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1B767" w14:textId="76FA0D14" w:rsidR="009303F7" w:rsidRPr="00711388" w:rsidRDefault="00F90C48" w:rsidP="00A672E5">
      <w:pPr>
        <w:pStyle w:val="Annexetitreacte"/>
        <w:ind w:firstLine="720"/>
        <w:rPr>
          <w:u w:val="none"/>
          <w:lang w:val="en-GB"/>
        </w:rPr>
      </w:pPr>
      <w:r w:rsidRPr="00711388">
        <w:rPr>
          <w:u w:val="none"/>
          <w:lang w:val="en-GB"/>
        </w:rPr>
        <w:t>EN</w:t>
      </w:r>
    </w:p>
    <w:p w14:paraId="02FAA226" w14:textId="56814C87" w:rsidR="00144E0F" w:rsidRPr="00711388" w:rsidRDefault="00144E0F" w:rsidP="00A672E5">
      <w:pPr>
        <w:pStyle w:val="Annexetitreacte"/>
        <w:ind w:firstLine="720"/>
        <w:rPr>
          <w:lang w:val="en-GB"/>
        </w:rPr>
      </w:pPr>
      <w:r w:rsidRPr="00711388">
        <w:rPr>
          <w:lang w:val="en-GB"/>
        </w:rPr>
        <w:t>ANNEX II</w:t>
      </w:r>
    </w:p>
    <w:p w14:paraId="642B47BF" w14:textId="77777777" w:rsidR="00144E0F" w:rsidRPr="00711388" w:rsidRDefault="00144E0F" w:rsidP="00144E0F">
      <w:pPr>
        <w:pStyle w:val="ManualHeading1"/>
        <w:tabs>
          <w:tab w:val="clear" w:pos="851"/>
        </w:tabs>
        <w:rPr>
          <w:lang w:val="en-GB"/>
        </w:rPr>
      </w:pPr>
      <w:r w:rsidRPr="00711388">
        <w:rPr>
          <w:i/>
          <w:iCs/>
          <w:lang w:val="en-GB"/>
        </w:rPr>
        <w:t>Instructions regarding reporting templates for individual undertakings</w:t>
      </w:r>
    </w:p>
    <w:p w14:paraId="6B6C5037" w14:textId="77777777" w:rsidR="00144E0F" w:rsidRPr="00711388" w:rsidRDefault="00144E0F" w:rsidP="00144E0F">
      <w:pPr>
        <w:rPr>
          <w:lang w:val="en-GB"/>
        </w:rPr>
      </w:pPr>
      <w:r w:rsidRPr="00711388">
        <w:rPr>
          <w:lang w:val="en-GB"/>
        </w:rPr>
        <w:t>This Annex contains additional instructions in relation to the templates included in Annex I of this Regulation. The first column of the tables identifies the items to be reported by identifying the columns and rows as showed in the template in Annex I.</w:t>
      </w:r>
    </w:p>
    <w:p w14:paraId="354E390E" w14:textId="6B1B1CF6" w:rsidR="00144E0F" w:rsidRPr="00711388" w:rsidRDefault="00144E0F" w:rsidP="00144E0F">
      <w:pPr>
        <w:rPr>
          <w:lang w:val="en-GB"/>
        </w:rPr>
      </w:pPr>
      <w:r w:rsidRPr="00711388">
        <w:rPr>
          <w:lang w:val="en-GB"/>
        </w:rPr>
        <w:t>Templates which shall be filled in in accordance with the instructions of the different sections of this Annex are referred to as ‘this template’ throughout the text of the Annex.</w:t>
      </w:r>
    </w:p>
    <w:p w14:paraId="0A32F56B" w14:textId="58A08BF1" w:rsidR="00CA1DB1" w:rsidRPr="00711388" w:rsidRDefault="00D44E23" w:rsidP="00CA1DB1">
      <w:pPr>
        <w:rPr>
          <w:lang w:val="en-GB"/>
        </w:rPr>
      </w:pPr>
      <w:r w:rsidRPr="00711388">
        <w:rPr>
          <w:lang w:val="en-GB"/>
        </w:rPr>
        <w:t>All references to A</w:t>
      </w:r>
      <w:r w:rsidR="00CA1DB1" w:rsidRPr="00711388">
        <w:rPr>
          <w:lang w:val="en-GB"/>
        </w:rPr>
        <w:t xml:space="preserve">rticles should refer to Directive 2009/138/EC of the European Parliament and of the Council of 25 November 2009 on the </w:t>
      </w:r>
      <w:del w:id="0" w:author="Author">
        <w:r w:rsidR="00CA1DB1" w:rsidRPr="00711388" w:rsidDel="00845F43">
          <w:rPr>
            <w:lang w:val="en-GB"/>
          </w:rPr>
          <w:delText>taking-up</w:delText>
        </w:r>
      </w:del>
      <w:ins w:id="1" w:author="Author">
        <w:r w:rsidR="00845F43" w:rsidRPr="00711388">
          <w:rPr>
            <w:lang w:val="en-GB"/>
          </w:rPr>
          <w:t>taking up</w:t>
        </w:r>
      </w:ins>
      <w:r w:rsidR="00CA1DB1" w:rsidRPr="00711388">
        <w:rPr>
          <w:lang w:val="en-GB"/>
        </w:rPr>
        <w:t xml:space="preserve"> and pursuit of the business of insurance and reinsurance (Solvency II) unless otherwise specified. </w:t>
      </w:r>
    </w:p>
    <w:p w14:paraId="14EF974B" w14:textId="474EC74A" w:rsidR="00144E0F" w:rsidRPr="00711388" w:rsidRDefault="00144E0F" w:rsidP="00144E0F">
      <w:pPr>
        <w:pStyle w:val="ManualHeading2"/>
        <w:ind w:left="851" w:hanging="851"/>
        <w:rPr>
          <w:lang w:val="en-GB"/>
        </w:rPr>
      </w:pPr>
      <w:r w:rsidRPr="00711388">
        <w:rPr>
          <w:i/>
          <w:iCs/>
          <w:lang w:val="en-GB"/>
        </w:rPr>
        <w:t xml:space="preserve">S.01.01 </w:t>
      </w:r>
      <w:r w:rsidR="00845F43" w:rsidRPr="00711388">
        <w:rPr>
          <w:i/>
          <w:iCs/>
          <w:lang w:val="en-GB"/>
        </w:rPr>
        <w:t>-</w:t>
      </w:r>
      <w:r w:rsidRPr="00711388">
        <w:rPr>
          <w:i/>
          <w:iCs/>
          <w:lang w:val="en-GB"/>
        </w:rPr>
        <w:t xml:space="preserve"> Content of the submission</w:t>
      </w:r>
    </w:p>
    <w:p w14:paraId="468BDD7B" w14:textId="77777777" w:rsidR="00144E0F" w:rsidRPr="00711388" w:rsidRDefault="00144E0F" w:rsidP="00144E0F">
      <w:pPr>
        <w:rPr>
          <w:lang w:val="en-GB"/>
        </w:rPr>
      </w:pPr>
      <w:r w:rsidRPr="00711388">
        <w:rPr>
          <w:i/>
          <w:iCs/>
          <w:lang w:val="en-GB"/>
        </w:rPr>
        <w:t>General comments:</w:t>
      </w:r>
    </w:p>
    <w:p w14:paraId="7EBC8B3A" w14:textId="70C8D50F" w:rsidR="00144E0F" w:rsidRPr="00711388" w:rsidRDefault="00144E0F" w:rsidP="00144E0F">
      <w:pPr>
        <w:rPr>
          <w:lang w:val="en-GB"/>
        </w:rPr>
      </w:pPr>
      <w:r w:rsidRPr="00711388">
        <w:rPr>
          <w:lang w:val="en-GB"/>
        </w:rPr>
        <w:t>This section relates to quarterly and annual submission of information for individual entities, ring</w:t>
      </w:r>
      <w:r w:rsidR="000A3009" w:rsidRPr="00711388">
        <w:rPr>
          <w:lang w:val="en-GB"/>
        </w:rPr>
        <w:t>-</w:t>
      </w:r>
      <w:r w:rsidRPr="00711388">
        <w:rPr>
          <w:lang w:val="en-GB"/>
        </w:rPr>
        <w:t>fenced</w:t>
      </w:r>
      <w:r w:rsidR="000A3009" w:rsidRPr="00711388">
        <w:rPr>
          <w:lang w:val="en-GB"/>
        </w:rPr>
        <w:t xml:space="preserve"> </w:t>
      </w:r>
      <w:r w:rsidRPr="00711388">
        <w:rPr>
          <w:lang w:val="en-GB"/>
        </w:rPr>
        <w:t>funds, matching portfolios and remaining part.</w:t>
      </w:r>
    </w:p>
    <w:p w14:paraId="22361E38" w14:textId="77777777" w:rsidR="00144E0F" w:rsidRPr="00711388" w:rsidRDefault="00144E0F" w:rsidP="00144E0F">
      <w:pPr>
        <w:rPr>
          <w:lang w:val="en-GB"/>
        </w:rPr>
      </w:pPr>
      <w:r w:rsidRPr="00711388">
        <w:rPr>
          <w:lang w:val="en-GB"/>
        </w:rPr>
        <w:t>When a special justification is needed, the explanation is not to be submitted within the reporting template but shall be part of the dialogue between undertakings and national competent authorities.</w:t>
      </w:r>
    </w:p>
    <w:p w14:paraId="1131FE6C" w14:textId="24D3304A" w:rsidR="00593498" w:rsidRPr="00711388" w:rsidRDefault="00012942" w:rsidP="00144E0F">
      <w:pPr>
        <w:rPr>
          <w:lang w:val="en-GB"/>
        </w:rPr>
      </w:pPr>
      <w:r w:rsidRPr="00711388">
        <w:rPr>
          <w:lang w:val="en-GB"/>
        </w:rPr>
        <w:t>When a template is submitted only with zeros or without figures, then S.01.01 should indicate one of the “non reported” options.</w:t>
      </w:r>
    </w:p>
    <w:tbl>
      <w:tblPr>
        <w:tblW w:w="9286" w:type="dxa"/>
        <w:tblLayout w:type="fixed"/>
        <w:tblLook w:val="0000" w:firstRow="0" w:lastRow="0" w:firstColumn="0" w:lastColumn="0" w:noHBand="0" w:noVBand="0"/>
      </w:tblPr>
      <w:tblGrid>
        <w:gridCol w:w="1671"/>
        <w:gridCol w:w="2508"/>
        <w:gridCol w:w="5107"/>
      </w:tblGrid>
      <w:tr w:rsidR="00626033" w:rsidRPr="00711388" w14:paraId="4F8AC018" w14:textId="77777777" w:rsidTr="00244A0A">
        <w:tc>
          <w:tcPr>
            <w:tcW w:w="1671" w:type="dxa"/>
            <w:tcBorders>
              <w:top w:val="single" w:sz="2" w:space="0" w:color="auto"/>
              <w:left w:val="single" w:sz="2" w:space="0" w:color="auto"/>
              <w:bottom w:val="single" w:sz="2" w:space="0" w:color="auto"/>
              <w:right w:val="single" w:sz="2" w:space="0" w:color="auto"/>
            </w:tcBorders>
          </w:tcPr>
          <w:p w14:paraId="45FA31ED" w14:textId="77777777" w:rsidR="00144E0F" w:rsidRPr="00711388" w:rsidRDefault="00144E0F" w:rsidP="00877EC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2A5A2FE2" w14:textId="77777777" w:rsidR="00144E0F" w:rsidRPr="00711388" w:rsidRDefault="00144E0F" w:rsidP="00877EC4">
            <w:pPr>
              <w:pStyle w:val="NormalCentered"/>
              <w:rPr>
                <w:lang w:val="en-GB"/>
              </w:rPr>
            </w:pPr>
            <w:r w:rsidRPr="00711388">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60EBC252" w14:textId="77777777" w:rsidR="00144E0F" w:rsidRPr="00711388" w:rsidRDefault="00144E0F" w:rsidP="00877EC4">
            <w:pPr>
              <w:pStyle w:val="NormalCentered"/>
              <w:rPr>
                <w:lang w:val="en-GB"/>
              </w:rPr>
            </w:pPr>
            <w:r w:rsidRPr="00711388">
              <w:rPr>
                <w:lang w:val="en-GB"/>
              </w:rPr>
              <w:t>INSTRUCTIONS</w:t>
            </w:r>
          </w:p>
        </w:tc>
      </w:tr>
      <w:tr w:rsidR="00626033" w:rsidRPr="00711388" w14:paraId="6A5D8404" w14:textId="77777777" w:rsidTr="00244A0A">
        <w:tc>
          <w:tcPr>
            <w:tcW w:w="1671" w:type="dxa"/>
            <w:tcBorders>
              <w:top w:val="single" w:sz="2" w:space="0" w:color="auto"/>
              <w:left w:val="single" w:sz="2" w:space="0" w:color="auto"/>
              <w:bottom w:val="single" w:sz="2" w:space="0" w:color="auto"/>
              <w:right w:val="single" w:sz="2" w:space="0" w:color="auto"/>
            </w:tcBorders>
          </w:tcPr>
          <w:p w14:paraId="18F83FAC" w14:textId="77777777" w:rsidR="00144E0F" w:rsidRPr="00711388" w:rsidRDefault="00144E0F" w:rsidP="00877EC4">
            <w:pPr>
              <w:pStyle w:val="NormalLeft"/>
              <w:rPr>
                <w:lang w:val="en-GB"/>
              </w:rPr>
            </w:pPr>
            <w:r w:rsidRPr="00711388">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6AF72FE" w14:textId="5264F952" w:rsidR="00144E0F" w:rsidRPr="00711388" w:rsidRDefault="00144E0F" w:rsidP="00877EC4">
            <w:pPr>
              <w:pStyle w:val="NormalLeft"/>
              <w:rPr>
                <w:lang w:val="en-GB"/>
              </w:rPr>
            </w:pPr>
            <w:r w:rsidRPr="00711388">
              <w:rPr>
                <w:lang w:val="en-GB"/>
              </w:rPr>
              <w:t>Ring</w:t>
            </w:r>
            <w:r w:rsidR="00711388" w:rsidRPr="00711388">
              <w:rPr>
                <w:lang w:val="en-GB"/>
              </w:rPr>
              <w:t>-</w:t>
            </w:r>
            <w:r w:rsidRPr="00711388">
              <w:rPr>
                <w:lang w:val="en-GB"/>
              </w:rPr>
              <w:t>fenced fund/matching portfolio/remaining part</w:t>
            </w:r>
          </w:p>
        </w:tc>
        <w:tc>
          <w:tcPr>
            <w:tcW w:w="5107" w:type="dxa"/>
            <w:tcBorders>
              <w:top w:val="single" w:sz="2" w:space="0" w:color="auto"/>
              <w:left w:val="single" w:sz="2" w:space="0" w:color="auto"/>
              <w:bottom w:val="single" w:sz="2" w:space="0" w:color="auto"/>
              <w:right w:val="single" w:sz="2" w:space="0" w:color="auto"/>
            </w:tcBorders>
          </w:tcPr>
          <w:p w14:paraId="13DB3505" w14:textId="352D2C49" w:rsidR="00144E0F" w:rsidRPr="00711388" w:rsidRDefault="00144E0F" w:rsidP="00877EC4">
            <w:pPr>
              <w:pStyle w:val="NormalLeft"/>
              <w:rPr>
                <w:lang w:val="en-GB"/>
              </w:rPr>
            </w:pPr>
            <w:r w:rsidRPr="00711388">
              <w:rPr>
                <w:lang w:val="en-GB"/>
              </w:rPr>
              <w:t>Identifies whether the reported figures are with regard to a ring</w:t>
            </w:r>
            <w:r w:rsidR="00711388" w:rsidRPr="00711388">
              <w:rPr>
                <w:lang w:val="en-GB"/>
              </w:rPr>
              <w:t>-</w:t>
            </w:r>
            <w:r w:rsidRPr="00711388">
              <w:rPr>
                <w:lang w:val="en-GB"/>
              </w:rPr>
              <w:t>fenced fund (‘RFF’), matching adjustment portfolio (‘MAP’) or to the remaining part. One of the options in the following closed list shall be used:</w:t>
            </w:r>
          </w:p>
          <w:p w14:paraId="5B8DC3E0" w14:textId="1EBE9FB3"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68A05804" w14:textId="5B27D516"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626033" w:rsidRPr="00711388" w14:paraId="2EF9B3D9" w14:textId="77777777" w:rsidTr="00244A0A">
        <w:tc>
          <w:tcPr>
            <w:tcW w:w="1671" w:type="dxa"/>
            <w:tcBorders>
              <w:top w:val="single" w:sz="2" w:space="0" w:color="auto"/>
              <w:left w:val="single" w:sz="2" w:space="0" w:color="auto"/>
              <w:bottom w:val="single" w:sz="2" w:space="0" w:color="auto"/>
              <w:right w:val="single" w:sz="2" w:space="0" w:color="auto"/>
            </w:tcBorders>
          </w:tcPr>
          <w:p w14:paraId="209E833E" w14:textId="77777777" w:rsidR="00144E0F" w:rsidRPr="00711388" w:rsidRDefault="00144E0F" w:rsidP="00877EC4">
            <w:pPr>
              <w:pStyle w:val="NormalLeft"/>
              <w:rPr>
                <w:lang w:val="en-GB"/>
              </w:rPr>
            </w:pPr>
            <w:r w:rsidRPr="00711388">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7C1DA9AD" w14:textId="77777777" w:rsidR="00144E0F" w:rsidRPr="00711388" w:rsidRDefault="00144E0F" w:rsidP="00877EC4">
            <w:pPr>
              <w:pStyle w:val="NormalLeft"/>
              <w:rPr>
                <w:lang w:val="en-GB"/>
              </w:rPr>
            </w:pPr>
            <w:r w:rsidRPr="00711388">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19034EFB" w14:textId="69AE5D95" w:rsidR="00144E0F" w:rsidRPr="00711388" w:rsidRDefault="00144E0F" w:rsidP="0046692C">
            <w:pPr>
              <w:pStyle w:val="NormalLeft"/>
              <w:rPr>
                <w:lang w:val="en-GB"/>
              </w:rPr>
            </w:pPr>
            <w:r w:rsidRPr="00711388">
              <w:rPr>
                <w:lang w:val="en-GB"/>
              </w:rPr>
              <w:t>When item Z0010 = 1, identification number for a ring</w:t>
            </w:r>
            <w:r w:rsidR="00711388" w:rsidRPr="00711388">
              <w:rPr>
                <w:lang w:val="en-GB"/>
              </w:rPr>
              <w:t>-</w:t>
            </w:r>
            <w:r w:rsidRPr="00711388">
              <w:rPr>
                <w:lang w:val="en-GB"/>
              </w:rPr>
              <w:t>fenced fund or matching portfolio. This number is attributed by the undertaking and must be consistent over time and with the fund/portfolio number reported in other templates.</w:t>
            </w:r>
            <w:r w:rsidR="0046692C" w:rsidRPr="00711388">
              <w:rPr>
                <w:lang w:val="en-GB"/>
              </w:rPr>
              <w:t xml:space="preserve"> </w:t>
            </w:r>
          </w:p>
        </w:tc>
      </w:tr>
      <w:tr w:rsidR="00626033" w:rsidRPr="00711388" w14:paraId="270B5AFF" w14:textId="77777777" w:rsidTr="00244A0A">
        <w:tc>
          <w:tcPr>
            <w:tcW w:w="1671" w:type="dxa"/>
            <w:tcBorders>
              <w:top w:val="single" w:sz="2" w:space="0" w:color="auto"/>
              <w:left w:val="single" w:sz="2" w:space="0" w:color="auto"/>
              <w:bottom w:val="single" w:sz="2" w:space="0" w:color="auto"/>
              <w:right w:val="single" w:sz="2" w:space="0" w:color="auto"/>
            </w:tcBorders>
          </w:tcPr>
          <w:p w14:paraId="3C755C4E" w14:textId="77777777" w:rsidR="00144E0F" w:rsidRPr="00711388" w:rsidRDefault="00144E0F" w:rsidP="00877EC4">
            <w:pPr>
              <w:pStyle w:val="NormalLeft"/>
              <w:rPr>
                <w:lang w:val="en-GB"/>
              </w:rPr>
            </w:pPr>
            <w:r w:rsidRPr="00711388">
              <w:rPr>
                <w:lang w:val="en-GB"/>
              </w:rPr>
              <w:t>C0010/R0010</w:t>
            </w:r>
          </w:p>
        </w:tc>
        <w:tc>
          <w:tcPr>
            <w:tcW w:w="2508" w:type="dxa"/>
            <w:tcBorders>
              <w:top w:val="single" w:sz="2" w:space="0" w:color="auto"/>
              <w:left w:val="single" w:sz="2" w:space="0" w:color="auto"/>
              <w:bottom w:val="single" w:sz="2" w:space="0" w:color="auto"/>
              <w:right w:val="single" w:sz="2" w:space="0" w:color="auto"/>
            </w:tcBorders>
          </w:tcPr>
          <w:p w14:paraId="7D62F952" w14:textId="4161C50B" w:rsidR="00144E0F" w:rsidRPr="00711388" w:rsidRDefault="00144E0F" w:rsidP="00877EC4">
            <w:pPr>
              <w:pStyle w:val="NormalLeft"/>
              <w:rPr>
                <w:lang w:val="en-GB"/>
              </w:rPr>
            </w:pPr>
            <w:r w:rsidRPr="00711388">
              <w:rPr>
                <w:lang w:val="en-GB"/>
              </w:rPr>
              <w:t xml:space="preserve">S.01.02 </w:t>
            </w:r>
            <w:r w:rsidR="00845F43" w:rsidRPr="00711388">
              <w:rPr>
                <w:lang w:val="en-GB"/>
              </w:rPr>
              <w:t>-</w:t>
            </w:r>
            <w:r w:rsidRPr="00711388">
              <w:rPr>
                <w:lang w:val="en-GB"/>
              </w:rPr>
              <w:t xml:space="preserve"> Basic Information </w:t>
            </w:r>
            <w:r w:rsidR="00845F43" w:rsidRPr="00711388">
              <w:rPr>
                <w:lang w:val="en-GB"/>
              </w:rPr>
              <w:t>-</w:t>
            </w:r>
            <w:del w:id="2" w:author="Author">
              <w:r w:rsidRPr="00711388" w:rsidDel="000259C2">
                <w:rPr>
                  <w:lang w:val="en-GB"/>
                </w:rPr>
                <w:delText xml:space="preserve"> General</w:delText>
              </w:r>
            </w:del>
          </w:p>
        </w:tc>
        <w:tc>
          <w:tcPr>
            <w:tcW w:w="5107" w:type="dxa"/>
            <w:tcBorders>
              <w:top w:val="single" w:sz="2" w:space="0" w:color="auto"/>
              <w:left w:val="single" w:sz="2" w:space="0" w:color="auto"/>
              <w:bottom w:val="single" w:sz="2" w:space="0" w:color="auto"/>
              <w:right w:val="single" w:sz="2" w:space="0" w:color="auto"/>
            </w:tcBorders>
          </w:tcPr>
          <w:p w14:paraId="5903A896" w14:textId="77777777" w:rsidR="00144E0F" w:rsidRPr="00711388" w:rsidRDefault="00144E0F" w:rsidP="00877EC4">
            <w:pPr>
              <w:pStyle w:val="NormalLeft"/>
              <w:rPr>
                <w:lang w:val="en-GB"/>
              </w:rPr>
            </w:pPr>
            <w:r w:rsidRPr="00711388">
              <w:rPr>
                <w:lang w:val="en-GB"/>
              </w:rPr>
              <w:t>This template shall always be reported. The only option possible is:</w:t>
            </w:r>
          </w:p>
          <w:p w14:paraId="7C676E9C" w14:textId="1401649E"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tc>
      </w:tr>
      <w:tr w:rsidR="00626033" w:rsidRPr="00711388" w14:paraId="0176C39A" w14:textId="77777777" w:rsidTr="00244A0A">
        <w:tc>
          <w:tcPr>
            <w:tcW w:w="1671" w:type="dxa"/>
            <w:tcBorders>
              <w:top w:val="single" w:sz="2" w:space="0" w:color="auto"/>
              <w:left w:val="single" w:sz="2" w:space="0" w:color="auto"/>
              <w:bottom w:val="single" w:sz="2" w:space="0" w:color="auto"/>
              <w:right w:val="single" w:sz="2" w:space="0" w:color="auto"/>
            </w:tcBorders>
          </w:tcPr>
          <w:p w14:paraId="79AEBA15" w14:textId="77777777" w:rsidR="00144E0F" w:rsidRPr="00711388" w:rsidRDefault="00144E0F" w:rsidP="00877EC4">
            <w:pPr>
              <w:pStyle w:val="NormalLeft"/>
              <w:rPr>
                <w:lang w:val="en-GB"/>
              </w:rPr>
            </w:pPr>
            <w:r w:rsidRPr="00711388">
              <w:rPr>
                <w:lang w:val="en-GB"/>
              </w:rPr>
              <w:lastRenderedPageBreak/>
              <w:t>C0010/R0020</w:t>
            </w:r>
          </w:p>
        </w:tc>
        <w:tc>
          <w:tcPr>
            <w:tcW w:w="2508" w:type="dxa"/>
            <w:tcBorders>
              <w:top w:val="single" w:sz="2" w:space="0" w:color="auto"/>
              <w:left w:val="single" w:sz="2" w:space="0" w:color="auto"/>
              <w:bottom w:val="single" w:sz="2" w:space="0" w:color="auto"/>
              <w:right w:val="single" w:sz="2" w:space="0" w:color="auto"/>
            </w:tcBorders>
          </w:tcPr>
          <w:p w14:paraId="3F25A27A" w14:textId="5798F090" w:rsidR="00144E0F" w:rsidRPr="00711388" w:rsidRDefault="00144E0F" w:rsidP="00877EC4">
            <w:pPr>
              <w:pStyle w:val="NormalLeft"/>
              <w:rPr>
                <w:lang w:val="en-GB"/>
              </w:rPr>
            </w:pPr>
            <w:r w:rsidRPr="00711388">
              <w:rPr>
                <w:lang w:val="en-GB"/>
              </w:rPr>
              <w:t xml:space="preserve">S.01.03 </w:t>
            </w:r>
            <w:r w:rsidR="00845F43" w:rsidRPr="00711388">
              <w:rPr>
                <w:lang w:val="en-GB"/>
              </w:rPr>
              <w:t>-</w:t>
            </w:r>
            <w:r w:rsidRPr="00711388">
              <w:rPr>
                <w:lang w:val="en-GB"/>
              </w:rPr>
              <w:t xml:space="preserve"> Basic Information </w:t>
            </w:r>
            <w:r w:rsidR="00845F43" w:rsidRPr="00711388">
              <w:rPr>
                <w:lang w:val="en-GB"/>
              </w:rPr>
              <w:t>-</w:t>
            </w:r>
            <w:r w:rsidRPr="00711388">
              <w:rPr>
                <w:lang w:val="en-GB"/>
              </w:rPr>
              <w:t xml:space="preserve"> RFF and matching adjustment portfolios</w:t>
            </w:r>
          </w:p>
        </w:tc>
        <w:tc>
          <w:tcPr>
            <w:tcW w:w="5107" w:type="dxa"/>
            <w:tcBorders>
              <w:top w:val="single" w:sz="2" w:space="0" w:color="auto"/>
              <w:left w:val="single" w:sz="2" w:space="0" w:color="auto"/>
              <w:bottom w:val="single" w:sz="2" w:space="0" w:color="auto"/>
              <w:right w:val="single" w:sz="2" w:space="0" w:color="auto"/>
            </w:tcBorders>
          </w:tcPr>
          <w:p w14:paraId="21D6FD10" w14:textId="77777777" w:rsidR="00144E0F" w:rsidRPr="00711388" w:rsidRDefault="00144E0F" w:rsidP="00877EC4">
            <w:pPr>
              <w:pStyle w:val="NormalLeft"/>
              <w:rPr>
                <w:lang w:val="en-GB"/>
              </w:rPr>
            </w:pPr>
            <w:r w:rsidRPr="00711388">
              <w:rPr>
                <w:lang w:val="en-GB"/>
              </w:rPr>
              <w:t>One of the options in the following closed list shall be used:</w:t>
            </w:r>
          </w:p>
          <w:p w14:paraId="4FB70104" w14:textId="5723C230"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AAEC4C1" w14:textId="7AB361EF"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RFF or MAP</w:t>
            </w:r>
          </w:p>
          <w:p w14:paraId="5DBEF2D5" w14:textId="60944515" w:rsidR="00144E0F" w:rsidRPr="00711388" w:rsidRDefault="00144E0F" w:rsidP="00877EC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6387478A" w14:textId="77777777" w:rsidTr="00244A0A">
        <w:tc>
          <w:tcPr>
            <w:tcW w:w="1671" w:type="dxa"/>
            <w:tcBorders>
              <w:top w:val="single" w:sz="2" w:space="0" w:color="auto"/>
              <w:left w:val="single" w:sz="2" w:space="0" w:color="auto"/>
              <w:bottom w:val="single" w:sz="2" w:space="0" w:color="auto"/>
              <w:right w:val="single" w:sz="2" w:space="0" w:color="auto"/>
            </w:tcBorders>
          </w:tcPr>
          <w:p w14:paraId="443AA5D7" w14:textId="77777777" w:rsidR="00144E0F" w:rsidRPr="00711388" w:rsidRDefault="00144E0F" w:rsidP="00877EC4">
            <w:pPr>
              <w:pStyle w:val="NormalLeft"/>
              <w:rPr>
                <w:lang w:val="en-GB"/>
              </w:rPr>
            </w:pPr>
            <w:r w:rsidRPr="00711388">
              <w:rPr>
                <w:lang w:val="en-GB"/>
              </w:rPr>
              <w:t>C0010/R0030</w:t>
            </w:r>
          </w:p>
        </w:tc>
        <w:tc>
          <w:tcPr>
            <w:tcW w:w="2508" w:type="dxa"/>
            <w:tcBorders>
              <w:top w:val="single" w:sz="2" w:space="0" w:color="auto"/>
              <w:left w:val="single" w:sz="2" w:space="0" w:color="auto"/>
              <w:bottom w:val="single" w:sz="2" w:space="0" w:color="auto"/>
              <w:right w:val="single" w:sz="2" w:space="0" w:color="auto"/>
            </w:tcBorders>
          </w:tcPr>
          <w:p w14:paraId="18F8FA1B" w14:textId="188DA177" w:rsidR="00144E0F" w:rsidRPr="00711388" w:rsidRDefault="00144E0F" w:rsidP="00877EC4">
            <w:pPr>
              <w:pStyle w:val="NormalLeft"/>
              <w:rPr>
                <w:lang w:val="en-GB"/>
              </w:rPr>
            </w:pPr>
            <w:r w:rsidRPr="00711388">
              <w:rPr>
                <w:lang w:val="en-GB"/>
              </w:rPr>
              <w:t xml:space="preserve">S.02.01 </w:t>
            </w:r>
            <w:r w:rsidR="00845F43" w:rsidRPr="00711388">
              <w:rPr>
                <w:lang w:val="en-GB"/>
              </w:rPr>
              <w:t>-</w:t>
            </w:r>
            <w:r w:rsidRPr="00711388">
              <w:rPr>
                <w:lang w:val="en-GB"/>
              </w:rPr>
              <w:t xml:space="preserve"> Balance sheet</w:t>
            </w:r>
          </w:p>
        </w:tc>
        <w:tc>
          <w:tcPr>
            <w:tcW w:w="5107" w:type="dxa"/>
            <w:tcBorders>
              <w:top w:val="single" w:sz="2" w:space="0" w:color="auto"/>
              <w:left w:val="single" w:sz="2" w:space="0" w:color="auto"/>
              <w:bottom w:val="single" w:sz="2" w:space="0" w:color="auto"/>
              <w:right w:val="single" w:sz="2" w:space="0" w:color="auto"/>
            </w:tcBorders>
          </w:tcPr>
          <w:p w14:paraId="229FAA50" w14:textId="77777777" w:rsidR="00144E0F" w:rsidRPr="00711388" w:rsidRDefault="00144E0F" w:rsidP="00877EC4">
            <w:pPr>
              <w:pStyle w:val="NormalLeft"/>
              <w:rPr>
                <w:lang w:val="en-GB"/>
              </w:rPr>
            </w:pPr>
            <w:r w:rsidRPr="00711388">
              <w:rPr>
                <w:lang w:val="en-GB"/>
              </w:rPr>
              <w:t>One of the options in the following closed list shall be used:</w:t>
            </w:r>
          </w:p>
          <w:p w14:paraId="625583FF" w14:textId="72E1A989"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05B5ABAD" w14:textId="0CE40FCB"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Exempted under Article 35</w:t>
            </w:r>
            <w:ins w:id="3" w:author="Author">
              <w:r w:rsidR="00885BC3" w:rsidRPr="00711388">
                <w:rPr>
                  <w:lang w:val="en-GB"/>
                </w:rPr>
                <w:t>a</w:t>
              </w:r>
            </w:ins>
            <w:r w:rsidRPr="00711388">
              <w:rPr>
                <w:lang w:val="en-GB"/>
              </w:rPr>
              <w:t xml:space="preserve"> </w:t>
            </w:r>
            <w:ins w:id="4" w:author="Author">
              <w:r w:rsidR="004521C5" w:rsidRPr="00711388">
                <w:rPr>
                  <w:lang w:val="en-GB"/>
                </w:rPr>
                <w:t>of Directive 2009/138/EC</w:t>
              </w:r>
              <w:r w:rsidR="004521C5" w:rsidRPr="00711388" w:rsidDel="000C7DD7">
                <w:rPr>
                  <w:lang w:val="en-GB"/>
                </w:rPr>
                <w:t xml:space="preserve"> </w:t>
              </w:r>
            </w:ins>
          </w:p>
          <w:p w14:paraId="00040FD7" w14:textId="31449D80" w:rsidR="00144E0F" w:rsidRPr="00711388" w:rsidRDefault="00144E0F" w:rsidP="00877EC4">
            <w:pPr>
              <w:pStyle w:val="NormalLeft"/>
              <w:rPr>
                <w:ins w:id="5" w:author="Autho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p w14:paraId="2587BDC0" w14:textId="49ACDD71" w:rsidR="00CB58F3" w:rsidRPr="00711388" w:rsidRDefault="00CB58F3" w:rsidP="00877EC4">
            <w:pPr>
              <w:pStyle w:val="NormalLeft"/>
              <w:rPr>
                <w:lang w:val="en-GB"/>
              </w:rPr>
            </w:pPr>
            <w:ins w:id="6" w:author="Author">
              <w:r w:rsidRPr="00711388">
                <w:rPr>
                  <w:lang w:val="en-GB"/>
                </w:rPr>
                <w:t xml:space="preserve">9 </w:t>
              </w:r>
            </w:ins>
            <w:r w:rsidR="00711388" w:rsidRPr="00711388">
              <w:rPr>
                <w:lang w:val="en-GB"/>
              </w:rPr>
              <w:t>-</w:t>
            </w:r>
            <w:ins w:id="7" w:author="Author">
              <w:r w:rsidRPr="00711388">
                <w:rPr>
                  <w:lang w:val="en-GB"/>
                </w:rPr>
                <w:t xml:space="preserve"> Not reported in first and third quarter by the SNCUs</w:t>
              </w:r>
            </w:ins>
          </w:p>
        </w:tc>
      </w:tr>
      <w:tr w:rsidR="00626033" w:rsidRPr="00711388" w14:paraId="29B2A605" w14:textId="77777777" w:rsidTr="00244A0A">
        <w:tc>
          <w:tcPr>
            <w:tcW w:w="1671" w:type="dxa"/>
            <w:tcBorders>
              <w:top w:val="single" w:sz="2" w:space="0" w:color="auto"/>
              <w:left w:val="single" w:sz="2" w:space="0" w:color="auto"/>
              <w:bottom w:val="single" w:sz="2" w:space="0" w:color="auto"/>
              <w:right w:val="single" w:sz="2" w:space="0" w:color="auto"/>
            </w:tcBorders>
          </w:tcPr>
          <w:p w14:paraId="57D05C56" w14:textId="77777777" w:rsidR="00144E0F" w:rsidRPr="00711388" w:rsidRDefault="00144E0F" w:rsidP="00877EC4">
            <w:pPr>
              <w:pStyle w:val="NormalLeft"/>
              <w:rPr>
                <w:lang w:val="en-GB"/>
              </w:rPr>
            </w:pPr>
            <w:r w:rsidRPr="00711388">
              <w:rPr>
                <w:lang w:val="en-GB"/>
              </w:rPr>
              <w:t>C0010/R0040</w:t>
            </w:r>
          </w:p>
        </w:tc>
        <w:tc>
          <w:tcPr>
            <w:tcW w:w="2508" w:type="dxa"/>
            <w:tcBorders>
              <w:top w:val="single" w:sz="2" w:space="0" w:color="auto"/>
              <w:left w:val="single" w:sz="2" w:space="0" w:color="auto"/>
              <w:bottom w:val="single" w:sz="2" w:space="0" w:color="auto"/>
              <w:right w:val="single" w:sz="2" w:space="0" w:color="auto"/>
            </w:tcBorders>
          </w:tcPr>
          <w:p w14:paraId="6F733BF6" w14:textId="2DEF0839" w:rsidR="00144E0F" w:rsidRPr="00711388" w:rsidRDefault="00144E0F" w:rsidP="003026F6">
            <w:pPr>
              <w:pStyle w:val="NormalLeft"/>
              <w:rPr>
                <w:lang w:val="en-GB"/>
              </w:rPr>
            </w:pPr>
            <w:r w:rsidRPr="00711388">
              <w:rPr>
                <w:lang w:val="en-GB"/>
              </w:rPr>
              <w:t xml:space="preserve">S.02.02 </w:t>
            </w:r>
            <w:r w:rsidR="00845F43" w:rsidRPr="00711388">
              <w:rPr>
                <w:lang w:val="en-GB"/>
              </w:rPr>
              <w:t>-</w:t>
            </w:r>
            <w:r w:rsidR="0029361B" w:rsidRPr="00711388">
              <w:rPr>
                <w:lang w:val="en-GB"/>
              </w:rPr>
              <w:t xml:space="preserve"> </w:t>
            </w:r>
            <w:r w:rsidR="003026F6" w:rsidRPr="00711388">
              <w:rPr>
                <w:lang w:val="en-GB"/>
              </w:rPr>
              <w:t>L</w:t>
            </w:r>
            <w:r w:rsidRPr="00711388">
              <w:rPr>
                <w:lang w:val="en-GB"/>
              </w:rPr>
              <w:t>iabilities by currency</w:t>
            </w:r>
          </w:p>
        </w:tc>
        <w:tc>
          <w:tcPr>
            <w:tcW w:w="5107" w:type="dxa"/>
            <w:tcBorders>
              <w:top w:val="single" w:sz="2" w:space="0" w:color="auto"/>
              <w:left w:val="single" w:sz="2" w:space="0" w:color="auto"/>
              <w:bottom w:val="single" w:sz="2" w:space="0" w:color="auto"/>
              <w:right w:val="single" w:sz="2" w:space="0" w:color="auto"/>
            </w:tcBorders>
          </w:tcPr>
          <w:p w14:paraId="32D03BB6" w14:textId="77777777" w:rsidR="00144E0F" w:rsidRPr="00711388" w:rsidRDefault="00144E0F" w:rsidP="00877EC4">
            <w:pPr>
              <w:pStyle w:val="NormalLeft"/>
              <w:rPr>
                <w:lang w:val="en-GB"/>
              </w:rPr>
            </w:pPr>
            <w:r w:rsidRPr="00711388">
              <w:rPr>
                <w:lang w:val="en-GB"/>
              </w:rPr>
              <w:t>One of the options in the following closed list shall be used:</w:t>
            </w:r>
          </w:p>
          <w:p w14:paraId="798F8BF5" w14:textId="1D942838"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2F923DA" w14:textId="07DE58A9"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7AE120C2" w14:textId="1A229A8A" w:rsidR="00144E0F" w:rsidRPr="00711388" w:rsidRDefault="00144E0F" w:rsidP="00877EC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1F7999DF" w14:textId="77777777" w:rsidTr="00244A0A">
        <w:tc>
          <w:tcPr>
            <w:tcW w:w="1671" w:type="dxa"/>
            <w:tcBorders>
              <w:top w:val="single" w:sz="2" w:space="0" w:color="auto"/>
              <w:left w:val="single" w:sz="2" w:space="0" w:color="auto"/>
              <w:bottom w:val="single" w:sz="2" w:space="0" w:color="auto"/>
              <w:right w:val="single" w:sz="2" w:space="0" w:color="auto"/>
            </w:tcBorders>
          </w:tcPr>
          <w:p w14:paraId="4597C4E4" w14:textId="77777777" w:rsidR="00144E0F" w:rsidRPr="00711388" w:rsidRDefault="00144E0F" w:rsidP="00877EC4">
            <w:pPr>
              <w:pStyle w:val="NormalLeft"/>
              <w:rPr>
                <w:lang w:val="en-GB"/>
              </w:rPr>
            </w:pPr>
            <w:r w:rsidRPr="00711388">
              <w:rPr>
                <w:lang w:val="en-GB"/>
              </w:rPr>
              <w:t>C0010/R0060</w:t>
            </w:r>
          </w:p>
        </w:tc>
        <w:tc>
          <w:tcPr>
            <w:tcW w:w="2508" w:type="dxa"/>
            <w:tcBorders>
              <w:top w:val="single" w:sz="2" w:space="0" w:color="auto"/>
              <w:left w:val="single" w:sz="2" w:space="0" w:color="auto"/>
              <w:bottom w:val="single" w:sz="2" w:space="0" w:color="auto"/>
              <w:right w:val="single" w:sz="2" w:space="0" w:color="auto"/>
            </w:tcBorders>
          </w:tcPr>
          <w:p w14:paraId="6A6925B5" w14:textId="3E3C6ADA" w:rsidR="00144E0F" w:rsidRPr="00711388" w:rsidRDefault="00144E0F" w:rsidP="00877EC4">
            <w:pPr>
              <w:pStyle w:val="NormalLeft"/>
              <w:rPr>
                <w:lang w:val="en-GB"/>
              </w:rPr>
            </w:pPr>
            <w:r w:rsidRPr="00711388">
              <w:rPr>
                <w:lang w:val="en-GB"/>
              </w:rPr>
              <w:t xml:space="preserve">S.03.01 </w:t>
            </w:r>
            <w:r w:rsidR="00845F43" w:rsidRPr="00711388">
              <w:rPr>
                <w:lang w:val="en-GB"/>
              </w:rPr>
              <w:t>-</w:t>
            </w:r>
            <w:r w:rsidRPr="00711388">
              <w:rPr>
                <w:lang w:val="en-GB"/>
              </w:rPr>
              <w:t xml:space="preserve"> Off</w:t>
            </w:r>
            <w:r w:rsidR="00711388" w:rsidRPr="00711388">
              <w:rPr>
                <w:lang w:val="en-GB"/>
              </w:rPr>
              <w:t>-</w:t>
            </w:r>
            <w:r w:rsidRPr="00711388">
              <w:rPr>
                <w:lang w:val="en-GB"/>
              </w:rPr>
              <w:t xml:space="preserve">balance sheet items </w:t>
            </w:r>
            <w:r w:rsidR="00845F43" w:rsidRPr="00711388">
              <w:rPr>
                <w:lang w:val="en-GB"/>
              </w:rPr>
              <w:t>-</w:t>
            </w:r>
            <w:r w:rsidRPr="00711388">
              <w:rPr>
                <w:lang w:val="en-GB"/>
              </w:rPr>
              <w:t xml:space="preserve"> general</w:t>
            </w:r>
          </w:p>
        </w:tc>
        <w:tc>
          <w:tcPr>
            <w:tcW w:w="5107" w:type="dxa"/>
            <w:tcBorders>
              <w:top w:val="single" w:sz="2" w:space="0" w:color="auto"/>
              <w:left w:val="single" w:sz="2" w:space="0" w:color="auto"/>
              <w:bottom w:val="single" w:sz="2" w:space="0" w:color="auto"/>
              <w:right w:val="single" w:sz="2" w:space="0" w:color="auto"/>
            </w:tcBorders>
          </w:tcPr>
          <w:p w14:paraId="5ED88A83" w14:textId="77777777" w:rsidR="00144E0F" w:rsidRPr="00711388" w:rsidRDefault="00144E0F" w:rsidP="00877EC4">
            <w:pPr>
              <w:pStyle w:val="NormalLeft"/>
              <w:rPr>
                <w:lang w:val="en-GB"/>
              </w:rPr>
            </w:pPr>
            <w:r w:rsidRPr="00711388">
              <w:rPr>
                <w:lang w:val="en-GB"/>
              </w:rPr>
              <w:t>One of the options in the following closed list shall be used:</w:t>
            </w:r>
          </w:p>
          <w:p w14:paraId="3446A3CC" w14:textId="5D04B7C2"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506ABA5" w14:textId="4751F51C"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off</w:t>
            </w:r>
            <w:r w:rsidR="00711388" w:rsidRPr="00711388">
              <w:rPr>
                <w:lang w:val="en-GB"/>
              </w:rPr>
              <w:t>-</w:t>
            </w:r>
            <w:r w:rsidRPr="00711388">
              <w:rPr>
                <w:lang w:val="en-GB"/>
              </w:rPr>
              <w:t>balance sheet items</w:t>
            </w:r>
          </w:p>
          <w:p w14:paraId="3BF386F3" w14:textId="5A53D60B" w:rsidR="00D65162" w:rsidRPr="00711388" w:rsidRDefault="00D65162" w:rsidP="00877EC4">
            <w:pPr>
              <w:pStyle w:val="NormalLeft"/>
              <w:rPr>
                <w:lang w:val="en-GB"/>
              </w:rPr>
            </w:pPr>
            <w:bookmarkStart w:id="8" w:name="OLE_LINK1"/>
            <w:r w:rsidRPr="00711388">
              <w:rPr>
                <w:lang w:val="en-GB"/>
              </w:rPr>
              <w:t xml:space="preserve">3 </w:t>
            </w:r>
            <w:r w:rsidR="00845F43" w:rsidRPr="00711388">
              <w:rPr>
                <w:lang w:val="en-GB"/>
              </w:rPr>
              <w:t>-</w:t>
            </w:r>
            <w:r w:rsidRPr="00711388">
              <w:rPr>
                <w:lang w:val="en-GB"/>
              </w:rPr>
              <w:t xml:space="preserve"> </w:t>
            </w:r>
            <w:r w:rsidR="00D36B15" w:rsidRPr="00711388">
              <w:rPr>
                <w:lang w:val="en-GB" w:eastAsia="en-US"/>
              </w:rPr>
              <w:t xml:space="preserve">Not reported due to value of guarantee/collateral/contingent liabilities below the threshold </w:t>
            </w:r>
            <w:r w:rsidR="00CA1DB1" w:rsidRPr="00711388">
              <w:rPr>
                <w:lang w:val="en-GB" w:eastAsia="en-US"/>
              </w:rPr>
              <w:t xml:space="preserve">and no unlimited guarantee provided or received as </w:t>
            </w:r>
            <w:r w:rsidR="00D36B15" w:rsidRPr="00711388">
              <w:rPr>
                <w:lang w:val="en-GB" w:eastAsia="en-US"/>
              </w:rPr>
              <w:t>in the template instructions</w:t>
            </w:r>
          </w:p>
          <w:bookmarkEnd w:id="8"/>
          <w:p w14:paraId="088CDFFD" w14:textId="134F7312" w:rsidR="00144E0F" w:rsidRPr="00711388" w:rsidRDefault="00144E0F" w:rsidP="00877EC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128620C5" w14:textId="77777777" w:rsidTr="00244A0A">
        <w:trPr>
          <w:trHeight w:val="3040"/>
        </w:trPr>
        <w:tc>
          <w:tcPr>
            <w:tcW w:w="1671" w:type="dxa"/>
            <w:tcBorders>
              <w:top w:val="single" w:sz="2" w:space="0" w:color="auto"/>
              <w:left w:val="single" w:sz="2" w:space="0" w:color="auto"/>
              <w:bottom w:val="single" w:sz="4" w:space="0" w:color="auto"/>
              <w:right w:val="single" w:sz="2" w:space="0" w:color="auto"/>
            </w:tcBorders>
          </w:tcPr>
          <w:p w14:paraId="0E7867F2" w14:textId="77777777" w:rsidR="00144E0F" w:rsidRPr="00711388" w:rsidRDefault="00144E0F" w:rsidP="00877EC4">
            <w:pPr>
              <w:pStyle w:val="NormalLeft"/>
              <w:rPr>
                <w:lang w:val="en-GB"/>
              </w:rPr>
            </w:pPr>
            <w:r w:rsidRPr="00711388">
              <w:rPr>
                <w:lang w:val="en-GB"/>
              </w:rPr>
              <w:lastRenderedPageBreak/>
              <w:t>C0010/R0100</w:t>
            </w:r>
          </w:p>
        </w:tc>
        <w:tc>
          <w:tcPr>
            <w:tcW w:w="2508" w:type="dxa"/>
            <w:tcBorders>
              <w:top w:val="single" w:sz="2" w:space="0" w:color="auto"/>
              <w:left w:val="single" w:sz="2" w:space="0" w:color="auto"/>
              <w:bottom w:val="single" w:sz="4" w:space="0" w:color="auto"/>
              <w:right w:val="single" w:sz="2" w:space="0" w:color="auto"/>
            </w:tcBorders>
          </w:tcPr>
          <w:p w14:paraId="3C3860D1" w14:textId="56B00885" w:rsidR="00144E0F" w:rsidRPr="00711388" w:rsidRDefault="00144E0F" w:rsidP="00877EC4">
            <w:pPr>
              <w:pStyle w:val="NormalLeft"/>
              <w:rPr>
                <w:lang w:val="en-GB"/>
              </w:rPr>
            </w:pPr>
            <w:r w:rsidRPr="00711388">
              <w:rPr>
                <w:lang w:val="en-GB"/>
              </w:rPr>
              <w:t xml:space="preserve">S.04.02 </w:t>
            </w:r>
            <w:r w:rsidR="00845F43" w:rsidRPr="00711388">
              <w:rPr>
                <w:lang w:val="en-GB"/>
              </w:rPr>
              <w:t>-</w:t>
            </w:r>
            <w:r w:rsidRPr="00711388">
              <w:rPr>
                <w:lang w:val="en-GB"/>
              </w:rPr>
              <w:t xml:space="preserve"> Information on class 10 in Part A of Annex I of Solvency II Directive, excluding carrier's liability</w:t>
            </w:r>
          </w:p>
        </w:tc>
        <w:tc>
          <w:tcPr>
            <w:tcW w:w="5107" w:type="dxa"/>
            <w:tcBorders>
              <w:top w:val="single" w:sz="2" w:space="0" w:color="auto"/>
              <w:left w:val="single" w:sz="2" w:space="0" w:color="auto"/>
              <w:bottom w:val="single" w:sz="4" w:space="0" w:color="auto"/>
              <w:right w:val="single" w:sz="2" w:space="0" w:color="auto"/>
            </w:tcBorders>
          </w:tcPr>
          <w:p w14:paraId="59E70AB7" w14:textId="77777777" w:rsidR="00144E0F" w:rsidRPr="00711388" w:rsidRDefault="00144E0F" w:rsidP="00877EC4">
            <w:pPr>
              <w:pStyle w:val="NormalLeft"/>
              <w:rPr>
                <w:lang w:val="en-GB"/>
              </w:rPr>
            </w:pPr>
            <w:r w:rsidRPr="00711388">
              <w:rPr>
                <w:lang w:val="en-GB"/>
              </w:rPr>
              <w:t>One of the options in the following closed list shall be used:</w:t>
            </w:r>
          </w:p>
          <w:p w14:paraId="0F92F1B0" w14:textId="557895C9"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34EB34C" w14:textId="25DDAEE4"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activity outside the home country in relation to specific class</w:t>
            </w:r>
          </w:p>
          <w:p w14:paraId="4D413397" w14:textId="2999235A" w:rsidR="00144E0F" w:rsidRPr="00711388" w:rsidRDefault="00144E0F" w:rsidP="00877EC4">
            <w:pPr>
              <w:pStyle w:val="NormalLeft"/>
              <w:rPr>
                <w:lang w:val="en-GB"/>
              </w:rPr>
            </w:pPr>
            <w:r w:rsidRPr="00711388">
              <w:rPr>
                <w:lang w:val="en-GB"/>
              </w:rPr>
              <w:t xml:space="preserve">18 </w:t>
            </w:r>
            <w:r w:rsidR="00845F43" w:rsidRPr="00711388">
              <w:rPr>
                <w:lang w:val="en-GB"/>
              </w:rPr>
              <w:t>-</w:t>
            </w:r>
            <w:r w:rsidRPr="00711388">
              <w:rPr>
                <w:lang w:val="en-GB"/>
              </w:rPr>
              <w:t xml:space="preserve"> Not reported as no direct insurance business</w:t>
            </w:r>
          </w:p>
          <w:p w14:paraId="5964FE8C" w14:textId="2CEF8777" w:rsidR="00144E0F" w:rsidRPr="00711388" w:rsidRDefault="00144E0F" w:rsidP="00877EC4">
            <w:pPr>
              <w:pStyle w:val="NormalLeft"/>
              <w:rP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tc>
      </w:tr>
      <w:tr w:rsidR="00626033" w:rsidRPr="00711388" w14:paraId="65885B02" w14:textId="77777777" w:rsidTr="00244A0A">
        <w:trPr>
          <w:trHeight w:val="240"/>
        </w:trPr>
        <w:tc>
          <w:tcPr>
            <w:tcW w:w="1671" w:type="dxa"/>
            <w:tcBorders>
              <w:top w:val="single" w:sz="4" w:space="0" w:color="auto"/>
              <w:left w:val="single" w:sz="2" w:space="0" w:color="auto"/>
              <w:bottom w:val="single" w:sz="4" w:space="0" w:color="auto"/>
              <w:right w:val="single" w:sz="2" w:space="0" w:color="auto"/>
            </w:tcBorders>
          </w:tcPr>
          <w:p w14:paraId="3EA3EC39" w14:textId="77777777" w:rsidR="006F4DA5" w:rsidRPr="00711388" w:rsidRDefault="006F4DA5" w:rsidP="006F4DA5">
            <w:pPr>
              <w:pStyle w:val="NormalLeft"/>
              <w:rPr>
                <w:lang w:val="en-GB"/>
              </w:rPr>
            </w:pPr>
            <w:r w:rsidRPr="00711388">
              <w:rPr>
                <w:lang w:val="en-GB"/>
              </w:rPr>
              <w:t>C0010/R0104</w:t>
            </w:r>
          </w:p>
        </w:tc>
        <w:tc>
          <w:tcPr>
            <w:tcW w:w="2508" w:type="dxa"/>
            <w:tcBorders>
              <w:top w:val="single" w:sz="4" w:space="0" w:color="auto"/>
              <w:left w:val="single" w:sz="2" w:space="0" w:color="auto"/>
              <w:bottom w:val="single" w:sz="4" w:space="0" w:color="auto"/>
              <w:right w:val="single" w:sz="2" w:space="0" w:color="auto"/>
            </w:tcBorders>
          </w:tcPr>
          <w:p w14:paraId="31AA2B90" w14:textId="5F2F4FF4" w:rsidR="006F4DA5" w:rsidRPr="00711388" w:rsidRDefault="006F4DA5" w:rsidP="006F4DA5">
            <w:pPr>
              <w:pStyle w:val="NormalLeft"/>
              <w:rPr>
                <w:lang w:val="en-GB"/>
              </w:rPr>
            </w:pPr>
            <w:r w:rsidRPr="00711388">
              <w:rPr>
                <w:lang w:val="en-GB"/>
              </w:rPr>
              <w:t>S.04.03</w:t>
            </w:r>
            <w:r w:rsidR="007E05EA" w:rsidRPr="00711388">
              <w:rPr>
                <w:lang w:val="en-GB"/>
              </w:rPr>
              <w:t xml:space="preserve"> </w:t>
            </w:r>
            <w:r w:rsidRPr="00711388">
              <w:rPr>
                <w:lang w:val="en-GB"/>
              </w:rPr>
              <w:t>- Basic Information - list of underwriting entities</w:t>
            </w:r>
          </w:p>
        </w:tc>
        <w:tc>
          <w:tcPr>
            <w:tcW w:w="5107" w:type="dxa"/>
            <w:tcBorders>
              <w:top w:val="single" w:sz="4" w:space="0" w:color="auto"/>
              <w:left w:val="single" w:sz="2" w:space="0" w:color="auto"/>
              <w:bottom w:val="single" w:sz="4" w:space="0" w:color="auto"/>
              <w:right w:val="single" w:sz="2" w:space="0" w:color="auto"/>
            </w:tcBorders>
          </w:tcPr>
          <w:p w14:paraId="6855F985" w14:textId="77777777" w:rsidR="006F4DA5" w:rsidRPr="00711388" w:rsidRDefault="006F4DA5" w:rsidP="006F4DA5">
            <w:pPr>
              <w:pStyle w:val="NormalLeft"/>
              <w:rPr>
                <w:lang w:val="en-GB"/>
              </w:rPr>
            </w:pPr>
            <w:r w:rsidRPr="00711388">
              <w:rPr>
                <w:lang w:val="en-GB"/>
              </w:rPr>
              <w:t>One of the options in the following closed list shall be used:</w:t>
            </w:r>
          </w:p>
          <w:p w14:paraId="455244B9" w14:textId="5B191424" w:rsidR="006F4DA5" w:rsidRPr="00711388" w:rsidRDefault="006F4DA5" w:rsidP="006F4DA5">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00234C25" w14:textId="1E0BB0F1" w:rsidR="006F4DA5" w:rsidRPr="00711388" w:rsidRDefault="006F4DA5" w:rsidP="00C712DA">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activity outside the home country</w:t>
            </w:r>
          </w:p>
          <w:p w14:paraId="05A351DE" w14:textId="42A7FE52" w:rsidR="006F4DA5" w:rsidRPr="00711388" w:rsidRDefault="006F4DA5" w:rsidP="006F4DA5">
            <w:pPr>
              <w:pStyle w:val="NormalLeft"/>
              <w:rP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tc>
      </w:tr>
      <w:tr w:rsidR="00626033" w:rsidRPr="00711388" w14:paraId="0D482ED9" w14:textId="77777777" w:rsidTr="00244A0A">
        <w:trPr>
          <w:trHeight w:val="270"/>
        </w:trPr>
        <w:tc>
          <w:tcPr>
            <w:tcW w:w="1671" w:type="dxa"/>
            <w:tcBorders>
              <w:top w:val="single" w:sz="4" w:space="0" w:color="auto"/>
              <w:left w:val="single" w:sz="2" w:space="0" w:color="auto"/>
              <w:bottom w:val="single" w:sz="4" w:space="0" w:color="auto"/>
              <w:right w:val="single" w:sz="2" w:space="0" w:color="auto"/>
            </w:tcBorders>
          </w:tcPr>
          <w:p w14:paraId="3B183FC2" w14:textId="77777777" w:rsidR="006F4DA5" w:rsidRPr="00711388" w:rsidRDefault="006F4DA5" w:rsidP="006F4DA5">
            <w:pPr>
              <w:pStyle w:val="NormalLeft"/>
              <w:rPr>
                <w:lang w:val="en-GB"/>
              </w:rPr>
            </w:pPr>
            <w:r w:rsidRPr="00711388">
              <w:rPr>
                <w:lang w:val="en-GB"/>
              </w:rPr>
              <w:t>C0010/R0105</w:t>
            </w:r>
          </w:p>
        </w:tc>
        <w:tc>
          <w:tcPr>
            <w:tcW w:w="2508" w:type="dxa"/>
            <w:tcBorders>
              <w:top w:val="single" w:sz="4" w:space="0" w:color="auto"/>
              <w:left w:val="single" w:sz="2" w:space="0" w:color="auto"/>
              <w:bottom w:val="single" w:sz="4" w:space="0" w:color="auto"/>
              <w:right w:val="single" w:sz="2" w:space="0" w:color="auto"/>
            </w:tcBorders>
          </w:tcPr>
          <w:p w14:paraId="2C52BBC3" w14:textId="4D71FD11" w:rsidR="006F4DA5" w:rsidRPr="00711388" w:rsidRDefault="006F4DA5" w:rsidP="006F4DA5">
            <w:pPr>
              <w:pStyle w:val="NormalLeft"/>
              <w:rPr>
                <w:lang w:val="en-GB"/>
              </w:rPr>
            </w:pPr>
            <w:r w:rsidRPr="00711388">
              <w:rPr>
                <w:lang w:val="en-GB"/>
              </w:rPr>
              <w:t>S.04.04 - Activity by country - location of underwriting</w:t>
            </w:r>
          </w:p>
        </w:tc>
        <w:tc>
          <w:tcPr>
            <w:tcW w:w="5107" w:type="dxa"/>
            <w:tcBorders>
              <w:top w:val="single" w:sz="4" w:space="0" w:color="auto"/>
              <w:left w:val="single" w:sz="2" w:space="0" w:color="auto"/>
              <w:bottom w:val="single" w:sz="4" w:space="0" w:color="auto"/>
              <w:right w:val="single" w:sz="2" w:space="0" w:color="auto"/>
            </w:tcBorders>
          </w:tcPr>
          <w:p w14:paraId="7CF9E9D9" w14:textId="77777777" w:rsidR="006F4DA5" w:rsidRPr="00711388" w:rsidRDefault="006F4DA5" w:rsidP="006F4DA5">
            <w:pPr>
              <w:pStyle w:val="NormalLeft"/>
              <w:rPr>
                <w:lang w:val="en-GB"/>
              </w:rPr>
            </w:pPr>
            <w:r w:rsidRPr="00711388">
              <w:rPr>
                <w:lang w:val="en-GB"/>
              </w:rPr>
              <w:t>One of the options in the following closed list shall be used:</w:t>
            </w:r>
          </w:p>
          <w:p w14:paraId="1A8D2B03" w14:textId="0A66F3E0" w:rsidR="006F4DA5" w:rsidRPr="00711388" w:rsidRDefault="006F4DA5" w:rsidP="006F4DA5">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4B7CB43" w14:textId="515E86BB" w:rsidR="006F4DA5" w:rsidRPr="00711388" w:rsidRDefault="006F4DA5" w:rsidP="006F4DA5">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activity outside the home country</w:t>
            </w:r>
          </w:p>
          <w:p w14:paraId="60112869" w14:textId="3053F5D4" w:rsidR="006F4DA5" w:rsidRPr="00711388" w:rsidRDefault="006F4DA5" w:rsidP="006F4DA5">
            <w:pPr>
              <w:pStyle w:val="NormalLeft"/>
              <w:rP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tc>
      </w:tr>
      <w:tr w:rsidR="00626033" w:rsidRPr="00711388" w14:paraId="7BF4386B" w14:textId="77777777" w:rsidTr="00244A0A">
        <w:trPr>
          <w:trHeight w:val="200"/>
        </w:trPr>
        <w:tc>
          <w:tcPr>
            <w:tcW w:w="1671" w:type="dxa"/>
            <w:tcBorders>
              <w:top w:val="single" w:sz="4" w:space="0" w:color="auto"/>
              <w:left w:val="single" w:sz="2" w:space="0" w:color="auto"/>
              <w:bottom w:val="single" w:sz="2" w:space="0" w:color="auto"/>
              <w:right w:val="single" w:sz="2" w:space="0" w:color="auto"/>
            </w:tcBorders>
          </w:tcPr>
          <w:p w14:paraId="2539E11F" w14:textId="77777777" w:rsidR="006F4DA5" w:rsidRPr="00711388" w:rsidRDefault="006F4DA5" w:rsidP="00E7095F">
            <w:pPr>
              <w:pStyle w:val="NormalLeft"/>
              <w:rPr>
                <w:lang w:val="en-GB"/>
              </w:rPr>
            </w:pPr>
            <w:r w:rsidRPr="00711388">
              <w:rPr>
                <w:lang w:val="en-GB"/>
              </w:rPr>
              <w:t>C0010/R0106</w:t>
            </w:r>
          </w:p>
        </w:tc>
        <w:tc>
          <w:tcPr>
            <w:tcW w:w="2508" w:type="dxa"/>
            <w:tcBorders>
              <w:top w:val="single" w:sz="4" w:space="0" w:color="auto"/>
              <w:left w:val="single" w:sz="2" w:space="0" w:color="auto"/>
              <w:bottom w:val="single" w:sz="2" w:space="0" w:color="auto"/>
              <w:right w:val="single" w:sz="2" w:space="0" w:color="auto"/>
            </w:tcBorders>
          </w:tcPr>
          <w:p w14:paraId="387E3522" w14:textId="6F255F65" w:rsidR="006F4DA5" w:rsidRPr="00711388" w:rsidRDefault="006F4DA5" w:rsidP="006F4DA5">
            <w:pPr>
              <w:pStyle w:val="NormalLeft"/>
              <w:rPr>
                <w:lang w:val="en-GB"/>
              </w:rPr>
            </w:pPr>
            <w:r w:rsidRPr="00711388">
              <w:rPr>
                <w:lang w:val="en-GB"/>
              </w:rPr>
              <w:t>S.04.05 - Activity by country - location of risk</w:t>
            </w:r>
          </w:p>
        </w:tc>
        <w:tc>
          <w:tcPr>
            <w:tcW w:w="5107" w:type="dxa"/>
            <w:tcBorders>
              <w:top w:val="single" w:sz="4" w:space="0" w:color="auto"/>
              <w:left w:val="single" w:sz="2" w:space="0" w:color="auto"/>
              <w:bottom w:val="single" w:sz="2" w:space="0" w:color="auto"/>
              <w:right w:val="single" w:sz="2" w:space="0" w:color="auto"/>
            </w:tcBorders>
          </w:tcPr>
          <w:p w14:paraId="5CC92F25" w14:textId="77777777" w:rsidR="006F4DA5" w:rsidRPr="00711388" w:rsidRDefault="006F4DA5" w:rsidP="006F4DA5">
            <w:pPr>
              <w:pStyle w:val="NormalLeft"/>
              <w:rPr>
                <w:lang w:val="en-GB"/>
              </w:rPr>
            </w:pPr>
            <w:r w:rsidRPr="00711388">
              <w:rPr>
                <w:lang w:val="en-GB"/>
              </w:rPr>
              <w:t>One of the options in the following closed list shall be used:</w:t>
            </w:r>
          </w:p>
          <w:p w14:paraId="2D227775" w14:textId="4EDD91AF" w:rsidR="006F4DA5" w:rsidRPr="00711388" w:rsidRDefault="006F4DA5" w:rsidP="006F4DA5">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E4D9541" w14:textId="749D2EBF" w:rsidR="006F4DA5" w:rsidRPr="00711388" w:rsidRDefault="006F4DA5" w:rsidP="006F4DA5">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activity outside the home country</w:t>
            </w:r>
          </w:p>
          <w:p w14:paraId="342F3F0C" w14:textId="1038F644" w:rsidR="00D17C3E" w:rsidRPr="00711388" w:rsidDel="00754C70" w:rsidRDefault="00D17C3E" w:rsidP="00D17C3E">
            <w:pPr>
              <w:pStyle w:val="NormalLeft"/>
              <w:rPr>
                <w:del w:id="9" w:author="Author"/>
                <w:lang w:val="en-GB"/>
              </w:rPr>
            </w:pPr>
            <w:del w:id="10" w:author="Author">
              <w:r w:rsidRPr="00711388" w:rsidDel="00754C70">
                <w:rPr>
                  <w:lang w:val="en-GB"/>
                </w:rPr>
                <w:delText xml:space="preserve">3 </w:delText>
              </w:r>
            </w:del>
            <w:r w:rsidR="00845F43" w:rsidRPr="00711388">
              <w:rPr>
                <w:lang w:val="en-GB"/>
              </w:rPr>
              <w:t>-</w:t>
            </w:r>
            <w:del w:id="11" w:author="Author">
              <w:r w:rsidRPr="00711388" w:rsidDel="00754C70">
                <w:rPr>
                  <w:lang w:val="en-GB"/>
                </w:rPr>
                <w:delText xml:space="preserve"> Not due in accordance with instructions of the template</w:delText>
              </w:r>
            </w:del>
          </w:p>
          <w:p w14:paraId="2163989C" w14:textId="1A374C59" w:rsidR="006F4DA5" w:rsidRPr="00711388" w:rsidRDefault="006D2556">
            <w:pPr>
              <w:pStyle w:val="NormalLeft"/>
              <w:jc w:val="both"/>
              <w:rPr>
                <w:lang w:val="en-GB"/>
              </w:rPr>
              <w:pPrChange w:id="12" w:author="Author">
                <w:pPr>
                  <w:pStyle w:val="NormalLeft"/>
                </w:pPr>
              </w:pPrChange>
            </w:pPr>
            <w:ins w:id="13" w:author="Author">
              <w:r w:rsidRPr="00711388">
                <w:rPr>
                  <w:lang w:val="en-GB"/>
                </w:rPr>
                <w:t xml:space="preserve">4 </w:t>
              </w:r>
            </w:ins>
            <w:r w:rsidR="00711388" w:rsidRPr="00711388">
              <w:rPr>
                <w:lang w:val="en-GB"/>
              </w:rPr>
              <w:t>-</w:t>
            </w:r>
            <w:ins w:id="14" w:author="Author">
              <w:r w:rsidRPr="00711388">
                <w:rPr>
                  <w:lang w:val="en-GB"/>
                </w:rPr>
                <w:t xml:space="preserve"> Not reported as for all lines of business location data of risk is the same</w:t>
              </w:r>
              <w:del w:id="15" w:author="Author">
                <w:r w:rsidRPr="00711388" w:rsidDel="003323F0">
                  <w:rPr>
                    <w:lang w:val="en-GB"/>
                  </w:rPr>
                  <w:delText xml:space="preserve">  </w:delText>
                </w:r>
              </w:del>
              <w:r w:rsidR="003323F0">
                <w:rPr>
                  <w:lang w:val="en-GB"/>
                </w:rPr>
                <w:t xml:space="preserve"> </w:t>
              </w:r>
              <w:r w:rsidRPr="00711388">
                <w:rPr>
                  <w:lang w:val="en-GB"/>
                </w:rPr>
                <w:t>as location of underwriting reported in S.04.04</w:t>
              </w:r>
              <w:del w:id="16" w:author="Author">
                <w:r w:rsidRPr="00711388" w:rsidDel="003323F0">
                  <w:rPr>
                    <w:lang w:val="en-GB"/>
                  </w:rPr>
                  <w:delText xml:space="preserve">   </w:delText>
                </w:r>
              </w:del>
            </w:ins>
          </w:p>
          <w:p w14:paraId="04E262C8" w14:textId="2C57531A" w:rsidR="006F4DA5" w:rsidRPr="00711388" w:rsidRDefault="006F4DA5" w:rsidP="006F4DA5">
            <w:pPr>
              <w:pStyle w:val="NormalLeft"/>
              <w:rP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tc>
      </w:tr>
      <w:tr w:rsidR="00626033" w:rsidRPr="00711388" w14:paraId="09D0122D" w14:textId="77777777" w:rsidTr="00244A0A">
        <w:tc>
          <w:tcPr>
            <w:tcW w:w="1671" w:type="dxa"/>
            <w:tcBorders>
              <w:top w:val="single" w:sz="2" w:space="0" w:color="auto"/>
              <w:left w:val="single" w:sz="2" w:space="0" w:color="auto"/>
              <w:bottom w:val="single" w:sz="2" w:space="0" w:color="auto"/>
              <w:right w:val="single" w:sz="2" w:space="0" w:color="auto"/>
            </w:tcBorders>
          </w:tcPr>
          <w:p w14:paraId="63254FB0" w14:textId="77777777" w:rsidR="00144E0F" w:rsidRPr="00711388" w:rsidRDefault="00144E0F" w:rsidP="00877EC4">
            <w:pPr>
              <w:pStyle w:val="NormalLeft"/>
              <w:rPr>
                <w:lang w:val="en-GB"/>
              </w:rPr>
            </w:pPr>
            <w:r w:rsidRPr="00711388">
              <w:rPr>
                <w:lang w:val="en-GB"/>
              </w:rPr>
              <w:t>C0010/R0110</w:t>
            </w:r>
          </w:p>
        </w:tc>
        <w:tc>
          <w:tcPr>
            <w:tcW w:w="2508" w:type="dxa"/>
            <w:tcBorders>
              <w:top w:val="single" w:sz="2" w:space="0" w:color="auto"/>
              <w:left w:val="single" w:sz="2" w:space="0" w:color="auto"/>
              <w:bottom w:val="single" w:sz="2" w:space="0" w:color="auto"/>
              <w:right w:val="single" w:sz="2" w:space="0" w:color="auto"/>
            </w:tcBorders>
          </w:tcPr>
          <w:p w14:paraId="296F05A8" w14:textId="1E08C21D" w:rsidR="00144E0F" w:rsidRPr="00711388" w:rsidRDefault="00144E0F" w:rsidP="00877EC4">
            <w:pPr>
              <w:pStyle w:val="NormalLeft"/>
              <w:rPr>
                <w:lang w:val="en-GB"/>
              </w:rPr>
            </w:pPr>
            <w:r w:rsidRPr="00711388">
              <w:rPr>
                <w:lang w:val="en-GB"/>
              </w:rPr>
              <w:t xml:space="preserve">S.05.01 </w:t>
            </w:r>
            <w:r w:rsidR="00845F43" w:rsidRPr="00711388">
              <w:rPr>
                <w:lang w:val="en-GB"/>
              </w:rPr>
              <w:t>-</w:t>
            </w:r>
            <w:r w:rsidRPr="00711388">
              <w:rPr>
                <w:lang w:val="en-GB"/>
              </w:rPr>
              <w:t xml:space="preserve"> Premiums, claims and expenses by line of business</w:t>
            </w:r>
          </w:p>
        </w:tc>
        <w:tc>
          <w:tcPr>
            <w:tcW w:w="5107" w:type="dxa"/>
            <w:tcBorders>
              <w:top w:val="single" w:sz="2" w:space="0" w:color="auto"/>
              <w:left w:val="single" w:sz="2" w:space="0" w:color="auto"/>
              <w:bottom w:val="single" w:sz="2" w:space="0" w:color="auto"/>
              <w:right w:val="single" w:sz="2" w:space="0" w:color="auto"/>
            </w:tcBorders>
          </w:tcPr>
          <w:p w14:paraId="2338B508" w14:textId="77777777" w:rsidR="00144E0F" w:rsidRPr="00711388" w:rsidRDefault="00144E0F" w:rsidP="00877EC4">
            <w:pPr>
              <w:pStyle w:val="NormalLeft"/>
              <w:rPr>
                <w:lang w:val="en-GB"/>
              </w:rPr>
            </w:pPr>
            <w:r w:rsidRPr="00711388">
              <w:rPr>
                <w:lang w:val="en-GB"/>
              </w:rPr>
              <w:t>One of the options in the following closed list shall be used:</w:t>
            </w:r>
          </w:p>
          <w:p w14:paraId="5185B3D2" w14:textId="44BBD4C2" w:rsidR="00144E0F" w:rsidRPr="00711388" w:rsidRDefault="00144E0F" w:rsidP="00877EC4">
            <w:pPr>
              <w:pStyle w:val="NormalLeft"/>
              <w:rPr>
                <w:lang w:val="en-GB"/>
              </w:rPr>
            </w:pPr>
            <w:r w:rsidRPr="00711388">
              <w:rPr>
                <w:lang w:val="en-GB"/>
              </w:rPr>
              <w:lastRenderedPageBreak/>
              <w:t xml:space="preserve">1 </w:t>
            </w:r>
            <w:r w:rsidR="00845F43" w:rsidRPr="00711388">
              <w:rPr>
                <w:lang w:val="en-GB"/>
              </w:rPr>
              <w:t>-</w:t>
            </w:r>
            <w:r w:rsidRPr="00711388">
              <w:rPr>
                <w:lang w:val="en-GB"/>
              </w:rPr>
              <w:t xml:space="preserve"> Reported</w:t>
            </w:r>
          </w:p>
          <w:p w14:paraId="115056CF" w14:textId="34BA4647"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Exempted under Article 35</w:t>
            </w:r>
            <w:ins w:id="17" w:author="Author">
              <w:r w:rsidR="00E458D9" w:rsidRPr="00711388">
                <w:rPr>
                  <w:lang w:val="en-GB"/>
                </w:rPr>
                <w:t xml:space="preserve">a </w:t>
              </w:r>
              <w:r w:rsidR="004521C5" w:rsidRPr="00711388">
                <w:rPr>
                  <w:lang w:val="en-GB"/>
                </w:rPr>
                <w:t>of Directive 2009/138/EC</w:t>
              </w:r>
              <w:r w:rsidR="004521C5" w:rsidRPr="00711388" w:rsidDel="000C7DD7">
                <w:rPr>
                  <w:lang w:val="en-GB"/>
                </w:rPr>
                <w:t xml:space="preserve"> </w:t>
              </w:r>
            </w:ins>
            <w:r w:rsidRPr="00711388">
              <w:rPr>
                <w:lang w:val="en-GB"/>
              </w:rPr>
              <w:t>)</w:t>
            </w:r>
            <w:ins w:id="18" w:author="Author">
              <w:r w:rsidR="00E458D9" w:rsidRPr="00711388">
                <w:rPr>
                  <w:lang w:val="en-GB"/>
                </w:rPr>
                <w:t xml:space="preserve"> </w:t>
              </w:r>
            </w:ins>
          </w:p>
          <w:p w14:paraId="111213F3" w14:textId="5127DC14" w:rsidR="00144E0F" w:rsidRPr="00711388" w:rsidRDefault="00144E0F" w:rsidP="00877EC4">
            <w:pPr>
              <w:pStyle w:val="NormalLeft"/>
              <w:rPr>
                <w:ins w:id="19" w:author="Autho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p w14:paraId="521EFCAB" w14:textId="3D1217E3" w:rsidR="00CB58F3" w:rsidRPr="00711388" w:rsidRDefault="00CB58F3" w:rsidP="00877EC4">
            <w:pPr>
              <w:pStyle w:val="NormalLeft"/>
              <w:rPr>
                <w:lang w:val="en-GB"/>
              </w:rPr>
            </w:pPr>
            <w:ins w:id="20" w:author="Author">
              <w:r w:rsidRPr="00711388">
                <w:rPr>
                  <w:lang w:val="en-GB"/>
                </w:rPr>
                <w:t xml:space="preserve">9 </w:t>
              </w:r>
            </w:ins>
            <w:r w:rsidR="00711388" w:rsidRPr="00711388">
              <w:rPr>
                <w:lang w:val="en-GB"/>
              </w:rPr>
              <w:t>-</w:t>
            </w:r>
            <w:ins w:id="21" w:author="Author">
              <w:r w:rsidRPr="00711388">
                <w:rPr>
                  <w:lang w:val="en-GB"/>
                </w:rPr>
                <w:t xml:space="preserve"> Not reported in first and third quarter by the SNCUs</w:t>
              </w:r>
            </w:ins>
          </w:p>
        </w:tc>
      </w:tr>
      <w:tr w:rsidR="00626033" w:rsidRPr="00711388" w14:paraId="0DB0C077" w14:textId="77777777" w:rsidTr="00244A0A">
        <w:tc>
          <w:tcPr>
            <w:tcW w:w="1671" w:type="dxa"/>
            <w:tcBorders>
              <w:top w:val="single" w:sz="2" w:space="0" w:color="auto"/>
              <w:left w:val="single" w:sz="2" w:space="0" w:color="auto"/>
              <w:bottom w:val="single" w:sz="2" w:space="0" w:color="auto"/>
              <w:right w:val="single" w:sz="2" w:space="0" w:color="auto"/>
            </w:tcBorders>
          </w:tcPr>
          <w:p w14:paraId="2CA344E9" w14:textId="77777777" w:rsidR="00144E0F" w:rsidRPr="00711388" w:rsidRDefault="00144E0F" w:rsidP="00877EC4">
            <w:pPr>
              <w:pStyle w:val="NormalLeft"/>
              <w:rPr>
                <w:lang w:val="en-GB"/>
              </w:rPr>
            </w:pPr>
            <w:r w:rsidRPr="00711388">
              <w:rPr>
                <w:lang w:val="en-GB"/>
              </w:rPr>
              <w:lastRenderedPageBreak/>
              <w:t>C0010/R0140</w:t>
            </w:r>
          </w:p>
        </w:tc>
        <w:tc>
          <w:tcPr>
            <w:tcW w:w="2508" w:type="dxa"/>
            <w:tcBorders>
              <w:top w:val="single" w:sz="2" w:space="0" w:color="auto"/>
              <w:left w:val="single" w:sz="2" w:space="0" w:color="auto"/>
              <w:bottom w:val="single" w:sz="2" w:space="0" w:color="auto"/>
              <w:right w:val="single" w:sz="2" w:space="0" w:color="auto"/>
            </w:tcBorders>
          </w:tcPr>
          <w:p w14:paraId="0E9772B8" w14:textId="146726FC" w:rsidR="00144E0F" w:rsidRPr="00711388" w:rsidRDefault="00144E0F" w:rsidP="00877EC4">
            <w:pPr>
              <w:pStyle w:val="NormalLeft"/>
              <w:rPr>
                <w:lang w:val="en-GB"/>
              </w:rPr>
            </w:pPr>
            <w:r w:rsidRPr="00711388">
              <w:rPr>
                <w:lang w:val="en-GB"/>
              </w:rPr>
              <w:t xml:space="preserve">S.06.02 </w:t>
            </w:r>
            <w:r w:rsidR="00845F43" w:rsidRPr="00711388">
              <w:rPr>
                <w:lang w:val="en-GB"/>
              </w:rPr>
              <w:t>-</w:t>
            </w:r>
            <w:r w:rsidRPr="00711388">
              <w:rPr>
                <w:lang w:val="en-GB"/>
              </w:rPr>
              <w:t xml:space="preserve"> List of assets</w:t>
            </w:r>
          </w:p>
        </w:tc>
        <w:tc>
          <w:tcPr>
            <w:tcW w:w="5107" w:type="dxa"/>
            <w:tcBorders>
              <w:top w:val="single" w:sz="2" w:space="0" w:color="auto"/>
              <w:left w:val="single" w:sz="2" w:space="0" w:color="auto"/>
              <w:bottom w:val="single" w:sz="2" w:space="0" w:color="auto"/>
              <w:right w:val="single" w:sz="2" w:space="0" w:color="auto"/>
            </w:tcBorders>
          </w:tcPr>
          <w:p w14:paraId="6318A8AD" w14:textId="77777777" w:rsidR="00144E0F" w:rsidRPr="00711388" w:rsidRDefault="00144E0F" w:rsidP="00877EC4">
            <w:pPr>
              <w:pStyle w:val="NormalLeft"/>
              <w:rPr>
                <w:lang w:val="en-GB"/>
              </w:rPr>
            </w:pPr>
            <w:r w:rsidRPr="00711388">
              <w:rPr>
                <w:lang w:val="en-GB"/>
              </w:rPr>
              <w:t>One of the options in the following closed list shall be used:</w:t>
            </w:r>
          </w:p>
          <w:p w14:paraId="440BD8A7" w14:textId="7EB36463"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5835669" w14:textId="53C29DA5"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Exempted under Article 35</w:t>
            </w:r>
            <w:ins w:id="22" w:author="Author">
              <w:r w:rsidR="00646021" w:rsidRPr="00711388">
                <w:rPr>
                  <w:lang w:val="en-GB"/>
                </w:rPr>
                <w:t xml:space="preserve">a </w:t>
              </w:r>
              <w:r w:rsidR="004521C5" w:rsidRPr="00711388">
                <w:rPr>
                  <w:lang w:val="en-GB"/>
                </w:rPr>
                <w:t>of Directive 2009/138/EC</w:t>
              </w:r>
              <w:r w:rsidR="004521C5" w:rsidRPr="00711388" w:rsidDel="000C7DD7">
                <w:rPr>
                  <w:lang w:val="en-GB"/>
                </w:rPr>
                <w:t xml:space="preserve"> </w:t>
              </w:r>
            </w:ins>
          </w:p>
          <w:p w14:paraId="6A96C884" w14:textId="4CEA036F"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Not due annually as reported for Quarter 4 </w:t>
            </w:r>
          </w:p>
          <w:p w14:paraId="4C61678E" w14:textId="63E6BDAD" w:rsidR="00144E0F" w:rsidRPr="00711388" w:rsidRDefault="00144E0F" w:rsidP="00877EC4">
            <w:pPr>
              <w:pStyle w:val="NormalLeft"/>
              <w:rPr>
                <w:ins w:id="23" w:author="Author"/>
                <w:lang w:val="en-GB"/>
              </w:rPr>
            </w:pPr>
            <w:r w:rsidRPr="00711388">
              <w:rPr>
                <w:lang w:val="en-GB"/>
              </w:rPr>
              <w:t>0</w:t>
            </w:r>
            <w:r w:rsidR="00711388" w:rsidRPr="00711388">
              <w:rPr>
                <w:lang w:val="en-GB"/>
              </w:rPr>
              <w:t>-</w:t>
            </w:r>
            <w:r w:rsidRPr="00711388">
              <w:rPr>
                <w:lang w:val="en-GB"/>
              </w:rPr>
              <w:t xml:space="preserve"> Not reported (in this case special justification is needed)</w:t>
            </w:r>
          </w:p>
          <w:p w14:paraId="35977002" w14:textId="06F57D5F" w:rsidR="00CB58F3" w:rsidRPr="00711388" w:rsidRDefault="00CB58F3" w:rsidP="00877EC4">
            <w:pPr>
              <w:pStyle w:val="NormalLeft"/>
              <w:rPr>
                <w:lang w:val="en-GB"/>
              </w:rPr>
            </w:pPr>
            <w:ins w:id="24" w:author="Author">
              <w:r w:rsidRPr="00711388">
                <w:rPr>
                  <w:lang w:val="en-GB"/>
                </w:rPr>
                <w:t xml:space="preserve">9 </w:t>
              </w:r>
            </w:ins>
            <w:r w:rsidR="00711388" w:rsidRPr="00711388">
              <w:rPr>
                <w:lang w:val="en-GB"/>
              </w:rPr>
              <w:t>-</w:t>
            </w:r>
            <w:ins w:id="25" w:author="Author">
              <w:r w:rsidRPr="00711388">
                <w:rPr>
                  <w:lang w:val="en-GB"/>
                </w:rPr>
                <w:t xml:space="preserve"> Not reported in first and third quarter by the SNCUs</w:t>
              </w:r>
            </w:ins>
          </w:p>
        </w:tc>
      </w:tr>
      <w:tr w:rsidR="00626033" w:rsidRPr="00711388" w14:paraId="265C4CE7" w14:textId="77777777" w:rsidTr="00244A0A">
        <w:tc>
          <w:tcPr>
            <w:tcW w:w="1671" w:type="dxa"/>
            <w:tcBorders>
              <w:top w:val="single" w:sz="2" w:space="0" w:color="auto"/>
              <w:left w:val="single" w:sz="2" w:space="0" w:color="auto"/>
              <w:bottom w:val="single" w:sz="2" w:space="0" w:color="auto"/>
              <w:right w:val="single" w:sz="2" w:space="0" w:color="auto"/>
            </w:tcBorders>
          </w:tcPr>
          <w:p w14:paraId="50D45080" w14:textId="77777777" w:rsidR="00442834" w:rsidRPr="00711388" w:rsidRDefault="00442834" w:rsidP="00442834">
            <w:pPr>
              <w:pStyle w:val="NormalLeft"/>
              <w:rPr>
                <w:lang w:val="en-GB"/>
              </w:rPr>
            </w:pPr>
            <w:r w:rsidRPr="00711388">
              <w:rPr>
                <w:lang w:val="en-GB"/>
              </w:rPr>
              <w:t>C0010/R0150</w:t>
            </w:r>
          </w:p>
        </w:tc>
        <w:tc>
          <w:tcPr>
            <w:tcW w:w="2508" w:type="dxa"/>
            <w:tcBorders>
              <w:top w:val="single" w:sz="2" w:space="0" w:color="auto"/>
              <w:left w:val="single" w:sz="2" w:space="0" w:color="auto"/>
              <w:bottom w:val="single" w:sz="2" w:space="0" w:color="auto"/>
              <w:right w:val="single" w:sz="2" w:space="0" w:color="auto"/>
            </w:tcBorders>
          </w:tcPr>
          <w:p w14:paraId="7C210BF9" w14:textId="6A557564" w:rsidR="00442834" w:rsidRPr="00711388" w:rsidRDefault="00442834" w:rsidP="00442834">
            <w:pPr>
              <w:pStyle w:val="NormalLeft"/>
              <w:rPr>
                <w:lang w:val="en-GB"/>
              </w:rPr>
            </w:pPr>
            <w:r w:rsidRPr="00711388">
              <w:rPr>
                <w:lang w:val="en-GB"/>
              </w:rPr>
              <w:t xml:space="preserve">S.06.03 </w:t>
            </w:r>
            <w:r w:rsidR="00845F43" w:rsidRPr="00711388">
              <w:rPr>
                <w:lang w:val="en-GB"/>
              </w:rPr>
              <w:t>-</w:t>
            </w:r>
            <w:r w:rsidRPr="00711388">
              <w:rPr>
                <w:lang w:val="en-GB"/>
              </w:rPr>
              <w:t xml:space="preserve"> Collective investment undertakings </w:t>
            </w:r>
            <w:r w:rsidR="00845F43" w:rsidRPr="00711388">
              <w:rPr>
                <w:lang w:val="en-GB"/>
              </w:rPr>
              <w:t>-</w:t>
            </w:r>
            <w:r w:rsidRPr="00711388">
              <w:rPr>
                <w:lang w:val="en-GB"/>
              </w:rPr>
              <w:t xml:space="preserve"> look</w:t>
            </w:r>
            <w:r w:rsidR="00711388" w:rsidRPr="00711388">
              <w:rPr>
                <w:lang w:val="en-GB"/>
              </w:rPr>
              <w:t>-</w:t>
            </w:r>
            <w:r w:rsidRPr="00711388">
              <w:rPr>
                <w:lang w:val="en-GB"/>
              </w:rPr>
              <w:t>through approach</w:t>
            </w:r>
          </w:p>
        </w:tc>
        <w:tc>
          <w:tcPr>
            <w:tcW w:w="5107" w:type="dxa"/>
            <w:tcBorders>
              <w:top w:val="single" w:sz="2" w:space="0" w:color="auto"/>
              <w:left w:val="single" w:sz="2" w:space="0" w:color="auto"/>
              <w:bottom w:val="single" w:sz="2" w:space="0" w:color="auto"/>
              <w:right w:val="single" w:sz="2" w:space="0" w:color="auto"/>
            </w:tcBorders>
          </w:tcPr>
          <w:p w14:paraId="1AD5489E" w14:textId="77777777" w:rsidR="00442834" w:rsidRPr="00711388" w:rsidRDefault="00442834" w:rsidP="00442834">
            <w:pPr>
              <w:pStyle w:val="NormalLeft"/>
              <w:rPr>
                <w:lang w:val="en-GB"/>
              </w:rPr>
            </w:pPr>
            <w:r w:rsidRPr="00711388">
              <w:rPr>
                <w:lang w:val="en-GB"/>
              </w:rPr>
              <w:t>One of the options in the following closed list shall be used:</w:t>
            </w:r>
          </w:p>
          <w:p w14:paraId="034FA44D" w14:textId="34AC404C"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215EDBB7" w14:textId="0B7B7008"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Collective investment undertakings (only for undertakings not exempted under Article 35</w:t>
            </w:r>
            <w:ins w:id="26" w:author="Author">
              <w:r w:rsidR="0016397F" w:rsidRPr="00711388">
                <w:rPr>
                  <w:lang w:val="en-GB"/>
                </w:rPr>
                <w:t>a</w:t>
              </w:r>
            </w:ins>
            <w:r w:rsidRPr="00711388">
              <w:rPr>
                <w:lang w:val="en-GB"/>
              </w:rPr>
              <w:t xml:space="preserve"> </w:t>
            </w:r>
            <w:ins w:id="27" w:author="Author">
              <w:r w:rsidR="004521C5" w:rsidRPr="00711388">
                <w:rPr>
                  <w:lang w:val="en-GB"/>
                </w:rPr>
                <w:t>of Directive 2009/138/EC</w:t>
              </w:r>
              <w:r w:rsidR="004521C5" w:rsidRPr="00711388" w:rsidDel="004521C5">
                <w:rPr>
                  <w:lang w:val="en-GB"/>
                </w:rPr>
                <w:t xml:space="preserve"> </w:t>
              </w:r>
            </w:ins>
          </w:p>
          <w:p w14:paraId="4F1FC8BC" w14:textId="178B0EE3" w:rsidR="00442834" w:rsidRPr="00711388" w:rsidRDefault="00442834"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1164A932" w14:textId="5A742730" w:rsidR="00442834" w:rsidRPr="00711388" w:rsidRDefault="00442834" w:rsidP="00442834">
            <w:pPr>
              <w:pStyle w:val="NormalLeft"/>
              <w:rPr>
                <w:lang w:val="en-GB"/>
              </w:rPr>
            </w:pPr>
            <w:r w:rsidRPr="00711388">
              <w:rPr>
                <w:lang w:val="en-GB"/>
              </w:rPr>
              <w:t xml:space="preserve">6 </w:t>
            </w:r>
            <w:r w:rsidR="00845F43" w:rsidRPr="00711388">
              <w:rPr>
                <w:lang w:val="en-GB"/>
              </w:rPr>
              <w:t>-</w:t>
            </w:r>
            <w:r w:rsidRPr="00711388">
              <w:rPr>
                <w:lang w:val="en-GB"/>
              </w:rPr>
              <w:t xml:space="preserve"> Exempted under Article 35</w:t>
            </w:r>
            <w:ins w:id="28" w:author="Author">
              <w:r w:rsidR="006A3284" w:rsidRPr="00711388">
                <w:rPr>
                  <w:lang w:val="en-GB"/>
                </w:rPr>
                <w:t>a</w:t>
              </w:r>
              <w:r w:rsidR="004521C5" w:rsidRPr="00711388">
                <w:rPr>
                  <w:lang w:val="en-GB"/>
                </w:rPr>
                <w:t xml:space="preserve"> of Directive 2009/138/EC</w:t>
              </w:r>
              <w:r w:rsidR="004521C5" w:rsidRPr="00711388" w:rsidDel="004521C5">
                <w:rPr>
                  <w:lang w:val="en-GB"/>
                </w:rPr>
                <w:t xml:space="preserve"> </w:t>
              </w:r>
            </w:ins>
          </w:p>
          <w:p w14:paraId="5DBB8EEC" w14:textId="585B636B" w:rsidR="00442834" w:rsidRPr="00711388" w:rsidRDefault="00442834" w:rsidP="00442834">
            <w:pPr>
              <w:pStyle w:val="NormalLeft"/>
              <w:rPr>
                <w:ins w:id="29" w:author="Author"/>
                <w:lang w:val="en-GB"/>
              </w:rPr>
            </w:pPr>
            <w:r w:rsidRPr="00711388">
              <w:rPr>
                <w:lang w:val="en-GB"/>
              </w:rPr>
              <w:t xml:space="preserve">7 </w:t>
            </w:r>
            <w:r w:rsidR="00845F43" w:rsidRPr="00711388">
              <w:rPr>
                <w:lang w:val="en-GB"/>
              </w:rPr>
              <w:t>-</w:t>
            </w:r>
            <w:r w:rsidRPr="00711388">
              <w:rPr>
                <w:lang w:val="en-GB"/>
              </w:rPr>
              <w:t xml:space="preserve"> Not due annually as reported for Quarter 4 </w:t>
            </w:r>
          </w:p>
          <w:p w14:paraId="570C6C17" w14:textId="78423DB3" w:rsidR="003C79BC" w:rsidRPr="00711388" w:rsidRDefault="00CB58F3" w:rsidP="00442834">
            <w:pPr>
              <w:pStyle w:val="NormalLeft"/>
              <w:rPr>
                <w:lang w:val="en-GB"/>
              </w:rPr>
            </w:pPr>
            <w:ins w:id="30" w:author="Author">
              <w:r w:rsidRPr="00711388">
                <w:rPr>
                  <w:lang w:val="en-GB"/>
                </w:rPr>
                <w:t>8</w:t>
              </w:r>
              <w:r w:rsidR="003C79BC" w:rsidRPr="00711388">
                <w:rPr>
                  <w:lang w:val="en-GB"/>
                </w:rPr>
                <w:t xml:space="preserve"> </w:t>
              </w:r>
            </w:ins>
            <w:r w:rsidR="00711388" w:rsidRPr="00711388">
              <w:rPr>
                <w:lang w:val="en-GB"/>
              </w:rPr>
              <w:t>-</w:t>
            </w:r>
            <w:ins w:id="31" w:author="Author">
              <w:r w:rsidR="003C79BC" w:rsidRPr="00711388">
                <w:rPr>
                  <w:lang w:val="en-GB"/>
                </w:rPr>
                <w:t xml:space="preserve"> Not due in first and third quarter in accordance with the instructions of the template</w:t>
              </w:r>
            </w:ins>
          </w:p>
          <w:p w14:paraId="685D632C" w14:textId="16C736D5" w:rsidR="00442834" w:rsidRPr="00711388" w:rsidRDefault="00442834" w:rsidP="00442834">
            <w:pPr>
              <w:pStyle w:val="NormalLeft"/>
              <w:rPr>
                <w:ins w:id="32" w:author="Autho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p w14:paraId="7F66D091" w14:textId="37773A5B" w:rsidR="00CB58F3" w:rsidRPr="00711388" w:rsidRDefault="00CB58F3" w:rsidP="00442834">
            <w:pPr>
              <w:pStyle w:val="NormalLeft"/>
              <w:rPr>
                <w:lang w:val="en-GB"/>
              </w:rPr>
            </w:pPr>
            <w:ins w:id="33" w:author="Author">
              <w:r w:rsidRPr="00711388">
                <w:rPr>
                  <w:lang w:val="en-GB"/>
                </w:rPr>
                <w:t xml:space="preserve">9 </w:t>
              </w:r>
            </w:ins>
            <w:r w:rsidR="00711388" w:rsidRPr="00711388">
              <w:rPr>
                <w:lang w:val="en-GB"/>
              </w:rPr>
              <w:t>-</w:t>
            </w:r>
            <w:ins w:id="34" w:author="Author">
              <w:r w:rsidRPr="00711388">
                <w:rPr>
                  <w:lang w:val="en-GB"/>
                </w:rPr>
                <w:t xml:space="preserve"> Not reported in first and third quarter by the SNCUs</w:t>
              </w:r>
            </w:ins>
          </w:p>
        </w:tc>
      </w:tr>
      <w:tr w:rsidR="00626033" w:rsidRPr="00711388" w14:paraId="14D55C18" w14:textId="77777777" w:rsidTr="00244A0A">
        <w:tc>
          <w:tcPr>
            <w:tcW w:w="1671" w:type="dxa"/>
            <w:tcBorders>
              <w:top w:val="single" w:sz="2" w:space="0" w:color="auto"/>
              <w:left w:val="single" w:sz="2" w:space="0" w:color="auto"/>
              <w:bottom w:val="single" w:sz="2" w:space="0" w:color="auto"/>
              <w:right w:val="single" w:sz="2" w:space="0" w:color="auto"/>
            </w:tcBorders>
          </w:tcPr>
          <w:p w14:paraId="3DFF0812" w14:textId="77777777" w:rsidR="00652B6F" w:rsidRPr="00711388" w:rsidRDefault="007E5E7C" w:rsidP="00442834">
            <w:pPr>
              <w:pStyle w:val="NormalLeft"/>
              <w:rPr>
                <w:lang w:val="en-GB"/>
              </w:rPr>
            </w:pPr>
            <w:r w:rsidRPr="00711388">
              <w:rPr>
                <w:lang w:val="en-GB"/>
              </w:rPr>
              <w:t>C0010/R0151</w:t>
            </w:r>
          </w:p>
        </w:tc>
        <w:tc>
          <w:tcPr>
            <w:tcW w:w="2508" w:type="dxa"/>
            <w:tcBorders>
              <w:top w:val="single" w:sz="2" w:space="0" w:color="auto"/>
              <w:left w:val="single" w:sz="2" w:space="0" w:color="auto"/>
              <w:bottom w:val="single" w:sz="2" w:space="0" w:color="auto"/>
              <w:right w:val="single" w:sz="2" w:space="0" w:color="auto"/>
            </w:tcBorders>
          </w:tcPr>
          <w:p w14:paraId="7BE55F52" w14:textId="40A3A552" w:rsidR="00652B6F" w:rsidRPr="00711388" w:rsidRDefault="00652B6F" w:rsidP="00244A0A">
            <w:pPr>
              <w:pStyle w:val="NormalLeft"/>
              <w:rPr>
                <w:lang w:val="en-GB"/>
              </w:rPr>
            </w:pPr>
            <w:r w:rsidRPr="00711388">
              <w:rPr>
                <w:lang w:val="en-GB"/>
              </w:rPr>
              <w:t>S.06.04</w:t>
            </w:r>
            <w:r w:rsidR="007E5E7C" w:rsidRPr="00711388">
              <w:rPr>
                <w:lang w:val="en-GB"/>
              </w:rPr>
              <w:t xml:space="preserve"> - </w:t>
            </w:r>
            <w:r w:rsidR="00244A0A" w:rsidRPr="00711388">
              <w:rPr>
                <w:lang w:val="en-GB"/>
              </w:rPr>
              <w:t>C</w:t>
            </w:r>
            <w:r w:rsidR="007E5E7C" w:rsidRPr="00711388">
              <w:rPr>
                <w:lang w:val="en-GB"/>
              </w:rPr>
              <w:t>limate change-related risks</w:t>
            </w:r>
            <w:r w:rsidR="00257257" w:rsidRPr="00711388">
              <w:rPr>
                <w:lang w:val="en-GB"/>
              </w:rPr>
              <w:t xml:space="preserve"> to investments</w:t>
            </w:r>
          </w:p>
        </w:tc>
        <w:tc>
          <w:tcPr>
            <w:tcW w:w="5107" w:type="dxa"/>
            <w:tcBorders>
              <w:top w:val="single" w:sz="2" w:space="0" w:color="auto"/>
              <w:left w:val="single" w:sz="2" w:space="0" w:color="auto"/>
              <w:bottom w:val="single" w:sz="2" w:space="0" w:color="auto"/>
              <w:right w:val="single" w:sz="2" w:space="0" w:color="auto"/>
            </w:tcBorders>
          </w:tcPr>
          <w:p w14:paraId="2986C341" w14:textId="51FC0306" w:rsidR="007E5E7C" w:rsidRPr="00711388" w:rsidRDefault="007E5E7C" w:rsidP="007E5E7C">
            <w:pPr>
              <w:pStyle w:val="NormalLeft"/>
              <w:rPr>
                <w:lang w:val="en-GB"/>
              </w:rPr>
            </w:pPr>
            <w:r w:rsidRPr="00711388">
              <w:rPr>
                <w:lang w:val="en-GB"/>
              </w:rPr>
              <w:t>One of the options in the following closed list shall be used:</w:t>
            </w:r>
          </w:p>
          <w:p w14:paraId="31FD4ED5" w14:textId="58ED916E" w:rsidR="007E5E7C" w:rsidRPr="00711388" w:rsidRDefault="007E5E7C" w:rsidP="007E5E7C">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825365E" w14:textId="33F7104D" w:rsidR="00652B6F" w:rsidRPr="00711388" w:rsidRDefault="007E5E7C" w:rsidP="00442834">
            <w:pPr>
              <w:pStyle w:val="NormalLeft"/>
              <w:rPr>
                <w:ins w:id="35" w:author="Author"/>
                <w:lang w:val="en-GB"/>
              </w:rPr>
            </w:pPr>
            <w:r w:rsidRPr="00711388">
              <w:rPr>
                <w:lang w:val="en-GB"/>
              </w:rPr>
              <w:lastRenderedPageBreak/>
              <w:t xml:space="preserve">0 </w:t>
            </w:r>
            <w:r w:rsidR="00845F43" w:rsidRPr="00711388">
              <w:rPr>
                <w:lang w:val="en-GB"/>
              </w:rPr>
              <w:t>-</w:t>
            </w:r>
            <w:r w:rsidRPr="00711388">
              <w:rPr>
                <w:lang w:val="en-GB"/>
              </w:rPr>
              <w:t xml:space="preserve"> Not reported (in this case special justification is needed)</w:t>
            </w:r>
          </w:p>
          <w:p w14:paraId="203E648F" w14:textId="299F6E68" w:rsidR="0018021A" w:rsidRPr="00711388" w:rsidRDefault="00765F90" w:rsidP="004D6C0F">
            <w:pPr>
              <w:pStyle w:val="NormalLeft"/>
              <w:rPr>
                <w:ins w:id="36" w:author="Author"/>
                <w:lang w:val="en-GB"/>
              </w:rPr>
            </w:pPr>
            <w:ins w:id="37" w:author="Author">
              <w:r w:rsidRPr="00711388">
                <w:rPr>
                  <w:lang w:val="en-GB"/>
                </w:rPr>
                <w:t xml:space="preserve">2 </w:t>
              </w:r>
            </w:ins>
            <w:r w:rsidR="00711388" w:rsidRPr="00711388">
              <w:rPr>
                <w:lang w:val="en-GB"/>
              </w:rPr>
              <w:t>-</w:t>
            </w:r>
            <w:ins w:id="38" w:author="Author">
              <w:r w:rsidRPr="00711388">
                <w:rPr>
                  <w:lang w:val="en-GB"/>
                </w:rPr>
                <w:t xml:space="preserve"> Not reported </w:t>
              </w:r>
              <w:r w:rsidR="00F45A06" w:rsidRPr="00711388">
                <w:rPr>
                  <w:lang w:val="en-GB"/>
                </w:rPr>
                <w:t xml:space="preserve">as the undertaking has been classified as a small and non complex undertaking </w:t>
              </w:r>
            </w:ins>
          </w:p>
          <w:p w14:paraId="5DC62063" w14:textId="45250E9C" w:rsidR="004521C5" w:rsidRPr="00711388" w:rsidRDefault="004521C5" w:rsidP="004D6C0F">
            <w:pPr>
              <w:pStyle w:val="NormalLeft"/>
              <w:rPr>
                <w:lang w:val="en-GB"/>
              </w:rPr>
            </w:pPr>
            <w:ins w:id="39" w:author="Author">
              <w:r w:rsidRPr="00711388">
                <w:rPr>
                  <w:lang w:val="en-GB"/>
                </w:rPr>
                <w:t xml:space="preserve">3 </w:t>
              </w:r>
            </w:ins>
            <w:r w:rsidR="00711388" w:rsidRPr="00711388">
              <w:rPr>
                <w:lang w:val="en-GB"/>
              </w:rPr>
              <w:t>-</w:t>
            </w:r>
            <w:ins w:id="40" w:author="Author">
              <w:r w:rsidRPr="00711388">
                <w:rPr>
                  <w:lang w:val="en-GB"/>
                </w:rPr>
                <w:t xml:space="preserve"> Not reported as undertaking is exempted from reporting S.06.02 and as such shall not report the template</w:t>
              </w:r>
            </w:ins>
          </w:p>
        </w:tc>
      </w:tr>
      <w:tr w:rsidR="00626033" w:rsidRPr="00711388" w14:paraId="27755178" w14:textId="77777777" w:rsidTr="00244A0A">
        <w:tc>
          <w:tcPr>
            <w:tcW w:w="1671" w:type="dxa"/>
            <w:tcBorders>
              <w:top w:val="single" w:sz="2" w:space="0" w:color="auto"/>
              <w:left w:val="single" w:sz="2" w:space="0" w:color="auto"/>
              <w:bottom w:val="single" w:sz="2" w:space="0" w:color="auto"/>
              <w:right w:val="single" w:sz="2" w:space="0" w:color="auto"/>
            </w:tcBorders>
          </w:tcPr>
          <w:p w14:paraId="583ACE4C" w14:textId="77777777" w:rsidR="00442834" w:rsidRPr="00711388" w:rsidRDefault="00442834" w:rsidP="00442834">
            <w:pPr>
              <w:pStyle w:val="NormalLeft"/>
              <w:rPr>
                <w:lang w:val="en-GB"/>
              </w:rPr>
            </w:pPr>
            <w:r w:rsidRPr="00711388">
              <w:rPr>
                <w:lang w:val="en-GB"/>
              </w:rPr>
              <w:lastRenderedPageBreak/>
              <w:t>C0010/R0160</w:t>
            </w:r>
          </w:p>
        </w:tc>
        <w:tc>
          <w:tcPr>
            <w:tcW w:w="2508" w:type="dxa"/>
            <w:tcBorders>
              <w:top w:val="single" w:sz="2" w:space="0" w:color="auto"/>
              <w:left w:val="single" w:sz="2" w:space="0" w:color="auto"/>
              <w:bottom w:val="single" w:sz="2" w:space="0" w:color="auto"/>
              <w:right w:val="single" w:sz="2" w:space="0" w:color="auto"/>
            </w:tcBorders>
          </w:tcPr>
          <w:p w14:paraId="630921AF" w14:textId="3603FE8C" w:rsidR="00442834" w:rsidRPr="00711388" w:rsidRDefault="00442834" w:rsidP="00442834">
            <w:pPr>
              <w:pStyle w:val="NormalLeft"/>
              <w:rPr>
                <w:lang w:val="en-GB"/>
              </w:rPr>
            </w:pPr>
            <w:r w:rsidRPr="00711388">
              <w:rPr>
                <w:lang w:val="en-GB"/>
              </w:rPr>
              <w:t xml:space="preserve">S.07.01 </w:t>
            </w:r>
            <w:r w:rsidR="00845F43" w:rsidRPr="00711388">
              <w:rPr>
                <w:lang w:val="en-GB"/>
              </w:rPr>
              <w:t>-</w:t>
            </w:r>
            <w:r w:rsidRPr="00711388">
              <w:rPr>
                <w:lang w:val="en-GB"/>
              </w:rPr>
              <w:t xml:space="preserve"> Structured products</w:t>
            </w:r>
          </w:p>
        </w:tc>
        <w:tc>
          <w:tcPr>
            <w:tcW w:w="5107" w:type="dxa"/>
            <w:tcBorders>
              <w:top w:val="single" w:sz="2" w:space="0" w:color="auto"/>
              <w:left w:val="single" w:sz="2" w:space="0" w:color="auto"/>
              <w:bottom w:val="single" w:sz="2" w:space="0" w:color="auto"/>
              <w:right w:val="single" w:sz="2" w:space="0" w:color="auto"/>
            </w:tcBorders>
          </w:tcPr>
          <w:p w14:paraId="705E1BE0" w14:textId="77777777" w:rsidR="00442834" w:rsidRPr="00711388" w:rsidRDefault="00442834" w:rsidP="00442834">
            <w:pPr>
              <w:pStyle w:val="NormalLeft"/>
              <w:rPr>
                <w:lang w:val="en-GB"/>
              </w:rPr>
            </w:pPr>
            <w:r w:rsidRPr="00711388">
              <w:rPr>
                <w:lang w:val="en-GB"/>
              </w:rPr>
              <w:t>One of the options in the following closed list shall be used:</w:t>
            </w:r>
          </w:p>
          <w:p w14:paraId="65605064" w14:textId="55538795"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AF8FB73" w14:textId="21570BCF"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structured products (only for undertakings not exempted under Article 35</w:t>
            </w:r>
            <w:ins w:id="41" w:author="Author">
              <w:r w:rsidR="00CC7BA9" w:rsidRPr="00711388">
                <w:rPr>
                  <w:lang w:val="en-GB"/>
                </w:rPr>
                <w:t>a</w:t>
              </w:r>
              <w:r w:rsidR="004521C5" w:rsidRPr="00711388">
                <w:rPr>
                  <w:lang w:val="en-GB"/>
                </w:rPr>
                <w:t xml:space="preserve"> of Directive 2009/138/EC</w:t>
              </w:r>
              <w:r w:rsidR="004521C5" w:rsidRPr="00711388" w:rsidDel="004521C5">
                <w:rPr>
                  <w:lang w:val="en-GB"/>
                </w:rPr>
                <w:t xml:space="preserve"> </w:t>
              </w:r>
            </w:ins>
            <w:r w:rsidRPr="00711388">
              <w:rPr>
                <w:lang w:val="en-GB"/>
              </w:rPr>
              <w:t>)</w:t>
            </w:r>
          </w:p>
          <w:p w14:paraId="7CD32C90" w14:textId="6C506196" w:rsidR="00442834" w:rsidRPr="00711388" w:rsidRDefault="00442834"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4C617C95" w14:textId="0A9402B1" w:rsidR="00442834" w:rsidRPr="00711388" w:rsidRDefault="00442834" w:rsidP="00442834">
            <w:pPr>
              <w:pStyle w:val="NormalLeft"/>
              <w:rPr>
                <w:lang w:val="en-GB"/>
              </w:rPr>
            </w:pPr>
            <w:r w:rsidRPr="00711388">
              <w:rPr>
                <w:lang w:val="en-GB"/>
              </w:rPr>
              <w:t xml:space="preserve">6 </w:t>
            </w:r>
            <w:r w:rsidR="00845F43" w:rsidRPr="00711388">
              <w:rPr>
                <w:lang w:val="en-GB"/>
              </w:rPr>
              <w:t>-</w:t>
            </w:r>
            <w:r w:rsidRPr="00711388">
              <w:rPr>
                <w:lang w:val="en-GB"/>
              </w:rPr>
              <w:t xml:space="preserve"> Exempted under 35</w:t>
            </w:r>
            <w:ins w:id="42" w:author="Author">
              <w:r w:rsidR="001D653F" w:rsidRPr="00711388">
                <w:rPr>
                  <w:lang w:val="en-GB"/>
                </w:rPr>
                <w:t xml:space="preserve">a </w:t>
              </w:r>
              <w:r w:rsidR="004521C5" w:rsidRPr="00711388">
                <w:rPr>
                  <w:lang w:val="en-GB"/>
                </w:rPr>
                <w:t>of Directive 2009/138/EC</w:t>
              </w:r>
              <w:r w:rsidR="004521C5" w:rsidRPr="00711388" w:rsidDel="004521C5">
                <w:rPr>
                  <w:lang w:val="en-GB"/>
                </w:rPr>
                <w:t xml:space="preserve"> </w:t>
              </w:r>
            </w:ins>
          </w:p>
          <w:p w14:paraId="52F54C1A" w14:textId="6C678957"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6B0B7CE9" w14:textId="77777777" w:rsidTr="00244A0A">
        <w:tc>
          <w:tcPr>
            <w:tcW w:w="1671" w:type="dxa"/>
            <w:tcBorders>
              <w:top w:val="single" w:sz="2" w:space="0" w:color="auto"/>
              <w:left w:val="single" w:sz="2" w:space="0" w:color="auto"/>
              <w:bottom w:val="single" w:sz="2" w:space="0" w:color="auto"/>
              <w:right w:val="single" w:sz="2" w:space="0" w:color="auto"/>
            </w:tcBorders>
          </w:tcPr>
          <w:p w14:paraId="5AC34222" w14:textId="77777777" w:rsidR="00442834" w:rsidRPr="00711388" w:rsidRDefault="00442834" w:rsidP="00442834">
            <w:pPr>
              <w:pStyle w:val="NormalLeft"/>
              <w:rPr>
                <w:lang w:val="en-GB"/>
              </w:rPr>
            </w:pPr>
            <w:r w:rsidRPr="00711388">
              <w:rPr>
                <w:lang w:val="en-GB"/>
              </w:rPr>
              <w:t>C0010/R0170</w:t>
            </w:r>
          </w:p>
        </w:tc>
        <w:tc>
          <w:tcPr>
            <w:tcW w:w="2508" w:type="dxa"/>
            <w:tcBorders>
              <w:top w:val="single" w:sz="2" w:space="0" w:color="auto"/>
              <w:left w:val="single" w:sz="2" w:space="0" w:color="auto"/>
              <w:bottom w:val="single" w:sz="2" w:space="0" w:color="auto"/>
              <w:right w:val="single" w:sz="2" w:space="0" w:color="auto"/>
            </w:tcBorders>
          </w:tcPr>
          <w:p w14:paraId="0FCCEE84" w14:textId="1535CF39" w:rsidR="00442834" w:rsidRPr="00711388" w:rsidRDefault="00442834" w:rsidP="00442834">
            <w:pPr>
              <w:pStyle w:val="NormalLeft"/>
              <w:rPr>
                <w:lang w:val="en-GB"/>
              </w:rPr>
            </w:pPr>
            <w:r w:rsidRPr="00711388">
              <w:rPr>
                <w:lang w:val="en-GB"/>
              </w:rPr>
              <w:t xml:space="preserve">S.08.01 </w:t>
            </w:r>
            <w:r w:rsidR="00845F43" w:rsidRPr="00711388">
              <w:rPr>
                <w:lang w:val="en-GB"/>
              </w:rPr>
              <w:t>-</w:t>
            </w:r>
            <w:r w:rsidRPr="00711388">
              <w:rPr>
                <w:lang w:val="en-GB"/>
              </w:rPr>
              <w:t xml:space="preserve"> Open derivatives</w:t>
            </w:r>
          </w:p>
        </w:tc>
        <w:tc>
          <w:tcPr>
            <w:tcW w:w="5107" w:type="dxa"/>
            <w:tcBorders>
              <w:top w:val="single" w:sz="2" w:space="0" w:color="auto"/>
              <w:left w:val="single" w:sz="2" w:space="0" w:color="auto"/>
              <w:bottom w:val="single" w:sz="2" w:space="0" w:color="auto"/>
              <w:right w:val="single" w:sz="2" w:space="0" w:color="auto"/>
            </w:tcBorders>
          </w:tcPr>
          <w:p w14:paraId="43E70177" w14:textId="77777777" w:rsidR="00442834" w:rsidRPr="00711388" w:rsidRDefault="00442834" w:rsidP="00442834">
            <w:pPr>
              <w:pStyle w:val="NormalLeft"/>
              <w:rPr>
                <w:lang w:val="en-GB"/>
              </w:rPr>
            </w:pPr>
            <w:r w:rsidRPr="00711388">
              <w:rPr>
                <w:lang w:val="en-GB"/>
              </w:rPr>
              <w:t>One of the options in the following closed list shall be used:</w:t>
            </w:r>
          </w:p>
          <w:p w14:paraId="102FFEF6" w14:textId="6C177DFA"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C54D6D8" w14:textId="33D42440"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derivative transactions (only for undertakings not exempted under Article 35</w:t>
            </w:r>
            <w:ins w:id="43" w:author="Author">
              <w:r w:rsidR="00B3663E" w:rsidRPr="00711388">
                <w:rPr>
                  <w:lang w:val="en-GB"/>
                </w:rPr>
                <w:t>a</w:t>
              </w:r>
              <w:r w:rsidR="004521C5" w:rsidRPr="00711388">
                <w:rPr>
                  <w:lang w:val="en-GB"/>
                </w:rPr>
                <w:t xml:space="preserve"> of Directive 2009/138/EC</w:t>
              </w:r>
              <w:r w:rsidR="004521C5" w:rsidRPr="00711388" w:rsidDel="004521C5">
                <w:rPr>
                  <w:lang w:val="en-GB"/>
                </w:rPr>
                <w:t xml:space="preserve"> </w:t>
              </w:r>
            </w:ins>
            <w:r w:rsidRPr="00711388">
              <w:rPr>
                <w:lang w:val="en-GB"/>
              </w:rPr>
              <w:t>)</w:t>
            </w:r>
          </w:p>
          <w:p w14:paraId="7DC2EE23" w14:textId="4E6E0A27" w:rsidR="00442834" w:rsidRPr="00711388" w:rsidRDefault="00442834" w:rsidP="00442834">
            <w:pPr>
              <w:pStyle w:val="NormalLeft"/>
              <w:rPr>
                <w:lang w:val="en-GB"/>
              </w:rPr>
            </w:pPr>
            <w:r w:rsidRPr="00711388">
              <w:rPr>
                <w:lang w:val="en-GB"/>
              </w:rPr>
              <w:t xml:space="preserve">6 </w:t>
            </w:r>
            <w:r w:rsidR="00845F43" w:rsidRPr="00711388">
              <w:rPr>
                <w:lang w:val="en-GB"/>
              </w:rPr>
              <w:t>-</w:t>
            </w:r>
            <w:r w:rsidRPr="00711388">
              <w:rPr>
                <w:lang w:val="en-GB"/>
              </w:rPr>
              <w:t xml:space="preserve"> Exempted under Article 35</w:t>
            </w:r>
            <w:ins w:id="44" w:author="Author">
              <w:r w:rsidR="00B3663E" w:rsidRPr="00711388">
                <w:rPr>
                  <w:lang w:val="en-GB"/>
                </w:rPr>
                <w:t>a</w:t>
              </w:r>
              <w:r w:rsidR="004521C5" w:rsidRPr="00711388">
                <w:rPr>
                  <w:lang w:val="en-GB"/>
                </w:rPr>
                <w:t xml:space="preserve"> of Directive 2009/138/EC</w:t>
              </w:r>
              <w:r w:rsidR="004521C5" w:rsidRPr="00711388" w:rsidDel="004521C5">
                <w:rPr>
                  <w:lang w:val="en-GB"/>
                </w:rPr>
                <w:t xml:space="preserve"> </w:t>
              </w:r>
            </w:ins>
            <w:del w:id="45" w:author="Author">
              <w:r w:rsidRPr="00711388" w:rsidDel="004521C5">
                <w:rPr>
                  <w:lang w:val="en-GB"/>
                </w:rPr>
                <w:delText>(</w:delText>
              </w:r>
            </w:del>
            <w:ins w:id="46" w:author="Author">
              <w:del w:id="47" w:author="Author">
                <w:r w:rsidR="00B3663E" w:rsidRPr="00711388" w:rsidDel="004521C5">
                  <w:rPr>
                    <w:lang w:val="en-GB"/>
                  </w:rPr>
                  <w:delText>1</w:delText>
                </w:r>
              </w:del>
            </w:ins>
            <w:del w:id="48" w:author="Author">
              <w:r w:rsidRPr="00711388" w:rsidDel="004521C5">
                <w:rPr>
                  <w:lang w:val="en-GB"/>
                </w:rPr>
                <w:delText>6) to (</w:delText>
              </w:r>
            </w:del>
            <w:ins w:id="49" w:author="Author">
              <w:del w:id="50" w:author="Author">
                <w:r w:rsidR="00B3663E" w:rsidRPr="00711388" w:rsidDel="004521C5">
                  <w:rPr>
                    <w:lang w:val="en-GB"/>
                  </w:rPr>
                  <w:delText>4</w:delText>
                </w:r>
              </w:del>
            </w:ins>
            <w:del w:id="51" w:author="Author">
              <w:r w:rsidRPr="00711388" w:rsidDel="004521C5">
                <w:rPr>
                  <w:lang w:val="en-GB"/>
                </w:rPr>
                <w:delText>8)</w:delText>
              </w:r>
            </w:del>
            <w:ins w:id="52" w:author="Author">
              <w:del w:id="53" w:author="Author">
                <w:r w:rsidR="00B3663E" w:rsidRPr="00E50019" w:rsidDel="004521C5">
                  <w:rPr>
                    <w:lang w:val="en-GB"/>
                    <w:rPrChange w:id="54" w:author="Author">
                      <w:rPr/>
                    </w:rPrChange>
                  </w:rPr>
                  <w:delText xml:space="preserve"> </w:delText>
                </w:r>
                <w:r w:rsidR="00B3663E" w:rsidRPr="00711388" w:rsidDel="001E6690">
                  <w:rPr>
                    <w:lang w:val="en-GB"/>
                  </w:rPr>
                  <w:delText>of Directive (EU) 2025/2</w:delText>
                </w:r>
              </w:del>
            </w:ins>
          </w:p>
          <w:p w14:paraId="3A36B478" w14:textId="46F6A6DD" w:rsidR="00442834" w:rsidRPr="00711388" w:rsidRDefault="00442834" w:rsidP="00442834">
            <w:pPr>
              <w:pStyle w:val="NormalLeft"/>
              <w:rPr>
                <w:lang w:val="en-GB"/>
              </w:rPr>
            </w:pPr>
            <w:r w:rsidRPr="00711388">
              <w:rPr>
                <w:lang w:val="en-GB"/>
              </w:rPr>
              <w:t xml:space="preserve">7 </w:t>
            </w:r>
            <w:r w:rsidR="00845F43" w:rsidRPr="00711388">
              <w:rPr>
                <w:lang w:val="en-GB"/>
              </w:rPr>
              <w:t>-</w:t>
            </w:r>
            <w:r w:rsidRPr="00711388">
              <w:rPr>
                <w:lang w:val="en-GB"/>
              </w:rPr>
              <w:t xml:space="preserve"> Not due annually as reported for Quarter 4 </w:t>
            </w:r>
          </w:p>
          <w:p w14:paraId="5C3CA544" w14:textId="45A3BE92" w:rsidR="00442834" w:rsidRPr="00711388" w:rsidRDefault="00442834" w:rsidP="00442834">
            <w:pPr>
              <w:pStyle w:val="NormalLeft"/>
              <w:rPr>
                <w:ins w:id="55" w:author="Autho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p w14:paraId="5FB62DE4" w14:textId="6CF21EAD" w:rsidR="00CB58F3" w:rsidRPr="00711388" w:rsidRDefault="00CB58F3" w:rsidP="00442834">
            <w:pPr>
              <w:pStyle w:val="NormalLeft"/>
              <w:rPr>
                <w:lang w:val="en-GB"/>
              </w:rPr>
            </w:pPr>
            <w:ins w:id="56" w:author="Author">
              <w:r w:rsidRPr="00711388">
                <w:rPr>
                  <w:lang w:val="en-GB"/>
                </w:rPr>
                <w:t xml:space="preserve">9 </w:t>
              </w:r>
            </w:ins>
            <w:r w:rsidR="00711388" w:rsidRPr="00711388">
              <w:rPr>
                <w:lang w:val="en-GB"/>
              </w:rPr>
              <w:t>-</w:t>
            </w:r>
            <w:ins w:id="57" w:author="Author">
              <w:r w:rsidRPr="00711388">
                <w:rPr>
                  <w:lang w:val="en-GB"/>
                </w:rPr>
                <w:t xml:space="preserve"> Not reported in first and third quarter by the SNCUs</w:t>
              </w:r>
            </w:ins>
          </w:p>
        </w:tc>
      </w:tr>
      <w:tr w:rsidR="00626033" w:rsidRPr="00711388" w14:paraId="3465C974" w14:textId="77777777" w:rsidTr="00244A0A">
        <w:tc>
          <w:tcPr>
            <w:tcW w:w="1671" w:type="dxa"/>
            <w:tcBorders>
              <w:top w:val="single" w:sz="2" w:space="0" w:color="auto"/>
              <w:left w:val="single" w:sz="2" w:space="0" w:color="auto"/>
              <w:bottom w:val="single" w:sz="2" w:space="0" w:color="auto"/>
              <w:right w:val="single" w:sz="2" w:space="0" w:color="auto"/>
            </w:tcBorders>
          </w:tcPr>
          <w:p w14:paraId="5BBEE855" w14:textId="77777777" w:rsidR="00442834" w:rsidRPr="00711388" w:rsidRDefault="00442834" w:rsidP="00442834">
            <w:pPr>
              <w:pStyle w:val="NormalLeft"/>
              <w:rPr>
                <w:lang w:val="en-GB"/>
              </w:rPr>
            </w:pPr>
            <w:r w:rsidRPr="00711388">
              <w:rPr>
                <w:lang w:val="en-GB"/>
              </w:rPr>
              <w:t>C0010/R0190</w:t>
            </w:r>
          </w:p>
        </w:tc>
        <w:tc>
          <w:tcPr>
            <w:tcW w:w="2508" w:type="dxa"/>
            <w:tcBorders>
              <w:top w:val="single" w:sz="2" w:space="0" w:color="auto"/>
              <w:left w:val="single" w:sz="2" w:space="0" w:color="auto"/>
              <w:bottom w:val="single" w:sz="2" w:space="0" w:color="auto"/>
              <w:right w:val="single" w:sz="2" w:space="0" w:color="auto"/>
            </w:tcBorders>
          </w:tcPr>
          <w:p w14:paraId="45E3DFD8" w14:textId="72329E6A" w:rsidR="00442834" w:rsidRPr="00711388" w:rsidRDefault="00442834" w:rsidP="00442834">
            <w:pPr>
              <w:pStyle w:val="NormalLeft"/>
              <w:rPr>
                <w:lang w:val="en-GB"/>
              </w:rPr>
            </w:pPr>
            <w:r w:rsidRPr="00711388">
              <w:rPr>
                <w:lang w:val="en-GB"/>
              </w:rPr>
              <w:t xml:space="preserve">S.09.01 </w:t>
            </w:r>
            <w:r w:rsidR="00845F43" w:rsidRPr="00711388">
              <w:rPr>
                <w:lang w:val="en-GB"/>
              </w:rPr>
              <w:t>-</w:t>
            </w:r>
            <w:r w:rsidRPr="00711388">
              <w:rPr>
                <w:lang w:val="en-GB"/>
              </w:rPr>
              <w:t xml:space="preserve"> I</w:t>
            </w:r>
            <w:ins w:id="58" w:author="Author">
              <w:r w:rsidR="000259C2" w:rsidRPr="00711388">
                <w:rPr>
                  <w:lang w:val="en-GB"/>
                </w:rPr>
                <w:t>nformation on gains/i</w:t>
              </w:r>
            </w:ins>
            <w:r w:rsidRPr="00711388">
              <w:rPr>
                <w:lang w:val="en-GB"/>
              </w:rPr>
              <w:t>ncome</w:t>
            </w:r>
            <w:del w:id="59" w:author="Author">
              <w:r w:rsidRPr="00711388" w:rsidDel="000259C2">
                <w:rPr>
                  <w:lang w:val="en-GB"/>
                </w:rPr>
                <w:delText>/gains</w:delText>
              </w:r>
            </w:del>
            <w:r w:rsidRPr="00711388">
              <w:rPr>
                <w:lang w:val="en-GB"/>
              </w:rPr>
              <w:t xml:space="preserve"> and losses in the period</w:t>
            </w:r>
          </w:p>
        </w:tc>
        <w:tc>
          <w:tcPr>
            <w:tcW w:w="5107" w:type="dxa"/>
            <w:tcBorders>
              <w:top w:val="single" w:sz="2" w:space="0" w:color="auto"/>
              <w:left w:val="single" w:sz="2" w:space="0" w:color="auto"/>
              <w:bottom w:val="single" w:sz="2" w:space="0" w:color="auto"/>
              <w:right w:val="single" w:sz="2" w:space="0" w:color="auto"/>
            </w:tcBorders>
          </w:tcPr>
          <w:p w14:paraId="520F2893" w14:textId="77777777" w:rsidR="00442834" w:rsidRPr="00711388" w:rsidRDefault="00442834" w:rsidP="00442834">
            <w:pPr>
              <w:pStyle w:val="NormalLeft"/>
              <w:rPr>
                <w:lang w:val="en-GB"/>
              </w:rPr>
            </w:pPr>
            <w:r w:rsidRPr="00711388">
              <w:rPr>
                <w:lang w:val="en-GB"/>
              </w:rPr>
              <w:t>One of the options in the following closed list shall be used:</w:t>
            </w:r>
          </w:p>
          <w:p w14:paraId="2A9477B4" w14:textId="27C46962"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CC1083D" w14:textId="178CCC23"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4850518B" w14:textId="77777777" w:rsidTr="00244A0A">
        <w:tc>
          <w:tcPr>
            <w:tcW w:w="1671" w:type="dxa"/>
            <w:tcBorders>
              <w:top w:val="single" w:sz="2" w:space="0" w:color="auto"/>
              <w:left w:val="single" w:sz="2" w:space="0" w:color="auto"/>
              <w:bottom w:val="single" w:sz="2" w:space="0" w:color="auto"/>
              <w:right w:val="single" w:sz="2" w:space="0" w:color="auto"/>
            </w:tcBorders>
          </w:tcPr>
          <w:p w14:paraId="3FEE30F2" w14:textId="77777777" w:rsidR="00442834" w:rsidRPr="00711388" w:rsidRDefault="00442834" w:rsidP="00442834">
            <w:pPr>
              <w:pStyle w:val="NormalLeft"/>
              <w:rPr>
                <w:lang w:val="en-GB"/>
              </w:rPr>
            </w:pPr>
            <w:r w:rsidRPr="00711388">
              <w:rPr>
                <w:lang w:val="en-GB"/>
              </w:rPr>
              <w:lastRenderedPageBreak/>
              <w:t>C0010/R0200</w:t>
            </w:r>
          </w:p>
        </w:tc>
        <w:tc>
          <w:tcPr>
            <w:tcW w:w="2508" w:type="dxa"/>
            <w:tcBorders>
              <w:top w:val="single" w:sz="2" w:space="0" w:color="auto"/>
              <w:left w:val="single" w:sz="2" w:space="0" w:color="auto"/>
              <w:bottom w:val="single" w:sz="2" w:space="0" w:color="auto"/>
              <w:right w:val="single" w:sz="2" w:space="0" w:color="auto"/>
            </w:tcBorders>
          </w:tcPr>
          <w:p w14:paraId="2FD88A88" w14:textId="40B58811" w:rsidR="00442834" w:rsidRPr="00711388" w:rsidRDefault="00442834" w:rsidP="00442834">
            <w:pPr>
              <w:pStyle w:val="NormalLeft"/>
              <w:rPr>
                <w:lang w:val="en-GB"/>
              </w:rPr>
            </w:pPr>
            <w:r w:rsidRPr="00711388">
              <w:rPr>
                <w:lang w:val="en-GB"/>
              </w:rPr>
              <w:t xml:space="preserve">S.10.01 </w:t>
            </w:r>
            <w:r w:rsidR="00845F43" w:rsidRPr="00711388">
              <w:rPr>
                <w:lang w:val="en-GB"/>
              </w:rPr>
              <w:t>-</w:t>
            </w:r>
            <w:r w:rsidRPr="00711388">
              <w:rPr>
                <w:lang w:val="en-GB"/>
              </w:rPr>
              <w:t xml:space="preserve"> Securities lending and repos</w:t>
            </w:r>
          </w:p>
        </w:tc>
        <w:tc>
          <w:tcPr>
            <w:tcW w:w="5107" w:type="dxa"/>
            <w:tcBorders>
              <w:top w:val="single" w:sz="2" w:space="0" w:color="auto"/>
              <w:left w:val="single" w:sz="2" w:space="0" w:color="auto"/>
              <w:bottom w:val="single" w:sz="2" w:space="0" w:color="auto"/>
              <w:right w:val="single" w:sz="2" w:space="0" w:color="auto"/>
            </w:tcBorders>
          </w:tcPr>
          <w:p w14:paraId="21475C59" w14:textId="77777777" w:rsidR="00442834" w:rsidRPr="00711388" w:rsidRDefault="00442834" w:rsidP="00442834">
            <w:pPr>
              <w:pStyle w:val="NormalLeft"/>
              <w:rPr>
                <w:lang w:val="en-GB"/>
              </w:rPr>
            </w:pPr>
            <w:r w:rsidRPr="00711388">
              <w:rPr>
                <w:lang w:val="en-GB"/>
              </w:rPr>
              <w:t>One of the options in the following closed list shall be used:</w:t>
            </w:r>
          </w:p>
          <w:p w14:paraId="49AE8D1C" w14:textId="021B7F43"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64C48365" w14:textId="4BEDAA99"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Securities lending and repos (only for undertakings not exempted under Article 35</w:t>
            </w:r>
            <w:ins w:id="60" w:author="Author">
              <w:r w:rsidR="00525763" w:rsidRPr="00711388">
                <w:rPr>
                  <w:lang w:val="en-GB"/>
                </w:rPr>
                <w:t xml:space="preserve">a </w:t>
              </w:r>
              <w:r w:rsidR="004521C5" w:rsidRPr="00711388">
                <w:rPr>
                  <w:lang w:val="en-GB"/>
                </w:rPr>
                <w:t>of Directive 2009/138/EC</w:t>
              </w:r>
              <w:r w:rsidR="004521C5" w:rsidRPr="00711388" w:rsidDel="004521C5">
                <w:rPr>
                  <w:lang w:val="en-GB"/>
                </w:rPr>
                <w:t xml:space="preserve"> </w:t>
              </w:r>
            </w:ins>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254C9BCA" w14:textId="77777777" w:rsidR="008C2FC3" w:rsidRDefault="00442834" w:rsidP="00442834">
            <w:pPr>
              <w:pStyle w:val="NormalLeft"/>
              <w:rPr>
                <w:ins w:id="61" w:author="Author"/>
                <w:lang w:val="en-GB"/>
              </w:rPr>
            </w:pPr>
            <w:r w:rsidRPr="00711388">
              <w:rPr>
                <w:lang w:val="en-GB"/>
              </w:rPr>
              <w:t xml:space="preserve">6 </w:t>
            </w:r>
            <w:r w:rsidR="00845F43" w:rsidRPr="00711388">
              <w:rPr>
                <w:lang w:val="en-GB"/>
              </w:rPr>
              <w:t>-</w:t>
            </w:r>
            <w:r w:rsidRPr="00711388">
              <w:rPr>
                <w:lang w:val="en-GB"/>
              </w:rPr>
              <w:t xml:space="preserve"> Exempted under Article 35</w:t>
            </w:r>
            <w:ins w:id="62" w:author="Author">
              <w:r w:rsidR="00A8095A" w:rsidRPr="00711388">
                <w:rPr>
                  <w:lang w:val="en-GB"/>
                </w:rPr>
                <w:t>a</w:t>
              </w:r>
              <w:r w:rsidR="004521C5" w:rsidRPr="00711388">
                <w:rPr>
                  <w:lang w:val="en-GB"/>
                </w:rPr>
                <w:t xml:space="preserve"> of Directive 2009/138/EC</w:t>
              </w:r>
              <w:r w:rsidR="004521C5" w:rsidRPr="00711388" w:rsidDel="004521C5">
                <w:rPr>
                  <w:lang w:val="en-GB"/>
                </w:rPr>
                <w:t xml:space="preserve"> </w:t>
              </w:r>
            </w:ins>
          </w:p>
          <w:p w14:paraId="0FEE6974" w14:textId="29D6822C"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492F4EAA" w14:textId="77777777" w:rsidTr="00244A0A">
        <w:tc>
          <w:tcPr>
            <w:tcW w:w="1671" w:type="dxa"/>
            <w:tcBorders>
              <w:top w:val="single" w:sz="2" w:space="0" w:color="auto"/>
              <w:left w:val="single" w:sz="2" w:space="0" w:color="auto"/>
              <w:bottom w:val="single" w:sz="2" w:space="0" w:color="auto"/>
              <w:right w:val="single" w:sz="2" w:space="0" w:color="auto"/>
            </w:tcBorders>
          </w:tcPr>
          <w:p w14:paraId="4C55297F" w14:textId="77777777" w:rsidR="00442834" w:rsidRPr="00711388" w:rsidRDefault="00442834" w:rsidP="00442834">
            <w:pPr>
              <w:pStyle w:val="NormalLeft"/>
              <w:rPr>
                <w:lang w:val="en-GB"/>
              </w:rPr>
            </w:pPr>
            <w:r w:rsidRPr="00711388">
              <w:rPr>
                <w:lang w:val="en-GB"/>
              </w:rPr>
              <w:t>C0010/R0210</w:t>
            </w:r>
          </w:p>
        </w:tc>
        <w:tc>
          <w:tcPr>
            <w:tcW w:w="2508" w:type="dxa"/>
            <w:tcBorders>
              <w:top w:val="single" w:sz="2" w:space="0" w:color="auto"/>
              <w:left w:val="single" w:sz="2" w:space="0" w:color="auto"/>
              <w:bottom w:val="single" w:sz="2" w:space="0" w:color="auto"/>
              <w:right w:val="single" w:sz="2" w:space="0" w:color="auto"/>
            </w:tcBorders>
          </w:tcPr>
          <w:p w14:paraId="7A25CB78" w14:textId="1C02C267" w:rsidR="00442834" w:rsidRPr="00711388" w:rsidRDefault="00442834" w:rsidP="00442834">
            <w:pPr>
              <w:pStyle w:val="NormalLeft"/>
              <w:rPr>
                <w:lang w:val="en-GB"/>
              </w:rPr>
            </w:pPr>
            <w:r w:rsidRPr="00711388">
              <w:rPr>
                <w:lang w:val="en-GB"/>
              </w:rPr>
              <w:t xml:space="preserve">S.11.01 </w:t>
            </w:r>
            <w:r w:rsidR="00845F43" w:rsidRPr="00711388">
              <w:rPr>
                <w:lang w:val="en-GB"/>
              </w:rPr>
              <w:t>-</w:t>
            </w:r>
            <w:r w:rsidRPr="00711388">
              <w:rPr>
                <w:lang w:val="en-GB"/>
              </w:rPr>
              <w:t xml:space="preserve"> Assets held as collateral</w:t>
            </w:r>
          </w:p>
        </w:tc>
        <w:tc>
          <w:tcPr>
            <w:tcW w:w="5107" w:type="dxa"/>
            <w:tcBorders>
              <w:top w:val="single" w:sz="2" w:space="0" w:color="auto"/>
              <w:left w:val="single" w:sz="2" w:space="0" w:color="auto"/>
              <w:bottom w:val="single" w:sz="2" w:space="0" w:color="auto"/>
              <w:right w:val="single" w:sz="2" w:space="0" w:color="auto"/>
            </w:tcBorders>
          </w:tcPr>
          <w:p w14:paraId="16FBAEBC" w14:textId="77777777" w:rsidR="00442834" w:rsidRPr="00711388" w:rsidRDefault="00442834" w:rsidP="00442834">
            <w:pPr>
              <w:pStyle w:val="NormalLeft"/>
              <w:rPr>
                <w:lang w:val="en-GB"/>
              </w:rPr>
            </w:pPr>
            <w:r w:rsidRPr="00711388">
              <w:rPr>
                <w:lang w:val="en-GB"/>
              </w:rPr>
              <w:t>One of the options in the following closed list shall be used:</w:t>
            </w:r>
          </w:p>
          <w:p w14:paraId="506B2AC0" w14:textId="6636D61A"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A53FA64" w14:textId="695AD4D9"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Assets held as collateral (only for undertakings not exempted under Article 35</w:t>
            </w:r>
            <w:ins w:id="63" w:author="Author">
              <w:r w:rsidR="00E91A18" w:rsidRPr="00711388">
                <w:rPr>
                  <w:lang w:val="en-GB"/>
                </w:rPr>
                <w:t>a</w:t>
              </w:r>
              <w:r w:rsidR="004521C5" w:rsidRPr="00711388">
                <w:rPr>
                  <w:lang w:val="en-GB"/>
                </w:rPr>
                <w:t xml:space="preserve"> of Directive 2009/138/EC</w:t>
              </w:r>
              <w:r w:rsidR="004521C5" w:rsidRPr="00711388" w:rsidDel="004521C5">
                <w:rPr>
                  <w:lang w:val="en-GB"/>
                </w:rPr>
                <w:t xml:space="preserve"> </w:t>
              </w:r>
            </w:ins>
            <w:r w:rsidRPr="00711388">
              <w:rPr>
                <w:lang w:val="en-GB"/>
              </w:rPr>
              <w:t>)</w:t>
            </w:r>
          </w:p>
          <w:p w14:paraId="503A7440" w14:textId="6A34BE3F" w:rsidR="00AC6C52" w:rsidRPr="00711388" w:rsidRDefault="00AC6C52"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3511F552" w14:textId="77777777" w:rsidR="008C2FC3" w:rsidRDefault="00442834" w:rsidP="00442834">
            <w:pPr>
              <w:pStyle w:val="NormalLeft"/>
              <w:rPr>
                <w:ins w:id="64" w:author="Author"/>
                <w:lang w:val="en-GB"/>
              </w:rPr>
            </w:pPr>
            <w:r w:rsidRPr="00711388">
              <w:rPr>
                <w:lang w:val="en-GB"/>
              </w:rPr>
              <w:t xml:space="preserve">6 </w:t>
            </w:r>
            <w:r w:rsidR="00845F43" w:rsidRPr="00711388">
              <w:rPr>
                <w:lang w:val="en-GB"/>
              </w:rPr>
              <w:t>-</w:t>
            </w:r>
            <w:r w:rsidRPr="00711388">
              <w:rPr>
                <w:lang w:val="en-GB"/>
              </w:rPr>
              <w:t xml:space="preserve"> Exempted under Article 35</w:t>
            </w:r>
            <w:ins w:id="65" w:author="Author">
              <w:r w:rsidR="00752629" w:rsidRPr="00711388">
                <w:rPr>
                  <w:lang w:val="en-GB"/>
                </w:rPr>
                <w:t xml:space="preserve">a </w:t>
              </w:r>
              <w:r w:rsidR="004521C5" w:rsidRPr="00711388">
                <w:rPr>
                  <w:lang w:val="en-GB"/>
                </w:rPr>
                <w:t>of Directive 2009/138/EC</w:t>
              </w:r>
              <w:r w:rsidR="004521C5" w:rsidRPr="00711388" w:rsidDel="004521C5">
                <w:rPr>
                  <w:lang w:val="en-GB"/>
                </w:rPr>
                <w:t xml:space="preserve"> </w:t>
              </w:r>
            </w:ins>
          </w:p>
          <w:p w14:paraId="66F1113D" w14:textId="12A73E69"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00B81732" w14:textId="77777777" w:rsidTr="00244A0A">
        <w:tc>
          <w:tcPr>
            <w:tcW w:w="1671" w:type="dxa"/>
            <w:tcBorders>
              <w:top w:val="single" w:sz="2" w:space="0" w:color="auto"/>
              <w:left w:val="single" w:sz="2" w:space="0" w:color="auto"/>
              <w:bottom w:val="single" w:sz="2" w:space="0" w:color="auto"/>
              <w:right w:val="single" w:sz="2" w:space="0" w:color="auto"/>
            </w:tcBorders>
          </w:tcPr>
          <w:p w14:paraId="36E9B31D" w14:textId="77777777" w:rsidR="00442834" w:rsidRPr="00711388" w:rsidRDefault="00442834" w:rsidP="00442834">
            <w:pPr>
              <w:pStyle w:val="NormalLeft"/>
              <w:rPr>
                <w:lang w:val="en-GB"/>
              </w:rPr>
            </w:pPr>
            <w:r w:rsidRPr="00711388">
              <w:rPr>
                <w:lang w:val="en-GB"/>
              </w:rPr>
              <w:t>C0010/R0220</w:t>
            </w:r>
          </w:p>
        </w:tc>
        <w:tc>
          <w:tcPr>
            <w:tcW w:w="2508" w:type="dxa"/>
            <w:tcBorders>
              <w:top w:val="single" w:sz="2" w:space="0" w:color="auto"/>
              <w:left w:val="single" w:sz="2" w:space="0" w:color="auto"/>
              <w:bottom w:val="single" w:sz="2" w:space="0" w:color="auto"/>
              <w:right w:val="single" w:sz="2" w:space="0" w:color="auto"/>
            </w:tcBorders>
          </w:tcPr>
          <w:p w14:paraId="3E8933D4" w14:textId="4FB265AE" w:rsidR="00442834" w:rsidRPr="00711388" w:rsidRDefault="00442834" w:rsidP="00442834">
            <w:pPr>
              <w:pStyle w:val="NormalLeft"/>
              <w:rPr>
                <w:lang w:val="en-GB"/>
              </w:rPr>
            </w:pPr>
            <w:r w:rsidRPr="00711388">
              <w:rPr>
                <w:lang w:val="en-GB"/>
              </w:rPr>
              <w:t xml:space="preserve">S.12.01 </w:t>
            </w:r>
            <w:r w:rsidR="00845F43" w:rsidRPr="00711388">
              <w:rPr>
                <w:lang w:val="en-GB"/>
              </w:rPr>
              <w:t>-</w:t>
            </w:r>
            <w:r w:rsidRPr="00711388">
              <w:rPr>
                <w:lang w:val="en-GB"/>
              </w:rPr>
              <w:t xml:space="preserve"> Life and Health SLT Technical Provisions</w:t>
            </w:r>
          </w:p>
        </w:tc>
        <w:tc>
          <w:tcPr>
            <w:tcW w:w="5107" w:type="dxa"/>
            <w:tcBorders>
              <w:top w:val="single" w:sz="2" w:space="0" w:color="auto"/>
              <w:left w:val="single" w:sz="2" w:space="0" w:color="auto"/>
              <w:bottom w:val="single" w:sz="2" w:space="0" w:color="auto"/>
              <w:right w:val="single" w:sz="2" w:space="0" w:color="auto"/>
            </w:tcBorders>
          </w:tcPr>
          <w:p w14:paraId="3096331E" w14:textId="77777777" w:rsidR="00442834" w:rsidRPr="00711388" w:rsidRDefault="00442834" w:rsidP="00442834">
            <w:pPr>
              <w:pStyle w:val="NormalLeft"/>
              <w:rPr>
                <w:lang w:val="en-GB"/>
              </w:rPr>
            </w:pPr>
            <w:r w:rsidRPr="00711388">
              <w:rPr>
                <w:lang w:val="en-GB"/>
              </w:rPr>
              <w:t>One of the options in the following closed list shall be used:</w:t>
            </w:r>
          </w:p>
          <w:p w14:paraId="0D33DD58" w14:textId="64649A71"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6ECBAFE4" w14:textId="77777777" w:rsidR="008C2FC3" w:rsidRDefault="00442834" w:rsidP="000369AF">
            <w:pPr>
              <w:pStyle w:val="NormalLeft"/>
              <w:rPr>
                <w:ins w:id="66" w:author="Author"/>
                <w:lang w:val="en-GB"/>
              </w:rPr>
            </w:pPr>
            <w:r w:rsidRPr="00711388">
              <w:rPr>
                <w:lang w:val="en-GB"/>
              </w:rPr>
              <w:t xml:space="preserve">2 </w:t>
            </w:r>
            <w:r w:rsidR="00845F43" w:rsidRPr="00711388">
              <w:rPr>
                <w:lang w:val="en-GB"/>
              </w:rPr>
              <w:t>-</w:t>
            </w:r>
            <w:r w:rsidRPr="00711388">
              <w:rPr>
                <w:lang w:val="en-GB"/>
              </w:rPr>
              <w:t xml:space="preserve"> Not reported as no life and health SLT business (only for undertakings not exempted under Article 35</w:t>
            </w:r>
            <w:ins w:id="67" w:author="Author">
              <w:r w:rsidR="00974DD6" w:rsidRPr="00711388">
                <w:rPr>
                  <w:lang w:val="en-GB"/>
                </w:rPr>
                <w:t xml:space="preserve">a </w:t>
              </w:r>
              <w:r w:rsidR="004521C5" w:rsidRPr="00711388">
                <w:rPr>
                  <w:lang w:val="en-GB"/>
                </w:rPr>
                <w:t>of Directive 2009/138/EC</w:t>
              </w:r>
              <w:r w:rsidR="004521C5" w:rsidRPr="00711388" w:rsidDel="004521C5">
                <w:rPr>
                  <w:lang w:val="en-GB"/>
                </w:rPr>
                <w:t xml:space="preserve"> </w:t>
              </w:r>
            </w:ins>
          </w:p>
          <w:p w14:paraId="041A4098" w14:textId="77777777" w:rsidR="008C2FC3" w:rsidRDefault="00442834" w:rsidP="00442834">
            <w:pPr>
              <w:pStyle w:val="NormalLeft"/>
              <w:rPr>
                <w:ins w:id="68" w:author="Author"/>
                <w:lang w:val="en-GB"/>
              </w:rPr>
            </w:pPr>
            <w:r w:rsidRPr="00711388">
              <w:rPr>
                <w:lang w:val="en-GB"/>
              </w:rPr>
              <w:t xml:space="preserve">6 </w:t>
            </w:r>
            <w:r w:rsidR="00845F43" w:rsidRPr="00711388">
              <w:rPr>
                <w:lang w:val="en-GB"/>
              </w:rPr>
              <w:t>-</w:t>
            </w:r>
            <w:r w:rsidRPr="00711388">
              <w:rPr>
                <w:lang w:val="en-GB"/>
              </w:rPr>
              <w:t xml:space="preserve"> Exempted under Article 35</w:t>
            </w:r>
            <w:ins w:id="69" w:author="Author">
              <w:r w:rsidR="00974DD6" w:rsidRPr="00711388">
                <w:rPr>
                  <w:lang w:val="en-GB"/>
                </w:rPr>
                <w:t xml:space="preserve">a </w:t>
              </w:r>
              <w:r w:rsidR="004521C5" w:rsidRPr="00711388">
                <w:rPr>
                  <w:lang w:val="en-GB"/>
                </w:rPr>
                <w:t>of Directive 2009/138/EC</w:t>
              </w:r>
              <w:r w:rsidR="004521C5" w:rsidRPr="00711388" w:rsidDel="004521C5">
                <w:rPr>
                  <w:lang w:val="en-GB"/>
                </w:rPr>
                <w:t xml:space="preserve"> </w:t>
              </w:r>
            </w:ins>
          </w:p>
          <w:p w14:paraId="75620302" w14:textId="452052EE" w:rsidR="00442834" w:rsidRPr="00711388" w:rsidRDefault="00442834" w:rsidP="00442834">
            <w:pPr>
              <w:pStyle w:val="NormalLeft"/>
              <w:rPr>
                <w:ins w:id="70" w:author="Autho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p w14:paraId="7A393BCD" w14:textId="6A41BB3F" w:rsidR="00CB58F3" w:rsidRPr="00711388" w:rsidRDefault="00CB58F3" w:rsidP="00442834">
            <w:pPr>
              <w:pStyle w:val="NormalLeft"/>
              <w:rPr>
                <w:lang w:val="en-GB"/>
              </w:rPr>
            </w:pPr>
            <w:ins w:id="71" w:author="Author">
              <w:r w:rsidRPr="00711388">
                <w:rPr>
                  <w:lang w:val="en-GB"/>
                </w:rPr>
                <w:t xml:space="preserve">9 </w:t>
              </w:r>
            </w:ins>
            <w:r w:rsidR="00711388" w:rsidRPr="00711388">
              <w:rPr>
                <w:lang w:val="en-GB"/>
              </w:rPr>
              <w:t>-</w:t>
            </w:r>
            <w:ins w:id="72" w:author="Author">
              <w:r w:rsidRPr="00711388">
                <w:rPr>
                  <w:lang w:val="en-GB"/>
                </w:rPr>
                <w:t xml:space="preserve"> Not reported in first and third quarter by the SNCUs</w:t>
              </w:r>
            </w:ins>
          </w:p>
        </w:tc>
      </w:tr>
      <w:tr w:rsidR="00626033" w:rsidRPr="00711388" w14:paraId="4605FFC4" w14:textId="77777777" w:rsidTr="00244A0A">
        <w:tc>
          <w:tcPr>
            <w:tcW w:w="1671" w:type="dxa"/>
            <w:tcBorders>
              <w:top w:val="single" w:sz="2" w:space="0" w:color="auto"/>
              <w:left w:val="single" w:sz="2" w:space="0" w:color="auto"/>
              <w:bottom w:val="single" w:sz="2" w:space="0" w:color="auto"/>
              <w:right w:val="single" w:sz="2" w:space="0" w:color="auto"/>
            </w:tcBorders>
          </w:tcPr>
          <w:p w14:paraId="315E860C" w14:textId="77777777" w:rsidR="00442834" w:rsidRPr="00711388" w:rsidRDefault="00442834" w:rsidP="00442834">
            <w:pPr>
              <w:pStyle w:val="NormalLeft"/>
              <w:rPr>
                <w:lang w:val="en-GB"/>
              </w:rPr>
            </w:pPr>
            <w:r w:rsidRPr="00711388">
              <w:rPr>
                <w:lang w:val="en-GB"/>
              </w:rPr>
              <w:t>C0010/R0230</w:t>
            </w:r>
          </w:p>
        </w:tc>
        <w:tc>
          <w:tcPr>
            <w:tcW w:w="2508" w:type="dxa"/>
            <w:tcBorders>
              <w:top w:val="single" w:sz="2" w:space="0" w:color="auto"/>
              <w:left w:val="single" w:sz="2" w:space="0" w:color="auto"/>
              <w:bottom w:val="single" w:sz="2" w:space="0" w:color="auto"/>
              <w:right w:val="single" w:sz="2" w:space="0" w:color="auto"/>
            </w:tcBorders>
          </w:tcPr>
          <w:p w14:paraId="12494CA3" w14:textId="3AEA34BD" w:rsidR="00442834" w:rsidRPr="00711388" w:rsidRDefault="00442834" w:rsidP="00442834">
            <w:pPr>
              <w:pStyle w:val="NormalLeft"/>
              <w:rPr>
                <w:lang w:val="en-GB"/>
              </w:rPr>
            </w:pPr>
            <w:r w:rsidRPr="00711388">
              <w:rPr>
                <w:lang w:val="en-GB"/>
              </w:rPr>
              <w:t xml:space="preserve">S.12.02 </w:t>
            </w:r>
            <w:r w:rsidR="00845F43" w:rsidRPr="00711388">
              <w:rPr>
                <w:lang w:val="en-GB"/>
              </w:rPr>
              <w:t>-</w:t>
            </w:r>
            <w:r w:rsidRPr="00711388">
              <w:rPr>
                <w:lang w:val="en-GB"/>
              </w:rPr>
              <w:t xml:space="preserve"> Life and Health SLT Technical Provisions </w:t>
            </w:r>
            <w:r w:rsidR="00845F43" w:rsidRPr="00711388">
              <w:rPr>
                <w:lang w:val="en-GB"/>
              </w:rPr>
              <w:t>-</w:t>
            </w:r>
            <w:r w:rsidRPr="00711388">
              <w:rPr>
                <w:lang w:val="en-GB"/>
              </w:rPr>
              <w:t xml:space="preserve"> by country</w:t>
            </w:r>
          </w:p>
        </w:tc>
        <w:tc>
          <w:tcPr>
            <w:tcW w:w="5107" w:type="dxa"/>
            <w:tcBorders>
              <w:top w:val="single" w:sz="2" w:space="0" w:color="auto"/>
              <w:left w:val="single" w:sz="2" w:space="0" w:color="auto"/>
              <w:bottom w:val="single" w:sz="2" w:space="0" w:color="auto"/>
              <w:right w:val="single" w:sz="2" w:space="0" w:color="auto"/>
            </w:tcBorders>
          </w:tcPr>
          <w:p w14:paraId="210DB2C4" w14:textId="77777777" w:rsidR="00442834" w:rsidRPr="00711388" w:rsidRDefault="00442834" w:rsidP="00442834">
            <w:pPr>
              <w:pStyle w:val="NormalLeft"/>
              <w:rPr>
                <w:lang w:val="en-GB"/>
              </w:rPr>
            </w:pPr>
            <w:r w:rsidRPr="00711388">
              <w:rPr>
                <w:lang w:val="en-GB"/>
              </w:rPr>
              <w:t>One of the options in the following closed list shall be used:</w:t>
            </w:r>
          </w:p>
          <w:p w14:paraId="258FC51C" w14:textId="0D28A190"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7899256" w14:textId="7F0EF502" w:rsidR="00442834" w:rsidRPr="00711388" w:rsidRDefault="00442834" w:rsidP="00442834">
            <w:pPr>
              <w:pStyle w:val="NormalLeft"/>
              <w:rPr>
                <w:lang w:val="en-GB"/>
              </w:rPr>
            </w:pPr>
            <w:r w:rsidRPr="00711388">
              <w:rPr>
                <w:lang w:val="en-GB"/>
              </w:rPr>
              <w:lastRenderedPageBreak/>
              <w:t xml:space="preserve">2 </w:t>
            </w:r>
            <w:r w:rsidR="00845F43" w:rsidRPr="00711388">
              <w:rPr>
                <w:lang w:val="en-GB"/>
              </w:rPr>
              <w:t>-</w:t>
            </w:r>
            <w:r w:rsidRPr="00711388">
              <w:rPr>
                <w:lang w:val="en-GB"/>
              </w:rPr>
              <w:t xml:space="preserve"> Not reported as no life and health SLT business</w:t>
            </w:r>
          </w:p>
          <w:p w14:paraId="13BFB032" w14:textId="026DA3E2" w:rsidR="00442834" w:rsidRPr="00711388" w:rsidRDefault="00442834"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3BD719CF" w14:textId="59B7F62F"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79EAD5DA" w14:textId="77777777" w:rsidTr="00244A0A">
        <w:tc>
          <w:tcPr>
            <w:tcW w:w="1671" w:type="dxa"/>
            <w:tcBorders>
              <w:top w:val="single" w:sz="2" w:space="0" w:color="auto"/>
              <w:left w:val="single" w:sz="2" w:space="0" w:color="auto"/>
              <w:bottom w:val="single" w:sz="2" w:space="0" w:color="auto"/>
              <w:right w:val="single" w:sz="2" w:space="0" w:color="auto"/>
            </w:tcBorders>
          </w:tcPr>
          <w:p w14:paraId="6F31D106" w14:textId="77777777" w:rsidR="00442834" w:rsidRPr="00711388" w:rsidRDefault="00442834" w:rsidP="00442834">
            <w:pPr>
              <w:pStyle w:val="NormalLeft"/>
              <w:rPr>
                <w:lang w:val="en-GB"/>
              </w:rPr>
            </w:pPr>
            <w:r w:rsidRPr="00711388">
              <w:rPr>
                <w:lang w:val="en-GB"/>
              </w:rPr>
              <w:lastRenderedPageBreak/>
              <w:t>C0010/R0240</w:t>
            </w:r>
          </w:p>
        </w:tc>
        <w:tc>
          <w:tcPr>
            <w:tcW w:w="2508" w:type="dxa"/>
            <w:tcBorders>
              <w:top w:val="single" w:sz="2" w:space="0" w:color="auto"/>
              <w:left w:val="single" w:sz="2" w:space="0" w:color="auto"/>
              <w:bottom w:val="single" w:sz="2" w:space="0" w:color="auto"/>
              <w:right w:val="single" w:sz="2" w:space="0" w:color="auto"/>
            </w:tcBorders>
          </w:tcPr>
          <w:p w14:paraId="652CD6AD" w14:textId="3C7DB402" w:rsidR="00442834" w:rsidRPr="00711388" w:rsidRDefault="00442834" w:rsidP="00442834">
            <w:pPr>
              <w:pStyle w:val="NormalLeft"/>
              <w:rPr>
                <w:lang w:val="en-GB"/>
              </w:rPr>
            </w:pPr>
            <w:r w:rsidRPr="00711388">
              <w:rPr>
                <w:lang w:val="en-GB"/>
              </w:rPr>
              <w:t xml:space="preserve">S.13.01 </w:t>
            </w:r>
            <w:r w:rsidR="00845F43" w:rsidRPr="00711388">
              <w:rPr>
                <w:lang w:val="en-GB"/>
              </w:rPr>
              <w:t>-</w:t>
            </w:r>
            <w:r w:rsidRPr="00711388">
              <w:rPr>
                <w:lang w:val="en-GB"/>
              </w:rPr>
              <w:t xml:space="preserve"> Projection of future gross cash flows</w:t>
            </w:r>
            <w:ins w:id="73" w:author="Author">
              <w:r w:rsidR="004521C5" w:rsidRPr="00711388">
                <w:rPr>
                  <w:lang w:val="en-GB"/>
                </w:rPr>
                <w:t xml:space="preserve"> </w:t>
              </w:r>
              <w:r w:rsidR="00770E88" w:rsidRPr="00711388">
                <w:rPr>
                  <w:lang w:val="en-GB"/>
                </w:rPr>
                <w:t xml:space="preserve">(Best Estimate </w:t>
              </w:r>
            </w:ins>
            <w:r w:rsidR="00711388" w:rsidRPr="00711388">
              <w:rPr>
                <w:lang w:val="en-GB"/>
              </w:rPr>
              <w:t>-</w:t>
            </w:r>
            <w:ins w:id="74" w:author="Author">
              <w:r w:rsidR="00770E88" w:rsidRPr="00711388">
                <w:rPr>
                  <w:lang w:val="en-GB"/>
                </w:rPr>
                <w:t>life)</w:t>
              </w:r>
            </w:ins>
          </w:p>
        </w:tc>
        <w:tc>
          <w:tcPr>
            <w:tcW w:w="5107" w:type="dxa"/>
            <w:tcBorders>
              <w:top w:val="single" w:sz="2" w:space="0" w:color="auto"/>
              <w:left w:val="single" w:sz="2" w:space="0" w:color="auto"/>
              <w:bottom w:val="single" w:sz="2" w:space="0" w:color="auto"/>
              <w:right w:val="single" w:sz="2" w:space="0" w:color="auto"/>
            </w:tcBorders>
          </w:tcPr>
          <w:p w14:paraId="0434A2A9" w14:textId="77777777" w:rsidR="00442834" w:rsidRPr="00711388" w:rsidRDefault="00442834" w:rsidP="00442834">
            <w:pPr>
              <w:pStyle w:val="NormalLeft"/>
              <w:rPr>
                <w:lang w:val="en-GB"/>
              </w:rPr>
            </w:pPr>
            <w:r w:rsidRPr="00711388">
              <w:rPr>
                <w:lang w:val="en-GB"/>
              </w:rPr>
              <w:t>One of the options in the following closed list shall be used:</w:t>
            </w:r>
          </w:p>
          <w:p w14:paraId="7250F1E0" w14:textId="7818C46F"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265C1F54" w14:textId="2A0B76E5"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life and health SLT business</w:t>
            </w:r>
          </w:p>
          <w:p w14:paraId="372AA438" w14:textId="7AE79528"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15F64867" w14:textId="77777777" w:rsidTr="00244A0A">
        <w:trPr>
          <w:trHeight w:val="2390"/>
        </w:trPr>
        <w:tc>
          <w:tcPr>
            <w:tcW w:w="1671" w:type="dxa"/>
            <w:tcBorders>
              <w:top w:val="single" w:sz="2" w:space="0" w:color="auto"/>
              <w:left w:val="single" w:sz="2" w:space="0" w:color="auto"/>
              <w:bottom w:val="single" w:sz="4" w:space="0" w:color="auto"/>
              <w:right w:val="single" w:sz="2" w:space="0" w:color="auto"/>
            </w:tcBorders>
          </w:tcPr>
          <w:p w14:paraId="411B0069" w14:textId="77777777" w:rsidR="00442834" w:rsidRPr="00711388" w:rsidRDefault="00442834" w:rsidP="00442834">
            <w:pPr>
              <w:pStyle w:val="NormalLeft"/>
              <w:rPr>
                <w:lang w:val="en-GB"/>
              </w:rPr>
            </w:pPr>
            <w:r w:rsidRPr="00711388">
              <w:rPr>
                <w:lang w:val="en-GB"/>
              </w:rPr>
              <w:t>C0010/R0250</w:t>
            </w:r>
          </w:p>
        </w:tc>
        <w:tc>
          <w:tcPr>
            <w:tcW w:w="2508" w:type="dxa"/>
            <w:tcBorders>
              <w:top w:val="single" w:sz="2" w:space="0" w:color="auto"/>
              <w:left w:val="single" w:sz="2" w:space="0" w:color="auto"/>
              <w:bottom w:val="single" w:sz="4" w:space="0" w:color="auto"/>
              <w:right w:val="single" w:sz="2" w:space="0" w:color="auto"/>
            </w:tcBorders>
          </w:tcPr>
          <w:p w14:paraId="43EB8B7E" w14:textId="67AF146C" w:rsidR="00442834" w:rsidRPr="00711388" w:rsidRDefault="00442834" w:rsidP="00442834">
            <w:pPr>
              <w:pStyle w:val="NormalLeft"/>
              <w:rPr>
                <w:lang w:val="en-GB"/>
              </w:rPr>
            </w:pPr>
            <w:r w:rsidRPr="00711388">
              <w:rPr>
                <w:lang w:val="en-GB"/>
              </w:rPr>
              <w:t xml:space="preserve">S.14.01 </w:t>
            </w:r>
            <w:r w:rsidR="00845F43" w:rsidRPr="00711388">
              <w:rPr>
                <w:lang w:val="en-GB"/>
              </w:rPr>
              <w:t>-</w:t>
            </w:r>
            <w:r w:rsidRPr="00711388">
              <w:rPr>
                <w:lang w:val="en-GB"/>
              </w:rPr>
              <w:t xml:space="preserve"> Life obligations analysis</w:t>
            </w:r>
          </w:p>
        </w:tc>
        <w:tc>
          <w:tcPr>
            <w:tcW w:w="5107" w:type="dxa"/>
            <w:tcBorders>
              <w:top w:val="single" w:sz="2" w:space="0" w:color="auto"/>
              <w:left w:val="single" w:sz="2" w:space="0" w:color="auto"/>
              <w:bottom w:val="single" w:sz="4" w:space="0" w:color="auto"/>
              <w:right w:val="single" w:sz="2" w:space="0" w:color="auto"/>
            </w:tcBorders>
          </w:tcPr>
          <w:p w14:paraId="3E534853" w14:textId="77777777" w:rsidR="00442834" w:rsidRPr="00711388" w:rsidRDefault="00442834" w:rsidP="00442834">
            <w:pPr>
              <w:pStyle w:val="NormalLeft"/>
              <w:rPr>
                <w:lang w:val="en-GB"/>
              </w:rPr>
            </w:pPr>
            <w:r w:rsidRPr="00711388">
              <w:rPr>
                <w:lang w:val="en-GB"/>
              </w:rPr>
              <w:t>One of the options in the following closed list shall be used:</w:t>
            </w:r>
          </w:p>
          <w:p w14:paraId="1C0A730B" w14:textId="5D711DF0"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7EC2D22" w14:textId="4238BFFA"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w:t>
            </w:r>
            <w:ins w:id="75" w:author="Author">
              <w:r w:rsidR="00793788" w:rsidRPr="00711388">
                <w:rPr>
                  <w:lang w:val="en-GB"/>
                </w:rPr>
                <w:t xml:space="preserve">direct </w:t>
              </w:r>
            </w:ins>
            <w:r w:rsidRPr="00711388">
              <w:rPr>
                <w:lang w:val="en-GB"/>
              </w:rPr>
              <w:t>life and health SLT business</w:t>
            </w:r>
          </w:p>
          <w:p w14:paraId="1A8C5DC7" w14:textId="5868515E"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300B544E" w14:textId="77777777" w:rsidTr="00244A0A">
        <w:trPr>
          <w:trHeight w:val="140"/>
        </w:trPr>
        <w:tc>
          <w:tcPr>
            <w:tcW w:w="1671" w:type="dxa"/>
            <w:tcBorders>
              <w:top w:val="single" w:sz="4" w:space="0" w:color="auto"/>
              <w:left w:val="single" w:sz="2" w:space="0" w:color="auto"/>
              <w:bottom w:val="single" w:sz="2" w:space="0" w:color="auto"/>
              <w:right w:val="single" w:sz="2" w:space="0" w:color="auto"/>
            </w:tcBorders>
          </w:tcPr>
          <w:p w14:paraId="2444583C" w14:textId="77777777" w:rsidR="00442834" w:rsidRPr="00711388" w:rsidRDefault="00442834" w:rsidP="002A3491">
            <w:pPr>
              <w:pStyle w:val="NormalLeft"/>
              <w:rPr>
                <w:lang w:val="en-GB"/>
              </w:rPr>
            </w:pPr>
            <w:r w:rsidRPr="00711388">
              <w:rPr>
                <w:lang w:val="en-GB"/>
              </w:rPr>
              <w:t>C0010/R025</w:t>
            </w:r>
            <w:r w:rsidR="002A3491" w:rsidRPr="00711388">
              <w:rPr>
                <w:lang w:val="en-GB"/>
              </w:rPr>
              <w:t>1</w:t>
            </w:r>
          </w:p>
        </w:tc>
        <w:tc>
          <w:tcPr>
            <w:tcW w:w="2508" w:type="dxa"/>
            <w:tcBorders>
              <w:top w:val="single" w:sz="4" w:space="0" w:color="auto"/>
              <w:left w:val="single" w:sz="2" w:space="0" w:color="auto"/>
              <w:bottom w:val="single" w:sz="2" w:space="0" w:color="auto"/>
              <w:right w:val="single" w:sz="2" w:space="0" w:color="auto"/>
            </w:tcBorders>
          </w:tcPr>
          <w:p w14:paraId="6CF9ADD7" w14:textId="3E528C62" w:rsidR="00442834" w:rsidRPr="00711388" w:rsidRDefault="00442834" w:rsidP="00442834">
            <w:pPr>
              <w:pStyle w:val="NormalLeft"/>
              <w:rPr>
                <w:lang w:val="en-GB"/>
              </w:rPr>
            </w:pPr>
            <w:r w:rsidRPr="00711388">
              <w:rPr>
                <w:lang w:val="en-GB"/>
              </w:rPr>
              <w:t xml:space="preserve">S.14.02 - Non-life </w:t>
            </w:r>
            <w:del w:id="76" w:author="Author">
              <w:r w:rsidRPr="00711388" w:rsidDel="00D70A40">
                <w:rPr>
                  <w:lang w:val="en-GB"/>
                </w:rPr>
                <w:delText>business - policy and customer information</w:delText>
              </w:r>
            </w:del>
            <w:ins w:id="77" w:author="Author">
              <w:r w:rsidR="00D70A40" w:rsidRPr="00711388">
                <w:rPr>
                  <w:lang w:val="en-GB"/>
                </w:rPr>
                <w:t>obligation analysis</w:t>
              </w:r>
            </w:ins>
          </w:p>
        </w:tc>
        <w:tc>
          <w:tcPr>
            <w:tcW w:w="5107" w:type="dxa"/>
            <w:tcBorders>
              <w:top w:val="single" w:sz="4" w:space="0" w:color="auto"/>
              <w:left w:val="single" w:sz="2" w:space="0" w:color="auto"/>
              <w:bottom w:val="single" w:sz="2" w:space="0" w:color="auto"/>
              <w:right w:val="single" w:sz="2" w:space="0" w:color="auto"/>
            </w:tcBorders>
          </w:tcPr>
          <w:p w14:paraId="418F0C36" w14:textId="77777777" w:rsidR="00442834" w:rsidRPr="00711388" w:rsidRDefault="00442834" w:rsidP="00442834">
            <w:pPr>
              <w:pStyle w:val="NormalLeft"/>
              <w:rPr>
                <w:lang w:val="en-GB"/>
              </w:rPr>
            </w:pPr>
            <w:r w:rsidRPr="00711388">
              <w:rPr>
                <w:lang w:val="en-GB"/>
              </w:rPr>
              <w:t>One of the options in the following closed list shall be used:</w:t>
            </w:r>
          </w:p>
          <w:p w14:paraId="27D45E3E" w14:textId="526BED96"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9303636" w14:textId="6F64AD4C" w:rsidR="00442834" w:rsidRPr="00711388" w:rsidRDefault="00442834" w:rsidP="00442834">
            <w:pPr>
              <w:pStyle w:val="NormalLeft"/>
              <w:rPr>
                <w:ins w:id="78" w:author="Author"/>
                <w:lang w:val="en-GB"/>
              </w:rPr>
            </w:pPr>
            <w:r w:rsidRPr="00711388">
              <w:rPr>
                <w:lang w:val="en-GB"/>
              </w:rPr>
              <w:t xml:space="preserve">2 </w:t>
            </w:r>
            <w:r w:rsidR="00845F43" w:rsidRPr="00711388">
              <w:rPr>
                <w:lang w:val="en-GB"/>
              </w:rPr>
              <w:t>-</w:t>
            </w:r>
            <w:r w:rsidRPr="00711388">
              <w:rPr>
                <w:lang w:val="en-GB"/>
              </w:rPr>
              <w:t xml:space="preserve"> Not reported as no </w:t>
            </w:r>
            <w:ins w:id="79" w:author="Author">
              <w:r w:rsidR="000369AF" w:rsidRPr="00711388">
                <w:rPr>
                  <w:lang w:val="en-GB"/>
                </w:rPr>
                <w:t xml:space="preserve">direct </w:t>
              </w:r>
            </w:ins>
            <w:r w:rsidRPr="00711388">
              <w:rPr>
                <w:lang w:val="en-GB"/>
              </w:rPr>
              <w:t>non-life business</w:t>
            </w:r>
          </w:p>
          <w:p w14:paraId="38648914" w14:textId="6F79A938" w:rsidR="004B3696" w:rsidRPr="00711388" w:rsidDel="000369AF" w:rsidRDefault="004B3696" w:rsidP="00442834">
            <w:pPr>
              <w:pStyle w:val="NormalLeft"/>
              <w:rPr>
                <w:del w:id="80" w:author="Author"/>
                <w:lang w:val="en-GB"/>
              </w:rPr>
            </w:pPr>
            <w:ins w:id="81" w:author="Author">
              <w:del w:id="82" w:author="Author">
                <w:r w:rsidRPr="00711388" w:rsidDel="000369AF">
                  <w:rPr>
                    <w:lang w:val="en-GB"/>
                  </w:rPr>
                  <w:delText xml:space="preserve">3 - Not reported as no direct </w:delText>
                </w:r>
                <w:r w:rsidRPr="00711388" w:rsidDel="00112991">
                  <w:rPr>
                    <w:lang w:val="en-GB"/>
                  </w:rPr>
                  <w:delText>insurance</w:delText>
                </w:r>
                <w:r w:rsidRPr="00711388" w:rsidDel="000369AF">
                  <w:rPr>
                    <w:lang w:val="en-GB"/>
                  </w:rPr>
                  <w:delText xml:space="preserve"> business</w:delText>
                </w:r>
              </w:del>
            </w:ins>
          </w:p>
          <w:p w14:paraId="699C663E" w14:textId="69CA5F6B"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794B8B53" w14:textId="77777777" w:rsidTr="00244A0A">
        <w:tc>
          <w:tcPr>
            <w:tcW w:w="1671" w:type="dxa"/>
            <w:tcBorders>
              <w:top w:val="single" w:sz="2" w:space="0" w:color="auto"/>
              <w:left w:val="single" w:sz="2" w:space="0" w:color="auto"/>
              <w:bottom w:val="single" w:sz="2" w:space="0" w:color="auto"/>
              <w:right w:val="single" w:sz="2" w:space="0" w:color="auto"/>
            </w:tcBorders>
          </w:tcPr>
          <w:p w14:paraId="3DAE10DF" w14:textId="77777777" w:rsidR="00442834" w:rsidRPr="00711388" w:rsidRDefault="00442834" w:rsidP="00442834">
            <w:pPr>
              <w:pStyle w:val="NormalLeft"/>
              <w:rPr>
                <w:lang w:val="en-GB"/>
              </w:rPr>
            </w:pPr>
            <w:r w:rsidRPr="00711388">
              <w:rPr>
                <w:lang w:val="en-GB"/>
              </w:rPr>
              <w:t>C0010/R025</w:t>
            </w:r>
            <w:r w:rsidR="002A3491" w:rsidRPr="00711388">
              <w:rPr>
                <w:lang w:val="en-GB"/>
              </w:rPr>
              <w:t>2</w:t>
            </w:r>
          </w:p>
        </w:tc>
        <w:tc>
          <w:tcPr>
            <w:tcW w:w="2508" w:type="dxa"/>
            <w:tcBorders>
              <w:top w:val="single" w:sz="2" w:space="0" w:color="auto"/>
              <w:left w:val="single" w:sz="2" w:space="0" w:color="auto"/>
              <w:bottom w:val="single" w:sz="2" w:space="0" w:color="auto"/>
              <w:right w:val="single" w:sz="2" w:space="0" w:color="auto"/>
            </w:tcBorders>
          </w:tcPr>
          <w:p w14:paraId="59CA215D" w14:textId="25AEB8F6" w:rsidR="00442834" w:rsidRPr="00711388" w:rsidRDefault="00442834" w:rsidP="00442834">
            <w:pPr>
              <w:pStyle w:val="NormalLeft"/>
              <w:rPr>
                <w:lang w:val="en-GB"/>
              </w:rPr>
            </w:pPr>
            <w:r w:rsidRPr="00711388">
              <w:rPr>
                <w:lang w:val="en-GB"/>
              </w:rPr>
              <w:t xml:space="preserve">S.14.03 - </w:t>
            </w:r>
            <w:r w:rsidR="00243E13" w:rsidRPr="00711388">
              <w:rPr>
                <w:lang w:val="en-GB"/>
              </w:rPr>
              <w:t>Cyber underwriting risk</w:t>
            </w:r>
          </w:p>
        </w:tc>
        <w:tc>
          <w:tcPr>
            <w:tcW w:w="5107" w:type="dxa"/>
            <w:tcBorders>
              <w:top w:val="single" w:sz="2" w:space="0" w:color="auto"/>
              <w:left w:val="single" w:sz="2" w:space="0" w:color="auto"/>
              <w:bottom w:val="single" w:sz="2" w:space="0" w:color="auto"/>
              <w:right w:val="single" w:sz="2" w:space="0" w:color="auto"/>
            </w:tcBorders>
          </w:tcPr>
          <w:p w14:paraId="3A6ECB45" w14:textId="77777777" w:rsidR="00442834" w:rsidRPr="00711388" w:rsidRDefault="00442834" w:rsidP="00442834">
            <w:pPr>
              <w:pStyle w:val="NormalLeft"/>
              <w:rPr>
                <w:lang w:val="en-GB"/>
              </w:rPr>
            </w:pPr>
            <w:r w:rsidRPr="00711388">
              <w:rPr>
                <w:lang w:val="en-GB"/>
              </w:rPr>
              <w:t>One of the options in the following closed list shall be used:</w:t>
            </w:r>
          </w:p>
          <w:p w14:paraId="4778F1C7" w14:textId="1CF6A6B5"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05E045B9" w14:textId="12A27FC6"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cyber coverages</w:t>
            </w:r>
          </w:p>
          <w:p w14:paraId="07DF894D" w14:textId="1C5E53B1" w:rsidR="00442834" w:rsidRPr="00711388" w:rsidRDefault="00442834"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25A30034" w14:textId="21FFBAEA"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3581DCE4" w14:textId="77777777" w:rsidTr="00244A0A">
        <w:tc>
          <w:tcPr>
            <w:tcW w:w="1671" w:type="dxa"/>
            <w:tcBorders>
              <w:top w:val="single" w:sz="2" w:space="0" w:color="auto"/>
              <w:left w:val="single" w:sz="2" w:space="0" w:color="auto"/>
              <w:bottom w:val="single" w:sz="2" w:space="0" w:color="auto"/>
              <w:right w:val="single" w:sz="2" w:space="0" w:color="auto"/>
            </w:tcBorders>
          </w:tcPr>
          <w:p w14:paraId="7E5A3F55" w14:textId="77777777" w:rsidR="00442834" w:rsidRPr="00711388" w:rsidRDefault="00442834" w:rsidP="00442834">
            <w:pPr>
              <w:pStyle w:val="NormalLeft"/>
              <w:rPr>
                <w:lang w:val="en-GB"/>
              </w:rPr>
            </w:pPr>
            <w:r w:rsidRPr="00711388">
              <w:rPr>
                <w:lang w:val="en-GB"/>
              </w:rPr>
              <w:lastRenderedPageBreak/>
              <w:t>C0010/R0280</w:t>
            </w:r>
          </w:p>
        </w:tc>
        <w:tc>
          <w:tcPr>
            <w:tcW w:w="2508" w:type="dxa"/>
            <w:tcBorders>
              <w:top w:val="single" w:sz="2" w:space="0" w:color="auto"/>
              <w:left w:val="single" w:sz="2" w:space="0" w:color="auto"/>
              <w:bottom w:val="single" w:sz="2" w:space="0" w:color="auto"/>
              <w:right w:val="single" w:sz="2" w:space="0" w:color="auto"/>
            </w:tcBorders>
          </w:tcPr>
          <w:p w14:paraId="673CA71F" w14:textId="7A3DB8B1" w:rsidR="00442834" w:rsidRPr="00711388" w:rsidRDefault="00442834" w:rsidP="00442834">
            <w:pPr>
              <w:pStyle w:val="NormalLeft"/>
              <w:rPr>
                <w:lang w:val="en-GB"/>
              </w:rPr>
            </w:pPr>
            <w:r w:rsidRPr="00711388">
              <w:rPr>
                <w:lang w:val="en-GB"/>
              </w:rPr>
              <w:t xml:space="preserve">S.16.01 </w:t>
            </w:r>
            <w:r w:rsidR="00845F43" w:rsidRPr="00711388">
              <w:rPr>
                <w:lang w:val="en-GB"/>
              </w:rPr>
              <w:t>-</w:t>
            </w:r>
            <w:r w:rsidRPr="00711388">
              <w:rPr>
                <w:lang w:val="en-GB"/>
              </w:rPr>
              <w:t xml:space="preserve"> Information on annuities stemming from Non</w:t>
            </w:r>
            <w:r w:rsidR="00711388" w:rsidRPr="00711388">
              <w:rPr>
                <w:lang w:val="en-GB"/>
              </w:rPr>
              <w:t>-</w:t>
            </w:r>
            <w:r w:rsidRPr="00711388">
              <w:rPr>
                <w:lang w:val="en-GB"/>
              </w:rPr>
              <w:t>Life Insurance obligations</w:t>
            </w:r>
          </w:p>
        </w:tc>
        <w:tc>
          <w:tcPr>
            <w:tcW w:w="5107" w:type="dxa"/>
            <w:tcBorders>
              <w:top w:val="single" w:sz="2" w:space="0" w:color="auto"/>
              <w:left w:val="single" w:sz="2" w:space="0" w:color="auto"/>
              <w:bottom w:val="single" w:sz="2" w:space="0" w:color="auto"/>
              <w:right w:val="single" w:sz="2" w:space="0" w:color="auto"/>
            </w:tcBorders>
          </w:tcPr>
          <w:p w14:paraId="1CE44B39" w14:textId="77777777" w:rsidR="00442834" w:rsidRPr="00711388" w:rsidRDefault="00442834" w:rsidP="00442834">
            <w:pPr>
              <w:pStyle w:val="NormalLeft"/>
              <w:rPr>
                <w:lang w:val="en-GB"/>
              </w:rPr>
            </w:pPr>
            <w:r w:rsidRPr="00711388">
              <w:rPr>
                <w:lang w:val="en-GB"/>
              </w:rPr>
              <w:t>One of the options in the following closed list shall be used:</w:t>
            </w:r>
          </w:p>
          <w:p w14:paraId="7D267FF4" w14:textId="6EF8FCAF"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4907A0F6" w14:textId="2746284A" w:rsidR="00442834" w:rsidRPr="00711388" w:rsidRDefault="00442834" w:rsidP="00442834">
            <w:pPr>
              <w:pStyle w:val="NormalLeft"/>
              <w:rPr>
                <w:ins w:id="83" w:author="Author"/>
                <w:lang w:val="en-GB"/>
              </w:rPr>
            </w:pPr>
            <w:r w:rsidRPr="00711388">
              <w:rPr>
                <w:lang w:val="en-GB"/>
              </w:rPr>
              <w:t xml:space="preserve">2 </w:t>
            </w:r>
            <w:r w:rsidR="00845F43" w:rsidRPr="00711388">
              <w:rPr>
                <w:lang w:val="en-GB"/>
              </w:rPr>
              <w:t>-</w:t>
            </w:r>
            <w:r w:rsidRPr="00711388">
              <w:rPr>
                <w:lang w:val="en-GB"/>
              </w:rPr>
              <w:t xml:space="preserve"> Not reported as no annuities stemming from</w:t>
            </w:r>
            <w:ins w:id="84" w:author="Author">
              <w:r w:rsidR="000169BF" w:rsidRPr="00711388">
                <w:rPr>
                  <w:lang w:val="en-GB"/>
                </w:rPr>
                <w:t xml:space="preserve"> direct</w:t>
              </w:r>
            </w:ins>
            <w:r w:rsidRPr="00711388">
              <w:rPr>
                <w:lang w:val="en-GB"/>
              </w:rPr>
              <w:t xml:space="preserve"> Non</w:t>
            </w:r>
            <w:r w:rsidR="00711388" w:rsidRPr="00711388">
              <w:rPr>
                <w:lang w:val="en-GB"/>
              </w:rPr>
              <w:t>-</w:t>
            </w:r>
            <w:r w:rsidRPr="00711388">
              <w:rPr>
                <w:lang w:val="en-GB"/>
              </w:rPr>
              <w:t>Life Insurance obligations</w:t>
            </w:r>
          </w:p>
          <w:p w14:paraId="663A76F2" w14:textId="4C83A1FB" w:rsidR="004B3696" w:rsidRPr="00711388" w:rsidDel="000169BF" w:rsidRDefault="004B3696" w:rsidP="00442834">
            <w:pPr>
              <w:pStyle w:val="NormalLeft"/>
              <w:rPr>
                <w:del w:id="85" w:author="Author"/>
                <w:lang w:val="en-GB"/>
              </w:rPr>
            </w:pPr>
            <w:ins w:id="86" w:author="Author">
              <w:del w:id="87" w:author="Author">
                <w:r w:rsidRPr="00711388" w:rsidDel="000169BF">
                  <w:rPr>
                    <w:lang w:val="en-GB"/>
                  </w:rPr>
                  <w:delText>3 - Not reported as no direct insurance business</w:delText>
                </w:r>
              </w:del>
            </w:ins>
          </w:p>
          <w:p w14:paraId="44B6D7CE" w14:textId="0A3A1104"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67FF6CED" w14:textId="77777777" w:rsidTr="00244A0A">
        <w:tc>
          <w:tcPr>
            <w:tcW w:w="1671" w:type="dxa"/>
            <w:tcBorders>
              <w:top w:val="single" w:sz="2" w:space="0" w:color="auto"/>
              <w:left w:val="single" w:sz="2" w:space="0" w:color="auto"/>
              <w:bottom w:val="single" w:sz="2" w:space="0" w:color="auto"/>
              <w:right w:val="single" w:sz="2" w:space="0" w:color="auto"/>
            </w:tcBorders>
          </w:tcPr>
          <w:p w14:paraId="5203F59D" w14:textId="77777777" w:rsidR="00442834" w:rsidRPr="00711388" w:rsidRDefault="00442834" w:rsidP="00442834">
            <w:pPr>
              <w:pStyle w:val="NormalLeft"/>
              <w:rPr>
                <w:lang w:val="en-GB"/>
              </w:rPr>
            </w:pPr>
            <w:r w:rsidRPr="00711388">
              <w:rPr>
                <w:lang w:val="en-GB"/>
              </w:rPr>
              <w:t>C0010/R0290</w:t>
            </w:r>
          </w:p>
        </w:tc>
        <w:tc>
          <w:tcPr>
            <w:tcW w:w="2508" w:type="dxa"/>
            <w:tcBorders>
              <w:top w:val="single" w:sz="2" w:space="0" w:color="auto"/>
              <w:left w:val="single" w:sz="2" w:space="0" w:color="auto"/>
              <w:bottom w:val="single" w:sz="2" w:space="0" w:color="auto"/>
              <w:right w:val="single" w:sz="2" w:space="0" w:color="auto"/>
            </w:tcBorders>
          </w:tcPr>
          <w:p w14:paraId="7CF25941" w14:textId="75413A9E" w:rsidR="00442834" w:rsidRPr="00711388" w:rsidRDefault="00442834" w:rsidP="00442834">
            <w:pPr>
              <w:pStyle w:val="NormalLeft"/>
              <w:rPr>
                <w:lang w:val="en-GB"/>
              </w:rPr>
            </w:pPr>
            <w:r w:rsidRPr="00711388">
              <w:rPr>
                <w:lang w:val="en-GB"/>
              </w:rPr>
              <w:t xml:space="preserve">S.17.01 </w:t>
            </w:r>
            <w:r w:rsidR="00845F43" w:rsidRPr="00711388">
              <w:rPr>
                <w:lang w:val="en-GB"/>
              </w:rPr>
              <w:t>-</w:t>
            </w:r>
            <w:r w:rsidRPr="00711388">
              <w:rPr>
                <w:lang w:val="en-GB"/>
              </w:rPr>
              <w:t xml:space="preserve"> Non</w:t>
            </w:r>
            <w:r w:rsidR="00711388" w:rsidRPr="00711388">
              <w:rPr>
                <w:lang w:val="en-GB"/>
              </w:rPr>
              <w:t>-</w:t>
            </w:r>
            <w:r w:rsidRPr="00711388">
              <w:rPr>
                <w:lang w:val="en-GB"/>
              </w:rPr>
              <w:t>Life Technical Provisions</w:t>
            </w:r>
          </w:p>
        </w:tc>
        <w:tc>
          <w:tcPr>
            <w:tcW w:w="5107" w:type="dxa"/>
            <w:tcBorders>
              <w:top w:val="single" w:sz="2" w:space="0" w:color="auto"/>
              <w:left w:val="single" w:sz="2" w:space="0" w:color="auto"/>
              <w:bottom w:val="single" w:sz="2" w:space="0" w:color="auto"/>
              <w:right w:val="single" w:sz="2" w:space="0" w:color="auto"/>
            </w:tcBorders>
          </w:tcPr>
          <w:p w14:paraId="78570EEB" w14:textId="77777777" w:rsidR="00442834" w:rsidRPr="00711388" w:rsidRDefault="00442834" w:rsidP="00442834">
            <w:pPr>
              <w:pStyle w:val="NormalLeft"/>
              <w:rPr>
                <w:lang w:val="en-GB"/>
              </w:rPr>
            </w:pPr>
            <w:r w:rsidRPr="00711388">
              <w:rPr>
                <w:lang w:val="en-GB"/>
              </w:rPr>
              <w:t>One of the options in the following closed list shall be used:</w:t>
            </w:r>
          </w:p>
          <w:p w14:paraId="3EE43466" w14:textId="174CA385"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3BAFD9A" w14:textId="3998C3BE"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non</w:t>
            </w:r>
            <w:r w:rsidR="00711388" w:rsidRPr="00711388">
              <w:rPr>
                <w:lang w:val="en-GB"/>
              </w:rPr>
              <w:t>-</w:t>
            </w:r>
            <w:r w:rsidRPr="00711388">
              <w:rPr>
                <w:lang w:val="en-GB"/>
              </w:rPr>
              <w:t>life business (only for undertakings not exempted under Article 35</w:t>
            </w:r>
            <w:ins w:id="88" w:author="Author">
              <w:r w:rsidR="00F64D02" w:rsidRPr="00711388">
                <w:rPr>
                  <w:lang w:val="en-GB"/>
                </w:rPr>
                <w:t xml:space="preserve">a </w:t>
              </w:r>
              <w:r w:rsidR="004521C5" w:rsidRPr="00711388">
                <w:rPr>
                  <w:lang w:val="en-GB"/>
                </w:rPr>
                <w:t>of Directive 2009/138/EC</w:t>
              </w:r>
              <w:r w:rsidR="004521C5" w:rsidRPr="00711388" w:rsidDel="004521C5">
                <w:rPr>
                  <w:lang w:val="en-GB"/>
                </w:rPr>
                <w:t xml:space="preserve"> </w:t>
              </w:r>
            </w:ins>
            <w:r w:rsidRPr="00711388">
              <w:rPr>
                <w:lang w:val="en-GB"/>
              </w:rPr>
              <w:t>)</w:t>
            </w:r>
          </w:p>
          <w:p w14:paraId="60970C56" w14:textId="77777777" w:rsidR="008C2FC3" w:rsidRDefault="00442834" w:rsidP="00442834">
            <w:pPr>
              <w:pStyle w:val="NormalLeft"/>
              <w:rPr>
                <w:ins w:id="89" w:author="Author"/>
                <w:lang w:val="en-GB"/>
              </w:rPr>
            </w:pPr>
            <w:r w:rsidRPr="00711388">
              <w:rPr>
                <w:lang w:val="en-GB"/>
              </w:rPr>
              <w:t xml:space="preserve">6 </w:t>
            </w:r>
            <w:r w:rsidR="00845F43" w:rsidRPr="00711388">
              <w:rPr>
                <w:lang w:val="en-GB"/>
              </w:rPr>
              <w:t>-</w:t>
            </w:r>
            <w:r w:rsidRPr="00711388">
              <w:rPr>
                <w:lang w:val="en-GB"/>
              </w:rPr>
              <w:t xml:space="preserve"> Exempted under Article 35</w:t>
            </w:r>
            <w:ins w:id="90" w:author="Author">
              <w:r w:rsidR="00F64D02" w:rsidRPr="00711388">
                <w:rPr>
                  <w:lang w:val="en-GB"/>
                </w:rPr>
                <w:t xml:space="preserve">a </w:t>
              </w:r>
              <w:r w:rsidR="004521C5" w:rsidRPr="00711388">
                <w:rPr>
                  <w:lang w:val="en-GB"/>
                </w:rPr>
                <w:t>of Directive 2009/138/EC</w:t>
              </w:r>
              <w:r w:rsidR="004521C5" w:rsidRPr="00711388" w:rsidDel="004521C5">
                <w:rPr>
                  <w:lang w:val="en-GB"/>
                </w:rPr>
                <w:t xml:space="preserve"> </w:t>
              </w:r>
            </w:ins>
          </w:p>
          <w:p w14:paraId="2ADFF679" w14:textId="2011A942" w:rsidR="00442834" w:rsidRPr="00711388" w:rsidRDefault="00442834" w:rsidP="00442834">
            <w:pPr>
              <w:pStyle w:val="NormalLeft"/>
              <w:rPr>
                <w:ins w:id="91" w:author="Autho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p w14:paraId="5B83BD3B" w14:textId="34C7C361" w:rsidR="00CB58F3" w:rsidRPr="00711388" w:rsidRDefault="00CB58F3" w:rsidP="00442834">
            <w:pPr>
              <w:pStyle w:val="NormalLeft"/>
              <w:rPr>
                <w:lang w:val="en-GB"/>
              </w:rPr>
            </w:pPr>
            <w:ins w:id="92" w:author="Author">
              <w:r w:rsidRPr="00711388">
                <w:rPr>
                  <w:lang w:val="en-GB"/>
                </w:rPr>
                <w:t xml:space="preserve">9 </w:t>
              </w:r>
            </w:ins>
            <w:r w:rsidR="00711388" w:rsidRPr="00711388">
              <w:rPr>
                <w:lang w:val="en-GB"/>
              </w:rPr>
              <w:t>-</w:t>
            </w:r>
            <w:ins w:id="93" w:author="Author">
              <w:r w:rsidRPr="00711388">
                <w:rPr>
                  <w:lang w:val="en-GB"/>
                </w:rPr>
                <w:t xml:space="preserve"> Not reported in first and third quarter by the SNCUs</w:t>
              </w:r>
            </w:ins>
          </w:p>
        </w:tc>
      </w:tr>
      <w:tr w:rsidR="00626033" w:rsidRPr="00711388" w14:paraId="68191E23" w14:textId="77777777" w:rsidTr="00244A0A">
        <w:tc>
          <w:tcPr>
            <w:tcW w:w="1671" w:type="dxa"/>
            <w:tcBorders>
              <w:top w:val="single" w:sz="2" w:space="0" w:color="auto"/>
              <w:left w:val="single" w:sz="2" w:space="0" w:color="auto"/>
              <w:bottom w:val="single" w:sz="2" w:space="0" w:color="auto"/>
              <w:right w:val="single" w:sz="2" w:space="0" w:color="auto"/>
            </w:tcBorders>
          </w:tcPr>
          <w:p w14:paraId="4D02C0E6" w14:textId="77777777" w:rsidR="00442834" w:rsidRPr="00711388" w:rsidRDefault="00442834" w:rsidP="00442834">
            <w:pPr>
              <w:pStyle w:val="NormalLeft"/>
              <w:rPr>
                <w:lang w:val="en-GB"/>
              </w:rPr>
            </w:pPr>
            <w:r w:rsidRPr="00711388">
              <w:rPr>
                <w:lang w:val="en-GB"/>
              </w:rPr>
              <w:t>C0010/R0300</w:t>
            </w:r>
          </w:p>
        </w:tc>
        <w:tc>
          <w:tcPr>
            <w:tcW w:w="2508" w:type="dxa"/>
            <w:tcBorders>
              <w:top w:val="single" w:sz="2" w:space="0" w:color="auto"/>
              <w:left w:val="single" w:sz="2" w:space="0" w:color="auto"/>
              <w:bottom w:val="single" w:sz="2" w:space="0" w:color="auto"/>
              <w:right w:val="single" w:sz="2" w:space="0" w:color="auto"/>
            </w:tcBorders>
          </w:tcPr>
          <w:p w14:paraId="7DAF1A9B" w14:textId="6E6CB876" w:rsidR="00442834" w:rsidRPr="00711388" w:rsidRDefault="00442834" w:rsidP="00442834">
            <w:pPr>
              <w:pStyle w:val="NormalLeft"/>
              <w:rPr>
                <w:lang w:val="en-GB"/>
              </w:rPr>
            </w:pPr>
            <w:r w:rsidRPr="00711388">
              <w:rPr>
                <w:lang w:val="en-GB"/>
              </w:rPr>
              <w:t>S.17.</w:t>
            </w:r>
            <w:r w:rsidR="00861F01" w:rsidRPr="00711388">
              <w:rPr>
                <w:lang w:val="en-GB"/>
              </w:rPr>
              <w:t xml:space="preserve">03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Technical Provisions </w:t>
            </w:r>
            <w:r w:rsidR="00845F43" w:rsidRPr="00711388">
              <w:rPr>
                <w:lang w:val="en-GB"/>
              </w:rPr>
              <w:t>-</w:t>
            </w:r>
            <w:r w:rsidRPr="00711388">
              <w:rPr>
                <w:lang w:val="en-GB"/>
              </w:rPr>
              <w:t xml:space="preserve"> By country</w:t>
            </w:r>
          </w:p>
        </w:tc>
        <w:tc>
          <w:tcPr>
            <w:tcW w:w="5107" w:type="dxa"/>
            <w:tcBorders>
              <w:top w:val="single" w:sz="2" w:space="0" w:color="auto"/>
              <w:left w:val="single" w:sz="2" w:space="0" w:color="auto"/>
              <w:bottom w:val="single" w:sz="2" w:space="0" w:color="auto"/>
              <w:right w:val="single" w:sz="2" w:space="0" w:color="auto"/>
            </w:tcBorders>
          </w:tcPr>
          <w:p w14:paraId="419CB175" w14:textId="77777777" w:rsidR="00442834" w:rsidRPr="00711388" w:rsidRDefault="00442834" w:rsidP="00442834">
            <w:pPr>
              <w:pStyle w:val="NormalLeft"/>
              <w:rPr>
                <w:lang w:val="en-GB"/>
              </w:rPr>
            </w:pPr>
            <w:r w:rsidRPr="00711388">
              <w:rPr>
                <w:lang w:val="en-GB"/>
              </w:rPr>
              <w:t>One of the options in the following closed list shall be used:</w:t>
            </w:r>
          </w:p>
          <w:p w14:paraId="3350A6CD" w14:textId="232F9505"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81BE362" w14:textId="3E4D3E5C"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non</w:t>
            </w:r>
            <w:r w:rsidR="00711388" w:rsidRPr="00711388">
              <w:rPr>
                <w:lang w:val="en-GB"/>
              </w:rPr>
              <w:t>-</w:t>
            </w:r>
            <w:r w:rsidRPr="00711388">
              <w:rPr>
                <w:lang w:val="en-GB"/>
              </w:rPr>
              <w:t>life business</w:t>
            </w:r>
          </w:p>
          <w:p w14:paraId="20EF096F" w14:textId="2426EB64" w:rsidR="00442834" w:rsidRPr="00711388" w:rsidRDefault="00442834"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5F1FF579" w14:textId="05586E75"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0F4433B8" w14:textId="77777777" w:rsidTr="00244A0A">
        <w:tc>
          <w:tcPr>
            <w:tcW w:w="1671" w:type="dxa"/>
            <w:tcBorders>
              <w:top w:val="single" w:sz="2" w:space="0" w:color="auto"/>
              <w:left w:val="single" w:sz="2" w:space="0" w:color="auto"/>
              <w:bottom w:val="single" w:sz="2" w:space="0" w:color="auto"/>
              <w:right w:val="single" w:sz="2" w:space="0" w:color="auto"/>
            </w:tcBorders>
          </w:tcPr>
          <w:p w14:paraId="26A6163C" w14:textId="77777777" w:rsidR="00442834" w:rsidRPr="00711388" w:rsidRDefault="00442834" w:rsidP="00442834">
            <w:pPr>
              <w:pStyle w:val="NormalLeft"/>
              <w:rPr>
                <w:lang w:val="en-GB"/>
              </w:rPr>
            </w:pPr>
            <w:r w:rsidRPr="00711388">
              <w:rPr>
                <w:lang w:val="en-GB"/>
              </w:rPr>
              <w:t>C0010/R0310</w:t>
            </w:r>
          </w:p>
        </w:tc>
        <w:tc>
          <w:tcPr>
            <w:tcW w:w="2508" w:type="dxa"/>
            <w:tcBorders>
              <w:top w:val="single" w:sz="2" w:space="0" w:color="auto"/>
              <w:left w:val="single" w:sz="2" w:space="0" w:color="auto"/>
              <w:bottom w:val="single" w:sz="2" w:space="0" w:color="auto"/>
              <w:right w:val="single" w:sz="2" w:space="0" w:color="auto"/>
            </w:tcBorders>
          </w:tcPr>
          <w:p w14:paraId="4CAFB664" w14:textId="6F268E63" w:rsidR="00442834" w:rsidRPr="00711388" w:rsidRDefault="00442834" w:rsidP="00442834">
            <w:pPr>
              <w:pStyle w:val="NormalLeft"/>
              <w:rPr>
                <w:lang w:val="en-GB"/>
              </w:rPr>
            </w:pPr>
            <w:r w:rsidRPr="00711388">
              <w:rPr>
                <w:lang w:val="en-GB"/>
              </w:rPr>
              <w:t xml:space="preserve">S.18.01 </w:t>
            </w:r>
            <w:r w:rsidR="00845F43" w:rsidRPr="00711388">
              <w:rPr>
                <w:lang w:val="en-GB"/>
              </w:rPr>
              <w:t>-</w:t>
            </w:r>
            <w:r w:rsidRPr="00711388">
              <w:rPr>
                <w:lang w:val="en-GB"/>
              </w:rPr>
              <w:t xml:space="preserve"> Projection of future cash flows (Best Estimate </w:t>
            </w:r>
            <w:r w:rsidR="00845F43" w:rsidRPr="00711388">
              <w:rPr>
                <w:lang w:val="en-GB"/>
              </w:rPr>
              <w:t>-</w:t>
            </w:r>
            <w:r w:rsidRPr="00711388">
              <w:rPr>
                <w:lang w:val="en-GB"/>
              </w:rPr>
              <w:t xml:space="preserve"> Non Life)</w:t>
            </w:r>
          </w:p>
        </w:tc>
        <w:tc>
          <w:tcPr>
            <w:tcW w:w="5107" w:type="dxa"/>
            <w:tcBorders>
              <w:top w:val="single" w:sz="2" w:space="0" w:color="auto"/>
              <w:left w:val="single" w:sz="2" w:space="0" w:color="auto"/>
              <w:bottom w:val="single" w:sz="2" w:space="0" w:color="auto"/>
              <w:right w:val="single" w:sz="2" w:space="0" w:color="auto"/>
            </w:tcBorders>
          </w:tcPr>
          <w:p w14:paraId="0BF4F5D2" w14:textId="77777777" w:rsidR="00442834" w:rsidRPr="00711388" w:rsidRDefault="00442834" w:rsidP="00442834">
            <w:pPr>
              <w:pStyle w:val="NormalLeft"/>
              <w:rPr>
                <w:lang w:val="en-GB"/>
              </w:rPr>
            </w:pPr>
            <w:r w:rsidRPr="00711388">
              <w:rPr>
                <w:lang w:val="en-GB"/>
              </w:rPr>
              <w:t>One of the options in the following closed list shall be used:</w:t>
            </w:r>
          </w:p>
          <w:p w14:paraId="4F872472" w14:textId="40E203E4"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0E8E1B3C" w14:textId="1CF14F0A"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non</w:t>
            </w:r>
            <w:r w:rsidR="00711388" w:rsidRPr="00711388">
              <w:rPr>
                <w:lang w:val="en-GB"/>
              </w:rPr>
              <w:t>-</w:t>
            </w:r>
            <w:r w:rsidRPr="00711388">
              <w:rPr>
                <w:lang w:val="en-GB"/>
              </w:rPr>
              <w:t>life business</w:t>
            </w:r>
          </w:p>
          <w:p w14:paraId="453DF34F" w14:textId="4EBAB64B" w:rsidR="00CA1DB1" w:rsidRPr="00711388" w:rsidRDefault="00442834"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6B7554D4" w14:textId="78FDA0FD"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1A8F9A39" w14:textId="77777777" w:rsidTr="00244A0A">
        <w:tc>
          <w:tcPr>
            <w:tcW w:w="1671" w:type="dxa"/>
            <w:tcBorders>
              <w:top w:val="single" w:sz="2" w:space="0" w:color="auto"/>
              <w:left w:val="single" w:sz="2" w:space="0" w:color="auto"/>
              <w:bottom w:val="single" w:sz="2" w:space="0" w:color="auto"/>
              <w:right w:val="single" w:sz="2" w:space="0" w:color="auto"/>
            </w:tcBorders>
          </w:tcPr>
          <w:p w14:paraId="4680C022" w14:textId="77777777" w:rsidR="00442834" w:rsidRPr="00711388" w:rsidRDefault="00442834" w:rsidP="00442834">
            <w:pPr>
              <w:pStyle w:val="NormalLeft"/>
              <w:rPr>
                <w:lang w:val="en-GB"/>
              </w:rPr>
            </w:pPr>
            <w:r w:rsidRPr="00711388">
              <w:rPr>
                <w:lang w:val="en-GB"/>
              </w:rPr>
              <w:lastRenderedPageBreak/>
              <w:t>C0010/R0320</w:t>
            </w:r>
          </w:p>
        </w:tc>
        <w:tc>
          <w:tcPr>
            <w:tcW w:w="2508" w:type="dxa"/>
            <w:tcBorders>
              <w:top w:val="single" w:sz="2" w:space="0" w:color="auto"/>
              <w:left w:val="single" w:sz="2" w:space="0" w:color="auto"/>
              <w:bottom w:val="single" w:sz="2" w:space="0" w:color="auto"/>
              <w:right w:val="single" w:sz="2" w:space="0" w:color="auto"/>
            </w:tcBorders>
          </w:tcPr>
          <w:p w14:paraId="5457AB39" w14:textId="5CE8EE18" w:rsidR="00442834" w:rsidRPr="00711388" w:rsidRDefault="00442834" w:rsidP="00442834">
            <w:pPr>
              <w:pStyle w:val="NormalLeft"/>
              <w:rPr>
                <w:lang w:val="en-GB"/>
              </w:rPr>
            </w:pPr>
            <w:r w:rsidRPr="00711388">
              <w:rPr>
                <w:lang w:val="en-GB"/>
              </w:rPr>
              <w:t xml:space="preserve">S.19.01 </w:t>
            </w:r>
            <w:r w:rsidR="00845F43" w:rsidRPr="00711388">
              <w:rPr>
                <w:lang w:val="en-GB"/>
              </w:rPr>
              <w:t>-</w:t>
            </w:r>
            <w:r w:rsidRPr="00711388">
              <w:rPr>
                <w:lang w:val="en-GB"/>
              </w:rPr>
              <w:t xml:space="preserve"> Non</w:t>
            </w:r>
            <w:r w:rsidR="00711388" w:rsidRPr="00711388">
              <w:rPr>
                <w:lang w:val="en-GB"/>
              </w:rPr>
              <w:t>-</w:t>
            </w:r>
            <w:r w:rsidRPr="00711388">
              <w:rPr>
                <w:lang w:val="en-GB"/>
              </w:rPr>
              <w:t>life insurance claims</w:t>
            </w:r>
          </w:p>
        </w:tc>
        <w:tc>
          <w:tcPr>
            <w:tcW w:w="5107" w:type="dxa"/>
            <w:tcBorders>
              <w:top w:val="single" w:sz="2" w:space="0" w:color="auto"/>
              <w:left w:val="single" w:sz="2" w:space="0" w:color="auto"/>
              <w:bottom w:val="single" w:sz="2" w:space="0" w:color="auto"/>
              <w:right w:val="single" w:sz="2" w:space="0" w:color="auto"/>
            </w:tcBorders>
          </w:tcPr>
          <w:p w14:paraId="42507F80" w14:textId="77777777" w:rsidR="00442834" w:rsidRPr="00711388" w:rsidRDefault="00442834" w:rsidP="00442834">
            <w:pPr>
              <w:pStyle w:val="NormalLeft"/>
              <w:rPr>
                <w:lang w:val="en-GB"/>
              </w:rPr>
            </w:pPr>
            <w:r w:rsidRPr="00711388">
              <w:rPr>
                <w:lang w:val="en-GB"/>
              </w:rPr>
              <w:t>One of the options in the following closed list shall be used:</w:t>
            </w:r>
          </w:p>
          <w:p w14:paraId="25382A84" w14:textId="33C2F7F3"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76C3DBB2" w14:textId="5CE88FE6"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non</w:t>
            </w:r>
            <w:r w:rsidR="00711388" w:rsidRPr="00711388">
              <w:rPr>
                <w:lang w:val="en-GB"/>
              </w:rPr>
              <w:t>-</w:t>
            </w:r>
            <w:r w:rsidRPr="00711388">
              <w:rPr>
                <w:lang w:val="en-GB"/>
              </w:rPr>
              <w:t>life business</w:t>
            </w:r>
          </w:p>
          <w:p w14:paraId="52D04262" w14:textId="75FFB003"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54DA6B60" w14:textId="77777777" w:rsidTr="00244A0A">
        <w:tc>
          <w:tcPr>
            <w:tcW w:w="1671" w:type="dxa"/>
            <w:tcBorders>
              <w:top w:val="single" w:sz="2" w:space="0" w:color="auto"/>
              <w:left w:val="single" w:sz="2" w:space="0" w:color="auto"/>
              <w:bottom w:val="single" w:sz="2" w:space="0" w:color="auto"/>
              <w:right w:val="single" w:sz="2" w:space="0" w:color="auto"/>
            </w:tcBorders>
          </w:tcPr>
          <w:p w14:paraId="121C3069" w14:textId="77777777" w:rsidR="00442834" w:rsidRPr="00711388" w:rsidRDefault="00442834" w:rsidP="00442834">
            <w:pPr>
              <w:pStyle w:val="NormalLeft"/>
              <w:rPr>
                <w:lang w:val="en-GB"/>
              </w:rPr>
            </w:pPr>
            <w:r w:rsidRPr="00711388">
              <w:rPr>
                <w:lang w:val="en-GB"/>
              </w:rPr>
              <w:t>C0010/R0330</w:t>
            </w:r>
          </w:p>
        </w:tc>
        <w:tc>
          <w:tcPr>
            <w:tcW w:w="2508" w:type="dxa"/>
            <w:tcBorders>
              <w:top w:val="single" w:sz="2" w:space="0" w:color="auto"/>
              <w:left w:val="single" w:sz="2" w:space="0" w:color="auto"/>
              <w:bottom w:val="single" w:sz="2" w:space="0" w:color="auto"/>
              <w:right w:val="single" w:sz="2" w:space="0" w:color="auto"/>
            </w:tcBorders>
          </w:tcPr>
          <w:p w14:paraId="5E79EC5B" w14:textId="27E66F9F" w:rsidR="00442834" w:rsidRPr="00711388" w:rsidRDefault="00442834" w:rsidP="00442834">
            <w:pPr>
              <w:pStyle w:val="NormalLeft"/>
              <w:rPr>
                <w:lang w:val="en-GB"/>
              </w:rPr>
            </w:pPr>
            <w:r w:rsidRPr="00711388">
              <w:rPr>
                <w:lang w:val="en-GB"/>
              </w:rPr>
              <w:t xml:space="preserve">S.20.01 </w:t>
            </w:r>
            <w:r w:rsidR="00845F43" w:rsidRPr="00711388">
              <w:rPr>
                <w:lang w:val="en-GB"/>
              </w:rPr>
              <w:t>-</w:t>
            </w:r>
            <w:r w:rsidRPr="00711388">
              <w:rPr>
                <w:lang w:val="en-GB"/>
              </w:rPr>
              <w:t xml:space="preserve"> Development of the distribution of the claims incurred</w:t>
            </w:r>
          </w:p>
        </w:tc>
        <w:tc>
          <w:tcPr>
            <w:tcW w:w="5107" w:type="dxa"/>
            <w:tcBorders>
              <w:top w:val="single" w:sz="2" w:space="0" w:color="auto"/>
              <w:left w:val="single" w:sz="2" w:space="0" w:color="auto"/>
              <w:bottom w:val="single" w:sz="2" w:space="0" w:color="auto"/>
              <w:right w:val="single" w:sz="2" w:space="0" w:color="auto"/>
            </w:tcBorders>
          </w:tcPr>
          <w:p w14:paraId="066D5274" w14:textId="77777777" w:rsidR="00442834" w:rsidRPr="00711388" w:rsidRDefault="00442834" w:rsidP="00442834">
            <w:pPr>
              <w:pStyle w:val="NormalLeft"/>
              <w:rPr>
                <w:lang w:val="en-GB"/>
              </w:rPr>
            </w:pPr>
            <w:r w:rsidRPr="00711388">
              <w:rPr>
                <w:lang w:val="en-GB"/>
              </w:rPr>
              <w:t>One of the options in the following closed list shall be used:</w:t>
            </w:r>
          </w:p>
          <w:p w14:paraId="2B00D521" w14:textId="288A24BB"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9FD142D" w14:textId="55BA3128"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non</w:t>
            </w:r>
            <w:r w:rsidR="00711388" w:rsidRPr="00711388">
              <w:rPr>
                <w:lang w:val="en-GB"/>
              </w:rPr>
              <w:t>-</w:t>
            </w:r>
            <w:r w:rsidRPr="00711388">
              <w:rPr>
                <w:lang w:val="en-GB"/>
              </w:rPr>
              <w:t>life business</w:t>
            </w:r>
          </w:p>
          <w:p w14:paraId="5CFBDD3C" w14:textId="4E3B113B" w:rsidR="00442834" w:rsidRPr="00711388" w:rsidRDefault="00442834"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45632D4C" w14:textId="633CDD4E" w:rsidR="00442834" w:rsidRPr="00711388" w:rsidRDefault="00442834" w:rsidP="00442834">
            <w:pPr>
              <w:pStyle w:val="NormalLeft"/>
              <w:rPr>
                <w:lang w:val="en-GB"/>
              </w:rPr>
            </w:pPr>
            <w:r w:rsidRPr="00711388">
              <w:rPr>
                <w:lang w:val="en-GB"/>
              </w:rPr>
              <w:t xml:space="preserve">18 </w:t>
            </w:r>
            <w:r w:rsidR="00845F43" w:rsidRPr="00711388">
              <w:rPr>
                <w:lang w:val="en-GB"/>
              </w:rPr>
              <w:t>-</w:t>
            </w:r>
            <w:r w:rsidRPr="00711388">
              <w:rPr>
                <w:lang w:val="en-GB"/>
              </w:rPr>
              <w:t xml:space="preserve"> Not reported as no direct insurance business</w:t>
            </w:r>
          </w:p>
          <w:p w14:paraId="08CDA909" w14:textId="55B3E846"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21CB6288" w14:textId="77777777" w:rsidTr="00244A0A">
        <w:tc>
          <w:tcPr>
            <w:tcW w:w="1671" w:type="dxa"/>
            <w:tcBorders>
              <w:top w:val="single" w:sz="2" w:space="0" w:color="auto"/>
              <w:left w:val="single" w:sz="2" w:space="0" w:color="auto"/>
              <w:bottom w:val="single" w:sz="2" w:space="0" w:color="auto"/>
              <w:right w:val="single" w:sz="2" w:space="0" w:color="auto"/>
            </w:tcBorders>
          </w:tcPr>
          <w:p w14:paraId="5A56290D" w14:textId="1D508B72" w:rsidR="00442834" w:rsidRPr="00711388" w:rsidRDefault="00442834" w:rsidP="00442834">
            <w:pPr>
              <w:pStyle w:val="NormalLeft"/>
              <w:rPr>
                <w:lang w:val="en-GB"/>
              </w:rPr>
            </w:pPr>
            <w:commentRangeStart w:id="94"/>
            <w:del w:id="95" w:author="Author">
              <w:r w:rsidRPr="00711388" w:rsidDel="005120C0">
                <w:rPr>
                  <w:lang w:val="en-GB"/>
                </w:rPr>
                <w:delText>C0010/R0340</w:delText>
              </w:r>
            </w:del>
          </w:p>
        </w:tc>
        <w:tc>
          <w:tcPr>
            <w:tcW w:w="2508" w:type="dxa"/>
            <w:tcBorders>
              <w:top w:val="single" w:sz="2" w:space="0" w:color="auto"/>
              <w:left w:val="single" w:sz="2" w:space="0" w:color="auto"/>
              <w:bottom w:val="single" w:sz="2" w:space="0" w:color="auto"/>
              <w:right w:val="single" w:sz="2" w:space="0" w:color="auto"/>
            </w:tcBorders>
          </w:tcPr>
          <w:p w14:paraId="3671B622" w14:textId="22493A99" w:rsidR="00442834" w:rsidRPr="00711388" w:rsidRDefault="00442834" w:rsidP="00442834">
            <w:pPr>
              <w:pStyle w:val="NormalLeft"/>
              <w:rPr>
                <w:lang w:val="en-GB"/>
              </w:rPr>
            </w:pPr>
            <w:del w:id="96" w:author="Author">
              <w:r w:rsidRPr="00711388" w:rsidDel="005120C0">
                <w:rPr>
                  <w:lang w:val="en-GB"/>
                </w:rPr>
                <w:delText xml:space="preserve">S.21.01 </w:delText>
              </w:r>
            </w:del>
            <w:r w:rsidR="00845F43" w:rsidRPr="00711388">
              <w:rPr>
                <w:lang w:val="en-GB"/>
              </w:rPr>
              <w:t>-</w:t>
            </w:r>
            <w:del w:id="97" w:author="Author">
              <w:r w:rsidRPr="00711388" w:rsidDel="005120C0">
                <w:rPr>
                  <w:lang w:val="en-GB"/>
                </w:rPr>
                <w:delText xml:space="preserve"> Loss distribution risk profile</w:delText>
              </w:r>
            </w:del>
          </w:p>
        </w:tc>
        <w:tc>
          <w:tcPr>
            <w:tcW w:w="5107" w:type="dxa"/>
            <w:tcBorders>
              <w:top w:val="single" w:sz="2" w:space="0" w:color="auto"/>
              <w:left w:val="single" w:sz="2" w:space="0" w:color="auto"/>
              <w:bottom w:val="single" w:sz="2" w:space="0" w:color="auto"/>
              <w:right w:val="single" w:sz="2" w:space="0" w:color="auto"/>
            </w:tcBorders>
          </w:tcPr>
          <w:p w14:paraId="43650B18" w14:textId="7528C00B" w:rsidR="00442834" w:rsidRPr="00711388" w:rsidDel="005120C0" w:rsidRDefault="00442834" w:rsidP="00442834">
            <w:pPr>
              <w:pStyle w:val="NormalLeft"/>
              <w:rPr>
                <w:del w:id="98" w:author="Author"/>
                <w:lang w:val="en-GB"/>
              </w:rPr>
            </w:pPr>
            <w:del w:id="99" w:author="Author">
              <w:r w:rsidRPr="00711388" w:rsidDel="005120C0">
                <w:rPr>
                  <w:lang w:val="en-GB"/>
                </w:rPr>
                <w:delText>One of the options in the following closed list shall be used:</w:delText>
              </w:r>
            </w:del>
          </w:p>
          <w:p w14:paraId="16678245" w14:textId="03340CBF" w:rsidR="00442834" w:rsidRPr="00711388" w:rsidDel="005120C0" w:rsidRDefault="00442834" w:rsidP="00442834">
            <w:pPr>
              <w:pStyle w:val="NormalLeft"/>
              <w:rPr>
                <w:del w:id="100" w:author="Author"/>
                <w:lang w:val="en-GB"/>
              </w:rPr>
            </w:pPr>
            <w:del w:id="101" w:author="Author">
              <w:r w:rsidRPr="00711388" w:rsidDel="005120C0">
                <w:rPr>
                  <w:lang w:val="en-GB"/>
                </w:rPr>
                <w:delText xml:space="preserve">1 </w:delText>
              </w:r>
            </w:del>
            <w:r w:rsidR="00845F43" w:rsidRPr="00711388">
              <w:rPr>
                <w:lang w:val="en-GB"/>
              </w:rPr>
              <w:t>-</w:t>
            </w:r>
            <w:del w:id="102" w:author="Author">
              <w:r w:rsidRPr="00711388" w:rsidDel="005120C0">
                <w:rPr>
                  <w:lang w:val="en-GB"/>
                </w:rPr>
                <w:delText xml:space="preserve"> Reported</w:delText>
              </w:r>
            </w:del>
          </w:p>
          <w:p w14:paraId="1BFD4FC9" w14:textId="13102BCA" w:rsidR="00442834" w:rsidRPr="00711388" w:rsidDel="005120C0" w:rsidRDefault="00442834" w:rsidP="00442834">
            <w:pPr>
              <w:pStyle w:val="NormalLeft"/>
              <w:rPr>
                <w:del w:id="103" w:author="Author"/>
                <w:lang w:val="en-GB"/>
              </w:rPr>
            </w:pPr>
            <w:del w:id="104" w:author="Author">
              <w:r w:rsidRPr="00711388" w:rsidDel="005120C0">
                <w:rPr>
                  <w:lang w:val="en-GB"/>
                </w:rPr>
                <w:delText xml:space="preserve">2 </w:delText>
              </w:r>
            </w:del>
            <w:r w:rsidR="00845F43" w:rsidRPr="00711388">
              <w:rPr>
                <w:lang w:val="en-GB"/>
              </w:rPr>
              <w:t>-</w:t>
            </w:r>
            <w:del w:id="105" w:author="Author">
              <w:r w:rsidRPr="00711388" w:rsidDel="005120C0">
                <w:rPr>
                  <w:lang w:val="en-GB"/>
                </w:rPr>
                <w:delText xml:space="preserve"> Not reported as no non</w:delText>
              </w:r>
            </w:del>
            <w:r w:rsidR="00711388" w:rsidRPr="00711388">
              <w:rPr>
                <w:lang w:val="en-GB"/>
              </w:rPr>
              <w:t>-</w:t>
            </w:r>
            <w:del w:id="106" w:author="Author">
              <w:r w:rsidRPr="00711388" w:rsidDel="005120C0">
                <w:rPr>
                  <w:lang w:val="en-GB"/>
                </w:rPr>
                <w:delText>life business</w:delText>
              </w:r>
            </w:del>
          </w:p>
          <w:p w14:paraId="5FEA86C4" w14:textId="564CB64E" w:rsidR="00442834" w:rsidRPr="00711388" w:rsidDel="005120C0" w:rsidRDefault="00442834" w:rsidP="00442834">
            <w:pPr>
              <w:pStyle w:val="NormalLeft"/>
              <w:rPr>
                <w:del w:id="107" w:author="Author"/>
                <w:lang w:val="en-GB"/>
              </w:rPr>
            </w:pPr>
            <w:del w:id="108" w:author="Author">
              <w:r w:rsidRPr="00711388" w:rsidDel="005120C0">
                <w:rPr>
                  <w:lang w:val="en-GB"/>
                </w:rPr>
                <w:delText xml:space="preserve">3 </w:delText>
              </w:r>
            </w:del>
            <w:r w:rsidR="00845F43" w:rsidRPr="00711388">
              <w:rPr>
                <w:lang w:val="en-GB"/>
              </w:rPr>
              <w:t>-</w:t>
            </w:r>
            <w:del w:id="109" w:author="Author">
              <w:r w:rsidRPr="00711388" w:rsidDel="005120C0">
                <w:rPr>
                  <w:lang w:val="en-GB"/>
                </w:rPr>
                <w:delText xml:space="preserve"> Not due in accordance with instructions of the template</w:delText>
              </w:r>
            </w:del>
          </w:p>
          <w:p w14:paraId="4341089C" w14:textId="48545E06" w:rsidR="00442834" w:rsidRPr="00711388" w:rsidDel="005120C0" w:rsidRDefault="00442834" w:rsidP="00442834">
            <w:pPr>
              <w:pStyle w:val="NormalLeft"/>
              <w:rPr>
                <w:del w:id="110" w:author="Author"/>
                <w:lang w:val="en-GB"/>
              </w:rPr>
            </w:pPr>
            <w:del w:id="111" w:author="Author">
              <w:r w:rsidRPr="00711388" w:rsidDel="005120C0">
                <w:rPr>
                  <w:lang w:val="en-GB"/>
                </w:rPr>
                <w:delText xml:space="preserve">18 </w:delText>
              </w:r>
            </w:del>
            <w:r w:rsidR="00845F43" w:rsidRPr="00711388">
              <w:rPr>
                <w:lang w:val="en-GB"/>
              </w:rPr>
              <w:t>-</w:t>
            </w:r>
            <w:del w:id="112" w:author="Author">
              <w:r w:rsidRPr="00711388" w:rsidDel="005120C0">
                <w:rPr>
                  <w:lang w:val="en-GB"/>
                </w:rPr>
                <w:delText xml:space="preserve"> Not reported as no direct insurance business</w:delText>
              </w:r>
            </w:del>
          </w:p>
          <w:p w14:paraId="30F428BB" w14:textId="3177A53C" w:rsidR="00442834" w:rsidRPr="00711388" w:rsidRDefault="00442834" w:rsidP="00442834">
            <w:pPr>
              <w:pStyle w:val="NormalLeft"/>
              <w:rPr>
                <w:lang w:val="en-GB"/>
              </w:rPr>
            </w:pPr>
            <w:del w:id="113" w:author="Author">
              <w:r w:rsidRPr="00711388" w:rsidDel="005120C0">
                <w:rPr>
                  <w:lang w:val="en-GB"/>
                </w:rPr>
                <w:delText xml:space="preserve">0 </w:delText>
              </w:r>
            </w:del>
            <w:r w:rsidR="00845F43" w:rsidRPr="00711388">
              <w:rPr>
                <w:lang w:val="en-GB"/>
              </w:rPr>
              <w:t>-</w:t>
            </w:r>
            <w:del w:id="114" w:author="Author">
              <w:r w:rsidRPr="00711388" w:rsidDel="005120C0">
                <w:rPr>
                  <w:lang w:val="en-GB"/>
                </w:rPr>
                <w:delText xml:space="preserve"> Not reported other reason (in this case special justification is needed)</w:delText>
              </w:r>
              <w:commentRangeEnd w:id="94"/>
              <w:r w:rsidR="005120C0" w:rsidRPr="00711388" w:rsidDel="005120C0">
                <w:rPr>
                  <w:rStyle w:val="CommentReference"/>
                  <w:lang w:val="en-GB"/>
                </w:rPr>
                <w:commentReference w:id="94"/>
              </w:r>
            </w:del>
          </w:p>
        </w:tc>
      </w:tr>
      <w:tr w:rsidR="00626033" w:rsidRPr="00711388" w14:paraId="32F5421A" w14:textId="77777777" w:rsidTr="00244A0A">
        <w:tc>
          <w:tcPr>
            <w:tcW w:w="1671" w:type="dxa"/>
            <w:tcBorders>
              <w:top w:val="single" w:sz="2" w:space="0" w:color="auto"/>
              <w:left w:val="single" w:sz="2" w:space="0" w:color="auto"/>
              <w:bottom w:val="single" w:sz="2" w:space="0" w:color="auto"/>
              <w:right w:val="single" w:sz="2" w:space="0" w:color="auto"/>
            </w:tcBorders>
          </w:tcPr>
          <w:p w14:paraId="128FB1A8" w14:textId="0812B924" w:rsidR="00442834" w:rsidRPr="00711388" w:rsidRDefault="00442834" w:rsidP="00442834">
            <w:pPr>
              <w:pStyle w:val="NormalLeft"/>
              <w:rPr>
                <w:lang w:val="en-GB"/>
              </w:rPr>
            </w:pPr>
            <w:commentRangeStart w:id="115"/>
            <w:del w:id="116" w:author="Author">
              <w:r w:rsidRPr="00711388" w:rsidDel="005120C0">
                <w:rPr>
                  <w:lang w:val="en-GB"/>
                </w:rPr>
                <w:delText>C0010/R0350</w:delText>
              </w:r>
            </w:del>
          </w:p>
        </w:tc>
        <w:tc>
          <w:tcPr>
            <w:tcW w:w="2508" w:type="dxa"/>
            <w:tcBorders>
              <w:top w:val="single" w:sz="2" w:space="0" w:color="auto"/>
              <w:left w:val="single" w:sz="2" w:space="0" w:color="auto"/>
              <w:bottom w:val="single" w:sz="2" w:space="0" w:color="auto"/>
              <w:right w:val="single" w:sz="2" w:space="0" w:color="auto"/>
            </w:tcBorders>
          </w:tcPr>
          <w:p w14:paraId="2D9F40FD" w14:textId="5652ACDF" w:rsidR="00442834" w:rsidRPr="00711388" w:rsidRDefault="00442834" w:rsidP="00442834">
            <w:pPr>
              <w:pStyle w:val="NormalLeft"/>
              <w:rPr>
                <w:lang w:val="en-GB"/>
              </w:rPr>
            </w:pPr>
            <w:del w:id="117" w:author="Author">
              <w:r w:rsidRPr="00711388" w:rsidDel="005120C0">
                <w:rPr>
                  <w:lang w:val="en-GB"/>
                </w:rPr>
                <w:delText xml:space="preserve">S.21.02 </w:delText>
              </w:r>
            </w:del>
            <w:r w:rsidR="00845F43" w:rsidRPr="00711388">
              <w:rPr>
                <w:lang w:val="en-GB"/>
              </w:rPr>
              <w:t>-</w:t>
            </w:r>
            <w:del w:id="118" w:author="Author">
              <w:r w:rsidRPr="00711388" w:rsidDel="005120C0">
                <w:rPr>
                  <w:lang w:val="en-GB"/>
                </w:rPr>
                <w:delText xml:space="preserve"> Underwriting risks non</w:delText>
              </w:r>
            </w:del>
            <w:r w:rsidR="00711388" w:rsidRPr="00711388">
              <w:rPr>
                <w:lang w:val="en-GB"/>
              </w:rPr>
              <w:t>-</w:t>
            </w:r>
            <w:del w:id="119" w:author="Author">
              <w:r w:rsidRPr="00711388" w:rsidDel="005120C0">
                <w:rPr>
                  <w:lang w:val="en-GB"/>
                </w:rPr>
                <w:delText>life</w:delText>
              </w:r>
            </w:del>
          </w:p>
        </w:tc>
        <w:tc>
          <w:tcPr>
            <w:tcW w:w="5107" w:type="dxa"/>
            <w:tcBorders>
              <w:top w:val="single" w:sz="2" w:space="0" w:color="auto"/>
              <w:left w:val="single" w:sz="2" w:space="0" w:color="auto"/>
              <w:bottom w:val="single" w:sz="2" w:space="0" w:color="auto"/>
              <w:right w:val="single" w:sz="2" w:space="0" w:color="auto"/>
            </w:tcBorders>
          </w:tcPr>
          <w:p w14:paraId="518D0446" w14:textId="170ADA8A" w:rsidR="00442834" w:rsidRPr="00711388" w:rsidDel="005120C0" w:rsidRDefault="00442834" w:rsidP="00442834">
            <w:pPr>
              <w:pStyle w:val="NormalLeft"/>
              <w:rPr>
                <w:del w:id="120" w:author="Author"/>
                <w:lang w:val="en-GB"/>
              </w:rPr>
            </w:pPr>
            <w:del w:id="121" w:author="Author">
              <w:r w:rsidRPr="00711388" w:rsidDel="005120C0">
                <w:rPr>
                  <w:lang w:val="en-GB"/>
                </w:rPr>
                <w:delText>One of the options in the following closed list shall be used:</w:delText>
              </w:r>
            </w:del>
          </w:p>
          <w:p w14:paraId="29E9CD85" w14:textId="2634A1CB" w:rsidR="00442834" w:rsidRPr="00711388" w:rsidDel="005120C0" w:rsidRDefault="00442834" w:rsidP="00442834">
            <w:pPr>
              <w:pStyle w:val="NormalLeft"/>
              <w:rPr>
                <w:del w:id="122" w:author="Author"/>
                <w:lang w:val="en-GB"/>
              </w:rPr>
            </w:pPr>
            <w:del w:id="123" w:author="Author">
              <w:r w:rsidRPr="00711388" w:rsidDel="005120C0">
                <w:rPr>
                  <w:lang w:val="en-GB"/>
                </w:rPr>
                <w:delText xml:space="preserve">1 </w:delText>
              </w:r>
            </w:del>
            <w:r w:rsidR="00845F43" w:rsidRPr="00711388">
              <w:rPr>
                <w:lang w:val="en-GB"/>
              </w:rPr>
              <w:t>-</w:t>
            </w:r>
            <w:del w:id="124" w:author="Author">
              <w:r w:rsidRPr="00711388" w:rsidDel="005120C0">
                <w:rPr>
                  <w:lang w:val="en-GB"/>
                </w:rPr>
                <w:delText xml:space="preserve"> Reported</w:delText>
              </w:r>
            </w:del>
          </w:p>
          <w:p w14:paraId="097E23DD" w14:textId="7C35C5A8" w:rsidR="00442834" w:rsidRPr="00711388" w:rsidDel="005120C0" w:rsidRDefault="00442834" w:rsidP="00442834">
            <w:pPr>
              <w:pStyle w:val="NormalLeft"/>
              <w:rPr>
                <w:del w:id="125" w:author="Author"/>
                <w:lang w:val="en-GB"/>
              </w:rPr>
            </w:pPr>
            <w:del w:id="126" w:author="Author">
              <w:r w:rsidRPr="00711388" w:rsidDel="005120C0">
                <w:rPr>
                  <w:lang w:val="en-GB"/>
                </w:rPr>
                <w:delText xml:space="preserve">2 </w:delText>
              </w:r>
            </w:del>
            <w:r w:rsidR="00845F43" w:rsidRPr="00711388">
              <w:rPr>
                <w:lang w:val="en-GB"/>
              </w:rPr>
              <w:t>-</w:t>
            </w:r>
            <w:del w:id="127" w:author="Author">
              <w:r w:rsidRPr="00711388" w:rsidDel="005120C0">
                <w:rPr>
                  <w:lang w:val="en-GB"/>
                </w:rPr>
                <w:delText xml:space="preserve"> Not reported as no non</w:delText>
              </w:r>
            </w:del>
            <w:r w:rsidR="00711388" w:rsidRPr="00711388">
              <w:rPr>
                <w:lang w:val="en-GB"/>
              </w:rPr>
              <w:t>-</w:t>
            </w:r>
            <w:del w:id="128" w:author="Author">
              <w:r w:rsidRPr="00711388" w:rsidDel="005120C0">
                <w:rPr>
                  <w:lang w:val="en-GB"/>
                </w:rPr>
                <w:delText>life business</w:delText>
              </w:r>
            </w:del>
          </w:p>
          <w:p w14:paraId="68772903" w14:textId="7B30705C" w:rsidR="00A3612F" w:rsidRPr="00711388" w:rsidDel="005120C0" w:rsidRDefault="00A3612F" w:rsidP="00442834">
            <w:pPr>
              <w:pStyle w:val="NormalLeft"/>
              <w:rPr>
                <w:del w:id="129" w:author="Author"/>
                <w:lang w:val="en-GB"/>
              </w:rPr>
            </w:pPr>
            <w:del w:id="130" w:author="Author">
              <w:r w:rsidRPr="00711388" w:rsidDel="005120C0">
                <w:rPr>
                  <w:lang w:val="en-GB"/>
                </w:rPr>
                <w:delText xml:space="preserve">3 </w:delText>
              </w:r>
            </w:del>
            <w:r w:rsidR="00845F43" w:rsidRPr="00711388">
              <w:rPr>
                <w:lang w:val="en-GB"/>
              </w:rPr>
              <w:t>-</w:t>
            </w:r>
            <w:del w:id="131" w:author="Author">
              <w:r w:rsidRPr="00711388" w:rsidDel="005120C0">
                <w:rPr>
                  <w:lang w:val="en-GB"/>
                </w:rPr>
                <w:delText xml:space="preserve"> Not due in accordance with instructions of the template</w:delText>
              </w:r>
            </w:del>
          </w:p>
          <w:p w14:paraId="47327FC5" w14:textId="79C6DCEF" w:rsidR="00442834" w:rsidRPr="00711388" w:rsidDel="005120C0" w:rsidRDefault="00442834" w:rsidP="00442834">
            <w:pPr>
              <w:pStyle w:val="NormalLeft"/>
              <w:rPr>
                <w:del w:id="132" w:author="Author"/>
                <w:lang w:val="en-GB"/>
              </w:rPr>
            </w:pPr>
            <w:del w:id="133" w:author="Author">
              <w:r w:rsidRPr="00711388" w:rsidDel="005120C0">
                <w:rPr>
                  <w:lang w:val="en-GB"/>
                </w:rPr>
                <w:delText xml:space="preserve">18 </w:delText>
              </w:r>
            </w:del>
            <w:r w:rsidR="00845F43" w:rsidRPr="00711388">
              <w:rPr>
                <w:lang w:val="en-GB"/>
              </w:rPr>
              <w:t>-</w:t>
            </w:r>
            <w:del w:id="134" w:author="Author">
              <w:r w:rsidRPr="00711388" w:rsidDel="005120C0">
                <w:rPr>
                  <w:lang w:val="en-GB"/>
                </w:rPr>
                <w:delText xml:space="preserve"> Not reported as no direct insurance business</w:delText>
              </w:r>
            </w:del>
          </w:p>
          <w:p w14:paraId="775C8207" w14:textId="57FA0225" w:rsidR="00442834" w:rsidRPr="00711388" w:rsidRDefault="00442834" w:rsidP="00442834">
            <w:pPr>
              <w:pStyle w:val="NormalLeft"/>
              <w:rPr>
                <w:lang w:val="en-GB"/>
              </w:rPr>
            </w:pPr>
            <w:del w:id="135" w:author="Author">
              <w:r w:rsidRPr="00711388" w:rsidDel="005120C0">
                <w:rPr>
                  <w:lang w:val="en-GB"/>
                </w:rPr>
                <w:delText>0</w:delText>
              </w:r>
            </w:del>
            <w:r w:rsidR="00711388" w:rsidRPr="00711388">
              <w:rPr>
                <w:lang w:val="en-GB"/>
              </w:rPr>
              <w:t>-</w:t>
            </w:r>
            <w:del w:id="136" w:author="Author">
              <w:r w:rsidRPr="00711388" w:rsidDel="005120C0">
                <w:rPr>
                  <w:lang w:val="en-GB"/>
                </w:rPr>
                <w:delText xml:space="preserve"> Not reported other reason (in this case special justification is needed)</w:delText>
              </w:r>
              <w:commentRangeEnd w:id="115"/>
              <w:r w:rsidR="005120C0" w:rsidRPr="00711388" w:rsidDel="005120C0">
                <w:rPr>
                  <w:rStyle w:val="CommentReference"/>
                  <w:lang w:val="en-GB"/>
                </w:rPr>
                <w:commentReference w:id="115"/>
              </w:r>
            </w:del>
          </w:p>
        </w:tc>
      </w:tr>
      <w:tr w:rsidR="00626033" w:rsidRPr="00711388" w14:paraId="3EC5F88A" w14:textId="77777777" w:rsidTr="00244A0A">
        <w:tc>
          <w:tcPr>
            <w:tcW w:w="1671" w:type="dxa"/>
            <w:tcBorders>
              <w:top w:val="single" w:sz="2" w:space="0" w:color="auto"/>
              <w:left w:val="single" w:sz="2" w:space="0" w:color="auto"/>
              <w:bottom w:val="single" w:sz="2" w:space="0" w:color="auto"/>
              <w:right w:val="single" w:sz="2" w:space="0" w:color="auto"/>
            </w:tcBorders>
          </w:tcPr>
          <w:p w14:paraId="05F5A728" w14:textId="63C55FB6" w:rsidR="00442834" w:rsidRPr="00711388" w:rsidRDefault="00442834" w:rsidP="00442834">
            <w:pPr>
              <w:pStyle w:val="NormalLeft"/>
              <w:rPr>
                <w:lang w:val="en-GB"/>
              </w:rPr>
            </w:pPr>
            <w:commentRangeStart w:id="137"/>
            <w:del w:id="138" w:author="Author">
              <w:r w:rsidRPr="00711388" w:rsidDel="005120C0">
                <w:rPr>
                  <w:lang w:val="en-GB"/>
                </w:rPr>
                <w:delText>C0010/R0360</w:delText>
              </w:r>
            </w:del>
          </w:p>
        </w:tc>
        <w:tc>
          <w:tcPr>
            <w:tcW w:w="2508" w:type="dxa"/>
            <w:tcBorders>
              <w:top w:val="single" w:sz="2" w:space="0" w:color="auto"/>
              <w:left w:val="single" w:sz="2" w:space="0" w:color="auto"/>
              <w:bottom w:val="single" w:sz="2" w:space="0" w:color="auto"/>
              <w:right w:val="single" w:sz="2" w:space="0" w:color="auto"/>
            </w:tcBorders>
          </w:tcPr>
          <w:p w14:paraId="3C1A567D" w14:textId="50DD3B14" w:rsidR="00442834" w:rsidRPr="00711388" w:rsidRDefault="00442834" w:rsidP="00442834">
            <w:pPr>
              <w:pStyle w:val="NormalLeft"/>
              <w:rPr>
                <w:lang w:val="en-GB"/>
              </w:rPr>
            </w:pPr>
            <w:del w:id="139" w:author="Author">
              <w:r w:rsidRPr="00711388" w:rsidDel="005120C0">
                <w:rPr>
                  <w:lang w:val="en-GB"/>
                </w:rPr>
                <w:delText xml:space="preserve">S.21.03 </w:delText>
              </w:r>
            </w:del>
            <w:r w:rsidR="00845F43" w:rsidRPr="00711388">
              <w:rPr>
                <w:lang w:val="en-GB"/>
              </w:rPr>
              <w:t>-</w:t>
            </w:r>
            <w:del w:id="140" w:author="Author">
              <w:r w:rsidRPr="00711388" w:rsidDel="005120C0">
                <w:rPr>
                  <w:lang w:val="en-GB"/>
                </w:rPr>
                <w:delText xml:space="preserve"> Non</w:delText>
              </w:r>
            </w:del>
            <w:r w:rsidR="00711388" w:rsidRPr="00711388">
              <w:rPr>
                <w:lang w:val="en-GB"/>
              </w:rPr>
              <w:t>-</w:t>
            </w:r>
            <w:del w:id="141" w:author="Author">
              <w:r w:rsidRPr="00711388" w:rsidDel="005120C0">
                <w:rPr>
                  <w:lang w:val="en-GB"/>
                </w:rPr>
                <w:delText xml:space="preserve">life distribution of </w:delText>
              </w:r>
              <w:r w:rsidRPr="00711388" w:rsidDel="005120C0">
                <w:rPr>
                  <w:lang w:val="en-GB"/>
                </w:rPr>
                <w:lastRenderedPageBreak/>
                <w:delText xml:space="preserve">underwriting risks </w:delText>
              </w:r>
            </w:del>
            <w:r w:rsidR="00845F43" w:rsidRPr="00711388">
              <w:rPr>
                <w:lang w:val="en-GB"/>
              </w:rPr>
              <w:t>-</w:t>
            </w:r>
            <w:del w:id="142" w:author="Author">
              <w:r w:rsidRPr="00711388" w:rsidDel="005120C0">
                <w:rPr>
                  <w:lang w:val="en-GB"/>
                </w:rPr>
                <w:delText xml:space="preserve"> by sum insured</w:delText>
              </w:r>
            </w:del>
          </w:p>
        </w:tc>
        <w:tc>
          <w:tcPr>
            <w:tcW w:w="5107" w:type="dxa"/>
            <w:tcBorders>
              <w:top w:val="single" w:sz="2" w:space="0" w:color="auto"/>
              <w:left w:val="single" w:sz="2" w:space="0" w:color="auto"/>
              <w:bottom w:val="single" w:sz="2" w:space="0" w:color="auto"/>
              <w:right w:val="single" w:sz="2" w:space="0" w:color="auto"/>
            </w:tcBorders>
          </w:tcPr>
          <w:p w14:paraId="5974D2A6" w14:textId="2C2B99FD" w:rsidR="00442834" w:rsidRPr="00711388" w:rsidDel="005120C0" w:rsidRDefault="00442834" w:rsidP="00442834">
            <w:pPr>
              <w:pStyle w:val="NormalLeft"/>
              <w:rPr>
                <w:del w:id="143" w:author="Author"/>
                <w:lang w:val="en-GB"/>
              </w:rPr>
            </w:pPr>
            <w:del w:id="144" w:author="Author">
              <w:r w:rsidRPr="00711388" w:rsidDel="005120C0">
                <w:rPr>
                  <w:lang w:val="en-GB"/>
                </w:rPr>
                <w:lastRenderedPageBreak/>
                <w:delText>One of the options in the following closed list shall be used:</w:delText>
              </w:r>
            </w:del>
          </w:p>
          <w:p w14:paraId="71C210F4" w14:textId="29A2A732" w:rsidR="00442834" w:rsidRPr="00711388" w:rsidDel="005120C0" w:rsidRDefault="00442834" w:rsidP="00442834">
            <w:pPr>
              <w:pStyle w:val="NormalLeft"/>
              <w:rPr>
                <w:del w:id="145" w:author="Author"/>
                <w:lang w:val="en-GB"/>
              </w:rPr>
            </w:pPr>
            <w:del w:id="146" w:author="Author">
              <w:r w:rsidRPr="00711388" w:rsidDel="005120C0">
                <w:rPr>
                  <w:lang w:val="en-GB"/>
                </w:rPr>
                <w:lastRenderedPageBreak/>
                <w:delText xml:space="preserve">1 </w:delText>
              </w:r>
            </w:del>
            <w:r w:rsidR="00845F43" w:rsidRPr="00711388">
              <w:rPr>
                <w:lang w:val="en-GB"/>
              </w:rPr>
              <w:t>-</w:t>
            </w:r>
            <w:del w:id="147" w:author="Author">
              <w:r w:rsidRPr="00711388" w:rsidDel="005120C0">
                <w:rPr>
                  <w:lang w:val="en-GB"/>
                </w:rPr>
                <w:delText xml:space="preserve"> Reported</w:delText>
              </w:r>
            </w:del>
          </w:p>
          <w:p w14:paraId="3D115B00" w14:textId="20902DE4" w:rsidR="00442834" w:rsidRPr="00711388" w:rsidDel="005120C0" w:rsidRDefault="00442834" w:rsidP="00442834">
            <w:pPr>
              <w:pStyle w:val="NormalLeft"/>
              <w:rPr>
                <w:del w:id="148" w:author="Author"/>
                <w:lang w:val="en-GB"/>
              </w:rPr>
            </w:pPr>
            <w:del w:id="149" w:author="Author">
              <w:r w:rsidRPr="00711388" w:rsidDel="005120C0">
                <w:rPr>
                  <w:lang w:val="en-GB"/>
                </w:rPr>
                <w:delText xml:space="preserve">2 </w:delText>
              </w:r>
            </w:del>
            <w:r w:rsidR="00845F43" w:rsidRPr="00711388">
              <w:rPr>
                <w:lang w:val="en-GB"/>
              </w:rPr>
              <w:t>-</w:t>
            </w:r>
            <w:del w:id="150" w:author="Author">
              <w:r w:rsidRPr="00711388" w:rsidDel="005120C0">
                <w:rPr>
                  <w:lang w:val="en-GB"/>
                </w:rPr>
                <w:delText xml:space="preserve"> Not reported as no non</w:delText>
              </w:r>
            </w:del>
            <w:r w:rsidR="00711388" w:rsidRPr="00711388">
              <w:rPr>
                <w:lang w:val="en-GB"/>
              </w:rPr>
              <w:t>-</w:t>
            </w:r>
            <w:del w:id="151" w:author="Author">
              <w:r w:rsidRPr="00711388" w:rsidDel="005120C0">
                <w:rPr>
                  <w:lang w:val="en-GB"/>
                </w:rPr>
                <w:delText>life business</w:delText>
              </w:r>
            </w:del>
          </w:p>
          <w:p w14:paraId="5DDCDA4D" w14:textId="512D5DEB" w:rsidR="00442834" w:rsidRPr="00711388" w:rsidDel="005120C0" w:rsidRDefault="00442834" w:rsidP="00442834">
            <w:pPr>
              <w:pStyle w:val="NormalLeft"/>
              <w:rPr>
                <w:del w:id="152" w:author="Author"/>
                <w:lang w:val="en-GB"/>
              </w:rPr>
            </w:pPr>
            <w:del w:id="153" w:author="Author">
              <w:r w:rsidRPr="00711388" w:rsidDel="005120C0">
                <w:rPr>
                  <w:lang w:val="en-GB"/>
                </w:rPr>
                <w:delText xml:space="preserve">3 </w:delText>
              </w:r>
            </w:del>
            <w:r w:rsidR="00845F43" w:rsidRPr="00711388">
              <w:rPr>
                <w:lang w:val="en-GB"/>
              </w:rPr>
              <w:t>-</w:t>
            </w:r>
            <w:del w:id="154" w:author="Author">
              <w:r w:rsidRPr="00711388" w:rsidDel="005120C0">
                <w:rPr>
                  <w:lang w:val="en-GB"/>
                </w:rPr>
                <w:delText xml:space="preserve"> Not due in accordance with instructions of the template</w:delText>
              </w:r>
            </w:del>
          </w:p>
          <w:p w14:paraId="7CAFAADD" w14:textId="3CC52ADD" w:rsidR="00442834" w:rsidRPr="00711388" w:rsidDel="005120C0" w:rsidRDefault="00442834" w:rsidP="00442834">
            <w:pPr>
              <w:pStyle w:val="NormalLeft"/>
              <w:rPr>
                <w:del w:id="155" w:author="Author"/>
                <w:lang w:val="en-GB"/>
              </w:rPr>
            </w:pPr>
            <w:del w:id="156" w:author="Author">
              <w:r w:rsidRPr="00711388" w:rsidDel="005120C0">
                <w:rPr>
                  <w:lang w:val="en-GB"/>
                </w:rPr>
                <w:delText xml:space="preserve">18 </w:delText>
              </w:r>
            </w:del>
            <w:r w:rsidR="00845F43" w:rsidRPr="00711388">
              <w:rPr>
                <w:lang w:val="en-GB"/>
              </w:rPr>
              <w:t>-</w:t>
            </w:r>
            <w:del w:id="157" w:author="Author">
              <w:r w:rsidRPr="00711388" w:rsidDel="005120C0">
                <w:rPr>
                  <w:lang w:val="en-GB"/>
                </w:rPr>
                <w:delText xml:space="preserve"> Not reported as no direct insurance business</w:delText>
              </w:r>
            </w:del>
          </w:p>
          <w:p w14:paraId="7A3AD9E4" w14:textId="6C617867" w:rsidR="00442834" w:rsidRPr="00711388" w:rsidRDefault="00442834" w:rsidP="00442834">
            <w:pPr>
              <w:pStyle w:val="NormalLeft"/>
              <w:rPr>
                <w:lang w:val="en-GB"/>
              </w:rPr>
            </w:pPr>
            <w:del w:id="158" w:author="Author">
              <w:r w:rsidRPr="00711388" w:rsidDel="005120C0">
                <w:rPr>
                  <w:lang w:val="en-GB"/>
                </w:rPr>
                <w:delText xml:space="preserve">0 </w:delText>
              </w:r>
            </w:del>
            <w:r w:rsidR="00845F43" w:rsidRPr="00711388">
              <w:rPr>
                <w:lang w:val="en-GB"/>
              </w:rPr>
              <w:t>-</w:t>
            </w:r>
            <w:del w:id="159" w:author="Author">
              <w:r w:rsidRPr="00711388" w:rsidDel="005120C0">
                <w:rPr>
                  <w:lang w:val="en-GB"/>
                </w:rPr>
                <w:delText xml:space="preserve"> Not reported other reason (in this case special justification is needed)</w:delText>
              </w:r>
              <w:commentRangeEnd w:id="137"/>
              <w:r w:rsidR="005120C0" w:rsidRPr="00711388" w:rsidDel="005120C0">
                <w:rPr>
                  <w:rStyle w:val="CommentReference"/>
                  <w:lang w:val="en-GB"/>
                </w:rPr>
                <w:commentReference w:id="137"/>
              </w:r>
            </w:del>
          </w:p>
        </w:tc>
      </w:tr>
      <w:tr w:rsidR="00626033" w:rsidRPr="00711388" w14:paraId="0F25D9E9" w14:textId="77777777" w:rsidTr="00244A0A">
        <w:tc>
          <w:tcPr>
            <w:tcW w:w="1671" w:type="dxa"/>
            <w:tcBorders>
              <w:top w:val="single" w:sz="2" w:space="0" w:color="auto"/>
              <w:left w:val="single" w:sz="2" w:space="0" w:color="auto"/>
              <w:bottom w:val="single" w:sz="2" w:space="0" w:color="auto"/>
              <w:right w:val="single" w:sz="2" w:space="0" w:color="auto"/>
            </w:tcBorders>
          </w:tcPr>
          <w:p w14:paraId="4BDC9196" w14:textId="77777777" w:rsidR="00442834" w:rsidRPr="00711388" w:rsidRDefault="00442834" w:rsidP="00442834">
            <w:pPr>
              <w:pStyle w:val="NormalLeft"/>
              <w:rPr>
                <w:lang w:val="en-GB"/>
              </w:rPr>
            </w:pPr>
            <w:r w:rsidRPr="00711388">
              <w:rPr>
                <w:lang w:val="en-GB"/>
              </w:rPr>
              <w:lastRenderedPageBreak/>
              <w:t>C0010/R0370</w:t>
            </w:r>
          </w:p>
        </w:tc>
        <w:tc>
          <w:tcPr>
            <w:tcW w:w="2508" w:type="dxa"/>
            <w:tcBorders>
              <w:top w:val="single" w:sz="2" w:space="0" w:color="auto"/>
              <w:left w:val="single" w:sz="2" w:space="0" w:color="auto"/>
              <w:bottom w:val="single" w:sz="2" w:space="0" w:color="auto"/>
              <w:right w:val="single" w:sz="2" w:space="0" w:color="auto"/>
            </w:tcBorders>
          </w:tcPr>
          <w:p w14:paraId="67C9FDF5" w14:textId="42EFB210" w:rsidR="00442834" w:rsidRPr="00711388" w:rsidRDefault="00442834" w:rsidP="00442834">
            <w:pPr>
              <w:pStyle w:val="NormalLeft"/>
              <w:rPr>
                <w:lang w:val="en-GB"/>
              </w:rPr>
            </w:pPr>
            <w:r w:rsidRPr="00711388">
              <w:rPr>
                <w:lang w:val="en-GB"/>
              </w:rPr>
              <w:t xml:space="preserve">S.22.01 </w:t>
            </w:r>
            <w:r w:rsidR="00845F43" w:rsidRPr="00711388">
              <w:rPr>
                <w:lang w:val="en-GB"/>
              </w:rPr>
              <w:t>-</w:t>
            </w:r>
            <w:r w:rsidRPr="00711388">
              <w:rPr>
                <w:lang w:val="en-GB"/>
              </w:rPr>
              <w:t xml:space="preserve"> Impact of long term guarantees measures and transitionals</w:t>
            </w:r>
          </w:p>
        </w:tc>
        <w:tc>
          <w:tcPr>
            <w:tcW w:w="5107" w:type="dxa"/>
            <w:tcBorders>
              <w:top w:val="single" w:sz="2" w:space="0" w:color="auto"/>
              <w:left w:val="single" w:sz="2" w:space="0" w:color="auto"/>
              <w:bottom w:val="single" w:sz="2" w:space="0" w:color="auto"/>
              <w:right w:val="single" w:sz="2" w:space="0" w:color="auto"/>
            </w:tcBorders>
          </w:tcPr>
          <w:p w14:paraId="4B20915F" w14:textId="77777777" w:rsidR="00442834" w:rsidRPr="00711388" w:rsidRDefault="00442834" w:rsidP="00442834">
            <w:pPr>
              <w:pStyle w:val="NormalLeft"/>
              <w:rPr>
                <w:lang w:val="en-GB"/>
              </w:rPr>
            </w:pPr>
            <w:r w:rsidRPr="00711388">
              <w:rPr>
                <w:lang w:val="en-GB"/>
              </w:rPr>
              <w:t>One of the options in the following closed list shall be used:</w:t>
            </w:r>
          </w:p>
          <w:p w14:paraId="3B75BC88" w14:textId="028D210A"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2ECE9123" w14:textId="59E0D765" w:rsidR="00442834" w:rsidRPr="00711388" w:rsidRDefault="00442834">
            <w:pPr>
              <w:pStyle w:val="NormalLeft"/>
              <w:jc w:val="both"/>
              <w:rPr>
                <w:lang w:val="en-GB"/>
              </w:rPr>
              <w:pPrChange w:id="160" w:author="Author">
                <w:pPr>
                  <w:pStyle w:val="NormalLeft"/>
                </w:pPr>
              </w:pPrChange>
            </w:pPr>
            <w:r w:rsidRPr="00711388">
              <w:rPr>
                <w:lang w:val="en-GB"/>
              </w:rPr>
              <w:t xml:space="preserve">2 </w:t>
            </w:r>
            <w:r w:rsidR="00845F43" w:rsidRPr="00711388">
              <w:rPr>
                <w:lang w:val="en-GB"/>
              </w:rPr>
              <w:t>-</w:t>
            </w:r>
            <w:r w:rsidRPr="00711388">
              <w:rPr>
                <w:lang w:val="en-GB"/>
              </w:rPr>
              <w:t xml:space="preserve"> Not reported as no long term guarantees measures (LTG) measures or </w:t>
            </w:r>
            <w:del w:id="161" w:author="Author">
              <w:r w:rsidRPr="00711388">
                <w:rPr>
                  <w:lang w:val="en-GB"/>
                </w:rPr>
                <w:delText>transitionals</w:delText>
              </w:r>
            </w:del>
            <w:ins w:id="162" w:author="Author">
              <w:r w:rsidR="009415C6" w:rsidRPr="00711388">
                <w:rPr>
                  <w:lang w:val="en-GB"/>
                </w:rPr>
                <w:t>transitional measures set out in Articles 77a(2), Articles 308c and 308d and, where relevant, Article 111(1), second subparagraph of Directive 2009/138/EC</w:t>
              </w:r>
            </w:ins>
            <w:r w:rsidRPr="00711388">
              <w:rPr>
                <w:lang w:val="en-GB"/>
              </w:rPr>
              <w:t xml:space="preserve"> are applied</w:t>
            </w:r>
          </w:p>
          <w:p w14:paraId="45A2BC7D" w14:textId="194D1C29"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6C8E3530" w14:textId="77777777" w:rsidTr="00244A0A">
        <w:tc>
          <w:tcPr>
            <w:tcW w:w="1671" w:type="dxa"/>
            <w:tcBorders>
              <w:top w:val="single" w:sz="2" w:space="0" w:color="auto"/>
              <w:left w:val="single" w:sz="2" w:space="0" w:color="auto"/>
              <w:bottom w:val="single" w:sz="2" w:space="0" w:color="auto"/>
              <w:right w:val="single" w:sz="2" w:space="0" w:color="auto"/>
            </w:tcBorders>
          </w:tcPr>
          <w:p w14:paraId="3A257299" w14:textId="77777777" w:rsidR="00442834" w:rsidRPr="00711388" w:rsidRDefault="00442834" w:rsidP="00442834">
            <w:pPr>
              <w:pStyle w:val="NormalLeft"/>
              <w:rPr>
                <w:lang w:val="en-GB"/>
              </w:rPr>
            </w:pPr>
            <w:r w:rsidRPr="00711388">
              <w:rPr>
                <w:lang w:val="en-GB"/>
              </w:rPr>
              <w:t>C0010/R0380</w:t>
            </w:r>
          </w:p>
        </w:tc>
        <w:tc>
          <w:tcPr>
            <w:tcW w:w="2508" w:type="dxa"/>
            <w:tcBorders>
              <w:top w:val="single" w:sz="2" w:space="0" w:color="auto"/>
              <w:left w:val="single" w:sz="2" w:space="0" w:color="auto"/>
              <w:bottom w:val="single" w:sz="2" w:space="0" w:color="auto"/>
              <w:right w:val="single" w:sz="2" w:space="0" w:color="auto"/>
            </w:tcBorders>
          </w:tcPr>
          <w:p w14:paraId="49AA1ED7" w14:textId="6F3CDF86" w:rsidR="00442834" w:rsidRPr="00711388" w:rsidRDefault="00442834" w:rsidP="00442834">
            <w:pPr>
              <w:pStyle w:val="NormalLeft"/>
              <w:rPr>
                <w:lang w:val="en-GB"/>
              </w:rPr>
            </w:pPr>
            <w:r w:rsidRPr="00711388">
              <w:rPr>
                <w:lang w:val="en-GB"/>
              </w:rPr>
              <w:t xml:space="preserve">S.22.04 </w:t>
            </w:r>
            <w:r w:rsidR="00845F43" w:rsidRPr="00711388">
              <w:rPr>
                <w:lang w:val="en-GB"/>
              </w:rPr>
              <w:t>-</w:t>
            </w:r>
            <w:r w:rsidRPr="00711388">
              <w:rPr>
                <w:lang w:val="en-GB"/>
              </w:rPr>
              <w:t xml:space="preserve"> Information on the transitional on interest rates calculation</w:t>
            </w:r>
          </w:p>
        </w:tc>
        <w:tc>
          <w:tcPr>
            <w:tcW w:w="5107" w:type="dxa"/>
            <w:tcBorders>
              <w:top w:val="single" w:sz="2" w:space="0" w:color="auto"/>
              <w:left w:val="single" w:sz="2" w:space="0" w:color="auto"/>
              <w:bottom w:val="single" w:sz="2" w:space="0" w:color="auto"/>
              <w:right w:val="single" w:sz="2" w:space="0" w:color="auto"/>
            </w:tcBorders>
          </w:tcPr>
          <w:p w14:paraId="1E6DEDFB" w14:textId="77777777" w:rsidR="00442834" w:rsidRPr="00711388" w:rsidRDefault="00442834" w:rsidP="00442834">
            <w:pPr>
              <w:pStyle w:val="NormalLeft"/>
              <w:rPr>
                <w:lang w:val="en-GB"/>
              </w:rPr>
            </w:pPr>
            <w:r w:rsidRPr="00711388">
              <w:rPr>
                <w:lang w:val="en-GB"/>
              </w:rPr>
              <w:t>One of the options in the following closed list shall be used:</w:t>
            </w:r>
          </w:p>
          <w:p w14:paraId="7A4F81C8" w14:textId="02FE7FE0"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732E06C" w14:textId="58E239C6"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such transitional measure is applied</w:t>
            </w:r>
          </w:p>
          <w:p w14:paraId="55D8785C" w14:textId="1D5C3142"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0AD5430A" w14:textId="77777777" w:rsidTr="00244A0A">
        <w:tc>
          <w:tcPr>
            <w:tcW w:w="1671" w:type="dxa"/>
            <w:tcBorders>
              <w:top w:val="single" w:sz="2" w:space="0" w:color="auto"/>
              <w:left w:val="single" w:sz="2" w:space="0" w:color="auto"/>
              <w:bottom w:val="single" w:sz="2" w:space="0" w:color="auto"/>
              <w:right w:val="single" w:sz="2" w:space="0" w:color="auto"/>
            </w:tcBorders>
          </w:tcPr>
          <w:p w14:paraId="269B757D" w14:textId="77777777" w:rsidR="00442834" w:rsidRPr="00711388" w:rsidRDefault="00442834" w:rsidP="00442834">
            <w:pPr>
              <w:pStyle w:val="NormalLeft"/>
              <w:rPr>
                <w:lang w:val="en-GB"/>
              </w:rPr>
            </w:pPr>
            <w:r w:rsidRPr="00711388">
              <w:rPr>
                <w:lang w:val="en-GB"/>
              </w:rPr>
              <w:t>C0010/R0390</w:t>
            </w:r>
          </w:p>
        </w:tc>
        <w:tc>
          <w:tcPr>
            <w:tcW w:w="2508" w:type="dxa"/>
            <w:tcBorders>
              <w:top w:val="single" w:sz="2" w:space="0" w:color="auto"/>
              <w:left w:val="single" w:sz="2" w:space="0" w:color="auto"/>
              <w:bottom w:val="single" w:sz="2" w:space="0" w:color="auto"/>
              <w:right w:val="single" w:sz="2" w:space="0" w:color="auto"/>
            </w:tcBorders>
          </w:tcPr>
          <w:p w14:paraId="34F70A69" w14:textId="7D06DCDF" w:rsidR="00442834" w:rsidRPr="00711388" w:rsidRDefault="00442834" w:rsidP="00442834">
            <w:pPr>
              <w:pStyle w:val="NormalLeft"/>
              <w:rPr>
                <w:lang w:val="en-GB"/>
              </w:rPr>
            </w:pPr>
            <w:r w:rsidRPr="00711388">
              <w:rPr>
                <w:lang w:val="en-GB"/>
              </w:rPr>
              <w:t xml:space="preserve">S.22.05 </w:t>
            </w:r>
            <w:r w:rsidR="00845F43" w:rsidRPr="00711388">
              <w:rPr>
                <w:lang w:val="en-GB"/>
              </w:rPr>
              <w:t>-</w:t>
            </w:r>
            <w:r w:rsidRPr="00711388">
              <w:rPr>
                <w:lang w:val="en-GB"/>
              </w:rPr>
              <w:t xml:space="preserve"> Overall calculation of the transitional on technical provisions</w:t>
            </w:r>
          </w:p>
        </w:tc>
        <w:tc>
          <w:tcPr>
            <w:tcW w:w="5107" w:type="dxa"/>
            <w:tcBorders>
              <w:top w:val="single" w:sz="2" w:space="0" w:color="auto"/>
              <w:left w:val="single" w:sz="2" w:space="0" w:color="auto"/>
              <w:bottom w:val="single" w:sz="2" w:space="0" w:color="auto"/>
              <w:right w:val="single" w:sz="2" w:space="0" w:color="auto"/>
            </w:tcBorders>
          </w:tcPr>
          <w:p w14:paraId="04573B5C" w14:textId="77777777" w:rsidR="00442834" w:rsidRPr="00711388" w:rsidRDefault="00442834" w:rsidP="00442834">
            <w:pPr>
              <w:pStyle w:val="NormalLeft"/>
              <w:rPr>
                <w:lang w:val="en-GB"/>
              </w:rPr>
            </w:pPr>
            <w:r w:rsidRPr="00711388">
              <w:rPr>
                <w:lang w:val="en-GB"/>
              </w:rPr>
              <w:t>One of the options in the following closed list shall be used:</w:t>
            </w:r>
          </w:p>
          <w:p w14:paraId="218CEA67" w14:textId="3F859500"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6092AD0" w14:textId="01A5F3A2"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such transitional measure is applied</w:t>
            </w:r>
          </w:p>
          <w:p w14:paraId="18BC4CA6" w14:textId="129BED93"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5134D141" w14:textId="77777777" w:rsidTr="00244A0A">
        <w:tc>
          <w:tcPr>
            <w:tcW w:w="1671" w:type="dxa"/>
            <w:tcBorders>
              <w:top w:val="single" w:sz="2" w:space="0" w:color="auto"/>
              <w:left w:val="single" w:sz="2" w:space="0" w:color="auto"/>
              <w:bottom w:val="single" w:sz="2" w:space="0" w:color="auto"/>
              <w:right w:val="single" w:sz="2" w:space="0" w:color="auto"/>
            </w:tcBorders>
          </w:tcPr>
          <w:p w14:paraId="32799C18" w14:textId="77777777" w:rsidR="00442834" w:rsidRPr="00711388" w:rsidRDefault="00442834" w:rsidP="00442834">
            <w:pPr>
              <w:pStyle w:val="NormalLeft"/>
              <w:rPr>
                <w:lang w:val="en-GB"/>
              </w:rPr>
            </w:pPr>
            <w:r w:rsidRPr="00711388">
              <w:rPr>
                <w:lang w:val="en-GB"/>
              </w:rPr>
              <w:t>C0010/R0400</w:t>
            </w:r>
          </w:p>
        </w:tc>
        <w:tc>
          <w:tcPr>
            <w:tcW w:w="2508" w:type="dxa"/>
            <w:tcBorders>
              <w:top w:val="single" w:sz="2" w:space="0" w:color="auto"/>
              <w:left w:val="single" w:sz="2" w:space="0" w:color="auto"/>
              <w:bottom w:val="single" w:sz="2" w:space="0" w:color="auto"/>
              <w:right w:val="single" w:sz="2" w:space="0" w:color="auto"/>
            </w:tcBorders>
          </w:tcPr>
          <w:p w14:paraId="7E6606CD" w14:textId="169CA648" w:rsidR="00566441" w:rsidRPr="00711388" w:rsidRDefault="00442834" w:rsidP="00566441">
            <w:pPr>
              <w:pStyle w:val="NormalLeft"/>
              <w:rPr>
                <w:lang w:val="en-GB"/>
              </w:rPr>
            </w:pPr>
            <w:r w:rsidRPr="00711388">
              <w:rPr>
                <w:lang w:val="en-GB"/>
              </w:rPr>
              <w:t>S.22.0</w:t>
            </w:r>
            <w:ins w:id="163" w:author="Author">
              <w:r w:rsidR="004A5029">
                <w:rPr>
                  <w:lang w:val="en-GB"/>
                </w:rPr>
                <w:t>7</w:t>
              </w:r>
            </w:ins>
            <w:del w:id="164" w:author="Author">
              <w:r w:rsidRPr="00711388" w:rsidDel="004A5029">
                <w:rPr>
                  <w:lang w:val="en-GB"/>
                </w:rPr>
                <w:delText>6</w:delText>
              </w:r>
            </w:del>
            <w:r w:rsidRPr="00711388">
              <w:rPr>
                <w:lang w:val="en-GB"/>
              </w:rPr>
              <w:t xml:space="preserve"> </w:t>
            </w:r>
            <w:r w:rsidR="00845F43" w:rsidRPr="00711388">
              <w:rPr>
                <w:lang w:val="en-GB"/>
              </w:rPr>
              <w:t>-</w:t>
            </w:r>
            <w:r w:rsidRPr="00711388">
              <w:rPr>
                <w:lang w:val="en-GB"/>
              </w:rPr>
              <w:t xml:space="preserve"> </w:t>
            </w:r>
            <w:del w:id="165" w:author="Author">
              <w:r w:rsidRPr="00711388" w:rsidDel="00566441">
                <w:rPr>
                  <w:lang w:val="en-GB"/>
                </w:rPr>
                <w:delText xml:space="preserve">Best estimate subject to </w:delText>
              </w:r>
            </w:del>
            <w:ins w:id="166" w:author="Author">
              <w:r w:rsidR="00566441" w:rsidRPr="00711388">
                <w:rPr>
                  <w:lang w:val="en-GB"/>
                </w:rPr>
                <w:t xml:space="preserve">Calculated </w:t>
              </w:r>
            </w:ins>
            <w:r w:rsidRPr="00711388">
              <w:rPr>
                <w:lang w:val="en-GB"/>
              </w:rPr>
              <w:t xml:space="preserve">volatility adjustment </w:t>
            </w:r>
            <w:ins w:id="167" w:author="Author">
              <w:r w:rsidR="00566441" w:rsidRPr="00711388">
                <w:rPr>
                  <w:lang w:val="en-GB"/>
                </w:rPr>
                <w:t xml:space="preserve">and corresponding best </w:t>
              </w:r>
              <w:r w:rsidR="00566441" w:rsidRPr="00711388">
                <w:rPr>
                  <w:lang w:val="en-GB"/>
                </w:rPr>
                <w:lastRenderedPageBreak/>
                <w:t xml:space="preserve">estimates </w:t>
              </w:r>
            </w:ins>
            <w:r w:rsidRPr="00711388">
              <w:rPr>
                <w:lang w:val="en-GB"/>
              </w:rPr>
              <w:t>by country and currency</w:t>
            </w:r>
          </w:p>
        </w:tc>
        <w:tc>
          <w:tcPr>
            <w:tcW w:w="5107" w:type="dxa"/>
            <w:tcBorders>
              <w:top w:val="single" w:sz="2" w:space="0" w:color="auto"/>
              <w:left w:val="single" w:sz="2" w:space="0" w:color="auto"/>
              <w:bottom w:val="single" w:sz="2" w:space="0" w:color="auto"/>
              <w:right w:val="single" w:sz="2" w:space="0" w:color="auto"/>
            </w:tcBorders>
          </w:tcPr>
          <w:p w14:paraId="2B1FEE9E" w14:textId="77777777" w:rsidR="00442834" w:rsidRPr="00711388" w:rsidRDefault="00442834" w:rsidP="00442834">
            <w:pPr>
              <w:pStyle w:val="NormalLeft"/>
              <w:rPr>
                <w:lang w:val="en-GB"/>
              </w:rPr>
            </w:pPr>
            <w:r w:rsidRPr="00711388">
              <w:rPr>
                <w:lang w:val="en-GB"/>
              </w:rPr>
              <w:lastRenderedPageBreak/>
              <w:t>One of the options in the following closed list shall be used:</w:t>
            </w:r>
          </w:p>
          <w:p w14:paraId="0311FEE4" w14:textId="638BB9F6"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646C1BFC" w14:textId="347AC038"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volatility adjustment not applied</w:t>
            </w:r>
          </w:p>
          <w:p w14:paraId="227A845E" w14:textId="2D7C359D" w:rsidR="00442834" w:rsidRPr="00711388" w:rsidRDefault="00442834" w:rsidP="00442834">
            <w:pPr>
              <w:pStyle w:val="NormalLeft"/>
              <w:rPr>
                <w:lang w:val="en-GB"/>
              </w:rPr>
            </w:pPr>
            <w:r w:rsidRPr="00711388">
              <w:rPr>
                <w:lang w:val="en-GB"/>
              </w:rPr>
              <w:lastRenderedPageBreak/>
              <w:t xml:space="preserve">0 </w:t>
            </w:r>
            <w:r w:rsidR="00845F43" w:rsidRPr="00711388">
              <w:rPr>
                <w:lang w:val="en-GB"/>
              </w:rPr>
              <w:t>-</w:t>
            </w:r>
            <w:r w:rsidRPr="00711388">
              <w:rPr>
                <w:lang w:val="en-GB"/>
              </w:rPr>
              <w:t xml:space="preserve"> Not reported (in this case special justification is needed)</w:t>
            </w:r>
          </w:p>
        </w:tc>
      </w:tr>
      <w:tr w:rsidR="00626033" w:rsidRPr="00711388" w14:paraId="15C5FCB3" w14:textId="77777777" w:rsidTr="00244A0A">
        <w:tc>
          <w:tcPr>
            <w:tcW w:w="1671" w:type="dxa"/>
            <w:tcBorders>
              <w:top w:val="single" w:sz="2" w:space="0" w:color="auto"/>
              <w:left w:val="single" w:sz="2" w:space="0" w:color="auto"/>
              <w:bottom w:val="single" w:sz="2" w:space="0" w:color="auto"/>
              <w:right w:val="single" w:sz="2" w:space="0" w:color="auto"/>
            </w:tcBorders>
          </w:tcPr>
          <w:p w14:paraId="724C92E9" w14:textId="77777777" w:rsidR="00442834" w:rsidRPr="00711388" w:rsidRDefault="00442834" w:rsidP="00442834">
            <w:pPr>
              <w:pStyle w:val="NormalLeft"/>
              <w:rPr>
                <w:lang w:val="en-GB"/>
              </w:rPr>
            </w:pPr>
            <w:r w:rsidRPr="00711388">
              <w:rPr>
                <w:lang w:val="en-GB"/>
              </w:rPr>
              <w:lastRenderedPageBreak/>
              <w:t>C0010/R0410</w:t>
            </w:r>
          </w:p>
        </w:tc>
        <w:tc>
          <w:tcPr>
            <w:tcW w:w="2508" w:type="dxa"/>
            <w:tcBorders>
              <w:top w:val="single" w:sz="2" w:space="0" w:color="auto"/>
              <w:left w:val="single" w:sz="2" w:space="0" w:color="auto"/>
              <w:bottom w:val="single" w:sz="2" w:space="0" w:color="auto"/>
              <w:right w:val="single" w:sz="2" w:space="0" w:color="auto"/>
            </w:tcBorders>
          </w:tcPr>
          <w:p w14:paraId="7EACEED9" w14:textId="4E5AED71" w:rsidR="00442834" w:rsidRPr="00711388" w:rsidRDefault="00442834" w:rsidP="00442834">
            <w:pPr>
              <w:pStyle w:val="NormalLeft"/>
              <w:rPr>
                <w:lang w:val="en-GB"/>
              </w:rPr>
            </w:pPr>
            <w:r w:rsidRPr="00711388">
              <w:rPr>
                <w:lang w:val="en-GB"/>
              </w:rPr>
              <w:t xml:space="preserve">S.23.01 </w:t>
            </w:r>
            <w:r w:rsidR="00845F43" w:rsidRPr="00711388">
              <w:rPr>
                <w:lang w:val="en-GB"/>
              </w:rPr>
              <w:t>-</w:t>
            </w:r>
            <w:r w:rsidRPr="00711388">
              <w:rPr>
                <w:lang w:val="en-GB"/>
              </w:rPr>
              <w:t xml:space="preserve"> Own funds</w:t>
            </w:r>
          </w:p>
        </w:tc>
        <w:tc>
          <w:tcPr>
            <w:tcW w:w="5107" w:type="dxa"/>
            <w:tcBorders>
              <w:top w:val="single" w:sz="2" w:space="0" w:color="auto"/>
              <w:left w:val="single" w:sz="2" w:space="0" w:color="auto"/>
              <w:bottom w:val="single" w:sz="2" w:space="0" w:color="auto"/>
              <w:right w:val="single" w:sz="2" w:space="0" w:color="auto"/>
            </w:tcBorders>
          </w:tcPr>
          <w:p w14:paraId="4B5404ED" w14:textId="77777777" w:rsidR="00442834" w:rsidRPr="00711388" w:rsidRDefault="00442834" w:rsidP="00442834">
            <w:pPr>
              <w:pStyle w:val="NormalLeft"/>
              <w:rPr>
                <w:lang w:val="en-GB"/>
              </w:rPr>
            </w:pPr>
            <w:r w:rsidRPr="00711388">
              <w:rPr>
                <w:lang w:val="en-GB"/>
              </w:rPr>
              <w:t>One of the options in the following closed list shall be used:</w:t>
            </w:r>
          </w:p>
          <w:p w14:paraId="714DC8F1" w14:textId="584A6DCE"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022C561" w14:textId="1D34826E" w:rsidR="00442834" w:rsidRDefault="00442834" w:rsidP="000169BF">
            <w:pPr>
              <w:pStyle w:val="NormalLeft"/>
              <w:rPr>
                <w:ins w:id="168" w:author="Author"/>
                <w:lang w:val="en-GB"/>
              </w:rPr>
            </w:pPr>
            <w:r w:rsidRPr="00711388">
              <w:rPr>
                <w:lang w:val="en-GB"/>
              </w:rPr>
              <w:t xml:space="preserve">6 </w:t>
            </w:r>
            <w:r w:rsidR="00845F43" w:rsidRPr="00711388">
              <w:rPr>
                <w:lang w:val="en-GB"/>
              </w:rPr>
              <w:t>-</w:t>
            </w:r>
            <w:r w:rsidRPr="00711388">
              <w:rPr>
                <w:lang w:val="en-GB"/>
              </w:rPr>
              <w:t xml:space="preserve"> Exempted under Article 35</w:t>
            </w:r>
            <w:ins w:id="169" w:author="Author">
              <w:r w:rsidR="00C332DD" w:rsidRPr="00711388">
                <w:rPr>
                  <w:lang w:val="en-GB"/>
                </w:rPr>
                <w:t xml:space="preserve">a </w:t>
              </w:r>
              <w:r w:rsidR="008C2FC3">
                <w:rPr>
                  <w:lang w:val="en-GB"/>
                </w:rPr>
                <w:t xml:space="preserve">of </w:t>
              </w:r>
              <w:r w:rsidR="00C332DD" w:rsidRPr="00711388">
                <w:rPr>
                  <w:lang w:val="en-GB"/>
                </w:rPr>
                <w:t xml:space="preserve">Directive (EU) </w:t>
              </w:r>
              <w:r w:rsidR="008C2FC3" w:rsidRPr="00711388">
                <w:rPr>
                  <w:lang w:val="en-GB"/>
                </w:rPr>
                <w:t>2009/138/EC</w:t>
              </w:r>
            </w:ins>
          </w:p>
          <w:p w14:paraId="55269690" w14:textId="0D3C30B7" w:rsidR="00B60913" w:rsidRPr="00711388" w:rsidRDefault="00B60913" w:rsidP="000169BF">
            <w:pPr>
              <w:pStyle w:val="NormalLeft"/>
              <w:rPr>
                <w:lang w:val="en-GB"/>
              </w:rPr>
            </w:pPr>
            <w:ins w:id="170" w:author="Author">
              <w:r>
                <w:rPr>
                  <w:lang w:val="en-GB"/>
                </w:rPr>
                <w:t xml:space="preserve">7 - </w:t>
              </w:r>
              <w:r w:rsidRPr="00B60913">
                <w:rPr>
                  <w:lang w:val="en-GB"/>
                </w:rPr>
                <w:t>Exempted under article 35</w:t>
              </w:r>
              <w:r w:rsidRPr="00711388">
                <w:rPr>
                  <w:lang w:val="en-GB"/>
                </w:rPr>
                <w:t xml:space="preserve">a </w:t>
              </w:r>
              <w:r>
                <w:rPr>
                  <w:lang w:val="en-GB"/>
                </w:rPr>
                <w:t xml:space="preserve">of </w:t>
              </w:r>
              <w:r w:rsidRPr="00711388">
                <w:rPr>
                  <w:lang w:val="en-GB"/>
                </w:rPr>
                <w:t>Directive (EU) 2009/138/EC</w:t>
              </w:r>
              <w:r>
                <w:rPr>
                  <w:lang w:val="en-GB"/>
                </w:rPr>
                <w:t xml:space="preserve"> </w:t>
              </w:r>
              <w:r w:rsidRPr="00B60913">
                <w:rPr>
                  <w:lang w:val="en-GB"/>
                </w:rPr>
                <w:t>- only MCR reported</w:t>
              </w:r>
            </w:ins>
          </w:p>
          <w:p w14:paraId="60FAEF94" w14:textId="08287CC6"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tc>
      </w:tr>
      <w:tr w:rsidR="00626033" w:rsidRPr="00711388" w14:paraId="662BD7BC" w14:textId="77777777" w:rsidTr="00244A0A">
        <w:tc>
          <w:tcPr>
            <w:tcW w:w="1671" w:type="dxa"/>
            <w:tcBorders>
              <w:top w:val="single" w:sz="2" w:space="0" w:color="auto"/>
              <w:left w:val="single" w:sz="2" w:space="0" w:color="auto"/>
              <w:bottom w:val="single" w:sz="2" w:space="0" w:color="auto"/>
              <w:right w:val="single" w:sz="2" w:space="0" w:color="auto"/>
            </w:tcBorders>
          </w:tcPr>
          <w:p w14:paraId="677C2323" w14:textId="520120EA" w:rsidR="00442834" w:rsidRPr="00711388" w:rsidRDefault="00442834" w:rsidP="00442834">
            <w:pPr>
              <w:pStyle w:val="NormalLeft"/>
              <w:rPr>
                <w:lang w:val="en-GB"/>
              </w:rPr>
            </w:pPr>
            <w:commentRangeStart w:id="171"/>
            <w:del w:id="172" w:author="Author">
              <w:r w:rsidRPr="00711388" w:rsidDel="005120C0">
                <w:rPr>
                  <w:lang w:val="en-GB"/>
                </w:rPr>
                <w:delText>C0010/R0420</w:delText>
              </w:r>
            </w:del>
          </w:p>
        </w:tc>
        <w:tc>
          <w:tcPr>
            <w:tcW w:w="2508" w:type="dxa"/>
            <w:tcBorders>
              <w:top w:val="single" w:sz="2" w:space="0" w:color="auto"/>
              <w:left w:val="single" w:sz="2" w:space="0" w:color="auto"/>
              <w:bottom w:val="single" w:sz="2" w:space="0" w:color="auto"/>
              <w:right w:val="single" w:sz="2" w:space="0" w:color="auto"/>
            </w:tcBorders>
          </w:tcPr>
          <w:p w14:paraId="205CD3D4" w14:textId="15EA042F" w:rsidR="00442834" w:rsidRPr="00711388" w:rsidRDefault="00442834" w:rsidP="00442834">
            <w:pPr>
              <w:pStyle w:val="NormalLeft"/>
              <w:rPr>
                <w:lang w:val="en-GB"/>
              </w:rPr>
            </w:pPr>
            <w:del w:id="173" w:author="Author">
              <w:r w:rsidRPr="00711388" w:rsidDel="005120C0">
                <w:rPr>
                  <w:lang w:val="en-GB"/>
                </w:rPr>
                <w:delText xml:space="preserve">S.23.02 </w:delText>
              </w:r>
            </w:del>
            <w:r w:rsidR="00845F43" w:rsidRPr="00711388">
              <w:rPr>
                <w:lang w:val="en-GB"/>
              </w:rPr>
              <w:t>-</w:t>
            </w:r>
            <w:del w:id="174" w:author="Author">
              <w:r w:rsidRPr="00711388" w:rsidDel="005120C0">
                <w:rPr>
                  <w:lang w:val="en-GB"/>
                </w:rPr>
                <w:delText xml:space="preserve"> Detailed information by tiers on own funds</w:delText>
              </w:r>
            </w:del>
          </w:p>
        </w:tc>
        <w:tc>
          <w:tcPr>
            <w:tcW w:w="5107" w:type="dxa"/>
            <w:tcBorders>
              <w:top w:val="single" w:sz="2" w:space="0" w:color="auto"/>
              <w:left w:val="single" w:sz="2" w:space="0" w:color="auto"/>
              <w:bottom w:val="single" w:sz="2" w:space="0" w:color="auto"/>
              <w:right w:val="single" w:sz="2" w:space="0" w:color="auto"/>
            </w:tcBorders>
          </w:tcPr>
          <w:p w14:paraId="243724E3" w14:textId="608A3838" w:rsidR="00442834" w:rsidRPr="00711388" w:rsidDel="005120C0" w:rsidRDefault="00442834" w:rsidP="00442834">
            <w:pPr>
              <w:pStyle w:val="NormalLeft"/>
              <w:rPr>
                <w:del w:id="175" w:author="Author"/>
                <w:lang w:val="en-GB"/>
              </w:rPr>
            </w:pPr>
            <w:del w:id="176" w:author="Author">
              <w:r w:rsidRPr="00711388" w:rsidDel="005120C0">
                <w:rPr>
                  <w:lang w:val="en-GB"/>
                </w:rPr>
                <w:delText>One of the options in the following closed list shall be used:</w:delText>
              </w:r>
            </w:del>
          </w:p>
          <w:p w14:paraId="728EED22" w14:textId="58329A5D" w:rsidR="00442834" w:rsidRPr="00711388" w:rsidDel="005120C0" w:rsidRDefault="00442834" w:rsidP="00442834">
            <w:pPr>
              <w:pStyle w:val="NormalLeft"/>
              <w:rPr>
                <w:del w:id="177" w:author="Author"/>
                <w:lang w:val="en-GB"/>
              </w:rPr>
            </w:pPr>
            <w:del w:id="178" w:author="Author">
              <w:r w:rsidRPr="00711388" w:rsidDel="005120C0">
                <w:rPr>
                  <w:lang w:val="en-GB"/>
                </w:rPr>
                <w:delText xml:space="preserve">1 </w:delText>
              </w:r>
            </w:del>
            <w:r w:rsidR="00845F43" w:rsidRPr="00711388">
              <w:rPr>
                <w:lang w:val="en-GB"/>
              </w:rPr>
              <w:t>-</w:t>
            </w:r>
            <w:del w:id="179" w:author="Author">
              <w:r w:rsidRPr="00711388" w:rsidDel="005120C0">
                <w:rPr>
                  <w:lang w:val="en-GB"/>
                </w:rPr>
                <w:delText xml:space="preserve"> Reported</w:delText>
              </w:r>
            </w:del>
          </w:p>
          <w:p w14:paraId="702C14EE" w14:textId="70E6067D" w:rsidR="00442834" w:rsidRPr="00711388" w:rsidRDefault="00442834" w:rsidP="00442834">
            <w:pPr>
              <w:pStyle w:val="NormalLeft"/>
              <w:rPr>
                <w:lang w:val="en-GB"/>
              </w:rPr>
            </w:pPr>
            <w:del w:id="180" w:author="Author">
              <w:r w:rsidRPr="00711388" w:rsidDel="005120C0">
                <w:rPr>
                  <w:lang w:val="en-GB"/>
                </w:rPr>
                <w:delText xml:space="preserve">0 </w:delText>
              </w:r>
            </w:del>
            <w:r w:rsidR="00845F43" w:rsidRPr="00711388">
              <w:rPr>
                <w:lang w:val="en-GB"/>
              </w:rPr>
              <w:t>-</w:t>
            </w:r>
            <w:del w:id="181" w:author="Author">
              <w:r w:rsidRPr="00711388" w:rsidDel="005120C0">
                <w:rPr>
                  <w:lang w:val="en-GB"/>
                </w:rPr>
                <w:delText xml:space="preserve"> Not reported (in this case special justification is needed)</w:delText>
              </w:r>
              <w:commentRangeEnd w:id="171"/>
              <w:r w:rsidR="005120C0" w:rsidRPr="00711388" w:rsidDel="005120C0">
                <w:rPr>
                  <w:rStyle w:val="CommentReference"/>
                  <w:lang w:val="en-GB"/>
                </w:rPr>
                <w:commentReference w:id="171"/>
              </w:r>
            </w:del>
          </w:p>
        </w:tc>
      </w:tr>
      <w:tr w:rsidR="00626033" w:rsidRPr="00711388" w14:paraId="1B89450A" w14:textId="77777777" w:rsidTr="00244A0A">
        <w:tc>
          <w:tcPr>
            <w:tcW w:w="1671" w:type="dxa"/>
            <w:tcBorders>
              <w:top w:val="single" w:sz="2" w:space="0" w:color="auto"/>
              <w:left w:val="single" w:sz="2" w:space="0" w:color="auto"/>
              <w:bottom w:val="single" w:sz="2" w:space="0" w:color="auto"/>
              <w:right w:val="single" w:sz="2" w:space="0" w:color="auto"/>
            </w:tcBorders>
          </w:tcPr>
          <w:p w14:paraId="3B002914" w14:textId="4F70EBDF" w:rsidR="00442834" w:rsidRPr="00711388" w:rsidRDefault="00442834" w:rsidP="00442834">
            <w:pPr>
              <w:pStyle w:val="NormalLeft"/>
              <w:rPr>
                <w:lang w:val="en-GB"/>
              </w:rPr>
            </w:pPr>
            <w:commentRangeStart w:id="182"/>
            <w:del w:id="183" w:author="Author">
              <w:r w:rsidRPr="00711388" w:rsidDel="005120C0">
                <w:rPr>
                  <w:lang w:val="en-GB"/>
                </w:rPr>
                <w:delText>C0010/R0430</w:delText>
              </w:r>
            </w:del>
          </w:p>
        </w:tc>
        <w:tc>
          <w:tcPr>
            <w:tcW w:w="2508" w:type="dxa"/>
            <w:tcBorders>
              <w:top w:val="single" w:sz="2" w:space="0" w:color="auto"/>
              <w:left w:val="single" w:sz="2" w:space="0" w:color="auto"/>
              <w:bottom w:val="single" w:sz="2" w:space="0" w:color="auto"/>
              <w:right w:val="single" w:sz="2" w:space="0" w:color="auto"/>
            </w:tcBorders>
          </w:tcPr>
          <w:p w14:paraId="1034BFAE" w14:textId="1D2B15B6" w:rsidR="00442834" w:rsidRPr="00711388" w:rsidRDefault="00442834" w:rsidP="00442834">
            <w:pPr>
              <w:pStyle w:val="NormalLeft"/>
              <w:rPr>
                <w:lang w:val="en-GB"/>
              </w:rPr>
            </w:pPr>
            <w:del w:id="184" w:author="Author">
              <w:r w:rsidRPr="00711388" w:rsidDel="005120C0">
                <w:rPr>
                  <w:lang w:val="en-GB"/>
                </w:rPr>
                <w:delText xml:space="preserve">S.23.03 </w:delText>
              </w:r>
            </w:del>
            <w:r w:rsidR="00845F43" w:rsidRPr="00711388">
              <w:rPr>
                <w:lang w:val="en-GB"/>
              </w:rPr>
              <w:t>-</w:t>
            </w:r>
            <w:del w:id="185" w:author="Author">
              <w:r w:rsidRPr="00711388" w:rsidDel="005120C0">
                <w:rPr>
                  <w:lang w:val="en-GB"/>
                </w:rPr>
                <w:delText xml:space="preserve"> Annual movements on own funds</w:delText>
              </w:r>
            </w:del>
          </w:p>
        </w:tc>
        <w:tc>
          <w:tcPr>
            <w:tcW w:w="5107" w:type="dxa"/>
            <w:tcBorders>
              <w:top w:val="single" w:sz="2" w:space="0" w:color="auto"/>
              <w:left w:val="single" w:sz="2" w:space="0" w:color="auto"/>
              <w:bottom w:val="single" w:sz="2" w:space="0" w:color="auto"/>
              <w:right w:val="single" w:sz="2" w:space="0" w:color="auto"/>
            </w:tcBorders>
          </w:tcPr>
          <w:p w14:paraId="52AA40C4" w14:textId="469DE1C1" w:rsidR="00442834" w:rsidRPr="00711388" w:rsidDel="005120C0" w:rsidRDefault="00442834" w:rsidP="00442834">
            <w:pPr>
              <w:pStyle w:val="NormalLeft"/>
              <w:rPr>
                <w:del w:id="186" w:author="Author"/>
                <w:lang w:val="en-GB"/>
              </w:rPr>
            </w:pPr>
            <w:del w:id="187" w:author="Author">
              <w:r w:rsidRPr="00711388" w:rsidDel="005120C0">
                <w:rPr>
                  <w:lang w:val="en-GB"/>
                </w:rPr>
                <w:delText>One of the options in the following closed list shall be used:</w:delText>
              </w:r>
            </w:del>
          </w:p>
          <w:p w14:paraId="68836EC6" w14:textId="4B4F0439" w:rsidR="00442834" w:rsidRPr="00711388" w:rsidDel="005120C0" w:rsidRDefault="00442834" w:rsidP="00442834">
            <w:pPr>
              <w:pStyle w:val="NormalLeft"/>
              <w:rPr>
                <w:del w:id="188" w:author="Author"/>
                <w:lang w:val="en-GB"/>
              </w:rPr>
            </w:pPr>
            <w:del w:id="189" w:author="Author">
              <w:r w:rsidRPr="00711388" w:rsidDel="005120C0">
                <w:rPr>
                  <w:lang w:val="en-GB"/>
                </w:rPr>
                <w:delText xml:space="preserve">1 </w:delText>
              </w:r>
            </w:del>
            <w:r w:rsidR="00845F43" w:rsidRPr="00711388">
              <w:rPr>
                <w:lang w:val="en-GB"/>
              </w:rPr>
              <w:t>-</w:t>
            </w:r>
            <w:del w:id="190" w:author="Author">
              <w:r w:rsidRPr="00711388" w:rsidDel="005120C0">
                <w:rPr>
                  <w:lang w:val="en-GB"/>
                </w:rPr>
                <w:delText xml:space="preserve"> Reported</w:delText>
              </w:r>
            </w:del>
          </w:p>
          <w:p w14:paraId="153D9E63" w14:textId="10FCAD33" w:rsidR="00442834" w:rsidRPr="00711388" w:rsidDel="005120C0" w:rsidRDefault="00442834" w:rsidP="00442834">
            <w:pPr>
              <w:pStyle w:val="NormalLeft"/>
              <w:rPr>
                <w:del w:id="191" w:author="Author"/>
                <w:lang w:val="en-GB"/>
              </w:rPr>
            </w:pPr>
            <w:del w:id="192" w:author="Author">
              <w:r w:rsidRPr="00711388" w:rsidDel="005120C0">
                <w:rPr>
                  <w:lang w:val="en-GB"/>
                </w:rPr>
                <w:delText xml:space="preserve">3 </w:delText>
              </w:r>
            </w:del>
            <w:r w:rsidR="00845F43" w:rsidRPr="00711388">
              <w:rPr>
                <w:lang w:val="en-GB"/>
              </w:rPr>
              <w:t>-</w:t>
            </w:r>
            <w:del w:id="193" w:author="Author">
              <w:r w:rsidRPr="00711388" w:rsidDel="005120C0">
                <w:rPr>
                  <w:lang w:val="en-GB"/>
                </w:rPr>
                <w:delText xml:space="preserve"> Not due in accordance with instructions of the template</w:delText>
              </w:r>
            </w:del>
          </w:p>
          <w:p w14:paraId="77F20A7D" w14:textId="6CAED8BF" w:rsidR="00442834" w:rsidRPr="00711388" w:rsidRDefault="00442834" w:rsidP="00442834">
            <w:pPr>
              <w:pStyle w:val="NormalLeft"/>
              <w:rPr>
                <w:lang w:val="en-GB"/>
              </w:rPr>
            </w:pPr>
            <w:del w:id="194" w:author="Author">
              <w:r w:rsidRPr="00711388" w:rsidDel="005120C0">
                <w:rPr>
                  <w:lang w:val="en-GB"/>
                </w:rPr>
                <w:delText xml:space="preserve">0 </w:delText>
              </w:r>
            </w:del>
            <w:r w:rsidR="00845F43" w:rsidRPr="00711388">
              <w:rPr>
                <w:lang w:val="en-GB"/>
              </w:rPr>
              <w:t>-</w:t>
            </w:r>
            <w:del w:id="195" w:author="Author">
              <w:r w:rsidRPr="00711388" w:rsidDel="005120C0">
                <w:rPr>
                  <w:lang w:val="en-GB"/>
                </w:rPr>
                <w:delText xml:space="preserve"> Not reported (in this case special justification is needed)</w:delText>
              </w:r>
              <w:commentRangeEnd w:id="182"/>
              <w:r w:rsidR="005120C0" w:rsidRPr="00711388" w:rsidDel="005120C0">
                <w:rPr>
                  <w:rStyle w:val="CommentReference"/>
                  <w:lang w:val="en-GB"/>
                </w:rPr>
                <w:commentReference w:id="182"/>
              </w:r>
            </w:del>
          </w:p>
        </w:tc>
      </w:tr>
      <w:tr w:rsidR="00626033" w:rsidRPr="00711388" w14:paraId="53257E9A" w14:textId="77777777" w:rsidTr="00244A0A">
        <w:tc>
          <w:tcPr>
            <w:tcW w:w="1671" w:type="dxa"/>
            <w:tcBorders>
              <w:top w:val="single" w:sz="2" w:space="0" w:color="auto"/>
              <w:left w:val="single" w:sz="2" w:space="0" w:color="auto"/>
              <w:bottom w:val="single" w:sz="2" w:space="0" w:color="auto"/>
              <w:right w:val="single" w:sz="2" w:space="0" w:color="auto"/>
            </w:tcBorders>
          </w:tcPr>
          <w:p w14:paraId="7C2A4C33" w14:textId="77777777" w:rsidR="00442834" w:rsidRPr="00711388" w:rsidRDefault="00442834" w:rsidP="00442834">
            <w:pPr>
              <w:pStyle w:val="NormalLeft"/>
              <w:rPr>
                <w:lang w:val="en-GB"/>
              </w:rPr>
            </w:pPr>
            <w:r w:rsidRPr="00711388">
              <w:rPr>
                <w:lang w:val="en-GB"/>
              </w:rPr>
              <w:t>C0010/R0440</w:t>
            </w:r>
          </w:p>
        </w:tc>
        <w:tc>
          <w:tcPr>
            <w:tcW w:w="2508" w:type="dxa"/>
            <w:tcBorders>
              <w:top w:val="single" w:sz="2" w:space="0" w:color="auto"/>
              <w:left w:val="single" w:sz="2" w:space="0" w:color="auto"/>
              <w:bottom w:val="single" w:sz="2" w:space="0" w:color="auto"/>
              <w:right w:val="single" w:sz="2" w:space="0" w:color="auto"/>
            </w:tcBorders>
          </w:tcPr>
          <w:p w14:paraId="7DBA29E0" w14:textId="385CBBE2" w:rsidR="00442834" w:rsidRPr="00711388" w:rsidRDefault="00442834" w:rsidP="00442834">
            <w:pPr>
              <w:pStyle w:val="NormalLeft"/>
              <w:rPr>
                <w:lang w:val="en-GB"/>
              </w:rPr>
            </w:pPr>
            <w:r w:rsidRPr="00711388">
              <w:rPr>
                <w:lang w:val="en-GB"/>
              </w:rPr>
              <w:t xml:space="preserve">S.23.04 </w:t>
            </w:r>
            <w:r w:rsidR="00845F43" w:rsidRPr="00711388">
              <w:rPr>
                <w:lang w:val="en-GB"/>
              </w:rPr>
              <w:t>-</w:t>
            </w:r>
            <w:r w:rsidRPr="00711388">
              <w:rPr>
                <w:lang w:val="en-GB"/>
              </w:rPr>
              <w:t xml:space="preserve"> List of items on own funds</w:t>
            </w:r>
          </w:p>
        </w:tc>
        <w:tc>
          <w:tcPr>
            <w:tcW w:w="5107" w:type="dxa"/>
            <w:tcBorders>
              <w:top w:val="single" w:sz="2" w:space="0" w:color="auto"/>
              <w:left w:val="single" w:sz="2" w:space="0" w:color="auto"/>
              <w:bottom w:val="single" w:sz="2" w:space="0" w:color="auto"/>
              <w:right w:val="single" w:sz="2" w:space="0" w:color="auto"/>
            </w:tcBorders>
          </w:tcPr>
          <w:p w14:paraId="69E55F33" w14:textId="77777777" w:rsidR="00442834" w:rsidRPr="00711388" w:rsidRDefault="00442834" w:rsidP="00442834">
            <w:pPr>
              <w:pStyle w:val="NormalLeft"/>
              <w:rPr>
                <w:lang w:val="en-GB"/>
              </w:rPr>
            </w:pPr>
            <w:r w:rsidRPr="00711388">
              <w:rPr>
                <w:lang w:val="en-GB"/>
              </w:rPr>
              <w:t>One of the options in the following closed list shall be used:</w:t>
            </w:r>
          </w:p>
          <w:p w14:paraId="1F8205DD" w14:textId="25AFE30B"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A27BD0F" w14:textId="63F5AD2E" w:rsidR="00442834" w:rsidRPr="00711388" w:rsidRDefault="00442834" w:rsidP="00442834">
            <w:pPr>
              <w:pStyle w:val="NormalLeft"/>
              <w:rPr>
                <w:lang w:val="en-GB"/>
              </w:rPr>
            </w:pPr>
            <w:r w:rsidRPr="00711388">
              <w:rPr>
                <w:lang w:val="en-GB"/>
              </w:rPr>
              <w:t xml:space="preserve">3 </w:t>
            </w:r>
            <w:r w:rsidR="00845F43" w:rsidRPr="00711388">
              <w:rPr>
                <w:lang w:val="en-GB"/>
              </w:rPr>
              <w:t>-</w:t>
            </w:r>
            <w:r w:rsidRPr="00711388">
              <w:rPr>
                <w:lang w:val="en-GB"/>
              </w:rPr>
              <w:t xml:space="preserve"> Not due in accordance with instructions of the template</w:t>
            </w:r>
          </w:p>
          <w:p w14:paraId="418CD71E" w14:textId="5383BB54"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tc>
      </w:tr>
      <w:tr w:rsidR="00626033" w:rsidRPr="00711388" w14:paraId="621AF0C2" w14:textId="77777777" w:rsidTr="00244A0A">
        <w:tc>
          <w:tcPr>
            <w:tcW w:w="1671" w:type="dxa"/>
            <w:tcBorders>
              <w:top w:val="single" w:sz="2" w:space="0" w:color="auto"/>
              <w:left w:val="single" w:sz="2" w:space="0" w:color="auto"/>
              <w:bottom w:val="single" w:sz="2" w:space="0" w:color="auto"/>
              <w:right w:val="single" w:sz="2" w:space="0" w:color="auto"/>
            </w:tcBorders>
          </w:tcPr>
          <w:p w14:paraId="6076B894" w14:textId="77777777" w:rsidR="00442834" w:rsidRPr="00711388" w:rsidRDefault="00442834" w:rsidP="00442834">
            <w:pPr>
              <w:pStyle w:val="NormalLeft"/>
              <w:rPr>
                <w:lang w:val="en-GB"/>
              </w:rPr>
            </w:pPr>
            <w:r w:rsidRPr="00711388">
              <w:rPr>
                <w:lang w:val="en-GB"/>
              </w:rPr>
              <w:t>C0010/R0450</w:t>
            </w:r>
          </w:p>
        </w:tc>
        <w:tc>
          <w:tcPr>
            <w:tcW w:w="2508" w:type="dxa"/>
            <w:tcBorders>
              <w:top w:val="single" w:sz="2" w:space="0" w:color="auto"/>
              <w:left w:val="single" w:sz="2" w:space="0" w:color="auto"/>
              <w:bottom w:val="single" w:sz="2" w:space="0" w:color="auto"/>
              <w:right w:val="single" w:sz="2" w:space="0" w:color="auto"/>
            </w:tcBorders>
          </w:tcPr>
          <w:p w14:paraId="4593EF6A" w14:textId="1260D8A4" w:rsidR="00442834" w:rsidRPr="00711388" w:rsidRDefault="00442834" w:rsidP="00442834">
            <w:pPr>
              <w:pStyle w:val="NormalLeft"/>
              <w:rPr>
                <w:lang w:val="en-GB"/>
              </w:rPr>
            </w:pPr>
            <w:r w:rsidRPr="00711388">
              <w:rPr>
                <w:lang w:val="en-GB"/>
              </w:rPr>
              <w:t xml:space="preserve">S.24.01 </w:t>
            </w:r>
            <w:r w:rsidR="00845F43" w:rsidRPr="00711388">
              <w:rPr>
                <w:lang w:val="en-GB"/>
              </w:rPr>
              <w:t>-</w:t>
            </w:r>
            <w:r w:rsidRPr="00711388">
              <w:rPr>
                <w:lang w:val="en-GB"/>
              </w:rPr>
              <w:t xml:space="preserve"> Participations held</w:t>
            </w:r>
          </w:p>
        </w:tc>
        <w:tc>
          <w:tcPr>
            <w:tcW w:w="5107" w:type="dxa"/>
            <w:tcBorders>
              <w:top w:val="single" w:sz="2" w:space="0" w:color="auto"/>
              <w:left w:val="single" w:sz="2" w:space="0" w:color="auto"/>
              <w:bottom w:val="single" w:sz="2" w:space="0" w:color="auto"/>
              <w:right w:val="single" w:sz="2" w:space="0" w:color="auto"/>
            </w:tcBorders>
          </w:tcPr>
          <w:p w14:paraId="575493B1" w14:textId="77777777" w:rsidR="00442834" w:rsidRPr="00711388" w:rsidRDefault="00442834" w:rsidP="00442834">
            <w:pPr>
              <w:pStyle w:val="NormalLeft"/>
              <w:rPr>
                <w:lang w:val="en-GB"/>
              </w:rPr>
            </w:pPr>
            <w:r w:rsidRPr="00711388">
              <w:rPr>
                <w:lang w:val="en-GB"/>
              </w:rPr>
              <w:t>One of the options in the following closed list shall be used:</w:t>
            </w:r>
          </w:p>
          <w:p w14:paraId="62B2D380" w14:textId="1429DED5"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0168CC6A" w14:textId="7A938C1B"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participations held</w:t>
            </w:r>
          </w:p>
          <w:p w14:paraId="2C76BC1A" w14:textId="16CB9D65"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(in this case special justification is needed)</w:t>
            </w:r>
          </w:p>
        </w:tc>
      </w:tr>
      <w:tr w:rsidR="00626033" w:rsidRPr="00711388" w14:paraId="78274279" w14:textId="77777777" w:rsidTr="00244A0A">
        <w:tc>
          <w:tcPr>
            <w:tcW w:w="1671" w:type="dxa"/>
            <w:tcBorders>
              <w:top w:val="single" w:sz="2" w:space="0" w:color="auto"/>
              <w:left w:val="single" w:sz="2" w:space="0" w:color="auto"/>
              <w:bottom w:val="single" w:sz="2" w:space="0" w:color="auto"/>
              <w:right w:val="single" w:sz="2" w:space="0" w:color="auto"/>
            </w:tcBorders>
          </w:tcPr>
          <w:p w14:paraId="3E933A7A" w14:textId="77777777" w:rsidR="00442834" w:rsidRPr="00711388" w:rsidRDefault="00442834" w:rsidP="00442834">
            <w:pPr>
              <w:pStyle w:val="NormalLeft"/>
              <w:rPr>
                <w:lang w:val="en-GB"/>
              </w:rPr>
            </w:pPr>
            <w:r w:rsidRPr="00711388">
              <w:rPr>
                <w:lang w:val="en-GB"/>
              </w:rPr>
              <w:lastRenderedPageBreak/>
              <w:t>C0010/R0460</w:t>
            </w:r>
          </w:p>
        </w:tc>
        <w:tc>
          <w:tcPr>
            <w:tcW w:w="2508" w:type="dxa"/>
            <w:tcBorders>
              <w:top w:val="single" w:sz="2" w:space="0" w:color="auto"/>
              <w:left w:val="single" w:sz="2" w:space="0" w:color="auto"/>
              <w:bottom w:val="single" w:sz="2" w:space="0" w:color="auto"/>
              <w:right w:val="single" w:sz="2" w:space="0" w:color="auto"/>
            </w:tcBorders>
          </w:tcPr>
          <w:p w14:paraId="31371D02" w14:textId="47A85720" w:rsidR="00442834" w:rsidRPr="00711388" w:rsidRDefault="00442834" w:rsidP="00442834">
            <w:pPr>
              <w:pStyle w:val="NormalLeft"/>
              <w:rPr>
                <w:lang w:val="en-GB"/>
              </w:rPr>
            </w:pPr>
            <w:r w:rsidRPr="00711388">
              <w:rPr>
                <w:lang w:val="en-GB"/>
              </w:rPr>
              <w:t xml:space="preserve">S.25.01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for undertakings on Standard Formula</w:t>
            </w:r>
          </w:p>
        </w:tc>
        <w:tc>
          <w:tcPr>
            <w:tcW w:w="5107" w:type="dxa"/>
            <w:tcBorders>
              <w:top w:val="single" w:sz="2" w:space="0" w:color="auto"/>
              <w:left w:val="single" w:sz="2" w:space="0" w:color="auto"/>
              <w:bottom w:val="single" w:sz="2" w:space="0" w:color="auto"/>
              <w:right w:val="single" w:sz="2" w:space="0" w:color="auto"/>
            </w:tcBorders>
          </w:tcPr>
          <w:p w14:paraId="2A60A288" w14:textId="77777777" w:rsidR="00442834" w:rsidRPr="00711388" w:rsidRDefault="00442834" w:rsidP="00442834">
            <w:pPr>
              <w:pStyle w:val="NormalLeft"/>
              <w:rPr>
                <w:lang w:val="en-GB"/>
              </w:rPr>
            </w:pPr>
            <w:r w:rsidRPr="00711388">
              <w:rPr>
                <w:lang w:val="en-GB"/>
              </w:rPr>
              <w:t>One of the options in the following closed list shall be used:</w:t>
            </w:r>
          </w:p>
          <w:p w14:paraId="5847F5D9" w14:textId="05B46CA7"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 as standard formula (SF) is used </w:t>
            </w:r>
          </w:p>
          <w:p w14:paraId="5BAF79BF" w14:textId="54D30F16" w:rsidR="00442834" w:rsidRPr="00711388" w:rsidRDefault="00442834" w:rsidP="00442834">
            <w:pPr>
              <w:pStyle w:val="NormalLeft"/>
              <w:rPr>
                <w:lang w:val="en-GB"/>
              </w:rPr>
            </w:pPr>
            <w:r w:rsidRPr="00711388">
              <w:rPr>
                <w:lang w:val="en-GB"/>
              </w:rPr>
              <w:t xml:space="preserve">8 </w:t>
            </w:r>
            <w:r w:rsidR="00845F43" w:rsidRPr="00711388">
              <w:rPr>
                <w:lang w:val="en-GB"/>
              </w:rPr>
              <w:t>-</w:t>
            </w:r>
            <w:r w:rsidRPr="00711388">
              <w:rPr>
                <w:lang w:val="en-GB"/>
              </w:rPr>
              <w:t xml:space="preserve"> Not reported </w:t>
            </w:r>
            <w:r w:rsidR="00D1589D" w:rsidRPr="00711388">
              <w:rPr>
                <w:lang w:val="en-GB"/>
              </w:rPr>
              <w:t>due to</w:t>
            </w:r>
            <w:r w:rsidR="001D4653" w:rsidRPr="00711388">
              <w:rPr>
                <w:lang w:val="en-GB"/>
              </w:rPr>
              <w:t xml:space="preserve"> </w:t>
            </w:r>
            <w:r w:rsidRPr="00711388">
              <w:rPr>
                <w:lang w:val="en-GB"/>
              </w:rPr>
              <w:t xml:space="preserve">use of partial internal model </w:t>
            </w:r>
          </w:p>
          <w:p w14:paraId="75DE6E26" w14:textId="7251F50C"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D1589D" w:rsidRPr="00711388">
              <w:rPr>
                <w:lang w:val="en-GB"/>
              </w:rPr>
              <w:t>due to</w:t>
            </w:r>
            <w:r w:rsidR="001D4653" w:rsidRPr="00711388">
              <w:rPr>
                <w:lang w:val="en-GB"/>
              </w:rPr>
              <w:t xml:space="preserve"> </w:t>
            </w:r>
            <w:r w:rsidRPr="00711388">
              <w:rPr>
                <w:lang w:val="en-GB"/>
              </w:rPr>
              <w:t xml:space="preserve">use of full internal model </w:t>
            </w:r>
          </w:p>
          <w:p w14:paraId="713498DE" w14:textId="30F39FD6" w:rsidR="00442834" w:rsidRPr="00711388" w:rsidRDefault="00442834" w:rsidP="00442834">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09D9809A" w14:textId="10F04817"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1511782E" w14:textId="77777777" w:rsidTr="00244A0A">
        <w:trPr>
          <w:trHeight w:val="125"/>
        </w:trPr>
        <w:tc>
          <w:tcPr>
            <w:tcW w:w="1671" w:type="dxa"/>
            <w:tcBorders>
              <w:top w:val="single" w:sz="4" w:space="0" w:color="auto"/>
              <w:left w:val="single" w:sz="2" w:space="0" w:color="auto"/>
              <w:bottom w:val="single" w:sz="2" w:space="0" w:color="auto"/>
              <w:right w:val="single" w:sz="2" w:space="0" w:color="auto"/>
            </w:tcBorders>
          </w:tcPr>
          <w:p w14:paraId="224E7467" w14:textId="2B6B85F7" w:rsidR="00F555B8" w:rsidRPr="00711388" w:rsidRDefault="00F555B8" w:rsidP="004F1B4F">
            <w:pPr>
              <w:pStyle w:val="NormalLeft"/>
              <w:rPr>
                <w:lang w:val="en-GB"/>
              </w:rPr>
            </w:pPr>
            <w:r w:rsidRPr="00711388">
              <w:rPr>
                <w:lang w:val="en-GB"/>
              </w:rPr>
              <w:t>C0010/R0</w:t>
            </w:r>
            <w:r w:rsidR="00254A4E" w:rsidRPr="00711388">
              <w:rPr>
                <w:lang w:val="en-GB"/>
              </w:rPr>
              <w:t>4</w:t>
            </w:r>
            <w:r w:rsidR="001B72FA" w:rsidRPr="00711388">
              <w:rPr>
                <w:lang w:val="en-GB"/>
              </w:rPr>
              <w:t>70</w:t>
            </w:r>
          </w:p>
        </w:tc>
        <w:tc>
          <w:tcPr>
            <w:tcW w:w="2508" w:type="dxa"/>
            <w:tcBorders>
              <w:top w:val="single" w:sz="4" w:space="0" w:color="auto"/>
              <w:left w:val="single" w:sz="2" w:space="0" w:color="auto"/>
              <w:bottom w:val="single" w:sz="2" w:space="0" w:color="auto"/>
              <w:right w:val="single" w:sz="2" w:space="0" w:color="auto"/>
            </w:tcBorders>
          </w:tcPr>
          <w:p w14:paraId="36D46AA3" w14:textId="6D440CB4" w:rsidR="00F555B8" w:rsidRPr="00711388" w:rsidRDefault="00F555B8" w:rsidP="00442834">
            <w:pPr>
              <w:pStyle w:val="NormalLeft"/>
              <w:rPr>
                <w:lang w:val="en-GB"/>
              </w:rPr>
            </w:pPr>
            <w:r w:rsidRPr="00711388">
              <w:rPr>
                <w:lang w:val="en-GB"/>
              </w:rPr>
              <w:t xml:space="preserve">S.25.05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for undertakings using an internal model (partial or full)</w:t>
            </w:r>
          </w:p>
        </w:tc>
        <w:tc>
          <w:tcPr>
            <w:tcW w:w="5107" w:type="dxa"/>
            <w:tcBorders>
              <w:top w:val="single" w:sz="4" w:space="0" w:color="auto"/>
              <w:left w:val="single" w:sz="2" w:space="0" w:color="auto"/>
              <w:bottom w:val="single" w:sz="2" w:space="0" w:color="auto"/>
              <w:right w:val="single" w:sz="2" w:space="0" w:color="auto"/>
            </w:tcBorders>
          </w:tcPr>
          <w:p w14:paraId="0E0BB32E" w14:textId="77777777" w:rsidR="00F555B8" w:rsidRPr="00711388" w:rsidRDefault="00F555B8" w:rsidP="00F555B8">
            <w:pPr>
              <w:pStyle w:val="NormalLeft"/>
              <w:rPr>
                <w:lang w:val="en-GB"/>
              </w:rPr>
            </w:pPr>
            <w:r w:rsidRPr="00711388">
              <w:rPr>
                <w:lang w:val="en-GB"/>
              </w:rPr>
              <w:t>One of the options in the following closed list shall be used:</w:t>
            </w:r>
          </w:p>
          <w:p w14:paraId="71E59585" w14:textId="5FAC9F36" w:rsidR="00F555B8" w:rsidRPr="00711388" w:rsidRDefault="00F555B8" w:rsidP="00F555B8">
            <w:pPr>
              <w:pStyle w:val="NormalLeft"/>
              <w:rPr>
                <w:lang w:val="en-GB"/>
              </w:rPr>
            </w:pPr>
            <w:r w:rsidRPr="00711388">
              <w:rPr>
                <w:lang w:val="en-GB"/>
              </w:rPr>
              <w:t>4</w:t>
            </w:r>
            <w:r w:rsidR="00845F43" w:rsidRPr="00711388">
              <w:rPr>
                <w:lang w:val="en-GB"/>
              </w:rPr>
              <w:t>-</w:t>
            </w:r>
            <w:r w:rsidRPr="00711388">
              <w:rPr>
                <w:lang w:val="en-GB"/>
              </w:rPr>
              <w:t xml:space="preserve"> Reported due to use of partial internal model</w:t>
            </w:r>
          </w:p>
          <w:p w14:paraId="0FA5F6CC" w14:textId="3F09D710" w:rsidR="00F555B8" w:rsidRPr="00711388" w:rsidRDefault="00F555B8" w:rsidP="00F555B8">
            <w:pPr>
              <w:pStyle w:val="NormalLeft"/>
              <w:rPr>
                <w:lang w:val="en-GB"/>
              </w:rPr>
            </w:pPr>
            <w:r w:rsidRPr="00711388">
              <w:rPr>
                <w:lang w:val="en-GB"/>
              </w:rPr>
              <w:t>5</w:t>
            </w:r>
            <w:r w:rsidR="00845F43" w:rsidRPr="00711388">
              <w:rPr>
                <w:lang w:val="en-GB"/>
              </w:rPr>
              <w:t>-</w:t>
            </w:r>
            <w:r w:rsidRPr="00711388">
              <w:rPr>
                <w:lang w:val="en-GB"/>
              </w:rPr>
              <w:t xml:space="preserve"> Reported due to use of full internal model</w:t>
            </w:r>
          </w:p>
          <w:p w14:paraId="6CF99DBD" w14:textId="5EF744E8" w:rsidR="00F555B8" w:rsidRPr="00711388" w:rsidRDefault="00F555B8" w:rsidP="00F555B8">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735FF1" w:rsidRPr="00711388">
              <w:rPr>
                <w:lang w:val="en-GB"/>
              </w:rPr>
              <w:t xml:space="preserve">due to use </w:t>
            </w:r>
            <w:r w:rsidRPr="00711388">
              <w:rPr>
                <w:lang w:val="en-GB"/>
              </w:rPr>
              <w:t>of standard formula</w:t>
            </w:r>
          </w:p>
          <w:p w14:paraId="3F254D40" w14:textId="68E7A160" w:rsidR="00F555B8" w:rsidRPr="00711388" w:rsidRDefault="00F555B8" w:rsidP="00F555B8">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12B09767" w14:textId="77777777" w:rsidTr="00244A0A">
        <w:tc>
          <w:tcPr>
            <w:tcW w:w="1671" w:type="dxa"/>
            <w:tcBorders>
              <w:top w:val="single" w:sz="2" w:space="0" w:color="auto"/>
              <w:left w:val="single" w:sz="2" w:space="0" w:color="auto"/>
              <w:bottom w:val="single" w:sz="2" w:space="0" w:color="auto"/>
              <w:right w:val="single" w:sz="2" w:space="0" w:color="auto"/>
            </w:tcBorders>
          </w:tcPr>
          <w:p w14:paraId="6343F348" w14:textId="77777777" w:rsidR="00442834" w:rsidRPr="00711388" w:rsidRDefault="00442834" w:rsidP="00442834">
            <w:pPr>
              <w:pStyle w:val="NormalLeft"/>
              <w:rPr>
                <w:lang w:val="en-GB"/>
              </w:rPr>
            </w:pPr>
            <w:r w:rsidRPr="00711388">
              <w:rPr>
                <w:lang w:val="en-GB"/>
              </w:rPr>
              <w:t>C0010/R0500</w:t>
            </w:r>
          </w:p>
        </w:tc>
        <w:tc>
          <w:tcPr>
            <w:tcW w:w="2508" w:type="dxa"/>
            <w:tcBorders>
              <w:top w:val="single" w:sz="2" w:space="0" w:color="auto"/>
              <w:left w:val="single" w:sz="2" w:space="0" w:color="auto"/>
              <w:bottom w:val="single" w:sz="2" w:space="0" w:color="auto"/>
              <w:right w:val="single" w:sz="2" w:space="0" w:color="auto"/>
            </w:tcBorders>
          </w:tcPr>
          <w:p w14:paraId="40D90093" w14:textId="5B7F84E0" w:rsidR="00442834" w:rsidRPr="00711388" w:rsidRDefault="00442834" w:rsidP="00442834">
            <w:pPr>
              <w:pStyle w:val="NormalLeft"/>
              <w:rPr>
                <w:lang w:val="en-GB"/>
              </w:rPr>
            </w:pPr>
            <w:r w:rsidRPr="00711388">
              <w:rPr>
                <w:lang w:val="en-GB"/>
              </w:rPr>
              <w:t xml:space="preserve">S.26.01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Market risk</w:t>
            </w:r>
          </w:p>
        </w:tc>
        <w:tc>
          <w:tcPr>
            <w:tcW w:w="5107" w:type="dxa"/>
            <w:tcBorders>
              <w:top w:val="single" w:sz="2" w:space="0" w:color="auto"/>
              <w:left w:val="single" w:sz="2" w:space="0" w:color="auto"/>
              <w:bottom w:val="single" w:sz="2" w:space="0" w:color="auto"/>
              <w:right w:val="single" w:sz="2" w:space="0" w:color="auto"/>
            </w:tcBorders>
          </w:tcPr>
          <w:p w14:paraId="5FF7E510" w14:textId="77777777" w:rsidR="00442834" w:rsidRPr="00711388" w:rsidRDefault="00442834" w:rsidP="00442834">
            <w:pPr>
              <w:pStyle w:val="NormalLeft"/>
              <w:rPr>
                <w:lang w:val="en-GB"/>
              </w:rPr>
            </w:pPr>
            <w:r w:rsidRPr="00711388">
              <w:rPr>
                <w:lang w:val="en-GB"/>
              </w:rPr>
              <w:t>One of the options in the following closed list shall be used:</w:t>
            </w:r>
          </w:p>
          <w:p w14:paraId="441B729A" w14:textId="5A68C47B"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6C0844FA" w14:textId="2ECFE810"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144B0C28" w14:textId="09C2DAE9" w:rsidR="00442834" w:rsidRPr="00711388" w:rsidRDefault="00442834" w:rsidP="00442834">
            <w:pPr>
              <w:pStyle w:val="NormalLeft"/>
              <w:rPr>
                <w:lang w:val="en-GB"/>
              </w:rPr>
            </w:pPr>
            <w:r w:rsidRPr="00711388">
              <w:rPr>
                <w:lang w:val="en-GB"/>
              </w:rPr>
              <w:t xml:space="preserve">8 </w:t>
            </w:r>
            <w:r w:rsidR="00845F43" w:rsidRPr="00711388">
              <w:rPr>
                <w:lang w:val="en-GB"/>
              </w:rPr>
              <w:t>-</w:t>
            </w:r>
            <w:r w:rsidRPr="00711388">
              <w:rPr>
                <w:lang w:val="en-GB"/>
              </w:rPr>
              <w:t xml:space="preserve"> Not reported </w:t>
            </w:r>
            <w:r w:rsidR="001D4653" w:rsidRPr="00711388">
              <w:rPr>
                <w:lang w:val="en-GB"/>
              </w:rPr>
              <w:t xml:space="preserve">due to </w:t>
            </w:r>
            <w:r w:rsidRPr="00711388">
              <w:rPr>
                <w:lang w:val="en-GB"/>
              </w:rPr>
              <w:t>use of partial internal model</w:t>
            </w:r>
          </w:p>
          <w:p w14:paraId="1E1E0C36" w14:textId="3A956658"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1D4653" w:rsidRPr="00711388">
              <w:rPr>
                <w:lang w:val="en-GB"/>
              </w:rPr>
              <w:t xml:space="preserve">due to </w:t>
            </w:r>
            <w:r w:rsidRPr="00711388">
              <w:rPr>
                <w:lang w:val="en-GB"/>
              </w:rPr>
              <w:t>use of full internal model</w:t>
            </w:r>
          </w:p>
          <w:p w14:paraId="01C73782" w14:textId="3619774E" w:rsidR="00442834" w:rsidRPr="00711388" w:rsidRDefault="00442834" w:rsidP="00442834">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reported at RFF/MAP level</w:t>
            </w:r>
          </w:p>
          <w:p w14:paraId="52A91911" w14:textId="24734221" w:rsidR="00442834" w:rsidRPr="00711388" w:rsidRDefault="00442834" w:rsidP="00442834">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3C338CC7" w14:textId="060D0993" w:rsidR="00442834" w:rsidRPr="00711388" w:rsidRDefault="00442834" w:rsidP="00361C13">
            <w:pPr>
              <w:pStyle w:val="NormalLeft"/>
              <w:jc w:val="both"/>
              <w:rPr>
                <w:lang w:val="en-GB"/>
              </w:rPr>
            </w:pPr>
            <w:r w:rsidRPr="00711388">
              <w:rPr>
                <w:lang w:val="en-GB"/>
              </w:rPr>
              <w:t xml:space="preserve">17 </w:t>
            </w:r>
            <w:r w:rsidR="00845F43" w:rsidRPr="00711388">
              <w:rPr>
                <w:lang w:val="en-GB"/>
              </w:rPr>
              <w:t>-</w:t>
            </w:r>
            <w:r w:rsidRPr="00711388">
              <w:rPr>
                <w:lang w:val="en-GB"/>
              </w:rPr>
              <w:t xml:space="preserve"> </w:t>
            </w:r>
            <w:r w:rsidR="00BB659C" w:rsidRPr="00711388">
              <w:rPr>
                <w:lang w:val="en-GB"/>
              </w:rPr>
              <w:t>Partially reported due to use of partial internal model</w:t>
            </w:r>
          </w:p>
          <w:p w14:paraId="20AC727B" w14:textId="360CA39E"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096CDD15" w14:textId="77777777" w:rsidTr="00244A0A">
        <w:tc>
          <w:tcPr>
            <w:tcW w:w="1671" w:type="dxa"/>
            <w:tcBorders>
              <w:top w:val="single" w:sz="2" w:space="0" w:color="auto"/>
              <w:left w:val="single" w:sz="2" w:space="0" w:color="auto"/>
              <w:bottom w:val="single" w:sz="2" w:space="0" w:color="auto"/>
              <w:right w:val="single" w:sz="2" w:space="0" w:color="auto"/>
            </w:tcBorders>
          </w:tcPr>
          <w:p w14:paraId="1BACFF2C" w14:textId="77777777" w:rsidR="00442834" w:rsidRPr="00711388" w:rsidRDefault="00442834" w:rsidP="00442834">
            <w:pPr>
              <w:pStyle w:val="NormalLeft"/>
              <w:rPr>
                <w:lang w:val="en-GB"/>
              </w:rPr>
            </w:pPr>
            <w:r w:rsidRPr="00711388">
              <w:rPr>
                <w:lang w:val="en-GB"/>
              </w:rPr>
              <w:t>C0010/R0510</w:t>
            </w:r>
          </w:p>
        </w:tc>
        <w:tc>
          <w:tcPr>
            <w:tcW w:w="2508" w:type="dxa"/>
            <w:tcBorders>
              <w:top w:val="single" w:sz="2" w:space="0" w:color="auto"/>
              <w:left w:val="single" w:sz="2" w:space="0" w:color="auto"/>
              <w:bottom w:val="single" w:sz="2" w:space="0" w:color="auto"/>
              <w:right w:val="single" w:sz="2" w:space="0" w:color="auto"/>
            </w:tcBorders>
          </w:tcPr>
          <w:p w14:paraId="56C5E9AA" w14:textId="3A6DD9F2" w:rsidR="00442834" w:rsidRPr="00711388" w:rsidRDefault="00442834" w:rsidP="00442834">
            <w:pPr>
              <w:pStyle w:val="NormalLeft"/>
              <w:rPr>
                <w:lang w:val="en-GB"/>
              </w:rPr>
            </w:pPr>
            <w:r w:rsidRPr="00711388">
              <w:rPr>
                <w:lang w:val="en-GB"/>
              </w:rPr>
              <w:t xml:space="preserve">S.26.02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Counterparty default risk</w:t>
            </w:r>
          </w:p>
        </w:tc>
        <w:tc>
          <w:tcPr>
            <w:tcW w:w="5107" w:type="dxa"/>
            <w:tcBorders>
              <w:top w:val="single" w:sz="2" w:space="0" w:color="auto"/>
              <w:left w:val="single" w:sz="2" w:space="0" w:color="auto"/>
              <w:bottom w:val="single" w:sz="2" w:space="0" w:color="auto"/>
              <w:right w:val="single" w:sz="2" w:space="0" w:color="auto"/>
            </w:tcBorders>
          </w:tcPr>
          <w:p w14:paraId="01A1FED2" w14:textId="77777777" w:rsidR="00442834" w:rsidRPr="00711388" w:rsidRDefault="00442834" w:rsidP="00442834">
            <w:pPr>
              <w:pStyle w:val="NormalLeft"/>
              <w:rPr>
                <w:lang w:val="en-GB"/>
              </w:rPr>
            </w:pPr>
            <w:r w:rsidRPr="00711388">
              <w:rPr>
                <w:lang w:val="en-GB"/>
              </w:rPr>
              <w:t>One of the options in the following closed list shall be used:</w:t>
            </w:r>
          </w:p>
          <w:p w14:paraId="3EB96C85" w14:textId="23E988A3"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6A8506ED" w14:textId="0FBA2DDF"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0C67AAE3" w14:textId="32700B72" w:rsidR="00442834" w:rsidRPr="00711388" w:rsidRDefault="00442834" w:rsidP="00442834">
            <w:pPr>
              <w:pStyle w:val="NormalLeft"/>
              <w:rPr>
                <w:lang w:val="en-GB"/>
              </w:rPr>
            </w:pPr>
            <w:r w:rsidRPr="00711388">
              <w:rPr>
                <w:lang w:val="en-GB"/>
              </w:rPr>
              <w:lastRenderedPageBreak/>
              <w:t xml:space="preserve">8 </w:t>
            </w:r>
            <w:r w:rsidR="00845F43" w:rsidRPr="00711388">
              <w:rPr>
                <w:lang w:val="en-GB"/>
              </w:rPr>
              <w:t>-</w:t>
            </w:r>
            <w:r w:rsidRPr="00711388">
              <w:rPr>
                <w:lang w:val="en-GB"/>
              </w:rPr>
              <w:t xml:space="preserve"> Not reported </w:t>
            </w:r>
            <w:r w:rsidR="001D4653" w:rsidRPr="00711388">
              <w:rPr>
                <w:lang w:val="en-GB"/>
              </w:rPr>
              <w:t xml:space="preserve">due to </w:t>
            </w:r>
            <w:r w:rsidRPr="00711388">
              <w:rPr>
                <w:lang w:val="en-GB"/>
              </w:rPr>
              <w:t>use of partial internal model</w:t>
            </w:r>
          </w:p>
          <w:p w14:paraId="00137274" w14:textId="6C4613C4"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1D4653" w:rsidRPr="00711388">
              <w:rPr>
                <w:lang w:val="en-GB"/>
              </w:rPr>
              <w:t xml:space="preserve">due to </w:t>
            </w:r>
            <w:r w:rsidRPr="00711388">
              <w:rPr>
                <w:lang w:val="en-GB"/>
              </w:rPr>
              <w:t>use of full internal model</w:t>
            </w:r>
          </w:p>
          <w:p w14:paraId="6273DB08" w14:textId="015E678E" w:rsidR="00442834" w:rsidRPr="00711388" w:rsidRDefault="00442834" w:rsidP="00442834">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reported at RFF/MAP level</w:t>
            </w:r>
            <w:r w:rsidR="00E82329" w:rsidRPr="00711388">
              <w:rPr>
                <w:lang w:val="en-GB"/>
              </w:rPr>
              <w:t xml:space="preserve"> </w:t>
            </w: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11A69EB0" w14:textId="1E40D798" w:rsidR="00442834" w:rsidRPr="00711388" w:rsidRDefault="00442834" w:rsidP="00442834">
            <w:pPr>
              <w:pStyle w:val="NormalLeft"/>
              <w:rPr>
                <w:lang w:val="en-GB"/>
              </w:rPr>
            </w:pPr>
            <w:r w:rsidRPr="00711388">
              <w:rPr>
                <w:lang w:val="en-GB"/>
              </w:rPr>
              <w:t xml:space="preserve">17 </w:t>
            </w:r>
            <w:r w:rsidR="00845F43" w:rsidRPr="00711388">
              <w:rPr>
                <w:lang w:val="en-GB"/>
              </w:rPr>
              <w:t>-</w:t>
            </w:r>
            <w:r w:rsidRPr="00711388">
              <w:rPr>
                <w:lang w:val="en-GB"/>
              </w:rPr>
              <w:t xml:space="preserve"> </w:t>
            </w:r>
            <w:r w:rsidR="00BB659C" w:rsidRPr="00711388">
              <w:rPr>
                <w:lang w:val="en-GB"/>
              </w:rPr>
              <w:t>Partially reported due to use of partial internal model</w:t>
            </w:r>
          </w:p>
          <w:p w14:paraId="402292F7" w14:textId="45AC19AC" w:rsidR="00442834" w:rsidRPr="00711388" w:rsidRDefault="00442834" w:rsidP="00442834">
            <w:pPr>
              <w:pStyle w:val="NormalLeft"/>
              <w:rPr>
                <w:highlight w:val="yellow"/>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7C5F3D4F" w14:textId="77777777" w:rsidTr="00244A0A">
        <w:tc>
          <w:tcPr>
            <w:tcW w:w="1671" w:type="dxa"/>
            <w:tcBorders>
              <w:top w:val="single" w:sz="2" w:space="0" w:color="auto"/>
              <w:left w:val="single" w:sz="2" w:space="0" w:color="auto"/>
              <w:bottom w:val="single" w:sz="2" w:space="0" w:color="auto"/>
              <w:right w:val="single" w:sz="2" w:space="0" w:color="auto"/>
            </w:tcBorders>
          </w:tcPr>
          <w:p w14:paraId="306A2FD1" w14:textId="77777777" w:rsidR="00442834" w:rsidRPr="00711388" w:rsidRDefault="00442834" w:rsidP="00442834">
            <w:pPr>
              <w:pStyle w:val="NormalLeft"/>
              <w:rPr>
                <w:lang w:val="en-GB"/>
              </w:rPr>
            </w:pPr>
            <w:r w:rsidRPr="00711388">
              <w:rPr>
                <w:lang w:val="en-GB"/>
              </w:rPr>
              <w:lastRenderedPageBreak/>
              <w:t>C0010/R0520</w:t>
            </w:r>
          </w:p>
        </w:tc>
        <w:tc>
          <w:tcPr>
            <w:tcW w:w="2508" w:type="dxa"/>
            <w:tcBorders>
              <w:top w:val="single" w:sz="2" w:space="0" w:color="auto"/>
              <w:left w:val="single" w:sz="2" w:space="0" w:color="auto"/>
              <w:bottom w:val="single" w:sz="2" w:space="0" w:color="auto"/>
              <w:right w:val="single" w:sz="2" w:space="0" w:color="auto"/>
            </w:tcBorders>
          </w:tcPr>
          <w:p w14:paraId="74B93FD0" w14:textId="1595C165" w:rsidR="00442834" w:rsidRPr="00711388" w:rsidRDefault="00442834" w:rsidP="00442834">
            <w:pPr>
              <w:pStyle w:val="NormalLeft"/>
              <w:rPr>
                <w:lang w:val="en-GB"/>
              </w:rPr>
            </w:pPr>
            <w:r w:rsidRPr="00711388">
              <w:rPr>
                <w:lang w:val="en-GB"/>
              </w:rPr>
              <w:t xml:space="preserve">S.26.03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Life underwriting risk</w:t>
            </w:r>
          </w:p>
        </w:tc>
        <w:tc>
          <w:tcPr>
            <w:tcW w:w="5107" w:type="dxa"/>
            <w:tcBorders>
              <w:top w:val="single" w:sz="2" w:space="0" w:color="auto"/>
              <w:left w:val="single" w:sz="2" w:space="0" w:color="auto"/>
              <w:bottom w:val="single" w:sz="2" w:space="0" w:color="auto"/>
              <w:right w:val="single" w:sz="2" w:space="0" w:color="auto"/>
            </w:tcBorders>
          </w:tcPr>
          <w:p w14:paraId="01D1F512" w14:textId="77777777" w:rsidR="00442834" w:rsidRPr="00711388" w:rsidRDefault="00442834" w:rsidP="00442834">
            <w:pPr>
              <w:pStyle w:val="NormalLeft"/>
              <w:rPr>
                <w:lang w:val="en-GB"/>
              </w:rPr>
            </w:pPr>
            <w:r w:rsidRPr="00711388">
              <w:rPr>
                <w:lang w:val="en-GB"/>
              </w:rPr>
              <w:t>One of the options in the following closed list shall be used:</w:t>
            </w:r>
          </w:p>
          <w:p w14:paraId="6EB3533B" w14:textId="18C03661"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708CF844" w14:textId="224CD2AB"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6B1D46F4" w14:textId="7E96E767" w:rsidR="00442834" w:rsidRPr="00711388" w:rsidRDefault="00442834" w:rsidP="00442834">
            <w:pPr>
              <w:pStyle w:val="NormalLeft"/>
              <w:rPr>
                <w:lang w:val="en-GB"/>
              </w:rPr>
            </w:pPr>
            <w:r w:rsidRPr="00711388">
              <w:rPr>
                <w:lang w:val="en-GB"/>
              </w:rPr>
              <w:t xml:space="preserve">8 </w:t>
            </w:r>
            <w:r w:rsidR="00845F43" w:rsidRPr="00711388">
              <w:rPr>
                <w:lang w:val="en-GB"/>
              </w:rPr>
              <w:t>-</w:t>
            </w:r>
            <w:r w:rsidRPr="00711388">
              <w:rPr>
                <w:lang w:val="en-GB"/>
              </w:rPr>
              <w:t xml:space="preserve"> Not reported </w:t>
            </w:r>
            <w:r w:rsidR="001D4653" w:rsidRPr="00711388">
              <w:rPr>
                <w:lang w:val="en-GB"/>
              </w:rPr>
              <w:t>due to</w:t>
            </w:r>
            <w:r w:rsidRPr="00711388">
              <w:rPr>
                <w:lang w:val="en-GB"/>
              </w:rPr>
              <w:t xml:space="preserve"> use of partial internal model</w:t>
            </w:r>
          </w:p>
          <w:p w14:paraId="5D380164" w14:textId="51446B2A"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1D4653" w:rsidRPr="00711388">
              <w:rPr>
                <w:lang w:val="en-GB"/>
              </w:rPr>
              <w:t>due to</w:t>
            </w:r>
            <w:r w:rsidRPr="00711388">
              <w:rPr>
                <w:lang w:val="en-GB"/>
              </w:rPr>
              <w:t xml:space="preserve"> use of full internal model</w:t>
            </w:r>
          </w:p>
          <w:p w14:paraId="489A31D1" w14:textId="7219E3A5" w:rsidR="00442834" w:rsidRPr="00711388" w:rsidRDefault="00442834" w:rsidP="00442834">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reported at RFF/MAP level</w:t>
            </w:r>
          </w:p>
          <w:p w14:paraId="5E760C9F" w14:textId="1E5C0C13" w:rsidR="00442834" w:rsidRPr="00711388" w:rsidRDefault="00442834" w:rsidP="00442834">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71CF069A" w14:textId="7F796E16" w:rsidR="00442834" w:rsidRPr="00711388" w:rsidRDefault="00442834" w:rsidP="00442834">
            <w:pPr>
              <w:pStyle w:val="NormalLeft"/>
              <w:rPr>
                <w:lang w:val="en-GB"/>
              </w:rPr>
            </w:pPr>
            <w:r w:rsidRPr="00711388">
              <w:rPr>
                <w:lang w:val="en-GB"/>
              </w:rPr>
              <w:t xml:space="preserve">17 </w:t>
            </w:r>
            <w:r w:rsidR="00845F43" w:rsidRPr="00711388">
              <w:rPr>
                <w:lang w:val="en-GB"/>
              </w:rPr>
              <w:t>-</w:t>
            </w:r>
            <w:r w:rsidRPr="00711388">
              <w:rPr>
                <w:lang w:val="en-GB"/>
              </w:rPr>
              <w:t xml:space="preserve"> </w:t>
            </w:r>
            <w:r w:rsidR="00BB659C" w:rsidRPr="00711388">
              <w:rPr>
                <w:lang w:val="en-GB"/>
              </w:rPr>
              <w:t>Partially reported due to use of partial internal model</w:t>
            </w:r>
          </w:p>
          <w:p w14:paraId="2E3D2FCB" w14:textId="2811FE4B" w:rsidR="00442834" w:rsidRPr="00711388" w:rsidRDefault="00442834" w:rsidP="00442834">
            <w:pPr>
              <w:pStyle w:val="NormalLeft"/>
              <w:rPr>
                <w:highlight w:val="yellow"/>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13D614AF" w14:textId="77777777" w:rsidTr="00244A0A">
        <w:tc>
          <w:tcPr>
            <w:tcW w:w="1671" w:type="dxa"/>
            <w:tcBorders>
              <w:top w:val="single" w:sz="2" w:space="0" w:color="auto"/>
              <w:left w:val="single" w:sz="2" w:space="0" w:color="auto"/>
              <w:bottom w:val="single" w:sz="2" w:space="0" w:color="auto"/>
              <w:right w:val="single" w:sz="2" w:space="0" w:color="auto"/>
            </w:tcBorders>
          </w:tcPr>
          <w:p w14:paraId="6CBFF33C" w14:textId="77777777" w:rsidR="00442834" w:rsidRPr="00711388" w:rsidRDefault="00442834" w:rsidP="00442834">
            <w:pPr>
              <w:pStyle w:val="NormalLeft"/>
              <w:rPr>
                <w:lang w:val="en-GB"/>
              </w:rPr>
            </w:pPr>
            <w:r w:rsidRPr="00711388">
              <w:rPr>
                <w:lang w:val="en-GB"/>
              </w:rPr>
              <w:t>C0010/R0530</w:t>
            </w:r>
          </w:p>
        </w:tc>
        <w:tc>
          <w:tcPr>
            <w:tcW w:w="2508" w:type="dxa"/>
            <w:tcBorders>
              <w:top w:val="single" w:sz="2" w:space="0" w:color="auto"/>
              <w:left w:val="single" w:sz="2" w:space="0" w:color="auto"/>
              <w:bottom w:val="single" w:sz="2" w:space="0" w:color="auto"/>
              <w:right w:val="single" w:sz="2" w:space="0" w:color="auto"/>
            </w:tcBorders>
          </w:tcPr>
          <w:p w14:paraId="1AE34899" w14:textId="4B75EBEC" w:rsidR="00442834" w:rsidRPr="00711388" w:rsidRDefault="00442834" w:rsidP="00442834">
            <w:pPr>
              <w:pStyle w:val="NormalLeft"/>
              <w:rPr>
                <w:lang w:val="en-GB"/>
              </w:rPr>
            </w:pPr>
            <w:r w:rsidRPr="00711388">
              <w:rPr>
                <w:lang w:val="en-GB"/>
              </w:rPr>
              <w:t xml:space="preserve">S.26.04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Health underwriting risk</w:t>
            </w:r>
          </w:p>
        </w:tc>
        <w:tc>
          <w:tcPr>
            <w:tcW w:w="5107" w:type="dxa"/>
            <w:tcBorders>
              <w:top w:val="single" w:sz="2" w:space="0" w:color="auto"/>
              <w:left w:val="single" w:sz="2" w:space="0" w:color="auto"/>
              <w:bottom w:val="single" w:sz="2" w:space="0" w:color="auto"/>
              <w:right w:val="single" w:sz="2" w:space="0" w:color="auto"/>
            </w:tcBorders>
          </w:tcPr>
          <w:p w14:paraId="1C64DC8B" w14:textId="77777777" w:rsidR="00442834" w:rsidRPr="00711388" w:rsidRDefault="00442834" w:rsidP="00442834">
            <w:pPr>
              <w:pStyle w:val="NormalLeft"/>
              <w:rPr>
                <w:lang w:val="en-GB"/>
              </w:rPr>
            </w:pPr>
            <w:r w:rsidRPr="00711388">
              <w:rPr>
                <w:lang w:val="en-GB"/>
              </w:rPr>
              <w:t>One of the options in the following closed list shall be used:</w:t>
            </w:r>
          </w:p>
          <w:p w14:paraId="646D747F" w14:textId="48EABFCC"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61B0839" w14:textId="7A2C68F7"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6617559C" w14:textId="37145A54" w:rsidR="00442834" w:rsidRPr="00711388" w:rsidRDefault="00442834" w:rsidP="00442834">
            <w:pPr>
              <w:pStyle w:val="NormalLeft"/>
              <w:rPr>
                <w:lang w:val="en-GB"/>
              </w:rPr>
            </w:pPr>
            <w:r w:rsidRPr="00711388">
              <w:rPr>
                <w:lang w:val="en-GB"/>
              </w:rPr>
              <w:t xml:space="preserve">8 </w:t>
            </w:r>
            <w:r w:rsidR="00845F43" w:rsidRPr="00711388">
              <w:rPr>
                <w:lang w:val="en-GB"/>
              </w:rPr>
              <w:t>-</w:t>
            </w:r>
            <w:r w:rsidRPr="00711388">
              <w:rPr>
                <w:lang w:val="en-GB"/>
              </w:rPr>
              <w:t xml:space="preserve"> Not reported </w:t>
            </w:r>
            <w:r w:rsidR="005552F1" w:rsidRPr="00711388">
              <w:rPr>
                <w:lang w:val="en-GB"/>
              </w:rPr>
              <w:t>due to</w:t>
            </w:r>
            <w:r w:rsidRPr="00711388">
              <w:rPr>
                <w:lang w:val="en-GB"/>
              </w:rPr>
              <w:t xml:space="preserve"> use of partial internal model</w:t>
            </w:r>
          </w:p>
          <w:p w14:paraId="283C38E2" w14:textId="2647E484"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5552F1" w:rsidRPr="00711388">
              <w:rPr>
                <w:lang w:val="en-GB"/>
              </w:rPr>
              <w:t>due to</w:t>
            </w:r>
            <w:r w:rsidRPr="00711388">
              <w:rPr>
                <w:lang w:val="en-GB"/>
              </w:rPr>
              <w:t xml:space="preserve"> use of full internal model</w:t>
            </w:r>
          </w:p>
          <w:p w14:paraId="295F0F91" w14:textId="08D4BF66" w:rsidR="00442834" w:rsidRPr="00711388" w:rsidRDefault="00442834" w:rsidP="00442834">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reported at RFF/MAP level</w:t>
            </w:r>
          </w:p>
          <w:p w14:paraId="3EE502DF" w14:textId="1EF13CDD" w:rsidR="00442834" w:rsidRPr="00711388" w:rsidRDefault="00442834" w:rsidP="00442834">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72ABECA4" w14:textId="70C570CB" w:rsidR="00442834" w:rsidRPr="00711388" w:rsidRDefault="00442834" w:rsidP="00442834">
            <w:pPr>
              <w:pStyle w:val="NormalLeft"/>
              <w:rPr>
                <w:lang w:val="en-GB"/>
              </w:rPr>
            </w:pPr>
            <w:r w:rsidRPr="00711388">
              <w:rPr>
                <w:lang w:val="en-GB"/>
              </w:rPr>
              <w:t xml:space="preserve">17 </w:t>
            </w:r>
            <w:r w:rsidR="00845F43" w:rsidRPr="00711388">
              <w:rPr>
                <w:lang w:val="en-GB"/>
              </w:rPr>
              <w:t>-</w:t>
            </w:r>
            <w:r w:rsidRPr="00711388">
              <w:rPr>
                <w:lang w:val="en-GB"/>
              </w:rPr>
              <w:t xml:space="preserve"> </w:t>
            </w:r>
            <w:r w:rsidR="00BB659C" w:rsidRPr="00711388">
              <w:rPr>
                <w:lang w:val="en-GB"/>
              </w:rPr>
              <w:t>Partially reported due to use of partial internal model</w:t>
            </w:r>
          </w:p>
          <w:p w14:paraId="48A2424B" w14:textId="49043CD1" w:rsidR="00442834" w:rsidRPr="00711388" w:rsidRDefault="00442834" w:rsidP="00442834">
            <w:pPr>
              <w:pStyle w:val="NormalLeft"/>
              <w:rPr>
                <w:highlight w:val="yellow"/>
                <w:lang w:val="en-GB"/>
              </w:rPr>
            </w:pPr>
            <w:r w:rsidRPr="00711388">
              <w:rPr>
                <w:lang w:val="en-GB"/>
              </w:rPr>
              <w:lastRenderedPageBreak/>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2E6696DD" w14:textId="77777777" w:rsidTr="00244A0A">
        <w:tc>
          <w:tcPr>
            <w:tcW w:w="1671" w:type="dxa"/>
            <w:tcBorders>
              <w:top w:val="single" w:sz="2" w:space="0" w:color="auto"/>
              <w:left w:val="single" w:sz="2" w:space="0" w:color="auto"/>
              <w:bottom w:val="single" w:sz="2" w:space="0" w:color="auto"/>
              <w:right w:val="single" w:sz="2" w:space="0" w:color="auto"/>
            </w:tcBorders>
          </w:tcPr>
          <w:p w14:paraId="16E44476" w14:textId="77777777" w:rsidR="00442834" w:rsidRPr="00711388" w:rsidRDefault="00442834" w:rsidP="00442834">
            <w:pPr>
              <w:pStyle w:val="NormalLeft"/>
              <w:rPr>
                <w:lang w:val="en-GB"/>
              </w:rPr>
            </w:pPr>
            <w:r w:rsidRPr="00711388">
              <w:rPr>
                <w:lang w:val="en-GB"/>
              </w:rPr>
              <w:lastRenderedPageBreak/>
              <w:t>C0010/R0540</w:t>
            </w:r>
          </w:p>
        </w:tc>
        <w:tc>
          <w:tcPr>
            <w:tcW w:w="2508" w:type="dxa"/>
            <w:tcBorders>
              <w:top w:val="single" w:sz="2" w:space="0" w:color="auto"/>
              <w:left w:val="single" w:sz="2" w:space="0" w:color="auto"/>
              <w:bottom w:val="single" w:sz="2" w:space="0" w:color="auto"/>
              <w:right w:val="single" w:sz="2" w:space="0" w:color="auto"/>
            </w:tcBorders>
          </w:tcPr>
          <w:p w14:paraId="4E230FE6" w14:textId="05545EF4" w:rsidR="00442834" w:rsidRPr="00711388" w:rsidRDefault="00442834" w:rsidP="00442834">
            <w:pPr>
              <w:pStyle w:val="NormalLeft"/>
              <w:rPr>
                <w:lang w:val="en-GB"/>
              </w:rPr>
            </w:pPr>
            <w:r w:rsidRPr="00711388">
              <w:rPr>
                <w:lang w:val="en-GB"/>
              </w:rPr>
              <w:t xml:space="preserve">S.26.05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Non</w:t>
            </w:r>
            <w:r w:rsidR="00711388" w:rsidRPr="00711388">
              <w:rPr>
                <w:lang w:val="en-GB"/>
              </w:rPr>
              <w:t>-</w:t>
            </w:r>
            <w:r w:rsidRPr="00711388">
              <w:rPr>
                <w:lang w:val="en-GB"/>
              </w:rPr>
              <w:t>Life underwriting risk</w:t>
            </w:r>
          </w:p>
        </w:tc>
        <w:tc>
          <w:tcPr>
            <w:tcW w:w="5107" w:type="dxa"/>
            <w:tcBorders>
              <w:top w:val="single" w:sz="2" w:space="0" w:color="auto"/>
              <w:left w:val="single" w:sz="2" w:space="0" w:color="auto"/>
              <w:bottom w:val="single" w:sz="2" w:space="0" w:color="auto"/>
              <w:right w:val="single" w:sz="2" w:space="0" w:color="auto"/>
            </w:tcBorders>
          </w:tcPr>
          <w:p w14:paraId="3225CAC4" w14:textId="77777777" w:rsidR="00442834" w:rsidRPr="00711388" w:rsidRDefault="00442834" w:rsidP="00442834">
            <w:pPr>
              <w:pStyle w:val="NormalLeft"/>
              <w:rPr>
                <w:lang w:val="en-GB"/>
              </w:rPr>
            </w:pPr>
            <w:r w:rsidRPr="00711388">
              <w:rPr>
                <w:lang w:val="en-GB"/>
              </w:rPr>
              <w:t>One of the options in the following closed list shall be used:</w:t>
            </w:r>
          </w:p>
          <w:p w14:paraId="6EE07D5E" w14:textId="1CC16B30"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53679E2" w14:textId="197FA0CC"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05EE9AF6" w14:textId="03D5A406" w:rsidR="00442834" w:rsidRPr="00711388" w:rsidRDefault="00442834" w:rsidP="00442834">
            <w:pPr>
              <w:pStyle w:val="NormalLeft"/>
              <w:rPr>
                <w:lang w:val="en-GB"/>
              </w:rPr>
            </w:pPr>
            <w:r w:rsidRPr="00711388">
              <w:rPr>
                <w:lang w:val="en-GB"/>
              </w:rPr>
              <w:t xml:space="preserve">8 </w:t>
            </w:r>
            <w:r w:rsidR="00845F43" w:rsidRPr="00711388">
              <w:rPr>
                <w:lang w:val="en-GB"/>
              </w:rPr>
              <w:t>-</w:t>
            </w:r>
            <w:r w:rsidRPr="00711388">
              <w:rPr>
                <w:lang w:val="en-GB"/>
              </w:rPr>
              <w:t xml:space="preserve"> Not reported </w:t>
            </w:r>
            <w:r w:rsidR="0031502E" w:rsidRPr="00711388">
              <w:rPr>
                <w:lang w:val="en-GB"/>
              </w:rPr>
              <w:t>due to</w:t>
            </w:r>
            <w:r w:rsidRPr="00711388">
              <w:rPr>
                <w:lang w:val="en-GB"/>
              </w:rPr>
              <w:t xml:space="preserve"> use of partial internal model</w:t>
            </w:r>
          </w:p>
          <w:p w14:paraId="2DBB8A43" w14:textId="0AC9CCC9"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31502E" w:rsidRPr="00711388">
              <w:rPr>
                <w:lang w:val="en-GB"/>
              </w:rPr>
              <w:t>due to</w:t>
            </w:r>
            <w:r w:rsidRPr="00711388">
              <w:rPr>
                <w:lang w:val="en-GB"/>
              </w:rPr>
              <w:t xml:space="preserve"> use of full internal model</w:t>
            </w:r>
          </w:p>
          <w:p w14:paraId="0EB3FD57" w14:textId="7FC44ED4" w:rsidR="00442834" w:rsidRPr="00711388" w:rsidRDefault="00442834" w:rsidP="00442834">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reported at RFF/MAP level</w:t>
            </w:r>
          </w:p>
          <w:p w14:paraId="2A0AB3A5" w14:textId="0DFDDFBC" w:rsidR="00442834" w:rsidRPr="00711388" w:rsidRDefault="00442834" w:rsidP="00442834">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779A8DE4" w14:textId="56CC63D0" w:rsidR="00442834" w:rsidRPr="00711388" w:rsidRDefault="00442834" w:rsidP="00442834">
            <w:pPr>
              <w:pStyle w:val="NormalLeft"/>
              <w:rPr>
                <w:lang w:val="en-GB"/>
              </w:rPr>
            </w:pPr>
            <w:r w:rsidRPr="00711388">
              <w:rPr>
                <w:lang w:val="en-GB"/>
              </w:rPr>
              <w:t xml:space="preserve">17 </w:t>
            </w:r>
            <w:r w:rsidR="00845F43" w:rsidRPr="00711388">
              <w:rPr>
                <w:lang w:val="en-GB"/>
              </w:rPr>
              <w:t>-</w:t>
            </w:r>
            <w:r w:rsidRPr="00711388">
              <w:rPr>
                <w:lang w:val="en-GB"/>
              </w:rPr>
              <w:t xml:space="preserve"> </w:t>
            </w:r>
            <w:r w:rsidR="00BB659C" w:rsidRPr="00711388">
              <w:rPr>
                <w:lang w:val="en-GB"/>
              </w:rPr>
              <w:t>Partially reported due to use of partial internal model</w:t>
            </w:r>
          </w:p>
          <w:p w14:paraId="7F425292" w14:textId="6E96487D" w:rsidR="00442834" w:rsidRPr="00711388" w:rsidRDefault="00442834" w:rsidP="00442834">
            <w:pPr>
              <w:pStyle w:val="NormalLeft"/>
              <w:rPr>
                <w:highlight w:val="yellow"/>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55B26CF0" w14:textId="77777777" w:rsidTr="00244A0A">
        <w:tc>
          <w:tcPr>
            <w:tcW w:w="1671" w:type="dxa"/>
            <w:tcBorders>
              <w:top w:val="single" w:sz="2" w:space="0" w:color="auto"/>
              <w:left w:val="single" w:sz="2" w:space="0" w:color="auto"/>
              <w:bottom w:val="single" w:sz="2" w:space="0" w:color="auto"/>
              <w:right w:val="single" w:sz="2" w:space="0" w:color="auto"/>
            </w:tcBorders>
          </w:tcPr>
          <w:p w14:paraId="30B65E73" w14:textId="77777777" w:rsidR="00442834" w:rsidRPr="00711388" w:rsidRDefault="00442834" w:rsidP="00442834">
            <w:pPr>
              <w:pStyle w:val="NormalLeft"/>
              <w:rPr>
                <w:lang w:val="en-GB"/>
              </w:rPr>
            </w:pPr>
            <w:r w:rsidRPr="00711388">
              <w:rPr>
                <w:lang w:val="en-GB"/>
              </w:rPr>
              <w:t>C0010/R0550</w:t>
            </w:r>
          </w:p>
        </w:tc>
        <w:tc>
          <w:tcPr>
            <w:tcW w:w="2508" w:type="dxa"/>
            <w:tcBorders>
              <w:top w:val="single" w:sz="2" w:space="0" w:color="auto"/>
              <w:left w:val="single" w:sz="2" w:space="0" w:color="auto"/>
              <w:bottom w:val="single" w:sz="2" w:space="0" w:color="auto"/>
              <w:right w:val="single" w:sz="2" w:space="0" w:color="auto"/>
            </w:tcBorders>
          </w:tcPr>
          <w:p w14:paraId="5F52242A" w14:textId="201AF4FB" w:rsidR="00442834" w:rsidRPr="00711388" w:rsidRDefault="00442834" w:rsidP="00442834">
            <w:pPr>
              <w:pStyle w:val="NormalLeft"/>
              <w:rPr>
                <w:lang w:val="en-GB"/>
              </w:rPr>
            </w:pPr>
            <w:r w:rsidRPr="00711388">
              <w:rPr>
                <w:lang w:val="en-GB"/>
              </w:rPr>
              <w:t xml:space="preserve">S.26.06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Operational risk</w:t>
            </w:r>
          </w:p>
        </w:tc>
        <w:tc>
          <w:tcPr>
            <w:tcW w:w="5107" w:type="dxa"/>
            <w:tcBorders>
              <w:top w:val="single" w:sz="2" w:space="0" w:color="auto"/>
              <w:left w:val="single" w:sz="2" w:space="0" w:color="auto"/>
              <w:bottom w:val="single" w:sz="2" w:space="0" w:color="auto"/>
              <w:right w:val="single" w:sz="2" w:space="0" w:color="auto"/>
            </w:tcBorders>
          </w:tcPr>
          <w:p w14:paraId="6D42368C" w14:textId="77777777" w:rsidR="00442834" w:rsidRPr="00711388" w:rsidRDefault="00442834" w:rsidP="00442834">
            <w:pPr>
              <w:pStyle w:val="NormalLeft"/>
              <w:rPr>
                <w:lang w:val="en-GB"/>
              </w:rPr>
            </w:pPr>
            <w:r w:rsidRPr="00711388">
              <w:rPr>
                <w:lang w:val="en-GB"/>
              </w:rPr>
              <w:t>One of the options in the following closed list shall be used:</w:t>
            </w:r>
          </w:p>
          <w:p w14:paraId="20338A27" w14:textId="1B24EE5F"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7447C638" w14:textId="1B6C3297" w:rsidR="00442834" w:rsidRPr="00711388" w:rsidRDefault="00442834" w:rsidP="00442834">
            <w:pPr>
              <w:pStyle w:val="NormalLeft"/>
              <w:rPr>
                <w:lang w:val="en-GB"/>
              </w:rPr>
            </w:pPr>
            <w:r w:rsidRPr="00711388">
              <w:rPr>
                <w:lang w:val="en-GB"/>
              </w:rPr>
              <w:t xml:space="preserve">8 </w:t>
            </w:r>
            <w:r w:rsidR="00845F43" w:rsidRPr="00711388">
              <w:rPr>
                <w:lang w:val="en-GB"/>
              </w:rPr>
              <w:t>-</w:t>
            </w:r>
            <w:r w:rsidRPr="00711388">
              <w:rPr>
                <w:lang w:val="en-GB"/>
              </w:rPr>
              <w:t xml:space="preserve"> Not reported </w:t>
            </w:r>
            <w:r w:rsidR="00602EE1" w:rsidRPr="00711388">
              <w:rPr>
                <w:lang w:val="en-GB"/>
              </w:rPr>
              <w:t>due to</w:t>
            </w:r>
            <w:r w:rsidRPr="00711388">
              <w:rPr>
                <w:lang w:val="en-GB"/>
              </w:rPr>
              <w:t xml:space="preserve"> use of partial internal model</w:t>
            </w:r>
          </w:p>
          <w:p w14:paraId="008C3A33" w14:textId="6E8EBA2A"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602EE1" w:rsidRPr="00711388">
              <w:rPr>
                <w:lang w:val="en-GB"/>
              </w:rPr>
              <w:t>due to</w:t>
            </w:r>
            <w:r w:rsidRPr="00711388">
              <w:rPr>
                <w:lang w:val="en-GB"/>
              </w:rPr>
              <w:t xml:space="preserve"> use of full internal model</w:t>
            </w:r>
          </w:p>
          <w:p w14:paraId="1EA160B7" w14:textId="421204B3" w:rsidR="00442834" w:rsidRPr="00711388" w:rsidRDefault="00442834" w:rsidP="00442834">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reported at RFF/MAP level</w:t>
            </w:r>
          </w:p>
          <w:p w14:paraId="30080A13" w14:textId="05BCF060" w:rsidR="00442834" w:rsidRPr="00711388" w:rsidRDefault="00442834" w:rsidP="00442834">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3F7745B8" w14:textId="0802B944" w:rsidR="00442834" w:rsidRPr="00711388" w:rsidRDefault="00442834" w:rsidP="00442834">
            <w:pPr>
              <w:pStyle w:val="NormalLeft"/>
              <w:rPr>
                <w:lang w:val="en-GB"/>
              </w:rPr>
            </w:pPr>
            <w:r w:rsidRPr="00711388">
              <w:rPr>
                <w:lang w:val="en-GB"/>
              </w:rPr>
              <w:t xml:space="preserve">17 </w:t>
            </w:r>
            <w:r w:rsidR="00845F43" w:rsidRPr="00711388">
              <w:rPr>
                <w:lang w:val="en-GB"/>
              </w:rPr>
              <w:t>-</w:t>
            </w:r>
            <w:r w:rsidRPr="00711388">
              <w:rPr>
                <w:lang w:val="en-GB"/>
              </w:rPr>
              <w:t xml:space="preserve"> </w:t>
            </w:r>
            <w:r w:rsidR="00BB659C" w:rsidRPr="00711388">
              <w:rPr>
                <w:lang w:val="en-GB"/>
              </w:rPr>
              <w:t>Partially reported due to use of partial internal model</w:t>
            </w:r>
          </w:p>
          <w:p w14:paraId="5DBA78A0" w14:textId="2E50703A" w:rsidR="00442834" w:rsidRPr="00711388" w:rsidRDefault="00442834" w:rsidP="00442834">
            <w:pPr>
              <w:pStyle w:val="NormalLeft"/>
              <w:rPr>
                <w:highlight w:val="yellow"/>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7E85E983" w14:textId="77777777" w:rsidTr="00244A0A">
        <w:tc>
          <w:tcPr>
            <w:tcW w:w="1671" w:type="dxa"/>
            <w:tcBorders>
              <w:top w:val="single" w:sz="2" w:space="0" w:color="auto"/>
              <w:left w:val="single" w:sz="2" w:space="0" w:color="auto"/>
              <w:bottom w:val="single" w:sz="2" w:space="0" w:color="auto"/>
              <w:right w:val="single" w:sz="2" w:space="0" w:color="auto"/>
            </w:tcBorders>
          </w:tcPr>
          <w:p w14:paraId="390A12B9" w14:textId="77777777" w:rsidR="00442834" w:rsidRPr="00711388" w:rsidRDefault="00442834" w:rsidP="00442834">
            <w:pPr>
              <w:pStyle w:val="NormalLeft"/>
              <w:rPr>
                <w:lang w:val="en-GB"/>
              </w:rPr>
            </w:pPr>
            <w:r w:rsidRPr="00711388">
              <w:rPr>
                <w:lang w:val="en-GB"/>
              </w:rPr>
              <w:t>C0010/R0560</w:t>
            </w:r>
          </w:p>
        </w:tc>
        <w:tc>
          <w:tcPr>
            <w:tcW w:w="2508" w:type="dxa"/>
            <w:tcBorders>
              <w:top w:val="single" w:sz="2" w:space="0" w:color="auto"/>
              <w:left w:val="single" w:sz="2" w:space="0" w:color="auto"/>
              <w:bottom w:val="single" w:sz="2" w:space="0" w:color="auto"/>
              <w:right w:val="single" w:sz="2" w:space="0" w:color="auto"/>
            </w:tcBorders>
          </w:tcPr>
          <w:p w14:paraId="527D0D63" w14:textId="05D9EF06" w:rsidR="00442834" w:rsidRPr="00711388" w:rsidRDefault="00442834" w:rsidP="00442834">
            <w:pPr>
              <w:pStyle w:val="NormalLeft"/>
              <w:rPr>
                <w:lang w:val="en-GB"/>
              </w:rPr>
            </w:pPr>
            <w:r w:rsidRPr="00711388">
              <w:rPr>
                <w:lang w:val="en-GB"/>
              </w:rPr>
              <w:t xml:space="preserve">S.26.07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Simplifications</w:t>
            </w:r>
          </w:p>
        </w:tc>
        <w:tc>
          <w:tcPr>
            <w:tcW w:w="5107" w:type="dxa"/>
            <w:tcBorders>
              <w:top w:val="single" w:sz="2" w:space="0" w:color="auto"/>
              <w:left w:val="single" w:sz="2" w:space="0" w:color="auto"/>
              <w:bottom w:val="single" w:sz="2" w:space="0" w:color="auto"/>
              <w:right w:val="single" w:sz="2" w:space="0" w:color="auto"/>
            </w:tcBorders>
          </w:tcPr>
          <w:p w14:paraId="22776210" w14:textId="77777777" w:rsidR="00442834" w:rsidRPr="00711388" w:rsidRDefault="00442834" w:rsidP="00442834">
            <w:pPr>
              <w:pStyle w:val="NormalLeft"/>
              <w:rPr>
                <w:lang w:val="en-GB"/>
              </w:rPr>
            </w:pPr>
            <w:r w:rsidRPr="00711388">
              <w:rPr>
                <w:lang w:val="en-GB"/>
              </w:rPr>
              <w:t>One of the options in the following closed list shall be used:</w:t>
            </w:r>
          </w:p>
          <w:p w14:paraId="58F9C425" w14:textId="402E93CB"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00E6B276" w14:textId="5934D38B"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simplified calculations used</w:t>
            </w:r>
          </w:p>
          <w:p w14:paraId="2D590560" w14:textId="6FF438AF" w:rsidR="00442834" w:rsidRPr="00711388" w:rsidRDefault="00442834" w:rsidP="00442834">
            <w:pPr>
              <w:pStyle w:val="NormalLeft"/>
              <w:rPr>
                <w:lang w:val="en-GB"/>
              </w:rPr>
            </w:pPr>
            <w:r w:rsidRPr="00711388">
              <w:rPr>
                <w:lang w:val="en-GB"/>
              </w:rPr>
              <w:t xml:space="preserve">8 </w:t>
            </w:r>
            <w:r w:rsidR="00845F43" w:rsidRPr="00711388">
              <w:rPr>
                <w:lang w:val="en-GB"/>
              </w:rPr>
              <w:t>-</w:t>
            </w:r>
            <w:r w:rsidRPr="00711388">
              <w:rPr>
                <w:lang w:val="en-GB"/>
              </w:rPr>
              <w:t xml:space="preserve"> Not reported </w:t>
            </w:r>
            <w:r w:rsidR="00602EE1" w:rsidRPr="00711388">
              <w:rPr>
                <w:lang w:val="en-GB"/>
              </w:rPr>
              <w:t>due to</w:t>
            </w:r>
            <w:r w:rsidRPr="00711388">
              <w:rPr>
                <w:lang w:val="en-GB"/>
              </w:rPr>
              <w:t xml:space="preserve"> use of partial internal model</w:t>
            </w:r>
          </w:p>
          <w:p w14:paraId="4B3009AB" w14:textId="454EE42E"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602EE1" w:rsidRPr="00711388">
              <w:rPr>
                <w:lang w:val="en-GB"/>
              </w:rPr>
              <w:t>due to</w:t>
            </w:r>
            <w:r w:rsidRPr="00711388">
              <w:rPr>
                <w:lang w:val="en-GB"/>
              </w:rPr>
              <w:t xml:space="preserve"> use of full internal model</w:t>
            </w:r>
          </w:p>
          <w:p w14:paraId="0CEFC9A4" w14:textId="252B985F" w:rsidR="00442834" w:rsidRPr="00711388" w:rsidRDefault="00442834" w:rsidP="00442834">
            <w:pPr>
              <w:pStyle w:val="NormalLeft"/>
              <w:rPr>
                <w:lang w:val="en-GB"/>
              </w:rPr>
            </w:pPr>
            <w:r w:rsidRPr="00711388">
              <w:rPr>
                <w:lang w:val="en-GB"/>
              </w:rPr>
              <w:lastRenderedPageBreak/>
              <w:t xml:space="preserve">11 </w:t>
            </w:r>
            <w:r w:rsidR="00845F43" w:rsidRPr="00711388">
              <w:rPr>
                <w:lang w:val="en-GB"/>
              </w:rPr>
              <w:t>-</w:t>
            </w:r>
            <w:r w:rsidRPr="00711388">
              <w:rPr>
                <w:lang w:val="en-GB"/>
              </w:rPr>
              <w:t xml:space="preserve"> Not reported as reported at RFF/MAP level</w:t>
            </w:r>
          </w:p>
          <w:p w14:paraId="66175292" w14:textId="3B3B1752" w:rsidR="00442834" w:rsidRPr="00711388" w:rsidRDefault="00442834" w:rsidP="00442834">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27C79B82" w14:textId="7AA4A377" w:rsidR="00442834" w:rsidRPr="00711388" w:rsidRDefault="00442834" w:rsidP="00442834">
            <w:pPr>
              <w:pStyle w:val="NormalLeft"/>
              <w:rPr>
                <w:lang w:val="en-GB"/>
              </w:rPr>
            </w:pPr>
            <w:r w:rsidRPr="00711388">
              <w:rPr>
                <w:lang w:val="en-GB"/>
              </w:rPr>
              <w:t xml:space="preserve">17 </w:t>
            </w:r>
            <w:r w:rsidR="00845F43" w:rsidRPr="00711388">
              <w:rPr>
                <w:lang w:val="en-GB"/>
              </w:rPr>
              <w:t>-</w:t>
            </w:r>
            <w:r w:rsidRPr="00711388">
              <w:rPr>
                <w:lang w:val="en-GB"/>
              </w:rPr>
              <w:t xml:space="preserve"> </w:t>
            </w:r>
            <w:r w:rsidR="00BB659C" w:rsidRPr="00711388">
              <w:rPr>
                <w:lang w:val="en-GB"/>
              </w:rPr>
              <w:t>Partially reported due to use of partial internal model</w:t>
            </w:r>
          </w:p>
          <w:p w14:paraId="2FA5965B" w14:textId="7C649D42" w:rsidR="00442834" w:rsidRPr="00711388" w:rsidRDefault="00442834" w:rsidP="00442834">
            <w:pPr>
              <w:pStyle w:val="NormalLeft"/>
              <w:rPr>
                <w:highlight w:val="yellow"/>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3EE732D6" w14:textId="77777777" w:rsidTr="00244A0A">
        <w:tc>
          <w:tcPr>
            <w:tcW w:w="1671" w:type="dxa"/>
            <w:tcBorders>
              <w:top w:val="single" w:sz="2" w:space="0" w:color="auto"/>
              <w:left w:val="single" w:sz="2" w:space="0" w:color="auto"/>
              <w:bottom w:val="single" w:sz="2" w:space="0" w:color="auto"/>
              <w:right w:val="single" w:sz="2" w:space="0" w:color="auto"/>
            </w:tcBorders>
          </w:tcPr>
          <w:p w14:paraId="725C393A" w14:textId="77777777" w:rsidR="00442834" w:rsidRPr="00711388" w:rsidRDefault="00442834" w:rsidP="00442834">
            <w:pPr>
              <w:pStyle w:val="NormalLeft"/>
              <w:rPr>
                <w:lang w:val="en-GB"/>
              </w:rPr>
            </w:pPr>
            <w:r w:rsidRPr="00711388">
              <w:rPr>
                <w:lang w:val="en-GB"/>
              </w:rPr>
              <w:lastRenderedPageBreak/>
              <w:t>C0010/R0561</w:t>
            </w:r>
          </w:p>
        </w:tc>
        <w:tc>
          <w:tcPr>
            <w:tcW w:w="2508" w:type="dxa"/>
            <w:tcBorders>
              <w:top w:val="single" w:sz="2" w:space="0" w:color="auto"/>
              <w:left w:val="single" w:sz="2" w:space="0" w:color="auto"/>
              <w:bottom w:val="single" w:sz="2" w:space="0" w:color="auto"/>
              <w:right w:val="single" w:sz="2" w:space="0" w:color="auto"/>
            </w:tcBorders>
          </w:tcPr>
          <w:p w14:paraId="570C62FA" w14:textId="77777777" w:rsidR="00442834" w:rsidRPr="00711388" w:rsidRDefault="00442834" w:rsidP="00442834">
            <w:pPr>
              <w:pStyle w:val="NormalLeft"/>
              <w:rPr>
                <w:lang w:val="en-GB"/>
              </w:rPr>
            </w:pPr>
            <w:r w:rsidRPr="00711388">
              <w:rPr>
                <w:lang w:val="en-GB"/>
              </w:rPr>
              <w:t>S.26.08 - Solvency Capital Requirement - for undertakings using an internal model (partial or full)</w:t>
            </w:r>
          </w:p>
        </w:tc>
        <w:tc>
          <w:tcPr>
            <w:tcW w:w="5107" w:type="dxa"/>
            <w:tcBorders>
              <w:top w:val="single" w:sz="2" w:space="0" w:color="auto"/>
              <w:left w:val="single" w:sz="2" w:space="0" w:color="auto"/>
              <w:bottom w:val="single" w:sz="2" w:space="0" w:color="auto"/>
              <w:right w:val="single" w:sz="2" w:space="0" w:color="auto"/>
            </w:tcBorders>
          </w:tcPr>
          <w:p w14:paraId="113DE2DF" w14:textId="77777777" w:rsidR="00442834" w:rsidRPr="00711388" w:rsidRDefault="00442834" w:rsidP="00442834">
            <w:pPr>
              <w:pStyle w:val="NormalLeft"/>
              <w:rPr>
                <w:lang w:val="en-GB"/>
              </w:rPr>
            </w:pPr>
            <w:r w:rsidRPr="00711388">
              <w:rPr>
                <w:lang w:val="en-GB"/>
              </w:rPr>
              <w:t>One of the options in the following closed list shall be used:</w:t>
            </w:r>
          </w:p>
          <w:p w14:paraId="0E353485" w14:textId="6EDFA6F9" w:rsidR="00442834" w:rsidRPr="00711388" w:rsidRDefault="00442834" w:rsidP="00442834">
            <w:pPr>
              <w:pStyle w:val="NormalLeft"/>
              <w:rPr>
                <w:lang w:val="en-GB"/>
              </w:rPr>
            </w:pPr>
            <w:r w:rsidRPr="00711388">
              <w:rPr>
                <w:lang w:val="en-GB"/>
              </w:rPr>
              <w:t xml:space="preserve">4 </w:t>
            </w:r>
            <w:r w:rsidR="00845F43" w:rsidRPr="00711388">
              <w:rPr>
                <w:lang w:val="en-GB"/>
              </w:rPr>
              <w:t>-</w:t>
            </w:r>
            <w:r w:rsidRPr="00711388">
              <w:rPr>
                <w:lang w:val="en-GB"/>
              </w:rPr>
              <w:t xml:space="preserve"> Reported due to use of partial internal model</w:t>
            </w:r>
          </w:p>
          <w:p w14:paraId="2A2C8BF0" w14:textId="797D2AD3" w:rsidR="00442834" w:rsidRPr="00711388" w:rsidRDefault="00442834" w:rsidP="00442834">
            <w:pPr>
              <w:pStyle w:val="NormalLeft"/>
              <w:rPr>
                <w:lang w:val="en-GB"/>
              </w:rPr>
            </w:pPr>
            <w:r w:rsidRPr="00711388">
              <w:rPr>
                <w:lang w:val="en-GB"/>
              </w:rPr>
              <w:t xml:space="preserve">5 </w:t>
            </w:r>
            <w:r w:rsidR="00845F43" w:rsidRPr="00711388">
              <w:rPr>
                <w:lang w:val="en-GB"/>
              </w:rPr>
              <w:t>-</w:t>
            </w:r>
            <w:r w:rsidRPr="00711388">
              <w:rPr>
                <w:lang w:val="en-GB"/>
              </w:rPr>
              <w:t xml:space="preserve"> Reported due to use of full internal model</w:t>
            </w:r>
          </w:p>
          <w:p w14:paraId="0A0143D1" w14:textId="3B4A2171" w:rsidR="00442834" w:rsidRPr="00711388" w:rsidRDefault="00442834" w:rsidP="00442834">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FB1900" w:rsidRPr="00711388">
              <w:rPr>
                <w:lang w:val="en-GB"/>
              </w:rPr>
              <w:t>due to</w:t>
            </w:r>
            <w:r w:rsidRPr="00711388">
              <w:rPr>
                <w:lang w:val="en-GB"/>
              </w:rPr>
              <w:t xml:space="preserve"> use of standard formula</w:t>
            </w:r>
          </w:p>
          <w:p w14:paraId="6D93634B" w14:textId="45C33EB3" w:rsidR="00442834" w:rsidRPr="00711388" w:rsidRDefault="00442834" w:rsidP="00442834">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reported at RFF/MAP level</w:t>
            </w:r>
          </w:p>
          <w:p w14:paraId="4A552131" w14:textId="0AC68E17"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50AC922C" w14:textId="77777777" w:rsidTr="00244A0A">
        <w:tc>
          <w:tcPr>
            <w:tcW w:w="1671" w:type="dxa"/>
            <w:tcBorders>
              <w:top w:val="single" w:sz="2" w:space="0" w:color="auto"/>
              <w:left w:val="single" w:sz="2" w:space="0" w:color="auto"/>
              <w:bottom w:val="single" w:sz="2" w:space="0" w:color="auto"/>
              <w:right w:val="single" w:sz="2" w:space="0" w:color="auto"/>
            </w:tcBorders>
          </w:tcPr>
          <w:p w14:paraId="46961402" w14:textId="77777777" w:rsidR="00442834" w:rsidRPr="00711388" w:rsidRDefault="00442834" w:rsidP="00442834">
            <w:pPr>
              <w:pStyle w:val="NormalLeft"/>
              <w:rPr>
                <w:lang w:val="en-GB"/>
              </w:rPr>
            </w:pPr>
            <w:r w:rsidRPr="00711388">
              <w:rPr>
                <w:lang w:val="en-GB"/>
              </w:rPr>
              <w:t>C0010/R0562</w:t>
            </w:r>
          </w:p>
        </w:tc>
        <w:tc>
          <w:tcPr>
            <w:tcW w:w="2508" w:type="dxa"/>
            <w:tcBorders>
              <w:top w:val="single" w:sz="2" w:space="0" w:color="auto"/>
              <w:left w:val="single" w:sz="2" w:space="0" w:color="auto"/>
              <w:bottom w:val="single" w:sz="2" w:space="0" w:color="auto"/>
              <w:right w:val="single" w:sz="2" w:space="0" w:color="auto"/>
            </w:tcBorders>
          </w:tcPr>
          <w:p w14:paraId="068A6985" w14:textId="64658D15" w:rsidR="00442834" w:rsidRPr="00711388" w:rsidRDefault="00442834" w:rsidP="00442834">
            <w:pPr>
              <w:pStyle w:val="NormalLeft"/>
              <w:rPr>
                <w:lang w:val="en-GB"/>
              </w:rPr>
            </w:pPr>
            <w:r w:rsidRPr="00711388">
              <w:rPr>
                <w:lang w:val="en-GB"/>
              </w:rPr>
              <w:t xml:space="preserve">S.26.09 - Internal model - Market </w:t>
            </w:r>
            <w:del w:id="196" w:author="Author">
              <w:r w:rsidRPr="00711388" w:rsidDel="001E6690">
                <w:rPr>
                  <w:lang w:val="en-GB"/>
                </w:rPr>
                <w:delText xml:space="preserve">&amp; </w:delText>
              </w:r>
            </w:del>
            <w:ins w:id="197" w:author="Author">
              <w:r w:rsidR="001E6690" w:rsidRPr="00711388">
                <w:rPr>
                  <w:lang w:val="en-GB"/>
                </w:rPr>
                <w:t xml:space="preserve">and </w:t>
              </w:r>
            </w:ins>
            <w:r w:rsidRPr="00711388">
              <w:rPr>
                <w:lang w:val="en-GB"/>
              </w:rPr>
              <w:t xml:space="preserve">credit risk </w:t>
            </w:r>
            <w:r w:rsidR="00711388" w:rsidRPr="00711388">
              <w:rPr>
                <w:lang w:val="en-GB"/>
              </w:rPr>
              <w:t>-</w:t>
            </w:r>
            <w:ins w:id="198" w:author="Author">
              <w:r w:rsidR="001E6690" w:rsidRPr="00711388">
                <w:rPr>
                  <w:lang w:val="en-GB"/>
                </w:rPr>
                <w:t xml:space="preserve"> for financial instruments</w:t>
              </w:r>
            </w:ins>
            <w:del w:id="199" w:author="Author">
              <w:r w:rsidRPr="00711388" w:rsidDel="001E6690">
                <w:rPr>
                  <w:lang w:val="en-GB"/>
                </w:rPr>
                <w:delText>and sensitivities</w:delText>
              </w:r>
            </w:del>
          </w:p>
        </w:tc>
        <w:tc>
          <w:tcPr>
            <w:tcW w:w="5107" w:type="dxa"/>
            <w:tcBorders>
              <w:top w:val="single" w:sz="2" w:space="0" w:color="auto"/>
              <w:left w:val="single" w:sz="2" w:space="0" w:color="auto"/>
              <w:bottom w:val="single" w:sz="2" w:space="0" w:color="auto"/>
              <w:right w:val="single" w:sz="2" w:space="0" w:color="auto"/>
            </w:tcBorders>
          </w:tcPr>
          <w:p w14:paraId="06FED029" w14:textId="77777777" w:rsidR="00442834" w:rsidRPr="00711388" w:rsidRDefault="00442834" w:rsidP="00442834">
            <w:pPr>
              <w:pStyle w:val="NormalLeft"/>
              <w:rPr>
                <w:lang w:val="en-GB"/>
              </w:rPr>
            </w:pPr>
            <w:r w:rsidRPr="00711388">
              <w:rPr>
                <w:lang w:val="en-GB"/>
              </w:rPr>
              <w:t>One of the options in the following closed list shall be used:</w:t>
            </w:r>
          </w:p>
          <w:p w14:paraId="78847B40" w14:textId="535DB665" w:rsidR="00442834" w:rsidRPr="00711388" w:rsidRDefault="00442834" w:rsidP="00442834">
            <w:pPr>
              <w:pStyle w:val="NormalLeft"/>
              <w:rPr>
                <w:lang w:val="en-GB"/>
              </w:rPr>
            </w:pPr>
            <w:r w:rsidRPr="00711388">
              <w:rPr>
                <w:lang w:val="en-GB"/>
              </w:rPr>
              <w:t>4</w:t>
            </w:r>
            <w:r w:rsidR="00845F43" w:rsidRPr="00711388">
              <w:rPr>
                <w:lang w:val="en-GB"/>
              </w:rPr>
              <w:t>-</w:t>
            </w:r>
            <w:r w:rsidRPr="00711388">
              <w:rPr>
                <w:lang w:val="en-GB"/>
              </w:rPr>
              <w:t xml:space="preserve"> Reported due to use of partial internal model</w:t>
            </w:r>
            <w:r w:rsidR="009A60C7" w:rsidRPr="00711388">
              <w:rPr>
                <w:lang w:val="en-GB"/>
              </w:rPr>
              <w:t xml:space="preserve"> covering these risks</w:t>
            </w:r>
          </w:p>
          <w:p w14:paraId="0D793599" w14:textId="0D03FE49" w:rsidR="00442834" w:rsidRPr="00711388" w:rsidRDefault="00442834" w:rsidP="00442834">
            <w:pPr>
              <w:pStyle w:val="NormalLeft"/>
              <w:rPr>
                <w:lang w:val="en-GB"/>
              </w:rPr>
            </w:pPr>
            <w:r w:rsidRPr="00711388">
              <w:rPr>
                <w:lang w:val="en-GB"/>
              </w:rPr>
              <w:t>5</w:t>
            </w:r>
            <w:r w:rsidR="00845F43" w:rsidRPr="00711388">
              <w:rPr>
                <w:lang w:val="en-GB"/>
              </w:rPr>
              <w:t>-</w:t>
            </w:r>
            <w:r w:rsidRPr="00711388">
              <w:rPr>
                <w:lang w:val="en-GB"/>
              </w:rPr>
              <w:t xml:space="preserve"> Reported due to use of full internal model</w:t>
            </w:r>
          </w:p>
          <w:p w14:paraId="7E09DF0F" w14:textId="2044FD17" w:rsidR="00442834" w:rsidRPr="00711388" w:rsidRDefault="00442834" w:rsidP="00442834">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1D63C3" w:rsidRPr="00711388">
              <w:rPr>
                <w:lang w:val="en-GB"/>
              </w:rPr>
              <w:t>due to</w:t>
            </w:r>
            <w:r w:rsidRPr="00711388">
              <w:rPr>
                <w:lang w:val="en-GB"/>
              </w:rPr>
              <w:t xml:space="preserve"> use of standard formula or </w:t>
            </w:r>
            <w:r w:rsidR="009A60C7" w:rsidRPr="00711388">
              <w:rPr>
                <w:lang w:val="en-GB"/>
              </w:rPr>
              <w:t>partial internal model</w:t>
            </w:r>
            <w:r w:rsidR="009A60C7" w:rsidRPr="00711388" w:rsidDel="009A60C7">
              <w:rPr>
                <w:lang w:val="en-GB"/>
              </w:rPr>
              <w:t xml:space="preserve"> </w:t>
            </w:r>
            <w:r w:rsidRPr="00711388">
              <w:rPr>
                <w:lang w:val="en-GB"/>
              </w:rPr>
              <w:t>not covering these risks</w:t>
            </w:r>
          </w:p>
          <w:p w14:paraId="5BBF304B" w14:textId="5E05CCD7"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762D8A8B" w14:textId="77777777" w:rsidTr="00244A0A">
        <w:tc>
          <w:tcPr>
            <w:tcW w:w="1671" w:type="dxa"/>
            <w:tcBorders>
              <w:top w:val="single" w:sz="2" w:space="0" w:color="auto"/>
              <w:left w:val="single" w:sz="2" w:space="0" w:color="auto"/>
              <w:bottom w:val="single" w:sz="2" w:space="0" w:color="auto"/>
              <w:right w:val="single" w:sz="2" w:space="0" w:color="auto"/>
            </w:tcBorders>
          </w:tcPr>
          <w:p w14:paraId="07709587" w14:textId="77777777" w:rsidR="00442834" w:rsidRPr="00711388" w:rsidRDefault="00442834" w:rsidP="00442834">
            <w:pPr>
              <w:pStyle w:val="NormalLeft"/>
              <w:rPr>
                <w:lang w:val="en-GB"/>
              </w:rPr>
            </w:pPr>
            <w:r w:rsidRPr="00711388">
              <w:rPr>
                <w:lang w:val="en-GB"/>
              </w:rPr>
              <w:t>C0010/R0563</w:t>
            </w:r>
          </w:p>
        </w:tc>
        <w:tc>
          <w:tcPr>
            <w:tcW w:w="2508" w:type="dxa"/>
            <w:tcBorders>
              <w:top w:val="single" w:sz="2" w:space="0" w:color="auto"/>
              <w:left w:val="single" w:sz="2" w:space="0" w:color="auto"/>
              <w:bottom w:val="single" w:sz="2" w:space="0" w:color="auto"/>
              <w:right w:val="single" w:sz="2" w:space="0" w:color="auto"/>
            </w:tcBorders>
          </w:tcPr>
          <w:p w14:paraId="052512F8" w14:textId="77777777" w:rsidR="00442834" w:rsidRPr="00711388" w:rsidRDefault="00442834" w:rsidP="00442834">
            <w:pPr>
              <w:pStyle w:val="NormalLeft"/>
              <w:rPr>
                <w:lang w:val="en-GB"/>
              </w:rPr>
            </w:pPr>
            <w:r w:rsidRPr="00711388">
              <w:rPr>
                <w:lang w:val="en-GB"/>
              </w:rPr>
              <w:t>S.26.10 - Internal model - Credit event risk Portfolio view details</w:t>
            </w:r>
          </w:p>
        </w:tc>
        <w:tc>
          <w:tcPr>
            <w:tcW w:w="5107" w:type="dxa"/>
            <w:tcBorders>
              <w:top w:val="single" w:sz="2" w:space="0" w:color="auto"/>
              <w:left w:val="single" w:sz="2" w:space="0" w:color="auto"/>
              <w:bottom w:val="single" w:sz="2" w:space="0" w:color="auto"/>
              <w:right w:val="single" w:sz="2" w:space="0" w:color="auto"/>
            </w:tcBorders>
          </w:tcPr>
          <w:p w14:paraId="7A556D09" w14:textId="77777777" w:rsidR="00442834" w:rsidRPr="00711388" w:rsidRDefault="00442834" w:rsidP="00442834">
            <w:pPr>
              <w:pStyle w:val="NormalLeft"/>
              <w:rPr>
                <w:lang w:val="en-GB"/>
              </w:rPr>
            </w:pPr>
            <w:r w:rsidRPr="00711388">
              <w:rPr>
                <w:lang w:val="en-GB"/>
              </w:rPr>
              <w:t>One of the options in the following closed list shall be used:</w:t>
            </w:r>
          </w:p>
          <w:p w14:paraId="3A44F445" w14:textId="7E07F77D" w:rsidR="00442834" w:rsidRPr="00711388" w:rsidRDefault="00442834" w:rsidP="00442834">
            <w:pPr>
              <w:pStyle w:val="NormalLeft"/>
              <w:rPr>
                <w:lang w:val="en-GB"/>
              </w:rPr>
            </w:pPr>
            <w:r w:rsidRPr="00711388">
              <w:rPr>
                <w:lang w:val="en-GB"/>
              </w:rPr>
              <w:t xml:space="preserve">4 </w:t>
            </w:r>
            <w:r w:rsidR="00845F43" w:rsidRPr="00711388">
              <w:rPr>
                <w:lang w:val="en-GB"/>
              </w:rPr>
              <w:t>-</w:t>
            </w:r>
            <w:r w:rsidRPr="00711388">
              <w:rPr>
                <w:lang w:val="en-GB"/>
              </w:rPr>
              <w:t xml:space="preserve"> Reported due to use of partial internal model</w:t>
            </w:r>
            <w:r w:rsidR="009A60C7" w:rsidRPr="00711388">
              <w:rPr>
                <w:lang w:val="en-GB"/>
              </w:rPr>
              <w:t xml:space="preserve"> covering these risks</w:t>
            </w:r>
          </w:p>
          <w:p w14:paraId="025BDA9B" w14:textId="4B56A7C8" w:rsidR="00442834" w:rsidRPr="00711388" w:rsidRDefault="00442834" w:rsidP="00442834">
            <w:pPr>
              <w:pStyle w:val="NormalLeft"/>
              <w:rPr>
                <w:lang w:val="en-GB"/>
              </w:rPr>
            </w:pPr>
            <w:r w:rsidRPr="00711388">
              <w:rPr>
                <w:lang w:val="en-GB"/>
              </w:rPr>
              <w:t>5</w:t>
            </w:r>
            <w:r w:rsidR="0080152F" w:rsidRPr="00711388">
              <w:rPr>
                <w:lang w:val="en-GB"/>
              </w:rPr>
              <w:t xml:space="preserve"> </w:t>
            </w:r>
            <w:r w:rsidR="00845F43" w:rsidRPr="00711388">
              <w:rPr>
                <w:lang w:val="en-GB"/>
              </w:rPr>
              <w:t>-</w:t>
            </w:r>
            <w:r w:rsidRPr="00711388">
              <w:rPr>
                <w:lang w:val="en-GB"/>
              </w:rPr>
              <w:t xml:space="preserve"> Reported due to use of full internal model</w:t>
            </w:r>
          </w:p>
          <w:p w14:paraId="18DE1021" w14:textId="0C81F615" w:rsidR="00442834" w:rsidRPr="00711388" w:rsidRDefault="00442834" w:rsidP="00442834">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1D63C3" w:rsidRPr="00711388">
              <w:rPr>
                <w:lang w:val="en-GB"/>
              </w:rPr>
              <w:t>due to</w:t>
            </w:r>
            <w:r w:rsidRPr="00711388">
              <w:rPr>
                <w:lang w:val="en-GB"/>
              </w:rPr>
              <w:t xml:space="preserve"> use of standard formula</w:t>
            </w:r>
            <w:r w:rsidR="0080152F" w:rsidRPr="00711388">
              <w:rPr>
                <w:lang w:val="en-GB"/>
              </w:rPr>
              <w:t xml:space="preserve"> or </w:t>
            </w:r>
            <w:r w:rsidR="009A60C7" w:rsidRPr="00711388">
              <w:rPr>
                <w:lang w:val="en-GB"/>
              </w:rPr>
              <w:t>partial internal model</w:t>
            </w:r>
            <w:r w:rsidR="009A60C7" w:rsidRPr="00711388" w:rsidDel="009A60C7">
              <w:rPr>
                <w:lang w:val="en-GB"/>
              </w:rPr>
              <w:t xml:space="preserve"> </w:t>
            </w:r>
            <w:r w:rsidR="0080152F" w:rsidRPr="00711388">
              <w:rPr>
                <w:lang w:val="en-GB"/>
              </w:rPr>
              <w:t>not covering these risks</w:t>
            </w:r>
          </w:p>
          <w:p w14:paraId="1A1D6EBA" w14:textId="18A838DF"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2633D971" w14:textId="77777777" w:rsidTr="00244A0A">
        <w:tc>
          <w:tcPr>
            <w:tcW w:w="1671" w:type="dxa"/>
            <w:tcBorders>
              <w:top w:val="single" w:sz="2" w:space="0" w:color="auto"/>
              <w:left w:val="single" w:sz="2" w:space="0" w:color="auto"/>
              <w:bottom w:val="single" w:sz="2" w:space="0" w:color="auto"/>
              <w:right w:val="single" w:sz="2" w:space="0" w:color="auto"/>
            </w:tcBorders>
          </w:tcPr>
          <w:p w14:paraId="4C28E072" w14:textId="77777777" w:rsidR="00442834" w:rsidRPr="00711388" w:rsidRDefault="00442834" w:rsidP="00442834">
            <w:pPr>
              <w:pStyle w:val="NormalLeft"/>
              <w:rPr>
                <w:lang w:val="en-GB"/>
              </w:rPr>
            </w:pPr>
            <w:r w:rsidRPr="00711388">
              <w:rPr>
                <w:lang w:val="en-GB"/>
              </w:rPr>
              <w:t>C0010/R0564</w:t>
            </w:r>
          </w:p>
        </w:tc>
        <w:tc>
          <w:tcPr>
            <w:tcW w:w="2508" w:type="dxa"/>
            <w:tcBorders>
              <w:top w:val="single" w:sz="2" w:space="0" w:color="auto"/>
              <w:left w:val="single" w:sz="2" w:space="0" w:color="auto"/>
              <w:bottom w:val="single" w:sz="2" w:space="0" w:color="auto"/>
              <w:right w:val="single" w:sz="2" w:space="0" w:color="auto"/>
            </w:tcBorders>
          </w:tcPr>
          <w:p w14:paraId="57374942" w14:textId="373F8F78" w:rsidR="00442834" w:rsidRPr="00711388" w:rsidRDefault="00442834" w:rsidP="00442834">
            <w:pPr>
              <w:pStyle w:val="NormalLeft"/>
              <w:rPr>
                <w:lang w:val="en-GB"/>
              </w:rPr>
            </w:pPr>
            <w:r w:rsidRPr="00711388">
              <w:rPr>
                <w:lang w:val="en-GB"/>
              </w:rPr>
              <w:t xml:space="preserve">S.26.11 - Internal model - </w:t>
            </w:r>
            <w:r w:rsidR="00CF7BBB" w:rsidRPr="00711388">
              <w:rPr>
                <w:lang w:val="en-GB"/>
              </w:rPr>
              <w:t>Credit risk details for financial instruments</w:t>
            </w:r>
          </w:p>
        </w:tc>
        <w:tc>
          <w:tcPr>
            <w:tcW w:w="5107" w:type="dxa"/>
            <w:tcBorders>
              <w:top w:val="single" w:sz="2" w:space="0" w:color="auto"/>
              <w:left w:val="single" w:sz="2" w:space="0" w:color="auto"/>
              <w:bottom w:val="single" w:sz="2" w:space="0" w:color="auto"/>
              <w:right w:val="single" w:sz="2" w:space="0" w:color="auto"/>
            </w:tcBorders>
          </w:tcPr>
          <w:p w14:paraId="7F024CA1" w14:textId="77777777" w:rsidR="00442834" w:rsidRPr="00711388" w:rsidRDefault="00442834" w:rsidP="00442834">
            <w:pPr>
              <w:pStyle w:val="NormalLeft"/>
              <w:rPr>
                <w:lang w:val="en-GB"/>
              </w:rPr>
            </w:pPr>
            <w:r w:rsidRPr="00711388">
              <w:rPr>
                <w:lang w:val="en-GB"/>
              </w:rPr>
              <w:t>One of the options in the following closed list shall be used:</w:t>
            </w:r>
          </w:p>
          <w:p w14:paraId="1642ACA9" w14:textId="2A8C5664" w:rsidR="00442834" w:rsidRPr="00711388" w:rsidRDefault="00442834" w:rsidP="00442834">
            <w:pPr>
              <w:pStyle w:val="NormalLeft"/>
              <w:rPr>
                <w:lang w:val="en-GB"/>
              </w:rPr>
            </w:pPr>
            <w:r w:rsidRPr="00711388">
              <w:rPr>
                <w:lang w:val="en-GB"/>
              </w:rPr>
              <w:t>4</w:t>
            </w:r>
            <w:r w:rsidR="004B6CCB" w:rsidRPr="00711388">
              <w:rPr>
                <w:lang w:val="en-GB"/>
              </w:rPr>
              <w:t xml:space="preserve"> </w:t>
            </w:r>
            <w:r w:rsidR="00845F43" w:rsidRPr="00711388">
              <w:rPr>
                <w:lang w:val="en-GB"/>
              </w:rPr>
              <w:t>-</w:t>
            </w:r>
            <w:r w:rsidRPr="00711388">
              <w:rPr>
                <w:lang w:val="en-GB"/>
              </w:rPr>
              <w:t xml:space="preserve"> Reported due to use of partial internal model</w:t>
            </w:r>
            <w:r w:rsidR="009A60C7" w:rsidRPr="00711388">
              <w:rPr>
                <w:lang w:val="en-GB"/>
              </w:rPr>
              <w:t xml:space="preserve"> covering these risks</w:t>
            </w:r>
          </w:p>
          <w:p w14:paraId="16E67FBA" w14:textId="427C547C" w:rsidR="00442834" w:rsidRPr="00711388" w:rsidRDefault="002352DC" w:rsidP="00442834">
            <w:pPr>
              <w:pStyle w:val="NormalLeft"/>
              <w:rPr>
                <w:lang w:val="en-GB"/>
              </w:rPr>
            </w:pPr>
            <w:r w:rsidRPr="00711388">
              <w:rPr>
                <w:lang w:val="en-GB"/>
              </w:rPr>
              <w:lastRenderedPageBreak/>
              <w:t>5</w:t>
            </w:r>
            <w:r w:rsidR="00442834" w:rsidRPr="00711388">
              <w:rPr>
                <w:lang w:val="en-GB"/>
              </w:rPr>
              <w:t xml:space="preserve"> </w:t>
            </w:r>
            <w:r w:rsidR="00845F43" w:rsidRPr="00711388">
              <w:rPr>
                <w:lang w:val="en-GB"/>
              </w:rPr>
              <w:t>-</w:t>
            </w:r>
            <w:r w:rsidR="00442834" w:rsidRPr="00711388">
              <w:rPr>
                <w:lang w:val="en-GB"/>
              </w:rPr>
              <w:t xml:space="preserve"> Reported due to</w:t>
            </w:r>
            <w:r w:rsidR="00C17A20" w:rsidRPr="00711388">
              <w:rPr>
                <w:lang w:val="en-GB"/>
              </w:rPr>
              <w:t xml:space="preserve"> </w:t>
            </w:r>
            <w:r w:rsidR="00442834" w:rsidRPr="00711388">
              <w:rPr>
                <w:lang w:val="en-GB"/>
              </w:rPr>
              <w:t>use of full internal model</w:t>
            </w:r>
          </w:p>
          <w:p w14:paraId="23BEBC1E" w14:textId="493F43C2" w:rsidR="00442834" w:rsidRPr="00711388" w:rsidRDefault="00442834" w:rsidP="00442834">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1D63C3" w:rsidRPr="00711388">
              <w:rPr>
                <w:lang w:val="en-GB"/>
              </w:rPr>
              <w:t>due to</w:t>
            </w:r>
            <w:r w:rsidRPr="00711388">
              <w:rPr>
                <w:lang w:val="en-GB"/>
              </w:rPr>
              <w:t xml:space="preserve"> use of standard formula or </w:t>
            </w:r>
            <w:r w:rsidR="009A60C7" w:rsidRPr="00711388">
              <w:rPr>
                <w:lang w:val="en-GB"/>
              </w:rPr>
              <w:t>partial internal model</w:t>
            </w:r>
            <w:r w:rsidR="009A60C7" w:rsidRPr="00711388" w:rsidDel="009A60C7">
              <w:rPr>
                <w:lang w:val="en-GB"/>
              </w:rPr>
              <w:t xml:space="preserve"> </w:t>
            </w:r>
            <w:r w:rsidRPr="00711388">
              <w:rPr>
                <w:lang w:val="en-GB"/>
              </w:rPr>
              <w:t>not covering these risks</w:t>
            </w:r>
          </w:p>
          <w:p w14:paraId="6743918E" w14:textId="66788C5B"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1F088342" w14:textId="77777777" w:rsidTr="00244A0A">
        <w:tc>
          <w:tcPr>
            <w:tcW w:w="1671" w:type="dxa"/>
            <w:tcBorders>
              <w:top w:val="single" w:sz="2" w:space="0" w:color="auto"/>
              <w:left w:val="single" w:sz="2" w:space="0" w:color="auto"/>
              <w:bottom w:val="single" w:sz="2" w:space="0" w:color="auto"/>
              <w:right w:val="single" w:sz="2" w:space="0" w:color="auto"/>
            </w:tcBorders>
          </w:tcPr>
          <w:p w14:paraId="2E298A43" w14:textId="77777777" w:rsidR="00442834" w:rsidRPr="00711388" w:rsidRDefault="00442834" w:rsidP="00442834">
            <w:pPr>
              <w:pStyle w:val="NormalLeft"/>
              <w:rPr>
                <w:lang w:val="en-GB"/>
              </w:rPr>
            </w:pPr>
            <w:r w:rsidRPr="00711388">
              <w:rPr>
                <w:lang w:val="en-GB"/>
              </w:rPr>
              <w:lastRenderedPageBreak/>
              <w:t>C0010/R0565</w:t>
            </w:r>
          </w:p>
        </w:tc>
        <w:tc>
          <w:tcPr>
            <w:tcW w:w="2508" w:type="dxa"/>
            <w:tcBorders>
              <w:top w:val="single" w:sz="2" w:space="0" w:color="auto"/>
              <w:left w:val="single" w:sz="2" w:space="0" w:color="auto"/>
              <w:bottom w:val="single" w:sz="2" w:space="0" w:color="auto"/>
              <w:right w:val="single" w:sz="2" w:space="0" w:color="auto"/>
            </w:tcBorders>
          </w:tcPr>
          <w:p w14:paraId="0AA9E763" w14:textId="4FAB849E" w:rsidR="00442834" w:rsidRPr="00711388" w:rsidRDefault="00442834" w:rsidP="00442834">
            <w:pPr>
              <w:pStyle w:val="NormalLeft"/>
              <w:rPr>
                <w:lang w:val="en-GB"/>
              </w:rPr>
            </w:pPr>
            <w:r w:rsidRPr="00711388">
              <w:rPr>
                <w:lang w:val="en-GB"/>
              </w:rPr>
              <w:t xml:space="preserve">S.26.12 - Internal model - Credit risk </w:t>
            </w:r>
            <w:r w:rsidR="00711388" w:rsidRPr="00711388">
              <w:rPr>
                <w:lang w:val="en-GB"/>
              </w:rPr>
              <w:t>-</w:t>
            </w:r>
            <w:ins w:id="200" w:author="Author">
              <w:r w:rsidR="001E6690" w:rsidRPr="00711388">
                <w:rPr>
                  <w:lang w:val="en-GB"/>
                </w:rPr>
                <w:t xml:space="preserve"> for </w:t>
              </w:r>
            </w:ins>
            <w:del w:id="201" w:author="Author">
              <w:r w:rsidRPr="00711388" w:rsidDel="001E6690">
                <w:rPr>
                  <w:lang w:val="en-GB"/>
                </w:rPr>
                <w:delText>N</w:delText>
              </w:r>
            </w:del>
            <w:ins w:id="202" w:author="Author">
              <w:r w:rsidR="001E6690" w:rsidRPr="00711388">
                <w:rPr>
                  <w:lang w:val="en-GB"/>
                </w:rPr>
                <w:t>n</w:t>
              </w:r>
            </w:ins>
            <w:r w:rsidRPr="00711388">
              <w:rPr>
                <w:lang w:val="en-GB"/>
              </w:rPr>
              <w:t>on-</w:t>
            </w:r>
            <w:ins w:id="203" w:author="Author">
              <w:r w:rsidR="001E6690" w:rsidRPr="00711388">
                <w:rPr>
                  <w:lang w:val="en-GB"/>
                </w:rPr>
                <w:t>f</w:t>
              </w:r>
            </w:ins>
            <w:del w:id="204" w:author="Author">
              <w:r w:rsidRPr="00711388" w:rsidDel="001E6690">
                <w:rPr>
                  <w:lang w:val="en-GB"/>
                </w:rPr>
                <w:delText>F</w:delText>
              </w:r>
            </w:del>
            <w:r w:rsidRPr="00711388">
              <w:rPr>
                <w:lang w:val="en-GB"/>
              </w:rPr>
              <w:t xml:space="preserve">inancial </w:t>
            </w:r>
            <w:ins w:id="205" w:author="Author">
              <w:r w:rsidR="001E6690" w:rsidRPr="00711388">
                <w:rPr>
                  <w:lang w:val="en-GB"/>
                </w:rPr>
                <w:t>i</w:t>
              </w:r>
            </w:ins>
            <w:del w:id="206" w:author="Author">
              <w:r w:rsidRPr="00711388" w:rsidDel="001E6690">
                <w:rPr>
                  <w:lang w:val="en-GB"/>
                </w:rPr>
                <w:delText>I</w:delText>
              </w:r>
            </w:del>
            <w:r w:rsidRPr="00711388">
              <w:rPr>
                <w:lang w:val="en-GB"/>
              </w:rPr>
              <w:t>nstruments</w:t>
            </w:r>
          </w:p>
        </w:tc>
        <w:tc>
          <w:tcPr>
            <w:tcW w:w="5107" w:type="dxa"/>
            <w:tcBorders>
              <w:top w:val="single" w:sz="2" w:space="0" w:color="auto"/>
              <w:left w:val="single" w:sz="2" w:space="0" w:color="auto"/>
              <w:bottom w:val="single" w:sz="2" w:space="0" w:color="auto"/>
              <w:right w:val="single" w:sz="2" w:space="0" w:color="auto"/>
            </w:tcBorders>
          </w:tcPr>
          <w:p w14:paraId="331E7989" w14:textId="77777777" w:rsidR="00442834" w:rsidRPr="00711388" w:rsidRDefault="00442834" w:rsidP="00442834">
            <w:pPr>
              <w:pStyle w:val="NormalLeft"/>
              <w:rPr>
                <w:lang w:val="en-GB"/>
              </w:rPr>
            </w:pPr>
            <w:r w:rsidRPr="00711388">
              <w:rPr>
                <w:lang w:val="en-GB"/>
              </w:rPr>
              <w:t>One of the options in the following closed list shall be used:</w:t>
            </w:r>
          </w:p>
          <w:p w14:paraId="33295BEE" w14:textId="4B6333C7" w:rsidR="00442834" w:rsidRPr="00711388" w:rsidRDefault="00442834" w:rsidP="00442834">
            <w:pPr>
              <w:pStyle w:val="NormalLeft"/>
              <w:rPr>
                <w:lang w:val="en-GB"/>
              </w:rPr>
            </w:pPr>
            <w:r w:rsidRPr="00711388">
              <w:rPr>
                <w:lang w:val="en-GB"/>
              </w:rPr>
              <w:t xml:space="preserve">4 </w:t>
            </w:r>
            <w:r w:rsidR="00845F43" w:rsidRPr="00711388">
              <w:rPr>
                <w:lang w:val="en-GB"/>
              </w:rPr>
              <w:t>-</w:t>
            </w:r>
            <w:r w:rsidRPr="00711388">
              <w:rPr>
                <w:lang w:val="en-GB"/>
              </w:rPr>
              <w:t xml:space="preserve"> Reported due to use of partial internal model</w:t>
            </w:r>
            <w:r w:rsidR="009A60C7" w:rsidRPr="00711388">
              <w:rPr>
                <w:lang w:val="en-GB"/>
              </w:rPr>
              <w:t xml:space="preserve"> covering these risks</w:t>
            </w:r>
          </w:p>
          <w:p w14:paraId="54B88729" w14:textId="48963D2E" w:rsidR="00442834" w:rsidRPr="00711388" w:rsidRDefault="00442834" w:rsidP="00442834">
            <w:pPr>
              <w:pStyle w:val="NormalLeft"/>
              <w:rPr>
                <w:lang w:val="en-GB"/>
              </w:rPr>
            </w:pPr>
            <w:r w:rsidRPr="00711388">
              <w:rPr>
                <w:lang w:val="en-GB"/>
              </w:rPr>
              <w:t>5</w:t>
            </w:r>
            <w:r w:rsidR="00845F43" w:rsidRPr="00711388">
              <w:rPr>
                <w:lang w:val="en-GB"/>
              </w:rPr>
              <w:t>-</w:t>
            </w:r>
            <w:r w:rsidRPr="00711388">
              <w:rPr>
                <w:lang w:val="en-GB"/>
              </w:rPr>
              <w:t xml:space="preserve"> Reported due to use of full internal model</w:t>
            </w:r>
          </w:p>
          <w:p w14:paraId="46261798" w14:textId="4BFF5834" w:rsidR="00442834" w:rsidRPr="00711388" w:rsidRDefault="00442834" w:rsidP="00442834">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73749A" w:rsidRPr="00711388">
              <w:rPr>
                <w:lang w:val="en-GB"/>
              </w:rPr>
              <w:t>due to</w:t>
            </w:r>
            <w:r w:rsidRPr="00711388">
              <w:rPr>
                <w:lang w:val="en-GB"/>
              </w:rPr>
              <w:t xml:space="preserve"> use of standard formula or </w:t>
            </w:r>
            <w:r w:rsidR="009A60C7" w:rsidRPr="00711388">
              <w:rPr>
                <w:lang w:val="en-GB"/>
              </w:rPr>
              <w:t>partial internal model</w:t>
            </w:r>
            <w:r w:rsidR="009A60C7" w:rsidRPr="00711388" w:rsidDel="009A60C7">
              <w:rPr>
                <w:lang w:val="en-GB"/>
              </w:rPr>
              <w:t xml:space="preserve"> </w:t>
            </w:r>
            <w:r w:rsidRPr="00711388">
              <w:rPr>
                <w:lang w:val="en-GB"/>
              </w:rPr>
              <w:t>not covering these risks</w:t>
            </w:r>
          </w:p>
          <w:p w14:paraId="3E640B0B" w14:textId="5AF5B246"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3D360F15" w14:textId="77777777" w:rsidTr="00244A0A">
        <w:tc>
          <w:tcPr>
            <w:tcW w:w="1671" w:type="dxa"/>
            <w:tcBorders>
              <w:top w:val="single" w:sz="2" w:space="0" w:color="auto"/>
              <w:left w:val="single" w:sz="2" w:space="0" w:color="auto"/>
              <w:bottom w:val="single" w:sz="2" w:space="0" w:color="auto"/>
              <w:right w:val="single" w:sz="2" w:space="0" w:color="auto"/>
            </w:tcBorders>
          </w:tcPr>
          <w:p w14:paraId="24A041C9" w14:textId="77777777" w:rsidR="00442834" w:rsidRPr="00711388" w:rsidRDefault="00442834" w:rsidP="00442834">
            <w:pPr>
              <w:pStyle w:val="NormalLeft"/>
              <w:rPr>
                <w:lang w:val="en-GB"/>
              </w:rPr>
            </w:pPr>
            <w:r w:rsidRPr="00711388">
              <w:rPr>
                <w:lang w:val="en-GB"/>
              </w:rPr>
              <w:t>C0010/R0566</w:t>
            </w:r>
          </w:p>
        </w:tc>
        <w:tc>
          <w:tcPr>
            <w:tcW w:w="2508" w:type="dxa"/>
            <w:tcBorders>
              <w:top w:val="single" w:sz="2" w:space="0" w:color="auto"/>
              <w:left w:val="single" w:sz="2" w:space="0" w:color="auto"/>
              <w:bottom w:val="single" w:sz="2" w:space="0" w:color="auto"/>
              <w:right w:val="single" w:sz="2" w:space="0" w:color="auto"/>
            </w:tcBorders>
          </w:tcPr>
          <w:p w14:paraId="33088873" w14:textId="3D6B34E0" w:rsidR="00442834" w:rsidRPr="00711388" w:rsidRDefault="00442834" w:rsidP="00442834">
            <w:pPr>
              <w:pStyle w:val="NormalLeft"/>
              <w:rPr>
                <w:lang w:val="en-GB"/>
              </w:rPr>
            </w:pPr>
            <w:r w:rsidRPr="00711388">
              <w:rPr>
                <w:lang w:val="en-GB"/>
              </w:rPr>
              <w:t xml:space="preserve">S.26.13 - Internal model - Non-life &amp; Health </w:t>
            </w:r>
            <w:del w:id="207" w:author="Author">
              <w:r w:rsidRPr="00711388" w:rsidDel="001E6690">
                <w:rPr>
                  <w:lang w:val="en-GB"/>
                </w:rPr>
                <w:delText>non-</w:delText>
              </w:r>
            </w:del>
            <w:ins w:id="208" w:author="Author">
              <w:r w:rsidR="001E6690" w:rsidRPr="00711388">
                <w:rPr>
                  <w:lang w:val="en-GB"/>
                </w:rPr>
                <w:t>N</w:t>
              </w:r>
            </w:ins>
            <w:r w:rsidRPr="00711388">
              <w:rPr>
                <w:lang w:val="en-GB"/>
              </w:rPr>
              <w:t>SLT</w:t>
            </w:r>
            <w:ins w:id="209" w:author="Author">
              <w:r w:rsidR="001E6690" w:rsidRPr="00711388">
                <w:rPr>
                  <w:lang w:val="en-GB"/>
                </w:rPr>
                <w:t xml:space="preserve"> unde</w:t>
              </w:r>
              <w:del w:id="210" w:author="Author">
                <w:r w:rsidR="001E6690" w:rsidRPr="00711388" w:rsidDel="000110B2">
                  <w:rPr>
                    <w:lang w:val="en-GB"/>
                  </w:rPr>
                  <w:delText>w</w:delText>
                </w:r>
              </w:del>
              <w:r w:rsidR="001E6690" w:rsidRPr="00711388">
                <w:rPr>
                  <w:lang w:val="en-GB"/>
                </w:rPr>
                <w:t>r</w:t>
              </w:r>
              <w:r w:rsidR="000110B2">
                <w:rPr>
                  <w:lang w:val="en-GB"/>
                </w:rPr>
                <w:t>wr</w:t>
              </w:r>
              <w:r w:rsidR="001E6690" w:rsidRPr="00711388">
                <w:rPr>
                  <w:lang w:val="en-GB"/>
                </w:rPr>
                <w:t>iting risk</w:t>
              </w:r>
            </w:ins>
          </w:p>
        </w:tc>
        <w:tc>
          <w:tcPr>
            <w:tcW w:w="5107" w:type="dxa"/>
            <w:tcBorders>
              <w:top w:val="single" w:sz="2" w:space="0" w:color="auto"/>
              <w:left w:val="single" w:sz="2" w:space="0" w:color="auto"/>
              <w:bottom w:val="single" w:sz="2" w:space="0" w:color="auto"/>
              <w:right w:val="single" w:sz="2" w:space="0" w:color="auto"/>
            </w:tcBorders>
          </w:tcPr>
          <w:p w14:paraId="696761BE" w14:textId="77777777" w:rsidR="00442834" w:rsidRPr="00711388" w:rsidRDefault="00442834" w:rsidP="00442834">
            <w:pPr>
              <w:pStyle w:val="NormalLeft"/>
              <w:rPr>
                <w:lang w:val="en-GB"/>
              </w:rPr>
            </w:pPr>
            <w:r w:rsidRPr="00711388">
              <w:rPr>
                <w:lang w:val="en-GB"/>
              </w:rPr>
              <w:t>One of the options in the following closed list shall be used:</w:t>
            </w:r>
          </w:p>
          <w:p w14:paraId="3E1D982E" w14:textId="0A385E6D" w:rsidR="00442834" w:rsidRPr="00711388" w:rsidRDefault="00442834" w:rsidP="00442834">
            <w:pPr>
              <w:pStyle w:val="NormalLeft"/>
              <w:rPr>
                <w:lang w:val="en-GB"/>
              </w:rPr>
            </w:pPr>
            <w:r w:rsidRPr="00711388">
              <w:rPr>
                <w:lang w:val="en-GB"/>
              </w:rPr>
              <w:t>4</w:t>
            </w:r>
            <w:r w:rsidR="00845F43" w:rsidRPr="00711388">
              <w:rPr>
                <w:lang w:val="en-GB"/>
              </w:rPr>
              <w:t>-</w:t>
            </w:r>
            <w:r w:rsidRPr="00711388">
              <w:rPr>
                <w:lang w:val="en-GB"/>
              </w:rPr>
              <w:t xml:space="preserve"> Reported due to use of partial internal model</w:t>
            </w:r>
            <w:r w:rsidR="009A60C7" w:rsidRPr="00711388">
              <w:rPr>
                <w:lang w:val="en-GB"/>
              </w:rPr>
              <w:t xml:space="preserve"> covering these risks</w:t>
            </w:r>
          </w:p>
          <w:p w14:paraId="1063F49B" w14:textId="0B826798" w:rsidR="00442834" w:rsidRPr="00711388" w:rsidRDefault="00442834" w:rsidP="00442834">
            <w:pPr>
              <w:pStyle w:val="NormalLeft"/>
              <w:rPr>
                <w:lang w:val="en-GB"/>
              </w:rPr>
            </w:pPr>
            <w:r w:rsidRPr="00711388">
              <w:rPr>
                <w:lang w:val="en-GB"/>
              </w:rPr>
              <w:t xml:space="preserve">5 </w:t>
            </w:r>
            <w:r w:rsidR="00845F43" w:rsidRPr="00711388">
              <w:rPr>
                <w:lang w:val="en-GB"/>
              </w:rPr>
              <w:t>-</w:t>
            </w:r>
            <w:r w:rsidRPr="00711388">
              <w:rPr>
                <w:lang w:val="en-GB"/>
              </w:rPr>
              <w:t xml:space="preserve"> Reported due to use of full internal model</w:t>
            </w:r>
          </w:p>
          <w:p w14:paraId="65AB9441" w14:textId="62024171" w:rsidR="00442834" w:rsidRPr="00711388" w:rsidRDefault="00442834" w:rsidP="00442834">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73749A" w:rsidRPr="00711388">
              <w:rPr>
                <w:lang w:val="en-GB"/>
              </w:rPr>
              <w:t>due to</w:t>
            </w:r>
            <w:r w:rsidRPr="00711388">
              <w:rPr>
                <w:lang w:val="en-GB"/>
              </w:rPr>
              <w:t xml:space="preserve"> use of standard formula or </w:t>
            </w:r>
            <w:r w:rsidR="009A60C7" w:rsidRPr="00711388">
              <w:rPr>
                <w:lang w:val="en-GB"/>
              </w:rPr>
              <w:t>partial internal model</w:t>
            </w:r>
            <w:r w:rsidR="009A60C7" w:rsidRPr="00711388" w:rsidDel="009A60C7">
              <w:rPr>
                <w:lang w:val="en-GB"/>
              </w:rPr>
              <w:t xml:space="preserve"> </w:t>
            </w:r>
            <w:r w:rsidRPr="00711388">
              <w:rPr>
                <w:lang w:val="en-GB"/>
              </w:rPr>
              <w:t>not covering these risks</w:t>
            </w:r>
          </w:p>
          <w:p w14:paraId="0263796D" w14:textId="7D9AEBB0"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61CAC8D7" w14:textId="77777777" w:rsidTr="00244A0A">
        <w:tc>
          <w:tcPr>
            <w:tcW w:w="1671" w:type="dxa"/>
            <w:tcBorders>
              <w:top w:val="single" w:sz="2" w:space="0" w:color="auto"/>
              <w:left w:val="single" w:sz="2" w:space="0" w:color="auto"/>
              <w:bottom w:val="single" w:sz="2" w:space="0" w:color="auto"/>
              <w:right w:val="single" w:sz="2" w:space="0" w:color="auto"/>
            </w:tcBorders>
          </w:tcPr>
          <w:p w14:paraId="5DED7338" w14:textId="77777777" w:rsidR="00442834" w:rsidRPr="00711388" w:rsidRDefault="00442834" w:rsidP="00442834">
            <w:pPr>
              <w:pStyle w:val="NormalLeft"/>
              <w:rPr>
                <w:lang w:val="en-GB"/>
              </w:rPr>
            </w:pPr>
            <w:r w:rsidRPr="00711388">
              <w:rPr>
                <w:lang w:val="en-GB"/>
              </w:rPr>
              <w:t>C0010/R0567</w:t>
            </w:r>
          </w:p>
        </w:tc>
        <w:tc>
          <w:tcPr>
            <w:tcW w:w="2508" w:type="dxa"/>
            <w:tcBorders>
              <w:top w:val="single" w:sz="2" w:space="0" w:color="auto"/>
              <w:left w:val="single" w:sz="2" w:space="0" w:color="auto"/>
              <w:bottom w:val="single" w:sz="2" w:space="0" w:color="auto"/>
              <w:right w:val="single" w:sz="2" w:space="0" w:color="auto"/>
            </w:tcBorders>
          </w:tcPr>
          <w:p w14:paraId="796A0CF9" w14:textId="3242C973" w:rsidR="00442834" w:rsidRPr="00711388" w:rsidRDefault="00442834" w:rsidP="00442834">
            <w:pPr>
              <w:pStyle w:val="NormalLeft"/>
              <w:rPr>
                <w:lang w:val="en-GB"/>
              </w:rPr>
            </w:pPr>
            <w:r w:rsidRPr="00711388">
              <w:rPr>
                <w:lang w:val="en-GB"/>
              </w:rPr>
              <w:t xml:space="preserve">S.26.14 - Internal model - Life </w:t>
            </w:r>
            <w:ins w:id="211" w:author="Author">
              <w:r w:rsidR="001E6690" w:rsidRPr="00711388">
                <w:rPr>
                  <w:lang w:val="en-GB"/>
                </w:rPr>
                <w:t>and</w:t>
              </w:r>
            </w:ins>
            <w:del w:id="212" w:author="Author">
              <w:r w:rsidRPr="00711388" w:rsidDel="001E6690">
                <w:rPr>
                  <w:lang w:val="en-GB"/>
                </w:rPr>
                <w:delText>&amp;</w:delText>
              </w:r>
            </w:del>
            <w:r w:rsidRPr="00711388">
              <w:rPr>
                <w:lang w:val="en-GB"/>
              </w:rPr>
              <w:t xml:space="preserve"> health </w:t>
            </w:r>
            <w:ins w:id="213" w:author="Author">
              <w:r w:rsidR="001E6690" w:rsidRPr="00711388">
                <w:rPr>
                  <w:lang w:val="en-GB"/>
                </w:rPr>
                <w:t xml:space="preserve">underwriting </w:t>
              </w:r>
            </w:ins>
            <w:r w:rsidRPr="00711388">
              <w:rPr>
                <w:lang w:val="en-GB"/>
              </w:rPr>
              <w:t>risk</w:t>
            </w:r>
          </w:p>
        </w:tc>
        <w:tc>
          <w:tcPr>
            <w:tcW w:w="5107" w:type="dxa"/>
            <w:tcBorders>
              <w:top w:val="single" w:sz="2" w:space="0" w:color="auto"/>
              <w:left w:val="single" w:sz="2" w:space="0" w:color="auto"/>
              <w:bottom w:val="single" w:sz="2" w:space="0" w:color="auto"/>
              <w:right w:val="single" w:sz="2" w:space="0" w:color="auto"/>
            </w:tcBorders>
          </w:tcPr>
          <w:p w14:paraId="7480A04B" w14:textId="77777777" w:rsidR="00442834" w:rsidRPr="00711388" w:rsidRDefault="00442834" w:rsidP="00442834">
            <w:pPr>
              <w:pStyle w:val="NormalLeft"/>
              <w:rPr>
                <w:lang w:val="en-GB"/>
              </w:rPr>
            </w:pPr>
            <w:r w:rsidRPr="00711388">
              <w:rPr>
                <w:lang w:val="en-GB"/>
              </w:rPr>
              <w:t>One of the options in the following closed list shall be used:</w:t>
            </w:r>
          </w:p>
          <w:p w14:paraId="0592568F" w14:textId="20CABBF8" w:rsidR="00442834" w:rsidRPr="00711388" w:rsidRDefault="00442834" w:rsidP="00442834">
            <w:pPr>
              <w:pStyle w:val="NormalLeft"/>
              <w:rPr>
                <w:lang w:val="en-GB"/>
              </w:rPr>
            </w:pPr>
            <w:r w:rsidRPr="00711388">
              <w:rPr>
                <w:lang w:val="en-GB"/>
              </w:rPr>
              <w:t>4</w:t>
            </w:r>
            <w:r w:rsidR="00845F43" w:rsidRPr="00711388">
              <w:rPr>
                <w:lang w:val="en-GB"/>
              </w:rPr>
              <w:t>-</w:t>
            </w:r>
            <w:r w:rsidRPr="00711388">
              <w:rPr>
                <w:lang w:val="en-GB"/>
              </w:rPr>
              <w:t xml:space="preserve"> Reported due to use of partial internal model</w:t>
            </w:r>
            <w:r w:rsidR="009A60C7" w:rsidRPr="00711388">
              <w:rPr>
                <w:lang w:val="en-GB"/>
              </w:rPr>
              <w:t xml:space="preserve"> covering these risks</w:t>
            </w:r>
          </w:p>
          <w:p w14:paraId="5A0F626C" w14:textId="5654CBAA" w:rsidR="00442834" w:rsidRPr="00711388" w:rsidRDefault="00442834" w:rsidP="00442834">
            <w:pPr>
              <w:pStyle w:val="NormalLeft"/>
              <w:rPr>
                <w:lang w:val="en-GB"/>
              </w:rPr>
            </w:pPr>
            <w:r w:rsidRPr="00711388">
              <w:rPr>
                <w:lang w:val="en-GB"/>
              </w:rPr>
              <w:t>5</w:t>
            </w:r>
            <w:r w:rsidR="00845F43" w:rsidRPr="00711388">
              <w:rPr>
                <w:lang w:val="en-GB"/>
              </w:rPr>
              <w:t>-</w:t>
            </w:r>
            <w:r w:rsidRPr="00711388">
              <w:rPr>
                <w:lang w:val="en-GB"/>
              </w:rPr>
              <w:t xml:space="preserve"> Reported due to use of full internal model</w:t>
            </w:r>
          </w:p>
          <w:p w14:paraId="1B3FA519" w14:textId="7F1F3166" w:rsidR="00442834" w:rsidRPr="00711388" w:rsidRDefault="00442834" w:rsidP="00442834">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643D69" w:rsidRPr="00711388">
              <w:rPr>
                <w:lang w:val="en-GB"/>
              </w:rPr>
              <w:t>due to</w:t>
            </w:r>
            <w:r w:rsidRPr="00711388">
              <w:rPr>
                <w:lang w:val="en-GB"/>
              </w:rPr>
              <w:t xml:space="preserve"> use of standard formula or </w:t>
            </w:r>
            <w:r w:rsidR="009A60C7" w:rsidRPr="00711388">
              <w:rPr>
                <w:lang w:val="en-GB"/>
              </w:rPr>
              <w:t>partial internal model</w:t>
            </w:r>
            <w:r w:rsidR="009A60C7" w:rsidRPr="00711388" w:rsidDel="009A60C7">
              <w:rPr>
                <w:lang w:val="en-GB"/>
              </w:rPr>
              <w:t xml:space="preserve"> </w:t>
            </w:r>
            <w:r w:rsidRPr="00711388">
              <w:rPr>
                <w:lang w:val="en-GB"/>
              </w:rPr>
              <w:t>not covering these risks</w:t>
            </w:r>
          </w:p>
          <w:p w14:paraId="73AD7E14" w14:textId="0B7663F8"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7C3A99CB" w14:textId="77777777" w:rsidTr="00244A0A">
        <w:tc>
          <w:tcPr>
            <w:tcW w:w="1671" w:type="dxa"/>
            <w:tcBorders>
              <w:top w:val="single" w:sz="2" w:space="0" w:color="auto"/>
              <w:left w:val="single" w:sz="2" w:space="0" w:color="auto"/>
              <w:bottom w:val="single" w:sz="2" w:space="0" w:color="auto"/>
              <w:right w:val="single" w:sz="2" w:space="0" w:color="auto"/>
            </w:tcBorders>
          </w:tcPr>
          <w:p w14:paraId="3B87B872" w14:textId="77777777" w:rsidR="00442834" w:rsidRPr="00711388" w:rsidRDefault="00442834" w:rsidP="00442834">
            <w:pPr>
              <w:pStyle w:val="NormalLeft"/>
              <w:rPr>
                <w:lang w:val="en-GB"/>
              </w:rPr>
            </w:pPr>
            <w:r w:rsidRPr="00711388">
              <w:rPr>
                <w:lang w:val="en-GB"/>
              </w:rPr>
              <w:t>C0010/R0568</w:t>
            </w:r>
          </w:p>
        </w:tc>
        <w:tc>
          <w:tcPr>
            <w:tcW w:w="2508" w:type="dxa"/>
            <w:tcBorders>
              <w:top w:val="single" w:sz="2" w:space="0" w:color="auto"/>
              <w:left w:val="single" w:sz="2" w:space="0" w:color="auto"/>
              <w:bottom w:val="single" w:sz="2" w:space="0" w:color="auto"/>
              <w:right w:val="single" w:sz="2" w:space="0" w:color="auto"/>
            </w:tcBorders>
          </w:tcPr>
          <w:p w14:paraId="60BBCD2C" w14:textId="77777777" w:rsidR="00442834" w:rsidRPr="00711388" w:rsidRDefault="00442834" w:rsidP="00442834">
            <w:pPr>
              <w:pStyle w:val="NormalLeft"/>
              <w:rPr>
                <w:lang w:val="en-GB"/>
              </w:rPr>
            </w:pPr>
            <w:r w:rsidRPr="00711388">
              <w:rPr>
                <w:lang w:val="en-GB"/>
              </w:rPr>
              <w:t>S.26.15 - Internal model - Operational risk</w:t>
            </w:r>
          </w:p>
        </w:tc>
        <w:tc>
          <w:tcPr>
            <w:tcW w:w="5107" w:type="dxa"/>
            <w:tcBorders>
              <w:top w:val="single" w:sz="2" w:space="0" w:color="auto"/>
              <w:left w:val="single" w:sz="2" w:space="0" w:color="auto"/>
              <w:bottom w:val="single" w:sz="2" w:space="0" w:color="auto"/>
              <w:right w:val="single" w:sz="2" w:space="0" w:color="auto"/>
            </w:tcBorders>
          </w:tcPr>
          <w:p w14:paraId="1FBAF012" w14:textId="77777777" w:rsidR="00442834" w:rsidRPr="00711388" w:rsidRDefault="00442834" w:rsidP="00442834">
            <w:pPr>
              <w:pStyle w:val="NormalLeft"/>
              <w:rPr>
                <w:lang w:val="en-GB"/>
              </w:rPr>
            </w:pPr>
            <w:r w:rsidRPr="00711388">
              <w:rPr>
                <w:lang w:val="en-GB"/>
              </w:rPr>
              <w:t>One of the options in the following closed list shall be used:</w:t>
            </w:r>
          </w:p>
          <w:p w14:paraId="6198A945" w14:textId="25D3E554" w:rsidR="00442834" w:rsidRPr="00711388" w:rsidRDefault="00442834" w:rsidP="00442834">
            <w:pPr>
              <w:pStyle w:val="NormalLeft"/>
              <w:rPr>
                <w:lang w:val="en-GB"/>
              </w:rPr>
            </w:pPr>
            <w:r w:rsidRPr="00711388">
              <w:rPr>
                <w:lang w:val="en-GB"/>
              </w:rPr>
              <w:t>4</w:t>
            </w:r>
            <w:r w:rsidR="00845F43" w:rsidRPr="00711388">
              <w:rPr>
                <w:lang w:val="en-GB"/>
              </w:rPr>
              <w:t>-</w:t>
            </w:r>
            <w:r w:rsidRPr="00711388">
              <w:rPr>
                <w:lang w:val="en-GB"/>
              </w:rPr>
              <w:t xml:space="preserve"> Reported due to use of partial internal model</w:t>
            </w:r>
            <w:r w:rsidR="009A60C7" w:rsidRPr="00711388">
              <w:rPr>
                <w:lang w:val="en-GB"/>
              </w:rPr>
              <w:t xml:space="preserve"> covering these risks</w:t>
            </w:r>
          </w:p>
          <w:p w14:paraId="38A2A7E4" w14:textId="33630B8A" w:rsidR="00442834" w:rsidRPr="00711388" w:rsidRDefault="00442834" w:rsidP="00442834">
            <w:pPr>
              <w:pStyle w:val="NormalLeft"/>
              <w:rPr>
                <w:lang w:val="en-GB"/>
              </w:rPr>
            </w:pPr>
            <w:r w:rsidRPr="00711388">
              <w:rPr>
                <w:lang w:val="en-GB"/>
              </w:rPr>
              <w:t>5</w:t>
            </w:r>
            <w:r w:rsidR="00845F43" w:rsidRPr="00711388">
              <w:rPr>
                <w:lang w:val="en-GB"/>
              </w:rPr>
              <w:t>-</w:t>
            </w:r>
            <w:r w:rsidRPr="00711388">
              <w:rPr>
                <w:lang w:val="en-GB"/>
              </w:rPr>
              <w:t xml:space="preserve"> Reported due to use of full internal model</w:t>
            </w:r>
          </w:p>
          <w:p w14:paraId="530F97EA" w14:textId="1D556FBE" w:rsidR="00442834" w:rsidRPr="00711388" w:rsidRDefault="00442834" w:rsidP="00442834">
            <w:pPr>
              <w:pStyle w:val="NormalLeft"/>
              <w:rPr>
                <w:lang w:val="en-GB"/>
              </w:rPr>
            </w:pPr>
            <w:r w:rsidRPr="00711388">
              <w:rPr>
                <w:lang w:val="en-GB"/>
              </w:rPr>
              <w:lastRenderedPageBreak/>
              <w:t xml:space="preserve">10 </w:t>
            </w:r>
            <w:r w:rsidR="00845F43" w:rsidRPr="00711388">
              <w:rPr>
                <w:lang w:val="en-GB"/>
              </w:rPr>
              <w:t>-</w:t>
            </w:r>
            <w:r w:rsidRPr="00711388">
              <w:rPr>
                <w:lang w:val="en-GB"/>
              </w:rPr>
              <w:t xml:space="preserve"> Not reported </w:t>
            </w:r>
            <w:r w:rsidR="00643D69" w:rsidRPr="00711388">
              <w:rPr>
                <w:lang w:val="en-GB"/>
              </w:rPr>
              <w:t>due to</w:t>
            </w:r>
            <w:r w:rsidRPr="00711388">
              <w:rPr>
                <w:lang w:val="en-GB"/>
              </w:rPr>
              <w:t xml:space="preserve"> use of standard formula or </w:t>
            </w:r>
            <w:r w:rsidR="009A60C7" w:rsidRPr="00711388">
              <w:rPr>
                <w:lang w:val="en-GB"/>
              </w:rPr>
              <w:t>partial internal model</w:t>
            </w:r>
            <w:r w:rsidR="009A60C7" w:rsidRPr="00711388" w:rsidDel="009A60C7">
              <w:rPr>
                <w:lang w:val="en-GB"/>
              </w:rPr>
              <w:t xml:space="preserve"> </w:t>
            </w:r>
            <w:r w:rsidRPr="00711388">
              <w:rPr>
                <w:lang w:val="en-GB"/>
              </w:rPr>
              <w:t>not covering these risks</w:t>
            </w:r>
          </w:p>
          <w:p w14:paraId="1843CDCB" w14:textId="057B36F2"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31155E86" w14:textId="77777777" w:rsidTr="00244A0A">
        <w:tc>
          <w:tcPr>
            <w:tcW w:w="1671" w:type="dxa"/>
            <w:tcBorders>
              <w:top w:val="single" w:sz="2" w:space="0" w:color="auto"/>
              <w:left w:val="single" w:sz="2" w:space="0" w:color="auto"/>
              <w:bottom w:val="single" w:sz="2" w:space="0" w:color="auto"/>
              <w:right w:val="single" w:sz="2" w:space="0" w:color="auto"/>
            </w:tcBorders>
          </w:tcPr>
          <w:p w14:paraId="6F2AF1A9" w14:textId="77777777" w:rsidR="00442834" w:rsidRPr="00711388" w:rsidRDefault="00442834" w:rsidP="00442834">
            <w:pPr>
              <w:pStyle w:val="NormalLeft"/>
              <w:rPr>
                <w:lang w:val="en-GB"/>
              </w:rPr>
            </w:pPr>
            <w:r w:rsidRPr="00711388">
              <w:rPr>
                <w:lang w:val="en-GB"/>
              </w:rPr>
              <w:lastRenderedPageBreak/>
              <w:t>C0010/R0569</w:t>
            </w:r>
          </w:p>
        </w:tc>
        <w:tc>
          <w:tcPr>
            <w:tcW w:w="2508" w:type="dxa"/>
            <w:tcBorders>
              <w:top w:val="single" w:sz="2" w:space="0" w:color="auto"/>
              <w:left w:val="single" w:sz="2" w:space="0" w:color="auto"/>
              <w:bottom w:val="single" w:sz="2" w:space="0" w:color="auto"/>
              <w:right w:val="single" w:sz="2" w:space="0" w:color="auto"/>
            </w:tcBorders>
          </w:tcPr>
          <w:p w14:paraId="5D85D668" w14:textId="77777777" w:rsidR="00442834" w:rsidRPr="00711388" w:rsidRDefault="00442834" w:rsidP="00442834">
            <w:pPr>
              <w:pStyle w:val="NormalLeft"/>
              <w:rPr>
                <w:lang w:val="en-GB"/>
              </w:rPr>
            </w:pPr>
            <w:r w:rsidRPr="00711388">
              <w:rPr>
                <w:lang w:val="en-GB"/>
              </w:rPr>
              <w:t>S.26.16 - Internal model - Model Changes</w:t>
            </w:r>
          </w:p>
        </w:tc>
        <w:tc>
          <w:tcPr>
            <w:tcW w:w="5107" w:type="dxa"/>
            <w:tcBorders>
              <w:top w:val="single" w:sz="2" w:space="0" w:color="auto"/>
              <w:left w:val="single" w:sz="2" w:space="0" w:color="auto"/>
              <w:bottom w:val="single" w:sz="2" w:space="0" w:color="auto"/>
              <w:right w:val="single" w:sz="2" w:space="0" w:color="auto"/>
            </w:tcBorders>
          </w:tcPr>
          <w:p w14:paraId="00EE9B49" w14:textId="77777777" w:rsidR="009A60C7" w:rsidRPr="00711388" w:rsidRDefault="00442834" w:rsidP="00442834">
            <w:pPr>
              <w:pStyle w:val="NormalLeft"/>
              <w:rPr>
                <w:lang w:val="en-GB"/>
              </w:rPr>
            </w:pPr>
            <w:r w:rsidRPr="00711388">
              <w:rPr>
                <w:lang w:val="en-GB"/>
              </w:rPr>
              <w:t>One of the options in the following closed list shall be used:</w:t>
            </w:r>
          </w:p>
          <w:p w14:paraId="727F30EA" w14:textId="509ADE72" w:rsidR="00442834" w:rsidRPr="00711388" w:rsidRDefault="00442834" w:rsidP="00442834">
            <w:pPr>
              <w:pStyle w:val="NormalLeft"/>
              <w:rPr>
                <w:lang w:val="en-GB"/>
              </w:rPr>
            </w:pPr>
            <w:r w:rsidRPr="00711388">
              <w:rPr>
                <w:lang w:val="en-GB"/>
              </w:rPr>
              <w:t>4</w:t>
            </w:r>
            <w:r w:rsidR="00845F43" w:rsidRPr="00711388">
              <w:rPr>
                <w:lang w:val="en-GB"/>
              </w:rPr>
              <w:t>-</w:t>
            </w:r>
            <w:r w:rsidRPr="00711388">
              <w:rPr>
                <w:lang w:val="en-GB"/>
              </w:rPr>
              <w:t xml:space="preserve"> Reported due to use of partial internal model</w:t>
            </w:r>
            <w:r w:rsidR="009A60C7" w:rsidRPr="00711388">
              <w:rPr>
                <w:lang w:val="en-GB"/>
              </w:rPr>
              <w:t xml:space="preserve"> covering these risks</w:t>
            </w:r>
          </w:p>
          <w:p w14:paraId="148478BF" w14:textId="294D6082" w:rsidR="00442834" w:rsidRPr="00711388" w:rsidRDefault="00442834" w:rsidP="00442834">
            <w:pPr>
              <w:pStyle w:val="NormalLeft"/>
              <w:rPr>
                <w:lang w:val="en-GB"/>
              </w:rPr>
            </w:pPr>
            <w:r w:rsidRPr="00711388">
              <w:rPr>
                <w:lang w:val="en-GB"/>
              </w:rPr>
              <w:t>5</w:t>
            </w:r>
            <w:r w:rsidR="00845F43" w:rsidRPr="00711388">
              <w:rPr>
                <w:lang w:val="en-GB"/>
              </w:rPr>
              <w:t>-</w:t>
            </w:r>
            <w:r w:rsidRPr="00711388">
              <w:rPr>
                <w:lang w:val="en-GB"/>
              </w:rPr>
              <w:t xml:space="preserve"> Reported due to use of full internal model</w:t>
            </w:r>
          </w:p>
          <w:p w14:paraId="3918F50E" w14:textId="6F60269B" w:rsidR="00442834" w:rsidRPr="00711388" w:rsidRDefault="00442834" w:rsidP="00442834">
            <w:pPr>
              <w:pStyle w:val="NormalLeft"/>
              <w:rPr>
                <w:lang w:val="en-GB"/>
              </w:rPr>
            </w:pPr>
            <w:r w:rsidRPr="00711388">
              <w:rPr>
                <w:lang w:val="en-GB"/>
              </w:rPr>
              <w:t xml:space="preserve">10 </w:t>
            </w:r>
            <w:r w:rsidR="00845F43" w:rsidRPr="00711388">
              <w:rPr>
                <w:lang w:val="en-GB"/>
              </w:rPr>
              <w:t>-</w:t>
            </w:r>
            <w:r w:rsidRPr="00711388">
              <w:rPr>
                <w:lang w:val="en-GB"/>
              </w:rPr>
              <w:t xml:space="preserve"> Not reported </w:t>
            </w:r>
            <w:r w:rsidR="00643D69" w:rsidRPr="00711388">
              <w:rPr>
                <w:lang w:val="en-GB"/>
              </w:rPr>
              <w:t>due to</w:t>
            </w:r>
            <w:r w:rsidRPr="00711388">
              <w:rPr>
                <w:lang w:val="en-GB"/>
              </w:rPr>
              <w:t xml:space="preserve"> use of standard formula or </w:t>
            </w:r>
            <w:r w:rsidR="009A60C7" w:rsidRPr="00711388">
              <w:rPr>
                <w:lang w:val="en-GB"/>
              </w:rPr>
              <w:t>partial internal model</w:t>
            </w:r>
            <w:r w:rsidRPr="00711388">
              <w:rPr>
                <w:lang w:val="en-GB"/>
              </w:rPr>
              <w:t xml:space="preserve"> not covering these risks</w:t>
            </w:r>
          </w:p>
          <w:p w14:paraId="0D7DE05F" w14:textId="1D2FC0D8"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626033" w:rsidRPr="00711388" w14:paraId="3BF3E20C" w14:textId="77777777" w:rsidTr="002619E2">
        <w:trPr>
          <w:trHeight w:val="4243"/>
        </w:trPr>
        <w:tc>
          <w:tcPr>
            <w:tcW w:w="1671" w:type="dxa"/>
            <w:tcBorders>
              <w:top w:val="single" w:sz="2" w:space="0" w:color="auto"/>
              <w:left w:val="single" w:sz="2" w:space="0" w:color="auto"/>
              <w:bottom w:val="single" w:sz="4" w:space="0" w:color="auto"/>
              <w:right w:val="single" w:sz="2" w:space="0" w:color="auto"/>
            </w:tcBorders>
          </w:tcPr>
          <w:p w14:paraId="1BD8157F" w14:textId="77777777" w:rsidR="00442834" w:rsidRPr="00711388" w:rsidRDefault="00442834" w:rsidP="00442834">
            <w:pPr>
              <w:pStyle w:val="NormalLeft"/>
              <w:rPr>
                <w:lang w:val="en-GB"/>
              </w:rPr>
            </w:pPr>
            <w:r w:rsidRPr="00711388">
              <w:rPr>
                <w:lang w:val="en-GB"/>
              </w:rPr>
              <w:t>C0010/R0570</w:t>
            </w:r>
          </w:p>
        </w:tc>
        <w:tc>
          <w:tcPr>
            <w:tcW w:w="2508" w:type="dxa"/>
            <w:tcBorders>
              <w:top w:val="single" w:sz="2" w:space="0" w:color="auto"/>
              <w:left w:val="single" w:sz="2" w:space="0" w:color="auto"/>
              <w:bottom w:val="single" w:sz="4" w:space="0" w:color="auto"/>
              <w:right w:val="single" w:sz="2" w:space="0" w:color="auto"/>
            </w:tcBorders>
          </w:tcPr>
          <w:p w14:paraId="4BBD624E" w14:textId="101BA6F6" w:rsidR="00442834" w:rsidRPr="00711388" w:rsidRDefault="00442834" w:rsidP="00442834">
            <w:pPr>
              <w:pStyle w:val="NormalLeft"/>
              <w:rPr>
                <w:lang w:val="en-GB"/>
              </w:rPr>
            </w:pPr>
            <w:r w:rsidRPr="00711388">
              <w:rPr>
                <w:lang w:val="en-GB"/>
              </w:rPr>
              <w:t xml:space="preserve">S.27.01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Non</w:t>
            </w:r>
            <w:r w:rsidR="00711388" w:rsidRPr="00711388">
              <w:rPr>
                <w:lang w:val="en-GB"/>
              </w:rPr>
              <w:t>-</w:t>
            </w:r>
            <w:r w:rsidRPr="00711388">
              <w:rPr>
                <w:lang w:val="en-GB"/>
              </w:rPr>
              <w:t>Life and Health catastrophe risk</w:t>
            </w:r>
          </w:p>
        </w:tc>
        <w:tc>
          <w:tcPr>
            <w:tcW w:w="5107" w:type="dxa"/>
            <w:tcBorders>
              <w:top w:val="single" w:sz="2" w:space="0" w:color="auto"/>
              <w:left w:val="single" w:sz="2" w:space="0" w:color="auto"/>
              <w:bottom w:val="single" w:sz="4" w:space="0" w:color="auto"/>
              <w:right w:val="single" w:sz="2" w:space="0" w:color="auto"/>
            </w:tcBorders>
          </w:tcPr>
          <w:p w14:paraId="3B713AE1" w14:textId="77777777" w:rsidR="00442834" w:rsidRPr="00711388" w:rsidRDefault="00442834" w:rsidP="00442834">
            <w:pPr>
              <w:pStyle w:val="NormalLeft"/>
              <w:rPr>
                <w:lang w:val="en-GB"/>
              </w:rPr>
            </w:pPr>
            <w:r w:rsidRPr="00711388">
              <w:rPr>
                <w:lang w:val="en-GB"/>
              </w:rPr>
              <w:t>One of the options in the following closed list shall be used:</w:t>
            </w:r>
          </w:p>
          <w:p w14:paraId="01EC9CD6" w14:textId="5352299B" w:rsidR="00442834" w:rsidRPr="00711388" w:rsidRDefault="00442834" w:rsidP="00442834">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6D498213" w14:textId="7E4E8891" w:rsidR="00442834" w:rsidRPr="00711388" w:rsidRDefault="00442834" w:rsidP="00442834">
            <w:pPr>
              <w:pStyle w:val="NormalLeft"/>
              <w:rPr>
                <w:lang w:val="en-GB"/>
              </w:rPr>
            </w:pPr>
            <w:r w:rsidRPr="00711388">
              <w:rPr>
                <w:lang w:val="en-GB"/>
              </w:rPr>
              <w:t xml:space="preserve">2 </w:t>
            </w:r>
            <w:r w:rsidR="00845F43" w:rsidRPr="00711388">
              <w:rPr>
                <w:lang w:val="en-GB"/>
              </w:rPr>
              <w:t>-</w:t>
            </w:r>
            <w:r w:rsidRPr="00711388">
              <w:rPr>
                <w:lang w:val="en-GB"/>
              </w:rPr>
              <w:t xml:space="preserve"> </w:t>
            </w:r>
            <w:r w:rsidR="00093846" w:rsidRPr="00711388">
              <w:rPr>
                <w:lang w:val="en-GB"/>
              </w:rPr>
              <w:t>Not reported as risk not existent</w:t>
            </w:r>
          </w:p>
          <w:p w14:paraId="381005EC" w14:textId="3B2E5249" w:rsidR="00442834" w:rsidRPr="00711388" w:rsidRDefault="00442834" w:rsidP="00442834">
            <w:pPr>
              <w:pStyle w:val="NormalLeft"/>
              <w:rPr>
                <w:lang w:val="en-GB"/>
              </w:rPr>
            </w:pPr>
            <w:r w:rsidRPr="00711388">
              <w:rPr>
                <w:lang w:val="en-GB"/>
              </w:rPr>
              <w:t xml:space="preserve">8 </w:t>
            </w:r>
            <w:r w:rsidR="00845F43" w:rsidRPr="00711388">
              <w:rPr>
                <w:lang w:val="en-GB"/>
              </w:rPr>
              <w:t>-</w:t>
            </w:r>
            <w:r w:rsidRPr="00711388">
              <w:rPr>
                <w:lang w:val="en-GB"/>
              </w:rPr>
              <w:t xml:space="preserve"> Not reported </w:t>
            </w:r>
            <w:r w:rsidR="00643D69" w:rsidRPr="00711388">
              <w:rPr>
                <w:lang w:val="en-GB"/>
              </w:rPr>
              <w:t>due to</w:t>
            </w:r>
            <w:r w:rsidRPr="00711388">
              <w:rPr>
                <w:lang w:val="en-GB"/>
              </w:rPr>
              <w:t xml:space="preserve"> use of partial internal model</w:t>
            </w:r>
          </w:p>
          <w:p w14:paraId="59BFF23E" w14:textId="4EDAAAAD" w:rsidR="00442834" w:rsidRPr="00711388" w:rsidRDefault="00442834" w:rsidP="00442834">
            <w:pPr>
              <w:pStyle w:val="NormalLeft"/>
              <w:rPr>
                <w:lang w:val="en-GB"/>
              </w:rPr>
            </w:pPr>
            <w:r w:rsidRPr="00711388">
              <w:rPr>
                <w:lang w:val="en-GB"/>
              </w:rPr>
              <w:t xml:space="preserve">9 </w:t>
            </w:r>
            <w:r w:rsidR="00845F43" w:rsidRPr="00711388">
              <w:rPr>
                <w:lang w:val="en-GB"/>
              </w:rPr>
              <w:t>-</w:t>
            </w:r>
            <w:r w:rsidRPr="00711388">
              <w:rPr>
                <w:lang w:val="en-GB"/>
              </w:rPr>
              <w:t xml:space="preserve"> Not reported </w:t>
            </w:r>
            <w:r w:rsidR="00643D69" w:rsidRPr="00711388">
              <w:rPr>
                <w:lang w:val="en-GB"/>
              </w:rPr>
              <w:t>due to</w:t>
            </w:r>
            <w:r w:rsidRPr="00711388">
              <w:rPr>
                <w:lang w:val="en-GB"/>
              </w:rPr>
              <w:t xml:space="preserve"> use of full internal model</w:t>
            </w:r>
          </w:p>
          <w:p w14:paraId="33BD279D" w14:textId="69EC4CEF" w:rsidR="00442834" w:rsidRPr="00711388" w:rsidRDefault="00442834" w:rsidP="00442834">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reported at RFF/MAP level</w:t>
            </w:r>
          </w:p>
          <w:p w14:paraId="4F1DBB29" w14:textId="0A5A1AEA" w:rsidR="00CA1DB1" w:rsidRPr="00711388" w:rsidRDefault="00CA1DB1" w:rsidP="00442834">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7AA58BDF" w14:textId="1C6B5CC7" w:rsidR="00442834" w:rsidRPr="00711388" w:rsidRDefault="00442834" w:rsidP="00442834">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2D5E647C" w14:textId="77777777" w:rsidTr="002619E2">
        <w:trPr>
          <w:trHeight w:val="244"/>
        </w:trPr>
        <w:tc>
          <w:tcPr>
            <w:tcW w:w="1671" w:type="dxa"/>
            <w:tcBorders>
              <w:top w:val="single" w:sz="4" w:space="0" w:color="auto"/>
              <w:left w:val="single" w:sz="2" w:space="0" w:color="auto"/>
              <w:bottom w:val="single" w:sz="4" w:space="0" w:color="auto"/>
              <w:right w:val="single" w:sz="2" w:space="0" w:color="auto"/>
            </w:tcBorders>
          </w:tcPr>
          <w:p w14:paraId="27405EAE" w14:textId="31F0D110" w:rsidR="002619E2" w:rsidRPr="00711388" w:rsidRDefault="002619E2" w:rsidP="00442834">
            <w:pPr>
              <w:pStyle w:val="NormalLeft"/>
              <w:rPr>
                <w:lang w:val="en-GB"/>
              </w:rPr>
            </w:pPr>
            <w:ins w:id="214" w:author="Author">
              <w:r w:rsidRPr="00711388">
                <w:rPr>
                  <w:lang w:val="en-GB"/>
                </w:rPr>
                <w:t>C0010/R0575</w:t>
              </w:r>
            </w:ins>
          </w:p>
        </w:tc>
        <w:tc>
          <w:tcPr>
            <w:tcW w:w="2508" w:type="dxa"/>
            <w:tcBorders>
              <w:top w:val="single" w:sz="4" w:space="0" w:color="auto"/>
              <w:left w:val="single" w:sz="2" w:space="0" w:color="auto"/>
              <w:bottom w:val="single" w:sz="4" w:space="0" w:color="auto"/>
              <w:right w:val="single" w:sz="2" w:space="0" w:color="auto"/>
            </w:tcBorders>
          </w:tcPr>
          <w:p w14:paraId="6B7D0E07" w14:textId="03AB344D" w:rsidR="002619E2" w:rsidRPr="00711388" w:rsidRDefault="002619E2" w:rsidP="00442834">
            <w:pPr>
              <w:pStyle w:val="NormalLeft"/>
              <w:rPr>
                <w:lang w:val="en-GB"/>
              </w:rPr>
            </w:pPr>
            <w:ins w:id="215" w:author="Author">
              <w:r w:rsidRPr="00711388">
                <w:rPr>
                  <w:lang w:val="en-GB"/>
                </w:rPr>
                <w:t xml:space="preserve">S.27.02 </w:t>
              </w:r>
            </w:ins>
            <w:r w:rsidR="00711388" w:rsidRPr="00711388">
              <w:rPr>
                <w:lang w:val="en-GB"/>
              </w:rPr>
              <w:t>-</w:t>
            </w:r>
            <w:ins w:id="216" w:author="Author">
              <w:r w:rsidRPr="00711388">
                <w:rPr>
                  <w:lang w:val="en-GB"/>
                </w:rPr>
                <w:t xml:space="preserve"> Catastrophe data </w:t>
              </w:r>
            </w:ins>
            <w:r w:rsidR="00711388" w:rsidRPr="00711388">
              <w:rPr>
                <w:lang w:val="en-GB"/>
              </w:rPr>
              <w:t>-</w:t>
            </w:r>
            <w:ins w:id="217" w:author="Author">
              <w:r w:rsidRPr="00711388">
                <w:rPr>
                  <w:lang w:val="en-GB"/>
                </w:rPr>
                <w:t xml:space="preserve"> Loss data</w:t>
              </w:r>
            </w:ins>
          </w:p>
        </w:tc>
        <w:tc>
          <w:tcPr>
            <w:tcW w:w="5107" w:type="dxa"/>
            <w:tcBorders>
              <w:top w:val="single" w:sz="4" w:space="0" w:color="auto"/>
              <w:left w:val="single" w:sz="2" w:space="0" w:color="auto"/>
              <w:bottom w:val="single" w:sz="4" w:space="0" w:color="auto"/>
              <w:right w:val="single" w:sz="2" w:space="0" w:color="auto"/>
            </w:tcBorders>
          </w:tcPr>
          <w:p w14:paraId="5DB115DF" w14:textId="77777777" w:rsidR="002619E2" w:rsidRPr="00711388" w:rsidRDefault="002619E2" w:rsidP="002619E2">
            <w:pPr>
              <w:pStyle w:val="NormalLeft"/>
              <w:rPr>
                <w:ins w:id="218" w:author="Author"/>
                <w:lang w:val="en-GB"/>
              </w:rPr>
            </w:pPr>
            <w:ins w:id="219" w:author="Author">
              <w:r w:rsidRPr="00711388">
                <w:rPr>
                  <w:lang w:val="en-GB"/>
                </w:rPr>
                <w:t>One of the options in the following closed list shall be used:</w:t>
              </w:r>
            </w:ins>
          </w:p>
          <w:p w14:paraId="6DA0F2BD" w14:textId="0063E650" w:rsidR="002619E2" w:rsidRPr="00711388" w:rsidRDefault="002619E2" w:rsidP="002619E2">
            <w:pPr>
              <w:pStyle w:val="NormalLeft"/>
              <w:rPr>
                <w:ins w:id="220" w:author="Author"/>
                <w:lang w:val="en-GB"/>
              </w:rPr>
            </w:pPr>
            <w:ins w:id="221" w:author="Author">
              <w:r w:rsidRPr="00711388">
                <w:rPr>
                  <w:lang w:val="en-GB"/>
                </w:rPr>
                <w:t xml:space="preserve">1 </w:t>
              </w:r>
            </w:ins>
            <w:r w:rsidR="00845F43" w:rsidRPr="00711388">
              <w:rPr>
                <w:lang w:val="en-GB"/>
              </w:rPr>
              <w:t>-</w:t>
            </w:r>
            <w:ins w:id="222" w:author="Author">
              <w:r w:rsidRPr="00711388">
                <w:rPr>
                  <w:lang w:val="en-GB"/>
                </w:rPr>
                <w:t xml:space="preserve"> Reported</w:t>
              </w:r>
            </w:ins>
          </w:p>
          <w:p w14:paraId="7100C1D1" w14:textId="44C7D934" w:rsidR="002619E2" w:rsidRPr="00711388" w:rsidRDefault="002619E2" w:rsidP="002619E2">
            <w:pPr>
              <w:pStyle w:val="NormalLeft"/>
              <w:rPr>
                <w:ins w:id="223" w:author="Author"/>
                <w:lang w:val="en-GB"/>
              </w:rPr>
            </w:pPr>
            <w:ins w:id="224" w:author="Author">
              <w:r w:rsidRPr="00711388">
                <w:rPr>
                  <w:lang w:val="en-GB"/>
                </w:rPr>
                <w:t xml:space="preserve">2 </w:t>
              </w:r>
            </w:ins>
            <w:r w:rsidR="00845F43" w:rsidRPr="00711388">
              <w:rPr>
                <w:lang w:val="en-GB"/>
              </w:rPr>
              <w:t>-</w:t>
            </w:r>
            <w:ins w:id="225" w:author="Author">
              <w:r w:rsidRPr="00711388">
                <w:rPr>
                  <w:lang w:val="en-GB"/>
                </w:rPr>
                <w:t xml:space="preserve"> Not reported as SNCU exempted</w:t>
              </w:r>
            </w:ins>
          </w:p>
          <w:p w14:paraId="3790140F" w14:textId="21706BEE" w:rsidR="002619E2" w:rsidRPr="00711388" w:rsidRDefault="002619E2" w:rsidP="002619E2">
            <w:pPr>
              <w:pStyle w:val="NormalLeft"/>
              <w:rPr>
                <w:lang w:val="en-GB"/>
              </w:rPr>
            </w:pPr>
            <w:ins w:id="226" w:author="Author">
              <w:r w:rsidRPr="00711388">
                <w:rPr>
                  <w:lang w:val="en-GB"/>
                </w:rPr>
                <w:t>0</w:t>
              </w:r>
            </w:ins>
            <w:r w:rsidR="00711388" w:rsidRPr="00711388">
              <w:rPr>
                <w:lang w:val="en-GB"/>
              </w:rPr>
              <w:t>-</w:t>
            </w:r>
            <w:ins w:id="227" w:author="Author">
              <w:r w:rsidRPr="00711388">
                <w:rPr>
                  <w:lang w:val="en-GB"/>
                </w:rPr>
                <w:t xml:space="preserve"> Not reported other reason (in this case special justification is needed)</w:t>
              </w:r>
            </w:ins>
          </w:p>
        </w:tc>
      </w:tr>
      <w:tr w:rsidR="002619E2" w:rsidRPr="00711388" w14:paraId="0BB874B3" w14:textId="77777777" w:rsidTr="002619E2">
        <w:trPr>
          <w:trHeight w:val="266"/>
        </w:trPr>
        <w:tc>
          <w:tcPr>
            <w:tcW w:w="1671" w:type="dxa"/>
            <w:tcBorders>
              <w:top w:val="single" w:sz="4" w:space="0" w:color="auto"/>
              <w:left w:val="single" w:sz="2" w:space="0" w:color="auto"/>
              <w:bottom w:val="single" w:sz="2" w:space="0" w:color="auto"/>
              <w:right w:val="single" w:sz="2" w:space="0" w:color="auto"/>
            </w:tcBorders>
          </w:tcPr>
          <w:p w14:paraId="5467222E" w14:textId="0BB08268" w:rsidR="002619E2" w:rsidRPr="00711388" w:rsidRDefault="002619E2" w:rsidP="002619E2">
            <w:pPr>
              <w:pStyle w:val="NormalLeft"/>
              <w:rPr>
                <w:lang w:val="en-GB"/>
              </w:rPr>
            </w:pPr>
            <w:ins w:id="228" w:author="Author">
              <w:r w:rsidRPr="00711388">
                <w:rPr>
                  <w:lang w:val="en-GB"/>
                </w:rPr>
                <w:t>C0010/R0576</w:t>
              </w:r>
            </w:ins>
          </w:p>
        </w:tc>
        <w:tc>
          <w:tcPr>
            <w:tcW w:w="2508" w:type="dxa"/>
            <w:tcBorders>
              <w:top w:val="single" w:sz="4" w:space="0" w:color="auto"/>
              <w:left w:val="single" w:sz="2" w:space="0" w:color="auto"/>
              <w:bottom w:val="single" w:sz="2" w:space="0" w:color="auto"/>
              <w:right w:val="single" w:sz="2" w:space="0" w:color="auto"/>
            </w:tcBorders>
          </w:tcPr>
          <w:p w14:paraId="13972212" w14:textId="427CAAB3" w:rsidR="002619E2" w:rsidRPr="00711388" w:rsidRDefault="002619E2" w:rsidP="002619E2">
            <w:pPr>
              <w:pStyle w:val="NormalLeft"/>
              <w:rPr>
                <w:lang w:val="en-GB"/>
              </w:rPr>
            </w:pPr>
            <w:ins w:id="229" w:author="Author">
              <w:r w:rsidRPr="00711388">
                <w:rPr>
                  <w:lang w:val="en-GB"/>
                </w:rPr>
                <w:t xml:space="preserve">S.27.03 </w:t>
              </w:r>
            </w:ins>
            <w:r w:rsidR="00711388" w:rsidRPr="00711388">
              <w:rPr>
                <w:lang w:val="en-GB"/>
              </w:rPr>
              <w:t>-</w:t>
            </w:r>
            <w:ins w:id="230" w:author="Author">
              <w:r w:rsidRPr="00711388">
                <w:rPr>
                  <w:lang w:val="en-GB"/>
                </w:rPr>
                <w:t xml:space="preserve"> Catastrophe data - Exposure and premium data</w:t>
              </w:r>
            </w:ins>
          </w:p>
        </w:tc>
        <w:tc>
          <w:tcPr>
            <w:tcW w:w="5107" w:type="dxa"/>
            <w:tcBorders>
              <w:top w:val="single" w:sz="4" w:space="0" w:color="auto"/>
              <w:left w:val="single" w:sz="2" w:space="0" w:color="auto"/>
              <w:bottom w:val="single" w:sz="2" w:space="0" w:color="auto"/>
              <w:right w:val="single" w:sz="2" w:space="0" w:color="auto"/>
            </w:tcBorders>
          </w:tcPr>
          <w:p w14:paraId="0042A654" w14:textId="77777777" w:rsidR="002619E2" w:rsidRPr="00711388" w:rsidRDefault="002619E2" w:rsidP="002619E2">
            <w:pPr>
              <w:pStyle w:val="NormalLeft"/>
              <w:rPr>
                <w:ins w:id="231" w:author="Author"/>
                <w:lang w:val="en-GB"/>
              </w:rPr>
            </w:pPr>
            <w:ins w:id="232" w:author="Author">
              <w:r w:rsidRPr="00711388">
                <w:rPr>
                  <w:lang w:val="en-GB"/>
                </w:rPr>
                <w:t>One of the options in the following closed list shall be used:</w:t>
              </w:r>
            </w:ins>
          </w:p>
          <w:p w14:paraId="17F39DB0" w14:textId="77DB7519" w:rsidR="002619E2" w:rsidRPr="00711388" w:rsidRDefault="002619E2" w:rsidP="002619E2">
            <w:pPr>
              <w:pStyle w:val="NormalLeft"/>
              <w:rPr>
                <w:ins w:id="233" w:author="Author"/>
                <w:lang w:val="en-GB"/>
              </w:rPr>
            </w:pPr>
            <w:ins w:id="234" w:author="Author">
              <w:r w:rsidRPr="00711388">
                <w:rPr>
                  <w:lang w:val="en-GB"/>
                </w:rPr>
                <w:t xml:space="preserve">1 </w:t>
              </w:r>
            </w:ins>
            <w:r w:rsidR="00845F43" w:rsidRPr="00711388">
              <w:rPr>
                <w:lang w:val="en-GB"/>
              </w:rPr>
              <w:t>-</w:t>
            </w:r>
            <w:ins w:id="235" w:author="Author">
              <w:r w:rsidRPr="00711388">
                <w:rPr>
                  <w:lang w:val="en-GB"/>
                </w:rPr>
                <w:t xml:space="preserve"> Reported</w:t>
              </w:r>
            </w:ins>
          </w:p>
          <w:p w14:paraId="038CAF00" w14:textId="5759AC4C" w:rsidR="002619E2" w:rsidRPr="00711388" w:rsidRDefault="002619E2" w:rsidP="002619E2">
            <w:pPr>
              <w:pStyle w:val="NormalLeft"/>
              <w:rPr>
                <w:ins w:id="236" w:author="Author"/>
                <w:lang w:val="en-GB"/>
              </w:rPr>
            </w:pPr>
            <w:ins w:id="237" w:author="Author">
              <w:r w:rsidRPr="00711388">
                <w:rPr>
                  <w:lang w:val="en-GB"/>
                </w:rPr>
                <w:t xml:space="preserve">2 </w:t>
              </w:r>
            </w:ins>
            <w:r w:rsidR="00845F43" w:rsidRPr="00711388">
              <w:rPr>
                <w:lang w:val="en-GB"/>
              </w:rPr>
              <w:t>-</w:t>
            </w:r>
            <w:ins w:id="238" w:author="Author">
              <w:r w:rsidRPr="00711388">
                <w:rPr>
                  <w:lang w:val="en-GB"/>
                </w:rPr>
                <w:t xml:space="preserve"> Not reported as SNCU exempted</w:t>
              </w:r>
            </w:ins>
          </w:p>
          <w:p w14:paraId="2802BA79" w14:textId="6F550E63" w:rsidR="002619E2" w:rsidRPr="00711388" w:rsidRDefault="002619E2" w:rsidP="002619E2">
            <w:pPr>
              <w:pStyle w:val="NormalLeft"/>
              <w:rPr>
                <w:lang w:val="en-GB"/>
              </w:rPr>
            </w:pPr>
            <w:ins w:id="239" w:author="Author">
              <w:r w:rsidRPr="00711388">
                <w:rPr>
                  <w:lang w:val="en-GB"/>
                </w:rPr>
                <w:lastRenderedPageBreak/>
                <w:t>0</w:t>
              </w:r>
            </w:ins>
            <w:r w:rsidR="00711388" w:rsidRPr="00711388">
              <w:rPr>
                <w:lang w:val="en-GB"/>
              </w:rPr>
              <w:t>-</w:t>
            </w:r>
            <w:ins w:id="240" w:author="Author">
              <w:r w:rsidRPr="00711388">
                <w:rPr>
                  <w:lang w:val="en-GB"/>
                </w:rPr>
                <w:t xml:space="preserve"> Not reported other reason (in this case special justification is needed)</w:t>
              </w:r>
            </w:ins>
          </w:p>
        </w:tc>
      </w:tr>
      <w:tr w:rsidR="002619E2" w:rsidRPr="00711388" w14:paraId="75391C7A" w14:textId="77777777" w:rsidTr="00244A0A">
        <w:tc>
          <w:tcPr>
            <w:tcW w:w="1671" w:type="dxa"/>
            <w:tcBorders>
              <w:top w:val="single" w:sz="2" w:space="0" w:color="auto"/>
              <w:left w:val="single" w:sz="2" w:space="0" w:color="auto"/>
              <w:bottom w:val="single" w:sz="2" w:space="0" w:color="auto"/>
              <w:right w:val="single" w:sz="2" w:space="0" w:color="auto"/>
            </w:tcBorders>
          </w:tcPr>
          <w:p w14:paraId="1633BFE7" w14:textId="77777777" w:rsidR="002619E2" w:rsidRPr="00711388" w:rsidRDefault="002619E2" w:rsidP="002619E2">
            <w:pPr>
              <w:pStyle w:val="NormalLeft"/>
              <w:rPr>
                <w:lang w:val="en-GB"/>
              </w:rPr>
            </w:pPr>
            <w:r w:rsidRPr="00711388">
              <w:rPr>
                <w:lang w:val="en-GB"/>
              </w:rPr>
              <w:lastRenderedPageBreak/>
              <w:t>C0010/R0580</w:t>
            </w:r>
          </w:p>
        </w:tc>
        <w:tc>
          <w:tcPr>
            <w:tcW w:w="2508" w:type="dxa"/>
            <w:tcBorders>
              <w:top w:val="single" w:sz="2" w:space="0" w:color="auto"/>
              <w:left w:val="single" w:sz="2" w:space="0" w:color="auto"/>
              <w:bottom w:val="single" w:sz="2" w:space="0" w:color="auto"/>
              <w:right w:val="single" w:sz="2" w:space="0" w:color="auto"/>
            </w:tcBorders>
          </w:tcPr>
          <w:p w14:paraId="5A55B6B7" w14:textId="3B62D2C4" w:rsidR="002619E2" w:rsidRPr="00711388" w:rsidRDefault="002619E2" w:rsidP="002619E2">
            <w:pPr>
              <w:pStyle w:val="NormalLeft"/>
              <w:rPr>
                <w:lang w:val="en-GB"/>
              </w:rPr>
            </w:pPr>
            <w:r w:rsidRPr="00711388">
              <w:rPr>
                <w:lang w:val="en-GB"/>
              </w:rPr>
              <w:t xml:space="preserve">S.28.01 </w:t>
            </w:r>
            <w:r w:rsidR="00845F43" w:rsidRPr="00711388">
              <w:rPr>
                <w:lang w:val="en-GB"/>
              </w:rPr>
              <w:t>-</w:t>
            </w:r>
            <w:r w:rsidRPr="00711388">
              <w:rPr>
                <w:lang w:val="en-GB"/>
              </w:rPr>
              <w:t xml:space="preserve"> Minimum Capital Requirement </w:t>
            </w:r>
            <w:r w:rsidR="00845F43" w:rsidRPr="00711388">
              <w:rPr>
                <w:lang w:val="en-GB"/>
              </w:rPr>
              <w:t>-</w:t>
            </w:r>
            <w:r w:rsidRPr="00711388">
              <w:rPr>
                <w:lang w:val="en-GB"/>
              </w:rPr>
              <w:t xml:space="preserve"> Only life or only non</w:t>
            </w:r>
            <w:r w:rsidR="00711388" w:rsidRPr="00711388">
              <w:rPr>
                <w:lang w:val="en-GB"/>
              </w:rPr>
              <w:t>-</w:t>
            </w:r>
            <w:r w:rsidRPr="00711388">
              <w:rPr>
                <w:lang w:val="en-GB"/>
              </w:rPr>
              <w:t>life insurance or reinsurance activity</w:t>
            </w:r>
          </w:p>
        </w:tc>
        <w:tc>
          <w:tcPr>
            <w:tcW w:w="5107" w:type="dxa"/>
            <w:tcBorders>
              <w:top w:val="single" w:sz="2" w:space="0" w:color="auto"/>
              <w:left w:val="single" w:sz="2" w:space="0" w:color="auto"/>
              <w:bottom w:val="single" w:sz="2" w:space="0" w:color="auto"/>
              <w:right w:val="single" w:sz="2" w:space="0" w:color="auto"/>
            </w:tcBorders>
          </w:tcPr>
          <w:p w14:paraId="254F745B" w14:textId="77777777" w:rsidR="002619E2" w:rsidRPr="00711388" w:rsidRDefault="002619E2" w:rsidP="002619E2">
            <w:pPr>
              <w:pStyle w:val="NormalLeft"/>
              <w:rPr>
                <w:lang w:val="en-GB"/>
              </w:rPr>
            </w:pPr>
            <w:r w:rsidRPr="00711388">
              <w:rPr>
                <w:lang w:val="en-GB"/>
              </w:rPr>
              <w:t>One of the options in the following closed list shall be used:</w:t>
            </w:r>
          </w:p>
          <w:p w14:paraId="742F93C8" w14:textId="031CDBEB" w:rsidR="002619E2" w:rsidRPr="00711388" w:rsidRDefault="002619E2" w:rsidP="002619E2">
            <w:pPr>
              <w:pStyle w:val="NormalLeft"/>
              <w:rPr>
                <w:lang w:val="en-GB"/>
              </w:rPr>
            </w:pPr>
            <w:r w:rsidRPr="00711388">
              <w:rPr>
                <w:lang w:val="en-GB"/>
              </w:rPr>
              <w:t>1</w:t>
            </w:r>
            <w:r w:rsidR="00711388" w:rsidRPr="00711388">
              <w:rPr>
                <w:lang w:val="en-GB"/>
              </w:rPr>
              <w:t>-</w:t>
            </w:r>
            <w:r w:rsidRPr="00711388">
              <w:rPr>
                <w:lang w:val="en-GB"/>
              </w:rPr>
              <w:t xml:space="preserve"> Reported</w:t>
            </w:r>
          </w:p>
          <w:p w14:paraId="60455FDB" w14:textId="3F06D038"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both life and non</w:t>
            </w:r>
            <w:r w:rsidR="00711388" w:rsidRPr="00711388">
              <w:rPr>
                <w:lang w:val="en-GB"/>
              </w:rPr>
              <w:t>-</w:t>
            </w:r>
            <w:r w:rsidRPr="00711388">
              <w:rPr>
                <w:lang w:val="en-GB"/>
              </w:rPr>
              <w:t>life insurance activity</w:t>
            </w:r>
          </w:p>
          <w:p w14:paraId="607B4CAB" w14:textId="4C755BE8" w:rsidR="002619E2" w:rsidRPr="00711388" w:rsidRDefault="002619E2" w:rsidP="002619E2">
            <w:pPr>
              <w:pStyle w:val="NormalLeft"/>
              <w:rPr>
                <w:lang w:val="en-GB"/>
              </w:rPr>
            </w:pPr>
            <w:r w:rsidRPr="00711388">
              <w:rPr>
                <w:lang w:val="en-GB"/>
              </w:rPr>
              <w:t>0</w:t>
            </w:r>
            <w:r w:rsidR="00711388" w:rsidRPr="00711388">
              <w:rPr>
                <w:lang w:val="en-GB"/>
              </w:rPr>
              <w:t>-</w:t>
            </w:r>
            <w:r w:rsidRPr="00711388">
              <w:rPr>
                <w:lang w:val="en-GB"/>
              </w:rPr>
              <w:t xml:space="preserve"> Not reported other reason (in this case special justification is needed)</w:t>
            </w:r>
          </w:p>
        </w:tc>
      </w:tr>
      <w:tr w:rsidR="002619E2" w:rsidRPr="00711388" w14:paraId="2F6655B2" w14:textId="77777777" w:rsidTr="00244A0A">
        <w:tc>
          <w:tcPr>
            <w:tcW w:w="1671" w:type="dxa"/>
            <w:tcBorders>
              <w:top w:val="single" w:sz="2" w:space="0" w:color="auto"/>
              <w:left w:val="single" w:sz="2" w:space="0" w:color="auto"/>
              <w:bottom w:val="single" w:sz="2" w:space="0" w:color="auto"/>
              <w:right w:val="single" w:sz="2" w:space="0" w:color="auto"/>
            </w:tcBorders>
          </w:tcPr>
          <w:p w14:paraId="2B0664CA" w14:textId="77777777" w:rsidR="002619E2" w:rsidRPr="00711388" w:rsidRDefault="002619E2" w:rsidP="002619E2">
            <w:pPr>
              <w:pStyle w:val="NormalLeft"/>
              <w:rPr>
                <w:lang w:val="en-GB"/>
              </w:rPr>
            </w:pPr>
            <w:r w:rsidRPr="00711388">
              <w:rPr>
                <w:lang w:val="en-GB"/>
              </w:rPr>
              <w:t>C0010/R0590</w:t>
            </w:r>
          </w:p>
        </w:tc>
        <w:tc>
          <w:tcPr>
            <w:tcW w:w="2508" w:type="dxa"/>
            <w:tcBorders>
              <w:top w:val="single" w:sz="2" w:space="0" w:color="auto"/>
              <w:left w:val="single" w:sz="2" w:space="0" w:color="auto"/>
              <w:bottom w:val="single" w:sz="2" w:space="0" w:color="auto"/>
              <w:right w:val="single" w:sz="2" w:space="0" w:color="auto"/>
            </w:tcBorders>
          </w:tcPr>
          <w:p w14:paraId="2F556596" w14:textId="1F7880AD" w:rsidR="002619E2" w:rsidRPr="00711388" w:rsidRDefault="002619E2" w:rsidP="002619E2">
            <w:pPr>
              <w:pStyle w:val="NormalLeft"/>
              <w:rPr>
                <w:lang w:val="en-GB"/>
              </w:rPr>
            </w:pPr>
            <w:r w:rsidRPr="00711388">
              <w:rPr>
                <w:lang w:val="en-GB"/>
              </w:rPr>
              <w:t xml:space="preserve">S.28.02 </w:t>
            </w:r>
            <w:r w:rsidR="00845F43" w:rsidRPr="00711388">
              <w:rPr>
                <w:lang w:val="en-GB"/>
              </w:rPr>
              <w:t>-</w:t>
            </w:r>
            <w:r w:rsidRPr="00711388">
              <w:rPr>
                <w:lang w:val="en-GB"/>
              </w:rPr>
              <w:t xml:space="preserve"> Minimum Capital Requirement </w:t>
            </w:r>
            <w:r w:rsidR="00845F43" w:rsidRPr="00711388">
              <w:rPr>
                <w:lang w:val="en-GB"/>
              </w:rPr>
              <w:t>-</w:t>
            </w:r>
            <w:r w:rsidRPr="00711388">
              <w:rPr>
                <w:lang w:val="en-GB"/>
              </w:rPr>
              <w:t xml:space="preserve"> Both life and non</w:t>
            </w:r>
            <w:r w:rsidR="00711388" w:rsidRPr="00711388">
              <w:rPr>
                <w:lang w:val="en-GB"/>
              </w:rPr>
              <w:t>-</w:t>
            </w:r>
            <w:r w:rsidRPr="00711388">
              <w:rPr>
                <w:lang w:val="en-GB"/>
              </w:rPr>
              <w:t>life insurance activity</w:t>
            </w:r>
          </w:p>
        </w:tc>
        <w:tc>
          <w:tcPr>
            <w:tcW w:w="5107" w:type="dxa"/>
            <w:tcBorders>
              <w:top w:val="single" w:sz="2" w:space="0" w:color="auto"/>
              <w:left w:val="single" w:sz="2" w:space="0" w:color="auto"/>
              <w:bottom w:val="single" w:sz="2" w:space="0" w:color="auto"/>
              <w:right w:val="single" w:sz="2" w:space="0" w:color="auto"/>
            </w:tcBorders>
          </w:tcPr>
          <w:p w14:paraId="7A26FAEA" w14:textId="77777777" w:rsidR="002619E2" w:rsidRPr="00711388" w:rsidRDefault="002619E2" w:rsidP="002619E2">
            <w:pPr>
              <w:pStyle w:val="NormalLeft"/>
              <w:rPr>
                <w:lang w:val="en-GB"/>
              </w:rPr>
            </w:pPr>
            <w:r w:rsidRPr="00711388">
              <w:rPr>
                <w:lang w:val="en-GB"/>
              </w:rPr>
              <w:t>One of the options in the following closed list shall be used:</w:t>
            </w:r>
          </w:p>
          <w:p w14:paraId="4474D187" w14:textId="1C2F0E2F"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5096FEE2" w14:textId="61C9CD21"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only life or only non</w:t>
            </w:r>
            <w:r w:rsidR="00711388" w:rsidRPr="00711388">
              <w:rPr>
                <w:lang w:val="en-GB"/>
              </w:rPr>
              <w:t>-</w:t>
            </w:r>
            <w:r w:rsidRPr="00711388">
              <w:rPr>
                <w:lang w:val="en-GB"/>
              </w:rPr>
              <w:t>life insurance or reinsurance activity or only reinsurance activity</w:t>
            </w:r>
          </w:p>
          <w:p w14:paraId="4BBD11F2" w14:textId="51D20CCE"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3F5F87DC" w14:textId="77777777" w:rsidTr="00244A0A">
        <w:tc>
          <w:tcPr>
            <w:tcW w:w="1671" w:type="dxa"/>
            <w:tcBorders>
              <w:top w:val="single" w:sz="2" w:space="0" w:color="auto"/>
              <w:left w:val="single" w:sz="2" w:space="0" w:color="auto"/>
              <w:bottom w:val="single" w:sz="2" w:space="0" w:color="auto"/>
              <w:right w:val="single" w:sz="2" w:space="0" w:color="auto"/>
            </w:tcBorders>
          </w:tcPr>
          <w:p w14:paraId="03F24CE8" w14:textId="4F520F91" w:rsidR="002619E2" w:rsidRPr="00711388" w:rsidRDefault="002619E2" w:rsidP="002619E2">
            <w:pPr>
              <w:pStyle w:val="NormalLeft"/>
              <w:rPr>
                <w:lang w:val="en-GB"/>
              </w:rPr>
            </w:pPr>
            <w:commentRangeStart w:id="241"/>
            <w:del w:id="242" w:author="Author">
              <w:r w:rsidRPr="00711388" w:rsidDel="005120C0">
                <w:rPr>
                  <w:lang w:val="en-GB"/>
                </w:rPr>
                <w:delText>C0010/R0600</w:delText>
              </w:r>
            </w:del>
          </w:p>
        </w:tc>
        <w:tc>
          <w:tcPr>
            <w:tcW w:w="2508" w:type="dxa"/>
            <w:tcBorders>
              <w:top w:val="single" w:sz="2" w:space="0" w:color="auto"/>
              <w:left w:val="single" w:sz="2" w:space="0" w:color="auto"/>
              <w:bottom w:val="single" w:sz="2" w:space="0" w:color="auto"/>
              <w:right w:val="single" w:sz="2" w:space="0" w:color="auto"/>
            </w:tcBorders>
          </w:tcPr>
          <w:p w14:paraId="017D1F73" w14:textId="3DBB1007" w:rsidR="002619E2" w:rsidRPr="00711388" w:rsidRDefault="002619E2" w:rsidP="002619E2">
            <w:pPr>
              <w:pStyle w:val="NormalLeft"/>
              <w:rPr>
                <w:lang w:val="en-GB"/>
              </w:rPr>
            </w:pPr>
            <w:del w:id="243" w:author="Author">
              <w:r w:rsidRPr="00711388" w:rsidDel="005120C0">
                <w:rPr>
                  <w:lang w:val="en-GB"/>
                </w:rPr>
                <w:delText xml:space="preserve">S.29.01 </w:delText>
              </w:r>
            </w:del>
            <w:r w:rsidR="00845F43" w:rsidRPr="00711388">
              <w:rPr>
                <w:lang w:val="en-GB"/>
              </w:rPr>
              <w:t>-</w:t>
            </w:r>
            <w:del w:id="244" w:author="Author">
              <w:r w:rsidRPr="00711388" w:rsidDel="005120C0">
                <w:rPr>
                  <w:lang w:val="en-GB"/>
                </w:rPr>
                <w:delText xml:space="preserve"> Excess of Assets over Liabilities</w:delText>
              </w:r>
            </w:del>
          </w:p>
        </w:tc>
        <w:tc>
          <w:tcPr>
            <w:tcW w:w="5107" w:type="dxa"/>
            <w:tcBorders>
              <w:top w:val="single" w:sz="2" w:space="0" w:color="auto"/>
              <w:left w:val="single" w:sz="2" w:space="0" w:color="auto"/>
              <w:bottom w:val="single" w:sz="2" w:space="0" w:color="auto"/>
              <w:right w:val="single" w:sz="2" w:space="0" w:color="auto"/>
            </w:tcBorders>
          </w:tcPr>
          <w:p w14:paraId="382C36F9" w14:textId="23155505" w:rsidR="002619E2" w:rsidRPr="00711388" w:rsidDel="005120C0" w:rsidRDefault="002619E2" w:rsidP="002619E2">
            <w:pPr>
              <w:pStyle w:val="NormalLeft"/>
              <w:rPr>
                <w:del w:id="245" w:author="Author"/>
                <w:lang w:val="en-GB"/>
              </w:rPr>
            </w:pPr>
            <w:del w:id="246" w:author="Author">
              <w:r w:rsidRPr="00711388" w:rsidDel="005120C0">
                <w:rPr>
                  <w:lang w:val="en-GB"/>
                </w:rPr>
                <w:delText>One of the options in the following closed list shall be used:</w:delText>
              </w:r>
            </w:del>
          </w:p>
          <w:p w14:paraId="1345D124" w14:textId="7FD6AEF9" w:rsidR="002619E2" w:rsidRPr="00711388" w:rsidDel="005120C0" w:rsidRDefault="002619E2" w:rsidP="002619E2">
            <w:pPr>
              <w:pStyle w:val="NormalLeft"/>
              <w:rPr>
                <w:del w:id="247" w:author="Author"/>
                <w:lang w:val="en-GB"/>
              </w:rPr>
            </w:pPr>
            <w:del w:id="248" w:author="Author">
              <w:r w:rsidRPr="00711388" w:rsidDel="005120C0">
                <w:rPr>
                  <w:lang w:val="en-GB"/>
                </w:rPr>
                <w:delText xml:space="preserve">1 </w:delText>
              </w:r>
            </w:del>
            <w:r w:rsidR="00845F43" w:rsidRPr="00711388">
              <w:rPr>
                <w:lang w:val="en-GB"/>
              </w:rPr>
              <w:t>-</w:t>
            </w:r>
            <w:del w:id="249" w:author="Author">
              <w:r w:rsidRPr="00711388" w:rsidDel="005120C0">
                <w:rPr>
                  <w:lang w:val="en-GB"/>
                </w:rPr>
                <w:delText xml:space="preserve"> Reported</w:delText>
              </w:r>
            </w:del>
          </w:p>
          <w:p w14:paraId="697D943A" w14:textId="25DE814C" w:rsidR="002619E2" w:rsidRPr="00711388" w:rsidDel="005120C0" w:rsidRDefault="002619E2" w:rsidP="002619E2">
            <w:pPr>
              <w:pStyle w:val="NormalLeft"/>
              <w:rPr>
                <w:del w:id="250" w:author="Author"/>
                <w:lang w:val="en-GB"/>
              </w:rPr>
            </w:pPr>
            <w:del w:id="251" w:author="Author">
              <w:r w:rsidRPr="00711388" w:rsidDel="005120C0">
                <w:rPr>
                  <w:lang w:val="en-GB"/>
                </w:rPr>
                <w:delText xml:space="preserve">0 </w:delText>
              </w:r>
            </w:del>
            <w:r w:rsidR="00845F43" w:rsidRPr="00711388">
              <w:rPr>
                <w:lang w:val="en-GB"/>
              </w:rPr>
              <w:t>-</w:t>
            </w:r>
            <w:del w:id="252" w:author="Author">
              <w:r w:rsidRPr="00711388" w:rsidDel="005120C0">
                <w:rPr>
                  <w:lang w:val="en-GB"/>
                </w:rPr>
                <w:delText xml:space="preserve"> Not reported other reason (in this case special justification is needed)</w:delText>
              </w:r>
            </w:del>
          </w:p>
          <w:p w14:paraId="7875197B" w14:textId="121C82D3" w:rsidR="002619E2" w:rsidRPr="00711388" w:rsidRDefault="002619E2" w:rsidP="002619E2">
            <w:pPr>
              <w:pStyle w:val="NormalLeft"/>
              <w:rPr>
                <w:lang w:val="en-GB"/>
              </w:rPr>
            </w:pPr>
            <w:commentRangeStart w:id="253"/>
            <w:del w:id="254" w:author="Author">
              <w:r w:rsidRPr="00E50019" w:rsidDel="005120C0">
                <w:rPr>
                  <w:highlight w:val="yellow"/>
                  <w:lang w:val="en-GB"/>
                  <w:rPrChange w:id="255" w:author="Author">
                    <w:rPr>
                      <w:lang w:val="en-GB"/>
                    </w:rPr>
                  </w:rPrChange>
                </w:rPr>
                <w:delText>2 - Not applicable to captive insurance and reinsurance undertakings</w:delText>
              </w:r>
              <w:commentRangeEnd w:id="253"/>
              <w:r w:rsidRPr="00711388" w:rsidDel="005120C0">
                <w:rPr>
                  <w:rStyle w:val="CommentReference"/>
                  <w:lang w:val="en-GB"/>
                </w:rPr>
                <w:commentReference w:id="253"/>
              </w:r>
              <w:commentRangeEnd w:id="241"/>
              <w:r w:rsidRPr="00711388" w:rsidDel="005120C0">
                <w:rPr>
                  <w:rStyle w:val="CommentReference"/>
                  <w:lang w:val="en-GB"/>
                </w:rPr>
                <w:commentReference w:id="241"/>
              </w:r>
            </w:del>
          </w:p>
        </w:tc>
      </w:tr>
      <w:tr w:rsidR="002619E2" w:rsidRPr="00711388" w14:paraId="5B8A2199" w14:textId="77777777" w:rsidTr="00244A0A">
        <w:tc>
          <w:tcPr>
            <w:tcW w:w="1671" w:type="dxa"/>
            <w:tcBorders>
              <w:top w:val="single" w:sz="2" w:space="0" w:color="auto"/>
              <w:left w:val="single" w:sz="2" w:space="0" w:color="auto"/>
              <w:bottom w:val="single" w:sz="2" w:space="0" w:color="auto"/>
              <w:right w:val="single" w:sz="2" w:space="0" w:color="auto"/>
            </w:tcBorders>
          </w:tcPr>
          <w:p w14:paraId="4EEBC648" w14:textId="04FA491F" w:rsidR="002619E2" w:rsidRPr="00711388" w:rsidRDefault="002619E2" w:rsidP="002619E2">
            <w:pPr>
              <w:pStyle w:val="NormalLeft"/>
              <w:rPr>
                <w:lang w:val="en-GB"/>
              </w:rPr>
            </w:pPr>
            <w:commentRangeStart w:id="256"/>
            <w:del w:id="257" w:author="Author">
              <w:r w:rsidRPr="00711388" w:rsidDel="005120C0">
                <w:rPr>
                  <w:lang w:val="en-GB"/>
                </w:rPr>
                <w:delText>C0010/R0610</w:delText>
              </w:r>
            </w:del>
          </w:p>
        </w:tc>
        <w:tc>
          <w:tcPr>
            <w:tcW w:w="2508" w:type="dxa"/>
            <w:tcBorders>
              <w:top w:val="single" w:sz="2" w:space="0" w:color="auto"/>
              <w:left w:val="single" w:sz="2" w:space="0" w:color="auto"/>
              <w:bottom w:val="single" w:sz="2" w:space="0" w:color="auto"/>
              <w:right w:val="single" w:sz="2" w:space="0" w:color="auto"/>
            </w:tcBorders>
          </w:tcPr>
          <w:p w14:paraId="46229D4F" w14:textId="1722A3EC" w:rsidR="002619E2" w:rsidRPr="00711388" w:rsidRDefault="002619E2" w:rsidP="002619E2">
            <w:pPr>
              <w:pStyle w:val="NormalLeft"/>
              <w:rPr>
                <w:lang w:val="en-GB"/>
              </w:rPr>
            </w:pPr>
            <w:del w:id="258" w:author="Author">
              <w:r w:rsidRPr="00711388" w:rsidDel="005120C0">
                <w:rPr>
                  <w:lang w:val="en-GB"/>
                </w:rPr>
                <w:delText xml:space="preserve">S.29.02 </w:delText>
              </w:r>
            </w:del>
            <w:r w:rsidR="00845F43" w:rsidRPr="00711388">
              <w:rPr>
                <w:lang w:val="en-GB"/>
              </w:rPr>
              <w:t>-</w:t>
            </w:r>
            <w:del w:id="259" w:author="Author">
              <w:r w:rsidRPr="00711388" w:rsidDel="005120C0">
                <w:rPr>
                  <w:lang w:val="en-GB"/>
                </w:rPr>
                <w:delText xml:space="preserve"> Excess of Assets over Liabilities </w:delText>
              </w:r>
            </w:del>
            <w:r w:rsidR="00845F43" w:rsidRPr="00711388">
              <w:rPr>
                <w:lang w:val="en-GB"/>
              </w:rPr>
              <w:t>-</w:t>
            </w:r>
            <w:del w:id="260" w:author="Author">
              <w:r w:rsidRPr="00711388" w:rsidDel="005120C0">
                <w:rPr>
                  <w:lang w:val="en-GB"/>
                </w:rPr>
                <w:delText xml:space="preserve"> explained by investments and financial liabilities</w:delText>
              </w:r>
            </w:del>
          </w:p>
        </w:tc>
        <w:tc>
          <w:tcPr>
            <w:tcW w:w="5107" w:type="dxa"/>
            <w:tcBorders>
              <w:top w:val="single" w:sz="2" w:space="0" w:color="auto"/>
              <w:left w:val="single" w:sz="2" w:space="0" w:color="auto"/>
              <w:bottom w:val="single" w:sz="2" w:space="0" w:color="auto"/>
              <w:right w:val="single" w:sz="2" w:space="0" w:color="auto"/>
            </w:tcBorders>
          </w:tcPr>
          <w:p w14:paraId="38F9C1C8" w14:textId="581446DA" w:rsidR="002619E2" w:rsidRPr="00711388" w:rsidDel="005120C0" w:rsidRDefault="002619E2" w:rsidP="002619E2">
            <w:pPr>
              <w:pStyle w:val="NormalLeft"/>
              <w:rPr>
                <w:del w:id="261" w:author="Author"/>
                <w:lang w:val="en-GB"/>
              </w:rPr>
            </w:pPr>
            <w:del w:id="262" w:author="Author">
              <w:r w:rsidRPr="00711388" w:rsidDel="005120C0">
                <w:rPr>
                  <w:lang w:val="en-GB"/>
                </w:rPr>
                <w:delText>One of the options in the following closed list shall be used:</w:delText>
              </w:r>
            </w:del>
          </w:p>
          <w:p w14:paraId="608BE694" w14:textId="79D057CF" w:rsidR="002619E2" w:rsidRPr="00711388" w:rsidDel="005120C0" w:rsidRDefault="002619E2" w:rsidP="002619E2">
            <w:pPr>
              <w:pStyle w:val="NormalLeft"/>
              <w:rPr>
                <w:del w:id="263" w:author="Author"/>
                <w:lang w:val="en-GB"/>
              </w:rPr>
            </w:pPr>
            <w:del w:id="264" w:author="Author">
              <w:r w:rsidRPr="00711388" w:rsidDel="005120C0">
                <w:rPr>
                  <w:lang w:val="en-GB"/>
                </w:rPr>
                <w:delText xml:space="preserve">1 </w:delText>
              </w:r>
            </w:del>
            <w:r w:rsidR="00845F43" w:rsidRPr="00711388">
              <w:rPr>
                <w:lang w:val="en-GB"/>
              </w:rPr>
              <w:t>-</w:t>
            </w:r>
            <w:del w:id="265" w:author="Author">
              <w:r w:rsidRPr="00711388" w:rsidDel="005120C0">
                <w:rPr>
                  <w:lang w:val="en-GB"/>
                </w:rPr>
                <w:delText xml:space="preserve"> Reported</w:delText>
              </w:r>
            </w:del>
          </w:p>
          <w:p w14:paraId="72199C32" w14:textId="5FA78CC0" w:rsidR="002619E2" w:rsidRPr="00711388" w:rsidRDefault="002619E2" w:rsidP="002619E2">
            <w:pPr>
              <w:pStyle w:val="NormalLeft"/>
              <w:rPr>
                <w:lang w:val="en-GB"/>
              </w:rPr>
            </w:pPr>
            <w:del w:id="266" w:author="Author">
              <w:r w:rsidRPr="00711388" w:rsidDel="005120C0">
                <w:rPr>
                  <w:lang w:val="en-GB"/>
                </w:rPr>
                <w:delText xml:space="preserve">0 </w:delText>
              </w:r>
            </w:del>
            <w:r w:rsidR="00845F43" w:rsidRPr="00711388">
              <w:rPr>
                <w:lang w:val="en-GB"/>
              </w:rPr>
              <w:t>-</w:t>
            </w:r>
            <w:del w:id="267" w:author="Author">
              <w:r w:rsidRPr="00711388" w:rsidDel="005120C0">
                <w:rPr>
                  <w:lang w:val="en-GB"/>
                </w:rPr>
                <w:delText xml:space="preserve"> Not reported other reason (in this case special justification is needed)</w:delText>
              </w:r>
              <w:commentRangeEnd w:id="256"/>
              <w:r w:rsidRPr="00711388" w:rsidDel="005120C0">
                <w:rPr>
                  <w:rStyle w:val="CommentReference"/>
                  <w:lang w:val="en-GB"/>
                </w:rPr>
                <w:commentReference w:id="256"/>
              </w:r>
            </w:del>
          </w:p>
        </w:tc>
      </w:tr>
      <w:tr w:rsidR="002619E2" w:rsidRPr="00711388" w14:paraId="19E43F2B" w14:textId="77777777" w:rsidTr="00244A0A">
        <w:tc>
          <w:tcPr>
            <w:tcW w:w="1671" w:type="dxa"/>
            <w:tcBorders>
              <w:top w:val="single" w:sz="2" w:space="0" w:color="auto"/>
              <w:left w:val="single" w:sz="2" w:space="0" w:color="auto"/>
              <w:bottom w:val="single" w:sz="2" w:space="0" w:color="auto"/>
              <w:right w:val="single" w:sz="2" w:space="0" w:color="auto"/>
            </w:tcBorders>
          </w:tcPr>
          <w:p w14:paraId="5D37D91A" w14:textId="77777777" w:rsidR="002619E2" w:rsidRPr="00711388" w:rsidRDefault="002619E2" w:rsidP="002619E2">
            <w:pPr>
              <w:pStyle w:val="NormalLeft"/>
              <w:rPr>
                <w:lang w:val="en-GB"/>
              </w:rPr>
            </w:pPr>
            <w:r w:rsidRPr="00711388">
              <w:rPr>
                <w:lang w:val="en-GB"/>
              </w:rPr>
              <w:t>C0010/R0620</w:t>
            </w:r>
          </w:p>
        </w:tc>
        <w:tc>
          <w:tcPr>
            <w:tcW w:w="2508" w:type="dxa"/>
            <w:tcBorders>
              <w:top w:val="single" w:sz="2" w:space="0" w:color="auto"/>
              <w:left w:val="single" w:sz="2" w:space="0" w:color="auto"/>
              <w:bottom w:val="single" w:sz="2" w:space="0" w:color="auto"/>
              <w:right w:val="single" w:sz="2" w:space="0" w:color="auto"/>
            </w:tcBorders>
          </w:tcPr>
          <w:p w14:paraId="42909136" w14:textId="6CD3846C" w:rsidR="002619E2" w:rsidRPr="00711388" w:rsidRDefault="002619E2" w:rsidP="002619E2">
            <w:pPr>
              <w:pStyle w:val="NormalLeft"/>
              <w:rPr>
                <w:lang w:val="en-GB"/>
              </w:rPr>
            </w:pPr>
            <w:r w:rsidRPr="00711388">
              <w:rPr>
                <w:lang w:val="en-GB"/>
              </w:rPr>
              <w:t xml:space="preserve">S.29.03 </w:t>
            </w:r>
            <w:r w:rsidR="00845F43" w:rsidRPr="00711388">
              <w:rPr>
                <w:lang w:val="en-GB"/>
              </w:rPr>
              <w:t>-</w:t>
            </w:r>
            <w:r w:rsidRPr="00711388">
              <w:rPr>
                <w:lang w:val="en-GB"/>
              </w:rPr>
              <w:t xml:space="preserve"> Excess of Assets over Liabilities </w:t>
            </w:r>
            <w:r w:rsidR="00845F43" w:rsidRPr="00711388">
              <w:rPr>
                <w:lang w:val="en-GB"/>
              </w:rPr>
              <w:t>-</w:t>
            </w:r>
            <w:r w:rsidRPr="00711388">
              <w:rPr>
                <w:lang w:val="en-GB"/>
              </w:rPr>
              <w:t xml:space="preserve"> explained by technical provisions</w:t>
            </w:r>
          </w:p>
        </w:tc>
        <w:tc>
          <w:tcPr>
            <w:tcW w:w="5107" w:type="dxa"/>
            <w:tcBorders>
              <w:top w:val="single" w:sz="2" w:space="0" w:color="auto"/>
              <w:left w:val="single" w:sz="2" w:space="0" w:color="auto"/>
              <w:bottom w:val="single" w:sz="2" w:space="0" w:color="auto"/>
              <w:right w:val="single" w:sz="2" w:space="0" w:color="auto"/>
            </w:tcBorders>
          </w:tcPr>
          <w:p w14:paraId="3F1FAB7E" w14:textId="77777777" w:rsidR="002619E2" w:rsidRPr="00711388" w:rsidRDefault="002619E2" w:rsidP="002619E2">
            <w:pPr>
              <w:pStyle w:val="NormalLeft"/>
              <w:rPr>
                <w:lang w:val="en-GB"/>
              </w:rPr>
            </w:pPr>
            <w:r w:rsidRPr="00711388">
              <w:rPr>
                <w:lang w:val="en-GB"/>
              </w:rPr>
              <w:t>One of the options in the following closed list shall be used:</w:t>
            </w:r>
          </w:p>
          <w:p w14:paraId="3D02E9AC" w14:textId="5EDC8128"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3CB50B7" w14:textId="44645809"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59D02686" w14:textId="77777777" w:rsidTr="00244A0A">
        <w:trPr>
          <w:trHeight w:val="1720"/>
        </w:trPr>
        <w:tc>
          <w:tcPr>
            <w:tcW w:w="1671" w:type="dxa"/>
            <w:tcBorders>
              <w:top w:val="single" w:sz="2" w:space="0" w:color="auto"/>
              <w:left w:val="single" w:sz="2" w:space="0" w:color="auto"/>
              <w:bottom w:val="single" w:sz="4" w:space="0" w:color="auto"/>
              <w:right w:val="single" w:sz="2" w:space="0" w:color="auto"/>
            </w:tcBorders>
          </w:tcPr>
          <w:p w14:paraId="6458216C" w14:textId="3039D8B6" w:rsidR="002619E2" w:rsidRPr="00711388" w:rsidRDefault="002619E2" w:rsidP="002619E2">
            <w:pPr>
              <w:pStyle w:val="NormalLeft"/>
              <w:rPr>
                <w:lang w:val="en-GB"/>
              </w:rPr>
            </w:pPr>
            <w:commentRangeStart w:id="268"/>
            <w:del w:id="269" w:author="Author">
              <w:r w:rsidRPr="00711388" w:rsidDel="005120C0">
                <w:rPr>
                  <w:lang w:val="en-GB"/>
                </w:rPr>
                <w:lastRenderedPageBreak/>
                <w:delText>C0010/R0630</w:delText>
              </w:r>
            </w:del>
          </w:p>
        </w:tc>
        <w:tc>
          <w:tcPr>
            <w:tcW w:w="2508" w:type="dxa"/>
            <w:tcBorders>
              <w:top w:val="single" w:sz="2" w:space="0" w:color="auto"/>
              <w:left w:val="single" w:sz="2" w:space="0" w:color="auto"/>
              <w:bottom w:val="single" w:sz="4" w:space="0" w:color="auto"/>
              <w:right w:val="single" w:sz="2" w:space="0" w:color="auto"/>
            </w:tcBorders>
          </w:tcPr>
          <w:p w14:paraId="24070D0B" w14:textId="051F6A5C" w:rsidR="002619E2" w:rsidRPr="00711388" w:rsidRDefault="002619E2" w:rsidP="002619E2">
            <w:pPr>
              <w:pStyle w:val="NormalLeft"/>
              <w:rPr>
                <w:lang w:val="en-GB"/>
              </w:rPr>
            </w:pPr>
            <w:del w:id="270" w:author="Author">
              <w:r w:rsidRPr="00711388" w:rsidDel="005120C0">
                <w:rPr>
                  <w:lang w:val="en-GB"/>
                </w:rPr>
                <w:delText xml:space="preserve">S.29.04 </w:delText>
              </w:r>
            </w:del>
            <w:r w:rsidR="00845F43" w:rsidRPr="00711388">
              <w:rPr>
                <w:lang w:val="en-GB"/>
              </w:rPr>
              <w:t>-</w:t>
            </w:r>
            <w:del w:id="271" w:author="Author">
              <w:r w:rsidRPr="00711388" w:rsidDel="005120C0">
                <w:rPr>
                  <w:lang w:val="en-GB"/>
                </w:rPr>
                <w:delText xml:space="preserve"> Detailed analysis per period </w:delText>
              </w:r>
            </w:del>
            <w:r w:rsidR="00845F43" w:rsidRPr="00711388">
              <w:rPr>
                <w:lang w:val="en-GB"/>
              </w:rPr>
              <w:t>-</w:t>
            </w:r>
            <w:del w:id="272" w:author="Author">
              <w:r w:rsidRPr="00711388" w:rsidDel="005120C0">
                <w:rPr>
                  <w:lang w:val="en-GB"/>
                </w:rPr>
                <w:delText xml:space="preserve"> Technical flows versus Technical provisions</w:delText>
              </w:r>
            </w:del>
          </w:p>
        </w:tc>
        <w:tc>
          <w:tcPr>
            <w:tcW w:w="5107" w:type="dxa"/>
            <w:tcBorders>
              <w:top w:val="single" w:sz="2" w:space="0" w:color="auto"/>
              <w:left w:val="single" w:sz="2" w:space="0" w:color="auto"/>
              <w:bottom w:val="single" w:sz="4" w:space="0" w:color="auto"/>
              <w:right w:val="single" w:sz="2" w:space="0" w:color="auto"/>
            </w:tcBorders>
          </w:tcPr>
          <w:p w14:paraId="3D8C2C8C" w14:textId="2F4B046C" w:rsidR="002619E2" w:rsidRPr="00711388" w:rsidDel="005120C0" w:rsidRDefault="002619E2" w:rsidP="002619E2">
            <w:pPr>
              <w:pStyle w:val="NormalLeft"/>
              <w:rPr>
                <w:del w:id="273" w:author="Author"/>
                <w:lang w:val="en-GB"/>
              </w:rPr>
            </w:pPr>
            <w:del w:id="274" w:author="Author">
              <w:r w:rsidRPr="00711388" w:rsidDel="005120C0">
                <w:rPr>
                  <w:lang w:val="en-GB"/>
                </w:rPr>
                <w:delText>One of the options in the following closed list shall be used:</w:delText>
              </w:r>
            </w:del>
          </w:p>
          <w:p w14:paraId="4595D0A0" w14:textId="30C91C38" w:rsidR="002619E2" w:rsidRPr="00711388" w:rsidDel="005120C0" w:rsidRDefault="002619E2" w:rsidP="002619E2">
            <w:pPr>
              <w:pStyle w:val="NormalLeft"/>
              <w:rPr>
                <w:del w:id="275" w:author="Author"/>
                <w:lang w:val="en-GB"/>
              </w:rPr>
            </w:pPr>
            <w:del w:id="276" w:author="Author">
              <w:r w:rsidRPr="00711388" w:rsidDel="005120C0">
                <w:rPr>
                  <w:lang w:val="en-GB"/>
                </w:rPr>
                <w:delText xml:space="preserve">1 </w:delText>
              </w:r>
            </w:del>
            <w:r w:rsidR="00845F43" w:rsidRPr="00711388">
              <w:rPr>
                <w:lang w:val="en-GB"/>
              </w:rPr>
              <w:t>-</w:t>
            </w:r>
            <w:del w:id="277" w:author="Author">
              <w:r w:rsidRPr="00711388" w:rsidDel="005120C0">
                <w:rPr>
                  <w:lang w:val="en-GB"/>
                </w:rPr>
                <w:delText xml:space="preserve"> Reported</w:delText>
              </w:r>
            </w:del>
          </w:p>
          <w:p w14:paraId="1F7154D5" w14:textId="3FF4F3E6" w:rsidR="002619E2" w:rsidRPr="00711388" w:rsidRDefault="002619E2" w:rsidP="002619E2">
            <w:pPr>
              <w:pStyle w:val="NormalLeft"/>
              <w:rPr>
                <w:lang w:val="en-GB"/>
              </w:rPr>
            </w:pPr>
            <w:del w:id="278" w:author="Author">
              <w:r w:rsidRPr="00711388" w:rsidDel="005120C0">
                <w:rPr>
                  <w:lang w:val="en-GB"/>
                </w:rPr>
                <w:delText xml:space="preserve">0 </w:delText>
              </w:r>
            </w:del>
            <w:r w:rsidR="00845F43" w:rsidRPr="00711388">
              <w:rPr>
                <w:lang w:val="en-GB"/>
              </w:rPr>
              <w:t>-</w:t>
            </w:r>
            <w:del w:id="279" w:author="Author">
              <w:r w:rsidRPr="00711388" w:rsidDel="005120C0">
                <w:rPr>
                  <w:lang w:val="en-GB"/>
                </w:rPr>
                <w:delText xml:space="preserve"> Not reported other reason (in this case special justification is needed)</w:delText>
              </w:r>
              <w:commentRangeEnd w:id="268"/>
              <w:r w:rsidRPr="00711388" w:rsidDel="005120C0">
                <w:rPr>
                  <w:rStyle w:val="CommentReference"/>
                  <w:lang w:val="en-GB"/>
                </w:rPr>
                <w:commentReference w:id="268"/>
              </w:r>
            </w:del>
          </w:p>
        </w:tc>
      </w:tr>
      <w:tr w:rsidR="002619E2" w:rsidRPr="00711388" w14:paraId="6CC90CD0" w14:textId="77777777" w:rsidTr="00244A0A">
        <w:tc>
          <w:tcPr>
            <w:tcW w:w="1671" w:type="dxa"/>
            <w:tcBorders>
              <w:top w:val="single" w:sz="2" w:space="0" w:color="auto"/>
              <w:left w:val="single" w:sz="2" w:space="0" w:color="auto"/>
              <w:bottom w:val="single" w:sz="2" w:space="0" w:color="auto"/>
              <w:right w:val="single" w:sz="2" w:space="0" w:color="auto"/>
            </w:tcBorders>
          </w:tcPr>
          <w:p w14:paraId="24608FC6" w14:textId="213F35C3" w:rsidR="002619E2" w:rsidRPr="00711388" w:rsidRDefault="002619E2" w:rsidP="002619E2">
            <w:pPr>
              <w:pStyle w:val="NormalLeft"/>
              <w:rPr>
                <w:lang w:val="en-GB"/>
              </w:rPr>
            </w:pPr>
            <w:commentRangeStart w:id="280"/>
            <w:del w:id="281" w:author="Author">
              <w:r w:rsidRPr="00711388" w:rsidDel="005120C0">
                <w:rPr>
                  <w:lang w:val="en-GB"/>
                </w:rPr>
                <w:delText>C0010/R0640</w:delText>
              </w:r>
            </w:del>
          </w:p>
        </w:tc>
        <w:tc>
          <w:tcPr>
            <w:tcW w:w="2508" w:type="dxa"/>
            <w:tcBorders>
              <w:top w:val="single" w:sz="2" w:space="0" w:color="auto"/>
              <w:left w:val="single" w:sz="2" w:space="0" w:color="auto"/>
              <w:bottom w:val="single" w:sz="2" w:space="0" w:color="auto"/>
              <w:right w:val="single" w:sz="2" w:space="0" w:color="auto"/>
            </w:tcBorders>
          </w:tcPr>
          <w:p w14:paraId="27786B82" w14:textId="50309568" w:rsidR="002619E2" w:rsidRPr="00711388" w:rsidRDefault="002619E2" w:rsidP="002619E2">
            <w:pPr>
              <w:pStyle w:val="NormalLeft"/>
              <w:rPr>
                <w:lang w:val="en-GB"/>
              </w:rPr>
            </w:pPr>
            <w:del w:id="282" w:author="Author">
              <w:r w:rsidRPr="00711388" w:rsidDel="005120C0">
                <w:rPr>
                  <w:lang w:val="en-GB"/>
                </w:rPr>
                <w:delText xml:space="preserve">S.30.01 </w:delText>
              </w:r>
            </w:del>
            <w:r w:rsidR="00845F43" w:rsidRPr="00711388">
              <w:rPr>
                <w:lang w:val="en-GB"/>
              </w:rPr>
              <w:t>-</w:t>
            </w:r>
            <w:del w:id="283" w:author="Author">
              <w:r w:rsidRPr="00711388" w:rsidDel="005120C0">
                <w:rPr>
                  <w:lang w:val="en-GB"/>
                </w:rPr>
                <w:delText xml:space="preserve"> Facultative covers for non</w:delText>
              </w:r>
            </w:del>
            <w:r w:rsidR="00711388" w:rsidRPr="00711388">
              <w:rPr>
                <w:lang w:val="en-GB"/>
              </w:rPr>
              <w:t>-</w:t>
            </w:r>
            <w:del w:id="284" w:author="Author">
              <w:r w:rsidRPr="00711388" w:rsidDel="005120C0">
                <w:rPr>
                  <w:lang w:val="en-GB"/>
                </w:rPr>
                <w:delText>life and life business basic data</w:delText>
              </w:r>
            </w:del>
          </w:p>
        </w:tc>
        <w:tc>
          <w:tcPr>
            <w:tcW w:w="5107" w:type="dxa"/>
            <w:tcBorders>
              <w:top w:val="single" w:sz="2" w:space="0" w:color="auto"/>
              <w:left w:val="single" w:sz="2" w:space="0" w:color="auto"/>
              <w:bottom w:val="single" w:sz="2" w:space="0" w:color="auto"/>
              <w:right w:val="single" w:sz="2" w:space="0" w:color="auto"/>
            </w:tcBorders>
          </w:tcPr>
          <w:p w14:paraId="51C12621" w14:textId="7B8F7CB9" w:rsidR="002619E2" w:rsidRPr="00711388" w:rsidDel="005120C0" w:rsidRDefault="002619E2" w:rsidP="002619E2">
            <w:pPr>
              <w:pStyle w:val="NormalLeft"/>
              <w:rPr>
                <w:del w:id="285" w:author="Author"/>
                <w:lang w:val="en-GB"/>
              </w:rPr>
            </w:pPr>
            <w:del w:id="286" w:author="Author">
              <w:r w:rsidRPr="00711388" w:rsidDel="005120C0">
                <w:rPr>
                  <w:lang w:val="en-GB"/>
                </w:rPr>
                <w:delText>One of the options in the following closed list shall be used:</w:delText>
              </w:r>
            </w:del>
          </w:p>
          <w:p w14:paraId="79E099E6" w14:textId="36D95BF8" w:rsidR="002619E2" w:rsidRPr="00711388" w:rsidDel="005120C0" w:rsidRDefault="002619E2" w:rsidP="002619E2">
            <w:pPr>
              <w:pStyle w:val="NormalLeft"/>
              <w:rPr>
                <w:del w:id="287" w:author="Author"/>
                <w:lang w:val="en-GB"/>
              </w:rPr>
            </w:pPr>
            <w:del w:id="288" w:author="Author">
              <w:r w:rsidRPr="00711388" w:rsidDel="005120C0">
                <w:rPr>
                  <w:lang w:val="en-GB"/>
                </w:rPr>
                <w:delText xml:space="preserve">1 </w:delText>
              </w:r>
            </w:del>
            <w:r w:rsidR="00845F43" w:rsidRPr="00711388">
              <w:rPr>
                <w:lang w:val="en-GB"/>
              </w:rPr>
              <w:t>-</w:t>
            </w:r>
            <w:del w:id="289" w:author="Author">
              <w:r w:rsidRPr="00711388" w:rsidDel="005120C0">
                <w:rPr>
                  <w:lang w:val="en-GB"/>
                </w:rPr>
                <w:delText xml:space="preserve"> Reported</w:delText>
              </w:r>
            </w:del>
          </w:p>
          <w:p w14:paraId="387D0B8F" w14:textId="574EC4DD" w:rsidR="002619E2" w:rsidRPr="00711388" w:rsidDel="005120C0" w:rsidRDefault="002619E2" w:rsidP="002619E2">
            <w:pPr>
              <w:pStyle w:val="NormalLeft"/>
              <w:rPr>
                <w:del w:id="290" w:author="Author"/>
                <w:lang w:val="en-GB"/>
              </w:rPr>
            </w:pPr>
            <w:del w:id="291" w:author="Author">
              <w:r w:rsidRPr="00711388" w:rsidDel="005120C0">
                <w:rPr>
                  <w:lang w:val="en-GB"/>
                </w:rPr>
                <w:delText xml:space="preserve">2 </w:delText>
              </w:r>
            </w:del>
            <w:r w:rsidR="00845F43" w:rsidRPr="00711388">
              <w:rPr>
                <w:lang w:val="en-GB"/>
              </w:rPr>
              <w:t>-</w:t>
            </w:r>
            <w:del w:id="292" w:author="Author">
              <w:r w:rsidRPr="00711388" w:rsidDel="005120C0">
                <w:rPr>
                  <w:lang w:val="en-GB"/>
                </w:rPr>
                <w:delText xml:space="preserve"> Not reported as no facultative covers</w:delText>
              </w:r>
            </w:del>
          </w:p>
          <w:p w14:paraId="0BF9D2FC" w14:textId="40DDCE3B" w:rsidR="002619E2" w:rsidRPr="00711388" w:rsidDel="005120C0" w:rsidRDefault="002619E2" w:rsidP="002619E2">
            <w:pPr>
              <w:pStyle w:val="NormalLeft"/>
              <w:rPr>
                <w:del w:id="293" w:author="Author"/>
                <w:lang w:val="en-GB"/>
              </w:rPr>
            </w:pPr>
            <w:del w:id="294" w:author="Author">
              <w:r w:rsidRPr="00711388" w:rsidDel="005120C0">
                <w:rPr>
                  <w:lang w:val="en-GB"/>
                </w:rPr>
                <w:delText xml:space="preserve">3 </w:delText>
              </w:r>
            </w:del>
            <w:r w:rsidR="00845F43" w:rsidRPr="00711388">
              <w:rPr>
                <w:lang w:val="en-GB"/>
              </w:rPr>
              <w:t>-</w:t>
            </w:r>
            <w:del w:id="295" w:author="Author">
              <w:r w:rsidRPr="00711388" w:rsidDel="005120C0">
                <w:rPr>
                  <w:lang w:val="en-GB"/>
                </w:rPr>
                <w:delText xml:space="preserve"> </w:delText>
              </w:r>
              <w:r w:rsidRPr="00711388" w:rsidDel="005120C0">
                <w:rPr>
                  <w:lang w:val="en-GB" w:eastAsia="en-US"/>
                </w:rPr>
                <w:delText>Not reported due to reinsurance recoveries below the threshold specified in the template instructions</w:delText>
              </w:r>
            </w:del>
          </w:p>
          <w:p w14:paraId="3031424B" w14:textId="0CBA6BC0" w:rsidR="002619E2" w:rsidRPr="00711388" w:rsidRDefault="002619E2" w:rsidP="002619E2">
            <w:pPr>
              <w:pStyle w:val="NormalLeft"/>
              <w:rPr>
                <w:lang w:val="en-GB"/>
              </w:rPr>
            </w:pPr>
            <w:bookmarkStart w:id="296" w:name="_Hlk170398572"/>
            <w:del w:id="297" w:author="Author">
              <w:r w:rsidRPr="00711388" w:rsidDel="005120C0">
                <w:rPr>
                  <w:lang w:val="en-GB"/>
                </w:rPr>
                <w:delText xml:space="preserve">0 </w:delText>
              </w:r>
            </w:del>
            <w:r w:rsidR="00845F43" w:rsidRPr="00711388">
              <w:rPr>
                <w:lang w:val="en-GB"/>
              </w:rPr>
              <w:t>-</w:t>
            </w:r>
            <w:del w:id="298" w:author="Author">
              <w:r w:rsidRPr="00711388" w:rsidDel="005120C0">
                <w:rPr>
                  <w:lang w:val="en-GB"/>
                </w:rPr>
                <w:delText xml:space="preserve"> Not reported other reason (in this case special justification is needed)</w:delText>
              </w:r>
              <w:bookmarkEnd w:id="296"/>
              <w:commentRangeEnd w:id="280"/>
              <w:r w:rsidRPr="00711388" w:rsidDel="005120C0">
                <w:rPr>
                  <w:rStyle w:val="CommentReference"/>
                  <w:lang w:val="en-GB"/>
                </w:rPr>
                <w:commentReference w:id="280"/>
              </w:r>
            </w:del>
          </w:p>
        </w:tc>
      </w:tr>
      <w:tr w:rsidR="002619E2" w:rsidRPr="00711388" w14:paraId="7C3DF7DE" w14:textId="77777777" w:rsidTr="00244A0A">
        <w:tc>
          <w:tcPr>
            <w:tcW w:w="1671" w:type="dxa"/>
            <w:tcBorders>
              <w:top w:val="single" w:sz="2" w:space="0" w:color="auto"/>
              <w:left w:val="single" w:sz="2" w:space="0" w:color="auto"/>
              <w:bottom w:val="single" w:sz="2" w:space="0" w:color="auto"/>
              <w:right w:val="single" w:sz="2" w:space="0" w:color="auto"/>
            </w:tcBorders>
          </w:tcPr>
          <w:p w14:paraId="77FD7208" w14:textId="550906BF" w:rsidR="002619E2" w:rsidRPr="00711388" w:rsidRDefault="002619E2" w:rsidP="002619E2">
            <w:pPr>
              <w:pStyle w:val="NormalLeft"/>
              <w:rPr>
                <w:lang w:val="en-GB"/>
              </w:rPr>
            </w:pPr>
            <w:bookmarkStart w:id="299" w:name="_Hlk95402248"/>
            <w:commentRangeStart w:id="300"/>
            <w:del w:id="301" w:author="Author">
              <w:r w:rsidRPr="00711388" w:rsidDel="005120C0">
                <w:rPr>
                  <w:lang w:val="en-GB"/>
                </w:rPr>
                <w:delText>C0010/R0650</w:delText>
              </w:r>
            </w:del>
          </w:p>
        </w:tc>
        <w:tc>
          <w:tcPr>
            <w:tcW w:w="2508" w:type="dxa"/>
            <w:tcBorders>
              <w:top w:val="single" w:sz="2" w:space="0" w:color="auto"/>
              <w:left w:val="single" w:sz="2" w:space="0" w:color="auto"/>
              <w:bottom w:val="single" w:sz="2" w:space="0" w:color="auto"/>
              <w:right w:val="single" w:sz="2" w:space="0" w:color="auto"/>
            </w:tcBorders>
          </w:tcPr>
          <w:p w14:paraId="510CA174" w14:textId="2A8C4748" w:rsidR="002619E2" w:rsidRPr="00711388" w:rsidRDefault="002619E2" w:rsidP="002619E2">
            <w:pPr>
              <w:pStyle w:val="NormalLeft"/>
              <w:rPr>
                <w:lang w:val="en-GB"/>
              </w:rPr>
            </w:pPr>
            <w:del w:id="302" w:author="Author">
              <w:r w:rsidRPr="00711388" w:rsidDel="005120C0">
                <w:rPr>
                  <w:lang w:val="en-GB"/>
                </w:rPr>
                <w:delText xml:space="preserve">S.30.02 </w:delText>
              </w:r>
            </w:del>
            <w:r w:rsidR="00845F43" w:rsidRPr="00711388">
              <w:rPr>
                <w:lang w:val="en-GB"/>
              </w:rPr>
              <w:t>-</w:t>
            </w:r>
            <w:del w:id="303" w:author="Author">
              <w:r w:rsidRPr="00711388" w:rsidDel="005120C0">
                <w:rPr>
                  <w:lang w:val="en-GB"/>
                </w:rPr>
                <w:delText xml:space="preserve"> Facultative covers for non</w:delText>
              </w:r>
            </w:del>
            <w:r w:rsidR="00711388" w:rsidRPr="00711388">
              <w:rPr>
                <w:lang w:val="en-GB"/>
              </w:rPr>
              <w:t>-</w:t>
            </w:r>
            <w:del w:id="304" w:author="Author">
              <w:r w:rsidRPr="00711388" w:rsidDel="005120C0">
                <w:rPr>
                  <w:lang w:val="en-GB"/>
                </w:rPr>
                <w:delText>life and life business shares data</w:delText>
              </w:r>
            </w:del>
          </w:p>
        </w:tc>
        <w:tc>
          <w:tcPr>
            <w:tcW w:w="5107" w:type="dxa"/>
            <w:tcBorders>
              <w:top w:val="single" w:sz="2" w:space="0" w:color="auto"/>
              <w:left w:val="single" w:sz="2" w:space="0" w:color="auto"/>
              <w:bottom w:val="single" w:sz="2" w:space="0" w:color="auto"/>
              <w:right w:val="single" w:sz="2" w:space="0" w:color="auto"/>
            </w:tcBorders>
          </w:tcPr>
          <w:p w14:paraId="6C9AC56A" w14:textId="7E3EFFE0" w:rsidR="002619E2" w:rsidRPr="00711388" w:rsidDel="005120C0" w:rsidRDefault="002619E2" w:rsidP="002619E2">
            <w:pPr>
              <w:pStyle w:val="NormalLeft"/>
              <w:rPr>
                <w:del w:id="305" w:author="Author"/>
                <w:lang w:val="en-GB"/>
              </w:rPr>
            </w:pPr>
            <w:del w:id="306" w:author="Author">
              <w:r w:rsidRPr="00711388" w:rsidDel="005120C0">
                <w:rPr>
                  <w:lang w:val="en-GB"/>
                </w:rPr>
                <w:delText>One of the options in the following closed list shall be used:</w:delText>
              </w:r>
            </w:del>
          </w:p>
          <w:p w14:paraId="08947164" w14:textId="19949B6D" w:rsidR="002619E2" w:rsidRPr="00711388" w:rsidDel="005120C0" w:rsidRDefault="002619E2" w:rsidP="002619E2">
            <w:pPr>
              <w:pStyle w:val="NormalLeft"/>
              <w:rPr>
                <w:del w:id="307" w:author="Author"/>
                <w:lang w:val="en-GB"/>
              </w:rPr>
            </w:pPr>
            <w:del w:id="308" w:author="Author">
              <w:r w:rsidRPr="00711388" w:rsidDel="005120C0">
                <w:rPr>
                  <w:lang w:val="en-GB"/>
                </w:rPr>
                <w:delText xml:space="preserve">1 </w:delText>
              </w:r>
            </w:del>
            <w:r w:rsidR="00845F43" w:rsidRPr="00711388">
              <w:rPr>
                <w:lang w:val="en-GB"/>
              </w:rPr>
              <w:t>-</w:t>
            </w:r>
            <w:del w:id="309" w:author="Author">
              <w:r w:rsidRPr="00711388" w:rsidDel="005120C0">
                <w:rPr>
                  <w:lang w:val="en-GB"/>
                </w:rPr>
                <w:delText xml:space="preserve"> Reported</w:delText>
              </w:r>
            </w:del>
          </w:p>
          <w:p w14:paraId="41CEC2CC" w14:textId="3886DA9D" w:rsidR="002619E2" w:rsidRPr="00711388" w:rsidDel="005120C0" w:rsidRDefault="002619E2" w:rsidP="002619E2">
            <w:pPr>
              <w:pStyle w:val="NormalLeft"/>
              <w:rPr>
                <w:del w:id="310" w:author="Author"/>
                <w:lang w:val="en-GB"/>
              </w:rPr>
            </w:pPr>
            <w:del w:id="311" w:author="Author">
              <w:r w:rsidRPr="00711388" w:rsidDel="005120C0">
                <w:rPr>
                  <w:lang w:val="en-GB"/>
                </w:rPr>
                <w:delText xml:space="preserve">2 </w:delText>
              </w:r>
            </w:del>
            <w:r w:rsidR="00845F43" w:rsidRPr="00711388">
              <w:rPr>
                <w:lang w:val="en-GB"/>
              </w:rPr>
              <w:t>-</w:t>
            </w:r>
            <w:del w:id="312" w:author="Author">
              <w:r w:rsidRPr="00711388" w:rsidDel="005120C0">
                <w:rPr>
                  <w:lang w:val="en-GB"/>
                </w:rPr>
                <w:delText xml:space="preserve"> Not reported as no facultative covers</w:delText>
              </w:r>
            </w:del>
          </w:p>
          <w:p w14:paraId="01D66AB9" w14:textId="734D7A7E" w:rsidR="002619E2" w:rsidRPr="00711388" w:rsidDel="005120C0" w:rsidRDefault="002619E2" w:rsidP="002619E2">
            <w:pPr>
              <w:pStyle w:val="NormalLeft"/>
              <w:rPr>
                <w:del w:id="313" w:author="Author"/>
                <w:lang w:val="en-GB"/>
              </w:rPr>
            </w:pPr>
            <w:del w:id="314" w:author="Author">
              <w:r w:rsidRPr="00711388" w:rsidDel="005120C0">
                <w:rPr>
                  <w:lang w:val="en-GB"/>
                </w:rPr>
                <w:delText xml:space="preserve">3 </w:delText>
              </w:r>
            </w:del>
            <w:r w:rsidR="00845F43" w:rsidRPr="00711388">
              <w:rPr>
                <w:lang w:val="en-GB"/>
              </w:rPr>
              <w:t>-</w:t>
            </w:r>
            <w:del w:id="315" w:author="Author">
              <w:r w:rsidRPr="00711388" w:rsidDel="005120C0">
                <w:rPr>
                  <w:lang w:val="en-GB"/>
                </w:rPr>
                <w:delText xml:space="preserve"> </w:delText>
              </w:r>
              <w:r w:rsidRPr="00711388" w:rsidDel="005120C0">
                <w:rPr>
                  <w:lang w:val="en-GB" w:eastAsia="en-US"/>
                </w:rPr>
                <w:delText>Not reported due to reinsurance recoveries below the threshold specified in the template instructions</w:delText>
              </w:r>
            </w:del>
          </w:p>
          <w:p w14:paraId="3413F22A" w14:textId="72FF84F6" w:rsidR="002619E2" w:rsidRPr="00711388" w:rsidRDefault="002619E2" w:rsidP="002619E2">
            <w:pPr>
              <w:pStyle w:val="NormalLeft"/>
              <w:rPr>
                <w:lang w:val="en-GB"/>
              </w:rPr>
            </w:pPr>
            <w:del w:id="316" w:author="Author">
              <w:r w:rsidRPr="00711388" w:rsidDel="005120C0">
                <w:rPr>
                  <w:lang w:val="en-GB"/>
                </w:rPr>
                <w:delText xml:space="preserve">0 </w:delText>
              </w:r>
            </w:del>
            <w:r w:rsidR="00845F43" w:rsidRPr="00711388">
              <w:rPr>
                <w:lang w:val="en-GB"/>
              </w:rPr>
              <w:t>-</w:t>
            </w:r>
            <w:del w:id="317" w:author="Author">
              <w:r w:rsidRPr="00711388" w:rsidDel="005120C0">
                <w:rPr>
                  <w:lang w:val="en-GB"/>
                </w:rPr>
                <w:delText xml:space="preserve"> Not reported other reason (in this case special justification is needed)</w:delText>
              </w:r>
              <w:commentRangeEnd w:id="300"/>
              <w:r w:rsidRPr="00711388" w:rsidDel="005120C0">
                <w:rPr>
                  <w:rStyle w:val="CommentReference"/>
                  <w:lang w:val="en-GB"/>
                </w:rPr>
                <w:commentReference w:id="300"/>
              </w:r>
            </w:del>
          </w:p>
        </w:tc>
      </w:tr>
      <w:bookmarkEnd w:id="299"/>
      <w:tr w:rsidR="002619E2" w:rsidRPr="00711388" w14:paraId="6421E2DD" w14:textId="77777777" w:rsidTr="00244A0A">
        <w:tc>
          <w:tcPr>
            <w:tcW w:w="1671" w:type="dxa"/>
            <w:tcBorders>
              <w:top w:val="single" w:sz="2" w:space="0" w:color="auto"/>
              <w:left w:val="single" w:sz="2" w:space="0" w:color="auto"/>
              <w:bottom w:val="single" w:sz="2" w:space="0" w:color="auto"/>
              <w:right w:val="single" w:sz="2" w:space="0" w:color="auto"/>
            </w:tcBorders>
          </w:tcPr>
          <w:p w14:paraId="705AEBD8" w14:textId="77777777" w:rsidR="002619E2" w:rsidRPr="00711388" w:rsidRDefault="002619E2" w:rsidP="002619E2">
            <w:pPr>
              <w:pStyle w:val="NormalLeft"/>
              <w:rPr>
                <w:lang w:val="en-GB"/>
              </w:rPr>
            </w:pPr>
            <w:r w:rsidRPr="00711388">
              <w:rPr>
                <w:lang w:val="en-GB"/>
              </w:rPr>
              <w:t>C0010/R0660</w:t>
            </w:r>
          </w:p>
        </w:tc>
        <w:tc>
          <w:tcPr>
            <w:tcW w:w="2508" w:type="dxa"/>
            <w:tcBorders>
              <w:top w:val="single" w:sz="2" w:space="0" w:color="auto"/>
              <w:left w:val="single" w:sz="2" w:space="0" w:color="auto"/>
              <w:bottom w:val="single" w:sz="2" w:space="0" w:color="auto"/>
              <w:right w:val="single" w:sz="2" w:space="0" w:color="auto"/>
            </w:tcBorders>
          </w:tcPr>
          <w:p w14:paraId="6B16A265" w14:textId="4A7789F2" w:rsidR="002619E2" w:rsidRPr="00711388" w:rsidRDefault="002619E2" w:rsidP="002619E2">
            <w:pPr>
              <w:pStyle w:val="NormalLeft"/>
              <w:rPr>
                <w:lang w:val="en-GB"/>
              </w:rPr>
            </w:pPr>
            <w:r w:rsidRPr="00711388">
              <w:rPr>
                <w:lang w:val="en-GB"/>
              </w:rPr>
              <w:t xml:space="preserve">S.30.03 </w:t>
            </w:r>
            <w:r w:rsidR="00845F43" w:rsidRPr="00711388">
              <w:rPr>
                <w:lang w:val="en-GB"/>
              </w:rPr>
              <w:t>-</w:t>
            </w:r>
            <w:r w:rsidRPr="00711388">
              <w:rPr>
                <w:lang w:val="en-GB"/>
              </w:rPr>
              <w:t xml:space="preserve"> Outgoing Reinsurance Program basic data</w:t>
            </w:r>
          </w:p>
        </w:tc>
        <w:tc>
          <w:tcPr>
            <w:tcW w:w="5107" w:type="dxa"/>
            <w:tcBorders>
              <w:top w:val="single" w:sz="2" w:space="0" w:color="auto"/>
              <w:left w:val="single" w:sz="2" w:space="0" w:color="auto"/>
              <w:bottom w:val="single" w:sz="2" w:space="0" w:color="auto"/>
              <w:right w:val="single" w:sz="2" w:space="0" w:color="auto"/>
            </w:tcBorders>
          </w:tcPr>
          <w:p w14:paraId="5E60F04E" w14:textId="77777777" w:rsidR="002619E2" w:rsidRPr="00711388" w:rsidRDefault="002619E2" w:rsidP="002619E2">
            <w:pPr>
              <w:pStyle w:val="NormalLeft"/>
              <w:rPr>
                <w:lang w:val="en-GB"/>
              </w:rPr>
            </w:pPr>
            <w:r w:rsidRPr="00711388">
              <w:rPr>
                <w:lang w:val="en-GB"/>
              </w:rPr>
              <w:t>One of the options in the following closed list shall be used:</w:t>
            </w:r>
          </w:p>
          <w:p w14:paraId="47EFC4AA" w14:textId="3665AB3E"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C37B770" w14:textId="1314D50B"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reinsurance</w:t>
            </w:r>
          </w:p>
          <w:p w14:paraId="54588FEA" w14:textId="569AD77A" w:rsidR="002619E2" w:rsidRPr="00711388" w:rsidDel="00E03B18" w:rsidRDefault="002619E2" w:rsidP="002619E2">
            <w:pPr>
              <w:pStyle w:val="NormalLeft"/>
              <w:rPr>
                <w:del w:id="318" w:author="Author"/>
                <w:lang w:val="en-GB"/>
              </w:rPr>
            </w:pPr>
            <w:commentRangeStart w:id="319"/>
            <w:del w:id="320" w:author="Author">
              <w:r w:rsidRPr="00711388" w:rsidDel="00E03B18">
                <w:rPr>
                  <w:lang w:val="en-GB"/>
                </w:rPr>
                <w:delText xml:space="preserve">3 </w:delText>
              </w:r>
            </w:del>
            <w:r w:rsidR="00845F43" w:rsidRPr="00711388">
              <w:rPr>
                <w:lang w:val="en-GB"/>
              </w:rPr>
              <w:t>-</w:t>
            </w:r>
            <w:del w:id="321" w:author="Author">
              <w:r w:rsidRPr="00711388" w:rsidDel="00E03B18">
                <w:rPr>
                  <w:lang w:val="en-GB"/>
                </w:rPr>
                <w:delText xml:space="preserve"> </w:delText>
              </w:r>
              <w:r w:rsidRPr="00711388" w:rsidDel="00E03B18">
                <w:rPr>
                  <w:lang w:val="en-GB" w:eastAsia="en-US"/>
                </w:rPr>
                <w:delText>Not reported due to reinsurance recoveries below the threshold specified in the template instructions</w:delText>
              </w:r>
              <w:commentRangeEnd w:id="319"/>
              <w:r w:rsidRPr="00E50019" w:rsidDel="00E03B18">
                <w:rPr>
                  <w:rStyle w:val="CommentReference"/>
                  <w:lang w:val="en-GB"/>
                  <w:rPrChange w:id="322" w:author="Author">
                    <w:rPr>
                      <w:rStyle w:val="CommentReference"/>
                    </w:rPr>
                  </w:rPrChange>
                </w:rPr>
                <w:commentReference w:id="319"/>
              </w:r>
            </w:del>
          </w:p>
          <w:p w14:paraId="6495DBE6" w14:textId="4CA82BFB"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0600397B" w14:textId="77777777" w:rsidTr="00244A0A">
        <w:tc>
          <w:tcPr>
            <w:tcW w:w="1671" w:type="dxa"/>
            <w:tcBorders>
              <w:top w:val="single" w:sz="2" w:space="0" w:color="auto"/>
              <w:left w:val="single" w:sz="2" w:space="0" w:color="auto"/>
              <w:bottom w:val="single" w:sz="2" w:space="0" w:color="auto"/>
              <w:right w:val="single" w:sz="2" w:space="0" w:color="auto"/>
            </w:tcBorders>
          </w:tcPr>
          <w:p w14:paraId="03093019" w14:textId="77777777" w:rsidR="002619E2" w:rsidRPr="00711388" w:rsidRDefault="002619E2" w:rsidP="002619E2">
            <w:pPr>
              <w:pStyle w:val="NormalLeft"/>
              <w:rPr>
                <w:lang w:val="en-GB"/>
              </w:rPr>
            </w:pPr>
            <w:r w:rsidRPr="00711388">
              <w:rPr>
                <w:lang w:val="en-GB"/>
              </w:rPr>
              <w:t>C0010/R0670</w:t>
            </w:r>
          </w:p>
        </w:tc>
        <w:tc>
          <w:tcPr>
            <w:tcW w:w="2508" w:type="dxa"/>
            <w:tcBorders>
              <w:top w:val="single" w:sz="2" w:space="0" w:color="auto"/>
              <w:left w:val="single" w:sz="2" w:space="0" w:color="auto"/>
              <w:bottom w:val="single" w:sz="2" w:space="0" w:color="auto"/>
              <w:right w:val="single" w:sz="2" w:space="0" w:color="auto"/>
            </w:tcBorders>
          </w:tcPr>
          <w:p w14:paraId="1286F392" w14:textId="689061EF" w:rsidR="002619E2" w:rsidRPr="00711388" w:rsidRDefault="002619E2" w:rsidP="002619E2">
            <w:pPr>
              <w:pStyle w:val="NormalLeft"/>
              <w:rPr>
                <w:lang w:val="en-GB"/>
              </w:rPr>
            </w:pPr>
            <w:r w:rsidRPr="00711388">
              <w:rPr>
                <w:lang w:val="en-GB"/>
              </w:rPr>
              <w:t xml:space="preserve">S.30.04 </w:t>
            </w:r>
            <w:r w:rsidR="00845F43" w:rsidRPr="00711388">
              <w:rPr>
                <w:lang w:val="en-GB"/>
              </w:rPr>
              <w:t>-</w:t>
            </w:r>
            <w:r w:rsidRPr="00711388">
              <w:rPr>
                <w:lang w:val="en-GB"/>
              </w:rPr>
              <w:t xml:space="preserve"> Outgoing Reinsurance Program shares data</w:t>
            </w:r>
          </w:p>
        </w:tc>
        <w:tc>
          <w:tcPr>
            <w:tcW w:w="5107" w:type="dxa"/>
            <w:tcBorders>
              <w:top w:val="single" w:sz="2" w:space="0" w:color="auto"/>
              <w:left w:val="single" w:sz="2" w:space="0" w:color="auto"/>
              <w:bottom w:val="single" w:sz="2" w:space="0" w:color="auto"/>
              <w:right w:val="single" w:sz="2" w:space="0" w:color="auto"/>
            </w:tcBorders>
          </w:tcPr>
          <w:p w14:paraId="5E3ADC44" w14:textId="77777777" w:rsidR="002619E2" w:rsidRPr="00711388" w:rsidRDefault="002619E2" w:rsidP="002619E2">
            <w:pPr>
              <w:pStyle w:val="NormalLeft"/>
              <w:rPr>
                <w:lang w:val="en-GB"/>
              </w:rPr>
            </w:pPr>
            <w:r w:rsidRPr="00711388">
              <w:rPr>
                <w:lang w:val="en-GB"/>
              </w:rPr>
              <w:t>One of the options in the following closed list shall be used:</w:t>
            </w:r>
          </w:p>
          <w:p w14:paraId="1320FE56" w14:textId="479898F1"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73C9F6B7" w14:textId="0A710028"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reinsurance</w:t>
            </w:r>
          </w:p>
          <w:p w14:paraId="09F269D2" w14:textId="5547DC0E" w:rsidR="002619E2" w:rsidRPr="00711388" w:rsidDel="00E03B18" w:rsidRDefault="002619E2" w:rsidP="002619E2">
            <w:pPr>
              <w:pStyle w:val="NormalLeft"/>
              <w:rPr>
                <w:del w:id="323" w:author="Author"/>
                <w:lang w:val="en-GB"/>
              </w:rPr>
            </w:pPr>
            <w:commentRangeStart w:id="324"/>
            <w:del w:id="325" w:author="Author">
              <w:r w:rsidRPr="00711388" w:rsidDel="00E03B18">
                <w:rPr>
                  <w:lang w:val="en-GB"/>
                </w:rPr>
                <w:lastRenderedPageBreak/>
                <w:delText xml:space="preserve">3 </w:delText>
              </w:r>
            </w:del>
            <w:r w:rsidR="00845F43" w:rsidRPr="00711388">
              <w:rPr>
                <w:lang w:val="en-GB"/>
              </w:rPr>
              <w:t>-</w:t>
            </w:r>
            <w:del w:id="326" w:author="Author">
              <w:r w:rsidRPr="00711388" w:rsidDel="00E03B18">
                <w:rPr>
                  <w:lang w:val="en-GB"/>
                </w:rPr>
                <w:delText xml:space="preserve"> </w:delText>
              </w:r>
              <w:r w:rsidRPr="00711388" w:rsidDel="00E03B18">
                <w:rPr>
                  <w:lang w:val="en-GB" w:eastAsia="en-US"/>
                </w:rPr>
                <w:delText>Not reported due to reinsurance recoveries below the threshold specified in the template instructions</w:delText>
              </w:r>
              <w:commentRangeEnd w:id="324"/>
              <w:r w:rsidRPr="00E50019" w:rsidDel="00E03B18">
                <w:rPr>
                  <w:rStyle w:val="CommentReference"/>
                  <w:lang w:val="en-GB"/>
                  <w:rPrChange w:id="327" w:author="Author">
                    <w:rPr>
                      <w:rStyle w:val="CommentReference"/>
                    </w:rPr>
                  </w:rPrChange>
                </w:rPr>
                <w:commentReference w:id="324"/>
              </w:r>
            </w:del>
          </w:p>
          <w:p w14:paraId="260AC3A4" w14:textId="5033A6D1"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7D3AD0E3" w14:textId="77777777" w:rsidTr="00244A0A">
        <w:tc>
          <w:tcPr>
            <w:tcW w:w="1671" w:type="dxa"/>
            <w:tcBorders>
              <w:top w:val="single" w:sz="2" w:space="0" w:color="auto"/>
              <w:left w:val="single" w:sz="2" w:space="0" w:color="auto"/>
              <w:bottom w:val="single" w:sz="2" w:space="0" w:color="auto"/>
              <w:right w:val="single" w:sz="2" w:space="0" w:color="auto"/>
            </w:tcBorders>
          </w:tcPr>
          <w:p w14:paraId="51A9E16C" w14:textId="77777777" w:rsidR="002619E2" w:rsidRPr="00711388" w:rsidRDefault="002619E2" w:rsidP="002619E2">
            <w:pPr>
              <w:pStyle w:val="NormalLeft"/>
              <w:rPr>
                <w:lang w:val="en-GB"/>
              </w:rPr>
            </w:pPr>
            <w:r w:rsidRPr="00711388">
              <w:rPr>
                <w:lang w:val="en-GB"/>
              </w:rPr>
              <w:lastRenderedPageBreak/>
              <w:t>C0010/R0680</w:t>
            </w:r>
          </w:p>
        </w:tc>
        <w:tc>
          <w:tcPr>
            <w:tcW w:w="2508" w:type="dxa"/>
            <w:tcBorders>
              <w:top w:val="single" w:sz="2" w:space="0" w:color="auto"/>
              <w:left w:val="single" w:sz="2" w:space="0" w:color="auto"/>
              <w:bottom w:val="single" w:sz="2" w:space="0" w:color="auto"/>
              <w:right w:val="single" w:sz="2" w:space="0" w:color="auto"/>
            </w:tcBorders>
          </w:tcPr>
          <w:p w14:paraId="7D39DFD8" w14:textId="00117F15" w:rsidR="002619E2" w:rsidRPr="00711388" w:rsidRDefault="002619E2" w:rsidP="002619E2">
            <w:pPr>
              <w:pStyle w:val="NormalLeft"/>
              <w:rPr>
                <w:lang w:val="en-GB"/>
              </w:rPr>
            </w:pPr>
            <w:r w:rsidRPr="00711388">
              <w:rPr>
                <w:lang w:val="en-GB"/>
              </w:rPr>
              <w:t xml:space="preserve">S.31.01 </w:t>
            </w:r>
            <w:r w:rsidR="00845F43" w:rsidRPr="00711388">
              <w:rPr>
                <w:lang w:val="en-GB"/>
              </w:rPr>
              <w:t>-</w:t>
            </w:r>
            <w:r w:rsidRPr="00711388">
              <w:rPr>
                <w:lang w:val="en-GB"/>
              </w:rPr>
              <w:t xml:space="preserve"> Share of reinsurers (including Finite Reinsurance and SPV's)</w:t>
            </w:r>
          </w:p>
        </w:tc>
        <w:tc>
          <w:tcPr>
            <w:tcW w:w="5107" w:type="dxa"/>
            <w:tcBorders>
              <w:top w:val="single" w:sz="2" w:space="0" w:color="auto"/>
              <w:left w:val="single" w:sz="2" w:space="0" w:color="auto"/>
              <w:bottom w:val="single" w:sz="2" w:space="0" w:color="auto"/>
              <w:right w:val="single" w:sz="2" w:space="0" w:color="auto"/>
            </w:tcBorders>
          </w:tcPr>
          <w:p w14:paraId="304D6C16" w14:textId="77777777" w:rsidR="002619E2" w:rsidRPr="00711388" w:rsidRDefault="002619E2" w:rsidP="002619E2">
            <w:pPr>
              <w:pStyle w:val="NormalLeft"/>
              <w:rPr>
                <w:lang w:val="en-GB"/>
              </w:rPr>
            </w:pPr>
            <w:r w:rsidRPr="00711388">
              <w:rPr>
                <w:lang w:val="en-GB"/>
              </w:rPr>
              <w:t>One of the options in the following closed list shall be used:</w:t>
            </w:r>
          </w:p>
          <w:p w14:paraId="25386355" w14:textId="0229B944"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7F477776" w14:textId="5C692FDB"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reinsurance</w:t>
            </w:r>
          </w:p>
          <w:p w14:paraId="73BEE3EC" w14:textId="08AEC89E"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1DA63E62" w14:textId="77777777" w:rsidTr="00244A0A">
        <w:tc>
          <w:tcPr>
            <w:tcW w:w="1671" w:type="dxa"/>
            <w:tcBorders>
              <w:top w:val="single" w:sz="2" w:space="0" w:color="auto"/>
              <w:left w:val="single" w:sz="2" w:space="0" w:color="auto"/>
              <w:bottom w:val="single" w:sz="2" w:space="0" w:color="auto"/>
              <w:right w:val="single" w:sz="2" w:space="0" w:color="auto"/>
            </w:tcBorders>
          </w:tcPr>
          <w:p w14:paraId="546C93EB" w14:textId="77777777" w:rsidR="002619E2" w:rsidRPr="00711388" w:rsidRDefault="002619E2" w:rsidP="002619E2">
            <w:pPr>
              <w:pStyle w:val="NormalLeft"/>
              <w:rPr>
                <w:lang w:val="en-GB"/>
              </w:rPr>
            </w:pPr>
            <w:r w:rsidRPr="00711388">
              <w:rPr>
                <w:lang w:val="en-GB"/>
              </w:rPr>
              <w:t>C0010/R0690</w:t>
            </w:r>
          </w:p>
        </w:tc>
        <w:tc>
          <w:tcPr>
            <w:tcW w:w="2508" w:type="dxa"/>
            <w:tcBorders>
              <w:top w:val="single" w:sz="2" w:space="0" w:color="auto"/>
              <w:left w:val="single" w:sz="2" w:space="0" w:color="auto"/>
              <w:bottom w:val="single" w:sz="2" w:space="0" w:color="auto"/>
              <w:right w:val="single" w:sz="2" w:space="0" w:color="auto"/>
            </w:tcBorders>
          </w:tcPr>
          <w:p w14:paraId="64737729" w14:textId="73A48739" w:rsidR="002619E2" w:rsidRPr="00711388" w:rsidRDefault="002619E2" w:rsidP="002619E2">
            <w:pPr>
              <w:pStyle w:val="NormalLeft"/>
              <w:rPr>
                <w:lang w:val="en-GB"/>
              </w:rPr>
            </w:pPr>
            <w:r w:rsidRPr="00711388">
              <w:rPr>
                <w:lang w:val="en-GB"/>
              </w:rPr>
              <w:t xml:space="preserve">S.31.02 </w:t>
            </w:r>
            <w:r w:rsidR="00845F43" w:rsidRPr="00711388">
              <w:rPr>
                <w:lang w:val="en-GB"/>
              </w:rPr>
              <w:t>-</w:t>
            </w:r>
            <w:r w:rsidRPr="00711388">
              <w:rPr>
                <w:lang w:val="en-GB"/>
              </w:rPr>
              <w:t xml:space="preserve"> Special Purpose Vehicles</w:t>
            </w:r>
          </w:p>
        </w:tc>
        <w:tc>
          <w:tcPr>
            <w:tcW w:w="5107" w:type="dxa"/>
            <w:tcBorders>
              <w:top w:val="single" w:sz="2" w:space="0" w:color="auto"/>
              <w:left w:val="single" w:sz="2" w:space="0" w:color="auto"/>
              <w:bottom w:val="single" w:sz="2" w:space="0" w:color="auto"/>
              <w:right w:val="single" w:sz="2" w:space="0" w:color="auto"/>
            </w:tcBorders>
          </w:tcPr>
          <w:p w14:paraId="3CAF431A" w14:textId="77777777" w:rsidR="002619E2" w:rsidRPr="00711388" w:rsidRDefault="002619E2" w:rsidP="002619E2">
            <w:pPr>
              <w:pStyle w:val="NormalLeft"/>
              <w:rPr>
                <w:lang w:val="en-GB"/>
              </w:rPr>
            </w:pPr>
            <w:r w:rsidRPr="00711388">
              <w:rPr>
                <w:lang w:val="en-GB"/>
              </w:rPr>
              <w:t>One of the options in the following closed list shall be used:</w:t>
            </w:r>
          </w:p>
          <w:p w14:paraId="2AAE02CE" w14:textId="1CEE304B"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70AE61D0" w14:textId="6432E53E"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Special Purpose Insurance Vehicles</w:t>
            </w:r>
          </w:p>
          <w:p w14:paraId="6CEB659E" w14:textId="59B7B216"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2F0D8010" w14:textId="77777777" w:rsidTr="00244A0A">
        <w:tc>
          <w:tcPr>
            <w:tcW w:w="1671" w:type="dxa"/>
            <w:tcBorders>
              <w:top w:val="single" w:sz="2" w:space="0" w:color="auto"/>
              <w:left w:val="single" w:sz="2" w:space="0" w:color="auto"/>
              <w:bottom w:val="single" w:sz="2" w:space="0" w:color="auto"/>
              <w:right w:val="single" w:sz="2" w:space="0" w:color="auto"/>
            </w:tcBorders>
          </w:tcPr>
          <w:p w14:paraId="291115FB" w14:textId="77777777" w:rsidR="002619E2" w:rsidRPr="00711388" w:rsidRDefault="002619E2" w:rsidP="002619E2">
            <w:pPr>
              <w:pStyle w:val="NormalLeft"/>
              <w:rPr>
                <w:lang w:val="en-GB"/>
              </w:rPr>
            </w:pPr>
            <w:r w:rsidRPr="00711388">
              <w:rPr>
                <w:lang w:val="en-GB"/>
              </w:rPr>
              <w:t>C0010/R0740</w:t>
            </w:r>
          </w:p>
        </w:tc>
        <w:tc>
          <w:tcPr>
            <w:tcW w:w="2508" w:type="dxa"/>
            <w:tcBorders>
              <w:top w:val="single" w:sz="2" w:space="0" w:color="auto"/>
              <w:left w:val="single" w:sz="2" w:space="0" w:color="auto"/>
              <w:bottom w:val="single" w:sz="2" w:space="0" w:color="auto"/>
              <w:right w:val="single" w:sz="2" w:space="0" w:color="auto"/>
            </w:tcBorders>
          </w:tcPr>
          <w:p w14:paraId="0F8517A7" w14:textId="65760AB9" w:rsidR="002619E2" w:rsidRPr="00711388" w:rsidRDefault="002619E2" w:rsidP="002619E2">
            <w:pPr>
              <w:pStyle w:val="NormalLeft"/>
              <w:rPr>
                <w:lang w:val="en-GB"/>
              </w:rPr>
            </w:pPr>
            <w:r w:rsidRPr="00711388">
              <w:rPr>
                <w:lang w:val="en-GB"/>
              </w:rPr>
              <w:t xml:space="preserve">S.36.01 </w:t>
            </w:r>
            <w:r w:rsidR="00845F43" w:rsidRPr="00711388">
              <w:rPr>
                <w:lang w:val="en-GB"/>
              </w:rPr>
              <w:t>-</w:t>
            </w:r>
            <w:r w:rsidRPr="00711388">
              <w:rPr>
                <w:lang w:val="en-GB"/>
              </w:rPr>
              <w:t xml:space="preserve"> IGT </w:t>
            </w:r>
            <w:r w:rsidR="00845F43" w:rsidRPr="00711388">
              <w:rPr>
                <w:lang w:val="en-GB"/>
              </w:rPr>
              <w:t>-</w:t>
            </w:r>
            <w:r w:rsidRPr="00711388">
              <w:rPr>
                <w:lang w:val="en-GB"/>
              </w:rPr>
              <w:t xml:space="preserve"> Equity</w:t>
            </w:r>
            <w:r w:rsidR="00711388" w:rsidRPr="00711388">
              <w:rPr>
                <w:lang w:val="en-GB"/>
              </w:rPr>
              <w:t>-</w:t>
            </w:r>
            <w:r w:rsidRPr="00711388">
              <w:rPr>
                <w:lang w:val="en-GB"/>
              </w:rPr>
              <w:t>type transactions, debt and asset transfer</w:t>
            </w:r>
          </w:p>
        </w:tc>
        <w:tc>
          <w:tcPr>
            <w:tcW w:w="5107" w:type="dxa"/>
            <w:tcBorders>
              <w:top w:val="single" w:sz="2" w:space="0" w:color="auto"/>
              <w:left w:val="single" w:sz="2" w:space="0" w:color="auto"/>
              <w:bottom w:val="single" w:sz="2" w:space="0" w:color="auto"/>
              <w:right w:val="single" w:sz="2" w:space="0" w:color="auto"/>
            </w:tcBorders>
          </w:tcPr>
          <w:p w14:paraId="7FE9107F" w14:textId="77777777" w:rsidR="002619E2" w:rsidRPr="00711388" w:rsidRDefault="002619E2" w:rsidP="002619E2">
            <w:pPr>
              <w:pStyle w:val="NormalLeft"/>
              <w:rPr>
                <w:lang w:val="en-GB"/>
              </w:rPr>
            </w:pPr>
            <w:r w:rsidRPr="00711388">
              <w:rPr>
                <w:lang w:val="en-GB"/>
              </w:rPr>
              <w:t>One of the options in the following closed list shall be used:</w:t>
            </w:r>
          </w:p>
          <w:p w14:paraId="2B2AC622" w14:textId="3D3322AE"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22FFD2B5" w14:textId="45688B1D"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intragroup transaction (‘IGT’) on Equity</w:t>
            </w:r>
            <w:r w:rsidR="00711388" w:rsidRPr="00711388">
              <w:rPr>
                <w:lang w:val="en-GB"/>
              </w:rPr>
              <w:t>-</w:t>
            </w:r>
            <w:r w:rsidRPr="00711388">
              <w:rPr>
                <w:lang w:val="en-GB"/>
              </w:rPr>
              <w:t>type transactions, debt and asset transfer</w:t>
            </w:r>
          </w:p>
          <w:p w14:paraId="4B4320C0" w14:textId="6309E40F" w:rsidR="002619E2" w:rsidRPr="00711388" w:rsidRDefault="002619E2" w:rsidP="002619E2">
            <w:pPr>
              <w:pStyle w:val="NormalLeft"/>
              <w:rPr>
                <w:lang w:val="en-GB"/>
              </w:rPr>
            </w:pPr>
            <w:r w:rsidRPr="00711388">
              <w:rPr>
                <w:lang w:val="en-GB"/>
              </w:rPr>
              <w:t xml:space="preserve">12 </w:t>
            </w:r>
            <w:r w:rsidR="00845F43" w:rsidRPr="00711388">
              <w:rPr>
                <w:lang w:val="en-GB"/>
              </w:rPr>
              <w:t>-</w:t>
            </w:r>
            <w:r w:rsidRPr="00711388">
              <w:rPr>
                <w:lang w:val="en-GB"/>
              </w:rPr>
              <w:t xml:space="preserve"> Not reported as no parent undertaking is a mixed</w:t>
            </w:r>
            <w:r w:rsidR="00711388" w:rsidRPr="00711388">
              <w:rPr>
                <w:lang w:val="en-GB"/>
              </w:rPr>
              <w:t>-</w:t>
            </w:r>
            <w:r w:rsidRPr="00711388">
              <w:rPr>
                <w:lang w:val="en-GB"/>
              </w:rPr>
              <w:t>activity insurance holding company where they are not part of a group as defined under Article 213 (2) (a), (b) and (c) of Solvency II Directive</w:t>
            </w:r>
          </w:p>
          <w:p w14:paraId="694C4C06" w14:textId="66B8235D"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2A5EA053" w14:textId="77777777" w:rsidTr="00244A0A">
        <w:tc>
          <w:tcPr>
            <w:tcW w:w="1671" w:type="dxa"/>
            <w:tcBorders>
              <w:top w:val="single" w:sz="2" w:space="0" w:color="auto"/>
              <w:left w:val="single" w:sz="2" w:space="0" w:color="auto"/>
              <w:bottom w:val="single" w:sz="2" w:space="0" w:color="auto"/>
              <w:right w:val="single" w:sz="2" w:space="0" w:color="auto"/>
            </w:tcBorders>
          </w:tcPr>
          <w:p w14:paraId="33F69F49" w14:textId="77777777" w:rsidR="002619E2" w:rsidRPr="00711388" w:rsidRDefault="002619E2" w:rsidP="002619E2">
            <w:pPr>
              <w:pStyle w:val="NormalLeft"/>
              <w:rPr>
                <w:lang w:val="en-GB"/>
              </w:rPr>
            </w:pPr>
            <w:r w:rsidRPr="00711388">
              <w:rPr>
                <w:lang w:val="en-GB"/>
              </w:rPr>
              <w:t>C0010/R0750</w:t>
            </w:r>
          </w:p>
        </w:tc>
        <w:tc>
          <w:tcPr>
            <w:tcW w:w="2508" w:type="dxa"/>
            <w:tcBorders>
              <w:top w:val="single" w:sz="2" w:space="0" w:color="auto"/>
              <w:left w:val="single" w:sz="2" w:space="0" w:color="auto"/>
              <w:bottom w:val="single" w:sz="2" w:space="0" w:color="auto"/>
              <w:right w:val="single" w:sz="2" w:space="0" w:color="auto"/>
            </w:tcBorders>
          </w:tcPr>
          <w:p w14:paraId="17497336" w14:textId="3901A417" w:rsidR="002619E2" w:rsidRPr="00711388" w:rsidRDefault="002619E2" w:rsidP="002619E2">
            <w:pPr>
              <w:pStyle w:val="NormalLeft"/>
              <w:rPr>
                <w:lang w:val="en-GB"/>
              </w:rPr>
            </w:pPr>
            <w:r w:rsidRPr="00711388">
              <w:rPr>
                <w:lang w:val="en-GB"/>
              </w:rPr>
              <w:t xml:space="preserve">S.36.02 </w:t>
            </w:r>
            <w:r w:rsidR="00845F43" w:rsidRPr="00711388">
              <w:rPr>
                <w:lang w:val="en-GB"/>
              </w:rPr>
              <w:t>-</w:t>
            </w:r>
            <w:r w:rsidRPr="00711388">
              <w:rPr>
                <w:lang w:val="en-GB"/>
              </w:rPr>
              <w:t xml:space="preserve"> IGT </w:t>
            </w:r>
            <w:r w:rsidR="00845F43" w:rsidRPr="00711388">
              <w:rPr>
                <w:lang w:val="en-GB"/>
              </w:rPr>
              <w:t>-</w:t>
            </w:r>
            <w:r w:rsidRPr="00711388">
              <w:rPr>
                <w:lang w:val="en-GB"/>
              </w:rPr>
              <w:t xml:space="preserve"> Derivatives</w:t>
            </w:r>
          </w:p>
        </w:tc>
        <w:tc>
          <w:tcPr>
            <w:tcW w:w="5107" w:type="dxa"/>
            <w:tcBorders>
              <w:top w:val="single" w:sz="2" w:space="0" w:color="auto"/>
              <w:left w:val="single" w:sz="2" w:space="0" w:color="auto"/>
              <w:bottom w:val="single" w:sz="2" w:space="0" w:color="auto"/>
              <w:right w:val="single" w:sz="2" w:space="0" w:color="auto"/>
            </w:tcBorders>
          </w:tcPr>
          <w:p w14:paraId="77D5A13A" w14:textId="77777777" w:rsidR="002619E2" w:rsidRPr="00711388" w:rsidRDefault="002619E2" w:rsidP="002619E2">
            <w:pPr>
              <w:pStyle w:val="NormalLeft"/>
              <w:rPr>
                <w:lang w:val="en-GB"/>
              </w:rPr>
            </w:pPr>
            <w:r w:rsidRPr="00711388">
              <w:rPr>
                <w:lang w:val="en-GB"/>
              </w:rPr>
              <w:t>One of the options in the following closed list shall be used:</w:t>
            </w:r>
          </w:p>
          <w:p w14:paraId="59971A44" w14:textId="2F91A7BF"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4D787A2" w14:textId="18E97798"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IGT on Derivatives</w:t>
            </w:r>
          </w:p>
          <w:p w14:paraId="2B7B1F07" w14:textId="5C3C20B4" w:rsidR="002619E2" w:rsidRPr="00711388" w:rsidRDefault="002619E2" w:rsidP="002619E2">
            <w:pPr>
              <w:pStyle w:val="NormalLeft"/>
              <w:rPr>
                <w:lang w:val="en-GB"/>
              </w:rPr>
            </w:pPr>
            <w:r w:rsidRPr="00711388">
              <w:rPr>
                <w:lang w:val="en-GB"/>
              </w:rPr>
              <w:t xml:space="preserve">12 </w:t>
            </w:r>
            <w:r w:rsidR="00845F43" w:rsidRPr="00711388">
              <w:rPr>
                <w:lang w:val="en-GB"/>
              </w:rPr>
              <w:t>-</w:t>
            </w:r>
            <w:r w:rsidRPr="00711388">
              <w:rPr>
                <w:lang w:val="en-GB"/>
              </w:rPr>
              <w:t xml:space="preserve"> Not reported as no parent undertaking is a mixed</w:t>
            </w:r>
            <w:r w:rsidR="00711388" w:rsidRPr="00711388">
              <w:rPr>
                <w:lang w:val="en-GB"/>
              </w:rPr>
              <w:t>-</w:t>
            </w:r>
            <w:r w:rsidRPr="00711388">
              <w:rPr>
                <w:lang w:val="en-GB"/>
              </w:rPr>
              <w:t xml:space="preserve">activity insurance holding company where they are not part of a group as defined under </w:t>
            </w:r>
            <w:r w:rsidRPr="00711388">
              <w:rPr>
                <w:lang w:val="en-GB"/>
              </w:rPr>
              <w:lastRenderedPageBreak/>
              <w:t>Article 213 (2) (a), (b) and (c) of Solvency II Directive</w:t>
            </w:r>
          </w:p>
          <w:p w14:paraId="2D622CD5" w14:textId="4017B0E6"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2219E14A" w14:textId="77777777" w:rsidTr="00244A0A">
        <w:tc>
          <w:tcPr>
            <w:tcW w:w="1671" w:type="dxa"/>
            <w:tcBorders>
              <w:top w:val="single" w:sz="2" w:space="0" w:color="auto"/>
              <w:left w:val="single" w:sz="2" w:space="0" w:color="auto"/>
              <w:bottom w:val="single" w:sz="2" w:space="0" w:color="auto"/>
              <w:right w:val="single" w:sz="2" w:space="0" w:color="auto"/>
            </w:tcBorders>
          </w:tcPr>
          <w:p w14:paraId="0B396BCB" w14:textId="77777777" w:rsidR="002619E2" w:rsidRPr="00711388" w:rsidRDefault="002619E2" w:rsidP="002619E2">
            <w:pPr>
              <w:pStyle w:val="NormalLeft"/>
              <w:rPr>
                <w:lang w:val="en-GB"/>
              </w:rPr>
            </w:pPr>
            <w:r w:rsidRPr="00711388">
              <w:rPr>
                <w:lang w:val="en-GB"/>
              </w:rPr>
              <w:lastRenderedPageBreak/>
              <w:t>C0010/R0760</w:t>
            </w:r>
          </w:p>
        </w:tc>
        <w:tc>
          <w:tcPr>
            <w:tcW w:w="2508" w:type="dxa"/>
            <w:tcBorders>
              <w:top w:val="single" w:sz="2" w:space="0" w:color="auto"/>
              <w:left w:val="single" w:sz="2" w:space="0" w:color="auto"/>
              <w:bottom w:val="single" w:sz="2" w:space="0" w:color="auto"/>
              <w:right w:val="single" w:sz="2" w:space="0" w:color="auto"/>
            </w:tcBorders>
          </w:tcPr>
          <w:p w14:paraId="34E903D8" w14:textId="0E6703AA" w:rsidR="002619E2" w:rsidRPr="00711388" w:rsidRDefault="002619E2" w:rsidP="002619E2">
            <w:pPr>
              <w:pStyle w:val="NormalLeft"/>
              <w:rPr>
                <w:lang w:val="en-GB"/>
              </w:rPr>
            </w:pPr>
            <w:r w:rsidRPr="00711388">
              <w:rPr>
                <w:lang w:val="en-GB"/>
              </w:rPr>
              <w:t>S.36.0</w:t>
            </w:r>
            <w:del w:id="328" w:author="Author">
              <w:r w:rsidRPr="00711388" w:rsidDel="000A2778">
                <w:rPr>
                  <w:lang w:val="en-GB"/>
                </w:rPr>
                <w:delText>3</w:delText>
              </w:r>
            </w:del>
            <w:ins w:id="329" w:author="Author">
              <w:r w:rsidRPr="00711388">
                <w:rPr>
                  <w:lang w:val="en-GB"/>
                </w:rPr>
                <w:t>6</w:t>
              </w:r>
            </w:ins>
            <w:r w:rsidRPr="00711388">
              <w:rPr>
                <w:lang w:val="en-GB"/>
              </w:rPr>
              <w:t xml:space="preserve"> </w:t>
            </w:r>
            <w:r w:rsidR="00845F43" w:rsidRPr="00711388">
              <w:rPr>
                <w:lang w:val="en-GB"/>
              </w:rPr>
              <w:t>-</w:t>
            </w:r>
            <w:r w:rsidRPr="00711388">
              <w:rPr>
                <w:lang w:val="en-GB"/>
              </w:rPr>
              <w:t xml:space="preserve"> IGT </w:t>
            </w:r>
            <w:r w:rsidR="00845F43" w:rsidRPr="00711388">
              <w:rPr>
                <w:lang w:val="en-GB"/>
              </w:rPr>
              <w:t>-</w:t>
            </w:r>
            <w:r w:rsidRPr="00711388">
              <w:rPr>
                <w:lang w:val="en-GB"/>
              </w:rPr>
              <w:t xml:space="preserve"> Off-balance sheet and contingent liabilities</w:t>
            </w:r>
          </w:p>
        </w:tc>
        <w:tc>
          <w:tcPr>
            <w:tcW w:w="5107" w:type="dxa"/>
            <w:tcBorders>
              <w:top w:val="single" w:sz="2" w:space="0" w:color="auto"/>
              <w:left w:val="single" w:sz="2" w:space="0" w:color="auto"/>
              <w:bottom w:val="single" w:sz="2" w:space="0" w:color="auto"/>
              <w:right w:val="single" w:sz="2" w:space="0" w:color="auto"/>
            </w:tcBorders>
          </w:tcPr>
          <w:p w14:paraId="6A4538AD" w14:textId="77777777" w:rsidR="002619E2" w:rsidRPr="00711388" w:rsidRDefault="002619E2" w:rsidP="002619E2">
            <w:pPr>
              <w:pStyle w:val="NormalLeft"/>
              <w:rPr>
                <w:lang w:val="en-GB"/>
              </w:rPr>
            </w:pPr>
            <w:r w:rsidRPr="00711388">
              <w:rPr>
                <w:lang w:val="en-GB"/>
              </w:rPr>
              <w:t>One of the options in the following closed list shall be used:</w:t>
            </w:r>
          </w:p>
          <w:p w14:paraId="7C9C426D" w14:textId="3BC602F4"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1AD39ED" w14:textId="6B36B195"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IGT on off-balance sheet and contingent liabilities </w:t>
            </w:r>
          </w:p>
          <w:p w14:paraId="3D93E2FC" w14:textId="14BF418D" w:rsidR="002619E2" w:rsidRPr="00711388" w:rsidRDefault="002619E2" w:rsidP="002619E2">
            <w:pPr>
              <w:pStyle w:val="NormalLeft"/>
              <w:rPr>
                <w:lang w:val="en-GB"/>
              </w:rPr>
            </w:pPr>
            <w:r w:rsidRPr="00711388">
              <w:rPr>
                <w:lang w:val="en-GB"/>
              </w:rPr>
              <w:t xml:space="preserve">12 </w:t>
            </w:r>
            <w:r w:rsidR="00845F43" w:rsidRPr="00711388">
              <w:rPr>
                <w:lang w:val="en-GB"/>
              </w:rPr>
              <w:t>-</w:t>
            </w:r>
            <w:r w:rsidRPr="00711388">
              <w:rPr>
                <w:lang w:val="en-GB"/>
              </w:rPr>
              <w:t xml:space="preserve"> Not reported as no parent undertaking is a mixed</w:t>
            </w:r>
            <w:r w:rsidR="00711388" w:rsidRPr="00711388">
              <w:rPr>
                <w:lang w:val="en-GB"/>
              </w:rPr>
              <w:t>-</w:t>
            </w:r>
            <w:r w:rsidRPr="00711388">
              <w:rPr>
                <w:lang w:val="en-GB"/>
              </w:rPr>
              <w:t>activity insurance holding company where they are not part of a group as defined under Article 213 (2) (a), (b) and (c) of Solvency II Directive</w:t>
            </w:r>
          </w:p>
          <w:p w14:paraId="6D77A5A0" w14:textId="34DD67E9"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458A0844" w14:textId="77777777" w:rsidTr="00244A0A">
        <w:tc>
          <w:tcPr>
            <w:tcW w:w="1671" w:type="dxa"/>
            <w:tcBorders>
              <w:top w:val="single" w:sz="2" w:space="0" w:color="auto"/>
              <w:left w:val="single" w:sz="2" w:space="0" w:color="auto"/>
              <w:bottom w:val="single" w:sz="2" w:space="0" w:color="auto"/>
              <w:right w:val="single" w:sz="2" w:space="0" w:color="auto"/>
            </w:tcBorders>
          </w:tcPr>
          <w:p w14:paraId="55E49897" w14:textId="77777777" w:rsidR="002619E2" w:rsidRPr="00711388" w:rsidRDefault="002619E2" w:rsidP="002619E2">
            <w:pPr>
              <w:pStyle w:val="NormalLeft"/>
              <w:rPr>
                <w:lang w:val="en-GB"/>
              </w:rPr>
            </w:pPr>
            <w:r w:rsidRPr="00711388">
              <w:rPr>
                <w:lang w:val="en-GB"/>
              </w:rPr>
              <w:t>C0010/R0770</w:t>
            </w:r>
          </w:p>
        </w:tc>
        <w:tc>
          <w:tcPr>
            <w:tcW w:w="2508" w:type="dxa"/>
            <w:tcBorders>
              <w:top w:val="single" w:sz="2" w:space="0" w:color="auto"/>
              <w:left w:val="single" w:sz="2" w:space="0" w:color="auto"/>
              <w:bottom w:val="single" w:sz="2" w:space="0" w:color="auto"/>
              <w:right w:val="single" w:sz="2" w:space="0" w:color="auto"/>
            </w:tcBorders>
          </w:tcPr>
          <w:p w14:paraId="3DBEC859" w14:textId="1A286973" w:rsidR="002619E2" w:rsidRPr="00711388" w:rsidRDefault="002619E2" w:rsidP="002619E2">
            <w:pPr>
              <w:pStyle w:val="NormalLeft"/>
              <w:rPr>
                <w:lang w:val="en-GB"/>
              </w:rPr>
            </w:pPr>
            <w:r w:rsidRPr="00711388">
              <w:rPr>
                <w:lang w:val="en-GB"/>
              </w:rPr>
              <w:t>S.36.0</w:t>
            </w:r>
            <w:del w:id="330" w:author="Author">
              <w:r w:rsidRPr="00711388" w:rsidDel="000A2778">
                <w:rPr>
                  <w:lang w:val="en-GB"/>
                </w:rPr>
                <w:delText>4</w:delText>
              </w:r>
            </w:del>
            <w:ins w:id="331" w:author="Author">
              <w:r w:rsidRPr="00711388">
                <w:rPr>
                  <w:lang w:val="en-GB"/>
                </w:rPr>
                <w:t>7</w:t>
              </w:r>
            </w:ins>
            <w:r w:rsidRPr="00711388">
              <w:rPr>
                <w:lang w:val="en-GB"/>
              </w:rPr>
              <w:t xml:space="preserve"> </w:t>
            </w:r>
            <w:r w:rsidR="00845F43" w:rsidRPr="00711388">
              <w:rPr>
                <w:lang w:val="en-GB"/>
              </w:rPr>
              <w:t>-</w:t>
            </w:r>
            <w:r w:rsidRPr="00711388">
              <w:rPr>
                <w:lang w:val="en-GB"/>
              </w:rPr>
              <w:t xml:space="preserve"> IGT </w:t>
            </w:r>
            <w:r w:rsidR="00845F43" w:rsidRPr="00711388">
              <w:rPr>
                <w:lang w:val="en-GB"/>
              </w:rPr>
              <w:t>-</w:t>
            </w:r>
            <w:r w:rsidRPr="00711388">
              <w:rPr>
                <w:lang w:val="en-GB"/>
              </w:rPr>
              <w:t xml:space="preserve"> Insurance and Reinsurance</w:t>
            </w:r>
          </w:p>
        </w:tc>
        <w:tc>
          <w:tcPr>
            <w:tcW w:w="5107" w:type="dxa"/>
            <w:tcBorders>
              <w:top w:val="single" w:sz="2" w:space="0" w:color="auto"/>
              <w:left w:val="single" w:sz="2" w:space="0" w:color="auto"/>
              <w:bottom w:val="single" w:sz="2" w:space="0" w:color="auto"/>
              <w:right w:val="single" w:sz="2" w:space="0" w:color="auto"/>
            </w:tcBorders>
          </w:tcPr>
          <w:p w14:paraId="5B18E2F6" w14:textId="77777777" w:rsidR="002619E2" w:rsidRPr="00711388" w:rsidRDefault="002619E2" w:rsidP="002619E2">
            <w:pPr>
              <w:pStyle w:val="NormalLeft"/>
              <w:rPr>
                <w:lang w:val="en-GB"/>
              </w:rPr>
            </w:pPr>
            <w:r w:rsidRPr="00711388">
              <w:rPr>
                <w:lang w:val="en-GB"/>
              </w:rPr>
              <w:t>One of the options in the following closed list shall be used:</w:t>
            </w:r>
          </w:p>
          <w:p w14:paraId="64C7CF08" w14:textId="1DD2263A"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605E53AD" w14:textId="09990D5A"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IGT on Insurance and Reinsurance</w:t>
            </w:r>
          </w:p>
          <w:p w14:paraId="1DBCF1A9" w14:textId="79E25CBF" w:rsidR="002619E2" w:rsidRPr="00711388" w:rsidRDefault="002619E2" w:rsidP="002619E2">
            <w:pPr>
              <w:pStyle w:val="NormalLeft"/>
              <w:rPr>
                <w:lang w:val="en-GB"/>
              </w:rPr>
            </w:pPr>
            <w:r w:rsidRPr="00711388">
              <w:rPr>
                <w:lang w:val="en-GB"/>
              </w:rPr>
              <w:t xml:space="preserve">12 </w:t>
            </w:r>
            <w:r w:rsidR="00845F43" w:rsidRPr="00711388">
              <w:rPr>
                <w:lang w:val="en-GB"/>
              </w:rPr>
              <w:t>-</w:t>
            </w:r>
            <w:r w:rsidRPr="00711388">
              <w:rPr>
                <w:lang w:val="en-GB"/>
              </w:rPr>
              <w:t xml:space="preserve"> Not reported as no parent undertaking is a mixed</w:t>
            </w:r>
            <w:r w:rsidR="00711388" w:rsidRPr="00711388">
              <w:rPr>
                <w:lang w:val="en-GB"/>
              </w:rPr>
              <w:t>-</w:t>
            </w:r>
            <w:r w:rsidRPr="00711388">
              <w:rPr>
                <w:lang w:val="en-GB"/>
              </w:rPr>
              <w:t>activity insurance holding company where they are not part of a group as defined under Article 213 (2) (a), (b) and (c) of Solvency II Directive</w:t>
            </w:r>
          </w:p>
          <w:p w14:paraId="748FA3C1" w14:textId="03EB1EFA"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08FF9F33" w14:textId="77777777" w:rsidTr="00244A0A">
        <w:tc>
          <w:tcPr>
            <w:tcW w:w="1671" w:type="dxa"/>
            <w:tcBorders>
              <w:top w:val="single" w:sz="2" w:space="0" w:color="auto"/>
              <w:left w:val="single" w:sz="2" w:space="0" w:color="auto"/>
              <w:bottom w:val="single" w:sz="2" w:space="0" w:color="auto"/>
              <w:right w:val="single" w:sz="2" w:space="0" w:color="auto"/>
            </w:tcBorders>
          </w:tcPr>
          <w:p w14:paraId="5B6BFAEF" w14:textId="77777777" w:rsidR="002619E2" w:rsidRPr="00711388" w:rsidRDefault="002619E2" w:rsidP="002619E2">
            <w:pPr>
              <w:pStyle w:val="NormalLeft"/>
              <w:rPr>
                <w:lang w:val="en-GB"/>
              </w:rPr>
            </w:pPr>
            <w:r w:rsidRPr="00711388">
              <w:rPr>
                <w:lang w:val="en-GB"/>
              </w:rPr>
              <w:t>C0010/R0775</w:t>
            </w:r>
          </w:p>
        </w:tc>
        <w:tc>
          <w:tcPr>
            <w:tcW w:w="2508" w:type="dxa"/>
            <w:tcBorders>
              <w:top w:val="single" w:sz="2" w:space="0" w:color="auto"/>
              <w:left w:val="single" w:sz="2" w:space="0" w:color="auto"/>
              <w:bottom w:val="single" w:sz="2" w:space="0" w:color="auto"/>
              <w:right w:val="single" w:sz="2" w:space="0" w:color="auto"/>
            </w:tcBorders>
          </w:tcPr>
          <w:p w14:paraId="588681AF" w14:textId="48084C53" w:rsidR="002619E2" w:rsidRPr="00711388" w:rsidRDefault="002619E2" w:rsidP="002619E2">
            <w:pPr>
              <w:pStyle w:val="NormalLeft"/>
              <w:rPr>
                <w:lang w:val="en-GB"/>
              </w:rPr>
            </w:pPr>
            <w:r w:rsidRPr="00711388">
              <w:rPr>
                <w:lang w:val="en-GB"/>
              </w:rPr>
              <w:t xml:space="preserve">S.36.05 </w:t>
            </w:r>
            <w:r w:rsidR="00711388" w:rsidRPr="00711388">
              <w:rPr>
                <w:lang w:val="en-GB"/>
              </w:rPr>
              <w:t>-</w:t>
            </w:r>
            <w:r w:rsidRPr="00711388">
              <w:rPr>
                <w:lang w:val="en-GB"/>
              </w:rPr>
              <w:t xml:space="preserve"> IGT </w:t>
            </w:r>
            <w:r w:rsidR="00711388" w:rsidRPr="00711388">
              <w:rPr>
                <w:lang w:val="en-GB"/>
              </w:rPr>
              <w:t>-</w:t>
            </w:r>
            <w:r w:rsidRPr="00711388">
              <w:rPr>
                <w:lang w:val="en-GB"/>
              </w:rPr>
              <w:t xml:space="preserve"> P</w:t>
            </w:r>
            <w:ins w:id="332" w:author="Author">
              <w:r w:rsidRPr="00711388">
                <w:rPr>
                  <w:lang w:val="en-GB"/>
                </w:rPr>
                <w:t xml:space="preserve">rofit and </w:t>
              </w:r>
            </w:ins>
            <w:del w:id="333" w:author="Author">
              <w:r w:rsidRPr="00711388" w:rsidDel="001E6690">
                <w:rPr>
                  <w:lang w:val="en-GB"/>
                </w:rPr>
                <w:delText>&amp;</w:delText>
              </w:r>
            </w:del>
            <w:r w:rsidRPr="00711388">
              <w:rPr>
                <w:lang w:val="en-GB"/>
              </w:rPr>
              <w:t>L</w:t>
            </w:r>
            <w:ins w:id="334" w:author="Author">
              <w:r w:rsidRPr="00711388">
                <w:rPr>
                  <w:lang w:val="en-GB"/>
                </w:rPr>
                <w:t>oss</w:t>
              </w:r>
            </w:ins>
          </w:p>
        </w:tc>
        <w:tc>
          <w:tcPr>
            <w:tcW w:w="5107" w:type="dxa"/>
            <w:tcBorders>
              <w:top w:val="single" w:sz="2" w:space="0" w:color="auto"/>
              <w:left w:val="single" w:sz="2" w:space="0" w:color="auto"/>
              <w:bottom w:val="single" w:sz="2" w:space="0" w:color="auto"/>
              <w:right w:val="single" w:sz="2" w:space="0" w:color="auto"/>
            </w:tcBorders>
          </w:tcPr>
          <w:p w14:paraId="3B29EEC4" w14:textId="77777777" w:rsidR="002619E2" w:rsidRPr="00711388" w:rsidRDefault="002619E2" w:rsidP="002619E2">
            <w:pPr>
              <w:pStyle w:val="NormalLeft"/>
              <w:rPr>
                <w:lang w:val="en-GB"/>
              </w:rPr>
            </w:pPr>
            <w:r w:rsidRPr="00711388">
              <w:rPr>
                <w:lang w:val="en-GB"/>
              </w:rPr>
              <w:t>One of the options in the following closed list shall be used:</w:t>
            </w:r>
          </w:p>
          <w:p w14:paraId="52B9A706" w14:textId="774B7C6D"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7497882" w14:textId="3983B8BC"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IGT</w:t>
            </w:r>
          </w:p>
          <w:p w14:paraId="18A0D936" w14:textId="16D25335" w:rsidR="002619E2" w:rsidRPr="00711388" w:rsidRDefault="002619E2" w:rsidP="002619E2">
            <w:pPr>
              <w:pStyle w:val="NormalLeft"/>
              <w:rPr>
                <w:lang w:val="en-GB"/>
              </w:rPr>
            </w:pPr>
            <w:r w:rsidRPr="00711388">
              <w:rPr>
                <w:lang w:val="en-GB"/>
              </w:rPr>
              <w:t xml:space="preserve">12 </w:t>
            </w:r>
            <w:r w:rsidR="00845F43" w:rsidRPr="00711388">
              <w:rPr>
                <w:lang w:val="en-GB"/>
              </w:rPr>
              <w:t>-</w:t>
            </w:r>
            <w:r w:rsidRPr="00711388">
              <w:rPr>
                <w:lang w:val="en-GB"/>
              </w:rPr>
              <w:t xml:space="preserve"> Not reported as no parent undertaking is a mixed</w:t>
            </w:r>
            <w:r w:rsidR="00711388" w:rsidRPr="00711388">
              <w:rPr>
                <w:lang w:val="en-GB"/>
              </w:rPr>
              <w:t>-</w:t>
            </w:r>
            <w:r w:rsidRPr="00711388">
              <w:rPr>
                <w:lang w:val="en-GB"/>
              </w:rPr>
              <w:t>activity insurance holding company where they are not part of a group as defined in points (a), (b) and (c) of Article 213(2) of Directive 2009/138/EC</w:t>
            </w:r>
          </w:p>
          <w:p w14:paraId="6DB9B91E" w14:textId="7B5A28AD"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0C9C8743" w14:textId="77777777" w:rsidTr="00244A0A">
        <w:tc>
          <w:tcPr>
            <w:tcW w:w="1671" w:type="dxa"/>
            <w:tcBorders>
              <w:top w:val="single" w:sz="2" w:space="0" w:color="auto"/>
              <w:left w:val="single" w:sz="2" w:space="0" w:color="auto"/>
              <w:bottom w:val="single" w:sz="2" w:space="0" w:color="auto"/>
              <w:right w:val="single" w:sz="2" w:space="0" w:color="auto"/>
            </w:tcBorders>
          </w:tcPr>
          <w:p w14:paraId="518B1F33" w14:textId="77777777" w:rsidR="002619E2" w:rsidRPr="00711388" w:rsidRDefault="002619E2" w:rsidP="002619E2">
            <w:pPr>
              <w:pStyle w:val="NormalLeft"/>
              <w:rPr>
                <w:lang w:val="en-GB"/>
              </w:rPr>
            </w:pPr>
            <w:r w:rsidRPr="00711388">
              <w:rPr>
                <w:lang w:val="en-GB"/>
              </w:rPr>
              <w:lastRenderedPageBreak/>
              <w:t>C0010/R0790</w:t>
            </w:r>
          </w:p>
        </w:tc>
        <w:tc>
          <w:tcPr>
            <w:tcW w:w="2508" w:type="dxa"/>
            <w:tcBorders>
              <w:top w:val="single" w:sz="2" w:space="0" w:color="auto"/>
              <w:left w:val="single" w:sz="2" w:space="0" w:color="auto"/>
              <w:bottom w:val="single" w:sz="2" w:space="0" w:color="auto"/>
              <w:right w:val="single" w:sz="2" w:space="0" w:color="auto"/>
            </w:tcBorders>
          </w:tcPr>
          <w:p w14:paraId="6138BFCB" w14:textId="015EBDB7" w:rsidR="002619E2" w:rsidRPr="00711388" w:rsidRDefault="002619E2" w:rsidP="002619E2">
            <w:pPr>
              <w:pStyle w:val="NormalLeft"/>
              <w:rPr>
                <w:lang w:val="en-GB"/>
              </w:rPr>
            </w:pPr>
            <w:r w:rsidRPr="00711388">
              <w:rPr>
                <w:lang w:val="en-GB"/>
              </w:rPr>
              <w:t xml:space="preserve">SR.02.01 </w:t>
            </w:r>
            <w:r w:rsidR="00845F43" w:rsidRPr="00711388">
              <w:rPr>
                <w:lang w:val="en-GB"/>
              </w:rPr>
              <w:t>-</w:t>
            </w:r>
            <w:r w:rsidRPr="00711388">
              <w:rPr>
                <w:lang w:val="en-GB"/>
              </w:rPr>
              <w:t xml:space="preserve"> Balance Sheet</w:t>
            </w:r>
          </w:p>
        </w:tc>
        <w:tc>
          <w:tcPr>
            <w:tcW w:w="5107" w:type="dxa"/>
            <w:tcBorders>
              <w:top w:val="single" w:sz="2" w:space="0" w:color="auto"/>
              <w:left w:val="single" w:sz="2" w:space="0" w:color="auto"/>
              <w:bottom w:val="single" w:sz="2" w:space="0" w:color="auto"/>
              <w:right w:val="single" w:sz="2" w:space="0" w:color="auto"/>
            </w:tcBorders>
          </w:tcPr>
          <w:p w14:paraId="5922A789" w14:textId="77777777" w:rsidR="002619E2" w:rsidRPr="00711388" w:rsidRDefault="002619E2" w:rsidP="002619E2">
            <w:pPr>
              <w:pStyle w:val="NormalLeft"/>
              <w:rPr>
                <w:lang w:val="en-GB"/>
              </w:rPr>
            </w:pPr>
            <w:r w:rsidRPr="00711388">
              <w:rPr>
                <w:lang w:val="en-GB"/>
              </w:rPr>
              <w:t>One of the options in the following closed list shall be used:</w:t>
            </w:r>
          </w:p>
          <w:p w14:paraId="218215FA" w14:textId="73B4E2E9"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691DE2E" w14:textId="16F09FFC"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RFF/MAP</w:t>
            </w:r>
          </w:p>
          <w:p w14:paraId="750553B0" w14:textId="44653DF4" w:rsidR="002619E2" w:rsidRPr="00711388" w:rsidRDefault="002619E2" w:rsidP="002619E2">
            <w:pPr>
              <w:pStyle w:val="NormalLeft"/>
              <w:rPr>
                <w:lang w:val="en-GB"/>
              </w:rPr>
            </w:pPr>
            <w:r w:rsidRPr="00711388">
              <w:rPr>
                <w:lang w:val="en-GB"/>
              </w:rPr>
              <w:t xml:space="preserve">14 </w:t>
            </w:r>
            <w:r w:rsidR="00845F43" w:rsidRPr="00711388">
              <w:rPr>
                <w:lang w:val="en-GB"/>
              </w:rPr>
              <w:t>-</w:t>
            </w:r>
            <w:r w:rsidRPr="00711388">
              <w:rPr>
                <w:lang w:val="en-GB"/>
              </w:rPr>
              <w:t xml:space="preserve"> Not reported as refers to MAP fund</w:t>
            </w:r>
          </w:p>
          <w:p w14:paraId="686883FE" w14:textId="46EFE05F"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28973DBA" w14:textId="77777777" w:rsidTr="00244A0A">
        <w:tc>
          <w:tcPr>
            <w:tcW w:w="1671" w:type="dxa"/>
            <w:tcBorders>
              <w:top w:val="single" w:sz="2" w:space="0" w:color="auto"/>
              <w:left w:val="single" w:sz="2" w:space="0" w:color="auto"/>
              <w:bottom w:val="single" w:sz="2" w:space="0" w:color="auto"/>
              <w:right w:val="single" w:sz="2" w:space="0" w:color="auto"/>
            </w:tcBorders>
          </w:tcPr>
          <w:p w14:paraId="6BFDBC9A" w14:textId="77777777" w:rsidR="002619E2" w:rsidRPr="00711388" w:rsidRDefault="002619E2" w:rsidP="002619E2">
            <w:pPr>
              <w:pStyle w:val="NormalLeft"/>
              <w:rPr>
                <w:lang w:val="en-GB"/>
              </w:rPr>
            </w:pPr>
            <w:r w:rsidRPr="00711388">
              <w:rPr>
                <w:lang w:val="en-GB"/>
              </w:rPr>
              <w:t>C0010/R0800</w:t>
            </w:r>
          </w:p>
        </w:tc>
        <w:tc>
          <w:tcPr>
            <w:tcW w:w="2508" w:type="dxa"/>
            <w:tcBorders>
              <w:top w:val="single" w:sz="2" w:space="0" w:color="auto"/>
              <w:left w:val="single" w:sz="2" w:space="0" w:color="auto"/>
              <w:bottom w:val="single" w:sz="2" w:space="0" w:color="auto"/>
              <w:right w:val="single" w:sz="2" w:space="0" w:color="auto"/>
            </w:tcBorders>
          </w:tcPr>
          <w:p w14:paraId="003940AF" w14:textId="65001FF3" w:rsidR="002619E2" w:rsidRPr="00711388" w:rsidRDefault="002619E2" w:rsidP="002619E2">
            <w:pPr>
              <w:pStyle w:val="NormalLeft"/>
              <w:rPr>
                <w:lang w:val="en-GB"/>
              </w:rPr>
            </w:pPr>
            <w:r w:rsidRPr="00711388">
              <w:rPr>
                <w:lang w:val="en-GB"/>
              </w:rPr>
              <w:t xml:space="preserve">SR.12.01 </w:t>
            </w:r>
            <w:r w:rsidR="00845F43" w:rsidRPr="00711388">
              <w:rPr>
                <w:lang w:val="en-GB"/>
              </w:rPr>
              <w:t>-</w:t>
            </w:r>
            <w:r w:rsidRPr="00711388">
              <w:rPr>
                <w:lang w:val="en-GB"/>
              </w:rPr>
              <w:t xml:space="preserve"> Life and Health SLT Technical Provisions</w:t>
            </w:r>
          </w:p>
        </w:tc>
        <w:tc>
          <w:tcPr>
            <w:tcW w:w="5107" w:type="dxa"/>
            <w:tcBorders>
              <w:top w:val="single" w:sz="2" w:space="0" w:color="auto"/>
              <w:left w:val="single" w:sz="2" w:space="0" w:color="auto"/>
              <w:bottom w:val="single" w:sz="2" w:space="0" w:color="auto"/>
              <w:right w:val="single" w:sz="2" w:space="0" w:color="auto"/>
            </w:tcBorders>
          </w:tcPr>
          <w:p w14:paraId="2F7319DF" w14:textId="77777777" w:rsidR="002619E2" w:rsidRPr="00711388" w:rsidRDefault="002619E2" w:rsidP="002619E2">
            <w:pPr>
              <w:pStyle w:val="NormalLeft"/>
              <w:rPr>
                <w:lang w:val="en-GB"/>
              </w:rPr>
            </w:pPr>
            <w:r w:rsidRPr="00711388">
              <w:rPr>
                <w:lang w:val="en-GB"/>
              </w:rPr>
              <w:t>One of the options in the following closed list shall be used:</w:t>
            </w:r>
          </w:p>
          <w:p w14:paraId="6DB43E80" w14:textId="54F2AE90"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36CEAF75" w14:textId="456455C0"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RFF/MAP or no life and health SLT business</w:t>
            </w:r>
          </w:p>
          <w:p w14:paraId="322DF831" w14:textId="1E980739"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55594CF5" w14:textId="77777777" w:rsidTr="00244A0A">
        <w:tc>
          <w:tcPr>
            <w:tcW w:w="1671" w:type="dxa"/>
            <w:tcBorders>
              <w:top w:val="single" w:sz="2" w:space="0" w:color="auto"/>
              <w:left w:val="single" w:sz="2" w:space="0" w:color="auto"/>
              <w:bottom w:val="single" w:sz="2" w:space="0" w:color="auto"/>
              <w:right w:val="single" w:sz="2" w:space="0" w:color="auto"/>
            </w:tcBorders>
          </w:tcPr>
          <w:p w14:paraId="4D27DED0" w14:textId="77777777" w:rsidR="002619E2" w:rsidRPr="00711388" w:rsidRDefault="002619E2" w:rsidP="002619E2">
            <w:pPr>
              <w:pStyle w:val="NormalLeft"/>
              <w:rPr>
                <w:lang w:val="en-GB"/>
              </w:rPr>
            </w:pPr>
            <w:r w:rsidRPr="00711388">
              <w:rPr>
                <w:lang w:val="en-GB"/>
              </w:rPr>
              <w:t>C0010/R0810</w:t>
            </w:r>
          </w:p>
        </w:tc>
        <w:tc>
          <w:tcPr>
            <w:tcW w:w="2508" w:type="dxa"/>
            <w:tcBorders>
              <w:top w:val="single" w:sz="2" w:space="0" w:color="auto"/>
              <w:left w:val="single" w:sz="2" w:space="0" w:color="auto"/>
              <w:bottom w:val="single" w:sz="2" w:space="0" w:color="auto"/>
              <w:right w:val="single" w:sz="2" w:space="0" w:color="auto"/>
            </w:tcBorders>
          </w:tcPr>
          <w:p w14:paraId="0D9BAE07" w14:textId="229594A9" w:rsidR="002619E2" w:rsidRPr="00711388" w:rsidRDefault="002619E2" w:rsidP="002619E2">
            <w:pPr>
              <w:pStyle w:val="NormalLeft"/>
              <w:rPr>
                <w:lang w:val="en-GB"/>
              </w:rPr>
            </w:pPr>
            <w:r w:rsidRPr="00711388">
              <w:rPr>
                <w:lang w:val="en-GB"/>
              </w:rPr>
              <w:t xml:space="preserve">SR.17.01 </w:t>
            </w:r>
            <w:r w:rsidR="00845F43" w:rsidRPr="00711388">
              <w:rPr>
                <w:lang w:val="en-GB"/>
              </w:rPr>
              <w:t>-</w:t>
            </w:r>
            <w:r w:rsidRPr="00711388">
              <w:rPr>
                <w:lang w:val="en-GB"/>
              </w:rPr>
              <w:t xml:space="preserve"> Non</w:t>
            </w:r>
            <w:r w:rsidR="00711388" w:rsidRPr="00711388">
              <w:rPr>
                <w:lang w:val="en-GB"/>
              </w:rPr>
              <w:t>-</w:t>
            </w:r>
            <w:r w:rsidRPr="00711388">
              <w:rPr>
                <w:lang w:val="en-GB"/>
              </w:rPr>
              <w:t>Life Technical Provisions</w:t>
            </w:r>
          </w:p>
        </w:tc>
        <w:tc>
          <w:tcPr>
            <w:tcW w:w="5107" w:type="dxa"/>
            <w:tcBorders>
              <w:top w:val="single" w:sz="2" w:space="0" w:color="auto"/>
              <w:left w:val="single" w:sz="2" w:space="0" w:color="auto"/>
              <w:bottom w:val="single" w:sz="2" w:space="0" w:color="auto"/>
              <w:right w:val="single" w:sz="2" w:space="0" w:color="auto"/>
            </w:tcBorders>
          </w:tcPr>
          <w:p w14:paraId="286FFB91" w14:textId="77777777" w:rsidR="002619E2" w:rsidRPr="00711388" w:rsidRDefault="002619E2" w:rsidP="002619E2">
            <w:pPr>
              <w:pStyle w:val="NormalLeft"/>
              <w:rPr>
                <w:lang w:val="en-GB"/>
              </w:rPr>
            </w:pPr>
            <w:r w:rsidRPr="00711388">
              <w:rPr>
                <w:lang w:val="en-GB"/>
              </w:rPr>
              <w:t>One of the options in the following closed list shall be used:</w:t>
            </w:r>
          </w:p>
          <w:p w14:paraId="6B12A5EA" w14:textId="18AC13C5"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457403B5" w14:textId="1FBB618F"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RFF/MAP or no non</w:t>
            </w:r>
            <w:r w:rsidR="00711388" w:rsidRPr="00711388">
              <w:rPr>
                <w:lang w:val="en-GB"/>
              </w:rPr>
              <w:t>-</w:t>
            </w:r>
            <w:r w:rsidRPr="00711388">
              <w:rPr>
                <w:lang w:val="en-GB"/>
              </w:rPr>
              <w:t>life business</w:t>
            </w:r>
          </w:p>
          <w:p w14:paraId="0EBF20C8" w14:textId="349E7899"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1BE3ECE6" w14:textId="77777777" w:rsidTr="00244A0A">
        <w:tc>
          <w:tcPr>
            <w:tcW w:w="1671" w:type="dxa"/>
            <w:tcBorders>
              <w:top w:val="single" w:sz="2" w:space="0" w:color="auto"/>
              <w:left w:val="single" w:sz="2" w:space="0" w:color="auto"/>
              <w:bottom w:val="single" w:sz="2" w:space="0" w:color="auto"/>
              <w:right w:val="single" w:sz="2" w:space="0" w:color="auto"/>
            </w:tcBorders>
          </w:tcPr>
          <w:p w14:paraId="5DEA2499" w14:textId="77777777" w:rsidR="002619E2" w:rsidRPr="00711388" w:rsidRDefault="002619E2" w:rsidP="002619E2">
            <w:pPr>
              <w:pStyle w:val="NormalLeft"/>
              <w:rPr>
                <w:lang w:val="en-GB"/>
              </w:rPr>
            </w:pPr>
            <w:r w:rsidRPr="00711388">
              <w:rPr>
                <w:lang w:val="en-GB"/>
              </w:rPr>
              <w:t>C0010/R0820</w:t>
            </w:r>
          </w:p>
        </w:tc>
        <w:tc>
          <w:tcPr>
            <w:tcW w:w="2508" w:type="dxa"/>
            <w:tcBorders>
              <w:top w:val="single" w:sz="2" w:space="0" w:color="auto"/>
              <w:left w:val="single" w:sz="2" w:space="0" w:color="auto"/>
              <w:bottom w:val="single" w:sz="2" w:space="0" w:color="auto"/>
              <w:right w:val="single" w:sz="2" w:space="0" w:color="auto"/>
            </w:tcBorders>
          </w:tcPr>
          <w:p w14:paraId="7A8AFA5D" w14:textId="39A52E18" w:rsidR="002619E2" w:rsidRPr="00711388" w:rsidRDefault="002619E2" w:rsidP="002619E2">
            <w:pPr>
              <w:pStyle w:val="NormalLeft"/>
              <w:rPr>
                <w:lang w:val="en-GB"/>
              </w:rPr>
            </w:pPr>
            <w:r w:rsidRPr="00711388">
              <w:rPr>
                <w:lang w:val="en-GB"/>
              </w:rPr>
              <w:t xml:space="preserve">SR.22.02 </w:t>
            </w:r>
            <w:r w:rsidR="00845F43" w:rsidRPr="00711388">
              <w:rPr>
                <w:lang w:val="en-GB"/>
              </w:rPr>
              <w:t>-</w:t>
            </w:r>
            <w:r w:rsidRPr="00711388">
              <w:rPr>
                <w:lang w:val="en-GB"/>
              </w:rPr>
              <w:t xml:space="preserve"> Projection of future cash flows (Best Estimate </w:t>
            </w:r>
            <w:r w:rsidR="00845F43" w:rsidRPr="00711388">
              <w:rPr>
                <w:lang w:val="en-GB"/>
              </w:rPr>
              <w:t>-</w:t>
            </w:r>
            <w:r w:rsidRPr="00711388">
              <w:rPr>
                <w:lang w:val="en-GB"/>
              </w:rPr>
              <w:t xml:space="preserve"> Matching portfolios)</w:t>
            </w:r>
          </w:p>
        </w:tc>
        <w:tc>
          <w:tcPr>
            <w:tcW w:w="5107" w:type="dxa"/>
            <w:tcBorders>
              <w:top w:val="single" w:sz="2" w:space="0" w:color="auto"/>
              <w:left w:val="single" w:sz="2" w:space="0" w:color="auto"/>
              <w:bottom w:val="single" w:sz="2" w:space="0" w:color="auto"/>
              <w:right w:val="single" w:sz="2" w:space="0" w:color="auto"/>
            </w:tcBorders>
          </w:tcPr>
          <w:p w14:paraId="40B3BA7F" w14:textId="77777777" w:rsidR="002619E2" w:rsidRPr="00711388" w:rsidRDefault="002619E2" w:rsidP="002619E2">
            <w:pPr>
              <w:pStyle w:val="NormalLeft"/>
              <w:rPr>
                <w:lang w:val="en-GB"/>
              </w:rPr>
            </w:pPr>
            <w:r w:rsidRPr="00711388">
              <w:rPr>
                <w:lang w:val="en-GB"/>
              </w:rPr>
              <w:t>One of the options in the following closed list shall be used:</w:t>
            </w:r>
          </w:p>
          <w:p w14:paraId="4A066597" w14:textId="65506E6B"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72742852" w14:textId="3ECAC190"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Matching Adjustment (‘MA’) is applied</w:t>
            </w:r>
          </w:p>
          <w:p w14:paraId="6D3BC327" w14:textId="2A80C69A" w:rsidR="002619E2" w:rsidRPr="00711388" w:rsidRDefault="002619E2" w:rsidP="002619E2">
            <w:pPr>
              <w:pStyle w:val="NormalLeft"/>
              <w:rPr>
                <w:lang w:val="en-GB"/>
              </w:rPr>
            </w:pPr>
            <w:r w:rsidRPr="00711388">
              <w:rPr>
                <w:lang w:val="en-GB"/>
              </w:rPr>
              <w:t xml:space="preserve">15 </w:t>
            </w:r>
            <w:r w:rsidR="00711388" w:rsidRPr="00711388">
              <w:rPr>
                <w:lang w:val="en-GB"/>
              </w:rPr>
              <w:t>-</w:t>
            </w:r>
            <w:r w:rsidRPr="00711388">
              <w:rPr>
                <w:lang w:val="en-GB"/>
              </w:rPr>
              <w:t>Not reported as refers to RFF or remaining part</w:t>
            </w:r>
          </w:p>
          <w:p w14:paraId="28BAA8A1" w14:textId="10941D76"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1DD26113" w14:textId="77777777" w:rsidTr="00244A0A">
        <w:tc>
          <w:tcPr>
            <w:tcW w:w="1671" w:type="dxa"/>
            <w:tcBorders>
              <w:top w:val="single" w:sz="2" w:space="0" w:color="auto"/>
              <w:left w:val="single" w:sz="2" w:space="0" w:color="auto"/>
              <w:bottom w:val="single" w:sz="2" w:space="0" w:color="auto"/>
              <w:right w:val="single" w:sz="2" w:space="0" w:color="auto"/>
            </w:tcBorders>
          </w:tcPr>
          <w:p w14:paraId="1204072E" w14:textId="77777777" w:rsidR="002619E2" w:rsidRPr="00711388" w:rsidRDefault="002619E2" w:rsidP="002619E2">
            <w:pPr>
              <w:pStyle w:val="NormalLeft"/>
              <w:rPr>
                <w:lang w:val="en-GB"/>
              </w:rPr>
            </w:pPr>
            <w:r w:rsidRPr="00711388">
              <w:rPr>
                <w:lang w:val="en-GB"/>
              </w:rPr>
              <w:t>C0010/R0830</w:t>
            </w:r>
          </w:p>
        </w:tc>
        <w:tc>
          <w:tcPr>
            <w:tcW w:w="2508" w:type="dxa"/>
            <w:tcBorders>
              <w:top w:val="single" w:sz="2" w:space="0" w:color="auto"/>
              <w:left w:val="single" w:sz="2" w:space="0" w:color="auto"/>
              <w:bottom w:val="single" w:sz="2" w:space="0" w:color="auto"/>
              <w:right w:val="single" w:sz="2" w:space="0" w:color="auto"/>
            </w:tcBorders>
          </w:tcPr>
          <w:p w14:paraId="3F941819" w14:textId="7B76FD34" w:rsidR="002619E2" w:rsidRPr="00711388" w:rsidRDefault="002619E2" w:rsidP="002619E2">
            <w:pPr>
              <w:pStyle w:val="NormalLeft"/>
              <w:rPr>
                <w:lang w:val="en-GB"/>
              </w:rPr>
            </w:pPr>
            <w:r w:rsidRPr="00711388">
              <w:rPr>
                <w:lang w:val="en-GB"/>
              </w:rPr>
              <w:t xml:space="preserve">SR.22.03 </w:t>
            </w:r>
            <w:r w:rsidR="00845F43" w:rsidRPr="00711388">
              <w:rPr>
                <w:lang w:val="en-GB"/>
              </w:rPr>
              <w:t>-</w:t>
            </w:r>
            <w:r w:rsidRPr="00711388">
              <w:rPr>
                <w:lang w:val="en-GB"/>
              </w:rPr>
              <w:t xml:space="preserve"> Information on the matching adjustment calculation</w:t>
            </w:r>
          </w:p>
        </w:tc>
        <w:tc>
          <w:tcPr>
            <w:tcW w:w="5107" w:type="dxa"/>
            <w:tcBorders>
              <w:top w:val="single" w:sz="2" w:space="0" w:color="auto"/>
              <w:left w:val="single" w:sz="2" w:space="0" w:color="auto"/>
              <w:bottom w:val="single" w:sz="2" w:space="0" w:color="auto"/>
              <w:right w:val="single" w:sz="2" w:space="0" w:color="auto"/>
            </w:tcBorders>
          </w:tcPr>
          <w:p w14:paraId="2F6D4D40" w14:textId="77777777" w:rsidR="002619E2" w:rsidRPr="00711388" w:rsidRDefault="002619E2" w:rsidP="002619E2">
            <w:pPr>
              <w:pStyle w:val="NormalLeft"/>
              <w:rPr>
                <w:lang w:val="en-GB"/>
              </w:rPr>
            </w:pPr>
            <w:r w:rsidRPr="00711388">
              <w:rPr>
                <w:lang w:val="en-GB"/>
              </w:rPr>
              <w:t>One of the options in the following closed list shall be used:</w:t>
            </w:r>
          </w:p>
          <w:p w14:paraId="0F3965BF" w14:textId="11666BF4"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28010D88" w14:textId="6B467BBA"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MA is applied</w:t>
            </w:r>
          </w:p>
          <w:p w14:paraId="4B70D646" w14:textId="76F1C839" w:rsidR="002619E2" w:rsidRPr="00711388" w:rsidRDefault="002619E2" w:rsidP="002619E2">
            <w:pPr>
              <w:pStyle w:val="NormalLeft"/>
              <w:rPr>
                <w:lang w:val="en-GB"/>
              </w:rPr>
            </w:pPr>
            <w:r w:rsidRPr="00711388">
              <w:rPr>
                <w:lang w:val="en-GB"/>
              </w:rPr>
              <w:t xml:space="preserve">15 </w:t>
            </w:r>
            <w:r w:rsidR="00711388" w:rsidRPr="00711388">
              <w:rPr>
                <w:lang w:val="en-GB"/>
              </w:rPr>
              <w:t>-</w:t>
            </w:r>
            <w:r w:rsidRPr="00711388">
              <w:rPr>
                <w:lang w:val="en-GB"/>
              </w:rPr>
              <w:t>Not reported as refers to RFF or remaining part</w:t>
            </w:r>
          </w:p>
          <w:p w14:paraId="42D91A4A" w14:textId="0FCD8FED" w:rsidR="002619E2" w:rsidRPr="00711388" w:rsidRDefault="002619E2" w:rsidP="002619E2">
            <w:pPr>
              <w:pStyle w:val="NormalLeft"/>
              <w:rPr>
                <w:lang w:val="en-GB"/>
              </w:rPr>
            </w:pPr>
            <w:r w:rsidRPr="00711388">
              <w:rPr>
                <w:lang w:val="en-GB"/>
              </w:rPr>
              <w:lastRenderedPageBreak/>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0D45CE8D" w14:textId="77777777" w:rsidTr="00244A0A">
        <w:trPr>
          <w:trHeight w:val="3201"/>
        </w:trPr>
        <w:tc>
          <w:tcPr>
            <w:tcW w:w="1671" w:type="dxa"/>
            <w:tcBorders>
              <w:top w:val="single" w:sz="2" w:space="0" w:color="auto"/>
              <w:left w:val="single" w:sz="2" w:space="0" w:color="auto"/>
              <w:bottom w:val="single" w:sz="4" w:space="0" w:color="auto"/>
              <w:right w:val="single" w:sz="2" w:space="0" w:color="auto"/>
            </w:tcBorders>
          </w:tcPr>
          <w:p w14:paraId="2AE2E7BA" w14:textId="77777777" w:rsidR="002619E2" w:rsidRPr="00711388" w:rsidRDefault="002619E2" w:rsidP="002619E2">
            <w:pPr>
              <w:pStyle w:val="NormalLeft"/>
              <w:rPr>
                <w:lang w:val="en-GB"/>
              </w:rPr>
            </w:pPr>
            <w:r w:rsidRPr="00711388">
              <w:rPr>
                <w:lang w:val="en-GB"/>
              </w:rPr>
              <w:lastRenderedPageBreak/>
              <w:t>C0010/R0840</w:t>
            </w:r>
          </w:p>
        </w:tc>
        <w:tc>
          <w:tcPr>
            <w:tcW w:w="2508" w:type="dxa"/>
            <w:tcBorders>
              <w:top w:val="single" w:sz="2" w:space="0" w:color="auto"/>
              <w:left w:val="single" w:sz="2" w:space="0" w:color="auto"/>
              <w:bottom w:val="single" w:sz="4" w:space="0" w:color="auto"/>
              <w:right w:val="single" w:sz="2" w:space="0" w:color="auto"/>
            </w:tcBorders>
          </w:tcPr>
          <w:p w14:paraId="5DE08B88" w14:textId="1A734DCE" w:rsidR="002619E2" w:rsidRPr="00711388" w:rsidRDefault="002619E2" w:rsidP="002619E2">
            <w:pPr>
              <w:pStyle w:val="NormalLeft"/>
              <w:rPr>
                <w:lang w:val="en-GB"/>
              </w:rPr>
            </w:pPr>
            <w:r w:rsidRPr="00711388">
              <w:rPr>
                <w:lang w:val="en-GB"/>
              </w:rPr>
              <w:t xml:space="preserve">SR.25.01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w:t>
            </w:r>
            <w:ins w:id="335" w:author="Author">
              <w:r w:rsidRPr="00711388">
                <w:rPr>
                  <w:lang w:val="en-GB"/>
                </w:rPr>
                <w:t>for undertakings on Standard Formula</w:t>
              </w:r>
            </w:ins>
            <w:del w:id="336" w:author="Author">
              <w:r w:rsidRPr="00711388" w:rsidDel="001E6690">
                <w:rPr>
                  <w:lang w:val="en-GB"/>
                </w:rPr>
                <w:delText>Only SF</w:delText>
              </w:r>
            </w:del>
          </w:p>
        </w:tc>
        <w:tc>
          <w:tcPr>
            <w:tcW w:w="5107" w:type="dxa"/>
            <w:tcBorders>
              <w:top w:val="single" w:sz="2" w:space="0" w:color="auto"/>
              <w:left w:val="single" w:sz="2" w:space="0" w:color="auto"/>
              <w:bottom w:val="single" w:sz="4" w:space="0" w:color="auto"/>
              <w:right w:val="single" w:sz="2" w:space="0" w:color="auto"/>
            </w:tcBorders>
          </w:tcPr>
          <w:p w14:paraId="0A55CCC2" w14:textId="77777777" w:rsidR="002619E2" w:rsidRPr="00711388" w:rsidRDefault="002619E2" w:rsidP="002619E2">
            <w:pPr>
              <w:pStyle w:val="NormalLeft"/>
              <w:rPr>
                <w:lang w:val="en-GB"/>
              </w:rPr>
            </w:pPr>
            <w:r w:rsidRPr="00711388">
              <w:rPr>
                <w:lang w:val="en-GB"/>
              </w:rPr>
              <w:t>One of the options in the following closed list shall be used:</w:t>
            </w:r>
          </w:p>
          <w:p w14:paraId="189CD49E" w14:textId="497D87C9"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 as standard formula is used</w:t>
            </w:r>
          </w:p>
          <w:p w14:paraId="53957655" w14:textId="7418DD7D"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27E978EA" w14:textId="0DBD7395"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42D08146" w14:textId="20D8479A" w:rsidR="002619E2" w:rsidRPr="00711388" w:rsidRDefault="002619E2" w:rsidP="002619E2">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53FC3338" w14:textId="364E45FE"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1B3A5F17" w14:textId="77777777" w:rsidTr="00244A0A">
        <w:tc>
          <w:tcPr>
            <w:tcW w:w="1671" w:type="dxa"/>
            <w:tcBorders>
              <w:top w:val="single" w:sz="2" w:space="0" w:color="auto"/>
              <w:left w:val="single" w:sz="4" w:space="0" w:color="auto"/>
              <w:bottom w:val="single" w:sz="2" w:space="0" w:color="auto"/>
              <w:right w:val="single" w:sz="2" w:space="0" w:color="auto"/>
            </w:tcBorders>
          </w:tcPr>
          <w:p w14:paraId="6BDB5C0D" w14:textId="71AA2F91" w:rsidR="002619E2" w:rsidRPr="00711388" w:rsidRDefault="002619E2" w:rsidP="002619E2">
            <w:pPr>
              <w:pStyle w:val="NormalLeft"/>
              <w:rPr>
                <w:lang w:val="en-GB"/>
              </w:rPr>
            </w:pPr>
            <w:r w:rsidRPr="00711388">
              <w:rPr>
                <w:lang w:val="en-GB"/>
              </w:rPr>
              <w:t>C0010/R0855</w:t>
            </w:r>
          </w:p>
        </w:tc>
        <w:tc>
          <w:tcPr>
            <w:tcW w:w="2508" w:type="dxa"/>
            <w:tcBorders>
              <w:top w:val="single" w:sz="2" w:space="0" w:color="auto"/>
              <w:left w:val="single" w:sz="2" w:space="0" w:color="auto"/>
              <w:bottom w:val="single" w:sz="2" w:space="0" w:color="auto"/>
              <w:right w:val="single" w:sz="2" w:space="0" w:color="auto"/>
            </w:tcBorders>
          </w:tcPr>
          <w:p w14:paraId="59673DE1" w14:textId="4C598140" w:rsidR="002619E2" w:rsidRPr="00711388" w:rsidRDefault="002619E2" w:rsidP="002619E2">
            <w:pPr>
              <w:pStyle w:val="NormalLeft"/>
              <w:rPr>
                <w:lang w:val="en-GB"/>
              </w:rPr>
            </w:pPr>
            <w:r w:rsidRPr="00711388">
              <w:rPr>
                <w:lang w:val="en-GB"/>
              </w:rPr>
              <w:t xml:space="preserve">SR.25.05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for undertakings using an internal model (partial or full)</w:t>
            </w:r>
          </w:p>
        </w:tc>
        <w:tc>
          <w:tcPr>
            <w:tcW w:w="5107" w:type="dxa"/>
            <w:tcBorders>
              <w:top w:val="single" w:sz="2" w:space="0" w:color="auto"/>
              <w:left w:val="single" w:sz="2" w:space="0" w:color="auto"/>
              <w:bottom w:val="single" w:sz="2" w:space="0" w:color="auto"/>
              <w:right w:val="single" w:sz="2" w:space="0" w:color="auto"/>
            </w:tcBorders>
          </w:tcPr>
          <w:p w14:paraId="68BDD4F3" w14:textId="77777777" w:rsidR="002619E2" w:rsidRPr="00711388" w:rsidRDefault="002619E2" w:rsidP="002619E2">
            <w:pPr>
              <w:pStyle w:val="NormalLeft"/>
              <w:rPr>
                <w:lang w:val="en-GB"/>
              </w:rPr>
            </w:pPr>
            <w:r w:rsidRPr="00711388">
              <w:rPr>
                <w:lang w:val="en-GB"/>
              </w:rPr>
              <w:t>One of the options in the following closed list shall be used:</w:t>
            </w:r>
          </w:p>
          <w:p w14:paraId="333048D2" w14:textId="0C8C1983" w:rsidR="002619E2" w:rsidRPr="00711388" w:rsidRDefault="002619E2" w:rsidP="002619E2">
            <w:pPr>
              <w:pStyle w:val="NormalLeft"/>
              <w:rPr>
                <w:lang w:val="en-GB"/>
              </w:rPr>
            </w:pPr>
            <w:r w:rsidRPr="00711388">
              <w:rPr>
                <w:lang w:val="en-GB"/>
              </w:rPr>
              <w:t xml:space="preserve">4 </w:t>
            </w:r>
            <w:r w:rsidR="00845F43" w:rsidRPr="00711388">
              <w:rPr>
                <w:lang w:val="en-GB"/>
              </w:rPr>
              <w:t>-</w:t>
            </w:r>
            <w:r w:rsidRPr="00711388">
              <w:rPr>
                <w:lang w:val="en-GB"/>
              </w:rPr>
              <w:t xml:space="preserve"> Reported due to use of partial internal model</w:t>
            </w:r>
          </w:p>
          <w:p w14:paraId="5E66758E" w14:textId="3516FADD" w:rsidR="002619E2" w:rsidRPr="00711388" w:rsidRDefault="002619E2" w:rsidP="002619E2">
            <w:pPr>
              <w:pStyle w:val="NormalLeft"/>
              <w:rPr>
                <w:lang w:val="en-GB"/>
              </w:rPr>
            </w:pPr>
            <w:r w:rsidRPr="00711388">
              <w:rPr>
                <w:lang w:val="en-GB"/>
              </w:rPr>
              <w:t xml:space="preserve">5 </w:t>
            </w:r>
            <w:r w:rsidR="00845F43" w:rsidRPr="00711388">
              <w:rPr>
                <w:lang w:val="en-GB"/>
              </w:rPr>
              <w:t>-</w:t>
            </w:r>
            <w:r w:rsidRPr="00711388">
              <w:rPr>
                <w:lang w:val="en-GB"/>
              </w:rPr>
              <w:t xml:space="preserve"> Reported due to use of full internal model</w:t>
            </w:r>
          </w:p>
          <w:p w14:paraId="1BB8BD8D" w14:textId="74F82FEC" w:rsidR="002619E2" w:rsidRPr="00711388" w:rsidRDefault="002619E2" w:rsidP="002619E2">
            <w:pPr>
              <w:pStyle w:val="NormalLeft"/>
              <w:rPr>
                <w:lang w:val="en-GB"/>
              </w:rPr>
            </w:pPr>
            <w:r w:rsidRPr="00711388">
              <w:rPr>
                <w:lang w:val="en-GB"/>
              </w:rPr>
              <w:t xml:space="preserve">10 </w:t>
            </w:r>
            <w:r w:rsidR="00845F43" w:rsidRPr="00711388">
              <w:rPr>
                <w:lang w:val="en-GB"/>
              </w:rPr>
              <w:t>-</w:t>
            </w:r>
            <w:r w:rsidRPr="00711388">
              <w:rPr>
                <w:lang w:val="en-GB"/>
              </w:rPr>
              <w:t xml:space="preserve"> Not reported due to use of standard formula</w:t>
            </w:r>
          </w:p>
          <w:p w14:paraId="12F34F6A" w14:textId="488E620F"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492558DC" w14:textId="77777777" w:rsidTr="00244A0A">
        <w:tc>
          <w:tcPr>
            <w:tcW w:w="1671" w:type="dxa"/>
            <w:tcBorders>
              <w:top w:val="single" w:sz="2" w:space="0" w:color="auto"/>
              <w:left w:val="single" w:sz="2" w:space="0" w:color="auto"/>
              <w:bottom w:val="single" w:sz="2" w:space="0" w:color="auto"/>
              <w:right w:val="single" w:sz="2" w:space="0" w:color="auto"/>
            </w:tcBorders>
          </w:tcPr>
          <w:p w14:paraId="6306381E" w14:textId="77777777" w:rsidR="002619E2" w:rsidRPr="00711388" w:rsidRDefault="002619E2" w:rsidP="002619E2">
            <w:pPr>
              <w:pStyle w:val="NormalLeft"/>
              <w:rPr>
                <w:lang w:val="en-GB"/>
              </w:rPr>
            </w:pPr>
            <w:r w:rsidRPr="00711388">
              <w:rPr>
                <w:lang w:val="en-GB"/>
              </w:rPr>
              <w:t>C0010/R0870</w:t>
            </w:r>
          </w:p>
        </w:tc>
        <w:tc>
          <w:tcPr>
            <w:tcW w:w="2508" w:type="dxa"/>
            <w:tcBorders>
              <w:top w:val="single" w:sz="2" w:space="0" w:color="auto"/>
              <w:left w:val="single" w:sz="2" w:space="0" w:color="auto"/>
              <w:bottom w:val="single" w:sz="2" w:space="0" w:color="auto"/>
              <w:right w:val="single" w:sz="2" w:space="0" w:color="auto"/>
            </w:tcBorders>
          </w:tcPr>
          <w:p w14:paraId="00A3BEC1" w14:textId="6F91CE83" w:rsidR="002619E2" w:rsidRPr="00711388" w:rsidRDefault="002619E2" w:rsidP="002619E2">
            <w:pPr>
              <w:pStyle w:val="NormalLeft"/>
              <w:rPr>
                <w:lang w:val="en-GB"/>
              </w:rPr>
            </w:pPr>
            <w:r w:rsidRPr="00711388">
              <w:rPr>
                <w:lang w:val="en-GB"/>
              </w:rPr>
              <w:t xml:space="preserve">SR.26.01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Market risk</w:t>
            </w:r>
          </w:p>
        </w:tc>
        <w:tc>
          <w:tcPr>
            <w:tcW w:w="5107" w:type="dxa"/>
            <w:tcBorders>
              <w:top w:val="single" w:sz="2" w:space="0" w:color="auto"/>
              <w:left w:val="single" w:sz="2" w:space="0" w:color="auto"/>
              <w:bottom w:val="single" w:sz="2" w:space="0" w:color="auto"/>
              <w:right w:val="single" w:sz="2" w:space="0" w:color="auto"/>
            </w:tcBorders>
          </w:tcPr>
          <w:p w14:paraId="24D99C26" w14:textId="77777777" w:rsidR="002619E2" w:rsidRPr="00711388" w:rsidRDefault="002619E2" w:rsidP="002619E2">
            <w:pPr>
              <w:pStyle w:val="NormalLeft"/>
              <w:rPr>
                <w:lang w:val="en-GB"/>
              </w:rPr>
            </w:pPr>
            <w:r w:rsidRPr="00711388">
              <w:rPr>
                <w:lang w:val="en-GB"/>
              </w:rPr>
              <w:t>One of the options in the following closed list shall be used:</w:t>
            </w:r>
          </w:p>
          <w:p w14:paraId="4B4833D3" w14:textId="3EA4B6AF"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2BF8F8B6" w14:textId="56E5F74B"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096A3231" w14:textId="53326FFF"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4A142DA2" w14:textId="727DDB22"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032783A9" w14:textId="53D06F66" w:rsidR="002619E2" w:rsidRPr="00711388" w:rsidRDefault="002619E2" w:rsidP="002619E2">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no RFF/MAP </w:t>
            </w:r>
          </w:p>
          <w:p w14:paraId="1DF29BC6" w14:textId="25D3A3EC" w:rsidR="002619E2" w:rsidRPr="00711388" w:rsidRDefault="002619E2" w:rsidP="002619E2">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7F4EC94E" w14:textId="3033B307"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31273B94" w14:textId="0F30241B"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0C3DBAEB" w14:textId="77777777" w:rsidTr="00244A0A">
        <w:tc>
          <w:tcPr>
            <w:tcW w:w="1671" w:type="dxa"/>
            <w:tcBorders>
              <w:top w:val="single" w:sz="2" w:space="0" w:color="auto"/>
              <w:left w:val="single" w:sz="2" w:space="0" w:color="auto"/>
              <w:bottom w:val="single" w:sz="2" w:space="0" w:color="auto"/>
              <w:right w:val="single" w:sz="2" w:space="0" w:color="auto"/>
            </w:tcBorders>
          </w:tcPr>
          <w:p w14:paraId="38CEBD53" w14:textId="77777777" w:rsidR="002619E2" w:rsidRPr="00711388" w:rsidRDefault="002619E2" w:rsidP="002619E2">
            <w:pPr>
              <w:pStyle w:val="NormalLeft"/>
              <w:rPr>
                <w:lang w:val="en-GB"/>
              </w:rPr>
            </w:pPr>
            <w:r w:rsidRPr="00711388">
              <w:rPr>
                <w:lang w:val="en-GB"/>
              </w:rPr>
              <w:t>C0010/R0880</w:t>
            </w:r>
          </w:p>
        </w:tc>
        <w:tc>
          <w:tcPr>
            <w:tcW w:w="2508" w:type="dxa"/>
            <w:tcBorders>
              <w:top w:val="single" w:sz="2" w:space="0" w:color="auto"/>
              <w:left w:val="single" w:sz="2" w:space="0" w:color="auto"/>
              <w:bottom w:val="single" w:sz="2" w:space="0" w:color="auto"/>
              <w:right w:val="single" w:sz="2" w:space="0" w:color="auto"/>
            </w:tcBorders>
          </w:tcPr>
          <w:p w14:paraId="6E41E4FA" w14:textId="4E26D3D7" w:rsidR="002619E2" w:rsidRPr="00711388" w:rsidRDefault="002619E2" w:rsidP="002619E2">
            <w:pPr>
              <w:pStyle w:val="NormalLeft"/>
              <w:rPr>
                <w:lang w:val="en-GB"/>
              </w:rPr>
            </w:pPr>
            <w:r w:rsidRPr="00711388">
              <w:rPr>
                <w:lang w:val="en-GB"/>
              </w:rPr>
              <w:t xml:space="preserve">SR.26.02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Counterparty default risk</w:t>
            </w:r>
          </w:p>
        </w:tc>
        <w:tc>
          <w:tcPr>
            <w:tcW w:w="5107" w:type="dxa"/>
            <w:tcBorders>
              <w:top w:val="single" w:sz="2" w:space="0" w:color="auto"/>
              <w:left w:val="single" w:sz="2" w:space="0" w:color="auto"/>
              <w:bottom w:val="single" w:sz="2" w:space="0" w:color="auto"/>
              <w:right w:val="single" w:sz="2" w:space="0" w:color="auto"/>
            </w:tcBorders>
          </w:tcPr>
          <w:p w14:paraId="70FA4420" w14:textId="77777777" w:rsidR="002619E2" w:rsidRPr="00711388" w:rsidRDefault="002619E2" w:rsidP="002619E2">
            <w:pPr>
              <w:pStyle w:val="NormalLeft"/>
              <w:rPr>
                <w:lang w:val="en-GB"/>
              </w:rPr>
            </w:pPr>
            <w:r w:rsidRPr="00711388">
              <w:rPr>
                <w:lang w:val="en-GB"/>
              </w:rPr>
              <w:t>One of the options in the following closed list shall be used:</w:t>
            </w:r>
          </w:p>
          <w:p w14:paraId="4C1482D3" w14:textId="21108E4B"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49EBB497" w14:textId="2144B966" w:rsidR="002619E2" w:rsidRPr="00711388" w:rsidRDefault="002619E2" w:rsidP="002619E2">
            <w:pPr>
              <w:pStyle w:val="NormalLeft"/>
              <w:rPr>
                <w:lang w:val="en-GB"/>
              </w:rPr>
            </w:pPr>
            <w:r w:rsidRPr="00711388">
              <w:rPr>
                <w:lang w:val="en-GB"/>
              </w:rPr>
              <w:lastRenderedPageBreak/>
              <w:t xml:space="preserve">2 </w:t>
            </w:r>
            <w:r w:rsidR="00845F43" w:rsidRPr="00711388">
              <w:rPr>
                <w:lang w:val="en-GB"/>
              </w:rPr>
              <w:t>-</w:t>
            </w:r>
            <w:r w:rsidRPr="00711388">
              <w:rPr>
                <w:lang w:val="en-GB"/>
              </w:rPr>
              <w:t xml:space="preserve"> Not reported as risk not existent</w:t>
            </w:r>
          </w:p>
          <w:p w14:paraId="727BD9D2" w14:textId="00A52468"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14604CBF" w14:textId="70707EA6"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4D6CEDD0" w14:textId="6A626A40" w:rsidR="002619E2" w:rsidRPr="00711388" w:rsidRDefault="002619E2" w:rsidP="002619E2">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no RFF/MAP</w:t>
            </w:r>
          </w:p>
          <w:p w14:paraId="66EC27C4" w14:textId="0FBD85EA" w:rsidR="002619E2" w:rsidRPr="00711388" w:rsidRDefault="002619E2" w:rsidP="002619E2">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0CBE76ED" w14:textId="1578DD3F"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4FB274F5" w14:textId="3735C751"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468E388F" w14:textId="77777777" w:rsidTr="00244A0A">
        <w:tc>
          <w:tcPr>
            <w:tcW w:w="1671" w:type="dxa"/>
            <w:tcBorders>
              <w:top w:val="single" w:sz="2" w:space="0" w:color="auto"/>
              <w:left w:val="single" w:sz="2" w:space="0" w:color="auto"/>
              <w:bottom w:val="single" w:sz="2" w:space="0" w:color="auto"/>
              <w:right w:val="single" w:sz="2" w:space="0" w:color="auto"/>
            </w:tcBorders>
          </w:tcPr>
          <w:p w14:paraId="373880AB" w14:textId="77777777" w:rsidR="002619E2" w:rsidRPr="00711388" w:rsidRDefault="002619E2" w:rsidP="002619E2">
            <w:pPr>
              <w:pStyle w:val="NormalLeft"/>
              <w:rPr>
                <w:lang w:val="en-GB"/>
              </w:rPr>
            </w:pPr>
            <w:r w:rsidRPr="00711388">
              <w:rPr>
                <w:lang w:val="en-GB"/>
              </w:rPr>
              <w:lastRenderedPageBreak/>
              <w:t>C0010/R0890</w:t>
            </w:r>
          </w:p>
        </w:tc>
        <w:tc>
          <w:tcPr>
            <w:tcW w:w="2508" w:type="dxa"/>
            <w:tcBorders>
              <w:top w:val="single" w:sz="2" w:space="0" w:color="auto"/>
              <w:left w:val="single" w:sz="2" w:space="0" w:color="auto"/>
              <w:bottom w:val="single" w:sz="2" w:space="0" w:color="auto"/>
              <w:right w:val="single" w:sz="2" w:space="0" w:color="auto"/>
            </w:tcBorders>
          </w:tcPr>
          <w:p w14:paraId="0DACFBE9" w14:textId="00422E42" w:rsidR="002619E2" w:rsidRPr="00711388" w:rsidRDefault="002619E2" w:rsidP="002619E2">
            <w:pPr>
              <w:pStyle w:val="NormalLeft"/>
              <w:rPr>
                <w:lang w:val="en-GB"/>
              </w:rPr>
            </w:pPr>
            <w:r w:rsidRPr="00711388">
              <w:rPr>
                <w:lang w:val="en-GB"/>
              </w:rPr>
              <w:t xml:space="preserve">SR.26.03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Life underwriting risk</w:t>
            </w:r>
          </w:p>
        </w:tc>
        <w:tc>
          <w:tcPr>
            <w:tcW w:w="5107" w:type="dxa"/>
            <w:tcBorders>
              <w:top w:val="single" w:sz="2" w:space="0" w:color="auto"/>
              <w:left w:val="single" w:sz="2" w:space="0" w:color="auto"/>
              <w:bottom w:val="single" w:sz="2" w:space="0" w:color="auto"/>
              <w:right w:val="single" w:sz="2" w:space="0" w:color="auto"/>
            </w:tcBorders>
          </w:tcPr>
          <w:p w14:paraId="4048E0AD" w14:textId="77777777" w:rsidR="002619E2" w:rsidRPr="00711388" w:rsidRDefault="002619E2" w:rsidP="002619E2">
            <w:pPr>
              <w:pStyle w:val="NormalLeft"/>
              <w:rPr>
                <w:lang w:val="en-GB"/>
              </w:rPr>
            </w:pPr>
            <w:r w:rsidRPr="00711388">
              <w:rPr>
                <w:lang w:val="en-GB"/>
              </w:rPr>
              <w:t>One of the options in the following closed list shall be used:</w:t>
            </w:r>
          </w:p>
          <w:p w14:paraId="46E02E2E" w14:textId="3104D1A8"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215872AE" w14:textId="15D786A3"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59343A20" w14:textId="3CCA2D06"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43A6D150" w14:textId="098721C5"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71B8D548" w14:textId="1D060203" w:rsidR="002619E2" w:rsidRPr="00711388" w:rsidRDefault="002619E2" w:rsidP="002619E2">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no RFF/MAP</w:t>
            </w:r>
          </w:p>
          <w:p w14:paraId="5ADB2896" w14:textId="1D8A80A3" w:rsidR="002619E2" w:rsidRPr="00711388" w:rsidRDefault="002619E2" w:rsidP="002619E2">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24B0DF08" w14:textId="708ACAF7"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45AE30AD" w14:textId="70A3ADB1"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6D51F72D" w14:textId="77777777" w:rsidTr="00244A0A">
        <w:tc>
          <w:tcPr>
            <w:tcW w:w="1671" w:type="dxa"/>
            <w:tcBorders>
              <w:top w:val="single" w:sz="2" w:space="0" w:color="auto"/>
              <w:left w:val="single" w:sz="2" w:space="0" w:color="auto"/>
              <w:bottom w:val="single" w:sz="2" w:space="0" w:color="auto"/>
              <w:right w:val="single" w:sz="2" w:space="0" w:color="auto"/>
            </w:tcBorders>
          </w:tcPr>
          <w:p w14:paraId="591CAC60" w14:textId="77777777" w:rsidR="002619E2" w:rsidRPr="00711388" w:rsidRDefault="002619E2" w:rsidP="002619E2">
            <w:pPr>
              <w:pStyle w:val="NormalLeft"/>
              <w:rPr>
                <w:lang w:val="en-GB"/>
              </w:rPr>
            </w:pPr>
            <w:r w:rsidRPr="00711388">
              <w:rPr>
                <w:lang w:val="en-GB"/>
              </w:rPr>
              <w:t>C0010/R0900</w:t>
            </w:r>
          </w:p>
        </w:tc>
        <w:tc>
          <w:tcPr>
            <w:tcW w:w="2508" w:type="dxa"/>
            <w:tcBorders>
              <w:top w:val="single" w:sz="2" w:space="0" w:color="auto"/>
              <w:left w:val="single" w:sz="2" w:space="0" w:color="auto"/>
              <w:bottom w:val="single" w:sz="2" w:space="0" w:color="auto"/>
              <w:right w:val="single" w:sz="2" w:space="0" w:color="auto"/>
            </w:tcBorders>
          </w:tcPr>
          <w:p w14:paraId="3C0DC454" w14:textId="3A9CE389" w:rsidR="002619E2" w:rsidRPr="00711388" w:rsidRDefault="002619E2" w:rsidP="002619E2">
            <w:pPr>
              <w:pStyle w:val="NormalLeft"/>
              <w:rPr>
                <w:lang w:val="en-GB"/>
              </w:rPr>
            </w:pPr>
            <w:r w:rsidRPr="00711388">
              <w:rPr>
                <w:lang w:val="en-GB"/>
              </w:rPr>
              <w:t xml:space="preserve">SR.26.04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Health underwriting risk</w:t>
            </w:r>
          </w:p>
        </w:tc>
        <w:tc>
          <w:tcPr>
            <w:tcW w:w="5107" w:type="dxa"/>
            <w:tcBorders>
              <w:top w:val="single" w:sz="2" w:space="0" w:color="auto"/>
              <w:left w:val="single" w:sz="2" w:space="0" w:color="auto"/>
              <w:bottom w:val="single" w:sz="2" w:space="0" w:color="auto"/>
              <w:right w:val="single" w:sz="2" w:space="0" w:color="auto"/>
            </w:tcBorders>
          </w:tcPr>
          <w:p w14:paraId="7731A21B" w14:textId="77777777" w:rsidR="002619E2" w:rsidRPr="00711388" w:rsidRDefault="002619E2" w:rsidP="002619E2">
            <w:pPr>
              <w:pStyle w:val="NormalLeft"/>
              <w:rPr>
                <w:lang w:val="en-GB"/>
              </w:rPr>
            </w:pPr>
            <w:r w:rsidRPr="00711388">
              <w:rPr>
                <w:lang w:val="en-GB"/>
              </w:rPr>
              <w:t>One of the options in the following closed list shall be used:</w:t>
            </w:r>
          </w:p>
          <w:p w14:paraId="4624CC9C" w14:textId="1F30AFB4"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0CCA5E9B" w14:textId="5F6E8C92"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4A9C234B" w14:textId="22475118"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6302DCEB" w14:textId="60158B28"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7FE21A0E" w14:textId="4AFFA403" w:rsidR="002619E2" w:rsidRPr="00711388" w:rsidRDefault="002619E2" w:rsidP="002619E2">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no RFF/MAP</w:t>
            </w:r>
          </w:p>
          <w:p w14:paraId="200E8080" w14:textId="6152B091" w:rsidR="002619E2" w:rsidRPr="00711388" w:rsidRDefault="002619E2" w:rsidP="002619E2">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67647A40" w14:textId="5E4B1036"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2C9F10BD" w14:textId="7208AE1F" w:rsidR="002619E2" w:rsidRPr="00711388" w:rsidRDefault="002619E2" w:rsidP="002619E2">
            <w:pPr>
              <w:pStyle w:val="NormalLeft"/>
              <w:rPr>
                <w:lang w:val="en-GB"/>
              </w:rPr>
            </w:pPr>
            <w:r w:rsidRPr="00711388">
              <w:rPr>
                <w:lang w:val="en-GB"/>
              </w:rPr>
              <w:lastRenderedPageBreak/>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2548A57C" w14:textId="77777777" w:rsidTr="00244A0A">
        <w:tc>
          <w:tcPr>
            <w:tcW w:w="1671" w:type="dxa"/>
            <w:tcBorders>
              <w:top w:val="single" w:sz="2" w:space="0" w:color="auto"/>
              <w:left w:val="single" w:sz="2" w:space="0" w:color="auto"/>
              <w:bottom w:val="single" w:sz="2" w:space="0" w:color="auto"/>
              <w:right w:val="single" w:sz="2" w:space="0" w:color="auto"/>
            </w:tcBorders>
          </w:tcPr>
          <w:p w14:paraId="7C84755A" w14:textId="77777777" w:rsidR="002619E2" w:rsidRPr="00711388" w:rsidRDefault="002619E2" w:rsidP="002619E2">
            <w:pPr>
              <w:pStyle w:val="NormalLeft"/>
              <w:rPr>
                <w:lang w:val="en-GB"/>
              </w:rPr>
            </w:pPr>
            <w:r w:rsidRPr="00711388">
              <w:rPr>
                <w:lang w:val="en-GB"/>
              </w:rPr>
              <w:lastRenderedPageBreak/>
              <w:t>C0010/R0910</w:t>
            </w:r>
          </w:p>
        </w:tc>
        <w:tc>
          <w:tcPr>
            <w:tcW w:w="2508" w:type="dxa"/>
            <w:tcBorders>
              <w:top w:val="single" w:sz="2" w:space="0" w:color="auto"/>
              <w:left w:val="single" w:sz="2" w:space="0" w:color="auto"/>
              <w:bottom w:val="single" w:sz="2" w:space="0" w:color="auto"/>
              <w:right w:val="single" w:sz="2" w:space="0" w:color="auto"/>
            </w:tcBorders>
          </w:tcPr>
          <w:p w14:paraId="0096EF37" w14:textId="416FE138" w:rsidR="002619E2" w:rsidRPr="00711388" w:rsidRDefault="002619E2" w:rsidP="002619E2">
            <w:pPr>
              <w:pStyle w:val="NormalLeft"/>
              <w:rPr>
                <w:lang w:val="en-GB"/>
              </w:rPr>
            </w:pPr>
            <w:r w:rsidRPr="00711388">
              <w:rPr>
                <w:lang w:val="en-GB"/>
              </w:rPr>
              <w:t xml:space="preserve">SR.26.05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Non</w:t>
            </w:r>
            <w:r w:rsidR="00711388" w:rsidRPr="00711388">
              <w:rPr>
                <w:lang w:val="en-GB"/>
              </w:rPr>
              <w:t>-</w:t>
            </w:r>
            <w:r w:rsidRPr="00711388">
              <w:rPr>
                <w:lang w:val="en-GB"/>
              </w:rPr>
              <w:t>Life underwriting risk</w:t>
            </w:r>
          </w:p>
        </w:tc>
        <w:tc>
          <w:tcPr>
            <w:tcW w:w="5107" w:type="dxa"/>
            <w:tcBorders>
              <w:top w:val="single" w:sz="2" w:space="0" w:color="auto"/>
              <w:left w:val="single" w:sz="2" w:space="0" w:color="auto"/>
              <w:bottom w:val="single" w:sz="2" w:space="0" w:color="auto"/>
              <w:right w:val="single" w:sz="2" w:space="0" w:color="auto"/>
            </w:tcBorders>
          </w:tcPr>
          <w:p w14:paraId="3963CBA6" w14:textId="77777777" w:rsidR="002619E2" w:rsidRPr="00711388" w:rsidRDefault="002619E2" w:rsidP="002619E2">
            <w:pPr>
              <w:pStyle w:val="NormalLeft"/>
              <w:rPr>
                <w:lang w:val="en-GB"/>
              </w:rPr>
            </w:pPr>
            <w:r w:rsidRPr="00711388">
              <w:rPr>
                <w:lang w:val="en-GB"/>
              </w:rPr>
              <w:t>One of the options in the following closed list shall be used:</w:t>
            </w:r>
          </w:p>
          <w:p w14:paraId="448881C3" w14:textId="3D0BD5D1"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43E6EEB4" w14:textId="1C208407"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0D605991" w14:textId="0DC70723"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4458D1EA" w14:textId="15536E35"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1E79C75D" w14:textId="6D444C3F" w:rsidR="002619E2" w:rsidRPr="00711388" w:rsidRDefault="002619E2" w:rsidP="002619E2">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no RFF/MAP</w:t>
            </w:r>
          </w:p>
          <w:p w14:paraId="40E20DF5" w14:textId="2F717748" w:rsidR="002619E2" w:rsidRPr="00711388" w:rsidRDefault="002619E2" w:rsidP="002619E2">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3B3E3B4F" w14:textId="41C1BBC2"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150CC0AF" w14:textId="6072397E"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6D1B166C" w14:textId="77777777" w:rsidTr="00244A0A">
        <w:tc>
          <w:tcPr>
            <w:tcW w:w="1671" w:type="dxa"/>
            <w:tcBorders>
              <w:top w:val="single" w:sz="2" w:space="0" w:color="auto"/>
              <w:left w:val="single" w:sz="2" w:space="0" w:color="auto"/>
              <w:bottom w:val="single" w:sz="2" w:space="0" w:color="auto"/>
              <w:right w:val="single" w:sz="2" w:space="0" w:color="auto"/>
            </w:tcBorders>
          </w:tcPr>
          <w:p w14:paraId="6F014A74" w14:textId="77777777" w:rsidR="002619E2" w:rsidRPr="00711388" w:rsidRDefault="002619E2" w:rsidP="002619E2">
            <w:pPr>
              <w:pStyle w:val="NormalLeft"/>
              <w:rPr>
                <w:lang w:val="en-GB"/>
              </w:rPr>
            </w:pPr>
            <w:r w:rsidRPr="00711388">
              <w:rPr>
                <w:lang w:val="en-GB"/>
              </w:rPr>
              <w:t>C0010/R0920</w:t>
            </w:r>
          </w:p>
        </w:tc>
        <w:tc>
          <w:tcPr>
            <w:tcW w:w="2508" w:type="dxa"/>
            <w:tcBorders>
              <w:top w:val="single" w:sz="2" w:space="0" w:color="auto"/>
              <w:left w:val="single" w:sz="2" w:space="0" w:color="auto"/>
              <w:bottom w:val="single" w:sz="2" w:space="0" w:color="auto"/>
              <w:right w:val="single" w:sz="2" w:space="0" w:color="auto"/>
            </w:tcBorders>
          </w:tcPr>
          <w:p w14:paraId="1F923E20" w14:textId="2861E953" w:rsidR="002619E2" w:rsidRPr="00711388" w:rsidRDefault="002619E2" w:rsidP="002619E2">
            <w:pPr>
              <w:pStyle w:val="NormalLeft"/>
              <w:rPr>
                <w:lang w:val="en-GB"/>
              </w:rPr>
            </w:pPr>
            <w:r w:rsidRPr="00711388">
              <w:rPr>
                <w:lang w:val="en-GB"/>
              </w:rPr>
              <w:t xml:space="preserve">SR.26.06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Operational risk</w:t>
            </w:r>
          </w:p>
        </w:tc>
        <w:tc>
          <w:tcPr>
            <w:tcW w:w="5107" w:type="dxa"/>
            <w:tcBorders>
              <w:top w:val="single" w:sz="2" w:space="0" w:color="auto"/>
              <w:left w:val="single" w:sz="2" w:space="0" w:color="auto"/>
              <w:bottom w:val="single" w:sz="2" w:space="0" w:color="auto"/>
              <w:right w:val="single" w:sz="2" w:space="0" w:color="auto"/>
            </w:tcBorders>
          </w:tcPr>
          <w:p w14:paraId="48662060" w14:textId="77777777" w:rsidR="002619E2" w:rsidRPr="00711388" w:rsidRDefault="002619E2" w:rsidP="002619E2">
            <w:pPr>
              <w:pStyle w:val="NormalLeft"/>
              <w:rPr>
                <w:lang w:val="en-GB"/>
              </w:rPr>
            </w:pPr>
            <w:r w:rsidRPr="00711388">
              <w:rPr>
                <w:lang w:val="en-GB"/>
              </w:rPr>
              <w:t>One of the options in the following closed list shall be used:</w:t>
            </w:r>
          </w:p>
          <w:p w14:paraId="10F4D90C" w14:textId="04718DC0"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1C37507E" w14:textId="24800236"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1117AEEB" w14:textId="34730513"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549E293D" w14:textId="178B2A3C" w:rsidR="002619E2" w:rsidRPr="00711388" w:rsidRDefault="002619E2" w:rsidP="002619E2">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no RFF/MAP</w:t>
            </w:r>
          </w:p>
          <w:p w14:paraId="52A0E805" w14:textId="3AF790EE" w:rsidR="002619E2" w:rsidRPr="00711388" w:rsidRDefault="002619E2" w:rsidP="002619E2">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01F1E003" w14:textId="2F3A3414"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1AA2A831" w14:textId="22E60912"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4F08E01C" w14:textId="77777777" w:rsidTr="00244A0A">
        <w:tc>
          <w:tcPr>
            <w:tcW w:w="1671" w:type="dxa"/>
            <w:tcBorders>
              <w:top w:val="single" w:sz="2" w:space="0" w:color="auto"/>
              <w:left w:val="single" w:sz="2" w:space="0" w:color="auto"/>
              <w:bottom w:val="single" w:sz="2" w:space="0" w:color="auto"/>
              <w:right w:val="single" w:sz="2" w:space="0" w:color="auto"/>
            </w:tcBorders>
          </w:tcPr>
          <w:p w14:paraId="43381709" w14:textId="77777777" w:rsidR="002619E2" w:rsidRPr="00711388" w:rsidRDefault="002619E2" w:rsidP="002619E2">
            <w:pPr>
              <w:pStyle w:val="NormalLeft"/>
              <w:rPr>
                <w:lang w:val="en-GB"/>
              </w:rPr>
            </w:pPr>
            <w:r w:rsidRPr="00711388">
              <w:rPr>
                <w:lang w:val="en-GB"/>
              </w:rPr>
              <w:t>C0010/R0930</w:t>
            </w:r>
          </w:p>
        </w:tc>
        <w:tc>
          <w:tcPr>
            <w:tcW w:w="2508" w:type="dxa"/>
            <w:tcBorders>
              <w:top w:val="single" w:sz="2" w:space="0" w:color="auto"/>
              <w:left w:val="single" w:sz="2" w:space="0" w:color="auto"/>
              <w:bottom w:val="single" w:sz="2" w:space="0" w:color="auto"/>
              <w:right w:val="single" w:sz="2" w:space="0" w:color="auto"/>
            </w:tcBorders>
          </w:tcPr>
          <w:p w14:paraId="59D87A07" w14:textId="3CC3A0DF" w:rsidR="002619E2" w:rsidRPr="00711388" w:rsidRDefault="002619E2" w:rsidP="002619E2">
            <w:pPr>
              <w:pStyle w:val="NormalLeft"/>
              <w:rPr>
                <w:lang w:val="en-GB"/>
              </w:rPr>
            </w:pPr>
            <w:r w:rsidRPr="00711388">
              <w:rPr>
                <w:lang w:val="en-GB"/>
              </w:rPr>
              <w:t xml:space="preserve">SR.26.07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Simplifications</w:t>
            </w:r>
          </w:p>
        </w:tc>
        <w:tc>
          <w:tcPr>
            <w:tcW w:w="5107" w:type="dxa"/>
            <w:tcBorders>
              <w:top w:val="single" w:sz="2" w:space="0" w:color="auto"/>
              <w:left w:val="single" w:sz="2" w:space="0" w:color="auto"/>
              <w:bottom w:val="single" w:sz="2" w:space="0" w:color="auto"/>
              <w:right w:val="single" w:sz="2" w:space="0" w:color="auto"/>
            </w:tcBorders>
          </w:tcPr>
          <w:p w14:paraId="60CE3C80" w14:textId="77777777" w:rsidR="002619E2" w:rsidRPr="00711388" w:rsidRDefault="002619E2" w:rsidP="002619E2">
            <w:pPr>
              <w:pStyle w:val="NormalLeft"/>
              <w:rPr>
                <w:lang w:val="en-GB"/>
              </w:rPr>
            </w:pPr>
            <w:r w:rsidRPr="00711388">
              <w:rPr>
                <w:lang w:val="en-GB"/>
              </w:rPr>
              <w:t>One of the options in the following closed list shall be used:</w:t>
            </w:r>
          </w:p>
          <w:p w14:paraId="62F3F229" w14:textId="5CFD8328"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439DEBCE" w14:textId="2A3BB95A"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no simplified calculations used</w:t>
            </w:r>
          </w:p>
          <w:p w14:paraId="1C6C20AB" w14:textId="23601EE9"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7B2E09FF" w14:textId="2D805324"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30427F96" w14:textId="0594AD85" w:rsidR="002619E2" w:rsidRPr="00711388" w:rsidRDefault="002619E2" w:rsidP="002619E2">
            <w:pPr>
              <w:pStyle w:val="NormalLeft"/>
              <w:rPr>
                <w:lang w:val="en-GB"/>
              </w:rPr>
            </w:pPr>
            <w:r w:rsidRPr="00711388">
              <w:rPr>
                <w:lang w:val="en-GB"/>
              </w:rPr>
              <w:lastRenderedPageBreak/>
              <w:t xml:space="preserve">11 </w:t>
            </w:r>
            <w:r w:rsidR="00845F43" w:rsidRPr="00711388">
              <w:rPr>
                <w:lang w:val="en-GB"/>
              </w:rPr>
              <w:t>-</w:t>
            </w:r>
            <w:r w:rsidRPr="00711388">
              <w:rPr>
                <w:lang w:val="en-GB"/>
              </w:rPr>
              <w:t xml:space="preserve"> Not reported as no RFF/MAP</w:t>
            </w:r>
          </w:p>
          <w:p w14:paraId="02257264" w14:textId="04E5207E" w:rsidR="002619E2" w:rsidRPr="00711388" w:rsidRDefault="002619E2" w:rsidP="002619E2">
            <w:pPr>
              <w:pStyle w:val="NormalLeft"/>
              <w:rPr>
                <w:lang w:val="en-GB"/>
              </w:rPr>
            </w:pPr>
            <w:r w:rsidRPr="00711388">
              <w:rPr>
                <w:lang w:val="en-GB"/>
              </w:rPr>
              <w:t xml:space="preserve">16 </w:t>
            </w:r>
            <w:r w:rsidR="00845F43" w:rsidRPr="00711388">
              <w:rPr>
                <w:lang w:val="en-GB"/>
              </w:rPr>
              <w:t>-</w:t>
            </w:r>
            <w:r w:rsidRPr="00711388">
              <w:rPr>
                <w:lang w:val="en-GB"/>
              </w:rPr>
              <w:t xml:space="preserve"> Reported due to request of Article 112 of Directive 2009/138/EC</w:t>
            </w:r>
          </w:p>
          <w:p w14:paraId="71A21215" w14:textId="072ADECE"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238561E2" w14:textId="58B73749"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10F8D18F" w14:textId="77777777" w:rsidTr="00244A0A">
        <w:tc>
          <w:tcPr>
            <w:tcW w:w="1671" w:type="dxa"/>
            <w:tcBorders>
              <w:top w:val="single" w:sz="2" w:space="0" w:color="auto"/>
              <w:left w:val="single" w:sz="2" w:space="0" w:color="auto"/>
              <w:bottom w:val="single" w:sz="2" w:space="0" w:color="auto"/>
              <w:right w:val="single" w:sz="2" w:space="0" w:color="auto"/>
            </w:tcBorders>
          </w:tcPr>
          <w:p w14:paraId="228A772D" w14:textId="77777777" w:rsidR="002619E2" w:rsidRPr="00711388" w:rsidRDefault="002619E2" w:rsidP="002619E2">
            <w:pPr>
              <w:pStyle w:val="NormalLeft"/>
              <w:rPr>
                <w:lang w:val="en-GB"/>
              </w:rPr>
            </w:pPr>
            <w:r w:rsidRPr="00711388">
              <w:rPr>
                <w:lang w:val="en-GB"/>
              </w:rPr>
              <w:lastRenderedPageBreak/>
              <w:t>C0010/R0935</w:t>
            </w:r>
          </w:p>
        </w:tc>
        <w:tc>
          <w:tcPr>
            <w:tcW w:w="2508" w:type="dxa"/>
            <w:tcBorders>
              <w:top w:val="single" w:sz="2" w:space="0" w:color="auto"/>
              <w:left w:val="single" w:sz="2" w:space="0" w:color="auto"/>
              <w:bottom w:val="single" w:sz="2" w:space="0" w:color="auto"/>
              <w:right w:val="single" w:sz="2" w:space="0" w:color="auto"/>
            </w:tcBorders>
          </w:tcPr>
          <w:p w14:paraId="350ACD7E" w14:textId="77777777" w:rsidR="002619E2" w:rsidRPr="00711388" w:rsidRDefault="002619E2" w:rsidP="002619E2">
            <w:pPr>
              <w:pStyle w:val="NormalLeft"/>
              <w:rPr>
                <w:lang w:val="en-GB"/>
              </w:rPr>
            </w:pPr>
            <w:r w:rsidRPr="00711388">
              <w:rPr>
                <w:lang w:val="en-GB"/>
              </w:rPr>
              <w:t>SR.26.08 - Solvency Capital Requirement - for undertakings using an internal model (partial or full)</w:t>
            </w:r>
          </w:p>
        </w:tc>
        <w:tc>
          <w:tcPr>
            <w:tcW w:w="5107" w:type="dxa"/>
            <w:tcBorders>
              <w:top w:val="single" w:sz="2" w:space="0" w:color="auto"/>
              <w:left w:val="single" w:sz="2" w:space="0" w:color="auto"/>
              <w:bottom w:val="single" w:sz="2" w:space="0" w:color="auto"/>
              <w:right w:val="single" w:sz="2" w:space="0" w:color="auto"/>
            </w:tcBorders>
          </w:tcPr>
          <w:p w14:paraId="7A7A33EF" w14:textId="77777777" w:rsidR="002619E2" w:rsidRPr="00711388" w:rsidRDefault="002619E2" w:rsidP="002619E2">
            <w:pPr>
              <w:pStyle w:val="NormalLeft"/>
              <w:rPr>
                <w:lang w:val="en-GB"/>
              </w:rPr>
            </w:pPr>
            <w:r w:rsidRPr="00711388">
              <w:rPr>
                <w:lang w:val="en-GB"/>
              </w:rPr>
              <w:t>One of the options in the following closed list shall be used:</w:t>
            </w:r>
          </w:p>
          <w:p w14:paraId="3D275DDF" w14:textId="736EBB35" w:rsidR="002619E2" w:rsidRPr="00711388" w:rsidRDefault="002619E2" w:rsidP="002619E2">
            <w:pPr>
              <w:pStyle w:val="NormalLeft"/>
              <w:rPr>
                <w:lang w:val="en-GB"/>
              </w:rPr>
            </w:pPr>
            <w:r w:rsidRPr="00711388">
              <w:rPr>
                <w:lang w:val="en-GB"/>
              </w:rPr>
              <w:t xml:space="preserve">4 </w:t>
            </w:r>
            <w:r w:rsidR="00845F43" w:rsidRPr="00711388">
              <w:rPr>
                <w:lang w:val="en-GB"/>
              </w:rPr>
              <w:t>-</w:t>
            </w:r>
            <w:r w:rsidRPr="00711388">
              <w:rPr>
                <w:lang w:val="en-GB"/>
              </w:rPr>
              <w:t xml:space="preserve"> Reported due to use of partial internal model</w:t>
            </w:r>
          </w:p>
          <w:p w14:paraId="2A490C34" w14:textId="70F3631D" w:rsidR="002619E2" w:rsidRPr="00711388" w:rsidRDefault="002619E2" w:rsidP="002619E2">
            <w:pPr>
              <w:pStyle w:val="NormalLeft"/>
              <w:rPr>
                <w:lang w:val="en-GB"/>
              </w:rPr>
            </w:pPr>
            <w:r w:rsidRPr="00711388">
              <w:rPr>
                <w:lang w:val="en-GB"/>
              </w:rPr>
              <w:t xml:space="preserve">5 </w:t>
            </w:r>
            <w:r w:rsidR="00845F43" w:rsidRPr="00711388">
              <w:rPr>
                <w:lang w:val="en-GB"/>
              </w:rPr>
              <w:t>-</w:t>
            </w:r>
            <w:r w:rsidRPr="00711388">
              <w:rPr>
                <w:lang w:val="en-GB"/>
              </w:rPr>
              <w:t xml:space="preserve"> Reported due to use of full internal model</w:t>
            </w:r>
          </w:p>
          <w:p w14:paraId="4F65F8B6" w14:textId="40624FA6" w:rsidR="002619E2" w:rsidRPr="00711388" w:rsidRDefault="002619E2" w:rsidP="002619E2">
            <w:pPr>
              <w:pStyle w:val="NormalLeft"/>
              <w:rPr>
                <w:lang w:val="en-GB"/>
              </w:rPr>
            </w:pPr>
            <w:r w:rsidRPr="00711388">
              <w:rPr>
                <w:lang w:val="en-GB"/>
              </w:rPr>
              <w:t xml:space="preserve">10 </w:t>
            </w:r>
            <w:r w:rsidR="00845F43" w:rsidRPr="00711388">
              <w:rPr>
                <w:lang w:val="en-GB"/>
              </w:rPr>
              <w:t>-</w:t>
            </w:r>
            <w:r w:rsidRPr="00711388">
              <w:rPr>
                <w:lang w:val="en-GB"/>
              </w:rPr>
              <w:t xml:space="preserve"> Not reported due to use of standard formula</w:t>
            </w:r>
          </w:p>
          <w:p w14:paraId="425A57F5" w14:textId="2250A85A"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168BEC66" w14:textId="2CD918BC"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r w:rsidR="002619E2" w:rsidRPr="00711388" w14:paraId="4DB7C15D" w14:textId="77777777" w:rsidTr="00244A0A">
        <w:tc>
          <w:tcPr>
            <w:tcW w:w="1671" w:type="dxa"/>
            <w:tcBorders>
              <w:top w:val="single" w:sz="2" w:space="0" w:color="auto"/>
              <w:left w:val="single" w:sz="2" w:space="0" w:color="auto"/>
              <w:bottom w:val="single" w:sz="2" w:space="0" w:color="auto"/>
              <w:right w:val="single" w:sz="2" w:space="0" w:color="auto"/>
            </w:tcBorders>
          </w:tcPr>
          <w:p w14:paraId="348C1FE2" w14:textId="77777777" w:rsidR="002619E2" w:rsidRPr="00711388" w:rsidRDefault="002619E2" w:rsidP="002619E2">
            <w:pPr>
              <w:pStyle w:val="NormalLeft"/>
              <w:rPr>
                <w:lang w:val="en-GB"/>
              </w:rPr>
            </w:pPr>
            <w:r w:rsidRPr="00711388">
              <w:rPr>
                <w:lang w:val="en-GB"/>
              </w:rPr>
              <w:t>C0010/R0940</w:t>
            </w:r>
          </w:p>
        </w:tc>
        <w:tc>
          <w:tcPr>
            <w:tcW w:w="2508" w:type="dxa"/>
            <w:tcBorders>
              <w:top w:val="single" w:sz="2" w:space="0" w:color="auto"/>
              <w:left w:val="single" w:sz="2" w:space="0" w:color="auto"/>
              <w:bottom w:val="single" w:sz="2" w:space="0" w:color="auto"/>
              <w:right w:val="single" w:sz="2" w:space="0" w:color="auto"/>
            </w:tcBorders>
          </w:tcPr>
          <w:p w14:paraId="7EAFFF22" w14:textId="71393426" w:rsidR="002619E2" w:rsidRPr="00711388" w:rsidRDefault="002619E2" w:rsidP="002619E2">
            <w:pPr>
              <w:pStyle w:val="NormalLeft"/>
              <w:rPr>
                <w:lang w:val="en-GB"/>
              </w:rPr>
            </w:pPr>
            <w:r w:rsidRPr="00711388">
              <w:rPr>
                <w:lang w:val="en-GB"/>
              </w:rPr>
              <w:t xml:space="preserve">SR.27.01 </w:t>
            </w:r>
            <w:r w:rsidR="00845F43"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Non</w:t>
            </w:r>
            <w:r w:rsidR="00711388" w:rsidRPr="00711388">
              <w:rPr>
                <w:lang w:val="en-GB"/>
              </w:rPr>
              <w:t>-</w:t>
            </w:r>
            <w:r w:rsidRPr="00711388">
              <w:rPr>
                <w:lang w:val="en-GB"/>
              </w:rPr>
              <w:t>Life Catastrophe risk</w:t>
            </w:r>
          </w:p>
        </w:tc>
        <w:tc>
          <w:tcPr>
            <w:tcW w:w="5107" w:type="dxa"/>
            <w:tcBorders>
              <w:top w:val="single" w:sz="2" w:space="0" w:color="auto"/>
              <w:left w:val="single" w:sz="2" w:space="0" w:color="auto"/>
              <w:bottom w:val="single" w:sz="2" w:space="0" w:color="auto"/>
              <w:right w:val="single" w:sz="2" w:space="0" w:color="auto"/>
            </w:tcBorders>
          </w:tcPr>
          <w:p w14:paraId="40DBB9FB" w14:textId="77777777" w:rsidR="002619E2" w:rsidRPr="00711388" w:rsidRDefault="002619E2" w:rsidP="002619E2">
            <w:pPr>
              <w:pStyle w:val="NormalLeft"/>
              <w:rPr>
                <w:lang w:val="en-GB"/>
              </w:rPr>
            </w:pPr>
            <w:r w:rsidRPr="00711388">
              <w:rPr>
                <w:lang w:val="en-GB"/>
              </w:rPr>
              <w:t>One of the options in the following closed list shall be used:</w:t>
            </w:r>
          </w:p>
          <w:p w14:paraId="487AAB20" w14:textId="0FA9D895" w:rsidR="002619E2" w:rsidRPr="00711388" w:rsidRDefault="002619E2" w:rsidP="002619E2">
            <w:pPr>
              <w:pStyle w:val="NormalLeft"/>
              <w:rPr>
                <w:lang w:val="en-GB"/>
              </w:rPr>
            </w:pPr>
            <w:r w:rsidRPr="00711388">
              <w:rPr>
                <w:lang w:val="en-GB"/>
              </w:rPr>
              <w:t xml:space="preserve">1 </w:t>
            </w:r>
            <w:r w:rsidR="00845F43" w:rsidRPr="00711388">
              <w:rPr>
                <w:lang w:val="en-GB"/>
              </w:rPr>
              <w:t>-</w:t>
            </w:r>
            <w:r w:rsidRPr="00711388">
              <w:rPr>
                <w:lang w:val="en-GB"/>
              </w:rPr>
              <w:t xml:space="preserve"> Reported</w:t>
            </w:r>
          </w:p>
          <w:p w14:paraId="2503B568" w14:textId="057D4F2C" w:rsidR="002619E2" w:rsidRPr="00711388" w:rsidRDefault="002619E2" w:rsidP="002619E2">
            <w:pPr>
              <w:pStyle w:val="NormalLeft"/>
              <w:rPr>
                <w:lang w:val="en-GB"/>
              </w:rPr>
            </w:pPr>
            <w:r w:rsidRPr="00711388">
              <w:rPr>
                <w:lang w:val="en-GB"/>
              </w:rPr>
              <w:t xml:space="preserve">2 </w:t>
            </w:r>
            <w:r w:rsidR="00845F43" w:rsidRPr="00711388">
              <w:rPr>
                <w:lang w:val="en-GB"/>
              </w:rPr>
              <w:t>-</w:t>
            </w:r>
            <w:r w:rsidRPr="00711388">
              <w:rPr>
                <w:lang w:val="en-GB"/>
              </w:rPr>
              <w:t xml:space="preserve"> Not reported as risk not existent</w:t>
            </w:r>
          </w:p>
          <w:p w14:paraId="1A5314E6" w14:textId="0F74FA81" w:rsidR="002619E2" w:rsidRPr="00711388" w:rsidRDefault="002619E2" w:rsidP="002619E2">
            <w:pPr>
              <w:pStyle w:val="NormalLeft"/>
              <w:rPr>
                <w:lang w:val="en-GB"/>
              </w:rPr>
            </w:pPr>
            <w:r w:rsidRPr="00711388">
              <w:rPr>
                <w:lang w:val="en-GB"/>
              </w:rPr>
              <w:t xml:space="preserve">8 </w:t>
            </w:r>
            <w:r w:rsidR="00845F43" w:rsidRPr="00711388">
              <w:rPr>
                <w:lang w:val="en-GB"/>
              </w:rPr>
              <w:t>-</w:t>
            </w:r>
            <w:r w:rsidRPr="00711388">
              <w:rPr>
                <w:lang w:val="en-GB"/>
              </w:rPr>
              <w:t xml:space="preserve"> Not reported due to use of partial internal model</w:t>
            </w:r>
          </w:p>
          <w:p w14:paraId="0055854A" w14:textId="3EBCC1AB" w:rsidR="002619E2" w:rsidRPr="00711388" w:rsidRDefault="002619E2" w:rsidP="002619E2">
            <w:pPr>
              <w:pStyle w:val="NormalLeft"/>
              <w:rPr>
                <w:lang w:val="en-GB"/>
              </w:rPr>
            </w:pPr>
            <w:r w:rsidRPr="00711388">
              <w:rPr>
                <w:lang w:val="en-GB"/>
              </w:rPr>
              <w:t xml:space="preserve">9 </w:t>
            </w:r>
            <w:r w:rsidR="00845F43" w:rsidRPr="00711388">
              <w:rPr>
                <w:lang w:val="en-GB"/>
              </w:rPr>
              <w:t>-</w:t>
            </w:r>
            <w:r w:rsidRPr="00711388">
              <w:rPr>
                <w:lang w:val="en-GB"/>
              </w:rPr>
              <w:t xml:space="preserve"> Not reported due to use of full internal model</w:t>
            </w:r>
          </w:p>
          <w:p w14:paraId="6BE7112A" w14:textId="47415AA1" w:rsidR="002619E2" w:rsidRPr="00711388" w:rsidRDefault="002619E2" w:rsidP="002619E2">
            <w:pPr>
              <w:pStyle w:val="NormalLeft"/>
              <w:rPr>
                <w:lang w:val="en-GB"/>
              </w:rPr>
            </w:pPr>
            <w:r w:rsidRPr="00711388">
              <w:rPr>
                <w:lang w:val="en-GB"/>
              </w:rPr>
              <w:t xml:space="preserve">11 </w:t>
            </w:r>
            <w:r w:rsidR="00845F43" w:rsidRPr="00711388">
              <w:rPr>
                <w:lang w:val="en-GB"/>
              </w:rPr>
              <w:t>-</w:t>
            </w:r>
            <w:r w:rsidRPr="00711388">
              <w:rPr>
                <w:lang w:val="en-GB"/>
              </w:rPr>
              <w:t xml:space="preserve"> Not reported as no RFF/MAP </w:t>
            </w:r>
          </w:p>
          <w:p w14:paraId="28F181F3" w14:textId="4A3DFD05" w:rsidR="002619E2" w:rsidRPr="00711388" w:rsidRDefault="002619E2" w:rsidP="002619E2">
            <w:pPr>
              <w:pStyle w:val="NormalLeft"/>
              <w:rPr>
                <w:lang w:val="en-GB"/>
              </w:rPr>
            </w:pPr>
            <w:r w:rsidRPr="00711388">
              <w:rPr>
                <w:lang w:val="en-GB"/>
              </w:rPr>
              <w:t xml:space="preserve">17 </w:t>
            </w:r>
            <w:r w:rsidR="00845F43" w:rsidRPr="00711388">
              <w:rPr>
                <w:lang w:val="en-GB"/>
              </w:rPr>
              <w:t>-</w:t>
            </w:r>
            <w:r w:rsidRPr="00711388">
              <w:rPr>
                <w:lang w:val="en-GB"/>
              </w:rPr>
              <w:t xml:space="preserve"> Partially reported due to use of partial internal model</w:t>
            </w:r>
          </w:p>
          <w:p w14:paraId="1A8A7BB0" w14:textId="4308124F" w:rsidR="002619E2" w:rsidRPr="00711388" w:rsidRDefault="002619E2" w:rsidP="002619E2">
            <w:pPr>
              <w:pStyle w:val="NormalLeft"/>
              <w:rPr>
                <w:lang w:val="en-GB"/>
              </w:rPr>
            </w:pPr>
            <w:r w:rsidRPr="00711388">
              <w:rPr>
                <w:lang w:val="en-GB"/>
              </w:rPr>
              <w:t xml:space="preserve">0 </w:t>
            </w:r>
            <w:r w:rsidR="00845F43" w:rsidRPr="00711388">
              <w:rPr>
                <w:lang w:val="en-GB"/>
              </w:rPr>
              <w:t>-</w:t>
            </w:r>
            <w:r w:rsidRPr="00711388">
              <w:rPr>
                <w:lang w:val="en-GB"/>
              </w:rPr>
              <w:t xml:space="preserve"> Not reported other reason (in this case special justification is needed)</w:t>
            </w:r>
          </w:p>
        </w:tc>
      </w:tr>
    </w:tbl>
    <w:p w14:paraId="1CE0A9A2" w14:textId="235500BC" w:rsidR="00144E0F" w:rsidRPr="00711388" w:rsidRDefault="00144E0F" w:rsidP="00144E0F">
      <w:pPr>
        <w:pStyle w:val="ManualHeading2"/>
        <w:ind w:left="851" w:hanging="851"/>
        <w:rPr>
          <w:lang w:val="en-GB"/>
        </w:rPr>
      </w:pPr>
      <w:r w:rsidRPr="00711388">
        <w:rPr>
          <w:i/>
          <w:iCs/>
          <w:lang w:val="en-GB"/>
        </w:rPr>
        <w:t xml:space="preserve">S.01.02 </w:t>
      </w:r>
      <w:r w:rsidR="00845F43" w:rsidRPr="00711388">
        <w:rPr>
          <w:i/>
          <w:iCs/>
          <w:lang w:val="en-GB"/>
        </w:rPr>
        <w:t>-</w:t>
      </w:r>
      <w:r w:rsidRPr="00711388">
        <w:rPr>
          <w:i/>
          <w:iCs/>
          <w:lang w:val="en-GB"/>
        </w:rPr>
        <w:t xml:space="preserve"> Basic information</w:t>
      </w:r>
    </w:p>
    <w:p w14:paraId="71D874D4" w14:textId="77777777" w:rsidR="00144E0F" w:rsidRPr="00711388" w:rsidRDefault="00144E0F" w:rsidP="00144E0F">
      <w:pPr>
        <w:rPr>
          <w:lang w:val="en-GB"/>
        </w:rPr>
      </w:pPr>
      <w:r w:rsidRPr="00711388">
        <w:rPr>
          <w:i/>
          <w:iCs/>
          <w:lang w:val="en-GB"/>
        </w:rPr>
        <w:t>General comments:</w:t>
      </w:r>
    </w:p>
    <w:p w14:paraId="1806E613" w14:textId="008D703C" w:rsidR="00144E0F" w:rsidRPr="00711388" w:rsidRDefault="00144E0F" w:rsidP="00144E0F">
      <w:pPr>
        <w:rPr>
          <w:lang w:val="en-GB"/>
        </w:rPr>
      </w:pPr>
      <w:r w:rsidRPr="00711388">
        <w:rPr>
          <w:lang w:val="en-GB"/>
        </w:rPr>
        <w:t>This section relates to quarterly and annual submission of information for individual entities.</w:t>
      </w:r>
    </w:p>
    <w:tbl>
      <w:tblPr>
        <w:tblW w:w="9286" w:type="dxa"/>
        <w:tblLayout w:type="fixed"/>
        <w:tblLook w:val="0000" w:firstRow="0" w:lastRow="0" w:firstColumn="0" w:lastColumn="0" w:noHBand="0" w:noVBand="0"/>
      </w:tblPr>
      <w:tblGrid>
        <w:gridCol w:w="7"/>
        <w:gridCol w:w="1664"/>
        <w:gridCol w:w="2136"/>
        <w:gridCol w:w="5460"/>
        <w:gridCol w:w="19"/>
      </w:tblGrid>
      <w:tr w:rsidR="00626033" w:rsidRPr="00711388" w14:paraId="75B7381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5BB52085" w14:textId="77777777" w:rsidR="00144E0F" w:rsidRPr="00711388"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4EAD824E" w14:textId="77777777" w:rsidR="00144E0F" w:rsidRPr="00711388" w:rsidRDefault="00144E0F" w:rsidP="00877EC4">
            <w:pPr>
              <w:pStyle w:val="NormalCentered"/>
              <w:rPr>
                <w:lang w:val="en-GB"/>
              </w:rPr>
            </w:pPr>
            <w:r w:rsidRPr="00711388">
              <w:rPr>
                <w:lang w:val="en-GB"/>
              </w:rPr>
              <w:t>ITEM</w:t>
            </w:r>
          </w:p>
        </w:tc>
        <w:tc>
          <w:tcPr>
            <w:tcW w:w="5479" w:type="dxa"/>
            <w:gridSpan w:val="2"/>
            <w:tcBorders>
              <w:top w:val="single" w:sz="2" w:space="0" w:color="auto"/>
              <w:left w:val="single" w:sz="2" w:space="0" w:color="auto"/>
              <w:bottom w:val="single" w:sz="2" w:space="0" w:color="auto"/>
              <w:right w:val="single" w:sz="2" w:space="0" w:color="auto"/>
            </w:tcBorders>
          </w:tcPr>
          <w:p w14:paraId="716CCB11" w14:textId="77777777" w:rsidR="00144E0F" w:rsidRPr="00711388" w:rsidRDefault="00144E0F" w:rsidP="00877EC4">
            <w:pPr>
              <w:pStyle w:val="NormalCentered"/>
              <w:rPr>
                <w:lang w:val="en-GB"/>
              </w:rPr>
            </w:pPr>
            <w:r w:rsidRPr="00711388">
              <w:rPr>
                <w:lang w:val="en-GB"/>
              </w:rPr>
              <w:t>INSTRUCTIONS</w:t>
            </w:r>
          </w:p>
        </w:tc>
      </w:tr>
      <w:tr w:rsidR="00626033" w:rsidRPr="00711388" w14:paraId="7C53B45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0F0DB4D" w14:textId="77777777" w:rsidR="00144E0F" w:rsidRPr="00711388" w:rsidRDefault="00144E0F" w:rsidP="00877EC4">
            <w:pPr>
              <w:pStyle w:val="NormalLeft"/>
              <w:rPr>
                <w:lang w:val="en-GB"/>
              </w:rPr>
            </w:pPr>
            <w:r w:rsidRPr="00711388">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0319CAF4" w14:textId="77777777" w:rsidR="00144E0F" w:rsidRPr="00711388" w:rsidRDefault="00144E0F" w:rsidP="00877EC4">
            <w:pPr>
              <w:pStyle w:val="NormalLeft"/>
              <w:rPr>
                <w:lang w:val="en-GB"/>
              </w:rPr>
            </w:pPr>
            <w:r w:rsidRPr="00711388">
              <w:rPr>
                <w:lang w:val="en-GB"/>
              </w:rPr>
              <w:t>Undertaking name</w:t>
            </w:r>
          </w:p>
        </w:tc>
        <w:tc>
          <w:tcPr>
            <w:tcW w:w="5479" w:type="dxa"/>
            <w:gridSpan w:val="2"/>
            <w:tcBorders>
              <w:top w:val="single" w:sz="2" w:space="0" w:color="auto"/>
              <w:left w:val="single" w:sz="2" w:space="0" w:color="auto"/>
              <w:bottom w:val="single" w:sz="2" w:space="0" w:color="auto"/>
              <w:right w:val="single" w:sz="2" w:space="0" w:color="auto"/>
            </w:tcBorders>
          </w:tcPr>
          <w:p w14:paraId="0F8BAC0A" w14:textId="77777777" w:rsidR="00144E0F" w:rsidRPr="00711388" w:rsidRDefault="00144E0F" w:rsidP="003030B1">
            <w:pPr>
              <w:pStyle w:val="NormalLeft"/>
              <w:jc w:val="both"/>
              <w:rPr>
                <w:lang w:val="en-GB"/>
              </w:rPr>
            </w:pPr>
            <w:r w:rsidRPr="00711388">
              <w:rPr>
                <w:lang w:val="en-GB"/>
              </w:rPr>
              <w:t>Legal name of the undertaking. Needs to be consistent over different submissions</w:t>
            </w:r>
          </w:p>
        </w:tc>
      </w:tr>
      <w:tr w:rsidR="00626033" w:rsidRPr="00711388" w14:paraId="18C46050"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23AE4CC" w14:textId="77777777" w:rsidR="00144E0F" w:rsidRPr="00711388" w:rsidRDefault="00144E0F" w:rsidP="00877EC4">
            <w:pPr>
              <w:pStyle w:val="NormalLeft"/>
              <w:rPr>
                <w:lang w:val="en-GB"/>
              </w:rPr>
            </w:pPr>
            <w:r w:rsidRPr="00711388">
              <w:rPr>
                <w:lang w:val="en-GB"/>
              </w:rPr>
              <w:lastRenderedPageBreak/>
              <w:t>C0010/R0020</w:t>
            </w:r>
          </w:p>
        </w:tc>
        <w:tc>
          <w:tcPr>
            <w:tcW w:w="2136" w:type="dxa"/>
            <w:tcBorders>
              <w:top w:val="single" w:sz="2" w:space="0" w:color="auto"/>
              <w:left w:val="single" w:sz="2" w:space="0" w:color="auto"/>
              <w:bottom w:val="single" w:sz="2" w:space="0" w:color="auto"/>
              <w:right w:val="single" w:sz="2" w:space="0" w:color="auto"/>
            </w:tcBorders>
          </w:tcPr>
          <w:p w14:paraId="18682294" w14:textId="77777777" w:rsidR="00144E0F" w:rsidRPr="00711388" w:rsidRDefault="00144E0F" w:rsidP="00877EC4">
            <w:pPr>
              <w:pStyle w:val="NormalLeft"/>
              <w:rPr>
                <w:lang w:val="en-GB"/>
              </w:rPr>
            </w:pPr>
            <w:r w:rsidRPr="00711388">
              <w:rPr>
                <w:lang w:val="en-GB"/>
              </w:rPr>
              <w:t>Undertaking identification code</w:t>
            </w:r>
          </w:p>
        </w:tc>
        <w:tc>
          <w:tcPr>
            <w:tcW w:w="5479" w:type="dxa"/>
            <w:gridSpan w:val="2"/>
            <w:tcBorders>
              <w:top w:val="single" w:sz="2" w:space="0" w:color="auto"/>
              <w:left w:val="single" w:sz="2" w:space="0" w:color="auto"/>
              <w:bottom w:val="single" w:sz="2" w:space="0" w:color="auto"/>
              <w:right w:val="single" w:sz="2" w:space="0" w:color="auto"/>
            </w:tcBorders>
          </w:tcPr>
          <w:p w14:paraId="4E9A83F0" w14:textId="2EA392DF" w:rsidR="00144E0F" w:rsidRPr="00711388" w:rsidRDefault="00144E0F" w:rsidP="003030B1">
            <w:pPr>
              <w:pStyle w:val="NormalLeft"/>
              <w:jc w:val="both"/>
              <w:rPr>
                <w:lang w:val="en-GB"/>
              </w:rPr>
            </w:pPr>
            <w:r w:rsidRPr="00711388">
              <w:rPr>
                <w:lang w:val="en-GB"/>
              </w:rPr>
              <w:t>Identification code of the undertaking, using the Legal Entity Identifier (LEI)</w:t>
            </w:r>
            <w:r w:rsidR="00B56338" w:rsidRPr="00711388">
              <w:rPr>
                <w:lang w:val="en-GB"/>
              </w:rPr>
              <w:t>.</w:t>
            </w:r>
          </w:p>
        </w:tc>
      </w:tr>
      <w:tr w:rsidR="00626033" w:rsidRPr="00711388" w14:paraId="29709EB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F10181C" w14:textId="77777777" w:rsidR="00144E0F" w:rsidRPr="00711388" w:rsidRDefault="00144E0F" w:rsidP="00877EC4">
            <w:pPr>
              <w:pStyle w:val="NormalLeft"/>
              <w:rPr>
                <w:lang w:val="en-GB"/>
              </w:rPr>
            </w:pPr>
            <w:r w:rsidRPr="00711388">
              <w:rPr>
                <w:lang w:val="en-GB"/>
              </w:rPr>
              <w:t>C0010/R0040</w:t>
            </w:r>
          </w:p>
        </w:tc>
        <w:tc>
          <w:tcPr>
            <w:tcW w:w="2136" w:type="dxa"/>
            <w:tcBorders>
              <w:top w:val="single" w:sz="2" w:space="0" w:color="auto"/>
              <w:left w:val="single" w:sz="2" w:space="0" w:color="auto"/>
              <w:bottom w:val="single" w:sz="2" w:space="0" w:color="auto"/>
              <w:right w:val="single" w:sz="2" w:space="0" w:color="auto"/>
            </w:tcBorders>
          </w:tcPr>
          <w:p w14:paraId="5779ECEC" w14:textId="77777777" w:rsidR="00144E0F" w:rsidRPr="00711388" w:rsidRDefault="00144E0F" w:rsidP="00877EC4">
            <w:pPr>
              <w:pStyle w:val="NormalLeft"/>
              <w:rPr>
                <w:lang w:val="en-GB"/>
              </w:rPr>
            </w:pPr>
            <w:r w:rsidRPr="00711388">
              <w:rPr>
                <w:lang w:val="en-GB"/>
              </w:rPr>
              <w:t>Type of undertaking</w:t>
            </w:r>
          </w:p>
        </w:tc>
        <w:tc>
          <w:tcPr>
            <w:tcW w:w="5479" w:type="dxa"/>
            <w:gridSpan w:val="2"/>
            <w:tcBorders>
              <w:top w:val="single" w:sz="2" w:space="0" w:color="auto"/>
              <w:left w:val="single" w:sz="2" w:space="0" w:color="auto"/>
              <w:bottom w:val="single" w:sz="2" w:space="0" w:color="auto"/>
              <w:right w:val="single" w:sz="2" w:space="0" w:color="auto"/>
            </w:tcBorders>
          </w:tcPr>
          <w:p w14:paraId="7B82F239" w14:textId="77777777" w:rsidR="00144E0F" w:rsidRPr="00711388" w:rsidRDefault="00144E0F" w:rsidP="003030B1">
            <w:pPr>
              <w:pStyle w:val="NormalLeft"/>
              <w:jc w:val="both"/>
              <w:rPr>
                <w:lang w:val="en-GB"/>
              </w:rPr>
            </w:pPr>
            <w:r w:rsidRPr="00711388">
              <w:rPr>
                <w:lang w:val="en-GB"/>
              </w:rPr>
              <w:t>Identify the type of the reporting undertaking. The following closed list of options shall be used to identify the activity of the undertaking:</w:t>
            </w:r>
          </w:p>
          <w:p w14:paraId="69936266" w14:textId="0D808B10"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Life</w:t>
            </w:r>
            <w:r w:rsidR="006B0375" w:rsidRPr="00711388">
              <w:rPr>
                <w:lang w:val="en-GB"/>
              </w:rPr>
              <w:t xml:space="preserve"> insurance</w:t>
            </w:r>
            <w:r w:rsidRPr="00711388">
              <w:rPr>
                <w:lang w:val="en-GB"/>
              </w:rPr>
              <w:t xml:space="preserve"> undertakings</w:t>
            </w:r>
          </w:p>
          <w:p w14:paraId="5632E042" w14:textId="24695E49" w:rsidR="00144E0F" w:rsidRPr="00711388" w:rsidRDefault="00144E0F" w:rsidP="003030B1">
            <w:pPr>
              <w:pStyle w:val="NormalLeft"/>
              <w:jc w:val="both"/>
              <w:rPr>
                <w:lang w:val="en-GB"/>
              </w:rPr>
            </w:pPr>
            <w:r w:rsidRPr="00711388">
              <w:rPr>
                <w:lang w:val="en-GB"/>
              </w:rPr>
              <w:t xml:space="preserve">3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w:t>
            </w:r>
            <w:r w:rsidR="006B0375" w:rsidRPr="00711388">
              <w:rPr>
                <w:lang w:val="en-GB"/>
              </w:rPr>
              <w:t xml:space="preserve">insurance </w:t>
            </w:r>
            <w:r w:rsidRPr="00711388">
              <w:rPr>
                <w:lang w:val="en-GB"/>
              </w:rPr>
              <w:t>undertakings</w:t>
            </w:r>
          </w:p>
          <w:p w14:paraId="78D231D1" w14:textId="1E2748E4" w:rsidR="00144E0F" w:rsidRPr="00711388" w:rsidRDefault="00144E0F" w:rsidP="003030B1">
            <w:pPr>
              <w:pStyle w:val="NormalLeft"/>
              <w:jc w:val="both"/>
              <w:rPr>
                <w:lang w:val="en-GB"/>
              </w:rPr>
            </w:pPr>
            <w:r w:rsidRPr="00711388">
              <w:rPr>
                <w:lang w:val="en-GB"/>
              </w:rPr>
              <w:t xml:space="preserve">4 </w:t>
            </w:r>
            <w:r w:rsidR="00845F43" w:rsidRPr="00711388">
              <w:rPr>
                <w:lang w:val="en-GB"/>
              </w:rPr>
              <w:t>-</w:t>
            </w:r>
            <w:r w:rsidRPr="00711388">
              <w:rPr>
                <w:lang w:val="en-GB"/>
              </w:rPr>
              <w:t xml:space="preserve"> </w:t>
            </w:r>
            <w:r w:rsidR="006B0375" w:rsidRPr="00711388">
              <w:rPr>
                <w:lang w:val="en-GB"/>
              </w:rPr>
              <w:t>Insurance undertakings pursuing life insurance activity and non-life insurance activities for the risks listed in classes 1 and 2 in Part A of Annex I</w:t>
            </w:r>
            <w:r w:rsidRPr="00711388">
              <w:rPr>
                <w:lang w:val="en-GB"/>
              </w:rPr>
              <w:t xml:space="preserve"> </w:t>
            </w:r>
            <w:r w:rsidR="00845F43" w:rsidRPr="00711388">
              <w:rPr>
                <w:lang w:val="en-GB"/>
              </w:rPr>
              <w:t>-</w:t>
            </w:r>
            <w:r w:rsidRPr="00711388">
              <w:rPr>
                <w:lang w:val="en-GB"/>
              </w:rPr>
              <w:t xml:space="preserve"> Article 73(2)</w:t>
            </w:r>
          </w:p>
          <w:p w14:paraId="32CE2A12" w14:textId="7BFBC0B0" w:rsidR="00144E0F" w:rsidRPr="00711388" w:rsidRDefault="00144E0F" w:rsidP="003030B1">
            <w:pPr>
              <w:pStyle w:val="NormalLeft"/>
              <w:jc w:val="both"/>
              <w:rPr>
                <w:lang w:val="en-GB"/>
              </w:rPr>
            </w:pPr>
            <w:r w:rsidRPr="00711388">
              <w:rPr>
                <w:lang w:val="en-GB"/>
              </w:rPr>
              <w:t xml:space="preserve">5 </w:t>
            </w:r>
            <w:r w:rsidR="00845F43" w:rsidRPr="00711388">
              <w:rPr>
                <w:lang w:val="en-GB"/>
              </w:rPr>
              <w:t>-</w:t>
            </w:r>
            <w:r w:rsidRPr="00711388">
              <w:rPr>
                <w:lang w:val="en-GB"/>
              </w:rPr>
              <w:t xml:space="preserve"> </w:t>
            </w:r>
            <w:r w:rsidR="006B0375" w:rsidRPr="00711388">
              <w:rPr>
                <w:lang w:val="en-GB"/>
              </w:rPr>
              <w:t>Insurance u</w:t>
            </w:r>
            <w:r w:rsidRPr="00711388">
              <w:rPr>
                <w:lang w:val="en-GB"/>
              </w:rPr>
              <w:t>ndertakings pursuing both life and non</w:t>
            </w:r>
            <w:r w:rsidR="00711388" w:rsidRPr="00711388">
              <w:rPr>
                <w:lang w:val="en-GB"/>
              </w:rPr>
              <w:t>-</w:t>
            </w:r>
            <w:r w:rsidRPr="00711388">
              <w:rPr>
                <w:lang w:val="en-GB"/>
              </w:rPr>
              <w:t xml:space="preserve">life insurance activity </w:t>
            </w:r>
            <w:r w:rsidR="00845F43" w:rsidRPr="00711388">
              <w:rPr>
                <w:lang w:val="en-GB"/>
              </w:rPr>
              <w:t>-</w:t>
            </w:r>
            <w:r w:rsidRPr="00711388">
              <w:rPr>
                <w:lang w:val="en-GB"/>
              </w:rPr>
              <w:t xml:space="preserve"> Article 73(5)</w:t>
            </w:r>
          </w:p>
          <w:p w14:paraId="2A30B3DB" w14:textId="2AAF501C" w:rsidR="00144E0F" w:rsidRPr="00711388" w:rsidRDefault="00144E0F" w:rsidP="003030B1">
            <w:pPr>
              <w:pStyle w:val="NormalLeft"/>
              <w:jc w:val="both"/>
              <w:rPr>
                <w:lang w:val="en-GB"/>
              </w:rPr>
            </w:pPr>
            <w:r w:rsidRPr="00711388">
              <w:rPr>
                <w:lang w:val="en-GB"/>
              </w:rPr>
              <w:t xml:space="preserve">6 </w:t>
            </w:r>
            <w:r w:rsidR="00845F43" w:rsidRPr="00711388">
              <w:rPr>
                <w:lang w:val="en-GB"/>
              </w:rPr>
              <w:t>-</w:t>
            </w:r>
            <w:r w:rsidRPr="00711388">
              <w:rPr>
                <w:lang w:val="en-GB"/>
              </w:rPr>
              <w:t xml:space="preserve"> Reinsurance undertakings</w:t>
            </w:r>
          </w:p>
        </w:tc>
      </w:tr>
      <w:tr w:rsidR="00626033" w:rsidRPr="00711388" w14:paraId="0D9FBBE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084C6BD" w14:textId="77777777" w:rsidR="00144E0F" w:rsidRPr="00711388" w:rsidRDefault="00144E0F" w:rsidP="00877EC4">
            <w:pPr>
              <w:pStyle w:val="NormalLeft"/>
              <w:rPr>
                <w:lang w:val="en-GB"/>
              </w:rPr>
            </w:pPr>
            <w:r w:rsidRPr="00711388">
              <w:rPr>
                <w:lang w:val="en-GB"/>
              </w:rPr>
              <w:t>C0010/R0050</w:t>
            </w:r>
          </w:p>
        </w:tc>
        <w:tc>
          <w:tcPr>
            <w:tcW w:w="2136" w:type="dxa"/>
            <w:tcBorders>
              <w:top w:val="single" w:sz="2" w:space="0" w:color="auto"/>
              <w:left w:val="single" w:sz="2" w:space="0" w:color="auto"/>
              <w:bottom w:val="single" w:sz="2" w:space="0" w:color="auto"/>
              <w:right w:val="single" w:sz="2" w:space="0" w:color="auto"/>
            </w:tcBorders>
          </w:tcPr>
          <w:p w14:paraId="60C923B7" w14:textId="77777777" w:rsidR="00144E0F" w:rsidRPr="00711388" w:rsidRDefault="00144E0F" w:rsidP="00877EC4">
            <w:pPr>
              <w:pStyle w:val="NormalLeft"/>
              <w:rPr>
                <w:lang w:val="en-GB"/>
              </w:rPr>
            </w:pPr>
            <w:r w:rsidRPr="00711388">
              <w:rPr>
                <w:lang w:val="en-GB"/>
              </w:rPr>
              <w:t>Country of authorisation</w:t>
            </w:r>
          </w:p>
        </w:tc>
        <w:tc>
          <w:tcPr>
            <w:tcW w:w="5479" w:type="dxa"/>
            <w:gridSpan w:val="2"/>
            <w:tcBorders>
              <w:top w:val="single" w:sz="2" w:space="0" w:color="auto"/>
              <w:left w:val="single" w:sz="2" w:space="0" w:color="auto"/>
              <w:bottom w:val="single" w:sz="2" w:space="0" w:color="auto"/>
              <w:right w:val="single" w:sz="2" w:space="0" w:color="auto"/>
            </w:tcBorders>
          </w:tcPr>
          <w:p w14:paraId="1F6C0244" w14:textId="27B7A093" w:rsidR="00144E0F" w:rsidRPr="00711388" w:rsidRDefault="00144E0F" w:rsidP="003030B1">
            <w:pPr>
              <w:pStyle w:val="NormalLeft"/>
              <w:jc w:val="both"/>
              <w:rPr>
                <w:lang w:val="en-GB"/>
              </w:rPr>
            </w:pPr>
            <w:r w:rsidRPr="00711388">
              <w:rPr>
                <w:lang w:val="en-GB"/>
              </w:rPr>
              <w:t>Identify the ISO 3166</w:t>
            </w:r>
            <w:r w:rsidR="00711388" w:rsidRPr="00711388">
              <w:rPr>
                <w:lang w:val="en-GB"/>
              </w:rPr>
              <w:t>-</w:t>
            </w:r>
            <w:r w:rsidRPr="00711388">
              <w:rPr>
                <w:lang w:val="en-GB"/>
              </w:rPr>
              <w:t>1 alpha</w:t>
            </w:r>
            <w:r w:rsidR="00711388" w:rsidRPr="00711388">
              <w:rPr>
                <w:lang w:val="en-GB"/>
              </w:rPr>
              <w:t>-</w:t>
            </w:r>
            <w:r w:rsidRPr="00711388">
              <w:rPr>
                <w:lang w:val="en-GB"/>
              </w:rPr>
              <w:t>2 code of the country where the undertaking was authorised (Home</w:t>
            </w:r>
            <w:r w:rsidR="00711388" w:rsidRPr="00711388">
              <w:rPr>
                <w:lang w:val="en-GB"/>
              </w:rPr>
              <w:t>-</w:t>
            </w:r>
            <w:r w:rsidRPr="00711388">
              <w:rPr>
                <w:lang w:val="en-GB"/>
              </w:rPr>
              <w:t>country)</w:t>
            </w:r>
          </w:p>
        </w:tc>
      </w:tr>
      <w:tr w:rsidR="00626033" w:rsidRPr="00711388" w14:paraId="6C76F1B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43F9490A" w14:textId="77777777" w:rsidR="00144E0F" w:rsidRPr="00711388" w:rsidRDefault="00144E0F" w:rsidP="00877EC4">
            <w:pPr>
              <w:pStyle w:val="NormalLeft"/>
              <w:rPr>
                <w:lang w:val="en-GB"/>
              </w:rPr>
            </w:pPr>
            <w:r w:rsidRPr="00711388">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4D73EB95" w14:textId="77777777" w:rsidR="00144E0F" w:rsidRPr="00711388" w:rsidRDefault="00144E0F" w:rsidP="00877EC4">
            <w:pPr>
              <w:pStyle w:val="NormalLeft"/>
              <w:rPr>
                <w:lang w:val="en-GB"/>
              </w:rPr>
            </w:pPr>
            <w:r w:rsidRPr="00711388">
              <w:rPr>
                <w:lang w:val="en-GB"/>
              </w:rPr>
              <w:t>Language of reporting</w:t>
            </w:r>
          </w:p>
        </w:tc>
        <w:tc>
          <w:tcPr>
            <w:tcW w:w="5479" w:type="dxa"/>
            <w:gridSpan w:val="2"/>
            <w:tcBorders>
              <w:top w:val="single" w:sz="2" w:space="0" w:color="auto"/>
              <w:left w:val="single" w:sz="2" w:space="0" w:color="auto"/>
              <w:bottom w:val="single" w:sz="2" w:space="0" w:color="auto"/>
              <w:right w:val="single" w:sz="2" w:space="0" w:color="auto"/>
            </w:tcBorders>
          </w:tcPr>
          <w:p w14:paraId="7321A2FE" w14:textId="4044496F" w:rsidR="00144E0F" w:rsidRPr="00711388" w:rsidRDefault="00144E0F" w:rsidP="003030B1">
            <w:pPr>
              <w:pStyle w:val="NormalLeft"/>
              <w:jc w:val="both"/>
              <w:rPr>
                <w:lang w:val="en-GB"/>
              </w:rPr>
            </w:pPr>
            <w:r w:rsidRPr="00711388">
              <w:rPr>
                <w:lang w:val="en-GB"/>
              </w:rPr>
              <w:t>Identify the 2</w:t>
            </w:r>
            <w:r w:rsidR="00F45936" w:rsidRPr="00711388">
              <w:rPr>
                <w:lang w:val="en-GB"/>
              </w:rPr>
              <w:t>-</w:t>
            </w:r>
            <w:r w:rsidRPr="00711388">
              <w:rPr>
                <w:lang w:val="en-GB"/>
              </w:rPr>
              <w:t>letter code of ISO 639</w:t>
            </w:r>
            <w:r w:rsidR="00711388" w:rsidRPr="00711388">
              <w:rPr>
                <w:lang w:val="en-GB"/>
              </w:rPr>
              <w:t>-</w:t>
            </w:r>
            <w:r w:rsidRPr="00711388">
              <w:rPr>
                <w:lang w:val="en-GB"/>
              </w:rPr>
              <w:t>1 code of the language used in the submission of information</w:t>
            </w:r>
          </w:p>
        </w:tc>
      </w:tr>
      <w:tr w:rsidR="00626033" w:rsidRPr="00711388" w14:paraId="7338D6FB"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A24EF73" w14:textId="77777777" w:rsidR="00144E0F" w:rsidRPr="00711388" w:rsidRDefault="00144E0F" w:rsidP="00877EC4">
            <w:pPr>
              <w:pStyle w:val="NormalLeft"/>
              <w:rPr>
                <w:lang w:val="en-GB"/>
              </w:rPr>
            </w:pPr>
            <w:r w:rsidRPr="00711388">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6602D821" w14:textId="77777777" w:rsidR="00144E0F" w:rsidRPr="00711388" w:rsidRDefault="00144E0F" w:rsidP="00877EC4">
            <w:pPr>
              <w:pStyle w:val="NormalLeft"/>
              <w:rPr>
                <w:lang w:val="en-GB"/>
              </w:rPr>
            </w:pPr>
            <w:r w:rsidRPr="00711388">
              <w:rPr>
                <w:lang w:val="en-GB"/>
              </w:rPr>
              <w:t>Reporting submission date</w:t>
            </w:r>
          </w:p>
        </w:tc>
        <w:tc>
          <w:tcPr>
            <w:tcW w:w="5479" w:type="dxa"/>
            <w:gridSpan w:val="2"/>
            <w:tcBorders>
              <w:top w:val="single" w:sz="2" w:space="0" w:color="auto"/>
              <w:left w:val="single" w:sz="2" w:space="0" w:color="auto"/>
              <w:bottom w:val="single" w:sz="2" w:space="0" w:color="auto"/>
              <w:right w:val="single" w:sz="2" w:space="0" w:color="auto"/>
            </w:tcBorders>
          </w:tcPr>
          <w:p w14:paraId="162A6386" w14:textId="2623274D" w:rsidR="00144E0F" w:rsidRPr="00711388" w:rsidRDefault="00144E0F" w:rsidP="003030B1">
            <w:pPr>
              <w:pStyle w:val="NormalLeft"/>
              <w:jc w:val="both"/>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date when the reporting to the supervisory authority is made</w:t>
            </w:r>
          </w:p>
        </w:tc>
      </w:tr>
      <w:tr w:rsidR="00626033" w:rsidRPr="00711388" w14:paraId="7B5CFDB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69C4A13" w14:textId="77777777" w:rsidR="00144E0F" w:rsidRPr="00711388" w:rsidRDefault="00144E0F" w:rsidP="00B56338">
            <w:pPr>
              <w:pStyle w:val="NormalLeft"/>
              <w:rPr>
                <w:lang w:val="en-GB"/>
              </w:rPr>
            </w:pPr>
            <w:r w:rsidRPr="00711388">
              <w:rPr>
                <w:lang w:val="en-GB"/>
              </w:rPr>
              <w:t>C0010/R0081</w:t>
            </w:r>
          </w:p>
        </w:tc>
        <w:tc>
          <w:tcPr>
            <w:tcW w:w="2136" w:type="dxa"/>
            <w:tcBorders>
              <w:top w:val="single" w:sz="2" w:space="0" w:color="auto"/>
              <w:left w:val="single" w:sz="2" w:space="0" w:color="auto"/>
              <w:bottom w:val="single" w:sz="2" w:space="0" w:color="auto"/>
              <w:right w:val="single" w:sz="2" w:space="0" w:color="auto"/>
            </w:tcBorders>
          </w:tcPr>
          <w:p w14:paraId="14D2B484" w14:textId="77777777" w:rsidR="00144E0F" w:rsidRPr="00711388" w:rsidRDefault="00144E0F" w:rsidP="00B56338">
            <w:pPr>
              <w:pStyle w:val="NormalLeft"/>
              <w:rPr>
                <w:lang w:val="en-GB"/>
              </w:rPr>
            </w:pPr>
            <w:r w:rsidRPr="00711388">
              <w:rPr>
                <w:lang w:val="en-GB"/>
              </w:rPr>
              <w:t>Financial year end</w:t>
            </w:r>
          </w:p>
        </w:tc>
        <w:tc>
          <w:tcPr>
            <w:tcW w:w="5479" w:type="dxa"/>
            <w:gridSpan w:val="2"/>
            <w:tcBorders>
              <w:top w:val="single" w:sz="2" w:space="0" w:color="auto"/>
              <w:left w:val="single" w:sz="2" w:space="0" w:color="auto"/>
              <w:bottom w:val="single" w:sz="2" w:space="0" w:color="auto"/>
              <w:right w:val="single" w:sz="2" w:space="0" w:color="auto"/>
            </w:tcBorders>
          </w:tcPr>
          <w:p w14:paraId="7263D7DC" w14:textId="65FCD29F" w:rsidR="00144E0F" w:rsidRPr="00711388" w:rsidRDefault="00144E0F" w:rsidP="003030B1">
            <w:pPr>
              <w:pStyle w:val="NormalLeft"/>
              <w:jc w:val="both"/>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financial year end of the undertaking, e.g. 2017-12-</w:t>
            </w:r>
            <w:ins w:id="337" w:author="Author">
              <w:r w:rsidR="00D60508" w:rsidRPr="00711388">
                <w:rPr>
                  <w:lang w:val="en-GB"/>
                </w:rPr>
                <w:t>3</w:t>
              </w:r>
            </w:ins>
            <w:r w:rsidRPr="00711388">
              <w:rPr>
                <w:lang w:val="en-GB"/>
              </w:rPr>
              <w:t>1</w:t>
            </w:r>
          </w:p>
        </w:tc>
      </w:tr>
      <w:tr w:rsidR="00626033" w:rsidRPr="00711388" w14:paraId="47E4EA62"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97D695C" w14:textId="77777777" w:rsidR="00144E0F" w:rsidRPr="00711388" w:rsidRDefault="00144E0F" w:rsidP="00877EC4">
            <w:pPr>
              <w:pStyle w:val="NormalLeft"/>
              <w:rPr>
                <w:lang w:val="en-GB"/>
              </w:rPr>
            </w:pPr>
            <w:r w:rsidRPr="00711388">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1B3FC438" w14:textId="77777777" w:rsidR="00144E0F" w:rsidRPr="00711388" w:rsidRDefault="00144E0F" w:rsidP="00877EC4">
            <w:pPr>
              <w:pStyle w:val="NormalLeft"/>
              <w:rPr>
                <w:lang w:val="en-GB"/>
              </w:rPr>
            </w:pPr>
            <w:r w:rsidRPr="00711388">
              <w:rPr>
                <w:lang w:val="en-GB"/>
              </w:rPr>
              <w:t>Reporting reference date</w:t>
            </w:r>
          </w:p>
        </w:tc>
        <w:tc>
          <w:tcPr>
            <w:tcW w:w="5479" w:type="dxa"/>
            <w:gridSpan w:val="2"/>
            <w:tcBorders>
              <w:top w:val="single" w:sz="2" w:space="0" w:color="auto"/>
              <w:left w:val="single" w:sz="2" w:space="0" w:color="auto"/>
              <w:bottom w:val="single" w:sz="2" w:space="0" w:color="auto"/>
              <w:right w:val="single" w:sz="2" w:space="0" w:color="auto"/>
            </w:tcBorders>
          </w:tcPr>
          <w:p w14:paraId="78574AFE" w14:textId="1FD5F2A0" w:rsidR="00144E0F" w:rsidRPr="00711388" w:rsidRDefault="00144E0F" w:rsidP="003030B1">
            <w:pPr>
              <w:pStyle w:val="NormalLeft"/>
              <w:jc w:val="both"/>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date identifying the last day of the reporting period</w:t>
            </w:r>
          </w:p>
        </w:tc>
      </w:tr>
      <w:tr w:rsidR="00626033" w:rsidRPr="00711388" w14:paraId="67E6EDE8"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4009209" w14:textId="77777777" w:rsidR="00144E0F" w:rsidRPr="00711388" w:rsidRDefault="00144E0F" w:rsidP="00877EC4">
            <w:pPr>
              <w:pStyle w:val="NormalLeft"/>
              <w:rPr>
                <w:lang w:val="en-GB"/>
              </w:rPr>
            </w:pPr>
            <w:r w:rsidRPr="00711388">
              <w:rPr>
                <w:lang w:val="en-GB"/>
              </w:rPr>
              <w:t>C0010/R0100</w:t>
            </w:r>
          </w:p>
        </w:tc>
        <w:tc>
          <w:tcPr>
            <w:tcW w:w="2136" w:type="dxa"/>
            <w:tcBorders>
              <w:top w:val="single" w:sz="2" w:space="0" w:color="auto"/>
              <w:left w:val="single" w:sz="2" w:space="0" w:color="auto"/>
              <w:bottom w:val="single" w:sz="2" w:space="0" w:color="auto"/>
              <w:right w:val="single" w:sz="2" w:space="0" w:color="auto"/>
            </w:tcBorders>
          </w:tcPr>
          <w:p w14:paraId="14EF3458" w14:textId="6AC9A09B" w:rsidR="00144E0F" w:rsidRPr="00711388" w:rsidRDefault="00144E0F" w:rsidP="00877EC4">
            <w:pPr>
              <w:pStyle w:val="NormalLeft"/>
              <w:rPr>
                <w:lang w:val="en-GB"/>
              </w:rPr>
            </w:pPr>
            <w:r w:rsidRPr="00711388">
              <w:rPr>
                <w:lang w:val="en-GB"/>
              </w:rPr>
              <w:t>Regular/Ad</w:t>
            </w:r>
            <w:r w:rsidR="00711388" w:rsidRPr="00711388">
              <w:rPr>
                <w:lang w:val="en-GB"/>
              </w:rPr>
              <w:t>-</w:t>
            </w:r>
            <w:r w:rsidRPr="00711388">
              <w:rPr>
                <w:lang w:val="en-GB"/>
              </w:rPr>
              <w:t>hoc submission</w:t>
            </w:r>
          </w:p>
        </w:tc>
        <w:tc>
          <w:tcPr>
            <w:tcW w:w="5479" w:type="dxa"/>
            <w:gridSpan w:val="2"/>
            <w:tcBorders>
              <w:top w:val="single" w:sz="2" w:space="0" w:color="auto"/>
              <w:left w:val="single" w:sz="2" w:space="0" w:color="auto"/>
              <w:bottom w:val="single" w:sz="2" w:space="0" w:color="auto"/>
              <w:right w:val="single" w:sz="2" w:space="0" w:color="auto"/>
            </w:tcBorders>
          </w:tcPr>
          <w:p w14:paraId="37B7DBFA" w14:textId="6A4031C0" w:rsidR="00144E0F" w:rsidRPr="00711388" w:rsidRDefault="00144E0F" w:rsidP="003030B1">
            <w:pPr>
              <w:pStyle w:val="NormalLeft"/>
              <w:jc w:val="both"/>
              <w:rPr>
                <w:lang w:val="en-GB"/>
              </w:rPr>
            </w:pPr>
            <w:r w:rsidRPr="00711388">
              <w:rPr>
                <w:lang w:val="en-GB"/>
              </w:rPr>
              <w:t>Identify if the submission of information relates to regular submission of information or ad</w:t>
            </w:r>
            <w:r w:rsidR="00711388" w:rsidRPr="00711388">
              <w:rPr>
                <w:lang w:val="en-GB"/>
              </w:rPr>
              <w:t>-</w:t>
            </w:r>
            <w:r w:rsidRPr="00711388">
              <w:rPr>
                <w:lang w:val="en-GB"/>
              </w:rPr>
              <w:t>hoc. The following closed list of options shall be used:</w:t>
            </w:r>
          </w:p>
          <w:p w14:paraId="237ECEA7" w14:textId="19691484" w:rsidR="00144E0F" w:rsidRPr="00711388" w:rsidRDefault="00144E0F" w:rsidP="003030B1">
            <w:pPr>
              <w:pStyle w:val="NormalLeft"/>
              <w:jc w:val="both"/>
              <w:rPr>
                <w:lang w:val="en-GB"/>
              </w:rPr>
            </w:pPr>
            <w:r w:rsidRPr="00711388">
              <w:rPr>
                <w:lang w:val="en-GB"/>
              </w:rPr>
              <w:t xml:space="preserve">1 </w:t>
            </w:r>
            <w:r w:rsidR="00845F43" w:rsidRPr="00711388">
              <w:rPr>
                <w:lang w:val="en-GB"/>
              </w:rPr>
              <w:t>-</w:t>
            </w:r>
            <w:r w:rsidRPr="00711388">
              <w:rPr>
                <w:lang w:val="en-GB"/>
              </w:rPr>
              <w:t xml:space="preserve"> Regular reporting</w:t>
            </w:r>
          </w:p>
          <w:p w14:paraId="52CAA56C" w14:textId="0935AE96"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Ad</w:t>
            </w:r>
            <w:r w:rsidR="00711388" w:rsidRPr="00711388">
              <w:rPr>
                <w:lang w:val="en-GB"/>
              </w:rPr>
              <w:t>-</w:t>
            </w:r>
            <w:r w:rsidRPr="00711388">
              <w:rPr>
                <w:lang w:val="en-GB"/>
              </w:rPr>
              <w:t>hoc reporting</w:t>
            </w:r>
          </w:p>
          <w:p w14:paraId="43390863" w14:textId="568C635D" w:rsidR="00144E0F" w:rsidRPr="00711388" w:rsidRDefault="00144E0F" w:rsidP="003030B1">
            <w:pPr>
              <w:pStyle w:val="NormalLeft"/>
              <w:jc w:val="both"/>
              <w:rPr>
                <w:lang w:val="en-GB"/>
              </w:rPr>
            </w:pPr>
            <w:r w:rsidRPr="00711388">
              <w:rPr>
                <w:lang w:val="en-GB"/>
              </w:rPr>
              <w:t xml:space="preserve">3 </w:t>
            </w:r>
            <w:r w:rsidR="00845F43" w:rsidRPr="00711388">
              <w:rPr>
                <w:lang w:val="en-GB"/>
              </w:rPr>
              <w:t>-</w:t>
            </w:r>
            <w:r w:rsidRPr="00711388">
              <w:rPr>
                <w:lang w:val="en-GB"/>
              </w:rPr>
              <w:t xml:space="preserve"> Re-submission of S.30 templates in accordance with instructions of the template</w:t>
            </w:r>
          </w:p>
          <w:p w14:paraId="7E0383DF" w14:textId="67D22015" w:rsidR="00144E0F" w:rsidRPr="00711388" w:rsidRDefault="00144E0F" w:rsidP="003030B1">
            <w:pPr>
              <w:pStyle w:val="NormalLeft"/>
              <w:jc w:val="both"/>
              <w:rPr>
                <w:lang w:val="en-GB"/>
              </w:rPr>
            </w:pPr>
            <w:r w:rsidRPr="00711388">
              <w:rPr>
                <w:lang w:val="en-GB"/>
              </w:rPr>
              <w:t xml:space="preserve">4 </w:t>
            </w:r>
            <w:r w:rsidR="00845F43" w:rsidRPr="00711388">
              <w:rPr>
                <w:lang w:val="en-GB"/>
              </w:rPr>
              <w:t>-</w:t>
            </w:r>
            <w:r w:rsidRPr="00711388">
              <w:rPr>
                <w:lang w:val="en-GB"/>
              </w:rPr>
              <w:t xml:space="preserve"> Empty submission</w:t>
            </w:r>
          </w:p>
        </w:tc>
      </w:tr>
      <w:tr w:rsidR="00626033" w:rsidRPr="00711388" w14:paraId="6BED41AD"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141CCB4" w14:textId="77777777" w:rsidR="00144E0F" w:rsidRPr="00711388" w:rsidRDefault="00144E0F" w:rsidP="00877EC4">
            <w:pPr>
              <w:pStyle w:val="NormalLeft"/>
              <w:rPr>
                <w:lang w:val="en-GB"/>
              </w:rPr>
            </w:pPr>
            <w:r w:rsidRPr="00711388">
              <w:rPr>
                <w:lang w:val="en-GB"/>
              </w:rPr>
              <w:t>C0010/R0110</w:t>
            </w:r>
          </w:p>
        </w:tc>
        <w:tc>
          <w:tcPr>
            <w:tcW w:w="2136" w:type="dxa"/>
            <w:tcBorders>
              <w:top w:val="single" w:sz="2" w:space="0" w:color="auto"/>
              <w:left w:val="single" w:sz="2" w:space="0" w:color="auto"/>
              <w:bottom w:val="single" w:sz="2" w:space="0" w:color="auto"/>
              <w:right w:val="single" w:sz="2" w:space="0" w:color="auto"/>
            </w:tcBorders>
          </w:tcPr>
          <w:p w14:paraId="7456CCAF" w14:textId="77777777" w:rsidR="00144E0F" w:rsidRPr="00711388" w:rsidRDefault="00144E0F" w:rsidP="00877EC4">
            <w:pPr>
              <w:pStyle w:val="NormalLeft"/>
              <w:rPr>
                <w:lang w:val="en-GB"/>
              </w:rPr>
            </w:pPr>
            <w:r w:rsidRPr="00711388">
              <w:rPr>
                <w:lang w:val="en-GB"/>
              </w:rPr>
              <w:t>Currency used for reporting</w:t>
            </w:r>
          </w:p>
        </w:tc>
        <w:tc>
          <w:tcPr>
            <w:tcW w:w="5479" w:type="dxa"/>
            <w:gridSpan w:val="2"/>
            <w:tcBorders>
              <w:top w:val="single" w:sz="2" w:space="0" w:color="auto"/>
              <w:left w:val="single" w:sz="2" w:space="0" w:color="auto"/>
              <w:bottom w:val="single" w:sz="2" w:space="0" w:color="auto"/>
              <w:right w:val="single" w:sz="2" w:space="0" w:color="auto"/>
            </w:tcBorders>
          </w:tcPr>
          <w:p w14:paraId="40F757BA" w14:textId="77777777" w:rsidR="00144E0F" w:rsidRPr="00711388" w:rsidRDefault="00144E0F" w:rsidP="003030B1">
            <w:pPr>
              <w:pStyle w:val="NormalLeft"/>
              <w:jc w:val="both"/>
              <w:rPr>
                <w:lang w:val="en-GB"/>
              </w:rPr>
            </w:pPr>
            <w:r w:rsidRPr="00711388">
              <w:rPr>
                <w:lang w:val="en-GB"/>
              </w:rPr>
              <w:t>Identify the ISO 4217 alphabetic code of the currency of the monetary amounts used in each report</w:t>
            </w:r>
          </w:p>
        </w:tc>
      </w:tr>
      <w:tr w:rsidR="00626033" w:rsidRPr="00711388" w14:paraId="5EDEEFE2"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07FD7227" w14:textId="77777777" w:rsidR="00144E0F" w:rsidRPr="00711388" w:rsidRDefault="00144E0F" w:rsidP="00877EC4">
            <w:pPr>
              <w:pStyle w:val="NormalLeft"/>
              <w:rPr>
                <w:lang w:val="en-GB"/>
              </w:rPr>
            </w:pPr>
            <w:r w:rsidRPr="00711388">
              <w:rPr>
                <w:lang w:val="en-GB"/>
              </w:rPr>
              <w:lastRenderedPageBreak/>
              <w:t>C0010/R0120</w:t>
            </w:r>
          </w:p>
        </w:tc>
        <w:tc>
          <w:tcPr>
            <w:tcW w:w="2136" w:type="dxa"/>
            <w:tcBorders>
              <w:top w:val="single" w:sz="2" w:space="0" w:color="auto"/>
              <w:left w:val="single" w:sz="2" w:space="0" w:color="auto"/>
              <w:bottom w:val="single" w:sz="2" w:space="0" w:color="auto"/>
              <w:right w:val="single" w:sz="2" w:space="0" w:color="auto"/>
            </w:tcBorders>
          </w:tcPr>
          <w:p w14:paraId="2110EFA7" w14:textId="77777777" w:rsidR="00144E0F" w:rsidRPr="00711388" w:rsidRDefault="00144E0F" w:rsidP="00877EC4">
            <w:pPr>
              <w:pStyle w:val="NormalLeft"/>
              <w:rPr>
                <w:lang w:val="en-GB"/>
              </w:rPr>
            </w:pPr>
            <w:r w:rsidRPr="00711388">
              <w:rPr>
                <w:lang w:val="en-GB"/>
              </w:rPr>
              <w:t>Accounting standards</w:t>
            </w:r>
          </w:p>
        </w:tc>
        <w:tc>
          <w:tcPr>
            <w:tcW w:w="5479" w:type="dxa"/>
            <w:gridSpan w:val="2"/>
            <w:tcBorders>
              <w:top w:val="single" w:sz="2" w:space="0" w:color="auto"/>
              <w:left w:val="single" w:sz="2" w:space="0" w:color="auto"/>
              <w:bottom w:val="single" w:sz="2" w:space="0" w:color="auto"/>
              <w:right w:val="single" w:sz="2" w:space="0" w:color="auto"/>
            </w:tcBorders>
          </w:tcPr>
          <w:p w14:paraId="21C696F6" w14:textId="77777777" w:rsidR="00144E0F" w:rsidRPr="00711388" w:rsidRDefault="00144E0F" w:rsidP="003030B1">
            <w:pPr>
              <w:pStyle w:val="NormalLeft"/>
              <w:jc w:val="both"/>
              <w:rPr>
                <w:lang w:val="en-GB"/>
              </w:rPr>
            </w:pPr>
            <w:r w:rsidRPr="00711388">
              <w:rPr>
                <w:lang w:val="en-GB"/>
              </w:rPr>
              <w:t>Identification of the accounting standards used for reporting items in S.02.01, financial statements valuation. The following closed list of options shall be used:</w:t>
            </w:r>
          </w:p>
          <w:p w14:paraId="5A9A252C" w14:textId="594BE342" w:rsidR="00144E0F" w:rsidRPr="00711388" w:rsidRDefault="00144E0F" w:rsidP="003030B1">
            <w:pPr>
              <w:pStyle w:val="NormalLeft"/>
              <w:jc w:val="both"/>
              <w:rPr>
                <w:lang w:val="en-GB"/>
              </w:rPr>
            </w:pPr>
            <w:r w:rsidRPr="00711388">
              <w:rPr>
                <w:lang w:val="en-GB"/>
              </w:rPr>
              <w:t xml:space="preserve">1 </w:t>
            </w:r>
            <w:r w:rsidR="00845F43" w:rsidRPr="00711388">
              <w:rPr>
                <w:lang w:val="en-GB"/>
              </w:rPr>
              <w:t>-</w:t>
            </w:r>
            <w:r w:rsidRPr="00711388">
              <w:rPr>
                <w:lang w:val="en-GB"/>
              </w:rPr>
              <w:t xml:space="preserve"> The undertaking is using International Financial Reporting Standards (‘IFRS’)</w:t>
            </w:r>
          </w:p>
          <w:p w14:paraId="6690DF99" w14:textId="56243682"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The undertaking is using local generally accepted accounting principles (‘GAAP’) (other than IFRS)</w:t>
            </w:r>
          </w:p>
        </w:tc>
      </w:tr>
      <w:tr w:rsidR="00626033" w:rsidRPr="00711388" w14:paraId="7F4BD9D0"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9A5A23F" w14:textId="77777777" w:rsidR="00144E0F" w:rsidRPr="00711388" w:rsidRDefault="00144E0F" w:rsidP="00877EC4">
            <w:pPr>
              <w:pStyle w:val="NormalLeft"/>
              <w:rPr>
                <w:lang w:val="en-GB"/>
              </w:rPr>
            </w:pPr>
            <w:r w:rsidRPr="00711388">
              <w:rPr>
                <w:lang w:val="en-GB"/>
              </w:rPr>
              <w:t>C0010/R0130</w:t>
            </w:r>
          </w:p>
        </w:tc>
        <w:tc>
          <w:tcPr>
            <w:tcW w:w="2136" w:type="dxa"/>
            <w:tcBorders>
              <w:top w:val="single" w:sz="2" w:space="0" w:color="auto"/>
              <w:left w:val="single" w:sz="2" w:space="0" w:color="auto"/>
              <w:bottom w:val="single" w:sz="2" w:space="0" w:color="auto"/>
              <w:right w:val="single" w:sz="2" w:space="0" w:color="auto"/>
            </w:tcBorders>
          </w:tcPr>
          <w:p w14:paraId="524E0900" w14:textId="77777777" w:rsidR="00144E0F" w:rsidRPr="00711388" w:rsidRDefault="00144E0F" w:rsidP="00877EC4">
            <w:pPr>
              <w:pStyle w:val="NormalLeft"/>
              <w:rPr>
                <w:lang w:val="en-GB"/>
              </w:rPr>
            </w:pPr>
            <w:r w:rsidRPr="00711388">
              <w:rPr>
                <w:lang w:val="en-GB"/>
              </w:rPr>
              <w:t>Method of Calculation of the SCR</w:t>
            </w:r>
          </w:p>
        </w:tc>
        <w:tc>
          <w:tcPr>
            <w:tcW w:w="5479" w:type="dxa"/>
            <w:gridSpan w:val="2"/>
            <w:tcBorders>
              <w:top w:val="single" w:sz="2" w:space="0" w:color="auto"/>
              <w:left w:val="single" w:sz="2" w:space="0" w:color="auto"/>
              <w:bottom w:val="single" w:sz="2" w:space="0" w:color="auto"/>
              <w:right w:val="single" w:sz="2" w:space="0" w:color="auto"/>
            </w:tcBorders>
          </w:tcPr>
          <w:p w14:paraId="16BC3518" w14:textId="77777777" w:rsidR="00144E0F" w:rsidRPr="00711388" w:rsidRDefault="00144E0F" w:rsidP="003030B1">
            <w:pPr>
              <w:pStyle w:val="NormalLeft"/>
              <w:jc w:val="both"/>
              <w:rPr>
                <w:lang w:val="en-GB"/>
              </w:rPr>
            </w:pPr>
            <w:r w:rsidRPr="00711388">
              <w:rPr>
                <w:lang w:val="en-GB"/>
              </w:rPr>
              <w:t>Identify the method used to calculate the SCR. The following closed list of options shall be used:</w:t>
            </w:r>
          </w:p>
          <w:p w14:paraId="4D4DA95E" w14:textId="6D50A6F9" w:rsidR="00144E0F" w:rsidRPr="00711388" w:rsidRDefault="00144E0F" w:rsidP="003030B1">
            <w:pPr>
              <w:pStyle w:val="NormalLeft"/>
              <w:jc w:val="both"/>
              <w:rPr>
                <w:lang w:val="en-GB"/>
              </w:rPr>
            </w:pPr>
            <w:r w:rsidRPr="00711388">
              <w:rPr>
                <w:lang w:val="en-GB"/>
              </w:rPr>
              <w:t xml:space="preserve">1 </w:t>
            </w:r>
            <w:r w:rsidR="00845F43" w:rsidRPr="00711388">
              <w:rPr>
                <w:lang w:val="en-GB"/>
              </w:rPr>
              <w:t>-</w:t>
            </w:r>
            <w:r w:rsidRPr="00711388">
              <w:rPr>
                <w:lang w:val="en-GB"/>
              </w:rPr>
              <w:t xml:space="preserve"> Standard formula</w:t>
            </w:r>
          </w:p>
          <w:p w14:paraId="37675836" w14:textId="286DA1C6"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Partial internal model</w:t>
            </w:r>
          </w:p>
          <w:p w14:paraId="12AFDA06" w14:textId="1300D722" w:rsidR="00144E0F" w:rsidRPr="00711388" w:rsidRDefault="00144E0F" w:rsidP="003030B1">
            <w:pPr>
              <w:pStyle w:val="NormalLeft"/>
              <w:jc w:val="both"/>
              <w:rPr>
                <w:lang w:val="en-GB"/>
              </w:rPr>
            </w:pPr>
            <w:r w:rsidRPr="00711388">
              <w:rPr>
                <w:lang w:val="en-GB"/>
              </w:rPr>
              <w:t xml:space="preserve">3 </w:t>
            </w:r>
            <w:r w:rsidR="00845F43" w:rsidRPr="00711388">
              <w:rPr>
                <w:lang w:val="en-GB"/>
              </w:rPr>
              <w:t>-</w:t>
            </w:r>
            <w:r w:rsidRPr="00711388">
              <w:rPr>
                <w:lang w:val="en-GB"/>
              </w:rPr>
              <w:t xml:space="preserve"> Full internal model</w:t>
            </w:r>
          </w:p>
        </w:tc>
      </w:tr>
      <w:tr w:rsidR="00626033" w:rsidRPr="00711388" w14:paraId="42ED2037"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BF00543" w14:textId="77777777" w:rsidR="00144E0F" w:rsidRPr="00711388" w:rsidRDefault="00144E0F" w:rsidP="00877EC4">
            <w:pPr>
              <w:pStyle w:val="NormalLeft"/>
              <w:rPr>
                <w:lang w:val="en-GB"/>
              </w:rPr>
            </w:pPr>
            <w:r w:rsidRPr="00711388">
              <w:rPr>
                <w:lang w:val="en-GB"/>
              </w:rPr>
              <w:t>C0010/R0140</w:t>
            </w:r>
          </w:p>
        </w:tc>
        <w:tc>
          <w:tcPr>
            <w:tcW w:w="2136" w:type="dxa"/>
            <w:tcBorders>
              <w:top w:val="single" w:sz="2" w:space="0" w:color="auto"/>
              <w:left w:val="single" w:sz="2" w:space="0" w:color="auto"/>
              <w:bottom w:val="single" w:sz="2" w:space="0" w:color="auto"/>
              <w:right w:val="single" w:sz="2" w:space="0" w:color="auto"/>
            </w:tcBorders>
          </w:tcPr>
          <w:p w14:paraId="6206A930" w14:textId="77777777" w:rsidR="00144E0F" w:rsidRPr="00711388" w:rsidRDefault="00144E0F" w:rsidP="00877EC4">
            <w:pPr>
              <w:pStyle w:val="NormalLeft"/>
              <w:rPr>
                <w:lang w:val="en-GB"/>
              </w:rPr>
            </w:pPr>
            <w:r w:rsidRPr="00711388">
              <w:rPr>
                <w:lang w:val="en-GB"/>
              </w:rPr>
              <w:t>Use of undertaking specific parameters</w:t>
            </w:r>
          </w:p>
        </w:tc>
        <w:tc>
          <w:tcPr>
            <w:tcW w:w="5479" w:type="dxa"/>
            <w:gridSpan w:val="2"/>
            <w:tcBorders>
              <w:top w:val="single" w:sz="2" w:space="0" w:color="auto"/>
              <w:left w:val="single" w:sz="2" w:space="0" w:color="auto"/>
              <w:bottom w:val="single" w:sz="2" w:space="0" w:color="auto"/>
              <w:right w:val="single" w:sz="2" w:space="0" w:color="auto"/>
            </w:tcBorders>
          </w:tcPr>
          <w:p w14:paraId="34958C13" w14:textId="77777777" w:rsidR="00144E0F" w:rsidRPr="00711388" w:rsidRDefault="00144E0F" w:rsidP="003030B1">
            <w:pPr>
              <w:pStyle w:val="NormalLeft"/>
              <w:jc w:val="both"/>
              <w:rPr>
                <w:lang w:val="en-GB"/>
              </w:rPr>
            </w:pPr>
            <w:r w:rsidRPr="00711388">
              <w:rPr>
                <w:lang w:val="en-GB"/>
              </w:rPr>
              <w:t>Identify if the undertaking is reporting figures using undertaking specific parameters. The following closed list of options shall be used:</w:t>
            </w:r>
          </w:p>
          <w:p w14:paraId="682B957C" w14:textId="0AD2660A" w:rsidR="00144E0F" w:rsidRPr="00711388" w:rsidRDefault="00144E0F" w:rsidP="003030B1">
            <w:pPr>
              <w:pStyle w:val="NormalLeft"/>
              <w:jc w:val="both"/>
              <w:rPr>
                <w:lang w:val="en-GB"/>
              </w:rPr>
            </w:pPr>
            <w:r w:rsidRPr="00711388">
              <w:rPr>
                <w:lang w:val="en-GB"/>
              </w:rPr>
              <w:t xml:space="preserve">1 </w:t>
            </w:r>
            <w:r w:rsidR="00845F43" w:rsidRPr="00711388">
              <w:rPr>
                <w:lang w:val="en-GB"/>
              </w:rPr>
              <w:t>-</w:t>
            </w:r>
            <w:r w:rsidRPr="00711388">
              <w:rPr>
                <w:lang w:val="en-GB"/>
              </w:rPr>
              <w:t xml:space="preserve"> Use of undertaking specific parameters</w:t>
            </w:r>
          </w:p>
          <w:p w14:paraId="6B12950E" w14:textId="7C569DCB"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Don't use undertaking specific parameters</w:t>
            </w:r>
          </w:p>
        </w:tc>
      </w:tr>
      <w:tr w:rsidR="00626033" w:rsidRPr="00711388" w14:paraId="2CFCE6A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DF9A7A3" w14:textId="77777777" w:rsidR="00144E0F" w:rsidRPr="00711388" w:rsidRDefault="00144E0F" w:rsidP="00877EC4">
            <w:pPr>
              <w:pStyle w:val="NormalLeft"/>
              <w:rPr>
                <w:lang w:val="en-GB"/>
              </w:rPr>
            </w:pPr>
            <w:r w:rsidRPr="00711388">
              <w:rPr>
                <w:lang w:val="en-GB"/>
              </w:rPr>
              <w:t>C0010/R0150</w:t>
            </w:r>
          </w:p>
        </w:tc>
        <w:tc>
          <w:tcPr>
            <w:tcW w:w="2136" w:type="dxa"/>
            <w:tcBorders>
              <w:top w:val="single" w:sz="2" w:space="0" w:color="auto"/>
              <w:left w:val="single" w:sz="2" w:space="0" w:color="auto"/>
              <w:bottom w:val="single" w:sz="2" w:space="0" w:color="auto"/>
              <w:right w:val="single" w:sz="2" w:space="0" w:color="auto"/>
            </w:tcBorders>
          </w:tcPr>
          <w:p w14:paraId="0DA0E0E6" w14:textId="60E0B4A2" w:rsidR="00144E0F" w:rsidRPr="00711388" w:rsidRDefault="00144E0F" w:rsidP="00877EC4">
            <w:pPr>
              <w:pStyle w:val="NormalLeft"/>
              <w:rPr>
                <w:lang w:val="en-GB"/>
              </w:rPr>
            </w:pPr>
            <w:r w:rsidRPr="00711388">
              <w:rPr>
                <w:lang w:val="en-GB"/>
              </w:rPr>
              <w:t>Ring</w:t>
            </w:r>
            <w:r w:rsidR="00711388" w:rsidRPr="00711388">
              <w:rPr>
                <w:lang w:val="en-GB"/>
              </w:rPr>
              <w:t>-</w:t>
            </w:r>
            <w:r w:rsidRPr="00711388">
              <w:rPr>
                <w:lang w:val="en-GB"/>
              </w:rPr>
              <w:t>Fenced Funds</w:t>
            </w:r>
          </w:p>
        </w:tc>
        <w:tc>
          <w:tcPr>
            <w:tcW w:w="5479" w:type="dxa"/>
            <w:gridSpan w:val="2"/>
            <w:tcBorders>
              <w:top w:val="single" w:sz="2" w:space="0" w:color="auto"/>
              <w:left w:val="single" w:sz="2" w:space="0" w:color="auto"/>
              <w:bottom w:val="single" w:sz="2" w:space="0" w:color="auto"/>
              <w:right w:val="single" w:sz="2" w:space="0" w:color="auto"/>
            </w:tcBorders>
          </w:tcPr>
          <w:p w14:paraId="6FE0925F" w14:textId="0AFFBD7B" w:rsidR="00144E0F" w:rsidRPr="00711388" w:rsidRDefault="00144E0F" w:rsidP="003030B1">
            <w:pPr>
              <w:pStyle w:val="NormalLeft"/>
              <w:jc w:val="both"/>
              <w:rPr>
                <w:lang w:val="en-GB"/>
              </w:rPr>
            </w:pPr>
            <w:r w:rsidRPr="00711388">
              <w:rPr>
                <w:lang w:val="en-GB"/>
              </w:rPr>
              <w:t>Identify if the undertaking is reporting activity by Ring</w:t>
            </w:r>
            <w:r w:rsidR="000A3009" w:rsidRPr="00711388">
              <w:rPr>
                <w:lang w:val="en-GB"/>
              </w:rPr>
              <w:t>-</w:t>
            </w:r>
            <w:r w:rsidRPr="00711388">
              <w:rPr>
                <w:lang w:val="en-GB"/>
              </w:rPr>
              <w:t>Fenced Funds. The following closed list of options shall be used:</w:t>
            </w:r>
          </w:p>
          <w:p w14:paraId="155C36E8" w14:textId="200E4819" w:rsidR="00144E0F" w:rsidRPr="00711388" w:rsidRDefault="00144E0F" w:rsidP="003030B1">
            <w:pPr>
              <w:pStyle w:val="NormalLeft"/>
              <w:jc w:val="both"/>
              <w:rPr>
                <w:lang w:val="en-GB"/>
              </w:rPr>
            </w:pPr>
            <w:r w:rsidRPr="00711388">
              <w:rPr>
                <w:lang w:val="en-GB"/>
              </w:rPr>
              <w:t xml:space="preserve">1 </w:t>
            </w:r>
            <w:r w:rsidR="00845F43" w:rsidRPr="00711388">
              <w:rPr>
                <w:lang w:val="en-GB"/>
              </w:rPr>
              <w:t>-</w:t>
            </w:r>
            <w:r w:rsidRPr="00711388">
              <w:rPr>
                <w:lang w:val="en-GB"/>
              </w:rPr>
              <w:t xml:space="preserve"> Reporting activity by RFF</w:t>
            </w:r>
          </w:p>
          <w:p w14:paraId="0DB32772" w14:textId="53BE9F92"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Not reporting activity by RFF</w:t>
            </w:r>
          </w:p>
        </w:tc>
      </w:tr>
      <w:tr w:rsidR="00626033" w:rsidRPr="00711388" w14:paraId="62CB3E2C"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7D287A63" w14:textId="77777777" w:rsidR="00144E0F" w:rsidRPr="00711388" w:rsidRDefault="00144E0F" w:rsidP="00877EC4">
            <w:pPr>
              <w:pStyle w:val="NormalLeft"/>
              <w:rPr>
                <w:lang w:val="en-GB"/>
              </w:rPr>
            </w:pPr>
            <w:r w:rsidRPr="00711388">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14EC283F" w14:textId="77777777" w:rsidR="00144E0F" w:rsidRPr="00711388" w:rsidRDefault="00144E0F" w:rsidP="00877EC4">
            <w:pPr>
              <w:pStyle w:val="NormalLeft"/>
              <w:rPr>
                <w:lang w:val="en-GB"/>
              </w:rPr>
            </w:pPr>
            <w:r w:rsidRPr="00711388">
              <w:rPr>
                <w:lang w:val="en-GB"/>
              </w:rPr>
              <w:t>Matching adjustment</w:t>
            </w:r>
          </w:p>
        </w:tc>
        <w:tc>
          <w:tcPr>
            <w:tcW w:w="5479" w:type="dxa"/>
            <w:gridSpan w:val="2"/>
            <w:tcBorders>
              <w:top w:val="single" w:sz="2" w:space="0" w:color="auto"/>
              <w:left w:val="single" w:sz="2" w:space="0" w:color="auto"/>
              <w:bottom w:val="single" w:sz="2" w:space="0" w:color="auto"/>
              <w:right w:val="single" w:sz="2" w:space="0" w:color="auto"/>
            </w:tcBorders>
          </w:tcPr>
          <w:p w14:paraId="42D0AB2A" w14:textId="77777777" w:rsidR="00144E0F" w:rsidRPr="00711388" w:rsidRDefault="00144E0F" w:rsidP="003030B1">
            <w:pPr>
              <w:pStyle w:val="NormalLeft"/>
              <w:jc w:val="both"/>
              <w:rPr>
                <w:lang w:val="en-GB"/>
              </w:rPr>
            </w:pPr>
            <w:r w:rsidRPr="00711388">
              <w:rPr>
                <w:lang w:val="en-GB"/>
              </w:rPr>
              <w:t>Identify if the undertaking is reporting figures using the matching adjustment. The following closed list of options shall be used:</w:t>
            </w:r>
          </w:p>
          <w:p w14:paraId="5A433F86" w14:textId="3B7BCE8F" w:rsidR="00144E0F" w:rsidRPr="00711388" w:rsidRDefault="00144E0F" w:rsidP="003030B1">
            <w:pPr>
              <w:pStyle w:val="NormalLeft"/>
              <w:jc w:val="both"/>
              <w:rPr>
                <w:lang w:val="en-GB"/>
              </w:rPr>
            </w:pPr>
            <w:r w:rsidRPr="00711388">
              <w:rPr>
                <w:lang w:val="en-GB"/>
              </w:rPr>
              <w:t>1</w:t>
            </w:r>
            <w:r w:rsidR="00711388" w:rsidRPr="00711388">
              <w:rPr>
                <w:lang w:val="en-GB"/>
              </w:rPr>
              <w:t>-</w:t>
            </w:r>
            <w:r w:rsidRPr="00711388">
              <w:rPr>
                <w:lang w:val="en-GB"/>
              </w:rPr>
              <w:t xml:space="preserve"> Use of matching adjustment</w:t>
            </w:r>
          </w:p>
          <w:p w14:paraId="60E8ECA4" w14:textId="3DDA36DD"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No use of matching adjustment</w:t>
            </w:r>
          </w:p>
        </w:tc>
      </w:tr>
      <w:tr w:rsidR="00626033" w:rsidRPr="00711388" w14:paraId="059A028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44BDFA0D" w14:textId="77777777" w:rsidR="00144E0F" w:rsidRPr="00711388" w:rsidRDefault="00144E0F" w:rsidP="00877EC4">
            <w:pPr>
              <w:pStyle w:val="NormalLeft"/>
              <w:rPr>
                <w:lang w:val="en-GB"/>
              </w:rPr>
            </w:pPr>
            <w:r w:rsidRPr="00711388">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472E8B88" w14:textId="77777777" w:rsidR="00144E0F" w:rsidRPr="00711388" w:rsidRDefault="00144E0F" w:rsidP="00877EC4">
            <w:pPr>
              <w:pStyle w:val="NormalLeft"/>
              <w:rPr>
                <w:lang w:val="en-GB"/>
              </w:rPr>
            </w:pPr>
            <w:r w:rsidRPr="00711388">
              <w:rPr>
                <w:lang w:val="en-GB"/>
              </w:rPr>
              <w:t>Volatility adjustment</w:t>
            </w:r>
          </w:p>
        </w:tc>
        <w:tc>
          <w:tcPr>
            <w:tcW w:w="5479" w:type="dxa"/>
            <w:gridSpan w:val="2"/>
            <w:tcBorders>
              <w:top w:val="single" w:sz="2" w:space="0" w:color="auto"/>
              <w:left w:val="single" w:sz="2" w:space="0" w:color="auto"/>
              <w:bottom w:val="single" w:sz="2" w:space="0" w:color="auto"/>
              <w:right w:val="single" w:sz="2" w:space="0" w:color="auto"/>
            </w:tcBorders>
          </w:tcPr>
          <w:p w14:paraId="5FABACD5" w14:textId="77777777" w:rsidR="00144E0F" w:rsidRPr="00711388" w:rsidRDefault="00144E0F" w:rsidP="003030B1">
            <w:pPr>
              <w:pStyle w:val="NormalLeft"/>
              <w:jc w:val="both"/>
              <w:rPr>
                <w:lang w:val="en-GB"/>
              </w:rPr>
            </w:pPr>
            <w:r w:rsidRPr="00711388">
              <w:rPr>
                <w:lang w:val="en-GB"/>
              </w:rPr>
              <w:t>Identify if the undertaking is reporting figures using the volatility adjustment. The following closed list of options shall be used:</w:t>
            </w:r>
          </w:p>
          <w:p w14:paraId="58124BB5" w14:textId="5B3CD700" w:rsidR="00144E0F" w:rsidRPr="00711388" w:rsidRDefault="00144E0F" w:rsidP="003030B1">
            <w:pPr>
              <w:pStyle w:val="NormalLeft"/>
              <w:jc w:val="both"/>
              <w:rPr>
                <w:lang w:val="en-GB"/>
              </w:rPr>
            </w:pPr>
            <w:r w:rsidRPr="00711388">
              <w:rPr>
                <w:lang w:val="en-GB"/>
              </w:rPr>
              <w:t>1</w:t>
            </w:r>
            <w:r w:rsidR="00711388" w:rsidRPr="00711388">
              <w:rPr>
                <w:lang w:val="en-GB"/>
              </w:rPr>
              <w:t>-</w:t>
            </w:r>
            <w:r w:rsidRPr="00711388">
              <w:rPr>
                <w:lang w:val="en-GB"/>
              </w:rPr>
              <w:t xml:space="preserve"> Use of volatility adjustment</w:t>
            </w:r>
          </w:p>
          <w:p w14:paraId="0D33CFE8" w14:textId="4265342F"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No use of volatility adjustment</w:t>
            </w:r>
          </w:p>
          <w:p w14:paraId="50EF40E9" w14:textId="77777777" w:rsidR="00346F67" w:rsidRPr="00711388" w:rsidRDefault="00346F67" w:rsidP="003030B1">
            <w:pPr>
              <w:pStyle w:val="NormalLeft"/>
              <w:jc w:val="both"/>
              <w:rPr>
                <w:lang w:val="en-GB"/>
              </w:rPr>
            </w:pPr>
          </w:p>
        </w:tc>
      </w:tr>
      <w:tr w:rsidR="00626033" w:rsidRPr="00711388" w14:paraId="595BEE7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A1CFBB9" w14:textId="4D6903F9" w:rsidR="00144E0F" w:rsidRPr="00711388" w:rsidRDefault="00144E0F" w:rsidP="00877EC4">
            <w:pPr>
              <w:pStyle w:val="NormalLeft"/>
              <w:rPr>
                <w:lang w:val="en-GB"/>
              </w:rPr>
            </w:pPr>
            <w:ins w:id="338" w:author="Author">
              <w:r w:rsidRPr="00711388">
                <w:rPr>
                  <w:lang w:val="en-GB"/>
                </w:rPr>
                <w:t>C0010/</w:t>
              </w:r>
              <w:r w:rsidR="009762C3" w:rsidRPr="00711388">
                <w:rPr>
                  <w:lang w:val="en-GB"/>
                </w:rPr>
                <w:t>R0185</w:t>
              </w:r>
            </w:ins>
          </w:p>
        </w:tc>
        <w:tc>
          <w:tcPr>
            <w:tcW w:w="2136" w:type="dxa"/>
            <w:tcBorders>
              <w:top w:val="single" w:sz="2" w:space="0" w:color="auto"/>
              <w:left w:val="single" w:sz="2" w:space="0" w:color="auto"/>
              <w:bottom w:val="single" w:sz="2" w:space="0" w:color="auto"/>
              <w:right w:val="single" w:sz="2" w:space="0" w:color="auto"/>
            </w:tcBorders>
          </w:tcPr>
          <w:p w14:paraId="34F1A49A" w14:textId="22E3D769" w:rsidR="00144E0F" w:rsidRPr="00711388" w:rsidRDefault="009762C3" w:rsidP="00877EC4">
            <w:pPr>
              <w:pStyle w:val="NormalLeft"/>
              <w:rPr>
                <w:lang w:val="en-GB"/>
              </w:rPr>
            </w:pPr>
            <w:ins w:id="339" w:author="Author">
              <w:r w:rsidRPr="00711388">
                <w:rPr>
                  <w:lang w:val="en-GB"/>
                </w:rPr>
                <w:t>Adjustment to risk-corrected spread</w:t>
              </w:r>
            </w:ins>
          </w:p>
        </w:tc>
        <w:tc>
          <w:tcPr>
            <w:tcW w:w="5479" w:type="dxa"/>
            <w:gridSpan w:val="2"/>
            <w:tcBorders>
              <w:top w:val="single" w:sz="2" w:space="0" w:color="auto"/>
              <w:left w:val="single" w:sz="2" w:space="0" w:color="auto"/>
              <w:bottom w:val="single" w:sz="2" w:space="0" w:color="auto"/>
              <w:right w:val="single" w:sz="2" w:space="0" w:color="auto"/>
            </w:tcBorders>
          </w:tcPr>
          <w:p w14:paraId="35446ADB" w14:textId="77777777" w:rsidR="00144E0F" w:rsidRPr="00711388" w:rsidRDefault="00144E0F" w:rsidP="003030B1">
            <w:pPr>
              <w:pStyle w:val="NormalLeft"/>
              <w:jc w:val="both"/>
              <w:rPr>
                <w:ins w:id="340" w:author="Author"/>
                <w:lang w:val="en-GB"/>
              </w:rPr>
            </w:pPr>
            <w:ins w:id="341" w:author="Author">
              <w:r w:rsidRPr="00711388">
                <w:rPr>
                  <w:lang w:val="en-GB"/>
                </w:rPr>
                <w:t xml:space="preserve">Identify if the undertaking is reporting figures using </w:t>
              </w:r>
              <w:r w:rsidR="009762C3" w:rsidRPr="00711388">
                <w:rPr>
                  <w:lang w:val="en-GB"/>
                </w:rPr>
                <w:t xml:space="preserve">an undertaking-specific adjustment to the risk-corrected </w:t>
              </w:r>
              <w:r w:rsidR="009762C3" w:rsidRPr="00711388">
                <w:rPr>
                  <w:lang w:val="en-GB"/>
                </w:rPr>
                <w:lastRenderedPageBreak/>
                <w:t xml:space="preserve">spread under </w:t>
              </w:r>
              <w:r w:rsidRPr="00711388">
                <w:rPr>
                  <w:lang w:val="en-GB"/>
                </w:rPr>
                <w:t>the volatility adjustment. The following closed list of options shall be used:</w:t>
              </w:r>
            </w:ins>
          </w:p>
          <w:p w14:paraId="7C492F26" w14:textId="503F8EBD" w:rsidR="009762C3" w:rsidRPr="00711388" w:rsidRDefault="00144E0F" w:rsidP="009762C3">
            <w:pPr>
              <w:pStyle w:val="NormalLeft"/>
              <w:jc w:val="both"/>
              <w:rPr>
                <w:ins w:id="342" w:author="Author"/>
                <w:lang w:val="en-GB"/>
              </w:rPr>
            </w:pPr>
            <w:ins w:id="343" w:author="Author">
              <w:r w:rsidRPr="00711388">
                <w:rPr>
                  <w:lang w:val="en-GB"/>
                </w:rPr>
                <w:t>1</w:t>
              </w:r>
              <w:r w:rsidR="009762C3" w:rsidRPr="00711388">
                <w:rPr>
                  <w:lang w:val="en-GB"/>
                </w:rPr>
                <w:t xml:space="preserve"> </w:t>
              </w:r>
            </w:ins>
            <w:r w:rsidR="00711388" w:rsidRPr="00711388">
              <w:rPr>
                <w:lang w:val="en-GB"/>
              </w:rPr>
              <w:t>-</w:t>
            </w:r>
            <w:ins w:id="344" w:author="Author">
              <w:r w:rsidR="009762C3" w:rsidRPr="00711388">
                <w:rPr>
                  <w:lang w:val="en-GB"/>
                </w:rPr>
                <w:t xml:space="preserve"> Approval granted and </w:t>
              </w:r>
              <w:r w:rsidRPr="00711388">
                <w:rPr>
                  <w:lang w:val="en-GB"/>
                </w:rPr>
                <w:t xml:space="preserve">use of </w:t>
              </w:r>
              <w:r w:rsidR="009762C3" w:rsidRPr="00711388">
                <w:rPr>
                  <w:lang w:val="en-GB"/>
                </w:rPr>
                <w:t>undertaking-specific</w:t>
              </w:r>
              <w:r w:rsidRPr="00711388">
                <w:rPr>
                  <w:lang w:val="en-GB"/>
                </w:rPr>
                <w:t xml:space="preserve"> adjustment</w:t>
              </w:r>
              <w:r w:rsidR="009762C3" w:rsidRPr="00711388">
                <w:rPr>
                  <w:lang w:val="en-GB"/>
                </w:rPr>
                <w:t xml:space="preserve"> to the risk-corrected spread for this reporting</w:t>
              </w:r>
            </w:ins>
          </w:p>
          <w:p w14:paraId="1EA2B38D" w14:textId="768A2C76" w:rsidR="009762C3" w:rsidRPr="00711388" w:rsidRDefault="009762C3" w:rsidP="009762C3">
            <w:pPr>
              <w:pStyle w:val="NormalLeft"/>
              <w:jc w:val="both"/>
              <w:rPr>
                <w:ins w:id="345" w:author="Author"/>
                <w:lang w:val="en-GB"/>
              </w:rPr>
            </w:pPr>
            <w:ins w:id="346" w:author="Author">
              <w:r w:rsidRPr="00711388">
                <w:rPr>
                  <w:lang w:val="en-GB"/>
                </w:rPr>
                <w:t xml:space="preserve">2 </w:t>
              </w:r>
            </w:ins>
            <w:r w:rsidR="00711388" w:rsidRPr="00711388">
              <w:rPr>
                <w:lang w:val="en-GB"/>
              </w:rPr>
              <w:t>-</w:t>
            </w:r>
            <w:ins w:id="347" w:author="Author">
              <w:r w:rsidRPr="00711388">
                <w:rPr>
                  <w:lang w:val="en-GB"/>
                </w:rPr>
                <w:t xml:space="preserve"> Approval granted but no use of undertaking-specific adjustment to the risk-corrected spread for this reporting</w:t>
              </w:r>
            </w:ins>
          </w:p>
          <w:p w14:paraId="00601E16" w14:textId="69DD3DAB" w:rsidR="00041AC2" w:rsidRPr="00711388" w:rsidDel="000E5D9D" w:rsidRDefault="009762C3">
            <w:pPr>
              <w:autoSpaceDE/>
              <w:autoSpaceDN/>
              <w:spacing w:before="0" w:after="0"/>
              <w:rPr>
                <w:ins w:id="348" w:author="Author"/>
                <w:del w:id="349" w:author="Author"/>
                <w:rFonts w:eastAsia="Times New Roman"/>
                <w:lang w:val="en-GB"/>
              </w:rPr>
              <w:pPrChange w:id="350" w:author="Author">
                <w:pPr>
                  <w:autoSpaceDE/>
                  <w:autoSpaceDN/>
                  <w:spacing w:before="0" w:after="0"/>
                  <w:jc w:val="left"/>
                </w:pPr>
              </w:pPrChange>
            </w:pPr>
            <w:ins w:id="351" w:author="Author">
              <w:r w:rsidRPr="00711388">
                <w:rPr>
                  <w:lang w:val="en-GB"/>
                </w:rPr>
                <w:t xml:space="preserve">3 </w:t>
              </w:r>
            </w:ins>
            <w:r w:rsidR="00711388" w:rsidRPr="00711388">
              <w:rPr>
                <w:lang w:val="en-GB"/>
              </w:rPr>
              <w:t>-</w:t>
            </w:r>
            <w:ins w:id="352" w:author="Author">
              <w:r w:rsidRPr="00711388">
                <w:rPr>
                  <w:lang w:val="en-GB"/>
                </w:rPr>
                <w:t xml:space="preserve"> No approval to use the undertaking-specific adjustment to the risk-corrected spread</w:t>
              </w:r>
            </w:ins>
          </w:p>
          <w:p w14:paraId="2E3C4626" w14:textId="40797727" w:rsidR="00144E0F" w:rsidRPr="00711388" w:rsidRDefault="00144E0F" w:rsidP="00122637">
            <w:pPr>
              <w:pStyle w:val="NormalLeft"/>
              <w:jc w:val="both"/>
              <w:rPr>
                <w:lang w:val="en-GB"/>
              </w:rPr>
            </w:pPr>
          </w:p>
        </w:tc>
      </w:tr>
      <w:tr w:rsidR="00626033" w:rsidRPr="00711388" w14:paraId="2C49A259"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6D8B3E2" w14:textId="77777777" w:rsidR="00144E0F" w:rsidRPr="00711388" w:rsidRDefault="00144E0F" w:rsidP="00877EC4">
            <w:pPr>
              <w:pStyle w:val="NormalLeft"/>
              <w:rPr>
                <w:lang w:val="en-GB"/>
              </w:rPr>
            </w:pPr>
            <w:r w:rsidRPr="00711388">
              <w:rPr>
                <w:lang w:val="en-GB"/>
              </w:rPr>
              <w:lastRenderedPageBreak/>
              <w:t>C0010/R0190</w:t>
            </w:r>
          </w:p>
        </w:tc>
        <w:tc>
          <w:tcPr>
            <w:tcW w:w="2136" w:type="dxa"/>
            <w:tcBorders>
              <w:top w:val="single" w:sz="2" w:space="0" w:color="auto"/>
              <w:left w:val="single" w:sz="2" w:space="0" w:color="auto"/>
              <w:bottom w:val="single" w:sz="2" w:space="0" w:color="auto"/>
              <w:right w:val="single" w:sz="2" w:space="0" w:color="auto"/>
            </w:tcBorders>
          </w:tcPr>
          <w:p w14:paraId="3279BEB8" w14:textId="265B237B" w:rsidR="00144E0F" w:rsidRPr="00711388" w:rsidRDefault="00144E0F" w:rsidP="00877EC4">
            <w:pPr>
              <w:pStyle w:val="NormalLeft"/>
              <w:rPr>
                <w:lang w:val="en-GB"/>
              </w:rPr>
            </w:pPr>
            <w:r w:rsidRPr="00711388">
              <w:rPr>
                <w:lang w:val="en-GB"/>
              </w:rPr>
              <w:t>Transitional measure on the risk</w:t>
            </w:r>
            <w:r w:rsidR="00711388" w:rsidRPr="00711388">
              <w:rPr>
                <w:lang w:val="en-GB"/>
              </w:rPr>
              <w:t>-</w:t>
            </w:r>
            <w:r w:rsidRPr="00711388">
              <w:rPr>
                <w:lang w:val="en-GB"/>
              </w:rPr>
              <w:t>free interest rate</w:t>
            </w:r>
          </w:p>
        </w:tc>
        <w:tc>
          <w:tcPr>
            <w:tcW w:w="5479" w:type="dxa"/>
            <w:gridSpan w:val="2"/>
            <w:tcBorders>
              <w:top w:val="single" w:sz="2" w:space="0" w:color="auto"/>
              <w:left w:val="single" w:sz="2" w:space="0" w:color="auto"/>
              <w:bottom w:val="single" w:sz="2" w:space="0" w:color="auto"/>
              <w:right w:val="single" w:sz="2" w:space="0" w:color="auto"/>
            </w:tcBorders>
          </w:tcPr>
          <w:p w14:paraId="0396559D" w14:textId="77777777" w:rsidR="00144E0F" w:rsidRPr="00711388" w:rsidRDefault="00144E0F" w:rsidP="003030B1">
            <w:pPr>
              <w:pStyle w:val="NormalLeft"/>
              <w:jc w:val="both"/>
              <w:rPr>
                <w:lang w:val="en-GB"/>
              </w:rPr>
            </w:pPr>
            <w:r w:rsidRPr="00711388">
              <w:rPr>
                <w:lang w:val="en-GB"/>
              </w:rPr>
              <w:t>Identify if the undertaking is reporting figures using the transitional adjustment to the relevant risk-free interest rate term structure. The following closed list of options shall be used:</w:t>
            </w:r>
          </w:p>
          <w:p w14:paraId="395F276D" w14:textId="19F31320" w:rsidR="00144E0F" w:rsidRPr="00711388" w:rsidRDefault="00144E0F" w:rsidP="003030B1">
            <w:pPr>
              <w:pStyle w:val="NormalLeft"/>
              <w:jc w:val="both"/>
              <w:rPr>
                <w:lang w:val="en-GB"/>
              </w:rPr>
            </w:pPr>
            <w:r w:rsidRPr="00711388">
              <w:rPr>
                <w:lang w:val="en-GB"/>
              </w:rPr>
              <w:t xml:space="preserve">1 </w:t>
            </w:r>
            <w:r w:rsidR="00845F43" w:rsidRPr="00711388">
              <w:rPr>
                <w:lang w:val="en-GB"/>
              </w:rPr>
              <w:t>-</w:t>
            </w:r>
            <w:r w:rsidRPr="00711388">
              <w:rPr>
                <w:lang w:val="en-GB"/>
              </w:rPr>
              <w:t xml:space="preserve"> Use of transitional measure on the risk</w:t>
            </w:r>
            <w:r w:rsidR="00711388" w:rsidRPr="00711388">
              <w:rPr>
                <w:lang w:val="en-GB"/>
              </w:rPr>
              <w:t>-</w:t>
            </w:r>
            <w:r w:rsidRPr="00711388">
              <w:rPr>
                <w:lang w:val="en-GB"/>
              </w:rPr>
              <w:t>free interest rate</w:t>
            </w:r>
          </w:p>
          <w:p w14:paraId="12784DB4" w14:textId="0F17B7BA"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No use of transitional measure on the risk</w:t>
            </w:r>
            <w:r w:rsidR="00711388" w:rsidRPr="00711388">
              <w:rPr>
                <w:lang w:val="en-GB"/>
              </w:rPr>
              <w:t>-</w:t>
            </w:r>
            <w:r w:rsidRPr="00711388">
              <w:rPr>
                <w:lang w:val="en-GB"/>
              </w:rPr>
              <w:t>free interest rate</w:t>
            </w:r>
          </w:p>
        </w:tc>
      </w:tr>
      <w:tr w:rsidR="00626033" w:rsidRPr="00711388" w14:paraId="514F53A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FE5ED67" w14:textId="77777777" w:rsidR="00144E0F" w:rsidRPr="00711388" w:rsidRDefault="00144E0F" w:rsidP="00877EC4">
            <w:pPr>
              <w:pStyle w:val="NormalLeft"/>
              <w:rPr>
                <w:lang w:val="en-GB"/>
              </w:rPr>
            </w:pPr>
            <w:r w:rsidRPr="00711388">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52D13D51" w14:textId="77777777" w:rsidR="00144E0F" w:rsidRPr="00711388" w:rsidRDefault="00144E0F" w:rsidP="00877EC4">
            <w:pPr>
              <w:pStyle w:val="NormalLeft"/>
              <w:rPr>
                <w:lang w:val="en-GB"/>
              </w:rPr>
            </w:pPr>
            <w:r w:rsidRPr="00711388">
              <w:rPr>
                <w:lang w:val="en-GB"/>
              </w:rPr>
              <w:t>Transitional measure on technical provisions</w:t>
            </w:r>
          </w:p>
        </w:tc>
        <w:tc>
          <w:tcPr>
            <w:tcW w:w="5479" w:type="dxa"/>
            <w:gridSpan w:val="2"/>
            <w:tcBorders>
              <w:top w:val="single" w:sz="2" w:space="0" w:color="auto"/>
              <w:left w:val="single" w:sz="2" w:space="0" w:color="auto"/>
              <w:bottom w:val="single" w:sz="2" w:space="0" w:color="auto"/>
              <w:right w:val="single" w:sz="2" w:space="0" w:color="auto"/>
            </w:tcBorders>
          </w:tcPr>
          <w:p w14:paraId="402A2F68" w14:textId="77777777" w:rsidR="00144E0F" w:rsidRPr="00711388" w:rsidRDefault="00144E0F" w:rsidP="003030B1">
            <w:pPr>
              <w:pStyle w:val="NormalLeft"/>
              <w:jc w:val="both"/>
              <w:rPr>
                <w:lang w:val="en-GB"/>
              </w:rPr>
            </w:pPr>
            <w:r w:rsidRPr="00711388">
              <w:rPr>
                <w:lang w:val="en-GB"/>
              </w:rPr>
              <w:t>Identify if the undertaking is reporting figures using the transitional deduction to technical provisions. The following closed list of options shall be used:</w:t>
            </w:r>
          </w:p>
          <w:p w14:paraId="2D698099" w14:textId="26DD8774" w:rsidR="00144E0F" w:rsidRPr="00711388" w:rsidRDefault="00144E0F" w:rsidP="003030B1">
            <w:pPr>
              <w:pStyle w:val="NormalLeft"/>
              <w:jc w:val="both"/>
              <w:rPr>
                <w:lang w:val="en-GB"/>
              </w:rPr>
            </w:pPr>
            <w:r w:rsidRPr="00711388">
              <w:rPr>
                <w:lang w:val="en-GB"/>
              </w:rPr>
              <w:t xml:space="preserve">1 </w:t>
            </w:r>
            <w:r w:rsidR="00845F43" w:rsidRPr="00711388">
              <w:rPr>
                <w:lang w:val="en-GB"/>
              </w:rPr>
              <w:t>-</w:t>
            </w:r>
            <w:r w:rsidRPr="00711388">
              <w:rPr>
                <w:lang w:val="en-GB"/>
              </w:rPr>
              <w:t xml:space="preserve"> Use of transitional measure on technical provisions</w:t>
            </w:r>
          </w:p>
          <w:p w14:paraId="437742ED" w14:textId="35EC9D85"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No use of transitional measure on technical provisions</w:t>
            </w:r>
          </w:p>
        </w:tc>
      </w:tr>
      <w:tr w:rsidR="009762C3" w:rsidRPr="00711388" w14:paraId="0ECE3DA8" w14:textId="77777777" w:rsidTr="00C04A9F">
        <w:trPr>
          <w:ins w:id="353" w:author="Author"/>
        </w:trPr>
        <w:tc>
          <w:tcPr>
            <w:tcW w:w="1671" w:type="dxa"/>
            <w:gridSpan w:val="2"/>
            <w:tcBorders>
              <w:top w:val="single" w:sz="2" w:space="0" w:color="auto"/>
              <w:left w:val="single" w:sz="2" w:space="0" w:color="auto"/>
              <w:bottom w:val="single" w:sz="2" w:space="0" w:color="auto"/>
              <w:right w:val="single" w:sz="2" w:space="0" w:color="auto"/>
            </w:tcBorders>
          </w:tcPr>
          <w:p w14:paraId="2010E4BF" w14:textId="2CBCC6C2" w:rsidR="009762C3" w:rsidRPr="00711388" w:rsidRDefault="009762C3" w:rsidP="009762C3">
            <w:pPr>
              <w:pStyle w:val="NormalLeft"/>
              <w:rPr>
                <w:ins w:id="354" w:author="Author"/>
                <w:lang w:val="en-GB"/>
              </w:rPr>
            </w:pPr>
            <w:ins w:id="355" w:author="Author">
              <w:r w:rsidRPr="00711388">
                <w:rPr>
                  <w:lang w:val="en-GB"/>
                </w:rPr>
                <w:t>C0010/R0205</w:t>
              </w:r>
            </w:ins>
          </w:p>
        </w:tc>
        <w:tc>
          <w:tcPr>
            <w:tcW w:w="2136" w:type="dxa"/>
            <w:tcBorders>
              <w:top w:val="single" w:sz="2" w:space="0" w:color="auto"/>
              <w:left w:val="single" w:sz="2" w:space="0" w:color="auto"/>
              <w:bottom w:val="single" w:sz="2" w:space="0" w:color="auto"/>
              <w:right w:val="single" w:sz="2" w:space="0" w:color="auto"/>
            </w:tcBorders>
          </w:tcPr>
          <w:p w14:paraId="43242E48" w14:textId="6121BFCA" w:rsidR="009762C3" w:rsidRPr="00711388" w:rsidRDefault="009762C3" w:rsidP="009762C3">
            <w:pPr>
              <w:pStyle w:val="NormalLeft"/>
              <w:rPr>
                <w:ins w:id="356" w:author="Author"/>
                <w:lang w:val="en-GB"/>
              </w:rPr>
            </w:pPr>
            <w:commentRangeStart w:id="357"/>
            <w:ins w:id="358" w:author="Author">
              <w:r w:rsidRPr="00711388">
                <w:rPr>
                  <w:lang w:val="en-GB"/>
                </w:rPr>
                <w:t>Phasing</w:t>
              </w:r>
              <w:commentRangeEnd w:id="357"/>
              <w:r w:rsidR="006B2138" w:rsidRPr="00711388">
                <w:rPr>
                  <w:rStyle w:val="CommentReference"/>
                  <w:lang w:val="en-GB"/>
                </w:rPr>
                <w:commentReference w:id="357"/>
              </w:r>
              <w:r w:rsidRPr="00711388">
                <w:rPr>
                  <w:lang w:val="en-GB"/>
                </w:rPr>
                <w:t>-in mechanism for extrapolation</w:t>
              </w:r>
            </w:ins>
          </w:p>
        </w:tc>
        <w:tc>
          <w:tcPr>
            <w:tcW w:w="5479" w:type="dxa"/>
            <w:gridSpan w:val="2"/>
            <w:tcBorders>
              <w:top w:val="single" w:sz="2" w:space="0" w:color="auto"/>
              <w:left w:val="single" w:sz="2" w:space="0" w:color="auto"/>
              <w:bottom w:val="single" w:sz="2" w:space="0" w:color="auto"/>
              <w:right w:val="single" w:sz="2" w:space="0" w:color="auto"/>
            </w:tcBorders>
          </w:tcPr>
          <w:p w14:paraId="5E105127" w14:textId="66C794E0" w:rsidR="009762C3" w:rsidRPr="00711388" w:rsidRDefault="009762C3" w:rsidP="009762C3">
            <w:pPr>
              <w:pStyle w:val="NormalLeft"/>
              <w:jc w:val="both"/>
              <w:rPr>
                <w:ins w:id="359" w:author="Author"/>
                <w:lang w:val="en-GB"/>
              </w:rPr>
            </w:pPr>
            <w:ins w:id="360" w:author="Author">
              <w:r w:rsidRPr="00711388">
                <w:rPr>
                  <w:lang w:val="en-GB"/>
                </w:rPr>
                <w:t>Identify if the undertaking is reporting figures using the phasing-in mechanism for the extrapolation of the relevant risk-free interest rates. The following closed list of options shall be used:</w:t>
              </w:r>
            </w:ins>
          </w:p>
          <w:p w14:paraId="33062C92" w14:textId="7BA1111E" w:rsidR="009762C3" w:rsidRPr="00711388" w:rsidRDefault="009762C3" w:rsidP="009762C3">
            <w:pPr>
              <w:pStyle w:val="NormalLeft"/>
              <w:jc w:val="both"/>
              <w:rPr>
                <w:ins w:id="361" w:author="Author"/>
                <w:lang w:val="en-GB"/>
              </w:rPr>
            </w:pPr>
            <w:ins w:id="362" w:author="Author">
              <w:r w:rsidRPr="00711388">
                <w:rPr>
                  <w:lang w:val="en-GB"/>
                </w:rPr>
                <w:t xml:space="preserve">1 </w:t>
              </w:r>
            </w:ins>
            <w:r w:rsidR="00845F43" w:rsidRPr="00711388">
              <w:rPr>
                <w:lang w:val="en-GB"/>
              </w:rPr>
              <w:t>-</w:t>
            </w:r>
            <w:ins w:id="363" w:author="Author">
              <w:r w:rsidRPr="00711388">
                <w:rPr>
                  <w:lang w:val="en-GB"/>
                </w:rPr>
                <w:t xml:space="preserve"> Use of phasing-in mechanism for extrapolation</w:t>
              </w:r>
            </w:ins>
          </w:p>
          <w:p w14:paraId="0EE8A9FE" w14:textId="3097523B" w:rsidR="009762C3" w:rsidRPr="00711388" w:rsidRDefault="009762C3" w:rsidP="009762C3">
            <w:pPr>
              <w:pStyle w:val="NormalLeft"/>
              <w:jc w:val="both"/>
              <w:rPr>
                <w:ins w:id="364" w:author="Author"/>
                <w:lang w:val="en-GB"/>
              </w:rPr>
            </w:pPr>
            <w:ins w:id="365" w:author="Author">
              <w:r w:rsidRPr="00711388">
                <w:rPr>
                  <w:lang w:val="en-GB"/>
                </w:rPr>
                <w:t xml:space="preserve">2 </w:t>
              </w:r>
            </w:ins>
            <w:r w:rsidR="00845F43" w:rsidRPr="00711388">
              <w:rPr>
                <w:lang w:val="en-GB"/>
              </w:rPr>
              <w:t>-</w:t>
            </w:r>
            <w:ins w:id="366" w:author="Author">
              <w:r w:rsidRPr="00711388">
                <w:rPr>
                  <w:lang w:val="en-GB"/>
                </w:rPr>
                <w:t xml:space="preserve"> No use of phasing-in mechanism for extrapolation</w:t>
              </w:r>
            </w:ins>
          </w:p>
        </w:tc>
      </w:tr>
      <w:tr w:rsidR="00626033" w:rsidRPr="00711388" w14:paraId="0A5D3FC6"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B498B3B" w14:textId="77777777" w:rsidR="00144E0F" w:rsidRPr="00711388" w:rsidRDefault="00144E0F" w:rsidP="00877EC4">
            <w:pPr>
              <w:pStyle w:val="NormalLeft"/>
              <w:rPr>
                <w:lang w:val="en-GB"/>
              </w:rPr>
            </w:pPr>
            <w:r w:rsidRPr="00711388">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7F6F348A" w14:textId="64F88147" w:rsidR="00144E0F" w:rsidRPr="00711388" w:rsidRDefault="00144E0F" w:rsidP="00877EC4">
            <w:pPr>
              <w:pStyle w:val="NormalLeft"/>
              <w:rPr>
                <w:lang w:val="en-GB"/>
              </w:rPr>
            </w:pPr>
            <w:r w:rsidRPr="00711388">
              <w:rPr>
                <w:lang w:val="en-GB"/>
              </w:rPr>
              <w:t>Initial submission or re</w:t>
            </w:r>
            <w:r w:rsidR="00711388" w:rsidRPr="00711388">
              <w:rPr>
                <w:lang w:val="en-GB"/>
              </w:rPr>
              <w:t>-</w:t>
            </w:r>
            <w:r w:rsidRPr="00711388">
              <w:rPr>
                <w:lang w:val="en-GB"/>
              </w:rPr>
              <w:t>submission</w:t>
            </w:r>
          </w:p>
        </w:tc>
        <w:tc>
          <w:tcPr>
            <w:tcW w:w="5479" w:type="dxa"/>
            <w:gridSpan w:val="2"/>
            <w:tcBorders>
              <w:top w:val="single" w:sz="2" w:space="0" w:color="auto"/>
              <w:left w:val="single" w:sz="2" w:space="0" w:color="auto"/>
              <w:bottom w:val="single" w:sz="2" w:space="0" w:color="auto"/>
              <w:right w:val="single" w:sz="2" w:space="0" w:color="auto"/>
            </w:tcBorders>
          </w:tcPr>
          <w:p w14:paraId="683F97BA" w14:textId="6EF44F3C" w:rsidR="00144E0F" w:rsidRPr="00711388" w:rsidRDefault="00144E0F" w:rsidP="003030B1">
            <w:pPr>
              <w:pStyle w:val="NormalLeft"/>
              <w:jc w:val="both"/>
              <w:rPr>
                <w:lang w:val="en-GB"/>
              </w:rPr>
            </w:pPr>
            <w:r w:rsidRPr="00711388">
              <w:rPr>
                <w:lang w:val="en-GB"/>
              </w:rPr>
              <w:t>Identify if it is an initial submission of information or a re</w:t>
            </w:r>
            <w:r w:rsidR="00711388" w:rsidRPr="00711388">
              <w:rPr>
                <w:lang w:val="en-GB"/>
              </w:rPr>
              <w:t>-</w:t>
            </w:r>
            <w:r w:rsidRPr="00711388">
              <w:rPr>
                <w:lang w:val="en-GB"/>
              </w:rPr>
              <w:t>submission of information in relation to a reporting reference date already reported. The following closed list of options shall be used:</w:t>
            </w:r>
          </w:p>
          <w:p w14:paraId="6AACB5AD" w14:textId="36530135" w:rsidR="00144E0F" w:rsidRPr="00711388" w:rsidRDefault="00144E0F" w:rsidP="003030B1">
            <w:pPr>
              <w:pStyle w:val="NormalLeft"/>
              <w:jc w:val="both"/>
              <w:rPr>
                <w:lang w:val="en-GB"/>
              </w:rPr>
            </w:pPr>
            <w:r w:rsidRPr="00711388">
              <w:rPr>
                <w:lang w:val="en-GB"/>
              </w:rPr>
              <w:t xml:space="preserve">1 </w:t>
            </w:r>
            <w:r w:rsidR="00845F43" w:rsidRPr="00711388">
              <w:rPr>
                <w:lang w:val="en-GB"/>
              </w:rPr>
              <w:t>-</w:t>
            </w:r>
            <w:r w:rsidRPr="00711388">
              <w:rPr>
                <w:lang w:val="en-GB"/>
              </w:rPr>
              <w:t xml:space="preserve"> Initial submission</w:t>
            </w:r>
          </w:p>
          <w:p w14:paraId="7EC29864" w14:textId="1EFDAB8D" w:rsidR="00144E0F" w:rsidRPr="00711388" w:rsidRDefault="00144E0F" w:rsidP="003030B1">
            <w:pPr>
              <w:pStyle w:val="NormalLeft"/>
              <w:jc w:val="both"/>
              <w:rPr>
                <w:lang w:val="en-GB"/>
              </w:rPr>
            </w:pPr>
            <w:r w:rsidRPr="00711388">
              <w:rPr>
                <w:lang w:val="en-GB"/>
              </w:rPr>
              <w:t xml:space="preserve">2 </w:t>
            </w:r>
            <w:r w:rsidR="00845F43" w:rsidRPr="00711388">
              <w:rPr>
                <w:lang w:val="en-GB"/>
              </w:rPr>
              <w:t>-</w:t>
            </w:r>
            <w:r w:rsidRPr="00711388">
              <w:rPr>
                <w:lang w:val="en-GB"/>
              </w:rPr>
              <w:t xml:space="preserve"> Re</w:t>
            </w:r>
            <w:r w:rsidR="00711388" w:rsidRPr="00711388">
              <w:rPr>
                <w:lang w:val="en-GB"/>
              </w:rPr>
              <w:t>-</w:t>
            </w:r>
            <w:r w:rsidRPr="00711388">
              <w:rPr>
                <w:lang w:val="en-GB"/>
              </w:rPr>
              <w:t>submission</w:t>
            </w:r>
          </w:p>
        </w:tc>
      </w:tr>
      <w:tr w:rsidR="00626033" w:rsidRPr="00711388" w14:paraId="3F881F20" w14:textId="77777777">
        <w:tblPrEx>
          <w:tblBorders>
            <w:top w:val="single" w:sz="4" w:space="0" w:color="auto"/>
          </w:tblBorders>
        </w:tblPrEx>
        <w:trPr>
          <w:gridBefore w:val="1"/>
          <w:gridAfter w:val="1"/>
          <w:wBefore w:w="7" w:type="dxa"/>
          <w:wAfter w:w="19" w:type="dxa"/>
          <w:trHeight w:val="100"/>
        </w:trPr>
        <w:tc>
          <w:tcPr>
            <w:tcW w:w="9260" w:type="dxa"/>
            <w:gridSpan w:val="3"/>
          </w:tcPr>
          <w:p w14:paraId="366443C1" w14:textId="77777777" w:rsidR="00852C57" w:rsidRPr="00711388" w:rsidRDefault="00852C57" w:rsidP="003030B1">
            <w:pPr>
              <w:pStyle w:val="NormalLeft"/>
              <w:jc w:val="both"/>
              <w:rPr>
                <w:lang w:val="en-GB"/>
              </w:rPr>
            </w:pPr>
          </w:p>
        </w:tc>
      </w:tr>
      <w:tr w:rsidR="00626033" w:rsidRPr="00711388" w14:paraId="74466F17"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41EEA8F" w14:textId="77777777" w:rsidR="00144E0F" w:rsidRPr="00711388" w:rsidRDefault="00144E0F" w:rsidP="00B56338">
            <w:pPr>
              <w:pStyle w:val="NormalLeft"/>
              <w:rPr>
                <w:lang w:val="en-GB"/>
              </w:rPr>
            </w:pPr>
            <w:r w:rsidRPr="00711388">
              <w:rPr>
                <w:lang w:val="en-GB"/>
              </w:rPr>
              <w:lastRenderedPageBreak/>
              <w:t>R0250 </w:t>
            </w:r>
          </w:p>
        </w:tc>
        <w:tc>
          <w:tcPr>
            <w:tcW w:w="2136" w:type="dxa"/>
            <w:tcBorders>
              <w:top w:val="single" w:sz="2" w:space="0" w:color="auto"/>
              <w:left w:val="single" w:sz="2" w:space="0" w:color="auto"/>
              <w:bottom w:val="single" w:sz="2" w:space="0" w:color="auto"/>
              <w:right w:val="single" w:sz="2" w:space="0" w:color="auto"/>
            </w:tcBorders>
          </w:tcPr>
          <w:p w14:paraId="11196B49" w14:textId="77777777" w:rsidR="00144E0F" w:rsidRPr="00711388" w:rsidRDefault="00144E0F" w:rsidP="00B56338">
            <w:pPr>
              <w:pStyle w:val="NormalLeft"/>
              <w:rPr>
                <w:lang w:val="en-GB"/>
              </w:rPr>
            </w:pPr>
            <w:r w:rsidRPr="00711388">
              <w:rPr>
                <w:lang w:val="en-GB"/>
              </w:rPr>
              <w:t>Exemption of reporting ECAI information</w:t>
            </w:r>
          </w:p>
        </w:tc>
        <w:tc>
          <w:tcPr>
            <w:tcW w:w="5479" w:type="dxa"/>
            <w:gridSpan w:val="2"/>
            <w:tcBorders>
              <w:top w:val="single" w:sz="2" w:space="0" w:color="auto"/>
              <w:left w:val="single" w:sz="2" w:space="0" w:color="auto"/>
              <w:bottom w:val="single" w:sz="2" w:space="0" w:color="auto"/>
              <w:right w:val="single" w:sz="2" w:space="0" w:color="auto"/>
            </w:tcBorders>
          </w:tcPr>
          <w:p w14:paraId="17358240" w14:textId="77777777" w:rsidR="00144E0F" w:rsidRPr="00711388" w:rsidRDefault="00144E0F" w:rsidP="003030B1">
            <w:pPr>
              <w:pStyle w:val="NormalLeft"/>
              <w:jc w:val="both"/>
              <w:rPr>
                <w:lang w:val="en-GB"/>
              </w:rPr>
            </w:pPr>
            <w:r w:rsidRPr="00711388">
              <w:rPr>
                <w:lang w:val="en-GB"/>
              </w:rPr>
              <w:t>One of the options in the following closed list shall be used:</w:t>
            </w:r>
          </w:p>
          <w:p w14:paraId="7AD28399" w14:textId="5B48F3C6" w:rsidR="00144E0F" w:rsidRPr="00711388" w:rsidRDefault="00144E0F" w:rsidP="003030B1">
            <w:pPr>
              <w:pStyle w:val="Point0"/>
              <w:ind w:left="18" w:hanging="18"/>
              <w:rPr>
                <w:lang w:val="en-GB"/>
              </w:rPr>
            </w:pPr>
            <w:r w:rsidRPr="00711388">
              <w:rPr>
                <w:lang w:val="en-GB"/>
              </w:rPr>
              <w:tab/>
              <w:t xml:space="preserve">1 </w:t>
            </w:r>
            <w:r w:rsidR="00845F43" w:rsidRPr="00711388">
              <w:rPr>
                <w:lang w:val="en-GB"/>
              </w:rPr>
              <w:t>-</w:t>
            </w:r>
            <w:r w:rsidRPr="00711388">
              <w:rPr>
                <w:lang w:val="en-GB"/>
              </w:rPr>
              <w:tab/>
              <w:t xml:space="preserve">Exempted for assets (based on </w:t>
            </w:r>
            <w:r w:rsidR="001B3C24" w:rsidRPr="00711388">
              <w:rPr>
                <w:lang w:val="en-GB"/>
              </w:rPr>
              <w:t>A</w:t>
            </w:r>
            <w:r w:rsidRPr="00711388">
              <w:rPr>
                <w:lang w:val="en-GB"/>
              </w:rPr>
              <w:t>rticle 35</w:t>
            </w:r>
            <w:ins w:id="367" w:author="Author">
              <w:r w:rsidR="006C5F98" w:rsidRPr="00711388">
                <w:rPr>
                  <w:lang w:val="en-GB"/>
                </w:rPr>
                <w:t>a</w:t>
              </w:r>
              <w:r w:rsidR="00C225E3" w:rsidRPr="00711388">
                <w:rPr>
                  <w:lang w:val="en-GB"/>
                </w:rPr>
                <w:t xml:space="preserve"> </w:t>
              </w:r>
              <w:r w:rsidR="004521C5" w:rsidRPr="00711388">
                <w:rPr>
                  <w:lang w:val="en-GB"/>
                </w:rPr>
                <w:t>of Directive 2009/138/EC</w:t>
              </w:r>
            </w:ins>
            <w:r w:rsidRPr="00711388">
              <w:rPr>
                <w:lang w:val="en-GB"/>
              </w:rPr>
              <w:t>)</w:t>
            </w:r>
          </w:p>
          <w:p w14:paraId="790F872E" w14:textId="524EADFE" w:rsidR="00144E0F" w:rsidRPr="00711388" w:rsidRDefault="00144E0F" w:rsidP="003030B1">
            <w:pPr>
              <w:pStyle w:val="Point0"/>
              <w:ind w:left="18" w:hanging="18"/>
              <w:rPr>
                <w:lang w:val="en-GB"/>
              </w:rPr>
            </w:pPr>
            <w:r w:rsidRPr="00711388">
              <w:rPr>
                <w:lang w:val="en-GB"/>
              </w:rPr>
              <w:tab/>
              <w:t xml:space="preserve">2 </w:t>
            </w:r>
            <w:r w:rsidR="00845F43" w:rsidRPr="00711388">
              <w:rPr>
                <w:lang w:val="en-GB"/>
              </w:rPr>
              <w:t>-</w:t>
            </w:r>
            <w:r w:rsidRPr="00711388">
              <w:rPr>
                <w:lang w:val="en-GB"/>
              </w:rPr>
              <w:tab/>
              <w:t>Exempted for assets (based on outsourcing)</w:t>
            </w:r>
          </w:p>
          <w:p w14:paraId="63C1E0A0" w14:textId="3670C9A2" w:rsidR="00144E0F" w:rsidRPr="00711388" w:rsidRDefault="00144E0F" w:rsidP="003030B1">
            <w:pPr>
              <w:pStyle w:val="Point0"/>
              <w:ind w:left="18" w:hanging="18"/>
              <w:rPr>
                <w:lang w:val="en-GB"/>
              </w:rPr>
            </w:pPr>
            <w:r w:rsidRPr="00711388">
              <w:rPr>
                <w:lang w:val="en-GB"/>
              </w:rPr>
              <w:tab/>
              <w:t xml:space="preserve">3 </w:t>
            </w:r>
            <w:r w:rsidR="00845F43" w:rsidRPr="00711388">
              <w:rPr>
                <w:lang w:val="en-GB"/>
              </w:rPr>
              <w:t>-</w:t>
            </w:r>
            <w:r w:rsidRPr="00711388">
              <w:rPr>
                <w:lang w:val="en-GB"/>
              </w:rPr>
              <w:tab/>
              <w:t xml:space="preserve">Exempted for derivatives (based on </w:t>
            </w:r>
            <w:r w:rsidR="001B3C24" w:rsidRPr="00711388">
              <w:rPr>
                <w:lang w:val="en-GB"/>
              </w:rPr>
              <w:t>A</w:t>
            </w:r>
            <w:r w:rsidRPr="00711388">
              <w:rPr>
                <w:lang w:val="en-GB"/>
              </w:rPr>
              <w:t>rticle 35</w:t>
            </w:r>
            <w:ins w:id="368" w:author="Author">
              <w:r w:rsidR="00F92C62" w:rsidRPr="00711388">
                <w:rPr>
                  <w:lang w:val="en-GB"/>
                </w:rPr>
                <w:t>a</w:t>
              </w:r>
              <w:r w:rsidR="00C225E3" w:rsidRPr="00711388">
                <w:rPr>
                  <w:lang w:val="en-GB"/>
                </w:rPr>
                <w:t xml:space="preserve"> </w:t>
              </w:r>
              <w:r w:rsidR="004521C5" w:rsidRPr="00711388">
                <w:rPr>
                  <w:lang w:val="en-GB"/>
                </w:rPr>
                <w:t>of Directive 2009/138/EC</w:t>
              </w:r>
            </w:ins>
            <w:r w:rsidRPr="00711388">
              <w:rPr>
                <w:lang w:val="en-GB"/>
              </w:rPr>
              <w:t>)</w:t>
            </w:r>
          </w:p>
          <w:p w14:paraId="1FD35024" w14:textId="3546D6DB" w:rsidR="00144E0F" w:rsidRPr="00711388" w:rsidRDefault="00144E0F" w:rsidP="003030B1">
            <w:pPr>
              <w:pStyle w:val="Point0"/>
              <w:ind w:left="18" w:hanging="18"/>
              <w:rPr>
                <w:lang w:val="en-GB"/>
              </w:rPr>
            </w:pPr>
            <w:r w:rsidRPr="00711388">
              <w:rPr>
                <w:lang w:val="en-GB"/>
              </w:rPr>
              <w:tab/>
              <w:t xml:space="preserve">4 </w:t>
            </w:r>
            <w:r w:rsidR="00845F43" w:rsidRPr="00711388">
              <w:rPr>
                <w:lang w:val="en-GB"/>
              </w:rPr>
              <w:t>-</w:t>
            </w:r>
            <w:r w:rsidRPr="00711388">
              <w:rPr>
                <w:lang w:val="en-GB"/>
              </w:rPr>
              <w:tab/>
              <w:t>Exempted for derivatives (based on outsourcing)</w:t>
            </w:r>
          </w:p>
          <w:p w14:paraId="08B62BC8" w14:textId="69C97A03" w:rsidR="00144E0F" w:rsidRPr="00711388" w:rsidRDefault="00144E0F" w:rsidP="003030B1">
            <w:pPr>
              <w:pStyle w:val="Point0"/>
              <w:ind w:left="18" w:hanging="18"/>
              <w:rPr>
                <w:lang w:val="en-GB"/>
              </w:rPr>
            </w:pPr>
            <w:r w:rsidRPr="00711388">
              <w:rPr>
                <w:lang w:val="en-GB"/>
              </w:rPr>
              <w:tab/>
              <w:t xml:space="preserve">5 </w:t>
            </w:r>
            <w:r w:rsidR="00845F43" w:rsidRPr="00711388">
              <w:rPr>
                <w:lang w:val="en-GB"/>
              </w:rPr>
              <w:t>-</w:t>
            </w:r>
            <w:r w:rsidRPr="00711388">
              <w:rPr>
                <w:lang w:val="en-GB"/>
              </w:rPr>
              <w:tab/>
              <w:t xml:space="preserve">Exempted for assets and derivatives (based on </w:t>
            </w:r>
            <w:r w:rsidR="001B3C24" w:rsidRPr="00711388">
              <w:rPr>
                <w:lang w:val="en-GB"/>
              </w:rPr>
              <w:t>A</w:t>
            </w:r>
            <w:r w:rsidRPr="00711388">
              <w:rPr>
                <w:lang w:val="en-GB"/>
              </w:rPr>
              <w:t>rticle 35</w:t>
            </w:r>
            <w:ins w:id="369" w:author="Author">
              <w:r w:rsidR="00C225E3" w:rsidRPr="00711388">
                <w:rPr>
                  <w:lang w:val="en-GB"/>
                </w:rPr>
                <w:t xml:space="preserve">a </w:t>
              </w:r>
            </w:ins>
            <w:del w:id="370" w:author="Author">
              <w:r w:rsidRPr="00711388" w:rsidDel="004521C5">
                <w:rPr>
                  <w:lang w:val="en-GB"/>
                </w:rPr>
                <w:delText>(</w:delText>
              </w:r>
            </w:del>
            <w:ins w:id="371" w:author="Author">
              <w:r w:rsidR="004521C5" w:rsidRPr="00711388">
                <w:rPr>
                  <w:lang w:val="en-GB"/>
                </w:rPr>
                <w:t>of Directive 2009/138/EC</w:t>
              </w:r>
              <w:del w:id="372" w:author="Author">
                <w:r w:rsidR="004521C5" w:rsidRPr="00711388" w:rsidDel="00A84D76">
                  <w:rPr>
                    <w:lang w:val="en-GB"/>
                  </w:rPr>
                  <w:delText xml:space="preserve"> </w:delText>
                </w:r>
              </w:del>
            </w:ins>
            <w:r w:rsidRPr="00711388">
              <w:rPr>
                <w:lang w:val="en-GB"/>
              </w:rPr>
              <w:t>)</w:t>
            </w:r>
          </w:p>
          <w:p w14:paraId="4FBA3BB2" w14:textId="641BC3FE" w:rsidR="00144E0F" w:rsidRPr="00711388" w:rsidRDefault="00144E0F" w:rsidP="003030B1">
            <w:pPr>
              <w:pStyle w:val="Point0"/>
              <w:ind w:left="18" w:hanging="18"/>
              <w:rPr>
                <w:lang w:val="en-GB"/>
              </w:rPr>
            </w:pPr>
            <w:r w:rsidRPr="00711388">
              <w:rPr>
                <w:lang w:val="en-GB"/>
              </w:rPr>
              <w:tab/>
              <w:t xml:space="preserve">6 </w:t>
            </w:r>
            <w:r w:rsidR="00845F43" w:rsidRPr="00711388">
              <w:rPr>
                <w:lang w:val="en-GB"/>
              </w:rPr>
              <w:t>-</w:t>
            </w:r>
            <w:r w:rsidRPr="00711388">
              <w:rPr>
                <w:lang w:val="en-GB"/>
              </w:rPr>
              <w:tab/>
              <w:t>Exempted for assets and derivatives (based on outsourcing)</w:t>
            </w:r>
          </w:p>
          <w:p w14:paraId="369103AA" w14:textId="212C05EA" w:rsidR="00144E0F" w:rsidRPr="00711388" w:rsidRDefault="00144E0F" w:rsidP="003030B1">
            <w:pPr>
              <w:pStyle w:val="Point0"/>
              <w:ind w:left="18" w:hanging="18"/>
              <w:rPr>
                <w:lang w:val="en-GB"/>
              </w:rPr>
            </w:pPr>
            <w:r w:rsidRPr="00711388">
              <w:rPr>
                <w:lang w:val="en-GB"/>
              </w:rPr>
              <w:tab/>
              <w:t xml:space="preserve">0 </w:t>
            </w:r>
            <w:r w:rsidR="00845F43" w:rsidRPr="00711388">
              <w:rPr>
                <w:lang w:val="en-GB"/>
              </w:rPr>
              <w:t>-</w:t>
            </w:r>
            <w:r w:rsidRPr="00711388">
              <w:rPr>
                <w:lang w:val="en-GB"/>
              </w:rPr>
              <w:tab/>
              <w:t>Not exempted</w:t>
            </w:r>
          </w:p>
        </w:tc>
      </w:tr>
      <w:tr w:rsidR="00626033" w:rsidRPr="00711388" w14:paraId="04690F43"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4D20B97E" w14:textId="77777777" w:rsidR="00983E16" w:rsidRPr="00711388" w:rsidRDefault="00983E16" w:rsidP="00983E16">
            <w:pPr>
              <w:pStyle w:val="NormalLeft"/>
              <w:rPr>
                <w:lang w:val="en-GB"/>
              </w:rPr>
            </w:pPr>
            <w:r w:rsidRPr="00711388">
              <w:rPr>
                <w:lang w:val="en-GB"/>
              </w:rPr>
              <w:t>C0010/R0255</w:t>
            </w:r>
          </w:p>
        </w:tc>
        <w:tc>
          <w:tcPr>
            <w:tcW w:w="2136" w:type="dxa"/>
            <w:tcBorders>
              <w:top w:val="single" w:sz="2" w:space="0" w:color="auto"/>
              <w:left w:val="single" w:sz="2" w:space="0" w:color="auto"/>
              <w:bottom w:val="single" w:sz="2" w:space="0" w:color="auto"/>
              <w:right w:val="single" w:sz="2" w:space="0" w:color="auto"/>
            </w:tcBorders>
          </w:tcPr>
          <w:p w14:paraId="7B790597" w14:textId="1014CBC3" w:rsidR="00983E16" w:rsidRPr="00711388" w:rsidRDefault="00983E16" w:rsidP="00983E16">
            <w:pPr>
              <w:pStyle w:val="NormalLeft"/>
              <w:rPr>
                <w:lang w:val="en-GB"/>
              </w:rPr>
            </w:pPr>
            <w:r w:rsidRPr="00711388">
              <w:rPr>
                <w:lang w:val="en-GB"/>
              </w:rPr>
              <w:t>Direct URL to the webpage where the Solvency and Financial Condition Report is disclosed</w:t>
            </w:r>
          </w:p>
        </w:tc>
        <w:tc>
          <w:tcPr>
            <w:tcW w:w="5479" w:type="dxa"/>
            <w:gridSpan w:val="2"/>
            <w:tcBorders>
              <w:top w:val="single" w:sz="2" w:space="0" w:color="auto"/>
              <w:left w:val="single" w:sz="2" w:space="0" w:color="auto"/>
              <w:bottom w:val="single" w:sz="2" w:space="0" w:color="auto"/>
              <w:right w:val="single" w:sz="2" w:space="0" w:color="auto"/>
            </w:tcBorders>
          </w:tcPr>
          <w:p w14:paraId="449432AE" w14:textId="25B26520" w:rsidR="00983E16" w:rsidRPr="00711388" w:rsidRDefault="00983E16" w:rsidP="00983E16">
            <w:pPr>
              <w:pStyle w:val="NormalLeft"/>
              <w:jc w:val="both"/>
              <w:rPr>
                <w:lang w:val="en-GB"/>
              </w:rPr>
            </w:pPr>
            <w:r w:rsidRPr="00711388">
              <w:rPr>
                <w:lang w:val="en-GB"/>
              </w:rPr>
              <w:t xml:space="preserve">Include the direct URL to the </w:t>
            </w:r>
            <w:r w:rsidR="00BC32BD" w:rsidRPr="00711388">
              <w:rPr>
                <w:lang w:val="en-GB"/>
              </w:rPr>
              <w:t>web</w:t>
            </w:r>
            <w:r w:rsidRPr="00711388">
              <w:rPr>
                <w:lang w:val="en-GB"/>
              </w:rPr>
              <w:t xml:space="preserve">page where the Solvency and Financial Condition Report (SFCR) corresponding to the reporting reference date as filled in </w:t>
            </w:r>
            <w:r w:rsidR="00BC5C3D" w:rsidRPr="00711388">
              <w:rPr>
                <w:lang w:val="en-GB"/>
              </w:rPr>
              <w:t>C0010/R0081 “Financial year end”</w:t>
            </w:r>
            <w:r w:rsidRPr="00711388">
              <w:rPr>
                <w:lang w:val="en-GB"/>
              </w:rPr>
              <w:t xml:space="preserve"> will be published. </w:t>
            </w:r>
            <w:r w:rsidR="00617B23" w:rsidRPr="00711388">
              <w:rPr>
                <w:lang w:val="en-GB"/>
              </w:rPr>
              <w:t>In case undertaking has no webpage, "UNDERTAKING WITH NO WEBSITE" value should be reported.</w:t>
            </w:r>
          </w:p>
        </w:tc>
      </w:tr>
      <w:tr w:rsidR="00626033" w:rsidRPr="00711388" w14:paraId="5223C89A" w14:textId="77777777" w:rsidTr="00852C57">
        <w:trPr>
          <w:trHeight w:val="190"/>
        </w:trPr>
        <w:tc>
          <w:tcPr>
            <w:tcW w:w="1671" w:type="dxa"/>
            <w:gridSpan w:val="2"/>
            <w:tcBorders>
              <w:top w:val="single" w:sz="2" w:space="0" w:color="auto"/>
              <w:left w:val="single" w:sz="2" w:space="0" w:color="auto"/>
              <w:bottom w:val="single" w:sz="4" w:space="0" w:color="auto"/>
              <w:right w:val="single" w:sz="2" w:space="0" w:color="auto"/>
            </w:tcBorders>
          </w:tcPr>
          <w:p w14:paraId="4D7B2CD8" w14:textId="77777777" w:rsidR="00983E16" w:rsidRPr="00711388" w:rsidRDefault="00983E16" w:rsidP="00983E16">
            <w:pPr>
              <w:pStyle w:val="NormalLeft"/>
              <w:rPr>
                <w:lang w:val="en-GB"/>
              </w:rPr>
            </w:pPr>
            <w:r w:rsidRPr="00711388">
              <w:rPr>
                <w:lang w:val="en-GB"/>
              </w:rPr>
              <w:t>C0010/R0260</w:t>
            </w:r>
          </w:p>
        </w:tc>
        <w:tc>
          <w:tcPr>
            <w:tcW w:w="2136" w:type="dxa"/>
            <w:tcBorders>
              <w:top w:val="single" w:sz="2" w:space="0" w:color="auto"/>
              <w:left w:val="single" w:sz="2" w:space="0" w:color="auto"/>
              <w:bottom w:val="single" w:sz="4" w:space="0" w:color="auto"/>
              <w:right w:val="single" w:sz="2" w:space="0" w:color="auto"/>
            </w:tcBorders>
          </w:tcPr>
          <w:p w14:paraId="09743A75" w14:textId="77777777" w:rsidR="00983E16" w:rsidRPr="00711388" w:rsidRDefault="00983E16" w:rsidP="00983E16">
            <w:pPr>
              <w:pStyle w:val="NormalLeft"/>
              <w:rPr>
                <w:lang w:val="en-GB"/>
              </w:rPr>
            </w:pPr>
            <w:r w:rsidRPr="00711388">
              <w:rPr>
                <w:lang w:val="en-GB"/>
              </w:rPr>
              <w:t>Direct URL to download the Solvency and Financial Condition Report</w:t>
            </w:r>
          </w:p>
        </w:tc>
        <w:tc>
          <w:tcPr>
            <w:tcW w:w="5479" w:type="dxa"/>
            <w:gridSpan w:val="2"/>
            <w:tcBorders>
              <w:top w:val="single" w:sz="2" w:space="0" w:color="auto"/>
              <w:left w:val="single" w:sz="2" w:space="0" w:color="auto"/>
              <w:bottom w:val="single" w:sz="4" w:space="0" w:color="auto"/>
              <w:right w:val="single" w:sz="2" w:space="0" w:color="auto"/>
            </w:tcBorders>
          </w:tcPr>
          <w:p w14:paraId="4AF341C4" w14:textId="47DE3D37" w:rsidR="00983E16" w:rsidRPr="00711388" w:rsidRDefault="00983E16" w:rsidP="00983E16">
            <w:pPr>
              <w:pStyle w:val="NormalLeft"/>
              <w:jc w:val="both"/>
              <w:rPr>
                <w:lang w:val="en-GB"/>
              </w:rPr>
            </w:pPr>
            <w:r w:rsidRPr="00711388">
              <w:rPr>
                <w:lang w:val="en-GB"/>
              </w:rPr>
              <w:t xml:space="preserve">Include the direct URL to download the Solvency and Financial Condition Report (SFCR) corresponding to the reporting reference date as filled in </w:t>
            </w:r>
            <w:r w:rsidR="00BC5C3D" w:rsidRPr="00711388">
              <w:rPr>
                <w:lang w:val="en-GB"/>
              </w:rPr>
              <w:t>C0010/R0081 “Financial year end”</w:t>
            </w:r>
            <w:r w:rsidRPr="00711388">
              <w:rPr>
                <w:lang w:val="en-GB"/>
              </w:rPr>
              <w:t xml:space="preserve">. </w:t>
            </w:r>
          </w:p>
          <w:p w14:paraId="712EDCEF" w14:textId="77777777" w:rsidR="00983E16" w:rsidRPr="00711388" w:rsidRDefault="00983E16" w:rsidP="00983E16">
            <w:pPr>
              <w:pStyle w:val="NormalLeft"/>
              <w:jc w:val="both"/>
              <w:rPr>
                <w:lang w:val="en-GB"/>
              </w:rPr>
            </w:pPr>
            <w:r w:rsidRPr="00711388">
              <w:rPr>
                <w:lang w:val="en-GB"/>
              </w:rPr>
              <w:t xml:space="preserve">The URL shall directly link to the file containing the SFCR and not to a webpage. </w:t>
            </w:r>
          </w:p>
          <w:p w14:paraId="2AC891D6" w14:textId="1453E628" w:rsidR="00371F28" w:rsidRPr="00711388" w:rsidRDefault="00983E16" w:rsidP="00343FA0">
            <w:pPr>
              <w:pStyle w:val="NormalLeft"/>
              <w:jc w:val="both"/>
              <w:rPr>
                <w:lang w:val="en-GB"/>
              </w:rPr>
            </w:pPr>
            <w:r w:rsidRPr="00711388">
              <w:rPr>
                <w:lang w:val="en-GB"/>
              </w:rPr>
              <w:t>Alternatively, if the SFCR file is already available at the submission date</w:t>
            </w:r>
            <w:r w:rsidR="00C66E15" w:rsidRPr="00711388">
              <w:rPr>
                <w:lang w:val="en-GB"/>
              </w:rPr>
              <w:t>, or if the SFCR is not disclosed in a webpage,</w:t>
            </w:r>
            <w:r w:rsidRPr="00711388">
              <w:rPr>
                <w:lang w:val="en-GB"/>
              </w:rPr>
              <w:t xml:space="preserve"> the file </w:t>
            </w:r>
            <w:r w:rsidR="00343FA0" w:rsidRPr="00711388">
              <w:rPr>
                <w:lang w:val="en-GB"/>
              </w:rPr>
              <w:t xml:space="preserve">shall </w:t>
            </w:r>
            <w:r w:rsidRPr="00711388">
              <w:rPr>
                <w:lang w:val="en-GB"/>
              </w:rPr>
              <w:t>be included in the annual submission</w:t>
            </w:r>
            <w:r w:rsidR="00343FA0" w:rsidRPr="00711388">
              <w:rPr>
                <w:lang w:val="en-GB"/>
              </w:rPr>
              <w:t xml:space="preserve"> and in this cell choose one of the following options:</w:t>
            </w:r>
          </w:p>
          <w:p w14:paraId="4A4647E6" w14:textId="7F2D5973" w:rsidR="00343FA0" w:rsidRPr="00711388" w:rsidRDefault="00343FA0" w:rsidP="00343FA0">
            <w:pPr>
              <w:pStyle w:val="NormalLeft"/>
              <w:jc w:val="both"/>
              <w:rPr>
                <w:lang w:val="en-GB"/>
              </w:rPr>
            </w:pPr>
            <w:r w:rsidRPr="00711388">
              <w:rPr>
                <w:lang w:val="en-GB"/>
              </w:rPr>
              <w:t>“</w:t>
            </w:r>
            <w:r w:rsidR="00164701" w:rsidRPr="00711388">
              <w:rPr>
                <w:lang w:val="en-GB"/>
              </w:rPr>
              <w:t>SFCR f</w:t>
            </w:r>
            <w:r w:rsidRPr="00711388">
              <w:rPr>
                <w:lang w:val="en-GB"/>
              </w:rPr>
              <w:t>ile provided”</w:t>
            </w:r>
          </w:p>
          <w:p w14:paraId="03336398" w14:textId="0F09220F" w:rsidR="00343FA0" w:rsidRPr="00711388" w:rsidRDefault="00343FA0" w:rsidP="00343FA0">
            <w:pPr>
              <w:pStyle w:val="NormalLeft"/>
              <w:jc w:val="both"/>
              <w:rPr>
                <w:lang w:val="en-GB"/>
              </w:rPr>
            </w:pPr>
            <w:r w:rsidRPr="00711388">
              <w:rPr>
                <w:lang w:val="en-GB"/>
              </w:rPr>
              <w:t>“</w:t>
            </w:r>
            <w:r w:rsidR="00164701" w:rsidRPr="00711388">
              <w:rPr>
                <w:lang w:val="en-GB"/>
              </w:rPr>
              <w:t>SFCR f</w:t>
            </w:r>
            <w:r w:rsidRPr="00711388">
              <w:rPr>
                <w:lang w:val="en-GB"/>
              </w:rPr>
              <w:t>ile not provided”</w:t>
            </w:r>
          </w:p>
          <w:p w14:paraId="58C507FC" w14:textId="33462EDD" w:rsidR="00343FA0" w:rsidRPr="00711388" w:rsidRDefault="00343FA0" w:rsidP="00343FA0">
            <w:pPr>
              <w:pStyle w:val="NormalLeft"/>
              <w:jc w:val="both"/>
              <w:rPr>
                <w:lang w:val="en-GB"/>
              </w:rPr>
            </w:pPr>
          </w:p>
          <w:p w14:paraId="2DDEA9C5" w14:textId="37BA8E88" w:rsidR="00617B23" w:rsidRPr="00711388" w:rsidRDefault="00343FA0" w:rsidP="00343FA0">
            <w:pPr>
              <w:pStyle w:val="NormalLeft"/>
              <w:jc w:val="both"/>
              <w:rPr>
                <w:lang w:val="en-GB"/>
              </w:rPr>
            </w:pPr>
            <w:r w:rsidRPr="00711388">
              <w:rPr>
                <w:lang w:val="en-GB"/>
              </w:rPr>
              <w:t xml:space="preserve">If “File not provided” is chosen an explanation needs to be provided to the national competent authority. </w:t>
            </w:r>
            <w:r w:rsidR="00112B83" w:rsidRPr="00711388">
              <w:rPr>
                <w:lang w:val="en-GB"/>
              </w:rPr>
              <w:t>.</w:t>
            </w:r>
          </w:p>
        </w:tc>
      </w:tr>
      <w:tr w:rsidR="00626033" w:rsidRPr="00711388" w14:paraId="1777BF0E" w14:textId="77777777" w:rsidTr="00883F48">
        <w:tc>
          <w:tcPr>
            <w:tcW w:w="1671" w:type="dxa"/>
            <w:gridSpan w:val="2"/>
            <w:tcBorders>
              <w:top w:val="single" w:sz="2" w:space="0" w:color="auto"/>
              <w:left w:val="single" w:sz="2" w:space="0" w:color="auto"/>
              <w:bottom w:val="single" w:sz="2" w:space="0" w:color="auto"/>
              <w:right w:val="single" w:sz="2" w:space="0" w:color="auto"/>
            </w:tcBorders>
          </w:tcPr>
          <w:p w14:paraId="41D39436" w14:textId="77777777" w:rsidR="00983E16" w:rsidRPr="00711388" w:rsidRDefault="00983E16" w:rsidP="00983E16">
            <w:pPr>
              <w:pStyle w:val="NormalLeft"/>
              <w:rPr>
                <w:lang w:val="en-GB"/>
              </w:rPr>
            </w:pPr>
            <w:r w:rsidRPr="00711388">
              <w:rPr>
                <w:lang w:val="en-GB"/>
              </w:rPr>
              <w:lastRenderedPageBreak/>
              <w:t>C0010/R0270</w:t>
            </w:r>
          </w:p>
        </w:tc>
        <w:tc>
          <w:tcPr>
            <w:tcW w:w="2136" w:type="dxa"/>
            <w:tcBorders>
              <w:top w:val="single" w:sz="2" w:space="0" w:color="auto"/>
              <w:left w:val="single" w:sz="2" w:space="0" w:color="auto"/>
              <w:bottom w:val="single" w:sz="2" w:space="0" w:color="auto"/>
              <w:right w:val="single" w:sz="2" w:space="0" w:color="auto"/>
            </w:tcBorders>
          </w:tcPr>
          <w:p w14:paraId="6CE9B468" w14:textId="77777777" w:rsidR="00983E16" w:rsidRPr="00711388" w:rsidRDefault="00983E16" w:rsidP="00983E16">
            <w:pPr>
              <w:pStyle w:val="NormalLeft"/>
              <w:rPr>
                <w:lang w:val="en-GB"/>
              </w:rPr>
            </w:pPr>
            <w:r w:rsidRPr="00711388">
              <w:rPr>
                <w:lang w:val="en-GB"/>
              </w:rPr>
              <w:t xml:space="preserve">Captive Business </w:t>
            </w:r>
          </w:p>
        </w:tc>
        <w:tc>
          <w:tcPr>
            <w:tcW w:w="5479" w:type="dxa"/>
            <w:gridSpan w:val="2"/>
            <w:tcBorders>
              <w:top w:val="single" w:sz="2" w:space="0" w:color="auto"/>
              <w:left w:val="single" w:sz="2" w:space="0" w:color="auto"/>
              <w:bottom w:val="single" w:sz="2" w:space="0" w:color="auto"/>
              <w:right w:val="single" w:sz="2" w:space="0" w:color="auto"/>
            </w:tcBorders>
          </w:tcPr>
          <w:p w14:paraId="5CBADCFC" w14:textId="2DC372D1" w:rsidR="00983E16" w:rsidRPr="00711388" w:rsidRDefault="00983E16" w:rsidP="00983E16">
            <w:pPr>
              <w:pStyle w:val="NormalLeft"/>
              <w:jc w:val="both"/>
              <w:rPr>
                <w:lang w:val="en-GB"/>
              </w:rPr>
            </w:pPr>
            <w:r w:rsidRPr="00711388">
              <w:rPr>
                <w:lang w:val="en-GB"/>
              </w:rPr>
              <w:t>Identify if the undertaking performs a captive business in line with the definition in Art</w:t>
            </w:r>
            <w:r w:rsidR="00B4135A" w:rsidRPr="00711388">
              <w:rPr>
                <w:lang w:val="en-GB"/>
              </w:rPr>
              <w:t>icle</w:t>
            </w:r>
            <w:r w:rsidRPr="00711388">
              <w:rPr>
                <w:lang w:val="en-GB"/>
              </w:rPr>
              <w:t xml:space="preserve"> 13 of Directive</w:t>
            </w:r>
            <w:r w:rsidR="00B4135A" w:rsidRPr="00711388">
              <w:rPr>
                <w:lang w:val="en-GB"/>
              </w:rPr>
              <w:t xml:space="preserve"> 2009/138/EC</w:t>
            </w:r>
            <w:r w:rsidRPr="00711388">
              <w:rPr>
                <w:lang w:val="en-GB"/>
              </w:rPr>
              <w:t>.</w:t>
            </w:r>
          </w:p>
          <w:p w14:paraId="07BC9C46" w14:textId="2ED7FA3E" w:rsidR="00983E16" w:rsidRPr="00711388" w:rsidRDefault="00983E16" w:rsidP="00983E16">
            <w:pPr>
              <w:pStyle w:val="NormalLeft"/>
              <w:jc w:val="both"/>
              <w:rPr>
                <w:lang w:val="en-GB"/>
              </w:rPr>
            </w:pPr>
            <w:r w:rsidRPr="00711388">
              <w:rPr>
                <w:lang w:val="en-GB"/>
              </w:rPr>
              <w:t xml:space="preserve">1 </w:t>
            </w:r>
            <w:r w:rsidR="00711388" w:rsidRPr="00711388">
              <w:rPr>
                <w:lang w:val="en-GB"/>
              </w:rPr>
              <w:t>-</w:t>
            </w:r>
            <w:r w:rsidRPr="00711388">
              <w:rPr>
                <w:lang w:val="en-GB"/>
              </w:rPr>
              <w:t xml:space="preserve"> Captive business</w:t>
            </w:r>
          </w:p>
          <w:p w14:paraId="69C3CC0B" w14:textId="79AF2177" w:rsidR="00983E16" w:rsidRPr="00711388" w:rsidRDefault="00983E16" w:rsidP="00983E16">
            <w:pPr>
              <w:pStyle w:val="NormalLeft"/>
              <w:jc w:val="both"/>
              <w:rPr>
                <w:lang w:val="en-GB"/>
              </w:rPr>
            </w:pPr>
            <w:r w:rsidRPr="00711388">
              <w:rPr>
                <w:lang w:val="en-GB"/>
              </w:rPr>
              <w:t xml:space="preserve">2 </w:t>
            </w:r>
            <w:r w:rsidR="00711388" w:rsidRPr="00711388">
              <w:rPr>
                <w:lang w:val="en-GB"/>
              </w:rPr>
              <w:t>-</w:t>
            </w:r>
            <w:r w:rsidRPr="00711388">
              <w:rPr>
                <w:lang w:val="en-GB"/>
              </w:rPr>
              <w:t xml:space="preserve"> No captive business</w:t>
            </w:r>
          </w:p>
        </w:tc>
      </w:tr>
      <w:tr w:rsidR="00626033" w:rsidRPr="00711388" w14:paraId="4714696C" w14:textId="77777777" w:rsidTr="00883F48">
        <w:tc>
          <w:tcPr>
            <w:tcW w:w="1671" w:type="dxa"/>
            <w:gridSpan w:val="2"/>
            <w:tcBorders>
              <w:top w:val="single" w:sz="2" w:space="0" w:color="auto"/>
              <w:left w:val="single" w:sz="2" w:space="0" w:color="auto"/>
              <w:bottom w:val="single" w:sz="2" w:space="0" w:color="auto"/>
              <w:right w:val="single" w:sz="2" w:space="0" w:color="auto"/>
            </w:tcBorders>
          </w:tcPr>
          <w:p w14:paraId="67E935A1" w14:textId="77777777" w:rsidR="00983E16" w:rsidRPr="00711388" w:rsidRDefault="00983E16" w:rsidP="00983E16">
            <w:pPr>
              <w:pStyle w:val="NormalLeft"/>
              <w:rPr>
                <w:lang w:val="en-GB"/>
              </w:rPr>
            </w:pPr>
            <w:r w:rsidRPr="00711388">
              <w:rPr>
                <w:lang w:val="en-GB"/>
              </w:rPr>
              <w:t>C0010/R0280</w:t>
            </w:r>
          </w:p>
        </w:tc>
        <w:tc>
          <w:tcPr>
            <w:tcW w:w="2136" w:type="dxa"/>
            <w:tcBorders>
              <w:top w:val="single" w:sz="2" w:space="0" w:color="auto"/>
              <w:left w:val="single" w:sz="2" w:space="0" w:color="auto"/>
              <w:bottom w:val="single" w:sz="2" w:space="0" w:color="auto"/>
              <w:right w:val="single" w:sz="2" w:space="0" w:color="auto"/>
            </w:tcBorders>
          </w:tcPr>
          <w:p w14:paraId="78BB4E81" w14:textId="77777777" w:rsidR="00983E16" w:rsidRPr="00711388" w:rsidRDefault="00983E16" w:rsidP="00983E16">
            <w:pPr>
              <w:pStyle w:val="NormalLeft"/>
              <w:rPr>
                <w:lang w:val="en-GB"/>
              </w:rPr>
            </w:pPr>
            <w:r w:rsidRPr="00711388">
              <w:rPr>
                <w:lang w:val="en-GB"/>
              </w:rPr>
              <w:t xml:space="preserve">Run-Off Business </w:t>
            </w:r>
          </w:p>
        </w:tc>
        <w:tc>
          <w:tcPr>
            <w:tcW w:w="5479" w:type="dxa"/>
            <w:gridSpan w:val="2"/>
            <w:tcBorders>
              <w:top w:val="single" w:sz="2" w:space="0" w:color="auto"/>
              <w:left w:val="single" w:sz="2" w:space="0" w:color="auto"/>
              <w:bottom w:val="single" w:sz="2" w:space="0" w:color="auto"/>
              <w:right w:val="single" w:sz="2" w:space="0" w:color="auto"/>
            </w:tcBorders>
          </w:tcPr>
          <w:p w14:paraId="44BFB615" w14:textId="3E189790" w:rsidR="00983E16" w:rsidRPr="00711388" w:rsidRDefault="00983E16" w:rsidP="00983E16">
            <w:pPr>
              <w:pStyle w:val="NormalLeft"/>
              <w:jc w:val="both"/>
              <w:rPr>
                <w:lang w:val="en-GB"/>
              </w:rPr>
            </w:pPr>
            <w:r w:rsidRPr="00711388">
              <w:rPr>
                <w:lang w:val="en-GB"/>
              </w:rPr>
              <w:t xml:space="preserve">This item does not apply to the undertakings whose licence has been withdrawn. </w:t>
            </w:r>
          </w:p>
          <w:p w14:paraId="09B909FD" w14:textId="77777777" w:rsidR="00983E16" w:rsidRPr="00711388" w:rsidRDefault="00983E16" w:rsidP="00983E16">
            <w:pPr>
              <w:pStyle w:val="NormalLeft"/>
              <w:jc w:val="both"/>
              <w:rPr>
                <w:lang w:val="en-GB"/>
              </w:rPr>
            </w:pPr>
            <w:r w:rsidRPr="00711388">
              <w:rPr>
                <w:lang w:val="en-GB"/>
              </w:rPr>
              <w:t xml:space="preserve"> One of the options in the following closed list shall be used:</w:t>
            </w:r>
          </w:p>
          <w:p w14:paraId="1AC0F7E5" w14:textId="77777777" w:rsidR="00983E16" w:rsidRPr="00711388" w:rsidRDefault="00983E16" w:rsidP="00983E16">
            <w:pPr>
              <w:pStyle w:val="NormalLeft"/>
              <w:jc w:val="both"/>
              <w:rPr>
                <w:lang w:val="en-GB"/>
              </w:rPr>
            </w:pPr>
            <w:r w:rsidRPr="00711388">
              <w:rPr>
                <w:lang w:val="en-GB"/>
              </w:rPr>
              <w:t xml:space="preserve">1- Undertakings running-off a portfolio of contracts but not their whole business (partial run-off undertaking or undertaking with run-off portfolio); </w:t>
            </w:r>
          </w:p>
          <w:p w14:paraId="77F2BC84" w14:textId="77777777" w:rsidR="00983E16" w:rsidRPr="00711388" w:rsidRDefault="00983E16" w:rsidP="00983E16">
            <w:pPr>
              <w:pStyle w:val="NormalLeft"/>
              <w:jc w:val="both"/>
              <w:rPr>
                <w:lang w:val="en-GB"/>
              </w:rPr>
            </w:pPr>
            <w:r w:rsidRPr="00711388">
              <w:rPr>
                <w:lang w:val="en-GB"/>
              </w:rPr>
              <w:t>2 - Undertakings running-off their whole (previous) business (full run-off undertaking);</w:t>
            </w:r>
          </w:p>
          <w:p w14:paraId="36371A3A" w14:textId="507B4EC5" w:rsidR="00983E16" w:rsidRPr="00711388" w:rsidRDefault="00983E16" w:rsidP="00983E16">
            <w:pPr>
              <w:pStyle w:val="NormalLeft"/>
              <w:jc w:val="both"/>
              <w:rPr>
                <w:lang w:val="en-GB"/>
              </w:rPr>
            </w:pPr>
            <w:r w:rsidRPr="00711388">
              <w:rPr>
                <w:lang w:val="en-GB"/>
              </w:rPr>
              <w:t>3 - Undertakings with a run-off business model (specialised run-off undertakings) - insurance undertakings or groups whose business model is to actively acquire legacy portfolios or whole insurers in run-off</w:t>
            </w:r>
            <w:r w:rsidR="004C4F57" w:rsidRPr="00711388">
              <w:rPr>
                <w:lang w:val="en-GB"/>
              </w:rPr>
              <w:t>;</w:t>
            </w:r>
          </w:p>
          <w:p w14:paraId="7AF5E9B9" w14:textId="7F2E4E3C" w:rsidR="00983E16" w:rsidRPr="00711388" w:rsidRDefault="00983E16" w:rsidP="00983E16">
            <w:pPr>
              <w:pStyle w:val="NormalLeft"/>
              <w:jc w:val="both"/>
              <w:rPr>
                <w:lang w:val="en-GB"/>
              </w:rPr>
            </w:pPr>
            <w:r w:rsidRPr="00711388">
              <w:rPr>
                <w:lang w:val="en-GB"/>
              </w:rPr>
              <w:t xml:space="preserve">4 </w:t>
            </w:r>
            <w:r w:rsidR="00711388" w:rsidRPr="00711388">
              <w:rPr>
                <w:lang w:val="en-GB"/>
              </w:rPr>
              <w:t>-</w:t>
            </w:r>
            <w:r w:rsidRPr="00711388">
              <w:rPr>
                <w:lang w:val="en-GB"/>
              </w:rPr>
              <w:t xml:space="preserve"> No run-off business</w:t>
            </w:r>
            <w:r w:rsidR="004C4F57" w:rsidRPr="00711388">
              <w:rPr>
                <w:lang w:val="en-GB"/>
              </w:rPr>
              <w:t>.</w:t>
            </w:r>
          </w:p>
        </w:tc>
      </w:tr>
      <w:tr w:rsidR="00626033" w:rsidRPr="00711388" w14:paraId="1DF61E0B" w14:textId="77777777" w:rsidTr="00883F48">
        <w:tc>
          <w:tcPr>
            <w:tcW w:w="1671" w:type="dxa"/>
            <w:gridSpan w:val="2"/>
            <w:tcBorders>
              <w:top w:val="single" w:sz="2" w:space="0" w:color="auto"/>
              <w:left w:val="single" w:sz="2" w:space="0" w:color="auto"/>
              <w:bottom w:val="single" w:sz="2" w:space="0" w:color="auto"/>
              <w:right w:val="single" w:sz="2" w:space="0" w:color="auto"/>
            </w:tcBorders>
          </w:tcPr>
          <w:p w14:paraId="751D40F4" w14:textId="77777777" w:rsidR="00983E16" w:rsidRPr="00711388" w:rsidRDefault="00983E16" w:rsidP="00983E16">
            <w:pPr>
              <w:pStyle w:val="NormalLeft"/>
              <w:rPr>
                <w:lang w:val="en-GB"/>
              </w:rPr>
            </w:pPr>
            <w:r w:rsidRPr="00711388">
              <w:rPr>
                <w:lang w:val="en-GB"/>
              </w:rPr>
              <w:t>C0010/R0290</w:t>
            </w:r>
          </w:p>
        </w:tc>
        <w:tc>
          <w:tcPr>
            <w:tcW w:w="2136" w:type="dxa"/>
            <w:tcBorders>
              <w:top w:val="single" w:sz="2" w:space="0" w:color="auto"/>
              <w:left w:val="single" w:sz="2" w:space="0" w:color="auto"/>
              <w:bottom w:val="single" w:sz="2" w:space="0" w:color="auto"/>
              <w:right w:val="single" w:sz="2" w:space="0" w:color="auto"/>
            </w:tcBorders>
          </w:tcPr>
          <w:p w14:paraId="7E51BFFB" w14:textId="4B0ED39B" w:rsidR="00983E16" w:rsidRPr="00711388" w:rsidRDefault="00983E16" w:rsidP="00983E16">
            <w:pPr>
              <w:pStyle w:val="NormalLeft"/>
              <w:rPr>
                <w:lang w:val="en-GB"/>
              </w:rPr>
            </w:pPr>
            <w:r w:rsidRPr="00711388">
              <w:rPr>
                <w:lang w:val="en-GB"/>
              </w:rPr>
              <w:t>M</w:t>
            </w:r>
            <w:ins w:id="373" w:author="Author">
              <w:r w:rsidR="000259C2" w:rsidRPr="00711388">
                <w:rPr>
                  <w:lang w:val="en-GB"/>
                </w:rPr>
                <w:t xml:space="preserve">erger and </w:t>
              </w:r>
            </w:ins>
            <w:del w:id="374" w:author="Author">
              <w:r w:rsidRPr="00711388" w:rsidDel="000259C2">
                <w:rPr>
                  <w:lang w:val="en-GB"/>
                </w:rPr>
                <w:delText>&amp;</w:delText>
              </w:r>
            </w:del>
            <w:r w:rsidRPr="00711388">
              <w:rPr>
                <w:lang w:val="en-GB"/>
              </w:rPr>
              <w:t>A</w:t>
            </w:r>
            <w:ins w:id="375" w:author="Author">
              <w:r w:rsidR="000259C2" w:rsidRPr="00711388">
                <w:rPr>
                  <w:lang w:val="en-GB"/>
                </w:rPr>
                <w:t>cquisitions</w:t>
              </w:r>
            </w:ins>
            <w:r w:rsidRPr="00711388">
              <w:rPr>
                <w:lang w:val="en-GB"/>
              </w:rPr>
              <w:t xml:space="preserve"> during period </w:t>
            </w:r>
          </w:p>
        </w:tc>
        <w:tc>
          <w:tcPr>
            <w:tcW w:w="5479" w:type="dxa"/>
            <w:gridSpan w:val="2"/>
            <w:tcBorders>
              <w:top w:val="single" w:sz="2" w:space="0" w:color="auto"/>
              <w:left w:val="single" w:sz="2" w:space="0" w:color="auto"/>
              <w:bottom w:val="single" w:sz="2" w:space="0" w:color="auto"/>
              <w:right w:val="single" w:sz="2" w:space="0" w:color="auto"/>
            </w:tcBorders>
          </w:tcPr>
          <w:p w14:paraId="213EFD64" w14:textId="1A4117C4" w:rsidR="00983E16" w:rsidRPr="00711388" w:rsidRDefault="00983E16" w:rsidP="00983E16">
            <w:pPr>
              <w:pStyle w:val="NormalLeft"/>
              <w:jc w:val="both"/>
              <w:rPr>
                <w:lang w:val="en-GB"/>
              </w:rPr>
            </w:pPr>
            <w:r w:rsidRPr="00711388">
              <w:rPr>
                <w:lang w:val="en-GB"/>
              </w:rPr>
              <w:t>Identify if mergers or acquisitions</w:t>
            </w:r>
            <w:r w:rsidR="00AE4CCD" w:rsidRPr="00711388">
              <w:rPr>
                <w:lang w:val="en-GB"/>
              </w:rPr>
              <w:t xml:space="preserve"> or disposal of activities</w:t>
            </w:r>
            <w:r w:rsidRPr="00711388">
              <w:rPr>
                <w:lang w:val="en-GB"/>
              </w:rPr>
              <w:t xml:space="preserve"> affecting the information reported occurred during the reporting period.</w:t>
            </w:r>
          </w:p>
          <w:p w14:paraId="088BACE3" w14:textId="77777777" w:rsidR="00983E16" w:rsidRPr="00711388" w:rsidRDefault="00983E16" w:rsidP="00983E16">
            <w:pPr>
              <w:pStyle w:val="NormalLeft"/>
              <w:jc w:val="both"/>
              <w:rPr>
                <w:lang w:val="en-GB"/>
              </w:rPr>
            </w:pPr>
            <w:r w:rsidRPr="00711388">
              <w:rPr>
                <w:lang w:val="en-GB"/>
              </w:rPr>
              <w:t>One of the options in the following closed list shall be used:</w:t>
            </w:r>
          </w:p>
          <w:p w14:paraId="717445D9" w14:textId="5E13CB31" w:rsidR="00983E16" w:rsidRPr="00711388" w:rsidRDefault="00983E16" w:rsidP="00983E16">
            <w:pPr>
              <w:pStyle w:val="Point0"/>
              <w:rPr>
                <w:lang w:val="en-GB"/>
              </w:rPr>
            </w:pPr>
            <w:r w:rsidRPr="00711388">
              <w:rPr>
                <w:lang w:val="en-GB"/>
              </w:rPr>
              <w:t xml:space="preserve">1 </w:t>
            </w:r>
            <w:r w:rsidR="00845F43" w:rsidRPr="00711388">
              <w:rPr>
                <w:lang w:val="en-GB"/>
              </w:rPr>
              <w:t>-</w:t>
            </w:r>
            <w:r w:rsidRPr="00711388">
              <w:rPr>
                <w:lang w:val="en-GB"/>
              </w:rPr>
              <w:tab/>
              <w:t>Yes</w:t>
            </w:r>
          </w:p>
          <w:p w14:paraId="14A87751" w14:textId="6446A5EA" w:rsidR="00983E16" w:rsidRPr="00711388" w:rsidRDefault="00983E16" w:rsidP="00983E16">
            <w:pPr>
              <w:pStyle w:val="Point0"/>
              <w:rPr>
                <w:lang w:val="en-GB"/>
              </w:rPr>
            </w:pPr>
            <w:r w:rsidRPr="00711388">
              <w:rPr>
                <w:lang w:val="en-GB"/>
              </w:rPr>
              <w:t xml:space="preserve">2 </w:t>
            </w:r>
            <w:r w:rsidR="00845F43" w:rsidRPr="00711388">
              <w:rPr>
                <w:lang w:val="en-GB"/>
              </w:rPr>
              <w:t>-</w:t>
            </w:r>
            <w:r w:rsidRPr="00711388">
              <w:rPr>
                <w:lang w:val="en-GB"/>
              </w:rPr>
              <w:tab/>
              <w:t>No</w:t>
            </w:r>
          </w:p>
        </w:tc>
      </w:tr>
      <w:tr w:rsidR="00AA7419" w:rsidRPr="00711388" w14:paraId="3E61FD9F" w14:textId="77777777" w:rsidTr="00883F48">
        <w:trPr>
          <w:ins w:id="376" w:author="Author"/>
        </w:trPr>
        <w:tc>
          <w:tcPr>
            <w:tcW w:w="1671" w:type="dxa"/>
            <w:gridSpan w:val="2"/>
            <w:tcBorders>
              <w:top w:val="single" w:sz="2" w:space="0" w:color="auto"/>
              <w:left w:val="single" w:sz="2" w:space="0" w:color="auto"/>
              <w:bottom w:val="single" w:sz="2" w:space="0" w:color="auto"/>
              <w:right w:val="single" w:sz="2" w:space="0" w:color="auto"/>
            </w:tcBorders>
          </w:tcPr>
          <w:p w14:paraId="70C376C7" w14:textId="5F62C9EF" w:rsidR="00AA7419" w:rsidRPr="00711388" w:rsidRDefault="00AA7419" w:rsidP="00AA7419">
            <w:pPr>
              <w:pStyle w:val="NormalLeft"/>
              <w:rPr>
                <w:ins w:id="377" w:author="Author"/>
                <w:lang w:val="en-GB"/>
              </w:rPr>
            </w:pPr>
            <w:ins w:id="378" w:author="Author">
              <w:r w:rsidRPr="00711388">
                <w:rPr>
                  <w:lang w:val="en-GB"/>
                </w:rPr>
                <w:t>C0010/R0295</w:t>
              </w:r>
            </w:ins>
          </w:p>
        </w:tc>
        <w:tc>
          <w:tcPr>
            <w:tcW w:w="2136" w:type="dxa"/>
            <w:tcBorders>
              <w:top w:val="single" w:sz="2" w:space="0" w:color="auto"/>
              <w:left w:val="single" w:sz="2" w:space="0" w:color="auto"/>
              <w:bottom w:val="single" w:sz="2" w:space="0" w:color="auto"/>
              <w:right w:val="single" w:sz="2" w:space="0" w:color="auto"/>
            </w:tcBorders>
          </w:tcPr>
          <w:p w14:paraId="15B0B73E" w14:textId="737B6CA3" w:rsidR="00AA7419" w:rsidRPr="00711388" w:rsidRDefault="00AA7419" w:rsidP="00AA7419">
            <w:pPr>
              <w:pStyle w:val="NormalLeft"/>
              <w:rPr>
                <w:ins w:id="379" w:author="Author"/>
                <w:lang w:val="en-GB"/>
              </w:rPr>
            </w:pPr>
            <w:ins w:id="380" w:author="Author">
              <w:r w:rsidRPr="00711388">
                <w:rPr>
                  <w:lang w:val="en-GB"/>
                </w:rPr>
                <w:t xml:space="preserve">SNCU </w:t>
              </w:r>
            </w:ins>
            <w:r w:rsidR="00711388" w:rsidRPr="00711388">
              <w:rPr>
                <w:lang w:val="en-GB"/>
              </w:rPr>
              <w:t>-</w:t>
            </w:r>
            <w:ins w:id="381" w:author="Author">
              <w:r w:rsidRPr="00711388">
                <w:rPr>
                  <w:lang w:val="en-GB"/>
                </w:rPr>
                <w:t xml:space="preserve"> small and non complex undertaking</w:t>
              </w:r>
            </w:ins>
          </w:p>
        </w:tc>
        <w:tc>
          <w:tcPr>
            <w:tcW w:w="5479" w:type="dxa"/>
            <w:gridSpan w:val="2"/>
            <w:tcBorders>
              <w:top w:val="single" w:sz="2" w:space="0" w:color="auto"/>
              <w:left w:val="single" w:sz="2" w:space="0" w:color="auto"/>
              <w:bottom w:val="single" w:sz="2" w:space="0" w:color="auto"/>
              <w:right w:val="single" w:sz="2" w:space="0" w:color="auto"/>
            </w:tcBorders>
          </w:tcPr>
          <w:p w14:paraId="32AA73C1" w14:textId="6019DD13" w:rsidR="00AA7419" w:rsidRPr="00711388" w:rsidRDefault="00AA7419" w:rsidP="00AA7419">
            <w:pPr>
              <w:pStyle w:val="NormalLeft"/>
              <w:jc w:val="both"/>
              <w:rPr>
                <w:ins w:id="382" w:author="Author"/>
                <w:lang w:val="en-GB"/>
              </w:rPr>
            </w:pPr>
            <w:ins w:id="383" w:author="Author">
              <w:r w:rsidRPr="00711388">
                <w:rPr>
                  <w:lang w:val="en-GB"/>
                </w:rPr>
                <w:t xml:space="preserve">Identify if the undertaking has been classified as a small and non complex undertaking (SNCU) </w:t>
              </w:r>
              <w:r w:rsidR="00F45A06" w:rsidRPr="00711388">
                <w:rPr>
                  <w:lang w:val="en-GB"/>
                </w:rPr>
                <w:t>that meets the conditions set out in Article 29a and has been classified as such in accordance with Article 29b</w:t>
              </w:r>
              <w:r w:rsidRPr="00711388">
                <w:rPr>
                  <w:lang w:val="en-GB"/>
                </w:rPr>
                <w:t>.</w:t>
              </w:r>
            </w:ins>
          </w:p>
          <w:p w14:paraId="502779C5" w14:textId="62F1F1ED" w:rsidR="00AA7419" w:rsidRPr="00711388" w:rsidRDefault="00AA7419" w:rsidP="00AA7419">
            <w:pPr>
              <w:pStyle w:val="NormalLeft"/>
              <w:jc w:val="both"/>
              <w:rPr>
                <w:ins w:id="384" w:author="Author"/>
                <w:lang w:val="en-GB"/>
              </w:rPr>
            </w:pPr>
            <w:ins w:id="385" w:author="Author">
              <w:r w:rsidRPr="00711388">
                <w:rPr>
                  <w:lang w:val="en-GB"/>
                </w:rPr>
                <w:t xml:space="preserve">1 </w:t>
              </w:r>
            </w:ins>
            <w:r w:rsidR="00711388" w:rsidRPr="00711388">
              <w:rPr>
                <w:lang w:val="en-GB"/>
              </w:rPr>
              <w:t>-</w:t>
            </w:r>
            <w:ins w:id="386" w:author="Author">
              <w:r w:rsidR="00C47921" w:rsidRPr="00711388">
                <w:rPr>
                  <w:lang w:val="en-GB"/>
                </w:rPr>
                <w:t xml:space="preserve"> SNCU</w:t>
              </w:r>
            </w:ins>
          </w:p>
          <w:p w14:paraId="37727E3F" w14:textId="4A50C9E2" w:rsidR="00AA7419" w:rsidRPr="00711388" w:rsidRDefault="00AA7419" w:rsidP="00AA7419">
            <w:pPr>
              <w:pStyle w:val="NormalLeft"/>
              <w:jc w:val="both"/>
              <w:rPr>
                <w:ins w:id="387" w:author="Author"/>
                <w:lang w:val="en-GB"/>
              </w:rPr>
            </w:pPr>
            <w:ins w:id="388" w:author="Author">
              <w:r w:rsidRPr="00711388">
                <w:rPr>
                  <w:lang w:val="en-GB"/>
                </w:rPr>
                <w:t xml:space="preserve">2 </w:t>
              </w:r>
            </w:ins>
            <w:r w:rsidR="00711388" w:rsidRPr="00711388">
              <w:rPr>
                <w:lang w:val="en-GB"/>
              </w:rPr>
              <w:t>-</w:t>
            </w:r>
            <w:ins w:id="389" w:author="Author">
              <w:r w:rsidRPr="00711388">
                <w:rPr>
                  <w:lang w:val="en-GB"/>
                </w:rPr>
                <w:t xml:space="preserve"> No </w:t>
              </w:r>
              <w:r w:rsidR="00C47921" w:rsidRPr="00711388">
                <w:rPr>
                  <w:lang w:val="en-GB"/>
                </w:rPr>
                <w:t>SNCU</w:t>
              </w:r>
            </w:ins>
          </w:p>
        </w:tc>
      </w:tr>
    </w:tbl>
    <w:p w14:paraId="05EB47A5" w14:textId="77777777" w:rsidR="00144E0F" w:rsidRPr="00711388" w:rsidRDefault="00144E0F" w:rsidP="00377FCA">
      <w:pPr>
        <w:rPr>
          <w:lang w:val="en-GB"/>
        </w:rPr>
      </w:pPr>
    </w:p>
    <w:p w14:paraId="2E282889" w14:textId="630CD497" w:rsidR="00144E0F" w:rsidRPr="00711388" w:rsidRDefault="00144E0F" w:rsidP="00144E0F">
      <w:pPr>
        <w:pStyle w:val="ManualHeading2"/>
        <w:ind w:left="851" w:hanging="851"/>
        <w:rPr>
          <w:lang w:val="en-GB"/>
        </w:rPr>
      </w:pPr>
      <w:r w:rsidRPr="00711388">
        <w:rPr>
          <w:i/>
          <w:iCs/>
          <w:lang w:val="en-GB"/>
        </w:rPr>
        <w:t xml:space="preserve">S.01.03 </w:t>
      </w:r>
      <w:r w:rsidR="00845F43" w:rsidRPr="00711388">
        <w:rPr>
          <w:i/>
          <w:iCs/>
          <w:lang w:val="en-GB"/>
        </w:rPr>
        <w:t>-</w:t>
      </w:r>
      <w:r w:rsidRPr="00711388">
        <w:rPr>
          <w:i/>
          <w:iCs/>
          <w:lang w:val="en-GB"/>
        </w:rPr>
        <w:t xml:space="preserve"> Basic Information </w:t>
      </w:r>
      <w:r w:rsidR="00845F43" w:rsidRPr="00711388">
        <w:rPr>
          <w:i/>
          <w:iCs/>
          <w:lang w:val="en-GB"/>
        </w:rPr>
        <w:t>-</w:t>
      </w:r>
      <w:r w:rsidRPr="00711388">
        <w:rPr>
          <w:i/>
          <w:iCs/>
          <w:lang w:val="en-GB"/>
        </w:rPr>
        <w:t xml:space="preserve"> RFF and matching adjustment portfolios</w:t>
      </w:r>
    </w:p>
    <w:p w14:paraId="55A7CDF6" w14:textId="77777777" w:rsidR="00144E0F" w:rsidRPr="00711388" w:rsidRDefault="00144E0F" w:rsidP="00144E0F">
      <w:pPr>
        <w:rPr>
          <w:lang w:val="en-GB"/>
        </w:rPr>
      </w:pPr>
      <w:r w:rsidRPr="00711388">
        <w:rPr>
          <w:i/>
          <w:iCs/>
          <w:lang w:val="en-GB"/>
        </w:rPr>
        <w:t>General comments:</w:t>
      </w:r>
    </w:p>
    <w:p w14:paraId="21952711" w14:textId="2589C524" w:rsidR="00144E0F" w:rsidRPr="00711388" w:rsidRDefault="00144E0F" w:rsidP="00144E0F">
      <w:pPr>
        <w:rPr>
          <w:lang w:val="en-GB"/>
        </w:rPr>
      </w:pPr>
      <w:r w:rsidRPr="00711388">
        <w:rPr>
          <w:lang w:val="en-GB"/>
        </w:rPr>
        <w:t>This section relates to annual submission of information for individual entities.</w:t>
      </w:r>
    </w:p>
    <w:p w14:paraId="720882B3" w14:textId="5CD615DD" w:rsidR="00144E0F" w:rsidRPr="00711388" w:rsidRDefault="00144E0F" w:rsidP="00144E0F">
      <w:pPr>
        <w:rPr>
          <w:lang w:val="en-GB"/>
        </w:rPr>
      </w:pPr>
      <w:r w:rsidRPr="00711388">
        <w:rPr>
          <w:lang w:val="en-GB"/>
        </w:rPr>
        <w:lastRenderedPageBreak/>
        <w:t>All ring</w:t>
      </w:r>
      <w:r w:rsidR="00711388" w:rsidRPr="00711388">
        <w:rPr>
          <w:lang w:val="en-GB"/>
        </w:rPr>
        <w:t>-</w:t>
      </w:r>
      <w:r w:rsidRPr="00711388">
        <w:rPr>
          <w:lang w:val="en-GB"/>
        </w:rPr>
        <w:t>fenced funds and matching portfolios should be identified regardless if they are material for the purposes of submission of information.</w:t>
      </w:r>
    </w:p>
    <w:p w14:paraId="4B8B10D3" w14:textId="60184FE8" w:rsidR="00144E0F" w:rsidRPr="00711388" w:rsidRDefault="00144E0F" w:rsidP="00144E0F">
      <w:pPr>
        <w:rPr>
          <w:lang w:val="en-GB"/>
        </w:rPr>
      </w:pPr>
      <w:r w:rsidRPr="00711388">
        <w:rPr>
          <w:lang w:val="en-GB"/>
        </w:rPr>
        <w:t>In the first table all ring</w:t>
      </w:r>
      <w:r w:rsidR="00711388" w:rsidRPr="00711388">
        <w:rPr>
          <w:lang w:val="en-GB"/>
        </w:rPr>
        <w:t>-</w:t>
      </w:r>
      <w:r w:rsidRPr="00711388">
        <w:rPr>
          <w:lang w:val="en-GB"/>
        </w:rPr>
        <w:t>fenced funds and matching adjustments portfolios shall be reported. In case a ring</w:t>
      </w:r>
      <w:r w:rsidR="00711388" w:rsidRPr="00711388">
        <w:rPr>
          <w:lang w:val="en-GB"/>
        </w:rPr>
        <w:t>-</w:t>
      </w:r>
      <w:r w:rsidRPr="00711388">
        <w:rPr>
          <w:lang w:val="en-GB"/>
        </w:rPr>
        <w:t>fenced fund has a matching portfolio not covering the full RFF three funds have to be identified, one for the RFF, other for the MAP inside the RFF and other for the remaining part of the fund (vice</w:t>
      </w:r>
      <w:r w:rsidR="00711388" w:rsidRPr="00711388">
        <w:rPr>
          <w:lang w:val="en-GB"/>
        </w:rPr>
        <w:t>-</w:t>
      </w:r>
      <w:r w:rsidRPr="00711388">
        <w:rPr>
          <w:lang w:val="en-GB"/>
        </w:rPr>
        <w:t>versa for the situations where a MAP has a</w:t>
      </w:r>
      <w:r w:rsidR="00F45936" w:rsidRPr="00711388">
        <w:rPr>
          <w:lang w:val="en-GB"/>
        </w:rPr>
        <w:t>n</w:t>
      </w:r>
      <w:r w:rsidRPr="00711388">
        <w:rPr>
          <w:lang w:val="en-GB"/>
        </w:rPr>
        <w:t xml:space="preserve"> RFF).</w:t>
      </w:r>
    </w:p>
    <w:p w14:paraId="31115BF9" w14:textId="77777777" w:rsidR="00144E0F" w:rsidRPr="00711388" w:rsidRDefault="00144E0F" w:rsidP="00144E0F">
      <w:pPr>
        <w:rPr>
          <w:lang w:val="en-GB"/>
        </w:rPr>
      </w:pPr>
      <w:r w:rsidRPr="00711388">
        <w:rPr>
          <w:lang w:val="en-GB"/>
        </w:rPr>
        <w:t>In the second table the relations between the funds as explained in previous paragraph are explained. Only the funds with such relations shall be reported in the second table.</w:t>
      </w:r>
    </w:p>
    <w:tbl>
      <w:tblPr>
        <w:tblW w:w="9286" w:type="dxa"/>
        <w:tblLayout w:type="fixed"/>
        <w:tblLook w:val="0000" w:firstRow="0" w:lastRow="0" w:firstColumn="0" w:lastColumn="0" w:noHBand="0" w:noVBand="0"/>
      </w:tblPr>
      <w:tblGrid>
        <w:gridCol w:w="1300"/>
        <w:gridCol w:w="2879"/>
        <w:gridCol w:w="5107"/>
      </w:tblGrid>
      <w:tr w:rsidR="00626033" w:rsidRPr="00711388" w14:paraId="7DB60281" w14:textId="77777777" w:rsidTr="00652B6F">
        <w:tc>
          <w:tcPr>
            <w:tcW w:w="1300" w:type="dxa"/>
            <w:tcBorders>
              <w:top w:val="single" w:sz="2" w:space="0" w:color="auto"/>
              <w:left w:val="single" w:sz="2" w:space="0" w:color="auto"/>
              <w:bottom w:val="single" w:sz="2" w:space="0" w:color="auto"/>
              <w:right w:val="single" w:sz="2" w:space="0" w:color="auto"/>
            </w:tcBorders>
          </w:tcPr>
          <w:p w14:paraId="020239D3" w14:textId="77777777" w:rsidR="00144E0F" w:rsidRPr="00711388" w:rsidRDefault="00144E0F" w:rsidP="00877EC4">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A710961" w14:textId="77777777" w:rsidR="00144E0F" w:rsidRPr="00711388" w:rsidRDefault="00144E0F" w:rsidP="00877EC4">
            <w:pPr>
              <w:pStyle w:val="NormalCentered"/>
              <w:rPr>
                <w:lang w:val="en-GB"/>
              </w:rPr>
            </w:pPr>
            <w:r w:rsidRPr="00711388">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4D818AC8" w14:textId="77777777" w:rsidR="00144E0F" w:rsidRPr="00711388" w:rsidRDefault="00144E0F" w:rsidP="00877EC4">
            <w:pPr>
              <w:pStyle w:val="NormalCentered"/>
              <w:rPr>
                <w:lang w:val="en-GB"/>
              </w:rPr>
            </w:pPr>
            <w:r w:rsidRPr="00711388">
              <w:rPr>
                <w:lang w:val="en-GB"/>
              </w:rPr>
              <w:t>INSTRUCTIONS</w:t>
            </w:r>
          </w:p>
        </w:tc>
      </w:tr>
      <w:tr w:rsidR="00626033" w:rsidRPr="00711388" w14:paraId="5263A138" w14:textId="77777777" w:rsidTr="00652B6F">
        <w:tc>
          <w:tcPr>
            <w:tcW w:w="9286" w:type="dxa"/>
            <w:gridSpan w:val="3"/>
            <w:tcBorders>
              <w:top w:val="single" w:sz="2" w:space="0" w:color="auto"/>
              <w:left w:val="single" w:sz="2" w:space="0" w:color="auto"/>
              <w:bottom w:val="single" w:sz="2" w:space="0" w:color="auto"/>
              <w:right w:val="single" w:sz="2" w:space="0" w:color="auto"/>
            </w:tcBorders>
          </w:tcPr>
          <w:p w14:paraId="4A8B05A0" w14:textId="77777777" w:rsidR="00144E0F" w:rsidRPr="00711388" w:rsidRDefault="00652B6F" w:rsidP="00AF24E8">
            <w:pPr>
              <w:pStyle w:val="NormalCentered"/>
              <w:jc w:val="left"/>
              <w:rPr>
                <w:lang w:val="en-GB"/>
              </w:rPr>
            </w:pPr>
            <w:r w:rsidRPr="00711388">
              <w:rPr>
                <w:i/>
                <w:iCs/>
                <w:lang w:val="en-GB"/>
              </w:rPr>
              <w:t>List of all RFF/MAP (overlaps allowed)</w:t>
            </w:r>
          </w:p>
        </w:tc>
      </w:tr>
      <w:tr w:rsidR="00626033" w:rsidRPr="00711388" w14:paraId="72034D0C" w14:textId="77777777" w:rsidTr="00652B6F">
        <w:tc>
          <w:tcPr>
            <w:tcW w:w="1300" w:type="dxa"/>
            <w:tcBorders>
              <w:top w:val="single" w:sz="2" w:space="0" w:color="auto"/>
              <w:left w:val="single" w:sz="2" w:space="0" w:color="auto"/>
              <w:bottom w:val="single" w:sz="2" w:space="0" w:color="auto"/>
              <w:right w:val="single" w:sz="2" w:space="0" w:color="auto"/>
            </w:tcBorders>
          </w:tcPr>
          <w:p w14:paraId="532CAFDE" w14:textId="77777777" w:rsidR="00144E0F" w:rsidRPr="00711388" w:rsidRDefault="00144E0F" w:rsidP="00877EC4">
            <w:pPr>
              <w:pStyle w:val="NormalLeft"/>
              <w:rPr>
                <w:lang w:val="en-GB"/>
              </w:rPr>
            </w:pPr>
            <w:r w:rsidRPr="00711388">
              <w:rPr>
                <w:lang w:val="en-GB"/>
              </w:rPr>
              <w:t>C0040</w:t>
            </w:r>
          </w:p>
        </w:tc>
        <w:tc>
          <w:tcPr>
            <w:tcW w:w="2879" w:type="dxa"/>
            <w:tcBorders>
              <w:top w:val="single" w:sz="2" w:space="0" w:color="auto"/>
              <w:left w:val="single" w:sz="2" w:space="0" w:color="auto"/>
              <w:bottom w:val="single" w:sz="2" w:space="0" w:color="auto"/>
              <w:right w:val="single" w:sz="2" w:space="0" w:color="auto"/>
            </w:tcBorders>
          </w:tcPr>
          <w:p w14:paraId="7463BF45" w14:textId="77777777" w:rsidR="00144E0F" w:rsidRPr="00711388" w:rsidRDefault="00144E0F" w:rsidP="00877EC4">
            <w:pPr>
              <w:pStyle w:val="NormalLeft"/>
              <w:rPr>
                <w:lang w:val="en-GB"/>
              </w:rPr>
            </w:pPr>
            <w:r w:rsidRPr="00711388">
              <w:rPr>
                <w:lang w:val="en-GB"/>
              </w:rPr>
              <w:t>Fund /Portfolio Number</w:t>
            </w:r>
          </w:p>
        </w:tc>
        <w:tc>
          <w:tcPr>
            <w:tcW w:w="5107" w:type="dxa"/>
            <w:tcBorders>
              <w:top w:val="single" w:sz="2" w:space="0" w:color="auto"/>
              <w:left w:val="single" w:sz="2" w:space="0" w:color="auto"/>
              <w:bottom w:val="single" w:sz="2" w:space="0" w:color="auto"/>
              <w:right w:val="single" w:sz="2" w:space="0" w:color="auto"/>
            </w:tcBorders>
          </w:tcPr>
          <w:p w14:paraId="31ADC24A" w14:textId="503CA092" w:rsidR="00144E0F" w:rsidRPr="00711388" w:rsidRDefault="00144E0F" w:rsidP="00877EC4">
            <w:pPr>
              <w:pStyle w:val="NormalLeft"/>
              <w:rPr>
                <w:lang w:val="en-GB"/>
              </w:rPr>
            </w:pPr>
            <w:r w:rsidRPr="00711388">
              <w:rPr>
                <w:lang w:val="en-GB"/>
              </w:rPr>
              <w:t>Number which is attributed by the undertaking, corresponding to the unique number assigned to each ring</w:t>
            </w:r>
            <w:r w:rsidR="000A3009" w:rsidRPr="00711388">
              <w:rPr>
                <w:lang w:val="en-GB"/>
              </w:rPr>
              <w:t>-</w:t>
            </w:r>
            <w:r w:rsidRPr="00711388">
              <w:rPr>
                <w:lang w:val="en-GB"/>
              </w:rPr>
              <w:t xml:space="preserve">fenced fund and matching adjustment portfolio. This number has to be consistent over time and shall be used to identify the </w:t>
            </w:r>
            <w:r w:rsidR="000A3009" w:rsidRPr="00711388">
              <w:rPr>
                <w:lang w:val="en-GB"/>
              </w:rPr>
              <w:t>ring-fenced</w:t>
            </w:r>
            <w:r w:rsidRPr="00711388">
              <w:rPr>
                <w:lang w:val="en-GB"/>
              </w:rPr>
              <w:t xml:space="preserve"> funds and the matching portfolio number in other templates.</w:t>
            </w:r>
          </w:p>
        </w:tc>
      </w:tr>
      <w:tr w:rsidR="00626033" w:rsidRPr="00711388" w14:paraId="1C2435E3" w14:textId="77777777" w:rsidTr="00652B6F">
        <w:tc>
          <w:tcPr>
            <w:tcW w:w="1300" w:type="dxa"/>
            <w:tcBorders>
              <w:top w:val="single" w:sz="2" w:space="0" w:color="auto"/>
              <w:left w:val="single" w:sz="2" w:space="0" w:color="auto"/>
              <w:bottom w:val="single" w:sz="2" w:space="0" w:color="auto"/>
              <w:right w:val="single" w:sz="2" w:space="0" w:color="auto"/>
            </w:tcBorders>
          </w:tcPr>
          <w:p w14:paraId="03AFC019" w14:textId="77777777" w:rsidR="00144E0F" w:rsidRPr="00711388" w:rsidRDefault="00144E0F" w:rsidP="00877EC4">
            <w:pPr>
              <w:pStyle w:val="NormalLeft"/>
              <w:rPr>
                <w:lang w:val="en-GB"/>
              </w:rPr>
            </w:pPr>
            <w:r w:rsidRPr="00711388">
              <w:rPr>
                <w:lang w:val="en-GB"/>
              </w:rPr>
              <w:t>C0050</w:t>
            </w:r>
          </w:p>
        </w:tc>
        <w:tc>
          <w:tcPr>
            <w:tcW w:w="2879" w:type="dxa"/>
            <w:tcBorders>
              <w:top w:val="single" w:sz="2" w:space="0" w:color="auto"/>
              <w:left w:val="single" w:sz="2" w:space="0" w:color="auto"/>
              <w:bottom w:val="single" w:sz="2" w:space="0" w:color="auto"/>
              <w:right w:val="single" w:sz="2" w:space="0" w:color="auto"/>
            </w:tcBorders>
          </w:tcPr>
          <w:p w14:paraId="08692094" w14:textId="63EFFBC9" w:rsidR="00144E0F" w:rsidRPr="00711388" w:rsidRDefault="00144E0F" w:rsidP="00877EC4">
            <w:pPr>
              <w:pStyle w:val="NormalLeft"/>
              <w:rPr>
                <w:lang w:val="en-GB"/>
              </w:rPr>
            </w:pPr>
            <w:r w:rsidRPr="00711388">
              <w:rPr>
                <w:lang w:val="en-GB"/>
              </w:rPr>
              <w:t>Name of ring</w:t>
            </w:r>
            <w:r w:rsidR="00711388" w:rsidRPr="00711388">
              <w:rPr>
                <w:lang w:val="en-GB"/>
              </w:rPr>
              <w:t>-</w:t>
            </w:r>
            <w:r w:rsidRPr="00711388">
              <w:rPr>
                <w:lang w:val="en-GB"/>
              </w:rPr>
              <w:t>fenced fund/Matching adjustment portfolio</w:t>
            </w:r>
          </w:p>
        </w:tc>
        <w:tc>
          <w:tcPr>
            <w:tcW w:w="5107" w:type="dxa"/>
            <w:tcBorders>
              <w:top w:val="single" w:sz="2" w:space="0" w:color="auto"/>
              <w:left w:val="single" w:sz="2" w:space="0" w:color="auto"/>
              <w:bottom w:val="single" w:sz="2" w:space="0" w:color="auto"/>
              <w:right w:val="single" w:sz="2" w:space="0" w:color="auto"/>
            </w:tcBorders>
          </w:tcPr>
          <w:p w14:paraId="441388A9" w14:textId="40E8D136" w:rsidR="00144E0F" w:rsidRPr="00711388" w:rsidRDefault="00144E0F" w:rsidP="00877EC4">
            <w:pPr>
              <w:pStyle w:val="NormalLeft"/>
              <w:rPr>
                <w:lang w:val="en-GB"/>
              </w:rPr>
            </w:pPr>
            <w:r w:rsidRPr="00711388">
              <w:rPr>
                <w:lang w:val="en-GB"/>
              </w:rPr>
              <w:t xml:space="preserve">Indicate the name of the </w:t>
            </w:r>
            <w:r w:rsidR="000A3009" w:rsidRPr="00711388">
              <w:rPr>
                <w:lang w:val="en-GB"/>
              </w:rPr>
              <w:t>ring-fenced</w:t>
            </w:r>
            <w:r w:rsidRPr="00711388">
              <w:rPr>
                <w:lang w:val="en-GB"/>
              </w:rPr>
              <w:t xml:space="preserve"> fund and matching adjustment portfolio.</w:t>
            </w:r>
          </w:p>
          <w:p w14:paraId="3C6E8C64" w14:textId="77777777" w:rsidR="00144E0F" w:rsidRPr="00711388" w:rsidRDefault="00144E0F" w:rsidP="00877EC4">
            <w:pPr>
              <w:pStyle w:val="NormalLeft"/>
              <w:rPr>
                <w:lang w:val="en-GB"/>
              </w:rPr>
            </w:pPr>
            <w:r w:rsidRPr="00711388">
              <w:rPr>
                <w:lang w:val="en-GB"/>
              </w:rPr>
              <w:t>When possible (if linked to a commercial product)</w:t>
            </w:r>
            <w:r w:rsidR="00F45936" w:rsidRPr="00711388">
              <w:rPr>
                <w:lang w:val="en-GB"/>
              </w:rPr>
              <w:t>,</w:t>
            </w:r>
            <w:r w:rsidRPr="00711388">
              <w:rPr>
                <w:lang w:val="en-GB"/>
              </w:rPr>
              <w:t xml:space="preserve"> the commercial name shall be used. If not possible, e.g. if the fund is linked to several commercial products, a different name shall be used.</w:t>
            </w:r>
          </w:p>
          <w:p w14:paraId="780CBFBA" w14:textId="77777777" w:rsidR="00144E0F" w:rsidRPr="00711388" w:rsidRDefault="00144E0F" w:rsidP="00877EC4">
            <w:pPr>
              <w:pStyle w:val="NormalLeft"/>
              <w:rPr>
                <w:lang w:val="en-GB"/>
              </w:rPr>
            </w:pPr>
            <w:r w:rsidRPr="00711388">
              <w:rPr>
                <w:lang w:val="en-GB"/>
              </w:rPr>
              <w:t>The name shall be unique and be kept consistent over time.</w:t>
            </w:r>
          </w:p>
        </w:tc>
      </w:tr>
      <w:tr w:rsidR="00626033" w:rsidRPr="00711388" w14:paraId="7F115306" w14:textId="77777777" w:rsidTr="00652B6F">
        <w:tc>
          <w:tcPr>
            <w:tcW w:w="1300" w:type="dxa"/>
            <w:tcBorders>
              <w:top w:val="single" w:sz="2" w:space="0" w:color="auto"/>
              <w:left w:val="single" w:sz="2" w:space="0" w:color="auto"/>
              <w:bottom w:val="single" w:sz="2" w:space="0" w:color="auto"/>
              <w:right w:val="single" w:sz="2" w:space="0" w:color="auto"/>
            </w:tcBorders>
          </w:tcPr>
          <w:p w14:paraId="34340DEC" w14:textId="77777777" w:rsidR="00144E0F" w:rsidRPr="00711388" w:rsidRDefault="00144E0F" w:rsidP="00877EC4">
            <w:pPr>
              <w:pStyle w:val="NormalLeft"/>
              <w:rPr>
                <w:lang w:val="en-GB"/>
              </w:rPr>
            </w:pPr>
            <w:r w:rsidRPr="00711388">
              <w:rPr>
                <w:lang w:val="en-GB"/>
              </w:rPr>
              <w:t>C0060</w:t>
            </w:r>
          </w:p>
        </w:tc>
        <w:tc>
          <w:tcPr>
            <w:tcW w:w="2879" w:type="dxa"/>
            <w:tcBorders>
              <w:top w:val="single" w:sz="2" w:space="0" w:color="auto"/>
              <w:left w:val="single" w:sz="2" w:space="0" w:color="auto"/>
              <w:bottom w:val="single" w:sz="2" w:space="0" w:color="auto"/>
              <w:right w:val="single" w:sz="2" w:space="0" w:color="auto"/>
            </w:tcBorders>
          </w:tcPr>
          <w:p w14:paraId="4C06E303" w14:textId="77777777" w:rsidR="00144E0F" w:rsidRPr="00711388" w:rsidRDefault="00144E0F" w:rsidP="00877EC4">
            <w:pPr>
              <w:pStyle w:val="NormalLeft"/>
              <w:rPr>
                <w:lang w:val="en-GB"/>
              </w:rPr>
            </w:pPr>
            <w:r w:rsidRPr="00711388">
              <w:rPr>
                <w:lang w:val="en-GB"/>
              </w:rPr>
              <w:t>RFF/MAP/Remaining part of a fund</w:t>
            </w:r>
          </w:p>
        </w:tc>
        <w:tc>
          <w:tcPr>
            <w:tcW w:w="5107" w:type="dxa"/>
            <w:tcBorders>
              <w:top w:val="single" w:sz="2" w:space="0" w:color="auto"/>
              <w:left w:val="single" w:sz="2" w:space="0" w:color="auto"/>
              <w:bottom w:val="single" w:sz="2" w:space="0" w:color="auto"/>
              <w:right w:val="single" w:sz="2" w:space="0" w:color="auto"/>
            </w:tcBorders>
          </w:tcPr>
          <w:p w14:paraId="3F3FC07C" w14:textId="4499C5FB" w:rsidR="00144E0F" w:rsidRPr="00711388" w:rsidRDefault="00144E0F" w:rsidP="00877EC4">
            <w:pPr>
              <w:pStyle w:val="NormalLeft"/>
              <w:rPr>
                <w:lang w:val="en-GB"/>
              </w:rPr>
            </w:pPr>
            <w:r w:rsidRPr="00711388">
              <w:rPr>
                <w:lang w:val="en-GB"/>
              </w:rPr>
              <w:t xml:space="preserve">Indicate if it is a </w:t>
            </w:r>
            <w:r w:rsidR="000A3009" w:rsidRPr="00711388">
              <w:rPr>
                <w:lang w:val="en-GB"/>
              </w:rPr>
              <w:t>ring-fenced</w:t>
            </w:r>
            <w:r w:rsidRPr="00711388">
              <w:rPr>
                <w:lang w:val="en-GB"/>
              </w:rPr>
              <w:t xml:space="preserve"> fund or a matching portfolio. In the cases where other funds are included within one fund this cell shall identify the type of each fund or sub</w:t>
            </w:r>
            <w:r w:rsidR="00711388" w:rsidRPr="00711388">
              <w:rPr>
                <w:lang w:val="en-GB"/>
              </w:rPr>
              <w:t>-</w:t>
            </w:r>
            <w:r w:rsidRPr="00711388">
              <w:rPr>
                <w:lang w:val="en-GB"/>
              </w:rPr>
              <w:t>fund. One of the options in the following closed list shall be used:</w:t>
            </w:r>
          </w:p>
          <w:p w14:paraId="0BC81916" w14:textId="575C49CF"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Ring</w:t>
            </w:r>
            <w:r w:rsidR="00711388" w:rsidRPr="00711388">
              <w:rPr>
                <w:lang w:val="en-GB"/>
              </w:rPr>
              <w:t>-</w:t>
            </w:r>
            <w:r w:rsidRPr="00711388">
              <w:rPr>
                <w:lang w:val="en-GB"/>
              </w:rPr>
              <w:t>fenced fund</w:t>
            </w:r>
          </w:p>
          <w:p w14:paraId="167711C6" w14:textId="71934A7E"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Matching portfolio</w:t>
            </w:r>
          </w:p>
          <w:p w14:paraId="70F195EB" w14:textId="5093E9A7"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Remaining part of a fund</w:t>
            </w:r>
          </w:p>
        </w:tc>
      </w:tr>
      <w:tr w:rsidR="00626033" w:rsidRPr="00711388" w14:paraId="0624EC39" w14:textId="77777777" w:rsidTr="00652B6F">
        <w:tc>
          <w:tcPr>
            <w:tcW w:w="1300" w:type="dxa"/>
            <w:tcBorders>
              <w:top w:val="single" w:sz="2" w:space="0" w:color="auto"/>
              <w:left w:val="single" w:sz="2" w:space="0" w:color="auto"/>
              <w:bottom w:val="single" w:sz="2" w:space="0" w:color="auto"/>
              <w:right w:val="single" w:sz="2" w:space="0" w:color="auto"/>
            </w:tcBorders>
          </w:tcPr>
          <w:p w14:paraId="56AB1AB8" w14:textId="77777777" w:rsidR="00144E0F" w:rsidRPr="00711388" w:rsidRDefault="00144E0F" w:rsidP="00877EC4">
            <w:pPr>
              <w:pStyle w:val="NormalLeft"/>
              <w:rPr>
                <w:lang w:val="en-GB"/>
              </w:rPr>
            </w:pPr>
            <w:r w:rsidRPr="00711388">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7D2CE353" w14:textId="77777777" w:rsidR="00144E0F" w:rsidRPr="00711388" w:rsidRDefault="00144E0F" w:rsidP="00877EC4">
            <w:pPr>
              <w:pStyle w:val="NormalLeft"/>
              <w:rPr>
                <w:lang w:val="en-GB"/>
              </w:rPr>
            </w:pPr>
            <w:r w:rsidRPr="00711388">
              <w:rPr>
                <w:lang w:val="en-GB"/>
              </w:rPr>
              <w:t>RFF/MAP with sub RFF/MAP</w:t>
            </w:r>
          </w:p>
        </w:tc>
        <w:tc>
          <w:tcPr>
            <w:tcW w:w="5107" w:type="dxa"/>
            <w:tcBorders>
              <w:top w:val="single" w:sz="2" w:space="0" w:color="auto"/>
              <w:left w:val="single" w:sz="2" w:space="0" w:color="auto"/>
              <w:bottom w:val="single" w:sz="2" w:space="0" w:color="auto"/>
              <w:right w:val="single" w:sz="2" w:space="0" w:color="auto"/>
            </w:tcBorders>
          </w:tcPr>
          <w:p w14:paraId="3E19E93A" w14:textId="77777777" w:rsidR="00144E0F" w:rsidRPr="00711388" w:rsidRDefault="00144E0F" w:rsidP="00877EC4">
            <w:pPr>
              <w:pStyle w:val="NormalLeft"/>
              <w:rPr>
                <w:lang w:val="en-GB"/>
              </w:rPr>
            </w:pPr>
            <w:r w:rsidRPr="00711388">
              <w:rPr>
                <w:lang w:val="en-GB"/>
              </w:rPr>
              <w:t>Identify if the fund identified has other funds embedded. One of the options in the following closed list shall be used:</w:t>
            </w:r>
          </w:p>
          <w:p w14:paraId="03153C80" w14:textId="6871598E"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Fund with other funds embedded</w:t>
            </w:r>
          </w:p>
          <w:p w14:paraId="60BEB997" w14:textId="22BA701E" w:rsidR="00144E0F" w:rsidRPr="00711388" w:rsidRDefault="00144E0F" w:rsidP="00877EC4">
            <w:pPr>
              <w:pStyle w:val="NormalLeft"/>
              <w:rPr>
                <w:lang w:val="en-GB"/>
              </w:rPr>
            </w:pPr>
            <w:r w:rsidRPr="00711388">
              <w:rPr>
                <w:lang w:val="en-GB"/>
              </w:rPr>
              <w:lastRenderedPageBreak/>
              <w:t xml:space="preserve">2 </w:t>
            </w:r>
            <w:r w:rsidR="00845F43" w:rsidRPr="00711388">
              <w:rPr>
                <w:lang w:val="en-GB"/>
              </w:rPr>
              <w:t>-</w:t>
            </w:r>
            <w:r w:rsidRPr="00711388">
              <w:rPr>
                <w:lang w:val="en-GB"/>
              </w:rPr>
              <w:t xml:space="preserve"> Not a fund with other funds embedded</w:t>
            </w:r>
          </w:p>
          <w:p w14:paraId="0FE2AD74" w14:textId="77777777" w:rsidR="00144E0F" w:rsidRPr="00711388" w:rsidRDefault="00144E0F" w:rsidP="00877EC4">
            <w:pPr>
              <w:pStyle w:val="NormalLeft"/>
              <w:rPr>
                <w:lang w:val="en-GB"/>
              </w:rPr>
            </w:pPr>
            <w:r w:rsidRPr="00711388">
              <w:rPr>
                <w:lang w:val="en-GB"/>
              </w:rPr>
              <w:t>Only the ‘mother’ fund shall be identified with option 1.</w:t>
            </w:r>
          </w:p>
        </w:tc>
      </w:tr>
      <w:tr w:rsidR="00626033" w:rsidRPr="00711388" w14:paraId="69EB4EDE" w14:textId="77777777" w:rsidTr="00652B6F">
        <w:tc>
          <w:tcPr>
            <w:tcW w:w="1300" w:type="dxa"/>
            <w:tcBorders>
              <w:top w:val="single" w:sz="2" w:space="0" w:color="auto"/>
              <w:left w:val="single" w:sz="2" w:space="0" w:color="auto"/>
              <w:bottom w:val="single" w:sz="2" w:space="0" w:color="auto"/>
              <w:right w:val="single" w:sz="2" w:space="0" w:color="auto"/>
            </w:tcBorders>
          </w:tcPr>
          <w:p w14:paraId="5186F935" w14:textId="77777777" w:rsidR="00144E0F" w:rsidRPr="00711388" w:rsidRDefault="00144E0F" w:rsidP="00877EC4">
            <w:pPr>
              <w:pStyle w:val="NormalLeft"/>
              <w:rPr>
                <w:lang w:val="en-GB"/>
              </w:rPr>
            </w:pPr>
            <w:r w:rsidRPr="00711388">
              <w:rPr>
                <w:lang w:val="en-GB"/>
              </w:rPr>
              <w:lastRenderedPageBreak/>
              <w:t>C0080</w:t>
            </w:r>
          </w:p>
        </w:tc>
        <w:tc>
          <w:tcPr>
            <w:tcW w:w="2879" w:type="dxa"/>
            <w:tcBorders>
              <w:top w:val="single" w:sz="2" w:space="0" w:color="auto"/>
              <w:left w:val="single" w:sz="2" w:space="0" w:color="auto"/>
              <w:bottom w:val="single" w:sz="2" w:space="0" w:color="auto"/>
              <w:right w:val="single" w:sz="2" w:space="0" w:color="auto"/>
            </w:tcBorders>
          </w:tcPr>
          <w:p w14:paraId="4213506D" w14:textId="77777777" w:rsidR="00144E0F" w:rsidRPr="00711388" w:rsidRDefault="00144E0F" w:rsidP="00877EC4">
            <w:pPr>
              <w:pStyle w:val="NormalLeft"/>
              <w:rPr>
                <w:lang w:val="en-GB"/>
              </w:rPr>
            </w:pPr>
            <w:r w:rsidRPr="00711388">
              <w:rPr>
                <w:lang w:val="en-GB"/>
              </w:rPr>
              <w:t>Material</w:t>
            </w:r>
          </w:p>
        </w:tc>
        <w:tc>
          <w:tcPr>
            <w:tcW w:w="5107" w:type="dxa"/>
            <w:tcBorders>
              <w:top w:val="single" w:sz="2" w:space="0" w:color="auto"/>
              <w:left w:val="single" w:sz="2" w:space="0" w:color="auto"/>
              <w:bottom w:val="single" w:sz="2" w:space="0" w:color="auto"/>
              <w:right w:val="single" w:sz="2" w:space="0" w:color="auto"/>
            </w:tcBorders>
          </w:tcPr>
          <w:p w14:paraId="7A014E32" w14:textId="2EF0F41B" w:rsidR="00144E0F" w:rsidRPr="00711388" w:rsidRDefault="00144E0F" w:rsidP="00877EC4">
            <w:pPr>
              <w:pStyle w:val="NormalLeft"/>
              <w:rPr>
                <w:lang w:val="en-GB"/>
              </w:rPr>
            </w:pPr>
            <w:r w:rsidRPr="00711388">
              <w:rPr>
                <w:lang w:val="en-GB"/>
              </w:rPr>
              <w:t>Indicate if the ring</w:t>
            </w:r>
            <w:r w:rsidR="00711388" w:rsidRPr="00711388">
              <w:rPr>
                <w:lang w:val="en-GB"/>
              </w:rPr>
              <w:t>-</w:t>
            </w:r>
            <w:r w:rsidRPr="00711388">
              <w:rPr>
                <w:lang w:val="en-GB"/>
              </w:rPr>
              <w:t>fenced fund or a matching portfolio is material for the purposes of detailed submission of information. One of the options in the following closed list shall be used:</w:t>
            </w:r>
          </w:p>
          <w:p w14:paraId="1F21C3E2" w14:textId="7BA97710"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Material</w:t>
            </w:r>
          </w:p>
          <w:p w14:paraId="6D648858" w14:textId="36260E9D"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Not material</w:t>
            </w:r>
          </w:p>
          <w:p w14:paraId="44CF909A" w14:textId="77777777" w:rsidR="00144E0F" w:rsidRPr="00711388" w:rsidRDefault="00144E0F" w:rsidP="00877EC4">
            <w:pPr>
              <w:pStyle w:val="NormalLeft"/>
              <w:rPr>
                <w:lang w:val="en-GB"/>
              </w:rPr>
            </w:pPr>
            <w:r w:rsidRPr="00711388">
              <w:rPr>
                <w:lang w:val="en-GB"/>
              </w:rPr>
              <w:t>In case of fund with other funds embedded, this item is to be reported only for the ‘mother’ fund.</w:t>
            </w:r>
          </w:p>
        </w:tc>
      </w:tr>
      <w:tr w:rsidR="00626033" w:rsidRPr="00711388" w14:paraId="62D44A64" w14:textId="77777777" w:rsidTr="00652B6F">
        <w:tc>
          <w:tcPr>
            <w:tcW w:w="1300" w:type="dxa"/>
            <w:tcBorders>
              <w:top w:val="single" w:sz="2" w:space="0" w:color="auto"/>
              <w:left w:val="single" w:sz="2" w:space="0" w:color="auto"/>
              <w:bottom w:val="single" w:sz="2" w:space="0" w:color="auto"/>
              <w:right w:val="single" w:sz="2" w:space="0" w:color="auto"/>
            </w:tcBorders>
          </w:tcPr>
          <w:p w14:paraId="033D7C36" w14:textId="77777777" w:rsidR="00144E0F" w:rsidRPr="00711388" w:rsidRDefault="00144E0F" w:rsidP="00877EC4">
            <w:pPr>
              <w:pStyle w:val="NormalLeft"/>
              <w:rPr>
                <w:lang w:val="en-GB"/>
              </w:rPr>
            </w:pPr>
            <w:r w:rsidRPr="00711388">
              <w:rPr>
                <w:lang w:val="en-GB"/>
              </w:rPr>
              <w:t>C0090</w:t>
            </w:r>
          </w:p>
        </w:tc>
        <w:tc>
          <w:tcPr>
            <w:tcW w:w="2879" w:type="dxa"/>
            <w:tcBorders>
              <w:top w:val="single" w:sz="2" w:space="0" w:color="auto"/>
              <w:left w:val="single" w:sz="2" w:space="0" w:color="auto"/>
              <w:bottom w:val="single" w:sz="2" w:space="0" w:color="auto"/>
              <w:right w:val="single" w:sz="2" w:space="0" w:color="auto"/>
            </w:tcBorders>
          </w:tcPr>
          <w:p w14:paraId="68D2C3C2" w14:textId="77777777" w:rsidR="00144E0F" w:rsidRPr="00711388" w:rsidRDefault="00144E0F" w:rsidP="00877EC4">
            <w:pPr>
              <w:pStyle w:val="NormalLeft"/>
              <w:rPr>
                <w:lang w:val="en-GB"/>
              </w:rPr>
            </w:pPr>
            <w:r w:rsidRPr="00711388">
              <w:rPr>
                <w:lang w:val="en-GB"/>
              </w:rPr>
              <w:t>Article 304</w:t>
            </w:r>
          </w:p>
        </w:tc>
        <w:tc>
          <w:tcPr>
            <w:tcW w:w="5107" w:type="dxa"/>
            <w:tcBorders>
              <w:top w:val="single" w:sz="2" w:space="0" w:color="auto"/>
              <w:left w:val="single" w:sz="2" w:space="0" w:color="auto"/>
              <w:bottom w:val="single" w:sz="2" w:space="0" w:color="auto"/>
              <w:right w:val="single" w:sz="2" w:space="0" w:color="auto"/>
            </w:tcBorders>
          </w:tcPr>
          <w:p w14:paraId="78ACE6C2" w14:textId="77777777" w:rsidR="00144E0F" w:rsidRPr="00711388" w:rsidRDefault="00144E0F" w:rsidP="00877EC4">
            <w:pPr>
              <w:pStyle w:val="NormalLeft"/>
              <w:rPr>
                <w:lang w:val="en-GB"/>
              </w:rPr>
            </w:pPr>
            <w:r w:rsidRPr="00711388">
              <w:rPr>
                <w:lang w:val="en-GB"/>
              </w:rPr>
              <w:t>Indicate whether the RFF is under Article 304 of Solvency II Directive. One of the following option</w:t>
            </w:r>
            <w:r w:rsidR="00F45936" w:rsidRPr="00711388">
              <w:rPr>
                <w:lang w:val="en-GB"/>
              </w:rPr>
              <w:t>s</w:t>
            </w:r>
            <w:r w:rsidRPr="00711388">
              <w:rPr>
                <w:lang w:val="en-GB"/>
              </w:rPr>
              <w:t xml:space="preserve"> shall be used:</w:t>
            </w:r>
          </w:p>
          <w:p w14:paraId="1C1D85EF" w14:textId="3BE2AAC4"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RFF under Article 304 </w:t>
            </w:r>
            <w:r w:rsidR="00845F43" w:rsidRPr="00711388">
              <w:rPr>
                <w:lang w:val="en-GB"/>
              </w:rPr>
              <w:t>-</w:t>
            </w:r>
            <w:r w:rsidRPr="00711388">
              <w:rPr>
                <w:lang w:val="en-GB"/>
              </w:rPr>
              <w:t xml:space="preserve"> with the option for the equity risk sub</w:t>
            </w:r>
            <w:r w:rsidR="00711388" w:rsidRPr="00711388">
              <w:rPr>
                <w:lang w:val="en-GB"/>
              </w:rPr>
              <w:t>-</w:t>
            </w:r>
            <w:r w:rsidRPr="00711388">
              <w:rPr>
                <w:lang w:val="en-GB"/>
              </w:rPr>
              <w:t>module</w:t>
            </w:r>
          </w:p>
          <w:p w14:paraId="33A7D334" w14:textId="6D078CB0"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RFF under Article 304 </w:t>
            </w:r>
            <w:r w:rsidR="00845F43" w:rsidRPr="00711388">
              <w:rPr>
                <w:lang w:val="en-GB"/>
              </w:rPr>
              <w:t>-</w:t>
            </w:r>
            <w:r w:rsidRPr="00711388">
              <w:rPr>
                <w:lang w:val="en-GB"/>
              </w:rPr>
              <w:t xml:space="preserve"> without the option for the equity risk sub</w:t>
            </w:r>
            <w:r w:rsidR="00711388" w:rsidRPr="00711388">
              <w:rPr>
                <w:lang w:val="en-GB"/>
              </w:rPr>
              <w:t>-</w:t>
            </w:r>
            <w:r w:rsidRPr="00711388">
              <w:rPr>
                <w:lang w:val="en-GB"/>
              </w:rPr>
              <w:t>module</w:t>
            </w:r>
          </w:p>
          <w:p w14:paraId="485E4044" w14:textId="11D7B352"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RFF not under Article 304</w:t>
            </w:r>
          </w:p>
        </w:tc>
      </w:tr>
      <w:tr w:rsidR="00626033" w:rsidRPr="00711388" w14:paraId="4B416871" w14:textId="77777777" w:rsidTr="00C3444F">
        <w:tc>
          <w:tcPr>
            <w:tcW w:w="9286" w:type="dxa"/>
            <w:gridSpan w:val="3"/>
            <w:tcBorders>
              <w:top w:val="single" w:sz="2" w:space="0" w:color="auto"/>
              <w:left w:val="single" w:sz="2" w:space="0" w:color="auto"/>
              <w:bottom w:val="single" w:sz="2" w:space="0" w:color="auto"/>
              <w:right w:val="single" w:sz="2" w:space="0" w:color="auto"/>
            </w:tcBorders>
          </w:tcPr>
          <w:p w14:paraId="0C87A7EA" w14:textId="5CA11874" w:rsidR="00C66E15" w:rsidRPr="00711388" w:rsidRDefault="00C66E15" w:rsidP="00C3444F">
            <w:pPr>
              <w:pStyle w:val="NormalCentered"/>
              <w:jc w:val="left"/>
              <w:rPr>
                <w:lang w:val="en-GB"/>
              </w:rPr>
            </w:pPr>
            <w:r w:rsidRPr="00711388">
              <w:rPr>
                <w:i/>
                <w:iCs/>
                <w:lang w:val="en-GB"/>
              </w:rPr>
              <w:t>List of RFF/MAP with sub RFF/MAP</w:t>
            </w:r>
          </w:p>
        </w:tc>
      </w:tr>
      <w:tr w:rsidR="00626033" w:rsidRPr="00711388" w14:paraId="438AA999" w14:textId="77777777" w:rsidTr="00652B6F">
        <w:tc>
          <w:tcPr>
            <w:tcW w:w="1300" w:type="dxa"/>
            <w:tcBorders>
              <w:top w:val="single" w:sz="2" w:space="0" w:color="auto"/>
              <w:left w:val="single" w:sz="2" w:space="0" w:color="auto"/>
              <w:bottom w:val="single" w:sz="2" w:space="0" w:color="auto"/>
              <w:right w:val="single" w:sz="2" w:space="0" w:color="auto"/>
            </w:tcBorders>
          </w:tcPr>
          <w:p w14:paraId="275085E1" w14:textId="77777777" w:rsidR="00144E0F" w:rsidRPr="00711388" w:rsidRDefault="00144E0F" w:rsidP="00877EC4">
            <w:pPr>
              <w:pStyle w:val="NormalLeft"/>
              <w:rPr>
                <w:lang w:val="en-GB"/>
              </w:rPr>
            </w:pPr>
            <w:r w:rsidRPr="00711388">
              <w:rPr>
                <w:lang w:val="en-GB"/>
              </w:rPr>
              <w:t>C0100</w:t>
            </w:r>
          </w:p>
        </w:tc>
        <w:tc>
          <w:tcPr>
            <w:tcW w:w="2879" w:type="dxa"/>
            <w:tcBorders>
              <w:top w:val="single" w:sz="2" w:space="0" w:color="auto"/>
              <w:left w:val="single" w:sz="2" w:space="0" w:color="auto"/>
              <w:bottom w:val="single" w:sz="2" w:space="0" w:color="auto"/>
              <w:right w:val="single" w:sz="2" w:space="0" w:color="auto"/>
            </w:tcBorders>
          </w:tcPr>
          <w:p w14:paraId="572CBF83" w14:textId="77777777" w:rsidR="00144E0F" w:rsidRPr="00711388" w:rsidRDefault="00144E0F" w:rsidP="00877EC4">
            <w:pPr>
              <w:pStyle w:val="NormalLeft"/>
              <w:rPr>
                <w:lang w:val="en-GB"/>
              </w:rPr>
            </w:pPr>
            <w:r w:rsidRPr="00711388">
              <w:rPr>
                <w:lang w:val="en-GB"/>
              </w:rPr>
              <w:t>Number of RFF/MAP with sub RFF/MAP</w:t>
            </w:r>
          </w:p>
        </w:tc>
        <w:tc>
          <w:tcPr>
            <w:tcW w:w="5107" w:type="dxa"/>
            <w:tcBorders>
              <w:top w:val="single" w:sz="2" w:space="0" w:color="auto"/>
              <w:left w:val="single" w:sz="2" w:space="0" w:color="auto"/>
              <w:bottom w:val="single" w:sz="2" w:space="0" w:color="auto"/>
              <w:right w:val="single" w:sz="2" w:space="0" w:color="auto"/>
            </w:tcBorders>
          </w:tcPr>
          <w:p w14:paraId="6ABBD5F6" w14:textId="77777777" w:rsidR="00144E0F" w:rsidRPr="00711388" w:rsidRDefault="00144E0F" w:rsidP="00877EC4">
            <w:pPr>
              <w:pStyle w:val="NormalLeft"/>
              <w:rPr>
                <w:lang w:val="en-GB"/>
              </w:rPr>
            </w:pPr>
            <w:r w:rsidRPr="00711388">
              <w:rPr>
                <w:lang w:val="en-GB"/>
              </w:rPr>
              <w:t>For the funds with other funds embedded (option 1 reported in item C0070) identify the number as defined for item C0040.</w:t>
            </w:r>
          </w:p>
          <w:p w14:paraId="430C223F" w14:textId="77777777" w:rsidR="00144E0F" w:rsidRPr="00711388" w:rsidRDefault="00144E0F" w:rsidP="00877EC4">
            <w:pPr>
              <w:pStyle w:val="NormalLeft"/>
              <w:rPr>
                <w:lang w:val="en-GB"/>
              </w:rPr>
            </w:pPr>
            <w:r w:rsidRPr="00711388">
              <w:rPr>
                <w:lang w:val="en-GB"/>
              </w:rPr>
              <w:t>The fund shall be repeated for as many rows as needed to report the funds embedded.</w:t>
            </w:r>
          </w:p>
        </w:tc>
      </w:tr>
      <w:tr w:rsidR="00626033" w:rsidRPr="00711388" w14:paraId="1FE24F89" w14:textId="77777777" w:rsidTr="00652B6F">
        <w:tc>
          <w:tcPr>
            <w:tcW w:w="1300" w:type="dxa"/>
            <w:tcBorders>
              <w:top w:val="single" w:sz="2" w:space="0" w:color="auto"/>
              <w:left w:val="single" w:sz="2" w:space="0" w:color="auto"/>
              <w:bottom w:val="single" w:sz="2" w:space="0" w:color="auto"/>
              <w:right w:val="single" w:sz="2" w:space="0" w:color="auto"/>
            </w:tcBorders>
          </w:tcPr>
          <w:p w14:paraId="39991CD6" w14:textId="77777777" w:rsidR="00144E0F" w:rsidRPr="00711388" w:rsidRDefault="00144E0F" w:rsidP="00877EC4">
            <w:pPr>
              <w:pStyle w:val="NormalLeft"/>
              <w:rPr>
                <w:lang w:val="en-GB"/>
              </w:rPr>
            </w:pPr>
            <w:r w:rsidRPr="00711388">
              <w:rPr>
                <w:lang w:val="en-GB"/>
              </w:rPr>
              <w:t>C0110</w:t>
            </w:r>
          </w:p>
        </w:tc>
        <w:tc>
          <w:tcPr>
            <w:tcW w:w="2879" w:type="dxa"/>
            <w:tcBorders>
              <w:top w:val="single" w:sz="2" w:space="0" w:color="auto"/>
              <w:left w:val="single" w:sz="2" w:space="0" w:color="auto"/>
              <w:bottom w:val="single" w:sz="2" w:space="0" w:color="auto"/>
              <w:right w:val="single" w:sz="2" w:space="0" w:color="auto"/>
            </w:tcBorders>
          </w:tcPr>
          <w:p w14:paraId="41F417CE" w14:textId="77777777" w:rsidR="00144E0F" w:rsidRPr="00711388" w:rsidRDefault="00144E0F" w:rsidP="00877EC4">
            <w:pPr>
              <w:pStyle w:val="NormalLeft"/>
              <w:rPr>
                <w:lang w:val="en-GB"/>
              </w:rPr>
            </w:pPr>
            <w:r w:rsidRPr="00711388">
              <w:rPr>
                <w:lang w:val="en-GB"/>
              </w:rPr>
              <w:t>Number of sub RFF/MAP</w:t>
            </w:r>
          </w:p>
        </w:tc>
        <w:tc>
          <w:tcPr>
            <w:tcW w:w="5107" w:type="dxa"/>
            <w:tcBorders>
              <w:top w:val="single" w:sz="2" w:space="0" w:color="auto"/>
              <w:left w:val="single" w:sz="2" w:space="0" w:color="auto"/>
              <w:bottom w:val="single" w:sz="2" w:space="0" w:color="auto"/>
              <w:right w:val="single" w:sz="2" w:space="0" w:color="auto"/>
            </w:tcBorders>
          </w:tcPr>
          <w:p w14:paraId="4C42206A" w14:textId="77777777" w:rsidR="00144E0F" w:rsidRPr="00711388" w:rsidRDefault="00144E0F" w:rsidP="00877EC4">
            <w:pPr>
              <w:pStyle w:val="NormalLeft"/>
              <w:rPr>
                <w:lang w:val="en-GB"/>
              </w:rPr>
            </w:pPr>
            <w:r w:rsidRPr="00711388">
              <w:rPr>
                <w:lang w:val="en-GB"/>
              </w:rPr>
              <w:t>Identify the number of the funds embedded in other funds as defined for item C0040.</w:t>
            </w:r>
          </w:p>
        </w:tc>
      </w:tr>
      <w:tr w:rsidR="00144E0F" w:rsidRPr="00711388" w14:paraId="519D6C6A" w14:textId="77777777" w:rsidTr="00652B6F">
        <w:tc>
          <w:tcPr>
            <w:tcW w:w="1300" w:type="dxa"/>
            <w:tcBorders>
              <w:top w:val="single" w:sz="2" w:space="0" w:color="auto"/>
              <w:left w:val="single" w:sz="2" w:space="0" w:color="auto"/>
              <w:bottom w:val="single" w:sz="2" w:space="0" w:color="auto"/>
              <w:right w:val="single" w:sz="2" w:space="0" w:color="auto"/>
            </w:tcBorders>
          </w:tcPr>
          <w:p w14:paraId="48120A1E" w14:textId="77777777" w:rsidR="00144E0F" w:rsidRPr="00711388" w:rsidRDefault="00144E0F" w:rsidP="00877EC4">
            <w:pPr>
              <w:pStyle w:val="NormalLeft"/>
              <w:rPr>
                <w:lang w:val="en-GB"/>
              </w:rPr>
            </w:pPr>
            <w:r w:rsidRPr="00711388">
              <w:rPr>
                <w:lang w:val="en-GB"/>
              </w:rPr>
              <w:t>C0120</w:t>
            </w:r>
          </w:p>
        </w:tc>
        <w:tc>
          <w:tcPr>
            <w:tcW w:w="2879" w:type="dxa"/>
            <w:tcBorders>
              <w:top w:val="single" w:sz="2" w:space="0" w:color="auto"/>
              <w:left w:val="single" w:sz="2" w:space="0" w:color="auto"/>
              <w:bottom w:val="single" w:sz="2" w:space="0" w:color="auto"/>
              <w:right w:val="single" w:sz="2" w:space="0" w:color="auto"/>
            </w:tcBorders>
          </w:tcPr>
          <w:p w14:paraId="771B0872" w14:textId="77777777" w:rsidR="00144E0F" w:rsidRPr="00711388" w:rsidRDefault="00144E0F" w:rsidP="00877EC4">
            <w:pPr>
              <w:pStyle w:val="NormalLeft"/>
              <w:rPr>
                <w:lang w:val="en-GB"/>
              </w:rPr>
            </w:pPr>
            <w:r w:rsidRPr="00711388">
              <w:rPr>
                <w:lang w:val="en-GB"/>
              </w:rPr>
              <w:t>Sub RFF/MAP</w:t>
            </w:r>
          </w:p>
        </w:tc>
        <w:tc>
          <w:tcPr>
            <w:tcW w:w="5107" w:type="dxa"/>
            <w:tcBorders>
              <w:top w:val="single" w:sz="2" w:space="0" w:color="auto"/>
              <w:left w:val="single" w:sz="2" w:space="0" w:color="auto"/>
              <w:bottom w:val="single" w:sz="2" w:space="0" w:color="auto"/>
              <w:right w:val="single" w:sz="2" w:space="0" w:color="auto"/>
            </w:tcBorders>
          </w:tcPr>
          <w:p w14:paraId="631FFEAA" w14:textId="77777777" w:rsidR="00144E0F" w:rsidRPr="00711388" w:rsidRDefault="00144E0F" w:rsidP="00877EC4">
            <w:pPr>
              <w:pStyle w:val="NormalLeft"/>
              <w:rPr>
                <w:lang w:val="en-GB"/>
              </w:rPr>
            </w:pPr>
            <w:r w:rsidRPr="00711388">
              <w:rPr>
                <w:lang w:val="en-GB"/>
              </w:rPr>
              <w:t>Identify if the nature of the fund embedded in other funds. One of the options in the following closed list shall be used:</w:t>
            </w:r>
          </w:p>
          <w:p w14:paraId="5D79A655" w14:textId="6F70B634"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Ring</w:t>
            </w:r>
            <w:r w:rsidR="00711388" w:rsidRPr="00711388">
              <w:rPr>
                <w:lang w:val="en-GB"/>
              </w:rPr>
              <w:t>-</w:t>
            </w:r>
            <w:r w:rsidRPr="00711388">
              <w:rPr>
                <w:lang w:val="en-GB"/>
              </w:rPr>
              <w:t>fenced fund</w:t>
            </w:r>
          </w:p>
          <w:p w14:paraId="1EEEFE45" w14:textId="4E7C7C65"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Matching portfolio</w:t>
            </w:r>
          </w:p>
        </w:tc>
      </w:tr>
    </w:tbl>
    <w:p w14:paraId="1F550610" w14:textId="77777777" w:rsidR="00144E0F" w:rsidRPr="00711388" w:rsidRDefault="00144E0F" w:rsidP="00144E0F">
      <w:pPr>
        <w:rPr>
          <w:lang w:val="en-GB"/>
        </w:rPr>
      </w:pPr>
    </w:p>
    <w:p w14:paraId="1BD64857" w14:textId="27FA0FB3" w:rsidR="00144E0F" w:rsidRPr="00711388" w:rsidRDefault="00144E0F" w:rsidP="00144E0F">
      <w:pPr>
        <w:pStyle w:val="ManualHeading2"/>
        <w:ind w:left="851" w:hanging="851"/>
        <w:rPr>
          <w:lang w:val="en-GB"/>
        </w:rPr>
      </w:pPr>
      <w:r w:rsidRPr="00711388">
        <w:rPr>
          <w:i/>
          <w:iCs/>
          <w:lang w:val="en-GB"/>
        </w:rPr>
        <w:t xml:space="preserve">S.02.01 </w:t>
      </w:r>
      <w:r w:rsidR="00845F43" w:rsidRPr="00711388">
        <w:rPr>
          <w:i/>
          <w:iCs/>
          <w:lang w:val="en-GB"/>
        </w:rPr>
        <w:t>-</w:t>
      </w:r>
      <w:r w:rsidRPr="00711388">
        <w:rPr>
          <w:i/>
          <w:iCs/>
          <w:lang w:val="en-GB"/>
        </w:rPr>
        <w:t xml:space="preserve"> Balance sheet</w:t>
      </w:r>
    </w:p>
    <w:p w14:paraId="06A1F1BF" w14:textId="77777777" w:rsidR="00144E0F" w:rsidRPr="00711388" w:rsidRDefault="00144E0F" w:rsidP="00144E0F">
      <w:pPr>
        <w:rPr>
          <w:lang w:val="en-GB"/>
        </w:rPr>
      </w:pPr>
      <w:r w:rsidRPr="00711388">
        <w:rPr>
          <w:i/>
          <w:iCs/>
          <w:lang w:val="en-GB"/>
        </w:rPr>
        <w:t>General comments:</w:t>
      </w:r>
    </w:p>
    <w:p w14:paraId="0DC3F273" w14:textId="5C1300CA" w:rsidR="00144E0F" w:rsidRPr="00711388" w:rsidRDefault="00144E0F" w:rsidP="00144E0F">
      <w:pPr>
        <w:rPr>
          <w:lang w:val="en-GB"/>
        </w:rPr>
      </w:pPr>
      <w:r w:rsidRPr="00711388">
        <w:rPr>
          <w:lang w:val="en-GB"/>
        </w:rPr>
        <w:lastRenderedPageBreak/>
        <w:t>This section relates to quarterly and annual submission of information for individual entities, ring</w:t>
      </w:r>
      <w:r w:rsidR="000A3009" w:rsidRPr="00711388">
        <w:rPr>
          <w:lang w:val="en-GB"/>
        </w:rPr>
        <w:t>-</w:t>
      </w:r>
      <w:r w:rsidRPr="00711388">
        <w:rPr>
          <w:lang w:val="en-GB"/>
        </w:rPr>
        <w:t>fenced</w:t>
      </w:r>
      <w:r w:rsidR="000A3009" w:rsidRPr="00711388">
        <w:rPr>
          <w:lang w:val="en-GB"/>
        </w:rPr>
        <w:t xml:space="preserve"> </w:t>
      </w:r>
      <w:r w:rsidRPr="00711388">
        <w:rPr>
          <w:lang w:val="en-GB"/>
        </w:rPr>
        <w:t>funds and remaining part.</w:t>
      </w:r>
      <w:r w:rsidR="008B74F7" w:rsidRPr="00711388" w:rsidDel="008B74F7">
        <w:rPr>
          <w:lang w:val="en-GB"/>
        </w:rPr>
        <w:t xml:space="preserve"> </w:t>
      </w:r>
    </w:p>
    <w:p w14:paraId="3138D2E3" w14:textId="31D7644B" w:rsidR="00144E0F" w:rsidRPr="00711388" w:rsidRDefault="00144E0F" w:rsidP="00144E0F">
      <w:pPr>
        <w:rPr>
          <w:lang w:val="en-GB"/>
        </w:rPr>
      </w:pPr>
      <w:r w:rsidRPr="00711388">
        <w:rPr>
          <w:lang w:val="en-GB"/>
        </w:rPr>
        <w:t>The ‘Solvency II value’ column (C0010) shall be completed using the valuation principles set out in the Directive</w:t>
      </w:r>
      <w:r w:rsidR="00BA15A7" w:rsidRPr="00711388">
        <w:rPr>
          <w:lang w:val="en-GB"/>
        </w:rPr>
        <w:t xml:space="preserve"> </w:t>
      </w:r>
      <w:r w:rsidRPr="00711388">
        <w:rPr>
          <w:lang w:val="en-GB"/>
        </w:rPr>
        <w:t xml:space="preserve">2009/138/EC, Delegated Regulation (EU) 2015/35, Technical Standards </w:t>
      </w:r>
      <w:r w:rsidR="00BA15A7" w:rsidRPr="00711388">
        <w:rPr>
          <w:lang w:val="en-GB"/>
        </w:rPr>
        <w:t xml:space="preserve">issued under Directive 2009/138/EC </w:t>
      </w:r>
      <w:r w:rsidRPr="00711388">
        <w:rPr>
          <w:lang w:val="en-GB"/>
        </w:rPr>
        <w:t xml:space="preserve">and </w:t>
      </w:r>
      <w:r w:rsidR="00BA15A7" w:rsidRPr="00711388">
        <w:rPr>
          <w:lang w:val="en-GB"/>
        </w:rPr>
        <w:t>EIOPA</w:t>
      </w:r>
      <w:r w:rsidRPr="00711388">
        <w:rPr>
          <w:lang w:val="en-GB"/>
        </w:rPr>
        <w:t xml:space="preserve"> Guidelines.</w:t>
      </w:r>
    </w:p>
    <w:p w14:paraId="6BFF0F47" w14:textId="77777777" w:rsidR="00144E0F" w:rsidRPr="00711388" w:rsidRDefault="00144E0F" w:rsidP="00144E0F">
      <w:pPr>
        <w:rPr>
          <w:lang w:val="en-GB"/>
        </w:rPr>
      </w:pPr>
      <w:r w:rsidRPr="00711388">
        <w:rPr>
          <w:lang w:val="en-GB"/>
        </w:rPr>
        <w:t>With regards to the ‘Statutory accounts value’ column (C0020), recognition and valuation methods are the ones used by undertakings in their statutory accounts in accordance with the local GAAP or IFRS if accepted as local GAAP. In template SR.02.01 this column is only applicable if the development of financial statements by RFF is required by national law.</w:t>
      </w:r>
    </w:p>
    <w:p w14:paraId="32F9F534" w14:textId="77777777" w:rsidR="00AA1FAE" w:rsidRPr="00711388" w:rsidRDefault="00144E0F" w:rsidP="00144E0F">
      <w:pPr>
        <w:rPr>
          <w:lang w:val="en-GB"/>
        </w:rPr>
      </w:pPr>
      <w:r w:rsidRPr="00711388">
        <w:rPr>
          <w:lang w:val="en-GB"/>
        </w:rPr>
        <w:t>The default instruction is that each item shall be reported in the ‘Statutory accounts value’ column, separately. However, in the ‘Statutory accounts value’ column the dotted rows were introduced in order to enable the reporting of aggregated figures if the split figures are not available.</w:t>
      </w:r>
    </w:p>
    <w:tbl>
      <w:tblPr>
        <w:tblW w:w="0" w:type="auto"/>
        <w:tblLayout w:type="fixed"/>
        <w:tblLook w:val="0000" w:firstRow="0" w:lastRow="0" w:firstColumn="0" w:lastColumn="0" w:noHBand="0" w:noVBand="0"/>
      </w:tblPr>
      <w:tblGrid>
        <w:gridCol w:w="2322"/>
        <w:gridCol w:w="1857"/>
        <w:gridCol w:w="5107"/>
      </w:tblGrid>
      <w:tr w:rsidR="00626033" w:rsidRPr="00711388" w14:paraId="77C64276" w14:textId="77777777" w:rsidTr="00877EC4">
        <w:tc>
          <w:tcPr>
            <w:tcW w:w="2322" w:type="dxa"/>
            <w:tcBorders>
              <w:top w:val="single" w:sz="2" w:space="0" w:color="auto"/>
              <w:left w:val="single" w:sz="2" w:space="0" w:color="auto"/>
              <w:bottom w:val="single" w:sz="2" w:space="0" w:color="auto"/>
              <w:right w:val="single" w:sz="2" w:space="0" w:color="auto"/>
            </w:tcBorders>
          </w:tcPr>
          <w:p w14:paraId="3A40A0A3" w14:textId="77777777" w:rsidR="00144E0F" w:rsidRPr="00711388" w:rsidRDefault="00144E0F" w:rsidP="00877EC4">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5C5F5166" w14:textId="77777777" w:rsidR="00144E0F" w:rsidRPr="00711388" w:rsidRDefault="00144E0F" w:rsidP="00877EC4">
            <w:pPr>
              <w:pStyle w:val="NormalCentered"/>
              <w:rPr>
                <w:lang w:val="en-GB"/>
              </w:rPr>
            </w:pPr>
            <w:r w:rsidRPr="00711388">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4FC29B22" w14:textId="77777777" w:rsidR="00144E0F" w:rsidRPr="00711388" w:rsidRDefault="00144E0F" w:rsidP="00877EC4">
            <w:pPr>
              <w:pStyle w:val="NormalCentered"/>
              <w:rPr>
                <w:lang w:val="en-GB"/>
              </w:rPr>
            </w:pPr>
            <w:r w:rsidRPr="00711388">
              <w:rPr>
                <w:lang w:val="en-GB"/>
              </w:rPr>
              <w:t>INSTRUCTIONS</w:t>
            </w:r>
          </w:p>
        </w:tc>
      </w:tr>
      <w:tr w:rsidR="00626033" w:rsidRPr="00711388" w14:paraId="62FEF5DD" w14:textId="77777777" w:rsidTr="00877EC4">
        <w:tc>
          <w:tcPr>
            <w:tcW w:w="2322" w:type="dxa"/>
            <w:tcBorders>
              <w:top w:val="single" w:sz="2" w:space="0" w:color="auto"/>
              <w:left w:val="single" w:sz="2" w:space="0" w:color="auto"/>
              <w:bottom w:val="single" w:sz="2" w:space="0" w:color="auto"/>
              <w:right w:val="single" w:sz="2" w:space="0" w:color="auto"/>
            </w:tcBorders>
          </w:tcPr>
          <w:p w14:paraId="0BF0A447" w14:textId="77777777" w:rsidR="00144E0F" w:rsidRPr="00711388" w:rsidRDefault="00144E0F" w:rsidP="00877EC4">
            <w:pPr>
              <w:pStyle w:val="NormalCentered"/>
              <w:rPr>
                <w:lang w:val="en-GB"/>
              </w:rPr>
            </w:pPr>
            <w:r w:rsidRPr="00711388">
              <w:rPr>
                <w:i/>
                <w:iCs/>
                <w:lang w:val="en-GB"/>
              </w:rPr>
              <w:t>Assets</w:t>
            </w:r>
          </w:p>
        </w:tc>
        <w:tc>
          <w:tcPr>
            <w:tcW w:w="1857" w:type="dxa"/>
            <w:tcBorders>
              <w:top w:val="single" w:sz="2" w:space="0" w:color="auto"/>
              <w:left w:val="single" w:sz="2" w:space="0" w:color="auto"/>
              <w:bottom w:val="single" w:sz="2" w:space="0" w:color="auto"/>
              <w:right w:val="single" w:sz="2" w:space="0" w:color="auto"/>
            </w:tcBorders>
          </w:tcPr>
          <w:p w14:paraId="29DAF190" w14:textId="77777777" w:rsidR="00144E0F" w:rsidRPr="00711388" w:rsidRDefault="00144E0F" w:rsidP="00877EC4">
            <w:pPr>
              <w:pStyle w:val="NormalCentered"/>
              <w:rPr>
                <w:lang w:val="en-GB"/>
              </w:rPr>
            </w:pPr>
          </w:p>
        </w:tc>
        <w:tc>
          <w:tcPr>
            <w:tcW w:w="5107" w:type="dxa"/>
            <w:tcBorders>
              <w:top w:val="single" w:sz="2" w:space="0" w:color="auto"/>
              <w:left w:val="single" w:sz="2" w:space="0" w:color="auto"/>
              <w:bottom w:val="single" w:sz="2" w:space="0" w:color="auto"/>
              <w:right w:val="single" w:sz="2" w:space="0" w:color="auto"/>
            </w:tcBorders>
          </w:tcPr>
          <w:p w14:paraId="4F71FCE0" w14:textId="77777777" w:rsidR="00144E0F" w:rsidRPr="00711388" w:rsidRDefault="00144E0F" w:rsidP="00877EC4">
            <w:pPr>
              <w:pStyle w:val="NormalCentered"/>
              <w:rPr>
                <w:lang w:val="en-GB"/>
              </w:rPr>
            </w:pPr>
          </w:p>
        </w:tc>
      </w:tr>
      <w:tr w:rsidR="00626033" w:rsidRPr="00711388" w14:paraId="1BB359D7" w14:textId="77777777" w:rsidTr="00877EC4">
        <w:tc>
          <w:tcPr>
            <w:tcW w:w="2322" w:type="dxa"/>
            <w:tcBorders>
              <w:top w:val="single" w:sz="2" w:space="0" w:color="auto"/>
              <w:left w:val="single" w:sz="2" w:space="0" w:color="auto"/>
              <w:bottom w:val="single" w:sz="2" w:space="0" w:color="auto"/>
              <w:right w:val="single" w:sz="2" w:space="0" w:color="auto"/>
            </w:tcBorders>
          </w:tcPr>
          <w:p w14:paraId="6A2B0CFA" w14:textId="77777777" w:rsidR="00144E0F" w:rsidRPr="00711388" w:rsidRDefault="00144E0F" w:rsidP="00877EC4">
            <w:pPr>
              <w:pStyle w:val="NormalLeft"/>
              <w:rPr>
                <w:lang w:val="en-GB"/>
              </w:rPr>
            </w:pPr>
            <w:r w:rsidRPr="00711388">
              <w:rPr>
                <w:lang w:val="en-GB"/>
              </w:rPr>
              <w:t>Z0020</w:t>
            </w:r>
          </w:p>
        </w:tc>
        <w:tc>
          <w:tcPr>
            <w:tcW w:w="1857" w:type="dxa"/>
            <w:tcBorders>
              <w:top w:val="single" w:sz="2" w:space="0" w:color="auto"/>
              <w:left w:val="single" w:sz="2" w:space="0" w:color="auto"/>
              <w:bottom w:val="single" w:sz="2" w:space="0" w:color="auto"/>
              <w:right w:val="single" w:sz="2" w:space="0" w:color="auto"/>
            </w:tcBorders>
          </w:tcPr>
          <w:p w14:paraId="109DD007" w14:textId="04139822" w:rsidR="00144E0F" w:rsidRPr="00711388" w:rsidRDefault="00144E0F" w:rsidP="00877EC4">
            <w:pPr>
              <w:pStyle w:val="NormalLeft"/>
              <w:rPr>
                <w:lang w:val="en-GB"/>
              </w:rPr>
            </w:pPr>
            <w:r w:rsidRPr="00711388">
              <w:rPr>
                <w:lang w:val="en-GB"/>
              </w:rPr>
              <w:t>Ring</w:t>
            </w:r>
            <w:r w:rsidR="00711388" w:rsidRPr="00711388">
              <w:rPr>
                <w:lang w:val="en-GB"/>
              </w:rPr>
              <w:t>-</w:t>
            </w:r>
            <w:r w:rsidRPr="00711388">
              <w:rPr>
                <w:lang w:val="en-GB"/>
              </w:rPr>
              <w:t>fenced fund or remaining part</w:t>
            </w:r>
          </w:p>
        </w:tc>
        <w:tc>
          <w:tcPr>
            <w:tcW w:w="5107" w:type="dxa"/>
            <w:tcBorders>
              <w:top w:val="single" w:sz="2" w:space="0" w:color="auto"/>
              <w:left w:val="single" w:sz="2" w:space="0" w:color="auto"/>
              <w:bottom w:val="single" w:sz="2" w:space="0" w:color="auto"/>
              <w:right w:val="single" w:sz="2" w:space="0" w:color="auto"/>
            </w:tcBorders>
          </w:tcPr>
          <w:p w14:paraId="11426407" w14:textId="77777777" w:rsidR="00144E0F" w:rsidRPr="00711388" w:rsidRDefault="00144E0F" w:rsidP="00877EC4">
            <w:pPr>
              <w:pStyle w:val="NormalLeft"/>
              <w:rPr>
                <w:lang w:val="en-GB"/>
              </w:rPr>
            </w:pPr>
            <w:r w:rsidRPr="00711388">
              <w:rPr>
                <w:lang w:val="en-GB"/>
              </w:rPr>
              <w:t>Identifies whether the reported figures are with regard to a</w:t>
            </w:r>
            <w:r w:rsidR="00F45936" w:rsidRPr="00711388">
              <w:rPr>
                <w:lang w:val="en-GB"/>
              </w:rPr>
              <w:t>n</w:t>
            </w:r>
            <w:r w:rsidRPr="00711388">
              <w:rPr>
                <w:lang w:val="en-GB"/>
              </w:rPr>
              <w:t xml:space="preserve"> RFF or to the remaining part. One of the options in the following closed list shall be used:</w:t>
            </w:r>
          </w:p>
          <w:p w14:paraId="3B041EF5" w14:textId="0ADC381A"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RFF</w:t>
            </w:r>
          </w:p>
          <w:p w14:paraId="2824829C" w14:textId="4E37BAAD"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626033" w:rsidRPr="00711388" w14:paraId="11E3FB98" w14:textId="77777777" w:rsidTr="00877EC4">
        <w:tc>
          <w:tcPr>
            <w:tcW w:w="2322" w:type="dxa"/>
            <w:tcBorders>
              <w:top w:val="single" w:sz="2" w:space="0" w:color="auto"/>
              <w:left w:val="single" w:sz="2" w:space="0" w:color="auto"/>
              <w:bottom w:val="single" w:sz="2" w:space="0" w:color="auto"/>
              <w:right w:val="single" w:sz="2" w:space="0" w:color="auto"/>
            </w:tcBorders>
          </w:tcPr>
          <w:p w14:paraId="4A8A454D" w14:textId="77777777" w:rsidR="00144E0F" w:rsidRPr="00711388" w:rsidRDefault="00144E0F" w:rsidP="00877EC4">
            <w:pPr>
              <w:pStyle w:val="NormalLeft"/>
              <w:rPr>
                <w:lang w:val="en-GB"/>
              </w:rPr>
            </w:pPr>
            <w:r w:rsidRPr="00711388">
              <w:rPr>
                <w:lang w:val="en-GB"/>
              </w:rPr>
              <w:t>Z0030</w:t>
            </w:r>
          </w:p>
        </w:tc>
        <w:tc>
          <w:tcPr>
            <w:tcW w:w="1857" w:type="dxa"/>
            <w:tcBorders>
              <w:top w:val="single" w:sz="2" w:space="0" w:color="auto"/>
              <w:left w:val="single" w:sz="2" w:space="0" w:color="auto"/>
              <w:bottom w:val="single" w:sz="2" w:space="0" w:color="auto"/>
              <w:right w:val="single" w:sz="2" w:space="0" w:color="auto"/>
            </w:tcBorders>
          </w:tcPr>
          <w:p w14:paraId="35917DA7" w14:textId="77777777" w:rsidR="00144E0F" w:rsidRPr="00711388" w:rsidRDefault="00144E0F" w:rsidP="00877EC4">
            <w:pPr>
              <w:pStyle w:val="NormalLeft"/>
              <w:rPr>
                <w:lang w:val="en-GB"/>
              </w:rPr>
            </w:pPr>
            <w:r w:rsidRPr="00711388">
              <w:rPr>
                <w:lang w:val="en-GB"/>
              </w:rPr>
              <w:t>Fund number</w:t>
            </w:r>
          </w:p>
        </w:tc>
        <w:tc>
          <w:tcPr>
            <w:tcW w:w="5107" w:type="dxa"/>
            <w:tcBorders>
              <w:top w:val="single" w:sz="2" w:space="0" w:color="auto"/>
              <w:left w:val="single" w:sz="2" w:space="0" w:color="auto"/>
              <w:bottom w:val="single" w:sz="2" w:space="0" w:color="auto"/>
              <w:right w:val="single" w:sz="2" w:space="0" w:color="auto"/>
            </w:tcBorders>
          </w:tcPr>
          <w:p w14:paraId="298E51FA" w14:textId="265FD933" w:rsidR="00144E0F" w:rsidRPr="00711388" w:rsidRDefault="00144E0F" w:rsidP="00877EC4">
            <w:pPr>
              <w:pStyle w:val="NormalLeft"/>
              <w:rPr>
                <w:lang w:val="en-GB"/>
              </w:rPr>
            </w:pPr>
            <w:r w:rsidRPr="00711388">
              <w:rPr>
                <w:lang w:val="en-GB"/>
              </w:rPr>
              <w:t xml:space="preserve">When item Z0020 = 1, this is a unique number </w:t>
            </w:r>
            <w:r w:rsidR="00846A09" w:rsidRPr="00711388">
              <w:rPr>
                <w:lang w:val="en-GB"/>
              </w:rPr>
              <w:t xml:space="preserve">or code </w:t>
            </w:r>
            <w:r w:rsidRPr="00711388">
              <w:rPr>
                <w:lang w:val="en-GB"/>
              </w:rPr>
              <w:t>of fund, as attributed by the undertaking. It shall remain unvarying over time. It shall not be re</w:t>
            </w:r>
            <w:r w:rsidR="00711388" w:rsidRPr="00711388">
              <w:rPr>
                <w:lang w:val="en-GB"/>
              </w:rPr>
              <w:t>-</w:t>
            </w:r>
            <w:r w:rsidRPr="00711388">
              <w:rPr>
                <w:lang w:val="en-GB"/>
              </w:rPr>
              <w:t>used for any other fund.</w:t>
            </w:r>
          </w:p>
          <w:p w14:paraId="53EBA349" w14:textId="77777777" w:rsidR="00144E0F" w:rsidRPr="00711388" w:rsidRDefault="00144E0F" w:rsidP="00877EC4">
            <w:pPr>
              <w:pStyle w:val="NormalLeft"/>
              <w:rPr>
                <w:lang w:val="en-GB"/>
              </w:rPr>
            </w:pPr>
            <w:r w:rsidRPr="00711388">
              <w:rPr>
                <w:lang w:val="en-GB"/>
              </w:rPr>
              <w:t>When item Z0020 = 2, then report ‘0’</w:t>
            </w:r>
          </w:p>
        </w:tc>
      </w:tr>
      <w:tr w:rsidR="00626033" w:rsidRPr="00711388" w14:paraId="7324A764" w14:textId="77777777" w:rsidTr="00877EC4">
        <w:tc>
          <w:tcPr>
            <w:tcW w:w="2322" w:type="dxa"/>
            <w:tcBorders>
              <w:top w:val="single" w:sz="2" w:space="0" w:color="auto"/>
              <w:left w:val="single" w:sz="2" w:space="0" w:color="auto"/>
              <w:bottom w:val="single" w:sz="2" w:space="0" w:color="auto"/>
              <w:right w:val="single" w:sz="2" w:space="0" w:color="auto"/>
            </w:tcBorders>
          </w:tcPr>
          <w:p w14:paraId="7237A20D" w14:textId="77777777" w:rsidR="00144E0F" w:rsidRPr="00711388" w:rsidRDefault="00144E0F" w:rsidP="00877EC4">
            <w:pPr>
              <w:pStyle w:val="NormalLeft"/>
              <w:rPr>
                <w:lang w:val="en-GB"/>
              </w:rPr>
            </w:pPr>
            <w:r w:rsidRPr="00711388">
              <w:rPr>
                <w:lang w:val="en-GB"/>
              </w:rPr>
              <w:t>C0020/R0010</w:t>
            </w:r>
          </w:p>
        </w:tc>
        <w:tc>
          <w:tcPr>
            <w:tcW w:w="1857" w:type="dxa"/>
            <w:tcBorders>
              <w:top w:val="single" w:sz="2" w:space="0" w:color="auto"/>
              <w:left w:val="single" w:sz="2" w:space="0" w:color="auto"/>
              <w:bottom w:val="single" w:sz="2" w:space="0" w:color="auto"/>
              <w:right w:val="single" w:sz="2" w:space="0" w:color="auto"/>
            </w:tcBorders>
          </w:tcPr>
          <w:p w14:paraId="5B50B087" w14:textId="77777777" w:rsidR="00144E0F" w:rsidRPr="00711388" w:rsidRDefault="00144E0F" w:rsidP="00877EC4">
            <w:pPr>
              <w:pStyle w:val="NormalLeft"/>
              <w:rPr>
                <w:lang w:val="en-GB"/>
              </w:rPr>
            </w:pPr>
            <w:r w:rsidRPr="00711388">
              <w:rPr>
                <w:lang w:val="en-GB"/>
              </w:rPr>
              <w:t>Goodwill</w:t>
            </w:r>
          </w:p>
        </w:tc>
        <w:tc>
          <w:tcPr>
            <w:tcW w:w="5107" w:type="dxa"/>
            <w:tcBorders>
              <w:top w:val="single" w:sz="2" w:space="0" w:color="auto"/>
              <w:left w:val="single" w:sz="2" w:space="0" w:color="auto"/>
              <w:bottom w:val="single" w:sz="2" w:space="0" w:color="auto"/>
              <w:right w:val="single" w:sz="2" w:space="0" w:color="auto"/>
            </w:tcBorders>
          </w:tcPr>
          <w:p w14:paraId="419102C9" w14:textId="77777777" w:rsidR="00144E0F" w:rsidRPr="00711388" w:rsidRDefault="00144E0F" w:rsidP="00877EC4">
            <w:pPr>
              <w:pStyle w:val="NormalLeft"/>
              <w:rPr>
                <w:lang w:val="en-GB"/>
              </w:rPr>
            </w:pPr>
            <w:r w:rsidRPr="00711388">
              <w:rPr>
                <w:lang w:val="en-GB"/>
              </w:rPr>
              <w:t>Intangible asset that arises as the result of a business combination and that represents the economic value of assets that cannot be individually identified or separately recognised in a business combination.</w:t>
            </w:r>
          </w:p>
        </w:tc>
      </w:tr>
      <w:tr w:rsidR="00626033" w:rsidRPr="00711388" w14:paraId="46E68ABE" w14:textId="77777777" w:rsidTr="00877EC4">
        <w:tc>
          <w:tcPr>
            <w:tcW w:w="2322" w:type="dxa"/>
            <w:tcBorders>
              <w:top w:val="single" w:sz="2" w:space="0" w:color="auto"/>
              <w:left w:val="single" w:sz="2" w:space="0" w:color="auto"/>
              <w:bottom w:val="single" w:sz="2" w:space="0" w:color="auto"/>
              <w:right w:val="single" w:sz="2" w:space="0" w:color="auto"/>
            </w:tcBorders>
          </w:tcPr>
          <w:p w14:paraId="6036A761" w14:textId="77777777" w:rsidR="00144E0F" w:rsidRPr="00711388" w:rsidRDefault="00144E0F" w:rsidP="00877EC4">
            <w:pPr>
              <w:pStyle w:val="NormalLeft"/>
              <w:rPr>
                <w:lang w:val="en-GB"/>
              </w:rPr>
            </w:pPr>
            <w:r w:rsidRPr="00711388">
              <w:rPr>
                <w:lang w:val="en-GB"/>
              </w:rPr>
              <w:t>C0020/R0020</w:t>
            </w:r>
          </w:p>
        </w:tc>
        <w:tc>
          <w:tcPr>
            <w:tcW w:w="1857" w:type="dxa"/>
            <w:tcBorders>
              <w:top w:val="single" w:sz="2" w:space="0" w:color="auto"/>
              <w:left w:val="single" w:sz="2" w:space="0" w:color="auto"/>
              <w:bottom w:val="single" w:sz="2" w:space="0" w:color="auto"/>
              <w:right w:val="single" w:sz="2" w:space="0" w:color="auto"/>
            </w:tcBorders>
          </w:tcPr>
          <w:p w14:paraId="2BC01E6A" w14:textId="77777777" w:rsidR="00144E0F" w:rsidRPr="00711388" w:rsidRDefault="00144E0F" w:rsidP="00877EC4">
            <w:pPr>
              <w:pStyle w:val="NormalLeft"/>
              <w:rPr>
                <w:lang w:val="en-GB"/>
              </w:rPr>
            </w:pPr>
            <w:r w:rsidRPr="00711388">
              <w:rPr>
                <w:lang w:val="en-GB"/>
              </w:rPr>
              <w:t>Deferred acquisition costs</w:t>
            </w:r>
          </w:p>
        </w:tc>
        <w:tc>
          <w:tcPr>
            <w:tcW w:w="5107" w:type="dxa"/>
            <w:tcBorders>
              <w:top w:val="single" w:sz="2" w:space="0" w:color="auto"/>
              <w:left w:val="single" w:sz="2" w:space="0" w:color="auto"/>
              <w:bottom w:val="single" w:sz="2" w:space="0" w:color="auto"/>
              <w:right w:val="single" w:sz="2" w:space="0" w:color="auto"/>
            </w:tcBorders>
          </w:tcPr>
          <w:p w14:paraId="045B8AC0" w14:textId="77777777" w:rsidR="00144E0F" w:rsidRPr="00711388" w:rsidRDefault="00144E0F" w:rsidP="00877EC4">
            <w:pPr>
              <w:pStyle w:val="NormalLeft"/>
              <w:rPr>
                <w:lang w:val="en-GB"/>
              </w:rPr>
            </w:pPr>
            <w:r w:rsidRPr="00711388">
              <w:rPr>
                <w:lang w:val="en-GB"/>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626033" w:rsidRPr="00711388" w14:paraId="0D1449E0" w14:textId="77777777" w:rsidTr="00877EC4">
        <w:tc>
          <w:tcPr>
            <w:tcW w:w="2322" w:type="dxa"/>
            <w:tcBorders>
              <w:top w:val="single" w:sz="2" w:space="0" w:color="auto"/>
              <w:left w:val="single" w:sz="2" w:space="0" w:color="auto"/>
              <w:bottom w:val="single" w:sz="2" w:space="0" w:color="auto"/>
              <w:right w:val="single" w:sz="2" w:space="0" w:color="auto"/>
            </w:tcBorders>
          </w:tcPr>
          <w:p w14:paraId="15656E32" w14:textId="4521EC91"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C0020/R0030</w:t>
            </w:r>
          </w:p>
        </w:tc>
        <w:tc>
          <w:tcPr>
            <w:tcW w:w="1857" w:type="dxa"/>
            <w:tcBorders>
              <w:top w:val="single" w:sz="2" w:space="0" w:color="auto"/>
              <w:left w:val="single" w:sz="2" w:space="0" w:color="auto"/>
              <w:bottom w:val="single" w:sz="2" w:space="0" w:color="auto"/>
              <w:right w:val="single" w:sz="2" w:space="0" w:color="auto"/>
            </w:tcBorders>
          </w:tcPr>
          <w:p w14:paraId="6F413F77" w14:textId="77777777" w:rsidR="00144E0F" w:rsidRPr="00711388" w:rsidRDefault="00144E0F" w:rsidP="00877EC4">
            <w:pPr>
              <w:pStyle w:val="NormalLeft"/>
              <w:rPr>
                <w:lang w:val="en-GB"/>
              </w:rPr>
            </w:pPr>
            <w:r w:rsidRPr="00711388">
              <w:rPr>
                <w:lang w:val="en-GB"/>
              </w:rPr>
              <w:t>Intangible assets</w:t>
            </w:r>
          </w:p>
        </w:tc>
        <w:tc>
          <w:tcPr>
            <w:tcW w:w="5107" w:type="dxa"/>
            <w:tcBorders>
              <w:top w:val="single" w:sz="2" w:space="0" w:color="auto"/>
              <w:left w:val="single" w:sz="2" w:space="0" w:color="auto"/>
              <w:bottom w:val="single" w:sz="2" w:space="0" w:color="auto"/>
              <w:right w:val="single" w:sz="2" w:space="0" w:color="auto"/>
            </w:tcBorders>
          </w:tcPr>
          <w:p w14:paraId="352CA720" w14:textId="7DC63DCC" w:rsidR="00144E0F" w:rsidRPr="00711388" w:rsidRDefault="00144E0F" w:rsidP="00877EC4">
            <w:pPr>
              <w:pStyle w:val="NormalLeft"/>
              <w:rPr>
                <w:lang w:val="en-GB"/>
              </w:rPr>
            </w:pPr>
            <w:r w:rsidRPr="00711388">
              <w:rPr>
                <w:lang w:val="en-GB"/>
              </w:rPr>
              <w:t>Intangible assets other than goodwill. An identifiable non</w:t>
            </w:r>
            <w:r w:rsidR="00711388" w:rsidRPr="00711388">
              <w:rPr>
                <w:lang w:val="en-GB"/>
              </w:rPr>
              <w:t>-</w:t>
            </w:r>
            <w:r w:rsidRPr="00711388">
              <w:rPr>
                <w:lang w:val="en-GB"/>
              </w:rPr>
              <w:t>monetary asset without physical substance.</w:t>
            </w:r>
          </w:p>
        </w:tc>
      </w:tr>
      <w:tr w:rsidR="00626033" w:rsidRPr="00711388" w14:paraId="2E8C0EF0" w14:textId="77777777" w:rsidTr="00877EC4">
        <w:tc>
          <w:tcPr>
            <w:tcW w:w="2322" w:type="dxa"/>
            <w:tcBorders>
              <w:top w:val="single" w:sz="2" w:space="0" w:color="auto"/>
              <w:left w:val="single" w:sz="2" w:space="0" w:color="auto"/>
              <w:bottom w:val="single" w:sz="2" w:space="0" w:color="auto"/>
              <w:right w:val="single" w:sz="2" w:space="0" w:color="auto"/>
            </w:tcBorders>
          </w:tcPr>
          <w:p w14:paraId="5E62C248" w14:textId="0ED20EA0"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C0020/R0040</w:t>
            </w:r>
          </w:p>
        </w:tc>
        <w:tc>
          <w:tcPr>
            <w:tcW w:w="1857" w:type="dxa"/>
            <w:tcBorders>
              <w:top w:val="single" w:sz="2" w:space="0" w:color="auto"/>
              <w:left w:val="single" w:sz="2" w:space="0" w:color="auto"/>
              <w:bottom w:val="single" w:sz="2" w:space="0" w:color="auto"/>
              <w:right w:val="single" w:sz="2" w:space="0" w:color="auto"/>
            </w:tcBorders>
          </w:tcPr>
          <w:p w14:paraId="0DC42EEF" w14:textId="77777777" w:rsidR="00144E0F" w:rsidRPr="00711388" w:rsidRDefault="00144E0F" w:rsidP="00877EC4">
            <w:pPr>
              <w:pStyle w:val="NormalLeft"/>
              <w:rPr>
                <w:lang w:val="en-GB"/>
              </w:rPr>
            </w:pPr>
            <w:r w:rsidRPr="00711388">
              <w:rPr>
                <w:lang w:val="en-GB"/>
              </w:rPr>
              <w:t>Deferred tax assets</w:t>
            </w:r>
          </w:p>
        </w:tc>
        <w:tc>
          <w:tcPr>
            <w:tcW w:w="5107" w:type="dxa"/>
            <w:tcBorders>
              <w:top w:val="single" w:sz="2" w:space="0" w:color="auto"/>
              <w:left w:val="single" w:sz="2" w:space="0" w:color="auto"/>
              <w:bottom w:val="single" w:sz="2" w:space="0" w:color="auto"/>
              <w:right w:val="single" w:sz="2" w:space="0" w:color="auto"/>
            </w:tcBorders>
          </w:tcPr>
          <w:p w14:paraId="3A493415" w14:textId="77777777" w:rsidR="00144E0F" w:rsidRPr="00711388" w:rsidRDefault="00144E0F" w:rsidP="00877EC4">
            <w:pPr>
              <w:pStyle w:val="NormalLeft"/>
              <w:rPr>
                <w:lang w:val="en-GB"/>
              </w:rPr>
            </w:pPr>
            <w:r w:rsidRPr="00711388">
              <w:rPr>
                <w:lang w:val="en-GB"/>
              </w:rPr>
              <w:t>Deferred tax assets are the amounts of income taxes recoverable in future periods in respect of:</w:t>
            </w:r>
          </w:p>
          <w:p w14:paraId="255FD861" w14:textId="77777777" w:rsidR="00144E0F" w:rsidRPr="00711388" w:rsidRDefault="00144E0F" w:rsidP="00877EC4">
            <w:pPr>
              <w:pStyle w:val="Point0"/>
              <w:rPr>
                <w:lang w:val="en-GB"/>
              </w:rPr>
            </w:pPr>
            <w:r w:rsidRPr="00711388">
              <w:rPr>
                <w:lang w:val="en-GB"/>
              </w:rPr>
              <w:tab/>
              <w:t>(a)</w:t>
            </w:r>
            <w:r w:rsidRPr="00711388">
              <w:rPr>
                <w:lang w:val="en-GB"/>
              </w:rPr>
              <w:tab/>
              <w:t>deductible temporary differences;</w:t>
            </w:r>
          </w:p>
          <w:p w14:paraId="68FCD767" w14:textId="77777777" w:rsidR="00144E0F" w:rsidRPr="00711388" w:rsidRDefault="00144E0F" w:rsidP="00877EC4">
            <w:pPr>
              <w:pStyle w:val="Point0"/>
              <w:rPr>
                <w:lang w:val="en-GB"/>
              </w:rPr>
            </w:pPr>
            <w:r w:rsidRPr="00711388">
              <w:rPr>
                <w:lang w:val="en-GB"/>
              </w:rPr>
              <w:tab/>
              <w:t>(b)</w:t>
            </w:r>
            <w:r w:rsidRPr="00711388">
              <w:rPr>
                <w:lang w:val="en-GB"/>
              </w:rPr>
              <w:tab/>
              <w:t>the carry</w:t>
            </w:r>
            <w:r w:rsidR="00C17A20" w:rsidRPr="00711388">
              <w:rPr>
                <w:lang w:val="en-GB"/>
              </w:rPr>
              <w:t xml:space="preserve"> </w:t>
            </w:r>
            <w:r w:rsidRPr="00711388">
              <w:rPr>
                <w:lang w:val="en-GB"/>
              </w:rPr>
              <w:t>forward of unused tax losses; and/or</w:t>
            </w:r>
          </w:p>
          <w:p w14:paraId="46E08646" w14:textId="77777777" w:rsidR="00144E0F" w:rsidRPr="00711388" w:rsidRDefault="00144E0F" w:rsidP="00877EC4">
            <w:pPr>
              <w:pStyle w:val="Point0"/>
              <w:rPr>
                <w:lang w:val="en-GB"/>
              </w:rPr>
            </w:pPr>
            <w:r w:rsidRPr="00711388">
              <w:rPr>
                <w:lang w:val="en-GB"/>
              </w:rPr>
              <w:tab/>
              <w:t>(c)</w:t>
            </w:r>
            <w:r w:rsidRPr="00711388">
              <w:rPr>
                <w:lang w:val="en-GB"/>
              </w:rPr>
              <w:tab/>
              <w:t>the carry</w:t>
            </w:r>
            <w:r w:rsidR="00C17A20" w:rsidRPr="00711388">
              <w:rPr>
                <w:lang w:val="en-GB"/>
              </w:rPr>
              <w:t xml:space="preserve"> </w:t>
            </w:r>
            <w:r w:rsidRPr="00711388">
              <w:rPr>
                <w:lang w:val="en-GB"/>
              </w:rPr>
              <w:t>forward of unused tax credits.</w:t>
            </w:r>
          </w:p>
        </w:tc>
      </w:tr>
      <w:tr w:rsidR="00626033" w:rsidRPr="00711388" w14:paraId="10EFE5A2" w14:textId="77777777" w:rsidTr="00877EC4">
        <w:tc>
          <w:tcPr>
            <w:tcW w:w="2322" w:type="dxa"/>
            <w:tcBorders>
              <w:top w:val="single" w:sz="2" w:space="0" w:color="auto"/>
              <w:left w:val="single" w:sz="2" w:space="0" w:color="auto"/>
              <w:bottom w:val="single" w:sz="2" w:space="0" w:color="auto"/>
              <w:right w:val="single" w:sz="2" w:space="0" w:color="auto"/>
            </w:tcBorders>
          </w:tcPr>
          <w:p w14:paraId="4E25C90E" w14:textId="132E13B2"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C0020/R0050</w:t>
            </w:r>
          </w:p>
        </w:tc>
        <w:tc>
          <w:tcPr>
            <w:tcW w:w="1857" w:type="dxa"/>
            <w:tcBorders>
              <w:top w:val="single" w:sz="2" w:space="0" w:color="auto"/>
              <w:left w:val="single" w:sz="2" w:space="0" w:color="auto"/>
              <w:bottom w:val="single" w:sz="2" w:space="0" w:color="auto"/>
              <w:right w:val="single" w:sz="2" w:space="0" w:color="auto"/>
            </w:tcBorders>
          </w:tcPr>
          <w:p w14:paraId="1A9EFCF3" w14:textId="77777777" w:rsidR="00144E0F" w:rsidRPr="00711388" w:rsidRDefault="00144E0F" w:rsidP="00877EC4">
            <w:pPr>
              <w:pStyle w:val="NormalLeft"/>
              <w:rPr>
                <w:lang w:val="en-GB"/>
              </w:rPr>
            </w:pPr>
            <w:r w:rsidRPr="00711388">
              <w:rPr>
                <w:lang w:val="en-GB"/>
              </w:rPr>
              <w:t>Pension benefit surplus</w:t>
            </w:r>
          </w:p>
        </w:tc>
        <w:tc>
          <w:tcPr>
            <w:tcW w:w="5107" w:type="dxa"/>
            <w:tcBorders>
              <w:top w:val="single" w:sz="2" w:space="0" w:color="auto"/>
              <w:left w:val="single" w:sz="2" w:space="0" w:color="auto"/>
              <w:bottom w:val="single" w:sz="2" w:space="0" w:color="auto"/>
              <w:right w:val="single" w:sz="2" w:space="0" w:color="auto"/>
            </w:tcBorders>
          </w:tcPr>
          <w:p w14:paraId="605AA81A" w14:textId="77777777" w:rsidR="00144E0F" w:rsidRPr="00711388" w:rsidRDefault="00144E0F" w:rsidP="00877EC4">
            <w:pPr>
              <w:pStyle w:val="NormalLeft"/>
              <w:rPr>
                <w:lang w:val="en-GB"/>
              </w:rPr>
            </w:pPr>
            <w:r w:rsidRPr="00711388">
              <w:rPr>
                <w:lang w:val="en-GB"/>
              </w:rPr>
              <w:t>This is the total of net surplus related to employees' pension scheme.</w:t>
            </w:r>
          </w:p>
        </w:tc>
      </w:tr>
      <w:tr w:rsidR="00626033" w:rsidRPr="00711388" w14:paraId="4F5918BD" w14:textId="77777777" w:rsidTr="00877EC4">
        <w:tc>
          <w:tcPr>
            <w:tcW w:w="2322" w:type="dxa"/>
            <w:tcBorders>
              <w:top w:val="single" w:sz="2" w:space="0" w:color="auto"/>
              <w:left w:val="single" w:sz="2" w:space="0" w:color="auto"/>
              <w:bottom w:val="single" w:sz="2" w:space="0" w:color="auto"/>
              <w:right w:val="single" w:sz="2" w:space="0" w:color="auto"/>
            </w:tcBorders>
          </w:tcPr>
          <w:p w14:paraId="5E4938D0" w14:textId="1423FB9A"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C0020/R0060</w:t>
            </w:r>
          </w:p>
        </w:tc>
        <w:tc>
          <w:tcPr>
            <w:tcW w:w="1857" w:type="dxa"/>
            <w:tcBorders>
              <w:top w:val="single" w:sz="2" w:space="0" w:color="auto"/>
              <w:left w:val="single" w:sz="2" w:space="0" w:color="auto"/>
              <w:bottom w:val="single" w:sz="2" w:space="0" w:color="auto"/>
              <w:right w:val="single" w:sz="2" w:space="0" w:color="auto"/>
            </w:tcBorders>
          </w:tcPr>
          <w:p w14:paraId="3A156FE9" w14:textId="77777777" w:rsidR="00144E0F" w:rsidRPr="00711388" w:rsidRDefault="00144E0F" w:rsidP="00877EC4">
            <w:pPr>
              <w:pStyle w:val="NormalLeft"/>
              <w:rPr>
                <w:lang w:val="en-GB"/>
              </w:rPr>
            </w:pPr>
            <w:r w:rsidRPr="00711388">
              <w:rPr>
                <w:lang w:val="en-GB"/>
              </w:rPr>
              <w:t>Property, plant &amp; equipment held for own use</w:t>
            </w:r>
          </w:p>
        </w:tc>
        <w:tc>
          <w:tcPr>
            <w:tcW w:w="5107" w:type="dxa"/>
            <w:tcBorders>
              <w:top w:val="single" w:sz="2" w:space="0" w:color="auto"/>
              <w:left w:val="single" w:sz="2" w:space="0" w:color="auto"/>
              <w:bottom w:val="single" w:sz="2" w:space="0" w:color="auto"/>
              <w:right w:val="single" w:sz="2" w:space="0" w:color="auto"/>
            </w:tcBorders>
          </w:tcPr>
          <w:p w14:paraId="63730A25" w14:textId="120A3BBF" w:rsidR="00144E0F" w:rsidRPr="00711388" w:rsidRDefault="00144E0F" w:rsidP="002973C6">
            <w:pPr>
              <w:pStyle w:val="NormalLeft"/>
              <w:rPr>
                <w:lang w:val="en-GB"/>
              </w:rPr>
            </w:pPr>
            <w:r w:rsidRPr="00711388">
              <w:rPr>
                <w:lang w:val="en-GB"/>
              </w:rPr>
              <w:t xml:space="preserve">Tangible assets which are intended for permanent use and property held by the undertaking for own use. It </w:t>
            </w:r>
            <w:r w:rsidR="002973C6" w:rsidRPr="00711388">
              <w:rPr>
                <w:lang w:val="en-GB"/>
              </w:rPr>
              <w:t xml:space="preserve">also </w:t>
            </w:r>
            <w:r w:rsidRPr="00711388">
              <w:rPr>
                <w:lang w:val="en-GB"/>
              </w:rPr>
              <w:t>includes</w:t>
            </w:r>
            <w:del w:id="390" w:author="Author">
              <w:r w:rsidRPr="00711388" w:rsidDel="003323F0">
                <w:rPr>
                  <w:lang w:val="en-GB"/>
                </w:rPr>
                <w:delText xml:space="preserve">  </w:delText>
              </w:r>
            </w:del>
            <w:ins w:id="391" w:author="Author">
              <w:r w:rsidR="003323F0">
                <w:rPr>
                  <w:lang w:val="en-GB"/>
                </w:rPr>
                <w:t xml:space="preserve"> </w:t>
              </w:r>
            </w:ins>
            <w:r w:rsidRPr="00711388">
              <w:rPr>
                <w:lang w:val="en-GB"/>
              </w:rPr>
              <w:t>property for own use under construction.</w:t>
            </w:r>
          </w:p>
        </w:tc>
      </w:tr>
      <w:tr w:rsidR="00626033" w:rsidRPr="00711388" w14:paraId="0F553D75" w14:textId="77777777" w:rsidTr="00877EC4">
        <w:tc>
          <w:tcPr>
            <w:tcW w:w="2322" w:type="dxa"/>
            <w:tcBorders>
              <w:top w:val="single" w:sz="2" w:space="0" w:color="auto"/>
              <w:left w:val="single" w:sz="2" w:space="0" w:color="auto"/>
              <w:bottom w:val="single" w:sz="2" w:space="0" w:color="auto"/>
              <w:right w:val="single" w:sz="2" w:space="0" w:color="auto"/>
            </w:tcBorders>
          </w:tcPr>
          <w:p w14:paraId="2816E8B2" w14:textId="6DED2B1E"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C0020/R0070</w:t>
            </w:r>
          </w:p>
        </w:tc>
        <w:tc>
          <w:tcPr>
            <w:tcW w:w="1857" w:type="dxa"/>
            <w:tcBorders>
              <w:top w:val="single" w:sz="2" w:space="0" w:color="auto"/>
              <w:left w:val="single" w:sz="2" w:space="0" w:color="auto"/>
              <w:bottom w:val="single" w:sz="2" w:space="0" w:color="auto"/>
              <w:right w:val="single" w:sz="2" w:space="0" w:color="auto"/>
            </w:tcBorders>
          </w:tcPr>
          <w:p w14:paraId="11E9CCEF" w14:textId="77753774" w:rsidR="00144E0F" w:rsidRPr="00711388" w:rsidRDefault="00144E0F" w:rsidP="00877EC4">
            <w:pPr>
              <w:pStyle w:val="NormalLeft"/>
              <w:rPr>
                <w:lang w:val="en-GB"/>
              </w:rPr>
            </w:pPr>
            <w:r w:rsidRPr="00711388">
              <w:rPr>
                <w:lang w:val="en-GB"/>
              </w:rPr>
              <w:t>Investments (other than assets held for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5107" w:type="dxa"/>
            <w:tcBorders>
              <w:top w:val="single" w:sz="2" w:space="0" w:color="auto"/>
              <w:left w:val="single" w:sz="2" w:space="0" w:color="auto"/>
              <w:bottom w:val="single" w:sz="2" w:space="0" w:color="auto"/>
              <w:right w:val="single" w:sz="2" w:space="0" w:color="auto"/>
            </w:tcBorders>
          </w:tcPr>
          <w:p w14:paraId="51679F40" w14:textId="322C7C75" w:rsidR="00144E0F" w:rsidRPr="00711388" w:rsidRDefault="00144E0F" w:rsidP="00877EC4">
            <w:pPr>
              <w:pStyle w:val="NormalLeft"/>
              <w:rPr>
                <w:lang w:val="en-GB"/>
              </w:rPr>
            </w:pPr>
            <w:r w:rsidRPr="00711388">
              <w:rPr>
                <w:lang w:val="en-GB"/>
              </w:rPr>
              <w:t>This is the total amount of investments, excluding assets held for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r>
      <w:tr w:rsidR="00626033" w:rsidRPr="00711388" w14:paraId="5FC23FAC" w14:textId="77777777" w:rsidTr="00877EC4">
        <w:tc>
          <w:tcPr>
            <w:tcW w:w="2322" w:type="dxa"/>
            <w:tcBorders>
              <w:top w:val="single" w:sz="2" w:space="0" w:color="auto"/>
              <w:left w:val="single" w:sz="2" w:space="0" w:color="auto"/>
              <w:bottom w:val="single" w:sz="2" w:space="0" w:color="auto"/>
              <w:right w:val="single" w:sz="2" w:space="0" w:color="auto"/>
            </w:tcBorders>
          </w:tcPr>
          <w:p w14:paraId="542377DC" w14:textId="37F539F8"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C0020/R0080</w:t>
            </w:r>
          </w:p>
        </w:tc>
        <w:tc>
          <w:tcPr>
            <w:tcW w:w="1857" w:type="dxa"/>
            <w:tcBorders>
              <w:top w:val="single" w:sz="2" w:space="0" w:color="auto"/>
              <w:left w:val="single" w:sz="2" w:space="0" w:color="auto"/>
              <w:bottom w:val="single" w:sz="2" w:space="0" w:color="auto"/>
              <w:right w:val="single" w:sz="2" w:space="0" w:color="auto"/>
            </w:tcBorders>
          </w:tcPr>
          <w:p w14:paraId="6FBA2243" w14:textId="77777777" w:rsidR="00144E0F" w:rsidRPr="00711388" w:rsidRDefault="00144E0F" w:rsidP="00877EC4">
            <w:pPr>
              <w:pStyle w:val="NormalLeft"/>
              <w:rPr>
                <w:lang w:val="en-GB"/>
              </w:rPr>
            </w:pPr>
            <w:r w:rsidRPr="00711388">
              <w:rPr>
                <w:lang w:val="en-GB"/>
              </w:rPr>
              <w:t>Property (other than for own use)</w:t>
            </w:r>
          </w:p>
        </w:tc>
        <w:tc>
          <w:tcPr>
            <w:tcW w:w="5107" w:type="dxa"/>
            <w:tcBorders>
              <w:top w:val="single" w:sz="2" w:space="0" w:color="auto"/>
              <w:left w:val="single" w:sz="2" w:space="0" w:color="auto"/>
              <w:bottom w:val="single" w:sz="2" w:space="0" w:color="auto"/>
              <w:right w:val="single" w:sz="2" w:space="0" w:color="auto"/>
            </w:tcBorders>
          </w:tcPr>
          <w:p w14:paraId="52C16165" w14:textId="49937802" w:rsidR="00144E0F" w:rsidRPr="00711388" w:rsidRDefault="00144E0F" w:rsidP="00877EC4">
            <w:pPr>
              <w:pStyle w:val="NormalLeft"/>
              <w:rPr>
                <w:lang w:val="en-GB"/>
              </w:rPr>
            </w:pPr>
            <w:r w:rsidRPr="00711388">
              <w:rPr>
                <w:lang w:val="en-GB"/>
              </w:rPr>
              <w:t xml:space="preserve">Amount of the property, other than for own use. It </w:t>
            </w:r>
            <w:r w:rsidR="00180831" w:rsidRPr="00711388">
              <w:rPr>
                <w:lang w:val="en-GB"/>
              </w:rPr>
              <w:t xml:space="preserve">also </w:t>
            </w:r>
            <w:r w:rsidRPr="00711388">
              <w:rPr>
                <w:lang w:val="en-GB"/>
              </w:rPr>
              <w:t>includes property under construction other than for own use.</w:t>
            </w:r>
          </w:p>
        </w:tc>
      </w:tr>
      <w:tr w:rsidR="00626033" w:rsidRPr="00711388" w14:paraId="799C863C" w14:textId="77777777" w:rsidTr="00877EC4">
        <w:tc>
          <w:tcPr>
            <w:tcW w:w="2322" w:type="dxa"/>
            <w:tcBorders>
              <w:top w:val="single" w:sz="2" w:space="0" w:color="auto"/>
              <w:left w:val="single" w:sz="2" w:space="0" w:color="auto"/>
              <w:bottom w:val="single" w:sz="2" w:space="0" w:color="auto"/>
              <w:right w:val="single" w:sz="2" w:space="0" w:color="auto"/>
            </w:tcBorders>
          </w:tcPr>
          <w:p w14:paraId="3A119D79" w14:textId="69F97FAB"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C0020/R0090</w:t>
            </w:r>
          </w:p>
        </w:tc>
        <w:tc>
          <w:tcPr>
            <w:tcW w:w="1857" w:type="dxa"/>
            <w:tcBorders>
              <w:top w:val="single" w:sz="2" w:space="0" w:color="auto"/>
              <w:left w:val="single" w:sz="2" w:space="0" w:color="auto"/>
              <w:bottom w:val="single" w:sz="2" w:space="0" w:color="auto"/>
              <w:right w:val="single" w:sz="2" w:space="0" w:color="auto"/>
            </w:tcBorders>
          </w:tcPr>
          <w:p w14:paraId="50D30BB0" w14:textId="77777777" w:rsidR="00144E0F" w:rsidRPr="00711388" w:rsidRDefault="00144E0F" w:rsidP="00877EC4">
            <w:pPr>
              <w:pStyle w:val="NormalLeft"/>
              <w:rPr>
                <w:lang w:val="en-GB"/>
              </w:rPr>
            </w:pPr>
            <w:r w:rsidRPr="00711388">
              <w:rPr>
                <w:lang w:val="en-GB"/>
              </w:rPr>
              <w:t>Holdings in related undertakings, including participations</w:t>
            </w:r>
          </w:p>
        </w:tc>
        <w:tc>
          <w:tcPr>
            <w:tcW w:w="5107" w:type="dxa"/>
            <w:tcBorders>
              <w:top w:val="single" w:sz="2" w:space="0" w:color="auto"/>
              <w:left w:val="single" w:sz="2" w:space="0" w:color="auto"/>
              <w:bottom w:val="single" w:sz="2" w:space="0" w:color="auto"/>
              <w:right w:val="single" w:sz="2" w:space="0" w:color="auto"/>
            </w:tcBorders>
          </w:tcPr>
          <w:p w14:paraId="4B744BE2" w14:textId="77777777" w:rsidR="00144E0F" w:rsidRPr="00711388" w:rsidRDefault="00144E0F" w:rsidP="00877EC4">
            <w:pPr>
              <w:pStyle w:val="NormalLeft"/>
              <w:rPr>
                <w:lang w:val="en-GB"/>
              </w:rPr>
            </w:pPr>
            <w:r w:rsidRPr="00711388">
              <w:rPr>
                <w:lang w:val="en-GB"/>
              </w:rPr>
              <w:t>Participations as defined in Article 13(20) and 212 (2) and holdings in related undertakings in Article 212(1)(b) of Directive 2009/138/EC.</w:t>
            </w:r>
          </w:p>
          <w:p w14:paraId="478FFAFD" w14:textId="729F1516" w:rsidR="00144E0F" w:rsidRPr="00711388" w:rsidRDefault="00144E0F" w:rsidP="00877EC4">
            <w:pPr>
              <w:pStyle w:val="NormalLeft"/>
              <w:rPr>
                <w:lang w:val="en-GB"/>
              </w:rPr>
            </w:pPr>
            <w:r w:rsidRPr="00711388">
              <w:rPr>
                <w:lang w:val="en-GB"/>
              </w:rPr>
              <w:t>When part of the assets regarding participation and related undertakings refer to unit and index linked contracts, these parts shall be reported in ‘Assets held for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in C0010</w:t>
            </w:r>
            <w:r w:rsidR="00711388" w:rsidRPr="00711388">
              <w:rPr>
                <w:lang w:val="en-GB"/>
              </w:rPr>
              <w:t>-</w:t>
            </w:r>
            <w:r w:rsidRPr="00711388">
              <w:rPr>
                <w:lang w:val="en-GB"/>
              </w:rPr>
              <w:t>C0020/R0220.</w:t>
            </w:r>
          </w:p>
        </w:tc>
      </w:tr>
      <w:tr w:rsidR="00626033" w:rsidRPr="00711388" w14:paraId="7267CE52" w14:textId="77777777" w:rsidTr="00877EC4">
        <w:tc>
          <w:tcPr>
            <w:tcW w:w="2322" w:type="dxa"/>
            <w:tcBorders>
              <w:top w:val="single" w:sz="2" w:space="0" w:color="auto"/>
              <w:left w:val="single" w:sz="2" w:space="0" w:color="auto"/>
              <w:bottom w:val="single" w:sz="2" w:space="0" w:color="auto"/>
              <w:right w:val="single" w:sz="2" w:space="0" w:color="auto"/>
            </w:tcBorders>
          </w:tcPr>
          <w:p w14:paraId="04D6B332" w14:textId="73BC966E"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C0020/R0100</w:t>
            </w:r>
          </w:p>
        </w:tc>
        <w:tc>
          <w:tcPr>
            <w:tcW w:w="1857" w:type="dxa"/>
            <w:tcBorders>
              <w:top w:val="single" w:sz="2" w:space="0" w:color="auto"/>
              <w:left w:val="single" w:sz="2" w:space="0" w:color="auto"/>
              <w:bottom w:val="single" w:sz="2" w:space="0" w:color="auto"/>
              <w:right w:val="single" w:sz="2" w:space="0" w:color="auto"/>
            </w:tcBorders>
          </w:tcPr>
          <w:p w14:paraId="3BA54155" w14:textId="77777777" w:rsidR="00144E0F" w:rsidRPr="00711388" w:rsidRDefault="00144E0F" w:rsidP="00877EC4">
            <w:pPr>
              <w:pStyle w:val="NormalLeft"/>
              <w:rPr>
                <w:lang w:val="en-GB"/>
              </w:rPr>
            </w:pPr>
            <w:r w:rsidRPr="00711388">
              <w:rPr>
                <w:lang w:val="en-GB"/>
              </w:rPr>
              <w:t>Equities</w:t>
            </w:r>
          </w:p>
        </w:tc>
        <w:tc>
          <w:tcPr>
            <w:tcW w:w="5107" w:type="dxa"/>
            <w:tcBorders>
              <w:top w:val="single" w:sz="2" w:space="0" w:color="auto"/>
              <w:left w:val="single" w:sz="2" w:space="0" w:color="auto"/>
              <w:bottom w:val="single" w:sz="2" w:space="0" w:color="auto"/>
              <w:right w:val="single" w:sz="2" w:space="0" w:color="auto"/>
            </w:tcBorders>
          </w:tcPr>
          <w:p w14:paraId="4DC82E3F" w14:textId="77777777" w:rsidR="00144E0F" w:rsidRPr="00711388" w:rsidRDefault="00144E0F" w:rsidP="00877EC4">
            <w:pPr>
              <w:pStyle w:val="NormalLeft"/>
              <w:rPr>
                <w:lang w:val="en-GB"/>
              </w:rPr>
            </w:pPr>
            <w:r w:rsidRPr="00711388">
              <w:rPr>
                <w:lang w:val="en-GB"/>
              </w:rPr>
              <w:t>This is the total amount of equities, listed and unlisted.</w:t>
            </w:r>
          </w:p>
          <w:p w14:paraId="13A314F6" w14:textId="396FC336" w:rsidR="00144E0F" w:rsidRPr="00711388" w:rsidRDefault="00144E0F" w:rsidP="00877EC4">
            <w:pPr>
              <w:pStyle w:val="NormalLeft"/>
              <w:rPr>
                <w:lang w:val="en-GB"/>
              </w:rPr>
            </w:pPr>
            <w:r w:rsidRPr="00711388">
              <w:rPr>
                <w:lang w:val="en-GB"/>
              </w:rPr>
              <w:t>With regard to ‘statutory accounts values’ column (C0020), where the split between listed and unlisted is not available, this item shall reflect the sum.</w:t>
            </w:r>
          </w:p>
        </w:tc>
      </w:tr>
      <w:tr w:rsidR="00626033" w:rsidRPr="00711388" w14:paraId="1BB1DB46" w14:textId="77777777" w:rsidTr="00877EC4">
        <w:tc>
          <w:tcPr>
            <w:tcW w:w="2322" w:type="dxa"/>
            <w:tcBorders>
              <w:top w:val="single" w:sz="2" w:space="0" w:color="auto"/>
              <w:left w:val="single" w:sz="2" w:space="0" w:color="auto"/>
              <w:bottom w:val="single" w:sz="2" w:space="0" w:color="auto"/>
              <w:right w:val="single" w:sz="2" w:space="0" w:color="auto"/>
            </w:tcBorders>
          </w:tcPr>
          <w:p w14:paraId="13631F65" w14:textId="58E7103E"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C0020/R0110</w:t>
            </w:r>
          </w:p>
        </w:tc>
        <w:tc>
          <w:tcPr>
            <w:tcW w:w="1857" w:type="dxa"/>
            <w:tcBorders>
              <w:top w:val="single" w:sz="2" w:space="0" w:color="auto"/>
              <w:left w:val="single" w:sz="2" w:space="0" w:color="auto"/>
              <w:bottom w:val="single" w:sz="2" w:space="0" w:color="auto"/>
              <w:right w:val="single" w:sz="2" w:space="0" w:color="auto"/>
            </w:tcBorders>
          </w:tcPr>
          <w:p w14:paraId="5CB8260E" w14:textId="107749CC" w:rsidR="00144E0F" w:rsidRPr="00711388" w:rsidRDefault="00144E0F" w:rsidP="00877EC4">
            <w:pPr>
              <w:pStyle w:val="NormalLeft"/>
              <w:rPr>
                <w:lang w:val="en-GB"/>
              </w:rPr>
            </w:pPr>
            <w:r w:rsidRPr="00711388">
              <w:rPr>
                <w:lang w:val="en-GB"/>
              </w:rPr>
              <w:t xml:space="preserve">Equities </w:t>
            </w:r>
            <w:r w:rsidR="00845F43" w:rsidRPr="00711388">
              <w:rPr>
                <w:lang w:val="en-GB"/>
              </w:rPr>
              <w:t>-</w:t>
            </w:r>
            <w:r w:rsidRPr="00711388">
              <w:rPr>
                <w:lang w:val="en-GB"/>
              </w:rPr>
              <w:t xml:space="preserve"> listed</w:t>
            </w:r>
          </w:p>
        </w:tc>
        <w:tc>
          <w:tcPr>
            <w:tcW w:w="5107" w:type="dxa"/>
            <w:tcBorders>
              <w:top w:val="single" w:sz="2" w:space="0" w:color="auto"/>
              <w:left w:val="single" w:sz="2" w:space="0" w:color="auto"/>
              <w:bottom w:val="single" w:sz="2" w:space="0" w:color="auto"/>
              <w:right w:val="single" w:sz="2" w:space="0" w:color="auto"/>
            </w:tcBorders>
          </w:tcPr>
          <w:p w14:paraId="1F98C20D" w14:textId="77777777" w:rsidR="00144E0F" w:rsidRPr="00711388" w:rsidRDefault="00144E0F" w:rsidP="00877EC4">
            <w:pPr>
              <w:pStyle w:val="NormalLeft"/>
              <w:rPr>
                <w:lang w:val="en-GB"/>
              </w:rPr>
            </w:pPr>
            <w:r w:rsidRPr="00711388">
              <w:rPr>
                <w:lang w:val="en-GB"/>
              </w:rPr>
              <w:t>Shares representing corporations' capital, e.g. representing ownership in a corporation, negotiated on a regulated market or on a multilateral trading facility, as defined by Directive 2004/39/EC.</w:t>
            </w:r>
          </w:p>
          <w:p w14:paraId="425933D4" w14:textId="77777777" w:rsidR="00144E0F" w:rsidRPr="00711388" w:rsidRDefault="00144E0F" w:rsidP="00877EC4">
            <w:pPr>
              <w:pStyle w:val="NormalLeft"/>
              <w:rPr>
                <w:lang w:val="en-GB"/>
              </w:rPr>
            </w:pPr>
            <w:r w:rsidRPr="00711388">
              <w:rPr>
                <w:lang w:val="en-GB"/>
              </w:rPr>
              <w:t>It shall exclude holdings in related undertakings, including participations.</w:t>
            </w:r>
          </w:p>
          <w:p w14:paraId="73263450" w14:textId="77777777" w:rsidR="00144E0F" w:rsidRPr="00711388" w:rsidRDefault="00144E0F" w:rsidP="00877EC4">
            <w:pPr>
              <w:pStyle w:val="NormalLeft"/>
              <w:rPr>
                <w:lang w:val="en-GB"/>
              </w:rPr>
            </w:pPr>
            <w:r w:rsidRPr="00711388">
              <w:rPr>
                <w:lang w:val="en-GB"/>
              </w:rPr>
              <w:t>With regard to ‘statutory accounts values’ column (C0020), where the split between listed and unlisted is not available, this item shall not be reported.</w:t>
            </w:r>
          </w:p>
        </w:tc>
      </w:tr>
      <w:tr w:rsidR="00626033" w:rsidRPr="00711388" w14:paraId="71777E6F" w14:textId="77777777" w:rsidTr="00877EC4">
        <w:tc>
          <w:tcPr>
            <w:tcW w:w="2322" w:type="dxa"/>
            <w:tcBorders>
              <w:top w:val="single" w:sz="2" w:space="0" w:color="auto"/>
              <w:left w:val="single" w:sz="2" w:space="0" w:color="auto"/>
              <w:bottom w:val="single" w:sz="2" w:space="0" w:color="auto"/>
              <w:right w:val="single" w:sz="2" w:space="0" w:color="auto"/>
            </w:tcBorders>
          </w:tcPr>
          <w:p w14:paraId="1135C9CD" w14:textId="118DF061"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C0020/R0120</w:t>
            </w:r>
          </w:p>
        </w:tc>
        <w:tc>
          <w:tcPr>
            <w:tcW w:w="1857" w:type="dxa"/>
            <w:tcBorders>
              <w:top w:val="single" w:sz="2" w:space="0" w:color="auto"/>
              <w:left w:val="single" w:sz="2" w:space="0" w:color="auto"/>
              <w:bottom w:val="single" w:sz="2" w:space="0" w:color="auto"/>
              <w:right w:val="single" w:sz="2" w:space="0" w:color="auto"/>
            </w:tcBorders>
          </w:tcPr>
          <w:p w14:paraId="578B67E2" w14:textId="5EE288EB" w:rsidR="00144E0F" w:rsidRPr="00711388" w:rsidRDefault="00144E0F" w:rsidP="00877EC4">
            <w:pPr>
              <w:pStyle w:val="NormalLeft"/>
              <w:rPr>
                <w:lang w:val="en-GB"/>
              </w:rPr>
            </w:pPr>
            <w:r w:rsidRPr="00711388">
              <w:rPr>
                <w:lang w:val="en-GB"/>
              </w:rPr>
              <w:t xml:space="preserve">Equities </w:t>
            </w:r>
            <w:r w:rsidR="00845F43" w:rsidRPr="00711388">
              <w:rPr>
                <w:lang w:val="en-GB"/>
              </w:rPr>
              <w:t>-</w:t>
            </w:r>
            <w:r w:rsidRPr="00711388">
              <w:rPr>
                <w:lang w:val="en-GB"/>
              </w:rPr>
              <w:t xml:space="preserve"> unlisted</w:t>
            </w:r>
          </w:p>
        </w:tc>
        <w:tc>
          <w:tcPr>
            <w:tcW w:w="5107" w:type="dxa"/>
            <w:tcBorders>
              <w:top w:val="single" w:sz="2" w:space="0" w:color="auto"/>
              <w:left w:val="single" w:sz="2" w:space="0" w:color="auto"/>
              <w:bottom w:val="single" w:sz="2" w:space="0" w:color="auto"/>
              <w:right w:val="single" w:sz="2" w:space="0" w:color="auto"/>
            </w:tcBorders>
          </w:tcPr>
          <w:p w14:paraId="1A1D1B9A" w14:textId="77777777" w:rsidR="00144E0F" w:rsidRPr="00711388" w:rsidRDefault="00144E0F" w:rsidP="00877EC4">
            <w:pPr>
              <w:pStyle w:val="NormalLeft"/>
              <w:rPr>
                <w:lang w:val="en-GB"/>
              </w:rPr>
            </w:pPr>
            <w:r w:rsidRPr="00711388">
              <w:rPr>
                <w:lang w:val="en-GB"/>
              </w:rPr>
              <w:t>Shares representing corporations' capital, e.g. representing ownership in a corporation, not negotiated on a regulated market or on a multilateral trading facility, as defined by Directive 2004/39/EC.</w:t>
            </w:r>
          </w:p>
          <w:p w14:paraId="69B895E5" w14:textId="77777777" w:rsidR="00144E0F" w:rsidRPr="00711388" w:rsidRDefault="00144E0F" w:rsidP="00877EC4">
            <w:pPr>
              <w:pStyle w:val="NormalLeft"/>
              <w:rPr>
                <w:lang w:val="en-GB"/>
              </w:rPr>
            </w:pPr>
            <w:r w:rsidRPr="00711388">
              <w:rPr>
                <w:lang w:val="en-GB"/>
              </w:rPr>
              <w:t>It shall exclude holdings in related undertakings, including participations.</w:t>
            </w:r>
          </w:p>
          <w:p w14:paraId="695B5FCF" w14:textId="77777777" w:rsidR="00144E0F" w:rsidRPr="00711388" w:rsidRDefault="00144E0F" w:rsidP="00877EC4">
            <w:pPr>
              <w:pStyle w:val="NormalLeft"/>
              <w:rPr>
                <w:lang w:val="en-GB"/>
              </w:rPr>
            </w:pPr>
            <w:r w:rsidRPr="00711388">
              <w:rPr>
                <w:lang w:val="en-GB"/>
              </w:rPr>
              <w:t>With regard to ‘statutory accounts values’ column (C0020), where the split between listed and unlisted is not available, this item shall not be reported.</w:t>
            </w:r>
          </w:p>
        </w:tc>
      </w:tr>
      <w:tr w:rsidR="00626033" w:rsidRPr="00711388" w14:paraId="745E6E14" w14:textId="77777777" w:rsidTr="00877EC4">
        <w:tc>
          <w:tcPr>
            <w:tcW w:w="2322" w:type="dxa"/>
            <w:tcBorders>
              <w:top w:val="single" w:sz="2" w:space="0" w:color="auto"/>
              <w:left w:val="single" w:sz="2" w:space="0" w:color="auto"/>
              <w:bottom w:val="single" w:sz="2" w:space="0" w:color="auto"/>
              <w:right w:val="single" w:sz="2" w:space="0" w:color="auto"/>
            </w:tcBorders>
          </w:tcPr>
          <w:p w14:paraId="103A5A4B" w14:textId="2456BA78"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C0020/R0130</w:t>
            </w:r>
          </w:p>
        </w:tc>
        <w:tc>
          <w:tcPr>
            <w:tcW w:w="1857" w:type="dxa"/>
            <w:tcBorders>
              <w:top w:val="single" w:sz="2" w:space="0" w:color="auto"/>
              <w:left w:val="single" w:sz="2" w:space="0" w:color="auto"/>
              <w:bottom w:val="single" w:sz="2" w:space="0" w:color="auto"/>
              <w:right w:val="single" w:sz="2" w:space="0" w:color="auto"/>
            </w:tcBorders>
          </w:tcPr>
          <w:p w14:paraId="29A6AD5D" w14:textId="77777777" w:rsidR="00144E0F" w:rsidRPr="00711388" w:rsidRDefault="00144E0F" w:rsidP="00877EC4">
            <w:pPr>
              <w:pStyle w:val="NormalLeft"/>
              <w:rPr>
                <w:lang w:val="en-GB"/>
              </w:rPr>
            </w:pPr>
            <w:r w:rsidRPr="00711388">
              <w:rPr>
                <w:lang w:val="en-GB"/>
              </w:rPr>
              <w:t>Bonds</w:t>
            </w:r>
          </w:p>
        </w:tc>
        <w:tc>
          <w:tcPr>
            <w:tcW w:w="5107" w:type="dxa"/>
            <w:tcBorders>
              <w:top w:val="single" w:sz="2" w:space="0" w:color="auto"/>
              <w:left w:val="single" w:sz="2" w:space="0" w:color="auto"/>
              <w:bottom w:val="single" w:sz="2" w:space="0" w:color="auto"/>
              <w:right w:val="single" w:sz="2" w:space="0" w:color="auto"/>
            </w:tcBorders>
          </w:tcPr>
          <w:p w14:paraId="7A559283" w14:textId="77777777" w:rsidR="00144E0F" w:rsidRPr="00711388" w:rsidRDefault="00144E0F" w:rsidP="00877EC4">
            <w:pPr>
              <w:pStyle w:val="NormalLeft"/>
              <w:rPr>
                <w:lang w:val="en-GB"/>
              </w:rPr>
            </w:pPr>
            <w:r w:rsidRPr="00711388">
              <w:rPr>
                <w:lang w:val="en-GB"/>
              </w:rPr>
              <w:t>This is the total amount of government bonds, corporate bonds, structured notes and collateralised securities.</w:t>
            </w:r>
          </w:p>
          <w:p w14:paraId="3FE2A19A" w14:textId="54A09AED" w:rsidR="00144E0F" w:rsidRPr="00711388" w:rsidRDefault="00144E0F" w:rsidP="00877EC4">
            <w:pPr>
              <w:pStyle w:val="NormalLeft"/>
              <w:rPr>
                <w:lang w:val="en-GB"/>
              </w:rPr>
            </w:pPr>
            <w:r w:rsidRPr="00711388">
              <w:rPr>
                <w:lang w:val="en-GB"/>
              </w:rPr>
              <w:t xml:space="preserve">With regard to ‘statutory accounts values’ column (C0020) </w:t>
            </w:r>
            <w:r w:rsidR="00845F43" w:rsidRPr="00711388">
              <w:rPr>
                <w:lang w:val="en-GB"/>
              </w:rPr>
              <w:t>-</w:t>
            </w:r>
            <w:r w:rsidRPr="00711388">
              <w:rPr>
                <w:lang w:val="en-GB"/>
              </w:rPr>
              <w:t xml:space="preserve"> where the split of bonds is not available, this item shall reflect the sum.</w:t>
            </w:r>
          </w:p>
        </w:tc>
      </w:tr>
      <w:tr w:rsidR="00626033" w:rsidRPr="00711388" w14:paraId="779B4F30" w14:textId="77777777" w:rsidTr="00877EC4">
        <w:tc>
          <w:tcPr>
            <w:tcW w:w="2322" w:type="dxa"/>
            <w:tcBorders>
              <w:top w:val="single" w:sz="2" w:space="0" w:color="auto"/>
              <w:left w:val="single" w:sz="2" w:space="0" w:color="auto"/>
              <w:bottom w:val="single" w:sz="2" w:space="0" w:color="auto"/>
              <w:right w:val="single" w:sz="2" w:space="0" w:color="auto"/>
            </w:tcBorders>
          </w:tcPr>
          <w:p w14:paraId="65B1ED00" w14:textId="5C7314DA"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C0020/R0140</w:t>
            </w:r>
          </w:p>
        </w:tc>
        <w:tc>
          <w:tcPr>
            <w:tcW w:w="1857" w:type="dxa"/>
            <w:tcBorders>
              <w:top w:val="single" w:sz="2" w:space="0" w:color="auto"/>
              <w:left w:val="single" w:sz="2" w:space="0" w:color="auto"/>
              <w:bottom w:val="single" w:sz="2" w:space="0" w:color="auto"/>
              <w:right w:val="single" w:sz="2" w:space="0" w:color="auto"/>
            </w:tcBorders>
          </w:tcPr>
          <w:p w14:paraId="75DDFD07" w14:textId="77777777" w:rsidR="00144E0F" w:rsidRPr="00711388" w:rsidRDefault="00144E0F" w:rsidP="00877EC4">
            <w:pPr>
              <w:pStyle w:val="NormalLeft"/>
              <w:rPr>
                <w:lang w:val="en-GB"/>
              </w:rPr>
            </w:pPr>
            <w:r w:rsidRPr="00711388">
              <w:rPr>
                <w:lang w:val="en-GB"/>
              </w:rPr>
              <w:t>Government Bonds</w:t>
            </w:r>
          </w:p>
        </w:tc>
        <w:tc>
          <w:tcPr>
            <w:tcW w:w="5107" w:type="dxa"/>
            <w:tcBorders>
              <w:top w:val="single" w:sz="2" w:space="0" w:color="auto"/>
              <w:left w:val="single" w:sz="2" w:space="0" w:color="auto"/>
              <w:bottom w:val="single" w:sz="2" w:space="0" w:color="auto"/>
              <w:right w:val="single" w:sz="2" w:space="0" w:color="auto"/>
            </w:tcBorders>
          </w:tcPr>
          <w:p w14:paraId="6040E230" w14:textId="35460680" w:rsidR="00144E0F" w:rsidRPr="00711388" w:rsidRDefault="00144E0F" w:rsidP="00877EC4">
            <w:pPr>
              <w:pStyle w:val="NormalLeft"/>
              <w:rPr>
                <w:lang w:val="en-GB"/>
              </w:rPr>
            </w:pPr>
            <w:r w:rsidRPr="00711388">
              <w:rPr>
                <w:lang w:val="en-GB"/>
              </w:rPr>
              <w:t>Bonds issued by public authorities, whether by central governments, supra</w:t>
            </w:r>
            <w:r w:rsidR="00711388" w:rsidRPr="00711388">
              <w:rPr>
                <w:lang w:val="en-GB"/>
              </w:rPr>
              <w:t>-</w:t>
            </w:r>
            <w:r w:rsidRPr="00711388">
              <w:rPr>
                <w:lang w:val="en-GB"/>
              </w:rPr>
              <w:t>national government institutions, regional governments</w:t>
            </w:r>
            <w:ins w:id="392" w:author="Author">
              <w:r w:rsidR="000259C2" w:rsidRPr="00711388">
                <w:rPr>
                  <w:lang w:val="en-GB"/>
                </w:rPr>
                <w:t>,</w:t>
              </w:r>
            </w:ins>
            <w:del w:id="393" w:author="Author">
              <w:r w:rsidRPr="00711388" w:rsidDel="000259C2">
                <w:rPr>
                  <w:lang w:val="en-GB"/>
                </w:rPr>
                <w:delText xml:space="preserve"> or</w:delText>
              </w:r>
            </w:del>
            <w:r w:rsidRPr="00711388">
              <w:rPr>
                <w:lang w:val="en-GB"/>
              </w:rPr>
              <w:t xml:space="preserve"> local authorities </w:t>
            </w:r>
            <w:ins w:id="394" w:author="Author">
              <w:r w:rsidR="000259C2" w:rsidRPr="00711388">
                <w:rPr>
                  <w:lang w:val="en-GB"/>
                </w:rPr>
                <w:t xml:space="preserve">or central banks </w:t>
              </w:r>
            </w:ins>
            <w:r w:rsidRPr="00711388">
              <w:rPr>
                <w:lang w:val="en-GB"/>
              </w:rPr>
              <w:t>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w:t>
            </w:r>
            <w:r w:rsidR="00203625" w:rsidRPr="00711388">
              <w:rPr>
                <w:lang w:val="en-GB"/>
              </w:rPr>
              <w:t>, regional governments and local authorities listed in Article 1 of Implementing Regulation (EU) 2015/2011</w:t>
            </w:r>
            <w:r w:rsidRPr="00711388">
              <w:rPr>
                <w:lang w:val="en-GB"/>
              </w:rPr>
              <w:t xml:space="preserve">, where the guarantee meets the </w:t>
            </w:r>
            <w:r w:rsidRPr="00711388">
              <w:rPr>
                <w:lang w:val="en-GB"/>
              </w:rPr>
              <w:lastRenderedPageBreak/>
              <w:t>requirements set out in Article 215 of Delegated Regulation (EU) 2015/35.</w:t>
            </w:r>
          </w:p>
          <w:p w14:paraId="05004D1F" w14:textId="77777777" w:rsidR="00144E0F" w:rsidRPr="00711388" w:rsidRDefault="00144E0F" w:rsidP="00877EC4">
            <w:pPr>
              <w:pStyle w:val="NormalLeft"/>
              <w:rPr>
                <w:lang w:val="en-GB"/>
              </w:rPr>
            </w:pPr>
            <w:r w:rsidRPr="00711388">
              <w:rPr>
                <w:lang w:val="en-GB"/>
              </w:rPr>
              <w:t>With regard to ‘statutory accounts values’ column (C0020), where the split between bonds, structured products and collateralised securities is not available, this item shall not be reported.</w:t>
            </w:r>
          </w:p>
        </w:tc>
      </w:tr>
      <w:tr w:rsidR="00626033" w:rsidRPr="00711388" w14:paraId="161449E7" w14:textId="77777777" w:rsidTr="00877EC4">
        <w:tc>
          <w:tcPr>
            <w:tcW w:w="2322" w:type="dxa"/>
            <w:tcBorders>
              <w:top w:val="single" w:sz="2" w:space="0" w:color="auto"/>
              <w:left w:val="single" w:sz="2" w:space="0" w:color="auto"/>
              <w:bottom w:val="single" w:sz="2" w:space="0" w:color="auto"/>
              <w:right w:val="single" w:sz="2" w:space="0" w:color="auto"/>
            </w:tcBorders>
          </w:tcPr>
          <w:p w14:paraId="1C39D5BB" w14:textId="382D0F94"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C0020/R0150</w:t>
            </w:r>
          </w:p>
        </w:tc>
        <w:tc>
          <w:tcPr>
            <w:tcW w:w="1857" w:type="dxa"/>
            <w:tcBorders>
              <w:top w:val="single" w:sz="2" w:space="0" w:color="auto"/>
              <w:left w:val="single" w:sz="2" w:space="0" w:color="auto"/>
              <w:bottom w:val="single" w:sz="2" w:space="0" w:color="auto"/>
              <w:right w:val="single" w:sz="2" w:space="0" w:color="auto"/>
            </w:tcBorders>
          </w:tcPr>
          <w:p w14:paraId="71C932FC" w14:textId="77777777" w:rsidR="00144E0F" w:rsidRPr="00711388" w:rsidRDefault="00144E0F" w:rsidP="00877EC4">
            <w:pPr>
              <w:pStyle w:val="NormalLeft"/>
              <w:rPr>
                <w:lang w:val="en-GB"/>
              </w:rPr>
            </w:pPr>
            <w:r w:rsidRPr="00711388">
              <w:rPr>
                <w:lang w:val="en-GB"/>
              </w:rPr>
              <w:t>Corporate Bonds</w:t>
            </w:r>
          </w:p>
        </w:tc>
        <w:tc>
          <w:tcPr>
            <w:tcW w:w="5107" w:type="dxa"/>
            <w:tcBorders>
              <w:top w:val="single" w:sz="2" w:space="0" w:color="auto"/>
              <w:left w:val="single" w:sz="2" w:space="0" w:color="auto"/>
              <w:bottom w:val="single" w:sz="2" w:space="0" w:color="auto"/>
              <w:right w:val="single" w:sz="2" w:space="0" w:color="auto"/>
            </w:tcBorders>
          </w:tcPr>
          <w:p w14:paraId="4EB5D566" w14:textId="77777777" w:rsidR="00144E0F" w:rsidRPr="00711388" w:rsidRDefault="00144E0F" w:rsidP="00877EC4">
            <w:pPr>
              <w:pStyle w:val="NormalLeft"/>
              <w:rPr>
                <w:lang w:val="en-GB"/>
              </w:rPr>
            </w:pPr>
            <w:r w:rsidRPr="00711388">
              <w:rPr>
                <w:lang w:val="en-GB"/>
              </w:rPr>
              <w:t>Bonds issued by corporations</w:t>
            </w:r>
          </w:p>
          <w:p w14:paraId="30C87A9B" w14:textId="39F6C282" w:rsidR="00144E0F" w:rsidRPr="00711388" w:rsidRDefault="00144E0F" w:rsidP="00877EC4">
            <w:pPr>
              <w:pStyle w:val="NormalLeft"/>
              <w:rPr>
                <w:lang w:val="en-GB"/>
              </w:rPr>
            </w:pPr>
            <w:r w:rsidRPr="00711388">
              <w:rPr>
                <w:lang w:val="en-GB"/>
              </w:rPr>
              <w:t>With regard to ‘statutory accounts values’ column (C0020), where</w:t>
            </w:r>
            <w:r w:rsidR="00711388" w:rsidRPr="00711388">
              <w:rPr>
                <w:lang w:val="en-GB"/>
              </w:rPr>
              <w:t>-</w:t>
            </w:r>
            <w:r w:rsidRPr="00711388">
              <w:rPr>
                <w:lang w:val="en-GB"/>
              </w:rPr>
              <w:t xml:space="preserve"> the split between bonds, structured products and collateralised securities is not available, this item shall not be reported.</w:t>
            </w:r>
          </w:p>
        </w:tc>
      </w:tr>
      <w:tr w:rsidR="00626033" w:rsidRPr="00711388" w14:paraId="3E7DE675" w14:textId="77777777" w:rsidTr="00877EC4">
        <w:tc>
          <w:tcPr>
            <w:tcW w:w="2322" w:type="dxa"/>
            <w:tcBorders>
              <w:top w:val="single" w:sz="2" w:space="0" w:color="auto"/>
              <w:left w:val="single" w:sz="2" w:space="0" w:color="auto"/>
              <w:bottom w:val="single" w:sz="2" w:space="0" w:color="auto"/>
              <w:right w:val="single" w:sz="2" w:space="0" w:color="auto"/>
            </w:tcBorders>
          </w:tcPr>
          <w:p w14:paraId="2363E23C" w14:textId="2EF1C188"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C0020/R0160</w:t>
            </w:r>
          </w:p>
        </w:tc>
        <w:tc>
          <w:tcPr>
            <w:tcW w:w="1857" w:type="dxa"/>
            <w:tcBorders>
              <w:top w:val="single" w:sz="2" w:space="0" w:color="auto"/>
              <w:left w:val="single" w:sz="2" w:space="0" w:color="auto"/>
              <w:bottom w:val="single" w:sz="2" w:space="0" w:color="auto"/>
              <w:right w:val="single" w:sz="2" w:space="0" w:color="auto"/>
            </w:tcBorders>
          </w:tcPr>
          <w:p w14:paraId="49EADDEE" w14:textId="77777777" w:rsidR="00144E0F" w:rsidRPr="00711388" w:rsidRDefault="00144E0F" w:rsidP="00877EC4">
            <w:pPr>
              <w:pStyle w:val="NormalLeft"/>
              <w:rPr>
                <w:lang w:val="en-GB"/>
              </w:rPr>
            </w:pPr>
            <w:r w:rsidRPr="00711388">
              <w:rPr>
                <w:lang w:val="en-GB"/>
              </w:rPr>
              <w:t>Structured notes</w:t>
            </w:r>
          </w:p>
        </w:tc>
        <w:tc>
          <w:tcPr>
            <w:tcW w:w="5107" w:type="dxa"/>
            <w:tcBorders>
              <w:top w:val="single" w:sz="2" w:space="0" w:color="auto"/>
              <w:left w:val="single" w:sz="2" w:space="0" w:color="auto"/>
              <w:bottom w:val="single" w:sz="2" w:space="0" w:color="auto"/>
              <w:right w:val="single" w:sz="2" w:space="0" w:color="auto"/>
            </w:tcBorders>
          </w:tcPr>
          <w:p w14:paraId="5250CDE6" w14:textId="297BD96D" w:rsidR="00144E0F" w:rsidRPr="00711388" w:rsidRDefault="00144E0F" w:rsidP="00877EC4">
            <w:pPr>
              <w:pStyle w:val="NormalLeft"/>
              <w:rPr>
                <w:lang w:val="en-GB"/>
              </w:rPr>
            </w:pPr>
            <w:r w:rsidRPr="00711388">
              <w:rPr>
                <w:lang w:val="en-GB"/>
              </w:rP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(‘CDOp’). </w:t>
            </w:r>
          </w:p>
          <w:p w14:paraId="00F7D39D" w14:textId="3A5524C7" w:rsidR="00144E0F" w:rsidRPr="00711388" w:rsidRDefault="00144E0F" w:rsidP="00877EC4">
            <w:pPr>
              <w:pStyle w:val="NormalLeft"/>
              <w:rPr>
                <w:lang w:val="en-GB"/>
              </w:rPr>
            </w:pPr>
            <w:r w:rsidRPr="00711388">
              <w:rPr>
                <w:lang w:val="en-GB"/>
              </w:rPr>
              <w:t>With regard to ‘statutory accounts values’ column (C0020), where</w:t>
            </w:r>
            <w:r w:rsidR="00711388" w:rsidRPr="00711388">
              <w:rPr>
                <w:lang w:val="en-GB"/>
              </w:rPr>
              <w:t>-</w:t>
            </w:r>
            <w:r w:rsidRPr="00711388">
              <w:rPr>
                <w:lang w:val="en-GB"/>
              </w:rPr>
              <w:t xml:space="preserve"> the split between bonds, structured products and collateralised securities is not available, this item shall not be reported.</w:t>
            </w:r>
          </w:p>
        </w:tc>
      </w:tr>
      <w:tr w:rsidR="00626033" w:rsidRPr="00711388" w14:paraId="56851E21" w14:textId="77777777" w:rsidTr="00877EC4">
        <w:tc>
          <w:tcPr>
            <w:tcW w:w="2322" w:type="dxa"/>
            <w:tcBorders>
              <w:top w:val="single" w:sz="2" w:space="0" w:color="auto"/>
              <w:left w:val="single" w:sz="2" w:space="0" w:color="auto"/>
              <w:bottom w:val="single" w:sz="2" w:space="0" w:color="auto"/>
              <w:right w:val="single" w:sz="2" w:space="0" w:color="auto"/>
            </w:tcBorders>
          </w:tcPr>
          <w:p w14:paraId="7EFEE7B9" w14:textId="50826CD0"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C0020/R0170</w:t>
            </w:r>
          </w:p>
        </w:tc>
        <w:tc>
          <w:tcPr>
            <w:tcW w:w="1857" w:type="dxa"/>
            <w:tcBorders>
              <w:top w:val="single" w:sz="2" w:space="0" w:color="auto"/>
              <w:left w:val="single" w:sz="2" w:space="0" w:color="auto"/>
              <w:bottom w:val="single" w:sz="2" w:space="0" w:color="auto"/>
              <w:right w:val="single" w:sz="2" w:space="0" w:color="auto"/>
            </w:tcBorders>
          </w:tcPr>
          <w:p w14:paraId="140CABFB" w14:textId="77777777" w:rsidR="00144E0F" w:rsidRPr="00711388" w:rsidRDefault="00144E0F" w:rsidP="00877EC4">
            <w:pPr>
              <w:pStyle w:val="NormalLeft"/>
              <w:rPr>
                <w:lang w:val="en-GB"/>
              </w:rPr>
            </w:pPr>
            <w:r w:rsidRPr="00711388">
              <w:rPr>
                <w:lang w:val="en-GB"/>
              </w:rPr>
              <w:t>Collateralised securities</w:t>
            </w:r>
          </w:p>
        </w:tc>
        <w:tc>
          <w:tcPr>
            <w:tcW w:w="5107" w:type="dxa"/>
            <w:tcBorders>
              <w:top w:val="single" w:sz="2" w:space="0" w:color="auto"/>
              <w:left w:val="single" w:sz="2" w:space="0" w:color="auto"/>
              <w:bottom w:val="single" w:sz="2" w:space="0" w:color="auto"/>
              <w:right w:val="single" w:sz="2" w:space="0" w:color="auto"/>
            </w:tcBorders>
          </w:tcPr>
          <w:p w14:paraId="452E74C1" w14:textId="77777777" w:rsidR="00144E0F" w:rsidRPr="00711388" w:rsidRDefault="00144E0F" w:rsidP="00877EC4">
            <w:pPr>
              <w:pStyle w:val="NormalLeft"/>
              <w:rPr>
                <w:lang w:val="en-GB"/>
              </w:rPr>
            </w:pPr>
            <w:r w:rsidRPr="00711388">
              <w:rPr>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p w14:paraId="2241EF46" w14:textId="77777777" w:rsidR="00144E0F" w:rsidRPr="00711388" w:rsidRDefault="00144E0F" w:rsidP="00877EC4">
            <w:pPr>
              <w:pStyle w:val="NormalLeft"/>
              <w:rPr>
                <w:lang w:val="en-GB"/>
              </w:rPr>
            </w:pPr>
            <w:r w:rsidRPr="00711388">
              <w:rPr>
                <w:lang w:val="en-GB"/>
              </w:rPr>
              <w:t>With regard to ‘statutory accounts values’ column (C0020), where the split between bonds, structured products and collateralised securities is not available, this item shall not be reported.</w:t>
            </w:r>
          </w:p>
        </w:tc>
      </w:tr>
      <w:tr w:rsidR="00626033" w:rsidRPr="00711388" w14:paraId="08654A42" w14:textId="77777777" w:rsidTr="00877EC4">
        <w:tc>
          <w:tcPr>
            <w:tcW w:w="2322" w:type="dxa"/>
            <w:tcBorders>
              <w:top w:val="single" w:sz="2" w:space="0" w:color="auto"/>
              <w:left w:val="single" w:sz="2" w:space="0" w:color="auto"/>
              <w:bottom w:val="single" w:sz="2" w:space="0" w:color="auto"/>
              <w:right w:val="single" w:sz="2" w:space="0" w:color="auto"/>
            </w:tcBorders>
          </w:tcPr>
          <w:p w14:paraId="4BE1BFB0" w14:textId="16542598"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C0020/R0180</w:t>
            </w:r>
          </w:p>
        </w:tc>
        <w:tc>
          <w:tcPr>
            <w:tcW w:w="1857" w:type="dxa"/>
            <w:tcBorders>
              <w:top w:val="single" w:sz="2" w:space="0" w:color="auto"/>
              <w:left w:val="single" w:sz="2" w:space="0" w:color="auto"/>
              <w:bottom w:val="single" w:sz="2" w:space="0" w:color="auto"/>
              <w:right w:val="single" w:sz="2" w:space="0" w:color="auto"/>
            </w:tcBorders>
          </w:tcPr>
          <w:p w14:paraId="2E83ABC3" w14:textId="77777777" w:rsidR="00144E0F" w:rsidRPr="00711388" w:rsidRDefault="00144E0F" w:rsidP="00877EC4">
            <w:pPr>
              <w:pStyle w:val="NormalLeft"/>
              <w:rPr>
                <w:lang w:val="en-GB"/>
              </w:rPr>
            </w:pPr>
            <w:r w:rsidRPr="00711388">
              <w:rPr>
                <w:lang w:val="en-GB"/>
              </w:rPr>
              <w:t>Collective Investments Undertakings</w:t>
            </w:r>
          </w:p>
        </w:tc>
        <w:tc>
          <w:tcPr>
            <w:tcW w:w="5107" w:type="dxa"/>
            <w:tcBorders>
              <w:top w:val="single" w:sz="2" w:space="0" w:color="auto"/>
              <w:left w:val="single" w:sz="2" w:space="0" w:color="auto"/>
              <w:bottom w:val="single" w:sz="2" w:space="0" w:color="auto"/>
              <w:right w:val="single" w:sz="2" w:space="0" w:color="auto"/>
            </w:tcBorders>
          </w:tcPr>
          <w:p w14:paraId="0C61361A" w14:textId="77777777" w:rsidR="00144E0F" w:rsidRPr="00711388" w:rsidRDefault="00144E0F" w:rsidP="00877EC4">
            <w:pPr>
              <w:pStyle w:val="NormalLeft"/>
              <w:rPr>
                <w:lang w:val="en-GB"/>
              </w:rPr>
            </w:pPr>
            <w:r w:rsidRPr="00711388">
              <w:rPr>
                <w:lang w:val="en-GB"/>
              </w:rPr>
              <w:t xml:space="preserve">Collective investment undertaking means an undertaking for collective investment in transferable securities (‘UCITS’) as defined in Article 1(2) of Directive 2009/65/EC of the European Parliament and of the Council or an alternative investment fund (AIF) as defined in </w:t>
            </w:r>
            <w:r w:rsidRPr="00711388">
              <w:rPr>
                <w:lang w:val="en-GB"/>
              </w:rPr>
              <w:lastRenderedPageBreak/>
              <w:t>Article 4(1)(a) of Directive 2011/61/EU of the European Parliament and of the Council.</w:t>
            </w:r>
          </w:p>
        </w:tc>
      </w:tr>
      <w:tr w:rsidR="00626033" w:rsidRPr="00711388" w14:paraId="55B506AF" w14:textId="77777777" w:rsidTr="00877EC4">
        <w:tc>
          <w:tcPr>
            <w:tcW w:w="2322" w:type="dxa"/>
            <w:tcBorders>
              <w:top w:val="single" w:sz="2" w:space="0" w:color="auto"/>
              <w:left w:val="single" w:sz="2" w:space="0" w:color="auto"/>
              <w:bottom w:val="single" w:sz="2" w:space="0" w:color="auto"/>
              <w:right w:val="single" w:sz="2" w:space="0" w:color="auto"/>
            </w:tcBorders>
          </w:tcPr>
          <w:p w14:paraId="30DE6C0B" w14:textId="7ECACED9"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C0020/R0190</w:t>
            </w:r>
          </w:p>
        </w:tc>
        <w:tc>
          <w:tcPr>
            <w:tcW w:w="1857" w:type="dxa"/>
            <w:tcBorders>
              <w:top w:val="single" w:sz="2" w:space="0" w:color="auto"/>
              <w:left w:val="single" w:sz="2" w:space="0" w:color="auto"/>
              <w:bottom w:val="single" w:sz="2" w:space="0" w:color="auto"/>
              <w:right w:val="single" w:sz="2" w:space="0" w:color="auto"/>
            </w:tcBorders>
          </w:tcPr>
          <w:p w14:paraId="5FE39FF6" w14:textId="77777777" w:rsidR="00144E0F" w:rsidRPr="00711388" w:rsidRDefault="00144E0F" w:rsidP="00877EC4">
            <w:pPr>
              <w:pStyle w:val="NormalLeft"/>
              <w:rPr>
                <w:lang w:val="en-GB"/>
              </w:rPr>
            </w:pPr>
            <w:r w:rsidRPr="00711388">
              <w:rPr>
                <w:lang w:val="en-GB"/>
              </w:rPr>
              <w:t>Derivatives</w:t>
            </w:r>
          </w:p>
        </w:tc>
        <w:tc>
          <w:tcPr>
            <w:tcW w:w="5107" w:type="dxa"/>
            <w:tcBorders>
              <w:top w:val="single" w:sz="2" w:space="0" w:color="auto"/>
              <w:left w:val="single" w:sz="2" w:space="0" w:color="auto"/>
              <w:bottom w:val="single" w:sz="2" w:space="0" w:color="auto"/>
              <w:right w:val="single" w:sz="2" w:space="0" w:color="auto"/>
            </w:tcBorders>
          </w:tcPr>
          <w:p w14:paraId="3A7C8286" w14:textId="77777777" w:rsidR="00144E0F" w:rsidRPr="00711388" w:rsidRDefault="00144E0F" w:rsidP="00877EC4">
            <w:pPr>
              <w:pStyle w:val="NormalLeft"/>
              <w:rPr>
                <w:lang w:val="en-GB"/>
              </w:rPr>
            </w:pPr>
            <w:r w:rsidRPr="00711388">
              <w:rPr>
                <w:lang w:val="en-GB"/>
              </w:rPr>
              <w:t>A financial instrument or other contract with all three of the following characteristics:</w:t>
            </w:r>
          </w:p>
          <w:p w14:paraId="55A82692" w14:textId="3567FCDD" w:rsidR="00144E0F" w:rsidRPr="00711388" w:rsidRDefault="00144E0F" w:rsidP="00877EC4">
            <w:pPr>
              <w:pStyle w:val="Point0"/>
              <w:rPr>
                <w:lang w:val="en-GB"/>
              </w:rPr>
            </w:pPr>
            <w:r w:rsidRPr="00711388">
              <w:rPr>
                <w:lang w:val="en-GB"/>
              </w:rPr>
              <w:tab/>
              <w:t>(a)</w:t>
            </w:r>
            <w:r w:rsidRPr="00711388">
              <w:rPr>
                <w:lang w:val="en-GB"/>
              </w:rPr>
              <w:tab/>
              <w:t>Its value changes in response to the change in a specified interest rate, financial instrument price, commodity price, foreign exchange (‘FX’) rate, index of prices or rates, credit rating or credit index, or other variable, provided in the case of a non</w:t>
            </w:r>
            <w:r w:rsidR="00711388" w:rsidRPr="00711388">
              <w:rPr>
                <w:lang w:val="en-GB"/>
              </w:rPr>
              <w:t>-</w:t>
            </w:r>
            <w:r w:rsidRPr="00711388">
              <w:rPr>
                <w:lang w:val="en-GB"/>
              </w:rPr>
              <w:t>financial variable that the variable is not specific to a party to the contract (sometimes called the ‘underlying’).</w:t>
            </w:r>
          </w:p>
          <w:p w14:paraId="2EDC8B5A" w14:textId="77777777" w:rsidR="00144E0F" w:rsidRPr="00711388" w:rsidRDefault="00144E0F" w:rsidP="00877EC4">
            <w:pPr>
              <w:pStyle w:val="Point0"/>
              <w:rPr>
                <w:lang w:val="en-GB"/>
              </w:rPr>
            </w:pPr>
            <w:r w:rsidRPr="00711388">
              <w:rPr>
                <w:lang w:val="en-GB"/>
              </w:rPr>
              <w:tab/>
              <w:t>(b)</w:t>
            </w:r>
            <w:r w:rsidRPr="00711388">
              <w:rPr>
                <w:lang w:val="en-GB"/>
              </w:rPr>
              <w:tab/>
              <w:t>It requires no initial net investment or an initial net investment that is smaller than would be required for other types of contracts that would be expected to have a similar response to changes in market factors.</w:t>
            </w:r>
          </w:p>
          <w:p w14:paraId="5DDACD24" w14:textId="77777777" w:rsidR="00144E0F" w:rsidRPr="00711388" w:rsidRDefault="00144E0F" w:rsidP="00877EC4">
            <w:pPr>
              <w:pStyle w:val="Point0"/>
              <w:rPr>
                <w:lang w:val="en-GB"/>
              </w:rPr>
            </w:pPr>
            <w:r w:rsidRPr="00711388">
              <w:rPr>
                <w:lang w:val="en-GB"/>
              </w:rPr>
              <w:tab/>
              <w:t>(c)</w:t>
            </w:r>
            <w:r w:rsidRPr="00711388">
              <w:rPr>
                <w:lang w:val="en-GB"/>
              </w:rPr>
              <w:tab/>
              <w:t>It is settled at a future date.</w:t>
            </w:r>
          </w:p>
          <w:p w14:paraId="2DFCC8ED" w14:textId="77777777" w:rsidR="00144E0F" w:rsidRPr="00711388" w:rsidRDefault="00144E0F" w:rsidP="00877EC4">
            <w:pPr>
              <w:pStyle w:val="NormalLeft"/>
              <w:rPr>
                <w:lang w:val="en-GB"/>
              </w:rPr>
            </w:pPr>
            <w:r w:rsidRPr="00711388">
              <w:rPr>
                <w:lang w:val="en-GB"/>
              </w:rPr>
              <w:t>Solvency II value, only if positive, of the derivative as of the reporting date is reported here (in case of negative value, see R0790).</w:t>
            </w:r>
          </w:p>
        </w:tc>
      </w:tr>
      <w:tr w:rsidR="00626033" w:rsidRPr="00711388" w14:paraId="66CA2153" w14:textId="77777777" w:rsidTr="00877EC4">
        <w:tc>
          <w:tcPr>
            <w:tcW w:w="2322" w:type="dxa"/>
            <w:tcBorders>
              <w:top w:val="single" w:sz="2" w:space="0" w:color="auto"/>
              <w:left w:val="single" w:sz="2" w:space="0" w:color="auto"/>
              <w:bottom w:val="single" w:sz="2" w:space="0" w:color="auto"/>
              <w:right w:val="single" w:sz="2" w:space="0" w:color="auto"/>
            </w:tcBorders>
          </w:tcPr>
          <w:p w14:paraId="1CCE5892" w14:textId="02969036"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C0020/R0200</w:t>
            </w:r>
          </w:p>
        </w:tc>
        <w:tc>
          <w:tcPr>
            <w:tcW w:w="1857" w:type="dxa"/>
            <w:tcBorders>
              <w:top w:val="single" w:sz="2" w:space="0" w:color="auto"/>
              <w:left w:val="single" w:sz="2" w:space="0" w:color="auto"/>
              <w:bottom w:val="single" w:sz="2" w:space="0" w:color="auto"/>
              <w:right w:val="single" w:sz="2" w:space="0" w:color="auto"/>
            </w:tcBorders>
          </w:tcPr>
          <w:p w14:paraId="33288938" w14:textId="77777777" w:rsidR="00144E0F" w:rsidRPr="00711388" w:rsidRDefault="00144E0F" w:rsidP="00877EC4">
            <w:pPr>
              <w:pStyle w:val="NormalLeft"/>
              <w:rPr>
                <w:lang w:val="en-GB"/>
              </w:rPr>
            </w:pPr>
            <w:r w:rsidRPr="00711388">
              <w:rPr>
                <w:lang w:val="en-GB"/>
              </w:rPr>
              <w:t>Deposits other than cash equivalents</w:t>
            </w:r>
          </w:p>
        </w:tc>
        <w:tc>
          <w:tcPr>
            <w:tcW w:w="5107" w:type="dxa"/>
            <w:tcBorders>
              <w:top w:val="single" w:sz="2" w:space="0" w:color="auto"/>
              <w:left w:val="single" w:sz="2" w:space="0" w:color="auto"/>
              <w:bottom w:val="single" w:sz="2" w:space="0" w:color="auto"/>
              <w:right w:val="single" w:sz="2" w:space="0" w:color="auto"/>
            </w:tcBorders>
          </w:tcPr>
          <w:p w14:paraId="3524FB51" w14:textId="77777777" w:rsidR="00144E0F" w:rsidRPr="00711388" w:rsidRDefault="00144E0F" w:rsidP="00877EC4">
            <w:pPr>
              <w:pStyle w:val="NormalLeft"/>
              <w:rPr>
                <w:lang w:val="en-GB"/>
              </w:rPr>
            </w:pPr>
            <w:r w:rsidRPr="00711388">
              <w:rPr>
                <w:lang w:val="en-GB"/>
              </w:rPr>
              <w:t>Deposits other than cash equivalents that cannot be used to make payments until before a specific maturity date and that are not exchangeable for currency or transferable deposits without any kind of significant restriction or penalty.</w:t>
            </w:r>
          </w:p>
        </w:tc>
      </w:tr>
      <w:tr w:rsidR="00626033" w:rsidRPr="00711388" w14:paraId="25F9DA36" w14:textId="77777777" w:rsidTr="00877EC4">
        <w:tc>
          <w:tcPr>
            <w:tcW w:w="2322" w:type="dxa"/>
            <w:tcBorders>
              <w:top w:val="single" w:sz="2" w:space="0" w:color="auto"/>
              <w:left w:val="single" w:sz="2" w:space="0" w:color="auto"/>
              <w:bottom w:val="single" w:sz="2" w:space="0" w:color="auto"/>
              <w:right w:val="single" w:sz="2" w:space="0" w:color="auto"/>
            </w:tcBorders>
          </w:tcPr>
          <w:p w14:paraId="736D5141" w14:textId="2658CFA4"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C0020/R0210</w:t>
            </w:r>
          </w:p>
        </w:tc>
        <w:tc>
          <w:tcPr>
            <w:tcW w:w="1857" w:type="dxa"/>
            <w:tcBorders>
              <w:top w:val="single" w:sz="2" w:space="0" w:color="auto"/>
              <w:left w:val="single" w:sz="2" w:space="0" w:color="auto"/>
              <w:bottom w:val="single" w:sz="2" w:space="0" w:color="auto"/>
              <w:right w:val="single" w:sz="2" w:space="0" w:color="auto"/>
            </w:tcBorders>
          </w:tcPr>
          <w:p w14:paraId="43D31E3A" w14:textId="77777777" w:rsidR="00144E0F" w:rsidRPr="00711388" w:rsidRDefault="00144E0F" w:rsidP="00877EC4">
            <w:pPr>
              <w:pStyle w:val="NormalLeft"/>
              <w:rPr>
                <w:lang w:val="en-GB"/>
              </w:rPr>
            </w:pPr>
            <w:r w:rsidRPr="00711388">
              <w:rPr>
                <w:lang w:val="en-GB"/>
              </w:rPr>
              <w:t>Other investments</w:t>
            </w:r>
          </w:p>
        </w:tc>
        <w:tc>
          <w:tcPr>
            <w:tcW w:w="5107" w:type="dxa"/>
            <w:tcBorders>
              <w:top w:val="single" w:sz="2" w:space="0" w:color="auto"/>
              <w:left w:val="single" w:sz="2" w:space="0" w:color="auto"/>
              <w:bottom w:val="single" w:sz="2" w:space="0" w:color="auto"/>
              <w:right w:val="single" w:sz="2" w:space="0" w:color="auto"/>
            </w:tcBorders>
          </w:tcPr>
          <w:p w14:paraId="153B7B67" w14:textId="4ADA23D9" w:rsidR="00144E0F" w:rsidRPr="00711388" w:rsidRDefault="00144E0F" w:rsidP="00877EC4">
            <w:pPr>
              <w:pStyle w:val="NormalLeft"/>
              <w:rPr>
                <w:lang w:val="en-GB"/>
              </w:rPr>
            </w:pPr>
            <w:r w:rsidRPr="00711388">
              <w:rPr>
                <w:lang w:val="en-GB"/>
              </w:rPr>
              <w:t xml:space="preserve">Other investments not covered already within investments reported </w:t>
            </w:r>
            <w:ins w:id="395" w:author="Author">
              <w:r w:rsidR="00C7186A" w:rsidRPr="00711388">
                <w:rPr>
                  <w:lang w:val="en-GB"/>
                </w:rPr>
                <w:t>between R0080 and R0200</w:t>
              </w:r>
            </w:ins>
            <w:del w:id="396" w:author="Author">
              <w:r w:rsidRPr="00711388" w:rsidDel="00C7186A">
                <w:rPr>
                  <w:lang w:val="en-GB"/>
                </w:rPr>
                <w:delText>above</w:delText>
              </w:r>
            </w:del>
            <w:r w:rsidRPr="00711388">
              <w:rPr>
                <w:lang w:val="en-GB"/>
              </w:rPr>
              <w:t>.</w:t>
            </w:r>
          </w:p>
        </w:tc>
      </w:tr>
      <w:tr w:rsidR="00626033" w:rsidRPr="00711388" w14:paraId="2B992FB1" w14:textId="77777777" w:rsidTr="00877EC4">
        <w:tc>
          <w:tcPr>
            <w:tcW w:w="2322" w:type="dxa"/>
            <w:tcBorders>
              <w:top w:val="single" w:sz="2" w:space="0" w:color="auto"/>
              <w:left w:val="single" w:sz="2" w:space="0" w:color="auto"/>
              <w:bottom w:val="single" w:sz="2" w:space="0" w:color="auto"/>
              <w:right w:val="single" w:sz="2" w:space="0" w:color="auto"/>
            </w:tcBorders>
          </w:tcPr>
          <w:p w14:paraId="7D352181" w14:textId="1E10187E"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C0020/R0220</w:t>
            </w:r>
          </w:p>
        </w:tc>
        <w:tc>
          <w:tcPr>
            <w:tcW w:w="1857" w:type="dxa"/>
            <w:tcBorders>
              <w:top w:val="single" w:sz="2" w:space="0" w:color="auto"/>
              <w:left w:val="single" w:sz="2" w:space="0" w:color="auto"/>
              <w:bottom w:val="single" w:sz="2" w:space="0" w:color="auto"/>
              <w:right w:val="single" w:sz="2" w:space="0" w:color="auto"/>
            </w:tcBorders>
          </w:tcPr>
          <w:p w14:paraId="7A535489" w14:textId="7F9BDBE0" w:rsidR="00144E0F" w:rsidRPr="00711388" w:rsidRDefault="00144E0F" w:rsidP="00877EC4">
            <w:pPr>
              <w:pStyle w:val="NormalLeft"/>
              <w:rPr>
                <w:lang w:val="en-GB"/>
              </w:rPr>
            </w:pPr>
            <w:r w:rsidRPr="00711388">
              <w:rPr>
                <w:lang w:val="en-GB"/>
              </w:rPr>
              <w:t>Assets held for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5107" w:type="dxa"/>
            <w:tcBorders>
              <w:top w:val="single" w:sz="2" w:space="0" w:color="auto"/>
              <w:left w:val="single" w:sz="2" w:space="0" w:color="auto"/>
              <w:bottom w:val="single" w:sz="2" w:space="0" w:color="auto"/>
              <w:right w:val="single" w:sz="2" w:space="0" w:color="auto"/>
            </w:tcBorders>
          </w:tcPr>
          <w:p w14:paraId="69DF0394" w14:textId="72686CFB" w:rsidR="00144E0F" w:rsidRPr="00711388" w:rsidRDefault="00144E0F" w:rsidP="00877EC4">
            <w:pPr>
              <w:pStyle w:val="NormalLeft"/>
              <w:rPr>
                <w:lang w:val="en-GB"/>
              </w:rPr>
            </w:pPr>
            <w:r w:rsidRPr="00711388">
              <w:rPr>
                <w:lang w:val="en-GB"/>
              </w:rPr>
              <w:t>Assets held for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(classified in line of business 31 as defined in Annex I of Delegated Regulation (EU) 2015/35).</w:t>
            </w:r>
          </w:p>
        </w:tc>
      </w:tr>
      <w:tr w:rsidR="00626033" w:rsidRPr="00711388" w14:paraId="5004B52B" w14:textId="77777777" w:rsidTr="00877EC4">
        <w:tc>
          <w:tcPr>
            <w:tcW w:w="2322" w:type="dxa"/>
            <w:tcBorders>
              <w:top w:val="single" w:sz="2" w:space="0" w:color="auto"/>
              <w:left w:val="single" w:sz="2" w:space="0" w:color="auto"/>
              <w:bottom w:val="single" w:sz="2" w:space="0" w:color="auto"/>
              <w:right w:val="single" w:sz="2" w:space="0" w:color="auto"/>
            </w:tcBorders>
          </w:tcPr>
          <w:p w14:paraId="2EC7547F" w14:textId="7B720B94"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C0020/R0230</w:t>
            </w:r>
          </w:p>
        </w:tc>
        <w:tc>
          <w:tcPr>
            <w:tcW w:w="1857" w:type="dxa"/>
            <w:tcBorders>
              <w:top w:val="single" w:sz="2" w:space="0" w:color="auto"/>
              <w:left w:val="single" w:sz="2" w:space="0" w:color="auto"/>
              <w:bottom w:val="single" w:sz="2" w:space="0" w:color="auto"/>
              <w:right w:val="single" w:sz="2" w:space="0" w:color="auto"/>
            </w:tcBorders>
          </w:tcPr>
          <w:p w14:paraId="300152A5" w14:textId="77777777" w:rsidR="00144E0F" w:rsidRPr="00711388" w:rsidRDefault="00144E0F" w:rsidP="00877EC4">
            <w:pPr>
              <w:pStyle w:val="NormalLeft"/>
              <w:rPr>
                <w:lang w:val="en-GB"/>
              </w:rPr>
            </w:pPr>
            <w:r w:rsidRPr="00711388">
              <w:rPr>
                <w:lang w:val="en-GB"/>
              </w:rPr>
              <w:t>Loans and mortgages</w:t>
            </w:r>
          </w:p>
        </w:tc>
        <w:tc>
          <w:tcPr>
            <w:tcW w:w="5107" w:type="dxa"/>
            <w:tcBorders>
              <w:top w:val="single" w:sz="2" w:space="0" w:color="auto"/>
              <w:left w:val="single" w:sz="2" w:space="0" w:color="auto"/>
              <w:bottom w:val="single" w:sz="2" w:space="0" w:color="auto"/>
              <w:right w:val="single" w:sz="2" w:space="0" w:color="auto"/>
            </w:tcBorders>
          </w:tcPr>
          <w:p w14:paraId="3DCC5ADC" w14:textId="77777777" w:rsidR="00144E0F" w:rsidRPr="00711388" w:rsidRDefault="00144E0F" w:rsidP="00877EC4">
            <w:pPr>
              <w:pStyle w:val="NormalLeft"/>
              <w:rPr>
                <w:lang w:val="en-GB"/>
              </w:rPr>
            </w:pPr>
            <w:r w:rsidRPr="00711388">
              <w:rPr>
                <w:lang w:val="en-GB"/>
              </w:rPr>
              <w:t>This is the total amount of loans and mortgages, i.e. financial assets created when undertakings lend funds, either with or without collateral, including cash pools.</w:t>
            </w:r>
          </w:p>
          <w:p w14:paraId="63C6785F" w14:textId="147AEEEE" w:rsidR="00144E0F" w:rsidRPr="00711388" w:rsidRDefault="00144E0F" w:rsidP="00877EC4">
            <w:pPr>
              <w:pStyle w:val="NormalLeft"/>
              <w:rPr>
                <w:lang w:val="en-GB"/>
              </w:rPr>
            </w:pPr>
            <w:r w:rsidRPr="00711388">
              <w:rPr>
                <w:lang w:val="en-GB"/>
              </w:rPr>
              <w:lastRenderedPageBreak/>
              <w:t xml:space="preserve">With regard to ‘statutory accounts values’ column (C0020) </w:t>
            </w:r>
            <w:r w:rsidR="00845F43" w:rsidRPr="00711388">
              <w:rPr>
                <w:lang w:val="en-GB"/>
              </w:rPr>
              <w:t>-</w:t>
            </w:r>
            <w:r w:rsidRPr="00711388">
              <w:rPr>
                <w:lang w:val="en-GB"/>
              </w:rPr>
              <w:t xml:space="preserve"> where the split of the split of loans &amp; mortgages is not available, this item shall reflect the sum</w:t>
            </w:r>
          </w:p>
        </w:tc>
      </w:tr>
      <w:tr w:rsidR="00626033" w:rsidRPr="00711388" w14:paraId="79413ECF" w14:textId="77777777" w:rsidTr="00877EC4">
        <w:tc>
          <w:tcPr>
            <w:tcW w:w="2322" w:type="dxa"/>
            <w:tcBorders>
              <w:top w:val="single" w:sz="2" w:space="0" w:color="auto"/>
              <w:left w:val="single" w:sz="2" w:space="0" w:color="auto"/>
              <w:bottom w:val="single" w:sz="2" w:space="0" w:color="auto"/>
              <w:right w:val="single" w:sz="2" w:space="0" w:color="auto"/>
            </w:tcBorders>
          </w:tcPr>
          <w:p w14:paraId="5FA71899" w14:textId="03371915"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C0020/R0240</w:t>
            </w:r>
          </w:p>
        </w:tc>
        <w:tc>
          <w:tcPr>
            <w:tcW w:w="1857" w:type="dxa"/>
            <w:tcBorders>
              <w:top w:val="single" w:sz="2" w:space="0" w:color="auto"/>
              <w:left w:val="single" w:sz="2" w:space="0" w:color="auto"/>
              <w:bottom w:val="single" w:sz="2" w:space="0" w:color="auto"/>
              <w:right w:val="single" w:sz="2" w:space="0" w:color="auto"/>
            </w:tcBorders>
          </w:tcPr>
          <w:p w14:paraId="28678797" w14:textId="77777777" w:rsidR="00144E0F" w:rsidRPr="00711388" w:rsidRDefault="00144E0F" w:rsidP="00877EC4">
            <w:pPr>
              <w:pStyle w:val="NormalLeft"/>
              <w:rPr>
                <w:lang w:val="en-GB"/>
              </w:rPr>
            </w:pPr>
            <w:r w:rsidRPr="00711388">
              <w:rPr>
                <w:lang w:val="en-GB"/>
              </w:rPr>
              <w:t>Loans on policies</w:t>
            </w:r>
          </w:p>
        </w:tc>
        <w:tc>
          <w:tcPr>
            <w:tcW w:w="5107" w:type="dxa"/>
            <w:tcBorders>
              <w:top w:val="single" w:sz="2" w:space="0" w:color="auto"/>
              <w:left w:val="single" w:sz="2" w:space="0" w:color="auto"/>
              <w:bottom w:val="single" w:sz="2" w:space="0" w:color="auto"/>
              <w:right w:val="single" w:sz="2" w:space="0" w:color="auto"/>
            </w:tcBorders>
          </w:tcPr>
          <w:p w14:paraId="26C975D0" w14:textId="77777777" w:rsidR="00144E0F" w:rsidRPr="00711388" w:rsidRDefault="00144E0F" w:rsidP="00877EC4">
            <w:pPr>
              <w:pStyle w:val="NormalLeft"/>
              <w:rPr>
                <w:lang w:val="en-GB"/>
              </w:rPr>
            </w:pPr>
            <w:r w:rsidRPr="00711388">
              <w:rPr>
                <w:lang w:val="en-GB"/>
              </w:rPr>
              <w:t>Loans made to policyholders, collateralised on policies (underlying technical provisions).</w:t>
            </w:r>
          </w:p>
          <w:p w14:paraId="19B96AC1" w14:textId="2694DE68" w:rsidR="00144E0F" w:rsidRPr="00711388" w:rsidRDefault="00144E0F" w:rsidP="00877EC4">
            <w:pPr>
              <w:pStyle w:val="NormalLeft"/>
              <w:rPr>
                <w:lang w:val="en-GB"/>
              </w:rPr>
            </w:pPr>
            <w:r w:rsidRPr="00711388">
              <w:rPr>
                <w:lang w:val="en-GB"/>
              </w:rPr>
              <w:t>With regard to ‘statutory accounts values’ column (C0020), where</w:t>
            </w:r>
            <w:r w:rsidR="00711388" w:rsidRPr="00711388">
              <w:rPr>
                <w:lang w:val="en-GB"/>
              </w:rPr>
              <w:t>-</w:t>
            </w:r>
            <w:r w:rsidRPr="00711388">
              <w:rPr>
                <w:lang w:val="en-GB"/>
              </w:rPr>
              <w:t xml:space="preserve"> the split bet</w:t>
            </w:r>
            <w:r w:rsidR="00E82329" w:rsidRPr="00711388">
              <w:rPr>
                <w:lang w:val="en-GB"/>
              </w:rPr>
              <w:t>ween loans on policies, loans and</w:t>
            </w:r>
            <w:r w:rsidRPr="00711388">
              <w:rPr>
                <w:lang w:val="en-GB"/>
              </w:rPr>
              <w:t xml:space="preserve"> mortgages to individuals and other loans and mortgages is not available, this item shall not be reported.</w:t>
            </w:r>
          </w:p>
        </w:tc>
      </w:tr>
      <w:tr w:rsidR="00626033" w:rsidRPr="00711388" w14:paraId="6ABEDF4F" w14:textId="77777777" w:rsidTr="00877EC4">
        <w:tc>
          <w:tcPr>
            <w:tcW w:w="2322" w:type="dxa"/>
            <w:tcBorders>
              <w:top w:val="single" w:sz="2" w:space="0" w:color="auto"/>
              <w:left w:val="single" w:sz="2" w:space="0" w:color="auto"/>
              <w:bottom w:val="single" w:sz="2" w:space="0" w:color="auto"/>
              <w:right w:val="single" w:sz="2" w:space="0" w:color="auto"/>
            </w:tcBorders>
          </w:tcPr>
          <w:p w14:paraId="57137D17" w14:textId="7C6E8379"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C0020/R0250</w:t>
            </w:r>
          </w:p>
        </w:tc>
        <w:tc>
          <w:tcPr>
            <w:tcW w:w="1857" w:type="dxa"/>
            <w:tcBorders>
              <w:top w:val="single" w:sz="2" w:space="0" w:color="auto"/>
              <w:left w:val="single" w:sz="2" w:space="0" w:color="auto"/>
              <w:bottom w:val="single" w:sz="2" w:space="0" w:color="auto"/>
              <w:right w:val="single" w:sz="2" w:space="0" w:color="auto"/>
            </w:tcBorders>
          </w:tcPr>
          <w:p w14:paraId="21B2B8CB" w14:textId="77777777" w:rsidR="00144E0F" w:rsidRPr="00711388" w:rsidRDefault="00144E0F" w:rsidP="00877EC4">
            <w:pPr>
              <w:pStyle w:val="NormalLeft"/>
              <w:rPr>
                <w:lang w:val="en-GB"/>
              </w:rPr>
            </w:pPr>
            <w:r w:rsidRPr="00711388">
              <w:rPr>
                <w:lang w:val="en-GB"/>
              </w:rPr>
              <w:t>Loans and mortgages to individuals</w:t>
            </w:r>
          </w:p>
        </w:tc>
        <w:tc>
          <w:tcPr>
            <w:tcW w:w="5107" w:type="dxa"/>
            <w:tcBorders>
              <w:top w:val="single" w:sz="2" w:space="0" w:color="auto"/>
              <w:left w:val="single" w:sz="2" w:space="0" w:color="auto"/>
              <w:bottom w:val="single" w:sz="2" w:space="0" w:color="auto"/>
              <w:right w:val="single" w:sz="2" w:space="0" w:color="auto"/>
            </w:tcBorders>
          </w:tcPr>
          <w:p w14:paraId="60680AA0" w14:textId="13359F91" w:rsidR="00144E0F" w:rsidRPr="00711388" w:rsidRDefault="00144E0F" w:rsidP="00877EC4">
            <w:pPr>
              <w:pStyle w:val="NormalLeft"/>
              <w:rPr>
                <w:lang w:val="en-GB"/>
              </w:rPr>
            </w:pPr>
            <w:r w:rsidRPr="00711388">
              <w:rPr>
                <w:lang w:val="en-GB"/>
              </w:rPr>
              <w:t xml:space="preserve">Financial assets created when creditors lend funds to debtors </w:t>
            </w:r>
            <w:r w:rsidR="00845F43" w:rsidRPr="00711388">
              <w:rPr>
                <w:lang w:val="en-GB"/>
              </w:rPr>
              <w:t>-</w:t>
            </w:r>
            <w:r w:rsidRPr="00711388">
              <w:rPr>
                <w:lang w:val="en-GB"/>
              </w:rPr>
              <w:t xml:space="preserve"> individuals, with collateral or not, including cash pools.</w:t>
            </w:r>
          </w:p>
          <w:p w14:paraId="3C7FAD69" w14:textId="19240014" w:rsidR="00114C8D" w:rsidRPr="00711388" w:rsidRDefault="00144E0F" w:rsidP="00877EC4">
            <w:pPr>
              <w:pStyle w:val="NormalLeft"/>
              <w:rPr>
                <w:ins w:id="397" w:author="Author"/>
                <w:lang w:val="en-GB"/>
              </w:rPr>
            </w:pPr>
            <w:r w:rsidRPr="00711388">
              <w:rPr>
                <w:lang w:val="en-GB"/>
              </w:rPr>
              <w:t>With regard to ‘statutory accounts values’ column (C0020), where</w:t>
            </w:r>
            <w:r w:rsidR="00711388" w:rsidRPr="00711388">
              <w:rPr>
                <w:lang w:val="en-GB"/>
              </w:rPr>
              <w:t>-</w:t>
            </w:r>
            <w:r w:rsidRPr="00711388">
              <w:rPr>
                <w:lang w:val="en-GB"/>
              </w:rPr>
              <w:t xml:space="preserve"> the split bet</w:t>
            </w:r>
            <w:r w:rsidR="00E82329" w:rsidRPr="00711388">
              <w:rPr>
                <w:lang w:val="en-GB"/>
              </w:rPr>
              <w:t>ween loans on policies, loans and</w:t>
            </w:r>
            <w:r w:rsidRPr="00711388">
              <w:rPr>
                <w:lang w:val="en-GB"/>
              </w:rPr>
              <w:t xml:space="preserve"> mortgages to individuals and other loans and mortgages is not available, this item shall not be reported.</w:t>
            </w:r>
          </w:p>
          <w:p w14:paraId="126C95E3" w14:textId="502A5938" w:rsidR="002C6F72" w:rsidRPr="00711388" w:rsidRDefault="002C6F72" w:rsidP="00877EC4">
            <w:pPr>
              <w:pStyle w:val="NormalLeft"/>
              <w:rPr>
                <w:lang w:val="en-GB"/>
              </w:rPr>
            </w:pPr>
            <w:commentRangeStart w:id="398"/>
            <w:ins w:id="399" w:author="Author">
              <w:r w:rsidRPr="00711388">
                <w:rPr>
                  <w:lang w:val="en-GB"/>
                </w:rPr>
                <w:t>Loans to natural persons in case of AMSB, no matter if mortgage or loans on policies or uncollateralized, are to be included as well.</w:t>
              </w:r>
              <w:commentRangeEnd w:id="398"/>
              <w:r w:rsidRPr="00711388">
                <w:rPr>
                  <w:rStyle w:val="CommentReference"/>
                  <w:lang w:val="en-GB"/>
                </w:rPr>
                <w:commentReference w:id="398"/>
              </w:r>
            </w:ins>
          </w:p>
        </w:tc>
      </w:tr>
      <w:tr w:rsidR="00626033" w:rsidRPr="00711388" w14:paraId="061DFF2B" w14:textId="77777777" w:rsidTr="00877EC4">
        <w:tc>
          <w:tcPr>
            <w:tcW w:w="2322" w:type="dxa"/>
            <w:tcBorders>
              <w:top w:val="single" w:sz="2" w:space="0" w:color="auto"/>
              <w:left w:val="single" w:sz="2" w:space="0" w:color="auto"/>
              <w:bottom w:val="single" w:sz="2" w:space="0" w:color="auto"/>
              <w:right w:val="single" w:sz="2" w:space="0" w:color="auto"/>
            </w:tcBorders>
          </w:tcPr>
          <w:p w14:paraId="3789BC3B" w14:textId="165ECB42"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C0020/R0260</w:t>
            </w:r>
          </w:p>
        </w:tc>
        <w:tc>
          <w:tcPr>
            <w:tcW w:w="1857" w:type="dxa"/>
            <w:tcBorders>
              <w:top w:val="single" w:sz="2" w:space="0" w:color="auto"/>
              <w:left w:val="single" w:sz="2" w:space="0" w:color="auto"/>
              <w:bottom w:val="single" w:sz="2" w:space="0" w:color="auto"/>
              <w:right w:val="single" w:sz="2" w:space="0" w:color="auto"/>
            </w:tcBorders>
          </w:tcPr>
          <w:p w14:paraId="3A06F7CE" w14:textId="77777777" w:rsidR="00144E0F" w:rsidRPr="00711388" w:rsidRDefault="00144E0F" w:rsidP="00877EC4">
            <w:pPr>
              <w:pStyle w:val="NormalLeft"/>
              <w:rPr>
                <w:lang w:val="en-GB"/>
              </w:rPr>
            </w:pPr>
            <w:r w:rsidRPr="00711388">
              <w:rPr>
                <w:lang w:val="en-GB"/>
              </w:rPr>
              <w:t>Other loans and mortgages</w:t>
            </w:r>
          </w:p>
        </w:tc>
        <w:tc>
          <w:tcPr>
            <w:tcW w:w="5107" w:type="dxa"/>
            <w:tcBorders>
              <w:top w:val="single" w:sz="2" w:space="0" w:color="auto"/>
              <w:left w:val="single" w:sz="2" w:space="0" w:color="auto"/>
              <w:bottom w:val="single" w:sz="2" w:space="0" w:color="auto"/>
              <w:right w:val="single" w:sz="2" w:space="0" w:color="auto"/>
            </w:tcBorders>
          </w:tcPr>
          <w:p w14:paraId="385D618B" w14:textId="620058D6" w:rsidR="00144E0F" w:rsidRPr="00711388" w:rsidRDefault="00144E0F" w:rsidP="00877EC4">
            <w:pPr>
              <w:pStyle w:val="NormalLeft"/>
              <w:rPr>
                <w:lang w:val="en-GB"/>
              </w:rPr>
            </w:pPr>
            <w:r w:rsidRPr="00711388">
              <w:rPr>
                <w:lang w:val="en-GB"/>
              </w:rPr>
              <w:t xml:space="preserve">Financial assets created when creditors lend funds to debtors </w:t>
            </w:r>
            <w:r w:rsidR="00845F43" w:rsidRPr="00711388">
              <w:rPr>
                <w:lang w:val="en-GB"/>
              </w:rPr>
              <w:t>-</w:t>
            </w:r>
            <w:r w:rsidRPr="00711388">
              <w:rPr>
                <w:lang w:val="en-GB"/>
              </w:rPr>
              <w:t xml:space="preserve"> others, not classifiable in item R0240 or R0250, with collateral or not, including cash pools.</w:t>
            </w:r>
          </w:p>
          <w:p w14:paraId="7173E4D0" w14:textId="4EE1081D" w:rsidR="00144E0F" w:rsidRPr="00711388" w:rsidRDefault="00144E0F" w:rsidP="00877EC4">
            <w:pPr>
              <w:pStyle w:val="NormalLeft"/>
              <w:rPr>
                <w:lang w:val="en-GB"/>
              </w:rPr>
            </w:pPr>
            <w:r w:rsidRPr="00711388">
              <w:rPr>
                <w:lang w:val="en-GB"/>
              </w:rPr>
              <w:t>With regard to ‘statutory accounts values’ column (C0020), where</w:t>
            </w:r>
            <w:r w:rsidR="00711388" w:rsidRPr="00711388">
              <w:rPr>
                <w:lang w:val="en-GB"/>
              </w:rPr>
              <w:t>-</w:t>
            </w:r>
            <w:r w:rsidRPr="00711388">
              <w:rPr>
                <w:lang w:val="en-GB"/>
              </w:rPr>
              <w:t xml:space="preserve"> the split bet</w:t>
            </w:r>
            <w:r w:rsidR="00E82329" w:rsidRPr="00711388">
              <w:rPr>
                <w:lang w:val="en-GB"/>
              </w:rPr>
              <w:t>ween loans on policies, loans and</w:t>
            </w:r>
            <w:r w:rsidRPr="00711388">
              <w:rPr>
                <w:lang w:val="en-GB"/>
              </w:rPr>
              <w:t xml:space="preserve"> mortgages to individuals and other loans and mortgages is not available, this item shall not be reported.</w:t>
            </w:r>
          </w:p>
        </w:tc>
      </w:tr>
      <w:tr w:rsidR="00626033" w:rsidRPr="00711388" w14:paraId="6D9F4D72" w14:textId="77777777" w:rsidTr="00877EC4">
        <w:tc>
          <w:tcPr>
            <w:tcW w:w="2322" w:type="dxa"/>
            <w:tcBorders>
              <w:top w:val="single" w:sz="2" w:space="0" w:color="auto"/>
              <w:left w:val="single" w:sz="2" w:space="0" w:color="auto"/>
              <w:bottom w:val="single" w:sz="2" w:space="0" w:color="auto"/>
              <w:right w:val="single" w:sz="2" w:space="0" w:color="auto"/>
            </w:tcBorders>
          </w:tcPr>
          <w:p w14:paraId="47D2D4FC" w14:textId="06F90B14"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C0020/R0270</w:t>
            </w:r>
          </w:p>
        </w:tc>
        <w:tc>
          <w:tcPr>
            <w:tcW w:w="1857" w:type="dxa"/>
            <w:tcBorders>
              <w:top w:val="single" w:sz="2" w:space="0" w:color="auto"/>
              <w:left w:val="single" w:sz="2" w:space="0" w:color="auto"/>
              <w:bottom w:val="single" w:sz="2" w:space="0" w:color="auto"/>
              <w:right w:val="single" w:sz="2" w:space="0" w:color="auto"/>
            </w:tcBorders>
          </w:tcPr>
          <w:p w14:paraId="7E41A282" w14:textId="77777777" w:rsidR="00144E0F" w:rsidRPr="00711388" w:rsidRDefault="00144E0F" w:rsidP="00877EC4">
            <w:pPr>
              <w:pStyle w:val="NormalLeft"/>
              <w:rPr>
                <w:lang w:val="en-GB"/>
              </w:rPr>
            </w:pPr>
            <w:r w:rsidRPr="00711388">
              <w:rPr>
                <w:lang w:val="en-GB"/>
              </w:rPr>
              <w:t>Reinsurance recoverables from:</w:t>
            </w:r>
          </w:p>
        </w:tc>
        <w:tc>
          <w:tcPr>
            <w:tcW w:w="5107" w:type="dxa"/>
            <w:tcBorders>
              <w:top w:val="single" w:sz="2" w:space="0" w:color="auto"/>
              <w:left w:val="single" w:sz="2" w:space="0" w:color="auto"/>
              <w:bottom w:val="single" w:sz="2" w:space="0" w:color="auto"/>
              <w:right w:val="single" w:sz="2" w:space="0" w:color="auto"/>
            </w:tcBorders>
          </w:tcPr>
          <w:p w14:paraId="370442B3" w14:textId="77777777" w:rsidR="00144E0F" w:rsidRPr="00711388" w:rsidRDefault="00144E0F" w:rsidP="00877EC4">
            <w:pPr>
              <w:pStyle w:val="NormalLeft"/>
              <w:rPr>
                <w:lang w:val="en-GB"/>
              </w:rPr>
            </w:pPr>
            <w:r w:rsidRPr="00711388">
              <w:rPr>
                <w:lang w:val="en-GB"/>
              </w:rPr>
              <w:t>This is the total amount of reinsurance recoverables. It corresponds to the amount of reinsurer share of technical provisions (including Finite reinsurance and SPV).</w:t>
            </w:r>
          </w:p>
          <w:p w14:paraId="397F8F0A" w14:textId="58F3E172" w:rsidR="00203625" w:rsidRPr="00711388" w:rsidRDefault="007B10B7" w:rsidP="00D74C18">
            <w:pPr>
              <w:pStyle w:val="NormalLeft"/>
              <w:rPr>
                <w:lang w:val="en-GB"/>
              </w:rPr>
            </w:pPr>
            <w:r w:rsidRPr="00711388">
              <w:rPr>
                <w:lang w:val="en-GB"/>
              </w:rPr>
              <w:t xml:space="preserve">For the ‘Solvency II value’ </w:t>
            </w:r>
            <w:r w:rsidR="007859D9" w:rsidRPr="00711388">
              <w:rPr>
                <w:lang w:val="en-GB"/>
              </w:rPr>
              <w:t>column (C0010)</w:t>
            </w:r>
            <w:del w:id="400" w:author="Author">
              <w:r w:rsidR="007859D9" w:rsidRPr="00711388" w:rsidDel="003323F0">
                <w:rPr>
                  <w:lang w:val="en-GB"/>
                </w:rPr>
                <w:delText xml:space="preserve"> </w:delText>
              </w:r>
              <w:r w:rsidR="00F63A99" w:rsidRPr="00711388" w:rsidDel="003323F0">
                <w:rPr>
                  <w:lang w:val="en-GB"/>
                </w:rPr>
                <w:delText xml:space="preserve"> </w:delText>
              </w:r>
            </w:del>
            <w:ins w:id="401" w:author="Author">
              <w:r w:rsidR="003323F0">
                <w:rPr>
                  <w:lang w:val="en-GB"/>
                </w:rPr>
                <w:t xml:space="preserve"> </w:t>
              </w:r>
            </w:ins>
            <w:r w:rsidR="00F63A99" w:rsidRPr="00711388">
              <w:rPr>
                <w:lang w:val="en-GB"/>
              </w:rPr>
              <w:t>this cell</w:t>
            </w:r>
            <w:r w:rsidR="00C450A6" w:rsidRPr="00711388">
              <w:rPr>
                <w:lang w:val="en-GB"/>
              </w:rPr>
              <w:t xml:space="preserve"> </w:t>
            </w:r>
            <w:r w:rsidR="00E2105C" w:rsidRPr="00711388">
              <w:rPr>
                <w:lang w:val="en-GB"/>
              </w:rPr>
              <w:t>in particular sh</w:t>
            </w:r>
            <w:r w:rsidR="00C66E15" w:rsidRPr="00711388">
              <w:rPr>
                <w:lang w:val="en-GB"/>
              </w:rPr>
              <w:t>all</w:t>
            </w:r>
            <w:r w:rsidR="00E2105C" w:rsidRPr="00711388">
              <w:rPr>
                <w:lang w:val="en-GB"/>
              </w:rPr>
              <w:t xml:space="preserve"> </w:t>
            </w:r>
            <w:r w:rsidR="00C450A6" w:rsidRPr="00711388">
              <w:rPr>
                <w:lang w:val="en-GB"/>
              </w:rPr>
              <w:t xml:space="preserve">include </w:t>
            </w:r>
            <w:r w:rsidR="00E2105C" w:rsidRPr="00711388">
              <w:rPr>
                <w:lang w:val="en-GB"/>
              </w:rPr>
              <w:t xml:space="preserve">all </w:t>
            </w:r>
            <w:r w:rsidR="00C450A6" w:rsidRPr="00711388">
              <w:rPr>
                <w:lang w:val="en-GB"/>
              </w:rPr>
              <w:t xml:space="preserve">expected payments from reinsurers </w:t>
            </w:r>
            <w:r w:rsidR="00E2105C" w:rsidRPr="00711388">
              <w:rPr>
                <w:lang w:val="en-GB"/>
              </w:rPr>
              <w:t xml:space="preserve">to the undertaking (or vice versa) </w:t>
            </w:r>
            <w:r w:rsidR="007859D9" w:rsidRPr="00711388">
              <w:rPr>
                <w:lang w:val="en-GB"/>
              </w:rPr>
              <w:t xml:space="preserve">corresponding to payments not yet made by </w:t>
            </w:r>
            <w:r w:rsidR="00C450A6" w:rsidRPr="00711388">
              <w:rPr>
                <w:lang w:val="en-GB"/>
              </w:rPr>
              <w:t xml:space="preserve">the undertaking </w:t>
            </w:r>
            <w:r w:rsidR="007859D9" w:rsidRPr="00711388">
              <w:rPr>
                <w:lang w:val="en-GB"/>
              </w:rPr>
              <w:t>to</w:t>
            </w:r>
            <w:del w:id="402" w:author="Author">
              <w:r w:rsidR="007859D9" w:rsidRPr="00711388" w:rsidDel="003323F0">
                <w:rPr>
                  <w:lang w:val="en-GB"/>
                </w:rPr>
                <w:delText xml:space="preserve"> </w:delText>
              </w:r>
              <w:r w:rsidR="00C450A6" w:rsidRPr="00711388" w:rsidDel="003323F0">
                <w:rPr>
                  <w:lang w:val="en-GB"/>
                </w:rPr>
                <w:delText xml:space="preserve"> </w:delText>
              </w:r>
            </w:del>
            <w:ins w:id="403" w:author="Author">
              <w:r w:rsidR="003323F0">
                <w:rPr>
                  <w:lang w:val="en-GB"/>
                </w:rPr>
                <w:t xml:space="preserve"> </w:t>
              </w:r>
            </w:ins>
            <w:r w:rsidR="00C450A6" w:rsidRPr="00711388">
              <w:rPr>
                <w:lang w:val="en-GB"/>
              </w:rPr>
              <w:t>policyholder</w:t>
            </w:r>
            <w:r w:rsidR="007859D9" w:rsidRPr="00711388">
              <w:rPr>
                <w:lang w:val="en-GB"/>
              </w:rPr>
              <w:t>s</w:t>
            </w:r>
            <w:r w:rsidR="00E2105C" w:rsidRPr="00711388">
              <w:rPr>
                <w:lang w:val="en-GB"/>
              </w:rPr>
              <w:t xml:space="preserve"> (or by policyholders to the undertaking).</w:t>
            </w:r>
            <w:r w:rsidR="00D74C18" w:rsidRPr="00711388">
              <w:rPr>
                <w:lang w:val="en-GB"/>
              </w:rPr>
              <w:t xml:space="preserve"> A</w:t>
            </w:r>
            <w:r w:rsidR="00E2105C" w:rsidRPr="00711388">
              <w:rPr>
                <w:lang w:val="en-GB"/>
              </w:rPr>
              <w:t xml:space="preserve">ll </w:t>
            </w:r>
            <w:r w:rsidR="00C450A6" w:rsidRPr="00711388">
              <w:rPr>
                <w:lang w:val="en-GB"/>
              </w:rPr>
              <w:t xml:space="preserve">expected payments from reinsurers </w:t>
            </w:r>
            <w:r w:rsidR="00E2105C" w:rsidRPr="00711388">
              <w:rPr>
                <w:lang w:val="en-GB"/>
              </w:rPr>
              <w:t xml:space="preserve">to the undertaking (or </w:t>
            </w:r>
            <w:r w:rsidR="00E2105C" w:rsidRPr="00711388">
              <w:rPr>
                <w:lang w:val="en-GB"/>
              </w:rPr>
              <w:lastRenderedPageBreak/>
              <w:t xml:space="preserve">vice versa) </w:t>
            </w:r>
            <w:r w:rsidR="007859D9" w:rsidRPr="00711388">
              <w:rPr>
                <w:lang w:val="en-GB"/>
              </w:rPr>
              <w:t xml:space="preserve">corresponding to payments already made </w:t>
            </w:r>
            <w:r w:rsidR="00E2105C" w:rsidRPr="00711388">
              <w:rPr>
                <w:lang w:val="en-GB"/>
              </w:rPr>
              <w:t>by the undertaking to</w:t>
            </w:r>
            <w:r w:rsidR="007859D9" w:rsidRPr="00711388">
              <w:rPr>
                <w:lang w:val="en-GB"/>
              </w:rPr>
              <w:t xml:space="preserve"> policyholders </w:t>
            </w:r>
            <w:r w:rsidR="00E2105C" w:rsidRPr="00711388">
              <w:rPr>
                <w:lang w:val="en-GB"/>
              </w:rPr>
              <w:t>(or by policyholders to the undertaking) sh</w:t>
            </w:r>
            <w:r w:rsidR="00C66E15" w:rsidRPr="00711388">
              <w:rPr>
                <w:lang w:val="en-GB"/>
              </w:rPr>
              <w:t>all</w:t>
            </w:r>
            <w:r w:rsidR="00E2105C" w:rsidRPr="00711388">
              <w:rPr>
                <w:lang w:val="en-GB"/>
              </w:rPr>
              <w:t xml:space="preserve"> be </w:t>
            </w:r>
            <w:r w:rsidR="00C450A6" w:rsidRPr="00711388">
              <w:rPr>
                <w:lang w:val="en-GB"/>
              </w:rPr>
              <w:t>included in reinsurance receivables</w:t>
            </w:r>
            <w:r w:rsidR="00E2105C" w:rsidRPr="00711388">
              <w:rPr>
                <w:lang w:val="en-GB"/>
              </w:rPr>
              <w:t xml:space="preserve"> (or reinsurance payables)</w:t>
            </w:r>
            <w:r w:rsidR="00203625" w:rsidRPr="00711388">
              <w:rPr>
                <w:lang w:val="en-GB"/>
              </w:rPr>
              <w:t xml:space="preserve">. </w:t>
            </w:r>
          </w:p>
        </w:tc>
      </w:tr>
      <w:tr w:rsidR="00626033" w:rsidRPr="00711388" w14:paraId="39BA5303" w14:textId="77777777" w:rsidTr="00877EC4">
        <w:tc>
          <w:tcPr>
            <w:tcW w:w="2322" w:type="dxa"/>
            <w:tcBorders>
              <w:top w:val="single" w:sz="2" w:space="0" w:color="auto"/>
              <w:left w:val="single" w:sz="2" w:space="0" w:color="auto"/>
              <w:bottom w:val="single" w:sz="2" w:space="0" w:color="auto"/>
              <w:right w:val="single" w:sz="2" w:space="0" w:color="auto"/>
            </w:tcBorders>
          </w:tcPr>
          <w:p w14:paraId="136AEDF3" w14:textId="4E7EC861"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C0020/R0280</w:t>
            </w:r>
          </w:p>
        </w:tc>
        <w:tc>
          <w:tcPr>
            <w:tcW w:w="1857" w:type="dxa"/>
            <w:tcBorders>
              <w:top w:val="single" w:sz="2" w:space="0" w:color="auto"/>
              <w:left w:val="single" w:sz="2" w:space="0" w:color="auto"/>
              <w:bottom w:val="single" w:sz="2" w:space="0" w:color="auto"/>
              <w:right w:val="single" w:sz="2" w:space="0" w:color="auto"/>
            </w:tcBorders>
          </w:tcPr>
          <w:p w14:paraId="08374D89" w14:textId="700932EA" w:rsidR="00144E0F" w:rsidRPr="00711388" w:rsidRDefault="00144E0F" w:rsidP="00877EC4">
            <w:pPr>
              <w:pStyle w:val="NormalLeft"/>
              <w:rPr>
                <w:lang w:val="en-GB"/>
              </w:rPr>
            </w:pPr>
            <w:r w:rsidRPr="00711388">
              <w:rPr>
                <w:lang w:val="en-GB"/>
              </w:rPr>
              <w:t>Non</w:t>
            </w:r>
            <w:r w:rsidR="00711388" w:rsidRPr="00711388">
              <w:rPr>
                <w:lang w:val="en-GB"/>
              </w:rPr>
              <w:t>-</w:t>
            </w:r>
            <w:r w:rsidRPr="00711388">
              <w:rPr>
                <w:lang w:val="en-GB"/>
              </w:rPr>
              <w:t>life and health similar to non</w:t>
            </w:r>
            <w:r w:rsidR="00711388" w:rsidRPr="00711388">
              <w:rPr>
                <w:lang w:val="en-GB"/>
              </w:rPr>
              <w:t>-</w:t>
            </w:r>
            <w:r w:rsidRPr="00711388">
              <w:rPr>
                <w:lang w:val="en-GB"/>
              </w:rPr>
              <w:t>life</w:t>
            </w:r>
          </w:p>
        </w:tc>
        <w:tc>
          <w:tcPr>
            <w:tcW w:w="5107" w:type="dxa"/>
            <w:tcBorders>
              <w:top w:val="single" w:sz="2" w:space="0" w:color="auto"/>
              <w:left w:val="single" w:sz="2" w:space="0" w:color="auto"/>
              <w:bottom w:val="single" w:sz="2" w:space="0" w:color="auto"/>
              <w:right w:val="single" w:sz="2" w:space="0" w:color="auto"/>
            </w:tcBorders>
          </w:tcPr>
          <w:p w14:paraId="4CA63478" w14:textId="24FBD32E" w:rsidR="00144E0F" w:rsidRPr="00711388" w:rsidRDefault="00144E0F" w:rsidP="00877EC4">
            <w:pPr>
              <w:pStyle w:val="NormalLeft"/>
              <w:rPr>
                <w:lang w:val="en-GB"/>
              </w:rPr>
            </w:pPr>
            <w:r w:rsidRPr="00711388">
              <w:rPr>
                <w:lang w:val="en-GB"/>
              </w:rPr>
              <w:t>Reinsurance recoverables in respect of technical provisions for non</w:t>
            </w:r>
            <w:r w:rsidR="00711388" w:rsidRPr="00711388">
              <w:rPr>
                <w:lang w:val="en-GB"/>
              </w:rPr>
              <w:t>-</w:t>
            </w:r>
            <w:r w:rsidRPr="00711388">
              <w:rPr>
                <w:lang w:val="en-GB"/>
              </w:rPr>
              <w:t>life and health similar to non</w:t>
            </w:r>
            <w:r w:rsidR="00711388" w:rsidRPr="00711388">
              <w:rPr>
                <w:lang w:val="en-GB"/>
              </w:rPr>
              <w:t>-</w:t>
            </w:r>
            <w:r w:rsidRPr="00711388">
              <w:rPr>
                <w:lang w:val="en-GB"/>
              </w:rPr>
              <w:t>life.</w:t>
            </w:r>
          </w:p>
          <w:p w14:paraId="1F37C62C" w14:textId="130CE3A2" w:rsidR="00144E0F" w:rsidRPr="00711388" w:rsidRDefault="00144E0F" w:rsidP="00877EC4">
            <w:pPr>
              <w:pStyle w:val="NormalLeft"/>
              <w:rPr>
                <w:lang w:val="en-GB"/>
              </w:rPr>
            </w:pPr>
            <w:r w:rsidRPr="00711388">
              <w:rPr>
                <w:lang w:val="en-GB"/>
              </w:rPr>
              <w:t>With regard to ‘statutory accounts values’ column (C0020), where the split between non</w:t>
            </w:r>
            <w:r w:rsidR="00711388" w:rsidRPr="00711388">
              <w:rPr>
                <w:lang w:val="en-GB"/>
              </w:rPr>
              <w:t>-</w:t>
            </w:r>
            <w:r w:rsidRPr="00711388">
              <w:rPr>
                <w:lang w:val="en-GB"/>
              </w:rPr>
              <w:t>life excluding health and health similar to non</w:t>
            </w:r>
            <w:r w:rsidR="00711388" w:rsidRPr="00711388">
              <w:rPr>
                <w:lang w:val="en-GB"/>
              </w:rPr>
              <w:t>-</w:t>
            </w:r>
            <w:r w:rsidRPr="00711388">
              <w:rPr>
                <w:lang w:val="en-GB"/>
              </w:rPr>
              <w:t>life is not available this item shall reflect the sum.</w:t>
            </w:r>
          </w:p>
        </w:tc>
      </w:tr>
      <w:tr w:rsidR="00626033" w:rsidRPr="00711388" w14:paraId="7C7A92DC" w14:textId="77777777" w:rsidTr="00877EC4">
        <w:tc>
          <w:tcPr>
            <w:tcW w:w="2322" w:type="dxa"/>
            <w:tcBorders>
              <w:top w:val="single" w:sz="2" w:space="0" w:color="auto"/>
              <w:left w:val="single" w:sz="2" w:space="0" w:color="auto"/>
              <w:bottom w:val="single" w:sz="2" w:space="0" w:color="auto"/>
              <w:right w:val="single" w:sz="2" w:space="0" w:color="auto"/>
            </w:tcBorders>
          </w:tcPr>
          <w:p w14:paraId="3C0F6971" w14:textId="4BDAA3DB"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C0020/R0290</w:t>
            </w:r>
          </w:p>
        </w:tc>
        <w:tc>
          <w:tcPr>
            <w:tcW w:w="1857" w:type="dxa"/>
            <w:tcBorders>
              <w:top w:val="single" w:sz="2" w:space="0" w:color="auto"/>
              <w:left w:val="single" w:sz="2" w:space="0" w:color="auto"/>
              <w:bottom w:val="single" w:sz="2" w:space="0" w:color="auto"/>
              <w:right w:val="single" w:sz="2" w:space="0" w:color="auto"/>
            </w:tcBorders>
          </w:tcPr>
          <w:p w14:paraId="364CD53D" w14:textId="5B800D69" w:rsidR="00144E0F" w:rsidRPr="00711388" w:rsidRDefault="00144E0F" w:rsidP="00877EC4">
            <w:pPr>
              <w:pStyle w:val="NormalLeft"/>
              <w:rPr>
                <w:lang w:val="en-GB"/>
              </w:rPr>
            </w:pPr>
            <w:r w:rsidRPr="00711388">
              <w:rPr>
                <w:lang w:val="en-GB"/>
              </w:rPr>
              <w:t>Non</w:t>
            </w:r>
            <w:r w:rsidR="00711388" w:rsidRPr="00711388">
              <w:rPr>
                <w:lang w:val="en-GB"/>
              </w:rPr>
              <w:t>-</w:t>
            </w:r>
            <w:r w:rsidRPr="00711388">
              <w:rPr>
                <w:lang w:val="en-GB"/>
              </w:rPr>
              <w:t>life excluding health</w:t>
            </w:r>
          </w:p>
        </w:tc>
        <w:tc>
          <w:tcPr>
            <w:tcW w:w="5107" w:type="dxa"/>
            <w:tcBorders>
              <w:top w:val="single" w:sz="2" w:space="0" w:color="auto"/>
              <w:left w:val="single" w:sz="2" w:space="0" w:color="auto"/>
              <w:bottom w:val="single" w:sz="2" w:space="0" w:color="auto"/>
              <w:right w:val="single" w:sz="2" w:space="0" w:color="auto"/>
            </w:tcBorders>
          </w:tcPr>
          <w:p w14:paraId="3C9D600C" w14:textId="31399266" w:rsidR="00144E0F" w:rsidRPr="00711388" w:rsidRDefault="00144E0F" w:rsidP="00877EC4">
            <w:pPr>
              <w:pStyle w:val="NormalLeft"/>
              <w:rPr>
                <w:lang w:val="en-GB"/>
              </w:rPr>
            </w:pPr>
            <w:r w:rsidRPr="00711388">
              <w:rPr>
                <w:lang w:val="en-GB"/>
              </w:rPr>
              <w:t>Reinsurance recoverables in respect of technical provisions for non</w:t>
            </w:r>
            <w:r w:rsidR="00711388" w:rsidRPr="00711388">
              <w:rPr>
                <w:lang w:val="en-GB"/>
              </w:rPr>
              <w:t>-</w:t>
            </w:r>
            <w:r w:rsidRPr="00711388">
              <w:rPr>
                <w:lang w:val="en-GB"/>
              </w:rPr>
              <w:t>life business, excluding technical provisions for health</w:t>
            </w:r>
            <w:r w:rsidR="00711388" w:rsidRPr="00711388">
              <w:rPr>
                <w:lang w:val="en-GB"/>
              </w:rPr>
              <w:t>-</w:t>
            </w:r>
            <w:r w:rsidRPr="00711388">
              <w:rPr>
                <w:lang w:val="en-GB"/>
              </w:rPr>
              <w:t xml:space="preserve"> similar to non </w:t>
            </w:r>
            <w:r w:rsidR="00711388" w:rsidRPr="00711388">
              <w:rPr>
                <w:lang w:val="en-GB"/>
              </w:rPr>
              <w:t>-</w:t>
            </w:r>
            <w:r w:rsidRPr="00711388">
              <w:rPr>
                <w:lang w:val="en-GB"/>
              </w:rPr>
              <w:t>life</w:t>
            </w:r>
          </w:p>
        </w:tc>
      </w:tr>
      <w:tr w:rsidR="00626033" w:rsidRPr="00711388" w14:paraId="02AEFABD" w14:textId="77777777" w:rsidTr="00877EC4">
        <w:tc>
          <w:tcPr>
            <w:tcW w:w="2322" w:type="dxa"/>
            <w:tcBorders>
              <w:top w:val="single" w:sz="2" w:space="0" w:color="auto"/>
              <w:left w:val="single" w:sz="2" w:space="0" w:color="auto"/>
              <w:bottom w:val="single" w:sz="2" w:space="0" w:color="auto"/>
              <w:right w:val="single" w:sz="2" w:space="0" w:color="auto"/>
            </w:tcBorders>
          </w:tcPr>
          <w:p w14:paraId="0560EE59" w14:textId="337A4102"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C0020/R0300</w:t>
            </w:r>
          </w:p>
        </w:tc>
        <w:tc>
          <w:tcPr>
            <w:tcW w:w="1857" w:type="dxa"/>
            <w:tcBorders>
              <w:top w:val="single" w:sz="2" w:space="0" w:color="auto"/>
              <w:left w:val="single" w:sz="2" w:space="0" w:color="auto"/>
              <w:bottom w:val="single" w:sz="2" w:space="0" w:color="auto"/>
              <w:right w:val="single" w:sz="2" w:space="0" w:color="auto"/>
            </w:tcBorders>
          </w:tcPr>
          <w:p w14:paraId="72A47983" w14:textId="0AC74E8C" w:rsidR="00144E0F" w:rsidRPr="00711388" w:rsidRDefault="00144E0F" w:rsidP="00877EC4">
            <w:pPr>
              <w:pStyle w:val="NormalLeft"/>
              <w:rPr>
                <w:lang w:val="en-GB"/>
              </w:rPr>
            </w:pPr>
            <w:r w:rsidRPr="00711388">
              <w:rPr>
                <w:lang w:val="en-GB"/>
              </w:rPr>
              <w:t>Health similar to non</w:t>
            </w:r>
            <w:r w:rsidR="00711388" w:rsidRPr="00711388">
              <w:rPr>
                <w:lang w:val="en-GB"/>
              </w:rPr>
              <w:t>-</w:t>
            </w:r>
            <w:r w:rsidRPr="00711388">
              <w:rPr>
                <w:lang w:val="en-GB"/>
              </w:rPr>
              <w:t>life</w:t>
            </w:r>
          </w:p>
        </w:tc>
        <w:tc>
          <w:tcPr>
            <w:tcW w:w="5107" w:type="dxa"/>
            <w:tcBorders>
              <w:top w:val="single" w:sz="2" w:space="0" w:color="auto"/>
              <w:left w:val="single" w:sz="2" w:space="0" w:color="auto"/>
              <w:bottom w:val="single" w:sz="2" w:space="0" w:color="auto"/>
              <w:right w:val="single" w:sz="2" w:space="0" w:color="auto"/>
            </w:tcBorders>
          </w:tcPr>
          <w:p w14:paraId="2AD684BC" w14:textId="00F55868" w:rsidR="00144E0F" w:rsidRPr="00711388" w:rsidRDefault="00144E0F" w:rsidP="00877EC4">
            <w:pPr>
              <w:pStyle w:val="NormalLeft"/>
              <w:rPr>
                <w:lang w:val="en-GB"/>
              </w:rPr>
            </w:pPr>
            <w:r w:rsidRPr="00711388">
              <w:rPr>
                <w:lang w:val="en-GB"/>
              </w:rPr>
              <w:t xml:space="preserve">Reinsurance recoverables in respect of technical provisions for health similar to non </w:t>
            </w:r>
            <w:r w:rsidR="00845F43" w:rsidRPr="00711388">
              <w:rPr>
                <w:lang w:val="en-GB"/>
              </w:rPr>
              <w:t>-</w:t>
            </w:r>
            <w:r w:rsidRPr="00711388">
              <w:rPr>
                <w:lang w:val="en-GB"/>
              </w:rPr>
              <w:t xml:space="preserve"> life.</w:t>
            </w:r>
          </w:p>
        </w:tc>
      </w:tr>
      <w:tr w:rsidR="00626033" w:rsidRPr="00711388" w14:paraId="41784F18" w14:textId="77777777" w:rsidTr="00877EC4">
        <w:tc>
          <w:tcPr>
            <w:tcW w:w="2322" w:type="dxa"/>
            <w:tcBorders>
              <w:top w:val="single" w:sz="2" w:space="0" w:color="auto"/>
              <w:left w:val="single" w:sz="2" w:space="0" w:color="auto"/>
              <w:bottom w:val="single" w:sz="2" w:space="0" w:color="auto"/>
              <w:right w:val="single" w:sz="2" w:space="0" w:color="auto"/>
            </w:tcBorders>
          </w:tcPr>
          <w:p w14:paraId="0DD5E15B" w14:textId="4278B1B5"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C0020/R0310</w:t>
            </w:r>
          </w:p>
        </w:tc>
        <w:tc>
          <w:tcPr>
            <w:tcW w:w="1857" w:type="dxa"/>
            <w:tcBorders>
              <w:top w:val="single" w:sz="2" w:space="0" w:color="auto"/>
              <w:left w:val="single" w:sz="2" w:space="0" w:color="auto"/>
              <w:bottom w:val="single" w:sz="2" w:space="0" w:color="auto"/>
              <w:right w:val="single" w:sz="2" w:space="0" w:color="auto"/>
            </w:tcBorders>
          </w:tcPr>
          <w:p w14:paraId="6133187B" w14:textId="53B25AFC" w:rsidR="00144E0F" w:rsidRPr="00711388" w:rsidRDefault="00144E0F" w:rsidP="00877EC4">
            <w:pPr>
              <w:pStyle w:val="NormalLeft"/>
              <w:rPr>
                <w:lang w:val="en-GB"/>
              </w:rPr>
            </w:pPr>
            <w:r w:rsidRPr="00711388">
              <w:rPr>
                <w:lang w:val="en-GB"/>
              </w:rPr>
              <w:t>Life and health similar to life, excluding health and index</w:t>
            </w:r>
            <w:r w:rsidR="00711388" w:rsidRPr="00711388">
              <w:rPr>
                <w:lang w:val="en-GB"/>
              </w:rPr>
              <w:t>-</w:t>
            </w:r>
            <w:r w:rsidRPr="00711388">
              <w:rPr>
                <w:lang w:val="en-GB"/>
              </w:rPr>
              <w:t>linked and unit</w:t>
            </w:r>
            <w:r w:rsidR="00711388" w:rsidRPr="00711388">
              <w:rPr>
                <w:lang w:val="en-GB"/>
              </w:rPr>
              <w:t>-</w:t>
            </w:r>
            <w:r w:rsidRPr="00711388">
              <w:rPr>
                <w:lang w:val="en-GB"/>
              </w:rPr>
              <w:t>linked</w:t>
            </w:r>
          </w:p>
        </w:tc>
        <w:tc>
          <w:tcPr>
            <w:tcW w:w="5107" w:type="dxa"/>
            <w:tcBorders>
              <w:top w:val="single" w:sz="2" w:space="0" w:color="auto"/>
              <w:left w:val="single" w:sz="2" w:space="0" w:color="auto"/>
              <w:bottom w:val="single" w:sz="2" w:space="0" w:color="auto"/>
              <w:right w:val="single" w:sz="2" w:space="0" w:color="auto"/>
            </w:tcBorders>
          </w:tcPr>
          <w:p w14:paraId="003F0EEA" w14:textId="3C4A927D" w:rsidR="00144E0F" w:rsidRPr="00711388" w:rsidRDefault="00144E0F" w:rsidP="00877EC4">
            <w:pPr>
              <w:pStyle w:val="NormalLeft"/>
              <w:rPr>
                <w:lang w:val="en-GB"/>
              </w:rPr>
            </w:pPr>
            <w:r w:rsidRPr="00711388">
              <w:rPr>
                <w:lang w:val="en-GB"/>
              </w:rPr>
              <w:t>Reinsurance recoverable in respect of technical provisions for life and health similar to life, excluding health and index</w:t>
            </w:r>
            <w:r w:rsidR="00711388" w:rsidRPr="00711388">
              <w:rPr>
                <w:lang w:val="en-GB"/>
              </w:rPr>
              <w:t>-</w:t>
            </w:r>
            <w:r w:rsidRPr="00711388">
              <w:rPr>
                <w:lang w:val="en-GB"/>
              </w:rPr>
              <w:t>linked and unit</w:t>
            </w:r>
            <w:r w:rsidR="00711388" w:rsidRPr="00711388">
              <w:rPr>
                <w:lang w:val="en-GB"/>
              </w:rPr>
              <w:t>-</w:t>
            </w:r>
            <w:r w:rsidRPr="00711388">
              <w:rPr>
                <w:lang w:val="en-GB"/>
              </w:rPr>
              <w:t>linked</w:t>
            </w:r>
          </w:p>
          <w:p w14:paraId="0E2BCD86" w14:textId="49E5D4A5" w:rsidR="00144E0F" w:rsidRPr="00711388" w:rsidRDefault="00144E0F" w:rsidP="00877EC4">
            <w:pPr>
              <w:pStyle w:val="NormalLeft"/>
              <w:rPr>
                <w:lang w:val="en-GB"/>
              </w:rPr>
            </w:pPr>
            <w:r w:rsidRPr="00711388">
              <w:rPr>
                <w:lang w:val="en-GB"/>
              </w:rPr>
              <w:t>With regard to ‘statutory accounts values’ column (C0020), where the split between life excluding health and index</w:t>
            </w:r>
            <w:r w:rsidR="00711388" w:rsidRPr="00711388">
              <w:rPr>
                <w:lang w:val="en-GB"/>
              </w:rPr>
              <w:t>-</w:t>
            </w:r>
            <w:r w:rsidRPr="00711388">
              <w:rPr>
                <w:lang w:val="en-GB"/>
              </w:rPr>
              <w:t>linked and unit</w:t>
            </w:r>
            <w:r w:rsidR="00711388" w:rsidRPr="00711388">
              <w:rPr>
                <w:lang w:val="en-GB"/>
              </w:rPr>
              <w:t>-</w:t>
            </w:r>
            <w:r w:rsidRPr="00711388">
              <w:rPr>
                <w:lang w:val="en-GB"/>
              </w:rPr>
              <w:t>linked and health similar to life is not available, this item shall reflect the sum.</w:t>
            </w:r>
          </w:p>
        </w:tc>
      </w:tr>
      <w:tr w:rsidR="00626033" w:rsidRPr="00711388" w14:paraId="338FC057" w14:textId="77777777" w:rsidTr="00877EC4">
        <w:tc>
          <w:tcPr>
            <w:tcW w:w="2322" w:type="dxa"/>
            <w:tcBorders>
              <w:top w:val="single" w:sz="2" w:space="0" w:color="auto"/>
              <w:left w:val="single" w:sz="2" w:space="0" w:color="auto"/>
              <w:bottom w:val="single" w:sz="2" w:space="0" w:color="auto"/>
              <w:right w:val="single" w:sz="2" w:space="0" w:color="auto"/>
            </w:tcBorders>
          </w:tcPr>
          <w:p w14:paraId="3F7F2384" w14:textId="6961536C"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C0020/R0320</w:t>
            </w:r>
          </w:p>
        </w:tc>
        <w:tc>
          <w:tcPr>
            <w:tcW w:w="1857" w:type="dxa"/>
            <w:tcBorders>
              <w:top w:val="single" w:sz="2" w:space="0" w:color="auto"/>
              <w:left w:val="single" w:sz="2" w:space="0" w:color="auto"/>
              <w:bottom w:val="single" w:sz="2" w:space="0" w:color="auto"/>
              <w:right w:val="single" w:sz="2" w:space="0" w:color="auto"/>
            </w:tcBorders>
          </w:tcPr>
          <w:p w14:paraId="0B825C2B" w14:textId="77777777" w:rsidR="00144E0F" w:rsidRPr="00711388" w:rsidRDefault="00144E0F" w:rsidP="00877EC4">
            <w:pPr>
              <w:pStyle w:val="NormalLeft"/>
              <w:rPr>
                <w:lang w:val="en-GB"/>
              </w:rPr>
            </w:pPr>
            <w:r w:rsidRPr="00711388">
              <w:rPr>
                <w:lang w:val="en-GB"/>
              </w:rPr>
              <w:t>Health similar to life</w:t>
            </w:r>
          </w:p>
        </w:tc>
        <w:tc>
          <w:tcPr>
            <w:tcW w:w="5107" w:type="dxa"/>
            <w:tcBorders>
              <w:top w:val="single" w:sz="2" w:space="0" w:color="auto"/>
              <w:left w:val="single" w:sz="2" w:space="0" w:color="auto"/>
              <w:bottom w:val="single" w:sz="2" w:space="0" w:color="auto"/>
              <w:right w:val="single" w:sz="2" w:space="0" w:color="auto"/>
            </w:tcBorders>
          </w:tcPr>
          <w:p w14:paraId="23168F9A" w14:textId="4CA54C68" w:rsidR="00144E0F" w:rsidRPr="00711388" w:rsidRDefault="00144E0F" w:rsidP="00877EC4">
            <w:pPr>
              <w:pStyle w:val="NormalLeft"/>
              <w:rPr>
                <w:lang w:val="en-GB"/>
              </w:rPr>
            </w:pPr>
            <w:r w:rsidRPr="00711388">
              <w:rPr>
                <w:lang w:val="en-GB"/>
              </w:rPr>
              <w:t>Reinsurance recoverables in respect of technical provisions for health</w:t>
            </w:r>
            <w:r w:rsidR="00711388" w:rsidRPr="00711388">
              <w:rPr>
                <w:lang w:val="en-GB"/>
              </w:rPr>
              <w:t>-</w:t>
            </w:r>
            <w:r w:rsidRPr="00711388">
              <w:rPr>
                <w:lang w:val="en-GB"/>
              </w:rPr>
              <w:t>similar to life.</w:t>
            </w:r>
          </w:p>
        </w:tc>
      </w:tr>
      <w:tr w:rsidR="00626033" w:rsidRPr="00711388" w14:paraId="3BCF6B05" w14:textId="77777777" w:rsidTr="00877EC4">
        <w:tc>
          <w:tcPr>
            <w:tcW w:w="2322" w:type="dxa"/>
            <w:tcBorders>
              <w:top w:val="single" w:sz="2" w:space="0" w:color="auto"/>
              <w:left w:val="single" w:sz="2" w:space="0" w:color="auto"/>
              <w:bottom w:val="single" w:sz="2" w:space="0" w:color="auto"/>
              <w:right w:val="single" w:sz="2" w:space="0" w:color="auto"/>
            </w:tcBorders>
          </w:tcPr>
          <w:p w14:paraId="2CD2A8B1" w14:textId="15C3DC5D"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C0020/R0330</w:t>
            </w:r>
          </w:p>
        </w:tc>
        <w:tc>
          <w:tcPr>
            <w:tcW w:w="1857" w:type="dxa"/>
            <w:tcBorders>
              <w:top w:val="single" w:sz="2" w:space="0" w:color="auto"/>
              <w:left w:val="single" w:sz="2" w:space="0" w:color="auto"/>
              <w:bottom w:val="single" w:sz="2" w:space="0" w:color="auto"/>
              <w:right w:val="single" w:sz="2" w:space="0" w:color="auto"/>
            </w:tcBorders>
          </w:tcPr>
          <w:p w14:paraId="289E5509" w14:textId="0D0471B8" w:rsidR="00144E0F" w:rsidRPr="00711388" w:rsidRDefault="00144E0F" w:rsidP="00877EC4">
            <w:pPr>
              <w:pStyle w:val="NormalLeft"/>
              <w:rPr>
                <w:lang w:val="en-GB"/>
              </w:rPr>
            </w:pPr>
            <w:r w:rsidRPr="00711388">
              <w:rPr>
                <w:lang w:val="en-GB"/>
              </w:rPr>
              <w:t>Life excluding health and index</w:t>
            </w:r>
            <w:r w:rsidR="00711388" w:rsidRPr="00711388">
              <w:rPr>
                <w:lang w:val="en-GB"/>
              </w:rPr>
              <w:t>-</w:t>
            </w:r>
            <w:r w:rsidRPr="00711388">
              <w:rPr>
                <w:lang w:val="en-GB"/>
              </w:rPr>
              <w:t>linked and unit</w:t>
            </w:r>
            <w:r w:rsidR="00711388" w:rsidRPr="00711388">
              <w:rPr>
                <w:lang w:val="en-GB"/>
              </w:rPr>
              <w:t>-</w:t>
            </w:r>
            <w:r w:rsidRPr="00711388">
              <w:rPr>
                <w:lang w:val="en-GB"/>
              </w:rPr>
              <w:t>linked</w:t>
            </w:r>
          </w:p>
        </w:tc>
        <w:tc>
          <w:tcPr>
            <w:tcW w:w="5107" w:type="dxa"/>
            <w:tcBorders>
              <w:top w:val="single" w:sz="2" w:space="0" w:color="auto"/>
              <w:left w:val="single" w:sz="2" w:space="0" w:color="auto"/>
              <w:bottom w:val="single" w:sz="2" w:space="0" w:color="auto"/>
              <w:right w:val="single" w:sz="2" w:space="0" w:color="auto"/>
            </w:tcBorders>
          </w:tcPr>
          <w:p w14:paraId="5D30FFBA" w14:textId="4540271D" w:rsidR="00144E0F" w:rsidRPr="00711388" w:rsidRDefault="00144E0F" w:rsidP="00877EC4">
            <w:pPr>
              <w:pStyle w:val="NormalLeft"/>
              <w:rPr>
                <w:lang w:val="en-GB"/>
              </w:rPr>
            </w:pPr>
            <w:r w:rsidRPr="00711388">
              <w:rPr>
                <w:lang w:val="en-GB"/>
              </w:rPr>
              <w:t>Reinsurance recoverables in respect of technical provisions for life business, excluding technical provisions health</w:t>
            </w:r>
            <w:r w:rsidR="00711388" w:rsidRPr="00711388">
              <w:rPr>
                <w:lang w:val="en-GB"/>
              </w:rPr>
              <w:t>-</w:t>
            </w:r>
            <w:r w:rsidRPr="00711388">
              <w:rPr>
                <w:lang w:val="en-GB"/>
              </w:rPr>
              <w:t>similar to life techniques and technical provisions for index</w:t>
            </w:r>
            <w:r w:rsidR="00711388" w:rsidRPr="00711388">
              <w:rPr>
                <w:lang w:val="en-GB"/>
              </w:rPr>
              <w:t>-</w:t>
            </w:r>
            <w:r w:rsidRPr="00711388">
              <w:rPr>
                <w:lang w:val="en-GB"/>
              </w:rPr>
              <w:t>linked and unit</w:t>
            </w:r>
            <w:r w:rsidR="00711388" w:rsidRPr="00711388">
              <w:rPr>
                <w:lang w:val="en-GB"/>
              </w:rPr>
              <w:t>-</w:t>
            </w:r>
            <w:r w:rsidRPr="00711388">
              <w:rPr>
                <w:lang w:val="en-GB"/>
              </w:rPr>
              <w:t>linked.</w:t>
            </w:r>
          </w:p>
        </w:tc>
      </w:tr>
      <w:tr w:rsidR="00626033" w:rsidRPr="00711388" w14:paraId="08F10C61" w14:textId="77777777" w:rsidTr="00877EC4">
        <w:tc>
          <w:tcPr>
            <w:tcW w:w="2322" w:type="dxa"/>
            <w:tcBorders>
              <w:top w:val="single" w:sz="2" w:space="0" w:color="auto"/>
              <w:left w:val="single" w:sz="2" w:space="0" w:color="auto"/>
              <w:bottom w:val="single" w:sz="2" w:space="0" w:color="auto"/>
              <w:right w:val="single" w:sz="2" w:space="0" w:color="auto"/>
            </w:tcBorders>
          </w:tcPr>
          <w:p w14:paraId="1F49809A" w14:textId="50EA94D3"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C0020/R0340</w:t>
            </w:r>
          </w:p>
        </w:tc>
        <w:tc>
          <w:tcPr>
            <w:tcW w:w="1857" w:type="dxa"/>
            <w:tcBorders>
              <w:top w:val="single" w:sz="2" w:space="0" w:color="auto"/>
              <w:left w:val="single" w:sz="2" w:space="0" w:color="auto"/>
              <w:bottom w:val="single" w:sz="2" w:space="0" w:color="auto"/>
              <w:right w:val="single" w:sz="2" w:space="0" w:color="auto"/>
            </w:tcBorders>
          </w:tcPr>
          <w:p w14:paraId="61D748FE" w14:textId="6892DBB8" w:rsidR="00144E0F" w:rsidRPr="00711388" w:rsidRDefault="00144E0F" w:rsidP="00877EC4">
            <w:pPr>
              <w:pStyle w:val="NormalLeft"/>
              <w:rPr>
                <w:lang w:val="en-GB"/>
              </w:rPr>
            </w:pPr>
            <w:r w:rsidRPr="00711388">
              <w:rPr>
                <w:lang w:val="en-GB"/>
              </w:rPr>
              <w:t>Life index</w:t>
            </w:r>
            <w:r w:rsidR="00711388" w:rsidRPr="00711388">
              <w:rPr>
                <w:lang w:val="en-GB"/>
              </w:rPr>
              <w:t>-</w:t>
            </w:r>
            <w:r w:rsidRPr="00711388">
              <w:rPr>
                <w:lang w:val="en-GB"/>
              </w:rPr>
              <w:t>linked and unit</w:t>
            </w:r>
            <w:r w:rsidR="00711388" w:rsidRPr="00711388">
              <w:rPr>
                <w:lang w:val="en-GB"/>
              </w:rPr>
              <w:t>-</w:t>
            </w:r>
            <w:r w:rsidRPr="00711388">
              <w:rPr>
                <w:lang w:val="en-GB"/>
              </w:rPr>
              <w:t>linked</w:t>
            </w:r>
          </w:p>
        </w:tc>
        <w:tc>
          <w:tcPr>
            <w:tcW w:w="5107" w:type="dxa"/>
            <w:tcBorders>
              <w:top w:val="single" w:sz="2" w:space="0" w:color="auto"/>
              <w:left w:val="single" w:sz="2" w:space="0" w:color="auto"/>
              <w:bottom w:val="single" w:sz="2" w:space="0" w:color="auto"/>
              <w:right w:val="single" w:sz="2" w:space="0" w:color="auto"/>
            </w:tcBorders>
          </w:tcPr>
          <w:p w14:paraId="1B182931" w14:textId="2B5626FA" w:rsidR="00144E0F" w:rsidRPr="00711388" w:rsidRDefault="00144E0F" w:rsidP="00877EC4">
            <w:pPr>
              <w:pStyle w:val="NormalLeft"/>
              <w:rPr>
                <w:lang w:val="en-GB"/>
              </w:rPr>
            </w:pPr>
            <w:r w:rsidRPr="00711388">
              <w:rPr>
                <w:lang w:val="en-GB"/>
              </w:rPr>
              <w:t>Reinsurance recoverables in respect of technical provisions for life index</w:t>
            </w:r>
            <w:r w:rsidR="00711388" w:rsidRPr="00711388">
              <w:rPr>
                <w:lang w:val="en-GB"/>
              </w:rPr>
              <w:t>-</w:t>
            </w:r>
            <w:r w:rsidRPr="00711388">
              <w:rPr>
                <w:lang w:val="en-GB"/>
              </w:rPr>
              <w:t>linked and unit</w:t>
            </w:r>
            <w:r w:rsidR="00711388" w:rsidRPr="00711388">
              <w:rPr>
                <w:lang w:val="en-GB"/>
              </w:rPr>
              <w:t>-</w:t>
            </w:r>
            <w:r w:rsidRPr="00711388">
              <w:rPr>
                <w:lang w:val="en-GB"/>
              </w:rPr>
              <w:t>linked business.</w:t>
            </w:r>
          </w:p>
        </w:tc>
      </w:tr>
      <w:tr w:rsidR="00626033" w:rsidRPr="00711388" w14:paraId="67B0851C" w14:textId="77777777" w:rsidTr="00877EC4">
        <w:tc>
          <w:tcPr>
            <w:tcW w:w="2322" w:type="dxa"/>
            <w:tcBorders>
              <w:top w:val="single" w:sz="2" w:space="0" w:color="auto"/>
              <w:left w:val="single" w:sz="2" w:space="0" w:color="auto"/>
              <w:bottom w:val="single" w:sz="2" w:space="0" w:color="auto"/>
              <w:right w:val="single" w:sz="2" w:space="0" w:color="auto"/>
            </w:tcBorders>
          </w:tcPr>
          <w:p w14:paraId="227494F8" w14:textId="6F83451D"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C0020/R0350</w:t>
            </w:r>
          </w:p>
        </w:tc>
        <w:tc>
          <w:tcPr>
            <w:tcW w:w="1857" w:type="dxa"/>
            <w:tcBorders>
              <w:top w:val="single" w:sz="2" w:space="0" w:color="auto"/>
              <w:left w:val="single" w:sz="2" w:space="0" w:color="auto"/>
              <w:bottom w:val="single" w:sz="2" w:space="0" w:color="auto"/>
              <w:right w:val="single" w:sz="2" w:space="0" w:color="auto"/>
            </w:tcBorders>
          </w:tcPr>
          <w:p w14:paraId="6D83BC9E" w14:textId="77777777" w:rsidR="00144E0F" w:rsidRPr="00711388" w:rsidRDefault="00144E0F" w:rsidP="00877EC4">
            <w:pPr>
              <w:pStyle w:val="NormalLeft"/>
              <w:rPr>
                <w:lang w:val="en-GB"/>
              </w:rPr>
            </w:pPr>
            <w:r w:rsidRPr="00711388">
              <w:rPr>
                <w:lang w:val="en-GB"/>
              </w:rPr>
              <w:t>Deposits to cedants</w:t>
            </w:r>
          </w:p>
        </w:tc>
        <w:tc>
          <w:tcPr>
            <w:tcW w:w="5107" w:type="dxa"/>
            <w:tcBorders>
              <w:top w:val="single" w:sz="2" w:space="0" w:color="auto"/>
              <w:left w:val="single" w:sz="2" w:space="0" w:color="auto"/>
              <w:bottom w:val="single" w:sz="2" w:space="0" w:color="auto"/>
              <w:right w:val="single" w:sz="2" w:space="0" w:color="auto"/>
            </w:tcBorders>
          </w:tcPr>
          <w:p w14:paraId="71E7E106" w14:textId="77777777" w:rsidR="00144E0F" w:rsidRPr="00711388" w:rsidRDefault="00144E0F" w:rsidP="00877EC4">
            <w:pPr>
              <w:pStyle w:val="NormalLeft"/>
              <w:rPr>
                <w:lang w:val="en-GB"/>
              </w:rPr>
            </w:pPr>
            <w:r w:rsidRPr="00711388">
              <w:rPr>
                <w:lang w:val="en-GB"/>
              </w:rPr>
              <w:t>Deposits relating to reinsurance accepted.</w:t>
            </w:r>
          </w:p>
        </w:tc>
      </w:tr>
      <w:tr w:rsidR="00626033" w:rsidRPr="00711388" w14:paraId="4B42AB9E" w14:textId="77777777" w:rsidTr="00877EC4">
        <w:tc>
          <w:tcPr>
            <w:tcW w:w="2322" w:type="dxa"/>
            <w:tcBorders>
              <w:top w:val="single" w:sz="2" w:space="0" w:color="auto"/>
              <w:left w:val="single" w:sz="2" w:space="0" w:color="auto"/>
              <w:bottom w:val="single" w:sz="2" w:space="0" w:color="auto"/>
              <w:right w:val="single" w:sz="2" w:space="0" w:color="auto"/>
            </w:tcBorders>
          </w:tcPr>
          <w:p w14:paraId="79EF6C98" w14:textId="76CD464D"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C0020/R0360</w:t>
            </w:r>
          </w:p>
        </w:tc>
        <w:tc>
          <w:tcPr>
            <w:tcW w:w="1857" w:type="dxa"/>
            <w:tcBorders>
              <w:top w:val="single" w:sz="2" w:space="0" w:color="auto"/>
              <w:left w:val="single" w:sz="2" w:space="0" w:color="auto"/>
              <w:bottom w:val="single" w:sz="2" w:space="0" w:color="auto"/>
              <w:right w:val="single" w:sz="2" w:space="0" w:color="auto"/>
            </w:tcBorders>
          </w:tcPr>
          <w:p w14:paraId="7125F2DC" w14:textId="77777777" w:rsidR="00144E0F" w:rsidRPr="00711388" w:rsidRDefault="00144E0F" w:rsidP="00877EC4">
            <w:pPr>
              <w:pStyle w:val="NormalLeft"/>
              <w:rPr>
                <w:lang w:val="en-GB"/>
              </w:rPr>
            </w:pPr>
            <w:r w:rsidRPr="00711388">
              <w:rPr>
                <w:lang w:val="en-GB"/>
              </w:rPr>
              <w:t>Insurance and intermediaries receivables</w:t>
            </w:r>
          </w:p>
        </w:tc>
        <w:tc>
          <w:tcPr>
            <w:tcW w:w="5107" w:type="dxa"/>
            <w:tcBorders>
              <w:top w:val="single" w:sz="2" w:space="0" w:color="auto"/>
              <w:left w:val="single" w:sz="2" w:space="0" w:color="auto"/>
              <w:bottom w:val="single" w:sz="2" w:space="0" w:color="auto"/>
              <w:right w:val="single" w:sz="2" w:space="0" w:color="auto"/>
            </w:tcBorders>
          </w:tcPr>
          <w:p w14:paraId="57E2D4A3" w14:textId="77777777" w:rsidR="00144E0F" w:rsidRPr="00711388" w:rsidRDefault="00144E0F" w:rsidP="00877EC4">
            <w:pPr>
              <w:pStyle w:val="NormalLeft"/>
              <w:rPr>
                <w:lang w:val="en-GB"/>
              </w:rPr>
            </w:pPr>
            <w:r w:rsidRPr="00711388">
              <w:rPr>
                <w:lang w:val="en-GB"/>
              </w:rPr>
              <w:t>Amounts for payment by policyholders, insurers and other linked to insurance business that are not included in technical provisions.</w:t>
            </w:r>
          </w:p>
          <w:p w14:paraId="244A238D" w14:textId="506F0613" w:rsidR="00144E0F" w:rsidRPr="00711388" w:rsidRDefault="00144E0F" w:rsidP="0046692C">
            <w:pPr>
              <w:pStyle w:val="NormalLeft"/>
              <w:rPr>
                <w:lang w:val="en-GB"/>
              </w:rPr>
            </w:pPr>
            <w:r w:rsidRPr="00711388">
              <w:rPr>
                <w:lang w:val="en-GB"/>
              </w:rPr>
              <w:t>It shall include receivables from reinsurance accepted.</w:t>
            </w:r>
          </w:p>
        </w:tc>
      </w:tr>
      <w:tr w:rsidR="00626033" w:rsidRPr="00711388" w14:paraId="3E4215AE" w14:textId="77777777" w:rsidTr="00877EC4">
        <w:tc>
          <w:tcPr>
            <w:tcW w:w="2322" w:type="dxa"/>
            <w:tcBorders>
              <w:top w:val="single" w:sz="2" w:space="0" w:color="auto"/>
              <w:left w:val="single" w:sz="2" w:space="0" w:color="auto"/>
              <w:bottom w:val="single" w:sz="2" w:space="0" w:color="auto"/>
              <w:right w:val="single" w:sz="2" w:space="0" w:color="auto"/>
            </w:tcBorders>
          </w:tcPr>
          <w:p w14:paraId="57BEAC9B" w14:textId="22FAE333"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C0020/R0370</w:t>
            </w:r>
          </w:p>
        </w:tc>
        <w:tc>
          <w:tcPr>
            <w:tcW w:w="1857" w:type="dxa"/>
            <w:tcBorders>
              <w:top w:val="single" w:sz="2" w:space="0" w:color="auto"/>
              <w:left w:val="single" w:sz="2" w:space="0" w:color="auto"/>
              <w:bottom w:val="single" w:sz="2" w:space="0" w:color="auto"/>
              <w:right w:val="single" w:sz="2" w:space="0" w:color="auto"/>
            </w:tcBorders>
          </w:tcPr>
          <w:p w14:paraId="48F098D7" w14:textId="77777777" w:rsidR="00144E0F" w:rsidRPr="00711388" w:rsidRDefault="00144E0F" w:rsidP="00877EC4">
            <w:pPr>
              <w:pStyle w:val="NormalLeft"/>
              <w:rPr>
                <w:lang w:val="en-GB"/>
              </w:rPr>
            </w:pPr>
            <w:r w:rsidRPr="00711388">
              <w:rPr>
                <w:lang w:val="en-GB"/>
              </w:rPr>
              <w:t>Reinsurance receivables</w:t>
            </w:r>
          </w:p>
        </w:tc>
        <w:tc>
          <w:tcPr>
            <w:tcW w:w="5107" w:type="dxa"/>
            <w:tcBorders>
              <w:top w:val="single" w:sz="2" w:space="0" w:color="auto"/>
              <w:left w:val="single" w:sz="2" w:space="0" w:color="auto"/>
              <w:bottom w:val="single" w:sz="2" w:space="0" w:color="auto"/>
              <w:right w:val="single" w:sz="2" w:space="0" w:color="auto"/>
            </w:tcBorders>
          </w:tcPr>
          <w:p w14:paraId="496413DD" w14:textId="1F1CBCAA" w:rsidR="00144E0F" w:rsidRPr="00711388" w:rsidRDefault="007B10B7" w:rsidP="00AF24E8">
            <w:pPr>
              <w:autoSpaceDE/>
              <w:autoSpaceDN/>
              <w:spacing w:before="0" w:after="0"/>
              <w:jc w:val="left"/>
              <w:rPr>
                <w:lang w:val="en-GB"/>
              </w:rPr>
            </w:pPr>
            <w:r w:rsidRPr="00711388">
              <w:rPr>
                <w:lang w:val="en-GB"/>
              </w:rPr>
              <w:t xml:space="preserve">For the ‘Solvency II value’ </w:t>
            </w:r>
            <w:r w:rsidR="009B7694" w:rsidRPr="00711388">
              <w:rPr>
                <w:lang w:val="en-GB"/>
              </w:rPr>
              <w:t xml:space="preserve">column (C0010) this cell </w:t>
            </w:r>
            <w:r w:rsidR="00D8657B" w:rsidRPr="00711388">
              <w:rPr>
                <w:lang w:val="en-GB"/>
              </w:rPr>
              <w:t xml:space="preserve">shall </w:t>
            </w:r>
            <w:r w:rsidR="009B7694" w:rsidRPr="00711388">
              <w:rPr>
                <w:lang w:val="en-GB"/>
              </w:rPr>
              <w:t>include</w:t>
            </w:r>
            <w:r w:rsidR="00D8657B" w:rsidRPr="00711388">
              <w:rPr>
                <w:lang w:val="en-GB"/>
              </w:rPr>
              <w:t xml:space="preserve"> </w:t>
            </w:r>
            <w:r w:rsidR="00290DB8" w:rsidRPr="00711388">
              <w:rPr>
                <w:lang w:val="en-GB"/>
              </w:rPr>
              <w:t xml:space="preserve">all expected </w:t>
            </w:r>
            <w:r w:rsidR="009B5254" w:rsidRPr="00711388">
              <w:rPr>
                <w:lang w:val="en-GB"/>
              </w:rPr>
              <w:t>payments</w:t>
            </w:r>
            <w:r w:rsidR="009B5254" w:rsidRPr="00711388">
              <w:rPr>
                <w:rFonts w:eastAsiaTheme="minorHAnsi"/>
                <w:lang w:val="en-GB" w:eastAsia="de-DE"/>
              </w:rPr>
              <w:t xml:space="preserve"> </w:t>
            </w:r>
            <w:r w:rsidR="00567D01" w:rsidRPr="00711388">
              <w:rPr>
                <w:rFonts w:eastAsiaTheme="minorHAnsi"/>
                <w:lang w:val="en-GB" w:eastAsia="de-DE"/>
              </w:rPr>
              <w:t>(</w:t>
            </w:r>
            <w:r w:rsidR="00290DB8" w:rsidRPr="00711388">
              <w:rPr>
                <w:rFonts w:eastAsiaTheme="minorHAnsi"/>
                <w:lang w:val="en-GB" w:eastAsia="de-DE"/>
              </w:rPr>
              <w:t xml:space="preserve">due and </w:t>
            </w:r>
            <w:r w:rsidR="00191AA0" w:rsidRPr="00711388">
              <w:rPr>
                <w:rFonts w:eastAsiaTheme="minorHAnsi"/>
                <w:lang w:val="en-GB" w:eastAsia="de-DE"/>
              </w:rPr>
              <w:t>past-</w:t>
            </w:r>
            <w:r w:rsidR="00290DB8" w:rsidRPr="00711388">
              <w:rPr>
                <w:rFonts w:eastAsiaTheme="minorHAnsi"/>
                <w:lang w:val="en-GB" w:eastAsia="de-DE"/>
              </w:rPr>
              <w:t>due</w:t>
            </w:r>
            <w:r w:rsidR="00567D01" w:rsidRPr="00711388">
              <w:rPr>
                <w:rFonts w:eastAsiaTheme="minorHAnsi"/>
                <w:lang w:val="en-GB" w:eastAsia="de-DE"/>
              </w:rPr>
              <w:t>)</w:t>
            </w:r>
            <w:del w:id="404" w:author="Author">
              <w:r w:rsidR="00290DB8" w:rsidRPr="00711388" w:rsidDel="003323F0">
                <w:rPr>
                  <w:rFonts w:eastAsiaTheme="minorHAnsi"/>
                  <w:lang w:val="en-GB" w:eastAsia="de-DE"/>
                </w:rPr>
                <w:delText xml:space="preserve"> </w:delText>
              </w:r>
              <w:r w:rsidR="00144E0F" w:rsidRPr="00711388" w:rsidDel="003323F0">
                <w:rPr>
                  <w:lang w:val="en-GB"/>
                </w:rPr>
                <w:delText xml:space="preserve"> </w:delText>
              </w:r>
            </w:del>
            <w:ins w:id="405" w:author="Author">
              <w:r w:rsidR="003323F0">
                <w:rPr>
                  <w:rFonts w:eastAsiaTheme="minorHAnsi"/>
                  <w:lang w:val="en-GB" w:eastAsia="de-DE"/>
                </w:rPr>
                <w:t xml:space="preserve"> </w:t>
              </w:r>
            </w:ins>
            <w:r w:rsidR="00164701" w:rsidRPr="00711388">
              <w:rPr>
                <w:lang w:val="en-GB"/>
              </w:rPr>
              <w:t xml:space="preserve">from reinsurers </w:t>
            </w:r>
            <w:r w:rsidR="00567D01" w:rsidRPr="00711388">
              <w:rPr>
                <w:lang w:val="en-GB"/>
              </w:rPr>
              <w:t xml:space="preserve">linked to reinsurance business to the undertaking that are not included in reinsurance recoverables. </w:t>
            </w:r>
          </w:p>
          <w:p w14:paraId="21CA7E24" w14:textId="25446BFD" w:rsidR="00191AA0" w:rsidRPr="00711388" w:rsidRDefault="00191AA0" w:rsidP="00AF24E8">
            <w:pPr>
              <w:autoSpaceDE/>
              <w:autoSpaceDN/>
              <w:spacing w:before="0" w:after="0"/>
              <w:jc w:val="left"/>
              <w:rPr>
                <w:lang w:val="en-GB"/>
              </w:rPr>
            </w:pPr>
            <w:r w:rsidRPr="00711388">
              <w:rPr>
                <w:lang w:val="en-GB"/>
              </w:rPr>
              <w:t xml:space="preserve">These should not be included in the </w:t>
            </w:r>
            <w:r w:rsidR="006F3CFE" w:rsidRPr="00711388">
              <w:rPr>
                <w:lang w:val="en-GB"/>
              </w:rPr>
              <w:t xml:space="preserve">item </w:t>
            </w:r>
            <w:r w:rsidRPr="00711388">
              <w:rPr>
                <w:lang w:val="en-GB"/>
              </w:rPr>
              <w:t>"any other assets not elsewhere shown".</w:t>
            </w:r>
          </w:p>
          <w:p w14:paraId="14CA4D5D" w14:textId="77777777" w:rsidR="00567D01" w:rsidRPr="00711388" w:rsidRDefault="00567D01" w:rsidP="00AF24E8">
            <w:pPr>
              <w:autoSpaceDE/>
              <w:autoSpaceDN/>
              <w:spacing w:before="0" w:after="0"/>
              <w:jc w:val="left"/>
              <w:rPr>
                <w:lang w:val="en-GB"/>
              </w:rPr>
            </w:pPr>
          </w:p>
          <w:p w14:paraId="4E028F61" w14:textId="77777777" w:rsidR="00567D01" w:rsidRPr="00711388" w:rsidRDefault="00567D01" w:rsidP="00567D01">
            <w:pPr>
              <w:autoSpaceDE/>
              <w:autoSpaceDN/>
              <w:spacing w:before="0" w:after="0"/>
              <w:jc w:val="left"/>
              <w:rPr>
                <w:lang w:val="en-GB"/>
              </w:rPr>
            </w:pPr>
            <w:r w:rsidRPr="00711388">
              <w:rPr>
                <w:lang w:val="en-GB"/>
              </w:rPr>
              <w:t>This cell in particular should take into account all expected payments from reinsurers to the undertaking corresponding to payments made by the undertaking to the policyholders.</w:t>
            </w:r>
          </w:p>
          <w:p w14:paraId="31950DE0" w14:textId="3E9A61C3" w:rsidR="00144E0F" w:rsidRPr="00711388" w:rsidRDefault="00567D01" w:rsidP="00626033">
            <w:pPr>
              <w:autoSpaceDE/>
              <w:autoSpaceDN/>
              <w:spacing w:before="0" w:after="0"/>
              <w:jc w:val="left"/>
              <w:rPr>
                <w:lang w:val="en-GB"/>
              </w:rPr>
            </w:pPr>
            <w:r w:rsidRPr="00711388">
              <w:rPr>
                <w:lang w:val="en-GB"/>
              </w:rPr>
              <w:t>It also</w:t>
            </w:r>
            <w:r w:rsidR="00D8657B" w:rsidRPr="00711388">
              <w:rPr>
                <w:lang w:val="en-GB"/>
              </w:rPr>
              <w:t xml:space="preserve"> shall</w:t>
            </w:r>
            <w:r w:rsidRPr="00711388">
              <w:rPr>
                <w:lang w:val="en-GB"/>
              </w:rPr>
              <w:t xml:space="preserve"> include all expected payments (due and past-due) from reinsurers in relation to other than insurance events or those that have been agreed between cedent and reinsurer and where the amount of the expected payment is certain.</w:t>
            </w:r>
          </w:p>
        </w:tc>
      </w:tr>
      <w:tr w:rsidR="00626033" w:rsidRPr="00711388" w14:paraId="5562CB04" w14:textId="77777777" w:rsidTr="00877EC4">
        <w:tc>
          <w:tcPr>
            <w:tcW w:w="2322" w:type="dxa"/>
            <w:tcBorders>
              <w:top w:val="single" w:sz="2" w:space="0" w:color="auto"/>
              <w:left w:val="single" w:sz="2" w:space="0" w:color="auto"/>
              <w:bottom w:val="single" w:sz="2" w:space="0" w:color="auto"/>
              <w:right w:val="single" w:sz="2" w:space="0" w:color="auto"/>
            </w:tcBorders>
          </w:tcPr>
          <w:p w14:paraId="08467CBF" w14:textId="08B195E3"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C0020/R0380</w:t>
            </w:r>
          </w:p>
        </w:tc>
        <w:tc>
          <w:tcPr>
            <w:tcW w:w="1857" w:type="dxa"/>
            <w:tcBorders>
              <w:top w:val="single" w:sz="2" w:space="0" w:color="auto"/>
              <w:left w:val="single" w:sz="2" w:space="0" w:color="auto"/>
              <w:bottom w:val="single" w:sz="2" w:space="0" w:color="auto"/>
              <w:right w:val="single" w:sz="2" w:space="0" w:color="auto"/>
            </w:tcBorders>
          </w:tcPr>
          <w:p w14:paraId="132C5846" w14:textId="77777777" w:rsidR="00144E0F" w:rsidRPr="00711388" w:rsidRDefault="00144E0F" w:rsidP="00877EC4">
            <w:pPr>
              <w:pStyle w:val="NormalLeft"/>
              <w:rPr>
                <w:lang w:val="en-GB"/>
              </w:rPr>
            </w:pPr>
            <w:r w:rsidRPr="00711388">
              <w:rPr>
                <w:lang w:val="en-GB"/>
              </w:rPr>
              <w:t>Receivables (trade, not insurance)</w:t>
            </w:r>
          </w:p>
        </w:tc>
        <w:tc>
          <w:tcPr>
            <w:tcW w:w="5107" w:type="dxa"/>
            <w:tcBorders>
              <w:top w:val="single" w:sz="2" w:space="0" w:color="auto"/>
              <w:left w:val="single" w:sz="2" w:space="0" w:color="auto"/>
              <w:bottom w:val="single" w:sz="2" w:space="0" w:color="auto"/>
              <w:right w:val="single" w:sz="2" w:space="0" w:color="auto"/>
            </w:tcBorders>
          </w:tcPr>
          <w:p w14:paraId="27432157" w14:textId="02D3D1F6" w:rsidR="00144E0F" w:rsidRPr="00711388" w:rsidRDefault="00144E0F" w:rsidP="00877EC4">
            <w:pPr>
              <w:pStyle w:val="NormalLeft"/>
              <w:rPr>
                <w:lang w:val="en-GB"/>
              </w:rPr>
            </w:pPr>
            <w:r w:rsidRPr="00711388">
              <w:rPr>
                <w:lang w:val="en-GB"/>
              </w:rPr>
              <w:t>Includes amounts receivables from employees or various business partners (not insurance</w:t>
            </w:r>
            <w:r w:rsidR="00711388" w:rsidRPr="00711388">
              <w:rPr>
                <w:lang w:val="en-GB"/>
              </w:rPr>
              <w:t>-</w:t>
            </w:r>
            <w:r w:rsidRPr="00711388">
              <w:rPr>
                <w:lang w:val="en-GB"/>
              </w:rPr>
              <w:t>related), including public entities.</w:t>
            </w:r>
          </w:p>
        </w:tc>
      </w:tr>
      <w:tr w:rsidR="00626033" w:rsidRPr="00711388" w14:paraId="2DEACE3D" w14:textId="77777777" w:rsidTr="00877EC4">
        <w:tc>
          <w:tcPr>
            <w:tcW w:w="2322" w:type="dxa"/>
            <w:tcBorders>
              <w:top w:val="single" w:sz="2" w:space="0" w:color="auto"/>
              <w:left w:val="single" w:sz="2" w:space="0" w:color="auto"/>
              <w:bottom w:val="single" w:sz="2" w:space="0" w:color="auto"/>
              <w:right w:val="single" w:sz="2" w:space="0" w:color="auto"/>
            </w:tcBorders>
          </w:tcPr>
          <w:p w14:paraId="4A132C13" w14:textId="5F9DBF7A"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C0020/R0390</w:t>
            </w:r>
          </w:p>
        </w:tc>
        <w:tc>
          <w:tcPr>
            <w:tcW w:w="1857" w:type="dxa"/>
            <w:tcBorders>
              <w:top w:val="single" w:sz="2" w:space="0" w:color="auto"/>
              <w:left w:val="single" w:sz="2" w:space="0" w:color="auto"/>
              <w:bottom w:val="single" w:sz="2" w:space="0" w:color="auto"/>
              <w:right w:val="single" w:sz="2" w:space="0" w:color="auto"/>
            </w:tcBorders>
          </w:tcPr>
          <w:p w14:paraId="5C8EA3A7" w14:textId="77777777" w:rsidR="00144E0F" w:rsidRPr="00711388" w:rsidRDefault="00144E0F" w:rsidP="00877EC4">
            <w:pPr>
              <w:pStyle w:val="NormalLeft"/>
              <w:rPr>
                <w:lang w:val="en-GB"/>
              </w:rPr>
            </w:pPr>
            <w:r w:rsidRPr="00711388">
              <w:rPr>
                <w:lang w:val="en-GB"/>
              </w:rPr>
              <w:t>Own shares (held directly)</w:t>
            </w:r>
          </w:p>
        </w:tc>
        <w:tc>
          <w:tcPr>
            <w:tcW w:w="5107" w:type="dxa"/>
            <w:tcBorders>
              <w:top w:val="single" w:sz="2" w:space="0" w:color="auto"/>
              <w:left w:val="single" w:sz="2" w:space="0" w:color="auto"/>
              <w:bottom w:val="single" w:sz="2" w:space="0" w:color="auto"/>
              <w:right w:val="single" w:sz="2" w:space="0" w:color="auto"/>
            </w:tcBorders>
          </w:tcPr>
          <w:p w14:paraId="672913D5" w14:textId="77777777" w:rsidR="00144E0F" w:rsidRPr="00711388" w:rsidRDefault="00144E0F" w:rsidP="00877EC4">
            <w:pPr>
              <w:pStyle w:val="NormalLeft"/>
              <w:rPr>
                <w:lang w:val="en-GB"/>
              </w:rPr>
            </w:pPr>
            <w:r w:rsidRPr="00711388">
              <w:rPr>
                <w:lang w:val="en-GB"/>
              </w:rPr>
              <w:t>This is the total amount of own shares held directly by the undertaking.</w:t>
            </w:r>
          </w:p>
        </w:tc>
      </w:tr>
      <w:tr w:rsidR="00626033" w:rsidRPr="00711388" w14:paraId="2C7361F1" w14:textId="77777777" w:rsidTr="00877EC4">
        <w:tc>
          <w:tcPr>
            <w:tcW w:w="2322" w:type="dxa"/>
            <w:tcBorders>
              <w:top w:val="single" w:sz="2" w:space="0" w:color="auto"/>
              <w:left w:val="single" w:sz="2" w:space="0" w:color="auto"/>
              <w:bottom w:val="single" w:sz="2" w:space="0" w:color="auto"/>
              <w:right w:val="single" w:sz="2" w:space="0" w:color="auto"/>
            </w:tcBorders>
          </w:tcPr>
          <w:p w14:paraId="23F6B74E" w14:textId="23318F2F"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C0020/R0400</w:t>
            </w:r>
          </w:p>
        </w:tc>
        <w:tc>
          <w:tcPr>
            <w:tcW w:w="1857" w:type="dxa"/>
            <w:tcBorders>
              <w:top w:val="single" w:sz="2" w:space="0" w:color="auto"/>
              <w:left w:val="single" w:sz="2" w:space="0" w:color="auto"/>
              <w:bottom w:val="single" w:sz="2" w:space="0" w:color="auto"/>
              <w:right w:val="single" w:sz="2" w:space="0" w:color="auto"/>
            </w:tcBorders>
          </w:tcPr>
          <w:p w14:paraId="4AE2E734" w14:textId="77777777" w:rsidR="00144E0F" w:rsidRPr="00711388" w:rsidRDefault="00144E0F" w:rsidP="00877EC4">
            <w:pPr>
              <w:pStyle w:val="NormalLeft"/>
              <w:rPr>
                <w:lang w:val="en-GB"/>
              </w:rPr>
            </w:pPr>
            <w:r w:rsidRPr="00711388">
              <w:rPr>
                <w:lang w:val="en-GB"/>
              </w:rPr>
              <w:t>Amounts due in respect of own fund items or initial fund called up but not yet paid in</w:t>
            </w:r>
          </w:p>
        </w:tc>
        <w:tc>
          <w:tcPr>
            <w:tcW w:w="5107" w:type="dxa"/>
            <w:tcBorders>
              <w:top w:val="single" w:sz="2" w:space="0" w:color="auto"/>
              <w:left w:val="single" w:sz="2" w:space="0" w:color="auto"/>
              <w:bottom w:val="single" w:sz="2" w:space="0" w:color="auto"/>
              <w:right w:val="single" w:sz="2" w:space="0" w:color="auto"/>
            </w:tcBorders>
          </w:tcPr>
          <w:p w14:paraId="7DCC94BF" w14:textId="77777777" w:rsidR="00144E0F" w:rsidRPr="00711388" w:rsidRDefault="00144E0F" w:rsidP="00877EC4">
            <w:pPr>
              <w:pStyle w:val="NormalLeft"/>
              <w:rPr>
                <w:lang w:val="en-GB"/>
              </w:rPr>
            </w:pPr>
            <w:r w:rsidRPr="00711388">
              <w:rPr>
                <w:lang w:val="en-GB"/>
              </w:rPr>
              <w:t>Value of the amount due in respect of own fund items or initial fund called up but not yet paid in.</w:t>
            </w:r>
          </w:p>
        </w:tc>
      </w:tr>
      <w:tr w:rsidR="00626033" w:rsidRPr="00711388" w14:paraId="16CB233A" w14:textId="77777777" w:rsidTr="00877EC4">
        <w:tc>
          <w:tcPr>
            <w:tcW w:w="2322" w:type="dxa"/>
            <w:tcBorders>
              <w:top w:val="single" w:sz="2" w:space="0" w:color="auto"/>
              <w:left w:val="single" w:sz="2" w:space="0" w:color="auto"/>
              <w:bottom w:val="single" w:sz="2" w:space="0" w:color="auto"/>
              <w:right w:val="single" w:sz="2" w:space="0" w:color="auto"/>
            </w:tcBorders>
          </w:tcPr>
          <w:p w14:paraId="61812C72" w14:textId="49DE75CF"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C0020/R0410</w:t>
            </w:r>
          </w:p>
        </w:tc>
        <w:tc>
          <w:tcPr>
            <w:tcW w:w="1857" w:type="dxa"/>
            <w:tcBorders>
              <w:top w:val="single" w:sz="2" w:space="0" w:color="auto"/>
              <w:left w:val="single" w:sz="2" w:space="0" w:color="auto"/>
              <w:bottom w:val="single" w:sz="2" w:space="0" w:color="auto"/>
              <w:right w:val="single" w:sz="2" w:space="0" w:color="auto"/>
            </w:tcBorders>
          </w:tcPr>
          <w:p w14:paraId="3392FFB6" w14:textId="77777777" w:rsidR="00144E0F" w:rsidRPr="00711388" w:rsidRDefault="00144E0F" w:rsidP="00877EC4">
            <w:pPr>
              <w:pStyle w:val="NormalLeft"/>
              <w:rPr>
                <w:lang w:val="en-GB"/>
              </w:rPr>
            </w:pPr>
            <w:r w:rsidRPr="00711388">
              <w:rPr>
                <w:lang w:val="en-GB"/>
              </w:rPr>
              <w:t>Cash and cash equivalents</w:t>
            </w:r>
          </w:p>
        </w:tc>
        <w:tc>
          <w:tcPr>
            <w:tcW w:w="5107" w:type="dxa"/>
            <w:tcBorders>
              <w:top w:val="single" w:sz="2" w:space="0" w:color="auto"/>
              <w:left w:val="single" w:sz="2" w:space="0" w:color="auto"/>
              <w:bottom w:val="single" w:sz="2" w:space="0" w:color="auto"/>
              <w:right w:val="single" w:sz="2" w:space="0" w:color="auto"/>
            </w:tcBorders>
          </w:tcPr>
          <w:p w14:paraId="2968AAFB" w14:textId="77777777" w:rsidR="00144E0F" w:rsidRPr="00711388" w:rsidRDefault="00144E0F" w:rsidP="00877EC4">
            <w:pPr>
              <w:pStyle w:val="NormalLeft"/>
              <w:rPr>
                <w:lang w:val="en-GB"/>
              </w:rPr>
            </w:pPr>
            <w:r w:rsidRPr="00711388">
              <w:rPr>
                <w:lang w:val="en-GB"/>
              </w:rPr>
              <w:t>Notes and coins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2F742C10" w14:textId="28CE5BE0" w:rsidR="00144E0F" w:rsidRPr="00711388" w:rsidRDefault="00144E0F" w:rsidP="00877EC4">
            <w:pPr>
              <w:pStyle w:val="NormalLeft"/>
              <w:rPr>
                <w:lang w:val="en-GB"/>
              </w:rPr>
            </w:pPr>
            <w:r w:rsidRPr="00711388">
              <w:rPr>
                <w:lang w:val="en-GB"/>
              </w:rPr>
              <w:t xml:space="preserve">Bank accounts shall not be netted off, thus only positive accounts shall be recognised in this item and bank overdrafts </w:t>
            </w:r>
            <w:r w:rsidR="00AE0101" w:rsidRPr="00711388">
              <w:rPr>
                <w:lang w:val="en-GB"/>
              </w:rPr>
              <w:t xml:space="preserve">shall be </w:t>
            </w:r>
            <w:r w:rsidRPr="00711388">
              <w:rPr>
                <w:lang w:val="en-GB"/>
              </w:rPr>
              <w:t xml:space="preserve">shown within </w:t>
            </w:r>
            <w:r w:rsidRPr="00711388">
              <w:rPr>
                <w:lang w:val="en-GB"/>
              </w:rPr>
              <w:lastRenderedPageBreak/>
              <w:t>liabilities unless where both legal right of offset and demonstrable intention to settle net exist.</w:t>
            </w:r>
          </w:p>
        </w:tc>
      </w:tr>
      <w:tr w:rsidR="00626033" w:rsidRPr="00711388" w14:paraId="00CDF0C0" w14:textId="77777777" w:rsidTr="00877EC4">
        <w:tc>
          <w:tcPr>
            <w:tcW w:w="2322" w:type="dxa"/>
            <w:tcBorders>
              <w:top w:val="single" w:sz="2" w:space="0" w:color="auto"/>
              <w:left w:val="single" w:sz="2" w:space="0" w:color="auto"/>
              <w:bottom w:val="single" w:sz="2" w:space="0" w:color="auto"/>
              <w:right w:val="single" w:sz="2" w:space="0" w:color="auto"/>
            </w:tcBorders>
          </w:tcPr>
          <w:p w14:paraId="0A133181" w14:textId="01E44B2D"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C0020/R0420</w:t>
            </w:r>
          </w:p>
        </w:tc>
        <w:tc>
          <w:tcPr>
            <w:tcW w:w="1857" w:type="dxa"/>
            <w:tcBorders>
              <w:top w:val="single" w:sz="2" w:space="0" w:color="auto"/>
              <w:left w:val="single" w:sz="2" w:space="0" w:color="auto"/>
              <w:bottom w:val="single" w:sz="2" w:space="0" w:color="auto"/>
              <w:right w:val="single" w:sz="2" w:space="0" w:color="auto"/>
            </w:tcBorders>
          </w:tcPr>
          <w:p w14:paraId="1D5ED5A4" w14:textId="77777777" w:rsidR="00144E0F" w:rsidRPr="00711388" w:rsidRDefault="00144E0F" w:rsidP="00877EC4">
            <w:pPr>
              <w:pStyle w:val="NormalLeft"/>
              <w:rPr>
                <w:lang w:val="en-GB"/>
              </w:rPr>
            </w:pPr>
            <w:r w:rsidRPr="00711388">
              <w:rPr>
                <w:lang w:val="en-GB"/>
              </w:rPr>
              <w:t>Any other assets, not elsewhere shown</w:t>
            </w:r>
          </w:p>
        </w:tc>
        <w:tc>
          <w:tcPr>
            <w:tcW w:w="5107" w:type="dxa"/>
            <w:tcBorders>
              <w:top w:val="single" w:sz="2" w:space="0" w:color="auto"/>
              <w:left w:val="single" w:sz="2" w:space="0" w:color="auto"/>
              <w:bottom w:val="single" w:sz="2" w:space="0" w:color="auto"/>
              <w:right w:val="single" w:sz="2" w:space="0" w:color="auto"/>
            </w:tcBorders>
          </w:tcPr>
          <w:p w14:paraId="5A36BBC2" w14:textId="77777777" w:rsidR="00144E0F" w:rsidRPr="00711388" w:rsidRDefault="00144E0F" w:rsidP="00877EC4">
            <w:pPr>
              <w:pStyle w:val="NormalLeft"/>
              <w:rPr>
                <w:lang w:val="en-GB"/>
              </w:rPr>
            </w:pPr>
            <w:r w:rsidRPr="00711388">
              <w:rPr>
                <w:lang w:val="en-GB"/>
              </w:rPr>
              <w:t>This is the amount of any other assets not elsewhere already included within balance Sheet items.</w:t>
            </w:r>
          </w:p>
        </w:tc>
      </w:tr>
      <w:tr w:rsidR="00626033" w:rsidRPr="00711388" w14:paraId="2FB01A51" w14:textId="77777777" w:rsidTr="00877EC4">
        <w:tc>
          <w:tcPr>
            <w:tcW w:w="2322" w:type="dxa"/>
            <w:tcBorders>
              <w:top w:val="single" w:sz="2" w:space="0" w:color="auto"/>
              <w:left w:val="single" w:sz="2" w:space="0" w:color="auto"/>
              <w:bottom w:val="single" w:sz="2" w:space="0" w:color="auto"/>
              <w:right w:val="single" w:sz="2" w:space="0" w:color="auto"/>
            </w:tcBorders>
          </w:tcPr>
          <w:p w14:paraId="77999F1B" w14:textId="4D9E02FC"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C0020/R0500</w:t>
            </w:r>
          </w:p>
        </w:tc>
        <w:tc>
          <w:tcPr>
            <w:tcW w:w="1857" w:type="dxa"/>
            <w:tcBorders>
              <w:top w:val="single" w:sz="2" w:space="0" w:color="auto"/>
              <w:left w:val="single" w:sz="2" w:space="0" w:color="auto"/>
              <w:bottom w:val="single" w:sz="2" w:space="0" w:color="auto"/>
              <w:right w:val="single" w:sz="2" w:space="0" w:color="auto"/>
            </w:tcBorders>
          </w:tcPr>
          <w:p w14:paraId="5B79D933" w14:textId="77777777" w:rsidR="00144E0F" w:rsidRPr="00711388" w:rsidRDefault="00144E0F" w:rsidP="00877EC4">
            <w:pPr>
              <w:pStyle w:val="NormalLeft"/>
              <w:rPr>
                <w:lang w:val="en-GB"/>
              </w:rPr>
            </w:pPr>
            <w:r w:rsidRPr="00711388">
              <w:rPr>
                <w:lang w:val="en-GB"/>
              </w:rPr>
              <w:t>Total assets</w:t>
            </w:r>
          </w:p>
        </w:tc>
        <w:tc>
          <w:tcPr>
            <w:tcW w:w="5107" w:type="dxa"/>
            <w:tcBorders>
              <w:top w:val="single" w:sz="2" w:space="0" w:color="auto"/>
              <w:left w:val="single" w:sz="2" w:space="0" w:color="auto"/>
              <w:bottom w:val="single" w:sz="2" w:space="0" w:color="auto"/>
              <w:right w:val="single" w:sz="2" w:space="0" w:color="auto"/>
            </w:tcBorders>
          </w:tcPr>
          <w:p w14:paraId="6C8E71C9" w14:textId="77777777" w:rsidR="00144E0F" w:rsidRPr="00711388" w:rsidRDefault="00144E0F" w:rsidP="00877EC4">
            <w:pPr>
              <w:pStyle w:val="NormalLeft"/>
              <w:rPr>
                <w:lang w:val="en-GB"/>
              </w:rPr>
            </w:pPr>
            <w:r w:rsidRPr="00711388">
              <w:rPr>
                <w:lang w:val="en-GB"/>
              </w:rPr>
              <w:t>This is the overall total amount of all assets.</w:t>
            </w:r>
          </w:p>
        </w:tc>
      </w:tr>
      <w:tr w:rsidR="00626033" w:rsidRPr="00711388" w14:paraId="3C6A471E" w14:textId="77777777" w:rsidTr="00877EC4">
        <w:tc>
          <w:tcPr>
            <w:tcW w:w="2322" w:type="dxa"/>
            <w:tcBorders>
              <w:top w:val="single" w:sz="2" w:space="0" w:color="auto"/>
              <w:left w:val="single" w:sz="2" w:space="0" w:color="auto"/>
              <w:bottom w:val="single" w:sz="2" w:space="0" w:color="auto"/>
              <w:right w:val="single" w:sz="2" w:space="0" w:color="auto"/>
            </w:tcBorders>
          </w:tcPr>
          <w:p w14:paraId="11EE574A" w14:textId="77777777" w:rsidR="00144E0F" w:rsidRPr="00711388" w:rsidRDefault="00144E0F" w:rsidP="00877EC4">
            <w:pPr>
              <w:pStyle w:val="NormalCentered"/>
              <w:rPr>
                <w:lang w:val="en-GB"/>
              </w:rPr>
            </w:pPr>
            <w:r w:rsidRPr="00711388">
              <w:rPr>
                <w:i/>
                <w:iCs/>
                <w:lang w:val="en-GB"/>
              </w:rPr>
              <w:t>Liabilities</w:t>
            </w:r>
          </w:p>
        </w:tc>
        <w:tc>
          <w:tcPr>
            <w:tcW w:w="1857" w:type="dxa"/>
            <w:tcBorders>
              <w:top w:val="single" w:sz="2" w:space="0" w:color="auto"/>
              <w:left w:val="single" w:sz="2" w:space="0" w:color="auto"/>
              <w:bottom w:val="single" w:sz="2" w:space="0" w:color="auto"/>
              <w:right w:val="single" w:sz="2" w:space="0" w:color="auto"/>
            </w:tcBorders>
          </w:tcPr>
          <w:p w14:paraId="7F977EC1" w14:textId="77777777" w:rsidR="00144E0F" w:rsidRPr="00711388" w:rsidRDefault="00144E0F" w:rsidP="00877EC4">
            <w:pPr>
              <w:pStyle w:val="NormalCentered"/>
              <w:rPr>
                <w:lang w:val="en-GB"/>
              </w:rPr>
            </w:pPr>
          </w:p>
        </w:tc>
        <w:tc>
          <w:tcPr>
            <w:tcW w:w="5107" w:type="dxa"/>
            <w:tcBorders>
              <w:top w:val="single" w:sz="2" w:space="0" w:color="auto"/>
              <w:left w:val="single" w:sz="2" w:space="0" w:color="auto"/>
              <w:bottom w:val="single" w:sz="2" w:space="0" w:color="auto"/>
              <w:right w:val="single" w:sz="2" w:space="0" w:color="auto"/>
            </w:tcBorders>
          </w:tcPr>
          <w:p w14:paraId="71E6C040" w14:textId="77777777" w:rsidR="00144E0F" w:rsidRPr="00711388" w:rsidRDefault="00144E0F" w:rsidP="00877EC4">
            <w:pPr>
              <w:pStyle w:val="NormalCentered"/>
              <w:rPr>
                <w:lang w:val="en-GB"/>
              </w:rPr>
            </w:pPr>
          </w:p>
        </w:tc>
      </w:tr>
      <w:tr w:rsidR="00626033" w:rsidRPr="00711388" w14:paraId="514273CF" w14:textId="77777777" w:rsidTr="00877EC4">
        <w:tc>
          <w:tcPr>
            <w:tcW w:w="2322" w:type="dxa"/>
            <w:tcBorders>
              <w:top w:val="single" w:sz="2" w:space="0" w:color="auto"/>
              <w:left w:val="single" w:sz="2" w:space="0" w:color="auto"/>
              <w:bottom w:val="single" w:sz="2" w:space="0" w:color="auto"/>
              <w:right w:val="single" w:sz="2" w:space="0" w:color="auto"/>
            </w:tcBorders>
          </w:tcPr>
          <w:p w14:paraId="54372B14" w14:textId="188109AE"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C0020/R0510</w:t>
            </w:r>
          </w:p>
        </w:tc>
        <w:tc>
          <w:tcPr>
            <w:tcW w:w="1857" w:type="dxa"/>
            <w:tcBorders>
              <w:top w:val="single" w:sz="2" w:space="0" w:color="auto"/>
              <w:left w:val="single" w:sz="2" w:space="0" w:color="auto"/>
              <w:bottom w:val="single" w:sz="2" w:space="0" w:color="auto"/>
              <w:right w:val="single" w:sz="2" w:space="0" w:color="auto"/>
            </w:tcBorders>
          </w:tcPr>
          <w:p w14:paraId="637C8EA8" w14:textId="730EBFAA"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non</w:t>
            </w:r>
            <w:r w:rsidR="00711388" w:rsidRPr="00711388">
              <w:rPr>
                <w:lang w:val="en-GB"/>
              </w:rPr>
              <w:t>-</w:t>
            </w:r>
            <w:r w:rsidRPr="00711388">
              <w:rPr>
                <w:lang w:val="en-GB"/>
              </w:rPr>
              <w:t>life</w:t>
            </w:r>
          </w:p>
        </w:tc>
        <w:tc>
          <w:tcPr>
            <w:tcW w:w="5107" w:type="dxa"/>
            <w:tcBorders>
              <w:top w:val="single" w:sz="2" w:space="0" w:color="auto"/>
              <w:left w:val="single" w:sz="2" w:space="0" w:color="auto"/>
              <w:bottom w:val="single" w:sz="2" w:space="0" w:color="auto"/>
              <w:right w:val="single" w:sz="2" w:space="0" w:color="auto"/>
            </w:tcBorders>
          </w:tcPr>
          <w:p w14:paraId="3C79AE8E" w14:textId="683D0099" w:rsidR="00144E0F" w:rsidRPr="00711388" w:rsidRDefault="00144E0F" w:rsidP="00877EC4">
            <w:pPr>
              <w:pStyle w:val="NormalLeft"/>
              <w:rPr>
                <w:lang w:val="en-GB"/>
              </w:rPr>
            </w:pPr>
            <w:r w:rsidRPr="00711388">
              <w:rPr>
                <w:lang w:val="en-GB"/>
              </w:rPr>
              <w:t>Sum of the technical provisions non</w:t>
            </w:r>
            <w:r w:rsidR="00711388" w:rsidRPr="00711388">
              <w:rPr>
                <w:lang w:val="en-GB"/>
              </w:rPr>
              <w:t>-</w:t>
            </w:r>
            <w:r w:rsidRPr="00711388">
              <w:rPr>
                <w:lang w:val="en-GB"/>
              </w:rPr>
              <w:t>life.</w:t>
            </w:r>
          </w:p>
          <w:p w14:paraId="232A4A2A"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Minimum capital requirement (‘MCR’) calculation.</w:t>
            </w:r>
          </w:p>
          <w:p w14:paraId="286BF929" w14:textId="2B0943B0" w:rsidR="00144E0F" w:rsidRPr="00711388" w:rsidRDefault="00144E0F" w:rsidP="00877EC4">
            <w:pPr>
              <w:pStyle w:val="NormalLeft"/>
              <w:rPr>
                <w:lang w:val="en-GB"/>
              </w:rPr>
            </w:pPr>
            <w:r w:rsidRPr="00711388">
              <w:rPr>
                <w:lang w:val="en-GB"/>
              </w:rPr>
              <w:t xml:space="preserve">With regard to ‘statutory accounts values’ column (C0020), where the split of technical provisions for non </w:t>
            </w:r>
            <w:r w:rsidR="00711388" w:rsidRPr="00711388">
              <w:rPr>
                <w:lang w:val="en-GB"/>
              </w:rPr>
              <w:t>-</w:t>
            </w:r>
            <w:r w:rsidRPr="00711388">
              <w:rPr>
                <w:lang w:val="en-GB"/>
              </w:rPr>
              <w:t xml:space="preserve">life between non </w:t>
            </w:r>
            <w:r w:rsidR="00845F43" w:rsidRPr="00711388">
              <w:rPr>
                <w:lang w:val="en-GB"/>
              </w:rPr>
              <w:t>-</w:t>
            </w:r>
            <w:r w:rsidRPr="00711388">
              <w:rPr>
                <w:lang w:val="en-GB"/>
              </w:rPr>
              <w:t xml:space="preserve"> life (excluding health) and health (similar to non </w:t>
            </w:r>
            <w:r w:rsidR="00845F43" w:rsidRPr="00711388">
              <w:rPr>
                <w:lang w:val="en-GB"/>
              </w:rPr>
              <w:t>-</w:t>
            </w:r>
            <w:r w:rsidRPr="00711388">
              <w:rPr>
                <w:lang w:val="en-GB"/>
              </w:rPr>
              <w:t xml:space="preserve"> life) is not possible, this item shall reflect the sum.</w:t>
            </w:r>
          </w:p>
        </w:tc>
      </w:tr>
      <w:tr w:rsidR="00626033" w:rsidRPr="00711388" w14:paraId="6F9A40BD" w14:textId="77777777" w:rsidTr="00877EC4">
        <w:tc>
          <w:tcPr>
            <w:tcW w:w="2322" w:type="dxa"/>
            <w:tcBorders>
              <w:top w:val="single" w:sz="2" w:space="0" w:color="auto"/>
              <w:left w:val="single" w:sz="2" w:space="0" w:color="auto"/>
              <w:bottom w:val="single" w:sz="2" w:space="0" w:color="auto"/>
              <w:right w:val="single" w:sz="2" w:space="0" w:color="auto"/>
            </w:tcBorders>
          </w:tcPr>
          <w:p w14:paraId="7D61A4D6" w14:textId="6632EFC5"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C0020/R0520</w:t>
            </w:r>
          </w:p>
        </w:tc>
        <w:tc>
          <w:tcPr>
            <w:tcW w:w="1857" w:type="dxa"/>
            <w:tcBorders>
              <w:top w:val="single" w:sz="2" w:space="0" w:color="auto"/>
              <w:left w:val="single" w:sz="2" w:space="0" w:color="auto"/>
              <w:bottom w:val="single" w:sz="2" w:space="0" w:color="auto"/>
              <w:right w:val="single" w:sz="2" w:space="0" w:color="auto"/>
            </w:tcBorders>
          </w:tcPr>
          <w:p w14:paraId="25FDA160" w14:textId="6D872BE4"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non</w:t>
            </w:r>
            <w:r w:rsidR="00711388" w:rsidRPr="00711388">
              <w:rPr>
                <w:lang w:val="en-GB"/>
              </w:rPr>
              <w:t>-</w:t>
            </w:r>
            <w:r w:rsidRPr="00711388">
              <w:rPr>
                <w:lang w:val="en-GB"/>
              </w:rPr>
              <w:t>life (excluding health)</w:t>
            </w:r>
          </w:p>
        </w:tc>
        <w:tc>
          <w:tcPr>
            <w:tcW w:w="5107" w:type="dxa"/>
            <w:tcBorders>
              <w:top w:val="single" w:sz="2" w:space="0" w:color="auto"/>
              <w:left w:val="single" w:sz="2" w:space="0" w:color="auto"/>
              <w:bottom w:val="single" w:sz="2" w:space="0" w:color="auto"/>
              <w:right w:val="single" w:sz="2" w:space="0" w:color="auto"/>
            </w:tcBorders>
          </w:tcPr>
          <w:p w14:paraId="0E24AEA1" w14:textId="7AF81CE8" w:rsidR="00144E0F" w:rsidRPr="00711388" w:rsidRDefault="00144E0F" w:rsidP="00877EC4">
            <w:pPr>
              <w:pStyle w:val="NormalLeft"/>
              <w:rPr>
                <w:lang w:val="en-GB"/>
              </w:rPr>
            </w:pPr>
            <w:r w:rsidRPr="00711388">
              <w:rPr>
                <w:lang w:val="en-GB"/>
              </w:rPr>
              <w:t xml:space="preserve">This is the total amount of technical provisions for non </w:t>
            </w:r>
            <w:r w:rsidR="00845F43" w:rsidRPr="00711388">
              <w:rPr>
                <w:lang w:val="en-GB"/>
              </w:rPr>
              <w:t>-</w:t>
            </w:r>
            <w:r w:rsidRPr="00711388">
              <w:rPr>
                <w:lang w:val="en-GB"/>
              </w:rPr>
              <w:t xml:space="preserve"> life business (excluding health).</w:t>
            </w:r>
          </w:p>
          <w:p w14:paraId="304C064B"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1DB2E9CD" w14:textId="77777777" w:rsidTr="00877EC4">
        <w:tc>
          <w:tcPr>
            <w:tcW w:w="2322" w:type="dxa"/>
            <w:tcBorders>
              <w:top w:val="single" w:sz="2" w:space="0" w:color="auto"/>
              <w:left w:val="single" w:sz="2" w:space="0" w:color="auto"/>
              <w:bottom w:val="single" w:sz="2" w:space="0" w:color="auto"/>
              <w:right w:val="single" w:sz="2" w:space="0" w:color="auto"/>
            </w:tcBorders>
          </w:tcPr>
          <w:p w14:paraId="0BB2762B" w14:textId="77777777" w:rsidR="00144E0F" w:rsidRPr="00711388" w:rsidRDefault="00144E0F" w:rsidP="00877EC4">
            <w:pPr>
              <w:pStyle w:val="NormalLeft"/>
              <w:rPr>
                <w:lang w:val="en-GB"/>
              </w:rPr>
            </w:pPr>
            <w:r w:rsidRPr="00711388">
              <w:rPr>
                <w:lang w:val="en-GB"/>
              </w:rPr>
              <w:t>C0010/R0530</w:t>
            </w:r>
          </w:p>
        </w:tc>
        <w:tc>
          <w:tcPr>
            <w:tcW w:w="1857" w:type="dxa"/>
            <w:tcBorders>
              <w:top w:val="single" w:sz="2" w:space="0" w:color="auto"/>
              <w:left w:val="single" w:sz="2" w:space="0" w:color="auto"/>
              <w:bottom w:val="single" w:sz="2" w:space="0" w:color="auto"/>
              <w:right w:val="single" w:sz="2" w:space="0" w:color="auto"/>
            </w:tcBorders>
          </w:tcPr>
          <w:p w14:paraId="586C0B7D" w14:textId="56D1F059"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(excluding health) </w:t>
            </w:r>
            <w:r w:rsidR="00845F43" w:rsidRPr="00711388">
              <w:rPr>
                <w:lang w:val="en-GB"/>
              </w:rPr>
              <w:t>-</w:t>
            </w:r>
            <w:r w:rsidRPr="00711388">
              <w:rPr>
                <w:lang w:val="en-GB"/>
              </w:rPr>
              <w:t xml:space="preserve">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44019945" w14:textId="525F68C5" w:rsidR="00144E0F" w:rsidRPr="00711388" w:rsidRDefault="00144E0F" w:rsidP="00877EC4">
            <w:pPr>
              <w:pStyle w:val="NormalLeft"/>
              <w:rPr>
                <w:lang w:val="en-GB"/>
              </w:rPr>
            </w:pPr>
            <w:r w:rsidRPr="00711388">
              <w:rPr>
                <w:lang w:val="en-GB"/>
              </w:rPr>
              <w:t xml:space="preserve">This is the total amount of technical provisions calculated as whole (replicable/hedgeable portfolio) for non </w:t>
            </w:r>
            <w:r w:rsidR="00845F43" w:rsidRPr="00711388">
              <w:rPr>
                <w:lang w:val="en-GB"/>
              </w:rPr>
              <w:t>-</w:t>
            </w:r>
            <w:r w:rsidRPr="00711388">
              <w:rPr>
                <w:lang w:val="en-GB"/>
              </w:rPr>
              <w:t xml:space="preserve"> life business (excluding health).</w:t>
            </w:r>
          </w:p>
          <w:p w14:paraId="0C61C443"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394D8547" w14:textId="77777777" w:rsidTr="00877EC4">
        <w:tc>
          <w:tcPr>
            <w:tcW w:w="2322" w:type="dxa"/>
            <w:tcBorders>
              <w:top w:val="single" w:sz="2" w:space="0" w:color="auto"/>
              <w:left w:val="single" w:sz="2" w:space="0" w:color="auto"/>
              <w:bottom w:val="single" w:sz="2" w:space="0" w:color="auto"/>
              <w:right w:val="single" w:sz="2" w:space="0" w:color="auto"/>
            </w:tcBorders>
          </w:tcPr>
          <w:p w14:paraId="73C01E6F" w14:textId="77777777" w:rsidR="00144E0F" w:rsidRPr="00711388" w:rsidRDefault="00144E0F" w:rsidP="00877EC4">
            <w:pPr>
              <w:pStyle w:val="NormalLeft"/>
              <w:rPr>
                <w:lang w:val="en-GB"/>
              </w:rPr>
            </w:pPr>
            <w:r w:rsidRPr="00711388">
              <w:rPr>
                <w:lang w:val="en-GB"/>
              </w:rPr>
              <w:t>C0010/R0540</w:t>
            </w:r>
          </w:p>
        </w:tc>
        <w:tc>
          <w:tcPr>
            <w:tcW w:w="1857" w:type="dxa"/>
            <w:tcBorders>
              <w:top w:val="single" w:sz="2" w:space="0" w:color="auto"/>
              <w:left w:val="single" w:sz="2" w:space="0" w:color="auto"/>
              <w:bottom w:val="single" w:sz="2" w:space="0" w:color="auto"/>
              <w:right w:val="single" w:sz="2" w:space="0" w:color="auto"/>
            </w:tcBorders>
          </w:tcPr>
          <w:p w14:paraId="2C5C74AC" w14:textId="13B01C23"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(excluding health) </w:t>
            </w:r>
            <w:r w:rsidR="00845F43" w:rsidRPr="00711388">
              <w:rPr>
                <w:lang w:val="en-GB"/>
              </w:rPr>
              <w:t>-</w:t>
            </w:r>
            <w:r w:rsidRPr="00711388">
              <w:rPr>
                <w:lang w:val="en-GB"/>
              </w:rPr>
              <w:t xml:space="preserve"> Best estimate</w:t>
            </w:r>
          </w:p>
        </w:tc>
        <w:tc>
          <w:tcPr>
            <w:tcW w:w="5107" w:type="dxa"/>
            <w:tcBorders>
              <w:top w:val="single" w:sz="2" w:space="0" w:color="auto"/>
              <w:left w:val="single" w:sz="2" w:space="0" w:color="auto"/>
              <w:bottom w:val="single" w:sz="2" w:space="0" w:color="auto"/>
              <w:right w:val="single" w:sz="2" w:space="0" w:color="auto"/>
            </w:tcBorders>
          </w:tcPr>
          <w:p w14:paraId="71F4B722" w14:textId="447808CD" w:rsidR="00144E0F" w:rsidRPr="00711388" w:rsidRDefault="00144E0F" w:rsidP="00877EC4">
            <w:pPr>
              <w:pStyle w:val="NormalLeft"/>
              <w:rPr>
                <w:lang w:val="en-GB"/>
              </w:rPr>
            </w:pPr>
            <w:r w:rsidRPr="00711388">
              <w:rPr>
                <w:lang w:val="en-GB"/>
              </w:rPr>
              <w:t xml:space="preserve">This is the total amount of best estimate of technical provisions for non </w:t>
            </w:r>
            <w:r w:rsidR="00845F43" w:rsidRPr="00711388">
              <w:rPr>
                <w:lang w:val="en-GB"/>
              </w:rPr>
              <w:t>-</w:t>
            </w:r>
            <w:r w:rsidRPr="00711388">
              <w:rPr>
                <w:lang w:val="en-GB"/>
              </w:rPr>
              <w:t xml:space="preserve"> life business (excluding health).</w:t>
            </w:r>
          </w:p>
          <w:p w14:paraId="54228C96" w14:textId="77777777" w:rsidR="00144E0F" w:rsidRPr="00711388" w:rsidRDefault="00144E0F" w:rsidP="00877EC4">
            <w:pPr>
              <w:pStyle w:val="NormalLeft"/>
              <w:rPr>
                <w:lang w:val="en-GB"/>
              </w:rPr>
            </w:pPr>
            <w:r w:rsidRPr="00711388">
              <w:rPr>
                <w:lang w:val="en-GB"/>
              </w:rPr>
              <w:t>Best estimate shall be reported gross of reinsurance.</w:t>
            </w:r>
          </w:p>
          <w:p w14:paraId="4C782C6F" w14:textId="77777777" w:rsidR="00144E0F" w:rsidRPr="00711388" w:rsidRDefault="00144E0F" w:rsidP="00877EC4">
            <w:pPr>
              <w:pStyle w:val="NormalLeft"/>
              <w:rPr>
                <w:lang w:val="en-GB"/>
              </w:rPr>
            </w:pPr>
            <w:r w:rsidRPr="00711388">
              <w:rPr>
                <w:lang w:val="en-GB"/>
              </w:rPr>
              <w:lastRenderedPageBreak/>
              <w:t>This amount shall include the apportionment from the transitional deduction to technical provisions in accordance with the contributory methodology used for the purposes of MCR calculation.</w:t>
            </w:r>
          </w:p>
        </w:tc>
      </w:tr>
      <w:tr w:rsidR="00626033" w:rsidRPr="00711388" w14:paraId="22C6C884" w14:textId="77777777" w:rsidTr="00877EC4">
        <w:tc>
          <w:tcPr>
            <w:tcW w:w="2322" w:type="dxa"/>
            <w:tcBorders>
              <w:top w:val="single" w:sz="2" w:space="0" w:color="auto"/>
              <w:left w:val="single" w:sz="2" w:space="0" w:color="auto"/>
              <w:bottom w:val="single" w:sz="2" w:space="0" w:color="auto"/>
              <w:right w:val="single" w:sz="2" w:space="0" w:color="auto"/>
            </w:tcBorders>
          </w:tcPr>
          <w:p w14:paraId="6DFEBE4C" w14:textId="77777777" w:rsidR="00144E0F" w:rsidRPr="00711388" w:rsidRDefault="00144E0F" w:rsidP="00877EC4">
            <w:pPr>
              <w:pStyle w:val="NormalLeft"/>
              <w:rPr>
                <w:lang w:val="en-GB"/>
              </w:rPr>
            </w:pPr>
            <w:r w:rsidRPr="00711388">
              <w:rPr>
                <w:lang w:val="en-GB"/>
              </w:rPr>
              <w:lastRenderedPageBreak/>
              <w:t>C0010/R0550</w:t>
            </w:r>
          </w:p>
        </w:tc>
        <w:tc>
          <w:tcPr>
            <w:tcW w:w="1857" w:type="dxa"/>
            <w:tcBorders>
              <w:top w:val="single" w:sz="2" w:space="0" w:color="auto"/>
              <w:left w:val="single" w:sz="2" w:space="0" w:color="auto"/>
              <w:bottom w:val="single" w:sz="2" w:space="0" w:color="auto"/>
              <w:right w:val="single" w:sz="2" w:space="0" w:color="auto"/>
            </w:tcBorders>
          </w:tcPr>
          <w:p w14:paraId="60D74AB7" w14:textId="7979C3D5"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(excluding health) </w:t>
            </w:r>
            <w:r w:rsidR="00845F43" w:rsidRPr="00711388">
              <w:rPr>
                <w:lang w:val="en-GB"/>
              </w:rPr>
              <w:t>-</w:t>
            </w:r>
            <w:r w:rsidRPr="00711388">
              <w:rPr>
                <w:lang w:val="en-GB"/>
              </w:rPr>
              <w:t xml:space="preserve"> Risk margin</w:t>
            </w:r>
          </w:p>
        </w:tc>
        <w:tc>
          <w:tcPr>
            <w:tcW w:w="5107" w:type="dxa"/>
            <w:tcBorders>
              <w:top w:val="single" w:sz="2" w:space="0" w:color="auto"/>
              <w:left w:val="single" w:sz="2" w:space="0" w:color="auto"/>
              <w:bottom w:val="single" w:sz="2" w:space="0" w:color="auto"/>
              <w:right w:val="single" w:sz="2" w:space="0" w:color="auto"/>
            </w:tcBorders>
          </w:tcPr>
          <w:p w14:paraId="3E5A37E8" w14:textId="4196F14D" w:rsidR="00144E0F" w:rsidRPr="00711388" w:rsidRDefault="00144E0F" w:rsidP="00877EC4">
            <w:pPr>
              <w:pStyle w:val="NormalLeft"/>
              <w:rPr>
                <w:lang w:val="en-GB"/>
              </w:rPr>
            </w:pPr>
            <w:r w:rsidRPr="00711388">
              <w:rPr>
                <w:lang w:val="en-GB"/>
              </w:rPr>
              <w:t xml:space="preserve">This is the total amount of risk margin of technical provisions for non </w:t>
            </w:r>
            <w:r w:rsidR="00845F43" w:rsidRPr="00711388">
              <w:rPr>
                <w:lang w:val="en-GB"/>
              </w:rPr>
              <w:t>-</w:t>
            </w:r>
            <w:r w:rsidRPr="00711388">
              <w:rPr>
                <w:lang w:val="en-GB"/>
              </w:rPr>
              <w:t xml:space="preserve"> life business (excluding health).</w:t>
            </w:r>
          </w:p>
          <w:p w14:paraId="261F8890"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11834A24" w14:textId="77777777" w:rsidTr="00877EC4">
        <w:tc>
          <w:tcPr>
            <w:tcW w:w="2322" w:type="dxa"/>
            <w:tcBorders>
              <w:top w:val="single" w:sz="2" w:space="0" w:color="auto"/>
              <w:left w:val="single" w:sz="2" w:space="0" w:color="auto"/>
              <w:bottom w:val="single" w:sz="2" w:space="0" w:color="auto"/>
              <w:right w:val="single" w:sz="2" w:space="0" w:color="auto"/>
            </w:tcBorders>
          </w:tcPr>
          <w:p w14:paraId="3F073F61" w14:textId="63FF4CE1"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C0020/R0560</w:t>
            </w:r>
          </w:p>
        </w:tc>
        <w:tc>
          <w:tcPr>
            <w:tcW w:w="1857" w:type="dxa"/>
            <w:tcBorders>
              <w:top w:val="single" w:sz="2" w:space="0" w:color="auto"/>
              <w:left w:val="single" w:sz="2" w:space="0" w:color="auto"/>
              <w:bottom w:val="single" w:sz="2" w:space="0" w:color="auto"/>
              <w:right w:val="single" w:sz="2" w:space="0" w:color="auto"/>
            </w:tcBorders>
          </w:tcPr>
          <w:p w14:paraId="14173466" w14:textId="1A4FD3D7"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health (similar to non</w:t>
            </w:r>
            <w:r w:rsidR="00711388" w:rsidRPr="00711388">
              <w:rPr>
                <w:lang w:val="en-GB"/>
              </w:rPr>
              <w:t>-</w:t>
            </w:r>
            <w:r w:rsidRPr="00711388">
              <w:rPr>
                <w:lang w:val="en-GB"/>
              </w:rPr>
              <w:t>life)</w:t>
            </w:r>
          </w:p>
        </w:tc>
        <w:tc>
          <w:tcPr>
            <w:tcW w:w="5107" w:type="dxa"/>
            <w:tcBorders>
              <w:top w:val="single" w:sz="2" w:space="0" w:color="auto"/>
              <w:left w:val="single" w:sz="2" w:space="0" w:color="auto"/>
              <w:bottom w:val="single" w:sz="2" w:space="0" w:color="auto"/>
              <w:right w:val="single" w:sz="2" w:space="0" w:color="auto"/>
            </w:tcBorders>
          </w:tcPr>
          <w:p w14:paraId="5941DD75" w14:textId="1E91E44F" w:rsidR="00144E0F" w:rsidRPr="00711388" w:rsidRDefault="00144E0F" w:rsidP="00877EC4">
            <w:pPr>
              <w:pStyle w:val="NormalLeft"/>
              <w:rPr>
                <w:lang w:val="en-GB"/>
              </w:rPr>
            </w:pPr>
            <w:r w:rsidRPr="00711388">
              <w:rPr>
                <w:lang w:val="en-GB"/>
              </w:rPr>
              <w:t xml:space="preserve">This is the total amount of technical provisions for health (similar to non </w:t>
            </w:r>
            <w:r w:rsidR="00845F43" w:rsidRPr="00711388">
              <w:rPr>
                <w:lang w:val="en-GB"/>
              </w:rPr>
              <w:t>-</w:t>
            </w:r>
            <w:r w:rsidRPr="00711388">
              <w:rPr>
                <w:lang w:val="en-GB"/>
              </w:rPr>
              <w:t xml:space="preserve"> life).</w:t>
            </w:r>
          </w:p>
          <w:p w14:paraId="4ED9B861"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63ABB2A5" w14:textId="77777777" w:rsidTr="00877EC4">
        <w:tc>
          <w:tcPr>
            <w:tcW w:w="2322" w:type="dxa"/>
            <w:tcBorders>
              <w:top w:val="single" w:sz="2" w:space="0" w:color="auto"/>
              <w:left w:val="single" w:sz="2" w:space="0" w:color="auto"/>
              <w:bottom w:val="single" w:sz="2" w:space="0" w:color="auto"/>
              <w:right w:val="single" w:sz="2" w:space="0" w:color="auto"/>
            </w:tcBorders>
          </w:tcPr>
          <w:p w14:paraId="74C005F1" w14:textId="77777777" w:rsidR="00144E0F" w:rsidRPr="00711388" w:rsidRDefault="00144E0F" w:rsidP="00877EC4">
            <w:pPr>
              <w:pStyle w:val="NormalLeft"/>
              <w:rPr>
                <w:lang w:val="en-GB"/>
              </w:rPr>
            </w:pPr>
            <w:r w:rsidRPr="00711388">
              <w:rPr>
                <w:lang w:val="en-GB"/>
              </w:rPr>
              <w:t>C0010/R0570</w:t>
            </w:r>
          </w:p>
        </w:tc>
        <w:tc>
          <w:tcPr>
            <w:tcW w:w="1857" w:type="dxa"/>
            <w:tcBorders>
              <w:top w:val="single" w:sz="2" w:space="0" w:color="auto"/>
              <w:left w:val="single" w:sz="2" w:space="0" w:color="auto"/>
              <w:bottom w:val="single" w:sz="2" w:space="0" w:color="auto"/>
              <w:right w:val="single" w:sz="2" w:space="0" w:color="auto"/>
            </w:tcBorders>
          </w:tcPr>
          <w:p w14:paraId="05B0D79B" w14:textId="2D2B68E0"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health (similar to non</w:t>
            </w:r>
            <w:r w:rsidR="00711388" w:rsidRPr="00711388">
              <w:rPr>
                <w:lang w:val="en-GB"/>
              </w:rPr>
              <w:t>-</w:t>
            </w:r>
            <w:r w:rsidRPr="00711388">
              <w:rPr>
                <w:lang w:val="en-GB"/>
              </w:rPr>
              <w:t xml:space="preserve">life) </w:t>
            </w:r>
            <w:r w:rsidR="00845F43" w:rsidRPr="00711388">
              <w:rPr>
                <w:lang w:val="en-GB"/>
              </w:rPr>
              <w:t>-</w:t>
            </w:r>
            <w:r w:rsidRPr="00711388">
              <w:rPr>
                <w:lang w:val="en-GB"/>
              </w:rPr>
              <w:t xml:space="preserve">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6C4BFBE5" w14:textId="77B3CD8A" w:rsidR="00144E0F" w:rsidRPr="00711388" w:rsidRDefault="00144E0F" w:rsidP="00877EC4">
            <w:pPr>
              <w:pStyle w:val="NormalLeft"/>
              <w:rPr>
                <w:lang w:val="en-GB"/>
              </w:rPr>
            </w:pPr>
            <w:r w:rsidRPr="00711388">
              <w:rPr>
                <w:lang w:val="en-GB"/>
              </w:rPr>
              <w:t>This is the total amount of technical provisions calculated as a whole (replicable/hedgeable portfolio) for health (similar to non</w:t>
            </w:r>
            <w:r w:rsidR="00711388" w:rsidRPr="00711388">
              <w:rPr>
                <w:lang w:val="en-GB"/>
              </w:rPr>
              <w:t>-</w:t>
            </w:r>
            <w:r w:rsidRPr="00711388">
              <w:rPr>
                <w:lang w:val="en-GB"/>
              </w:rPr>
              <w:t>life).</w:t>
            </w:r>
          </w:p>
          <w:p w14:paraId="3A0B6EF0"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2DE5FDEB" w14:textId="77777777" w:rsidTr="00877EC4">
        <w:tc>
          <w:tcPr>
            <w:tcW w:w="2322" w:type="dxa"/>
            <w:tcBorders>
              <w:top w:val="single" w:sz="2" w:space="0" w:color="auto"/>
              <w:left w:val="single" w:sz="2" w:space="0" w:color="auto"/>
              <w:bottom w:val="single" w:sz="2" w:space="0" w:color="auto"/>
              <w:right w:val="single" w:sz="2" w:space="0" w:color="auto"/>
            </w:tcBorders>
          </w:tcPr>
          <w:p w14:paraId="4CF14C64" w14:textId="77777777" w:rsidR="00144E0F" w:rsidRPr="00711388" w:rsidRDefault="00144E0F" w:rsidP="00877EC4">
            <w:pPr>
              <w:pStyle w:val="NormalLeft"/>
              <w:rPr>
                <w:lang w:val="en-GB"/>
              </w:rPr>
            </w:pPr>
            <w:r w:rsidRPr="00711388">
              <w:rPr>
                <w:lang w:val="en-GB"/>
              </w:rPr>
              <w:t>C0010/R0580</w:t>
            </w:r>
          </w:p>
        </w:tc>
        <w:tc>
          <w:tcPr>
            <w:tcW w:w="1857" w:type="dxa"/>
            <w:tcBorders>
              <w:top w:val="single" w:sz="2" w:space="0" w:color="auto"/>
              <w:left w:val="single" w:sz="2" w:space="0" w:color="auto"/>
              <w:bottom w:val="single" w:sz="2" w:space="0" w:color="auto"/>
              <w:right w:val="single" w:sz="2" w:space="0" w:color="auto"/>
            </w:tcBorders>
          </w:tcPr>
          <w:p w14:paraId="600C7A1C" w14:textId="23B49FBB"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health(similar to non </w:t>
            </w:r>
            <w:r w:rsidR="00711388" w:rsidRPr="00711388">
              <w:rPr>
                <w:lang w:val="en-GB"/>
              </w:rPr>
              <w:t>-</w:t>
            </w:r>
            <w:r w:rsidRPr="00711388">
              <w:rPr>
                <w:lang w:val="en-GB"/>
              </w:rPr>
              <w:t xml:space="preserve">life) </w:t>
            </w:r>
            <w:r w:rsidR="00845F43" w:rsidRPr="00711388">
              <w:rPr>
                <w:lang w:val="en-GB"/>
              </w:rPr>
              <w:t>-</w:t>
            </w:r>
            <w:r w:rsidRPr="00711388">
              <w:rPr>
                <w:lang w:val="en-GB"/>
              </w:rPr>
              <w:t xml:space="preserve"> Best estimate</w:t>
            </w:r>
          </w:p>
        </w:tc>
        <w:tc>
          <w:tcPr>
            <w:tcW w:w="5107" w:type="dxa"/>
            <w:tcBorders>
              <w:top w:val="single" w:sz="2" w:space="0" w:color="auto"/>
              <w:left w:val="single" w:sz="2" w:space="0" w:color="auto"/>
              <w:bottom w:val="single" w:sz="2" w:space="0" w:color="auto"/>
              <w:right w:val="single" w:sz="2" w:space="0" w:color="auto"/>
            </w:tcBorders>
          </w:tcPr>
          <w:p w14:paraId="59B55F95" w14:textId="0D0F3A94" w:rsidR="00144E0F" w:rsidRPr="00711388" w:rsidRDefault="00144E0F" w:rsidP="00877EC4">
            <w:pPr>
              <w:pStyle w:val="NormalLeft"/>
              <w:rPr>
                <w:lang w:val="en-GB"/>
              </w:rPr>
            </w:pPr>
            <w:r w:rsidRPr="00711388">
              <w:rPr>
                <w:lang w:val="en-GB"/>
              </w:rPr>
              <w:t>This is the total amount of best estimate of technical provisions for health business (similar to non</w:t>
            </w:r>
            <w:r w:rsidR="00711388" w:rsidRPr="00711388">
              <w:rPr>
                <w:lang w:val="en-GB"/>
              </w:rPr>
              <w:t>-</w:t>
            </w:r>
            <w:r w:rsidRPr="00711388">
              <w:rPr>
                <w:lang w:val="en-GB"/>
              </w:rPr>
              <w:t>life).</w:t>
            </w:r>
          </w:p>
          <w:p w14:paraId="1E20C80C" w14:textId="77777777" w:rsidR="00144E0F" w:rsidRPr="00711388" w:rsidRDefault="00144E0F" w:rsidP="00877EC4">
            <w:pPr>
              <w:pStyle w:val="NormalLeft"/>
              <w:rPr>
                <w:lang w:val="en-GB"/>
              </w:rPr>
            </w:pPr>
            <w:r w:rsidRPr="00711388">
              <w:rPr>
                <w:lang w:val="en-GB"/>
              </w:rPr>
              <w:t>Best estimate shall be reported gross of reinsurance.</w:t>
            </w:r>
          </w:p>
          <w:p w14:paraId="6AA743EE"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5A5DAFF4" w14:textId="77777777" w:rsidTr="00877EC4">
        <w:tc>
          <w:tcPr>
            <w:tcW w:w="2322" w:type="dxa"/>
            <w:tcBorders>
              <w:top w:val="single" w:sz="2" w:space="0" w:color="auto"/>
              <w:left w:val="single" w:sz="2" w:space="0" w:color="auto"/>
              <w:bottom w:val="single" w:sz="2" w:space="0" w:color="auto"/>
              <w:right w:val="single" w:sz="2" w:space="0" w:color="auto"/>
            </w:tcBorders>
          </w:tcPr>
          <w:p w14:paraId="6B4AEEE5" w14:textId="77777777" w:rsidR="00144E0F" w:rsidRPr="00711388" w:rsidRDefault="00144E0F" w:rsidP="00877EC4">
            <w:pPr>
              <w:pStyle w:val="NormalLeft"/>
              <w:rPr>
                <w:lang w:val="en-GB"/>
              </w:rPr>
            </w:pPr>
            <w:r w:rsidRPr="00711388">
              <w:rPr>
                <w:lang w:val="en-GB"/>
              </w:rPr>
              <w:t>C0010/R0590</w:t>
            </w:r>
          </w:p>
        </w:tc>
        <w:tc>
          <w:tcPr>
            <w:tcW w:w="1857" w:type="dxa"/>
            <w:tcBorders>
              <w:top w:val="single" w:sz="2" w:space="0" w:color="auto"/>
              <w:left w:val="single" w:sz="2" w:space="0" w:color="auto"/>
              <w:bottom w:val="single" w:sz="2" w:space="0" w:color="auto"/>
              <w:right w:val="single" w:sz="2" w:space="0" w:color="auto"/>
            </w:tcBorders>
          </w:tcPr>
          <w:p w14:paraId="34BBAED1" w14:textId="3421A589"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health (similar to non </w:t>
            </w:r>
            <w:r w:rsidR="00845F43" w:rsidRPr="00711388">
              <w:rPr>
                <w:lang w:val="en-GB"/>
              </w:rPr>
              <w:t>-</w:t>
            </w:r>
            <w:r w:rsidRPr="00711388">
              <w:rPr>
                <w:lang w:val="en-GB"/>
              </w:rPr>
              <w:t xml:space="preserve"> life) </w:t>
            </w:r>
            <w:r w:rsidR="00845F43" w:rsidRPr="00711388">
              <w:rPr>
                <w:lang w:val="en-GB"/>
              </w:rPr>
              <w:t>-</w:t>
            </w:r>
            <w:r w:rsidRPr="00711388">
              <w:rPr>
                <w:lang w:val="en-GB"/>
              </w:rPr>
              <w:t xml:space="preserve"> Risk margin</w:t>
            </w:r>
          </w:p>
        </w:tc>
        <w:tc>
          <w:tcPr>
            <w:tcW w:w="5107" w:type="dxa"/>
            <w:tcBorders>
              <w:top w:val="single" w:sz="2" w:space="0" w:color="auto"/>
              <w:left w:val="single" w:sz="2" w:space="0" w:color="auto"/>
              <w:bottom w:val="single" w:sz="2" w:space="0" w:color="auto"/>
              <w:right w:val="single" w:sz="2" w:space="0" w:color="auto"/>
            </w:tcBorders>
          </w:tcPr>
          <w:p w14:paraId="1F2E69DC" w14:textId="6B91E4CD" w:rsidR="00144E0F" w:rsidRPr="00711388" w:rsidRDefault="00144E0F" w:rsidP="00877EC4">
            <w:pPr>
              <w:pStyle w:val="NormalLeft"/>
              <w:rPr>
                <w:lang w:val="en-GB"/>
              </w:rPr>
            </w:pPr>
            <w:r w:rsidRPr="00711388">
              <w:rPr>
                <w:lang w:val="en-GB"/>
              </w:rPr>
              <w:t>This is the total amount of risk margin of technical provisions for health business (similar to non</w:t>
            </w:r>
            <w:r w:rsidR="00711388" w:rsidRPr="00711388">
              <w:rPr>
                <w:lang w:val="en-GB"/>
              </w:rPr>
              <w:t>-</w:t>
            </w:r>
            <w:r w:rsidRPr="00711388">
              <w:rPr>
                <w:lang w:val="en-GB"/>
              </w:rPr>
              <w:t>life).</w:t>
            </w:r>
          </w:p>
          <w:p w14:paraId="529FDFE8"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2D0892DB" w14:textId="77777777" w:rsidTr="00877EC4">
        <w:tc>
          <w:tcPr>
            <w:tcW w:w="2322" w:type="dxa"/>
            <w:tcBorders>
              <w:top w:val="single" w:sz="2" w:space="0" w:color="auto"/>
              <w:left w:val="single" w:sz="2" w:space="0" w:color="auto"/>
              <w:bottom w:val="single" w:sz="2" w:space="0" w:color="auto"/>
              <w:right w:val="single" w:sz="2" w:space="0" w:color="auto"/>
            </w:tcBorders>
          </w:tcPr>
          <w:p w14:paraId="57341A53" w14:textId="3CC00B76"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C0020/R0600</w:t>
            </w:r>
          </w:p>
        </w:tc>
        <w:tc>
          <w:tcPr>
            <w:tcW w:w="1857" w:type="dxa"/>
            <w:tcBorders>
              <w:top w:val="single" w:sz="2" w:space="0" w:color="auto"/>
              <w:left w:val="single" w:sz="2" w:space="0" w:color="auto"/>
              <w:bottom w:val="single" w:sz="2" w:space="0" w:color="auto"/>
              <w:right w:val="single" w:sz="2" w:space="0" w:color="auto"/>
            </w:tcBorders>
          </w:tcPr>
          <w:p w14:paraId="04E2D792" w14:textId="0536006D"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life (excluding index</w:t>
            </w:r>
            <w:r w:rsidR="00711388" w:rsidRPr="00711388">
              <w:rPr>
                <w:lang w:val="en-GB"/>
              </w:rPr>
              <w:t>-</w:t>
            </w:r>
            <w:r w:rsidRPr="00711388">
              <w:rPr>
                <w:lang w:val="en-GB"/>
              </w:rPr>
              <w:t>linked and unit</w:t>
            </w:r>
            <w:r w:rsidR="00711388" w:rsidRPr="00711388">
              <w:rPr>
                <w:lang w:val="en-GB"/>
              </w:rPr>
              <w:t>-</w:t>
            </w:r>
            <w:r w:rsidRPr="00711388">
              <w:rPr>
                <w:lang w:val="en-GB"/>
              </w:rPr>
              <w:t>linked)</w:t>
            </w:r>
          </w:p>
        </w:tc>
        <w:tc>
          <w:tcPr>
            <w:tcW w:w="5107" w:type="dxa"/>
            <w:tcBorders>
              <w:top w:val="single" w:sz="2" w:space="0" w:color="auto"/>
              <w:left w:val="single" w:sz="2" w:space="0" w:color="auto"/>
              <w:bottom w:val="single" w:sz="2" w:space="0" w:color="auto"/>
              <w:right w:val="single" w:sz="2" w:space="0" w:color="auto"/>
            </w:tcBorders>
          </w:tcPr>
          <w:p w14:paraId="0D74A15B" w14:textId="7F161ADE" w:rsidR="00144E0F" w:rsidRPr="00711388" w:rsidRDefault="00144E0F" w:rsidP="00877EC4">
            <w:pPr>
              <w:pStyle w:val="NormalLeft"/>
              <w:rPr>
                <w:lang w:val="en-GB"/>
              </w:rPr>
            </w:pPr>
            <w:r w:rsidRPr="00711388">
              <w:rPr>
                <w:lang w:val="en-GB"/>
              </w:rPr>
              <w:t>Sum of the technical provisions life (excluding index</w:t>
            </w:r>
            <w:r w:rsidR="00711388" w:rsidRPr="00711388">
              <w:rPr>
                <w:lang w:val="en-GB"/>
              </w:rPr>
              <w:t>-</w:t>
            </w:r>
            <w:r w:rsidRPr="00711388">
              <w:rPr>
                <w:lang w:val="en-GB"/>
              </w:rPr>
              <w:t>linked and unit</w:t>
            </w:r>
            <w:r w:rsidR="00711388" w:rsidRPr="00711388">
              <w:rPr>
                <w:lang w:val="en-GB"/>
              </w:rPr>
              <w:t>-</w:t>
            </w:r>
            <w:r w:rsidRPr="00711388">
              <w:rPr>
                <w:lang w:val="en-GB"/>
              </w:rPr>
              <w:t>linked).</w:t>
            </w:r>
          </w:p>
          <w:p w14:paraId="4E5EE511"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p w14:paraId="2986A22E" w14:textId="568CD2F1" w:rsidR="00144E0F" w:rsidRPr="00711388" w:rsidRDefault="00144E0F" w:rsidP="00877EC4">
            <w:pPr>
              <w:pStyle w:val="NormalLeft"/>
              <w:rPr>
                <w:lang w:val="en-GB"/>
              </w:rPr>
            </w:pPr>
            <w:r w:rsidRPr="00711388">
              <w:rPr>
                <w:lang w:val="en-GB"/>
              </w:rPr>
              <w:t xml:space="preserve">With regard to ‘statutory accounts values’ column (C0020), where the split of technical provisions life (excluding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between health (similar to life) and life (excluding health, index</w:t>
            </w:r>
            <w:r w:rsidR="00711388" w:rsidRPr="00711388">
              <w:rPr>
                <w:lang w:val="en-GB"/>
              </w:rPr>
              <w:t>-</w:t>
            </w:r>
            <w:r w:rsidRPr="00711388">
              <w:rPr>
                <w:lang w:val="en-GB"/>
              </w:rPr>
              <w:t xml:space="preserve"> linked and unit </w:t>
            </w:r>
            <w:r w:rsidR="00845F43" w:rsidRPr="00711388">
              <w:rPr>
                <w:lang w:val="en-GB"/>
              </w:rPr>
              <w:t>-</w:t>
            </w:r>
            <w:r w:rsidRPr="00711388">
              <w:rPr>
                <w:lang w:val="en-GB"/>
              </w:rPr>
              <w:t xml:space="preserve"> linked) is not possible, this item shall reflect the sum.</w:t>
            </w:r>
          </w:p>
        </w:tc>
      </w:tr>
      <w:tr w:rsidR="00626033" w:rsidRPr="00711388" w14:paraId="5CD2DEA6" w14:textId="77777777" w:rsidTr="00877EC4">
        <w:tc>
          <w:tcPr>
            <w:tcW w:w="2322" w:type="dxa"/>
            <w:tcBorders>
              <w:top w:val="single" w:sz="2" w:space="0" w:color="auto"/>
              <w:left w:val="single" w:sz="2" w:space="0" w:color="auto"/>
              <w:bottom w:val="single" w:sz="2" w:space="0" w:color="auto"/>
              <w:right w:val="single" w:sz="2" w:space="0" w:color="auto"/>
            </w:tcBorders>
          </w:tcPr>
          <w:p w14:paraId="3CF6B4B9" w14:textId="5B74FC20"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C0020/R0610</w:t>
            </w:r>
          </w:p>
        </w:tc>
        <w:tc>
          <w:tcPr>
            <w:tcW w:w="1857" w:type="dxa"/>
            <w:tcBorders>
              <w:top w:val="single" w:sz="2" w:space="0" w:color="auto"/>
              <w:left w:val="single" w:sz="2" w:space="0" w:color="auto"/>
              <w:bottom w:val="single" w:sz="2" w:space="0" w:color="auto"/>
              <w:right w:val="single" w:sz="2" w:space="0" w:color="auto"/>
            </w:tcBorders>
          </w:tcPr>
          <w:p w14:paraId="5F7FFCE4" w14:textId="4A5DAEA7"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health (similar to life)</w:t>
            </w:r>
          </w:p>
        </w:tc>
        <w:tc>
          <w:tcPr>
            <w:tcW w:w="5107" w:type="dxa"/>
            <w:tcBorders>
              <w:top w:val="single" w:sz="2" w:space="0" w:color="auto"/>
              <w:left w:val="single" w:sz="2" w:space="0" w:color="auto"/>
              <w:bottom w:val="single" w:sz="2" w:space="0" w:color="auto"/>
              <w:right w:val="single" w:sz="2" w:space="0" w:color="auto"/>
            </w:tcBorders>
          </w:tcPr>
          <w:p w14:paraId="4C158EF2" w14:textId="77777777" w:rsidR="00144E0F" w:rsidRPr="00711388" w:rsidRDefault="00144E0F" w:rsidP="00877EC4">
            <w:pPr>
              <w:pStyle w:val="NormalLeft"/>
              <w:rPr>
                <w:lang w:val="en-GB"/>
              </w:rPr>
            </w:pPr>
            <w:r w:rsidRPr="00711388">
              <w:rPr>
                <w:lang w:val="en-GB"/>
              </w:rPr>
              <w:t>This is the total amount of technical provisions for health (similar to life) business.</w:t>
            </w:r>
          </w:p>
          <w:p w14:paraId="7219A4C4"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46B2F5F1" w14:textId="77777777" w:rsidTr="00877EC4">
        <w:tc>
          <w:tcPr>
            <w:tcW w:w="2322" w:type="dxa"/>
            <w:tcBorders>
              <w:top w:val="single" w:sz="2" w:space="0" w:color="auto"/>
              <w:left w:val="single" w:sz="2" w:space="0" w:color="auto"/>
              <w:bottom w:val="single" w:sz="2" w:space="0" w:color="auto"/>
              <w:right w:val="single" w:sz="2" w:space="0" w:color="auto"/>
            </w:tcBorders>
          </w:tcPr>
          <w:p w14:paraId="20B4726E" w14:textId="77777777" w:rsidR="00144E0F" w:rsidRPr="00711388" w:rsidRDefault="00144E0F" w:rsidP="00877EC4">
            <w:pPr>
              <w:pStyle w:val="NormalLeft"/>
              <w:rPr>
                <w:lang w:val="en-GB"/>
              </w:rPr>
            </w:pPr>
            <w:r w:rsidRPr="00711388">
              <w:rPr>
                <w:lang w:val="en-GB"/>
              </w:rPr>
              <w:t>C0010/R0620</w:t>
            </w:r>
          </w:p>
        </w:tc>
        <w:tc>
          <w:tcPr>
            <w:tcW w:w="1857" w:type="dxa"/>
            <w:tcBorders>
              <w:top w:val="single" w:sz="2" w:space="0" w:color="auto"/>
              <w:left w:val="single" w:sz="2" w:space="0" w:color="auto"/>
              <w:bottom w:val="single" w:sz="2" w:space="0" w:color="auto"/>
              <w:right w:val="single" w:sz="2" w:space="0" w:color="auto"/>
            </w:tcBorders>
          </w:tcPr>
          <w:p w14:paraId="45969D8F" w14:textId="67B2374F"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health (similar to life) </w:t>
            </w:r>
            <w:r w:rsidR="00845F43" w:rsidRPr="00711388">
              <w:rPr>
                <w:lang w:val="en-GB"/>
              </w:rPr>
              <w:t>-</w:t>
            </w:r>
            <w:r w:rsidRPr="00711388">
              <w:rPr>
                <w:lang w:val="en-GB"/>
              </w:rPr>
              <w:t xml:space="preserve">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3E27483F" w14:textId="77777777" w:rsidR="00144E0F" w:rsidRPr="00711388" w:rsidRDefault="00144E0F" w:rsidP="00877EC4">
            <w:pPr>
              <w:pStyle w:val="NormalLeft"/>
              <w:rPr>
                <w:lang w:val="en-GB"/>
              </w:rPr>
            </w:pPr>
            <w:r w:rsidRPr="00711388">
              <w:rPr>
                <w:lang w:val="en-GB"/>
              </w:rPr>
              <w:t>This is the total amount of technical provisions calculated as a whole (replicable/hedgeable portfolio) for health (similar to life) business.</w:t>
            </w:r>
          </w:p>
          <w:p w14:paraId="040B75CD"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63CAAE82" w14:textId="77777777" w:rsidTr="00877EC4">
        <w:tc>
          <w:tcPr>
            <w:tcW w:w="2322" w:type="dxa"/>
            <w:tcBorders>
              <w:top w:val="single" w:sz="2" w:space="0" w:color="auto"/>
              <w:left w:val="single" w:sz="2" w:space="0" w:color="auto"/>
              <w:bottom w:val="single" w:sz="2" w:space="0" w:color="auto"/>
              <w:right w:val="single" w:sz="2" w:space="0" w:color="auto"/>
            </w:tcBorders>
          </w:tcPr>
          <w:p w14:paraId="5A91E86E" w14:textId="77777777" w:rsidR="00144E0F" w:rsidRPr="00711388" w:rsidRDefault="00144E0F" w:rsidP="00877EC4">
            <w:pPr>
              <w:pStyle w:val="NormalLeft"/>
              <w:rPr>
                <w:lang w:val="en-GB"/>
              </w:rPr>
            </w:pPr>
            <w:r w:rsidRPr="00711388">
              <w:rPr>
                <w:lang w:val="en-GB"/>
              </w:rPr>
              <w:t>C0010/R0630</w:t>
            </w:r>
          </w:p>
        </w:tc>
        <w:tc>
          <w:tcPr>
            <w:tcW w:w="1857" w:type="dxa"/>
            <w:tcBorders>
              <w:top w:val="single" w:sz="2" w:space="0" w:color="auto"/>
              <w:left w:val="single" w:sz="2" w:space="0" w:color="auto"/>
              <w:bottom w:val="single" w:sz="2" w:space="0" w:color="auto"/>
              <w:right w:val="single" w:sz="2" w:space="0" w:color="auto"/>
            </w:tcBorders>
          </w:tcPr>
          <w:p w14:paraId="2A8EA18C" w14:textId="4E8A0B6F"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health (similar to life) </w:t>
            </w:r>
            <w:r w:rsidR="00845F43" w:rsidRPr="00711388">
              <w:rPr>
                <w:lang w:val="en-GB"/>
              </w:rPr>
              <w:t>-</w:t>
            </w:r>
            <w:r w:rsidRPr="00711388">
              <w:rPr>
                <w:lang w:val="en-GB"/>
              </w:rPr>
              <w:t xml:space="preserve"> Best estimate</w:t>
            </w:r>
          </w:p>
        </w:tc>
        <w:tc>
          <w:tcPr>
            <w:tcW w:w="5107" w:type="dxa"/>
            <w:tcBorders>
              <w:top w:val="single" w:sz="2" w:space="0" w:color="auto"/>
              <w:left w:val="single" w:sz="2" w:space="0" w:color="auto"/>
              <w:bottom w:val="single" w:sz="2" w:space="0" w:color="auto"/>
              <w:right w:val="single" w:sz="2" w:space="0" w:color="auto"/>
            </w:tcBorders>
          </w:tcPr>
          <w:p w14:paraId="3CD84CAE" w14:textId="77777777" w:rsidR="00144E0F" w:rsidRPr="00711388" w:rsidRDefault="00144E0F" w:rsidP="00877EC4">
            <w:pPr>
              <w:pStyle w:val="NormalLeft"/>
              <w:rPr>
                <w:lang w:val="en-GB"/>
              </w:rPr>
            </w:pPr>
            <w:r w:rsidRPr="00711388">
              <w:rPr>
                <w:lang w:val="en-GB"/>
              </w:rPr>
              <w:t>This is the total amount of best estimate of technical provisions for health (similar to life) business.</w:t>
            </w:r>
          </w:p>
          <w:p w14:paraId="51027A5D" w14:textId="77777777" w:rsidR="00144E0F" w:rsidRPr="00711388" w:rsidRDefault="00144E0F" w:rsidP="00877EC4">
            <w:pPr>
              <w:pStyle w:val="NormalLeft"/>
              <w:rPr>
                <w:lang w:val="en-GB"/>
              </w:rPr>
            </w:pPr>
            <w:r w:rsidRPr="00711388">
              <w:rPr>
                <w:lang w:val="en-GB"/>
              </w:rPr>
              <w:t>Best estimate shall be reported gross of reinsurance.</w:t>
            </w:r>
          </w:p>
          <w:p w14:paraId="671D22BE"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5936736F" w14:textId="77777777" w:rsidTr="00877EC4">
        <w:tc>
          <w:tcPr>
            <w:tcW w:w="2322" w:type="dxa"/>
            <w:tcBorders>
              <w:top w:val="single" w:sz="2" w:space="0" w:color="auto"/>
              <w:left w:val="single" w:sz="2" w:space="0" w:color="auto"/>
              <w:bottom w:val="single" w:sz="2" w:space="0" w:color="auto"/>
              <w:right w:val="single" w:sz="2" w:space="0" w:color="auto"/>
            </w:tcBorders>
          </w:tcPr>
          <w:p w14:paraId="7195A91C" w14:textId="77777777" w:rsidR="00144E0F" w:rsidRPr="00711388" w:rsidRDefault="00144E0F" w:rsidP="00877EC4">
            <w:pPr>
              <w:pStyle w:val="NormalLeft"/>
              <w:rPr>
                <w:lang w:val="en-GB"/>
              </w:rPr>
            </w:pPr>
            <w:r w:rsidRPr="00711388">
              <w:rPr>
                <w:lang w:val="en-GB"/>
              </w:rPr>
              <w:t>C0010/R0640</w:t>
            </w:r>
          </w:p>
        </w:tc>
        <w:tc>
          <w:tcPr>
            <w:tcW w:w="1857" w:type="dxa"/>
            <w:tcBorders>
              <w:top w:val="single" w:sz="2" w:space="0" w:color="auto"/>
              <w:left w:val="single" w:sz="2" w:space="0" w:color="auto"/>
              <w:bottom w:val="single" w:sz="2" w:space="0" w:color="auto"/>
              <w:right w:val="single" w:sz="2" w:space="0" w:color="auto"/>
            </w:tcBorders>
          </w:tcPr>
          <w:p w14:paraId="158588FE" w14:textId="0E473033"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health (similar to life) </w:t>
            </w:r>
            <w:r w:rsidR="00845F43" w:rsidRPr="00711388">
              <w:rPr>
                <w:lang w:val="en-GB"/>
              </w:rPr>
              <w:t>-</w:t>
            </w:r>
            <w:r w:rsidRPr="00711388">
              <w:rPr>
                <w:lang w:val="en-GB"/>
              </w:rPr>
              <w:t xml:space="preserve"> Risk margin</w:t>
            </w:r>
          </w:p>
        </w:tc>
        <w:tc>
          <w:tcPr>
            <w:tcW w:w="5107" w:type="dxa"/>
            <w:tcBorders>
              <w:top w:val="single" w:sz="2" w:space="0" w:color="auto"/>
              <w:left w:val="single" w:sz="2" w:space="0" w:color="auto"/>
              <w:bottom w:val="single" w:sz="2" w:space="0" w:color="auto"/>
              <w:right w:val="single" w:sz="2" w:space="0" w:color="auto"/>
            </w:tcBorders>
          </w:tcPr>
          <w:p w14:paraId="3EE52874" w14:textId="77777777" w:rsidR="00144E0F" w:rsidRPr="00711388" w:rsidRDefault="00144E0F" w:rsidP="00877EC4">
            <w:pPr>
              <w:pStyle w:val="NormalLeft"/>
              <w:rPr>
                <w:lang w:val="en-GB"/>
              </w:rPr>
            </w:pPr>
            <w:r w:rsidRPr="00711388">
              <w:rPr>
                <w:lang w:val="en-GB"/>
              </w:rPr>
              <w:t>This is the total amount of risk margin of technical provisions for health (similar to life) business.</w:t>
            </w:r>
          </w:p>
          <w:p w14:paraId="784DBC1C"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7B2C22E8" w14:textId="77777777" w:rsidTr="00877EC4">
        <w:tc>
          <w:tcPr>
            <w:tcW w:w="2322" w:type="dxa"/>
            <w:tcBorders>
              <w:top w:val="single" w:sz="2" w:space="0" w:color="auto"/>
              <w:left w:val="single" w:sz="2" w:space="0" w:color="auto"/>
              <w:bottom w:val="single" w:sz="2" w:space="0" w:color="auto"/>
              <w:right w:val="single" w:sz="2" w:space="0" w:color="auto"/>
            </w:tcBorders>
          </w:tcPr>
          <w:p w14:paraId="18F74D82" w14:textId="439489BE"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C0020/R0650</w:t>
            </w:r>
          </w:p>
        </w:tc>
        <w:tc>
          <w:tcPr>
            <w:tcW w:w="1857" w:type="dxa"/>
            <w:tcBorders>
              <w:top w:val="single" w:sz="2" w:space="0" w:color="auto"/>
              <w:left w:val="single" w:sz="2" w:space="0" w:color="auto"/>
              <w:bottom w:val="single" w:sz="2" w:space="0" w:color="auto"/>
              <w:right w:val="single" w:sz="2" w:space="0" w:color="auto"/>
            </w:tcBorders>
          </w:tcPr>
          <w:p w14:paraId="62652215" w14:textId="297D57AD"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life (excl. health and index</w:t>
            </w:r>
            <w:r w:rsidR="00711388" w:rsidRPr="00711388">
              <w:rPr>
                <w:lang w:val="en-GB"/>
              </w:rPr>
              <w:t>-</w:t>
            </w:r>
            <w:r w:rsidRPr="00711388">
              <w:rPr>
                <w:lang w:val="en-GB"/>
              </w:rPr>
              <w:t>linked and unit</w:t>
            </w:r>
            <w:r w:rsidR="00711388" w:rsidRPr="00711388">
              <w:rPr>
                <w:lang w:val="en-GB"/>
              </w:rPr>
              <w:t>-</w:t>
            </w:r>
            <w:r w:rsidRPr="00711388">
              <w:rPr>
                <w:lang w:val="en-GB"/>
              </w:rPr>
              <w:t>linked)</w:t>
            </w:r>
          </w:p>
        </w:tc>
        <w:tc>
          <w:tcPr>
            <w:tcW w:w="5107" w:type="dxa"/>
            <w:tcBorders>
              <w:top w:val="single" w:sz="2" w:space="0" w:color="auto"/>
              <w:left w:val="single" w:sz="2" w:space="0" w:color="auto"/>
              <w:bottom w:val="single" w:sz="2" w:space="0" w:color="auto"/>
              <w:right w:val="single" w:sz="2" w:space="0" w:color="auto"/>
            </w:tcBorders>
          </w:tcPr>
          <w:p w14:paraId="5CD95FC3" w14:textId="1F17FD0B" w:rsidR="00144E0F" w:rsidRPr="00711388" w:rsidRDefault="00144E0F" w:rsidP="00877EC4">
            <w:pPr>
              <w:pStyle w:val="NormalLeft"/>
              <w:rPr>
                <w:lang w:val="en-GB"/>
              </w:rPr>
            </w:pPr>
            <w:r w:rsidRPr="00711388">
              <w:rPr>
                <w:lang w:val="en-GB"/>
              </w:rPr>
              <w:t xml:space="preserve">This is the total amount of technical provisions for life (excluding health and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business.</w:t>
            </w:r>
          </w:p>
          <w:p w14:paraId="1A3B9768"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1F8549DE" w14:textId="77777777" w:rsidTr="00877EC4">
        <w:tc>
          <w:tcPr>
            <w:tcW w:w="2322" w:type="dxa"/>
            <w:tcBorders>
              <w:top w:val="single" w:sz="2" w:space="0" w:color="auto"/>
              <w:left w:val="single" w:sz="2" w:space="0" w:color="auto"/>
              <w:bottom w:val="single" w:sz="2" w:space="0" w:color="auto"/>
              <w:right w:val="single" w:sz="2" w:space="0" w:color="auto"/>
            </w:tcBorders>
          </w:tcPr>
          <w:p w14:paraId="67440BF9" w14:textId="77777777" w:rsidR="00144E0F" w:rsidRPr="00711388" w:rsidRDefault="00144E0F" w:rsidP="00877EC4">
            <w:pPr>
              <w:pStyle w:val="NormalLeft"/>
              <w:rPr>
                <w:lang w:val="en-GB"/>
              </w:rPr>
            </w:pPr>
            <w:r w:rsidRPr="00711388">
              <w:rPr>
                <w:lang w:val="en-GB"/>
              </w:rPr>
              <w:t>C0010/R0660</w:t>
            </w:r>
          </w:p>
        </w:tc>
        <w:tc>
          <w:tcPr>
            <w:tcW w:w="1857" w:type="dxa"/>
            <w:tcBorders>
              <w:top w:val="single" w:sz="2" w:space="0" w:color="auto"/>
              <w:left w:val="single" w:sz="2" w:space="0" w:color="auto"/>
              <w:bottom w:val="single" w:sz="2" w:space="0" w:color="auto"/>
              <w:right w:val="single" w:sz="2" w:space="0" w:color="auto"/>
            </w:tcBorders>
          </w:tcPr>
          <w:p w14:paraId="388C4CAA" w14:textId="6C6D86C3"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life (excl. health and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w:t>
            </w:r>
            <w:r w:rsidR="00845F43" w:rsidRPr="00711388">
              <w:rPr>
                <w:lang w:val="en-GB"/>
              </w:rPr>
              <w:t>-</w:t>
            </w:r>
            <w:r w:rsidRPr="00711388">
              <w:rPr>
                <w:lang w:val="en-GB"/>
              </w:rPr>
              <w:t xml:space="preserve">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7965DD3C" w14:textId="593A4717" w:rsidR="00144E0F" w:rsidRPr="00711388" w:rsidRDefault="00144E0F" w:rsidP="00877EC4">
            <w:pPr>
              <w:pStyle w:val="NormalLeft"/>
              <w:rPr>
                <w:lang w:val="en-GB"/>
              </w:rPr>
            </w:pPr>
            <w:r w:rsidRPr="00711388">
              <w:rPr>
                <w:lang w:val="en-GB"/>
              </w:rPr>
              <w:t xml:space="preserve">This is the total amount of technical provisions calculated as a whole (replicable/hedgeable portfolio) for life (excluding health and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business.</w:t>
            </w:r>
          </w:p>
          <w:p w14:paraId="53E551F0"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233A3344" w14:textId="77777777" w:rsidTr="00877EC4">
        <w:tc>
          <w:tcPr>
            <w:tcW w:w="2322" w:type="dxa"/>
            <w:tcBorders>
              <w:top w:val="single" w:sz="2" w:space="0" w:color="auto"/>
              <w:left w:val="single" w:sz="2" w:space="0" w:color="auto"/>
              <w:bottom w:val="single" w:sz="2" w:space="0" w:color="auto"/>
              <w:right w:val="single" w:sz="2" w:space="0" w:color="auto"/>
            </w:tcBorders>
          </w:tcPr>
          <w:p w14:paraId="576F8FC8" w14:textId="77777777" w:rsidR="00144E0F" w:rsidRPr="00711388" w:rsidRDefault="00144E0F" w:rsidP="00877EC4">
            <w:pPr>
              <w:pStyle w:val="NormalLeft"/>
              <w:rPr>
                <w:lang w:val="en-GB"/>
              </w:rPr>
            </w:pPr>
            <w:r w:rsidRPr="00711388">
              <w:rPr>
                <w:lang w:val="en-GB"/>
              </w:rPr>
              <w:t>C0010/R0670</w:t>
            </w:r>
          </w:p>
        </w:tc>
        <w:tc>
          <w:tcPr>
            <w:tcW w:w="1857" w:type="dxa"/>
            <w:tcBorders>
              <w:top w:val="single" w:sz="2" w:space="0" w:color="auto"/>
              <w:left w:val="single" w:sz="2" w:space="0" w:color="auto"/>
              <w:bottom w:val="single" w:sz="2" w:space="0" w:color="auto"/>
              <w:right w:val="single" w:sz="2" w:space="0" w:color="auto"/>
            </w:tcBorders>
          </w:tcPr>
          <w:p w14:paraId="6DEBC618" w14:textId="39C6321B"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life (excl. health and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w:t>
            </w:r>
            <w:r w:rsidR="00845F43" w:rsidRPr="00711388">
              <w:rPr>
                <w:lang w:val="en-GB"/>
              </w:rPr>
              <w:t>-</w:t>
            </w:r>
            <w:r w:rsidRPr="00711388">
              <w:rPr>
                <w:lang w:val="en-GB"/>
              </w:rPr>
              <w:t xml:space="preserve"> Best estimate</w:t>
            </w:r>
          </w:p>
        </w:tc>
        <w:tc>
          <w:tcPr>
            <w:tcW w:w="5107" w:type="dxa"/>
            <w:tcBorders>
              <w:top w:val="single" w:sz="2" w:space="0" w:color="auto"/>
              <w:left w:val="single" w:sz="2" w:space="0" w:color="auto"/>
              <w:bottom w:val="single" w:sz="2" w:space="0" w:color="auto"/>
              <w:right w:val="single" w:sz="2" w:space="0" w:color="auto"/>
            </w:tcBorders>
          </w:tcPr>
          <w:p w14:paraId="091B69C7" w14:textId="687D8BBE" w:rsidR="00144E0F" w:rsidRPr="00711388" w:rsidRDefault="00144E0F" w:rsidP="00877EC4">
            <w:pPr>
              <w:pStyle w:val="NormalLeft"/>
              <w:rPr>
                <w:lang w:val="en-GB"/>
              </w:rPr>
            </w:pPr>
            <w:r w:rsidRPr="00711388">
              <w:rPr>
                <w:lang w:val="en-GB"/>
              </w:rPr>
              <w:t xml:space="preserve">This is the total amount of best estimate of technical provisions for life (excluding health and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business.</w:t>
            </w:r>
          </w:p>
          <w:p w14:paraId="7BB5AFDC" w14:textId="77777777" w:rsidR="00144E0F" w:rsidRPr="00711388" w:rsidRDefault="00144E0F" w:rsidP="00877EC4">
            <w:pPr>
              <w:pStyle w:val="NormalLeft"/>
              <w:rPr>
                <w:lang w:val="en-GB"/>
              </w:rPr>
            </w:pPr>
            <w:r w:rsidRPr="00711388">
              <w:rPr>
                <w:lang w:val="en-GB"/>
              </w:rPr>
              <w:t>Best estimate shall be reported gross of reinsurance.</w:t>
            </w:r>
          </w:p>
          <w:p w14:paraId="04289073"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00006F27" w14:textId="77777777" w:rsidTr="00877EC4">
        <w:tc>
          <w:tcPr>
            <w:tcW w:w="2322" w:type="dxa"/>
            <w:tcBorders>
              <w:top w:val="single" w:sz="2" w:space="0" w:color="auto"/>
              <w:left w:val="single" w:sz="2" w:space="0" w:color="auto"/>
              <w:bottom w:val="single" w:sz="2" w:space="0" w:color="auto"/>
              <w:right w:val="single" w:sz="2" w:space="0" w:color="auto"/>
            </w:tcBorders>
          </w:tcPr>
          <w:p w14:paraId="0ACD86FB" w14:textId="77777777" w:rsidR="00144E0F" w:rsidRPr="00711388" w:rsidRDefault="00144E0F" w:rsidP="00877EC4">
            <w:pPr>
              <w:pStyle w:val="NormalLeft"/>
              <w:rPr>
                <w:lang w:val="en-GB"/>
              </w:rPr>
            </w:pPr>
            <w:r w:rsidRPr="00711388">
              <w:rPr>
                <w:lang w:val="en-GB"/>
              </w:rPr>
              <w:t>C0010/R0680</w:t>
            </w:r>
          </w:p>
        </w:tc>
        <w:tc>
          <w:tcPr>
            <w:tcW w:w="1857" w:type="dxa"/>
            <w:tcBorders>
              <w:top w:val="single" w:sz="2" w:space="0" w:color="auto"/>
              <w:left w:val="single" w:sz="2" w:space="0" w:color="auto"/>
              <w:bottom w:val="single" w:sz="2" w:space="0" w:color="auto"/>
              <w:right w:val="single" w:sz="2" w:space="0" w:color="auto"/>
            </w:tcBorders>
          </w:tcPr>
          <w:p w14:paraId="09C00568" w14:textId="731EA425"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life (excl. health and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w:t>
            </w:r>
            <w:r w:rsidR="00845F43" w:rsidRPr="00711388">
              <w:rPr>
                <w:lang w:val="en-GB"/>
              </w:rPr>
              <w:t>-</w:t>
            </w:r>
            <w:r w:rsidRPr="00711388">
              <w:rPr>
                <w:lang w:val="en-GB"/>
              </w:rPr>
              <w:t xml:space="preserve"> Risk margin</w:t>
            </w:r>
          </w:p>
        </w:tc>
        <w:tc>
          <w:tcPr>
            <w:tcW w:w="5107" w:type="dxa"/>
            <w:tcBorders>
              <w:top w:val="single" w:sz="2" w:space="0" w:color="auto"/>
              <w:left w:val="single" w:sz="2" w:space="0" w:color="auto"/>
              <w:bottom w:val="single" w:sz="2" w:space="0" w:color="auto"/>
              <w:right w:val="single" w:sz="2" w:space="0" w:color="auto"/>
            </w:tcBorders>
          </w:tcPr>
          <w:p w14:paraId="269C1F6E" w14:textId="71C77979" w:rsidR="00144E0F" w:rsidRPr="00711388" w:rsidRDefault="00144E0F" w:rsidP="00877EC4">
            <w:pPr>
              <w:pStyle w:val="NormalLeft"/>
              <w:rPr>
                <w:lang w:val="en-GB"/>
              </w:rPr>
            </w:pPr>
            <w:r w:rsidRPr="00711388">
              <w:rPr>
                <w:lang w:val="en-GB"/>
              </w:rPr>
              <w:t xml:space="preserve">This is the total amount of risk margin of technical provisions for life (excluding health and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business.</w:t>
            </w:r>
          </w:p>
          <w:p w14:paraId="4E6E7EB9"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61AE6A65" w14:textId="77777777" w:rsidTr="00877EC4">
        <w:tc>
          <w:tcPr>
            <w:tcW w:w="2322" w:type="dxa"/>
            <w:tcBorders>
              <w:top w:val="single" w:sz="2" w:space="0" w:color="auto"/>
              <w:left w:val="single" w:sz="2" w:space="0" w:color="auto"/>
              <w:bottom w:val="single" w:sz="2" w:space="0" w:color="auto"/>
              <w:right w:val="single" w:sz="2" w:space="0" w:color="auto"/>
            </w:tcBorders>
          </w:tcPr>
          <w:p w14:paraId="2BB4ECE2" w14:textId="1089E48D"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C0020/R0690</w:t>
            </w:r>
          </w:p>
        </w:tc>
        <w:tc>
          <w:tcPr>
            <w:tcW w:w="1857" w:type="dxa"/>
            <w:tcBorders>
              <w:top w:val="single" w:sz="2" w:space="0" w:color="auto"/>
              <w:left w:val="single" w:sz="2" w:space="0" w:color="auto"/>
              <w:bottom w:val="single" w:sz="2" w:space="0" w:color="auto"/>
              <w:right w:val="single" w:sz="2" w:space="0" w:color="auto"/>
            </w:tcBorders>
          </w:tcPr>
          <w:p w14:paraId="56F0590B" w14:textId="1A951150"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w:t>
            </w:r>
          </w:p>
        </w:tc>
        <w:tc>
          <w:tcPr>
            <w:tcW w:w="5107" w:type="dxa"/>
            <w:tcBorders>
              <w:top w:val="single" w:sz="2" w:space="0" w:color="auto"/>
              <w:left w:val="single" w:sz="2" w:space="0" w:color="auto"/>
              <w:bottom w:val="single" w:sz="2" w:space="0" w:color="auto"/>
              <w:right w:val="single" w:sz="2" w:space="0" w:color="auto"/>
            </w:tcBorders>
          </w:tcPr>
          <w:p w14:paraId="5D94D270" w14:textId="417152A9" w:rsidR="00144E0F" w:rsidRPr="00711388" w:rsidRDefault="00144E0F" w:rsidP="00877EC4">
            <w:pPr>
              <w:pStyle w:val="NormalLeft"/>
              <w:rPr>
                <w:lang w:val="en-GB"/>
              </w:rPr>
            </w:pPr>
            <w:r w:rsidRPr="00711388">
              <w:rPr>
                <w:lang w:val="en-GB"/>
              </w:rPr>
              <w:t xml:space="preserve">This is the total amount of technical provisions for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business.</w:t>
            </w:r>
          </w:p>
          <w:p w14:paraId="3159EB8E"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32247950" w14:textId="77777777" w:rsidTr="00877EC4">
        <w:tc>
          <w:tcPr>
            <w:tcW w:w="2322" w:type="dxa"/>
            <w:tcBorders>
              <w:top w:val="single" w:sz="2" w:space="0" w:color="auto"/>
              <w:left w:val="single" w:sz="2" w:space="0" w:color="auto"/>
              <w:bottom w:val="single" w:sz="2" w:space="0" w:color="auto"/>
              <w:right w:val="single" w:sz="2" w:space="0" w:color="auto"/>
            </w:tcBorders>
          </w:tcPr>
          <w:p w14:paraId="7B348D4A" w14:textId="77777777" w:rsidR="00144E0F" w:rsidRPr="00711388" w:rsidRDefault="00144E0F" w:rsidP="00877EC4">
            <w:pPr>
              <w:pStyle w:val="NormalLeft"/>
              <w:rPr>
                <w:lang w:val="en-GB"/>
              </w:rPr>
            </w:pPr>
            <w:r w:rsidRPr="00711388">
              <w:rPr>
                <w:lang w:val="en-GB"/>
              </w:rPr>
              <w:t>C0010/R0700</w:t>
            </w:r>
          </w:p>
        </w:tc>
        <w:tc>
          <w:tcPr>
            <w:tcW w:w="1857" w:type="dxa"/>
            <w:tcBorders>
              <w:top w:val="single" w:sz="2" w:space="0" w:color="auto"/>
              <w:left w:val="single" w:sz="2" w:space="0" w:color="auto"/>
              <w:bottom w:val="single" w:sz="2" w:space="0" w:color="auto"/>
              <w:right w:val="single" w:sz="2" w:space="0" w:color="auto"/>
            </w:tcBorders>
          </w:tcPr>
          <w:p w14:paraId="2A1D3F9A" w14:textId="1BC85252"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 xml:space="preserve">linked and </w:t>
            </w:r>
            <w:r w:rsidRPr="00711388">
              <w:rPr>
                <w:lang w:val="en-GB"/>
              </w:rPr>
              <w:lastRenderedPageBreak/>
              <w:t>unit</w:t>
            </w:r>
            <w:r w:rsidR="00711388" w:rsidRPr="00711388">
              <w:rPr>
                <w:lang w:val="en-GB"/>
              </w:rPr>
              <w:t>-</w:t>
            </w:r>
            <w:r w:rsidRPr="00711388">
              <w:rPr>
                <w:lang w:val="en-GB"/>
              </w:rPr>
              <w:t xml:space="preserve">linked </w:t>
            </w:r>
            <w:r w:rsidR="00845F43" w:rsidRPr="00711388">
              <w:rPr>
                <w:lang w:val="en-GB"/>
              </w:rPr>
              <w:t>-</w:t>
            </w:r>
            <w:r w:rsidRPr="00711388">
              <w:rPr>
                <w:lang w:val="en-GB"/>
              </w:rPr>
              <w:t xml:space="preserve">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3F1DCA31" w14:textId="744D577C" w:rsidR="00144E0F" w:rsidRPr="00711388" w:rsidRDefault="00144E0F" w:rsidP="00877EC4">
            <w:pPr>
              <w:pStyle w:val="NormalLeft"/>
              <w:rPr>
                <w:lang w:val="en-GB"/>
              </w:rPr>
            </w:pPr>
            <w:r w:rsidRPr="00711388">
              <w:rPr>
                <w:lang w:val="en-GB"/>
              </w:rPr>
              <w:lastRenderedPageBreak/>
              <w:t xml:space="preserve">This is the total amount of technical provisions calculated as a whole (replicable/hedgeable </w:t>
            </w:r>
            <w:r w:rsidRPr="00711388">
              <w:rPr>
                <w:lang w:val="en-GB"/>
              </w:rPr>
              <w:lastRenderedPageBreak/>
              <w:t xml:space="preserve">portfolio) for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business.</w:t>
            </w:r>
          </w:p>
          <w:p w14:paraId="74E28C12"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1D4CEF89" w14:textId="77777777" w:rsidTr="00877EC4">
        <w:tc>
          <w:tcPr>
            <w:tcW w:w="2322" w:type="dxa"/>
            <w:tcBorders>
              <w:top w:val="single" w:sz="2" w:space="0" w:color="auto"/>
              <w:left w:val="single" w:sz="2" w:space="0" w:color="auto"/>
              <w:bottom w:val="single" w:sz="2" w:space="0" w:color="auto"/>
              <w:right w:val="single" w:sz="2" w:space="0" w:color="auto"/>
            </w:tcBorders>
          </w:tcPr>
          <w:p w14:paraId="3C4EC5C2" w14:textId="77777777" w:rsidR="00144E0F" w:rsidRPr="00711388" w:rsidRDefault="00144E0F" w:rsidP="00877EC4">
            <w:pPr>
              <w:pStyle w:val="NormalLeft"/>
              <w:rPr>
                <w:lang w:val="en-GB"/>
              </w:rPr>
            </w:pPr>
            <w:r w:rsidRPr="00711388">
              <w:rPr>
                <w:lang w:val="en-GB"/>
              </w:rPr>
              <w:lastRenderedPageBreak/>
              <w:t>C0010/R0710</w:t>
            </w:r>
          </w:p>
        </w:tc>
        <w:tc>
          <w:tcPr>
            <w:tcW w:w="1857" w:type="dxa"/>
            <w:tcBorders>
              <w:top w:val="single" w:sz="2" w:space="0" w:color="auto"/>
              <w:left w:val="single" w:sz="2" w:space="0" w:color="auto"/>
              <w:bottom w:val="single" w:sz="2" w:space="0" w:color="auto"/>
              <w:right w:val="single" w:sz="2" w:space="0" w:color="auto"/>
            </w:tcBorders>
          </w:tcPr>
          <w:p w14:paraId="35057932" w14:textId="33A37464"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w:t>
            </w:r>
            <w:r w:rsidR="00845F43" w:rsidRPr="00711388">
              <w:rPr>
                <w:lang w:val="en-GB"/>
              </w:rPr>
              <w:t>-</w:t>
            </w:r>
            <w:r w:rsidRPr="00711388">
              <w:rPr>
                <w:lang w:val="en-GB"/>
              </w:rPr>
              <w:t xml:space="preserve"> Best estimate</w:t>
            </w:r>
          </w:p>
        </w:tc>
        <w:tc>
          <w:tcPr>
            <w:tcW w:w="5107" w:type="dxa"/>
            <w:tcBorders>
              <w:top w:val="single" w:sz="2" w:space="0" w:color="auto"/>
              <w:left w:val="single" w:sz="2" w:space="0" w:color="auto"/>
              <w:bottom w:val="single" w:sz="2" w:space="0" w:color="auto"/>
              <w:right w:val="single" w:sz="2" w:space="0" w:color="auto"/>
            </w:tcBorders>
          </w:tcPr>
          <w:p w14:paraId="2E074536" w14:textId="5AB956ED" w:rsidR="00144E0F" w:rsidRPr="00711388" w:rsidRDefault="00144E0F" w:rsidP="00877EC4">
            <w:pPr>
              <w:pStyle w:val="NormalLeft"/>
              <w:rPr>
                <w:lang w:val="en-GB"/>
              </w:rPr>
            </w:pPr>
            <w:r w:rsidRPr="00711388">
              <w:rPr>
                <w:lang w:val="en-GB"/>
              </w:rPr>
              <w:t xml:space="preserve">This is the total amount of best estimate of technical provisions for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business.</w:t>
            </w:r>
          </w:p>
          <w:p w14:paraId="67F6FE7C" w14:textId="77777777" w:rsidR="00144E0F" w:rsidRPr="00711388" w:rsidRDefault="00144E0F" w:rsidP="00877EC4">
            <w:pPr>
              <w:pStyle w:val="NormalLeft"/>
              <w:rPr>
                <w:lang w:val="en-GB"/>
              </w:rPr>
            </w:pPr>
            <w:r w:rsidRPr="00711388">
              <w:rPr>
                <w:lang w:val="en-GB"/>
              </w:rPr>
              <w:t>Best estimate shall be reported gross of reinsurance</w:t>
            </w:r>
          </w:p>
          <w:p w14:paraId="098DBB09"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0836AF15" w14:textId="77777777" w:rsidTr="00877EC4">
        <w:tc>
          <w:tcPr>
            <w:tcW w:w="2322" w:type="dxa"/>
            <w:tcBorders>
              <w:top w:val="single" w:sz="2" w:space="0" w:color="auto"/>
              <w:left w:val="single" w:sz="2" w:space="0" w:color="auto"/>
              <w:bottom w:val="single" w:sz="2" w:space="0" w:color="auto"/>
              <w:right w:val="single" w:sz="2" w:space="0" w:color="auto"/>
            </w:tcBorders>
          </w:tcPr>
          <w:p w14:paraId="2B8E1524" w14:textId="77777777" w:rsidR="00144E0F" w:rsidRPr="00711388" w:rsidRDefault="00144E0F" w:rsidP="00877EC4">
            <w:pPr>
              <w:pStyle w:val="NormalLeft"/>
              <w:rPr>
                <w:lang w:val="en-GB"/>
              </w:rPr>
            </w:pPr>
            <w:r w:rsidRPr="00711388">
              <w:rPr>
                <w:lang w:val="en-GB"/>
              </w:rPr>
              <w:t>C0010/R0720</w:t>
            </w:r>
          </w:p>
        </w:tc>
        <w:tc>
          <w:tcPr>
            <w:tcW w:w="1857" w:type="dxa"/>
            <w:tcBorders>
              <w:top w:val="single" w:sz="2" w:space="0" w:color="auto"/>
              <w:left w:val="single" w:sz="2" w:space="0" w:color="auto"/>
              <w:bottom w:val="single" w:sz="2" w:space="0" w:color="auto"/>
              <w:right w:val="single" w:sz="2" w:space="0" w:color="auto"/>
            </w:tcBorders>
          </w:tcPr>
          <w:p w14:paraId="04CDCCAA" w14:textId="22A14836"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w:t>
            </w:r>
            <w:r w:rsidR="00845F43" w:rsidRPr="00711388">
              <w:rPr>
                <w:lang w:val="en-GB"/>
              </w:rPr>
              <w:t>-</w:t>
            </w:r>
            <w:r w:rsidRPr="00711388">
              <w:rPr>
                <w:lang w:val="en-GB"/>
              </w:rPr>
              <w:t xml:space="preserve"> Risk margin</w:t>
            </w:r>
          </w:p>
        </w:tc>
        <w:tc>
          <w:tcPr>
            <w:tcW w:w="5107" w:type="dxa"/>
            <w:tcBorders>
              <w:top w:val="single" w:sz="2" w:space="0" w:color="auto"/>
              <w:left w:val="single" w:sz="2" w:space="0" w:color="auto"/>
              <w:bottom w:val="single" w:sz="2" w:space="0" w:color="auto"/>
              <w:right w:val="single" w:sz="2" w:space="0" w:color="auto"/>
            </w:tcBorders>
          </w:tcPr>
          <w:p w14:paraId="66314D47" w14:textId="1E914EDE" w:rsidR="00144E0F" w:rsidRPr="00711388" w:rsidRDefault="00144E0F" w:rsidP="00877EC4">
            <w:pPr>
              <w:pStyle w:val="NormalLeft"/>
              <w:rPr>
                <w:lang w:val="en-GB"/>
              </w:rPr>
            </w:pPr>
            <w:r w:rsidRPr="00711388">
              <w:rPr>
                <w:lang w:val="en-GB"/>
              </w:rPr>
              <w:t xml:space="preserve">This is the total amount of risk margin of technical provisions for index </w:t>
            </w:r>
            <w:r w:rsidR="00845F43" w:rsidRPr="00711388">
              <w:rPr>
                <w:lang w:val="en-GB"/>
              </w:rPr>
              <w:t>-</w:t>
            </w:r>
            <w:r w:rsidRPr="00711388">
              <w:rPr>
                <w:lang w:val="en-GB"/>
              </w:rPr>
              <w:t xml:space="preserve"> linked and unit </w:t>
            </w:r>
            <w:r w:rsidR="00845F43" w:rsidRPr="00711388">
              <w:rPr>
                <w:lang w:val="en-GB"/>
              </w:rPr>
              <w:t>-</w:t>
            </w:r>
            <w:r w:rsidRPr="00711388">
              <w:rPr>
                <w:lang w:val="en-GB"/>
              </w:rPr>
              <w:t xml:space="preserve"> linked business.</w:t>
            </w:r>
          </w:p>
          <w:p w14:paraId="0C6E8D7D" w14:textId="77777777" w:rsidR="00144E0F" w:rsidRPr="00711388" w:rsidRDefault="00144E0F" w:rsidP="00877EC4">
            <w:pPr>
              <w:pStyle w:val="NormalLeft"/>
              <w:rPr>
                <w:lang w:val="en-GB"/>
              </w:rPr>
            </w:pPr>
            <w:r w:rsidRPr="00711388">
              <w:rPr>
                <w:lang w:val="en-GB"/>
              </w:rPr>
              <w:t>This amount shall include the apportionment from the transitional deduction to technical provisions in accordance with the contributory methodology used for the purposes of MCR calculation.</w:t>
            </w:r>
          </w:p>
        </w:tc>
      </w:tr>
      <w:tr w:rsidR="00626033" w:rsidRPr="00711388" w14:paraId="04B07773" w14:textId="77777777" w:rsidTr="00877EC4">
        <w:tc>
          <w:tcPr>
            <w:tcW w:w="2322" w:type="dxa"/>
            <w:tcBorders>
              <w:top w:val="single" w:sz="2" w:space="0" w:color="auto"/>
              <w:left w:val="single" w:sz="2" w:space="0" w:color="auto"/>
              <w:bottom w:val="single" w:sz="2" w:space="0" w:color="auto"/>
              <w:right w:val="single" w:sz="2" w:space="0" w:color="auto"/>
            </w:tcBorders>
          </w:tcPr>
          <w:p w14:paraId="34E774B9" w14:textId="77777777" w:rsidR="00144E0F" w:rsidRPr="00711388" w:rsidRDefault="00144E0F" w:rsidP="00877EC4">
            <w:pPr>
              <w:pStyle w:val="NormalLeft"/>
              <w:rPr>
                <w:lang w:val="en-GB"/>
              </w:rPr>
            </w:pPr>
            <w:r w:rsidRPr="00711388">
              <w:rPr>
                <w:lang w:val="en-GB"/>
              </w:rPr>
              <w:t>C0020/R0730</w:t>
            </w:r>
          </w:p>
        </w:tc>
        <w:tc>
          <w:tcPr>
            <w:tcW w:w="1857" w:type="dxa"/>
            <w:tcBorders>
              <w:top w:val="single" w:sz="2" w:space="0" w:color="auto"/>
              <w:left w:val="single" w:sz="2" w:space="0" w:color="auto"/>
              <w:bottom w:val="single" w:sz="2" w:space="0" w:color="auto"/>
              <w:right w:val="single" w:sz="2" w:space="0" w:color="auto"/>
            </w:tcBorders>
          </w:tcPr>
          <w:p w14:paraId="2E75AA9C" w14:textId="77777777" w:rsidR="00144E0F" w:rsidRPr="00711388" w:rsidRDefault="00144E0F" w:rsidP="00877EC4">
            <w:pPr>
              <w:pStyle w:val="NormalLeft"/>
              <w:rPr>
                <w:lang w:val="en-GB"/>
              </w:rPr>
            </w:pPr>
            <w:r w:rsidRPr="00711388">
              <w:rPr>
                <w:lang w:val="en-GB"/>
              </w:rPr>
              <w:t>Other technical provisions</w:t>
            </w:r>
          </w:p>
        </w:tc>
        <w:tc>
          <w:tcPr>
            <w:tcW w:w="5107" w:type="dxa"/>
            <w:tcBorders>
              <w:top w:val="single" w:sz="2" w:space="0" w:color="auto"/>
              <w:left w:val="single" w:sz="2" w:space="0" w:color="auto"/>
              <w:bottom w:val="single" w:sz="2" w:space="0" w:color="auto"/>
              <w:right w:val="single" w:sz="2" w:space="0" w:color="auto"/>
            </w:tcBorders>
          </w:tcPr>
          <w:p w14:paraId="731EEE7F" w14:textId="77777777" w:rsidR="00144E0F" w:rsidRPr="00711388" w:rsidRDefault="00144E0F" w:rsidP="00877EC4">
            <w:pPr>
              <w:pStyle w:val="NormalLeft"/>
              <w:rPr>
                <w:lang w:val="en-GB"/>
              </w:rPr>
            </w:pPr>
            <w:r w:rsidRPr="00711388">
              <w:rPr>
                <w:lang w:val="en-GB"/>
              </w:rPr>
              <w:t>Other technical provisions, as recognised by undertakings in their statutory accounts, in accordance with the local GAAP or IFRS.</w:t>
            </w:r>
          </w:p>
        </w:tc>
      </w:tr>
      <w:tr w:rsidR="00626033" w:rsidRPr="00711388" w14:paraId="6CACC9AB" w14:textId="77777777" w:rsidTr="00877EC4">
        <w:tc>
          <w:tcPr>
            <w:tcW w:w="2322" w:type="dxa"/>
            <w:tcBorders>
              <w:top w:val="single" w:sz="2" w:space="0" w:color="auto"/>
              <w:left w:val="single" w:sz="2" w:space="0" w:color="auto"/>
              <w:bottom w:val="single" w:sz="2" w:space="0" w:color="auto"/>
              <w:right w:val="single" w:sz="2" w:space="0" w:color="auto"/>
            </w:tcBorders>
          </w:tcPr>
          <w:p w14:paraId="00E32D41" w14:textId="05C58C26"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C0020/R0740</w:t>
            </w:r>
          </w:p>
        </w:tc>
        <w:tc>
          <w:tcPr>
            <w:tcW w:w="1857" w:type="dxa"/>
            <w:tcBorders>
              <w:top w:val="single" w:sz="2" w:space="0" w:color="auto"/>
              <w:left w:val="single" w:sz="2" w:space="0" w:color="auto"/>
              <w:bottom w:val="single" w:sz="2" w:space="0" w:color="auto"/>
              <w:right w:val="single" w:sz="2" w:space="0" w:color="auto"/>
            </w:tcBorders>
          </w:tcPr>
          <w:p w14:paraId="264BCC1D" w14:textId="77777777" w:rsidR="00144E0F" w:rsidRPr="00711388" w:rsidRDefault="00144E0F" w:rsidP="00877EC4">
            <w:pPr>
              <w:pStyle w:val="NormalLeft"/>
              <w:rPr>
                <w:lang w:val="en-GB"/>
              </w:rPr>
            </w:pPr>
            <w:r w:rsidRPr="00711388">
              <w:rPr>
                <w:lang w:val="en-GB"/>
              </w:rPr>
              <w:t>Contingent liabilities</w:t>
            </w:r>
          </w:p>
        </w:tc>
        <w:tc>
          <w:tcPr>
            <w:tcW w:w="5107" w:type="dxa"/>
            <w:tcBorders>
              <w:top w:val="single" w:sz="2" w:space="0" w:color="auto"/>
              <w:left w:val="single" w:sz="2" w:space="0" w:color="auto"/>
              <w:bottom w:val="single" w:sz="2" w:space="0" w:color="auto"/>
              <w:right w:val="single" w:sz="2" w:space="0" w:color="auto"/>
            </w:tcBorders>
          </w:tcPr>
          <w:p w14:paraId="44E24289" w14:textId="77777777" w:rsidR="00144E0F" w:rsidRPr="00711388" w:rsidRDefault="00144E0F" w:rsidP="00877EC4">
            <w:pPr>
              <w:pStyle w:val="NormalLeft"/>
              <w:rPr>
                <w:lang w:val="en-GB"/>
              </w:rPr>
            </w:pPr>
            <w:r w:rsidRPr="00711388">
              <w:rPr>
                <w:lang w:val="en-GB"/>
              </w:rPr>
              <w:t>A contingent liability is defined as:</w:t>
            </w:r>
          </w:p>
          <w:p w14:paraId="371F6A7C" w14:textId="0085F578" w:rsidR="00144E0F" w:rsidRPr="00711388" w:rsidRDefault="00144E0F" w:rsidP="00877EC4">
            <w:pPr>
              <w:pStyle w:val="Point0"/>
              <w:rPr>
                <w:lang w:val="en-GB"/>
              </w:rPr>
            </w:pPr>
            <w:r w:rsidRPr="00711388">
              <w:rPr>
                <w:lang w:val="en-GB"/>
              </w:rPr>
              <w:tab/>
              <w:t>a)</w:t>
            </w:r>
            <w:r w:rsidRPr="00711388">
              <w:rPr>
                <w:lang w:val="en-GB"/>
              </w:rPr>
              <w:tab/>
              <w:t>a possible obligation that arises from past events and whose existence will be confirmed only by the occurrence or non</w:t>
            </w:r>
            <w:r w:rsidR="00711388" w:rsidRPr="00711388">
              <w:rPr>
                <w:lang w:val="en-GB"/>
              </w:rPr>
              <w:t>-</w:t>
            </w:r>
            <w:r w:rsidRPr="00711388">
              <w:rPr>
                <w:lang w:val="en-GB"/>
              </w:rPr>
              <w:t>occurrence of one or more uncertain future events not wholly within the control of the entity; or</w:t>
            </w:r>
          </w:p>
          <w:p w14:paraId="4B44D7A2" w14:textId="77777777" w:rsidR="00144E0F" w:rsidRPr="00711388" w:rsidRDefault="00144E0F" w:rsidP="00877EC4">
            <w:pPr>
              <w:pStyle w:val="Point0"/>
              <w:rPr>
                <w:lang w:val="en-GB"/>
              </w:rPr>
            </w:pPr>
            <w:r w:rsidRPr="00711388">
              <w:rPr>
                <w:lang w:val="en-GB"/>
              </w:rPr>
              <w:tab/>
              <w:t>b)</w:t>
            </w:r>
            <w:r w:rsidRPr="00711388">
              <w:rPr>
                <w:lang w:val="en-GB"/>
              </w:rPr>
              <w:tab/>
              <w:t>a present obligation that arises from past events even if:</w:t>
            </w:r>
          </w:p>
          <w:p w14:paraId="2B1151B9" w14:textId="77777777" w:rsidR="00144E0F" w:rsidRPr="00711388" w:rsidRDefault="00144E0F" w:rsidP="00877EC4">
            <w:pPr>
              <w:pStyle w:val="Point1"/>
              <w:rPr>
                <w:lang w:val="en-GB"/>
              </w:rPr>
            </w:pPr>
            <w:r w:rsidRPr="00711388">
              <w:rPr>
                <w:lang w:val="en-GB"/>
              </w:rPr>
              <w:tab/>
              <w:t>(i)</w:t>
            </w:r>
            <w:r w:rsidRPr="00711388">
              <w:rPr>
                <w:lang w:val="en-GB"/>
              </w:rPr>
              <w:tab/>
              <w:t>it is not probable that an outflow of resources embodying economic benefits will be required to settle the obligation; or</w:t>
            </w:r>
          </w:p>
          <w:p w14:paraId="5278E0F3" w14:textId="77777777" w:rsidR="00144E0F" w:rsidRPr="00711388" w:rsidRDefault="00144E0F" w:rsidP="00877EC4">
            <w:pPr>
              <w:pStyle w:val="Point1"/>
              <w:rPr>
                <w:lang w:val="en-GB"/>
              </w:rPr>
            </w:pPr>
            <w:r w:rsidRPr="00711388">
              <w:rPr>
                <w:lang w:val="en-GB"/>
              </w:rPr>
              <w:tab/>
              <w:t>(ii)</w:t>
            </w:r>
            <w:r w:rsidRPr="00711388">
              <w:rPr>
                <w:lang w:val="en-GB"/>
              </w:rPr>
              <w:tab/>
              <w:t>the amount of the obligation cannot be measured with sufficient reliability.</w:t>
            </w:r>
          </w:p>
          <w:p w14:paraId="025AB3B5" w14:textId="77777777" w:rsidR="00144E0F" w:rsidRPr="00711388" w:rsidRDefault="00144E0F" w:rsidP="00877EC4">
            <w:pPr>
              <w:pStyle w:val="NormalLeft"/>
              <w:rPr>
                <w:lang w:val="en-GB"/>
              </w:rPr>
            </w:pPr>
            <w:r w:rsidRPr="00711388">
              <w:rPr>
                <w:lang w:val="en-GB"/>
              </w:rPr>
              <w:lastRenderedPageBreak/>
              <w:t>The amount of contingent liabilities recognised in the balance sheet shall follow the criteria set in Article 11 of the Delegated Regulation (EU) 2015/35.</w:t>
            </w:r>
          </w:p>
        </w:tc>
      </w:tr>
      <w:tr w:rsidR="00626033" w:rsidRPr="00711388" w14:paraId="2CFBBD8E" w14:textId="77777777" w:rsidTr="00877EC4">
        <w:tc>
          <w:tcPr>
            <w:tcW w:w="2322" w:type="dxa"/>
            <w:tcBorders>
              <w:top w:val="single" w:sz="2" w:space="0" w:color="auto"/>
              <w:left w:val="single" w:sz="2" w:space="0" w:color="auto"/>
              <w:bottom w:val="single" w:sz="2" w:space="0" w:color="auto"/>
              <w:right w:val="single" w:sz="2" w:space="0" w:color="auto"/>
            </w:tcBorders>
          </w:tcPr>
          <w:p w14:paraId="3BC197B0" w14:textId="1E5CE748"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C0020/R0750</w:t>
            </w:r>
          </w:p>
        </w:tc>
        <w:tc>
          <w:tcPr>
            <w:tcW w:w="1857" w:type="dxa"/>
            <w:tcBorders>
              <w:top w:val="single" w:sz="2" w:space="0" w:color="auto"/>
              <w:left w:val="single" w:sz="2" w:space="0" w:color="auto"/>
              <w:bottom w:val="single" w:sz="2" w:space="0" w:color="auto"/>
              <w:right w:val="single" w:sz="2" w:space="0" w:color="auto"/>
            </w:tcBorders>
          </w:tcPr>
          <w:p w14:paraId="0CE5215E" w14:textId="77777777" w:rsidR="00144E0F" w:rsidRPr="00711388" w:rsidRDefault="00144E0F" w:rsidP="00877EC4">
            <w:pPr>
              <w:pStyle w:val="NormalLeft"/>
              <w:rPr>
                <w:lang w:val="en-GB"/>
              </w:rPr>
            </w:pPr>
            <w:r w:rsidRPr="00711388">
              <w:rPr>
                <w:lang w:val="en-GB"/>
              </w:rPr>
              <w:t>Provisions other than technical provisions</w:t>
            </w:r>
          </w:p>
        </w:tc>
        <w:tc>
          <w:tcPr>
            <w:tcW w:w="5107" w:type="dxa"/>
            <w:tcBorders>
              <w:top w:val="single" w:sz="2" w:space="0" w:color="auto"/>
              <w:left w:val="single" w:sz="2" w:space="0" w:color="auto"/>
              <w:bottom w:val="single" w:sz="2" w:space="0" w:color="auto"/>
              <w:right w:val="single" w:sz="2" w:space="0" w:color="auto"/>
            </w:tcBorders>
          </w:tcPr>
          <w:p w14:paraId="4D3DD23D" w14:textId="77777777" w:rsidR="00144E0F" w:rsidRPr="00711388" w:rsidRDefault="00144E0F" w:rsidP="00877EC4">
            <w:pPr>
              <w:pStyle w:val="NormalLeft"/>
              <w:rPr>
                <w:lang w:val="en-GB"/>
              </w:rPr>
            </w:pPr>
            <w:r w:rsidRPr="00711388">
              <w:rPr>
                <w:lang w:val="en-GB"/>
              </w:rPr>
              <w:t>Liabilities of uncertain timing or amount, excluding the ones reported under ‘Pension benefit obligations’.</w:t>
            </w:r>
          </w:p>
          <w:p w14:paraId="57B745C0" w14:textId="77777777" w:rsidR="00144E0F" w:rsidRPr="00711388" w:rsidRDefault="00144E0F" w:rsidP="00877EC4">
            <w:pPr>
              <w:pStyle w:val="NormalLeft"/>
              <w:rPr>
                <w:lang w:val="en-GB"/>
              </w:rPr>
            </w:pPr>
            <w:r w:rsidRPr="00711388">
              <w:rPr>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626033" w:rsidRPr="00711388" w14:paraId="1EEDC5D0" w14:textId="77777777" w:rsidTr="00877EC4">
        <w:tc>
          <w:tcPr>
            <w:tcW w:w="2322" w:type="dxa"/>
            <w:tcBorders>
              <w:top w:val="single" w:sz="2" w:space="0" w:color="auto"/>
              <w:left w:val="single" w:sz="2" w:space="0" w:color="auto"/>
              <w:bottom w:val="single" w:sz="2" w:space="0" w:color="auto"/>
              <w:right w:val="single" w:sz="2" w:space="0" w:color="auto"/>
            </w:tcBorders>
          </w:tcPr>
          <w:p w14:paraId="50A3AC27" w14:textId="38DB4C61"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C0020/R0760</w:t>
            </w:r>
          </w:p>
        </w:tc>
        <w:tc>
          <w:tcPr>
            <w:tcW w:w="1857" w:type="dxa"/>
            <w:tcBorders>
              <w:top w:val="single" w:sz="2" w:space="0" w:color="auto"/>
              <w:left w:val="single" w:sz="2" w:space="0" w:color="auto"/>
              <w:bottom w:val="single" w:sz="2" w:space="0" w:color="auto"/>
              <w:right w:val="single" w:sz="2" w:space="0" w:color="auto"/>
            </w:tcBorders>
          </w:tcPr>
          <w:p w14:paraId="32103D85" w14:textId="77777777" w:rsidR="00144E0F" w:rsidRPr="00711388" w:rsidRDefault="00144E0F" w:rsidP="00877EC4">
            <w:pPr>
              <w:pStyle w:val="NormalLeft"/>
              <w:rPr>
                <w:lang w:val="en-GB"/>
              </w:rPr>
            </w:pPr>
            <w:r w:rsidRPr="00711388">
              <w:rPr>
                <w:lang w:val="en-GB"/>
              </w:rPr>
              <w:t>Pension benefit obligations</w:t>
            </w:r>
          </w:p>
        </w:tc>
        <w:tc>
          <w:tcPr>
            <w:tcW w:w="5107" w:type="dxa"/>
            <w:tcBorders>
              <w:top w:val="single" w:sz="2" w:space="0" w:color="auto"/>
              <w:left w:val="single" w:sz="2" w:space="0" w:color="auto"/>
              <w:bottom w:val="single" w:sz="2" w:space="0" w:color="auto"/>
              <w:right w:val="single" w:sz="2" w:space="0" w:color="auto"/>
            </w:tcBorders>
          </w:tcPr>
          <w:p w14:paraId="3414D9A1" w14:textId="77777777" w:rsidR="00144E0F" w:rsidRPr="00711388" w:rsidRDefault="00144E0F" w:rsidP="00877EC4">
            <w:pPr>
              <w:pStyle w:val="NormalLeft"/>
              <w:rPr>
                <w:lang w:val="en-GB"/>
              </w:rPr>
            </w:pPr>
            <w:r w:rsidRPr="00711388">
              <w:rPr>
                <w:lang w:val="en-GB"/>
              </w:rPr>
              <w:t>This is the total net obligations related to employees' pension scheme.</w:t>
            </w:r>
          </w:p>
        </w:tc>
      </w:tr>
      <w:tr w:rsidR="00626033" w:rsidRPr="00711388" w14:paraId="399A866A" w14:textId="77777777" w:rsidTr="00877EC4">
        <w:tc>
          <w:tcPr>
            <w:tcW w:w="2322" w:type="dxa"/>
            <w:tcBorders>
              <w:top w:val="single" w:sz="2" w:space="0" w:color="auto"/>
              <w:left w:val="single" w:sz="2" w:space="0" w:color="auto"/>
              <w:bottom w:val="single" w:sz="2" w:space="0" w:color="auto"/>
              <w:right w:val="single" w:sz="2" w:space="0" w:color="auto"/>
            </w:tcBorders>
          </w:tcPr>
          <w:p w14:paraId="22CA8B9D" w14:textId="40EBD75F"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C0020/R0770</w:t>
            </w:r>
          </w:p>
        </w:tc>
        <w:tc>
          <w:tcPr>
            <w:tcW w:w="1857" w:type="dxa"/>
            <w:tcBorders>
              <w:top w:val="single" w:sz="2" w:space="0" w:color="auto"/>
              <w:left w:val="single" w:sz="2" w:space="0" w:color="auto"/>
              <w:bottom w:val="single" w:sz="2" w:space="0" w:color="auto"/>
              <w:right w:val="single" w:sz="2" w:space="0" w:color="auto"/>
            </w:tcBorders>
          </w:tcPr>
          <w:p w14:paraId="4F5AD1B6" w14:textId="77777777" w:rsidR="00144E0F" w:rsidRPr="00711388" w:rsidRDefault="00144E0F" w:rsidP="00877EC4">
            <w:pPr>
              <w:pStyle w:val="NormalLeft"/>
              <w:rPr>
                <w:lang w:val="en-GB"/>
              </w:rPr>
            </w:pPr>
            <w:r w:rsidRPr="00711388">
              <w:rPr>
                <w:lang w:val="en-GB"/>
              </w:rPr>
              <w:t>Deposits from reinsurers</w:t>
            </w:r>
          </w:p>
        </w:tc>
        <w:tc>
          <w:tcPr>
            <w:tcW w:w="5107" w:type="dxa"/>
            <w:tcBorders>
              <w:top w:val="single" w:sz="2" w:space="0" w:color="auto"/>
              <w:left w:val="single" w:sz="2" w:space="0" w:color="auto"/>
              <w:bottom w:val="single" w:sz="2" w:space="0" w:color="auto"/>
              <w:right w:val="single" w:sz="2" w:space="0" w:color="auto"/>
            </w:tcBorders>
          </w:tcPr>
          <w:p w14:paraId="6A2C1E7D" w14:textId="77777777" w:rsidR="00144E0F" w:rsidRPr="00711388" w:rsidRDefault="00144E0F" w:rsidP="00877EC4">
            <w:pPr>
              <w:pStyle w:val="NormalLeft"/>
              <w:rPr>
                <w:lang w:val="en-GB"/>
              </w:rPr>
            </w:pPr>
            <w:r w:rsidRPr="00711388">
              <w:rPr>
                <w:lang w:val="en-GB"/>
              </w:rPr>
              <w:t>Amounts (e.g. cash) received from reinsurer or deducted by the reinsurer according to the reinsurance contract.</w:t>
            </w:r>
          </w:p>
        </w:tc>
      </w:tr>
      <w:tr w:rsidR="00626033" w:rsidRPr="00711388" w14:paraId="32ACC7AC" w14:textId="77777777" w:rsidTr="00877EC4">
        <w:tc>
          <w:tcPr>
            <w:tcW w:w="2322" w:type="dxa"/>
            <w:tcBorders>
              <w:top w:val="single" w:sz="2" w:space="0" w:color="auto"/>
              <w:left w:val="single" w:sz="2" w:space="0" w:color="auto"/>
              <w:bottom w:val="single" w:sz="2" w:space="0" w:color="auto"/>
              <w:right w:val="single" w:sz="2" w:space="0" w:color="auto"/>
            </w:tcBorders>
          </w:tcPr>
          <w:p w14:paraId="782364A6" w14:textId="7B88FF6E"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C0020/R0780</w:t>
            </w:r>
          </w:p>
        </w:tc>
        <w:tc>
          <w:tcPr>
            <w:tcW w:w="1857" w:type="dxa"/>
            <w:tcBorders>
              <w:top w:val="single" w:sz="2" w:space="0" w:color="auto"/>
              <w:left w:val="single" w:sz="2" w:space="0" w:color="auto"/>
              <w:bottom w:val="single" w:sz="2" w:space="0" w:color="auto"/>
              <w:right w:val="single" w:sz="2" w:space="0" w:color="auto"/>
            </w:tcBorders>
          </w:tcPr>
          <w:p w14:paraId="00D933D6" w14:textId="77777777" w:rsidR="00144E0F" w:rsidRPr="00711388" w:rsidRDefault="00144E0F" w:rsidP="00877EC4">
            <w:pPr>
              <w:pStyle w:val="NormalLeft"/>
              <w:rPr>
                <w:lang w:val="en-GB"/>
              </w:rPr>
            </w:pPr>
            <w:r w:rsidRPr="00711388">
              <w:rPr>
                <w:lang w:val="en-GB"/>
              </w:rPr>
              <w:t>Deferred tax liabilities</w:t>
            </w:r>
          </w:p>
        </w:tc>
        <w:tc>
          <w:tcPr>
            <w:tcW w:w="5107" w:type="dxa"/>
            <w:tcBorders>
              <w:top w:val="single" w:sz="2" w:space="0" w:color="auto"/>
              <w:left w:val="single" w:sz="2" w:space="0" w:color="auto"/>
              <w:bottom w:val="single" w:sz="2" w:space="0" w:color="auto"/>
              <w:right w:val="single" w:sz="2" w:space="0" w:color="auto"/>
            </w:tcBorders>
          </w:tcPr>
          <w:p w14:paraId="27A65237" w14:textId="77777777" w:rsidR="00144E0F" w:rsidRPr="00711388" w:rsidRDefault="00144E0F" w:rsidP="00877EC4">
            <w:pPr>
              <w:pStyle w:val="NormalLeft"/>
              <w:rPr>
                <w:lang w:val="en-GB"/>
              </w:rPr>
            </w:pPr>
            <w:r w:rsidRPr="00711388">
              <w:rPr>
                <w:lang w:val="en-GB"/>
              </w:rPr>
              <w:t>Deferred tax liabilities are the amounts of income taxes payable in future periods in respect of taxable temporary differences.</w:t>
            </w:r>
          </w:p>
        </w:tc>
      </w:tr>
      <w:tr w:rsidR="00626033" w:rsidRPr="00711388" w14:paraId="2281BBF3" w14:textId="77777777" w:rsidTr="00877EC4">
        <w:tc>
          <w:tcPr>
            <w:tcW w:w="2322" w:type="dxa"/>
            <w:tcBorders>
              <w:top w:val="single" w:sz="2" w:space="0" w:color="auto"/>
              <w:left w:val="single" w:sz="2" w:space="0" w:color="auto"/>
              <w:bottom w:val="single" w:sz="2" w:space="0" w:color="auto"/>
              <w:right w:val="single" w:sz="2" w:space="0" w:color="auto"/>
            </w:tcBorders>
          </w:tcPr>
          <w:p w14:paraId="2974DF99" w14:textId="37C82E3B"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C0020/R0790</w:t>
            </w:r>
          </w:p>
        </w:tc>
        <w:tc>
          <w:tcPr>
            <w:tcW w:w="1857" w:type="dxa"/>
            <w:tcBorders>
              <w:top w:val="single" w:sz="2" w:space="0" w:color="auto"/>
              <w:left w:val="single" w:sz="2" w:space="0" w:color="auto"/>
              <w:bottom w:val="single" w:sz="2" w:space="0" w:color="auto"/>
              <w:right w:val="single" w:sz="2" w:space="0" w:color="auto"/>
            </w:tcBorders>
          </w:tcPr>
          <w:p w14:paraId="03B2C511" w14:textId="77777777" w:rsidR="00144E0F" w:rsidRPr="00711388" w:rsidRDefault="00144E0F" w:rsidP="00877EC4">
            <w:pPr>
              <w:pStyle w:val="NormalLeft"/>
              <w:rPr>
                <w:lang w:val="en-GB"/>
              </w:rPr>
            </w:pPr>
            <w:r w:rsidRPr="00711388">
              <w:rPr>
                <w:lang w:val="en-GB"/>
              </w:rPr>
              <w:t>Derivatives</w:t>
            </w:r>
          </w:p>
        </w:tc>
        <w:tc>
          <w:tcPr>
            <w:tcW w:w="5107" w:type="dxa"/>
            <w:tcBorders>
              <w:top w:val="single" w:sz="2" w:space="0" w:color="auto"/>
              <w:left w:val="single" w:sz="2" w:space="0" w:color="auto"/>
              <w:bottom w:val="single" w:sz="2" w:space="0" w:color="auto"/>
              <w:right w:val="single" w:sz="2" w:space="0" w:color="auto"/>
            </w:tcBorders>
          </w:tcPr>
          <w:p w14:paraId="7C3EDC26" w14:textId="77777777" w:rsidR="00144E0F" w:rsidRPr="00711388" w:rsidRDefault="00144E0F" w:rsidP="00877EC4">
            <w:pPr>
              <w:pStyle w:val="NormalLeft"/>
              <w:rPr>
                <w:lang w:val="en-GB"/>
              </w:rPr>
            </w:pPr>
            <w:r w:rsidRPr="00711388">
              <w:rPr>
                <w:lang w:val="en-GB"/>
              </w:rPr>
              <w:t>A financial instrument or other contract with all three of the following characteristics:</w:t>
            </w:r>
          </w:p>
          <w:p w14:paraId="1290A47E" w14:textId="124C9B03" w:rsidR="00144E0F" w:rsidRPr="00711388" w:rsidRDefault="00144E0F" w:rsidP="00877EC4">
            <w:pPr>
              <w:pStyle w:val="Point0"/>
              <w:rPr>
                <w:lang w:val="en-GB"/>
              </w:rPr>
            </w:pPr>
            <w:r w:rsidRPr="00711388">
              <w:rPr>
                <w:lang w:val="en-GB"/>
              </w:rPr>
              <w:tab/>
              <w:t>(a)</w:t>
            </w:r>
            <w:r w:rsidRPr="00711388">
              <w:rPr>
                <w:lang w:val="en-GB"/>
              </w:rPr>
              <w:tab/>
              <w:t>Its value changes in response to the change in a specified interest rate, financial instrument price, commodity price, foreign exchange rate, index of prices or rates, credit rating or credit index, or other variable, provided in the case of a non</w:t>
            </w:r>
            <w:r w:rsidR="00711388" w:rsidRPr="00711388">
              <w:rPr>
                <w:lang w:val="en-GB"/>
              </w:rPr>
              <w:t>-</w:t>
            </w:r>
            <w:r w:rsidRPr="00711388">
              <w:rPr>
                <w:lang w:val="en-GB"/>
              </w:rPr>
              <w:t>financial variable that the variable is not specific to a party to the contract (sometimes called the ‘underlying’).</w:t>
            </w:r>
          </w:p>
          <w:p w14:paraId="52032940" w14:textId="77777777" w:rsidR="00144E0F" w:rsidRPr="00711388" w:rsidRDefault="00144E0F" w:rsidP="00877EC4">
            <w:pPr>
              <w:pStyle w:val="Point0"/>
              <w:rPr>
                <w:lang w:val="en-GB"/>
              </w:rPr>
            </w:pPr>
            <w:r w:rsidRPr="00711388">
              <w:rPr>
                <w:lang w:val="en-GB"/>
              </w:rPr>
              <w:tab/>
              <w:t>(b)</w:t>
            </w:r>
            <w:r w:rsidRPr="00711388">
              <w:rPr>
                <w:lang w:val="en-GB"/>
              </w:rPr>
              <w:tab/>
              <w:t>It requires no initial net investment or an initial net investment that is smaller than would be required for other types of contracts that would be expected to have a similar response to changes in market factors.</w:t>
            </w:r>
          </w:p>
          <w:p w14:paraId="5E524DEC" w14:textId="77777777" w:rsidR="00144E0F" w:rsidRPr="00711388" w:rsidRDefault="00144E0F" w:rsidP="00877EC4">
            <w:pPr>
              <w:pStyle w:val="Point0"/>
              <w:rPr>
                <w:lang w:val="en-GB"/>
              </w:rPr>
            </w:pPr>
            <w:r w:rsidRPr="00711388">
              <w:rPr>
                <w:lang w:val="en-GB"/>
              </w:rPr>
              <w:tab/>
              <w:t>(c)</w:t>
            </w:r>
            <w:r w:rsidRPr="00711388">
              <w:rPr>
                <w:lang w:val="en-GB"/>
              </w:rPr>
              <w:tab/>
              <w:t>It is settled at a future date.</w:t>
            </w:r>
          </w:p>
          <w:p w14:paraId="16843020" w14:textId="72A3BE8C" w:rsidR="00144E0F" w:rsidRPr="00711388" w:rsidRDefault="00144E0F" w:rsidP="00877EC4">
            <w:pPr>
              <w:pStyle w:val="NormalLeft"/>
              <w:rPr>
                <w:lang w:val="en-GB"/>
              </w:rPr>
            </w:pPr>
            <w:r w:rsidRPr="00711388">
              <w:rPr>
                <w:lang w:val="en-GB"/>
              </w:rPr>
              <w:t xml:space="preserve">Only derivative liabilities shall be reported on this row (i.e. derivatives with negative values as of the </w:t>
            </w:r>
            <w:r w:rsidRPr="00711388">
              <w:rPr>
                <w:lang w:val="en-GB"/>
              </w:rPr>
              <w:lastRenderedPageBreak/>
              <w:t>reporting date.) Derivatives assets shall be reported under C0010</w:t>
            </w:r>
            <w:r w:rsidR="00711388" w:rsidRPr="00711388">
              <w:rPr>
                <w:lang w:val="en-GB"/>
              </w:rPr>
              <w:t>-</w:t>
            </w:r>
            <w:r w:rsidRPr="00711388">
              <w:rPr>
                <w:lang w:val="en-GB"/>
              </w:rPr>
              <w:t>C0020/R0190.</w:t>
            </w:r>
          </w:p>
          <w:p w14:paraId="683709D9" w14:textId="77777777" w:rsidR="00144E0F" w:rsidRPr="00711388" w:rsidRDefault="00144E0F" w:rsidP="00877EC4">
            <w:pPr>
              <w:pStyle w:val="NormalLeft"/>
              <w:rPr>
                <w:lang w:val="en-GB"/>
              </w:rPr>
            </w:pPr>
            <w:r w:rsidRPr="00711388">
              <w:rPr>
                <w:lang w:val="en-GB"/>
              </w:rPr>
              <w:t>Undertakings which do not value derivatives in their Local GAAP do not need to provide a financial statements value.</w:t>
            </w:r>
          </w:p>
        </w:tc>
      </w:tr>
      <w:tr w:rsidR="00626033" w:rsidRPr="00711388" w14:paraId="4415B5AD" w14:textId="77777777" w:rsidTr="00877EC4">
        <w:tc>
          <w:tcPr>
            <w:tcW w:w="2322" w:type="dxa"/>
            <w:tcBorders>
              <w:top w:val="single" w:sz="2" w:space="0" w:color="auto"/>
              <w:left w:val="single" w:sz="2" w:space="0" w:color="auto"/>
              <w:bottom w:val="single" w:sz="2" w:space="0" w:color="auto"/>
              <w:right w:val="single" w:sz="2" w:space="0" w:color="auto"/>
            </w:tcBorders>
          </w:tcPr>
          <w:p w14:paraId="66142541" w14:textId="25552477"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C0020/R0800</w:t>
            </w:r>
          </w:p>
        </w:tc>
        <w:tc>
          <w:tcPr>
            <w:tcW w:w="1857" w:type="dxa"/>
            <w:tcBorders>
              <w:top w:val="single" w:sz="2" w:space="0" w:color="auto"/>
              <w:left w:val="single" w:sz="2" w:space="0" w:color="auto"/>
              <w:bottom w:val="single" w:sz="2" w:space="0" w:color="auto"/>
              <w:right w:val="single" w:sz="2" w:space="0" w:color="auto"/>
            </w:tcBorders>
          </w:tcPr>
          <w:p w14:paraId="2DE60F7F" w14:textId="77777777" w:rsidR="00144E0F" w:rsidRPr="00711388" w:rsidRDefault="00144E0F" w:rsidP="00877EC4">
            <w:pPr>
              <w:pStyle w:val="NormalLeft"/>
              <w:rPr>
                <w:lang w:val="en-GB"/>
              </w:rPr>
            </w:pPr>
            <w:r w:rsidRPr="00711388">
              <w:rPr>
                <w:lang w:val="en-GB"/>
              </w:rPr>
              <w:t>Debts owed to credit institutions</w:t>
            </w:r>
          </w:p>
        </w:tc>
        <w:tc>
          <w:tcPr>
            <w:tcW w:w="5107" w:type="dxa"/>
            <w:tcBorders>
              <w:top w:val="single" w:sz="2" w:space="0" w:color="auto"/>
              <w:left w:val="single" w:sz="2" w:space="0" w:color="auto"/>
              <w:bottom w:val="single" w:sz="2" w:space="0" w:color="auto"/>
              <w:right w:val="single" w:sz="2" w:space="0" w:color="auto"/>
            </w:tcBorders>
          </w:tcPr>
          <w:p w14:paraId="6DED4FA7" w14:textId="08C48E4A" w:rsidR="00144E0F" w:rsidRPr="00711388" w:rsidRDefault="00144E0F" w:rsidP="00877EC4">
            <w:pPr>
              <w:pStyle w:val="NormalLeft"/>
              <w:rPr>
                <w:lang w:val="en-GB"/>
              </w:rPr>
            </w:pPr>
            <w:r w:rsidRPr="00711388">
              <w:rPr>
                <w:lang w:val="en-GB"/>
              </w:rPr>
              <w:t xml:space="preserve">Debts, such as mortgage and loans, owed to credit institutions, excluding bonds held by credit institutions (it is not possible for the undertaking to identify all the holders of the bonds that it issues) and subordinated liabilities. </w:t>
            </w:r>
            <w:del w:id="406" w:author="Author">
              <w:r w:rsidRPr="00711388" w:rsidDel="002C6F72">
                <w:rPr>
                  <w:lang w:val="en-GB"/>
                </w:rPr>
                <w:delText xml:space="preserve">It </w:delText>
              </w:r>
            </w:del>
            <w:r w:rsidRPr="00711388">
              <w:rPr>
                <w:lang w:val="en-GB"/>
              </w:rPr>
              <w:t>This shall also include bank overdrafts.</w:t>
            </w:r>
          </w:p>
        </w:tc>
      </w:tr>
      <w:tr w:rsidR="00626033" w:rsidRPr="00711388" w14:paraId="7ECD010F" w14:textId="77777777" w:rsidTr="00877EC4">
        <w:tc>
          <w:tcPr>
            <w:tcW w:w="2322" w:type="dxa"/>
            <w:tcBorders>
              <w:top w:val="single" w:sz="2" w:space="0" w:color="auto"/>
              <w:left w:val="single" w:sz="2" w:space="0" w:color="auto"/>
              <w:bottom w:val="single" w:sz="2" w:space="0" w:color="auto"/>
              <w:right w:val="single" w:sz="2" w:space="0" w:color="auto"/>
            </w:tcBorders>
          </w:tcPr>
          <w:p w14:paraId="0FE77901" w14:textId="09B385B1" w:rsidR="00144E0F" w:rsidRPr="00711388" w:rsidRDefault="00144E0F" w:rsidP="009F0D75">
            <w:pPr>
              <w:pStyle w:val="NormalLeft"/>
              <w:rPr>
                <w:lang w:val="en-GB"/>
              </w:rPr>
            </w:pPr>
            <w:r w:rsidRPr="00711388">
              <w:rPr>
                <w:lang w:val="en-GB"/>
              </w:rPr>
              <w:t>C0010</w:t>
            </w:r>
            <w:r w:rsidR="00711388" w:rsidRPr="00711388">
              <w:rPr>
                <w:lang w:val="en-GB"/>
              </w:rPr>
              <w:t>-</w:t>
            </w:r>
            <w:r w:rsidRPr="00711388">
              <w:rPr>
                <w:lang w:val="en-GB"/>
              </w:rPr>
              <w:t xml:space="preserve">C0020/R0810 </w:t>
            </w:r>
          </w:p>
        </w:tc>
        <w:tc>
          <w:tcPr>
            <w:tcW w:w="1857" w:type="dxa"/>
            <w:tcBorders>
              <w:top w:val="single" w:sz="2" w:space="0" w:color="auto"/>
              <w:left w:val="single" w:sz="2" w:space="0" w:color="auto"/>
              <w:bottom w:val="single" w:sz="2" w:space="0" w:color="auto"/>
              <w:right w:val="single" w:sz="2" w:space="0" w:color="auto"/>
            </w:tcBorders>
          </w:tcPr>
          <w:p w14:paraId="3E19D5F5" w14:textId="77777777" w:rsidR="00144E0F" w:rsidRPr="00711388" w:rsidRDefault="00144E0F" w:rsidP="00877EC4">
            <w:pPr>
              <w:pStyle w:val="NormalLeft"/>
              <w:rPr>
                <w:lang w:val="en-GB"/>
              </w:rPr>
            </w:pPr>
            <w:r w:rsidRPr="00711388">
              <w:rPr>
                <w:lang w:val="en-GB"/>
              </w:rPr>
              <w:t>Financial liabilities other than debts owed to credit institutions</w:t>
            </w:r>
          </w:p>
        </w:tc>
        <w:tc>
          <w:tcPr>
            <w:tcW w:w="5107" w:type="dxa"/>
            <w:tcBorders>
              <w:top w:val="single" w:sz="2" w:space="0" w:color="auto"/>
              <w:left w:val="single" w:sz="2" w:space="0" w:color="auto"/>
              <w:bottom w:val="single" w:sz="2" w:space="0" w:color="auto"/>
              <w:right w:val="single" w:sz="2" w:space="0" w:color="auto"/>
            </w:tcBorders>
          </w:tcPr>
          <w:p w14:paraId="0031F37F" w14:textId="77777777" w:rsidR="00144E0F" w:rsidRPr="00711388" w:rsidRDefault="00144E0F" w:rsidP="00877EC4">
            <w:pPr>
              <w:pStyle w:val="NormalLeft"/>
              <w:rPr>
                <w:lang w:val="en-GB"/>
              </w:rPr>
            </w:pPr>
            <w:r w:rsidRPr="00711388">
              <w:rPr>
                <w:lang w:val="en-GB"/>
              </w:rPr>
              <w:t>Financial liabilities including bonds issued by undertaking (held by credit institutions or not), structured notes issued by the undertaking itself and mortgage and loans due to other entities than credit institutions.</w:t>
            </w:r>
          </w:p>
          <w:p w14:paraId="1756FA4C" w14:textId="77777777" w:rsidR="00144E0F" w:rsidRPr="00711388" w:rsidRDefault="00144E0F" w:rsidP="00877EC4">
            <w:pPr>
              <w:pStyle w:val="NormalLeft"/>
              <w:rPr>
                <w:lang w:val="en-GB"/>
              </w:rPr>
            </w:pPr>
            <w:r w:rsidRPr="00711388">
              <w:rPr>
                <w:lang w:val="en-GB"/>
              </w:rPr>
              <w:t>Subordinated liabilities shall not be included here.</w:t>
            </w:r>
          </w:p>
        </w:tc>
      </w:tr>
      <w:tr w:rsidR="00626033" w:rsidRPr="00711388" w14:paraId="2CEA1CE0" w14:textId="77777777" w:rsidTr="00877EC4">
        <w:tc>
          <w:tcPr>
            <w:tcW w:w="2322" w:type="dxa"/>
            <w:tcBorders>
              <w:top w:val="single" w:sz="2" w:space="0" w:color="auto"/>
              <w:left w:val="single" w:sz="2" w:space="0" w:color="auto"/>
              <w:bottom w:val="single" w:sz="2" w:space="0" w:color="auto"/>
              <w:right w:val="single" w:sz="2" w:space="0" w:color="auto"/>
            </w:tcBorders>
          </w:tcPr>
          <w:p w14:paraId="19AEA7A6" w14:textId="2B3BBA87"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C0020/R0820</w:t>
            </w:r>
          </w:p>
        </w:tc>
        <w:tc>
          <w:tcPr>
            <w:tcW w:w="1857" w:type="dxa"/>
            <w:tcBorders>
              <w:top w:val="single" w:sz="2" w:space="0" w:color="auto"/>
              <w:left w:val="single" w:sz="2" w:space="0" w:color="auto"/>
              <w:bottom w:val="single" w:sz="2" w:space="0" w:color="auto"/>
              <w:right w:val="single" w:sz="2" w:space="0" w:color="auto"/>
            </w:tcBorders>
          </w:tcPr>
          <w:p w14:paraId="5C625974" w14:textId="77777777" w:rsidR="00144E0F" w:rsidRPr="00711388" w:rsidRDefault="00144E0F" w:rsidP="00877EC4">
            <w:pPr>
              <w:pStyle w:val="NormalLeft"/>
              <w:rPr>
                <w:lang w:val="en-GB"/>
              </w:rPr>
            </w:pPr>
            <w:r w:rsidRPr="00711388">
              <w:rPr>
                <w:lang w:val="en-GB"/>
              </w:rPr>
              <w:t>Insurance and intermediaries payables</w:t>
            </w:r>
          </w:p>
        </w:tc>
        <w:tc>
          <w:tcPr>
            <w:tcW w:w="5107" w:type="dxa"/>
            <w:tcBorders>
              <w:top w:val="single" w:sz="2" w:space="0" w:color="auto"/>
              <w:left w:val="single" w:sz="2" w:space="0" w:color="auto"/>
              <w:bottom w:val="single" w:sz="2" w:space="0" w:color="auto"/>
              <w:right w:val="single" w:sz="2" w:space="0" w:color="auto"/>
            </w:tcBorders>
          </w:tcPr>
          <w:p w14:paraId="440EA24A" w14:textId="77777777" w:rsidR="00144E0F" w:rsidRPr="00711388" w:rsidRDefault="00144E0F" w:rsidP="00877EC4">
            <w:pPr>
              <w:pStyle w:val="NormalLeft"/>
              <w:rPr>
                <w:lang w:val="en-GB"/>
              </w:rPr>
            </w:pPr>
            <w:r w:rsidRPr="00711388">
              <w:rPr>
                <w:lang w:val="en-GB"/>
              </w:rPr>
              <w:t>Amounts payable to policyholders, insurers and other business linked to insurance that are not included in technical provisions.</w:t>
            </w:r>
          </w:p>
          <w:p w14:paraId="0074C0FC" w14:textId="77777777" w:rsidR="00144E0F" w:rsidRPr="00711388" w:rsidRDefault="00144E0F" w:rsidP="00877EC4">
            <w:pPr>
              <w:pStyle w:val="NormalLeft"/>
              <w:rPr>
                <w:lang w:val="en-GB"/>
              </w:rPr>
            </w:pPr>
            <w:r w:rsidRPr="00711388">
              <w:rPr>
                <w:lang w:val="en-GB"/>
              </w:rPr>
              <w:t>Includes amounts payable to (re)insurance intermediaries (e.g. commissions due to intermediaries but not yet paid by the undertaking).</w:t>
            </w:r>
          </w:p>
          <w:p w14:paraId="1A1C3DB2" w14:textId="77777777" w:rsidR="00144E0F" w:rsidRPr="00711388" w:rsidRDefault="00144E0F" w:rsidP="00877EC4">
            <w:pPr>
              <w:pStyle w:val="NormalLeft"/>
              <w:rPr>
                <w:lang w:val="en-GB"/>
              </w:rPr>
            </w:pPr>
            <w:r w:rsidRPr="00711388">
              <w:rPr>
                <w:lang w:val="en-GB"/>
              </w:rPr>
              <w:t>Excludes loans &amp; mortgages due to other insurance companies, if they only relate to financing and are not linked to insurance business (such loans and mortgages shall be reported as financial liabilities).</w:t>
            </w:r>
          </w:p>
          <w:p w14:paraId="2C900A5B" w14:textId="64AE51C5" w:rsidR="00144E0F" w:rsidRPr="00711388" w:rsidRDefault="00144E0F" w:rsidP="0046692C">
            <w:pPr>
              <w:pStyle w:val="NormalLeft"/>
              <w:rPr>
                <w:lang w:val="en-GB"/>
              </w:rPr>
            </w:pPr>
            <w:r w:rsidRPr="00711388">
              <w:rPr>
                <w:lang w:val="en-GB"/>
              </w:rPr>
              <w:t>It shall include payables from reinsurance accepted.</w:t>
            </w:r>
          </w:p>
        </w:tc>
      </w:tr>
      <w:tr w:rsidR="00626033" w:rsidRPr="00711388" w14:paraId="2706735A" w14:textId="77777777" w:rsidTr="00877EC4">
        <w:tc>
          <w:tcPr>
            <w:tcW w:w="2322" w:type="dxa"/>
            <w:tcBorders>
              <w:top w:val="single" w:sz="2" w:space="0" w:color="auto"/>
              <w:left w:val="single" w:sz="2" w:space="0" w:color="auto"/>
              <w:bottom w:val="single" w:sz="2" w:space="0" w:color="auto"/>
              <w:right w:val="single" w:sz="2" w:space="0" w:color="auto"/>
            </w:tcBorders>
          </w:tcPr>
          <w:p w14:paraId="2C6292B8" w14:textId="2FC69940"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C0020/R0830</w:t>
            </w:r>
          </w:p>
        </w:tc>
        <w:tc>
          <w:tcPr>
            <w:tcW w:w="1857" w:type="dxa"/>
            <w:tcBorders>
              <w:top w:val="single" w:sz="2" w:space="0" w:color="auto"/>
              <w:left w:val="single" w:sz="2" w:space="0" w:color="auto"/>
              <w:bottom w:val="single" w:sz="2" w:space="0" w:color="auto"/>
              <w:right w:val="single" w:sz="2" w:space="0" w:color="auto"/>
            </w:tcBorders>
          </w:tcPr>
          <w:p w14:paraId="5CA37269" w14:textId="77777777" w:rsidR="00144E0F" w:rsidRPr="00711388" w:rsidRDefault="00144E0F" w:rsidP="00877EC4">
            <w:pPr>
              <w:pStyle w:val="NormalLeft"/>
              <w:rPr>
                <w:lang w:val="en-GB"/>
              </w:rPr>
            </w:pPr>
            <w:r w:rsidRPr="00711388">
              <w:rPr>
                <w:lang w:val="en-GB"/>
              </w:rPr>
              <w:t>Reinsurance payables</w:t>
            </w:r>
          </w:p>
        </w:tc>
        <w:tc>
          <w:tcPr>
            <w:tcW w:w="5107" w:type="dxa"/>
            <w:tcBorders>
              <w:top w:val="single" w:sz="2" w:space="0" w:color="auto"/>
              <w:left w:val="single" w:sz="2" w:space="0" w:color="auto"/>
              <w:bottom w:val="single" w:sz="2" w:space="0" w:color="auto"/>
              <w:right w:val="single" w:sz="2" w:space="0" w:color="auto"/>
            </w:tcBorders>
          </w:tcPr>
          <w:p w14:paraId="0569109F" w14:textId="0E83DDF1" w:rsidR="00144E0F" w:rsidRPr="00711388" w:rsidRDefault="00144E0F" w:rsidP="00877EC4">
            <w:pPr>
              <w:pStyle w:val="NormalLeft"/>
              <w:rPr>
                <w:lang w:val="en-GB"/>
              </w:rPr>
            </w:pPr>
            <w:r w:rsidRPr="00711388">
              <w:rPr>
                <w:lang w:val="en-GB"/>
              </w:rPr>
              <w:t>Amounts payable to reinsurers (in particular current accounts) other than deposits linked to reinsurance business that are not included in reinsurance recoverables</w:t>
            </w:r>
            <w:r w:rsidR="003C7160" w:rsidRPr="00711388">
              <w:rPr>
                <w:lang w:val="en-GB"/>
              </w:rPr>
              <w:t>, including payables from the undertaking to reinsurers in relation to other than insurance events</w:t>
            </w:r>
            <w:r w:rsidRPr="00711388">
              <w:rPr>
                <w:lang w:val="en-GB"/>
              </w:rPr>
              <w:t>.</w:t>
            </w:r>
          </w:p>
          <w:p w14:paraId="2AAF5B83" w14:textId="77777777" w:rsidR="00144E0F" w:rsidRPr="00711388" w:rsidRDefault="00144E0F" w:rsidP="00877EC4">
            <w:pPr>
              <w:pStyle w:val="NormalLeft"/>
              <w:rPr>
                <w:lang w:val="en-GB"/>
              </w:rPr>
            </w:pPr>
            <w:r w:rsidRPr="00711388">
              <w:rPr>
                <w:lang w:val="en-GB"/>
              </w:rPr>
              <w:t>Includes payables to reinsurers that relate to ceded premiums.</w:t>
            </w:r>
          </w:p>
          <w:p w14:paraId="24566976" w14:textId="2C7E8EF7" w:rsidR="00C467BA" w:rsidRPr="00711388" w:rsidRDefault="007B10B7" w:rsidP="00877EC4">
            <w:pPr>
              <w:pStyle w:val="NormalLeft"/>
              <w:rPr>
                <w:lang w:val="en-GB"/>
              </w:rPr>
            </w:pPr>
            <w:r w:rsidRPr="00711388">
              <w:rPr>
                <w:lang w:val="en-GB"/>
              </w:rPr>
              <w:t xml:space="preserve">For the ‘Solvency II value’ </w:t>
            </w:r>
            <w:r w:rsidR="00C467BA" w:rsidRPr="00711388">
              <w:rPr>
                <w:lang w:val="en-GB"/>
              </w:rPr>
              <w:t>column (C0010) this cell</w:t>
            </w:r>
            <w:del w:id="407" w:author="Author">
              <w:r w:rsidR="00C467BA" w:rsidRPr="00711388" w:rsidDel="003323F0">
                <w:rPr>
                  <w:lang w:val="en-GB"/>
                </w:rPr>
                <w:delText xml:space="preserve"> </w:delText>
              </w:r>
              <w:r w:rsidR="00D8657B" w:rsidRPr="00711388" w:rsidDel="003323F0">
                <w:rPr>
                  <w:lang w:val="en-GB"/>
                </w:rPr>
                <w:delText xml:space="preserve"> </w:delText>
              </w:r>
            </w:del>
            <w:ins w:id="408" w:author="Author">
              <w:r w:rsidR="003323F0">
                <w:rPr>
                  <w:lang w:val="en-GB"/>
                </w:rPr>
                <w:t xml:space="preserve"> </w:t>
              </w:r>
            </w:ins>
            <w:r w:rsidR="00D8657B" w:rsidRPr="00711388">
              <w:rPr>
                <w:lang w:val="en-GB"/>
              </w:rPr>
              <w:t xml:space="preserve">shall </w:t>
            </w:r>
            <w:r w:rsidR="00C467BA" w:rsidRPr="00711388">
              <w:rPr>
                <w:lang w:val="en-GB"/>
              </w:rPr>
              <w:t xml:space="preserve">include </w:t>
            </w:r>
            <w:r w:rsidR="00B641C8" w:rsidRPr="00711388">
              <w:rPr>
                <w:lang w:val="en-GB"/>
              </w:rPr>
              <w:t>all expected</w:t>
            </w:r>
            <w:r w:rsidR="00C467BA" w:rsidRPr="00711388">
              <w:rPr>
                <w:lang w:val="en-GB"/>
              </w:rPr>
              <w:t xml:space="preserve"> payments </w:t>
            </w:r>
            <w:r w:rsidR="004A4E76" w:rsidRPr="00711388">
              <w:rPr>
                <w:lang w:val="en-GB"/>
              </w:rPr>
              <w:t>(</w:t>
            </w:r>
            <w:r w:rsidR="00B641C8" w:rsidRPr="00711388">
              <w:rPr>
                <w:lang w:val="en-GB"/>
              </w:rPr>
              <w:t xml:space="preserve">due and </w:t>
            </w:r>
            <w:r w:rsidR="00B641C8" w:rsidRPr="00711388">
              <w:rPr>
                <w:lang w:val="en-GB"/>
              </w:rPr>
              <w:lastRenderedPageBreak/>
              <w:t>past-due</w:t>
            </w:r>
            <w:r w:rsidR="004A4E76" w:rsidRPr="00711388">
              <w:rPr>
                <w:lang w:val="en-GB"/>
              </w:rPr>
              <w:t>)</w:t>
            </w:r>
            <w:r w:rsidR="00B641C8" w:rsidRPr="00711388">
              <w:rPr>
                <w:lang w:val="en-GB"/>
              </w:rPr>
              <w:t xml:space="preserve"> from </w:t>
            </w:r>
            <w:r w:rsidR="004A4E76" w:rsidRPr="00711388">
              <w:rPr>
                <w:lang w:val="en-GB"/>
              </w:rPr>
              <w:t xml:space="preserve">the undertaking </w:t>
            </w:r>
            <w:r w:rsidR="00C467BA" w:rsidRPr="00711388">
              <w:rPr>
                <w:lang w:val="en-GB"/>
              </w:rPr>
              <w:t>to reinsurers</w:t>
            </w:r>
            <w:r w:rsidR="004A4E76" w:rsidRPr="00711388">
              <w:rPr>
                <w:lang w:val="en-GB"/>
              </w:rPr>
              <w:t xml:space="preserve"> that are not included in reinsurance recoverables.</w:t>
            </w:r>
            <w:r w:rsidR="00B641C8" w:rsidRPr="00711388">
              <w:rPr>
                <w:lang w:val="en-GB"/>
              </w:rPr>
              <w:t xml:space="preserve"> These should not be included in the item "any other liabilities not elsewhere shown".</w:t>
            </w:r>
          </w:p>
          <w:p w14:paraId="36440877" w14:textId="77777777" w:rsidR="00F831C5" w:rsidRPr="00711388" w:rsidRDefault="00F831C5" w:rsidP="00F831C5">
            <w:pPr>
              <w:pStyle w:val="NormalLeft"/>
              <w:rPr>
                <w:lang w:val="en-GB"/>
              </w:rPr>
            </w:pPr>
            <w:r w:rsidRPr="00711388">
              <w:rPr>
                <w:lang w:val="en-GB"/>
              </w:rPr>
              <w:t xml:space="preserve">This cell in particular should take into account all expected payments from the undertaking to reinsurers corresponding to payments made by the policyholders to the undertaking. </w:t>
            </w:r>
          </w:p>
          <w:p w14:paraId="2218A88A" w14:textId="16652508" w:rsidR="00144E0F" w:rsidRPr="00711388" w:rsidRDefault="00F831C5" w:rsidP="00106C22">
            <w:pPr>
              <w:pStyle w:val="NormalLeft"/>
              <w:rPr>
                <w:lang w:val="en-GB"/>
              </w:rPr>
            </w:pPr>
            <w:r w:rsidRPr="00711388">
              <w:rPr>
                <w:lang w:val="en-GB"/>
              </w:rPr>
              <w:t xml:space="preserve">It also </w:t>
            </w:r>
            <w:r w:rsidR="00D8657B" w:rsidRPr="00711388">
              <w:rPr>
                <w:lang w:val="en-GB"/>
              </w:rPr>
              <w:t xml:space="preserve">shall </w:t>
            </w:r>
            <w:r w:rsidRPr="00711388">
              <w:rPr>
                <w:lang w:val="en-GB"/>
              </w:rPr>
              <w:t>include all expected payments (due and past-due) to reinsurers in relation to other than insurance events or those that have been agreed between cedent and reinsurer and where the amount of the expected payment is certain.</w:t>
            </w:r>
          </w:p>
        </w:tc>
      </w:tr>
      <w:tr w:rsidR="00626033" w:rsidRPr="00711388" w14:paraId="103BA908" w14:textId="77777777" w:rsidTr="00877EC4">
        <w:tc>
          <w:tcPr>
            <w:tcW w:w="2322" w:type="dxa"/>
            <w:tcBorders>
              <w:top w:val="single" w:sz="2" w:space="0" w:color="auto"/>
              <w:left w:val="single" w:sz="2" w:space="0" w:color="auto"/>
              <w:bottom w:val="single" w:sz="2" w:space="0" w:color="auto"/>
              <w:right w:val="single" w:sz="2" w:space="0" w:color="auto"/>
            </w:tcBorders>
          </w:tcPr>
          <w:p w14:paraId="3D840688" w14:textId="0B71051D"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C0020/R0840</w:t>
            </w:r>
          </w:p>
        </w:tc>
        <w:tc>
          <w:tcPr>
            <w:tcW w:w="1857" w:type="dxa"/>
            <w:tcBorders>
              <w:top w:val="single" w:sz="2" w:space="0" w:color="auto"/>
              <w:left w:val="single" w:sz="2" w:space="0" w:color="auto"/>
              <w:bottom w:val="single" w:sz="2" w:space="0" w:color="auto"/>
              <w:right w:val="single" w:sz="2" w:space="0" w:color="auto"/>
            </w:tcBorders>
          </w:tcPr>
          <w:p w14:paraId="0CFB6A26" w14:textId="77777777" w:rsidR="00144E0F" w:rsidRPr="00711388" w:rsidRDefault="00144E0F" w:rsidP="00877EC4">
            <w:pPr>
              <w:pStyle w:val="NormalLeft"/>
              <w:rPr>
                <w:lang w:val="en-GB"/>
              </w:rPr>
            </w:pPr>
            <w:r w:rsidRPr="00711388">
              <w:rPr>
                <w:lang w:val="en-GB"/>
              </w:rPr>
              <w:t>Payables (trade, not insurance)</w:t>
            </w:r>
          </w:p>
        </w:tc>
        <w:tc>
          <w:tcPr>
            <w:tcW w:w="5107" w:type="dxa"/>
            <w:tcBorders>
              <w:top w:val="single" w:sz="2" w:space="0" w:color="auto"/>
              <w:left w:val="single" w:sz="2" w:space="0" w:color="auto"/>
              <w:bottom w:val="single" w:sz="2" w:space="0" w:color="auto"/>
              <w:right w:val="single" w:sz="2" w:space="0" w:color="auto"/>
            </w:tcBorders>
          </w:tcPr>
          <w:p w14:paraId="2423E602" w14:textId="21E171D4" w:rsidR="00144E0F" w:rsidRPr="00711388" w:rsidRDefault="00144E0F" w:rsidP="00877EC4">
            <w:pPr>
              <w:pStyle w:val="NormalLeft"/>
              <w:rPr>
                <w:lang w:val="en-GB"/>
              </w:rPr>
            </w:pPr>
            <w:r w:rsidRPr="00711388">
              <w:rPr>
                <w:lang w:val="en-GB"/>
              </w:rPr>
              <w:t>This is the total amount trade payables, including amounts due to employees, suppliers, etc. and not insurance</w:t>
            </w:r>
            <w:r w:rsidR="00711388" w:rsidRPr="00711388">
              <w:rPr>
                <w:lang w:val="en-GB"/>
              </w:rPr>
              <w:t>-</w:t>
            </w:r>
            <w:r w:rsidRPr="00711388">
              <w:rPr>
                <w:lang w:val="en-GB"/>
              </w:rPr>
              <w:t>related, parallel to receivables (trade, not insurance) on asset side; includes public entities.</w:t>
            </w:r>
          </w:p>
        </w:tc>
      </w:tr>
      <w:tr w:rsidR="00626033" w:rsidRPr="00711388" w14:paraId="3B465BBA" w14:textId="77777777" w:rsidTr="00877EC4">
        <w:tc>
          <w:tcPr>
            <w:tcW w:w="2322" w:type="dxa"/>
            <w:tcBorders>
              <w:top w:val="single" w:sz="2" w:space="0" w:color="auto"/>
              <w:left w:val="single" w:sz="2" w:space="0" w:color="auto"/>
              <w:bottom w:val="single" w:sz="2" w:space="0" w:color="auto"/>
              <w:right w:val="single" w:sz="2" w:space="0" w:color="auto"/>
            </w:tcBorders>
          </w:tcPr>
          <w:p w14:paraId="5BD04443" w14:textId="72099074"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C0020/R0850</w:t>
            </w:r>
          </w:p>
        </w:tc>
        <w:tc>
          <w:tcPr>
            <w:tcW w:w="1857" w:type="dxa"/>
            <w:tcBorders>
              <w:top w:val="single" w:sz="2" w:space="0" w:color="auto"/>
              <w:left w:val="single" w:sz="2" w:space="0" w:color="auto"/>
              <w:bottom w:val="single" w:sz="2" w:space="0" w:color="auto"/>
              <w:right w:val="single" w:sz="2" w:space="0" w:color="auto"/>
            </w:tcBorders>
          </w:tcPr>
          <w:p w14:paraId="5FD7AC8F" w14:textId="77777777" w:rsidR="00144E0F" w:rsidRPr="00711388" w:rsidRDefault="00144E0F" w:rsidP="00877EC4">
            <w:pPr>
              <w:pStyle w:val="NormalLeft"/>
              <w:rPr>
                <w:lang w:val="en-GB"/>
              </w:rPr>
            </w:pPr>
            <w:r w:rsidRPr="00711388">
              <w:rPr>
                <w:lang w:val="en-GB"/>
              </w:rPr>
              <w:t>Subordinated liabilities</w:t>
            </w:r>
          </w:p>
        </w:tc>
        <w:tc>
          <w:tcPr>
            <w:tcW w:w="5107" w:type="dxa"/>
            <w:tcBorders>
              <w:top w:val="single" w:sz="2" w:space="0" w:color="auto"/>
              <w:left w:val="single" w:sz="2" w:space="0" w:color="auto"/>
              <w:bottom w:val="single" w:sz="2" w:space="0" w:color="auto"/>
              <w:right w:val="single" w:sz="2" w:space="0" w:color="auto"/>
            </w:tcBorders>
          </w:tcPr>
          <w:p w14:paraId="7003CB34" w14:textId="77777777" w:rsidR="00144E0F" w:rsidRPr="00711388" w:rsidRDefault="00144E0F" w:rsidP="00877EC4">
            <w:pPr>
              <w:pStyle w:val="NormalLeft"/>
              <w:rPr>
                <w:lang w:val="en-GB"/>
              </w:rPr>
            </w:pPr>
            <w:r w:rsidRPr="00711388">
              <w:rPr>
                <w:lang w:val="en-GB"/>
              </w:rPr>
              <w:t>Subordinated liabilities are debts which rank after other specified debts when undertaking is liquidated. This is the total of subordinated liabilities classified as Basic Own Funds and those that are not included in Basic Own Funds.</w:t>
            </w:r>
          </w:p>
          <w:p w14:paraId="5C978140" w14:textId="77777777" w:rsidR="00144E0F" w:rsidRPr="00711388" w:rsidRDefault="00144E0F" w:rsidP="00877EC4">
            <w:pPr>
              <w:pStyle w:val="NormalLeft"/>
              <w:rPr>
                <w:lang w:val="en-GB"/>
              </w:rPr>
            </w:pPr>
            <w:r w:rsidRPr="00711388">
              <w:rPr>
                <w:lang w:val="en-GB"/>
              </w:rPr>
              <w:t>With regard to ‘statutory accounts values’ column (C0020), where the split between subordinated liabilities not in basic own funds and subordinated liabilities in basic own funds is not available, this item shall reflect the sum.</w:t>
            </w:r>
          </w:p>
        </w:tc>
      </w:tr>
      <w:tr w:rsidR="00626033" w:rsidRPr="00711388" w14:paraId="4220B545" w14:textId="77777777" w:rsidTr="00877EC4">
        <w:tc>
          <w:tcPr>
            <w:tcW w:w="2322" w:type="dxa"/>
            <w:tcBorders>
              <w:top w:val="single" w:sz="2" w:space="0" w:color="auto"/>
              <w:left w:val="single" w:sz="2" w:space="0" w:color="auto"/>
              <w:bottom w:val="single" w:sz="2" w:space="0" w:color="auto"/>
              <w:right w:val="single" w:sz="2" w:space="0" w:color="auto"/>
            </w:tcBorders>
          </w:tcPr>
          <w:p w14:paraId="1539C27E" w14:textId="7F6238A5"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C0020/R0860</w:t>
            </w:r>
          </w:p>
        </w:tc>
        <w:tc>
          <w:tcPr>
            <w:tcW w:w="1857" w:type="dxa"/>
            <w:tcBorders>
              <w:top w:val="single" w:sz="2" w:space="0" w:color="auto"/>
              <w:left w:val="single" w:sz="2" w:space="0" w:color="auto"/>
              <w:bottom w:val="single" w:sz="2" w:space="0" w:color="auto"/>
              <w:right w:val="single" w:sz="2" w:space="0" w:color="auto"/>
            </w:tcBorders>
          </w:tcPr>
          <w:p w14:paraId="63E72008" w14:textId="77777777" w:rsidR="00144E0F" w:rsidRPr="00711388" w:rsidRDefault="00144E0F" w:rsidP="00877EC4">
            <w:pPr>
              <w:pStyle w:val="NormalLeft"/>
              <w:rPr>
                <w:lang w:val="en-GB"/>
              </w:rPr>
            </w:pPr>
            <w:r w:rsidRPr="00711388">
              <w:rPr>
                <w:lang w:val="en-GB"/>
              </w:rPr>
              <w:t>Subordinated liabilities not in Basic Own Funds</w:t>
            </w:r>
          </w:p>
        </w:tc>
        <w:tc>
          <w:tcPr>
            <w:tcW w:w="5107" w:type="dxa"/>
            <w:tcBorders>
              <w:top w:val="single" w:sz="2" w:space="0" w:color="auto"/>
              <w:left w:val="single" w:sz="2" w:space="0" w:color="auto"/>
              <w:bottom w:val="single" w:sz="2" w:space="0" w:color="auto"/>
              <w:right w:val="single" w:sz="2" w:space="0" w:color="auto"/>
            </w:tcBorders>
          </w:tcPr>
          <w:p w14:paraId="34C4BEF4" w14:textId="77777777" w:rsidR="00144E0F" w:rsidRPr="00711388" w:rsidRDefault="00144E0F" w:rsidP="00877EC4">
            <w:pPr>
              <w:pStyle w:val="NormalLeft"/>
              <w:rPr>
                <w:lang w:val="en-GB"/>
              </w:rPr>
            </w:pPr>
            <w:r w:rsidRPr="00711388">
              <w:rPr>
                <w:lang w:val="en-GB"/>
              </w:rPr>
              <w:t>Subordinated liabilities are debts which rank after other specified debts when undertaking is liquidated. Other debts may be even more deeply subordinated. Only subordinated liabilities that are not classified in Basic Own Funds shall be presented here.</w:t>
            </w:r>
          </w:p>
          <w:p w14:paraId="7ADE6DA1" w14:textId="77777777" w:rsidR="00144E0F" w:rsidRPr="00711388" w:rsidRDefault="00144E0F" w:rsidP="00877EC4">
            <w:pPr>
              <w:pStyle w:val="NormalLeft"/>
              <w:rPr>
                <w:lang w:val="en-GB"/>
              </w:rPr>
            </w:pPr>
            <w:r w:rsidRPr="00711388">
              <w:rPr>
                <w:lang w:val="en-GB"/>
              </w:rPr>
              <w:t>With regard to ‘statutory accounts values’ column (C0020), where the split between subordinated liabilities not in basic own funds and subordinated liabilities in basic own funds is not available, this item shall not be reported.</w:t>
            </w:r>
          </w:p>
        </w:tc>
      </w:tr>
      <w:tr w:rsidR="00626033" w:rsidRPr="00711388" w14:paraId="724F4DA1" w14:textId="77777777" w:rsidTr="00877EC4">
        <w:tc>
          <w:tcPr>
            <w:tcW w:w="2322" w:type="dxa"/>
            <w:tcBorders>
              <w:top w:val="single" w:sz="2" w:space="0" w:color="auto"/>
              <w:left w:val="single" w:sz="2" w:space="0" w:color="auto"/>
              <w:bottom w:val="single" w:sz="2" w:space="0" w:color="auto"/>
              <w:right w:val="single" w:sz="2" w:space="0" w:color="auto"/>
            </w:tcBorders>
          </w:tcPr>
          <w:p w14:paraId="7BD6F499" w14:textId="605A6CE0"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C0020/R0870</w:t>
            </w:r>
          </w:p>
        </w:tc>
        <w:tc>
          <w:tcPr>
            <w:tcW w:w="1857" w:type="dxa"/>
            <w:tcBorders>
              <w:top w:val="single" w:sz="2" w:space="0" w:color="auto"/>
              <w:left w:val="single" w:sz="2" w:space="0" w:color="auto"/>
              <w:bottom w:val="single" w:sz="2" w:space="0" w:color="auto"/>
              <w:right w:val="single" w:sz="2" w:space="0" w:color="auto"/>
            </w:tcBorders>
          </w:tcPr>
          <w:p w14:paraId="00729E4D" w14:textId="77777777" w:rsidR="00144E0F" w:rsidRPr="00711388" w:rsidRDefault="00144E0F" w:rsidP="00877EC4">
            <w:pPr>
              <w:pStyle w:val="NormalLeft"/>
              <w:rPr>
                <w:lang w:val="en-GB"/>
              </w:rPr>
            </w:pPr>
            <w:r w:rsidRPr="00711388">
              <w:rPr>
                <w:lang w:val="en-GB"/>
              </w:rPr>
              <w:t xml:space="preserve">Subordinated liabilities in </w:t>
            </w:r>
            <w:r w:rsidRPr="00711388">
              <w:rPr>
                <w:lang w:val="en-GB"/>
              </w:rPr>
              <w:lastRenderedPageBreak/>
              <w:t>Basic Own Funds</w:t>
            </w:r>
          </w:p>
        </w:tc>
        <w:tc>
          <w:tcPr>
            <w:tcW w:w="5107" w:type="dxa"/>
            <w:tcBorders>
              <w:top w:val="single" w:sz="2" w:space="0" w:color="auto"/>
              <w:left w:val="single" w:sz="2" w:space="0" w:color="auto"/>
              <w:bottom w:val="single" w:sz="2" w:space="0" w:color="auto"/>
              <w:right w:val="single" w:sz="2" w:space="0" w:color="auto"/>
            </w:tcBorders>
          </w:tcPr>
          <w:p w14:paraId="482FA83E" w14:textId="77777777" w:rsidR="00144E0F" w:rsidRPr="00711388" w:rsidRDefault="00144E0F" w:rsidP="00877EC4">
            <w:pPr>
              <w:pStyle w:val="NormalLeft"/>
              <w:rPr>
                <w:lang w:val="en-GB"/>
              </w:rPr>
            </w:pPr>
            <w:r w:rsidRPr="00711388">
              <w:rPr>
                <w:lang w:val="en-GB"/>
              </w:rPr>
              <w:lastRenderedPageBreak/>
              <w:t>Subordinated liabilities classified in Basic Own Funds.</w:t>
            </w:r>
          </w:p>
          <w:p w14:paraId="67563C2C" w14:textId="60B8FF29" w:rsidR="00144E0F" w:rsidRPr="00711388" w:rsidRDefault="00144E0F" w:rsidP="00877EC4">
            <w:pPr>
              <w:pStyle w:val="NormalLeft"/>
              <w:rPr>
                <w:lang w:val="en-GB"/>
              </w:rPr>
            </w:pPr>
            <w:r w:rsidRPr="00711388">
              <w:rPr>
                <w:lang w:val="en-GB"/>
              </w:rPr>
              <w:lastRenderedPageBreak/>
              <w:t>With regard to ‘statutory accounts values’ column (C0020), where</w:t>
            </w:r>
            <w:r w:rsidR="00711388" w:rsidRPr="00711388">
              <w:rPr>
                <w:lang w:val="en-GB"/>
              </w:rPr>
              <w:t>-</w:t>
            </w:r>
            <w:r w:rsidRPr="00711388">
              <w:rPr>
                <w:lang w:val="en-GB"/>
              </w:rPr>
              <w:t xml:space="preserve"> the split between subordinated liabilities not in basic own funds and subordinated liabilities in basic own funds is not available, this item shall not be reported.</w:t>
            </w:r>
          </w:p>
        </w:tc>
      </w:tr>
      <w:tr w:rsidR="00626033" w:rsidRPr="00711388" w14:paraId="259D99B6" w14:textId="77777777" w:rsidTr="00877EC4">
        <w:tc>
          <w:tcPr>
            <w:tcW w:w="2322" w:type="dxa"/>
            <w:tcBorders>
              <w:top w:val="single" w:sz="2" w:space="0" w:color="auto"/>
              <w:left w:val="single" w:sz="2" w:space="0" w:color="auto"/>
              <w:bottom w:val="single" w:sz="2" w:space="0" w:color="auto"/>
              <w:right w:val="single" w:sz="2" w:space="0" w:color="auto"/>
            </w:tcBorders>
          </w:tcPr>
          <w:p w14:paraId="67621E09" w14:textId="0C9394F3" w:rsidR="00144E0F" w:rsidRPr="00711388" w:rsidRDefault="00144E0F" w:rsidP="00877EC4">
            <w:pPr>
              <w:pStyle w:val="NormalLeft"/>
              <w:rPr>
                <w:lang w:val="en-GB"/>
              </w:rPr>
            </w:pPr>
            <w:r w:rsidRPr="00711388">
              <w:rPr>
                <w:lang w:val="en-GB"/>
              </w:rPr>
              <w:lastRenderedPageBreak/>
              <w:t>C0010</w:t>
            </w:r>
            <w:r w:rsidR="00711388" w:rsidRPr="00711388">
              <w:rPr>
                <w:lang w:val="en-GB"/>
              </w:rPr>
              <w:t>-</w:t>
            </w:r>
            <w:r w:rsidRPr="00711388">
              <w:rPr>
                <w:lang w:val="en-GB"/>
              </w:rPr>
              <w:t>C0020/R0880</w:t>
            </w:r>
          </w:p>
        </w:tc>
        <w:tc>
          <w:tcPr>
            <w:tcW w:w="1857" w:type="dxa"/>
            <w:tcBorders>
              <w:top w:val="single" w:sz="2" w:space="0" w:color="auto"/>
              <w:left w:val="single" w:sz="2" w:space="0" w:color="auto"/>
              <w:bottom w:val="single" w:sz="2" w:space="0" w:color="auto"/>
              <w:right w:val="single" w:sz="2" w:space="0" w:color="auto"/>
            </w:tcBorders>
          </w:tcPr>
          <w:p w14:paraId="3A27258C" w14:textId="77777777" w:rsidR="00144E0F" w:rsidRPr="00711388" w:rsidRDefault="00144E0F" w:rsidP="00877EC4">
            <w:pPr>
              <w:pStyle w:val="NormalLeft"/>
              <w:rPr>
                <w:lang w:val="en-GB"/>
              </w:rPr>
            </w:pPr>
            <w:r w:rsidRPr="00711388">
              <w:rPr>
                <w:lang w:val="en-GB"/>
              </w:rPr>
              <w:t>Any other liabilities, not elsewhere shown</w:t>
            </w:r>
          </w:p>
        </w:tc>
        <w:tc>
          <w:tcPr>
            <w:tcW w:w="5107" w:type="dxa"/>
            <w:tcBorders>
              <w:top w:val="single" w:sz="2" w:space="0" w:color="auto"/>
              <w:left w:val="single" w:sz="2" w:space="0" w:color="auto"/>
              <w:bottom w:val="single" w:sz="2" w:space="0" w:color="auto"/>
              <w:right w:val="single" w:sz="2" w:space="0" w:color="auto"/>
            </w:tcBorders>
          </w:tcPr>
          <w:p w14:paraId="0AD84361" w14:textId="77777777" w:rsidR="00144E0F" w:rsidRPr="00711388" w:rsidRDefault="00144E0F" w:rsidP="00877EC4">
            <w:pPr>
              <w:pStyle w:val="NormalLeft"/>
              <w:rPr>
                <w:lang w:val="en-GB"/>
              </w:rPr>
            </w:pPr>
            <w:r w:rsidRPr="00711388">
              <w:rPr>
                <w:lang w:val="en-GB"/>
              </w:rPr>
              <w:t>This is the total of any other liabilities, not elsewhere already included in other Balance Sheet items.</w:t>
            </w:r>
          </w:p>
        </w:tc>
      </w:tr>
      <w:tr w:rsidR="00626033" w:rsidRPr="00711388" w14:paraId="490BD59F" w14:textId="77777777" w:rsidTr="00877EC4">
        <w:tc>
          <w:tcPr>
            <w:tcW w:w="2322" w:type="dxa"/>
            <w:tcBorders>
              <w:top w:val="single" w:sz="2" w:space="0" w:color="auto"/>
              <w:left w:val="single" w:sz="2" w:space="0" w:color="auto"/>
              <w:bottom w:val="single" w:sz="2" w:space="0" w:color="auto"/>
              <w:right w:val="single" w:sz="2" w:space="0" w:color="auto"/>
            </w:tcBorders>
          </w:tcPr>
          <w:p w14:paraId="2A1E9ACF" w14:textId="08C85FE4" w:rsidR="00144E0F" w:rsidRPr="00711388" w:rsidRDefault="00144E0F" w:rsidP="00877EC4">
            <w:pPr>
              <w:pStyle w:val="NormalLeft"/>
              <w:rPr>
                <w:lang w:val="en-GB"/>
              </w:rPr>
            </w:pPr>
            <w:r w:rsidRPr="00711388">
              <w:rPr>
                <w:lang w:val="en-GB"/>
              </w:rPr>
              <w:t>C0010</w:t>
            </w:r>
            <w:r w:rsidR="00711388" w:rsidRPr="00711388">
              <w:rPr>
                <w:lang w:val="en-GB"/>
              </w:rPr>
              <w:t>-</w:t>
            </w:r>
            <w:r w:rsidRPr="00711388">
              <w:rPr>
                <w:lang w:val="en-GB"/>
              </w:rPr>
              <w:t>C0020/R0900</w:t>
            </w:r>
          </w:p>
        </w:tc>
        <w:tc>
          <w:tcPr>
            <w:tcW w:w="1857" w:type="dxa"/>
            <w:tcBorders>
              <w:top w:val="single" w:sz="2" w:space="0" w:color="auto"/>
              <w:left w:val="single" w:sz="2" w:space="0" w:color="auto"/>
              <w:bottom w:val="single" w:sz="2" w:space="0" w:color="auto"/>
              <w:right w:val="single" w:sz="2" w:space="0" w:color="auto"/>
            </w:tcBorders>
          </w:tcPr>
          <w:p w14:paraId="7325B9CF" w14:textId="77777777" w:rsidR="00144E0F" w:rsidRPr="00711388" w:rsidRDefault="00144E0F" w:rsidP="00877EC4">
            <w:pPr>
              <w:pStyle w:val="NormalLeft"/>
              <w:rPr>
                <w:lang w:val="en-GB"/>
              </w:rPr>
            </w:pPr>
            <w:r w:rsidRPr="00711388">
              <w:rPr>
                <w:lang w:val="en-GB"/>
              </w:rPr>
              <w:t>Total liabilities</w:t>
            </w:r>
          </w:p>
        </w:tc>
        <w:tc>
          <w:tcPr>
            <w:tcW w:w="5107" w:type="dxa"/>
            <w:tcBorders>
              <w:top w:val="single" w:sz="2" w:space="0" w:color="auto"/>
              <w:left w:val="single" w:sz="2" w:space="0" w:color="auto"/>
              <w:bottom w:val="single" w:sz="2" w:space="0" w:color="auto"/>
              <w:right w:val="single" w:sz="2" w:space="0" w:color="auto"/>
            </w:tcBorders>
          </w:tcPr>
          <w:p w14:paraId="09562666" w14:textId="77777777" w:rsidR="00144E0F" w:rsidRPr="00711388" w:rsidRDefault="00144E0F" w:rsidP="00877EC4">
            <w:pPr>
              <w:pStyle w:val="NormalLeft"/>
              <w:rPr>
                <w:lang w:val="en-GB"/>
              </w:rPr>
            </w:pPr>
            <w:r w:rsidRPr="00711388">
              <w:rPr>
                <w:lang w:val="en-GB"/>
              </w:rPr>
              <w:t>This is the overall total amount of all liabilities</w:t>
            </w:r>
          </w:p>
        </w:tc>
      </w:tr>
      <w:tr w:rsidR="00626033" w:rsidRPr="00711388" w14:paraId="2B6DE258" w14:textId="77777777" w:rsidTr="00877EC4">
        <w:tc>
          <w:tcPr>
            <w:tcW w:w="2322" w:type="dxa"/>
            <w:tcBorders>
              <w:top w:val="single" w:sz="2" w:space="0" w:color="auto"/>
              <w:left w:val="single" w:sz="2" w:space="0" w:color="auto"/>
              <w:bottom w:val="single" w:sz="2" w:space="0" w:color="auto"/>
              <w:right w:val="single" w:sz="2" w:space="0" w:color="auto"/>
            </w:tcBorders>
          </w:tcPr>
          <w:p w14:paraId="660F01F0" w14:textId="77777777" w:rsidR="00144E0F" w:rsidRPr="00711388" w:rsidRDefault="00144E0F" w:rsidP="00877EC4">
            <w:pPr>
              <w:pStyle w:val="NormalLeft"/>
              <w:rPr>
                <w:lang w:val="en-GB"/>
              </w:rPr>
            </w:pPr>
            <w:r w:rsidRPr="00711388">
              <w:rPr>
                <w:lang w:val="en-GB"/>
              </w:rPr>
              <w:t>C0010/R1000</w:t>
            </w:r>
          </w:p>
        </w:tc>
        <w:tc>
          <w:tcPr>
            <w:tcW w:w="1857" w:type="dxa"/>
            <w:tcBorders>
              <w:top w:val="single" w:sz="2" w:space="0" w:color="auto"/>
              <w:left w:val="single" w:sz="2" w:space="0" w:color="auto"/>
              <w:bottom w:val="single" w:sz="2" w:space="0" w:color="auto"/>
              <w:right w:val="single" w:sz="2" w:space="0" w:color="auto"/>
            </w:tcBorders>
          </w:tcPr>
          <w:p w14:paraId="68CA3179" w14:textId="77777777" w:rsidR="00144E0F" w:rsidRPr="00711388" w:rsidRDefault="00144E0F" w:rsidP="00877EC4">
            <w:pPr>
              <w:pStyle w:val="NormalLeft"/>
              <w:rPr>
                <w:lang w:val="en-GB"/>
              </w:rPr>
            </w:pPr>
            <w:r w:rsidRPr="00711388">
              <w:rPr>
                <w:lang w:val="en-GB"/>
              </w:rPr>
              <w:t>Excess of assets over liabilities</w:t>
            </w:r>
          </w:p>
        </w:tc>
        <w:tc>
          <w:tcPr>
            <w:tcW w:w="5107" w:type="dxa"/>
            <w:tcBorders>
              <w:top w:val="single" w:sz="2" w:space="0" w:color="auto"/>
              <w:left w:val="single" w:sz="2" w:space="0" w:color="auto"/>
              <w:bottom w:val="single" w:sz="2" w:space="0" w:color="auto"/>
              <w:right w:val="single" w:sz="2" w:space="0" w:color="auto"/>
            </w:tcBorders>
          </w:tcPr>
          <w:p w14:paraId="2FD8CE44" w14:textId="77777777" w:rsidR="00144E0F" w:rsidRPr="00711388" w:rsidRDefault="00144E0F" w:rsidP="00877EC4">
            <w:pPr>
              <w:pStyle w:val="NormalLeft"/>
              <w:rPr>
                <w:lang w:val="en-GB"/>
              </w:rPr>
            </w:pPr>
            <w:r w:rsidRPr="00711388">
              <w:rPr>
                <w:lang w:val="en-GB"/>
              </w:rPr>
              <w:t>This is the total of undertaking's excess of assets over liabilities, valued in accordance with Solvency II valuation basis. Value of the assets minus liabilities.</w:t>
            </w:r>
          </w:p>
        </w:tc>
      </w:tr>
      <w:tr w:rsidR="00626033" w:rsidRPr="00711388" w14:paraId="760B2F84" w14:textId="77777777" w:rsidTr="00877EC4">
        <w:tc>
          <w:tcPr>
            <w:tcW w:w="2322" w:type="dxa"/>
            <w:tcBorders>
              <w:top w:val="single" w:sz="2" w:space="0" w:color="auto"/>
              <w:left w:val="single" w:sz="2" w:space="0" w:color="auto"/>
              <w:bottom w:val="single" w:sz="2" w:space="0" w:color="auto"/>
              <w:right w:val="single" w:sz="2" w:space="0" w:color="auto"/>
            </w:tcBorders>
          </w:tcPr>
          <w:p w14:paraId="31910311" w14:textId="77777777" w:rsidR="00144E0F" w:rsidRPr="00711388" w:rsidRDefault="00144E0F" w:rsidP="00877EC4">
            <w:pPr>
              <w:pStyle w:val="NormalLeft"/>
              <w:rPr>
                <w:lang w:val="en-GB"/>
              </w:rPr>
            </w:pPr>
            <w:r w:rsidRPr="00711388">
              <w:rPr>
                <w:lang w:val="en-GB"/>
              </w:rPr>
              <w:t>C0020/R1000</w:t>
            </w:r>
          </w:p>
        </w:tc>
        <w:tc>
          <w:tcPr>
            <w:tcW w:w="1857" w:type="dxa"/>
            <w:tcBorders>
              <w:top w:val="single" w:sz="2" w:space="0" w:color="auto"/>
              <w:left w:val="single" w:sz="2" w:space="0" w:color="auto"/>
              <w:bottom w:val="single" w:sz="2" w:space="0" w:color="auto"/>
              <w:right w:val="single" w:sz="2" w:space="0" w:color="auto"/>
            </w:tcBorders>
          </w:tcPr>
          <w:p w14:paraId="232F6663" w14:textId="77777777" w:rsidR="00144E0F" w:rsidRPr="00711388" w:rsidRDefault="00144E0F" w:rsidP="00877EC4">
            <w:pPr>
              <w:pStyle w:val="NormalLeft"/>
              <w:rPr>
                <w:lang w:val="en-GB"/>
              </w:rPr>
            </w:pPr>
            <w:r w:rsidRPr="00711388">
              <w:rPr>
                <w:lang w:val="en-GB"/>
              </w:rPr>
              <w:t>Excess of assets over liabilities</w:t>
            </w:r>
          </w:p>
          <w:p w14:paraId="6C77BB2E" w14:textId="77777777" w:rsidR="00144E0F" w:rsidRPr="00711388" w:rsidRDefault="00144E0F" w:rsidP="00877EC4">
            <w:pPr>
              <w:pStyle w:val="NormalLeft"/>
              <w:rPr>
                <w:lang w:val="en-GB"/>
              </w:rPr>
            </w:pPr>
            <w:r w:rsidRPr="00711388">
              <w:rPr>
                <w:lang w:val="en-GB"/>
              </w:rPr>
              <w:t>(statutory accounts value)</w:t>
            </w:r>
          </w:p>
        </w:tc>
        <w:tc>
          <w:tcPr>
            <w:tcW w:w="5107" w:type="dxa"/>
            <w:tcBorders>
              <w:top w:val="single" w:sz="2" w:space="0" w:color="auto"/>
              <w:left w:val="single" w:sz="2" w:space="0" w:color="auto"/>
              <w:bottom w:val="single" w:sz="2" w:space="0" w:color="auto"/>
              <w:right w:val="single" w:sz="2" w:space="0" w:color="auto"/>
            </w:tcBorders>
          </w:tcPr>
          <w:p w14:paraId="4854BE09" w14:textId="77777777" w:rsidR="00144E0F" w:rsidRPr="00711388" w:rsidRDefault="00144E0F" w:rsidP="00877EC4">
            <w:pPr>
              <w:pStyle w:val="NormalLeft"/>
              <w:rPr>
                <w:lang w:val="en-GB"/>
              </w:rPr>
            </w:pPr>
            <w:r w:rsidRPr="00711388">
              <w:rPr>
                <w:lang w:val="en-GB"/>
              </w:rPr>
              <w:t>This is the total of excess of assets over liabilities of statutory accounts value column.</w:t>
            </w:r>
          </w:p>
        </w:tc>
      </w:tr>
    </w:tbl>
    <w:p w14:paraId="262AC966" w14:textId="49576FBB" w:rsidR="00144E0F" w:rsidRPr="00711388" w:rsidRDefault="00144E0F" w:rsidP="002247D8">
      <w:pPr>
        <w:pStyle w:val="ManualHeading2"/>
        <w:rPr>
          <w:lang w:val="en-GB"/>
        </w:rPr>
      </w:pPr>
      <w:r w:rsidRPr="00711388">
        <w:rPr>
          <w:i/>
          <w:iCs/>
          <w:lang w:val="en-GB"/>
        </w:rPr>
        <w:t xml:space="preserve">S.02.02 </w:t>
      </w:r>
      <w:r w:rsidR="00845F43" w:rsidRPr="00711388">
        <w:rPr>
          <w:i/>
          <w:iCs/>
          <w:lang w:val="en-GB"/>
        </w:rPr>
        <w:t>-</w:t>
      </w:r>
      <w:r w:rsidRPr="00711388">
        <w:rPr>
          <w:i/>
          <w:iCs/>
          <w:lang w:val="en-GB"/>
        </w:rPr>
        <w:t xml:space="preserve"> </w:t>
      </w:r>
      <w:r w:rsidR="00E04F0F" w:rsidRPr="00711388">
        <w:rPr>
          <w:i/>
          <w:iCs/>
          <w:lang w:val="en-GB"/>
        </w:rPr>
        <w:t>L</w:t>
      </w:r>
      <w:r w:rsidRPr="00711388">
        <w:rPr>
          <w:i/>
          <w:iCs/>
          <w:lang w:val="en-GB"/>
        </w:rPr>
        <w:t>iabilities by currency</w:t>
      </w:r>
    </w:p>
    <w:p w14:paraId="527D1E01" w14:textId="77777777" w:rsidR="00144E0F" w:rsidRPr="00711388" w:rsidRDefault="00144E0F" w:rsidP="00144E0F">
      <w:pPr>
        <w:rPr>
          <w:lang w:val="en-GB"/>
        </w:rPr>
      </w:pPr>
      <w:r w:rsidRPr="00711388">
        <w:rPr>
          <w:i/>
          <w:iCs/>
          <w:lang w:val="en-GB"/>
        </w:rPr>
        <w:t>General comment:</w:t>
      </w:r>
    </w:p>
    <w:p w14:paraId="24F4DEF0" w14:textId="77777777" w:rsidR="00144E0F" w:rsidRPr="00711388" w:rsidRDefault="00144E0F" w:rsidP="00144E0F">
      <w:pPr>
        <w:rPr>
          <w:lang w:val="en-GB"/>
        </w:rPr>
      </w:pPr>
      <w:r w:rsidRPr="00711388">
        <w:rPr>
          <w:lang w:val="en-GB"/>
        </w:rPr>
        <w:t>This section relates to annual submission of information for individual entities.</w:t>
      </w:r>
    </w:p>
    <w:p w14:paraId="6119571B" w14:textId="5B57CFAA" w:rsidR="00144E0F" w:rsidRPr="00711388" w:rsidRDefault="00144E0F" w:rsidP="00144E0F">
      <w:pPr>
        <w:rPr>
          <w:lang w:val="en-GB"/>
        </w:rPr>
      </w:pPr>
      <w:r w:rsidRPr="00711388">
        <w:rPr>
          <w:lang w:val="en-GB"/>
        </w:rPr>
        <w:t xml:space="preserve">This template is to be filled in accordance </w:t>
      </w:r>
      <w:r w:rsidR="00F45936" w:rsidRPr="00711388">
        <w:rPr>
          <w:lang w:val="en-GB"/>
        </w:rPr>
        <w:t xml:space="preserve">with </w:t>
      </w:r>
      <w:r w:rsidRPr="00711388">
        <w:rPr>
          <w:lang w:val="en-GB"/>
        </w:rPr>
        <w:t>the Balance sheet (S.02.01). Valuation principles are laid down in Directive 2009/138/EC, Delegated Regulation (EU) 2015/35, Solvency II Technical Standards and Guidelines.</w:t>
      </w:r>
    </w:p>
    <w:p w14:paraId="242F904F" w14:textId="00619D55" w:rsidR="00144E0F" w:rsidRPr="00711388" w:rsidRDefault="00144E0F" w:rsidP="00144E0F">
      <w:pPr>
        <w:rPr>
          <w:lang w:val="en-GB"/>
        </w:rPr>
      </w:pPr>
      <w:r w:rsidRPr="00711388">
        <w:rPr>
          <w:lang w:val="en-GB"/>
        </w:rPr>
        <w:t xml:space="preserve">This template is not required to be submitted if one single currency represents more than </w:t>
      </w:r>
      <w:r w:rsidR="0074098F" w:rsidRPr="00711388">
        <w:rPr>
          <w:lang w:val="en-GB"/>
        </w:rPr>
        <w:t>8</w:t>
      </w:r>
      <w:r w:rsidRPr="00711388">
        <w:rPr>
          <w:lang w:val="en-GB"/>
        </w:rPr>
        <w:t xml:space="preserve">0 % of </w:t>
      </w:r>
      <w:ins w:id="409" w:author="Author">
        <w:r w:rsidR="007038BC" w:rsidRPr="00711388">
          <w:rPr>
            <w:lang w:val="en-GB"/>
          </w:rPr>
          <w:t xml:space="preserve">total </w:t>
        </w:r>
      </w:ins>
      <w:r w:rsidRPr="00711388">
        <w:rPr>
          <w:lang w:val="en-GB"/>
        </w:rPr>
        <w:t>liabilities.</w:t>
      </w:r>
      <w:r w:rsidR="0030206D" w:rsidRPr="00711388">
        <w:rPr>
          <w:lang w:val="en-GB"/>
        </w:rPr>
        <w:t xml:space="preserve"> In case</w:t>
      </w:r>
      <w:r w:rsidR="0030206D" w:rsidRPr="00711388" w:rsidDel="00E64282">
        <w:rPr>
          <w:lang w:val="en-GB"/>
        </w:rPr>
        <w:t xml:space="preserve"> </w:t>
      </w:r>
      <w:r w:rsidR="0030206D" w:rsidRPr="00711388">
        <w:rPr>
          <w:lang w:val="en-GB"/>
        </w:rPr>
        <w:t>the value of technical provisions</w:t>
      </w:r>
      <w:r w:rsidR="00E64282" w:rsidRPr="00711388">
        <w:rPr>
          <w:lang w:val="en-GB"/>
        </w:rPr>
        <w:t>,</w:t>
      </w:r>
      <w:r w:rsidR="0030206D" w:rsidRPr="00711388">
        <w:rPr>
          <w:lang w:val="en-GB"/>
        </w:rPr>
        <w:t xml:space="preserve"> </w:t>
      </w:r>
      <w:r w:rsidR="00E64282" w:rsidRPr="00711388">
        <w:rPr>
          <w:lang w:val="en-GB"/>
        </w:rPr>
        <w:t>as reported in</w:t>
      </w:r>
      <w:r w:rsidR="002B093A" w:rsidRPr="00711388">
        <w:rPr>
          <w:lang w:val="en-GB"/>
        </w:rPr>
        <w:t xml:space="preserve"> R0030 and R0120 in S.12.01 and R0060 and R0160 in S.17.01</w:t>
      </w:r>
      <w:r w:rsidR="00E64282" w:rsidRPr="00711388">
        <w:rPr>
          <w:lang w:val="en-GB"/>
        </w:rPr>
        <w:t xml:space="preserve">, </w:t>
      </w:r>
      <w:r w:rsidR="0030206D" w:rsidRPr="00711388">
        <w:rPr>
          <w:lang w:val="en-GB"/>
        </w:rPr>
        <w:t>is negative</w:t>
      </w:r>
      <w:r w:rsidR="00E64282" w:rsidRPr="00711388">
        <w:rPr>
          <w:lang w:val="en-GB"/>
        </w:rPr>
        <w:t>,</w:t>
      </w:r>
      <w:r w:rsidR="0030206D" w:rsidRPr="00711388">
        <w:rPr>
          <w:lang w:val="en-GB"/>
        </w:rPr>
        <w:t xml:space="preserve"> </w:t>
      </w:r>
      <w:r w:rsidR="00E64282" w:rsidRPr="00711388">
        <w:rPr>
          <w:lang w:val="en-GB"/>
        </w:rPr>
        <w:t xml:space="preserve">for the purposes of the calculation of the threshold above </w:t>
      </w:r>
      <w:r w:rsidR="0030206D" w:rsidRPr="00711388">
        <w:rPr>
          <w:lang w:val="en-GB"/>
        </w:rPr>
        <w:t xml:space="preserve">the absolute value of </w:t>
      </w:r>
      <w:r w:rsidR="00E64282" w:rsidRPr="00711388">
        <w:rPr>
          <w:lang w:val="en-GB"/>
        </w:rPr>
        <w:t xml:space="preserve">those </w:t>
      </w:r>
      <w:r w:rsidR="0030206D" w:rsidRPr="00711388">
        <w:rPr>
          <w:lang w:val="en-GB"/>
        </w:rPr>
        <w:t>notional amount</w:t>
      </w:r>
      <w:r w:rsidR="00E64282" w:rsidRPr="00711388">
        <w:rPr>
          <w:lang w:val="en-GB"/>
        </w:rPr>
        <w:t xml:space="preserve">s should be considered without </w:t>
      </w:r>
      <w:r w:rsidR="0030206D" w:rsidRPr="00711388">
        <w:rPr>
          <w:lang w:val="en-GB"/>
        </w:rPr>
        <w:t>netting of technical provisions between different LoBs.</w:t>
      </w:r>
    </w:p>
    <w:p w14:paraId="4FBFF6F2" w14:textId="5CF5DD80" w:rsidR="00144E0F" w:rsidRPr="00711388" w:rsidRDefault="00144E0F" w:rsidP="00144E0F">
      <w:pPr>
        <w:rPr>
          <w:lang w:val="en-GB"/>
        </w:rPr>
      </w:pPr>
      <w:r w:rsidRPr="00711388">
        <w:rPr>
          <w:lang w:val="en-GB"/>
        </w:rPr>
        <w:t xml:space="preserve">If submitted, information on the reporting currency shall always be reported regardless of the amount of liabilities. Information reported by currency shall at least represent </w:t>
      </w:r>
      <w:r w:rsidR="0074098F" w:rsidRPr="00711388">
        <w:rPr>
          <w:lang w:val="en-GB"/>
        </w:rPr>
        <w:t>8</w:t>
      </w:r>
      <w:r w:rsidRPr="00711388">
        <w:rPr>
          <w:lang w:val="en-GB"/>
        </w:rPr>
        <w:t xml:space="preserve">0% of the total liabilities. The remaining </w:t>
      </w:r>
      <w:r w:rsidR="00511415" w:rsidRPr="00711388">
        <w:rPr>
          <w:lang w:val="en-GB"/>
        </w:rPr>
        <w:t>20</w:t>
      </w:r>
      <w:r w:rsidRPr="00711388">
        <w:rPr>
          <w:lang w:val="en-GB"/>
        </w:rPr>
        <w:t xml:space="preserve">% </w:t>
      </w:r>
      <w:r w:rsidR="00EF7B22" w:rsidRPr="00711388">
        <w:rPr>
          <w:lang w:val="en-GB"/>
        </w:rPr>
        <w:t xml:space="preserve">may </w:t>
      </w:r>
      <w:r w:rsidRPr="00711388">
        <w:rPr>
          <w:lang w:val="en-GB"/>
        </w:rPr>
        <w:t xml:space="preserve">be aggregated. If a specific currency has to be reported to comply with the </w:t>
      </w:r>
      <w:r w:rsidR="0074098F" w:rsidRPr="00711388">
        <w:rPr>
          <w:lang w:val="en-GB"/>
        </w:rPr>
        <w:t>8</w:t>
      </w:r>
      <w:r w:rsidRPr="00711388">
        <w:rPr>
          <w:lang w:val="en-GB"/>
        </w:rPr>
        <w:t xml:space="preserve">0% </w:t>
      </w:r>
      <w:r w:rsidR="00EF7B22" w:rsidRPr="00711388">
        <w:rPr>
          <w:lang w:val="en-GB"/>
        </w:rPr>
        <w:t>threshold</w:t>
      </w:r>
      <w:r w:rsidRPr="00711388">
        <w:rPr>
          <w:lang w:val="en-GB"/>
        </w:rPr>
        <w:t xml:space="preserve"> then that currency shall be reported for</w:t>
      </w:r>
      <w:r w:rsidR="00A46B5E" w:rsidRPr="00711388">
        <w:rPr>
          <w:lang w:val="en-GB"/>
        </w:rPr>
        <w:t xml:space="preserve"> all</w:t>
      </w:r>
      <w:r w:rsidRPr="00711388">
        <w:rPr>
          <w:lang w:val="en-GB"/>
        </w:rPr>
        <w:t xml:space="preserve"> liabilities.</w:t>
      </w:r>
    </w:p>
    <w:p w14:paraId="1271905D" w14:textId="77777777" w:rsidR="00BC7CC8" w:rsidRPr="00711388" w:rsidRDefault="00BC7CC8" w:rsidP="00144E0F">
      <w:pPr>
        <w:rPr>
          <w:lang w:val="en-GB"/>
        </w:rPr>
      </w:pPr>
      <w:r w:rsidRPr="00711388">
        <w:rPr>
          <w:lang w:val="en-GB"/>
        </w:rPr>
        <w:t xml:space="preserve">Captives are exempted </w:t>
      </w:r>
      <w:r w:rsidR="00FD3094" w:rsidRPr="00711388">
        <w:rPr>
          <w:lang w:val="en-GB"/>
        </w:rPr>
        <w:t>from</w:t>
      </w:r>
      <w:r w:rsidRPr="00711388">
        <w:rPr>
          <w:lang w:val="en-GB"/>
        </w:rPr>
        <w:t xml:space="preserve"> reporting this template.</w:t>
      </w:r>
    </w:p>
    <w:tbl>
      <w:tblPr>
        <w:tblW w:w="0" w:type="auto"/>
        <w:tblLayout w:type="fixed"/>
        <w:tblLook w:val="0000" w:firstRow="0" w:lastRow="0" w:firstColumn="0" w:lastColumn="0" w:noHBand="0" w:noVBand="0"/>
      </w:tblPr>
      <w:tblGrid>
        <w:gridCol w:w="1671"/>
        <w:gridCol w:w="2879"/>
        <w:gridCol w:w="4736"/>
      </w:tblGrid>
      <w:tr w:rsidR="00626033" w:rsidRPr="00711388" w14:paraId="672C58BC" w14:textId="77777777" w:rsidTr="00183803">
        <w:tc>
          <w:tcPr>
            <w:tcW w:w="1671" w:type="dxa"/>
            <w:tcBorders>
              <w:top w:val="single" w:sz="2" w:space="0" w:color="auto"/>
              <w:left w:val="single" w:sz="2" w:space="0" w:color="auto"/>
              <w:bottom w:val="single" w:sz="2" w:space="0" w:color="auto"/>
              <w:right w:val="single" w:sz="2" w:space="0" w:color="auto"/>
            </w:tcBorders>
          </w:tcPr>
          <w:p w14:paraId="29BBE939" w14:textId="77777777" w:rsidR="00144E0F" w:rsidRPr="00711388" w:rsidRDefault="00144E0F" w:rsidP="00877EC4">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8EEF458" w14:textId="77777777" w:rsidR="00144E0F" w:rsidRPr="00711388" w:rsidRDefault="00144E0F" w:rsidP="00877EC4">
            <w:pPr>
              <w:pStyle w:val="NormalCentered"/>
              <w:rPr>
                <w:lang w:val="en-GB"/>
              </w:rPr>
            </w:pPr>
            <w:r w:rsidRPr="00711388">
              <w:rPr>
                <w:lang w:val="en-GB"/>
              </w:rPr>
              <w:t>ITEM</w:t>
            </w:r>
          </w:p>
        </w:tc>
        <w:tc>
          <w:tcPr>
            <w:tcW w:w="4736" w:type="dxa"/>
            <w:tcBorders>
              <w:top w:val="single" w:sz="2" w:space="0" w:color="auto"/>
              <w:left w:val="single" w:sz="2" w:space="0" w:color="auto"/>
              <w:bottom w:val="single" w:sz="2" w:space="0" w:color="auto"/>
              <w:right w:val="single" w:sz="2" w:space="0" w:color="auto"/>
            </w:tcBorders>
          </w:tcPr>
          <w:p w14:paraId="72209621" w14:textId="77777777" w:rsidR="00144E0F" w:rsidRPr="00711388" w:rsidRDefault="00144E0F" w:rsidP="00877EC4">
            <w:pPr>
              <w:pStyle w:val="NormalCentered"/>
              <w:rPr>
                <w:lang w:val="en-GB"/>
              </w:rPr>
            </w:pPr>
            <w:r w:rsidRPr="00711388">
              <w:rPr>
                <w:lang w:val="en-GB"/>
              </w:rPr>
              <w:t>INSTRUCTIONS</w:t>
            </w:r>
          </w:p>
        </w:tc>
      </w:tr>
      <w:tr w:rsidR="00626033" w:rsidRPr="00711388" w14:paraId="5F50EBAF" w14:textId="77777777" w:rsidTr="00183803">
        <w:tc>
          <w:tcPr>
            <w:tcW w:w="1671" w:type="dxa"/>
            <w:tcBorders>
              <w:top w:val="single" w:sz="2" w:space="0" w:color="auto"/>
              <w:left w:val="single" w:sz="2" w:space="0" w:color="auto"/>
              <w:bottom w:val="single" w:sz="2" w:space="0" w:color="auto"/>
              <w:right w:val="single" w:sz="2" w:space="0" w:color="auto"/>
            </w:tcBorders>
          </w:tcPr>
          <w:p w14:paraId="2B55221A" w14:textId="5F3F5F0D" w:rsidR="00144E0F" w:rsidRPr="00711388" w:rsidRDefault="00144E0F" w:rsidP="00877EC4">
            <w:pPr>
              <w:pStyle w:val="NormalLeft"/>
              <w:rPr>
                <w:lang w:val="en-GB"/>
              </w:rPr>
            </w:pPr>
            <w:r w:rsidRPr="00711388">
              <w:rPr>
                <w:lang w:val="en-GB"/>
              </w:rPr>
              <w:t>R0010</w:t>
            </w:r>
          </w:p>
        </w:tc>
        <w:tc>
          <w:tcPr>
            <w:tcW w:w="2879" w:type="dxa"/>
            <w:tcBorders>
              <w:top w:val="single" w:sz="2" w:space="0" w:color="auto"/>
              <w:left w:val="single" w:sz="2" w:space="0" w:color="auto"/>
              <w:bottom w:val="single" w:sz="2" w:space="0" w:color="auto"/>
              <w:right w:val="single" w:sz="2" w:space="0" w:color="auto"/>
            </w:tcBorders>
          </w:tcPr>
          <w:p w14:paraId="7C0A184F" w14:textId="1D2E509D" w:rsidR="00144E0F" w:rsidRPr="00711388" w:rsidRDefault="00FD7055" w:rsidP="00877EC4">
            <w:pPr>
              <w:pStyle w:val="NormalLeft"/>
              <w:rPr>
                <w:lang w:val="en-GB"/>
              </w:rPr>
            </w:pPr>
            <w:r w:rsidRPr="00711388">
              <w:rPr>
                <w:lang w:val="en-GB"/>
              </w:rPr>
              <w:t>Material currency</w:t>
            </w:r>
          </w:p>
        </w:tc>
        <w:tc>
          <w:tcPr>
            <w:tcW w:w="4736" w:type="dxa"/>
            <w:tcBorders>
              <w:top w:val="single" w:sz="2" w:space="0" w:color="auto"/>
              <w:left w:val="single" w:sz="2" w:space="0" w:color="auto"/>
              <w:bottom w:val="single" w:sz="2" w:space="0" w:color="auto"/>
              <w:right w:val="single" w:sz="2" w:space="0" w:color="auto"/>
            </w:tcBorders>
          </w:tcPr>
          <w:p w14:paraId="2A5378E0" w14:textId="77777777" w:rsidR="00144E0F" w:rsidRPr="00711388" w:rsidRDefault="00144E0F" w:rsidP="00877EC4">
            <w:pPr>
              <w:pStyle w:val="NormalLeft"/>
              <w:rPr>
                <w:lang w:val="en-GB"/>
              </w:rPr>
            </w:pPr>
            <w:r w:rsidRPr="00711388">
              <w:rPr>
                <w:lang w:val="en-GB"/>
              </w:rPr>
              <w:t>Identify the ISO 4217 alphabetic code of each currency to be reported.</w:t>
            </w:r>
          </w:p>
        </w:tc>
      </w:tr>
      <w:tr w:rsidR="00626033" w:rsidRPr="00711388" w14:paraId="441F8100" w14:textId="77777777" w:rsidTr="00183803">
        <w:tc>
          <w:tcPr>
            <w:tcW w:w="1671" w:type="dxa"/>
            <w:tcBorders>
              <w:top w:val="single" w:sz="2" w:space="0" w:color="auto"/>
              <w:left w:val="single" w:sz="2" w:space="0" w:color="auto"/>
              <w:bottom w:val="single" w:sz="2" w:space="0" w:color="auto"/>
              <w:right w:val="single" w:sz="2" w:space="0" w:color="auto"/>
            </w:tcBorders>
          </w:tcPr>
          <w:p w14:paraId="56550BA2" w14:textId="77777777" w:rsidR="00144E0F" w:rsidRPr="00711388" w:rsidRDefault="00144E0F" w:rsidP="00877EC4">
            <w:pPr>
              <w:pStyle w:val="NormalLeft"/>
              <w:rPr>
                <w:lang w:val="en-GB"/>
              </w:rPr>
            </w:pPr>
            <w:r w:rsidRPr="00711388">
              <w:rPr>
                <w:lang w:val="en-GB"/>
              </w:rPr>
              <w:lastRenderedPageBreak/>
              <w:t>C0020/R0110</w:t>
            </w:r>
          </w:p>
        </w:tc>
        <w:tc>
          <w:tcPr>
            <w:tcW w:w="2879" w:type="dxa"/>
            <w:tcBorders>
              <w:top w:val="single" w:sz="2" w:space="0" w:color="auto"/>
              <w:left w:val="single" w:sz="2" w:space="0" w:color="auto"/>
              <w:bottom w:val="single" w:sz="2" w:space="0" w:color="auto"/>
              <w:right w:val="single" w:sz="2" w:space="0" w:color="auto"/>
            </w:tcBorders>
          </w:tcPr>
          <w:p w14:paraId="17AC38F2" w14:textId="2F9C0D39" w:rsidR="00144E0F" w:rsidRPr="00711388" w:rsidRDefault="00144E0F" w:rsidP="00877EC4">
            <w:pPr>
              <w:pStyle w:val="NormalLeft"/>
              <w:rPr>
                <w:lang w:val="en-GB"/>
              </w:rPr>
            </w:pPr>
            <w:r w:rsidRPr="00711388">
              <w:rPr>
                <w:lang w:val="en-GB"/>
              </w:rPr>
              <w:t xml:space="preserve">Total value of all currencies </w:t>
            </w:r>
            <w:r w:rsidR="00845F43" w:rsidRPr="00711388">
              <w:rPr>
                <w:lang w:val="en-GB"/>
              </w:rPr>
              <w:t>-</w:t>
            </w:r>
            <w:r w:rsidRPr="00711388">
              <w:rPr>
                <w:lang w:val="en-GB"/>
              </w:rPr>
              <w:t xml:space="preserve"> Technical provisions (excluding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4736" w:type="dxa"/>
            <w:tcBorders>
              <w:top w:val="single" w:sz="2" w:space="0" w:color="auto"/>
              <w:left w:val="single" w:sz="2" w:space="0" w:color="auto"/>
              <w:bottom w:val="single" w:sz="2" w:space="0" w:color="auto"/>
              <w:right w:val="single" w:sz="2" w:space="0" w:color="auto"/>
            </w:tcBorders>
          </w:tcPr>
          <w:p w14:paraId="45114F64" w14:textId="70694ACC" w:rsidR="00144E0F" w:rsidRPr="00711388" w:rsidRDefault="00144E0F" w:rsidP="00877EC4">
            <w:pPr>
              <w:pStyle w:val="NormalLeft"/>
              <w:rPr>
                <w:lang w:val="en-GB"/>
              </w:rPr>
            </w:pPr>
            <w:r w:rsidRPr="00711388">
              <w:rPr>
                <w:lang w:val="en-GB"/>
              </w:rPr>
              <w:t>Report the total value of the technical provisions (excl.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for all currencies.</w:t>
            </w:r>
          </w:p>
        </w:tc>
      </w:tr>
      <w:tr w:rsidR="00626033" w:rsidRPr="00711388" w14:paraId="5EA7E495" w14:textId="77777777" w:rsidTr="00183803">
        <w:tc>
          <w:tcPr>
            <w:tcW w:w="1671" w:type="dxa"/>
            <w:tcBorders>
              <w:top w:val="single" w:sz="2" w:space="0" w:color="auto"/>
              <w:left w:val="single" w:sz="2" w:space="0" w:color="auto"/>
              <w:bottom w:val="single" w:sz="2" w:space="0" w:color="auto"/>
              <w:right w:val="single" w:sz="2" w:space="0" w:color="auto"/>
            </w:tcBorders>
          </w:tcPr>
          <w:p w14:paraId="07A4B665" w14:textId="77777777" w:rsidR="00144E0F" w:rsidRPr="00711388" w:rsidRDefault="00144E0F" w:rsidP="00877EC4">
            <w:pPr>
              <w:pStyle w:val="NormalLeft"/>
              <w:rPr>
                <w:lang w:val="en-GB"/>
              </w:rPr>
            </w:pPr>
            <w:r w:rsidRPr="00711388">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54F5E88D" w14:textId="5368E7C5" w:rsidR="00144E0F" w:rsidRPr="00711388" w:rsidRDefault="00144E0F" w:rsidP="00877EC4">
            <w:pPr>
              <w:pStyle w:val="NormalLeft"/>
              <w:rPr>
                <w:lang w:val="en-GB"/>
              </w:rPr>
            </w:pPr>
            <w:r w:rsidRPr="00711388">
              <w:rPr>
                <w:lang w:val="en-GB"/>
              </w:rPr>
              <w:t xml:space="preserve">Value of the reporting currency </w:t>
            </w:r>
            <w:r w:rsidR="00845F43" w:rsidRPr="00711388">
              <w:rPr>
                <w:lang w:val="en-GB"/>
              </w:rPr>
              <w:t>-</w:t>
            </w:r>
            <w:r w:rsidRPr="00711388">
              <w:rPr>
                <w:lang w:val="en-GB"/>
              </w:rPr>
              <w:t xml:space="preserve"> Technical provisions (excluding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4736" w:type="dxa"/>
            <w:tcBorders>
              <w:top w:val="single" w:sz="2" w:space="0" w:color="auto"/>
              <w:left w:val="single" w:sz="2" w:space="0" w:color="auto"/>
              <w:bottom w:val="single" w:sz="2" w:space="0" w:color="auto"/>
              <w:right w:val="single" w:sz="2" w:space="0" w:color="auto"/>
            </w:tcBorders>
          </w:tcPr>
          <w:p w14:paraId="78E75B56" w14:textId="37C17F60" w:rsidR="00144E0F" w:rsidRPr="00711388" w:rsidRDefault="00144E0F" w:rsidP="00877EC4">
            <w:pPr>
              <w:pStyle w:val="NormalLeft"/>
              <w:rPr>
                <w:lang w:val="en-GB"/>
              </w:rPr>
            </w:pPr>
            <w:r w:rsidRPr="00711388">
              <w:rPr>
                <w:lang w:val="en-GB"/>
              </w:rPr>
              <w:t>Report the value of the technical provisions (excl.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for the reporting currency</w:t>
            </w:r>
          </w:p>
        </w:tc>
      </w:tr>
      <w:tr w:rsidR="00626033" w:rsidRPr="00711388" w14:paraId="4BBA7597" w14:textId="77777777" w:rsidTr="00183803">
        <w:tc>
          <w:tcPr>
            <w:tcW w:w="1671" w:type="dxa"/>
            <w:tcBorders>
              <w:top w:val="single" w:sz="2" w:space="0" w:color="auto"/>
              <w:left w:val="single" w:sz="2" w:space="0" w:color="auto"/>
              <w:bottom w:val="single" w:sz="2" w:space="0" w:color="auto"/>
              <w:right w:val="single" w:sz="2" w:space="0" w:color="auto"/>
            </w:tcBorders>
          </w:tcPr>
          <w:p w14:paraId="69F90929" w14:textId="77777777" w:rsidR="00144E0F" w:rsidRPr="00711388" w:rsidRDefault="00144E0F" w:rsidP="00877EC4">
            <w:pPr>
              <w:pStyle w:val="NormalLeft"/>
              <w:rPr>
                <w:lang w:val="en-GB"/>
              </w:rPr>
            </w:pPr>
            <w:r w:rsidRPr="00711388">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11E14C5A" w14:textId="6F6C699E" w:rsidR="00144E0F" w:rsidRPr="00711388" w:rsidRDefault="00144E0F" w:rsidP="00877EC4">
            <w:pPr>
              <w:pStyle w:val="NormalLeft"/>
              <w:rPr>
                <w:lang w:val="en-GB"/>
              </w:rPr>
            </w:pPr>
            <w:r w:rsidRPr="00711388">
              <w:rPr>
                <w:lang w:val="en-GB"/>
              </w:rPr>
              <w:t xml:space="preserve">Value of remaining other currencies </w:t>
            </w:r>
            <w:r w:rsidR="00845F43" w:rsidRPr="00711388">
              <w:rPr>
                <w:lang w:val="en-GB"/>
              </w:rPr>
              <w:t>-</w:t>
            </w:r>
            <w:r w:rsidRPr="00711388">
              <w:rPr>
                <w:lang w:val="en-GB"/>
              </w:rPr>
              <w:t xml:space="preserve"> Technical provisions (excluding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4736" w:type="dxa"/>
            <w:tcBorders>
              <w:top w:val="single" w:sz="2" w:space="0" w:color="auto"/>
              <w:left w:val="single" w:sz="2" w:space="0" w:color="auto"/>
              <w:bottom w:val="single" w:sz="2" w:space="0" w:color="auto"/>
              <w:right w:val="single" w:sz="2" w:space="0" w:color="auto"/>
            </w:tcBorders>
          </w:tcPr>
          <w:p w14:paraId="0B3AE61A" w14:textId="6A48D1AF" w:rsidR="00144E0F" w:rsidRPr="00711388" w:rsidRDefault="00144E0F" w:rsidP="00877EC4">
            <w:pPr>
              <w:pStyle w:val="NormalLeft"/>
              <w:rPr>
                <w:lang w:val="en-GB"/>
              </w:rPr>
            </w:pPr>
            <w:r w:rsidRPr="00711388">
              <w:rPr>
                <w:lang w:val="en-GB"/>
              </w:rPr>
              <w:t>Report the total value of the technical provisions (excl.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for the remaining currencies that are not reported by currency.</w:t>
            </w:r>
          </w:p>
          <w:p w14:paraId="6D9A18E8" w14:textId="77777777" w:rsidR="00144E0F" w:rsidRPr="00711388" w:rsidRDefault="00144E0F" w:rsidP="00877EC4">
            <w:pPr>
              <w:pStyle w:val="NormalLeft"/>
              <w:rPr>
                <w:lang w:val="en-GB"/>
              </w:rPr>
            </w:pPr>
            <w:r w:rsidRPr="00711388">
              <w:rPr>
                <w:lang w:val="en-GB"/>
              </w:rPr>
              <w:t>This means that this cell excludes the amount reported in the reporting currency (C0030/R0110) and in the currencies reported by currency (C0050/R0110).</w:t>
            </w:r>
          </w:p>
        </w:tc>
      </w:tr>
      <w:tr w:rsidR="00626033" w:rsidRPr="00711388" w14:paraId="0AA8BE31" w14:textId="77777777" w:rsidTr="00183803">
        <w:tc>
          <w:tcPr>
            <w:tcW w:w="1671" w:type="dxa"/>
            <w:tcBorders>
              <w:top w:val="single" w:sz="2" w:space="0" w:color="auto"/>
              <w:left w:val="single" w:sz="2" w:space="0" w:color="auto"/>
              <w:bottom w:val="single" w:sz="2" w:space="0" w:color="auto"/>
              <w:right w:val="single" w:sz="2" w:space="0" w:color="auto"/>
            </w:tcBorders>
          </w:tcPr>
          <w:p w14:paraId="4B3DFEB1" w14:textId="77777777" w:rsidR="00144E0F" w:rsidRPr="00711388" w:rsidRDefault="00144E0F" w:rsidP="00877EC4">
            <w:pPr>
              <w:pStyle w:val="NormalLeft"/>
              <w:rPr>
                <w:lang w:val="en-GB"/>
              </w:rPr>
            </w:pPr>
            <w:r w:rsidRPr="00711388">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2460A82A" w14:textId="3B6D56C7" w:rsidR="00144E0F" w:rsidRPr="00711388" w:rsidRDefault="00144E0F" w:rsidP="00877EC4">
            <w:pPr>
              <w:pStyle w:val="NormalLeft"/>
              <w:rPr>
                <w:lang w:val="en-GB"/>
              </w:rPr>
            </w:pPr>
            <w:r w:rsidRPr="00711388">
              <w:rPr>
                <w:lang w:val="en-GB"/>
              </w:rPr>
              <w:t xml:space="preserve">Value of material currencies </w:t>
            </w:r>
            <w:r w:rsidR="00845F43" w:rsidRPr="00711388">
              <w:rPr>
                <w:lang w:val="en-GB"/>
              </w:rPr>
              <w:t>-</w:t>
            </w:r>
            <w:r w:rsidRPr="00711388">
              <w:rPr>
                <w:lang w:val="en-GB"/>
              </w:rPr>
              <w:t xml:space="preserve"> Technical provisions (excluding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4736" w:type="dxa"/>
            <w:tcBorders>
              <w:top w:val="single" w:sz="2" w:space="0" w:color="auto"/>
              <w:left w:val="single" w:sz="2" w:space="0" w:color="auto"/>
              <w:bottom w:val="single" w:sz="2" w:space="0" w:color="auto"/>
              <w:right w:val="single" w:sz="2" w:space="0" w:color="auto"/>
            </w:tcBorders>
          </w:tcPr>
          <w:p w14:paraId="2B202142" w14:textId="4B242E00" w:rsidR="00144E0F" w:rsidRPr="00711388" w:rsidRDefault="00144E0F" w:rsidP="00877EC4">
            <w:pPr>
              <w:pStyle w:val="NormalLeft"/>
              <w:rPr>
                <w:lang w:val="en-GB"/>
              </w:rPr>
            </w:pPr>
            <w:r w:rsidRPr="00711388">
              <w:rPr>
                <w:lang w:val="en-GB"/>
              </w:rPr>
              <w:t xml:space="preserve">Report the value of the </w:t>
            </w:r>
            <w:ins w:id="410" w:author="Author">
              <w:r w:rsidR="00A84D76">
                <w:rPr>
                  <w:lang w:val="en-GB"/>
                </w:rPr>
                <w:t>t</w:t>
              </w:r>
            </w:ins>
            <w:del w:id="411" w:author="Author">
              <w:r w:rsidRPr="00711388" w:rsidDel="00A84D76">
                <w:rPr>
                  <w:lang w:val="en-GB"/>
                </w:rPr>
                <w:delText>T</w:delText>
              </w:r>
            </w:del>
            <w:r w:rsidRPr="00711388">
              <w:rPr>
                <w:lang w:val="en-GB"/>
              </w:rPr>
              <w:t>echnical provisions (excl.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for each of the currencies required to be reported separately</w:t>
            </w:r>
            <w:r w:rsidR="00395091" w:rsidRPr="00711388">
              <w:rPr>
                <w:lang w:val="en-GB"/>
              </w:rPr>
              <w:t>.</w:t>
            </w:r>
          </w:p>
        </w:tc>
      </w:tr>
      <w:tr w:rsidR="00626033" w:rsidRPr="00711388" w14:paraId="3C24C5EF" w14:textId="77777777" w:rsidTr="00183803">
        <w:tc>
          <w:tcPr>
            <w:tcW w:w="1671" w:type="dxa"/>
            <w:tcBorders>
              <w:top w:val="single" w:sz="2" w:space="0" w:color="auto"/>
              <w:left w:val="single" w:sz="2" w:space="0" w:color="auto"/>
              <w:bottom w:val="single" w:sz="2" w:space="0" w:color="auto"/>
              <w:right w:val="single" w:sz="2" w:space="0" w:color="auto"/>
            </w:tcBorders>
          </w:tcPr>
          <w:p w14:paraId="06950FC8" w14:textId="77777777" w:rsidR="00144E0F" w:rsidRPr="00711388" w:rsidRDefault="00144E0F" w:rsidP="00877EC4">
            <w:pPr>
              <w:pStyle w:val="NormalLeft"/>
              <w:rPr>
                <w:lang w:val="en-GB"/>
              </w:rPr>
            </w:pPr>
            <w:r w:rsidRPr="00711388">
              <w:rPr>
                <w:lang w:val="en-GB"/>
              </w:rPr>
              <w:t>C0020/R0120</w:t>
            </w:r>
          </w:p>
        </w:tc>
        <w:tc>
          <w:tcPr>
            <w:tcW w:w="2879" w:type="dxa"/>
            <w:tcBorders>
              <w:top w:val="single" w:sz="2" w:space="0" w:color="auto"/>
              <w:left w:val="single" w:sz="2" w:space="0" w:color="auto"/>
              <w:bottom w:val="single" w:sz="2" w:space="0" w:color="auto"/>
              <w:right w:val="single" w:sz="2" w:space="0" w:color="auto"/>
            </w:tcBorders>
          </w:tcPr>
          <w:p w14:paraId="1F8B250E" w14:textId="3A02438D" w:rsidR="00144E0F" w:rsidRPr="00711388" w:rsidRDefault="00144E0F" w:rsidP="00877EC4">
            <w:pPr>
              <w:pStyle w:val="NormalLeft"/>
              <w:rPr>
                <w:lang w:val="en-GB"/>
              </w:rPr>
            </w:pPr>
            <w:r w:rsidRPr="00711388">
              <w:rPr>
                <w:lang w:val="en-GB"/>
              </w:rPr>
              <w:t xml:space="preserve">Total value of all currencies </w:t>
            </w:r>
            <w:r w:rsidR="00845F43" w:rsidRPr="00711388">
              <w:rPr>
                <w:lang w:val="en-GB"/>
              </w:rPr>
              <w:t>-</w:t>
            </w:r>
            <w:r w:rsidRPr="00711388">
              <w:rPr>
                <w:lang w:val="en-GB"/>
              </w:rPr>
              <w:t xml:space="preserve"> 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4736" w:type="dxa"/>
            <w:tcBorders>
              <w:top w:val="single" w:sz="2" w:space="0" w:color="auto"/>
              <w:left w:val="single" w:sz="2" w:space="0" w:color="auto"/>
              <w:bottom w:val="single" w:sz="2" w:space="0" w:color="auto"/>
              <w:right w:val="single" w:sz="2" w:space="0" w:color="auto"/>
            </w:tcBorders>
          </w:tcPr>
          <w:p w14:paraId="381942CF" w14:textId="1D69DC5E" w:rsidR="00144E0F" w:rsidRPr="00711388" w:rsidRDefault="00144E0F" w:rsidP="00877EC4">
            <w:pPr>
              <w:pStyle w:val="NormalLeft"/>
              <w:rPr>
                <w:lang w:val="en-GB"/>
              </w:rPr>
            </w:pPr>
            <w:r w:rsidRPr="00711388">
              <w:rPr>
                <w:lang w:val="en-GB"/>
              </w:rPr>
              <w:t xml:space="preserve">Report the total value of the 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for all currencies.</w:t>
            </w:r>
          </w:p>
        </w:tc>
      </w:tr>
      <w:tr w:rsidR="00626033" w:rsidRPr="00711388" w14:paraId="09C5FEC6" w14:textId="77777777" w:rsidTr="00183803">
        <w:tc>
          <w:tcPr>
            <w:tcW w:w="1671" w:type="dxa"/>
            <w:tcBorders>
              <w:top w:val="single" w:sz="2" w:space="0" w:color="auto"/>
              <w:left w:val="single" w:sz="2" w:space="0" w:color="auto"/>
              <w:bottom w:val="single" w:sz="2" w:space="0" w:color="auto"/>
              <w:right w:val="single" w:sz="2" w:space="0" w:color="auto"/>
            </w:tcBorders>
          </w:tcPr>
          <w:p w14:paraId="69CA2748" w14:textId="77777777" w:rsidR="00144E0F" w:rsidRPr="00711388" w:rsidRDefault="00144E0F" w:rsidP="00877EC4">
            <w:pPr>
              <w:pStyle w:val="NormalLeft"/>
              <w:rPr>
                <w:lang w:val="en-GB"/>
              </w:rPr>
            </w:pPr>
            <w:r w:rsidRPr="00711388">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0B51DD9C" w14:textId="6570C7DF" w:rsidR="00144E0F" w:rsidRPr="00711388" w:rsidRDefault="00144E0F" w:rsidP="00877EC4">
            <w:pPr>
              <w:pStyle w:val="NormalLeft"/>
              <w:rPr>
                <w:lang w:val="en-GB"/>
              </w:rPr>
            </w:pPr>
            <w:r w:rsidRPr="00711388">
              <w:rPr>
                <w:lang w:val="en-GB"/>
              </w:rPr>
              <w:t xml:space="preserve">Value of the reporting currency </w:t>
            </w:r>
            <w:r w:rsidR="00845F43" w:rsidRPr="00711388">
              <w:rPr>
                <w:lang w:val="en-GB"/>
              </w:rPr>
              <w:t>-</w:t>
            </w:r>
            <w:r w:rsidRPr="00711388">
              <w:rPr>
                <w:lang w:val="en-GB"/>
              </w:rPr>
              <w:t xml:space="preserve"> 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4736" w:type="dxa"/>
            <w:tcBorders>
              <w:top w:val="single" w:sz="2" w:space="0" w:color="auto"/>
              <w:left w:val="single" w:sz="2" w:space="0" w:color="auto"/>
              <w:bottom w:val="single" w:sz="2" w:space="0" w:color="auto"/>
              <w:right w:val="single" w:sz="2" w:space="0" w:color="auto"/>
            </w:tcBorders>
          </w:tcPr>
          <w:p w14:paraId="5EAF6517" w14:textId="763A6158" w:rsidR="00144E0F" w:rsidRPr="00711388" w:rsidRDefault="00144E0F" w:rsidP="00877EC4">
            <w:pPr>
              <w:pStyle w:val="NormalLeft"/>
              <w:rPr>
                <w:lang w:val="en-GB"/>
              </w:rPr>
            </w:pPr>
            <w:r w:rsidRPr="00711388">
              <w:rPr>
                <w:lang w:val="en-GB"/>
              </w:rPr>
              <w:t xml:space="preserve">Report the value of the 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for the reporting currency.</w:t>
            </w:r>
          </w:p>
        </w:tc>
      </w:tr>
      <w:tr w:rsidR="00626033" w:rsidRPr="00711388" w14:paraId="09F79156" w14:textId="77777777" w:rsidTr="00183803">
        <w:tc>
          <w:tcPr>
            <w:tcW w:w="1671" w:type="dxa"/>
            <w:tcBorders>
              <w:top w:val="single" w:sz="2" w:space="0" w:color="auto"/>
              <w:left w:val="single" w:sz="2" w:space="0" w:color="auto"/>
              <w:bottom w:val="single" w:sz="2" w:space="0" w:color="auto"/>
              <w:right w:val="single" w:sz="2" w:space="0" w:color="auto"/>
            </w:tcBorders>
          </w:tcPr>
          <w:p w14:paraId="0BCB9620" w14:textId="77777777" w:rsidR="00144E0F" w:rsidRPr="00711388" w:rsidRDefault="00144E0F" w:rsidP="00877EC4">
            <w:pPr>
              <w:pStyle w:val="NormalLeft"/>
              <w:rPr>
                <w:lang w:val="en-GB"/>
              </w:rPr>
            </w:pPr>
            <w:r w:rsidRPr="00711388">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1C4AF2D7" w14:textId="260C47B8" w:rsidR="00144E0F" w:rsidRPr="00711388" w:rsidRDefault="00144E0F" w:rsidP="00877EC4">
            <w:pPr>
              <w:pStyle w:val="NormalLeft"/>
              <w:rPr>
                <w:lang w:val="en-GB"/>
              </w:rPr>
            </w:pPr>
            <w:r w:rsidRPr="00711388">
              <w:rPr>
                <w:lang w:val="en-GB"/>
              </w:rPr>
              <w:t xml:space="preserve">Value of remaining other currencies </w:t>
            </w:r>
            <w:r w:rsidR="00845F43" w:rsidRPr="00711388">
              <w:rPr>
                <w:lang w:val="en-GB"/>
              </w:rPr>
              <w:t>-</w:t>
            </w:r>
            <w:r w:rsidRPr="00711388">
              <w:rPr>
                <w:lang w:val="en-GB"/>
              </w:rPr>
              <w:t xml:space="preserve"> 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4736" w:type="dxa"/>
            <w:tcBorders>
              <w:top w:val="single" w:sz="2" w:space="0" w:color="auto"/>
              <w:left w:val="single" w:sz="2" w:space="0" w:color="auto"/>
              <w:bottom w:val="single" w:sz="2" w:space="0" w:color="auto"/>
              <w:right w:val="single" w:sz="2" w:space="0" w:color="auto"/>
            </w:tcBorders>
          </w:tcPr>
          <w:p w14:paraId="0252D1D7" w14:textId="6056665E" w:rsidR="00144E0F" w:rsidRPr="00711388" w:rsidRDefault="00144E0F" w:rsidP="00877EC4">
            <w:pPr>
              <w:pStyle w:val="NormalLeft"/>
              <w:rPr>
                <w:lang w:val="en-GB"/>
              </w:rPr>
            </w:pPr>
            <w:r w:rsidRPr="00711388">
              <w:rPr>
                <w:lang w:val="en-GB"/>
              </w:rPr>
              <w:t xml:space="preserve">Report the value of the 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contracts for the remaining currencies that are not reported by currency.</w:t>
            </w:r>
          </w:p>
          <w:p w14:paraId="3E48CD44" w14:textId="77777777" w:rsidR="00144E0F" w:rsidRPr="00711388" w:rsidRDefault="00144E0F" w:rsidP="00877EC4">
            <w:pPr>
              <w:pStyle w:val="NormalLeft"/>
              <w:rPr>
                <w:lang w:val="en-GB"/>
              </w:rPr>
            </w:pPr>
            <w:r w:rsidRPr="00711388">
              <w:rPr>
                <w:lang w:val="en-GB"/>
              </w:rPr>
              <w:t>This means that this cell excludes the amount reported in the reporting currency (C0030/R0120) and in the currencies reported by currency (C0050/R0120).</w:t>
            </w:r>
          </w:p>
        </w:tc>
      </w:tr>
      <w:tr w:rsidR="00626033" w:rsidRPr="00711388" w14:paraId="50529A52" w14:textId="77777777" w:rsidTr="00183803">
        <w:tc>
          <w:tcPr>
            <w:tcW w:w="1671" w:type="dxa"/>
            <w:tcBorders>
              <w:top w:val="single" w:sz="2" w:space="0" w:color="auto"/>
              <w:left w:val="single" w:sz="2" w:space="0" w:color="auto"/>
              <w:bottom w:val="single" w:sz="2" w:space="0" w:color="auto"/>
              <w:right w:val="single" w:sz="2" w:space="0" w:color="auto"/>
            </w:tcBorders>
          </w:tcPr>
          <w:p w14:paraId="798F3C5F" w14:textId="77777777" w:rsidR="00144E0F" w:rsidRPr="00711388" w:rsidRDefault="00144E0F" w:rsidP="00877EC4">
            <w:pPr>
              <w:pStyle w:val="NormalLeft"/>
              <w:rPr>
                <w:lang w:val="en-GB"/>
              </w:rPr>
            </w:pPr>
            <w:r w:rsidRPr="00711388">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070C0831" w14:textId="1DD19739" w:rsidR="00144E0F" w:rsidRPr="00711388" w:rsidRDefault="00144E0F" w:rsidP="00877EC4">
            <w:pPr>
              <w:pStyle w:val="NormalLeft"/>
              <w:rPr>
                <w:lang w:val="en-GB"/>
              </w:rPr>
            </w:pPr>
            <w:r w:rsidRPr="00711388">
              <w:rPr>
                <w:lang w:val="en-GB"/>
              </w:rPr>
              <w:t xml:space="preserve">Value of material currencies </w:t>
            </w:r>
            <w:r w:rsidR="00845F43" w:rsidRPr="00711388">
              <w:rPr>
                <w:lang w:val="en-GB"/>
              </w:rPr>
              <w:t>-</w:t>
            </w:r>
            <w:r w:rsidRPr="00711388">
              <w:rPr>
                <w:lang w:val="en-GB"/>
              </w:rPr>
              <w:t xml:space="preserve"> Technical </w:t>
            </w:r>
            <w:r w:rsidRPr="00711388">
              <w:rPr>
                <w:lang w:val="en-GB"/>
              </w:rPr>
              <w:lastRenderedPageBreak/>
              <w:t xml:space="preserve">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contracts</w:t>
            </w:r>
          </w:p>
        </w:tc>
        <w:tc>
          <w:tcPr>
            <w:tcW w:w="4736" w:type="dxa"/>
            <w:tcBorders>
              <w:top w:val="single" w:sz="2" w:space="0" w:color="auto"/>
              <w:left w:val="single" w:sz="2" w:space="0" w:color="auto"/>
              <w:bottom w:val="single" w:sz="2" w:space="0" w:color="auto"/>
              <w:right w:val="single" w:sz="2" w:space="0" w:color="auto"/>
            </w:tcBorders>
          </w:tcPr>
          <w:p w14:paraId="73A3070E" w14:textId="2EAC8C4E" w:rsidR="00144E0F" w:rsidRPr="00711388" w:rsidRDefault="00144E0F" w:rsidP="00877EC4">
            <w:pPr>
              <w:pStyle w:val="NormalLeft"/>
              <w:rPr>
                <w:lang w:val="en-GB"/>
              </w:rPr>
            </w:pPr>
            <w:r w:rsidRPr="00711388">
              <w:rPr>
                <w:lang w:val="en-GB"/>
              </w:rPr>
              <w:lastRenderedPageBreak/>
              <w:t xml:space="preserve">Report the value of the technical provisions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contracts for each </w:t>
            </w:r>
            <w:r w:rsidRPr="00711388">
              <w:rPr>
                <w:lang w:val="en-GB"/>
              </w:rPr>
              <w:lastRenderedPageBreak/>
              <w:t>of the currencies required to be reported separately.</w:t>
            </w:r>
          </w:p>
        </w:tc>
      </w:tr>
      <w:tr w:rsidR="00626033" w:rsidRPr="00711388" w14:paraId="272EF171" w14:textId="77777777" w:rsidTr="00183803">
        <w:tc>
          <w:tcPr>
            <w:tcW w:w="1671" w:type="dxa"/>
            <w:tcBorders>
              <w:top w:val="single" w:sz="2" w:space="0" w:color="auto"/>
              <w:left w:val="single" w:sz="2" w:space="0" w:color="auto"/>
              <w:bottom w:val="single" w:sz="2" w:space="0" w:color="auto"/>
              <w:right w:val="single" w:sz="2" w:space="0" w:color="auto"/>
            </w:tcBorders>
          </w:tcPr>
          <w:p w14:paraId="0BF72DE9" w14:textId="77777777" w:rsidR="00144E0F" w:rsidRPr="00711388" w:rsidRDefault="00144E0F" w:rsidP="00877EC4">
            <w:pPr>
              <w:pStyle w:val="NormalLeft"/>
              <w:rPr>
                <w:lang w:val="en-GB"/>
              </w:rPr>
            </w:pPr>
            <w:r w:rsidRPr="00711388">
              <w:rPr>
                <w:lang w:val="en-GB"/>
              </w:rPr>
              <w:lastRenderedPageBreak/>
              <w:t>C0020/R0130</w:t>
            </w:r>
          </w:p>
        </w:tc>
        <w:tc>
          <w:tcPr>
            <w:tcW w:w="2879" w:type="dxa"/>
            <w:tcBorders>
              <w:top w:val="single" w:sz="2" w:space="0" w:color="auto"/>
              <w:left w:val="single" w:sz="2" w:space="0" w:color="auto"/>
              <w:bottom w:val="single" w:sz="2" w:space="0" w:color="auto"/>
              <w:right w:val="single" w:sz="2" w:space="0" w:color="auto"/>
            </w:tcBorders>
          </w:tcPr>
          <w:p w14:paraId="24A8E943" w14:textId="42B96F07" w:rsidR="00144E0F" w:rsidRPr="00711388" w:rsidRDefault="00144E0F" w:rsidP="00877EC4">
            <w:pPr>
              <w:pStyle w:val="NormalLeft"/>
              <w:rPr>
                <w:lang w:val="en-GB"/>
              </w:rPr>
            </w:pPr>
            <w:r w:rsidRPr="00711388">
              <w:rPr>
                <w:lang w:val="en-GB"/>
              </w:rPr>
              <w:t xml:space="preserve">Total value of all currencies </w:t>
            </w:r>
            <w:r w:rsidR="00845F43" w:rsidRPr="00711388">
              <w:rPr>
                <w:lang w:val="en-GB"/>
              </w:rPr>
              <w:t>-</w:t>
            </w:r>
            <w:r w:rsidRPr="00711388">
              <w:rPr>
                <w:lang w:val="en-GB"/>
              </w:rPr>
              <w:t xml:space="preserve">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7F0969DB" w14:textId="77777777" w:rsidR="00144E0F" w:rsidRPr="00711388" w:rsidRDefault="00144E0F" w:rsidP="0046692C">
            <w:pPr>
              <w:pStyle w:val="NormalLeft"/>
              <w:rPr>
                <w:lang w:val="en-GB"/>
              </w:rPr>
            </w:pPr>
            <w:r w:rsidRPr="00711388">
              <w:rPr>
                <w:lang w:val="en-GB"/>
              </w:rPr>
              <w:t>Report the total value of the deposits from reinsurers, insurance and intermediaries payables and reinsurance payables for all currencies.</w:t>
            </w:r>
          </w:p>
        </w:tc>
      </w:tr>
      <w:tr w:rsidR="00626033" w:rsidRPr="00711388" w14:paraId="2E387DB3" w14:textId="77777777" w:rsidTr="00183803">
        <w:tc>
          <w:tcPr>
            <w:tcW w:w="1671" w:type="dxa"/>
            <w:tcBorders>
              <w:top w:val="single" w:sz="2" w:space="0" w:color="auto"/>
              <w:left w:val="single" w:sz="2" w:space="0" w:color="auto"/>
              <w:bottom w:val="single" w:sz="2" w:space="0" w:color="auto"/>
              <w:right w:val="single" w:sz="2" w:space="0" w:color="auto"/>
            </w:tcBorders>
          </w:tcPr>
          <w:p w14:paraId="4EF151B1" w14:textId="77777777" w:rsidR="00144E0F" w:rsidRPr="00711388" w:rsidRDefault="00144E0F" w:rsidP="00877EC4">
            <w:pPr>
              <w:pStyle w:val="NormalLeft"/>
              <w:rPr>
                <w:lang w:val="en-GB"/>
              </w:rPr>
            </w:pPr>
            <w:r w:rsidRPr="00711388">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1AD7E4BF" w14:textId="1A5E7BB5" w:rsidR="00144E0F" w:rsidRPr="00711388" w:rsidRDefault="00144E0F" w:rsidP="00877EC4">
            <w:pPr>
              <w:pStyle w:val="NormalLeft"/>
              <w:rPr>
                <w:lang w:val="en-GB"/>
              </w:rPr>
            </w:pPr>
            <w:r w:rsidRPr="00711388">
              <w:rPr>
                <w:lang w:val="en-GB"/>
              </w:rPr>
              <w:t xml:space="preserve">Value of the reporting currency </w:t>
            </w:r>
            <w:r w:rsidR="00845F43" w:rsidRPr="00711388">
              <w:rPr>
                <w:lang w:val="en-GB"/>
              </w:rPr>
              <w:t>-</w:t>
            </w:r>
            <w:r w:rsidRPr="00711388">
              <w:rPr>
                <w:lang w:val="en-GB"/>
              </w:rPr>
              <w:t xml:space="preserve">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676F2703" w14:textId="77777777" w:rsidR="00144E0F" w:rsidRPr="00711388" w:rsidRDefault="00144E0F" w:rsidP="0046692C">
            <w:pPr>
              <w:pStyle w:val="NormalLeft"/>
              <w:rPr>
                <w:lang w:val="en-GB"/>
              </w:rPr>
            </w:pPr>
            <w:r w:rsidRPr="00711388">
              <w:rPr>
                <w:lang w:val="en-GB"/>
              </w:rPr>
              <w:t>Report the value of the deposits from reinsurers, insurance and intermediaries payables and reinsurance payables for the reporting currency.</w:t>
            </w:r>
          </w:p>
        </w:tc>
      </w:tr>
      <w:tr w:rsidR="00626033" w:rsidRPr="00711388" w14:paraId="583BE423" w14:textId="77777777" w:rsidTr="00183803">
        <w:tc>
          <w:tcPr>
            <w:tcW w:w="1671" w:type="dxa"/>
            <w:tcBorders>
              <w:top w:val="single" w:sz="2" w:space="0" w:color="auto"/>
              <w:left w:val="single" w:sz="2" w:space="0" w:color="auto"/>
              <w:bottom w:val="single" w:sz="2" w:space="0" w:color="auto"/>
              <w:right w:val="single" w:sz="2" w:space="0" w:color="auto"/>
            </w:tcBorders>
          </w:tcPr>
          <w:p w14:paraId="483B0D2D" w14:textId="77777777" w:rsidR="00144E0F" w:rsidRPr="00711388" w:rsidRDefault="00144E0F" w:rsidP="00877EC4">
            <w:pPr>
              <w:pStyle w:val="NormalLeft"/>
              <w:rPr>
                <w:lang w:val="en-GB"/>
              </w:rPr>
            </w:pPr>
            <w:r w:rsidRPr="00711388">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1C754653" w14:textId="1EBCC200" w:rsidR="00144E0F" w:rsidRPr="00711388" w:rsidRDefault="00144E0F" w:rsidP="00877EC4">
            <w:pPr>
              <w:pStyle w:val="NormalLeft"/>
              <w:rPr>
                <w:lang w:val="en-GB"/>
              </w:rPr>
            </w:pPr>
            <w:r w:rsidRPr="00711388">
              <w:rPr>
                <w:lang w:val="en-GB"/>
              </w:rPr>
              <w:t xml:space="preserve">Value of remaining other currencies </w:t>
            </w:r>
            <w:r w:rsidR="00845F43" w:rsidRPr="00711388">
              <w:rPr>
                <w:lang w:val="en-GB"/>
              </w:rPr>
              <w:t>-</w:t>
            </w:r>
            <w:r w:rsidRPr="00711388">
              <w:rPr>
                <w:lang w:val="en-GB"/>
              </w:rPr>
              <w:t xml:space="preserve">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5A17A2DC" w14:textId="77777777" w:rsidR="00144E0F" w:rsidRPr="00711388" w:rsidRDefault="00144E0F" w:rsidP="00877EC4">
            <w:pPr>
              <w:pStyle w:val="NormalLeft"/>
              <w:rPr>
                <w:lang w:val="en-GB"/>
              </w:rPr>
            </w:pPr>
            <w:r w:rsidRPr="00711388">
              <w:rPr>
                <w:lang w:val="en-GB"/>
              </w:rPr>
              <w:t>Report the value of the deposits from reinsurers, insurance and intermediaries payables and reinsurance payables for the remaining currencies that are not reported by currency.</w:t>
            </w:r>
          </w:p>
          <w:p w14:paraId="57CFC16A" w14:textId="77777777" w:rsidR="00144E0F" w:rsidRPr="00711388" w:rsidRDefault="00144E0F" w:rsidP="0046692C">
            <w:pPr>
              <w:pStyle w:val="NormalLeft"/>
              <w:rPr>
                <w:lang w:val="en-GB"/>
              </w:rPr>
            </w:pPr>
            <w:r w:rsidRPr="00711388">
              <w:rPr>
                <w:lang w:val="en-GB"/>
              </w:rPr>
              <w:t>This means that this cell excludes the amount reported in the reporting currency (C0030/R0130) and in the currencies reported by currency (C0050/R0130).</w:t>
            </w:r>
          </w:p>
        </w:tc>
      </w:tr>
      <w:tr w:rsidR="00626033" w:rsidRPr="00711388" w14:paraId="27BCB47F" w14:textId="77777777" w:rsidTr="00183803">
        <w:tc>
          <w:tcPr>
            <w:tcW w:w="1671" w:type="dxa"/>
            <w:tcBorders>
              <w:top w:val="single" w:sz="2" w:space="0" w:color="auto"/>
              <w:left w:val="single" w:sz="2" w:space="0" w:color="auto"/>
              <w:bottom w:val="single" w:sz="2" w:space="0" w:color="auto"/>
              <w:right w:val="single" w:sz="2" w:space="0" w:color="auto"/>
            </w:tcBorders>
          </w:tcPr>
          <w:p w14:paraId="0CABEA62" w14:textId="77777777" w:rsidR="00144E0F" w:rsidRPr="00711388" w:rsidRDefault="00144E0F" w:rsidP="00877EC4">
            <w:pPr>
              <w:pStyle w:val="NormalLeft"/>
              <w:rPr>
                <w:lang w:val="en-GB"/>
              </w:rPr>
            </w:pPr>
            <w:r w:rsidRPr="00711388">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3A4B7902" w14:textId="0F8B12AA" w:rsidR="00144E0F" w:rsidRPr="00711388" w:rsidRDefault="00144E0F" w:rsidP="00877EC4">
            <w:pPr>
              <w:pStyle w:val="NormalLeft"/>
              <w:rPr>
                <w:lang w:val="en-GB"/>
              </w:rPr>
            </w:pPr>
            <w:r w:rsidRPr="00711388">
              <w:rPr>
                <w:lang w:val="en-GB"/>
              </w:rPr>
              <w:t xml:space="preserve">Value of material currencies </w:t>
            </w:r>
            <w:r w:rsidR="00845F43" w:rsidRPr="00711388">
              <w:rPr>
                <w:lang w:val="en-GB"/>
              </w:rPr>
              <w:t>-</w:t>
            </w:r>
            <w:r w:rsidRPr="00711388">
              <w:rPr>
                <w:lang w:val="en-GB"/>
              </w:rPr>
              <w:t xml:space="preserve">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7C6E1F89" w14:textId="77777777" w:rsidR="00144E0F" w:rsidRPr="00711388" w:rsidRDefault="00144E0F" w:rsidP="0046692C">
            <w:pPr>
              <w:pStyle w:val="NormalLeft"/>
              <w:rPr>
                <w:lang w:val="en-GB"/>
              </w:rPr>
            </w:pPr>
            <w:r w:rsidRPr="00711388">
              <w:rPr>
                <w:lang w:val="en-GB"/>
              </w:rPr>
              <w:t>Report the value of the deposits from reinsurers, insurance and intermediaries payables and reinsurance payables for each of the currencies required to be reported separately.</w:t>
            </w:r>
          </w:p>
        </w:tc>
      </w:tr>
      <w:tr w:rsidR="00626033" w:rsidRPr="00711388" w14:paraId="7990208F" w14:textId="77777777" w:rsidTr="00183803">
        <w:tc>
          <w:tcPr>
            <w:tcW w:w="1671" w:type="dxa"/>
            <w:tcBorders>
              <w:top w:val="single" w:sz="2" w:space="0" w:color="auto"/>
              <w:left w:val="single" w:sz="2" w:space="0" w:color="auto"/>
              <w:bottom w:val="single" w:sz="2" w:space="0" w:color="auto"/>
              <w:right w:val="single" w:sz="2" w:space="0" w:color="auto"/>
            </w:tcBorders>
          </w:tcPr>
          <w:p w14:paraId="0D652B01" w14:textId="77777777" w:rsidR="00144E0F" w:rsidRPr="00711388" w:rsidRDefault="00144E0F" w:rsidP="00877EC4">
            <w:pPr>
              <w:pStyle w:val="NormalLeft"/>
              <w:rPr>
                <w:lang w:val="en-GB"/>
              </w:rPr>
            </w:pPr>
            <w:r w:rsidRPr="00711388">
              <w:rPr>
                <w:lang w:val="en-GB"/>
              </w:rPr>
              <w:t>C0020/R0140</w:t>
            </w:r>
          </w:p>
        </w:tc>
        <w:tc>
          <w:tcPr>
            <w:tcW w:w="2879" w:type="dxa"/>
            <w:tcBorders>
              <w:top w:val="single" w:sz="2" w:space="0" w:color="auto"/>
              <w:left w:val="single" w:sz="2" w:space="0" w:color="auto"/>
              <w:bottom w:val="single" w:sz="2" w:space="0" w:color="auto"/>
              <w:right w:val="single" w:sz="2" w:space="0" w:color="auto"/>
            </w:tcBorders>
          </w:tcPr>
          <w:p w14:paraId="7D2F880C" w14:textId="71E0C1AC" w:rsidR="00144E0F" w:rsidRPr="00711388" w:rsidRDefault="00144E0F" w:rsidP="00877EC4">
            <w:pPr>
              <w:pStyle w:val="NormalLeft"/>
              <w:rPr>
                <w:lang w:val="en-GB"/>
              </w:rPr>
            </w:pPr>
            <w:r w:rsidRPr="00711388">
              <w:rPr>
                <w:lang w:val="en-GB"/>
              </w:rPr>
              <w:t xml:space="preserve">Total value of all currencies </w:t>
            </w:r>
            <w:r w:rsidR="00845F43" w:rsidRPr="00711388">
              <w:rPr>
                <w:lang w:val="en-GB"/>
              </w:rPr>
              <w:t>-</w:t>
            </w:r>
            <w:r w:rsidRPr="00711388">
              <w:rPr>
                <w:lang w:val="en-GB"/>
              </w:rPr>
              <w:t xml:space="preserve"> Derivatives</w:t>
            </w:r>
          </w:p>
        </w:tc>
        <w:tc>
          <w:tcPr>
            <w:tcW w:w="4736" w:type="dxa"/>
            <w:tcBorders>
              <w:top w:val="single" w:sz="2" w:space="0" w:color="auto"/>
              <w:left w:val="single" w:sz="2" w:space="0" w:color="auto"/>
              <w:bottom w:val="single" w:sz="2" w:space="0" w:color="auto"/>
              <w:right w:val="single" w:sz="2" w:space="0" w:color="auto"/>
            </w:tcBorders>
          </w:tcPr>
          <w:p w14:paraId="23832787" w14:textId="77777777" w:rsidR="00144E0F" w:rsidRPr="00711388" w:rsidRDefault="00144E0F" w:rsidP="00877EC4">
            <w:pPr>
              <w:pStyle w:val="NormalLeft"/>
              <w:rPr>
                <w:lang w:val="en-GB"/>
              </w:rPr>
            </w:pPr>
            <w:r w:rsidRPr="00711388">
              <w:rPr>
                <w:lang w:val="en-GB"/>
              </w:rPr>
              <w:t>Report the total value of the derivatives for all currencies.</w:t>
            </w:r>
          </w:p>
        </w:tc>
      </w:tr>
      <w:tr w:rsidR="00626033" w:rsidRPr="00711388" w14:paraId="336CBBF7" w14:textId="77777777" w:rsidTr="00183803">
        <w:tc>
          <w:tcPr>
            <w:tcW w:w="1671" w:type="dxa"/>
            <w:tcBorders>
              <w:top w:val="single" w:sz="2" w:space="0" w:color="auto"/>
              <w:left w:val="single" w:sz="2" w:space="0" w:color="auto"/>
              <w:bottom w:val="single" w:sz="2" w:space="0" w:color="auto"/>
              <w:right w:val="single" w:sz="2" w:space="0" w:color="auto"/>
            </w:tcBorders>
          </w:tcPr>
          <w:p w14:paraId="293E08D5" w14:textId="77777777" w:rsidR="00144E0F" w:rsidRPr="00711388" w:rsidRDefault="00144E0F" w:rsidP="00877EC4">
            <w:pPr>
              <w:pStyle w:val="NormalLeft"/>
              <w:rPr>
                <w:lang w:val="en-GB"/>
              </w:rPr>
            </w:pPr>
            <w:r w:rsidRPr="00711388">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4BE5A906" w14:textId="0EC3FDA3" w:rsidR="00144E0F" w:rsidRPr="00711388" w:rsidRDefault="00144E0F" w:rsidP="00877EC4">
            <w:pPr>
              <w:pStyle w:val="NormalLeft"/>
              <w:rPr>
                <w:lang w:val="en-GB"/>
              </w:rPr>
            </w:pPr>
            <w:r w:rsidRPr="00711388">
              <w:rPr>
                <w:lang w:val="en-GB"/>
              </w:rPr>
              <w:t xml:space="preserve">Value of the reporting currency </w:t>
            </w:r>
            <w:r w:rsidR="00845F43" w:rsidRPr="00711388">
              <w:rPr>
                <w:lang w:val="en-GB"/>
              </w:rPr>
              <w:t>-</w:t>
            </w:r>
            <w:r w:rsidRPr="00711388">
              <w:rPr>
                <w:lang w:val="en-GB"/>
              </w:rPr>
              <w:t xml:space="preserve"> Derivatives</w:t>
            </w:r>
          </w:p>
        </w:tc>
        <w:tc>
          <w:tcPr>
            <w:tcW w:w="4736" w:type="dxa"/>
            <w:tcBorders>
              <w:top w:val="single" w:sz="2" w:space="0" w:color="auto"/>
              <w:left w:val="single" w:sz="2" w:space="0" w:color="auto"/>
              <w:bottom w:val="single" w:sz="2" w:space="0" w:color="auto"/>
              <w:right w:val="single" w:sz="2" w:space="0" w:color="auto"/>
            </w:tcBorders>
          </w:tcPr>
          <w:p w14:paraId="44921642" w14:textId="77777777" w:rsidR="00144E0F" w:rsidRPr="00711388" w:rsidRDefault="00144E0F" w:rsidP="00877EC4">
            <w:pPr>
              <w:pStyle w:val="NormalLeft"/>
              <w:rPr>
                <w:lang w:val="en-GB"/>
              </w:rPr>
            </w:pPr>
            <w:r w:rsidRPr="00711388">
              <w:rPr>
                <w:lang w:val="en-GB"/>
              </w:rPr>
              <w:t>Report the value of the derivatives for the reporting currency.</w:t>
            </w:r>
          </w:p>
        </w:tc>
      </w:tr>
      <w:tr w:rsidR="00626033" w:rsidRPr="00711388" w14:paraId="0B144133" w14:textId="77777777" w:rsidTr="00183803">
        <w:tc>
          <w:tcPr>
            <w:tcW w:w="1671" w:type="dxa"/>
            <w:tcBorders>
              <w:top w:val="single" w:sz="2" w:space="0" w:color="auto"/>
              <w:left w:val="single" w:sz="2" w:space="0" w:color="auto"/>
              <w:bottom w:val="single" w:sz="2" w:space="0" w:color="auto"/>
              <w:right w:val="single" w:sz="2" w:space="0" w:color="auto"/>
            </w:tcBorders>
          </w:tcPr>
          <w:p w14:paraId="6D73D256" w14:textId="77777777" w:rsidR="00144E0F" w:rsidRPr="00711388" w:rsidRDefault="00144E0F" w:rsidP="00877EC4">
            <w:pPr>
              <w:pStyle w:val="NormalLeft"/>
              <w:rPr>
                <w:lang w:val="en-GB"/>
              </w:rPr>
            </w:pPr>
            <w:r w:rsidRPr="00711388">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0F5924C2" w14:textId="0A58D715" w:rsidR="00144E0F" w:rsidRPr="00711388" w:rsidRDefault="00144E0F" w:rsidP="00877EC4">
            <w:pPr>
              <w:pStyle w:val="NormalLeft"/>
              <w:rPr>
                <w:lang w:val="en-GB"/>
              </w:rPr>
            </w:pPr>
            <w:r w:rsidRPr="00711388">
              <w:rPr>
                <w:lang w:val="en-GB"/>
              </w:rPr>
              <w:t xml:space="preserve">Value of remaining other currencies </w:t>
            </w:r>
            <w:r w:rsidR="00845F43" w:rsidRPr="00711388">
              <w:rPr>
                <w:lang w:val="en-GB"/>
              </w:rPr>
              <w:t>-</w:t>
            </w:r>
            <w:r w:rsidRPr="00711388">
              <w:rPr>
                <w:lang w:val="en-GB"/>
              </w:rPr>
              <w:t xml:space="preserve"> Derivatives</w:t>
            </w:r>
          </w:p>
        </w:tc>
        <w:tc>
          <w:tcPr>
            <w:tcW w:w="4736" w:type="dxa"/>
            <w:tcBorders>
              <w:top w:val="single" w:sz="2" w:space="0" w:color="auto"/>
              <w:left w:val="single" w:sz="2" w:space="0" w:color="auto"/>
              <w:bottom w:val="single" w:sz="2" w:space="0" w:color="auto"/>
              <w:right w:val="single" w:sz="2" w:space="0" w:color="auto"/>
            </w:tcBorders>
          </w:tcPr>
          <w:p w14:paraId="69E3CF29" w14:textId="77777777" w:rsidR="00144E0F" w:rsidRPr="00711388" w:rsidRDefault="00144E0F" w:rsidP="00877EC4">
            <w:pPr>
              <w:pStyle w:val="NormalLeft"/>
              <w:rPr>
                <w:lang w:val="en-GB"/>
              </w:rPr>
            </w:pPr>
            <w:r w:rsidRPr="00711388">
              <w:rPr>
                <w:lang w:val="en-GB"/>
              </w:rPr>
              <w:t>Report the total value of the derivatives for the remaining currencies that are not reported by currency.</w:t>
            </w:r>
          </w:p>
          <w:p w14:paraId="638F49EF" w14:textId="77777777" w:rsidR="00144E0F" w:rsidRPr="00711388" w:rsidRDefault="00144E0F" w:rsidP="00877EC4">
            <w:pPr>
              <w:pStyle w:val="NormalLeft"/>
              <w:rPr>
                <w:lang w:val="en-GB"/>
              </w:rPr>
            </w:pPr>
            <w:r w:rsidRPr="00711388">
              <w:rPr>
                <w:lang w:val="en-GB"/>
              </w:rPr>
              <w:t>This means that this cell excludes the amount reported in the reporting currency (C0030/R0140) and in the currencies reported by currency (C0050/R0140).</w:t>
            </w:r>
          </w:p>
        </w:tc>
      </w:tr>
      <w:tr w:rsidR="00626033" w:rsidRPr="00711388" w14:paraId="14417AD6" w14:textId="77777777" w:rsidTr="00183803">
        <w:tc>
          <w:tcPr>
            <w:tcW w:w="1671" w:type="dxa"/>
            <w:tcBorders>
              <w:top w:val="single" w:sz="2" w:space="0" w:color="auto"/>
              <w:left w:val="single" w:sz="2" w:space="0" w:color="auto"/>
              <w:bottom w:val="single" w:sz="2" w:space="0" w:color="auto"/>
              <w:right w:val="single" w:sz="2" w:space="0" w:color="auto"/>
            </w:tcBorders>
          </w:tcPr>
          <w:p w14:paraId="2316002B" w14:textId="77777777" w:rsidR="00144E0F" w:rsidRPr="00711388" w:rsidRDefault="00144E0F" w:rsidP="00877EC4">
            <w:pPr>
              <w:pStyle w:val="NormalLeft"/>
              <w:rPr>
                <w:lang w:val="en-GB"/>
              </w:rPr>
            </w:pPr>
            <w:r w:rsidRPr="00711388">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1E1145C5" w14:textId="6C787F77" w:rsidR="00144E0F" w:rsidRPr="00711388" w:rsidRDefault="00144E0F" w:rsidP="00877EC4">
            <w:pPr>
              <w:pStyle w:val="NormalLeft"/>
              <w:rPr>
                <w:lang w:val="en-GB"/>
              </w:rPr>
            </w:pPr>
            <w:r w:rsidRPr="00711388">
              <w:rPr>
                <w:lang w:val="en-GB"/>
              </w:rPr>
              <w:t xml:space="preserve">Value of material currencies </w:t>
            </w:r>
            <w:r w:rsidR="00845F43" w:rsidRPr="00711388">
              <w:rPr>
                <w:lang w:val="en-GB"/>
              </w:rPr>
              <w:t>-</w:t>
            </w:r>
            <w:r w:rsidRPr="00711388">
              <w:rPr>
                <w:lang w:val="en-GB"/>
              </w:rPr>
              <w:t xml:space="preserve"> Derivatives</w:t>
            </w:r>
          </w:p>
        </w:tc>
        <w:tc>
          <w:tcPr>
            <w:tcW w:w="4736" w:type="dxa"/>
            <w:tcBorders>
              <w:top w:val="single" w:sz="2" w:space="0" w:color="auto"/>
              <w:left w:val="single" w:sz="2" w:space="0" w:color="auto"/>
              <w:bottom w:val="single" w:sz="2" w:space="0" w:color="auto"/>
              <w:right w:val="single" w:sz="2" w:space="0" w:color="auto"/>
            </w:tcBorders>
          </w:tcPr>
          <w:p w14:paraId="17AE495F" w14:textId="77777777" w:rsidR="00144E0F" w:rsidRPr="00711388" w:rsidRDefault="00144E0F" w:rsidP="00877EC4">
            <w:pPr>
              <w:pStyle w:val="NormalLeft"/>
              <w:rPr>
                <w:lang w:val="en-GB"/>
              </w:rPr>
            </w:pPr>
            <w:r w:rsidRPr="00711388">
              <w:rPr>
                <w:lang w:val="en-GB"/>
              </w:rPr>
              <w:t>Report the value of the derivatives for each of the currency required to be reported separately.</w:t>
            </w:r>
          </w:p>
        </w:tc>
      </w:tr>
      <w:tr w:rsidR="00626033" w:rsidRPr="00711388" w14:paraId="5AF83B07" w14:textId="77777777" w:rsidTr="00183803">
        <w:tc>
          <w:tcPr>
            <w:tcW w:w="1671" w:type="dxa"/>
            <w:tcBorders>
              <w:top w:val="single" w:sz="2" w:space="0" w:color="auto"/>
              <w:left w:val="single" w:sz="2" w:space="0" w:color="auto"/>
              <w:bottom w:val="single" w:sz="2" w:space="0" w:color="auto"/>
              <w:right w:val="single" w:sz="2" w:space="0" w:color="auto"/>
            </w:tcBorders>
          </w:tcPr>
          <w:p w14:paraId="2F12157F" w14:textId="77777777" w:rsidR="00144E0F" w:rsidRPr="00711388" w:rsidRDefault="00144E0F" w:rsidP="00877EC4">
            <w:pPr>
              <w:pStyle w:val="NormalLeft"/>
              <w:rPr>
                <w:lang w:val="en-GB"/>
              </w:rPr>
            </w:pPr>
            <w:r w:rsidRPr="00711388">
              <w:rPr>
                <w:lang w:val="en-GB"/>
              </w:rPr>
              <w:lastRenderedPageBreak/>
              <w:t>C0020/R0150</w:t>
            </w:r>
          </w:p>
        </w:tc>
        <w:tc>
          <w:tcPr>
            <w:tcW w:w="2879" w:type="dxa"/>
            <w:tcBorders>
              <w:top w:val="single" w:sz="2" w:space="0" w:color="auto"/>
              <w:left w:val="single" w:sz="2" w:space="0" w:color="auto"/>
              <w:bottom w:val="single" w:sz="2" w:space="0" w:color="auto"/>
              <w:right w:val="single" w:sz="2" w:space="0" w:color="auto"/>
            </w:tcBorders>
          </w:tcPr>
          <w:p w14:paraId="63CF73FD" w14:textId="68C97D74" w:rsidR="00144E0F" w:rsidRPr="00711388" w:rsidRDefault="00144E0F" w:rsidP="00877EC4">
            <w:pPr>
              <w:pStyle w:val="NormalLeft"/>
              <w:rPr>
                <w:lang w:val="en-GB"/>
              </w:rPr>
            </w:pPr>
            <w:r w:rsidRPr="00711388">
              <w:rPr>
                <w:lang w:val="en-GB"/>
              </w:rPr>
              <w:t xml:space="preserve">Total value of all currencies </w:t>
            </w:r>
            <w:r w:rsidR="00845F43" w:rsidRPr="00711388">
              <w:rPr>
                <w:lang w:val="en-GB"/>
              </w:rPr>
              <w:t>-</w:t>
            </w:r>
            <w:r w:rsidRPr="00711388">
              <w:rPr>
                <w:lang w:val="en-GB"/>
              </w:rPr>
              <w:t xml:space="preserve"> Financial liabilities</w:t>
            </w:r>
          </w:p>
        </w:tc>
        <w:tc>
          <w:tcPr>
            <w:tcW w:w="4736" w:type="dxa"/>
            <w:tcBorders>
              <w:top w:val="single" w:sz="2" w:space="0" w:color="auto"/>
              <w:left w:val="single" w:sz="2" w:space="0" w:color="auto"/>
              <w:bottom w:val="single" w:sz="2" w:space="0" w:color="auto"/>
              <w:right w:val="single" w:sz="2" w:space="0" w:color="auto"/>
            </w:tcBorders>
          </w:tcPr>
          <w:p w14:paraId="28A19C5C" w14:textId="77777777" w:rsidR="00144E0F" w:rsidRPr="00711388" w:rsidRDefault="00144E0F" w:rsidP="00877EC4">
            <w:pPr>
              <w:pStyle w:val="NormalLeft"/>
              <w:rPr>
                <w:lang w:val="en-GB"/>
              </w:rPr>
            </w:pPr>
            <w:r w:rsidRPr="00711388">
              <w:rPr>
                <w:lang w:val="en-GB"/>
              </w:rPr>
              <w:t>Report the total value of the financial liabilities for all currencies.</w:t>
            </w:r>
          </w:p>
        </w:tc>
      </w:tr>
      <w:tr w:rsidR="00626033" w:rsidRPr="00711388" w14:paraId="2130B3A4" w14:textId="77777777" w:rsidTr="00183803">
        <w:tc>
          <w:tcPr>
            <w:tcW w:w="1671" w:type="dxa"/>
            <w:tcBorders>
              <w:top w:val="single" w:sz="2" w:space="0" w:color="auto"/>
              <w:left w:val="single" w:sz="2" w:space="0" w:color="auto"/>
              <w:bottom w:val="single" w:sz="2" w:space="0" w:color="auto"/>
              <w:right w:val="single" w:sz="2" w:space="0" w:color="auto"/>
            </w:tcBorders>
          </w:tcPr>
          <w:p w14:paraId="7FFD71ED" w14:textId="77777777" w:rsidR="00144E0F" w:rsidRPr="00711388" w:rsidRDefault="00144E0F" w:rsidP="00877EC4">
            <w:pPr>
              <w:pStyle w:val="NormalLeft"/>
              <w:rPr>
                <w:lang w:val="en-GB"/>
              </w:rPr>
            </w:pPr>
            <w:r w:rsidRPr="00711388">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39089100" w14:textId="3F3D8265" w:rsidR="00144E0F" w:rsidRPr="00711388" w:rsidRDefault="00144E0F" w:rsidP="00877EC4">
            <w:pPr>
              <w:pStyle w:val="NormalLeft"/>
              <w:rPr>
                <w:lang w:val="en-GB"/>
              </w:rPr>
            </w:pPr>
            <w:r w:rsidRPr="00711388">
              <w:rPr>
                <w:lang w:val="en-GB"/>
              </w:rPr>
              <w:t xml:space="preserve">Value of the reporting currency </w:t>
            </w:r>
            <w:r w:rsidR="00845F43" w:rsidRPr="00711388">
              <w:rPr>
                <w:lang w:val="en-GB"/>
              </w:rPr>
              <w:t>-</w:t>
            </w:r>
            <w:r w:rsidRPr="00711388">
              <w:rPr>
                <w:lang w:val="en-GB"/>
              </w:rPr>
              <w:t xml:space="preserve"> Financial liabilities</w:t>
            </w:r>
          </w:p>
        </w:tc>
        <w:tc>
          <w:tcPr>
            <w:tcW w:w="4736" w:type="dxa"/>
            <w:tcBorders>
              <w:top w:val="single" w:sz="2" w:space="0" w:color="auto"/>
              <w:left w:val="single" w:sz="2" w:space="0" w:color="auto"/>
              <w:bottom w:val="single" w:sz="2" w:space="0" w:color="auto"/>
              <w:right w:val="single" w:sz="2" w:space="0" w:color="auto"/>
            </w:tcBorders>
          </w:tcPr>
          <w:p w14:paraId="18AF893D" w14:textId="77777777" w:rsidR="00144E0F" w:rsidRPr="00711388" w:rsidRDefault="00144E0F" w:rsidP="00877EC4">
            <w:pPr>
              <w:pStyle w:val="NormalLeft"/>
              <w:rPr>
                <w:lang w:val="en-GB"/>
              </w:rPr>
            </w:pPr>
            <w:r w:rsidRPr="00711388">
              <w:rPr>
                <w:lang w:val="en-GB"/>
              </w:rPr>
              <w:t>Report the value of the financial liabilities for the reporting currency.</w:t>
            </w:r>
          </w:p>
        </w:tc>
      </w:tr>
      <w:tr w:rsidR="00626033" w:rsidRPr="00711388" w14:paraId="76D0E82E" w14:textId="77777777" w:rsidTr="00183803">
        <w:tc>
          <w:tcPr>
            <w:tcW w:w="1671" w:type="dxa"/>
            <w:tcBorders>
              <w:top w:val="single" w:sz="2" w:space="0" w:color="auto"/>
              <w:left w:val="single" w:sz="2" w:space="0" w:color="auto"/>
              <w:bottom w:val="single" w:sz="2" w:space="0" w:color="auto"/>
              <w:right w:val="single" w:sz="2" w:space="0" w:color="auto"/>
            </w:tcBorders>
          </w:tcPr>
          <w:p w14:paraId="6468632F" w14:textId="77777777" w:rsidR="00144E0F" w:rsidRPr="00711388" w:rsidRDefault="00144E0F" w:rsidP="00877EC4">
            <w:pPr>
              <w:pStyle w:val="NormalLeft"/>
              <w:rPr>
                <w:lang w:val="en-GB"/>
              </w:rPr>
            </w:pPr>
            <w:r w:rsidRPr="00711388">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13B1DC4A" w14:textId="2A1E2F66" w:rsidR="00144E0F" w:rsidRPr="00711388" w:rsidRDefault="00144E0F" w:rsidP="00877EC4">
            <w:pPr>
              <w:pStyle w:val="NormalLeft"/>
              <w:rPr>
                <w:lang w:val="en-GB"/>
              </w:rPr>
            </w:pPr>
            <w:r w:rsidRPr="00711388">
              <w:rPr>
                <w:lang w:val="en-GB"/>
              </w:rPr>
              <w:t xml:space="preserve">Value of remaining other currencies </w:t>
            </w:r>
            <w:r w:rsidR="00845F43" w:rsidRPr="00711388">
              <w:rPr>
                <w:lang w:val="en-GB"/>
              </w:rPr>
              <w:t>-</w:t>
            </w:r>
            <w:r w:rsidRPr="00711388">
              <w:rPr>
                <w:lang w:val="en-GB"/>
              </w:rPr>
              <w:t xml:space="preserve"> Financial liabilities</w:t>
            </w:r>
          </w:p>
        </w:tc>
        <w:tc>
          <w:tcPr>
            <w:tcW w:w="4736" w:type="dxa"/>
            <w:tcBorders>
              <w:top w:val="single" w:sz="2" w:space="0" w:color="auto"/>
              <w:left w:val="single" w:sz="2" w:space="0" w:color="auto"/>
              <w:bottom w:val="single" w:sz="2" w:space="0" w:color="auto"/>
              <w:right w:val="single" w:sz="2" w:space="0" w:color="auto"/>
            </w:tcBorders>
          </w:tcPr>
          <w:p w14:paraId="295CD109" w14:textId="77777777" w:rsidR="00144E0F" w:rsidRPr="00711388" w:rsidRDefault="00144E0F" w:rsidP="00877EC4">
            <w:pPr>
              <w:pStyle w:val="NormalLeft"/>
              <w:rPr>
                <w:lang w:val="en-GB"/>
              </w:rPr>
            </w:pPr>
            <w:r w:rsidRPr="00711388">
              <w:rPr>
                <w:lang w:val="en-GB"/>
              </w:rPr>
              <w:t>Report the total value of the financial liabilities for the remaining currencies that are not reported by currency.</w:t>
            </w:r>
          </w:p>
          <w:p w14:paraId="68CC0B0D" w14:textId="77777777" w:rsidR="00144E0F" w:rsidRPr="00711388" w:rsidRDefault="00144E0F" w:rsidP="00877EC4">
            <w:pPr>
              <w:pStyle w:val="NormalLeft"/>
              <w:rPr>
                <w:lang w:val="en-GB"/>
              </w:rPr>
            </w:pPr>
            <w:r w:rsidRPr="00711388">
              <w:rPr>
                <w:lang w:val="en-GB"/>
              </w:rPr>
              <w:t>This means that this cell excludes the amount reported in the reporting currency (C0030/R0150) and in the currencies reported by currency (C0050/R0150).</w:t>
            </w:r>
          </w:p>
        </w:tc>
      </w:tr>
      <w:tr w:rsidR="00626033" w:rsidRPr="00711388" w14:paraId="40B2CE38" w14:textId="77777777" w:rsidTr="00183803">
        <w:tc>
          <w:tcPr>
            <w:tcW w:w="1671" w:type="dxa"/>
            <w:tcBorders>
              <w:top w:val="single" w:sz="2" w:space="0" w:color="auto"/>
              <w:left w:val="single" w:sz="2" w:space="0" w:color="auto"/>
              <w:bottom w:val="single" w:sz="2" w:space="0" w:color="auto"/>
              <w:right w:val="single" w:sz="2" w:space="0" w:color="auto"/>
            </w:tcBorders>
          </w:tcPr>
          <w:p w14:paraId="47683395" w14:textId="77777777" w:rsidR="00144E0F" w:rsidRPr="00711388" w:rsidRDefault="00144E0F" w:rsidP="00877EC4">
            <w:pPr>
              <w:pStyle w:val="NormalLeft"/>
              <w:rPr>
                <w:lang w:val="en-GB"/>
              </w:rPr>
            </w:pPr>
            <w:r w:rsidRPr="00711388">
              <w:rPr>
                <w:lang w:val="en-GB"/>
              </w:rPr>
              <w:t>C0050/R0150</w:t>
            </w:r>
          </w:p>
        </w:tc>
        <w:tc>
          <w:tcPr>
            <w:tcW w:w="2879" w:type="dxa"/>
            <w:tcBorders>
              <w:top w:val="single" w:sz="2" w:space="0" w:color="auto"/>
              <w:left w:val="single" w:sz="2" w:space="0" w:color="auto"/>
              <w:bottom w:val="single" w:sz="2" w:space="0" w:color="auto"/>
              <w:right w:val="single" w:sz="2" w:space="0" w:color="auto"/>
            </w:tcBorders>
          </w:tcPr>
          <w:p w14:paraId="038FB32C" w14:textId="0A809EE5" w:rsidR="00144E0F" w:rsidRPr="00711388" w:rsidRDefault="00144E0F" w:rsidP="00877EC4">
            <w:pPr>
              <w:pStyle w:val="NormalLeft"/>
              <w:rPr>
                <w:lang w:val="en-GB"/>
              </w:rPr>
            </w:pPr>
            <w:r w:rsidRPr="00711388">
              <w:rPr>
                <w:lang w:val="en-GB"/>
              </w:rPr>
              <w:t xml:space="preserve">Value of material currencies </w:t>
            </w:r>
            <w:r w:rsidR="00845F43" w:rsidRPr="00711388">
              <w:rPr>
                <w:lang w:val="en-GB"/>
              </w:rPr>
              <w:t>-</w:t>
            </w:r>
            <w:r w:rsidRPr="00711388">
              <w:rPr>
                <w:lang w:val="en-GB"/>
              </w:rPr>
              <w:t xml:space="preserve"> Financial liabilities</w:t>
            </w:r>
          </w:p>
        </w:tc>
        <w:tc>
          <w:tcPr>
            <w:tcW w:w="4736" w:type="dxa"/>
            <w:tcBorders>
              <w:top w:val="single" w:sz="2" w:space="0" w:color="auto"/>
              <w:left w:val="single" w:sz="2" w:space="0" w:color="auto"/>
              <w:bottom w:val="single" w:sz="2" w:space="0" w:color="auto"/>
              <w:right w:val="single" w:sz="2" w:space="0" w:color="auto"/>
            </w:tcBorders>
          </w:tcPr>
          <w:p w14:paraId="3AD962DF" w14:textId="77777777" w:rsidR="00144E0F" w:rsidRPr="00711388" w:rsidRDefault="00144E0F" w:rsidP="00877EC4">
            <w:pPr>
              <w:pStyle w:val="NormalLeft"/>
              <w:rPr>
                <w:lang w:val="en-GB"/>
              </w:rPr>
            </w:pPr>
            <w:r w:rsidRPr="00711388">
              <w:rPr>
                <w:lang w:val="en-GB"/>
              </w:rPr>
              <w:t>Report the value of the financial liabilities for each of the currencies required to be reported separately.</w:t>
            </w:r>
          </w:p>
        </w:tc>
      </w:tr>
      <w:tr w:rsidR="00626033" w:rsidRPr="00711388" w14:paraId="62CB30C1" w14:textId="77777777" w:rsidTr="00183803">
        <w:tc>
          <w:tcPr>
            <w:tcW w:w="1671" w:type="dxa"/>
            <w:tcBorders>
              <w:top w:val="single" w:sz="2" w:space="0" w:color="auto"/>
              <w:left w:val="single" w:sz="2" w:space="0" w:color="auto"/>
              <w:bottom w:val="single" w:sz="2" w:space="0" w:color="auto"/>
              <w:right w:val="single" w:sz="2" w:space="0" w:color="auto"/>
            </w:tcBorders>
          </w:tcPr>
          <w:p w14:paraId="269DFF94" w14:textId="77777777" w:rsidR="00144E0F" w:rsidRPr="00711388" w:rsidRDefault="00144E0F" w:rsidP="00877EC4">
            <w:pPr>
              <w:pStyle w:val="NormalLeft"/>
              <w:rPr>
                <w:lang w:val="en-GB"/>
              </w:rPr>
            </w:pPr>
            <w:r w:rsidRPr="00711388">
              <w:rPr>
                <w:lang w:val="en-GB"/>
              </w:rPr>
              <w:t>C0020/R0160</w:t>
            </w:r>
          </w:p>
        </w:tc>
        <w:tc>
          <w:tcPr>
            <w:tcW w:w="2879" w:type="dxa"/>
            <w:tcBorders>
              <w:top w:val="single" w:sz="2" w:space="0" w:color="auto"/>
              <w:left w:val="single" w:sz="2" w:space="0" w:color="auto"/>
              <w:bottom w:val="single" w:sz="2" w:space="0" w:color="auto"/>
              <w:right w:val="single" w:sz="2" w:space="0" w:color="auto"/>
            </w:tcBorders>
          </w:tcPr>
          <w:p w14:paraId="1662A450" w14:textId="0DFBB6B3" w:rsidR="00144E0F" w:rsidRPr="00711388" w:rsidRDefault="00144E0F" w:rsidP="00877EC4">
            <w:pPr>
              <w:pStyle w:val="NormalLeft"/>
              <w:rPr>
                <w:lang w:val="en-GB"/>
              </w:rPr>
            </w:pPr>
            <w:r w:rsidRPr="00711388">
              <w:rPr>
                <w:lang w:val="en-GB"/>
              </w:rPr>
              <w:t xml:space="preserve">Total value of all currencies </w:t>
            </w:r>
            <w:r w:rsidR="00845F43" w:rsidRPr="00711388">
              <w:rPr>
                <w:lang w:val="en-GB"/>
              </w:rPr>
              <w:t>-</w:t>
            </w:r>
            <w:r w:rsidRPr="00711388">
              <w:rPr>
                <w:lang w:val="en-GB"/>
              </w:rPr>
              <w:t xml:space="preserve"> Contingent liabilities</w:t>
            </w:r>
          </w:p>
        </w:tc>
        <w:tc>
          <w:tcPr>
            <w:tcW w:w="4736" w:type="dxa"/>
            <w:tcBorders>
              <w:top w:val="single" w:sz="2" w:space="0" w:color="auto"/>
              <w:left w:val="single" w:sz="2" w:space="0" w:color="auto"/>
              <w:bottom w:val="single" w:sz="2" w:space="0" w:color="auto"/>
              <w:right w:val="single" w:sz="2" w:space="0" w:color="auto"/>
            </w:tcBorders>
          </w:tcPr>
          <w:p w14:paraId="614658D8" w14:textId="63DAA113" w:rsidR="00144E0F" w:rsidRPr="00711388" w:rsidRDefault="00144E0F" w:rsidP="00877EC4">
            <w:pPr>
              <w:pStyle w:val="NormalLeft"/>
              <w:rPr>
                <w:lang w:val="en-GB"/>
              </w:rPr>
            </w:pPr>
            <w:r w:rsidRPr="00711388">
              <w:rPr>
                <w:lang w:val="en-GB"/>
              </w:rPr>
              <w:t xml:space="preserve">Report the total value of the </w:t>
            </w:r>
            <w:r w:rsidR="00274BC1" w:rsidRPr="00711388">
              <w:rPr>
                <w:lang w:val="en-GB"/>
              </w:rPr>
              <w:t>c</w:t>
            </w:r>
            <w:r w:rsidRPr="00711388">
              <w:rPr>
                <w:lang w:val="en-GB"/>
              </w:rPr>
              <w:t>ontingent liabilities for all currencies.</w:t>
            </w:r>
          </w:p>
        </w:tc>
      </w:tr>
      <w:tr w:rsidR="00626033" w:rsidRPr="00711388" w14:paraId="49CB9468" w14:textId="77777777" w:rsidTr="00183803">
        <w:tc>
          <w:tcPr>
            <w:tcW w:w="1671" w:type="dxa"/>
            <w:tcBorders>
              <w:top w:val="single" w:sz="2" w:space="0" w:color="auto"/>
              <w:left w:val="single" w:sz="2" w:space="0" w:color="auto"/>
              <w:bottom w:val="single" w:sz="2" w:space="0" w:color="auto"/>
              <w:right w:val="single" w:sz="2" w:space="0" w:color="auto"/>
            </w:tcBorders>
          </w:tcPr>
          <w:p w14:paraId="281A5799" w14:textId="77777777" w:rsidR="00144E0F" w:rsidRPr="00711388" w:rsidRDefault="00144E0F" w:rsidP="00877EC4">
            <w:pPr>
              <w:pStyle w:val="NormalLeft"/>
              <w:rPr>
                <w:lang w:val="en-GB"/>
              </w:rPr>
            </w:pPr>
            <w:r w:rsidRPr="00711388">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159F4940" w14:textId="6F54668F" w:rsidR="00144E0F" w:rsidRPr="00711388" w:rsidRDefault="00144E0F" w:rsidP="00877EC4">
            <w:pPr>
              <w:pStyle w:val="NormalLeft"/>
              <w:rPr>
                <w:lang w:val="en-GB"/>
              </w:rPr>
            </w:pPr>
            <w:r w:rsidRPr="00711388">
              <w:rPr>
                <w:lang w:val="en-GB"/>
              </w:rPr>
              <w:t xml:space="preserve">Value of the reporting currency </w:t>
            </w:r>
            <w:r w:rsidR="00845F43" w:rsidRPr="00711388">
              <w:rPr>
                <w:lang w:val="en-GB"/>
              </w:rPr>
              <w:t>-</w:t>
            </w:r>
            <w:r w:rsidRPr="00711388">
              <w:rPr>
                <w:lang w:val="en-GB"/>
              </w:rPr>
              <w:t xml:space="preserve"> Contingent liabilities</w:t>
            </w:r>
          </w:p>
        </w:tc>
        <w:tc>
          <w:tcPr>
            <w:tcW w:w="4736" w:type="dxa"/>
            <w:tcBorders>
              <w:top w:val="single" w:sz="2" w:space="0" w:color="auto"/>
              <w:left w:val="single" w:sz="2" w:space="0" w:color="auto"/>
              <w:bottom w:val="single" w:sz="2" w:space="0" w:color="auto"/>
              <w:right w:val="single" w:sz="2" w:space="0" w:color="auto"/>
            </w:tcBorders>
          </w:tcPr>
          <w:p w14:paraId="1AC9C65D" w14:textId="77777777" w:rsidR="00144E0F" w:rsidRPr="00711388" w:rsidRDefault="00144E0F" w:rsidP="00877EC4">
            <w:pPr>
              <w:pStyle w:val="NormalLeft"/>
              <w:rPr>
                <w:lang w:val="en-GB"/>
              </w:rPr>
            </w:pPr>
            <w:r w:rsidRPr="00711388">
              <w:rPr>
                <w:lang w:val="en-GB"/>
              </w:rPr>
              <w:t>Report the value of the contingent liabilities for the reporting currency.</w:t>
            </w:r>
          </w:p>
        </w:tc>
      </w:tr>
      <w:tr w:rsidR="00626033" w:rsidRPr="00711388" w14:paraId="4CCF9E1A" w14:textId="77777777" w:rsidTr="00183803">
        <w:tc>
          <w:tcPr>
            <w:tcW w:w="1671" w:type="dxa"/>
            <w:tcBorders>
              <w:top w:val="single" w:sz="2" w:space="0" w:color="auto"/>
              <w:left w:val="single" w:sz="2" w:space="0" w:color="auto"/>
              <w:bottom w:val="single" w:sz="2" w:space="0" w:color="auto"/>
              <w:right w:val="single" w:sz="2" w:space="0" w:color="auto"/>
            </w:tcBorders>
          </w:tcPr>
          <w:p w14:paraId="22094395" w14:textId="77777777" w:rsidR="00144E0F" w:rsidRPr="00711388" w:rsidRDefault="00144E0F" w:rsidP="00877EC4">
            <w:pPr>
              <w:pStyle w:val="NormalLeft"/>
              <w:rPr>
                <w:lang w:val="en-GB"/>
              </w:rPr>
            </w:pPr>
            <w:r w:rsidRPr="00711388">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587270E3" w14:textId="655B1743" w:rsidR="00144E0F" w:rsidRPr="00711388" w:rsidRDefault="00144E0F" w:rsidP="00877EC4">
            <w:pPr>
              <w:pStyle w:val="NormalLeft"/>
              <w:rPr>
                <w:lang w:val="en-GB"/>
              </w:rPr>
            </w:pPr>
            <w:r w:rsidRPr="00711388">
              <w:rPr>
                <w:lang w:val="en-GB"/>
              </w:rPr>
              <w:t xml:space="preserve">Value of remaining other currencies </w:t>
            </w:r>
            <w:r w:rsidR="00845F43" w:rsidRPr="00711388">
              <w:rPr>
                <w:lang w:val="en-GB"/>
              </w:rPr>
              <w:t>-</w:t>
            </w:r>
            <w:r w:rsidRPr="00711388">
              <w:rPr>
                <w:lang w:val="en-GB"/>
              </w:rPr>
              <w:t xml:space="preserve"> Contingent liabilities</w:t>
            </w:r>
          </w:p>
        </w:tc>
        <w:tc>
          <w:tcPr>
            <w:tcW w:w="4736" w:type="dxa"/>
            <w:tcBorders>
              <w:top w:val="single" w:sz="2" w:space="0" w:color="auto"/>
              <w:left w:val="single" w:sz="2" w:space="0" w:color="auto"/>
              <w:bottom w:val="single" w:sz="2" w:space="0" w:color="auto"/>
              <w:right w:val="single" w:sz="2" w:space="0" w:color="auto"/>
            </w:tcBorders>
          </w:tcPr>
          <w:p w14:paraId="3961926D" w14:textId="77777777" w:rsidR="00144E0F" w:rsidRPr="00711388" w:rsidRDefault="00144E0F" w:rsidP="00877EC4">
            <w:pPr>
              <w:pStyle w:val="NormalLeft"/>
              <w:rPr>
                <w:lang w:val="en-GB"/>
              </w:rPr>
            </w:pPr>
            <w:r w:rsidRPr="00711388">
              <w:rPr>
                <w:lang w:val="en-GB"/>
              </w:rPr>
              <w:t>Report the total value of the contingent liabilities for the remaining currencies that are not reported by currency.</w:t>
            </w:r>
          </w:p>
          <w:p w14:paraId="6F3B30E4" w14:textId="77777777" w:rsidR="00144E0F" w:rsidRPr="00711388" w:rsidRDefault="00144E0F" w:rsidP="00877EC4">
            <w:pPr>
              <w:pStyle w:val="NormalLeft"/>
              <w:rPr>
                <w:lang w:val="en-GB"/>
              </w:rPr>
            </w:pPr>
            <w:r w:rsidRPr="00711388">
              <w:rPr>
                <w:lang w:val="en-GB"/>
              </w:rPr>
              <w:t>This means that this cell excludes the amount reported in the reporting currency (C0030/R0160) and in the currencies reported by currency (C0050/R0160).</w:t>
            </w:r>
          </w:p>
        </w:tc>
      </w:tr>
      <w:tr w:rsidR="00626033" w:rsidRPr="00711388" w14:paraId="11F4965C" w14:textId="77777777" w:rsidTr="00183803">
        <w:tc>
          <w:tcPr>
            <w:tcW w:w="1671" w:type="dxa"/>
            <w:tcBorders>
              <w:top w:val="single" w:sz="2" w:space="0" w:color="auto"/>
              <w:left w:val="single" w:sz="2" w:space="0" w:color="auto"/>
              <w:bottom w:val="single" w:sz="2" w:space="0" w:color="auto"/>
              <w:right w:val="single" w:sz="2" w:space="0" w:color="auto"/>
            </w:tcBorders>
          </w:tcPr>
          <w:p w14:paraId="53F12E46" w14:textId="77777777" w:rsidR="00144E0F" w:rsidRPr="00711388" w:rsidRDefault="00144E0F" w:rsidP="00877EC4">
            <w:pPr>
              <w:pStyle w:val="NormalLeft"/>
              <w:rPr>
                <w:lang w:val="en-GB"/>
              </w:rPr>
            </w:pPr>
            <w:r w:rsidRPr="00711388">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668923AC" w14:textId="56B6AE21" w:rsidR="00144E0F" w:rsidRPr="00711388" w:rsidRDefault="00144E0F" w:rsidP="00877EC4">
            <w:pPr>
              <w:pStyle w:val="NormalLeft"/>
              <w:rPr>
                <w:lang w:val="en-GB"/>
              </w:rPr>
            </w:pPr>
            <w:r w:rsidRPr="00711388">
              <w:rPr>
                <w:lang w:val="en-GB"/>
              </w:rPr>
              <w:t xml:space="preserve">Value of material currencies </w:t>
            </w:r>
            <w:r w:rsidR="00845F43" w:rsidRPr="00711388">
              <w:rPr>
                <w:lang w:val="en-GB"/>
              </w:rPr>
              <w:t>-</w:t>
            </w:r>
            <w:r w:rsidRPr="00711388">
              <w:rPr>
                <w:lang w:val="en-GB"/>
              </w:rPr>
              <w:t xml:space="preserve"> Contingent liabilities</w:t>
            </w:r>
          </w:p>
        </w:tc>
        <w:tc>
          <w:tcPr>
            <w:tcW w:w="4736" w:type="dxa"/>
            <w:tcBorders>
              <w:top w:val="single" w:sz="2" w:space="0" w:color="auto"/>
              <w:left w:val="single" w:sz="2" w:space="0" w:color="auto"/>
              <w:bottom w:val="single" w:sz="2" w:space="0" w:color="auto"/>
              <w:right w:val="single" w:sz="2" w:space="0" w:color="auto"/>
            </w:tcBorders>
          </w:tcPr>
          <w:p w14:paraId="362A5B12" w14:textId="77777777" w:rsidR="00144E0F" w:rsidRPr="00711388" w:rsidRDefault="00144E0F" w:rsidP="00877EC4">
            <w:pPr>
              <w:pStyle w:val="NormalLeft"/>
              <w:rPr>
                <w:lang w:val="en-GB"/>
              </w:rPr>
            </w:pPr>
            <w:r w:rsidRPr="00711388">
              <w:rPr>
                <w:lang w:val="en-GB"/>
              </w:rPr>
              <w:t>Report the value of the contingent liabilities for each of the currencies required to be reported separately</w:t>
            </w:r>
          </w:p>
        </w:tc>
      </w:tr>
      <w:tr w:rsidR="00626033" w:rsidRPr="00711388" w14:paraId="2C1891FC" w14:textId="77777777" w:rsidTr="00183803">
        <w:tc>
          <w:tcPr>
            <w:tcW w:w="1671" w:type="dxa"/>
            <w:tcBorders>
              <w:top w:val="single" w:sz="2" w:space="0" w:color="auto"/>
              <w:left w:val="single" w:sz="2" w:space="0" w:color="auto"/>
              <w:bottom w:val="single" w:sz="2" w:space="0" w:color="auto"/>
              <w:right w:val="single" w:sz="2" w:space="0" w:color="auto"/>
            </w:tcBorders>
          </w:tcPr>
          <w:p w14:paraId="6F391293" w14:textId="77777777" w:rsidR="00144E0F" w:rsidRPr="00711388" w:rsidRDefault="00144E0F" w:rsidP="00877EC4">
            <w:pPr>
              <w:pStyle w:val="NormalLeft"/>
              <w:rPr>
                <w:lang w:val="en-GB"/>
              </w:rPr>
            </w:pPr>
            <w:r w:rsidRPr="00711388">
              <w:rPr>
                <w:lang w:val="en-GB"/>
              </w:rPr>
              <w:t>C0020/R0170</w:t>
            </w:r>
          </w:p>
        </w:tc>
        <w:tc>
          <w:tcPr>
            <w:tcW w:w="2879" w:type="dxa"/>
            <w:tcBorders>
              <w:top w:val="single" w:sz="2" w:space="0" w:color="auto"/>
              <w:left w:val="single" w:sz="2" w:space="0" w:color="auto"/>
              <w:bottom w:val="single" w:sz="2" w:space="0" w:color="auto"/>
              <w:right w:val="single" w:sz="2" w:space="0" w:color="auto"/>
            </w:tcBorders>
          </w:tcPr>
          <w:p w14:paraId="7B8A725B" w14:textId="5E5E8902" w:rsidR="00144E0F" w:rsidRPr="00711388" w:rsidRDefault="00144E0F" w:rsidP="00877EC4">
            <w:pPr>
              <w:pStyle w:val="NormalLeft"/>
              <w:rPr>
                <w:lang w:val="en-GB"/>
              </w:rPr>
            </w:pPr>
            <w:r w:rsidRPr="00711388">
              <w:rPr>
                <w:lang w:val="en-GB"/>
              </w:rPr>
              <w:t xml:space="preserve">Total value of all currencies </w:t>
            </w:r>
            <w:r w:rsidR="00845F43" w:rsidRPr="00711388">
              <w:rPr>
                <w:lang w:val="en-GB"/>
              </w:rPr>
              <w:t>-</w:t>
            </w:r>
            <w:r w:rsidRPr="00711388">
              <w:rPr>
                <w:lang w:val="en-GB"/>
              </w:rPr>
              <w:t xml:space="preserve"> Any other liabilities</w:t>
            </w:r>
          </w:p>
        </w:tc>
        <w:tc>
          <w:tcPr>
            <w:tcW w:w="4736" w:type="dxa"/>
            <w:tcBorders>
              <w:top w:val="single" w:sz="2" w:space="0" w:color="auto"/>
              <w:left w:val="single" w:sz="2" w:space="0" w:color="auto"/>
              <w:bottom w:val="single" w:sz="2" w:space="0" w:color="auto"/>
              <w:right w:val="single" w:sz="2" w:space="0" w:color="auto"/>
            </w:tcBorders>
          </w:tcPr>
          <w:p w14:paraId="09520F10" w14:textId="77777777" w:rsidR="00144E0F" w:rsidRPr="00711388" w:rsidRDefault="00144E0F" w:rsidP="00877EC4">
            <w:pPr>
              <w:pStyle w:val="NormalLeft"/>
              <w:rPr>
                <w:lang w:val="en-GB"/>
              </w:rPr>
            </w:pPr>
            <w:r w:rsidRPr="00711388">
              <w:rPr>
                <w:lang w:val="en-GB"/>
              </w:rPr>
              <w:t>Report the total value of any other liabilities for all currencies.</w:t>
            </w:r>
          </w:p>
        </w:tc>
      </w:tr>
      <w:tr w:rsidR="00626033" w:rsidRPr="00711388" w14:paraId="16D08D29" w14:textId="77777777" w:rsidTr="00183803">
        <w:tc>
          <w:tcPr>
            <w:tcW w:w="1671" w:type="dxa"/>
            <w:tcBorders>
              <w:top w:val="single" w:sz="2" w:space="0" w:color="auto"/>
              <w:left w:val="single" w:sz="2" w:space="0" w:color="auto"/>
              <w:bottom w:val="single" w:sz="2" w:space="0" w:color="auto"/>
              <w:right w:val="single" w:sz="2" w:space="0" w:color="auto"/>
            </w:tcBorders>
          </w:tcPr>
          <w:p w14:paraId="45A53ABA" w14:textId="77777777" w:rsidR="00144E0F" w:rsidRPr="00711388" w:rsidRDefault="00144E0F" w:rsidP="00877EC4">
            <w:pPr>
              <w:pStyle w:val="NormalLeft"/>
              <w:rPr>
                <w:lang w:val="en-GB"/>
              </w:rPr>
            </w:pPr>
            <w:r w:rsidRPr="00711388">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6ECAC4AA" w14:textId="000547A8" w:rsidR="00144E0F" w:rsidRPr="00711388" w:rsidRDefault="00144E0F" w:rsidP="00877EC4">
            <w:pPr>
              <w:pStyle w:val="NormalLeft"/>
              <w:rPr>
                <w:lang w:val="en-GB"/>
              </w:rPr>
            </w:pPr>
            <w:r w:rsidRPr="00711388">
              <w:rPr>
                <w:lang w:val="en-GB"/>
              </w:rPr>
              <w:t xml:space="preserve">Value of the reporting currency </w:t>
            </w:r>
            <w:r w:rsidR="00845F43" w:rsidRPr="00711388">
              <w:rPr>
                <w:lang w:val="en-GB"/>
              </w:rPr>
              <w:t>-</w:t>
            </w:r>
            <w:r w:rsidRPr="00711388">
              <w:rPr>
                <w:lang w:val="en-GB"/>
              </w:rPr>
              <w:t xml:space="preserve"> Any other liabilities</w:t>
            </w:r>
          </w:p>
        </w:tc>
        <w:tc>
          <w:tcPr>
            <w:tcW w:w="4736" w:type="dxa"/>
            <w:tcBorders>
              <w:top w:val="single" w:sz="2" w:space="0" w:color="auto"/>
              <w:left w:val="single" w:sz="2" w:space="0" w:color="auto"/>
              <w:bottom w:val="single" w:sz="2" w:space="0" w:color="auto"/>
              <w:right w:val="single" w:sz="2" w:space="0" w:color="auto"/>
            </w:tcBorders>
          </w:tcPr>
          <w:p w14:paraId="73E79874" w14:textId="77777777" w:rsidR="00144E0F" w:rsidRPr="00711388" w:rsidRDefault="00144E0F" w:rsidP="00877EC4">
            <w:pPr>
              <w:pStyle w:val="NormalLeft"/>
              <w:rPr>
                <w:lang w:val="en-GB"/>
              </w:rPr>
            </w:pPr>
            <w:r w:rsidRPr="00711388">
              <w:rPr>
                <w:lang w:val="en-GB"/>
              </w:rPr>
              <w:t>Report the value of any other liabilities for the reporting currency.</w:t>
            </w:r>
          </w:p>
        </w:tc>
      </w:tr>
      <w:tr w:rsidR="00626033" w:rsidRPr="00711388" w14:paraId="2DF6504F" w14:textId="77777777" w:rsidTr="00183803">
        <w:tc>
          <w:tcPr>
            <w:tcW w:w="1671" w:type="dxa"/>
            <w:tcBorders>
              <w:top w:val="single" w:sz="2" w:space="0" w:color="auto"/>
              <w:left w:val="single" w:sz="2" w:space="0" w:color="auto"/>
              <w:bottom w:val="single" w:sz="2" w:space="0" w:color="auto"/>
              <w:right w:val="single" w:sz="2" w:space="0" w:color="auto"/>
            </w:tcBorders>
          </w:tcPr>
          <w:p w14:paraId="59C40A7A" w14:textId="77777777" w:rsidR="00144E0F" w:rsidRPr="00711388" w:rsidRDefault="00144E0F" w:rsidP="00877EC4">
            <w:pPr>
              <w:pStyle w:val="NormalLeft"/>
              <w:rPr>
                <w:lang w:val="en-GB"/>
              </w:rPr>
            </w:pPr>
            <w:r w:rsidRPr="00711388">
              <w:rPr>
                <w:lang w:val="en-GB"/>
              </w:rPr>
              <w:lastRenderedPageBreak/>
              <w:t>C0040/R0170</w:t>
            </w:r>
          </w:p>
        </w:tc>
        <w:tc>
          <w:tcPr>
            <w:tcW w:w="2879" w:type="dxa"/>
            <w:tcBorders>
              <w:top w:val="single" w:sz="2" w:space="0" w:color="auto"/>
              <w:left w:val="single" w:sz="2" w:space="0" w:color="auto"/>
              <w:bottom w:val="single" w:sz="2" w:space="0" w:color="auto"/>
              <w:right w:val="single" w:sz="2" w:space="0" w:color="auto"/>
            </w:tcBorders>
          </w:tcPr>
          <w:p w14:paraId="50D2C715" w14:textId="7BAC5523" w:rsidR="00144E0F" w:rsidRPr="00711388" w:rsidRDefault="00144E0F" w:rsidP="00877EC4">
            <w:pPr>
              <w:pStyle w:val="NormalLeft"/>
              <w:rPr>
                <w:lang w:val="en-GB"/>
              </w:rPr>
            </w:pPr>
            <w:r w:rsidRPr="00711388">
              <w:rPr>
                <w:lang w:val="en-GB"/>
              </w:rPr>
              <w:t xml:space="preserve">Value of remaining other currencies </w:t>
            </w:r>
            <w:r w:rsidR="00845F43" w:rsidRPr="00711388">
              <w:rPr>
                <w:lang w:val="en-GB"/>
              </w:rPr>
              <w:t>-</w:t>
            </w:r>
            <w:r w:rsidRPr="00711388">
              <w:rPr>
                <w:lang w:val="en-GB"/>
              </w:rPr>
              <w:t xml:space="preserve"> Any other liabilities</w:t>
            </w:r>
          </w:p>
        </w:tc>
        <w:tc>
          <w:tcPr>
            <w:tcW w:w="4736" w:type="dxa"/>
            <w:tcBorders>
              <w:top w:val="single" w:sz="2" w:space="0" w:color="auto"/>
              <w:left w:val="single" w:sz="2" w:space="0" w:color="auto"/>
              <w:bottom w:val="single" w:sz="2" w:space="0" w:color="auto"/>
              <w:right w:val="single" w:sz="2" w:space="0" w:color="auto"/>
            </w:tcBorders>
          </w:tcPr>
          <w:p w14:paraId="412C4586" w14:textId="77777777" w:rsidR="00144E0F" w:rsidRPr="00711388" w:rsidRDefault="00144E0F" w:rsidP="00877EC4">
            <w:pPr>
              <w:pStyle w:val="NormalLeft"/>
              <w:rPr>
                <w:lang w:val="en-GB"/>
              </w:rPr>
            </w:pPr>
            <w:r w:rsidRPr="00711388">
              <w:rPr>
                <w:lang w:val="en-GB"/>
              </w:rPr>
              <w:t>Report the total value of any other liabilities for remaining currencies that are not reported by currency.</w:t>
            </w:r>
          </w:p>
          <w:p w14:paraId="5A73F7CD" w14:textId="77777777" w:rsidR="00144E0F" w:rsidRPr="00711388" w:rsidRDefault="00144E0F" w:rsidP="00877EC4">
            <w:pPr>
              <w:pStyle w:val="NormalLeft"/>
              <w:rPr>
                <w:lang w:val="en-GB"/>
              </w:rPr>
            </w:pPr>
            <w:r w:rsidRPr="00711388">
              <w:rPr>
                <w:lang w:val="en-GB"/>
              </w:rPr>
              <w:t>This means that this cell excludes the amount reported in the reporting currency (C0030/R0170) and in the currencies reported by currency (C0050/R0170).</w:t>
            </w:r>
          </w:p>
        </w:tc>
      </w:tr>
      <w:tr w:rsidR="00626033" w:rsidRPr="00711388" w14:paraId="1AA643C6" w14:textId="77777777" w:rsidTr="00183803">
        <w:tc>
          <w:tcPr>
            <w:tcW w:w="1671" w:type="dxa"/>
            <w:tcBorders>
              <w:top w:val="single" w:sz="2" w:space="0" w:color="auto"/>
              <w:left w:val="single" w:sz="2" w:space="0" w:color="auto"/>
              <w:bottom w:val="single" w:sz="2" w:space="0" w:color="auto"/>
              <w:right w:val="single" w:sz="2" w:space="0" w:color="auto"/>
            </w:tcBorders>
          </w:tcPr>
          <w:p w14:paraId="5D73C28F" w14:textId="77777777" w:rsidR="00144E0F" w:rsidRPr="00711388" w:rsidRDefault="00144E0F" w:rsidP="00877EC4">
            <w:pPr>
              <w:pStyle w:val="NormalLeft"/>
              <w:rPr>
                <w:lang w:val="en-GB"/>
              </w:rPr>
            </w:pPr>
            <w:r w:rsidRPr="00711388">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3CFBDC50" w14:textId="62E1110D" w:rsidR="00144E0F" w:rsidRPr="00711388" w:rsidRDefault="00144E0F" w:rsidP="00877EC4">
            <w:pPr>
              <w:pStyle w:val="NormalLeft"/>
              <w:rPr>
                <w:lang w:val="en-GB"/>
              </w:rPr>
            </w:pPr>
            <w:r w:rsidRPr="00711388">
              <w:rPr>
                <w:lang w:val="en-GB"/>
              </w:rPr>
              <w:t xml:space="preserve">Value of material currencies </w:t>
            </w:r>
            <w:r w:rsidR="00845F43" w:rsidRPr="00711388">
              <w:rPr>
                <w:lang w:val="en-GB"/>
              </w:rPr>
              <w:t>-</w:t>
            </w:r>
            <w:r w:rsidRPr="00711388">
              <w:rPr>
                <w:lang w:val="en-GB"/>
              </w:rPr>
              <w:t xml:space="preserve"> Any other liabilities</w:t>
            </w:r>
          </w:p>
        </w:tc>
        <w:tc>
          <w:tcPr>
            <w:tcW w:w="4736" w:type="dxa"/>
            <w:tcBorders>
              <w:top w:val="single" w:sz="2" w:space="0" w:color="auto"/>
              <w:left w:val="single" w:sz="2" w:space="0" w:color="auto"/>
              <w:bottom w:val="single" w:sz="2" w:space="0" w:color="auto"/>
              <w:right w:val="single" w:sz="2" w:space="0" w:color="auto"/>
            </w:tcBorders>
          </w:tcPr>
          <w:p w14:paraId="253FC646" w14:textId="77777777" w:rsidR="00144E0F" w:rsidRPr="00711388" w:rsidRDefault="00144E0F" w:rsidP="00877EC4">
            <w:pPr>
              <w:pStyle w:val="NormalLeft"/>
              <w:rPr>
                <w:lang w:val="en-GB"/>
              </w:rPr>
            </w:pPr>
            <w:r w:rsidRPr="00711388">
              <w:rPr>
                <w:lang w:val="en-GB"/>
              </w:rPr>
              <w:t>Report the value of any other liabilities for each of the currencies required to be reported separately.</w:t>
            </w:r>
          </w:p>
        </w:tc>
      </w:tr>
      <w:tr w:rsidR="00626033" w:rsidRPr="00711388" w14:paraId="0683AB99" w14:textId="77777777" w:rsidTr="00183803">
        <w:tc>
          <w:tcPr>
            <w:tcW w:w="1671" w:type="dxa"/>
            <w:tcBorders>
              <w:top w:val="single" w:sz="2" w:space="0" w:color="auto"/>
              <w:left w:val="single" w:sz="2" w:space="0" w:color="auto"/>
              <w:bottom w:val="single" w:sz="2" w:space="0" w:color="auto"/>
              <w:right w:val="single" w:sz="2" w:space="0" w:color="auto"/>
            </w:tcBorders>
          </w:tcPr>
          <w:p w14:paraId="7782BC52" w14:textId="77777777" w:rsidR="00144E0F" w:rsidRPr="00711388" w:rsidRDefault="00144E0F" w:rsidP="00877EC4">
            <w:pPr>
              <w:pStyle w:val="NormalLeft"/>
              <w:rPr>
                <w:lang w:val="en-GB"/>
              </w:rPr>
            </w:pPr>
            <w:r w:rsidRPr="00711388">
              <w:rPr>
                <w:lang w:val="en-GB"/>
              </w:rPr>
              <w:t>C0020/R0200</w:t>
            </w:r>
          </w:p>
        </w:tc>
        <w:tc>
          <w:tcPr>
            <w:tcW w:w="2879" w:type="dxa"/>
            <w:tcBorders>
              <w:top w:val="single" w:sz="2" w:space="0" w:color="auto"/>
              <w:left w:val="single" w:sz="2" w:space="0" w:color="auto"/>
              <w:bottom w:val="single" w:sz="2" w:space="0" w:color="auto"/>
              <w:right w:val="single" w:sz="2" w:space="0" w:color="auto"/>
            </w:tcBorders>
          </w:tcPr>
          <w:p w14:paraId="6D7F9B3C" w14:textId="1CDCFD2F" w:rsidR="00144E0F" w:rsidRPr="00711388" w:rsidRDefault="00144E0F" w:rsidP="00877EC4">
            <w:pPr>
              <w:pStyle w:val="NormalLeft"/>
              <w:rPr>
                <w:lang w:val="en-GB"/>
              </w:rPr>
            </w:pPr>
            <w:r w:rsidRPr="00711388">
              <w:rPr>
                <w:lang w:val="en-GB"/>
              </w:rPr>
              <w:t xml:space="preserve">Total value of all currencies </w:t>
            </w:r>
            <w:r w:rsidR="00845F43" w:rsidRPr="00711388">
              <w:rPr>
                <w:lang w:val="en-GB"/>
              </w:rPr>
              <w:t>-</w:t>
            </w:r>
            <w:r w:rsidRPr="00711388">
              <w:rPr>
                <w:lang w:val="en-GB"/>
              </w:rPr>
              <w:t xml:space="preserve"> Total liabilities</w:t>
            </w:r>
          </w:p>
        </w:tc>
        <w:tc>
          <w:tcPr>
            <w:tcW w:w="4736" w:type="dxa"/>
            <w:tcBorders>
              <w:top w:val="single" w:sz="2" w:space="0" w:color="auto"/>
              <w:left w:val="single" w:sz="2" w:space="0" w:color="auto"/>
              <w:bottom w:val="single" w:sz="2" w:space="0" w:color="auto"/>
              <w:right w:val="single" w:sz="2" w:space="0" w:color="auto"/>
            </w:tcBorders>
          </w:tcPr>
          <w:p w14:paraId="537339F7" w14:textId="77777777" w:rsidR="00144E0F" w:rsidRPr="00711388" w:rsidRDefault="00144E0F" w:rsidP="00877EC4">
            <w:pPr>
              <w:pStyle w:val="NormalLeft"/>
              <w:rPr>
                <w:lang w:val="en-GB"/>
              </w:rPr>
            </w:pPr>
            <w:r w:rsidRPr="00711388">
              <w:rPr>
                <w:lang w:val="en-GB"/>
              </w:rPr>
              <w:t>Report the total value of the total liabilities for all currencies.</w:t>
            </w:r>
          </w:p>
        </w:tc>
      </w:tr>
      <w:tr w:rsidR="00626033" w:rsidRPr="00711388" w14:paraId="52D0B323" w14:textId="77777777" w:rsidTr="00183803">
        <w:tc>
          <w:tcPr>
            <w:tcW w:w="1671" w:type="dxa"/>
            <w:tcBorders>
              <w:top w:val="single" w:sz="2" w:space="0" w:color="auto"/>
              <w:left w:val="single" w:sz="2" w:space="0" w:color="auto"/>
              <w:bottom w:val="single" w:sz="2" w:space="0" w:color="auto"/>
              <w:right w:val="single" w:sz="2" w:space="0" w:color="auto"/>
            </w:tcBorders>
          </w:tcPr>
          <w:p w14:paraId="045AD185" w14:textId="77777777" w:rsidR="00144E0F" w:rsidRPr="00711388" w:rsidRDefault="00144E0F" w:rsidP="00877EC4">
            <w:pPr>
              <w:pStyle w:val="NormalLeft"/>
              <w:rPr>
                <w:lang w:val="en-GB"/>
              </w:rPr>
            </w:pPr>
            <w:r w:rsidRPr="00711388">
              <w:rPr>
                <w:lang w:val="en-GB"/>
              </w:rPr>
              <w:t>C0030/R0200</w:t>
            </w:r>
          </w:p>
        </w:tc>
        <w:tc>
          <w:tcPr>
            <w:tcW w:w="2879" w:type="dxa"/>
            <w:tcBorders>
              <w:top w:val="single" w:sz="2" w:space="0" w:color="auto"/>
              <w:left w:val="single" w:sz="2" w:space="0" w:color="auto"/>
              <w:bottom w:val="single" w:sz="2" w:space="0" w:color="auto"/>
              <w:right w:val="single" w:sz="2" w:space="0" w:color="auto"/>
            </w:tcBorders>
          </w:tcPr>
          <w:p w14:paraId="2B2492FD" w14:textId="777F27D5" w:rsidR="00144E0F" w:rsidRPr="00711388" w:rsidRDefault="00144E0F" w:rsidP="00877EC4">
            <w:pPr>
              <w:pStyle w:val="NormalLeft"/>
              <w:rPr>
                <w:lang w:val="en-GB"/>
              </w:rPr>
            </w:pPr>
            <w:r w:rsidRPr="00711388">
              <w:rPr>
                <w:lang w:val="en-GB"/>
              </w:rPr>
              <w:t xml:space="preserve">Value of the reporting currency </w:t>
            </w:r>
            <w:r w:rsidR="00845F43" w:rsidRPr="00711388">
              <w:rPr>
                <w:lang w:val="en-GB"/>
              </w:rPr>
              <w:t>-</w:t>
            </w:r>
            <w:r w:rsidRPr="00711388">
              <w:rPr>
                <w:lang w:val="en-GB"/>
              </w:rPr>
              <w:t xml:space="preserve"> Total liabilities</w:t>
            </w:r>
          </w:p>
        </w:tc>
        <w:tc>
          <w:tcPr>
            <w:tcW w:w="4736" w:type="dxa"/>
            <w:tcBorders>
              <w:top w:val="single" w:sz="2" w:space="0" w:color="auto"/>
              <w:left w:val="single" w:sz="2" w:space="0" w:color="auto"/>
              <w:bottom w:val="single" w:sz="2" w:space="0" w:color="auto"/>
              <w:right w:val="single" w:sz="2" w:space="0" w:color="auto"/>
            </w:tcBorders>
          </w:tcPr>
          <w:p w14:paraId="3527CC2D" w14:textId="77777777" w:rsidR="00144E0F" w:rsidRPr="00711388" w:rsidRDefault="00144E0F" w:rsidP="00877EC4">
            <w:pPr>
              <w:pStyle w:val="NormalLeft"/>
              <w:rPr>
                <w:lang w:val="en-GB"/>
              </w:rPr>
            </w:pPr>
            <w:r w:rsidRPr="00711388">
              <w:rPr>
                <w:lang w:val="en-GB"/>
              </w:rPr>
              <w:t>Report the value of total liabilities for the reporting currency.</w:t>
            </w:r>
          </w:p>
        </w:tc>
      </w:tr>
      <w:tr w:rsidR="00626033" w:rsidRPr="00711388" w14:paraId="7FEE5CC0" w14:textId="77777777" w:rsidTr="00183803">
        <w:tc>
          <w:tcPr>
            <w:tcW w:w="1671" w:type="dxa"/>
            <w:tcBorders>
              <w:top w:val="single" w:sz="2" w:space="0" w:color="auto"/>
              <w:left w:val="single" w:sz="2" w:space="0" w:color="auto"/>
              <w:bottom w:val="single" w:sz="2" w:space="0" w:color="auto"/>
              <w:right w:val="single" w:sz="2" w:space="0" w:color="auto"/>
            </w:tcBorders>
          </w:tcPr>
          <w:p w14:paraId="2B7528EC" w14:textId="77777777" w:rsidR="00144E0F" w:rsidRPr="00711388" w:rsidRDefault="00144E0F" w:rsidP="00877EC4">
            <w:pPr>
              <w:pStyle w:val="NormalLeft"/>
              <w:rPr>
                <w:lang w:val="en-GB"/>
              </w:rPr>
            </w:pPr>
            <w:r w:rsidRPr="00711388">
              <w:rPr>
                <w:lang w:val="en-GB"/>
              </w:rPr>
              <w:t>C0040/R0200</w:t>
            </w:r>
          </w:p>
        </w:tc>
        <w:tc>
          <w:tcPr>
            <w:tcW w:w="2879" w:type="dxa"/>
            <w:tcBorders>
              <w:top w:val="single" w:sz="2" w:space="0" w:color="auto"/>
              <w:left w:val="single" w:sz="2" w:space="0" w:color="auto"/>
              <w:bottom w:val="single" w:sz="2" w:space="0" w:color="auto"/>
              <w:right w:val="single" w:sz="2" w:space="0" w:color="auto"/>
            </w:tcBorders>
          </w:tcPr>
          <w:p w14:paraId="48AFAC18" w14:textId="71759E2F" w:rsidR="00144E0F" w:rsidRPr="00711388" w:rsidRDefault="00144E0F" w:rsidP="00877EC4">
            <w:pPr>
              <w:pStyle w:val="NormalLeft"/>
              <w:rPr>
                <w:lang w:val="en-GB"/>
              </w:rPr>
            </w:pPr>
            <w:r w:rsidRPr="00711388">
              <w:rPr>
                <w:lang w:val="en-GB"/>
              </w:rPr>
              <w:t xml:space="preserve">Value of remaining other currencies </w:t>
            </w:r>
            <w:r w:rsidR="00845F43" w:rsidRPr="00711388">
              <w:rPr>
                <w:lang w:val="en-GB"/>
              </w:rPr>
              <w:t>-</w:t>
            </w:r>
            <w:r w:rsidRPr="00711388">
              <w:rPr>
                <w:lang w:val="en-GB"/>
              </w:rPr>
              <w:t xml:space="preserve"> Total liabilities</w:t>
            </w:r>
          </w:p>
        </w:tc>
        <w:tc>
          <w:tcPr>
            <w:tcW w:w="4736" w:type="dxa"/>
            <w:tcBorders>
              <w:top w:val="single" w:sz="2" w:space="0" w:color="auto"/>
              <w:left w:val="single" w:sz="2" w:space="0" w:color="auto"/>
              <w:bottom w:val="single" w:sz="2" w:space="0" w:color="auto"/>
              <w:right w:val="single" w:sz="2" w:space="0" w:color="auto"/>
            </w:tcBorders>
          </w:tcPr>
          <w:p w14:paraId="1669DDB4" w14:textId="77777777" w:rsidR="00144E0F" w:rsidRPr="00711388" w:rsidRDefault="00144E0F" w:rsidP="00877EC4">
            <w:pPr>
              <w:pStyle w:val="NormalLeft"/>
              <w:rPr>
                <w:lang w:val="en-GB"/>
              </w:rPr>
            </w:pPr>
            <w:r w:rsidRPr="00711388">
              <w:rPr>
                <w:lang w:val="en-GB"/>
              </w:rPr>
              <w:t>Report the total value of total liabilities for the remaining currencies that are not reported by currency.</w:t>
            </w:r>
          </w:p>
          <w:p w14:paraId="766AF2B7" w14:textId="77777777" w:rsidR="00144E0F" w:rsidRPr="00711388" w:rsidRDefault="00144E0F" w:rsidP="00877EC4">
            <w:pPr>
              <w:pStyle w:val="NormalLeft"/>
              <w:rPr>
                <w:lang w:val="en-GB"/>
              </w:rPr>
            </w:pPr>
            <w:r w:rsidRPr="00711388">
              <w:rPr>
                <w:lang w:val="en-GB"/>
              </w:rPr>
              <w:t>This means that this cell excludes the amount reported in the reporting currency (C0030/R0200) and in the currencies reported by currency (C0050/R0200).</w:t>
            </w:r>
          </w:p>
        </w:tc>
      </w:tr>
      <w:tr w:rsidR="00144E0F" w:rsidRPr="00711388" w14:paraId="1356EB39" w14:textId="77777777" w:rsidTr="00183803">
        <w:tc>
          <w:tcPr>
            <w:tcW w:w="1671" w:type="dxa"/>
            <w:tcBorders>
              <w:top w:val="single" w:sz="2" w:space="0" w:color="auto"/>
              <w:left w:val="single" w:sz="2" w:space="0" w:color="auto"/>
              <w:bottom w:val="single" w:sz="2" w:space="0" w:color="auto"/>
              <w:right w:val="single" w:sz="2" w:space="0" w:color="auto"/>
            </w:tcBorders>
          </w:tcPr>
          <w:p w14:paraId="76691EC5" w14:textId="77777777" w:rsidR="00144E0F" w:rsidRPr="00711388" w:rsidRDefault="00144E0F" w:rsidP="00877EC4">
            <w:pPr>
              <w:pStyle w:val="NormalLeft"/>
              <w:rPr>
                <w:lang w:val="en-GB"/>
              </w:rPr>
            </w:pPr>
            <w:r w:rsidRPr="00711388">
              <w:rPr>
                <w:lang w:val="en-GB"/>
              </w:rPr>
              <w:t>C0050/R0200</w:t>
            </w:r>
          </w:p>
        </w:tc>
        <w:tc>
          <w:tcPr>
            <w:tcW w:w="2879" w:type="dxa"/>
            <w:tcBorders>
              <w:top w:val="single" w:sz="2" w:space="0" w:color="auto"/>
              <w:left w:val="single" w:sz="2" w:space="0" w:color="auto"/>
              <w:bottom w:val="single" w:sz="2" w:space="0" w:color="auto"/>
              <w:right w:val="single" w:sz="2" w:space="0" w:color="auto"/>
            </w:tcBorders>
          </w:tcPr>
          <w:p w14:paraId="39CE507F" w14:textId="34CD4779" w:rsidR="00144E0F" w:rsidRPr="00711388" w:rsidRDefault="00144E0F" w:rsidP="00877EC4">
            <w:pPr>
              <w:pStyle w:val="NormalLeft"/>
              <w:rPr>
                <w:lang w:val="en-GB"/>
              </w:rPr>
            </w:pPr>
            <w:r w:rsidRPr="00711388">
              <w:rPr>
                <w:lang w:val="en-GB"/>
              </w:rPr>
              <w:t xml:space="preserve">Value of material currencies </w:t>
            </w:r>
            <w:r w:rsidR="00845F43" w:rsidRPr="00711388">
              <w:rPr>
                <w:lang w:val="en-GB"/>
              </w:rPr>
              <w:t>-</w:t>
            </w:r>
            <w:r w:rsidRPr="00711388">
              <w:rPr>
                <w:lang w:val="en-GB"/>
              </w:rPr>
              <w:t xml:space="preserve"> Total liabilities</w:t>
            </w:r>
          </w:p>
        </w:tc>
        <w:tc>
          <w:tcPr>
            <w:tcW w:w="4736" w:type="dxa"/>
            <w:tcBorders>
              <w:top w:val="single" w:sz="2" w:space="0" w:color="auto"/>
              <w:left w:val="single" w:sz="2" w:space="0" w:color="auto"/>
              <w:bottom w:val="single" w:sz="2" w:space="0" w:color="auto"/>
              <w:right w:val="single" w:sz="2" w:space="0" w:color="auto"/>
            </w:tcBorders>
          </w:tcPr>
          <w:p w14:paraId="3AF2E563" w14:textId="77777777" w:rsidR="00144E0F" w:rsidRPr="00711388" w:rsidRDefault="00144E0F" w:rsidP="00877EC4">
            <w:pPr>
              <w:pStyle w:val="NormalLeft"/>
              <w:rPr>
                <w:lang w:val="en-GB"/>
              </w:rPr>
            </w:pPr>
            <w:r w:rsidRPr="00711388">
              <w:rPr>
                <w:lang w:val="en-GB"/>
              </w:rPr>
              <w:t>Report the value of total liabilities for each of the currency required to be reported separately.</w:t>
            </w:r>
          </w:p>
        </w:tc>
      </w:tr>
    </w:tbl>
    <w:p w14:paraId="088A9E89" w14:textId="77777777" w:rsidR="00144E0F" w:rsidRPr="00711388" w:rsidRDefault="00144E0F" w:rsidP="00144E0F">
      <w:pPr>
        <w:rPr>
          <w:lang w:val="en-GB"/>
        </w:rPr>
      </w:pPr>
    </w:p>
    <w:p w14:paraId="48F0A36B" w14:textId="1013EEC7" w:rsidR="00144E0F" w:rsidRPr="00711388" w:rsidRDefault="00144E0F" w:rsidP="00144E0F">
      <w:pPr>
        <w:pStyle w:val="ManualHeading2"/>
        <w:ind w:left="851" w:hanging="851"/>
        <w:rPr>
          <w:lang w:val="en-GB"/>
        </w:rPr>
      </w:pPr>
      <w:r w:rsidRPr="00711388">
        <w:rPr>
          <w:i/>
          <w:iCs/>
          <w:lang w:val="en-GB"/>
        </w:rPr>
        <w:t xml:space="preserve">S.03.01 </w:t>
      </w:r>
      <w:r w:rsidR="00845F43" w:rsidRPr="00711388">
        <w:rPr>
          <w:i/>
          <w:iCs/>
          <w:lang w:val="en-GB"/>
        </w:rPr>
        <w:t>-</w:t>
      </w:r>
      <w:r w:rsidRPr="00711388">
        <w:rPr>
          <w:i/>
          <w:iCs/>
          <w:lang w:val="en-GB"/>
        </w:rPr>
        <w:t xml:space="preserve"> Off</w:t>
      </w:r>
      <w:r w:rsidR="00711388" w:rsidRPr="00711388">
        <w:rPr>
          <w:i/>
          <w:iCs/>
          <w:lang w:val="en-GB"/>
        </w:rPr>
        <w:t>-</w:t>
      </w:r>
      <w:r w:rsidRPr="00711388">
        <w:rPr>
          <w:i/>
          <w:iCs/>
          <w:lang w:val="en-GB"/>
        </w:rPr>
        <w:t xml:space="preserve">balance sheet items </w:t>
      </w:r>
      <w:r w:rsidR="00845F43" w:rsidRPr="00711388">
        <w:rPr>
          <w:i/>
          <w:iCs/>
          <w:lang w:val="en-GB"/>
        </w:rPr>
        <w:t>-</w:t>
      </w:r>
      <w:r w:rsidRPr="00711388">
        <w:rPr>
          <w:i/>
          <w:iCs/>
          <w:lang w:val="en-GB"/>
        </w:rPr>
        <w:t xml:space="preserve"> General</w:t>
      </w:r>
    </w:p>
    <w:p w14:paraId="52BA1BCF" w14:textId="77777777" w:rsidR="00144E0F" w:rsidRPr="00711388" w:rsidRDefault="00144E0F" w:rsidP="00144E0F">
      <w:pPr>
        <w:rPr>
          <w:lang w:val="en-GB"/>
        </w:rPr>
      </w:pPr>
      <w:r w:rsidRPr="00711388">
        <w:rPr>
          <w:i/>
          <w:iCs/>
          <w:lang w:val="en-GB"/>
        </w:rPr>
        <w:t>General comments:</w:t>
      </w:r>
    </w:p>
    <w:p w14:paraId="48C9A92B" w14:textId="77777777" w:rsidR="00144E0F" w:rsidRPr="00711388" w:rsidRDefault="00144E0F" w:rsidP="00144E0F">
      <w:pPr>
        <w:rPr>
          <w:lang w:val="en-GB"/>
        </w:rPr>
      </w:pPr>
      <w:r w:rsidRPr="00711388">
        <w:rPr>
          <w:lang w:val="en-GB"/>
        </w:rPr>
        <w:t>This section relates to annual submission of information for individual entities.</w:t>
      </w:r>
    </w:p>
    <w:p w14:paraId="7B6BAFB5" w14:textId="3482460A" w:rsidR="00144E0F" w:rsidRPr="00711388" w:rsidRDefault="00144E0F" w:rsidP="00144E0F">
      <w:pPr>
        <w:rPr>
          <w:lang w:val="en-GB"/>
        </w:rPr>
      </w:pPr>
      <w:r w:rsidRPr="00711388">
        <w:rPr>
          <w:lang w:val="en-GB"/>
        </w:rPr>
        <w:t>This section includes the information referring to off</w:t>
      </w:r>
      <w:r w:rsidR="00711388" w:rsidRPr="00711388">
        <w:rPr>
          <w:lang w:val="en-GB"/>
        </w:rPr>
        <w:t>-</w:t>
      </w:r>
      <w:r w:rsidRPr="00711388">
        <w:rPr>
          <w:lang w:val="en-GB"/>
        </w:rPr>
        <w:t>balance sheet items and the maximum and solvency II value of contingent liabilities in Solvency II balance sheet.</w:t>
      </w:r>
    </w:p>
    <w:p w14:paraId="6D40B1D4" w14:textId="55623A15" w:rsidR="00461904" w:rsidRPr="00711388" w:rsidRDefault="0039187F" w:rsidP="00144E0F">
      <w:pPr>
        <w:rPr>
          <w:lang w:val="en-GB"/>
        </w:rPr>
      </w:pPr>
      <w:r w:rsidRPr="00711388">
        <w:rPr>
          <w:lang w:val="en-GB"/>
        </w:rPr>
        <w:t>A</w:t>
      </w:r>
      <w:r w:rsidR="00461904" w:rsidRPr="00711388">
        <w:rPr>
          <w:lang w:val="en-GB"/>
        </w:rPr>
        <w:t xml:space="preserve"> pool of assets that secure </w:t>
      </w:r>
      <w:r w:rsidRPr="00711388">
        <w:rPr>
          <w:lang w:val="en-GB"/>
        </w:rPr>
        <w:t>an</w:t>
      </w:r>
      <w:r w:rsidR="00461904" w:rsidRPr="00711388">
        <w:rPr>
          <w:lang w:val="en-GB"/>
        </w:rPr>
        <w:t xml:space="preserve"> investment (e.g. the pool of asset</w:t>
      </w:r>
      <w:r w:rsidRPr="00711388">
        <w:rPr>
          <w:lang w:val="en-GB"/>
        </w:rPr>
        <w:t>s</w:t>
      </w:r>
      <w:r w:rsidR="00461904" w:rsidRPr="00711388">
        <w:rPr>
          <w:lang w:val="en-GB"/>
        </w:rPr>
        <w:t xml:space="preserve"> that are a collateral for covered bonds) should not be </w:t>
      </w:r>
      <w:r w:rsidRPr="00711388">
        <w:rPr>
          <w:lang w:val="en-GB"/>
        </w:rPr>
        <w:t>reported</w:t>
      </w:r>
      <w:r w:rsidR="00461904" w:rsidRPr="00711388">
        <w:rPr>
          <w:lang w:val="en-GB"/>
        </w:rPr>
        <w:t xml:space="preserve"> in this template.</w:t>
      </w:r>
    </w:p>
    <w:p w14:paraId="65F3149D" w14:textId="345B0BD9" w:rsidR="00144E0F" w:rsidRPr="00711388" w:rsidRDefault="00144E0F" w:rsidP="00144E0F">
      <w:pPr>
        <w:rPr>
          <w:lang w:val="en-GB"/>
        </w:rPr>
      </w:pPr>
      <w:r w:rsidRPr="00711388">
        <w:rPr>
          <w:lang w:val="en-GB"/>
        </w:rPr>
        <w:t xml:space="preserve">As regards the Solvency II value, the instructions define the items from a recognition perspective. Valuation principles are laid down in Directive 2009/138/EC, Delegated Regulation (EU) 2015/35, Technical Standards </w:t>
      </w:r>
      <w:r w:rsidR="003C6775" w:rsidRPr="00711388">
        <w:rPr>
          <w:lang w:val="en-GB"/>
        </w:rPr>
        <w:t xml:space="preserve">issued under Directive 2009/138/EC </w:t>
      </w:r>
      <w:r w:rsidRPr="00711388">
        <w:rPr>
          <w:lang w:val="en-GB"/>
        </w:rPr>
        <w:t xml:space="preserve">and </w:t>
      </w:r>
      <w:r w:rsidR="003C6775" w:rsidRPr="00711388">
        <w:rPr>
          <w:lang w:val="en-GB"/>
        </w:rPr>
        <w:t xml:space="preserve">EIOPA </w:t>
      </w:r>
      <w:r w:rsidRPr="00711388">
        <w:rPr>
          <w:lang w:val="en-GB"/>
        </w:rPr>
        <w:t>Guidelines.</w:t>
      </w:r>
    </w:p>
    <w:p w14:paraId="396ABBF4" w14:textId="77777777" w:rsidR="00144E0F" w:rsidRPr="00711388" w:rsidRDefault="00144E0F" w:rsidP="00144E0F">
      <w:pPr>
        <w:rPr>
          <w:lang w:val="en-GB"/>
        </w:rPr>
      </w:pPr>
      <w:r w:rsidRPr="00711388">
        <w:rPr>
          <w:lang w:val="en-GB"/>
        </w:rPr>
        <w:t xml:space="preserve">Guarantees require the issuer to make specified payments to reimburse the holder for a loss it incurs if a specified debtor fails to make payment when due under the original or modified </w:t>
      </w:r>
      <w:r w:rsidRPr="00711388">
        <w:rPr>
          <w:lang w:val="en-GB"/>
        </w:rPr>
        <w:lastRenderedPageBreak/>
        <w:t>terms of a debt instrument. These guarantees can have various legal forms, such as financial guarantees, letters of credit, credit default contracts. These items shall not include guarantees stemming from insurance contracts, which are recognised in technical provisions.</w:t>
      </w:r>
    </w:p>
    <w:p w14:paraId="4EB94F37" w14:textId="77777777" w:rsidR="00144E0F" w:rsidRPr="00711388" w:rsidRDefault="00144E0F" w:rsidP="00144E0F">
      <w:pPr>
        <w:rPr>
          <w:lang w:val="en-GB"/>
        </w:rPr>
      </w:pPr>
      <w:r w:rsidRPr="00711388">
        <w:rPr>
          <w:lang w:val="en-GB"/>
        </w:rPr>
        <w:t>A contingent liability is defined as:</w:t>
      </w:r>
    </w:p>
    <w:p w14:paraId="3620C713" w14:textId="2E2410F0" w:rsidR="00144E0F" w:rsidRPr="00711388" w:rsidRDefault="00144E0F" w:rsidP="00144E0F">
      <w:pPr>
        <w:pStyle w:val="Point0"/>
        <w:rPr>
          <w:lang w:val="en-GB"/>
        </w:rPr>
      </w:pPr>
      <w:r w:rsidRPr="00711388">
        <w:rPr>
          <w:lang w:val="en-GB"/>
        </w:rPr>
        <w:tab/>
        <w:t>a)</w:t>
      </w:r>
      <w:r w:rsidRPr="00711388">
        <w:rPr>
          <w:lang w:val="en-GB"/>
        </w:rPr>
        <w:tab/>
        <w:t>a possible obligation that arises from past events and whose existence will be confirmed only by the occurrence or non</w:t>
      </w:r>
      <w:r w:rsidR="00711388" w:rsidRPr="00711388">
        <w:rPr>
          <w:lang w:val="en-GB"/>
        </w:rPr>
        <w:t>-</w:t>
      </w:r>
      <w:r w:rsidRPr="00711388">
        <w:rPr>
          <w:lang w:val="en-GB"/>
        </w:rPr>
        <w:t>occurrence of one or more uncertain future events not wholly within the control of the entity; or</w:t>
      </w:r>
    </w:p>
    <w:p w14:paraId="2281F26E" w14:textId="77777777" w:rsidR="00144E0F" w:rsidRPr="00711388" w:rsidRDefault="00144E0F" w:rsidP="00144E0F">
      <w:pPr>
        <w:pStyle w:val="Point0"/>
        <w:rPr>
          <w:lang w:val="en-GB"/>
        </w:rPr>
      </w:pPr>
      <w:r w:rsidRPr="00711388">
        <w:rPr>
          <w:lang w:val="en-GB"/>
        </w:rPr>
        <w:tab/>
        <w:t>b)</w:t>
      </w:r>
      <w:r w:rsidRPr="00711388">
        <w:rPr>
          <w:lang w:val="en-GB"/>
        </w:rPr>
        <w:tab/>
        <w:t>a present obligation that arises from past events even if:</w:t>
      </w:r>
    </w:p>
    <w:p w14:paraId="6E3E2739" w14:textId="77777777" w:rsidR="00144E0F" w:rsidRPr="00711388" w:rsidRDefault="00144E0F" w:rsidP="00144E0F">
      <w:pPr>
        <w:pStyle w:val="Point1"/>
        <w:rPr>
          <w:lang w:val="en-GB"/>
        </w:rPr>
      </w:pPr>
      <w:r w:rsidRPr="00711388">
        <w:rPr>
          <w:lang w:val="en-GB"/>
        </w:rPr>
        <w:tab/>
        <w:t>i.</w:t>
      </w:r>
      <w:r w:rsidRPr="00711388">
        <w:rPr>
          <w:lang w:val="en-GB"/>
        </w:rPr>
        <w:tab/>
        <w:t>it is not probable that an outflow of resources embodying economic benefits will be required to settle the obligation; or</w:t>
      </w:r>
    </w:p>
    <w:p w14:paraId="61739790" w14:textId="77777777" w:rsidR="00144E0F" w:rsidRPr="00711388" w:rsidRDefault="00144E0F" w:rsidP="00144E0F">
      <w:pPr>
        <w:pStyle w:val="Point1"/>
        <w:rPr>
          <w:lang w:val="en-GB"/>
        </w:rPr>
      </w:pPr>
      <w:r w:rsidRPr="00711388">
        <w:rPr>
          <w:lang w:val="en-GB"/>
        </w:rPr>
        <w:tab/>
        <w:t>ii.</w:t>
      </w:r>
      <w:r w:rsidRPr="00711388">
        <w:rPr>
          <w:lang w:val="en-GB"/>
        </w:rPr>
        <w:tab/>
        <w:t>the amount of the obligation cannot be measured with sufficient reliability.</w:t>
      </w:r>
    </w:p>
    <w:p w14:paraId="2A8A51D8" w14:textId="04ABE39D" w:rsidR="00144E0F" w:rsidRPr="00711388" w:rsidRDefault="00144E0F" w:rsidP="00144E0F">
      <w:pPr>
        <w:rPr>
          <w:lang w:val="en-GB"/>
        </w:rPr>
      </w:pPr>
      <w:r w:rsidRPr="00711388">
        <w:rPr>
          <w:lang w:val="en-GB"/>
        </w:rPr>
        <w:t>Collateral is an asset with a monetary value or a commitment that secure the lender against the defaults of the borrower.</w:t>
      </w:r>
      <w:r w:rsidR="00461904" w:rsidRPr="00711388">
        <w:rPr>
          <w:lang w:val="en-GB"/>
        </w:rPr>
        <w:t xml:space="preserve"> The value of the collateral should be reported as the economic value of the collateral at per reference date (Solvency II value of the assets), not as the risk-adjusted value of a collateral according to </w:t>
      </w:r>
      <w:r w:rsidR="001B3C24" w:rsidRPr="00711388">
        <w:rPr>
          <w:lang w:val="en-GB"/>
        </w:rPr>
        <w:t>A</w:t>
      </w:r>
      <w:r w:rsidR="00461904" w:rsidRPr="00711388">
        <w:rPr>
          <w:lang w:val="en-GB"/>
        </w:rPr>
        <w:t>rticle 197 of the Delegated Regulation.</w:t>
      </w:r>
    </w:p>
    <w:p w14:paraId="17729FD7" w14:textId="3AE33CFE" w:rsidR="00144E0F" w:rsidRPr="00711388" w:rsidDel="00C7186A" w:rsidRDefault="00461904" w:rsidP="00144E0F">
      <w:pPr>
        <w:rPr>
          <w:del w:id="412" w:author="Author"/>
          <w:lang w:val="en-GB"/>
        </w:rPr>
      </w:pPr>
      <w:del w:id="413" w:author="Author">
        <w:r w:rsidRPr="00711388" w:rsidDel="00C7186A">
          <w:rPr>
            <w:lang w:val="en-GB"/>
          </w:rPr>
          <w:delText>O</w:delText>
        </w:r>
        <w:r w:rsidR="00144E0F" w:rsidRPr="00711388" w:rsidDel="00C7186A">
          <w:rPr>
            <w:lang w:val="en-GB"/>
          </w:rPr>
          <w:delText>nly limited g</w:delText>
        </w:r>
        <w:commentRangeStart w:id="414"/>
        <w:r w:rsidR="00144E0F" w:rsidRPr="00711388" w:rsidDel="00C7186A">
          <w:rPr>
            <w:lang w:val="en-GB"/>
          </w:rPr>
          <w:delText>uara</w:delText>
        </w:r>
        <w:commentRangeEnd w:id="414"/>
        <w:r w:rsidR="009B6A8C" w:rsidRPr="00711388" w:rsidDel="00C7186A">
          <w:rPr>
            <w:rStyle w:val="CommentReference"/>
            <w:lang w:val="en-GB"/>
          </w:rPr>
          <w:commentReference w:id="414"/>
        </w:r>
        <w:r w:rsidR="00144E0F" w:rsidRPr="00711388" w:rsidDel="00C7186A">
          <w:rPr>
            <w:lang w:val="en-GB"/>
          </w:rPr>
          <w:delText>ntees are to be reported in this template</w:delText>
        </w:r>
        <w:r w:rsidRPr="00711388" w:rsidDel="00C7186A">
          <w:rPr>
            <w:lang w:val="en-GB"/>
          </w:rPr>
          <w:delText xml:space="preserve"> excluding information about any provided or receive</w:delText>
        </w:r>
        <w:r w:rsidR="003F7F84" w:rsidRPr="00711388" w:rsidDel="00C7186A">
          <w:rPr>
            <w:lang w:val="en-GB"/>
          </w:rPr>
          <w:delText>d</w:delText>
        </w:r>
        <w:r w:rsidRPr="00711388" w:rsidDel="00C7186A">
          <w:rPr>
            <w:lang w:val="en-GB"/>
          </w:rPr>
          <w:delText xml:space="preserve"> unlimited guarantee</w:delText>
        </w:r>
        <w:r w:rsidR="00144E0F" w:rsidRPr="00711388" w:rsidDel="00C7186A">
          <w:rPr>
            <w:lang w:val="en-GB"/>
          </w:rPr>
          <w:delText>.</w:delText>
        </w:r>
      </w:del>
    </w:p>
    <w:p w14:paraId="236AC2D0" w14:textId="3F21D64B" w:rsidR="00461904" w:rsidRPr="00711388" w:rsidRDefault="00461904" w:rsidP="00461904">
      <w:pPr>
        <w:pStyle w:val="CM4"/>
        <w:spacing w:before="60" w:after="60"/>
        <w:jc w:val="both"/>
      </w:pPr>
      <w:r w:rsidRPr="00711388">
        <w:t xml:space="preserve">This template </w:t>
      </w:r>
      <w:r w:rsidR="00D8657B" w:rsidRPr="00711388">
        <w:t>shall</w:t>
      </w:r>
      <w:r w:rsidR="00D3650D" w:rsidRPr="00711388">
        <w:t xml:space="preserve"> be submitted when any of the following conditions apply: </w:t>
      </w:r>
    </w:p>
    <w:p w14:paraId="51C078E2" w14:textId="472FF186" w:rsidR="00461904" w:rsidRPr="00711388" w:rsidRDefault="00461904" w:rsidP="0083381F">
      <w:pPr>
        <w:pStyle w:val="ListParagraph"/>
        <w:numPr>
          <w:ilvl w:val="0"/>
          <w:numId w:val="4"/>
        </w:numPr>
        <w:spacing w:after="0"/>
        <w:ind w:left="709" w:hanging="357"/>
        <w:jc w:val="both"/>
        <w:rPr>
          <w:rFonts w:ascii="Times New Roman" w:hAnsi="Times New Roman" w:cs="Times New Roman"/>
          <w:sz w:val="24"/>
          <w:szCs w:val="24"/>
        </w:rPr>
      </w:pPr>
      <w:r w:rsidRPr="00711388">
        <w:rPr>
          <w:rFonts w:ascii="Times New Roman" w:hAnsi="Times New Roman" w:cs="Times New Roman"/>
          <w:sz w:val="24"/>
          <w:szCs w:val="24"/>
        </w:rPr>
        <w:t xml:space="preserve">the amount of any of the following sums is higher than </w:t>
      </w:r>
      <w:commentRangeStart w:id="415"/>
      <w:del w:id="416" w:author="Author">
        <w:r w:rsidRPr="00711388" w:rsidDel="00A54872">
          <w:rPr>
            <w:rFonts w:ascii="Times New Roman" w:hAnsi="Times New Roman" w:cs="Times New Roman"/>
            <w:sz w:val="24"/>
            <w:szCs w:val="24"/>
          </w:rPr>
          <w:delText>2</w:delText>
        </w:r>
      </w:del>
      <w:ins w:id="417" w:author="Author">
        <w:r w:rsidR="00A54872" w:rsidRPr="00711388">
          <w:rPr>
            <w:rFonts w:ascii="Times New Roman" w:hAnsi="Times New Roman" w:cs="Times New Roman"/>
            <w:sz w:val="24"/>
            <w:szCs w:val="24"/>
          </w:rPr>
          <w:t>3.5</w:t>
        </w:r>
        <w:commentRangeEnd w:id="415"/>
        <w:r w:rsidR="00A54872" w:rsidRPr="00711388">
          <w:rPr>
            <w:rStyle w:val="CommentReference"/>
            <w:rFonts w:ascii="Times New Roman" w:eastAsiaTheme="minorEastAsia" w:hAnsi="Times New Roman"/>
            <w:lang w:eastAsia="en-GB"/>
          </w:rPr>
          <w:commentReference w:id="415"/>
        </w:r>
      </w:ins>
      <w:r w:rsidRPr="00711388">
        <w:rPr>
          <w:rFonts w:ascii="Times New Roman" w:hAnsi="Times New Roman" w:cs="Times New Roman"/>
          <w:sz w:val="24"/>
          <w:szCs w:val="24"/>
        </w:rPr>
        <w:t>% of Total Assets:</w:t>
      </w:r>
    </w:p>
    <w:p w14:paraId="5FEA4F57" w14:textId="79E9351B" w:rsidR="00461904" w:rsidRPr="00711388" w:rsidRDefault="000D449B" w:rsidP="0083381F">
      <w:pPr>
        <w:pStyle w:val="CM4"/>
        <w:numPr>
          <w:ilvl w:val="0"/>
          <w:numId w:val="5"/>
        </w:numPr>
        <w:spacing w:before="60" w:after="60"/>
        <w:contextualSpacing/>
        <w:jc w:val="both"/>
      </w:pPr>
      <w:r w:rsidRPr="00711388">
        <w:t>(C0020/R0010) Value of guarantee/collateral/</w:t>
      </w:r>
      <w:r w:rsidR="00461904" w:rsidRPr="00711388">
        <w:t xml:space="preserve">contingent liabilities </w:t>
      </w:r>
      <w:r w:rsidR="00845F43" w:rsidRPr="00711388">
        <w:t>-</w:t>
      </w:r>
      <w:r w:rsidR="00461904" w:rsidRPr="00711388">
        <w:t xml:space="preserve"> Guarantees provided by the undertaking, including letters of credit + </w:t>
      </w:r>
      <w:r w:rsidRPr="00711388">
        <w:t>(C0020/R0300) Value of guarantee/collateral/</w:t>
      </w:r>
      <w:r w:rsidR="00461904" w:rsidRPr="00711388">
        <w:t xml:space="preserve">contingent liabilities </w:t>
      </w:r>
      <w:r w:rsidR="00845F43" w:rsidRPr="00711388">
        <w:t>-</w:t>
      </w:r>
      <w:r w:rsidR="00461904" w:rsidRPr="00711388">
        <w:t xml:space="preserve"> Total collateral pledged + </w:t>
      </w:r>
      <w:r w:rsidRPr="00711388">
        <w:t xml:space="preserve">(C0010/R0400) </w:t>
      </w:r>
      <w:r w:rsidR="00461904" w:rsidRPr="00711388">
        <w:t xml:space="preserve">Maximum value </w:t>
      </w:r>
      <w:r w:rsidR="00845F43" w:rsidRPr="00711388">
        <w:t>-</w:t>
      </w:r>
      <w:r w:rsidR="00461904" w:rsidRPr="00711388">
        <w:t xml:space="preserve"> Total Contingent liabilities</w:t>
      </w:r>
      <w:r w:rsidR="002461B7" w:rsidRPr="00711388">
        <w:t xml:space="preserve">; </w:t>
      </w:r>
    </w:p>
    <w:p w14:paraId="3AF2A342" w14:textId="137E3C73" w:rsidR="00461904" w:rsidRPr="00711388" w:rsidRDefault="000D449B" w:rsidP="0083381F">
      <w:pPr>
        <w:pStyle w:val="CM4"/>
        <w:numPr>
          <w:ilvl w:val="0"/>
          <w:numId w:val="5"/>
        </w:numPr>
        <w:spacing w:before="60" w:after="60"/>
        <w:contextualSpacing/>
        <w:jc w:val="both"/>
      </w:pPr>
      <w:r w:rsidRPr="00711388">
        <w:t xml:space="preserve">(C0020/R0030) </w:t>
      </w:r>
      <w:r w:rsidR="00461904" w:rsidRPr="00711388">
        <w:t xml:space="preserve">Value of guarantee/collateral/contingent liabilities </w:t>
      </w:r>
      <w:r w:rsidR="00845F43" w:rsidRPr="00711388">
        <w:t>-</w:t>
      </w:r>
      <w:r w:rsidR="00461904" w:rsidRPr="00711388">
        <w:t xml:space="preserve"> Guarantees received by the undertaking, including letters of credit + </w:t>
      </w:r>
      <w:r w:rsidRPr="00711388">
        <w:t xml:space="preserve">(C0020/R0200) </w:t>
      </w:r>
      <w:r w:rsidR="00461904" w:rsidRPr="00711388">
        <w:t xml:space="preserve">Value of guarantee/collateral/contingent liabilities </w:t>
      </w:r>
      <w:r w:rsidR="00845F43" w:rsidRPr="00711388">
        <w:t>-</w:t>
      </w:r>
      <w:r w:rsidR="00461904" w:rsidRPr="00711388">
        <w:t xml:space="preserve"> Total collateral held</w:t>
      </w:r>
      <w:r w:rsidR="00D3650D" w:rsidRPr="00711388">
        <w:t>; or</w:t>
      </w:r>
    </w:p>
    <w:p w14:paraId="096DEEFA" w14:textId="77777777" w:rsidR="00461904" w:rsidRPr="00711388" w:rsidRDefault="00461904" w:rsidP="0083381F">
      <w:pPr>
        <w:pStyle w:val="ListParagraph"/>
        <w:numPr>
          <w:ilvl w:val="0"/>
          <w:numId w:val="4"/>
        </w:numPr>
        <w:ind w:left="709"/>
        <w:jc w:val="both"/>
        <w:rPr>
          <w:rFonts w:ascii="Times New Roman" w:hAnsi="Times New Roman" w:cs="Times New Roman"/>
          <w:sz w:val="24"/>
          <w:szCs w:val="24"/>
        </w:rPr>
      </w:pPr>
      <w:r w:rsidRPr="00711388">
        <w:rPr>
          <w:rFonts w:ascii="Times New Roman" w:hAnsi="Times New Roman" w:cs="Times New Roman"/>
          <w:sz w:val="24"/>
          <w:szCs w:val="24"/>
        </w:rPr>
        <w:t>the undertaking has provided or receive</w:t>
      </w:r>
      <w:r w:rsidR="004405FC" w:rsidRPr="00711388">
        <w:rPr>
          <w:rFonts w:ascii="Times New Roman" w:hAnsi="Times New Roman" w:cs="Times New Roman"/>
          <w:sz w:val="24"/>
          <w:szCs w:val="24"/>
        </w:rPr>
        <w:t>d</w:t>
      </w:r>
      <w:r w:rsidRPr="00711388">
        <w:rPr>
          <w:rFonts w:ascii="Times New Roman" w:hAnsi="Times New Roman" w:cs="Times New Roman"/>
          <w:sz w:val="24"/>
          <w:szCs w:val="24"/>
        </w:rPr>
        <w:t xml:space="preserve"> unlimited guarantee. </w:t>
      </w:r>
    </w:p>
    <w:p w14:paraId="597591AF" w14:textId="77777777" w:rsidR="00461904" w:rsidRPr="00711388" w:rsidRDefault="00461904" w:rsidP="00144E0F">
      <w:pPr>
        <w:rPr>
          <w:lang w:val="en-GB"/>
        </w:rPr>
      </w:pPr>
    </w:p>
    <w:tbl>
      <w:tblPr>
        <w:tblW w:w="9286" w:type="dxa"/>
        <w:tblLayout w:type="fixed"/>
        <w:tblLook w:val="0000" w:firstRow="0" w:lastRow="0" w:firstColumn="0" w:lastColumn="0" w:noHBand="0" w:noVBand="0"/>
      </w:tblPr>
      <w:tblGrid>
        <w:gridCol w:w="1671"/>
        <w:gridCol w:w="2972"/>
        <w:gridCol w:w="4643"/>
      </w:tblGrid>
      <w:tr w:rsidR="00626033" w:rsidRPr="00711388" w14:paraId="3FD6B3DE" w14:textId="77777777" w:rsidTr="00BC3B67">
        <w:tc>
          <w:tcPr>
            <w:tcW w:w="1671" w:type="dxa"/>
            <w:tcBorders>
              <w:top w:val="single" w:sz="2" w:space="0" w:color="auto"/>
              <w:left w:val="single" w:sz="2" w:space="0" w:color="auto"/>
              <w:bottom w:val="single" w:sz="2" w:space="0" w:color="auto"/>
              <w:right w:val="single" w:sz="2" w:space="0" w:color="auto"/>
            </w:tcBorders>
          </w:tcPr>
          <w:p w14:paraId="0E62CE81" w14:textId="77777777" w:rsidR="00144E0F" w:rsidRPr="00711388" w:rsidRDefault="00144E0F" w:rsidP="00877EC4">
            <w:pPr>
              <w:adjustRightInd w:val="0"/>
              <w:spacing w:before="0" w:after="0"/>
              <w:jc w:val="left"/>
              <w:rPr>
                <w:lang w:val="en-GB"/>
              </w:rPr>
            </w:pPr>
          </w:p>
        </w:tc>
        <w:tc>
          <w:tcPr>
            <w:tcW w:w="2972" w:type="dxa"/>
            <w:tcBorders>
              <w:top w:val="single" w:sz="2" w:space="0" w:color="auto"/>
              <w:left w:val="single" w:sz="2" w:space="0" w:color="auto"/>
              <w:bottom w:val="single" w:sz="2" w:space="0" w:color="auto"/>
              <w:right w:val="single" w:sz="2" w:space="0" w:color="auto"/>
            </w:tcBorders>
          </w:tcPr>
          <w:p w14:paraId="7F98DBDD" w14:textId="77777777" w:rsidR="00144E0F" w:rsidRPr="00711388" w:rsidRDefault="00144E0F" w:rsidP="00877EC4">
            <w:pPr>
              <w:pStyle w:val="NormalCentered"/>
              <w:rPr>
                <w:lang w:val="en-GB"/>
              </w:rPr>
            </w:pPr>
            <w:r w:rsidRPr="00711388">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2637A58C" w14:textId="77777777" w:rsidR="00144E0F" w:rsidRPr="00711388" w:rsidRDefault="00144E0F" w:rsidP="00877EC4">
            <w:pPr>
              <w:pStyle w:val="NormalCentered"/>
              <w:rPr>
                <w:lang w:val="en-GB"/>
              </w:rPr>
            </w:pPr>
            <w:r w:rsidRPr="00711388">
              <w:rPr>
                <w:lang w:val="en-GB"/>
              </w:rPr>
              <w:t>INSTRUCTIONS</w:t>
            </w:r>
          </w:p>
        </w:tc>
      </w:tr>
      <w:tr w:rsidR="00626033" w:rsidRPr="00711388" w14:paraId="33FDFBBB" w14:textId="77777777" w:rsidTr="00BC3B67">
        <w:tc>
          <w:tcPr>
            <w:tcW w:w="1671" w:type="dxa"/>
            <w:tcBorders>
              <w:top w:val="single" w:sz="2" w:space="0" w:color="auto"/>
              <w:left w:val="single" w:sz="2" w:space="0" w:color="auto"/>
              <w:bottom w:val="single" w:sz="2" w:space="0" w:color="auto"/>
              <w:right w:val="single" w:sz="2" w:space="0" w:color="auto"/>
            </w:tcBorders>
          </w:tcPr>
          <w:p w14:paraId="2ABF147B" w14:textId="77777777" w:rsidR="00144E0F" w:rsidRPr="00711388" w:rsidRDefault="00144E0F" w:rsidP="00877EC4">
            <w:pPr>
              <w:pStyle w:val="NormalLeft"/>
              <w:rPr>
                <w:lang w:val="en-GB"/>
              </w:rPr>
            </w:pPr>
            <w:r w:rsidRPr="00711388">
              <w:rPr>
                <w:lang w:val="en-GB"/>
              </w:rPr>
              <w:t>C0010/R0010</w:t>
            </w:r>
          </w:p>
        </w:tc>
        <w:tc>
          <w:tcPr>
            <w:tcW w:w="2972" w:type="dxa"/>
            <w:tcBorders>
              <w:top w:val="single" w:sz="2" w:space="0" w:color="auto"/>
              <w:left w:val="single" w:sz="2" w:space="0" w:color="auto"/>
              <w:bottom w:val="single" w:sz="2" w:space="0" w:color="auto"/>
              <w:right w:val="single" w:sz="2" w:space="0" w:color="auto"/>
            </w:tcBorders>
          </w:tcPr>
          <w:p w14:paraId="7F817B6F" w14:textId="2C7D2B68" w:rsidR="00144E0F" w:rsidRPr="00711388" w:rsidRDefault="00144E0F" w:rsidP="00877EC4">
            <w:pPr>
              <w:pStyle w:val="NormalLeft"/>
              <w:rPr>
                <w:lang w:val="en-GB"/>
              </w:rPr>
            </w:pPr>
            <w:r w:rsidRPr="00711388">
              <w:rPr>
                <w:lang w:val="en-GB"/>
              </w:rPr>
              <w:t xml:space="preserve">Maximum value </w:t>
            </w:r>
            <w:r w:rsidR="00845F43" w:rsidRPr="00711388">
              <w:rPr>
                <w:lang w:val="en-GB"/>
              </w:rPr>
              <w:t>-</w:t>
            </w:r>
            <w:r w:rsidRPr="00711388">
              <w:rPr>
                <w:lang w:val="en-GB"/>
              </w:rPr>
              <w:t xml:space="preserve"> Guarantees provided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25695FD7" w14:textId="50CCD16B" w:rsidR="00144E0F" w:rsidRPr="00711388" w:rsidRDefault="00144E0F" w:rsidP="00877EC4">
            <w:pPr>
              <w:pStyle w:val="NormalLeft"/>
              <w:rPr>
                <w:lang w:val="en-GB"/>
              </w:rPr>
            </w:pPr>
            <w:r w:rsidRPr="00711388">
              <w:rPr>
                <w:lang w:val="en-GB"/>
              </w:rPr>
              <w:t>Sum of all possible cash out</w:t>
            </w:r>
            <w:r w:rsidR="00711388" w:rsidRPr="00711388">
              <w:rPr>
                <w:lang w:val="en-GB"/>
              </w:rPr>
              <w:t>-</w:t>
            </w:r>
            <w:r w:rsidRPr="00711388">
              <w:rPr>
                <w:lang w:val="en-GB"/>
              </w:rPr>
              <w:t>flows related to guarantees if events triggering guarantees were all to happen in relation to guarantees provided by the undertaking to another party. It includes cash</w:t>
            </w:r>
            <w:r w:rsidR="00711388" w:rsidRPr="00711388">
              <w:rPr>
                <w:lang w:val="en-GB"/>
              </w:rPr>
              <w:t>-</w:t>
            </w:r>
            <w:r w:rsidRPr="00711388">
              <w:rPr>
                <w:lang w:val="en-GB"/>
              </w:rPr>
              <w:t>flows related to letter of credit.</w:t>
            </w:r>
          </w:p>
          <w:p w14:paraId="568E812A" w14:textId="77777777" w:rsidR="00144E0F" w:rsidRPr="00711388" w:rsidRDefault="00144E0F" w:rsidP="00877EC4">
            <w:pPr>
              <w:pStyle w:val="NormalLeft"/>
              <w:rPr>
                <w:lang w:val="en-GB"/>
              </w:rPr>
            </w:pPr>
            <w:r w:rsidRPr="00711388">
              <w:rPr>
                <w:lang w:val="en-GB"/>
              </w:rPr>
              <w:t xml:space="preserve">In case any guarantee is also identified as contingent liability under R0310, the </w:t>
            </w:r>
            <w:r w:rsidRPr="00711388">
              <w:rPr>
                <w:lang w:val="en-GB"/>
              </w:rPr>
              <w:lastRenderedPageBreak/>
              <w:t>maximum amount shall also be included in this row.</w:t>
            </w:r>
          </w:p>
        </w:tc>
      </w:tr>
      <w:tr w:rsidR="00626033" w:rsidRPr="00711388" w14:paraId="39C491BE" w14:textId="77777777" w:rsidTr="00BC3B67">
        <w:tc>
          <w:tcPr>
            <w:tcW w:w="1671" w:type="dxa"/>
            <w:tcBorders>
              <w:top w:val="single" w:sz="2" w:space="0" w:color="auto"/>
              <w:left w:val="single" w:sz="2" w:space="0" w:color="auto"/>
              <w:bottom w:val="single" w:sz="2" w:space="0" w:color="auto"/>
              <w:right w:val="single" w:sz="2" w:space="0" w:color="auto"/>
            </w:tcBorders>
          </w:tcPr>
          <w:p w14:paraId="31AEF5BF" w14:textId="77777777" w:rsidR="00144E0F" w:rsidRPr="00711388" w:rsidRDefault="00144E0F" w:rsidP="00877EC4">
            <w:pPr>
              <w:pStyle w:val="NormalLeft"/>
              <w:rPr>
                <w:lang w:val="en-GB"/>
              </w:rPr>
            </w:pPr>
            <w:r w:rsidRPr="00711388">
              <w:rPr>
                <w:lang w:val="en-GB"/>
              </w:rPr>
              <w:lastRenderedPageBreak/>
              <w:t>C0010/R0020</w:t>
            </w:r>
          </w:p>
        </w:tc>
        <w:tc>
          <w:tcPr>
            <w:tcW w:w="2972" w:type="dxa"/>
            <w:tcBorders>
              <w:top w:val="single" w:sz="2" w:space="0" w:color="auto"/>
              <w:left w:val="single" w:sz="2" w:space="0" w:color="auto"/>
              <w:bottom w:val="single" w:sz="2" w:space="0" w:color="auto"/>
              <w:right w:val="single" w:sz="2" w:space="0" w:color="auto"/>
            </w:tcBorders>
          </w:tcPr>
          <w:p w14:paraId="20167ECC" w14:textId="14F9697A" w:rsidR="00144E0F" w:rsidRPr="00711388" w:rsidRDefault="00144E0F" w:rsidP="00877EC4">
            <w:pPr>
              <w:pStyle w:val="NormalLeft"/>
              <w:rPr>
                <w:lang w:val="en-GB"/>
              </w:rPr>
            </w:pPr>
            <w:r w:rsidRPr="00711388">
              <w:rPr>
                <w:lang w:val="en-GB"/>
              </w:rPr>
              <w:t xml:space="preserve">Maximum value </w:t>
            </w:r>
            <w:r w:rsidR="00845F43" w:rsidRPr="00711388">
              <w:rPr>
                <w:lang w:val="en-GB"/>
              </w:rPr>
              <w:t>-</w:t>
            </w:r>
            <w:r w:rsidRPr="00711388">
              <w:rPr>
                <w:lang w:val="en-GB"/>
              </w:rPr>
              <w:t xml:space="preserve"> Guarantees provided by the undertaking, including letters of credit, of which, guarantees, including letters of credit provided to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1A0B2CDB" w14:textId="77777777" w:rsidR="00144E0F" w:rsidRPr="00711388" w:rsidRDefault="00144E0F" w:rsidP="00877EC4">
            <w:pPr>
              <w:pStyle w:val="NormalLeft"/>
              <w:rPr>
                <w:lang w:val="en-GB"/>
              </w:rPr>
            </w:pPr>
            <w:r w:rsidRPr="00711388">
              <w:rPr>
                <w:lang w:val="en-GB"/>
              </w:rPr>
              <w:t>Part of C0010/R0010 related to guarantees, including letters of credit, provided to other undertakings of the same group.</w:t>
            </w:r>
          </w:p>
        </w:tc>
      </w:tr>
      <w:tr w:rsidR="00626033" w:rsidRPr="00711388" w14:paraId="1D67E155" w14:textId="77777777" w:rsidTr="00BC3B67">
        <w:tc>
          <w:tcPr>
            <w:tcW w:w="1671" w:type="dxa"/>
            <w:tcBorders>
              <w:top w:val="single" w:sz="2" w:space="0" w:color="auto"/>
              <w:left w:val="single" w:sz="2" w:space="0" w:color="auto"/>
              <w:bottom w:val="single" w:sz="2" w:space="0" w:color="auto"/>
              <w:right w:val="single" w:sz="2" w:space="0" w:color="auto"/>
            </w:tcBorders>
          </w:tcPr>
          <w:p w14:paraId="45180B1A" w14:textId="77777777" w:rsidR="00144E0F" w:rsidRPr="00711388" w:rsidRDefault="00144E0F" w:rsidP="00877EC4">
            <w:pPr>
              <w:pStyle w:val="NormalLeft"/>
              <w:rPr>
                <w:lang w:val="en-GB"/>
              </w:rPr>
            </w:pPr>
            <w:r w:rsidRPr="00711388">
              <w:rPr>
                <w:lang w:val="en-GB"/>
              </w:rPr>
              <w:t>C0020/R0010</w:t>
            </w:r>
          </w:p>
        </w:tc>
        <w:tc>
          <w:tcPr>
            <w:tcW w:w="2972" w:type="dxa"/>
            <w:tcBorders>
              <w:top w:val="single" w:sz="2" w:space="0" w:color="auto"/>
              <w:left w:val="single" w:sz="2" w:space="0" w:color="auto"/>
              <w:bottom w:val="single" w:sz="2" w:space="0" w:color="auto"/>
              <w:right w:val="single" w:sz="2" w:space="0" w:color="auto"/>
            </w:tcBorders>
          </w:tcPr>
          <w:p w14:paraId="466EBF8F" w14:textId="015A3486"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Guarantees provided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21B7A5FF" w14:textId="77777777" w:rsidR="00144E0F" w:rsidRPr="00711388" w:rsidRDefault="00144E0F" w:rsidP="00877EC4">
            <w:pPr>
              <w:pStyle w:val="NormalLeft"/>
              <w:rPr>
                <w:lang w:val="en-GB"/>
              </w:rPr>
            </w:pPr>
            <w:r w:rsidRPr="00711388">
              <w:rPr>
                <w:lang w:val="en-GB"/>
              </w:rPr>
              <w:t>Solvency II value of the guarantees provided by the undertaking, including letters of credit</w:t>
            </w:r>
          </w:p>
        </w:tc>
      </w:tr>
      <w:tr w:rsidR="00626033" w:rsidRPr="00711388" w14:paraId="3B8CB000" w14:textId="77777777" w:rsidTr="00BC3B67">
        <w:tc>
          <w:tcPr>
            <w:tcW w:w="1671" w:type="dxa"/>
            <w:tcBorders>
              <w:top w:val="single" w:sz="2" w:space="0" w:color="auto"/>
              <w:left w:val="single" w:sz="2" w:space="0" w:color="auto"/>
              <w:bottom w:val="single" w:sz="2" w:space="0" w:color="auto"/>
              <w:right w:val="single" w:sz="2" w:space="0" w:color="auto"/>
            </w:tcBorders>
          </w:tcPr>
          <w:p w14:paraId="353C4E79" w14:textId="77777777" w:rsidR="00144E0F" w:rsidRPr="00711388" w:rsidRDefault="00144E0F" w:rsidP="00877EC4">
            <w:pPr>
              <w:pStyle w:val="NormalLeft"/>
              <w:rPr>
                <w:lang w:val="en-GB"/>
              </w:rPr>
            </w:pPr>
            <w:r w:rsidRPr="00711388">
              <w:rPr>
                <w:lang w:val="en-GB"/>
              </w:rPr>
              <w:t>C0020/R0020</w:t>
            </w:r>
          </w:p>
        </w:tc>
        <w:tc>
          <w:tcPr>
            <w:tcW w:w="2972" w:type="dxa"/>
            <w:tcBorders>
              <w:top w:val="single" w:sz="2" w:space="0" w:color="auto"/>
              <w:left w:val="single" w:sz="2" w:space="0" w:color="auto"/>
              <w:bottom w:val="single" w:sz="2" w:space="0" w:color="auto"/>
              <w:right w:val="single" w:sz="2" w:space="0" w:color="auto"/>
            </w:tcBorders>
          </w:tcPr>
          <w:p w14:paraId="659B5491" w14:textId="49AE3783"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Guarantees provided by the undertaking, including letters of credit, of which, guarantees, including letters of credit provided to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13082C00" w14:textId="77777777" w:rsidR="00144E0F" w:rsidRPr="00711388" w:rsidRDefault="00144E0F" w:rsidP="00877EC4">
            <w:pPr>
              <w:pStyle w:val="NormalLeft"/>
              <w:rPr>
                <w:lang w:val="en-GB"/>
              </w:rPr>
            </w:pPr>
            <w:r w:rsidRPr="00711388">
              <w:rPr>
                <w:lang w:val="en-GB"/>
              </w:rPr>
              <w:t>Part of C0020/R0010 related guarantees, including letters of credit provided to other undertakings of the same group.</w:t>
            </w:r>
          </w:p>
        </w:tc>
      </w:tr>
      <w:tr w:rsidR="00626033" w:rsidRPr="00711388" w14:paraId="236F8AE2" w14:textId="77777777" w:rsidTr="00BC3B67">
        <w:tc>
          <w:tcPr>
            <w:tcW w:w="1671" w:type="dxa"/>
            <w:tcBorders>
              <w:top w:val="single" w:sz="2" w:space="0" w:color="auto"/>
              <w:left w:val="single" w:sz="2" w:space="0" w:color="auto"/>
              <w:bottom w:val="single" w:sz="2" w:space="0" w:color="auto"/>
              <w:right w:val="single" w:sz="2" w:space="0" w:color="auto"/>
            </w:tcBorders>
          </w:tcPr>
          <w:p w14:paraId="1F48CC17" w14:textId="77777777" w:rsidR="00144E0F" w:rsidRPr="00711388" w:rsidRDefault="00144E0F" w:rsidP="00877EC4">
            <w:pPr>
              <w:pStyle w:val="NormalLeft"/>
              <w:rPr>
                <w:lang w:val="en-GB"/>
              </w:rPr>
            </w:pPr>
            <w:r w:rsidRPr="00711388">
              <w:rPr>
                <w:lang w:val="en-GB"/>
              </w:rPr>
              <w:t>C0010/R0030</w:t>
            </w:r>
          </w:p>
        </w:tc>
        <w:tc>
          <w:tcPr>
            <w:tcW w:w="2972" w:type="dxa"/>
            <w:tcBorders>
              <w:top w:val="single" w:sz="2" w:space="0" w:color="auto"/>
              <w:left w:val="single" w:sz="2" w:space="0" w:color="auto"/>
              <w:bottom w:val="single" w:sz="2" w:space="0" w:color="auto"/>
              <w:right w:val="single" w:sz="2" w:space="0" w:color="auto"/>
            </w:tcBorders>
          </w:tcPr>
          <w:p w14:paraId="46CA4AE6" w14:textId="4A25A4E8" w:rsidR="00144E0F" w:rsidRPr="00711388" w:rsidRDefault="00144E0F" w:rsidP="00877EC4">
            <w:pPr>
              <w:pStyle w:val="NormalLeft"/>
              <w:rPr>
                <w:lang w:val="en-GB"/>
              </w:rPr>
            </w:pPr>
            <w:r w:rsidRPr="00711388">
              <w:rPr>
                <w:lang w:val="en-GB"/>
              </w:rPr>
              <w:t xml:space="preserve">Maximum value </w:t>
            </w:r>
            <w:r w:rsidR="00845F43" w:rsidRPr="00711388">
              <w:rPr>
                <w:lang w:val="en-GB"/>
              </w:rPr>
              <w:t>-</w:t>
            </w:r>
            <w:r w:rsidRPr="00711388">
              <w:rPr>
                <w:lang w:val="en-GB"/>
              </w:rPr>
              <w:t xml:space="preserve"> Guarantees received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59A82A67" w14:textId="55661E3E" w:rsidR="00144E0F" w:rsidRPr="00711388" w:rsidRDefault="00144E0F" w:rsidP="00877EC4">
            <w:pPr>
              <w:pStyle w:val="NormalLeft"/>
              <w:rPr>
                <w:lang w:val="en-GB"/>
              </w:rPr>
            </w:pPr>
            <w:r w:rsidRPr="00711388">
              <w:rPr>
                <w:lang w:val="en-GB"/>
              </w:rPr>
              <w:t>Sum of all possible cash in</w:t>
            </w:r>
            <w:r w:rsidR="00711388" w:rsidRPr="00711388">
              <w:rPr>
                <w:lang w:val="en-GB"/>
              </w:rPr>
              <w:t>-</w:t>
            </w:r>
            <w:r w:rsidRPr="00711388">
              <w:rPr>
                <w:lang w:val="en-GB"/>
              </w:rPr>
              <w:t>flows related to guarantees if events triggering guarantees were all to happen in relation to guarantees received by the undertaking from another party to guarantee the payment of the liabilities due by the undertaking (includes letter of credit, undrawn committed borrowing facilities).</w:t>
            </w:r>
          </w:p>
        </w:tc>
      </w:tr>
      <w:tr w:rsidR="00626033" w:rsidRPr="00711388" w14:paraId="078858BD" w14:textId="77777777" w:rsidTr="00BC3B67">
        <w:tc>
          <w:tcPr>
            <w:tcW w:w="1671" w:type="dxa"/>
            <w:tcBorders>
              <w:top w:val="single" w:sz="2" w:space="0" w:color="auto"/>
              <w:left w:val="single" w:sz="2" w:space="0" w:color="auto"/>
              <w:bottom w:val="single" w:sz="2" w:space="0" w:color="auto"/>
              <w:right w:val="single" w:sz="2" w:space="0" w:color="auto"/>
            </w:tcBorders>
          </w:tcPr>
          <w:p w14:paraId="092FD54C" w14:textId="77777777" w:rsidR="00144E0F" w:rsidRPr="00711388" w:rsidRDefault="00144E0F" w:rsidP="00877EC4">
            <w:pPr>
              <w:pStyle w:val="NormalLeft"/>
              <w:rPr>
                <w:lang w:val="en-GB"/>
              </w:rPr>
            </w:pPr>
            <w:r w:rsidRPr="00711388">
              <w:rPr>
                <w:lang w:val="en-GB"/>
              </w:rPr>
              <w:t>C0010/R0040</w:t>
            </w:r>
          </w:p>
        </w:tc>
        <w:tc>
          <w:tcPr>
            <w:tcW w:w="2972" w:type="dxa"/>
            <w:tcBorders>
              <w:top w:val="single" w:sz="2" w:space="0" w:color="auto"/>
              <w:left w:val="single" w:sz="2" w:space="0" w:color="auto"/>
              <w:bottom w:val="single" w:sz="2" w:space="0" w:color="auto"/>
              <w:right w:val="single" w:sz="2" w:space="0" w:color="auto"/>
            </w:tcBorders>
          </w:tcPr>
          <w:p w14:paraId="0B168C3F" w14:textId="6CC3C64A" w:rsidR="00144E0F" w:rsidRPr="00711388" w:rsidRDefault="00144E0F" w:rsidP="00877EC4">
            <w:pPr>
              <w:pStyle w:val="NormalLeft"/>
              <w:rPr>
                <w:lang w:val="en-GB"/>
              </w:rPr>
            </w:pPr>
            <w:r w:rsidRPr="00711388">
              <w:rPr>
                <w:lang w:val="en-GB"/>
              </w:rPr>
              <w:t xml:space="preserve">Maximum value </w:t>
            </w:r>
            <w:r w:rsidR="00845F43" w:rsidRPr="00711388">
              <w:rPr>
                <w:lang w:val="en-GB"/>
              </w:rPr>
              <w:t>-</w:t>
            </w:r>
            <w:r w:rsidRPr="00711388">
              <w:rPr>
                <w:lang w:val="en-GB"/>
              </w:rPr>
              <w:t xml:space="preserve"> Guarantees received by the undertaking, including letters of credit, of which, guarantees, including letters of credit received from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7B0EF2DF" w14:textId="77777777" w:rsidR="00144E0F" w:rsidRPr="00711388" w:rsidRDefault="00144E0F" w:rsidP="00877EC4">
            <w:pPr>
              <w:pStyle w:val="NormalLeft"/>
              <w:rPr>
                <w:lang w:val="en-GB"/>
              </w:rPr>
            </w:pPr>
            <w:r w:rsidRPr="00711388">
              <w:rPr>
                <w:lang w:val="en-GB"/>
              </w:rPr>
              <w:t>Part of C0010/R0030 related to guarantees, including letters of credit received from other undertakings of the same group.</w:t>
            </w:r>
          </w:p>
        </w:tc>
      </w:tr>
      <w:tr w:rsidR="00626033" w:rsidRPr="00711388" w14:paraId="496B2C59" w14:textId="77777777" w:rsidTr="00BC3B67">
        <w:tc>
          <w:tcPr>
            <w:tcW w:w="1671" w:type="dxa"/>
            <w:tcBorders>
              <w:top w:val="single" w:sz="2" w:space="0" w:color="auto"/>
              <w:left w:val="single" w:sz="2" w:space="0" w:color="auto"/>
              <w:bottom w:val="single" w:sz="2" w:space="0" w:color="auto"/>
              <w:right w:val="single" w:sz="2" w:space="0" w:color="auto"/>
            </w:tcBorders>
          </w:tcPr>
          <w:p w14:paraId="14C10ABA" w14:textId="77777777" w:rsidR="00144E0F" w:rsidRPr="00711388" w:rsidRDefault="00144E0F" w:rsidP="00877EC4">
            <w:pPr>
              <w:pStyle w:val="NormalLeft"/>
              <w:rPr>
                <w:lang w:val="en-GB"/>
              </w:rPr>
            </w:pPr>
            <w:r w:rsidRPr="00711388">
              <w:rPr>
                <w:lang w:val="en-GB"/>
              </w:rPr>
              <w:lastRenderedPageBreak/>
              <w:t>C0020/R0030</w:t>
            </w:r>
          </w:p>
        </w:tc>
        <w:tc>
          <w:tcPr>
            <w:tcW w:w="2972" w:type="dxa"/>
            <w:tcBorders>
              <w:top w:val="single" w:sz="2" w:space="0" w:color="auto"/>
              <w:left w:val="single" w:sz="2" w:space="0" w:color="auto"/>
              <w:bottom w:val="single" w:sz="2" w:space="0" w:color="auto"/>
              <w:right w:val="single" w:sz="2" w:space="0" w:color="auto"/>
            </w:tcBorders>
          </w:tcPr>
          <w:p w14:paraId="4CC540A9" w14:textId="2E4FF80D"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Guarantees received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464E6AFC" w14:textId="77777777" w:rsidR="00144E0F" w:rsidRPr="00711388" w:rsidRDefault="00144E0F" w:rsidP="00877EC4">
            <w:pPr>
              <w:pStyle w:val="NormalLeft"/>
              <w:rPr>
                <w:lang w:val="en-GB"/>
              </w:rPr>
            </w:pPr>
            <w:r w:rsidRPr="00711388">
              <w:rPr>
                <w:lang w:val="en-GB"/>
              </w:rPr>
              <w:t>Solvency II value of the guarantees received by the undertaking, including letters of credit.</w:t>
            </w:r>
          </w:p>
        </w:tc>
      </w:tr>
      <w:tr w:rsidR="00626033" w:rsidRPr="00711388" w14:paraId="0AFB4E70" w14:textId="77777777" w:rsidTr="00BC3B67">
        <w:tc>
          <w:tcPr>
            <w:tcW w:w="1671" w:type="dxa"/>
            <w:tcBorders>
              <w:top w:val="single" w:sz="2" w:space="0" w:color="auto"/>
              <w:left w:val="single" w:sz="2" w:space="0" w:color="auto"/>
              <w:bottom w:val="single" w:sz="2" w:space="0" w:color="auto"/>
              <w:right w:val="single" w:sz="2" w:space="0" w:color="auto"/>
            </w:tcBorders>
          </w:tcPr>
          <w:p w14:paraId="2F913444" w14:textId="77777777" w:rsidR="00144E0F" w:rsidRPr="00711388" w:rsidRDefault="00144E0F" w:rsidP="00877EC4">
            <w:pPr>
              <w:pStyle w:val="NormalLeft"/>
              <w:rPr>
                <w:lang w:val="en-GB"/>
              </w:rPr>
            </w:pPr>
            <w:r w:rsidRPr="00711388">
              <w:rPr>
                <w:lang w:val="en-GB"/>
              </w:rPr>
              <w:t>C0020/R0040</w:t>
            </w:r>
          </w:p>
        </w:tc>
        <w:tc>
          <w:tcPr>
            <w:tcW w:w="2972" w:type="dxa"/>
            <w:tcBorders>
              <w:top w:val="single" w:sz="2" w:space="0" w:color="auto"/>
              <w:left w:val="single" w:sz="2" w:space="0" w:color="auto"/>
              <w:bottom w:val="single" w:sz="2" w:space="0" w:color="auto"/>
              <w:right w:val="single" w:sz="2" w:space="0" w:color="auto"/>
            </w:tcBorders>
          </w:tcPr>
          <w:p w14:paraId="708ED7B0" w14:textId="101F6053"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Guarantees received by the undertaking, including letters of credit, of which, guarantees, including letters of credit received from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32F5639D" w14:textId="77777777" w:rsidR="00144E0F" w:rsidRPr="00711388" w:rsidRDefault="00144E0F" w:rsidP="00877EC4">
            <w:pPr>
              <w:pStyle w:val="NormalLeft"/>
              <w:rPr>
                <w:lang w:val="en-GB"/>
              </w:rPr>
            </w:pPr>
            <w:r w:rsidRPr="00711388">
              <w:rPr>
                <w:lang w:val="en-GB"/>
              </w:rPr>
              <w:t>Part of C0020/R0030 related to guarantees, including letters of credit received from other undertakings of the same group.</w:t>
            </w:r>
          </w:p>
        </w:tc>
      </w:tr>
      <w:tr w:rsidR="00626033" w:rsidRPr="00711388" w14:paraId="60B82C14" w14:textId="77777777" w:rsidTr="00BC3B67">
        <w:tc>
          <w:tcPr>
            <w:tcW w:w="1671" w:type="dxa"/>
            <w:tcBorders>
              <w:top w:val="single" w:sz="2" w:space="0" w:color="auto"/>
              <w:left w:val="single" w:sz="2" w:space="0" w:color="auto"/>
              <w:bottom w:val="single" w:sz="2" w:space="0" w:color="auto"/>
              <w:right w:val="single" w:sz="2" w:space="0" w:color="auto"/>
            </w:tcBorders>
          </w:tcPr>
          <w:p w14:paraId="65FCCE57" w14:textId="77777777" w:rsidR="00144E0F" w:rsidRPr="00711388" w:rsidRDefault="00144E0F" w:rsidP="00877EC4">
            <w:pPr>
              <w:pStyle w:val="NormalLeft"/>
              <w:rPr>
                <w:lang w:val="en-GB"/>
              </w:rPr>
            </w:pPr>
            <w:r w:rsidRPr="00711388">
              <w:rPr>
                <w:lang w:val="en-GB"/>
              </w:rPr>
              <w:t>C0020/R0100</w:t>
            </w:r>
          </w:p>
        </w:tc>
        <w:tc>
          <w:tcPr>
            <w:tcW w:w="2972" w:type="dxa"/>
            <w:tcBorders>
              <w:top w:val="single" w:sz="2" w:space="0" w:color="auto"/>
              <w:left w:val="single" w:sz="2" w:space="0" w:color="auto"/>
              <w:bottom w:val="single" w:sz="2" w:space="0" w:color="auto"/>
              <w:right w:val="single" w:sz="2" w:space="0" w:color="auto"/>
            </w:tcBorders>
          </w:tcPr>
          <w:p w14:paraId="2E84CD87" w14:textId="1215DDD4" w:rsidR="00144E0F" w:rsidRPr="00711388" w:rsidRDefault="00144E0F" w:rsidP="00877EC4">
            <w:pPr>
              <w:pStyle w:val="NormalLeft"/>
              <w:rPr>
                <w:lang w:val="en-GB"/>
              </w:rPr>
            </w:pPr>
            <w:r w:rsidRPr="00711388">
              <w:rPr>
                <w:lang w:val="en-GB"/>
              </w:rPr>
              <w:t xml:space="preserve">Value of guarantee/collateral/contingent liabilities </w:t>
            </w:r>
            <w:r w:rsidR="00711388" w:rsidRPr="00711388">
              <w:rPr>
                <w:lang w:val="en-GB"/>
              </w:rPr>
              <w:t>-</w:t>
            </w:r>
            <w:r w:rsidRPr="00711388">
              <w:rPr>
                <w:lang w:val="en-GB"/>
              </w:rPr>
              <w:t>Collateral held for loans made or bonds purchased</w:t>
            </w:r>
          </w:p>
        </w:tc>
        <w:tc>
          <w:tcPr>
            <w:tcW w:w="4643" w:type="dxa"/>
            <w:tcBorders>
              <w:top w:val="single" w:sz="2" w:space="0" w:color="auto"/>
              <w:left w:val="single" w:sz="2" w:space="0" w:color="auto"/>
              <w:bottom w:val="single" w:sz="2" w:space="0" w:color="auto"/>
              <w:right w:val="single" w:sz="2" w:space="0" w:color="auto"/>
            </w:tcBorders>
          </w:tcPr>
          <w:p w14:paraId="37CD796D" w14:textId="77777777" w:rsidR="00144E0F" w:rsidRPr="00711388" w:rsidRDefault="00144E0F" w:rsidP="00877EC4">
            <w:pPr>
              <w:pStyle w:val="NormalLeft"/>
              <w:rPr>
                <w:lang w:val="en-GB"/>
              </w:rPr>
            </w:pPr>
            <w:r w:rsidRPr="00711388">
              <w:rPr>
                <w:lang w:val="en-GB"/>
              </w:rPr>
              <w:t>Solvency II value of the collaterals held for loans made or bonds purchased.</w:t>
            </w:r>
          </w:p>
        </w:tc>
      </w:tr>
      <w:tr w:rsidR="00626033" w:rsidRPr="00711388" w14:paraId="1768EDC7" w14:textId="77777777" w:rsidTr="00BC3B67">
        <w:tc>
          <w:tcPr>
            <w:tcW w:w="1671" w:type="dxa"/>
            <w:tcBorders>
              <w:top w:val="single" w:sz="2" w:space="0" w:color="auto"/>
              <w:left w:val="single" w:sz="2" w:space="0" w:color="auto"/>
              <w:bottom w:val="single" w:sz="2" w:space="0" w:color="auto"/>
              <w:right w:val="single" w:sz="2" w:space="0" w:color="auto"/>
            </w:tcBorders>
          </w:tcPr>
          <w:p w14:paraId="147FE12C" w14:textId="77777777" w:rsidR="00144E0F" w:rsidRPr="00711388" w:rsidRDefault="00144E0F" w:rsidP="00877EC4">
            <w:pPr>
              <w:pStyle w:val="NormalLeft"/>
              <w:rPr>
                <w:lang w:val="en-GB"/>
              </w:rPr>
            </w:pPr>
            <w:r w:rsidRPr="00711388">
              <w:rPr>
                <w:lang w:val="en-GB"/>
              </w:rPr>
              <w:t>C0020/R0110</w:t>
            </w:r>
          </w:p>
        </w:tc>
        <w:tc>
          <w:tcPr>
            <w:tcW w:w="2972" w:type="dxa"/>
            <w:tcBorders>
              <w:top w:val="single" w:sz="2" w:space="0" w:color="auto"/>
              <w:left w:val="single" w:sz="2" w:space="0" w:color="auto"/>
              <w:bottom w:val="single" w:sz="2" w:space="0" w:color="auto"/>
              <w:right w:val="single" w:sz="2" w:space="0" w:color="auto"/>
            </w:tcBorders>
          </w:tcPr>
          <w:p w14:paraId="08EE09AA" w14:textId="4CDB426C" w:rsidR="00144E0F" w:rsidRPr="00711388" w:rsidRDefault="00144E0F" w:rsidP="00877EC4">
            <w:pPr>
              <w:pStyle w:val="NormalLeft"/>
              <w:rPr>
                <w:lang w:val="en-GB"/>
              </w:rPr>
            </w:pPr>
            <w:r w:rsidRPr="00711388">
              <w:rPr>
                <w:lang w:val="en-GB"/>
              </w:rPr>
              <w:t xml:space="preserve">Value of guarantee/collateral/contingent liabilities </w:t>
            </w:r>
            <w:r w:rsidR="00711388" w:rsidRPr="00711388">
              <w:rPr>
                <w:lang w:val="en-GB"/>
              </w:rPr>
              <w:t>-</w:t>
            </w:r>
            <w:r w:rsidRPr="00711388">
              <w:rPr>
                <w:lang w:val="en-GB"/>
              </w:rPr>
              <w:t>Collateral held for derivatives</w:t>
            </w:r>
          </w:p>
        </w:tc>
        <w:tc>
          <w:tcPr>
            <w:tcW w:w="4643" w:type="dxa"/>
            <w:tcBorders>
              <w:top w:val="single" w:sz="2" w:space="0" w:color="auto"/>
              <w:left w:val="single" w:sz="2" w:space="0" w:color="auto"/>
              <w:bottom w:val="single" w:sz="2" w:space="0" w:color="auto"/>
              <w:right w:val="single" w:sz="2" w:space="0" w:color="auto"/>
            </w:tcBorders>
          </w:tcPr>
          <w:p w14:paraId="2EF56679" w14:textId="77777777" w:rsidR="00144E0F" w:rsidRPr="00711388" w:rsidRDefault="00144E0F" w:rsidP="00877EC4">
            <w:pPr>
              <w:pStyle w:val="NormalLeft"/>
              <w:rPr>
                <w:lang w:val="en-GB"/>
              </w:rPr>
            </w:pPr>
            <w:r w:rsidRPr="00711388">
              <w:rPr>
                <w:lang w:val="en-GB"/>
              </w:rPr>
              <w:t>Solvency II value of the collaterals held for derivatives.</w:t>
            </w:r>
          </w:p>
        </w:tc>
      </w:tr>
      <w:tr w:rsidR="00626033" w:rsidRPr="00711388" w14:paraId="108BBE65" w14:textId="77777777" w:rsidTr="00BC3B67">
        <w:tc>
          <w:tcPr>
            <w:tcW w:w="1671" w:type="dxa"/>
            <w:tcBorders>
              <w:top w:val="single" w:sz="2" w:space="0" w:color="auto"/>
              <w:left w:val="single" w:sz="2" w:space="0" w:color="auto"/>
              <w:bottom w:val="single" w:sz="2" w:space="0" w:color="auto"/>
              <w:right w:val="single" w:sz="2" w:space="0" w:color="auto"/>
            </w:tcBorders>
          </w:tcPr>
          <w:p w14:paraId="2F769927" w14:textId="77777777" w:rsidR="00144E0F" w:rsidRPr="00711388" w:rsidRDefault="00144E0F" w:rsidP="00877EC4">
            <w:pPr>
              <w:pStyle w:val="NormalLeft"/>
              <w:rPr>
                <w:lang w:val="en-GB"/>
              </w:rPr>
            </w:pPr>
            <w:r w:rsidRPr="00711388">
              <w:rPr>
                <w:lang w:val="en-GB"/>
              </w:rPr>
              <w:t>C0020/R0120</w:t>
            </w:r>
          </w:p>
        </w:tc>
        <w:tc>
          <w:tcPr>
            <w:tcW w:w="2972" w:type="dxa"/>
            <w:tcBorders>
              <w:top w:val="single" w:sz="2" w:space="0" w:color="auto"/>
              <w:left w:val="single" w:sz="2" w:space="0" w:color="auto"/>
              <w:bottom w:val="single" w:sz="2" w:space="0" w:color="auto"/>
              <w:right w:val="single" w:sz="2" w:space="0" w:color="auto"/>
            </w:tcBorders>
          </w:tcPr>
          <w:p w14:paraId="73DE26EF" w14:textId="226DD87B"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Assets pledged by reinsurers for ceded technical provisions</w:t>
            </w:r>
          </w:p>
        </w:tc>
        <w:tc>
          <w:tcPr>
            <w:tcW w:w="4643" w:type="dxa"/>
            <w:tcBorders>
              <w:top w:val="single" w:sz="2" w:space="0" w:color="auto"/>
              <w:left w:val="single" w:sz="2" w:space="0" w:color="auto"/>
              <w:bottom w:val="single" w:sz="2" w:space="0" w:color="auto"/>
              <w:right w:val="single" w:sz="2" w:space="0" w:color="auto"/>
            </w:tcBorders>
          </w:tcPr>
          <w:p w14:paraId="2C88A0C0" w14:textId="77777777" w:rsidR="00144E0F" w:rsidRPr="00711388" w:rsidRDefault="00144E0F" w:rsidP="00877EC4">
            <w:pPr>
              <w:pStyle w:val="NormalLeft"/>
              <w:rPr>
                <w:lang w:val="en-GB"/>
              </w:rPr>
            </w:pPr>
            <w:r w:rsidRPr="00711388">
              <w:rPr>
                <w:lang w:val="en-GB"/>
              </w:rPr>
              <w:t>Solvency II value of the assets pledged by reinsurers for ceded technical provisions.</w:t>
            </w:r>
          </w:p>
        </w:tc>
      </w:tr>
      <w:tr w:rsidR="00626033" w:rsidRPr="00711388" w14:paraId="58D40412" w14:textId="77777777" w:rsidTr="00BC3B67">
        <w:tc>
          <w:tcPr>
            <w:tcW w:w="1671" w:type="dxa"/>
            <w:tcBorders>
              <w:top w:val="single" w:sz="2" w:space="0" w:color="auto"/>
              <w:left w:val="single" w:sz="2" w:space="0" w:color="auto"/>
              <w:bottom w:val="single" w:sz="2" w:space="0" w:color="auto"/>
              <w:right w:val="single" w:sz="2" w:space="0" w:color="auto"/>
            </w:tcBorders>
          </w:tcPr>
          <w:p w14:paraId="5C13D798" w14:textId="77777777" w:rsidR="00144E0F" w:rsidRPr="00711388" w:rsidRDefault="00144E0F" w:rsidP="00877EC4">
            <w:pPr>
              <w:pStyle w:val="NormalLeft"/>
              <w:rPr>
                <w:lang w:val="en-GB"/>
              </w:rPr>
            </w:pPr>
            <w:r w:rsidRPr="00711388">
              <w:rPr>
                <w:lang w:val="en-GB"/>
              </w:rPr>
              <w:t>C0020/R0130</w:t>
            </w:r>
          </w:p>
        </w:tc>
        <w:tc>
          <w:tcPr>
            <w:tcW w:w="2972" w:type="dxa"/>
            <w:tcBorders>
              <w:top w:val="single" w:sz="2" w:space="0" w:color="auto"/>
              <w:left w:val="single" w:sz="2" w:space="0" w:color="auto"/>
              <w:bottom w:val="single" w:sz="2" w:space="0" w:color="auto"/>
              <w:right w:val="single" w:sz="2" w:space="0" w:color="auto"/>
            </w:tcBorders>
          </w:tcPr>
          <w:p w14:paraId="0042D730" w14:textId="5DE57FE6"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Other collateral held</w:t>
            </w:r>
          </w:p>
        </w:tc>
        <w:tc>
          <w:tcPr>
            <w:tcW w:w="4643" w:type="dxa"/>
            <w:tcBorders>
              <w:top w:val="single" w:sz="2" w:space="0" w:color="auto"/>
              <w:left w:val="single" w:sz="2" w:space="0" w:color="auto"/>
              <w:bottom w:val="single" w:sz="2" w:space="0" w:color="auto"/>
              <w:right w:val="single" w:sz="2" w:space="0" w:color="auto"/>
            </w:tcBorders>
          </w:tcPr>
          <w:p w14:paraId="1F45EE4F" w14:textId="77777777" w:rsidR="00144E0F" w:rsidRPr="00711388" w:rsidRDefault="00144E0F" w:rsidP="00877EC4">
            <w:pPr>
              <w:pStyle w:val="NormalLeft"/>
              <w:rPr>
                <w:lang w:val="en-GB"/>
              </w:rPr>
            </w:pPr>
            <w:r w:rsidRPr="00711388">
              <w:rPr>
                <w:lang w:val="en-GB"/>
              </w:rPr>
              <w:t>Solvency II value of other collaterals held.</w:t>
            </w:r>
          </w:p>
        </w:tc>
      </w:tr>
      <w:tr w:rsidR="00626033" w:rsidRPr="00711388" w14:paraId="1782748F" w14:textId="77777777" w:rsidTr="00BC3B67">
        <w:tc>
          <w:tcPr>
            <w:tcW w:w="1671" w:type="dxa"/>
            <w:tcBorders>
              <w:top w:val="single" w:sz="2" w:space="0" w:color="auto"/>
              <w:left w:val="single" w:sz="2" w:space="0" w:color="auto"/>
              <w:bottom w:val="single" w:sz="2" w:space="0" w:color="auto"/>
              <w:right w:val="single" w:sz="2" w:space="0" w:color="auto"/>
            </w:tcBorders>
          </w:tcPr>
          <w:p w14:paraId="58AD17AE" w14:textId="77777777" w:rsidR="00144E0F" w:rsidRPr="00711388" w:rsidRDefault="00144E0F" w:rsidP="00877EC4">
            <w:pPr>
              <w:pStyle w:val="NormalLeft"/>
              <w:rPr>
                <w:lang w:val="en-GB"/>
              </w:rPr>
            </w:pPr>
            <w:r w:rsidRPr="00711388">
              <w:rPr>
                <w:lang w:val="en-GB"/>
              </w:rPr>
              <w:t>C0020/R0200</w:t>
            </w:r>
          </w:p>
        </w:tc>
        <w:tc>
          <w:tcPr>
            <w:tcW w:w="2972" w:type="dxa"/>
            <w:tcBorders>
              <w:top w:val="single" w:sz="2" w:space="0" w:color="auto"/>
              <w:left w:val="single" w:sz="2" w:space="0" w:color="auto"/>
              <w:bottom w:val="single" w:sz="2" w:space="0" w:color="auto"/>
              <w:right w:val="single" w:sz="2" w:space="0" w:color="auto"/>
            </w:tcBorders>
          </w:tcPr>
          <w:p w14:paraId="037252B2" w14:textId="395FC6BF" w:rsidR="00144E0F" w:rsidRPr="00711388" w:rsidRDefault="00144E0F" w:rsidP="00877EC4">
            <w:pPr>
              <w:pStyle w:val="NormalLeft"/>
              <w:rPr>
                <w:lang w:val="en-GB"/>
              </w:rPr>
            </w:pPr>
            <w:r w:rsidRPr="00711388">
              <w:rPr>
                <w:lang w:val="en-GB"/>
              </w:rPr>
              <w:t xml:space="preserve">Value of guarantee/collateral/contingent liabilities </w:t>
            </w:r>
            <w:r w:rsidR="00711388" w:rsidRPr="00711388">
              <w:rPr>
                <w:lang w:val="en-GB"/>
              </w:rPr>
              <w:t>-</w:t>
            </w:r>
            <w:r w:rsidRPr="00711388">
              <w:rPr>
                <w:lang w:val="en-GB"/>
              </w:rPr>
              <w:t>Total collateral held</w:t>
            </w:r>
          </w:p>
        </w:tc>
        <w:tc>
          <w:tcPr>
            <w:tcW w:w="4643" w:type="dxa"/>
            <w:tcBorders>
              <w:top w:val="single" w:sz="2" w:space="0" w:color="auto"/>
              <w:left w:val="single" w:sz="2" w:space="0" w:color="auto"/>
              <w:bottom w:val="single" w:sz="2" w:space="0" w:color="auto"/>
              <w:right w:val="single" w:sz="2" w:space="0" w:color="auto"/>
            </w:tcBorders>
          </w:tcPr>
          <w:p w14:paraId="53DB1A08" w14:textId="77777777" w:rsidR="00144E0F" w:rsidRPr="00711388" w:rsidRDefault="00144E0F" w:rsidP="00877EC4">
            <w:pPr>
              <w:pStyle w:val="NormalLeft"/>
              <w:rPr>
                <w:lang w:val="en-GB"/>
              </w:rPr>
            </w:pPr>
            <w:r w:rsidRPr="00711388">
              <w:rPr>
                <w:lang w:val="en-GB"/>
              </w:rPr>
              <w:t>Total Solvency II value of the collaterals held.</w:t>
            </w:r>
          </w:p>
        </w:tc>
      </w:tr>
      <w:tr w:rsidR="00626033" w:rsidRPr="00711388" w14:paraId="6CCA4E73" w14:textId="77777777" w:rsidTr="00BC3B67">
        <w:tc>
          <w:tcPr>
            <w:tcW w:w="1671" w:type="dxa"/>
            <w:tcBorders>
              <w:top w:val="single" w:sz="2" w:space="0" w:color="auto"/>
              <w:left w:val="single" w:sz="2" w:space="0" w:color="auto"/>
              <w:bottom w:val="single" w:sz="2" w:space="0" w:color="auto"/>
              <w:right w:val="single" w:sz="2" w:space="0" w:color="auto"/>
            </w:tcBorders>
          </w:tcPr>
          <w:p w14:paraId="02BE48A7" w14:textId="77777777" w:rsidR="00144E0F" w:rsidRPr="00711388" w:rsidRDefault="00144E0F" w:rsidP="00877EC4">
            <w:pPr>
              <w:pStyle w:val="NormalLeft"/>
              <w:rPr>
                <w:lang w:val="en-GB"/>
              </w:rPr>
            </w:pPr>
            <w:r w:rsidRPr="00711388">
              <w:rPr>
                <w:lang w:val="en-GB"/>
              </w:rPr>
              <w:t>C0030/R0100</w:t>
            </w:r>
          </w:p>
        </w:tc>
        <w:tc>
          <w:tcPr>
            <w:tcW w:w="2972" w:type="dxa"/>
            <w:tcBorders>
              <w:top w:val="single" w:sz="2" w:space="0" w:color="auto"/>
              <w:left w:val="single" w:sz="2" w:space="0" w:color="auto"/>
              <w:bottom w:val="single" w:sz="2" w:space="0" w:color="auto"/>
              <w:right w:val="single" w:sz="2" w:space="0" w:color="auto"/>
            </w:tcBorders>
          </w:tcPr>
          <w:p w14:paraId="58F5D2B5" w14:textId="6ED523DB" w:rsidR="00144E0F" w:rsidRPr="00711388" w:rsidRDefault="00144E0F" w:rsidP="00877EC4">
            <w:pPr>
              <w:pStyle w:val="NormalLeft"/>
              <w:rPr>
                <w:lang w:val="en-GB"/>
              </w:rPr>
            </w:pPr>
            <w:r w:rsidRPr="00711388">
              <w:rPr>
                <w:lang w:val="en-GB"/>
              </w:rPr>
              <w:t xml:space="preserve">Value of assets for which collateral is held </w:t>
            </w:r>
            <w:r w:rsidR="00845F43" w:rsidRPr="00711388">
              <w:rPr>
                <w:lang w:val="en-GB"/>
              </w:rPr>
              <w:t>-</w:t>
            </w:r>
            <w:r w:rsidRPr="00711388">
              <w:rPr>
                <w:lang w:val="en-GB"/>
              </w:rPr>
              <w:t xml:space="preserve"> Collateral held for loans made or bonds purchased</w:t>
            </w:r>
          </w:p>
        </w:tc>
        <w:tc>
          <w:tcPr>
            <w:tcW w:w="4643" w:type="dxa"/>
            <w:tcBorders>
              <w:top w:val="single" w:sz="2" w:space="0" w:color="auto"/>
              <w:left w:val="single" w:sz="2" w:space="0" w:color="auto"/>
              <w:bottom w:val="single" w:sz="2" w:space="0" w:color="auto"/>
              <w:right w:val="single" w:sz="2" w:space="0" w:color="auto"/>
            </w:tcBorders>
          </w:tcPr>
          <w:p w14:paraId="69A151C1" w14:textId="77777777" w:rsidR="00144E0F" w:rsidRPr="00711388" w:rsidRDefault="00144E0F" w:rsidP="00877EC4">
            <w:pPr>
              <w:pStyle w:val="NormalLeft"/>
              <w:rPr>
                <w:lang w:val="en-GB"/>
              </w:rPr>
            </w:pPr>
            <w:r w:rsidRPr="00711388">
              <w:rPr>
                <w:lang w:val="en-GB"/>
              </w:rPr>
              <w:t>Solvency II value of the assets for which the collateral for loans made or bonds purchased is held.</w:t>
            </w:r>
          </w:p>
        </w:tc>
      </w:tr>
      <w:tr w:rsidR="00626033" w:rsidRPr="00711388" w14:paraId="73433E36" w14:textId="77777777" w:rsidTr="00BC3B67">
        <w:tc>
          <w:tcPr>
            <w:tcW w:w="1671" w:type="dxa"/>
            <w:tcBorders>
              <w:top w:val="single" w:sz="2" w:space="0" w:color="auto"/>
              <w:left w:val="single" w:sz="2" w:space="0" w:color="auto"/>
              <w:bottom w:val="single" w:sz="2" w:space="0" w:color="auto"/>
              <w:right w:val="single" w:sz="2" w:space="0" w:color="auto"/>
            </w:tcBorders>
          </w:tcPr>
          <w:p w14:paraId="28307CDA" w14:textId="77777777" w:rsidR="00144E0F" w:rsidRPr="00711388" w:rsidRDefault="00144E0F" w:rsidP="00877EC4">
            <w:pPr>
              <w:pStyle w:val="NormalLeft"/>
              <w:rPr>
                <w:lang w:val="en-GB"/>
              </w:rPr>
            </w:pPr>
            <w:r w:rsidRPr="00711388">
              <w:rPr>
                <w:lang w:val="en-GB"/>
              </w:rPr>
              <w:lastRenderedPageBreak/>
              <w:t>C0030/R0110</w:t>
            </w:r>
          </w:p>
        </w:tc>
        <w:tc>
          <w:tcPr>
            <w:tcW w:w="2972" w:type="dxa"/>
            <w:tcBorders>
              <w:top w:val="single" w:sz="2" w:space="0" w:color="auto"/>
              <w:left w:val="single" w:sz="2" w:space="0" w:color="auto"/>
              <w:bottom w:val="single" w:sz="2" w:space="0" w:color="auto"/>
              <w:right w:val="single" w:sz="2" w:space="0" w:color="auto"/>
            </w:tcBorders>
          </w:tcPr>
          <w:p w14:paraId="67328066" w14:textId="416C9BF9" w:rsidR="00144E0F" w:rsidRPr="00711388" w:rsidRDefault="00144E0F" w:rsidP="00877EC4">
            <w:pPr>
              <w:pStyle w:val="NormalLeft"/>
              <w:rPr>
                <w:lang w:val="en-GB"/>
              </w:rPr>
            </w:pPr>
            <w:r w:rsidRPr="00711388">
              <w:rPr>
                <w:lang w:val="en-GB"/>
              </w:rPr>
              <w:t xml:space="preserve">Value of assets for which collateral is held </w:t>
            </w:r>
            <w:r w:rsidR="00845F43" w:rsidRPr="00711388">
              <w:rPr>
                <w:lang w:val="en-GB"/>
              </w:rPr>
              <w:t>-</w:t>
            </w:r>
            <w:r w:rsidRPr="00711388">
              <w:rPr>
                <w:lang w:val="en-GB"/>
              </w:rPr>
              <w:t xml:space="preserve"> Collateral held for derivatives</w:t>
            </w:r>
          </w:p>
        </w:tc>
        <w:tc>
          <w:tcPr>
            <w:tcW w:w="4643" w:type="dxa"/>
            <w:tcBorders>
              <w:top w:val="single" w:sz="2" w:space="0" w:color="auto"/>
              <w:left w:val="single" w:sz="2" w:space="0" w:color="auto"/>
              <w:bottom w:val="single" w:sz="2" w:space="0" w:color="auto"/>
              <w:right w:val="single" w:sz="2" w:space="0" w:color="auto"/>
            </w:tcBorders>
          </w:tcPr>
          <w:p w14:paraId="1774B4A8" w14:textId="77777777" w:rsidR="00144E0F" w:rsidRPr="00711388" w:rsidRDefault="00144E0F" w:rsidP="00877EC4">
            <w:pPr>
              <w:pStyle w:val="NormalLeft"/>
              <w:rPr>
                <w:lang w:val="en-GB"/>
              </w:rPr>
            </w:pPr>
            <w:r w:rsidRPr="00711388">
              <w:rPr>
                <w:lang w:val="en-GB"/>
              </w:rPr>
              <w:t>Solvency II value of the assets for which the collateral for derivatives is held.</w:t>
            </w:r>
          </w:p>
        </w:tc>
      </w:tr>
      <w:tr w:rsidR="00626033" w:rsidRPr="00711388" w14:paraId="7BD8938F" w14:textId="77777777" w:rsidTr="00BC3B67">
        <w:tc>
          <w:tcPr>
            <w:tcW w:w="1671" w:type="dxa"/>
            <w:tcBorders>
              <w:top w:val="single" w:sz="2" w:space="0" w:color="auto"/>
              <w:left w:val="single" w:sz="2" w:space="0" w:color="auto"/>
              <w:bottom w:val="single" w:sz="2" w:space="0" w:color="auto"/>
              <w:right w:val="single" w:sz="2" w:space="0" w:color="auto"/>
            </w:tcBorders>
          </w:tcPr>
          <w:p w14:paraId="75B68BC2" w14:textId="77777777" w:rsidR="00144E0F" w:rsidRPr="00711388" w:rsidRDefault="00144E0F" w:rsidP="00877EC4">
            <w:pPr>
              <w:pStyle w:val="NormalLeft"/>
              <w:rPr>
                <w:lang w:val="en-GB"/>
              </w:rPr>
            </w:pPr>
            <w:r w:rsidRPr="00711388">
              <w:rPr>
                <w:lang w:val="en-GB"/>
              </w:rPr>
              <w:t>C0030/R0120</w:t>
            </w:r>
          </w:p>
        </w:tc>
        <w:tc>
          <w:tcPr>
            <w:tcW w:w="2972" w:type="dxa"/>
            <w:tcBorders>
              <w:top w:val="single" w:sz="2" w:space="0" w:color="auto"/>
              <w:left w:val="single" w:sz="2" w:space="0" w:color="auto"/>
              <w:bottom w:val="single" w:sz="2" w:space="0" w:color="auto"/>
              <w:right w:val="single" w:sz="2" w:space="0" w:color="auto"/>
            </w:tcBorders>
          </w:tcPr>
          <w:p w14:paraId="771C9246" w14:textId="1DA47F6B" w:rsidR="00144E0F" w:rsidRPr="00711388" w:rsidRDefault="00144E0F" w:rsidP="00877EC4">
            <w:pPr>
              <w:pStyle w:val="NormalLeft"/>
              <w:rPr>
                <w:lang w:val="en-GB"/>
              </w:rPr>
            </w:pPr>
            <w:r w:rsidRPr="00711388">
              <w:rPr>
                <w:lang w:val="en-GB"/>
              </w:rPr>
              <w:t xml:space="preserve">Value of assets for which collateral is held </w:t>
            </w:r>
            <w:r w:rsidR="00845F43" w:rsidRPr="00711388">
              <w:rPr>
                <w:lang w:val="en-GB"/>
              </w:rPr>
              <w:t>-</w:t>
            </w:r>
            <w:r w:rsidRPr="00711388">
              <w:rPr>
                <w:lang w:val="en-GB"/>
              </w:rPr>
              <w:t xml:space="preserve"> Assets pledged by reinsurers for ceded technical provisions</w:t>
            </w:r>
          </w:p>
        </w:tc>
        <w:tc>
          <w:tcPr>
            <w:tcW w:w="4643" w:type="dxa"/>
            <w:tcBorders>
              <w:top w:val="single" w:sz="2" w:space="0" w:color="auto"/>
              <w:left w:val="single" w:sz="2" w:space="0" w:color="auto"/>
              <w:bottom w:val="single" w:sz="2" w:space="0" w:color="auto"/>
              <w:right w:val="single" w:sz="2" w:space="0" w:color="auto"/>
            </w:tcBorders>
          </w:tcPr>
          <w:p w14:paraId="1E2490ED" w14:textId="77777777" w:rsidR="00144E0F" w:rsidRPr="00711388" w:rsidRDefault="00144E0F" w:rsidP="00877EC4">
            <w:pPr>
              <w:pStyle w:val="NormalLeft"/>
              <w:rPr>
                <w:lang w:val="en-GB"/>
              </w:rPr>
            </w:pPr>
            <w:r w:rsidRPr="00711388">
              <w:rPr>
                <w:lang w:val="en-GB"/>
              </w:rPr>
              <w:t>Solvency II value of the assets for which the collateral on assets pledged by reinsurers for ceded technical provisions is held.</w:t>
            </w:r>
          </w:p>
        </w:tc>
      </w:tr>
      <w:tr w:rsidR="00626033" w:rsidRPr="00711388" w14:paraId="5F9A9187" w14:textId="77777777" w:rsidTr="00BC3B67">
        <w:tc>
          <w:tcPr>
            <w:tcW w:w="1671" w:type="dxa"/>
            <w:tcBorders>
              <w:top w:val="single" w:sz="2" w:space="0" w:color="auto"/>
              <w:left w:val="single" w:sz="2" w:space="0" w:color="auto"/>
              <w:bottom w:val="single" w:sz="2" w:space="0" w:color="auto"/>
              <w:right w:val="single" w:sz="2" w:space="0" w:color="auto"/>
            </w:tcBorders>
          </w:tcPr>
          <w:p w14:paraId="3EA1CF62" w14:textId="77777777" w:rsidR="00144E0F" w:rsidRPr="00711388" w:rsidRDefault="00144E0F" w:rsidP="00877EC4">
            <w:pPr>
              <w:pStyle w:val="NormalLeft"/>
              <w:rPr>
                <w:lang w:val="en-GB"/>
              </w:rPr>
            </w:pPr>
            <w:r w:rsidRPr="00711388">
              <w:rPr>
                <w:lang w:val="en-GB"/>
              </w:rPr>
              <w:t>C0030/R0130</w:t>
            </w:r>
          </w:p>
        </w:tc>
        <w:tc>
          <w:tcPr>
            <w:tcW w:w="2972" w:type="dxa"/>
            <w:tcBorders>
              <w:top w:val="single" w:sz="2" w:space="0" w:color="auto"/>
              <w:left w:val="single" w:sz="2" w:space="0" w:color="auto"/>
              <w:bottom w:val="single" w:sz="2" w:space="0" w:color="auto"/>
              <w:right w:val="single" w:sz="2" w:space="0" w:color="auto"/>
            </w:tcBorders>
          </w:tcPr>
          <w:p w14:paraId="609DB4F2" w14:textId="35DAF746" w:rsidR="00144E0F" w:rsidRPr="00711388" w:rsidRDefault="00144E0F" w:rsidP="00877EC4">
            <w:pPr>
              <w:pStyle w:val="NormalLeft"/>
              <w:rPr>
                <w:lang w:val="en-GB"/>
              </w:rPr>
            </w:pPr>
            <w:r w:rsidRPr="00711388">
              <w:rPr>
                <w:lang w:val="en-GB"/>
              </w:rPr>
              <w:t xml:space="preserve">Value of assets for which collateral is held </w:t>
            </w:r>
            <w:r w:rsidR="00845F43" w:rsidRPr="00711388">
              <w:rPr>
                <w:lang w:val="en-GB"/>
              </w:rPr>
              <w:t>-</w:t>
            </w:r>
            <w:r w:rsidRPr="00711388">
              <w:rPr>
                <w:lang w:val="en-GB"/>
              </w:rPr>
              <w:t xml:space="preserve"> Other collateral held</w:t>
            </w:r>
          </w:p>
        </w:tc>
        <w:tc>
          <w:tcPr>
            <w:tcW w:w="4643" w:type="dxa"/>
            <w:tcBorders>
              <w:top w:val="single" w:sz="2" w:space="0" w:color="auto"/>
              <w:left w:val="single" w:sz="2" w:space="0" w:color="auto"/>
              <w:bottom w:val="single" w:sz="2" w:space="0" w:color="auto"/>
              <w:right w:val="single" w:sz="2" w:space="0" w:color="auto"/>
            </w:tcBorders>
          </w:tcPr>
          <w:p w14:paraId="1D3399A8" w14:textId="77777777" w:rsidR="00144E0F" w:rsidRPr="00711388" w:rsidRDefault="00144E0F" w:rsidP="00877EC4">
            <w:pPr>
              <w:pStyle w:val="NormalLeft"/>
              <w:rPr>
                <w:lang w:val="en-GB"/>
              </w:rPr>
            </w:pPr>
            <w:r w:rsidRPr="00711388">
              <w:rPr>
                <w:lang w:val="en-GB"/>
              </w:rPr>
              <w:t>Solvency II value of the assets for which the other collateral is held.</w:t>
            </w:r>
          </w:p>
        </w:tc>
      </w:tr>
      <w:tr w:rsidR="00626033" w:rsidRPr="00711388" w14:paraId="22F02FD6" w14:textId="77777777" w:rsidTr="00BC3B67">
        <w:tc>
          <w:tcPr>
            <w:tcW w:w="1671" w:type="dxa"/>
            <w:tcBorders>
              <w:top w:val="single" w:sz="2" w:space="0" w:color="auto"/>
              <w:left w:val="single" w:sz="2" w:space="0" w:color="auto"/>
              <w:bottom w:val="single" w:sz="2" w:space="0" w:color="auto"/>
              <w:right w:val="single" w:sz="2" w:space="0" w:color="auto"/>
            </w:tcBorders>
          </w:tcPr>
          <w:p w14:paraId="47CDDD88" w14:textId="77777777" w:rsidR="00144E0F" w:rsidRPr="00711388" w:rsidRDefault="00144E0F" w:rsidP="00877EC4">
            <w:pPr>
              <w:pStyle w:val="NormalLeft"/>
              <w:rPr>
                <w:lang w:val="en-GB"/>
              </w:rPr>
            </w:pPr>
            <w:r w:rsidRPr="00711388">
              <w:rPr>
                <w:lang w:val="en-GB"/>
              </w:rPr>
              <w:t>C0030/R0200</w:t>
            </w:r>
          </w:p>
        </w:tc>
        <w:tc>
          <w:tcPr>
            <w:tcW w:w="2972" w:type="dxa"/>
            <w:tcBorders>
              <w:top w:val="single" w:sz="2" w:space="0" w:color="auto"/>
              <w:left w:val="single" w:sz="2" w:space="0" w:color="auto"/>
              <w:bottom w:val="single" w:sz="2" w:space="0" w:color="auto"/>
              <w:right w:val="single" w:sz="2" w:space="0" w:color="auto"/>
            </w:tcBorders>
          </w:tcPr>
          <w:p w14:paraId="3FB87D0D" w14:textId="23DF7172" w:rsidR="00144E0F" w:rsidRPr="00711388" w:rsidRDefault="00144E0F" w:rsidP="00877EC4">
            <w:pPr>
              <w:pStyle w:val="NormalLeft"/>
              <w:rPr>
                <w:lang w:val="en-GB"/>
              </w:rPr>
            </w:pPr>
            <w:r w:rsidRPr="00711388">
              <w:rPr>
                <w:lang w:val="en-GB"/>
              </w:rPr>
              <w:t xml:space="preserve">Value of assets for which collateral is held </w:t>
            </w:r>
            <w:r w:rsidR="00845F43" w:rsidRPr="00711388">
              <w:rPr>
                <w:lang w:val="en-GB"/>
              </w:rPr>
              <w:t>-</w:t>
            </w:r>
            <w:r w:rsidRPr="00711388">
              <w:rPr>
                <w:lang w:val="en-GB"/>
              </w:rPr>
              <w:t xml:space="preserve"> Total collateral held</w:t>
            </w:r>
          </w:p>
        </w:tc>
        <w:tc>
          <w:tcPr>
            <w:tcW w:w="4643" w:type="dxa"/>
            <w:tcBorders>
              <w:top w:val="single" w:sz="2" w:space="0" w:color="auto"/>
              <w:left w:val="single" w:sz="2" w:space="0" w:color="auto"/>
              <w:bottom w:val="single" w:sz="2" w:space="0" w:color="auto"/>
              <w:right w:val="single" w:sz="2" w:space="0" w:color="auto"/>
            </w:tcBorders>
          </w:tcPr>
          <w:p w14:paraId="23A242FA" w14:textId="77777777" w:rsidR="00144E0F" w:rsidRPr="00711388" w:rsidRDefault="00144E0F" w:rsidP="00877EC4">
            <w:pPr>
              <w:pStyle w:val="NormalLeft"/>
              <w:rPr>
                <w:lang w:val="en-GB"/>
              </w:rPr>
            </w:pPr>
            <w:r w:rsidRPr="00711388">
              <w:rPr>
                <w:lang w:val="en-GB"/>
              </w:rPr>
              <w:t>Total Solvency II value of the assets for which the total collateral is held.</w:t>
            </w:r>
          </w:p>
        </w:tc>
      </w:tr>
      <w:tr w:rsidR="00626033" w:rsidRPr="00711388" w14:paraId="1140F385" w14:textId="77777777" w:rsidTr="00BC3B67">
        <w:tc>
          <w:tcPr>
            <w:tcW w:w="1671" w:type="dxa"/>
            <w:tcBorders>
              <w:top w:val="single" w:sz="2" w:space="0" w:color="auto"/>
              <w:left w:val="single" w:sz="2" w:space="0" w:color="auto"/>
              <w:bottom w:val="single" w:sz="2" w:space="0" w:color="auto"/>
              <w:right w:val="single" w:sz="2" w:space="0" w:color="auto"/>
            </w:tcBorders>
          </w:tcPr>
          <w:p w14:paraId="7367F55D" w14:textId="77777777" w:rsidR="00144E0F" w:rsidRPr="00711388" w:rsidRDefault="00144E0F" w:rsidP="00877EC4">
            <w:pPr>
              <w:pStyle w:val="NormalLeft"/>
              <w:rPr>
                <w:lang w:val="en-GB"/>
              </w:rPr>
            </w:pPr>
            <w:r w:rsidRPr="00711388">
              <w:rPr>
                <w:lang w:val="en-GB"/>
              </w:rPr>
              <w:t>C0020/R0210</w:t>
            </w:r>
          </w:p>
        </w:tc>
        <w:tc>
          <w:tcPr>
            <w:tcW w:w="2972" w:type="dxa"/>
            <w:tcBorders>
              <w:top w:val="single" w:sz="2" w:space="0" w:color="auto"/>
              <w:left w:val="single" w:sz="2" w:space="0" w:color="auto"/>
              <w:bottom w:val="single" w:sz="2" w:space="0" w:color="auto"/>
              <w:right w:val="single" w:sz="2" w:space="0" w:color="auto"/>
            </w:tcBorders>
          </w:tcPr>
          <w:p w14:paraId="763CDBB4" w14:textId="55CEA0F9"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Collateral pledged for loans received or bonds issued</w:t>
            </w:r>
          </w:p>
        </w:tc>
        <w:tc>
          <w:tcPr>
            <w:tcW w:w="4643" w:type="dxa"/>
            <w:tcBorders>
              <w:top w:val="single" w:sz="2" w:space="0" w:color="auto"/>
              <w:left w:val="single" w:sz="2" w:space="0" w:color="auto"/>
              <w:bottom w:val="single" w:sz="2" w:space="0" w:color="auto"/>
              <w:right w:val="single" w:sz="2" w:space="0" w:color="auto"/>
            </w:tcBorders>
          </w:tcPr>
          <w:p w14:paraId="17C59063" w14:textId="77777777" w:rsidR="00144E0F" w:rsidRPr="00711388" w:rsidRDefault="00144E0F" w:rsidP="00877EC4">
            <w:pPr>
              <w:pStyle w:val="NormalLeft"/>
              <w:rPr>
                <w:lang w:val="en-GB"/>
              </w:rPr>
            </w:pPr>
            <w:r w:rsidRPr="00711388">
              <w:rPr>
                <w:lang w:val="en-GB"/>
              </w:rPr>
              <w:t>Solvency II value of the collaterals pledged for loans received or bonds issued.</w:t>
            </w:r>
          </w:p>
        </w:tc>
      </w:tr>
      <w:tr w:rsidR="00626033" w:rsidRPr="00711388" w14:paraId="4F070F5D" w14:textId="77777777" w:rsidTr="00BC3B67">
        <w:tc>
          <w:tcPr>
            <w:tcW w:w="1671" w:type="dxa"/>
            <w:tcBorders>
              <w:top w:val="single" w:sz="2" w:space="0" w:color="auto"/>
              <w:left w:val="single" w:sz="2" w:space="0" w:color="auto"/>
              <w:bottom w:val="single" w:sz="2" w:space="0" w:color="auto"/>
              <w:right w:val="single" w:sz="2" w:space="0" w:color="auto"/>
            </w:tcBorders>
          </w:tcPr>
          <w:p w14:paraId="03CAE8B9" w14:textId="77777777" w:rsidR="00144E0F" w:rsidRPr="00711388" w:rsidRDefault="00144E0F" w:rsidP="00877EC4">
            <w:pPr>
              <w:pStyle w:val="NormalLeft"/>
              <w:rPr>
                <w:lang w:val="en-GB"/>
              </w:rPr>
            </w:pPr>
            <w:r w:rsidRPr="00711388">
              <w:rPr>
                <w:lang w:val="en-GB"/>
              </w:rPr>
              <w:t>C0020/R0220</w:t>
            </w:r>
          </w:p>
        </w:tc>
        <w:tc>
          <w:tcPr>
            <w:tcW w:w="2972" w:type="dxa"/>
            <w:tcBorders>
              <w:top w:val="single" w:sz="2" w:space="0" w:color="auto"/>
              <w:left w:val="single" w:sz="2" w:space="0" w:color="auto"/>
              <w:bottom w:val="single" w:sz="2" w:space="0" w:color="auto"/>
              <w:right w:val="single" w:sz="2" w:space="0" w:color="auto"/>
            </w:tcBorders>
          </w:tcPr>
          <w:p w14:paraId="1A4EA58D" w14:textId="3E0527F3"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Collateral pledged for derivatives</w:t>
            </w:r>
          </w:p>
        </w:tc>
        <w:tc>
          <w:tcPr>
            <w:tcW w:w="4643" w:type="dxa"/>
            <w:tcBorders>
              <w:top w:val="single" w:sz="2" w:space="0" w:color="auto"/>
              <w:left w:val="single" w:sz="2" w:space="0" w:color="auto"/>
              <w:bottom w:val="single" w:sz="2" w:space="0" w:color="auto"/>
              <w:right w:val="single" w:sz="2" w:space="0" w:color="auto"/>
            </w:tcBorders>
          </w:tcPr>
          <w:p w14:paraId="5631C95E" w14:textId="77777777" w:rsidR="00144E0F" w:rsidRPr="00711388" w:rsidRDefault="00144E0F" w:rsidP="00877EC4">
            <w:pPr>
              <w:pStyle w:val="NormalLeft"/>
              <w:rPr>
                <w:lang w:val="en-GB"/>
              </w:rPr>
            </w:pPr>
            <w:r w:rsidRPr="00711388">
              <w:rPr>
                <w:lang w:val="en-GB"/>
              </w:rPr>
              <w:t>Solvency II value of the collaterals pledged for derivatives.</w:t>
            </w:r>
          </w:p>
        </w:tc>
      </w:tr>
      <w:tr w:rsidR="00626033" w:rsidRPr="00711388" w14:paraId="64DC3E22" w14:textId="77777777" w:rsidTr="00BC3B67">
        <w:tc>
          <w:tcPr>
            <w:tcW w:w="1671" w:type="dxa"/>
            <w:tcBorders>
              <w:top w:val="single" w:sz="2" w:space="0" w:color="auto"/>
              <w:left w:val="single" w:sz="2" w:space="0" w:color="auto"/>
              <w:bottom w:val="single" w:sz="2" w:space="0" w:color="auto"/>
              <w:right w:val="single" w:sz="2" w:space="0" w:color="auto"/>
            </w:tcBorders>
          </w:tcPr>
          <w:p w14:paraId="5CE5320F" w14:textId="77777777" w:rsidR="00144E0F" w:rsidRPr="00711388" w:rsidRDefault="00144E0F" w:rsidP="00877EC4">
            <w:pPr>
              <w:pStyle w:val="NormalLeft"/>
              <w:rPr>
                <w:lang w:val="en-GB"/>
              </w:rPr>
            </w:pPr>
            <w:r w:rsidRPr="00711388">
              <w:rPr>
                <w:lang w:val="en-GB"/>
              </w:rPr>
              <w:t>C0020/R0230</w:t>
            </w:r>
          </w:p>
        </w:tc>
        <w:tc>
          <w:tcPr>
            <w:tcW w:w="2972" w:type="dxa"/>
            <w:tcBorders>
              <w:top w:val="single" w:sz="2" w:space="0" w:color="auto"/>
              <w:left w:val="single" w:sz="2" w:space="0" w:color="auto"/>
              <w:bottom w:val="single" w:sz="2" w:space="0" w:color="auto"/>
              <w:right w:val="single" w:sz="2" w:space="0" w:color="auto"/>
            </w:tcBorders>
          </w:tcPr>
          <w:p w14:paraId="5FBE4A08" w14:textId="6302B94C"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Assets pledged to cedants for technical provisions (reinsurance accepted)</w:t>
            </w:r>
          </w:p>
        </w:tc>
        <w:tc>
          <w:tcPr>
            <w:tcW w:w="4643" w:type="dxa"/>
            <w:tcBorders>
              <w:top w:val="single" w:sz="2" w:space="0" w:color="auto"/>
              <w:left w:val="single" w:sz="2" w:space="0" w:color="auto"/>
              <w:bottom w:val="single" w:sz="2" w:space="0" w:color="auto"/>
              <w:right w:val="single" w:sz="2" w:space="0" w:color="auto"/>
            </w:tcBorders>
          </w:tcPr>
          <w:p w14:paraId="222AF3EB" w14:textId="77777777" w:rsidR="00144E0F" w:rsidRPr="00711388" w:rsidRDefault="00144E0F" w:rsidP="00877EC4">
            <w:pPr>
              <w:pStyle w:val="NormalLeft"/>
              <w:rPr>
                <w:lang w:val="en-GB"/>
              </w:rPr>
            </w:pPr>
            <w:r w:rsidRPr="00711388">
              <w:rPr>
                <w:lang w:val="en-GB"/>
              </w:rPr>
              <w:t>Solvency II value of the assets pledged to cedants for technical provisions (reinsurance accepted).</w:t>
            </w:r>
          </w:p>
        </w:tc>
      </w:tr>
      <w:tr w:rsidR="00626033" w:rsidRPr="00711388" w14:paraId="4ED4283E" w14:textId="77777777" w:rsidTr="00BC3B67">
        <w:tc>
          <w:tcPr>
            <w:tcW w:w="1671" w:type="dxa"/>
            <w:tcBorders>
              <w:top w:val="single" w:sz="2" w:space="0" w:color="auto"/>
              <w:left w:val="single" w:sz="2" w:space="0" w:color="auto"/>
              <w:bottom w:val="single" w:sz="2" w:space="0" w:color="auto"/>
              <w:right w:val="single" w:sz="2" w:space="0" w:color="auto"/>
            </w:tcBorders>
          </w:tcPr>
          <w:p w14:paraId="70488E4B" w14:textId="77777777" w:rsidR="00144E0F" w:rsidRPr="00711388" w:rsidRDefault="00144E0F" w:rsidP="00877EC4">
            <w:pPr>
              <w:pStyle w:val="NormalLeft"/>
              <w:rPr>
                <w:lang w:val="en-GB"/>
              </w:rPr>
            </w:pPr>
            <w:r w:rsidRPr="00711388">
              <w:rPr>
                <w:lang w:val="en-GB"/>
              </w:rPr>
              <w:t>C0020/R0240</w:t>
            </w:r>
          </w:p>
        </w:tc>
        <w:tc>
          <w:tcPr>
            <w:tcW w:w="2972" w:type="dxa"/>
            <w:tcBorders>
              <w:top w:val="single" w:sz="2" w:space="0" w:color="auto"/>
              <w:left w:val="single" w:sz="2" w:space="0" w:color="auto"/>
              <w:bottom w:val="single" w:sz="2" w:space="0" w:color="auto"/>
              <w:right w:val="single" w:sz="2" w:space="0" w:color="auto"/>
            </w:tcBorders>
          </w:tcPr>
          <w:p w14:paraId="2A87BB53" w14:textId="52E6351F"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Other collateral pledged</w:t>
            </w:r>
          </w:p>
        </w:tc>
        <w:tc>
          <w:tcPr>
            <w:tcW w:w="4643" w:type="dxa"/>
            <w:tcBorders>
              <w:top w:val="single" w:sz="2" w:space="0" w:color="auto"/>
              <w:left w:val="single" w:sz="2" w:space="0" w:color="auto"/>
              <w:bottom w:val="single" w:sz="2" w:space="0" w:color="auto"/>
              <w:right w:val="single" w:sz="2" w:space="0" w:color="auto"/>
            </w:tcBorders>
          </w:tcPr>
          <w:p w14:paraId="342A1E2B" w14:textId="77777777" w:rsidR="00144E0F" w:rsidRPr="00711388" w:rsidRDefault="00144E0F" w:rsidP="00877EC4">
            <w:pPr>
              <w:pStyle w:val="NormalLeft"/>
              <w:rPr>
                <w:lang w:val="en-GB"/>
              </w:rPr>
            </w:pPr>
            <w:r w:rsidRPr="00711388">
              <w:rPr>
                <w:lang w:val="en-GB"/>
              </w:rPr>
              <w:t>Solvency II value of the collateral pledged for other collateral.</w:t>
            </w:r>
          </w:p>
        </w:tc>
      </w:tr>
      <w:tr w:rsidR="00626033" w:rsidRPr="00711388" w14:paraId="25EFAFA6" w14:textId="77777777" w:rsidTr="00BC3B67">
        <w:tc>
          <w:tcPr>
            <w:tcW w:w="1671" w:type="dxa"/>
            <w:tcBorders>
              <w:top w:val="single" w:sz="2" w:space="0" w:color="auto"/>
              <w:left w:val="single" w:sz="2" w:space="0" w:color="auto"/>
              <w:bottom w:val="single" w:sz="2" w:space="0" w:color="auto"/>
              <w:right w:val="single" w:sz="2" w:space="0" w:color="auto"/>
            </w:tcBorders>
          </w:tcPr>
          <w:p w14:paraId="3C18BD72" w14:textId="77777777" w:rsidR="00144E0F" w:rsidRPr="00711388" w:rsidRDefault="00144E0F" w:rsidP="00877EC4">
            <w:pPr>
              <w:pStyle w:val="NormalLeft"/>
              <w:rPr>
                <w:lang w:val="en-GB"/>
              </w:rPr>
            </w:pPr>
            <w:r w:rsidRPr="00711388">
              <w:rPr>
                <w:lang w:val="en-GB"/>
              </w:rPr>
              <w:t>C0020/R0300</w:t>
            </w:r>
          </w:p>
        </w:tc>
        <w:tc>
          <w:tcPr>
            <w:tcW w:w="2972" w:type="dxa"/>
            <w:tcBorders>
              <w:top w:val="single" w:sz="2" w:space="0" w:color="auto"/>
              <w:left w:val="single" w:sz="2" w:space="0" w:color="auto"/>
              <w:bottom w:val="single" w:sz="2" w:space="0" w:color="auto"/>
              <w:right w:val="single" w:sz="2" w:space="0" w:color="auto"/>
            </w:tcBorders>
          </w:tcPr>
          <w:p w14:paraId="1C289FF9" w14:textId="2076F380"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Total collateral pledged</w:t>
            </w:r>
          </w:p>
        </w:tc>
        <w:tc>
          <w:tcPr>
            <w:tcW w:w="4643" w:type="dxa"/>
            <w:tcBorders>
              <w:top w:val="single" w:sz="2" w:space="0" w:color="auto"/>
              <w:left w:val="single" w:sz="2" w:space="0" w:color="auto"/>
              <w:bottom w:val="single" w:sz="2" w:space="0" w:color="auto"/>
              <w:right w:val="single" w:sz="2" w:space="0" w:color="auto"/>
            </w:tcBorders>
          </w:tcPr>
          <w:p w14:paraId="5D8DD9F7" w14:textId="77777777" w:rsidR="00144E0F" w:rsidRPr="00711388" w:rsidRDefault="00144E0F" w:rsidP="00877EC4">
            <w:pPr>
              <w:pStyle w:val="NormalLeft"/>
              <w:rPr>
                <w:lang w:val="en-GB"/>
              </w:rPr>
            </w:pPr>
            <w:r w:rsidRPr="00711388">
              <w:rPr>
                <w:lang w:val="en-GB"/>
              </w:rPr>
              <w:t>Total Solvency II value of the collateral pledged.</w:t>
            </w:r>
          </w:p>
        </w:tc>
      </w:tr>
      <w:tr w:rsidR="00626033" w:rsidRPr="00711388" w14:paraId="52A2C63E" w14:textId="77777777" w:rsidTr="00BC3B67">
        <w:tc>
          <w:tcPr>
            <w:tcW w:w="1671" w:type="dxa"/>
            <w:tcBorders>
              <w:top w:val="single" w:sz="2" w:space="0" w:color="auto"/>
              <w:left w:val="single" w:sz="2" w:space="0" w:color="auto"/>
              <w:bottom w:val="single" w:sz="2" w:space="0" w:color="auto"/>
              <w:right w:val="single" w:sz="2" w:space="0" w:color="auto"/>
            </w:tcBorders>
          </w:tcPr>
          <w:p w14:paraId="773241C0" w14:textId="77777777" w:rsidR="00144E0F" w:rsidRPr="00711388" w:rsidRDefault="00144E0F" w:rsidP="00877EC4">
            <w:pPr>
              <w:pStyle w:val="NormalLeft"/>
              <w:rPr>
                <w:lang w:val="en-GB"/>
              </w:rPr>
            </w:pPr>
            <w:r w:rsidRPr="00711388">
              <w:rPr>
                <w:lang w:val="en-GB"/>
              </w:rPr>
              <w:t>C0040/R0210</w:t>
            </w:r>
          </w:p>
        </w:tc>
        <w:tc>
          <w:tcPr>
            <w:tcW w:w="2972" w:type="dxa"/>
            <w:tcBorders>
              <w:top w:val="single" w:sz="2" w:space="0" w:color="auto"/>
              <w:left w:val="single" w:sz="2" w:space="0" w:color="auto"/>
              <w:bottom w:val="single" w:sz="2" w:space="0" w:color="auto"/>
              <w:right w:val="single" w:sz="2" w:space="0" w:color="auto"/>
            </w:tcBorders>
          </w:tcPr>
          <w:p w14:paraId="5E1169C5" w14:textId="4CDC11C9" w:rsidR="00144E0F" w:rsidRPr="00711388" w:rsidRDefault="00144E0F" w:rsidP="00877EC4">
            <w:pPr>
              <w:pStyle w:val="NormalLeft"/>
              <w:rPr>
                <w:lang w:val="en-GB"/>
              </w:rPr>
            </w:pPr>
            <w:r w:rsidRPr="00711388">
              <w:rPr>
                <w:lang w:val="en-GB"/>
              </w:rPr>
              <w:t xml:space="preserve">Value of liabilities for which collateral is pledged </w:t>
            </w:r>
            <w:r w:rsidR="00845F43" w:rsidRPr="00711388">
              <w:rPr>
                <w:lang w:val="en-GB"/>
              </w:rPr>
              <w:t>-</w:t>
            </w:r>
            <w:r w:rsidRPr="00711388">
              <w:rPr>
                <w:lang w:val="en-GB"/>
              </w:rPr>
              <w:t xml:space="preserve"> </w:t>
            </w:r>
            <w:r w:rsidRPr="00711388">
              <w:rPr>
                <w:lang w:val="en-GB"/>
              </w:rPr>
              <w:lastRenderedPageBreak/>
              <w:t>Collateral pledged for loans received or bonds issued</w:t>
            </w:r>
          </w:p>
        </w:tc>
        <w:tc>
          <w:tcPr>
            <w:tcW w:w="4643" w:type="dxa"/>
            <w:tcBorders>
              <w:top w:val="single" w:sz="2" w:space="0" w:color="auto"/>
              <w:left w:val="single" w:sz="2" w:space="0" w:color="auto"/>
              <w:bottom w:val="single" w:sz="2" w:space="0" w:color="auto"/>
              <w:right w:val="single" w:sz="2" w:space="0" w:color="auto"/>
            </w:tcBorders>
          </w:tcPr>
          <w:p w14:paraId="5D1390B1" w14:textId="77777777" w:rsidR="00144E0F" w:rsidRPr="00711388" w:rsidRDefault="00144E0F" w:rsidP="00877EC4">
            <w:pPr>
              <w:pStyle w:val="NormalLeft"/>
              <w:rPr>
                <w:lang w:val="en-GB"/>
              </w:rPr>
            </w:pPr>
            <w:r w:rsidRPr="00711388">
              <w:rPr>
                <w:lang w:val="en-GB"/>
              </w:rPr>
              <w:lastRenderedPageBreak/>
              <w:t>Solvency II value of the liabilities for which the collateral for loans received or bonds issued is pledged.</w:t>
            </w:r>
          </w:p>
        </w:tc>
      </w:tr>
      <w:tr w:rsidR="00626033" w:rsidRPr="00711388" w14:paraId="25DCC5F2" w14:textId="77777777" w:rsidTr="00BC3B67">
        <w:tc>
          <w:tcPr>
            <w:tcW w:w="1671" w:type="dxa"/>
            <w:tcBorders>
              <w:top w:val="single" w:sz="2" w:space="0" w:color="auto"/>
              <w:left w:val="single" w:sz="2" w:space="0" w:color="auto"/>
              <w:bottom w:val="single" w:sz="2" w:space="0" w:color="auto"/>
              <w:right w:val="single" w:sz="2" w:space="0" w:color="auto"/>
            </w:tcBorders>
          </w:tcPr>
          <w:p w14:paraId="499C2099" w14:textId="77777777" w:rsidR="00144E0F" w:rsidRPr="00711388" w:rsidRDefault="00144E0F" w:rsidP="00877EC4">
            <w:pPr>
              <w:pStyle w:val="NormalLeft"/>
              <w:rPr>
                <w:lang w:val="en-GB"/>
              </w:rPr>
            </w:pPr>
            <w:r w:rsidRPr="00711388">
              <w:rPr>
                <w:lang w:val="en-GB"/>
              </w:rPr>
              <w:t>C0040/R0220</w:t>
            </w:r>
          </w:p>
        </w:tc>
        <w:tc>
          <w:tcPr>
            <w:tcW w:w="2972" w:type="dxa"/>
            <w:tcBorders>
              <w:top w:val="single" w:sz="2" w:space="0" w:color="auto"/>
              <w:left w:val="single" w:sz="2" w:space="0" w:color="auto"/>
              <w:bottom w:val="single" w:sz="2" w:space="0" w:color="auto"/>
              <w:right w:val="single" w:sz="2" w:space="0" w:color="auto"/>
            </w:tcBorders>
          </w:tcPr>
          <w:p w14:paraId="059B72E4" w14:textId="5B4C3674" w:rsidR="00144E0F" w:rsidRPr="00711388" w:rsidRDefault="00144E0F" w:rsidP="00877EC4">
            <w:pPr>
              <w:pStyle w:val="NormalLeft"/>
              <w:rPr>
                <w:lang w:val="en-GB"/>
              </w:rPr>
            </w:pPr>
            <w:r w:rsidRPr="00711388">
              <w:rPr>
                <w:lang w:val="en-GB"/>
              </w:rPr>
              <w:t xml:space="preserve">Value of liabilities for which collateral is pledged </w:t>
            </w:r>
            <w:r w:rsidR="00845F43" w:rsidRPr="00711388">
              <w:rPr>
                <w:lang w:val="en-GB"/>
              </w:rPr>
              <w:t>-</w:t>
            </w:r>
            <w:r w:rsidRPr="00711388">
              <w:rPr>
                <w:lang w:val="en-GB"/>
              </w:rPr>
              <w:t xml:space="preserve"> Collateral pledged for derivatives</w:t>
            </w:r>
          </w:p>
        </w:tc>
        <w:tc>
          <w:tcPr>
            <w:tcW w:w="4643" w:type="dxa"/>
            <w:tcBorders>
              <w:top w:val="single" w:sz="2" w:space="0" w:color="auto"/>
              <w:left w:val="single" w:sz="2" w:space="0" w:color="auto"/>
              <w:bottom w:val="single" w:sz="2" w:space="0" w:color="auto"/>
              <w:right w:val="single" w:sz="2" w:space="0" w:color="auto"/>
            </w:tcBorders>
          </w:tcPr>
          <w:p w14:paraId="3793381F" w14:textId="77777777" w:rsidR="00144E0F" w:rsidRPr="00711388" w:rsidRDefault="00144E0F" w:rsidP="00877EC4">
            <w:pPr>
              <w:pStyle w:val="NormalLeft"/>
              <w:rPr>
                <w:lang w:val="en-GB"/>
              </w:rPr>
            </w:pPr>
            <w:r w:rsidRPr="00711388">
              <w:rPr>
                <w:lang w:val="en-GB"/>
              </w:rPr>
              <w:t>Solvency II value of the liabilities for which the collateral for derivatives is pledged.</w:t>
            </w:r>
          </w:p>
        </w:tc>
      </w:tr>
      <w:tr w:rsidR="00626033" w:rsidRPr="00711388" w14:paraId="568AB980" w14:textId="77777777" w:rsidTr="00BC3B67">
        <w:tc>
          <w:tcPr>
            <w:tcW w:w="1671" w:type="dxa"/>
            <w:tcBorders>
              <w:top w:val="single" w:sz="2" w:space="0" w:color="auto"/>
              <w:left w:val="single" w:sz="2" w:space="0" w:color="auto"/>
              <w:bottom w:val="single" w:sz="2" w:space="0" w:color="auto"/>
              <w:right w:val="single" w:sz="2" w:space="0" w:color="auto"/>
            </w:tcBorders>
          </w:tcPr>
          <w:p w14:paraId="21A28FBC" w14:textId="77777777" w:rsidR="00144E0F" w:rsidRPr="00711388" w:rsidRDefault="00144E0F" w:rsidP="00877EC4">
            <w:pPr>
              <w:pStyle w:val="NormalLeft"/>
              <w:rPr>
                <w:lang w:val="en-GB"/>
              </w:rPr>
            </w:pPr>
            <w:r w:rsidRPr="00711388">
              <w:rPr>
                <w:lang w:val="en-GB"/>
              </w:rPr>
              <w:t>C0040/R0230</w:t>
            </w:r>
          </w:p>
        </w:tc>
        <w:tc>
          <w:tcPr>
            <w:tcW w:w="2972" w:type="dxa"/>
            <w:tcBorders>
              <w:top w:val="single" w:sz="2" w:space="0" w:color="auto"/>
              <w:left w:val="single" w:sz="2" w:space="0" w:color="auto"/>
              <w:bottom w:val="single" w:sz="2" w:space="0" w:color="auto"/>
              <w:right w:val="single" w:sz="2" w:space="0" w:color="auto"/>
            </w:tcBorders>
          </w:tcPr>
          <w:p w14:paraId="7470E953" w14:textId="31CEDF63" w:rsidR="00144E0F" w:rsidRPr="00711388" w:rsidRDefault="00144E0F" w:rsidP="00877EC4">
            <w:pPr>
              <w:pStyle w:val="NormalLeft"/>
              <w:rPr>
                <w:lang w:val="en-GB"/>
              </w:rPr>
            </w:pPr>
            <w:r w:rsidRPr="00711388">
              <w:rPr>
                <w:lang w:val="en-GB"/>
              </w:rPr>
              <w:t xml:space="preserve">Value of liabilities for which collateral is pledged </w:t>
            </w:r>
            <w:r w:rsidR="00845F43" w:rsidRPr="00711388">
              <w:rPr>
                <w:lang w:val="en-GB"/>
              </w:rPr>
              <w:t>-</w:t>
            </w:r>
            <w:r w:rsidRPr="00711388">
              <w:rPr>
                <w:lang w:val="en-GB"/>
              </w:rPr>
              <w:t xml:space="preserve"> Assets pledged to cedants for technical provisions (reinsurance accepted)</w:t>
            </w:r>
          </w:p>
        </w:tc>
        <w:tc>
          <w:tcPr>
            <w:tcW w:w="4643" w:type="dxa"/>
            <w:tcBorders>
              <w:top w:val="single" w:sz="2" w:space="0" w:color="auto"/>
              <w:left w:val="single" w:sz="2" w:space="0" w:color="auto"/>
              <w:bottom w:val="single" w:sz="2" w:space="0" w:color="auto"/>
              <w:right w:val="single" w:sz="2" w:space="0" w:color="auto"/>
            </w:tcBorders>
          </w:tcPr>
          <w:p w14:paraId="2AB400AD" w14:textId="77777777" w:rsidR="00144E0F" w:rsidRPr="00711388" w:rsidRDefault="00144E0F" w:rsidP="00877EC4">
            <w:pPr>
              <w:pStyle w:val="NormalLeft"/>
              <w:rPr>
                <w:lang w:val="en-GB"/>
              </w:rPr>
            </w:pPr>
            <w:r w:rsidRPr="00711388">
              <w:rPr>
                <w:lang w:val="en-GB"/>
              </w:rPr>
              <w:t>Solvency II value of the liabilities for which the assets are pledged to cedants for technical provisions (reinsurance accepted).</w:t>
            </w:r>
          </w:p>
        </w:tc>
      </w:tr>
      <w:tr w:rsidR="00626033" w:rsidRPr="00711388" w14:paraId="3CFD4371" w14:textId="77777777" w:rsidTr="00BC3B67">
        <w:tc>
          <w:tcPr>
            <w:tcW w:w="1671" w:type="dxa"/>
            <w:tcBorders>
              <w:top w:val="single" w:sz="2" w:space="0" w:color="auto"/>
              <w:left w:val="single" w:sz="2" w:space="0" w:color="auto"/>
              <w:bottom w:val="single" w:sz="2" w:space="0" w:color="auto"/>
              <w:right w:val="single" w:sz="2" w:space="0" w:color="auto"/>
            </w:tcBorders>
          </w:tcPr>
          <w:p w14:paraId="22FB365F" w14:textId="77777777" w:rsidR="00144E0F" w:rsidRPr="00711388" w:rsidRDefault="00144E0F" w:rsidP="00877EC4">
            <w:pPr>
              <w:pStyle w:val="NormalLeft"/>
              <w:rPr>
                <w:lang w:val="en-GB"/>
              </w:rPr>
            </w:pPr>
            <w:r w:rsidRPr="00711388">
              <w:rPr>
                <w:lang w:val="en-GB"/>
              </w:rPr>
              <w:t>C0040/R0240</w:t>
            </w:r>
          </w:p>
        </w:tc>
        <w:tc>
          <w:tcPr>
            <w:tcW w:w="2972" w:type="dxa"/>
            <w:tcBorders>
              <w:top w:val="single" w:sz="2" w:space="0" w:color="auto"/>
              <w:left w:val="single" w:sz="2" w:space="0" w:color="auto"/>
              <w:bottom w:val="single" w:sz="2" w:space="0" w:color="auto"/>
              <w:right w:val="single" w:sz="2" w:space="0" w:color="auto"/>
            </w:tcBorders>
          </w:tcPr>
          <w:p w14:paraId="1A61B04F" w14:textId="4583EEAF" w:rsidR="00144E0F" w:rsidRPr="00711388" w:rsidRDefault="00144E0F" w:rsidP="00877EC4">
            <w:pPr>
              <w:pStyle w:val="NormalLeft"/>
              <w:rPr>
                <w:lang w:val="en-GB"/>
              </w:rPr>
            </w:pPr>
            <w:r w:rsidRPr="00711388">
              <w:rPr>
                <w:lang w:val="en-GB"/>
              </w:rPr>
              <w:t xml:space="preserve">Value of liabilities for which collateral is pledged </w:t>
            </w:r>
            <w:r w:rsidR="00845F43" w:rsidRPr="00711388">
              <w:rPr>
                <w:lang w:val="en-GB"/>
              </w:rPr>
              <w:t>-</w:t>
            </w:r>
            <w:r w:rsidRPr="00711388">
              <w:rPr>
                <w:lang w:val="en-GB"/>
              </w:rPr>
              <w:t xml:space="preserve"> Other collateral pledged</w:t>
            </w:r>
          </w:p>
        </w:tc>
        <w:tc>
          <w:tcPr>
            <w:tcW w:w="4643" w:type="dxa"/>
            <w:tcBorders>
              <w:top w:val="single" w:sz="2" w:space="0" w:color="auto"/>
              <w:left w:val="single" w:sz="2" w:space="0" w:color="auto"/>
              <w:bottom w:val="single" w:sz="2" w:space="0" w:color="auto"/>
              <w:right w:val="single" w:sz="2" w:space="0" w:color="auto"/>
            </w:tcBorders>
          </w:tcPr>
          <w:p w14:paraId="30B5795A" w14:textId="77777777" w:rsidR="00144E0F" w:rsidRPr="00711388" w:rsidRDefault="00144E0F" w:rsidP="00877EC4">
            <w:pPr>
              <w:pStyle w:val="NormalLeft"/>
              <w:rPr>
                <w:lang w:val="en-GB"/>
              </w:rPr>
            </w:pPr>
            <w:r w:rsidRPr="00711388">
              <w:rPr>
                <w:lang w:val="en-GB"/>
              </w:rPr>
              <w:t>Solvency II value of the liabilities for which other collateral is pledged.</w:t>
            </w:r>
          </w:p>
        </w:tc>
      </w:tr>
      <w:tr w:rsidR="00626033" w:rsidRPr="00711388" w14:paraId="16483CB2" w14:textId="77777777" w:rsidTr="00BC3B67">
        <w:tc>
          <w:tcPr>
            <w:tcW w:w="1671" w:type="dxa"/>
            <w:tcBorders>
              <w:top w:val="single" w:sz="2" w:space="0" w:color="auto"/>
              <w:left w:val="single" w:sz="2" w:space="0" w:color="auto"/>
              <w:bottom w:val="single" w:sz="2" w:space="0" w:color="auto"/>
              <w:right w:val="single" w:sz="2" w:space="0" w:color="auto"/>
            </w:tcBorders>
          </w:tcPr>
          <w:p w14:paraId="5B112668" w14:textId="77777777" w:rsidR="00144E0F" w:rsidRPr="00711388" w:rsidRDefault="00144E0F" w:rsidP="00877EC4">
            <w:pPr>
              <w:pStyle w:val="NormalLeft"/>
              <w:rPr>
                <w:lang w:val="en-GB"/>
              </w:rPr>
            </w:pPr>
            <w:r w:rsidRPr="00711388">
              <w:rPr>
                <w:lang w:val="en-GB"/>
              </w:rPr>
              <w:t>C0040/R0300</w:t>
            </w:r>
          </w:p>
        </w:tc>
        <w:tc>
          <w:tcPr>
            <w:tcW w:w="2972" w:type="dxa"/>
            <w:tcBorders>
              <w:top w:val="single" w:sz="2" w:space="0" w:color="auto"/>
              <w:left w:val="single" w:sz="2" w:space="0" w:color="auto"/>
              <w:bottom w:val="single" w:sz="2" w:space="0" w:color="auto"/>
              <w:right w:val="single" w:sz="2" w:space="0" w:color="auto"/>
            </w:tcBorders>
          </w:tcPr>
          <w:p w14:paraId="3BFB5440" w14:textId="50F6C9FE" w:rsidR="00144E0F" w:rsidRPr="00711388" w:rsidRDefault="00144E0F" w:rsidP="00877EC4">
            <w:pPr>
              <w:pStyle w:val="NormalLeft"/>
              <w:rPr>
                <w:lang w:val="en-GB"/>
              </w:rPr>
            </w:pPr>
            <w:r w:rsidRPr="00711388">
              <w:rPr>
                <w:lang w:val="en-GB"/>
              </w:rPr>
              <w:t xml:space="preserve">Value of liabilities for which collateral is pledged </w:t>
            </w:r>
            <w:r w:rsidR="00845F43" w:rsidRPr="00711388">
              <w:rPr>
                <w:lang w:val="en-GB"/>
              </w:rPr>
              <w:t>-</w:t>
            </w:r>
            <w:r w:rsidRPr="00711388">
              <w:rPr>
                <w:lang w:val="en-GB"/>
              </w:rPr>
              <w:t xml:space="preserve"> Total collateral pledged</w:t>
            </w:r>
          </w:p>
        </w:tc>
        <w:tc>
          <w:tcPr>
            <w:tcW w:w="4643" w:type="dxa"/>
            <w:tcBorders>
              <w:top w:val="single" w:sz="2" w:space="0" w:color="auto"/>
              <w:left w:val="single" w:sz="2" w:space="0" w:color="auto"/>
              <w:bottom w:val="single" w:sz="2" w:space="0" w:color="auto"/>
              <w:right w:val="single" w:sz="2" w:space="0" w:color="auto"/>
            </w:tcBorders>
          </w:tcPr>
          <w:p w14:paraId="33DBE761" w14:textId="77777777" w:rsidR="00144E0F" w:rsidRPr="00711388" w:rsidRDefault="00144E0F" w:rsidP="00877EC4">
            <w:pPr>
              <w:pStyle w:val="NormalLeft"/>
              <w:rPr>
                <w:lang w:val="en-GB"/>
              </w:rPr>
            </w:pPr>
            <w:r w:rsidRPr="00711388">
              <w:rPr>
                <w:lang w:val="en-GB"/>
              </w:rPr>
              <w:t>Total Solvency II value of the liabilities for which the collateral is pledged.</w:t>
            </w:r>
          </w:p>
        </w:tc>
      </w:tr>
      <w:tr w:rsidR="00626033" w:rsidRPr="00711388" w14:paraId="7F7B7E74" w14:textId="77777777" w:rsidTr="00BC3B67">
        <w:tc>
          <w:tcPr>
            <w:tcW w:w="1671" w:type="dxa"/>
            <w:tcBorders>
              <w:top w:val="single" w:sz="2" w:space="0" w:color="auto"/>
              <w:left w:val="single" w:sz="2" w:space="0" w:color="auto"/>
              <w:bottom w:val="single" w:sz="2" w:space="0" w:color="auto"/>
              <w:right w:val="single" w:sz="2" w:space="0" w:color="auto"/>
            </w:tcBorders>
          </w:tcPr>
          <w:p w14:paraId="6C4D44F0" w14:textId="77777777" w:rsidR="00144E0F" w:rsidRPr="00711388" w:rsidRDefault="00144E0F" w:rsidP="00877EC4">
            <w:pPr>
              <w:pStyle w:val="NormalLeft"/>
              <w:rPr>
                <w:lang w:val="en-GB"/>
              </w:rPr>
            </w:pPr>
            <w:r w:rsidRPr="00711388">
              <w:rPr>
                <w:lang w:val="en-GB"/>
              </w:rPr>
              <w:t>C0010/R0310</w:t>
            </w:r>
          </w:p>
        </w:tc>
        <w:tc>
          <w:tcPr>
            <w:tcW w:w="2972" w:type="dxa"/>
            <w:tcBorders>
              <w:top w:val="single" w:sz="2" w:space="0" w:color="auto"/>
              <w:left w:val="single" w:sz="2" w:space="0" w:color="auto"/>
              <w:bottom w:val="single" w:sz="2" w:space="0" w:color="auto"/>
              <w:right w:val="single" w:sz="2" w:space="0" w:color="auto"/>
            </w:tcBorders>
          </w:tcPr>
          <w:p w14:paraId="6B5AA7F1" w14:textId="46300050" w:rsidR="00144E0F" w:rsidRPr="00711388" w:rsidRDefault="00144E0F" w:rsidP="00877EC4">
            <w:pPr>
              <w:pStyle w:val="NormalLeft"/>
              <w:rPr>
                <w:lang w:val="en-GB"/>
              </w:rPr>
            </w:pPr>
            <w:r w:rsidRPr="00711388">
              <w:rPr>
                <w:lang w:val="en-GB"/>
              </w:rPr>
              <w:t xml:space="preserve">Maximum value </w:t>
            </w:r>
            <w:r w:rsidR="00845F43" w:rsidRPr="00711388">
              <w:rPr>
                <w:lang w:val="en-GB"/>
              </w:rPr>
              <w:t>-</w:t>
            </w:r>
            <w:r w:rsidRPr="00711388">
              <w:rPr>
                <w:lang w:val="en-GB"/>
              </w:rPr>
              <w:t xml:space="preserve"> Contingent liabilities not in Solvency II Balance Sheet</w:t>
            </w:r>
          </w:p>
        </w:tc>
        <w:tc>
          <w:tcPr>
            <w:tcW w:w="4643" w:type="dxa"/>
            <w:tcBorders>
              <w:top w:val="single" w:sz="2" w:space="0" w:color="auto"/>
              <w:left w:val="single" w:sz="2" w:space="0" w:color="auto"/>
              <w:bottom w:val="single" w:sz="2" w:space="0" w:color="auto"/>
              <w:right w:val="single" w:sz="2" w:space="0" w:color="auto"/>
            </w:tcBorders>
          </w:tcPr>
          <w:p w14:paraId="0FE9B307" w14:textId="68E04D56" w:rsidR="00144E0F" w:rsidRPr="00711388" w:rsidRDefault="00144E0F" w:rsidP="00877EC4">
            <w:pPr>
              <w:pStyle w:val="NormalLeft"/>
              <w:rPr>
                <w:lang w:val="en-GB"/>
              </w:rPr>
            </w:pPr>
            <w:r w:rsidRPr="00711388">
              <w:rPr>
                <w:lang w:val="en-GB"/>
              </w:rPr>
              <w:t>Maximum possible value, regardless of their probability (i.e. future cash out</w:t>
            </w:r>
            <w:r w:rsidR="00711388" w:rsidRPr="00711388">
              <w:rPr>
                <w:lang w:val="en-GB"/>
              </w:rPr>
              <w:t>-</w:t>
            </w:r>
            <w:r w:rsidRPr="00711388">
              <w:rPr>
                <w:lang w:val="en-GB"/>
              </w:rPr>
              <w:t>flows required to settle the contingent liability over the lifetime of that contingent liability, discounted at the relevant risk</w:t>
            </w:r>
            <w:r w:rsidR="00711388" w:rsidRPr="00711388">
              <w:rPr>
                <w:lang w:val="en-GB"/>
              </w:rPr>
              <w:t>-</w:t>
            </w:r>
            <w:r w:rsidRPr="00711388">
              <w:rPr>
                <w:lang w:val="en-GB"/>
              </w:rPr>
              <w:t>free interest rate term structure) of contingent liabilities that are not included in those valued in Solvency II Balance Sheet (item C0010/R0740 of S.02.01).</w:t>
            </w:r>
          </w:p>
          <w:p w14:paraId="1385CB5E" w14:textId="77777777" w:rsidR="00144E0F" w:rsidRPr="00711388" w:rsidRDefault="00144E0F" w:rsidP="00877EC4">
            <w:pPr>
              <w:pStyle w:val="NormalLeft"/>
              <w:rPr>
                <w:lang w:val="en-GB"/>
              </w:rPr>
            </w:pPr>
            <w:r w:rsidRPr="00711388">
              <w:rPr>
                <w:lang w:val="en-GB"/>
              </w:rPr>
              <w:t>This shall relate to contingent liabilities that are not material.</w:t>
            </w:r>
          </w:p>
          <w:p w14:paraId="0ED794FE" w14:textId="77777777" w:rsidR="00144E0F" w:rsidRPr="00711388" w:rsidRDefault="00144E0F" w:rsidP="00877EC4">
            <w:pPr>
              <w:pStyle w:val="NormalLeft"/>
              <w:rPr>
                <w:lang w:val="en-GB"/>
              </w:rPr>
            </w:pPr>
            <w:r w:rsidRPr="00711388">
              <w:rPr>
                <w:lang w:val="en-GB"/>
              </w:rPr>
              <w:t>This amount shall include guarantees reported in R0010 if considered as contingent liabilities.</w:t>
            </w:r>
          </w:p>
        </w:tc>
      </w:tr>
      <w:tr w:rsidR="00626033" w:rsidRPr="00711388" w14:paraId="6670E479" w14:textId="77777777" w:rsidTr="00BC3B67">
        <w:tc>
          <w:tcPr>
            <w:tcW w:w="1671" w:type="dxa"/>
            <w:tcBorders>
              <w:top w:val="single" w:sz="2" w:space="0" w:color="auto"/>
              <w:left w:val="single" w:sz="2" w:space="0" w:color="auto"/>
              <w:bottom w:val="single" w:sz="2" w:space="0" w:color="auto"/>
              <w:right w:val="single" w:sz="2" w:space="0" w:color="auto"/>
            </w:tcBorders>
          </w:tcPr>
          <w:p w14:paraId="3FAF3275" w14:textId="77777777" w:rsidR="00144E0F" w:rsidRPr="00711388" w:rsidRDefault="00144E0F" w:rsidP="00877EC4">
            <w:pPr>
              <w:pStyle w:val="NormalLeft"/>
              <w:rPr>
                <w:lang w:val="en-GB"/>
              </w:rPr>
            </w:pPr>
            <w:r w:rsidRPr="00711388">
              <w:rPr>
                <w:lang w:val="en-GB"/>
              </w:rPr>
              <w:t>C0010/R0320</w:t>
            </w:r>
          </w:p>
        </w:tc>
        <w:tc>
          <w:tcPr>
            <w:tcW w:w="2972" w:type="dxa"/>
            <w:tcBorders>
              <w:top w:val="single" w:sz="2" w:space="0" w:color="auto"/>
              <w:left w:val="single" w:sz="2" w:space="0" w:color="auto"/>
              <w:bottom w:val="single" w:sz="2" w:space="0" w:color="auto"/>
              <w:right w:val="single" w:sz="2" w:space="0" w:color="auto"/>
            </w:tcBorders>
          </w:tcPr>
          <w:p w14:paraId="3F2F9855" w14:textId="2C2B0A4D" w:rsidR="00144E0F" w:rsidRPr="00711388" w:rsidRDefault="00144E0F" w:rsidP="00877EC4">
            <w:pPr>
              <w:pStyle w:val="NormalLeft"/>
              <w:rPr>
                <w:lang w:val="en-GB"/>
              </w:rPr>
            </w:pPr>
            <w:r w:rsidRPr="00711388">
              <w:rPr>
                <w:lang w:val="en-GB"/>
              </w:rPr>
              <w:t xml:space="preserve">Maximum value </w:t>
            </w:r>
            <w:r w:rsidR="00845F43" w:rsidRPr="00711388">
              <w:rPr>
                <w:lang w:val="en-GB"/>
              </w:rPr>
              <w:t>-</w:t>
            </w:r>
            <w:r w:rsidRPr="00711388">
              <w:rPr>
                <w:lang w:val="en-GB"/>
              </w:rPr>
              <w:t xml:space="preserve"> Contingent liabilities not in Solvency II Balance Sheet, of which contingent liabilities toward entities of the same group</w:t>
            </w:r>
          </w:p>
        </w:tc>
        <w:tc>
          <w:tcPr>
            <w:tcW w:w="4643" w:type="dxa"/>
            <w:tcBorders>
              <w:top w:val="single" w:sz="2" w:space="0" w:color="auto"/>
              <w:left w:val="single" w:sz="2" w:space="0" w:color="auto"/>
              <w:bottom w:val="single" w:sz="2" w:space="0" w:color="auto"/>
              <w:right w:val="single" w:sz="2" w:space="0" w:color="auto"/>
            </w:tcBorders>
          </w:tcPr>
          <w:p w14:paraId="1FF3C8F3" w14:textId="77777777" w:rsidR="00144E0F" w:rsidRPr="00711388" w:rsidRDefault="00144E0F" w:rsidP="00877EC4">
            <w:pPr>
              <w:pStyle w:val="NormalLeft"/>
              <w:rPr>
                <w:lang w:val="en-GB"/>
              </w:rPr>
            </w:pPr>
            <w:r w:rsidRPr="00711388">
              <w:rPr>
                <w:lang w:val="en-GB"/>
              </w:rPr>
              <w:t>Part of C0010/R0310 related to contingent liabilities toward entities of the same group.</w:t>
            </w:r>
          </w:p>
        </w:tc>
      </w:tr>
      <w:tr w:rsidR="00626033" w:rsidRPr="00711388" w14:paraId="702F55B3" w14:textId="77777777" w:rsidTr="00BC3B67">
        <w:tc>
          <w:tcPr>
            <w:tcW w:w="1671" w:type="dxa"/>
            <w:tcBorders>
              <w:top w:val="single" w:sz="2" w:space="0" w:color="auto"/>
              <w:left w:val="single" w:sz="2" w:space="0" w:color="auto"/>
              <w:bottom w:val="single" w:sz="2" w:space="0" w:color="auto"/>
              <w:right w:val="single" w:sz="2" w:space="0" w:color="auto"/>
            </w:tcBorders>
          </w:tcPr>
          <w:p w14:paraId="13F9D9C4" w14:textId="77777777" w:rsidR="00144E0F" w:rsidRPr="00711388" w:rsidRDefault="00144E0F" w:rsidP="00877EC4">
            <w:pPr>
              <w:pStyle w:val="NormalLeft"/>
              <w:rPr>
                <w:lang w:val="en-GB"/>
              </w:rPr>
            </w:pPr>
            <w:r w:rsidRPr="00711388">
              <w:rPr>
                <w:lang w:val="en-GB"/>
              </w:rPr>
              <w:t>C0010/R0330</w:t>
            </w:r>
          </w:p>
        </w:tc>
        <w:tc>
          <w:tcPr>
            <w:tcW w:w="2972" w:type="dxa"/>
            <w:tcBorders>
              <w:top w:val="single" w:sz="2" w:space="0" w:color="auto"/>
              <w:left w:val="single" w:sz="2" w:space="0" w:color="auto"/>
              <w:bottom w:val="single" w:sz="2" w:space="0" w:color="auto"/>
              <w:right w:val="single" w:sz="2" w:space="0" w:color="auto"/>
            </w:tcBorders>
          </w:tcPr>
          <w:p w14:paraId="7323E594" w14:textId="7AF55918" w:rsidR="00144E0F" w:rsidRPr="00711388" w:rsidRDefault="00144E0F" w:rsidP="00877EC4">
            <w:pPr>
              <w:pStyle w:val="NormalLeft"/>
              <w:rPr>
                <w:lang w:val="en-GB"/>
              </w:rPr>
            </w:pPr>
            <w:r w:rsidRPr="00711388">
              <w:rPr>
                <w:lang w:val="en-GB"/>
              </w:rPr>
              <w:t xml:space="preserve">Maximum value </w:t>
            </w:r>
            <w:r w:rsidR="00845F43" w:rsidRPr="00711388">
              <w:rPr>
                <w:lang w:val="en-GB"/>
              </w:rPr>
              <w:t>-</w:t>
            </w:r>
            <w:r w:rsidRPr="00711388">
              <w:rPr>
                <w:lang w:val="en-GB"/>
              </w:rPr>
              <w:t xml:space="preserve"> Contingent liabilities in Solvency II Balance Sheet</w:t>
            </w:r>
          </w:p>
        </w:tc>
        <w:tc>
          <w:tcPr>
            <w:tcW w:w="4643" w:type="dxa"/>
            <w:tcBorders>
              <w:top w:val="single" w:sz="2" w:space="0" w:color="auto"/>
              <w:left w:val="single" w:sz="2" w:space="0" w:color="auto"/>
              <w:bottom w:val="single" w:sz="2" w:space="0" w:color="auto"/>
              <w:right w:val="single" w:sz="2" w:space="0" w:color="auto"/>
            </w:tcBorders>
          </w:tcPr>
          <w:p w14:paraId="432B5381" w14:textId="50FC37C3" w:rsidR="00144E0F" w:rsidRPr="00711388" w:rsidRDefault="00144E0F" w:rsidP="00877EC4">
            <w:pPr>
              <w:pStyle w:val="NormalLeft"/>
              <w:rPr>
                <w:lang w:val="en-GB"/>
              </w:rPr>
            </w:pPr>
            <w:r w:rsidRPr="00711388">
              <w:rPr>
                <w:lang w:val="en-GB"/>
              </w:rPr>
              <w:t>Maximum possible value, regardless of their probability (i.e. future cash out</w:t>
            </w:r>
            <w:r w:rsidR="00711388" w:rsidRPr="00711388">
              <w:rPr>
                <w:lang w:val="en-GB"/>
              </w:rPr>
              <w:t>-</w:t>
            </w:r>
            <w:r w:rsidRPr="00711388">
              <w:rPr>
                <w:lang w:val="en-GB"/>
              </w:rPr>
              <w:t xml:space="preserve"> flows required to settle the contingent liability over the lifetime of that contingent liability, </w:t>
            </w:r>
            <w:r w:rsidRPr="00711388">
              <w:rPr>
                <w:lang w:val="en-GB"/>
              </w:rPr>
              <w:lastRenderedPageBreak/>
              <w:t>discounted at the relevant risk</w:t>
            </w:r>
            <w:r w:rsidR="00711388" w:rsidRPr="00711388">
              <w:rPr>
                <w:lang w:val="en-GB"/>
              </w:rPr>
              <w:t>-</w:t>
            </w:r>
            <w:r w:rsidRPr="00711388">
              <w:rPr>
                <w:lang w:val="en-GB"/>
              </w:rPr>
              <w:t>free interest rate term structure) of contingent liabilities that are valued in Solvency II Balance Sheet</w:t>
            </w:r>
            <w:r w:rsidR="00D44E23" w:rsidRPr="00711388">
              <w:rPr>
                <w:lang w:val="en-GB"/>
              </w:rPr>
              <w:t xml:space="preserve"> as defined in Article 11 of</w:t>
            </w:r>
            <w:r w:rsidRPr="00711388">
              <w:rPr>
                <w:lang w:val="en-GB"/>
              </w:rPr>
              <w:t xml:space="preserve"> Delegated Regulation (EU) 2015/35.</w:t>
            </w:r>
          </w:p>
        </w:tc>
      </w:tr>
      <w:tr w:rsidR="00626033" w:rsidRPr="00711388" w14:paraId="0F818670" w14:textId="77777777" w:rsidTr="00BC3B67">
        <w:tc>
          <w:tcPr>
            <w:tcW w:w="1671" w:type="dxa"/>
            <w:tcBorders>
              <w:top w:val="single" w:sz="2" w:space="0" w:color="auto"/>
              <w:left w:val="single" w:sz="2" w:space="0" w:color="auto"/>
              <w:bottom w:val="single" w:sz="2" w:space="0" w:color="auto"/>
              <w:right w:val="single" w:sz="2" w:space="0" w:color="auto"/>
            </w:tcBorders>
          </w:tcPr>
          <w:p w14:paraId="62F7AC10" w14:textId="77777777" w:rsidR="00144E0F" w:rsidRPr="00711388" w:rsidRDefault="00144E0F" w:rsidP="00877EC4">
            <w:pPr>
              <w:pStyle w:val="NormalLeft"/>
              <w:rPr>
                <w:lang w:val="en-GB"/>
              </w:rPr>
            </w:pPr>
            <w:r w:rsidRPr="00711388">
              <w:rPr>
                <w:lang w:val="en-GB"/>
              </w:rPr>
              <w:lastRenderedPageBreak/>
              <w:t>C0010/R0400</w:t>
            </w:r>
          </w:p>
        </w:tc>
        <w:tc>
          <w:tcPr>
            <w:tcW w:w="2972" w:type="dxa"/>
            <w:tcBorders>
              <w:top w:val="single" w:sz="2" w:space="0" w:color="auto"/>
              <w:left w:val="single" w:sz="2" w:space="0" w:color="auto"/>
              <w:bottom w:val="single" w:sz="2" w:space="0" w:color="auto"/>
              <w:right w:val="single" w:sz="2" w:space="0" w:color="auto"/>
            </w:tcBorders>
          </w:tcPr>
          <w:p w14:paraId="5290BB5A" w14:textId="7B3087B4" w:rsidR="00144E0F" w:rsidRPr="00711388" w:rsidRDefault="00144E0F" w:rsidP="00877EC4">
            <w:pPr>
              <w:pStyle w:val="NormalLeft"/>
              <w:rPr>
                <w:lang w:val="en-GB"/>
              </w:rPr>
            </w:pPr>
            <w:r w:rsidRPr="00711388">
              <w:rPr>
                <w:lang w:val="en-GB"/>
              </w:rPr>
              <w:t xml:space="preserve">Maximum value </w:t>
            </w:r>
            <w:r w:rsidR="00845F43" w:rsidRPr="00711388">
              <w:rPr>
                <w:lang w:val="en-GB"/>
              </w:rPr>
              <w:t>-</w:t>
            </w:r>
            <w:r w:rsidRPr="00711388">
              <w:rPr>
                <w:lang w:val="en-GB"/>
              </w:rPr>
              <w:t xml:space="preserve"> Total Contingent liabilities</w:t>
            </w:r>
          </w:p>
        </w:tc>
        <w:tc>
          <w:tcPr>
            <w:tcW w:w="4643" w:type="dxa"/>
            <w:tcBorders>
              <w:top w:val="single" w:sz="2" w:space="0" w:color="auto"/>
              <w:left w:val="single" w:sz="2" w:space="0" w:color="auto"/>
              <w:bottom w:val="single" w:sz="2" w:space="0" w:color="auto"/>
              <w:right w:val="single" w:sz="2" w:space="0" w:color="auto"/>
            </w:tcBorders>
          </w:tcPr>
          <w:p w14:paraId="157047DC" w14:textId="0AAB1A33" w:rsidR="00144E0F" w:rsidRPr="00711388" w:rsidRDefault="00144E0F" w:rsidP="00877EC4">
            <w:pPr>
              <w:pStyle w:val="NormalLeft"/>
              <w:rPr>
                <w:lang w:val="en-GB"/>
              </w:rPr>
            </w:pPr>
            <w:r w:rsidRPr="00711388">
              <w:rPr>
                <w:lang w:val="en-GB"/>
              </w:rPr>
              <w:t>Total maximum possible value regardless of their probability (i.e. future cash flows required to settle the contingent liability over the lifetime of that contingent liability, discounted at the relevant risk</w:t>
            </w:r>
            <w:r w:rsidR="00711388" w:rsidRPr="00711388">
              <w:rPr>
                <w:lang w:val="en-GB"/>
              </w:rPr>
              <w:t>-</w:t>
            </w:r>
            <w:r w:rsidRPr="00711388">
              <w:rPr>
                <w:lang w:val="en-GB"/>
              </w:rPr>
              <w:t>free interest rate term structure) of contingent liabilities.</w:t>
            </w:r>
          </w:p>
        </w:tc>
      </w:tr>
      <w:tr w:rsidR="00626033" w:rsidRPr="00711388" w14:paraId="79DFEACE" w14:textId="77777777" w:rsidTr="00BC3B67">
        <w:tc>
          <w:tcPr>
            <w:tcW w:w="1671" w:type="dxa"/>
            <w:tcBorders>
              <w:top w:val="single" w:sz="2" w:space="0" w:color="auto"/>
              <w:left w:val="single" w:sz="2" w:space="0" w:color="auto"/>
              <w:bottom w:val="single" w:sz="2" w:space="0" w:color="auto"/>
              <w:right w:val="single" w:sz="2" w:space="0" w:color="auto"/>
            </w:tcBorders>
          </w:tcPr>
          <w:p w14:paraId="770F1D0C" w14:textId="77777777" w:rsidR="00144E0F" w:rsidRPr="00711388" w:rsidRDefault="00144E0F" w:rsidP="00877EC4">
            <w:pPr>
              <w:pStyle w:val="NormalLeft"/>
              <w:rPr>
                <w:lang w:val="en-GB"/>
              </w:rPr>
            </w:pPr>
            <w:r w:rsidRPr="00711388">
              <w:rPr>
                <w:lang w:val="en-GB"/>
              </w:rPr>
              <w:t>C0020/R0310</w:t>
            </w:r>
          </w:p>
        </w:tc>
        <w:tc>
          <w:tcPr>
            <w:tcW w:w="2972" w:type="dxa"/>
            <w:tcBorders>
              <w:top w:val="single" w:sz="2" w:space="0" w:color="auto"/>
              <w:left w:val="single" w:sz="2" w:space="0" w:color="auto"/>
              <w:bottom w:val="single" w:sz="2" w:space="0" w:color="auto"/>
              <w:right w:val="single" w:sz="2" w:space="0" w:color="auto"/>
            </w:tcBorders>
          </w:tcPr>
          <w:p w14:paraId="19DA5590" w14:textId="2AA98C52"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Contingent liabilities not in Solvency II Balance Sheet</w:t>
            </w:r>
          </w:p>
        </w:tc>
        <w:tc>
          <w:tcPr>
            <w:tcW w:w="4643" w:type="dxa"/>
            <w:tcBorders>
              <w:top w:val="single" w:sz="2" w:space="0" w:color="auto"/>
              <w:left w:val="single" w:sz="2" w:space="0" w:color="auto"/>
              <w:bottom w:val="single" w:sz="2" w:space="0" w:color="auto"/>
              <w:right w:val="single" w:sz="2" w:space="0" w:color="auto"/>
            </w:tcBorders>
          </w:tcPr>
          <w:p w14:paraId="6811470F" w14:textId="77777777" w:rsidR="00144E0F" w:rsidRPr="00711388" w:rsidRDefault="00144E0F" w:rsidP="00877EC4">
            <w:pPr>
              <w:pStyle w:val="NormalLeft"/>
              <w:rPr>
                <w:lang w:val="en-GB"/>
              </w:rPr>
            </w:pPr>
            <w:r w:rsidRPr="00711388">
              <w:rPr>
                <w:lang w:val="en-GB"/>
              </w:rPr>
              <w:t>Solvency II value of the contingent liabilities not in Solvency II Balance Sheet.</w:t>
            </w:r>
          </w:p>
        </w:tc>
      </w:tr>
      <w:tr w:rsidR="00626033" w:rsidRPr="00711388" w14:paraId="2FA1B294" w14:textId="77777777" w:rsidTr="00BC3B67">
        <w:tc>
          <w:tcPr>
            <w:tcW w:w="1671" w:type="dxa"/>
            <w:tcBorders>
              <w:top w:val="single" w:sz="2" w:space="0" w:color="auto"/>
              <w:left w:val="single" w:sz="2" w:space="0" w:color="auto"/>
              <w:bottom w:val="single" w:sz="2" w:space="0" w:color="auto"/>
              <w:right w:val="single" w:sz="2" w:space="0" w:color="auto"/>
            </w:tcBorders>
          </w:tcPr>
          <w:p w14:paraId="1E3FD14E" w14:textId="77777777" w:rsidR="00144E0F" w:rsidRPr="00711388" w:rsidRDefault="00144E0F" w:rsidP="00877EC4">
            <w:pPr>
              <w:pStyle w:val="NormalLeft"/>
              <w:rPr>
                <w:lang w:val="en-GB"/>
              </w:rPr>
            </w:pPr>
            <w:r w:rsidRPr="00711388">
              <w:rPr>
                <w:lang w:val="en-GB"/>
              </w:rPr>
              <w:t>C0020/R0330</w:t>
            </w:r>
          </w:p>
        </w:tc>
        <w:tc>
          <w:tcPr>
            <w:tcW w:w="2972" w:type="dxa"/>
            <w:tcBorders>
              <w:top w:val="single" w:sz="2" w:space="0" w:color="auto"/>
              <w:left w:val="single" w:sz="2" w:space="0" w:color="auto"/>
              <w:bottom w:val="single" w:sz="2" w:space="0" w:color="auto"/>
              <w:right w:val="single" w:sz="2" w:space="0" w:color="auto"/>
            </w:tcBorders>
          </w:tcPr>
          <w:p w14:paraId="114D698B" w14:textId="48BAF14C" w:rsidR="00144E0F" w:rsidRPr="00711388" w:rsidRDefault="00144E0F" w:rsidP="00877EC4">
            <w:pPr>
              <w:pStyle w:val="NormalLeft"/>
              <w:rPr>
                <w:lang w:val="en-GB"/>
              </w:rPr>
            </w:pPr>
            <w:r w:rsidRPr="00711388">
              <w:rPr>
                <w:lang w:val="en-GB"/>
              </w:rPr>
              <w:t xml:space="preserve">Value of guarantee/collateral/contingent liabilities </w:t>
            </w:r>
            <w:r w:rsidR="00845F43" w:rsidRPr="00711388">
              <w:rPr>
                <w:lang w:val="en-GB"/>
              </w:rPr>
              <w:t>-</w:t>
            </w:r>
            <w:r w:rsidRPr="00711388">
              <w:rPr>
                <w:lang w:val="en-GB"/>
              </w:rPr>
              <w:t xml:space="preserve"> Contingent liabilities in Solvency II Balance Sheet</w:t>
            </w:r>
          </w:p>
        </w:tc>
        <w:tc>
          <w:tcPr>
            <w:tcW w:w="4643" w:type="dxa"/>
            <w:tcBorders>
              <w:top w:val="single" w:sz="2" w:space="0" w:color="auto"/>
              <w:left w:val="single" w:sz="2" w:space="0" w:color="auto"/>
              <w:bottom w:val="single" w:sz="2" w:space="0" w:color="auto"/>
              <w:right w:val="single" w:sz="2" w:space="0" w:color="auto"/>
            </w:tcBorders>
          </w:tcPr>
          <w:p w14:paraId="61D6A28E" w14:textId="77777777" w:rsidR="00144E0F" w:rsidRPr="00711388" w:rsidRDefault="00144E0F" w:rsidP="00877EC4">
            <w:pPr>
              <w:pStyle w:val="NormalLeft"/>
              <w:rPr>
                <w:lang w:val="en-GB"/>
              </w:rPr>
            </w:pPr>
            <w:r w:rsidRPr="00711388">
              <w:rPr>
                <w:lang w:val="en-GB"/>
              </w:rPr>
              <w:t>Solvency II value of the contingent liabilities in Solvency II Balance Sheet. This value shall only be reported in relation to contingent liabilities for which a value in item C0010/R0330 in S.03.01 was reported.</w:t>
            </w:r>
          </w:p>
          <w:p w14:paraId="0227101C" w14:textId="77777777" w:rsidR="00144E0F" w:rsidRPr="00711388" w:rsidRDefault="00144E0F" w:rsidP="00877EC4">
            <w:pPr>
              <w:pStyle w:val="NormalLeft"/>
              <w:rPr>
                <w:lang w:val="en-GB"/>
              </w:rPr>
            </w:pPr>
            <w:r w:rsidRPr="00711388">
              <w:rPr>
                <w:lang w:val="en-GB"/>
              </w:rPr>
              <w:t>If this value is lower than C0010/R0740 in S.02.01 an explanation shall be provided in the narrative reporting.</w:t>
            </w:r>
          </w:p>
        </w:tc>
      </w:tr>
      <w:tr w:rsidR="00626033" w:rsidRPr="00711388" w14:paraId="5F61D874" w14:textId="77777777" w:rsidTr="00BC3B67">
        <w:tc>
          <w:tcPr>
            <w:tcW w:w="1671" w:type="dxa"/>
            <w:tcBorders>
              <w:top w:val="single" w:sz="2" w:space="0" w:color="auto"/>
              <w:left w:val="single" w:sz="2" w:space="0" w:color="auto"/>
              <w:bottom w:val="single" w:sz="2" w:space="0" w:color="auto"/>
              <w:right w:val="single" w:sz="2" w:space="0" w:color="auto"/>
            </w:tcBorders>
          </w:tcPr>
          <w:p w14:paraId="694C9847" w14:textId="77777777" w:rsidR="00407CD1" w:rsidRPr="00711388" w:rsidRDefault="00407CD1" w:rsidP="00877EC4">
            <w:pPr>
              <w:pStyle w:val="NormalLeft"/>
              <w:rPr>
                <w:lang w:val="en-GB"/>
              </w:rPr>
            </w:pPr>
            <w:r w:rsidRPr="00711388">
              <w:rPr>
                <w:lang w:val="en-GB"/>
              </w:rPr>
              <w:t>C0050/R0510</w:t>
            </w:r>
          </w:p>
        </w:tc>
        <w:tc>
          <w:tcPr>
            <w:tcW w:w="2972" w:type="dxa"/>
            <w:tcBorders>
              <w:top w:val="single" w:sz="2" w:space="0" w:color="auto"/>
              <w:left w:val="single" w:sz="2" w:space="0" w:color="auto"/>
              <w:bottom w:val="single" w:sz="2" w:space="0" w:color="auto"/>
              <w:right w:val="single" w:sz="2" w:space="0" w:color="auto"/>
            </w:tcBorders>
          </w:tcPr>
          <w:p w14:paraId="3A7ADBB2" w14:textId="77777777" w:rsidR="00407CD1" w:rsidRPr="00711388" w:rsidRDefault="00407CD1" w:rsidP="009F0D75">
            <w:pPr>
              <w:pStyle w:val="NormalLeft"/>
              <w:rPr>
                <w:lang w:val="en-GB"/>
              </w:rPr>
            </w:pPr>
            <w:r w:rsidRPr="00711388">
              <w:rPr>
                <w:lang w:val="en-GB"/>
              </w:rPr>
              <w:t xml:space="preserve">Unlimited guarantees </w:t>
            </w:r>
            <w:r w:rsidR="00461904" w:rsidRPr="00711388">
              <w:rPr>
                <w:lang w:val="en-GB"/>
              </w:rPr>
              <w:t xml:space="preserve">- </w:t>
            </w:r>
            <w:r w:rsidRPr="00711388">
              <w:rPr>
                <w:lang w:val="en-GB"/>
              </w:rPr>
              <w:t>received</w:t>
            </w:r>
          </w:p>
        </w:tc>
        <w:tc>
          <w:tcPr>
            <w:tcW w:w="4643" w:type="dxa"/>
            <w:tcBorders>
              <w:top w:val="single" w:sz="2" w:space="0" w:color="auto"/>
              <w:left w:val="single" w:sz="2" w:space="0" w:color="auto"/>
              <w:bottom w:val="single" w:sz="2" w:space="0" w:color="auto"/>
              <w:right w:val="single" w:sz="2" w:space="0" w:color="auto"/>
            </w:tcBorders>
          </w:tcPr>
          <w:p w14:paraId="164B17D4" w14:textId="77777777" w:rsidR="00461904" w:rsidRPr="00711388" w:rsidRDefault="00461904" w:rsidP="00461904">
            <w:pPr>
              <w:pStyle w:val="CM4"/>
              <w:spacing w:before="60" w:after="60"/>
              <w:jc w:val="both"/>
            </w:pPr>
            <w:r w:rsidRPr="00711388">
              <w:t xml:space="preserve">Indication if the </w:t>
            </w:r>
            <w:r w:rsidR="00D27D24" w:rsidRPr="00711388">
              <w:t xml:space="preserve">undertaking has received any </w:t>
            </w:r>
            <w:r w:rsidRPr="00711388">
              <w:t xml:space="preserve">unlimited guarantees. One of the options in the following closed list shall be used: </w:t>
            </w:r>
          </w:p>
          <w:p w14:paraId="59DDE386" w14:textId="3C95C0FE" w:rsidR="00461904" w:rsidRPr="00711388" w:rsidRDefault="00461904" w:rsidP="00461904">
            <w:pPr>
              <w:pStyle w:val="CM4"/>
              <w:spacing w:before="60" w:after="60"/>
              <w:jc w:val="both"/>
            </w:pPr>
            <w:r w:rsidRPr="00711388">
              <w:t>0 - no unlimited guarantees received</w:t>
            </w:r>
            <w:r w:rsidR="00D27D24" w:rsidRPr="00711388">
              <w:t>;</w:t>
            </w:r>
          </w:p>
          <w:p w14:paraId="306E7EC5" w14:textId="5819A71D" w:rsidR="00C2360E" w:rsidRPr="00711388" w:rsidRDefault="00C2360E" w:rsidP="00C2360E">
            <w:pPr>
              <w:pStyle w:val="NormalLeft"/>
              <w:rPr>
                <w:lang w:val="en-GB"/>
              </w:rPr>
            </w:pPr>
            <w:r w:rsidRPr="00711388">
              <w:rPr>
                <w:lang w:val="en-GB"/>
              </w:rPr>
              <w:t xml:space="preserve">1 - Unlimited guarantees received </w:t>
            </w:r>
            <w:r w:rsidR="003C6775" w:rsidRPr="00711388">
              <w:rPr>
                <w:lang w:val="en-GB"/>
              </w:rPr>
              <w:t xml:space="preserve">only </w:t>
            </w:r>
            <w:r w:rsidRPr="00711388">
              <w:rPr>
                <w:lang w:val="en-GB"/>
              </w:rPr>
              <w:t xml:space="preserve">from </w:t>
            </w:r>
            <w:r w:rsidR="00D27D24" w:rsidRPr="00711388">
              <w:rPr>
                <w:lang w:val="en-GB"/>
              </w:rPr>
              <w:t xml:space="preserve">entities </w:t>
            </w:r>
            <w:r w:rsidR="008D2FD7" w:rsidRPr="00711388">
              <w:rPr>
                <w:lang w:val="en-GB"/>
              </w:rPr>
              <w:t>of</w:t>
            </w:r>
            <w:r w:rsidR="00D27D24" w:rsidRPr="00711388">
              <w:rPr>
                <w:lang w:val="en-GB"/>
              </w:rPr>
              <w:t xml:space="preserve"> the same </w:t>
            </w:r>
            <w:r w:rsidRPr="00711388">
              <w:rPr>
                <w:lang w:val="en-GB"/>
              </w:rPr>
              <w:t>group</w:t>
            </w:r>
            <w:r w:rsidR="00D27D24" w:rsidRPr="00711388">
              <w:rPr>
                <w:lang w:val="en-GB"/>
              </w:rPr>
              <w:t>;</w:t>
            </w:r>
          </w:p>
          <w:p w14:paraId="72FB50A1" w14:textId="6B2CF161" w:rsidR="00407CD1" w:rsidRPr="00711388" w:rsidRDefault="00C2360E" w:rsidP="00D27D24">
            <w:pPr>
              <w:pStyle w:val="NormalLeft"/>
              <w:rPr>
                <w:lang w:val="en-GB"/>
              </w:rPr>
            </w:pPr>
            <w:r w:rsidRPr="00711388">
              <w:rPr>
                <w:lang w:val="en-GB"/>
              </w:rPr>
              <w:t xml:space="preserve">2 - Unlimited guarantees received </w:t>
            </w:r>
            <w:r w:rsidR="003C6775" w:rsidRPr="00711388">
              <w:rPr>
                <w:lang w:val="en-GB"/>
              </w:rPr>
              <w:t xml:space="preserve">only </w:t>
            </w:r>
            <w:r w:rsidRPr="00711388">
              <w:rPr>
                <w:lang w:val="en-GB"/>
              </w:rPr>
              <w:t>from</w:t>
            </w:r>
            <w:r w:rsidR="00D27D24" w:rsidRPr="00711388">
              <w:rPr>
                <w:lang w:val="en-GB"/>
              </w:rPr>
              <w:t xml:space="preserve"> entities not belonging to the same </w:t>
            </w:r>
            <w:r w:rsidRPr="00711388">
              <w:rPr>
                <w:lang w:val="en-GB"/>
              </w:rPr>
              <w:t>group</w:t>
            </w:r>
            <w:r w:rsidR="00A604E1" w:rsidRPr="00711388">
              <w:rPr>
                <w:lang w:val="en-GB"/>
              </w:rPr>
              <w:t>;</w:t>
            </w:r>
          </w:p>
          <w:p w14:paraId="1A022568" w14:textId="0FF04FB1" w:rsidR="00A604E1" w:rsidRPr="00711388" w:rsidRDefault="00A604E1" w:rsidP="00D27D24">
            <w:pPr>
              <w:pStyle w:val="NormalLeft"/>
              <w:rPr>
                <w:lang w:val="en-GB"/>
              </w:rPr>
            </w:pPr>
            <w:r w:rsidRPr="00711388">
              <w:rPr>
                <w:lang w:val="en-GB"/>
              </w:rPr>
              <w:t xml:space="preserve">3 </w:t>
            </w:r>
            <w:r w:rsidR="00711388" w:rsidRPr="00711388">
              <w:rPr>
                <w:lang w:val="en-GB"/>
              </w:rPr>
              <w:t>-</w:t>
            </w:r>
            <w:r w:rsidRPr="00711388">
              <w:rPr>
                <w:lang w:val="en-GB"/>
              </w:rPr>
              <w:t xml:space="preserve"> Unlimited guarantees received from entities of the same group and from entities not belonging to the same group.</w:t>
            </w:r>
          </w:p>
        </w:tc>
      </w:tr>
      <w:tr w:rsidR="00626033" w:rsidRPr="00711388" w14:paraId="321C0AD5" w14:textId="77777777" w:rsidTr="00BC3B67">
        <w:tc>
          <w:tcPr>
            <w:tcW w:w="1671" w:type="dxa"/>
            <w:tcBorders>
              <w:top w:val="single" w:sz="2" w:space="0" w:color="auto"/>
              <w:left w:val="single" w:sz="2" w:space="0" w:color="auto"/>
              <w:bottom w:val="single" w:sz="2" w:space="0" w:color="auto"/>
              <w:right w:val="single" w:sz="2" w:space="0" w:color="auto"/>
            </w:tcBorders>
          </w:tcPr>
          <w:p w14:paraId="47B9B388" w14:textId="77777777" w:rsidR="00407CD1" w:rsidRPr="00711388" w:rsidRDefault="00407CD1" w:rsidP="00877EC4">
            <w:pPr>
              <w:pStyle w:val="NormalLeft"/>
              <w:rPr>
                <w:lang w:val="en-GB"/>
              </w:rPr>
            </w:pPr>
            <w:r w:rsidRPr="00711388">
              <w:rPr>
                <w:lang w:val="en-GB"/>
              </w:rPr>
              <w:t>C0050/R0520</w:t>
            </w:r>
          </w:p>
        </w:tc>
        <w:tc>
          <w:tcPr>
            <w:tcW w:w="2972" w:type="dxa"/>
            <w:tcBorders>
              <w:top w:val="single" w:sz="2" w:space="0" w:color="auto"/>
              <w:left w:val="single" w:sz="2" w:space="0" w:color="auto"/>
              <w:bottom w:val="single" w:sz="2" w:space="0" w:color="auto"/>
              <w:right w:val="single" w:sz="2" w:space="0" w:color="auto"/>
            </w:tcBorders>
          </w:tcPr>
          <w:p w14:paraId="3A2936A2" w14:textId="2C2605D8" w:rsidR="00407CD1" w:rsidRPr="00711388" w:rsidRDefault="00407CD1" w:rsidP="009F0D75">
            <w:pPr>
              <w:pStyle w:val="NormalLeft"/>
              <w:rPr>
                <w:lang w:val="en-GB"/>
              </w:rPr>
            </w:pPr>
            <w:r w:rsidRPr="00711388">
              <w:rPr>
                <w:lang w:val="en-GB"/>
              </w:rPr>
              <w:t>Unlimited gu</w:t>
            </w:r>
            <w:r w:rsidR="00AB035A" w:rsidRPr="00711388">
              <w:rPr>
                <w:lang w:val="en-GB"/>
              </w:rPr>
              <w:t>a</w:t>
            </w:r>
            <w:r w:rsidRPr="00711388">
              <w:rPr>
                <w:lang w:val="en-GB"/>
              </w:rPr>
              <w:t xml:space="preserve">rantees </w:t>
            </w:r>
            <w:r w:rsidR="00711388" w:rsidRPr="00711388">
              <w:rPr>
                <w:lang w:val="en-GB"/>
              </w:rPr>
              <w:t>-</w:t>
            </w:r>
            <w:r w:rsidR="00461904" w:rsidRPr="00711388">
              <w:rPr>
                <w:lang w:val="en-GB"/>
              </w:rPr>
              <w:t xml:space="preserve"> </w:t>
            </w:r>
            <w:r w:rsidRPr="00711388">
              <w:rPr>
                <w:lang w:val="en-GB"/>
              </w:rPr>
              <w:t xml:space="preserve">provided </w:t>
            </w:r>
          </w:p>
        </w:tc>
        <w:tc>
          <w:tcPr>
            <w:tcW w:w="4643" w:type="dxa"/>
            <w:tcBorders>
              <w:top w:val="single" w:sz="2" w:space="0" w:color="auto"/>
              <w:left w:val="single" w:sz="2" w:space="0" w:color="auto"/>
              <w:bottom w:val="single" w:sz="2" w:space="0" w:color="auto"/>
              <w:right w:val="single" w:sz="2" w:space="0" w:color="auto"/>
            </w:tcBorders>
          </w:tcPr>
          <w:p w14:paraId="5A21B09A" w14:textId="77777777" w:rsidR="00461904" w:rsidRPr="00711388" w:rsidRDefault="00461904" w:rsidP="00461904">
            <w:pPr>
              <w:pStyle w:val="CM4"/>
              <w:spacing w:before="60" w:after="60"/>
              <w:jc w:val="both"/>
            </w:pPr>
            <w:r w:rsidRPr="00711388">
              <w:t xml:space="preserve">Indication if the </w:t>
            </w:r>
            <w:r w:rsidR="008D2FD7" w:rsidRPr="00711388">
              <w:t xml:space="preserve">undertaking has provided any </w:t>
            </w:r>
            <w:r w:rsidRPr="00711388">
              <w:t xml:space="preserve">unlimited guarantees. One of the options in the following closed list shall be used: </w:t>
            </w:r>
          </w:p>
          <w:p w14:paraId="5980F649" w14:textId="234A9C73" w:rsidR="00461904" w:rsidRPr="00711388" w:rsidRDefault="00461904" w:rsidP="00461904">
            <w:pPr>
              <w:pStyle w:val="CM4"/>
              <w:spacing w:before="60" w:after="60"/>
              <w:jc w:val="both"/>
            </w:pPr>
            <w:r w:rsidRPr="00711388">
              <w:t xml:space="preserve">0 </w:t>
            </w:r>
            <w:r w:rsidR="00711388" w:rsidRPr="00711388">
              <w:t>-</w:t>
            </w:r>
            <w:r w:rsidRPr="00711388">
              <w:t xml:space="preserve"> no unlimited guarantees provided</w:t>
            </w:r>
            <w:r w:rsidR="008D2FD7" w:rsidRPr="00711388">
              <w:t>;</w:t>
            </w:r>
          </w:p>
          <w:p w14:paraId="43752F67" w14:textId="15B51857" w:rsidR="00C2360E" w:rsidRPr="00711388" w:rsidRDefault="00C2360E" w:rsidP="00C2360E">
            <w:pPr>
              <w:pStyle w:val="NormalLeft"/>
              <w:rPr>
                <w:lang w:val="en-GB"/>
              </w:rPr>
            </w:pPr>
            <w:r w:rsidRPr="00711388">
              <w:rPr>
                <w:lang w:val="en-GB"/>
              </w:rPr>
              <w:t xml:space="preserve">1 </w:t>
            </w:r>
            <w:r w:rsidR="00711388" w:rsidRPr="00711388">
              <w:rPr>
                <w:lang w:val="en-GB"/>
              </w:rPr>
              <w:t>-</w:t>
            </w:r>
            <w:r w:rsidRPr="00711388">
              <w:rPr>
                <w:lang w:val="en-GB"/>
              </w:rPr>
              <w:t xml:space="preserve"> Unlimited guarantees provided </w:t>
            </w:r>
            <w:r w:rsidR="003C6775" w:rsidRPr="00711388">
              <w:rPr>
                <w:lang w:val="en-GB"/>
              </w:rPr>
              <w:t xml:space="preserve">only </w:t>
            </w:r>
            <w:r w:rsidR="008D2FD7" w:rsidRPr="00711388">
              <w:rPr>
                <w:lang w:val="en-GB"/>
              </w:rPr>
              <w:t>to entities of the same</w:t>
            </w:r>
            <w:r w:rsidRPr="00711388">
              <w:rPr>
                <w:lang w:val="en-GB"/>
              </w:rPr>
              <w:t xml:space="preserve"> group</w:t>
            </w:r>
            <w:r w:rsidR="00FC406B" w:rsidRPr="00711388">
              <w:rPr>
                <w:lang w:val="en-GB"/>
              </w:rPr>
              <w:t>;</w:t>
            </w:r>
          </w:p>
          <w:p w14:paraId="5ADD4D88" w14:textId="2795C362" w:rsidR="00A604E1" w:rsidRPr="00711388" w:rsidRDefault="00C2360E" w:rsidP="008D2FD7">
            <w:pPr>
              <w:pStyle w:val="NormalLeft"/>
              <w:rPr>
                <w:lang w:val="en-GB"/>
              </w:rPr>
            </w:pPr>
            <w:r w:rsidRPr="00711388">
              <w:rPr>
                <w:lang w:val="en-GB"/>
              </w:rPr>
              <w:lastRenderedPageBreak/>
              <w:t xml:space="preserve">2 - Unlimited guarantees provided </w:t>
            </w:r>
            <w:r w:rsidR="003C6775" w:rsidRPr="00711388">
              <w:rPr>
                <w:lang w:val="en-GB"/>
              </w:rPr>
              <w:t xml:space="preserve">only </w:t>
            </w:r>
            <w:r w:rsidR="008D2FD7" w:rsidRPr="00711388">
              <w:rPr>
                <w:lang w:val="en-GB"/>
              </w:rPr>
              <w:t xml:space="preserve">to </w:t>
            </w:r>
            <w:r w:rsidRPr="00711388">
              <w:rPr>
                <w:lang w:val="en-GB"/>
              </w:rPr>
              <w:t>entit</w:t>
            </w:r>
            <w:r w:rsidR="008D2FD7" w:rsidRPr="00711388">
              <w:rPr>
                <w:lang w:val="en-GB"/>
              </w:rPr>
              <w:t>ies</w:t>
            </w:r>
            <w:r w:rsidRPr="00711388">
              <w:rPr>
                <w:lang w:val="en-GB"/>
              </w:rPr>
              <w:t xml:space="preserve"> </w:t>
            </w:r>
            <w:r w:rsidR="008D2FD7" w:rsidRPr="00711388">
              <w:rPr>
                <w:lang w:val="en-GB"/>
              </w:rPr>
              <w:t xml:space="preserve">not belonging to </w:t>
            </w:r>
            <w:ins w:id="418" w:author="Author">
              <w:r w:rsidR="0055030B" w:rsidRPr="00711388">
                <w:rPr>
                  <w:lang w:val="en-GB"/>
                </w:rPr>
                <w:t xml:space="preserve">the </w:t>
              </w:r>
            </w:ins>
            <w:r w:rsidR="008D2FD7" w:rsidRPr="00711388">
              <w:rPr>
                <w:lang w:val="en-GB"/>
              </w:rPr>
              <w:t>same</w:t>
            </w:r>
            <w:r w:rsidRPr="00711388">
              <w:rPr>
                <w:lang w:val="en-GB"/>
              </w:rPr>
              <w:t xml:space="preserve"> group</w:t>
            </w:r>
            <w:r w:rsidR="00A604E1" w:rsidRPr="00711388">
              <w:rPr>
                <w:lang w:val="en-GB"/>
              </w:rPr>
              <w:t>;</w:t>
            </w:r>
          </w:p>
          <w:p w14:paraId="01A856F1" w14:textId="30CD904C" w:rsidR="00407CD1" w:rsidRPr="00711388" w:rsidRDefault="00A604E1" w:rsidP="008D2FD7">
            <w:pPr>
              <w:pStyle w:val="NormalLeft"/>
              <w:rPr>
                <w:lang w:val="en-GB"/>
              </w:rPr>
            </w:pPr>
            <w:r w:rsidRPr="00711388">
              <w:rPr>
                <w:lang w:val="en-GB"/>
              </w:rPr>
              <w:t xml:space="preserve">3 - Unlimited guarantees provided to entities of the same group and to entities not belonging to </w:t>
            </w:r>
            <w:ins w:id="419" w:author="Author">
              <w:r w:rsidR="0055030B" w:rsidRPr="00711388">
                <w:rPr>
                  <w:lang w:val="en-GB"/>
                </w:rPr>
                <w:t xml:space="preserve">the </w:t>
              </w:r>
            </w:ins>
            <w:r w:rsidRPr="00711388">
              <w:rPr>
                <w:lang w:val="en-GB"/>
              </w:rPr>
              <w:t>same group.</w:t>
            </w:r>
          </w:p>
        </w:tc>
      </w:tr>
    </w:tbl>
    <w:p w14:paraId="2E568612" w14:textId="77777777" w:rsidR="00144E0F" w:rsidRPr="00711388" w:rsidRDefault="00144E0F" w:rsidP="00144E0F">
      <w:pPr>
        <w:rPr>
          <w:lang w:val="en-GB"/>
        </w:rPr>
      </w:pPr>
    </w:p>
    <w:p w14:paraId="48623582" w14:textId="79555375" w:rsidR="00144E0F" w:rsidRPr="00711388" w:rsidRDefault="00144E0F" w:rsidP="00144E0F">
      <w:pPr>
        <w:pStyle w:val="ManualHeading2"/>
        <w:ind w:left="851" w:hanging="851"/>
        <w:rPr>
          <w:lang w:val="en-GB"/>
        </w:rPr>
      </w:pPr>
      <w:r w:rsidRPr="00711388">
        <w:rPr>
          <w:i/>
          <w:iCs/>
          <w:lang w:val="en-GB"/>
        </w:rPr>
        <w:t xml:space="preserve">S.04.02 </w:t>
      </w:r>
      <w:r w:rsidR="00845F43" w:rsidRPr="00711388">
        <w:rPr>
          <w:i/>
          <w:iCs/>
          <w:lang w:val="en-GB"/>
        </w:rPr>
        <w:t>-</w:t>
      </w:r>
      <w:r w:rsidRPr="00711388">
        <w:rPr>
          <w:i/>
          <w:iCs/>
          <w:lang w:val="en-GB"/>
        </w:rPr>
        <w:t xml:space="preserve"> Information on class 10 in Part A of Annex I of Solvency II Directive, excluding carrier's liability</w:t>
      </w:r>
    </w:p>
    <w:p w14:paraId="7AAB9550" w14:textId="77777777" w:rsidR="00144E0F" w:rsidRPr="00711388" w:rsidRDefault="00144E0F" w:rsidP="00144E0F">
      <w:pPr>
        <w:rPr>
          <w:lang w:val="en-GB"/>
        </w:rPr>
      </w:pPr>
      <w:r w:rsidRPr="00711388">
        <w:rPr>
          <w:i/>
          <w:iCs/>
          <w:lang w:val="en-GB"/>
        </w:rPr>
        <w:t>General comments:</w:t>
      </w:r>
    </w:p>
    <w:p w14:paraId="238C1D25" w14:textId="77777777" w:rsidR="00144E0F" w:rsidRPr="00711388" w:rsidRDefault="00144E0F" w:rsidP="00144E0F">
      <w:pPr>
        <w:rPr>
          <w:lang w:val="en-GB"/>
        </w:rPr>
      </w:pPr>
      <w:r w:rsidRPr="00711388">
        <w:rPr>
          <w:lang w:val="en-GB"/>
        </w:rPr>
        <w:t>This section relates to annual submission of information for individual entities.</w:t>
      </w:r>
    </w:p>
    <w:p w14:paraId="5146CA50" w14:textId="2C2822B9" w:rsidR="00144E0F" w:rsidRPr="00711388" w:rsidRDefault="00144E0F" w:rsidP="00144E0F">
      <w:pPr>
        <w:rPr>
          <w:lang w:val="en-GB"/>
        </w:rPr>
      </w:pPr>
      <w:r w:rsidRPr="00711388">
        <w:rPr>
          <w:lang w:val="en-GB"/>
        </w:rPr>
        <w:t xml:space="preserve">This template is to be reported according to Article 159 of </w:t>
      </w:r>
      <w:r w:rsidR="005B2D79" w:rsidRPr="00711388">
        <w:rPr>
          <w:lang w:val="en-GB"/>
        </w:rPr>
        <w:t>D</w:t>
      </w:r>
      <w:r w:rsidRPr="00711388">
        <w:rPr>
          <w:lang w:val="en-GB"/>
        </w:rPr>
        <w:t>irective 2009/138/EC and addresses only direct business.</w:t>
      </w:r>
    </w:p>
    <w:p w14:paraId="23CC4FE8" w14:textId="77777777" w:rsidR="00144E0F" w:rsidRPr="00711388" w:rsidRDefault="00144E0F" w:rsidP="00144E0F">
      <w:pPr>
        <w:rPr>
          <w:lang w:val="en-GB"/>
        </w:rPr>
      </w:pPr>
      <w:r w:rsidRPr="00711388">
        <w:rPr>
          <w:lang w:val="en-GB"/>
        </w:rPr>
        <w:t>Information shall be reported in relation to freedom to provide services performed by the undertaking and by EEA country, identifying separately the business performed by branch and through freedom to provide services.</w:t>
      </w:r>
    </w:p>
    <w:tbl>
      <w:tblPr>
        <w:tblW w:w="0" w:type="auto"/>
        <w:tblLayout w:type="fixed"/>
        <w:tblLook w:val="0000" w:firstRow="0" w:lastRow="0" w:firstColumn="0" w:lastColumn="0" w:noHBand="0" w:noVBand="0"/>
      </w:tblPr>
      <w:tblGrid>
        <w:gridCol w:w="1764"/>
        <w:gridCol w:w="2136"/>
        <w:gridCol w:w="5386"/>
      </w:tblGrid>
      <w:tr w:rsidR="00626033" w:rsidRPr="00711388" w14:paraId="3035FAA5" w14:textId="77777777" w:rsidTr="00877EC4">
        <w:tc>
          <w:tcPr>
            <w:tcW w:w="1764" w:type="dxa"/>
            <w:tcBorders>
              <w:top w:val="single" w:sz="2" w:space="0" w:color="auto"/>
              <w:left w:val="single" w:sz="2" w:space="0" w:color="auto"/>
              <w:bottom w:val="single" w:sz="2" w:space="0" w:color="auto"/>
              <w:right w:val="single" w:sz="2" w:space="0" w:color="auto"/>
            </w:tcBorders>
          </w:tcPr>
          <w:p w14:paraId="70223FE2" w14:textId="77777777" w:rsidR="00144E0F" w:rsidRPr="00711388"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6CF9C1AD" w14:textId="77777777" w:rsidR="00144E0F" w:rsidRPr="00711388" w:rsidRDefault="00144E0F" w:rsidP="00877EC4">
            <w:pPr>
              <w:pStyle w:val="NormalCentered"/>
              <w:rPr>
                <w:lang w:val="en-GB"/>
              </w:rPr>
            </w:pPr>
            <w:r w:rsidRPr="00711388">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4487FE5C" w14:textId="77777777" w:rsidR="00144E0F" w:rsidRPr="00711388" w:rsidRDefault="00144E0F" w:rsidP="00877EC4">
            <w:pPr>
              <w:pStyle w:val="NormalCentered"/>
              <w:rPr>
                <w:lang w:val="en-GB"/>
              </w:rPr>
            </w:pPr>
            <w:r w:rsidRPr="00711388">
              <w:rPr>
                <w:lang w:val="en-GB"/>
              </w:rPr>
              <w:t>INSTRUCTIONS</w:t>
            </w:r>
          </w:p>
        </w:tc>
      </w:tr>
      <w:tr w:rsidR="00626033" w:rsidRPr="00711388" w14:paraId="41C8BE54" w14:textId="77777777" w:rsidTr="00877EC4">
        <w:tc>
          <w:tcPr>
            <w:tcW w:w="1764" w:type="dxa"/>
            <w:tcBorders>
              <w:top w:val="single" w:sz="2" w:space="0" w:color="auto"/>
              <w:left w:val="single" w:sz="2" w:space="0" w:color="auto"/>
              <w:bottom w:val="single" w:sz="2" w:space="0" w:color="auto"/>
              <w:right w:val="single" w:sz="2" w:space="0" w:color="auto"/>
            </w:tcBorders>
          </w:tcPr>
          <w:p w14:paraId="21DD6303" w14:textId="1AC8F0CC" w:rsidR="00144E0F" w:rsidRPr="00711388" w:rsidRDefault="00144E0F" w:rsidP="00877EC4">
            <w:pPr>
              <w:pStyle w:val="NormalLeft"/>
              <w:rPr>
                <w:lang w:val="en-GB"/>
              </w:rPr>
            </w:pPr>
            <w:r w:rsidRPr="00711388">
              <w:rPr>
                <w:lang w:val="en-GB"/>
              </w:rPr>
              <w:t>R0010</w:t>
            </w:r>
          </w:p>
          <w:p w14:paraId="452C201D" w14:textId="77777777" w:rsidR="00144E0F" w:rsidRPr="00711388" w:rsidRDefault="00144E0F" w:rsidP="00877EC4">
            <w:pPr>
              <w:pStyle w:val="NormalLeft"/>
              <w:rPr>
                <w:lang w:val="en-GB"/>
              </w:rPr>
            </w:pPr>
            <w:r w:rsidRPr="00711388">
              <w:rPr>
                <w:lang w:val="en-GB"/>
              </w:rPr>
              <w:t>…</w:t>
            </w:r>
          </w:p>
        </w:tc>
        <w:tc>
          <w:tcPr>
            <w:tcW w:w="2136" w:type="dxa"/>
            <w:tcBorders>
              <w:top w:val="single" w:sz="2" w:space="0" w:color="auto"/>
              <w:left w:val="single" w:sz="2" w:space="0" w:color="auto"/>
              <w:bottom w:val="single" w:sz="2" w:space="0" w:color="auto"/>
              <w:right w:val="single" w:sz="2" w:space="0" w:color="auto"/>
            </w:tcBorders>
          </w:tcPr>
          <w:p w14:paraId="48D8D0F3" w14:textId="68A7B9F1" w:rsidR="00144E0F" w:rsidRPr="00711388" w:rsidRDefault="00C17A20" w:rsidP="003C6775">
            <w:pPr>
              <w:pStyle w:val="NormalLeft"/>
              <w:rPr>
                <w:lang w:val="en-GB"/>
              </w:rPr>
            </w:pPr>
            <w:r w:rsidRPr="00711388">
              <w:rPr>
                <w:lang w:val="en-GB"/>
              </w:rPr>
              <w:t xml:space="preserve">EEA </w:t>
            </w:r>
            <w:r w:rsidR="003C6775" w:rsidRPr="00711388">
              <w:rPr>
                <w:lang w:val="en-GB"/>
              </w:rPr>
              <w:t>country</w:t>
            </w:r>
          </w:p>
        </w:tc>
        <w:tc>
          <w:tcPr>
            <w:tcW w:w="5386" w:type="dxa"/>
            <w:tcBorders>
              <w:top w:val="single" w:sz="2" w:space="0" w:color="auto"/>
              <w:left w:val="single" w:sz="2" w:space="0" w:color="auto"/>
              <w:bottom w:val="single" w:sz="2" w:space="0" w:color="auto"/>
              <w:right w:val="single" w:sz="2" w:space="0" w:color="auto"/>
            </w:tcBorders>
          </w:tcPr>
          <w:p w14:paraId="40D4E101" w14:textId="4B9BFA87" w:rsidR="00144E0F" w:rsidRPr="00711388" w:rsidRDefault="00144E0F" w:rsidP="003C6775">
            <w:pPr>
              <w:pStyle w:val="NormalLeft"/>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 xml:space="preserve">2 code of the EEA </w:t>
            </w:r>
            <w:r w:rsidR="003C6775" w:rsidRPr="00711388">
              <w:rPr>
                <w:lang w:val="en-GB"/>
              </w:rPr>
              <w:t xml:space="preserve">country </w:t>
            </w:r>
            <w:r w:rsidRPr="00711388">
              <w:rPr>
                <w:lang w:val="en-GB"/>
              </w:rPr>
              <w:t>where the branch is located</w:t>
            </w:r>
          </w:p>
        </w:tc>
      </w:tr>
      <w:tr w:rsidR="00626033" w:rsidRPr="00711388" w14:paraId="1D4350B0" w14:textId="77777777" w:rsidTr="00877EC4">
        <w:tc>
          <w:tcPr>
            <w:tcW w:w="1764" w:type="dxa"/>
            <w:tcBorders>
              <w:top w:val="single" w:sz="2" w:space="0" w:color="auto"/>
              <w:left w:val="single" w:sz="2" w:space="0" w:color="auto"/>
              <w:bottom w:val="single" w:sz="2" w:space="0" w:color="auto"/>
              <w:right w:val="single" w:sz="2" w:space="0" w:color="auto"/>
            </w:tcBorders>
          </w:tcPr>
          <w:p w14:paraId="4D3A639F" w14:textId="77777777" w:rsidR="00144E0F" w:rsidRPr="00711388" w:rsidRDefault="00144E0F" w:rsidP="00877EC4">
            <w:pPr>
              <w:pStyle w:val="NormalLeft"/>
              <w:rPr>
                <w:lang w:val="en-GB"/>
              </w:rPr>
            </w:pPr>
            <w:r w:rsidRPr="00711388">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540CB310" w14:textId="02538F28" w:rsidR="00144E0F" w:rsidRPr="00711388" w:rsidRDefault="00144E0F" w:rsidP="00877EC4">
            <w:pPr>
              <w:pStyle w:val="NormalLeft"/>
              <w:rPr>
                <w:lang w:val="en-GB"/>
              </w:rPr>
            </w:pPr>
            <w:r w:rsidRPr="00711388">
              <w:rPr>
                <w:lang w:val="en-GB"/>
              </w:rPr>
              <w:t xml:space="preserve">Undertaking </w:t>
            </w:r>
            <w:r w:rsidR="00845F43" w:rsidRPr="00711388">
              <w:rPr>
                <w:lang w:val="en-GB"/>
              </w:rPr>
              <w:t>-</w:t>
            </w:r>
            <w:r w:rsidRPr="00711388">
              <w:rPr>
                <w:lang w:val="en-GB"/>
              </w:rPr>
              <w:t xml:space="preserve"> FPS </w:t>
            </w:r>
            <w:r w:rsidR="00845F43" w:rsidRPr="00711388">
              <w:rPr>
                <w:lang w:val="en-GB"/>
              </w:rPr>
              <w:t>-</w:t>
            </w:r>
            <w:r w:rsidRPr="00711388">
              <w:rPr>
                <w:lang w:val="en-GB"/>
              </w:rPr>
              <w:t xml:space="preserve"> Frequency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063E40A9" w14:textId="4B585603" w:rsidR="00144E0F" w:rsidRPr="00711388" w:rsidRDefault="00144E0F" w:rsidP="003C6775">
            <w:pPr>
              <w:pStyle w:val="NormalLeft"/>
              <w:rPr>
                <w:lang w:val="en-GB"/>
              </w:rPr>
            </w:pPr>
            <w:r w:rsidRPr="00711388">
              <w:rPr>
                <w:lang w:val="en-GB"/>
              </w:rPr>
              <w:t>Number of claims, in relation to the business performed by the undertaking through freedom to provide services, incurred with regard to class 10 in Part A of Annex I of Directive</w:t>
            </w:r>
            <w:r w:rsidR="003C6775" w:rsidRPr="00711388">
              <w:rPr>
                <w:lang w:val="en-GB"/>
              </w:rPr>
              <w:t xml:space="preserve"> 2009/138/EC</w:t>
            </w:r>
            <w:r w:rsidRPr="00711388">
              <w:rPr>
                <w:lang w:val="en-GB"/>
              </w:rPr>
              <w:t xml:space="preser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626033" w:rsidRPr="00711388" w14:paraId="2D731919" w14:textId="77777777" w:rsidTr="00877EC4">
        <w:tc>
          <w:tcPr>
            <w:tcW w:w="1764" w:type="dxa"/>
            <w:tcBorders>
              <w:top w:val="single" w:sz="2" w:space="0" w:color="auto"/>
              <w:left w:val="single" w:sz="2" w:space="0" w:color="auto"/>
              <w:bottom w:val="single" w:sz="2" w:space="0" w:color="auto"/>
              <w:right w:val="single" w:sz="2" w:space="0" w:color="auto"/>
            </w:tcBorders>
          </w:tcPr>
          <w:p w14:paraId="3A7B39BE" w14:textId="77777777" w:rsidR="00144E0F" w:rsidRPr="00711388" w:rsidRDefault="00144E0F" w:rsidP="00877EC4">
            <w:pPr>
              <w:pStyle w:val="NormalLeft"/>
              <w:rPr>
                <w:lang w:val="en-GB"/>
              </w:rPr>
            </w:pPr>
            <w:r w:rsidRPr="00711388">
              <w:rPr>
                <w:lang w:val="en-GB"/>
              </w:rPr>
              <w:t>C0010/R0030</w:t>
            </w:r>
          </w:p>
        </w:tc>
        <w:tc>
          <w:tcPr>
            <w:tcW w:w="2136" w:type="dxa"/>
            <w:tcBorders>
              <w:top w:val="single" w:sz="2" w:space="0" w:color="auto"/>
              <w:left w:val="single" w:sz="2" w:space="0" w:color="auto"/>
              <w:bottom w:val="single" w:sz="2" w:space="0" w:color="auto"/>
              <w:right w:val="single" w:sz="2" w:space="0" w:color="auto"/>
            </w:tcBorders>
          </w:tcPr>
          <w:p w14:paraId="246304A4" w14:textId="240FACB3" w:rsidR="00144E0F" w:rsidRPr="00711388" w:rsidRDefault="00144E0F" w:rsidP="00877EC4">
            <w:pPr>
              <w:pStyle w:val="NormalLeft"/>
              <w:rPr>
                <w:lang w:val="en-GB"/>
              </w:rPr>
            </w:pPr>
            <w:r w:rsidRPr="00711388">
              <w:rPr>
                <w:lang w:val="en-GB"/>
              </w:rPr>
              <w:t xml:space="preserve">Undertaking </w:t>
            </w:r>
            <w:r w:rsidR="00845F43" w:rsidRPr="00711388">
              <w:rPr>
                <w:lang w:val="en-GB"/>
              </w:rPr>
              <w:t>-</w:t>
            </w:r>
            <w:r w:rsidRPr="00711388">
              <w:rPr>
                <w:lang w:val="en-GB"/>
              </w:rPr>
              <w:t xml:space="preserve"> FPS </w:t>
            </w:r>
            <w:r w:rsidR="00845F43" w:rsidRPr="00711388">
              <w:rPr>
                <w:lang w:val="en-GB"/>
              </w:rPr>
              <w:t>-</w:t>
            </w:r>
            <w:r w:rsidRPr="00711388">
              <w:rPr>
                <w:lang w:val="en-GB"/>
              </w:rPr>
              <w:t xml:space="preserve"> Average cost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05B5E086" w14:textId="16E88370" w:rsidR="00144E0F" w:rsidRPr="00711388" w:rsidRDefault="00144E0F" w:rsidP="005B2D79">
            <w:pPr>
              <w:pStyle w:val="NormalLeft"/>
              <w:rPr>
                <w:lang w:val="en-GB"/>
              </w:rPr>
            </w:pPr>
            <w:r w:rsidRPr="00711388">
              <w:rPr>
                <w:lang w:val="en-GB"/>
              </w:rPr>
              <w:t xml:space="preserve">Average of claims incurred, in relation to the business performed by the undertaking through freedom to provide services, with regard to class 10 in Part A of Annex I of Directive </w:t>
            </w:r>
            <w:r w:rsidR="005B2D79" w:rsidRPr="00711388">
              <w:rPr>
                <w:lang w:val="en-GB"/>
              </w:rPr>
              <w:t xml:space="preserve">2009/138/EC </w:t>
            </w:r>
            <w:r w:rsidRPr="00711388">
              <w:rPr>
                <w:lang w:val="en-GB"/>
              </w:rPr>
              <w:t>(except carrier's liability), measured as amount of claims incurred divided by the number of claims incurred. Claims without any incurred amounts shall not be taken into account.</w:t>
            </w:r>
          </w:p>
        </w:tc>
      </w:tr>
      <w:tr w:rsidR="00626033" w:rsidRPr="00711388" w14:paraId="35371630" w14:textId="77777777" w:rsidTr="00877EC4">
        <w:tc>
          <w:tcPr>
            <w:tcW w:w="1764" w:type="dxa"/>
            <w:tcBorders>
              <w:top w:val="single" w:sz="2" w:space="0" w:color="auto"/>
              <w:left w:val="single" w:sz="2" w:space="0" w:color="auto"/>
              <w:bottom w:val="single" w:sz="2" w:space="0" w:color="auto"/>
              <w:right w:val="single" w:sz="2" w:space="0" w:color="auto"/>
            </w:tcBorders>
          </w:tcPr>
          <w:p w14:paraId="33969233" w14:textId="77777777" w:rsidR="00144E0F" w:rsidRPr="00711388" w:rsidRDefault="00144E0F" w:rsidP="00877EC4">
            <w:pPr>
              <w:pStyle w:val="NormalLeft"/>
              <w:rPr>
                <w:lang w:val="en-GB"/>
              </w:rPr>
            </w:pPr>
            <w:r w:rsidRPr="00711388">
              <w:rPr>
                <w:lang w:val="en-GB"/>
              </w:rPr>
              <w:t>C0020/R0020</w:t>
            </w:r>
          </w:p>
        </w:tc>
        <w:tc>
          <w:tcPr>
            <w:tcW w:w="2136" w:type="dxa"/>
            <w:tcBorders>
              <w:top w:val="single" w:sz="2" w:space="0" w:color="auto"/>
              <w:left w:val="single" w:sz="2" w:space="0" w:color="auto"/>
              <w:bottom w:val="single" w:sz="2" w:space="0" w:color="auto"/>
              <w:right w:val="single" w:sz="2" w:space="0" w:color="auto"/>
            </w:tcBorders>
          </w:tcPr>
          <w:p w14:paraId="32737842" w14:textId="0E19CFFC" w:rsidR="00144E0F" w:rsidRPr="00711388" w:rsidRDefault="00144E0F" w:rsidP="00877EC4">
            <w:pPr>
              <w:pStyle w:val="NormalLeft"/>
              <w:rPr>
                <w:lang w:val="en-GB"/>
              </w:rPr>
            </w:pPr>
            <w:r w:rsidRPr="00711388">
              <w:rPr>
                <w:lang w:val="en-GB"/>
              </w:rPr>
              <w:t xml:space="preserve">Branch </w:t>
            </w:r>
            <w:r w:rsidR="00845F43" w:rsidRPr="00711388">
              <w:rPr>
                <w:lang w:val="en-GB"/>
              </w:rPr>
              <w:t>-</w:t>
            </w:r>
            <w:r w:rsidRPr="00711388">
              <w:rPr>
                <w:lang w:val="en-GB"/>
              </w:rPr>
              <w:t xml:space="preserve"> Frequency of claims for Motor Vehicle Liability </w:t>
            </w:r>
            <w:r w:rsidRPr="00711388">
              <w:rPr>
                <w:lang w:val="en-GB"/>
              </w:rPr>
              <w:lastRenderedPageBreak/>
              <w:t>(except carrier's liability)</w:t>
            </w:r>
          </w:p>
        </w:tc>
        <w:tc>
          <w:tcPr>
            <w:tcW w:w="5386" w:type="dxa"/>
            <w:tcBorders>
              <w:top w:val="single" w:sz="2" w:space="0" w:color="auto"/>
              <w:left w:val="single" w:sz="2" w:space="0" w:color="auto"/>
              <w:bottom w:val="single" w:sz="2" w:space="0" w:color="auto"/>
              <w:right w:val="single" w:sz="2" w:space="0" w:color="auto"/>
            </w:tcBorders>
          </w:tcPr>
          <w:p w14:paraId="12D94BA1" w14:textId="71072B10" w:rsidR="00144E0F" w:rsidRPr="00711388" w:rsidRDefault="00144E0F" w:rsidP="005B2D79">
            <w:pPr>
              <w:pStyle w:val="NormalLeft"/>
              <w:rPr>
                <w:lang w:val="en-GB"/>
              </w:rPr>
            </w:pPr>
            <w:r w:rsidRPr="00711388">
              <w:rPr>
                <w:lang w:val="en-GB"/>
              </w:rPr>
              <w:lastRenderedPageBreak/>
              <w:t xml:space="preserve">Number of claims, for each branch in relation to the business performed in the country where the branch is established, incurred with regard to class 10 in Part </w:t>
            </w:r>
            <w:r w:rsidRPr="00711388">
              <w:rPr>
                <w:lang w:val="en-GB"/>
              </w:rPr>
              <w:lastRenderedPageBreak/>
              <w:t xml:space="preserve">A of Annex I of Directive </w:t>
            </w:r>
            <w:r w:rsidR="005B2D79" w:rsidRPr="00711388">
              <w:rPr>
                <w:lang w:val="en-GB"/>
              </w:rPr>
              <w:t xml:space="preserve">2009/138/EC </w:t>
            </w:r>
            <w:r w:rsidRPr="00711388">
              <w:rPr>
                <w:lang w:val="en-GB"/>
              </w:rPr>
              <w:t>(except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626033" w:rsidRPr="00711388" w14:paraId="5A505837" w14:textId="77777777" w:rsidTr="00877EC4">
        <w:tc>
          <w:tcPr>
            <w:tcW w:w="1764" w:type="dxa"/>
            <w:tcBorders>
              <w:top w:val="single" w:sz="2" w:space="0" w:color="auto"/>
              <w:left w:val="single" w:sz="2" w:space="0" w:color="auto"/>
              <w:bottom w:val="single" w:sz="2" w:space="0" w:color="auto"/>
              <w:right w:val="single" w:sz="2" w:space="0" w:color="auto"/>
            </w:tcBorders>
          </w:tcPr>
          <w:p w14:paraId="1D5AF9D8" w14:textId="77777777" w:rsidR="00144E0F" w:rsidRPr="00711388" w:rsidRDefault="00144E0F" w:rsidP="00877EC4">
            <w:pPr>
              <w:pStyle w:val="NormalLeft"/>
              <w:rPr>
                <w:lang w:val="en-GB"/>
              </w:rPr>
            </w:pPr>
            <w:r w:rsidRPr="00711388">
              <w:rPr>
                <w:lang w:val="en-GB"/>
              </w:rPr>
              <w:lastRenderedPageBreak/>
              <w:t>C0030/R0020</w:t>
            </w:r>
          </w:p>
        </w:tc>
        <w:tc>
          <w:tcPr>
            <w:tcW w:w="2136" w:type="dxa"/>
            <w:tcBorders>
              <w:top w:val="single" w:sz="2" w:space="0" w:color="auto"/>
              <w:left w:val="single" w:sz="2" w:space="0" w:color="auto"/>
              <w:bottom w:val="single" w:sz="2" w:space="0" w:color="auto"/>
              <w:right w:val="single" w:sz="2" w:space="0" w:color="auto"/>
            </w:tcBorders>
          </w:tcPr>
          <w:p w14:paraId="462F951B" w14:textId="0C822A14" w:rsidR="00144E0F" w:rsidRPr="00711388" w:rsidRDefault="00144E0F" w:rsidP="00877EC4">
            <w:pPr>
              <w:pStyle w:val="NormalLeft"/>
              <w:rPr>
                <w:lang w:val="en-GB"/>
              </w:rPr>
            </w:pPr>
            <w:r w:rsidRPr="00711388">
              <w:rPr>
                <w:lang w:val="en-GB"/>
              </w:rPr>
              <w:t xml:space="preserve">FPS </w:t>
            </w:r>
            <w:r w:rsidR="00845F43" w:rsidRPr="00711388">
              <w:rPr>
                <w:lang w:val="en-GB"/>
              </w:rPr>
              <w:t>-</w:t>
            </w:r>
            <w:r w:rsidRPr="00711388">
              <w:rPr>
                <w:lang w:val="en-GB"/>
              </w:rPr>
              <w:t xml:space="preserve"> Frequency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2A780B25" w14:textId="3B0BFAAD" w:rsidR="00144E0F" w:rsidRPr="00711388" w:rsidRDefault="00144E0F" w:rsidP="003C6775">
            <w:pPr>
              <w:pStyle w:val="NormalLeft"/>
              <w:rPr>
                <w:lang w:val="en-GB"/>
              </w:rPr>
            </w:pPr>
            <w:r w:rsidRPr="00711388">
              <w:rPr>
                <w:lang w:val="en-GB"/>
              </w:rPr>
              <w:t>Number of claims, for each branch in relation to the business performed through freedom to provide services, incurred with regard to class 10 in Part A of Annex I of Directive</w:t>
            </w:r>
            <w:r w:rsidR="003C6775" w:rsidRPr="00711388">
              <w:rPr>
                <w:lang w:val="en-GB"/>
              </w:rPr>
              <w:t xml:space="preserve"> 2009/138/EC</w:t>
            </w:r>
            <w:r w:rsidRPr="00711388">
              <w:rPr>
                <w:lang w:val="en-GB"/>
              </w:rPr>
              <w:t xml:space="preser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626033" w:rsidRPr="00711388" w14:paraId="6C107798" w14:textId="77777777" w:rsidTr="00877EC4">
        <w:tc>
          <w:tcPr>
            <w:tcW w:w="1764" w:type="dxa"/>
            <w:tcBorders>
              <w:top w:val="single" w:sz="2" w:space="0" w:color="auto"/>
              <w:left w:val="single" w:sz="2" w:space="0" w:color="auto"/>
              <w:bottom w:val="single" w:sz="2" w:space="0" w:color="auto"/>
              <w:right w:val="single" w:sz="2" w:space="0" w:color="auto"/>
            </w:tcBorders>
          </w:tcPr>
          <w:p w14:paraId="575524A6" w14:textId="77777777" w:rsidR="00144E0F" w:rsidRPr="00711388" w:rsidRDefault="00144E0F" w:rsidP="00877EC4">
            <w:pPr>
              <w:pStyle w:val="NormalLeft"/>
              <w:rPr>
                <w:lang w:val="en-GB"/>
              </w:rPr>
            </w:pPr>
            <w:r w:rsidRPr="00711388">
              <w:rPr>
                <w:lang w:val="en-GB"/>
              </w:rPr>
              <w:t>C0020/R0030</w:t>
            </w:r>
          </w:p>
          <w:p w14:paraId="786BD901" w14:textId="77777777" w:rsidR="00144E0F" w:rsidRPr="00711388" w:rsidRDefault="00144E0F" w:rsidP="00877EC4">
            <w:pPr>
              <w:pStyle w:val="NormalLeft"/>
              <w:rPr>
                <w:lang w:val="en-GB"/>
              </w:rPr>
            </w:pPr>
            <w:r w:rsidRPr="00711388">
              <w:rPr>
                <w:lang w:val="en-GB"/>
              </w:rPr>
              <w:t>…</w:t>
            </w:r>
          </w:p>
        </w:tc>
        <w:tc>
          <w:tcPr>
            <w:tcW w:w="2136" w:type="dxa"/>
            <w:tcBorders>
              <w:top w:val="single" w:sz="2" w:space="0" w:color="auto"/>
              <w:left w:val="single" w:sz="2" w:space="0" w:color="auto"/>
              <w:bottom w:val="single" w:sz="2" w:space="0" w:color="auto"/>
              <w:right w:val="single" w:sz="2" w:space="0" w:color="auto"/>
            </w:tcBorders>
          </w:tcPr>
          <w:p w14:paraId="5C71005C" w14:textId="04D17675" w:rsidR="00144E0F" w:rsidRPr="00711388" w:rsidRDefault="00144E0F" w:rsidP="00877EC4">
            <w:pPr>
              <w:pStyle w:val="NormalLeft"/>
              <w:rPr>
                <w:lang w:val="en-GB"/>
              </w:rPr>
            </w:pPr>
            <w:r w:rsidRPr="00711388">
              <w:rPr>
                <w:lang w:val="en-GB"/>
              </w:rPr>
              <w:t xml:space="preserve">Branch </w:t>
            </w:r>
            <w:r w:rsidR="00845F43" w:rsidRPr="00711388">
              <w:rPr>
                <w:lang w:val="en-GB"/>
              </w:rPr>
              <w:t>-</w:t>
            </w:r>
            <w:r w:rsidRPr="00711388">
              <w:rPr>
                <w:lang w:val="en-GB"/>
              </w:rPr>
              <w:t xml:space="preserve"> Average cost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7627B325" w14:textId="559C8E0C" w:rsidR="00144E0F" w:rsidRPr="00711388" w:rsidRDefault="00144E0F" w:rsidP="005B2D79">
            <w:pPr>
              <w:pStyle w:val="NormalLeft"/>
              <w:rPr>
                <w:lang w:val="en-GB"/>
              </w:rPr>
            </w:pPr>
            <w:r w:rsidRPr="00711388">
              <w:rPr>
                <w:lang w:val="en-GB"/>
              </w:rPr>
              <w:t>Average of claims incurred, for each branch in relation to the business performed in the country where the branch is established, with regard to class 10 in Part A of Annex I of</w:t>
            </w:r>
            <w:r w:rsidR="005B2D79" w:rsidRPr="00711388">
              <w:rPr>
                <w:lang w:val="en-GB"/>
              </w:rPr>
              <w:t xml:space="preserve"> </w:t>
            </w:r>
            <w:r w:rsidRPr="00711388">
              <w:rPr>
                <w:lang w:val="en-GB"/>
              </w:rPr>
              <w:t xml:space="preserve">Directive </w:t>
            </w:r>
            <w:r w:rsidR="005B2D79" w:rsidRPr="00711388">
              <w:rPr>
                <w:lang w:val="en-GB"/>
              </w:rPr>
              <w:t xml:space="preserve">2009/138/EC </w:t>
            </w:r>
            <w:r w:rsidRPr="00711388">
              <w:rPr>
                <w:lang w:val="en-GB"/>
              </w:rPr>
              <w:t>(except carrier's liability), measured as amount of claims incurred divided by the number of claims incurred. Claims without any incurred amounts shall not be taken into account.</w:t>
            </w:r>
          </w:p>
        </w:tc>
      </w:tr>
      <w:tr w:rsidR="00626033" w:rsidRPr="00711388" w14:paraId="1DE4897A" w14:textId="77777777" w:rsidTr="00877EC4">
        <w:tc>
          <w:tcPr>
            <w:tcW w:w="1764" w:type="dxa"/>
            <w:tcBorders>
              <w:top w:val="single" w:sz="2" w:space="0" w:color="auto"/>
              <w:left w:val="single" w:sz="2" w:space="0" w:color="auto"/>
              <w:bottom w:val="single" w:sz="2" w:space="0" w:color="auto"/>
              <w:right w:val="single" w:sz="2" w:space="0" w:color="auto"/>
            </w:tcBorders>
          </w:tcPr>
          <w:p w14:paraId="4EC8E473" w14:textId="77777777" w:rsidR="00144E0F" w:rsidRPr="00711388" w:rsidRDefault="00144E0F" w:rsidP="00877EC4">
            <w:pPr>
              <w:pStyle w:val="NormalLeft"/>
              <w:rPr>
                <w:lang w:val="en-GB"/>
              </w:rPr>
            </w:pPr>
            <w:r w:rsidRPr="00711388">
              <w:rPr>
                <w:lang w:val="en-GB"/>
              </w:rPr>
              <w:t>C0030/R0030</w:t>
            </w:r>
          </w:p>
          <w:p w14:paraId="0BF0EEB7" w14:textId="77777777" w:rsidR="00144E0F" w:rsidRPr="00711388" w:rsidRDefault="00144E0F" w:rsidP="00877EC4">
            <w:pPr>
              <w:pStyle w:val="NormalLeft"/>
              <w:rPr>
                <w:lang w:val="en-GB"/>
              </w:rPr>
            </w:pPr>
            <w:r w:rsidRPr="00711388">
              <w:rPr>
                <w:lang w:val="en-GB"/>
              </w:rPr>
              <w:t>…</w:t>
            </w:r>
          </w:p>
        </w:tc>
        <w:tc>
          <w:tcPr>
            <w:tcW w:w="2136" w:type="dxa"/>
            <w:tcBorders>
              <w:top w:val="single" w:sz="2" w:space="0" w:color="auto"/>
              <w:left w:val="single" w:sz="2" w:space="0" w:color="auto"/>
              <w:bottom w:val="single" w:sz="2" w:space="0" w:color="auto"/>
              <w:right w:val="single" w:sz="2" w:space="0" w:color="auto"/>
            </w:tcBorders>
          </w:tcPr>
          <w:p w14:paraId="35029B47" w14:textId="093559B8" w:rsidR="00144E0F" w:rsidRPr="00711388" w:rsidRDefault="00144E0F" w:rsidP="00877EC4">
            <w:pPr>
              <w:pStyle w:val="NormalLeft"/>
              <w:rPr>
                <w:lang w:val="en-GB"/>
              </w:rPr>
            </w:pPr>
            <w:r w:rsidRPr="00711388">
              <w:rPr>
                <w:lang w:val="en-GB"/>
              </w:rPr>
              <w:t xml:space="preserve">FPS </w:t>
            </w:r>
            <w:r w:rsidR="00845F43" w:rsidRPr="00711388">
              <w:rPr>
                <w:lang w:val="en-GB"/>
              </w:rPr>
              <w:t>-</w:t>
            </w:r>
            <w:r w:rsidRPr="00711388">
              <w:rPr>
                <w:lang w:val="en-GB"/>
              </w:rPr>
              <w:t xml:space="preserve"> Average cost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400BC07E" w14:textId="72023BF9" w:rsidR="00144E0F" w:rsidRPr="00711388" w:rsidRDefault="00144E0F" w:rsidP="005B2D79">
            <w:pPr>
              <w:pStyle w:val="NormalLeft"/>
              <w:rPr>
                <w:lang w:val="en-GB"/>
              </w:rPr>
            </w:pPr>
            <w:r w:rsidRPr="00711388">
              <w:rPr>
                <w:lang w:val="en-GB"/>
              </w:rPr>
              <w:t xml:space="preserve">Average of claims incurred, for each branch in relation to the business performed through freedom to provide services, with regard to class 10 in Part A of Annex I of Directive </w:t>
            </w:r>
            <w:r w:rsidR="005B2D79" w:rsidRPr="00711388">
              <w:rPr>
                <w:lang w:val="en-GB"/>
              </w:rPr>
              <w:t xml:space="preserve">2009/138/EC </w:t>
            </w:r>
            <w:r w:rsidRPr="00711388">
              <w:rPr>
                <w:lang w:val="en-GB"/>
              </w:rPr>
              <w:t>(except carrier's liability), measured as amount of claims incurred divided by the number of claims incurred. Claims without any incurred amounts shall not be taken into account.</w:t>
            </w:r>
          </w:p>
        </w:tc>
      </w:tr>
    </w:tbl>
    <w:p w14:paraId="798209EA" w14:textId="6C704409" w:rsidR="00F407A5" w:rsidRPr="00711388" w:rsidRDefault="00F407A5" w:rsidP="00F407A5">
      <w:pPr>
        <w:pStyle w:val="ManualHeading2"/>
        <w:ind w:left="851" w:hanging="851"/>
        <w:rPr>
          <w:lang w:val="en-GB"/>
        </w:rPr>
      </w:pPr>
      <w:r w:rsidRPr="00711388">
        <w:rPr>
          <w:i/>
          <w:iCs/>
          <w:lang w:val="en-GB"/>
        </w:rPr>
        <w:t xml:space="preserve">S.04.03 </w:t>
      </w:r>
      <w:r w:rsidR="00845F43" w:rsidRPr="00711388">
        <w:rPr>
          <w:i/>
          <w:iCs/>
          <w:lang w:val="en-GB"/>
        </w:rPr>
        <w:t>-</w:t>
      </w:r>
      <w:r w:rsidRPr="00711388">
        <w:rPr>
          <w:i/>
          <w:iCs/>
          <w:lang w:val="en-GB"/>
        </w:rPr>
        <w:t xml:space="preserve"> Basic Information </w:t>
      </w:r>
      <w:r w:rsidR="00711388" w:rsidRPr="00711388">
        <w:rPr>
          <w:i/>
          <w:iCs/>
          <w:lang w:val="en-GB"/>
        </w:rPr>
        <w:t>-</w:t>
      </w:r>
      <w:r w:rsidRPr="00711388">
        <w:rPr>
          <w:i/>
          <w:iCs/>
          <w:lang w:val="en-GB"/>
        </w:rPr>
        <w:t xml:space="preserve"> List of underwriting entities</w:t>
      </w:r>
    </w:p>
    <w:p w14:paraId="0CC3432F" w14:textId="77777777" w:rsidR="00F407A5" w:rsidRPr="00711388" w:rsidRDefault="00F407A5" w:rsidP="00F407A5">
      <w:pPr>
        <w:rPr>
          <w:lang w:val="en-GB"/>
        </w:rPr>
      </w:pPr>
      <w:r w:rsidRPr="00711388">
        <w:rPr>
          <w:i/>
          <w:iCs/>
          <w:lang w:val="en-GB"/>
        </w:rPr>
        <w:t>General comments</w:t>
      </w:r>
    </w:p>
    <w:p w14:paraId="39F50837" w14:textId="77777777" w:rsidR="00F407A5" w:rsidRPr="00711388" w:rsidRDefault="00F407A5" w:rsidP="00F407A5">
      <w:pPr>
        <w:rPr>
          <w:lang w:val="en-GB"/>
        </w:rPr>
      </w:pPr>
      <w:r w:rsidRPr="00711388">
        <w:rPr>
          <w:lang w:val="en-GB"/>
        </w:rPr>
        <w:t>This section relates to annual submission of information for individual insurance and reinsurance undertakings only.</w:t>
      </w:r>
    </w:p>
    <w:p w14:paraId="0848EAEB" w14:textId="787E70A8" w:rsidR="00F407A5" w:rsidRPr="00711388" w:rsidRDefault="00F407A5" w:rsidP="00F407A5">
      <w:pPr>
        <w:rPr>
          <w:del w:id="420" w:author="Author"/>
          <w:lang w:val="en-GB"/>
        </w:rPr>
      </w:pPr>
      <w:r w:rsidRPr="00711388">
        <w:rPr>
          <w:lang w:val="en-GB"/>
        </w:rPr>
        <w:t xml:space="preserve">The reporting instructions for template S.04.03 should be read in conjunction with the reporting instructions for S.04.04 and S.04.05. Across these three templates, entities shall report all business from two </w:t>
      </w:r>
      <w:del w:id="421" w:author="Author">
        <w:r w:rsidRPr="00711388">
          <w:rPr>
            <w:lang w:val="en-GB"/>
          </w:rPr>
          <w:delText xml:space="preserve">distinct </w:delText>
        </w:r>
      </w:del>
      <w:r w:rsidRPr="00711388">
        <w:rPr>
          <w:lang w:val="en-GB"/>
        </w:rPr>
        <w:t>perspectives: location of underwriting and location of risk.</w:t>
      </w:r>
      <w:ins w:id="422" w:author="Author">
        <w:r w:rsidR="006D2556" w:rsidRPr="00711388">
          <w:rPr>
            <w:lang w:val="en-GB"/>
          </w:rPr>
          <w:t xml:space="preserve"> </w:t>
        </w:r>
        <w:r w:rsidR="00390774" w:rsidRPr="00711388">
          <w:rPr>
            <w:lang w:val="en-GB"/>
          </w:rPr>
          <w:t xml:space="preserve">In the event that the location of underwriting and location of risk coincide for all insurance and </w:t>
        </w:r>
        <w:r w:rsidR="00390774" w:rsidRPr="00711388">
          <w:rPr>
            <w:lang w:val="en-GB"/>
          </w:rPr>
          <w:lastRenderedPageBreak/>
          <w:t>reinsurance business (for each underwriting entity and each line of business), template S.04.05 is not required and an entity shall report S.04.03 and S.04.04 only.</w:t>
        </w:r>
        <w:del w:id="423" w:author="Author">
          <w:r w:rsidR="006D2556" w:rsidRPr="00711388" w:rsidDel="00390774">
            <w:rPr>
              <w:lang w:val="en-GB"/>
            </w:rPr>
            <w:delText xml:space="preserve">In the event that the location of underwriting and location of risk are identical </w:delText>
          </w:r>
          <w:r w:rsidR="006D2556" w:rsidRPr="00711388">
            <w:rPr>
              <w:lang w:val="en-GB"/>
            </w:rPr>
            <w:delText>for all insurance and reinsurance business, template S.04.05 is not required and an entity shall report S.04.03 and S.04.04 only.</w:delText>
          </w:r>
        </w:del>
        <w:r w:rsidR="000110B2">
          <w:rPr>
            <w:lang w:val="en-GB"/>
          </w:rPr>
          <w:t xml:space="preserve"> </w:t>
        </w:r>
      </w:ins>
    </w:p>
    <w:p w14:paraId="7068F10A" w14:textId="77777777" w:rsidR="00F407A5" w:rsidRPr="00711388" w:rsidRDefault="00F407A5" w:rsidP="00F407A5">
      <w:pPr>
        <w:rPr>
          <w:lang w:val="en-GB"/>
        </w:rPr>
      </w:pPr>
      <w:r w:rsidRPr="00711388">
        <w:rPr>
          <w:lang w:val="en-GB"/>
        </w:rPr>
        <w:t>The information in these templates shall include:</w:t>
      </w:r>
    </w:p>
    <w:p w14:paraId="04F40B44" w14:textId="1E413A52" w:rsidR="00F407A5" w:rsidRPr="00711388" w:rsidRDefault="005B2D79" w:rsidP="0083381F">
      <w:pPr>
        <w:pStyle w:val="ListParagraph"/>
        <w:numPr>
          <w:ilvl w:val="0"/>
          <w:numId w:val="6"/>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a</w:t>
      </w:r>
      <w:r w:rsidR="00F407A5" w:rsidRPr="00711388">
        <w:rPr>
          <w:rFonts w:ascii="Times New Roman" w:hAnsi="Times New Roman" w:cs="Times New Roman"/>
          <w:sz w:val="24"/>
          <w:szCs w:val="24"/>
        </w:rPr>
        <w:t>ll insurance business regardless of the possible different classification between investment contracts and insurance contracts applicable in the financial statements; and</w:t>
      </w:r>
    </w:p>
    <w:p w14:paraId="2160E248" w14:textId="47672FDC" w:rsidR="00F407A5" w:rsidRPr="00711388" w:rsidRDefault="005B2D79" w:rsidP="0083381F">
      <w:pPr>
        <w:pStyle w:val="ListParagraph"/>
        <w:numPr>
          <w:ilvl w:val="0"/>
          <w:numId w:val="6"/>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d</w:t>
      </w:r>
      <w:r w:rsidR="00F407A5" w:rsidRPr="00711388">
        <w:rPr>
          <w:rFonts w:ascii="Times New Roman" w:hAnsi="Times New Roman" w:cs="Times New Roman"/>
          <w:sz w:val="24"/>
          <w:szCs w:val="24"/>
        </w:rPr>
        <w:t>irect business and accepted reinsurance business.</w:t>
      </w:r>
    </w:p>
    <w:p w14:paraId="1CD5AEF0" w14:textId="50A8A65D" w:rsidR="00F407A5" w:rsidRPr="00711388" w:rsidRDefault="00F407A5" w:rsidP="00F407A5">
      <w:pPr>
        <w:rPr>
          <w:del w:id="424" w:author="Author"/>
          <w:lang w:val="en-GB"/>
        </w:rPr>
      </w:pPr>
      <w:del w:id="425" w:author="Author">
        <w:r w:rsidRPr="00711388">
          <w:rPr>
            <w:lang w:val="en-GB"/>
          </w:rPr>
          <w:delText xml:space="preserve">This template </w:delText>
        </w:r>
        <w:r w:rsidR="005B2D79" w:rsidRPr="00711388">
          <w:rPr>
            <w:lang w:val="en-GB"/>
          </w:rPr>
          <w:delText>shall</w:delText>
        </w:r>
        <w:r w:rsidRPr="00711388">
          <w:rPr>
            <w:lang w:val="en-GB"/>
          </w:rPr>
          <w:delText xml:space="preserve"> be reported from an accounting perspective (i.e. Local GAAP, or IFRS if accepted as local GAAP); however, it shall be fulfilled using the lines of business as defined in Annex I to Delegated Regulation (EU) 2015/35. Undertakings shall use the recognition and valuation basis as for the published financial statements (i.e. no new recognition or re</w:delText>
        </w:r>
      </w:del>
      <w:r w:rsidR="00711388" w:rsidRPr="00711388">
        <w:rPr>
          <w:lang w:val="en-GB"/>
        </w:rPr>
        <w:t>-</w:t>
      </w:r>
      <w:del w:id="426" w:author="Author">
        <w:r w:rsidRPr="00711388">
          <w:rPr>
            <w:lang w:val="en-GB"/>
          </w:rPr>
          <w:delText xml:space="preserve">valuation is required) except for the classification between investment contracts and insurance contracts when this is applicable in the financial statements. </w:delText>
        </w:r>
      </w:del>
    </w:p>
    <w:p w14:paraId="4CA4EB4D" w14:textId="102D3C52" w:rsidR="00F407A5" w:rsidRPr="00711388" w:rsidRDefault="00F407A5" w:rsidP="00F407A5">
      <w:pPr>
        <w:rPr>
          <w:del w:id="427" w:author="Author"/>
          <w:lang w:val="en-GB"/>
        </w:rPr>
      </w:pPr>
      <w:del w:id="428" w:author="Author">
        <w:r w:rsidRPr="00711388">
          <w:rPr>
            <w:lang w:val="en-GB"/>
          </w:rPr>
          <w:delText>The information in these templates shall be presented gross, without deduction of reinsurance ceded.</w:delText>
        </w:r>
      </w:del>
    </w:p>
    <w:p w14:paraId="6DE3D910" w14:textId="77777777" w:rsidR="00F407A5" w:rsidRPr="00711388" w:rsidRDefault="00F407A5" w:rsidP="00F407A5">
      <w:pPr>
        <w:rPr>
          <w:lang w:val="en-GB"/>
        </w:rPr>
      </w:pPr>
      <w:r w:rsidRPr="00711388">
        <w:rPr>
          <w:lang w:val="en-GB"/>
        </w:rPr>
        <w:t>For the purposes of this template ‘country of establishment’ means:</w:t>
      </w:r>
    </w:p>
    <w:p w14:paraId="590B30D3" w14:textId="77777777" w:rsidR="00F407A5" w:rsidRPr="00711388" w:rsidRDefault="00F407A5" w:rsidP="0083381F">
      <w:pPr>
        <w:pStyle w:val="ListParagraph"/>
        <w:numPr>
          <w:ilvl w:val="0"/>
          <w:numId w:val="7"/>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The country where the insurance undertaking is authorised (home country) when the contract was not sold through a branch; and</w:t>
      </w:r>
    </w:p>
    <w:p w14:paraId="1D5CEBCA" w14:textId="77777777" w:rsidR="00F407A5" w:rsidRPr="00711388" w:rsidRDefault="00F407A5" w:rsidP="0083381F">
      <w:pPr>
        <w:pStyle w:val="ListParagraph"/>
        <w:numPr>
          <w:ilvl w:val="0"/>
          <w:numId w:val="7"/>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The country where the branch is located (host country) when the contract was sold through a branch.</w:t>
      </w:r>
    </w:p>
    <w:p w14:paraId="10CE75C2" w14:textId="0DC6B849" w:rsidR="00F407A5" w:rsidRPr="00711388" w:rsidRDefault="00F407A5" w:rsidP="00F407A5">
      <w:pPr>
        <w:rPr>
          <w:lang w:val="en-GB"/>
        </w:rPr>
      </w:pPr>
      <w:r w:rsidRPr="00711388">
        <w:rPr>
          <w:lang w:val="en-GB"/>
        </w:rPr>
        <w:t>For the purposes of this template, an intermediary is not considered to be a separate underwriting entity. If an intermediary is used, or in any other situation, the country of establishment is either a) or b) depending on who sold the contract.</w:t>
      </w:r>
    </w:p>
    <w:p w14:paraId="5B8850FE" w14:textId="77777777" w:rsidR="008541A8" w:rsidRPr="00711388" w:rsidRDefault="008541A8" w:rsidP="008541A8">
      <w:pPr>
        <w:rPr>
          <w:lang w:val="en-GB"/>
        </w:rPr>
      </w:pPr>
    </w:p>
    <w:tbl>
      <w:tblPr>
        <w:tblW w:w="9286" w:type="dxa"/>
        <w:tblInd w:w="111" w:type="dxa"/>
        <w:tblLayout w:type="fixed"/>
        <w:tblLook w:val="0000" w:firstRow="0" w:lastRow="0" w:firstColumn="0" w:lastColumn="0" w:noHBand="0" w:noVBand="0"/>
      </w:tblPr>
      <w:tblGrid>
        <w:gridCol w:w="1840"/>
        <w:gridCol w:w="2126"/>
        <w:gridCol w:w="5320"/>
      </w:tblGrid>
      <w:tr w:rsidR="00626033" w:rsidRPr="00711388" w14:paraId="5FD32358" w14:textId="77777777" w:rsidTr="00094ABA">
        <w:tc>
          <w:tcPr>
            <w:tcW w:w="1840" w:type="dxa"/>
            <w:tcBorders>
              <w:top w:val="single" w:sz="2" w:space="0" w:color="auto"/>
              <w:left w:val="single" w:sz="2" w:space="0" w:color="auto"/>
              <w:bottom w:val="single" w:sz="2" w:space="0" w:color="auto"/>
              <w:right w:val="single" w:sz="2" w:space="0" w:color="auto"/>
            </w:tcBorders>
          </w:tcPr>
          <w:p w14:paraId="1797FEFC" w14:textId="77777777" w:rsidR="00F407A5" w:rsidRPr="00711388" w:rsidRDefault="00F407A5" w:rsidP="00A241C2">
            <w:pPr>
              <w:adjustRightInd w:val="0"/>
              <w:spacing w:before="0" w:after="0"/>
              <w:jc w:val="left"/>
              <w:rPr>
                <w:lang w:val="en-GB"/>
              </w:rPr>
            </w:pPr>
          </w:p>
        </w:tc>
        <w:tc>
          <w:tcPr>
            <w:tcW w:w="2126" w:type="dxa"/>
            <w:tcBorders>
              <w:top w:val="single" w:sz="2" w:space="0" w:color="auto"/>
              <w:left w:val="single" w:sz="2" w:space="0" w:color="auto"/>
              <w:bottom w:val="single" w:sz="2" w:space="0" w:color="auto"/>
              <w:right w:val="single" w:sz="2" w:space="0" w:color="auto"/>
            </w:tcBorders>
          </w:tcPr>
          <w:p w14:paraId="3D1DD3CD" w14:textId="77777777" w:rsidR="00F407A5" w:rsidRPr="00711388" w:rsidRDefault="00F407A5" w:rsidP="00A241C2">
            <w:pPr>
              <w:pStyle w:val="NormalCentered"/>
              <w:rPr>
                <w:lang w:val="en-GB"/>
              </w:rPr>
            </w:pPr>
            <w:r w:rsidRPr="00711388">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3C533989" w14:textId="77777777" w:rsidR="00F407A5" w:rsidRPr="00711388" w:rsidRDefault="00F407A5" w:rsidP="00A241C2">
            <w:pPr>
              <w:pStyle w:val="NormalCentered"/>
              <w:rPr>
                <w:lang w:val="en-GB"/>
              </w:rPr>
            </w:pPr>
            <w:r w:rsidRPr="00711388">
              <w:rPr>
                <w:lang w:val="en-GB"/>
              </w:rPr>
              <w:t>INSTRUCTIONS</w:t>
            </w:r>
          </w:p>
        </w:tc>
      </w:tr>
      <w:tr w:rsidR="00626033" w:rsidRPr="00711388" w14:paraId="0F68CAC6"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41FFDA5C" w14:textId="77777777" w:rsidR="00F407A5" w:rsidRPr="00711388" w:rsidRDefault="00F407A5" w:rsidP="00A241C2">
            <w:pPr>
              <w:pStyle w:val="NormalCentered"/>
              <w:jc w:val="left"/>
              <w:rPr>
                <w:lang w:val="en-GB"/>
              </w:rPr>
            </w:pPr>
            <w:r w:rsidRPr="00711388">
              <w:rPr>
                <w:i/>
                <w:lang w:val="en-GB"/>
              </w:rPr>
              <w:t>List of underwriting entities</w:t>
            </w:r>
          </w:p>
        </w:tc>
      </w:tr>
      <w:tr w:rsidR="00626033" w:rsidRPr="00711388" w14:paraId="7CA40120" w14:textId="77777777" w:rsidTr="00094ABA">
        <w:tc>
          <w:tcPr>
            <w:tcW w:w="1840" w:type="dxa"/>
            <w:tcBorders>
              <w:top w:val="single" w:sz="2" w:space="0" w:color="auto"/>
              <w:left w:val="single" w:sz="2" w:space="0" w:color="auto"/>
              <w:bottom w:val="single" w:sz="2" w:space="0" w:color="auto"/>
              <w:right w:val="single" w:sz="2" w:space="0" w:color="auto"/>
            </w:tcBorders>
          </w:tcPr>
          <w:p w14:paraId="4237CF1E" w14:textId="77777777" w:rsidR="00F407A5" w:rsidRPr="00711388" w:rsidRDefault="00F407A5" w:rsidP="00A241C2">
            <w:pPr>
              <w:pStyle w:val="NormalCentered"/>
              <w:jc w:val="left"/>
              <w:rPr>
                <w:i/>
                <w:iCs/>
                <w:lang w:val="en-GB"/>
              </w:rPr>
            </w:pPr>
            <w:r w:rsidRPr="00711388">
              <w:rPr>
                <w:lang w:val="en-GB"/>
              </w:rPr>
              <w:t>C0010</w:t>
            </w:r>
          </w:p>
        </w:tc>
        <w:tc>
          <w:tcPr>
            <w:tcW w:w="2126" w:type="dxa"/>
            <w:tcBorders>
              <w:top w:val="single" w:sz="2" w:space="0" w:color="auto"/>
              <w:left w:val="single" w:sz="2" w:space="0" w:color="auto"/>
              <w:bottom w:val="single" w:sz="2" w:space="0" w:color="auto"/>
              <w:right w:val="single" w:sz="2" w:space="0" w:color="auto"/>
            </w:tcBorders>
          </w:tcPr>
          <w:p w14:paraId="72118CC9" w14:textId="77777777" w:rsidR="00F407A5" w:rsidRPr="00711388" w:rsidRDefault="00F407A5" w:rsidP="00FE0862">
            <w:pPr>
              <w:pStyle w:val="NormalCentered"/>
              <w:jc w:val="left"/>
              <w:rPr>
                <w:lang w:val="en-GB"/>
              </w:rPr>
            </w:pPr>
            <w:r w:rsidRPr="00711388">
              <w:rPr>
                <w:lang w:val="en-GB"/>
              </w:rPr>
              <w:t xml:space="preserve">Underwriting entity </w:t>
            </w:r>
            <w:r w:rsidR="00FE0862" w:rsidRPr="00711388">
              <w:rPr>
                <w:lang w:val="en-GB"/>
              </w:rPr>
              <w:t>code</w:t>
            </w:r>
          </w:p>
        </w:tc>
        <w:tc>
          <w:tcPr>
            <w:tcW w:w="5320" w:type="dxa"/>
            <w:tcBorders>
              <w:top w:val="single" w:sz="2" w:space="0" w:color="auto"/>
              <w:left w:val="single" w:sz="2" w:space="0" w:color="auto"/>
              <w:bottom w:val="single" w:sz="2" w:space="0" w:color="auto"/>
              <w:right w:val="single" w:sz="2" w:space="0" w:color="auto"/>
            </w:tcBorders>
          </w:tcPr>
          <w:p w14:paraId="2652E186" w14:textId="14BD3F89" w:rsidR="001C13B7" w:rsidRPr="00711388" w:rsidRDefault="001C13B7" w:rsidP="001C13B7">
            <w:pPr>
              <w:pStyle w:val="NormalCentered"/>
              <w:jc w:val="left"/>
              <w:rPr>
                <w:lang w:val="en-GB"/>
              </w:rPr>
            </w:pPr>
            <w:r w:rsidRPr="00711388">
              <w:rPr>
                <w:lang w:val="en-GB"/>
              </w:rPr>
              <w:t>The identification code of the underwriting entity shall be the LEI for the head office. Where a non-EEA branch has a LEI distinct from that of the head office, this LEI shall be used as the underwriting entity number.</w:t>
            </w:r>
          </w:p>
          <w:p w14:paraId="54A297BD" w14:textId="42065766" w:rsidR="00F407A5" w:rsidRPr="00711388" w:rsidRDefault="001C13B7" w:rsidP="00B4135A">
            <w:pPr>
              <w:pStyle w:val="NormalCentered"/>
              <w:jc w:val="left"/>
              <w:rPr>
                <w:lang w:val="en-GB"/>
              </w:rPr>
            </w:pPr>
            <w:r w:rsidRPr="00711388">
              <w:rPr>
                <w:lang w:val="en-GB"/>
              </w:rPr>
              <w:t>For EEA branches and non-EEA branches which do not have a distinct LEI,</w:t>
            </w:r>
            <w:r w:rsidR="00F407A5" w:rsidRPr="00711388">
              <w:rPr>
                <w:lang w:val="en-GB"/>
              </w:rPr>
              <w:t xml:space="preserve"> a specific code </w:t>
            </w:r>
            <w:r w:rsidRPr="00711388">
              <w:rPr>
                <w:lang w:val="en-GB"/>
              </w:rPr>
              <w:t>shall be</w:t>
            </w:r>
            <w:r w:rsidR="00F407A5" w:rsidRPr="00711388">
              <w:rPr>
                <w:lang w:val="en-GB"/>
              </w:rPr>
              <w:t xml:space="preserve"> attributed by the undertaking</w:t>
            </w:r>
            <w:r w:rsidRPr="00711388">
              <w:rPr>
                <w:lang w:val="en-GB"/>
              </w:rPr>
              <w:t xml:space="preserve">. Such </w:t>
            </w:r>
            <w:r w:rsidR="00F407A5" w:rsidRPr="00711388">
              <w:rPr>
                <w:lang w:val="en-GB"/>
              </w:rPr>
              <w:t>code shall be unique for the specific underwriting entity and shall not overlap with any other code attributed by the undertaking or LEI code.</w:t>
            </w:r>
          </w:p>
        </w:tc>
      </w:tr>
      <w:tr w:rsidR="00626033" w:rsidRPr="00711388" w14:paraId="7E6C848B" w14:textId="77777777" w:rsidTr="00094ABA">
        <w:tc>
          <w:tcPr>
            <w:tcW w:w="1840" w:type="dxa"/>
            <w:tcBorders>
              <w:top w:val="single" w:sz="2" w:space="0" w:color="auto"/>
              <w:left w:val="single" w:sz="2" w:space="0" w:color="auto"/>
              <w:bottom w:val="single" w:sz="2" w:space="0" w:color="auto"/>
              <w:right w:val="single" w:sz="2" w:space="0" w:color="auto"/>
            </w:tcBorders>
          </w:tcPr>
          <w:p w14:paraId="5885C2D3" w14:textId="117DA92C" w:rsidR="007E2ABC" w:rsidRPr="00711388" w:rsidRDefault="007E2ABC" w:rsidP="00A241C2">
            <w:pPr>
              <w:pStyle w:val="NormalCentered"/>
              <w:jc w:val="left"/>
              <w:rPr>
                <w:lang w:val="en-GB"/>
              </w:rPr>
            </w:pPr>
            <w:r w:rsidRPr="00711388">
              <w:rPr>
                <w:lang w:val="en-GB"/>
              </w:rPr>
              <w:lastRenderedPageBreak/>
              <w:t>C0011</w:t>
            </w:r>
          </w:p>
        </w:tc>
        <w:tc>
          <w:tcPr>
            <w:tcW w:w="2126" w:type="dxa"/>
            <w:tcBorders>
              <w:top w:val="single" w:sz="2" w:space="0" w:color="auto"/>
              <w:left w:val="single" w:sz="2" w:space="0" w:color="auto"/>
              <w:bottom w:val="single" w:sz="2" w:space="0" w:color="auto"/>
              <w:right w:val="single" w:sz="2" w:space="0" w:color="auto"/>
            </w:tcBorders>
          </w:tcPr>
          <w:p w14:paraId="1E9003CD" w14:textId="219FCE5C" w:rsidR="007E2ABC" w:rsidRPr="00711388" w:rsidRDefault="007E2ABC" w:rsidP="00FE0862">
            <w:pPr>
              <w:pStyle w:val="NormalCentered"/>
              <w:jc w:val="left"/>
              <w:rPr>
                <w:lang w:val="en-GB"/>
              </w:rPr>
            </w:pPr>
            <w:r w:rsidRPr="00711388">
              <w:rPr>
                <w:lang w:val="en-GB"/>
              </w:rPr>
              <w:t>Type of underwriting entity code</w:t>
            </w:r>
          </w:p>
        </w:tc>
        <w:tc>
          <w:tcPr>
            <w:tcW w:w="5320" w:type="dxa"/>
            <w:tcBorders>
              <w:top w:val="single" w:sz="2" w:space="0" w:color="auto"/>
              <w:left w:val="single" w:sz="2" w:space="0" w:color="auto"/>
              <w:bottom w:val="single" w:sz="2" w:space="0" w:color="auto"/>
              <w:right w:val="single" w:sz="2" w:space="0" w:color="auto"/>
            </w:tcBorders>
          </w:tcPr>
          <w:p w14:paraId="396EA1C9" w14:textId="45FEB733" w:rsidR="007E2ABC" w:rsidRPr="00711388" w:rsidRDefault="007E2ABC" w:rsidP="007E2ABC">
            <w:pPr>
              <w:pStyle w:val="NormalCentered"/>
              <w:jc w:val="left"/>
              <w:rPr>
                <w:lang w:val="en-GB"/>
              </w:rPr>
            </w:pPr>
            <w:r w:rsidRPr="00711388">
              <w:rPr>
                <w:lang w:val="en-GB"/>
              </w:rPr>
              <w:t>Identification of the code used in item ‘Underwriting entity code’:</w:t>
            </w:r>
          </w:p>
          <w:p w14:paraId="64416573" w14:textId="2D5BC330" w:rsidR="007E2ABC" w:rsidRPr="00711388" w:rsidRDefault="007E2ABC" w:rsidP="007E2ABC">
            <w:pPr>
              <w:pStyle w:val="NormalCentered"/>
              <w:jc w:val="left"/>
              <w:rPr>
                <w:lang w:val="en-GB"/>
              </w:rPr>
            </w:pPr>
            <w:r w:rsidRPr="00711388">
              <w:rPr>
                <w:lang w:val="en-GB"/>
              </w:rPr>
              <w:t xml:space="preserve">1 </w:t>
            </w:r>
            <w:r w:rsidR="00845F43" w:rsidRPr="00711388">
              <w:rPr>
                <w:lang w:val="en-GB"/>
              </w:rPr>
              <w:t>-</w:t>
            </w:r>
            <w:r w:rsidRPr="00711388">
              <w:rPr>
                <w:lang w:val="en-GB"/>
              </w:rPr>
              <w:t xml:space="preserve"> LEI</w:t>
            </w:r>
          </w:p>
          <w:p w14:paraId="15EE9F93" w14:textId="448BA963" w:rsidR="007E2ABC" w:rsidRPr="00711388" w:rsidRDefault="007E2ABC" w:rsidP="007E2ABC">
            <w:pPr>
              <w:pStyle w:val="NormalCentered"/>
              <w:jc w:val="left"/>
              <w:rPr>
                <w:lang w:val="en-GB"/>
              </w:rPr>
            </w:pPr>
            <w:r w:rsidRPr="00711388">
              <w:rPr>
                <w:lang w:val="en-GB"/>
              </w:rPr>
              <w:t xml:space="preserve">2 </w:t>
            </w:r>
            <w:r w:rsidR="00845F43" w:rsidRPr="00711388">
              <w:rPr>
                <w:lang w:val="en-GB"/>
              </w:rPr>
              <w:t>-</w:t>
            </w:r>
            <w:r w:rsidRPr="00711388">
              <w:rPr>
                <w:lang w:val="en-GB"/>
              </w:rPr>
              <w:t xml:space="preserve"> Specific code</w:t>
            </w:r>
          </w:p>
        </w:tc>
      </w:tr>
      <w:tr w:rsidR="00626033" w:rsidRPr="00711388" w14:paraId="2C2CD974" w14:textId="77777777" w:rsidTr="00094ABA">
        <w:tc>
          <w:tcPr>
            <w:tcW w:w="1840" w:type="dxa"/>
            <w:tcBorders>
              <w:top w:val="single" w:sz="2" w:space="0" w:color="auto"/>
              <w:left w:val="single" w:sz="2" w:space="0" w:color="auto"/>
              <w:bottom w:val="single" w:sz="2" w:space="0" w:color="auto"/>
              <w:right w:val="single" w:sz="2" w:space="0" w:color="auto"/>
            </w:tcBorders>
          </w:tcPr>
          <w:p w14:paraId="3ACC362A" w14:textId="77777777" w:rsidR="00F407A5" w:rsidRPr="00711388" w:rsidRDefault="00F407A5" w:rsidP="00A241C2">
            <w:pPr>
              <w:pStyle w:val="NormalCentered"/>
              <w:jc w:val="left"/>
              <w:rPr>
                <w:i/>
                <w:iCs/>
                <w:lang w:val="en-GB"/>
              </w:rPr>
            </w:pPr>
            <w:r w:rsidRPr="00711388">
              <w:rPr>
                <w:lang w:val="en-GB"/>
              </w:rPr>
              <w:t>C0020</w:t>
            </w:r>
          </w:p>
        </w:tc>
        <w:tc>
          <w:tcPr>
            <w:tcW w:w="2126" w:type="dxa"/>
            <w:tcBorders>
              <w:top w:val="single" w:sz="2" w:space="0" w:color="auto"/>
              <w:left w:val="single" w:sz="2" w:space="0" w:color="auto"/>
              <w:bottom w:val="single" w:sz="2" w:space="0" w:color="auto"/>
              <w:right w:val="single" w:sz="2" w:space="0" w:color="auto"/>
            </w:tcBorders>
          </w:tcPr>
          <w:p w14:paraId="4746C7BE" w14:textId="4A26ED41" w:rsidR="00F407A5" w:rsidRPr="00711388" w:rsidRDefault="00F407A5" w:rsidP="00A241C2">
            <w:pPr>
              <w:pStyle w:val="NormalCentered"/>
              <w:jc w:val="left"/>
              <w:rPr>
                <w:lang w:val="en-GB"/>
              </w:rPr>
            </w:pPr>
            <w:r w:rsidRPr="00711388">
              <w:rPr>
                <w:lang w:val="en-GB"/>
              </w:rPr>
              <w:t xml:space="preserve">Type of </w:t>
            </w:r>
            <w:ins w:id="429" w:author="Author">
              <w:r w:rsidR="00601F60" w:rsidRPr="00711388">
                <w:rPr>
                  <w:lang w:val="en-GB"/>
                </w:rPr>
                <w:t xml:space="preserve">underwriting </w:t>
              </w:r>
            </w:ins>
            <w:r w:rsidRPr="00711388">
              <w:rPr>
                <w:lang w:val="en-GB"/>
              </w:rPr>
              <w:t>entity</w:t>
            </w:r>
          </w:p>
        </w:tc>
        <w:tc>
          <w:tcPr>
            <w:tcW w:w="5320" w:type="dxa"/>
            <w:tcBorders>
              <w:top w:val="single" w:sz="2" w:space="0" w:color="auto"/>
              <w:left w:val="single" w:sz="2" w:space="0" w:color="auto"/>
              <w:bottom w:val="single" w:sz="2" w:space="0" w:color="auto"/>
              <w:right w:val="single" w:sz="2" w:space="0" w:color="auto"/>
            </w:tcBorders>
          </w:tcPr>
          <w:p w14:paraId="01699FBD" w14:textId="1654EAD2" w:rsidR="00F407A5" w:rsidRPr="00711388" w:rsidRDefault="00F407A5" w:rsidP="00A241C2">
            <w:pPr>
              <w:pStyle w:val="NormalCentered"/>
              <w:jc w:val="left"/>
              <w:rPr>
                <w:lang w:val="en-GB"/>
              </w:rPr>
            </w:pPr>
            <w:r w:rsidRPr="00711388">
              <w:rPr>
                <w:lang w:val="en-GB"/>
              </w:rPr>
              <w:t xml:space="preserve">Identification of the type of </w:t>
            </w:r>
            <w:ins w:id="430" w:author="Author">
              <w:r w:rsidR="00FC01FB" w:rsidRPr="00711388">
                <w:rPr>
                  <w:lang w:val="en-GB"/>
                </w:rPr>
                <w:t xml:space="preserve">underwriting </w:t>
              </w:r>
            </w:ins>
            <w:r w:rsidRPr="00711388">
              <w:rPr>
                <w:lang w:val="en-GB"/>
              </w:rPr>
              <w:t>entity. The following closed list shall be used:</w:t>
            </w:r>
          </w:p>
          <w:p w14:paraId="4C21D5B9" w14:textId="20C7AE9D" w:rsidR="00F407A5" w:rsidRPr="00711388" w:rsidRDefault="00F407A5" w:rsidP="00A241C2">
            <w:pPr>
              <w:pStyle w:val="NormalCentered"/>
              <w:jc w:val="left"/>
              <w:rPr>
                <w:lang w:val="en-GB"/>
              </w:rPr>
            </w:pPr>
            <w:r w:rsidRPr="00711388">
              <w:rPr>
                <w:lang w:val="en-GB"/>
              </w:rPr>
              <w:t xml:space="preserve">1 </w:t>
            </w:r>
            <w:r w:rsidR="00711388" w:rsidRPr="00711388">
              <w:rPr>
                <w:lang w:val="en-GB"/>
              </w:rPr>
              <w:t>-</w:t>
            </w:r>
            <w:r w:rsidRPr="00711388">
              <w:rPr>
                <w:lang w:val="en-GB"/>
              </w:rPr>
              <w:t xml:space="preserve"> Head office</w:t>
            </w:r>
          </w:p>
          <w:p w14:paraId="4910FFA9" w14:textId="57532783" w:rsidR="00F407A5" w:rsidRPr="00711388" w:rsidRDefault="00F407A5" w:rsidP="00A241C2">
            <w:pPr>
              <w:pStyle w:val="NormalCentered"/>
              <w:jc w:val="left"/>
              <w:rPr>
                <w:lang w:val="en-GB"/>
              </w:rPr>
            </w:pPr>
            <w:r w:rsidRPr="00711388">
              <w:rPr>
                <w:lang w:val="en-GB"/>
              </w:rPr>
              <w:t xml:space="preserve">2 </w:t>
            </w:r>
            <w:r w:rsidR="00711388" w:rsidRPr="00711388">
              <w:rPr>
                <w:lang w:val="en-GB"/>
              </w:rPr>
              <w:t>-</w:t>
            </w:r>
            <w:r w:rsidRPr="00711388">
              <w:rPr>
                <w:lang w:val="en-GB"/>
              </w:rPr>
              <w:t xml:space="preserve"> Branch </w:t>
            </w:r>
          </w:p>
        </w:tc>
      </w:tr>
      <w:tr w:rsidR="00626033" w:rsidRPr="00711388" w14:paraId="1867DBDF" w14:textId="77777777" w:rsidTr="00094ABA">
        <w:tc>
          <w:tcPr>
            <w:tcW w:w="1840" w:type="dxa"/>
            <w:tcBorders>
              <w:top w:val="single" w:sz="2" w:space="0" w:color="auto"/>
              <w:left w:val="single" w:sz="2" w:space="0" w:color="auto"/>
              <w:bottom w:val="single" w:sz="2" w:space="0" w:color="auto"/>
              <w:right w:val="single" w:sz="2" w:space="0" w:color="auto"/>
            </w:tcBorders>
          </w:tcPr>
          <w:p w14:paraId="4F9EEF90" w14:textId="77777777" w:rsidR="00F407A5" w:rsidRPr="00711388" w:rsidRDefault="00F407A5" w:rsidP="00A241C2">
            <w:pPr>
              <w:pStyle w:val="NormalCentered"/>
              <w:jc w:val="left"/>
              <w:rPr>
                <w:i/>
                <w:iCs/>
                <w:lang w:val="en-GB"/>
              </w:rPr>
            </w:pPr>
            <w:r w:rsidRPr="00711388">
              <w:rPr>
                <w:lang w:val="en-GB"/>
              </w:rPr>
              <w:t>C00</w:t>
            </w:r>
            <w:r w:rsidR="00222A6B" w:rsidRPr="00711388">
              <w:rPr>
                <w:lang w:val="en-GB"/>
              </w:rPr>
              <w:t>30</w:t>
            </w:r>
          </w:p>
        </w:tc>
        <w:tc>
          <w:tcPr>
            <w:tcW w:w="2126" w:type="dxa"/>
            <w:tcBorders>
              <w:top w:val="single" w:sz="2" w:space="0" w:color="auto"/>
              <w:left w:val="single" w:sz="2" w:space="0" w:color="auto"/>
              <w:bottom w:val="single" w:sz="2" w:space="0" w:color="auto"/>
              <w:right w:val="single" w:sz="2" w:space="0" w:color="auto"/>
            </w:tcBorders>
          </w:tcPr>
          <w:p w14:paraId="1F593889" w14:textId="77777777" w:rsidR="00F407A5" w:rsidRPr="00711388" w:rsidRDefault="00F407A5" w:rsidP="00A241C2">
            <w:pPr>
              <w:pStyle w:val="NormalCentered"/>
              <w:jc w:val="left"/>
              <w:rPr>
                <w:lang w:val="en-GB"/>
              </w:rPr>
            </w:pPr>
            <w:r w:rsidRPr="00711388">
              <w:rPr>
                <w:lang w:val="en-GB"/>
              </w:rPr>
              <w:t>Type of branch localisation</w:t>
            </w:r>
          </w:p>
        </w:tc>
        <w:tc>
          <w:tcPr>
            <w:tcW w:w="5320" w:type="dxa"/>
            <w:tcBorders>
              <w:top w:val="single" w:sz="2" w:space="0" w:color="auto"/>
              <w:left w:val="single" w:sz="2" w:space="0" w:color="auto"/>
              <w:bottom w:val="single" w:sz="2" w:space="0" w:color="auto"/>
              <w:right w:val="single" w:sz="2" w:space="0" w:color="auto"/>
            </w:tcBorders>
          </w:tcPr>
          <w:p w14:paraId="3CDAB5B6" w14:textId="1027462D" w:rsidR="00F407A5" w:rsidRPr="00711388" w:rsidRDefault="00F407A5" w:rsidP="00A241C2">
            <w:pPr>
              <w:pStyle w:val="NormalCentered"/>
              <w:jc w:val="left"/>
              <w:rPr>
                <w:lang w:val="en-GB"/>
              </w:rPr>
            </w:pPr>
            <w:r w:rsidRPr="00711388">
              <w:rPr>
                <w:lang w:val="en-GB"/>
              </w:rPr>
              <w:t>Identification of the type of branch. The following closed list shall be used:</w:t>
            </w:r>
          </w:p>
          <w:p w14:paraId="2D79EE12" w14:textId="575183D6" w:rsidR="00F407A5" w:rsidRPr="00711388" w:rsidRDefault="00F407A5" w:rsidP="00A241C2">
            <w:pPr>
              <w:pStyle w:val="NormalCentered"/>
              <w:jc w:val="left"/>
              <w:rPr>
                <w:lang w:val="en-GB"/>
              </w:rPr>
            </w:pPr>
            <w:r w:rsidRPr="00711388">
              <w:rPr>
                <w:lang w:val="en-GB"/>
              </w:rPr>
              <w:t xml:space="preserve">1 </w:t>
            </w:r>
            <w:r w:rsidR="00711388" w:rsidRPr="00711388">
              <w:rPr>
                <w:lang w:val="en-GB"/>
              </w:rPr>
              <w:t>-</w:t>
            </w:r>
            <w:r w:rsidRPr="00711388">
              <w:rPr>
                <w:lang w:val="en-GB"/>
              </w:rPr>
              <w:t xml:space="preserve"> EEA branch</w:t>
            </w:r>
          </w:p>
          <w:p w14:paraId="39AEF20B" w14:textId="2055110F" w:rsidR="00F407A5" w:rsidRPr="00711388" w:rsidRDefault="00F407A5" w:rsidP="00A241C2">
            <w:pPr>
              <w:pStyle w:val="NormalCentered"/>
              <w:jc w:val="left"/>
              <w:rPr>
                <w:lang w:val="en-GB"/>
              </w:rPr>
            </w:pPr>
            <w:r w:rsidRPr="00711388">
              <w:rPr>
                <w:lang w:val="en-GB"/>
              </w:rPr>
              <w:t xml:space="preserve">2 </w:t>
            </w:r>
            <w:r w:rsidR="00711388" w:rsidRPr="00711388">
              <w:rPr>
                <w:lang w:val="en-GB"/>
              </w:rPr>
              <w:t>-</w:t>
            </w:r>
            <w:r w:rsidRPr="00711388">
              <w:rPr>
                <w:lang w:val="en-GB"/>
              </w:rPr>
              <w:t xml:space="preserve"> Non-EEA branch </w:t>
            </w:r>
          </w:p>
          <w:p w14:paraId="0788711B" w14:textId="048B4E90" w:rsidR="00F407A5" w:rsidRPr="00711388" w:rsidRDefault="00F407A5" w:rsidP="00A241C2">
            <w:pPr>
              <w:pStyle w:val="NormalCentered"/>
              <w:jc w:val="left"/>
              <w:rPr>
                <w:lang w:val="en-GB"/>
              </w:rPr>
            </w:pPr>
            <w:r w:rsidRPr="00711388">
              <w:rPr>
                <w:lang w:val="en-GB"/>
              </w:rPr>
              <w:t xml:space="preserve">Where the “type of entity” has been identified as head office in C0020, this </w:t>
            </w:r>
            <w:del w:id="431" w:author="Author">
              <w:r w:rsidRPr="00711388">
                <w:rPr>
                  <w:lang w:val="en-GB"/>
                </w:rPr>
                <w:delText>field shall be left blank</w:delText>
              </w:r>
            </w:del>
            <w:ins w:id="432" w:author="Author">
              <w:r w:rsidR="006D2556" w:rsidRPr="00711388">
                <w:rPr>
                  <w:lang w:val="en-GB"/>
                </w:rPr>
                <w:t>item is not applicable</w:t>
              </w:r>
            </w:ins>
            <w:r w:rsidRPr="00711388">
              <w:rPr>
                <w:lang w:val="en-GB"/>
              </w:rPr>
              <w:t>.</w:t>
            </w:r>
          </w:p>
        </w:tc>
      </w:tr>
      <w:tr w:rsidR="00626033" w:rsidRPr="00711388" w14:paraId="652E0D20" w14:textId="77777777" w:rsidTr="00094ABA">
        <w:tc>
          <w:tcPr>
            <w:tcW w:w="1840" w:type="dxa"/>
            <w:tcBorders>
              <w:top w:val="single" w:sz="2" w:space="0" w:color="auto"/>
              <w:left w:val="single" w:sz="2" w:space="0" w:color="auto"/>
              <w:bottom w:val="single" w:sz="2" w:space="0" w:color="auto"/>
              <w:right w:val="single" w:sz="2" w:space="0" w:color="auto"/>
            </w:tcBorders>
          </w:tcPr>
          <w:p w14:paraId="636AC34A" w14:textId="77777777" w:rsidR="00F407A5" w:rsidRPr="00711388" w:rsidRDefault="00F407A5" w:rsidP="00A241C2">
            <w:pPr>
              <w:pStyle w:val="NormalCentered"/>
              <w:jc w:val="left"/>
              <w:rPr>
                <w:i/>
                <w:iCs/>
                <w:lang w:val="en-GB"/>
              </w:rPr>
            </w:pPr>
            <w:r w:rsidRPr="00711388">
              <w:rPr>
                <w:lang w:val="en-GB"/>
              </w:rPr>
              <w:t>C00</w:t>
            </w:r>
            <w:r w:rsidR="00222A6B" w:rsidRPr="00711388">
              <w:rPr>
                <w:lang w:val="en-GB"/>
              </w:rPr>
              <w:t>4</w:t>
            </w:r>
            <w:r w:rsidRPr="00711388">
              <w:rPr>
                <w:lang w:val="en-GB"/>
              </w:rPr>
              <w:t>0</w:t>
            </w:r>
          </w:p>
        </w:tc>
        <w:tc>
          <w:tcPr>
            <w:tcW w:w="2126" w:type="dxa"/>
            <w:tcBorders>
              <w:top w:val="single" w:sz="2" w:space="0" w:color="auto"/>
              <w:left w:val="single" w:sz="2" w:space="0" w:color="auto"/>
              <w:bottom w:val="single" w:sz="2" w:space="0" w:color="auto"/>
              <w:right w:val="single" w:sz="2" w:space="0" w:color="auto"/>
            </w:tcBorders>
          </w:tcPr>
          <w:p w14:paraId="11D2E074" w14:textId="77777777" w:rsidR="00F407A5" w:rsidRPr="00711388" w:rsidRDefault="00F407A5" w:rsidP="00A241C2">
            <w:pPr>
              <w:pStyle w:val="NormalCentered"/>
              <w:jc w:val="left"/>
              <w:rPr>
                <w:lang w:val="en-GB"/>
              </w:rPr>
            </w:pPr>
            <w:r w:rsidRPr="00711388">
              <w:rPr>
                <w:lang w:val="en-GB"/>
              </w:rPr>
              <w:t>Country of establishment</w:t>
            </w:r>
          </w:p>
        </w:tc>
        <w:tc>
          <w:tcPr>
            <w:tcW w:w="5320" w:type="dxa"/>
            <w:tcBorders>
              <w:top w:val="single" w:sz="2" w:space="0" w:color="auto"/>
              <w:left w:val="single" w:sz="2" w:space="0" w:color="auto"/>
              <w:bottom w:val="single" w:sz="2" w:space="0" w:color="auto"/>
              <w:right w:val="single" w:sz="2" w:space="0" w:color="auto"/>
            </w:tcBorders>
          </w:tcPr>
          <w:p w14:paraId="61F96B33" w14:textId="052ED007" w:rsidR="00F407A5" w:rsidRPr="00711388" w:rsidRDefault="00F407A5" w:rsidP="00A241C2">
            <w:pPr>
              <w:pStyle w:val="NormalCentered"/>
              <w:jc w:val="left"/>
              <w:rPr>
                <w:lang w:val="en-GB"/>
              </w:rPr>
            </w:pPr>
            <w:r w:rsidRPr="00711388">
              <w:rPr>
                <w:lang w:val="en-GB"/>
              </w:rPr>
              <w:t>Identify the ISO 3166</w:t>
            </w:r>
            <w:r w:rsidR="00711388" w:rsidRPr="00711388">
              <w:rPr>
                <w:lang w:val="en-GB"/>
              </w:rPr>
              <w:t>-</w:t>
            </w:r>
            <w:r w:rsidRPr="00711388">
              <w:rPr>
                <w:lang w:val="en-GB"/>
              </w:rPr>
              <w:t>1 alpha</w:t>
            </w:r>
            <w:r w:rsidR="00711388" w:rsidRPr="00711388">
              <w:rPr>
                <w:lang w:val="en-GB"/>
              </w:rPr>
              <w:t>-</w:t>
            </w:r>
            <w:r w:rsidRPr="00711388">
              <w:rPr>
                <w:lang w:val="en-GB"/>
              </w:rPr>
              <w:t>2 code of the country of establishment of each branch</w:t>
            </w:r>
            <w:ins w:id="433" w:author="Author">
              <w:r w:rsidR="006D2556" w:rsidRPr="00711388">
                <w:rPr>
                  <w:lang w:val="en-GB"/>
                </w:rPr>
                <w:t xml:space="preserve"> (i.e. the country where the branch is located (host country), when the contract was sold through a branch)</w:t>
              </w:r>
            </w:ins>
            <w:r w:rsidRPr="00711388">
              <w:rPr>
                <w:lang w:val="en-GB"/>
              </w:rPr>
              <w:t>.</w:t>
            </w:r>
          </w:p>
          <w:p w14:paraId="3892720C" w14:textId="6CA16157" w:rsidR="00F407A5" w:rsidRPr="00711388" w:rsidRDefault="00F407A5" w:rsidP="00A241C2">
            <w:pPr>
              <w:pStyle w:val="NormalCentered"/>
              <w:jc w:val="left"/>
              <w:rPr>
                <w:lang w:val="en-GB"/>
              </w:rPr>
            </w:pPr>
            <w:r w:rsidRPr="00711388">
              <w:rPr>
                <w:lang w:val="en-GB"/>
              </w:rPr>
              <w:t xml:space="preserve">This </w:t>
            </w:r>
            <w:del w:id="434" w:author="Author">
              <w:r w:rsidRPr="00711388">
                <w:rPr>
                  <w:lang w:val="en-GB"/>
                </w:rPr>
                <w:delText>field</w:delText>
              </w:r>
              <w:r w:rsidRPr="00711388" w:rsidDel="006D2556">
                <w:rPr>
                  <w:lang w:val="en-GB"/>
                </w:rPr>
                <w:delText xml:space="preserve"> </w:delText>
              </w:r>
            </w:del>
            <w:ins w:id="435" w:author="Author">
              <w:r w:rsidR="006D2556" w:rsidRPr="00711388">
                <w:rPr>
                  <w:lang w:val="en-GB"/>
                </w:rPr>
                <w:t>item</w:t>
              </w:r>
              <w:r w:rsidRPr="00711388">
                <w:rPr>
                  <w:lang w:val="en-GB"/>
                </w:rPr>
                <w:t xml:space="preserve"> </w:t>
              </w:r>
            </w:ins>
            <w:r w:rsidRPr="00711388">
              <w:rPr>
                <w:lang w:val="en-GB"/>
              </w:rPr>
              <w:t xml:space="preserve">is not applicable </w:t>
            </w:r>
            <w:del w:id="436" w:author="Author">
              <w:r w:rsidRPr="00711388">
                <w:rPr>
                  <w:lang w:val="en-GB"/>
                </w:rPr>
                <w:delText xml:space="preserve">(in this template) </w:delText>
              </w:r>
            </w:del>
            <w:r w:rsidRPr="00711388">
              <w:rPr>
                <w:lang w:val="en-GB"/>
              </w:rPr>
              <w:t>where “head office” is selected in C0020</w:t>
            </w:r>
            <w:del w:id="437" w:author="Author">
              <w:r w:rsidRPr="00711388">
                <w:rPr>
                  <w:lang w:val="en-GB"/>
                </w:rPr>
                <w:delText>, as in this case the country code is defined as the “Country of authorisation” reported in template S.01.02</w:delText>
              </w:r>
            </w:del>
            <w:ins w:id="438" w:author="Author">
              <w:r w:rsidR="006D2556" w:rsidRPr="00711388">
                <w:rPr>
                  <w:lang w:val="en-GB"/>
                </w:rPr>
                <w:t>.</w:t>
              </w:r>
            </w:ins>
          </w:p>
        </w:tc>
      </w:tr>
    </w:tbl>
    <w:p w14:paraId="32BA6B81" w14:textId="77777777" w:rsidR="008541A8" w:rsidRPr="00711388" w:rsidRDefault="008541A8" w:rsidP="008541A8">
      <w:pPr>
        <w:rPr>
          <w:lang w:val="en-GB"/>
        </w:rPr>
      </w:pPr>
    </w:p>
    <w:p w14:paraId="34BAF667" w14:textId="48318045" w:rsidR="00F407A5" w:rsidRPr="00711388" w:rsidRDefault="00F407A5" w:rsidP="00F407A5">
      <w:pPr>
        <w:pStyle w:val="ManualHeading2"/>
        <w:ind w:left="851" w:hanging="851"/>
        <w:rPr>
          <w:lang w:val="en-GB"/>
        </w:rPr>
      </w:pPr>
      <w:r w:rsidRPr="00711388">
        <w:rPr>
          <w:i/>
          <w:iCs/>
          <w:lang w:val="en-GB"/>
        </w:rPr>
        <w:t xml:space="preserve">S.04.04 </w:t>
      </w:r>
      <w:r w:rsidR="00845F43" w:rsidRPr="00711388">
        <w:rPr>
          <w:i/>
          <w:iCs/>
          <w:lang w:val="en-GB"/>
        </w:rPr>
        <w:t>-</w:t>
      </w:r>
      <w:r w:rsidRPr="00711388">
        <w:rPr>
          <w:i/>
          <w:iCs/>
          <w:lang w:val="en-GB"/>
        </w:rPr>
        <w:t xml:space="preserve"> Activity by country </w:t>
      </w:r>
      <w:r w:rsidR="00711388" w:rsidRPr="00711388">
        <w:rPr>
          <w:i/>
          <w:iCs/>
          <w:lang w:val="en-GB"/>
        </w:rPr>
        <w:t>-</w:t>
      </w:r>
      <w:r w:rsidRPr="00711388">
        <w:rPr>
          <w:i/>
          <w:iCs/>
          <w:lang w:val="en-GB"/>
        </w:rPr>
        <w:t xml:space="preserve"> location of underwriting</w:t>
      </w:r>
    </w:p>
    <w:p w14:paraId="038B8C49" w14:textId="77777777" w:rsidR="00F407A5" w:rsidRPr="00711388" w:rsidRDefault="00F407A5" w:rsidP="00F407A5">
      <w:pPr>
        <w:rPr>
          <w:lang w:val="en-GB"/>
        </w:rPr>
      </w:pPr>
      <w:r w:rsidRPr="00711388">
        <w:rPr>
          <w:i/>
          <w:iCs/>
          <w:lang w:val="en-GB"/>
        </w:rPr>
        <w:t>General comments</w:t>
      </w:r>
    </w:p>
    <w:p w14:paraId="1B918F35" w14:textId="77777777" w:rsidR="00F407A5" w:rsidRPr="00711388" w:rsidRDefault="00F407A5" w:rsidP="00F407A5">
      <w:pPr>
        <w:rPr>
          <w:lang w:val="en-GB"/>
        </w:rPr>
      </w:pPr>
      <w:r w:rsidRPr="00711388">
        <w:rPr>
          <w:lang w:val="en-GB"/>
        </w:rPr>
        <w:t>This section relates to annual submission of information for individual insurance and reinsurance undertakings only.</w:t>
      </w:r>
    </w:p>
    <w:p w14:paraId="0562BCCD" w14:textId="77777777" w:rsidR="00390774" w:rsidRDefault="00F407A5" w:rsidP="00F407A5">
      <w:pPr>
        <w:rPr>
          <w:ins w:id="439" w:author="Author"/>
          <w:lang w:val="en-GB"/>
        </w:rPr>
      </w:pPr>
      <w:r w:rsidRPr="00711388">
        <w:rPr>
          <w:lang w:val="en-GB"/>
        </w:rPr>
        <w:t xml:space="preserve">The reporting instructions for template S.04.04 should be read in conjunction with the reporting instructions for S.04.03 and S.04.05. Across these three templates, entities shall report all business from two </w:t>
      </w:r>
      <w:del w:id="440" w:author="Author">
        <w:r w:rsidRPr="00711388">
          <w:rPr>
            <w:lang w:val="en-GB"/>
          </w:rPr>
          <w:delText xml:space="preserve">distinct </w:delText>
        </w:r>
      </w:del>
      <w:r w:rsidRPr="00711388">
        <w:rPr>
          <w:lang w:val="en-GB"/>
        </w:rPr>
        <w:t>perspectives: location of underwriting and location of risk. Template S.04.04 focuses on the location of underwriting.</w:t>
      </w:r>
      <w:r w:rsidR="006D2556" w:rsidRPr="00711388">
        <w:rPr>
          <w:lang w:val="en-GB"/>
        </w:rPr>
        <w:t xml:space="preserve"> </w:t>
      </w:r>
    </w:p>
    <w:p w14:paraId="339D4187" w14:textId="1D39825A" w:rsidR="008C2FC3" w:rsidRPr="00711388" w:rsidRDefault="008C2FC3" w:rsidP="00F407A5">
      <w:pPr>
        <w:rPr>
          <w:ins w:id="441" w:author="Author"/>
          <w:lang w:val="en-GB"/>
        </w:rPr>
      </w:pPr>
      <w:ins w:id="442" w:author="Author">
        <w:r w:rsidRPr="008C2FC3">
          <w:t>The country of underwriting shall be understood as the country of law applicable to the contract.</w:t>
        </w:r>
      </w:ins>
    </w:p>
    <w:p w14:paraId="57875935" w14:textId="77777777" w:rsidR="00390774" w:rsidRPr="00711388" w:rsidRDefault="00390774" w:rsidP="00390774">
      <w:pPr>
        <w:rPr>
          <w:ins w:id="443" w:author="Author"/>
          <w:lang w:val="en-GB"/>
        </w:rPr>
      </w:pPr>
      <w:ins w:id="444" w:author="Author">
        <w:r w:rsidRPr="00711388">
          <w:rPr>
            <w:lang w:val="en-GB"/>
          </w:rPr>
          <w:t>In the event that the location of underwriting and location of risk coincide for all insurance and reinsurance business (for each underwriting entity and each line of business), template S.04.05 is not required and an entity shall report S.04.03 and S.04.04 only.</w:t>
        </w:r>
      </w:ins>
    </w:p>
    <w:p w14:paraId="3A2FB10E" w14:textId="63ABF949" w:rsidR="00F407A5" w:rsidRPr="00711388" w:rsidRDefault="006D2556" w:rsidP="00F407A5">
      <w:pPr>
        <w:rPr>
          <w:del w:id="445" w:author="Author"/>
          <w:lang w:val="en-GB"/>
        </w:rPr>
      </w:pPr>
      <w:del w:id="446" w:author="Author">
        <w:r w:rsidRPr="00711388">
          <w:rPr>
            <w:lang w:val="en-GB"/>
          </w:rPr>
          <w:lastRenderedPageBreak/>
          <w:delText>In the event that the location of underwriting and location of risk are identical for all insurance and reinsurance business, template S.04.05 is not required and an entity shall report S.04.03 and S.04.04 only.</w:delText>
        </w:r>
      </w:del>
    </w:p>
    <w:p w14:paraId="7A6D8237" w14:textId="1B8A2371" w:rsidR="006D2556" w:rsidRPr="00711388" w:rsidRDefault="006D2556" w:rsidP="006D2556">
      <w:pPr>
        <w:rPr>
          <w:lang w:val="en-GB"/>
        </w:rPr>
      </w:pPr>
      <w:r w:rsidRPr="00711388">
        <w:rPr>
          <w:lang w:val="en-GB"/>
        </w:rPr>
        <w:t>This template shall be reported from an accounting perspective (i.e. Local GAAP, or IFRS if accepted as local GAAP); however, it shall be fulfilled using the lines of business as defined in Annex I to Delegated Regulation (EU) 2015/35. Undertakings shall use the recognition and valuation basis as for the published financial statements (i.e. no new recognition or re</w:t>
      </w:r>
      <w:r w:rsidR="00711388" w:rsidRPr="00711388">
        <w:rPr>
          <w:lang w:val="en-GB"/>
        </w:rPr>
        <w:t>-</w:t>
      </w:r>
      <w:r w:rsidRPr="00711388">
        <w:rPr>
          <w:lang w:val="en-GB"/>
        </w:rPr>
        <w:t xml:space="preserve">valuation is required) except for the classification between investment contracts and insurance contracts when this is applicable in the financial statements. </w:t>
      </w:r>
    </w:p>
    <w:p w14:paraId="3E01A828" w14:textId="56296573" w:rsidR="006D2556" w:rsidRPr="00711388" w:rsidRDefault="006D2556" w:rsidP="006D2556">
      <w:pPr>
        <w:rPr>
          <w:lang w:val="en-GB"/>
        </w:rPr>
      </w:pPr>
      <w:r w:rsidRPr="00711388">
        <w:rPr>
          <w:lang w:val="en-GB"/>
        </w:rPr>
        <w:t>The information in these templates shall be presented gross, without deduction of reinsurance ceded.</w:t>
      </w:r>
    </w:p>
    <w:p w14:paraId="52A846E4" w14:textId="17B4C68B" w:rsidR="00F407A5" w:rsidRDefault="00F407A5" w:rsidP="00F407A5">
      <w:pPr>
        <w:rPr>
          <w:ins w:id="447" w:author="Author"/>
          <w:lang w:val="en-GB"/>
        </w:rPr>
      </w:pPr>
      <w:r w:rsidRPr="00711388">
        <w:rPr>
          <w:lang w:val="en-GB"/>
        </w:rPr>
        <w:t xml:space="preserve">The information shall be reported distinguishing between the business underwritten in the country in which each of the underwriting entities (as listed in template S.04.03) are established and business </w:t>
      </w:r>
      <w:del w:id="448" w:author="Author">
        <w:r w:rsidRPr="00711388">
          <w:rPr>
            <w:lang w:val="en-GB"/>
          </w:rPr>
          <w:delText xml:space="preserve">underwritten </w:delText>
        </w:r>
      </w:del>
      <w:r w:rsidRPr="00711388">
        <w:rPr>
          <w:lang w:val="en-GB"/>
        </w:rPr>
        <w:t>in each of the other countries belonging to the EEA under freedom to provide services (FPS)</w:t>
      </w:r>
      <w:del w:id="449" w:author="Author">
        <w:r w:rsidRPr="00711388">
          <w:rPr>
            <w:lang w:val="en-GB"/>
          </w:rPr>
          <w:delText xml:space="preserve"> by each of the underwriting entities</w:delText>
        </w:r>
      </w:del>
      <w:r w:rsidRPr="00711388">
        <w:rPr>
          <w:lang w:val="en-GB"/>
        </w:rPr>
        <w:t>.</w:t>
      </w:r>
    </w:p>
    <w:p w14:paraId="0CCCEF75" w14:textId="77777777" w:rsidR="007862B8" w:rsidRPr="00711388" w:rsidRDefault="007862B8" w:rsidP="00F407A5">
      <w:pPr>
        <w:rPr>
          <w:lang w:val="en-GB"/>
        </w:rPr>
      </w:pPr>
    </w:p>
    <w:p w14:paraId="1CB48CBF" w14:textId="0E3F5EF8" w:rsidR="00F407A5" w:rsidRPr="00711388" w:rsidRDefault="00F407A5" w:rsidP="004A1689">
      <w:pPr>
        <w:rPr>
          <w:lang w:val="en-GB"/>
        </w:rPr>
      </w:pPr>
      <w:r w:rsidRPr="00711388">
        <w:rPr>
          <w:lang w:val="en-GB"/>
        </w:rPr>
        <w:t>Any business underwritten by an underwriting entity which is not underwritten under freedom to provide services shall be classified as business underwritten in the country in which the underwriting entity is established</w:t>
      </w:r>
      <w:ins w:id="450" w:author="Author">
        <w:r w:rsidR="006D2556" w:rsidRPr="00711388">
          <w:rPr>
            <w:lang w:val="en-GB"/>
          </w:rPr>
          <w:t xml:space="preserve"> and shall appear in C0010.</w:t>
        </w:r>
        <w:del w:id="451" w:author="Author">
          <w:r w:rsidR="006D2556" w:rsidRPr="00711388" w:rsidDel="003323F0">
            <w:rPr>
              <w:lang w:val="en-GB"/>
            </w:rPr>
            <w:delText xml:space="preserve">  </w:delText>
          </w:r>
        </w:del>
        <w:r w:rsidR="003323F0">
          <w:rPr>
            <w:lang w:val="en-GB"/>
          </w:rPr>
          <w:t xml:space="preserve"> </w:t>
        </w:r>
        <w:r w:rsidR="006D2556" w:rsidRPr="00711388">
          <w:rPr>
            <w:lang w:val="en-GB"/>
          </w:rPr>
          <w:t>The total business underwritten by the entity under freedom to provide services shall appear in C0020</w:t>
        </w:r>
      </w:ins>
      <w:r w:rsidRPr="00711388">
        <w:rPr>
          <w:lang w:val="en-GB"/>
        </w:rPr>
        <w:t>.</w:t>
      </w:r>
    </w:p>
    <w:p w14:paraId="55882EC9" w14:textId="10B0A564" w:rsidR="00F407A5" w:rsidRPr="00711388" w:rsidRDefault="006D2556" w:rsidP="004A1689">
      <w:pPr>
        <w:rPr>
          <w:ins w:id="452" w:author="Author"/>
          <w:lang w:val="en-GB"/>
        </w:rPr>
      </w:pPr>
      <w:ins w:id="453" w:author="Author">
        <w:r w:rsidRPr="00711388">
          <w:rPr>
            <w:lang w:val="en-GB"/>
          </w:rPr>
          <w:t xml:space="preserve">The business underwritten by the entity under freedom to provide services, shall be separately disclosed for each host EEA country. As such, </w:t>
        </w:r>
      </w:ins>
      <w:del w:id="454" w:author="Author">
        <w:r w:rsidR="00F407A5" w:rsidRPr="00711388" w:rsidDel="006D2556">
          <w:rPr>
            <w:lang w:val="en-GB"/>
          </w:rPr>
          <w:delText xml:space="preserve">The </w:delText>
        </w:r>
      </w:del>
      <w:ins w:id="455" w:author="Author">
        <w:r w:rsidRPr="00711388">
          <w:rPr>
            <w:lang w:val="en-GB"/>
          </w:rPr>
          <w:t>the</w:t>
        </w:r>
        <w:r w:rsidR="00F407A5" w:rsidRPr="00711388">
          <w:rPr>
            <w:lang w:val="en-GB"/>
          </w:rPr>
          <w:t xml:space="preserve"> </w:t>
        </w:r>
      </w:ins>
      <w:r w:rsidR="00F407A5" w:rsidRPr="00711388">
        <w:rPr>
          <w:lang w:val="en-GB"/>
        </w:rPr>
        <w:t>summation of any row in C0030 across all considered countries shall total to the value provided in C0020 for that same row.</w:t>
      </w:r>
    </w:p>
    <w:p w14:paraId="569DD211" w14:textId="4FA5E8D1" w:rsidR="006D2556" w:rsidRPr="00711388" w:rsidRDefault="006D2556" w:rsidP="006D2556">
      <w:pPr>
        <w:rPr>
          <w:ins w:id="456" w:author="Author"/>
          <w:lang w:val="en-GB"/>
        </w:rPr>
      </w:pPr>
      <w:ins w:id="457" w:author="Author">
        <w:r w:rsidRPr="00711388">
          <w:rPr>
            <w:lang w:val="en-GB"/>
          </w:rPr>
          <w:t>For the purpose of this template, host EEA country shall have the equivalent meaning as host Member States defined in Article 13(9) of Directive 2009/138/EC; i.e. the Member State of the commitment as defined in Article 13(14) of the Directive 2009/138/EC for life insurance and the Member States in which the risk is situated as defined in Article 13(13) of the Directive 2009/138/EC for non-life insurance.</w:t>
        </w:r>
      </w:ins>
    </w:p>
    <w:p w14:paraId="7F90A97E" w14:textId="77777777" w:rsidR="006D2556" w:rsidRPr="00711388" w:rsidRDefault="006D2556" w:rsidP="006D2556">
      <w:pPr>
        <w:rPr>
          <w:ins w:id="458" w:author="Author"/>
          <w:lang w:val="en-GB"/>
        </w:rPr>
      </w:pPr>
      <w:ins w:id="459" w:author="Author">
        <w:r w:rsidRPr="00711388">
          <w:rPr>
            <w:lang w:val="en-GB"/>
          </w:rPr>
          <w:t>For the purposes of this template, in case of direct business, the ‘country in which the risk is situated’ means:</w:t>
        </w:r>
      </w:ins>
    </w:p>
    <w:p w14:paraId="6BC34660" w14:textId="77777777" w:rsidR="006D2556" w:rsidRPr="00711388" w:rsidRDefault="006D2556">
      <w:pPr>
        <w:ind w:left="720"/>
        <w:rPr>
          <w:ins w:id="460" w:author="Author"/>
          <w:lang w:val="en-GB"/>
        </w:rPr>
        <w:pPrChange w:id="461" w:author="Author">
          <w:pPr/>
        </w:pPrChange>
      </w:pPr>
      <w:ins w:id="462" w:author="Author">
        <w:r w:rsidRPr="00711388">
          <w:rPr>
            <w:lang w:val="en-GB"/>
          </w:rPr>
          <w:t>a)</w:t>
        </w:r>
        <w:r w:rsidRPr="00711388">
          <w:rPr>
            <w:lang w:val="en-GB"/>
          </w:rPr>
          <w:tab/>
          <w:t>the country in which the property is situated, where the insurance relates either to buildings or to buildings and their contents, in so far as the contents are covered by the same insurance policy;</w:t>
        </w:r>
      </w:ins>
    </w:p>
    <w:p w14:paraId="3D6FB79A" w14:textId="77777777" w:rsidR="006D2556" w:rsidRPr="00711388" w:rsidRDefault="006D2556">
      <w:pPr>
        <w:ind w:left="720"/>
        <w:rPr>
          <w:ins w:id="463" w:author="Author"/>
          <w:lang w:val="en-GB"/>
        </w:rPr>
        <w:pPrChange w:id="464" w:author="Author">
          <w:pPr/>
        </w:pPrChange>
      </w:pPr>
      <w:ins w:id="465" w:author="Author">
        <w:r w:rsidRPr="00711388">
          <w:rPr>
            <w:lang w:val="en-GB"/>
          </w:rPr>
          <w:t>b)</w:t>
        </w:r>
        <w:r w:rsidRPr="00711388">
          <w:rPr>
            <w:lang w:val="en-GB"/>
          </w:rPr>
          <w:tab/>
          <w:t>the country of registration, where the insurance relates to vehicles of any type;</w:t>
        </w:r>
      </w:ins>
    </w:p>
    <w:p w14:paraId="01E369FD" w14:textId="77777777" w:rsidR="006D2556" w:rsidRPr="00711388" w:rsidRDefault="006D2556">
      <w:pPr>
        <w:ind w:left="720"/>
        <w:rPr>
          <w:ins w:id="466" w:author="Author"/>
          <w:lang w:val="en-GB"/>
        </w:rPr>
        <w:pPrChange w:id="467" w:author="Author">
          <w:pPr/>
        </w:pPrChange>
      </w:pPr>
      <w:ins w:id="468" w:author="Author">
        <w:r w:rsidRPr="00711388">
          <w:rPr>
            <w:lang w:val="en-GB"/>
          </w:rPr>
          <w:t>c)</w:t>
        </w:r>
        <w:r w:rsidRPr="00711388">
          <w:rPr>
            <w:lang w:val="en-GB"/>
          </w:rPr>
          <w:tab/>
          <w:t>the country where the policy holder took out the policy in the case of policies of a duration of four months or less covering travel or holiday risks, whatever the class concerned;</w:t>
        </w:r>
      </w:ins>
    </w:p>
    <w:p w14:paraId="0C65B6A0" w14:textId="77777777" w:rsidR="006D2556" w:rsidRPr="00711388" w:rsidRDefault="006D2556">
      <w:pPr>
        <w:ind w:left="720"/>
        <w:rPr>
          <w:ins w:id="469" w:author="Author"/>
          <w:lang w:val="en-GB"/>
        </w:rPr>
        <w:pPrChange w:id="470" w:author="Author">
          <w:pPr/>
        </w:pPrChange>
      </w:pPr>
      <w:ins w:id="471" w:author="Author">
        <w:r w:rsidRPr="00711388">
          <w:rPr>
            <w:lang w:val="en-GB"/>
          </w:rPr>
          <w:t>d)</w:t>
        </w:r>
        <w:r w:rsidRPr="00711388">
          <w:rPr>
            <w:lang w:val="en-GB"/>
          </w:rPr>
          <w:tab/>
          <w:t>in all cases not explicitly covered by points (a), (b) or (c), the country in which either of the following is situated:</w:t>
        </w:r>
      </w:ins>
    </w:p>
    <w:p w14:paraId="351BD5F2" w14:textId="77777777" w:rsidR="006D2556" w:rsidRPr="00711388" w:rsidRDefault="006D2556">
      <w:pPr>
        <w:ind w:left="1440"/>
        <w:rPr>
          <w:ins w:id="472" w:author="Author"/>
          <w:lang w:val="en-GB"/>
        </w:rPr>
        <w:pPrChange w:id="473" w:author="Author">
          <w:pPr/>
        </w:pPrChange>
      </w:pPr>
      <w:ins w:id="474" w:author="Author">
        <w:r w:rsidRPr="00711388">
          <w:rPr>
            <w:lang w:val="en-GB"/>
          </w:rPr>
          <w:t>i.</w:t>
        </w:r>
        <w:r w:rsidRPr="00711388">
          <w:rPr>
            <w:lang w:val="en-GB"/>
          </w:rPr>
          <w:tab/>
          <w:t>the habitual residence of the policy holder; or</w:t>
        </w:r>
      </w:ins>
    </w:p>
    <w:p w14:paraId="07EB69C4" w14:textId="77777777" w:rsidR="006D2556" w:rsidRPr="00711388" w:rsidRDefault="006D2556">
      <w:pPr>
        <w:ind w:left="1440"/>
        <w:rPr>
          <w:ins w:id="475" w:author="Author"/>
          <w:lang w:val="en-GB"/>
        </w:rPr>
        <w:pPrChange w:id="476" w:author="Author">
          <w:pPr/>
        </w:pPrChange>
      </w:pPr>
      <w:ins w:id="477" w:author="Author">
        <w:r w:rsidRPr="00711388">
          <w:rPr>
            <w:lang w:val="en-GB"/>
          </w:rPr>
          <w:t>ii.</w:t>
        </w:r>
        <w:r w:rsidRPr="00711388">
          <w:rPr>
            <w:lang w:val="en-GB"/>
          </w:rPr>
          <w:tab/>
          <w:t>if the policy holder is a legal person, that policy holder’s establishment to which the contract relates.</w:t>
        </w:r>
      </w:ins>
    </w:p>
    <w:p w14:paraId="6D454C05" w14:textId="2AE18BF8" w:rsidR="006D2556" w:rsidRPr="00711388" w:rsidRDefault="006D2556" w:rsidP="006D2556">
      <w:pPr>
        <w:rPr>
          <w:ins w:id="478" w:author="Author"/>
          <w:lang w:val="en-GB"/>
        </w:rPr>
      </w:pPr>
      <w:ins w:id="479" w:author="Author">
        <w:r w:rsidRPr="00711388">
          <w:rPr>
            <w:lang w:val="en-GB"/>
          </w:rPr>
          <w:lastRenderedPageBreak/>
          <w:t>For the purposes of this template, the ‘country of the commitment’ means:</w:t>
        </w:r>
      </w:ins>
    </w:p>
    <w:p w14:paraId="16824CC6" w14:textId="77777777" w:rsidR="006D2556" w:rsidRPr="00711388" w:rsidRDefault="006D2556">
      <w:pPr>
        <w:ind w:left="720"/>
        <w:rPr>
          <w:ins w:id="480" w:author="Author"/>
          <w:lang w:val="en-GB"/>
        </w:rPr>
        <w:pPrChange w:id="481" w:author="Author">
          <w:pPr/>
        </w:pPrChange>
      </w:pPr>
      <w:ins w:id="482" w:author="Author">
        <w:r w:rsidRPr="00711388">
          <w:rPr>
            <w:lang w:val="en-GB"/>
          </w:rPr>
          <w:t>a)</w:t>
        </w:r>
        <w:r w:rsidRPr="00711388">
          <w:rPr>
            <w:lang w:val="en-GB"/>
          </w:rPr>
          <w:tab/>
          <w:t>the habitual residence of the policy holder; or</w:t>
        </w:r>
      </w:ins>
    </w:p>
    <w:p w14:paraId="63C5A406" w14:textId="1FC807D9" w:rsidR="006D2556" w:rsidRPr="00711388" w:rsidRDefault="006D2556">
      <w:pPr>
        <w:ind w:left="720"/>
        <w:rPr>
          <w:lang w:val="en-GB"/>
        </w:rPr>
        <w:pPrChange w:id="483" w:author="Author">
          <w:pPr/>
        </w:pPrChange>
      </w:pPr>
      <w:ins w:id="484" w:author="Author">
        <w:r w:rsidRPr="00711388">
          <w:rPr>
            <w:lang w:val="en-GB"/>
          </w:rPr>
          <w:t>b)</w:t>
        </w:r>
        <w:r w:rsidRPr="00711388">
          <w:rPr>
            <w:lang w:val="en-GB"/>
          </w:rPr>
          <w:tab/>
          <w:t>if the policy holder is a legal person, that policy holder’s establishment to which the contract relates.</w:t>
        </w:r>
      </w:ins>
    </w:p>
    <w:p w14:paraId="6477C616" w14:textId="72D26A80" w:rsidR="00F44154" w:rsidRPr="00711388" w:rsidRDefault="004742A5" w:rsidP="00F44154">
      <w:pPr>
        <w:rPr>
          <w:lang w:val="en-GB"/>
        </w:rPr>
      </w:pPr>
      <w:r w:rsidRPr="00711388">
        <w:rPr>
          <w:lang w:val="en-GB"/>
        </w:rPr>
        <w:t>Insurance and reinsurance undertakings shall report written/earned premiums as defined in Article 1(11) and (12) of Delegated Regulation (EU) 2015/35 regardless whether local GAAP or IFRS is used.</w:t>
      </w:r>
    </w:p>
    <w:tbl>
      <w:tblPr>
        <w:tblW w:w="9286" w:type="dxa"/>
        <w:tblInd w:w="111" w:type="dxa"/>
        <w:tblLayout w:type="fixed"/>
        <w:tblLook w:val="0000" w:firstRow="0" w:lastRow="0" w:firstColumn="0" w:lastColumn="0" w:noHBand="0" w:noVBand="0"/>
      </w:tblPr>
      <w:tblGrid>
        <w:gridCol w:w="1840"/>
        <w:gridCol w:w="2126"/>
        <w:gridCol w:w="5320"/>
      </w:tblGrid>
      <w:tr w:rsidR="00626033" w:rsidRPr="00711388" w14:paraId="3DA960B2" w14:textId="77777777" w:rsidTr="00094ABA">
        <w:tc>
          <w:tcPr>
            <w:tcW w:w="1840" w:type="dxa"/>
            <w:tcBorders>
              <w:top w:val="single" w:sz="2" w:space="0" w:color="auto"/>
              <w:left w:val="single" w:sz="2" w:space="0" w:color="auto"/>
              <w:bottom w:val="single" w:sz="2" w:space="0" w:color="auto"/>
              <w:right w:val="single" w:sz="2" w:space="0" w:color="auto"/>
            </w:tcBorders>
          </w:tcPr>
          <w:p w14:paraId="61F71780" w14:textId="77777777" w:rsidR="00F407A5" w:rsidRPr="00711388" w:rsidRDefault="00F407A5" w:rsidP="00A241C2">
            <w:pPr>
              <w:adjustRightInd w:val="0"/>
              <w:spacing w:before="0" w:after="0"/>
              <w:jc w:val="left"/>
              <w:rPr>
                <w:lang w:val="en-GB"/>
              </w:rPr>
            </w:pPr>
          </w:p>
        </w:tc>
        <w:tc>
          <w:tcPr>
            <w:tcW w:w="2126" w:type="dxa"/>
            <w:tcBorders>
              <w:top w:val="single" w:sz="2" w:space="0" w:color="auto"/>
              <w:left w:val="single" w:sz="2" w:space="0" w:color="auto"/>
              <w:bottom w:val="single" w:sz="2" w:space="0" w:color="auto"/>
              <w:right w:val="single" w:sz="2" w:space="0" w:color="auto"/>
            </w:tcBorders>
          </w:tcPr>
          <w:p w14:paraId="5F4D7DB6" w14:textId="77777777" w:rsidR="00F407A5" w:rsidRPr="00711388" w:rsidRDefault="00F407A5" w:rsidP="00A241C2">
            <w:pPr>
              <w:pStyle w:val="NormalCentered"/>
              <w:rPr>
                <w:lang w:val="en-GB"/>
              </w:rPr>
            </w:pPr>
            <w:r w:rsidRPr="00711388">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3ADCA4C1" w14:textId="77777777" w:rsidR="00F407A5" w:rsidRPr="00711388" w:rsidRDefault="00F407A5" w:rsidP="00A241C2">
            <w:pPr>
              <w:pStyle w:val="NormalCentered"/>
              <w:rPr>
                <w:lang w:val="en-GB"/>
              </w:rPr>
            </w:pPr>
            <w:r w:rsidRPr="00711388">
              <w:rPr>
                <w:lang w:val="en-GB"/>
              </w:rPr>
              <w:t>INSTRUCTIONS</w:t>
            </w:r>
          </w:p>
        </w:tc>
      </w:tr>
      <w:tr w:rsidR="00626033" w:rsidRPr="00711388" w14:paraId="6D028B9C"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25EF6BAD" w14:textId="77777777" w:rsidR="00F407A5" w:rsidRPr="00711388" w:rsidRDefault="00EF12F4" w:rsidP="00EF12F4">
            <w:pPr>
              <w:pStyle w:val="NormalCentered"/>
              <w:jc w:val="left"/>
              <w:rPr>
                <w:b/>
                <w:i/>
                <w:lang w:val="en-GB"/>
              </w:rPr>
            </w:pPr>
            <w:r w:rsidRPr="00711388">
              <w:rPr>
                <w:i/>
                <w:lang w:val="en-GB"/>
              </w:rPr>
              <w:t>By underwriting entity</w:t>
            </w:r>
          </w:p>
        </w:tc>
      </w:tr>
      <w:tr w:rsidR="00626033" w:rsidRPr="00711388" w14:paraId="07950E39" w14:textId="77777777" w:rsidTr="00094ABA">
        <w:tc>
          <w:tcPr>
            <w:tcW w:w="1840" w:type="dxa"/>
            <w:tcBorders>
              <w:top w:val="single" w:sz="2" w:space="0" w:color="auto"/>
              <w:left w:val="single" w:sz="2" w:space="0" w:color="auto"/>
              <w:bottom w:val="single" w:sz="2" w:space="0" w:color="auto"/>
              <w:right w:val="single" w:sz="2" w:space="0" w:color="auto"/>
            </w:tcBorders>
          </w:tcPr>
          <w:p w14:paraId="15B2CF9E" w14:textId="77777777" w:rsidR="00F407A5" w:rsidRPr="00711388" w:rsidRDefault="00F407A5" w:rsidP="00A241C2">
            <w:pPr>
              <w:pStyle w:val="NormalCentered"/>
              <w:jc w:val="left"/>
              <w:rPr>
                <w:i/>
                <w:iCs/>
                <w:lang w:val="en-GB"/>
              </w:rPr>
            </w:pPr>
            <w:r w:rsidRPr="00711388">
              <w:rPr>
                <w:lang w:val="en-GB"/>
              </w:rPr>
              <w:t>Z0010</w:t>
            </w:r>
          </w:p>
        </w:tc>
        <w:tc>
          <w:tcPr>
            <w:tcW w:w="2126" w:type="dxa"/>
            <w:tcBorders>
              <w:top w:val="single" w:sz="2" w:space="0" w:color="auto"/>
              <w:left w:val="single" w:sz="2" w:space="0" w:color="auto"/>
              <w:bottom w:val="single" w:sz="2" w:space="0" w:color="auto"/>
              <w:right w:val="single" w:sz="2" w:space="0" w:color="auto"/>
            </w:tcBorders>
          </w:tcPr>
          <w:p w14:paraId="07D3A244" w14:textId="77777777" w:rsidR="00F407A5" w:rsidRPr="00711388" w:rsidRDefault="00F407A5" w:rsidP="00A241C2">
            <w:pPr>
              <w:pStyle w:val="NormalCentered"/>
              <w:jc w:val="left"/>
              <w:rPr>
                <w:lang w:val="en-GB"/>
              </w:rPr>
            </w:pPr>
            <w:r w:rsidRPr="00711388">
              <w:rPr>
                <w:lang w:val="en-GB"/>
              </w:rPr>
              <w:t>Line of Business</w:t>
            </w:r>
          </w:p>
        </w:tc>
        <w:tc>
          <w:tcPr>
            <w:tcW w:w="5320" w:type="dxa"/>
            <w:tcBorders>
              <w:top w:val="single" w:sz="2" w:space="0" w:color="auto"/>
              <w:left w:val="single" w:sz="2" w:space="0" w:color="auto"/>
              <w:bottom w:val="single" w:sz="2" w:space="0" w:color="auto"/>
              <w:right w:val="single" w:sz="2" w:space="0" w:color="auto"/>
            </w:tcBorders>
          </w:tcPr>
          <w:p w14:paraId="5D04B137" w14:textId="77777777" w:rsidR="00F407A5" w:rsidRPr="00711388" w:rsidRDefault="00F407A5" w:rsidP="00A241C2">
            <w:pPr>
              <w:pStyle w:val="NormalCentered"/>
              <w:jc w:val="left"/>
              <w:rPr>
                <w:lang w:val="en-GB"/>
              </w:rPr>
            </w:pPr>
            <w:r w:rsidRPr="00711388">
              <w:rPr>
                <w:lang w:val="en-GB"/>
              </w:rPr>
              <w:t>Identification of the line of business as defined in Annex I to Delegated Regulation (EU) 2015/35, reported. The following closed list shall be used:</w:t>
            </w:r>
          </w:p>
          <w:p w14:paraId="180F72C2" w14:textId="160081E7" w:rsidR="00F407A5" w:rsidRPr="00711388" w:rsidRDefault="00F407A5" w:rsidP="00A241C2">
            <w:pPr>
              <w:pStyle w:val="NormalCentered"/>
              <w:jc w:val="left"/>
              <w:rPr>
                <w:lang w:val="en-GB"/>
              </w:rPr>
            </w:pPr>
            <w:r w:rsidRPr="00711388">
              <w:rPr>
                <w:lang w:val="en-GB"/>
              </w:rPr>
              <w:t xml:space="preserve">1 </w:t>
            </w:r>
            <w:r w:rsidR="00711388" w:rsidRPr="00711388">
              <w:rPr>
                <w:lang w:val="en-GB"/>
              </w:rPr>
              <w:t>-</w:t>
            </w:r>
            <w:r w:rsidRPr="00711388">
              <w:rPr>
                <w:lang w:val="en-GB"/>
              </w:rPr>
              <w:t xml:space="preserve"> Medical expense insurance</w:t>
            </w:r>
          </w:p>
          <w:p w14:paraId="23B245E9" w14:textId="6930851D" w:rsidR="00F407A5" w:rsidRPr="00711388" w:rsidRDefault="00F407A5" w:rsidP="00A241C2">
            <w:pPr>
              <w:pStyle w:val="NormalCentered"/>
              <w:jc w:val="left"/>
              <w:rPr>
                <w:lang w:val="en-GB"/>
              </w:rPr>
            </w:pPr>
            <w:r w:rsidRPr="00711388">
              <w:rPr>
                <w:lang w:val="en-GB"/>
              </w:rPr>
              <w:t xml:space="preserve">2 </w:t>
            </w:r>
            <w:r w:rsidR="00711388" w:rsidRPr="00711388">
              <w:rPr>
                <w:lang w:val="en-GB"/>
              </w:rPr>
              <w:t>-</w:t>
            </w:r>
            <w:r w:rsidRPr="00711388">
              <w:rPr>
                <w:lang w:val="en-GB"/>
              </w:rPr>
              <w:t xml:space="preserve"> Income protection insurance</w:t>
            </w:r>
          </w:p>
          <w:p w14:paraId="0930AF6C" w14:textId="281A45F9" w:rsidR="00F407A5" w:rsidRPr="00711388" w:rsidRDefault="00F407A5" w:rsidP="00A241C2">
            <w:pPr>
              <w:pStyle w:val="NormalCentered"/>
              <w:jc w:val="left"/>
              <w:rPr>
                <w:lang w:val="en-GB"/>
              </w:rPr>
            </w:pPr>
            <w:r w:rsidRPr="00711388">
              <w:rPr>
                <w:lang w:val="en-GB"/>
              </w:rPr>
              <w:t xml:space="preserve">3 </w:t>
            </w:r>
            <w:r w:rsidR="00711388" w:rsidRPr="00711388">
              <w:rPr>
                <w:lang w:val="en-GB"/>
              </w:rPr>
              <w:t>-</w:t>
            </w:r>
            <w:r w:rsidRPr="00711388">
              <w:rPr>
                <w:lang w:val="en-GB"/>
              </w:rPr>
              <w:t xml:space="preserve"> Workers' compensation insurance</w:t>
            </w:r>
          </w:p>
          <w:p w14:paraId="2BC6896B" w14:textId="467E5990" w:rsidR="00F407A5" w:rsidRPr="00711388" w:rsidRDefault="00F407A5" w:rsidP="00A241C2">
            <w:pPr>
              <w:pStyle w:val="NormalCentered"/>
              <w:jc w:val="left"/>
              <w:rPr>
                <w:lang w:val="en-GB"/>
              </w:rPr>
            </w:pPr>
            <w:r w:rsidRPr="00711388">
              <w:rPr>
                <w:lang w:val="en-GB"/>
              </w:rPr>
              <w:t xml:space="preserve">4 </w:t>
            </w:r>
            <w:r w:rsidR="00711388" w:rsidRPr="00711388">
              <w:rPr>
                <w:lang w:val="en-GB"/>
              </w:rPr>
              <w:t>-</w:t>
            </w:r>
            <w:r w:rsidRPr="00711388">
              <w:rPr>
                <w:lang w:val="en-GB"/>
              </w:rPr>
              <w:t xml:space="preserve"> Motor vehicle liability insurance</w:t>
            </w:r>
          </w:p>
          <w:p w14:paraId="7A9296C6" w14:textId="1C3BB08C" w:rsidR="00F407A5" w:rsidRPr="00711388" w:rsidRDefault="00F407A5" w:rsidP="00A241C2">
            <w:pPr>
              <w:pStyle w:val="NormalCentered"/>
              <w:jc w:val="left"/>
              <w:rPr>
                <w:lang w:val="en-GB"/>
              </w:rPr>
            </w:pPr>
            <w:r w:rsidRPr="00711388">
              <w:rPr>
                <w:lang w:val="en-GB"/>
              </w:rPr>
              <w:t xml:space="preserve">5 </w:t>
            </w:r>
            <w:r w:rsidR="00711388" w:rsidRPr="00711388">
              <w:rPr>
                <w:lang w:val="en-GB"/>
              </w:rPr>
              <w:t>-</w:t>
            </w:r>
            <w:r w:rsidRPr="00711388">
              <w:rPr>
                <w:lang w:val="en-GB"/>
              </w:rPr>
              <w:t xml:space="preserve"> Other motor insurance</w:t>
            </w:r>
          </w:p>
          <w:p w14:paraId="64AF2004" w14:textId="0491FCEA" w:rsidR="00F407A5" w:rsidRPr="00711388" w:rsidRDefault="00F407A5" w:rsidP="00A241C2">
            <w:pPr>
              <w:pStyle w:val="NormalCentered"/>
              <w:jc w:val="left"/>
              <w:rPr>
                <w:lang w:val="en-GB"/>
              </w:rPr>
            </w:pPr>
            <w:r w:rsidRPr="00711388">
              <w:rPr>
                <w:lang w:val="en-GB"/>
              </w:rPr>
              <w:t xml:space="preserve">6 </w:t>
            </w:r>
            <w:r w:rsidR="00711388" w:rsidRPr="00711388">
              <w:rPr>
                <w:lang w:val="en-GB"/>
              </w:rPr>
              <w:t>-</w:t>
            </w:r>
            <w:r w:rsidRPr="00711388">
              <w:rPr>
                <w:lang w:val="en-GB"/>
              </w:rPr>
              <w:t xml:space="preserve"> Marine, aviation and transport insurance</w:t>
            </w:r>
          </w:p>
          <w:p w14:paraId="2D6C1D7C" w14:textId="749E3252" w:rsidR="00F407A5" w:rsidRPr="00711388" w:rsidRDefault="00F407A5" w:rsidP="00A241C2">
            <w:pPr>
              <w:pStyle w:val="NormalCentered"/>
              <w:jc w:val="left"/>
              <w:rPr>
                <w:lang w:val="en-GB"/>
              </w:rPr>
            </w:pPr>
            <w:r w:rsidRPr="00711388">
              <w:rPr>
                <w:lang w:val="en-GB"/>
              </w:rPr>
              <w:t xml:space="preserve">7 </w:t>
            </w:r>
            <w:r w:rsidR="00711388" w:rsidRPr="00711388">
              <w:rPr>
                <w:lang w:val="en-GB"/>
              </w:rPr>
              <w:t>-</w:t>
            </w:r>
            <w:r w:rsidRPr="00711388">
              <w:rPr>
                <w:lang w:val="en-GB"/>
              </w:rPr>
              <w:t xml:space="preserve"> Fire and other damage to property insurance</w:t>
            </w:r>
          </w:p>
          <w:p w14:paraId="27B3E455" w14:textId="598654FD" w:rsidR="00F407A5" w:rsidRPr="00711388" w:rsidRDefault="00F407A5" w:rsidP="00A241C2">
            <w:pPr>
              <w:pStyle w:val="NormalCentered"/>
              <w:jc w:val="left"/>
              <w:rPr>
                <w:lang w:val="en-GB"/>
              </w:rPr>
            </w:pPr>
            <w:r w:rsidRPr="00711388">
              <w:rPr>
                <w:lang w:val="en-GB"/>
              </w:rPr>
              <w:t xml:space="preserve">8 </w:t>
            </w:r>
            <w:r w:rsidR="00711388" w:rsidRPr="00711388">
              <w:rPr>
                <w:lang w:val="en-GB"/>
              </w:rPr>
              <w:t>-</w:t>
            </w:r>
            <w:r w:rsidRPr="00711388">
              <w:rPr>
                <w:lang w:val="en-GB"/>
              </w:rPr>
              <w:t xml:space="preserve"> General liability insurance</w:t>
            </w:r>
          </w:p>
          <w:p w14:paraId="3B4B52E4" w14:textId="2C07B462" w:rsidR="00F407A5" w:rsidRPr="00711388" w:rsidRDefault="00F407A5" w:rsidP="00A241C2">
            <w:pPr>
              <w:pStyle w:val="NormalCentered"/>
              <w:jc w:val="left"/>
              <w:rPr>
                <w:lang w:val="en-GB"/>
              </w:rPr>
            </w:pPr>
            <w:r w:rsidRPr="00711388">
              <w:rPr>
                <w:lang w:val="en-GB"/>
              </w:rPr>
              <w:t xml:space="preserve">9 </w:t>
            </w:r>
            <w:r w:rsidR="00711388" w:rsidRPr="00711388">
              <w:rPr>
                <w:lang w:val="en-GB"/>
              </w:rPr>
              <w:t>-</w:t>
            </w:r>
            <w:r w:rsidRPr="00711388">
              <w:rPr>
                <w:lang w:val="en-GB"/>
              </w:rPr>
              <w:t xml:space="preserve"> Credit and suretyship insurance</w:t>
            </w:r>
          </w:p>
          <w:p w14:paraId="53B7CFA4" w14:textId="16EF2A8A" w:rsidR="00F407A5" w:rsidRPr="00711388" w:rsidRDefault="00F407A5" w:rsidP="00A241C2">
            <w:pPr>
              <w:pStyle w:val="NormalCentered"/>
              <w:jc w:val="left"/>
              <w:rPr>
                <w:lang w:val="en-GB"/>
              </w:rPr>
            </w:pPr>
            <w:r w:rsidRPr="00711388">
              <w:rPr>
                <w:lang w:val="en-GB"/>
              </w:rPr>
              <w:t xml:space="preserve">10 </w:t>
            </w:r>
            <w:r w:rsidR="00711388" w:rsidRPr="00711388">
              <w:rPr>
                <w:lang w:val="en-GB"/>
              </w:rPr>
              <w:t>-</w:t>
            </w:r>
            <w:r w:rsidRPr="00711388">
              <w:rPr>
                <w:lang w:val="en-GB"/>
              </w:rPr>
              <w:t xml:space="preserve"> Legal expenses insurance</w:t>
            </w:r>
          </w:p>
          <w:p w14:paraId="4DA5A61C" w14:textId="542F6C72" w:rsidR="00F407A5" w:rsidRPr="00711388" w:rsidRDefault="00F407A5" w:rsidP="00A241C2">
            <w:pPr>
              <w:pStyle w:val="NormalCentered"/>
              <w:jc w:val="left"/>
              <w:rPr>
                <w:lang w:val="en-GB"/>
              </w:rPr>
            </w:pPr>
            <w:r w:rsidRPr="00711388">
              <w:rPr>
                <w:lang w:val="en-GB"/>
              </w:rPr>
              <w:t xml:space="preserve">11 </w:t>
            </w:r>
            <w:r w:rsidR="00711388" w:rsidRPr="00711388">
              <w:rPr>
                <w:lang w:val="en-GB"/>
              </w:rPr>
              <w:t>-</w:t>
            </w:r>
            <w:r w:rsidRPr="00711388">
              <w:rPr>
                <w:lang w:val="en-GB"/>
              </w:rPr>
              <w:t xml:space="preserve"> Assistance</w:t>
            </w:r>
          </w:p>
          <w:p w14:paraId="66E270B6" w14:textId="19AF8886" w:rsidR="00F407A5" w:rsidRPr="00711388" w:rsidRDefault="00F407A5" w:rsidP="00A241C2">
            <w:pPr>
              <w:pStyle w:val="NormalCentered"/>
              <w:jc w:val="left"/>
              <w:rPr>
                <w:lang w:val="en-GB"/>
              </w:rPr>
            </w:pPr>
            <w:r w:rsidRPr="00711388">
              <w:rPr>
                <w:lang w:val="en-GB"/>
              </w:rPr>
              <w:t xml:space="preserve">12 </w:t>
            </w:r>
            <w:r w:rsidR="00711388" w:rsidRPr="00711388">
              <w:rPr>
                <w:lang w:val="en-GB"/>
              </w:rPr>
              <w:t>-</w:t>
            </w:r>
            <w:r w:rsidRPr="00711388">
              <w:rPr>
                <w:lang w:val="en-GB"/>
              </w:rPr>
              <w:t xml:space="preserve"> Miscellaneous financial loss</w:t>
            </w:r>
          </w:p>
          <w:p w14:paraId="180AEF94" w14:textId="11775715" w:rsidR="00F407A5" w:rsidRPr="00711388" w:rsidRDefault="00F407A5" w:rsidP="00A241C2">
            <w:pPr>
              <w:pStyle w:val="NormalCentered"/>
              <w:jc w:val="left"/>
              <w:rPr>
                <w:lang w:val="en-GB"/>
              </w:rPr>
            </w:pPr>
            <w:r w:rsidRPr="00711388">
              <w:rPr>
                <w:lang w:val="en-GB"/>
              </w:rPr>
              <w:t xml:space="preserve">13 </w:t>
            </w:r>
            <w:r w:rsidR="00711388" w:rsidRPr="00711388">
              <w:rPr>
                <w:lang w:val="en-GB"/>
              </w:rPr>
              <w:t>-</w:t>
            </w:r>
            <w:r w:rsidRPr="00711388">
              <w:rPr>
                <w:lang w:val="en-GB"/>
              </w:rPr>
              <w:t xml:space="preserve"> Proportional medical expense reinsurance</w:t>
            </w:r>
          </w:p>
          <w:p w14:paraId="7695C519" w14:textId="03FA0CDD" w:rsidR="00F407A5" w:rsidRPr="00711388" w:rsidRDefault="00F407A5" w:rsidP="00A241C2">
            <w:pPr>
              <w:pStyle w:val="NormalCentered"/>
              <w:jc w:val="left"/>
              <w:rPr>
                <w:lang w:val="en-GB"/>
              </w:rPr>
            </w:pPr>
            <w:r w:rsidRPr="00711388">
              <w:rPr>
                <w:lang w:val="en-GB"/>
              </w:rPr>
              <w:t xml:space="preserve">14 </w:t>
            </w:r>
            <w:r w:rsidR="00711388" w:rsidRPr="00711388">
              <w:rPr>
                <w:lang w:val="en-GB"/>
              </w:rPr>
              <w:t>-</w:t>
            </w:r>
            <w:r w:rsidRPr="00711388">
              <w:rPr>
                <w:lang w:val="en-GB"/>
              </w:rPr>
              <w:t xml:space="preserve"> Proportional income protection reinsurance</w:t>
            </w:r>
          </w:p>
          <w:p w14:paraId="6AB74318" w14:textId="788E0648" w:rsidR="00F407A5" w:rsidRPr="00711388" w:rsidRDefault="00F407A5" w:rsidP="00A241C2">
            <w:pPr>
              <w:pStyle w:val="NormalCentered"/>
              <w:jc w:val="left"/>
              <w:rPr>
                <w:lang w:val="en-GB"/>
              </w:rPr>
            </w:pPr>
            <w:r w:rsidRPr="00711388">
              <w:rPr>
                <w:lang w:val="en-GB"/>
              </w:rPr>
              <w:t xml:space="preserve">15 </w:t>
            </w:r>
            <w:r w:rsidR="00711388" w:rsidRPr="00711388">
              <w:rPr>
                <w:lang w:val="en-GB"/>
              </w:rPr>
              <w:t>-</w:t>
            </w:r>
            <w:r w:rsidRPr="00711388">
              <w:rPr>
                <w:lang w:val="en-GB"/>
              </w:rPr>
              <w:t xml:space="preserve"> Proportional workers' compensation reinsurance</w:t>
            </w:r>
          </w:p>
          <w:p w14:paraId="1395E908" w14:textId="7502464E" w:rsidR="00F407A5" w:rsidRPr="00711388" w:rsidRDefault="00F407A5" w:rsidP="00A241C2">
            <w:pPr>
              <w:pStyle w:val="NormalCentered"/>
              <w:jc w:val="left"/>
              <w:rPr>
                <w:lang w:val="en-GB"/>
              </w:rPr>
            </w:pPr>
            <w:r w:rsidRPr="00711388">
              <w:rPr>
                <w:lang w:val="en-GB"/>
              </w:rPr>
              <w:t xml:space="preserve">16 </w:t>
            </w:r>
            <w:r w:rsidR="00711388" w:rsidRPr="00711388">
              <w:rPr>
                <w:lang w:val="en-GB"/>
              </w:rPr>
              <w:t>-</w:t>
            </w:r>
            <w:r w:rsidRPr="00711388">
              <w:rPr>
                <w:lang w:val="en-GB"/>
              </w:rPr>
              <w:t xml:space="preserve"> Proportional motor vehicle liability reinsurance</w:t>
            </w:r>
          </w:p>
          <w:p w14:paraId="79198E4D" w14:textId="6417E139" w:rsidR="00F407A5" w:rsidRPr="00711388" w:rsidRDefault="00F407A5" w:rsidP="00A241C2">
            <w:pPr>
              <w:pStyle w:val="NormalCentered"/>
              <w:jc w:val="left"/>
              <w:rPr>
                <w:lang w:val="en-GB"/>
              </w:rPr>
            </w:pPr>
            <w:r w:rsidRPr="00711388">
              <w:rPr>
                <w:lang w:val="en-GB"/>
              </w:rPr>
              <w:t xml:space="preserve">17 </w:t>
            </w:r>
            <w:r w:rsidR="00711388" w:rsidRPr="00711388">
              <w:rPr>
                <w:lang w:val="en-GB"/>
              </w:rPr>
              <w:t>-</w:t>
            </w:r>
            <w:r w:rsidRPr="00711388">
              <w:rPr>
                <w:lang w:val="en-GB"/>
              </w:rPr>
              <w:t xml:space="preserve"> Proportional other motor reinsurance</w:t>
            </w:r>
          </w:p>
          <w:p w14:paraId="64751B3A" w14:textId="375C355B" w:rsidR="00F407A5" w:rsidRPr="00711388" w:rsidRDefault="00F407A5" w:rsidP="00A241C2">
            <w:pPr>
              <w:pStyle w:val="NormalCentered"/>
              <w:jc w:val="left"/>
              <w:rPr>
                <w:lang w:val="en-GB"/>
              </w:rPr>
            </w:pPr>
            <w:r w:rsidRPr="00711388">
              <w:rPr>
                <w:lang w:val="en-GB"/>
              </w:rPr>
              <w:t xml:space="preserve">18 </w:t>
            </w:r>
            <w:r w:rsidR="00711388" w:rsidRPr="00711388">
              <w:rPr>
                <w:lang w:val="en-GB"/>
              </w:rPr>
              <w:t>-</w:t>
            </w:r>
            <w:r w:rsidRPr="00711388">
              <w:rPr>
                <w:lang w:val="en-GB"/>
              </w:rPr>
              <w:t xml:space="preserve"> Proportional marine, aviation and transport reinsurance</w:t>
            </w:r>
          </w:p>
          <w:p w14:paraId="7BA278A0" w14:textId="791039F7" w:rsidR="00F407A5" w:rsidRPr="00711388" w:rsidRDefault="00F407A5" w:rsidP="00A241C2">
            <w:pPr>
              <w:pStyle w:val="NormalCentered"/>
              <w:jc w:val="left"/>
              <w:rPr>
                <w:lang w:val="en-GB"/>
              </w:rPr>
            </w:pPr>
            <w:r w:rsidRPr="00711388">
              <w:rPr>
                <w:lang w:val="en-GB"/>
              </w:rPr>
              <w:t xml:space="preserve">19 </w:t>
            </w:r>
            <w:r w:rsidR="00711388" w:rsidRPr="00711388">
              <w:rPr>
                <w:lang w:val="en-GB"/>
              </w:rPr>
              <w:t>-</w:t>
            </w:r>
            <w:r w:rsidRPr="00711388">
              <w:rPr>
                <w:lang w:val="en-GB"/>
              </w:rPr>
              <w:t xml:space="preserve"> Proportional fire and other damage to property reinsurance</w:t>
            </w:r>
          </w:p>
          <w:p w14:paraId="22FA9C4B" w14:textId="780F9599" w:rsidR="00F407A5" w:rsidRPr="00711388" w:rsidRDefault="00F407A5" w:rsidP="00A241C2">
            <w:pPr>
              <w:pStyle w:val="NormalCentered"/>
              <w:jc w:val="left"/>
              <w:rPr>
                <w:lang w:val="en-GB"/>
              </w:rPr>
            </w:pPr>
            <w:r w:rsidRPr="00711388">
              <w:rPr>
                <w:lang w:val="en-GB"/>
              </w:rPr>
              <w:t xml:space="preserve">20 </w:t>
            </w:r>
            <w:r w:rsidR="00711388" w:rsidRPr="00711388">
              <w:rPr>
                <w:lang w:val="en-GB"/>
              </w:rPr>
              <w:t>-</w:t>
            </w:r>
            <w:r w:rsidRPr="00711388">
              <w:rPr>
                <w:lang w:val="en-GB"/>
              </w:rPr>
              <w:t xml:space="preserve"> Proportional general liability reinsurance</w:t>
            </w:r>
          </w:p>
          <w:p w14:paraId="034AC0FE" w14:textId="3D947BE7" w:rsidR="00F407A5" w:rsidRPr="00711388" w:rsidRDefault="00F407A5" w:rsidP="00A241C2">
            <w:pPr>
              <w:pStyle w:val="NormalCentered"/>
              <w:jc w:val="left"/>
              <w:rPr>
                <w:lang w:val="en-GB"/>
              </w:rPr>
            </w:pPr>
            <w:r w:rsidRPr="00711388">
              <w:rPr>
                <w:lang w:val="en-GB"/>
              </w:rPr>
              <w:t xml:space="preserve">21 </w:t>
            </w:r>
            <w:r w:rsidR="00711388" w:rsidRPr="00711388">
              <w:rPr>
                <w:lang w:val="en-GB"/>
              </w:rPr>
              <w:t>-</w:t>
            </w:r>
            <w:r w:rsidRPr="00711388">
              <w:rPr>
                <w:lang w:val="en-GB"/>
              </w:rPr>
              <w:t xml:space="preserve"> Proportional credit and suretyship reinsurance</w:t>
            </w:r>
          </w:p>
          <w:p w14:paraId="65DA7848" w14:textId="454D4873" w:rsidR="00F407A5" w:rsidRPr="00711388" w:rsidRDefault="00F407A5" w:rsidP="00A241C2">
            <w:pPr>
              <w:pStyle w:val="NormalCentered"/>
              <w:jc w:val="left"/>
              <w:rPr>
                <w:lang w:val="en-GB"/>
              </w:rPr>
            </w:pPr>
            <w:r w:rsidRPr="00711388">
              <w:rPr>
                <w:lang w:val="en-GB"/>
              </w:rPr>
              <w:lastRenderedPageBreak/>
              <w:t xml:space="preserve">22 </w:t>
            </w:r>
            <w:r w:rsidR="00711388" w:rsidRPr="00711388">
              <w:rPr>
                <w:lang w:val="en-GB"/>
              </w:rPr>
              <w:t>-</w:t>
            </w:r>
            <w:r w:rsidRPr="00711388">
              <w:rPr>
                <w:lang w:val="en-GB"/>
              </w:rPr>
              <w:t xml:space="preserve"> Proportional legal expenses reinsurance</w:t>
            </w:r>
          </w:p>
          <w:p w14:paraId="09456237" w14:textId="1BA10C99" w:rsidR="00F407A5" w:rsidRPr="00711388" w:rsidRDefault="00F407A5" w:rsidP="00A241C2">
            <w:pPr>
              <w:pStyle w:val="NormalCentered"/>
              <w:jc w:val="left"/>
              <w:rPr>
                <w:lang w:val="en-GB"/>
              </w:rPr>
            </w:pPr>
            <w:r w:rsidRPr="00711388">
              <w:rPr>
                <w:lang w:val="en-GB"/>
              </w:rPr>
              <w:t xml:space="preserve">23 </w:t>
            </w:r>
            <w:r w:rsidR="00711388" w:rsidRPr="00711388">
              <w:rPr>
                <w:lang w:val="en-GB"/>
              </w:rPr>
              <w:t>-</w:t>
            </w:r>
            <w:r w:rsidRPr="00711388">
              <w:rPr>
                <w:lang w:val="en-GB"/>
              </w:rPr>
              <w:t xml:space="preserve"> Proportional assistance reinsurance</w:t>
            </w:r>
          </w:p>
          <w:p w14:paraId="45D58C5B" w14:textId="5081E897" w:rsidR="00F407A5" w:rsidRPr="00711388" w:rsidRDefault="00F407A5" w:rsidP="00A241C2">
            <w:pPr>
              <w:pStyle w:val="NormalCentered"/>
              <w:jc w:val="left"/>
              <w:rPr>
                <w:lang w:val="en-GB"/>
              </w:rPr>
            </w:pPr>
            <w:r w:rsidRPr="00711388">
              <w:rPr>
                <w:lang w:val="en-GB"/>
              </w:rPr>
              <w:t xml:space="preserve">24 </w:t>
            </w:r>
            <w:r w:rsidR="00711388" w:rsidRPr="00711388">
              <w:rPr>
                <w:lang w:val="en-GB"/>
              </w:rPr>
              <w:t>-</w:t>
            </w:r>
            <w:r w:rsidRPr="00711388">
              <w:rPr>
                <w:lang w:val="en-GB"/>
              </w:rPr>
              <w:t xml:space="preserve"> Proportional miscellaneous financial loss reinsurance</w:t>
            </w:r>
          </w:p>
          <w:p w14:paraId="2C7657A0" w14:textId="08495936" w:rsidR="00F407A5" w:rsidRPr="00711388" w:rsidRDefault="00F407A5" w:rsidP="00A241C2">
            <w:pPr>
              <w:pStyle w:val="NormalCentered"/>
              <w:jc w:val="left"/>
              <w:rPr>
                <w:lang w:val="en-GB"/>
              </w:rPr>
            </w:pPr>
            <w:r w:rsidRPr="00711388">
              <w:rPr>
                <w:lang w:val="en-GB"/>
              </w:rPr>
              <w:t xml:space="preserve">25 </w:t>
            </w:r>
            <w:r w:rsidR="00711388" w:rsidRPr="00711388">
              <w:rPr>
                <w:lang w:val="en-GB"/>
              </w:rPr>
              <w:t>-</w:t>
            </w:r>
            <w:r w:rsidRPr="00711388">
              <w:rPr>
                <w:lang w:val="en-GB"/>
              </w:rPr>
              <w:t xml:space="preserve"> Non</w:t>
            </w:r>
            <w:r w:rsidR="00711388" w:rsidRPr="00711388">
              <w:rPr>
                <w:lang w:val="en-GB"/>
              </w:rPr>
              <w:t>-</w:t>
            </w:r>
            <w:r w:rsidRPr="00711388">
              <w:rPr>
                <w:lang w:val="en-GB"/>
              </w:rPr>
              <w:t>proportional health reinsurance</w:t>
            </w:r>
          </w:p>
          <w:p w14:paraId="530C636D" w14:textId="2A947153" w:rsidR="00F407A5" w:rsidRPr="00711388" w:rsidRDefault="00F407A5" w:rsidP="00A241C2">
            <w:pPr>
              <w:pStyle w:val="NormalCentered"/>
              <w:jc w:val="left"/>
              <w:rPr>
                <w:lang w:val="en-GB"/>
              </w:rPr>
            </w:pPr>
            <w:r w:rsidRPr="00711388">
              <w:rPr>
                <w:lang w:val="en-GB"/>
              </w:rPr>
              <w:t xml:space="preserve">26 </w:t>
            </w:r>
            <w:r w:rsidR="00711388" w:rsidRPr="00711388">
              <w:rPr>
                <w:lang w:val="en-GB"/>
              </w:rPr>
              <w:t>-</w:t>
            </w:r>
            <w:r w:rsidRPr="00711388">
              <w:rPr>
                <w:lang w:val="en-GB"/>
              </w:rPr>
              <w:t xml:space="preserve"> Non</w:t>
            </w:r>
            <w:r w:rsidR="00711388" w:rsidRPr="00711388">
              <w:rPr>
                <w:lang w:val="en-GB"/>
              </w:rPr>
              <w:t>-</w:t>
            </w:r>
            <w:r w:rsidRPr="00711388">
              <w:rPr>
                <w:lang w:val="en-GB"/>
              </w:rPr>
              <w:t>proportional casualty reinsurance</w:t>
            </w:r>
          </w:p>
          <w:p w14:paraId="1D4F1F52" w14:textId="66B49C0D" w:rsidR="00F407A5" w:rsidRPr="00711388" w:rsidRDefault="00F407A5" w:rsidP="00A241C2">
            <w:pPr>
              <w:pStyle w:val="NormalCentered"/>
              <w:jc w:val="left"/>
              <w:rPr>
                <w:lang w:val="en-GB"/>
              </w:rPr>
            </w:pPr>
            <w:r w:rsidRPr="00711388">
              <w:rPr>
                <w:lang w:val="en-GB"/>
              </w:rPr>
              <w:t xml:space="preserve">27 </w:t>
            </w:r>
            <w:r w:rsidR="00711388" w:rsidRPr="00711388">
              <w:rPr>
                <w:lang w:val="en-GB"/>
              </w:rPr>
              <w:t>-</w:t>
            </w:r>
            <w:r w:rsidRPr="00711388">
              <w:rPr>
                <w:lang w:val="en-GB"/>
              </w:rPr>
              <w:t xml:space="preserve"> Non</w:t>
            </w:r>
            <w:r w:rsidR="00711388" w:rsidRPr="00711388">
              <w:rPr>
                <w:lang w:val="en-GB"/>
              </w:rPr>
              <w:t>-</w:t>
            </w:r>
            <w:r w:rsidRPr="00711388">
              <w:rPr>
                <w:lang w:val="en-GB"/>
              </w:rPr>
              <w:t>proportional marine, aviation and transport reinsurance</w:t>
            </w:r>
          </w:p>
          <w:p w14:paraId="7F7154A4" w14:textId="31762377" w:rsidR="00F407A5" w:rsidRPr="00711388" w:rsidRDefault="00F407A5" w:rsidP="00A241C2">
            <w:pPr>
              <w:pStyle w:val="NormalCentered"/>
              <w:jc w:val="left"/>
              <w:rPr>
                <w:lang w:val="en-GB"/>
              </w:rPr>
            </w:pPr>
            <w:r w:rsidRPr="00711388">
              <w:rPr>
                <w:lang w:val="en-GB"/>
              </w:rPr>
              <w:t xml:space="preserve">28 </w:t>
            </w:r>
            <w:r w:rsidR="00711388" w:rsidRPr="00711388">
              <w:rPr>
                <w:lang w:val="en-GB"/>
              </w:rPr>
              <w:t>-</w:t>
            </w:r>
            <w:r w:rsidRPr="00711388">
              <w:rPr>
                <w:lang w:val="en-GB"/>
              </w:rPr>
              <w:t xml:space="preserve"> Non</w:t>
            </w:r>
            <w:r w:rsidR="00711388" w:rsidRPr="00711388">
              <w:rPr>
                <w:lang w:val="en-GB"/>
              </w:rPr>
              <w:t>-</w:t>
            </w:r>
            <w:r w:rsidRPr="00711388">
              <w:rPr>
                <w:lang w:val="en-GB"/>
              </w:rPr>
              <w:t>proportional property reinsurance</w:t>
            </w:r>
          </w:p>
          <w:p w14:paraId="39C91F33" w14:textId="2C57A2C4" w:rsidR="00F407A5" w:rsidRPr="00711388" w:rsidRDefault="00F407A5" w:rsidP="00A241C2">
            <w:pPr>
              <w:pStyle w:val="NormalCentered"/>
              <w:jc w:val="left"/>
              <w:rPr>
                <w:lang w:val="en-GB"/>
              </w:rPr>
            </w:pPr>
            <w:r w:rsidRPr="00711388">
              <w:rPr>
                <w:lang w:val="en-GB"/>
              </w:rPr>
              <w:t xml:space="preserve">29 </w:t>
            </w:r>
            <w:r w:rsidR="00711388" w:rsidRPr="00711388">
              <w:rPr>
                <w:lang w:val="en-GB"/>
              </w:rPr>
              <w:t>-</w:t>
            </w:r>
            <w:r w:rsidRPr="00711388">
              <w:rPr>
                <w:lang w:val="en-GB"/>
              </w:rPr>
              <w:t xml:space="preserve"> Health insurance</w:t>
            </w:r>
          </w:p>
          <w:p w14:paraId="73BEB8AC" w14:textId="1DC23000" w:rsidR="00F407A5" w:rsidRPr="00711388" w:rsidRDefault="00F407A5" w:rsidP="00A241C2">
            <w:pPr>
              <w:pStyle w:val="NormalCentered"/>
              <w:jc w:val="left"/>
              <w:rPr>
                <w:lang w:val="en-GB"/>
              </w:rPr>
            </w:pPr>
            <w:r w:rsidRPr="00711388">
              <w:rPr>
                <w:lang w:val="en-GB"/>
              </w:rPr>
              <w:t xml:space="preserve">30 </w:t>
            </w:r>
            <w:r w:rsidR="00711388" w:rsidRPr="00711388">
              <w:rPr>
                <w:lang w:val="en-GB"/>
              </w:rPr>
              <w:t>-</w:t>
            </w:r>
            <w:r w:rsidRPr="00711388">
              <w:rPr>
                <w:lang w:val="en-GB"/>
              </w:rPr>
              <w:t xml:space="preserve"> Insurance with profit participation </w:t>
            </w:r>
          </w:p>
          <w:p w14:paraId="76BF93D2" w14:textId="40199E9D" w:rsidR="00F407A5" w:rsidRPr="00711388" w:rsidRDefault="00F407A5" w:rsidP="00A241C2">
            <w:pPr>
              <w:pStyle w:val="NormalCentered"/>
              <w:jc w:val="left"/>
              <w:rPr>
                <w:lang w:val="en-GB"/>
              </w:rPr>
            </w:pPr>
            <w:r w:rsidRPr="00711388">
              <w:rPr>
                <w:lang w:val="en-GB"/>
              </w:rPr>
              <w:t xml:space="preserve">31 </w:t>
            </w:r>
            <w:r w:rsidR="00711388"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insurance </w:t>
            </w:r>
          </w:p>
          <w:p w14:paraId="2E96CA83" w14:textId="7BFE2157" w:rsidR="00F407A5" w:rsidRPr="00711388" w:rsidRDefault="00F407A5" w:rsidP="00A241C2">
            <w:pPr>
              <w:pStyle w:val="NormalCentered"/>
              <w:jc w:val="left"/>
              <w:rPr>
                <w:lang w:val="en-GB"/>
              </w:rPr>
            </w:pPr>
            <w:r w:rsidRPr="00711388">
              <w:rPr>
                <w:lang w:val="en-GB"/>
              </w:rPr>
              <w:t xml:space="preserve">32 </w:t>
            </w:r>
            <w:r w:rsidR="00711388" w:rsidRPr="00711388">
              <w:rPr>
                <w:lang w:val="en-GB"/>
              </w:rPr>
              <w:t>-</w:t>
            </w:r>
            <w:r w:rsidRPr="00711388">
              <w:rPr>
                <w:lang w:val="en-GB"/>
              </w:rPr>
              <w:t xml:space="preserve"> Other life insurance </w:t>
            </w:r>
          </w:p>
          <w:p w14:paraId="69E3DABB" w14:textId="62400E0F" w:rsidR="00F407A5" w:rsidRPr="00711388" w:rsidRDefault="00F407A5" w:rsidP="00A241C2">
            <w:pPr>
              <w:pStyle w:val="NormalCentered"/>
              <w:jc w:val="left"/>
              <w:rPr>
                <w:lang w:val="en-GB"/>
              </w:rPr>
            </w:pPr>
            <w:r w:rsidRPr="00711388">
              <w:rPr>
                <w:lang w:val="en-GB"/>
              </w:rPr>
              <w:t xml:space="preserve">33 </w:t>
            </w:r>
            <w:r w:rsidR="00711388"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health insurance obligations</w:t>
            </w:r>
          </w:p>
          <w:p w14:paraId="654B1B49" w14:textId="7A688C4D" w:rsidR="00F407A5" w:rsidRPr="00711388" w:rsidRDefault="00F407A5" w:rsidP="00A241C2">
            <w:pPr>
              <w:pStyle w:val="NormalCentered"/>
              <w:jc w:val="left"/>
              <w:rPr>
                <w:lang w:val="en-GB"/>
              </w:rPr>
            </w:pPr>
            <w:r w:rsidRPr="00711388">
              <w:rPr>
                <w:lang w:val="en-GB"/>
              </w:rPr>
              <w:t xml:space="preserve">34 </w:t>
            </w:r>
            <w:r w:rsidR="00711388"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insurance obligations other than health insurance obligations</w:t>
            </w:r>
          </w:p>
          <w:p w14:paraId="0D62BA2E" w14:textId="5539918C" w:rsidR="00F407A5" w:rsidRPr="00711388" w:rsidRDefault="00F407A5" w:rsidP="00A241C2">
            <w:pPr>
              <w:pStyle w:val="NormalCentered"/>
              <w:jc w:val="left"/>
              <w:rPr>
                <w:lang w:val="en-GB"/>
              </w:rPr>
            </w:pPr>
            <w:r w:rsidRPr="00711388">
              <w:rPr>
                <w:lang w:val="en-GB"/>
              </w:rPr>
              <w:t xml:space="preserve">35 </w:t>
            </w:r>
            <w:r w:rsidR="00711388" w:rsidRPr="00711388">
              <w:rPr>
                <w:lang w:val="en-GB"/>
              </w:rPr>
              <w:t>-</w:t>
            </w:r>
            <w:r w:rsidRPr="00711388">
              <w:rPr>
                <w:lang w:val="en-GB"/>
              </w:rPr>
              <w:t xml:space="preserve"> Health reinsurance</w:t>
            </w:r>
          </w:p>
          <w:p w14:paraId="1F8D3774" w14:textId="165D13DD" w:rsidR="00F407A5" w:rsidRPr="00711388" w:rsidRDefault="00F407A5" w:rsidP="00A241C2">
            <w:pPr>
              <w:pStyle w:val="NormalCentered"/>
              <w:jc w:val="left"/>
              <w:rPr>
                <w:lang w:val="en-GB"/>
              </w:rPr>
            </w:pPr>
            <w:r w:rsidRPr="00711388">
              <w:rPr>
                <w:lang w:val="en-GB"/>
              </w:rPr>
              <w:t xml:space="preserve">36 </w:t>
            </w:r>
            <w:r w:rsidR="00711388" w:rsidRPr="00711388">
              <w:rPr>
                <w:lang w:val="en-GB"/>
              </w:rPr>
              <w:t>-</w:t>
            </w:r>
            <w:r w:rsidRPr="00711388">
              <w:rPr>
                <w:lang w:val="en-GB"/>
              </w:rPr>
              <w:t xml:space="preserve"> Life reinsurance</w:t>
            </w:r>
          </w:p>
        </w:tc>
      </w:tr>
      <w:tr w:rsidR="00626033" w:rsidRPr="00711388" w14:paraId="295E65C1" w14:textId="77777777" w:rsidTr="00094ABA">
        <w:tc>
          <w:tcPr>
            <w:tcW w:w="1840" w:type="dxa"/>
            <w:tcBorders>
              <w:top w:val="single" w:sz="2" w:space="0" w:color="auto"/>
              <w:left w:val="single" w:sz="2" w:space="0" w:color="auto"/>
              <w:bottom w:val="single" w:sz="2" w:space="0" w:color="auto"/>
              <w:right w:val="single" w:sz="2" w:space="0" w:color="auto"/>
            </w:tcBorders>
          </w:tcPr>
          <w:p w14:paraId="7C4F5335" w14:textId="77777777" w:rsidR="00F407A5" w:rsidRPr="00711388" w:rsidRDefault="00F407A5" w:rsidP="00A241C2">
            <w:pPr>
              <w:pStyle w:val="NormalCentered"/>
              <w:jc w:val="left"/>
              <w:rPr>
                <w:iCs/>
                <w:lang w:val="en-GB"/>
              </w:rPr>
            </w:pPr>
            <w:r w:rsidRPr="00711388">
              <w:rPr>
                <w:iCs/>
                <w:lang w:val="en-GB"/>
              </w:rPr>
              <w:lastRenderedPageBreak/>
              <w:t>Z0020</w:t>
            </w:r>
          </w:p>
        </w:tc>
        <w:tc>
          <w:tcPr>
            <w:tcW w:w="2126" w:type="dxa"/>
            <w:tcBorders>
              <w:top w:val="single" w:sz="2" w:space="0" w:color="auto"/>
              <w:left w:val="single" w:sz="2" w:space="0" w:color="auto"/>
              <w:bottom w:val="single" w:sz="2" w:space="0" w:color="auto"/>
              <w:right w:val="single" w:sz="2" w:space="0" w:color="auto"/>
            </w:tcBorders>
          </w:tcPr>
          <w:p w14:paraId="0A38026E" w14:textId="77777777" w:rsidR="00F407A5" w:rsidRPr="00711388" w:rsidRDefault="00F407A5" w:rsidP="006C1FDB">
            <w:pPr>
              <w:pStyle w:val="NormalCentered"/>
              <w:jc w:val="left"/>
              <w:rPr>
                <w:lang w:val="en-GB"/>
              </w:rPr>
            </w:pPr>
            <w:r w:rsidRPr="00711388">
              <w:rPr>
                <w:lang w:val="en-GB"/>
              </w:rPr>
              <w:t xml:space="preserve">Underwriting </w:t>
            </w:r>
            <w:r w:rsidR="006C1FDB" w:rsidRPr="00711388">
              <w:rPr>
                <w:lang w:val="en-GB"/>
              </w:rPr>
              <w:t>e</w:t>
            </w:r>
            <w:r w:rsidRPr="00711388">
              <w:rPr>
                <w:lang w:val="en-GB"/>
              </w:rPr>
              <w:t xml:space="preserve">ntity </w:t>
            </w:r>
            <w:r w:rsidR="006C1FDB" w:rsidRPr="00711388">
              <w:rPr>
                <w:lang w:val="en-GB"/>
              </w:rPr>
              <w:t>c</w:t>
            </w:r>
            <w:r w:rsidR="00384B2A" w:rsidRPr="00711388">
              <w:rPr>
                <w:lang w:val="en-GB"/>
              </w:rPr>
              <w:t>ode</w:t>
            </w:r>
          </w:p>
        </w:tc>
        <w:tc>
          <w:tcPr>
            <w:tcW w:w="5320" w:type="dxa"/>
            <w:tcBorders>
              <w:top w:val="single" w:sz="2" w:space="0" w:color="auto"/>
              <w:left w:val="single" w:sz="2" w:space="0" w:color="auto"/>
              <w:bottom w:val="single" w:sz="2" w:space="0" w:color="auto"/>
              <w:right w:val="single" w:sz="2" w:space="0" w:color="auto"/>
            </w:tcBorders>
          </w:tcPr>
          <w:p w14:paraId="21C1F846" w14:textId="1E953B5F" w:rsidR="00F407A5" w:rsidRPr="00711388" w:rsidRDefault="001C13B7" w:rsidP="00384B2A">
            <w:pPr>
              <w:pStyle w:val="NormalCentered"/>
              <w:jc w:val="left"/>
              <w:rPr>
                <w:lang w:val="en-GB"/>
              </w:rPr>
            </w:pPr>
            <w:r w:rsidRPr="00711388">
              <w:rPr>
                <w:lang w:val="en-GB"/>
              </w:rPr>
              <w:t xml:space="preserve">The identification code of </w:t>
            </w:r>
            <w:r w:rsidR="00384B2A" w:rsidRPr="00711388">
              <w:rPr>
                <w:lang w:val="en-GB"/>
              </w:rPr>
              <w:t>each</w:t>
            </w:r>
            <w:r w:rsidRPr="00711388">
              <w:rPr>
                <w:lang w:val="en-GB"/>
              </w:rPr>
              <w:t xml:space="preserve"> </w:t>
            </w:r>
            <w:r w:rsidR="00384B2A" w:rsidRPr="00711388">
              <w:rPr>
                <w:lang w:val="en-GB"/>
              </w:rPr>
              <w:t xml:space="preserve">individual </w:t>
            </w:r>
            <w:r w:rsidRPr="00711388">
              <w:rPr>
                <w:lang w:val="en-GB"/>
              </w:rPr>
              <w:t xml:space="preserve">underwriting entity </w:t>
            </w:r>
            <w:r w:rsidR="00384B2A" w:rsidRPr="00711388">
              <w:rPr>
                <w:lang w:val="en-GB"/>
              </w:rPr>
              <w:t xml:space="preserve">as reported in template S.04.03. </w:t>
            </w:r>
          </w:p>
        </w:tc>
      </w:tr>
      <w:tr w:rsidR="00626033" w:rsidRPr="00711388" w14:paraId="2C01A25F" w14:textId="77777777" w:rsidTr="00094ABA">
        <w:tc>
          <w:tcPr>
            <w:tcW w:w="1840" w:type="dxa"/>
            <w:tcBorders>
              <w:top w:val="single" w:sz="2" w:space="0" w:color="auto"/>
              <w:left w:val="single" w:sz="2" w:space="0" w:color="auto"/>
              <w:bottom w:val="single" w:sz="2" w:space="0" w:color="auto"/>
              <w:right w:val="single" w:sz="2" w:space="0" w:color="auto"/>
            </w:tcBorders>
          </w:tcPr>
          <w:p w14:paraId="25726C2A" w14:textId="77777777" w:rsidR="00F407A5" w:rsidRPr="00711388" w:rsidRDefault="00F407A5" w:rsidP="00A241C2">
            <w:pPr>
              <w:pStyle w:val="NormalCentered"/>
              <w:jc w:val="left"/>
              <w:rPr>
                <w:iCs/>
                <w:lang w:val="en-GB"/>
              </w:rPr>
            </w:pPr>
            <w:r w:rsidRPr="00711388">
              <w:rPr>
                <w:iCs/>
                <w:lang w:val="en-GB"/>
              </w:rPr>
              <w:t>C0010/R0020</w:t>
            </w:r>
          </w:p>
        </w:tc>
        <w:tc>
          <w:tcPr>
            <w:tcW w:w="2126" w:type="dxa"/>
            <w:tcBorders>
              <w:top w:val="single" w:sz="2" w:space="0" w:color="auto"/>
              <w:left w:val="single" w:sz="2" w:space="0" w:color="auto"/>
              <w:bottom w:val="single" w:sz="2" w:space="0" w:color="auto"/>
              <w:right w:val="single" w:sz="2" w:space="0" w:color="auto"/>
            </w:tcBorders>
          </w:tcPr>
          <w:p w14:paraId="31AC52F0" w14:textId="3DC721CB" w:rsidR="00F407A5" w:rsidRPr="00711388" w:rsidRDefault="00F407A5" w:rsidP="00A241C2">
            <w:pPr>
              <w:pStyle w:val="NormalCentered"/>
              <w:jc w:val="left"/>
              <w:rPr>
                <w:lang w:val="en-GB"/>
              </w:rPr>
            </w:pPr>
            <w:r w:rsidRPr="00711388">
              <w:rPr>
                <w:lang w:val="en-GB"/>
              </w:rPr>
              <w:t xml:space="preserve">Business underwritten in the country of establishment </w:t>
            </w:r>
            <w:r w:rsidR="00711388" w:rsidRPr="00711388">
              <w:rPr>
                <w:lang w:val="en-GB"/>
              </w:rPr>
              <w:t>-</w:t>
            </w:r>
            <w:r w:rsidRPr="00711388">
              <w:rPr>
                <w:lang w:val="en-GB"/>
              </w:rPr>
              <w:t xml:space="preserve"> Premiums Written</w:t>
            </w:r>
            <w:r w:rsidR="00282752" w:rsidRPr="00711388">
              <w:rPr>
                <w:lang w:val="en-GB"/>
              </w:rPr>
              <w:t xml:space="preserve"> (gross)</w:t>
            </w:r>
          </w:p>
        </w:tc>
        <w:tc>
          <w:tcPr>
            <w:tcW w:w="5320" w:type="dxa"/>
            <w:tcBorders>
              <w:top w:val="single" w:sz="2" w:space="0" w:color="auto"/>
              <w:left w:val="single" w:sz="2" w:space="0" w:color="auto"/>
              <w:bottom w:val="single" w:sz="2" w:space="0" w:color="auto"/>
              <w:right w:val="single" w:sz="2" w:space="0" w:color="auto"/>
            </w:tcBorders>
          </w:tcPr>
          <w:p w14:paraId="3AF68632" w14:textId="77777777" w:rsidR="0054689C" w:rsidRPr="00711388" w:rsidRDefault="0054689C" w:rsidP="00A241C2">
            <w:pPr>
              <w:pStyle w:val="NormalCentered"/>
              <w:jc w:val="left"/>
              <w:rPr>
                <w:lang w:val="en-GB"/>
              </w:rPr>
            </w:pPr>
            <w:r w:rsidRPr="00711388">
              <w:rPr>
                <w:lang w:val="en-GB"/>
              </w:rPr>
              <w:t>Premiums written by the individual underwriting entity in the country of establishment.</w:t>
            </w:r>
          </w:p>
          <w:p w14:paraId="1E87112B" w14:textId="768B2AF4" w:rsidR="00F407A5" w:rsidRPr="00711388" w:rsidRDefault="005809CB" w:rsidP="00A241C2">
            <w:pPr>
              <w:pStyle w:val="NormalCentered"/>
              <w:jc w:val="left"/>
              <w:rPr>
                <w:lang w:val="en-GB"/>
              </w:rPr>
            </w:pPr>
            <w:r w:rsidRPr="00711388">
              <w:rPr>
                <w:lang w:val="en-GB"/>
              </w:rPr>
              <w:t>G</w:t>
            </w:r>
            <w:r w:rsidR="00F407A5" w:rsidRPr="00711388">
              <w:rPr>
                <w:lang w:val="en-GB"/>
              </w:rPr>
              <w:t xml:space="preserve">ross premiums written shall comprise all amounts due </w:t>
            </w:r>
            <w:ins w:id="485" w:author="Author">
              <w:r w:rsidR="006D2556" w:rsidRPr="00711388">
                <w:rPr>
                  <w:lang w:val="en-GB"/>
                </w:rPr>
                <w:t xml:space="preserve">to the underwriting entity </w:t>
              </w:r>
            </w:ins>
            <w:r w:rsidR="00F407A5" w:rsidRPr="00711388">
              <w:rPr>
                <w:lang w:val="en-GB"/>
              </w:rPr>
              <w:t xml:space="preserve">during the financial year in respect of insurance contracts, regardless of the fact that such amounts may relate in whole or in part to a later financial year. </w:t>
            </w:r>
          </w:p>
          <w:p w14:paraId="3EAA72C4" w14:textId="51D4AA67" w:rsidR="00F407A5" w:rsidRPr="00711388" w:rsidRDefault="000C6805" w:rsidP="003C6775">
            <w:pPr>
              <w:pStyle w:val="NormalCentered"/>
              <w:jc w:val="left"/>
              <w:rPr>
                <w:lang w:val="en-GB"/>
              </w:rPr>
            </w:pPr>
            <w:r w:rsidRPr="00711388">
              <w:rPr>
                <w:lang w:val="en-GB"/>
              </w:rPr>
              <w:t xml:space="preserve">Amount of taxes or charges </w:t>
            </w:r>
            <w:r w:rsidR="0078152E" w:rsidRPr="00711388">
              <w:rPr>
                <w:lang w:val="en-GB"/>
              </w:rPr>
              <w:t xml:space="preserve">levied with premiums </w:t>
            </w:r>
            <w:r w:rsidR="00F407A5" w:rsidRPr="00711388">
              <w:rPr>
                <w:lang w:val="en-GB"/>
              </w:rPr>
              <w:t>sh</w:t>
            </w:r>
            <w:r w:rsidR="003C6775" w:rsidRPr="00711388">
              <w:rPr>
                <w:lang w:val="en-GB"/>
              </w:rPr>
              <w:t>all</w:t>
            </w:r>
            <w:r w:rsidR="00F407A5" w:rsidRPr="00711388">
              <w:rPr>
                <w:lang w:val="en-GB"/>
              </w:rPr>
              <w:t xml:space="preserve"> be excluded from the written premiums.</w:t>
            </w:r>
          </w:p>
        </w:tc>
      </w:tr>
      <w:tr w:rsidR="00626033" w:rsidRPr="00711388" w14:paraId="717122ED" w14:textId="77777777" w:rsidTr="00094ABA">
        <w:tc>
          <w:tcPr>
            <w:tcW w:w="1840" w:type="dxa"/>
            <w:tcBorders>
              <w:top w:val="single" w:sz="2" w:space="0" w:color="auto"/>
              <w:left w:val="single" w:sz="2" w:space="0" w:color="auto"/>
              <w:bottom w:val="single" w:sz="2" w:space="0" w:color="auto"/>
              <w:right w:val="single" w:sz="2" w:space="0" w:color="auto"/>
            </w:tcBorders>
          </w:tcPr>
          <w:p w14:paraId="55BECFD5" w14:textId="77777777" w:rsidR="00F407A5" w:rsidRPr="00711388" w:rsidRDefault="00F407A5" w:rsidP="00A241C2">
            <w:pPr>
              <w:pStyle w:val="NormalCentered"/>
              <w:jc w:val="left"/>
              <w:rPr>
                <w:iCs/>
                <w:lang w:val="en-GB"/>
              </w:rPr>
            </w:pPr>
            <w:r w:rsidRPr="00711388">
              <w:rPr>
                <w:iCs/>
                <w:lang w:val="en-GB"/>
              </w:rPr>
              <w:t>C0010/R0030</w:t>
            </w:r>
          </w:p>
        </w:tc>
        <w:tc>
          <w:tcPr>
            <w:tcW w:w="2126" w:type="dxa"/>
            <w:tcBorders>
              <w:top w:val="single" w:sz="2" w:space="0" w:color="auto"/>
              <w:left w:val="single" w:sz="2" w:space="0" w:color="auto"/>
              <w:bottom w:val="single" w:sz="2" w:space="0" w:color="auto"/>
              <w:right w:val="single" w:sz="2" w:space="0" w:color="auto"/>
            </w:tcBorders>
          </w:tcPr>
          <w:p w14:paraId="1437F67F" w14:textId="08B872B6" w:rsidR="00F407A5" w:rsidRPr="00711388" w:rsidRDefault="00F407A5" w:rsidP="00A241C2">
            <w:pPr>
              <w:pStyle w:val="NormalCentered"/>
              <w:jc w:val="left"/>
              <w:rPr>
                <w:lang w:val="en-GB"/>
              </w:rPr>
            </w:pPr>
            <w:r w:rsidRPr="00711388">
              <w:rPr>
                <w:lang w:val="en-GB"/>
              </w:rPr>
              <w:t xml:space="preserve">Business underwritten in the country of establishment </w:t>
            </w:r>
            <w:r w:rsidR="00711388" w:rsidRPr="00711388">
              <w:rPr>
                <w:lang w:val="en-GB"/>
              </w:rPr>
              <w:t>-</w:t>
            </w:r>
            <w:r w:rsidRPr="00711388">
              <w:rPr>
                <w:lang w:val="en-GB"/>
              </w:rPr>
              <w:t xml:space="preserve"> Claims incurred</w:t>
            </w:r>
            <w:ins w:id="486" w:author="Author">
              <w:r w:rsidR="006D2556" w:rsidRPr="00711388">
                <w:rPr>
                  <w:lang w:val="en-GB"/>
                </w:rPr>
                <w:t xml:space="preserve"> (gross)</w:t>
              </w:r>
            </w:ins>
          </w:p>
        </w:tc>
        <w:tc>
          <w:tcPr>
            <w:tcW w:w="5320" w:type="dxa"/>
            <w:tcBorders>
              <w:top w:val="single" w:sz="2" w:space="0" w:color="auto"/>
              <w:left w:val="single" w:sz="2" w:space="0" w:color="auto"/>
              <w:bottom w:val="single" w:sz="2" w:space="0" w:color="auto"/>
              <w:right w:val="single" w:sz="2" w:space="0" w:color="auto"/>
            </w:tcBorders>
          </w:tcPr>
          <w:p w14:paraId="41F830FE" w14:textId="77777777" w:rsidR="0054689C" w:rsidRPr="00711388" w:rsidRDefault="0054689C" w:rsidP="0054689C">
            <w:pPr>
              <w:pStyle w:val="NormalCentered"/>
              <w:jc w:val="left"/>
              <w:rPr>
                <w:lang w:val="en-GB"/>
              </w:rPr>
            </w:pPr>
            <w:r w:rsidRPr="00711388">
              <w:rPr>
                <w:lang w:val="en-GB"/>
              </w:rPr>
              <w:t>Claims incurred by the individual underwriting entity in the country of establishment.</w:t>
            </w:r>
          </w:p>
          <w:p w14:paraId="697C455B" w14:textId="2937FD40" w:rsidR="00F407A5" w:rsidRPr="00711388" w:rsidRDefault="00F407A5" w:rsidP="00A241C2">
            <w:pPr>
              <w:pStyle w:val="NormalCentered"/>
              <w:jc w:val="left"/>
              <w:rPr>
                <w:lang w:val="en-GB"/>
              </w:rPr>
            </w:pPr>
            <w:r w:rsidRPr="00711388">
              <w:rPr>
                <w:lang w:val="en-GB"/>
              </w:rPr>
              <w:t xml:space="preserve">Claims incurred in the reporting period as defined in </w:t>
            </w:r>
            <w:r w:rsidR="005B2D79" w:rsidRPr="00711388">
              <w:rPr>
                <w:lang w:val="en-GB"/>
              </w:rPr>
              <w:t>D</w:t>
            </w:r>
            <w:r w:rsidRPr="00711388">
              <w:rPr>
                <w:lang w:val="en-GB"/>
              </w:rPr>
              <w:t>irective 91/674/EEC where applicable: the claims incurred means the sum of the claims paid and the change in the provision for claims</w:t>
            </w:r>
            <w:r w:rsidR="005809CB" w:rsidRPr="00711388">
              <w:rPr>
                <w:lang w:val="en-GB"/>
              </w:rPr>
              <w:t xml:space="preserve"> </w:t>
            </w:r>
            <w:r w:rsidRPr="00711388">
              <w:rPr>
                <w:lang w:val="en-GB"/>
              </w:rPr>
              <w:t xml:space="preserve">during the </w:t>
            </w:r>
            <w:r w:rsidRPr="00711388">
              <w:rPr>
                <w:lang w:val="en-GB"/>
              </w:rPr>
              <w:lastRenderedPageBreak/>
              <w:t xml:space="preserve">financial year related to insurance </w:t>
            </w:r>
            <w:ins w:id="487" w:author="Author">
              <w:r w:rsidR="006D2556" w:rsidRPr="00711388">
                <w:rPr>
                  <w:lang w:val="en-GB"/>
                </w:rPr>
                <w:t xml:space="preserve">or reinsurance </w:t>
              </w:r>
            </w:ins>
            <w:r w:rsidRPr="00711388">
              <w:rPr>
                <w:lang w:val="en-GB"/>
              </w:rPr>
              <w:t>contracts.</w:t>
            </w:r>
          </w:p>
          <w:p w14:paraId="5F7DA007" w14:textId="77777777" w:rsidR="00F407A5" w:rsidRPr="00711388" w:rsidRDefault="00F407A5" w:rsidP="00A241C2">
            <w:pPr>
              <w:pStyle w:val="NormalCentered"/>
              <w:jc w:val="left"/>
              <w:rPr>
                <w:lang w:val="en-GB"/>
              </w:rPr>
            </w:pPr>
            <w:r w:rsidRPr="00711388">
              <w:rPr>
                <w:lang w:val="en-GB"/>
              </w:rPr>
              <w:t>The figure for claims incurred shall exclude claims management expenses and the movement in provisions in claims management expenses.</w:t>
            </w:r>
          </w:p>
        </w:tc>
      </w:tr>
      <w:tr w:rsidR="00626033" w:rsidRPr="00711388" w14:paraId="32791A09" w14:textId="77777777" w:rsidTr="00094ABA">
        <w:tc>
          <w:tcPr>
            <w:tcW w:w="1840" w:type="dxa"/>
            <w:tcBorders>
              <w:top w:val="single" w:sz="2" w:space="0" w:color="auto"/>
              <w:left w:val="single" w:sz="2" w:space="0" w:color="auto"/>
              <w:bottom w:val="single" w:sz="2" w:space="0" w:color="auto"/>
              <w:right w:val="single" w:sz="2" w:space="0" w:color="auto"/>
            </w:tcBorders>
          </w:tcPr>
          <w:p w14:paraId="1C55DE01" w14:textId="77777777" w:rsidR="00F407A5" w:rsidRPr="00711388" w:rsidRDefault="00F407A5" w:rsidP="00A241C2">
            <w:pPr>
              <w:pStyle w:val="NormalCentered"/>
              <w:jc w:val="left"/>
              <w:rPr>
                <w:iCs/>
                <w:lang w:val="en-GB"/>
              </w:rPr>
            </w:pPr>
            <w:r w:rsidRPr="00711388">
              <w:rPr>
                <w:iCs/>
                <w:lang w:val="en-GB"/>
              </w:rPr>
              <w:lastRenderedPageBreak/>
              <w:t>C0010/R0040</w:t>
            </w:r>
          </w:p>
        </w:tc>
        <w:tc>
          <w:tcPr>
            <w:tcW w:w="2126" w:type="dxa"/>
            <w:tcBorders>
              <w:top w:val="single" w:sz="2" w:space="0" w:color="auto"/>
              <w:left w:val="single" w:sz="2" w:space="0" w:color="auto"/>
              <w:bottom w:val="single" w:sz="2" w:space="0" w:color="auto"/>
              <w:right w:val="single" w:sz="2" w:space="0" w:color="auto"/>
            </w:tcBorders>
          </w:tcPr>
          <w:p w14:paraId="2532823D" w14:textId="0917A0EA" w:rsidR="00F407A5" w:rsidRPr="00711388" w:rsidRDefault="00F407A5" w:rsidP="000110B2">
            <w:pPr>
              <w:pStyle w:val="NormalCentered"/>
              <w:jc w:val="left"/>
              <w:rPr>
                <w:lang w:val="en-GB"/>
              </w:rPr>
            </w:pPr>
            <w:r w:rsidRPr="00711388">
              <w:rPr>
                <w:lang w:val="en-GB"/>
              </w:rPr>
              <w:t xml:space="preserve">Business underwritten in the country of establishment </w:t>
            </w:r>
            <w:r w:rsidR="00711388" w:rsidRPr="00711388">
              <w:rPr>
                <w:lang w:val="en-GB"/>
              </w:rPr>
              <w:t>-</w:t>
            </w:r>
            <w:r w:rsidRPr="00711388">
              <w:rPr>
                <w:lang w:val="en-GB"/>
              </w:rPr>
              <w:t xml:space="preserve"> Acquisition expenses</w:t>
            </w:r>
            <w:r w:rsidR="000110B2">
              <w:rPr>
                <w:lang w:val="en-GB"/>
              </w:rPr>
              <w:t xml:space="preserve"> </w:t>
            </w:r>
            <w:ins w:id="488" w:author="Author">
              <w:r w:rsidR="00390774" w:rsidRPr="00711388">
                <w:rPr>
                  <w:lang w:val="en-GB"/>
                </w:rPr>
                <w:t>(gross)</w:t>
              </w:r>
            </w:ins>
          </w:p>
        </w:tc>
        <w:tc>
          <w:tcPr>
            <w:tcW w:w="5320" w:type="dxa"/>
            <w:tcBorders>
              <w:top w:val="single" w:sz="2" w:space="0" w:color="auto"/>
              <w:left w:val="single" w:sz="2" w:space="0" w:color="auto"/>
              <w:bottom w:val="single" w:sz="2" w:space="0" w:color="auto"/>
              <w:right w:val="single" w:sz="2" w:space="0" w:color="auto"/>
            </w:tcBorders>
          </w:tcPr>
          <w:p w14:paraId="1DBB28A4" w14:textId="77777777" w:rsidR="0054689C" w:rsidRPr="00711388" w:rsidRDefault="0054689C" w:rsidP="0054689C">
            <w:pPr>
              <w:pStyle w:val="NormalCentered"/>
              <w:jc w:val="left"/>
              <w:rPr>
                <w:lang w:val="en-GB"/>
              </w:rPr>
            </w:pPr>
            <w:r w:rsidRPr="00711388">
              <w:rPr>
                <w:lang w:val="en-GB"/>
              </w:rPr>
              <w:t>Acquisition expenses by the individual underwriting entity in the country of establishment.</w:t>
            </w:r>
          </w:p>
          <w:p w14:paraId="3012E42F" w14:textId="77777777" w:rsidR="00F407A5" w:rsidRPr="00711388" w:rsidRDefault="00F407A5" w:rsidP="00A241C2">
            <w:pPr>
              <w:pStyle w:val="NormalCentered"/>
              <w:jc w:val="left"/>
              <w:rPr>
                <w:lang w:val="en-GB"/>
              </w:rPr>
            </w:pPr>
            <w:r w:rsidRPr="00711388">
              <w:rPr>
                <w:lang w:val="en-GB"/>
              </w:rPr>
              <w:t>Acquisition expenses include expenses which can be identified at the level of individual insurance contract and have been incurred because the entity has issued that particular contract. This item shall be reported inclusive of renewal expenses.</w:t>
            </w:r>
          </w:p>
          <w:p w14:paraId="0253C171" w14:textId="77777777" w:rsidR="00F407A5" w:rsidRPr="00711388" w:rsidRDefault="00F407A5" w:rsidP="0054689C">
            <w:pPr>
              <w:pStyle w:val="NormalCentered"/>
              <w:jc w:val="left"/>
              <w:rPr>
                <w:ins w:id="489" w:author="Author"/>
                <w:lang w:val="en-GB"/>
              </w:rPr>
            </w:pPr>
            <w:r w:rsidRPr="00711388">
              <w:rPr>
                <w:lang w:val="en-GB"/>
              </w:rPr>
              <w:t xml:space="preserve">These are commission costs, costs of selling, underwriting and initiating an insurance contract that has been issued. It includes movements in deferred acquisition costs, where applicable. </w:t>
            </w:r>
          </w:p>
          <w:p w14:paraId="5FC8B949" w14:textId="086B4501" w:rsidR="00F407A5" w:rsidRPr="00711388" w:rsidRDefault="00390774" w:rsidP="0054689C">
            <w:pPr>
              <w:pStyle w:val="NormalCentered"/>
              <w:jc w:val="left"/>
              <w:rPr>
                <w:lang w:val="en-GB"/>
              </w:rPr>
            </w:pPr>
            <w:ins w:id="490" w:author="Author">
              <w:r w:rsidRPr="00711388">
                <w:rPr>
                  <w:lang w:val="en-GB"/>
                </w:rPr>
                <w:t>This item is not applicable for reinsurance accepted.</w:t>
              </w:r>
            </w:ins>
          </w:p>
        </w:tc>
      </w:tr>
      <w:tr w:rsidR="00626033" w:rsidRPr="00711388" w14:paraId="7BEE41A1" w14:textId="77777777" w:rsidTr="00094ABA">
        <w:tc>
          <w:tcPr>
            <w:tcW w:w="1840" w:type="dxa"/>
            <w:tcBorders>
              <w:top w:val="single" w:sz="2" w:space="0" w:color="auto"/>
              <w:left w:val="single" w:sz="2" w:space="0" w:color="auto"/>
              <w:bottom w:val="single" w:sz="2" w:space="0" w:color="auto"/>
              <w:right w:val="single" w:sz="2" w:space="0" w:color="auto"/>
            </w:tcBorders>
          </w:tcPr>
          <w:p w14:paraId="6AE8900D" w14:textId="77777777" w:rsidR="00F407A5" w:rsidRPr="00711388" w:rsidRDefault="00F407A5" w:rsidP="00A241C2">
            <w:pPr>
              <w:pStyle w:val="NormalCentered"/>
              <w:jc w:val="left"/>
              <w:rPr>
                <w:iCs/>
                <w:lang w:val="en-GB"/>
              </w:rPr>
            </w:pPr>
            <w:r w:rsidRPr="00711388">
              <w:rPr>
                <w:iCs/>
                <w:lang w:val="en-GB"/>
              </w:rPr>
              <w:t>C0010/R0050</w:t>
            </w:r>
          </w:p>
        </w:tc>
        <w:tc>
          <w:tcPr>
            <w:tcW w:w="2126" w:type="dxa"/>
            <w:tcBorders>
              <w:top w:val="single" w:sz="2" w:space="0" w:color="auto"/>
              <w:left w:val="single" w:sz="2" w:space="0" w:color="auto"/>
              <w:bottom w:val="single" w:sz="2" w:space="0" w:color="auto"/>
              <w:right w:val="single" w:sz="2" w:space="0" w:color="auto"/>
            </w:tcBorders>
          </w:tcPr>
          <w:p w14:paraId="76EB392E" w14:textId="0A726986" w:rsidR="00F407A5" w:rsidRPr="00711388" w:rsidRDefault="00F407A5" w:rsidP="000110B2">
            <w:pPr>
              <w:pStyle w:val="NormalCentered"/>
              <w:jc w:val="left"/>
              <w:rPr>
                <w:lang w:val="en-GB"/>
              </w:rPr>
            </w:pPr>
            <w:r w:rsidRPr="00711388">
              <w:rPr>
                <w:lang w:val="en-GB"/>
              </w:rPr>
              <w:t xml:space="preserve">Business underwritten in the country of establishment </w:t>
            </w:r>
            <w:r w:rsidR="00711388" w:rsidRPr="00711388">
              <w:rPr>
                <w:lang w:val="en-GB"/>
              </w:rPr>
              <w:t>-</w:t>
            </w:r>
            <w:r w:rsidRPr="00711388">
              <w:rPr>
                <w:lang w:val="en-GB"/>
              </w:rPr>
              <w:t xml:space="preserve"> Acquisition expenses of which commissions</w:t>
            </w:r>
            <w:r w:rsidR="000110B2">
              <w:rPr>
                <w:lang w:val="en-GB"/>
              </w:rPr>
              <w:t xml:space="preserve"> </w:t>
            </w:r>
            <w:ins w:id="491" w:author="Author">
              <w:r w:rsidR="00390774" w:rsidRPr="00711388">
                <w:rPr>
                  <w:lang w:val="en-GB"/>
                </w:rPr>
                <w:t>(gross)</w:t>
              </w:r>
            </w:ins>
          </w:p>
        </w:tc>
        <w:tc>
          <w:tcPr>
            <w:tcW w:w="5320" w:type="dxa"/>
            <w:tcBorders>
              <w:top w:val="single" w:sz="2" w:space="0" w:color="auto"/>
              <w:left w:val="single" w:sz="2" w:space="0" w:color="auto"/>
              <w:bottom w:val="single" w:sz="2" w:space="0" w:color="auto"/>
              <w:right w:val="single" w:sz="2" w:space="0" w:color="auto"/>
            </w:tcBorders>
          </w:tcPr>
          <w:p w14:paraId="38FDA0A8" w14:textId="77777777" w:rsidR="0054689C" w:rsidRPr="00711388" w:rsidRDefault="0054689C" w:rsidP="0054689C">
            <w:pPr>
              <w:pStyle w:val="NormalCentered"/>
              <w:jc w:val="left"/>
              <w:rPr>
                <w:lang w:val="en-GB"/>
              </w:rPr>
            </w:pPr>
            <w:r w:rsidRPr="00711388">
              <w:rPr>
                <w:lang w:val="en-GB"/>
              </w:rPr>
              <w:t>Commissions by the individual underwriting entity in the country of establishment.</w:t>
            </w:r>
          </w:p>
          <w:p w14:paraId="1BD3FA39" w14:textId="77777777" w:rsidR="00F407A5" w:rsidRPr="00711388" w:rsidRDefault="00F407A5" w:rsidP="00A241C2">
            <w:pPr>
              <w:pStyle w:val="NormalCentered"/>
              <w:jc w:val="left"/>
              <w:rPr>
                <w:ins w:id="492" w:author="Author"/>
                <w:lang w:val="en-GB"/>
              </w:rPr>
            </w:pPr>
            <w:r w:rsidRPr="00711388">
              <w:rPr>
                <w:lang w:val="en-GB"/>
              </w:rPr>
              <w:t xml:space="preserve">The portion of the total acquisition expenses (as reported in R0040) which relate to commission costs. </w:t>
            </w:r>
          </w:p>
          <w:p w14:paraId="75092C1D" w14:textId="7EF9586C" w:rsidR="00F407A5" w:rsidRPr="00711388" w:rsidRDefault="00390774" w:rsidP="00A241C2">
            <w:pPr>
              <w:pStyle w:val="NormalCentered"/>
              <w:jc w:val="left"/>
              <w:rPr>
                <w:lang w:val="en-GB"/>
              </w:rPr>
            </w:pPr>
            <w:ins w:id="493" w:author="Author">
              <w:r w:rsidRPr="00711388">
                <w:rPr>
                  <w:lang w:val="en-GB"/>
                </w:rPr>
                <w:t>This item is not applicable for reinsurance accepted.</w:t>
              </w:r>
            </w:ins>
          </w:p>
        </w:tc>
      </w:tr>
      <w:tr w:rsidR="00626033" w:rsidRPr="00711388" w14:paraId="7D659EE2" w14:textId="77777777" w:rsidTr="00094ABA">
        <w:tc>
          <w:tcPr>
            <w:tcW w:w="1840" w:type="dxa"/>
            <w:tcBorders>
              <w:top w:val="single" w:sz="2" w:space="0" w:color="auto"/>
              <w:left w:val="single" w:sz="2" w:space="0" w:color="auto"/>
              <w:bottom w:val="single" w:sz="2" w:space="0" w:color="auto"/>
              <w:right w:val="single" w:sz="2" w:space="0" w:color="auto"/>
            </w:tcBorders>
          </w:tcPr>
          <w:p w14:paraId="7E58A94E" w14:textId="77777777" w:rsidR="00F407A5" w:rsidRPr="00711388" w:rsidRDefault="00F407A5" w:rsidP="00A241C2">
            <w:pPr>
              <w:pStyle w:val="NormalCentered"/>
              <w:jc w:val="left"/>
              <w:rPr>
                <w:iCs/>
                <w:lang w:val="en-GB"/>
              </w:rPr>
            </w:pPr>
            <w:r w:rsidRPr="00711388">
              <w:rPr>
                <w:iCs/>
                <w:lang w:val="en-GB"/>
              </w:rPr>
              <w:t>C0020/R0020</w:t>
            </w:r>
          </w:p>
        </w:tc>
        <w:tc>
          <w:tcPr>
            <w:tcW w:w="2126" w:type="dxa"/>
            <w:tcBorders>
              <w:top w:val="single" w:sz="2" w:space="0" w:color="auto"/>
              <w:left w:val="single" w:sz="2" w:space="0" w:color="auto"/>
              <w:bottom w:val="single" w:sz="2" w:space="0" w:color="auto"/>
              <w:right w:val="single" w:sz="2" w:space="0" w:color="auto"/>
            </w:tcBorders>
          </w:tcPr>
          <w:p w14:paraId="2A64243A" w14:textId="02A63BF4" w:rsidR="00F407A5" w:rsidRPr="00711388" w:rsidRDefault="00F407A5" w:rsidP="00A241C2">
            <w:pPr>
              <w:pStyle w:val="NormalCentered"/>
              <w:jc w:val="left"/>
              <w:rPr>
                <w:lang w:val="en-GB"/>
              </w:rPr>
            </w:pPr>
            <w:r w:rsidRPr="00711388">
              <w:rPr>
                <w:lang w:val="en-GB"/>
              </w:rPr>
              <w:t xml:space="preserve">Business underwritten through FPS in country different from the country of establishment </w:t>
            </w:r>
            <w:r w:rsidR="00711388" w:rsidRPr="00711388">
              <w:rPr>
                <w:lang w:val="en-GB"/>
              </w:rPr>
              <w:t>-</w:t>
            </w:r>
            <w:r w:rsidRPr="00711388">
              <w:rPr>
                <w:lang w:val="en-GB"/>
              </w:rPr>
              <w:t xml:space="preserve"> Premiums Written</w:t>
            </w:r>
            <w:r w:rsidR="00282752" w:rsidRPr="00711388">
              <w:rPr>
                <w:lang w:val="en-GB"/>
              </w:rPr>
              <w:t xml:space="preserve"> (gross)</w:t>
            </w:r>
          </w:p>
        </w:tc>
        <w:tc>
          <w:tcPr>
            <w:tcW w:w="5320" w:type="dxa"/>
            <w:tcBorders>
              <w:top w:val="single" w:sz="2" w:space="0" w:color="auto"/>
              <w:left w:val="single" w:sz="2" w:space="0" w:color="auto"/>
              <w:bottom w:val="single" w:sz="2" w:space="0" w:color="auto"/>
              <w:right w:val="single" w:sz="2" w:space="0" w:color="auto"/>
            </w:tcBorders>
          </w:tcPr>
          <w:p w14:paraId="5ECE8788" w14:textId="77777777" w:rsidR="0054689C" w:rsidRPr="00711388" w:rsidRDefault="0054689C" w:rsidP="0054689C">
            <w:pPr>
              <w:pStyle w:val="NormalCentered"/>
              <w:jc w:val="left"/>
              <w:rPr>
                <w:lang w:val="en-GB"/>
              </w:rPr>
            </w:pPr>
            <w:r w:rsidRPr="00711388">
              <w:rPr>
                <w:lang w:val="en-GB"/>
              </w:rPr>
              <w:t>Premiums written through FPS in a</w:t>
            </w:r>
            <w:r w:rsidR="00EF12F4" w:rsidRPr="00711388">
              <w:rPr>
                <w:lang w:val="en-GB"/>
              </w:rPr>
              <w:t>ny</w:t>
            </w:r>
            <w:r w:rsidRPr="00711388">
              <w:rPr>
                <w:lang w:val="en-GB"/>
              </w:rPr>
              <w:t xml:space="preserve"> country different from the country of establishment of the individual underwriting entity.</w:t>
            </w:r>
          </w:p>
          <w:p w14:paraId="34324AAB" w14:textId="312E790D" w:rsidR="00F407A5" w:rsidRPr="00711388" w:rsidRDefault="005809CB" w:rsidP="0054689C">
            <w:pPr>
              <w:pStyle w:val="NormalCentered"/>
              <w:jc w:val="left"/>
              <w:rPr>
                <w:lang w:val="en-GB"/>
              </w:rPr>
            </w:pPr>
            <w:r w:rsidRPr="00711388">
              <w:rPr>
                <w:lang w:val="en-GB"/>
              </w:rPr>
              <w:t>G</w:t>
            </w:r>
            <w:r w:rsidR="00F407A5" w:rsidRPr="00711388">
              <w:rPr>
                <w:lang w:val="en-GB"/>
              </w:rPr>
              <w:t>ross premiums written shall comprise all amounts due</w:t>
            </w:r>
            <w:ins w:id="494" w:author="Author">
              <w:r w:rsidR="00F407A5" w:rsidRPr="00711388">
                <w:rPr>
                  <w:lang w:val="en-GB"/>
                </w:rPr>
                <w:t xml:space="preserve"> </w:t>
              </w:r>
              <w:r w:rsidR="006D2556" w:rsidRPr="00711388">
                <w:rPr>
                  <w:lang w:val="en-GB"/>
                </w:rPr>
                <w:t>to the underwriting entity</w:t>
              </w:r>
            </w:ins>
            <w:r w:rsidR="00F407A5" w:rsidRPr="00711388">
              <w:rPr>
                <w:lang w:val="en-GB"/>
              </w:rPr>
              <w:t xml:space="preserve"> during the financial year in respect of insurance contracts, regardless of the fact that such amounts may relate in whole or in part to a later financial year. </w:t>
            </w:r>
          </w:p>
          <w:p w14:paraId="086748EF" w14:textId="7407D908" w:rsidR="00F407A5" w:rsidRPr="00711388" w:rsidRDefault="000C6805" w:rsidP="003C6775">
            <w:pPr>
              <w:pStyle w:val="NormalCentered"/>
              <w:jc w:val="left"/>
              <w:rPr>
                <w:lang w:val="en-GB"/>
              </w:rPr>
            </w:pPr>
            <w:r w:rsidRPr="00711388">
              <w:rPr>
                <w:lang w:val="en-GB"/>
              </w:rPr>
              <w:t>Amount of taxes or charges</w:t>
            </w:r>
            <w:r w:rsidR="00F407A5" w:rsidRPr="00711388">
              <w:rPr>
                <w:lang w:val="en-GB"/>
              </w:rPr>
              <w:t xml:space="preserve"> </w:t>
            </w:r>
            <w:r w:rsidR="0078152E" w:rsidRPr="00711388">
              <w:rPr>
                <w:lang w:val="en-GB"/>
              </w:rPr>
              <w:t xml:space="preserve">levied with premiums </w:t>
            </w:r>
            <w:r w:rsidR="00F407A5" w:rsidRPr="00711388">
              <w:rPr>
                <w:lang w:val="en-GB"/>
              </w:rPr>
              <w:t>sh</w:t>
            </w:r>
            <w:r w:rsidR="003C6775" w:rsidRPr="00711388">
              <w:rPr>
                <w:lang w:val="en-GB"/>
              </w:rPr>
              <w:t>all</w:t>
            </w:r>
            <w:r w:rsidR="00F407A5" w:rsidRPr="00711388">
              <w:rPr>
                <w:lang w:val="en-GB"/>
              </w:rPr>
              <w:t xml:space="preserve"> be excluded from the written premiums.</w:t>
            </w:r>
          </w:p>
        </w:tc>
      </w:tr>
      <w:tr w:rsidR="00626033" w:rsidRPr="00711388" w14:paraId="5DDEE77C" w14:textId="77777777" w:rsidTr="00094ABA">
        <w:tc>
          <w:tcPr>
            <w:tcW w:w="1840" w:type="dxa"/>
            <w:tcBorders>
              <w:top w:val="single" w:sz="2" w:space="0" w:color="auto"/>
              <w:left w:val="single" w:sz="2" w:space="0" w:color="auto"/>
              <w:bottom w:val="single" w:sz="2" w:space="0" w:color="auto"/>
              <w:right w:val="single" w:sz="2" w:space="0" w:color="auto"/>
            </w:tcBorders>
          </w:tcPr>
          <w:p w14:paraId="3E8D4ECB" w14:textId="77777777" w:rsidR="00F407A5" w:rsidRPr="00711388" w:rsidRDefault="00F407A5" w:rsidP="00A241C2">
            <w:pPr>
              <w:pStyle w:val="NormalCentered"/>
              <w:jc w:val="left"/>
              <w:rPr>
                <w:iCs/>
                <w:lang w:val="en-GB"/>
              </w:rPr>
            </w:pPr>
            <w:r w:rsidRPr="00711388">
              <w:rPr>
                <w:iCs/>
                <w:lang w:val="en-GB"/>
              </w:rPr>
              <w:t>C0020/R0030</w:t>
            </w:r>
          </w:p>
        </w:tc>
        <w:tc>
          <w:tcPr>
            <w:tcW w:w="2126" w:type="dxa"/>
            <w:tcBorders>
              <w:top w:val="single" w:sz="2" w:space="0" w:color="auto"/>
              <w:left w:val="single" w:sz="2" w:space="0" w:color="auto"/>
              <w:bottom w:val="single" w:sz="2" w:space="0" w:color="auto"/>
              <w:right w:val="single" w:sz="2" w:space="0" w:color="auto"/>
            </w:tcBorders>
          </w:tcPr>
          <w:p w14:paraId="4E14A3FA" w14:textId="217B1C8C" w:rsidR="00F407A5" w:rsidRPr="00711388" w:rsidRDefault="00F407A5" w:rsidP="00A241C2">
            <w:pPr>
              <w:pStyle w:val="NormalCentered"/>
              <w:jc w:val="left"/>
              <w:rPr>
                <w:lang w:val="en-GB"/>
              </w:rPr>
            </w:pPr>
            <w:r w:rsidRPr="00711388">
              <w:rPr>
                <w:lang w:val="en-GB"/>
              </w:rPr>
              <w:t xml:space="preserve">Business underwritten through FPS in country different from the country of establishment </w:t>
            </w:r>
            <w:r w:rsidR="00711388" w:rsidRPr="00711388">
              <w:rPr>
                <w:lang w:val="en-GB"/>
              </w:rPr>
              <w:t>-</w:t>
            </w:r>
            <w:r w:rsidRPr="00711388">
              <w:rPr>
                <w:lang w:val="en-GB"/>
              </w:rPr>
              <w:t xml:space="preserve"> </w:t>
            </w:r>
            <w:r w:rsidRPr="00711388">
              <w:rPr>
                <w:lang w:val="en-GB"/>
              </w:rPr>
              <w:lastRenderedPageBreak/>
              <w:t>Claims Incurred</w:t>
            </w:r>
            <w:ins w:id="495" w:author="Author">
              <w:r w:rsidR="006D2556" w:rsidRPr="00711388">
                <w:rPr>
                  <w:lang w:val="en-GB"/>
                </w:rPr>
                <w:t xml:space="preserve"> (gross)</w:t>
              </w:r>
            </w:ins>
          </w:p>
        </w:tc>
        <w:tc>
          <w:tcPr>
            <w:tcW w:w="5320" w:type="dxa"/>
            <w:tcBorders>
              <w:top w:val="single" w:sz="2" w:space="0" w:color="auto"/>
              <w:left w:val="single" w:sz="2" w:space="0" w:color="auto"/>
              <w:bottom w:val="single" w:sz="2" w:space="0" w:color="auto"/>
              <w:right w:val="single" w:sz="2" w:space="0" w:color="auto"/>
            </w:tcBorders>
          </w:tcPr>
          <w:p w14:paraId="08E38CAF" w14:textId="77777777" w:rsidR="0054689C" w:rsidRPr="00711388" w:rsidRDefault="0054689C" w:rsidP="0054689C">
            <w:pPr>
              <w:pStyle w:val="NormalCentered"/>
              <w:jc w:val="left"/>
              <w:rPr>
                <w:lang w:val="en-GB"/>
              </w:rPr>
            </w:pPr>
            <w:r w:rsidRPr="00711388">
              <w:rPr>
                <w:lang w:val="en-GB"/>
              </w:rPr>
              <w:lastRenderedPageBreak/>
              <w:t>Claims incurred through FPS in a</w:t>
            </w:r>
            <w:r w:rsidR="00EF12F4" w:rsidRPr="00711388">
              <w:rPr>
                <w:lang w:val="en-GB"/>
              </w:rPr>
              <w:t>ny</w:t>
            </w:r>
            <w:r w:rsidRPr="00711388">
              <w:rPr>
                <w:lang w:val="en-GB"/>
              </w:rPr>
              <w:t xml:space="preserve"> country different from the country of establishment of the individual underwriting entity.</w:t>
            </w:r>
          </w:p>
          <w:p w14:paraId="1C98C767" w14:textId="01E390A6" w:rsidR="00F407A5" w:rsidRPr="00711388" w:rsidRDefault="00F407A5" w:rsidP="0054689C">
            <w:pPr>
              <w:pStyle w:val="NormalCentered"/>
              <w:jc w:val="left"/>
              <w:rPr>
                <w:lang w:val="en-GB"/>
              </w:rPr>
            </w:pPr>
            <w:r w:rsidRPr="00711388">
              <w:rPr>
                <w:lang w:val="en-GB"/>
              </w:rPr>
              <w:t xml:space="preserve">Claims incurred in the reporting period as defined in </w:t>
            </w:r>
            <w:r w:rsidR="005B2D79" w:rsidRPr="00711388">
              <w:rPr>
                <w:lang w:val="en-GB"/>
              </w:rPr>
              <w:t>D</w:t>
            </w:r>
            <w:r w:rsidRPr="00711388">
              <w:rPr>
                <w:lang w:val="en-GB"/>
              </w:rPr>
              <w:t xml:space="preserve">irective 91/674/EEC where applicable: the claims incurred means the sum of the claims paid and the </w:t>
            </w:r>
            <w:r w:rsidRPr="00711388">
              <w:rPr>
                <w:lang w:val="en-GB"/>
              </w:rPr>
              <w:lastRenderedPageBreak/>
              <w:t>change in the provision for claims</w:t>
            </w:r>
            <w:r w:rsidR="005809CB" w:rsidRPr="00711388">
              <w:rPr>
                <w:lang w:val="en-GB"/>
              </w:rPr>
              <w:t xml:space="preserve"> </w:t>
            </w:r>
            <w:r w:rsidRPr="00711388">
              <w:rPr>
                <w:lang w:val="en-GB"/>
              </w:rPr>
              <w:t>during the financial year related to insurance</w:t>
            </w:r>
            <w:ins w:id="496" w:author="Author">
              <w:r w:rsidRPr="00711388">
                <w:rPr>
                  <w:lang w:val="en-GB"/>
                </w:rPr>
                <w:t xml:space="preserve"> </w:t>
              </w:r>
              <w:r w:rsidR="006D2556" w:rsidRPr="00711388">
                <w:rPr>
                  <w:lang w:val="en-GB"/>
                </w:rPr>
                <w:t>or reinsurance</w:t>
              </w:r>
            </w:ins>
            <w:r w:rsidRPr="00711388">
              <w:rPr>
                <w:lang w:val="en-GB"/>
              </w:rPr>
              <w:t xml:space="preserve"> contracts.</w:t>
            </w:r>
          </w:p>
          <w:p w14:paraId="2C268C3E" w14:textId="77777777" w:rsidR="00F407A5" w:rsidRPr="00711388" w:rsidRDefault="00F407A5" w:rsidP="00A241C2">
            <w:pPr>
              <w:pStyle w:val="NormalCentered"/>
              <w:jc w:val="left"/>
              <w:rPr>
                <w:lang w:val="en-GB"/>
              </w:rPr>
            </w:pPr>
            <w:r w:rsidRPr="00711388">
              <w:rPr>
                <w:lang w:val="en-GB"/>
              </w:rPr>
              <w:t>The figure for claims incurred shall exclude claims management expenses and the movement in provisions in claims management expenses.</w:t>
            </w:r>
          </w:p>
        </w:tc>
      </w:tr>
      <w:tr w:rsidR="00626033" w:rsidRPr="00711388" w14:paraId="344D6E0D" w14:textId="77777777" w:rsidTr="00094ABA">
        <w:tc>
          <w:tcPr>
            <w:tcW w:w="1840" w:type="dxa"/>
            <w:tcBorders>
              <w:top w:val="single" w:sz="2" w:space="0" w:color="auto"/>
              <w:left w:val="single" w:sz="2" w:space="0" w:color="auto"/>
              <w:bottom w:val="single" w:sz="2" w:space="0" w:color="auto"/>
              <w:right w:val="single" w:sz="2" w:space="0" w:color="auto"/>
            </w:tcBorders>
          </w:tcPr>
          <w:p w14:paraId="4B636C65" w14:textId="77777777" w:rsidR="00F407A5" w:rsidRPr="00711388" w:rsidRDefault="00F407A5" w:rsidP="00A241C2">
            <w:pPr>
              <w:pStyle w:val="NormalCentered"/>
              <w:jc w:val="left"/>
              <w:rPr>
                <w:iCs/>
                <w:lang w:val="en-GB"/>
              </w:rPr>
            </w:pPr>
            <w:r w:rsidRPr="00711388">
              <w:rPr>
                <w:iCs/>
                <w:lang w:val="en-GB"/>
              </w:rPr>
              <w:lastRenderedPageBreak/>
              <w:t>C0020/R0040</w:t>
            </w:r>
          </w:p>
        </w:tc>
        <w:tc>
          <w:tcPr>
            <w:tcW w:w="2126" w:type="dxa"/>
            <w:tcBorders>
              <w:top w:val="single" w:sz="2" w:space="0" w:color="auto"/>
              <w:left w:val="single" w:sz="2" w:space="0" w:color="auto"/>
              <w:bottom w:val="single" w:sz="2" w:space="0" w:color="auto"/>
              <w:right w:val="single" w:sz="2" w:space="0" w:color="auto"/>
            </w:tcBorders>
          </w:tcPr>
          <w:p w14:paraId="40422B32" w14:textId="08481DDD" w:rsidR="00F407A5" w:rsidRPr="00711388" w:rsidRDefault="00F407A5" w:rsidP="00A241C2">
            <w:pPr>
              <w:pStyle w:val="NormalCentered"/>
              <w:jc w:val="left"/>
              <w:rPr>
                <w:lang w:val="en-GB"/>
              </w:rPr>
            </w:pPr>
            <w:r w:rsidRPr="00711388">
              <w:rPr>
                <w:lang w:val="en-GB"/>
              </w:rPr>
              <w:t xml:space="preserve">Business underwritten through FPS in country different from the country of establishment </w:t>
            </w:r>
            <w:r w:rsidR="00711388" w:rsidRPr="00711388">
              <w:rPr>
                <w:lang w:val="en-GB"/>
              </w:rPr>
              <w:t>-</w:t>
            </w:r>
            <w:r w:rsidRPr="00711388">
              <w:rPr>
                <w:lang w:val="en-GB"/>
              </w:rPr>
              <w:t xml:space="preserve"> Acquisition expenses</w:t>
            </w:r>
          </w:p>
        </w:tc>
        <w:tc>
          <w:tcPr>
            <w:tcW w:w="5320" w:type="dxa"/>
            <w:tcBorders>
              <w:top w:val="single" w:sz="2" w:space="0" w:color="auto"/>
              <w:left w:val="single" w:sz="2" w:space="0" w:color="auto"/>
              <w:bottom w:val="single" w:sz="2" w:space="0" w:color="auto"/>
              <w:right w:val="single" w:sz="2" w:space="0" w:color="auto"/>
            </w:tcBorders>
          </w:tcPr>
          <w:p w14:paraId="457FE219" w14:textId="77777777" w:rsidR="0054689C" w:rsidRPr="00711388" w:rsidRDefault="0054689C" w:rsidP="0054689C">
            <w:pPr>
              <w:pStyle w:val="NormalCentered"/>
              <w:jc w:val="left"/>
              <w:rPr>
                <w:lang w:val="en-GB"/>
              </w:rPr>
            </w:pPr>
            <w:r w:rsidRPr="00711388">
              <w:rPr>
                <w:lang w:val="en-GB"/>
              </w:rPr>
              <w:t>Acquisition expenses through FPS in a</w:t>
            </w:r>
            <w:r w:rsidR="00EF12F4" w:rsidRPr="00711388">
              <w:rPr>
                <w:lang w:val="en-GB"/>
              </w:rPr>
              <w:t>ny</w:t>
            </w:r>
            <w:r w:rsidRPr="00711388">
              <w:rPr>
                <w:lang w:val="en-GB"/>
              </w:rPr>
              <w:t xml:space="preserve"> country different from the country of establishment of the individual underwriting entity.</w:t>
            </w:r>
          </w:p>
          <w:p w14:paraId="5611B71E" w14:textId="77777777" w:rsidR="00F407A5" w:rsidRPr="00711388" w:rsidRDefault="00F407A5" w:rsidP="0054689C">
            <w:pPr>
              <w:pStyle w:val="NormalCentered"/>
              <w:jc w:val="left"/>
              <w:rPr>
                <w:lang w:val="en-GB"/>
              </w:rPr>
            </w:pPr>
            <w:r w:rsidRPr="00711388">
              <w:rPr>
                <w:lang w:val="en-GB"/>
              </w:rPr>
              <w:t>Acquisition expenses include expenses which can be identified at the level of individual insurance contract and have been incurred because the entity has issued that particular contract. This item shall be reported inclusive of renewal expenses.</w:t>
            </w:r>
          </w:p>
          <w:p w14:paraId="00AAD22B" w14:textId="77777777" w:rsidR="00F407A5" w:rsidRPr="00711388" w:rsidRDefault="00F407A5" w:rsidP="0054689C">
            <w:pPr>
              <w:pStyle w:val="NormalCentered"/>
              <w:jc w:val="left"/>
              <w:rPr>
                <w:lang w:val="en-GB"/>
              </w:rPr>
            </w:pPr>
            <w:r w:rsidRPr="00711388">
              <w:rPr>
                <w:lang w:val="en-GB"/>
              </w:rPr>
              <w:t xml:space="preserve">These are commission costs, costs of selling, underwriting and initiating an insurance contract that has been issued. It includes movements in deferred acquisition costs, where applicable. </w:t>
            </w:r>
          </w:p>
        </w:tc>
      </w:tr>
      <w:tr w:rsidR="00626033" w:rsidRPr="00711388" w14:paraId="5CD55D76" w14:textId="77777777" w:rsidTr="00094ABA">
        <w:tc>
          <w:tcPr>
            <w:tcW w:w="1840" w:type="dxa"/>
            <w:tcBorders>
              <w:top w:val="single" w:sz="2" w:space="0" w:color="auto"/>
              <w:left w:val="single" w:sz="2" w:space="0" w:color="auto"/>
              <w:bottom w:val="single" w:sz="2" w:space="0" w:color="auto"/>
              <w:right w:val="single" w:sz="2" w:space="0" w:color="auto"/>
            </w:tcBorders>
          </w:tcPr>
          <w:p w14:paraId="1983A591" w14:textId="77777777" w:rsidR="00F407A5" w:rsidRPr="00711388" w:rsidRDefault="00F407A5" w:rsidP="00A241C2">
            <w:pPr>
              <w:pStyle w:val="NormalCentered"/>
              <w:jc w:val="left"/>
              <w:rPr>
                <w:iCs/>
                <w:lang w:val="en-GB"/>
              </w:rPr>
            </w:pPr>
            <w:r w:rsidRPr="00711388">
              <w:rPr>
                <w:iCs/>
                <w:lang w:val="en-GB"/>
              </w:rPr>
              <w:t>C0020/R0050</w:t>
            </w:r>
          </w:p>
        </w:tc>
        <w:tc>
          <w:tcPr>
            <w:tcW w:w="2126" w:type="dxa"/>
            <w:tcBorders>
              <w:top w:val="single" w:sz="2" w:space="0" w:color="auto"/>
              <w:left w:val="single" w:sz="2" w:space="0" w:color="auto"/>
              <w:bottom w:val="single" w:sz="2" w:space="0" w:color="auto"/>
              <w:right w:val="single" w:sz="2" w:space="0" w:color="auto"/>
            </w:tcBorders>
          </w:tcPr>
          <w:p w14:paraId="6A737D88" w14:textId="30A2E81E" w:rsidR="00F407A5" w:rsidRPr="00711388" w:rsidRDefault="00F407A5" w:rsidP="000110B2">
            <w:pPr>
              <w:pStyle w:val="NormalCentered"/>
              <w:jc w:val="left"/>
              <w:rPr>
                <w:lang w:val="en-GB"/>
              </w:rPr>
            </w:pPr>
            <w:r w:rsidRPr="00711388">
              <w:rPr>
                <w:lang w:val="en-GB"/>
              </w:rPr>
              <w:t xml:space="preserve">Business underwritten through FPS in country different from the country of establishment </w:t>
            </w:r>
            <w:r w:rsidR="00711388" w:rsidRPr="00711388">
              <w:rPr>
                <w:lang w:val="en-GB"/>
              </w:rPr>
              <w:t>-</w:t>
            </w:r>
            <w:r w:rsidRPr="00711388">
              <w:rPr>
                <w:lang w:val="en-GB"/>
              </w:rPr>
              <w:t xml:space="preserve"> Acquisition </w:t>
            </w:r>
            <w:del w:id="497" w:author="Author">
              <w:r w:rsidRPr="00711388">
                <w:rPr>
                  <w:lang w:val="en-GB"/>
                </w:rPr>
                <w:delText xml:space="preserve">costs </w:delText>
              </w:r>
            </w:del>
            <w:ins w:id="498" w:author="Author">
              <w:r w:rsidR="00390774" w:rsidRPr="00711388">
                <w:rPr>
                  <w:lang w:val="en-GB"/>
                </w:rPr>
                <w:t xml:space="preserve">expenses </w:t>
              </w:r>
            </w:ins>
            <w:r w:rsidRPr="00711388">
              <w:rPr>
                <w:lang w:val="en-GB"/>
              </w:rPr>
              <w:t>of which commissions</w:t>
            </w:r>
            <w:r w:rsidR="000110B2">
              <w:rPr>
                <w:lang w:val="en-GB"/>
              </w:rPr>
              <w:t xml:space="preserve"> </w:t>
            </w:r>
            <w:ins w:id="499" w:author="Author">
              <w:r w:rsidR="00390774" w:rsidRPr="00711388">
                <w:rPr>
                  <w:lang w:val="en-GB"/>
                </w:rPr>
                <w:t>(gross)</w:t>
              </w:r>
            </w:ins>
          </w:p>
        </w:tc>
        <w:tc>
          <w:tcPr>
            <w:tcW w:w="5320" w:type="dxa"/>
            <w:tcBorders>
              <w:top w:val="single" w:sz="2" w:space="0" w:color="auto"/>
              <w:left w:val="single" w:sz="2" w:space="0" w:color="auto"/>
              <w:bottom w:val="single" w:sz="2" w:space="0" w:color="auto"/>
              <w:right w:val="single" w:sz="2" w:space="0" w:color="auto"/>
            </w:tcBorders>
          </w:tcPr>
          <w:p w14:paraId="6BA3C865" w14:textId="77777777" w:rsidR="0054689C" w:rsidRPr="00711388" w:rsidRDefault="0054689C" w:rsidP="0054689C">
            <w:pPr>
              <w:pStyle w:val="NormalCentered"/>
              <w:jc w:val="left"/>
              <w:rPr>
                <w:lang w:val="en-GB"/>
              </w:rPr>
            </w:pPr>
            <w:r w:rsidRPr="00711388">
              <w:rPr>
                <w:lang w:val="en-GB"/>
              </w:rPr>
              <w:t>Commissions through FPS in a</w:t>
            </w:r>
            <w:r w:rsidR="00EF12F4" w:rsidRPr="00711388">
              <w:rPr>
                <w:lang w:val="en-GB"/>
              </w:rPr>
              <w:t>ny</w:t>
            </w:r>
            <w:r w:rsidRPr="00711388">
              <w:rPr>
                <w:lang w:val="en-GB"/>
              </w:rPr>
              <w:t xml:space="preserve"> country different from the country of establishment of the individual underwriting entity.</w:t>
            </w:r>
          </w:p>
          <w:p w14:paraId="054BC820" w14:textId="77777777" w:rsidR="00F407A5" w:rsidRPr="00711388" w:rsidRDefault="00F407A5" w:rsidP="0054689C">
            <w:pPr>
              <w:pStyle w:val="NormalCentered"/>
              <w:jc w:val="left"/>
              <w:rPr>
                <w:lang w:val="en-GB"/>
              </w:rPr>
            </w:pPr>
            <w:r w:rsidRPr="00711388">
              <w:rPr>
                <w:lang w:val="en-GB"/>
              </w:rPr>
              <w:t xml:space="preserve">The portion of the total acquisition expenses (as reported in R0040) which relate to commission costs. </w:t>
            </w:r>
          </w:p>
          <w:p w14:paraId="474929CC" w14:textId="77777777" w:rsidR="00F407A5" w:rsidRPr="00711388" w:rsidRDefault="00F407A5" w:rsidP="00A241C2">
            <w:pPr>
              <w:pStyle w:val="NormalCentered"/>
              <w:jc w:val="left"/>
              <w:rPr>
                <w:lang w:val="en-GB"/>
              </w:rPr>
            </w:pPr>
          </w:p>
        </w:tc>
      </w:tr>
      <w:tr w:rsidR="00626033" w:rsidRPr="00711388" w14:paraId="4A509668"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006F565B" w14:textId="5DD8044E" w:rsidR="00F407A5" w:rsidRPr="00711388" w:rsidRDefault="00F407A5" w:rsidP="003C6775">
            <w:pPr>
              <w:pStyle w:val="NormalCentered"/>
              <w:jc w:val="left"/>
              <w:rPr>
                <w:lang w:val="en-GB"/>
              </w:rPr>
            </w:pPr>
            <w:r w:rsidRPr="00711388">
              <w:rPr>
                <w:i/>
                <w:lang w:val="en-GB"/>
              </w:rPr>
              <w:t xml:space="preserve">By </w:t>
            </w:r>
            <w:r w:rsidR="002E6DB6" w:rsidRPr="00711388">
              <w:rPr>
                <w:i/>
                <w:lang w:val="en-GB"/>
              </w:rPr>
              <w:t>u</w:t>
            </w:r>
            <w:r w:rsidRPr="00711388">
              <w:rPr>
                <w:i/>
                <w:lang w:val="en-GB"/>
              </w:rPr>
              <w:t xml:space="preserve">nderwriting entity and by EEA </w:t>
            </w:r>
            <w:r w:rsidR="003C6775" w:rsidRPr="00711388">
              <w:rPr>
                <w:i/>
                <w:lang w:val="en-GB"/>
              </w:rPr>
              <w:t>country</w:t>
            </w:r>
            <w:r w:rsidRPr="00711388">
              <w:rPr>
                <w:i/>
                <w:lang w:val="en-GB"/>
              </w:rPr>
              <w:t xml:space="preserve"> (</w:t>
            </w:r>
            <w:del w:id="500" w:author="Author">
              <w:r w:rsidRPr="00711388">
                <w:rPr>
                  <w:i/>
                  <w:lang w:val="en-GB"/>
                </w:rPr>
                <w:delText>locali</w:delText>
              </w:r>
              <w:r w:rsidR="00EF12F4" w:rsidRPr="00711388">
                <w:rPr>
                  <w:i/>
                  <w:lang w:val="en-GB"/>
                </w:rPr>
                <w:delText>s</w:delText>
              </w:r>
              <w:r w:rsidRPr="00711388">
                <w:rPr>
                  <w:i/>
                  <w:lang w:val="en-GB"/>
                </w:rPr>
                <w:delText>ation of activity [based on place of underwriting</w:delText>
              </w:r>
              <w:r w:rsidRPr="00711388" w:rsidDel="006D2556">
                <w:rPr>
                  <w:i/>
                  <w:lang w:val="en-GB"/>
                </w:rPr>
                <w:delText>]</w:delText>
              </w:r>
            </w:del>
            <w:ins w:id="501" w:author="Author">
              <w:r w:rsidR="006D2556" w:rsidRPr="00711388">
                <w:rPr>
                  <w:i/>
                  <w:lang w:val="en-GB"/>
                </w:rPr>
                <w:t>host country for FPS</w:t>
              </w:r>
            </w:ins>
            <w:r w:rsidRPr="00711388">
              <w:rPr>
                <w:i/>
                <w:lang w:val="en-GB"/>
              </w:rPr>
              <w:t>)</w:t>
            </w:r>
          </w:p>
        </w:tc>
      </w:tr>
      <w:tr w:rsidR="00626033" w:rsidRPr="00711388" w14:paraId="734B0330" w14:textId="77777777" w:rsidTr="00094ABA">
        <w:tc>
          <w:tcPr>
            <w:tcW w:w="1840" w:type="dxa"/>
            <w:tcBorders>
              <w:top w:val="single" w:sz="2" w:space="0" w:color="auto"/>
              <w:left w:val="single" w:sz="2" w:space="0" w:color="auto"/>
              <w:bottom w:val="single" w:sz="2" w:space="0" w:color="auto"/>
              <w:right w:val="single" w:sz="2" w:space="0" w:color="auto"/>
            </w:tcBorders>
          </w:tcPr>
          <w:p w14:paraId="10A6FA36" w14:textId="77777777" w:rsidR="00F407A5" w:rsidRPr="00711388" w:rsidRDefault="00F407A5" w:rsidP="00A241C2">
            <w:pPr>
              <w:pStyle w:val="NormalCentered"/>
              <w:jc w:val="left"/>
              <w:rPr>
                <w:iCs/>
                <w:lang w:val="en-GB"/>
              </w:rPr>
            </w:pPr>
            <w:r w:rsidRPr="00711388">
              <w:rPr>
                <w:iCs/>
                <w:lang w:val="en-GB"/>
              </w:rPr>
              <w:t>R0010</w:t>
            </w:r>
          </w:p>
        </w:tc>
        <w:tc>
          <w:tcPr>
            <w:tcW w:w="2126" w:type="dxa"/>
            <w:tcBorders>
              <w:top w:val="single" w:sz="2" w:space="0" w:color="auto"/>
              <w:left w:val="single" w:sz="2" w:space="0" w:color="auto"/>
              <w:bottom w:val="single" w:sz="2" w:space="0" w:color="auto"/>
              <w:right w:val="single" w:sz="2" w:space="0" w:color="auto"/>
            </w:tcBorders>
          </w:tcPr>
          <w:p w14:paraId="70D9B42B" w14:textId="38620BE2" w:rsidR="00F407A5" w:rsidRPr="00711388" w:rsidRDefault="00F407A5" w:rsidP="003C6775">
            <w:pPr>
              <w:pStyle w:val="NormalCentered"/>
              <w:jc w:val="left"/>
              <w:rPr>
                <w:lang w:val="en-GB"/>
              </w:rPr>
            </w:pPr>
            <w:r w:rsidRPr="00711388">
              <w:rPr>
                <w:lang w:val="en-GB"/>
              </w:rPr>
              <w:t xml:space="preserve">EEA </w:t>
            </w:r>
            <w:r w:rsidR="003C6775" w:rsidRPr="00711388">
              <w:rPr>
                <w:lang w:val="en-GB"/>
              </w:rPr>
              <w:t>country</w:t>
            </w:r>
          </w:p>
        </w:tc>
        <w:tc>
          <w:tcPr>
            <w:tcW w:w="5320" w:type="dxa"/>
            <w:tcBorders>
              <w:top w:val="single" w:sz="2" w:space="0" w:color="auto"/>
              <w:left w:val="single" w:sz="2" w:space="0" w:color="auto"/>
              <w:bottom w:val="single" w:sz="2" w:space="0" w:color="auto"/>
              <w:right w:val="single" w:sz="2" w:space="0" w:color="auto"/>
            </w:tcBorders>
          </w:tcPr>
          <w:p w14:paraId="6AE1CB8E" w14:textId="19D5E915" w:rsidR="00F407A5" w:rsidRPr="00711388" w:rsidRDefault="00F407A5" w:rsidP="0066464F">
            <w:pPr>
              <w:pStyle w:val="NormalCentered"/>
              <w:jc w:val="left"/>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 xml:space="preserve">2 code of the EEA </w:t>
            </w:r>
            <w:ins w:id="502" w:author="Author">
              <w:r w:rsidR="006D2556" w:rsidRPr="00711388">
                <w:rPr>
                  <w:lang w:val="en-GB"/>
                </w:rPr>
                <w:t xml:space="preserve">host </w:t>
              </w:r>
            </w:ins>
            <w:r w:rsidR="0066464F" w:rsidRPr="00711388">
              <w:rPr>
                <w:lang w:val="en-GB"/>
              </w:rPr>
              <w:t>country</w:t>
            </w:r>
            <w:r w:rsidRPr="00711388">
              <w:rPr>
                <w:lang w:val="en-GB"/>
              </w:rPr>
              <w:t xml:space="preserve"> where the business is </w:t>
            </w:r>
            <w:del w:id="503" w:author="Author">
              <w:r w:rsidRPr="00711388">
                <w:rPr>
                  <w:lang w:val="en-GB"/>
                </w:rPr>
                <w:delText>underwritten through</w:delText>
              </w:r>
            </w:del>
            <w:ins w:id="504" w:author="Author">
              <w:del w:id="505" w:author="Author">
                <w:r w:rsidR="006D2556" w:rsidRPr="00711388" w:rsidDel="000110B2">
                  <w:rPr>
                    <w:lang w:val="en-GB"/>
                  </w:rPr>
                  <w:delText>is</w:delText>
                </w:r>
              </w:del>
              <w:r w:rsidR="006D2556" w:rsidRPr="00711388">
                <w:rPr>
                  <w:lang w:val="en-GB"/>
                </w:rPr>
                <w:t xml:space="preserve"> written on a</w:t>
              </w:r>
            </w:ins>
            <w:r w:rsidRPr="00711388">
              <w:rPr>
                <w:lang w:val="en-GB"/>
              </w:rPr>
              <w:t xml:space="preserve"> FPS</w:t>
            </w:r>
            <w:ins w:id="506" w:author="Author">
              <w:r w:rsidR="006D2556" w:rsidRPr="00711388">
                <w:rPr>
                  <w:lang w:val="en-GB"/>
                </w:rPr>
                <w:t xml:space="preserve"> basis</w:t>
              </w:r>
            </w:ins>
            <w:r w:rsidR="00EF12F4" w:rsidRPr="00711388">
              <w:rPr>
                <w:lang w:val="en-GB"/>
              </w:rPr>
              <w:t xml:space="preserve">. </w:t>
            </w:r>
          </w:p>
        </w:tc>
      </w:tr>
      <w:tr w:rsidR="00626033" w:rsidRPr="00711388" w14:paraId="1DBFE4D6" w14:textId="77777777" w:rsidTr="00094ABA">
        <w:tc>
          <w:tcPr>
            <w:tcW w:w="1840" w:type="dxa"/>
            <w:tcBorders>
              <w:top w:val="single" w:sz="2" w:space="0" w:color="auto"/>
              <w:left w:val="single" w:sz="2" w:space="0" w:color="auto"/>
              <w:bottom w:val="single" w:sz="2" w:space="0" w:color="auto"/>
              <w:right w:val="single" w:sz="2" w:space="0" w:color="auto"/>
            </w:tcBorders>
          </w:tcPr>
          <w:p w14:paraId="1FC64B57" w14:textId="77777777" w:rsidR="00F407A5" w:rsidRPr="00711388" w:rsidRDefault="00F407A5" w:rsidP="00A241C2">
            <w:pPr>
              <w:pStyle w:val="NormalCentered"/>
              <w:jc w:val="left"/>
              <w:rPr>
                <w:iCs/>
                <w:lang w:val="en-GB"/>
              </w:rPr>
            </w:pPr>
            <w:r w:rsidRPr="00711388">
              <w:rPr>
                <w:iCs/>
                <w:lang w:val="en-GB"/>
              </w:rPr>
              <w:t>C0030/R0020</w:t>
            </w:r>
          </w:p>
        </w:tc>
        <w:tc>
          <w:tcPr>
            <w:tcW w:w="2126" w:type="dxa"/>
            <w:tcBorders>
              <w:top w:val="single" w:sz="2" w:space="0" w:color="auto"/>
              <w:left w:val="single" w:sz="2" w:space="0" w:color="auto"/>
              <w:bottom w:val="single" w:sz="2" w:space="0" w:color="auto"/>
              <w:right w:val="single" w:sz="2" w:space="0" w:color="auto"/>
            </w:tcBorders>
          </w:tcPr>
          <w:p w14:paraId="154508AC" w14:textId="5671E9F2" w:rsidR="00F407A5" w:rsidRPr="00711388" w:rsidRDefault="00F407A5" w:rsidP="00A241C2">
            <w:pPr>
              <w:pStyle w:val="NormalCentered"/>
              <w:jc w:val="left"/>
              <w:rPr>
                <w:lang w:val="en-GB"/>
              </w:rPr>
            </w:pPr>
            <w:r w:rsidRPr="00711388">
              <w:rPr>
                <w:lang w:val="en-GB"/>
              </w:rPr>
              <w:t xml:space="preserve">Business underwritten in the considered country through FPS </w:t>
            </w:r>
            <w:r w:rsidR="00711388" w:rsidRPr="00711388">
              <w:rPr>
                <w:lang w:val="en-GB"/>
              </w:rPr>
              <w:t>-</w:t>
            </w:r>
            <w:r w:rsidRPr="00711388">
              <w:rPr>
                <w:lang w:val="en-GB"/>
              </w:rPr>
              <w:t xml:space="preserve"> Premiums Written</w:t>
            </w:r>
            <w:r w:rsidR="00282752" w:rsidRPr="00711388">
              <w:rPr>
                <w:lang w:val="en-GB"/>
              </w:rPr>
              <w:t xml:space="preserve"> (gross)</w:t>
            </w:r>
          </w:p>
        </w:tc>
        <w:tc>
          <w:tcPr>
            <w:tcW w:w="5320" w:type="dxa"/>
            <w:tcBorders>
              <w:top w:val="single" w:sz="2" w:space="0" w:color="auto"/>
              <w:left w:val="single" w:sz="2" w:space="0" w:color="auto"/>
              <w:bottom w:val="single" w:sz="2" w:space="0" w:color="auto"/>
              <w:right w:val="single" w:sz="2" w:space="0" w:color="auto"/>
            </w:tcBorders>
          </w:tcPr>
          <w:p w14:paraId="146A6D94" w14:textId="45BAD53E" w:rsidR="00EF12F4" w:rsidRPr="00711388" w:rsidRDefault="00EF12F4" w:rsidP="00A241C2">
            <w:pPr>
              <w:pStyle w:val="NormalCentered"/>
              <w:jc w:val="left"/>
              <w:rPr>
                <w:lang w:val="en-GB"/>
              </w:rPr>
            </w:pPr>
            <w:r w:rsidRPr="00711388">
              <w:rPr>
                <w:lang w:val="en-GB"/>
              </w:rPr>
              <w:t>P</w:t>
            </w:r>
            <w:r w:rsidR="00CE0988" w:rsidRPr="00711388">
              <w:rPr>
                <w:lang w:val="en-GB"/>
              </w:rPr>
              <w:t>r</w:t>
            </w:r>
            <w:r w:rsidRPr="00711388">
              <w:rPr>
                <w:lang w:val="en-GB"/>
              </w:rPr>
              <w:t xml:space="preserve">emiums written by the </w:t>
            </w:r>
            <w:r w:rsidR="00CE0988" w:rsidRPr="00711388">
              <w:rPr>
                <w:lang w:val="en-GB"/>
              </w:rPr>
              <w:t xml:space="preserve">individual </w:t>
            </w:r>
            <w:r w:rsidRPr="00711388">
              <w:rPr>
                <w:lang w:val="en-GB"/>
              </w:rPr>
              <w:t>underwriting entity through FPS</w:t>
            </w:r>
            <w:r w:rsidR="00CE0988" w:rsidRPr="00711388">
              <w:rPr>
                <w:lang w:val="en-GB"/>
              </w:rPr>
              <w:t xml:space="preserve"> in the EEA </w:t>
            </w:r>
            <w:r w:rsidR="003C6775" w:rsidRPr="00711388">
              <w:rPr>
                <w:lang w:val="en-GB"/>
              </w:rPr>
              <w:t>country</w:t>
            </w:r>
            <w:r w:rsidR="00CE0988" w:rsidRPr="00711388">
              <w:rPr>
                <w:lang w:val="en-GB"/>
              </w:rPr>
              <w:t xml:space="preserve"> reported in R00</w:t>
            </w:r>
            <w:r w:rsidR="006D216A" w:rsidRPr="00711388">
              <w:rPr>
                <w:lang w:val="en-GB"/>
              </w:rPr>
              <w:t>1</w:t>
            </w:r>
            <w:r w:rsidR="00CE0988" w:rsidRPr="00711388">
              <w:rPr>
                <w:lang w:val="en-GB"/>
              </w:rPr>
              <w:t>0</w:t>
            </w:r>
            <w:r w:rsidRPr="00711388">
              <w:rPr>
                <w:lang w:val="en-GB"/>
              </w:rPr>
              <w:t>.</w:t>
            </w:r>
          </w:p>
          <w:p w14:paraId="51FA77FE" w14:textId="29867B08" w:rsidR="00F407A5" w:rsidRPr="00711388" w:rsidRDefault="005809CB" w:rsidP="005809CB">
            <w:pPr>
              <w:pStyle w:val="NormalCentered"/>
              <w:jc w:val="both"/>
              <w:rPr>
                <w:lang w:val="en-GB"/>
              </w:rPr>
            </w:pPr>
            <w:r w:rsidRPr="00711388">
              <w:rPr>
                <w:lang w:val="en-GB"/>
              </w:rPr>
              <w:t>G</w:t>
            </w:r>
            <w:r w:rsidR="00F407A5" w:rsidRPr="00711388">
              <w:rPr>
                <w:lang w:val="en-GB"/>
              </w:rPr>
              <w:t xml:space="preserve">ross premiums written shall comprise all amounts due </w:t>
            </w:r>
            <w:ins w:id="507" w:author="Author">
              <w:r w:rsidR="006D2556" w:rsidRPr="00711388">
                <w:rPr>
                  <w:lang w:val="en-GB"/>
                </w:rPr>
                <w:t xml:space="preserve">to the underwriting entity </w:t>
              </w:r>
            </w:ins>
            <w:r w:rsidR="00F407A5" w:rsidRPr="00711388">
              <w:rPr>
                <w:lang w:val="en-GB"/>
              </w:rPr>
              <w:t xml:space="preserve">during the financial year in respect of insurance contracts, regardless of the fact that such amounts may relate in whole or in part to a later financial year. </w:t>
            </w:r>
          </w:p>
          <w:p w14:paraId="10DA3214" w14:textId="77752C34" w:rsidR="00F407A5" w:rsidRPr="00711388" w:rsidRDefault="000C6805" w:rsidP="005809CB">
            <w:pPr>
              <w:pStyle w:val="NormalCentered"/>
              <w:jc w:val="both"/>
              <w:rPr>
                <w:lang w:val="en-GB"/>
              </w:rPr>
            </w:pPr>
            <w:r w:rsidRPr="00711388">
              <w:rPr>
                <w:lang w:val="en-GB"/>
              </w:rPr>
              <w:lastRenderedPageBreak/>
              <w:t>Amount of taxes or charges</w:t>
            </w:r>
            <w:r w:rsidR="00F407A5" w:rsidRPr="00711388">
              <w:rPr>
                <w:lang w:val="en-GB"/>
              </w:rPr>
              <w:t xml:space="preserve"> </w:t>
            </w:r>
            <w:r w:rsidR="0078152E" w:rsidRPr="00711388">
              <w:rPr>
                <w:lang w:val="en-GB"/>
              </w:rPr>
              <w:t xml:space="preserve">levied with premiums </w:t>
            </w:r>
            <w:r w:rsidR="003C6775" w:rsidRPr="00711388">
              <w:rPr>
                <w:lang w:val="en-GB"/>
              </w:rPr>
              <w:t>shall</w:t>
            </w:r>
            <w:r w:rsidR="00F407A5" w:rsidRPr="00711388">
              <w:rPr>
                <w:lang w:val="en-GB"/>
              </w:rPr>
              <w:t xml:space="preserve"> be excluded from the written premiums.</w:t>
            </w:r>
          </w:p>
        </w:tc>
      </w:tr>
      <w:tr w:rsidR="00626033" w:rsidRPr="00711388" w14:paraId="7A61077A" w14:textId="77777777" w:rsidTr="00094ABA">
        <w:tc>
          <w:tcPr>
            <w:tcW w:w="1840" w:type="dxa"/>
            <w:tcBorders>
              <w:top w:val="single" w:sz="2" w:space="0" w:color="auto"/>
              <w:left w:val="single" w:sz="2" w:space="0" w:color="auto"/>
              <w:bottom w:val="single" w:sz="2" w:space="0" w:color="auto"/>
              <w:right w:val="single" w:sz="2" w:space="0" w:color="auto"/>
            </w:tcBorders>
          </w:tcPr>
          <w:p w14:paraId="65BAA8BA" w14:textId="77777777" w:rsidR="00F407A5" w:rsidRPr="00711388" w:rsidRDefault="00F407A5" w:rsidP="00A241C2">
            <w:pPr>
              <w:pStyle w:val="NormalCentered"/>
              <w:jc w:val="left"/>
              <w:rPr>
                <w:iCs/>
                <w:lang w:val="en-GB"/>
              </w:rPr>
            </w:pPr>
            <w:r w:rsidRPr="00711388">
              <w:rPr>
                <w:iCs/>
                <w:lang w:val="en-GB"/>
              </w:rPr>
              <w:lastRenderedPageBreak/>
              <w:t>C0030/R0030</w:t>
            </w:r>
          </w:p>
        </w:tc>
        <w:tc>
          <w:tcPr>
            <w:tcW w:w="2126" w:type="dxa"/>
            <w:tcBorders>
              <w:top w:val="single" w:sz="2" w:space="0" w:color="auto"/>
              <w:left w:val="single" w:sz="2" w:space="0" w:color="auto"/>
              <w:bottom w:val="single" w:sz="2" w:space="0" w:color="auto"/>
              <w:right w:val="single" w:sz="2" w:space="0" w:color="auto"/>
            </w:tcBorders>
          </w:tcPr>
          <w:p w14:paraId="44E7D03F" w14:textId="73604B1E" w:rsidR="00F407A5" w:rsidRPr="00711388" w:rsidRDefault="00F407A5" w:rsidP="00A241C2">
            <w:pPr>
              <w:pStyle w:val="NormalCentered"/>
              <w:jc w:val="left"/>
              <w:rPr>
                <w:lang w:val="en-GB"/>
              </w:rPr>
            </w:pPr>
            <w:r w:rsidRPr="00711388">
              <w:rPr>
                <w:lang w:val="en-GB"/>
              </w:rPr>
              <w:t>Business underwritten in the considered country through FPS - Claims incurred</w:t>
            </w:r>
            <w:ins w:id="508" w:author="Author">
              <w:r w:rsidR="006D2556" w:rsidRPr="00711388">
                <w:rPr>
                  <w:lang w:val="en-GB"/>
                </w:rPr>
                <w:t xml:space="preserve"> (gross)</w:t>
              </w:r>
            </w:ins>
          </w:p>
        </w:tc>
        <w:tc>
          <w:tcPr>
            <w:tcW w:w="5320" w:type="dxa"/>
            <w:tcBorders>
              <w:top w:val="single" w:sz="2" w:space="0" w:color="auto"/>
              <w:left w:val="single" w:sz="2" w:space="0" w:color="auto"/>
              <w:bottom w:val="single" w:sz="2" w:space="0" w:color="auto"/>
              <w:right w:val="single" w:sz="2" w:space="0" w:color="auto"/>
            </w:tcBorders>
          </w:tcPr>
          <w:p w14:paraId="0C2CD137" w14:textId="245082AD" w:rsidR="00CE0988" w:rsidRPr="00711388" w:rsidRDefault="00CE0988" w:rsidP="00CE0988">
            <w:pPr>
              <w:pStyle w:val="NormalCentered"/>
              <w:jc w:val="left"/>
              <w:rPr>
                <w:lang w:val="en-GB"/>
              </w:rPr>
            </w:pPr>
            <w:r w:rsidRPr="00711388">
              <w:rPr>
                <w:lang w:val="en-GB"/>
              </w:rPr>
              <w:t xml:space="preserve">Claims incurred by the individual underwriting entity through FPS in the EEA </w:t>
            </w:r>
            <w:r w:rsidR="003C6775" w:rsidRPr="00711388">
              <w:rPr>
                <w:lang w:val="en-GB"/>
              </w:rPr>
              <w:t>country</w:t>
            </w:r>
            <w:r w:rsidRPr="00711388">
              <w:rPr>
                <w:lang w:val="en-GB"/>
              </w:rPr>
              <w:t xml:space="preserve"> reported in R00</w:t>
            </w:r>
            <w:r w:rsidR="006D216A" w:rsidRPr="00711388">
              <w:rPr>
                <w:lang w:val="en-GB"/>
              </w:rPr>
              <w:t>1</w:t>
            </w:r>
            <w:r w:rsidRPr="00711388">
              <w:rPr>
                <w:lang w:val="en-GB"/>
              </w:rPr>
              <w:t>0.</w:t>
            </w:r>
          </w:p>
          <w:p w14:paraId="2E62D3AB" w14:textId="52F03314" w:rsidR="00F407A5" w:rsidRPr="00711388" w:rsidRDefault="00F407A5" w:rsidP="00A241C2">
            <w:pPr>
              <w:pStyle w:val="NormalCentered"/>
              <w:jc w:val="left"/>
              <w:rPr>
                <w:lang w:val="en-GB"/>
              </w:rPr>
            </w:pPr>
            <w:r w:rsidRPr="00711388">
              <w:rPr>
                <w:lang w:val="en-GB"/>
              </w:rPr>
              <w:t>Claims incurred in the reporting period as defined in directive 91/674/EEC where applicable: the claims incurred means the sum of the claims paid and the change in the provision for claims during the financial year related to insurance contracts.</w:t>
            </w:r>
          </w:p>
          <w:p w14:paraId="205F12CD" w14:textId="77777777" w:rsidR="00F407A5" w:rsidRPr="00711388" w:rsidRDefault="00F407A5" w:rsidP="00A241C2">
            <w:pPr>
              <w:pStyle w:val="NormalCentered"/>
              <w:jc w:val="left"/>
              <w:rPr>
                <w:lang w:val="en-GB"/>
              </w:rPr>
            </w:pPr>
            <w:r w:rsidRPr="00711388">
              <w:rPr>
                <w:lang w:val="en-GB"/>
              </w:rPr>
              <w:t>The figure for claims incurred shall exclude claims management expenses and the movement in provisions in claims management expenses.</w:t>
            </w:r>
          </w:p>
        </w:tc>
      </w:tr>
      <w:tr w:rsidR="00626033" w:rsidRPr="00711388" w14:paraId="56A37152" w14:textId="77777777" w:rsidTr="00094ABA">
        <w:tc>
          <w:tcPr>
            <w:tcW w:w="1840" w:type="dxa"/>
            <w:tcBorders>
              <w:top w:val="single" w:sz="2" w:space="0" w:color="auto"/>
              <w:left w:val="single" w:sz="2" w:space="0" w:color="auto"/>
              <w:bottom w:val="single" w:sz="2" w:space="0" w:color="auto"/>
              <w:right w:val="single" w:sz="2" w:space="0" w:color="auto"/>
            </w:tcBorders>
          </w:tcPr>
          <w:p w14:paraId="7768DEAF" w14:textId="77777777" w:rsidR="00F407A5" w:rsidRPr="00711388" w:rsidRDefault="00F407A5" w:rsidP="00A241C2">
            <w:pPr>
              <w:pStyle w:val="NormalCentered"/>
              <w:jc w:val="left"/>
              <w:rPr>
                <w:iCs/>
                <w:lang w:val="en-GB"/>
              </w:rPr>
            </w:pPr>
            <w:r w:rsidRPr="00711388">
              <w:rPr>
                <w:iCs/>
                <w:lang w:val="en-GB"/>
              </w:rPr>
              <w:t>C0030/R0040</w:t>
            </w:r>
          </w:p>
        </w:tc>
        <w:tc>
          <w:tcPr>
            <w:tcW w:w="2126" w:type="dxa"/>
            <w:tcBorders>
              <w:top w:val="single" w:sz="2" w:space="0" w:color="auto"/>
              <w:left w:val="single" w:sz="2" w:space="0" w:color="auto"/>
              <w:bottom w:val="single" w:sz="2" w:space="0" w:color="auto"/>
              <w:right w:val="single" w:sz="2" w:space="0" w:color="auto"/>
            </w:tcBorders>
          </w:tcPr>
          <w:p w14:paraId="0D33DA16" w14:textId="0A5D6BD2" w:rsidR="00F407A5" w:rsidRPr="00711388" w:rsidRDefault="00F407A5" w:rsidP="00A241C2">
            <w:pPr>
              <w:pStyle w:val="NormalCentered"/>
              <w:jc w:val="left"/>
              <w:rPr>
                <w:lang w:val="en-GB"/>
              </w:rPr>
            </w:pPr>
            <w:r w:rsidRPr="00711388">
              <w:rPr>
                <w:lang w:val="en-GB"/>
              </w:rPr>
              <w:t xml:space="preserve">Business underwritten in the considered country through FPS </w:t>
            </w:r>
            <w:r w:rsidR="00711388" w:rsidRPr="00711388">
              <w:rPr>
                <w:lang w:val="en-GB"/>
              </w:rPr>
              <w:t>-</w:t>
            </w:r>
            <w:r w:rsidRPr="00711388">
              <w:rPr>
                <w:lang w:val="en-GB"/>
              </w:rPr>
              <w:t xml:space="preserve"> Acquisition </w:t>
            </w:r>
            <w:del w:id="509" w:author="Author">
              <w:r w:rsidRPr="00711388">
                <w:rPr>
                  <w:lang w:val="en-GB"/>
                </w:rPr>
                <w:delText>costs</w:delText>
              </w:r>
            </w:del>
            <w:ins w:id="510" w:author="Author">
              <w:del w:id="511" w:author="Author">
                <w:r w:rsidR="006D2556" w:rsidRPr="00711388">
                  <w:rPr>
                    <w:lang w:val="en-GB"/>
                  </w:rPr>
                  <w:delText xml:space="preserve"> </w:delText>
                </w:r>
              </w:del>
              <w:r w:rsidR="00390774" w:rsidRPr="00711388">
                <w:rPr>
                  <w:lang w:val="en-GB"/>
                </w:rPr>
                <w:t>expe</w:t>
              </w:r>
              <w:del w:id="512" w:author="Author">
                <w:r w:rsidR="00390774" w:rsidRPr="00711388" w:rsidDel="000110B2">
                  <w:rPr>
                    <w:lang w:val="en-GB"/>
                  </w:rPr>
                  <w:delText>s</w:delText>
                </w:r>
              </w:del>
              <w:r w:rsidR="00390774" w:rsidRPr="00711388">
                <w:rPr>
                  <w:lang w:val="en-GB"/>
                </w:rPr>
                <w:t>n</w:t>
              </w:r>
              <w:r w:rsidR="000110B2">
                <w:rPr>
                  <w:lang w:val="en-GB"/>
                </w:rPr>
                <w:t>s</w:t>
              </w:r>
              <w:r w:rsidR="00390774" w:rsidRPr="00711388">
                <w:rPr>
                  <w:lang w:val="en-GB"/>
                </w:rPr>
                <w:t xml:space="preserve">es </w:t>
              </w:r>
              <w:r w:rsidR="006D2556" w:rsidRPr="00711388">
                <w:rPr>
                  <w:lang w:val="en-GB"/>
                </w:rPr>
                <w:t>(gross)</w:t>
              </w:r>
            </w:ins>
          </w:p>
        </w:tc>
        <w:tc>
          <w:tcPr>
            <w:tcW w:w="5320" w:type="dxa"/>
            <w:tcBorders>
              <w:top w:val="single" w:sz="2" w:space="0" w:color="auto"/>
              <w:left w:val="single" w:sz="2" w:space="0" w:color="auto"/>
              <w:bottom w:val="single" w:sz="2" w:space="0" w:color="auto"/>
              <w:right w:val="single" w:sz="2" w:space="0" w:color="auto"/>
            </w:tcBorders>
          </w:tcPr>
          <w:p w14:paraId="194230DF" w14:textId="3FB1FA9E" w:rsidR="00CE0988" w:rsidRPr="00711388" w:rsidRDefault="00CE0988" w:rsidP="00CE0988">
            <w:pPr>
              <w:pStyle w:val="NormalCentered"/>
              <w:jc w:val="left"/>
              <w:rPr>
                <w:lang w:val="en-GB"/>
              </w:rPr>
            </w:pPr>
            <w:r w:rsidRPr="00711388">
              <w:rPr>
                <w:lang w:val="en-GB"/>
              </w:rPr>
              <w:t xml:space="preserve">Acquisition expenses by the individual underwriting entity through FPS in the EEA </w:t>
            </w:r>
            <w:r w:rsidR="003C6775" w:rsidRPr="00711388">
              <w:rPr>
                <w:lang w:val="en-GB"/>
              </w:rPr>
              <w:t>country</w:t>
            </w:r>
            <w:r w:rsidRPr="00711388">
              <w:rPr>
                <w:lang w:val="en-GB"/>
              </w:rPr>
              <w:t xml:space="preserve"> reported in R00</w:t>
            </w:r>
            <w:r w:rsidR="006D216A" w:rsidRPr="00711388">
              <w:rPr>
                <w:lang w:val="en-GB"/>
              </w:rPr>
              <w:t>1</w:t>
            </w:r>
            <w:r w:rsidRPr="00711388">
              <w:rPr>
                <w:lang w:val="en-GB"/>
              </w:rPr>
              <w:t>0.</w:t>
            </w:r>
          </w:p>
          <w:p w14:paraId="1B599B4E" w14:textId="77777777" w:rsidR="00F407A5" w:rsidRPr="00711388" w:rsidRDefault="00F407A5" w:rsidP="00A241C2">
            <w:pPr>
              <w:pStyle w:val="NormalCentered"/>
              <w:jc w:val="left"/>
              <w:rPr>
                <w:lang w:val="en-GB"/>
              </w:rPr>
            </w:pPr>
            <w:r w:rsidRPr="00711388">
              <w:rPr>
                <w:lang w:val="en-GB"/>
              </w:rPr>
              <w:t>Acquisition expenses include expenses which can be identified at the level of individual insurance contract and have been incurred because the entity has issued that particular contract. This item shall be reported inclusive of renewal expenses.</w:t>
            </w:r>
          </w:p>
          <w:p w14:paraId="5CBC3657" w14:textId="77777777" w:rsidR="00F407A5" w:rsidRPr="00711388" w:rsidRDefault="00F407A5" w:rsidP="00CE0988">
            <w:pPr>
              <w:pStyle w:val="NormalCentered"/>
              <w:jc w:val="left"/>
              <w:rPr>
                <w:ins w:id="513" w:author="Author"/>
                <w:lang w:val="en-GB"/>
              </w:rPr>
            </w:pPr>
            <w:r w:rsidRPr="00711388">
              <w:rPr>
                <w:lang w:val="en-GB"/>
              </w:rPr>
              <w:t xml:space="preserve">These are commission costs, costs of selling, underwriting and initiating an insurance contract that has been issued. It includes movements in deferred acquisition costs, where applicable. </w:t>
            </w:r>
          </w:p>
          <w:p w14:paraId="57A7ACF7" w14:textId="3F9071EF" w:rsidR="00F407A5" w:rsidRPr="00711388" w:rsidRDefault="006D2556" w:rsidP="00CE0988">
            <w:pPr>
              <w:pStyle w:val="NormalCentered"/>
              <w:jc w:val="left"/>
              <w:rPr>
                <w:lang w:val="en-GB"/>
              </w:rPr>
            </w:pPr>
            <w:ins w:id="514" w:author="Author">
              <w:r w:rsidRPr="00711388">
                <w:rPr>
                  <w:lang w:val="en-GB"/>
                </w:rPr>
                <w:t>This item is not applicable for reinsurance accepted.</w:t>
              </w:r>
            </w:ins>
          </w:p>
        </w:tc>
      </w:tr>
      <w:tr w:rsidR="00626033" w:rsidRPr="00711388" w14:paraId="2239F283" w14:textId="77777777" w:rsidTr="00094ABA">
        <w:tc>
          <w:tcPr>
            <w:tcW w:w="1840" w:type="dxa"/>
            <w:tcBorders>
              <w:top w:val="single" w:sz="2" w:space="0" w:color="auto"/>
              <w:left w:val="single" w:sz="2" w:space="0" w:color="auto"/>
              <w:bottom w:val="single" w:sz="2" w:space="0" w:color="auto"/>
              <w:right w:val="single" w:sz="2" w:space="0" w:color="auto"/>
            </w:tcBorders>
          </w:tcPr>
          <w:p w14:paraId="573F3EB7" w14:textId="77777777" w:rsidR="00F407A5" w:rsidRPr="00711388" w:rsidRDefault="00F407A5" w:rsidP="00A241C2">
            <w:pPr>
              <w:pStyle w:val="NormalCentered"/>
              <w:jc w:val="left"/>
              <w:rPr>
                <w:iCs/>
                <w:lang w:val="en-GB"/>
              </w:rPr>
            </w:pPr>
            <w:r w:rsidRPr="00711388">
              <w:rPr>
                <w:iCs/>
                <w:lang w:val="en-GB"/>
              </w:rPr>
              <w:t>C0030/R0050</w:t>
            </w:r>
          </w:p>
        </w:tc>
        <w:tc>
          <w:tcPr>
            <w:tcW w:w="2126" w:type="dxa"/>
            <w:tcBorders>
              <w:top w:val="single" w:sz="2" w:space="0" w:color="auto"/>
              <w:left w:val="single" w:sz="2" w:space="0" w:color="auto"/>
              <w:bottom w:val="single" w:sz="2" w:space="0" w:color="auto"/>
              <w:right w:val="single" w:sz="2" w:space="0" w:color="auto"/>
            </w:tcBorders>
          </w:tcPr>
          <w:p w14:paraId="3055C9D9" w14:textId="3612366C" w:rsidR="00F407A5" w:rsidRPr="00711388" w:rsidRDefault="00F407A5" w:rsidP="00A241C2">
            <w:pPr>
              <w:pStyle w:val="NormalCentered"/>
              <w:jc w:val="left"/>
              <w:rPr>
                <w:lang w:val="en-GB"/>
              </w:rPr>
            </w:pPr>
            <w:r w:rsidRPr="00711388">
              <w:rPr>
                <w:lang w:val="en-GB"/>
              </w:rPr>
              <w:t xml:space="preserve">Business underwritten in the considered country through FPS </w:t>
            </w:r>
            <w:r w:rsidR="00711388" w:rsidRPr="00711388">
              <w:rPr>
                <w:lang w:val="en-GB"/>
              </w:rPr>
              <w:t>-</w:t>
            </w:r>
            <w:r w:rsidRPr="00711388">
              <w:rPr>
                <w:lang w:val="en-GB"/>
              </w:rPr>
              <w:t xml:space="preserve"> Acquisition </w:t>
            </w:r>
            <w:ins w:id="515" w:author="Author">
              <w:r w:rsidR="00390774" w:rsidRPr="00711388">
                <w:rPr>
                  <w:lang w:val="en-GB"/>
                </w:rPr>
                <w:t>expenses</w:t>
              </w:r>
            </w:ins>
            <w:del w:id="516" w:author="Author">
              <w:r w:rsidRPr="00711388">
                <w:rPr>
                  <w:lang w:val="en-GB"/>
                </w:rPr>
                <w:delText>costs</w:delText>
              </w:r>
            </w:del>
            <w:r w:rsidRPr="00711388">
              <w:rPr>
                <w:lang w:val="en-GB"/>
              </w:rPr>
              <w:t xml:space="preserve"> of which commissions</w:t>
            </w:r>
            <w:ins w:id="517" w:author="Author">
              <w:r w:rsidR="006D2556" w:rsidRPr="00711388">
                <w:rPr>
                  <w:lang w:val="en-GB"/>
                </w:rPr>
                <w:t xml:space="preserve"> (gross)</w:t>
              </w:r>
            </w:ins>
          </w:p>
        </w:tc>
        <w:tc>
          <w:tcPr>
            <w:tcW w:w="5320" w:type="dxa"/>
            <w:tcBorders>
              <w:top w:val="single" w:sz="2" w:space="0" w:color="auto"/>
              <w:left w:val="single" w:sz="2" w:space="0" w:color="auto"/>
              <w:bottom w:val="single" w:sz="2" w:space="0" w:color="auto"/>
              <w:right w:val="single" w:sz="2" w:space="0" w:color="auto"/>
            </w:tcBorders>
          </w:tcPr>
          <w:p w14:paraId="662D5BBA" w14:textId="29E85C16" w:rsidR="00CE0988" w:rsidRPr="00711388" w:rsidRDefault="00CE0988" w:rsidP="00CE0988">
            <w:pPr>
              <w:pStyle w:val="NormalCentered"/>
              <w:jc w:val="left"/>
              <w:rPr>
                <w:lang w:val="en-GB"/>
              </w:rPr>
            </w:pPr>
            <w:r w:rsidRPr="00711388">
              <w:rPr>
                <w:lang w:val="en-GB"/>
              </w:rPr>
              <w:t xml:space="preserve">Commissions by the individual underwriting entity through FPS in the EEA </w:t>
            </w:r>
            <w:r w:rsidR="003C6775" w:rsidRPr="00711388">
              <w:rPr>
                <w:lang w:val="en-GB"/>
              </w:rPr>
              <w:t>country</w:t>
            </w:r>
            <w:r w:rsidRPr="00711388">
              <w:rPr>
                <w:lang w:val="en-GB"/>
              </w:rPr>
              <w:t xml:space="preserve"> reported in R00</w:t>
            </w:r>
            <w:r w:rsidR="006D216A" w:rsidRPr="00711388">
              <w:rPr>
                <w:lang w:val="en-GB"/>
              </w:rPr>
              <w:t>1</w:t>
            </w:r>
            <w:r w:rsidRPr="00711388">
              <w:rPr>
                <w:lang w:val="en-GB"/>
              </w:rPr>
              <w:t>0.</w:t>
            </w:r>
          </w:p>
          <w:p w14:paraId="2E07E1B0" w14:textId="77777777" w:rsidR="00F407A5" w:rsidRPr="00711388" w:rsidRDefault="00F407A5" w:rsidP="00A241C2">
            <w:pPr>
              <w:pStyle w:val="NormalCentered"/>
              <w:jc w:val="left"/>
              <w:rPr>
                <w:ins w:id="518" w:author="Author"/>
                <w:lang w:val="en-GB"/>
              </w:rPr>
            </w:pPr>
            <w:r w:rsidRPr="00711388">
              <w:rPr>
                <w:lang w:val="en-GB"/>
              </w:rPr>
              <w:t xml:space="preserve">The portion of the total acquisition expenses (as reported in R0040) which relate to commission costs. </w:t>
            </w:r>
          </w:p>
          <w:p w14:paraId="7524DCDD" w14:textId="1A559325" w:rsidR="00F407A5" w:rsidRPr="00711388" w:rsidRDefault="006D2556" w:rsidP="00A241C2">
            <w:pPr>
              <w:pStyle w:val="NormalCentered"/>
              <w:jc w:val="left"/>
              <w:rPr>
                <w:lang w:val="en-GB"/>
              </w:rPr>
            </w:pPr>
            <w:ins w:id="519" w:author="Author">
              <w:r w:rsidRPr="00711388">
                <w:rPr>
                  <w:lang w:val="en-GB"/>
                </w:rPr>
                <w:t>This item is not applicable for reinsurance accepted.</w:t>
              </w:r>
            </w:ins>
          </w:p>
        </w:tc>
      </w:tr>
    </w:tbl>
    <w:p w14:paraId="2419588B" w14:textId="77777777" w:rsidR="00F44154" w:rsidRPr="00711388" w:rsidRDefault="00F44154" w:rsidP="008541A8">
      <w:pPr>
        <w:rPr>
          <w:lang w:val="en-GB"/>
        </w:rPr>
      </w:pPr>
    </w:p>
    <w:p w14:paraId="7B6694E0" w14:textId="7164B4DE" w:rsidR="00F407A5" w:rsidRPr="00711388" w:rsidRDefault="00F407A5" w:rsidP="00F407A5">
      <w:pPr>
        <w:pStyle w:val="ManualHeading2"/>
        <w:ind w:left="851" w:hanging="851"/>
        <w:rPr>
          <w:lang w:val="en-GB"/>
        </w:rPr>
      </w:pPr>
      <w:r w:rsidRPr="00711388">
        <w:rPr>
          <w:i/>
          <w:iCs/>
          <w:lang w:val="en-GB"/>
        </w:rPr>
        <w:t xml:space="preserve">S.04.05 </w:t>
      </w:r>
      <w:r w:rsidR="00845F43" w:rsidRPr="00711388">
        <w:rPr>
          <w:i/>
          <w:iCs/>
          <w:lang w:val="en-GB"/>
        </w:rPr>
        <w:t>-</w:t>
      </w:r>
      <w:r w:rsidRPr="00711388">
        <w:rPr>
          <w:i/>
          <w:iCs/>
          <w:lang w:val="en-GB"/>
        </w:rPr>
        <w:t xml:space="preserve"> Activity by country </w:t>
      </w:r>
      <w:r w:rsidR="00711388" w:rsidRPr="00711388">
        <w:rPr>
          <w:i/>
          <w:iCs/>
          <w:lang w:val="en-GB"/>
        </w:rPr>
        <w:t>-</w:t>
      </w:r>
      <w:r w:rsidRPr="00711388">
        <w:rPr>
          <w:i/>
          <w:iCs/>
          <w:lang w:val="en-GB"/>
        </w:rPr>
        <w:t xml:space="preserve"> location of risk</w:t>
      </w:r>
    </w:p>
    <w:p w14:paraId="296A410C" w14:textId="77777777" w:rsidR="00F407A5" w:rsidRPr="00711388" w:rsidRDefault="00F407A5" w:rsidP="00F407A5">
      <w:pPr>
        <w:rPr>
          <w:lang w:val="en-GB"/>
        </w:rPr>
      </w:pPr>
      <w:r w:rsidRPr="00711388">
        <w:rPr>
          <w:i/>
          <w:iCs/>
          <w:lang w:val="en-GB"/>
        </w:rPr>
        <w:t>General comments</w:t>
      </w:r>
    </w:p>
    <w:p w14:paraId="6C4E43F2" w14:textId="77777777" w:rsidR="00F407A5" w:rsidRPr="00711388" w:rsidRDefault="00F407A5" w:rsidP="00F407A5">
      <w:pPr>
        <w:rPr>
          <w:lang w:val="en-GB"/>
        </w:rPr>
      </w:pPr>
      <w:r w:rsidRPr="00711388">
        <w:rPr>
          <w:lang w:val="en-GB"/>
        </w:rPr>
        <w:t>This section relates to annual submission of information for individual insurance and reinsurance undertakings only.</w:t>
      </w:r>
    </w:p>
    <w:p w14:paraId="11918BE9" w14:textId="15606EAE" w:rsidR="00F407A5" w:rsidRPr="00711388" w:rsidRDefault="00F407A5" w:rsidP="00F407A5">
      <w:pPr>
        <w:rPr>
          <w:ins w:id="520" w:author="Author"/>
          <w:lang w:val="en-GB"/>
        </w:rPr>
      </w:pPr>
      <w:r w:rsidRPr="00711388">
        <w:rPr>
          <w:lang w:val="en-GB"/>
        </w:rPr>
        <w:t>The reporting instructions for template S.04.05 should be read in conjunction with the reporting instructions for S.04.03 and S.04.04.</w:t>
      </w:r>
      <w:r w:rsidR="00D13800" w:rsidRPr="00711388">
        <w:rPr>
          <w:lang w:val="en-GB"/>
        </w:rPr>
        <w:t xml:space="preserve"> </w:t>
      </w:r>
      <w:r w:rsidRPr="00711388">
        <w:rPr>
          <w:lang w:val="en-GB"/>
        </w:rPr>
        <w:t xml:space="preserve">Across these three templates, entities shall report all </w:t>
      </w:r>
      <w:r w:rsidRPr="00711388">
        <w:rPr>
          <w:lang w:val="en-GB"/>
        </w:rPr>
        <w:lastRenderedPageBreak/>
        <w:t xml:space="preserve">business from two </w:t>
      </w:r>
      <w:del w:id="521" w:author="Author">
        <w:r w:rsidRPr="00711388">
          <w:rPr>
            <w:lang w:val="en-GB"/>
          </w:rPr>
          <w:delText xml:space="preserve">distinct </w:delText>
        </w:r>
      </w:del>
      <w:r w:rsidRPr="00711388">
        <w:rPr>
          <w:lang w:val="en-GB"/>
        </w:rPr>
        <w:t>perspectives: location of underwriting and location of risk. Template S.04.05 focuses on the location of risk.</w:t>
      </w:r>
      <w:ins w:id="522" w:author="Author">
        <w:r w:rsidR="006D2556" w:rsidRPr="00711388">
          <w:rPr>
            <w:lang w:val="en-GB"/>
          </w:rPr>
          <w:t xml:space="preserve"> In the event that the location of underwriting and location of risk are identical for all insurance and reinsurance business, template S.04.05 is not required and an entity shall report S.04.03 and S.04.04 only.</w:t>
        </w:r>
      </w:ins>
    </w:p>
    <w:p w14:paraId="6F28E1DB" w14:textId="05F285FB" w:rsidR="006D2556" w:rsidRPr="00711388" w:rsidRDefault="006D2556" w:rsidP="006D2556">
      <w:pPr>
        <w:rPr>
          <w:ins w:id="523" w:author="Author"/>
          <w:lang w:val="en-GB"/>
        </w:rPr>
      </w:pPr>
      <w:ins w:id="524" w:author="Author">
        <w:r w:rsidRPr="00711388">
          <w:rPr>
            <w:lang w:val="en-GB"/>
          </w:rPr>
          <w:t>This template shall be reported from an accounting perspective (i.e. Local GAAP, or IFRS if accepted as local GAAP); however, it shall be fulfilled using the lines of business as defined in Annex I to Delegated Regulation (EU) 2015/35. Undertakings shall use the recognition and valuation basis as for the published financial statements (i.e. no new recognition or re</w:t>
        </w:r>
      </w:ins>
      <w:r w:rsidR="00711388" w:rsidRPr="00711388">
        <w:rPr>
          <w:lang w:val="en-GB"/>
        </w:rPr>
        <w:t>-</w:t>
      </w:r>
      <w:ins w:id="525" w:author="Author">
        <w:r w:rsidRPr="00711388">
          <w:rPr>
            <w:lang w:val="en-GB"/>
          </w:rPr>
          <w:t xml:space="preserve">valuation is required) except for the classification between investment contracts and insurance contracts when this is applicable in the financial statements. </w:t>
        </w:r>
      </w:ins>
    </w:p>
    <w:p w14:paraId="2F82BFFC" w14:textId="0E6D7E0E" w:rsidR="006D2556" w:rsidRPr="00711388" w:rsidRDefault="006D2556" w:rsidP="006D2556">
      <w:pPr>
        <w:rPr>
          <w:lang w:val="en-GB"/>
        </w:rPr>
      </w:pPr>
      <w:ins w:id="526" w:author="Author">
        <w:r w:rsidRPr="00711388">
          <w:rPr>
            <w:lang w:val="en-GB"/>
          </w:rPr>
          <w:t>The information in these templates shall be presented gross, without deduction of reinsurance ceded.</w:t>
        </w:r>
      </w:ins>
    </w:p>
    <w:p w14:paraId="17B119D4" w14:textId="77777777" w:rsidR="00F407A5" w:rsidRPr="00711388" w:rsidRDefault="00F407A5" w:rsidP="00F407A5">
      <w:pPr>
        <w:rPr>
          <w:lang w:val="en-GB"/>
        </w:rPr>
      </w:pPr>
      <w:r w:rsidRPr="00711388">
        <w:rPr>
          <w:lang w:val="en-GB"/>
        </w:rPr>
        <w:t>For the purposes of this template and in the case of direct insurance, the ‘country in which the risk is situated’ means:</w:t>
      </w:r>
    </w:p>
    <w:p w14:paraId="003885A1" w14:textId="77777777" w:rsidR="00F407A5" w:rsidRPr="00711388" w:rsidRDefault="00F407A5" w:rsidP="0083381F">
      <w:pPr>
        <w:pStyle w:val="ListParagraph"/>
        <w:numPr>
          <w:ilvl w:val="0"/>
          <w:numId w:val="8"/>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the country in which the property is situated, where the insurance relates either to buildings or to buildings and their contents, in so far as the contents are covered by the same insurance policy;</w:t>
      </w:r>
    </w:p>
    <w:p w14:paraId="136B1A07" w14:textId="77777777" w:rsidR="00F407A5" w:rsidRPr="00711388" w:rsidRDefault="00F407A5" w:rsidP="0083381F">
      <w:pPr>
        <w:pStyle w:val="ListParagraph"/>
        <w:numPr>
          <w:ilvl w:val="0"/>
          <w:numId w:val="8"/>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the country of registration, where the insurance relates to vehicles of any type;</w:t>
      </w:r>
    </w:p>
    <w:p w14:paraId="0ED23C4A" w14:textId="77777777" w:rsidR="00F407A5" w:rsidRPr="00711388" w:rsidRDefault="00F407A5" w:rsidP="0083381F">
      <w:pPr>
        <w:pStyle w:val="ListParagraph"/>
        <w:numPr>
          <w:ilvl w:val="0"/>
          <w:numId w:val="8"/>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the country where the policy holder took out the policy in the case of policies of a duration of four months or less covering travel or holiday risks, whatever the class concerned;</w:t>
      </w:r>
    </w:p>
    <w:p w14:paraId="325F9824" w14:textId="76211571" w:rsidR="00F407A5" w:rsidRPr="00711388" w:rsidRDefault="00F407A5" w:rsidP="0083381F">
      <w:pPr>
        <w:pStyle w:val="ListParagraph"/>
        <w:numPr>
          <w:ilvl w:val="0"/>
          <w:numId w:val="8"/>
        </w:numPr>
        <w:autoSpaceDE w:val="0"/>
        <w:autoSpaceDN w:val="0"/>
        <w:spacing w:before="120" w:after="120" w:line="240" w:lineRule="auto"/>
        <w:jc w:val="both"/>
        <w:rPr>
          <w:del w:id="527" w:author="Author"/>
          <w:rFonts w:ascii="Times New Roman" w:hAnsi="Times New Roman" w:cs="Times New Roman"/>
          <w:sz w:val="24"/>
          <w:szCs w:val="24"/>
        </w:rPr>
      </w:pPr>
      <w:del w:id="528" w:author="Author">
        <w:r w:rsidRPr="00711388">
          <w:rPr>
            <w:rFonts w:ascii="Times New Roman" w:hAnsi="Times New Roman" w:cs="Times New Roman"/>
            <w:sz w:val="24"/>
            <w:szCs w:val="24"/>
          </w:rPr>
          <w:delText>the country in which the credit/receivable is situated, where the insurance relates to credit/receivables;</w:delText>
        </w:r>
      </w:del>
    </w:p>
    <w:p w14:paraId="185C5E06" w14:textId="5438A5A5" w:rsidR="00F407A5" w:rsidRPr="00711388" w:rsidRDefault="00F407A5" w:rsidP="0083381F">
      <w:pPr>
        <w:pStyle w:val="ListParagraph"/>
        <w:numPr>
          <w:ilvl w:val="0"/>
          <w:numId w:val="8"/>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in all cases not explicitly covered by points (a), (b)</w:t>
      </w:r>
      <w:del w:id="529" w:author="Author">
        <w:r w:rsidRPr="00711388">
          <w:rPr>
            <w:rFonts w:ascii="Times New Roman" w:hAnsi="Times New Roman" w:cs="Times New Roman"/>
            <w:sz w:val="24"/>
            <w:szCs w:val="24"/>
          </w:rPr>
          <w:delText>, (c)</w:delText>
        </w:r>
      </w:del>
      <w:r w:rsidRPr="00711388">
        <w:rPr>
          <w:rFonts w:ascii="Times New Roman" w:hAnsi="Times New Roman" w:cs="Times New Roman"/>
          <w:sz w:val="24"/>
          <w:szCs w:val="24"/>
        </w:rPr>
        <w:t xml:space="preserve"> or (</w:t>
      </w:r>
      <w:ins w:id="530" w:author="Author">
        <w:r w:rsidR="006D2556" w:rsidRPr="00711388">
          <w:rPr>
            <w:rFonts w:ascii="Times New Roman" w:hAnsi="Times New Roman" w:cs="Times New Roman"/>
            <w:sz w:val="24"/>
            <w:szCs w:val="24"/>
          </w:rPr>
          <w:t>c</w:t>
        </w:r>
      </w:ins>
      <w:del w:id="531" w:author="Author">
        <w:r w:rsidRPr="00711388">
          <w:rPr>
            <w:rFonts w:ascii="Times New Roman" w:hAnsi="Times New Roman" w:cs="Times New Roman"/>
            <w:sz w:val="24"/>
            <w:szCs w:val="24"/>
          </w:rPr>
          <w:delText>d</w:delText>
        </w:r>
      </w:del>
      <w:r w:rsidRPr="00711388">
        <w:rPr>
          <w:rFonts w:ascii="Times New Roman" w:hAnsi="Times New Roman" w:cs="Times New Roman"/>
          <w:sz w:val="24"/>
          <w:szCs w:val="24"/>
        </w:rPr>
        <w:t>), the country in which either of the following is situated:</w:t>
      </w:r>
    </w:p>
    <w:p w14:paraId="2A8FDA08" w14:textId="77777777" w:rsidR="00F407A5" w:rsidRPr="00711388" w:rsidRDefault="00F407A5" w:rsidP="0083381F">
      <w:pPr>
        <w:pStyle w:val="ListParagraph"/>
        <w:numPr>
          <w:ilvl w:val="1"/>
          <w:numId w:val="9"/>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the habitual residence of the policy holder; or</w:t>
      </w:r>
    </w:p>
    <w:p w14:paraId="6BAC342E" w14:textId="77777777" w:rsidR="00F407A5" w:rsidRPr="00711388" w:rsidRDefault="00F407A5" w:rsidP="0083381F">
      <w:pPr>
        <w:pStyle w:val="ListParagraph"/>
        <w:numPr>
          <w:ilvl w:val="1"/>
          <w:numId w:val="9"/>
        </w:numPr>
        <w:autoSpaceDE w:val="0"/>
        <w:autoSpaceDN w:val="0"/>
        <w:spacing w:before="120" w:after="120" w:line="240" w:lineRule="auto"/>
        <w:jc w:val="both"/>
        <w:rPr>
          <w:rFonts w:ascii="Times New Roman" w:hAnsi="Times New Roman" w:cs="Times New Roman"/>
          <w:sz w:val="24"/>
          <w:szCs w:val="24"/>
        </w:rPr>
      </w:pPr>
      <w:r w:rsidRPr="00711388">
        <w:rPr>
          <w:rFonts w:ascii="Times New Roman" w:hAnsi="Times New Roman" w:cs="Times New Roman"/>
          <w:sz w:val="24"/>
          <w:szCs w:val="24"/>
        </w:rPr>
        <w:t>if the policy holder is a legal person, that policy holder’s establishment to which the contract relates.</w:t>
      </w:r>
    </w:p>
    <w:p w14:paraId="485AA94B" w14:textId="60B0D0BA" w:rsidR="00F407A5" w:rsidRPr="00711388" w:rsidRDefault="00F407A5" w:rsidP="00F407A5">
      <w:pPr>
        <w:rPr>
          <w:lang w:val="en-GB"/>
        </w:rPr>
      </w:pPr>
      <w:r w:rsidRPr="00711388">
        <w:rPr>
          <w:lang w:val="en-GB"/>
        </w:rPr>
        <w:t>For the purposes of this template and in the case of proportional or non-proportional reinsurance, the ‘country in which the risk is situated’ means the country of localisation of the ceding undertaking.</w:t>
      </w:r>
      <w:r w:rsidR="009929FC" w:rsidRPr="00711388">
        <w:rPr>
          <w:lang w:val="en-GB"/>
        </w:rPr>
        <w:t xml:space="preserve"> </w:t>
      </w:r>
    </w:p>
    <w:p w14:paraId="591D8154" w14:textId="75DE70E4" w:rsidR="00DC4517" w:rsidRPr="00711388" w:rsidRDefault="00847689" w:rsidP="00DC4517">
      <w:pPr>
        <w:rPr>
          <w:lang w:val="en-GB"/>
        </w:rPr>
      </w:pPr>
      <w:r w:rsidRPr="00711388">
        <w:rPr>
          <w:lang w:val="en-GB"/>
        </w:rPr>
        <w:t xml:space="preserve">Undertakings </w:t>
      </w:r>
      <w:r w:rsidR="005B2D79" w:rsidRPr="00711388">
        <w:rPr>
          <w:lang w:val="en-GB"/>
        </w:rPr>
        <w:t xml:space="preserve">shall </w:t>
      </w:r>
      <w:r w:rsidRPr="00711388">
        <w:rPr>
          <w:lang w:val="en-GB"/>
        </w:rPr>
        <w:t>report on a country-by-country basis for at least 95% of gross written premium</w:t>
      </w:r>
      <w:ins w:id="532" w:author="Author">
        <w:r w:rsidR="006D2556" w:rsidRPr="00711388">
          <w:rPr>
            <w:lang w:val="en-GB"/>
          </w:rPr>
          <w:t xml:space="preserve"> for each line of business</w:t>
        </w:r>
      </w:ins>
      <w:r w:rsidRPr="00711388">
        <w:rPr>
          <w:lang w:val="en-GB"/>
        </w:rPr>
        <w:t xml:space="preserve">. All business </w:t>
      </w:r>
      <w:r w:rsidR="005B2D79" w:rsidRPr="00711388">
        <w:rPr>
          <w:lang w:val="en-GB"/>
        </w:rPr>
        <w:t>shall</w:t>
      </w:r>
      <w:r w:rsidRPr="00711388">
        <w:rPr>
          <w:lang w:val="en-GB"/>
        </w:rPr>
        <w:t xml:space="preserve"> be reported</w:t>
      </w:r>
      <w:r w:rsidR="005B2D79" w:rsidRPr="00711388">
        <w:rPr>
          <w:lang w:val="en-GB"/>
        </w:rPr>
        <w:t>,</w:t>
      </w:r>
      <w:r w:rsidRPr="00711388">
        <w:rPr>
          <w:lang w:val="en-GB"/>
        </w:rPr>
        <w:t xml:space="preserve"> however,</w:t>
      </w:r>
      <w:ins w:id="533" w:author="Author">
        <w:r w:rsidRPr="00711388">
          <w:rPr>
            <w:lang w:val="en-GB"/>
          </w:rPr>
          <w:t xml:space="preserve"> </w:t>
        </w:r>
        <w:r w:rsidR="006D2556" w:rsidRPr="00711388">
          <w:rPr>
            <w:lang w:val="en-GB"/>
          </w:rPr>
          <w:t>for each line of business</w:t>
        </w:r>
      </w:ins>
      <w:r w:rsidRPr="00711388">
        <w:rPr>
          <w:lang w:val="en-GB"/>
        </w:rPr>
        <w:t xml:space="preserve"> any residual business over the 95% threshold may be grouped as “other countries”.</w:t>
      </w:r>
      <w:r w:rsidRPr="00711388" w:rsidDel="00847689">
        <w:rPr>
          <w:lang w:val="en-GB"/>
        </w:rPr>
        <w:t xml:space="preserve"> </w:t>
      </w:r>
    </w:p>
    <w:p w14:paraId="744AAB5D" w14:textId="5064CB3A" w:rsidR="004742A5" w:rsidRPr="00711388" w:rsidRDefault="004742A5" w:rsidP="004742A5">
      <w:pPr>
        <w:rPr>
          <w:lang w:val="en-GB"/>
        </w:rPr>
      </w:pPr>
      <w:r w:rsidRPr="00711388">
        <w:rPr>
          <w:lang w:val="en-GB"/>
        </w:rPr>
        <w:t xml:space="preserve">Insurance and reinsurance undertakings shall report written/earned premiums as defined in Article 1(11) and (12) of Delegated Regulation (EU) 2015/35 regardless </w:t>
      </w:r>
      <w:ins w:id="534" w:author="Author">
        <w:r w:rsidR="00E45D5D">
          <w:rPr>
            <w:lang w:val="en-GB"/>
          </w:rPr>
          <w:t xml:space="preserve">of </w:t>
        </w:r>
      </w:ins>
      <w:r w:rsidRPr="00711388">
        <w:rPr>
          <w:lang w:val="en-GB"/>
        </w:rPr>
        <w:t>whether local GAAP or IFRS is used.</w:t>
      </w:r>
    </w:p>
    <w:p w14:paraId="4505FAE3" w14:textId="77777777" w:rsidR="003B7637" w:rsidRPr="00711388" w:rsidRDefault="003B7637" w:rsidP="00DC4517">
      <w:pPr>
        <w:rPr>
          <w:lang w:val="en-GB"/>
        </w:rPr>
      </w:pPr>
    </w:p>
    <w:tbl>
      <w:tblPr>
        <w:tblW w:w="9286" w:type="dxa"/>
        <w:tblInd w:w="111" w:type="dxa"/>
        <w:tblLayout w:type="fixed"/>
        <w:tblLook w:val="0000" w:firstRow="0" w:lastRow="0" w:firstColumn="0" w:lastColumn="0" w:noHBand="0" w:noVBand="0"/>
      </w:tblPr>
      <w:tblGrid>
        <w:gridCol w:w="1840"/>
        <w:gridCol w:w="2126"/>
        <w:gridCol w:w="5320"/>
      </w:tblGrid>
      <w:tr w:rsidR="00626033" w:rsidRPr="00711388" w14:paraId="2C0E5A7D" w14:textId="77777777" w:rsidTr="00094ABA">
        <w:tc>
          <w:tcPr>
            <w:tcW w:w="1840" w:type="dxa"/>
            <w:tcBorders>
              <w:top w:val="single" w:sz="2" w:space="0" w:color="auto"/>
              <w:left w:val="single" w:sz="2" w:space="0" w:color="auto"/>
              <w:bottom w:val="single" w:sz="2" w:space="0" w:color="auto"/>
              <w:right w:val="single" w:sz="2" w:space="0" w:color="auto"/>
            </w:tcBorders>
          </w:tcPr>
          <w:p w14:paraId="5BF7609C" w14:textId="77777777" w:rsidR="00F407A5" w:rsidRPr="00711388" w:rsidRDefault="00F407A5" w:rsidP="00A241C2">
            <w:pPr>
              <w:adjustRightInd w:val="0"/>
              <w:spacing w:before="0" w:after="0"/>
              <w:jc w:val="left"/>
              <w:rPr>
                <w:lang w:val="en-GB"/>
              </w:rPr>
            </w:pPr>
          </w:p>
        </w:tc>
        <w:tc>
          <w:tcPr>
            <w:tcW w:w="2126" w:type="dxa"/>
            <w:tcBorders>
              <w:top w:val="single" w:sz="2" w:space="0" w:color="auto"/>
              <w:left w:val="single" w:sz="2" w:space="0" w:color="auto"/>
              <w:bottom w:val="single" w:sz="2" w:space="0" w:color="auto"/>
              <w:right w:val="single" w:sz="2" w:space="0" w:color="auto"/>
            </w:tcBorders>
          </w:tcPr>
          <w:p w14:paraId="3C422C7F" w14:textId="77777777" w:rsidR="00F407A5" w:rsidRPr="00711388" w:rsidRDefault="00F407A5" w:rsidP="00A241C2">
            <w:pPr>
              <w:pStyle w:val="NormalCentered"/>
              <w:rPr>
                <w:lang w:val="en-GB"/>
              </w:rPr>
            </w:pPr>
            <w:r w:rsidRPr="00711388">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51B1C639" w14:textId="77777777" w:rsidR="00F407A5" w:rsidRPr="00711388" w:rsidRDefault="00F407A5" w:rsidP="00A241C2">
            <w:pPr>
              <w:pStyle w:val="NormalCentered"/>
              <w:rPr>
                <w:lang w:val="en-GB"/>
              </w:rPr>
            </w:pPr>
            <w:r w:rsidRPr="00711388">
              <w:rPr>
                <w:lang w:val="en-GB"/>
              </w:rPr>
              <w:t>INSTRUCTIONS</w:t>
            </w:r>
          </w:p>
        </w:tc>
      </w:tr>
      <w:tr w:rsidR="00626033" w:rsidRPr="00711388" w14:paraId="7BA09134"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3DB248D3" w14:textId="77777777" w:rsidR="00F407A5" w:rsidRPr="00711388" w:rsidRDefault="00F407A5" w:rsidP="00A241C2">
            <w:pPr>
              <w:pStyle w:val="NormalCentered"/>
              <w:jc w:val="left"/>
              <w:rPr>
                <w:lang w:val="en-GB"/>
              </w:rPr>
            </w:pPr>
            <w:r w:rsidRPr="00711388">
              <w:rPr>
                <w:i/>
                <w:lang w:val="en-GB"/>
              </w:rPr>
              <w:t>Total underwriting entity activity</w:t>
            </w:r>
          </w:p>
        </w:tc>
      </w:tr>
      <w:tr w:rsidR="00626033" w:rsidRPr="00711388" w14:paraId="6D95EAA9" w14:textId="77777777" w:rsidTr="00094ABA">
        <w:tc>
          <w:tcPr>
            <w:tcW w:w="1840" w:type="dxa"/>
            <w:tcBorders>
              <w:top w:val="single" w:sz="2" w:space="0" w:color="auto"/>
              <w:left w:val="single" w:sz="2" w:space="0" w:color="auto"/>
              <w:bottom w:val="single" w:sz="2" w:space="0" w:color="auto"/>
              <w:right w:val="single" w:sz="2" w:space="0" w:color="auto"/>
            </w:tcBorders>
          </w:tcPr>
          <w:p w14:paraId="59EF6DD4" w14:textId="77777777" w:rsidR="00F407A5" w:rsidRPr="00711388" w:rsidRDefault="00F407A5" w:rsidP="00A241C2">
            <w:pPr>
              <w:pStyle w:val="NormalCentered"/>
              <w:jc w:val="left"/>
              <w:rPr>
                <w:i/>
                <w:iCs/>
                <w:lang w:val="en-GB"/>
              </w:rPr>
            </w:pPr>
            <w:r w:rsidRPr="00711388">
              <w:rPr>
                <w:lang w:val="en-GB"/>
              </w:rPr>
              <w:lastRenderedPageBreak/>
              <w:t>Z0010</w:t>
            </w:r>
          </w:p>
        </w:tc>
        <w:tc>
          <w:tcPr>
            <w:tcW w:w="2126" w:type="dxa"/>
            <w:tcBorders>
              <w:top w:val="single" w:sz="2" w:space="0" w:color="auto"/>
              <w:left w:val="single" w:sz="2" w:space="0" w:color="auto"/>
              <w:bottom w:val="single" w:sz="2" w:space="0" w:color="auto"/>
              <w:right w:val="single" w:sz="2" w:space="0" w:color="auto"/>
            </w:tcBorders>
          </w:tcPr>
          <w:p w14:paraId="51553442" w14:textId="77777777" w:rsidR="00F407A5" w:rsidRPr="00711388" w:rsidRDefault="00F407A5" w:rsidP="00A241C2">
            <w:pPr>
              <w:pStyle w:val="NormalCentered"/>
              <w:jc w:val="left"/>
              <w:rPr>
                <w:lang w:val="en-GB"/>
              </w:rPr>
            </w:pPr>
            <w:r w:rsidRPr="00711388">
              <w:rPr>
                <w:lang w:val="en-GB"/>
              </w:rPr>
              <w:t>Line of Business</w:t>
            </w:r>
          </w:p>
        </w:tc>
        <w:tc>
          <w:tcPr>
            <w:tcW w:w="5320" w:type="dxa"/>
            <w:tcBorders>
              <w:top w:val="single" w:sz="2" w:space="0" w:color="auto"/>
              <w:left w:val="single" w:sz="2" w:space="0" w:color="auto"/>
              <w:bottom w:val="single" w:sz="2" w:space="0" w:color="auto"/>
              <w:right w:val="single" w:sz="2" w:space="0" w:color="auto"/>
            </w:tcBorders>
          </w:tcPr>
          <w:p w14:paraId="4CC2A470" w14:textId="77777777" w:rsidR="00F407A5" w:rsidRPr="00711388" w:rsidRDefault="00F407A5" w:rsidP="00A241C2">
            <w:pPr>
              <w:pStyle w:val="NormalCentered"/>
              <w:jc w:val="left"/>
              <w:rPr>
                <w:lang w:val="en-GB"/>
              </w:rPr>
            </w:pPr>
            <w:r w:rsidRPr="00711388">
              <w:rPr>
                <w:lang w:val="en-GB"/>
              </w:rPr>
              <w:t>Identification of the line of business as defined in Annex I to Delegated Regulation (EU) 2015/35, reported. The following closed list shall be used:</w:t>
            </w:r>
          </w:p>
          <w:p w14:paraId="622B3C12" w14:textId="6713C020" w:rsidR="00F407A5" w:rsidRPr="00711388" w:rsidRDefault="00F407A5" w:rsidP="00A241C2">
            <w:pPr>
              <w:pStyle w:val="NormalCentered"/>
              <w:jc w:val="left"/>
              <w:rPr>
                <w:lang w:val="en-GB"/>
              </w:rPr>
            </w:pPr>
            <w:r w:rsidRPr="00711388">
              <w:rPr>
                <w:lang w:val="en-GB"/>
              </w:rPr>
              <w:t xml:space="preserve">1 </w:t>
            </w:r>
            <w:r w:rsidR="00711388" w:rsidRPr="00711388">
              <w:rPr>
                <w:lang w:val="en-GB"/>
              </w:rPr>
              <w:t>-</w:t>
            </w:r>
            <w:r w:rsidRPr="00711388">
              <w:rPr>
                <w:lang w:val="en-GB"/>
              </w:rPr>
              <w:t xml:space="preserve"> Medical expense insurance</w:t>
            </w:r>
          </w:p>
          <w:p w14:paraId="2FAC6125" w14:textId="54721EF1" w:rsidR="00F407A5" w:rsidRPr="00711388" w:rsidRDefault="00F407A5" w:rsidP="00A241C2">
            <w:pPr>
              <w:pStyle w:val="NormalCentered"/>
              <w:jc w:val="left"/>
              <w:rPr>
                <w:lang w:val="en-GB"/>
              </w:rPr>
            </w:pPr>
            <w:r w:rsidRPr="00711388">
              <w:rPr>
                <w:lang w:val="en-GB"/>
              </w:rPr>
              <w:t xml:space="preserve">2 </w:t>
            </w:r>
            <w:r w:rsidR="00711388" w:rsidRPr="00711388">
              <w:rPr>
                <w:lang w:val="en-GB"/>
              </w:rPr>
              <w:t>-</w:t>
            </w:r>
            <w:r w:rsidRPr="00711388">
              <w:rPr>
                <w:lang w:val="en-GB"/>
              </w:rPr>
              <w:t xml:space="preserve"> Income protection insurance</w:t>
            </w:r>
          </w:p>
          <w:p w14:paraId="0317A3C8" w14:textId="31CA85EE" w:rsidR="00F407A5" w:rsidRPr="00711388" w:rsidRDefault="00F407A5" w:rsidP="00A241C2">
            <w:pPr>
              <w:pStyle w:val="NormalCentered"/>
              <w:jc w:val="left"/>
              <w:rPr>
                <w:lang w:val="en-GB"/>
              </w:rPr>
            </w:pPr>
            <w:r w:rsidRPr="00711388">
              <w:rPr>
                <w:lang w:val="en-GB"/>
              </w:rPr>
              <w:t xml:space="preserve">3 </w:t>
            </w:r>
            <w:r w:rsidR="00711388" w:rsidRPr="00711388">
              <w:rPr>
                <w:lang w:val="en-GB"/>
              </w:rPr>
              <w:t>-</w:t>
            </w:r>
            <w:r w:rsidRPr="00711388">
              <w:rPr>
                <w:lang w:val="en-GB"/>
              </w:rPr>
              <w:t xml:space="preserve"> Workers' compensation insurance</w:t>
            </w:r>
          </w:p>
          <w:p w14:paraId="3CF2F33E" w14:textId="056A0953" w:rsidR="00F407A5" w:rsidRPr="00711388" w:rsidRDefault="00F407A5" w:rsidP="00A241C2">
            <w:pPr>
              <w:pStyle w:val="NormalCentered"/>
              <w:jc w:val="left"/>
              <w:rPr>
                <w:lang w:val="en-GB"/>
              </w:rPr>
            </w:pPr>
            <w:r w:rsidRPr="00711388">
              <w:rPr>
                <w:lang w:val="en-GB"/>
              </w:rPr>
              <w:t xml:space="preserve">4 </w:t>
            </w:r>
            <w:r w:rsidR="00711388" w:rsidRPr="00711388">
              <w:rPr>
                <w:lang w:val="en-GB"/>
              </w:rPr>
              <w:t>-</w:t>
            </w:r>
            <w:r w:rsidRPr="00711388">
              <w:rPr>
                <w:lang w:val="en-GB"/>
              </w:rPr>
              <w:t xml:space="preserve"> Motor vehicle liability insurance</w:t>
            </w:r>
          </w:p>
          <w:p w14:paraId="4F6A6538" w14:textId="6B95DA3B" w:rsidR="00F407A5" w:rsidRPr="00711388" w:rsidRDefault="00F407A5" w:rsidP="00A241C2">
            <w:pPr>
              <w:pStyle w:val="NormalCentered"/>
              <w:jc w:val="left"/>
              <w:rPr>
                <w:lang w:val="en-GB"/>
              </w:rPr>
            </w:pPr>
            <w:r w:rsidRPr="00711388">
              <w:rPr>
                <w:lang w:val="en-GB"/>
              </w:rPr>
              <w:t xml:space="preserve">5 </w:t>
            </w:r>
            <w:r w:rsidR="00711388" w:rsidRPr="00711388">
              <w:rPr>
                <w:lang w:val="en-GB"/>
              </w:rPr>
              <w:t>-</w:t>
            </w:r>
            <w:r w:rsidRPr="00711388">
              <w:rPr>
                <w:lang w:val="en-GB"/>
              </w:rPr>
              <w:t xml:space="preserve"> Other motor insurance</w:t>
            </w:r>
          </w:p>
          <w:p w14:paraId="3FBA0211" w14:textId="6E765C88" w:rsidR="00F407A5" w:rsidRPr="00711388" w:rsidRDefault="00F407A5" w:rsidP="00A241C2">
            <w:pPr>
              <w:pStyle w:val="NormalCentered"/>
              <w:jc w:val="left"/>
              <w:rPr>
                <w:lang w:val="en-GB"/>
              </w:rPr>
            </w:pPr>
            <w:r w:rsidRPr="00711388">
              <w:rPr>
                <w:lang w:val="en-GB"/>
              </w:rPr>
              <w:t xml:space="preserve">6 </w:t>
            </w:r>
            <w:r w:rsidR="00711388" w:rsidRPr="00711388">
              <w:rPr>
                <w:lang w:val="en-GB"/>
              </w:rPr>
              <w:t>-</w:t>
            </w:r>
            <w:r w:rsidRPr="00711388">
              <w:rPr>
                <w:lang w:val="en-GB"/>
              </w:rPr>
              <w:t xml:space="preserve"> Marine, aviation and transport insurance</w:t>
            </w:r>
          </w:p>
          <w:p w14:paraId="5DEE0F28" w14:textId="291D8719" w:rsidR="00F407A5" w:rsidRPr="00711388" w:rsidRDefault="00F407A5" w:rsidP="00A241C2">
            <w:pPr>
              <w:pStyle w:val="NormalCentered"/>
              <w:jc w:val="left"/>
              <w:rPr>
                <w:lang w:val="en-GB"/>
              </w:rPr>
            </w:pPr>
            <w:r w:rsidRPr="00711388">
              <w:rPr>
                <w:lang w:val="en-GB"/>
              </w:rPr>
              <w:t xml:space="preserve">7 </w:t>
            </w:r>
            <w:r w:rsidR="00711388" w:rsidRPr="00711388">
              <w:rPr>
                <w:lang w:val="en-GB"/>
              </w:rPr>
              <w:t>-</w:t>
            </w:r>
            <w:r w:rsidRPr="00711388">
              <w:rPr>
                <w:lang w:val="en-GB"/>
              </w:rPr>
              <w:t xml:space="preserve"> Fire and other damage to property insurance</w:t>
            </w:r>
          </w:p>
          <w:p w14:paraId="10C8483A" w14:textId="2FCA7E26" w:rsidR="00F407A5" w:rsidRPr="00711388" w:rsidRDefault="00F407A5" w:rsidP="00A241C2">
            <w:pPr>
              <w:pStyle w:val="NormalCentered"/>
              <w:jc w:val="left"/>
              <w:rPr>
                <w:lang w:val="en-GB"/>
              </w:rPr>
            </w:pPr>
            <w:r w:rsidRPr="00711388">
              <w:rPr>
                <w:lang w:val="en-GB"/>
              </w:rPr>
              <w:t xml:space="preserve">8 </w:t>
            </w:r>
            <w:r w:rsidR="00711388" w:rsidRPr="00711388">
              <w:rPr>
                <w:lang w:val="en-GB"/>
              </w:rPr>
              <w:t>-</w:t>
            </w:r>
            <w:r w:rsidRPr="00711388">
              <w:rPr>
                <w:lang w:val="en-GB"/>
              </w:rPr>
              <w:t xml:space="preserve"> General liability insurance</w:t>
            </w:r>
          </w:p>
          <w:p w14:paraId="6E87929D" w14:textId="3470A7B0" w:rsidR="00F407A5" w:rsidRPr="00711388" w:rsidRDefault="00F407A5" w:rsidP="00A241C2">
            <w:pPr>
              <w:pStyle w:val="NormalCentered"/>
              <w:jc w:val="left"/>
              <w:rPr>
                <w:lang w:val="en-GB"/>
              </w:rPr>
            </w:pPr>
            <w:r w:rsidRPr="00711388">
              <w:rPr>
                <w:lang w:val="en-GB"/>
              </w:rPr>
              <w:t xml:space="preserve">9 </w:t>
            </w:r>
            <w:r w:rsidR="00711388" w:rsidRPr="00711388">
              <w:rPr>
                <w:lang w:val="en-GB"/>
              </w:rPr>
              <w:t>-</w:t>
            </w:r>
            <w:r w:rsidRPr="00711388">
              <w:rPr>
                <w:lang w:val="en-GB"/>
              </w:rPr>
              <w:t xml:space="preserve"> Credit and suretyship insurance</w:t>
            </w:r>
          </w:p>
          <w:p w14:paraId="62107E0E" w14:textId="3C22B204" w:rsidR="00F407A5" w:rsidRPr="00711388" w:rsidRDefault="00F407A5" w:rsidP="00A241C2">
            <w:pPr>
              <w:pStyle w:val="NormalCentered"/>
              <w:jc w:val="left"/>
              <w:rPr>
                <w:lang w:val="en-GB"/>
              </w:rPr>
            </w:pPr>
            <w:r w:rsidRPr="00711388">
              <w:rPr>
                <w:lang w:val="en-GB"/>
              </w:rPr>
              <w:t xml:space="preserve">10 </w:t>
            </w:r>
            <w:r w:rsidR="00711388" w:rsidRPr="00711388">
              <w:rPr>
                <w:lang w:val="en-GB"/>
              </w:rPr>
              <w:t>-</w:t>
            </w:r>
            <w:r w:rsidRPr="00711388">
              <w:rPr>
                <w:lang w:val="en-GB"/>
              </w:rPr>
              <w:t xml:space="preserve"> Legal expenses insurance</w:t>
            </w:r>
          </w:p>
          <w:p w14:paraId="2DC0C404" w14:textId="10F994D1" w:rsidR="00F407A5" w:rsidRPr="00711388" w:rsidRDefault="00F407A5" w:rsidP="00A241C2">
            <w:pPr>
              <w:pStyle w:val="NormalCentered"/>
              <w:jc w:val="left"/>
              <w:rPr>
                <w:lang w:val="en-GB"/>
              </w:rPr>
            </w:pPr>
            <w:r w:rsidRPr="00711388">
              <w:rPr>
                <w:lang w:val="en-GB"/>
              </w:rPr>
              <w:t xml:space="preserve">11 </w:t>
            </w:r>
            <w:r w:rsidR="00711388" w:rsidRPr="00711388">
              <w:rPr>
                <w:lang w:val="en-GB"/>
              </w:rPr>
              <w:t>-</w:t>
            </w:r>
            <w:r w:rsidRPr="00711388">
              <w:rPr>
                <w:lang w:val="en-GB"/>
              </w:rPr>
              <w:t xml:space="preserve"> Assistance</w:t>
            </w:r>
          </w:p>
          <w:p w14:paraId="572C9AA1" w14:textId="076CEAEF" w:rsidR="00F407A5" w:rsidRPr="00711388" w:rsidRDefault="00F407A5" w:rsidP="00A241C2">
            <w:pPr>
              <w:pStyle w:val="NormalCentered"/>
              <w:jc w:val="left"/>
              <w:rPr>
                <w:lang w:val="en-GB"/>
              </w:rPr>
            </w:pPr>
            <w:r w:rsidRPr="00711388">
              <w:rPr>
                <w:lang w:val="en-GB"/>
              </w:rPr>
              <w:t xml:space="preserve">12 </w:t>
            </w:r>
            <w:r w:rsidR="00711388" w:rsidRPr="00711388">
              <w:rPr>
                <w:lang w:val="en-GB"/>
              </w:rPr>
              <w:t>-</w:t>
            </w:r>
            <w:r w:rsidRPr="00711388">
              <w:rPr>
                <w:lang w:val="en-GB"/>
              </w:rPr>
              <w:t xml:space="preserve"> Miscellaneous financial loss</w:t>
            </w:r>
          </w:p>
          <w:p w14:paraId="6534EFC6" w14:textId="050E6D32" w:rsidR="00F407A5" w:rsidRPr="00711388" w:rsidRDefault="00F407A5" w:rsidP="00A241C2">
            <w:pPr>
              <w:pStyle w:val="NormalCentered"/>
              <w:jc w:val="left"/>
              <w:rPr>
                <w:lang w:val="en-GB"/>
              </w:rPr>
            </w:pPr>
            <w:r w:rsidRPr="00711388">
              <w:rPr>
                <w:lang w:val="en-GB"/>
              </w:rPr>
              <w:t xml:space="preserve">13 </w:t>
            </w:r>
            <w:r w:rsidR="00711388" w:rsidRPr="00711388">
              <w:rPr>
                <w:lang w:val="en-GB"/>
              </w:rPr>
              <w:t>-</w:t>
            </w:r>
            <w:r w:rsidRPr="00711388">
              <w:rPr>
                <w:lang w:val="en-GB"/>
              </w:rPr>
              <w:t xml:space="preserve"> Proportional medical expense reinsurance</w:t>
            </w:r>
          </w:p>
          <w:p w14:paraId="3ADF5E3D" w14:textId="649EAF74" w:rsidR="00F407A5" w:rsidRPr="00711388" w:rsidRDefault="00F407A5" w:rsidP="00A241C2">
            <w:pPr>
              <w:pStyle w:val="NormalCentered"/>
              <w:jc w:val="left"/>
              <w:rPr>
                <w:lang w:val="en-GB"/>
              </w:rPr>
            </w:pPr>
            <w:r w:rsidRPr="00711388">
              <w:rPr>
                <w:lang w:val="en-GB"/>
              </w:rPr>
              <w:t xml:space="preserve">14 </w:t>
            </w:r>
            <w:r w:rsidR="00711388" w:rsidRPr="00711388">
              <w:rPr>
                <w:lang w:val="en-GB"/>
              </w:rPr>
              <w:t>-</w:t>
            </w:r>
            <w:r w:rsidRPr="00711388">
              <w:rPr>
                <w:lang w:val="en-GB"/>
              </w:rPr>
              <w:t xml:space="preserve"> Proportional income protection reinsurance</w:t>
            </w:r>
          </w:p>
          <w:p w14:paraId="262F25CD" w14:textId="2C01F61D" w:rsidR="00F407A5" w:rsidRPr="00711388" w:rsidRDefault="00F407A5" w:rsidP="00A241C2">
            <w:pPr>
              <w:pStyle w:val="NormalCentered"/>
              <w:jc w:val="left"/>
              <w:rPr>
                <w:lang w:val="en-GB"/>
              </w:rPr>
            </w:pPr>
            <w:r w:rsidRPr="00711388">
              <w:rPr>
                <w:lang w:val="en-GB"/>
              </w:rPr>
              <w:t xml:space="preserve">15 </w:t>
            </w:r>
            <w:r w:rsidR="00711388" w:rsidRPr="00711388">
              <w:rPr>
                <w:lang w:val="en-GB"/>
              </w:rPr>
              <w:t>-</w:t>
            </w:r>
            <w:r w:rsidRPr="00711388">
              <w:rPr>
                <w:lang w:val="en-GB"/>
              </w:rPr>
              <w:t xml:space="preserve"> Proportional workers' compensation reinsurance</w:t>
            </w:r>
          </w:p>
          <w:p w14:paraId="79C9E291" w14:textId="0673159F" w:rsidR="00F407A5" w:rsidRPr="00711388" w:rsidRDefault="00F407A5" w:rsidP="00A241C2">
            <w:pPr>
              <w:pStyle w:val="NormalCentered"/>
              <w:jc w:val="left"/>
              <w:rPr>
                <w:lang w:val="en-GB"/>
              </w:rPr>
            </w:pPr>
            <w:r w:rsidRPr="00711388">
              <w:rPr>
                <w:lang w:val="en-GB"/>
              </w:rPr>
              <w:t xml:space="preserve">16 </w:t>
            </w:r>
            <w:r w:rsidR="00711388" w:rsidRPr="00711388">
              <w:rPr>
                <w:lang w:val="en-GB"/>
              </w:rPr>
              <w:t>-</w:t>
            </w:r>
            <w:r w:rsidRPr="00711388">
              <w:rPr>
                <w:lang w:val="en-GB"/>
              </w:rPr>
              <w:t xml:space="preserve"> Proportional motor vehicle liability reinsurance</w:t>
            </w:r>
          </w:p>
          <w:p w14:paraId="5105BE40" w14:textId="1638B2B6" w:rsidR="00F407A5" w:rsidRPr="00711388" w:rsidRDefault="00F407A5" w:rsidP="00A241C2">
            <w:pPr>
              <w:pStyle w:val="NormalCentered"/>
              <w:jc w:val="left"/>
              <w:rPr>
                <w:lang w:val="en-GB"/>
              </w:rPr>
            </w:pPr>
            <w:r w:rsidRPr="00711388">
              <w:rPr>
                <w:lang w:val="en-GB"/>
              </w:rPr>
              <w:t xml:space="preserve">17 </w:t>
            </w:r>
            <w:r w:rsidR="00711388" w:rsidRPr="00711388">
              <w:rPr>
                <w:lang w:val="en-GB"/>
              </w:rPr>
              <w:t>-</w:t>
            </w:r>
            <w:r w:rsidRPr="00711388">
              <w:rPr>
                <w:lang w:val="en-GB"/>
              </w:rPr>
              <w:t xml:space="preserve"> Proportional other motor reinsurance</w:t>
            </w:r>
          </w:p>
          <w:p w14:paraId="6460748A" w14:textId="07DC9E3C" w:rsidR="00F407A5" w:rsidRPr="00711388" w:rsidRDefault="00F407A5" w:rsidP="00A241C2">
            <w:pPr>
              <w:pStyle w:val="NormalCentered"/>
              <w:jc w:val="left"/>
              <w:rPr>
                <w:lang w:val="en-GB"/>
              </w:rPr>
            </w:pPr>
            <w:r w:rsidRPr="00711388">
              <w:rPr>
                <w:lang w:val="en-GB"/>
              </w:rPr>
              <w:t xml:space="preserve">18 </w:t>
            </w:r>
            <w:r w:rsidR="00711388" w:rsidRPr="00711388">
              <w:rPr>
                <w:lang w:val="en-GB"/>
              </w:rPr>
              <w:t>-</w:t>
            </w:r>
            <w:r w:rsidRPr="00711388">
              <w:rPr>
                <w:lang w:val="en-GB"/>
              </w:rPr>
              <w:t xml:space="preserve"> Proportional marine, aviation and transport reinsurance</w:t>
            </w:r>
          </w:p>
          <w:p w14:paraId="6363C36C" w14:textId="179B7B6F" w:rsidR="00F407A5" w:rsidRPr="00711388" w:rsidRDefault="00F407A5" w:rsidP="00A241C2">
            <w:pPr>
              <w:pStyle w:val="NormalCentered"/>
              <w:jc w:val="left"/>
              <w:rPr>
                <w:lang w:val="en-GB"/>
              </w:rPr>
            </w:pPr>
            <w:r w:rsidRPr="00711388">
              <w:rPr>
                <w:lang w:val="en-GB"/>
              </w:rPr>
              <w:t xml:space="preserve">19 </w:t>
            </w:r>
            <w:r w:rsidR="00711388" w:rsidRPr="00711388">
              <w:rPr>
                <w:lang w:val="en-GB"/>
              </w:rPr>
              <w:t>-</w:t>
            </w:r>
            <w:r w:rsidRPr="00711388">
              <w:rPr>
                <w:lang w:val="en-GB"/>
              </w:rPr>
              <w:t xml:space="preserve"> Proportional fire and other damage to property reinsurance</w:t>
            </w:r>
          </w:p>
          <w:p w14:paraId="054CF8A7" w14:textId="698764CB" w:rsidR="00F407A5" w:rsidRPr="00711388" w:rsidRDefault="00F407A5" w:rsidP="00A241C2">
            <w:pPr>
              <w:pStyle w:val="NormalCentered"/>
              <w:jc w:val="left"/>
              <w:rPr>
                <w:lang w:val="en-GB"/>
              </w:rPr>
            </w:pPr>
            <w:r w:rsidRPr="00711388">
              <w:rPr>
                <w:lang w:val="en-GB"/>
              </w:rPr>
              <w:t xml:space="preserve">20 </w:t>
            </w:r>
            <w:r w:rsidR="00711388" w:rsidRPr="00711388">
              <w:rPr>
                <w:lang w:val="en-GB"/>
              </w:rPr>
              <w:t>-</w:t>
            </w:r>
            <w:r w:rsidRPr="00711388">
              <w:rPr>
                <w:lang w:val="en-GB"/>
              </w:rPr>
              <w:t xml:space="preserve"> Proportional general liability reinsurance</w:t>
            </w:r>
          </w:p>
          <w:p w14:paraId="74EBE027" w14:textId="5798E358" w:rsidR="00F407A5" w:rsidRPr="00711388" w:rsidRDefault="00F407A5" w:rsidP="00A241C2">
            <w:pPr>
              <w:pStyle w:val="NormalCentered"/>
              <w:jc w:val="left"/>
              <w:rPr>
                <w:lang w:val="en-GB"/>
              </w:rPr>
            </w:pPr>
            <w:r w:rsidRPr="00711388">
              <w:rPr>
                <w:lang w:val="en-GB"/>
              </w:rPr>
              <w:t xml:space="preserve">21 </w:t>
            </w:r>
            <w:r w:rsidR="00711388" w:rsidRPr="00711388">
              <w:rPr>
                <w:lang w:val="en-GB"/>
              </w:rPr>
              <w:t>-</w:t>
            </w:r>
            <w:r w:rsidRPr="00711388">
              <w:rPr>
                <w:lang w:val="en-GB"/>
              </w:rPr>
              <w:t xml:space="preserve"> Proportional credit and suretyship reinsurance</w:t>
            </w:r>
          </w:p>
          <w:p w14:paraId="18032EEF" w14:textId="58472C73" w:rsidR="00F407A5" w:rsidRPr="00711388" w:rsidRDefault="00F407A5" w:rsidP="00A241C2">
            <w:pPr>
              <w:pStyle w:val="NormalCentered"/>
              <w:jc w:val="left"/>
              <w:rPr>
                <w:lang w:val="en-GB"/>
              </w:rPr>
            </w:pPr>
            <w:r w:rsidRPr="00711388">
              <w:rPr>
                <w:lang w:val="en-GB"/>
              </w:rPr>
              <w:t xml:space="preserve">22 </w:t>
            </w:r>
            <w:r w:rsidR="00711388" w:rsidRPr="00711388">
              <w:rPr>
                <w:lang w:val="en-GB"/>
              </w:rPr>
              <w:t>-</w:t>
            </w:r>
            <w:r w:rsidRPr="00711388">
              <w:rPr>
                <w:lang w:val="en-GB"/>
              </w:rPr>
              <w:t xml:space="preserve"> Proportional legal expenses reinsurance</w:t>
            </w:r>
          </w:p>
          <w:p w14:paraId="4D2C368E" w14:textId="1FE33A27" w:rsidR="00F407A5" w:rsidRPr="00711388" w:rsidRDefault="00F407A5" w:rsidP="00A241C2">
            <w:pPr>
              <w:pStyle w:val="NormalCentered"/>
              <w:jc w:val="left"/>
              <w:rPr>
                <w:lang w:val="en-GB"/>
              </w:rPr>
            </w:pPr>
            <w:r w:rsidRPr="00711388">
              <w:rPr>
                <w:lang w:val="en-GB"/>
              </w:rPr>
              <w:t xml:space="preserve">23 </w:t>
            </w:r>
            <w:r w:rsidR="00711388" w:rsidRPr="00711388">
              <w:rPr>
                <w:lang w:val="en-GB"/>
              </w:rPr>
              <w:t>-</w:t>
            </w:r>
            <w:r w:rsidRPr="00711388">
              <w:rPr>
                <w:lang w:val="en-GB"/>
              </w:rPr>
              <w:t xml:space="preserve"> Proportional assistance reinsurance</w:t>
            </w:r>
          </w:p>
          <w:p w14:paraId="3435B41D" w14:textId="45C0F1F4" w:rsidR="00F407A5" w:rsidRPr="00711388" w:rsidRDefault="00F407A5" w:rsidP="00A241C2">
            <w:pPr>
              <w:pStyle w:val="NormalCentered"/>
              <w:jc w:val="left"/>
              <w:rPr>
                <w:lang w:val="en-GB"/>
              </w:rPr>
            </w:pPr>
            <w:r w:rsidRPr="00711388">
              <w:rPr>
                <w:lang w:val="en-GB"/>
              </w:rPr>
              <w:t xml:space="preserve">24 </w:t>
            </w:r>
            <w:r w:rsidR="00711388" w:rsidRPr="00711388">
              <w:rPr>
                <w:lang w:val="en-GB"/>
              </w:rPr>
              <w:t>-</w:t>
            </w:r>
            <w:r w:rsidRPr="00711388">
              <w:rPr>
                <w:lang w:val="en-GB"/>
              </w:rPr>
              <w:t xml:space="preserve"> Proportional miscellaneous financial loss reinsurance</w:t>
            </w:r>
          </w:p>
          <w:p w14:paraId="0B4B7DCD" w14:textId="0B31BE18" w:rsidR="00F407A5" w:rsidRPr="00711388" w:rsidRDefault="00F407A5" w:rsidP="00A241C2">
            <w:pPr>
              <w:pStyle w:val="NormalCentered"/>
              <w:jc w:val="left"/>
              <w:rPr>
                <w:lang w:val="en-GB"/>
              </w:rPr>
            </w:pPr>
            <w:r w:rsidRPr="00711388">
              <w:rPr>
                <w:lang w:val="en-GB"/>
              </w:rPr>
              <w:t xml:space="preserve">25 </w:t>
            </w:r>
            <w:r w:rsidR="00711388" w:rsidRPr="00711388">
              <w:rPr>
                <w:lang w:val="en-GB"/>
              </w:rPr>
              <w:t>-</w:t>
            </w:r>
            <w:r w:rsidRPr="00711388">
              <w:rPr>
                <w:lang w:val="en-GB"/>
              </w:rPr>
              <w:t xml:space="preserve"> Non</w:t>
            </w:r>
            <w:r w:rsidR="00711388" w:rsidRPr="00711388">
              <w:rPr>
                <w:lang w:val="en-GB"/>
              </w:rPr>
              <w:t>-</w:t>
            </w:r>
            <w:r w:rsidRPr="00711388">
              <w:rPr>
                <w:lang w:val="en-GB"/>
              </w:rPr>
              <w:t>proportional health reinsurance</w:t>
            </w:r>
          </w:p>
          <w:p w14:paraId="6A25DCF7" w14:textId="3667AF80" w:rsidR="00F407A5" w:rsidRPr="00711388" w:rsidRDefault="00F407A5" w:rsidP="00A241C2">
            <w:pPr>
              <w:pStyle w:val="NormalCentered"/>
              <w:jc w:val="left"/>
              <w:rPr>
                <w:lang w:val="en-GB"/>
              </w:rPr>
            </w:pPr>
            <w:r w:rsidRPr="00711388">
              <w:rPr>
                <w:lang w:val="en-GB"/>
              </w:rPr>
              <w:t xml:space="preserve">26 </w:t>
            </w:r>
            <w:r w:rsidR="00711388" w:rsidRPr="00711388">
              <w:rPr>
                <w:lang w:val="en-GB"/>
              </w:rPr>
              <w:t>-</w:t>
            </w:r>
            <w:r w:rsidRPr="00711388">
              <w:rPr>
                <w:lang w:val="en-GB"/>
              </w:rPr>
              <w:t xml:space="preserve"> Non</w:t>
            </w:r>
            <w:r w:rsidR="00711388" w:rsidRPr="00711388">
              <w:rPr>
                <w:lang w:val="en-GB"/>
              </w:rPr>
              <w:t>-</w:t>
            </w:r>
            <w:r w:rsidRPr="00711388">
              <w:rPr>
                <w:lang w:val="en-GB"/>
              </w:rPr>
              <w:t>proportional casualty reinsurance</w:t>
            </w:r>
          </w:p>
          <w:p w14:paraId="499AD21C" w14:textId="2C141220" w:rsidR="00F407A5" w:rsidRPr="00711388" w:rsidRDefault="00F407A5" w:rsidP="00A241C2">
            <w:pPr>
              <w:pStyle w:val="NormalCentered"/>
              <w:jc w:val="left"/>
              <w:rPr>
                <w:lang w:val="en-GB"/>
              </w:rPr>
            </w:pPr>
            <w:r w:rsidRPr="00711388">
              <w:rPr>
                <w:lang w:val="en-GB"/>
              </w:rPr>
              <w:t xml:space="preserve">27 </w:t>
            </w:r>
            <w:r w:rsidR="00711388" w:rsidRPr="00711388">
              <w:rPr>
                <w:lang w:val="en-GB"/>
              </w:rPr>
              <w:t>-</w:t>
            </w:r>
            <w:r w:rsidRPr="00711388">
              <w:rPr>
                <w:lang w:val="en-GB"/>
              </w:rPr>
              <w:t xml:space="preserve"> Non</w:t>
            </w:r>
            <w:r w:rsidR="00711388" w:rsidRPr="00711388">
              <w:rPr>
                <w:lang w:val="en-GB"/>
              </w:rPr>
              <w:t>-</w:t>
            </w:r>
            <w:r w:rsidRPr="00711388">
              <w:rPr>
                <w:lang w:val="en-GB"/>
              </w:rPr>
              <w:t>proportional marine, aviation and transport reinsurance</w:t>
            </w:r>
          </w:p>
          <w:p w14:paraId="537B68F8" w14:textId="1DC4448A" w:rsidR="00F407A5" w:rsidRPr="00711388" w:rsidRDefault="00F407A5" w:rsidP="00A241C2">
            <w:pPr>
              <w:pStyle w:val="NormalCentered"/>
              <w:jc w:val="left"/>
              <w:rPr>
                <w:lang w:val="en-GB"/>
              </w:rPr>
            </w:pPr>
            <w:r w:rsidRPr="00711388">
              <w:rPr>
                <w:lang w:val="en-GB"/>
              </w:rPr>
              <w:t xml:space="preserve">28 </w:t>
            </w:r>
            <w:r w:rsidR="00711388" w:rsidRPr="00711388">
              <w:rPr>
                <w:lang w:val="en-GB"/>
              </w:rPr>
              <w:t>-</w:t>
            </w:r>
            <w:r w:rsidRPr="00711388">
              <w:rPr>
                <w:lang w:val="en-GB"/>
              </w:rPr>
              <w:t xml:space="preserve"> Non</w:t>
            </w:r>
            <w:r w:rsidR="00711388" w:rsidRPr="00711388">
              <w:rPr>
                <w:lang w:val="en-GB"/>
              </w:rPr>
              <w:t>-</w:t>
            </w:r>
            <w:r w:rsidRPr="00711388">
              <w:rPr>
                <w:lang w:val="en-GB"/>
              </w:rPr>
              <w:t>proportional property reinsurance</w:t>
            </w:r>
          </w:p>
          <w:p w14:paraId="4076C20B" w14:textId="6EC0B345" w:rsidR="00F407A5" w:rsidRPr="00711388" w:rsidRDefault="00F407A5" w:rsidP="00A241C2">
            <w:pPr>
              <w:pStyle w:val="NormalCentered"/>
              <w:jc w:val="left"/>
              <w:rPr>
                <w:lang w:val="en-GB"/>
              </w:rPr>
            </w:pPr>
            <w:r w:rsidRPr="00711388">
              <w:rPr>
                <w:lang w:val="en-GB"/>
              </w:rPr>
              <w:lastRenderedPageBreak/>
              <w:t xml:space="preserve">29 </w:t>
            </w:r>
            <w:r w:rsidR="00711388" w:rsidRPr="00711388">
              <w:rPr>
                <w:lang w:val="en-GB"/>
              </w:rPr>
              <w:t>-</w:t>
            </w:r>
            <w:r w:rsidRPr="00711388">
              <w:rPr>
                <w:lang w:val="en-GB"/>
              </w:rPr>
              <w:t xml:space="preserve"> Health insurance</w:t>
            </w:r>
          </w:p>
          <w:p w14:paraId="26FEF292" w14:textId="2C2F3A02" w:rsidR="00F407A5" w:rsidRPr="00711388" w:rsidRDefault="00F407A5" w:rsidP="00A241C2">
            <w:pPr>
              <w:pStyle w:val="NormalCentered"/>
              <w:jc w:val="left"/>
              <w:rPr>
                <w:lang w:val="en-GB"/>
              </w:rPr>
            </w:pPr>
            <w:r w:rsidRPr="00711388">
              <w:rPr>
                <w:lang w:val="en-GB"/>
              </w:rPr>
              <w:t xml:space="preserve">30 </w:t>
            </w:r>
            <w:r w:rsidR="00711388" w:rsidRPr="00711388">
              <w:rPr>
                <w:lang w:val="en-GB"/>
              </w:rPr>
              <w:t>-</w:t>
            </w:r>
            <w:r w:rsidRPr="00711388">
              <w:rPr>
                <w:lang w:val="en-GB"/>
              </w:rPr>
              <w:t xml:space="preserve"> Insurance with profit participation </w:t>
            </w:r>
          </w:p>
          <w:p w14:paraId="1DAC84F6" w14:textId="44889ACF" w:rsidR="00F407A5" w:rsidRPr="00711388" w:rsidRDefault="00F407A5" w:rsidP="00A241C2">
            <w:pPr>
              <w:pStyle w:val="NormalCentered"/>
              <w:jc w:val="left"/>
              <w:rPr>
                <w:lang w:val="en-GB"/>
              </w:rPr>
            </w:pPr>
            <w:r w:rsidRPr="00711388">
              <w:rPr>
                <w:lang w:val="en-GB"/>
              </w:rPr>
              <w:t xml:space="preserve">31 </w:t>
            </w:r>
            <w:r w:rsidR="00711388"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insurance </w:t>
            </w:r>
          </w:p>
          <w:p w14:paraId="7E759480" w14:textId="0EA6204E" w:rsidR="00F407A5" w:rsidRPr="00711388" w:rsidRDefault="00F407A5" w:rsidP="00A241C2">
            <w:pPr>
              <w:pStyle w:val="NormalCentered"/>
              <w:jc w:val="left"/>
              <w:rPr>
                <w:lang w:val="en-GB"/>
              </w:rPr>
            </w:pPr>
            <w:r w:rsidRPr="00711388">
              <w:rPr>
                <w:lang w:val="en-GB"/>
              </w:rPr>
              <w:t xml:space="preserve">32 </w:t>
            </w:r>
            <w:r w:rsidR="00711388" w:rsidRPr="00711388">
              <w:rPr>
                <w:lang w:val="en-GB"/>
              </w:rPr>
              <w:t>-</w:t>
            </w:r>
            <w:r w:rsidRPr="00711388">
              <w:rPr>
                <w:lang w:val="en-GB"/>
              </w:rPr>
              <w:t xml:space="preserve"> Other life insurance </w:t>
            </w:r>
          </w:p>
          <w:p w14:paraId="7FCEE91C" w14:textId="2CB4758F" w:rsidR="00F407A5" w:rsidRPr="00711388" w:rsidRDefault="00F407A5" w:rsidP="00A241C2">
            <w:pPr>
              <w:pStyle w:val="NormalCentered"/>
              <w:jc w:val="left"/>
              <w:rPr>
                <w:lang w:val="en-GB"/>
              </w:rPr>
            </w:pPr>
            <w:r w:rsidRPr="00711388">
              <w:rPr>
                <w:lang w:val="en-GB"/>
              </w:rPr>
              <w:t xml:space="preserve">33 </w:t>
            </w:r>
            <w:r w:rsidR="00711388"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health insurance obligations</w:t>
            </w:r>
          </w:p>
          <w:p w14:paraId="3FD1C5B1" w14:textId="4B4CA4DA" w:rsidR="00F407A5" w:rsidRPr="00711388" w:rsidRDefault="00F407A5" w:rsidP="00A241C2">
            <w:pPr>
              <w:pStyle w:val="NormalCentered"/>
              <w:jc w:val="left"/>
              <w:rPr>
                <w:lang w:val="en-GB"/>
              </w:rPr>
            </w:pPr>
            <w:r w:rsidRPr="00711388">
              <w:rPr>
                <w:lang w:val="en-GB"/>
              </w:rPr>
              <w:t xml:space="preserve">34 </w:t>
            </w:r>
            <w:r w:rsidR="00711388"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insurance obligations other than health insurance obligations</w:t>
            </w:r>
          </w:p>
          <w:p w14:paraId="6D99EE24" w14:textId="4FEED967" w:rsidR="00F407A5" w:rsidRPr="00711388" w:rsidRDefault="00F407A5" w:rsidP="00A241C2">
            <w:pPr>
              <w:pStyle w:val="NormalCentered"/>
              <w:jc w:val="left"/>
              <w:rPr>
                <w:lang w:val="en-GB"/>
              </w:rPr>
            </w:pPr>
            <w:r w:rsidRPr="00711388">
              <w:rPr>
                <w:lang w:val="en-GB"/>
              </w:rPr>
              <w:t xml:space="preserve">35 </w:t>
            </w:r>
            <w:r w:rsidR="00711388" w:rsidRPr="00711388">
              <w:rPr>
                <w:lang w:val="en-GB"/>
              </w:rPr>
              <w:t>-</w:t>
            </w:r>
            <w:r w:rsidRPr="00711388">
              <w:rPr>
                <w:lang w:val="en-GB"/>
              </w:rPr>
              <w:t xml:space="preserve"> Health reinsurance</w:t>
            </w:r>
          </w:p>
          <w:p w14:paraId="4551C8EC" w14:textId="26CE1D34" w:rsidR="00F407A5" w:rsidRPr="00711388" w:rsidRDefault="00F407A5" w:rsidP="00A241C2">
            <w:pPr>
              <w:pStyle w:val="NormalCentered"/>
              <w:jc w:val="left"/>
              <w:rPr>
                <w:lang w:val="en-GB"/>
              </w:rPr>
            </w:pPr>
            <w:r w:rsidRPr="00711388">
              <w:rPr>
                <w:lang w:val="en-GB"/>
              </w:rPr>
              <w:t xml:space="preserve">36 </w:t>
            </w:r>
            <w:r w:rsidR="00711388" w:rsidRPr="00711388">
              <w:rPr>
                <w:lang w:val="en-GB"/>
              </w:rPr>
              <w:t>-</w:t>
            </w:r>
            <w:r w:rsidRPr="00711388">
              <w:rPr>
                <w:lang w:val="en-GB"/>
              </w:rPr>
              <w:t xml:space="preserve"> Life reinsurance</w:t>
            </w:r>
          </w:p>
        </w:tc>
      </w:tr>
      <w:tr w:rsidR="00626033" w:rsidRPr="00711388" w14:paraId="1A0D5141" w14:textId="77777777" w:rsidTr="00094ABA">
        <w:tc>
          <w:tcPr>
            <w:tcW w:w="1840" w:type="dxa"/>
            <w:tcBorders>
              <w:top w:val="single" w:sz="2" w:space="0" w:color="auto"/>
              <w:left w:val="single" w:sz="2" w:space="0" w:color="auto"/>
              <w:bottom w:val="single" w:sz="2" w:space="0" w:color="auto"/>
              <w:right w:val="single" w:sz="2" w:space="0" w:color="auto"/>
            </w:tcBorders>
          </w:tcPr>
          <w:p w14:paraId="2B5848F0" w14:textId="77777777" w:rsidR="00F407A5" w:rsidRPr="00711388" w:rsidRDefault="00F407A5" w:rsidP="00A241C2">
            <w:pPr>
              <w:pStyle w:val="NormalCentered"/>
              <w:jc w:val="left"/>
              <w:rPr>
                <w:iCs/>
                <w:lang w:val="en-GB"/>
              </w:rPr>
            </w:pPr>
            <w:r w:rsidRPr="00711388">
              <w:rPr>
                <w:iCs/>
                <w:lang w:val="en-GB"/>
              </w:rPr>
              <w:lastRenderedPageBreak/>
              <w:t>Z0020</w:t>
            </w:r>
          </w:p>
        </w:tc>
        <w:tc>
          <w:tcPr>
            <w:tcW w:w="2126" w:type="dxa"/>
            <w:tcBorders>
              <w:top w:val="single" w:sz="2" w:space="0" w:color="auto"/>
              <w:left w:val="single" w:sz="2" w:space="0" w:color="auto"/>
              <w:bottom w:val="single" w:sz="2" w:space="0" w:color="auto"/>
              <w:right w:val="single" w:sz="2" w:space="0" w:color="auto"/>
            </w:tcBorders>
          </w:tcPr>
          <w:p w14:paraId="74F2D642" w14:textId="77777777" w:rsidR="00F407A5" w:rsidRPr="00711388" w:rsidRDefault="00F407A5" w:rsidP="006F5A9E">
            <w:pPr>
              <w:pStyle w:val="NormalCentered"/>
              <w:jc w:val="left"/>
              <w:rPr>
                <w:lang w:val="en-GB"/>
              </w:rPr>
            </w:pPr>
            <w:r w:rsidRPr="00711388">
              <w:rPr>
                <w:lang w:val="en-GB"/>
              </w:rPr>
              <w:t xml:space="preserve">Underwriting Entity </w:t>
            </w:r>
            <w:r w:rsidR="006F5A9E" w:rsidRPr="00711388">
              <w:rPr>
                <w:lang w:val="en-GB"/>
              </w:rPr>
              <w:t>Code</w:t>
            </w:r>
          </w:p>
        </w:tc>
        <w:tc>
          <w:tcPr>
            <w:tcW w:w="5320" w:type="dxa"/>
            <w:tcBorders>
              <w:top w:val="single" w:sz="2" w:space="0" w:color="auto"/>
              <w:left w:val="single" w:sz="2" w:space="0" w:color="auto"/>
              <w:bottom w:val="single" w:sz="2" w:space="0" w:color="auto"/>
              <w:right w:val="single" w:sz="2" w:space="0" w:color="auto"/>
            </w:tcBorders>
          </w:tcPr>
          <w:p w14:paraId="23128F39" w14:textId="77777777" w:rsidR="00F407A5" w:rsidRPr="00711388" w:rsidRDefault="006F5A9E" w:rsidP="00A241C2">
            <w:pPr>
              <w:pStyle w:val="NormalCentered"/>
              <w:jc w:val="left"/>
              <w:rPr>
                <w:lang w:val="en-GB"/>
              </w:rPr>
            </w:pPr>
            <w:r w:rsidRPr="00711388">
              <w:rPr>
                <w:lang w:val="en-GB"/>
              </w:rPr>
              <w:t>The identification code of each individual underwriting entity as reported in template S.04.03.</w:t>
            </w:r>
          </w:p>
        </w:tc>
      </w:tr>
      <w:tr w:rsidR="00626033" w:rsidRPr="00711388" w14:paraId="139AF47B" w14:textId="77777777" w:rsidTr="00094ABA">
        <w:tc>
          <w:tcPr>
            <w:tcW w:w="1840" w:type="dxa"/>
            <w:tcBorders>
              <w:top w:val="single" w:sz="2" w:space="0" w:color="auto"/>
              <w:left w:val="single" w:sz="2" w:space="0" w:color="auto"/>
              <w:bottom w:val="single" w:sz="2" w:space="0" w:color="auto"/>
              <w:right w:val="single" w:sz="2" w:space="0" w:color="auto"/>
            </w:tcBorders>
          </w:tcPr>
          <w:p w14:paraId="0BF2F266" w14:textId="77777777" w:rsidR="00F407A5" w:rsidRPr="00711388" w:rsidRDefault="00F407A5" w:rsidP="00A241C2">
            <w:pPr>
              <w:pStyle w:val="NormalCentered"/>
              <w:jc w:val="left"/>
              <w:rPr>
                <w:iCs/>
                <w:lang w:val="en-GB"/>
              </w:rPr>
            </w:pPr>
            <w:r w:rsidRPr="00711388">
              <w:rPr>
                <w:iCs/>
                <w:lang w:val="en-GB"/>
              </w:rPr>
              <w:t>C0010/R0020</w:t>
            </w:r>
          </w:p>
        </w:tc>
        <w:tc>
          <w:tcPr>
            <w:tcW w:w="2126" w:type="dxa"/>
            <w:tcBorders>
              <w:top w:val="single" w:sz="2" w:space="0" w:color="auto"/>
              <w:left w:val="single" w:sz="2" w:space="0" w:color="auto"/>
              <w:bottom w:val="single" w:sz="2" w:space="0" w:color="auto"/>
              <w:right w:val="single" w:sz="2" w:space="0" w:color="auto"/>
            </w:tcBorders>
          </w:tcPr>
          <w:p w14:paraId="0249E6FC" w14:textId="4416A075" w:rsidR="00F407A5" w:rsidRPr="00711388" w:rsidRDefault="00F407A5" w:rsidP="00A241C2">
            <w:pPr>
              <w:pStyle w:val="NormalCentered"/>
              <w:jc w:val="left"/>
              <w:rPr>
                <w:lang w:val="en-GB"/>
              </w:rPr>
            </w:pPr>
            <w:r w:rsidRPr="00711388">
              <w:rPr>
                <w:lang w:val="en-GB"/>
              </w:rPr>
              <w:t xml:space="preserve">Total of business written by the </w:t>
            </w:r>
            <w:ins w:id="535" w:author="Author">
              <w:r w:rsidR="006D2556" w:rsidRPr="00711388">
                <w:rPr>
                  <w:lang w:val="en-GB"/>
                </w:rPr>
                <w:t xml:space="preserve">underwriting entity </w:t>
              </w:r>
            </w:ins>
            <w:del w:id="536" w:author="Author">
              <w:r w:rsidRPr="00711388">
                <w:rPr>
                  <w:lang w:val="en-GB"/>
                </w:rPr>
                <w:delText>undertaking</w:delText>
              </w:r>
              <w:r w:rsidRPr="00711388" w:rsidDel="00563CB7">
                <w:rPr>
                  <w:lang w:val="en-GB"/>
                </w:rPr>
                <w:delText>s</w:delText>
              </w:r>
              <w:r w:rsidRPr="00711388">
                <w:rPr>
                  <w:lang w:val="en-GB"/>
                </w:rPr>
                <w:delText xml:space="preserve"> </w:delText>
              </w:r>
            </w:del>
            <w:r w:rsidR="00711388" w:rsidRPr="00711388">
              <w:rPr>
                <w:lang w:val="en-GB"/>
              </w:rPr>
              <w:t>-</w:t>
            </w:r>
            <w:r w:rsidRPr="00711388">
              <w:rPr>
                <w:lang w:val="en-GB"/>
              </w:rPr>
              <w:t xml:space="preserve"> Premiums written (gross)</w:t>
            </w:r>
          </w:p>
        </w:tc>
        <w:tc>
          <w:tcPr>
            <w:tcW w:w="5320" w:type="dxa"/>
            <w:tcBorders>
              <w:top w:val="single" w:sz="2" w:space="0" w:color="auto"/>
              <w:left w:val="single" w:sz="2" w:space="0" w:color="auto"/>
              <w:bottom w:val="single" w:sz="2" w:space="0" w:color="auto"/>
              <w:right w:val="single" w:sz="2" w:space="0" w:color="auto"/>
            </w:tcBorders>
          </w:tcPr>
          <w:p w14:paraId="682F004D" w14:textId="78A58265" w:rsidR="00F407A5" w:rsidRPr="00711388" w:rsidRDefault="005809CB" w:rsidP="00A241C2">
            <w:pPr>
              <w:pStyle w:val="NormalCentered"/>
              <w:jc w:val="left"/>
              <w:rPr>
                <w:lang w:val="en-GB"/>
              </w:rPr>
            </w:pPr>
            <w:r w:rsidRPr="00711388">
              <w:rPr>
                <w:lang w:val="en-GB"/>
              </w:rPr>
              <w:t>G</w:t>
            </w:r>
            <w:r w:rsidR="00F407A5" w:rsidRPr="00711388">
              <w:rPr>
                <w:lang w:val="en-GB"/>
              </w:rPr>
              <w:t xml:space="preserve">ross premiums written shall comprise all amounts due during the financial year in respect of insurance contracts, regardless of the fact that such amounts may relate in whole or in part to a later financial year. </w:t>
            </w:r>
          </w:p>
          <w:p w14:paraId="6E2B7100" w14:textId="0A40F04A" w:rsidR="00F407A5" w:rsidRPr="00711388" w:rsidRDefault="000C6805" w:rsidP="003C6775">
            <w:pPr>
              <w:pStyle w:val="NormalCentered"/>
              <w:jc w:val="left"/>
              <w:rPr>
                <w:lang w:val="en-GB"/>
              </w:rPr>
            </w:pPr>
            <w:r w:rsidRPr="00711388">
              <w:rPr>
                <w:lang w:val="en-GB"/>
              </w:rPr>
              <w:t>Amount of taxes or charges</w:t>
            </w:r>
            <w:r w:rsidR="00F407A5" w:rsidRPr="00711388">
              <w:rPr>
                <w:lang w:val="en-GB"/>
              </w:rPr>
              <w:t xml:space="preserve"> </w:t>
            </w:r>
            <w:r w:rsidR="0078152E" w:rsidRPr="00711388">
              <w:rPr>
                <w:lang w:val="en-GB"/>
              </w:rPr>
              <w:t xml:space="preserve">levied with premiums </w:t>
            </w:r>
            <w:r w:rsidR="003C6775" w:rsidRPr="00711388">
              <w:rPr>
                <w:lang w:val="en-GB"/>
              </w:rPr>
              <w:t>shall</w:t>
            </w:r>
            <w:r w:rsidR="00F407A5" w:rsidRPr="00711388">
              <w:rPr>
                <w:lang w:val="en-GB"/>
              </w:rPr>
              <w:t xml:space="preserve"> be excluded from the written premiums.</w:t>
            </w:r>
          </w:p>
        </w:tc>
      </w:tr>
      <w:tr w:rsidR="00626033" w:rsidRPr="00711388" w14:paraId="1CB0B296" w14:textId="77777777" w:rsidTr="00094ABA">
        <w:tc>
          <w:tcPr>
            <w:tcW w:w="1840" w:type="dxa"/>
            <w:tcBorders>
              <w:top w:val="single" w:sz="2" w:space="0" w:color="auto"/>
              <w:left w:val="single" w:sz="2" w:space="0" w:color="auto"/>
              <w:bottom w:val="single" w:sz="2" w:space="0" w:color="auto"/>
              <w:right w:val="single" w:sz="2" w:space="0" w:color="auto"/>
            </w:tcBorders>
          </w:tcPr>
          <w:p w14:paraId="3AA1C051" w14:textId="77777777" w:rsidR="00F407A5" w:rsidRPr="00711388" w:rsidRDefault="00F407A5" w:rsidP="00A241C2">
            <w:pPr>
              <w:pStyle w:val="NormalCentered"/>
              <w:jc w:val="left"/>
              <w:rPr>
                <w:iCs/>
                <w:lang w:val="en-GB"/>
              </w:rPr>
            </w:pPr>
            <w:r w:rsidRPr="00711388">
              <w:rPr>
                <w:iCs/>
                <w:lang w:val="en-GB"/>
              </w:rPr>
              <w:t>C0010/R0030</w:t>
            </w:r>
          </w:p>
        </w:tc>
        <w:tc>
          <w:tcPr>
            <w:tcW w:w="2126" w:type="dxa"/>
            <w:tcBorders>
              <w:top w:val="single" w:sz="2" w:space="0" w:color="auto"/>
              <w:left w:val="single" w:sz="2" w:space="0" w:color="auto"/>
              <w:bottom w:val="single" w:sz="2" w:space="0" w:color="auto"/>
              <w:right w:val="single" w:sz="2" w:space="0" w:color="auto"/>
            </w:tcBorders>
          </w:tcPr>
          <w:p w14:paraId="6A5BAEA7" w14:textId="000C4D3C" w:rsidR="00F407A5" w:rsidRPr="00711388" w:rsidRDefault="00F407A5" w:rsidP="00A241C2">
            <w:pPr>
              <w:pStyle w:val="NormalCentered"/>
              <w:jc w:val="left"/>
              <w:rPr>
                <w:lang w:val="en-GB"/>
              </w:rPr>
            </w:pPr>
            <w:r w:rsidRPr="00711388">
              <w:rPr>
                <w:lang w:val="en-GB"/>
              </w:rPr>
              <w:t xml:space="preserve">Total of business written by the </w:t>
            </w:r>
            <w:ins w:id="537" w:author="Author">
              <w:r w:rsidR="006D2556" w:rsidRPr="00711388">
                <w:rPr>
                  <w:lang w:val="en-GB"/>
                </w:rPr>
                <w:t xml:space="preserve">underwriting entity </w:t>
              </w:r>
            </w:ins>
            <w:del w:id="538" w:author="Author">
              <w:r w:rsidRPr="00711388">
                <w:rPr>
                  <w:lang w:val="en-GB"/>
                </w:rPr>
                <w:delText>undertaking</w:delText>
              </w:r>
              <w:r w:rsidRPr="00711388" w:rsidDel="00563CB7">
                <w:rPr>
                  <w:lang w:val="en-GB"/>
                </w:rPr>
                <w:delText>s</w:delText>
              </w:r>
              <w:r w:rsidRPr="00711388">
                <w:rPr>
                  <w:lang w:val="en-GB"/>
                </w:rPr>
                <w:delText xml:space="preserve"> </w:delText>
              </w:r>
            </w:del>
            <w:r w:rsidR="00711388" w:rsidRPr="00711388">
              <w:rPr>
                <w:lang w:val="en-GB"/>
              </w:rPr>
              <w:t>-</w:t>
            </w:r>
            <w:r w:rsidRPr="00711388">
              <w:rPr>
                <w:lang w:val="en-GB"/>
              </w:rPr>
              <w:t xml:space="preserve"> Premiums earned (gross)</w:t>
            </w:r>
          </w:p>
        </w:tc>
        <w:tc>
          <w:tcPr>
            <w:tcW w:w="5320" w:type="dxa"/>
            <w:tcBorders>
              <w:top w:val="single" w:sz="2" w:space="0" w:color="auto"/>
              <w:left w:val="single" w:sz="2" w:space="0" w:color="auto"/>
              <w:bottom w:val="single" w:sz="2" w:space="0" w:color="auto"/>
              <w:right w:val="single" w:sz="2" w:space="0" w:color="auto"/>
            </w:tcBorders>
          </w:tcPr>
          <w:p w14:paraId="5A482498" w14:textId="29400CBA" w:rsidR="00F407A5" w:rsidRPr="00711388" w:rsidRDefault="0066432B" w:rsidP="001F0488">
            <w:pPr>
              <w:pStyle w:val="NormalCentered"/>
              <w:jc w:val="left"/>
              <w:rPr>
                <w:lang w:val="en-GB"/>
              </w:rPr>
            </w:pPr>
            <w:ins w:id="539" w:author="Author">
              <w:r w:rsidRPr="00711388">
                <w:rPr>
                  <w:lang w:val="en-GB"/>
                </w:rPr>
                <w:t>Premiums relating to the risk covered by the underwriting entity during the financial year.</w:t>
              </w:r>
            </w:ins>
            <w:del w:id="540" w:author="Author">
              <w:r w:rsidR="001F0488" w:rsidRPr="00711388">
                <w:rPr>
                  <w:lang w:val="en-GB"/>
                </w:rPr>
                <w:delText>T</w:delText>
              </w:r>
              <w:r w:rsidR="00F407A5" w:rsidRPr="00711388">
                <w:rPr>
                  <w:lang w:val="en-GB"/>
                </w:rPr>
                <w:delText>he sum of gross premiums written minus the change in the gross provision for unearned premiums.</w:delText>
              </w:r>
            </w:del>
          </w:p>
        </w:tc>
      </w:tr>
      <w:tr w:rsidR="00626033" w:rsidRPr="00711388" w14:paraId="3BF0D7ED" w14:textId="77777777" w:rsidTr="00094ABA">
        <w:tc>
          <w:tcPr>
            <w:tcW w:w="1840" w:type="dxa"/>
            <w:tcBorders>
              <w:top w:val="single" w:sz="2" w:space="0" w:color="auto"/>
              <w:left w:val="single" w:sz="2" w:space="0" w:color="auto"/>
              <w:bottom w:val="single" w:sz="2" w:space="0" w:color="auto"/>
              <w:right w:val="single" w:sz="2" w:space="0" w:color="auto"/>
            </w:tcBorders>
          </w:tcPr>
          <w:p w14:paraId="41BFF664" w14:textId="77777777" w:rsidR="00F407A5" w:rsidRPr="00711388" w:rsidRDefault="00F407A5" w:rsidP="00A241C2">
            <w:pPr>
              <w:pStyle w:val="NormalCentered"/>
              <w:jc w:val="left"/>
              <w:rPr>
                <w:iCs/>
                <w:lang w:val="en-GB"/>
              </w:rPr>
            </w:pPr>
            <w:r w:rsidRPr="00711388">
              <w:rPr>
                <w:iCs/>
                <w:lang w:val="en-GB"/>
              </w:rPr>
              <w:t>C0010/R0040</w:t>
            </w:r>
          </w:p>
        </w:tc>
        <w:tc>
          <w:tcPr>
            <w:tcW w:w="2126" w:type="dxa"/>
            <w:tcBorders>
              <w:top w:val="single" w:sz="2" w:space="0" w:color="auto"/>
              <w:left w:val="single" w:sz="2" w:space="0" w:color="auto"/>
              <w:bottom w:val="single" w:sz="2" w:space="0" w:color="auto"/>
              <w:right w:val="single" w:sz="2" w:space="0" w:color="auto"/>
            </w:tcBorders>
          </w:tcPr>
          <w:p w14:paraId="7C5C2242" w14:textId="396FEBBF" w:rsidR="00F407A5" w:rsidRPr="00711388" w:rsidRDefault="00F407A5" w:rsidP="00A241C2">
            <w:pPr>
              <w:pStyle w:val="NormalCentered"/>
              <w:jc w:val="left"/>
              <w:rPr>
                <w:lang w:val="en-GB"/>
              </w:rPr>
            </w:pPr>
            <w:r w:rsidRPr="00711388">
              <w:rPr>
                <w:lang w:val="en-GB"/>
              </w:rPr>
              <w:t xml:space="preserve">Total of business written by the </w:t>
            </w:r>
            <w:ins w:id="541" w:author="Author">
              <w:r w:rsidR="006D2556" w:rsidRPr="00711388">
                <w:rPr>
                  <w:lang w:val="en-GB"/>
                </w:rPr>
                <w:t xml:space="preserve">underwriting entity </w:t>
              </w:r>
            </w:ins>
            <w:del w:id="542" w:author="Author">
              <w:r w:rsidRPr="00711388">
                <w:rPr>
                  <w:lang w:val="en-GB"/>
                </w:rPr>
                <w:delText>undertaking</w:delText>
              </w:r>
              <w:r w:rsidRPr="00711388" w:rsidDel="00563CB7">
                <w:rPr>
                  <w:lang w:val="en-GB"/>
                </w:rPr>
                <w:delText>s</w:delText>
              </w:r>
              <w:r w:rsidRPr="00711388">
                <w:rPr>
                  <w:lang w:val="en-GB"/>
                </w:rPr>
                <w:delText xml:space="preserve"> </w:delText>
              </w:r>
            </w:del>
            <w:r w:rsidR="00711388" w:rsidRPr="00711388">
              <w:rPr>
                <w:lang w:val="en-GB"/>
              </w:rPr>
              <w:t>-</w:t>
            </w:r>
            <w:r w:rsidRPr="00711388">
              <w:rPr>
                <w:lang w:val="en-GB"/>
              </w:rPr>
              <w:t xml:space="preserve"> Claims incurred (gross)</w:t>
            </w:r>
          </w:p>
        </w:tc>
        <w:tc>
          <w:tcPr>
            <w:tcW w:w="5320" w:type="dxa"/>
            <w:tcBorders>
              <w:top w:val="single" w:sz="2" w:space="0" w:color="auto"/>
              <w:left w:val="single" w:sz="2" w:space="0" w:color="auto"/>
              <w:bottom w:val="single" w:sz="2" w:space="0" w:color="auto"/>
              <w:right w:val="single" w:sz="2" w:space="0" w:color="auto"/>
            </w:tcBorders>
          </w:tcPr>
          <w:p w14:paraId="759B2633" w14:textId="68CE33D9" w:rsidR="00F407A5" w:rsidRPr="00711388" w:rsidRDefault="00F407A5" w:rsidP="00A241C2">
            <w:pPr>
              <w:pStyle w:val="NormalCentered"/>
              <w:jc w:val="left"/>
              <w:rPr>
                <w:lang w:val="en-GB"/>
              </w:rPr>
            </w:pPr>
            <w:r w:rsidRPr="00711388">
              <w:rPr>
                <w:lang w:val="en-GB"/>
              </w:rPr>
              <w:t xml:space="preserve">Claims incurred in the reporting period as defined in </w:t>
            </w:r>
            <w:r w:rsidR="005B2D79" w:rsidRPr="00711388">
              <w:rPr>
                <w:lang w:val="en-GB"/>
              </w:rPr>
              <w:t>D</w:t>
            </w:r>
            <w:r w:rsidRPr="00711388">
              <w:rPr>
                <w:lang w:val="en-GB"/>
              </w:rPr>
              <w:t>irective 91/674/EEC where applicable: the claims incurred means the sum of the claims paid and the change in the provision for claims during the financial year related to insurance</w:t>
            </w:r>
            <w:ins w:id="543" w:author="Author">
              <w:r w:rsidRPr="00711388">
                <w:rPr>
                  <w:lang w:val="en-GB"/>
                </w:rPr>
                <w:t xml:space="preserve"> </w:t>
              </w:r>
              <w:r w:rsidR="006D2556" w:rsidRPr="00711388">
                <w:rPr>
                  <w:lang w:val="en-GB"/>
                </w:rPr>
                <w:t>or reinsurance</w:t>
              </w:r>
            </w:ins>
            <w:r w:rsidRPr="00711388">
              <w:rPr>
                <w:lang w:val="en-GB"/>
              </w:rPr>
              <w:t xml:space="preserve"> contracts.</w:t>
            </w:r>
          </w:p>
          <w:p w14:paraId="5C1565D7" w14:textId="77777777" w:rsidR="00F407A5" w:rsidRPr="00711388" w:rsidRDefault="00F407A5" w:rsidP="00A241C2">
            <w:pPr>
              <w:pStyle w:val="NormalCentered"/>
              <w:jc w:val="left"/>
              <w:rPr>
                <w:lang w:val="en-GB"/>
              </w:rPr>
            </w:pPr>
            <w:r w:rsidRPr="00711388">
              <w:rPr>
                <w:lang w:val="en-GB"/>
              </w:rPr>
              <w:t>The figure for claims incurred shall exclude claims management expenses and the movement in provisions in claims management expenses.</w:t>
            </w:r>
          </w:p>
        </w:tc>
      </w:tr>
      <w:tr w:rsidR="00626033" w:rsidRPr="00711388" w14:paraId="357E6396" w14:textId="77777777" w:rsidTr="00094ABA">
        <w:tc>
          <w:tcPr>
            <w:tcW w:w="1840" w:type="dxa"/>
            <w:tcBorders>
              <w:top w:val="single" w:sz="2" w:space="0" w:color="auto"/>
              <w:left w:val="single" w:sz="2" w:space="0" w:color="auto"/>
              <w:bottom w:val="single" w:sz="2" w:space="0" w:color="auto"/>
              <w:right w:val="single" w:sz="2" w:space="0" w:color="auto"/>
            </w:tcBorders>
          </w:tcPr>
          <w:p w14:paraId="21986B60" w14:textId="77777777" w:rsidR="00F407A5" w:rsidRPr="00711388" w:rsidRDefault="00F407A5" w:rsidP="00A241C2">
            <w:pPr>
              <w:pStyle w:val="NormalCentered"/>
              <w:jc w:val="left"/>
              <w:rPr>
                <w:iCs/>
                <w:lang w:val="en-GB"/>
              </w:rPr>
            </w:pPr>
            <w:r w:rsidRPr="00711388">
              <w:rPr>
                <w:iCs/>
                <w:lang w:val="en-GB"/>
              </w:rPr>
              <w:t>C0010/R0050</w:t>
            </w:r>
          </w:p>
        </w:tc>
        <w:tc>
          <w:tcPr>
            <w:tcW w:w="2126" w:type="dxa"/>
            <w:tcBorders>
              <w:top w:val="single" w:sz="2" w:space="0" w:color="auto"/>
              <w:left w:val="single" w:sz="2" w:space="0" w:color="auto"/>
              <w:bottom w:val="single" w:sz="2" w:space="0" w:color="auto"/>
              <w:right w:val="single" w:sz="2" w:space="0" w:color="auto"/>
            </w:tcBorders>
          </w:tcPr>
          <w:p w14:paraId="6F5C1844" w14:textId="2C789D67" w:rsidR="00F407A5" w:rsidRPr="00711388" w:rsidRDefault="00F407A5" w:rsidP="00A241C2">
            <w:pPr>
              <w:pStyle w:val="NormalCentered"/>
              <w:jc w:val="left"/>
              <w:rPr>
                <w:lang w:val="en-GB"/>
              </w:rPr>
            </w:pPr>
            <w:r w:rsidRPr="00711388">
              <w:rPr>
                <w:lang w:val="en-GB"/>
              </w:rPr>
              <w:t xml:space="preserve">Total of business written by the </w:t>
            </w:r>
            <w:ins w:id="544" w:author="Author">
              <w:r w:rsidR="006D2556" w:rsidRPr="00711388">
                <w:rPr>
                  <w:lang w:val="en-GB"/>
                </w:rPr>
                <w:t xml:space="preserve">underwriting entity </w:t>
              </w:r>
            </w:ins>
            <w:del w:id="545" w:author="Author">
              <w:r w:rsidRPr="00711388">
                <w:rPr>
                  <w:lang w:val="en-GB"/>
                </w:rPr>
                <w:delText>undertaking</w:delText>
              </w:r>
              <w:r w:rsidRPr="00711388" w:rsidDel="0034464B">
                <w:rPr>
                  <w:lang w:val="en-GB"/>
                </w:rPr>
                <w:delText>s</w:delText>
              </w:r>
              <w:r w:rsidRPr="00711388">
                <w:rPr>
                  <w:lang w:val="en-GB"/>
                </w:rPr>
                <w:delText xml:space="preserve"> </w:delText>
              </w:r>
            </w:del>
            <w:r w:rsidR="00711388" w:rsidRPr="00711388">
              <w:rPr>
                <w:lang w:val="en-GB"/>
              </w:rPr>
              <w:t>-</w:t>
            </w:r>
            <w:r w:rsidRPr="00711388">
              <w:rPr>
                <w:lang w:val="en-GB"/>
              </w:rPr>
              <w:t xml:space="preserve"> </w:t>
            </w:r>
            <w:r w:rsidRPr="00711388">
              <w:rPr>
                <w:lang w:val="en-GB"/>
              </w:rPr>
              <w:lastRenderedPageBreak/>
              <w:t>Expenses incurred (gross)</w:t>
            </w:r>
          </w:p>
        </w:tc>
        <w:tc>
          <w:tcPr>
            <w:tcW w:w="5320" w:type="dxa"/>
            <w:tcBorders>
              <w:top w:val="single" w:sz="2" w:space="0" w:color="auto"/>
              <w:left w:val="single" w:sz="2" w:space="0" w:color="auto"/>
              <w:bottom w:val="single" w:sz="2" w:space="0" w:color="auto"/>
              <w:right w:val="single" w:sz="2" w:space="0" w:color="auto"/>
            </w:tcBorders>
          </w:tcPr>
          <w:p w14:paraId="3B1BD31A" w14:textId="6CB76431" w:rsidR="00F407A5" w:rsidRPr="00711388" w:rsidRDefault="00F407A5" w:rsidP="00A241C2">
            <w:pPr>
              <w:pStyle w:val="NormalCentered"/>
              <w:jc w:val="left"/>
              <w:rPr>
                <w:lang w:val="en-GB"/>
              </w:rPr>
            </w:pPr>
            <w:r w:rsidRPr="00711388">
              <w:rPr>
                <w:lang w:val="en-GB"/>
              </w:rPr>
              <w:lastRenderedPageBreak/>
              <w:t xml:space="preserve">All technical expenses incurred by the </w:t>
            </w:r>
            <w:del w:id="546" w:author="Author">
              <w:r w:rsidRPr="00711388">
                <w:rPr>
                  <w:lang w:val="en-GB"/>
                </w:rPr>
                <w:delText xml:space="preserve">undertaking </w:delText>
              </w:r>
            </w:del>
            <w:ins w:id="547" w:author="Author">
              <w:r w:rsidR="001C62D2" w:rsidRPr="00711388">
                <w:rPr>
                  <w:lang w:val="en-GB"/>
                </w:rPr>
                <w:t xml:space="preserve">underwriting entity </w:t>
              </w:r>
            </w:ins>
            <w:r w:rsidRPr="00711388">
              <w:rPr>
                <w:lang w:val="en-GB"/>
              </w:rPr>
              <w:t>during the reporting period, on accrual basis.</w:t>
            </w:r>
          </w:p>
        </w:tc>
      </w:tr>
      <w:tr w:rsidR="00626033" w:rsidRPr="00711388" w14:paraId="6326DD20"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4CBF54D9" w14:textId="3F87CE64" w:rsidR="00F407A5" w:rsidRPr="00711388" w:rsidRDefault="00F407A5" w:rsidP="00A241C2">
            <w:pPr>
              <w:pStyle w:val="NormalCentered"/>
              <w:jc w:val="left"/>
              <w:rPr>
                <w:lang w:val="en-GB"/>
              </w:rPr>
            </w:pPr>
            <w:r w:rsidRPr="00711388">
              <w:rPr>
                <w:i/>
                <w:lang w:val="en-GB"/>
              </w:rPr>
              <w:t xml:space="preserve">Activity by country </w:t>
            </w:r>
            <w:r w:rsidR="00711388" w:rsidRPr="00711388">
              <w:rPr>
                <w:i/>
                <w:lang w:val="en-GB"/>
              </w:rPr>
              <w:t>-</w:t>
            </w:r>
            <w:r w:rsidRPr="00711388">
              <w:rPr>
                <w:i/>
                <w:lang w:val="en-GB"/>
              </w:rPr>
              <w:t xml:space="preserve"> location of risk</w:t>
            </w:r>
          </w:p>
        </w:tc>
      </w:tr>
      <w:tr w:rsidR="00626033" w:rsidRPr="00711388" w14:paraId="19484FF7" w14:textId="77777777" w:rsidTr="00094ABA">
        <w:tc>
          <w:tcPr>
            <w:tcW w:w="1840" w:type="dxa"/>
            <w:tcBorders>
              <w:top w:val="single" w:sz="2" w:space="0" w:color="auto"/>
              <w:left w:val="single" w:sz="2" w:space="0" w:color="auto"/>
              <w:bottom w:val="single" w:sz="2" w:space="0" w:color="auto"/>
              <w:right w:val="single" w:sz="2" w:space="0" w:color="auto"/>
            </w:tcBorders>
          </w:tcPr>
          <w:p w14:paraId="64FDFBB9" w14:textId="77777777" w:rsidR="00F407A5" w:rsidRPr="00711388" w:rsidRDefault="00F407A5" w:rsidP="00A241C2">
            <w:pPr>
              <w:pStyle w:val="NormalCentered"/>
              <w:jc w:val="left"/>
              <w:rPr>
                <w:iCs/>
                <w:lang w:val="en-GB"/>
              </w:rPr>
            </w:pPr>
            <w:r w:rsidRPr="00711388">
              <w:rPr>
                <w:iCs/>
                <w:lang w:val="en-GB"/>
              </w:rPr>
              <w:t>R0010</w:t>
            </w:r>
          </w:p>
        </w:tc>
        <w:tc>
          <w:tcPr>
            <w:tcW w:w="2126" w:type="dxa"/>
            <w:tcBorders>
              <w:top w:val="single" w:sz="2" w:space="0" w:color="auto"/>
              <w:left w:val="single" w:sz="2" w:space="0" w:color="auto"/>
              <w:bottom w:val="single" w:sz="2" w:space="0" w:color="auto"/>
              <w:right w:val="single" w:sz="2" w:space="0" w:color="auto"/>
            </w:tcBorders>
          </w:tcPr>
          <w:p w14:paraId="7EAEE602" w14:textId="77777777" w:rsidR="00F407A5" w:rsidRPr="00711388" w:rsidRDefault="00F407A5" w:rsidP="00A241C2">
            <w:pPr>
              <w:pStyle w:val="NormalCentered"/>
              <w:jc w:val="left"/>
              <w:rPr>
                <w:lang w:val="en-GB"/>
              </w:rPr>
            </w:pPr>
            <w:r w:rsidRPr="00711388">
              <w:rPr>
                <w:lang w:val="en-GB"/>
              </w:rPr>
              <w:t>Country</w:t>
            </w:r>
          </w:p>
        </w:tc>
        <w:tc>
          <w:tcPr>
            <w:tcW w:w="5320" w:type="dxa"/>
            <w:tcBorders>
              <w:top w:val="single" w:sz="2" w:space="0" w:color="auto"/>
              <w:left w:val="single" w:sz="2" w:space="0" w:color="auto"/>
              <w:bottom w:val="single" w:sz="2" w:space="0" w:color="auto"/>
              <w:right w:val="single" w:sz="2" w:space="0" w:color="auto"/>
            </w:tcBorders>
          </w:tcPr>
          <w:p w14:paraId="16BAD9F5" w14:textId="7401C8D8" w:rsidR="00F407A5" w:rsidRPr="00711388" w:rsidRDefault="00F407A5" w:rsidP="00A241C2">
            <w:pPr>
              <w:pStyle w:val="NormalCentered"/>
              <w:jc w:val="left"/>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 of the country in which the risk is situated</w:t>
            </w:r>
          </w:p>
        </w:tc>
      </w:tr>
      <w:tr w:rsidR="00626033" w:rsidRPr="00711388" w14:paraId="2A6CF2A8" w14:textId="77777777" w:rsidTr="00094ABA">
        <w:tc>
          <w:tcPr>
            <w:tcW w:w="1840" w:type="dxa"/>
            <w:tcBorders>
              <w:top w:val="single" w:sz="2" w:space="0" w:color="auto"/>
              <w:left w:val="single" w:sz="2" w:space="0" w:color="auto"/>
              <w:bottom w:val="single" w:sz="2" w:space="0" w:color="auto"/>
              <w:right w:val="single" w:sz="2" w:space="0" w:color="auto"/>
            </w:tcBorders>
          </w:tcPr>
          <w:p w14:paraId="063086E8" w14:textId="77777777" w:rsidR="00F407A5" w:rsidRPr="00711388" w:rsidRDefault="00F407A5" w:rsidP="00A241C2">
            <w:pPr>
              <w:pStyle w:val="NormalCentered"/>
              <w:jc w:val="left"/>
              <w:rPr>
                <w:iCs/>
                <w:lang w:val="en-GB"/>
              </w:rPr>
            </w:pPr>
            <w:r w:rsidRPr="00711388">
              <w:rPr>
                <w:iCs/>
                <w:lang w:val="en-GB"/>
              </w:rPr>
              <w:t>C0020/R0020</w:t>
            </w:r>
          </w:p>
        </w:tc>
        <w:tc>
          <w:tcPr>
            <w:tcW w:w="2126" w:type="dxa"/>
            <w:tcBorders>
              <w:top w:val="single" w:sz="2" w:space="0" w:color="auto"/>
              <w:left w:val="single" w:sz="2" w:space="0" w:color="auto"/>
              <w:bottom w:val="single" w:sz="2" w:space="0" w:color="auto"/>
              <w:right w:val="single" w:sz="2" w:space="0" w:color="auto"/>
            </w:tcBorders>
          </w:tcPr>
          <w:p w14:paraId="0EB43366" w14:textId="537BB37A" w:rsidR="00F407A5" w:rsidRPr="00711388" w:rsidRDefault="00F407A5" w:rsidP="00A241C2">
            <w:pPr>
              <w:pStyle w:val="NormalCentered"/>
              <w:jc w:val="left"/>
              <w:rPr>
                <w:lang w:val="en-GB"/>
              </w:rPr>
            </w:pPr>
            <w:r w:rsidRPr="00711388">
              <w:rPr>
                <w:lang w:val="en-GB"/>
              </w:rPr>
              <w:t xml:space="preserve">Total by country </w:t>
            </w:r>
            <w:r w:rsidR="00711388" w:rsidRPr="00711388">
              <w:rPr>
                <w:lang w:val="en-GB"/>
              </w:rPr>
              <w:t>-</w:t>
            </w:r>
            <w:r w:rsidRPr="00711388">
              <w:rPr>
                <w:lang w:val="en-GB"/>
              </w:rPr>
              <w:t xml:space="preserve"> Premiums written (gross)</w:t>
            </w:r>
          </w:p>
        </w:tc>
        <w:tc>
          <w:tcPr>
            <w:tcW w:w="5320" w:type="dxa"/>
            <w:tcBorders>
              <w:top w:val="single" w:sz="2" w:space="0" w:color="auto"/>
              <w:left w:val="single" w:sz="2" w:space="0" w:color="auto"/>
              <w:bottom w:val="single" w:sz="2" w:space="0" w:color="auto"/>
              <w:right w:val="single" w:sz="2" w:space="0" w:color="auto"/>
            </w:tcBorders>
          </w:tcPr>
          <w:p w14:paraId="32247D9D" w14:textId="77777777" w:rsidR="00C976AF" w:rsidRPr="00711388" w:rsidRDefault="00C976AF" w:rsidP="00A241C2">
            <w:pPr>
              <w:pStyle w:val="NormalCentered"/>
              <w:jc w:val="left"/>
              <w:rPr>
                <w:lang w:val="en-GB"/>
              </w:rPr>
            </w:pPr>
            <w:r w:rsidRPr="00711388">
              <w:rPr>
                <w:lang w:val="en-GB"/>
              </w:rPr>
              <w:t>Gross premiums written for the business where the risk is located in the country reported in R0010.</w:t>
            </w:r>
          </w:p>
          <w:p w14:paraId="3CF3B44C" w14:textId="400FE9DC" w:rsidR="00F407A5" w:rsidRPr="00711388" w:rsidRDefault="005809CB" w:rsidP="00A241C2">
            <w:pPr>
              <w:pStyle w:val="NormalCentered"/>
              <w:jc w:val="left"/>
              <w:rPr>
                <w:lang w:val="en-GB"/>
              </w:rPr>
            </w:pPr>
            <w:r w:rsidRPr="00711388">
              <w:rPr>
                <w:lang w:val="en-GB"/>
              </w:rPr>
              <w:t>G</w:t>
            </w:r>
            <w:r w:rsidR="00F407A5" w:rsidRPr="00711388">
              <w:rPr>
                <w:lang w:val="en-GB"/>
              </w:rPr>
              <w:t xml:space="preserve">ross premiums written shall comprise all amounts due during the financial year in respect of insurance contracts, regardless of the fact that such amounts may relate in whole or in part to a later financial year. </w:t>
            </w:r>
          </w:p>
          <w:p w14:paraId="1C314D3E" w14:textId="2B0740A0" w:rsidR="00F407A5" w:rsidRPr="00711388" w:rsidRDefault="000C6805" w:rsidP="00A241C2">
            <w:pPr>
              <w:pStyle w:val="NormalCentered"/>
              <w:jc w:val="left"/>
              <w:rPr>
                <w:lang w:val="en-GB"/>
              </w:rPr>
            </w:pPr>
            <w:r w:rsidRPr="00711388">
              <w:rPr>
                <w:lang w:val="en-GB"/>
              </w:rPr>
              <w:t>Amount of taxes or charges</w:t>
            </w:r>
            <w:r w:rsidR="00F407A5" w:rsidRPr="00711388">
              <w:rPr>
                <w:lang w:val="en-GB"/>
              </w:rPr>
              <w:t xml:space="preserve"> </w:t>
            </w:r>
            <w:r w:rsidR="0078152E" w:rsidRPr="00711388">
              <w:rPr>
                <w:lang w:val="en-GB"/>
              </w:rPr>
              <w:t xml:space="preserve">levied with premiums </w:t>
            </w:r>
            <w:r w:rsidR="003C6775" w:rsidRPr="00711388">
              <w:rPr>
                <w:lang w:val="en-GB"/>
              </w:rPr>
              <w:t>shall</w:t>
            </w:r>
            <w:r w:rsidR="00F407A5" w:rsidRPr="00711388">
              <w:rPr>
                <w:lang w:val="en-GB"/>
              </w:rPr>
              <w:t xml:space="preserve"> be excluded from the written premiums.</w:t>
            </w:r>
          </w:p>
        </w:tc>
      </w:tr>
      <w:tr w:rsidR="00626033" w:rsidRPr="00711388" w14:paraId="2475776F" w14:textId="77777777" w:rsidTr="00094ABA">
        <w:tc>
          <w:tcPr>
            <w:tcW w:w="1840" w:type="dxa"/>
            <w:tcBorders>
              <w:top w:val="single" w:sz="2" w:space="0" w:color="auto"/>
              <w:left w:val="single" w:sz="2" w:space="0" w:color="auto"/>
              <w:bottom w:val="single" w:sz="2" w:space="0" w:color="auto"/>
              <w:right w:val="single" w:sz="2" w:space="0" w:color="auto"/>
            </w:tcBorders>
          </w:tcPr>
          <w:p w14:paraId="30A5D42D" w14:textId="77777777" w:rsidR="00F407A5" w:rsidRPr="00711388" w:rsidRDefault="00F407A5" w:rsidP="00A241C2">
            <w:pPr>
              <w:pStyle w:val="NormalCentered"/>
              <w:jc w:val="left"/>
              <w:rPr>
                <w:iCs/>
                <w:lang w:val="en-GB"/>
              </w:rPr>
            </w:pPr>
            <w:r w:rsidRPr="00711388">
              <w:rPr>
                <w:iCs/>
                <w:lang w:val="en-GB"/>
              </w:rPr>
              <w:t>C0020/R0030</w:t>
            </w:r>
          </w:p>
        </w:tc>
        <w:tc>
          <w:tcPr>
            <w:tcW w:w="2126" w:type="dxa"/>
            <w:tcBorders>
              <w:top w:val="single" w:sz="2" w:space="0" w:color="auto"/>
              <w:left w:val="single" w:sz="2" w:space="0" w:color="auto"/>
              <w:bottom w:val="single" w:sz="2" w:space="0" w:color="auto"/>
              <w:right w:val="single" w:sz="2" w:space="0" w:color="auto"/>
            </w:tcBorders>
          </w:tcPr>
          <w:p w14:paraId="64C97E37" w14:textId="01027814" w:rsidR="00F407A5" w:rsidRPr="00711388" w:rsidRDefault="00F407A5" w:rsidP="00A241C2">
            <w:pPr>
              <w:pStyle w:val="NormalCentered"/>
              <w:jc w:val="left"/>
              <w:rPr>
                <w:lang w:val="en-GB"/>
              </w:rPr>
            </w:pPr>
            <w:r w:rsidRPr="00711388">
              <w:rPr>
                <w:lang w:val="en-GB"/>
              </w:rPr>
              <w:t xml:space="preserve">Total by country </w:t>
            </w:r>
            <w:r w:rsidR="00711388" w:rsidRPr="00711388">
              <w:rPr>
                <w:lang w:val="en-GB"/>
              </w:rPr>
              <w:t>-</w:t>
            </w:r>
            <w:r w:rsidRPr="00711388">
              <w:rPr>
                <w:lang w:val="en-GB"/>
              </w:rPr>
              <w:t xml:space="preserve"> Premiums earned (gross)</w:t>
            </w:r>
          </w:p>
        </w:tc>
        <w:tc>
          <w:tcPr>
            <w:tcW w:w="5320" w:type="dxa"/>
            <w:tcBorders>
              <w:top w:val="single" w:sz="2" w:space="0" w:color="auto"/>
              <w:left w:val="single" w:sz="2" w:space="0" w:color="auto"/>
              <w:bottom w:val="single" w:sz="2" w:space="0" w:color="auto"/>
              <w:right w:val="single" w:sz="2" w:space="0" w:color="auto"/>
            </w:tcBorders>
          </w:tcPr>
          <w:p w14:paraId="20FBE2D8" w14:textId="037FF227" w:rsidR="00C67879" w:rsidRPr="00711388" w:rsidRDefault="00C67879" w:rsidP="00C67879">
            <w:pPr>
              <w:pStyle w:val="NormalCentered"/>
              <w:jc w:val="left"/>
              <w:rPr>
                <w:ins w:id="548" w:author="Author"/>
                <w:lang w:val="en-GB"/>
              </w:rPr>
            </w:pPr>
            <w:r w:rsidRPr="00711388">
              <w:rPr>
                <w:lang w:val="en-GB"/>
              </w:rPr>
              <w:t>Gross premiums earned for the business where the risk is located in the country reported in R0010.</w:t>
            </w:r>
          </w:p>
          <w:p w14:paraId="5E798441" w14:textId="7C40CB34" w:rsidR="008C2976" w:rsidRPr="00711388" w:rsidRDefault="008C2976" w:rsidP="00C67879">
            <w:pPr>
              <w:pStyle w:val="NormalCentered"/>
              <w:jc w:val="left"/>
              <w:rPr>
                <w:lang w:val="en-GB"/>
              </w:rPr>
            </w:pPr>
            <w:ins w:id="549" w:author="Author">
              <w:r w:rsidRPr="00711388">
                <w:rPr>
                  <w:lang w:val="en-GB"/>
                </w:rPr>
                <w:t>Premiums relating to the risk covered by the underwriting entity during the financial year.</w:t>
              </w:r>
            </w:ins>
          </w:p>
          <w:p w14:paraId="7A3A2A4B" w14:textId="3D50E45A" w:rsidR="00F407A5" w:rsidRPr="00711388" w:rsidRDefault="005809CB" w:rsidP="005B2D79">
            <w:pPr>
              <w:pStyle w:val="NormalCentered"/>
              <w:jc w:val="left"/>
              <w:rPr>
                <w:lang w:val="en-GB"/>
              </w:rPr>
            </w:pPr>
            <w:del w:id="550" w:author="Author">
              <w:r w:rsidRPr="00711388" w:rsidDel="008C2976">
                <w:rPr>
                  <w:lang w:val="en-GB"/>
                </w:rPr>
                <w:delText>I</w:delText>
              </w:r>
              <w:r w:rsidR="00F407A5" w:rsidRPr="00711388" w:rsidDel="008C2976">
                <w:rPr>
                  <w:lang w:val="en-GB"/>
                </w:rPr>
                <w:delText>t is the sum of gross premiums written minus the change in the gross provision for unearned premiums.</w:delText>
              </w:r>
            </w:del>
          </w:p>
        </w:tc>
      </w:tr>
      <w:tr w:rsidR="00626033" w:rsidRPr="00711388" w14:paraId="0A3303D8" w14:textId="77777777" w:rsidTr="00094ABA">
        <w:tc>
          <w:tcPr>
            <w:tcW w:w="1840" w:type="dxa"/>
            <w:tcBorders>
              <w:top w:val="single" w:sz="2" w:space="0" w:color="auto"/>
              <w:left w:val="single" w:sz="2" w:space="0" w:color="auto"/>
              <w:bottom w:val="single" w:sz="2" w:space="0" w:color="auto"/>
              <w:right w:val="single" w:sz="2" w:space="0" w:color="auto"/>
            </w:tcBorders>
          </w:tcPr>
          <w:p w14:paraId="49739E49" w14:textId="77777777" w:rsidR="00F407A5" w:rsidRPr="00711388" w:rsidRDefault="00F407A5" w:rsidP="00A241C2">
            <w:pPr>
              <w:pStyle w:val="NormalCentered"/>
              <w:jc w:val="left"/>
              <w:rPr>
                <w:iCs/>
                <w:lang w:val="en-GB"/>
              </w:rPr>
            </w:pPr>
            <w:r w:rsidRPr="00711388">
              <w:rPr>
                <w:iCs/>
                <w:lang w:val="en-GB"/>
              </w:rPr>
              <w:t>C0020/R0040</w:t>
            </w:r>
          </w:p>
        </w:tc>
        <w:tc>
          <w:tcPr>
            <w:tcW w:w="2126" w:type="dxa"/>
            <w:tcBorders>
              <w:top w:val="single" w:sz="2" w:space="0" w:color="auto"/>
              <w:left w:val="single" w:sz="2" w:space="0" w:color="auto"/>
              <w:bottom w:val="single" w:sz="2" w:space="0" w:color="auto"/>
              <w:right w:val="single" w:sz="2" w:space="0" w:color="auto"/>
            </w:tcBorders>
          </w:tcPr>
          <w:p w14:paraId="738C42DD" w14:textId="6A5286E0" w:rsidR="00F407A5" w:rsidRPr="00711388" w:rsidRDefault="00F407A5" w:rsidP="00A241C2">
            <w:pPr>
              <w:pStyle w:val="NormalCentered"/>
              <w:jc w:val="left"/>
              <w:rPr>
                <w:lang w:val="en-GB"/>
              </w:rPr>
            </w:pPr>
            <w:r w:rsidRPr="00711388">
              <w:rPr>
                <w:lang w:val="en-GB"/>
              </w:rPr>
              <w:t xml:space="preserve">Total by country </w:t>
            </w:r>
            <w:r w:rsidR="00711388" w:rsidRPr="00711388">
              <w:rPr>
                <w:lang w:val="en-GB"/>
              </w:rPr>
              <w:t>-</w:t>
            </w:r>
            <w:r w:rsidRPr="00711388">
              <w:rPr>
                <w:lang w:val="en-GB"/>
              </w:rPr>
              <w:t xml:space="preserve"> Claims incurred (gross)</w:t>
            </w:r>
          </w:p>
        </w:tc>
        <w:tc>
          <w:tcPr>
            <w:tcW w:w="5320" w:type="dxa"/>
            <w:tcBorders>
              <w:top w:val="single" w:sz="2" w:space="0" w:color="auto"/>
              <w:left w:val="single" w:sz="2" w:space="0" w:color="auto"/>
              <w:bottom w:val="single" w:sz="2" w:space="0" w:color="auto"/>
              <w:right w:val="single" w:sz="2" w:space="0" w:color="auto"/>
            </w:tcBorders>
          </w:tcPr>
          <w:p w14:paraId="66EE0B26" w14:textId="77777777" w:rsidR="00C67879" w:rsidRPr="00711388" w:rsidRDefault="00C67879" w:rsidP="00C67879">
            <w:pPr>
              <w:pStyle w:val="NormalCentered"/>
              <w:jc w:val="left"/>
              <w:rPr>
                <w:lang w:val="en-GB"/>
              </w:rPr>
            </w:pPr>
            <w:r w:rsidRPr="00711388">
              <w:rPr>
                <w:lang w:val="en-GB"/>
              </w:rPr>
              <w:t>Gross claims incurred for the business where the risk is located in the country reported in R0010.</w:t>
            </w:r>
          </w:p>
          <w:p w14:paraId="552E9C2D" w14:textId="4C19F5BC" w:rsidR="00F407A5" w:rsidRPr="00711388" w:rsidRDefault="00F407A5" w:rsidP="00A241C2">
            <w:pPr>
              <w:pStyle w:val="NormalCentered"/>
              <w:jc w:val="left"/>
              <w:rPr>
                <w:lang w:val="en-GB"/>
              </w:rPr>
            </w:pPr>
            <w:r w:rsidRPr="00711388">
              <w:rPr>
                <w:lang w:val="en-GB"/>
              </w:rPr>
              <w:t xml:space="preserve">Claims incurred in the reporting period as defined in </w:t>
            </w:r>
            <w:r w:rsidR="005B2D79" w:rsidRPr="00711388">
              <w:rPr>
                <w:lang w:val="en-GB"/>
              </w:rPr>
              <w:t>D</w:t>
            </w:r>
            <w:r w:rsidRPr="00711388">
              <w:rPr>
                <w:lang w:val="en-GB"/>
              </w:rPr>
              <w:t xml:space="preserve">irective 91/674/EEC where applicable: the claims incurred means the sum of the claims paid and the change in the provision for claims during the financial year related to insurance </w:t>
            </w:r>
            <w:ins w:id="551" w:author="Author">
              <w:r w:rsidR="001C62D2" w:rsidRPr="00711388">
                <w:rPr>
                  <w:lang w:val="en-GB"/>
                </w:rPr>
                <w:t xml:space="preserve">or reinsurance </w:t>
              </w:r>
            </w:ins>
            <w:r w:rsidRPr="00711388">
              <w:rPr>
                <w:lang w:val="en-GB"/>
              </w:rPr>
              <w:t>contracts.</w:t>
            </w:r>
          </w:p>
          <w:p w14:paraId="782A4F59" w14:textId="77777777" w:rsidR="00F407A5" w:rsidRPr="00711388" w:rsidRDefault="00F407A5" w:rsidP="00C67879">
            <w:pPr>
              <w:pStyle w:val="NormalCentered"/>
              <w:jc w:val="left"/>
              <w:rPr>
                <w:lang w:val="en-GB"/>
              </w:rPr>
            </w:pPr>
            <w:r w:rsidRPr="00711388">
              <w:rPr>
                <w:lang w:val="en-GB"/>
              </w:rPr>
              <w:t>The figure for claims incurred shall exclude claims management expenses and the movement in provisions in claims management expenses.</w:t>
            </w:r>
          </w:p>
        </w:tc>
      </w:tr>
      <w:tr w:rsidR="00626033" w:rsidRPr="00711388" w14:paraId="15FF5F52" w14:textId="77777777" w:rsidTr="00094ABA">
        <w:tc>
          <w:tcPr>
            <w:tcW w:w="1840" w:type="dxa"/>
            <w:tcBorders>
              <w:top w:val="single" w:sz="2" w:space="0" w:color="auto"/>
              <w:left w:val="single" w:sz="2" w:space="0" w:color="auto"/>
              <w:bottom w:val="single" w:sz="2" w:space="0" w:color="auto"/>
              <w:right w:val="single" w:sz="2" w:space="0" w:color="auto"/>
            </w:tcBorders>
          </w:tcPr>
          <w:p w14:paraId="62272858" w14:textId="77777777" w:rsidR="00F407A5" w:rsidRPr="00711388" w:rsidRDefault="00F407A5" w:rsidP="00A241C2">
            <w:pPr>
              <w:pStyle w:val="NormalCentered"/>
              <w:jc w:val="left"/>
              <w:rPr>
                <w:iCs/>
                <w:lang w:val="en-GB"/>
              </w:rPr>
            </w:pPr>
            <w:r w:rsidRPr="00711388">
              <w:rPr>
                <w:iCs/>
                <w:lang w:val="en-GB"/>
              </w:rPr>
              <w:t>C0020/R0050</w:t>
            </w:r>
          </w:p>
        </w:tc>
        <w:tc>
          <w:tcPr>
            <w:tcW w:w="2126" w:type="dxa"/>
            <w:tcBorders>
              <w:top w:val="single" w:sz="2" w:space="0" w:color="auto"/>
              <w:left w:val="single" w:sz="2" w:space="0" w:color="auto"/>
              <w:bottom w:val="single" w:sz="2" w:space="0" w:color="auto"/>
              <w:right w:val="single" w:sz="2" w:space="0" w:color="auto"/>
            </w:tcBorders>
          </w:tcPr>
          <w:p w14:paraId="13439EA0" w14:textId="432806A6" w:rsidR="00F407A5" w:rsidRPr="00711388" w:rsidRDefault="00F407A5" w:rsidP="00A241C2">
            <w:pPr>
              <w:pStyle w:val="NormalCentered"/>
              <w:jc w:val="left"/>
              <w:rPr>
                <w:lang w:val="en-GB"/>
              </w:rPr>
            </w:pPr>
            <w:r w:rsidRPr="00711388">
              <w:rPr>
                <w:lang w:val="en-GB"/>
              </w:rPr>
              <w:t xml:space="preserve">Total by country </w:t>
            </w:r>
            <w:r w:rsidR="00711388" w:rsidRPr="00711388">
              <w:rPr>
                <w:lang w:val="en-GB"/>
              </w:rPr>
              <w:t>-</w:t>
            </w:r>
            <w:r w:rsidRPr="00711388">
              <w:rPr>
                <w:lang w:val="en-GB"/>
              </w:rPr>
              <w:t xml:space="preserve"> Expenses incurred (gross)</w:t>
            </w:r>
          </w:p>
        </w:tc>
        <w:tc>
          <w:tcPr>
            <w:tcW w:w="5320" w:type="dxa"/>
            <w:tcBorders>
              <w:top w:val="single" w:sz="2" w:space="0" w:color="auto"/>
              <w:left w:val="single" w:sz="2" w:space="0" w:color="auto"/>
              <w:bottom w:val="single" w:sz="2" w:space="0" w:color="auto"/>
              <w:right w:val="single" w:sz="2" w:space="0" w:color="auto"/>
            </w:tcBorders>
          </w:tcPr>
          <w:p w14:paraId="24290DC2" w14:textId="77777777" w:rsidR="005C4EC0" w:rsidRPr="00711388" w:rsidRDefault="005C4EC0" w:rsidP="005C4EC0">
            <w:pPr>
              <w:pStyle w:val="NormalCentered"/>
              <w:jc w:val="left"/>
              <w:rPr>
                <w:lang w:val="en-GB"/>
              </w:rPr>
            </w:pPr>
            <w:r w:rsidRPr="00711388">
              <w:rPr>
                <w:lang w:val="en-GB"/>
              </w:rPr>
              <w:t>Gross expenses incurred for the business where the risk is located in the country reported in R0010.</w:t>
            </w:r>
          </w:p>
          <w:p w14:paraId="560196B4" w14:textId="6651B5D1" w:rsidR="00F407A5" w:rsidRPr="00711388" w:rsidRDefault="00F407A5" w:rsidP="005C4EC0">
            <w:pPr>
              <w:pStyle w:val="NormalCentered"/>
              <w:jc w:val="left"/>
              <w:rPr>
                <w:lang w:val="en-GB"/>
              </w:rPr>
            </w:pPr>
            <w:r w:rsidRPr="00711388">
              <w:rPr>
                <w:lang w:val="en-GB"/>
              </w:rPr>
              <w:t xml:space="preserve">All technical expenses incurred by the </w:t>
            </w:r>
            <w:del w:id="552" w:author="Author">
              <w:r w:rsidRPr="00711388">
                <w:rPr>
                  <w:lang w:val="en-GB"/>
                </w:rPr>
                <w:delText xml:space="preserve">undertaking </w:delText>
              </w:r>
            </w:del>
            <w:ins w:id="553" w:author="Author">
              <w:r w:rsidR="001C62D2" w:rsidRPr="00711388">
                <w:rPr>
                  <w:lang w:val="en-GB"/>
                </w:rPr>
                <w:t xml:space="preserve">underwriting entity </w:t>
              </w:r>
            </w:ins>
            <w:r w:rsidRPr="00711388">
              <w:rPr>
                <w:lang w:val="en-GB"/>
              </w:rPr>
              <w:t>during the reporting period, on accrual basis.</w:t>
            </w:r>
          </w:p>
        </w:tc>
      </w:tr>
    </w:tbl>
    <w:p w14:paraId="00F87DCC" w14:textId="77777777" w:rsidR="008541A8" w:rsidRPr="00711388" w:rsidRDefault="008541A8" w:rsidP="008541A8">
      <w:pPr>
        <w:rPr>
          <w:lang w:val="en-GB"/>
        </w:rPr>
      </w:pPr>
    </w:p>
    <w:p w14:paraId="57FEA6A4" w14:textId="4AAE659E" w:rsidR="00144E0F" w:rsidRPr="00711388" w:rsidRDefault="00144E0F" w:rsidP="00144E0F">
      <w:pPr>
        <w:pStyle w:val="ManualHeading2"/>
        <w:ind w:left="851" w:hanging="851"/>
        <w:rPr>
          <w:lang w:val="en-GB"/>
        </w:rPr>
      </w:pPr>
      <w:r w:rsidRPr="00711388">
        <w:rPr>
          <w:i/>
          <w:iCs/>
          <w:lang w:val="en-GB"/>
        </w:rPr>
        <w:lastRenderedPageBreak/>
        <w:t xml:space="preserve">S.05.01 </w:t>
      </w:r>
      <w:r w:rsidR="00845F43" w:rsidRPr="00711388">
        <w:rPr>
          <w:i/>
          <w:iCs/>
          <w:lang w:val="en-GB"/>
        </w:rPr>
        <w:t>-</w:t>
      </w:r>
      <w:r w:rsidRPr="00711388">
        <w:rPr>
          <w:i/>
          <w:iCs/>
          <w:lang w:val="en-GB"/>
        </w:rPr>
        <w:t xml:space="preserve"> Premiums, claims and expenses by line of business</w:t>
      </w:r>
    </w:p>
    <w:p w14:paraId="5F4BCFDF" w14:textId="77777777" w:rsidR="00144E0F" w:rsidRPr="00711388" w:rsidRDefault="00144E0F" w:rsidP="00144E0F">
      <w:pPr>
        <w:rPr>
          <w:lang w:val="en-GB"/>
        </w:rPr>
      </w:pPr>
      <w:r w:rsidRPr="00711388">
        <w:rPr>
          <w:i/>
          <w:iCs/>
          <w:lang w:val="en-GB"/>
        </w:rPr>
        <w:t>General comments</w:t>
      </w:r>
    </w:p>
    <w:p w14:paraId="7A7291B3" w14:textId="77777777" w:rsidR="00144E0F" w:rsidRPr="00711388" w:rsidRDefault="00144E0F" w:rsidP="00144E0F">
      <w:pPr>
        <w:rPr>
          <w:lang w:val="en-GB"/>
        </w:rPr>
      </w:pPr>
      <w:r w:rsidRPr="00711388">
        <w:rPr>
          <w:lang w:val="en-GB"/>
        </w:rPr>
        <w:t>This section relates to quarterly and annual submission of information for individual entities.</w:t>
      </w:r>
    </w:p>
    <w:p w14:paraId="184C6B41" w14:textId="04E5144D" w:rsidR="00144E0F" w:rsidRPr="00711388" w:rsidRDefault="00144E0F" w:rsidP="00877EC4">
      <w:pPr>
        <w:rPr>
          <w:lang w:val="en-GB"/>
        </w:rPr>
      </w:pPr>
      <w:r w:rsidRPr="00711388">
        <w:rPr>
          <w:lang w:val="en-GB"/>
        </w:rPr>
        <w:t xml:space="preserve">This template shall be reported from an accounting perspective, i.e.: Local GAAP or IFRS if accepted as local GAAP but using Solvency II lines of business, as defined in Annex I to Delegated Regulation (EU) 2015/35. </w:t>
      </w:r>
      <w:r w:rsidR="008219CE" w:rsidRPr="00711388">
        <w:rPr>
          <w:lang w:val="en-GB"/>
        </w:rPr>
        <w:t>U</w:t>
      </w:r>
      <w:r w:rsidRPr="00711388">
        <w:rPr>
          <w:lang w:val="en-GB"/>
        </w:rPr>
        <w:t>ndertakings shall use the recognition and valuation basis as for the published financial statements, no new recognition or re</w:t>
      </w:r>
      <w:r w:rsidR="00711388" w:rsidRPr="00711388">
        <w:rPr>
          <w:lang w:val="en-GB"/>
        </w:rPr>
        <w:t>-</w:t>
      </w:r>
      <w:r w:rsidRPr="00711388">
        <w:rPr>
          <w:lang w:val="en-GB"/>
        </w:rPr>
        <w:t>valuation is required</w:t>
      </w:r>
      <w:r w:rsidR="00B25D06" w:rsidRPr="00711388">
        <w:rPr>
          <w:lang w:val="en-GB"/>
        </w:rPr>
        <w:t xml:space="preserve">, unless otherwise </w:t>
      </w:r>
      <w:r w:rsidR="003D4932" w:rsidRPr="00711388">
        <w:rPr>
          <w:lang w:val="en-GB"/>
        </w:rPr>
        <w:t>stated in these instructions</w:t>
      </w:r>
      <w:r w:rsidRPr="00711388">
        <w:rPr>
          <w:lang w:val="en-GB"/>
        </w:rPr>
        <w:t>. The template is based on a year</w:t>
      </w:r>
      <w:r w:rsidR="00711388" w:rsidRPr="00711388">
        <w:rPr>
          <w:lang w:val="en-GB"/>
        </w:rPr>
        <w:t>-</w:t>
      </w:r>
      <w:r w:rsidRPr="00711388">
        <w:rPr>
          <w:lang w:val="en-GB"/>
        </w:rPr>
        <w:t>to</w:t>
      </w:r>
      <w:r w:rsidR="00711388" w:rsidRPr="00711388">
        <w:rPr>
          <w:lang w:val="en-GB"/>
        </w:rPr>
        <w:t>-</w:t>
      </w:r>
      <w:r w:rsidRPr="00711388">
        <w:rPr>
          <w:lang w:val="en-GB"/>
        </w:rPr>
        <w:t xml:space="preserve">date basis, except for the classification between investment contracts and insurance contracts </w:t>
      </w:r>
      <w:r w:rsidR="003009C0" w:rsidRPr="00711388">
        <w:rPr>
          <w:lang w:val="en-GB"/>
        </w:rPr>
        <w:t xml:space="preserve">or different reporting requirements </w:t>
      </w:r>
      <w:r w:rsidRPr="00711388">
        <w:rPr>
          <w:lang w:val="en-GB"/>
        </w:rPr>
        <w:t>when this is applicable in the financial statements. This template shall include all insurance business regardless of the possible different classification between investment contracts and insurance contracts applicable in the financial statements.</w:t>
      </w:r>
      <w:r w:rsidR="00877EC4" w:rsidRPr="00711388">
        <w:rPr>
          <w:lang w:val="en-GB"/>
        </w:rPr>
        <w:t xml:space="preserve"> </w:t>
      </w:r>
    </w:p>
    <w:p w14:paraId="6CBA4F48" w14:textId="74C36D8A" w:rsidR="00EB18E7" w:rsidRPr="00711388" w:rsidRDefault="001C576E" w:rsidP="00144E0F">
      <w:pPr>
        <w:rPr>
          <w:lang w:val="en-GB"/>
        </w:rPr>
      </w:pPr>
      <w:r w:rsidRPr="00711388">
        <w:rPr>
          <w:lang w:val="en-GB"/>
        </w:rPr>
        <w:t xml:space="preserve">Insurance and reinsurance undertakings </w:t>
      </w:r>
      <w:r w:rsidR="00C56EFA" w:rsidRPr="00711388">
        <w:rPr>
          <w:lang w:val="en-GB"/>
        </w:rPr>
        <w:t>shall report written/earned premiums as defined in Article 1(</w:t>
      </w:r>
      <w:r w:rsidR="00B25199" w:rsidRPr="00711388">
        <w:rPr>
          <w:lang w:val="en-GB"/>
        </w:rPr>
        <w:t xml:space="preserve">11) and </w:t>
      </w:r>
      <w:r w:rsidR="00C56EFA" w:rsidRPr="00711388">
        <w:rPr>
          <w:lang w:val="en-GB"/>
        </w:rPr>
        <w:t>(12) of Delegated Regulation (EU) 2015/35</w:t>
      </w:r>
      <w:r w:rsidRPr="00711388">
        <w:rPr>
          <w:lang w:val="en-GB"/>
        </w:rPr>
        <w:t xml:space="preserve"> regardless </w:t>
      </w:r>
      <w:ins w:id="554" w:author="Author">
        <w:r w:rsidR="00E45D5D">
          <w:rPr>
            <w:lang w:val="en-GB"/>
          </w:rPr>
          <w:t xml:space="preserve">of </w:t>
        </w:r>
      </w:ins>
      <w:r w:rsidRPr="00711388">
        <w:rPr>
          <w:lang w:val="en-GB"/>
        </w:rPr>
        <w:t>whether local GAAP or IFRS is used</w:t>
      </w:r>
      <w:r w:rsidR="00C56EFA" w:rsidRPr="00711388">
        <w:rPr>
          <w:lang w:val="en-GB"/>
        </w:rPr>
        <w:t>.</w:t>
      </w:r>
    </w:p>
    <w:p w14:paraId="46BB4D64" w14:textId="0AC2C2DD" w:rsidR="00144E0F" w:rsidRPr="00711388" w:rsidRDefault="00144E0F" w:rsidP="00144E0F">
      <w:pPr>
        <w:rPr>
          <w:lang w:val="en-GB"/>
        </w:rPr>
      </w:pPr>
      <w:r w:rsidRPr="00711388">
        <w:rPr>
          <w:lang w:val="en-GB"/>
        </w:rPr>
        <w:t>For quarterly reporting administrative expenses, investment management expenses, acquisition expenses, claims management expenses, overhead expenses shall be presented aggregated.</w:t>
      </w:r>
    </w:p>
    <w:tbl>
      <w:tblPr>
        <w:tblW w:w="9286" w:type="dxa"/>
        <w:tblLayout w:type="fixed"/>
        <w:tblLook w:val="0000" w:firstRow="0" w:lastRow="0" w:firstColumn="0" w:lastColumn="0" w:noHBand="0" w:noVBand="0"/>
      </w:tblPr>
      <w:tblGrid>
        <w:gridCol w:w="1393"/>
        <w:gridCol w:w="2136"/>
        <w:gridCol w:w="5757"/>
      </w:tblGrid>
      <w:tr w:rsidR="00626033" w:rsidRPr="00711388" w14:paraId="043BA932" w14:textId="77777777" w:rsidTr="00877EC4">
        <w:tc>
          <w:tcPr>
            <w:tcW w:w="1393" w:type="dxa"/>
            <w:tcBorders>
              <w:top w:val="single" w:sz="2" w:space="0" w:color="auto"/>
              <w:left w:val="single" w:sz="2" w:space="0" w:color="auto"/>
              <w:bottom w:val="single" w:sz="2" w:space="0" w:color="auto"/>
              <w:right w:val="single" w:sz="2" w:space="0" w:color="auto"/>
            </w:tcBorders>
          </w:tcPr>
          <w:p w14:paraId="1A94D8B0" w14:textId="77777777" w:rsidR="00144E0F" w:rsidRPr="00711388"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5B4985DE" w14:textId="77777777" w:rsidR="00144E0F" w:rsidRPr="00711388" w:rsidRDefault="00144E0F" w:rsidP="00877EC4">
            <w:pPr>
              <w:pStyle w:val="NormalCentered"/>
              <w:rPr>
                <w:lang w:val="en-GB"/>
              </w:rPr>
            </w:pPr>
            <w:r w:rsidRPr="00711388">
              <w:rPr>
                <w:lang w:val="en-GB"/>
              </w:rPr>
              <w:t>ITEM</w:t>
            </w:r>
          </w:p>
        </w:tc>
        <w:tc>
          <w:tcPr>
            <w:tcW w:w="5757" w:type="dxa"/>
            <w:tcBorders>
              <w:top w:val="single" w:sz="2" w:space="0" w:color="auto"/>
              <w:left w:val="single" w:sz="2" w:space="0" w:color="auto"/>
              <w:bottom w:val="single" w:sz="2" w:space="0" w:color="auto"/>
              <w:right w:val="single" w:sz="2" w:space="0" w:color="auto"/>
            </w:tcBorders>
          </w:tcPr>
          <w:p w14:paraId="2EA17CC0" w14:textId="77777777" w:rsidR="00144E0F" w:rsidRPr="00711388" w:rsidRDefault="00144E0F" w:rsidP="00877EC4">
            <w:pPr>
              <w:pStyle w:val="NormalCentered"/>
              <w:rPr>
                <w:lang w:val="en-GB"/>
              </w:rPr>
            </w:pPr>
            <w:r w:rsidRPr="00711388">
              <w:rPr>
                <w:lang w:val="en-GB"/>
              </w:rPr>
              <w:t>INSTRUCTIONS</w:t>
            </w:r>
          </w:p>
        </w:tc>
      </w:tr>
      <w:tr w:rsidR="00626033" w:rsidRPr="00711388" w14:paraId="663884EE" w14:textId="77777777" w:rsidTr="007F0322">
        <w:tc>
          <w:tcPr>
            <w:tcW w:w="9286" w:type="dxa"/>
            <w:gridSpan w:val="3"/>
            <w:tcBorders>
              <w:top w:val="single" w:sz="2" w:space="0" w:color="auto"/>
              <w:left w:val="single" w:sz="2" w:space="0" w:color="auto"/>
              <w:bottom w:val="single" w:sz="2" w:space="0" w:color="auto"/>
              <w:right w:val="single" w:sz="2" w:space="0" w:color="auto"/>
            </w:tcBorders>
          </w:tcPr>
          <w:p w14:paraId="7FD695AA" w14:textId="6E367A7C" w:rsidR="007073E0" w:rsidRPr="00711388" w:rsidRDefault="007073E0" w:rsidP="00886FE7">
            <w:pPr>
              <w:pStyle w:val="NormalCentered"/>
              <w:jc w:val="left"/>
              <w:rPr>
                <w:lang w:val="en-GB"/>
              </w:rPr>
            </w:pPr>
            <w:r w:rsidRPr="00711388">
              <w:rPr>
                <w:i/>
                <w:iCs/>
                <w:lang w:val="en-GB"/>
              </w:rPr>
              <w:t>Non</w:t>
            </w:r>
            <w:r w:rsidR="00711388" w:rsidRPr="00711388">
              <w:rPr>
                <w:i/>
                <w:iCs/>
                <w:lang w:val="en-GB"/>
              </w:rPr>
              <w:t>-</w:t>
            </w:r>
            <w:r w:rsidRPr="00711388">
              <w:rPr>
                <w:i/>
                <w:iCs/>
                <w:lang w:val="en-GB"/>
              </w:rPr>
              <w:t>life insurance and reinsurance obligations</w:t>
            </w:r>
          </w:p>
        </w:tc>
      </w:tr>
      <w:tr w:rsidR="00626033" w:rsidRPr="00711388" w14:paraId="2B38C541" w14:textId="77777777" w:rsidTr="00877EC4">
        <w:tc>
          <w:tcPr>
            <w:tcW w:w="1393" w:type="dxa"/>
            <w:tcBorders>
              <w:top w:val="single" w:sz="2" w:space="0" w:color="auto"/>
              <w:left w:val="single" w:sz="2" w:space="0" w:color="auto"/>
              <w:bottom w:val="single" w:sz="2" w:space="0" w:color="auto"/>
              <w:right w:val="single" w:sz="2" w:space="0" w:color="auto"/>
            </w:tcBorders>
          </w:tcPr>
          <w:p w14:paraId="21508723" w14:textId="77777777" w:rsidR="00144E0F" w:rsidRPr="00711388" w:rsidRDefault="00144E0F" w:rsidP="00877EC4">
            <w:pPr>
              <w:pStyle w:val="NormalLeft"/>
              <w:rPr>
                <w:lang w:val="en-GB"/>
              </w:rPr>
            </w:pPr>
            <w:r w:rsidRPr="00711388">
              <w:rPr>
                <w:lang w:val="en-GB"/>
              </w:rPr>
              <w:t>C0010 to C0120/R0110</w:t>
            </w:r>
          </w:p>
        </w:tc>
        <w:tc>
          <w:tcPr>
            <w:tcW w:w="2136" w:type="dxa"/>
            <w:tcBorders>
              <w:top w:val="single" w:sz="2" w:space="0" w:color="auto"/>
              <w:left w:val="single" w:sz="2" w:space="0" w:color="auto"/>
              <w:bottom w:val="single" w:sz="2" w:space="0" w:color="auto"/>
              <w:right w:val="single" w:sz="2" w:space="0" w:color="auto"/>
            </w:tcBorders>
          </w:tcPr>
          <w:p w14:paraId="295D1A0A" w14:textId="50750A86" w:rsidR="00144E0F" w:rsidRPr="00711388" w:rsidRDefault="00144E0F" w:rsidP="00877EC4">
            <w:pPr>
              <w:pStyle w:val="NormalLeft"/>
              <w:rPr>
                <w:lang w:val="en-GB"/>
              </w:rPr>
            </w:pPr>
            <w:r w:rsidRPr="00711388">
              <w:rPr>
                <w:lang w:val="en-GB"/>
              </w:rPr>
              <w:t xml:space="preserve">Premiums written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Direct Business</w:t>
            </w:r>
          </w:p>
        </w:tc>
        <w:tc>
          <w:tcPr>
            <w:tcW w:w="5757" w:type="dxa"/>
            <w:tcBorders>
              <w:top w:val="single" w:sz="2" w:space="0" w:color="auto"/>
              <w:left w:val="single" w:sz="2" w:space="0" w:color="auto"/>
              <w:bottom w:val="single" w:sz="2" w:space="0" w:color="auto"/>
              <w:right w:val="single" w:sz="2" w:space="0" w:color="auto"/>
            </w:tcBorders>
          </w:tcPr>
          <w:p w14:paraId="73BCC0AE" w14:textId="3C964F31" w:rsidR="00144E0F" w:rsidRPr="00711388" w:rsidRDefault="00317CD1" w:rsidP="00FC3BE5">
            <w:pPr>
              <w:pStyle w:val="NormalLeft"/>
              <w:rPr>
                <w:lang w:val="en-GB"/>
              </w:rPr>
            </w:pPr>
            <w:r w:rsidRPr="00711388">
              <w:rPr>
                <w:lang w:val="en-GB"/>
              </w:rPr>
              <w:t>G</w:t>
            </w:r>
            <w:r w:rsidR="00144E0F" w:rsidRPr="00711388">
              <w:rPr>
                <w:lang w:val="en-GB"/>
              </w:rPr>
              <w:t xml:space="preserve">ross premiums written shall comprise all amounts due during the reporting period in respect of insurance contracts, arising from direct business, regardless of the fact that such amounts may relate in whole or in part to a later </w:t>
            </w:r>
            <w:r w:rsidR="00877EC4" w:rsidRPr="00711388">
              <w:rPr>
                <w:lang w:val="en-GB"/>
              </w:rPr>
              <w:t>reporting period</w:t>
            </w:r>
            <w:r w:rsidR="00144E0F" w:rsidRPr="00711388">
              <w:rPr>
                <w:lang w:val="en-GB"/>
              </w:rPr>
              <w:t>.</w:t>
            </w:r>
            <w:r w:rsidR="00A62275" w:rsidRPr="00711388">
              <w:rPr>
                <w:lang w:val="en-GB"/>
              </w:rPr>
              <w:t xml:space="preserve"> </w:t>
            </w:r>
            <w:r w:rsidR="00C86AA0" w:rsidRPr="00711388">
              <w:rPr>
                <w:lang w:val="en-GB"/>
              </w:rPr>
              <w:t>Amount of taxes or charges</w:t>
            </w:r>
            <w:r w:rsidR="00A62275" w:rsidRPr="00711388" w:rsidDel="00C86AA0">
              <w:rPr>
                <w:lang w:val="en-GB"/>
              </w:rPr>
              <w:t xml:space="preserve"> </w:t>
            </w:r>
            <w:r w:rsidR="001A5BD3" w:rsidRPr="00711388">
              <w:rPr>
                <w:lang w:val="en-GB"/>
              </w:rPr>
              <w:t xml:space="preserve">levied with premiums </w:t>
            </w:r>
            <w:r w:rsidR="00FC3BE5" w:rsidRPr="00711388">
              <w:rPr>
                <w:lang w:val="en-GB"/>
              </w:rPr>
              <w:t>shall</w:t>
            </w:r>
            <w:r w:rsidR="00A62275" w:rsidRPr="00711388">
              <w:rPr>
                <w:lang w:val="en-GB"/>
              </w:rPr>
              <w:t xml:space="preserve"> be excluded from the written premiums</w:t>
            </w:r>
            <w:r w:rsidR="00464654" w:rsidRPr="00711388">
              <w:rPr>
                <w:lang w:val="en-GB"/>
              </w:rPr>
              <w:t>.</w:t>
            </w:r>
          </w:p>
        </w:tc>
      </w:tr>
      <w:tr w:rsidR="00626033" w:rsidRPr="00711388" w14:paraId="7AE22DE6" w14:textId="77777777" w:rsidTr="00877EC4">
        <w:tc>
          <w:tcPr>
            <w:tcW w:w="1393" w:type="dxa"/>
            <w:tcBorders>
              <w:top w:val="single" w:sz="2" w:space="0" w:color="auto"/>
              <w:left w:val="single" w:sz="2" w:space="0" w:color="auto"/>
              <w:bottom w:val="single" w:sz="2" w:space="0" w:color="auto"/>
              <w:right w:val="single" w:sz="2" w:space="0" w:color="auto"/>
            </w:tcBorders>
          </w:tcPr>
          <w:p w14:paraId="3BF413C6" w14:textId="77777777" w:rsidR="00144E0F" w:rsidRPr="00711388" w:rsidRDefault="00144E0F" w:rsidP="00877EC4">
            <w:pPr>
              <w:pStyle w:val="NormalLeft"/>
              <w:rPr>
                <w:lang w:val="en-GB"/>
              </w:rPr>
            </w:pPr>
            <w:r w:rsidRPr="00711388">
              <w:rPr>
                <w:lang w:val="en-GB"/>
              </w:rPr>
              <w:t>C0010 to C0120/R0120</w:t>
            </w:r>
          </w:p>
        </w:tc>
        <w:tc>
          <w:tcPr>
            <w:tcW w:w="2136" w:type="dxa"/>
            <w:tcBorders>
              <w:top w:val="single" w:sz="2" w:space="0" w:color="auto"/>
              <w:left w:val="single" w:sz="2" w:space="0" w:color="auto"/>
              <w:bottom w:val="single" w:sz="2" w:space="0" w:color="auto"/>
              <w:right w:val="single" w:sz="2" w:space="0" w:color="auto"/>
            </w:tcBorders>
          </w:tcPr>
          <w:p w14:paraId="1DA75F82" w14:textId="69B77567" w:rsidR="00144E0F" w:rsidRPr="00711388" w:rsidRDefault="00144E0F" w:rsidP="00877EC4">
            <w:pPr>
              <w:pStyle w:val="NormalLeft"/>
              <w:rPr>
                <w:lang w:val="en-GB"/>
              </w:rPr>
            </w:pPr>
            <w:r w:rsidRPr="00711388">
              <w:rPr>
                <w:lang w:val="en-GB"/>
              </w:rPr>
              <w:t xml:space="preserve">Premiums written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907CA21" w14:textId="64998E5C" w:rsidR="00144E0F" w:rsidRPr="00711388" w:rsidRDefault="00317CD1" w:rsidP="00FC3BE5">
            <w:pPr>
              <w:pStyle w:val="NormalLeft"/>
              <w:rPr>
                <w:lang w:val="en-GB"/>
              </w:rPr>
            </w:pPr>
            <w:r w:rsidRPr="00711388">
              <w:rPr>
                <w:lang w:val="en-GB"/>
              </w:rPr>
              <w:t>G</w:t>
            </w:r>
            <w:r w:rsidR="00144E0F" w:rsidRPr="00711388">
              <w:rPr>
                <w:lang w:val="en-GB"/>
              </w:rPr>
              <w:t>ross premiums written shall comprise all amounts due during the reporting period in respect of insurance contracts, arising from proportional reinsurance accepted business, regardless of the fact that such amounts may relate in whole or in part to a later</w:t>
            </w:r>
            <w:r w:rsidR="00877EC4" w:rsidRPr="00711388">
              <w:rPr>
                <w:lang w:val="en-GB"/>
              </w:rPr>
              <w:t> reporting period</w:t>
            </w:r>
            <w:r w:rsidR="00144E0F" w:rsidRPr="00711388">
              <w:rPr>
                <w:lang w:val="en-GB"/>
              </w:rPr>
              <w:t>.</w:t>
            </w:r>
            <w:r w:rsidR="00464654" w:rsidRPr="00711388">
              <w:rPr>
                <w:lang w:val="en-GB"/>
              </w:rPr>
              <w:t xml:space="preserve"> </w:t>
            </w:r>
            <w:r w:rsidR="00AD032F" w:rsidRPr="00711388">
              <w:rPr>
                <w:lang w:val="en-GB"/>
              </w:rPr>
              <w:t>Amount of taxes or charges</w:t>
            </w:r>
            <w:r w:rsidR="001A5BD3" w:rsidRPr="00711388">
              <w:rPr>
                <w:lang w:val="en-GB"/>
              </w:rPr>
              <w:t xml:space="preserve"> levied with premiums</w:t>
            </w:r>
            <w:r w:rsidR="00464654" w:rsidRPr="00711388">
              <w:rPr>
                <w:lang w:val="en-GB"/>
              </w:rPr>
              <w:t xml:space="preserve"> </w:t>
            </w:r>
            <w:r w:rsidR="00FC3BE5" w:rsidRPr="00711388">
              <w:rPr>
                <w:lang w:val="en-GB"/>
              </w:rPr>
              <w:t>shall</w:t>
            </w:r>
            <w:r w:rsidR="00464654" w:rsidRPr="00711388">
              <w:rPr>
                <w:lang w:val="en-GB"/>
              </w:rPr>
              <w:t xml:space="preserve"> be excluded from the written premiums.</w:t>
            </w:r>
          </w:p>
        </w:tc>
      </w:tr>
      <w:tr w:rsidR="00626033" w:rsidRPr="00711388" w14:paraId="6CD34608" w14:textId="77777777" w:rsidTr="00877EC4">
        <w:tc>
          <w:tcPr>
            <w:tcW w:w="1393" w:type="dxa"/>
            <w:tcBorders>
              <w:top w:val="single" w:sz="2" w:space="0" w:color="auto"/>
              <w:left w:val="single" w:sz="2" w:space="0" w:color="auto"/>
              <w:bottom w:val="single" w:sz="2" w:space="0" w:color="auto"/>
              <w:right w:val="single" w:sz="2" w:space="0" w:color="auto"/>
            </w:tcBorders>
          </w:tcPr>
          <w:p w14:paraId="5207CF8F" w14:textId="77777777" w:rsidR="00144E0F" w:rsidRPr="00711388" w:rsidRDefault="00144E0F" w:rsidP="00877EC4">
            <w:pPr>
              <w:pStyle w:val="NormalLeft"/>
              <w:rPr>
                <w:lang w:val="en-GB"/>
              </w:rPr>
            </w:pPr>
            <w:r w:rsidRPr="00711388">
              <w:rPr>
                <w:lang w:val="en-GB"/>
              </w:rPr>
              <w:t>C0130 to C0160/R0130</w:t>
            </w:r>
          </w:p>
        </w:tc>
        <w:tc>
          <w:tcPr>
            <w:tcW w:w="2136" w:type="dxa"/>
            <w:tcBorders>
              <w:top w:val="single" w:sz="2" w:space="0" w:color="auto"/>
              <w:left w:val="single" w:sz="2" w:space="0" w:color="auto"/>
              <w:bottom w:val="single" w:sz="2" w:space="0" w:color="auto"/>
              <w:right w:val="single" w:sz="2" w:space="0" w:color="auto"/>
            </w:tcBorders>
          </w:tcPr>
          <w:p w14:paraId="10B2764C" w14:textId="1E61BC8D" w:rsidR="00144E0F" w:rsidRPr="00711388" w:rsidRDefault="00144E0F" w:rsidP="00877EC4">
            <w:pPr>
              <w:pStyle w:val="NormalLeft"/>
              <w:rPr>
                <w:lang w:val="en-GB"/>
              </w:rPr>
            </w:pPr>
            <w:r w:rsidRPr="00711388">
              <w:rPr>
                <w:lang w:val="en-GB"/>
              </w:rPr>
              <w:t xml:space="preserve">Premiums written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970F0D1" w14:textId="688BC1C7" w:rsidR="00144E0F" w:rsidRPr="00711388" w:rsidRDefault="00317CD1" w:rsidP="00FC3BE5">
            <w:pPr>
              <w:pStyle w:val="NormalLeft"/>
              <w:rPr>
                <w:lang w:val="en-GB"/>
              </w:rPr>
            </w:pPr>
            <w:r w:rsidRPr="00711388">
              <w:rPr>
                <w:lang w:val="en-GB"/>
              </w:rPr>
              <w:t>G</w:t>
            </w:r>
            <w:r w:rsidR="00144E0F" w:rsidRPr="00711388">
              <w:rPr>
                <w:lang w:val="en-GB"/>
              </w:rPr>
              <w:t>ross premiums written shall comprise all amounts due during the reporting period in respect of insurance contracts, arising from non</w:t>
            </w:r>
            <w:r w:rsidR="00711388" w:rsidRPr="00711388">
              <w:rPr>
                <w:lang w:val="en-GB"/>
              </w:rPr>
              <w:t>-</w:t>
            </w:r>
            <w:r w:rsidR="00144E0F" w:rsidRPr="00711388">
              <w:rPr>
                <w:lang w:val="en-GB"/>
              </w:rPr>
              <w:t>proportional reinsurance accepted business, regardless of the fact that such amounts may relate in whole or in part to a later reporting period.</w:t>
            </w:r>
            <w:r w:rsidR="00464654" w:rsidRPr="00711388">
              <w:rPr>
                <w:lang w:val="en-GB"/>
              </w:rPr>
              <w:t xml:space="preserve"> </w:t>
            </w:r>
            <w:r w:rsidR="00AD032F" w:rsidRPr="00711388">
              <w:rPr>
                <w:lang w:val="en-GB"/>
              </w:rPr>
              <w:t>Amount of taxes or charges</w:t>
            </w:r>
            <w:r w:rsidR="001A5BD3" w:rsidRPr="00711388">
              <w:rPr>
                <w:lang w:val="en-GB"/>
              </w:rPr>
              <w:t xml:space="preserve"> levied with premiums</w:t>
            </w:r>
            <w:r w:rsidR="00464654" w:rsidRPr="00711388">
              <w:rPr>
                <w:lang w:val="en-GB"/>
              </w:rPr>
              <w:t xml:space="preserve"> </w:t>
            </w:r>
            <w:r w:rsidR="00FC3BE5" w:rsidRPr="00711388">
              <w:rPr>
                <w:lang w:val="en-GB"/>
              </w:rPr>
              <w:t>shall</w:t>
            </w:r>
            <w:r w:rsidR="00464654" w:rsidRPr="00711388">
              <w:rPr>
                <w:lang w:val="en-GB"/>
              </w:rPr>
              <w:t xml:space="preserve"> be excluded from the written premiums.</w:t>
            </w:r>
          </w:p>
        </w:tc>
      </w:tr>
      <w:tr w:rsidR="00626033" w:rsidRPr="00711388" w14:paraId="3B1A2B17" w14:textId="77777777" w:rsidTr="00877EC4">
        <w:tc>
          <w:tcPr>
            <w:tcW w:w="1393" w:type="dxa"/>
            <w:tcBorders>
              <w:top w:val="single" w:sz="2" w:space="0" w:color="auto"/>
              <w:left w:val="single" w:sz="2" w:space="0" w:color="auto"/>
              <w:bottom w:val="single" w:sz="2" w:space="0" w:color="auto"/>
              <w:right w:val="single" w:sz="2" w:space="0" w:color="auto"/>
            </w:tcBorders>
          </w:tcPr>
          <w:p w14:paraId="0032A562" w14:textId="77777777" w:rsidR="00144E0F" w:rsidRPr="00711388" w:rsidRDefault="00144E0F" w:rsidP="00877EC4">
            <w:pPr>
              <w:pStyle w:val="NormalLeft"/>
              <w:rPr>
                <w:lang w:val="en-GB"/>
              </w:rPr>
            </w:pPr>
            <w:r w:rsidRPr="00711388">
              <w:rPr>
                <w:lang w:val="en-GB"/>
              </w:rPr>
              <w:lastRenderedPageBreak/>
              <w:t>C0010 to C0160/R0140</w:t>
            </w:r>
          </w:p>
        </w:tc>
        <w:tc>
          <w:tcPr>
            <w:tcW w:w="2136" w:type="dxa"/>
            <w:tcBorders>
              <w:top w:val="single" w:sz="2" w:space="0" w:color="auto"/>
              <w:left w:val="single" w:sz="2" w:space="0" w:color="auto"/>
              <w:bottom w:val="single" w:sz="2" w:space="0" w:color="auto"/>
              <w:right w:val="single" w:sz="2" w:space="0" w:color="auto"/>
            </w:tcBorders>
          </w:tcPr>
          <w:p w14:paraId="31FF5979" w14:textId="452CC546" w:rsidR="00144E0F" w:rsidRPr="00711388" w:rsidRDefault="00144E0F" w:rsidP="00877EC4">
            <w:pPr>
              <w:pStyle w:val="NormalLeft"/>
              <w:rPr>
                <w:lang w:val="en-GB"/>
              </w:rPr>
            </w:pPr>
            <w:r w:rsidRPr="00711388">
              <w:rPr>
                <w:lang w:val="en-GB"/>
              </w:rPr>
              <w:t xml:space="preserve">Premiums written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2C184BA1" w14:textId="40D2C0E3" w:rsidR="00144E0F" w:rsidRPr="00711388" w:rsidRDefault="00317CD1" w:rsidP="00FC3BE5">
            <w:pPr>
              <w:pStyle w:val="NormalLeft"/>
              <w:rPr>
                <w:lang w:val="en-GB"/>
              </w:rPr>
            </w:pPr>
            <w:r w:rsidRPr="00711388">
              <w:rPr>
                <w:lang w:val="en-GB"/>
              </w:rPr>
              <w:t>G</w:t>
            </w:r>
            <w:r w:rsidR="00144E0F" w:rsidRPr="00711388">
              <w:rPr>
                <w:lang w:val="en-GB"/>
              </w:rPr>
              <w:t>ross premiums written shall comprise all amounts ceded to reinsurers during the reporting period in respect of insurance contracts regardless of the fact that such amounts may relate in whole or in part to a later reporting period.</w:t>
            </w:r>
            <w:r w:rsidR="00464654" w:rsidRPr="00711388">
              <w:rPr>
                <w:lang w:val="en-GB"/>
              </w:rPr>
              <w:t xml:space="preserve"> </w:t>
            </w:r>
            <w:r w:rsidR="00AD032F" w:rsidRPr="00711388">
              <w:rPr>
                <w:lang w:val="en-GB"/>
              </w:rPr>
              <w:t>Amount of taxes or charges</w:t>
            </w:r>
            <w:r w:rsidR="00777858" w:rsidRPr="00711388">
              <w:rPr>
                <w:lang w:val="en-GB"/>
              </w:rPr>
              <w:t xml:space="preserve"> levied with premiums</w:t>
            </w:r>
            <w:r w:rsidR="00464654" w:rsidRPr="00711388">
              <w:rPr>
                <w:lang w:val="en-GB"/>
              </w:rPr>
              <w:t xml:space="preserve"> </w:t>
            </w:r>
            <w:r w:rsidR="00FC3BE5" w:rsidRPr="00711388">
              <w:rPr>
                <w:lang w:val="en-GB"/>
              </w:rPr>
              <w:t>shall</w:t>
            </w:r>
            <w:r w:rsidR="00464654" w:rsidRPr="00711388">
              <w:rPr>
                <w:lang w:val="en-GB"/>
              </w:rPr>
              <w:t xml:space="preserve"> be excluded from the written premiums.</w:t>
            </w:r>
          </w:p>
        </w:tc>
      </w:tr>
      <w:tr w:rsidR="00626033" w:rsidRPr="00711388" w14:paraId="36F0F00A" w14:textId="77777777" w:rsidTr="00877EC4">
        <w:tc>
          <w:tcPr>
            <w:tcW w:w="1393" w:type="dxa"/>
            <w:tcBorders>
              <w:top w:val="single" w:sz="2" w:space="0" w:color="auto"/>
              <w:left w:val="single" w:sz="2" w:space="0" w:color="auto"/>
              <w:bottom w:val="single" w:sz="2" w:space="0" w:color="auto"/>
              <w:right w:val="single" w:sz="2" w:space="0" w:color="auto"/>
            </w:tcBorders>
          </w:tcPr>
          <w:p w14:paraId="75F3F5C2" w14:textId="77777777" w:rsidR="00144E0F" w:rsidRPr="00711388" w:rsidRDefault="00144E0F" w:rsidP="00877EC4">
            <w:pPr>
              <w:pStyle w:val="NormalLeft"/>
              <w:rPr>
                <w:lang w:val="en-GB"/>
              </w:rPr>
            </w:pPr>
            <w:r w:rsidRPr="00711388">
              <w:rPr>
                <w:lang w:val="en-GB"/>
              </w:rPr>
              <w:t>C0010 to C0160/R0200</w:t>
            </w:r>
          </w:p>
        </w:tc>
        <w:tc>
          <w:tcPr>
            <w:tcW w:w="2136" w:type="dxa"/>
            <w:tcBorders>
              <w:top w:val="single" w:sz="2" w:space="0" w:color="auto"/>
              <w:left w:val="single" w:sz="2" w:space="0" w:color="auto"/>
              <w:bottom w:val="single" w:sz="2" w:space="0" w:color="auto"/>
              <w:right w:val="single" w:sz="2" w:space="0" w:color="auto"/>
            </w:tcBorders>
          </w:tcPr>
          <w:p w14:paraId="2B27FC9A" w14:textId="4169D85E" w:rsidR="00144E0F" w:rsidRPr="00711388" w:rsidRDefault="00144E0F" w:rsidP="00877EC4">
            <w:pPr>
              <w:pStyle w:val="NormalLeft"/>
              <w:rPr>
                <w:lang w:val="en-GB"/>
              </w:rPr>
            </w:pPr>
            <w:r w:rsidRPr="00711388">
              <w:rPr>
                <w:lang w:val="en-GB"/>
              </w:rPr>
              <w:t xml:space="preserve">Premiums written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381273CA" w14:textId="2D3AA8C9" w:rsidR="00144E0F" w:rsidRPr="00711388" w:rsidRDefault="002302CC" w:rsidP="00877EC4">
            <w:pPr>
              <w:pStyle w:val="NormalLeft"/>
              <w:rPr>
                <w:lang w:val="en-GB"/>
              </w:rPr>
            </w:pPr>
            <w:r w:rsidRPr="00711388">
              <w:rPr>
                <w:lang w:val="en-GB"/>
              </w:rPr>
              <w:t>T</w:t>
            </w:r>
            <w:r w:rsidR="00144E0F" w:rsidRPr="00711388">
              <w:rPr>
                <w:lang w:val="en-GB"/>
              </w:rPr>
              <w:t>he net premiums written represent the sum of the direct business and the accepted reinsurance business reduced by the amount ceded to reinsurance undertakings.</w:t>
            </w:r>
          </w:p>
        </w:tc>
      </w:tr>
      <w:tr w:rsidR="00626033" w:rsidRPr="00711388" w14:paraId="078F6793" w14:textId="77777777" w:rsidTr="00877EC4">
        <w:tc>
          <w:tcPr>
            <w:tcW w:w="1393" w:type="dxa"/>
            <w:tcBorders>
              <w:top w:val="single" w:sz="2" w:space="0" w:color="auto"/>
              <w:left w:val="single" w:sz="2" w:space="0" w:color="auto"/>
              <w:bottom w:val="single" w:sz="2" w:space="0" w:color="auto"/>
              <w:right w:val="single" w:sz="2" w:space="0" w:color="auto"/>
            </w:tcBorders>
          </w:tcPr>
          <w:p w14:paraId="54357970" w14:textId="77777777" w:rsidR="00144E0F" w:rsidRPr="00711388" w:rsidRDefault="00144E0F" w:rsidP="00877EC4">
            <w:pPr>
              <w:pStyle w:val="NormalLeft"/>
              <w:rPr>
                <w:lang w:val="en-GB"/>
              </w:rPr>
            </w:pPr>
            <w:r w:rsidRPr="00711388">
              <w:rPr>
                <w:lang w:val="en-GB"/>
              </w:rPr>
              <w:t>C0010 to C0120/R0210</w:t>
            </w:r>
          </w:p>
        </w:tc>
        <w:tc>
          <w:tcPr>
            <w:tcW w:w="2136" w:type="dxa"/>
            <w:tcBorders>
              <w:top w:val="single" w:sz="2" w:space="0" w:color="auto"/>
              <w:left w:val="single" w:sz="2" w:space="0" w:color="auto"/>
              <w:bottom w:val="single" w:sz="2" w:space="0" w:color="auto"/>
              <w:right w:val="single" w:sz="2" w:space="0" w:color="auto"/>
            </w:tcBorders>
          </w:tcPr>
          <w:p w14:paraId="2280944F" w14:textId="36D23D68" w:rsidR="00144E0F" w:rsidRPr="00711388" w:rsidRDefault="00144E0F" w:rsidP="00877EC4">
            <w:pPr>
              <w:pStyle w:val="NormalLeft"/>
              <w:rPr>
                <w:lang w:val="en-GB"/>
              </w:rPr>
            </w:pPr>
            <w:r w:rsidRPr="00711388">
              <w:rPr>
                <w:lang w:val="en-GB"/>
              </w:rPr>
              <w:t xml:space="preserve">Premiums earned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Direct business</w:t>
            </w:r>
          </w:p>
        </w:tc>
        <w:tc>
          <w:tcPr>
            <w:tcW w:w="5757" w:type="dxa"/>
            <w:tcBorders>
              <w:top w:val="single" w:sz="2" w:space="0" w:color="auto"/>
              <w:left w:val="single" w:sz="2" w:space="0" w:color="auto"/>
              <w:bottom w:val="single" w:sz="2" w:space="0" w:color="auto"/>
              <w:right w:val="single" w:sz="2" w:space="0" w:color="auto"/>
            </w:tcBorders>
          </w:tcPr>
          <w:p w14:paraId="39C64D47" w14:textId="302AFD47" w:rsidR="00144E0F" w:rsidRPr="00711388" w:rsidRDefault="000B6263" w:rsidP="000B6263">
            <w:pPr>
              <w:pStyle w:val="NormalLeft"/>
              <w:rPr>
                <w:lang w:val="en-GB"/>
              </w:rPr>
            </w:pPr>
            <w:ins w:id="555" w:author="Author">
              <w:r w:rsidRPr="00711388">
                <w:rPr>
                  <w:lang w:val="en-GB"/>
                </w:rPr>
                <w:t>Premiums relating to the risk covered by the u</w:t>
              </w:r>
              <w:r w:rsidR="004A70AD" w:rsidRPr="00711388">
                <w:rPr>
                  <w:lang w:val="en-GB"/>
                </w:rPr>
                <w:t>ndertaking</w:t>
              </w:r>
              <w:del w:id="556" w:author="Author">
                <w:r w:rsidR="004A70AD" w:rsidRPr="00711388" w:rsidDel="003323F0">
                  <w:rPr>
                    <w:lang w:val="en-GB"/>
                  </w:rPr>
                  <w:delText xml:space="preserve"> </w:delText>
                </w:r>
                <w:r w:rsidRPr="00711388" w:rsidDel="003323F0">
                  <w:rPr>
                    <w:lang w:val="en-GB"/>
                  </w:rPr>
                  <w:delText xml:space="preserve"> </w:delText>
                </w:r>
              </w:del>
              <w:r w:rsidR="003323F0">
                <w:rPr>
                  <w:lang w:val="en-GB"/>
                </w:rPr>
                <w:t xml:space="preserve"> </w:t>
              </w:r>
              <w:r w:rsidRPr="00711388">
                <w:rPr>
                  <w:lang w:val="en-GB"/>
                </w:rPr>
                <w:t xml:space="preserve">during the financial year </w:t>
              </w:r>
            </w:ins>
            <w:del w:id="557" w:author="Author">
              <w:r w:rsidR="0052725C" w:rsidRPr="00711388" w:rsidDel="000B6263">
                <w:rPr>
                  <w:lang w:val="en-GB"/>
                </w:rPr>
                <w:delText>T</w:delText>
              </w:r>
              <w:r w:rsidR="00144E0F" w:rsidRPr="00711388" w:rsidDel="000B6263">
                <w:rPr>
                  <w:lang w:val="en-GB"/>
                </w:rPr>
                <w:delText xml:space="preserve">he sum of gross premiums written minus the change in the gross provision for unearned premiums </w:delText>
              </w:r>
            </w:del>
            <w:r w:rsidR="00144E0F" w:rsidRPr="00711388">
              <w:rPr>
                <w:lang w:val="en-GB"/>
              </w:rPr>
              <w:t>related to direct insurance business.</w:t>
            </w:r>
            <w:r w:rsidR="006438AA" w:rsidRPr="00711388">
              <w:rPr>
                <w:lang w:val="en-GB"/>
              </w:rPr>
              <w:t xml:space="preserve"> </w:t>
            </w:r>
            <w:r w:rsidR="00AD032F" w:rsidRPr="00711388">
              <w:rPr>
                <w:lang w:val="en-GB"/>
              </w:rPr>
              <w:t>Amount of taxes or charges</w:t>
            </w:r>
            <w:r w:rsidR="00147FBF" w:rsidRPr="00711388">
              <w:rPr>
                <w:lang w:val="en-GB"/>
              </w:rPr>
              <w:t xml:space="preserve"> levied with premiums</w:t>
            </w:r>
            <w:r w:rsidR="006438AA" w:rsidRPr="00711388">
              <w:rPr>
                <w:lang w:val="en-GB"/>
              </w:rPr>
              <w:t xml:space="preserve"> </w:t>
            </w:r>
            <w:r w:rsidR="00FC3BE5" w:rsidRPr="00711388">
              <w:rPr>
                <w:lang w:val="en-GB"/>
              </w:rPr>
              <w:t>shall</w:t>
            </w:r>
            <w:r w:rsidR="006438AA" w:rsidRPr="00711388">
              <w:rPr>
                <w:lang w:val="en-GB"/>
              </w:rPr>
              <w:t xml:space="preserve"> be excluded from the premiums</w:t>
            </w:r>
            <w:r w:rsidR="00957D24" w:rsidRPr="00711388">
              <w:rPr>
                <w:lang w:val="en-GB"/>
              </w:rPr>
              <w:t xml:space="preserve"> earned</w:t>
            </w:r>
            <w:r w:rsidR="006438AA" w:rsidRPr="00711388">
              <w:rPr>
                <w:lang w:val="en-GB"/>
              </w:rPr>
              <w:t>.</w:t>
            </w:r>
          </w:p>
        </w:tc>
      </w:tr>
      <w:tr w:rsidR="00626033" w:rsidRPr="00711388" w14:paraId="26263DCA" w14:textId="77777777" w:rsidTr="00877EC4">
        <w:tc>
          <w:tcPr>
            <w:tcW w:w="1393" w:type="dxa"/>
            <w:tcBorders>
              <w:top w:val="single" w:sz="2" w:space="0" w:color="auto"/>
              <w:left w:val="single" w:sz="2" w:space="0" w:color="auto"/>
              <w:bottom w:val="single" w:sz="2" w:space="0" w:color="auto"/>
              <w:right w:val="single" w:sz="2" w:space="0" w:color="auto"/>
            </w:tcBorders>
          </w:tcPr>
          <w:p w14:paraId="23853085" w14:textId="77777777" w:rsidR="00144E0F" w:rsidRPr="00711388" w:rsidRDefault="00144E0F" w:rsidP="00877EC4">
            <w:pPr>
              <w:pStyle w:val="NormalLeft"/>
              <w:rPr>
                <w:lang w:val="en-GB"/>
              </w:rPr>
            </w:pPr>
            <w:r w:rsidRPr="00711388">
              <w:rPr>
                <w:lang w:val="en-GB"/>
              </w:rPr>
              <w:t>C0010 to C0120/R0220</w:t>
            </w:r>
          </w:p>
        </w:tc>
        <w:tc>
          <w:tcPr>
            <w:tcW w:w="2136" w:type="dxa"/>
            <w:tcBorders>
              <w:top w:val="single" w:sz="2" w:space="0" w:color="auto"/>
              <w:left w:val="single" w:sz="2" w:space="0" w:color="auto"/>
              <w:bottom w:val="single" w:sz="2" w:space="0" w:color="auto"/>
              <w:right w:val="single" w:sz="2" w:space="0" w:color="auto"/>
            </w:tcBorders>
          </w:tcPr>
          <w:p w14:paraId="47A3280C" w14:textId="6B0BE698" w:rsidR="00144E0F" w:rsidRPr="00711388" w:rsidRDefault="00144E0F" w:rsidP="00877EC4">
            <w:pPr>
              <w:pStyle w:val="NormalLeft"/>
              <w:rPr>
                <w:lang w:val="en-GB"/>
              </w:rPr>
            </w:pPr>
            <w:r w:rsidRPr="00711388">
              <w:rPr>
                <w:lang w:val="en-GB"/>
              </w:rPr>
              <w:t xml:space="preserve">Premiums earned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9442402" w14:textId="14C6428F" w:rsidR="00144E0F" w:rsidRPr="00711388" w:rsidRDefault="000B6263" w:rsidP="000B6263">
            <w:pPr>
              <w:pStyle w:val="NormalLeft"/>
              <w:rPr>
                <w:lang w:val="en-GB"/>
              </w:rPr>
            </w:pPr>
            <w:ins w:id="558" w:author="Author">
              <w:r w:rsidRPr="00711388">
                <w:rPr>
                  <w:lang w:val="en-GB"/>
                </w:rPr>
                <w:t xml:space="preserve">Premiums relating to the risk covered by the </w:t>
              </w:r>
              <w:r w:rsidR="004A70AD" w:rsidRPr="00711388">
                <w:rPr>
                  <w:lang w:val="en-GB"/>
                </w:rPr>
                <w:t xml:space="preserve">undertaking </w:t>
              </w:r>
              <w:r w:rsidRPr="00711388">
                <w:rPr>
                  <w:lang w:val="en-GB"/>
                </w:rPr>
                <w:t xml:space="preserve">during the financial year </w:t>
              </w:r>
            </w:ins>
            <w:del w:id="559" w:author="Author">
              <w:r w:rsidR="00E701E4" w:rsidRPr="00711388" w:rsidDel="000B6263">
                <w:rPr>
                  <w:lang w:val="en-GB"/>
                </w:rPr>
                <w:delText>T</w:delText>
              </w:r>
              <w:r w:rsidR="00144E0F" w:rsidRPr="00711388" w:rsidDel="000B6263">
                <w:rPr>
                  <w:lang w:val="en-GB"/>
                </w:rPr>
                <w:delText xml:space="preserve">he sum of gross premiums written minus the change in the gross provision for unearned premiums </w:delText>
              </w:r>
            </w:del>
            <w:r w:rsidR="00144E0F" w:rsidRPr="00711388">
              <w:rPr>
                <w:lang w:val="en-GB"/>
              </w:rPr>
              <w:t>related to proportional reinsurance accepted business.</w:t>
            </w:r>
            <w:r w:rsidR="006438AA" w:rsidRPr="00711388">
              <w:rPr>
                <w:lang w:val="en-GB"/>
              </w:rPr>
              <w:t xml:space="preserve"> </w:t>
            </w:r>
            <w:r w:rsidR="00AD032F" w:rsidRPr="00711388">
              <w:rPr>
                <w:lang w:val="en-GB"/>
              </w:rPr>
              <w:t>Amount of taxes or charges</w:t>
            </w:r>
            <w:r w:rsidR="00147FBF" w:rsidRPr="00711388">
              <w:rPr>
                <w:lang w:val="en-GB"/>
              </w:rPr>
              <w:t xml:space="preserve"> levied with premiums</w:t>
            </w:r>
            <w:r w:rsidR="006438AA" w:rsidRPr="00711388">
              <w:rPr>
                <w:lang w:val="en-GB"/>
              </w:rPr>
              <w:t xml:space="preserve"> </w:t>
            </w:r>
            <w:r w:rsidR="00FC3BE5" w:rsidRPr="00711388">
              <w:rPr>
                <w:lang w:val="en-GB"/>
              </w:rPr>
              <w:t>shall</w:t>
            </w:r>
            <w:r w:rsidR="006438AA" w:rsidRPr="00711388">
              <w:rPr>
                <w:lang w:val="en-GB"/>
              </w:rPr>
              <w:t xml:space="preserve"> be excluded from the premiums</w:t>
            </w:r>
            <w:r w:rsidR="00957D24" w:rsidRPr="00711388">
              <w:rPr>
                <w:lang w:val="en-GB"/>
              </w:rPr>
              <w:t xml:space="preserve"> earned</w:t>
            </w:r>
            <w:r w:rsidR="006438AA" w:rsidRPr="00711388">
              <w:rPr>
                <w:lang w:val="en-GB"/>
              </w:rPr>
              <w:t>.</w:t>
            </w:r>
          </w:p>
        </w:tc>
      </w:tr>
      <w:tr w:rsidR="00626033" w:rsidRPr="00711388" w14:paraId="76BEA2F1" w14:textId="77777777" w:rsidTr="00877EC4">
        <w:tc>
          <w:tcPr>
            <w:tcW w:w="1393" w:type="dxa"/>
            <w:tcBorders>
              <w:top w:val="single" w:sz="2" w:space="0" w:color="auto"/>
              <w:left w:val="single" w:sz="2" w:space="0" w:color="auto"/>
              <w:bottom w:val="single" w:sz="2" w:space="0" w:color="auto"/>
              <w:right w:val="single" w:sz="2" w:space="0" w:color="auto"/>
            </w:tcBorders>
          </w:tcPr>
          <w:p w14:paraId="241D38CA" w14:textId="77777777" w:rsidR="00144E0F" w:rsidRPr="00711388" w:rsidRDefault="00144E0F" w:rsidP="00877EC4">
            <w:pPr>
              <w:pStyle w:val="NormalLeft"/>
              <w:rPr>
                <w:lang w:val="en-GB"/>
              </w:rPr>
            </w:pPr>
            <w:r w:rsidRPr="00711388">
              <w:rPr>
                <w:lang w:val="en-GB"/>
              </w:rPr>
              <w:t>C0130 to C0160/R0230</w:t>
            </w:r>
          </w:p>
        </w:tc>
        <w:tc>
          <w:tcPr>
            <w:tcW w:w="2136" w:type="dxa"/>
            <w:tcBorders>
              <w:top w:val="single" w:sz="2" w:space="0" w:color="auto"/>
              <w:left w:val="single" w:sz="2" w:space="0" w:color="auto"/>
              <w:bottom w:val="single" w:sz="2" w:space="0" w:color="auto"/>
              <w:right w:val="single" w:sz="2" w:space="0" w:color="auto"/>
            </w:tcBorders>
          </w:tcPr>
          <w:p w14:paraId="10185F06" w14:textId="57BC2231" w:rsidR="00144E0F" w:rsidRPr="00711388" w:rsidRDefault="00144E0F" w:rsidP="00877EC4">
            <w:pPr>
              <w:pStyle w:val="NormalLeft"/>
              <w:rPr>
                <w:lang w:val="en-GB"/>
              </w:rPr>
            </w:pPr>
            <w:r w:rsidRPr="00711388">
              <w:rPr>
                <w:lang w:val="en-GB"/>
              </w:rPr>
              <w:t xml:space="preserve">Premiums earned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2022127" w14:textId="127441F7" w:rsidR="00144E0F" w:rsidRPr="00711388" w:rsidRDefault="000B6263" w:rsidP="000B6263">
            <w:pPr>
              <w:pStyle w:val="NormalLeft"/>
              <w:rPr>
                <w:lang w:val="en-GB"/>
              </w:rPr>
            </w:pPr>
            <w:ins w:id="560" w:author="Author">
              <w:r w:rsidRPr="00711388">
                <w:rPr>
                  <w:lang w:val="en-GB"/>
                </w:rPr>
                <w:t xml:space="preserve">Premiums relating to the risk covered by the </w:t>
              </w:r>
              <w:r w:rsidR="004A70AD" w:rsidRPr="00711388">
                <w:rPr>
                  <w:lang w:val="en-GB"/>
                </w:rPr>
                <w:t xml:space="preserve">undertaking </w:t>
              </w:r>
              <w:r w:rsidRPr="00711388">
                <w:rPr>
                  <w:lang w:val="en-GB"/>
                </w:rPr>
                <w:t xml:space="preserve">during the financial year </w:t>
              </w:r>
            </w:ins>
            <w:del w:id="561" w:author="Author">
              <w:r w:rsidR="00E701E4" w:rsidRPr="00711388" w:rsidDel="000B6263">
                <w:rPr>
                  <w:lang w:val="en-GB"/>
                </w:rPr>
                <w:delText>T</w:delText>
              </w:r>
              <w:r w:rsidR="00144E0F" w:rsidRPr="00711388" w:rsidDel="000B6263">
                <w:rPr>
                  <w:lang w:val="en-GB"/>
                </w:rPr>
                <w:delText xml:space="preserve">he sum of gross premiums written minus the change in the gross provision for unearned premiums </w:delText>
              </w:r>
            </w:del>
            <w:r w:rsidR="00144E0F" w:rsidRPr="00711388">
              <w:rPr>
                <w:lang w:val="en-GB"/>
              </w:rPr>
              <w:t>related to non</w:t>
            </w:r>
            <w:r w:rsidR="00711388" w:rsidRPr="00711388">
              <w:rPr>
                <w:lang w:val="en-GB"/>
              </w:rPr>
              <w:t>-</w:t>
            </w:r>
            <w:r w:rsidR="00144E0F" w:rsidRPr="00711388">
              <w:rPr>
                <w:lang w:val="en-GB"/>
              </w:rPr>
              <w:t>proportional reinsurance accepted business.</w:t>
            </w:r>
            <w:r w:rsidR="006438AA" w:rsidRPr="00711388">
              <w:rPr>
                <w:lang w:val="en-GB"/>
              </w:rPr>
              <w:t xml:space="preserve"> </w:t>
            </w:r>
            <w:r w:rsidR="00AD032F" w:rsidRPr="00711388">
              <w:rPr>
                <w:lang w:val="en-GB"/>
              </w:rPr>
              <w:t>Amount of taxes or charges</w:t>
            </w:r>
            <w:r w:rsidR="00147FBF" w:rsidRPr="00711388">
              <w:rPr>
                <w:lang w:val="en-GB"/>
              </w:rPr>
              <w:t xml:space="preserve"> levied with premiums</w:t>
            </w:r>
            <w:r w:rsidR="006438AA" w:rsidRPr="00711388">
              <w:rPr>
                <w:lang w:val="en-GB"/>
              </w:rPr>
              <w:t xml:space="preserve"> </w:t>
            </w:r>
            <w:r w:rsidR="00FC3BE5" w:rsidRPr="00711388">
              <w:rPr>
                <w:lang w:val="en-GB"/>
              </w:rPr>
              <w:t>shall</w:t>
            </w:r>
            <w:r w:rsidR="006438AA" w:rsidRPr="00711388">
              <w:rPr>
                <w:lang w:val="en-GB"/>
              </w:rPr>
              <w:t xml:space="preserve"> be excluded from the premiums</w:t>
            </w:r>
            <w:r w:rsidR="00957D24" w:rsidRPr="00711388">
              <w:rPr>
                <w:lang w:val="en-GB"/>
              </w:rPr>
              <w:t xml:space="preserve"> earned</w:t>
            </w:r>
            <w:r w:rsidR="006438AA" w:rsidRPr="00711388">
              <w:rPr>
                <w:lang w:val="en-GB"/>
              </w:rPr>
              <w:t>.</w:t>
            </w:r>
          </w:p>
        </w:tc>
      </w:tr>
      <w:tr w:rsidR="00626033" w:rsidRPr="00711388" w14:paraId="1EC9F4D1" w14:textId="77777777" w:rsidTr="00877EC4">
        <w:tc>
          <w:tcPr>
            <w:tcW w:w="1393" w:type="dxa"/>
            <w:tcBorders>
              <w:top w:val="single" w:sz="2" w:space="0" w:color="auto"/>
              <w:left w:val="single" w:sz="2" w:space="0" w:color="auto"/>
              <w:bottom w:val="single" w:sz="2" w:space="0" w:color="auto"/>
              <w:right w:val="single" w:sz="2" w:space="0" w:color="auto"/>
            </w:tcBorders>
          </w:tcPr>
          <w:p w14:paraId="0A7DE639" w14:textId="77777777" w:rsidR="00144E0F" w:rsidRPr="00711388" w:rsidRDefault="00144E0F" w:rsidP="00877EC4">
            <w:pPr>
              <w:pStyle w:val="NormalLeft"/>
              <w:rPr>
                <w:lang w:val="en-GB"/>
              </w:rPr>
            </w:pPr>
            <w:r w:rsidRPr="00711388">
              <w:rPr>
                <w:lang w:val="en-GB"/>
              </w:rPr>
              <w:t>C0010 to C0160/R0240</w:t>
            </w:r>
          </w:p>
        </w:tc>
        <w:tc>
          <w:tcPr>
            <w:tcW w:w="2136" w:type="dxa"/>
            <w:tcBorders>
              <w:top w:val="single" w:sz="2" w:space="0" w:color="auto"/>
              <w:left w:val="single" w:sz="2" w:space="0" w:color="auto"/>
              <w:bottom w:val="single" w:sz="2" w:space="0" w:color="auto"/>
              <w:right w:val="single" w:sz="2" w:space="0" w:color="auto"/>
            </w:tcBorders>
          </w:tcPr>
          <w:p w14:paraId="1AF5D720" w14:textId="18EAA939" w:rsidR="00144E0F" w:rsidRPr="00711388" w:rsidRDefault="00D13035" w:rsidP="00877EC4">
            <w:pPr>
              <w:pStyle w:val="NormalLeft"/>
              <w:rPr>
                <w:lang w:val="en-GB"/>
              </w:rPr>
            </w:pPr>
            <w:r w:rsidRPr="00711388">
              <w:rPr>
                <w:lang w:val="en-GB"/>
              </w:rPr>
              <w:t xml:space="preserve">Premiums earned </w:t>
            </w:r>
            <w:r w:rsidR="00845F43" w:rsidRPr="00711388">
              <w:rPr>
                <w:lang w:val="en-GB"/>
              </w:rPr>
              <w:t>-</w:t>
            </w:r>
            <w:r w:rsidRPr="00711388">
              <w:rPr>
                <w:lang w:val="en-GB"/>
              </w:rPr>
              <w:t xml:space="preserve"> R</w:t>
            </w:r>
            <w:r w:rsidR="00144E0F" w:rsidRPr="00711388">
              <w:rPr>
                <w:lang w:val="en-GB"/>
              </w:rPr>
              <w:t>einsurers' share</w:t>
            </w:r>
          </w:p>
        </w:tc>
        <w:tc>
          <w:tcPr>
            <w:tcW w:w="5757" w:type="dxa"/>
            <w:tcBorders>
              <w:top w:val="single" w:sz="2" w:space="0" w:color="auto"/>
              <w:left w:val="single" w:sz="2" w:space="0" w:color="auto"/>
              <w:bottom w:val="single" w:sz="2" w:space="0" w:color="auto"/>
              <w:right w:val="single" w:sz="2" w:space="0" w:color="auto"/>
            </w:tcBorders>
          </w:tcPr>
          <w:p w14:paraId="644AA5DD" w14:textId="56ABEA03" w:rsidR="00144E0F" w:rsidRPr="00711388" w:rsidRDefault="005750EB" w:rsidP="005750EB">
            <w:pPr>
              <w:pStyle w:val="NormalLeft"/>
              <w:rPr>
                <w:lang w:val="en-GB"/>
              </w:rPr>
            </w:pPr>
            <w:ins w:id="562" w:author="Author">
              <w:r w:rsidRPr="00711388">
                <w:rPr>
                  <w:lang w:val="en-GB"/>
                </w:rPr>
                <w:t xml:space="preserve">Reinsurers’ share in premiums relating to the risk covered by the </w:t>
              </w:r>
              <w:r w:rsidR="004A70AD" w:rsidRPr="00711388">
                <w:rPr>
                  <w:lang w:val="en-GB"/>
                </w:rPr>
                <w:t xml:space="preserve">undertaking </w:t>
              </w:r>
              <w:r w:rsidRPr="00711388">
                <w:rPr>
                  <w:lang w:val="en-GB"/>
                </w:rPr>
                <w:t>during the financial year.</w:t>
              </w:r>
            </w:ins>
            <w:del w:id="563" w:author="Author">
              <w:r w:rsidR="00E701E4" w:rsidRPr="00711388" w:rsidDel="005750EB">
                <w:rPr>
                  <w:lang w:val="en-GB"/>
                </w:rPr>
                <w:delText>T</w:delText>
              </w:r>
              <w:r w:rsidR="00144E0F" w:rsidRPr="00711388" w:rsidDel="005750EB">
                <w:rPr>
                  <w:lang w:val="en-GB"/>
                </w:rPr>
                <w:delText>he sum of reinsurer's share in gross premiums written minus the change in the reinsurer's share in provision for unearned premiums.</w:delText>
              </w:r>
            </w:del>
            <w:r w:rsidR="006438AA" w:rsidRPr="00711388">
              <w:rPr>
                <w:lang w:val="en-GB"/>
              </w:rPr>
              <w:t xml:space="preserve"> </w:t>
            </w:r>
            <w:r w:rsidR="00AD032F" w:rsidRPr="00711388">
              <w:rPr>
                <w:lang w:val="en-GB"/>
              </w:rPr>
              <w:t>Amount of taxes or charges</w:t>
            </w:r>
            <w:r w:rsidR="00147FBF" w:rsidRPr="00711388">
              <w:rPr>
                <w:lang w:val="en-GB"/>
              </w:rPr>
              <w:t xml:space="preserve"> levied with premiums</w:t>
            </w:r>
            <w:r w:rsidR="006438AA" w:rsidRPr="00711388">
              <w:rPr>
                <w:lang w:val="en-GB"/>
              </w:rPr>
              <w:t xml:space="preserve"> </w:t>
            </w:r>
            <w:r w:rsidR="00FC3BE5" w:rsidRPr="00711388">
              <w:rPr>
                <w:lang w:val="en-GB"/>
              </w:rPr>
              <w:t>shall</w:t>
            </w:r>
            <w:r w:rsidR="006438AA" w:rsidRPr="00711388">
              <w:rPr>
                <w:lang w:val="en-GB"/>
              </w:rPr>
              <w:t xml:space="preserve"> be excluded from the premiums</w:t>
            </w:r>
            <w:r w:rsidR="00957D24" w:rsidRPr="00711388">
              <w:rPr>
                <w:lang w:val="en-GB"/>
              </w:rPr>
              <w:t xml:space="preserve"> earned</w:t>
            </w:r>
            <w:r w:rsidR="006438AA" w:rsidRPr="00711388">
              <w:rPr>
                <w:lang w:val="en-GB"/>
              </w:rPr>
              <w:t>.</w:t>
            </w:r>
          </w:p>
        </w:tc>
      </w:tr>
      <w:tr w:rsidR="00626033" w:rsidRPr="00711388" w14:paraId="3DFABF63" w14:textId="77777777" w:rsidTr="00877EC4">
        <w:tc>
          <w:tcPr>
            <w:tcW w:w="1393" w:type="dxa"/>
            <w:tcBorders>
              <w:top w:val="single" w:sz="2" w:space="0" w:color="auto"/>
              <w:left w:val="single" w:sz="2" w:space="0" w:color="auto"/>
              <w:bottom w:val="single" w:sz="2" w:space="0" w:color="auto"/>
              <w:right w:val="single" w:sz="2" w:space="0" w:color="auto"/>
            </w:tcBorders>
          </w:tcPr>
          <w:p w14:paraId="44C1AE1F" w14:textId="77777777" w:rsidR="00144E0F" w:rsidRPr="00711388" w:rsidRDefault="00144E0F" w:rsidP="00877EC4">
            <w:pPr>
              <w:pStyle w:val="NormalLeft"/>
              <w:rPr>
                <w:lang w:val="en-GB"/>
              </w:rPr>
            </w:pPr>
            <w:r w:rsidRPr="00711388">
              <w:rPr>
                <w:lang w:val="en-GB"/>
              </w:rPr>
              <w:t>C0010 to C0160/R0300</w:t>
            </w:r>
          </w:p>
        </w:tc>
        <w:tc>
          <w:tcPr>
            <w:tcW w:w="2136" w:type="dxa"/>
            <w:tcBorders>
              <w:top w:val="single" w:sz="2" w:space="0" w:color="auto"/>
              <w:left w:val="single" w:sz="2" w:space="0" w:color="auto"/>
              <w:bottom w:val="single" w:sz="2" w:space="0" w:color="auto"/>
              <w:right w:val="single" w:sz="2" w:space="0" w:color="auto"/>
            </w:tcBorders>
          </w:tcPr>
          <w:p w14:paraId="5541BDF1" w14:textId="02199030" w:rsidR="00144E0F" w:rsidRPr="00711388" w:rsidRDefault="00144E0F" w:rsidP="00877EC4">
            <w:pPr>
              <w:pStyle w:val="NormalLeft"/>
              <w:rPr>
                <w:lang w:val="en-GB"/>
              </w:rPr>
            </w:pPr>
            <w:r w:rsidRPr="00711388">
              <w:rPr>
                <w:lang w:val="en-GB"/>
              </w:rPr>
              <w:t xml:space="preserve">Premiums earned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5620A8DB" w14:textId="173B3716" w:rsidR="00144E0F" w:rsidRPr="00711388" w:rsidRDefault="005750EB" w:rsidP="005750EB">
            <w:pPr>
              <w:pStyle w:val="NormalLeft"/>
              <w:rPr>
                <w:lang w:val="en-GB"/>
              </w:rPr>
            </w:pPr>
            <w:ins w:id="564" w:author="Author">
              <w:r w:rsidRPr="00711388">
                <w:rPr>
                  <w:lang w:val="en-GB"/>
                </w:rPr>
                <w:t xml:space="preserve">Premiums relating to the risk covered by the </w:t>
              </w:r>
              <w:r w:rsidR="004A70AD" w:rsidRPr="00711388">
                <w:rPr>
                  <w:lang w:val="en-GB"/>
                </w:rPr>
                <w:t xml:space="preserve">undertaking </w:t>
              </w:r>
              <w:r w:rsidRPr="00711388">
                <w:rPr>
                  <w:lang w:val="en-GB"/>
                </w:rPr>
                <w:t xml:space="preserve">during the financial year </w:t>
              </w:r>
            </w:ins>
            <w:del w:id="565" w:author="Author">
              <w:r w:rsidR="000E588F" w:rsidRPr="00711388" w:rsidDel="005750EB">
                <w:rPr>
                  <w:lang w:val="en-GB"/>
                </w:rPr>
                <w:delText>T</w:delText>
              </w:r>
              <w:r w:rsidR="00144E0F" w:rsidRPr="00711388" w:rsidDel="005750EB">
                <w:rPr>
                  <w:lang w:val="en-GB"/>
                </w:rPr>
                <w:delText xml:space="preserve">he sum of gross premiums written minus the change in the gross provision for unearned premiums </w:delText>
              </w:r>
            </w:del>
            <w:r w:rsidR="00144E0F" w:rsidRPr="00711388">
              <w:rPr>
                <w:lang w:val="en-GB"/>
              </w:rPr>
              <w:t>related to the sum of the direct business and the accepted reinsurance business reduced by the amount ceded to reinsurance undertakings.</w:t>
            </w:r>
          </w:p>
        </w:tc>
      </w:tr>
      <w:tr w:rsidR="00626033" w:rsidRPr="00711388" w14:paraId="6F70C376" w14:textId="77777777" w:rsidTr="00877EC4">
        <w:tc>
          <w:tcPr>
            <w:tcW w:w="1393" w:type="dxa"/>
            <w:tcBorders>
              <w:top w:val="single" w:sz="2" w:space="0" w:color="auto"/>
              <w:left w:val="single" w:sz="2" w:space="0" w:color="auto"/>
              <w:bottom w:val="single" w:sz="2" w:space="0" w:color="auto"/>
              <w:right w:val="single" w:sz="2" w:space="0" w:color="auto"/>
            </w:tcBorders>
          </w:tcPr>
          <w:p w14:paraId="578D0D09" w14:textId="77777777" w:rsidR="00144E0F" w:rsidRPr="00711388" w:rsidRDefault="00144E0F" w:rsidP="00877EC4">
            <w:pPr>
              <w:pStyle w:val="NormalLeft"/>
              <w:rPr>
                <w:lang w:val="en-GB"/>
              </w:rPr>
            </w:pPr>
            <w:r w:rsidRPr="00711388">
              <w:rPr>
                <w:lang w:val="en-GB"/>
              </w:rPr>
              <w:lastRenderedPageBreak/>
              <w:t>C0010 to C0120/R0310</w:t>
            </w:r>
          </w:p>
        </w:tc>
        <w:tc>
          <w:tcPr>
            <w:tcW w:w="2136" w:type="dxa"/>
            <w:tcBorders>
              <w:top w:val="single" w:sz="2" w:space="0" w:color="auto"/>
              <w:left w:val="single" w:sz="2" w:space="0" w:color="auto"/>
              <w:bottom w:val="single" w:sz="2" w:space="0" w:color="auto"/>
              <w:right w:val="single" w:sz="2" w:space="0" w:color="auto"/>
            </w:tcBorders>
          </w:tcPr>
          <w:p w14:paraId="5939E477" w14:textId="57792B27" w:rsidR="00144E0F" w:rsidRPr="00711388" w:rsidRDefault="00144E0F" w:rsidP="00877EC4">
            <w:pPr>
              <w:pStyle w:val="NormalLeft"/>
              <w:rPr>
                <w:lang w:val="en-GB"/>
              </w:rPr>
            </w:pPr>
            <w:r w:rsidRPr="00711388">
              <w:rPr>
                <w:lang w:val="en-GB"/>
              </w:rPr>
              <w:t xml:space="preserve">Claims incurred Gross </w:t>
            </w:r>
            <w:r w:rsidR="00845F43" w:rsidRPr="00711388">
              <w:rPr>
                <w:lang w:val="en-GB"/>
              </w:rPr>
              <w:t>-</w:t>
            </w:r>
            <w:r w:rsidRPr="00711388">
              <w:rPr>
                <w:lang w:val="en-GB"/>
              </w:rPr>
              <w:t xml:space="preserve"> Direct business</w:t>
            </w:r>
          </w:p>
        </w:tc>
        <w:tc>
          <w:tcPr>
            <w:tcW w:w="5757" w:type="dxa"/>
            <w:tcBorders>
              <w:top w:val="single" w:sz="2" w:space="0" w:color="auto"/>
              <w:left w:val="single" w:sz="2" w:space="0" w:color="auto"/>
              <w:bottom w:val="single" w:sz="2" w:space="0" w:color="auto"/>
              <w:right w:val="single" w:sz="2" w:space="0" w:color="auto"/>
            </w:tcBorders>
          </w:tcPr>
          <w:p w14:paraId="1CFE8D0A" w14:textId="04019DC3" w:rsidR="00144E0F" w:rsidRPr="00711388" w:rsidRDefault="00144E0F" w:rsidP="00877EC4">
            <w:pPr>
              <w:pStyle w:val="NormalLeft"/>
              <w:rPr>
                <w:lang w:val="en-GB"/>
              </w:rPr>
            </w:pPr>
            <w:r w:rsidRPr="00711388">
              <w:rPr>
                <w:lang w:val="en-GB"/>
              </w:rPr>
              <w:t xml:space="preserve">Claims incurred in the reporting period as defined in directive 91/674/EEC where applicable: the claims incurred means the sum of the claims paid and the change in the provision for claims during the reporting period </w:t>
            </w:r>
            <w:r w:rsidR="00BF0A14" w:rsidRPr="00711388">
              <w:rPr>
                <w:lang w:val="en-GB"/>
              </w:rPr>
              <w:t xml:space="preserve">(according to the local GAAP or IFRS used) </w:t>
            </w:r>
            <w:r w:rsidRPr="00711388">
              <w:rPr>
                <w:lang w:val="en-GB"/>
              </w:rPr>
              <w:t>related to insurance contracts arising from direct business.</w:t>
            </w:r>
            <w:r w:rsidR="00DB4F7D" w:rsidRPr="00711388">
              <w:rPr>
                <w:lang w:val="en-GB"/>
              </w:rPr>
              <w:t xml:space="preserve"> </w:t>
            </w:r>
          </w:p>
          <w:p w14:paraId="6C756A02" w14:textId="5DF6F17F" w:rsidR="00144E0F" w:rsidRPr="00711388" w:rsidRDefault="00144E0F" w:rsidP="00877EC4">
            <w:pPr>
              <w:pStyle w:val="NormalLeft"/>
              <w:rPr>
                <w:lang w:val="en-GB"/>
              </w:rPr>
            </w:pPr>
            <w:r w:rsidRPr="00711388">
              <w:rPr>
                <w:lang w:val="en-GB"/>
              </w:rPr>
              <w:t xml:space="preserve">This shall exclude </w:t>
            </w:r>
            <w:commentRangeStart w:id="566"/>
            <w:r w:rsidRPr="00711388">
              <w:rPr>
                <w:lang w:val="en-GB"/>
              </w:rPr>
              <w:t xml:space="preserve">claims management expenses and the movement in </w:t>
            </w:r>
            <w:ins w:id="567" w:author="Author">
              <w:r w:rsidR="00D34E2C" w:rsidRPr="00711388">
                <w:rPr>
                  <w:lang w:val="en-GB"/>
                </w:rPr>
                <w:t xml:space="preserve">claims </w:t>
              </w:r>
            </w:ins>
            <w:r w:rsidRPr="00711388">
              <w:rPr>
                <w:lang w:val="en-GB"/>
              </w:rPr>
              <w:t>pro</w:t>
            </w:r>
            <w:commentRangeEnd w:id="566"/>
            <w:r w:rsidR="004521C5" w:rsidRPr="00E50019">
              <w:rPr>
                <w:rStyle w:val="CommentReference"/>
                <w:lang w:val="en-GB"/>
                <w:rPrChange w:id="568" w:author="Author">
                  <w:rPr>
                    <w:rStyle w:val="CommentReference"/>
                  </w:rPr>
                </w:rPrChange>
              </w:rPr>
              <w:commentReference w:id="566"/>
            </w:r>
            <w:r w:rsidRPr="00711388">
              <w:rPr>
                <w:lang w:val="en-GB"/>
              </w:rPr>
              <w:t>vision</w:t>
            </w:r>
            <w:del w:id="569" w:author="Author">
              <w:r w:rsidRPr="00711388" w:rsidDel="00D34E2C">
                <w:rPr>
                  <w:lang w:val="en-GB"/>
                </w:rPr>
                <w:delText>s</w:delText>
              </w:r>
            </w:del>
            <w:r w:rsidRPr="00711388">
              <w:rPr>
                <w:lang w:val="en-GB"/>
              </w:rPr>
              <w:t xml:space="preserve"> </w:t>
            </w:r>
            <w:ins w:id="570" w:author="Author">
              <w:r w:rsidR="00D34E2C" w:rsidRPr="00711388">
                <w:rPr>
                  <w:lang w:val="en-GB"/>
                </w:rPr>
                <w:t xml:space="preserve">related to </w:t>
              </w:r>
            </w:ins>
            <w:del w:id="571" w:author="Author">
              <w:r w:rsidRPr="00711388" w:rsidDel="00D34E2C">
                <w:rPr>
                  <w:lang w:val="en-GB"/>
                </w:rPr>
                <w:delText xml:space="preserve">in </w:delText>
              </w:r>
            </w:del>
            <w:r w:rsidRPr="00711388">
              <w:rPr>
                <w:lang w:val="en-GB"/>
              </w:rPr>
              <w:t>claims management expenses.</w:t>
            </w:r>
          </w:p>
        </w:tc>
      </w:tr>
      <w:tr w:rsidR="00626033" w:rsidRPr="00711388" w14:paraId="3FF65199" w14:textId="77777777" w:rsidTr="00877EC4">
        <w:tc>
          <w:tcPr>
            <w:tcW w:w="1393" w:type="dxa"/>
            <w:tcBorders>
              <w:top w:val="single" w:sz="2" w:space="0" w:color="auto"/>
              <w:left w:val="single" w:sz="2" w:space="0" w:color="auto"/>
              <w:bottom w:val="single" w:sz="2" w:space="0" w:color="auto"/>
              <w:right w:val="single" w:sz="2" w:space="0" w:color="auto"/>
            </w:tcBorders>
          </w:tcPr>
          <w:p w14:paraId="54078612" w14:textId="77777777" w:rsidR="00144E0F" w:rsidRPr="00711388" w:rsidRDefault="00144E0F" w:rsidP="00877EC4">
            <w:pPr>
              <w:pStyle w:val="NormalLeft"/>
              <w:rPr>
                <w:lang w:val="en-GB"/>
              </w:rPr>
            </w:pPr>
            <w:r w:rsidRPr="00711388">
              <w:rPr>
                <w:lang w:val="en-GB"/>
              </w:rPr>
              <w:t>C0010 to C0120/R0320</w:t>
            </w:r>
          </w:p>
        </w:tc>
        <w:tc>
          <w:tcPr>
            <w:tcW w:w="2136" w:type="dxa"/>
            <w:tcBorders>
              <w:top w:val="single" w:sz="2" w:space="0" w:color="auto"/>
              <w:left w:val="single" w:sz="2" w:space="0" w:color="auto"/>
              <w:bottom w:val="single" w:sz="2" w:space="0" w:color="auto"/>
              <w:right w:val="single" w:sz="2" w:space="0" w:color="auto"/>
            </w:tcBorders>
          </w:tcPr>
          <w:p w14:paraId="3FAF3249" w14:textId="6E763349" w:rsidR="00144E0F" w:rsidRPr="00711388" w:rsidRDefault="00144E0F" w:rsidP="00877EC4">
            <w:pPr>
              <w:pStyle w:val="NormalLeft"/>
              <w:rPr>
                <w:lang w:val="en-GB"/>
              </w:rPr>
            </w:pPr>
            <w:r w:rsidRPr="00711388">
              <w:rPr>
                <w:lang w:val="en-GB"/>
              </w:rPr>
              <w:t xml:space="preserve">Claims incurred Gross </w:t>
            </w:r>
            <w:r w:rsidR="00845F43" w:rsidRPr="00711388">
              <w:rPr>
                <w:lang w:val="en-GB"/>
              </w:rPr>
              <w:t>-</w:t>
            </w:r>
            <w:r w:rsidRPr="00711388">
              <w:rPr>
                <w:lang w:val="en-GB"/>
              </w:rPr>
              <w:t xml:space="preserve">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22D53D8" w14:textId="0E0DD1DE" w:rsidR="00144E0F" w:rsidRPr="00711388" w:rsidRDefault="00144E0F" w:rsidP="00877EC4">
            <w:pPr>
              <w:pStyle w:val="NormalLeft"/>
              <w:rPr>
                <w:lang w:val="en-GB"/>
              </w:rPr>
            </w:pPr>
            <w:r w:rsidRPr="00711388">
              <w:rPr>
                <w:lang w:val="en-GB"/>
              </w:rPr>
              <w:t>Claims incurred in the reporting period as defined in directive 91/674/EEC where applicable: the claims incurred means the sum of the claims paid and the change in the provision for claims during the reporting period </w:t>
            </w:r>
            <w:r w:rsidR="00685FFF" w:rsidRPr="00711388">
              <w:rPr>
                <w:lang w:val="en-GB"/>
              </w:rPr>
              <w:t xml:space="preserve">(according to the local GAAP or IFRS used) </w:t>
            </w:r>
            <w:r w:rsidRPr="00711388">
              <w:rPr>
                <w:lang w:val="en-GB"/>
              </w:rPr>
              <w:t>related to insurance contracts arising from the gross proportional reinsurance accepted.</w:t>
            </w:r>
            <w:r w:rsidR="00451C08" w:rsidRPr="00711388">
              <w:rPr>
                <w:lang w:val="en-GB"/>
              </w:rPr>
              <w:t xml:space="preserve"> </w:t>
            </w:r>
            <w:r w:rsidRPr="00711388">
              <w:rPr>
                <w:lang w:val="en-GB"/>
              </w:rPr>
              <w:t xml:space="preserve">This shall exclude claims management expenses and the movement in </w:t>
            </w:r>
            <w:ins w:id="572" w:author="Author">
              <w:r w:rsidR="004521C5" w:rsidRPr="00711388">
                <w:rPr>
                  <w:lang w:val="en-GB"/>
                </w:rPr>
                <w:t xml:space="preserve">claims </w:t>
              </w:r>
            </w:ins>
            <w:r w:rsidRPr="00711388">
              <w:rPr>
                <w:lang w:val="en-GB"/>
              </w:rPr>
              <w:t>provision</w:t>
            </w:r>
            <w:del w:id="573" w:author="Author">
              <w:r w:rsidRPr="00711388" w:rsidDel="004D4AB2">
                <w:rPr>
                  <w:lang w:val="en-GB"/>
                </w:rPr>
                <w:delText>s</w:delText>
              </w:r>
            </w:del>
            <w:r w:rsidRPr="00711388">
              <w:rPr>
                <w:lang w:val="en-GB"/>
              </w:rPr>
              <w:t xml:space="preserve"> </w:t>
            </w:r>
            <w:ins w:id="574" w:author="Author">
              <w:r w:rsidR="004521C5" w:rsidRPr="00711388">
                <w:rPr>
                  <w:lang w:val="en-GB"/>
                </w:rPr>
                <w:t>related to</w:t>
              </w:r>
            </w:ins>
            <w:del w:id="575" w:author="Author">
              <w:r w:rsidRPr="00711388" w:rsidDel="004521C5">
                <w:rPr>
                  <w:lang w:val="en-GB"/>
                </w:rPr>
                <w:delText>in</w:delText>
              </w:r>
            </w:del>
            <w:r w:rsidRPr="00711388">
              <w:rPr>
                <w:lang w:val="en-GB"/>
              </w:rPr>
              <w:t xml:space="preserve"> claims management expenses.</w:t>
            </w:r>
          </w:p>
        </w:tc>
      </w:tr>
      <w:tr w:rsidR="00626033" w:rsidRPr="00711388" w14:paraId="18086144" w14:textId="77777777" w:rsidTr="00877EC4">
        <w:tc>
          <w:tcPr>
            <w:tcW w:w="1393" w:type="dxa"/>
            <w:tcBorders>
              <w:top w:val="single" w:sz="2" w:space="0" w:color="auto"/>
              <w:left w:val="single" w:sz="2" w:space="0" w:color="auto"/>
              <w:bottom w:val="single" w:sz="2" w:space="0" w:color="auto"/>
              <w:right w:val="single" w:sz="2" w:space="0" w:color="auto"/>
            </w:tcBorders>
          </w:tcPr>
          <w:p w14:paraId="67A52309" w14:textId="77777777" w:rsidR="00144E0F" w:rsidRPr="00711388" w:rsidRDefault="00144E0F" w:rsidP="00877EC4">
            <w:pPr>
              <w:pStyle w:val="NormalLeft"/>
              <w:rPr>
                <w:lang w:val="en-GB"/>
              </w:rPr>
            </w:pPr>
            <w:r w:rsidRPr="00711388">
              <w:rPr>
                <w:lang w:val="en-GB"/>
              </w:rPr>
              <w:t>C0130 to C0160/R0330</w:t>
            </w:r>
          </w:p>
        </w:tc>
        <w:tc>
          <w:tcPr>
            <w:tcW w:w="2136" w:type="dxa"/>
            <w:tcBorders>
              <w:top w:val="single" w:sz="2" w:space="0" w:color="auto"/>
              <w:left w:val="single" w:sz="2" w:space="0" w:color="auto"/>
              <w:bottom w:val="single" w:sz="2" w:space="0" w:color="auto"/>
              <w:right w:val="single" w:sz="2" w:space="0" w:color="auto"/>
            </w:tcBorders>
          </w:tcPr>
          <w:p w14:paraId="453E02E9" w14:textId="3C277A90" w:rsidR="00144E0F" w:rsidRPr="00711388" w:rsidRDefault="00144E0F" w:rsidP="00877EC4">
            <w:pPr>
              <w:pStyle w:val="NormalLeft"/>
              <w:rPr>
                <w:lang w:val="en-GB"/>
              </w:rPr>
            </w:pPr>
            <w:r w:rsidRPr="00711388">
              <w:rPr>
                <w:lang w:val="en-GB"/>
              </w:rPr>
              <w:t xml:space="preserve">Claims incurred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536F2AB" w14:textId="3D96C7D5" w:rsidR="00144E0F" w:rsidRPr="00711388" w:rsidRDefault="00144E0F" w:rsidP="00877EC4">
            <w:pPr>
              <w:pStyle w:val="NormalLeft"/>
              <w:rPr>
                <w:lang w:val="en-GB"/>
              </w:rPr>
            </w:pPr>
            <w:r w:rsidRPr="00711388">
              <w:rPr>
                <w:lang w:val="en-GB"/>
              </w:rPr>
              <w:t>Claims incurred in the reporting period as defined in directive 91/674/EEC where applicable: the claims incurred means the sum of the claims paid and the change in the provision for claims during the reporting period </w:t>
            </w:r>
            <w:r w:rsidR="00685FFF" w:rsidRPr="00711388">
              <w:rPr>
                <w:lang w:val="en-GB"/>
              </w:rPr>
              <w:t xml:space="preserve">(according to the local GAAP or IFRS used) </w:t>
            </w:r>
            <w:r w:rsidRPr="00711388">
              <w:rPr>
                <w:lang w:val="en-GB"/>
              </w:rPr>
              <w:t>related to insurance contracts arising from the gross non proportional reinsurance accepted.</w:t>
            </w:r>
            <w:r w:rsidR="00451C08" w:rsidRPr="00711388">
              <w:rPr>
                <w:lang w:val="en-GB"/>
              </w:rPr>
              <w:t xml:space="preserve"> </w:t>
            </w:r>
            <w:r w:rsidRPr="00711388">
              <w:rPr>
                <w:lang w:val="en-GB"/>
              </w:rPr>
              <w:t xml:space="preserve">This shall exclude claims management expenses and the movement in </w:t>
            </w:r>
            <w:ins w:id="576" w:author="Author">
              <w:r w:rsidR="004521C5" w:rsidRPr="00711388">
                <w:rPr>
                  <w:lang w:val="en-GB"/>
                </w:rPr>
                <w:t xml:space="preserve">claims </w:t>
              </w:r>
            </w:ins>
            <w:r w:rsidRPr="00711388">
              <w:rPr>
                <w:lang w:val="en-GB"/>
              </w:rPr>
              <w:t>provision</w:t>
            </w:r>
            <w:del w:id="577" w:author="Author">
              <w:r w:rsidRPr="00711388" w:rsidDel="004D4AB2">
                <w:rPr>
                  <w:lang w:val="en-GB"/>
                </w:rPr>
                <w:delText>s</w:delText>
              </w:r>
            </w:del>
            <w:r w:rsidRPr="00711388">
              <w:rPr>
                <w:lang w:val="en-GB"/>
              </w:rPr>
              <w:t xml:space="preserve"> </w:t>
            </w:r>
            <w:del w:id="578" w:author="Author">
              <w:r w:rsidRPr="00711388" w:rsidDel="004521C5">
                <w:rPr>
                  <w:lang w:val="en-GB"/>
                </w:rPr>
                <w:delText xml:space="preserve">in </w:delText>
              </w:r>
            </w:del>
            <w:ins w:id="579" w:author="Author">
              <w:r w:rsidR="004521C5" w:rsidRPr="00711388">
                <w:rPr>
                  <w:lang w:val="en-GB"/>
                </w:rPr>
                <w:t xml:space="preserve">related to </w:t>
              </w:r>
            </w:ins>
            <w:r w:rsidRPr="00711388">
              <w:rPr>
                <w:lang w:val="en-GB"/>
              </w:rPr>
              <w:t>claims management expenses.</w:t>
            </w:r>
          </w:p>
        </w:tc>
      </w:tr>
      <w:tr w:rsidR="00626033" w:rsidRPr="00711388" w14:paraId="7F5BBF1D" w14:textId="77777777" w:rsidTr="00877EC4">
        <w:tc>
          <w:tcPr>
            <w:tcW w:w="1393" w:type="dxa"/>
            <w:tcBorders>
              <w:top w:val="single" w:sz="2" w:space="0" w:color="auto"/>
              <w:left w:val="single" w:sz="2" w:space="0" w:color="auto"/>
              <w:bottom w:val="single" w:sz="2" w:space="0" w:color="auto"/>
              <w:right w:val="single" w:sz="2" w:space="0" w:color="auto"/>
            </w:tcBorders>
          </w:tcPr>
          <w:p w14:paraId="14882AB3" w14:textId="77777777" w:rsidR="00144E0F" w:rsidRPr="00711388" w:rsidRDefault="00144E0F" w:rsidP="00877EC4">
            <w:pPr>
              <w:pStyle w:val="NormalLeft"/>
              <w:rPr>
                <w:lang w:val="en-GB"/>
              </w:rPr>
            </w:pPr>
            <w:r w:rsidRPr="00711388">
              <w:rPr>
                <w:lang w:val="en-GB"/>
              </w:rPr>
              <w:t>C0010 to C0160/R0340</w:t>
            </w:r>
          </w:p>
        </w:tc>
        <w:tc>
          <w:tcPr>
            <w:tcW w:w="2136" w:type="dxa"/>
            <w:tcBorders>
              <w:top w:val="single" w:sz="2" w:space="0" w:color="auto"/>
              <w:left w:val="single" w:sz="2" w:space="0" w:color="auto"/>
              <w:bottom w:val="single" w:sz="2" w:space="0" w:color="auto"/>
              <w:right w:val="single" w:sz="2" w:space="0" w:color="auto"/>
            </w:tcBorders>
          </w:tcPr>
          <w:p w14:paraId="46DAC2F5" w14:textId="7A273C42" w:rsidR="00144E0F" w:rsidRPr="00711388" w:rsidRDefault="00144E0F" w:rsidP="00877EC4">
            <w:pPr>
              <w:pStyle w:val="NormalLeft"/>
              <w:rPr>
                <w:lang w:val="en-GB"/>
              </w:rPr>
            </w:pPr>
            <w:r w:rsidRPr="00711388">
              <w:rPr>
                <w:lang w:val="en-GB"/>
              </w:rPr>
              <w:t xml:space="preserve">Claims incurred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5176181B" w14:textId="0CBA1C7D" w:rsidR="00144E0F" w:rsidRPr="00711388" w:rsidRDefault="00144E0F" w:rsidP="00877EC4">
            <w:pPr>
              <w:pStyle w:val="NormalLeft"/>
              <w:rPr>
                <w:lang w:val="en-GB"/>
              </w:rPr>
            </w:pPr>
            <w:r w:rsidRPr="00711388">
              <w:rPr>
                <w:lang w:val="en-GB"/>
              </w:rPr>
              <w:t>Claims incurred in the reporting period as defined in directive 91/674/EEC where applicable: it is the reinsurer's share in the sum of the claims paid and the change in the provision for claims during the reporting period</w:t>
            </w:r>
            <w:r w:rsidR="00685FFF" w:rsidRPr="00711388">
              <w:rPr>
                <w:lang w:val="en-GB"/>
              </w:rPr>
              <w:t xml:space="preserve"> (according</w:t>
            </w:r>
            <w:r w:rsidR="00451C08" w:rsidRPr="00711388">
              <w:rPr>
                <w:lang w:val="en-GB"/>
              </w:rPr>
              <w:t xml:space="preserve"> to the </w:t>
            </w:r>
            <w:r w:rsidR="00685FFF" w:rsidRPr="00711388">
              <w:rPr>
                <w:lang w:val="en-GB"/>
              </w:rPr>
              <w:t>local GAAP or IFRS used)</w:t>
            </w:r>
            <w:r w:rsidRPr="00711388">
              <w:rPr>
                <w:lang w:val="en-GB"/>
              </w:rPr>
              <w:t>.</w:t>
            </w:r>
            <w:r w:rsidR="00451C08" w:rsidRPr="00711388">
              <w:rPr>
                <w:lang w:val="en-GB"/>
              </w:rPr>
              <w:t xml:space="preserve"> </w:t>
            </w:r>
          </w:p>
          <w:p w14:paraId="3A879B40" w14:textId="72D7F349" w:rsidR="00144E0F" w:rsidRPr="00711388" w:rsidRDefault="00144E0F" w:rsidP="00877EC4">
            <w:pPr>
              <w:pStyle w:val="NormalLeft"/>
              <w:rPr>
                <w:lang w:val="en-GB"/>
              </w:rPr>
            </w:pPr>
            <w:r w:rsidRPr="00711388">
              <w:rPr>
                <w:lang w:val="en-GB"/>
              </w:rPr>
              <w:t xml:space="preserve">This shall exclude claims management expenses and the movement in </w:t>
            </w:r>
            <w:ins w:id="580" w:author="Author">
              <w:r w:rsidR="004521C5" w:rsidRPr="00711388">
                <w:rPr>
                  <w:lang w:val="en-GB"/>
                </w:rPr>
                <w:t xml:space="preserve">claims </w:t>
              </w:r>
            </w:ins>
            <w:r w:rsidRPr="00711388">
              <w:rPr>
                <w:lang w:val="en-GB"/>
              </w:rPr>
              <w:t>provision</w:t>
            </w:r>
            <w:del w:id="581" w:author="Author">
              <w:r w:rsidRPr="00711388" w:rsidDel="004D4AB2">
                <w:rPr>
                  <w:lang w:val="en-GB"/>
                </w:rPr>
                <w:delText>s</w:delText>
              </w:r>
            </w:del>
            <w:r w:rsidRPr="00711388">
              <w:rPr>
                <w:lang w:val="en-GB"/>
              </w:rPr>
              <w:t xml:space="preserve"> </w:t>
            </w:r>
            <w:ins w:id="582" w:author="Author">
              <w:r w:rsidR="004521C5" w:rsidRPr="00711388">
                <w:rPr>
                  <w:lang w:val="en-GB"/>
                </w:rPr>
                <w:t>related to</w:t>
              </w:r>
            </w:ins>
            <w:del w:id="583" w:author="Author">
              <w:r w:rsidRPr="00711388" w:rsidDel="004521C5">
                <w:rPr>
                  <w:lang w:val="en-GB"/>
                </w:rPr>
                <w:delText>in</w:delText>
              </w:r>
            </w:del>
            <w:r w:rsidRPr="00711388">
              <w:rPr>
                <w:lang w:val="en-GB"/>
              </w:rPr>
              <w:t xml:space="preserve"> claims management expenses.</w:t>
            </w:r>
          </w:p>
        </w:tc>
      </w:tr>
      <w:tr w:rsidR="00626033" w:rsidRPr="00711388" w14:paraId="5161029B" w14:textId="77777777" w:rsidTr="00877EC4">
        <w:tc>
          <w:tcPr>
            <w:tcW w:w="1393" w:type="dxa"/>
            <w:tcBorders>
              <w:top w:val="single" w:sz="2" w:space="0" w:color="auto"/>
              <w:left w:val="single" w:sz="2" w:space="0" w:color="auto"/>
              <w:bottom w:val="single" w:sz="2" w:space="0" w:color="auto"/>
              <w:right w:val="single" w:sz="2" w:space="0" w:color="auto"/>
            </w:tcBorders>
          </w:tcPr>
          <w:p w14:paraId="7DBFA5B5" w14:textId="77777777" w:rsidR="00144E0F" w:rsidRPr="00711388" w:rsidRDefault="00144E0F" w:rsidP="00877EC4">
            <w:pPr>
              <w:pStyle w:val="NormalLeft"/>
              <w:rPr>
                <w:lang w:val="en-GB"/>
              </w:rPr>
            </w:pPr>
            <w:r w:rsidRPr="00711388">
              <w:rPr>
                <w:lang w:val="en-GB"/>
              </w:rPr>
              <w:t>C0010 to C0160/R0400</w:t>
            </w:r>
          </w:p>
        </w:tc>
        <w:tc>
          <w:tcPr>
            <w:tcW w:w="2136" w:type="dxa"/>
            <w:tcBorders>
              <w:top w:val="single" w:sz="2" w:space="0" w:color="auto"/>
              <w:left w:val="single" w:sz="2" w:space="0" w:color="auto"/>
              <w:bottom w:val="single" w:sz="2" w:space="0" w:color="auto"/>
              <w:right w:val="single" w:sz="2" w:space="0" w:color="auto"/>
            </w:tcBorders>
          </w:tcPr>
          <w:p w14:paraId="3C44F96E" w14:textId="7AAA59CD" w:rsidR="00144E0F" w:rsidRPr="00711388" w:rsidRDefault="00144E0F" w:rsidP="00877EC4">
            <w:pPr>
              <w:pStyle w:val="NormalLeft"/>
              <w:rPr>
                <w:lang w:val="en-GB"/>
              </w:rPr>
            </w:pPr>
            <w:r w:rsidRPr="00711388">
              <w:rPr>
                <w:lang w:val="en-GB"/>
              </w:rPr>
              <w:t xml:space="preserve">Claims incurred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5303BC70" w14:textId="1CAC9D67" w:rsidR="00144E0F" w:rsidRPr="00711388" w:rsidRDefault="00144E0F" w:rsidP="00877EC4">
            <w:pPr>
              <w:pStyle w:val="NormalLeft"/>
              <w:rPr>
                <w:lang w:val="en-GB"/>
              </w:rPr>
            </w:pPr>
            <w:r w:rsidRPr="00711388">
              <w:rPr>
                <w:lang w:val="en-GB"/>
              </w:rPr>
              <w:t>Claims incurred in the reporting period as defined in directive 91/674/EEC where applicable: the claims incurred means the sum of the claims paid and the change in the provision for claims during the</w:t>
            </w:r>
            <w:r w:rsidR="00877EC4" w:rsidRPr="00711388">
              <w:rPr>
                <w:lang w:val="en-GB"/>
              </w:rPr>
              <w:t> reporting period</w:t>
            </w:r>
            <w:r w:rsidRPr="00711388">
              <w:rPr>
                <w:lang w:val="en-GB"/>
              </w:rPr>
              <w:t xml:space="preserve"> </w:t>
            </w:r>
            <w:r w:rsidR="00685FFF" w:rsidRPr="00711388">
              <w:rPr>
                <w:lang w:val="en-GB"/>
              </w:rPr>
              <w:t xml:space="preserve">(according to the local GAAP or IFRS used) </w:t>
            </w:r>
            <w:r w:rsidRPr="00711388">
              <w:rPr>
                <w:lang w:val="en-GB"/>
              </w:rPr>
              <w:lastRenderedPageBreak/>
              <w:t>related to the sum of the direct business and the accepted reinsurance business reduced by the amount ceded to reinsurance undertakings.</w:t>
            </w:r>
            <w:r w:rsidR="00111A95" w:rsidRPr="00711388">
              <w:rPr>
                <w:lang w:val="en-GB"/>
              </w:rPr>
              <w:t xml:space="preserve"> </w:t>
            </w:r>
            <w:r w:rsidRPr="00711388">
              <w:rPr>
                <w:lang w:val="en-GB"/>
              </w:rPr>
              <w:t xml:space="preserve">This shall exclude claims management expenses and the movement in </w:t>
            </w:r>
            <w:ins w:id="584" w:author="Author">
              <w:r w:rsidR="004521C5" w:rsidRPr="00711388">
                <w:rPr>
                  <w:lang w:val="en-GB"/>
                </w:rPr>
                <w:t xml:space="preserve">claims </w:t>
              </w:r>
            </w:ins>
            <w:r w:rsidRPr="00711388">
              <w:rPr>
                <w:lang w:val="en-GB"/>
              </w:rPr>
              <w:t>provision</w:t>
            </w:r>
            <w:del w:id="585" w:author="Author">
              <w:r w:rsidRPr="00711388" w:rsidDel="004D4AB2">
                <w:rPr>
                  <w:lang w:val="en-GB"/>
                </w:rPr>
                <w:delText>s</w:delText>
              </w:r>
            </w:del>
            <w:r w:rsidRPr="00711388">
              <w:rPr>
                <w:lang w:val="en-GB"/>
              </w:rPr>
              <w:t xml:space="preserve"> </w:t>
            </w:r>
            <w:del w:id="586" w:author="Author">
              <w:r w:rsidRPr="00711388" w:rsidDel="004521C5">
                <w:rPr>
                  <w:lang w:val="en-GB"/>
                </w:rPr>
                <w:delText xml:space="preserve">in </w:delText>
              </w:r>
            </w:del>
            <w:ins w:id="587" w:author="Author">
              <w:r w:rsidR="004521C5" w:rsidRPr="00711388">
                <w:rPr>
                  <w:lang w:val="en-GB"/>
                </w:rPr>
                <w:t xml:space="preserve">related to </w:t>
              </w:r>
            </w:ins>
            <w:r w:rsidRPr="00711388">
              <w:rPr>
                <w:lang w:val="en-GB"/>
              </w:rPr>
              <w:t>claims management expenses.</w:t>
            </w:r>
          </w:p>
        </w:tc>
      </w:tr>
      <w:tr w:rsidR="00626033" w:rsidRPr="00711388" w14:paraId="0F69D666" w14:textId="77777777" w:rsidTr="00877EC4">
        <w:tc>
          <w:tcPr>
            <w:tcW w:w="1393" w:type="dxa"/>
            <w:tcBorders>
              <w:top w:val="single" w:sz="2" w:space="0" w:color="auto"/>
              <w:left w:val="single" w:sz="2" w:space="0" w:color="auto"/>
              <w:bottom w:val="single" w:sz="2" w:space="0" w:color="auto"/>
              <w:right w:val="single" w:sz="2" w:space="0" w:color="auto"/>
            </w:tcBorders>
          </w:tcPr>
          <w:p w14:paraId="5AD440DD" w14:textId="77777777" w:rsidR="00144E0F" w:rsidRPr="00711388" w:rsidRDefault="00144E0F" w:rsidP="00877EC4">
            <w:pPr>
              <w:pStyle w:val="NormalLeft"/>
              <w:rPr>
                <w:lang w:val="en-GB"/>
              </w:rPr>
            </w:pPr>
            <w:r w:rsidRPr="00711388">
              <w:rPr>
                <w:lang w:val="en-GB"/>
              </w:rPr>
              <w:lastRenderedPageBreak/>
              <w:t>C0010 to C0160/R0550</w:t>
            </w:r>
          </w:p>
        </w:tc>
        <w:tc>
          <w:tcPr>
            <w:tcW w:w="2136" w:type="dxa"/>
            <w:tcBorders>
              <w:top w:val="single" w:sz="2" w:space="0" w:color="auto"/>
              <w:left w:val="single" w:sz="2" w:space="0" w:color="auto"/>
              <w:bottom w:val="single" w:sz="2" w:space="0" w:color="auto"/>
              <w:right w:val="single" w:sz="2" w:space="0" w:color="auto"/>
            </w:tcBorders>
          </w:tcPr>
          <w:p w14:paraId="1BC94431" w14:textId="77777777" w:rsidR="00144E0F" w:rsidRPr="00711388" w:rsidRDefault="00144E0F" w:rsidP="00877EC4">
            <w:pPr>
              <w:pStyle w:val="NormalLeft"/>
              <w:rPr>
                <w:lang w:val="en-GB"/>
              </w:rPr>
            </w:pPr>
            <w:r w:rsidRPr="00711388">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1349C07A" w14:textId="77777777" w:rsidR="00144E0F" w:rsidRPr="00711388" w:rsidRDefault="00144E0F" w:rsidP="00877EC4">
            <w:pPr>
              <w:pStyle w:val="NormalLeft"/>
              <w:rPr>
                <w:lang w:val="en-GB"/>
              </w:rPr>
            </w:pPr>
            <w:r w:rsidRPr="00711388">
              <w:rPr>
                <w:lang w:val="en-GB"/>
              </w:rPr>
              <w:t>All technical expenses incurred by the undertaking during the reporting period, on accrual basis.</w:t>
            </w:r>
          </w:p>
        </w:tc>
      </w:tr>
      <w:tr w:rsidR="00626033" w:rsidRPr="00711388" w14:paraId="1E9F68A7" w14:textId="77777777" w:rsidTr="00877EC4">
        <w:tc>
          <w:tcPr>
            <w:tcW w:w="1393" w:type="dxa"/>
            <w:tcBorders>
              <w:top w:val="single" w:sz="2" w:space="0" w:color="auto"/>
              <w:left w:val="single" w:sz="2" w:space="0" w:color="auto"/>
              <w:bottom w:val="single" w:sz="2" w:space="0" w:color="auto"/>
              <w:right w:val="single" w:sz="2" w:space="0" w:color="auto"/>
            </w:tcBorders>
          </w:tcPr>
          <w:p w14:paraId="6A52C4DE" w14:textId="77777777" w:rsidR="00144E0F" w:rsidRPr="00711388" w:rsidRDefault="00144E0F" w:rsidP="00877EC4">
            <w:pPr>
              <w:pStyle w:val="NormalLeft"/>
              <w:rPr>
                <w:lang w:val="en-GB"/>
              </w:rPr>
            </w:pPr>
            <w:r w:rsidRPr="00711388">
              <w:rPr>
                <w:lang w:val="en-GB"/>
              </w:rPr>
              <w:t>C0010 to C0120/R0610</w:t>
            </w:r>
          </w:p>
        </w:tc>
        <w:tc>
          <w:tcPr>
            <w:tcW w:w="2136" w:type="dxa"/>
            <w:tcBorders>
              <w:top w:val="single" w:sz="2" w:space="0" w:color="auto"/>
              <w:left w:val="single" w:sz="2" w:space="0" w:color="auto"/>
              <w:bottom w:val="single" w:sz="2" w:space="0" w:color="auto"/>
              <w:right w:val="single" w:sz="2" w:space="0" w:color="auto"/>
            </w:tcBorders>
          </w:tcPr>
          <w:p w14:paraId="0457733C" w14:textId="474448FF" w:rsidR="00144E0F" w:rsidRPr="00711388" w:rsidRDefault="00144E0F" w:rsidP="00877EC4">
            <w:pPr>
              <w:pStyle w:val="NormalLeft"/>
              <w:rPr>
                <w:lang w:val="en-GB"/>
              </w:rPr>
            </w:pPr>
            <w:r w:rsidRPr="00711388">
              <w:rPr>
                <w:lang w:val="en-GB"/>
              </w:rPr>
              <w:t xml:space="preserve">Administrative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direct business</w:t>
            </w:r>
          </w:p>
        </w:tc>
        <w:tc>
          <w:tcPr>
            <w:tcW w:w="5757" w:type="dxa"/>
            <w:tcBorders>
              <w:top w:val="single" w:sz="2" w:space="0" w:color="auto"/>
              <w:left w:val="single" w:sz="2" w:space="0" w:color="auto"/>
              <w:bottom w:val="single" w:sz="2" w:space="0" w:color="auto"/>
              <w:right w:val="single" w:sz="2" w:space="0" w:color="auto"/>
            </w:tcBorders>
          </w:tcPr>
          <w:p w14:paraId="29EC7E91" w14:textId="77777777" w:rsidR="00144E0F" w:rsidRPr="00711388" w:rsidRDefault="00144E0F" w:rsidP="00877EC4">
            <w:pPr>
              <w:pStyle w:val="NormalLeft"/>
              <w:rPr>
                <w:lang w:val="en-GB"/>
              </w:rPr>
            </w:pPr>
            <w:r w:rsidRPr="00711388">
              <w:rPr>
                <w:lang w:val="en-GB"/>
              </w:rPr>
              <w:t xml:space="preserve">Administrative expenses incurred by the undertaking during the </w:t>
            </w:r>
            <w:r w:rsidR="00877EC4" w:rsidRPr="00711388">
              <w:rPr>
                <w:lang w:val="en-GB"/>
              </w:rPr>
              <w:t>reporting period</w:t>
            </w:r>
            <w:r w:rsidRPr="00711388">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70C05C3C" w14:textId="77777777" w:rsidR="00144E0F" w:rsidRPr="00711388" w:rsidRDefault="00144E0F" w:rsidP="00877EC4">
            <w:pPr>
              <w:pStyle w:val="NormalLeft"/>
              <w:rPr>
                <w:lang w:val="en-GB"/>
              </w:rPr>
            </w:pPr>
            <w:r w:rsidRPr="00711388">
              <w:rPr>
                <w:lang w:val="en-GB"/>
              </w:rPr>
              <w:t>The amount relates to the gross direct business.</w:t>
            </w:r>
          </w:p>
        </w:tc>
      </w:tr>
      <w:tr w:rsidR="00626033" w:rsidRPr="00711388" w14:paraId="44393A0F" w14:textId="77777777" w:rsidTr="00877EC4">
        <w:tc>
          <w:tcPr>
            <w:tcW w:w="1393" w:type="dxa"/>
            <w:tcBorders>
              <w:top w:val="single" w:sz="2" w:space="0" w:color="auto"/>
              <w:left w:val="single" w:sz="2" w:space="0" w:color="auto"/>
              <w:bottom w:val="single" w:sz="2" w:space="0" w:color="auto"/>
              <w:right w:val="single" w:sz="2" w:space="0" w:color="auto"/>
            </w:tcBorders>
          </w:tcPr>
          <w:p w14:paraId="647E9613" w14:textId="77777777" w:rsidR="00144E0F" w:rsidRPr="00711388" w:rsidRDefault="00144E0F" w:rsidP="00877EC4">
            <w:pPr>
              <w:pStyle w:val="NormalLeft"/>
              <w:rPr>
                <w:lang w:val="en-GB"/>
              </w:rPr>
            </w:pPr>
            <w:r w:rsidRPr="00711388">
              <w:rPr>
                <w:lang w:val="en-GB"/>
              </w:rPr>
              <w:t>C0010 to C0120/R0620</w:t>
            </w:r>
          </w:p>
        </w:tc>
        <w:tc>
          <w:tcPr>
            <w:tcW w:w="2136" w:type="dxa"/>
            <w:tcBorders>
              <w:top w:val="single" w:sz="2" w:space="0" w:color="auto"/>
              <w:left w:val="single" w:sz="2" w:space="0" w:color="auto"/>
              <w:bottom w:val="single" w:sz="2" w:space="0" w:color="auto"/>
              <w:right w:val="single" w:sz="2" w:space="0" w:color="auto"/>
            </w:tcBorders>
          </w:tcPr>
          <w:p w14:paraId="675034B6" w14:textId="3D490E7B" w:rsidR="00144E0F" w:rsidRPr="00711388" w:rsidRDefault="00144E0F" w:rsidP="00877EC4">
            <w:pPr>
              <w:pStyle w:val="NormalLeft"/>
              <w:rPr>
                <w:lang w:val="en-GB"/>
              </w:rPr>
            </w:pPr>
            <w:r w:rsidRPr="00711388">
              <w:rPr>
                <w:lang w:val="en-GB"/>
              </w:rPr>
              <w:t xml:space="preserve">Administrative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0B0313D8" w14:textId="77777777" w:rsidR="00144E0F" w:rsidRPr="00711388" w:rsidRDefault="00144E0F" w:rsidP="00877EC4">
            <w:pPr>
              <w:pStyle w:val="NormalLeft"/>
              <w:rPr>
                <w:lang w:val="en-GB"/>
              </w:rPr>
            </w:pPr>
            <w:r w:rsidRPr="00711388">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01D0443" w14:textId="77777777" w:rsidR="00144E0F" w:rsidRPr="00711388" w:rsidRDefault="00144E0F" w:rsidP="00877EC4">
            <w:pPr>
              <w:pStyle w:val="NormalLeft"/>
              <w:rPr>
                <w:lang w:val="en-GB"/>
              </w:rPr>
            </w:pPr>
            <w:r w:rsidRPr="00711388">
              <w:rPr>
                <w:lang w:val="en-GB"/>
              </w:rPr>
              <w:t>The amount relates to the gross proportional reinsurance accepted.</w:t>
            </w:r>
          </w:p>
        </w:tc>
      </w:tr>
      <w:tr w:rsidR="00626033" w:rsidRPr="00711388" w14:paraId="0FE34F34" w14:textId="77777777" w:rsidTr="00877EC4">
        <w:tc>
          <w:tcPr>
            <w:tcW w:w="1393" w:type="dxa"/>
            <w:tcBorders>
              <w:top w:val="single" w:sz="2" w:space="0" w:color="auto"/>
              <w:left w:val="single" w:sz="2" w:space="0" w:color="auto"/>
              <w:bottom w:val="single" w:sz="2" w:space="0" w:color="auto"/>
              <w:right w:val="single" w:sz="2" w:space="0" w:color="auto"/>
            </w:tcBorders>
          </w:tcPr>
          <w:p w14:paraId="6275225F" w14:textId="77777777" w:rsidR="00144E0F" w:rsidRPr="00711388" w:rsidRDefault="00144E0F" w:rsidP="00877EC4">
            <w:pPr>
              <w:pStyle w:val="NormalLeft"/>
              <w:rPr>
                <w:lang w:val="en-GB"/>
              </w:rPr>
            </w:pPr>
            <w:r w:rsidRPr="00711388">
              <w:rPr>
                <w:lang w:val="en-GB"/>
              </w:rPr>
              <w:t>C0130 to C0160/R0630</w:t>
            </w:r>
          </w:p>
        </w:tc>
        <w:tc>
          <w:tcPr>
            <w:tcW w:w="2136" w:type="dxa"/>
            <w:tcBorders>
              <w:top w:val="single" w:sz="2" w:space="0" w:color="auto"/>
              <w:left w:val="single" w:sz="2" w:space="0" w:color="auto"/>
              <w:bottom w:val="single" w:sz="2" w:space="0" w:color="auto"/>
              <w:right w:val="single" w:sz="2" w:space="0" w:color="auto"/>
            </w:tcBorders>
          </w:tcPr>
          <w:p w14:paraId="42B476F2" w14:textId="3BA37742" w:rsidR="00144E0F" w:rsidRPr="00711388" w:rsidRDefault="00144E0F" w:rsidP="00877EC4">
            <w:pPr>
              <w:pStyle w:val="NormalLeft"/>
              <w:rPr>
                <w:lang w:val="en-GB"/>
              </w:rPr>
            </w:pPr>
            <w:r w:rsidRPr="00711388">
              <w:rPr>
                <w:lang w:val="en-GB"/>
              </w:rPr>
              <w:t xml:space="preserve">Administrative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043F2FD" w14:textId="77777777" w:rsidR="00144E0F" w:rsidRPr="00711388" w:rsidRDefault="00144E0F" w:rsidP="00877EC4">
            <w:pPr>
              <w:pStyle w:val="NormalLeft"/>
              <w:rPr>
                <w:lang w:val="en-GB"/>
              </w:rPr>
            </w:pPr>
            <w:r w:rsidRPr="00711388">
              <w:rPr>
                <w:lang w:val="en-GB"/>
              </w:rPr>
              <w:t xml:space="preserve">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w:t>
            </w:r>
            <w:r w:rsidRPr="00711388">
              <w:rPr>
                <w:lang w:val="en-GB"/>
              </w:rPr>
              <w:lastRenderedPageBreak/>
              <w:t>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9CD9BEA" w14:textId="77777777" w:rsidR="00144E0F" w:rsidRPr="00711388" w:rsidRDefault="00144E0F" w:rsidP="00877EC4">
            <w:pPr>
              <w:pStyle w:val="NormalLeft"/>
              <w:rPr>
                <w:lang w:val="en-GB"/>
              </w:rPr>
            </w:pPr>
            <w:r w:rsidRPr="00711388">
              <w:rPr>
                <w:lang w:val="en-GB"/>
              </w:rPr>
              <w:t>The amount relates to the gross non proportional reinsurance accepted.</w:t>
            </w:r>
          </w:p>
        </w:tc>
      </w:tr>
      <w:tr w:rsidR="00626033" w:rsidRPr="00711388" w14:paraId="57DAEA75" w14:textId="77777777" w:rsidTr="00877EC4">
        <w:tc>
          <w:tcPr>
            <w:tcW w:w="1393" w:type="dxa"/>
            <w:tcBorders>
              <w:top w:val="single" w:sz="2" w:space="0" w:color="auto"/>
              <w:left w:val="single" w:sz="2" w:space="0" w:color="auto"/>
              <w:bottom w:val="single" w:sz="2" w:space="0" w:color="auto"/>
              <w:right w:val="single" w:sz="2" w:space="0" w:color="auto"/>
            </w:tcBorders>
          </w:tcPr>
          <w:p w14:paraId="1E6246A6" w14:textId="77777777" w:rsidR="00144E0F" w:rsidRPr="00711388" w:rsidRDefault="00144E0F" w:rsidP="00877EC4">
            <w:pPr>
              <w:pStyle w:val="NormalLeft"/>
              <w:rPr>
                <w:lang w:val="en-GB"/>
              </w:rPr>
            </w:pPr>
            <w:r w:rsidRPr="00711388">
              <w:rPr>
                <w:lang w:val="en-GB"/>
              </w:rPr>
              <w:lastRenderedPageBreak/>
              <w:t>C0010 to C0160/R0640</w:t>
            </w:r>
          </w:p>
        </w:tc>
        <w:tc>
          <w:tcPr>
            <w:tcW w:w="2136" w:type="dxa"/>
            <w:tcBorders>
              <w:top w:val="single" w:sz="2" w:space="0" w:color="auto"/>
              <w:left w:val="single" w:sz="2" w:space="0" w:color="auto"/>
              <w:bottom w:val="single" w:sz="2" w:space="0" w:color="auto"/>
              <w:right w:val="single" w:sz="2" w:space="0" w:color="auto"/>
            </w:tcBorders>
          </w:tcPr>
          <w:p w14:paraId="3B3D1018" w14:textId="1F28CAA9" w:rsidR="00144E0F" w:rsidRPr="00711388" w:rsidRDefault="00144E0F" w:rsidP="00877EC4">
            <w:pPr>
              <w:pStyle w:val="NormalLeft"/>
              <w:rPr>
                <w:lang w:val="en-GB"/>
              </w:rPr>
            </w:pPr>
            <w:r w:rsidRPr="00711388">
              <w:rPr>
                <w:lang w:val="en-GB"/>
              </w:rPr>
              <w:t xml:space="preserve">Administrative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309F2EA1" w14:textId="77777777" w:rsidR="00144E0F" w:rsidRPr="00711388" w:rsidRDefault="00144E0F" w:rsidP="00877EC4">
            <w:pPr>
              <w:pStyle w:val="NormalLeft"/>
              <w:rPr>
                <w:lang w:val="en-GB"/>
              </w:rPr>
            </w:pPr>
            <w:r w:rsidRPr="00711388">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5CC9C05" w14:textId="77777777" w:rsidR="00144E0F" w:rsidRPr="00711388" w:rsidRDefault="00144E0F" w:rsidP="00877EC4">
            <w:pPr>
              <w:pStyle w:val="NormalLeft"/>
              <w:rPr>
                <w:lang w:val="en-GB"/>
              </w:rPr>
            </w:pPr>
            <w:r w:rsidRPr="00711388">
              <w:rPr>
                <w:lang w:val="en-GB"/>
              </w:rPr>
              <w:t>The amount relates to the reinsurer's share.</w:t>
            </w:r>
          </w:p>
          <w:p w14:paraId="758A5B3B" w14:textId="77777777" w:rsidR="00144E0F" w:rsidRPr="00711388" w:rsidRDefault="00144E0F" w:rsidP="00877EC4">
            <w:pPr>
              <w:pStyle w:val="NormalLeft"/>
              <w:rPr>
                <w:lang w:val="en-GB"/>
              </w:rPr>
            </w:pPr>
            <w:r w:rsidRPr="00711388">
              <w:rPr>
                <w:lang w:val="en-GB"/>
              </w:rPr>
              <w:t>Reinsurers' share shall by default be allocated by type of expenses, if not possible shall be reported as acquisition expenses.</w:t>
            </w:r>
          </w:p>
        </w:tc>
      </w:tr>
      <w:tr w:rsidR="00626033" w:rsidRPr="00711388" w14:paraId="13CE30E0" w14:textId="77777777" w:rsidTr="00877EC4">
        <w:tc>
          <w:tcPr>
            <w:tcW w:w="1393" w:type="dxa"/>
            <w:tcBorders>
              <w:top w:val="single" w:sz="2" w:space="0" w:color="auto"/>
              <w:left w:val="single" w:sz="2" w:space="0" w:color="auto"/>
              <w:bottom w:val="single" w:sz="2" w:space="0" w:color="auto"/>
              <w:right w:val="single" w:sz="2" w:space="0" w:color="auto"/>
            </w:tcBorders>
          </w:tcPr>
          <w:p w14:paraId="04616672" w14:textId="77777777" w:rsidR="00144E0F" w:rsidRPr="00711388" w:rsidRDefault="00144E0F" w:rsidP="00877EC4">
            <w:pPr>
              <w:pStyle w:val="NormalLeft"/>
              <w:rPr>
                <w:lang w:val="en-GB"/>
              </w:rPr>
            </w:pPr>
            <w:r w:rsidRPr="00711388">
              <w:rPr>
                <w:lang w:val="en-GB"/>
              </w:rPr>
              <w:t>C0010 to C0160/R0700</w:t>
            </w:r>
          </w:p>
        </w:tc>
        <w:tc>
          <w:tcPr>
            <w:tcW w:w="2136" w:type="dxa"/>
            <w:tcBorders>
              <w:top w:val="single" w:sz="2" w:space="0" w:color="auto"/>
              <w:left w:val="single" w:sz="2" w:space="0" w:color="auto"/>
              <w:bottom w:val="single" w:sz="2" w:space="0" w:color="auto"/>
              <w:right w:val="single" w:sz="2" w:space="0" w:color="auto"/>
            </w:tcBorders>
          </w:tcPr>
          <w:p w14:paraId="27A3D205" w14:textId="668F6A3E" w:rsidR="00144E0F" w:rsidRPr="00711388" w:rsidRDefault="00144E0F" w:rsidP="00877EC4">
            <w:pPr>
              <w:pStyle w:val="NormalLeft"/>
              <w:rPr>
                <w:lang w:val="en-GB"/>
              </w:rPr>
            </w:pPr>
            <w:r w:rsidRPr="00711388">
              <w:rPr>
                <w:lang w:val="en-GB"/>
              </w:rPr>
              <w:t xml:space="preserve">Administrative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52BCE2E8" w14:textId="77777777" w:rsidR="00144E0F" w:rsidRPr="00711388" w:rsidRDefault="00144E0F" w:rsidP="00877EC4">
            <w:pPr>
              <w:pStyle w:val="NormalLeft"/>
              <w:rPr>
                <w:lang w:val="en-GB"/>
              </w:rPr>
            </w:pPr>
            <w:r w:rsidRPr="00711388">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359B6FF" w14:textId="77777777" w:rsidR="00144E0F" w:rsidRPr="00711388" w:rsidRDefault="00144E0F" w:rsidP="00877EC4">
            <w:pPr>
              <w:pStyle w:val="NormalLeft"/>
              <w:rPr>
                <w:lang w:val="en-GB"/>
              </w:rPr>
            </w:pPr>
            <w:r w:rsidRPr="00711388">
              <w:rPr>
                <w:lang w:val="en-GB"/>
              </w:rPr>
              <w:t>The net administrative expenses represent the sum of the direct business and the accepted reinsurance business reduced by the amount ceded to reinsurance undertakings.</w:t>
            </w:r>
          </w:p>
        </w:tc>
      </w:tr>
      <w:tr w:rsidR="00626033" w:rsidRPr="00711388" w14:paraId="3B12F0F5" w14:textId="77777777" w:rsidTr="00877EC4">
        <w:tc>
          <w:tcPr>
            <w:tcW w:w="1393" w:type="dxa"/>
            <w:tcBorders>
              <w:top w:val="single" w:sz="2" w:space="0" w:color="auto"/>
              <w:left w:val="single" w:sz="2" w:space="0" w:color="auto"/>
              <w:bottom w:val="single" w:sz="2" w:space="0" w:color="auto"/>
              <w:right w:val="single" w:sz="2" w:space="0" w:color="auto"/>
            </w:tcBorders>
          </w:tcPr>
          <w:p w14:paraId="6835CBDA" w14:textId="77777777" w:rsidR="00144E0F" w:rsidRPr="00711388" w:rsidRDefault="00144E0F" w:rsidP="00877EC4">
            <w:pPr>
              <w:pStyle w:val="NormalLeft"/>
              <w:rPr>
                <w:lang w:val="en-GB"/>
              </w:rPr>
            </w:pPr>
            <w:r w:rsidRPr="00711388">
              <w:rPr>
                <w:lang w:val="en-GB"/>
              </w:rPr>
              <w:lastRenderedPageBreak/>
              <w:t>C0010 to C0120/R0710</w:t>
            </w:r>
          </w:p>
        </w:tc>
        <w:tc>
          <w:tcPr>
            <w:tcW w:w="2136" w:type="dxa"/>
            <w:tcBorders>
              <w:top w:val="single" w:sz="2" w:space="0" w:color="auto"/>
              <w:left w:val="single" w:sz="2" w:space="0" w:color="auto"/>
              <w:bottom w:val="single" w:sz="2" w:space="0" w:color="auto"/>
              <w:right w:val="single" w:sz="2" w:space="0" w:color="auto"/>
            </w:tcBorders>
          </w:tcPr>
          <w:p w14:paraId="72DA5929" w14:textId="3268E2AE" w:rsidR="00144E0F" w:rsidRPr="00711388" w:rsidRDefault="00144E0F" w:rsidP="00877EC4">
            <w:pPr>
              <w:pStyle w:val="NormalLeft"/>
              <w:rPr>
                <w:lang w:val="en-GB"/>
              </w:rPr>
            </w:pPr>
            <w:r w:rsidRPr="00711388">
              <w:rPr>
                <w:lang w:val="en-GB"/>
              </w:rPr>
              <w:t xml:space="preserve">Investment management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direct business</w:t>
            </w:r>
          </w:p>
        </w:tc>
        <w:tc>
          <w:tcPr>
            <w:tcW w:w="5757" w:type="dxa"/>
            <w:tcBorders>
              <w:top w:val="single" w:sz="2" w:space="0" w:color="auto"/>
              <w:left w:val="single" w:sz="2" w:space="0" w:color="auto"/>
              <w:bottom w:val="single" w:sz="2" w:space="0" w:color="auto"/>
              <w:right w:val="single" w:sz="2" w:space="0" w:color="auto"/>
            </w:tcBorders>
          </w:tcPr>
          <w:p w14:paraId="3D9B7A79" w14:textId="5B70E270" w:rsidR="00144E0F" w:rsidRPr="00711388" w:rsidRDefault="00144E0F" w:rsidP="00877EC4">
            <w:pPr>
              <w:pStyle w:val="NormalLeft"/>
              <w:rPr>
                <w:lang w:val="en-GB"/>
              </w:rPr>
            </w:pPr>
            <w:r w:rsidRPr="00711388">
              <w:rPr>
                <w:lang w:val="en-GB"/>
              </w:rPr>
              <w:t xml:space="preserve">Investment management expenses are usually not allocated on a </w:t>
            </w:r>
            <w:r w:rsidR="00F45936" w:rsidRPr="00711388">
              <w:rPr>
                <w:lang w:val="en-GB"/>
              </w:rPr>
              <w:t>policy-by-policy</w:t>
            </w:r>
            <w:r w:rsidRPr="00711388">
              <w:rPr>
                <w:lang w:val="en-GB"/>
              </w:rPr>
              <w:t xml:space="preserve">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0B6421C" w14:textId="77777777" w:rsidR="00144E0F" w:rsidRPr="00711388" w:rsidRDefault="00144E0F" w:rsidP="00877EC4">
            <w:pPr>
              <w:pStyle w:val="NormalLeft"/>
              <w:rPr>
                <w:lang w:val="en-GB"/>
              </w:rPr>
            </w:pPr>
            <w:r w:rsidRPr="00711388">
              <w:rPr>
                <w:lang w:val="en-GB"/>
              </w:rPr>
              <w:t>The amount relates to the gross direct business.</w:t>
            </w:r>
          </w:p>
        </w:tc>
      </w:tr>
      <w:tr w:rsidR="00626033" w:rsidRPr="00711388" w14:paraId="672D4912" w14:textId="77777777" w:rsidTr="00877EC4">
        <w:tc>
          <w:tcPr>
            <w:tcW w:w="1393" w:type="dxa"/>
            <w:tcBorders>
              <w:top w:val="single" w:sz="2" w:space="0" w:color="auto"/>
              <w:left w:val="single" w:sz="2" w:space="0" w:color="auto"/>
              <w:bottom w:val="single" w:sz="2" w:space="0" w:color="auto"/>
              <w:right w:val="single" w:sz="2" w:space="0" w:color="auto"/>
            </w:tcBorders>
          </w:tcPr>
          <w:p w14:paraId="60B2B71A" w14:textId="77777777" w:rsidR="00144E0F" w:rsidRPr="00711388" w:rsidRDefault="00144E0F" w:rsidP="00877EC4">
            <w:pPr>
              <w:pStyle w:val="NormalLeft"/>
              <w:rPr>
                <w:lang w:val="en-GB"/>
              </w:rPr>
            </w:pPr>
            <w:r w:rsidRPr="00711388">
              <w:rPr>
                <w:lang w:val="en-GB"/>
              </w:rPr>
              <w:t>C0010 to C0120/R0720</w:t>
            </w:r>
          </w:p>
        </w:tc>
        <w:tc>
          <w:tcPr>
            <w:tcW w:w="2136" w:type="dxa"/>
            <w:tcBorders>
              <w:top w:val="single" w:sz="2" w:space="0" w:color="auto"/>
              <w:left w:val="single" w:sz="2" w:space="0" w:color="auto"/>
              <w:bottom w:val="single" w:sz="2" w:space="0" w:color="auto"/>
              <w:right w:val="single" w:sz="2" w:space="0" w:color="auto"/>
            </w:tcBorders>
          </w:tcPr>
          <w:p w14:paraId="432740F4" w14:textId="523C05C9" w:rsidR="00144E0F" w:rsidRPr="00711388" w:rsidRDefault="00144E0F" w:rsidP="00877EC4">
            <w:pPr>
              <w:pStyle w:val="NormalLeft"/>
              <w:rPr>
                <w:lang w:val="en-GB"/>
              </w:rPr>
            </w:pPr>
            <w:r w:rsidRPr="00711388">
              <w:rPr>
                <w:lang w:val="en-GB"/>
              </w:rPr>
              <w:t xml:space="preserve">Investment management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3F3A8AE" w14:textId="14ABBE2E" w:rsidR="00144E0F" w:rsidRPr="00711388" w:rsidRDefault="00144E0F" w:rsidP="00877EC4">
            <w:pPr>
              <w:pStyle w:val="NormalLeft"/>
              <w:rPr>
                <w:lang w:val="en-GB"/>
              </w:rPr>
            </w:pPr>
            <w:r w:rsidRPr="00711388">
              <w:rPr>
                <w:lang w:val="en-GB"/>
              </w:rPr>
              <w:t xml:space="preserve">Investment management expenses are usually not allocated on a </w:t>
            </w:r>
            <w:r w:rsidR="00F45936" w:rsidRPr="00711388">
              <w:rPr>
                <w:lang w:val="en-GB"/>
              </w:rPr>
              <w:t>policy-by-policy</w:t>
            </w:r>
            <w:r w:rsidRPr="00711388">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59B0576" w14:textId="77777777" w:rsidR="00144E0F" w:rsidRPr="00711388" w:rsidRDefault="00144E0F" w:rsidP="00877EC4">
            <w:pPr>
              <w:pStyle w:val="NormalLeft"/>
              <w:rPr>
                <w:lang w:val="en-GB"/>
              </w:rPr>
            </w:pPr>
            <w:r w:rsidRPr="00711388">
              <w:rPr>
                <w:lang w:val="en-GB"/>
              </w:rPr>
              <w:t>The amount relates to the gross proportional reinsurance accepted.</w:t>
            </w:r>
          </w:p>
        </w:tc>
      </w:tr>
      <w:tr w:rsidR="00626033" w:rsidRPr="00711388" w14:paraId="5590E857" w14:textId="77777777" w:rsidTr="00877EC4">
        <w:tc>
          <w:tcPr>
            <w:tcW w:w="1393" w:type="dxa"/>
            <w:tcBorders>
              <w:top w:val="single" w:sz="2" w:space="0" w:color="auto"/>
              <w:left w:val="single" w:sz="2" w:space="0" w:color="auto"/>
              <w:bottom w:val="single" w:sz="2" w:space="0" w:color="auto"/>
              <w:right w:val="single" w:sz="2" w:space="0" w:color="auto"/>
            </w:tcBorders>
          </w:tcPr>
          <w:p w14:paraId="4F592323" w14:textId="77777777" w:rsidR="00144E0F" w:rsidRPr="00711388" w:rsidRDefault="00144E0F" w:rsidP="00877EC4">
            <w:pPr>
              <w:pStyle w:val="NormalLeft"/>
              <w:rPr>
                <w:lang w:val="en-GB"/>
              </w:rPr>
            </w:pPr>
            <w:r w:rsidRPr="00711388">
              <w:rPr>
                <w:lang w:val="en-GB"/>
              </w:rPr>
              <w:t>C0130 to C0160/R0730</w:t>
            </w:r>
          </w:p>
        </w:tc>
        <w:tc>
          <w:tcPr>
            <w:tcW w:w="2136" w:type="dxa"/>
            <w:tcBorders>
              <w:top w:val="single" w:sz="2" w:space="0" w:color="auto"/>
              <w:left w:val="single" w:sz="2" w:space="0" w:color="auto"/>
              <w:bottom w:val="single" w:sz="2" w:space="0" w:color="auto"/>
              <w:right w:val="single" w:sz="2" w:space="0" w:color="auto"/>
            </w:tcBorders>
          </w:tcPr>
          <w:p w14:paraId="29A5C943" w14:textId="62953712" w:rsidR="00144E0F" w:rsidRPr="00711388" w:rsidRDefault="00144E0F" w:rsidP="00877EC4">
            <w:pPr>
              <w:pStyle w:val="NormalLeft"/>
              <w:rPr>
                <w:lang w:val="en-GB"/>
              </w:rPr>
            </w:pPr>
            <w:r w:rsidRPr="00711388">
              <w:rPr>
                <w:lang w:val="en-GB"/>
              </w:rPr>
              <w:t xml:space="preserve">Investment management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826D71F" w14:textId="1BAB95DF" w:rsidR="00144E0F" w:rsidRPr="00711388" w:rsidRDefault="00144E0F" w:rsidP="00877EC4">
            <w:pPr>
              <w:pStyle w:val="NormalLeft"/>
              <w:rPr>
                <w:lang w:val="en-GB"/>
              </w:rPr>
            </w:pPr>
            <w:r w:rsidRPr="00711388">
              <w:rPr>
                <w:lang w:val="en-GB"/>
              </w:rPr>
              <w:t xml:space="preserve">Investment management expenses are usually not allocated on a </w:t>
            </w:r>
            <w:r w:rsidR="00F45936" w:rsidRPr="00711388">
              <w:rPr>
                <w:lang w:val="en-GB"/>
              </w:rPr>
              <w:t>policy-by-policy</w:t>
            </w:r>
            <w:r w:rsidRPr="00711388">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65179A8C" w14:textId="77777777" w:rsidR="00144E0F" w:rsidRPr="00711388" w:rsidRDefault="00144E0F" w:rsidP="00877EC4">
            <w:pPr>
              <w:pStyle w:val="NormalLeft"/>
              <w:rPr>
                <w:lang w:val="en-GB"/>
              </w:rPr>
            </w:pPr>
            <w:r w:rsidRPr="00711388">
              <w:rPr>
                <w:lang w:val="en-GB"/>
              </w:rPr>
              <w:t>The amount relates to the gross non proportional reinsurance accepted.</w:t>
            </w:r>
          </w:p>
        </w:tc>
      </w:tr>
      <w:tr w:rsidR="00626033" w:rsidRPr="00711388" w14:paraId="66CBE513" w14:textId="77777777" w:rsidTr="00877EC4">
        <w:tc>
          <w:tcPr>
            <w:tcW w:w="1393" w:type="dxa"/>
            <w:tcBorders>
              <w:top w:val="single" w:sz="2" w:space="0" w:color="auto"/>
              <w:left w:val="single" w:sz="2" w:space="0" w:color="auto"/>
              <w:bottom w:val="single" w:sz="2" w:space="0" w:color="auto"/>
              <w:right w:val="single" w:sz="2" w:space="0" w:color="auto"/>
            </w:tcBorders>
          </w:tcPr>
          <w:p w14:paraId="332E38A2" w14:textId="77777777" w:rsidR="00144E0F" w:rsidRPr="00711388" w:rsidRDefault="00144E0F" w:rsidP="00877EC4">
            <w:pPr>
              <w:pStyle w:val="NormalLeft"/>
              <w:rPr>
                <w:lang w:val="en-GB"/>
              </w:rPr>
            </w:pPr>
            <w:r w:rsidRPr="00711388">
              <w:rPr>
                <w:lang w:val="en-GB"/>
              </w:rPr>
              <w:t>C0010 to C0160/R0740</w:t>
            </w:r>
          </w:p>
        </w:tc>
        <w:tc>
          <w:tcPr>
            <w:tcW w:w="2136" w:type="dxa"/>
            <w:tcBorders>
              <w:top w:val="single" w:sz="2" w:space="0" w:color="auto"/>
              <w:left w:val="single" w:sz="2" w:space="0" w:color="auto"/>
              <w:bottom w:val="single" w:sz="2" w:space="0" w:color="auto"/>
              <w:right w:val="single" w:sz="2" w:space="0" w:color="auto"/>
            </w:tcBorders>
          </w:tcPr>
          <w:p w14:paraId="0F3F6F54" w14:textId="5C7F758A" w:rsidR="00144E0F" w:rsidRPr="00711388" w:rsidRDefault="00144E0F" w:rsidP="00877EC4">
            <w:pPr>
              <w:pStyle w:val="NormalLeft"/>
              <w:rPr>
                <w:lang w:val="en-GB"/>
              </w:rPr>
            </w:pPr>
            <w:r w:rsidRPr="00711388">
              <w:rPr>
                <w:lang w:val="en-GB"/>
              </w:rPr>
              <w:t>In</w:t>
            </w:r>
            <w:r w:rsidR="00D13035" w:rsidRPr="00711388">
              <w:rPr>
                <w:lang w:val="en-GB"/>
              </w:rPr>
              <w:t xml:space="preserve">vestment management expenses </w:t>
            </w:r>
            <w:r w:rsidR="00845F43" w:rsidRPr="00711388">
              <w:rPr>
                <w:lang w:val="en-GB"/>
              </w:rPr>
              <w:t>-</w:t>
            </w:r>
            <w:r w:rsidR="00D13035" w:rsidRPr="00711388">
              <w:rPr>
                <w:lang w:val="en-GB"/>
              </w:rPr>
              <w:t xml:space="preserve"> R</w:t>
            </w:r>
            <w:r w:rsidRPr="00711388">
              <w:rPr>
                <w:lang w:val="en-GB"/>
              </w:rPr>
              <w:t>einsurers' share</w:t>
            </w:r>
          </w:p>
        </w:tc>
        <w:tc>
          <w:tcPr>
            <w:tcW w:w="5757" w:type="dxa"/>
            <w:tcBorders>
              <w:top w:val="single" w:sz="2" w:space="0" w:color="auto"/>
              <w:left w:val="single" w:sz="2" w:space="0" w:color="auto"/>
              <w:bottom w:val="single" w:sz="2" w:space="0" w:color="auto"/>
              <w:right w:val="single" w:sz="2" w:space="0" w:color="auto"/>
            </w:tcBorders>
          </w:tcPr>
          <w:p w14:paraId="0F9EA024" w14:textId="20A15777" w:rsidR="00144E0F" w:rsidRPr="00711388" w:rsidRDefault="00144E0F" w:rsidP="00877EC4">
            <w:pPr>
              <w:pStyle w:val="NormalLeft"/>
              <w:rPr>
                <w:lang w:val="en-GB"/>
              </w:rPr>
            </w:pPr>
            <w:r w:rsidRPr="00711388">
              <w:rPr>
                <w:lang w:val="en-GB"/>
              </w:rPr>
              <w:t xml:space="preserve">Investment management expenses are usually not allocated on a </w:t>
            </w:r>
            <w:r w:rsidR="00F45936" w:rsidRPr="00711388">
              <w:rPr>
                <w:lang w:val="en-GB"/>
              </w:rPr>
              <w:t>policy-by-policy</w:t>
            </w:r>
            <w:r w:rsidRPr="00711388">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53724883" w14:textId="77777777" w:rsidR="00144E0F" w:rsidRPr="00711388" w:rsidRDefault="00144E0F" w:rsidP="00877EC4">
            <w:pPr>
              <w:pStyle w:val="NormalLeft"/>
              <w:rPr>
                <w:lang w:val="en-GB"/>
              </w:rPr>
            </w:pPr>
            <w:r w:rsidRPr="00711388">
              <w:rPr>
                <w:lang w:val="en-GB"/>
              </w:rPr>
              <w:t>The amount relates to the reinsurers' share.</w:t>
            </w:r>
          </w:p>
          <w:p w14:paraId="6254B5B6" w14:textId="77777777" w:rsidR="00144E0F" w:rsidRPr="00711388" w:rsidRDefault="00144E0F" w:rsidP="00877EC4">
            <w:pPr>
              <w:pStyle w:val="NormalLeft"/>
              <w:rPr>
                <w:lang w:val="en-GB"/>
              </w:rPr>
            </w:pPr>
            <w:r w:rsidRPr="00711388">
              <w:rPr>
                <w:lang w:val="en-GB"/>
              </w:rPr>
              <w:lastRenderedPageBreak/>
              <w:t>Reinsurers' share shall by default be allocated by type of expenses, if not possible shall be reported as acquisition expenses.</w:t>
            </w:r>
          </w:p>
        </w:tc>
      </w:tr>
      <w:tr w:rsidR="00626033" w:rsidRPr="00711388" w14:paraId="694158AA" w14:textId="77777777" w:rsidTr="00877EC4">
        <w:tc>
          <w:tcPr>
            <w:tcW w:w="1393" w:type="dxa"/>
            <w:tcBorders>
              <w:top w:val="single" w:sz="2" w:space="0" w:color="auto"/>
              <w:left w:val="single" w:sz="2" w:space="0" w:color="auto"/>
              <w:bottom w:val="single" w:sz="2" w:space="0" w:color="auto"/>
              <w:right w:val="single" w:sz="2" w:space="0" w:color="auto"/>
            </w:tcBorders>
          </w:tcPr>
          <w:p w14:paraId="37200190" w14:textId="77777777" w:rsidR="00144E0F" w:rsidRPr="00711388" w:rsidRDefault="00144E0F" w:rsidP="00877EC4">
            <w:pPr>
              <w:pStyle w:val="NormalLeft"/>
              <w:rPr>
                <w:lang w:val="en-GB"/>
              </w:rPr>
            </w:pPr>
            <w:r w:rsidRPr="00711388">
              <w:rPr>
                <w:lang w:val="en-GB"/>
              </w:rPr>
              <w:lastRenderedPageBreak/>
              <w:t>C0010 to C0160/R0800</w:t>
            </w:r>
          </w:p>
        </w:tc>
        <w:tc>
          <w:tcPr>
            <w:tcW w:w="2136" w:type="dxa"/>
            <w:tcBorders>
              <w:top w:val="single" w:sz="2" w:space="0" w:color="auto"/>
              <w:left w:val="single" w:sz="2" w:space="0" w:color="auto"/>
              <w:bottom w:val="single" w:sz="2" w:space="0" w:color="auto"/>
              <w:right w:val="single" w:sz="2" w:space="0" w:color="auto"/>
            </w:tcBorders>
          </w:tcPr>
          <w:p w14:paraId="61E8CE39" w14:textId="7989D453" w:rsidR="00144E0F" w:rsidRPr="00711388" w:rsidRDefault="00144E0F" w:rsidP="00877EC4">
            <w:pPr>
              <w:pStyle w:val="NormalLeft"/>
              <w:rPr>
                <w:lang w:val="en-GB"/>
              </w:rPr>
            </w:pPr>
            <w:r w:rsidRPr="00711388">
              <w:rPr>
                <w:lang w:val="en-GB"/>
              </w:rPr>
              <w:t xml:space="preserve">Investment management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3B3C438A" w14:textId="68A546B2" w:rsidR="00144E0F" w:rsidRPr="00711388" w:rsidRDefault="00144E0F" w:rsidP="00877EC4">
            <w:pPr>
              <w:pStyle w:val="NormalLeft"/>
              <w:rPr>
                <w:lang w:val="en-GB"/>
              </w:rPr>
            </w:pPr>
            <w:r w:rsidRPr="00711388">
              <w:rPr>
                <w:lang w:val="en-GB"/>
              </w:rPr>
              <w:t xml:space="preserve">Investment management expenses are usually not allocated on a </w:t>
            </w:r>
            <w:r w:rsidR="00F45936" w:rsidRPr="00711388">
              <w:rPr>
                <w:lang w:val="en-GB"/>
              </w:rPr>
              <w:t>policy-by-policy</w:t>
            </w:r>
            <w:r w:rsidRPr="00711388">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1F7CF04" w14:textId="77777777" w:rsidR="00144E0F" w:rsidRPr="00711388" w:rsidRDefault="00144E0F" w:rsidP="00877EC4">
            <w:pPr>
              <w:pStyle w:val="NormalLeft"/>
              <w:rPr>
                <w:lang w:val="en-GB"/>
              </w:rPr>
            </w:pPr>
            <w:r w:rsidRPr="00711388">
              <w:rPr>
                <w:lang w:val="en-GB"/>
              </w:rPr>
              <w:t>The amount relates to the net investment management expenses.</w:t>
            </w:r>
          </w:p>
          <w:p w14:paraId="6ACD83AC" w14:textId="77777777" w:rsidR="00144E0F" w:rsidRPr="00711388" w:rsidRDefault="00144E0F" w:rsidP="00877EC4">
            <w:pPr>
              <w:pStyle w:val="NormalLeft"/>
              <w:rPr>
                <w:lang w:val="en-GB"/>
              </w:rPr>
            </w:pPr>
            <w:r w:rsidRPr="00711388">
              <w:rPr>
                <w:lang w:val="en-GB"/>
              </w:rPr>
              <w:t>The net investment management expenses represent the sum of the direct business and the accepted reinsurance business reduced by the amount ceded to reinsurance undertakings.</w:t>
            </w:r>
          </w:p>
        </w:tc>
      </w:tr>
      <w:tr w:rsidR="00626033" w:rsidRPr="00711388" w14:paraId="4555E416" w14:textId="77777777" w:rsidTr="00877EC4">
        <w:tc>
          <w:tcPr>
            <w:tcW w:w="1393" w:type="dxa"/>
            <w:tcBorders>
              <w:top w:val="single" w:sz="2" w:space="0" w:color="auto"/>
              <w:left w:val="single" w:sz="2" w:space="0" w:color="auto"/>
              <w:bottom w:val="single" w:sz="2" w:space="0" w:color="auto"/>
              <w:right w:val="single" w:sz="2" w:space="0" w:color="auto"/>
            </w:tcBorders>
          </w:tcPr>
          <w:p w14:paraId="0AF36347" w14:textId="77777777" w:rsidR="00144E0F" w:rsidRPr="00711388" w:rsidRDefault="00144E0F" w:rsidP="00877EC4">
            <w:pPr>
              <w:pStyle w:val="NormalLeft"/>
              <w:rPr>
                <w:lang w:val="en-GB"/>
              </w:rPr>
            </w:pPr>
            <w:r w:rsidRPr="00711388">
              <w:rPr>
                <w:lang w:val="en-GB"/>
              </w:rPr>
              <w:t>C0010 to C0120/R0810</w:t>
            </w:r>
          </w:p>
        </w:tc>
        <w:tc>
          <w:tcPr>
            <w:tcW w:w="2136" w:type="dxa"/>
            <w:tcBorders>
              <w:top w:val="single" w:sz="2" w:space="0" w:color="auto"/>
              <w:left w:val="single" w:sz="2" w:space="0" w:color="auto"/>
              <w:bottom w:val="single" w:sz="2" w:space="0" w:color="auto"/>
              <w:right w:val="single" w:sz="2" w:space="0" w:color="auto"/>
            </w:tcBorders>
          </w:tcPr>
          <w:p w14:paraId="36345563" w14:textId="2E5E5DBF" w:rsidR="00144E0F" w:rsidRPr="00711388" w:rsidRDefault="00144E0F" w:rsidP="00877EC4">
            <w:pPr>
              <w:pStyle w:val="NormalLeft"/>
              <w:rPr>
                <w:lang w:val="en-GB"/>
              </w:rPr>
            </w:pPr>
            <w:r w:rsidRPr="00711388">
              <w:rPr>
                <w:lang w:val="en-GB"/>
              </w:rPr>
              <w:t>Claims management expenses</w:t>
            </w:r>
            <w:r w:rsidR="00711388" w:rsidRPr="00711388">
              <w:rPr>
                <w:lang w:val="en-GB"/>
              </w:rPr>
              <w:t>-</w:t>
            </w:r>
            <w:r w:rsidRPr="00711388">
              <w:rPr>
                <w:lang w:val="en-GB"/>
              </w:rPr>
              <w:t xml:space="preserve"> Gross </w:t>
            </w:r>
            <w:r w:rsidR="00845F43" w:rsidRPr="00711388">
              <w:rPr>
                <w:lang w:val="en-GB"/>
              </w:rPr>
              <w:t>-</w:t>
            </w:r>
            <w:r w:rsidRPr="00711388">
              <w:rPr>
                <w:lang w:val="en-GB"/>
              </w:rPr>
              <w:t xml:space="preserve"> direct business</w:t>
            </w:r>
          </w:p>
        </w:tc>
        <w:tc>
          <w:tcPr>
            <w:tcW w:w="5757" w:type="dxa"/>
            <w:tcBorders>
              <w:top w:val="single" w:sz="2" w:space="0" w:color="auto"/>
              <w:left w:val="single" w:sz="2" w:space="0" w:color="auto"/>
              <w:bottom w:val="single" w:sz="2" w:space="0" w:color="auto"/>
              <w:right w:val="single" w:sz="2" w:space="0" w:color="auto"/>
            </w:tcBorders>
          </w:tcPr>
          <w:p w14:paraId="10BC9275" w14:textId="77777777" w:rsidR="00144E0F" w:rsidRPr="00711388" w:rsidRDefault="00144E0F" w:rsidP="00877EC4">
            <w:pPr>
              <w:pStyle w:val="NormalLeft"/>
              <w:rPr>
                <w:lang w:val="en-GB"/>
              </w:rPr>
            </w:pPr>
            <w:r w:rsidRPr="00711388">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D4B3DAA" w14:textId="77777777" w:rsidR="00144E0F" w:rsidRPr="00711388" w:rsidRDefault="00144E0F" w:rsidP="00877EC4">
            <w:pPr>
              <w:pStyle w:val="NormalLeft"/>
              <w:rPr>
                <w:lang w:val="en-GB"/>
              </w:rPr>
            </w:pPr>
            <w:r w:rsidRPr="00711388">
              <w:rPr>
                <w:lang w:val="en-GB"/>
              </w:rPr>
              <w:t>The amount relates to the gross direct business.</w:t>
            </w:r>
          </w:p>
          <w:p w14:paraId="3A896E36" w14:textId="3E1065B1" w:rsidR="00144E0F" w:rsidRPr="00711388" w:rsidRDefault="00144E0F" w:rsidP="00877EC4">
            <w:pPr>
              <w:pStyle w:val="NormalLeft"/>
              <w:rPr>
                <w:lang w:val="en-GB"/>
              </w:rPr>
            </w:pPr>
            <w:commentRangeStart w:id="588"/>
            <w:r w:rsidRPr="00711388">
              <w:rPr>
                <w:lang w:val="en-GB"/>
              </w:rPr>
              <w:t xml:space="preserve">This shall </w:t>
            </w:r>
            <w:commentRangeEnd w:id="588"/>
            <w:r w:rsidR="001E5A2D" w:rsidRPr="00711388">
              <w:rPr>
                <w:rStyle w:val="CommentReference"/>
                <w:lang w:val="en-GB"/>
              </w:rPr>
              <w:commentReference w:id="588"/>
            </w:r>
            <w:r w:rsidRPr="00711388">
              <w:rPr>
                <w:lang w:val="en-GB"/>
              </w:rPr>
              <w:t xml:space="preserve">include the movement in </w:t>
            </w:r>
            <w:ins w:id="589" w:author="Author">
              <w:r w:rsidR="001E5A2D" w:rsidRPr="00711388">
                <w:rPr>
                  <w:color w:val="FF0000"/>
                  <w:lang w:val="en-GB"/>
                </w:rPr>
                <w:t xml:space="preserve">claims </w:t>
              </w:r>
            </w:ins>
            <w:r w:rsidRPr="00711388">
              <w:rPr>
                <w:lang w:val="en-GB"/>
              </w:rPr>
              <w:t>provision</w:t>
            </w:r>
            <w:del w:id="590" w:author="Author">
              <w:r w:rsidRPr="00711388" w:rsidDel="001E5A2D">
                <w:rPr>
                  <w:lang w:val="en-GB"/>
                </w:rPr>
                <w:delText>s</w:delText>
              </w:r>
            </w:del>
            <w:ins w:id="591" w:author="Author">
              <w:r w:rsidR="001E5A2D" w:rsidRPr="00711388">
                <w:rPr>
                  <w:lang w:val="en-GB"/>
                </w:rPr>
                <w:t xml:space="preserve"> related to</w:t>
              </w:r>
            </w:ins>
            <w:del w:id="592" w:author="Author">
              <w:r w:rsidRPr="00711388" w:rsidDel="003323F0">
                <w:rPr>
                  <w:lang w:val="en-GB"/>
                </w:rPr>
                <w:delText xml:space="preserve"> </w:delText>
              </w:r>
            </w:del>
            <w:ins w:id="593" w:author="Author">
              <w:r w:rsidR="003323F0">
                <w:rPr>
                  <w:lang w:val="en-GB"/>
                </w:rPr>
                <w:t xml:space="preserve"> </w:t>
              </w:r>
            </w:ins>
            <w:del w:id="594" w:author="Author">
              <w:r w:rsidRPr="00711388" w:rsidDel="001E5A2D">
                <w:rPr>
                  <w:lang w:val="en-GB"/>
                </w:rPr>
                <w:delText>in</w:delText>
              </w:r>
              <w:r w:rsidRPr="00711388">
                <w:rPr>
                  <w:lang w:val="en-GB"/>
                </w:rPr>
                <w:delText xml:space="preserve"> </w:delText>
              </w:r>
            </w:del>
            <w:r w:rsidRPr="00711388">
              <w:rPr>
                <w:lang w:val="en-GB"/>
              </w:rPr>
              <w:t>claims management expenses.</w:t>
            </w:r>
          </w:p>
        </w:tc>
      </w:tr>
      <w:tr w:rsidR="00626033" w:rsidRPr="00711388" w14:paraId="166EAB77" w14:textId="77777777" w:rsidTr="00877EC4">
        <w:tc>
          <w:tcPr>
            <w:tcW w:w="1393" w:type="dxa"/>
            <w:tcBorders>
              <w:top w:val="single" w:sz="2" w:space="0" w:color="auto"/>
              <w:left w:val="single" w:sz="2" w:space="0" w:color="auto"/>
              <w:bottom w:val="single" w:sz="2" w:space="0" w:color="auto"/>
              <w:right w:val="single" w:sz="2" w:space="0" w:color="auto"/>
            </w:tcBorders>
          </w:tcPr>
          <w:p w14:paraId="0B1BEB00" w14:textId="77777777" w:rsidR="00144E0F" w:rsidRPr="00711388" w:rsidRDefault="00144E0F" w:rsidP="00877EC4">
            <w:pPr>
              <w:pStyle w:val="NormalLeft"/>
              <w:rPr>
                <w:lang w:val="en-GB"/>
              </w:rPr>
            </w:pPr>
            <w:r w:rsidRPr="00711388">
              <w:rPr>
                <w:lang w:val="en-GB"/>
              </w:rPr>
              <w:t>C0010 to C0120/R0820</w:t>
            </w:r>
          </w:p>
        </w:tc>
        <w:tc>
          <w:tcPr>
            <w:tcW w:w="2136" w:type="dxa"/>
            <w:tcBorders>
              <w:top w:val="single" w:sz="2" w:space="0" w:color="auto"/>
              <w:left w:val="single" w:sz="2" w:space="0" w:color="auto"/>
              <w:bottom w:val="single" w:sz="2" w:space="0" w:color="auto"/>
              <w:right w:val="single" w:sz="2" w:space="0" w:color="auto"/>
            </w:tcBorders>
          </w:tcPr>
          <w:p w14:paraId="49130BA8" w14:textId="2E209837" w:rsidR="00144E0F" w:rsidRPr="00711388" w:rsidRDefault="00144E0F" w:rsidP="00877EC4">
            <w:pPr>
              <w:pStyle w:val="NormalLeft"/>
              <w:rPr>
                <w:lang w:val="en-GB"/>
              </w:rPr>
            </w:pPr>
            <w:r w:rsidRPr="00711388">
              <w:rPr>
                <w:lang w:val="en-GB"/>
              </w:rPr>
              <w:t xml:space="preserve">Claims management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AB30FC2" w14:textId="77777777" w:rsidR="00144E0F" w:rsidRPr="00711388" w:rsidRDefault="00144E0F" w:rsidP="00877EC4">
            <w:pPr>
              <w:pStyle w:val="NormalLeft"/>
              <w:rPr>
                <w:lang w:val="en-GB"/>
              </w:rPr>
            </w:pPr>
            <w:r w:rsidRPr="00711388">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42707C9D" w14:textId="77777777" w:rsidR="00144E0F" w:rsidRPr="00711388" w:rsidRDefault="00144E0F" w:rsidP="00877EC4">
            <w:pPr>
              <w:pStyle w:val="NormalLeft"/>
              <w:rPr>
                <w:lang w:val="en-GB"/>
              </w:rPr>
            </w:pPr>
            <w:r w:rsidRPr="00711388">
              <w:rPr>
                <w:lang w:val="en-GB"/>
              </w:rPr>
              <w:t>The amount relates to the gross proportional reinsurance accepted.</w:t>
            </w:r>
          </w:p>
          <w:p w14:paraId="706965AE" w14:textId="4DBEE22C" w:rsidR="00144E0F" w:rsidRPr="00711388" w:rsidRDefault="00144E0F" w:rsidP="00877EC4">
            <w:pPr>
              <w:pStyle w:val="NormalLeft"/>
              <w:rPr>
                <w:lang w:val="en-GB"/>
              </w:rPr>
            </w:pPr>
            <w:r w:rsidRPr="00711388">
              <w:rPr>
                <w:lang w:val="en-GB"/>
              </w:rPr>
              <w:t xml:space="preserve">This shall include the movement in </w:t>
            </w:r>
            <w:ins w:id="595" w:author="Author">
              <w:r w:rsidR="00075ECF" w:rsidRPr="00711388">
                <w:rPr>
                  <w:lang w:val="en-GB"/>
                </w:rPr>
                <w:t xml:space="preserve">claims </w:t>
              </w:r>
            </w:ins>
            <w:r w:rsidRPr="00711388">
              <w:rPr>
                <w:lang w:val="en-GB"/>
              </w:rPr>
              <w:t>provision</w:t>
            </w:r>
            <w:del w:id="596" w:author="Author">
              <w:r w:rsidRPr="00711388" w:rsidDel="00075ECF">
                <w:rPr>
                  <w:lang w:val="en-GB"/>
                </w:rPr>
                <w:delText>s</w:delText>
              </w:r>
            </w:del>
            <w:r w:rsidRPr="00711388">
              <w:rPr>
                <w:lang w:val="en-GB"/>
              </w:rPr>
              <w:t xml:space="preserve"> </w:t>
            </w:r>
            <w:ins w:id="597" w:author="Author">
              <w:r w:rsidR="00075ECF" w:rsidRPr="00711388">
                <w:rPr>
                  <w:lang w:val="en-GB"/>
                </w:rPr>
                <w:t xml:space="preserve">related to </w:t>
              </w:r>
            </w:ins>
            <w:del w:id="598" w:author="Author">
              <w:r w:rsidRPr="00711388" w:rsidDel="00075ECF">
                <w:rPr>
                  <w:lang w:val="en-GB"/>
                </w:rPr>
                <w:delText xml:space="preserve">in </w:delText>
              </w:r>
            </w:del>
            <w:r w:rsidRPr="00711388">
              <w:rPr>
                <w:lang w:val="en-GB"/>
              </w:rPr>
              <w:t>claims management expenses.</w:t>
            </w:r>
          </w:p>
        </w:tc>
      </w:tr>
      <w:tr w:rsidR="00626033" w:rsidRPr="00711388" w14:paraId="561AE8FA" w14:textId="77777777" w:rsidTr="00877EC4">
        <w:tc>
          <w:tcPr>
            <w:tcW w:w="1393" w:type="dxa"/>
            <w:tcBorders>
              <w:top w:val="single" w:sz="2" w:space="0" w:color="auto"/>
              <w:left w:val="single" w:sz="2" w:space="0" w:color="auto"/>
              <w:bottom w:val="single" w:sz="2" w:space="0" w:color="auto"/>
              <w:right w:val="single" w:sz="2" w:space="0" w:color="auto"/>
            </w:tcBorders>
          </w:tcPr>
          <w:p w14:paraId="2EB4B365" w14:textId="77777777" w:rsidR="00144E0F" w:rsidRPr="00711388" w:rsidRDefault="00144E0F" w:rsidP="00877EC4">
            <w:pPr>
              <w:pStyle w:val="NormalLeft"/>
              <w:rPr>
                <w:lang w:val="en-GB"/>
              </w:rPr>
            </w:pPr>
            <w:r w:rsidRPr="00711388">
              <w:rPr>
                <w:lang w:val="en-GB"/>
              </w:rPr>
              <w:lastRenderedPageBreak/>
              <w:t>C0130 to C0160/R0830</w:t>
            </w:r>
          </w:p>
        </w:tc>
        <w:tc>
          <w:tcPr>
            <w:tcW w:w="2136" w:type="dxa"/>
            <w:tcBorders>
              <w:top w:val="single" w:sz="2" w:space="0" w:color="auto"/>
              <w:left w:val="single" w:sz="2" w:space="0" w:color="auto"/>
              <w:bottom w:val="single" w:sz="2" w:space="0" w:color="auto"/>
              <w:right w:val="single" w:sz="2" w:space="0" w:color="auto"/>
            </w:tcBorders>
          </w:tcPr>
          <w:p w14:paraId="65530840" w14:textId="13308709" w:rsidR="00144E0F" w:rsidRPr="00711388" w:rsidRDefault="00144E0F" w:rsidP="00877EC4">
            <w:pPr>
              <w:pStyle w:val="NormalLeft"/>
              <w:rPr>
                <w:lang w:val="en-GB"/>
              </w:rPr>
            </w:pPr>
            <w:r w:rsidRPr="00711388">
              <w:rPr>
                <w:lang w:val="en-GB"/>
              </w:rPr>
              <w:t xml:space="preserve">Claims management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Non</w:t>
            </w:r>
            <w:r w:rsidR="00711388" w:rsidRPr="00711388">
              <w:rPr>
                <w:lang w:val="en-GB"/>
              </w:rPr>
              <w:t>-</w:t>
            </w:r>
            <w:r w:rsidRPr="00711388">
              <w:rPr>
                <w:lang w:val="en-GB"/>
              </w:rPr>
              <w:t>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D7061EE" w14:textId="77777777" w:rsidR="00144E0F" w:rsidRPr="00711388" w:rsidRDefault="00144E0F" w:rsidP="00877EC4">
            <w:pPr>
              <w:pStyle w:val="NormalLeft"/>
              <w:rPr>
                <w:lang w:val="en-GB"/>
              </w:rPr>
            </w:pPr>
            <w:r w:rsidRPr="00711388">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1B69C9C5" w14:textId="77777777" w:rsidR="00144E0F" w:rsidRPr="00711388" w:rsidRDefault="00144E0F" w:rsidP="00877EC4">
            <w:pPr>
              <w:pStyle w:val="NormalLeft"/>
              <w:rPr>
                <w:lang w:val="en-GB"/>
              </w:rPr>
            </w:pPr>
            <w:r w:rsidRPr="00711388">
              <w:rPr>
                <w:lang w:val="en-GB"/>
              </w:rPr>
              <w:t>The amount relates to the gross non proportional reinsurance accepted.</w:t>
            </w:r>
          </w:p>
          <w:p w14:paraId="446E4A08" w14:textId="0B96B628" w:rsidR="00144E0F" w:rsidRPr="00711388" w:rsidRDefault="00144E0F" w:rsidP="00877EC4">
            <w:pPr>
              <w:pStyle w:val="NormalLeft"/>
              <w:rPr>
                <w:lang w:val="en-GB"/>
              </w:rPr>
            </w:pPr>
            <w:r w:rsidRPr="00711388">
              <w:rPr>
                <w:lang w:val="en-GB"/>
              </w:rPr>
              <w:t xml:space="preserve">This shall include the movement in </w:t>
            </w:r>
            <w:ins w:id="599" w:author="Author">
              <w:r w:rsidR="00075ECF" w:rsidRPr="00711388">
                <w:rPr>
                  <w:lang w:val="en-GB"/>
                </w:rPr>
                <w:t xml:space="preserve">claims </w:t>
              </w:r>
            </w:ins>
            <w:r w:rsidRPr="00711388">
              <w:rPr>
                <w:lang w:val="en-GB"/>
              </w:rPr>
              <w:t>provision</w:t>
            </w:r>
            <w:del w:id="600" w:author="Author">
              <w:r w:rsidRPr="00711388" w:rsidDel="00075ECF">
                <w:rPr>
                  <w:lang w:val="en-GB"/>
                </w:rPr>
                <w:delText>s</w:delText>
              </w:r>
            </w:del>
            <w:r w:rsidRPr="00711388">
              <w:rPr>
                <w:lang w:val="en-GB"/>
              </w:rPr>
              <w:t xml:space="preserve"> </w:t>
            </w:r>
            <w:ins w:id="601" w:author="Author">
              <w:r w:rsidR="00075ECF" w:rsidRPr="00711388">
                <w:rPr>
                  <w:lang w:val="en-GB"/>
                </w:rPr>
                <w:t>related to</w:t>
              </w:r>
            </w:ins>
            <w:del w:id="602" w:author="Author">
              <w:r w:rsidRPr="00711388" w:rsidDel="00075ECF">
                <w:rPr>
                  <w:lang w:val="en-GB"/>
                </w:rPr>
                <w:delText>in</w:delText>
              </w:r>
            </w:del>
            <w:r w:rsidRPr="00711388">
              <w:rPr>
                <w:lang w:val="en-GB"/>
              </w:rPr>
              <w:t xml:space="preserve"> claims management expenses.</w:t>
            </w:r>
          </w:p>
        </w:tc>
      </w:tr>
      <w:tr w:rsidR="00626033" w:rsidRPr="00711388" w14:paraId="1C9BB0FF" w14:textId="77777777" w:rsidTr="00877EC4">
        <w:tc>
          <w:tcPr>
            <w:tcW w:w="1393" w:type="dxa"/>
            <w:tcBorders>
              <w:top w:val="single" w:sz="2" w:space="0" w:color="auto"/>
              <w:left w:val="single" w:sz="2" w:space="0" w:color="auto"/>
              <w:bottom w:val="single" w:sz="2" w:space="0" w:color="auto"/>
              <w:right w:val="single" w:sz="2" w:space="0" w:color="auto"/>
            </w:tcBorders>
          </w:tcPr>
          <w:p w14:paraId="61689104" w14:textId="77777777" w:rsidR="00144E0F" w:rsidRPr="00711388" w:rsidRDefault="00144E0F" w:rsidP="00877EC4">
            <w:pPr>
              <w:pStyle w:val="NormalLeft"/>
              <w:rPr>
                <w:lang w:val="en-GB"/>
              </w:rPr>
            </w:pPr>
            <w:r w:rsidRPr="00711388">
              <w:rPr>
                <w:lang w:val="en-GB"/>
              </w:rPr>
              <w:t>C0010 to C0160/R0840</w:t>
            </w:r>
          </w:p>
        </w:tc>
        <w:tc>
          <w:tcPr>
            <w:tcW w:w="2136" w:type="dxa"/>
            <w:tcBorders>
              <w:top w:val="single" w:sz="2" w:space="0" w:color="auto"/>
              <w:left w:val="single" w:sz="2" w:space="0" w:color="auto"/>
              <w:bottom w:val="single" w:sz="2" w:space="0" w:color="auto"/>
              <w:right w:val="single" w:sz="2" w:space="0" w:color="auto"/>
            </w:tcBorders>
          </w:tcPr>
          <w:p w14:paraId="03902A43" w14:textId="223A795F" w:rsidR="00144E0F" w:rsidRPr="00711388" w:rsidRDefault="00144E0F" w:rsidP="00877EC4">
            <w:pPr>
              <w:pStyle w:val="NormalLeft"/>
              <w:rPr>
                <w:lang w:val="en-GB"/>
              </w:rPr>
            </w:pPr>
            <w:r w:rsidRPr="00711388">
              <w:rPr>
                <w:lang w:val="en-GB"/>
              </w:rPr>
              <w:t xml:space="preserve">Claims management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4CB1FDB8" w14:textId="77777777" w:rsidR="00144E0F" w:rsidRPr="00711388" w:rsidRDefault="00144E0F" w:rsidP="00877EC4">
            <w:pPr>
              <w:pStyle w:val="NormalLeft"/>
              <w:rPr>
                <w:lang w:val="en-GB"/>
              </w:rPr>
            </w:pPr>
            <w:bookmarkStart w:id="603" w:name="_Hlk193113799"/>
            <w:r w:rsidRPr="00711388">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bookmarkEnd w:id="603"/>
          <w:p w14:paraId="635F4A38" w14:textId="77777777" w:rsidR="00144E0F" w:rsidRPr="00711388" w:rsidRDefault="00144E0F" w:rsidP="00877EC4">
            <w:pPr>
              <w:pStyle w:val="NormalLeft"/>
              <w:rPr>
                <w:lang w:val="en-GB"/>
              </w:rPr>
            </w:pPr>
            <w:r w:rsidRPr="00711388">
              <w:rPr>
                <w:lang w:val="en-GB"/>
              </w:rPr>
              <w:t>The amount relates to the reinsurers' share.</w:t>
            </w:r>
          </w:p>
          <w:p w14:paraId="59AF2008" w14:textId="2A967F5B" w:rsidR="00144E0F" w:rsidRPr="00711388" w:rsidRDefault="00144E0F" w:rsidP="00877EC4">
            <w:pPr>
              <w:pStyle w:val="NormalLeft"/>
              <w:rPr>
                <w:lang w:val="en-GB"/>
              </w:rPr>
            </w:pPr>
            <w:r w:rsidRPr="00711388">
              <w:rPr>
                <w:lang w:val="en-GB"/>
              </w:rPr>
              <w:t xml:space="preserve">This shall include the movement in </w:t>
            </w:r>
            <w:ins w:id="604" w:author="Author">
              <w:r w:rsidR="00075ECF" w:rsidRPr="00711388">
                <w:rPr>
                  <w:lang w:val="en-GB"/>
                </w:rPr>
                <w:t xml:space="preserve">claims </w:t>
              </w:r>
            </w:ins>
            <w:r w:rsidRPr="00711388">
              <w:rPr>
                <w:lang w:val="en-GB"/>
              </w:rPr>
              <w:t>provision</w:t>
            </w:r>
            <w:del w:id="605" w:author="Author">
              <w:r w:rsidRPr="00711388" w:rsidDel="00075ECF">
                <w:rPr>
                  <w:lang w:val="en-GB"/>
                </w:rPr>
                <w:delText>s</w:delText>
              </w:r>
            </w:del>
            <w:ins w:id="606" w:author="Author">
              <w:r w:rsidR="00075ECF" w:rsidRPr="00711388">
                <w:rPr>
                  <w:lang w:val="en-GB"/>
                </w:rPr>
                <w:t xml:space="preserve"> related to</w:t>
              </w:r>
            </w:ins>
            <w:del w:id="607" w:author="Author">
              <w:r w:rsidRPr="00711388" w:rsidDel="00075ECF">
                <w:rPr>
                  <w:lang w:val="en-GB"/>
                </w:rPr>
                <w:delText xml:space="preserve"> in</w:delText>
              </w:r>
            </w:del>
            <w:r w:rsidRPr="00711388">
              <w:rPr>
                <w:lang w:val="en-GB"/>
              </w:rPr>
              <w:t xml:space="preserve"> claims management expenses.</w:t>
            </w:r>
          </w:p>
          <w:p w14:paraId="2E6CBD02" w14:textId="77777777" w:rsidR="00144E0F" w:rsidRPr="00711388" w:rsidRDefault="00144E0F" w:rsidP="00877EC4">
            <w:pPr>
              <w:pStyle w:val="NormalLeft"/>
              <w:rPr>
                <w:lang w:val="en-GB"/>
              </w:rPr>
            </w:pPr>
            <w:r w:rsidRPr="00711388">
              <w:rPr>
                <w:lang w:val="en-GB"/>
              </w:rPr>
              <w:t>Reinsurers' share shall by default be allocated by type of expenses, if not possible shall be reported as acquisition expenses.</w:t>
            </w:r>
          </w:p>
        </w:tc>
      </w:tr>
      <w:tr w:rsidR="00626033" w:rsidRPr="00711388" w14:paraId="48F2DE89" w14:textId="77777777" w:rsidTr="00877EC4">
        <w:tc>
          <w:tcPr>
            <w:tcW w:w="1393" w:type="dxa"/>
            <w:tcBorders>
              <w:top w:val="single" w:sz="2" w:space="0" w:color="auto"/>
              <w:left w:val="single" w:sz="2" w:space="0" w:color="auto"/>
              <w:bottom w:val="single" w:sz="2" w:space="0" w:color="auto"/>
              <w:right w:val="single" w:sz="2" w:space="0" w:color="auto"/>
            </w:tcBorders>
          </w:tcPr>
          <w:p w14:paraId="1BE1F41D" w14:textId="77777777" w:rsidR="00144E0F" w:rsidRPr="00711388" w:rsidRDefault="00144E0F" w:rsidP="00877EC4">
            <w:pPr>
              <w:pStyle w:val="NormalLeft"/>
              <w:rPr>
                <w:lang w:val="en-GB"/>
              </w:rPr>
            </w:pPr>
            <w:r w:rsidRPr="00711388">
              <w:rPr>
                <w:lang w:val="en-GB"/>
              </w:rPr>
              <w:t>C0010 to C0160/R0900</w:t>
            </w:r>
          </w:p>
        </w:tc>
        <w:tc>
          <w:tcPr>
            <w:tcW w:w="2136" w:type="dxa"/>
            <w:tcBorders>
              <w:top w:val="single" w:sz="2" w:space="0" w:color="auto"/>
              <w:left w:val="single" w:sz="2" w:space="0" w:color="auto"/>
              <w:bottom w:val="single" w:sz="2" w:space="0" w:color="auto"/>
              <w:right w:val="single" w:sz="2" w:space="0" w:color="auto"/>
            </w:tcBorders>
          </w:tcPr>
          <w:p w14:paraId="465ECF55" w14:textId="479F1978" w:rsidR="00144E0F" w:rsidRPr="00711388" w:rsidRDefault="00144E0F" w:rsidP="00877EC4">
            <w:pPr>
              <w:pStyle w:val="NormalLeft"/>
              <w:rPr>
                <w:lang w:val="en-GB"/>
              </w:rPr>
            </w:pPr>
            <w:r w:rsidRPr="00711388">
              <w:rPr>
                <w:lang w:val="en-GB"/>
              </w:rPr>
              <w:t xml:space="preserve">Claims management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3E44BEB4" w14:textId="77777777" w:rsidR="00144E0F" w:rsidRPr="00711388" w:rsidRDefault="00144E0F" w:rsidP="00877EC4">
            <w:pPr>
              <w:pStyle w:val="NormalLeft"/>
              <w:rPr>
                <w:lang w:val="en-GB"/>
              </w:rPr>
            </w:pPr>
            <w:r w:rsidRPr="00711388">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6E54DC86" w14:textId="77777777" w:rsidR="00144E0F" w:rsidRPr="00711388" w:rsidRDefault="00144E0F" w:rsidP="00877EC4">
            <w:pPr>
              <w:pStyle w:val="NormalLeft"/>
              <w:rPr>
                <w:lang w:val="en-GB"/>
              </w:rPr>
            </w:pPr>
            <w:r w:rsidRPr="00711388">
              <w:rPr>
                <w:lang w:val="en-GB"/>
              </w:rPr>
              <w:t>The net claims management expenses represent the sum of the direct business and the accepted reinsurance business reduced by the amount ceded to reinsurance undertakings.</w:t>
            </w:r>
          </w:p>
          <w:p w14:paraId="489CF86A" w14:textId="00310774" w:rsidR="00144E0F" w:rsidRPr="00711388" w:rsidRDefault="00144E0F" w:rsidP="00877EC4">
            <w:pPr>
              <w:pStyle w:val="NormalLeft"/>
              <w:rPr>
                <w:lang w:val="en-GB"/>
              </w:rPr>
            </w:pPr>
            <w:bookmarkStart w:id="608" w:name="_Hlk196298340"/>
            <w:r w:rsidRPr="00711388">
              <w:rPr>
                <w:lang w:val="en-GB"/>
              </w:rPr>
              <w:t xml:space="preserve">This shall include the movement in </w:t>
            </w:r>
            <w:ins w:id="609" w:author="Author">
              <w:r w:rsidR="00075ECF" w:rsidRPr="00711388">
                <w:rPr>
                  <w:lang w:val="en-GB"/>
                </w:rPr>
                <w:t xml:space="preserve">claims </w:t>
              </w:r>
            </w:ins>
            <w:r w:rsidRPr="00711388">
              <w:rPr>
                <w:lang w:val="en-GB"/>
              </w:rPr>
              <w:t>provision</w:t>
            </w:r>
            <w:ins w:id="610" w:author="Author">
              <w:r w:rsidR="00075ECF" w:rsidRPr="00711388">
                <w:rPr>
                  <w:lang w:val="en-GB"/>
                </w:rPr>
                <w:t xml:space="preserve"> related to</w:t>
              </w:r>
            </w:ins>
            <w:del w:id="611" w:author="Author">
              <w:r w:rsidRPr="00711388" w:rsidDel="00075ECF">
                <w:rPr>
                  <w:lang w:val="en-GB"/>
                </w:rPr>
                <w:delText>s in</w:delText>
              </w:r>
            </w:del>
            <w:r w:rsidRPr="00711388">
              <w:rPr>
                <w:lang w:val="en-GB"/>
              </w:rPr>
              <w:t xml:space="preserve"> claims management expenses.</w:t>
            </w:r>
            <w:bookmarkEnd w:id="608"/>
          </w:p>
        </w:tc>
      </w:tr>
      <w:tr w:rsidR="00626033" w:rsidRPr="00711388" w14:paraId="1DED72AD" w14:textId="77777777" w:rsidTr="00877EC4">
        <w:tc>
          <w:tcPr>
            <w:tcW w:w="1393" w:type="dxa"/>
            <w:tcBorders>
              <w:top w:val="single" w:sz="2" w:space="0" w:color="auto"/>
              <w:left w:val="single" w:sz="2" w:space="0" w:color="auto"/>
              <w:bottom w:val="single" w:sz="2" w:space="0" w:color="auto"/>
              <w:right w:val="single" w:sz="2" w:space="0" w:color="auto"/>
            </w:tcBorders>
          </w:tcPr>
          <w:p w14:paraId="28501A6B" w14:textId="77777777" w:rsidR="00144E0F" w:rsidRPr="00711388" w:rsidRDefault="00144E0F" w:rsidP="00877EC4">
            <w:pPr>
              <w:pStyle w:val="NormalLeft"/>
              <w:rPr>
                <w:lang w:val="en-GB"/>
              </w:rPr>
            </w:pPr>
            <w:r w:rsidRPr="00711388">
              <w:rPr>
                <w:lang w:val="en-GB"/>
              </w:rPr>
              <w:lastRenderedPageBreak/>
              <w:t>C0010 to C0120/R0910</w:t>
            </w:r>
          </w:p>
        </w:tc>
        <w:tc>
          <w:tcPr>
            <w:tcW w:w="2136" w:type="dxa"/>
            <w:tcBorders>
              <w:top w:val="single" w:sz="2" w:space="0" w:color="auto"/>
              <w:left w:val="single" w:sz="2" w:space="0" w:color="auto"/>
              <w:bottom w:val="single" w:sz="2" w:space="0" w:color="auto"/>
              <w:right w:val="single" w:sz="2" w:space="0" w:color="auto"/>
            </w:tcBorders>
          </w:tcPr>
          <w:p w14:paraId="24123CE3" w14:textId="2BD4703B" w:rsidR="00144E0F" w:rsidRPr="00711388" w:rsidRDefault="00144E0F" w:rsidP="00877EC4">
            <w:pPr>
              <w:pStyle w:val="NormalLeft"/>
              <w:rPr>
                <w:lang w:val="en-GB"/>
              </w:rPr>
            </w:pPr>
            <w:r w:rsidRPr="00711388">
              <w:rPr>
                <w:lang w:val="en-GB"/>
              </w:rPr>
              <w:t xml:space="preserve">Acquisition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direct business</w:t>
            </w:r>
          </w:p>
        </w:tc>
        <w:tc>
          <w:tcPr>
            <w:tcW w:w="5757" w:type="dxa"/>
            <w:tcBorders>
              <w:top w:val="single" w:sz="2" w:space="0" w:color="auto"/>
              <w:left w:val="single" w:sz="2" w:space="0" w:color="auto"/>
              <w:bottom w:val="single" w:sz="2" w:space="0" w:color="auto"/>
              <w:right w:val="single" w:sz="2" w:space="0" w:color="auto"/>
            </w:tcBorders>
          </w:tcPr>
          <w:p w14:paraId="6AB684EA" w14:textId="77777777" w:rsidR="00144E0F" w:rsidRPr="00711388" w:rsidRDefault="00144E0F" w:rsidP="00877EC4">
            <w:pPr>
              <w:pStyle w:val="NormalLeft"/>
              <w:rPr>
                <w:lang w:val="en-GB"/>
              </w:rPr>
            </w:pPr>
            <w:r w:rsidRPr="00711388">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7715E48A" w14:textId="77777777" w:rsidR="00144E0F" w:rsidRPr="00711388" w:rsidRDefault="00144E0F" w:rsidP="00877EC4">
            <w:pPr>
              <w:pStyle w:val="NormalLeft"/>
              <w:rPr>
                <w:lang w:val="en-GB"/>
              </w:rPr>
            </w:pPr>
            <w:r w:rsidRPr="00711388">
              <w:rPr>
                <w:lang w:val="en-GB"/>
              </w:rPr>
              <w:t>The amount relates to the gross direct business.</w:t>
            </w:r>
          </w:p>
        </w:tc>
      </w:tr>
      <w:tr w:rsidR="00626033" w:rsidRPr="00711388" w14:paraId="5C2DD5EA" w14:textId="77777777" w:rsidTr="00877EC4">
        <w:tc>
          <w:tcPr>
            <w:tcW w:w="1393" w:type="dxa"/>
            <w:tcBorders>
              <w:top w:val="single" w:sz="2" w:space="0" w:color="auto"/>
              <w:left w:val="single" w:sz="2" w:space="0" w:color="auto"/>
              <w:bottom w:val="single" w:sz="2" w:space="0" w:color="auto"/>
              <w:right w:val="single" w:sz="2" w:space="0" w:color="auto"/>
            </w:tcBorders>
          </w:tcPr>
          <w:p w14:paraId="39552A18" w14:textId="77777777" w:rsidR="00144E0F" w:rsidRPr="00711388" w:rsidRDefault="00144E0F" w:rsidP="00877EC4">
            <w:pPr>
              <w:pStyle w:val="NormalLeft"/>
              <w:rPr>
                <w:lang w:val="en-GB"/>
              </w:rPr>
            </w:pPr>
            <w:r w:rsidRPr="00711388">
              <w:rPr>
                <w:lang w:val="en-GB"/>
              </w:rPr>
              <w:t>C0010 to C0120/R0920</w:t>
            </w:r>
          </w:p>
        </w:tc>
        <w:tc>
          <w:tcPr>
            <w:tcW w:w="2136" w:type="dxa"/>
            <w:tcBorders>
              <w:top w:val="single" w:sz="2" w:space="0" w:color="auto"/>
              <w:left w:val="single" w:sz="2" w:space="0" w:color="auto"/>
              <w:bottom w:val="single" w:sz="2" w:space="0" w:color="auto"/>
              <w:right w:val="single" w:sz="2" w:space="0" w:color="auto"/>
            </w:tcBorders>
          </w:tcPr>
          <w:p w14:paraId="133CACFE" w14:textId="620AF1A7" w:rsidR="00144E0F" w:rsidRPr="00711388" w:rsidRDefault="00144E0F" w:rsidP="00877EC4">
            <w:pPr>
              <w:pStyle w:val="NormalLeft"/>
              <w:rPr>
                <w:lang w:val="en-GB"/>
              </w:rPr>
            </w:pPr>
            <w:r w:rsidRPr="00711388">
              <w:rPr>
                <w:lang w:val="en-GB"/>
              </w:rPr>
              <w:t xml:space="preserve">Acquisition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9C550B0" w14:textId="77777777" w:rsidR="00144E0F" w:rsidRPr="00711388" w:rsidRDefault="00144E0F" w:rsidP="00877EC4">
            <w:pPr>
              <w:pStyle w:val="NormalLeft"/>
              <w:rPr>
                <w:lang w:val="en-GB"/>
              </w:rPr>
            </w:pPr>
            <w:r w:rsidRPr="00711388">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1B51D32" w14:textId="77777777" w:rsidR="00144E0F" w:rsidRPr="00711388" w:rsidRDefault="00144E0F" w:rsidP="00877EC4">
            <w:pPr>
              <w:pStyle w:val="NormalLeft"/>
              <w:rPr>
                <w:lang w:val="en-GB"/>
              </w:rPr>
            </w:pPr>
            <w:r w:rsidRPr="00711388">
              <w:rPr>
                <w:lang w:val="en-GB"/>
              </w:rPr>
              <w:t>The amount relates to the gross proportional reinsurance accepted.</w:t>
            </w:r>
          </w:p>
        </w:tc>
      </w:tr>
      <w:tr w:rsidR="00626033" w:rsidRPr="00711388" w14:paraId="39A150C7" w14:textId="77777777" w:rsidTr="00877EC4">
        <w:tc>
          <w:tcPr>
            <w:tcW w:w="1393" w:type="dxa"/>
            <w:tcBorders>
              <w:top w:val="single" w:sz="2" w:space="0" w:color="auto"/>
              <w:left w:val="single" w:sz="2" w:space="0" w:color="auto"/>
              <w:bottom w:val="single" w:sz="2" w:space="0" w:color="auto"/>
              <w:right w:val="single" w:sz="2" w:space="0" w:color="auto"/>
            </w:tcBorders>
          </w:tcPr>
          <w:p w14:paraId="6574482C" w14:textId="77777777" w:rsidR="00144E0F" w:rsidRPr="00711388" w:rsidRDefault="00144E0F" w:rsidP="00877EC4">
            <w:pPr>
              <w:pStyle w:val="NormalLeft"/>
              <w:rPr>
                <w:lang w:val="en-GB"/>
              </w:rPr>
            </w:pPr>
            <w:r w:rsidRPr="00711388">
              <w:rPr>
                <w:lang w:val="en-GB"/>
              </w:rPr>
              <w:t>C0130 to C0160/R0930</w:t>
            </w:r>
          </w:p>
        </w:tc>
        <w:tc>
          <w:tcPr>
            <w:tcW w:w="2136" w:type="dxa"/>
            <w:tcBorders>
              <w:top w:val="single" w:sz="2" w:space="0" w:color="auto"/>
              <w:left w:val="single" w:sz="2" w:space="0" w:color="auto"/>
              <w:bottom w:val="single" w:sz="2" w:space="0" w:color="auto"/>
              <w:right w:val="single" w:sz="2" w:space="0" w:color="auto"/>
            </w:tcBorders>
          </w:tcPr>
          <w:p w14:paraId="3901BBD7" w14:textId="5972508A" w:rsidR="00144E0F" w:rsidRPr="00711388" w:rsidRDefault="00144E0F" w:rsidP="00877EC4">
            <w:pPr>
              <w:pStyle w:val="NormalLeft"/>
              <w:rPr>
                <w:lang w:val="en-GB"/>
              </w:rPr>
            </w:pPr>
            <w:r w:rsidRPr="00711388">
              <w:rPr>
                <w:lang w:val="en-GB"/>
              </w:rPr>
              <w:t xml:space="preserve">Acquisition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2900A9D" w14:textId="77777777" w:rsidR="00144E0F" w:rsidRPr="00711388" w:rsidRDefault="00144E0F" w:rsidP="00877EC4">
            <w:pPr>
              <w:pStyle w:val="NormalLeft"/>
              <w:rPr>
                <w:lang w:val="en-GB"/>
              </w:rPr>
            </w:pPr>
            <w:r w:rsidRPr="00711388">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AF3E4E7" w14:textId="237D444D" w:rsidR="00144E0F" w:rsidRPr="00711388" w:rsidRDefault="00144E0F" w:rsidP="00877EC4">
            <w:pPr>
              <w:pStyle w:val="NormalLeft"/>
              <w:rPr>
                <w:lang w:val="en-GB"/>
              </w:rPr>
            </w:pPr>
            <w:r w:rsidRPr="00711388">
              <w:rPr>
                <w:lang w:val="en-GB"/>
              </w:rPr>
              <w:t>The amount relates to the non</w:t>
            </w:r>
            <w:r w:rsidR="00711388" w:rsidRPr="00711388">
              <w:rPr>
                <w:lang w:val="en-GB"/>
              </w:rPr>
              <w:t>-</w:t>
            </w:r>
            <w:r w:rsidRPr="00711388">
              <w:rPr>
                <w:lang w:val="en-GB"/>
              </w:rPr>
              <w:t>proportional reinsurance accepted.</w:t>
            </w:r>
          </w:p>
        </w:tc>
      </w:tr>
      <w:tr w:rsidR="00626033" w:rsidRPr="00711388" w14:paraId="0459588B" w14:textId="77777777" w:rsidTr="00877EC4">
        <w:tc>
          <w:tcPr>
            <w:tcW w:w="1393" w:type="dxa"/>
            <w:tcBorders>
              <w:top w:val="single" w:sz="2" w:space="0" w:color="auto"/>
              <w:left w:val="single" w:sz="2" w:space="0" w:color="auto"/>
              <w:bottom w:val="single" w:sz="2" w:space="0" w:color="auto"/>
              <w:right w:val="single" w:sz="2" w:space="0" w:color="auto"/>
            </w:tcBorders>
          </w:tcPr>
          <w:p w14:paraId="7CA4BA7B" w14:textId="77777777" w:rsidR="00144E0F" w:rsidRPr="00711388" w:rsidRDefault="00144E0F" w:rsidP="00877EC4">
            <w:pPr>
              <w:pStyle w:val="NormalLeft"/>
              <w:rPr>
                <w:lang w:val="en-GB"/>
              </w:rPr>
            </w:pPr>
            <w:r w:rsidRPr="00711388">
              <w:rPr>
                <w:lang w:val="en-GB"/>
              </w:rPr>
              <w:t>C0010 to C0160/R0940</w:t>
            </w:r>
          </w:p>
        </w:tc>
        <w:tc>
          <w:tcPr>
            <w:tcW w:w="2136" w:type="dxa"/>
            <w:tcBorders>
              <w:top w:val="single" w:sz="2" w:space="0" w:color="auto"/>
              <w:left w:val="single" w:sz="2" w:space="0" w:color="auto"/>
              <w:bottom w:val="single" w:sz="2" w:space="0" w:color="auto"/>
              <w:right w:val="single" w:sz="2" w:space="0" w:color="auto"/>
            </w:tcBorders>
          </w:tcPr>
          <w:p w14:paraId="5692F8DE" w14:textId="448DAB57" w:rsidR="00144E0F" w:rsidRPr="00711388" w:rsidRDefault="00144E0F" w:rsidP="00877EC4">
            <w:pPr>
              <w:pStyle w:val="NormalLeft"/>
              <w:rPr>
                <w:lang w:val="en-GB"/>
              </w:rPr>
            </w:pPr>
            <w:r w:rsidRPr="00711388">
              <w:rPr>
                <w:lang w:val="en-GB"/>
              </w:rPr>
              <w:t xml:space="preserve">Acquisition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5F6243F9" w14:textId="77777777" w:rsidR="00144E0F" w:rsidRPr="00711388" w:rsidRDefault="00144E0F" w:rsidP="00877EC4">
            <w:pPr>
              <w:pStyle w:val="NormalLeft"/>
              <w:rPr>
                <w:lang w:val="en-GB"/>
              </w:rPr>
            </w:pPr>
            <w:r w:rsidRPr="00711388">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7D693CD" w14:textId="77777777" w:rsidR="00144E0F" w:rsidRPr="00711388" w:rsidRDefault="00144E0F" w:rsidP="00877EC4">
            <w:pPr>
              <w:pStyle w:val="NormalLeft"/>
              <w:rPr>
                <w:lang w:val="en-GB"/>
              </w:rPr>
            </w:pPr>
            <w:r w:rsidRPr="00711388">
              <w:rPr>
                <w:lang w:val="en-GB"/>
              </w:rPr>
              <w:t>The amount relates to the reinsurers' share.</w:t>
            </w:r>
          </w:p>
          <w:p w14:paraId="5DF11256" w14:textId="77777777" w:rsidR="00144E0F" w:rsidRPr="00711388" w:rsidRDefault="00144E0F" w:rsidP="00877EC4">
            <w:pPr>
              <w:pStyle w:val="NormalLeft"/>
              <w:rPr>
                <w:lang w:val="en-GB"/>
              </w:rPr>
            </w:pPr>
            <w:r w:rsidRPr="00711388">
              <w:rPr>
                <w:lang w:val="en-GB"/>
              </w:rPr>
              <w:lastRenderedPageBreak/>
              <w:t>Reinsurers' share shall by default be allocated by type of expenses, if not possible shall be reported as acquisition expenses.</w:t>
            </w:r>
          </w:p>
        </w:tc>
      </w:tr>
      <w:tr w:rsidR="00626033" w:rsidRPr="00711388" w14:paraId="5B1EC84C" w14:textId="77777777" w:rsidTr="00877EC4">
        <w:tc>
          <w:tcPr>
            <w:tcW w:w="1393" w:type="dxa"/>
            <w:tcBorders>
              <w:top w:val="single" w:sz="2" w:space="0" w:color="auto"/>
              <w:left w:val="single" w:sz="2" w:space="0" w:color="auto"/>
              <w:bottom w:val="single" w:sz="2" w:space="0" w:color="auto"/>
              <w:right w:val="single" w:sz="2" w:space="0" w:color="auto"/>
            </w:tcBorders>
          </w:tcPr>
          <w:p w14:paraId="72A6842A" w14:textId="77777777" w:rsidR="00144E0F" w:rsidRPr="00711388" w:rsidRDefault="00144E0F" w:rsidP="00877EC4">
            <w:pPr>
              <w:pStyle w:val="NormalLeft"/>
              <w:rPr>
                <w:lang w:val="en-GB"/>
              </w:rPr>
            </w:pPr>
            <w:r w:rsidRPr="00711388">
              <w:rPr>
                <w:lang w:val="en-GB"/>
              </w:rPr>
              <w:lastRenderedPageBreak/>
              <w:t>C0010 to C0160/R1000</w:t>
            </w:r>
          </w:p>
        </w:tc>
        <w:tc>
          <w:tcPr>
            <w:tcW w:w="2136" w:type="dxa"/>
            <w:tcBorders>
              <w:top w:val="single" w:sz="2" w:space="0" w:color="auto"/>
              <w:left w:val="single" w:sz="2" w:space="0" w:color="auto"/>
              <w:bottom w:val="single" w:sz="2" w:space="0" w:color="auto"/>
              <w:right w:val="single" w:sz="2" w:space="0" w:color="auto"/>
            </w:tcBorders>
          </w:tcPr>
          <w:p w14:paraId="79293DE2" w14:textId="48925987" w:rsidR="00144E0F" w:rsidRPr="00711388" w:rsidRDefault="00144E0F" w:rsidP="00877EC4">
            <w:pPr>
              <w:pStyle w:val="NormalLeft"/>
              <w:rPr>
                <w:lang w:val="en-GB"/>
              </w:rPr>
            </w:pPr>
            <w:r w:rsidRPr="00711388">
              <w:rPr>
                <w:lang w:val="en-GB"/>
              </w:rPr>
              <w:t xml:space="preserve">Acquisition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3E380668" w14:textId="77777777" w:rsidR="00144E0F" w:rsidRPr="00711388" w:rsidRDefault="00144E0F" w:rsidP="00877EC4">
            <w:pPr>
              <w:pStyle w:val="NormalLeft"/>
              <w:rPr>
                <w:lang w:val="en-GB"/>
              </w:rPr>
            </w:pPr>
            <w:r w:rsidRPr="00711388">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undertakings, the definition shall be applied mutatis mutandis.</w:t>
            </w:r>
          </w:p>
          <w:p w14:paraId="065A8EA3" w14:textId="77777777" w:rsidR="00144E0F" w:rsidRPr="00711388" w:rsidRDefault="00144E0F" w:rsidP="00877EC4">
            <w:pPr>
              <w:pStyle w:val="NormalLeft"/>
              <w:rPr>
                <w:lang w:val="en-GB"/>
              </w:rPr>
            </w:pPr>
            <w:r w:rsidRPr="00711388">
              <w:rPr>
                <w:lang w:val="en-GB"/>
              </w:rPr>
              <w:t>The net acquisition expenses represent the sum of the direct business and the accepted reinsurance business reduced by the amount ceded to reinsurance undertakings.</w:t>
            </w:r>
          </w:p>
        </w:tc>
      </w:tr>
      <w:tr w:rsidR="00626033" w:rsidRPr="00711388" w14:paraId="5A227DE1" w14:textId="77777777" w:rsidTr="00877EC4">
        <w:tc>
          <w:tcPr>
            <w:tcW w:w="1393" w:type="dxa"/>
            <w:tcBorders>
              <w:top w:val="single" w:sz="2" w:space="0" w:color="auto"/>
              <w:left w:val="single" w:sz="2" w:space="0" w:color="auto"/>
              <w:bottom w:val="single" w:sz="2" w:space="0" w:color="auto"/>
              <w:right w:val="single" w:sz="2" w:space="0" w:color="auto"/>
            </w:tcBorders>
          </w:tcPr>
          <w:p w14:paraId="46F6F795" w14:textId="77777777" w:rsidR="00144E0F" w:rsidRPr="00711388" w:rsidRDefault="00144E0F" w:rsidP="00877EC4">
            <w:pPr>
              <w:pStyle w:val="NormalLeft"/>
              <w:rPr>
                <w:lang w:val="en-GB"/>
              </w:rPr>
            </w:pPr>
            <w:r w:rsidRPr="00711388">
              <w:rPr>
                <w:lang w:val="en-GB"/>
              </w:rPr>
              <w:t>C0010 to C0120/R1010</w:t>
            </w:r>
          </w:p>
        </w:tc>
        <w:tc>
          <w:tcPr>
            <w:tcW w:w="2136" w:type="dxa"/>
            <w:tcBorders>
              <w:top w:val="single" w:sz="2" w:space="0" w:color="auto"/>
              <w:left w:val="single" w:sz="2" w:space="0" w:color="auto"/>
              <w:bottom w:val="single" w:sz="2" w:space="0" w:color="auto"/>
              <w:right w:val="single" w:sz="2" w:space="0" w:color="auto"/>
            </w:tcBorders>
          </w:tcPr>
          <w:p w14:paraId="0B84DF28" w14:textId="311D8B3A" w:rsidR="00144E0F" w:rsidRPr="00711388" w:rsidRDefault="00144E0F" w:rsidP="00877EC4">
            <w:pPr>
              <w:pStyle w:val="NormalLeft"/>
              <w:rPr>
                <w:lang w:val="en-GB"/>
              </w:rPr>
            </w:pPr>
            <w:r w:rsidRPr="00711388">
              <w:rPr>
                <w:lang w:val="en-GB"/>
              </w:rPr>
              <w:t xml:space="preserve">Overhead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direct business</w:t>
            </w:r>
          </w:p>
        </w:tc>
        <w:tc>
          <w:tcPr>
            <w:tcW w:w="5757" w:type="dxa"/>
            <w:tcBorders>
              <w:top w:val="single" w:sz="2" w:space="0" w:color="auto"/>
              <w:left w:val="single" w:sz="2" w:space="0" w:color="auto"/>
              <w:bottom w:val="single" w:sz="2" w:space="0" w:color="auto"/>
              <w:right w:val="single" w:sz="2" w:space="0" w:color="auto"/>
            </w:tcBorders>
          </w:tcPr>
          <w:p w14:paraId="0371B4B6" w14:textId="4BF0E337" w:rsidR="00144E0F" w:rsidRPr="00711388" w:rsidRDefault="00144E0F" w:rsidP="00877EC4">
            <w:pPr>
              <w:pStyle w:val="NormalLeft"/>
              <w:rPr>
                <w:lang w:val="en-GB"/>
              </w:rPr>
            </w:pPr>
            <w:r w:rsidRPr="00711388">
              <w:rPr>
                <w:lang w:val="en-GB"/>
              </w:rPr>
              <w:t>Overhead expenses include salaries to general managers, auditing costs and regular day</w:t>
            </w:r>
            <w:r w:rsidR="00711388" w:rsidRPr="00711388">
              <w:rPr>
                <w:lang w:val="en-GB"/>
              </w:rPr>
              <w:t>-</w:t>
            </w:r>
            <w:r w:rsidRPr="00711388">
              <w:rPr>
                <w:lang w:val="en-GB"/>
              </w:rPr>
              <w:t>to</w:t>
            </w:r>
            <w:r w:rsidR="00711388" w:rsidRPr="00711388">
              <w:rPr>
                <w:lang w:val="en-GB"/>
              </w:rPr>
              <w:t>-</w:t>
            </w:r>
            <w:r w:rsidRPr="00711388">
              <w:rPr>
                <w:lang w:val="en-GB"/>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C2E5FEB" w14:textId="77777777" w:rsidR="00144E0F" w:rsidRPr="00711388" w:rsidRDefault="00144E0F" w:rsidP="00877EC4">
            <w:pPr>
              <w:pStyle w:val="NormalLeft"/>
              <w:rPr>
                <w:lang w:val="en-GB"/>
              </w:rPr>
            </w:pPr>
            <w:r w:rsidRPr="00711388">
              <w:rPr>
                <w:lang w:val="en-GB"/>
              </w:rPr>
              <w:t>The amount relates to the gross direct business.</w:t>
            </w:r>
          </w:p>
        </w:tc>
      </w:tr>
      <w:tr w:rsidR="00626033" w:rsidRPr="00711388" w14:paraId="4E275AEB" w14:textId="77777777" w:rsidTr="00877EC4">
        <w:tc>
          <w:tcPr>
            <w:tcW w:w="1393" w:type="dxa"/>
            <w:tcBorders>
              <w:top w:val="single" w:sz="2" w:space="0" w:color="auto"/>
              <w:left w:val="single" w:sz="2" w:space="0" w:color="auto"/>
              <w:bottom w:val="single" w:sz="2" w:space="0" w:color="auto"/>
              <w:right w:val="single" w:sz="2" w:space="0" w:color="auto"/>
            </w:tcBorders>
          </w:tcPr>
          <w:p w14:paraId="784413D3" w14:textId="77777777" w:rsidR="00144E0F" w:rsidRPr="00711388" w:rsidRDefault="00144E0F" w:rsidP="00877EC4">
            <w:pPr>
              <w:pStyle w:val="NormalLeft"/>
              <w:rPr>
                <w:lang w:val="en-GB"/>
              </w:rPr>
            </w:pPr>
            <w:r w:rsidRPr="00711388">
              <w:rPr>
                <w:lang w:val="en-GB"/>
              </w:rPr>
              <w:t>C0010 to C0120/R1020</w:t>
            </w:r>
          </w:p>
        </w:tc>
        <w:tc>
          <w:tcPr>
            <w:tcW w:w="2136" w:type="dxa"/>
            <w:tcBorders>
              <w:top w:val="single" w:sz="2" w:space="0" w:color="auto"/>
              <w:left w:val="single" w:sz="2" w:space="0" w:color="auto"/>
              <w:bottom w:val="single" w:sz="2" w:space="0" w:color="auto"/>
              <w:right w:val="single" w:sz="2" w:space="0" w:color="auto"/>
            </w:tcBorders>
          </w:tcPr>
          <w:p w14:paraId="66B985DA" w14:textId="2C5A407D" w:rsidR="00144E0F" w:rsidRPr="00711388" w:rsidRDefault="00144E0F" w:rsidP="00877EC4">
            <w:pPr>
              <w:pStyle w:val="NormalLeft"/>
              <w:rPr>
                <w:lang w:val="en-GB"/>
              </w:rPr>
            </w:pPr>
            <w:r w:rsidRPr="00711388">
              <w:rPr>
                <w:lang w:val="en-GB"/>
              </w:rPr>
              <w:t xml:space="preserve">Overhead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650F44D" w14:textId="632FA19B" w:rsidR="00144E0F" w:rsidRPr="00711388" w:rsidRDefault="00144E0F" w:rsidP="00877EC4">
            <w:pPr>
              <w:pStyle w:val="NormalLeft"/>
              <w:rPr>
                <w:lang w:val="en-GB"/>
              </w:rPr>
            </w:pPr>
            <w:r w:rsidRPr="00711388">
              <w:rPr>
                <w:lang w:val="en-GB"/>
              </w:rPr>
              <w:t>Overhead expenses include salaries to general managers, auditing costs and regular day</w:t>
            </w:r>
            <w:r w:rsidR="00711388" w:rsidRPr="00711388">
              <w:rPr>
                <w:lang w:val="en-GB"/>
              </w:rPr>
              <w:t>-</w:t>
            </w:r>
            <w:r w:rsidRPr="00711388">
              <w:rPr>
                <w:lang w:val="en-GB"/>
              </w:rPr>
              <w:t>to</w:t>
            </w:r>
            <w:r w:rsidR="00711388" w:rsidRPr="00711388">
              <w:rPr>
                <w:lang w:val="en-GB"/>
              </w:rPr>
              <w:t>-</w:t>
            </w:r>
            <w:r w:rsidRPr="00711388">
              <w:rPr>
                <w:lang w:val="en-GB"/>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1AB934B2" w14:textId="77777777" w:rsidR="00144E0F" w:rsidRPr="00711388" w:rsidRDefault="00144E0F" w:rsidP="00877EC4">
            <w:pPr>
              <w:pStyle w:val="NormalLeft"/>
              <w:rPr>
                <w:lang w:val="en-GB"/>
              </w:rPr>
            </w:pPr>
            <w:r w:rsidRPr="00711388">
              <w:rPr>
                <w:lang w:val="en-GB"/>
              </w:rPr>
              <w:t>The amount relates to the gross proportional reinsurance accepted.</w:t>
            </w:r>
          </w:p>
        </w:tc>
      </w:tr>
      <w:tr w:rsidR="00626033" w:rsidRPr="00711388" w14:paraId="7BA7EDE3" w14:textId="77777777" w:rsidTr="00877EC4">
        <w:tc>
          <w:tcPr>
            <w:tcW w:w="1393" w:type="dxa"/>
            <w:tcBorders>
              <w:top w:val="single" w:sz="2" w:space="0" w:color="auto"/>
              <w:left w:val="single" w:sz="2" w:space="0" w:color="auto"/>
              <w:bottom w:val="single" w:sz="2" w:space="0" w:color="auto"/>
              <w:right w:val="single" w:sz="2" w:space="0" w:color="auto"/>
            </w:tcBorders>
          </w:tcPr>
          <w:p w14:paraId="56D7C36F" w14:textId="77777777" w:rsidR="00144E0F" w:rsidRPr="00711388" w:rsidRDefault="00144E0F" w:rsidP="00877EC4">
            <w:pPr>
              <w:pStyle w:val="NormalLeft"/>
              <w:rPr>
                <w:lang w:val="en-GB"/>
              </w:rPr>
            </w:pPr>
            <w:r w:rsidRPr="00711388">
              <w:rPr>
                <w:lang w:val="en-GB"/>
              </w:rPr>
              <w:t>C0130 to C0160/R1030</w:t>
            </w:r>
          </w:p>
        </w:tc>
        <w:tc>
          <w:tcPr>
            <w:tcW w:w="2136" w:type="dxa"/>
            <w:tcBorders>
              <w:top w:val="single" w:sz="2" w:space="0" w:color="auto"/>
              <w:left w:val="single" w:sz="2" w:space="0" w:color="auto"/>
              <w:bottom w:val="single" w:sz="2" w:space="0" w:color="auto"/>
              <w:right w:val="single" w:sz="2" w:space="0" w:color="auto"/>
            </w:tcBorders>
          </w:tcPr>
          <w:p w14:paraId="2E715FE7" w14:textId="63865B49" w:rsidR="00144E0F" w:rsidRPr="00711388" w:rsidRDefault="00144E0F" w:rsidP="00877EC4">
            <w:pPr>
              <w:pStyle w:val="NormalLeft"/>
              <w:rPr>
                <w:lang w:val="en-GB"/>
              </w:rPr>
            </w:pPr>
            <w:r w:rsidRPr="00711388">
              <w:rPr>
                <w:lang w:val="en-GB"/>
              </w:rPr>
              <w:t xml:space="preserve">Overhead expenses </w:t>
            </w:r>
            <w:r w:rsidR="00845F43" w:rsidRPr="00711388">
              <w:rPr>
                <w:lang w:val="en-GB"/>
              </w:rPr>
              <w:t>-</w:t>
            </w:r>
            <w:r w:rsidRPr="00711388">
              <w:rPr>
                <w:lang w:val="en-GB"/>
              </w:rPr>
              <w:t xml:space="preserve"> Gross </w:t>
            </w:r>
            <w:r w:rsidR="00845F43" w:rsidRPr="00711388">
              <w:rPr>
                <w:lang w:val="en-GB"/>
              </w:rPr>
              <w:t>-</w:t>
            </w:r>
            <w:r w:rsidRPr="00711388">
              <w:rPr>
                <w:lang w:val="en-GB"/>
              </w:rPr>
              <w:t xml:space="preserve">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4E78EDF2" w14:textId="3584BFD5" w:rsidR="00144E0F" w:rsidRPr="00711388" w:rsidRDefault="00144E0F" w:rsidP="00877EC4">
            <w:pPr>
              <w:pStyle w:val="NormalLeft"/>
              <w:rPr>
                <w:lang w:val="en-GB"/>
              </w:rPr>
            </w:pPr>
            <w:r w:rsidRPr="00711388">
              <w:rPr>
                <w:lang w:val="en-GB"/>
              </w:rPr>
              <w:t>Overhead expenses include salaries to general managers, auditing costs and regular day</w:t>
            </w:r>
            <w:r w:rsidR="00711388" w:rsidRPr="00711388">
              <w:rPr>
                <w:lang w:val="en-GB"/>
              </w:rPr>
              <w:t>-</w:t>
            </w:r>
            <w:r w:rsidRPr="00711388">
              <w:rPr>
                <w:lang w:val="en-GB"/>
              </w:rPr>
              <w:t>to</w:t>
            </w:r>
            <w:r w:rsidR="00711388" w:rsidRPr="00711388">
              <w:rPr>
                <w:lang w:val="en-GB"/>
              </w:rPr>
              <w:t>-</w:t>
            </w:r>
            <w:r w:rsidRPr="00711388">
              <w:rPr>
                <w:lang w:val="en-GB"/>
              </w:rPr>
              <w:t xml:space="preserve">day costs i.e. electricity bill, rent for accommodations, IT costs. These overhead expenses also include expenses related to the development of new insurance and reinsurance business, advertising insurance products, improvement of the </w:t>
            </w:r>
            <w:r w:rsidRPr="00711388">
              <w:rPr>
                <w:lang w:val="en-GB"/>
              </w:rPr>
              <w:lastRenderedPageBreak/>
              <w:t>internal processes such as investment in system required to support insurance and reinsurance business (e.g. buying new IT system and developing new software).</w:t>
            </w:r>
          </w:p>
          <w:p w14:paraId="104D2C44" w14:textId="39302483" w:rsidR="00144E0F" w:rsidRPr="00711388" w:rsidRDefault="00144E0F" w:rsidP="00877EC4">
            <w:pPr>
              <w:pStyle w:val="NormalLeft"/>
              <w:rPr>
                <w:lang w:val="en-GB"/>
              </w:rPr>
            </w:pPr>
            <w:r w:rsidRPr="00711388">
              <w:rPr>
                <w:lang w:val="en-GB"/>
              </w:rPr>
              <w:t xml:space="preserve">The amount relates to the gross </w:t>
            </w:r>
            <w:r w:rsidR="00845F43" w:rsidRPr="00711388">
              <w:rPr>
                <w:lang w:val="en-GB"/>
              </w:rPr>
              <w:t>-</w:t>
            </w:r>
            <w:r w:rsidRPr="00711388">
              <w:rPr>
                <w:lang w:val="en-GB"/>
              </w:rPr>
              <w:t xml:space="preserve"> non proportional reinsurance accepted.</w:t>
            </w:r>
          </w:p>
        </w:tc>
      </w:tr>
      <w:tr w:rsidR="00626033" w:rsidRPr="00711388" w14:paraId="4B05D093" w14:textId="77777777" w:rsidTr="00877EC4">
        <w:tc>
          <w:tcPr>
            <w:tcW w:w="1393" w:type="dxa"/>
            <w:tcBorders>
              <w:top w:val="single" w:sz="2" w:space="0" w:color="auto"/>
              <w:left w:val="single" w:sz="2" w:space="0" w:color="auto"/>
              <w:bottom w:val="single" w:sz="2" w:space="0" w:color="auto"/>
              <w:right w:val="single" w:sz="2" w:space="0" w:color="auto"/>
            </w:tcBorders>
          </w:tcPr>
          <w:p w14:paraId="745E1EB7" w14:textId="77777777" w:rsidR="00144E0F" w:rsidRPr="00711388" w:rsidRDefault="00144E0F" w:rsidP="00877EC4">
            <w:pPr>
              <w:pStyle w:val="NormalLeft"/>
              <w:rPr>
                <w:lang w:val="en-GB"/>
              </w:rPr>
            </w:pPr>
            <w:r w:rsidRPr="00711388">
              <w:rPr>
                <w:lang w:val="en-GB"/>
              </w:rPr>
              <w:lastRenderedPageBreak/>
              <w:t>C0010 to C0160/R1040</w:t>
            </w:r>
          </w:p>
        </w:tc>
        <w:tc>
          <w:tcPr>
            <w:tcW w:w="2136" w:type="dxa"/>
            <w:tcBorders>
              <w:top w:val="single" w:sz="2" w:space="0" w:color="auto"/>
              <w:left w:val="single" w:sz="2" w:space="0" w:color="auto"/>
              <w:bottom w:val="single" w:sz="2" w:space="0" w:color="auto"/>
              <w:right w:val="single" w:sz="2" w:space="0" w:color="auto"/>
            </w:tcBorders>
          </w:tcPr>
          <w:p w14:paraId="59CD390E" w14:textId="1452EEBB" w:rsidR="00144E0F" w:rsidRPr="00711388" w:rsidRDefault="00144E0F" w:rsidP="00877EC4">
            <w:pPr>
              <w:pStyle w:val="NormalLeft"/>
              <w:rPr>
                <w:lang w:val="en-GB"/>
              </w:rPr>
            </w:pPr>
            <w:r w:rsidRPr="00711388">
              <w:rPr>
                <w:lang w:val="en-GB"/>
              </w:rPr>
              <w:t xml:space="preserve">Overhead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3112C18D" w14:textId="7CD7E1C1" w:rsidR="00144E0F" w:rsidRPr="00711388" w:rsidRDefault="00144E0F" w:rsidP="00877EC4">
            <w:pPr>
              <w:pStyle w:val="NormalLeft"/>
              <w:rPr>
                <w:lang w:val="en-GB"/>
              </w:rPr>
            </w:pPr>
            <w:r w:rsidRPr="00711388">
              <w:rPr>
                <w:lang w:val="en-GB"/>
              </w:rPr>
              <w:t>Overhead expenses include salaries to general managers, auditing costs and regular day</w:t>
            </w:r>
            <w:r w:rsidR="00711388" w:rsidRPr="00711388">
              <w:rPr>
                <w:lang w:val="en-GB"/>
              </w:rPr>
              <w:t>-</w:t>
            </w:r>
            <w:r w:rsidRPr="00711388">
              <w:rPr>
                <w:lang w:val="en-GB"/>
              </w:rPr>
              <w:t>to</w:t>
            </w:r>
            <w:r w:rsidR="00711388" w:rsidRPr="00711388">
              <w:rPr>
                <w:lang w:val="en-GB"/>
              </w:rPr>
              <w:t>-</w:t>
            </w:r>
            <w:r w:rsidRPr="00711388">
              <w:rPr>
                <w:lang w:val="en-GB"/>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798148A" w14:textId="77777777" w:rsidR="00144E0F" w:rsidRPr="00711388" w:rsidRDefault="00144E0F" w:rsidP="00877EC4">
            <w:pPr>
              <w:pStyle w:val="NormalLeft"/>
              <w:rPr>
                <w:lang w:val="en-GB"/>
              </w:rPr>
            </w:pPr>
            <w:r w:rsidRPr="00711388">
              <w:rPr>
                <w:lang w:val="en-GB"/>
              </w:rPr>
              <w:t>The amount relates to the reinsurers' share.</w:t>
            </w:r>
          </w:p>
          <w:p w14:paraId="6058D590" w14:textId="77777777" w:rsidR="00144E0F" w:rsidRPr="00711388" w:rsidRDefault="00144E0F" w:rsidP="00877EC4">
            <w:pPr>
              <w:pStyle w:val="NormalLeft"/>
              <w:rPr>
                <w:lang w:val="en-GB"/>
              </w:rPr>
            </w:pPr>
            <w:r w:rsidRPr="00711388">
              <w:rPr>
                <w:lang w:val="en-GB"/>
              </w:rPr>
              <w:t>Reinsurers' share shall by default be allocated by type of expenses, if not possible shall be reported as acquisition expenses.</w:t>
            </w:r>
          </w:p>
        </w:tc>
      </w:tr>
      <w:tr w:rsidR="00626033" w:rsidRPr="00711388" w14:paraId="28F65756" w14:textId="77777777" w:rsidTr="00877EC4">
        <w:tc>
          <w:tcPr>
            <w:tcW w:w="1393" w:type="dxa"/>
            <w:tcBorders>
              <w:top w:val="single" w:sz="2" w:space="0" w:color="auto"/>
              <w:left w:val="single" w:sz="2" w:space="0" w:color="auto"/>
              <w:bottom w:val="single" w:sz="2" w:space="0" w:color="auto"/>
              <w:right w:val="single" w:sz="2" w:space="0" w:color="auto"/>
            </w:tcBorders>
          </w:tcPr>
          <w:p w14:paraId="391F7A62" w14:textId="77777777" w:rsidR="00144E0F" w:rsidRPr="00711388" w:rsidRDefault="00144E0F" w:rsidP="00877EC4">
            <w:pPr>
              <w:pStyle w:val="NormalLeft"/>
              <w:rPr>
                <w:lang w:val="en-GB"/>
              </w:rPr>
            </w:pPr>
            <w:r w:rsidRPr="00711388">
              <w:rPr>
                <w:lang w:val="en-GB"/>
              </w:rPr>
              <w:t>C0010 to C0160/R1100</w:t>
            </w:r>
          </w:p>
        </w:tc>
        <w:tc>
          <w:tcPr>
            <w:tcW w:w="2136" w:type="dxa"/>
            <w:tcBorders>
              <w:top w:val="single" w:sz="2" w:space="0" w:color="auto"/>
              <w:left w:val="single" w:sz="2" w:space="0" w:color="auto"/>
              <w:bottom w:val="single" w:sz="2" w:space="0" w:color="auto"/>
              <w:right w:val="single" w:sz="2" w:space="0" w:color="auto"/>
            </w:tcBorders>
          </w:tcPr>
          <w:p w14:paraId="07A6D96C" w14:textId="4932D2A6" w:rsidR="00144E0F" w:rsidRPr="00711388" w:rsidRDefault="00144E0F" w:rsidP="00877EC4">
            <w:pPr>
              <w:pStyle w:val="NormalLeft"/>
              <w:rPr>
                <w:lang w:val="en-GB"/>
              </w:rPr>
            </w:pPr>
            <w:r w:rsidRPr="00711388">
              <w:rPr>
                <w:lang w:val="en-GB"/>
              </w:rPr>
              <w:t xml:space="preserve">Overhead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26EFB337" w14:textId="454BCAE5" w:rsidR="00144E0F" w:rsidRPr="00711388" w:rsidRDefault="00144E0F" w:rsidP="00877EC4">
            <w:pPr>
              <w:pStyle w:val="NormalLeft"/>
              <w:rPr>
                <w:lang w:val="en-GB"/>
              </w:rPr>
            </w:pPr>
            <w:r w:rsidRPr="00711388">
              <w:rPr>
                <w:lang w:val="en-GB"/>
              </w:rPr>
              <w:t>Overhead expenses include salaries to general managers, auditing costs and regular day</w:t>
            </w:r>
            <w:r w:rsidR="00711388" w:rsidRPr="00711388">
              <w:rPr>
                <w:lang w:val="en-GB"/>
              </w:rPr>
              <w:t>-</w:t>
            </w:r>
            <w:r w:rsidRPr="00711388">
              <w:rPr>
                <w:lang w:val="en-GB"/>
              </w:rPr>
              <w:t>to</w:t>
            </w:r>
            <w:r w:rsidR="00711388" w:rsidRPr="00711388">
              <w:rPr>
                <w:lang w:val="en-GB"/>
              </w:rPr>
              <w:t>-</w:t>
            </w:r>
            <w:r w:rsidRPr="00711388">
              <w:rPr>
                <w:lang w:val="en-GB"/>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4BB1A8C" w14:textId="77777777" w:rsidR="00144E0F" w:rsidRPr="00711388" w:rsidRDefault="00144E0F" w:rsidP="00877EC4">
            <w:pPr>
              <w:pStyle w:val="NormalLeft"/>
              <w:rPr>
                <w:lang w:val="en-GB"/>
              </w:rPr>
            </w:pPr>
            <w:r w:rsidRPr="00711388">
              <w:rPr>
                <w:lang w:val="en-GB"/>
              </w:rPr>
              <w:t>The net overhead expenses represent the sum of the direct business and the accepted reinsurance business reduced by the amount ceded to reinsurance undertakings.</w:t>
            </w:r>
          </w:p>
        </w:tc>
      </w:tr>
      <w:tr w:rsidR="00626033" w:rsidRPr="00711388" w14:paraId="5F30CFC0" w14:textId="77777777" w:rsidTr="00877EC4">
        <w:tc>
          <w:tcPr>
            <w:tcW w:w="1393" w:type="dxa"/>
            <w:tcBorders>
              <w:top w:val="single" w:sz="2" w:space="0" w:color="auto"/>
              <w:left w:val="single" w:sz="2" w:space="0" w:color="auto"/>
              <w:bottom w:val="single" w:sz="2" w:space="0" w:color="auto"/>
              <w:right w:val="single" w:sz="2" w:space="0" w:color="auto"/>
            </w:tcBorders>
          </w:tcPr>
          <w:p w14:paraId="0D8135FE" w14:textId="0C2840B6" w:rsidR="00144E0F" w:rsidRPr="00711388" w:rsidRDefault="00144E0F" w:rsidP="00877EC4">
            <w:pPr>
              <w:pStyle w:val="NormalLeft"/>
              <w:rPr>
                <w:lang w:val="en-GB"/>
              </w:rPr>
            </w:pPr>
            <w:r w:rsidRPr="00711388">
              <w:rPr>
                <w:lang w:val="en-GB"/>
              </w:rPr>
              <w:t>C0200/R0110</w:t>
            </w:r>
            <w:r w:rsidR="00711388" w:rsidRPr="00711388">
              <w:rPr>
                <w:lang w:val="en-GB"/>
              </w:rPr>
              <w:t>-</w:t>
            </w:r>
            <w:r w:rsidRPr="00711388">
              <w:rPr>
                <w:lang w:val="en-GB"/>
              </w:rPr>
              <w:t>R1100</w:t>
            </w:r>
          </w:p>
        </w:tc>
        <w:tc>
          <w:tcPr>
            <w:tcW w:w="2136" w:type="dxa"/>
            <w:tcBorders>
              <w:top w:val="single" w:sz="2" w:space="0" w:color="auto"/>
              <w:left w:val="single" w:sz="2" w:space="0" w:color="auto"/>
              <w:bottom w:val="single" w:sz="2" w:space="0" w:color="auto"/>
              <w:right w:val="single" w:sz="2" w:space="0" w:color="auto"/>
            </w:tcBorders>
          </w:tcPr>
          <w:p w14:paraId="31010A25" w14:textId="77777777" w:rsidR="00144E0F" w:rsidRPr="00711388" w:rsidRDefault="00144E0F" w:rsidP="00877EC4">
            <w:pPr>
              <w:pStyle w:val="NormalLeft"/>
              <w:rPr>
                <w:lang w:val="en-GB"/>
              </w:rPr>
            </w:pPr>
            <w:r w:rsidRPr="00711388">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0FEF021D" w14:textId="77777777" w:rsidR="00144E0F" w:rsidRPr="00711388" w:rsidRDefault="00144E0F" w:rsidP="00877EC4">
            <w:pPr>
              <w:pStyle w:val="NormalLeft"/>
              <w:rPr>
                <w:lang w:val="en-GB"/>
              </w:rPr>
            </w:pPr>
            <w:r w:rsidRPr="00711388">
              <w:rPr>
                <w:lang w:val="en-GB"/>
              </w:rPr>
              <w:t>Total for different items for all Lines of Business.</w:t>
            </w:r>
          </w:p>
        </w:tc>
      </w:tr>
      <w:tr w:rsidR="00626033" w:rsidRPr="00711388" w14:paraId="5A2BDD82" w14:textId="77777777" w:rsidTr="00877EC4">
        <w:tc>
          <w:tcPr>
            <w:tcW w:w="1393" w:type="dxa"/>
            <w:tcBorders>
              <w:top w:val="single" w:sz="2" w:space="0" w:color="auto"/>
              <w:left w:val="single" w:sz="2" w:space="0" w:color="auto"/>
              <w:bottom w:val="single" w:sz="2" w:space="0" w:color="auto"/>
              <w:right w:val="single" w:sz="2" w:space="0" w:color="auto"/>
            </w:tcBorders>
          </w:tcPr>
          <w:p w14:paraId="6E9EE1F2" w14:textId="27960C08" w:rsidR="00144E0F" w:rsidRPr="00711388" w:rsidRDefault="00144E0F" w:rsidP="00877EC4">
            <w:pPr>
              <w:pStyle w:val="NormalLeft"/>
              <w:rPr>
                <w:lang w:val="en-GB"/>
              </w:rPr>
            </w:pPr>
            <w:r w:rsidRPr="00711388">
              <w:rPr>
                <w:lang w:val="en-GB"/>
              </w:rPr>
              <w:t>C0200/R12</w:t>
            </w:r>
            <w:r w:rsidR="009A09B7" w:rsidRPr="00711388">
              <w:rPr>
                <w:lang w:val="en-GB"/>
              </w:rPr>
              <w:t>1</w:t>
            </w:r>
            <w:r w:rsidRPr="00711388">
              <w:rPr>
                <w:lang w:val="en-GB"/>
              </w:rPr>
              <w:t>0</w:t>
            </w:r>
          </w:p>
        </w:tc>
        <w:tc>
          <w:tcPr>
            <w:tcW w:w="2136" w:type="dxa"/>
            <w:tcBorders>
              <w:top w:val="single" w:sz="2" w:space="0" w:color="auto"/>
              <w:left w:val="single" w:sz="2" w:space="0" w:color="auto"/>
              <w:bottom w:val="single" w:sz="2" w:space="0" w:color="auto"/>
              <w:right w:val="single" w:sz="2" w:space="0" w:color="auto"/>
            </w:tcBorders>
          </w:tcPr>
          <w:p w14:paraId="604F0204" w14:textId="425861ED" w:rsidR="00144E0F" w:rsidRPr="00711388" w:rsidRDefault="00E52D65" w:rsidP="00877EC4">
            <w:pPr>
              <w:pStyle w:val="NormalLeft"/>
              <w:rPr>
                <w:lang w:val="en-GB"/>
              </w:rPr>
            </w:pPr>
            <w:r w:rsidRPr="00711388">
              <w:rPr>
                <w:lang w:val="en-GB"/>
              </w:rPr>
              <w:t>Balance</w:t>
            </w:r>
            <w:r w:rsidR="008219CE" w:rsidRPr="00711388">
              <w:rPr>
                <w:lang w:val="en-GB"/>
              </w:rPr>
              <w:t xml:space="preserve"> </w:t>
            </w:r>
            <w:r w:rsidRPr="00711388">
              <w:rPr>
                <w:lang w:val="en-GB"/>
              </w:rPr>
              <w:t xml:space="preserve">- other technical expenses/ income </w:t>
            </w:r>
          </w:p>
        </w:tc>
        <w:tc>
          <w:tcPr>
            <w:tcW w:w="5757" w:type="dxa"/>
            <w:tcBorders>
              <w:top w:val="single" w:sz="2" w:space="0" w:color="auto"/>
              <w:left w:val="single" w:sz="2" w:space="0" w:color="auto"/>
              <w:bottom w:val="single" w:sz="2" w:space="0" w:color="auto"/>
              <w:right w:val="single" w:sz="2" w:space="0" w:color="auto"/>
            </w:tcBorders>
          </w:tcPr>
          <w:p w14:paraId="581E1DCA" w14:textId="22671CF2" w:rsidR="00F87668" w:rsidRPr="00711388" w:rsidRDefault="00F87668" w:rsidP="00877EC4">
            <w:pPr>
              <w:pStyle w:val="NormalLeft"/>
              <w:rPr>
                <w:lang w:val="en-GB"/>
              </w:rPr>
            </w:pPr>
            <w:r w:rsidRPr="00711388">
              <w:rPr>
                <w:lang w:val="en-GB"/>
              </w:rPr>
              <w:t xml:space="preserve">Net technical expenses/income not covered by above mentioned expenses/income and reduced by the amount ceded to reinsurance undertakings. Other technical expenses/income </w:t>
            </w:r>
            <w:r w:rsidR="004564DD" w:rsidRPr="00711388">
              <w:rPr>
                <w:lang w:val="en-GB"/>
              </w:rPr>
              <w:t>shall</w:t>
            </w:r>
            <w:r w:rsidRPr="00711388">
              <w:rPr>
                <w:lang w:val="en-GB"/>
              </w:rPr>
              <w:t xml:space="preserve"> not </w:t>
            </w:r>
            <w:r w:rsidR="004564DD" w:rsidRPr="00711388">
              <w:rPr>
                <w:lang w:val="en-GB"/>
              </w:rPr>
              <w:t xml:space="preserve">be </w:t>
            </w:r>
            <w:r w:rsidRPr="00711388">
              <w:rPr>
                <w:lang w:val="en-GB"/>
              </w:rPr>
              <w:t>split by lines of business.</w:t>
            </w:r>
          </w:p>
          <w:p w14:paraId="291CF55C" w14:textId="6CFD30EB" w:rsidR="00144E0F" w:rsidRPr="00711388" w:rsidRDefault="00144E0F" w:rsidP="00877EC4">
            <w:pPr>
              <w:pStyle w:val="NormalLeft"/>
              <w:rPr>
                <w:lang w:val="en-GB"/>
              </w:rPr>
            </w:pPr>
            <w:r w:rsidRPr="00711388">
              <w:rPr>
                <w:lang w:val="en-GB"/>
              </w:rPr>
              <w:t>Shall not include</w:t>
            </w:r>
            <w:r w:rsidR="00C02D7B" w:rsidRPr="00711388">
              <w:rPr>
                <w:lang w:val="en-GB"/>
              </w:rPr>
              <w:t xml:space="preserve"> change in other technical provisions and</w:t>
            </w:r>
            <w:r w:rsidRPr="00711388">
              <w:rPr>
                <w:lang w:val="en-GB"/>
              </w:rPr>
              <w:t xml:space="preserve"> non</w:t>
            </w:r>
            <w:r w:rsidR="00711388" w:rsidRPr="00711388">
              <w:rPr>
                <w:lang w:val="en-GB"/>
              </w:rPr>
              <w:t>-</w:t>
            </w:r>
            <w:r w:rsidRPr="00711388">
              <w:rPr>
                <w:lang w:val="en-GB"/>
              </w:rPr>
              <w:t>technical expenses</w:t>
            </w:r>
            <w:r w:rsidR="0046401C" w:rsidRPr="00711388">
              <w:rPr>
                <w:lang w:val="en-GB"/>
              </w:rPr>
              <w:t>/income</w:t>
            </w:r>
            <w:r w:rsidRPr="00711388">
              <w:rPr>
                <w:lang w:val="en-GB"/>
              </w:rPr>
              <w:t xml:space="preserve"> such as tax, interest expenses, losses on disposals, etc.</w:t>
            </w:r>
          </w:p>
          <w:p w14:paraId="5E6169FC" w14:textId="5DC07E06" w:rsidR="00B928A2" w:rsidRPr="00711388" w:rsidRDefault="00B928A2" w:rsidP="00877EC4">
            <w:pPr>
              <w:pStyle w:val="NormalLeft"/>
              <w:rPr>
                <w:lang w:val="en-GB"/>
              </w:rPr>
            </w:pPr>
            <w:r w:rsidRPr="00711388">
              <w:rPr>
                <w:lang w:val="en-GB"/>
              </w:rPr>
              <w:lastRenderedPageBreak/>
              <w:t xml:space="preserve">The amount of net technical expenses/income shall be reported negative if the amount of </w:t>
            </w:r>
            <w:r w:rsidR="00030FCA" w:rsidRPr="00711388">
              <w:rPr>
                <w:lang w:val="en-GB"/>
              </w:rPr>
              <w:t xml:space="preserve">technical </w:t>
            </w:r>
            <w:r w:rsidRPr="00711388">
              <w:rPr>
                <w:lang w:val="en-GB"/>
              </w:rPr>
              <w:t>income is larger than the amount of technical expenses.</w:t>
            </w:r>
          </w:p>
        </w:tc>
      </w:tr>
      <w:tr w:rsidR="00626033" w:rsidRPr="00711388" w14:paraId="7E946218" w14:textId="77777777" w:rsidTr="00877EC4">
        <w:tc>
          <w:tcPr>
            <w:tcW w:w="1393" w:type="dxa"/>
            <w:tcBorders>
              <w:top w:val="single" w:sz="2" w:space="0" w:color="auto"/>
              <w:left w:val="single" w:sz="2" w:space="0" w:color="auto"/>
              <w:bottom w:val="single" w:sz="2" w:space="0" w:color="auto"/>
              <w:right w:val="single" w:sz="2" w:space="0" w:color="auto"/>
            </w:tcBorders>
          </w:tcPr>
          <w:p w14:paraId="5FDDB2D2" w14:textId="77777777" w:rsidR="00144E0F" w:rsidRPr="00711388" w:rsidRDefault="00144E0F" w:rsidP="00877EC4">
            <w:pPr>
              <w:pStyle w:val="NormalLeft"/>
              <w:rPr>
                <w:lang w:val="en-GB"/>
              </w:rPr>
            </w:pPr>
            <w:r w:rsidRPr="00711388">
              <w:rPr>
                <w:lang w:val="en-GB"/>
              </w:rPr>
              <w:lastRenderedPageBreak/>
              <w:t>C0200/R1300</w:t>
            </w:r>
          </w:p>
        </w:tc>
        <w:tc>
          <w:tcPr>
            <w:tcW w:w="2136" w:type="dxa"/>
            <w:tcBorders>
              <w:top w:val="single" w:sz="2" w:space="0" w:color="auto"/>
              <w:left w:val="single" w:sz="2" w:space="0" w:color="auto"/>
              <w:bottom w:val="single" w:sz="2" w:space="0" w:color="auto"/>
              <w:right w:val="single" w:sz="2" w:space="0" w:color="auto"/>
            </w:tcBorders>
          </w:tcPr>
          <w:p w14:paraId="57220006" w14:textId="35DAD239" w:rsidR="00144E0F" w:rsidRPr="00711388" w:rsidRDefault="00144E0F" w:rsidP="00877EC4">
            <w:pPr>
              <w:pStyle w:val="NormalLeft"/>
              <w:rPr>
                <w:lang w:val="en-GB"/>
              </w:rPr>
            </w:pPr>
            <w:r w:rsidRPr="00711388">
              <w:rPr>
                <w:lang w:val="en-GB"/>
              </w:rPr>
              <w:t xml:space="preserve">Total </w:t>
            </w:r>
            <w:r w:rsidR="004562EE" w:rsidRPr="00711388">
              <w:rPr>
                <w:lang w:val="en-GB"/>
              </w:rPr>
              <w:t xml:space="preserve">technical </w:t>
            </w:r>
            <w:r w:rsidRPr="00711388">
              <w:rPr>
                <w:lang w:val="en-GB"/>
              </w:rPr>
              <w:t>expenses</w:t>
            </w:r>
          </w:p>
        </w:tc>
        <w:tc>
          <w:tcPr>
            <w:tcW w:w="5757" w:type="dxa"/>
            <w:tcBorders>
              <w:top w:val="single" w:sz="2" w:space="0" w:color="auto"/>
              <w:left w:val="single" w:sz="2" w:space="0" w:color="auto"/>
              <w:bottom w:val="single" w:sz="2" w:space="0" w:color="auto"/>
              <w:right w:val="single" w:sz="2" w:space="0" w:color="auto"/>
            </w:tcBorders>
          </w:tcPr>
          <w:p w14:paraId="4E67C8EF" w14:textId="497AEA9E" w:rsidR="00144E0F" w:rsidRPr="00711388" w:rsidRDefault="00144E0F" w:rsidP="00877EC4">
            <w:pPr>
              <w:pStyle w:val="NormalLeft"/>
              <w:rPr>
                <w:lang w:val="en-GB"/>
              </w:rPr>
            </w:pPr>
            <w:r w:rsidRPr="00711388">
              <w:rPr>
                <w:lang w:val="en-GB"/>
              </w:rPr>
              <w:t>Amount of all technical expenses</w:t>
            </w:r>
            <w:r w:rsidR="00B928A2" w:rsidRPr="00711388">
              <w:rPr>
                <w:lang w:val="en-GB"/>
              </w:rPr>
              <w:t xml:space="preserve"> </w:t>
            </w:r>
          </w:p>
        </w:tc>
      </w:tr>
      <w:tr w:rsidR="00626033" w:rsidRPr="00711388" w14:paraId="74D02BD3" w14:textId="77777777" w:rsidTr="007F0322">
        <w:tc>
          <w:tcPr>
            <w:tcW w:w="9286" w:type="dxa"/>
            <w:gridSpan w:val="3"/>
            <w:tcBorders>
              <w:top w:val="single" w:sz="2" w:space="0" w:color="auto"/>
              <w:left w:val="single" w:sz="2" w:space="0" w:color="auto"/>
              <w:bottom w:val="single" w:sz="2" w:space="0" w:color="auto"/>
              <w:right w:val="single" w:sz="2" w:space="0" w:color="auto"/>
            </w:tcBorders>
          </w:tcPr>
          <w:p w14:paraId="1D843ACA" w14:textId="77777777" w:rsidR="006438AA" w:rsidRPr="00711388" w:rsidRDefault="006438AA" w:rsidP="0010574D">
            <w:pPr>
              <w:pStyle w:val="NormalCentered"/>
              <w:jc w:val="left"/>
              <w:rPr>
                <w:lang w:val="en-GB"/>
              </w:rPr>
            </w:pPr>
            <w:r w:rsidRPr="00711388">
              <w:rPr>
                <w:i/>
                <w:iCs/>
                <w:lang w:val="en-GB"/>
              </w:rPr>
              <w:t>Life insurance and reinsurance obligations</w:t>
            </w:r>
          </w:p>
        </w:tc>
      </w:tr>
      <w:tr w:rsidR="00626033" w:rsidRPr="00711388" w14:paraId="6C199BCE" w14:textId="77777777" w:rsidTr="00877EC4">
        <w:tc>
          <w:tcPr>
            <w:tcW w:w="1393" w:type="dxa"/>
            <w:tcBorders>
              <w:top w:val="single" w:sz="2" w:space="0" w:color="auto"/>
              <w:left w:val="single" w:sz="2" w:space="0" w:color="auto"/>
              <w:bottom w:val="single" w:sz="2" w:space="0" w:color="auto"/>
              <w:right w:val="single" w:sz="2" w:space="0" w:color="auto"/>
            </w:tcBorders>
          </w:tcPr>
          <w:p w14:paraId="712E32B0" w14:textId="77777777" w:rsidR="00144E0F" w:rsidRPr="00711388" w:rsidRDefault="00144E0F" w:rsidP="00877EC4">
            <w:pPr>
              <w:pStyle w:val="NormalLeft"/>
              <w:rPr>
                <w:lang w:val="en-GB"/>
              </w:rPr>
            </w:pPr>
            <w:r w:rsidRPr="00711388">
              <w:rPr>
                <w:lang w:val="en-GB"/>
              </w:rPr>
              <w:t>C0210 to C0280/R1410</w:t>
            </w:r>
          </w:p>
        </w:tc>
        <w:tc>
          <w:tcPr>
            <w:tcW w:w="2136" w:type="dxa"/>
            <w:tcBorders>
              <w:top w:val="single" w:sz="2" w:space="0" w:color="auto"/>
              <w:left w:val="single" w:sz="2" w:space="0" w:color="auto"/>
              <w:bottom w:val="single" w:sz="2" w:space="0" w:color="auto"/>
              <w:right w:val="single" w:sz="2" w:space="0" w:color="auto"/>
            </w:tcBorders>
          </w:tcPr>
          <w:p w14:paraId="145B7FA7" w14:textId="3B40090A" w:rsidR="00144E0F" w:rsidRPr="00711388" w:rsidRDefault="00144E0F" w:rsidP="00877EC4">
            <w:pPr>
              <w:pStyle w:val="NormalLeft"/>
              <w:rPr>
                <w:lang w:val="en-GB"/>
              </w:rPr>
            </w:pPr>
            <w:r w:rsidRPr="00711388">
              <w:rPr>
                <w:lang w:val="en-GB"/>
              </w:rPr>
              <w:t xml:space="preserve">Premiums written </w:t>
            </w:r>
            <w:r w:rsidR="00845F43" w:rsidRPr="00711388">
              <w:rPr>
                <w:lang w:val="en-GB"/>
              </w:rPr>
              <w:t>-</w:t>
            </w:r>
            <w:r w:rsidRPr="00711388">
              <w:rPr>
                <w:lang w:val="en-GB"/>
              </w:rPr>
              <w:t xml:space="preserve"> Gross</w:t>
            </w:r>
          </w:p>
        </w:tc>
        <w:tc>
          <w:tcPr>
            <w:tcW w:w="5757" w:type="dxa"/>
            <w:tcBorders>
              <w:top w:val="single" w:sz="2" w:space="0" w:color="auto"/>
              <w:left w:val="single" w:sz="2" w:space="0" w:color="auto"/>
              <w:bottom w:val="single" w:sz="2" w:space="0" w:color="auto"/>
              <w:right w:val="single" w:sz="2" w:space="0" w:color="auto"/>
            </w:tcBorders>
          </w:tcPr>
          <w:p w14:paraId="153CEAEF" w14:textId="6A15F5EA" w:rsidR="00144E0F" w:rsidRPr="00711388" w:rsidRDefault="008F5484" w:rsidP="00877EC4">
            <w:pPr>
              <w:pStyle w:val="NormalLeft"/>
              <w:rPr>
                <w:lang w:val="en-GB"/>
              </w:rPr>
            </w:pPr>
            <w:r w:rsidRPr="00711388">
              <w:rPr>
                <w:lang w:val="en-GB"/>
              </w:rPr>
              <w:t>G</w:t>
            </w:r>
            <w:r w:rsidR="00144E0F" w:rsidRPr="00711388">
              <w:rPr>
                <w:lang w:val="en-GB"/>
              </w:rPr>
              <w:t>ross premiums written shall comprise all amounts due during the reporting p</w:t>
            </w:r>
            <w:r w:rsidR="00877EC4" w:rsidRPr="00711388">
              <w:rPr>
                <w:lang w:val="en-GB"/>
              </w:rPr>
              <w:t>eriod</w:t>
            </w:r>
            <w:r w:rsidR="00144E0F" w:rsidRPr="00711388">
              <w:rPr>
                <w:lang w:val="en-GB"/>
              </w:rPr>
              <w:t xml:space="preserve"> in respect of insurance contracts, arising from gross business, regardless of the fact that such amounts may relate in whole or in part to a later</w:t>
            </w:r>
            <w:r w:rsidR="00877EC4" w:rsidRPr="00711388">
              <w:rPr>
                <w:lang w:val="en-GB"/>
              </w:rPr>
              <w:t> reporting period</w:t>
            </w:r>
            <w:r w:rsidR="00144E0F" w:rsidRPr="00711388">
              <w:rPr>
                <w:lang w:val="en-GB"/>
              </w:rPr>
              <w:t>.</w:t>
            </w:r>
            <w:r w:rsidR="006438AA" w:rsidRPr="00711388">
              <w:rPr>
                <w:lang w:val="en-GB"/>
              </w:rPr>
              <w:t xml:space="preserve"> </w:t>
            </w:r>
            <w:r w:rsidR="00AD032F" w:rsidRPr="00711388">
              <w:rPr>
                <w:lang w:val="en-GB"/>
              </w:rPr>
              <w:t>Amount of taxes or charges</w:t>
            </w:r>
            <w:r w:rsidR="00A76DD3" w:rsidRPr="00711388">
              <w:rPr>
                <w:lang w:val="en-GB"/>
              </w:rPr>
              <w:t xml:space="preserve"> levied with premiums</w:t>
            </w:r>
            <w:r w:rsidR="006438AA" w:rsidRPr="00711388">
              <w:rPr>
                <w:lang w:val="en-GB"/>
              </w:rPr>
              <w:t xml:space="preserve"> </w:t>
            </w:r>
            <w:r w:rsidR="00FC3BE5" w:rsidRPr="00711388">
              <w:rPr>
                <w:lang w:val="en-GB"/>
              </w:rPr>
              <w:t>shall</w:t>
            </w:r>
            <w:r w:rsidR="006438AA" w:rsidRPr="00711388">
              <w:rPr>
                <w:lang w:val="en-GB"/>
              </w:rPr>
              <w:t xml:space="preserve"> be excluded from the written premiums.</w:t>
            </w:r>
          </w:p>
          <w:p w14:paraId="5D0D8E51" w14:textId="77777777" w:rsidR="00144E0F" w:rsidRPr="00711388" w:rsidRDefault="00144E0F" w:rsidP="00877EC4">
            <w:pPr>
              <w:pStyle w:val="NormalLeft"/>
              <w:rPr>
                <w:lang w:val="en-GB"/>
              </w:rPr>
            </w:pPr>
            <w:r w:rsidRPr="00711388">
              <w:rPr>
                <w:lang w:val="en-GB"/>
              </w:rPr>
              <w:t>It includes both direct and reinsurance business.</w:t>
            </w:r>
          </w:p>
        </w:tc>
      </w:tr>
      <w:tr w:rsidR="00626033" w:rsidRPr="00711388" w14:paraId="0995CD48" w14:textId="77777777" w:rsidTr="00877EC4">
        <w:tc>
          <w:tcPr>
            <w:tcW w:w="1393" w:type="dxa"/>
            <w:tcBorders>
              <w:top w:val="single" w:sz="2" w:space="0" w:color="auto"/>
              <w:left w:val="single" w:sz="2" w:space="0" w:color="auto"/>
              <w:bottom w:val="single" w:sz="2" w:space="0" w:color="auto"/>
              <w:right w:val="single" w:sz="2" w:space="0" w:color="auto"/>
            </w:tcBorders>
          </w:tcPr>
          <w:p w14:paraId="2D7B1AA2" w14:textId="77777777" w:rsidR="00144E0F" w:rsidRPr="00711388" w:rsidRDefault="00144E0F" w:rsidP="00877EC4">
            <w:pPr>
              <w:pStyle w:val="NormalLeft"/>
              <w:rPr>
                <w:lang w:val="en-GB"/>
              </w:rPr>
            </w:pPr>
            <w:r w:rsidRPr="00711388">
              <w:rPr>
                <w:lang w:val="en-GB"/>
              </w:rPr>
              <w:t>C0210 to C0280/R1420</w:t>
            </w:r>
          </w:p>
        </w:tc>
        <w:tc>
          <w:tcPr>
            <w:tcW w:w="2136" w:type="dxa"/>
            <w:tcBorders>
              <w:top w:val="single" w:sz="2" w:space="0" w:color="auto"/>
              <w:left w:val="single" w:sz="2" w:space="0" w:color="auto"/>
              <w:bottom w:val="single" w:sz="2" w:space="0" w:color="auto"/>
              <w:right w:val="single" w:sz="2" w:space="0" w:color="auto"/>
            </w:tcBorders>
          </w:tcPr>
          <w:p w14:paraId="66B988CC" w14:textId="12AB42D0" w:rsidR="00144E0F" w:rsidRPr="00711388" w:rsidRDefault="00144E0F" w:rsidP="00877EC4">
            <w:pPr>
              <w:pStyle w:val="NormalLeft"/>
              <w:rPr>
                <w:lang w:val="en-GB"/>
              </w:rPr>
            </w:pPr>
            <w:r w:rsidRPr="00711388">
              <w:rPr>
                <w:lang w:val="en-GB"/>
              </w:rPr>
              <w:t xml:space="preserve">Premiums written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76C1F30A" w14:textId="69A5797F" w:rsidR="00144E0F" w:rsidRPr="00711388" w:rsidRDefault="008F5484" w:rsidP="00FC3BE5">
            <w:pPr>
              <w:pStyle w:val="NormalLeft"/>
              <w:rPr>
                <w:lang w:val="en-GB"/>
              </w:rPr>
            </w:pPr>
            <w:r w:rsidRPr="00711388">
              <w:rPr>
                <w:lang w:val="en-GB"/>
              </w:rPr>
              <w:t>G</w:t>
            </w:r>
            <w:r w:rsidR="00144E0F" w:rsidRPr="00711388">
              <w:rPr>
                <w:lang w:val="en-GB"/>
              </w:rPr>
              <w:t>ross premiums written shall comprise all amounts ceded to reinsurers due during the</w:t>
            </w:r>
            <w:r w:rsidR="00877EC4" w:rsidRPr="00711388">
              <w:rPr>
                <w:lang w:val="en-GB"/>
              </w:rPr>
              <w:t> reporting period</w:t>
            </w:r>
            <w:r w:rsidR="00144E0F" w:rsidRPr="00711388">
              <w:rPr>
                <w:lang w:val="en-GB"/>
              </w:rPr>
              <w:t xml:space="preserve"> in respect of insurance contracts regardless of the fact that such amounts may relate in whole or in part to a later </w:t>
            </w:r>
            <w:r w:rsidR="00877EC4" w:rsidRPr="00711388">
              <w:rPr>
                <w:lang w:val="en-GB"/>
              </w:rPr>
              <w:t>reporting period</w:t>
            </w:r>
            <w:r w:rsidR="00144E0F" w:rsidRPr="00711388">
              <w:rPr>
                <w:lang w:val="en-GB"/>
              </w:rPr>
              <w:t>.</w:t>
            </w:r>
            <w:r w:rsidR="006438AA" w:rsidRPr="00711388">
              <w:rPr>
                <w:lang w:val="en-GB"/>
              </w:rPr>
              <w:t xml:space="preserve"> </w:t>
            </w:r>
            <w:r w:rsidR="00AD032F" w:rsidRPr="00711388">
              <w:rPr>
                <w:lang w:val="en-GB"/>
              </w:rPr>
              <w:t>Amount of taxes or charges</w:t>
            </w:r>
            <w:r w:rsidR="00A76DD3" w:rsidRPr="00711388">
              <w:rPr>
                <w:lang w:val="en-GB"/>
              </w:rPr>
              <w:t xml:space="preserve"> levied with premiums</w:t>
            </w:r>
            <w:r w:rsidR="006438AA" w:rsidRPr="00711388">
              <w:rPr>
                <w:lang w:val="en-GB"/>
              </w:rPr>
              <w:t xml:space="preserve"> </w:t>
            </w:r>
            <w:r w:rsidR="00FC3BE5" w:rsidRPr="00711388">
              <w:rPr>
                <w:lang w:val="en-GB"/>
              </w:rPr>
              <w:t>shall</w:t>
            </w:r>
            <w:r w:rsidR="006438AA" w:rsidRPr="00711388">
              <w:rPr>
                <w:lang w:val="en-GB"/>
              </w:rPr>
              <w:t xml:space="preserve"> be excluded from the written premiums.</w:t>
            </w:r>
          </w:p>
        </w:tc>
      </w:tr>
      <w:tr w:rsidR="00626033" w:rsidRPr="00711388" w14:paraId="49B06758" w14:textId="77777777" w:rsidTr="00877EC4">
        <w:tc>
          <w:tcPr>
            <w:tcW w:w="1393" w:type="dxa"/>
            <w:tcBorders>
              <w:top w:val="single" w:sz="2" w:space="0" w:color="auto"/>
              <w:left w:val="single" w:sz="2" w:space="0" w:color="auto"/>
              <w:bottom w:val="single" w:sz="2" w:space="0" w:color="auto"/>
              <w:right w:val="single" w:sz="2" w:space="0" w:color="auto"/>
            </w:tcBorders>
          </w:tcPr>
          <w:p w14:paraId="52F1065E" w14:textId="77777777" w:rsidR="00144E0F" w:rsidRPr="00711388" w:rsidRDefault="00144E0F" w:rsidP="00877EC4">
            <w:pPr>
              <w:pStyle w:val="NormalLeft"/>
              <w:rPr>
                <w:lang w:val="en-GB"/>
              </w:rPr>
            </w:pPr>
            <w:r w:rsidRPr="00711388">
              <w:rPr>
                <w:lang w:val="en-GB"/>
              </w:rPr>
              <w:t>C0210 to C0280/R1500</w:t>
            </w:r>
          </w:p>
        </w:tc>
        <w:tc>
          <w:tcPr>
            <w:tcW w:w="2136" w:type="dxa"/>
            <w:tcBorders>
              <w:top w:val="single" w:sz="2" w:space="0" w:color="auto"/>
              <w:left w:val="single" w:sz="2" w:space="0" w:color="auto"/>
              <w:bottom w:val="single" w:sz="2" w:space="0" w:color="auto"/>
              <w:right w:val="single" w:sz="2" w:space="0" w:color="auto"/>
            </w:tcBorders>
          </w:tcPr>
          <w:p w14:paraId="038E1B5E" w14:textId="56D29D91" w:rsidR="00144E0F" w:rsidRPr="00711388" w:rsidRDefault="00144E0F" w:rsidP="00877EC4">
            <w:pPr>
              <w:pStyle w:val="NormalLeft"/>
              <w:rPr>
                <w:lang w:val="en-GB"/>
              </w:rPr>
            </w:pPr>
            <w:r w:rsidRPr="00711388">
              <w:rPr>
                <w:lang w:val="en-GB"/>
              </w:rPr>
              <w:t xml:space="preserve">Premiums written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7DBCA91B" w14:textId="0C32DC86" w:rsidR="00144E0F" w:rsidRPr="00711388" w:rsidRDefault="008F5484" w:rsidP="00877EC4">
            <w:pPr>
              <w:pStyle w:val="NormalLeft"/>
              <w:rPr>
                <w:lang w:val="en-GB"/>
              </w:rPr>
            </w:pPr>
            <w:r w:rsidRPr="00711388">
              <w:rPr>
                <w:lang w:val="en-GB"/>
              </w:rPr>
              <w:t>T</w:t>
            </w:r>
            <w:r w:rsidR="00144E0F" w:rsidRPr="00711388">
              <w:rPr>
                <w:lang w:val="en-GB"/>
              </w:rPr>
              <w:t>he net premiums written represent the sum of the direct business and the accepted reinsurance business reduced by the amount ceded to reinsurance undertakings.</w:t>
            </w:r>
            <w:r w:rsidR="006438AA" w:rsidRPr="00711388">
              <w:rPr>
                <w:lang w:val="en-GB"/>
              </w:rPr>
              <w:t xml:space="preserve"> </w:t>
            </w:r>
          </w:p>
        </w:tc>
      </w:tr>
      <w:tr w:rsidR="00626033" w:rsidRPr="00711388" w14:paraId="6044E0F3" w14:textId="77777777" w:rsidTr="00877EC4">
        <w:tc>
          <w:tcPr>
            <w:tcW w:w="1393" w:type="dxa"/>
            <w:tcBorders>
              <w:top w:val="single" w:sz="2" w:space="0" w:color="auto"/>
              <w:left w:val="single" w:sz="2" w:space="0" w:color="auto"/>
              <w:bottom w:val="single" w:sz="2" w:space="0" w:color="auto"/>
              <w:right w:val="single" w:sz="2" w:space="0" w:color="auto"/>
            </w:tcBorders>
          </w:tcPr>
          <w:p w14:paraId="0F798299" w14:textId="77777777" w:rsidR="00144E0F" w:rsidRPr="00711388" w:rsidRDefault="00144E0F" w:rsidP="00877EC4">
            <w:pPr>
              <w:pStyle w:val="NormalLeft"/>
              <w:rPr>
                <w:lang w:val="en-GB"/>
              </w:rPr>
            </w:pPr>
            <w:r w:rsidRPr="00711388">
              <w:rPr>
                <w:lang w:val="en-GB"/>
              </w:rPr>
              <w:t>C0210 to C0280/R1510</w:t>
            </w:r>
          </w:p>
        </w:tc>
        <w:tc>
          <w:tcPr>
            <w:tcW w:w="2136" w:type="dxa"/>
            <w:tcBorders>
              <w:top w:val="single" w:sz="2" w:space="0" w:color="auto"/>
              <w:left w:val="single" w:sz="2" w:space="0" w:color="auto"/>
              <w:bottom w:val="single" w:sz="2" w:space="0" w:color="auto"/>
              <w:right w:val="single" w:sz="2" w:space="0" w:color="auto"/>
            </w:tcBorders>
          </w:tcPr>
          <w:p w14:paraId="4393E313" w14:textId="65CBF8AA" w:rsidR="00144E0F" w:rsidRPr="00711388" w:rsidRDefault="00144E0F" w:rsidP="00877EC4">
            <w:pPr>
              <w:pStyle w:val="NormalLeft"/>
              <w:rPr>
                <w:lang w:val="en-GB"/>
              </w:rPr>
            </w:pPr>
            <w:r w:rsidRPr="00711388">
              <w:rPr>
                <w:lang w:val="en-GB"/>
              </w:rPr>
              <w:t xml:space="preserve">Premiums earned </w:t>
            </w:r>
            <w:r w:rsidR="00845F43" w:rsidRPr="00711388">
              <w:rPr>
                <w:lang w:val="en-GB"/>
              </w:rPr>
              <w:t>-</w:t>
            </w:r>
            <w:r w:rsidRPr="00711388">
              <w:rPr>
                <w:lang w:val="en-GB"/>
              </w:rPr>
              <w:t xml:space="preserve"> Gross</w:t>
            </w:r>
          </w:p>
        </w:tc>
        <w:tc>
          <w:tcPr>
            <w:tcW w:w="5757" w:type="dxa"/>
            <w:tcBorders>
              <w:top w:val="single" w:sz="2" w:space="0" w:color="auto"/>
              <w:left w:val="single" w:sz="2" w:space="0" w:color="auto"/>
              <w:bottom w:val="single" w:sz="2" w:space="0" w:color="auto"/>
              <w:right w:val="single" w:sz="2" w:space="0" w:color="auto"/>
            </w:tcBorders>
          </w:tcPr>
          <w:p w14:paraId="1B7B3249" w14:textId="144E7F77" w:rsidR="00144E0F" w:rsidRPr="00711388" w:rsidRDefault="006703DE" w:rsidP="006703DE">
            <w:pPr>
              <w:pStyle w:val="NormalLeft"/>
              <w:rPr>
                <w:lang w:val="en-GB"/>
              </w:rPr>
            </w:pPr>
            <w:ins w:id="612" w:author="Author">
              <w:r w:rsidRPr="00711388">
                <w:rPr>
                  <w:lang w:val="en-GB"/>
                </w:rPr>
                <w:t xml:space="preserve">Premiums relating to the risk covered by the </w:t>
              </w:r>
              <w:r w:rsidR="004A70AD" w:rsidRPr="00711388">
                <w:rPr>
                  <w:lang w:val="en-GB"/>
                </w:rPr>
                <w:t xml:space="preserve">undertaking </w:t>
              </w:r>
              <w:r w:rsidRPr="00711388">
                <w:rPr>
                  <w:lang w:val="en-GB"/>
                </w:rPr>
                <w:t xml:space="preserve">during the financial year </w:t>
              </w:r>
            </w:ins>
            <w:del w:id="613" w:author="Author">
              <w:r w:rsidR="00F137CE" w:rsidRPr="00711388" w:rsidDel="006703DE">
                <w:rPr>
                  <w:lang w:val="en-GB"/>
                </w:rPr>
                <w:delText>T</w:delText>
              </w:r>
              <w:r w:rsidR="00144E0F" w:rsidRPr="00711388" w:rsidDel="006703DE">
                <w:rPr>
                  <w:lang w:val="en-GB"/>
                </w:rPr>
                <w:delText xml:space="preserve">he sum of gross premiums written minus the change in the gross provision for unearned premiums </w:delText>
              </w:r>
            </w:del>
            <w:r w:rsidR="00144E0F" w:rsidRPr="00711388">
              <w:rPr>
                <w:lang w:val="en-GB"/>
              </w:rPr>
              <w:t>related to direct insurance and reinsurance accepted business.</w:t>
            </w:r>
            <w:r w:rsidR="00A76DD3" w:rsidRPr="00711388">
              <w:rPr>
                <w:lang w:val="en-GB"/>
              </w:rPr>
              <w:t xml:space="preserve"> Amount of taxes or charges levied with premiums </w:t>
            </w:r>
            <w:r w:rsidR="00FC3BE5" w:rsidRPr="00711388">
              <w:rPr>
                <w:lang w:val="en-GB"/>
              </w:rPr>
              <w:t>shall</w:t>
            </w:r>
            <w:r w:rsidR="00A76DD3" w:rsidRPr="00711388">
              <w:rPr>
                <w:lang w:val="en-GB"/>
              </w:rPr>
              <w:t xml:space="preserve"> be excluded from the premiums earned.</w:t>
            </w:r>
          </w:p>
        </w:tc>
      </w:tr>
      <w:tr w:rsidR="00626033" w:rsidRPr="00711388" w14:paraId="1BB6ED3D" w14:textId="77777777" w:rsidTr="00877EC4">
        <w:tc>
          <w:tcPr>
            <w:tcW w:w="1393" w:type="dxa"/>
            <w:tcBorders>
              <w:top w:val="single" w:sz="2" w:space="0" w:color="auto"/>
              <w:left w:val="single" w:sz="2" w:space="0" w:color="auto"/>
              <w:bottom w:val="single" w:sz="2" w:space="0" w:color="auto"/>
              <w:right w:val="single" w:sz="2" w:space="0" w:color="auto"/>
            </w:tcBorders>
          </w:tcPr>
          <w:p w14:paraId="4D76C097" w14:textId="77777777" w:rsidR="00144E0F" w:rsidRPr="00711388" w:rsidRDefault="00144E0F" w:rsidP="00877EC4">
            <w:pPr>
              <w:pStyle w:val="NormalLeft"/>
              <w:rPr>
                <w:lang w:val="en-GB"/>
              </w:rPr>
            </w:pPr>
            <w:r w:rsidRPr="00711388">
              <w:rPr>
                <w:lang w:val="en-GB"/>
              </w:rPr>
              <w:t>C0210 to C0280/R1520</w:t>
            </w:r>
          </w:p>
        </w:tc>
        <w:tc>
          <w:tcPr>
            <w:tcW w:w="2136" w:type="dxa"/>
            <w:tcBorders>
              <w:top w:val="single" w:sz="2" w:space="0" w:color="auto"/>
              <w:left w:val="single" w:sz="2" w:space="0" w:color="auto"/>
              <w:bottom w:val="single" w:sz="2" w:space="0" w:color="auto"/>
              <w:right w:val="single" w:sz="2" w:space="0" w:color="auto"/>
            </w:tcBorders>
          </w:tcPr>
          <w:p w14:paraId="5FC7336D" w14:textId="37BE8ECB" w:rsidR="00144E0F" w:rsidRPr="00711388" w:rsidRDefault="00144E0F" w:rsidP="00877EC4">
            <w:pPr>
              <w:pStyle w:val="NormalLeft"/>
              <w:rPr>
                <w:lang w:val="en-GB"/>
              </w:rPr>
            </w:pPr>
            <w:r w:rsidRPr="00711388">
              <w:rPr>
                <w:lang w:val="en-GB"/>
              </w:rPr>
              <w:t xml:space="preserve">Premiums earned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780CBCE1" w14:textId="2CD66E68" w:rsidR="00144E0F" w:rsidRPr="00711388" w:rsidRDefault="00F137CE" w:rsidP="001A1700">
            <w:pPr>
              <w:pStyle w:val="NormalLeft"/>
              <w:rPr>
                <w:lang w:val="en-GB"/>
              </w:rPr>
            </w:pPr>
            <w:r w:rsidRPr="00711388">
              <w:rPr>
                <w:lang w:val="en-GB"/>
              </w:rPr>
              <w:t>T</w:t>
            </w:r>
            <w:r w:rsidR="00144E0F" w:rsidRPr="00711388">
              <w:rPr>
                <w:lang w:val="en-GB"/>
              </w:rPr>
              <w:t xml:space="preserve">he reinsurer's share in </w:t>
            </w:r>
            <w:ins w:id="614" w:author="Author">
              <w:r w:rsidR="001A1700" w:rsidRPr="00711388">
                <w:rPr>
                  <w:lang w:val="en-GB"/>
                </w:rPr>
                <w:t xml:space="preserve">premiums relating to the risk covered by the </w:t>
              </w:r>
              <w:r w:rsidR="004A70AD" w:rsidRPr="00711388">
                <w:rPr>
                  <w:lang w:val="en-GB"/>
                </w:rPr>
                <w:t xml:space="preserve">undertaking </w:t>
              </w:r>
              <w:r w:rsidR="001A1700" w:rsidRPr="00711388">
                <w:rPr>
                  <w:lang w:val="en-GB"/>
                </w:rPr>
                <w:t>during the financial year</w:t>
              </w:r>
            </w:ins>
            <w:del w:id="615" w:author="Author">
              <w:r w:rsidR="00144E0F" w:rsidRPr="00711388" w:rsidDel="001A1700">
                <w:rPr>
                  <w:lang w:val="en-GB"/>
                </w:rPr>
                <w:delText>gross premiums written minus the change in the reinsurer's share in provision for unearned premiums</w:delText>
              </w:r>
            </w:del>
            <w:r w:rsidR="00144E0F" w:rsidRPr="00711388">
              <w:rPr>
                <w:lang w:val="en-GB"/>
              </w:rPr>
              <w:t>.</w:t>
            </w:r>
            <w:r w:rsidR="00A76DD3" w:rsidRPr="00711388">
              <w:rPr>
                <w:lang w:val="en-GB"/>
              </w:rPr>
              <w:t xml:space="preserve"> Amount of taxes or charges levied with premiums </w:t>
            </w:r>
            <w:r w:rsidR="00FC3BE5" w:rsidRPr="00711388">
              <w:rPr>
                <w:lang w:val="en-GB"/>
              </w:rPr>
              <w:t>shall</w:t>
            </w:r>
            <w:r w:rsidR="00A76DD3" w:rsidRPr="00711388">
              <w:rPr>
                <w:lang w:val="en-GB"/>
              </w:rPr>
              <w:t xml:space="preserve"> be excluded from the premiums earned.</w:t>
            </w:r>
          </w:p>
        </w:tc>
      </w:tr>
      <w:tr w:rsidR="00626033" w:rsidRPr="00711388" w14:paraId="199594A6" w14:textId="77777777" w:rsidTr="00877EC4">
        <w:tc>
          <w:tcPr>
            <w:tcW w:w="1393" w:type="dxa"/>
            <w:tcBorders>
              <w:top w:val="single" w:sz="2" w:space="0" w:color="auto"/>
              <w:left w:val="single" w:sz="2" w:space="0" w:color="auto"/>
              <w:bottom w:val="single" w:sz="2" w:space="0" w:color="auto"/>
              <w:right w:val="single" w:sz="2" w:space="0" w:color="auto"/>
            </w:tcBorders>
          </w:tcPr>
          <w:p w14:paraId="53B80D68" w14:textId="77777777" w:rsidR="00144E0F" w:rsidRPr="00711388" w:rsidRDefault="00144E0F" w:rsidP="00877EC4">
            <w:pPr>
              <w:pStyle w:val="NormalLeft"/>
              <w:rPr>
                <w:lang w:val="en-GB"/>
              </w:rPr>
            </w:pPr>
            <w:r w:rsidRPr="00711388">
              <w:rPr>
                <w:lang w:val="en-GB"/>
              </w:rPr>
              <w:t>C0210 to C0280/R1600</w:t>
            </w:r>
          </w:p>
        </w:tc>
        <w:tc>
          <w:tcPr>
            <w:tcW w:w="2136" w:type="dxa"/>
            <w:tcBorders>
              <w:top w:val="single" w:sz="2" w:space="0" w:color="auto"/>
              <w:left w:val="single" w:sz="2" w:space="0" w:color="auto"/>
              <w:bottom w:val="single" w:sz="2" w:space="0" w:color="auto"/>
              <w:right w:val="single" w:sz="2" w:space="0" w:color="auto"/>
            </w:tcBorders>
          </w:tcPr>
          <w:p w14:paraId="56E73D39" w14:textId="490BD801" w:rsidR="00144E0F" w:rsidRPr="00711388" w:rsidRDefault="00144E0F" w:rsidP="00877EC4">
            <w:pPr>
              <w:pStyle w:val="NormalLeft"/>
              <w:rPr>
                <w:lang w:val="en-GB"/>
              </w:rPr>
            </w:pPr>
            <w:r w:rsidRPr="00711388">
              <w:rPr>
                <w:lang w:val="en-GB"/>
              </w:rPr>
              <w:t xml:space="preserve">Premiums earned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0024A9E0" w14:textId="79E2753F" w:rsidR="00144E0F" w:rsidRPr="00711388" w:rsidRDefault="001A1700" w:rsidP="001A1700">
            <w:pPr>
              <w:pStyle w:val="NormalLeft"/>
              <w:rPr>
                <w:lang w:val="en-GB"/>
              </w:rPr>
            </w:pPr>
            <w:ins w:id="616" w:author="Author">
              <w:r w:rsidRPr="00711388">
                <w:rPr>
                  <w:lang w:val="en-GB"/>
                </w:rPr>
                <w:t xml:space="preserve">Premiums relating to the risk covered by the </w:t>
              </w:r>
              <w:r w:rsidR="004A70AD" w:rsidRPr="00711388">
                <w:rPr>
                  <w:lang w:val="en-GB"/>
                </w:rPr>
                <w:t xml:space="preserve">undertaking </w:t>
              </w:r>
              <w:r w:rsidRPr="00711388">
                <w:rPr>
                  <w:lang w:val="en-GB"/>
                </w:rPr>
                <w:t xml:space="preserve">during the financial year </w:t>
              </w:r>
            </w:ins>
            <w:del w:id="617" w:author="Author">
              <w:r w:rsidR="00F137CE" w:rsidRPr="00711388" w:rsidDel="001A1700">
                <w:rPr>
                  <w:lang w:val="en-GB"/>
                </w:rPr>
                <w:delText>T</w:delText>
              </w:r>
              <w:r w:rsidR="00144E0F" w:rsidRPr="00711388" w:rsidDel="001A1700">
                <w:rPr>
                  <w:lang w:val="en-GB"/>
                </w:rPr>
                <w:delText xml:space="preserve">he sum of gross premiums written minus the change in the gross provision for unearned premiums </w:delText>
              </w:r>
            </w:del>
            <w:r w:rsidR="00144E0F" w:rsidRPr="00711388">
              <w:rPr>
                <w:lang w:val="en-GB"/>
              </w:rPr>
              <w:t xml:space="preserve">related to the sum of the direct </w:t>
            </w:r>
            <w:r w:rsidR="00144E0F" w:rsidRPr="00711388">
              <w:rPr>
                <w:lang w:val="en-GB"/>
              </w:rPr>
              <w:lastRenderedPageBreak/>
              <w:t>business and the accepted reinsurance business reduced by the amount ceded to reinsurance undertakings.</w:t>
            </w:r>
          </w:p>
        </w:tc>
      </w:tr>
      <w:tr w:rsidR="00626033" w:rsidRPr="00711388" w14:paraId="11330006" w14:textId="77777777" w:rsidTr="00877EC4">
        <w:tc>
          <w:tcPr>
            <w:tcW w:w="1393" w:type="dxa"/>
            <w:tcBorders>
              <w:top w:val="single" w:sz="2" w:space="0" w:color="auto"/>
              <w:left w:val="single" w:sz="2" w:space="0" w:color="auto"/>
              <w:bottom w:val="single" w:sz="2" w:space="0" w:color="auto"/>
              <w:right w:val="single" w:sz="2" w:space="0" w:color="auto"/>
            </w:tcBorders>
          </w:tcPr>
          <w:p w14:paraId="1A746678" w14:textId="77777777" w:rsidR="00144E0F" w:rsidRPr="00711388" w:rsidRDefault="00144E0F" w:rsidP="00877EC4">
            <w:pPr>
              <w:pStyle w:val="NormalLeft"/>
              <w:rPr>
                <w:lang w:val="en-GB"/>
              </w:rPr>
            </w:pPr>
            <w:r w:rsidRPr="00711388">
              <w:rPr>
                <w:lang w:val="en-GB"/>
              </w:rPr>
              <w:lastRenderedPageBreak/>
              <w:t>C0210 to C0280/R1610</w:t>
            </w:r>
          </w:p>
        </w:tc>
        <w:tc>
          <w:tcPr>
            <w:tcW w:w="2136" w:type="dxa"/>
            <w:tcBorders>
              <w:top w:val="single" w:sz="2" w:space="0" w:color="auto"/>
              <w:left w:val="single" w:sz="2" w:space="0" w:color="auto"/>
              <w:bottom w:val="single" w:sz="2" w:space="0" w:color="auto"/>
              <w:right w:val="single" w:sz="2" w:space="0" w:color="auto"/>
            </w:tcBorders>
          </w:tcPr>
          <w:p w14:paraId="7E8BDA58" w14:textId="1D3ED851" w:rsidR="00144E0F" w:rsidRPr="00711388" w:rsidRDefault="00144E0F" w:rsidP="00877EC4">
            <w:pPr>
              <w:pStyle w:val="NormalLeft"/>
              <w:rPr>
                <w:lang w:val="en-GB"/>
              </w:rPr>
            </w:pPr>
            <w:r w:rsidRPr="00711388">
              <w:rPr>
                <w:lang w:val="en-GB"/>
              </w:rPr>
              <w:t xml:space="preserve">Claims incurred </w:t>
            </w:r>
            <w:r w:rsidR="00845F43" w:rsidRPr="00711388">
              <w:rPr>
                <w:lang w:val="en-GB"/>
              </w:rPr>
              <w:t>-</w:t>
            </w:r>
            <w:r w:rsidRPr="00711388">
              <w:rPr>
                <w:lang w:val="en-GB"/>
              </w:rPr>
              <w:t xml:space="preserve"> Gross</w:t>
            </w:r>
          </w:p>
        </w:tc>
        <w:tc>
          <w:tcPr>
            <w:tcW w:w="5757" w:type="dxa"/>
            <w:tcBorders>
              <w:top w:val="single" w:sz="2" w:space="0" w:color="auto"/>
              <w:left w:val="single" w:sz="2" w:space="0" w:color="auto"/>
              <w:bottom w:val="single" w:sz="2" w:space="0" w:color="auto"/>
              <w:right w:val="single" w:sz="2" w:space="0" w:color="auto"/>
            </w:tcBorders>
          </w:tcPr>
          <w:p w14:paraId="564462AD" w14:textId="00314CA4" w:rsidR="00144E0F" w:rsidRPr="00711388" w:rsidRDefault="00144E0F" w:rsidP="00877EC4">
            <w:pPr>
              <w:pStyle w:val="NormalLeft"/>
              <w:rPr>
                <w:lang w:val="en-GB"/>
              </w:rPr>
            </w:pPr>
            <w:r w:rsidRPr="00711388">
              <w:rPr>
                <w:lang w:val="en-GB"/>
              </w:rPr>
              <w:t xml:space="preserve">Claims incurred in the reporting period as defined in </w:t>
            </w:r>
            <w:ins w:id="618" w:author="Author">
              <w:r w:rsidR="00047686" w:rsidRPr="00711388">
                <w:rPr>
                  <w:lang w:val="en-GB"/>
                </w:rPr>
                <w:t>D</w:t>
              </w:r>
            </w:ins>
            <w:del w:id="619" w:author="Author">
              <w:r w:rsidRPr="00711388" w:rsidDel="00047686">
                <w:rPr>
                  <w:lang w:val="en-GB"/>
                </w:rPr>
                <w:delText>d</w:delText>
              </w:r>
            </w:del>
            <w:r w:rsidRPr="00711388">
              <w:rPr>
                <w:lang w:val="en-GB"/>
              </w:rPr>
              <w:t xml:space="preserve">irective 91/674/EEC: the claims incurred means the sum of the claims paid and the change in the provision for claims during the </w:t>
            </w:r>
            <w:r w:rsidR="00877EC4" w:rsidRPr="00711388">
              <w:rPr>
                <w:lang w:val="en-GB"/>
              </w:rPr>
              <w:t>reporting period</w:t>
            </w:r>
            <w:r w:rsidR="002164C1" w:rsidRPr="00711388">
              <w:rPr>
                <w:lang w:val="en-GB"/>
              </w:rPr>
              <w:t xml:space="preserve"> (according to the local GAAP or IFRS used)</w:t>
            </w:r>
            <w:r w:rsidRPr="00711388">
              <w:rPr>
                <w:lang w:val="en-GB"/>
              </w:rPr>
              <w:t>, related to insurance contracts arising from the direct and reinsurance business.</w:t>
            </w:r>
          </w:p>
          <w:p w14:paraId="188A6AE1" w14:textId="4CA10174" w:rsidR="00144E0F" w:rsidRPr="00711388" w:rsidRDefault="00144E0F" w:rsidP="00877EC4">
            <w:pPr>
              <w:pStyle w:val="NormalLeft"/>
              <w:rPr>
                <w:lang w:val="en-GB"/>
              </w:rPr>
            </w:pPr>
            <w:r w:rsidRPr="00711388">
              <w:rPr>
                <w:lang w:val="en-GB"/>
              </w:rPr>
              <w:t xml:space="preserve">This shall exclude claims management expenses and the movement in </w:t>
            </w:r>
            <w:ins w:id="620" w:author="Author">
              <w:r w:rsidR="004521C5" w:rsidRPr="00711388">
                <w:rPr>
                  <w:lang w:val="en-GB"/>
                </w:rPr>
                <w:t xml:space="preserve">claims </w:t>
              </w:r>
            </w:ins>
            <w:r w:rsidRPr="00711388">
              <w:rPr>
                <w:lang w:val="en-GB"/>
              </w:rPr>
              <w:t xml:space="preserve">provisions </w:t>
            </w:r>
            <w:ins w:id="621" w:author="Author">
              <w:r w:rsidR="004521C5" w:rsidRPr="00711388">
                <w:rPr>
                  <w:lang w:val="en-GB"/>
                </w:rPr>
                <w:t>related to</w:t>
              </w:r>
            </w:ins>
            <w:del w:id="622" w:author="Author">
              <w:r w:rsidRPr="00711388" w:rsidDel="004521C5">
                <w:rPr>
                  <w:lang w:val="en-GB"/>
                </w:rPr>
                <w:delText>in</w:delText>
              </w:r>
            </w:del>
            <w:r w:rsidRPr="00711388">
              <w:rPr>
                <w:lang w:val="en-GB"/>
              </w:rPr>
              <w:t xml:space="preserve"> claims management expenses.</w:t>
            </w:r>
          </w:p>
        </w:tc>
      </w:tr>
      <w:tr w:rsidR="00626033" w:rsidRPr="00711388" w14:paraId="5E5B8E70" w14:textId="77777777" w:rsidTr="00877EC4">
        <w:tc>
          <w:tcPr>
            <w:tcW w:w="1393" w:type="dxa"/>
            <w:tcBorders>
              <w:top w:val="single" w:sz="2" w:space="0" w:color="auto"/>
              <w:left w:val="single" w:sz="2" w:space="0" w:color="auto"/>
              <w:bottom w:val="single" w:sz="2" w:space="0" w:color="auto"/>
              <w:right w:val="single" w:sz="2" w:space="0" w:color="auto"/>
            </w:tcBorders>
          </w:tcPr>
          <w:p w14:paraId="6C94A830" w14:textId="77777777" w:rsidR="00144E0F" w:rsidRPr="00711388" w:rsidRDefault="00144E0F" w:rsidP="00877EC4">
            <w:pPr>
              <w:pStyle w:val="NormalLeft"/>
              <w:rPr>
                <w:lang w:val="en-GB"/>
              </w:rPr>
            </w:pPr>
            <w:r w:rsidRPr="00711388">
              <w:rPr>
                <w:lang w:val="en-GB"/>
              </w:rPr>
              <w:t>C0210 to C0280/R1620</w:t>
            </w:r>
          </w:p>
        </w:tc>
        <w:tc>
          <w:tcPr>
            <w:tcW w:w="2136" w:type="dxa"/>
            <w:tcBorders>
              <w:top w:val="single" w:sz="2" w:space="0" w:color="auto"/>
              <w:left w:val="single" w:sz="2" w:space="0" w:color="auto"/>
              <w:bottom w:val="single" w:sz="2" w:space="0" w:color="auto"/>
              <w:right w:val="single" w:sz="2" w:space="0" w:color="auto"/>
            </w:tcBorders>
          </w:tcPr>
          <w:p w14:paraId="1E053A9E" w14:textId="27611EBD" w:rsidR="00144E0F" w:rsidRPr="00711388" w:rsidRDefault="00144E0F" w:rsidP="00877EC4">
            <w:pPr>
              <w:pStyle w:val="NormalLeft"/>
              <w:rPr>
                <w:lang w:val="en-GB"/>
              </w:rPr>
            </w:pPr>
            <w:r w:rsidRPr="00711388">
              <w:rPr>
                <w:lang w:val="en-GB"/>
              </w:rPr>
              <w:t xml:space="preserve">Claims incurred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49A67892" w14:textId="2756B217" w:rsidR="00144E0F" w:rsidRPr="00711388" w:rsidRDefault="00144E0F" w:rsidP="00877EC4">
            <w:pPr>
              <w:pStyle w:val="NormalLeft"/>
              <w:rPr>
                <w:lang w:val="en-GB"/>
              </w:rPr>
            </w:pPr>
            <w:r w:rsidRPr="00711388">
              <w:rPr>
                <w:lang w:val="en-GB"/>
              </w:rPr>
              <w:t xml:space="preserve">Claims incurred in the reporting period as defined in </w:t>
            </w:r>
            <w:r w:rsidR="004564DD" w:rsidRPr="00711388">
              <w:rPr>
                <w:lang w:val="en-GB"/>
              </w:rPr>
              <w:t>D</w:t>
            </w:r>
            <w:r w:rsidRPr="00711388">
              <w:rPr>
                <w:lang w:val="en-GB"/>
              </w:rPr>
              <w:t xml:space="preserve">irective 91/674/EEC: it is the reinsurer's share in the sum of the claims paid and the change in the provision for claims during the </w:t>
            </w:r>
            <w:r w:rsidR="00877EC4" w:rsidRPr="00711388">
              <w:rPr>
                <w:lang w:val="en-GB"/>
              </w:rPr>
              <w:t>reporting period</w:t>
            </w:r>
            <w:r w:rsidRPr="00711388">
              <w:rPr>
                <w:lang w:val="en-GB"/>
              </w:rPr>
              <w:t>.</w:t>
            </w:r>
          </w:p>
          <w:p w14:paraId="126C4339" w14:textId="349CA927" w:rsidR="00144E0F" w:rsidRPr="00711388" w:rsidRDefault="00144E0F" w:rsidP="00877EC4">
            <w:pPr>
              <w:pStyle w:val="NormalLeft"/>
              <w:rPr>
                <w:lang w:val="en-GB"/>
              </w:rPr>
            </w:pPr>
            <w:r w:rsidRPr="00711388">
              <w:rPr>
                <w:lang w:val="en-GB"/>
              </w:rPr>
              <w:t xml:space="preserve">This shall exclude claims management expenses and the movement in </w:t>
            </w:r>
            <w:ins w:id="623" w:author="Author">
              <w:r w:rsidR="004521C5" w:rsidRPr="00711388">
                <w:rPr>
                  <w:lang w:val="en-GB"/>
                </w:rPr>
                <w:t xml:space="preserve">claims </w:t>
              </w:r>
            </w:ins>
            <w:r w:rsidRPr="00711388">
              <w:rPr>
                <w:lang w:val="en-GB"/>
              </w:rPr>
              <w:t xml:space="preserve">provisions </w:t>
            </w:r>
            <w:ins w:id="624" w:author="Author">
              <w:r w:rsidR="004521C5" w:rsidRPr="00711388">
                <w:rPr>
                  <w:lang w:val="en-GB"/>
                </w:rPr>
                <w:t>related to</w:t>
              </w:r>
            </w:ins>
            <w:del w:id="625" w:author="Author">
              <w:r w:rsidRPr="00711388" w:rsidDel="004521C5">
                <w:rPr>
                  <w:lang w:val="en-GB"/>
                </w:rPr>
                <w:delText>in</w:delText>
              </w:r>
            </w:del>
            <w:r w:rsidRPr="00711388">
              <w:rPr>
                <w:lang w:val="en-GB"/>
              </w:rPr>
              <w:t xml:space="preserve"> claims management expenses.</w:t>
            </w:r>
          </w:p>
        </w:tc>
      </w:tr>
      <w:tr w:rsidR="00626033" w:rsidRPr="00711388" w14:paraId="48FB59B3" w14:textId="77777777" w:rsidTr="00877EC4">
        <w:tc>
          <w:tcPr>
            <w:tcW w:w="1393" w:type="dxa"/>
            <w:tcBorders>
              <w:top w:val="single" w:sz="2" w:space="0" w:color="auto"/>
              <w:left w:val="single" w:sz="2" w:space="0" w:color="auto"/>
              <w:bottom w:val="single" w:sz="2" w:space="0" w:color="auto"/>
              <w:right w:val="single" w:sz="2" w:space="0" w:color="auto"/>
            </w:tcBorders>
          </w:tcPr>
          <w:p w14:paraId="79744962" w14:textId="77777777" w:rsidR="00144E0F" w:rsidRPr="00711388" w:rsidRDefault="00144E0F" w:rsidP="00877EC4">
            <w:pPr>
              <w:pStyle w:val="NormalLeft"/>
              <w:rPr>
                <w:lang w:val="en-GB"/>
              </w:rPr>
            </w:pPr>
            <w:r w:rsidRPr="00711388">
              <w:rPr>
                <w:lang w:val="en-GB"/>
              </w:rPr>
              <w:t>C0210 to C0280/R1700</w:t>
            </w:r>
          </w:p>
        </w:tc>
        <w:tc>
          <w:tcPr>
            <w:tcW w:w="2136" w:type="dxa"/>
            <w:tcBorders>
              <w:top w:val="single" w:sz="2" w:space="0" w:color="auto"/>
              <w:left w:val="single" w:sz="2" w:space="0" w:color="auto"/>
              <w:bottom w:val="single" w:sz="2" w:space="0" w:color="auto"/>
              <w:right w:val="single" w:sz="2" w:space="0" w:color="auto"/>
            </w:tcBorders>
          </w:tcPr>
          <w:p w14:paraId="7D30279D" w14:textId="11F5D8DD" w:rsidR="00144E0F" w:rsidRPr="00711388" w:rsidRDefault="00144E0F" w:rsidP="00877EC4">
            <w:pPr>
              <w:pStyle w:val="NormalLeft"/>
              <w:rPr>
                <w:lang w:val="en-GB"/>
              </w:rPr>
            </w:pPr>
            <w:r w:rsidRPr="00711388">
              <w:rPr>
                <w:lang w:val="en-GB"/>
              </w:rPr>
              <w:t xml:space="preserve">Claims incurred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3B6CAB58" w14:textId="0D2B54B2" w:rsidR="00144E0F" w:rsidRPr="00711388" w:rsidRDefault="00144E0F" w:rsidP="00877EC4">
            <w:pPr>
              <w:pStyle w:val="NormalLeft"/>
              <w:rPr>
                <w:lang w:val="en-GB"/>
              </w:rPr>
            </w:pPr>
            <w:r w:rsidRPr="00711388">
              <w:rPr>
                <w:lang w:val="en-GB"/>
              </w:rPr>
              <w:t xml:space="preserve">Claims incurred in the reporting period as defined in </w:t>
            </w:r>
            <w:r w:rsidR="004564DD" w:rsidRPr="00711388">
              <w:rPr>
                <w:lang w:val="en-GB"/>
              </w:rPr>
              <w:t>D</w:t>
            </w:r>
            <w:r w:rsidRPr="00711388">
              <w:rPr>
                <w:lang w:val="en-GB"/>
              </w:rPr>
              <w:t xml:space="preserve">irective 91/674/EEC: the claims incurred means the sum of the claims paid and the change in the provision for claims during the </w:t>
            </w:r>
            <w:r w:rsidR="00877EC4" w:rsidRPr="00711388">
              <w:rPr>
                <w:lang w:val="en-GB"/>
              </w:rPr>
              <w:t>reporting period</w:t>
            </w:r>
            <w:r w:rsidR="002F42D6" w:rsidRPr="00711388">
              <w:rPr>
                <w:lang w:val="en-GB"/>
              </w:rPr>
              <w:t xml:space="preserve"> (according to the local GAAP or IFRS used)</w:t>
            </w:r>
            <w:r w:rsidRPr="00711388">
              <w:rPr>
                <w:lang w:val="en-GB"/>
              </w:rPr>
              <w:t>, related to the sum of the direct business and the accepted reinsurance business reduced by the amount ceded to reinsurance undertakings.</w:t>
            </w:r>
          </w:p>
          <w:p w14:paraId="52F62BCE" w14:textId="33B5944D" w:rsidR="00144E0F" w:rsidRPr="00711388" w:rsidRDefault="00144E0F" w:rsidP="00877EC4">
            <w:pPr>
              <w:pStyle w:val="NormalLeft"/>
              <w:rPr>
                <w:lang w:val="en-GB"/>
              </w:rPr>
            </w:pPr>
            <w:r w:rsidRPr="00711388">
              <w:rPr>
                <w:lang w:val="en-GB"/>
              </w:rPr>
              <w:t xml:space="preserve">This shall exclude claims management expenses and the movement in </w:t>
            </w:r>
            <w:ins w:id="626" w:author="Author">
              <w:r w:rsidR="004521C5" w:rsidRPr="00711388">
                <w:rPr>
                  <w:lang w:val="en-GB"/>
                </w:rPr>
                <w:t xml:space="preserve">claims </w:t>
              </w:r>
            </w:ins>
            <w:r w:rsidRPr="00711388">
              <w:rPr>
                <w:lang w:val="en-GB"/>
              </w:rPr>
              <w:t xml:space="preserve">provisions </w:t>
            </w:r>
            <w:ins w:id="627" w:author="Author">
              <w:r w:rsidR="004521C5" w:rsidRPr="00711388">
                <w:rPr>
                  <w:lang w:val="en-GB"/>
                </w:rPr>
                <w:t>related to</w:t>
              </w:r>
            </w:ins>
            <w:del w:id="628" w:author="Author">
              <w:r w:rsidRPr="00711388" w:rsidDel="004521C5">
                <w:rPr>
                  <w:lang w:val="en-GB"/>
                </w:rPr>
                <w:delText>in</w:delText>
              </w:r>
            </w:del>
            <w:r w:rsidRPr="00711388">
              <w:rPr>
                <w:lang w:val="en-GB"/>
              </w:rPr>
              <w:t xml:space="preserve"> claims management expenses.</w:t>
            </w:r>
          </w:p>
        </w:tc>
      </w:tr>
      <w:tr w:rsidR="00626033" w:rsidRPr="00711388" w14:paraId="5B6507FF" w14:textId="77777777" w:rsidTr="00877EC4">
        <w:tc>
          <w:tcPr>
            <w:tcW w:w="1393" w:type="dxa"/>
            <w:tcBorders>
              <w:top w:val="single" w:sz="2" w:space="0" w:color="auto"/>
              <w:left w:val="single" w:sz="2" w:space="0" w:color="auto"/>
              <w:bottom w:val="single" w:sz="2" w:space="0" w:color="auto"/>
              <w:right w:val="single" w:sz="2" w:space="0" w:color="auto"/>
            </w:tcBorders>
          </w:tcPr>
          <w:p w14:paraId="37B87628" w14:textId="77777777" w:rsidR="00144E0F" w:rsidRPr="00711388" w:rsidRDefault="00144E0F" w:rsidP="00877EC4">
            <w:pPr>
              <w:pStyle w:val="NormalLeft"/>
              <w:rPr>
                <w:lang w:val="en-GB"/>
              </w:rPr>
            </w:pPr>
            <w:r w:rsidRPr="00711388">
              <w:rPr>
                <w:lang w:val="en-GB"/>
              </w:rPr>
              <w:t>C0210 to C0280/R1900</w:t>
            </w:r>
          </w:p>
        </w:tc>
        <w:tc>
          <w:tcPr>
            <w:tcW w:w="2136" w:type="dxa"/>
            <w:tcBorders>
              <w:top w:val="single" w:sz="2" w:space="0" w:color="auto"/>
              <w:left w:val="single" w:sz="2" w:space="0" w:color="auto"/>
              <w:bottom w:val="single" w:sz="2" w:space="0" w:color="auto"/>
              <w:right w:val="single" w:sz="2" w:space="0" w:color="auto"/>
            </w:tcBorders>
          </w:tcPr>
          <w:p w14:paraId="3A99BEEA" w14:textId="77777777" w:rsidR="00144E0F" w:rsidRPr="00711388" w:rsidRDefault="00144E0F" w:rsidP="00877EC4">
            <w:pPr>
              <w:pStyle w:val="NormalLeft"/>
              <w:rPr>
                <w:lang w:val="en-GB"/>
              </w:rPr>
            </w:pPr>
            <w:r w:rsidRPr="00711388">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373DDD71" w14:textId="77777777" w:rsidR="00144E0F" w:rsidRPr="00711388" w:rsidRDefault="00144E0F" w:rsidP="00877EC4">
            <w:pPr>
              <w:pStyle w:val="NormalLeft"/>
              <w:rPr>
                <w:lang w:val="en-GB"/>
              </w:rPr>
            </w:pPr>
            <w:r w:rsidRPr="00711388">
              <w:rPr>
                <w:lang w:val="en-GB"/>
              </w:rPr>
              <w:t>All technical expenses incurred by the undertaking during the reporting period, on accrual basis.</w:t>
            </w:r>
          </w:p>
        </w:tc>
      </w:tr>
      <w:tr w:rsidR="00626033" w:rsidRPr="00711388" w14:paraId="6B4E756E" w14:textId="77777777" w:rsidTr="00877EC4">
        <w:tc>
          <w:tcPr>
            <w:tcW w:w="1393" w:type="dxa"/>
            <w:tcBorders>
              <w:top w:val="single" w:sz="2" w:space="0" w:color="auto"/>
              <w:left w:val="single" w:sz="2" w:space="0" w:color="auto"/>
              <w:bottom w:val="single" w:sz="2" w:space="0" w:color="auto"/>
              <w:right w:val="single" w:sz="2" w:space="0" w:color="auto"/>
            </w:tcBorders>
          </w:tcPr>
          <w:p w14:paraId="4DF0BA92" w14:textId="77777777" w:rsidR="00144E0F" w:rsidRPr="00711388" w:rsidRDefault="00144E0F" w:rsidP="00877EC4">
            <w:pPr>
              <w:pStyle w:val="NormalLeft"/>
              <w:rPr>
                <w:lang w:val="en-GB"/>
              </w:rPr>
            </w:pPr>
            <w:r w:rsidRPr="00711388">
              <w:rPr>
                <w:lang w:val="en-GB"/>
              </w:rPr>
              <w:t>C0210 to C0280/R1910</w:t>
            </w:r>
          </w:p>
        </w:tc>
        <w:tc>
          <w:tcPr>
            <w:tcW w:w="2136" w:type="dxa"/>
            <w:tcBorders>
              <w:top w:val="single" w:sz="2" w:space="0" w:color="auto"/>
              <w:left w:val="single" w:sz="2" w:space="0" w:color="auto"/>
              <w:bottom w:val="single" w:sz="2" w:space="0" w:color="auto"/>
              <w:right w:val="single" w:sz="2" w:space="0" w:color="auto"/>
            </w:tcBorders>
          </w:tcPr>
          <w:p w14:paraId="27325353" w14:textId="08FD7EE8" w:rsidR="00144E0F" w:rsidRPr="00711388" w:rsidRDefault="00144E0F" w:rsidP="00877EC4">
            <w:pPr>
              <w:pStyle w:val="NormalLeft"/>
              <w:rPr>
                <w:lang w:val="en-GB"/>
              </w:rPr>
            </w:pPr>
            <w:r w:rsidRPr="00711388">
              <w:rPr>
                <w:lang w:val="en-GB"/>
              </w:rPr>
              <w:t xml:space="preserve">Administrative expenses </w:t>
            </w:r>
            <w:r w:rsidR="00845F43" w:rsidRPr="00711388">
              <w:rPr>
                <w:lang w:val="en-GB"/>
              </w:rPr>
              <w:t>-</w:t>
            </w:r>
            <w:r w:rsidRPr="00711388">
              <w:rPr>
                <w:lang w:val="en-GB"/>
              </w:rPr>
              <w:t xml:space="preserve"> Gross</w:t>
            </w:r>
          </w:p>
        </w:tc>
        <w:tc>
          <w:tcPr>
            <w:tcW w:w="5757" w:type="dxa"/>
            <w:tcBorders>
              <w:top w:val="single" w:sz="2" w:space="0" w:color="auto"/>
              <w:left w:val="single" w:sz="2" w:space="0" w:color="auto"/>
              <w:bottom w:val="single" w:sz="2" w:space="0" w:color="auto"/>
              <w:right w:val="single" w:sz="2" w:space="0" w:color="auto"/>
            </w:tcBorders>
          </w:tcPr>
          <w:p w14:paraId="50B35A4A" w14:textId="77777777" w:rsidR="00144E0F" w:rsidRPr="00711388" w:rsidRDefault="00144E0F" w:rsidP="00877EC4">
            <w:pPr>
              <w:pStyle w:val="NormalLeft"/>
              <w:rPr>
                <w:lang w:val="en-GB"/>
              </w:rPr>
            </w:pPr>
            <w:r w:rsidRPr="00711388">
              <w:rPr>
                <w:lang w:val="en-GB"/>
              </w:rPr>
              <w:t xml:space="preserve">Administrative expenses incurred by the undertaking during the </w:t>
            </w:r>
            <w:r w:rsidR="00877EC4" w:rsidRPr="00711388">
              <w:rPr>
                <w:lang w:val="en-GB"/>
              </w:rPr>
              <w:t>reporting period</w:t>
            </w:r>
            <w:r w:rsidRPr="00711388">
              <w:rPr>
                <w:lang w:val="en-GB"/>
              </w:rPr>
              <w:t xml:space="preserve">,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w:t>
            </w:r>
            <w:r w:rsidRPr="00711388">
              <w:rPr>
                <w:lang w:val="en-GB"/>
              </w:rPr>
              <w:lastRenderedPageBreak/>
              <w:t>directly to insurance activity but are a result of activities that cover more than one policy such as salaries of staff responsible for policy administration.</w:t>
            </w:r>
          </w:p>
          <w:p w14:paraId="0B9B9922" w14:textId="77777777" w:rsidR="00144E0F" w:rsidRPr="00711388" w:rsidRDefault="00144E0F" w:rsidP="00877EC4">
            <w:pPr>
              <w:pStyle w:val="NormalLeft"/>
              <w:rPr>
                <w:lang w:val="en-GB"/>
              </w:rPr>
            </w:pPr>
            <w:r w:rsidRPr="00711388">
              <w:rPr>
                <w:lang w:val="en-GB"/>
              </w:rPr>
              <w:t>The amount relates to the gross direct and reinsurance business.</w:t>
            </w:r>
          </w:p>
        </w:tc>
      </w:tr>
      <w:tr w:rsidR="00626033" w:rsidRPr="00711388" w14:paraId="5138DEAA" w14:textId="77777777" w:rsidTr="00877EC4">
        <w:tc>
          <w:tcPr>
            <w:tcW w:w="1393" w:type="dxa"/>
            <w:tcBorders>
              <w:top w:val="single" w:sz="2" w:space="0" w:color="auto"/>
              <w:left w:val="single" w:sz="2" w:space="0" w:color="auto"/>
              <w:bottom w:val="single" w:sz="2" w:space="0" w:color="auto"/>
              <w:right w:val="single" w:sz="2" w:space="0" w:color="auto"/>
            </w:tcBorders>
          </w:tcPr>
          <w:p w14:paraId="3BFBF320" w14:textId="77777777" w:rsidR="00144E0F" w:rsidRPr="00711388" w:rsidRDefault="00144E0F" w:rsidP="00877EC4">
            <w:pPr>
              <w:pStyle w:val="NormalLeft"/>
              <w:rPr>
                <w:lang w:val="en-GB"/>
              </w:rPr>
            </w:pPr>
            <w:r w:rsidRPr="00711388">
              <w:rPr>
                <w:lang w:val="en-GB"/>
              </w:rPr>
              <w:lastRenderedPageBreak/>
              <w:t>C0210 to C0280/R1920</w:t>
            </w:r>
          </w:p>
        </w:tc>
        <w:tc>
          <w:tcPr>
            <w:tcW w:w="2136" w:type="dxa"/>
            <w:tcBorders>
              <w:top w:val="single" w:sz="2" w:space="0" w:color="auto"/>
              <w:left w:val="single" w:sz="2" w:space="0" w:color="auto"/>
              <w:bottom w:val="single" w:sz="2" w:space="0" w:color="auto"/>
              <w:right w:val="single" w:sz="2" w:space="0" w:color="auto"/>
            </w:tcBorders>
          </w:tcPr>
          <w:p w14:paraId="4BAAD755" w14:textId="3CCFBC48" w:rsidR="00144E0F" w:rsidRPr="00711388" w:rsidRDefault="00144E0F" w:rsidP="00877EC4">
            <w:pPr>
              <w:pStyle w:val="NormalLeft"/>
              <w:rPr>
                <w:lang w:val="en-GB"/>
              </w:rPr>
            </w:pPr>
            <w:r w:rsidRPr="00711388">
              <w:rPr>
                <w:lang w:val="en-GB"/>
              </w:rPr>
              <w:t xml:space="preserve">Administrative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7413C75F" w14:textId="77777777" w:rsidR="00144E0F" w:rsidRPr="00711388" w:rsidRDefault="00144E0F" w:rsidP="00877EC4">
            <w:pPr>
              <w:pStyle w:val="NormalLeft"/>
              <w:rPr>
                <w:lang w:val="en-GB"/>
              </w:rPr>
            </w:pPr>
            <w:r w:rsidRPr="00711388">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5D46C24" w14:textId="77777777" w:rsidR="00144E0F" w:rsidRPr="00711388" w:rsidRDefault="00144E0F" w:rsidP="00877EC4">
            <w:pPr>
              <w:pStyle w:val="NormalLeft"/>
              <w:rPr>
                <w:lang w:val="en-GB"/>
              </w:rPr>
            </w:pPr>
            <w:r w:rsidRPr="00711388">
              <w:rPr>
                <w:lang w:val="en-GB"/>
              </w:rPr>
              <w:t>The amount relates to the reinsurer's share.</w:t>
            </w:r>
          </w:p>
          <w:p w14:paraId="314578D2" w14:textId="77777777" w:rsidR="00144E0F" w:rsidRPr="00711388" w:rsidRDefault="00144E0F" w:rsidP="00877EC4">
            <w:pPr>
              <w:pStyle w:val="NormalLeft"/>
              <w:rPr>
                <w:lang w:val="en-GB"/>
              </w:rPr>
            </w:pPr>
            <w:r w:rsidRPr="00711388">
              <w:rPr>
                <w:lang w:val="en-GB"/>
              </w:rPr>
              <w:t>Reinsurers' share shall by default be allocated by type of expenses, if not possible shall be reported as acquisition expenses.</w:t>
            </w:r>
          </w:p>
        </w:tc>
      </w:tr>
      <w:tr w:rsidR="00626033" w:rsidRPr="00711388" w14:paraId="38609D94" w14:textId="77777777" w:rsidTr="00877EC4">
        <w:tc>
          <w:tcPr>
            <w:tcW w:w="1393" w:type="dxa"/>
            <w:tcBorders>
              <w:top w:val="single" w:sz="2" w:space="0" w:color="auto"/>
              <w:left w:val="single" w:sz="2" w:space="0" w:color="auto"/>
              <w:bottom w:val="single" w:sz="2" w:space="0" w:color="auto"/>
              <w:right w:val="single" w:sz="2" w:space="0" w:color="auto"/>
            </w:tcBorders>
          </w:tcPr>
          <w:p w14:paraId="0DC2F973" w14:textId="77777777" w:rsidR="00144E0F" w:rsidRPr="00711388" w:rsidRDefault="00144E0F" w:rsidP="00877EC4">
            <w:pPr>
              <w:pStyle w:val="NormalLeft"/>
              <w:rPr>
                <w:lang w:val="en-GB"/>
              </w:rPr>
            </w:pPr>
            <w:r w:rsidRPr="00711388">
              <w:rPr>
                <w:lang w:val="en-GB"/>
              </w:rPr>
              <w:t>C0210 to C0280/R2000</w:t>
            </w:r>
          </w:p>
        </w:tc>
        <w:tc>
          <w:tcPr>
            <w:tcW w:w="2136" w:type="dxa"/>
            <w:tcBorders>
              <w:top w:val="single" w:sz="2" w:space="0" w:color="auto"/>
              <w:left w:val="single" w:sz="2" w:space="0" w:color="auto"/>
              <w:bottom w:val="single" w:sz="2" w:space="0" w:color="auto"/>
              <w:right w:val="single" w:sz="2" w:space="0" w:color="auto"/>
            </w:tcBorders>
          </w:tcPr>
          <w:p w14:paraId="0BE87484" w14:textId="53583889" w:rsidR="00144E0F" w:rsidRPr="00711388" w:rsidRDefault="00144E0F" w:rsidP="00877EC4">
            <w:pPr>
              <w:pStyle w:val="NormalLeft"/>
              <w:rPr>
                <w:lang w:val="en-GB"/>
              </w:rPr>
            </w:pPr>
            <w:r w:rsidRPr="00711388">
              <w:rPr>
                <w:lang w:val="en-GB"/>
              </w:rPr>
              <w:t xml:space="preserve">Administrative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6FCAA738" w14:textId="77777777" w:rsidR="00144E0F" w:rsidRPr="00711388" w:rsidRDefault="00144E0F" w:rsidP="00877EC4">
            <w:pPr>
              <w:pStyle w:val="NormalLeft"/>
              <w:rPr>
                <w:lang w:val="en-GB"/>
              </w:rPr>
            </w:pPr>
            <w:r w:rsidRPr="00711388">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C7E032F" w14:textId="77777777" w:rsidR="00144E0F" w:rsidRPr="00711388" w:rsidRDefault="00144E0F" w:rsidP="00877EC4">
            <w:pPr>
              <w:pStyle w:val="NormalLeft"/>
              <w:rPr>
                <w:lang w:val="en-GB"/>
              </w:rPr>
            </w:pPr>
            <w:r w:rsidRPr="00711388">
              <w:rPr>
                <w:lang w:val="en-GB"/>
              </w:rPr>
              <w:t>The amount relates to the net administrative expenses.</w:t>
            </w:r>
          </w:p>
          <w:p w14:paraId="194CF506" w14:textId="77777777" w:rsidR="00144E0F" w:rsidRPr="00711388" w:rsidRDefault="00144E0F" w:rsidP="00877EC4">
            <w:pPr>
              <w:pStyle w:val="NormalLeft"/>
              <w:rPr>
                <w:lang w:val="en-GB"/>
              </w:rPr>
            </w:pPr>
            <w:r w:rsidRPr="00711388">
              <w:rPr>
                <w:lang w:val="en-GB"/>
              </w:rPr>
              <w:t>The net administrative expenses represent the sum of the direct business and the accepted reinsurance business reduced by the amount ceded to reinsurance undertakings.</w:t>
            </w:r>
          </w:p>
        </w:tc>
      </w:tr>
      <w:tr w:rsidR="00626033" w:rsidRPr="00711388" w14:paraId="4E22B3E3" w14:textId="77777777" w:rsidTr="00877EC4">
        <w:tc>
          <w:tcPr>
            <w:tcW w:w="1393" w:type="dxa"/>
            <w:tcBorders>
              <w:top w:val="single" w:sz="2" w:space="0" w:color="auto"/>
              <w:left w:val="single" w:sz="2" w:space="0" w:color="auto"/>
              <w:bottom w:val="single" w:sz="2" w:space="0" w:color="auto"/>
              <w:right w:val="single" w:sz="2" w:space="0" w:color="auto"/>
            </w:tcBorders>
          </w:tcPr>
          <w:p w14:paraId="6D8A0BA8" w14:textId="77777777" w:rsidR="00144E0F" w:rsidRPr="00711388" w:rsidRDefault="00144E0F" w:rsidP="00877EC4">
            <w:pPr>
              <w:pStyle w:val="NormalLeft"/>
              <w:rPr>
                <w:lang w:val="en-GB"/>
              </w:rPr>
            </w:pPr>
            <w:r w:rsidRPr="00711388">
              <w:rPr>
                <w:lang w:val="en-GB"/>
              </w:rPr>
              <w:t>C0210 to C0280/R2010</w:t>
            </w:r>
          </w:p>
        </w:tc>
        <w:tc>
          <w:tcPr>
            <w:tcW w:w="2136" w:type="dxa"/>
            <w:tcBorders>
              <w:top w:val="single" w:sz="2" w:space="0" w:color="auto"/>
              <w:left w:val="single" w:sz="2" w:space="0" w:color="auto"/>
              <w:bottom w:val="single" w:sz="2" w:space="0" w:color="auto"/>
              <w:right w:val="single" w:sz="2" w:space="0" w:color="auto"/>
            </w:tcBorders>
          </w:tcPr>
          <w:p w14:paraId="63EE2484" w14:textId="45CD55C1" w:rsidR="00144E0F" w:rsidRPr="00711388" w:rsidRDefault="00144E0F" w:rsidP="00877EC4">
            <w:pPr>
              <w:pStyle w:val="NormalLeft"/>
              <w:rPr>
                <w:lang w:val="en-GB"/>
              </w:rPr>
            </w:pPr>
            <w:r w:rsidRPr="00711388">
              <w:rPr>
                <w:lang w:val="en-GB"/>
              </w:rPr>
              <w:t xml:space="preserve">Investment management expenses </w:t>
            </w:r>
            <w:r w:rsidR="00845F43" w:rsidRPr="00711388">
              <w:rPr>
                <w:lang w:val="en-GB"/>
              </w:rPr>
              <w:t>-</w:t>
            </w:r>
            <w:r w:rsidRPr="00711388">
              <w:rPr>
                <w:lang w:val="en-GB"/>
              </w:rPr>
              <w:t xml:space="preserve"> Gross</w:t>
            </w:r>
          </w:p>
        </w:tc>
        <w:tc>
          <w:tcPr>
            <w:tcW w:w="5757" w:type="dxa"/>
            <w:tcBorders>
              <w:top w:val="single" w:sz="2" w:space="0" w:color="auto"/>
              <w:left w:val="single" w:sz="2" w:space="0" w:color="auto"/>
              <w:bottom w:val="single" w:sz="2" w:space="0" w:color="auto"/>
              <w:right w:val="single" w:sz="2" w:space="0" w:color="auto"/>
            </w:tcBorders>
          </w:tcPr>
          <w:p w14:paraId="41FBB8CA" w14:textId="168C3599" w:rsidR="00144E0F" w:rsidRPr="00711388" w:rsidRDefault="00144E0F" w:rsidP="00877EC4">
            <w:pPr>
              <w:pStyle w:val="NormalLeft"/>
              <w:rPr>
                <w:lang w:val="en-GB"/>
              </w:rPr>
            </w:pPr>
            <w:r w:rsidRPr="00711388">
              <w:rPr>
                <w:lang w:val="en-GB"/>
              </w:rPr>
              <w:t xml:space="preserve">Investment management expenses are usually not allocated on a </w:t>
            </w:r>
            <w:r w:rsidR="00F45936" w:rsidRPr="00711388">
              <w:rPr>
                <w:lang w:val="en-GB"/>
              </w:rPr>
              <w:t>policy-by-policy</w:t>
            </w:r>
            <w:r w:rsidRPr="00711388">
              <w:rPr>
                <w:lang w:val="en-GB"/>
              </w:rPr>
              <w:t xml:space="preserve"> basis but at the level of a portfolio of insurance contracts. Investment management </w:t>
            </w:r>
            <w:r w:rsidRPr="00711388">
              <w:rPr>
                <w:lang w:val="en-GB"/>
              </w:rPr>
              <w:lastRenderedPageBreak/>
              <w:t>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0ECF93E" w14:textId="77777777" w:rsidR="00144E0F" w:rsidRPr="00711388" w:rsidRDefault="00144E0F" w:rsidP="00877EC4">
            <w:pPr>
              <w:pStyle w:val="NormalLeft"/>
              <w:rPr>
                <w:lang w:val="en-GB"/>
              </w:rPr>
            </w:pPr>
            <w:r w:rsidRPr="00711388">
              <w:rPr>
                <w:lang w:val="en-GB"/>
              </w:rPr>
              <w:t>The amount relates to the gross direct and reinsurance business.</w:t>
            </w:r>
          </w:p>
        </w:tc>
      </w:tr>
      <w:tr w:rsidR="00626033" w:rsidRPr="00711388" w14:paraId="1C7EF5CE" w14:textId="77777777" w:rsidTr="00877EC4">
        <w:tc>
          <w:tcPr>
            <w:tcW w:w="1393" w:type="dxa"/>
            <w:tcBorders>
              <w:top w:val="single" w:sz="2" w:space="0" w:color="auto"/>
              <w:left w:val="single" w:sz="2" w:space="0" w:color="auto"/>
              <w:bottom w:val="single" w:sz="2" w:space="0" w:color="auto"/>
              <w:right w:val="single" w:sz="2" w:space="0" w:color="auto"/>
            </w:tcBorders>
          </w:tcPr>
          <w:p w14:paraId="245BE8C1" w14:textId="77777777" w:rsidR="00144E0F" w:rsidRPr="00711388" w:rsidRDefault="00144E0F" w:rsidP="00877EC4">
            <w:pPr>
              <w:pStyle w:val="NormalLeft"/>
              <w:rPr>
                <w:lang w:val="en-GB"/>
              </w:rPr>
            </w:pPr>
            <w:r w:rsidRPr="00711388">
              <w:rPr>
                <w:lang w:val="en-GB"/>
              </w:rPr>
              <w:lastRenderedPageBreak/>
              <w:t>C0210 to C0280/R2020</w:t>
            </w:r>
          </w:p>
        </w:tc>
        <w:tc>
          <w:tcPr>
            <w:tcW w:w="2136" w:type="dxa"/>
            <w:tcBorders>
              <w:top w:val="single" w:sz="2" w:space="0" w:color="auto"/>
              <w:left w:val="single" w:sz="2" w:space="0" w:color="auto"/>
              <w:bottom w:val="single" w:sz="2" w:space="0" w:color="auto"/>
              <w:right w:val="single" w:sz="2" w:space="0" w:color="auto"/>
            </w:tcBorders>
          </w:tcPr>
          <w:p w14:paraId="74FCED0E" w14:textId="7FC816F6" w:rsidR="00144E0F" w:rsidRPr="00711388" w:rsidRDefault="00144E0F" w:rsidP="00877EC4">
            <w:pPr>
              <w:pStyle w:val="NormalLeft"/>
              <w:rPr>
                <w:lang w:val="en-GB"/>
              </w:rPr>
            </w:pPr>
            <w:r w:rsidRPr="00711388">
              <w:rPr>
                <w:lang w:val="en-GB"/>
              </w:rPr>
              <w:t xml:space="preserve">Investment management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261F3417" w14:textId="1BF0E8F4" w:rsidR="00144E0F" w:rsidRPr="00711388" w:rsidRDefault="00144E0F" w:rsidP="00877EC4">
            <w:pPr>
              <w:pStyle w:val="NormalLeft"/>
              <w:rPr>
                <w:lang w:val="en-GB"/>
              </w:rPr>
            </w:pPr>
            <w:r w:rsidRPr="00711388">
              <w:rPr>
                <w:lang w:val="en-GB"/>
              </w:rPr>
              <w:t xml:space="preserve">Investment management expenses are usually not allocated on a </w:t>
            </w:r>
            <w:r w:rsidR="00F45936" w:rsidRPr="00711388">
              <w:rPr>
                <w:lang w:val="en-GB"/>
              </w:rPr>
              <w:t>policy-by-policy</w:t>
            </w:r>
            <w:r w:rsidRPr="00711388">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61E0F87" w14:textId="77777777" w:rsidR="00144E0F" w:rsidRPr="00711388" w:rsidRDefault="00144E0F" w:rsidP="00877EC4">
            <w:pPr>
              <w:pStyle w:val="NormalLeft"/>
              <w:rPr>
                <w:lang w:val="en-GB"/>
              </w:rPr>
            </w:pPr>
            <w:r w:rsidRPr="00711388">
              <w:rPr>
                <w:lang w:val="en-GB"/>
              </w:rPr>
              <w:t>The amount relates to the reinsurers' share.</w:t>
            </w:r>
          </w:p>
          <w:p w14:paraId="1A467839" w14:textId="77777777" w:rsidR="00144E0F" w:rsidRPr="00711388" w:rsidRDefault="00144E0F" w:rsidP="00877EC4">
            <w:pPr>
              <w:pStyle w:val="NormalLeft"/>
              <w:rPr>
                <w:lang w:val="en-GB"/>
              </w:rPr>
            </w:pPr>
            <w:r w:rsidRPr="00711388">
              <w:rPr>
                <w:lang w:val="en-GB"/>
              </w:rPr>
              <w:t>Reinsurers' share shall by default be allocated by type of expenses, if not possible shall be reported as acquisition expenses.</w:t>
            </w:r>
          </w:p>
        </w:tc>
      </w:tr>
      <w:tr w:rsidR="00626033" w:rsidRPr="00711388" w14:paraId="20DBE405" w14:textId="77777777" w:rsidTr="00877EC4">
        <w:tc>
          <w:tcPr>
            <w:tcW w:w="1393" w:type="dxa"/>
            <w:tcBorders>
              <w:top w:val="single" w:sz="2" w:space="0" w:color="auto"/>
              <w:left w:val="single" w:sz="2" w:space="0" w:color="auto"/>
              <w:bottom w:val="single" w:sz="2" w:space="0" w:color="auto"/>
              <w:right w:val="single" w:sz="2" w:space="0" w:color="auto"/>
            </w:tcBorders>
          </w:tcPr>
          <w:p w14:paraId="4DA8A42C" w14:textId="77777777" w:rsidR="00144E0F" w:rsidRPr="00711388" w:rsidRDefault="00144E0F" w:rsidP="00877EC4">
            <w:pPr>
              <w:pStyle w:val="NormalLeft"/>
              <w:rPr>
                <w:lang w:val="en-GB"/>
              </w:rPr>
            </w:pPr>
            <w:r w:rsidRPr="00711388">
              <w:rPr>
                <w:lang w:val="en-GB"/>
              </w:rPr>
              <w:t>C0210 to C0280/R2100</w:t>
            </w:r>
          </w:p>
        </w:tc>
        <w:tc>
          <w:tcPr>
            <w:tcW w:w="2136" w:type="dxa"/>
            <w:tcBorders>
              <w:top w:val="single" w:sz="2" w:space="0" w:color="auto"/>
              <w:left w:val="single" w:sz="2" w:space="0" w:color="auto"/>
              <w:bottom w:val="single" w:sz="2" w:space="0" w:color="auto"/>
              <w:right w:val="single" w:sz="2" w:space="0" w:color="auto"/>
            </w:tcBorders>
          </w:tcPr>
          <w:p w14:paraId="59AEF8A3" w14:textId="590945EC" w:rsidR="00144E0F" w:rsidRPr="00711388" w:rsidRDefault="00144E0F" w:rsidP="00877EC4">
            <w:pPr>
              <w:pStyle w:val="NormalLeft"/>
              <w:rPr>
                <w:lang w:val="en-GB"/>
              </w:rPr>
            </w:pPr>
            <w:r w:rsidRPr="00711388">
              <w:rPr>
                <w:lang w:val="en-GB"/>
              </w:rPr>
              <w:t xml:space="preserve">Investment management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28855816" w14:textId="04259F3A" w:rsidR="00144E0F" w:rsidRPr="00711388" w:rsidRDefault="00144E0F" w:rsidP="00877EC4">
            <w:pPr>
              <w:pStyle w:val="NormalLeft"/>
              <w:rPr>
                <w:lang w:val="en-GB"/>
              </w:rPr>
            </w:pPr>
            <w:r w:rsidRPr="00711388">
              <w:rPr>
                <w:lang w:val="en-GB"/>
              </w:rPr>
              <w:t xml:space="preserve">Investment management expenses are usually not allocated on a </w:t>
            </w:r>
            <w:r w:rsidR="00F45936" w:rsidRPr="00711388">
              <w:rPr>
                <w:lang w:val="en-GB"/>
              </w:rPr>
              <w:t>policy-by-policy</w:t>
            </w:r>
            <w:r w:rsidRPr="00711388">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E9119CA" w14:textId="77777777" w:rsidR="00144E0F" w:rsidRPr="00711388" w:rsidRDefault="00144E0F" w:rsidP="00877EC4">
            <w:pPr>
              <w:pStyle w:val="NormalLeft"/>
              <w:rPr>
                <w:lang w:val="en-GB"/>
              </w:rPr>
            </w:pPr>
            <w:r w:rsidRPr="00711388">
              <w:rPr>
                <w:lang w:val="en-GB"/>
              </w:rPr>
              <w:t>The amount relates to the net investment management expenses.</w:t>
            </w:r>
          </w:p>
          <w:p w14:paraId="3F970D09" w14:textId="77777777" w:rsidR="00144E0F" w:rsidRPr="00711388" w:rsidRDefault="00144E0F" w:rsidP="00877EC4">
            <w:pPr>
              <w:pStyle w:val="NormalLeft"/>
              <w:rPr>
                <w:lang w:val="en-GB"/>
              </w:rPr>
            </w:pPr>
            <w:r w:rsidRPr="00711388">
              <w:rPr>
                <w:lang w:val="en-GB"/>
              </w:rPr>
              <w:t>The net investment management expenses represent the sum of the direct business and the accepted reinsurance business reduced by the amount ceded to reinsurance undertakings.</w:t>
            </w:r>
          </w:p>
        </w:tc>
      </w:tr>
      <w:tr w:rsidR="00626033" w:rsidRPr="00711388" w14:paraId="1EEEC64D" w14:textId="77777777" w:rsidTr="00877EC4">
        <w:tc>
          <w:tcPr>
            <w:tcW w:w="1393" w:type="dxa"/>
            <w:tcBorders>
              <w:top w:val="single" w:sz="2" w:space="0" w:color="auto"/>
              <w:left w:val="single" w:sz="2" w:space="0" w:color="auto"/>
              <w:bottom w:val="single" w:sz="2" w:space="0" w:color="auto"/>
              <w:right w:val="single" w:sz="2" w:space="0" w:color="auto"/>
            </w:tcBorders>
          </w:tcPr>
          <w:p w14:paraId="2EC74DD0" w14:textId="77777777" w:rsidR="00144E0F" w:rsidRPr="00711388" w:rsidRDefault="00144E0F" w:rsidP="00877EC4">
            <w:pPr>
              <w:pStyle w:val="NormalLeft"/>
              <w:rPr>
                <w:lang w:val="en-GB"/>
              </w:rPr>
            </w:pPr>
            <w:r w:rsidRPr="00711388">
              <w:rPr>
                <w:lang w:val="en-GB"/>
              </w:rPr>
              <w:t>C0210 to C0280/R2110</w:t>
            </w:r>
          </w:p>
        </w:tc>
        <w:tc>
          <w:tcPr>
            <w:tcW w:w="2136" w:type="dxa"/>
            <w:tcBorders>
              <w:top w:val="single" w:sz="2" w:space="0" w:color="auto"/>
              <w:left w:val="single" w:sz="2" w:space="0" w:color="auto"/>
              <w:bottom w:val="single" w:sz="2" w:space="0" w:color="auto"/>
              <w:right w:val="single" w:sz="2" w:space="0" w:color="auto"/>
            </w:tcBorders>
          </w:tcPr>
          <w:p w14:paraId="2F00EEAB" w14:textId="6286F8DA" w:rsidR="00144E0F" w:rsidRPr="00711388" w:rsidRDefault="00144E0F" w:rsidP="00877EC4">
            <w:pPr>
              <w:pStyle w:val="NormalLeft"/>
              <w:rPr>
                <w:lang w:val="en-GB"/>
              </w:rPr>
            </w:pPr>
            <w:r w:rsidRPr="00711388">
              <w:rPr>
                <w:lang w:val="en-GB"/>
              </w:rPr>
              <w:t xml:space="preserve">Claims management expenses </w:t>
            </w:r>
            <w:r w:rsidR="00845F43" w:rsidRPr="00711388">
              <w:rPr>
                <w:lang w:val="en-GB"/>
              </w:rPr>
              <w:t>-</w:t>
            </w:r>
            <w:r w:rsidRPr="00711388">
              <w:rPr>
                <w:lang w:val="en-GB"/>
              </w:rPr>
              <w:t xml:space="preserve"> Gross</w:t>
            </w:r>
          </w:p>
        </w:tc>
        <w:tc>
          <w:tcPr>
            <w:tcW w:w="5757" w:type="dxa"/>
            <w:tcBorders>
              <w:top w:val="single" w:sz="2" w:space="0" w:color="auto"/>
              <w:left w:val="single" w:sz="2" w:space="0" w:color="auto"/>
              <w:bottom w:val="single" w:sz="2" w:space="0" w:color="auto"/>
              <w:right w:val="single" w:sz="2" w:space="0" w:color="auto"/>
            </w:tcBorders>
          </w:tcPr>
          <w:p w14:paraId="51D0E23F" w14:textId="77777777" w:rsidR="00144E0F" w:rsidRPr="00711388" w:rsidRDefault="00144E0F" w:rsidP="00877EC4">
            <w:pPr>
              <w:pStyle w:val="NormalLeft"/>
              <w:rPr>
                <w:lang w:val="en-GB"/>
              </w:rPr>
            </w:pPr>
            <w:r w:rsidRPr="00711388">
              <w:rPr>
                <w:lang w:val="en-GB"/>
              </w:rPr>
              <w:t xml:space="preserve">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w:t>
            </w:r>
            <w:r w:rsidRPr="00711388">
              <w:rPr>
                <w:lang w:val="en-GB"/>
              </w:rPr>
              <w:lastRenderedPageBreak/>
              <w:t>one claim (e.g. salaries of staff of claims handling department).</w:t>
            </w:r>
          </w:p>
          <w:p w14:paraId="558479B4" w14:textId="77777777" w:rsidR="00144E0F" w:rsidRPr="00711388" w:rsidRDefault="00144E0F" w:rsidP="00877EC4">
            <w:pPr>
              <w:pStyle w:val="NormalLeft"/>
              <w:rPr>
                <w:lang w:val="en-GB"/>
              </w:rPr>
            </w:pPr>
            <w:r w:rsidRPr="00711388">
              <w:rPr>
                <w:lang w:val="en-GB"/>
              </w:rPr>
              <w:t>The amount relates to the gross direct and reinsurance business.</w:t>
            </w:r>
          </w:p>
          <w:p w14:paraId="563DE108" w14:textId="78F8739F" w:rsidR="00144E0F" w:rsidRPr="00711388" w:rsidRDefault="00144E0F" w:rsidP="00877EC4">
            <w:pPr>
              <w:pStyle w:val="NormalLeft"/>
              <w:rPr>
                <w:lang w:val="en-GB"/>
              </w:rPr>
            </w:pPr>
            <w:r w:rsidRPr="00711388">
              <w:rPr>
                <w:lang w:val="en-GB"/>
              </w:rPr>
              <w:t xml:space="preserve">This shall include the movement in </w:t>
            </w:r>
            <w:ins w:id="629" w:author="Author">
              <w:r w:rsidR="00075ECF" w:rsidRPr="00711388">
                <w:rPr>
                  <w:lang w:val="en-GB"/>
                </w:rPr>
                <w:t xml:space="preserve">claims </w:t>
              </w:r>
            </w:ins>
            <w:r w:rsidRPr="00711388">
              <w:rPr>
                <w:lang w:val="en-GB"/>
              </w:rPr>
              <w:t>provision</w:t>
            </w:r>
            <w:del w:id="630" w:author="Author">
              <w:r w:rsidRPr="00711388" w:rsidDel="00075ECF">
                <w:rPr>
                  <w:lang w:val="en-GB"/>
                </w:rPr>
                <w:delText>s</w:delText>
              </w:r>
            </w:del>
            <w:ins w:id="631" w:author="Author">
              <w:r w:rsidR="00075ECF" w:rsidRPr="00711388">
                <w:rPr>
                  <w:lang w:val="en-GB"/>
                </w:rPr>
                <w:t xml:space="preserve"> related to</w:t>
              </w:r>
            </w:ins>
            <w:del w:id="632" w:author="Author">
              <w:r w:rsidRPr="00711388" w:rsidDel="00075ECF">
                <w:rPr>
                  <w:lang w:val="en-GB"/>
                </w:rPr>
                <w:delText xml:space="preserve"> in</w:delText>
              </w:r>
            </w:del>
            <w:r w:rsidRPr="00711388">
              <w:rPr>
                <w:lang w:val="en-GB"/>
              </w:rPr>
              <w:t xml:space="preserve"> claims management expenses.</w:t>
            </w:r>
          </w:p>
        </w:tc>
      </w:tr>
      <w:tr w:rsidR="00626033" w:rsidRPr="00711388" w14:paraId="0D7798B0" w14:textId="77777777" w:rsidTr="00877EC4">
        <w:tc>
          <w:tcPr>
            <w:tcW w:w="1393" w:type="dxa"/>
            <w:tcBorders>
              <w:top w:val="single" w:sz="2" w:space="0" w:color="auto"/>
              <w:left w:val="single" w:sz="2" w:space="0" w:color="auto"/>
              <w:bottom w:val="single" w:sz="2" w:space="0" w:color="auto"/>
              <w:right w:val="single" w:sz="2" w:space="0" w:color="auto"/>
            </w:tcBorders>
          </w:tcPr>
          <w:p w14:paraId="493A3C02" w14:textId="77777777" w:rsidR="00144E0F" w:rsidRPr="00711388" w:rsidRDefault="00144E0F" w:rsidP="00877EC4">
            <w:pPr>
              <w:pStyle w:val="NormalLeft"/>
              <w:rPr>
                <w:lang w:val="en-GB"/>
              </w:rPr>
            </w:pPr>
            <w:r w:rsidRPr="00711388">
              <w:rPr>
                <w:lang w:val="en-GB"/>
              </w:rPr>
              <w:lastRenderedPageBreak/>
              <w:t>C0210 to C0280/R2120</w:t>
            </w:r>
          </w:p>
        </w:tc>
        <w:tc>
          <w:tcPr>
            <w:tcW w:w="2136" w:type="dxa"/>
            <w:tcBorders>
              <w:top w:val="single" w:sz="2" w:space="0" w:color="auto"/>
              <w:left w:val="single" w:sz="2" w:space="0" w:color="auto"/>
              <w:bottom w:val="single" w:sz="2" w:space="0" w:color="auto"/>
              <w:right w:val="single" w:sz="2" w:space="0" w:color="auto"/>
            </w:tcBorders>
          </w:tcPr>
          <w:p w14:paraId="5A1CEFDE" w14:textId="48BBED88" w:rsidR="00144E0F" w:rsidRPr="00711388" w:rsidRDefault="00144E0F" w:rsidP="00877EC4">
            <w:pPr>
              <w:pStyle w:val="NormalLeft"/>
              <w:rPr>
                <w:lang w:val="en-GB"/>
              </w:rPr>
            </w:pPr>
            <w:r w:rsidRPr="00711388">
              <w:rPr>
                <w:lang w:val="en-GB"/>
              </w:rPr>
              <w:t xml:space="preserve">Claims management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232AFB01" w14:textId="77777777" w:rsidR="00144E0F" w:rsidRPr="00711388" w:rsidRDefault="00144E0F" w:rsidP="00877EC4">
            <w:pPr>
              <w:pStyle w:val="NormalLeft"/>
              <w:rPr>
                <w:lang w:val="en-GB"/>
              </w:rPr>
            </w:pPr>
            <w:r w:rsidRPr="00711388">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42EC29A8" w14:textId="77777777" w:rsidR="00144E0F" w:rsidRPr="00711388" w:rsidRDefault="00144E0F" w:rsidP="00877EC4">
            <w:pPr>
              <w:pStyle w:val="NormalLeft"/>
              <w:rPr>
                <w:lang w:val="en-GB"/>
              </w:rPr>
            </w:pPr>
            <w:r w:rsidRPr="00711388">
              <w:rPr>
                <w:lang w:val="en-GB"/>
              </w:rPr>
              <w:t>The amount relates to the reinsurers' share.</w:t>
            </w:r>
          </w:p>
          <w:p w14:paraId="7906F921" w14:textId="3780DD04" w:rsidR="00144E0F" w:rsidRPr="00711388" w:rsidRDefault="00144E0F" w:rsidP="00877EC4">
            <w:pPr>
              <w:pStyle w:val="NormalLeft"/>
              <w:rPr>
                <w:lang w:val="en-GB"/>
              </w:rPr>
            </w:pPr>
            <w:r w:rsidRPr="00711388">
              <w:rPr>
                <w:lang w:val="en-GB"/>
              </w:rPr>
              <w:t>This shall include the movement in</w:t>
            </w:r>
            <w:ins w:id="633" w:author="Author">
              <w:r w:rsidR="00075ECF" w:rsidRPr="00711388">
                <w:rPr>
                  <w:lang w:val="en-GB"/>
                </w:rPr>
                <w:t xml:space="preserve"> claims</w:t>
              </w:r>
            </w:ins>
            <w:r w:rsidRPr="00711388">
              <w:rPr>
                <w:lang w:val="en-GB"/>
              </w:rPr>
              <w:t xml:space="preserve"> provision</w:t>
            </w:r>
            <w:ins w:id="634" w:author="Author">
              <w:r w:rsidR="00075ECF" w:rsidRPr="00711388">
                <w:rPr>
                  <w:lang w:val="en-GB"/>
                </w:rPr>
                <w:t xml:space="preserve"> related to</w:t>
              </w:r>
            </w:ins>
            <w:del w:id="635" w:author="Author">
              <w:r w:rsidRPr="00711388" w:rsidDel="00075ECF">
                <w:rPr>
                  <w:lang w:val="en-GB"/>
                </w:rPr>
                <w:delText>s in</w:delText>
              </w:r>
            </w:del>
            <w:r w:rsidRPr="00711388">
              <w:rPr>
                <w:lang w:val="en-GB"/>
              </w:rPr>
              <w:t xml:space="preserve"> claims management expenses.</w:t>
            </w:r>
          </w:p>
          <w:p w14:paraId="1B9064CC" w14:textId="77777777" w:rsidR="00144E0F" w:rsidRPr="00711388" w:rsidRDefault="00144E0F" w:rsidP="00877EC4">
            <w:pPr>
              <w:pStyle w:val="NormalLeft"/>
              <w:rPr>
                <w:lang w:val="en-GB"/>
              </w:rPr>
            </w:pPr>
            <w:r w:rsidRPr="00711388">
              <w:rPr>
                <w:lang w:val="en-GB"/>
              </w:rPr>
              <w:t>Reinsurers' share shall by default be allocated by type of expenses, if not possible shall be reported as acquisition expenses.</w:t>
            </w:r>
          </w:p>
        </w:tc>
      </w:tr>
      <w:tr w:rsidR="00626033" w:rsidRPr="00711388" w14:paraId="373FF195" w14:textId="77777777" w:rsidTr="00877EC4">
        <w:tc>
          <w:tcPr>
            <w:tcW w:w="1393" w:type="dxa"/>
            <w:tcBorders>
              <w:top w:val="single" w:sz="2" w:space="0" w:color="auto"/>
              <w:left w:val="single" w:sz="2" w:space="0" w:color="auto"/>
              <w:bottom w:val="single" w:sz="2" w:space="0" w:color="auto"/>
              <w:right w:val="single" w:sz="2" w:space="0" w:color="auto"/>
            </w:tcBorders>
          </w:tcPr>
          <w:p w14:paraId="402962B7" w14:textId="77777777" w:rsidR="00144E0F" w:rsidRPr="00711388" w:rsidRDefault="00144E0F" w:rsidP="00877EC4">
            <w:pPr>
              <w:pStyle w:val="NormalLeft"/>
              <w:rPr>
                <w:lang w:val="en-GB"/>
              </w:rPr>
            </w:pPr>
            <w:r w:rsidRPr="00711388">
              <w:rPr>
                <w:lang w:val="en-GB"/>
              </w:rPr>
              <w:t>C0210 to C0280/R2200</w:t>
            </w:r>
          </w:p>
        </w:tc>
        <w:tc>
          <w:tcPr>
            <w:tcW w:w="2136" w:type="dxa"/>
            <w:tcBorders>
              <w:top w:val="single" w:sz="2" w:space="0" w:color="auto"/>
              <w:left w:val="single" w:sz="2" w:space="0" w:color="auto"/>
              <w:bottom w:val="single" w:sz="2" w:space="0" w:color="auto"/>
              <w:right w:val="single" w:sz="2" w:space="0" w:color="auto"/>
            </w:tcBorders>
          </w:tcPr>
          <w:p w14:paraId="0EBCEAF6" w14:textId="11EF40DF" w:rsidR="00144E0F" w:rsidRPr="00711388" w:rsidRDefault="00144E0F" w:rsidP="00877EC4">
            <w:pPr>
              <w:pStyle w:val="NormalLeft"/>
              <w:rPr>
                <w:lang w:val="en-GB"/>
              </w:rPr>
            </w:pPr>
            <w:r w:rsidRPr="00711388">
              <w:rPr>
                <w:lang w:val="en-GB"/>
              </w:rPr>
              <w:t xml:space="preserve">Claims management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008EA91A" w14:textId="77777777" w:rsidR="00144E0F" w:rsidRPr="00711388" w:rsidRDefault="00144E0F" w:rsidP="00877EC4">
            <w:pPr>
              <w:pStyle w:val="NormalLeft"/>
              <w:rPr>
                <w:lang w:val="en-GB"/>
              </w:rPr>
            </w:pPr>
            <w:r w:rsidRPr="00711388">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BF9F3BA" w14:textId="77777777" w:rsidR="00144E0F" w:rsidRPr="00711388" w:rsidRDefault="00144E0F" w:rsidP="00877EC4">
            <w:pPr>
              <w:pStyle w:val="NormalLeft"/>
              <w:rPr>
                <w:lang w:val="en-GB"/>
              </w:rPr>
            </w:pPr>
            <w:r w:rsidRPr="00711388">
              <w:rPr>
                <w:lang w:val="en-GB"/>
              </w:rPr>
              <w:t>The net claims management expenses represent the sum of the direct business and the accepted reinsurance business reduced by the amount ceded to reinsurance undertakings.</w:t>
            </w:r>
          </w:p>
          <w:p w14:paraId="3F0829FF" w14:textId="52678EE9" w:rsidR="00144E0F" w:rsidRPr="00711388" w:rsidRDefault="00144E0F" w:rsidP="00877EC4">
            <w:pPr>
              <w:pStyle w:val="NormalLeft"/>
              <w:rPr>
                <w:lang w:val="en-GB"/>
              </w:rPr>
            </w:pPr>
            <w:r w:rsidRPr="00711388">
              <w:rPr>
                <w:lang w:val="en-GB"/>
              </w:rPr>
              <w:t xml:space="preserve">This shall include the movement in </w:t>
            </w:r>
            <w:ins w:id="636" w:author="Author">
              <w:r w:rsidR="00075ECF" w:rsidRPr="00711388">
                <w:rPr>
                  <w:lang w:val="en-GB"/>
                </w:rPr>
                <w:t xml:space="preserve">claims </w:t>
              </w:r>
            </w:ins>
            <w:r w:rsidRPr="00711388">
              <w:rPr>
                <w:lang w:val="en-GB"/>
              </w:rPr>
              <w:t>provision</w:t>
            </w:r>
            <w:del w:id="637" w:author="Author">
              <w:r w:rsidRPr="00711388" w:rsidDel="00075ECF">
                <w:rPr>
                  <w:lang w:val="en-GB"/>
                </w:rPr>
                <w:delText>s</w:delText>
              </w:r>
            </w:del>
            <w:ins w:id="638" w:author="Author">
              <w:r w:rsidR="00075ECF" w:rsidRPr="00711388">
                <w:rPr>
                  <w:lang w:val="en-GB"/>
                </w:rPr>
                <w:t xml:space="preserve"> related to</w:t>
              </w:r>
            </w:ins>
            <w:del w:id="639" w:author="Author">
              <w:r w:rsidRPr="00711388" w:rsidDel="00075ECF">
                <w:rPr>
                  <w:lang w:val="en-GB"/>
                </w:rPr>
                <w:delText xml:space="preserve"> in</w:delText>
              </w:r>
            </w:del>
            <w:r w:rsidRPr="00711388">
              <w:rPr>
                <w:lang w:val="en-GB"/>
              </w:rPr>
              <w:t xml:space="preserve"> claims management expenses.</w:t>
            </w:r>
          </w:p>
        </w:tc>
      </w:tr>
      <w:tr w:rsidR="00626033" w:rsidRPr="00711388" w14:paraId="19FE37D1" w14:textId="77777777" w:rsidTr="00877EC4">
        <w:tc>
          <w:tcPr>
            <w:tcW w:w="1393" w:type="dxa"/>
            <w:tcBorders>
              <w:top w:val="single" w:sz="2" w:space="0" w:color="auto"/>
              <w:left w:val="single" w:sz="2" w:space="0" w:color="auto"/>
              <w:bottom w:val="single" w:sz="2" w:space="0" w:color="auto"/>
              <w:right w:val="single" w:sz="2" w:space="0" w:color="auto"/>
            </w:tcBorders>
          </w:tcPr>
          <w:p w14:paraId="2B23A1B8" w14:textId="77777777" w:rsidR="00144E0F" w:rsidRPr="00711388" w:rsidRDefault="00144E0F" w:rsidP="00877EC4">
            <w:pPr>
              <w:pStyle w:val="NormalLeft"/>
              <w:rPr>
                <w:lang w:val="en-GB"/>
              </w:rPr>
            </w:pPr>
            <w:r w:rsidRPr="00711388">
              <w:rPr>
                <w:lang w:val="en-GB"/>
              </w:rPr>
              <w:t>C0210 to C0280/R2210</w:t>
            </w:r>
          </w:p>
        </w:tc>
        <w:tc>
          <w:tcPr>
            <w:tcW w:w="2136" w:type="dxa"/>
            <w:tcBorders>
              <w:top w:val="single" w:sz="2" w:space="0" w:color="auto"/>
              <w:left w:val="single" w:sz="2" w:space="0" w:color="auto"/>
              <w:bottom w:val="single" w:sz="2" w:space="0" w:color="auto"/>
              <w:right w:val="single" w:sz="2" w:space="0" w:color="auto"/>
            </w:tcBorders>
          </w:tcPr>
          <w:p w14:paraId="10FFD95A" w14:textId="4BF4A17E" w:rsidR="00144E0F" w:rsidRPr="00711388" w:rsidRDefault="00144E0F" w:rsidP="00877EC4">
            <w:pPr>
              <w:pStyle w:val="NormalLeft"/>
              <w:rPr>
                <w:lang w:val="en-GB"/>
              </w:rPr>
            </w:pPr>
            <w:r w:rsidRPr="00711388">
              <w:rPr>
                <w:lang w:val="en-GB"/>
              </w:rPr>
              <w:t xml:space="preserve">Acquisition expenses </w:t>
            </w:r>
            <w:r w:rsidR="00845F43" w:rsidRPr="00711388">
              <w:rPr>
                <w:lang w:val="en-GB"/>
              </w:rPr>
              <w:t>-</w:t>
            </w:r>
            <w:r w:rsidRPr="00711388">
              <w:rPr>
                <w:lang w:val="en-GB"/>
              </w:rPr>
              <w:t xml:space="preserve"> Gross</w:t>
            </w:r>
          </w:p>
        </w:tc>
        <w:tc>
          <w:tcPr>
            <w:tcW w:w="5757" w:type="dxa"/>
            <w:tcBorders>
              <w:top w:val="single" w:sz="2" w:space="0" w:color="auto"/>
              <w:left w:val="single" w:sz="2" w:space="0" w:color="auto"/>
              <w:bottom w:val="single" w:sz="2" w:space="0" w:color="auto"/>
              <w:right w:val="single" w:sz="2" w:space="0" w:color="auto"/>
            </w:tcBorders>
          </w:tcPr>
          <w:p w14:paraId="42420C70" w14:textId="77777777" w:rsidR="00144E0F" w:rsidRPr="00711388" w:rsidRDefault="00144E0F" w:rsidP="00877EC4">
            <w:pPr>
              <w:pStyle w:val="NormalLeft"/>
              <w:rPr>
                <w:lang w:val="en-GB"/>
              </w:rPr>
            </w:pPr>
            <w:r w:rsidRPr="00711388">
              <w:rPr>
                <w:lang w:val="en-GB"/>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7AE40E1C" w14:textId="77777777" w:rsidR="00144E0F" w:rsidRPr="00711388" w:rsidRDefault="00144E0F" w:rsidP="00877EC4">
            <w:pPr>
              <w:pStyle w:val="NormalLeft"/>
              <w:rPr>
                <w:lang w:val="en-GB"/>
              </w:rPr>
            </w:pPr>
            <w:r w:rsidRPr="00711388">
              <w:rPr>
                <w:lang w:val="en-GB"/>
              </w:rPr>
              <w:lastRenderedPageBreak/>
              <w:t>The amount relates to the gross direct and reinsurance business.</w:t>
            </w:r>
          </w:p>
        </w:tc>
      </w:tr>
      <w:tr w:rsidR="00626033" w:rsidRPr="00711388" w14:paraId="3A38BD4D" w14:textId="77777777" w:rsidTr="00877EC4">
        <w:tc>
          <w:tcPr>
            <w:tcW w:w="1393" w:type="dxa"/>
            <w:tcBorders>
              <w:top w:val="single" w:sz="2" w:space="0" w:color="auto"/>
              <w:left w:val="single" w:sz="2" w:space="0" w:color="auto"/>
              <w:bottom w:val="single" w:sz="2" w:space="0" w:color="auto"/>
              <w:right w:val="single" w:sz="2" w:space="0" w:color="auto"/>
            </w:tcBorders>
          </w:tcPr>
          <w:p w14:paraId="48B01947" w14:textId="77777777" w:rsidR="00144E0F" w:rsidRPr="00711388" w:rsidRDefault="00144E0F" w:rsidP="00877EC4">
            <w:pPr>
              <w:pStyle w:val="NormalLeft"/>
              <w:rPr>
                <w:lang w:val="en-GB"/>
              </w:rPr>
            </w:pPr>
            <w:r w:rsidRPr="00711388">
              <w:rPr>
                <w:lang w:val="en-GB"/>
              </w:rPr>
              <w:lastRenderedPageBreak/>
              <w:t>C0210 to C0280/R2220</w:t>
            </w:r>
          </w:p>
        </w:tc>
        <w:tc>
          <w:tcPr>
            <w:tcW w:w="2136" w:type="dxa"/>
            <w:tcBorders>
              <w:top w:val="single" w:sz="2" w:space="0" w:color="auto"/>
              <w:left w:val="single" w:sz="2" w:space="0" w:color="auto"/>
              <w:bottom w:val="single" w:sz="2" w:space="0" w:color="auto"/>
              <w:right w:val="single" w:sz="2" w:space="0" w:color="auto"/>
            </w:tcBorders>
          </w:tcPr>
          <w:p w14:paraId="26C69628" w14:textId="0A8A579F" w:rsidR="00144E0F" w:rsidRPr="00711388" w:rsidRDefault="00144E0F" w:rsidP="00877EC4">
            <w:pPr>
              <w:pStyle w:val="NormalLeft"/>
              <w:rPr>
                <w:lang w:val="en-GB"/>
              </w:rPr>
            </w:pPr>
            <w:r w:rsidRPr="00711388">
              <w:rPr>
                <w:lang w:val="en-GB"/>
              </w:rPr>
              <w:t xml:space="preserve">Acquisition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2B7B3C72" w14:textId="77777777" w:rsidR="00144E0F" w:rsidRPr="00711388" w:rsidRDefault="00144E0F" w:rsidP="00877EC4">
            <w:pPr>
              <w:pStyle w:val="NormalLeft"/>
              <w:rPr>
                <w:lang w:val="en-GB"/>
              </w:rPr>
            </w:pPr>
            <w:r w:rsidRPr="00711388">
              <w:rPr>
                <w:lang w:val="en-GB"/>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1CAB8EE" w14:textId="77777777" w:rsidR="00144E0F" w:rsidRPr="00711388" w:rsidRDefault="00144E0F" w:rsidP="00877EC4">
            <w:pPr>
              <w:pStyle w:val="NormalLeft"/>
              <w:rPr>
                <w:lang w:val="en-GB"/>
              </w:rPr>
            </w:pPr>
            <w:r w:rsidRPr="00711388">
              <w:rPr>
                <w:lang w:val="en-GB"/>
              </w:rPr>
              <w:t>The amount relates to the reinsurers' share.</w:t>
            </w:r>
          </w:p>
          <w:p w14:paraId="4925624B" w14:textId="77777777" w:rsidR="00144E0F" w:rsidRPr="00711388" w:rsidRDefault="00144E0F" w:rsidP="00877EC4">
            <w:pPr>
              <w:pStyle w:val="NormalLeft"/>
              <w:rPr>
                <w:lang w:val="en-GB"/>
              </w:rPr>
            </w:pPr>
            <w:r w:rsidRPr="00711388">
              <w:rPr>
                <w:lang w:val="en-GB"/>
              </w:rPr>
              <w:t>Reinsurers' share shall by default be allocated by type of expenses, if not possible shall be reported as acquisition expenses.</w:t>
            </w:r>
          </w:p>
        </w:tc>
      </w:tr>
      <w:tr w:rsidR="00626033" w:rsidRPr="00711388" w14:paraId="71F4A81E" w14:textId="77777777" w:rsidTr="00877EC4">
        <w:tc>
          <w:tcPr>
            <w:tcW w:w="1393" w:type="dxa"/>
            <w:tcBorders>
              <w:top w:val="single" w:sz="2" w:space="0" w:color="auto"/>
              <w:left w:val="single" w:sz="2" w:space="0" w:color="auto"/>
              <w:bottom w:val="single" w:sz="2" w:space="0" w:color="auto"/>
              <w:right w:val="single" w:sz="2" w:space="0" w:color="auto"/>
            </w:tcBorders>
          </w:tcPr>
          <w:p w14:paraId="2DC2F596" w14:textId="77777777" w:rsidR="00144E0F" w:rsidRPr="00711388" w:rsidRDefault="00144E0F" w:rsidP="00877EC4">
            <w:pPr>
              <w:pStyle w:val="NormalLeft"/>
              <w:rPr>
                <w:lang w:val="en-GB"/>
              </w:rPr>
            </w:pPr>
            <w:r w:rsidRPr="00711388">
              <w:rPr>
                <w:lang w:val="en-GB"/>
              </w:rPr>
              <w:t>C0210 to C0280/R2300</w:t>
            </w:r>
          </w:p>
        </w:tc>
        <w:tc>
          <w:tcPr>
            <w:tcW w:w="2136" w:type="dxa"/>
            <w:tcBorders>
              <w:top w:val="single" w:sz="2" w:space="0" w:color="auto"/>
              <w:left w:val="single" w:sz="2" w:space="0" w:color="auto"/>
              <w:bottom w:val="single" w:sz="2" w:space="0" w:color="auto"/>
              <w:right w:val="single" w:sz="2" w:space="0" w:color="auto"/>
            </w:tcBorders>
          </w:tcPr>
          <w:p w14:paraId="2B544154" w14:textId="3618DCFF" w:rsidR="00144E0F" w:rsidRPr="00711388" w:rsidRDefault="00144E0F" w:rsidP="00877EC4">
            <w:pPr>
              <w:pStyle w:val="NormalLeft"/>
              <w:rPr>
                <w:lang w:val="en-GB"/>
              </w:rPr>
            </w:pPr>
            <w:r w:rsidRPr="00711388">
              <w:rPr>
                <w:lang w:val="en-GB"/>
              </w:rPr>
              <w:t xml:space="preserve">Acquisition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5A5AF214" w14:textId="77777777" w:rsidR="00144E0F" w:rsidRPr="00711388" w:rsidRDefault="00144E0F" w:rsidP="00877EC4">
            <w:pPr>
              <w:pStyle w:val="NormalLeft"/>
              <w:rPr>
                <w:lang w:val="en-GB"/>
              </w:rPr>
            </w:pPr>
            <w:r w:rsidRPr="00711388">
              <w:rPr>
                <w:lang w:val="en-GB"/>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6E05DCCD" w14:textId="77777777" w:rsidR="00144E0F" w:rsidRPr="00711388" w:rsidRDefault="00144E0F" w:rsidP="00877EC4">
            <w:pPr>
              <w:pStyle w:val="NormalLeft"/>
              <w:rPr>
                <w:lang w:val="en-GB"/>
              </w:rPr>
            </w:pPr>
            <w:r w:rsidRPr="00711388">
              <w:rPr>
                <w:lang w:val="en-GB"/>
              </w:rPr>
              <w:t>The net acquisition expenses represent the sum of the direct business and the accepted reinsurance business reduced by the amount ceded to reinsurance undertakings.</w:t>
            </w:r>
          </w:p>
        </w:tc>
      </w:tr>
      <w:tr w:rsidR="00626033" w:rsidRPr="00711388" w14:paraId="6CAAA26E" w14:textId="77777777" w:rsidTr="00877EC4">
        <w:tc>
          <w:tcPr>
            <w:tcW w:w="1393" w:type="dxa"/>
            <w:tcBorders>
              <w:top w:val="single" w:sz="2" w:space="0" w:color="auto"/>
              <w:left w:val="single" w:sz="2" w:space="0" w:color="auto"/>
              <w:bottom w:val="single" w:sz="2" w:space="0" w:color="auto"/>
              <w:right w:val="single" w:sz="2" w:space="0" w:color="auto"/>
            </w:tcBorders>
          </w:tcPr>
          <w:p w14:paraId="51E28CA5" w14:textId="77777777" w:rsidR="00144E0F" w:rsidRPr="00711388" w:rsidRDefault="00144E0F" w:rsidP="00877EC4">
            <w:pPr>
              <w:pStyle w:val="NormalLeft"/>
              <w:rPr>
                <w:lang w:val="en-GB"/>
              </w:rPr>
            </w:pPr>
            <w:r w:rsidRPr="00711388">
              <w:rPr>
                <w:lang w:val="en-GB"/>
              </w:rPr>
              <w:t>C0210 to C0280/R2310</w:t>
            </w:r>
          </w:p>
        </w:tc>
        <w:tc>
          <w:tcPr>
            <w:tcW w:w="2136" w:type="dxa"/>
            <w:tcBorders>
              <w:top w:val="single" w:sz="2" w:space="0" w:color="auto"/>
              <w:left w:val="single" w:sz="2" w:space="0" w:color="auto"/>
              <w:bottom w:val="single" w:sz="2" w:space="0" w:color="auto"/>
              <w:right w:val="single" w:sz="2" w:space="0" w:color="auto"/>
            </w:tcBorders>
          </w:tcPr>
          <w:p w14:paraId="7B3A789E" w14:textId="0A165952" w:rsidR="00144E0F" w:rsidRPr="00711388" w:rsidRDefault="00144E0F" w:rsidP="00877EC4">
            <w:pPr>
              <w:pStyle w:val="NormalLeft"/>
              <w:rPr>
                <w:lang w:val="en-GB"/>
              </w:rPr>
            </w:pPr>
            <w:r w:rsidRPr="00711388">
              <w:rPr>
                <w:lang w:val="en-GB"/>
              </w:rPr>
              <w:t xml:space="preserve">Overhead expenses </w:t>
            </w:r>
            <w:r w:rsidR="00845F43" w:rsidRPr="00711388">
              <w:rPr>
                <w:lang w:val="en-GB"/>
              </w:rPr>
              <w:t>-</w:t>
            </w:r>
            <w:r w:rsidRPr="00711388">
              <w:rPr>
                <w:lang w:val="en-GB"/>
              </w:rPr>
              <w:t xml:space="preserve"> Gross</w:t>
            </w:r>
          </w:p>
        </w:tc>
        <w:tc>
          <w:tcPr>
            <w:tcW w:w="5757" w:type="dxa"/>
            <w:tcBorders>
              <w:top w:val="single" w:sz="2" w:space="0" w:color="auto"/>
              <w:left w:val="single" w:sz="2" w:space="0" w:color="auto"/>
              <w:bottom w:val="single" w:sz="2" w:space="0" w:color="auto"/>
              <w:right w:val="single" w:sz="2" w:space="0" w:color="auto"/>
            </w:tcBorders>
          </w:tcPr>
          <w:p w14:paraId="0D324E12" w14:textId="0C417C37" w:rsidR="00144E0F" w:rsidRPr="00711388" w:rsidRDefault="00144E0F" w:rsidP="00877EC4">
            <w:pPr>
              <w:pStyle w:val="NormalLeft"/>
              <w:rPr>
                <w:lang w:val="en-GB"/>
              </w:rPr>
            </w:pPr>
            <w:r w:rsidRPr="00711388">
              <w:rPr>
                <w:lang w:val="en-GB"/>
              </w:rPr>
              <w:t>Overhead expenses include salaries to general managers, auditing costs and regular day</w:t>
            </w:r>
            <w:r w:rsidR="00711388" w:rsidRPr="00711388">
              <w:rPr>
                <w:lang w:val="en-GB"/>
              </w:rPr>
              <w:t>-</w:t>
            </w:r>
            <w:r w:rsidRPr="00711388">
              <w:rPr>
                <w:lang w:val="en-GB"/>
              </w:rPr>
              <w:t>to</w:t>
            </w:r>
            <w:r w:rsidR="00711388" w:rsidRPr="00711388">
              <w:rPr>
                <w:lang w:val="en-GB"/>
              </w:rPr>
              <w:t>-</w:t>
            </w:r>
            <w:r w:rsidRPr="00711388">
              <w:rPr>
                <w:lang w:val="en-GB"/>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DE9C800" w14:textId="77777777" w:rsidR="00144E0F" w:rsidRPr="00711388" w:rsidRDefault="00144E0F" w:rsidP="00877EC4">
            <w:pPr>
              <w:pStyle w:val="NormalLeft"/>
              <w:rPr>
                <w:lang w:val="en-GB"/>
              </w:rPr>
            </w:pPr>
            <w:r w:rsidRPr="00711388">
              <w:rPr>
                <w:lang w:val="en-GB"/>
              </w:rPr>
              <w:t>The amount relates to the gross direct and reinsurance business.</w:t>
            </w:r>
          </w:p>
        </w:tc>
      </w:tr>
      <w:tr w:rsidR="00626033" w:rsidRPr="00711388" w14:paraId="458EC0F3" w14:textId="77777777" w:rsidTr="00877EC4">
        <w:tc>
          <w:tcPr>
            <w:tcW w:w="1393" w:type="dxa"/>
            <w:tcBorders>
              <w:top w:val="single" w:sz="2" w:space="0" w:color="auto"/>
              <w:left w:val="single" w:sz="2" w:space="0" w:color="auto"/>
              <w:bottom w:val="single" w:sz="2" w:space="0" w:color="auto"/>
              <w:right w:val="single" w:sz="2" w:space="0" w:color="auto"/>
            </w:tcBorders>
          </w:tcPr>
          <w:p w14:paraId="69264E85" w14:textId="77777777" w:rsidR="00144E0F" w:rsidRPr="00711388" w:rsidRDefault="00144E0F" w:rsidP="00877EC4">
            <w:pPr>
              <w:pStyle w:val="NormalLeft"/>
              <w:rPr>
                <w:lang w:val="en-GB"/>
              </w:rPr>
            </w:pPr>
            <w:r w:rsidRPr="00711388">
              <w:rPr>
                <w:lang w:val="en-GB"/>
              </w:rPr>
              <w:t>C0210 to C0280/R2320</w:t>
            </w:r>
          </w:p>
        </w:tc>
        <w:tc>
          <w:tcPr>
            <w:tcW w:w="2136" w:type="dxa"/>
            <w:tcBorders>
              <w:top w:val="single" w:sz="2" w:space="0" w:color="auto"/>
              <w:left w:val="single" w:sz="2" w:space="0" w:color="auto"/>
              <w:bottom w:val="single" w:sz="2" w:space="0" w:color="auto"/>
              <w:right w:val="single" w:sz="2" w:space="0" w:color="auto"/>
            </w:tcBorders>
          </w:tcPr>
          <w:p w14:paraId="7D9F2831" w14:textId="7DA02DDA" w:rsidR="00144E0F" w:rsidRPr="00711388" w:rsidRDefault="00144E0F" w:rsidP="00877EC4">
            <w:pPr>
              <w:pStyle w:val="NormalLeft"/>
              <w:rPr>
                <w:lang w:val="en-GB"/>
              </w:rPr>
            </w:pPr>
            <w:r w:rsidRPr="00711388">
              <w:rPr>
                <w:lang w:val="en-GB"/>
              </w:rPr>
              <w:t xml:space="preserve">Overhead expenses </w:t>
            </w:r>
            <w:r w:rsidR="00845F43" w:rsidRPr="00711388">
              <w:rPr>
                <w:lang w:val="en-GB"/>
              </w:rPr>
              <w:t>-</w:t>
            </w:r>
            <w:r w:rsidRPr="00711388">
              <w:rPr>
                <w:lang w:val="en-GB"/>
              </w:rPr>
              <w:t xml:space="preserve"> Reinsurers' share</w:t>
            </w:r>
          </w:p>
        </w:tc>
        <w:tc>
          <w:tcPr>
            <w:tcW w:w="5757" w:type="dxa"/>
            <w:tcBorders>
              <w:top w:val="single" w:sz="2" w:space="0" w:color="auto"/>
              <w:left w:val="single" w:sz="2" w:space="0" w:color="auto"/>
              <w:bottom w:val="single" w:sz="2" w:space="0" w:color="auto"/>
              <w:right w:val="single" w:sz="2" w:space="0" w:color="auto"/>
            </w:tcBorders>
          </w:tcPr>
          <w:p w14:paraId="5DD5E4DF" w14:textId="20686721" w:rsidR="00144E0F" w:rsidRPr="00711388" w:rsidRDefault="00144E0F" w:rsidP="00877EC4">
            <w:pPr>
              <w:pStyle w:val="NormalLeft"/>
              <w:rPr>
                <w:lang w:val="en-GB"/>
              </w:rPr>
            </w:pPr>
            <w:r w:rsidRPr="00711388">
              <w:rPr>
                <w:lang w:val="en-GB"/>
              </w:rPr>
              <w:t>Overhead expenses include salaries to general managers, auditing costs and regular day</w:t>
            </w:r>
            <w:r w:rsidR="00711388" w:rsidRPr="00711388">
              <w:rPr>
                <w:lang w:val="en-GB"/>
              </w:rPr>
              <w:t>-</w:t>
            </w:r>
            <w:r w:rsidRPr="00711388">
              <w:rPr>
                <w:lang w:val="en-GB"/>
              </w:rPr>
              <w:t>to</w:t>
            </w:r>
            <w:r w:rsidR="00711388" w:rsidRPr="00711388">
              <w:rPr>
                <w:lang w:val="en-GB"/>
              </w:rPr>
              <w:t>-</w:t>
            </w:r>
            <w:r w:rsidRPr="00711388">
              <w:rPr>
                <w:lang w:val="en-GB"/>
              </w:rPr>
              <w:t xml:space="preserve">day costs i.e. electricity bill, rent for accommodations, IT costs. These overhead expenses also include expenses related to the development of new insurance and reinsurance business, advertising insurance products, improvement of the </w:t>
            </w:r>
            <w:r w:rsidRPr="00711388">
              <w:rPr>
                <w:lang w:val="en-GB"/>
              </w:rPr>
              <w:lastRenderedPageBreak/>
              <w:t>internal processes such as investment in system required to support insurance and reinsurance business (e.g. buying new IT system and developing new software).</w:t>
            </w:r>
          </w:p>
          <w:p w14:paraId="71BA2FA0" w14:textId="77777777" w:rsidR="00144E0F" w:rsidRPr="00711388" w:rsidRDefault="00144E0F" w:rsidP="00877EC4">
            <w:pPr>
              <w:pStyle w:val="NormalLeft"/>
              <w:rPr>
                <w:lang w:val="en-GB"/>
              </w:rPr>
            </w:pPr>
            <w:r w:rsidRPr="00711388">
              <w:rPr>
                <w:lang w:val="en-GB"/>
              </w:rPr>
              <w:t>The amount relates to the reinsurers' share.</w:t>
            </w:r>
          </w:p>
          <w:p w14:paraId="0EC20D8E" w14:textId="77777777" w:rsidR="00144E0F" w:rsidRPr="00711388" w:rsidRDefault="00144E0F" w:rsidP="00877EC4">
            <w:pPr>
              <w:pStyle w:val="NormalLeft"/>
              <w:rPr>
                <w:lang w:val="en-GB"/>
              </w:rPr>
            </w:pPr>
            <w:r w:rsidRPr="00711388">
              <w:rPr>
                <w:lang w:val="en-GB"/>
              </w:rPr>
              <w:t>Reinsurers' share shall by default be allocated by type of expenses, if not possible shall be reported as acquisition expenses.</w:t>
            </w:r>
          </w:p>
        </w:tc>
      </w:tr>
      <w:tr w:rsidR="00626033" w:rsidRPr="00711388" w14:paraId="26495BBA" w14:textId="77777777" w:rsidTr="00877EC4">
        <w:tc>
          <w:tcPr>
            <w:tcW w:w="1393" w:type="dxa"/>
            <w:tcBorders>
              <w:top w:val="single" w:sz="2" w:space="0" w:color="auto"/>
              <w:left w:val="single" w:sz="2" w:space="0" w:color="auto"/>
              <w:bottom w:val="single" w:sz="2" w:space="0" w:color="auto"/>
              <w:right w:val="single" w:sz="2" w:space="0" w:color="auto"/>
            </w:tcBorders>
          </w:tcPr>
          <w:p w14:paraId="108D053E" w14:textId="77777777" w:rsidR="00144E0F" w:rsidRPr="00711388" w:rsidRDefault="00144E0F" w:rsidP="00877EC4">
            <w:pPr>
              <w:pStyle w:val="NormalLeft"/>
              <w:rPr>
                <w:lang w:val="en-GB"/>
              </w:rPr>
            </w:pPr>
            <w:r w:rsidRPr="00711388">
              <w:rPr>
                <w:lang w:val="en-GB"/>
              </w:rPr>
              <w:lastRenderedPageBreak/>
              <w:t>C0210 to C0280/R2400</w:t>
            </w:r>
          </w:p>
        </w:tc>
        <w:tc>
          <w:tcPr>
            <w:tcW w:w="2136" w:type="dxa"/>
            <w:tcBorders>
              <w:top w:val="single" w:sz="2" w:space="0" w:color="auto"/>
              <w:left w:val="single" w:sz="2" w:space="0" w:color="auto"/>
              <w:bottom w:val="single" w:sz="2" w:space="0" w:color="auto"/>
              <w:right w:val="single" w:sz="2" w:space="0" w:color="auto"/>
            </w:tcBorders>
          </w:tcPr>
          <w:p w14:paraId="0D0EE2A2" w14:textId="36FAE6DB" w:rsidR="00144E0F" w:rsidRPr="00711388" w:rsidRDefault="00144E0F" w:rsidP="00877EC4">
            <w:pPr>
              <w:pStyle w:val="NormalLeft"/>
              <w:rPr>
                <w:lang w:val="en-GB"/>
              </w:rPr>
            </w:pPr>
            <w:r w:rsidRPr="00711388">
              <w:rPr>
                <w:lang w:val="en-GB"/>
              </w:rPr>
              <w:t xml:space="preserve">Overhead expenses </w:t>
            </w:r>
            <w:r w:rsidR="00845F43" w:rsidRPr="00711388">
              <w:rPr>
                <w:lang w:val="en-GB"/>
              </w:rPr>
              <w:t>-</w:t>
            </w:r>
            <w:r w:rsidRPr="00711388">
              <w:rPr>
                <w:lang w:val="en-GB"/>
              </w:rPr>
              <w:t xml:space="preserve"> Net</w:t>
            </w:r>
          </w:p>
        </w:tc>
        <w:tc>
          <w:tcPr>
            <w:tcW w:w="5757" w:type="dxa"/>
            <w:tcBorders>
              <w:top w:val="single" w:sz="2" w:space="0" w:color="auto"/>
              <w:left w:val="single" w:sz="2" w:space="0" w:color="auto"/>
              <w:bottom w:val="single" w:sz="2" w:space="0" w:color="auto"/>
              <w:right w:val="single" w:sz="2" w:space="0" w:color="auto"/>
            </w:tcBorders>
          </w:tcPr>
          <w:p w14:paraId="0F1922CB" w14:textId="313679C7" w:rsidR="00144E0F" w:rsidRPr="00711388" w:rsidRDefault="00144E0F" w:rsidP="00877EC4">
            <w:pPr>
              <w:pStyle w:val="NormalLeft"/>
              <w:rPr>
                <w:lang w:val="en-GB"/>
              </w:rPr>
            </w:pPr>
            <w:r w:rsidRPr="00711388">
              <w:rPr>
                <w:lang w:val="en-GB"/>
              </w:rPr>
              <w:t>Overhead expenses include salaries to general managers, auditing costs and regular day</w:t>
            </w:r>
            <w:r w:rsidR="00711388" w:rsidRPr="00711388">
              <w:rPr>
                <w:lang w:val="en-GB"/>
              </w:rPr>
              <w:t>-</w:t>
            </w:r>
            <w:r w:rsidRPr="00711388">
              <w:rPr>
                <w:lang w:val="en-GB"/>
              </w:rPr>
              <w:t>to</w:t>
            </w:r>
            <w:r w:rsidR="00711388" w:rsidRPr="00711388">
              <w:rPr>
                <w:lang w:val="en-GB"/>
              </w:rPr>
              <w:t>-</w:t>
            </w:r>
            <w:r w:rsidRPr="00711388">
              <w:rPr>
                <w:lang w:val="en-GB"/>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258733A" w14:textId="77777777" w:rsidR="00144E0F" w:rsidRPr="00711388" w:rsidRDefault="00144E0F" w:rsidP="00877EC4">
            <w:pPr>
              <w:pStyle w:val="NormalLeft"/>
              <w:rPr>
                <w:lang w:val="en-GB"/>
              </w:rPr>
            </w:pPr>
            <w:r w:rsidRPr="00711388">
              <w:rPr>
                <w:lang w:val="en-GB"/>
              </w:rPr>
              <w:t>The net overhead expenses represent the sum of the direct business and the accepted reinsurance business reduced by the amount ceded to reinsurance undertakings.</w:t>
            </w:r>
          </w:p>
        </w:tc>
      </w:tr>
      <w:tr w:rsidR="00626033" w:rsidRPr="00711388" w14:paraId="50132242" w14:textId="77777777" w:rsidTr="00877EC4">
        <w:tc>
          <w:tcPr>
            <w:tcW w:w="1393" w:type="dxa"/>
            <w:tcBorders>
              <w:top w:val="single" w:sz="2" w:space="0" w:color="auto"/>
              <w:left w:val="single" w:sz="2" w:space="0" w:color="auto"/>
              <w:bottom w:val="single" w:sz="2" w:space="0" w:color="auto"/>
              <w:right w:val="single" w:sz="2" w:space="0" w:color="auto"/>
            </w:tcBorders>
          </w:tcPr>
          <w:p w14:paraId="6750B85F" w14:textId="70908E64" w:rsidR="00144E0F" w:rsidRPr="00711388" w:rsidRDefault="00144E0F" w:rsidP="00877EC4">
            <w:pPr>
              <w:pStyle w:val="NormalLeft"/>
              <w:rPr>
                <w:lang w:val="en-GB"/>
              </w:rPr>
            </w:pPr>
            <w:r w:rsidRPr="00711388">
              <w:rPr>
                <w:lang w:val="en-GB"/>
              </w:rPr>
              <w:t>C0300/R1410</w:t>
            </w:r>
            <w:r w:rsidR="00711388" w:rsidRPr="00711388">
              <w:rPr>
                <w:lang w:val="en-GB"/>
              </w:rPr>
              <w:t>-</w:t>
            </w:r>
            <w:r w:rsidRPr="00711388">
              <w:rPr>
                <w:lang w:val="en-GB"/>
              </w:rPr>
              <w:t>R2400</w:t>
            </w:r>
          </w:p>
        </w:tc>
        <w:tc>
          <w:tcPr>
            <w:tcW w:w="2136" w:type="dxa"/>
            <w:tcBorders>
              <w:top w:val="single" w:sz="2" w:space="0" w:color="auto"/>
              <w:left w:val="single" w:sz="2" w:space="0" w:color="auto"/>
              <w:bottom w:val="single" w:sz="2" w:space="0" w:color="auto"/>
              <w:right w:val="single" w:sz="2" w:space="0" w:color="auto"/>
            </w:tcBorders>
          </w:tcPr>
          <w:p w14:paraId="1EBE117F" w14:textId="77777777" w:rsidR="00144E0F" w:rsidRPr="00711388" w:rsidRDefault="00144E0F" w:rsidP="00877EC4">
            <w:pPr>
              <w:pStyle w:val="NormalLeft"/>
              <w:rPr>
                <w:lang w:val="en-GB"/>
              </w:rPr>
            </w:pPr>
            <w:r w:rsidRPr="00711388">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7CB1E7B6" w14:textId="77777777" w:rsidR="00144E0F" w:rsidRPr="00711388" w:rsidRDefault="00144E0F" w:rsidP="00877EC4">
            <w:pPr>
              <w:pStyle w:val="NormalLeft"/>
              <w:rPr>
                <w:lang w:val="en-GB"/>
              </w:rPr>
            </w:pPr>
            <w:r w:rsidRPr="00711388">
              <w:rPr>
                <w:lang w:val="en-GB"/>
              </w:rPr>
              <w:t>Total for different items for all life lines of business, as defined in Annex I to Delegated Regulation (EU) 2015/35.</w:t>
            </w:r>
          </w:p>
        </w:tc>
      </w:tr>
      <w:tr w:rsidR="00626033" w:rsidRPr="00711388" w14:paraId="240BFC77" w14:textId="77777777" w:rsidTr="00877EC4">
        <w:tc>
          <w:tcPr>
            <w:tcW w:w="1393" w:type="dxa"/>
            <w:tcBorders>
              <w:top w:val="single" w:sz="2" w:space="0" w:color="auto"/>
              <w:left w:val="single" w:sz="2" w:space="0" w:color="auto"/>
              <w:bottom w:val="single" w:sz="2" w:space="0" w:color="auto"/>
              <w:right w:val="single" w:sz="2" w:space="0" w:color="auto"/>
            </w:tcBorders>
          </w:tcPr>
          <w:p w14:paraId="0916229C" w14:textId="325A2B98" w:rsidR="00144E0F" w:rsidRPr="00711388" w:rsidRDefault="00144E0F" w:rsidP="00877EC4">
            <w:pPr>
              <w:pStyle w:val="NormalLeft"/>
              <w:rPr>
                <w:lang w:val="en-GB"/>
              </w:rPr>
            </w:pPr>
            <w:r w:rsidRPr="00711388">
              <w:rPr>
                <w:lang w:val="en-GB"/>
              </w:rPr>
              <w:t>C0300/R25</w:t>
            </w:r>
            <w:r w:rsidR="002F6846" w:rsidRPr="00711388">
              <w:rPr>
                <w:lang w:val="en-GB"/>
              </w:rPr>
              <w:t>1</w:t>
            </w:r>
            <w:r w:rsidRPr="00711388">
              <w:rPr>
                <w:lang w:val="en-GB"/>
              </w:rPr>
              <w:t>0</w:t>
            </w:r>
          </w:p>
        </w:tc>
        <w:tc>
          <w:tcPr>
            <w:tcW w:w="2136" w:type="dxa"/>
            <w:tcBorders>
              <w:top w:val="single" w:sz="2" w:space="0" w:color="auto"/>
              <w:left w:val="single" w:sz="2" w:space="0" w:color="auto"/>
              <w:bottom w:val="single" w:sz="2" w:space="0" w:color="auto"/>
              <w:right w:val="single" w:sz="2" w:space="0" w:color="auto"/>
            </w:tcBorders>
          </w:tcPr>
          <w:p w14:paraId="313A6BFA" w14:textId="28AD15B5" w:rsidR="00144E0F" w:rsidRPr="00711388" w:rsidRDefault="00D16190" w:rsidP="00877EC4">
            <w:pPr>
              <w:pStyle w:val="NormalLeft"/>
              <w:rPr>
                <w:lang w:val="en-GB"/>
              </w:rPr>
            </w:pPr>
            <w:r w:rsidRPr="00711388">
              <w:rPr>
                <w:lang w:val="en-GB"/>
              </w:rPr>
              <w:t xml:space="preserve">Balance </w:t>
            </w:r>
            <w:r w:rsidR="00711388" w:rsidRPr="00711388">
              <w:rPr>
                <w:lang w:val="en-GB"/>
              </w:rPr>
              <w:t>-</w:t>
            </w:r>
            <w:r w:rsidRPr="00711388">
              <w:rPr>
                <w:lang w:val="en-GB"/>
              </w:rPr>
              <w:t xml:space="preserve"> other technical expenses/ income</w:t>
            </w:r>
          </w:p>
        </w:tc>
        <w:tc>
          <w:tcPr>
            <w:tcW w:w="5757" w:type="dxa"/>
            <w:tcBorders>
              <w:top w:val="single" w:sz="2" w:space="0" w:color="auto"/>
              <w:left w:val="single" w:sz="2" w:space="0" w:color="auto"/>
              <w:bottom w:val="single" w:sz="2" w:space="0" w:color="auto"/>
              <w:right w:val="single" w:sz="2" w:space="0" w:color="auto"/>
            </w:tcBorders>
          </w:tcPr>
          <w:p w14:paraId="294D1D3B" w14:textId="1B524C49" w:rsidR="00144E0F" w:rsidRPr="00711388" w:rsidRDefault="005B1D60" w:rsidP="00877EC4">
            <w:pPr>
              <w:pStyle w:val="NormalLeft"/>
              <w:rPr>
                <w:lang w:val="en-GB"/>
              </w:rPr>
            </w:pPr>
            <w:r w:rsidRPr="00711388">
              <w:rPr>
                <w:lang w:val="en-GB"/>
              </w:rPr>
              <w:t>Net</w:t>
            </w:r>
            <w:r w:rsidR="00144E0F" w:rsidRPr="00711388">
              <w:rPr>
                <w:lang w:val="en-GB"/>
              </w:rPr>
              <w:t xml:space="preserve"> technical expenses</w:t>
            </w:r>
            <w:r w:rsidRPr="00711388">
              <w:rPr>
                <w:lang w:val="en-GB"/>
              </w:rPr>
              <w:t>/income</w:t>
            </w:r>
            <w:r w:rsidR="00144E0F" w:rsidRPr="00711388">
              <w:rPr>
                <w:lang w:val="en-GB"/>
              </w:rPr>
              <w:t xml:space="preserve"> not covered by above mentioned expenses</w:t>
            </w:r>
            <w:r w:rsidRPr="00711388">
              <w:rPr>
                <w:lang w:val="en-GB"/>
              </w:rPr>
              <w:t>/income</w:t>
            </w:r>
            <w:r w:rsidR="00144E0F" w:rsidRPr="00711388">
              <w:rPr>
                <w:lang w:val="en-GB"/>
              </w:rPr>
              <w:t xml:space="preserve"> and </w:t>
            </w:r>
            <w:r w:rsidR="000165FF" w:rsidRPr="00711388">
              <w:rPr>
                <w:lang w:val="en-GB"/>
              </w:rPr>
              <w:t xml:space="preserve">reduced by </w:t>
            </w:r>
            <w:r w:rsidR="00030FCA" w:rsidRPr="00711388">
              <w:rPr>
                <w:lang w:val="en-GB"/>
              </w:rPr>
              <w:t xml:space="preserve">the </w:t>
            </w:r>
            <w:r w:rsidR="000165FF" w:rsidRPr="00711388">
              <w:rPr>
                <w:lang w:val="en-GB"/>
              </w:rPr>
              <w:t xml:space="preserve">amount </w:t>
            </w:r>
            <w:r w:rsidR="00030FCA" w:rsidRPr="00711388">
              <w:rPr>
                <w:lang w:val="en-GB"/>
              </w:rPr>
              <w:t xml:space="preserve">ceded to reinsurance undertakings. Other technical expenses/income </w:t>
            </w:r>
            <w:r w:rsidR="004564DD" w:rsidRPr="00711388">
              <w:rPr>
                <w:lang w:val="en-GB"/>
              </w:rPr>
              <w:t>shall</w:t>
            </w:r>
            <w:r w:rsidR="00030FCA" w:rsidRPr="00711388">
              <w:rPr>
                <w:lang w:val="en-GB"/>
              </w:rPr>
              <w:t xml:space="preserve"> </w:t>
            </w:r>
            <w:r w:rsidR="00144E0F" w:rsidRPr="00711388">
              <w:rPr>
                <w:lang w:val="en-GB"/>
              </w:rPr>
              <w:t xml:space="preserve">not </w:t>
            </w:r>
            <w:r w:rsidR="004564DD" w:rsidRPr="00711388">
              <w:rPr>
                <w:lang w:val="en-GB"/>
              </w:rPr>
              <w:t xml:space="preserve">be </w:t>
            </w:r>
            <w:r w:rsidR="00144E0F" w:rsidRPr="00711388">
              <w:rPr>
                <w:lang w:val="en-GB"/>
              </w:rPr>
              <w:t>split by lines of business.</w:t>
            </w:r>
          </w:p>
          <w:p w14:paraId="4F3B9C7F" w14:textId="4A4213AF" w:rsidR="00144E0F" w:rsidRPr="00711388" w:rsidRDefault="00144E0F" w:rsidP="00877EC4">
            <w:pPr>
              <w:pStyle w:val="NormalLeft"/>
              <w:rPr>
                <w:lang w:val="en-GB"/>
              </w:rPr>
            </w:pPr>
            <w:r w:rsidRPr="00711388">
              <w:rPr>
                <w:lang w:val="en-GB"/>
              </w:rPr>
              <w:t>Shall not include</w:t>
            </w:r>
            <w:r w:rsidR="00A76DD3" w:rsidRPr="00711388">
              <w:rPr>
                <w:lang w:val="en-GB"/>
              </w:rPr>
              <w:t xml:space="preserve"> change in other technical provisions and</w:t>
            </w:r>
            <w:r w:rsidRPr="00711388">
              <w:rPr>
                <w:lang w:val="en-GB"/>
              </w:rPr>
              <w:t xml:space="preserve"> non</w:t>
            </w:r>
            <w:r w:rsidR="00711388" w:rsidRPr="00711388">
              <w:rPr>
                <w:lang w:val="en-GB"/>
              </w:rPr>
              <w:t>-</w:t>
            </w:r>
            <w:r w:rsidRPr="00711388">
              <w:rPr>
                <w:lang w:val="en-GB"/>
              </w:rPr>
              <w:t>technical expenses</w:t>
            </w:r>
            <w:r w:rsidR="005B1D60" w:rsidRPr="00711388">
              <w:rPr>
                <w:lang w:val="en-GB"/>
              </w:rPr>
              <w:t>/income</w:t>
            </w:r>
            <w:r w:rsidRPr="00711388">
              <w:rPr>
                <w:lang w:val="en-GB"/>
              </w:rPr>
              <w:t xml:space="preserve"> such as tax, interest expenses, losses on disposals, etc.</w:t>
            </w:r>
          </w:p>
          <w:p w14:paraId="0E6717E2" w14:textId="501B31E9" w:rsidR="00030FCA" w:rsidRPr="00711388" w:rsidRDefault="00030FCA" w:rsidP="00877EC4">
            <w:pPr>
              <w:pStyle w:val="NormalLeft"/>
              <w:rPr>
                <w:lang w:val="en-GB"/>
              </w:rPr>
            </w:pPr>
            <w:r w:rsidRPr="00711388">
              <w:rPr>
                <w:lang w:val="en-GB"/>
              </w:rPr>
              <w:t>The amount of net technical expenses/income shall be reported negative if the amount of technical income is larger than the amount of technical expenses.</w:t>
            </w:r>
          </w:p>
        </w:tc>
      </w:tr>
      <w:tr w:rsidR="00626033" w:rsidRPr="00711388" w14:paraId="13F539A0" w14:textId="77777777" w:rsidTr="00877EC4">
        <w:tc>
          <w:tcPr>
            <w:tcW w:w="1393" w:type="dxa"/>
            <w:tcBorders>
              <w:top w:val="single" w:sz="2" w:space="0" w:color="auto"/>
              <w:left w:val="single" w:sz="2" w:space="0" w:color="auto"/>
              <w:bottom w:val="single" w:sz="2" w:space="0" w:color="auto"/>
              <w:right w:val="single" w:sz="2" w:space="0" w:color="auto"/>
            </w:tcBorders>
          </w:tcPr>
          <w:p w14:paraId="7AE12004" w14:textId="77777777" w:rsidR="00144E0F" w:rsidRPr="00711388" w:rsidRDefault="00144E0F" w:rsidP="00877EC4">
            <w:pPr>
              <w:pStyle w:val="NormalLeft"/>
              <w:rPr>
                <w:lang w:val="en-GB"/>
              </w:rPr>
            </w:pPr>
            <w:r w:rsidRPr="00711388">
              <w:rPr>
                <w:lang w:val="en-GB"/>
              </w:rPr>
              <w:t>C0300/R2600</w:t>
            </w:r>
          </w:p>
        </w:tc>
        <w:tc>
          <w:tcPr>
            <w:tcW w:w="2136" w:type="dxa"/>
            <w:tcBorders>
              <w:top w:val="single" w:sz="2" w:space="0" w:color="auto"/>
              <w:left w:val="single" w:sz="2" w:space="0" w:color="auto"/>
              <w:bottom w:val="single" w:sz="2" w:space="0" w:color="auto"/>
              <w:right w:val="single" w:sz="2" w:space="0" w:color="auto"/>
            </w:tcBorders>
          </w:tcPr>
          <w:p w14:paraId="299641E6" w14:textId="77777777" w:rsidR="00144E0F" w:rsidRPr="00711388" w:rsidRDefault="00144E0F" w:rsidP="00877EC4">
            <w:pPr>
              <w:pStyle w:val="NormalLeft"/>
              <w:rPr>
                <w:lang w:val="en-GB"/>
              </w:rPr>
            </w:pPr>
            <w:r w:rsidRPr="00711388">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046AE58E" w14:textId="46467778" w:rsidR="00144E0F" w:rsidRPr="00711388" w:rsidRDefault="00144E0F" w:rsidP="00877EC4">
            <w:pPr>
              <w:pStyle w:val="NormalLeft"/>
              <w:rPr>
                <w:lang w:val="en-GB"/>
              </w:rPr>
            </w:pPr>
            <w:r w:rsidRPr="00711388">
              <w:rPr>
                <w:lang w:val="en-GB"/>
              </w:rPr>
              <w:t>Amount of all technical expenses.</w:t>
            </w:r>
          </w:p>
        </w:tc>
      </w:tr>
      <w:tr w:rsidR="00626033" w:rsidRPr="00711388" w14:paraId="16DECDE3" w14:textId="77777777" w:rsidTr="00877EC4">
        <w:tc>
          <w:tcPr>
            <w:tcW w:w="1393" w:type="dxa"/>
            <w:tcBorders>
              <w:top w:val="single" w:sz="2" w:space="0" w:color="auto"/>
              <w:left w:val="single" w:sz="2" w:space="0" w:color="auto"/>
              <w:bottom w:val="single" w:sz="2" w:space="0" w:color="auto"/>
              <w:right w:val="single" w:sz="2" w:space="0" w:color="auto"/>
            </w:tcBorders>
          </w:tcPr>
          <w:p w14:paraId="41B07C14" w14:textId="77777777" w:rsidR="00144E0F" w:rsidRPr="00711388" w:rsidRDefault="00144E0F" w:rsidP="00877EC4">
            <w:pPr>
              <w:pStyle w:val="NormalLeft"/>
              <w:rPr>
                <w:lang w:val="en-GB"/>
              </w:rPr>
            </w:pPr>
            <w:r w:rsidRPr="00711388">
              <w:rPr>
                <w:lang w:val="en-GB"/>
              </w:rPr>
              <w:t>C0210 to C0280/R2700</w:t>
            </w:r>
          </w:p>
        </w:tc>
        <w:tc>
          <w:tcPr>
            <w:tcW w:w="2136" w:type="dxa"/>
            <w:tcBorders>
              <w:top w:val="single" w:sz="2" w:space="0" w:color="auto"/>
              <w:left w:val="single" w:sz="2" w:space="0" w:color="auto"/>
              <w:bottom w:val="single" w:sz="2" w:space="0" w:color="auto"/>
              <w:right w:val="single" w:sz="2" w:space="0" w:color="auto"/>
            </w:tcBorders>
          </w:tcPr>
          <w:p w14:paraId="2A94D3A6" w14:textId="77777777" w:rsidR="00144E0F" w:rsidRPr="00711388" w:rsidRDefault="00144E0F" w:rsidP="00877EC4">
            <w:pPr>
              <w:pStyle w:val="NormalLeft"/>
              <w:rPr>
                <w:lang w:val="en-GB"/>
              </w:rPr>
            </w:pPr>
            <w:r w:rsidRPr="00711388">
              <w:rPr>
                <w:lang w:val="en-GB"/>
              </w:rPr>
              <w:t>Total amount of surrenders</w:t>
            </w:r>
          </w:p>
        </w:tc>
        <w:tc>
          <w:tcPr>
            <w:tcW w:w="5757" w:type="dxa"/>
            <w:tcBorders>
              <w:top w:val="single" w:sz="2" w:space="0" w:color="auto"/>
              <w:left w:val="single" w:sz="2" w:space="0" w:color="auto"/>
              <w:bottom w:val="single" w:sz="2" w:space="0" w:color="auto"/>
              <w:right w:val="single" w:sz="2" w:space="0" w:color="auto"/>
            </w:tcBorders>
          </w:tcPr>
          <w:p w14:paraId="2A884C9D" w14:textId="77777777" w:rsidR="00144E0F" w:rsidRPr="00711388" w:rsidRDefault="00144E0F" w:rsidP="00877EC4">
            <w:pPr>
              <w:pStyle w:val="NormalLeft"/>
              <w:rPr>
                <w:lang w:val="en-GB"/>
              </w:rPr>
            </w:pPr>
            <w:r w:rsidRPr="00711388">
              <w:rPr>
                <w:lang w:val="en-GB"/>
              </w:rPr>
              <w:t>This amount represents the total amount of surrenders occurred during the year.</w:t>
            </w:r>
          </w:p>
          <w:p w14:paraId="49EFFD8C" w14:textId="77777777" w:rsidR="00144E0F" w:rsidRPr="00711388" w:rsidRDefault="00144E0F" w:rsidP="00877EC4">
            <w:pPr>
              <w:pStyle w:val="NormalLeft"/>
              <w:rPr>
                <w:lang w:val="en-GB"/>
              </w:rPr>
            </w:pPr>
            <w:r w:rsidRPr="00711388">
              <w:rPr>
                <w:lang w:val="en-GB"/>
              </w:rPr>
              <w:t>This amount is also reported under claims incurred (item R1610).</w:t>
            </w:r>
          </w:p>
        </w:tc>
      </w:tr>
    </w:tbl>
    <w:p w14:paraId="690AF913" w14:textId="43BF25C5" w:rsidR="00144E0F" w:rsidRPr="00711388" w:rsidRDefault="00144E0F" w:rsidP="00144E0F">
      <w:pPr>
        <w:pStyle w:val="ManualHeading2"/>
        <w:ind w:left="851" w:hanging="851"/>
        <w:rPr>
          <w:lang w:val="en-GB"/>
        </w:rPr>
      </w:pPr>
      <w:r w:rsidRPr="00711388">
        <w:rPr>
          <w:i/>
          <w:iCs/>
          <w:lang w:val="en-GB"/>
        </w:rPr>
        <w:lastRenderedPageBreak/>
        <w:t xml:space="preserve">S.06.02 </w:t>
      </w:r>
      <w:r w:rsidR="00845F43" w:rsidRPr="00711388">
        <w:rPr>
          <w:i/>
          <w:iCs/>
          <w:lang w:val="en-GB"/>
        </w:rPr>
        <w:t>-</w:t>
      </w:r>
      <w:r w:rsidRPr="00711388">
        <w:rPr>
          <w:i/>
          <w:iCs/>
          <w:lang w:val="en-GB"/>
        </w:rPr>
        <w:t xml:space="preserve"> List of assets</w:t>
      </w:r>
    </w:p>
    <w:p w14:paraId="65024D5A" w14:textId="77777777" w:rsidR="00144E0F" w:rsidRPr="00711388" w:rsidRDefault="00144E0F" w:rsidP="00144E0F">
      <w:pPr>
        <w:rPr>
          <w:lang w:val="en-GB"/>
        </w:rPr>
      </w:pPr>
      <w:r w:rsidRPr="00711388">
        <w:rPr>
          <w:i/>
          <w:iCs/>
          <w:lang w:val="en-GB"/>
        </w:rPr>
        <w:t>General comments:</w:t>
      </w:r>
    </w:p>
    <w:p w14:paraId="245E74C7" w14:textId="3ABEB291" w:rsidR="00144E0F" w:rsidRPr="00711388" w:rsidRDefault="00144E0F" w:rsidP="00144E0F">
      <w:pPr>
        <w:rPr>
          <w:lang w:val="en-GB"/>
        </w:rPr>
      </w:pPr>
      <w:r w:rsidRPr="00711388">
        <w:rPr>
          <w:lang w:val="en-GB"/>
        </w:rPr>
        <w:t>This section relates to quarterly and annual submission of information for individual entities.</w:t>
      </w:r>
      <w:ins w:id="640" w:author="Author">
        <w:r w:rsidR="00B32847" w:rsidRPr="00711388">
          <w:rPr>
            <w:lang w:val="en-GB"/>
          </w:rPr>
          <w:t xml:space="preserve"> </w:t>
        </w:r>
        <w:bookmarkStart w:id="641" w:name="_Hlk197968328"/>
        <w:r w:rsidR="003F4FDD" w:rsidRPr="00711388">
          <w:rPr>
            <w:lang w:val="en-GB"/>
          </w:rPr>
          <w:t xml:space="preserve">The template shall be reported annually </w:t>
        </w:r>
        <w:r w:rsidR="009222EE" w:rsidRPr="00711388">
          <w:rPr>
            <w:lang w:val="en-GB"/>
          </w:rPr>
          <w:t xml:space="preserve">only </w:t>
        </w:r>
        <w:r w:rsidR="003F4FDD" w:rsidRPr="00711388">
          <w:rPr>
            <w:lang w:val="en-GB"/>
          </w:rPr>
          <w:t xml:space="preserve">in case </w:t>
        </w:r>
        <w:r w:rsidR="009222EE" w:rsidRPr="00711388">
          <w:rPr>
            <w:lang w:val="en-GB"/>
          </w:rPr>
          <w:t xml:space="preserve">undertakings have been exempted of </w:t>
        </w:r>
        <w:r w:rsidR="003F4FDD" w:rsidRPr="00711388">
          <w:rPr>
            <w:lang w:val="en-GB"/>
          </w:rPr>
          <w:t>report</w:t>
        </w:r>
        <w:r w:rsidR="009222EE" w:rsidRPr="00711388">
          <w:rPr>
            <w:lang w:val="en-GB"/>
          </w:rPr>
          <w:t xml:space="preserve">ing it in the </w:t>
        </w:r>
        <w:r w:rsidR="003F4FDD" w:rsidRPr="00711388">
          <w:rPr>
            <w:lang w:val="en-GB"/>
          </w:rPr>
          <w:t>last quarter.</w:t>
        </w:r>
      </w:ins>
      <w:bookmarkEnd w:id="641"/>
    </w:p>
    <w:p w14:paraId="56B2AC2A" w14:textId="73F9203A" w:rsidR="00144E0F" w:rsidRPr="00711388" w:rsidRDefault="00144E0F" w:rsidP="00144E0F">
      <w:pPr>
        <w:rPr>
          <w:lang w:val="en-GB"/>
        </w:rPr>
      </w:pPr>
      <w:r w:rsidRPr="00711388">
        <w:rPr>
          <w:lang w:val="en-GB"/>
        </w:rPr>
        <w:t xml:space="preserve">The asset categories referred to in this template are the ones defined in Annex IV </w:t>
      </w:r>
      <w:r w:rsidR="00845F43" w:rsidRPr="00711388">
        <w:rPr>
          <w:lang w:val="en-GB"/>
        </w:rPr>
        <w:t>-</w:t>
      </w:r>
      <w:r w:rsidRPr="00711388">
        <w:rPr>
          <w:lang w:val="en-GB"/>
        </w:rPr>
        <w:t xml:space="preserve"> Assets Categories of this Regulation and references to Complementary Identification Code (‘CIC’) refer to Annex VI </w:t>
      </w:r>
      <w:r w:rsidR="00845F43" w:rsidRPr="00711388">
        <w:rPr>
          <w:lang w:val="en-GB"/>
        </w:rPr>
        <w:t>-</w:t>
      </w:r>
      <w:r w:rsidRPr="00711388">
        <w:rPr>
          <w:lang w:val="en-GB"/>
        </w:rPr>
        <w:t xml:space="preserve"> CIC table of this Regulation.</w:t>
      </w:r>
    </w:p>
    <w:p w14:paraId="1F83B81A" w14:textId="61C6EE15" w:rsidR="00144E0F" w:rsidRPr="00711388" w:rsidRDefault="00144E0F" w:rsidP="00144E0F">
      <w:pPr>
        <w:rPr>
          <w:lang w:val="en-GB"/>
        </w:rPr>
      </w:pPr>
      <w:r w:rsidRPr="00711388">
        <w:rPr>
          <w:lang w:val="en-GB"/>
        </w:rPr>
        <w:t>This template shall reflect the list of all assets included in the Balance</w:t>
      </w:r>
      <w:r w:rsidR="00711388" w:rsidRPr="00711388">
        <w:rPr>
          <w:lang w:val="en-GB"/>
        </w:rPr>
        <w:t>-</w:t>
      </w:r>
      <w:r w:rsidRPr="00711388">
        <w:rPr>
          <w:lang w:val="en-GB"/>
        </w:rPr>
        <w:t xml:space="preserve">sheet classifiable as asset categories 0 to 9 of Annex IV </w:t>
      </w:r>
      <w:r w:rsidR="00845F43" w:rsidRPr="00711388">
        <w:rPr>
          <w:lang w:val="en-GB"/>
        </w:rPr>
        <w:t>-</w:t>
      </w:r>
      <w:r w:rsidRPr="00711388">
        <w:rPr>
          <w:lang w:val="en-GB"/>
        </w:rPr>
        <w:t xml:space="preserve"> Assets Categories of this Regulation. In particular in case of securities lending and repurchase agreements the underlying securities that are kept in the Balance</w:t>
      </w:r>
      <w:r w:rsidR="00711388" w:rsidRPr="00711388">
        <w:rPr>
          <w:lang w:val="en-GB"/>
        </w:rPr>
        <w:t>-</w:t>
      </w:r>
      <w:r w:rsidRPr="00711388">
        <w:rPr>
          <w:lang w:val="en-GB"/>
        </w:rPr>
        <w:t>sheet shall be reported in this template.</w:t>
      </w:r>
    </w:p>
    <w:p w14:paraId="1B3A860E" w14:textId="58C5FA66" w:rsidR="00144E0F" w:rsidRPr="00711388" w:rsidRDefault="00144E0F" w:rsidP="00144E0F">
      <w:pPr>
        <w:rPr>
          <w:lang w:val="en-GB"/>
        </w:rPr>
      </w:pPr>
      <w:r w:rsidRPr="00711388">
        <w:rPr>
          <w:lang w:val="en-GB"/>
        </w:rPr>
        <w:t>This template contains an item</w:t>
      </w:r>
      <w:r w:rsidR="00711388" w:rsidRPr="00711388">
        <w:rPr>
          <w:lang w:val="en-GB"/>
        </w:rPr>
        <w:t>-</w:t>
      </w:r>
      <w:r w:rsidRPr="00711388">
        <w:rPr>
          <w:lang w:val="en-GB"/>
        </w:rPr>
        <w:t>by</w:t>
      </w:r>
      <w:r w:rsidR="00711388" w:rsidRPr="00711388">
        <w:rPr>
          <w:lang w:val="en-GB"/>
        </w:rPr>
        <w:t>-</w:t>
      </w:r>
      <w:r w:rsidRPr="00711388">
        <w:rPr>
          <w:lang w:val="en-GB"/>
        </w:rPr>
        <w:t>item list of assets held directly by the undertaking (i.e. not on a look</w:t>
      </w:r>
      <w:r w:rsidR="00711388" w:rsidRPr="00711388">
        <w:rPr>
          <w:lang w:val="en-GB"/>
        </w:rPr>
        <w:t>-</w:t>
      </w:r>
      <w:r w:rsidRPr="00711388">
        <w:rPr>
          <w:lang w:val="en-GB"/>
        </w:rPr>
        <w:t>through basis), classifiable as asset categories 0 to 9 (in case of unit</w:t>
      </w:r>
      <w:r w:rsidR="00711388" w:rsidRPr="00711388">
        <w:rPr>
          <w:lang w:val="en-GB"/>
        </w:rPr>
        <w:t>-</w:t>
      </w:r>
      <w:r w:rsidRPr="00711388">
        <w:rPr>
          <w:lang w:val="en-GB"/>
        </w:rPr>
        <w:t>linked and index</w:t>
      </w:r>
      <w:r w:rsidR="00711388" w:rsidRPr="00711388">
        <w:rPr>
          <w:lang w:val="en-GB"/>
        </w:rPr>
        <w:t>-</w:t>
      </w:r>
      <w:r w:rsidRPr="00711388">
        <w:rPr>
          <w:lang w:val="en-GB"/>
        </w:rPr>
        <w:t>linked product</w:t>
      </w:r>
      <w:r w:rsidR="005021FA" w:rsidRPr="00711388">
        <w:rPr>
          <w:lang w:val="en-GB"/>
        </w:rPr>
        <w:t>s</w:t>
      </w:r>
      <w:r w:rsidRPr="00711388">
        <w:rPr>
          <w:lang w:val="en-GB"/>
        </w:rPr>
        <w:t xml:space="preserve"> managed by the (re)insurance undertaking, the assets to be reported are also only the ones covered by asset categories 0 to 9, e.g. recoverables and liabilities related to </w:t>
      </w:r>
      <w:r w:rsidR="00F45936" w:rsidRPr="00711388">
        <w:rPr>
          <w:lang w:val="en-GB"/>
        </w:rPr>
        <w:t xml:space="preserve">these </w:t>
      </w:r>
      <w:r w:rsidRPr="00711388">
        <w:rPr>
          <w:lang w:val="en-GB"/>
        </w:rPr>
        <w:t>products shall not be reported), with the following exceptions:</w:t>
      </w:r>
    </w:p>
    <w:p w14:paraId="2F357AF0" w14:textId="77777777" w:rsidR="00144E0F" w:rsidRPr="00711388" w:rsidRDefault="00144E0F" w:rsidP="00144E0F">
      <w:pPr>
        <w:pStyle w:val="Point0"/>
        <w:rPr>
          <w:lang w:val="en-GB"/>
        </w:rPr>
      </w:pPr>
      <w:r w:rsidRPr="00711388">
        <w:rPr>
          <w:lang w:val="en-GB"/>
        </w:rPr>
        <w:tab/>
        <w:t>a)</w:t>
      </w:r>
      <w:r w:rsidRPr="00711388">
        <w:rPr>
          <w:lang w:val="en-GB"/>
        </w:rPr>
        <w:tab/>
        <w:t>Cash shall be reported in one row per currency, for each combination of items C0060, C0070, C0080 and C0090;</w:t>
      </w:r>
    </w:p>
    <w:p w14:paraId="31BA1757" w14:textId="77777777" w:rsidR="00144E0F" w:rsidRPr="00711388" w:rsidRDefault="00144E0F" w:rsidP="00144E0F">
      <w:pPr>
        <w:pStyle w:val="Point0"/>
        <w:rPr>
          <w:lang w:val="en-GB"/>
        </w:rPr>
      </w:pPr>
      <w:r w:rsidRPr="00711388">
        <w:rPr>
          <w:lang w:val="en-GB"/>
        </w:rPr>
        <w:tab/>
        <w:t>b)</w:t>
      </w:r>
      <w:r w:rsidRPr="00711388">
        <w:rPr>
          <w:lang w:val="en-GB"/>
        </w:rPr>
        <w:tab/>
        <w:t>Transferable deposits (cash equivalents) and other deposits with maturity of less than one year shall be reported in one row per pair of bank and currency, for each combination of items C0060, C0070, C0080, C0090 and C0290;</w:t>
      </w:r>
    </w:p>
    <w:p w14:paraId="4B1E2964" w14:textId="77777777" w:rsidR="00144E0F" w:rsidRPr="00711388" w:rsidRDefault="00144E0F" w:rsidP="00144E0F">
      <w:pPr>
        <w:pStyle w:val="Point0"/>
        <w:rPr>
          <w:lang w:val="en-GB"/>
        </w:rPr>
      </w:pPr>
      <w:r w:rsidRPr="00711388">
        <w:rPr>
          <w:lang w:val="en-GB"/>
        </w:rPr>
        <w:tab/>
        <w:t>c)</w:t>
      </w:r>
      <w:r w:rsidRPr="00711388">
        <w:rPr>
          <w:lang w:val="en-GB"/>
        </w:rPr>
        <w:tab/>
        <w:t>Mortgages and loans to individuals, including loans on policies, shall be reported in two rows, one row regarding loans to administrative, management and supervisory body, for each combination of items C0060, C0070, C0080, C0090 and C0290 and another regarding loans to other natural persons, for each combination of items C0060, C0070, C0080, C0090 and C0290;</w:t>
      </w:r>
    </w:p>
    <w:p w14:paraId="5F26B16D" w14:textId="77777777" w:rsidR="00144E0F" w:rsidRPr="00711388" w:rsidRDefault="00144E0F" w:rsidP="00144E0F">
      <w:pPr>
        <w:pStyle w:val="Point0"/>
        <w:rPr>
          <w:lang w:val="en-GB"/>
        </w:rPr>
      </w:pPr>
      <w:r w:rsidRPr="00711388">
        <w:rPr>
          <w:lang w:val="en-GB"/>
        </w:rPr>
        <w:tab/>
        <w:t>d)</w:t>
      </w:r>
      <w:r w:rsidRPr="00711388">
        <w:rPr>
          <w:lang w:val="en-GB"/>
        </w:rPr>
        <w:tab/>
        <w:t>Deposits to cedants shall be reported in one single line, for each combination of items C0060, C0070, C0080 and C0090;</w:t>
      </w:r>
    </w:p>
    <w:p w14:paraId="6A71831A" w14:textId="0AA0DE82" w:rsidR="007F0322" w:rsidRPr="00711388" w:rsidRDefault="00144E0F" w:rsidP="0010574D">
      <w:pPr>
        <w:pStyle w:val="Point0"/>
        <w:rPr>
          <w:lang w:val="en-GB"/>
        </w:rPr>
      </w:pPr>
      <w:r w:rsidRPr="00711388">
        <w:rPr>
          <w:lang w:val="en-GB"/>
        </w:rPr>
        <w:tab/>
        <w:t>e)</w:t>
      </w:r>
      <w:r w:rsidR="005021FA" w:rsidRPr="00711388">
        <w:rPr>
          <w:lang w:val="en-GB"/>
        </w:rPr>
        <w:tab/>
      </w:r>
      <w:r w:rsidRPr="00711388">
        <w:rPr>
          <w:lang w:val="en-GB"/>
        </w:rPr>
        <w:t>Plant and equipment for the own use of the undertaking shall be reported in one single line, for each combination of items C0060, C0070, C0080 and C0090</w:t>
      </w:r>
      <w:r w:rsidR="005021FA" w:rsidRPr="00711388">
        <w:rPr>
          <w:lang w:val="en-GB"/>
        </w:rPr>
        <w:t>;</w:t>
      </w:r>
    </w:p>
    <w:p w14:paraId="0FD8C115" w14:textId="2D71491C" w:rsidR="00B24C8B" w:rsidRPr="00711388" w:rsidRDefault="00703BC5" w:rsidP="00E44D6C">
      <w:pPr>
        <w:pStyle w:val="Point0"/>
        <w:ind w:left="0" w:firstLine="0"/>
        <w:rPr>
          <w:lang w:val="en-GB"/>
        </w:rPr>
      </w:pPr>
      <w:bookmarkStart w:id="642" w:name="_Hlk62217475"/>
      <w:r w:rsidRPr="00711388">
        <w:rPr>
          <w:lang w:val="en-GB"/>
        </w:rPr>
        <w:t>All</w:t>
      </w:r>
      <w:r w:rsidR="00AF3822" w:rsidRPr="00711388">
        <w:rPr>
          <w:lang w:val="en-GB"/>
        </w:rPr>
        <w:t xml:space="preserve"> items shall be reported, ex</w:t>
      </w:r>
      <w:r w:rsidR="00FA08F4" w:rsidRPr="00711388">
        <w:rPr>
          <w:lang w:val="en-GB"/>
        </w:rPr>
        <w:t>c</w:t>
      </w:r>
      <w:r w:rsidR="00AF3822" w:rsidRPr="00711388">
        <w:rPr>
          <w:lang w:val="en-GB"/>
        </w:rPr>
        <w:t>ept when otherwise stated in these instructions.</w:t>
      </w:r>
      <w:r w:rsidR="00BF0E0D" w:rsidRPr="00711388">
        <w:rPr>
          <w:lang w:val="en-GB"/>
        </w:rPr>
        <w:t xml:space="preserve"> </w:t>
      </w:r>
      <w:r w:rsidR="00487E70" w:rsidRPr="00711388">
        <w:rPr>
          <w:lang w:val="en-GB"/>
        </w:rPr>
        <w:t>I</w:t>
      </w:r>
      <w:r w:rsidR="00B24C8B" w:rsidRPr="00711388">
        <w:rPr>
          <w:lang w:val="en-GB"/>
        </w:rPr>
        <w:t xml:space="preserve">tems C0110, </w:t>
      </w:r>
      <w:del w:id="643" w:author="Author">
        <w:r w:rsidR="00B24C8B" w:rsidRPr="00711388" w:rsidDel="002C6F72">
          <w:rPr>
            <w:lang w:val="en-GB"/>
          </w:rPr>
          <w:delText>C0120,</w:delText>
        </w:r>
        <w:r w:rsidR="00487E70" w:rsidRPr="00711388" w:rsidDel="002C6F72">
          <w:rPr>
            <w:lang w:val="en-GB"/>
          </w:rPr>
          <w:delText xml:space="preserve"> C0121, C0122,</w:delText>
        </w:r>
      </w:del>
      <w:r w:rsidR="00B24C8B" w:rsidRPr="00711388">
        <w:rPr>
          <w:lang w:val="en-GB"/>
        </w:rPr>
        <w:t xml:space="preserve"> C0130, C0140</w:t>
      </w:r>
      <w:r w:rsidR="00487E70" w:rsidRPr="00711388">
        <w:rPr>
          <w:lang w:val="en-GB"/>
        </w:rPr>
        <w:t>,</w:t>
      </w:r>
      <w:r w:rsidR="00B24C8B" w:rsidRPr="00711388">
        <w:rPr>
          <w:lang w:val="en-GB"/>
        </w:rPr>
        <w:t xml:space="preserve"> C0200, C0230, C0270, C0280, C0310, C0370, </w:t>
      </w:r>
      <w:r w:rsidR="005F412D" w:rsidRPr="00711388">
        <w:rPr>
          <w:lang w:val="en-GB"/>
        </w:rPr>
        <w:t xml:space="preserve">and </w:t>
      </w:r>
      <w:r w:rsidR="00B24C8B" w:rsidRPr="00711388">
        <w:rPr>
          <w:lang w:val="en-GB"/>
        </w:rPr>
        <w:t>C0380</w:t>
      </w:r>
      <w:r w:rsidR="00487E70" w:rsidRPr="00711388">
        <w:rPr>
          <w:lang w:val="en-GB"/>
        </w:rPr>
        <w:t xml:space="preserve"> are</w:t>
      </w:r>
      <w:r w:rsidR="00C86AA0" w:rsidRPr="00711388">
        <w:rPr>
          <w:lang w:val="en-GB"/>
        </w:rPr>
        <w:t xml:space="preserve"> not</w:t>
      </w:r>
      <w:r w:rsidR="00487E70" w:rsidRPr="00711388">
        <w:rPr>
          <w:lang w:val="en-GB"/>
        </w:rPr>
        <w:t xml:space="preserve"> applicable to CIC 09 - Other investments.</w:t>
      </w:r>
      <w:bookmarkEnd w:id="642"/>
    </w:p>
    <w:p w14:paraId="09740BD6" w14:textId="77777777" w:rsidR="00144E0F" w:rsidRPr="00711388" w:rsidRDefault="00144E0F" w:rsidP="00144E0F">
      <w:pPr>
        <w:rPr>
          <w:lang w:val="en-GB"/>
        </w:rPr>
      </w:pPr>
      <w:r w:rsidRPr="00711388">
        <w:rPr>
          <w:lang w:val="en-GB"/>
        </w:rPr>
        <w:t>This template comprises two tables: Information on positions held and Information on assets.</w:t>
      </w:r>
    </w:p>
    <w:p w14:paraId="43F6D5FA" w14:textId="77777777" w:rsidR="00144E0F" w:rsidRPr="00711388" w:rsidRDefault="00144E0F" w:rsidP="00144E0F">
      <w:pPr>
        <w:rPr>
          <w:lang w:val="en-GB"/>
        </w:rPr>
      </w:pPr>
      <w:r w:rsidRPr="00711388">
        <w:rPr>
          <w:lang w:val="en-GB"/>
        </w:rPr>
        <w:t>On the table Information on positions held, each asset shall be reported separately in as many lines as needed in order to properly fill in all non-monetary variables with the exception of item ‘Quantity’, requested in that table. If for the same asset two values can be attributed to one variable, then this asset needs to be reported in more than one line.</w:t>
      </w:r>
    </w:p>
    <w:p w14:paraId="6F7BAB5D" w14:textId="77777777" w:rsidR="00144E0F" w:rsidRPr="00711388" w:rsidRDefault="00144E0F" w:rsidP="00144E0F">
      <w:pPr>
        <w:rPr>
          <w:lang w:val="en-GB"/>
        </w:rPr>
      </w:pPr>
      <w:r w:rsidRPr="00711388">
        <w:rPr>
          <w:lang w:val="en-GB"/>
        </w:rPr>
        <w:t>On the table Information on assets, each asset shall be reported separately, with one row for each asset, filling in all applicable variables requested in that table.</w:t>
      </w:r>
    </w:p>
    <w:p w14:paraId="7669FCED" w14:textId="7F8823E4" w:rsidR="00144E0F" w:rsidRPr="00711388" w:rsidRDefault="00144E0F" w:rsidP="00144E0F">
      <w:pPr>
        <w:rPr>
          <w:lang w:val="en-GB"/>
        </w:rPr>
      </w:pPr>
      <w:r w:rsidRPr="00711388">
        <w:rPr>
          <w:lang w:val="en-GB"/>
        </w:rPr>
        <w:lastRenderedPageBreak/>
        <w:t>The information regarding the external rating (C0320) and nominated External Credit Assessment Institutions (ECAI) (C0330) may be limited (not reported) in the following circumstances:</w:t>
      </w:r>
    </w:p>
    <w:p w14:paraId="5B1910E6" w14:textId="0F46CC16" w:rsidR="00144E0F" w:rsidRPr="00711388" w:rsidRDefault="00144E0F" w:rsidP="00144E0F">
      <w:pPr>
        <w:pStyle w:val="Point0"/>
        <w:rPr>
          <w:lang w:val="en-GB"/>
        </w:rPr>
      </w:pPr>
      <w:r w:rsidRPr="00711388">
        <w:rPr>
          <w:lang w:val="en-GB"/>
        </w:rPr>
        <w:tab/>
        <w:t>a)</w:t>
      </w:r>
      <w:r w:rsidRPr="00711388">
        <w:rPr>
          <w:lang w:val="en-GB"/>
        </w:rPr>
        <w:tab/>
        <w:t>through a decision of the national supervisory authority (‘NSA’) und</w:t>
      </w:r>
      <w:r w:rsidR="00D44E23" w:rsidRPr="00711388">
        <w:rPr>
          <w:lang w:val="en-GB"/>
        </w:rPr>
        <w:t>er Article 35</w:t>
      </w:r>
      <w:ins w:id="644" w:author="Author">
        <w:r w:rsidR="00F57068" w:rsidRPr="00711388">
          <w:rPr>
            <w:lang w:val="en-GB"/>
          </w:rPr>
          <w:t>a</w:t>
        </w:r>
      </w:ins>
      <w:r w:rsidR="00D44E23" w:rsidRPr="00711388">
        <w:rPr>
          <w:lang w:val="en-GB"/>
        </w:rPr>
        <w:t xml:space="preserve"> (</w:t>
      </w:r>
      <w:del w:id="645" w:author="Author">
        <w:r w:rsidR="00D44E23" w:rsidRPr="00711388" w:rsidDel="00F57068">
          <w:rPr>
            <w:lang w:val="en-GB"/>
          </w:rPr>
          <w:delText>6</w:delText>
        </w:r>
      </w:del>
      <w:ins w:id="646" w:author="Author">
        <w:r w:rsidR="00F57068" w:rsidRPr="00711388">
          <w:rPr>
            <w:lang w:val="en-GB"/>
          </w:rPr>
          <w:t>1</w:t>
        </w:r>
      </w:ins>
      <w:r w:rsidR="00D44E23" w:rsidRPr="00711388">
        <w:rPr>
          <w:lang w:val="en-GB"/>
        </w:rPr>
        <w:t>) and (</w:t>
      </w:r>
      <w:ins w:id="647" w:author="Author">
        <w:r w:rsidR="00F57068" w:rsidRPr="00711388">
          <w:rPr>
            <w:lang w:val="en-GB"/>
          </w:rPr>
          <w:t>2</w:t>
        </w:r>
      </w:ins>
      <w:del w:id="648" w:author="Author">
        <w:r w:rsidR="00D44E23" w:rsidRPr="00711388" w:rsidDel="00F57068">
          <w:rPr>
            <w:lang w:val="en-GB"/>
          </w:rPr>
          <w:delText>7</w:delText>
        </w:r>
      </w:del>
      <w:r w:rsidR="00D44E23" w:rsidRPr="00711388">
        <w:rPr>
          <w:lang w:val="en-GB"/>
        </w:rPr>
        <w:t>) of</w:t>
      </w:r>
      <w:r w:rsidRPr="00711388">
        <w:rPr>
          <w:lang w:val="en-GB"/>
        </w:rPr>
        <w:t xml:space="preserve"> Directive </w:t>
      </w:r>
      <w:ins w:id="649" w:author="Author">
        <w:del w:id="650" w:author="Author">
          <w:r w:rsidR="00F57068" w:rsidRPr="00711388" w:rsidDel="002C6F72">
            <w:rPr>
              <w:lang w:val="en-GB"/>
            </w:rPr>
            <w:delText>(EU) 2025/2</w:delText>
          </w:r>
        </w:del>
      </w:ins>
      <w:del w:id="651" w:author="Author">
        <w:r w:rsidRPr="00711388" w:rsidDel="002C6F72">
          <w:rPr>
            <w:lang w:val="en-GB"/>
          </w:rPr>
          <w:delText>2009/138/EC</w:delText>
        </w:r>
      </w:del>
      <w:r w:rsidRPr="00711388">
        <w:rPr>
          <w:lang w:val="en-GB"/>
        </w:rPr>
        <w:t>; or</w:t>
      </w:r>
    </w:p>
    <w:p w14:paraId="6BAA2AAF" w14:textId="24D5CC74" w:rsidR="00144E0F" w:rsidRPr="00711388" w:rsidRDefault="00144E0F" w:rsidP="00144E0F">
      <w:pPr>
        <w:pStyle w:val="Point0"/>
        <w:rPr>
          <w:lang w:val="en-GB"/>
        </w:rPr>
      </w:pPr>
      <w:r w:rsidRPr="00711388">
        <w:rPr>
          <w:lang w:val="en-GB"/>
        </w:rPr>
        <w:tab/>
        <w:t>b)</w:t>
      </w:r>
      <w:r w:rsidRPr="00711388">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578"/>
        <w:gridCol w:w="6129"/>
      </w:tblGrid>
      <w:tr w:rsidR="00626033" w:rsidRPr="00711388" w14:paraId="63413A8F" w14:textId="77777777" w:rsidTr="00BF0E0D">
        <w:tc>
          <w:tcPr>
            <w:tcW w:w="1579" w:type="dxa"/>
            <w:tcBorders>
              <w:top w:val="single" w:sz="2" w:space="0" w:color="auto"/>
              <w:left w:val="single" w:sz="2" w:space="0" w:color="auto"/>
              <w:bottom w:val="single" w:sz="2" w:space="0" w:color="auto"/>
              <w:right w:val="single" w:sz="2" w:space="0" w:color="auto"/>
            </w:tcBorders>
          </w:tcPr>
          <w:p w14:paraId="7A346153" w14:textId="77777777" w:rsidR="00144E0F" w:rsidRPr="00711388" w:rsidRDefault="00144E0F" w:rsidP="00877EC4">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4686A0C4" w14:textId="77777777" w:rsidR="00144E0F" w:rsidRPr="00711388" w:rsidRDefault="00144E0F" w:rsidP="00877EC4">
            <w:pPr>
              <w:pStyle w:val="NormalCentered"/>
              <w:rPr>
                <w:lang w:val="en-GB"/>
              </w:rPr>
            </w:pPr>
            <w:r w:rsidRPr="00711388">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35D26388" w14:textId="77777777" w:rsidR="00144E0F" w:rsidRPr="00711388" w:rsidRDefault="00144E0F" w:rsidP="00877EC4">
            <w:pPr>
              <w:pStyle w:val="NormalCentered"/>
              <w:rPr>
                <w:lang w:val="en-GB"/>
              </w:rPr>
            </w:pPr>
            <w:r w:rsidRPr="00711388">
              <w:rPr>
                <w:lang w:val="en-GB"/>
              </w:rPr>
              <w:t>INSTRUCTIONS</w:t>
            </w:r>
          </w:p>
        </w:tc>
      </w:tr>
      <w:tr w:rsidR="00626033" w:rsidRPr="00711388" w14:paraId="6EA66D33" w14:textId="77777777" w:rsidTr="00BF0E0D">
        <w:tc>
          <w:tcPr>
            <w:tcW w:w="9286" w:type="dxa"/>
            <w:gridSpan w:val="3"/>
            <w:tcBorders>
              <w:top w:val="single" w:sz="2" w:space="0" w:color="auto"/>
              <w:left w:val="single" w:sz="2" w:space="0" w:color="auto"/>
              <w:bottom w:val="single" w:sz="2" w:space="0" w:color="auto"/>
              <w:right w:val="single" w:sz="2" w:space="0" w:color="auto"/>
            </w:tcBorders>
          </w:tcPr>
          <w:p w14:paraId="58707E34" w14:textId="77777777" w:rsidR="00BF0E0D" w:rsidRPr="00711388" w:rsidRDefault="00BF0E0D" w:rsidP="0010574D">
            <w:pPr>
              <w:pStyle w:val="NormalCentered"/>
              <w:jc w:val="left"/>
              <w:rPr>
                <w:lang w:val="en-GB"/>
              </w:rPr>
            </w:pPr>
            <w:r w:rsidRPr="00711388">
              <w:rPr>
                <w:i/>
                <w:iCs/>
                <w:lang w:val="en-GB"/>
              </w:rPr>
              <w:t>Information on positions held</w:t>
            </w:r>
          </w:p>
        </w:tc>
      </w:tr>
      <w:tr w:rsidR="00626033" w:rsidRPr="00711388" w14:paraId="2EFBBBB0" w14:textId="77777777" w:rsidTr="00BF0E0D">
        <w:tc>
          <w:tcPr>
            <w:tcW w:w="1579" w:type="dxa"/>
            <w:tcBorders>
              <w:top w:val="single" w:sz="2" w:space="0" w:color="auto"/>
              <w:left w:val="single" w:sz="2" w:space="0" w:color="auto"/>
              <w:bottom w:val="single" w:sz="2" w:space="0" w:color="auto"/>
              <w:right w:val="single" w:sz="2" w:space="0" w:color="auto"/>
            </w:tcBorders>
          </w:tcPr>
          <w:p w14:paraId="01B83558" w14:textId="77777777" w:rsidR="00144E0F" w:rsidRPr="00711388" w:rsidRDefault="00144E0F" w:rsidP="00877EC4">
            <w:pPr>
              <w:pStyle w:val="NormalLeft"/>
              <w:rPr>
                <w:lang w:val="en-GB"/>
              </w:rPr>
            </w:pPr>
            <w:r w:rsidRPr="00711388">
              <w:rPr>
                <w:lang w:val="en-GB"/>
              </w:rPr>
              <w:t>C0040</w:t>
            </w:r>
          </w:p>
        </w:tc>
        <w:tc>
          <w:tcPr>
            <w:tcW w:w="1578" w:type="dxa"/>
            <w:tcBorders>
              <w:top w:val="single" w:sz="2" w:space="0" w:color="auto"/>
              <w:left w:val="single" w:sz="2" w:space="0" w:color="auto"/>
              <w:bottom w:val="single" w:sz="2" w:space="0" w:color="auto"/>
              <w:right w:val="single" w:sz="2" w:space="0" w:color="auto"/>
            </w:tcBorders>
          </w:tcPr>
          <w:p w14:paraId="12E30F2B" w14:textId="77777777" w:rsidR="00144E0F" w:rsidRPr="00711388" w:rsidRDefault="00144E0F" w:rsidP="00877EC4">
            <w:pPr>
              <w:pStyle w:val="NormalLeft"/>
              <w:rPr>
                <w:lang w:val="en-GB"/>
              </w:rPr>
            </w:pPr>
            <w:r w:rsidRPr="00711388">
              <w:rPr>
                <w:lang w:val="en-GB"/>
              </w:rPr>
              <w:t>Asset ID Code</w:t>
            </w:r>
          </w:p>
        </w:tc>
        <w:tc>
          <w:tcPr>
            <w:tcW w:w="6129" w:type="dxa"/>
            <w:tcBorders>
              <w:top w:val="single" w:sz="2" w:space="0" w:color="auto"/>
              <w:left w:val="single" w:sz="2" w:space="0" w:color="auto"/>
              <w:bottom w:val="single" w:sz="2" w:space="0" w:color="auto"/>
              <w:right w:val="single" w:sz="2" w:space="0" w:color="auto"/>
            </w:tcBorders>
          </w:tcPr>
          <w:p w14:paraId="2BC99FD1" w14:textId="77777777" w:rsidR="00144E0F" w:rsidRPr="00711388" w:rsidRDefault="00144E0F" w:rsidP="00877EC4">
            <w:pPr>
              <w:pStyle w:val="NormalLeft"/>
              <w:rPr>
                <w:lang w:val="en-GB"/>
              </w:rPr>
            </w:pPr>
            <w:r w:rsidRPr="00711388">
              <w:rPr>
                <w:lang w:val="en-GB"/>
              </w:rPr>
              <w:t>Asset ID code using the following priority:</w:t>
            </w:r>
          </w:p>
          <w:p w14:paraId="7104F26F" w14:textId="77777777" w:rsidR="00144E0F" w:rsidRPr="00711388" w:rsidRDefault="00144E0F" w:rsidP="0083381F">
            <w:pPr>
              <w:pStyle w:val="Tiret0"/>
              <w:numPr>
                <w:ilvl w:val="0"/>
                <w:numId w:val="3"/>
              </w:numPr>
              <w:ind w:left="851" w:hanging="851"/>
              <w:rPr>
                <w:lang w:val="en-GB"/>
              </w:rPr>
            </w:pPr>
            <w:r w:rsidRPr="00711388">
              <w:rPr>
                <w:lang w:val="en-GB"/>
              </w:rPr>
              <w:t>ISO 6166 code of ISIN when available</w:t>
            </w:r>
          </w:p>
          <w:p w14:paraId="65D58089"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4AB0FD7B" w14:textId="77777777" w:rsidR="00144E0F" w:rsidRPr="00711388" w:rsidRDefault="00144E0F" w:rsidP="0083381F">
            <w:pPr>
              <w:pStyle w:val="Tiret0"/>
              <w:numPr>
                <w:ilvl w:val="0"/>
                <w:numId w:val="3"/>
              </w:numPr>
              <w:ind w:left="851" w:hanging="851"/>
              <w:rPr>
                <w:lang w:val="en-GB"/>
              </w:rPr>
            </w:pPr>
            <w:r w:rsidRPr="00711388">
              <w:rPr>
                <w:lang w:val="en-GB"/>
              </w:rPr>
              <w:t>Code attributed by the undertaking, when the options above are not available. This code must be unique and kept consistent over time.</w:t>
            </w:r>
          </w:p>
          <w:p w14:paraId="02F93F3D" w14:textId="77777777" w:rsidR="00144E0F" w:rsidRPr="00711388" w:rsidRDefault="00144E0F" w:rsidP="00877EC4">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711388" w14:paraId="37A4E107" w14:textId="77777777" w:rsidTr="00BF0E0D">
        <w:tc>
          <w:tcPr>
            <w:tcW w:w="1579" w:type="dxa"/>
            <w:tcBorders>
              <w:top w:val="single" w:sz="2" w:space="0" w:color="auto"/>
              <w:left w:val="single" w:sz="2" w:space="0" w:color="auto"/>
              <w:bottom w:val="single" w:sz="2" w:space="0" w:color="auto"/>
              <w:right w:val="single" w:sz="2" w:space="0" w:color="auto"/>
            </w:tcBorders>
          </w:tcPr>
          <w:p w14:paraId="0A5C0F15" w14:textId="77777777" w:rsidR="00144E0F" w:rsidRPr="00711388" w:rsidRDefault="00144E0F" w:rsidP="00877EC4">
            <w:pPr>
              <w:pStyle w:val="NormalLeft"/>
              <w:rPr>
                <w:lang w:val="en-GB"/>
              </w:rPr>
            </w:pPr>
            <w:r w:rsidRPr="00711388">
              <w:rPr>
                <w:lang w:val="en-GB"/>
              </w:rPr>
              <w:t>C0050</w:t>
            </w:r>
          </w:p>
        </w:tc>
        <w:tc>
          <w:tcPr>
            <w:tcW w:w="1578" w:type="dxa"/>
            <w:tcBorders>
              <w:top w:val="single" w:sz="2" w:space="0" w:color="auto"/>
              <w:left w:val="single" w:sz="2" w:space="0" w:color="auto"/>
              <w:bottom w:val="single" w:sz="2" w:space="0" w:color="auto"/>
              <w:right w:val="single" w:sz="2" w:space="0" w:color="auto"/>
            </w:tcBorders>
          </w:tcPr>
          <w:p w14:paraId="08BB4F55" w14:textId="77777777" w:rsidR="00144E0F" w:rsidRPr="00711388" w:rsidRDefault="00144E0F" w:rsidP="00877EC4">
            <w:pPr>
              <w:pStyle w:val="NormalLeft"/>
              <w:rPr>
                <w:lang w:val="en-GB"/>
              </w:rPr>
            </w:pPr>
            <w:r w:rsidRPr="00711388">
              <w:rPr>
                <w:lang w:val="en-GB"/>
              </w:rPr>
              <w:t>Asset ID Code Type</w:t>
            </w:r>
          </w:p>
        </w:tc>
        <w:tc>
          <w:tcPr>
            <w:tcW w:w="6129" w:type="dxa"/>
            <w:tcBorders>
              <w:top w:val="single" w:sz="2" w:space="0" w:color="auto"/>
              <w:left w:val="single" w:sz="2" w:space="0" w:color="auto"/>
              <w:bottom w:val="single" w:sz="2" w:space="0" w:color="auto"/>
              <w:right w:val="single" w:sz="2" w:space="0" w:color="auto"/>
            </w:tcBorders>
          </w:tcPr>
          <w:p w14:paraId="14DF13EC" w14:textId="77777777" w:rsidR="00144E0F" w:rsidRPr="00711388" w:rsidRDefault="00144E0F" w:rsidP="00877EC4">
            <w:pPr>
              <w:pStyle w:val="NormalLeft"/>
              <w:rPr>
                <w:lang w:val="en-GB"/>
              </w:rPr>
            </w:pPr>
            <w:r w:rsidRPr="00711388">
              <w:rPr>
                <w:lang w:val="en-GB"/>
              </w:rPr>
              <w:t>Type of ID Code used for the ‘Asset ID Code’ item. One of the options in the following closed list shall be used:</w:t>
            </w:r>
          </w:p>
          <w:p w14:paraId="4D0C065F" w14:textId="1BF53FDF"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615D48D8" w14:textId="5934B542"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52C07A9B" w14:textId="557C5BB0"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3D2C7AFA" w14:textId="08311BEE"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6E76AD85" w14:textId="31E1A048"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59EBCC50" w14:textId="0F7BDF41"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460A02C9" w14:textId="46E1E57F"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0919BE2D" w14:textId="7B5E1E2F"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3BA18011" w14:textId="26C21A78" w:rsidR="00144E0F" w:rsidRPr="00711388" w:rsidRDefault="00144E0F" w:rsidP="00877EC4">
            <w:pPr>
              <w:pStyle w:val="NormalLeft"/>
              <w:rPr>
                <w:lang w:val="en-GB"/>
              </w:rPr>
            </w:pPr>
            <w:r w:rsidRPr="00711388">
              <w:rPr>
                <w:lang w:val="en-GB"/>
              </w:rPr>
              <w:lastRenderedPageBreak/>
              <w:t xml:space="preserve">9 </w:t>
            </w:r>
            <w:r w:rsidR="00845F43" w:rsidRPr="00711388">
              <w:rPr>
                <w:lang w:val="en-GB"/>
              </w:rPr>
              <w:t>-</w:t>
            </w:r>
            <w:r w:rsidRPr="00711388">
              <w:rPr>
                <w:lang w:val="en-GB"/>
              </w:rPr>
              <w:t xml:space="preserve"> Other code by members of the Association of National Numbering Agencies</w:t>
            </w:r>
          </w:p>
          <w:p w14:paraId="3DBADD19" w14:textId="2822FA8B"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44C0E884" w14:textId="77777777" w:rsidR="00144E0F" w:rsidRPr="00711388" w:rsidRDefault="00144E0F" w:rsidP="00877EC4">
            <w:pPr>
              <w:pStyle w:val="NormalLeft"/>
              <w:rPr>
                <w:lang w:val="en-GB"/>
              </w:rPr>
            </w:pPr>
            <w:r w:rsidRPr="00711388">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26033" w:rsidRPr="00711388" w14:paraId="17355AF1" w14:textId="77777777" w:rsidTr="00BF0E0D">
        <w:tc>
          <w:tcPr>
            <w:tcW w:w="1579" w:type="dxa"/>
            <w:tcBorders>
              <w:top w:val="single" w:sz="2" w:space="0" w:color="auto"/>
              <w:left w:val="single" w:sz="2" w:space="0" w:color="auto"/>
              <w:bottom w:val="single" w:sz="2" w:space="0" w:color="auto"/>
              <w:right w:val="single" w:sz="2" w:space="0" w:color="auto"/>
            </w:tcBorders>
          </w:tcPr>
          <w:p w14:paraId="4B59918C" w14:textId="77777777" w:rsidR="00144E0F" w:rsidRPr="00711388" w:rsidRDefault="00144E0F" w:rsidP="00877EC4">
            <w:pPr>
              <w:pStyle w:val="NormalLeft"/>
              <w:rPr>
                <w:lang w:val="en-GB"/>
              </w:rPr>
            </w:pPr>
            <w:r w:rsidRPr="00711388">
              <w:rPr>
                <w:lang w:val="en-GB"/>
              </w:rPr>
              <w:lastRenderedPageBreak/>
              <w:t>C0060</w:t>
            </w:r>
          </w:p>
        </w:tc>
        <w:tc>
          <w:tcPr>
            <w:tcW w:w="1578" w:type="dxa"/>
            <w:tcBorders>
              <w:top w:val="single" w:sz="2" w:space="0" w:color="auto"/>
              <w:left w:val="single" w:sz="2" w:space="0" w:color="auto"/>
              <w:bottom w:val="single" w:sz="2" w:space="0" w:color="auto"/>
              <w:right w:val="single" w:sz="2" w:space="0" w:color="auto"/>
            </w:tcBorders>
          </w:tcPr>
          <w:p w14:paraId="4631970E" w14:textId="77777777" w:rsidR="00144E0F" w:rsidRPr="00711388" w:rsidRDefault="00144E0F" w:rsidP="00877EC4">
            <w:pPr>
              <w:pStyle w:val="NormalLeft"/>
              <w:rPr>
                <w:lang w:val="en-GB"/>
              </w:rPr>
            </w:pPr>
            <w:r w:rsidRPr="00711388">
              <w:rPr>
                <w:lang w:val="en-GB"/>
              </w:rPr>
              <w:t>Portfolio</w:t>
            </w:r>
          </w:p>
        </w:tc>
        <w:tc>
          <w:tcPr>
            <w:tcW w:w="6129" w:type="dxa"/>
            <w:tcBorders>
              <w:top w:val="single" w:sz="2" w:space="0" w:color="auto"/>
              <w:left w:val="single" w:sz="2" w:space="0" w:color="auto"/>
              <w:bottom w:val="single" w:sz="2" w:space="0" w:color="auto"/>
              <w:right w:val="single" w:sz="2" w:space="0" w:color="auto"/>
            </w:tcBorders>
          </w:tcPr>
          <w:p w14:paraId="777CBCD7" w14:textId="7FEAEF63" w:rsidR="00144E0F" w:rsidRPr="00711388" w:rsidRDefault="00144E0F" w:rsidP="00877EC4">
            <w:pPr>
              <w:pStyle w:val="NormalLeft"/>
              <w:rPr>
                <w:lang w:val="en-GB"/>
              </w:rPr>
            </w:pPr>
            <w:r w:rsidRPr="00711388">
              <w:rPr>
                <w:lang w:val="en-GB"/>
              </w:rPr>
              <w:t>Distinction between life, non</w:t>
            </w:r>
            <w:r w:rsidR="00711388" w:rsidRPr="00711388">
              <w:rPr>
                <w:lang w:val="en-GB"/>
              </w:rPr>
              <w:t>-</w:t>
            </w:r>
            <w:r w:rsidRPr="00711388">
              <w:rPr>
                <w:lang w:val="en-GB"/>
              </w:rPr>
              <w:t xml:space="preserve">life, shareholder's funds, other internal funds, general (no split) and </w:t>
            </w:r>
            <w:r w:rsidR="000A3009" w:rsidRPr="00711388">
              <w:rPr>
                <w:lang w:val="en-GB"/>
              </w:rPr>
              <w:t>ring-fenced</w:t>
            </w:r>
            <w:r w:rsidRPr="00711388">
              <w:rPr>
                <w:lang w:val="en-GB"/>
              </w:rPr>
              <w:t xml:space="preserve"> funds. </w:t>
            </w:r>
          </w:p>
          <w:p w14:paraId="12E3BABE" w14:textId="35AE665D" w:rsidR="00011866" w:rsidRPr="00711388" w:rsidRDefault="007D34C9" w:rsidP="00011866">
            <w:pPr>
              <w:spacing w:line="252" w:lineRule="auto"/>
              <w:rPr>
                <w:rFonts w:eastAsiaTheme="minorHAnsi"/>
                <w:lang w:val="en-GB" w:eastAsia="en-US"/>
              </w:rPr>
            </w:pPr>
            <w:r w:rsidRPr="00711388">
              <w:rPr>
                <w:lang w:val="en-GB" w:eastAsia="en-US"/>
              </w:rPr>
              <w:t>U</w:t>
            </w:r>
            <w:r w:rsidR="00011866" w:rsidRPr="00711388">
              <w:rPr>
                <w:lang w:val="en-GB" w:eastAsia="en-US"/>
              </w:rPr>
              <w:t xml:space="preserve">nderlying assets of life technical provisions </w:t>
            </w:r>
            <w:r w:rsidR="00FC3BE5" w:rsidRPr="00711388">
              <w:rPr>
                <w:lang w:val="en-GB" w:eastAsia="en-US"/>
              </w:rPr>
              <w:t>shall</w:t>
            </w:r>
            <w:r w:rsidR="00011866" w:rsidRPr="00711388">
              <w:rPr>
                <w:lang w:val="en-GB" w:eastAsia="en-US"/>
              </w:rPr>
              <w:t xml:space="preserve"> be assigned to life portfolio and underlying assets of non-life technical provisions </w:t>
            </w:r>
            <w:r w:rsidR="00FC3BE5" w:rsidRPr="00711388">
              <w:rPr>
                <w:lang w:val="en-GB" w:eastAsia="en-US"/>
              </w:rPr>
              <w:t>shall</w:t>
            </w:r>
            <w:r w:rsidR="00011866" w:rsidRPr="00711388">
              <w:rPr>
                <w:lang w:val="en-GB" w:eastAsia="en-US"/>
              </w:rPr>
              <w:t xml:space="preserve"> be assigned to non-life portfolio (by applying the available most precise split).</w:t>
            </w:r>
            <w:r w:rsidR="00FC3BE5" w:rsidRPr="00711388">
              <w:rPr>
                <w:lang w:val="en-GB" w:eastAsia="en-US"/>
              </w:rPr>
              <w:t xml:space="preserve"> </w:t>
            </w:r>
            <w:r w:rsidR="00011866" w:rsidRPr="00711388">
              <w:rPr>
                <w:lang w:val="en-GB" w:eastAsia="en-US"/>
              </w:rPr>
              <w:t>One of the options in the following closed list shall be used:</w:t>
            </w:r>
          </w:p>
          <w:p w14:paraId="457FCBD6" w14:textId="51747D73"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Life</w:t>
            </w:r>
          </w:p>
          <w:p w14:paraId="52BBAF27" w14:textId="49C29E06"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Non</w:t>
            </w:r>
            <w:r w:rsidR="00711388" w:rsidRPr="00711388">
              <w:rPr>
                <w:lang w:val="en-GB"/>
              </w:rPr>
              <w:t>-</w:t>
            </w:r>
            <w:r w:rsidRPr="00711388">
              <w:rPr>
                <w:lang w:val="en-GB"/>
              </w:rPr>
              <w:t>life</w:t>
            </w:r>
          </w:p>
          <w:p w14:paraId="053B3FEA" w14:textId="1A386C8A"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Ring fenced funds</w:t>
            </w:r>
          </w:p>
          <w:p w14:paraId="4D0FB831" w14:textId="40FD49F1"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Other internal funds</w:t>
            </w:r>
          </w:p>
          <w:p w14:paraId="6F1A14E0" w14:textId="3D0DE891"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Shareholders' funds</w:t>
            </w:r>
          </w:p>
          <w:p w14:paraId="569FD6DA" w14:textId="66E98DF5" w:rsidR="008A21EB"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General</w:t>
            </w:r>
            <w:r w:rsidR="00011866" w:rsidRPr="00711388">
              <w:rPr>
                <w:lang w:val="en-GB"/>
              </w:rPr>
              <w:t xml:space="preserve"> </w:t>
            </w:r>
          </w:p>
          <w:p w14:paraId="6A1A8A37" w14:textId="77777777" w:rsidR="00C23085" w:rsidRPr="00711388" w:rsidRDefault="00144E0F" w:rsidP="00877EC4">
            <w:pPr>
              <w:pStyle w:val="NormalLeft"/>
              <w:rPr>
                <w:lang w:val="en-GB"/>
              </w:rPr>
            </w:pPr>
            <w:r w:rsidRPr="00711388">
              <w:rPr>
                <w:lang w:val="en-GB"/>
              </w:rPr>
              <w:t xml:space="preserve">The split is not mandatory, </w:t>
            </w:r>
            <w:r w:rsidR="00011866" w:rsidRPr="00711388">
              <w:rPr>
                <w:lang w:val="en-GB" w:eastAsia="en-US"/>
              </w:rPr>
              <w:t>unless otherwise required by the national supervisory authority,</w:t>
            </w:r>
            <w:r w:rsidRPr="00711388">
              <w:rPr>
                <w:lang w:val="en-GB"/>
              </w:rPr>
              <w:t xml:space="preserve"> except for identifying ring fenced funds, but shall be reported if the undertaking uses it internally. When an undertaking does not apply a split ‘general’ shall be used.</w:t>
            </w:r>
          </w:p>
        </w:tc>
      </w:tr>
      <w:tr w:rsidR="00626033" w:rsidRPr="00711388" w14:paraId="0480CC1F" w14:textId="77777777" w:rsidTr="00BF0E0D">
        <w:tc>
          <w:tcPr>
            <w:tcW w:w="1579" w:type="dxa"/>
            <w:tcBorders>
              <w:top w:val="single" w:sz="2" w:space="0" w:color="auto"/>
              <w:left w:val="single" w:sz="2" w:space="0" w:color="auto"/>
              <w:bottom w:val="single" w:sz="2" w:space="0" w:color="auto"/>
              <w:right w:val="single" w:sz="2" w:space="0" w:color="auto"/>
            </w:tcBorders>
          </w:tcPr>
          <w:p w14:paraId="74EE85CC" w14:textId="77777777" w:rsidR="00144E0F" w:rsidRPr="00711388" w:rsidRDefault="00144E0F" w:rsidP="00877EC4">
            <w:pPr>
              <w:pStyle w:val="NormalLeft"/>
              <w:rPr>
                <w:lang w:val="en-GB"/>
              </w:rPr>
            </w:pPr>
            <w:r w:rsidRPr="00711388">
              <w:rPr>
                <w:lang w:val="en-GB"/>
              </w:rPr>
              <w:t>C0070</w:t>
            </w:r>
          </w:p>
        </w:tc>
        <w:tc>
          <w:tcPr>
            <w:tcW w:w="1578" w:type="dxa"/>
            <w:tcBorders>
              <w:top w:val="single" w:sz="2" w:space="0" w:color="auto"/>
              <w:left w:val="single" w:sz="2" w:space="0" w:color="auto"/>
              <w:bottom w:val="single" w:sz="2" w:space="0" w:color="auto"/>
              <w:right w:val="single" w:sz="2" w:space="0" w:color="auto"/>
            </w:tcBorders>
          </w:tcPr>
          <w:p w14:paraId="7D8FD06D" w14:textId="77777777" w:rsidR="00144E0F" w:rsidRPr="00711388" w:rsidRDefault="00144E0F" w:rsidP="00877EC4">
            <w:pPr>
              <w:pStyle w:val="NormalLeft"/>
              <w:rPr>
                <w:lang w:val="en-GB"/>
              </w:rPr>
            </w:pPr>
            <w:r w:rsidRPr="00711388">
              <w:rPr>
                <w:lang w:val="en-GB"/>
              </w:rPr>
              <w:t>Fund number</w:t>
            </w:r>
          </w:p>
        </w:tc>
        <w:tc>
          <w:tcPr>
            <w:tcW w:w="6129" w:type="dxa"/>
            <w:tcBorders>
              <w:top w:val="single" w:sz="2" w:space="0" w:color="auto"/>
              <w:left w:val="single" w:sz="2" w:space="0" w:color="auto"/>
              <w:bottom w:val="single" w:sz="2" w:space="0" w:color="auto"/>
              <w:right w:val="single" w:sz="2" w:space="0" w:color="auto"/>
            </w:tcBorders>
          </w:tcPr>
          <w:p w14:paraId="113BE667" w14:textId="4FF05DFC" w:rsidR="00144E0F" w:rsidRPr="00711388" w:rsidRDefault="00144E0F" w:rsidP="00877EC4">
            <w:pPr>
              <w:pStyle w:val="NormalLeft"/>
              <w:rPr>
                <w:lang w:val="en-GB"/>
              </w:rPr>
            </w:pPr>
            <w:r w:rsidRPr="00711388">
              <w:rPr>
                <w:lang w:val="en-GB"/>
              </w:rPr>
              <w:t>Applicable to assets held in ring fenced funds or other internal funds</w:t>
            </w:r>
            <w:r w:rsidR="00C36362" w:rsidRPr="00711388">
              <w:rPr>
                <w:lang w:val="en-GB"/>
              </w:rPr>
              <w:t xml:space="preserve"> defined </w:t>
            </w:r>
            <w:r w:rsidR="00FC3BE5" w:rsidRPr="00711388">
              <w:rPr>
                <w:lang w:val="en-GB"/>
              </w:rPr>
              <w:t>at national level</w:t>
            </w:r>
            <w:r w:rsidR="00C36362" w:rsidRPr="00711388">
              <w:rPr>
                <w:lang w:val="en-GB"/>
              </w:rPr>
              <w:t xml:space="preserve">, in </w:t>
            </w:r>
            <w:r w:rsidR="00967169" w:rsidRPr="00711388">
              <w:rPr>
                <w:lang w:val="en-GB"/>
              </w:rPr>
              <w:t>particular</w:t>
            </w:r>
            <w:r w:rsidR="00C36362" w:rsidRPr="00711388">
              <w:rPr>
                <w:lang w:val="en-GB"/>
              </w:rPr>
              <w:t xml:space="preserve"> regarding funds (asset portfolios) supporting life products. </w:t>
            </w:r>
          </w:p>
          <w:p w14:paraId="4202BA2F" w14:textId="71937B6C" w:rsidR="00144E0F" w:rsidRPr="00711388" w:rsidRDefault="00144E0F" w:rsidP="00877EC4">
            <w:pPr>
              <w:pStyle w:val="NormalLeft"/>
              <w:rPr>
                <w:lang w:val="en-GB"/>
              </w:rPr>
            </w:pPr>
            <w:r w:rsidRPr="00711388">
              <w:rPr>
                <w:lang w:val="en-GB"/>
              </w:rPr>
              <w:t>Number</w:t>
            </w:r>
            <w:r w:rsidR="00AE512F" w:rsidRPr="00711388">
              <w:rPr>
                <w:lang w:val="en-GB"/>
              </w:rPr>
              <w:t xml:space="preserve"> or code</w:t>
            </w:r>
            <w:r w:rsidRPr="00711388">
              <w:rPr>
                <w:lang w:val="en-GB"/>
              </w:rPr>
              <w:t xml:space="preserve"> which is attributed by the undertaking, corresponding to the unique number</w:t>
            </w:r>
            <w:r w:rsidR="00AE512F" w:rsidRPr="00711388">
              <w:rPr>
                <w:lang w:val="en-GB"/>
              </w:rPr>
              <w:t xml:space="preserve"> or code</w:t>
            </w:r>
            <w:r w:rsidRPr="00711388">
              <w:rPr>
                <w:lang w:val="en-GB"/>
              </w:rPr>
              <w:t xml:space="preserve"> assigned to each fund. This number </w:t>
            </w:r>
            <w:r w:rsidR="00AE512F" w:rsidRPr="00711388">
              <w:rPr>
                <w:lang w:val="en-GB"/>
              </w:rPr>
              <w:t xml:space="preserve">or code </w:t>
            </w:r>
            <w:r w:rsidRPr="00711388">
              <w:rPr>
                <w:lang w:val="en-GB"/>
              </w:rPr>
              <w:t xml:space="preserve">has to be consistent over time and shall be used to identify the </w:t>
            </w:r>
            <w:r w:rsidR="00C36362" w:rsidRPr="00711388">
              <w:rPr>
                <w:lang w:val="en-GB"/>
              </w:rPr>
              <w:t xml:space="preserve">same </w:t>
            </w:r>
            <w:r w:rsidRPr="00711388">
              <w:rPr>
                <w:lang w:val="en-GB"/>
              </w:rPr>
              <w:t>funds in other templates</w:t>
            </w:r>
            <w:r w:rsidR="00C36362" w:rsidRPr="00711388">
              <w:rPr>
                <w:lang w:val="en-GB"/>
              </w:rPr>
              <w:t xml:space="preserve"> (e.g. in S.08.01, S.14.01)</w:t>
            </w:r>
            <w:r w:rsidRPr="00711388">
              <w:rPr>
                <w:lang w:val="en-GB"/>
              </w:rPr>
              <w:t>. It shall not be re</w:t>
            </w:r>
            <w:r w:rsidR="00711388" w:rsidRPr="00711388">
              <w:rPr>
                <w:lang w:val="en-GB"/>
              </w:rPr>
              <w:t>-</w:t>
            </w:r>
            <w:r w:rsidRPr="00711388">
              <w:rPr>
                <w:lang w:val="en-GB"/>
              </w:rPr>
              <w:t>used for a different fund.</w:t>
            </w:r>
          </w:p>
          <w:p w14:paraId="7DAD82D3" w14:textId="77777777" w:rsidR="006A7C3F" w:rsidRPr="00711388" w:rsidRDefault="006A7C3F" w:rsidP="00877EC4">
            <w:pPr>
              <w:pStyle w:val="NormalLeft"/>
              <w:rPr>
                <w:lang w:val="en-GB"/>
              </w:rPr>
            </w:pPr>
            <w:r w:rsidRPr="00711388">
              <w:rPr>
                <w:lang w:val="en-GB"/>
              </w:rPr>
              <w:t>The fund number is not mandatory, unless otherwise required by the national supervisory authority.</w:t>
            </w:r>
          </w:p>
        </w:tc>
      </w:tr>
      <w:tr w:rsidR="00626033" w:rsidRPr="00711388" w14:paraId="5222C1F7" w14:textId="77777777" w:rsidTr="00BF0E0D">
        <w:tc>
          <w:tcPr>
            <w:tcW w:w="1579" w:type="dxa"/>
            <w:tcBorders>
              <w:top w:val="single" w:sz="2" w:space="0" w:color="auto"/>
              <w:left w:val="single" w:sz="2" w:space="0" w:color="auto"/>
              <w:bottom w:val="single" w:sz="2" w:space="0" w:color="auto"/>
              <w:right w:val="single" w:sz="2" w:space="0" w:color="auto"/>
            </w:tcBorders>
          </w:tcPr>
          <w:p w14:paraId="5C23714A" w14:textId="77777777" w:rsidR="00144E0F" w:rsidRPr="00711388" w:rsidRDefault="00144E0F" w:rsidP="00877EC4">
            <w:pPr>
              <w:pStyle w:val="NormalLeft"/>
              <w:rPr>
                <w:lang w:val="en-GB"/>
              </w:rPr>
            </w:pPr>
            <w:r w:rsidRPr="00711388">
              <w:rPr>
                <w:lang w:val="en-GB"/>
              </w:rPr>
              <w:lastRenderedPageBreak/>
              <w:t>C0080</w:t>
            </w:r>
          </w:p>
        </w:tc>
        <w:tc>
          <w:tcPr>
            <w:tcW w:w="1578" w:type="dxa"/>
            <w:tcBorders>
              <w:top w:val="single" w:sz="2" w:space="0" w:color="auto"/>
              <w:left w:val="single" w:sz="2" w:space="0" w:color="auto"/>
              <w:bottom w:val="single" w:sz="2" w:space="0" w:color="auto"/>
              <w:right w:val="single" w:sz="2" w:space="0" w:color="auto"/>
            </w:tcBorders>
          </w:tcPr>
          <w:p w14:paraId="56BE0E48" w14:textId="77777777" w:rsidR="00144E0F" w:rsidRPr="00711388" w:rsidRDefault="00144E0F" w:rsidP="00877EC4">
            <w:pPr>
              <w:pStyle w:val="NormalLeft"/>
              <w:rPr>
                <w:lang w:val="en-GB"/>
              </w:rPr>
            </w:pPr>
            <w:r w:rsidRPr="00711388">
              <w:rPr>
                <w:lang w:val="en-GB"/>
              </w:rPr>
              <w:t>Matching portfolio number</w:t>
            </w:r>
          </w:p>
        </w:tc>
        <w:tc>
          <w:tcPr>
            <w:tcW w:w="6129" w:type="dxa"/>
            <w:tcBorders>
              <w:top w:val="single" w:sz="2" w:space="0" w:color="auto"/>
              <w:left w:val="single" w:sz="2" w:space="0" w:color="auto"/>
              <w:bottom w:val="single" w:sz="2" w:space="0" w:color="auto"/>
              <w:right w:val="single" w:sz="2" w:space="0" w:color="auto"/>
            </w:tcBorders>
          </w:tcPr>
          <w:p w14:paraId="5436B74C" w14:textId="18A635FA" w:rsidR="00144E0F" w:rsidRPr="00711388" w:rsidRDefault="00144E0F" w:rsidP="00877EC4">
            <w:pPr>
              <w:pStyle w:val="NormalLeft"/>
              <w:rPr>
                <w:lang w:val="en-GB"/>
              </w:rPr>
            </w:pPr>
            <w:r w:rsidRPr="00711388">
              <w:rPr>
                <w:lang w:val="en-GB"/>
              </w:rPr>
              <w:t>Number</w:t>
            </w:r>
            <w:r w:rsidR="0055549C" w:rsidRPr="00711388">
              <w:rPr>
                <w:lang w:val="en-GB"/>
              </w:rPr>
              <w:t xml:space="preserve"> or code</w:t>
            </w:r>
            <w:r w:rsidRPr="00711388">
              <w:rPr>
                <w:lang w:val="en-GB"/>
              </w:rPr>
              <w:t xml:space="preserve"> which is attributed by the undertaking, corresponding to the unique number </w:t>
            </w:r>
            <w:r w:rsidR="003775C4" w:rsidRPr="00711388">
              <w:rPr>
                <w:lang w:val="en-GB"/>
              </w:rPr>
              <w:t xml:space="preserve">or code </w:t>
            </w:r>
            <w:r w:rsidRPr="00711388">
              <w:rPr>
                <w:lang w:val="en-GB"/>
              </w:rPr>
              <w:t>assigned to each matching adjustment portfolio as prescribed in Article 77b(1)(a) of Directive 2009/138/EC. This number</w:t>
            </w:r>
            <w:r w:rsidR="003775C4" w:rsidRPr="00711388">
              <w:rPr>
                <w:lang w:val="en-GB"/>
              </w:rPr>
              <w:t xml:space="preserve"> or code</w:t>
            </w:r>
            <w:r w:rsidRPr="00711388">
              <w:rPr>
                <w:lang w:val="en-GB"/>
              </w:rPr>
              <w:t xml:space="preserve"> has to be consistent over time and shall be used to identify the matching adjustment portfolio in other templates. It shall not be re</w:t>
            </w:r>
            <w:r w:rsidR="00711388" w:rsidRPr="00711388">
              <w:rPr>
                <w:lang w:val="en-GB"/>
              </w:rPr>
              <w:t>-</w:t>
            </w:r>
            <w:r w:rsidRPr="00711388">
              <w:rPr>
                <w:lang w:val="en-GB"/>
              </w:rPr>
              <w:t>used for a different matching adjustment portfolio.</w:t>
            </w:r>
          </w:p>
        </w:tc>
      </w:tr>
      <w:tr w:rsidR="00626033" w:rsidRPr="00711388" w14:paraId="6E1ECF17" w14:textId="77777777" w:rsidTr="00BF0E0D">
        <w:tc>
          <w:tcPr>
            <w:tcW w:w="1579" w:type="dxa"/>
            <w:tcBorders>
              <w:top w:val="single" w:sz="2" w:space="0" w:color="auto"/>
              <w:left w:val="single" w:sz="2" w:space="0" w:color="auto"/>
              <w:bottom w:val="single" w:sz="2" w:space="0" w:color="auto"/>
              <w:right w:val="single" w:sz="2" w:space="0" w:color="auto"/>
            </w:tcBorders>
          </w:tcPr>
          <w:p w14:paraId="1A77F507" w14:textId="77777777" w:rsidR="00144E0F" w:rsidRPr="00711388" w:rsidRDefault="00144E0F" w:rsidP="00877EC4">
            <w:pPr>
              <w:pStyle w:val="NormalLeft"/>
              <w:rPr>
                <w:lang w:val="en-GB"/>
              </w:rPr>
            </w:pPr>
            <w:r w:rsidRPr="00711388">
              <w:rPr>
                <w:lang w:val="en-GB"/>
              </w:rPr>
              <w:t>C0090</w:t>
            </w:r>
          </w:p>
        </w:tc>
        <w:tc>
          <w:tcPr>
            <w:tcW w:w="1578" w:type="dxa"/>
            <w:tcBorders>
              <w:top w:val="single" w:sz="2" w:space="0" w:color="auto"/>
              <w:left w:val="single" w:sz="2" w:space="0" w:color="auto"/>
              <w:bottom w:val="single" w:sz="2" w:space="0" w:color="auto"/>
              <w:right w:val="single" w:sz="2" w:space="0" w:color="auto"/>
            </w:tcBorders>
          </w:tcPr>
          <w:p w14:paraId="06FFCE49" w14:textId="77777777" w:rsidR="00144E0F" w:rsidRPr="00711388" w:rsidRDefault="00144E0F" w:rsidP="00877EC4">
            <w:pPr>
              <w:pStyle w:val="NormalLeft"/>
              <w:rPr>
                <w:lang w:val="en-GB"/>
              </w:rPr>
            </w:pPr>
            <w:r w:rsidRPr="00711388">
              <w:rPr>
                <w:lang w:val="en-GB"/>
              </w:rPr>
              <w:t>Asset held in unit linked and index linked contracts</w:t>
            </w:r>
          </w:p>
        </w:tc>
        <w:tc>
          <w:tcPr>
            <w:tcW w:w="6129" w:type="dxa"/>
            <w:tcBorders>
              <w:top w:val="single" w:sz="2" w:space="0" w:color="auto"/>
              <w:left w:val="single" w:sz="2" w:space="0" w:color="auto"/>
              <w:bottom w:val="single" w:sz="2" w:space="0" w:color="auto"/>
              <w:right w:val="single" w:sz="2" w:space="0" w:color="auto"/>
            </w:tcBorders>
          </w:tcPr>
          <w:p w14:paraId="1E99779A" w14:textId="77777777" w:rsidR="00144E0F" w:rsidRPr="00711388" w:rsidRDefault="00144E0F" w:rsidP="00877EC4">
            <w:pPr>
              <w:pStyle w:val="NormalLeft"/>
              <w:rPr>
                <w:lang w:val="en-GB"/>
              </w:rPr>
            </w:pPr>
            <w:r w:rsidRPr="00711388">
              <w:rPr>
                <w:lang w:val="en-GB"/>
              </w:rPr>
              <w:t>Identify the assets that are held by unit linked and index linked contracts. One of the options in the following closed list shall be used:</w:t>
            </w:r>
          </w:p>
          <w:p w14:paraId="008E0174" w14:textId="57EEC6CB"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Unit</w:t>
            </w:r>
            <w:r w:rsidR="00711388" w:rsidRPr="00711388">
              <w:rPr>
                <w:lang w:val="en-GB"/>
              </w:rPr>
              <w:t>-</w:t>
            </w:r>
            <w:r w:rsidRPr="00711388">
              <w:rPr>
                <w:lang w:val="en-GB"/>
              </w:rPr>
              <w:t>linked or index</w:t>
            </w:r>
            <w:r w:rsidR="00711388" w:rsidRPr="00711388">
              <w:rPr>
                <w:lang w:val="en-GB"/>
              </w:rPr>
              <w:t>-</w:t>
            </w:r>
            <w:r w:rsidRPr="00711388">
              <w:rPr>
                <w:lang w:val="en-GB"/>
              </w:rPr>
              <w:t>linked</w:t>
            </w:r>
          </w:p>
          <w:p w14:paraId="62DA5C96" w14:textId="3851F54C"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Neither unit</w:t>
            </w:r>
            <w:r w:rsidR="00711388" w:rsidRPr="00711388">
              <w:rPr>
                <w:lang w:val="en-GB"/>
              </w:rPr>
              <w:t>-</w:t>
            </w:r>
            <w:r w:rsidRPr="00711388">
              <w:rPr>
                <w:lang w:val="en-GB"/>
              </w:rPr>
              <w:t>linked nor index</w:t>
            </w:r>
            <w:r w:rsidR="00711388" w:rsidRPr="00711388">
              <w:rPr>
                <w:lang w:val="en-GB"/>
              </w:rPr>
              <w:t>-</w:t>
            </w:r>
            <w:r w:rsidRPr="00711388">
              <w:rPr>
                <w:lang w:val="en-GB"/>
              </w:rPr>
              <w:t>linked</w:t>
            </w:r>
          </w:p>
        </w:tc>
      </w:tr>
      <w:tr w:rsidR="00626033" w:rsidRPr="00711388" w14:paraId="54063E45" w14:textId="77777777" w:rsidTr="00BF0E0D">
        <w:tc>
          <w:tcPr>
            <w:tcW w:w="1579" w:type="dxa"/>
            <w:tcBorders>
              <w:top w:val="single" w:sz="2" w:space="0" w:color="auto"/>
              <w:left w:val="single" w:sz="2" w:space="0" w:color="auto"/>
              <w:bottom w:val="single" w:sz="2" w:space="0" w:color="auto"/>
              <w:right w:val="single" w:sz="2" w:space="0" w:color="auto"/>
            </w:tcBorders>
          </w:tcPr>
          <w:p w14:paraId="2EFBA08A" w14:textId="77777777" w:rsidR="00144E0F" w:rsidRPr="00711388" w:rsidRDefault="00144E0F" w:rsidP="00877EC4">
            <w:pPr>
              <w:pStyle w:val="NormalLeft"/>
              <w:rPr>
                <w:lang w:val="en-GB"/>
              </w:rPr>
            </w:pPr>
            <w:r w:rsidRPr="00711388">
              <w:rPr>
                <w:lang w:val="en-GB"/>
              </w:rPr>
              <w:t>C0100</w:t>
            </w:r>
          </w:p>
        </w:tc>
        <w:tc>
          <w:tcPr>
            <w:tcW w:w="1578" w:type="dxa"/>
            <w:tcBorders>
              <w:top w:val="single" w:sz="2" w:space="0" w:color="auto"/>
              <w:left w:val="single" w:sz="2" w:space="0" w:color="auto"/>
              <w:bottom w:val="single" w:sz="2" w:space="0" w:color="auto"/>
              <w:right w:val="single" w:sz="2" w:space="0" w:color="auto"/>
            </w:tcBorders>
          </w:tcPr>
          <w:p w14:paraId="064A994A" w14:textId="77777777" w:rsidR="00144E0F" w:rsidRPr="00711388" w:rsidRDefault="00144E0F" w:rsidP="00877EC4">
            <w:pPr>
              <w:pStyle w:val="NormalLeft"/>
              <w:rPr>
                <w:lang w:val="en-GB"/>
              </w:rPr>
            </w:pPr>
            <w:r w:rsidRPr="00711388">
              <w:rPr>
                <w:lang w:val="en-GB"/>
              </w:rPr>
              <w:t>Asset pledged as collateral</w:t>
            </w:r>
          </w:p>
        </w:tc>
        <w:tc>
          <w:tcPr>
            <w:tcW w:w="6129" w:type="dxa"/>
            <w:tcBorders>
              <w:top w:val="single" w:sz="2" w:space="0" w:color="auto"/>
              <w:left w:val="single" w:sz="2" w:space="0" w:color="auto"/>
              <w:bottom w:val="single" w:sz="2" w:space="0" w:color="auto"/>
              <w:right w:val="single" w:sz="2" w:space="0" w:color="auto"/>
            </w:tcBorders>
          </w:tcPr>
          <w:p w14:paraId="76E76679" w14:textId="0D26E224" w:rsidR="00144E0F" w:rsidRPr="00711388" w:rsidRDefault="00144E0F" w:rsidP="00877EC4">
            <w:pPr>
              <w:pStyle w:val="NormalLeft"/>
              <w:rPr>
                <w:lang w:val="en-GB"/>
              </w:rPr>
            </w:pPr>
            <w:r w:rsidRPr="00711388">
              <w:rPr>
                <w:lang w:val="en-GB"/>
              </w:rPr>
              <w:t>Identify assets kept in the undertaking's balance</w:t>
            </w:r>
            <w:r w:rsidR="00711388" w:rsidRPr="00711388">
              <w:rPr>
                <w:lang w:val="en-GB"/>
              </w:rPr>
              <w:t>-</w:t>
            </w:r>
            <w:r w:rsidRPr="00711388">
              <w:rPr>
                <w:lang w:val="en-GB"/>
              </w:rPr>
              <w:t>sheet that are pledged as collateral. For partially pledged assets two rows for each asset shall be reported, one for the pledged amount and another for the remaining part. One of the options in the following closed list shall be used for the asset:</w:t>
            </w:r>
          </w:p>
          <w:p w14:paraId="265331CF" w14:textId="174E9D2A"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Assets in the balance sheet that are collateral pledged</w:t>
            </w:r>
          </w:p>
          <w:p w14:paraId="60AAA3CB" w14:textId="3EE68C21"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Collateral for reinsurance accepted</w:t>
            </w:r>
          </w:p>
          <w:p w14:paraId="0D5A9B89" w14:textId="21561F7E"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Collateral for securities borrowed</w:t>
            </w:r>
          </w:p>
          <w:p w14:paraId="680D82C0" w14:textId="091D7631"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Repos</w:t>
            </w:r>
          </w:p>
          <w:p w14:paraId="695DF17D" w14:textId="5DAB8383"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Not collateral</w:t>
            </w:r>
          </w:p>
        </w:tc>
      </w:tr>
      <w:tr w:rsidR="00626033" w:rsidRPr="00711388" w14:paraId="2BE95DF9" w14:textId="77777777" w:rsidTr="00BF0E0D">
        <w:tc>
          <w:tcPr>
            <w:tcW w:w="1579" w:type="dxa"/>
            <w:tcBorders>
              <w:top w:val="single" w:sz="2" w:space="0" w:color="auto"/>
              <w:left w:val="single" w:sz="2" w:space="0" w:color="auto"/>
              <w:bottom w:val="single" w:sz="2" w:space="0" w:color="auto"/>
              <w:right w:val="single" w:sz="2" w:space="0" w:color="auto"/>
            </w:tcBorders>
          </w:tcPr>
          <w:p w14:paraId="0E8FD28F" w14:textId="77777777" w:rsidR="00144E0F" w:rsidRPr="00711388" w:rsidRDefault="00144E0F" w:rsidP="00877EC4">
            <w:pPr>
              <w:pStyle w:val="NormalLeft"/>
              <w:rPr>
                <w:lang w:val="en-GB"/>
              </w:rPr>
            </w:pPr>
            <w:r w:rsidRPr="00711388">
              <w:rPr>
                <w:lang w:val="en-GB"/>
              </w:rPr>
              <w:t>C0110</w:t>
            </w:r>
          </w:p>
        </w:tc>
        <w:tc>
          <w:tcPr>
            <w:tcW w:w="1578" w:type="dxa"/>
            <w:tcBorders>
              <w:top w:val="single" w:sz="2" w:space="0" w:color="auto"/>
              <w:left w:val="single" w:sz="2" w:space="0" w:color="auto"/>
              <w:bottom w:val="single" w:sz="2" w:space="0" w:color="auto"/>
              <w:right w:val="single" w:sz="2" w:space="0" w:color="auto"/>
            </w:tcBorders>
          </w:tcPr>
          <w:p w14:paraId="3E8D643B" w14:textId="77777777" w:rsidR="00144E0F" w:rsidRPr="00711388" w:rsidRDefault="00144E0F" w:rsidP="00877EC4">
            <w:pPr>
              <w:pStyle w:val="NormalLeft"/>
              <w:rPr>
                <w:lang w:val="en-GB"/>
              </w:rPr>
            </w:pPr>
            <w:r w:rsidRPr="00711388">
              <w:rPr>
                <w:lang w:val="en-GB"/>
              </w:rPr>
              <w:t>Country of custody</w:t>
            </w:r>
          </w:p>
        </w:tc>
        <w:tc>
          <w:tcPr>
            <w:tcW w:w="6129" w:type="dxa"/>
            <w:tcBorders>
              <w:top w:val="single" w:sz="2" w:space="0" w:color="auto"/>
              <w:left w:val="single" w:sz="2" w:space="0" w:color="auto"/>
              <w:bottom w:val="single" w:sz="2" w:space="0" w:color="auto"/>
              <w:right w:val="single" w:sz="2" w:space="0" w:color="auto"/>
            </w:tcBorders>
          </w:tcPr>
          <w:p w14:paraId="514B12AF" w14:textId="7EF3E03E" w:rsidR="00144E0F" w:rsidRPr="00711388" w:rsidRDefault="00144E0F" w:rsidP="00877EC4">
            <w:pPr>
              <w:pStyle w:val="NormalLeft"/>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 of the country where undertaking assets are held in custody. For identifying international custodians, such as Euroclear, the country of custody will be the one where the custody service was contractually defined.</w:t>
            </w:r>
          </w:p>
          <w:p w14:paraId="4818A8F4" w14:textId="77777777" w:rsidR="00144E0F" w:rsidRPr="00711388" w:rsidRDefault="00144E0F" w:rsidP="00877EC4">
            <w:pPr>
              <w:pStyle w:val="NormalLeft"/>
              <w:rPr>
                <w:lang w:val="en-GB"/>
              </w:rPr>
            </w:pPr>
            <w:r w:rsidRPr="00711388">
              <w:rPr>
                <w:lang w:val="en-GB"/>
              </w:rPr>
              <w:t>In case of the same asset being held in custody in more than one country, each asset shall be reported separately in as many rows as needed in order to properly identify all countries of custody.</w:t>
            </w:r>
          </w:p>
          <w:p w14:paraId="75166943" w14:textId="485283C0" w:rsidR="00144E0F" w:rsidRPr="00711388" w:rsidRDefault="00144E0F" w:rsidP="00877EC4">
            <w:pPr>
              <w:pStyle w:val="NormalLeft"/>
              <w:rPr>
                <w:lang w:val="en-GB"/>
              </w:rPr>
            </w:pPr>
            <w:r w:rsidRPr="00711388">
              <w:rPr>
                <w:lang w:val="en-GB"/>
              </w:rPr>
              <w:t xml:space="preserve">This item is not applicable for CIC category 8 </w:t>
            </w:r>
            <w:r w:rsidR="00845F43" w:rsidRPr="00711388">
              <w:rPr>
                <w:lang w:val="en-GB"/>
              </w:rPr>
              <w:t>-</w:t>
            </w:r>
            <w:r w:rsidRPr="00711388">
              <w:rPr>
                <w:lang w:val="en-GB"/>
              </w:rPr>
              <w:t xml:space="preserve"> Mortgages and Loans, CIC 71, CIC 75 and for CIC 95 </w:t>
            </w:r>
            <w:r w:rsidR="00845F43" w:rsidRPr="00711388">
              <w:rPr>
                <w:lang w:val="en-GB"/>
              </w:rPr>
              <w:t>-</w:t>
            </w:r>
            <w:r w:rsidRPr="00711388">
              <w:rPr>
                <w:lang w:val="en-GB"/>
              </w:rPr>
              <w:t xml:space="preserve"> Plant and equipment.</w:t>
            </w:r>
          </w:p>
          <w:p w14:paraId="77D11A42" w14:textId="15B5838B" w:rsidR="00144E0F" w:rsidRPr="00711388" w:rsidRDefault="00144E0F" w:rsidP="00877EC4">
            <w:pPr>
              <w:pStyle w:val="NormalLeft"/>
              <w:rPr>
                <w:lang w:val="en-GB"/>
              </w:rPr>
            </w:pPr>
            <w:r w:rsidRPr="00711388">
              <w:rPr>
                <w:lang w:val="en-GB"/>
              </w:rPr>
              <w:t xml:space="preserve">Regarding CIC Category 9, excluding CIC 95 </w:t>
            </w:r>
            <w:r w:rsidR="00845F43" w:rsidRPr="00711388">
              <w:rPr>
                <w:lang w:val="en-GB"/>
              </w:rPr>
              <w:t>-</w:t>
            </w:r>
            <w:r w:rsidRPr="00711388">
              <w:rPr>
                <w:lang w:val="en-GB"/>
              </w:rPr>
              <w:t xml:space="preserve"> Plant and equipment (for own use), </w:t>
            </w:r>
            <w:r w:rsidR="003C195F" w:rsidRPr="00711388">
              <w:rPr>
                <w:lang w:val="en-GB"/>
              </w:rPr>
              <w:t xml:space="preserve">the country of custody corresponds to </w:t>
            </w:r>
            <w:r w:rsidRPr="00711388">
              <w:rPr>
                <w:lang w:val="en-GB"/>
              </w:rPr>
              <w:t>the issuer country</w:t>
            </w:r>
            <w:r w:rsidR="003C195F" w:rsidRPr="00711388">
              <w:rPr>
                <w:lang w:val="en-GB"/>
              </w:rPr>
              <w:t>, which</w:t>
            </w:r>
            <w:r w:rsidRPr="00711388">
              <w:rPr>
                <w:lang w:val="en-GB"/>
              </w:rPr>
              <w:t xml:space="preserve"> is assessed by the address of the property.</w:t>
            </w:r>
          </w:p>
        </w:tc>
      </w:tr>
      <w:tr w:rsidR="00626033" w:rsidRPr="00711388" w14:paraId="7A2D42D1" w14:textId="77777777" w:rsidTr="00BF0E0D">
        <w:tc>
          <w:tcPr>
            <w:tcW w:w="1579" w:type="dxa"/>
            <w:tcBorders>
              <w:top w:val="single" w:sz="2" w:space="0" w:color="auto"/>
              <w:left w:val="single" w:sz="2" w:space="0" w:color="auto"/>
              <w:bottom w:val="single" w:sz="2" w:space="0" w:color="auto"/>
              <w:right w:val="single" w:sz="2" w:space="0" w:color="auto"/>
            </w:tcBorders>
          </w:tcPr>
          <w:p w14:paraId="32C6E702" w14:textId="2B590CDF" w:rsidR="00144E0F" w:rsidRPr="00711388" w:rsidRDefault="00144E0F" w:rsidP="00877EC4">
            <w:pPr>
              <w:pStyle w:val="NormalLeft"/>
              <w:rPr>
                <w:lang w:val="en-GB"/>
              </w:rPr>
            </w:pPr>
            <w:commentRangeStart w:id="652"/>
            <w:del w:id="653" w:author="Author">
              <w:r w:rsidRPr="00711388" w:rsidDel="004E262A">
                <w:rPr>
                  <w:lang w:val="en-GB"/>
                </w:rPr>
                <w:delText>C0120</w:delText>
              </w:r>
            </w:del>
          </w:p>
        </w:tc>
        <w:tc>
          <w:tcPr>
            <w:tcW w:w="1578" w:type="dxa"/>
            <w:tcBorders>
              <w:top w:val="single" w:sz="2" w:space="0" w:color="auto"/>
              <w:left w:val="single" w:sz="2" w:space="0" w:color="auto"/>
              <w:bottom w:val="single" w:sz="2" w:space="0" w:color="auto"/>
              <w:right w:val="single" w:sz="2" w:space="0" w:color="auto"/>
            </w:tcBorders>
          </w:tcPr>
          <w:p w14:paraId="1399117E" w14:textId="47CD5595" w:rsidR="00144E0F" w:rsidRPr="00711388" w:rsidRDefault="00144E0F" w:rsidP="00877EC4">
            <w:pPr>
              <w:pStyle w:val="NormalLeft"/>
              <w:rPr>
                <w:lang w:val="en-GB"/>
              </w:rPr>
            </w:pPr>
            <w:del w:id="654" w:author="Author">
              <w:r w:rsidRPr="00711388" w:rsidDel="004E262A">
                <w:rPr>
                  <w:lang w:val="en-GB"/>
                </w:rPr>
                <w:delText>Custodian</w:delText>
              </w:r>
            </w:del>
          </w:p>
        </w:tc>
        <w:tc>
          <w:tcPr>
            <w:tcW w:w="6129" w:type="dxa"/>
            <w:tcBorders>
              <w:top w:val="single" w:sz="2" w:space="0" w:color="auto"/>
              <w:left w:val="single" w:sz="2" w:space="0" w:color="auto"/>
              <w:bottom w:val="single" w:sz="2" w:space="0" w:color="auto"/>
              <w:right w:val="single" w:sz="2" w:space="0" w:color="auto"/>
            </w:tcBorders>
          </w:tcPr>
          <w:p w14:paraId="7240D979" w14:textId="2765DF27" w:rsidR="00144E0F" w:rsidRPr="00711388" w:rsidDel="004E262A" w:rsidRDefault="00144E0F" w:rsidP="00877EC4">
            <w:pPr>
              <w:pStyle w:val="NormalLeft"/>
              <w:rPr>
                <w:del w:id="655" w:author="Author"/>
                <w:lang w:val="en-GB"/>
              </w:rPr>
            </w:pPr>
            <w:del w:id="656" w:author="Author">
              <w:r w:rsidRPr="00711388" w:rsidDel="004E262A">
                <w:rPr>
                  <w:lang w:val="en-GB"/>
                </w:rPr>
                <w:delText>Name of the financial institution that is the custodian.</w:delText>
              </w:r>
            </w:del>
          </w:p>
          <w:p w14:paraId="3CE3FAD5" w14:textId="3A64BC1C" w:rsidR="00144E0F" w:rsidRPr="00711388" w:rsidDel="004E262A" w:rsidRDefault="00144E0F" w:rsidP="00877EC4">
            <w:pPr>
              <w:pStyle w:val="NormalLeft"/>
              <w:rPr>
                <w:del w:id="657" w:author="Author"/>
                <w:lang w:val="en-GB"/>
              </w:rPr>
            </w:pPr>
            <w:del w:id="658" w:author="Author">
              <w:r w:rsidRPr="00711388" w:rsidDel="004E262A">
                <w:rPr>
                  <w:lang w:val="en-GB"/>
                </w:rPr>
                <w:lastRenderedPageBreak/>
                <w:delText>In case of the same asset being held in custody in more than one custodian, each asset shall be reported separately in as many rows as needed in order to properly identify all custodians.</w:delText>
              </w:r>
            </w:del>
          </w:p>
          <w:p w14:paraId="111A8B3C" w14:textId="5834FAB3" w:rsidR="002B053A" w:rsidRPr="00711388" w:rsidDel="004E262A" w:rsidRDefault="002B053A" w:rsidP="00877EC4">
            <w:pPr>
              <w:pStyle w:val="NormalLeft"/>
              <w:rPr>
                <w:del w:id="659" w:author="Author"/>
                <w:lang w:val="en-GB"/>
              </w:rPr>
            </w:pPr>
            <w:del w:id="660" w:author="Author">
              <w:r w:rsidRPr="00711388" w:rsidDel="004E262A">
                <w:rPr>
                  <w:lang w:val="en-GB"/>
                </w:rPr>
                <w:delText xml:space="preserve">For assets stored in-house, the insurance undertaking </w:delText>
              </w:r>
              <w:r w:rsidR="00FC3BE5" w:rsidRPr="00711388" w:rsidDel="004E262A">
                <w:rPr>
                  <w:lang w:val="en-GB"/>
                </w:rPr>
                <w:delText>shall</w:delText>
              </w:r>
              <w:r w:rsidRPr="00711388" w:rsidDel="004E262A">
                <w:rPr>
                  <w:lang w:val="en-GB"/>
                </w:rPr>
                <w:delText xml:space="preserve"> be reported as the custodian.</w:delText>
              </w:r>
            </w:del>
          </w:p>
          <w:p w14:paraId="425C25B5" w14:textId="434F1988" w:rsidR="00144E0F" w:rsidRPr="00711388" w:rsidDel="004E262A" w:rsidRDefault="00144E0F" w:rsidP="00877EC4">
            <w:pPr>
              <w:pStyle w:val="NormalLeft"/>
              <w:rPr>
                <w:del w:id="661" w:author="Author"/>
                <w:lang w:val="en-GB"/>
              </w:rPr>
            </w:pPr>
            <w:del w:id="662" w:author="Author">
              <w:r w:rsidRPr="00711388" w:rsidDel="004E262A">
                <w:rPr>
                  <w:lang w:val="en-GB"/>
                </w:rPr>
                <w:delText>When available, this item corresponds to the entity name in the LEI database. When this is not available it corresponds to the legal name.</w:delText>
              </w:r>
            </w:del>
          </w:p>
          <w:p w14:paraId="254BCF41" w14:textId="7A82D76B" w:rsidR="00144E0F" w:rsidRPr="00711388" w:rsidDel="004E262A" w:rsidRDefault="00144E0F" w:rsidP="00967169">
            <w:pPr>
              <w:pStyle w:val="NormalLeft"/>
              <w:rPr>
                <w:del w:id="663" w:author="Author"/>
                <w:lang w:val="en-GB"/>
              </w:rPr>
            </w:pPr>
            <w:del w:id="664" w:author="Author">
              <w:r w:rsidRPr="00711388" w:rsidDel="004E262A">
                <w:rPr>
                  <w:lang w:val="en-GB"/>
                </w:rPr>
                <w:delText xml:space="preserve">This item is not applicable for CIC category 8 </w:delText>
              </w:r>
            </w:del>
            <w:r w:rsidR="00845F43" w:rsidRPr="00711388">
              <w:rPr>
                <w:lang w:val="en-GB"/>
              </w:rPr>
              <w:t>-</w:t>
            </w:r>
            <w:del w:id="665" w:author="Author">
              <w:r w:rsidRPr="00711388" w:rsidDel="004E262A">
                <w:rPr>
                  <w:lang w:val="en-GB"/>
                </w:rPr>
                <w:delText xml:space="preserve"> Mortgages and Loans, CIC 71, CIC 75</w:delText>
              </w:r>
              <w:r w:rsidR="00A350E1" w:rsidRPr="00711388" w:rsidDel="004E262A">
                <w:rPr>
                  <w:lang w:val="en-GB"/>
                </w:rPr>
                <w:delText>, CIC 09</w:delText>
              </w:r>
              <w:r w:rsidRPr="00711388" w:rsidDel="004E262A">
                <w:rPr>
                  <w:lang w:val="en-GB"/>
                </w:rPr>
                <w:delText xml:space="preserve"> and for CIC category 9 </w:delText>
              </w:r>
            </w:del>
            <w:r w:rsidR="00845F43" w:rsidRPr="00711388">
              <w:rPr>
                <w:lang w:val="en-GB"/>
              </w:rPr>
              <w:t>-</w:t>
            </w:r>
            <w:del w:id="666" w:author="Author">
              <w:r w:rsidRPr="00711388" w:rsidDel="004E262A">
                <w:rPr>
                  <w:lang w:val="en-GB"/>
                </w:rPr>
                <w:delText xml:space="preserve"> Property</w:delText>
              </w:r>
              <w:r w:rsidR="00A350E1" w:rsidRPr="00711388" w:rsidDel="004E262A">
                <w:rPr>
                  <w:lang w:val="en-GB"/>
                </w:rPr>
                <w:delText xml:space="preserve"> and to </w:delText>
              </w:r>
              <w:r w:rsidR="00967169" w:rsidRPr="00711388" w:rsidDel="004E262A">
                <w:rPr>
                  <w:lang w:val="en-GB"/>
                </w:rPr>
                <w:delText>any other</w:delText>
              </w:r>
              <w:r w:rsidR="00A350E1" w:rsidRPr="00711388" w:rsidDel="004E262A">
                <w:rPr>
                  <w:lang w:val="en-GB"/>
                </w:rPr>
                <w:delText xml:space="preserve"> asset that, due to </w:delText>
              </w:r>
              <w:r w:rsidR="00363CEE" w:rsidRPr="00711388" w:rsidDel="004E262A">
                <w:rPr>
                  <w:lang w:val="en-GB"/>
                </w:rPr>
                <w:delText>their</w:delText>
              </w:r>
              <w:r w:rsidR="00A350E1" w:rsidRPr="00711388" w:rsidDel="004E262A">
                <w:rPr>
                  <w:lang w:val="en-GB"/>
                </w:rPr>
                <w:delText xml:space="preserve"> nature, are</w:delText>
              </w:r>
              <w:r w:rsidR="00363CEE" w:rsidRPr="00711388" w:rsidDel="004E262A">
                <w:rPr>
                  <w:lang w:val="en-GB"/>
                </w:rPr>
                <w:delText xml:space="preserve"> </w:delText>
              </w:r>
              <w:r w:rsidR="00A350E1" w:rsidRPr="00711388" w:rsidDel="004E262A">
                <w:rPr>
                  <w:lang w:val="en-GB"/>
                </w:rPr>
                <w:delText>n</w:delText>
              </w:r>
              <w:r w:rsidR="00363CEE" w:rsidRPr="00711388" w:rsidDel="004E262A">
                <w:rPr>
                  <w:lang w:val="en-GB"/>
                </w:rPr>
                <w:delText>o</w:delText>
              </w:r>
              <w:r w:rsidR="00A350E1" w:rsidRPr="00711388" w:rsidDel="004E262A">
                <w:rPr>
                  <w:lang w:val="en-GB"/>
                </w:rPr>
                <w:delText>t held in custody.</w:delText>
              </w:r>
            </w:del>
          </w:p>
          <w:p w14:paraId="685AB060" w14:textId="7B4CAE72" w:rsidR="003C1BF7" w:rsidRPr="00711388" w:rsidRDefault="003C1BF7" w:rsidP="004564DD">
            <w:pPr>
              <w:pStyle w:val="NormalLeft"/>
              <w:rPr>
                <w:lang w:val="en-GB"/>
              </w:rPr>
            </w:pPr>
            <w:del w:id="667" w:author="Author">
              <w:r w:rsidRPr="00711388" w:rsidDel="004E262A">
                <w:rPr>
                  <w:lang w:val="en-GB"/>
                </w:rPr>
                <w:delText>For assets where there is no custodian or when this item is not applicable, “No custodian”</w:delText>
              </w:r>
              <w:r w:rsidR="004564DD" w:rsidRPr="00711388" w:rsidDel="004E262A">
                <w:rPr>
                  <w:lang w:val="en-GB"/>
                </w:rPr>
                <w:delText xml:space="preserve"> shall be reported</w:delText>
              </w:r>
              <w:r w:rsidRPr="00711388" w:rsidDel="004E262A">
                <w:rPr>
                  <w:lang w:val="en-GB"/>
                </w:rPr>
                <w:delText>.</w:delText>
              </w:r>
              <w:commentRangeEnd w:id="652"/>
              <w:r w:rsidR="004E262A" w:rsidRPr="00711388" w:rsidDel="004E262A">
                <w:rPr>
                  <w:rStyle w:val="CommentReference"/>
                  <w:lang w:val="en-GB"/>
                </w:rPr>
                <w:commentReference w:id="652"/>
              </w:r>
            </w:del>
          </w:p>
        </w:tc>
      </w:tr>
      <w:tr w:rsidR="00626033" w:rsidRPr="00711388" w14:paraId="728A2806" w14:textId="77777777" w:rsidTr="00BF0E0D">
        <w:tc>
          <w:tcPr>
            <w:tcW w:w="1579" w:type="dxa"/>
            <w:tcBorders>
              <w:top w:val="single" w:sz="2" w:space="0" w:color="auto"/>
              <w:left w:val="single" w:sz="2" w:space="0" w:color="auto"/>
              <w:bottom w:val="single" w:sz="2" w:space="0" w:color="auto"/>
              <w:right w:val="single" w:sz="2" w:space="0" w:color="auto"/>
            </w:tcBorders>
          </w:tcPr>
          <w:p w14:paraId="35693401" w14:textId="5882CAB8" w:rsidR="00A350E1" w:rsidRPr="00711388" w:rsidRDefault="00D633E7" w:rsidP="00877EC4">
            <w:pPr>
              <w:pStyle w:val="NormalLeft"/>
              <w:rPr>
                <w:lang w:val="en-GB"/>
              </w:rPr>
            </w:pPr>
            <w:commentRangeStart w:id="668"/>
            <w:del w:id="669" w:author="Author">
              <w:r w:rsidRPr="00711388" w:rsidDel="004E262A">
                <w:rPr>
                  <w:lang w:val="en-GB"/>
                </w:rPr>
                <w:lastRenderedPageBreak/>
                <w:delText>C0121</w:delText>
              </w:r>
            </w:del>
          </w:p>
        </w:tc>
        <w:tc>
          <w:tcPr>
            <w:tcW w:w="1578" w:type="dxa"/>
            <w:tcBorders>
              <w:top w:val="single" w:sz="2" w:space="0" w:color="auto"/>
              <w:left w:val="single" w:sz="2" w:space="0" w:color="auto"/>
              <w:bottom w:val="single" w:sz="2" w:space="0" w:color="auto"/>
              <w:right w:val="single" w:sz="2" w:space="0" w:color="auto"/>
            </w:tcBorders>
          </w:tcPr>
          <w:p w14:paraId="1FFCC961" w14:textId="2F187665" w:rsidR="00A350E1" w:rsidRPr="00711388" w:rsidRDefault="00D633E7" w:rsidP="00877EC4">
            <w:pPr>
              <w:pStyle w:val="NormalLeft"/>
              <w:rPr>
                <w:lang w:val="en-GB"/>
              </w:rPr>
            </w:pPr>
            <w:del w:id="670" w:author="Author">
              <w:r w:rsidRPr="00711388" w:rsidDel="004E262A">
                <w:rPr>
                  <w:lang w:val="en-GB"/>
                </w:rPr>
                <w:delText>Code of custodian</w:delText>
              </w:r>
            </w:del>
          </w:p>
        </w:tc>
        <w:tc>
          <w:tcPr>
            <w:tcW w:w="6129" w:type="dxa"/>
            <w:tcBorders>
              <w:top w:val="single" w:sz="2" w:space="0" w:color="auto"/>
              <w:left w:val="single" w:sz="2" w:space="0" w:color="auto"/>
              <w:bottom w:val="single" w:sz="2" w:space="0" w:color="auto"/>
              <w:right w:val="single" w:sz="2" w:space="0" w:color="auto"/>
            </w:tcBorders>
          </w:tcPr>
          <w:p w14:paraId="3FC65EDD" w14:textId="2A793400" w:rsidR="00D633E7" w:rsidRPr="00711388" w:rsidDel="004E262A" w:rsidRDefault="00D633E7" w:rsidP="00D633E7">
            <w:pPr>
              <w:pStyle w:val="NormalLeft"/>
              <w:rPr>
                <w:del w:id="671" w:author="Author"/>
                <w:lang w:val="en-GB"/>
              </w:rPr>
            </w:pPr>
            <w:del w:id="672" w:author="Author">
              <w:r w:rsidRPr="00711388" w:rsidDel="004E262A">
                <w:rPr>
                  <w:lang w:val="en-GB"/>
                </w:rPr>
                <w:delText>Identification of the custodian code using the LEI if available.</w:delText>
              </w:r>
            </w:del>
          </w:p>
          <w:p w14:paraId="383208D8" w14:textId="555B6AAE" w:rsidR="00A350E1" w:rsidRPr="00711388" w:rsidRDefault="00D633E7" w:rsidP="00D633E7">
            <w:pPr>
              <w:pStyle w:val="NormalLeft"/>
              <w:rPr>
                <w:lang w:val="en-GB"/>
              </w:rPr>
            </w:pPr>
            <w:del w:id="673" w:author="Author">
              <w:r w:rsidRPr="00711388" w:rsidDel="004E262A">
                <w:rPr>
                  <w:lang w:val="en-GB"/>
                </w:rPr>
                <w:delText>If none is available this item shall not be reported.</w:delText>
              </w:r>
              <w:commentRangeEnd w:id="668"/>
              <w:r w:rsidR="004E262A" w:rsidRPr="00711388" w:rsidDel="004E262A">
                <w:rPr>
                  <w:rStyle w:val="CommentReference"/>
                  <w:lang w:val="en-GB"/>
                </w:rPr>
                <w:commentReference w:id="668"/>
              </w:r>
            </w:del>
          </w:p>
        </w:tc>
      </w:tr>
      <w:tr w:rsidR="00626033" w:rsidRPr="00711388" w14:paraId="5E95873D" w14:textId="77777777" w:rsidTr="00BF0E0D">
        <w:tc>
          <w:tcPr>
            <w:tcW w:w="1579" w:type="dxa"/>
            <w:tcBorders>
              <w:top w:val="single" w:sz="2" w:space="0" w:color="auto"/>
              <w:left w:val="single" w:sz="2" w:space="0" w:color="auto"/>
              <w:bottom w:val="single" w:sz="2" w:space="0" w:color="auto"/>
              <w:right w:val="single" w:sz="2" w:space="0" w:color="auto"/>
            </w:tcBorders>
          </w:tcPr>
          <w:p w14:paraId="392E5B0D" w14:textId="59A389FA" w:rsidR="00D633E7" w:rsidRPr="00711388" w:rsidRDefault="00D633E7" w:rsidP="00877EC4">
            <w:pPr>
              <w:pStyle w:val="NormalLeft"/>
              <w:rPr>
                <w:lang w:val="en-GB"/>
              </w:rPr>
            </w:pPr>
            <w:commentRangeStart w:id="674"/>
            <w:del w:id="675" w:author="Author">
              <w:r w:rsidRPr="00711388" w:rsidDel="004E262A">
                <w:rPr>
                  <w:lang w:val="en-GB"/>
                </w:rPr>
                <w:delText>C0122</w:delText>
              </w:r>
            </w:del>
          </w:p>
        </w:tc>
        <w:tc>
          <w:tcPr>
            <w:tcW w:w="1578" w:type="dxa"/>
            <w:tcBorders>
              <w:top w:val="single" w:sz="2" w:space="0" w:color="auto"/>
              <w:left w:val="single" w:sz="2" w:space="0" w:color="auto"/>
              <w:bottom w:val="single" w:sz="2" w:space="0" w:color="auto"/>
              <w:right w:val="single" w:sz="2" w:space="0" w:color="auto"/>
            </w:tcBorders>
          </w:tcPr>
          <w:p w14:paraId="4267D8B7" w14:textId="375F2F3A" w:rsidR="00D633E7" w:rsidRPr="00711388" w:rsidRDefault="00D633E7" w:rsidP="00877EC4">
            <w:pPr>
              <w:pStyle w:val="NormalLeft"/>
              <w:rPr>
                <w:lang w:val="en-GB"/>
              </w:rPr>
            </w:pPr>
            <w:del w:id="676" w:author="Author">
              <w:r w:rsidRPr="00711388" w:rsidDel="004E262A">
                <w:rPr>
                  <w:lang w:val="en-GB"/>
                </w:rPr>
                <w:delText>Type of code of custodian</w:delText>
              </w:r>
            </w:del>
          </w:p>
        </w:tc>
        <w:tc>
          <w:tcPr>
            <w:tcW w:w="6129" w:type="dxa"/>
            <w:tcBorders>
              <w:top w:val="single" w:sz="2" w:space="0" w:color="auto"/>
              <w:left w:val="single" w:sz="2" w:space="0" w:color="auto"/>
              <w:bottom w:val="single" w:sz="2" w:space="0" w:color="auto"/>
              <w:right w:val="single" w:sz="2" w:space="0" w:color="auto"/>
            </w:tcBorders>
          </w:tcPr>
          <w:p w14:paraId="24F1B9E7" w14:textId="741CA1A6" w:rsidR="00D633E7" w:rsidRPr="00711388" w:rsidDel="004E262A" w:rsidRDefault="00D633E7" w:rsidP="00D633E7">
            <w:pPr>
              <w:pStyle w:val="NormalLeft"/>
              <w:rPr>
                <w:del w:id="677" w:author="Author"/>
                <w:lang w:val="en-GB"/>
              </w:rPr>
            </w:pPr>
            <w:del w:id="678" w:author="Author">
              <w:r w:rsidRPr="00711388" w:rsidDel="004E262A">
                <w:rPr>
                  <w:lang w:val="en-GB"/>
                </w:rPr>
                <w:delText>Identification of the type of code used for the “Code of custodian” item. One of the options in the following closed list shall be used:</w:delText>
              </w:r>
            </w:del>
          </w:p>
          <w:p w14:paraId="68758917" w14:textId="188BF09A" w:rsidR="00D633E7" w:rsidRPr="00711388" w:rsidDel="004E262A" w:rsidRDefault="00D633E7" w:rsidP="00D633E7">
            <w:pPr>
              <w:pStyle w:val="NormalLeft"/>
              <w:rPr>
                <w:del w:id="679" w:author="Author"/>
                <w:lang w:val="en-GB"/>
              </w:rPr>
            </w:pPr>
            <w:del w:id="680" w:author="Author">
              <w:r w:rsidRPr="00711388" w:rsidDel="004E262A">
                <w:rPr>
                  <w:lang w:val="en-GB"/>
                </w:rPr>
                <w:delText xml:space="preserve">1 </w:delText>
              </w:r>
            </w:del>
            <w:r w:rsidR="00711388" w:rsidRPr="00711388">
              <w:rPr>
                <w:lang w:val="en-GB"/>
              </w:rPr>
              <w:t>-</w:t>
            </w:r>
            <w:del w:id="681" w:author="Author">
              <w:r w:rsidRPr="00711388" w:rsidDel="004E262A">
                <w:rPr>
                  <w:lang w:val="en-GB"/>
                </w:rPr>
                <w:delText xml:space="preserve"> LEI</w:delText>
              </w:r>
            </w:del>
          </w:p>
          <w:p w14:paraId="00191DB6" w14:textId="6EDDA313" w:rsidR="00D633E7" w:rsidRPr="00711388" w:rsidRDefault="00D633E7" w:rsidP="00D633E7">
            <w:pPr>
              <w:pStyle w:val="NormalLeft"/>
              <w:rPr>
                <w:lang w:val="en-GB"/>
              </w:rPr>
            </w:pPr>
            <w:del w:id="682" w:author="Author">
              <w:r w:rsidRPr="00711388" w:rsidDel="004E262A">
                <w:rPr>
                  <w:lang w:val="en-GB"/>
                </w:rPr>
                <w:delText xml:space="preserve">9 </w:delText>
              </w:r>
            </w:del>
            <w:r w:rsidR="00711388" w:rsidRPr="00711388">
              <w:rPr>
                <w:lang w:val="en-GB"/>
              </w:rPr>
              <w:t>-</w:t>
            </w:r>
            <w:del w:id="683" w:author="Author">
              <w:r w:rsidRPr="00711388" w:rsidDel="004E262A">
                <w:rPr>
                  <w:lang w:val="en-GB"/>
                </w:rPr>
                <w:delText xml:space="preserve"> None</w:delText>
              </w:r>
              <w:commentRangeEnd w:id="674"/>
              <w:r w:rsidR="004E262A" w:rsidRPr="00711388" w:rsidDel="004E262A">
                <w:rPr>
                  <w:rStyle w:val="CommentReference"/>
                  <w:lang w:val="en-GB"/>
                </w:rPr>
                <w:commentReference w:id="674"/>
              </w:r>
            </w:del>
          </w:p>
        </w:tc>
      </w:tr>
      <w:tr w:rsidR="00626033" w:rsidRPr="00711388" w14:paraId="60DFEFD2" w14:textId="77777777" w:rsidTr="00BF0E0D">
        <w:tc>
          <w:tcPr>
            <w:tcW w:w="1579" w:type="dxa"/>
            <w:tcBorders>
              <w:top w:val="single" w:sz="2" w:space="0" w:color="auto"/>
              <w:left w:val="single" w:sz="2" w:space="0" w:color="auto"/>
              <w:bottom w:val="single" w:sz="2" w:space="0" w:color="auto"/>
              <w:right w:val="single" w:sz="2" w:space="0" w:color="auto"/>
            </w:tcBorders>
          </w:tcPr>
          <w:p w14:paraId="29720AE0" w14:textId="77777777" w:rsidR="00144E0F" w:rsidRPr="00711388" w:rsidRDefault="00144E0F" w:rsidP="00877EC4">
            <w:pPr>
              <w:pStyle w:val="NormalLeft"/>
              <w:rPr>
                <w:lang w:val="en-GB"/>
              </w:rPr>
            </w:pPr>
            <w:r w:rsidRPr="00711388">
              <w:rPr>
                <w:lang w:val="en-GB"/>
              </w:rPr>
              <w:t>C0130</w:t>
            </w:r>
          </w:p>
        </w:tc>
        <w:tc>
          <w:tcPr>
            <w:tcW w:w="1578" w:type="dxa"/>
            <w:tcBorders>
              <w:top w:val="single" w:sz="2" w:space="0" w:color="auto"/>
              <w:left w:val="single" w:sz="2" w:space="0" w:color="auto"/>
              <w:bottom w:val="single" w:sz="2" w:space="0" w:color="auto"/>
              <w:right w:val="single" w:sz="2" w:space="0" w:color="auto"/>
            </w:tcBorders>
          </w:tcPr>
          <w:p w14:paraId="17180114" w14:textId="77777777" w:rsidR="00144E0F" w:rsidRPr="00711388" w:rsidRDefault="00144E0F" w:rsidP="00877EC4">
            <w:pPr>
              <w:pStyle w:val="NormalLeft"/>
              <w:rPr>
                <w:lang w:val="en-GB"/>
              </w:rPr>
            </w:pPr>
            <w:r w:rsidRPr="00711388">
              <w:rPr>
                <w:lang w:val="en-GB"/>
              </w:rPr>
              <w:t>Quantity</w:t>
            </w:r>
          </w:p>
        </w:tc>
        <w:tc>
          <w:tcPr>
            <w:tcW w:w="6129" w:type="dxa"/>
            <w:tcBorders>
              <w:top w:val="single" w:sz="2" w:space="0" w:color="auto"/>
              <w:left w:val="single" w:sz="2" w:space="0" w:color="auto"/>
              <w:bottom w:val="single" w:sz="2" w:space="0" w:color="auto"/>
              <w:right w:val="single" w:sz="2" w:space="0" w:color="auto"/>
            </w:tcBorders>
          </w:tcPr>
          <w:p w14:paraId="0EEE1D9B" w14:textId="77777777" w:rsidR="00144E0F" w:rsidRPr="00711388" w:rsidRDefault="00144E0F" w:rsidP="00877EC4">
            <w:pPr>
              <w:pStyle w:val="NormalLeft"/>
              <w:rPr>
                <w:lang w:val="en-GB"/>
              </w:rPr>
            </w:pPr>
            <w:r w:rsidRPr="00711388">
              <w:rPr>
                <w:lang w:val="en-GB"/>
              </w:rPr>
              <w:t>Number of assets, for relevant assets.</w:t>
            </w:r>
          </w:p>
          <w:p w14:paraId="5FF285C5" w14:textId="77777777" w:rsidR="00144E0F" w:rsidRPr="00711388" w:rsidRDefault="00144E0F" w:rsidP="00877EC4">
            <w:pPr>
              <w:pStyle w:val="NormalLeft"/>
              <w:rPr>
                <w:lang w:val="en-GB"/>
              </w:rPr>
            </w:pPr>
            <w:r w:rsidRPr="00711388">
              <w:rPr>
                <w:lang w:val="en-GB"/>
              </w:rPr>
              <w:t>This item shall not be reported if item Par amount (C0140) is reported.</w:t>
            </w:r>
          </w:p>
          <w:p w14:paraId="7602B4D3" w14:textId="489EF9A1" w:rsidR="00144E0F" w:rsidRPr="00711388" w:rsidRDefault="00144E0F" w:rsidP="00877EC4">
            <w:pPr>
              <w:pStyle w:val="NormalLeft"/>
              <w:rPr>
                <w:lang w:val="en-GB"/>
              </w:rPr>
            </w:pPr>
            <w:r w:rsidRPr="00711388">
              <w:rPr>
                <w:lang w:val="en-GB"/>
              </w:rPr>
              <w:t>This item is not applicable for CIC 71</w:t>
            </w:r>
            <w:r w:rsidR="00D633E7" w:rsidRPr="00711388">
              <w:rPr>
                <w:lang w:val="en-GB"/>
              </w:rPr>
              <w:t xml:space="preserve"> and 09</w:t>
            </w:r>
            <w:r w:rsidRPr="00711388">
              <w:rPr>
                <w:lang w:val="en-GB"/>
              </w:rPr>
              <w:t xml:space="preserve"> and </w:t>
            </w:r>
            <w:r w:rsidR="00D633E7" w:rsidRPr="00711388">
              <w:rPr>
                <w:lang w:val="en-GB"/>
              </w:rPr>
              <w:t xml:space="preserve">CIC category </w:t>
            </w:r>
            <w:r w:rsidRPr="00711388">
              <w:rPr>
                <w:lang w:val="en-GB"/>
              </w:rPr>
              <w:t>9</w:t>
            </w:r>
            <w:r w:rsidR="00073051" w:rsidRPr="00711388">
              <w:rPr>
                <w:lang w:val="en-GB"/>
              </w:rPr>
              <w:t xml:space="preserve"> - Property</w:t>
            </w:r>
            <w:r w:rsidRPr="00711388">
              <w:rPr>
                <w:lang w:val="en-GB"/>
              </w:rPr>
              <w:t>.</w:t>
            </w:r>
          </w:p>
        </w:tc>
      </w:tr>
      <w:tr w:rsidR="00626033" w:rsidRPr="00711388" w14:paraId="18F360F9" w14:textId="77777777" w:rsidTr="00BF0E0D">
        <w:tc>
          <w:tcPr>
            <w:tcW w:w="1579" w:type="dxa"/>
            <w:tcBorders>
              <w:top w:val="single" w:sz="2" w:space="0" w:color="auto"/>
              <w:left w:val="single" w:sz="2" w:space="0" w:color="auto"/>
              <w:bottom w:val="single" w:sz="2" w:space="0" w:color="auto"/>
              <w:right w:val="single" w:sz="2" w:space="0" w:color="auto"/>
            </w:tcBorders>
          </w:tcPr>
          <w:p w14:paraId="0A003E28" w14:textId="77777777" w:rsidR="00144E0F" w:rsidRPr="00711388" w:rsidRDefault="00144E0F" w:rsidP="00877EC4">
            <w:pPr>
              <w:pStyle w:val="NormalLeft"/>
              <w:rPr>
                <w:lang w:val="en-GB"/>
              </w:rPr>
            </w:pPr>
            <w:r w:rsidRPr="00711388">
              <w:rPr>
                <w:lang w:val="en-GB"/>
              </w:rPr>
              <w:t>C0140</w:t>
            </w:r>
          </w:p>
        </w:tc>
        <w:tc>
          <w:tcPr>
            <w:tcW w:w="1578" w:type="dxa"/>
            <w:tcBorders>
              <w:top w:val="single" w:sz="2" w:space="0" w:color="auto"/>
              <w:left w:val="single" w:sz="2" w:space="0" w:color="auto"/>
              <w:bottom w:val="single" w:sz="2" w:space="0" w:color="auto"/>
              <w:right w:val="single" w:sz="2" w:space="0" w:color="auto"/>
            </w:tcBorders>
          </w:tcPr>
          <w:p w14:paraId="465D4977" w14:textId="77777777" w:rsidR="00144E0F" w:rsidRPr="00711388" w:rsidRDefault="00144E0F" w:rsidP="00877EC4">
            <w:pPr>
              <w:pStyle w:val="NormalLeft"/>
              <w:rPr>
                <w:lang w:val="en-GB"/>
              </w:rPr>
            </w:pPr>
            <w:r w:rsidRPr="00711388">
              <w:rPr>
                <w:lang w:val="en-GB"/>
              </w:rPr>
              <w:t>Par amount</w:t>
            </w:r>
          </w:p>
        </w:tc>
        <w:tc>
          <w:tcPr>
            <w:tcW w:w="6129" w:type="dxa"/>
            <w:tcBorders>
              <w:top w:val="single" w:sz="2" w:space="0" w:color="auto"/>
              <w:left w:val="single" w:sz="2" w:space="0" w:color="auto"/>
              <w:bottom w:val="single" w:sz="2" w:space="0" w:color="auto"/>
              <w:right w:val="single" w:sz="2" w:space="0" w:color="auto"/>
            </w:tcBorders>
          </w:tcPr>
          <w:p w14:paraId="03D83845" w14:textId="75D2455F" w:rsidR="00144E0F" w:rsidRPr="00711388" w:rsidRDefault="00144E0F" w:rsidP="00877EC4">
            <w:pPr>
              <w:pStyle w:val="NormalLeft"/>
              <w:rPr>
                <w:lang w:val="en-GB"/>
              </w:rPr>
            </w:pPr>
            <w:r w:rsidRPr="00711388">
              <w:rPr>
                <w:lang w:val="en-GB"/>
              </w:rPr>
              <w:t xml:space="preserve">Amount outstanding measured at par amount, for all assets where this item is relevant, and at nominal amount for CIC 72, 73, 74, 75, 79 and </w:t>
            </w:r>
            <w:r w:rsidR="00D633E7" w:rsidRPr="00711388">
              <w:rPr>
                <w:lang w:val="en-GB"/>
              </w:rPr>
              <w:t xml:space="preserve">CIC Category </w:t>
            </w:r>
            <w:r w:rsidRPr="00711388">
              <w:rPr>
                <w:lang w:val="en-GB"/>
              </w:rPr>
              <w:t>8</w:t>
            </w:r>
            <w:r w:rsidR="00073051" w:rsidRPr="00711388">
              <w:rPr>
                <w:lang w:val="en-GB"/>
              </w:rPr>
              <w:t xml:space="preserve"> </w:t>
            </w:r>
            <w:r w:rsidR="00845F43" w:rsidRPr="00711388">
              <w:rPr>
                <w:lang w:val="en-GB"/>
              </w:rPr>
              <w:t>-</w:t>
            </w:r>
            <w:r w:rsidR="00073051" w:rsidRPr="00711388">
              <w:rPr>
                <w:lang w:val="en-GB"/>
              </w:rPr>
              <w:t xml:space="preserve"> Mortgages and Loans</w:t>
            </w:r>
            <w:r w:rsidRPr="00711388">
              <w:rPr>
                <w:lang w:val="en-GB"/>
              </w:rPr>
              <w:t xml:space="preserve">. This item is not applicable for CIC </w:t>
            </w:r>
            <w:r w:rsidR="00073051" w:rsidRPr="00711388">
              <w:rPr>
                <w:lang w:val="en-GB"/>
              </w:rPr>
              <w:t>71</w:t>
            </w:r>
            <w:r w:rsidR="00F057CF" w:rsidRPr="00711388">
              <w:rPr>
                <w:lang w:val="en-GB"/>
              </w:rPr>
              <w:t>, 09</w:t>
            </w:r>
            <w:r w:rsidR="00073051" w:rsidRPr="00711388">
              <w:rPr>
                <w:lang w:val="en-GB"/>
              </w:rPr>
              <w:t xml:space="preserve"> and CIC </w:t>
            </w:r>
            <w:r w:rsidRPr="00711388">
              <w:rPr>
                <w:lang w:val="en-GB"/>
              </w:rPr>
              <w:t>category 9</w:t>
            </w:r>
            <w:r w:rsidR="00073051" w:rsidRPr="00711388">
              <w:rPr>
                <w:lang w:val="en-GB"/>
              </w:rPr>
              <w:t xml:space="preserve"> - Property</w:t>
            </w:r>
            <w:r w:rsidRPr="00711388">
              <w:rPr>
                <w:lang w:val="en-GB"/>
              </w:rPr>
              <w:t>. This item shall not be reported if item Quantity (C0130) is reported.</w:t>
            </w:r>
          </w:p>
        </w:tc>
      </w:tr>
      <w:tr w:rsidR="00626033" w:rsidRPr="00711388" w14:paraId="42332148" w14:textId="77777777" w:rsidTr="00BF0E0D">
        <w:tc>
          <w:tcPr>
            <w:tcW w:w="1579" w:type="dxa"/>
            <w:tcBorders>
              <w:top w:val="single" w:sz="2" w:space="0" w:color="auto"/>
              <w:left w:val="single" w:sz="2" w:space="0" w:color="auto"/>
              <w:bottom w:val="single" w:sz="2" w:space="0" w:color="auto"/>
              <w:right w:val="single" w:sz="2" w:space="0" w:color="auto"/>
            </w:tcBorders>
          </w:tcPr>
          <w:p w14:paraId="30509FE5" w14:textId="4D9A80BE" w:rsidR="004B53BC" w:rsidRPr="00711388" w:rsidRDefault="004B53BC" w:rsidP="00877EC4">
            <w:pPr>
              <w:pStyle w:val="NormalLeft"/>
              <w:rPr>
                <w:lang w:val="en-GB"/>
              </w:rPr>
            </w:pPr>
            <w:bookmarkStart w:id="684" w:name="_Hlk86844124"/>
            <w:r w:rsidRPr="00711388">
              <w:rPr>
                <w:lang w:val="en-GB"/>
              </w:rPr>
              <w:t>C0</w:t>
            </w:r>
            <w:r w:rsidR="005D4E6F" w:rsidRPr="00711388">
              <w:rPr>
                <w:lang w:val="en-GB"/>
              </w:rPr>
              <w:t>145</w:t>
            </w:r>
          </w:p>
        </w:tc>
        <w:tc>
          <w:tcPr>
            <w:tcW w:w="1578" w:type="dxa"/>
            <w:tcBorders>
              <w:top w:val="single" w:sz="2" w:space="0" w:color="auto"/>
              <w:left w:val="single" w:sz="2" w:space="0" w:color="auto"/>
              <w:bottom w:val="single" w:sz="2" w:space="0" w:color="auto"/>
              <w:right w:val="single" w:sz="2" w:space="0" w:color="auto"/>
            </w:tcBorders>
          </w:tcPr>
          <w:p w14:paraId="2012F36D" w14:textId="38D82D90" w:rsidR="004B53BC" w:rsidRPr="00711388" w:rsidRDefault="004B53BC" w:rsidP="00877EC4">
            <w:pPr>
              <w:pStyle w:val="NormalLeft"/>
              <w:rPr>
                <w:lang w:val="en-GB"/>
              </w:rPr>
            </w:pPr>
            <w:r w:rsidRPr="00711388">
              <w:rPr>
                <w:lang w:val="en-GB"/>
              </w:rPr>
              <w:t>Long-term equity investment</w:t>
            </w:r>
          </w:p>
        </w:tc>
        <w:tc>
          <w:tcPr>
            <w:tcW w:w="6129" w:type="dxa"/>
            <w:tcBorders>
              <w:top w:val="single" w:sz="2" w:space="0" w:color="auto"/>
              <w:left w:val="single" w:sz="2" w:space="0" w:color="auto"/>
              <w:bottom w:val="single" w:sz="2" w:space="0" w:color="auto"/>
              <w:right w:val="single" w:sz="2" w:space="0" w:color="auto"/>
            </w:tcBorders>
          </w:tcPr>
          <w:p w14:paraId="3BAFC4F7" w14:textId="3EF9EBEB" w:rsidR="004B53BC" w:rsidRPr="00711388" w:rsidRDefault="004B53BC" w:rsidP="004B53BC">
            <w:pPr>
              <w:pStyle w:val="NormalLeft"/>
              <w:rPr>
                <w:lang w:val="en-GB"/>
              </w:rPr>
            </w:pPr>
            <w:r w:rsidRPr="00711388">
              <w:rPr>
                <w:lang w:val="en-GB"/>
              </w:rPr>
              <w:t xml:space="preserve">Only applicable to CIC categories 3 </w:t>
            </w:r>
            <w:r w:rsidR="00711388" w:rsidRPr="00711388">
              <w:rPr>
                <w:lang w:val="en-GB"/>
              </w:rPr>
              <w:t>-</w:t>
            </w:r>
            <w:r w:rsidRPr="00711388">
              <w:rPr>
                <w:lang w:val="en-GB"/>
              </w:rPr>
              <w:t xml:space="preserve"> Equity and 4 </w:t>
            </w:r>
            <w:r w:rsidR="00711388" w:rsidRPr="00711388">
              <w:rPr>
                <w:lang w:val="en-GB"/>
              </w:rPr>
              <w:t>-</w:t>
            </w:r>
            <w:r w:rsidRPr="00711388">
              <w:rPr>
                <w:lang w:val="en-GB"/>
              </w:rPr>
              <w:t xml:space="preserve"> Collective Investment Undertakings.</w:t>
            </w:r>
          </w:p>
          <w:p w14:paraId="6123F8FE" w14:textId="77777777" w:rsidR="004B53BC" w:rsidRPr="00711388" w:rsidRDefault="004B53BC" w:rsidP="004B53BC">
            <w:pPr>
              <w:pStyle w:val="NormalLeft"/>
              <w:rPr>
                <w:lang w:val="en-GB"/>
              </w:rPr>
            </w:pPr>
            <w:r w:rsidRPr="00711388">
              <w:rPr>
                <w:lang w:val="en-GB"/>
              </w:rPr>
              <w:t xml:space="preserve">Identify if an equity or collective investment undertaking is classified under the provisions of Art. 171a. of Delegated </w:t>
            </w:r>
            <w:r w:rsidRPr="00711388">
              <w:rPr>
                <w:lang w:val="en-GB"/>
              </w:rPr>
              <w:lastRenderedPageBreak/>
              <w:t>Regulation (EU) 2015/35. One of the options in the following closed list shall be used:</w:t>
            </w:r>
          </w:p>
          <w:p w14:paraId="3C140A21" w14:textId="77777777" w:rsidR="004B53BC" w:rsidRPr="00711388" w:rsidRDefault="004B53BC" w:rsidP="004B53BC">
            <w:pPr>
              <w:pStyle w:val="NormalLeft"/>
              <w:rPr>
                <w:lang w:val="en-GB"/>
              </w:rPr>
            </w:pPr>
            <w:r w:rsidRPr="00711388">
              <w:rPr>
                <w:lang w:val="en-GB"/>
              </w:rPr>
              <w:t>1 - Yes</w:t>
            </w:r>
          </w:p>
          <w:p w14:paraId="67D5765E" w14:textId="654E55DE" w:rsidR="004B53BC" w:rsidRPr="00711388" w:rsidRDefault="004B53BC" w:rsidP="004B53BC">
            <w:pPr>
              <w:pStyle w:val="NormalLeft"/>
              <w:rPr>
                <w:lang w:val="en-GB"/>
              </w:rPr>
            </w:pPr>
            <w:r w:rsidRPr="00711388">
              <w:rPr>
                <w:lang w:val="en-GB"/>
              </w:rPr>
              <w:t xml:space="preserve">2 </w:t>
            </w:r>
            <w:r w:rsidR="00711388" w:rsidRPr="00711388">
              <w:rPr>
                <w:lang w:val="en-GB"/>
              </w:rPr>
              <w:t>-</w:t>
            </w:r>
            <w:r w:rsidRPr="00711388">
              <w:rPr>
                <w:lang w:val="en-GB"/>
              </w:rPr>
              <w:t xml:space="preserve"> No</w:t>
            </w:r>
          </w:p>
          <w:p w14:paraId="12117145" w14:textId="21C65FD8" w:rsidR="004B53BC" w:rsidRPr="00711388" w:rsidRDefault="004B53BC" w:rsidP="004B53BC">
            <w:pPr>
              <w:pStyle w:val="NormalLeft"/>
              <w:rPr>
                <w:lang w:val="en-GB"/>
              </w:rPr>
            </w:pPr>
            <w:r w:rsidRPr="00711388">
              <w:rPr>
                <w:lang w:val="en-GB"/>
              </w:rPr>
              <w:t xml:space="preserve">9 </w:t>
            </w:r>
            <w:r w:rsidR="00711388" w:rsidRPr="00711388">
              <w:rPr>
                <w:lang w:val="en-GB"/>
              </w:rPr>
              <w:t>-</w:t>
            </w:r>
            <w:r w:rsidRPr="00711388">
              <w:rPr>
                <w:lang w:val="en-GB"/>
              </w:rPr>
              <w:t xml:space="preserve"> Not applicable</w:t>
            </w:r>
          </w:p>
        </w:tc>
      </w:tr>
      <w:bookmarkEnd w:id="684"/>
      <w:tr w:rsidR="00626033" w:rsidRPr="00711388" w14:paraId="3B4A5993" w14:textId="77777777" w:rsidTr="00BF0E0D">
        <w:tc>
          <w:tcPr>
            <w:tcW w:w="1579" w:type="dxa"/>
            <w:tcBorders>
              <w:top w:val="single" w:sz="2" w:space="0" w:color="auto"/>
              <w:left w:val="single" w:sz="2" w:space="0" w:color="auto"/>
              <w:bottom w:val="single" w:sz="2" w:space="0" w:color="auto"/>
              <w:right w:val="single" w:sz="2" w:space="0" w:color="auto"/>
            </w:tcBorders>
          </w:tcPr>
          <w:p w14:paraId="3E16AC13" w14:textId="77777777" w:rsidR="00144E0F" w:rsidRPr="00711388" w:rsidRDefault="00144E0F" w:rsidP="00877EC4">
            <w:pPr>
              <w:pStyle w:val="NormalLeft"/>
              <w:rPr>
                <w:lang w:val="en-GB"/>
              </w:rPr>
            </w:pPr>
            <w:r w:rsidRPr="00711388">
              <w:rPr>
                <w:lang w:val="en-GB"/>
              </w:rPr>
              <w:lastRenderedPageBreak/>
              <w:t>C0150</w:t>
            </w:r>
          </w:p>
        </w:tc>
        <w:tc>
          <w:tcPr>
            <w:tcW w:w="1578" w:type="dxa"/>
            <w:tcBorders>
              <w:top w:val="single" w:sz="2" w:space="0" w:color="auto"/>
              <w:left w:val="single" w:sz="2" w:space="0" w:color="auto"/>
              <w:bottom w:val="single" w:sz="2" w:space="0" w:color="auto"/>
              <w:right w:val="single" w:sz="2" w:space="0" w:color="auto"/>
            </w:tcBorders>
          </w:tcPr>
          <w:p w14:paraId="06D43663" w14:textId="77777777" w:rsidR="00144E0F" w:rsidRPr="00711388" w:rsidRDefault="00144E0F" w:rsidP="00877EC4">
            <w:pPr>
              <w:pStyle w:val="NormalLeft"/>
              <w:rPr>
                <w:lang w:val="en-GB"/>
              </w:rPr>
            </w:pPr>
            <w:r w:rsidRPr="00711388">
              <w:rPr>
                <w:lang w:val="en-GB"/>
              </w:rPr>
              <w:t>Valuation method</w:t>
            </w:r>
          </w:p>
        </w:tc>
        <w:tc>
          <w:tcPr>
            <w:tcW w:w="6129" w:type="dxa"/>
            <w:tcBorders>
              <w:top w:val="single" w:sz="2" w:space="0" w:color="auto"/>
              <w:left w:val="single" w:sz="2" w:space="0" w:color="auto"/>
              <w:bottom w:val="single" w:sz="2" w:space="0" w:color="auto"/>
              <w:right w:val="single" w:sz="2" w:space="0" w:color="auto"/>
            </w:tcBorders>
          </w:tcPr>
          <w:p w14:paraId="16373382" w14:textId="77777777" w:rsidR="00144E0F" w:rsidRPr="00711388" w:rsidRDefault="00144E0F" w:rsidP="00877EC4">
            <w:pPr>
              <w:pStyle w:val="NormalLeft"/>
              <w:rPr>
                <w:lang w:val="en-GB"/>
              </w:rPr>
            </w:pPr>
            <w:r w:rsidRPr="00711388">
              <w:rPr>
                <w:lang w:val="en-GB"/>
              </w:rPr>
              <w:t>Identify the valuation method used when valuing assets. One of the options in the following closed list shall be used:</w:t>
            </w:r>
          </w:p>
          <w:p w14:paraId="5EBFB6E6" w14:textId="3796E778"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quoted market price in active markets for the same assets</w:t>
            </w:r>
          </w:p>
          <w:p w14:paraId="7BD889FD" w14:textId="6EB0629B"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quoted market price in active markets for similar assets</w:t>
            </w:r>
          </w:p>
          <w:p w14:paraId="3D32B974" w14:textId="17774EDC"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alternative valuation methods</w:t>
            </w:r>
          </w:p>
          <w:p w14:paraId="5E016B6F" w14:textId="7562F735"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adjusted equity methods (applicable for the valuation of participations)</w:t>
            </w:r>
          </w:p>
          <w:p w14:paraId="7783686C" w14:textId="0F05337B"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IFRS equity methods (applicable for the valuation of participations)</w:t>
            </w:r>
          </w:p>
          <w:p w14:paraId="0749F50B" w14:textId="45BF7DD2"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Market valuation according to Article 9(4) of Delegated Regulation (EU) 2015/35</w:t>
            </w:r>
          </w:p>
        </w:tc>
      </w:tr>
      <w:tr w:rsidR="00626033" w:rsidRPr="00711388" w14:paraId="0684C20F" w14:textId="77777777" w:rsidTr="00BF0E0D">
        <w:tc>
          <w:tcPr>
            <w:tcW w:w="1579" w:type="dxa"/>
            <w:tcBorders>
              <w:top w:val="single" w:sz="2" w:space="0" w:color="auto"/>
              <w:left w:val="single" w:sz="2" w:space="0" w:color="auto"/>
              <w:bottom w:val="single" w:sz="2" w:space="0" w:color="auto"/>
              <w:right w:val="single" w:sz="2" w:space="0" w:color="auto"/>
            </w:tcBorders>
          </w:tcPr>
          <w:p w14:paraId="2E5B272F" w14:textId="77777777" w:rsidR="00144E0F" w:rsidRPr="00711388" w:rsidRDefault="00144E0F" w:rsidP="00877EC4">
            <w:pPr>
              <w:pStyle w:val="NormalLeft"/>
              <w:rPr>
                <w:lang w:val="en-GB"/>
              </w:rPr>
            </w:pPr>
            <w:r w:rsidRPr="00711388">
              <w:rPr>
                <w:lang w:val="en-GB"/>
              </w:rPr>
              <w:t>C0160</w:t>
            </w:r>
          </w:p>
        </w:tc>
        <w:tc>
          <w:tcPr>
            <w:tcW w:w="1578" w:type="dxa"/>
            <w:tcBorders>
              <w:top w:val="single" w:sz="2" w:space="0" w:color="auto"/>
              <w:left w:val="single" w:sz="2" w:space="0" w:color="auto"/>
              <w:bottom w:val="single" w:sz="2" w:space="0" w:color="auto"/>
              <w:right w:val="single" w:sz="2" w:space="0" w:color="auto"/>
            </w:tcBorders>
          </w:tcPr>
          <w:p w14:paraId="79FAF430" w14:textId="77777777" w:rsidR="00144E0F" w:rsidRPr="00711388" w:rsidRDefault="00144E0F" w:rsidP="00877EC4">
            <w:pPr>
              <w:pStyle w:val="NormalLeft"/>
              <w:rPr>
                <w:lang w:val="en-GB"/>
              </w:rPr>
            </w:pPr>
            <w:r w:rsidRPr="00711388">
              <w:rPr>
                <w:lang w:val="en-GB"/>
              </w:rPr>
              <w:t>Acquisition value</w:t>
            </w:r>
          </w:p>
        </w:tc>
        <w:tc>
          <w:tcPr>
            <w:tcW w:w="6129" w:type="dxa"/>
            <w:tcBorders>
              <w:top w:val="single" w:sz="2" w:space="0" w:color="auto"/>
              <w:left w:val="single" w:sz="2" w:space="0" w:color="auto"/>
              <w:bottom w:val="single" w:sz="2" w:space="0" w:color="auto"/>
              <w:right w:val="single" w:sz="2" w:space="0" w:color="auto"/>
            </w:tcBorders>
          </w:tcPr>
          <w:p w14:paraId="2B76C588" w14:textId="7597A009" w:rsidR="00144E0F" w:rsidRPr="00711388" w:rsidRDefault="00144E0F" w:rsidP="00877EC4">
            <w:pPr>
              <w:pStyle w:val="NormalLeft"/>
              <w:rPr>
                <w:lang w:val="en-GB"/>
              </w:rPr>
            </w:pPr>
            <w:r w:rsidRPr="00711388">
              <w:rPr>
                <w:lang w:val="en-GB"/>
              </w:rPr>
              <w:t>Total acquisition value for assets held, clean value without accrued interest. Not applicable to CIC categories 7</w:t>
            </w:r>
            <w:r w:rsidR="00073051" w:rsidRPr="00711388">
              <w:rPr>
                <w:lang w:val="en-GB"/>
              </w:rPr>
              <w:t xml:space="preserve"> - Cash and deposits</w:t>
            </w:r>
            <w:r w:rsidRPr="00711388">
              <w:rPr>
                <w:lang w:val="en-GB"/>
              </w:rPr>
              <w:t xml:space="preserve"> and 8</w:t>
            </w:r>
            <w:r w:rsidR="00073051" w:rsidRPr="00711388">
              <w:rPr>
                <w:lang w:val="en-GB"/>
              </w:rPr>
              <w:t xml:space="preserve"> </w:t>
            </w:r>
            <w:r w:rsidR="00845F43" w:rsidRPr="00711388">
              <w:rPr>
                <w:lang w:val="en-GB"/>
              </w:rPr>
              <w:t>-</w:t>
            </w:r>
            <w:r w:rsidR="00073051" w:rsidRPr="00711388">
              <w:rPr>
                <w:lang w:val="en-GB"/>
              </w:rPr>
              <w:t xml:space="preserve"> Mortgages and Loans</w:t>
            </w:r>
            <w:r w:rsidRPr="00711388">
              <w:rPr>
                <w:lang w:val="en-GB"/>
              </w:rPr>
              <w:t>.</w:t>
            </w:r>
          </w:p>
        </w:tc>
      </w:tr>
      <w:tr w:rsidR="00626033" w:rsidRPr="00711388" w14:paraId="340E41C6" w14:textId="77777777" w:rsidTr="00BF0E0D">
        <w:tc>
          <w:tcPr>
            <w:tcW w:w="1579" w:type="dxa"/>
            <w:tcBorders>
              <w:top w:val="single" w:sz="2" w:space="0" w:color="auto"/>
              <w:left w:val="single" w:sz="2" w:space="0" w:color="auto"/>
              <w:bottom w:val="single" w:sz="2" w:space="0" w:color="auto"/>
              <w:right w:val="single" w:sz="2" w:space="0" w:color="auto"/>
            </w:tcBorders>
          </w:tcPr>
          <w:p w14:paraId="2E157026" w14:textId="77777777" w:rsidR="00144E0F" w:rsidRPr="00711388" w:rsidRDefault="00144E0F" w:rsidP="00877EC4">
            <w:pPr>
              <w:pStyle w:val="NormalLeft"/>
              <w:rPr>
                <w:lang w:val="en-GB"/>
              </w:rPr>
            </w:pPr>
            <w:r w:rsidRPr="00711388">
              <w:rPr>
                <w:lang w:val="en-GB"/>
              </w:rPr>
              <w:t>C0170</w:t>
            </w:r>
          </w:p>
        </w:tc>
        <w:tc>
          <w:tcPr>
            <w:tcW w:w="1578" w:type="dxa"/>
            <w:tcBorders>
              <w:top w:val="single" w:sz="2" w:space="0" w:color="auto"/>
              <w:left w:val="single" w:sz="2" w:space="0" w:color="auto"/>
              <w:bottom w:val="single" w:sz="2" w:space="0" w:color="auto"/>
              <w:right w:val="single" w:sz="2" w:space="0" w:color="auto"/>
            </w:tcBorders>
          </w:tcPr>
          <w:p w14:paraId="077C2C36" w14:textId="77777777" w:rsidR="00144E0F" w:rsidRPr="00711388" w:rsidRDefault="00144E0F" w:rsidP="00877EC4">
            <w:pPr>
              <w:pStyle w:val="NormalLeft"/>
              <w:rPr>
                <w:lang w:val="en-GB"/>
              </w:rPr>
            </w:pPr>
            <w:r w:rsidRPr="00711388">
              <w:rPr>
                <w:lang w:val="en-GB"/>
              </w:rPr>
              <w:t>Total Solvency II amount</w:t>
            </w:r>
          </w:p>
        </w:tc>
        <w:tc>
          <w:tcPr>
            <w:tcW w:w="6129" w:type="dxa"/>
            <w:tcBorders>
              <w:top w:val="single" w:sz="2" w:space="0" w:color="auto"/>
              <w:left w:val="single" w:sz="2" w:space="0" w:color="auto"/>
              <w:bottom w:val="single" w:sz="2" w:space="0" w:color="auto"/>
              <w:right w:val="single" w:sz="2" w:space="0" w:color="auto"/>
            </w:tcBorders>
          </w:tcPr>
          <w:p w14:paraId="41B8D541" w14:textId="50BB514D" w:rsidR="00144E0F" w:rsidRPr="00711388" w:rsidRDefault="00144E0F" w:rsidP="00877EC4">
            <w:pPr>
              <w:pStyle w:val="NormalLeft"/>
              <w:rPr>
                <w:lang w:val="en-GB"/>
              </w:rPr>
            </w:pPr>
            <w:r w:rsidRPr="00711388">
              <w:rPr>
                <w:lang w:val="en-GB"/>
              </w:rPr>
              <w:t xml:space="preserve">Value calculated as defined by </w:t>
            </w:r>
            <w:r w:rsidR="001B3C24" w:rsidRPr="00711388">
              <w:rPr>
                <w:lang w:val="en-GB"/>
              </w:rPr>
              <w:t>A</w:t>
            </w:r>
            <w:r w:rsidR="00D44E23" w:rsidRPr="00711388">
              <w:rPr>
                <w:lang w:val="en-GB"/>
              </w:rPr>
              <w:t>rticle 75 of</w:t>
            </w:r>
            <w:r w:rsidRPr="00711388">
              <w:rPr>
                <w:lang w:val="en-GB"/>
              </w:rPr>
              <w:t xml:space="preserve"> Directive 2009/138/EC, which corresponds to:</w:t>
            </w:r>
          </w:p>
          <w:p w14:paraId="6AD9FCF2" w14:textId="77777777" w:rsidR="00144E0F" w:rsidRPr="00711388" w:rsidRDefault="00144E0F" w:rsidP="0083381F">
            <w:pPr>
              <w:pStyle w:val="Tiret0"/>
              <w:numPr>
                <w:ilvl w:val="0"/>
                <w:numId w:val="3"/>
              </w:numPr>
              <w:ind w:left="851" w:hanging="851"/>
              <w:rPr>
                <w:lang w:val="en-GB"/>
              </w:rPr>
            </w:pPr>
            <w:r w:rsidRPr="00711388">
              <w:rPr>
                <w:lang w:val="en-GB"/>
              </w:rPr>
              <w:t>the multiplication of ‘Par amount’ (principal amount outstanding measured at par amount or nominal amount) by ‘Unit percentage of par amount Solvency II price’ plus ‘Accrued interest’, for assets where the first two items are relevant;</w:t>
            </w:r>
          </w:p>
          <w:p w14:paraId="47C9C40E" w14:textId="77777777" w:rsidR="00144E0F" w:rsidRPr="00711388" w:rsidRDefault="00144E0F" w:rsidP="0083381F">
            <w:pPr>
              <w:pStyle w:val="Tiret0"/>
              <w:numPr>
                <w:ilvl w:val="0"/>
                <w:numId w:val="3"/>
              </w:numPr>
              <w:ind w:left="851" w:hanging="851"/>
              <w:rPr>
                <w:lang w:val="en-GB"/>
              </w:rPr>
            </w:pPr>
            <w:r w:rsidRPr="00711388">
              <w:rPr>
                <w:lang w:val="en-GB"/>
              </w:rPr>
              <w:t>the multiplication of ‘Quantity’ by ‘Unit Solvency II price’, for assets where these two items are relevant (plus ‘Accrued interest’ if applicable);</w:t>
            </w:r>
          </w:p>
          <w:p w14:paraId="2273158B" w14:textId="18C4962D" w:rsidR="00144E0F" w:rsidRPr="00711388" w:rsidRDefault="00144E0F" w:rsidP="0083381F">
            <w:pPr>
              <w:pStyle w:val="Tiret0"/>
              <w:numPr>
                <w:ilvl w:val="0"/>
                <w:numId w:val="3"/>
              </w:numPr>
              <w:ind w:left="851" w:hanging="851"/>
              <w:rPr>
                <w:lang w:val="en-GB"/>
              </w:rPr>
            </w:pPr>
            <w:r w:rsidRPr="00711388">
              <w:rPr>
                <w:lang w:val="en-GB"/>
              </w:rPr>
              <w:t xml:space="preserve">Solvency II value of the asset for assets classifiable under </w:t>
            </w:r>
            <w:r w:rsidR="00823CD4" w:rsidRPr="00711388">
              <w:rPr>
                <w:lang w:val="en-GB"/>
              </w:rPr>
              <w:t>CIC</w:t>
            </w:r>
            <w:r w:rsidR="003B4FCF" w:rsidRPr="00711388">
              <w:rPr>
                <w:lang w:val="en-GB"/>
              </w:rPr>
              <w:t xml:space="preserve"> </w:t>
            </w:r>
            <w:r w:rsidRPr="00711388">
              <w:rPr>
                <w:lang w:val="en-GB"/>
              </w:rPr>
              <w:t>71 and</w:t>
            </w:r>
            <w:r w:rsidR="003B4FCF" w:rsidRPr="00711388">
              <w:rPr>
                <w:lang w:val="en-GB"/>
              </w:rPr>
              <w:t xml:space="preserve"> CIC category</w:t>
            </w:r>
            <w:r w:rsidRPr="00711388">
              <w:rPr>
                <w:lang w:val="en-GB"/>
              </w:rPr>
              <w:t xml:space="preserve"> 9</w:t>
            </w:r>
            <w:r w:rsidR="003B4FCF" w:rsidRPr="00711388">
              <w:rPr>
                <w:lang w:val="en-GB"/>
              </w:rPr>
              <w:t xml:space="preserve"> - Property</w:t>
            </w:r>
            <w:r w:rsidRPr="00711388">
              <w:rPr>
                <w:lang w:val="en-GB"/>
              </w:rPr>
              <w:t>.</w:t>
            </w:r>
          </w:p>
        </w:tc>
      </w:tr>
      <w:tr w:rsidR="00144E0F" w:rsidRPr="00711388" w14:paraId="57F6681F" w14:textId="77777777" w:rsidTr="00BF0E0D">
        <w:tc>
          <w:tcPr>
            <w:tcW w:w="1579" w:type="dxa"/>
            <w:tcBorders>
              <w:top w:val="single" w:sz="2" w:space="0" w:color="auto"/>
              <w:left w:val="single" w:sz="2" w:space="0" w:color="auto"/>
              <w:bottom w:val="single" w:sz="2" w:space="0" w:color="auto"/>
              <w:right w:val="single" w:sz="2" w:space="0" w:color="auto"/>
            </w:tcBorders>
          </w:tcPr>
          <w:p w14:paraId="21FE1F53" w14:textId="77777777" w:rsidR="00144E0F" w:rsidRPr="00711388" w:rsidRDefault="00144E0F" w:rsidP="00877EC4">
            <w:pPr>
              <w:pStyle w:val="NormalLeft"/>
              <w:rPr>
                <w:lang w:val="en-GB"/>
              </w:rPr>
            </w:pPr>
            <w:r w:rsidRPr="00711388">
              <w:rPr>
                <w:lang w:val="en-GB"/>
              </w:rPr>
              <w:t>C0180</w:t>
            </w:r>
          </w:p>
        </w:tc>
        <w:tc>
          <w:tcPr>
            <w:tcW w:w="1578" w:type="dxa"/>
            <w:tcBorders>
              <w:top w:val="single" w:sz="2" w:space="0" w:color="auto"/>
              <w:left w:val="single" w:sz="2" w:space="0" w:color="auto"/>
              <w:bottom w:val="single" w:sz="2" w:space="0" w:color="auto"/>
              <w:right w:val="single" w:sz="2" w:space="0" w:color="auto"/>
            </w:tcBorders>
          </w:tcPr>
          <w:p w14:paraId="2D047730" w14:textId="77777777" w:rsidR="00144E0F" w:rsidRPr="00711388" w:rsidRDefault="00144E0F" w:rsidP="00877EC4">
            <w:pPr>
              <w:pStyle w:val="NormalLeft"/>
              <w:rPr>
                <w:lang w:val="en-GB"/>
              </w:rPr>
            </w:pPr>
            <w:r w:rsidRPr="00711388">
              <w:rPr>
                <w:lang w:val="en-GB"/>
              </w:rPr>
              <w:t>Accrued interest</w:t>
            </w:r>
          </w:p>
        </w:tc>
        <w:tc>
          <w:tcPr>
            <w:tcW w:w="6129" w:type="dxa"/>
            <w:tcBorders>
              <w:top w:val="single" w:sz="2" w:space="0" w:color="auto"/>
              <w:left w:val="single" w:sz="2" w:space="0" w:color="auto"/>
              <w:bottom w:val="single" w:sz="2" w:space="0" w:color="auto"/>
              <w:right w:val="single" w:sz="2" w:space="0" w:color="auto"/>
            </w:tcBorders>
          </w:tcPr>
          <w:p w14:paraId="1F5D4395" w14:textId="77777777" w:rsidR="00144E0F" w:rsidRPr="00711388" w:rsidRDefault="00144E0F" w:rsidP="00877EC4">
            <w:pPr>
              <w:pStyle w:val="NormalLeft"/>
              <w:rPr>
                <w:lang w:val="en-GB"/>
              </w:rPr>
            </w:pPr>
            <w:r w:rsidRPr="00711388">
              <w:rPr>
                <w:lang w:val="en-GB"/>
              </w:rPr>
              <w:t xml:space="preserve">Quantify the amount of accrued interest after the last coupon date for interest bearing </w:t>
            </w:r>
            <w:r w:rsidR="00877EC4" w:rsidRPr="00711388">
              <w:rPr>
                <w:lang w:val="en-GB"/>
              </w:rPr>
              <w:t>assets</w:t>
            </w:r>
            <w:r w:rsidRPr="00711388">
              <w:rPr>
                <w:lang w:val="en-GB"/>
              </w:rPr>
              <w:t>. Note that this value is also part of item Total Solvency II amount.</w:t>
            </w:r>
          </w:p>
        </w:tc>
      </w:tr>
    </w:tbl>
    <w:p w14:paraId="2305418F" w14:textId="77777777" w:rsidR="00144E0F" w:rsidRPr="00711388" w:rsidRDefault="00144E0F" w:rsidP="00144E0F">
      <w:pPr>
        <w:rPr>
          <w:lang w:val="en-GB"/>
        </w:rPr>
      </w:pPr>
    </w:p>
    <w:tbl>
      <w:tblPr>
        <w:tblW w:w="9286" w:type="dxa"/>
        <w:tblLayout w:type="fixed"/>
        <w:tblLook w:val="0000" w:firstRow="0" w:lastRow="0" w:firstColumn="0" w:lastColumn="0" w:noHBand="0" w:noVBand="0"/>
      </w:tblPr>
      <w:tblGrid>
        <w:gridCol w:w="1486"/>
        <w:gridCol w:w="1764"/>
        <w:gridCol w:w="6036"/>
      </w:tblGrid>
      <w:tr w:rsidR="00626033" w:rsidRPr="00711388" w14:paraId="4D008F9E" w14:textId="77777777" w:rsidTr="00D611E8">
        <w:tc>
          <w:tcPr>
            <w:tcW w:w="1486" w:type="dxa"/>
            <w:tcBorders>
              <w:top w:val="single" w:sz="2" w:space="0" w:color="auto"/>
              <w:left w:val="single" w:sz="2" w:space="0" w:color="auto"/>
              <w:bottom w:val="single" w:sz="2" w:space="0" w:color="auto"/>
              <w:right w:val="single" w:sz="2" w:space="0" w:color="auto"/>
            </w:tcBorders>
          </w:tcPr>
          <w:p w14:paraId="1BB0CBB1" w14:textId="77777777" w:rsidR="00144E0F" w:rsidRPr="00711388" w:rsidRDefault="00144E0F" w:rsidP="00877EC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6882F660" w14:textId="77777777" w:rsidR="00144E0F" w:rsidRPr="00711388" w:rsidRDefault="00144E0F" w:rsidP="00877EC4">
            <w:pPr>
              <w:pStyle w:val="NormalCentered"/>
              <w:rPr>
                <w:lang w:val="en-GB"/>
              </w:rPr>
            </w:pPr>
            <w:r w:rsidRPr="00711388">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0332C01B" w14:textId="77777777" w:rsidR="00144E0F" w:rsidRPr="00711388" w:rsidRDefault="00144E0F" w:rsidP="00877EC4">
            <w:pPr>
              <w:pStyle w:val="NormalCentered"/>
              <w:rPr>
                <w:lang w:val="en-GB"/>
              </w:rPr>
            </w:pPr>
            <w:r w:rsidRPr="00711388">
              <w:rPr>
                <w:lang w:val="en-GB"/>
              </w:rPr>
              <w:t>INSTRUCTION</w:t>
            </w:r>
          </w:p>
        </w:tc>
      </w:tr>
      <w:tr w:rsidR="00626033" w:rsidRPr="00711388" w14:paraId="759EA55B" w14:textId="77777777" w:rsidTr="00D611E8">
        <w:tc>
          <w:tcPr>
            <w:tcW w:w="9286" w:type="dxa"/>
            <w:gridSpan w:val="3"/>
            <w:tcBorders>
              <w:top w:val="single" w:sz="2" w:space="0" w:color="auto"/>
              <w:left w:val="single" w:sz="2" w:space="0" w:color="auto"/>
              <w:bottom w:val="single" w:sz="2" w:space="0" w:color="auto"/>
              <w:right w:val="single" w:sz="2" w:space="0" w:color="auto"/>
            </w:tcBorders>
          </w:tcPr>
          <w:p w14:paraId="29928901" w14:textId="77777777" w:rsidR="00967169" w:rsidRPr="00711388" w:rsidRDefault="00967169" w:rsidP="0010574D">
            <w:pPr>
              <w:pStyle w:val="NormalCentered"/>
              <w:jc w:val="left"/>
              <w:rPr>
                <w:lang w:val="en-GB"/>
              </w:rPr>
            </w:pPr>
            <w:r w:rsidRPr="00711388">
              <w:rPr>
                <w:i/>
                <w:iCs/>
                <w:lang w:val="en-GB"/>
              </w:rPr>
              <w:lastRenderedPageBreak/>
              <w:t>Information on assets</w:t>
            </w:r>
          </w:p>
        </w:tc>
      </w:tr>
      <w:tr w:rsidR="00626033" w:rsidRPr="00711388" w14:paraId="4137EA34" w14:textId="77777777" w:rsidTr="00D611E8">
        <w:tc>
          <w:tcPr>
            <w:tcW w:w="1486" w:type="dxa"/>
            <w:tcBorders>
              <w:top w:val="single" w:sz="2" w:space="0" w:color="auto"/>
              <w:left w:val="single" w:sz="2" w:space="0" w:color="auto"/>
              <w:bottom w:val="single" w:sz="2" w:space="0" w:color="auto"/>
              <w:right w:val="single" w:sz="2" w:space="0" w:color="auto"/>
            </w:tcBorders>
          </w:tcPr>
          <w:p w14:paraId="623A8486" w14:textId="77777777" w:rsidR="00144E0F" w:rsidRPr="00711388" w:rsidRDefault="00144E0F" w:rsidP="00877EC4">
            <w:pPr>
              <w:pStyle w:val="NormalLeft"/>
              <w:rPr>
                <w:lang w:val="en-GB"/>
              </w:rPr>
            </w:pPr>
            <w:r w:rsidRPr="00711388">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79FAFB3E" w14:textId="77777777" w:rsidR="00144E0F" w:rsidRPr="00711388" w:rsidRDefault="00144E0F" w:rsidP="00877EC4">
            <w:pPr>
              <w:pStyle w:val="NormalLeft"/>
              <w:rPr>
                <w:lang w:val="en-GB"/>
              </w:rPr>
            </w:pPr>
            <w:r w:rsidRPr="00711388">
              <w:rPr>
                <w:lang w:val="en-GB"/>
              </w:rPr>
              <w:t>Asset ID Code</w:t>
            </w:r>
          </w:p>
        </w:tc>
        <w:tc>
          <w:tcPr>
            <w:tcW w:w="6036" w:type="dxa"/>
            <w:tcBorders>
              <w:top w:val="single" w:sz="2" w:space="0" w:color="auto"/>
              <w:left w:val="single" w:sz="2" w:space="0" w:color="auto"/>
              <w:bottom w:val="single" w:sz="2" w:space="0" w:color="auto"/>
              <w:right w:val="single" w:sz="2" w:space="0" w:color="auto"/>
            </w:tcBorders>
          </w:tcPr>
          <w:p w14:paraId="2C856F50" w14:textId="77777777" w:rsidR="00144E0F" w:rsidRPr="00711388" w:rsidRDefault="00144E0F" w:rsidP="00877EC4">
            <w:pPr>
              <w:pStyle w:val="NormalLeft"/>
              <w:rPr>
                <w:lang w:val="en-GB"/>
              </w:rPr>
            </w:pPr>
            <w:r w:rsidRPr="00711388">
              <w:rPr>
                <w:lang w:val="en-GB"/>
              </w:rPr>
              <w:t>Asset ID code using the following priority:</w:t>
            </w:r>
          </w:p>
          <w:p w14:paraId="160C1839" w14:textId="77777777" w:rsidR="00144E0F" w:rsidRPr="00711388" w:rsidRDefault="00144E0F" w:rsidP="0083381F">
            <w:pPr>
              <w:pStyle w:val="Tiret0"/>
              <w:numPr>
                <w:ilvl w:val="0"/>
                <w:numId w:val="3"/>
              </w:numPr>
              <w:ind w:left="851" w:hanging="851"/>
              <w:rPr>
                <w:lang w:val="en-GB"/>
              </w:rPr>
            </w:pPr>
            <w:r w:rsidRPr="00711388">
              <w:rPr>
                <w:lang w:val="en-GB"/>
              </w:rPr>
              <w:t>ISO 6166 code of ISIN when available</w:t>
            </w:r>
          </w:p>
          <w:p w14:paraId="6909F31C"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3DC0600D" w14:textId="77777777" w:rsidR="00144E0F" w:rsidRPr="00711388" w:rsidRDefault="00144E0F" w:rsidP="0083381F">
            <w:pPr>
              <w:pStyle w:val="Tiret0"/>
              <w:numPr>
                <w:ilvl w:val="0"/>
                <w:numId w:val="3"/>
              </w:numPr>
              <w:ind w:left="851" w:hanging="851"/>
              <w:rPr>
                <w:lang w:val="en-GB"/>
              </w:rPr>
            </w:pPr>
            <w:r w:rsidRPr="00711388">
              <w:rPr>
                <w:lang w:val="en-GB"/>
              </w:rPr>
              <w:t>Code attributed by the undertaking, when the options above are not available. This code must be unique and kept consistent over time.</w:t>
            </w:r>
          </w:p>
          <w:p w14:paraId="18319543" w14:textId="77777777" w:rsidR="00144E0F" w:rsidRPr="00711388" w:rsidRDefault="00144E0F" w:rsidP="00877EC4">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711388" w14:paraId="4823BD3A" w14:textId="77777777" w:rsidTr="00D611E8">
        <w:tc>
          <w:tcPr>
            <w:tcW w:w="1486" w:type="dxa"/>
            <w:tcBorders>
              <w:top w:val="single" w:sz="2" w:space="0" w:color="auto"/>
              <w:left w:val="single" w:sz="2" w:space="0" w:color="auto"/>
              <w:bottom w:val="single" w:sz="2" w:space="0" w:color="auto"/>
              <w:right w:val="single" w:sz="2" w:space="0" w:color="auto"/>
            </w:tcBorders>
          </w:tcPr>
          <w:p w14:paraId="1920B5F1" w14:textId="77777777" w:rsidR="00144E0F" w:rsidRPr="00711388" w:rsidRDefault="00144E0F" w:rsidP="00877EC4">
            <w:pPr>
              <w:pStyle w:val="NormalLeft"/>
              <w:rPr>
                <w:lang w:val="en-GB"/>
              </w:rPr>
            </w:pPr>
            <w:r w:rsidRPr="00711388">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16F0AB5B" w14:textId="77777777" w:rsidR="00144E0F" w:rsidRPr="00711388" w:rsidRDefault="00144E0F" w:rsidP="00877EC4">
            <w:pPr>
              <w:pStyle w:val="NormalLeft"/>
              <w:rPr>
                <w:lang w:val="en-GB"/>
              </w:rPr>
            </w:pPr>
            <w:r w:rsidRPr="00711388">
              <w:rPr>
                <w:lang w:val="en-GB"/>
              </w:rPr>
              <w:t>Asset ID Code Type</w:t>
            </w:r>
          </w:p>
        </w:tc>
        <w:tc>
          <w:tcPr>
            <w:tcW w:w="6036" w:type="dxa"/>
            <w:tcBorders>
              <w:top w:val="single" w:sz="2" w:space="0" w:color="auto"/>
              <w:left w:val="single" w:sz="2" w:space="0" w:color="auto"/>
              <w:bottom w:val="single" w:sz="2" w:space="0" w:color="auto"/>
              <w:right w:val="single" w:sz="2" w:space="0" w:color="auto"/>
            </w:tcBorders>
          </w:tcPr>
          <w:p w14:paraId="29EA7C81" w14:textId="77777777" w:rsidR="00144E0F" w:rsidRPr="00711388" w:rsidRDefault="00144E0F" w:rsidP="00877EC4">
            <w:pPr>
              <w:pStyle w:val="NormalLeft"/>
              <w:rPr>
                <w:lang w:val="en-GB"/>
              </w:rPr>
            </w:pPr>
            <w:r w:rsidRPr="00711388">
              <w:rPr>
                <w:lang w:val="en-GB"/>
              </w:rPr>
              <w:t>Type of ID Code used for the ‘Asset ID Code’ item. One of the options in the following closed list shall be used:</w:t>
            </w:r>
          </w:p>
          <w:p w14:paraId="23B72E6B" w14:textId="32F4C885"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457C7246" w14:textId="43317AF9"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5238B222" w14:textId="3EC5B248"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64169FDC" w14:textId="0A43BCAD"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52FFAF23" w14:textId="60D02896"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35EEA0FD" w14:textId="3E89989C"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1EA2EA7F" w14:textId="7150A44D"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6B0AC2C8" w14:textId="70974771"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16DF58C9" w14:textId="717D7127"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115DE0AD" w14:textId="43E2BFC7"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59811587" w14:textId="0C20AA85" w:rsidR="00144E0F" w:rsidRPr="00711388" w:rsidRDefault="00144E0F" w:rsidP="0002619A">
            <w:pPr>
              <w:pStyle w:val="NormalLeft"/>
              <w:rPr>
                <w:lang w:val="en-GB"/>
              </w:rPr>
            </w:pPr>
            <w:r w:rsidRPr="00711388">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567869" w:rsidRPr="00711388">
              <w:rPr>
                <w:lang w:val="en-GB"/>
              </w:rPr>
              <w:t>9</w:t>
            </w:r>
            <w:r w:rsidRPr="00711388">
              <w:rPr>
                <w:lang w:val="en-GB"/>
              </w:rPr>
              <w:t xml:space="preserve"> and the option of the original Asset ID Code, as in the following example for which the code reported was ISIN code+currency:</w:t>
            </w:r>
            <w:r w:rsidR="0002619A" w:rsidRPr="00711388">
              <w:rPr>
                <w:lang w:val="en-GB"/>
              </w:rPr>
              <w:t> ‘99/1’</w:t>
            </w:r>
            <w:r w:rsidRPr="00711388">
              <w:rPr>
                <w:lang w:val="en-GB"/>
              </w:rPr>
              <w:t>.</w:t>
            </w:r>
          </w:p>
        </w:tc>
      </w:tr>
      <w:tr w:rsidR="00626033" w:rsidRPr="00711388" w14:paraId="61EC5A5B" w14:textId="77777777" w:rsidTr="00D611E8">
        <w:tc>
          <w:tcPr>
            <w:tcW w:w="1486" w:type="dxa"/>
            <w:tcBorders>
              <w:top w:val="single" w:sz="2" w:space="0" w:color="auto"/>
              <w:left w:val="single" w:sz="2" w:space="0" w:color="auto"/>
              <w:bottom w:val="single" w:sz="2" w:space="0" w:color="auto"/>
              <w:right w:val="single" w:sz="2" w:space="0" w:color="auto"/>
            </w:tcBorders>
          </w:tcPr>
          <w:p w14:paraId="1E1F241A" w14:textId="77777777" w:rsidR="00144E0F" w:rsidRPr="00711388" w:rsidRDefault="00144E0F" w:rsidP="00877EC4">
            <w:pPr>
              <w:pStyle w:val="NormalLeft"/>
              <w:rPr>
                <w:lang w:val="en-GB"/>
              </w:rPr>
            </w:pPr>
            <w:r w:rsidRPr="00711388">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2BB8BE9B" w14:textId="77777777" w:rsidR="00144E0F" w:rsidRPr="00711388" w:rsidRDefault="00144E0F" w:rsidP="00877EC4">
            <w:pPr>
              <w:pStyle w:val="NormalLeft"/>
              <w:rPr>
                <w:lang w:val="en-GB"/>
              </w:rPr>
            </w:pPr>
            <w:r w:rsidRPr="00711388">
              <w:rPr>
                <w:lang w:val="en-GB"/>
              </w:rPr>
              <w:t>Item Title</w:t>
            </w:r>
          </w:p>
        </w:tc>
        <w:tc>
          <w:tcPr>
            <w:tcW w:w="6036" w:type="dxa"/>
            <w:tcBorders>
              <w:top w:val="single" w:sz="2" w:space="0" w:color="auto"/>
              <w:left w:val="single" w:sz="2" w:space="0" w:color="auto"/>
              <w:bottom w:val="single" w:sz="2" w:space="0" w:color="auto"/>
              <w:right w:val="single" w:sz="2" w:space="0" w:color="auto"/>
            </w:tcBorders>
          </w:tcPr>
          <w:p w14:paraId="69750CE2" w14:textId="77777777" w:rsidR="00144E0F" w:rsidRPr="00711388" w:rsidRDefault="00144E0F" w:rsidP="00877EC4">
            <w:pPr>
              <w:pStyle w:val="NormalLeft"/>
              <w:rPr>
                <w:lang w:val="en-GB"/>
              </w:rPr>
            </w:pPr>
            <w:bookmarkStart w:id="685" w:name="_Hlk198798817"/>
            <w:r w:rsidRPr="00711388">
              <w:rPr>
                <w:lang w:val="en-GB"/>
              </w:rPr>
              <w:t>Identify the reported item by filling the name of the asset (or the address in case of property), with the detail settled by the undertaking.</w:t>
            </w:r>
          </w:p>
          <w:p w14:paraId="4A7C2C5E" w14:textId="77777777" w:rsidR="00144E0F" w:rsidRPr="00711388" w:rsidRDefault="00144E0F" w:rsidP="00877EC4">
            <w:pPr>
              <w:pStyle w:val="NormalLeft"/>
              <w:rPr>
                <w:lang w:val="en-GB"/>
              </w:rPr>
            </w:pPr>
          </w:p>
          <w:p w14:paraId="18BEEC11" w14:textId="77777777" w:rsidR="00144E0F" w:rsidRPr="00711388" w:rsidRDefault="00144E0F" w:rsidP="00877EC4">
            <w:pPr>
              <w:pStyle w:val="NormalLeft"/>
              <w:rPr>
                <w:lang w:val="en-GB"/>
              </w:rPr>
            </w:pPr>
            <w:r w:rsidRPr="00711388">
              <w:rPr>
                <w:lang w:val="en-GB"/>
              </w:rPr>
              <w:t>The following shall be considered</w:t>
            </w:r>
            <w:bookmarkEnd w:id="685"/>
            <w:r w:rsidRPr="00711388">
              <w:rPr>
                <w:lang w:val="en-GB"/>
              </w:rPr>
              <w:t>:</w:t>
            </w:r>
          </w:p>
          <w:p w14:paraId="6F72FA73" w14:textId="4C73A9FA"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4E400E" w:rsidRPr="00711388">
              <w:rPr>
                <w:lang w:val="en-GB"/>
              </w:rPr>
              <w:t>87 and CIC 88</w:t>
            </w:r>
            <w:r w:rsidRPr="00711388">
              <w:rPr>
                <w:lang w:val="en-GB"/>
              </w:rPr>
              <w:t>, this item shall contain ‘Loans to AMSB members’ i.e. loans to the Administrative, Management and Supervisory Body (‘AMSB’) or ‘Loans to other natural persons’, according to its nature, as those assets are not required to be individualised. Loans to other than natural persons shall be reported line</w:t>
            </w:r>
            <w:r w:rsidR="00711388" w:rsidRPr="00711388">
              <w:rPr>
                <w:lang w:val="en-GB"/>
              </w:rPr>
              <w:t>-</w:t>
            </w:r>
            <w:r w:rsidRPr="00711388">
              <w:rPr>
                <w:lang w:val="en-GB"/>
              </w:rPr>
              <w:t>by</w:t>
            </w:r>
            <w:r w:rsidR="00711388" w:rsidRPr="00711388">
              <w:rPr>
                <w:lang w:val="en-GB"/>
              </w:rPr>
              <w:t>-</w:t>
            </w:r>
            <w:r w:rsidRPr="00711388">
              <w:rPr>
                <w:lang w:val="en-GB"/>
              </w:rPr>
              <w:t>line.</w:t>
            </w:r>
          </w:p>
          <w:p w14:paraId="28FF0969" w14:textId="01DAF769"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for CIC 95 </w:t>
            </w:r>
            <w:r w:rsidR="00845F43" w:rsidRPr="00711388">
              <w:rPr>
                <w:lang w:val="en-GB"/>
              </w:rPr>
              <w:t>-</w:t>
            </w:r>
            <w:r w:rsidRPr="00711388">
              <w:rPr>
                <w:lang w:val="en-GB"/>
              </w:rPr>
              <w:t xml:space="preserve"> Plant and equipment (for own use) as those assets are not required to be individualised, CIC 71</w:t>
            </w:r>
            <w:r w:rsidR="00AE512F" w:rsidRPr="00711388">
              <w:rPr>
                <w:lang w:val="en-GB"/>
              </w:rPr>
              <w:t>,</w:t>
            </w:r>
            <w:r w:rsidRPr="00711388">
              <w:rPr>
                <w:lang w:val="en-GB"/>
              </w:rPr>
              <w:t xml:space="preserve"> and CIC 75</w:t>
            </w:r>
            <w:r w:rsidR="004564DD" w:rsidRPr="00711388">
              <w:rPr>
                <w:lang w:val="en-GB"/>
              </w:rPr>
              <w:t xml:space="preserve">, </w:t>
            </w:r>
            <w:r w:rsidR="00480EF2" w:rsidRPr="00711388">
              <w:rPr>
                <w:lang w:val="en-GB"/>
              </w:rPr>
              <w:t>unless required by the national supervisory authority</w:t>
            </w:r>
            <w:r w:rsidRPr="00711388" w:rsidDel="00FF7164">
              <w:rPr>
                <w:lang w:val="en-GB"/>
              </w:rPr>
              <w:t>.</w:t>
            </w:r>
          </w:p>
          <w:p w14:paraId="5B18CFE5" w14:textId="005E2BC6" w:rsidR="00A012B3" w:rsidRPr="00711388" w:rsidRDefault="00A012B3" w:rsidP="0083381F">
            <w:pPr>
              <w:pStyle w:val="Tiret0"/>
              <w:numPr>
                <w:ilvl w:val="0"/>
                <w:numId w:val="10"/>
              </w:numPr>
              <w:rPr>
                <w:lang w:val="en-GB"/>
              </w:rPr>
            </w:pPr>
            <w:bookmarkStart w:id="686" w:name="_Hlk198798835"/>
            <w:bookmarkStart w:id="687" w:name="_Hlk187229157"/>
            <w:r w:rsidRPr="00711388">
              <w:rPr>
                <w:lang w:val="en-GB"/>
              </w:rPr>
              <w:t xml:space="preserve">For property </w:t>
            </w:r>
            <w:r w:rsidR="002B7681" w:rsidRPr="00711388">
              <w:rPr>
                <w:lang w:val="en-GB"/>
              </w:rPr>
              <w:t xml:space="preserve">the </w:t>
            </w:r>
            <w:r w:rsidR="00D611E8" w:rsidRPr="00711388">
              <w:rPr>
                <w:lang w:val="en-GB"/>
              </w:rPr>
              <w:t>country ISO Alpha-2</w:t>
            </w:r>
            <w:del w:id="688" w:author="Author">
              <w:r w:rsidR="00D611E8" w:rsidRPr="00711388" w:rsidDel="00765F90">
                <w:rPr>
                  <w:lang w:val="en-GB"/>
                </w:rPr>
                <w:delText xml:space="preserve"> + </w:delText>
              </w:r>
            </w:del>
            <w:ins w:id="689" w:author="Author">
              <w:r w:rsidR="00765F90" w:rsidRPr="00711388">
                <w:rPr>
                  <w:lang w:val="en-GB"/>
                </w:rPr>
                <w:t>_</w:t>
              </w:r>
              <w:r w:rsidR="00650223" w:rsidRPr="00711388">
                <w:rPr>
                  <w:lang w:val="en-GB"/>
                </w:rPr>
                <w:t>NUTS3_</w:t>
              </w:r>
            </w:ins>
            <w:del w:id="690" w:author="Author">
              <w:r w:rsidR="00D611E8" w:rsidRPr="00711388" w:rsidDel="00650223">
                <w:rPr>
                  <w:lang w:val="en-GB"/>
                </w:rPr>
                <w:delText>postal code +</w:delText>
              </w:r>
            </w:del>
            <w:ins w:id="691" w:author="Author">
              <w:r w:rsidR="00765F90" w:rsidRPr="00711388">
                <w:rPr>
                  <w:lang w:val="en-GB"/>
                </w:rPr>
                <w:t>_</w:t>
              </w:r>
            </w:ins>
            <w:r w:rsidR="00D611E8" w:rsidRPr="00711388">
              <w:rPr>
                <w:lang w:val="en-GB"/>
              </w:rPr>
              <w:t xml:space="preserve"> city</w:t>
            </w:r>
            <w:ins w:id="692" w:author="Author">
              <w:r w:rsidR="00650223" w:rsidRPr="00711388">
                <w:rPr>
                  <w:lang w:val="en-GB"/>
                </w:rPr>
                <w:t>_postal code</w:t>
              </w:r>
              <w:r w:rsidR="00650223" w:rsidRPr="00E50019">
                <w:rPr>
                  <w:strike/>
                  <w:lang w:val="en-GB"/>
                  <w:rPrChange w:id="693" w:author="Author">
                    <w:rPr>
                      <w:lang w:val="en-GB"/>
                    </w:rPr>
                  </w:rPrChange>
                </w:rPr>
                <w:t>_city</w:t>
              </w:r>
              <w:del w:id="694" w:author="Author">
                <w:r w:rsidR="00650223" w:rsidRPr="00711388" w:rsidDel="003323F0">
                  <w:rPr>
                    <w:lang w:val="en-GB"/>
                  </w:rPr>
                  <w:delText xml:space="preserve"> </w:delText>
                </w:r>
                <w:r w:rsidR="0048519F" w:rsidRPr="00711388" w:rsidDel="003323F0">
                  <w:rPr>
                    <w:lang w:val="en-GB"/>
                  </w:rPr>
                  <w:delText xml:space="preserve"> </w:delText>
                </w:r>
              </w:del>
              <w:r w:rsidR="003323F0">
                <w:rPr>
                  <w:lang w:val="en-GB"/>
                </w:rPr>
                <w:t xml:space="preserve"> </w:t>
              </w:r>
              <w:r w:rsidR="00650223" w:rsidRPr="00711388">
                <w:rPr>
                  <w:lang w:val="en-GB"/>
                </w:rPr>
                <w:t>(</w:t>
              </w:r>
              <w:r w:rsidR="0048519F" w:rsidRPr="00711388">
                <w:rPr>
                  <w:lang w:val="en-GB"/>
                </w:rPr>
                <w:t xml:space="preserve">in addition, </w:t>
              </w:r>
              <w:r w:rsidR="00650223" w:rsidRPr="00711388">
                <w:rPr>
                  <w:lang w:val="en-GB"/>
                </w:rPr>
                <w:t>optional:</w:t>
              </w:r>
            </w:ins>
            <w:del w:id="695" w:author="Author">
              <w:r w:rsidR="00D611E8" w:rsidRPr="00711388" w:rsidDel="00765F90">
                <w:rPr>
                  <w:lang w:val="en-GB"/>
                </w:rPr>
                <w:delText xml:space="preserve"> + </w:delText>
              </w:r>
            </w:del>
            <w:ins w:id="696" w:author="Author">
              <w:r w:rsidR="00765F90" w:rsidRPr="00711388">
                <w:rPr>
                  <w:lang w:val="en-GB"/>
                </w:rPr>
                <w:t>_</w:t>
              </w:r>
            </w:ins>
            <w:r w:rsidR="00D611E8" w:rsidRPr="00711388">
              <w:rPr>
                <w:lang w:val="en-GB"/>
              </w:rPr>
              <w:t>street name</w:t>
            </w:r>
            <w:ins w:id="697" w:author="Author">
              <w:r w:rsidR="00765F90" w:rsidRPr="00711388">
                <w:rPr>
                  <w:lang w:val="en-GB"/>
                </w:rPr>
                <w:t>_</w:t>
              </w:r>
            </w:ins>
            <w:del w:id="698" w:author="Author">
              <w:r w:rsidR="00D611E8" w:rsidRPr="00711388" w:rsidDel="00765F90">
                <w:rPr>
                  <w:lang w:val="en-GB"/>
                </w:rPr>
                <w:delText xml:space="preserve"> + </w:delText>
              </w:r>
            </w:del>
            <w:r w:rsidR="00D611E8" w:rsidRPr="00711388">
              <w:rPr>
                <w:lang w:val="en-GB"/>
              </w:rPr>
              <w:t>street number) of the property held</w:t>
            </w:r>
            <w:del w:id="699" w:author="Author">
              <w:r w:rsidR="00D611E8" w:rsidRPr="00711388" w:rsidDel="00650223">
                <w:rPr>
                  <w:lang w:val="en-GB"/>
                </w:rPr>
                <w:delText xml:space="preserve"> or the </w:delText>
              </w:r>
              <w:r w:rsidR="002B7681" w:rsidRPr="00711388" w:rsidDel="00650223">
                <w:rPr>
                  <w:lang w:val="en-GB"/>
                </w:rPr>
                <w:delText xml:space="preserve">latitude &amp; longitude </w:delText>
              </w:r>
              <w:r w:rsidR="00D611E8" w:rsidRPr="00711388" w:rsidDel="00650223">
                <w:rPr>
                  <w:lang w:val="en-GB"/>
                </w:rPr>
                <w:delText>or</w:delText>
              </w:r>
              <w:r w:rsidR="00D611E8" w:rsidRPr="00711388" w:rsidDel="003323F0">
                <w:rPr>
                  <w:lang w:val="en-GB"/>
                </w:rPr>
                <w:delText xml:space="preserve">  </w:delText>
              </w:r>
            </w:del>
            <w:ins w:id="700" w:author="Author">
              <w:r w:rsidR="003323F0">
                <w:rPr>
                  <w:lang w:val="en-GB"/>
                </w:rPr>
                <w:t xml:space="preserve"> </w:t>
              </w:r>
            </w:ins>
            <w:del w:id="701" w:author="Author">
              <w:r w:rsidR="00D611E8" w:rsidRPr="00711388" w:rsidDel="00650223">
                <w:rPr>
                  <w:lang w:val="en-GB"/>
                </w:rPr>
                <w:delText>the CRESTA</w:delText>
              </w:r>
              <w:bookmarkEnd w:id="686"/>
              <w:r w:rsidR="00D611E8" w:rsidRPr="00711388" w:rsidDel="00650223">
                <w:rPr>
                  <w:lang w:val="en-GB"/>
                </w:rPr>
                <w:delText>/NUTS region of the property investment</w:delText>
              </w:r>
              <w:r w:rsidR="004564DD" w:rsidRPr="00711388" w:rsidDel="00650223">
                <w:rPr>
                  <w:lang w:val="en-GB"/>
                </w:rPr>
                <w:delText xml:space="preserve"> shall be reported</w:delText>
              </w:r>
              <w:r w:rsidR="00D611E8" w:rsidRPr="00711388" w:rsidDel="00650223">
                <w:rPr>
                  <w:lang w:val="en-GB"/>
                </w:rPr>
                <w:delText>: administrative boundaries (e.g. province or county boundaries, e.g.</w:delText>
              </w:r>
            </w:del>
            <w:ins w:id="702" w:author="Author">
              <w:del w:id="703" w:author="Author">
                <w:r w:rsidR="00765F90" w:rsidRPr="00711388" w:rsidDel="00650223">
                  <w:rPr>
                    <w:lang w:val="en-GB"/>
                  </w:rPr>
                  <w:delText>minimum</w:delText>
                </w:r>
              </w:del>
            </w:ins>
            <w:del w:id="704" w:author="Author">
              <w:r w:rsidR="00D611E8" w:rsidRPr="00711388" w:rsidDel="00650223">
                <w:rPr>
                  <w:lang w:val="en-GB"/>
                </w:rPr>
                <w:delText xml:space="preserve"> NUTS3 </w:delText>
              </w:r>
            </w:del>
            <w:ins w:id="705" w:author="Author">
              <w:del w:id="706" w:author="Author">
                <w:r w:rsidR="00765F90" w:rsidRPr="00711388" w:rsidDel="00650223">
                  <w:rPr>
                    <w:lang w:val="en-GB"/>
                  </w:rPr>
                  <w:delText xml:space="preserve">NUTS2 </w:delText>
                </w:r>
              </w:del>
            </w:ins>
            <w:del w:id="707" w:author="Author">
              <w:r w:rsidR="00D611E8" w:rsidRPr="00711388" w:rsidDel="00650223">
                <w:rPr>
                  <w:lang w:val="en-GB"/>
                </w:rPr>
                <w:delText>level)</w:delText>
              </w:r>
            </w:del>
            <w:ins w:id="708" w:author="Author">
              <w:r w:rsidR="00765F90" w:rsidRPr="00711388">
                <w:rPr>
                  <w:lang w:val="en-GB"/>
                </w:rPr>
                <w:t>.</w:t>
              </w:r>
            </w:ins>
            <w:r w:rsidR="00D611E8" w:rsidRPr="00711388">
              <w:rPr>
                <w:lang w:val="en-GB"/>
              </w:rPr>
              <w:t xml:space="preserve"> </w:t>
            </w:r>
            <w:del w:id="709" w:author="Author">
              <w:r w:rsidR="00D611E8" w:rsidRPr="00711388" w:rsidDel="00765F90">
                <w:rPr>
                  <w:lang w:val="en-GB"/>
                </w:rPr>
                <w:delText>or merged postal code areas (e.g. first-two-digit postal code areas, similar to CRESTA 2019[2] low resolution zones)</w:delText>
              </w:r>
              <w:r w:rsidR="002B7681" w:rsidRPr="00711388" w:rsidDel="00765F90">
                <w:rPr>
                  <w:lang w:val="en-GB"/>
                </w:rPr>
                <w:delText>.</w:delText>
              </w:r>
            </w:del>
            <w:bookmarkEnd w:id="687"/>
          </w:p>
        </w:tc>
      </w:tr>
      <w:tr w:rsidR="00626033" w:rsidRPr="00711388" w14:paraId="12C1E4B3" w14:textId="77777777" w:rsidTr="00D611E8">
        <w:tc>
          <w:tcPr>
            <w:tcW w:w="1486" w:type="dxa"/>
            <w:tcBorders>
              <w:top w:val="single" w:sz="2" w:space="0" w:color="auto"/>
              <w:left w:val="single" w:sz="2" w:space="0" w:color="auto"/>
              <w:bottom w:val="single" w:sz="2" w:space="0" w:color="auto"/>
              <w:right w:val="single" w:sz="2" w:space="0" w:color="auto"/>
            </w:tcBorders>
          </w:tcPr>
          <w:p w14:paraId="435350EA" w14:textId="77777777" w:rsidR="00144E0F" w:rsidRPr="00711388" w:rsidRDefault="00144E0F" w:rsidP="00877EC4">
            <w:pPr>
              <w:pStyle w:val="NormalLeft"/>
              <w:rPr>
                <w:lang w:val="en-GB"/>
              </w:rPr>
            </w:pPr>
            <w:r w:rsidRPr="00711388">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6E540483" w14:textId="77777777" w:rsidR="00144E0F" w:rsidRPr="00711388" w:rsidRDefault="00144E0F" w:rsidP="00877EC4">
            <w:pPr>
              <w:pStyle w:val="NormalLeft"/>
              <w:rPr>
                <w:lang w:val="en-GB"/>
              </w:rPr>
            </w:pPr>
            <w:r w:rsidRPr="00711388">
              <w:rPr>
                <w:lang w:val="en-GB"/>
              </w:rPr>
              <w:t>Issuer Name</w:t>
            </w:r>
          </w:p>
        </w:tc>
        <w:tc>
          <w:tcPr>
            <w:tcW w:w="6036" w:type="dxa"/>
            <w:tcBorders>
              <w:top w:val="single" w:sz="2" w:space="0" w:color="auto"/>
              <w:left w:val="single" w:sz="2" w:space="0" w:color="auto"/>
              <w:bottom w:val="single" w:sz="2" w:space="0" w:color="auto"/>
              <w:right w:val="single" w:sz="2" w:space="0" w:color="auto"/>
            </w:tcBorders>
          </w:tcPr>
          <w:p w14:paraId="283DF7D3" w14:textId="77777777" w:rsidR="00144E0F" w:rsidRPr="00711388" w:rsidRDefault="00144E0F" w:rsidP="00877EC4">
            <w:pPr>
              <w:pStyle w:val="NormalLeft"/>
              <w:rPr>
                <w:lang w:val="en-GB"/>
              </w:rPr>
            </w:pPr>
            <w:r w:rsidRPr="00711388">
              <w:rPr>
                <w:lang w:val="en-GB"/>
              </w:rPr>
              <w:t>Name of the issuer, defined as the entity that issues assets to investors.</w:t>
            </w:r>
          </w:p>
          <w:p w14:paraId="6C591239" w14:textId="77777777" w:rsidR="00144E0F" w:rsidRPr="00711388" w:rsidRDefault="00144E0F" w:rsidP="00877EC4">
            <w:pPr>
              <w:pStyle w:val="NormalLeft"/>
              <w:rPr>
                <w:lang w:val="en-GB"/>
              </w:rPr>
            </w:pPr>
            <w:r w:rsidRPr="00711388">
              <w:rPr>
                <w:lang w:val="en-GB"/>
              </w:rPr>
              <w:t>When available, this item corresponds to the entity name in the LEI database. When this is not available corresponds to the legal name.</w:t>
            </w:r>
          </w:p>
          <w:p w14:paraId="301CF3DE" w14:textId="77777777" w:rsidR="00144E0F" w:rsidRPr="00711388" w:rsidRDefault="00144E0F" w:rsidP="00877EC4">
            <w:pPr>
              <w:pStyle w:val="NormalLeft"/>
              <w:rPr>
                <w:lang w:val="en-GB"/>
              </w:rPr>
            </w:pPr>
            <w:r w:rsidRPr="00711388">
              <w:rPr>
                <w:lang w:val="en-GB"/>
              </w:rPr>
              <w:t>The following shall be considered:</w:t>
            </w:r>
          </w:p>
          <w:p w14:paraId="61C4597F" w14:textId="12AFEDA6"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issuer name is the name of the fund manager</w:t>
            </w:r>
            <w:r w:rsidR="00B727B8" w:rsidRPr="00711388">
              <w:rPr>
                <w:lang w:val="en-GB"/>
              </w:rPr>
              <w:t xml:space="preserve"> (entity). The authorise</w:t>
            </w:r>
            <w:r w:rsidR="004D4627" w:rsidRPr="00711388">
              <w:rPr>
                <w:lang w:val="en-GB"/>
              </w:rPr>
              <w:t>d management company who</w:t>
            </w:r>
            <w:r w:rsidR="00786F9E" w:rsidRPr="00711388">
              <w:rPr>
                <w:lang w:val="en-GB"/>
              </w:rPr>
              <w:t xml:space="preserve"> can be responsible and</w:t>
            </w:r>
            <w:r w:rsidR="00B727B8" w:rsidRPr="00711388">
              <w:rPr>
                <w:lang w:val="en-GB"/>
              </w:rPr>
              <w:t xml:space="preserve"> is responsible for managing the fund is the one to be reported regardless </w:t>
            </w:r>
            <w:r w:rsidR="004564DD" w:rsidRPr="00711388">
              <w:rPr>
                <w:lang w:val="en-GB"/>
              </w:rPr>
              <w:t xml:space="preserve">if </w:t>
            </w:r>
            <w:r w:rsidR="00B727B8" w:rsidRPr="00711388">
              <w:rPr>
                <w:lang w:val="en-GB"/>
              </w:rPr>
              <w:t>some activities have been outsourced, including the actual management of the portfolio, i.e. the decision on buying/selling</w:t>
            </w:r>
            <w:r w:rsidRPr="00711388">
              <w:rPr>
                <w:lang w:val="en-GB"/>
              </w:rPr>
              <w:t>;</w:t>
            </w:r>
          </w:p>
          <w:p w14:paraId="44AA52C6" w14:textId="6B44B744" w:rsidR="00144E0F" w:rsidRPr="00711388" w:rsidRDefault="00144E0F" w:rsidP="0083381F">
            <w:pPr>
              <w:pStyle w:val="Tiret0"/>
              <w:numPr>
                <w:ilvl w:val="0"/>
                <w:numId w:val="3"/>
              </w:numPr>
              <w:ind w:left="851" w:hanging="851"/>
              <w:rPr>
                <w:lang w:val="en-GB"/>
              </w:rPr>
            </w:pPr>
            <w:r w:rsidRPr="00711388">
              <w:rPr>
                <w:lang w:val="en-GB"/>
              </w:rPr>
              <w:lastRenderedPageBreak/>
              <w:t xml:space="preserve">Regarding CIC category 7 </w:t>
            </w:r>
            <w:r w:rsidR="00845F43" w:rsidRPr="00711388">
              <w:rPr>
                <w:lang w:val="en-GB"/>
              </w:rPr>
              <w:t>-</w:t>
            </w:r>
            <w:r w:rsidRPr="00711388">
              <w:rPr>
                <w:lang w:val="en-GB"/>
              </w:rPr>
              <w:t xml:space="preserve"> Cash and deposits (excluding CIC 71 and CIC 75), the issuer name is the name of the depositary entity;</w:t>
            </w:r>
          </w:p>
          <w:p w14:paraId="55365683" w14:textId="0B624D93" w:rsidR="00144E0F" w:rsidRPr="00711388" w:rsidRDefault="00144E0F" w:rsidP="0083381F">
            <w:pPr>
              <w:pStyle w:val="Tiret0"/>
              <w:numPr>
                <w:ilvl w:val="0"/>
                <w:numId w:val="3"/>
              </w:numPr>
              <w:ind w:left="851" w:hanging="851"/>
              <w:rPr>
                <w:lang w:val="en-GB"/>
              </w:rPr>
            </w:pPr>
            <w:r w:rsidRPr="00711388">
              <w:rPr>
                <w:lang w:val="en-GB"/>
              </w:rPr>
              <w:t>Regarding CIC</w:t>
            </w:r>
            <w:r w:rsidR="00B06A8A" w:rsidRPr="00711388">
              <w:rPr>
                <w:lang w:val="en-GB"/>
              </w:rPr>
              <w:t xml:space="preserve"> 87 and CIC 88</w:t>
            </w:r>
            <w:r w:rsidRPr="00711388">
              <w:rPr>
                <w:lang w:val="en-GB"/>
              </w:rPr>
              <w:t>, this item shall contain ‘Loans to AMSB members’ or ‘Loans to other natural persons’, according to its nature, as those assets are not required to be individualised;</w:t>
            </w:r>
          </w:p>
          <w:p w14:paraId="20A1BE9A" w14:textId="6123E805"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8652EC" w:rsidRPr="00711388">
              <w:rPr>
                <w:lang w:val="en-GB"/>
              </w:rPr>
              <w:t>c</w:t>
            </w:r>
            <w:r w:rsidR="00B06A8A" w:rsidRPr="00711388">
              <w:rPr>
                <w:lang w:val="en-GB"/>
              </w:rPr>
              <w:t xml:space="preserve">ategory </w:t>
            </w:r>
            <w:r w:rsidRPr="00711388">
              <w:rPr>
                <w:lang w:val="en-GB"/>
              </w:rPr>
              <w:t xml:space="preserve">8 </w:t>
            </w:r>
            <w:r w:rsidR="00845F43" w:rsidRPr="00711388">
              <w:rPr>
                <w:lang w:val="en-GB"/>
              </w:rPr>
              <w:t>-</w:t>
            </w:r>
            <w:r w:rsidRPr="00711388">
              <w:rPr>
                <w:lang w:val="en-GB"/>
              </w:rPr>
              <w:t xml:space="preserve"> Mortgages and Loans, other than </w:t>
            </w:r>
            <w:r w:rsidR="00B06A8A" w:rsidRPr="00711388">
              <w:rPr>
                <w:lang w:val="en-GB"/>
              </w:rPr>
              <w:t>CIC 87 and CIC 88</w:t>
            </w:r>
            <w:r w:rsidRPr="00711388">
              <w:rPr>
                <w:lang w:val="en-GB"/>
              </w:rPr>
              <w:t xml:space="preserve"> the information shall relate to the borrower;</w:t>
            </w:r>
          </w:p>
          <w:p w14:paraId="7819D9B5" w14:textId="56BDF3BE"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for CIC 71, CIC 75 and CIC category 9 </w:t>
            </w:r>
            <w:r w:rsidR="00845F43" w:rsidRPr="00711388">
              <w:rPr>
                <w:lang w:val="en-GB"/>
              </w:rPr>
              <w:t>-</w:t>
            </w:r>
            <w:r w:rsidRPr="00711388">
              <w:rPr>
                <w:lang w:val="en-GB"/>
              </w:rPr>
              <w:t xml:space="preserve"> Property.</w:t>
            </w:r>
          </w:p>
        </w:tc>
      </w:tr>
      <w:tr w:rsidR="00626033" w:rsidRPr="00711388" w14:paraId="4AB8E0D5" w14:textId="77777777" w:rsidTr="00D611E8">
        <w:tc>
          <w:tcPr>
            <w:tcW w:w="1486" w:type="dxa"/>
            <w:tcBorders>
              <w:top w:val="single" w:sz="2" w:space="0" w:color="auto"/>
              <w:left w:val="single" w:sz="2" w:space="0" w:color="auto"/>
              <w:bottom w:val="single" w:sz="2" w:space="0" w:color="auto"/>
              <w:right w:val="single" w:sz="2" w:space="0" w:color="auto"/>
            </w:tcBorders>
          </w:tcPr>
          <w:p w14:paraId="336F68E4" w14:textId="77777777" w:rsidR="00144E0F" w:rsidRPr="00711388" w:rsidRDefault="00144E0F" w:rsidP="00877EC4">
            <w:pPr>
              <w:pStyle w:val="NormalLeft"/>
              <w:rPr>
                <w:lang w:val="en-GB"/>
              </w:rPr>
            </w:pPr>
            <w:r w:rsidRPr="00711388">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5417BFB4" w14:textId="77777777" w:rsidR="00144E0F" w:rsidRPr="00711388" w:rsidRDefault="00144E0F" w:rsidP="00877EC4">
            <w:pPr>
              <w:pStyle w:val="NormalLeft"/>
              <w:rPr>
                <w:lang w:val="en-GB"/>
              </w:rPr>
            </w:pPr>
            <w:r w:rsidRPr="00711388">
              <w:rPr>
                <w:lang w:val="en-GB"/>
              </w:rPr>
              <w:t>Issuer Code</w:t>
            </w:r>
          </w:p>
        </w:tc>
        <w:tc>
          <w:tcPr>
            <w:tcW w:w="6036" w:type="dxa"/>
            <w:tcBorders>
              <w:top w:val="single" w:sz="2" w:space="0" w:color="auto"/>
              <w:left w:val="single" w:sz="2" w:space="0" w:color="auto"/>
              <w:bottom w:val="single" w:sz="2" w:space="0" w:color="auto"/>
              <w:right w:val="single" w:sz="2" w:space="0" w:color="auto"/>
            </w:tcBorders>
          </w:tcPr>
          <w:p w14:paraId="2E22442B" w14:textId="77777777" w:rsidR="00144E0F" w:rsidRPr="00711388" w:rsidRDefault="00144E0F" w:rsidP="00877EC4">
            <w:pPr>
              <w:pStyle w:val="NormalLeft"/>
              <w:rPr>
                <w:lang w:val="en-GB"/>
              </w:rPr>
            </w:pPr>
            <w:r w:rsidRPr="00711388">
              <w:rPr>
                <w:lang w:val="en-GB"/>
              </w:rPr>
              <w:t>Identification of the issuer code using the Legal Entity Identifier (LEI) if available.</w:t>
            </w:r>
          </w:p>
          <w:p w14:paraId="739DEF0C" w14:textId="77777777" w:rsidR="00144E0F" w:rsidRPr="00711388" w:rsidRDefault="00144E0F" w:rsidP="00877EC4">
            <w:pPr>
              <w:pStyle w:val="NormalLeft"/>
              <w:rPr>
                <w:lang w:val="en-GB"/>
              </w:rPr>
            </w:pPr>
            <w:r w:rsidRPr="00711388">
              <w:rPr>
                <w:lang w:val="en-GB"/>
              </w:rPr>
              <w:t>If none is available this item shall not be reported.</w:t>
            </w:r>
          </w:p>
          <w:p w14:paraId="0CE89FDD" w14:textId="77777777" w:rsidR="00144E0F" w:rsidRPr="00711388" w:rsidRDefault="00144E0F" w:rsidP="00877EC4">
            <w:pPr>
              <w:pStyle w:val="NormalLeft"/>
              <w:rPr>
                <w:lang w:val="en-GB"/>
              </w:rPr>
            </w:pPr>
            <w:r w:rsidRPr="00711388">
              <w:rPr>
                <w:lang w:val="en-GB"/>
              </w:rPr>
              <w:t>The following shall be considered:</w:t>
            </w:r>
          </w:p>
          <w:p w14:paraId="5349A88B" w14:textId="3EB9B289"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issuer code is the code of the fund manager</w:t>
            </w:r>
            <w:r w:rsidR="00B727B8" w:rsidRPr="00711388">
              <w:rPr>
                <w:lang w:val="en-GB"/>
              </w:rPr>
              <w:t xml:space="preserve"> (entity). The authorise</w:t>
            </w:r>
            <w:r w:rsidR="004D4627" w:rsidRPr="00711388">
              <w:rPr>
                <w:lang w:val="en-GB"/>
              </w:rPr>
              <w:t>d management company who</w:t>
            </w:r>
            <w:r w:rsidR="00786F9E" w:rsidRPr="00711388">
              <w:rPr>
                <w:lang w:val="en-GB"/>
              </w:rPr>
              <w:t xml:space="preserve"> can be responsible and</w:t>
            </w:r>
            <w:r w:rsidR="004D4627" w:rsidRPr="00711388">
              <w:rPr>
                <w:lang w:val="en-GB"/>
              </w:rPr>
              <w:t xml:space="preserve"> </w:t>
            </w:r>
            <w:r w:rsidR="00B727B8" w:rsidRPr="00711388">
              <w:rPr>
                <w:lang w:val="en-GB"/>
              </w:rPr>
              <w:t xml:space="preserve">is responsible for managing the fund is the one to be reported regardless </w:t>
            </w:r>
            <w:r w:rsidR="004564DD" w:rsidRPr="00711388">
              <w:rPr>
                <w:lang w:val="en-GB"/>
              </w:rPr>
              <w:t xml:space="preserve">if </w:t>
            </w:r>
            <w:r w:rsidR="00B727B8" w:rsidRPr="00711388">
              <w:rPr>
                <w:lang w:val="en-GB"/>
              </w:rPr>
              <w:t>some activities have been outsourced, including the actual management of the portfolio, i.e. the decision on buying/selling</w:t>
            </w:r>
            <w:r w:rsidRPr="00711388">
              <w:rPr>
                <w:lang w:val="en-GB"/>
              </w:rPr>
              <w:t>;</w:t>
            </w:r>
          </w:p>
          <w:p w14:paraId="4BD3AC5F" w14:textId="126AFFA1"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issuer code is the code of the depositary entity</w:t>
            </w:r>
          </w:p>
          <w:p w14:paraId="1288841E" w14:textId="25BC214C"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8652EC" w:rsidRPr="00711388">
              <w:rPr>
                <w:lang w:val="en-GB"/>
              </w:rPr>
              <w:t>c</w:t>
            </w:r>
            <w:r w:rsidR="00B06A8A" w:rsidRPr="00711388">
              <w:rPr>
                <w:lang w:val="en-GB"/>
              </w:rPr>
              <w:t xml:space="preserve">ategory </w:t>
            </w:r>
            <w:r w:rsidRPr="00711388">
              <w:rPr>
                <w:lang w:val="en-GB"/>
              </w:rPr>
              <w:t xml:space="preserve">8 </w:t>
            </w:r>
            <w:r w:rsidR="00845F43" w:rsidRPr="00711388">
              <w:rPr>
                <w:lang w:val="en-GB"/>
              </w:rPr>
              <w:t>-</w:t>
            </w:r>
            <w:r w:rsidRPr="00711388">
              <w:rPr>
                <w:lang w:val="en-GB"/>
              </w:rPr>
              <w:t xml:space="preserve"> Mortgages and Loans, other than </w:t>
            </w:r>
            <w:r w:rsidR="00B06A8A" w:rsidRPr="00711388">
              <w:rPr>
                <w:lang w:val="en-GB"/>
              </w:rPr>
              <w:t>CIC 87 and CIC 88</w:t>
            </w:r>
            <w:r w:rsidRPr="00711388">
              <w:rPr>
                <w:lang w:val="en-GB"/>
              </w:rPr>
              <w:t xml:space="preserve"> the information shall relate to the borrower;</w:t>
            </w:r>
          </w:p>
          <w:p w14:paraId="1A4130F1" w14:textId="2FC262D0" w:rsidR="00144E0F" w:rsidRPr="00711388" w:rsidRDefault="00144E0F" w:rsidP="0083381F">
            <w:pPr>
              <w:pStyle w:val="Tiret0"/>
              <w:numPr>
                <w:ilvl w:val="0"/>
                <w:numId w:val="3"/>
              </w:numPr>
              <w:ind w:left="851" w:hanging="851"/>
              <w:rPr>
                <w:lang w:val="en-GB"/>
              </w:rPr>
            </w:pPr>
            <w:r w:rsidRPr="00711388">
              <w:rPr>
                <w:lang w:val="en-GB"/>
              </w:rPr>
              <w:t>This item is not applicable for CIC 71, CIC 75</w:t>
            </w:r>
            <w:r w:rsidR="007917EC" w:rsidRPr="00711388">
              <w:rPr>
                <w:lang w:val="en-GB"/>
              </w:rPr>
              <w:t xml:space="preserve"> </w:t>
            </w:r>
            <w:r w:rsidRPr="00711388">
              <w:rPr>
                <w:lang w:val="en-GB"/>
              </w:rPr>
              <w:t xml:space="preserve">and CIC category 9 </w:t>
            </w:r>
            <w:r w:rsidR="00845F43" w:rsidRPr="00711388">
              <w:rPr>
                <w:lang w:val="en-GB"/>
              </w:rPr>
              <w:t>-</w:t>
            </w:r>
            <w:r w:rsidRPr="00711388">
              <w:rPr>
                <w:lang w:val="en-GB"/>
              </w:rPr>
              <w:t xml:space="preserve"> Property;</w:t>
            </w:r>
          </w:p>
          <w:p w14:paraId="51FF5050" w14:textId="6BFA0D72"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to CIC </w:t>
            </w:r>
            <w:r w:rsidR="00B06A8A" w:rsidRPr="00711388">
              <w:rPr>
                <w:lang w:val="en-GB"/>
              </w:rPr>
              <w:t>87 and CIC 88</w:t>
            </w:r>
            <w:r w:rsidRPr="00711388">
              <w:rPr>
                <w:lang w:val="en-GB"/>
              </w:rPr>
              <w:t>.</w:t>
            </w:r>
          </w:p>
        </w:tc>
      </w:tr>
      <w:tr w:rsidR="00626033" w:rsidRPr="00711388" w14:paraId="79112E13" w14:textId="77777777" w:rsidTr="00D611E8">
        <w:tc>
          <w:tcPr>
            <w:tcW w:w="1486" w:type="dxa"/>
            <w:tcBorders>
              <w:top w:val="single" w:sz="2" w:space="0" w:color="auto"/>
              <w:left w:val="single" w:sz="2" w:space="0" w:color="auto"/>
              <w:bottom w:val="single" w:sz="2" w:space="0" w:color="auto"/>
              <w:right w:val="single" w:sz="2" w:space="0" w:color="auto"/>
            </w:tcBorders>
          </w:tcPr>
          <w:p w14:paraId="31962811" w14:textId="77777777" w:rsidR="00144E0F" w:rsidRPr="00711388" w:rsidRDefault="00144E0F" w:rsidP="00877EC4">
            <w:pPr>
              <w:pStyle w:val="NormalLeft"/>
              <w:rPr>
                <w:lang w:val="en-GB"/>
              </w:rPr>
            </w:pPr>
            <w:r w:rsidRPr="00711388">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688BE219" w14:textId="77777777" w:rsidR="00144E0F" w:rsidRPr="00711388" w:rsidRDefault="00144E0F" w:rsidP="00877EC4">
            <w:pPr>
              <w:pStyle w:val="NormalLeft"/>
              <w:rPr>
                <w:lang w:val="en-GB"/>
              </w:rPr>
            </w:pPr>
            <w:r w:rsidRPr="00711388">
              <w:rPr>
                <w:lang w:val="en-GB"/>
              </w:rPr>
              <w:t>Type of issuer code</w:t>
            </w:r>
          </w:p>
        </w:tc>
        <w:tc>
          <w:tcPr>
            <w:tcW w:w="6036" w:type="dxa"/>
            <w:tcBorders>
              <w:top w:val="single" w:sz="2" w:space="0" w:color="auto"/>
              <w:left w:val="single" w:sz="2" w:space="0" w:color="auto"/>
              <w:bottom w:val="single" w:sz="2" w:space="0" w:color="auto"/>
              <w:right w:val="single" w:sz="2" w:space="0" w:color="auto"/>
            </w:tcBorders>
          </w:tcPr>
          <w:p w14:paraId="596DD5B0" w14:textId="77777777" w:rsidR="00144E0F" w:rsidRPr="00711388" w:rsidRDefault="00144E0F" w:rsidP="00877EC4">
            <w:pPr>
              <w:pStyle w:val="NormalLeft"/>
              <w:rPr>
                <w:lang w:val="en-GB"/>
              </w:rPr>
            </w:pPr>
            <w:r w:rsidRPr="00711388">
              <w:rPr>
                <w:lang w:val="en-GB"/>
              </w:rPr>
              <w:t>Identification of the type of code used for the ‘Issuer Code’ item. One of the options in the following closed list shall be used:</w:t>
            </w:r>
          </w:p>
          <w:p w14:paraId="65AB9D66" w14:textId="218F1294"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03C23171" w14:textId="0BE3B9E8"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None</w:t>
            </w:r>
          </w:p>
          <w:p w14:paraId="4BEF784B" w14:textId="23B56D0C" w:rsidR="00144E0F" w:rsidRPr="00711388" w:rsidRDefault="00144E0F" w:rsidP="00877EC4">
            <w:pPr>
              <w:pStyle w:val="NormalLeft"/>
              <w:rPr>
                <w:lang w:val="en-GB"/>
              </w:rPr>
            </w:pPr>
            <w:r w:rsidRPr="00711388">
              <w:rPr>
                <w:lang w:val="en-GB"/>
              </w:rPr>
              <w:t xml:space="preserve">This item is not applicable to CIC </w:t>
            </w:r>
            <w:r w:rsidR="00B06A8A" w:rsidRPr="00711388">
              <w:rPr>
                <w:lang w:val="en-GB"/>
              </w:rPr>
              <w:t>87 and CIC 88</w:t>
            </w:r>
            <w:r w:rsidRPr="00711388">
              <w:rPr>
                <w:lang w:val="en-GB"/>
              </w:rPr>
              <w:t>.</w:t>
            </w:r>
          </w:p>
          <w:p w14:paraId="3CE6B096" w14:textId="02F4E5D8" w:rsidR="00144E0F" w:rsidRPr="00711388" w:rsidRDefault="00144E0F" w:rsidP="00877EC4">
            <w:pPr>
              <w:pStyle w:val="NormalLeft"/>
              <w:rPr>
                <w:lang w:val="en-GB"/>
              </w:rPr>
            </w:pPr>
            <w:r w:rsidRPr="00711388">
              <w:rPr>
                <w:lang w:val="en-GB"/>
              </w:rPr>
              <w:lastRenderedPageBreak/>
              <w:t xml:space="preserve">This item is not applicable for CIC 71, CIC 75 and CIC category 9 </w:t>
            </w:r>
            <w:r w:rsidR="00845F43" w:rsidRPr="00711388">
              <w:rPr>
                <w:lang w:val="en-GB"/>
              </w:rPr>
              <w:t>-</w:t>
            </w:r>
            <w:r w:rsidRPr="00711388">
              <w:rPr>
                <w:lang w:val="en-GB"/>
              </w:rPr>
              <w:t xml:space="preserve"> Property.</w:t>
            </w:r>
          </w:p>
        </w:tc>
      </w:tr>
      <w:tr w:rsidR="00626033" w:rsidRPr="00711388" w14:paraId="5BD7A3AC" w14:textId="77777777" w:rsidTr="00D611E8">
        <w:tc>
          <w:tcPr>
            <w:tcW w:w="1486" w:type="dxa"/>
            <w:tcBorders>
              <w:top w:val="single" w:sz="2" w:space="0" w:color="auto"/>
              <w:left w:val="single" w:sz="2" w:space="0" w:color="auto"/>
              <w:bottom w:val="single" w:sz="2" w:space="0" w:color="auto"/>
              <w:right w:val="single" w:sz="2" w:space="0" w:color="auto"/>
            </w:tcBorders>
          </w:tcPr>
          <w:p w14:paraId="232188F6" w14:textId="77777777" w:rsidR="00144E0F" w:rsidRPr="00711388" w:rsidRDefault="00144E0F" w:rsidP="00877EC4">
            <w:pPr>
              <w:pStyle w:val="NormalLeft"/>
              <w:rPr>
                <w:lang w:val="en-GB"/>
              </w:rPr>
            </w:pPr>
            <w:r w:rsidRPr="00711388">
              <w:rPr>
                <w:lang w:val="en-GB"/>
              </w:rPr>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58901B29" w14:textId="77777777" w:rsidR="00144E0F" w:rsidRPr="00711388" w:rsidRDefault="00144E0F" w:rsidP="00877EC4">
            <w:pPr>
              <w:pStyle w:val="NormalLeft"/>
              <w:rPr>
                <w:lang w:val="en-GB"/>
              </w:rPr>
            </w:pPr>
            <w:r w:rsidRPr="00711388">
              <w:rPr>
                <w:lang w:val="en-GB"/>
              </w:rPr>
              <w:t>Issuer Sector</w:t>
            </w:r>
          </w:p>
        </w:tc>
        <w:tc>
          <w:tcPr>
            <w:tcW w:w="6036" w:type="dxa"/>
            <w:tcBorders>
              <w:top w:val="single" w:sz="2" w:space="0" w:color="auto"/>
              <w:left w:val="single" w:sz="2" w:space="0" w:color="auto"/>
              <w:bottom w:val="single" w:sz="2" w:space="0" w:color="auto"/>
              <w:right w:val="single" w:sz="2" w:space="0" w:color="auto"/>
            </w:tcBorders>
          </w:tcPr>
          <w:p w14:paraId="2B6ECCE9" w14:textId="3BEFF64E" w:rsidR="00144E0F" w:rsidRPr="00711388" w:rsidRDefault="00144E0F" w:rsidP="00877EC4">
            <w:pPr>
              <w:pStyle w:val="NormalLeft"/>
              <w:rPr>
                <w:lang w:val="en-GB"/>
              </w:rPr>
            </w:pPr>
            <w:bookmarkStart w:id="710" w:name="_Hlk197076032"/>
            <w:commentRangeStart w:id="711"/>
            <w:r w:rsidRPr="00E50019">
              <w:rPr>
                <w:lang w:val="en-GB"/>
                <w:rPrChange w:id="712" w:author="Author">
                  <w:rPr>
                    <w:highlight w:val="yellow"/>
                    <w:lang w:val="en-GB"/>
                  </w:rPr>
                </w:rPrChange>
              </w:rPr>
              <w:t xml:space="preserve">Identify the economic sector of issuer based on the latest version </w:t>
            </w:r>
            <w:commentRangeEnd w:id="711"/>
            <w:r w:rsidR="00FF21D2" w:rsidRPr="00E50019">
              <w:rPr>
                <w:rStyle w:val="CommentReference"/>
                <w:lang w:val="en-GB"/>
                <w:rPrChange w:id="713" w:author="Author">
                  <w:rPr>
                    <w:rStyle w:val="CommentReference"/>
                  </w:rPr>
                </w:rPrChange>
              </w:rPr>
              <w:commentReference w:id="711"/>
            </w:r>
            <w:r w:rsidRPr="00E50019">
              <w:rPr>
                <w:lang w:val="en-GB"/>
                <w:rPrChange w:id="714" w:author="Author">
                  <w:rPr>
                    <w:highlight w:val="yellow"/>
                    <w:lang w:val="en-GB"/>
                  </w:rPr>
                </w:rPrChange>
              </w:rPr>
              <w:t>of the Statistical classification of economic activities in the European Community (‘NACE’) code (as published in an EC Regulation)</w:t>
            </w:r>
            <w:r w:rsidR="00973587" w:rsidRPr="00E50019">
              <w:rPr>
                <w:lang w:val="en-GB"/>
                <w:rPrChange w:id="715" w:author="Author">
                  <w:rPr>
                    <w:highlight w:val="yellow"/>
                    <w:lang w:val="en-GB"/>
                  </w:rPr>
                </w:rPrChange>
              </w:rPr>
              <w:t xml:space="preserve">. For NACE sections A to N full </w:t>
            </w:r>
            <w:r w:rsidR="00973587" w:rsidRPr="00711388">
              <w:rPr>
                <w:lang w:val="en-GB"/>
              </w:rPr>
              <w:t xml:space="preserve">four-digit </w:t>
            </w:r>
            <w:r w:rsidR="00973587" w:rsidRPr="00E50019">
              <w:rPr>
                <w:lang w:val="en-GB"/>
                <w:rPrChange w:id="716" w:author="Author">
                  <w:rPr>
                    <w:highlight w:val="yellow"/>
                    <w:lang w:val="en-GB"/>
                  </w:rPr>
                </w:rPrChange>
              </w:rPr>
              <w:t>reporting of the NACE codes is required, i.e. the</w:t>
            </w:r>
            <w:del w:id="717" w:author="Author">
              <w:r w:rsidR="00973587" w:rsidRPr="00711388">
                <w:rPr>
                  <w:lang w:val="en-GB"/>
                </w:rPr>
                <w:delText xml:space="preserve"> </w:delText>
              </w:r>
              <w:r w:rsidR="00973587" w:rsidRPr="00711388" w:rsidDel="00591188">
                <w:rPr>
                  <w:lang w:val="en-GB"/>
                </w:rPr>
                <w:delText>letter</w:delText>
              </w:r>
            </w:del>
            <w:r w:rsidR="00973587" w:rsidRPr="00E50019">
              <w:rPr>
                <w:lang w:val="en-GB"/>
                <w:rPrChange w:id="718" w:author="Author">
                  <w:rPr>
                    <w:highlight w:val="yellow"/>
                    <w:lang w:val="en-GB"/>
                  </w:rPr>
                </w:rPrChange>
              </w:rPr>
              <w:t xml:space="preserve"> </w:t>
            </w:r>
            <w:ins w:id="719" w:author="Author">
              <w:r w:rsidR="00591188" w:rsidRPr="00E50019">
                <w:rPr>
                  <w:lang w:val="en-GB"/>
                  <w:rPrChange w:id="720" w:author="Author">
                    <w:rPr>
                      <w:highlight w:val="yellow"/>
                      <w:lang w:val="en-GB"/>
                    </w:rPr>
                  </w:rPrChange>
                </w:rPr>
                <w:t xml:space="preserve">2 </w:t>
              </w:r>
              <w:r w:rsidR="00780BFD" w:rsidRPr="00E50019">
                <w:rPr>
                  <w:lang w:val="en-GB"/>
                  <w:rPrChange w:id="721" w:author="Author">
                    <w:rPr>
                      <w:highlight w:val="yellow"/>
                      <w:lang w:val="en-GB"/>
                    </w:rPr>
                  </w:rPrChange>
                </w:rPr>
                <w:t xml:space="preserve">digits </w:t>
              </w:r>
            </w:ins>
            <w:r w:rsidR="00973587" w:rsidRPr="00E50019">
              <w:rPr>
                <w:lang w:val="en-GB"/>
                <w:rPrChange w:id="722" w:author="Author">
                  <w:rPr>
                    <w:highlight w:val="yellow"/>
                    <w:lang w:val="en-GB"/>
                  </w:rPr>
                </w:rPrChange>
              </w:rPr>
              <w:t xml:space="preserve">identifying the </w:t>
            </w:r>
            <w:ins w:id="723" w:author="Author">
              <w:r w:rsidR="00591188" w:rsidRPr="00E50019">
                <w:rPr>
                  <w:lang w:val="en-GB"/>
                  <w:rPrChange w:id="724" w:author="Author">
                    <w:rPr>
                      <w:highlight w:val="yellow"/>
                      <w:lang w:val="en-GB"/>
                    </w:rPr>
                  </w:rPrChange>
                </w:rPr>
                <w:t>d</w:t>
              </w:r>
              <w:r w:rsidR="00780BFD" w:rsidRPr="00E50019">
                <w:rPr>
                  <w:lang w:val="en-GB"/>
                  <w:rPrChange w:id="725" w:author="Author">
                    <w:rPr>
                      <w:highlight w:val="yellow"/>
                      <w:lang w:val="en-GB"/>
                    </w:rPr>
                  </w:rPrChange>
                </w:rPr>
                <w:t xml:space="preserve">ivision followed by the group and class </w:t>
              </w:r>
              <w:del w:id="726" w:author="Author">
                <w:r w:rsidR="00780BFD" w:rsidRPr="00E50019" w:rsidDel="00591188">
                  <w:rPr>
                    <w:lang w:val="en-GB"/>
                    <w:rPrChange w:id="727" w:author="Author">
                      <w:rPr>
                        <w:highlight w:val="yellow"/>
                        <w:lang w:val="en-GB"/>
                      </w:rPr>
                    </w:rPrChange>
                  </w:rPr>
                  <w:delText>2</w:delText>
                </w:r>
              </w:del>
            </w:ins>
            <w:del w:id="728" w:author="Author">
              <w:r w:rsidR="00973587" w:rsidRPr="00711388" w:rsidDel="00780BFD">
                <w:rPr>
                  <w:lang w:val="en-GB"/>
                </w:rPr>
                <w:delText xml:space="preserve">Section followed by the </w:delText>
              </w:r>
            </w:del>
            <w:ins w:id="729" w:author="Author">
              <w:r w:rsidR="00780BFD" w:rsidRPr="00711388">
                <w:rPr>
                  <w:lang w:val="en-GB"/>
                </w:rPr>
                <w:t>2</w:t>
              </w:r>
            </w:ins>
            <w:del w:id="730" w:author="Author">
              <w:r w:rsidR="00973587" w:rsidRPr="00711388" w:rsidDel="00780BFD">
                <w:rPr>
                  <w:lang w:val="en-GB"/>
                </w:rPr>
                <w:delText>4</w:delText>
              </w:r>
            </w:del>
            <w:r w:rsidR="00973587" w:rsidRPr="00E50019">
              <w:rPr>
                <w:lang w:val="en-GB"/>
                <w:rPrChange w:id="731" w:author="Author">
                  <w:rPr>
                    <w:highlight w:val="yellow"/>
                    <w:lang w:val="en-GB"/>
                  </w:rPr>
                </w:rPrChange>
              </w:rPr>
              <w:t xml:space="preserve"> digits code</w:t>
            </w:r>
            <w:del w:id="732" w:author="Author">
              <w:r w:rsidR="00973587" w:rsidRPr="00E50019" w:rsidDel="003323F0">
                <w:rPr>
                  <w:lang w:val="en-GB"/>
                  <w:rPrChange w:id="733" w:author="Author">
                    <w:rPr>
                      <w:highlight w:val="yellow"/>
                      <w:lang w:val="en-GB"/>
                    </w:rPr>
                  </w:rPrChange>
                </w:rPr>
                <w:delText xml:space="preserve"> </w:delText>
              </w:r>
            </w:del>
            <w:ins w:id="734" w:author="Author">
              <w:del w:id="735" w:author="Author">
                <w:r w:rsidR="00973587" w:rsidRPr="00E50019" w:rsidDel="003323F0">
                  <w:rPr>
                    <w:lang w:val="en-GB"/>
                    <w:rPrChange w:id="736" w:author="Author">
                      <w:rPr>
                        <w:highlight w:val="yellow"/>
                        <w:lang w:val="en-GB"/>
                      </w:rPr>
                    </w:rPrChange>
                  </w:rPr>
                  <w:delText xml:space="preserve"> </w:delText>
                </w:r>
              </w:del>
              <w:r w:rsidR="003323F0">
                <w:rPr>
                  <w:lang w:val="en-GB"/>
                </w:rPr>
                <w:t xml:space="preserve"> </w:t>
              </w:r>
            </w:ins>
            <w:del w:id="737" w:author="Author">
              <w:r w:rsidR="00973587" w:rsidRPr="00711388" w:rsidDel="00780BFD">
                <w:rPr>
                  <w:lang w:val="en-GB"/>
                </w:rPr>
                <w:delText>for the class shall be used</w:delText>
              </w:r>
              <w:r w:rsidR="00973587" w:rsidRPr="00711388">
                <w:rPr>
                  <w:lang w:val="en-GB"/>
                </w:rPr>
                <w:delText xml:space="preserve"> </w:delText>
              </w:r>
            </w:del>
            <w:r w:rsidR="00973587" w:rsidRPr="00E50019">
              <w:rPr>
                <w:lang w:val="en-GB"/>
                <w:rPrChange w:id="738" w:author="Author">
                  <w:rPr>
                    <w:highlight w:val="yellow"/>
                    <w:lang w:val="en-GB"/>
                  </w:rPr>
                </w:rPrChange>
              </w:rPr>
              <w:t xml:space="preserve">(e.g. </w:t>
            </w:r>
            <w:del w:id="739" w:author="Author">
              <w:r w:rsidR="00973587" w:rsidRPr="00711388" w:rsidDel="00780BFD">
                <w:rPr>
                  <w:lang w:val="en-GB"/>
                </w:rPr>
                <w:delText>‘</w:delText>
              </w:r>
            </w:del>
            <w:ins w:id="740" w:author="Author">
              <w:r w:rsidR="00780BFD" w:rsidRPr="00E50019">
                <w:rPr>
                  <w:lang w:val="en-GB"/>
                  <w:rPrChange w:id="741" w:author="Author">
                    <w:rPr>
                      <w:highlight w:val="yellow"/>
                      <w:lang w:val="en-GB"/>
                    </w:rPr>
                  </w:rPrChange>
                </w:rPr>
                <w:t>’01.11</w:t>
              </w:r>
              <w:r w:rsidR="00973587" w:rsidRPr="00E50019">
                <w:rPr>
                  <w:lang w:val="en-GB"/>
                  <w:rPrChange w:id="742" w:author="Author">
                    <w:rPr>
                      <w:highlight w:val="yellow"/>
                      <w:lang w:val="en-GB"/>
                    </w:rPr>
                  </w:rPrChange>
                </w:rPr>
                <w:t>’</w:t>
              </w:r>
            </w:ins>
            <w:del w:id="743" w:author="Author">
              <w:r w:rsidR="00973587" w:rsidRPr="00711388" w:rsidDel="00780BFD">
                <w:rPr>
                  <w:lang w:val="en-GB"/>
                </w:rPr>
                <w:delText>K6411</w:delText>
              </w:r>
              <w:r w:rsidR="00973587" w:rsidRPr="00711388">
                <w:rPr>
                  <w:lang w:val="en-GB"/>
                </w:rPr>
                <w:delText>’</w:delText>
              </w:r>
            </w:del>
            <w:r w:rsidR="00973587" w:rsidRPr="00E50019">
              <w:rPr>
                <w:lang w:val="en-GB"/>
                <w:rPrChange w:id="744" w:author="Author">
                  <w:rPr>
                    <w:highlight w:val="yellow"/>
                    <w:lang w:val="en-GB"/>
                  </w:rPr>
                </w:rPrChange>
              </w:rPr>
              <w:t xml:space="preserve">). </w:t>
            </w:r>
            <w:r w:rsidR="00FE605F" w:rsidRPr="00E50019">
              <w:rPr>
                <w:lang w:val="en-GB"/>
                <w:rPrChange w:id="745" w:author="Author">
                  <w:rPr>
                    <w:highlight w:val="yellow"/>
                    <w:lang w:val="en-GB"/>
                  </w:rPr>
                </w:rPrChange>
              </w:rPr>
              <w:t>For the remaining sections t</w:t>
            </w:r>
            <w:r w:rsidRPr="00E50019">
              <w:rPr>
                <w:lang w:val="en-GB"/>
                <w:rPrChange w:id="746" w:author="Author">
                  <w:rPr>
                    <w:highlight w:val="yellow"/>
                    <w:lang w:val="en-GB"/>
                  </w:rPr>
                </w:rPrChange>
              </w:rPr>
              <w:t>he</w:t>
            </w:r>
            <w:ins w:id="747" w:author="Author">
              <w:r w:rsidR="00780BFD" w:rsidRPr="00E50019">
                <w:rPr>
                  <w:lang w:val="en-GB"/>
                  <w:rPrChange w:id="748" w:author="Author">
                    <w:rPr>
                      <w:highlight w:val="yellow"/>
                      <w:lang w:val="en-GB"/>
                    </w:rPr>
                  </w:rPrChange>
                </w:rPr>
                <w:t xml:space="preserve"> Division or the</w:t>
              </w:r>
            </w:ins>
            <w:r w:rsidRPr="00E50019" w:rsidDel="00973587">
              <w:rPr>
                <w:lang w:val="en-GB"/>
                <w:rPrChange w:id="749" w:author="Author">
                  <w:rPr>
                    <w:highlight w:val="yellow"/>
                    <w:lang w:val="en-GB"/>
                  </w:rPr>
                </w:rPrChange>
              </w:rPr>
              <w:t xml:space="preserve"> </w:t>
            </w:r>
            <w:ins w:id="750" w:author="Author">
              <w:r w:rsidR="00780BFD" w:rsidRPr="00E50019">
                <w:rPr>
                  <w:lang w:val="en-GB"/>
                  <w:rPrChange w:id="751" w:author="Author">
                    <w:rPr>
                      <w:highlight w:val="yellow"/>
                      <w:lang w:val="en-GB"/>
                    </w:rPr>
                  </w:rPrChange>
                </w:rPr>
                <w:t xml:space="preserve">Group identification </w:t>
              </w:r>
            </w:ins>
            <w:del w:id="752" w:author="Author">
              <w:r w:rsidRPr="00711388" w:rsidDel="00780BFD">
                <w:rPr>
                  <w:lang w:val="en-GB"/>
                </w:rPr>
                <w:delText xml:space="preserve">letter reference of the NACE code identifying the Section </w:delText>
              </w:r>
            </w:del>
            <w:r w:rsidRPr="00E50019" w:rsidDel="00973587">
              <w:rPr>
                <w:lang w:val="en-GB"/>
                <w:rPrChange w:id="753" w:author="Author">
                  <w:rPr>
                    <w:highlight w:val="yellow"/>
                    <w:lang w:val="en-GB"/>
                  </w:rPr>
                </w:rPrChange>
              </w:rPr>
              <w:t>shall be used as a minimum</w:t>
            </w:r>
            <w:del w:id="754" w:author="Author">
              <w:r w:rsidRPr="00E50019" w:rsidDel="00780BFD">
                <w:rPr>
                  <w:lang w:val="en-GB"/>
                  <w:rPrChange w:id="755" w:author="Author">
                    <w:rPr>
                      <w:highlight w:val="yellow"/>
                      <w:lang w:val="en-GB"/>
                    </w:rPr>
                  </w:rPrChange>
                </w:rPr>
                <w:delText xml:space="preserve"> </w:delText>
              </w:r>
              <w:r w:rsidRPr="00711388" w:rsidDel="00780BFD">
                <w:rPr>
                  <w:lang w:val="en-GB"/>
                </w:rPr>
                <w:delText>for identifying sectors</w:delText>
              </w:r>
              <w:r w:rsidRPr="00711388" w:rsidDel="00973587">
                <w:rPr>
                  <w:lang w:val="en-GB"/>
                </w:rPr>
                <w:delText xml:space="preserve"> </w:delText>
              </w:r>
            </w:del>
            <w:r w:rsidRPr="00E50019" w:rsidDel="00973587">
              <w:rPr>
                <w:lang w:val="en-GB"/>
                <w:rPrChange w:id="756" w:author="Author">
                  <w:rPr>
                    <w:highlight w:val="yellow"/>
                    <w:lang w:val="en-GB"/>
                  </w:rPr>
                </w:rPrChange>
              </w:rPr>
              <w:t>(e.g. ‘</w:t>
            </w:r>
            <w:ins w:id="757" w:author="Author">
              <w:r w:rsidR="00780BFD" w:rsidRPr="00E50019">
                <w:rPr>
                  <w:lang w:val="en-GB"/>
                  <w:rPrChange w:id="758" w:author="Author">
                    <w:rPr>
                      <w:highlight w:val="yellow"/>
                      <w:lang w:val="en-GB"/>
                    </w:rPr>
                  </w:rPrChange>
                </w:rPr>
                <w:t>01</w:t>
              </w:r>
              <w:r w:rsidR="00FE605F" w:rsidRPr="00E50019">
                <w:rPr>
                  <w:lang w:val="en-GB"/>
                  <w:rPrChange w:id="759" w:author="Author">
                    <w:rPr>
                      <w:highlight w:val="yellow"/>
                      <w:lang w:val="en-GB"/>
                    </w:rPr>
                  </w:rPrChange>
                </w:rPr>
                <w:t>’</w:t>
              </w:r>
            </w:ins>
            <w:del w:id="760" w:author="Author">
              <w:r w:rsidR="00FE605F" w:rsidRPr="00711388" w:rsidDel="00780BFD">
                <w:rPr>
                  <w:lang w:val="en-GB"/>
                </w:rPr>
                <w:delText>P</w:delText>
              </w:r>
              <w:r w:rsidR="00FE605F" w:rsidRPr="00711388">
                <w:rPr>
                  <w:lang w:val="en-GB"/>
                </w:rPr>
                <w:delText>’</w:delText>
              </w:r>
            </w:del>
            <w:r w:rsidRPr="00E50019" w:rsidDel="00973587">
              <w:rPr>
                <w:lang w:val="en-GB"/>
                <w:rPrChange w:id="761" w:author="Author">
                  <w:rPr>
                    <w:highlight w:val="yellow"/>
                    <w:lang w:val="en-GB"/>
                  </w:rPr>
                </w:rPrChange>
              </w:rPr>
              <w:t xml:space="preserve"> or ‘</w:t>
            </w:r>
            <w:ins w:id="762" w:author="Author">
              <w:del w:id="763" w:author="Author">
                <w:r w:rsidR="00780BFD" w:rsidRPr="00E50019" w:rsidDel="00A54872">
                  <w:rPr>
                    <w:lang w:val="en-GB"/>
                    <w:rPrChange w:id="764" w:author="Author">
                      <w:rPr>
                        <w:highlight w:val="yellow"/>
                        <w:lang w:val="en-GB"/>
                      </w:rPr>
                    </w:rPrChange>
                  </w:rPr>
                  <w:delText>01</w:delText>
                </w:r>
              </w:del>
            </w:ins>
            <w:del w:id="765" w:author="Author">
              <w:r w:rsidR="00FE605F" w:rsidRPr="00711388" w:rsidDel="00780BFD">
                <w:rPr>
                  <w:lang w:val="en-GB"/>
                </w:rPr>
                <w:delText>P8501</w:delText>
              </w:r>
            </w:del>
            <w:ins w:id="766" w:author="Author">
              <w:r w:rsidR="00780BFD" w:rsidRPr="00711388">
                <w:rPr>
                  <w:lang w:val="en-GB"/>
                </w:rPr>
                <w:t>01</w:t>
              </w:r>
              <w:r w:rsidR="00780BFD" w:rsidRPr="00E50019">
                <w:rPr>
                  <w:lang w:val="en-GB"/>
                  <w:rPrChange w:id="767" w:author="Author">
                    <w:rPr>
                      <w:highlight w:val="yellow"/>
                      <w:lang w:val="en-GB"/>
                    </w:rPr>
                  </w:rPrChange>
                </w:rPr>
                <w:t>.1</w:t>
              </w:r>
            </w:ins>
            <w:r w:rsidRPr="00E50019">
              <w:rPr>
                <w:lang w:val="en-GB"/>
                <w:rPrChange w:id="768" w:author="Author">
                  <w:rPr>
                    <w:highlight w:val="yellow"/>
                    <w:lang w:val="en-GB"/>
                  </w:rPr>
                </w:rPrChange>
              </w:rPr>
              <w:t>’</w:t>
            </w:r>
            <w:r w:rsidRPr="00E50019" w:rsidDel="00973587">
              <w:rPr>
                <w:lang w:val="en-GB"/>
                <w:rPrChange w:id="769" w:author="Author">
                  <w:rPr>
                    <w:highlight w:val="yellow"/>
                    <w:lang w:val="en-GB"/>
                  </w:rPr>
                </w:rPrChange>
              </w:rPr>
              <w:t xml:space="preserve"> would be acceptable).</w:t>
            </w:r>
          </w:p>
          <w:bookmarkEnd w:id="710"/>
          <w:p w14:paraId="54B7D864" w14:textId="77777777" w:rsidR="00144E0F" w:rsidRPr="00711388" w:rsidRDefault="00144E0F" w:rsidP="00877EC4">
            <w:pPr>
              <w:pStyle w:val="NormalLeft"/>
              <w:rPr>
                <w:lang w:val="en-GB"/>
              </w:rPr>
            </w:pPr>
            <w:r w:rsidRPr="00711388">
              <w:rPr>
                <w:lang w:val="en-GB"/>
              </w:rPr>
              <w:t>The following shall be considered:</w:t>
            </w:r>
          </w:p>
          <w:p w14:paraId="2BF554B0" w14:textId="23CB6279"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issuer sector is the sector of the fund manager;</w:t>
            </w:r>
          </w:p>
          <w:p w14:paraId="7DBEAE0A" w14:textId="6A87F90B"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issuer sector is the sector of the depositary entity</w:t>
            </w:r>
            <w:r w:rsidR="003B4FCF" w:rsidRPr="00711388">
              <w:rPr>
                <w:lang w:val="en-GB"/>
              </w:rPr>
              <w:t>;</w:t>
            </w:r>
          </w:p>
          <w:p w14:paraId="1727A820" w14:textId="6849803A"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3B4FCF" w:rsidRPr="00711388">
              <w:rPr>
                <w:lang w:val="en-GB"/>
              </w:rPr>
              <w:t xml:space="preserve">category </w:t>
            </w:r>
            <w:r w:rsidRPr="00711388">
              <w:rPr>
                <w:lang w:val="en-GB"/>
              </w:rPr>
              <w:t xml:space="preserve">8 </w:t>
            </w:r>
            <w:r w:rsidR="00845F43" w:rsidRPr="00711388">
              <w:rPr>
                <w:lang w:val="en-GB"/>
              </w:rPr>
              <w:t>-</w:t>
            </w:r>
            <w:r w:rsidRPr="00711388">
              <w:rPr>
                <w:lang w:val="en-GB"/>
              </w:rPr>
              <w:t xml:space="preserve"> Mortgages and Loans, other than </w:t>
            </w:r>
            <w:r w:rsidR="00B06A8A" w:rsidRPr="00711388">
              <w:rPr>
                <w:lang w:val="en-GB"/>
              </w:rPr>
              <w:t>CIC 87 and CIC 88</w:t>
            </w:r>
            <w:r w:rsidRPr="00711388">
              <w:rPr>
                <w:lang w:val="en-GB"/>
              </w:rPr>
              <w:t xml:space="preserve"> the information shall relate to the borrower;</w:t>
            </w:r>
          </w:p>
          <w:p w14:paraId="67699C14" w14:textId="4C3E0117" w:rsidR="00144E0F" w:rsidRPr="00711388" w:rsidRDefault="00144E0F" w:rsidP="0083381F">
            <w:pPr>
              <w:pStyle w:val="Tiret0"/>
              <w:numPr>
                <w:ilvl w:val="0"/>
                <w:numId w:val="3"/>
              </w:numPr>
              <w:ind w:left="851" w:hanging="851"/>
              <w:rPr>
                <w:lang w:val="en-GB"/>
              </w:rPr>
            </w:pPr>
            <w:r w:rsidRPr="00711388">
              <w:rPr>
                <w:lang w:val="en-GB"/>
              </w:rPr>
              <w:t>This item is not applicable for CIC 71, CIC 75</w:t>
            </w:r>
            <w:r w:rsidR="00B727B8" w:rsidRPr="00711388">
              <w:rPr>
                <w:lang w:val="en-GB"/>
              </w:rPr>
              <w:t>, CIC 09</w:t>
            </w:r>
            <w:r w:rsidR="003B4FCF" w:rsidRPr="00711388">
              <w:rPr>
                <w:lang w:val="en-GB"/>
              </w:rPr>
              <w:t xml:space="preserve"> </w:t>
            </w:r>
            <w:r w:rsidRPr="00711388">
              <w:rPr>
                <w:lang w:val="en-GB"/>
              </w:rPr>
              <w:t xml:space="preserve">and CIC category 9 </w:t>
            </w:r>
            <w:r w:rsidR="00845F43" w:rsidRPr="00711388">
              <w:rPr>
                <w:lang w:val="en-GB"/>
              </w:rPr>
              <w:t>-</w:t>
            </w:r>
            <w:r w:rsidRPr="00711388">
              <w:rPr>
                <w:lang w:val="en-GB"/>
              </w:rPr>
              <w:t xml:space="preserve"> Property;</w:t>
            </w:r>
          </w:p>
          <w:p w14:paraId="59959DE8" w14:textId="7BFB168E" w:rsidR="00973587" w:rsidRPr="00711388" w:rsidRDefault="00144E0F" w:rsidP="0083381F">
            <w:pPr>
              <w:pStyle w:val="Tiret0"/>
              <w:numPr>
                <w:ilvl w:val="0"/>
                <w:numId w:val="3"/>
              </w:numPr>
              <w:ind w:left="851" w:hanging="851"/>
              <w:rPr>
                <w:lang w:val="en-GB"/>
              </w:rPr>
            </w:pPr>
            <w:r w:rsidRPr="00711388">
              <w:rPr>
                <w:lang w:val="en-GB"/>
              </w:rPr>
              <w:t xml:space="preserve">This item is not applicable to CIC </w:t>
            </w:r>
            <w:r w:rsidR="00B06A8A" w:rsidRPr="00711388">
              <w:rPr>
                <w:lang w:val="en-GB"/>
              </w:rPr>
              <w:t>87 and CIC 88</w:t>
            </w:r>
            <w:r w:rsidRPr="00711388">
              <w:rPr>
                <w:lang w:val="en-GB"/>
              </w:rPr>
              <w:t>.</w:t>
            </w:r>
          </w:p>
        </w:tc>
      </w:tr>
      <w:tr w:rsidR="00626033" w:rsidRPr="00711388" w14:paraId="390227EB" w14:textId="77777777" w:rsidTr="00D611E8">
        <w:tc>
          <w:tcPr>
            <w:tcW w:w="1486" w:type="dxa"/>
            <w:tcBorders>
              <w:top w:val="single" w:sz="2" w:space="0" w:color="auto"/>
              <w:left w:val="single" w:sz="2" w:space="0" w:color="auto"/>
              <w:bottom w:val="single" w:sz="2" w:space="0" w:color="auto"/>
              <w:right w:val="single" w:sz="2" w:space="0" w:color="auto"/>
            </w:tcBorders>
          </w:tcPr>
          <w:p w14:paraId="7AAEE7E1" w14:textId="77777777" w:rsidR="00144E0F" w:rsidRPr="00711388" w:rsidRDefault="00144E0F" w:rsidP="00877EC4">
            <w:pPr>
              <w:pStyle w:val="NormalLeft"/>
              <w:rPr>
                <w:lang w:val="en-GB"/>
              </w:rPr>
            </w:pPr>
            <w:r w:rsidRPr="00711388">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2302A03F" w14:textId="77777777" w:rsidR="00144E0F" w:rsidRPr="00711388" w:rsidRDefault="00144E0F" w:rsidP="00877EC4">
            <w:pPr>
              <w:pStyle w:val="NormalLeft"/>
              <w:rPr>
                <w:lang w:val="en-GB"/>
              </w:rPr>
            </w:pPr>
            <w:r w:rsidRPr="00711388">
              <w:rPr>
                <w:lang w:val="en-GB"/>
              </w:rPr>
              <w:t>Issuer Group</w:t>
            </w:r>
          </w:p>
        </w:tc>
        <w:tc>
          <w:tcPr>
            <w:tcW w:w="6036" w:type="dxa"/>
            <w:tcBorders>
              <w:top w:val="single" w:sz="2" w:space="0" w:color="auto"/>
              <w:left w:val="single" w:sz="2" w:space="0" w:color="auto"/>
              <w:bottom w:val="single" w:sz="2" w:space="0" w:color="auto"/>
              <w:right w:val="single" w:sz="2" w:space="0" w:color="auto"/>
            </w:tcBorders>
          </w:tcPr>
          <w:p w14:paraId="36CA4DF4" w14:textId="6A9D300F" w:rsidR="001C2F36" w:rsidRPr="00711388" w:rsidRDefault="00144E0F" w:rsidP="001C2F36">
            <w:pPr>
              <w:pStyle w:val="NormalLeft"/>
              <w:rPr>
                <w:lang w:val="en-GB"/>
              </w:rPr>
            </w:pPr>
            <w:r w:rsidRPr="00711388">
              <w:rPr>
                <w:lang w:val="en-GB"/>
              </w:rPr>
              <w:t xml:space="preserve">Name of issuer's ultimate parent entity. For collective investment undertakings </w:t>
            </w:r>
            <w:r w:rsidR="001C2F36" w:rsidRPr="00711388">
              <w:rPr>
                <w:lang w:val="en-GB"/>
              </w:rPr>
              <w:t>the ultimate parent of the fund manager (entity) sh</w:t>
            </w:r>
            <w:r w:rsidR="004564DD" w:rsidRPr="00711388">
              <w:rPr>
                <w:lang w:val="en-GB"/>
              </w:rPr>
              <w:t>all</w:t>
            </w:r>
            <w:r w:rsidR="001C2F36" w:rsidRPr="00711388">
              <w:rPr>
                <w:lang w:val="en-GB"/>
              </w:rPr>
              <w:t xml:space="preserve"> be reported.</w:t>
            </w:r>
          </w:p>
          <w:p w14:paraId="7F8338DA" w14:textId="7BC74119" w:rsidR="004218F7" w:rsidRPr="00711388" w:rsidRDefault="004218F7" w:rsidP="004218F7">
            <w:pPr>
              <w:pStyle w:val="NormalLeft"/>
              <w:jc w:val="both"/>
              <w:rPr>
                <w:lang w:val="en-GB"/>
              </w:rPr>
            </w:pPr>
          </w:p>
          <w:p w14:paraId="6828FF20" w14:textId="77777777" w:rsidR="00144E0F" w:rsidRPr="00711388" w:rsidRDefault="00144E0F" w:rsidP="00877EC4">
            <w:pPr>
              <w:pStyle w:val="NormalLeft"/>
              <w:rPr>
                <w:lang w:val="en-GB"/>
              </w:rPr>
            </w:pPr>
            <w:r w:rsidRPr="00711388">
              <w:rPr>
                <w:lang w:val="en-GB"/>
              </w:rPr>
              <w:t>When available, this item corresponds to the entity name in the LEI database. When this is not available corresponds to the legal name.</w:t>
            </w:r>
          </w:p>
          <w:p w14:paraId="07D05940" w14:textId="77777777" w:rsidR="00144E0F" w:rsidRPr="00711388" w:rsidRDefault="00144E0F" w:rsidP="00877EC4">
            <w:pPr>
              <w:pStyle w:val="NormalLeft"/>
              <w:rPr>
                <w:lang w:val="en-GB"/>
              </w:rPr>
            </w:pPr>
            <w:r w:rsidRPr="00711388">
              <w:rPr>
                <w:lang w:val="en-GB"/>
              </w:rPr>
              <w:t>The following shall be considered:</w:t>
            </w:r>
          </w:p>
          <w:p w14:paraId="5EFCB1EF" w14:textId="3C0A47FA"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w:t>
            </w:r>
            <w:r w:rsidR="001C2F36" w:rsidRPr="00711388">
              <w:rPr>
                <w:lang w:val="en-GB"/>
              </w:rPr>
              <w:t>the ultimate parent of the fund manager (entity) sh</w:t>
            </w:r>
            <w:r w:rsidR="004564DD" w:rsidRPr="00711388">
              <w:rPr>
                <w:lang w:val="en-GB"/>
              </w:rPr>
              <w:t>all</w:t>
            </w:r>
            <w:r w:rsidR="001C2F36" w:rsidRPr="00711388">
              <w:rPr>
                <w:lang w:val="en-GB"/>
              </w:rPr>
              <w:t xml:space="preserve"> be reported</w:t>
            </w:r>
            <w:r w:rsidRPr="00711388">
              <w:rPr>
                <w:lang w:val="en-GB"/>
              </w:rPr>
              <w:t>;</w:t>
            </w:r>
          </w:p>
          <w:p w14:paraId="1F42F4D1" w14:textId="27235292"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group relation relates to the depositary entity</w:t>
            </w:r>
          </w:p>
          <w:p w14:paraId="66B6CB58" w14:textId="1A967E73" w:rsidR="00144E0F" w:rsidRPr="00711388" w:rsidRDefault="00144E0F" w:rsidP="0083381F">
            <w:pPr>
              <w:pStyle w:val="Tiret0"/>
              <w:numPr>
                <w:ilvl w:val="0"/>
                <w:numId w:val="3"/>
              </w:numPr>
              <w:ind w:left="851" w:hanging="851"/>
              <w:rPr>
                <w:lang w:val="en-GB"/>
              </w:rPr>
            </w:pPr>
            <w:r w:rsidRPr="00711388">
              <w:rPr>
                <w:lang w:val="en-GB"/>
              </w:rPr>
              <w:lastRenderedPageBreak/>
              <w:t xml:space="preserve">Regarding CIC </w:t>
            </w:r>
            <w:r w:rsidR="003C6251" w:rsidRPr="00711388">
              <w:rPr>
                <w:lang w:val="en-GB"/>
              </w:rPr>
              <w:t xml:space="preserve">category </w:t>
            </w:r>
            <w:r w:rsidRPr="00711388">
              <w:rPr>
                <w:lang w:val="en-GB"/>
              </w:rPr>
              <w:t xml:space="preserve">8 </w:t>
            </w:r>
            <w:r w:rsidR="00845F43" w:rsidRPr="00711388">
              <w:rPr>
                <w:lang w:val="en-GB"/>
              </w:rPr>
              <w:t>-</w:t>
            </w:r>
            <w:r w:rsidRPr="00711388">
              <w:rPr>
                <w:lang w:val="en-GB"/>
              </w:rPr>
              <w:t xml:space="preserve"> Mortgages and Loans, other than </w:t>
            </w:r>
            <w:r w:rsidR="00B06A8A" w:rsidRPr="00711388">
              <w:rPr>
                <w:lang w:val="en-GB"/>
              </w:rPr>
              <w:t>CIC 87 and CIC 88</w:t>
            </w:r>
            <w:r w:rsidRPr="00711388">
              <w:rPr>
                <w:lang w:val="en-GB"/>
              </w:rPr>
              <w:t xml:space="preserve"> the group relation relates to the borrower;</w:t>
            </w:r>
          </w:p>
          <w:p w14:paraId="0DA3CB82" w14:textId="022E633C" w:rsidR="00144E0F" w:rsidRPr="00711388" w:rsidRDefault="00144E0F" w:rsidP="0083381F">
            <w:pPr>
              <w:pStyle w:val="Tiret0"/>
              <w:numPr>
                <w:ilvl w:val="0"/>
                <w:numId w:val="3"/>
              </w:numPr>
              <w:ind w:left="851" w:hanging="851"/>
              <w:rPr>
                <w:lang w:val="en-GB"/>
              </w:rPr>
            </w:pPr>
            <w:r w:rsidRPr="00711388">
              <w:rPr>
                <w:lang w:val="en-GB"/>
              </w:rPr>
              <w:t>This item is not applicable for CIC</w:t>
            </w:r>
            <w:r w:rsidR="00B06A8A" w:rsidRPr="00711388">
              <w:rPr>
                <w:lang w:val="en-GB"/>
              </w:rPr>
              <w:t xml:space="preserve"> 87 and CIC 88</w:t>
            </w:r>
            <w:r w:rsidR="00DB78B4" w:rsidRPr="00711388">
              <w:rPr>
                <w:lang w:val="en-GB"/>
              </w:rPr>
              <w:t>;</w:t>
            </w:r>
          </w:p>
          <w:p w14:paraId="5FC2FA37" w14:textId="62BF1A5F" w:rsidR="001C2F36" w:rsidRPr="00711388" w:rsidRDefault="00144E0F" w:rsidP="0083381F">
            <w:pPr>
              <w:pStyle w:val="Tiret0"/>
              <w:numPr>
                <w:ilvl w:val="0"/>
                <w:numId w:val="3"/>
              </w:numPr>
              <w:ind w:left="851" w:hanging="851"/>
              <w:rPr>
                <w:lang w:val="en-GB"/>
              </w:rPr>
            </w:pPr>
            <w:r w:rsidRPr="00711388">
              <w:rPr>
                <w:lang w:val="en-GB"/>
              </w:rPr>
              <w:t>This item is not applicable for CIC 71, CIC 75</w:t>
            </w:r>
            <w:r w:rsidR="001C2F36" w:rsidRPr="00711388">
              <w:rPr>
                <w:lang w:val="en-GB"/>
              </w:rPr>
              <w:t>, CIC 09</w:t>
            </w:r>
            <w:r w:rsidRPr="00711388">
              <w:rPr>
                <w:lang w:val="en-GB"/>
              </w:rPr>
              <w:t xml:space="preserve"> and CIC category 9 </w:t>
            </w:r>
            <w:r w:rsidR="00845F43" w:rsidRPr="00711388">
              <w:rPr>
                <w:lang w:val="en-GB"/>
              </w:rPr>
              <w:t>-</w:t>
            </w:r>
            <w:r w:rsidRPr="00711388">
              <w:rPr>
                <w:lang w:val="en-GB"/>
              </w:rPr>
              <w:t xml:space="preserve"> Property</w:t>
            </w:r>
            <w:r w:rsidR="001C2F36" w:rsidRPr="00711388">
              <w:rPr>
                <w:lang w:val="en-GB"/>
              </w:rPr>
              <w:t>;</w:t>
            </w:r>
          </w:p>
          <w:p w14:paraId="5605EE77" w14:textId="77777777" w:rsidR="001C2F36" w:rsidRPr="00711388" w:rsidRDefault="001C2F36" w:rsidP="0083381F">
            <w:pPr>
              <w:pStyle w:val="Tiret0"/>
              <w:numPr>
                <w:ilvl w:val="0"/>
                <w:numId w:val="3"/>
              </w:numPr>
              <w:ind w:left="893" w:hanging="893"/>
              <w:rPr>
                <w:lang w:val="en-GB"/>
              </w:rPr>
            </w:pPr>
            <w:r w:rsidRPr="00711388">
              <w:rPr>
                <w:lang w:val="en-GB"/>
              </w:rPr>
              <w:t>This item is not applicable for bonds issued by:</w:t>
            </w:r>
          </w:p>
          <w:p w14:paraId="3C9A26F1" w14:textId="4E39D9F2" w:rsidR="001C2F36" w:rsidRPr="00711388" w:rsidRDefault="001C2F36" w:rsidP="0083381F">
            <w:pPr>
              <w:pStyle w:val="Tiret0"/>
              <w:numPr>
                <w:ilvl w:val="0"/>
                <w:numId w:val="3"/>
              </w:numPr>
              <w:ind w:left="1176"/>
              <w:rPr>
                <w:lang w:val="en-GB"/>
              </w:rPr>
            </w:pPr>
            <w:r w:rsidRPr="00711388">
              <w:rPr>
                <w:lang w:val="en-GB"/>
              </w:rPr>
              <w:t>a central government</w:t>
            </w:r>
            <w:r w:rsidR="004564DD" w:rsidRPr="00711388">
              <w:rPr>
                <w:lang w:val="en-GB"/>
              </w:rPr>
              <w:t>,</w:t>
            </w:r>
          </w:p>
          <w:p w14:paraId="00D4D1FB" w14:textId="77777777" w:rsidR="001C2F36" w:rsidRPr="00711388" w:rsidRDefault="001C2F36" w:rsidP="0083381F">
            <w:pPr>
              <w:pStyle w:val="Tiret0"/>
              <w:numPr>
                <w:ilvl w:val="0"/>
                <w:numId w:val="3"/>
              </w:numPr>
              <w:ind w:left="1176"/>
              <w:rPr>
                <w:lang w:val="en-GB"/>
              </w:rPr>
            </w:pPr>
            <w:r w:rsidRPr="00711388">
              <w:rPr>
                <w:lang w:val="en-GB"/>
              </w:rPr>
              <w:t>a local government,</w:t>
            </w:r>
          </w:p>
          <w:p w14:paraId="7F884945" w14:textId="77777777" w:rsidR="001C2F36" w:rsidRPr="00711388" w:rsidRDefault="001C2F36" w:rsidP="0083381F">
            <w:pPr>
              <w:pStyle w:val="Tiret0"/>
              <w:numPr>
                <w:ilvl w:val="0"/>
                <w:numId w:val="3"/>
              </w:numPr>
              <w:ind w:left="1176"/>
              <w:rPr>
                <w:lang w:val="en-GB"/>
              </w:rPr>
            </w:pPr>
            <w:r w:rsidRPr="00711388">
              <w:rPr>
                <w:lang w:val="en-GB"/>
              </w:rPr>
              <w:t>a government agency,</w:t>
            </w:r>
          </w:p>
          <w:p w14:paraId="2A6FDA06" w14:textId="77777777" w:rsidR="001C2F36" w:rsidRPr="00711388" w:rsidRDefault="001C2F36" w:rsidP="0083381F">
            <w:pPr>
              <w:pStyle w:val="Tiret0"/>
              <w:numPr>
                <w:ilvl w:val="0"/>
                <w:numId w:val="3"/>
              </w:numPr>
              <w:ind w:left="1176"/>
              <w:rPr>
                <w:lang w:val="en-GB"/>
              </w:rPr>
            </w:pPr>
            <w:r w:rsidRPr="00711388">
              <w:rPr>
                <w:lang w:val="en-GB"/>
              </w:rPr>
              <w:t>a central bank,</w:t>
            </w:r>
          </w:p>
          <w:p w14:paraId="200BE43C" w14:textId="18620D23" w:rsidR="001C2F36" w:rsidRPr="00711388" w:rsidRDefault="001C2F36" w:rsidP="0083381F">
            <w:pPr>
              <w:pStyle w:val="Tiret0"/>
              <w:numPr>
                <w:ilvl w:val="0"/>
                <w:numId w:val="3"/>
              </w:numPr>
              <w:ind w:left="1176"/>
              <w:rPr>
                <w:lang w:val="en-GB"/>
              </w:rPr>
            </w:pPr>
            <w:r w:rsidRPr="00711388">
              <w:rPr>
                <w:lang w:val="en-GB"/>
              </w:rPr>
              <w:t>the group/entity itself,</w:t>
            </w:r>
          </w:p>
          <w:p w14:paraId="033F934A" w14:textId="77777777" w:rsidR="004218F7" w:rsidRPr="00711388" w:rsidRDefault="001C2F36" w:rsidP="0083381F">
            <w:pPr>
              <w:pStyle w:val="Tiret0"/>
              <w:numPr>
                <w:ilvl w:val="0"/>
                <w:numId w:val="3"/>
              </w:numPr>
              <w:ind w:left="1176"/>
              <w:rPr>
                <w:lang w:val="en-GB"/>
              </w:rPr>
            </w:pPr>
            <w:r w:rsidRPr="00711388">
              <w:rPr>
                <w:lang w:val="en-GB"/>
              </w:rPr>
              <w:t>a supranational organi</w:t>
            </w:r>
            <w:r w:rsidR="00A012B3" w:rsidRPr="00711388">
              <w:rPr>
                <w:lang w:val="en-GB"/>
              </w:rPr>
              <w:t>s</w:t>
            </w:r>
            <w:r w:rsidRPr="00711388">
              <w:rPr>
                <w:lang w:val="en-GB"/>
              </w:rPr>
              <w:t>ation (as long as no issuer group exists).</w:t>
            </w:r>
            <w:r w:rsidR="003015F6" w:rsidRPr="00711388">
              <w:rPr>
                <w:lang w:val="en-GB"/>
              </w:rPr>
              <w:t xml:space="preserve"> </w:t>
            </w:r>
          </w:p>
        </w:tc>
      </w:tr>
      <w:tr w:rsidR="00626033" w:rsidRPr="00711388" w14:paraId="3428A0A6" w14:textId="77777777" w:rsidTr="00D611E8">
        <w:tc>
          <w:tcPr>
            <w:tcW w:w="1486" w:type="dxa"/>
            <w:tcBorders>
              <w:top w:val="single" w:sz="2" w:space="0" w:color="auto"/>
              <w:left w:val="single" w:sz="2" w:space="0" w:color="auto"/>
              <w:bottom w:val="single" w:sz="2" w:space="0" w:color="auto"/>
              <w:right w:val="single" w:sz="2" w:space="0" w:color="auto"/>
            </w:tcBorders>
          </w:tcPr>
          <w:p w14:paraId="22C23865" w14:textId="77777777" w:rsidR="00144E0F" w:rsidRPr="00711388" w:rsidRDefault="00144E0F" w:rsidP="00877EC4">
            <w:pPr>
              <w:pStyle w:val="NormalLeft"/>
              <w:rPr>
                <w:lang w:val="en-GB"/>
              </w:rPr>
            </w:pPr>
            <w:r w:rsidRPr="00711388">
              <w:rPr>
                <w:lang w:val="en-GB"/>
              </w:rPr>
              <w:lastRenderedPageBreak/>
              <w:t>C0250</w:t>
            </w:r>
          </w:p>
        </w:tc>
        <w:tc>
          <w:tcPr>
            <w:tcW w:w="1764" w:type="dxa"/>
            <w:tcBorders>
              <w:top w:val="single" w:sz="2" w:space="0" w:color="auto"/>
              <w:left w:val="single" w:sz="2" w:space="0" w:color="auto"/>
              <w:bottom w:val="single" w:sz="2" w:space="0" w:color="auto"/>
              <w:right w:val="single" w:sz="2" w:space="0" w:color="auto"/>
            </w:tcBorders>
          </w:tcPr>
          <w:p w14:paraId="0FFA32E4" w14:textId="77777777" w:rsidR="00144E0F" w:rsidRPr="00711388" w:rsidRDefault="00144E0F" w:rsidP="00877EC4">
            <w:pPr>
              <w:pStyle w:val="NormalLeft"/>
              <w:rPr>
                <w:lang w:val="en-GB"/>
              </w:rPr>
            </w:pPr>
            <w:r w:rsidRPr="00711388">
              <w:rPr>
                <w:lang w:val="en-GB"/>
              </w:rPr>
              <w:t>Issuer Group Code</w:t>
            </w:r>
          </w:p>
        </w:tc>
        <w:tc>
          <w:tcPr>
            <w:tcW w:w="6036" w:type="dxa"/>
            <w:tcBorders>
              <w:top w:val="single" w:sz="2" w:space="0" w:color="auto"/>
              <w:left w:val="single" w:sz="2" w:space="0" w:color="auto"/>
              <w:bottom w:val="single" w:sz="2" w:space="0" w:color="auto"/>
              <w:right w:val="single" w:sz="2" w:space="0" w:color="auto"/>
            </w:tcBorders>
          </w:tcPr>
          <w:p w14:paraId="0C7F1126" w14:textId="7E6AC3F6" w:rsidR="00144E0F" w:rsidRPr="00711388" w:rsidRDefault="00144E0F" w:rsidP="00877EC4">
            <w:pPr>
              <w:pStyle w:val="NormalLeft"/>
              <w:rPr>
                <w:lang w:val="en-GB"/>
              </w:rPr>
            </w:pPr>
            <w:r w:rsidRPr="00711388">
              <w:rPr>
                <w:lang w:val="en-GB"/>
              </w:rPr>
              <w:t>Issuer group's identification using the LEI if available.</w:t>
            </w:r>
          </w:p>
          <w:p w14:paraId="01C19AC0" w14:textId="77777777" w:rsidR="00144E0F" w:rsidRPr="00711388" w:rsidRDefault="00144E0F" w:rsidP="00877EC4">
            <w:pPr>
              <w:pStyle w:val="NormalLeft"/>
              <w:rPr>
                <w:lang w:val="en-GB"/>
              </w:rPr>
            </w:pPr>
            <w:r w:rsidRPr="00711388">
              <w:rPr>
                <w:lang w:val="en-GB"/>
              </w:rPr>
              <w:t>If none is available, this item shall not be reported.</w:t>
            </w:r>
          </w:p>
          <w:p w14:paraId="7B5A7736" w14:textId="77777777" w:rsidR="00144E0F" w:rsidRPr="00711388" w:rsidRDefault="00144E0F" w:rsidP="00877EC4">
            <w:pPr>
              <w:pStyle w:val="NormalLeft"/>
              <w:rPr>
                <w:lang w:val="en-GB"/>
              </w:rPr>
            </w:pPr>
            <w:r w:rsidRPr="00711388">
              <w:rPr>
                <w:lang w:val="en-GB"/>
              </w:rPr>
              <w:t>The following shall be considered:</w:t>
            </w:r>
          </w:p>
          <w:p w14:paraId="589C4D0D" w14:textId="7F8F1E0D"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w:t>
            </w:r>
            <w:r w:rsidR="00C31B60" w:rsidRPr="00711388">
              <w:rPr>
                <w:lang w:val="en-GB"/>
              </w:rPr>
              <w:t>the ultimate parent of the fund manager (entity) sh</w:t>
            </w:r>
            <w:r w:rsidR="004564DD" w:rsidRPr="00711388">
              <w:rPr>
                <w:lang w:val="en-GB"/>
              </w:rPr>
              <w:t>all</w:t>
            </w:r>
            <w:r w:rsidR="00C31B60" w:rsidRPr="00711388">
              <w:rPr>
                <w:lang w:val="en-GB"/>
              </w:rPr>
              <w:t xml:space="preserve"> be reported</w:t>
            </w:r>
            <w:r w:rsidRPr="00711388">
              <w:rPr>
                <w:lang w:val="en-GB"/>
              </w:rPr>
              <w:t>;</w:t>
            </w:r>
          </w:p>
          <w:p w14:paraId="7F44D4FE" w14:textId="58DE1B8D"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group relation relates to the depositary entity</w:t>
            </w:r>
            <w:r w:rsidR="008652EC" w:rsidRPr="00711388">
              <w:rPr>
                <w:lang w:val="en-GB"/>
              </w:rPr>
              <w:t>;</w:t>
            </w:r>
          </w:p>
          <w:p w14:paraId="0EAC1C59" w14:textId="6A2ED4A0" w:rsidR="00144E0F" w:rsidRPr="00711388" w:rsidRDefault="00144E0F" w:rsidP="0083381F">
            <w:pPr>
              <w:pStyle w:val="Tiret0"/>
              <w:numPr>
                <w:ilvl w:val="0"/>
                <w:numId w:val="3"/>
              </w:numPr>
              <w:ind w:left="851" w:hanging="851"/>
              <w:rPr>
                <w:lang w:val="en-GB"/>
              </w:rPr>
            </w:pPr>
            <w:r w:rsidRPr="00711388">
              <w:rPr>
                <w:lang w:val="en-GB"/>
              </w:rPr>
              <w:t>Regarding CIC</w:t>
            </w:r>
            <w:r w:rsidR="003C6251" w:rsidRPr="00711388">
              <w:rPr>
                <w:lang w:val="en-GB"/>
              </w:rPr>
              <w:t xml:space="preserve"> category</w:t>
            </w:r>
            <w:r w:rsidRPr="00711388">
              <w:rPr>
                <w:lang w:val="en-GB"/>
              </w:rPr>
              <w:t xml:space="preserve"> 8 </w:t>
            </w:r>
            <w:r w:rsidR="00845F43" w:rsidRPr="00711388">
              <w:rPr>
                <w:lang w:val="en-GB"/>
              </w:rPr>
              <w:t>-</w:t>
            </w:r>
            <w:r w:rsidRPr="00711388">
              <w:rPr>
                <w:lang w:val="en-GB"/>
              </w:rPr>
              <w:t xml:space="preserve"> Mortgages and Loans, other than </w:t>
            </w:r>
            <w:r w:rsidR="00B06A8A" w:rsidRPr="00711388">
              <w:rPr>
                <w:lang w:val="en-GB"/>
              </w:rPr>
              <w:t>CIC 87 and CIC 88</w:t>
            </w:r>
            <w:r w:rsidRPr="00711388">
              <w:rPr>
                <w:lang w:val="en-GB"/>
              </w:rPr>
              <w:t xml:space="preserve"> the group relation relates to the borrower;</w:t>
            </w:r>
          </w:p>
          <w:p w14:paraId="7BC83069" w14:textId="1F5F9DD4" w:rsidR="00144E0F" w:rsidRPr="00711388" w:rsidRDefault="00144E0F" w:rsidP="0083381F">
            <w:pPr>
              <w:pStyle w:val="Tiret0"/>
              <w:numPr>
                <w:ilvl w:val="0"/>
                <w:numId w:val="3"/>
              </w:numPr>
              <w:ind w:left="851" w:hanging="851"/>
              <w:rPr>
                <w:lang w:val="en-GB"/>
              </w:rPr>
            </w:pPr>
            <w:r w:rsidRPr="00711388">
              <w:rPr>
                <w:lang w:val="en-GB"/>
              </w:rPr>
              <w:t>This item is not applicable for CIC</w:t>
            </w:r>
            <w:r w:rsidR="00B06A8A" w:rsidRPr="00711388">
              <w:rPr>
                <w:lang w:val="en-GB"/>
              </w:rPr>
              <w:t xml:space="preserve"> 87 and CIC 88</w:t>
            </w:r>
            <w:r w:rsidR="008652EC" w:rsidRPr="00711388">
              <w:rPr>
                <w:lang w:val="en-GB"/>
              </w:rPr>
              <w:t>;</w:t>
            </w:r>
          </w:p>
          <w:p w14:paraId="49F6212F" w14:textId="0E51F7B4" w:rsidR="00080F41" w:rsidRPr="00711388" w:rsidRDefault="00144E0F" w:rsidP="0083381F">
            <w:pPr>
              <w:pStyle w:val="Tiret0"/>
              <w:numPr>
                <w:ilvl w:val="0"/>
                <w:numId w:val="3"/>
              </w:numPr>
              <w:ind w:left="851" w:hanging="851"/>
              <w:rPr>
                <w:lang w:val="en-GB"/>
              </w:rPr>
            </w:pPr>
            <w:r w:rsidRPr="00711388">
              <w:rPr>
                <w:lang w:val="en-GB"/>
              </w:rPr>
              <w:t>This item is not applicable for CIC 71, CIC 75</w:t>
            </w:r>
            <w:r w:rsidR="00080F41" w:rsidRPr="00711388">
              <w:rPr>
                <w:lang w:val="en-GB"/>
              </w:rPr>
              <w:t>, CIC 09</w:t>
            </w:r>
            <w:r w:rsidRPr="00711388">
              <w:rPr>
                <w:lang w:val="en-GB"/>
              </w:rPr>
              <w:t xml:space="preserve"> and CIC category 9 </w:t>
            </w:r>
            <w:r w:rsidR="00845F43" w:rsidRPr="00711388">
              <w:rPr>
                <w:lang w:val="en-GB"/>
              </w:rPr>
              <w:t>-</w:t>
            </w:r>
            <w:r w:rsidRPr="00711388">
              <w:rPr>
                <w:lang w:val="en-GB"/>
              </w:rPr>
              <w:t xml:space="preserve"> Property</w:t>
            </w:r>
            <w:r w:rsidR="00080F41" w:rsidRPr="00711388">
              <w:rPr>
                <w:lang w:val="en-GB"/>
              </w:rPr>
              <w:t>;</w:t>
            </w:r>
          </w:p>
          <w:p w14:paraId="0263D76D" w14:textId="77777777" w:rsidR="00080F41" w:rsidRPr="00711388" w:rsidRDefault="00080F41" w:rsidP="0083381F">
            <w:pPr>
              <w:pStyle w:val="Tiret0"/>
              <w:numPr>
                <w:ilvl w:val="0"/>
                <w:numId w:val="3"/>
              </w:numPr>
              <w:ind w:left="893" w:hanging="893"/>
              <w:rPr>
                <w:lang w:val="en-GB"/>
              </w:rPr>
            </w:pPr>
            <w:r w:rsidRPr="00711388">
              <w:rPr>
                <w:lang w:val="en-GB"/>
              </w:rPr>
              <w:t>This item is not applicable for bonds issued by:</w:t>
            </w:r>
          </w:p>
          <w:p w14:paraId="4B4C31C9" w14:textId="77777777" w:rsidR="00080F41" w:rsidRPr="00711388" w:rsidRDefault="00080F41" w:rsidP="0083381F">
            <w:pPr>
              <w:pStyle w:val="Tiret0"/>
              <w:numPr>
                <w:ilvl w:val="0"/>
                <w:numId w:val="3"/>
              </w:numPr>
              <w:ind w:left="1176"/>
              <w:rPr>
                <w:lang w:val="en-GB"/>
              </w:rPr>
            </w:pPr>
            <w:r w:rsidRPr="00711388">
              <w:rPr>
                <w:lang w:val="en-GB"/>
              </w:rPr>
              <w:t>a central government</w:t>
            </w:r>
          </w:p>
          <w:p w14:paraId="451EC6E9" w14:textId="77777777" w:rsidR="00080F41" w:rsidRPr="00711388" w:rsidRDefault="00080F41" w:rsidP="0083381F">
            <w:pPr>
              <w:pStyle w:val="Tiret0"/>
              <w:numPr>
                <w:ilvl w:val="0"/>
                <w:numId w:val="3"/>
              </w:numPr>
              <w:ind w:left="1176"/>
              <w:rPr>
                <w:lang w:val="en-GB"/>
              </w:rPr>
            </w:pPr>
            <w:r w:rsidRPr="00711388">
              <w:rPr>
                <w:lang w:val="en-GB"/>
              </w:rPr>
              <w:t>a local government,</w:t>
            </w:r>
          </w:p>
          <w:p w14:paraId="48C1AFC9" w14:textId="77777777" w:rsidR="00080F41" w:rsidRPr="00711388" w:rsidRDefault="00080F41" w:rsidP="0083381F">
            <w:pPr>
              <w:pStyle w:val="Tiret0"/>
              <w:numPr>
                <w:ilvl w:val="0"/>
                <w:numId w:val="3"/>
              </w:numPr>
              <w:ind w:left="1176"/>
              <w:rPr>
                <w:lang w:val="en-GB"/>
              </w:rPr>
            </w:pPr>
            <w:r w:rsidRPr="00711388">
              <w:rPr>
                <w:lang w:val="en-GB"/>
              </w:rPr>
              <w:t>a government agency,</w:t>
            </w:r>
          </w:p>
          <w:p w14:paraId="49819560" w14:textId="77777777" w:rsidR="00080F41" w:rsidRPr="00711388" w:rsidRDefault="00080F41" w:rsidP="0083381F">
            <w:pPr>
              <w:pStyle w:val="Tiret0"/>
              <w:numPr>
                <w:ilvl w:val="0"/>
                <w:numId w:val="3"/>
              </w:numPr>
              <w:ind w:left="1176"/>
              <w:rPr>
                <w:lang w:val="en-GB"/>
              </w:rPr>
            </w:pPr>
            <w:r w:rsidRPr="00711388">
              <w:rPr>
                <w:lang w:val="en-GB"/>
              </w:rPr>
              <w:t>a central bank,</w:t>
            </w:r>
          </w:p>
          <w:p w14:paraId="0B4C582C" w14:textId="77777777" w:rsidR="00080F41" w:rsidRPr="00711388" w:rsidRDefault="00080F41" w:rsidP="0083381F">
            <w:pPr>
              <w:pStyle w:val="Tiret0"/>
              <w:numPr>
                <w:ilvl w:val="0"/>
                <w:numId w:val="3"/>
              </w:numPr>
              <w:ind w:left="1176"/>
              <w:rPr>
                <w:lang w:val="en-GB"/>
              </w:rPr>
            </w:pPr>
            <w:r w:rsidRPr="00711388">
              <w:rPr>
                <w:lang w:val="en-GB"/>
              </w:rPr>
              <w:t>the group/entity itself,</w:t>
            </w:r>
          </w:p>
          <w:p w14:paraId="0ADF50BA" w14:textId="77777777" w:rsidR="00144E0F" w:rsidRPr="00711388" w:rsidRDefault="00080F41" w:rsidP="0083381F">
            <w:pPr>
              <w:pStyle w:val="Tiret0"/>
              <w:numPr>
                <w:ilvl w:val="0"/>
                <w:numId w:val="3"/>
              </w:numPr>
              <w:ind w:left="1176"/>
              <w:rPr>
                <w:lang w:val="en-GB"/>
              </w:rPr>
            </w:pPr>
            <w:r w:rsidRPr="00711388">
              <w:rPr>
                <w:lang w:val="en-GB"/>
              </w:rPr>
              <w:t>a supranational organization (as long as no issuer group exists).</w:t>
            </w:r>
          </w:p>
        </w:tc>
      </w:tr>
      <w:tr w:rsidR="00626033" w:rsidRPr="00711388" w14:paraId="1CBAB571" w14:textId="77777777" w:rsidTr="00D611E8">
        <w:tc>
          <w:tcPr>
            <w:tcW w:w="1486" w:type="dxa"/>
            <w:tcBorders>
              <w:top w:val="single" w:sz="2" w:space="0" w:color="auto"/>
              <w:left w:val="single" w:sz="2" w:space="0" w:color="auto"/>
              <w:bottom w:val="single" w:sz="2" w:space="0" w:color="auto"/>
              <w:right w:val="single" w:sz="2" w:space="0" w:color="auto"/>
            </w:tcBorders>
          </w:tcPr>
          <w:p w14:paraId="15A7D92C" w14:textId="77777777" w:rsidR="00144E0F" w:rsidRPr="00711388" w:rsidRDefault="00144E0F" w:rsidP="00877EC4">
            <w:pPr>
              <w:pStyle w:val="NormalLeft"/>
              <w:rPr>
                <w:lang w:val="en-GB"/>
              </w:rPr>
            </w:pPr>
            <w:r w:rsidRPr="00711388">
              <w:rPr>
                <w:lang w:val="en-GB"/>
              </w:rPr>
              <w:lastRenderedPageBreak/>
              <w:t>C0260</w:t>
            </w:r>
          </w:p>
        </w:tc>
        <w:tc>
          <w:tcPr>
            <w:tcW w:w="1764" w:type="dxa"/>
            <w:tcBorders>
              <w:top w:val="single" w:sz="2" w:space="0" w:color="auto"/>
              <w:left w:val="single" w:sz="2" w:space="0" w:color="auto"/>
              <w:bottom w:val="single" w:sz="2" w:space="0" w:color="auto"/>
              <w:right w:val="single" w:sz="2" w:space="0" w:color="auto"/>
            </w:tcBorders>
          </w:tcPr>
          <w:p w14:paraId="634330CB" w14:textId="77777777" w:rsidR="00144E0F" w:rsidRPr="00711388" w:rsidRDefault="00144E0F" w:rsidP="00877EC4">
            <w:pPr>
              <w:pStyle w:val="NormalLeft"/>
              <w:rPr>
                <w:lang w:val="en-GB"/>
              </w:rPr>
            </w:pPr>
            <w:r w:rsidRPr="00711388">
              <w:rPr>
                <w:lang w:val="en-GB"/>
              </w:rPr>
              <w:t>Type of issuer group code</w:t>
            </w:r>
          </w:p>
        </w:tc>
        <w:tc>
          <w:tcPr>
            <w:tcW w:w="6036" w:type="dxa"/>
            <w:tcBorders>
              <w:top w:val="single" w:sz="2" w:space="0" w:color="auto"/>
              <w:left w:val="single" w:sz="2" w:space="0" w:color="auto"/>
              <w:bottom w:val="single" w:sz="2" w:space="0" w:color="auto"/>
              <w:right w:val="single" w:sz="2" w:space="0" w:color="auto"/>
            </w:tcBorders>
          </w:tcPr>
          <w:p w14:paraId="23B3C459" w14:textId="77777777" w:rsidR="00144E0F" w:rsidRPr="00711388" w:rsidRDefault="00144E0F" w:rsidP="00877EC4">
            <w:pPr>
              <w:pStyle w:val="NormalLeft"/>
              <w:rPr>
                <w:lang w:val="en-GB"/>
              </w:rPr>
            </w:pPr>
            <w:r w:rsidRPr="00711388">
              <w:rPr>
                <w:lang w:val="en-GB"/>
              </w:rPr>
              <w:t>Identification of the code used for the ‘Issuer Group Code’ item. One of the options in the following closed list shall be used:</w:t>
            </w:r>
          </w:p>
          <w:p w14:paraId="428053B0" w14:textId="698A4227"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3BA0A3DA" w14:textId="662113AC" w:rsidR="00144E0F" w:rsidRPr="00711388" w:rsidRDefault="00144E0F" w:rsidP="00E04575">
            <w:pPr>
              <w:pStyle w:val="NormalLeft"/>
              <w:rPr>
                <w:lang w:val="en-GB"/>
              </w:rPr>
            </w:pPr>
            <w:r w:rsidRPr="00711388">
              <w:rPr>
                <w:lang w:val="en-GB"/>
              </w:rPr>
              <w:t xml:space="preserve">9 </w:t>
            </w:r>
            <w:r w:rsidR="00845F43" w:rsidRPr="00711388">
              <w:rPr>
                <w:lang w:val="en-GB"/>
              </w:rPr>
              <w:t>-</w:t>
            </w:r>
            <w:r w:rsidRPr="00711388">
              <w:rPr>
                <w:lang w:val="en-GB"/>
              </w:rPr>
              <w:t xml:space="preserve"> None</w:t>
            </w:r>
          </w:p>
        </w:tc>
      </w:tr>
      <w:tr w:rsidR="00626033" w:rsidRPr="00711388" w14:paraId="7AC8C44C" w14:textId="77777777" w:rsidTr="00D611E8">
        <w:tc>
          <w:tcPr>
            <w:tcW w:w="1486" w:type="dxa"/>
            <w:tcBorders>
              <w:top w:val="single" w:sz="2" w:space="0" w:color="auto"/>
              <w:left w:val="single" w:sz="2" w:space="0" w:color="auto"/>
              <w:bottom w:val="single" w:sz="2" w:space="0" w:color="auto"/>
              <w:right w:val="single" w:sz="2" w:space="0" w:color="auto"/>
            </w:tcBorders>
          </w:tcPr>
          <w:p w14:paraId="41CF8252" w14:textId="77777777" w:rsidR="00144E0F" w:rsidRPr="00711388" w:rsidRDefault="00144E0F" w:rsidP="00877EC4">
            <w:pPr>
              <w:pStyle w:val="NormalLeft"/>
              <w:rPr>
                <w:lang w:val="en-GB"/>
              </w:rPr>
            </w:pPr>
            <w:r w:rsidRPr="00711388">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50C76E90" w14:textId="77777777" w:rsidR="00144E0F" w:rsidRPr="00711388" w:rsidRDefault="00144E0F" w:rsidP="00877EC4">
            <w:pPr>
              <w:pStyle w:val="NormalLeft"/>
              <w:rPr>
                <w:lang w:val="en-GB"/>
              </w:rPr>
            </w:pPr>
            <w:r w:rsidRPr="00711388">
              <w:rPr>
                <w:lang w:val="en-GB"/>
              </w:rPr>
              <w:t>Issuer Country</w:t>
            </w:r>
          </w:p>
        </w:tc>
        <w:tc>
          <w:tcPr>
            <w:tcW w:w="6036" w:type="dxa"/>
            <w:tcBorders>
              <w:top w:val="single" w:sz="2" w:space="0" w:color="auto"/>
              <w:left w:val="single" w:sz="2" w:space="0" w:color="auto"/>
              <w:bottom w:val="single" w:sz="2" w:space="0" w:color="auto"/>
              <w:right w:val="single" w:sz="2" w:space="0" w:color="auto"/>
            </w:tcBorders>
          </w:tcPr>
          <w:p w14:paraId="0DE95DF0" w14:textId="5A9CF2E8" w:rsidR="00144E0F" w:rsidRPr="00711388" w:rsidRDefault="00144E0F" w:rsidP="00877EC4">
            <w:pPr>
              <w:pStyle w:val="NormalLeft"/>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 of the country of localisation of the issuer.</w:t>
            </w:r>
          </w:p>
          <w:p w14:paraId="4CC56893" w14:textId="2C0E7B8F" w:rsidR="00144E0F" w:rsidRPr="00711388" w:rsidRDefault="00144E0F" w:rsidP="00877EC4">
            <w:pPr>
              <w:pStyle w:val="NormalLeft"/>
              <w:rPr>
                <w:lang w:val="en-GB"/>
              </w:rPr>
            </w:pPr>
            <w:r w:rsidRPr="00711388">
              <w:rPr>
                <w:lang w:val="en-GB"/>
              </w:rPr>
              <w:t>The localisation of the issuer is assessed by the address of the entity issuing the asset</w:t>
            </w:r>
            <w:ins w:id="770" w:author="Author">
              <w:r w:rsidR="009E5667" w:rsidRPr="00711388">
                <w:rPr>
                  <w:lang w:val="en-GB"/>
                </w:rPr>
                <w:t xml:space="preserve"> except supranational issuers and</w:t>
              </w:r>
              <w:del w:id="771" w:author="Author">
                <w:r w:rsidR="009E5667" w:rsidRPr="00711388" w:rsidDel="00E45D5D">
                  <w:rPr>
                    <w:lang w:val="en-GB"/>
                  </w:rPr>
                  <w:delText xml:space="preserve"> </w:delText>
                </w:r>
                <w:r w:rsidR="009E5667" w:rsidRPr="00711388" w:rsidDel="003323F0">
                  <w:rPr>
                    <w:lang w:val="en-GB"/>
                  </w:rPr>
                  <w:delText xml:space="preserve"> </w:delText>
                </w:r>
              </w:del>
              <w:r w:rsidR="003323F0">
                <w:rPr>
                  <w:lang w:val="en-GB"/>
                </w:rPr>
                <w:t xml:space="preserve"> </w:t>
              </w:r>
              <w:r w:rsidR="009E5667" w:rsidRPr="00711388">
                <w:rPr>
                  <w:lang w:val="en-GB"/>
                </w:rPr>
                <w:t>European Union Institutions</w:t>
              </w:r>
            </w:ins>
            <w:r w:rsidRPr="00711388">
              <w:rPr>
                <w:lang w:val="en-GB"/>
              </w:rPr>
              <w:t>.</w:t>
            </w:r>
          </w:p>
          <w:p w14:paraId="4C49A592" w14:textId="77777777" w:rsidR="00144E0F" w:rsidRPr="00711388" w:rsidRDefault="00144E0F" w:rsidP="00877EC4">
            <w:pPr>
              <w:pStyle w:val="NormalLeft"/>
              <w:rPr>
                <w:lang w:val="en-GB"/>
              </w:rPr>
            </w:pPr>
            <w:r w:rsidRPr="00711388">
              <w:rPr>
                <w:lang w:val="en-GB"/>
              </w:rPr>
              <w:t>The following shall be considered:</w:t>
            </w:r>
          </w:p>
          <w:p w14:paraId="4061A788" w14:textId="7E3631EC"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issuer country is the country </w:t>
            </w:r>
            <w:r w:rsidR="00E04575" w:rsidRPr="00711388">
              <w:rPr>
                <w:lang w:val="en-GB"/>
              </w:rPr>
              <w:t>of</w:t>
            </w:r>
            <w:r w:rsidRPr="00711388">
              <w:rPr>
                <w:lang w:val="en-GB"/>
              </w:rPr>
              <w:t xml:space="preserve"> the fund manager</w:t>
            </w:r>
            <w:r w:rsidR="00E04575" w:rsidRPr="00711388">
              <w:rPr>
                <w:lang w:val="en-GB"/>
              </w:rPr>
              <w:t xml:space="preserve"> (entity)</w:t>
            </w:r>
            <w:r w:rsidRPr="00711388">
              <w:rPr>
                <w:lang w:val="en-GB"/>
              </w:rPr>
              <w:t>;</w:t>
            </w:r>
          </w:p>
          <w:p w14:paraId="7D64EFE8" w14:textId="513EE279"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issuer country is the country of the depositary entity</w:t>
            </w:r>
            <w:r w:rsidR="00E04575" w:rsidRPr="00711388">
              <w:rPr>
                <w:lang w:val="en-GB"/>
              </w:rPr>
              <w:t>;</w:t>
            </w:r>
          </w:p>
          <w:p w14:paraId="24549FE1" w14:textId="624D05A9"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3C6251" w:rsidRPr="00711388">
              <w:rPr>
                <w:lang w:val="en-GB"/>
              </w:rPr>
              <w:t xml:space="preserve">category </w:t>
            </w:r>
            <w:r w:rsidRPr="00711388">
              <w:rPr>
                <w:lang w:val="en-GB"/>
              </w:rPr>
              <w:t xml:space="preserve">8 </w:t>
            </w:r>
            <w:r w:rsidR="00845F43" w:rsidRPr="00711388">
              <w:rPr>
                <w:lang w:val="en-GB"/>
              </w:rPr>
              <w:t>-</w:t>
            </w:r>
            <w:r w:rsidRPr="00711388">
              <w:rPr>
                <w:lang w:val="en-GB"/>
              </w:rPr>
              <w:t xml:space="preserve"> Mortgages and Loans, other than </w:t>
            </w:r>
            <w:r w:rsidR="004E400E" w:rsidRPr="00711388">
              <w:rPr>
                <w:lang w:val="en-GB"/>
              </w:rPr>
              <w:t>CIC 87 and CIC 88</w:t>
            </w:r>
            <w:r w:rsidRPr="00711388">
              <w:rPr>
                <w:lang w:val="en-GB"/>
              </w:rPr>
              <w:t xml:space="preserve"> the information shall relate to the borrower;</w:t>
            </w:r>
          </w:p>
          <w:p w14:paraId="2DAD0104" w14:textId="3516B571" w:rsidR="001D6961" w:rsidRPr="00711388" w:rsidRDefault="001D6961" w:rsidP="0083381F">
            <w:pPr>
              <w:pStyle w:val="Tiret0"/>
              <w:numPr>
                <w:ilvl w:val="0"/>
                <w:numId w:val="3"/>
              </w:numPr>
              <w:ind w:left="851" w:hanging="851"/>
              <w:rPr>
                <w:lang w:val="en-GB"/>
              </w:rPr>
            </w:pPr>
            <w:r w:rsidRPr="00711388">
              <w:rPr>
                <w:lang w:val="en-GB"/>
              </w:rPr>
              <w:t>This item is not applicable to CIC 8</w:t>
            </w:r>
            <w:r w:rsidR="004E400E" w:rsidRPr="00711388">
              <w:rPr>
                <w:lang w:val="en-GB"/>
              </w:rPr>
              <w:t>7 and CIC 88</w:t>
            </w:r>
            <w:r w:rsidR="00EA504C" w:rsidRPr="00711388">
              <w:rPr>
                <w:lang w:val="en-GB"/>
              </w:rPr>
              <w:t>;</w:t>
            </w:r>
          </w:p>
          <w:p w14:paraId="5D86334F" w14:textId="6A198677" w:rsidR="00144E0F" w:rsidRPr="00711388" w:rsidRDefault="00144E0F" w:rsidP="0083381F">
            <w:pPr>
              <w:pStyle w:val="Tiret0"/>
              <w:numPr>
                <w:ilvl w:val="0"/>
                <w:numId w:val="3"/>
              </w:numPr>
              <w:ind w:left="851" w:hanging="851"/>
              <w:rPr>
                <w:lang w:val="en-GB"/>
              </w:rPr>
            </w:pPr>
            <w:r w:rsidRPr="00711388">
              <w:rPr>
                <w:lang w:val="en-GB"/>
              </w:rPr>
              <w:t>This item is not applicable for CIC 71, CIC 75</w:t>
            </w:r>
            <w:r w:rsidR="00E04575" w:rsidRPr="00711388">
              <w:rPr>
                <w:lang w:val="en-GB"/>
              </w:rPr>
              <w:t>, CIC 09</w:t>
            </w:r>
            <w:r w:rsidRPr="00711388">
              <w:rPr>
                <w:lang w:val="en-GB"/>
              </w:rPr>
              <w:t xml:space="preserve"> and CIC category 9 </w:t>
            </w:r>
            <w:r w:rsidR="00845F43" w:rsidRPr="00711388">
              <w:rPr>
                <w:lang w:val="en-GB"/>
              </w:rPr>
              <w:t>-</w:t>
            </w:r>
            <w:r w:rsidRPr="00711388">
              <w:rPr>
                <w:lang w:val="en-GB"/>
              </w:rPr>
              <w:t xml:space="preserve"> Property</w:t>
            </w:r>
            <w:r w:rsidR="00EA504C" w:rsidRPr="00711388">
              <w:rPr>
                <w:lang w:val="en-GB"/>
              </w:rPr>
              <w:t>.</w:t>
            </w:r>
          </w:p>
          <w:p w14:paraId="2D0A91A0" w14:textId="77777777" w:rsidR="00144E0F" w:rsidRPr="00711388" w:rsidRDefault="00144E0F" w:rsidP="00877EC4">
            <w:pPr>
              <w:pStyle w:val="NormalLeft"/>
              <w:rPr>
                <w:lang w:val="en-GB"/>
              </w:rPr>
            </w:pPr>
            <w:r w:rsidRPr="00711388">
              <w:rPr>
                <w:lang w:val="en-GB"/>
              </w:rPr>
              <w:t>One of the options shall be used:</w:t>
            </w:r>
          </w:p>
          <w:p w14:paraId="09816878" w14:textId="3FBDBBDB" w:rsidR="00144E0F" w:rsidRPr="00711388" w:rsidRDefault="00144E0F" w:rsidP="0083381F">
            <w:pPr>
              <w:pStyle w:val="Tiret0"/>
              <w:numPr>
                <w:ilvl w:val="0"/>
                <w:numId w:val="3"/>
              </w:numPr>
              <w:ind w:left="851" w:hanging="851"/>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w:t>
            </w:r>
            <w:r w:rsidR="00E04575" w:rsidRPr="00711388">
              <w:rPr>
                <w:lang w:val="en-GB"/>
              </w:rPr>
              <w:t>;</w:t>
            </w:r>
          </w:p>
          <w:p w14:paraId="44916B32" w14:textId="2CDA32A8" w:rsidR="00144E0F" w:rsidRPr="00711388" w:rsidRDefault="00144E0F" w:rsidP="0083381F">
            <w:pPr>
              <w:pStyle w:val="Tiret0"/>
              <w:numPr>
                <w:ilvl w:val="0"/>
                <w:numId w:val="3"/>
              </w:numPr>
              <w:ind w:left="851" w:hanging="851"/>
              <w:rPr>
                <w:lang w:val="en-GB"/>
              </w:rPr>
            </w:pPr>
            <w:r w:rsidRPr="00711388">
              <w:rPr>
                <w:lang w:val="en-GB"/>
              </w:rPr>
              <w:t>XA: Supranational issuers</w:t>
            </w:r>
            <w:r w:rsidR="00E04575" w:rsidRPr="00711388">
              <w:rPr>
                <w:lang w:val="en-GB"/>
              </w:rPr>
              <w:t xml:space="preserve"> </w:t>
            </w:r>
            <w:r w:rsidR="0040532D" w:rsidRPr="00711388">
              <w:rPr>
                <w:lang w:val="en-GB"/>
              </w:rPr>
              <w:t xml:space="preserve">(public institutions established by a commitment between national states, e.g. </w:t>
            </w:r>
            <w:r w:rsidR="00533E0D" w:rsidRPr="00711388">
              <w:rPr>
                <w:lang w:val="en-GB"/>
              </w:rPr>
              <w:t xml:space="preserve">securities </w:t>
            </w:r>
            <w:r w:rsidR="0040532D" w:rsidRPr="00711388">
              <w:rPr>
                <w:lang w:val="en-GB"/>
              </w:rPr>
              <w:t xml:space="preserve">issued by a multilateral development bank as referred to in paragraph 2 of Article 117 of Regulation (EU) No 575/2013 or </w:t>
            </w:r>
            <w:r w:rsidR="00533E0D" w:rsidRPr="00711388">
              <w:rPr>
                <w:lang w:val="en-GB"/>
              </w:rPr>
              <w:t xml:space="preserve">securities </w:t>
            </w:r>
            <w:r w:rsidR="0040532D" w:rsidRPr="00711388">
              <w:rPr>
                <w:lang w:val="en-GB"/>
              </w:rPr>
              <w:t>issued by an international organisation referred to in Article 118 of Regulation (EU) No 575/2013, with exemption of European Union Institutions)</w:t>
            </w:r>
            <w:r w:rsidR="00E04575" w:rsidRPr="00711388">
              <w:rPr>
                <w:lang w:val="en-GB"/>
              </w:rPr>
              <w:t>;</w:t>
            </w:r>
          </w:p>
          <w:p w14:paraId="19CA23B6" w14:textId="18FD98BE" w:rsidR="00144E0F" w:rsidRPr="00711388" w:rsidRDefault="00144E0F" w:rsidP="0083381F">
            <w:pPr>
              <w:pStyle w:val="Tiret0"/>
              <w:numPr>
                <w:ilvl w:val="0"/>
                <w:numId w:val="3"/>
              </w:numPr>
              <w:rPr>
                <w:lang w:val="en-GB"/>
              </w:rPr>
            </w:pPr>
            <w:r w:rsidRPr="00711388">
              <w:rPr>
                <w:lang w:val="en-GB"/>
              </w:rPr>
              <w:t>EU: European Union Institutions</w:t>
            </w:r>
            <w:r w:rsidR="00E04575" w:rsidRPr="00711388">
              <w:rPr>
                <w:lang w:val="en-GB"/>
              </w:rPr>
              <w:t xml:space="preserve"> (as defined in Article 13 of the Treaty </w:t>
            </w:r>
            <w:r w:rsidR="004564DD" w:rsidRPr="00711388">
              <w:rPr>
                <w:lang w:val="en-GB"/>
              </w:rPr>
              <w:t>on European Union</w:t>
            </w:r>
            <w:r w:rsidR="00E04575" w:rsidRPr="00711388">
              <w:rPr>
                <w:lang w:val="en-GB"/>
              </w:rPr>
              <w:t>.</w:t>
            </w:r>
          </w:p>
        </w:tc>
      </w:tr>
      <w:tr w:rsidR="00626033" w:rsidRPr="00711388" w14:paraId="20B1BA4E" w14:textId="77777777" w:rsidTr="00D611E8">
        <w:tc>
          <w:tcPr>
            <w:tcW w:w="1486" w:type="dxa"/>
            <w:tcBorders>
              <w:top w:val="single" w:sz="2" w:space="0" w:color="auto"/>
              <w:left w:val="single" w:sz="2" w:space="0" w:color="auto"/>
              <w:bottom w:val="single" w:sz="2" w:space="0" w:color="auto"/>
              <w:right w:val="single" w:sz="2" w:space="0" w:color="auto"/>
            </w:tcBorders>
          </w:tcPr>
          <w:p w14:paraId="031F86E2" w14:textId="77777777" w:rsidR="00144E0F" w:rsidRPr="00711388" w:rsidRDefault="00144E0F" w:rsidP="00877EC4">
            <w:pPr>
              <w:pStyle w:val="NormalLeft"/>
              <w:rPr>
                <w:lang w:val="en-GB"/>
              </w:rPr>
            </w:pPr>
            <w:r w:rsidRPr="00711388">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6B863589" w14:textId="77777777" w:rsidR="00144E0F" w:rsidRPr="00711388" w:rsidRDefault="00144E0F" w:rsidP="00877EC4">
            <w:pPr>
              <w:pStyle w:val="NormalLeft"/>
              <w:rPr>
                <w:lang w:val="en-GB"/>
              </w:rPr>
            </w:pPr>
            <w:r w:rsidRPr="00711388">
              <w:rPr>
                <w:lang w:val="en-GB"/>
              </w:rPr>
              <w:t>Currency</w:t>
            </w:r>
          </w:p>
        </w:tc>
        <w:tc>
          <w:tcPr>
            <w:tcW w:w="6036" w:type="dxa"/>
            <w:tcBorders>
              <w:top w:val="single" w:sz="2" w:space="0" w:color="auto"/>
              <w:left w:val="single" w:sz="2" w:space="0" w:color="auto"/>
              <w:bottom w:val="single" w:sz="2" w:space="0" w:color="auto"/>
              <w:right w:val="single" w:sz="2" w:space="0" w:color="auto"/>
            </w:tcBorders>
          </w:tcPr>
          <w:p w14:paraId="16C0B3C6" w14:textId="77777777" w:rsidR="00144E0F" w:rsidRPr="00711388" w:rsidRDefault="00144E0F" w:rsidP="00877EC4">
            <w:pPr>
              <w:pStyle w:val="NormalLeft"/>
              <w:rPr>
                <w:lang w:val="en-GB"/>
              </w:rPr>
            </w:pPr>
            <w:r w:rsidRPr="00711388">
              <w:rPr>
                <w:lang w:val="en-GB"/>
              </w:rPr>
              <w:t>Identify the ISO 4217 alphabetic code of the currency of the issue.</w:t>
            </w:r>
          </w:p>
          <w:p w14:paraId="71F7767C" w14:textId="77777777" w:rsidR="00144E0F" w:rsidRPr="00711388" w:rsidRDefault="00144E0F" w:rsidP="00877EC4">
            <w:pPr>
              <w:pStyle w:val="NormalLeft"/>
              <w:rPr>
                <w:lang w:val="en-GB"/>
              </w:rPr>
            </w:pPr>
            <w:r w:rsidRPr="00711388">
              <w:rPr>
                <w:lang w:val="en-GB"/>
              </w:rPr>
              <w:t>The following shall be considered:</w:t>
            </w:r>
          </w:p>
          <w:p w14:paraId="3D896D8E" w14:textId="670B4A4C" w:rsidR="00144E0F" w:rsidRPr="00711388" w:rsidRDefault="00144E0F" w:rsidP="0083381F">
            <w:pPr>
              <w:pStyle w:val="Tiret0"/>
              <w:numPr>
                <w:ilvl w:val="0"/>
                <w:numId w:val="3"/>
              </w:numPr>
              <w:ind w:left="851" w:hanging="851"/>
              <w:rPr>
                <w:lang w:val="en-GB"/>
              </w:rPr>
            </w:pPr>
            <w:r w:rsidRPr="00711388">
              <w:rPr>
                <w:lang w:val="en-GB"/>
              </w:rPr>
              <w:lastRenderedPageBreak/>
              <w:t>This item is not applicable for CIC</w:t>
            </w:r>
            <w:r w:rsidR="004E400E" w:rsidRPr="00711388">
              <w:rPr>
                <w:lang w:val="en-GB"/>
              </w:rPr>
              <w:t xml:space="preserve"> 87 and CIC 88</w:t>
            </w:r>
            <w:r w:rsidRPr="00711388">
              <w:rPr>
                <w:lang w:val="en-GB"/>
              </w:rPr>
              <w:t>, as those assets are not required to be individualised), CIC 75</w:t>
            </w:r>
            <w:r w:rsidR="0072054E" w:rsidRPr="00711388">
              <w:rPr>
                <w:lang w:val="en-GB"/>
              </w:rPr>
              <w:t>, CIC 09</w:t>
            </w:r>
            <w:r w:rsidRPr="00711388">
              <w:rPr>
                <w:lang w:val="en-GB"/>
              </w:rPr>
              <w:t xml:space="preserve"> and for CIC 95 Plant and equipment (for own use) for the same reason;</w:t>
            </w:r>
          </w:p>
          <w:p w14:paraId="5C3CB9D3" w14:textId="77777777" w:rsidR="00144E0F" w:rsidRPr="00711388" w:rsidRDefault="00144E0F" w:rsidP="0083381F">
            <w:pPr>
              <w:pStyle w:val="Tiret0"/>
              <w:numPr>
                <w:ilvl w:val="0"/>
                <w:numId w:val="3"/>
              </w:numPr>
              <w:ind w:left="851" w:hanging="851"/>
              <w:rPr>
                <w:lang w:val="en-GB"/>
              </w:rPr>
            </w:pPr>
            <w:r w:rsidRPr="00711388">
              <w:rPr>
                <w:lang w:val="en-GB"/>
              </w:rPr>
              <w:t>Regarding CIC Category 9</w:t>
            </w:r>
            <w:r w:rsidR="00A96B9A" w:rsidRPr="00711388">
              <w:rPr>
                <w:lang w:val="en-GB"/>
              </w:rPr>
              <w:t xml:space="preserve"> - Property</w:t>
            </w:r>
            <w:r w:rsidRPr="00711388">
              <w:rPr>
                <w:lang w:val="en-GB"/>
              </w:rPr>
              <w:t>, excluding CIC 95 Plant and equipment (for own use), the currency corresponds to the currency in which the investment was made.</w:t>
            </w:r>
          </w:p>
        </w:tc>
      </w:tr>
      <w:tr w:rsidR="00626033" w:rsidRPr="00711388" w14:paraId="7A6080A9" w14:textId="77777777" w:rsidTr="00D611E8">
        <w:tc>
          <w:tcPr>
            <w:tcW w:w="1486" w:type="dxa"/>
            <w:tcBorders>
              <w:top w:val="single" w:sz="2" w:space="0" w:color="auto"/>
              <w:left w:val="single" w:sz="2" w:space="0" w:color="auto"/>
              <w:bottom w:val="single" w:sz="2" w:space="0" w:color="auto"/>
              <w:right w:val="single" w:sz="2" w:space="0" w:color="auto"/>
            </w:tcBorders>
          </w:tcPr>
          <w:p w14:paraId="5D451654" w14:textId="77777777" w:rsidR="00144E0F" w:rsidRPr="00711388" w:rsidRDefault="00144E0F" w:rsidP="00877EC4">
            <w:pPr>
              <w:pStyle w:val="NormalLeft"/>
              <w:rPr>
                <w:lang w:val="en-GB"/>
              </w:rPr>
            </w:pPr>
            <w:r w:rsidRPr="00711388">
              <w:rPr>
                <w:lang w:val="en-GB"/>
              </w:rPr>
              <w:lastRenderedPageBreak/>
              <w:t>C0290</w:t>
            </w:r>
          </w:p>
        </w:tc>
        <w:tc>
          <w:tcPr>
            <w:tcW w:w="1764" w:type="dxa"/>
            <w:tcBorders>
              <w:top w:val="single" w:sz="2" w:space="0" w:color="auto"/>
              <w:left w:val="single" w:sz="2" w:space="0" w:color="auto"/>
              <w:bottom w:val="single" w:sz="2" w:space="0" w:color="auto"/>
              <w:right w:val="single" w:sz="2" w:space="0" w:color="auto"/>
            </w:tcBorders>
          </w:tcPr>
          <w:p w14:paraId="3E76861B" w14:textId="77777777" w:rsidR="00144E0F" w:rsidRPr="00711388" w:rsidRDefault="00144E0F" w:rsidP="00877EC4">
            <w:pPr>
              <w:pStyle w:val="NormalLeft"/>
              <w:rPr>
                <w:lang w:val="en-GB"/>
              </w:rPr>
            </w:pPr>
            <w:r w:rsidRPr="00711388">
              <w:rPr>
                <w:lang w:val="en-GB"/>
              </w:rPr>
              <w:t>CIC</w:t>
            </w:r>
          </w:p>
        </w:tc>
        <w:tc>
          <w:tcPr>
            <w:tcW w:w="6036" w:type="dxa"/>
            <w:tcBorders>
              <w:top w:val="single" w:sz="2" w:space="0" w:color="auto"/>
              <w:left w:val="single" w:sz="2" w:space="0" w:color="auto"/>
              <w:bottom w:val="single" w:sz="2" w:space="0" w:color="auto"/>
              <w:right w:val="single" w:sz="2" w:space="0" w:color="auto"/>
            </w:tcBorders>
          </w:tcPr>
          <w:p w14:paraId="6403A1BB" w14:textId="262F6A4B" w:rsidR="00144E0F" w:rsidRPr="00711388" w:rsidRDefault="00144E0F" w:rsidP="00877EC4">
            <w:pPr>
              <w:pStyle w:val="NormalLeft"/>
              <w:rPr>
                <w:lang w:val="en-GB"/>
              </w:rPr>
            </w:pPr>
            <w:r w:rsidRPr="00711388">
              <w:rPr>
                <w:lang w:val="en-GB"/>
              </w:rPr>
              <w:t xml:space="preserve">Complementary Identification Code used to classify assets, as set out in Annex VI </w:t>
            </w:r>
            <w:r w:rsidR="00845F43" w:rsidRPr="00711388">
              <w:rPr>
                <w:lang w:val="en-GB"/>
              </w:rPr>
              <w:t>-</w:t>
            </w:r>
            <w:r w:rsidRPr="00711388">
              <w:rPr>
                <w:lang w:val="en-GB"/>
              </w:rPr>
              <w:t xml:space="preserve"> CIC Table of this Regulation. When classifying an asset using the CIC table, undertakings shall take into consideration the most representative risk to which the asset is exposed to.</w:t>
            </w:r>
          </w:p>
        </w:tc>
      </w:tr>
      <w:tr w:rsidR="00626033" w:rsidRPr="00711388" w14:paraId="17AE1893" w14:textId="77777777" w:rsidTr="00D611E8">
        <w:tc>
          <w:tcPr>
            <w:tcW w:w="1486" w:type="dxa"/>
            <w:tcBorders>
              <w:top w:val="single" w:sz="2" w:space="0" w:color="auto"/>
              <w:left w:val="single" w:sz="2" w:space="0" w:color="auto"/>
              <w:bottom w:val="single" w:sz="2" w:space="0" w:color="auto"/>
              <w:right w:val="single" w:sz="2" w:space="0" w:color="auto"/>
            </w:tcBorders>
          </w:tcPr>
          <w:p w14:paraId="6334CBA7" w14:textId="77777777" w:rsidR="00144E0F" w:rsidRPr="00711388" w:rsidRDefault="00144E0F" w:rsidP="0002619A">
            <w:pPr>
              <w:pStyle w:val="NormalLeft"/>
              <w:rPr>
                <w:lang w:val="en-GB"/>
              </w:rPr>
            </w:pPr>
            <w:r w:rsidRPr="00711388">
              <w:rPr>
                <w:lang w:val="en-GB"/>
              </w:rPr>
              <w:t>C0292 </w:t>
            </w:r>
          </w:p>
        </w:tc>
        <w:tc>
          <w:tcPr>
            <w:tcW w:w="1764" w:type="dxa"/>
            <w:tcBorders>
              <w:top w:val="single" w:sz="2" w:space="0" w:color="auto"/>
              <w:left w:val="single" w:sz="2" w:space="0" w:color="auto"/>
              <w:bottom w:val="single" w:sz="2" w:space="0" w:color="auto"/>
              <w:right w:val="single" w:sz="2" w:space="0" w:color="auto"/>
            </w:tcBorders>
          </w:tcPr>
          <w:p w14:paraId="7B75B409" w14:textId="42A6E1A9" w:rsidR="00144E0F" w:rsidRPr="00711388" w:rsidRDefault="00144E0F" w:rsidP="0002619A">
            <w:pPr>
              <w:pStyle w:val="NormalLeft"/>
              <w:rPr>
                <w:lang w:val="en-GB"/>
              </w:rPr>
            </w:pPr>
            <w:r w:rsidRPr="00711388">
              <w:rPr>
                <w:lang w:val="en-GB"/>
              </w:rPr>
              <w:t>SCR calculation approach for CIU</w:t>
            </w:r>
            <w:del w:id="772" w:author="Author">
              <w:r w:rsidRPr="00711388" w:rsidDel="003323F0">
                <w:rPr>
                  <w:lang w:val="en-GB"/>
                </w:rPr>
                <w:delText> </w:delText>
              </w:r>
              <w:r w:rsidR="0002619A" w:rsidRPr="00711388" w:rsidDel="003323F0">
                <w:rPr>
                  <w:lang w:val="en-GB"/>
                </w:rPr>
                <w:delText xml:space="preserve"> </w:delText>
              </w:r>
            </w:del>
            <w:ins w:id="773" w:author="Author">
              <w:r w:rsidR="003323F0">
                <w:rPr>
                  <w:lang w:val="en-GB"/>
                </w:rPr>
                <w:t xml:space="preserve"> </w:t>
              </w:r>
            </w:ins>
          </w:p>
        </w:tc>
        <w:tc>
          <w:tcPr>
            <w:tcW w:w="6036" w:type="dxa"/>
            <w:tcBorders>
              <w:top w:val="single" w:sz="2" w:space="0" w:color="auto"/>
              <w:left w:val="single" w:sz="2" w:space="0" w:color="auto"/>
              <w:bottom w:val="single" w:sz="2" w:space="0" w:color="auto"/>
              <w:right w:val="single" w:sz="2" w:space="0" w:color="auto"/>
            </w:tcBorders>
          </w:tcPr>
          <w:p w14:paraId="6D88AC76" w14:textId="77777777" w:rsidR="00144E0F" w:rsidRPr="00711388" w:rsidRDefault="00144E0F" w:rsidP="00877EC4">
            <w:pPr>
              <w:pStyle w:val="NormalLeft"/>
              <w:rPr>
                <w:lang w:val="en-GB"/>
              </w:rPr>
            </w:pPr>
            <w:r w:rsidRPr="00711388">
              <w:rPr>
                <w:lang w:val="en-GB"/>
              </w:rPr>
              <w:t>One of the options in the following closed list shall be used:</w:t>
            </w:r>
          </w:p>
          <w:p w14:paraId="2F4D19FD" w14:textId="790C775F" w:rsidR="00144E0F" w:rsidRPr="00711388" w:rsidRDefault="00144E0F" w:rsidP="00877EC4">
            <w:pPr>
              <w:pStyle w:val="Point0"/>
              <w:rPr>
                <w:lang w:val="en-GB"/>
              </w:rPr>
            </w:pPr>
            <w:r w:rsidRPr="00711388">
              <w:rPr>
                <w:lang w:val="en-GB"/>
              </w:rPr>
              <w:tab/>
              <w:t>1-</w:t>
            </w:r>
            <w:r w:rsidRPr="00711388">
              <w:rPr>
                <w:lang w:val="en-GB"/>
              </w:rPr>
              <w:tab/>
              <w:t>CIUs for which a full look-through was applied for the purposes of SCR calculation in accordance with Article 8</w:t>
            </w:r>
            <w:r w:rsidR="00652110" w:rsidRPr="00711388">
              <w:rPr>
                <w:lang w:val="en-GB"/>
              </w:rPr>
              <w:t>4(1) of Delegated Regulation (EU</w:t>
            </w:r>
            <w:r w:rsidRPr="00711388">
              <w:rPr>
                <w:lang w:val="en-GB"/>
              </w:rPr>
              <w:t>) No 2015/35;</w:t>
            </w:r>
          </w:p>
          <w:p w14:paraId="3BEAC0C6" w14:textId="7EA6FA57" w:rsidR="00144E0F" w:rsidRPr="00711388" w:rsidRDefault="00144E0F" w:rsidP="00877EC4">
            <w:pPr>
              <w:pStyle w:val="Point0"/>
              <w:rPr>
                <w:lang w:val="en-GB"/>
              </w:rPr>
            </w:pPr>
            <w:r w:rsidRPr="00711388">
              <w:rPr>
                <w:lang w:val="en-GB"/>
              </w:rPr>
              <w:tab/>
              <w:t>2-</w:t>
            </w:r>
            <w:r w:rsidRPr="00711388">
              <w:rPr>
                <w:lang w:val="en-GB"/>
              </w:rPr>
              <w:tab/>
              <w:t xml:space="preserve">CIUs for which the ‘simplified’ look-through was applied on the basis of the target underlying asset allocation or last reported asset allocation and for which the data groupings </w:t>
            </w:r>
            <w:r w:rsidR="00A96B9A" w:rsidRPr="00711388">
              <w:rPr>
                <w:lang w:val="en-GB"/>
              </w:rPr>
              <w:t xml:space="preserve">are </w:t>
            </w:r>
            <w:r w:rsidRPr="00711388">
              <w:rPr>
                <w:lang w:val="en-GB"/>
              </w:rPr>
              <w:t>used in accordance with Article 84(3) of Delegated Regulation (E</w:t>
            </w:r>
            <w:r w:rsidR="00652110" w:rsidRPr="00711388">
              <w:rPr>
                <w:lang w:val="en-GB"/>
              </w:rPr>
              <w:t>U</w:t>
            </w:r>
            <w:r w:rsidRPr="00711388">
              <w:rPr>
                <w:lang w:val="en-GB"/>
              </w:rPr>
              <w:t>) No 2015/35;</w:t>
            </w:r>
          </w:p>
          <w:p w14:paraId="37F238CF" w14:textId="122B1BB5" w:rsidR="00144E0F" w:rsidRPr="00711388" w:rsidRDefault="00144E0F" w:rsidP="00877EC4">
            <w:pPr>
              <w:pStyle w:val="Point0"/>
              <w:rPr>
                <w:lang w:val="en-GB"/>
              </w:rPr>
            </w:pPr>
            <w:r w:rsidRPr="00711388">
              <w:rPr>
                <w:lang w:val="en-GB"/>
              </w:rPr>
              <w:tab/>
              <w:t>3-</w:t>
            </w:r>
            <w:r w:rsidRPr="00711388">
              <w:rPr>
                <w:lang w:val="en-GB"/>
              </w:rPr>
              <w:tab/>
              <w:t xml:space="preserve">CIUs for which the ‘simplified’ look-through was applied on the basis of the target underlying asset allocation or last reported asset allocation and for which no data groupings </w:t>
            </w:r>
            <w:r w:rsidR="00A96B9A" w:rsidRPr="00711388">
              <w:rPr>
                <w:lang w:val="en-GB"/>
              </w:rPr>
              <w:t xml:space="preserve">are </w:t>
            </w:r>
            <w:r w:rsidRPr="00711388">
              <w:rPr>
                <w:lang w:val="en-GB"/>
              </w:rPr>
              <w:t>used in accordance with Article 84(3) of Delegated Regulation</w:t>
            </w:r>
            <w:r w:rsidR="00652110" w:rsidRPr="00711388">
              <w:rPr>
                <w:lang w:val="en-GB"/>
              </w:rPr>
              <w:t xml:space="preserve"> (EU</w:t>
            </w:r>
            <w:r w:rsidRPr="00711388">
              <w:rPr>
                <w:lang w:val="en-GB"/>
              </w:rPr>
              <w:t>) No 2015/35;</w:t>
            </w:r>
          </w:p>
          <w:p w14:paraId="627A1E9C" w14:textId="53E6576E" w:rsidR="00144E0F" w:rsidRPr="00711388" w:rsidRDefault="00144E0F" w:rsidP="00877EC4">
            <w:pPr>
              <w:pStyle w:val="Point0"/>
              <w:rPr>
                <w:lang w:val="en-GB"/>
              </w:rPr>
            </w:pPr>
            <w:r w:rsidRPr="00711388">
              <w:rPr>
                <w:lang w:val="en-GB"/>
              </w:rPr>
              <w:tab/>
              <w:t>4-</w:t>
            </w:r>
            <w:r w:rsidRPr="00711388">
              <w:rPr>
                <w:lang w:val="en-GB"/>
              </w:rPr>
              <w:tab/>
              <w:t>CIUs for which for the ‘equity risk type 2’ was applied in accordance with Article 16</w:t>
            </w:r>
            <w:r w:rsidR="00652110" w:rsidRPr="00711388">
              <w:rPr>
                <w:lang w:val="en-GB"/>
              </w:rPr>
              <w:t>8(3) of Delegated Regulation (EU</w:t>
            </w:r>
            <w:r w:rsidRPr="00711388">
              <w:rPr>
                <w:lang w:val="en-GB"/>
              </w:rPr>
              <w:t>) No 2015/35;</w:t>
            </w:r>
          </w:p>
          <w:p w14:paraId="01F53678" w14:textId="77777777" w:rsidR="00144E0F" w:rsidRPr="00711388" w:rsidRDefault="00144E0F" w:rsidP="00877EC4">
            <w:pPr>
              <w:pStyle w:val="Point0"/>
              <w:rPr>
                <w:lang w:val="en-GB"/>
              </w:rPr>
            </w:pPr>
            <w:r w:rsidRPr="00711388">
              <w:rPr>
                <w:lang w:val="en-GB"/>
              </w:rPr>
              <w:tab/>
              <w:t>9-</w:t>
            </w:r>
            <w:r w:rsidRPr="00711388">
              <w:rPr>
                <w:lang w:val="en-GB"/>
              </w:rPr>
              <w:tab/>
              <w:t>Not applicable</w:t>
            </w:r>
            <w:r w:rsidR="00A96B9A" w:rsidRPr="00711388">
              <w:rPr>
                <w:lang w:val="en-GB"/>
              </w:rPr>
              <w:t>.</w:t>
            </w:r>
          </w:p>
          <w:p w14:paraId="37374D5F" w14:textId="77777777" w:rsidR="00144E0F" w:rsidRPr="00711388" w:rsidRDefault="00144E0F" w:rsidP="00877EC4">
            <w:pPr>
              <w:pStyle w:val="NormalLeft"/>
              <w:rPr>
                <w:lang w:val="en-GB"/>
              </w:rPr>
            </w:pPr>
            <w:r w:rsidRPr="00711388">
              <w:rPr>
                <w:lang w:val="en-GB"/>
              </w:rPr>
              <w:t>The look-through options of this item shall reflect the approach taken for the SCR calculation. For the purposes of reporting the information on look-through required in template S.06.03 the look-through information is required considering the thresholds defined in the general comments of that template.</w:t>
            </w:r>
          </w:p>
          <w:p w14:paraId="5F9FFCB2" w14:textId="77777777" w:rsidR="00144E0F" w:rsidRPr="00711388" w:rsidRDefault="00144E0F" w:rsidP="0002619A">
            <w:pPr>
              <w:pStyle w:val="NormalLeft"/>
              <w:rPr>
                <w:lang w:val="en-GB"/>
              </w:rPr>
            </w:pPr>
            <w:r w:rsidRPr="00711388">
              <w:rPr>
                <w:lang w:val="en-GB"/>
              </w:rPr>
              <w:t>This item is only applicable to CIC category 4</w:t>
            </w:r>
            <w:r w:rsidR="00A96B9A" w:rsidRPr="00711388">
              <w:rPr>
                <w:lang w:val="en-GB"/>
              </w:rPr>
              <w:t xml:space="preserve"> - Collective Investment Undertakings</w:t>
            </w:r>
            <w:r w:rsidRPr="00711388">
              <w:rPr>
                <w:lang w:val="en-GB"/>
              </w:rPr>
              <w:t>.</w:t>
            </w:r>
          </w:p>
        </w:tc>
      </w:tr>
      <w:tr w:rsidR="00626033" w:rsidRPr="00711388" w14:paraId="755EF52D" w14:textId="77777777" w:rsidTr="00D611E8">
        <w:tc>
          <w:tcPr>
            <w:tcW w:w="1486" w:type="dxa"/>
            <w:tcBorders>
              <w:top w:val="single" w:sz="2" w:space="0" w:color="auto"/>
              <w:left w:val="single" w:sz="2" w:space="0" w:color="auto"/>
              <w:bottom w:val="single" w:sz="2" w:space="0" w:color="auto"/>
              <w:right w:val="single" w:sz="2" w:space="0" w:color="auto"/>
            </w:tcBorders>
          </w:tcPr>
          <w:p w14:paraId="0CF18610" w14:textId="77777777" w:rsidR="0072054E" w:rsidRPr="00711388" w:rsidRDefault="0072054E" w:rsidP="0031059C">
            <w:pPr>
              <w:pStyle w:val="NormalLeft"/>
              <w:rPr>
                <w:lang w:val="en-GB"/>
              </w:rPr>
            </w:pPr>
            <w:r w:rsidRPr="00711388">
              <w:rPr>
                <w:lang w:val="en-GB"/>
              </w:rPr>
              <w:lastRenderedPageBreak/>
              <w:t>C0293</w:t>
            </w:r>
          </w:p>
        </w:tc>
        <w:tc>
          <w:tcPr>
            <w:tcW w:w="1764" w:type="dxa"/>
            <w:tcBorders>
              <w:top w:val="single" w:sz="2" w:space="0" w:color="auto"/>
              <w:left w:val="single" w:sz="2" w:space="0" w:color="auto"/>
              <w:bottom w:val="single" w:sz="2" w:space="0" w:color="auto"/>
              <w:right w:val="single" w:sz="2" w:space="0" w:color="auto"/>
            </w:tcBorders>
          </w:tcPr>
          <w:p w14:paraId="28B0D24E" w14:textId="77777777" w:rsidR="0072054E" w:rsidRPr="00711388" w:rsidRDefault="0072054E" w:rsidP="0031059C">
            <w:pPr>
              <w:pStyle w:val="NormalLeft"/>
              <w:rPr>
                <w:lang w:val="en-GB"/>
              </w:rPr>
            </w:pPr>
            <w:r w:rsidRPr="00711388">
              <w:rPr>
                <w:lang w:val="en-GB"/>
              </w:rPr>
              <w:t>Bail-in rules</w:t>
            </w:r>
          </w:p>
        </w:tc>
        <w:tc>
          <w:tcPr>
            <w:tcW w:w="6036" w:type="dxa"/>
            <w:tcBorders>
              <w:top w:val="single" w:sz="2" w:space="0" w:color="auto"/>
              <w:left w:val="single" w:sz="2" w:space="0" w:color="auto"/>
              <w:bottom w:val="single" w:sz="2" w:space="0" w:color="auto"/>
              <w:right w:val="single" w:sz="2" w:space="0" w:color="auto"/>
            </w:tcBorders>
          </w:tcPr>
          <w:p w14:paraId="2280C08C" w14:textId="615D6BCD" w:rsidR="0072054E" w:rsidRPr="00711388" w:rsidRDefault="0072054E" w:rsidP="0072054E">
            <w:pPr>
              <w:pStyle w:val="NormalLeft"/>
              <w:rPr>
                <w:lang w:val="en-GB"/>
              </w:rPr>
            </w:pPr>
            <w:r w:rsidRPr="00711388">
              <w:rPr>
                <w:lang w:val="en-GB"/>
              </w:rPr>
              <w:t>Identify if the asset is subject to bail-in rules, in line with Art</w:t>
            </w:r>
            <w:r w:rsidR="00ED0A4C" w:rsidRPr="00711388">
              <w:rPr>
                <w:lang w:val="en-GB"/>
              </w:rPr>
              <w:t>icles</w:t>
            </w:r>
            <w:r w:rsidR="00D44E23" w:rsidRPr="00711388">
              <w:rPr>
                <w:lang w:val="en-GB"/>
              </w:rPr>
              <w:t xml:space="preserve"> 43 and 44 of</w:t>
            </w:r>
            <w:r w:rsidRPr="00711388">
              <w:rPr>
                <w:lang w:val="en-GB"/>
              </w:rPr>
              <w:t xml:space="preserve"> Directive 2014/59/EU (the Bank Recovery and Resolution Directive - BRRD).</w:t>
            </w:r>
          </w:p>
          <w:p w14:paraId="406775E7" w14:textId="77777777" w:rsidR="0072054E" w:rsidRPr="00711388" w:rsidRDefault="0072054E" w:rsidP="0072054E">
            <w:pPr>
              <w:pStyle w:val="NormalLeft"/>
              <w:rPr>
                <w:lang w:val="en-GB"/>
              </w:rPr>
            </w:pPr>
            <w:r w:rsidRPr="00711388">
              <w:rPr>
                <w:lang w:val="en-GB"/>
              </w:rPr>
              <w:t>One of the options in the following closed list shall be used:</w:t>
            </w:r>
          </w:p>
          <w:p w14:paraId="5C22FDDA" w14:textId="66780896" w:rsidR="0072054E" w:rsidRPr="00711388" w:rsidRDefault="0072054E" w:rsidP="0072054E">
            <w:pPr>
              <w:pStyle w:val="NormalLeft"/>
              <w:rPr>
                <w:lang w:val="en-GB"/>
              </w:rPr>
            </w:pPr>
            <w:r w:rsidRPr="00711388">
              <w:rPr>
                <w:lang w:val="en-GB"/>
              </w:rPr>
              <w:t xml:space="preserve">1 </w:t>
            </w:r>
            <w:r w:rsidR="00711388" w:rsidRPr="00711388">
              <w:rPr>
                <w:lang w:val="en-GB"/>
              </w:rPr>
              <w:t>-</w:t>
            </w:r>
            <w:r w:rsidRPr="00711388">
              <w:rPr>
                <w:lang w:val="en-GB"/>
              </w:rPr>
              <w:t xml:space="preserve"> Yes;</w:t>
            </w:r>
          </w:p>
          <w:p w14:paraId="4571735B" w14:textId="42BDB5D3" w:rsidR="0072054E" w:rsidRPr="00711388" w:rsidRDefault="0072054E" w:rsidP="0072054E">
            <w:pPr>
              <w:pStyle w:val="NormalLeft"/>
              <w:rPr>
                <w:lang w:val="en-GB"/>
              </w:rPr>
            </w:pPr>
            <w:r w:rsidRPr="00711388">
              <w:rPr>
                <w:lang w:val="en-GB"/>
              </w:rPr>
              <w:t xml:space="preserve">2 </w:t>
            </w:r>
            <w:r w:rsidR="00711388" w:rsidRPr="00711388">
              <w:rPr>
                <w:lang w:val="en-GB"/>
              </w:rPr>
              <w:t>-</w:t>
            </w:r>
            <w:r w:rsidRPr="00711388">
              <w:rPr>
                <w:lang w:val="en-GB"/>
              </w:rPr>
              <w:t xml:space="preserve"> No;</w:t>
            </w:r>
          </w:p>
          <w:p w14:paraId="2C6337C3" w14:textId="11AECAD9" w:rsidR="0072054E" w:rsidRPr="00711388" w:rsidRDefault="0072054E" w:rsidP="0072054E">
            <w:pPr>
              <w:pStyle w:val="NormalLeft"/>
              <w:rPr>
                <w:lang w:val="en-GB"/>
              </w:rPr>
            </w:pPr>
            <w:r w:rsidRPr="00711388">
              <w:rPr>
                <w:lang w:val="en-GB"/>
              </w:rPr>
              <w:t xml:space="preserve">9 </w:t>
            </w:r>
            <w:r w:rsidR="00711388" w:rsidRPr="00711388">
              <w:rPr>
                <w:lang w:val="en-GB"/>
              </w:rPr>
              <w:t>-</w:t>
            </w:r>
            <w:r w:rsidRPr="00711388">
              <w:rPr>
                <w:lang w:val="en-GB"/>
              </w:rPr>
              <w:t xml:space="preserve"> Not applicable.</w:t>
            </w:r>
          </w:p>
        </w:tc>
      </w:tr>
      <w:tr w:rsidR="00626033" w:rsidRPr="00711388" w14:paraId="22466745" w14:textId="77777777" w:rsidTr="00D611E8">
        <w:tc>
          <w:tcPr>
            <w:tcW w:w="1486" w:type="dxa"/>
            <w:tcBorders>
              <w:top w:val="single" w:sz="2" w:space="0" w:color="auto"/>
              <w:left w:val="single" w:sz="2" w:space="0" w:color="auto"/>
              <w:bottom w:val="single" w:sz="2" w:space="0" w:color="auto"/>
              <w:right w:val="single" w:sz="2" w:space="0" w:color="auto"/>
            </w:tcBorders>
          </w:tcPr>
          <w:p w14:paraId="56F0A82C" w14:textId="26E22482" w:rsidR="0072054E" w:rsidRPr="00711388" w:rsidRDefault="0072054E" w:rsidP="0031059C">
            <w:pPr>
              <w:pStyle w:val="NormalLeft"/>
              <w:rPr>
                <w:lang w:val="en-GB"/>
              </w:rPr>
            </w:pPr>
            <w:r w:rsidRPr="00711388">
              <w:rPr>
                <w:lang w:val="en-GB"/>
              </w:rPr>
              <w:t>C029</w:t>
            </w:r>
            <w:r w:rsidR="00001CBC" w:rsidRPr="00711388">
              <w:rPr>
                <w:lang w:val="en-GB"/>
              </w:rPr>
              <w:t>4</w:t>
            </w:r>
          </w:p>
        </w:tc>
        <w:tc>
          <w:tcPr>
            <w:tcW w:w="1764" w:type="dxa"/>
            <w:tcBorders>
              <w:top w:val="single" w:sz="2" w:space="0" w:color="auto"/>
              <w:left w:val="single" w:sz="2" w:space="0" w:color="auto"/>
              <w:bottom w:val="single" w:sz="2" w:space="0" w:color="auto"/>
              <w:right w:val="single" w:sz="2" w:space="0" w:color="auto"/>
            </w:tcBorders>
          </w:tcPr>
          <w:p w14:paraId="69707E51" w14:textId="1BF02592" w:rsidR="0072054E" w:rsidRPr="00711388" w:rsidRDefault="0072054E" w:rsidP="00DB4E96">
            <w:pPr>
              <w:pStyle w:val="NormalLeft"/>
              <w:rPr>
                <w:lang w:val="en-GB"/>
              </w:rPr>
            </w:pPr>
            <w:r w:rsidRPr="00711388">
              <w:rPr>
                <w:lang w:val="en-GB"/>
              </w:rPr>
              <w:t>R</w:t>
            </w:r>
            <w:r w:rsidR="00DB4E96" w:rsidRPr="00711388">
              <w:rPr>
                <w:lang w:val="en-GB"/>
              </w:rPr>
              <w:t xml:space="preserve">egional </w:t>
            </w:r>
            <w:r w:rsidRPr="00711388">
              <w:rPr>
                <w:lang w:val="en-GB"/>
              </w:rPr>
              <w:t>G</w:t>
            </w:r>
            <w:r w:rsidR="00DB4E96" w:rsidRPr="00711388">
              <w:rPr>
                <w:lang w:val="en-GB"/>
              </w:rPr>
              <w:t xml:space="preserve">overnments and Local </w:t>
            </w:r>
            <w:r w:rsidRPr="00711388">
              <w:rPr>
                <w:lang w:val="en-GB"/>
              </w:rPr>
              <w:t>A</w:t>
            </w:r>
            <w:r w:rsidR="00DB4E96" w:rsidRPr="00711388">
              <w:rPr>
                <w:lang w:val="en-GB"/>
              </w:rPr>
              <w:t>uthorities (RGLA)</w:t>
            </w:r>
          </w:p>
        </w:tc>
        <w:tc>
          <w:tcPr>
            <w:tcW w:w="6036" w:type="dxa"/>
            <w:tcBorders>
              <w:top w:val="single" w:sz="2" w:space="0" w:color="auto"/>
              <w:left w:val="single" w:sz="2" w:space="0" w:color="auto"/>
              <w:bottom w:val="single" w:sz="2" w:space="0" w:color="auto"/>
              <w:right w:val="single" w:sz="2" w:space="0" w:color="auto"/>
            </w:tcBorders>
          </w:tcPr>
          <w:p w14:paraId="1BAADD91" w14:textId="66DE1399" w:rsidR="0072054E" w:rsidRPr="00711388" w:rsidRDefault="0072054E" w:rsidP="0072054E">
            <w:pPr>
              <w:pStyle w:val="NormalLeft"/>
              <w:rPr>
                <w:lang w:val="en-GB"/>
              </w:rPr>
            </w:pPr>
            <w:r w:rsidRPr="00711388">
              <w:rPr>
                <w:lang w:val="en-GB"/>
              </w:rPr>
              <w:t xml:space="preserve">Identify assets issued or guaranteed by Regional Governments and Local Authorities (RGLA) listed and not listed in the </w:t>
            </w:r>
            <w:r w:rsidR="00560CAC" w:rsidRPr="00711388">
              <w:rPr>
                <w:lang w:val="en-GB"/>
              </w:rPr>
              <w:t xml:space="preserve">Implementing Regulation </w:t>
            </w:r>
            <w:r w:rsidRPr="00711388">
              <w:rPr>
                <w:lang w:val="en-GB"/>
              </w:rPr>
              <w:t>(EU) 2015/2011, regarding assets classifiable with CIC 13 and 14.</w:t>
            </w:r>
          </w:p>
          <w:p w14:paraId="0502CBFC" w14:textId="77777777" w:rsidR="0072054E" w:rsidRPr="00711388" w:rsidRDefault="0072054E" w:rsidP="0072054E">
            <w:pPr>
              <w:pStyle w:val="NormalLeft"/>
              <w:rPr>
                <w:lang w:val="en-GB"/>
              </w:rPr>
            </w:pPr>
            <w:r w:rsidRPr="00711388">
              <w:rPr>
                <w:lang w:val="en-GB"/>
              </w:rPr>
              <w:t>One of the options in the following closed list shall be used:</w:t>
            </w:r>
          </w:p>
          <w:p w14:paraId="575840E3" w14:textId="57708C21" w:rsidR="0072054E" w:rsidRPr="00711388" w:rsidRDefault="0072054E" w:rsidP="0072054E">
            <w:pPr>
              <w:pStyle w:val="NormalLeft"/>
              <w:rPr>
                <w:lang w:val="en-GB"/>
              </w:rPr>
            </w:pPr>
            <w:r w:rsidRPr="00711388">
              <w:rPr>
                <w:lang w:val="en-GB"/>
              </w:rPr>
              <w:t xml:space="preserve">1 </w:t>
            </w:r>
            <w:r w:rsidR="00711388" w:rsidRPr="00711388">
              <w:rPr>
                <w:lang w:val="en-GB"/>
              </w:rPr>
              <w:t>-</w:t>
            </w:r>
            <w:r w:rsidRPr="00711388">
              <w:rPr>
                <w:lang w:val="en-GB"/>
              </w:rPr>
              <w:t xml:space="preserve"> Listed</w:t>
            </w:r>
            <w:r w:rsidR="00DB4E96" w:rsidRPr="00711388">
              <w:rPr>
                <w:lang w:val="en-GB"/>
              </w:rPr>
              <w:t xml:space="preserve"> in </w:t>
            </w:r>
            <w:r w:rsidR="00560CAC" w:rsidRPr="00711388">
              <w:rPr>
                <w:lang w:val="en-GB"/>
              </w:rPr>
              <w:t>Implementing Regulation (EU) 2015/2011</w:t>
            </w:r>
            <w:r w:rsidRPr="00711388">
              <w:rPr>
                <w:lang w:val="en-GB"/>
              </w:rPr>
              <w:t>;</w:t>
            </w:r>
          </w:p>
          <w:p w14:paraId="6FBE2319" w14:textId="46710DD8" w:rsidR="0072054E" w:rsidRPr="00711388" w:rsidRDefault="0072054E" w:rsidP="0072054E">
            <w:pPr>
              <w:pStyle w:val="NormalLeft"/>
              <w:rPr>
                <w:lang w:val="en-GB"/>
              </w:rPr>
            </w:pPr>
            <w:r w:rsidRPr="00711388">
              <w:rPr>
                <w:lang w:val="en-GB"/>
              </w:rPr>
              <w:t xml:space="preserve">2 </w:t>
            </w:r>
            <w:r w:rsidR="00711388" w:rsidRPr="00711388">
              <w:rPr>
                <w:lang w:val="en-GB"/>
              </w:rPr>
              <w:t>-</w:t>
            </w:r>
            <w:r w:rsidRPr="00711388">
              <w:rPr>
                <w:lang w:val="en-GB"/>
              </w:rPr>
              <w:t xml:space="preserve"> Not listed</w:t>
            </w:r>
            <w:r w:rsidR="00DB4E96" w:rsidRPr="00711388">
              <w:rPr>
                <w:lang w:val="en-GB"/>
              </w:rPr>
              <w:t xml:space="preserve"> in </w:t>
            </w:r>
            <w:r w:rsidR="00560CAC" w:rsidRPr="00711388">
              <w:rPr>
                <w:lang w:val="en-GB"/>
              </w:rPr>
              <w:t>Implementing Regulation (EU) 2015/2011</w:t>
            </w:r>
            <w:r w:rsidRPr="00711388">
              <w:rPr>
                <w:lang w:val="en-GB"/>
              </w:rPr>
              <w:t>;</w:t>
            </w:r>
          </w:p>
          <w:p w14:paraId="6C555FBB" w14:textId="29B0AFAF" w:rsidR="0072054E" w:rsidRPr="00711388" w:rsidRDefault="0072054E" w:rsidP="0072054E">
            <w:pPr>
              <w:pStyle w:val="NormalLeft"/>
              <w:rPr>
                <w:lang w:val="en-GB"/>
              </w:rPr>
            </w:pPr>
            <w:r w:rsidRPr="00711388">
              <w:rPr>
                <w:lang w:val="en-GB"/>
              </w:rPr>
              <w:t xml:space="preserve">9 </w:t>
            </w:r>
            <w:r w:rsidR="00711388" w:rsidRPr="00711388">
              <w:rPr>
                <w:lang w:val="en-GB"/>
              </w:rPr>
              <w:t>-</w:t>
            </w:r>
            <w:r w:rsidRPr="00711388">
              <w:rPr>
                <w:lang w:val="en-GB"/>
              </w:rPr>
              <w:t xml:space="preserve"> Not applicable.</w:t>
            </w:r>
          </w:p>
        </w:tc>
      </w:tr>
      <w:tr w:rsidR="00626033" w:rsidRPr="00711388" w14:paraId="4ADBABB3" w14:textId="77777777" w:rsidTr="00D611E8">
        <w:tc>
          <w:tcPr>
            <w:tcW w:w="1486" w:type="dxa"/>
            <w:tcBorders>
              <w:top w:val="single" w:sz="2" w:space="0" w:color="auto"/>
              <w:left w:val="single" w:sz="2" w:space="0" w:color="auto"/>
              <w:bottom w:val="single" w:sz="2" w:space="0" w:color="auto"/>
              <w:right w:val="single" w:sz="2" w:space="0" w:color="auto"/>
            </w:tcBorders>
          </w:tcPr>
          <w:p w14:paraId="01F48FEC" w14:textId="68DA29C1" w:rsidR="0072054E" w:rsidRPr="00711388" w:rsidRDefault="0072054E" w:rsidP="0031059C">
            <w:pPr>
              <w:pStyle w:val="NormalLeft"/>
              <w:rPr>
                <w:lang w:val="en-GB"/>
              </w:rPr>
            </w:pPr>
            <w:r w:rsidRPr="00711388">
              <w:rPr>
                <w:lang w:val="en-GB"/>
              </w:rPr>
              <w:t>C029</w:t>
            </w:r>
            <w:r w:rsidR="00001CBC" w:rsidRPr="00711388">
              <w:rPr>
                <w:lang w:val="en-GB"/>
              </w:rPr>
              <w:t>5</w:t>
            </w:r>
          </w:p>
        </w:tc>
        <w:tc>
          <w:tcPr>
            <w:tcW w:w="1764" w:type="dxa"/>
            <w:tcBorders>
              <w:top w:val="single" w:sz="2" w:space="0" w:color="auto"/>
              <w:left w:val="single" w:sz="2" w:space="0" w:color="auto"/>
              <w:bottom w:val="single" w:sz="2" w:space="0" w:color="auto"/>
              <w:right w:val="single" w:sz="2" w:space="0" w:color="auto"/>
            </w:tcBorders>
          </w:tcPr>
          <w:p w14:paraId="1E41F9A6" w14:textId="77777777" w:rsidR="0072054E" w:rsidRPr="00711388" w:rsidRDefault="0072054E" w:rsidP="0031059C">
            <w:pPr>
              <w:pStyle w:val="NormalLeft"/>
              <w:rPr>
                <w:lang w:val="en-GB"/>
              </w:rPr>
            </w:pPr>
            <w:r w:rsidRPr="00711388">
              <w:rPr>
                <w:lang w:val="en-GB"/>
              </w:rPr>
              <w:t>Crypto</w:t>
            </w:r>
            <w:r w:rsidR="00B65213" w:rsidRPr="00711388">
              <w:rPr>
                <w:lang w:val="en-GB"/>
              </w:rPr>
              <w:t>-assets</w:t>
            </w:r>
          </w:p>
        </w:tc>
        <w:tc>
          <w:tcPr>
            <w:tcW w:w="6036" w:type="dxa"/>
            <w:tcBorders>
              <w:top w:val="single" w:sz="2" w:space="0" w:color="auto"/>
              <w:left w:val="single" w:sz="2" w:space="0" w:color="auto"/>
              <w:bottom w:val="single" w:sz="2" w:space="0" w:color="auto"/>
              <w:right w:val="single" w:sz="2" w:space="0" w:color="auto"/>
            </w:tcBorders>
          </w:tcPr>
          <w:p w14:paraId="64130F86" w14:textId="77777777" w:rsidR="0072054E" w:rsidRPr="00711388" w:rsidRDefault="0072054E" w:rsidP="0072054E">
            <w:pPr>
              <w:pStyle w:val="NormalLeft"/>
              <w:rPr>
                <w:lang w:val="en-GB"/>
              </w:rPr>
            </w:pPr>
            <w:r w:rsidRPr="00711388">
              <w:rPr>
                <w:lang w:val="en-GB"/>
              </w:rPr>
              <w:t xml:space="preserve">Identify assets linked to </w:t>
            </w:r>
            <w:r w:rsidR="002A602D" w:rsidRPr="00711388">
              <w:rPr>
                <w:lang w:val="en-GB"/>
              </w:rPr>
              <w:t>crypto-assets</w:t>
            </w:r>
            <w:r w:rsidRPr="00711388">
              <w:rPr>
                <w:lang w:val="en-GB"/>
              </w:rPr>
              <w:t>.</w:t>
            </w:r>
          </w:p>
          <w:p w14:paraId="4A477DB1" w14:textId="77777777" w:rsidR="002A602D" w:rsidRPr="00711388" w:rsidRDefault="002A602D" w:rsidP="0072054E">
            <w:pPr>
              <w:pStyle w:val="NormalLeft"/>
              <w:rPr>
                <w:lang w:val="en-GB"/>
              </w:rPr>
            </w:pPr>
            <w:r w:rsidRPr="00711388">
              <w:rPr>
                <w:lang w:val="en-GB"/>
              </w:rPr>
              <w:t>Crypto-asset means a digital representation of value or rights which may be transferred and stored electronically, using distributed ledger technology or similar technology.</w:t>
            </w:r>
          </w:p>
          <w:p w14:paraId="33ADCC5D" w14:textId="77777777" w:rsidR="0072054E" w:rsidRPr="00711388" w:rsidRDefault="0072054E" w:rsidP="0072054E">
            <w:pPr>
              <w:pStyle w:val="NormalLeft"/>
              <w:rPr>
                <w:lang w:val="en-GB"/>
              </w:rPr>
            </w:pPr>
            <w:r w:rsidRPr="00711388">
              <w:rPr>
                <w:lang w:val="en-GB"/>
              </w:rPr>
              <w:t>One of the options in the following closed list shall be used:</w:t>
            </w:r>
          </w:p>
          <w:p w14:paraId="2D85D631" w14:textId="7ED432CD" w:rsidR="0072054E" w:rsidRPr="00711388" w:rsidRDefault="0072054E" w:rsidP="0072054E">
            <w:pPr>
              <w:pStyle w:val="NormalLeft"/>
              <w:rPr>
                <w:lang w:val="en-GB"/>
              </w:rPr>
            </w:pPr>
            <w:r w:rsidRPr="00711388">
              <w:rPr>
                <w:lang w:val="en-GB"/>
              </w:rPr>
              <w:t xml:space="preserve">1 </w:t>
            </w:r>
            <w:r w:rsidR="00711388" w:rsidRPr="00711388">
              <w:rPr>
                <w:lang w:val="en-GB"/>
              </w:rPr>
              <w:t>-</w:t>
            </w:r>
            <w:r w:rsidRPr="00711388">
              <w:rPr>
                <w:lang w:val="en-GB"/>
              </w:rPr>
              <w:t xml:space="preserve"> </w:t>
            </w:r>
            <w:r w:rsidR="005F412D" w:rsidRPr="00711388">
              <w:rPr>
                <w:lang w:val="en-GB"/>
              </w:rPr>
              <w:t>Electronic money token - a type of crypto-asset the main purpose of which is to be used as a means of exchange and that purports to maintain a stable value by referring to the value of a fiat currency that is legal tender</w:t>
            </w:r>
            <w:r w:rsidRPr="00711388">
              <w:rPr>
                <w:lang w:val="en-GB"/>
              </w:rPr>
              <w:t>;</w:t>
            </w:r>
          </w:p>
          <w:p w14:paraId="0276D771" w14:textId="05113F40" w:rsidR="007E5E67" w:rsidRPr="00711388" w:rsidRDefault="0072054E" w:rsidP="0072054E">
            <w:pPr>
              <w:pStyle w:val="NormalLeft"/>
              <w:rPr>
                <w:lang w:val="en-GB"/>
              </w:rPr>
            </w:pPr>
            <w:r w:rsidRPr="00711388">
              <w:rPr>
                <w:lang w:val="en-GB"/>
              </w:rPr>
              <w:t xml:space="preserve">2 </w:t>
            </w:r>
            <w:r w:rsidR="00711388" w:rsidRPr="00711388">
              <w:rPr>
                <w:lang w:val="en-GB"/>
              </w:rPr>
              <w:t>-</w:t>
            </w:r>
            <w:r w:rsidRPr="00711388">
              <w:rPr>
                <w:lang w:val="en-GB"/>
              </w:rPr>
              <w:t xml:space="preserve"> </w:t>
            </w:r>
            <w:r w:rsidR="005F412D" w:rsidRPr="00711388">
              <w:rPr>
                <w:lang w:val="en-GB"/>
              </w:rPr>
              <w:t>Asset-referenced token - a type of crypto-asset that purports to maintain a stable value by referring to the value of several fiat currencies that are legal tender, one or several commodities or one or several crypto-assets, or a combination of such assets</w:t>
            </w:r>
            <w:r w:rsidR="007E5E67" w:rsidRPr="00711388">
              <w:rPr>
                <w:lang w:val="en-GB"/>
              </w:rPr>
              <w:t>;</w:t>
            </w:r>
          </w:p>
          <w:p w14:paraId="2433C206" w14:textId="77777777" w:rsidR="005F412D" w:rsidRPr="00711388" w:rsidRDefault="005F412D" w:rsidP="0072054E">
            <w:pPr>
              <w:pStyle w:val="NormalLeft"/>
              <w:rPr>
                <w:lang w:val="en-GB"/>
              </w:rPr>
            </w:pPr>
            <w:r w:rsidRPr="00711388">
              <w:rPr>
                <w:lang w:val="en-GB"/>
              </w:rPr>
              <w:t>3- Utility token - a type of crypto-asset which is intended to provide digital access to a good or service, available on DLT, and is only accepted by the issuer of that token;</w:t>
            </w:r>
          </w:p>
          <w:p w14:paraId="70A72DF4" w14:textId="78F4A29C" w:rsidR="007E5E67" w:rsidRPr="00711388" w:rsidRDefault="005F412D" w:rsidP="0072054E">
            <w:pPr>
              <w:pStyle w:val="NormalLeft"/>
              <w:rPr>
                <w:lang w:val="en-GB"/>
              </w:rPr>
            </w:pPr>
            <w:r w:rsidRPr="00711388">
              <w:rPr>
                <w:lang w:val="en-GB"/>
              </w:rPr>
              <w:t>4</w:t>
            </w:r>
            <w:r w:rsidR="007E5E67" w:rsidRPr="00711388">
              <w:rPr>
                <w:lang w:val="en-GB"/>
              </w:rPr>
              <w:t xml:space="preserve"> </w:t>
            </w:r>
            <w:r w:rsidR="00711388" w:rsidRPr="00711388">
              <w:rPr>
                <w:lang w:val="en-GB"/>
              </w:rPr>
              <w:t>-</w:t>
            </w:r>
            <w:r w:rsidR="007E5E67" w:rsidRPr="00711388">
              <w:rPr>
                <w:lang w:val="en-GB"/>
              </w:rPr>
              <w:t xml:space="preserve"> Other crypto-assets</w:t>
            </w:r>
          </w:p>
          <w:p w14:paraId="6A4FD8CA" w14:textId="3495E5FF" w:rsidR="001E5A2D" w:rsidRPr="00711388" w:rsidRDefault="00E16C07" w:rsidP="0072054E">
            <w:pPr>
              <w:pStyle w:val="NormalLeft"/>
              <w:rPr>
                <w:lang w:val="en-GB"/>
              </w:rPr>
            </w:pPr>
            <w:ins w:id="774" w:author="Author">
              <w:r w:rsidRPr="00711388">
                <w:rPr>
                  <w:lang w:val="en-GB"/>
                </w:rPr>
                <w:t>9</w:t>
              </w:r>
              <w:del w:id="775" w:author="Author">
                <w:r w:rsidR="001E5A2D" w:rsidRPr="00711388" w:rsidDel="00E16C07">
                  <w:rPr>
                    <w:lang w:val="en-GB"/>
                  </w:rPr>
                  <w:delText>5</w:delText>
                </w:r>
              </w:del>
              <w:r w:rsidR="001E5A2D" w:rsidRPr="00711388">
                <w:rPr>
                  <w:lang w:val="en-GB"/>
                </w:rPr>
                <w:t xml:space="preserve"> - </w:t>
              </w:r>
              <w:r w:rsidR="001E5A2D" w:rsidRPr="00711388">
                <w:rPr>
                  <w:color w:val="FF0000"/>
                  <w:lang w:val="en-GB"/>
                </w:rPr>
                <w:t>Indirect exposures to crypto assets</w:t>
              </w:r>
            </w:ins>
          </w:p>
          <w:p w14:paraId="589AEF50" w14:textId="77777777" w:rsidR="0072054E" w:rsidRPr="00711388" w:rsidRDefault="005F412D" w:rsidP="0072054E">
            <w:pPr>
              <w:pStyle w:val="NormalLeft"/>
              <w:rPr>
                <w:lang w:val="en-GB"/>
              </w:rPr>
            </w:pPr>
            <w:r w:rsidRPr="00711388">
              <w:rPr>
                <w:lang w:val="en-GB"/>
              </w:rPr>
              <w:t>5</w:t>
            </w:r>
            <w:r w:rsidR="007E5E67" w:rsidRPr="00711388">
              <w:rPr>
                <w:lang w:val="en-GB"/>
              </w:rPr>
              <w:t xml:space="preserve"> - </w:t>
            </w:r>
            <w:r w:rsidR="0072054E" w:rsidRPr="00711388">
              <w:rPr>
                <w:lang w:val="en-GB"/>
              </w:rPr>
              <w:t>No.</w:t>
            </w:r>
          </w:p>
        </w:tc>
      </w:tr>
      <w:tr w:rsidR="00626033" w:rsidRPr="00711388" w14:paraId="437DF8C9" w14:textId="77777777" w:rsidTr="00D611E8">
        <w:tc>
          <w:tcPr>
            <w:tcW w:w="1486" w:type="dxa"/>
            <w:tcBorders>
              <w:top w:val="single" w:sz="2" w:space="0" w:color="auto"/>
              <w:left w:val="single" w:sz="2" w:space="0" w:color="auto"/>
              <w:bottom w:val="single" w:sz="2" w:space="0" w:color="auto"/>
              <w:right w:val="single" w:sz="2" w:space="0" w:color="auto"/>
            </w:tcBorders>
          </w:tcPr>
          <w:p w14:paraId="6856D17C" w14:textId="2ED3C527" w:rsidR="005D1996" w:rsidRPr="00711388" w:rsidRDefault="005D1996" w:rsidP="0031059C">
            <w:pPr>
              <w:pStyle w:val="NormalLeft"/>
              <w:rPr>
                <w:lang w:val="en-GB"/>
              </w:rPr>
            </w:pPr>
            <w:r w:rsidRPr="00711388">
              <w:rPr>
                <w:lang w:val="en-GB"/>
              </w:rPr>
              <w:t>C029</w:t>
            </w:r>
            <w:r w:rsidR="00001CBC" w:rsidRPr="00711388">
              <w:rPr>
                <w:lang w:val="en-GB"/>
              </w:rPr>
              <w:t>6</w:t>
            </w:r>
          </w:p>
        </w:tc>
        <w:tc>
          <w:tcPr>
            <w:tcW w:w="1764" w:type="dxa"/>
            <w:tcBorders>
              <w:top w:val="single" w:sz="2" w:space="0" w:color="auto"/>
              <w:left w:val="single" w:sz="2" w:space="0" w:color="auto"/>
              <w:bottom w:val="single" w:sz="2" w:space="0" w:color="auto"/>
              <w:right w:val="single" w:sz="2" w:space="0" w:color="auto"/>
            </w:tcBorders>
          </w:tcPr>
          <w:p w14:paraId="65AF6B9E" w14:textId="77777777" w:rsidR="005D1996" w:rsidRPr="00711388" w:rsidRDefault="005D1996" w:rsidP="0031059C">
            <w:pPr>
              <w:pStyle w:val="NormalLeft"/>
              <w:rPr>
                <w:lang w:val="en-GB"/>
              </w:rPr>
            </w:pPr>
            <w:r w:rsidRPr="00711388">
              <w:rPr>
                <w:lang w:val="en-GB"/>
              </w:rPr>
              <w:t>Property type</w:t>
            </w:r>
          </w:p>
        </w:tc>
        <w:tc>
          <w:tcPr>
            <w:tcW w:w="6036" w:type="dxa"/>
            <w:tcBorders>
              <w:top w:val="single" w:sz="2" w:space="0" w:color="auto"/>
              <w:left w:val="single" w:sz="2" w:space="0" w:color="auto"/>
              <w:bottom w:val="single" w:sz="2" w:space="0" w:color="auto"/>
              <w:right w:val="single" w:sz="2" w:space="0" w:color="auto"/>
            </w:tcBorders>
          </w:tcPr>
          <w:p w14:paraId="15C089FB" w14:textId="206FF4B5" w:rsidR="005D1996" w:rsidRPr="00711388" w:rsidRDefault="005D1996" w:rsidP="00877EC4">
            <w:pPr>
              <w:pStyle w:val="NormalLeft"/>
              <w:rPr>
                <w:lang w:val="en-GB"/>
              </w:rPr>
            </w:pPr>
            <w:r w:rsidRPr="00711388">
              <w:rPr>
                <w:lang w:val="en-GB"/>
              </w:rPr>
              <w:t xml:space="preserve">Identify property type, according to ESRB Recommendation of 21 March 2019 amending </w:t>
            </w:r>
            <w:r w:rsidRPr="00711388">
              <w:rPr>
                <w:lang w:val="en-GB"/>
              </w:rPr>
              <w:lastRenderedPageBreak/>
              <w:t>Recommendation ESRB/2016/14 on closing real estate data gaps.</w:t>
            </w:r>
          </w:p>
          <w:p w14:paraId="64A58A44" w14:textId="04F44BC8" w:rsidR="0008114A" w:rsidRPr="00711388" w:rsidRDefault="0008114A" w:rsidP="00877EC4">
            <w:pPr>
              <w:pStyle w:val="NormalLeft"/>
              <w:rPr>
                <w:ins w:id="776" w:author="Author"/>
                <w:lang w:val="en-GB"/>
              </w:rPr>
            </w:pPr>
            <w:ins w:id="777" w:author="Author">
              <w:r w:rsidRPr="00711388">
                <w:rPr>
                  <w:lang w:val="en-GB"/>
                </w:rPr>
                <w:t xml:space="preserve">This item is only applicable to CIC category 9 </w:t>
              </w:r>
            </w:ins>
            <w:r w:rsidR="00711388" w:rsidRPr="00711388">
              <w:rPr>
                <w:lang w:val="en-GB"/>
              </w:rPr>
              <w:t>-</w:t>
            </w:r>
            <w:ins w:id="778" w:author="Author">
              <w:r w:rsidRPr="00711388">
                <w:rPr>
                  <w:lang w:val="en-GB"/>
                </w:rPr>
                <w:t xml:space="preserve"> Property, </w:t>
              </w:r>
              <w:commentRangeStart w:id="779"/>
              <w:r w:rsidR="009E5667" w:rsidRPr="00711388">
                <w:rPr>
                  <w:lang w:val="en-GB"/>
                </w:rPr>
                <w:t>other than CIC 95 -Plant and equipment (for own use</w:t>
              </w:r>
              <w:commentRangeEnd w:id="779"/>
              <w:r w:rsidR="009E5667" w:rsidRPr="00E50019">
                <w:rPr>
                  <w:rStyle w:val="CommentReference"/>
                  <w:lang w:val="en-GB"/>
                  <w:rPrChange w:id="780" w:author="Author">
                    <w:rPr>
                      <w:rStyle w:val="CommentReference"/>
                    </w:rPr>
                  </w:rPrChange>
                </w:rPr>
                <w:commentReference w:id="779"/>
              </w:r>
              <w:r w:rsidR="009E5667" w:rsidRPr="00711388">
                <w:rPr>
                  <w:lang w:val="en-GB"/>
                </w:rPr>
                <w:t>),</w:t>
              </w:r>
              <w:r w:rsidRPr="00711388">
                <w:rPr>
                  <w:lang w:val="en-GB"/>
                </w:rPr>
                <w:t xml:space="preserve"> CIC 87 </w:t>
              </w:r>
            </w:ins>
            <w:r w:rsidR="00711388" w:rsidRPr="00711388">
              <w:rPr>
                <w:lang w:val="en-GB"/>
              </w:rPr>
              <w:t>-</w:t>
            </w:r>
            <w:ins w:id="781" w:author="Author">
              <w:r w:rsidRPr="00711388">
                <w:rPr>
                  <w:lang w:val="en-GB"/>
                </w:rPr>
                <w:t xml:space="preserve"> Loan</w:t>
              </w:r>
              <w:r w:rsidR="00A73CA5" w:rsidRPr="00711388">
                <w:rPr>
                  <w:lang w:val="en-GB"/>
                </w:rPr>
                <w:t>s</w:t>
              </w:r>
              <w:del w:id="782" w:author="Author">
                <w:r w:rsidRPr="00711388" w:rsidDel="00A73CA5">
                  <w:rPr>
                    <w:lang w:val="en-GB"/>
                  </w:rPr>
                  <w:delText>d</w:delText>
                </w:r>
                <w:r w:rsidR="002C6F72" w:rsidRPr="00711388" w:rsidDel="00A73CA5">
                  <w:rPr>
                    <w:lang w:val="en-GB"/>
                  </w:rPr>
                  <w:delText>s</w:delText>
                </w:r>
              </w:del>
              <w:r w:rsidR="00A73CA5" w:rsidRPr="00711388">
                <w:rPr>
                  <w:lang w:val="en-GB"/>
                </w:rPr>
                <w:t xml:space="preserve"> </w:t>
              </w:r>
              <w:r w:rsidRPr="00711388">
                <w:rPr>
                  <w:lang w:val="en-GB"/>
                </w:rPr>
                <w:t xml:space="preserve">to AMSB members and CIC 88 </w:t>
              </w:r>
            </w:ins>
            <w:r w:rsidR="00711388" w:rsidRPr="00711388">
              <w:rPr>
                <w:lang w:val="en-GB"/>
              </w:rPr>
              <w:t>-</w:t>
            </w:r>
            <w:ins w:id="783" w:author="Author">
              <w:r w:rsidRPr="00711388">
                <w:rPr>
                  <w:lang w:val="en-GB"/>
                </w:rPr>
                <w:t xml:space="preserve"> Loans to other natural persons. </w:t>
              </w:r>
              <w:commentRangeStart w:id="784"/>
              <w:r w:rsidR="009E5667" w:rsidRPr="00711388">
                <w:rPr>
                  <w:lang w:val="en-GB"/>
                </w:rPr>
                <w:t>For CIC 95 the item shall be left empty.</w:t>
              </w:r>
              <w:commentRangeEnd w:id="784"/>
              <w:r w:rsidR="009E5667" w:rsidRPr="00711388">
                <w:rPr>
                  <w:rStyle w:val="CommentReference"/>
                  <w:lang w:val="en-GB"/>
                </w:rPr>
                <w:commentReference w:id="784"/>
              </w:r>
            </w:ins>
          </w:p>
          <w:p w14:paraId="167A2625" w14:textId="035C681F" w:rsidR="005D1996" w:rsidRPr="00711388" w:rsidRDefault="00A16D75" w:rsidP="00877EC4">
            <w:pPr>
              <w:pStyle w:val="NormalLeft"/>
              <w:rPr>
                <w:lang w:val="en-GB"/>
              </w:rPr>
            </w:pPr>
            <w:ins w:id="785" w:author="Author">
              <w:r w:rsidRPr="00711388">
                <w:rPr>
                  <w:lang w:val="en-GB"/>
                </w:rPr>
                <w:t xml:space="preserve">For CIC category 9 </w:t>
              </w:r>
            </w:ins>
            <w:r w:rsidR="00711388" w:rsidRPr="00711388">
              <w:rPr>
                <w:lang w:val="en-GB"/>
              </w:rPr>
              <w:t>-</w:t>
            </w:r>
            <w:ins w:id="786" w:author="Author">
              <w:r w:rsidRPr="00711388">
                <w:rPr>
                  <w:lang w:val="en-GB"/>
                </w:rPr>
                <w:t xml:space="preserve"> Property, </w:t>
              </w:r>
            </w:ins>
            <w:del w:id="787" w:author="Author">
              <w:r w:rsidR="005D1996" w:rsidRPr="00711388" w:rsidDel="00A16D75">
                <w:rPr>
                  <w:lang w:val="en-GB"/>
                </w:rPr>
                <w:delText>O</w:delText>
              </w:r>
            </w:del>
            <w:ins w:id="788" w:author="Author">
              <w:r w:rsidRPr="00711388">
                <w:rPr>
                  <w:lang w:val="en-GB"/>
                </w:rPr>
                <w:t>o</w:t>
              </w:r>
            </w:ins>
            <w:r w:rsidR="005D1996" w:rsidRPr="00711388">
              <w:rPr>
                <w:lang w:val="en-GB"/>
              </w:rPr>
              <w:t>ne of the options in the following closed list shall be used:</w:t>
            </w:r>
          </w:p>
          <w:p w14:paraId="6716299D" w14:textId="77777777" w:rsidR="005D1996" w:rsidRPr="00711388" w:rsidRDefault="005D1996" w:rsidP="005D1996">
            <w:pPr>
              <w:pStyle w:val="NormalLeft"/>
              <w:rPr>
                <w:lang w:val="en-GB"/>
              </w:rPr>
            </w:pPr>
            <w:r w:rsidRPr="00711388">
              <w:rPr>
                <w:lang w:val="en-GB"/>
              </w:rPr>
              <w:t>1 - Residential, e.g. multi-household premises;</w:t>
            </w:r>
          </w:p>
          <w:p w14:paraId="58475383" w14:textId="77777777" w:rsidR="005D1996" w:rsidRPr="00711388" w:rsidRDefault="005D1996" w:rsidP="005D1996">
            <w:pPr>
              <w:pStyle w:val="NormalLeft"/>
              <w:rPr>
                <w:lang w:val="en-GB"/>
              </w:rPr>
            </w:pPr>
            <w:r w:rsidRPr="00711388">
              <w:rPr>
                <w:lang w:val="en-GB"/>
              </w:rPr>
              <w:t xml:space="preserve">2 - </w:t>
            </w:r>
            <w:r w:rsidR="007C1926" w:rsidRPr="00711388">
              <w:rPr>
                <w:lang w:val="en-GB"/>
              </w:rPr>
              <w:t>R</w:t>
            </w:r>
            <w:r w:rsidRPr="00711388">
              <w:rPr>
                <w:lang w:val="en-GB"/>
              </w:rPr>
              <w:t>etail, e.g. hotels, restaurants, shopping malls;</w:t>
            </w:r>
          </w:p>
          <w:p w14:paraId="435B9C82" w14:textId="77777777" w:rsidR="005D1996" w:rsidRPr="00711388" w:rsidRDefault="005D1996" w:rsidP="005D1996">
            <w:pPr>
              <w:pStyle w:val="NormalLeft"/>
              <w:rPr>
                <w:lang w:val="en-GB"/>
              </w:rPr>
            </w:pPr>
            <w:r w:rsidRPr="00711388">
              <w:rPr>
                <w:lang w:val="en-GB"/>
              </w:rPr>
              <w:t xml:space="preserve">3 - </w:t>
            </w:r>
            <w:r w:rsidR="007C1926" w:rsidRPr="00711388">
              <w:rPr>
                <w:lang w:val="en-GB"/>
              </w:rPr>
              <w:t>O</w:t>
            </w:r>
            <w:r w:rsidRPr="00711388">
              <w:rPr>
                <w:lang w:val="en-GB"/>
              </w:rPr>
              <w:t>ffices, e.g. a property primarily used as professional or business offices;</w:t>
            </w:r>
          </w:p>
          <w:p w14:paraId="2C9011DA" w14:textId="77777777" w:rsidR="005D1996" w:rsidRPr="00711388" w:rsidRDefault="005D1996" w:rsidP="005D1996">
            <w:pPr>
              <w:pStyle w:val="NormalLeft"/>
              <w:rPr>
                <w:lang w:val="en-GB"/>
              </w:rPr>
            </w:pPr>
            <w:r w:rsidRPr="00711388">
              <w:rPr>
                <w:lang w:val="en-GB"/>
              </w:rPr>
              <w:t xml:space="preserve">4 - </w:t>
            </w:r>
            <w:r w:rsidR="007C1926" w:rsidRPr="00711388">
              <w:rPr>
                <w:lang w:val="en-GB"/>
              </w:rPr>
              <w:t>I</w:t>
            </w:r>
            <w:r w:rsidRPr="00711388">
              <w:rPr>
                <w:lang w:val="en-GB"/>
              </w:rPr>
              <w:t>ndustrial, e.g. property used for the purposes of production, distribution and logistics;</w:t>
            </w:r>
          </w:p>
          <w:p w14:paraId="2E099DE1" w14:textId="77777777" w:rsidR="005D1996" w:rsidRPr="00711388" w:rsidRDefault="005D1996" w:rsidP="005D1996">
            <w:pPr>
              <w:pStyle w:val="NormalLeft"/>
              <w:rPr>
                <w:lang w:val="en-GB"/>
              </w:rPr>
            </w:pPr>
            <w:r w:rsidRPr="00711388">
              <w:rPr>
                <w:lang w:val="en-GB"/>
              </w:rPr>
              <w:t xml:space="preserve">5 - </w:t>
            </w:r>
            <w:r w:rsidR="007C1926" w:rsidRPr="00711388">
              <w:rPr>
                <w:lang w:val="en-GB"/>
              </w:rPr>
              <w:t>O</w:t>
            </w:r>
            <w:r w:rsidRPr="00711388">
              <w:rPr>
                <w:lang w:val="en-GB"/>
              </w:rPr>
              <w:t>ther types of commercial property;</w:t>
            </w:r>
          </w:p>
          <w:p w14:paraId="41FA97BB" w14:textId="793794AE" w:rsidR="005D1996" w:rsidRPr="00711388" w:rsidRDefault="005D1996" w:rsidP="005D1996">
            <w:pPr>
              <w:pStyle w:val="NormalLeft"/>
              <w:rPr>
                <w:lang w:val="en-GB"/>
              </w:rPr>
            </w:pPr>
            <w:r w:rsidRPr="00711388">
              <w:rPr>
                <w:lang w:val="en-GB"/>
              </w:rPr>
              <w:t xml:space="preserve">9 </w:t>
            </w:r>
            <w:r w:rsidR="00711388" w:rsidRPr="00711388">
              <w:rPr>
                <w:lang w:val="en-GB"/>
              </w:rPr>
              <w:t>-</w:t>
            </w:r>
            <w:r w:rsidRPr="00711388">
              <w:rPr>
                <w:lang w:val="en-GB"/>
              </w:rPr>
              <w:t xml:space="preserve"> Not applicable.</w:t>
            </w:r>
          </w:p>
          <w:p w14:paraId="459BB65A" w14:textId="69939733" w:rsidR="005D1996" w:rsidRPr="00711388" w:rsidRDefault="00E40F8B" w:rsidP="005D1996">
            <w:pPr>
              <w:pStyle w:val="NormalLeft"/>
              <w:rPr>
                <w:lang w:val="en-GB"/>
              </w:rPr>
            </w:pPr>
            <w:r w:rsidRPr="00711388">
              <w:rPr>
                <w:lang w:val="en-GB"/>
              </w:rPr>
              <w:t>If a property has a mixed use, it sh</w:t>
            </w:r>
            <w:r w:rsidR="00560CAC" w:rsidRPr="00711388">
              <w:rPr>
                <w:lang w:val="en-GB"/>
              </w:rPr>
              <w:t>all</w:t>
            </w:r>
            <w:r w:rsidRPr="00711388">
              <w:rPr>
                <w:lang w:val="en-GB"/>
              </w:rPr>
              <w:t xml:space="preserve"> be considered as different properties (based for example on the surface areas dedicated to each use) whenever it is feasible to make such breakdown</w:t>
            </w:r>
            <w:r w:rsidR="00F06A4C" w:rsidRPr="00711388">
              <w:rPr>
                <w:lang w:val="en-GB"/>
              </w:rPr>
              <w:t>,</w:t>
            </w:r>
            <w:r w:rsidRPr="00711388">
              <w:rPr>
                <w:lang w:val="en-GB"/>
              </w:rPr>
              <w:t xml:space="preserve"> otherwise, the property can be classified according to its dominant u</w:t>
            </w:r>
            <w:r w:rsidR="00F06A4C" w:rsidRPr="00711388">
              <w:rPr>
                <w:lang w:val="en-GB"/>
              </w:rPr>
              <w:t>se.</w:t>
            </w:r>
          </w:p>
          <w:p w14:paraId="7452BE25" w14:textId="563B2034" w:rsidR="005D1996" w:rsidRPr="00711388" w:rsidRDefault="005D1996" w:rsidP="005D1996">
            <w:pPr>
              <w:pStyle w:val="NormalLeft"/>
              <w:rPr>
                <w:ins w:id="789" w:author="Author"/>
                <w:lang w:val="en-GB"/>
              </w:rPr>
            </w:pPr>
            <w:del w:id="790" w:author="Author">
              <w:r w:rsidRPr="00711388" w:rsidDel="0008114A">
                <w:rPr>
                  <w:lang w:val="en-GB"/>
                </w:rPr>
                <w:delText xml:space="preserve">This item is only applicable to CIC category 9 </w:delText>
              </w:r>
            </w:del>
            <w:r w:rsidR="00711388" w:rsidRPr="00711388">
              <w:rPr>
                <w:lang w:val="en-GB"/>
              </w:rPr>
              <w:t>-</w:t>
            </w:r>
            <w:del w:id="791" w:author="Author">
              <w:r w:rsidRPr="00711388">
                <w:rPr>
                  <w:lang w:val="en-GB"/>
                </w:rPr>
                <w:delText xml:space="preserve"> Property</w:delText>
              </w:r>
              <w:r w:rsidRPr="00711388" w:rsidDel="0008114A">
                <w:rPr>
                  <w:lang w:val="en-GB"/>
                </w:rPr>
                <w:delText>-</w:delText>
              </w:r>
            </w:del>
            <w:r w:rsidR="00711388" w:rsidRPr="00711388">
              <w:rPr>
                <w:lang w:val="en-GB"/>
              </w:rPr>
              <w:t>-</w:t>
            </w:r>
            <w:del w:id="792" w:author="Author">
              <w:r w:rsidRPr="00711388" w:rsidDel="0008114A">
                <w:rPr>
                  <w:lang w:val="en-GB"/>
                </w:rPr>
                <w:delText xml:space="preserve"> Property</w:delText>
              </w:r>
            </w:del>
            <w:ins w:id="793" w:author="Author">
              <w:r w:rsidR="0008114A" w:rsidRPr="00711388">
                <w:rPr>
                  <w:lang w:val="en-GB"/>
                </w:rPr>
                <w:t xml:space="preserve">For CIC 87 and CIC 88 one of the following options </w:t>
              </w:r>
              <w:r w:rsidR="00A16D75" w:rsidRPr="00711388">
                <w:rPr>
                  <w:lang w:val="en-GB"/>
                </w:rPr>
                <w:t xml:space="preserve">of the following closed list </w:t>
              </w:r>
              <w:r w:rsidR="0008114A" w:rsidRPr="00711388">
                <w:rPr>
                  <w:lang w:val="en-GB"/>
                </w:rPr>
                <w:t>shall be used:</w:t>
              </w:r>
            </w:ins>
          </w:p>
          <w:p w14:paraId="50E202C6" w14:textId="3D8DE5C9" w:rsidR="0008114A" w:rsidRPr="00E50019" w:rsidRDefault="0008114A">
            <w:pPr>
              <w:pStyle w:val="NormalLeft"/>
              <w:rPr>
                <w:ins w:id="794" w:author="Author"/>
                <w:lang w:val="en-GB"/>
                <w:rPrChange w:id="795" w:author="Author">
                  <w:rPr>
                    <w:ins w:id="796" w:author="Author"/>
                    <w:lang w:val="en-US"/>
                  </w:rPr>
                </w:rPrChange>
              </w:rPr>
              <w:pPrChange w:id="797" w:author="Author">
                <w:pPr>
                  <w:ind w:left="720" w:firstLine="720"/>
                </w:pPr>
              </w:pPrChange>
            </w:pPr>
            <w:ins w:id="798" w:author="Author">
              <w:r w:rsidRPr="00E50019">
                <w:rPr>
                  <w:lang w:val="en-GB"/>
                  <w:rPrChange w:id="799" w:author="Author">
                    <w:rPr>
                      <w:lang w:val="en-US"/>
                    </w:rPr>
                  </w:rPrChange>
                </w:rPr>
                <w:t xml:space="preserve">7 </w:t>
              </w:r>
            </w:ins>
            <w:r w:rsidR="00711388" w:rsidRPr="00711388">
              <w:rPr>
                <w:lang w:val="en-GB"/>
              </w:rPr>
              <w:t>-</w:t>
            </w:r>
            <w:ins w:id="800" w:author="Author">
              <w:r w:rsidRPr="00E50019">
                <w:rPr>
                  <w:lang w:val="en-GB"/>
                  <w:rPrChange w:id="801" w:author="Author">
                    <w:rPr>
                      <w:lang w:val="en-US"/>
                    </w:rPr>
                  </w:rPrChange>
                </w:rPr>
                <w:t xml:space="preserve"> Mortgages and loans made with collateral in the form of real estate </w:t>
              </w:r>
            </w:ins>
          </w:p>
          <w:p w14:paraId="09913D73" w14:textId="4CF6C460" w:rsidR="0008114A" w:rsidRPr="00E50019" w:rsidRDefault="0008114A">
            <w:pPr>
              <w:pStyle w:val="NormalLeft"/>
              <w:rPr>
                <w:ins w:id="802" w:author="Author"/>
                <w:lang w:val="en-GB"/>
                <w:rPrChange w:id="803" w:author="Author">
                  <w:rPr>
                    <w:ins w:id="804" w:author="Author"/>
                    <w:lang w:val="en-US"/>
                  </w:rPr>
                </w:rPrChange>
              </w:rPr>
              <w:pPrChange w:id="805" w:author="Author">
                <w:pPr>
                  <w:ind w:left="720" w:firstLine="720"/>
                </w:pPr>
              </w:pPrChange>
            </w:pPr>
            <w:ins w:id="806" w:author="Author">
              <w:r w:rsidRPr="00E50019">
                <w:rPr>
                  <w:lang w:val="en-GB"/>
                  <w:rPrChange w:id="807" w:author="Author">
                    <w:rPr>
                      <w:lang w:val="en-US"/>
                    </w:rPr>
                  </w:rPrChange>
                </w:rPr>
                <w:t xml:space="preserve">8 </w:t>
              </w:r>
            </w:ins>
            <w:r w:rsidR="00711388" w:rsidRPr="00711388">
              <w:rPr>
                <w:lang w:val="en-GB"/>
              </w:rPr>
              <w:t>-</w:t>
            </w:r>
            <w:ins w:id="808" w:author="Author">
              <w:r w:rsidRPr="00E50019">
                <w:rPr>
                  <w:lang w:val="en-GB"/>
                  <w:rPrChange w:id="809" w:author="Author">
                    <w:rPr>
                      <w:lang w:val="en-US"/>
                    </w:rPr>
                  </w:rPrChange>
                </w:rPr>
                <w:t xml:space="preserve"> Other loans</w:t>
              </w:r>
            </w:ins>
          </w:p>
          <w:p w14:paraId="71795BAF" w14:textId="665CCDD0" w:rsidR="0008114A" w:rsidRPr="00711388" w:rsidDel="00E45D5D" w:rsidRDefault="0008114A" w:rsidP="005D1996">
            <w:pPr>
              <w:pStyle w:val="NormalLeft"/>
              <w:rPr>
                <w:ins w:id="810" w:author="Author"/>
                <w:del w:id="811" w:author="Author"/>
                <w:lang w:val="en-GB"/>
              </w:rPr>
            </w:pPr>
          </w:p>
          <w:p w14:paraId="01AF773C" w14:textId="5E662A04" w:rsidR="00993777" w:rsidRPr="00711388" w:rsidRDefault="00993777" w:rsidP="005D1996">
            <w:pPr>
              <w:pStyle w:val="NormalLeft"/>
              <w:rPr>
                <w:lang w:val="en-GB"/>
              </w:rPr>
            </w:pPr>
            <w:ins w:id="812" w:author="Author">
              <w:del w:id="813" w:author="Author">
                <w:r w:rsidRPr="00711388" w:rsidDel="009E5667">
                  <w:rPr>
                    <w:lang w:val="en-GB"/>
                  </w:rPr>
                  <w:delText>For CIC 95 the item shall be left empty.</w:delText>
                </w:r>
              </w:del>
            </w:ins>
          </w:p>
        </w:tc>
      </w:tr>
      <w:tr w:rsidR="00626033" w:rsidRPr="00711388" w14:paraId="409505A4" w14:textId="77777777" w:rsidTr="00075ECF">
        <w:trPr>
          <w:trHeight w:val="3540"/>
        </w:trPr>
        <w:tc>
          <w:tcPr>
            <w:tcW w:w="1486" w:type="dxa"/>
            <w:tcBorders>
              <w:top w:val="single" w:sz="2" w:space="0" w:color="auto"/>
              <w:left w:val="single" w:sz="2" w:space="0" w:color="auto"/>
              <w:bottom w:val="single" w:sz="4" w:space="0" w:color="auto"/>
              <w:right w:val="single" w:sz="2" w:space="0" w:color="auto"/>
            </w:tcBorders>
          </w:tcPr>
          <w:p w14:paraId="52BE1581" w14:textId="5FA886D0" w:rsidR="007C1926" w:rsidRPr="00711388" w:rsidRDefault="007C1926" w:rsidP="007C1926">
            <w:pPr>
              <w:pStyle w:val="NormalLeft"/>
              <w:rPr>
                <w:lang w:val="en-GB"/>
              </w:rPr>
            </w:pPr>
            <w:r w:rsidRPr="00711388">
              <w:rPr>
                <w:lang w:val="en-GB"/>
              </w:rPr>
              <w:lastRenderedPageBreak/>
              <w:t>C029</w:t>
            </w:r>
            <w:r w:rsidR="00001CBC" w:rsidRPr="00711388">
              <w:rPr>
                <w:lang w:val="en-GB"/>
              </w:rPr>
              <w:t>7</w:t>
            </w:r>
          </w:p>
        </w:tc>
        <w:tc>
          <w:tcPr>
            <w:tcW w:w="1764" w:type="dxa"/>
            <w:tcBorders>
              <w:top w:val="single" w:sz="2" w:space="0" w:color="auto"/>
              <w:left w:val="single" w:sz="2" w:space="0" w:color="auto"/>
              <w:bottom w:val="single" w:sz="4" w:space="0" w:color="auto"/>
              <w:right w:val="single" w:sz="2" w:space="0" w:color="auto"/>
            </w:tcBorders>
          </w:tcPr>
          <w:p w14:paraId="614BE894" w14:textId="77777777" w:rsidR="007C1926" w:rsidRPr="00711388" w:rsidRDefault="007C1926" w:rsidP="007C1926">
            <w:pPr>
              <w:pStyle w:val="NormalLeft"/>
              <w:rPr>
                <w:lang w:val="en-GB"/>
              </w:rPr>
            </w:pPr>
            <w:r w:rsidRPr="00711388">
              <w:rPr>
                <w:lang w:val="en-GB"/>
              </w:rPr>
              <w:t>Property location</w:t>
            </w:r>
          </w:p>
        </w:tc>
        <w:tc>
          <w:tcPr>
            <w:tcW w:w="6036" w:type="dxa"/>
            <w:tcBorders>
              <w:top w:val="single" w:sz="2" w:space="0" w:color="auto"/>
              <w:left w:val="single" w:sz="2" w:space="0" w:color="auto"/>
              <w:bottom w:val="single" w:sz="4" w:space="0" w:color="auto"/>
              <w:right w:val="single" w:sz="2" w:space="0" w:color="auto"/>
            </w:tcBorders>
          </w:tcPr>
          <w:p w14:paraId="38265321" w14:textId="020B8C83" w:rsidR="007C1926" w:rsidRPr="00711388" w:rsidRDefault="007C1926" w:rsidP="007C1926">
            <w:pPr>
              <w:pStyle w:val="NormalLeft"/>
              <w:rPr>
                <w:lang w:val="en-GB"/>
              </w:rPr>
            </w:pPr>
            <w:r w:rsidRPr="00711388">
              <w:rPr>
                <w:lang w:val="en-GB"/>
              </w:rPr>
              <w:t>Identify property location, according to ESRB Recommendation of 21 March 2019 amending Recommendation ESRB/2016/14 on closing real estate data gaps.</w:t>
            </w:r>
          </w:p>
          <w:p w14:paraId="314FD8E7" w14:textId="77777777" w:rsidR="007C1926" w:rsidRPr="00711388" w:rsidRDefault="007C1926" w:rsidP="007C1926">
            <w:pPr>
              <w:pStyle w:val="NormalLeft"/>
              <w:rPr>
                <w:lang w:val="en-GB"/>
              </w:rPr>
            </w:pPr>
            <w:r w:rsidRPr="00711388">
              <w:rPr>
                <w:lang w:val="en-GB"/>
              </w:rPr>
              <w:t>One of the options in the following closed list shall be used:</w:t>
            </w:r>
          </w:p>
          <w:p w14:paraId="5F40ED6F" w14:textId="77777777" w:rsidR="007C1926" w:rsidRPr="00711388" w:rsidRDefault="007C1926" w:rsidP="007C1926">
            <w:pPr>
              <w:pStyle w:val="NormalLeft"/>
              <w:rPr>
                <w:lang w:val="en-GB"/>
              </w:rPr>
            </w:pPr>
            <w:r w:rsidRPr="00711388">
              <w:rPr>
                <w:lang w:val="en-GB"/>
              </w:rPr>
              <w:t>1 - Prime;</w:t>
            </w:r>
          </w:p>
          <w:p w14:paraId="58E19B28" w14:textId="5A4BACEA" w:rsidR="007C1926" w:rsidRPr="00711388" w:rsidRDefault="007C1926" w:rsidP="007C1926">
            <w:pPr>
              <w:pStyle w:val="NormalLeft"/>
              <w:rPr>
                <w:lang w:val="en-GB"/>
              </w:rPr>
            </w:pPr>
            <w:r w:rsidRPr="00711388">
              <w:rPr>
                <w:lang w:val="en-GB"/>
              </w:rPr>
              <w:t xml:space="preserve">2 </w:t>
            </w:r>
            <w:r w:rsidR="00711388" w:rsidRPr="00711388">
              <w:rPr>
                <w:lang w:val="en-GB"/>
              </w:rPr>
              <w:t>-</w:t>
            </w:r>
            <w:r w:rsidRPr="00711388">
              <w:rPr>
                <w:lang w:val="en-GB"/>
              </w:rPr>
              <w:t xml:space="preserve"> Non-prime;</w:t>
            </w:r>
          </w:p>
          <w:p w14:paraId="620A3395" w14:textId="31E7EB49" w:rsidR="007C1926" w:rsidRPr="00711388" w:rsidRDefault="007C1926" w:rsidP="007C1926">
            <w:pPr>
              <w:pStyle w:val="NormalLeft"/>
              <w:rPr>
                <w:lang w:val="en-GB"/>
              </w:rPr>
            </w:pPr>
            <w:r w:rsidRPr="00711388">
              <w:rPr>
                <w:lang w:val="en-GB"/>
              </w:rPr>
              <w:t xml:space="preserve">9 </w:t>
            </w:r>
            <w:r w:rsidR="00711388" w:rsidRPr="00711388">
              <w:rPr>
                <w:lang w:val="en-GB"/>
              </w:rPr>
              <w:t>-</w:t>
            </w:r>
            <w:r w:rsidRPr="00711388">
              <w:rPr>
                <w:lang w:val="en-GB"/>
              </w:rPr>
              <w:t xml:space="preserve"> Not applicable.</w:t>
            </w:r>
          </w:p>
          <w:p w14:paraId="422566C1" w14:textId="40B67EA8" w:rsidR="007C1926" w:rsidRPr="00711388" w:rsidRDefault="007C1926" w:rsidP="007C1926">
            <w:pPr>
              <w:pStyle w:val="NormalLeft"/>
              <w:rPr>
                <w:ins w:id="814" w:author="Author"/>
                <w:lang w:val="en-GB"/>
              </w:rPr>
            </w:pPr>
            <w:r w:rsidRPr="00711388">
              <w:rPr>
                <w:lang w:val="en-GB"/>
              </w:rPr>
              <w:t xml:space="preserve">This item is only applicable to CIC category 9 </w:t>
            </w:r>
            <w:r w:rsidR="00711388" w:rsidRPr="00711388">
              <w:rPr>
                <w:lang w:val="en-GB"/>
              </w:rPr>
              <w:t>-</w:t>
            </w:r>
            <w:del w:id="815" w:author="Author">
              <w:r w:rsidRPr="00711388" w:rsidDel="00993777">
                <w:rPr>
                  <w:lang w:val="en-GB"/>
                </w:rPr>
                <w:delText>-</w:delText>
              </w:r>
              <w:r w:rsidR="00711388" w:rsidRPr="00711388" w:rsidDel="00E45D5D">
                <w:rPr>
                  <w:lang w:val="en-GB"/>
                </w:rPr>
                <w:delText>-</w:delText>
              </w:r>
            </w:del>
            <w:r w:rsidRPr="00711388">
              <w:rPr>
                <w:lang w:val="en-GB"/>
              </w:rPr>
              <w:t xml:space="preserve"> Property</w:t>
            </w:r>
          </w:p>
          <w:p w14:paraId="3C69C41B" w14:textId="7A4F7153" w:rsidR="00993777" w:rsidRPr="00711388" w:rsidRDefault="00993777" w:rsidP="007C1926">
            <w:pPr>
              <w:pStyle w:val="NormalLeft"/>
              <w:rPr>
                <w:lang w:val="en-GB"/>
              </w:rPr>
            </w:pPr>
            <w:commentRangeStart w:id="816"/>
            <w:ins w:id="817" w:author="Author">
              <w:r w:rsidRPr="00711388">
                <w:rPr>
                  <w:lang w:val="en-GB"/>
                </w:rPr>
                <w:t>For CIC 95 the item shall be left empty</w:t>
              </w:r>
              <w:commentRangeEnd w:id="816"/>
              <w:r w:rsidRPr="00711388">
                <w:rPr>
                  <w:rStyle w:val="CommentReference"/>
                  <w:lang w:val="en-GB"/>
                </w:rPr>
                <w:commentReference w:id="816"/>
              </w:r>
              <w:r w:rsidRPr="00711388">
                <w:rPr>
                  <w:lang w:val="en-GB"/>
                </w:rPr>
                <w:t>.</w:t>
              </w:r>
            </w:ins>
          </w:p>
        </w:tc>
      </w:tr>
      <w:tr w:rsidR="00626033" w:rsidRPr="00711388" w14:paraId="52B0AD81" w14:textId="77777777" w:rsidTr="00D611E8">
        <w:tc>
          <w:tcPr>
            <w:tcW w:w="1486" w:type="dxa"/>
            <w:tcBorders>
              <w:top w:val="single" w:sz="2" w:space="0" w:color="auto"/>
              <w:left w:val="single" w:sz="2" w:space="0" w:color="auto"/>
              <w:bottom w:val="single" w:sz="2" w:space="0" w:color="auto"/>
              <w:right w:val="single" w:sz="2" w:space="0" w:color="auto"/>
            </w:tcBorders>
          </w:tcPr>
          <w:p w14:paraId="30064982" w14:textId="77777777" w:rsidR="007C1926" w:rsidRPr="00711388" w:rsidRDefault="007C1926" w:rsidP="007C1926">
            <w:pPr>
              <w:pStyle w:val="NormalLeft"/>
              <w:rPr>
                <w:lang w:val="en-GB"/>
              </w:rPr>
            </w:pPr>
            <w:r w:rsidRPr="00711388">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7C3ECD66" w14:textId="77777777" w:rsidR="007C1926" w:rsidRPr="00711388" w:rsidRDefault="007C1926" w:rsidP="007C1926">
            <w:pPr>
              <w:pStyle w:val="NormalLeft"/>
              <w:rPr>
                <w:lang w:val="en-GB"/>
              </w:rPr>
            </w:pPr>
            <w:r w:rsidRPr="00711388">
              <w:rPr>
                <w:lang w:val="en-GB"/>
              </w:rPr>
              <w:t xml:space="preserve">Infrastructure investment </w:t>
            </w:r>
          </w:p>
        </w:tc>
        <w:tc>
          <w:tcPr>
            <w:tcW w:w="6036" w:type="dxa"/>
            <w:tcBorders>
              <w:top w:val="single" w:sz="2" w:space="0" w:color="auto"/>
              <w:left w:val="single" w:sz="2" w:space="0" w:color="auto"/>
              <w:bottom w:val="single" w:sz="2" w:space="0" w:color="auto"/>
              <w:right w:val="single" w:sz="2" w:space="0" w:color="auto"/>
            </w:tcBorders>
          </w:tcPr>
          <w:p w14:paraId="105AC5B5" w14:textId="07D6B858" w:rsidR="007C1926" w:rsidRPr="00711388" w:rsidRDefault="007C1926" w:rsidP="007C1926">
            <w:pPr>
              <w:pStyle w:val="NormalLeft"/>
              <w:rPr>
                <w:lang w:val="en-GB"/>
              </w:rPr>
            </w:pPr>
            <w:r w:rsidRPr="00711388">
              <w:rPr>
                <w:lang w:val="en-GB"/>
              </w:rPr>
              <w:t xml:space="preserve">Identify if the asset is an infrastructure investment as defined in </w:t>
            </w:r>
            <w:r w:rsidR="00560CAC" w:rsidRPr="00711388">
              <w:rPr>
                <w:lang w:val="en-GB"/>
              </w:rPr>
              <w:t>A</w:t>
            </w:r>
            <w:r w:rsidRPr="00711388">
              <w:rPr>
                <w:lang w:val="en-GB"/>
              </w:rPr>
              <w:t>rticle 1(55a) and (55b) of Delegated Regulation (EU) 2015/35.</w:t>
            </w:r>
          </w:p>
          <w:p w14:paraId="055F69C7" w14:textId="77777777" w:rsidR="007C1926" w:rsidRPr="00711388" w:rsidRDefault="007C1926" w:rsidP="007C1926">
            <w:pPr>
              <w:pStyle w:val="NormalLeft"/>
              <w:rPr>
                <w:lang w:val="en-GB"/>
              </w:rPr>
            </w:pPr>
            <w:r w:rsidRPr="00711388">
              <w:rPr>
                <w:lang w:val="en-GB"/>
              </w:rPr>
              <w:t>One of the options in the following closed list shall be used:</w:t>
            </w:r>
          </w:p>
          <w:p w14:paraId="3869B389" w14:textId="189FB3B4" w:rsidR="007C1926" w:rsidRPr="00711388" w:rsidRDefault="007C1926" w:rsidP="007C1926">
            <w:pPr>
              <w:pStyle w:val="NormalLeft"/>
              <w:rPr>
                <w:lang w:val="en-GB"/>
              </w:rPr>
            </w:pPr>
            <w:r w:rsidRPr="00711388">
              <w:rPr>
                <w:lang w:val="en-GB"/>
              </w:rPr>
              <w:t xml:space="preserve">1 </w:t>
            </w:r>
            <w:r w:rsidR="00845F43" w:rsidRPr="00711388">
              <w:rPr>
                <w:lang w:val="en-GB"/>
              </w:rPr>
              <w:t>-</w:t>
            </w:r>
            <w:r w:rsidRPr="00711388">
              <w:rPr>
                <w:lang w:val="en-GB"/>
              </w:rPr>
              <w:t xml:space="preserve"> Not an infrastructure investment;</w:t>
            </w:r>
          </w:p>
          <w:p w14:paraId="4A196A1B" w14:textId="24C9E769" w:rsidR="007C1926" w:rsidRPr="00711388" w:rsidRDefault="007C1926" w:rsidP="007C1926">
            <w:pPr>
              <w:pStyle w:val="NormalLeft"/>
              <w:rPr>
                <w:lang w:val="en-GB"/>
              </w:rPr>
            </w:pPr>
            <w:r w:rsidRPr="00711388">
              <w:rPr>
                <w:lang w:val="en-GB"/>
              </w:rPr>
              <w:t xml:space="preserve">2 </w:t>
            </w:r>
            <w:r w:rsidR="00845F43" w:rsidRPr="00711388">
              <w:rPr>
                <w:lang w:val="en-GB"/>
              </w:rPr>
              <w:t>-</w:t>
            </w:r>
            <w:r w:rsidRPr="00711388">
              <w:rPr>
                <w:lang w:val="en-GB"/>
              </w:rPr>
              <w:t xml:space="preserve"> Infrastructure non-qualifying: Government Guarantee (Government, Central bank, Regional government or local authority);</w:t>
            </w:r>
          </w:p>
          <w:p w14:paraId="4C0877C2" w14:textId="7A20BF1E" w:rsidR="007C1926" w:rsidRPr="00711388" w:rsidRDefault="007C1926" w:rsidP="007C1926">
            <w:pPr>
              <w:pStyle w:val="NormalLeft"/>
              <w:rPr>
                <w:lang w:val="en-GB"/>
              </w:rPr>
            </w:pPr>
            <w:r w:rsidRPr="00711388">
              <w:rPr>
                <w:lang w:val="en-GB"/>
              </w:rPr>
              <w:t xml:space="preserve">3 </w:t>
            </w:r>
            <w:r w:rsidR="00845F43" w:rsidRPr="00711388">
              <w:rPr>
                <w:lang w:val="en-GB"/>
              </w:rPr>
              <w:t>-</w:t>
            </w:r>
            <w:r w:rsidRPr="00711388">
              <w:rPr>
                <w:lang w:val="en-GB"/>
              </w:rPr>
              <w:t xml:space="preserve"> Infrastructure non-qualifying: Government Supported including Public Finance initiative (Government, Central bank, Regional government or local authority);</w:t>
            </w:r>
          </w:p>
          <w:p w14:paraId="7BE7212B" w14:textId="19D3DEA5" w:rsidR="007C1926" w:rsidRPr="00711388" w:rsidRDefault="007C1926" w:rsidP="007C1926">
            <w:pPr>
              <w:pStyle w:val="NormalLeft"/>
              <w:rPr>
                <w:lang w:val="en-GB"/>
              </w:rPr>
            </w:pPr>
            <w:r w:rsidRPr="00711388">
              <w:rPr>
                <w:lang w:val="en-GB"/>
              </w:rPr>
              <w:t xml:space="preserve">4 </w:t>
            </w:r>
            <w:r w:rsidR="00845F43" w:rsidRPr="00711388">
              <w:rPr>
                <w:lang w:val="en-GB"/>
              </w:rPr>
              <w:t>-</w:t>
            </w:r>
            <w:r w:rsidRPr="00711388">
              <w:rPr>
                <w:lang w:val="en-GB"/>
              </w:rPr>
              <w:t xml:space="preserve"> Infrastructure non-qualifying: Supranational Guarantee/Supported (ECB, Multilateral development bank, International organisation);</w:t>
            </w:r>
          </w:p>
          <w:p w14:paraId="6CF06AB3" w14:textId="5C19CAE9" w:rsidR="007C1926" w:rsidRPr="00711388" w:rsidRDefault="007C1926" w:rsidP="007C1926">
            <w:pPr>
              <w:pStyle w:val="NormalLeft"/>
              <w:rPr>
                <w:lang w:val="en-GB"/>
              </w:rPr>
            </w:pPr>
            <w:r w:rsidRPr="00711388">
              <w:rPr>
                <w:lang w:val="en-GB"/>
              </w:rPr>
              <w:t xml:space="preserve">9 </w:t>
            </w:r>
            <w:r w:rsidR="00845F43" w:rsidRPr="00711388">
              <w:rPr>
                <w:lang w:val="en-GB"/>
              </w:rPr>
              <w:t>-</w:t>
            </w:r>
            <w:r w:rsidRPr="00711388">
              <w:rPr>
                <w:lang w:val="en-GB"/>
              </w:rPr>
              <w:t xml:space="preserve"> Infrastructure non-qualifying: Other non-qualifying infrastructure loans or investments, not classified under the above categories;</w:t>
            </w:r>
          </w:p>
          <w:p w14:paraId="5E3A4D70" w14:textId="240CE80C" w:rsidR="007C1926" w:rsidRPr="00711388" w:rsidRDefault="007C1926" w:rsidP="007C1926">
            <w:pPr>
              <w:pStyle w:val="NormalLeft"/>
              <w:rPr>
                <w:lang w:val="en-GB"/>
              </w:rPr>
            </w:pPr>
            <w:r w:rsidRPr="00711388">
              <w:rPr>
                <w:lang w:val="en-GB"/>
              </w:rPr>
              <w:t xml:space="preserve">12 </w:t>
            </w:r>
            <w:r w:rsidR="00845F43" w:rsidRPr="00711388">
              <w:rPr>
                <w:lang w:val="en-GB"/>
              </w:rPr>
              <w:t>-</w:t>
            </w:r>
            <w:r w:rsidRPr="00711388">
              <w:rPr>
                <w:lang w:val="en-GB"/>
              </w:rPr>
              <w:t xml:space="preserve"> Infrastructure qualifying: Government Guarantee (Government, Central bank, Regional government or local authority);</w:t>
            </w:r>
          </w:p>
          <w:p w14:paraId="7DB997A0" w14:textId="065B8FE6" w:rsidR="007C1926" w:rsidRPr="00711388" w:rsidRDefault="007C1926" w:rsidP="007C1926">
            <w:pPr>
              <w:pStyle w:val="NormalLeft"/>
              <w:rPr>
                <w:lang w:val="en-GB"/>
              </w:rPr>
            </w:pPr>
            <w:r w:rsidRPr="00711388">
              <w:rPr>
                <w:lang w:val="en-GB"/>
              </w:rPr>
              <w:t xml:space="preserve">13 </w:t>
            </w:r>
            <w:r w:rsidR="00845F43" w:rsidRPr="00711388">
              <w:rPr>
                <w:lang w:val="en-GB"/>
              </w:rPr>
              <w:t>-</w:t>
            </w:r>
            <w:r w:rsidRPr="00711388">
              <w:rPr>
                <w:lang w:val="en-GB"/>
              </w:rPr>
              <w:t xml:space="preserve"> Infrastructure qualifying: Government Supported including Public Finance initiative (Government, Central bank, Regional government or local authority);</w:t>
            </w:r>
          </w:p>
          <w:p w14:paraId="53FAE270" w14:textId="40F242A2" w:rsidR="007C1926" w:rsidRPr="00711388" w:rsidRDefault="007C1926" w:rsidP="007C1926">
            <w:pPr>
              <w:pStyle w:val="NormalLeft"/>
              <w:rPr>
                <w:lang w:val="en-GB"/>
              </w:rPr>
            </w:pPr>
            <w:r w:rsidRPr="00711388">
              <w:rPr>
                <w:lang w:val="en-GB"/>
              </w:rPr>
              <w:t xml:space="preserve">14 </w:t>
            </w:r>
            <w:r w:rsidR="00845F43" w:rsidRPr="00711388">
              <w:rPr>
                <w:lang w:val="en-GB"/>
              </w:rPr>
              <w:t>-</w:t>
            </w:r>
            <w:r w:rsidRPr="00711388">
              <w:rPr>
                <w:lang w:val="en-GB"/>
              </w:rPr>
              <w:t xml:space="preserve"> Infrastructure qualifying: Supranational Guarantee/Supported (ECB, Multilateral development bank, International organisation);</w:t>
            </w:r>
          </w:p>
          <w:p w14:paraId="5ACDD2B4" w14:textId="1125E30C" w:rsidR="007C1926" w:rsidRPr="00711388" w:rsidRDefault="007C1926" w:rsidP="007C1926">
            <w:pPr>
              <w:pStyle w:val="NormalLeft"/>
              <w:rPr>
                <w:lang w:val="en-GB"/>
              </w:rPr>
            </w:pPr>
            <w:r w:rsidRPr="00711388">
              <w:rPr>
                <w:lang w:val="en-GB"/>
              </w:rPr>
              <w:t xml:space="preserve">19 </w:t>
            </w:r>
            <w:r w:rsidR="00845F43" w:rsidRPr="00711388">
              <w:rPr>
                <w:lang w:val="en-GB"/>
              </w:rPr>
              <w:t>-</w:t>
            </w:r>
            <w:r w:rsidRPr="00711388">
              <w:rPr>
                <w:lang w:val="en-GB"/>
              </w:rPr>
              <w:t xml:space="preserve"> Infrastructure qualifying: Other qualifying infrastructure investments, not classified in the above categories;</w:t>
            </w:r>
          </w:p>
          <w:p w14:paraId="25193270" w14:textId="58D1EDC7" w:rsidR="007C1926" w:rsidRPr="00711388" w:rsidRDefault="007C1926" w:rsidP="007C1926">
            <w:pPr>
              <w:pStyle w:val="NormalLeft"/>
              <w:rPr>
                <w:lang w:val="en-GB"/>
              </w:rPr>
            </w:pPr>
            <w:r w:rsidRPr="00711388">
              <w:rPr>
                <w:lang w:val="en-GB"/>
              </w:rPr>
              <w:lastRenderedPageBreak/>
              <w:t xml:space="preserve">20 </w:t>
            </w:r>
            <w:r w:rsidR="00845F43" w:rsidRPr="00711388">
              <w:rPr>
                <w:lang w:val="en-GB"/>
              </w:rPr>
              <w:t>-</w:t>
            </w:r>
            <w:r w:rsidRPr="00711388">
              <w:rPr>
                <w:lang w:val="en-GB"/>
              </w:rPr>
              <w:t xml:space="preserve"> European Long-Term Investment Fund (ELTIF investing in infrastructure assets and ELTIF investing in other </w:t>
            </w:r>
            <w:r w:rsidR="00845F43" w:rsidRPr="00711388">
              <w:rPr>
                <w:lang w:val="en-GB"/>
              </w:rPr>
              <w:t>-</w:t>
            </w:r>
            <w:r w:rsidRPr="00711388">
              <w:rPr>
                <w:lang w:val="en-GB"/>
              </w:rPr>
              <w:t xml:space="preserve"> non infrastructure </w:t>
            </w:r>
            <w:r w:rsidR="00845F43" w:rsidRPr="00711388">
              <w:rPr>
                <w:lang w:val="en-GB"/>
              </w:rPr>
              <w:t>-</w:t>
            </w:r>
            <w:r w:rsidRPr="00711388">
              <w:rPr>
                <w:lang w:val="en-GB"/>
              </w:rPr>
              <w:t xml:space="preserve"> assets).</w:t>
            </w:r>
          </w:p>
        </w:tc>
      </w:tr>
      <w:tr w:rsidR="00626033" w:rsidRPr="00711388" w14:paraId="4C892DFE" w14:textId="77777777" w:rsidTr="00D611E8">
        <w:tc>
          <w:tcPr>
            <w:tcW w:w="1486" w:type="dxa"/>
            <w:tcBorders>
              <w:top w:val="single" w:sz="2" w:space="0" w:color="auto"/>
              <w:left w:val="single" w:sz="2" w:space="0" w:color="auto"/>
              <w:bottom w:val="single" w:sz="2" w:space="0" w:color="auto"/>
              <w:right w:val="single" w:sz="2" w:space="0" w:color="auto"/>
            </w:tcBorders>
          </w:tcPr>
          <w:p w14:paraId="36C117AA" w14:textId="26CB0BED" w:rsidR="007C1926" w:rsidRPr="00711388" w:rsidRDefault="007C1926" w:rsidP="00AF7B36">
            <w:pPr>
              <w:pStyle w:val="NormalLeft"/>
              <w:rPr>
                <w:lang w:val="en-GB"/>
              </w:rPr>
            </w:pPr>
            <w:r w:rsidRPr="00711388">
              <w:rPr>
                <w:lang w:val="en-GB"/>
              </w:rPr>
              <w:lastRenderedPageBreak/>
              <w:t>C0310</w:t>
            </w:r>
          </w:p>
        </w:tc>
        <w:tc>
          <w:tcPr>
            <w:tcW w:w="1764" w:type="dxa"/>
            <w:tcBorders>
              <w:top w:val="single" w:sz="2" w:space="0" w:color="auto"/>
              <w:left w:val="single" w:sz="2" w:space="0" w:color="auto"/>
              <w:bottom w:val="single" w:sz="2" w:space="0" w:color="auto"/>
              <w:right w:val="single" w:sz="2" w:space="0" w:color="auto"/>
            </w:tcBorders>
          </w:tcPr>
          <w:p w14:paraId="28B5B2DF" w14:textId="6624A496" w:rsidR="007C1926" w:rsidRPr="00711388" w:rsidRDefault="007C1926" w:rsidP="00AF7B36">
            <w:pPr>
              <w:pStyle w:val="NormalLeft"/>
              <w:rPr>
                <w:lang w:val="en-GB"/>
              </w:rPr>
            </w:pPr>
            <w:r w:rsidRPr="00711388">
              <w:rPr>
                <w:lang w:val="en-GB"/>
              </w:rPr>
              <w:t>Holdings in related undertakings, including participations</w:t>
            </w:r>
          </w:p>
        </w:tc>
        <w:tc>
          <w:tcPr>
            <w:tcW w:w="6036" w:type="dxa"/>
            <w:tcBorders>
              <w:top w:val="single" w:sz="2" w:space="0" w:color="auto"/>
              <w:left w:val="single" w:sz="2" w:space="0" w:color="auto"/>
              <w:bottom w:val="single" w:sz="2" w:space="0" w:color="auto"/>
              <w:right w:val="single" w:sz="2" w:space="0" w:color="auto"/>
            </w:tcBorders>
          </w:tcPr>
          <w:p w14:paraId="5D9BCDE1" w14:textId="29715E30" w:rsidR="007C1926" w:rsidRPr="00711388" w:rsidRDefault="007C1926" w:rsidP="00AF7B36">
            <w:pPr>
              <w:pStyle w:val="NormalLeft"/>
              <w:rPr>
                <w:lang w:val="en-GB"/>
              </w:rPr>
            </w:pPr>
            <w:r w:rsidRPr="00711388">
              <w:rPr>
                <w:lang w:val="en-GB"/>
              </w:rPr>
              <w:t>Only applicable to CIC categories 3 - Equity and 4 - Collective Investment Undertakings.</w:t>
            </w:r>
          </w:p>
          <w:p w14:paraId="3D362BC5" w14:textId="7D3EE467" w:rsidR="007C1926" w:rsidRPr="00711388" w:rsidRDefault="007C1926" w:rsidP="00AF7B36">
            <w:pPr>
              <w:pStyle w:val="NormalLeft"/>
              <w:rPr>
                <w:lang w:val="en-GB"/>
              </w:rPr>
            </w:pPr>
            <w:r w:rsidRPr="00711388">
              <w:rPr>
                <w:lang w:val="en-GB"/>
              </w:rPr>
              <w:t>Identify if an equity and other share is a participation. One of the options in the following closed list shall be used:</w:t>
            </w:r>
          </w:p>
          <w:p w14:paraId="623A0825" w14:textId="277F4C37" w:rsidR="007C1926" w:rsidRPr="00711388" w:rsidRDefault="007C1926" w:rsidP="00AF7B36">
            <w:pPr>
              <w:pStyle w:val="Point0"/>
              <w:rPr>
                <w:lang w:val="en-GB"/>
              </w:rPr>
            </w:pPr>
            <w:r w:rsidRPr="00711388">
              <w:rPr>
                <w:lang w:val="en-GB"/>
              </w:rPr>
              <w:tab/>
              <w:t xml:space="preserve">1 </w:t>
            </w:r>
            <w:r w:rsidR="00711388" w:rsidRPr="00711388">
              <w:rPr>
                <w:lang w:val="en-GB"/>
              </w:rPr>
              <w:t>-</w:t>
            </w:r>
            <w:r w:rsidRPr="00711388">
              <w:rPr>
                <w:lang w:val="en-GB"/>
              </w:rPr>
              <w:tab/>
              <w:t>Not a participation;</w:t>
            </w:r>
          </w:p>
          <w:p w14:paraId="67575CA3" w14:textId="40C22557" w:rsidR="007C1926" w:rsidRPr="00711388" w:rsidRDefault="007C1926" w:rsidP="00AF7B36">
            <w:pPr>
              <w:pStyle w:val="Point0"/>
              <w:rPr>
                <w:lang w:val="en-GB"/>
              </w:rPr>
            </w:pPr>
            <w:r w:rsidRPr="00711388">
              <w:rPr>
                <w:lang w:val="en-GB"/>
              </w:rPr>
              <w:tab/>
              <w:t xml:space="preserve">2 </w:t>
            </w:r>
            <w:r w:rsidR="00711388" w:rsidRPr="00711388">
              <w:rPr>
                <w:lang w:val="en-GB"/>
              </w:rPr>
              <w:t>-</w:t>
            </w:r>
            <w:r w:rsidRPr="00711388">
              <w:rPr>
                <w:lang w:val="en-GB"/>
              </w:rPr>
              <w:tab/>
              <w:t>Is a participation in which the look though approach in accordance with Article 84 of Delegated Regulation (EU) 2015/35 is applied;</w:t>
            </w:r>
          </w:p>
          <w:p w14:paraId="1D89DA52" w14:textId="110EEC96" w:rsidR="007C1926" w:rsidRPr="00711388" w:rsidRDefault="007C1926" w:rsidP="007C1926">
            <w:pPr>
              <w:pStyle w:val="Point0"/>
              <w:rPr>
                <w:lang w:val="en-GB"/>
              </w:rPr>
            </w:pPr>
            <w:r w:rsidRPr="00711388">
              <w:rPr>
                <w:lang w:val="en-GB"/>
              </w:rPr>
              <w:tab/>
              <w:t xml:space="preserve">3 </w:t>
            </w:r>
            <w:r w:rsidR="00711388" w:rsidRPr="00711388">
              <w:rPr>
                <w:lang w:val="en-GB"/>
              </w:rPr>
              <w:t>-</w:t>
            </w:r>
            <w:r w:rsidRPr="00711388">
              <w:rPr>
                <w:lang w:val="en-GB"/>
              </w:rPr>
              <w:tab/>
              <w:t>Is a participation in which the look though approach in accordance with Article 84 of Delegated Regulation (EU) 2015/35 is not applied.</w:t>
            </w:r>
          </w:p>
        </w:tc>
      </w:tr>
      <w:tr w:rsidR="00626033" w:rsidRPr="00711388" w14:paraId="1BDC6D06" w14:textId="77777777" w:rsidTr="00D611E8">
        <w:tc>
          <w:tcPr>
            <w:tcW w:w="1486" w:type="dxa"/>
            <w:tcBorders>
              <w:top w:val="single" w:sz="2" w:space="0" w:color="auto"/>
              <w:left w:val="single" w:sz="2" w:space="0" w:color="auto"/>
              <w:bottom w:val="single" w:sz="2" w:space="0" w:color="auto"/>
              <w:right w:val="single" w:sz="2" w:space="0" w:color="auto"/>
            </w:tcBorders>
          </w:tcPr>
          <w:p w14:paraId="45B63793" w14:textId="77777777" w:rsidR="007C1926" w:rsidRPr="00711388" w:rsidRDefault="007C1926" w:rsidP="007C1926">
            <w:pPr>
              <w:pStyle w:val="NormalLeft"/>
              <w:rPr>
                <w:lang w:val="en-GB"/>
              </w:rPr>
            </w:pPr>
            <w:r w:rsidRPr="00711388">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7A7ED51F" w14:textId="77777777" w:rsidR="007C1926" w:rsidRPr="00711388" w:rsidRDefault="007C1926" w:rsidP="007C1926">
            <w:pPr>
              <w:pStyle w:val="NormalLeft"/>
              <w:rPr>
                <w:lang w:val="en-GB"/>
              </w:rPr>
            </w:pPr>
            <w:r w:rsidRPr="00711388">
              <w:rPr>
                <w:lang w:val="en-GB"/>
              </w:rPr>
              <w:t>External rating</w:t>
            </w:r>
          </w:p>
        </w:tc>
        <w:tc>
          <w:tcPr>
            <w:tcW w:w="6036" w:type="dxa"/>
            <w:tcBorders>
              <w:top w:val="single" w:sz="2" w:space="0" w:color="auto"/>
              <w:left w:val="single" w:sz="2" w:space="0" w:color="auto"/>
              <w:bottom w:val="single" w:sz="2" w:space="0" w:color="auto"/>
              <w:right w:val="single" w:sz="2" w:space="0" w:color="auto"/>
            </w:tcBorders>
          </w:tcPr>
          <w:p w14:paraId="6EC2F47B" w14:textId="2B86AD2F" w:rsidR="007C1926" w:rsidRPr="00711388" w:rsidRDefault="007C1926" w:rsidP="007C1926">
            <w:pPr>
              <w:pStyle w:val="NormalLeft"/>
              <w:rPr>
                <w:lang w:val="en-GB"/>
              </w:rPr>
            </w:pPr>
            <w:r w:rsidRPr="00711388">
              <w:rPr>
                <w:lang w:val="en-GB"/>
              </w:rPr>
              <w:t xml:space="preserve">Applicable at least to CIC categories 1 - Government bonds, 2 </w:t>
            </w:r>
            <w:r w:rsidR="00711388" w:rsidRPr="00711388">
              <w:rPr>
                <w:lang w:val="en-GB"/>
              </w:rPr>
              <w:t>-</w:t>
            </w:r>
            <w:r w:rsidRPr="00711388">
              <w:rPr>
                <w:lang w:val="en-GB"/>
              </w:rPr>
              <w:t xml:space="preserve"> Corporate bonds, 5 - Structured notes, 6 - Collateralised securities</w:t>
            </w:r>
            <w:r w:rsidR="004E400E" w:rsidRPr="00711388">
              <w:rPr>
                <w:lang w:val="en-GB"/>
              </w:rPr>
              <w:t>,</w:t>
            </w:r>
            <w:r w:rsidRPr="00711388">
              <w:rPr>
                <w:lang w:val="en-GB"/>
              </w:rPr>
              <w:t xml:space="preserve"> </w:t>
            </w:r>
            <w:del w:id="818" w:author="Author">
              <w:r w:rsidR="004E400E" w:rsidRPr="00711388" w:rsidDel="00563CB7">
                <w:rPr>
                  <w:lang w:val="en-GB"/>
                </w:rPr>
                <w:delText xml:space="preserve">CIC </w:delText>
              </w:r>
            </w:del>
            <w:r w:rsidR="004E400E" w:rsidRPr="00711388">
              <w:rPr>
                <w:lang w:val="en-GB"/>
              </w:rPr>
              <w:t>8</w:t>
            </w:r>
            <w:ins w:id="819" w:author="Author">
              <w:r w:rsidR="00563CB7" w:rsidRPr="00711388">
                <w:rPr>
                  <w:lang w:val="en-GB"/>
                </w:rPr>
                <w:t xml:space="preserve"> - Mortgages and loans,</w:t>
              </w:r>
              <w:r w:rsidR="00F10D68" w:rsidRPr="00711388">
                <w:rPr>
                  <w:lang w:val="en-GB"/>
                </w:rPr>
                <w:t xml:space="preserve"> other than 87 and 88</w:t>
              </w:r>
            </w:ins>
            <w:del w:id="820" w:author="Author">
              <w:r w:rsidR="004E400E" w:rsidRPr="00711388" w:rsidDel="00F10D68">
                <w:rPr>
                  <w:lang w:val="en-GB"/>
                </w:rPr>
                <w:delText>7 and CIC 88</w:delText>
              </w:r>
            </w:del>
            <w:r w:rsidRPr="00711388">
              <w:rPr>
                <w:lang w:val="en-GB"/>
              </w:rPr>
              <w:t>, where available.</w:t>
            </w:r>
          </w:p>
          <w:p w14:paraId="4829F404" w14:textId="77777777" w:rsidR="007C1926" w:rsidRPr="00711388" w:rsidRDefault="007C1926" w:rsidP="007C1926">
            <w:pPr>
              <w:pStyle w:val="NormalLeft"/>
              <w:rPr>
                <w:lang w:val="en-GB"/>
              </w:rPr>
            </w:pPr>
            <w:r w:rsidRPr="00711388">
              <w:rPr>
                <w:lang w:val="en-GB"/>
              </w:rPr>
              <w:t>This is the issue rating of the asset at the reporting reference date as provided by the nominated credit assessment institution (ECAI).</w:t>
            </w:r>
          </w:p>
          <w:p w14:paraId="0C83157F" w14:textId="77777777" w:rsidR="007C1926" w:rsidRPr="00711388" w:rsidRDefault="007C1926" w:rsidP="007C1926">
            <w:pPr>
              <w:pStyle w:val="NormalLeft"/>
              <w:rPr>
                <w:lang w:val="en-GB"/>
              </w:rPr>
            </w:pPr>
            <w:r w:rsidRPr="00711388">
              <w:rPr>
                <w:lang w:val="en-GB"/>
              </w:rPr>
              <w:t>If an issue rating is not available, the item shall be left blank.</w:t>
            </w:r>
          </w:p>
        </w:tc>
      </w:tr>
      <w:tr w:rsidR="00626033" w:rsidRPr="00711388" w14:paraId="7B398BEF" w14:textId="77777777" w:rsidTr="00D611E8">
        <w:tc>
          <w:tcPr>
            <w:tcW w:w="1486" w:type="dxa"/>
            <w:tcBorders>
              <w:top w:val="single" w:sz="2" w:space="0" w:color="auto"/>
              <w:left w:val="single" w:sz="2" w:space="0" w:color="auto"/>
              <w:bottom w:val="single" w:sz="2" w:space="0" w:color="auto"/>
              <w:right w:val="single" w:sz="2" w:space="0" w:color="auto"/>
            </w:tcBorders>
          </w:tcPr>
          <w:p w14:paraId="724F4862" w14:textId="77777777" w:rsidR="007C1926" w:rsidRPr="00711388" w:rsidRDefault="007C1926" w:rsidP="007C1926">
            <w:pPr>
              <w:pStyle w:val="NormalLeft"/>
              <w:rPr>
                <w:lang w:val="en-GB"/>
              </w:rPr>
            </w:pPr>
            <w:r w:rsidRPr="00711388">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6698C332" w14:textId="77777777" w:rsidR="007C1926" w:rsidRPr="00711388" w:rsidRDefault="007C1926" w:rsidP="007C1926">
            <w:pPr>
              <w:pStyle w:val="NormalLeft"/>
              <w:rPr>
                <w:lang w:val="en-GB"/>
              </w:rPr>
            </w:pPr>
            <w:r w:rsidRPr="00711388">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4E3753AF" w14:textId="719292A4" w:rsidR="007C1926" w:rsidRPr="00711388" w:rsidRDefault="007C1926" w:rsidP="0048570A">
            <w:pPr>
              <w:pStyle w:val="NormalLeft"/>
              <w:rPr>
                <w:lang w:val="en-GB"/>
              </w:rPr>
            </w:pPr>
            <w:r w:rsidRPr="00711388">
              <w:rPr>
                <w:lang w:val="en-GB"/>
              </w:rPr>
              <w:t xml:space="preserve">Identify the credit assessment institution (ECAI) giving the external rating in C0320, by using the </w:t>
            </w:r>
            <w:r w:rsidR="0048570A" w:rsidRPr="00711388">
              <w:rPr>
                <w:lang w:val="en-GB"/>
              </w:rPr>
              <w:t xml:space="preserve">name of the ECAI as published on ESMA's website. </w:t>
            </w:r>
            <w:r w:rsidRPr="00711388">
              <w:rPr>
                <w:lang w:val="en-GB"/>
              </w:rPr>
              <w:t xml:space="preserve">In case of ratings issued by subsidiaries of the ECAI please report the parent ECAI (the reference is </w:t>
            </w:r>
            <w:r w:rsidR="00560CAC" w:rsidRPr="00711388">
              <w:rPr>
                <w:lang w:val="en-GB"/>
              </w:rPr>
              <w:t xml:space="preserve">made </w:t>
            </w:r>
            <w:r w:rsidRPr="00711388">
              <w:rPr>
                <w:lang w:val="en-GB"/>
              </w:rPr>
              <w:t xml:space="preserve">to ESMA list of credit rating agencies registered or certified in accordance with Regulation (EC) No 1060/2009 on credit rating agencies). </w:t>
            </w:r>
          </w:p>
          <w:p w14:paraId="3B923ADD" w14:textId="0EB379FB" w:rsidR="007C1926" w:rsidRPr="00711388" w:rsidRDefault="007C1926" w:rsidP="007C1926">
            <w:pPr>
              <w:pStyle w:val="NormalLeft"/>
              <w:rPr>
                <w:lang w:val="en-GB"/>
              </w:rPr>
            </w:pPr>
            <w:r w:rsidRPr="00711388">
              <w:rPr>
                <w:lang w:val="en-GB"/>
              </w:rPr>
              <w:t xml:space="preserve">Applicable at least to CIC categories 1 - Government bonds, 2 </w:t>
            </w:r>
            <w:r w:rsidR="00711388" w:rsidRPr="00711388">
              <w:rPr>
                <w:lang w:val="en-GB"/>
              </w:rPr>
              <w:t>-</w:t>
            </w:r>
            <w:r w:rsidRPr="00711388">
              <w:rPr>
                <w:lang w:val="en-GB"/>
              </w:rPr>
              <w:t xml:space="preserve"> Corporate bonds, 5 - Structured notes, 6 - Collateralised securities and 8 - Mortgages and Loans, (other than </w:t>
            </w:r>
            <w:r w:rsidR="004E400E" w:rsidRPr="00711388">
              <w:rPr>
                <w:lang w:val="en-GB"/>
              </w:rPr>
              <w:t>CIC 87 and CIC 88</w:t>
            </w:r>
            <w:r w:rsidRPr="00711388">
              <w:rPr>
                <w:lang w:val="en-GB"/>
              </w:rPr>
              <w:t>), where available.</w:t>
            </w:r>
          </w:p>
          <w:p w14:paraId="28A5C9C0" w14:textId="77777777" w:rsidR="007C1926" w:rsidRPr="00711388" w:rsidRDefault="007C1926" w:rsidP="007C1926">
            <w:pPr>
              <w:pStyle w:val="NormalLeft"/>
              <w:rPr>
                <w:lang w:val="en-GB"/>
              </w:rPr>
            </w:pPr>
            <w:r w:rsidRPr="00711388">
              <w:rPr>
                <w:lang w:val="en-GB"/>
              </w:rPr>
              <w:t>This item shall be reported where External rating (C0320) is reported. In case ‘No ECAI has been nominated and a simplification is used to calculate the SCR’, the External rating (C0320) shall be left blank and in Credit quality step (C0340) one of the following options shall be used: 2a; 3a or 3b.</w:t>
            </w:r>
          </w:p>
        </w:tc>
      </w:tr>
      <w:tr w:rsidR="00626033" w:rsidRPr="00711388" w14:paraId="46BB2C10" w14:textId="77777777" w:rsidTr="00D611E8">
        <w:tc>
          <w:tcPr>
            <w:tcW w:w="1486" w:type="dxa"/>
            <w:tcBorders>
              <w:top w:val="single" w:sz="2" w:space="0" w:color="auto"/>
              <w:left w:val="single" w:sz="2" w:space="0" w:color="auto"/>
              <w:bottom w:val="single" w:sz="2" w:space="0" w:color="auto"/>
              <w:right w:val="single" w:sz="2" w:space="0" w:color="auto"/>
            </w:tcBorders>
          </w:tcPr>
          <w:p w14:paraId="69BA5113" w14:textId="77777777" w:rsidR="007C1926" w:rsidRPr="00711388" w:rsidRDefault="007C1926" w:rsidP="007C1926">
            <w:pPr>
              <w:pStyle w:val="NormalLeft"/>
              <w:rPr>
                <w:lang w:val="en-GB"/>
              </w:rPr>
            </w:pPr>
            <w:r w:rsidRPr="00711388">
              <w:rPr>
                <w:lang w:val="en-GB"/>
              </w:rPr>
              <w:lastRenderedPageBreak/>
              <w:t>C0340</w:t>
            </w:r>
          </w:p>
        </w:tc>
        <w:tc>
          <w:tcPr>
            <w:tcW w:w="1764" w:type="dxa"/>
            <w:tcBorders>
              <w:top w:val="single" w:sz="2" w:space="0" w:color="auto"/>
              <w:left w:val="single" w:sz="2" w:space="0" w:color="auto"/>
              <w:bottom w:val="single" w:sz="2" w:space="0" w:color="auto"/>
              <w:right w:val="single" w:sz="2" w:space="0" w:color="auto"/>
            </w:tcBorders>
          </w:tcPr>
          <w:p w14:paraId="2BC52C7B" w14:textId="77777777" w:rsidR="007C1926" w:rsidRPr="00711388" w:rsidRDefault="007C1926" w:rsidP="007C1926">
            <w:pPr>
              <w:pStyle w:val="NormalLeft"/>
              <w:rPr>
                <w:lang w:val="en-GB"/>
              </w:rPr>
            </w:pPr>
            <w:r w:rsidRPr="00711388">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464837B6" w14:textId="77777777" w:rsidR="007C1926" w:rsidRPr="00711388" w:rsidRDefault="007C1926" w:rsidP="007C1926">
            <w:pPr>
              <w:pStyle w:val="NormalLeft"/>
              <w:rPr>
                <w:lang w:val="en-GB"/>
              </w:rPr>
            </w:pPr>
            <w:r w:rsidRPr="00711388">
              <w:rPr>
                <w:lang w:val="en-GB"/>
              </w:rPr>
              <w:t>Applicable to any asset for which Credit quality step needs to be attributed for the purpose of SCR calculation.</w:t>
            </w:r>
          </w:p>
          <w:p w14:paraId="5B8E1077" w14:textId="477562D3" w:rsidR="007C1926" w:rsidRPr="00711388" w:rsidRDefault="007C1926" w:rsidP="007C1926">
            <w:pPr>
              <w:pStyle w:val="NormalLeft"/>
              <w:rPr>
                <w:lang w:val="en-GB"/>
              </w:rPr>
            </w:pPr>
            <w:r w:rsidRPr="00711388">
              <w:rPr>
                <w:lang w:val="en-GB"/>
              </w:rPr>
              <w:t>Identify the credit quality step attributed to the asset, as defined by Article 109a(1) of Directive 2009/138/EC, by applying the mapping table prescribed in Implementing Regulation (EU) 2016/1800.</w:t>
            </w:r>
          </w:p>
          <w:p w14:paraId="741A8CC7" w14:textId="77777777" w:rsidR="007C1926" w:rsidRPr="00711388" w:rsidRDefault="007C1926" w:rsidP="007C1926">
            <w:pPr>
              <w:pStyle w:val="NormalLeft"/>
              <w:rPr>
                <w:lang w:val="en-GB"/>
              </w:rPr>
            </w:pPr>
            <w:r w:rsidRPr="00711388">
              <w:rPr>
                <w:lang w:val="en-GB"/>
              </w:rPr>
              <w:t>The credit quality step shall in particular reflect any readjustments to the credit quality made internally by the undertakings that use the standard formula.</w:t>
            </w:r>
          </w:p>
          <w:p w14:paraId="3997AF8C" w14:textId="77777777" w:rsidR="007C1926" w:rsidRPr="00711388" w:rsidRDefault="007C1926" w:rsidP="007C1926">
            <w:pPr>
              <w:pStyle w:val="NormalLeft"/>
              <w:rPr>
                <w:lang w:val="en-GB"/>
              </w:rPr>
            </w:pPr>
            <w:r w:rsidRPr="00711388">
              <w:rPr>
                <w:lang w:val="en-GB"/>
              </w:rPr>
              <w:t>This item is not applicable to assets for which undertakings using internal model use internal ratings. If undertakings using internal model do not use internal rating, this item shall be reported.</w:t>
            </w:r>
          </w:p>
          <w:p w14:paraId="0B364E14" w14:textId="77777777" w:rsidR="007C1926" w:rsidRPr="00711388" w:rsidRDefault="007C1926" w:rsidP="007C1926">
            <w:pPr>
              <w:pStyle w:val="NormalLeft"/>
              <w:rPr>
                <w:lang w:val="en-GB"/>
              </w:rPr>
            </w:pPr>
          </w:p>
          <w:p w14:paraId="3D5DFBEE" w14:textId="77777777" w:rsidR="007C1926" w:rsidRPr="00711388" w:rsidRDefault="007C1926" w:rsidP="007C1926">
            <w:pPr>
              <w:pStyle w:val="NormalLeft"/>
              <w:rPr>
                <w:lang w:val="en-GB"/>
              </w:rPr>
            </w:pPr>
            <w:r w:rsidRPr="00711388">
              <w:rPr>
                <w:lang w:val="en-GB"/>
              </w:rPr>
              <w:t>One of the options in the following closed list shall be used:</w:t>
            </w:r>
          </w:p>
          <w:p w14:paraId="5996A8CF" w14:textId="491B9894" w:rsidR="007C1926" w:rsidRPr="00711388" w:rsidRDefault="007C1926" w:rsidP="007C1926">
            <w:pPr>
              <w:pStyle w:val="Point0"/>
              <w:rPr>
                <w:lang w:val="en-GB"/>
              </w:rPr>
            </w:pPr>
            <w:r w:rsidRPr="00711388">
              <w:rPr>
                <w:lang w:val="en-GB"/>
              </w:rPr>
              <w:tab/>
              <w:t xml:space="preserve">0 </w:t>
            </w:r>
            <w:r w:rsidR="00711388" w:rsidRPr="00711388">
              <w:rPr>
                <w:lang w:val="en-GB"/>
              </w:rPr>
              <w:t>-</w:t>
            </w:r>
            <w:r w:rsidRPr="00711388">
              <w:rPr>
                <w:lang w:val="en-GB"/>
              </w:rPr>
              <w:tab/>
              <w:t>Credit quality step 0;</w:t>
            </w:r>
          </w:p>
          <w:p w14:paraId="03D6F4C1" w14:textId="5AA40E21" w:rsidR="007C1926" w:rsidRPr="00711388" w:rsidRDefault="007C1926" w:rsidP="007C1926">
            <w:pPr>
              <w:pStyle w:val="Point0"/>
              <w:rPr>
                <w:lang w:val="en-GB"/>
              </w:rPr>
            </w:pPr>
            <w:r w:rsidRPr="00711388">
              <w:rPr>
                <w:lang w:val="en-GB"/>
              </w:rPr>
              <w:tab/>
              <w:t xml:space="preserve">1 </w:t>
            </w:r>
            <w:r w:rsidR="00711388" w:rsidRPr="00711388">
              <w:rPr>
                <w:lang w:val="en-GB"/>
              </w:rPr>
              <w:t>-</w:t>
            </w:r>
            <w:r w:rsidRPr="00711388">
              <w:rPr>
                <w:lang w:val="en-GB"/>
              </w:rPr>
              <w:tab/>
              <w:t>Credit quality step 1;</w:t>
            </w:r>
          </w:p>
          <w:p w14:paraId="687844A3" w14:textId="53F52521" w:rsidR="007C1926" w:rsidRPr="00711388" w:rsidRDefault="007C1926" w:rsidP="007C1926">
            <w:pPr>
              <w:pStyle w:val="Point0"/>
              <w:rPr>
                <w:lang w:val="en-GB"/>
              </w:rPr>
            </w:pPr>
            <w:r w:rsidRPr="00711388">
              <w:rPr>
                <w:lang w:val="en-GB"/>
              </w:rPr>
              <w:tab/>
              <w:t xml:space="preserve">2 </w:t>
            </w:r>
            <w:r w:rsidR="00711388" w:rsidRPr="00711388">
              <w:rPr>
                <w:lang w:val="en-GB"/>
              </w:rPr>
              <w:t>-</w:t>
            </w:r>
            <w:r w:rsidRPr="00711388">
              <w:rPr>
                <w:lang w:val="en-GB"/>
              </w:rPr>
              <w:tab/>
              <w:t>Credit quality step 2;</w:t>
            </w:r>
          </w:p>
          <w:p w14:paraId="68EE07B7" w14:textId="19620DBD" w:rsidR="007C1926" w:rsidRPr="00711388" w:rsidRDefault="007C1926" w:rsidP="007C1926">
            <w:pPr>
              <w:pStyle w:val="Point0"/>
              <w:rPr>
                <w:lang w:val="en-GB"/>
              </w:rPr>
            </w:pPr>
            <w:r w:rsidRPr="00711388">
              <w:rPr>
                <w:lang w:val="en-GB"/>
              </w:rPr>
              <w:tab/>
              <w:t xml:space="preserve">2a </w:t>
            </w:r>
            <w:r w:rsidR="00711388" w:rsidRPr="00711388">
              <w:rPr>
                <w:lang w:val="en-GB"/>
              </w:rPr>
              <w:t>-</w:t>
            </w:r>
            <w:r w:rsidRPr="00711388">
              <w:rPr>
                <w:lang w:val="en-GB"/>
              </w:rPr>
              <w:tab/>
              <w:t>Credit quality step 2 due to the application of Article 176a of Delegated Regulation (E</w:t>
            </w:r>
            <w:r w:rsidR="00652110" w:rsidRPr="00711388">
              <w:rPr>
                <w:lang w:val="en-GB"/>
              </w:rPr>
              <w:t>U</w:t>
            </w:r>
            <w:r w:rsidRPr="00711388">
              <w:rPr>
                <w:lang w:val="en-GB"/>
              </w:rPr>
              <w:t>) No 2015/35 for unrated bonds and loans;</w:t>
            </w:r>
          </w:p>
          <w:p w14:paraId="0EAAE3E8" w14:textId="17D0CC97" w:rsidR="007C1926" w:rsidRPr="00711388" w:rsidRDefault="007C1926" w:rsidP="007C1926">
            <w:pPr>
              <w:pStyle w:val="Point0"/>
              <w:rPr>
                <w:lang w:val="en-GB"/>
              </w:rPr>
            </w:pPr>
            <w:r w:rsidRPr="00711388">
              <w:rPr>
                <w:lang w:val="en-GB"/>
              </w:rPr>
              <w:tab/>
              <w:t xml:space="preserve">3 </w:t>
            </w:r>
            <w:r w:rsidR="00711388" w:rsidRPr="00711388">
              <w:rPr>
                <w:lang w:val="en-GB"/>
              </w:rPr>
              <w:t>-</w:t>
            </w:r>
            <w:r w:rsidRPr="00711388">
              <w:rPr>
                <w:lang w:val="en-GB"/>
              </w:rPr>
              <w:tab/>
              <w:t>Credit quality step 3;</w:t>
            </w:r>
          </w:p>
          <w:p w14:paraId="4CF5E863" w14:textId="47544C1D" w:rsidR="007C1926" w:rsidRPr="00711388" w:rsidRDefault="007C1926" w:rsidP="007C1926">
            <w:pPr>
              <w:pStyle w:val="Point0"/>
              <w:rPr>
                <w:lang w:val="en-GB"/>
              </w:rPr>
            </w:pPr>
            <w:r w:rsidRPr="00711388">
              <w:rPr>
                <w:lang w:val="en-GB"/>
              </w:rPr>
              <w:tab/>
              <w:t xml:space="preserve">3a </w:t>
            </w:r>
            <w:r w:rsidR="00711388" w:rsidRPr="00711388">
              <w:rPr>
                <w:lang w:val="en-GB"/>
              </w:rPr>
              <w:t>-</w:t>
            </w:r>
            <w:r w:rsidRPr="00711388">
              <w:rPr>
                <w:lang w:val="en-GB"/>
              </w:rPr>
              <w:tab/>
              <w:t>Credit quality step 3 due to the application of the simplified calculation under Article 105a of Delegated Regulation (E</w:t>
            </w:r>
            <w:r w:rsidR="00652110" w:rsidRPr="00711388">
              <w:rPr>
                <w:lang w:val="en-GB"/>
              </w:rPr>
              <w:t>U</w:t>
            </w:r>
            <w:r w:rsidRPr="00711388">
              <w:rPr>
                <w:lang w:val="en-GB"/>
              </w:rPr>
              <w:t>) No 2015/35;</w:t>
            </w:r>
          </w:p>
          <w:p w14:paraId="10E10525" w14:textId="6F9C0456" w:rsidR="007C1926" w:rsidRPr="00711388" w:rsidRDefault="007C1926" w:rsidP="007C1926">
            <w:pPr>
              <w:pStyle w:val="Point0"/>
              <w:rPr>
                <w:lang w:val="en-GB"/>
              </w:rPr>
            </w:pPr>
            <w:r w:rsidRPr="00711388">
              <w:rPr>
                <w:lang w:val="en-GB"/>
              </w:rPr>
              <w:tab/>
              <w:t xml:space="preserve">3b </w:t>
            </w:r>
            <w:r w:rsidR="00711388" w:rsidRPr="00711388">
              <w:rPr>
                <w:lang w:val="en-GB"/>
              </w:rPr>
              <w:t>-</w:t>
            </w:r>
            <w:r w:rsidRPr="00711388">
              <w:rPr>
                <w:lang w:val="en-GB"/>
              </w:rPr>
              <w:tab/>
              <w:t>Credit quality step 3 due to the application of Article 176a of Delegated Regulation (E</w:t>
            </w:r>
            <w:r w:rsidR="00652110" w:rsidRPr="00711388">
              <w:rPr>
                <w:lang w:val="en-GB"/>
              </w:rPr>
              <w:t>U</w:t>
            </w:r>
            <w:r w:rsidRPr="00711388">
              <w:rPr>
                <w:lang w:val="en-GB"/>
              </w:rPr>
              <w:t>) No 2015/35 for unrated bonds and loans;</w:t>
            </w:r>
          </w:p>
          <w:p w14:paraId="238F147D" w14:textId="16B34D49" w:rsidR="007C1926" w:rsidRPr="00711388" w:rsidRDefault="007C1926" w:rsidP="007C1926">
            <w:pPr>
              <w:pStyle w:val="Point0"/>
              <w:rPr>
                <w:lang w:val="en-GB"/>
              </w:rPr>
            </w:pPr>
            <w:r w:rsidRPr="00711388">
              <w:rPr>
                <w:lang w:val="en-GB"/>
              </w:rPr>
              <w:tab/>
              <w:t xml:space="preserve">4 </w:t>
            </w:r>
            <w:r w:rsidR="00711388" w:rsidRPr="00711388">
              <w:rPr>
                <w:lang w:val="en-GB"/>
              </w:rPr>
              <w:t>-</w:t>
            </w:r>
            <w:r w:rsidRPr="00711388">
              <w:rPr>
                <w:lang w:val="en-GB"/>
              </w:rPr>
              <w:tab/>
              <w:t>Credit quality step 4;</w:t>
            </w:r>
          </w:p>
          <w:p w14:paraId="4311D427" w14:textId="1CF47948" w:rsidR="007C1926" w:rsidRPr="00711388" w:rsidRDefault="007C1926" w:rsidP="007C1926">
            <w:pPr>
              <w:pStyle w:val="Point0"/>
              <w:rPr>
                <w:lang w:val="en-GB"/>
              </w:rPr>
            </w:pPr>
            <w:r w:rsidRPr="00711388">
              <w:rPr>
                <w:lang w:val="en-GB"/>
              </w:rPr>
              <w:tab/>
              <w:t xml:space="preserve">5 </w:t>
            </w:r>
            <w:r w:rsidR="00711388" w:rsidRPr="00711388">
              <w:rPr>
                <w:lang w:val="en-GB"/>
              </w:rPr>
              <w:t>-</w:t>
            </w:r>
            <w:r w:rsidRPr="00711388">
              <w:rPr>
                <w:lang w:val="en-GB"/>
              </w:rPr>
              <w:tab/>
              <w:t>Credit quality step 5;</w:t>
            </w:r>
          </w:p>
          <w:p w14:paraId="1E04C6B8" w14:textId="729CDED4" w:rsidR="007C1926" w:rsidRPr="00711388" w:rsidRDefault="007C1926" w:rsidP="007C1926">
            <w:pPr>
              <w:pStyle w:val="Point0"/>
              <w:rPr>
                <w:lang w:val="en-GB"/>
              </w:rPr>
            </w:pPr>
            <w:r w:rsidRPr="00711388">
              <w:rPr>
                <w:lang w:val="en-GB"/>
              </w:rPr>
              <w:tab/>
              <w:t xml:space="preserve">6 </w:t>
            </w:r>
            <w:r w:rsidR="00711388" w:rsidRPr="00711388">
              <w:rPr>
                <w:lang w:val="en-GB"/>
              </w:rPr>
              <w:t>-</w:t>
            </w:r>
            <w:r w:rsidRPr="00711388">
              <w:rPr>
                <w:lang w:val="en-GB"/>
              </w:rPr>
              <w:tab/>
              <w:t>Credit quality step 6;</w:t>
            </w:r>
          </w:p>
          <w:p w14:paraId="38483F8F" w14:textId="0ADB80CE" w:rsidR="007C1926" w:rsidRPr="00711388" w:rsidRDefault="007C1926" w:rsidP="007C1926">
            <w:pPr>
              <w:pStyle w:val="Point0"/>
              <w:rPr>
                <w:lang w:val="en-GB"/>
              </w:rPr>
            </w:pPr>
            <w:r w:rsidRPr="00711388">
              <w:rPr>
                <w:lang w:val="en-GB"/>
              </w:rPr>
              <w:tab/>
              <w:t xml:space="preserve">9 </w:t>
            </w:r>
            <w:r w:rsidR="00711388" w:rsidRPr="00711388">
              <w:rPr>
                <w:lang w:val="en-GB"/>
              </w:rPr>
              <w:t>-</w:t>
            </w:r>
            <w:r w:rsidRPr="00711388">
              <w:rPr>
                <w:lang w:val="en-GB"/>
              </w:rPr>
              <w:tab/>
              <w:t>No rating available.</w:t>
            </w:r>
          </w:p>
        </w:tc>
      </w:tr>
      <w:tr w:rsidR="00626033" w:rsidRPr="00711388" w14:paraId="0631189A" w14:textId="77777777" w:rsidTr="00D611E8">
        <w:tc>
          <w:tcPr>
            <w:tcW w:w="1486" w:type="dxa"/>
            <w:tcBorders>
              <w:top w:val="single" w:sz="2" w:space="0" w:color="auto"/>
              <w:left w:val="single" w:sz="2" w:space="0" w:color="auto"/>
              <w:bottom w:val="single" w:sz="2" w:space="0" w:color="auto"/>
              <w:right w:val="single" w:sz="2" w:space="0" w:color="auto"/>
            </w:tcBorders>
          </w:tcPr>
          <w:p w14:paraId="159636DC" w14:textId="77777777" w:rsidR="007C1926" w:rsidRPr="00711388" w:rsidRDefault="007C1926" w:rsidP="007C1926">
            <w:pPr>
              <w:pStyle w:val="NormalLeft"/>
              <w:rPr>
                <w:lang w:val="en-GB"/>
              </w:rPr>
            </w:pPr>
            <w:r w:rsidRPr="00711388">
              <w:rPr>
                <w:lang w:val="en-GB"/>
              </w:rPr>
              <w:t>C0350</w:t>
            </w:r>
          </w:p>
        </w:tc>
        <w:tc>
          <w:tcPr>
            <w:tcW w:w="1764" w:type="dxa"/>
            <w:tcBorders>
              <w:top w:val="single" w:sz="2" w:space="0" w:color="auto"/>
              <w:left w:val="single" w:sz="2" w:space="0" w:color="auto"/>
              <w:bottom w:val="single" w:sz="2" w:space="0" w:color="auto"/>
              <w:right w:val="single" w:sz="2" w:space="0" w:color="auto"/>
            </w:tcBorders>
          </w:tcPr>
          <w:p w14:paraId="3EC34F9E" w14:textId="77777777" w:rsidR="007C1926" w:rsidRPr="00711388" w:rsidRDefault="007C1926" w:rsidP="007C1926">
            <w:pPr>
              <w:pStyle w:val="NormalLeft"/>
              <w:rPr>
                <w:lang w:val="en-GB"/>
              </w:rPr>
            </w:pPr>
            <w:r w:rsidRPr="00711388">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65D234FE" w14:textId="172BD987" w:rsidR="007C1926" w:rsidRPr="00711388" w:rsidRDefault="007C1926" w:rsidP="007C1926">
            <w:pPr>
              <w:pStyle w:val="NormalLeft"/>
              <w:rPr>
                <w:lang w:val="en-GB"/>
              </w:rPr>
            </w:pPr>
            <w:r w:rsidRPr="00711388">
              <w:rPr>
                <w:lang w:val="en-GB"/>
              </w:rPr>
              <w:t xml:space="preserve">Applicable at least to CIC categories 1- Government bonds, 2 </w:t>
            </w:r>
            <w:r w:rsidR="00711388" w:rsidRPr="00711388">
              <w:rPr>
                <w:lang w:val="en-GB"/>
              </w:rPr>
              <w:t>-</w:t>
            </w:r>
            <w:r w:rsidRPr="00711388">
              <w:rPr>
                <w:lang w:val="en-GB"/>
              </w:rPr>
              <w:t xml:space="preserve"> Corporate bonds, 5 - Structured notes, 6 - Collateralised securities and 8 - Mortgages and Loans, (other than </w:t>
            </w:r>
            <w:r w:rsidR="004E400E" w:rsidRPr="00711388">
              <w:rPr>
                <w:lang w:val="en-GB"/>
              </w:rPr>
              <w:t>CIC 87 and CIC 88</w:t>
            </w:r>
            <w:r w:rsidRPr="00711388">
              <w:rPr>
                <w:lang w:val="en-GB"/>
              </w:rPr>
              <w:t>), where available.</w:t>
            </w:r>
            <w:del w:id="821" w:author="Author">
              <w:r w:rsidRPr="00711388" w:rsidDel="003323F0">
                <w:rPr>
                  <w:lang w:val="en-GB"/>
                </w:rPr>
                <w:delText xml:space="preserve">  </w:delText>
              </w:r>
            </w:del>
            <w:ins w:id="822" w:author="Author">
              <w:r w:rsidR="003323F0">
                <w:rPr>
                  <w:lang w:val="en-GB"/>
                </w:rPr>
                <w:t xml:space="preserve"> </w:t>
              </w:r>
            </w:ins>
          </w:p>
          <w:p w14:paraId="5F34751A" w14:textId="04F6D339" w:rsidR="00930B86" w:rsidRPr="00711388" w:rsidRDefault="00930B86" w:rsidP="007C1926">
            <w:pPr>
              <w:pStyle w:val="NormalLeft"/>
              <w:rPr>
                <w:lang w:val="en-GB"/>
              </w:rPr>
            </w:pPr>
            <w:r w:rsidRPr="00711388">
              <w:rPr>
                <w:lang w:val="en-GB"/>
              </w:rPr>
              <w:t>Internal rating of assets for undertakings using internal ratings.</w:t>
            </w:r>
          </w:p>
          <w:p w14:paraId="7A255B6B" w14:textId="449755DD" w:rsidR="007C1926" w:rsidRPr="00711388" w:rsidRDefault="00481A3D" w:rsidP="007B0945">
            <w:pPr>
              <w:pStyle w:val="NormalLeft"/>
              <w:rPr>
                <w:lang w:val="en-GB"/>
              </w:rPr>
            </w:pPr>
            <w:r w:rsidRPr="00711388">
              <w:rPr>
                <w:lang w:val="en-GB"/>
              </w:rPr>
              <w:lastRenderedPageBreak/>
              <w:t>F</w:t>
            </w:r>
            <w:r w:rsidR="007C1926" w:rsidRPr="00711388">
              <w:rPr>
                <w:lang w:val="en-GB"/>
              </w:rPr>
              <w:t>or undertakings applying a matching adjustment</w:t>
            </w:r>
            <w:r w:rsidRPr="00711388">
              <w:rPr>
                <w:lang w:val="en-GB"/>
              </w:rPr>
              <w:t xml:space="preserve"> the ite</w:t>
            </w:r>
            <w:r w:rsidR="002756F5" w:rsidRPr="00711388">
              <w:rPr>
                <w:lang w:val="en-GB"/>
              </w:rPr>
              <w:t>m</w:t>
            </w:r>
            <w:r w:rsidRPr="00711388">
              <w:rPr>
                <w:lang w:val="en-GB"/>
              </w:rPr>
              <w:t xml:space="preserve"> shall be reported </w:t>
            </w:r>
            <w:r w:rsidR="007C1926" w:rsidRPr="00711388">
              <w:rPr>
                <w:lang w:val="en-GB"/>
              </w:rPr>
              <w:t xml:space="preserve">to the extent that the internal ratings are used to calculate the fundamental spread referred to in </w:t>
            </w:r>
            <w:r w:rsidR="00560CAC" w:rsidRPr="00711388">
              <w:rPr>
                <w:lang w:val="en-GB"/>
              </w:rPr>
              <w:t>A</w:t>
            </w:r>
            <w:r w:rsidR="007C1926" w:rsidRPr="00711388">
              <w:rPr>
                <w:lang w:val="en-GB"/>
              </w:rPr>
              <w:t>rticle 77</w:t>
            </w:r>
            <w:r w:rsidR="007B0945" w:rsidRPr="00711388">
              <w:rPr>
                <w:lang w:val="en-GB"/>
              </w:rPr>
              <w:t xml:space="preserve">c </w:t>
            </w:r>
            <w:r w:rsidR="007C1926" w:rsidRPr="00711388">
              <w:rPr>
                <w:lang w:val="en-GB"/>
              </w:rPr>
              <w:t>(2)</w:t>
            </w:r>
            <w:r w:rsidR="00B41710" w:rsidRPr="00711388">
              <w:rPr>
                <w:lang w:val="en-GB"/>
              </w:rPr>
              <w:t xml:space="preserve"> </w:t>
            </w:r>
            <w:r w:rsidR="00D44E23" w:rsidRPr="00711388">
              <w:rPr>
                <w:lang w:val="en-GB"/>
              </w:rPr>
              <w:t>of</w:t>
            </w:r>
            <w:r w:rsidR="00B41710" w:rsidRPr="00711388">
              <w:rPr>
                <w:lang w:val="en-GB"/>
              </w:rPr>
              <w:t xml:space="preserve"> Directive 2009/138/EC</w:t>
            </w:r>
            <w:r w:rsidR="007C1926" w:rsidRPr="00711388">
              <w:rPr>
                <w:lang w:val="en-GB"/>
              </w:rPr>
              <w:t>.</w:t>
            </w:r>
          </w:p>
        </w:tc>
      </w:tr>
      <w:tr w:rsidR="00626033" w:rsidRPr="00711388" w14:paraId="5E74B5AD" w14:textId="77777777" w:rsidTr="00D611E8">
        <w:tc>
          <w:tcPr>
            <w:tcW w:w="1486" w:type="dxa"/>
            <w:tcBorders>
              <w:top w:val="single" w:sz="2" w:space="0" w:color="auto"/>
              <w:left w:val="single" w:sz="2" w:space="0" w:color="auto"/>
              <w:bottom w:val="single" w:sz="2" w:space="0" w:color="auto"/>
              <w:right w:val="single" w:sz="2" w:space="0" w:color="auto"/>
            </w:tcBorders>
          </w:tcPr>
          <w:p w14:paraId="248981D2" w14:textId="77777777" w:rsidR="007C1926" w:rsidRPr="00711388" w:rsidRDefault="007C1926" w:rsidP="007C1926">
            <w:pPr>
              <w:pStyle w:val="NormalLeft"/>
              <w:rPr>
                <w:lang w:val="en-GB"/>
              </w:rPr>
            </w:pPr>
            <w:r w:rsidRPr="00711388">
              <w:rPr>
                <w:lang w:val="en-GB"/>
              </w:rPr>
              <w:lastRenderedPageBreak/>
              <w:t>C0360</w:t>
            </w:r>
          </w:p>
        </w:tc>
        <w:tc>
          <w:tcPr>
            <w:tcW w:w="1764" w:type="dxa"/>
            <w:tcBorders>
              <w:top w:val="single" w:sz="2" w:space="0" w:color="auto"/>
              <w:left w:val="single" w:sz="2" w:space="0" w:color="auto"/>
              <w:bottom w:val="single" w:sz="2" w:space="0" w:color="auto"/>
              <w:right w:val="single" w:sz="2" w:space="0" w:color="auto"/>
            </w:tcBorders>
          </w:tcPr>
          <w:p w14:paraId="4A461FC4" w14:textId="77777777" w:rsidR="007C1926" w:rsidRPr="00711388" w:rsidRDefault="007C1926" w:rsidP="007C1926">
            <w:pPr>
              <w:pStyle w:val="NormalLeft"/>
              <w:rPr>
                <w:lang w:val="en-GB"/>
              </w:rPr>
            </w:pPr>
            <w:r w:rsidRPr="00711388">
              <w:rPr>
                <w:lang w:val="en-GB"/>
              </w:rPr>
              <w:t>Duration</w:t>
            </w:r>
          </w:p>
        </w:tc>
        <w:tc>
          <w:tcPr>
            <w:tcW w:w="6036" w:type="dxa"/>
            <w:tcBorders>
              <w:top w:val="single" w:sz="2" w:space="0" w:color="auto"/>
              <w:left w:val="single" w:sz="2" w:space="0" w:color="auto"/>
              <w:bottom w:val="single" w:sz="2" w:space="0" w:color="auto"/>
              <w:right w:val="single" w:sz="2" w:space="0" w:color="auto"/>
            </w:tcBorders>
          </w:tcPr>
          <w:p w14:paraId="7F3D912B" w14:textId="2A4F2A62" w:rsidR="007C1926" w:rsidRPr="00711388" w:rsidRDefault="007C1926" w:rsidP="007C1926">
            <w:pPr>
              <w:pStyle w:val="NormalLeft"/>
              <w:rPr>
                <w:lang w:val="en-GB"/>
              </w:rPr>
            </w:pPr>
            <w:r w:rsidRPr="00711388">
              <w:rPr>
                <w:lang w:val="en-GB"/>
              </w:rPr>
              <w:t xml:space="preserve">Only applicable to CIC categories 1 </w:t>
            </w:r>
            <w:r w:rsidR="00711388" w:rsidRPr="00711388">
              <w:rPr>
                <w:lang w:val="en-GB"/>
              </w:rPr>
              <w:t>-</w:t>
            </w:r>
            <w:r w:rsidRPr="00711388">
              <w:rPr>
                <w:lang w:val="en-GB"/>
              </w:rPr>
              <w:t xml:space="preserve"> Government bonds, 2 </w:t>
            </w:r>
            <w:r w:rsidR="00711388" w:rsidRPr="00711388">
              <w:rPr>
                <w:lang w:val="en-GB"/>
              </w:rPr>
              <w:t>-</w:t>
            </w:r>
            <w:r w:rsidRPr="00711388">
              <w:rPr>
                <w:lang w:val="en-GB"/>
              </w:rPr>
              <w:t xml:space="preserve"> Corporate bonds, 4 </w:t>
            </w:r>
            <w:r w:rsidR="00711388" w:rsidRPr="00711388">
              <w:rPr>
                <w:lang w:val="en-GB"/>
              </w:rPr>
              <w:t>-</w:t>
            </w:r>
            <w:r w:rsidRPr="00711388">
              <w:rPr>
                <w:lang w:val="en-GB"/>
              </w:rPr>
              <w:t xml:space="preserve"> Collective Investments Undertakings (when applicable, e.g. for collective investment undertaking mainly invested in bonds), 5 </w:t>
            </w:r>
            <w:r w:rsidR="00711388" w:rsidRPr="00711388">
              <w:rPr>
                <w:lang w:val="en-GB"/>
              </w:rPr>
              <w:t>-</w:t>
            </w:r>
            <w:r w:rsidRPr="00711388">
              <w:rPr>
                <w:lang w:val="en-GB"/>
              </w:rPr>
              <w:t xml:space="preserve"> Structured notes and 6 </w:t>
            </w:r>
            <w:r w:rsidR="00711388" w:rsidRPr="00711388">
              <w:rPr>
                <w:lang w:val="en-GB"/>
              </w:rPr>
              <w:t>-</w:t>
            </w:r>
            <w:r w:rsidRPr="00711388">
              <w:rPr>
                <w:lang w:val="en-GB"/>
              </w:rPr>
              <w:t xml:space="preserve"> Collateralised securities.</w:t>
            </w:r>
          </w:p>
          <w:p w14:paraId="77F71F32" w14:textId="77777777" w:rsidR="007C1926" w:rsidRPr="00711388" w:rsidRDefault="007C1926" w:rsidP="007C1926">
            <w:pPr>
              <w:pStyle w:val="NormalLeft"/>
              <w:rPr>
                <w:lang w:val="en-GB"/>
              </w:rPr>
            </w:pPr>
            <w:r w:rsidRPr="00711388">
              <w:rPr>
                <w:lang w:val="en-GB"/>
              </w:rPr>
              <w:t>Asset duration, defined as the ‘residual modified duration’ (modified duration calculated based on the remaining time for maturity of the security, counted from the reporting reference date). For assets without fixed maturity the first call date shall be used but the probability of the call option being exercised shall be taken into account. The duration shall be calculated based on economic value.</w:t>
            </w:r>
          </w:p>
        </w:tc>
      </w:tr>
      <w:tr w:rsidR="00626033" w:rsidRPr="00711388" w14:paraId="67ED753C" w14:textId="77777777" w:rsidTr="00D611E8">
        <w:tc>
          <w:tcPr>
            <w:tcW w:w="1486" w:type="dxa"/>
            <w:tcBorders>
              <w:top w:val="single" w:sz="2" w:space="0" w:color="auto"/>
              <w:left w:val="single" w:sz="2" w:space="0" w:color="auto"/>
              <w:bottom w:val="single" w:sz="2" w:space="0" w:color="auto"/>
              <w:right w:val="single" w:sz="2" w:space="0" w:color="auto"/>
            </w:tcBorders>
          </w:tcPr>
          <w:p w14:paraId="3E6A9912" w14:textId="77777777" w:rsidR="007C1926" w:rsidRPr="00711388" w:rsidRDefault="007C1926" w:rsidP="007C1926">
            <w:pPr>
              <w:pStyle w:val="NormalLeft"/>
              <w:rPr>
                <w:lang w:val="en-GB"/>
              </w:rPr>
            </w:pPr>
            <w:r w:rsidRPr="00711388">
              <w:rPr>
                <w:lang w:val="en-GB"/>
              </w:rPr>
              <w:t>C0370</w:t>
            </w:r>
          </w:p>
        </w:tc>
        <w:tc>
          <w:tcPr>
            <w:tcW w:w="1764" w:type="dxa"/>
            <w:tcBorders>
              <w:top w:val="single" w:sz="2" w:space="0" w:color="auto"/>
              <w:left w:val="single" w:sz="2" w:space="0" w:color="auto"/>
              <w:bottom w:val="single" w:sz="2" w:space="0" w:color="auto"/>
              <w:right w:val="single" w:sz="2" w:space="0" w:color="auto"/>
            </w:tcBorders>
          </w:tcPr>
          <w:p w14:paraId="1A7F1E9C" w14:textId="77777777" w:rsidR="007C1926" w:rsidRPr="00711388" w:rsidRDefault="007C1926" w:rsidP="007C1926">
            <w:pPr>
              <w:pStyle w:val="NormalLeft"/>
              <w:rPr>
                <w:lang w:val="en-GB"/>
              </w:rPr>
            </w:pPr>
            <w:r w:rsidRPr="00711388">
              <w:rPr>
                <w:lang w:val="en-GB"/>
              </w:rPr>
              <w:t>Unit Solvency II price</w:t>
            </w:r>
          </w:p>
        </w:tc>
        <w:tc>
          <w:tcPr>
            <w:tcW w:w="6036" w:type="dxa"/>
            <w:tcBorders>
              <w:top w:val="single" w:sz="2" w:space="0" w:color="auto"/>
              <w:left w:val="single" w:sz="2" w:space="0" w:color="auto"/>
              <w:bottom w:val="single" w:sz="2" w:space="0" w:color="auto"/>
              <w:right w:val="single" w:sz="2" w:space="0" w:color="auto"/>
            </w:tcBorders>
          </w:tcPr>
          <w:p w14:paraId="19C5FCB3" w14:textId="77777777" w:rsidR="007C1926" w:rsidRPr="00711388" w:rsidRDefault="007C1926" w:rsidP="007C1926">
            <w:pPr>
              <w:pStyle w:val="NormalLeft"/>
              <w:rPr>
                <w:lang w:val="en-GB"/>
              </w:rPr>
            </w:pPr>
            <w:r w:rsidRPr="00711388">
              <w:rPr>
                <w:lang w:val="en-GB"/>
              </w:rPr>
              <w:t>Amount in reporting currency for the asset, if relevant.</w:t>
            </w:r>
          </w:p>
          <w:p w14:paraId="5B7C1114" w14:textId="77777777" w:rsidR="007C1926" w:rsidRPr="00711388" w:rsidRDefault="007C1926" w:rsidP="007C1926">
            <w:pPr>
              <w:pStyle w:val="NormalLeft"/>
              <w:rPr>
                <w:lang w:val="en-GB"/>
              </w:rPr>
            </w:pPr>
            <w:r w:rsidRPr="00711388">
              <w:rPr>
                <w:lang w:val="en-GB"/>
              </w:rPr>
              <w:t>This item shall be reported if a ‘quantity’ (C0130) has been provided in the first part of the template (‘Information on positions held’).</w:t>
            </w:r>
          </w:p>
          <w:p w14:paraId="41A812FE" w14:textId="77777777" w:rsidR="007C1926" w:rsidRPr="00711388" w:rsidRDefault="007C1926" w:rsidP="007C1926">
            <w:pPr>
              <w:pStyle w:val="NormalLeft"/>
              <w:rPr>
                <w:lang w:val="en-GB"/>
              </w:rPr>
            </w:pPr>
            <w:r w:rsidRPr="00711388">
              <w:rPr>
                <w:lang w:val="en-GB"/>
              </w:rPr>
              <w:t>This item shall not be reported if item Unit percentage of par amount Solvency II price (C0380) is reported.</w:t>
            </w:r>
          </w:p>
        </w:tc>
      </w:tr>
      <w:tr w:rsidR="00626033" w:rsidRPr="00711388" w14:paraId="65A33164" w14:textId="77777777" w:rsidTr="00D611E8">
        <w:tc>
          <w:tcPr>
            <w:tcW w:w="1486" w:type="dxa"/>
            <w:tcBorders>
              <w:top w:val="single" w:sz="2" w:space="0" w:color="auto"/>
              <w:left w:val="single" w:sz="2" w:space="0" w:color="auto"/>
              <w:bottom w:val="single" w:sz="2" w:space="0" w:color="auto"/>
              <w:right w:val="single" w:sz="2" w:space="0" w:color="auto"/>
            </w:tcBorders>
          </w:tcPr>
          <w:p w14:paraId="1BB76C45" w14:textId="77777777" w:rsidR="007C1926" w:rsidRPr="00711388" w:rsidRDefault="007C1926" w:rsidP="007C1926">
            <w:pPr>
              <w:pStyle w:val="NormalLeft"/>
              <w:rPr>
                <w:lang w:val="en-GB"/>
              </w:rPr>
            </w:pPr>
            <w:r w:rsidRPr="00711388">
              <w:rPr>
                <w:lang w:val="en-GB"/>
              </w:rPr>
              <w:t>C0380</w:t>
            </w:r>
          </w:p>
        </w:tc>
        <w:tc>
          <w:tcPr>
            <w:tcW w:w="1764" w:type="dxa"/>
            <w:tcBorders>
              <w:top w:val="single" w:sz="2" w:space="0" w:color="auto"/>
              <w:left w:val="single" w:sz="2" w:space="0" w:color="auto"/>
              <w:bottom w:val="single" w:sz="2" w:space="0" w:color="auto"/>
              <w:right w:val="single" w:sz="2" w:space="0" w:color="auto"/>
            </w:tcBorders>
          </w:tcPr>
          <w:p w14:paraId="66C15500" w14:textId="77777777" w:rsidR="007C1926" w:rsidRPr="00711388" w:rsidRDefault="007C1926" w:rsidP="007C1926">
            <w:pPr>
              <w:pStyle w:val="NormalLeft"/>
              <w:rPr>
                <w:lang w:val="en-GB"/>
              </w:rPr>
            </w:pPr>
            <w:r w:rsidRPr="00711388">
              <w:rPr>
                <w:lang w:val="en-GB"/>
              </w:rPr>
              <w:t>Unit percentage of par amount Solvency II price</w:t>
            </w:r>
          </w:p>
        </w:tc>
        <w:tc>
          <w:tcPr>
            <w:tcW w:w="6036" w:type="dxa"/>
            <w:tcBorders>
              <w:top w:val="single" w:sz="2" w:space="0" w:color="auto"/>
              <w:left w:val="single" w:sz="2" w:space="0" w:color="auto"/>
              <w:bottom w:val="single" w:sz="2" w:space="0" w:color="auto"/>
              <w:right w:val="single" w:sz="2" w:space="0" w:color="auto"/>
            </w:tcBorders>
          </w:tcPr>
          <w:p w14:paraId="21E6DB36" w14:textId="77777777" w:rsidR="007C1926" w:rsidRPr="00711388" w:rsidRDefault="007C1926" w:rsidP="007C1926">
            <w:pPr>
              <w:pStyle w:val="NormalLeft"/>
              <w:rPr>
                <w:lang w:val="en-GB"/>
              </w:rPr>
            </w:pPr>
            <w:r w:rsidRPr="00711388">
              <w:rPr>
                <w:lang w:val="en-GB"/>
              </w:rPr>
              <w:t>Amount in percentage of par value, clean price without accrued interest, for the asset, if relevant.</w:t>
            </w:r>
          </w:p>
          <w:p w14:paraId="307463E9" w14:textId="0970027F" w:rsidR="007C1926" w:rsidRPr="00711388" w:rsidRDefault="007C1926" w:rsidP="007C1926">
            <w:pPr>
              <w:pStyle w:val="NormalLeft"/>
              <w:rPr>
                <w:lang w:val="en-GB"/>
              </w:rPr>
            </w:pPr>
            <w:r w:rsidRPr="00711388">
              <w:rPr>
                <w:lang w:val="en-GB"/>
              </w:rPr>
              <w:t>This item shall be reported if a ‘par amount’ information (C0140) has been provided in the first part of the template (‘Information on positions held’) except for CIC 71 and CIC category 9</w:t>
            </w:r>
            <w:r w:rsidR="00B3133A" w:rsidRPr="00711388">
              <w:rPr>
                <w:lang w:val="en-GB"/>
              </w:rPr>
              <w:t xml:space="preserve"> - Property</w:t>
            </w:r>
            <w:r w:rsidRPr="00711388">
              <w:rPr>
                <w:lang w:val="en-GB"/>
              </w:rPr>
              <w:t>.</w:t>
            </w:r>
          </w:p>
          <w:p w14:paraId="7C29AB72" w14:textId="77777777" w:rsidR="007C1926" w:rsidRPr="00711388" w:rsidRDefault="007C1926" w:rsidP="007C1926">
            <w:pPr>
              <w:pStyle w:val="NormalLeft"/>
              <w:rPr>
                <w:lang w:val="en-GB"/>
              </w:rPr>
            </w:pPr>
            <w:r w:rsidRPr="00711388">
              <w:rPr>
                <w:lang w:val="en-GB"/>
              </w:rPr>
              <w:t>This item shall not be reported if item Unit Solvency II price (C0370) is reported.</w:t>
            </w:r>
          </w:p>
        </w:tc>
      </w:tr>
      <w:tr w:rsidR="007C1926" w:rsidRPr="00711388" w14:paraId="0CF2D65B" w14:textId="77777777" w:rsidTr="00D611E8">
        <w:tc>
          <w:tcPr>
            <w:tcW w:w="1486" w:type="dxa"/>
            <w:tcBorders>
              <w:top w:val="single" w:sz="2" w:space="0" w:color="auto"/>
              <w:left w:val="single" w:sz="2" w:space="0" w:color="auto"/>
              <w:bottom w:val="single" w:sz="2" w:space="0" w:color="auto"/>
              <w:right w:val="single" w:sz="2" w:space="0" w:color="auto"/>
            </w:tcBorders>
          </w:tcPr>
          <w:p w14:paraId="55638C77" w14:textId="77777777" w:rsidR="007C1926" w:rsidRPr="00711388" w:rsidRDefault="007C1926" w:rsidP="007C1926">
            <w:pPr>
              <w:pStyle w:val="NormalLeft"/>
              <w:rPr>
                <w:lang w:val="en-GB"/>
              </w:rPr>
            </w:pPr>
            <w:r w:rsidRPr="00711388">
              <w:rPr>
                <w:lang w:val="en-GB"/>
              </w:rPr>
              <w:t>C0390</w:t>
            </w:r>
          </w:p>
        </w:tc>
        <w:tc>
          <w:tcPr>
            <w:tcW w:w="1764" w:type="dxa"/>
            <w:tcBorders>
              <w:top w:val="single" w:sz="2" w:space="0" w:color="auto"/>
              <w:left w:val="single" w:sz="2" w:space="0" w:color="auto"/>
              <w:bottom w:val="single" w:sz="2" w:space="0" w:color="auto"/>
              <w:right w:val="single" w:sz="2" w:space="0" w:color="auto"/>
            </w:tcBorders>
          </w:tcPr>
          <w:p w14:paraId="6710A1FF" w14:textId="77777777" w:rsidR="007C1926" w:rsidRPr="00711388" w:rsidRDefault="007C1926" w:rsidP="007C1926">
            <w:pPr>
              <w:pStyle w:val="NormalLeft"/>
              <w:rPr>
                <w:lang w:val="en-GB"/>
              </w:rPr>
            </w:pPr>
            <w:r w:rsidRPr="00711388">
              <w:rPr>
                <w:lang w:val="en-GB"/>
              </w:rPr>
              <w:t>Maturity date</w:t>
            </w:r>
          </w:p>
        </w:tc>
        <w:tc>
          <w:tcPr>
            <w:tcW w:w="6036" w:type="dxa"/>
            <w:tcBorders>
              <w:top w:val="single" w:sz="2" w:space="0" w:color="auto"/>
              <w:left w:val="single" w:sz="2" w:space="0" w:color="auto"/>
              <w:bottom w:val="single" w:sz="2" w:space="0" w:color="auto"/>
              <w:right w:val="single" w:sz="2" w:space="0" w:color="auto"/>
            </w:tcBorders>
          </w:tcPr>
          <w:p w14:paraId="04239BA4" w14:textId="75A84F3A" w:rsidR="007C1926" w:rsidRPr="00711388" w:rsidRDefault="007C1926" w:rsidP="007C1926">
            <w:pPr>
              <w:pStyle w:val="NormalLeft"/>
              <w:rPr>
                <w:lang w:val="en-GB"/>
              </w:rPr>
            </w:pPr>
            <w:r w:rsidRPr="00711388">
              <w:rPr>
                <w:lang w:val="en-GB"/>
              </w:rPr>
              <w:t xml:space="preserve">Only applicable for CIC categories 1 </w:t>
            </w:r>
            <w:r w:rsidR="00711388" w:rsidRPr="00711388">
              <w:rPr>
                <w:lang w:val="en-GB"/>
              </w:rPr>
              <w:t>-</w:t>
            </w:r>
            <w:r w:rsidRPr="00711388">
              <w:rPr>
                <w:lang w:val="en-GB"/>
              </w:rPr>
              <w:t xml:space="preserve"> Government bonds, 2 </w:t>
            </w:r>
            <w:r w:rsidR="00711388" w:rsidRPr="00711388">
              <w:rPr>
                <w:lang w:val="en-GB"/>
              </w:rPr>
              <w:t>-</w:t>
            </w:r>
            <w:r w:rsidRPr="00711388">
              <w:rPr>
                <w:lang w:val="en-GB"/>
              </w:rPr>
              <w:t xml:space="preserve"> Corporate bonds, 5 </w:t>
            </w:r>
            <w:r w:rsidR="00711388" w:rsidRPr="00711388">
              <w:rPr>
                <w:lang w:val="en-GB"/>
              </w:rPr>
              <w:t>-</w:t>
            </w:r>
            <w:r w:rsidRPr="00711388">
              <w:rPr>
                <w:lang w:val="en-GB"/>
              </w:rPr>
              <w:t xml:space="preserve"> Structured notes, 6 </w:t>
            </w:r>
            <w:r w:rsidR="00711388" w:rsidRPr="00711388">
              <w:rPr>
                <w:lang w:val="en-GB"/>
              </w:rPr>
              <w:t>-</w:t>
            </w:r>
            <w:r w:rsidRPr="00711388">
              <w:rPr>
                <w:lang w:val="en-GB"/>
              </w:rPr>
              <w:t xml:space="preserve"> Collateralised securities, and 8 </w:t>
            </w:r>
            <w:r w:rsidR="00711388" w:rsidRPr="00711388">
              <w:rPr>
                <w:lang w:val="en-GB"/>
              </w:rPr>
              <w:t>-</w:t>
            </w:r>
            <w:r w:rsidRPr="00711388">
              <w:rPr>
                <w:lang w:val="en-GB"/>
              </w:rPr>
              <w:t xml:space="preserve"> Mortgages and Loans, CIC 74 and CIC 79.</w:t>
            </w:r>
          </w:p>
          <w:p w14:paraId="65169A8C" w14:textId="4BE0A466" w:rsidR="007C1926" w:rsidRPr="00711388" w:rsidRDefault="007C1926" w:rsidP="007C1926">
            <w:pPr>
              <w:pStyle w:val="NormalLeft"/>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maturity date.</w:t>
            </w:r>
          </w:p>
          <w:p w14:paraId="2F33E100" w14:textId="77777777" w:rsidR="007C1926" w:rsidRPr="00711388" w:rsidRDefault="007C1926" w:rsidP="007C1926">
            <w:pPr>
              <w:pStyle w:val="NormalLeft"/>
              <w:rPr>
                <w:lang w:val="en-GB"/>
              </w:rPr>
            </w:pPr>
            <w:r w:rsidRPr="00711388">
              <w:rPr>
                <w:lang w:val="en-GB"/>
              </w:rPr>
              <w:t>It corresponds always to the maturity date, even for callable securities.</w:t>
            </w:r>
          </w:p>
          <w:p w14:paraId="744B854E" w14:textId="77777777" w:rsidR="007C1926" w:rsidRPr="00711388" w:rsidRDefault="007C1926" w:rsidP="007C1926">
            <w:pPr>
              <w:pStyle w:val="NormalLeft"/>
              <w:rPr>
                <w:lang w:val="en-GB"/>
              </w:rPr>
            </w:pPr>
            <w:r w:rsidRPr="00711388">
              <w:rPr>
                <w:lang w:val="en-GB"/>
              </w:rPr>
              <w:t>The following shall be considered:</w:t>
            </w:r>
          </w:p>
          <w:p w14:paraId="1045E60B" w14:textId="1286A506" w:rsidR="007C1926" w:rsidRPr="00711388" w:rsidRDefault="007C1926" w:rsidP="0083381F">
            <w:pPr>
              <w:pStyle w:val="Tiret0"/>
              <w:numPr>
                <w:ilvl w:val="0"/>
                <w:numId w:val="3"/>
              </w:numPr>
              <w:ind w:left="851" w:hanging="851"/>
              <w:rPr>
                <w:lang w:val="en-GB"/>
              </w:rPr>
            </w:pPr>
            <w:r w:rsidRPr="00711388">
              <w:rPr>
                <w:lang w:val="en-GB"/>
              </w:rPr>
              <w:t>For perpetual securities use ‘9999</w:t>
            </w:r>
            <w:r w:rsidR="00711388" w:rsidRPr="00711388">
              <w:rPr>
                <w:lang w:val="en-GB"/>
              </w:rPr>
              <w:t>-</w:t>
            </w:r>
            <w:r w:rsidRPr="00711388">
              <w:rPr>
                <w:lang w:val="en-GB"/>
              </w:rPr>
              <w:t>12</w:t>
            </w:r>
            <w:r w:rsidR="00711388" w:rsidRPr="00711388">
              <w:rPr>
                <w:lang w:val="en-GB"/>
              </w:rPr>
              <w:t>-</w:t>
            </w:r>
            <w:r w:rsidRPr="00711388">
              <w:rPr>
                <w:lang w:val="en-GB"/>
              </w:rPr>
              <w:t>31’;</w:t>
            </w:r>
          </w:p>
          <w:p w14:paraId="6496EC44" w14:textId="709463A0" w:rsidR="007C1926" w:rsidRPr="00711388" w:rsidRDefault="007C1926" w:rsidP="0083381F">
            <w:pPr>
              <w:pStyle w:val="Tiret0"/>
              <w:numPr>
                <w:ilvl w:val="0"/>
                <w:numId w:val="3"/>
              </w:numPr>
              <w:ind w:left="851" w:hanging="851"/>
              <w:rPr>
                <w:lang w:val="en-GB"/>
              </w:rPr>
            </w:pPr>
            <w:r w:rsidRPr="00711388">
              <w:rPr>
                <w:lang w:val="en-GB"/>
              </w:rPr>
              <w:lastRenderedPageBreak/>
              <w:t xml:space="preserve">For CIC </w:t>
            </w:r>
            <w:r w:rsidR="004E400E" w:rsidRPr="00711388">
              <w:rPr>
                <w:lang w:val="en-GB"/>
              </w:rPr>
              <w:t>87 and CIC 88</w:t>
            </w:r>
            <w:r w:rsidRPr="00711388">
              <w:rPr>
                <w:lang w:val="en-GB"/>
              </w:rPr>
              <w:t>, the weighted (based on the loan amount) remaining maturity is to be reported.</w:t>
            </w:r>
          </w:p>
        </w:tc>
      </w:tr>
    </w:tbl>
    <w:p w14:paraId="5B1618E1" w14:textId="77777777" w:rsidR="00144E0F" w:rsidRPr="00711388" w:rsidRDefault="00144E0F" w:rsidP="00144E0F">
      <w:pPr>
        <w:rPr>
          <w:lang w:val="en-GB"/>
        </w:rPr>
      </w:pPr>
    </w:p>
    <w:p w14:paraId="79C555F0" w14:textId="05C1D943" w:rsidR="00144E0F" w:rsidRPr="00711388" w:rsidRDefault="00144E0F" w:rsidP="00144E0F">
      <w:pPr>
        <w:pStyle w:val="ManualHeading2"/>
        <w:ind w:left="851" w:hanging="851"/>
        <w:rPr>
          <w:lang w:val="en-GB"/>
        </w:rPr>
      </w:pPr>
      <w:r w:rsidRPr="00711388">
        <w:rPr>
          <w:i/>
          <w:iCs/>
          <w:lang w:val="en-GB"/>
        </w:rPr>
        <w:t xml:space="preserve">S.06.03 </w:t>
      </w:r>
      <w:r w:rsidR="00845F43" w:rsidRPr="00711388">
        <w:rPr>
          <w:i/>
          <w:iCs/>
          <w:lang w:val="en-GB"/>
        </w:rPr>
        <w:t>-</w:t>
      </w:r>
      <w:r w:rsidRPr="00711388">
        <w:rPr>
          <w:i/>
          <w:iCs/>
          <w:lang w:val="en-GB"/>
        </w:rPr>
        <w:t xml:space="preserve"> Collective investment undertakings </w:t>
      </w:r>
      <w:r w:rsidR="00845F43" w:rsidRPr="00711388">
        <w:rPr>
          <w:i/>
          <w:iCs/>
          <w:lang w:val="en-GB"/>
        </w:rPr>
        <w:t>-</w:t>
      </w:r>
      <w:r w:rsidRPr="00711388">
        <w:rPr>
          <w:i/>
          <w:iCs/>
          <w:lang w:val="en-GB"/>
        </w:rPr>
        <w:t xml:space="preserve"> look</w:t>
      </w:r>
      <w:r w:rsidR="00711388" w:rsidRPr="00711388">
        <w:rPr>
          <w:i/>
          <w:iCs/>
          <w:lang w:val="en-GB"/>
        </w:rPr>
        <w:t>-</w:t>
      </w:r>
      <w:r w:rsidRPr="00711388">
        <w:rPr>
          <w:i/>
          <w:iCs/>
          <w:lang w:val="en-GB"/>
        </w:rPr>
        <w:t>through approach</w:t>
      </w:r>
    </w:p>
    <w:p w14:paraId="227ECF1A" w14:textId="77777777" w:rsidR="00144E0F" w:rsidRPr="00711388" w:rsidRDefault="00144E0F" w:rsidP="00144E0F">
      <w:pPr>
        <w:rPr>
          <w:lang w:val="en-GB"/>
        </w:rPr>
      </w:pPr>
      <w:r w:rsidRPr="00711388">
        <w:rPr>
          <w:i/>
          <w:iCs/>
          <w:lang w:val="en-GB"/>
        </w:rPr>
        <w:t>General comments:</w:t>
      </w:r>
    </w:p>
    <w:p w14:paraId="75DBD61C" w14:textId="0FC9F45D" w:rsidR="00144E0F" w:rsidRPr="00711388" w:rsidRDefault="00144E0F" w:rsidP="00144E0F">
      <w:pPr>
        <w:rPr>
          <w:lang w:val="en-GB"/>
        </w:rPr>
      </w:pPr>
      <w:r w:rsidRPr="00711388">
        <w:rPr>
          <w:lang w:val="en-GB"/>
        </w:rPr>
        <w:t>This section relates to quarterly and annual submission of information for individual entities</w:t>
      </w:r>
      <w:ins w:id="823" w:author="Author">
        <w:r w:rsidR="00AC2A77" w:rsidRPr="00711388">
          <w:rPr>
            <w:lang w:val="en-GB"/>
          </w:rPr>
          <w:t xml:space="preserve">. </w:t>
        </w:r>
        <w:commentRangeStart w:id="824"/>
        <w:r w:rsidR="00AC2A77" w:rsidRPr="00711388">
          <w:rPr>
            <w:lang w:val="en-GB"/>
          </w:rPr>
          <w:t xml:space="preserve">This templates shall not </w:t>
        </w:r>
        <w:commentRangeEnd w:id="824"/>
        <w:r w:rsidR="00CB58F3" w:rsidRPr="00E50019">
          <w:rPr>
            <w:rStyle w:val="CommentReference"/>
            <w:lang w:val="en-GB"/>
            <w:rPrChange w:id="825" w:author="Author">
              <w:rPr>
                <w:rStyle w:val="CommentReference"/>
              </w:rPr>
            </w:rPrChange>
          </w:rPr>
          <w:commentReference w:id="824"/>
        </w:r>
        <w:r w:rsidR="00AC2A77" w:rsidRPr="00711388">
          <w:rPr>
            <w:lang w:val="en-GB"/>
          </w:rPr>
          <w:t>be reported in the first and third quarter.</w:t>
        </w:r>
        <w:del w:id="826" w:author="Author">
          <w:r w:rsidR="00AC2A77" w:rsidRPr="00711388" w:rsidDel="003323F0">
            <w:rPr>
              <w:lang w:val="en-GB"/>
            </w:rPr>
            <w:delText xml:space="preserve"> </w:delText>
          </w:r>
          <w:r w:rsidR="00B32847" w:rsidRPr="00711388" w:rsidDel="003323F0">
            <w:rPr>
              <w:lang w:val="en-GB"/>
            </w:rPr>
            <w:delText xml:space="preserve"> </w:delText>
          </w:r>
        </w:del>
        <w:r w:rsidR="003323F0">
          <w:rPr>
            <w:lang w:val="en-GB"/>
          </w:rPr>
          <w:t xml:space="preserve"> </w:t>
        </w:r>
        <w:r w:rsidR="00AC2A77" w:rsidRPr="00711388">
          <w:rPr>
            <w:lang w:val="en-GB"/>
          </w:rPr>
          <w:t xml:space="preserve"> </w:t>
        </w:r>
      </w:ins>
    </w:p>
    <w:p w14:paraId="0DB1DCD2" w14:textId="11509ACD" w:rsidR="00144E0F" w:rsidRPr="00711388" w:rsidRDefault="00144E0F" w:rsidP="001D0CCF">
      <w:pPr>
        <w:rPr>
          <w:lang w:val="en-GB"/>
        </w:rPr>
      </w:pPr>
      <w:r w:rsidRPr="00711388">
        <w:rPr>
          <w:lang w:val="en-GB"/>
        </w:rPr>
        <w:t>This template contains information on the look through of collective investment undertakings or investments packaged as funds, including when they are participations, by underlying asset category, country of issue and currency. Considering proportionality and specific instructions of the template, the look through shall be performed until the asset categories, countries and currencies are identified. In case of funds of funds</w:t>
      </w:r>
      <w:ins w:id="827" w:author="Author">
        <w:r w:rsidR="00E45D5D">
          <w:rPr>
            <w:lang w:val="en-GB"/>
          </w:rPr>
          <w:t>,</w:t>
        </w:r>
      </w:ins>
      <w:r w:rsidRPr="00711388">
        <w:rPr>
          <w:lang w:val="en-GB"/>
        </w:rPr>
        <w:t xml:space="preserve"> the look</w:t>
      </w:r>
      <w:r w:rsidR="00711388" w:rsidRPr="00711388">
        <w:rPr>
          <w:lang w:val="en-GB"/>
        </w:rPr>
        <w:t>-</w:t>
      </w:r>
      <w:r w:rsidRPr="00711388">
        <w:rPr>
          <w:lang w:val="en-GB"/>
        </w:rPr>
        <w:t>through shall follow the same approach. </w:t>
      </w:r>
    </w:p>
    <w:p w14:paraId="7B712673" w14:textId="1057BAF1" w:rsidR="00144E0F" w:rsidRPr="00711388" w:rsidRDefault="00144E0F" w:rsidP="001D0CCF">
      <w:pPr>
        <w:rPr>
          <w:lang w:val="en-GB"/>
        </w:rPr>
      </w:pPr>
      <w:r w:rsidRPr="00711388">
        <w:rPr>
          <w:lang w:val="en-GB"/>
        </w:rPr>
        <w:t>The template shall include information corresponding to 100 % of the value invested in collective investment undertakings. However, for the identification of countries the look</w:t>
      </w:r>
      <w:r w:rsidR="00711388" w:rsidRPr="00711388">
        <w:rPr>
          <w:lang w:val="en-GB"/>
        </w:rPr>
        <w:t>-</w:t>
      </w:r>
      <w:r w:rsidRPr="00711388">
        <w:rPr>
          <w:lang w:val="en-GB"/>
        </w:rPr>
        <w:t xml:space="preserve">through shall be implemented in order to identify the exposures of 90 % of the total value of the funds minus the amounts relating to </w:t>
      </w:r>
      <w:commentRangeStart w:id="828"/>
      <w:r w:rsidRPr="00711388">
        <w:rPr>
          <w:lang w:val="en-GB"/>
        </w:rPr>
        <w:t xml:space="preserve">CIC </w:t>
      </w:r>
      <w:ins w:id="829" w:author="Author">
        <w:r w:rsidR="000B7209" w:rsidRPr="00711388">
          <w:rPr>
            <w:lang w:val="en-GB"/>
          </w:rPr>
          <w:t>7</w:t>
        </w:r>
        <w:commentRangeEnd w:id="828"/>
        <w:r w:rsidR="000B7209" w:rsidRPr="00711388">
          <w:rPr>
            <w:rStyle w:val="CommentReference"/>
            <w:lang w:val="en-GB"/>
          </w:rPr>
          <w:commentReference w:id="828"/>
        </w:r>
        <w:r w:rsidR="000B7209" w:rsidRPr="00711388">
          <w:rPr>
            <w:lang w:val="en-GB"/>
          </w:rPr>
          <w:t xml:space="preserve">, </w:t>
        </w:r>
      </w:ins>
      <w:r w:rsidRPr="00711388">
        <w:rPr>
          <w:lang w:val="en-GB"/>
        </w:rPr>
        <w:t>8 and 9, and for the identification of currencies the look</w:t>
      </w:r>
      <w:r w:rsidR="00711388" w:rsidRPr="00711388">
        <w:rPr>
          <w:lang w:val="en-GB"/>
        </w:rPr>
        <w:t>-</w:t>
      </w:r>
      <w:r w:rsidRPr="00711388">
        <w:rPr>
          <w:lang w:val="en-GB"/>
        </w:rPr>
        <w:t>through shall be implemented in order to identify the exposures of 90 % of the total value of the funds. Undertakings shall ensure that the 10 % not identified by country is diversified across geographical areas, for example that not more than 5 % is in one single country. The look-through shall be applied by undertakings starting from the major, considering the amount invested, to the lowest single fund and the approach shall be kept consistent over time.</w:t>
      </w:r>
    </w:p>
    <w:p w14:paraId="3EDCF287" w14:textId="41425940" w:rsidR="00144E0F" w:rsidRPr="00711388" w:rsidRDefault="00144E0F" w:rsidP="00144E0F">
      <w:pPr>
        <w:rPr>
          <w:del w:id="830" w:author="Author"/>
          <w:lang w:val="en-GB"/>
        </w:rPr>
      </w:pPr>
      <w:r w:rsidRPr="00711388">
        <w:rPr>
          <w:lang w:val="en-GB"/>
        </w:rPr>
        <w:t>Quarterly information shall only be reported when the ratio of collective investments undertakings held by the undertaking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30 %.</w:t>
      </w:r>
    </w:p>
    <w:p w14:paraId="3D50FC7C" w14:textId="77777777" w:rsidR="00144E0F" w:rsidRPr="00711388" w:rsidRDefault="00144E0F" w:rsidP="00144E0F">
      <w:pPr>
        <w:rPr>
          <w:lang w:val="en-GB"/>
        </w:rPr>
      </w:pPr>
      <w:r w:rsidRPr="00711388">
        <w:rPr>
          <w:lang w:val="en-GB"/>
        </w:rPr>
        <w:t>Items shall be reported with positive values unless otherwise stated in the respective instructions.</w:t>
      </w:r>
    </w:p>
    <w:p w14:paraId="66F2F9E9" w14:textId="072434CF" w:rsidR="00144E0F" w:rsidRPr="00711388" w:rsidRDefault="00144E0F" w:rsidP="00144E0F">
      <w:pPr>
        <w:rPr>
          <w:lang w:val="en-GB"/>
        </w:rPr>
      </w:pPr>
      <w:r w:rsidRPr="00711388">
        <w:rPr>
          <w:lang w:val="en-GB"/>
        </w:rPr>
        <w:t xml:space="preserve">The asset categories referred to in this template are the ones defined in Annex IV </w:t>
      </w:r>
      <w:r w:rsidR="00845F43" w:rsidRPr="00711388">
        <w:rPr>
          <w:lang w:val="en-GB"/>
        </w:rPr>
        <w:t>-</w:t>
      </w:r>
      <w:r w:rsidRPr="00711388">
        <w:rPr>
          <w:lang w:val="en-GB"/>
        </w:rPr>
        <w:t xml:space="preserve"> Assets Categories of this Regulation and references to CIC codes refer to Annex VI </w:t>
      </w:r>
      <w:r w:rsidR="00845F43" w:rsidRPr="00711388">
        <w:rPr>
          <w:lang w:val="en-GB"/>
        </w:rPr>
        <w:t>-</w:t>
      </w:r>
      <w:r w:rsidRPr="00711388">
        <w:rPr>
          <w:lang w:val="en-GB"/>
        </w:rPr>
        <w:t xml:space="preserve"> CIC table of this Regulation.</w:t>
      </w:r>
    </w:p>
    <w:tbl>
      <w:tblPr>
        <w:tblW w:w="9286" w:type="dxa"/>
        <w:tblLayout w:type="fixed"/>
        <w:tblLook w:val="0000" w:firstRow="0" w:lastRow="0" w:firstColumn="0" w:lastColumn="0" w:noHBand="0" w:noVBand="0"/>
      </w:tblPr>
      <w:tblGrid>
        <w:gridCol w:w="1557"/>
        <w:gridCol w:w="1701"/>
        <w:gridCol w:w="6028"/>
      </w:tblGrid>
      <w:tr w:rsidR="00626033" w:rsidRPr="00711388" w14:paraId="2F59873A" w14:textId="77777777" w:rsidTr="005A1223">
        <w:tc>
          <w:tcPr>
            <w:tcW w:w="1557" w:type="dxa"/>
            <w:tcBorders>
              <w:top w:val="single" w:sz="2" w:space="0" w:color="auto"/>
              <w:left w:val="single" w:sz="2" w:space="0" w:color="auto"/>
              <w:bottom w:val="single" w:sz="2" w:space="0" w:color="auto"/>
              <w:right w:val="single" w:sz="2" w:space="0" w:color="auto"/>
            </w:tcBorders>
          </w:tcPr>
          <w:p w14:paraId="126A49D2" w14:textId="77777777" w:rsidR="00144E0F" w:rsidRPr="00711388" w:rsidRDefault="00144E0F" w:rsidP="00877EC4">
            <w:pPr>
              <w:adjustRightInd w:val="0"/>
              <w:spacing w:before="0" w:after="0"/>
              <w:jc w:val="left"/>
              <w:rPr>
                <w:lang w:val="en-GB"/>
              </w:rPr>
            </w:pPr>
          </w:p>
        </w:tc>
        <w:tc>
          <w:tcPr>
            <w:tcW w:w="1701" w:type="dxa"/>
            <w:tcBorders>
              <w:top w:val="single" w:sz="2" w:space="0" w:color="auto"/>
              <w:left w:val="single" w:sz="2" w:space="0" w:color="auto"/>
              <w:bottom w:val="single" w:sz="2" w:space="0" w:color="auto"/>
              <w:right w:val="single" w:sz="2" w:space="0" w:color="auto"/>
            </w:tcBorders>
          </w:tcPr>
          <w:p w14:paraId="129EBF87" w14:textId="77777777" w:rsidR="00144E0F" w:rsidRPr="00711388" w:rsidRDefault="00144E0F" w:rsidP="00877EC4">
            <w:pPr>
              <w:pStyle w:val="NormalCentered"/>
              <w:rPr>
                <w:lang w:val="en-GB"/>
              </w:rPr>
            </w:pPr>
            <w:r w:rsidRPr="00711388">
              <w:rPr>
                <w:lang w:val="en-GB"/>
              </w:rPr>
              <w:t>ITEM</w:t>
            </w:r>
          </w:p>
        </w:tc>
        <w:tc>
          <w:tcPr>
            <w:tcW w:w="6028" w:type="dxa"/>
            <w:tcBorders>
              <w:top w:val="single" w:sz="2" w:space="0" w:color="auto"/>
              <w:left w:val="single" w:sz="2" w:space="0" w:color="auto"/>
              <w:bottom w:val="single" w:sz="2" w:space="0" w:color="auto"/>
              <w:right w:val="single" w:sz="2" w:space="0" w:color="auto"/>
            </w:tcBorders>
          </w:tcPr>
          <w:p w14:paraId="6F266765" w14:textId="77777777" w:rsidR="00144E0F" w:rsidRPr="00711388" w:rsidRDefault="00144E0F" w:rsidP="00877EC4">
            <w:pPr>
              <w:pStyle w:val="NormalCentered"/>
              <w:rPr>
                <w:lang w:val="en-GB"/>
              </w:rPr>
            </w:pPr>
            <w:r w:rsidRPr="00711388">
              <w:rPr>
                <w:lang w:val="en-GB"/>
              </w:rPr>
              <w:t>INSTRUCTIONS</w:t>
            </w:r>
          </w:p>
        </w:tc>
      </w:tr>
      <w:tr w:rsidR="00626033" w:rsidRPr="00711388" w14:paraId="5C48DE7E" w14:textId="77777777" w:rsidTr="005A1223">
        <w:tc>
          <w:tcPr>
            <w:tcW w:w="1557" w:type="dxa"/>
            <w:tcBorders>
              <w:top w:val="single" w:sz="2" w:space="0" w:color="auto"/>
              <w:left w:val="single" w:sz="2" w:space="0" w:color="auto"/>
              <w:bottom w:val="single" w:sz="2" w:space="0" w:color="auto"/>
              <w:right w:val="single" w:sz="2" w:space="0" w:color="auto"/>
            </w:tcBorders>
          </w:tcPr>
          <w:p w14:paraId="18A58787" w14:textId="77777777" w:rsidR="00144E0F" w:rsidRPr="00711388" w:rsidRDefault="00144E0F" w:rsidP="00877EC4">
            <w:pPr>
              <w:pStyle w:val="NormalLeft"/>
              <w:rPr>
                <w:lang w:val="en-GB"/>
              </w:rPr>
            </w:pPr>
            <w:r w:rsidRPr="00711388">
              <w:rPr>
                <w:lang w:val="en-GB"/>
              </w:rPr>
              <w:t>C0010</w:t>
            </w:r>
          </w:p>
        </w:tc>
        <w:tc>
          <w:tcPr>
            <w:tcW w:w="1701" w:type="dxa"/>
            <w:tcBorders>
              <w:top w:val="single" w:sz="2" w:space="0" w:color="auto"/>
              <w:left w:val="single" w:sz="2" w:space="0" w:color="auto"/>
              <w:bottom w:val="single" w:sz="2" w:space="0" w:color="auto"/>
              <w:right w:val="single" w:sz="2" w:space="0" w:color="auto"/>
            </w:tcBorders>
          </w:tcPr>
          <w:p w14:paraId="214CF626" w14:textId="77777777" w:rsidR="00144E0F" w:rsidRPr="00711388" w:rsidRDefault="00144E0F" w:rsidP="00877EC4">
            <w:pPr>
              <w:pStyle w:val="NormalLeft"/>
              <w:rPr>
                <w:lang w:val="en-GB"/>
              </w:rPr>
            </w:pPr>
            <w:r w:rsidRPr="00711388">
              <w:rPr>
                <w:lang w:val="en-GB"/>
              </w:rPr>
              <w:t>Collective Investments Undertaking ID Code</w:t>
            </w:r>
          </w:p>
        </w:tc>
        <w:tc>
          <w:tcPr>
            <w:tcW w:w="6028" w:type="dxa"/>
            <w:tcBorders>
              <w:top w:val="single" w:sz="2" w:space="0" w:color="auto"/>
              <w:left w:val="single" w:sz="2" w:space="0" w:color="auto"/>
              <w:bottom w:val="single" w:sz="2" w:space="0" w:color="auto"/>
              <w:right w:val="single" w:sz="2" w:space="0" w:color="auto"/>
            </w:tcBorders>
          </w:tcPr>
          <w:p w14:paraId="208BDACF" w14:textId="77777777" w:rsidR="00144E0F" w:rsidRPr="00711388" w:rsidRDefault="00144E0F" w:rsidP="00877EC4">
            <w:pPr>
              <w:pStyle w:val="NormalLeft"/>
              <w:rPr>
                <w:lang w:val="en-GB"/>
              </w:rPr>
            </w:pPr>
            <w:r w:rsidRPr="00711388">
              <w:rPr>
                <w:lang w:val="en-GB"/>
              </w:rPr>
              <w:t>Asset ID code using the following priority:</w:t>
            </w:r>
          </w:p>
          <w:p w14:paraId="30560A39" w14:textId="77777777" w:rsidR="00144E0F" w:rsidRPr="00711388" w:rsidRDefault="00144E0F" w:rsidP="0083381F">
            <w:pPr>
              <w:pStyle w:val="Tiret0"/>
              <w:numPr>
                <w:ilvl w:val="0"/>
                <w:numId w:val="3"/>
              </w:numPr>
              <w:ind w:left="851" w:hanging="851"/>
              <w:rPr>
                <w:lang w:val="en-GB"/>
              </w:rPr>
            </w:pPr>
            <w:r w:rsidRPr="00711388">
              <w:rPr>
                <w:lang w:val="en-GB"/>
              </w:rPr>
              <w:t>ISO 6166 code of ISIN when available</w:t>
            </w:r>
          </w:p>
          <w:p w14:paraId="6FD2EA12"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096AABAE" w14:textId="77777777" w:rsidR="00144E0F" w:rsidRPr="00711388" w:rsidRDefault="00144E0F" w:rsidP="0083381F">
            <w:pPr>
              <w:pStyle w:val="Tiret0"/>
              <w:numPr>
                <w:ilvl w:val="0"/>
                <w:numId w:val="3"/>
              </w:numPr>
              <w:ind w:left="851" w:hanging="851"/>
              <w:rPr>
                <w:lang w:val="en-GB"/>
              </w:rPr>
            </w:pPr>
            <w:r w:rsidRPr="00711388">
              <w:rPr>
                <w:lang w:val="en-GB"/>
              </w:rPr>
              <w:lastRenderedPageBreak/>
              <w:t>Code attributed by the undertaking, when the options above are not available, and must be consistent over time</w:t>
            </w:r>
          </w:p>
        </w:tc>
      </w:tr>
      <w:tr w:rsidR="00626033" w:rsidRPr="00711388" w14:paraId="0217E8B1" w14:textId="77777777" w:rsidTr="005A1223">
        <w:tc>
          <w:tcPr>
            <w:tcW w:w="1557" w:type="dxa"/>
            <w:tcBorders>
              <w:top w:val="single" w:sz="2" w:space="0" w:color="auto"/>
              <w:left w:val="single" w:sz="2" w:space="0" w:color="auto"/>
              <w:bottom w:val="single" w:sz="2" w:space="0" w:color="auto"/>
              <w:right w:val="single" w:sz="2" w:space="0" w:color="auto"/>
            </w:tcBorders>
          </w:tcPr>
          <w:p w14:paraId="728C6F06" w14:textId="77777777" w:rsidR="00144E0F" w:rsidRPr="00711388" w:rsidRDefault="00144E0F" w:rsidP="00877EC4">
            <w:pPr>
              <w:pStyle w:val="NormalLeft"/>
              <w:rPr>
                <w:lang w:val="en-GB"/>
              </w:rPr>
            </w:pPr>
            <w:r w:rsidRPr="00711388">
              <w:rPr>
                <w:lang w:val="en-GB"/>
              </w:rPr>
              <w:lastRenderedPageBreak/>
              <w:t>C0020</w:t>
            </w:r>
          </w:p>
        </w:tc>
        <w:tc>
          <w:tcPr>
            <w:tcW w:w="1701" w:type="dxa"/>
            <w:tcBorders>
              <w:top w:val="single" w:sz="2" w:space="0" w:color="auto"/>
              <w:left w:val="single" w:sz="2" w:space="0" w:color="auto"/>
              <w:bottom w:val="single" w:sz="2" w:space="0" w:color="auto"/>
              <w:right w:val="single" w:sz="2" w:space="0" w:color="auto"/>
            </w:tcBorders>
          </w:tcPr>
          <w:p w14:paraId="108C1E90" w14:textId="77777777" w:rsidR="00144E0F" w:rsidRPr="00711388" w:rsidRDefault="00144E0F" w:rsidP="00877EC4">
            <w:pPr>
              <w:pStyle w:val="NormalLeft"/>
              <w:rPr>
                <w:lang w:val="en-GB"/>
              </w:rPr>
            </w:pPr>
            <w:r w:rsidRPr="00711388">
              <w:rPr>
                <w:lang w:val="en-GB"/>
              </w:rPr>
              <w:t>Collective Investments Undertaking ID Code type</w:t>
            </w:r>
          </w:p>
        </w:tc>
        <w:tc>
          <w:tcPr>
            <w:tcW w:w="6028" w:type="dxa"/>
            <w:tcBorders>
              <w:top w:val="single" w:sz="2" w:space="0" w:color="auto"/>
              <w:left w:val="single" w:sz="2" w:space="0" w:color="auto"/>
              <w:bottom w:val="single" w:sz="2" w:space="0" w:color="auto"/>
              <w:right w:val="single" w:sz="2" w:space="0" w:color="auto"/>
            </w:tcBorders>
          </w:tcPr>
          <w:p w14:paraId="6A7D24A5" w14:textId="77777777" w:rsidR="00144E0F" w:rsidRPr="00711388" w:rsidRDefault="00144E0F" w:rsidP="00877EC4">
            <w:pPr>
              <w:pStyle w:val="NormalLeft"/>
              <w:rPr>
                <w:lang w:val="en-GB"/>
              </w:rPr>
            </w:pPr>
            <w:r w:rsidRPr="00711388">
              <w:rPr>
                <w:lang w:val="en-GB"/>
              </w:rPr>
              <w:t>Type of ID Code used for the ‘Asset ID Code’ item. One of the options in the following closed list shall be used:</w:t>
            </w:r>
          </w:p>
          <w:p w14:paraId="5DF3BFD5" w14:textId="1BA78DD0"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ISO/6166 for ISIN</w:t>
            </w:r>
          </w:p>
          <w:p w14:paraId="6B132BD0" w14:textId="1A8DFFFF"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5984B7CF" w14:textId="7C821264"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538C53BE" w14:textId="1853A89E"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49758E2B" w14:textId="10644895"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3DDBE1E9" w14:textId="4CE85B28"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37767CC4" w14:textId="10FAE9AB"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579D2BDD" w14:textId="12F790CA"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43A8B41F" w14:textId="77D648B9"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3A12E640" w14:textId="0703880D"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tc>
      </w:tr>
      <w:tr w:rsidR="00626033" w:rsidRPr="00711388" w14:paraId="26CA40C6" w14:textId="77777777" w:rsidTr="005A1223">
        <w:tc>
          <w:tcPr>
            <w:tcW w:w="1557" w:type="dxa"/>
            <w:tcBorders>
              <w:top w:val="single" w:sz="2" w:space="0" w:color="auto"/>
              <w:left w:val="single" w:sz="2" w:space="0" w:color="auto"/>
              <w:bottom w:val="single" w:sz="2" w:space="0" w:color="auto"/>
              <w:right w:val="single" w:sz="2" w:space="0" w:color="auto"/>
            </w:tcBorders>
          </w:tcPr>
          <w:p w14:paraId="6A466DB2" w14:textId="77777777" w:rsidR="00144E0F" w:rsidRPr="00711388" w:rsidRDefault="00144E0F" w:rsidP="00877EC4">
            <w:pPr>
              <w:pStyle w:val="NormalLeft"/>
              <w:rPr>
                <w:lang w:val="en-GB"/>
              </w:rPr>
            </w:pPr>
            <w:r w:rsidRPr="00711388">
              <w:rPr>
                <w:lang w:val="en-GB"/>
              </w:rPr>
              <w:t>C0030</w:t>
            </w:r>
          </w:p>
        </w:tc>
        <w:tc>
          <w:tcPr>
            <w:tcW w:w="1701" w:type="dxa"/>
            <w:tcBorders>
              <w:top w:val="single" w:sz="2" w:space="0" w:color="auto"/>
              <w:left w:val="single" w:sz="2" w:space="0" w:color="auto"/>
              <w:bottom w:val="single" w:sz="2" w:space="0" w:color="auto"/>
              <w:right w:val="single" w:sz="2" w:space="0" w:color="auto"/>
            </w:tcBorders>
          </w:tcPr>
          <w:p w14:paraId="2AEB23A1" w14:textId="77777777" w:rsidR="00144E0F" w:rsidRPr="00711388" w:rsidRDefault="00144E0F" w:rsidP="00877EC4">
            <w:pPr>
              <w:pStyle w:val="NormalLeft"/>
              <w:rPr>
                <w:lang w:val="en-GB"/>
              </w:rPr>
            </w:pPr>
            <w:r w:rsidRPr="00711388">
              <w:rPr>
                <w:lang w:val="en-GB"/>
              </w:rPr>
              <w:t>Underlying asset category</w:t>
            </w:r>
          </w:p>
        </w:tc>
        <w:tc>
          <w:tcPr>
            <w:tcW w:w="6028" w:type="dxa"/>
            <w:tcBorders>
              <w:top w:val="single" w:sz="2" w:space="0" w:color="auto"/>
              <w:left w:val="single" w:sz="2" w:space="0" w:color="auto"/>
              <w:bottom w:val="single" w:sz="2" w:space="0" w:color="auto"/>
              <w:right w:val="single" w:sz="2" w:space="0" w:color="auto"/>
            </w:tcBorders>
          </w:tcPr>
          <w:p w14:paraId="19C2996E" w14:textId="77777777" w:rsidR="00144E0F" w:rsidRPr="00711388" w:rsidRDefault="00144E0F" w:rsidP="00877EC4">
            <w:pPr>
              <w:pStyle w:val="NormalLeft"/>
              <w:rPr>
                <w:lang w:val="en-GB"/>
              </w:rPr>
            </w:pPr>
            <w:r w:rsidRPr="00711388">
              <w:rPr>
                <w:lang w:val="en-GB"/>
              </w:rPr>
              <w:t>Identify the assets categories, receivables and derivatives within the collective investment undertaking. One of the options in the following closed list shall be used:</w:t>
            </w:r>
          </w:p>
          <w:p w14:paraId="5984BE71" w14:textId="301ED8E0"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Government bonds</w:t>
            </w:r>
          </w:p>
          <w:p w14:paraId="548AD8B4" w14:textId="11BAA6BA"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Corporate bonds</w:t>
            </w:r>
          </w:p>
          <w:p w14:paraId="6DA8618E" w14:textId="1455F164" w:rsidR="00144E0F" w:rsidRPr="00711388" w:rsidRDefault="00144E0F" w:rsidP="00877EC4">
            <w:pPr>
              <w:pStyle w:val="NormalLeft"/>
              <w:rPr>
                <w:lang w:val="en-GB"/>
              </w:rPr>
            </w:pPr>
            <w:r w:rsidRPr="00711388">
              <w:rPr>
                <w:lang w:val="en-GB"/>
              </w:rPr>
              <w:t xml:space="preserve">3L </w:t>
            </w:r>
            <w:r w:rsidR="00845F43" w:rsidRPr="00711388">
              <w:rPr>
                <w:lang w:val="en-GB"/>
              </w:rPr>
              <w:t>-</w:t>
            </w:r>
            <w:r w:rsidRPr="00711388">
              <w:rPr>
                <w:lang w:val="en-GB"/>
              </w:rPr>
              <w:t xml:space="preserve"> Listed equity</w:t>
            </w:r>
          </w:p>
          <w:p w14:paraId="6FB38190" w14:textId="4BE5E220" w:rsidR="00144E0F" w:rsidRPr="00711388" w:rsidRDefault="00144E0F" w:rsidP="00877EC4">
            <w:pPr>
              <w:pStyle w:val="NormalLeft"/>
              <w:rPr>
                <w:lang w:val="en-GB"/>
              </w:rPr>
            </w:pPr>
            <w:r w:rsidRPr="00711388">
              <w:rPr>
                <w:lang w:val="en-GB"/>
              </w:rPr>
              <w:t xml:space="preserve">3X </w:t>
            </w:r>
            <w:r w:rsidR="00845F43" w:rsidRPr="00711388">
              <w:rPr>
                <w:lang w:val="en-GB"/>
              </w:rPr>
              <w:t>-</w:t>
            </w:r>
            <w:r w:rsidRPr="00711388">
              <w:rPr>
                <w:lang w:val="en-GB"/>
              </w:rPr>
              <w:t xml:space="preserve"> Unlisted equity</w:t>
            </w:r>
          </w:p>
          <w:p w14:paraId="547E709D" w14:textId="7CCB44FC"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Collective Investment Undertakings</w:t>
            </w:r>
          </w:p>
          <w:p w14:paraId="11B32841" w14:textId="4DCED8B4"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Structured notes</w:t>
            </w:r>
          </w:p>
          <w:p w14:paraId="211C0AB3" w14:textId="589EF282"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Collateralised securities</w:t>
            </w:r>
          </w:p>
          <w:p w14:paraId="4BD33AA3" w14:textId="3E2A1D9D"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Cash and deposits</w:t>
            </w:r>
          </w:p>
          <w:p w14:paraId="017D4F3E" w14:textId="68DC9400"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Mortgages and loans</w:t>
            </w:r>
          </w:p>
          <w:p w14:paraId="3F55B0B3" w14:textId="73763C46"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Properties</w:t>
            </w:r>
          </w:p>
          <w:p w14:paraId="55689F30" w14:textId="2151CC28" w:rsidR="00144E0F" w:rsidRPr="00711388" w:rsidRDefault="00144E0F" w:rsidP="00877EC4">
            <w:pPr>
              <w:pStyle w:val="NormalLeft"/>
              <w:rPr>
                <w:lang w:val="en-GB"/>
              </w:rPr>
            </w:pPr>
            <w:r w:rsidRPr="00711388">
              <w:rPr>
                <w:lang w:val="en-GB"/>
              </w:rPr>
              <w:t xml:space="preserve">0 </w:t>
            </w:r>
            <w:r w:rsidR="00845F43" w:rsidRPr="00711388">
              <w:rPr>
                <w:lang w:val="en-GB"/>
              </w:rPr>
              <w:t>-</w:t>
            </w:r>
            <w:r w:rsidRPr="00711388">
              <w:rPr>
                <w:lang w:val="en-GB"/>
              </w:rPr>
              <w:t xml:space="preserve"> Other investments (including receivables)</w:t>
            </w:r>
          </w:p>
          <w:p w14:paraId="29AFE9C7" w14:textId="7CEFDCA8" w:rsidR="00144E0F" w:rsidRPr="00711388" w:rsidRDefault="00144E0F" w:rsidP="00877EC4">
            <w:pPr>
              <w:pStyle w:val="NormalLeft"/>
              <w:rPr>
                <w:lang w:val="en-GB"/>
              </w:rPr>
            </w:pPr>
            <w:r w:rsidRPr="00711388">
              <w:rPr>
                <w:lang w:val="en-GB"/>
              </w:rPr>
              <w:t xml:space="preserve">A </w:t>
            </w:r>
            <w:r w:rsidR="00845F43" w:rsidRPr="00711388">
              <w:rPr>
                <w:lang w:val="en-GB"/>
              </w:rPr>
              <w:t>-</w:t>
            </w:r>
            <w:r w:rsidRPr="00711388">
              <w:rPr>
                <w:lang w:val="en-GB"/>
              </w:rPr>
              <w:t xml:space="preserve"> Futures</w:t>
            </w:r>
          </w:p>
          <w:p w14:paraId="5CA83C00" w14:textId="77777777" w:rsidR="00144E0F" w:rsidRPr="00711388" w:rsidRDefault="00144E0F" w:rsidP="00877EC4">
            <w:pPr>
              <w:pStyle w:val="NormalLeft"/>
              <w:rPr>
                <w:lang w:val="en-GB"/>
              </w:rPr>
            </w:pPr>
            <w:r w:rsidRPr="00711388">
              <w:rPr>
                <w:lang w:val="en-GB"/>
              </w:rPr>
              <w:lastRenderedPageBreak/>
              <w:t>B-Call Options</w:t>
            </w:r>
          </w:p>
          <w:p w14:paraId="3D12BB7E" w14:textId="7298D907" w:rsidR="00144E0F" w:rsidRPr="00711388" w:rsidRDefault="00144E0F" w:rsidP="00877EC4">
            <w:pPr>
              <w:pStyle w:val="NormalLeft"/>
              <w:rPr>
                <w:lang w:val="en-GB"/>
              </w:rPr>
            </w:pPr>
            <w:r w:rsidRPr="00711388">
              <w:rPr>
                <w:lang w:val="en-GB"/>
              </w:rPr>
              <w:t xml:space="preserve">C </w:t>
            </w:r>
            <w:r w:rsidR="00845F43" w:rsidRPr="00711388">
              <w:rPr>
                <w:lang w:val="en-GB"/>
              </w:rPr>
              <w:t>-</w:t>
            </w:r>
            <w:r w:rsidRPr="00711388">
              <w:rPr>
                <w:lang w:val="en-GB"/>
              </w:rPr>
              <w:t xml:space="preserve"> Put Options</w:t>
            </w:r>
          </w:p>
          <w:p w14:paraId="12AFB568" w14:textId="3EA7C9AF" w:rsidR="00144E0F" w:rsidRPr="00711388" w:rsidRDefault="00144E0F" w:rsidP="00877EC4">
            <w:pPr>
              <w:pStyle w:val="NormalLeft"/>
              <w:rPr>
                <w:lang w:val="en-GB"/>
              </w:rPr>
            </w:pPr>
            <w:r w:rsidRPr="00711388">
              <w:rPr>
                <w:lang w:val="en-GB"/>
              </w:rPr>
              <w:t xml:space="preserve">D </w:t>
            </w:r>
            <w:r w:rsidR="00845F43" w:rsidRPr="00711388">
              <w:rPr>
                <w:lang w:val="en-GB"/>
              </w:rPr>
              <w:t>-</w:t>
            </w:r>
            <w:r w:rsidRPr="00711388">
              <w:rPr>
                <w:lang w:val="en-GB"/>
              </w:rPr>
              <w:t xml:space="preserve"> Swaps</w:t>
            </w:r>
          </w:p>
          <w:p w14:paraId="79CF0815" w14:textId="4AEC8714" w:rsidR="00144E0F" w:rsidRPr="00711388" w:rsidRDefault="00144E0F" w:rsidP="00877EC4">
            <w:pPr>
              <w:pStyle w:val="NormalLeft"/>
              <w:rPr>
                <w:lang w:val="en-GB"/>
              </w:rPr>
            </w:pPr>
            <w:r w:rsidRPr="00711388">
              <w:rPr>
                <w:lang w:val="en-GB"/>
              </w:rPr>
              <w:t xml:space="preserve">E </w:t>
            </w:r>
            <w:r w:rsidR="00845F43" w:rsidRPr="00711388">
              <w:rPr>
                <w:lang w:val="en-GB"/>
              </w:rPr>
              <w:t>-</w:t>
            </w:r>
            <w:r w:rsidRPr="00711388">
              <w:rPr>
                <w:lang w:val="en-GB"/>
              </w:rPr>
              <w:t xml:space="preserve"> Forwards</w:t>
            </w:r>
          </w:p>
          <w:p w14:paraId="1675FB67" w14:textId="78525B7E" w:rsidR="00144E0F" w:rsidRPr="00711388" w:rsidRDefault="00144E0F" w:rsidP="00877EC4">
            <w:pPr>
              <w:pStyle w:val="NormalLeft"/>
              <w:rPr>
                <w:lang w:val="en-GB"/>
              </w:rPr>
            </w:pPr>
            <w:r w:rsidRPr="00711388">
              <w:rPr>
                <w:lang w:val="en-GB"/>
              </w:rPr>
              <w:t xml:space="preserve">F </w:t>
            </w:r>
            <w:r w:rsidR="00845F43" w:rsidRPr="00711388">
              <w:rPr>
                <w:lang w:val="en-GB"/>
              </w:rPr>
              <w:t>-</w:t>
            </w:r>
            <w:r w:rsidRPr="00711388">
              <w:rPr>
                <w:lang w:val="en-GB"/>
              </w:rPr>
              <w:t xml:space="preserve"> Credit derivatives</w:t>
            </w:r>
          </w:p>
          <w:p w14:paraId="473A55F1" w14:textId="5A730AAC" w:rsidR="00144E0F" w:rsidRPr="00711388" w:rsidRDefault="00144E0F" w:rsidP="00877EC4">
            <w:pPr>
              <w:pStyle w:val="NormalLeft"/>
              <w:rPr>
                <w:lang w:val="en-GB"/>
              </w:rPr>
            </w:pPr>
            <w:r w:rsidRPr="00711388">
              <w:rPr>
                <w:lang w:val="en-GB"/>
              </w:rPr>
              <w:t xml:space="preserve">L </w:t>
            </w:r>
            <w:r w:rsidR="00845F43" w:rsidRPr="00711388">
              <w:rPr>
                <w:lang w:val="en-GB"/>
              </w:rPr>
              <w:t>-</w:t>
            </w:r>
            <w:r w:rsidRPr="00711388">
              <w:rPr>
                <w:lang w:val="en-GB"/>
              </w:rPr>
              <w:t xml:space="preserve"> Liabilities</w:t>
            </w:r>
          </w:p>
          <w:p w14:paraId="23FFC8E2" w14:textId="12F1A453" w:rsidR="00144E0F" w:rsidRPr="00711388" w:rsidRDefault="00144E0F" w:rsidP="00566189">
            <w:pPr>
              <w:pStyle w:val="NormalLeft"/>
              <w:rPr>
                <w:lang w:val="en-GB"/>
              </w:rPr>
            </w:pPr>
            <w:r w:rsidRPr="00711388">
              <w:rPr>
                <w:lang w:val="en-GB"/>
              </w:rPr>
              <w:t>Category</w:t>
            </w:r>
            <w:r w:rsidR="00566189" w:rsidRPr="00711388">
              <w:rPr>
                <w:lang w:val="en-GB"/>
              </w:rPr>
              <w:t xml:space="preserve"> ‘4 </w:t>
            </w:r>
            <w:r w:rsidR="00845F43" w:rsidRPr="00711388">
              <w:rPr>
                <w:lang w:val="en-GB"/>
              </w:rPr>
              <w:t>-</w:t>
            </w:r>
            <w:r w:rsidR="00566189" w:rsidRPr="00711388">
              <w:rPr>
                <w:lang w:val="en-GB"/>
              </w:rPr>
              <w:t xml:space="preserve"> Collective Investment Undertakings</w:t>
            </w:r>
            <w:r w:rsidRPr="00711388">
              <w:rPr>
                <w:lang w:val="en-GB"/>
              </w:rPr>
              <w:t>’ shall be used only for non</w:t>
            </w:r>
            <w:r w:rsidR="00711388" w:rsidRPr="00711388">
              <w:rPr>
                <w:lang w:val="en-GB"/>
              </w:rPr>
              <w:t>-</w:t>
            </w:r>
            <w:r w:rsidRPr="00711388">
              <w:rPr>
                <w:lang w:val="en-GB"/>
              </w:rPr>
              <w:t>material residual values for both ‘funds of funds’ and any other fund.</w:t>
            </w:r>
          </w:p>
        </w:tc>
      </w:tr>
      <w:tr w:rsidR="00626033" w:rsidRPr="00711388" w14:paraId="052B5B3E" w14:textId="77777777" w:rsidTr="005A1223">
        <w:tc>
          <w:tcPr>
            <w:tcW w:w="1557" w:type="dxa"/>
            <w:tcBorders>
              <w:top w:val="single" w:sz="2" w:space="0" w:color="auto"/>
              <w:left w:val="single" w:sz="2" w:space="0" w:color="auto"/>
              <w:bottom w:val="single" w:sz="2" w:space="0" w:color="auto"/>
              <w:right w:val="single" w:sz="2" w:space="0" w:color="auto"/>
            </w:tcBorders>
          </w:tcPr>
          <w:p w14:paraId="3823A806" w14:textId="77777777" w:rsidR="00144E0F" w:rsidRPr="00711388" w:rsidRDefault="00144E0F" w:rsidP="00877EC4">
            <w:pPr>
              <w:pStyle w:val="NormalLeft"/>
              <w:rPr>
                <w:lang w:val="en-GB"/>
              </w:rPr>
            </w:pPr>
            <w:r w:rsidRPr="00711388">
              <w:rPr>
                <w:lang w:val="en-GB"/>
              </w:rPr>
              <w:lastRenderedPageBreak/>
              <w:t>C0040</w:t>
            </w:r>
          </w:p>
        </w:tc>
        <w:tc>
          <w:tcPr>
            <w:tcW w:w="1701" w:type="dxa"/>
            <w:tcBorders>
              <w:top w:val="single" w:sz="2" w:space="0" w:color="auto"/>
              <w:left w:val="single" w:sz="2" w:space="0" w:color="auto"/>
              <w:bottom w:val="single" w:sz="2" w:space="0" w:color="auto"/>
              <w:right w:val="single" w:sz="2" w:space="0" w:color="auto"/>
            </w:tcBorders>
          </w:tcPr>
          <w:p w14:paraId="4AF1BB95" w14:textId="77777777" w:rsidR="00144E0F" w:rsidRPr="00711388" w:rsidRDefault="00144E0F" w:rsidP="00877EC4">
            <w:pPr>
              <w:pStyle w:val="NormalLeft"/>
              <w:rPr>
                <w:lang w:val="en-GB"/>
              </w:rPr>
            </w:pPr>
            <w:r w:rsidRPr="00711388">
              <w:rPr>
                <w:lang w:val="en-GB"/>
              </w:rPr>
              <w:t>Country of issue</w:t>
            </w:r>
          </w:p>
        </w:tc>
        <w:tc>
          <w:tcPr>
            <w:tcW w:w="6028" w:type="dxa"/>
            <w:tcBorders>
              <w:top w:val="single" w:sz="2" w:space="0" w:color="auto"/>
              <w:left w:val="single" w:sz="2" w:space="0" w:color="auto"/>
              <w:bottom w:val="single" w:sz="2" w:space="0" w:color="auto"/>
              <w:right w:val="single" w:sz="2" w:space="0" w:color="auto"/>
            </w:tcBorders>
          </w:tcPr>
          <w:p w14:paraId="36B60EF5" w14:textId="77777777" w:rsidR="00144E0F" w:rsidRPr="00711388" w:rsidRDefault="00144E0F" w:rsidP="00877EC4">
            <w:pPr>
              <w:pStyle w:val="NormalLeft"/>
              <w:rPr>
                <w:lang w:val="en-GB"/>
              </w:rPr>
            </w:pPr>
            <w:r w:rsidRPr="00711388">
              <w:rPr>
                <w:lang w:val="en-GB"/>
              </w:rPr>
              <w:t>Breakdown of each asset category identified in C0030 by issuer country. Identify the country of localisation of the issuer.</w:t>
            </w:r>
          </w:p>
          <w:p w14:paraId="1CF9931A" w14:textId="5C4F7613" w:rsidR="00E959B1" w:rsidRPr="00711388" w:rsidDel="00E45D5D" w:rsidRDefault="00144E0F" w:rsidP="00E959B1">
            <w:pPr>
              <w:pStyle w:val="NormalLeft"/>
              <w:rPr>
                <w:ins w:id="831" w:author="Author"/>
                <w:del w:id="832" w:author="Author"/>
                <w:lang w:val="en-GB"/>
              </w:rPr>
            </w:pPr>
            <w:r w:rsidRPr="00711388">
              <w:rPr>
                <w:lang w:val="en-GB"/>
              </w:rPr>
              <w:t>The localisation of the issuer is assessed by the address of the entity issuing the asset</w:t>
            </w:r>
            <w:ins w:id="833" w:author="Author">
              <w:r w:rsidR="00E959B1" w:rsidRPr="00711388">
                <w:rPr>
                  <w:lang w:val="en-GB"/>
                </w:rPr>
                <w:t xml:space="preserve"> except supranational issuers and European Union Institutions</w:t>
              </w:r>
              <w:del w:id="834" w:author="Author">
                <w:r w:rsidR="00E959B1" w:rsidRPr="00711388" w:rsidDel="00E45D5D">
                  <w:rPr>
                    <w:lang w:val="en-GB"/>
                  </w:rPr>
                  <w:delText xml:space="preserve"> </w:delText>
                </w:r>
              </w:del>
              <w:r w:rsidR="00E959B1" w:rsidRPr="00711388">
                <w:rPr>
                  <w:lang w:val="en-GB"/>
                </w:rPr>
                <w:t>.</w:t>
              </w:r>
            </w:ins>
          </w:p>
          <w:p w14:paraId="01689FF4" w14:textId="2D8D19A0" w:rsidR="00144E0F" w:rsidRPr="00711388" w:rsidRDefault="00144E0F" w:rsidP="00877EC4">
            <w:pPr>
              <w:pStyle w:val="NormalLeft"/>
              <w:rPr>
                <w:lang w:val="en-GB"/>
              </w:rPr>
            </w:pPr>
            <w:del w:id="835" w:author="Author">
              <w:r w:rsidRPr="00711388" w:rsidDel="00E45D5D">
                <w:rPr>
                  <w:lang w:val="en-GB"/>
                </w:rPr>
                <w:delText>.</w:delText>
              </w:r>
            </w:del>
          </w:p>
          <w:p w14:paraId="25CD0A0A" w14:textId="77777777" w:rsidR="00144E0F" w:rsidRPr="00711388" w:rsidRDefault="00144E0F" w:rsidP="00877EC4">
            <w:pPr>
              <w:pStyle w:val="NormalLeft"/>
              <w:rPr>
                <w:lang w:val="en-GB"/>
              </w:rPr>
            </w:pPr>
            <w:r w:rsidRPr="00711388">
              <w:rPr>
                <w:lang w:val="en-GB"/>
              </w:rPr>
              <w:t>One of the options shall be used:</w:t>
            </w:r>
          </w:p>
          <w:p w14:paraId="4606F687" w14:textId="42DF2384" w:rsidR="00144E0F" w:rsidRPr="00711388" w:rsidRDefault="00144E0F" w:rsidP="0083381F">
            <w:pPr>
              <w:pStyle w:val="Tiret0"/>
              <w:numPr>
                <w:ilvl w:val="0"/>
                <w:numId w:val="3"/>
              </w:numPr>
              <w:ind w:left="851" w:hanging="851"/>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w:t>
            </w:r>
          </w:p>
          <w:p w14:paraId="142C76AB" w14:textId="77777777" w:rsidR="00144E0F" w:rsidRPr="00711388" w:rsidRDefault="00144E0F" w:rsidP="0083381F">
            <w:pPr>
              <w:pStyle w:val="Tiret0"/>
              <w:numPr>
                <w:ilvl w:val="0"/>
                <w:numId w:val="3"/>
              </w:numPr>
              <w:ind w:left="851" w:hanging="851"/>
              <w:rPr>
                <w:lang w:val="en-GB"/>
              </w:rPr>
            </w:pPr>
            <w:r w:rsidRPr="00711388">
              <w:rPr>
                <w:lang w:val="en-GB"/>
              </w:rPr>
              <w:t>XA: Supranational issuers</w:t>
            </w:r>
          </w:p>
          <w:p w14:paraId="08D14335" w14:textId="77777777" w:rsidR="00144E0F" w:rsidRPr="00711388" w:rsidRDefault="00144E0F" w:rsidP="0083381F">
            <w:pPr>
              <w:pStyle w:val="Tiret0"/>
              <w:numPr>
                <w:ilvl w:val="0"/>
                <w:numId w:val="3"/>
              </w:numPr>
              <w:ind w:left="851" w:hanging="851"/>
              <w:rPr>
                <w:lang w:val="en-GB"/>
              </w:rPr>
            </w:pPr>
            <w:r w:rsidRPr="00711388">
              <w:rPr>
                <w:lang w:val="en-GB"/>
              </w:rPr>
              <w:t>EU: European Union Institutions</w:t>
            </w:r>
          </w:p>
          <w:p w14:paraId="5F0C0DDC" w14:textId="77777777" w:rsidR="00144E0F" w:rsidRPr="00711388" w:rsidRDefault="00144E0F" w:rsidP="0083381F">
            <w:pPr>
              <w:pStyle w:val="Tiret0"/>
              <w:numPr>
                <w:ilvl w:val="0"/>
                <w:numId w:val="3"/>
              </w:numPr>
              <w:ind w:left="851" w:hanging="851"/>
              <w:rPr>
                <w:lang w:val="en-GB"/>
              </w:rPr>
            </w:pPr>
            <w:r w:rsidRPr="00711388">
              <w:rPr>
                <w:lang w:val="en-GB"/>
              </w:rPr>
              <w:t>AA: aggregated countries due to application of threshold</w:t>
            </w:r>
          </w:p>
          <w:p w14:paraId="6C7CA74E" w14:textId="21FC3D66" w:rsidR="00144E0F" w:rsidRPr="00711388" w:rsidRDefault="00144E0F" w:rsidP="00877EC4">
            <w:pPr>
              <w:pStyle w:val="NormalLeft"/>
              <w:rPr>
                <w:lang w:val="en-GB"/>
              </w:rPr>
            </w:pPr>
            <w:r w:rsidRPr="00711388" w:rsidDel="0088325B">
              <w:rPr>
                <w:lang w:val="en-GB"/>
              </w:rPr>
              <w:t xml:space="preserve">This item is not applicable to Categories </w:t>
            </w:r>
            <w:r w:rsidR="00C5283B" w:rsidRPr="00711388">
              <w:rPr>
                <w:lang w:val="en-GB"/>
              </w:rPr>
              <w:t xml:space="preserve">7, </w:t>
            </w:r>
            <w:r w:rsidRPr="00711388" w:rsidDel="0088325B">
              <w:rPr>
                <w:lang w:val="en-GB"/>
              </w:rPr>
              <w:t>8 and 9 as reported in C0030.</w:t>
            </w:r>
          </w:p>
        </w:tc>
      </w:tr>
      <w:tr w:rsidR="00626033" w:rsidRPr="00711388" w14:paraId="62D600ED" w14:textId="77777777" w:rsidTr="005A1223">
        <w:tc>
          <w:tcPr>
            <w:tcW w:w="1557" w:type="dxa"/>
            <w:tcBorders>
              <w:top w:val="single" w:sz="2" w:space="0" w:color="auto"/>
              <w:left w:val="single" w:sz="2" w:space="0" w:color="auto"/>
              <w:bottom w:val="single" w:sz="2" w:space="0" w:color="auto"/>
              <w:right w:val="single" w:sz="2" w:space="0" w:color="auto"/>
            </w:tcBorders>
          </w:tcPr>
          <w:p w14:paraId="6B580F65" w14:textId="77777777" w:rsidR="00144E0F" w:rsidRPr="00711388" w:rsidRDefault="00144E0F" w:rsidP="00877EC4">
            <w:pPr>
              <w:pStyle w:val="NormalLeft"/>
              <w:rPr>
                <w:lang w:val="en-GB"/>
              </w:rPr>
            </w:pPr>
            <w:r w:rsidRPr="00711388">
              <w:rPr>
                <w:lang w:val="en-GB"/>
              </w:rPr>
              <w:t>C0050</w:t>
            </w:r>
          </w:p>
        </w:tc>
        <w:tc>
          <w:tcPr>
            <w:tcW w:w="1701" w:type="dxa"/>
            <w:tcBorders>
              <w:top w:val="single" w:sz="2" w:space="0" w:color="auto"/>
              <w:left w:val="single" w:sz="2" w:space="0" w:color="auto"/>
              <w:bottom w:val="single" w:sz="2" w:space="0" w:color="auto"/>
              <w:right w:val="single" w:sz="2" w:space="0" w:color="auto"/>
            </w:tcBorders>
          </w:tcPr>
          <w:p w14:paraId="2C538689" w14:textId="77777777" w:rsidR="00144E0F" w:rsidRPr="00711388" w:rsidRDefault="00144E0F" w:rsidP="00877EC4">
            <w:pPr>
              <w:pStyle w:val="NormalLeft"/>
              <w:rPr>
                <w:lang w:val="en-GB"/>
              </w:rPr>
            </w:pPr>
            <w:r w:rsidRPr="00711388">
              <w:rPr>
                <w:lang w:val="en-GB"/>
              </w:rPr>
              <w:t>Currency</w:t>
            </w:r>
          </w:p>
        </w:tc>
        <w:tc>
          <w:tcPr>
            <w:tcW w:w="6028" w:type="dxa"/>
            <w:tcBorders>
              <w:top w:val="single" w:sz="2" w:space="0" w:color="auto"/>
              <w:left w:val="single" w:sz="2" w:space="0" w:color="auto"/>
              <w:bottom w:val="single" w:sz="2" w:space="0" w:color="auto"/>
              <w:right w:val="single" w:sz="2" w:space="0" w:color="auto"/>
            </w:tcBorders>
          </w:tcPr>
          <w:p w14:paraId="1B5CFE87" w14:textId="77777777" w:rsidR="00144E0F" w:rsidRPr="00711388" w:rsidRDefault="00144E0F" w:rsidP="00877EC4">
            <w:pPr>
              <w:pStyle w:val="NormalLeft"/>
              <w:rPr>
                <w:lang w:val="en-GB"/>
              </w:rPr>
            </w:pPr>
            <w:r w:rsidRPr="00711388">
              <w:rPr>
                <w:lang w:val="en-GB"/>
              </w:rPr>
              <w:t>Identify whether the currency of the asset category is the reporting currency or a foreign currency. All other currencies than the reporting currency are referred to as foreign currencies. One of the options in the following closed list shall be used:</w:t>
            </w:r>
          </w:p>
          <w:p w14:paraId="599D42D4" w14:textId="556EE4EB" w:rsidR="00144E0F" w:rsidRPr="00711388" w:rsidRDefault="00144E0F" w:rsidP="00877EC4">
            <w:pPr>
              <w:pStyle w:val="Point0"/>
              <w:rPr>
                <w:lang w:val="en-GB"/>
              </w:rPr>
            </w:pPr>
            <w:r w:rsidRPr="00711388">
              <w:rPr>
                <w:lang w:val="en-GB"/>
              </w:rPr>
              <w:tab/>
              <w:t xml:space="preserve">1 </w:t>
            </w:r>
            <w:r w:rsidR="00845F43" w:rsidRPr="00711388">
              <w:rPr>
                <w:lang w:val="en-GB"/>
              </w:rPr>
              <w:t>-</w:t>
            </w:r>
            <w:r w:rsidRPr="00711388">
              <w:rPr>
                <w:lang w:val="en-GB"/>
              </w:rPr>
              <w:tab/>
              <w:t>Reporting currency</w:t>
            </w:r>
          </w:p>
          <w:p w14:paraId="0119AB4B" w14:textId="2B5F46D6" w:rsidR="00144E0F" w:rsidRPr="00711388" w:rsidRDefault="00144E0F" w:rsidP="00877EC4">
            <w:pPr>
              <w:pStyle w:val="Point0"/>
              <w:rPr>
                <w:lang w:val="en-GB"/>
              </w:rPr>
            </w:pPr>
            <w:r w:rsidRPr="00711388">
              <w:rPr>
                <w:lang w:val="en-GB"/>
              </w:rPr>
              <w:tab/>
              <w:t xml:space="preserve">2 </w:t>
            </w:r>
            <w:r w:rsidR="00845F43" w:rsidRPr="00711388">
              <w:rPr>
                <w:lang w:val="en-GB"/>
              </w:rPr>
              <w:t>-</w:t>
            </w:r>
            <w:r w:rsidRPr="00711388">
              <w:rPr>
                <w:lang w:val="en-GB"/>
              </w:rPr>
              <w:tab/>
              <w:t>Foreign currency</w:t>
            </w:r>
          </w:p>
          <w:p w14:paraId="50CCFB6A" w14:textId="406B81FD" w:rsidR="00144E0F" w:rsidRPr="00711388" w:rsidRDefault="00144E0F" w:rsidP="001D0CCF">
            <w:pPr>
              <w:pStyle w:val="Point0"/>
              <w:rPr>
                <w:lang w:val="en-GB"/>
              </w:rPr>
            </w:pPr>
            <w:r w:rsidRPr="00711388">
              <w:rPr>
                <w:lang w:val="en-GB"/>
              </w:rPr>
              <w:tab/>
              <w:t xml:space="preserve">3 </w:t>
            </w:r>
            <w:r w:rsidR="00845F43" w:rsidRPr="00711388">
              <w:rPr>
                <w:lang w:val="en-GB"/>
              </w:rPr>
              <w:t>-</w:t>
            </w:r>
            <w:r w:rsidRPr="00711388">
              <w:rPr>
                <w:lang w:val="en-GB"/>
              </w:rPr>
              <w:tab/>
              <w:t>Aggregated currencies due to application of threshold</w:t>
            </w:r>
          </w:p>
        </w:tc>
      </w:tr>
      <w:tr w:rsidR="00626033" w:rsidRPr="00711388" w14:paraId="0FA27D1C" w14:textId="77777777" w:rsidTr="005A1223">
        <w:tc>
          <w:tcPr>
            <w:tcW w:w="1557" w:type="dxa"/>
            <w:tcBorders>
              <w:top w:val="single" w:sz="2" w:space="0" w:color="auto"/>
              <w:left w:val="single" w:sz="2" w:space="0" w:color="auto"/>
              <w:bottom w:val="single" w:sz="2" w:space="0" w:color="auto"/>
              <w:right w:val="single" w:sz="2" w:space="0" w:color="auto"/>
            </w:tcBorders>
          </w:tcPr>
          <w:p w14:paraId="46EE6D39" w14:textId="77777777" w:rsidR="00144E0F" w:rsidRPr="00711388" w:rsidRDefault="00144E0F" w:rsidP="00877EC4">
            <w:pPr>
              <w:pStyle w:val="NormalLeft"/>
              <w:rPr>
                <w:lang w:val="en-GB"/>
              </w:rPr>
            </w:pPr>
            <w:r w:rsidRPr="00711388">
              <w:rPr>
                <w:lang w:val="en-GB"/>
              </w:rPr>
              <w:t>C0060</w:t>
            </w:r>
          </w:p>
        </w:tc>
        <w:tc>
          <w:tcPr>
            <w:tcW w:w="1701" w:type="dxa"/>
            <w:tcBorders>
              <w:top w:val="single" w:sz="2" w:space="0" w:color="auto"/>
              <w:left w:val="single" w:sz="2" w:space="0" w:color="auto"/>
              <w:bottom w:val="single" w:sz="2" w:space="0" w:color="auto"/>
              <w:right w:val="single" w:sz="2" w:space="0" w:color="auto"/>
            </w:tcBorders>
          </w:tcPr>
          <w:p w14:paraId="43E0F77A" w14:textId="77777777" w:rsidR="00144E0F" w:rsidRPr="00711388" w:rsidRDefault="00144E0F" w:rsidP="00877EC4">
            <w:pPr>
              <w:pStyle w:val="NormalLeft"/>
              <w:rPr>
                <w:lang w:val="en-GB"/>
              </w:rPr>
            </w:pPr>
            <w:r w:rsidRPr="00711388">
              <w:rPr>
                <w:lang w:val="en-GB"/>
              </w:rPr>
              <w:t>Total amount</w:t>
            </w:r>
          </w:p>
        </w:tc>
        <w:tc>
          <w:tcPr>
            <w:tcW w:w="6028" w:type="dxa"/>
            <w:tcBorders>
              <w:top w:val="single" w:sz="2" w:space="0" w:color="auto"/>
              <w:left w:val="single" w:sz="2" w:space="0" w:color="auto"/>
              <w:bottom w:val="single" w:sz="2" w:space="0" w:color="auto"/>
              <w:right w:val="single" w:sz="2" w:space="0" w:color="auto"/>
            </w:tcBorders>
          </w:tcPr>
          <w:p w14:paraId="2882E002" w14:textId="77777777" w:rsidR="00144E0F" w:rsidRPr="00711388" w:rsidRDefault="00144E0F" w:rsidP="00877EC4">
            <w:pPr>
              <w:pStyle w:val="NormalLeft"/>
              <w:rPr>
                <w:lang w:val="en-GB"/>
              </w:rPr>
            </w:pPr>
            <w:r w:rsidRPr="00711388">
              <w:rPr>
                <w:lang w:val="en-GB"/>
              </w:rPr>
              <w:t>Total amount invested by asset category, country and currency through collective investment undertakings.</w:t>
            </w:r>
          </w:p>
          <w:p w14:paraId="3FD87AA7" w14:textId="77777777" w:rsidR="00144E0F" w:rsidRPr="00711388" w:rsidRDefault="00144E0F" w:rsidP="00877EC4">
            <w:pPr>
              <w:pStyle w:val="NormalLeft"/>
              <w:rPr>
                <w:lang w:val="en-GB"/>
              </w:rPr>
            </w:pPr>
            <w:r w:rsidRPr="00711388">
              <w:rPr>
                <w:lang w:val="en-GB"/>
              </w:rPr>
              <w:t>For liabilities a positive amount shall be reported, unless the item is a derivative liability.</w:t>
            </w:r>
          </w:p>
          <w:p w14:paraId="6EE62EE8" w14:textId="77777777" w:rsidR="00144E0F" w:rsidRPr="00711388" w:rsidRDefault="00144E0F" w:rsidP="00877EC4">
            <w:pPr>
              <w:pStyle w:val="NormalLeft"/>
              <w:rPr>
                <w:lang w:val="en-GB"/>
              </w:rPr>
            </w:pPr>
            <w:r w:rsidRPr="00711388">
              <w:rPr>
                <w:lang w:val="en-GB"/>
              </w:rPr>
              <w:lastRenderedPageBreak/>
              <w:t>For derivatives the Total amount can be positive (if an asset) or negative (if a liability).</w:t>
            </w:r>
          </w:p>
        </w:tc>
      </w:tr>
    </w:tbl>
    <w:p w14:paraId="67A65457" w14:textId="0EDEA91F" w:rsidR="00652B6F" w:rsidRPr="00711388" w:rsidRDefault="00001CBC" w:rsidP="00144E0F">
      <w:pPr>
        <w:pStyle w:val="ManualHeading2"/>
        <w:ind w:left="851" w:hanging="851"/>
        <w:rPr>
          <w:i/>
          <w:iCs/>
          <w:lang w:val="en-GB"/>
        </w:rPr>
      </w:pPr>
      <w:r w:rsidRPr="00711388">
        <w:rPr>
          <w:i/>
          <w:iCs/>
          <w:lang w:val="en-GB"/>
        </w:rPr>
        <w:lastRenderedPageBreak/>
        <w:t>S.06.04</w:t>
      </w:r>
      <w:r w:rsidR="003E0C97" w:rsidRPr="00711388">
        <w:rPr>
          <w:i/>
          <w:iCs/>
          <w:lang w:val="en-GB"/>
        </w:rPr>
        <w:t xml:space="preserve"> </w:t>
      </w:r>
      <w:r w:rsidR="00C86EDC" w:rsidRPr="00711388">
        <w:rPr>
          <w:i/>
          <w:iCs/>
          <w:lang w:val="en-GB"/>
        </w:rPr>
        <w:t xml:space="preserve">- </w:t>
      </w:r>
      <w:r w:rsidR="00244A0A" w:rsidRPr="00711388">
        <w:rPr>
          <w:i/>
          <w:iCs/>
          <w:lang w:val="en-GB"/>
        </w:rPr>
        <w:t>C</w:t>
      </w:r>
      <w:r w:rsidR="003E0C97" w:rsidRPr="00711388">
        <w:rPr>
          <w:i/>
          <w:iCs/>
          <w:lang w:val="en-GB"/>
        </w:rPr>
        <w:t>limate change-related risks</w:t>
      </w:r>
      <w:r w:rsidR="00257257" w:rsidRPr="00711388">
        <w:rPr>
          <w:i/>
          <w:iCs/>
          <w:lang w:val="en-GB"/>
        </w:rPr>
        <w:t xml:space="preserve"> to investments</w:t>
      </w:r>
    </w:p>
    <w:p w14:paraId="72FE7E25" w14:textId="77777777" w:rsidR="00652B6F" w:rsidRPr="00711388" w:rsidRDefault="00652B6F" w:rsidP="00652B6F">
      <w:pPr>
        <w:rPr>
          <w:lang w:val="en-GB"/>
        </w:rPr>
      </w:pPr>
      <w:r w:rsidRPr="00711388">
        <w:rPr>
          <w:i/>
          <w:iCs/>
          <w:lang w:val="en-GB"/>
        </w:rPr>
        <w:t xml:space="preserve"> General comments:</w:t>
      </w:r>
    </w:p>
    <w:p w14:paraId="437E78E4" w14:textId="0EC3E235" w:rsidR="00AB0908" w:rsidRPr="00711388" w:rsidDel="00765F90" w:rsidRDefault="00AB0908" w:rsidP="00652B6F">
      <w:pPr>
        <w:rPr>
          <w:del w:id="836" w:author="Author"/>
          <w:lang w:val="en-GB"/>
        </w:rPr>
      </w:pPr>
      <w:del w:id="837" w:author="Author">
        <w:r w:rsidRPr="00711388" w:rsidDel="00765F90">
          <w:rPr>
            <w:lang w:val="en-GB"/>
          </w:rPr>
          <w:delText>This template sh</w:delText>
        </w:r>
        <w:r w:rsidR="00560CAC" w:rsidRPr="00711388" w:rsidDel="00765F90">
          <w:rPr>
            <w:lang w:val="en-GB"/>
          </w:rPr>
          <w:delText>all</w:delText>
        </w:r>
        <w:r w:rsidRPr="00711388" w:rsidDel="00765F90">
          <w:rPr>
            <w:lang w:val="en-GB"/>
          </w:rPr>
          <w:delText xml:space="preserve"> be reported in case of</w:delText>
        </w:r>
        <w:r w:rsidR="00AD54E6" w:rsidRPr="00711388" w:rsidDel="00765F90">
          <w:rPr>
            <w:lang w:val="en-GB"/>
          </w:rPr>
          <w:delText xml:space="preserve"> r</w:delText>
        </w:r>
        <w:r w:rsidRPr="00711388" w:rsidDel="00765F90">
          <w:rPr>
            <w:lang w:val="en-GB"/>
          </w:rPr>
          <w:delText>egular reporting even if no KPI is provided. In case no KPI is reported a justification is necessary to be provided in R004</w:delText>
        </w:r>
      </w:del>
      <w:ins w:id="838" w:author="Author">
        <w:del w:id="839" w:author="Author">
          <w:r w:rsidR="00584B9B" w:rsidRPr="00711388" w:rsidDel="00765F90">
            <w:rPr>
              <w:lang w:val="en-GB"/>
            </w:rPr>
            <w:delText>3</w:delText>
          </w:r>
        </w:del>
      </w:ins>
      <w:del w:id="840" w:author="Author">
        <w:r w:rsidRPr="00711388" w:rsidDel="00765F90">
          <w:rPr>
            <w:lang w:val="en-GB"/>
          </w:rPr>
          <w:delText>0/C0010 and/or R00</w:delText>
        </w:r>
      </w:del>
      <w:ins w:id="841" w:author="Author">
        <w:del w:id="842" w:author="Author">
          <w:r w:rsidR="00584B9B" w:rsidRPr="00711388" w:rsidDel="00765F90">
            <w:rPr>
              <w:lang w:val="en-GB"/>
            </w:rPr>
            <w:delText>4</w:delText>
          </w:r>
        </w:del>
      </w:ins>
      <w:del w:id="843" w:author="Author">
        <w:r w:rsidRPr="00711388" w:rsidDel="00765F90">
          <w:rPr>
            <w:lang w:val="en-GB"/>
          </w:rPr>
          <w:delText>50/C0010.</w:delText>
        </w:r>
      </w:del>
    </w:p>
    <w:p w14:paraId="2A783F3E" w14:textId="78FD2A4E" w:rsidR="004521C5" w:rsidRPr="00711388" w:rsidRDefault="00652B6F" w:rsidP="00652B6F">
      <w:pPr>
        <w:rPr>
          <w:ins w:id="844" w:author="Author"/>
          <w:lang w:val="en-GB"/>
        </w:rPr>
      </w:pPr>
      <w:r w:rsidRPr="00711388">
        <w:rPr>
          <w:lang w:val="en-GB"/>
        </w:rPr>
        <w:t>This section relates to annual submission of information for individual entities.</w:t>
      </w:r>
      <w:ins w:id="845" w:author="Author">
        <w:r w:rsidR="00765F90" w:rsidRPr="00711388">
          <w:rPr>
            <w:lang w:val="en-GB"/>
          </w:rPr>
          <w:t xml:space="preserve"> </w:t>
        </w:r>
        <w:r w:rsidR="004521C5" w:rsidRPr="00711388">
          <w:rPr>
            <w:lang w:val="en-GB"/>
          </w:rPr>
          <w:t>Insurance undertaking that is exempted from reporting annually the template S.06.02, shall not report this template.</w:t>
        </w:r>
      </w:ins>
    </w:p>
    <w:p w14:paraId="283A4AE7" w14:textId="52AB845D" w:rsidR="00652B6F" w:rsidRPr="00711388" w:rsidRDefault="00765F90" w:rsidP="00652B6F">
      <w:pPr>
        <w:rPr>
          <w:lang w:val="en-GB"/>
        </w:rPr>
      </w:pPr>
      <w:ins w:id="846" w:author="Author">
        <w:r w:rsidRPr="00711388">
          <w:rPr>
            <w:lang w:val="en-GB"/>
          </w:rPr>
          <w:t>Small and non-complex undertakings</w:t>
        </w:r>
        <w:del w:id="847" w:author="Author">
          <w:r w:rsidRPr="00711388" w:rsidDel="003323F0">
            <w:rPr>
              <w:lang w:val="en-GB"/>
            </w:rPr>
            <w:delText xml:space="preserve"> </w:delText>
          </w:r>
          <w:r w:rsidR="00F45A06" w:rsidRPr="00711388" w:rsidDel="003323F0">
            <w:rPr>
              <w:lang w:val="en-GB"/>
            </w:rPr>
            <w:delText xml:space="preserve"> </w:delText>
          </w:r>
        </w:del>
        <w:r w:rsidR="003323F0">
          <w:rPr>
            <w:lang w:val="en-GB"/>
          </w:rPr>
          <w:t xml:space="preserve"> </w:t>
        </w:r>
        <w:r w:rsidR="00F45A06" w:rsidRPr="00711388">
          <w:rPr>
            <w:lang w:val="en-GB"/>
          </w:rPr>
          <w:t xml:space="preserve">that meet the conditions set out in Article 29a and has been classified as such in accordance with Article 29b of Directive 2025/2 </w:t>
        </w:r>
        <w:r w:rsidRPr="00711388">
          <w:rPr>
            <w:lang w:val="en-GB"/>
          </w:rPr>
          <w:t>shall not report this template.</w:t>
        </w:r>
        <w:r w:rsidR="004521C5" w:rsidRPr="00711388">
          <w:rPr>
            <w:lang w:val="en-GB"/>
          </w:rPr>
          <w:t xml:space="preserve"> </w:t>
        </w:r>
      </w:ins>
    </w:p>
    <w:p w14:paraId="5F584453" w14:textId="35C2819E" w:rsidR="00001CBC" w:rsidRPr="00711388" w:rsidRDefault="00652B6F" w:rsidP="007467EF">
      <w:pPr>
        <w:rPr>
          <w:lang w:val="en-GB"/>
        </w:rPr>
      </w:pPr>
      <w:r w:rsidRPr="00711388">
        <w:rPr>
          <w:lang w:val="en-GB"/>
        </w:rPr>
        <w:t xml:space="preserve">This template contains information on the </w:t>
      </w:r>
      <w:del w:id="848" w:author="Author">
        <w:r w:rsidR="00683713" w:rsidRPr="00711388" w:rsidDel="00765F90">
          <w:rPr>
            <w:lang w:val="en-GB"/>
          </w:rPr>
          <w:delText>share of</w:delText>
        </w:r>
      </w:del>
      <w:ins w:id="849" w:author="Author">
        <w:r w:rsidR="00765F90" w:rsidRPr="00711388">
          <w:rPr>
            <w:lang w:val="en-GB"/>
          </w:rPr>
          <w:t>amount of</w:t>
        </w:r>
      </w:ins>
      <w:r w:rsidR="00683713" w:rsidRPr="00711388">
        <w:rPr>
          <w:lang w:val="en-GB"/>
        </w:rPr>
        <w:t xml:space="preserve"> investments</w:t>
      </w:r>
      <w:ins w:id="850" w:author="Author">
        <w:r w:rsidR="00765F90" w:rsidRPr="00711388">
          <w:rPr>
            <w:lang w:val="en-GB"/>
          </w:rPr>
          <w:t xml:space="preserve"> </w:t>
        </w:r>
        <w:r w:rsidR="00E959B1" w:rsidRPr="00711388">
          <w:rPr>
            <w:lang w:val="en-GB"/>
          </w:rPr>
          <w:t xml:space="preserve">including </w:t>
        </w:r>
        <w:del w:id="851" w:author="Author">
          <w:r w:rsidR="00765F90" w:rsidRPr="00711388" w:rsidDel="00E959B1">
            <w:rPr>
              <w:lang w:val="en-GB"/>
            </w:rPr>
            <w:delText>an</w:delText>
          </w:r>
        </w:del>
        <w:r w:rsidR="00765F90" w:rsidRPr="00711388">
          <w:rPr>
            <w:lang w:val="en-GB"/>
          </w:rPr>
          <w:t>properties</w:t>
        </w:r>
      </w:ins>
      <w:r w:rsidR="00683713" w:rsidRPr="00711388">
        <w:rPr>
          <w:lang w:val="en-GB"/>
        </w:rPr>
        <w:t xml:space="preserve"> exposed to climate change-related transition and physical risk. As an input to </w:t>
      </w:r>
      <w:del w:id="852" w:author="Author">
        <w:r w:rsidR="00683713" w:rsidRPr="00711388" w:rsidDel="00765F90">
          <w:rPr>
            <w:lang w:val="en-GB"/>
          </w:rPr>
          <w:delText xml:space="preserve">computing </w:delText>
        </w:r>
      </w:del>
      <w:ins w:id="853" w:author="Author">
        <w:r w:rsidR="00765F90" w:rsidRPr="00711388">
          <w:rPr>
            <w:lang w:val="en-GB"/>
          </w:rPr>
          <w:t xml:space="preserve">reporting </w:t>
        </w:r>
      </w:ins>
      <w:r w:rsidR="00683713" w:rsidRPr="00711388">
        <w:rPr>
          <w:lang w:val="en-GB"/>
        </w:rPr>
        <w:t xml:space="preserve">the </w:t>
      </w:r>
      <w:del w:id="854" w:author="Author">
        <w:r w:rsidR="000573DA" w:rsidRPr="00711388" w:rsidDel="00765F90">
          <w:rPr>
            <w:lang w:val="en-GB"/>
          </w:rPr>
          <w:delText>share of</w:delText>
        </w:r>
      </w:del>
      <w:ins w:id="855" w:author="Author">
        <w:r w:rsidR="00765F90" w:rsidRPr="00711388">
          <w:rPr>
            <w:lang w:val="en-GB"/>
          </w:rPr>
          <w:t>amount of</w:t>
        </w:r>
      </w:ins>
      <w:r w:rsidR="000573DA" w:rsidRPr="00711388">
        <w:rPr>
          <w:lang w:val="en-GB"/>
        </w:rPr>
        <w:t xml:space="preserve"> investments exposed to</w:t>
      </w:r>
      <w:r w:rsidR="00683713" w:rsidRPr="00711388">
        <w:rPr>
          <w:lang w:val="en-GB"/>
        </w:rPr>
        <w:t xml:space="preserve"> transition risk, undertakings are required to report four-digit level NACE codes</w:t>
      </w:r>
      <w:r w:rsidR="000573DA" w:rsidRPr="00711388">
        <w:rPr>
          <w:lang w:val="en-GB"/>
        </w:rPr>
        <w:t xml:space="preserve"> for NACE sections A to N</w:t>
      </w:r>
      <w:r w:rsidR="00543B13" w:rsidRPr="00711388">
        <w:rPr>
          <w:lang w:val="en-GB"/>
        </w:rPr>
        <w:t xml:space="preserve"> in the List of assets S.06.02</w:t>
      </w:r>
      <w:r w:rsidR="00683713" w:rsidRPr="00711388">
        <w:rPr>
          <w:lang w:val="en-GB"/>
        </w:rPr>
        <w:t>. For physical risk, undertakings are required to report in a standardised manner on the location of properties</w:t>
      </w:r>
      <w:r w:rsidR="00300633" w:rsidRPr="00711388">
        <w:rPr>
          <w:lang w:val="en-GB"/>
        </w:rPr>
        <w:t xml:space="preserve"> in the List of assets S.06.02</w:t>
      </w:r>
      <w:r w:rsidR="00683713" w:rsidRPr="00711388">
        <w:rPr>
          <w:lang w:val="en-GB"/>
        </w:rPr>
        <w:t>.</w:t>
      </w:r>
    </w:p>
    <w:tbl>
      <w:tblPr>
        <w:tblW w:w="9286" w:type="dxa"/>
        <w:tblLayout w:type="fixed"/>
        <w:tblLook w:val="0000" w:firstRow="0" w:lastRow="0" w:firstColumn="0" w:lastColumn="0" w:noHBand="0" w:noVBand="0"/>
      </w:tblPr>
      <w:tblGrid>
        <w:gridCol w:w="1486"/>
        <w:gridCol w:w="1764"/>
        <w:gridCol w:w="6036"/>
      </w:tblGrid>
      <w:tr w:rsidR="00626033" w:rsidRPr="00711388" w14:paraId="11A16E40" w14:textId="77777777" w:rsidTr="00244A0A">
        <w:tc>
          <w:tcPr>
            <w:tcW w:w="1486" w:type="dxa"/>
            <w:tcBorders>
              <w:top w:val="single" w:sz="2" w:space="0" w:color="auto"/>
              <w:left w:val="single" w:sz="2" w:space="0" w:color="auto"/>
              <w:bottom w:val="single" w:sz="2" w:space="0" w:color="auto"/>
              <w:right w:val="single" w:sz="2" w:space="0" w:color="auto"/>
            </w:tcBorders>
          </w:tcPr>
          <w:p w14:paraId="58421E22" w14:textId="5C3C334F" w:rsidR="00001CBC" w:rsidRPr="00711388" w:rsidRDefault="00001CBC" w:rsidP="00001CBC">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7B8AF376" w14:textId="4B48B428" w:rsidR="00001CBC" w:rsidRPr="00711388" w:rsidRDefault="004521C5" w:rsidP="00001CBC">
            <w:pPr>
              <w:pStyle w:val="NormalLeft"/>
              <w:rPr>
                <w:lang w:val="en-GB"/>
              </w:rPr>
            </w:pPr>
            <w:ins w:id="856" w:author="Author">
              <w:r w:rsidRPr="00711388">
                <w:rPr>
                  <w:lang w:val="en-GB"/>
                </w:rPr>
                <w:t>ITEM</w:t>
              </w:r>
            </w:ins>
          </w:p>
        </w:tc>
        <w:tc>
          <w:tcPr>
            <w:tcW w:w="6036" w:type="dxa"/>
            <w:tcBorders>
              <w:top w:val="single" w:sz="2" w:space="0" w:color="auto"/>
              <w:left w:val="single" w:sz="2" w:space="0" w:color="auto"/>
              <w:bottom w:val="single" w:sz="2" w:space="0" w:color="auto"/>
              <w:right w:val="single" w:sz="2" w:space="0" w:color="auto"/>
            </w:tcBorders>
          </w:tcPr>
          <w:p w14:paraId="65B4861B" w14:textId="17D1A34E" w:rsidR="00001CBC" w:rsidRPr="00711388" w:rsidRDefault="004521C5" w:rsidP="007467EF">
            <w:pPr>
              <w:pStyle w:val="NormalLeft"/>
              <w:rPr>
                <w:lang w:val="en-GB"/>
              </w:rPr>
            </w:pPr>
            <w:ins w:id="857" w:author="Author">
              <w:r w:rsidRPr="00711388">
                <w:rPr>
                  <w:lang w:val="en-GB"/>
                </w:rPr>
                <w:t xml:space="preserve"> INSTRUCTIONS</w:t>
              </w:r>
            </w:ins>
          </w:p>
        </w:tc>
      </w:tr>
      <w:tr w:rsidR="00626033" w:rsidRPr="00711388" w14:paraId="2C873E05" w14:textId="77777777" w:rsidTr="00244A0A">
        <w:tc>
          <w:tcPr>
            <w:tcW w:w="1486" w:type="dxa"/>
            <w:tcBorders>
              <w:top w:val="single" w:sz="2" w:space="0" w:color="auto"/>
              <w:left w:val="single" w:sz="2" w:space="0" w:color="auto"/>
              <w:bottom w:val="single" w:sz="2" w:space="0" w:color="auto"/>
              <w:right w:val="single" w:sz="2" w:space="0" w:color="auto"/>
            </w:tcBorders>
          </w:tcPr>
          <w:p w14:paraId="790F521B" w14:textId="07BEE9EA" w:rsidR="00001CBC" w:rsidRPr="00711388" w:rsidRDefault="000E309D" w:rsidP="00001CBC">
            <w:pPr>
              <w:pStyle w:val="NormalLeft"/>
              <w:rPr>
                <w:lang w:val="en-GB"/>
              </w:rPr>
            </w:pPr>
            <w:r w:rsidRPr="00711388">
              <w:rPr>
                <w:lang w:val="en-GB"/>
              </w:rPr>
              <w:t>R00</w:t>
            </w:r>
            <w:r w:rsidR="00AD1F56" w:rsidRPr="00711388">
              <w:rPr>
                <w:lang w:val="en-GB"/>
              </w:rPr>
              <w:t>1</w:t>
            </w:r>
            <w:r w:rsidRPr="00711388">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5BCDD33D" w14:textId="77777777" w:rsidR="00001CBC" w:rsidRPr="00711388" w:rsidRDefault="00001CBC" w:rsidP="00001CBC">
            <w:pPr>
              <w:pStyle w:val="NormalLeft"/>
              <w:rPr>
                <w:lang w:val="en-GB"/>
              </w:rPr>
            </w:pPr>
            <w:r w:rsidRPr="00711388">
              <w:rPr>
                <w:lang w:val="en-GB"/>
              </w:rPr>
              <w:t>Climate change-related transition risk</w:t>
            </w:r>
            <w:del w:id="858" w:author="Author">
              <w:r w:rsidRPr="00711388" w:rsidDel="00C424C6">
                <w:rPr>
                  <w:lang w:val="en-GB"/>
                </w:rPr>
                <w:delText xml:space="preserve"> - KPI</w:delText>
              </w:r>
            </w:del>
          </w:p>
        </w:tc>
        <w:tc>
          <w:tcPr>
            <w:tcW w:w="6036" w:type="dxa"/>
            <w:tcBorders>
              <w:top w:val="single" w:sz="2" w:space="0" w:color="auto"/>
              <w:left w:val="single" w:sz="2" w:space="0" w:color="auto"/>
              <w:bottom w:val="single" w:sz="2" w:space="0" w:color="auto"/>
              <w:right w:val="single" w:sz="2" w:space="0" w:color="auto"/>
            </w:tcBorders>
          </w:tcPr>
          <w:p w14:paraId="29D024C1" w14:textId="0A401385" w:rsidR="00001CBC" w:rsidRPr="00711388" w:rsidRDefault="00001CBC" w:rsidP="00FA38EB">
            <w:pPr>
              <w:pStyle w:val="NormalLeft"/>
              <w:rPr>
                <w:ins w:id="859" w:author="Author"/>
                <w:lang w:val="en-GB"/>
              </w:rPr>
            </w:pPr>
            <w:del w:id="860" w:author="Author">
              <w:r w:rsidRPr="00711388" w:rsidDel="00765F90">
                <w:rPr>
                  <w:lang w:val="en-GB"/>
                </w:rPr>
                <w:delText xml:space="preserve">Proportion of </w:delText>
              </w:r>
              <w:r w:rsidR="00474947" w:rsidRPr="00711388" w:rsidDel="00765F90">
                <w:rPr>
                  <w:lang w:val="en-GB"/>
                </w:rPr>
                <w:delText xml:space="preserve">the </w:delText>
              </w:r>
            </w:del>
            <w:r w:rsidR="00474947" w:rsidRPr="00711388">
              <w:rPr>
                <w:lang w:val="en-GB"/>
              </w:rPr>
              <w:t xml:space="preserve">Solvency II value of </w:t>
            </w:r>
            <w:r w:rsidRPr="00711388">
              <w:rPr>
                <w:lang w:val="en-GB"/>
              </w:rPr>
              <w:t>investments</w:t>
            </w:r>
            <w:r w:rsidR="00244A0A" w:rsidRPr="00711388">
              <w:rPr>
                <w:lang w:val="en-GB"/>
              </w:rPr>
              <w:t xml:space="preserve"> exposed to transition risk</w:t>
            </w:r>
            <w:del w:id="861" w:author="Author">
              <w:r w:rsidRPr="00711388" w:rsidDel="00765F90">
                <w:rPr>
                  <w:lang w:val="en-GB"/>
                </w:rPr>
                <w:delText>, in relation to total of investments.</w:delText>
              </w:r>
            </w:del>
            <w:r w:rsidR="00C17A20" w:rsidRPr="00711388">
              <w:rPr>
                <w:lang w:val="en-GB"/>
              </w:rPr>
              <w:t xml:space="preserve"> </w:t>
            </w:r>
            <w:del w:id="862" w:author="Author">
              <w:r w:rsidR="00683713" w:rsidRPr="00711388" w:rsidDel="00765F90">
                <w:rPr>
                  <w:lang w:val="en-GB"/>
                </w:rPr>
                <w:delText xml:space="preserve">Undertakings </w:delText>
              </w:r>
              <w:r w:rsidR="00560CAC" w:rsidRPr="00711388" w:rsidDel="00765F90">
                <w:rPr>
                  <w:lang w:val="en-GB"/>
                </w:rPr>
                <w:delText>may</w:delText>
              </w:r>
              <w:r w:rsidR="00683713" w:rsidRPr="00711388" w:rsidDel="00765F90">
                <w:rPr>
                  <w:lang w:val="en-GB"/>
                </w:rPr>
                <w:delText xml:space="preserve"> use their own methodology to compute the KPI. </w:delText>
              </w:r>
              <w:bookmarkStart w:id="863" w:name="_Hlk187238736"/>
              <w:r w:rsidR="00474947" w:rsidRPr="00711388" w:rsidDel="00765F90">
                <w:rPr>
                  <w:lang w:val="en-GB"/>
                </w:rPr>
                <w:delText>T</w:delText>
              </w:r>
              <w:r w:rsidR="00683713" w:rsidRPr="00711388" w:rsidDel="00765F90">
                <w:rPr>
                  <w:lang w:val="en-GB"/>
                </w:rPr>
                <w:delText>he identification of investments</w:delText>
              </w:r>
              <w:r w:rsidR="000573DA" w:rsidRPr="00711388" w:rsidDel="00765F90">
                <w:rPr>
                  <w:lang w:val="en-GB"/>
                </w:rPr>
                <w:delText xml:space="preserve"> exposed to transition risk</w:delText>
              </w:r>
              <w:r w:rsidR="00474947" w:rsidRPr="00711388" w:rsidDel="00765F90">
                <w:rPr>
                  <w:lang w:val="en-GB"/>
                </w:rPr>
                <w:delText xml:space="preserve"> </w:delText>
              </w:r>
              <w:r w:rsidR="00FA38EB" w:rsidRPr="00711388" w:rsidDel="00765F90">
                <w:rPr>
                  <w:lang w:val="en-GB"/>
                </w:rPr>
                <w:delText>shall</w:delText>
              </w:r>
              <w:r w:rsidR="00474947" w:rsidRPr="00711388" w:rsidDel="00765F90">
                <w:rPr>
                  <w:lang w:val="en-GB"/>
                </w:rPr>
                <w:delText xml:space="preserve"> be</w:delText>
              </w:r>
            </w:del>
            <w:r w:rsidR="00474947" w:rsidRPr="00711388">
              <w:rPr>
                <w:lang w:val="en-GB"/>
              </w:rPr>
              <w:t xml:space="preserve"> consistent with the classification made and</w:t>
            </w:r>
            <w:r w:rsidR="000573DA" w:rsidRPr="00711388">
              <w:rPr>
                <w:lang w:val="en-GB"/>
              </w:rPr>
              <w:t xml:space="preserve"> report</w:t>
            </w:r>
            <w:r w:rsidR="00474947" w:rsidRPr="00711388">
              <w:rPr>
                <w:lang w:val="en-GB"/>
              </w:rPr>
              <w:t>ed through</w:t>
            </w:r>
            <w:r w:rsidR="000573DA" w:rsidRPr="00711388">
              <w:rPr>
                <w:lang w:val="en-GB"/>
              </w:rPr>
              <w:t xml:space="preserve"> the</w:t>
            </w:r>
            <w:r w:rsidR="00683713" w:rsidRPr="00711388">
              <w:rPr>
                <w:lang w:val="en-GB"/>
              </w:rPr>
              <w:t xml:space="preserve"> four-digit level NACE codes for NACE sections </w:t>
            </w:r>
            <w:r w:rsidR="000573DA" w:rsidRPr="00711388">
              <w:rPr>
                <w:lang w:val="en-GB"/>
              </w:rPr>
              <w:t>A to N</w:t>
            </w:r>
            <w:r w:rsidR="00474947" w:rsidRPr="00711388">
              <w:rPr>
                <w:lang w:val="en-GB"/>
              </w:rPr>
              <w:t>, as prescribed</w:t>
            </w:r>
            <w:r w:rsidR="00543B13" w:rsidRPr="00711388">
              <w:rPr>
                <w:lang w:val="en-GB"/>
              </w:rPr>
              <w:t xml:space="preserve"> in S.06.02</w:t>
            </w:r>
            <w:ins w:id="864" w:author="Author">
              <w:r w:rsidR="00311FBB" w:rsidRPr="00711388">
                <w:rPr>
                  <w:lang w:val="en-GB"/>
                </w:rPr>
                <w:t xml:space="preserve">. </w:t>
              </w:r>
              <w:r w:rsidR="00311FBB" w:rsidRPr="00E50019">
                <w:rPr>
                  <w:lang w:val="en-GB"/>
                  <w:rPrChange w:id="865" w:author="Author">
                    <w:rPr>
                      <w:i/>
                      <w:iCs/>
                    </w:rPr>
                  </w:rPrChange>
                </w:rPr>
                <w:t>NACE sections A to N include sectors of economic activities which, based on currently available research and analysis may be likely exposed to climate change-related transition risk</w:t>
              </w:r>
              <w:r w:rsidR="00311FBB" w:rsidRPr="00711388">
                <w:rPr>
                  <w:lang w:val="en-GB"/>
                </w:rPr>
                <w:t xml:space="preserve">. The NACE sector information can be complemented by firm-level data, where available. </w:t>
              </w:r>
              <w:bookmarkEnd w:id="863"/>
            </w:ins>
          </w:p>
          <w:p w14:paraId="022DA7B3" w14:textId="28FD04F9" w:rsidR="00311FBB" w:rsidRPr="00711388" w:rsidRDefault="00311FBB" w:rsidP="00FA38EB">
            <w:pPr>
              <w:pStyle w:val="NormalLeft"/>
              <w:rPr>
                <w:lang w:val="en-GB"/>
              </w:rPr>
            </w:pPr>
            <w:ins w:id="866" w:author="Author">
              <w:r w:rsidRPr="00711388">
                <w:rPr>
                  <w:lang w:val="en-GB"/>
                </w:rPr>
                <w:t xml:space="preserve">Investments should </w:t>
              </w:r>
              <w:r w:rsidR="00E959B1" w:rsidRPr="00711388">
                <w:rPr>
                  <w:lang w:val="en-GB"/>
                </w:rPr>
                <w:t xml:space="preserve">take into account </w:t>
              </w:r>
              <w:r w:rsidRPr="00711388">
                <w:rPr>
                  <w:lang w:val="en-GB"/>
                </w:rPr>
                <w:t>the investments as reported in S.02.01</w:t>
              </w:r>
              <w:r w:rsidR="00A136F5" w:rsidRPr="00711388">
                <w:rPr>
                  <w:lang w:val="en-GB"/>
                </w:rPr>
                <w:t>- R0070</w:t>
              </w:r>
              <w:r w:rsidR="00E959B1" w:rsidRPr="00711388">
                <w:rPr>
                  <w:lang w:val="en-GB"/>
                </w:rPr>
                <w:t>, including</w:t>
              </w:r>
              <w:r w:rsidRPr="00711388">
                <w:rPr>
                  <w:lang w:val="en-GB"/>
                </w:rPr>
                <w:t xml:space="preserve"> property</w:t>
              </w:r>
              <w:r w:rsidR="00E959B1" w:rsidRPr="00711388">
                <w:rPr>
                  <w:lang w:val="en-GB"/>
                </w:rPr>
                <w:t xml:space="preserve"> (other than for own use)</w:t>
              </w:r>
              <w:r w:rsidRPr="00711388">
                <w:rPr>
                  <w:lang w:val="en-GB"/>
                </w:rPr>
                <w:t xml:space="preserve"> and CIU</w:t>
              </w:r>
              <w:r w:rsidR="00E959B1" w:rsidRPr="00711388">
                <w:rPr>
                  <w:lang w:val="en-GB"/>
                </w:rPr>
                <w:t>, and should not include Assets held for</w:t>
              </w:r>
              <w:r w:rsidRPr="00711388">
                <w:rPr>
                  <w:lang w:val="en-GB"/>
                </w:rPr>
                <w:t xml:space="preserve"> </w:t>
              </w:r>
              <w:r w:rsidR="00D6024A" w:rsidRPr="00711388">
                <w:rPr>
                  <w:lang w:val="en-GB"/>
                </w:rPr>
                <w:t>unit</w:t>
              </w:r>
              <w:del w:id="867" w:author="Author">
                <w:r w:rsidR="00D6024A" w:rsidRPr="00711388">
                  <w:rPr>
                    <w:lang w:val="en-GB"/>
                  </w:rPr>
                  <w:delText xml:space="preserve"> </w:delText>
                </w:r>
              </w:del>
              <w:r w:rsidR="002653CD" w:rsidRPr="00711388">
                <w:rPr>
                  <w:lang w:val="en-GB"/>
                </w:rPr>
                <w:t>-</w:t>
              </w:r>
              <w:r w:rsidR="00D6024A" w:rsidRPr="00711388">
                <w:rPr>
                  <w:lang w:val="en-GB"/>
                </w:rPr>
                <w:t>linked</w:t>
              </w:r>
              <w:r w:rsidRPr="00711388">
                <w:rPr>
                  <w:lang w:val="en-GB"/>
                </w:rPr>
                <w:t xml:space="preserve"> and index-linked </w:t>
              </w:r>
              <w:r w:rsidR="00E959B1" w:rsidRPr="00711388">
                <w:rPr>
                  <w:lang w:val="en-GB"/>
                </w:rPr>
                <w:t>contracts</w:t>
              </w:r>
              <w:r w:rsidRPr="00711388">
                <w:rPr>
                  <w:lang w:val="en-GB"/>
                </w:rPr>
                <w:t>. To identify investments in CIU exposed to transition risk the look through should apply, based on reporting in S.06.03.</w:t>
              </w:r>
              <w:r w:rsidR="00D6024A" w:rsidRPr="00711388">
                <w:rPr>
                  <w:lang w:val="en-GB"/>
                </w:rPr>
                <w:t xml:space="preserve"> Property, plants and equipment</w:t>
              </w:r>
            </w:ins>
            <w:r w:rsidR="00F37F1D">
              <w:rPr>
                <w:lang w:val="en-GB"/>
              </w:rPr>
              <w:t xml:space="preserve"> </w:t>
            </w:r>
            <w:ins w:id="868" w:author="Author">
              <w:r w:rsidRPr="00711388">
                <w:rPr>
                  <w:lang w:val="en-GB"/>
                </w:rPr>
                <w:t xml:space="preserve">held for own </w:t>
              </w:r>
              <w:r w:rsidR="00263874" w:rsidRPr="00711388">
                <w:rPr>
                  <w:lang w:val="en-GB"/>
                </w:rPr>
                <w:t>use</w:t>
              </w:r>
            </w:ins>
            <w:r w:rsidR="00263874" w:rsidRPr="00711388">
              <w:rPr>
                <w:lang w:val="en-GB"/>
              </w:rPr>
              <w:t xml:space="preserve"> </w:t>
            </w:r>
            <w:ins w:id="869" w:author="Author">
              <w:r w:rsidR="00A136F5" w:rsidRPr="00711388">
                <w:rPr>
                  <w:lang w:val="en-GB"/>
                </w:rPr>
                <w:t xml:space="preserve">(R0060 in S.06.02) </w:t>
              </w:r>
              <w:del w:id="870" w:author="Author">
                <w:r w:rsidRPr="00711388">
                  <w:rPr>
                    <w:lang w:val="en-GB"/>
                  </w:rPr>
                  <w:delText xml:space="preserve">use </w:delText>
                </w:r>
              </w:del>
              <w:r w:rsidRPr="00711388">
                <w:rPr>
                  <w:lang w:val="en-GB"/>
                </w:rPr>
                <w:t>are not to be taken into account in the investments.</w:t>
              </w:r>
            </w:ins>
          </w:p>
        </w:tc>
      </w:tr>
      <w:tr w:rsidR="00626033" w:rsidRPr="00711388" w14:paraId="799C1B37" w14:textId="77777777" w:rsidTr="00244A0A">
        <w:tc>
          <w:tcPr>
            <w:tcW w:w="1486" w:type="dxa"/>
            <w:tcBorders>
              <w:top w:val="single" w:sz="2" w:space="0" w:color="auto"/>
              <w:left w:val="single" w:sz="2" w:space="0" w:color="auto"/>
              <w:bottom w:val="single" w:sz="2" w:space="0" w:color="auto"/>
              <w:right w:val="single" w:sz="2" w:space="0" w:color="auto"/>
            </w:tcBorders>
          </w:tcPr>
          <w:p w14:paraId="5B62FDF0" w14:textId="422061FE" w:rsidR="00001CBC" w:rsidRPr="00711388" w:rsidRDefault="00652B6F" w:rsidP="000E309D">
            <w:pPr>
              <w:pStyle w:val="NormalLeft"/>
              <w:rPr>
                <w:lang w:val="en-GB"/>
              </w:rPr>
            </w:pPr>
            <w:r w:rsidRPr="00711388">
              <w:rPr>
                <w:lang w:val="en-GB"/>
              </w:rPr>
              <w:lastRenderedPageBreak/>
              <w:t>R00</w:t>
            </w:r>
            <w:r w:rsidR="00AD1F56" w:rsidRPr="00711388">
              <w:rPr>
                <w:lang w:val="en-GB"/>
              </w:rPr>
              <w:t>2</w:t>
            </w:r>
            <w:r w:rsidRPr="00711388">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7FB4D2E6" w14:textId="77777777" w:rsidR="00001CBC" w:rsidRPr="00711388" w:rsidRDefault="00001CBC" w:rsidP="00001CBC">
            <w:pPr>
              <w:pStyle w:val="NormalLeft"/>
              <w:rPr>
                <w:lang w:val="en-GB"/>
              </w:rPr>
            </w:pPr>
            <w:r w:rsidRPr="00711388">
              <w:rPr>
                <w:lang w:val="en-GB"/>
              </w:rPr>
              <w:t>Climate change-related physical risk</w:t>
            </w:r>
            <w:del w:id="871" w:author="Author">
              <w:r w:rsidRPr="00711388" w:rsidDel="00C424C6">
                <w:rPr>
                  <w:lang w:val="en-GB"/>
                </w:rPr>
                <w:delText xml:space="preserve"> - KPI</w:delText>
              </w:r>
            </w:del>
          </w:p>
        </w:tc>
        <w:tc>
          <w:tcPr>
            <w:tcW w:w="6036" w:type="dxa"/>
            <w:tcBorders>
              <w:top w:val="single" w:sz="2" w:space="0" w:color="auto"/>
              <w:left w:val="single" w:sz="2" w:space="0" w:color="auto"/>
              <w:bottom w:val="single" w:sz="2" w:space="0" w:color="auto"/>
              <w:right w:val="single" w:sz="2" w:space="0" w:color="auto"/>
            </w:tcBorders>
          </w:tcPr>
          <w:p w14:paraId="570BC547" w14:textId="1D685927" w:rsidR="00001CBC" w:rsidRPr="00711388" w:rsidRDefault="00001CBC" w:rsidP="00D66958">
            <w:pPr>
              <w:pStyle w:val="NormalLeft"/>
              <w:rPr>
                <w:lang w:val="en-GB"/>
              </w:rPr>
            </w:pPr>
            <w:del w:id="872" w:author="Author">
              <w:r w:rsidRPr="00711388" w:rsidDel="00765F90">
                <w:rPr>
                  <w:lang w:val="en-GB"/>
                </w:rPr>
                <w:delText xml:space="preserve">Proportion of </w:delText>
              </w:r>
              <w:r w:rsidR="00474947" w:rsidRPr="00711388" w:rsidDel="00765F90">
                <w:rPr>
                  <w:lang w:val="en-GB"/>
                </w:rPr>
                <w:delText xml:space="preserve">the </w:delText>
              </w:r>
            </w:del>
            <w:r w:rsidR="00474947" w:rsidRPr="00711388">
              <w:rPr>
                <w:lang w:val="en-GB"/>
              </w:rPr>
              <w:t xml:space="preserve">Solvency II value of </w:t>
            </w:r>
            <w:r w:rsidR="00244A0A" w:rsidRPr="00711388">
              <w:rPr>
                <w:lang w:val="en-GB"/>
              </w:rPr>
              <w:t>property exposed to physical risk</w:t>
            </w:r>
            <w:ins w:id="873" w:author="Author">
              <w:r w:rsidR="00765F90" w:rsidRPr="00711388">
                <w:rPr>
                  <w:lang w:val="en-GB"/>
                </w:rPr>
                <w:t xml:space="preserve"> </w:t>
              </w:r>
            </w:ins>
            <w:del w:id="874" w:author="Author">
              <w:r w:rsidRPr="00711388" w:rsidDel="00765F90">
                <w:rPr>
                  <w:lang w:val="en-GB"/>
                </w:rPr>
                <w:delText xml:space="preserve">, in relation to total of </w:delText>
              </w:r>
              <w:r w:rsidR="00244A0A" w:rsidRPr="00711388" w:rsidDel="00765F90">
                <w:rPr>
                  <w:lang w:val="en-GB"/>
                </w:rPr>
                <w:delText>property</w:delText>
              </w:r>
              <w:r w:rsidRPr="00711388" w:rsidDel="00765F90">
                <w:rPr>
                  <w:lang w:val="en-GB"/>
                </w:rPr>
                <w:delText>.</w:delText>
              </w:r>
              <w:r w:rsidR="000573DA" w:rsidRPr="00711388" w:rsidDel="00765F90">
                <w:rPr>
                  <w:lang w:val="en-GB"/>
                </w:rPr>
                <w:delText xml:space="preserve"> Undertakings can use their own methodology to compute the KPI. </w:delText>
              </w:r>
              <w:r w:rsidR="00474947" w:rsidRPr="00711388" w:rsidDel="00765F90">
                <w:rPr>
                  <w:lang w:val="en-GB"/>
                </w:rPr>
                <w:delText>T</w:delText>
              </w:r>
              <w:r w:rsidR="000573DA" w:rsidRPr="00711388" w:rsidDel="00765F90">
                <w:rPr>
                  <w:lang w:val="en-GB"/>
                </w:rPr>
                <w:delText>he identification of properties exposed to physical risk</w:delText>
              </w:r>
              <w:r w:rsidR="00474947" w:rsidRPr="00711388" w:rsidDel="00765F90">
                <w:rPr>
                  <w:lang w:val="en-GB"/>
                </w:rPr>
                <w:delText xml:space="preserve"> should be </w:delText>
              </w:r>
            </w:del>
            <w:r w:rsidR="00474947" w:rsidRPr="00711388">
              <w:rPr>
                <w:lang w:val="en-GB"/>
              </w:rPr>
              <w:t>consistent with the identification made</w:t>
            </w:r>
            <w:r w:rsidR="000573DA" w:rsidRPr="00711388">
              <w:rPr>
                <w:lang w:val="en-GB"/>
              </w:rPr>
              <w:t xml:space="preserve">, </w:t>
            </w:r>
            <w:r w:rsidR="00D611E8" w:rsidRPr="00711388">
              <w:rPr>
                <w:lang w:val="en-GB"/>
              </w:rPr>
              <w:t>i</w:t>
            </w:r>
            <w:r w:rsidR="00543B13" w:rsidRPr="00711388">
              <w:rPr>
                <w:lang w:val="en-GB"/>
              </w:rPr>
              <w:t xml:space="preserve">n </w:t>
            </w:r>
            <w:r w:rsidR="00300633" w:rsidRPr="00711388">
              <w:rPr>
                <w:lang w:val="en-GB"/>
              </w:rPr>
              <w:t xml:space="preserve">C0190 Item Title in </w:t>
            </w:r>
            <w:r w:rsidR="00543B13" w:rsidRPr="00711388">
              <w:rPr>
                <w:lang w:val="en-GB"/>
              </w:rPr>
              <w:t>S.06.02</w:t>
            </w:r>
            <w:r w:rsidR="000573DA" w:rsidRPr="00711388">
              <w:rPr>
                <w:lang w:val="en-GB"/>
              </w:rPr>
              <w:t>.</w:t>
            </w:r>
            <w:ins w:id="875" w:author="Author">
              <w:r w:rsidR="00765F90" w:rsidRPr="00711388">
                <w:rPr>
                  <w:lang w:val="en-GB"/>
                </w:rPr>
                <w:t xml:space="preserve"> </w:t>
              </w:r>
              <w:r w:rsidR="00311FBB" w:rsidRPr="00711388">
                <w:rPr>
                  <w:lang w:val="en-GB"/>
                </w:rPr>
                <w:t xml:space="preserve">Property </w:t>
              </w:r>
              <w:r w:rsidR="00D6024A" w:rsidRPr="00711388">
                <w:rPr>
                  <w:lang w:val="en-GB"/>
                </w:rPr>
                <w:t xml:space="preserve">that </w:t>
              </w:r>
              <w:r w:rsidR="00311FBB" w:rsidRPr="00711388">
                <w:rPr>
                  <w:lang w:val="en-GB"/>
                </w:rPr>
                <w:t>includes directly and indirectly held properties. For indirectly held properties, as a simpl</w:t>
              </w:r>
              <w:r w:rsidR="00E45D5D">
                <w:rPr>
                  <w:lang w:val="en-GB"/>
                </w:rPr>
                <w:t>i</w:t>
              </w:r>
              <w:r w:rsidR="00311FBB" w:rsidRPr="00711388">
                <w:rPr>
                  <w:lang w:val="en-GB"/>
                </w:rPr>
                <w:t>fic</w:t>
              </w:r>
              <w:del w:id="876" w:author="Author">
                <w:r w:rsidR="00311FBB" w:rsidRPr="00711388" w:rsidDel="00E45D5D">
                  <w:rPr>
                    <w:lang w:val="en-GB"/>
                  </w:rPr>
                  <w:delText>i</w:delText>
                </w:r>
              </w:del>
              <w:r w:rsidR="00311FBB" w:rsidRPr="00711388">
                <w:rPr>
                  <w:lang w:val="en-GB"/>
                </w:rPr>
                <w:t>ation, all items with underlying asset category == “9” can be incl</w:t>
              </w:r>
            </w:ins>
            <w:r w:rsidR="00263874" w:rsidRPr="00711388">
              <w:rPr>
                <w:lang w:val="en-GB"/>
              </w:rPr>
              <w:t>uded</w:t>
            </w:r>
            <w:ins w:id="877" w:author="Author">
              <w:r w:rsidR="00311FBB" w:rsidRPr="00711388">
                <w:rPr>
                  <w:lang w:val="en-GB"/>
                </w:rPr>
                <w:t>. Property includes</w:t>
              </w:r>
              <w:r w:rsidR="00D6024A" w:rsidRPr="00711388">
                <w:rPr>
                  <w:lang w:val="en-GB"/>
                </w:rPr>
                <w:t xml:space="preserve"> property, plants and equipment</w:t>
              </w:r>
              <w:r w:rsidR="00311FBB" w:rsidRPr="00711388">
                <w:rPr>
                  <w:lang w:val="en-GB"/>
                </w:rPr>
                <w:t xml:space="preserve"> and right of use of property (e.g. lease contracts)</w:t>
              </w:r>
              <w:r w:rsidR="00E959B1" w:rsidRPr="00711388">
                <w:rPr>
                  <w:lang w:val="en-GB"/>
                </w:rPr>
                <w:t xml:space="preserve"> other than Assets held for</w:t>
              </w:r>
              <w:r w:rsidR="00E959B1" w:rsidRPr="00711388" w:rsidDel="00EB5CB2">
                <w:rPr>
                  <w:lang w:val="en-GB"/>
                </w:rPr>
                <w:t xml:space="preserve"> </w:t>
              </w:r>
              <w:r w:rsidR="00E959B1" w:rsidRPr="00711388">
                <w:rPr>
                  <w:lang w:val="en-GB"/>
                </w:rPr>
                <w:t>unit</w:t>
              </w:r>
              <w:del w:id="878" w:author="Author">
                <w:r w:rsidR="00E959B1" w:rsidRPr="00711388">
                  <w:rPr>
                    <w:lang w:val="en-GB"/>
                  </w:rPr>
                  <w:delText xml:space="preserve"> </w:delText>
                </w:r>
              </w:del>
              <w:r w:rsidR="002653CD" w:rsidRPr="00711388">
                <w:rPr>
                  <w:lang w:val="en-GB"/>
                </w:rPr>
                <w:t>-</w:t>
              </w:r>
              <w:r w:rsidR="00E959B1" w:rsidRPr="00711388">
                <w:rPr>
                  <w:lang w:val="en-GB"/>
                </w:rPr>
                <w:t>linked and index-linked contracts.</w:t>
              </w:r>
              <w:del w:id="879" w:author="Author">
                <w:r w:rsidR="00311FBB" w:rsidRPr="00711388" w:rsidDel="00E959B1">
                  <w:rPr>
                    <w:lang w:val="en-GB"/>
                  </w:rPr>
                  <w:delText xml:space="preserve">. </w:delText>
                </w:r>
              </w:del>
            </w:ins>
          </w:p>
        </w:tc>
      </w:tr>
      <w:tr w:rsidR="00626033" w:rsidRPr="00711388" w14:paraId="503C860A" w14:textId="77777777" w:rsidTr="00244A0A">
        <w:tc>
          <w:tcPr>
            <w:tcW w:w="1486" w:type="dxa"/>
            <w:tcBorders>
              <w:top w:val="single" w:sz="2" w:space="0" w:color="auto"/>
              <w:left w:val="single" w:sz="2" w:space="0" w:color="auto"/>
              <w:bottom w:val="single" w:sz="2" w:space="0" w:color="auto"/>
              <w:right w:val="single" w:sz="2" w:space="0" w:color="auto"/>
            </w:tcBorders>
          </w:tcPr>
          <w:p w14:paraId="2FB293F8" w14:textId="6FB792C5" w:rsidR="009D25DD" w:rsidRPr="00711388" w:rsidRDefault="009D25DD" w:rsidP="009D25DD">
            <w:pPr>
              <w:pStyle w:val="NormalLeft"/>
              <w:rPr>
                <w:lang w:val="en-GB"/>
              </w:rPr>
            </w:pPr>
            <w:del w:id="880" w:author="Author">
              <w:r w:rsidRPr="00711388" w:rsidDel="00765F90">
                <w:rPr>
                  <w:lang w:val="en-GB"/>
                </w:rPr>
                <w:delText>R00</w:delText>
              </w:r>
              <w:r w:rsidR="00AD1F56" w:rsidRPr="00711388" w:rsidDel="00765F90">
                <w:rPr>
                  <w:lang w:val="en-GB"/>
                </w:rPr>
                <w:delText>3</w:delText>
              </w:r>
              <w:r w:rsidRPr="00711388" w:rsidDel="00765F90">
                <w:rPr>
                  <w:lang w:val="en-GB"/>
                </w:rPr>
                <w:delText>0/C0010</w:delText>
              </w:r>
            </w:del>
          </w:p>
        </w:tc>
        <w:tc>
          <w:tcPr>
            <w:tcW w:w="1764" w:type="dxa"/>
            <w:tcBorders>
              <w:top w:val="single" w:sz="2" w:space="0" w:color="auto"/>
              <w:left w:val="single" w:sz="2" w:space="0" w:color="auto"/>
              <w:bottom w:val="single" w:sz="2" w:space="0" w:color="auto"/>
              <w:right w:val="single" w:sz="2" w:space="0" w:color="auto"/>
            </w:tcBorders>
          </w:tcPr>
          <w:p w14:paraId="70E354C0" w14:textId="7E3AAAC6" w:rsidR="009D25DD" w:rsidRPr="00711388" w:rsidRDefault="009D25DD" w:rsidP="009D25DD">
            <w:pPr>
              <w:pStyle w:val="NormalLeft"/>
              <w:rPr>
                <w:lang w:val="en-GB"/>
              </w:rPr>
            </w:pPr>
            <w:del w:id="881" w:author="Author">
              <w:r w:rsidRPr="00711388" w:rsidDel="00765F90">
                <w:rPr>
                  <w:lang w:val="en-GB"/>
                </w:rPr>
                <w:delText>Justification for not reporting climate change-related transition risk - KPI</w:delText>
              </w:r>
            </w:del>
          </w:p>
        </w:tc>
        <w:tc>
          <w:tcPr>
            <w:tcW w:w="6036" w:type="dxa"/>
            <w:tcBorders>
              <w:top w:val="single" w:sz="2" w:space="0" w:color="auto"/>
              <w:left w:val="single" w:sz="2" w:space="0" w:color="auto"/>
              <w:bottom w:val="single" w:sz="2" w:space="0" w:color="auto"/>
              <w:right w:val="single" w:sz="2" w:space="0" w:color="auto"/>
            </w:tcBorders>
          </w:tcPr>
          <w:p w14:paraId="5C374AC6" w14:textId="6136612B" w:rsidR="009D25DD" w:rsidRPr="00711388" w:rsidRDefault="009D25DD" w:rsidP="00D01795">
            <w:pPr>
              <w:pStyle w:val="NormalLeft"/>
              <w:rPr>
                <w:lang w:val="en-GB"/>
              </w:rPr>
            </w:pPr>
            <w:del w:id="882" w:author="Author">
              <w:r w:rsidRPr="00711388" w:rsidDel="00765F90">
                <w:rPr>
                  <w:lang w:val="en-GB"/>
                </w:rPr>
                <w:delText xml:space="preserve">Explanation of why the KPI on climate change-related transition risk was not reported </w:delText>
              </w:r>
              <w:r w:rsidR="00D01795" w:rsidRPr="00711388" w:rsidDel="00765F90">
                <w:rPr>
                  <w:lang w:val="en-GB"/>
                </w:rPr>
                <w:delText>(e.g.</w:delText>
              </w:r>
              <w:r w:rsidRPr="00711388" w:rsidDel="00765F90">
                <w:rPr>
                  <w:lang w:val="en-GB"/>
                </w:rPr>
                <w:delText xml:space="preserve"> not material</w:delText>
              </w:r>
              <w:r w:rsidR="00D01795" w:rsidRPr="00711388" w:rsidDel="00765F90">
                <w:rPr>
                  <w:lang w:val="en-GB"/>
                </w:rPr>
                <w:delText>)</w:delText>
              </w:r>
              <w:r w:rsidRPr="00711388" w:rsidDel="00765F90">
                <w:rPr>
                  <w:lang w:val="en-GB"/>
                </w:rPr>
                <w:delText>.</w:delText>
              </w:r>
            </w:del>
          </w:p>
        </w:tc>
      </w:tr>
      <w:tr w:rsidR="00626033" w:rsidRPr="00711388" w14:paraId="764FA801" w14:textId="77777777" w:rsidTr="00244A0A">
        <w:tc>
          <w:tcPr>
            <w:tcW w:w="1486" w:type="dxa"/>
            <w:tcBorders>
              <w:top w:val="single" w:sz="2" w:space="0" w:color="auto"/>
              <w:left w:val="single" w:sz="2" w:space="0" w:color="auto"/>
              <w:bottom w:val="single" w:sz="2" w:space="0" w:color="auto"/>
              <w:right w:val="single" w:sz="2" w:space="0" w:color="auto"/>
            </w:tcBorders>
          </w:tcPr>
          <w:p w14:paraId="382178E3" w14:textId="37A7E799" w:rsidR="009D25DD" w:rsidRPr="00711388" w:rsidRDefault="009D25DD" w:rsidP="009D25DD">
            <w:pPr>
              <w:pStyle w:val="NormalLeft"/>
              <w:rPr>
                <w:lang w:val="en-GB"/>
              </w:rPr>
            </w:pPr>
            <w:del w:id="883" w:author="Author">
              <w:r w:rsidRPr="00711388" w:rsidDel="00765F90">
                <w:rPr>
                  <w:lang w:val="en-GB"/>
                </w:rPr>
                <w:delText>R00</w:delText>
              </w:r>
              <w:r w:rsidR="00AD1F56" w:rsidRPr="00711388" w:rsidDel="00765F90">
                <w:rPr>
                  <w:lang w:val="en-GB"/>
                </w:rPr>
                <w:delText>4</w:delText>
              </w:r>
              <w:r w:rsidRPr="00711388" w:rsidDel="00765F90">
                <w:rPr>
                  <w:lang w:val="en-GB"/>
                </w:rPr>
                <w:delText>0/C0010</w:delText>
              </w:r>
            </w:del>
          </w:p>
        </w:tc>
        <w:tc>
          <w:tcPr>
            <w:tcW w:w="1764" w:type="dxa"/>
            <w:tcBorders>
              <w:top w:val="single" w:sz="2" w:space="0" w:color="auto"/>
              <w:left w:val="single" w:sz="2" w:space="0" w:color="auto"/>
              <w:bottom w:val="single" w:sz="2" w:space="0" w:color="auto"/>
              <w:right w:val="single" w:sz="2" w:space="0" w:color="auto"/>
            </w:tcBorders>
          </w:tcPr>
          <w:p w14:paraId="7727607F" w14:textId="668E6735" w:rsidR="009D25DD" w:rsidRPr="00711388" w:rsidRDefault="009D25DD" w:rsidP="009D25DD">
            <w:pPr>
              <w:pStyle w:val="NormalLeft"/>
              <w:rPr>
                <w:lang w:val="en-GB"/>
              </w:rPr>
            </w:pPr>
            <w:del w:id="884" w:author="Author">
              <w:r w:rsidRPr="00711388" w:rsidDel="00765F90">
                <w:rPr>
                  <w:lang w:val="en-GB"/>
                </w:rPr>
                <w:delText>Justification for not reporting climate change-related physical risk - KPI</w:delText>
              </w:r>
            </w:del>
          </w:p>
        </w:tc>
        <w:tc>
          <w:tcPr>
            <w:tcW w:w="6036" w:type="dxa"/>
            <w:tcBorders>
              <w:top w:val="single" w:sz="2" w:space="0" w:color="auto"/>
              <w:left w:val="single" w:sz="2" w:space="0" w:color="auto"/>
              <w:bottom w:val="single" w:sz="2" w:space="0" w:color="auto"/>
              <w:right w:val="single" w:sz="2" w:space="0" w:color="auto"/>
            </w:tcBorders>
          </w:tcPr>
          <w:p w14:paraId="3CADE5A4" w14:textId="7DACBAFD" w:rsidR="009D25DD" w:rsidRPr="00711388" w:rsidRDefault="009D25DD" w:rsidP="00D01795">
            <w:pPr>
              <w:pStyle w:val="NormalLeft"/>
              <w:rPr>
                <w:lang w:val="en-GB"/>
              </w:rPr>
            </w:pPr>
            <w:del w:id="885" w:author="Author">
              <w:r w:rsidRPr="00711388" w:rsidDel="00765F90">
                <w:rPr>
                  <w:lang w:val="en-GB"/>
                </w:rPr>
                <w:delText xml:space="preserve">Explanation of why the KPI on climate change-related physical risk was not reported </w:delText>
              </w:r>
              <w:r w:rsidR="00D01795" w:rsidRPr="00711388" w:rsidDel="00765F90">
                <w:rPr>
                  <w:lang w:val="en-GB"/>
                </w:rPr>
                <w:delText xml:space="preserve">(e.g. </w:delText>
              </w:r>
              <w:r w:rsidRPr="00711388" w:rsidDel="00765F90">
                <w:rPr>
                  <w:lang w:val="en-GB"/>
                </w:rPr>
                <w:delText>not material</w:delText>
              </w:r>
              <w:r w:rsidR="00D01795" w:rsidRPr="00711388" w:rsidDel="00765F90">
                <w:rPr>
                  <w:lang w:val="en-GB"/>
                </w:rPr>
                <w:delText>)</w:delText>
              </w:r>
              <w:r w:rsidRPr="00711388" w:rsidDel="00765F90">
                <w:rPr>
                  <w:lang w:val="en-GB"/>
                </w:rPr>
                <w:delText>.</w:delText>
              </w:r>
            </w:del>
          </w:p>
        </w:tc>
      </w:tr>
    </w:tbl>
    <w:p w14:paraId="74CD18CB" w14:textId="77777777" w:rsidR="00001CBC" w:rsidRPr="00711388" w:rsidRDefault="00001CBC">
      <w:pPr>
        <w:pStyle w:val="Text2"/>
        <w:rPr>
          <w:lang w:val="en-GB"/>
        </w:rPr>
      </w:pPr>
    </w:p>
    <w:p w14:paraId="7B3D21D9" w14:textId="3488818A" w:rsidR="00144E0F" w:rsidRPr="00711388" w:rsidRDefault="00144E0F" w:rsidP="00144E0F">
      <w:pPr>
        <w:pStyle w:val="ManualHeading2"/>
        <w:ind w:left="851" w:hanging="851"/>
        <w:rPr>
          <w:lang w:val="en-GB"/>
        </w:rPr>
      </w:pPr>
      <w:r w:rsidRPr="00711388">
        <w:rPr>
          <w:i/>
          <w:iCs/>
          <w:lang w:val="en-GB"/>
        </w:rPr>
        <w:t xml:space="preserve">S.07.01 </w:t>
      </w:r>
      <w:r w:rsidR="00845F43" w:rsidRPr="00711388">
        <w:rPr>
          <w:i/>
          <w:iCs/>
          <w:lang w:val="en-GB"/>
        </w:rPr>
        <w:t>-</w:t>
      </w:r>
      <w:r w:rsidRPr="00711388">
        <w:rPr>
          <w:i/>
          <w:iCs/>
          <w:lang w:val="en-GB"/>
        </w:rPr>
        <w:t xml:space="preserve"> Structured products</w:t>
      </w:r>
    </w:p>
    <w:p w14:paraId="734876A4" w14:textId="77777777" w:rsidR="00144E0F" w:rsidRPr="00711388" w:rsidRDefault="00144E0F" w:rsidP="00144E0F">
      <w:pPr>
        <w:rPr>
          <w:lang w:val="en-GB"/>
        </w:rPr>
      </w:pPr>
      <w:r w:rsidRPr="00711388">
        <w:rPr>
          <w:i/>
          <w:iCs/>
          <w:lang w:val="en-GB"/>
        </w:rPr>
        <w:t>General comments:</w:t>
      </w:r>
    </w:p>
    <w:p w14:paraId="3DFC78AD" w14:textId="77777777" w:rsidR="00144E0F" w:rsidRPr="00711388" w:rsidRDefault="00144E0F" w:rsidP="00144E0F">
      <w:pPr>
        <w:rPr>
          <w:lang w:val="en-GB"/>
        </w:rPr>
      </w:pPr>
      <w:r w:rsidRPr="00711388">
        <w:rPr>
          <w:lang w:val="en-GB"/>
        </w:rPr>
        <w:t>This section relates to annual submission of information for individual entities.</w:t>
      </w:r>
    </w:p>
    <w:p w14:paraId="19AE4B82" w14:textId="3DFEED88" w:rsidR="00144E0F" w:rsidRPr="00711388" w:rsidRDefault="00144E0F" w:rsidP="00144E0F">
      <w:pPr>
        <w:rPr>
          <w:lang w:val="en-GB"/>
        </w:rPr>
      </w:pPr>
      <w:r w:rsidRPr="00711388">
        <w:rPr>
          <w:lang w:val="en-GB"/>
        </w:rPr>
        <w:t xml:space="preserve">The asset categories referred to in this template are the ones defined in Annex IV </w:t>
      </w:r>
      <w:r w:rsidR="00845F43" w:rsidRPr="00711388">
        <w:rPr>
          <w:lang w:val="en-GB"/>
        </w:rPr>
        <w:t>-</w:t>
      </w:r>
      <w:r w:rsidRPr="00711388">
        <w:rPr>
          <w:lang w:val="en-GB"/>
        </w:rPr>
        <w:t xml:space="preserve"> Assets Categories of this Regulation and references to CIC codes refer to Annex VI </w:t>
      </w:r>
      <w:r w:rsidR="00845F43" w:rsidRPr="00711388">
        <w:rPr>
          <w:lang w:val="en-GB"/>
        </w:rPr>
        <w:t>-</w:t>
      </w:r>
      <w:r w:rsidRPr="00711388">
        <w:rPr>
          <w:lang w:val="en-GB"/>
        </w:rPr>
        <w:t xml:space="preserve"> CIC table of this Regulation.</w:t>
      </w:r>
    </w:p>
    <w:p w14:paraId="4E9378B7" w14:textId="1A8425CC" w:rsidR="00144E0F" w:rsidRPr="00711388" w:rsidRDefault="00144E0F" w:rsidP="00144E0F">
      <w:pPr>
        <w:rPr>
          <w:lang w:val="en-GB"/>
        </w:rPr>
      </w:pPr>
      <w:r w:rsidRPr="00711388">
        <w:rPr>
          <w:lang w:val="en-GB"/>
        </w:rPr>
        <w:t>This template contains an item</w:t>
      </w:r>
      <w:r w:rsidR="00711388" w:rsidRPr="00711388">
        <w:rPr>
          <w:lang w:val="en-GB"/>
        </w:rPr>
        <w:t>-</w:t>
      </w:r>
      <w:r w:rsidRPr="00711388">
        <w:rPr>
          <w:lang w:val="en-GB"/>
        </w:rPr>
        <w:t>by</w:t>
      </w:r>
      <w:r w:rsidR="00711388" w:rsidRPr="00711388">
        <w:rPr>
          <w:lang w:val="en-GB"/>
        </w:rPr>
        <w:t>-</w:t>
      </w:r>
      <w:r w:rsidRPr="00711388">
        <w:rPr>
          <w:lang w:val="en-GB"/>
        </w:rPr>
        <w:t>item list of structured products held directly by the undertaking in its portfolio (i.e. not on a look</w:t>
      </w:r>
      <w:r w:rsidR="00711388" w:rsidRPr="00711388">
        <w:rPr>
          <w:lang w:val="en-GB"/>
        </w:rPr>
        <w:t>-</w:t>
      </w:r>
      <w:r w:rsidRPr="00711388">
        <w:rPr>
          <w:lang w:val="en-GB"/>
        </w:rPr>
        <w:t>through basis). Structured products are defined as assets falling into the asset categories 5 (Structured notes) and 6 (Collateralised securities).</w:t>
      </w:r>
    </w:p>
    <w:p w14:paraId="0A8AF10E" w14:textId="1A3F843C" w:rsidR="00144E0F" w:rsidRPr="00711388" w:rsidRDefault="00144E0F" w:rsidP="00144E0F">
      <w:pPr>
        <w:rPr>
          <w:lang w:val="en-GB"/>
        </w:rPr>
      </w:pPr>
      <w:r w:rsidRPr="00711388">
        <w:rPr>
          <w:lang w:val="en-GB"/>
        </w:rPr>
        <w:t xml:space="preserve">This template shall only be reported when the amount of structured products, measured as the ratio between assets classified as asset categories 5 (Structured notes) and 6 (Collateralised securities) as defined in Annex IV </w:t>
      </w:r>
      <w:r w:rsidR="00845F43" w:rsidRPr="00711388">
        <w:rPr>
          <w:lang w:val="en-GB"/>
        </w:rPr>
        <w:t>-</w:t>
      </w:r>
      <w:r w:rsidRPr="00711388">
        <w:rPr>
          <w:lang w:val="en-GB"/>
        </w:rPr>
        <w:t xml:space="preserve"> Asset Categories of this Regulation and the sum of item C0010/R0070 and C0010/R0220 of template S.02.01, is higher than 5 %.</w:t>
      </w:r>
    </w:p>
    <w:p w14:paraId="0F4E6122" w14:textId="1E65CAB7" w:rsidR="00144E0F" w:rsidRPr="00711388" w:rsidRDefault="00144E0F" w:rsidP="00144E0F">
      <w:pPr>
        <w:rPr>
          <w:lang w:val="en-GB"/>
        </w:rPr>
      </w:pPr>
      <w:r w:rsidRPr="00711388">
        <w:rPr>
          <w:lang w:val="en-GB"/>
        </w:rPr>
        <w:t>In some cases</w:t>
      </w:r>
      <w:ins w:id="886" w:author="Author">
        <w:r w:rsidR="00E45D5D">
          <w:rPr>
            <w:lang w:val="en-GB"/>
          </w:rPr>
          <w:t>,</w:t>
        </w:r>
      </w:ins>
      <w:r w:rsidRPr="00711388">
        <w:rPr>
          <w:lang w:val="en-GB"/>
        </w:rPr>
        <w:t xml:space="preserve"> the types of structured products (C0070) identify the derivative embedded in the structured product. In this case this classification shall be used when the structured product has the referred derivative embedded.</w:t>
      </w:r>
    </w:p>
    <w:tbl>
      <w:tblPr>
        <w:tblW w:w="0" w:type="auto"/>
        <w:tblLayout w:type="fixed"/>
        <w:tblLook w:val="0000" w:firstRow="0" w:lastRow="0" w:firstColumn="0" w:lastColumn="0" w:noHBand="0" w:noVBand="0"/>
      </w:tblPr>
      <w:tblGrid>
        <w:gridCol w:w="1021"/>
        <w:gridCol w:w="1579"/>
        <w:gridCol w:w="6686"/>
      </w:tblGrid>
      <w:tr w:rsidR="00626033" w:rsidRPr="00711388" w14:paraId="3CC95588" w14:textId="77777777" w:rsidTr="00877EC4">
        <w:tc>
          <w:tcPr>
            <w:tcW w:w="1021" w:type="dxa"/>
            <w:tcBorders>
              <w:top w:val="single" w:sz="2" w:space="0" w:color="auto"/>
              <w:left w:val="single" w:sz="2" w:space="0" w:color="auto"/>
              <w:bottom w:val="single" w:sz="2" w:space="0" w:color="auto"/>
              <w:right w:val="single" w:sz="2" w:space="0" w:color="auto"/>
            </w:tcBorders>
          </w:tcPr>
          <w:p w14:paraId="4CF10DEC" w14:textId="77777777" w:rsidR="00144E0F" w:rsidRPr="00711388" w:rsidRDefault="00144E0F" w:rsidP="00877EC4">
            <w:pPr>
              <w:adjustRightInd w:val="0"/>
              <w:spacing w:before="0" w:after="0"/>
              <w:jc w:val="left"/>
              <w:rPr>
                <w:lang w:val="en-GB"/>
              </w:rPr>
            </w:pPr>
          </w:p>
        </w:tc>
        <w:tc>
          <w:tcPr>
            <w:tcW w:w="1579" w:type="dxa"/>
            <w:tcBorders>
              <w:top w:val="single" w:sz="2" w:space="0" w:color="auto"/>
              <w:left w:val="single" w:sz="2" w:space="0" w:color="auto"/>
              <w:bottom w:val="single" w:sz="2" w:space="0" w:color="auto"/>
              <w:right w:val="single" w:sz="2" w:space="0" w:color="auto"/>
            </w:tcBorders>
          </w:tcPr>
          <w:p w14:paraId="56AFF5E4" w14:textId="77777777" w:rsidR="00144E0F" w:rsidRPr="00711388" w:rsidRDefault="00144E0F" w:rsidP="00877EC4">
            <w:pPr>
              <w:pStyle w:val="NormalCentered"/>
              <w:rPr>
                <w:lang w:val="en-GB"/>
              </w:rPr>
            </w:pPr>
            <w:r w:rsidRPr="00711388">
              <w:rPr>
                <w:lang w:val="en-GB"/>
              </w:rPr>
              <w:t>ITEM</w:t>
            </w:r>
          </w:p>
        </w:tc>
        <w:tc>
          <w:tcPr>
            <w:tcW w:w="6686" w:type="dxa"/>
            <w:tcBorders>
              <w:top w:val="single" w:sz="2" w:space="0" w:color="auto"/>
              <w:left w:val="single" w:sz="2" w:space="0" w:color="auto"/>
              <w:bottom w:val="single" w:sz="2" w:space="0" w:color="auto"/>
              <w:right w:val="single" w:sz="2" w:space="0" w:color="auto"/>
            </w:tcBorders>
          </w:tcPr>
          <w:p w14:paraId="37791FE5" w14:textId="77777777" w:rsidR="00144E0F" w:rsidRPr="00711388" w:rsidRDefault="00144E0F" w:rsidP="00877EC4">
            <w:pPr>
              <w:pStyle w:val="NormalCentered"/>
              <w:rPr>
                <w:lang w:val="en-GB"/>
              </w:rPr>
            </w:pPr>
            <w:r w:rsidRPr="00711388">
              <w:rPr>
                <w:lang w:val="en-GB"/>
              </w:rPr>
              <w:t>INSTRUCTIONS</w:t>
            </w:r>
          </w:p>
        </w:tc>
      </w:tr>
      <w:tr w:rsidR="00626033" w:rsidRPr="00711388" w14:paraId="37AE2F91" w14:textId="77777777" w:rsidTr="00877EC4">
        <w:tc>
          <w:tcPr>
            <w:tcW w:w="1021" w:type="dxa"/>
            <w:tcBorders>
              <w:top w:val="single" w:sz="2" w:space="0" w:color="auto"/>
              <w:left w:val="single" w:sz="2" w:space="0" w:color="auto"/>
              <w:bottom w:val="single" w:sz="2" w:space="0" w:color="auto"/>
              <w:right w:val="single" w:sz="2" w:space="0" w:color="auto"/>
            </w:tcBorders>
          </w:tcPr>
          <w:p w14:paraId="12E304DF" w14:textId="77777777" w:rsidR="00144E0F" w:rsidRPr="00711388" w:rsidRDefault="00144E0F" w:rsidP="00877EC4">
            <w:pPr>
              <w:pStyle w:val="NormalLeft"/>
              <w:rPr>
                <w:lang w:val="en-GB"/>
              </w:rPr>
            </w:pPr>
            <w:r w:rsidRPr="00711388">
              <w:rPr>
                <w:lang w:val="en-GB"/>
              </w:rPr>
              <w:lastRenderedPageBreak/>
              <w:t>C0040</w:t>
            </w:r>
          </w:p>
        </w:tc>
        <w:tc>
          <w:tcPr>
            <w:tcW w:w="1579" w:type="dxa"/>
            <w:tcBorders>
              <w:top w:val="single" w:sz="2" w:space="0" w:color="auto"/>
              <w:left w:val="single" w:sz="2" w:space="0" w:color="auto"/>
              <w:bottom w:val="single" w:sz="2" w:space="0" w:color="auto"/>
              <w:right w:val="single" w:sz="2" w:space="0" w:color="auto"/>
            </w:tcBorders>
          </w:tcPr>
          <w:p w14:paraId="2A3E96E9" w14:textId="77777777" w:rsidR="00144E0F" w:rsidRPr="00711388" w:rsidRDefault="00144E0F" w:rsidP="00877EC4">
            <w:pPr>
              <w:pStyle w:val="NormalLeft"/>
              <w:rPr>
                <w:lang w:val="en-GB"/>
              </w:rPr>
            </w:pPr>
            <w:r w:rsidRPr="00711388">
              <w:rPr>
                <w:lang w:val="en-GB"/>
              </w:rPr>
              <w:t>Asset ID Code</w:t>
            </w:r>
          </w:p>
        </w:tc>
        <w:tc>
          <w:tcPr>
            <w:tcW w:w="6686" w:type="dxa"/>
            <w:tcBorders>
              <w:top w:val="single" w:sz="2" w:space="0" w:color="auto"/>
              <w:left w:val="single" w:sz="2" w:space="0" w:color="auto"/>
              <w:bottom w:val="single" w:sz="2" w:space="0" w:color="auto"/>
              <w:right w:val="single" w:sz="2" w:space="0" w:color="auto"/>
            </w:tcBorders>
          </w:tcPr>
          <w:p w14:paraId="3E302F74" w14:textId="77777777" w:rsidR="00144E0F" w:rsidRPr="00711388" w:rsidRDefault="00144E0F" w:rsidP="00877EC4">
            <w:pPr>
              <w:pStyle w:val="NormalLeft"/>
              <w:rPr>
                <w:lang w:val="en-GB"/>
              </w:rPr>
            </w:pPr>
            <w:r w:rsidRPr="00711388">
              <w:rPr>
                <w:lang w:val="en-GB"/>
              </w:rPr>
              <w:t>The Identification code of the structured product, as reported in S.06.02. using the following priority:</w:t>
            </w:r>
          </w:p>
          <w:p w14:paraId="59994191" w14:textId="77777777" w:rsidR="00144E0F" w:rsidRPr="00711388" w:rsidRDefault="00144E0F" w:rsidP="0083381F">
            <w:pPr>
              <w:pStyle w:val="Tiret0"/>
              <w:numPr>
                <w:ilvl w:val="0"/>
                <w:numId w:val="3"/>
              </w:numPr>
              <w:ind w:left="851" w:hanging="851"/>
              <w:rPr>
                <w:lang w:val="en-GB"/>
              </w:rPr>
            </w:pPr>
            <w:r w:rsidRPr="00711388">
              <w:rPr>
                <w:lang w:val="en-GB"/>
              </w:rPr>
              <w:t>ISO 6166 ISIN when available</w:t>
            </w:r>
          </w:p>
          <w:p w14:paraId="67753C01"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178BD486" w14:textId="77777777" w:rsidR="00144E0F" w:rsidRPr="00711388" w:rsidRDefault="00144E0F" w:rsidP="0083381F">
            <w:pPr>
              <w:pStyle w:val="Tiret0"/>
              <w:numPr>
                <w:ilvl w:val="0"/>
                <w:numId w:val="3"/>
              </w:numPr>
              <w:ind w:left="851" w:hanging="851"/>
              <w:rPr>
                <w:lang w:val="en-GB"/>
              </w:rPr>
            </w:pPr>
            <w:r w:rsidRPr="00711388">
              <w:rPr>
                <w:lang w:val="en-GB"/>
              </w:rPr>
              <w:t>Code attributed by the undertaking, when the options above are not available. The code used shall be kept consistent over time and shall not be reused for other product.</w:t>
            </w:r>
          </w:p>
          <w:p w14:paraId="6A64CA34" w14:textId="77777777" w:rsidR="00144E0F" w:rsidRPr="00711388" w:rsidRDefault="00144E0F" w:rsidP="00877EC4">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711388" w14:paraId="6287C355" w14:textId="77777777" w:rsidTr="00877EC4">
        <w:tc>
          <w:tcPr>
            <w:tcW w:w="1021" w:type="dxa"/>
            <w:tcBorders>
              <w:top w:val="single" w:sz="2" w:space="0" w:color="auto"/>
              <w:left w:val="single" w:sz="2" w:space="0" w:color="auto"/>
              <w:bottom w:val="single" w:sz="2" w:space="0" w:color="auto"/>
              <w:right w:val="single" w:sz="2" w:space="0" w:color="auto"/>
            </w:tcBorders>
          </w:tcPr>
          <w:p w14:paraId="30639F20" w14:textId="77777777" w:rsidR="00144E0F" w:rsidRPr="00711388" w:rsidRDefault="00144E0F" w:rsidP="00877EC4">
            <w:pPr>
              <w:pStyle w:val="NormalLeft"/>
              <w:rPr>
                <w:lang w:val="en-GB"/>
              </w:rPr>
            </w:pPr>
            <w:r w:rsidRPr="00711388">
              <w:rPr>
                <w:lang w:val="en-GB"/>
              </w:rPr>
              <w:t>C0050</w:t>
            </w:r>
          </w:p>
        </w:tc>
        <w:tc>
          <w:tcPr>
            <w:tcW w:w="1579" w:type="dxa"/>
            <w:tcBorders>
              <w:top w:val="single" w:sz="2" w:space="0" w:color="auto"/>
              <w:left w:val="single" w:sz="2" w:space="0" w:color="auto"/>
              <w:bottom w:val="single" w:sz="2" w:space="0" w:color="auto"/>
              <w:right w:val="single" w:sz="2" w:space="0" w:color="auto"/>
            </w:tcBorders>
          </w:tcPr>
          <w:p w14:paraId="78DC531B" w14:textId="77777777" w:rsidR="00144E0F" w:rsidRPr="00711388" w:rsidRDefault="00144E0F" w:rsidP="00877EC4">
            <w:pPr>
              <w:pStyle w:val="NormalLeft"/>
              <w:rPr>
                <w:lang w:val="en-GB"/>
              </w:rPr>
            </w:pPr>
            <w:r w:rsidRPr="00711388">
              <w:rPr>
                <w:lang w:val="en-GB"/>
              </w:rPr>
              <w:t>Asset ID Code type</w:t>
            </w:r>
          </w:p>
        </w:tc>
        <w:tc>
          <w:tcPr>
            <w:tcW w:w="6686" w:type="dxa"/>
            <w:tcBorders>
              <w:top w:val="single" w:sz="2" w:space="0" w:color="auto"/>
              <w:left w:val="single" w:sz="2" w:space="0" w:color="auto"/>
              <w:bottom w:val="single" w:sz="2" w:space="0" w:color="auto"/>
              <w:right w:val="single" w:sz="2" w:space="0" w:color="auto"/>
            </w:tcBorders>
          </w:tcPr>
          <w:p w14:paraId="376D33C3" w14:textId="77777777" w:rsidR="00144E0F" w:rsidRPr="00711388" w:rsidRDefault="00144E0F" w:rsidP="00877EC4">
            <w:pPr>
              <w:pStyle w:val="NormalLeft"/>
              <w:rPr>
                <w:lang w:val="en-GB"/>
              </w:rPr>
            </w:pPr>
            <w:r w:rsidRPr="00711388">
              <w:rPr>
                <w:lang w:val="en-GB"/>
              </w:rPr>
              <w:t>Type of ID Code used for the ‘Asset ID Code’ item. One of the options in the following closed list shall be used:</w:t>
            </w:r>
          </w:p>
          <w:p w14:paraId="73678A8A" w14:textId="26E1BC7B"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ISO/6166 for ISIN</w:t>
            </w:r>
          </w:p>
          <w:p w14:paraId="663AD401" w14:textId="0D19EBA6"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79E41E93" w14:textId="4CD7B030"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3F75E30A" w14:textId="6167F2F5"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2893D75E" w14:textId="4BDCF52B"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4AB9F7BB" w14:textId="492A6D5A"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5B619ED1" w14:textId="73FA2F8B"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4B16A89E" w14:textId="4E932C3A"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3F4F966E" w14:textId="50661761"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6B4ADC6A" w14:textId="2BEC218B"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31F6C246" w14:textId="4E180A92" w:rsidR="00144E0F" w:rsidRPr="00711388" w:rsidRDefault="00144E0F" w:rsidP="00877EC4">
            <w:pPr>
              <w:pStyle w:val="NormalLeft"/>
              <w:rPr>
                <w:lang w:val="en-GB"/>
              </w:rPr>
            </w:pPr>
            <w:r w:rsidRPr="00711388">
              <w:rPr>
                <w:lang w:val="en-GB"/>
              </w:rPr>
              <w:t xml:space="preserve">When the same Asset ID Code needs to be reported for one asset that is issued in 2 or more different currencies and the code in C0040 is defined by Asset ID code and the ISO 4217 alphabetic code of the currency, the Asset ID Code Type shall refer to option </w:t>
            </w:r>
            <w:r w:rsidR="00567869" w:rsidRPr="00711388">
              <w:rPr>
                <w:lang w:val="en-GB"/>
              </w:rPr>
              <w:t>9</w:t>
            </w:r>
            <w:r w:rsidRPr="00711388">
              <w:rPr>
                <w:lang w:val="en-GB"/>
              </w:rPr>
              <w:t>9 and the option of the original Asset ID Code, as in the following example for which the code reported was ISIN code+currency: ‘</w:t>
            </w:r>
            <w:r w:rsidR="004F5B17" w:rsidRPr="00711388">
              <w:rPr>
                <w:lang w:val="en-GB"/>
              </w:rPr>
              <w:t>9</w:t>
            </w:r>
            <w:r w:rsidRPr="00711388">
              <w:rPr>
                <w:lang w:val="en-GB"/>
              </w:rPr>
              <w:t>9/1’.</w:t>
            </w:r>
          </w:p>
        </w:tc>
      </w:tr>
      <w:tr w:rsidR="00626033" w:rsidRPr="00711388" w14:paraId="7B0FF715" w14:textId="77777777" w:rsidTr="00877EC4">
        <w:tc>
          <w:tcPr>
            <w:tcW w:w="1021" w:type="dxa"/>
            <w:tcBorders>
              <w:top w:val="single" w:sz="2" w:space="0" w:color="auto"/>
              <w:left w:val="single" w:sz="2" w:space="0" w:color="auto"/>
              <w:bottom w:val="single" w:sz="2" w:space="0" w:color="auto"/>
              <w:right w:val="single" w:sz="2" w:space="0" w:color="auto"/>
            </w:tcBorders>
          </w:tcPr>
          <w:p w14:paraId="0D5D6DCC" w14:textId="77777777" w:rsidR="00144E0F" w:rsidRPr="00711388" w:rsidRDefault="00144E0F" w:rsidP="00877EC4">
            <w:pPr>
              <w:pStyle w:val="NormalLeft"/>
              <w:rPr>
                <w:lang w:val="en-GB"/>
              </w:rPr>
            </w:pPr>
            <w:r w:rsidRPr="00711388">
              <w:rPr>
                <w:lang w:val="en-GB"/>
              </w:rPr>
              <w:lastRenderedPageBreak/>
              <w:t>C0060</w:t>
            </w:r>
          </w:p>
        </w:tc>
        <w:tc>
          <w:tcPr>
            <w:tcW w:w="1579" w:type="dxa"/>
            <w:tcBorders>
              <w:top w:val="single" w:sz="2" w:space="0" w:color="auto"/>
              <w:left w:val="single" w:sz="2" w:space="0" w:color="auto"/>
              <w:bottom w:val="single" w:sz="2" w:space="0" w:color="auto"/>
              <w:right w:val="single" w:sz="2" w:space="0" w:color="auto"/>
            </w:tcBorders>
          </w:tcPr>
          <w:p w14:paraId="5449DD63" w14:textId="77777777" w:rsidR="00144E0F" w:rsidRPr="00711388" w:rsidRDefault="00144E0F" w:rsidP="00877EC4">
            <w:pPr>
              <w:pStyle w:val="NormalLeft"/>
              <w:rPr>
                <w:lang w:val="en-GB"/>
              </w:rPr>
            </w:pPr>
            <w:r w:rsidRPr="00711388">
              <w:rPr>
                <w:lang w:val="en-GB"/>
              </w:rPr>
              <w:t>Collateral type</w:t>
            </w:r>
          </w:p>
        </w:tc>
        <w:tc>
          <w:tcPr>
            <w:tcW w:w="6686" w:type="dxa"/>
            <w:tcBorders>
              <w:top w:val="single" w:sz="2" w:space="0" w:color="auto"/>
              <w:left w:val="single" w:sz="2" w:space="0" w:color="auto"/>
              <w:bottom w:val="single" w:sz="2" w:space="0" w:color="auto"/>
              <w:right w:val="single" w:sz="2" w:space="0" w:color="auto"/>
            </w:tcBorders>
          </w:tcPr>
          <w:p w14:paraId="30BEF43C" w14:textId="64C1E15D" w:rsidR="00144E0F" w:rsidRPr="00711388" w:rsidRDefault="00144E0F" w:rsidP="00877EC4">
            <w:pPr>
              <w:pStyle w:val="NormalLeft"/>
              <w:rPr>
                <w:lang w:val="en-GB"/>
              </w:rPr>
            </w:pPr>
            <w:r w:rsidRPr="00711388">
              <w:rPr>
                <w:lang w:val="en-GB"/>
              </w:rPr>
              <w:t xml:space="preserve">Identify the type of collateral, using the assets categories defined in Annex IV </w:t>
            </w:r>
            <w:r w:rsidR="00845F43" w:rsidRPr="00711388">
              <w:rPr>
                <w:lang w:val="en-GB"/>
              </w:rPr>
              <w:t>-</w:t>
            </w:r>
            <w:r w:rsidRPr="00711388">
              <w:rPr>
                <w:lang w:val="en-GB"/>
              </w:rPr>
              <w:t xml:space="preserve"> Assets Categories. One of the options in the following closed list shall be used:</w:t>
            </w:r>
          </w:p>
          <w:p w14:paraId="28AC7066" w14:textId="0CF82F32"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Government bonds</w:t>
            </w:r>
          </w:p>
          <w:p w14:paraId="7A60C148" w14:textId="6C598D59"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Corporate bonds</w:t>
            </w:r>
          </w:p>
          <w:p w14:paraId="6CE3EB41" w14:textId="3F7A8588"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Equity</w:t>
            </w:r>
          </w:p>
          <w:p w14:paraId="7EC4FF71" w14:textId="6D6D661D"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Collective Investment Undertakings</w:t>
            </w:r>
          </w:p>
          <w:p w14:paraId="6688825E" w14:textId="4AEA674E"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Structured notes</w:t>
            </w:r>
          </w:p>
          <w:p w14:paraId="1DFE34C8" w14:textId="4E87486D"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Collateralised securities</w:t>
            </w:r>
          </w:p>
          <w:p w14:paraId="3C3B8DF6" w14:textId="0C8C78C8"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Cash and deposits</w:t>
            </w:r>
          </w:p>
          <w:p w14:paraId="53C1DDC6" w14:textId="6769AD99"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Mortgages and loans</w:t>
            </w:r>
          </w:p>
          <w:p w14:paraId="4F65D2BD" w14:textId="1254EA05"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Properties</w:t>
            </w:r>
          </w:p>
          <w:p w14:paraId="10528663" w14:textId="1955319A" w:rsidR="00144E0F" w:rsidRPr="00711388" w:rsidRDefault="00144E0F" w:rsidP="00877EC4">
            <w:pPr>
              <w:pStyle w:val="NormalLeft"/>
              <w:rPr>
                <w:lang w:val="en-GB"/>
              </w:rPr>
            </w:pPr>
            <w:r w:rsidRPr="00711388">
              <w:rPr>
                <w:lang w:val="en-GB"/>
              </w:rPr>
              <w:t xml:space="preserve">0 </w:t>
            </w:r>
            <w:r w:rsidR="00845F43" w:rsidRPr="00711388">
              <w:rPr>
                <w:lang w:val="en-GB"/>
              </w:rPr>
              <w:t>-</w:t>
            </w:r>
            <w:r w:rsidRPr="00711388">
              <w:rPr>
                <w:lang w:val="en-GB"/>
              </w:rPr>
              <w:t xml:space="preserve"> Other investments</w:t>
            </w:r>
          </w:p>
          <w:p w14:paraId="48FA42C1" w14:textId="20ED0B6E" w:rsidR="00144E0F" w:rsidRPr="00711388" w:rsidRDefault="00144E0F" w:rsidP="00877EC4">
            <w:pPr>
              <w:pStyle w:val="NormalLeft"/>
              <w:rPr>
                <w:lang w:val="en-GB"/>
              </w:rPr>
            </w:pPr>
            <w:r w:rsidRPr="00711388">
              <w:rPr>
                <w:lang w:val="en-GB"/>
              </w:rPr>
              <w:t xml:space="preserve">10 </w:t>
            </w:r>
            <w:r w:rsidR="00845F43" w:rsidRPr="00711388">
              <w:rPr>
                <w:lang w:val="en-GB"/>
              </w:rPr>
              <w:t>-</w:t>
            </w:r>
            <w:r w:rsidRPr="00711388">
              <w:rPr>
                <w:lang w:val="en-GB"/>
              </w:rPr>
              <w:t xml:space="preserve"> No collateral</w:t>
            </w:r>
          </w:p>
          <w:p w14:paraId="43DFC832" w14:textId="77777777" w:rsidR="00144E0F" w:rsidRPr="00711388" w:rsidRDefault="00144E0F" w:rsidP="00877EC4">
            <w:pPr>
              <w:pStyle w:val="NormalLeft"/>
              <w:rPr>
                <w:lang w:val="en-GB"/>
              </w:rPr>
            </w:pPr>
            <w:r w:rsidRPr="00711388">
              <w:rPr>
                <w:lang w:val="en-GB"/>
              </w:rPr>
              <w:t>When more than one category of collateral exists for one single structured product, the most representative one shall be reported.</w:t>
            </w:r>
          </w:p>
        </w:tc>
      </w:tr>
      <w:tr w:rsidR="00626033" w:rsidRPr="00711388" w14:paraId="78EE6488" w14:textId="77777777" w:rsidTr="00877EC4">
        <w:tc>
          <w:tcPr>
            <w:tcW w:w="1021" w:type="dxa"/>
            <w:tcBorders>
              <w:top w:val="single" w:sz="2" w:space="0" w:color="auto"/>
              <w:left w:val="single" w:sz="2" w:space="0" w:color="auto"/>
              <w:bottom w:val="single" w:sz="2" w:space="0" w:color="auto"/>
              <w:right w:val="single" w:sz="2" w:space="0" w:color="auto"/>
            </w:tcBorders>
          </w:tcPr>
          <w:p w14:paraId="2E86E76D" w14:textId="77777777" w:rsidR="00144E0F" w:rsidRPr="00711388" w:rsidRDefault="00144E0F" w:rsidP="00877EC4">
            <w:pPr>
              <w:pStyle w:val="NormalLeft"/>
              <w:rPr>
                <w:lang w:val="en-GB"/>
              </w:rPr>
            </w:pPr>
            <w:r w:rsidRPr="00711388">
              <w:rPr>
                <w:lang w:val="en-GB"/>
              </w:rPr>
              <w:t>C0070</w:t>
            </w:r>
          </w:p>
        </w:tc>
        <w:tc>
          <w:tcPr>
            <w:tcW w:w="1579" w:type="dxa"/>
            <w:tcBorders>
              <w:top w:val="single" w:sz="2" w:space="0" w:color="auto"/>
              <w:left w:val="single" w:sz="2" w:space="0" w:color="auto"/>
              <w:bottom w:val="single" w:sz="2" w:space="0" w:color="auto"/>
              <w:right w:val="single" w:sz="2" w:space="0" w:color="auto"/>
            </w:tcBorders>
          </w:tcPr>
          <w:p w14:paraId="086911C0" w14:textId="77777777" w:rsidR="00144E0F" w:rsidRPr="00711388" w:rsidRDefault="00144E0F" w:rsidP="00877EC4">
            <w:pPr>
              <w:pStyle w:val="NormalLeft"/>
              <w:rPr>
                <w:lang w:val="en-GB"/>
              </w:rPr>
            </w:pPr>
            <w:r w:rsidRPr="00711388">
              <w:rPr>
                <w:lang w:val="en-GB"/>
              </w:rPr>
              <w:t>Type of structured product</w:t>
            </w:r>
          </w:p>
        </w:tc>
        <w:tc>
          <w:tcPr>
            <w:tcW w:w="6686" w:type="dxa"/>
            <w:tcBorders>
              <w:top w:val="single" w:sz="2" w:space="0" w:color="auto"/>
              <w:left w:val="single" w:sz="2" w:space="0" w:color="auto"/>
              <w:bottom w:val="single" w:sz="2" w:space="0" w:color="auto"/>
              <w:right w:val="single" w:sz="2" w:space="0" w:color="auto"/>
            </w:tcBorders>
          </w:tcPr>
          <w:p w14:paraId="41DA9B5D" w14:textId="77777777" w:rsidR="00144E0F" w:rsidRPr="00711388" w:rsidRDefault="00144E0F" w:rsidP="00877EC4">
            <w:pPr>
              <w:pStyle w:val="NormalLeft"/>
              <w:rPr>
                <w:lang w:val="en-GB"/>
              </w:rPr>
            </w:pPr>
            <w:r w:rsidRPr="00711388">
              <w:rPr>
                <w:lang w:val="en-GB"/>
              </w:rPr>
              <w:t>Identify the type of structure of the product. One of the options in the following closed list shall be used:</w:t>
            </w:r>
          </w:p>
          <w:p w14:paraId="7A87037E" w14:textId="5EB11986"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Credit linked notes</w:t>
            </w:r>
          </w:p>
          <w:p w14:paraId="289DE845" w14:textId="77777777" w:rsidR="00144E0F" w:rsidRPr="00711388" w:rsidRDefault="00144E0F" w:rsidP="00877EC4">
            <w:pPr>
              <w:pStyle w:val="NormalLeft"/>
              <w:rPr>
                <w:lang w:val="en-GB"/>
              </w:rPr>
            </w:pPr>
            <w:r w:rsidRPr="00711388">
              <w:rPr>
                <w:lang w:val="en-GB"/>
              </w:rPr>
              <w:t>Security or deposit with an embedded credit derivative (e.g. credit default swaps or credit default options)</w:t>
            </w:r>
          </w:p>
          <w:p w14:paraId="4CE45D55" w14:textId="1B7679C3"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Constant maturity swaps</w:t>
            </w:r>
          </w:p>
          <w:p w14:paraId="6FDD5D8B" w14:textId="77777777" w:rsidR="00144E0F" w:rsidRPr="00711388" w:rsidRDefault="00144E0F" w:rsidP="00877EC4">
            <w:pPr>
              <w:pStyle w:val="NormalLeft"/>
              <w:rPr>
                <w:lang w:val="en-GB"/>
              </w:rPr>
            </w:pPr>
            <w:r w:rsidRPr="00711388">
              <w:rPr>
                <w:lang w:val="en-GB"/>
              </w:rPr>
              <w:t>(security with an embedded interest rate swap (‘IRS’), where the floating interest portion is reset periodically according to a fixed maturity market rate.)</w:t>
            </w:r>
          </w:p>
          <w:p w14:paraId="1A5A8B45" w14:textId="04CC0307"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Asset backed securities</w:t>
            </w:r>
          </w:p>
          <w:p w14:paraId="1E9D8D97" w14:textId="77777777" w:rsidR="00144E0F" w:rsidRPr="00711388" w:rsidRDefault="00144E0F" w:rsidP="00877EC4">
            <w:pPr>
              <w:pStyle w:val="NormalLeft"/>
              <w:rPr>
                <w:lang w:val="en-GB"/>
              </w:rPr>
            </w:pPr>
            <w:r w:rsidRPr="00711388">
              <w:rPr>
                <w:lang w:val="en-GB"/>
              </w:rPr>
              <w:t>(security that has an asset as collateral</w:t>
            </w:r>
            <w:del w:id="887" w:author="Author">
              <w:r w:rsidRPr="00711388" w:rsidDel="00E45D5D">
                <w:rPr>
                  <w:lang w:val="en-GB"/>
                </w:rPr>
                <w:delText>.</w:delText>
              </w:r>
            </w:del>
            <w:r w:rsidRPr="00711388">
              <w:rPr>
                <w:lang w:val="en-GB"/>
              </w:rPr>
              <w:t>)</w:t>
            </w:r>
          </w:p>
          <w:p w14:paraId="1D4DA430" w14:textId="594AB078" w:rsidR="00144E0F" w:rsidRPr="00711388" w:rsidRDefault="00144E0F" w:rsidP="00877EC4">
            <w:pPr>
              <w:pStyle w:val="NormalLeft"/>
              <w:rPr>
                <w:lang w:val="en-GB"/>
              </w:rPr>
            </w:pPr>
            <w:r w:rsidRPr="00711388">
              <w:rPr>
                <w:lang w:val="en-GB"/>
              </w:rPr>
              <w:t xml:space="preserve">4 </w:t>
            </w:r>
            <w:del w:id="888" w:author="Author">
              <w:r w:rsidR="00845F43" w:rsidRPr="00711388" w:rsidDel="00E45D5D">
                <w:rPr>
                  <w:lang w:val="en-GB"/>
                </w:rPr>
                <w:delText>-</w:delText>
              </w:r>
            </w:del>
            <w:ins w:id="889" w:author="Author">
              <w:r w:rsidR="00E45D5D">
                <w:rPr>
                  <w:lang w:val="en-GB"/>
                </w:rPr>
                <w:t>–</w:t>
              </w:r>
            </w:ins>
            <w:r w:rsidRPr="00711388">
              <w:rPr>
                <w:lang w:val="en-GB"/>
              </w:rPr>
              <w:t xml:space="preserve"> Mortgage</w:t>
            </w:r>
            <w:ins w:id="890" w:author="Author">
              <w:r w:rsidR="00E45D5D">
                <w:rPr>
                  <w:lang w:val="en-GB"/>
                </w:rPr>
                <w:t>-</w:t>
              </w:r>
            </w:ins>
            <w:del w:id="891" w:author="Author">
              <w:r w:rsidRPr="00711388" w:rsidDel="00E45D5D">
                <w:rPr>
                  <w:lang w:val="en-GB"/>
                </w:rPr>
                <w:delText xml:space="preserve"> </w:delText>
              </w:r>
            </w:del>
            <w:r w:rsidRPr="00711388">
              <w:rPr>
                <w:lang w:val="en-GB"/>
              </w:rPr>
              <w:t>backed securities</w:t>
            </w:r>
          </w:p>
          <w:p w14:paraId="46A0801B" w14:textId="77777777" w:rsidR="00144E0F" w:rsidRPr="00711388" w:rsidRDefault="00144E0F" w:rsidP="00877EC4">
            <w:pPr>
              <w:pStyle w:val="NormalLeft"/>
              <w:rPr>
                <w:lang w:val="en-GB"/>
              </w:rPr>
            </w:pPr>
            <w:r w:rsidRPr="00711388">
              <w:rPr>
                <w:lang w:val="en-GB"/>
              </w:rPr>
              <w:t>(security that has real estate as collateral</w:t>
            </w:r>
            <w:del w:id="892" w:author="Author">
              <w:r w:rsidRPr="00711388" w:rsidDel="00E45D5D">
                <w:rPr>
                  <w:lang w:val="en-GB"/>
                </w:rPr>
                <w:delText>.</w:delText>
              </w:r>
            </w:del>
            <w:r w:rsidRPr="00711388">
              <w:rPr>
                <w:lang w:val="en-GB"/>
              </w:rPr>
              <w:t>)</w:t>
            </w:r>
          </w:p>
          <w:p w14:paraId="165F6E44" w14:textId="28E7D49B"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Commercial mortgage</w:t>
            </w:r>
            <w:ins w:id="893" w:author="Author">
              <w:r w:rsidR="00E45D5D">
                <w:rPr>
                  <w:lang w:val="en-GB"/>
                </w:rPr>
                <w:t>-</w:t>
              </w:r>
            </w:ins>
            <w:del w:id="894" w:author="Author">
              <w:r w:rsidRPr="00711388" w:rsidDel="00E45D5D">
                <w:rPr>
                  <w:lang w:val="en-GB"/>
                </w:rPr>
                <w:delText xml:space="preserve"> </w:delText>
              </w:r>
            </w:del>
            <w:r w:rsidRPr="00711388">
              <w:rPr>
                <w:lang w:val="en-GB"/>
              </w:rPr>
              <w:t>backed securities</w:t>
            </w:r>
          </w:p>
          <w:p w14:paraId="6615F41A" w14:textId="77777777" w:rsidR="00144E0F" w:rsidRPr="00711388" w:rsidRDefault="00144E0F" w:rsidP="00877EC4">
            <w:pPr>
              <w:pStyle w:val="NormalLeft"/>
              <w:rPr>
                <w:lang w:val="en-GB"/>
              </w:rPr>
            </w:pPr>
            <w:r w:rsidRPr="00711388">
              <w:rPr>
                <w:lang w:val="en-GB"/>
              </w:rPr>
              <w:t>(security that has real estate as collateral such as retail properties, office properties, industrial properties, multifamily housing and hotels</w:t>
            </w:r>
            <w:del w:id="895" w:author="Author">
              <w:r w:rsidRPr="00711388" w:rsidDel="00E45D5D">
                <w:rPr>
                  <w:lang w:val="en-GB"/>
                </w:rPr>
                <w:delText>.</w:delText>
              </w:r>
            </w:del>
            <w:r w:rsidRPr="00711388">
              <w:rPr>
                <w:lang w:val="en-GB"/>
              </w:rPr>
              <w:t>)</w:t>
            </w:r>
          </w:p>
          <w:p w14:paraId="73427BA2" w14:textId="2CB18810"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Collateralised debt obligations</w:t>
            </w:r>
          </w:p>
          <w:p w14:paraId="588DEF29" w14:textId="2160DDB6" w:rsidR="00144E0F" w:rsidRPr="00711388" w:rsidRDefault="00144E0F" w:rsidP="00877EC4">
            <w:pPr>
              <w:pStyle w:val="NormalLeft"/>
              <w:rPr>
                <w:lang w:val="en-GB"/>
              </w:rPr>
            </w:pPr>
            <w:r w:rsidRPr="00711388">
              <w:rPr>
                <w:lang w:val="en-GB"/>
              </w:rPr>
              <w:t xml:space="preserve">(structured debt security backed by a portfolio consisting of secured or unsecured bonds issued by corporate or sovereign </w:t>
            </w:r>
            <w:r w:rsidRPr="00711388">
              <w:rPr>
                <w:lang w:val="en-GB"/>
              </w:rPr>
              <w:lastRenderedPageBreak/>
              <w:t>obligators</w:t>
            </w:r>
            <w:del w:id="896" w:author="Author">
              <w:r w:rsidRPr="00711388" w:rsidDel="00E45D5D">
                <w:rPr>
                  <w:lang w:val="en-GB"/>
                </w:rPr>
                <w:delText>,</w:delText>
              </w:r>
            </w:del>
            <w:r w:rsidRPr="00711388">
              <w:rPr>
                <w:lang w:val="en-GB"/>
              </w:rPr>
              <w:t xml:space="preserve"> or secured or unsecured loans made to corporate commercial and industrial loan costumers of lending banks</w:t>
            </w:r>
            <w:del w:id="897" w:author="Author">
              <w:r w:rsidRPr="00711388" w:rsidDel="00E45D5D">
                <w:rPr>
                  <w:lang w:val="en-GB"/>
                </w:rPr>
                <w:delText>.</w:delText>
              </w:r>
            </w:del>
            <w:r w:rsidRPr="00711388">
              <w:rPr>
                <w:lang w:val="en-GB"/>
              </w:rPr>
              <w:t>)</w:t>
            </w:r>
          </w:p>
          <w:p w14:paraId="581CD4BB" w14:textId="501B2E46"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Collateralised loan obligations</w:t>
            </w:r>
          </w:p>
          <w:p w14:paraId="6519E5CB" w14:textId="1C265B19" w:rsidR="00144E0F" w:rsidRPr="00711388" w:rsidRDefault="00144E0F" w:rsidP="00877EC4">
            <w:pPr>
              <w:pStyle w:val="NormalLeft"/>
              <w:rPr>
                <w:lang w:val="en-GB"/>
              </w:rPr>
            </w:pPr>
            <w:r w:rsidRPr="00711388">
              <w:rPr>
                <w:lang w:val="en-GB"/>
              </w:rPr>
              <w:t>(security that has as underlying a trust of a portfolio of loans where the cash</w:t>
            </w:r>
            <w:r w:rsidR="00711388" w:rsidRPr="00711388">
              <w:rPr>
                <w:lang w:val="en-GB"/>
              </w:rPr>
              <w:t>-</w:t>
            </w:r>
            <w:r w:rsidRPr="00711388">
              <w:rPr>
                <w:lang w:val="en-GB"/>
              </w:rPr>
              <w:t>flows from the security are derived from the portfolio</w:t>
            </w:r>
            <w:del w:id="898" w:author="Author">
              <w:r w:rsidRPr="00711388" w:rsidDel="00E45D5D">
                <w:rPr>
                  <w:lang w:val="en-GB"/>
                </w:rPr>
                <w:delText>.</w:delText>
              </w:r>
            </w:del>
            <w:r w:rsidRPr="00711388">
              <w:rPr>
                <w:lang w:val="en-GB"/>
              </w:rPr>
              <w:t>)</w:t>
            </w:r>
          </w:p>
          <w:p w14:paraId="2D91911C" w14:textId="3588F68B"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Collateralised mortgage obligations</w:t>
            </w:r>
          </w:p>
          <w:p w14:paraId="4478BC62" w14:textId="0681889B" w:rsidR="00144E0F" w:rsidRPr="00711388" w:rsidRDefault="00144E0F" w:rsidP="00877EC4">
            <w:pPr>
              <w:pStyle w:val="NormalLeft"/>
              <w:rPr>
                <w:lang w:val="en-GB"/>
              </w:rPr>
            </w:pPr>
            <w:r w:rsidRPr="00711388">
              <w:rPr>
                <w:lang w:val="en-GB"/>
              </w:rPr>
              <w:t>(investment</w:t>
            </w:r>
            <w:r w:rsidR="00711388" w:rsidRPr="00711388">
              <w:rPr>
                <w:lang w:val="en-GB"/>
              </w:rPr>
              <w:t>-</w:t>
            </w:r>
            <w:r w:rsidRPr="00711388">
              <w:rPr>
                <w:lang w:val="en-GB"/>
              </w:rPr>
              <w:t>grade security backed by a pool of bonds, loans and other assets</w:t>
            </w:r>
            <w:del w:id="899" w:author="Author">
              <w:r w:rsidRPr="00711388" w:rsidDel="00E45D5D">
                <w:rPr>
                  <w:lang w:val="en-GB"/>
                </w:rPr>
                <w:delText>.</w:delText>
              </w:r>
            </w:del>
            <w:r w:rsidRPr="00711388">
              <w:rPr>
                <w:lang w:val="en-GB"/>
              </w:rPr>
              <w:t>)</w:t>
            </w:r>
          </w:p>
          <w:p w14:paraId="66DFD3F1" w14:textId="591F82F0"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Interest rate</w:t>
            </w:r>
            <w:r w:rsidR="00711388" w:rsidRPr="00711388">
              <w:rPr>
                <w:lang w:val="en-GB"/>
              </w:rPr>
              <w:t>-</w:t>
            </w:r>
            <w:r w:rsidRPr="00711388">
              <w:rPr>
                <w:lang w:val="en-GB"/>
              </w:rPr>
              <w:t>linked notes and deposits</w:t>
            </w:r>
          </w:p>
          <w:p w14:paraId="33D2A44F" w14:textId="78723B96" w:rsidR="00144E0F" w:rsidRPr="00711388" w:rsidRDefault="00144E0F" w:rsidP="00877EC4">
            <w:pPr>
              <w:pStyle w:val="NormalLeft"/>
              <w:rPr>
                <w:lang w:val="en-GB"/>
              </w:rPr>
            </w:pPr>
            <w:r w:rsidRPr="00711388">
              <w:rPr>
                <w:lang w:val="en-GB"/>
              </w:rPr>
              <w:t xml:space="preserve">10 </w:t>
            </w:r>
            <w:r w:rsidR="00845F43" w:rsidRPr="00711388">
              <w:rPr>
                <w:lang w:val="en-GB"/>
              </w:rPr>
              <w:t>-</w:t>
            </w:r>
            <w:r w:rsidRPr="00711388">
              <w:rPr>
                <w:lang w:val="en-GB"/>
              </w:rPr>
              <w:t xml:space="preserve"> Equity</w:t>
            </w:r>
            <w:r w:rsidR="00711388" w:rsidRPr="00711388">
              <w:rPr>
                <w:lang w:val="en-GB"/>
              </w:rPr>
              <w:t>-</w:t>
            </w:r>
            <w:r w:rsidRPr="00711388">
              <w:rPr>
                <w:lang w:val="en-GB"/>
              </w:rPr>
              <w:t>linked and Equity Index Linked notes and deposits</w:t>
            </w:r>
          </w:p>
          <w:p w14:paraId="32F649C9" w14:textId="27BC5F88" w:rsidR="00144E0F" w:rsidRPr="00711388" w:rsidRDefault="00144E0F" w:rsidP="00877EC4">
            <w:pPr>
              <w:pStyle w:val="NormalLeft"/>
              <w:rPr>
                <w:lang w:val="en-GB"/>
              </w:rPr>
            </w:pPr>
            <w:r w:rsidRPr="00711388">
              <w:rPr>
                <w:lang w:val="en-GB"/>
              </w:rPr>
              <w:t xml:space="preserve">11 </w:t>
            </w:r>
            <w:r w:rsidR="00845F43" w:rsidRPr="00711388">
              <w:rPr>
                <w:lang w:val="en-GB"/>
              </w:rPr>
              <w:t>-</w:t>
            </w:r>
            <w:r w:rsidRPr="00711388">
              <w:rPr>
                <w:lang w:val="en-GB"/>
              </w:rPr>
              <w:t xml:space="preserve"> FX and commodity</w:t>
            </w:r>
            <w:r w:rsidR="00711388" w:rsidRPr="00711388">
              <w:rPr>
                <w:lang w:val="en-GB"/>
              </w:rPr>
              <w:t>-</w:t>
            </w:r>
            <w:r w:rsidRPr="00711388">
              <w:rPr>
                <w:lang w:val="en-GB"/>
              </w:rPr>
              <w:t>linked notes and deposits</w:t>
            </w:r>
          </w:p>
          <w:p w14:paraId="2D796AC1" w14:textId="15A08E28" w:rsidR="00144E0F" w:rsidRPr="00711388" w:rsidRDefault="00144E0F" w:rsidP="00877EC4">
            <w:pPr>
              <w:pStyle w:val="NormalLeft"/>
              <w:rPr>
                <w:lang w:val="en-GB"/>
              </w:rPr>
            </w:pPr>
            <w:r w:rsidRPr="00711388">
              <w:rPr>
                <w:lang w:val="en-GB"/>
              </w:rPr>
              <w:t xml:space="preserve">12 </w:t>
            </w:r>
            <w:r w:rsidR="00845F43" w:rsidRPr="00711388">
              <w:rPr>
                <w:lang w:val="en-GB"/>
              </w:rPr>
              <w:t>-</w:t>
            </w:r>
            <w:r w:rsidRPr="00711388">
              <w:rPr>
                <w:lang w:val="en-GB"/>
              </w:rPr>
              <w:t xml:space="preserve"> Hybrid linked notes and deposits</w:t>
            </w:r>
          </w:p>
          <w:p w14:paraId="26013393" w14:textId="77777777" w:rsidR="00144E0F" w:rsidRPr="00711388" w:rsidRDefault="00144E0F" w:rsidP="00877EC4">
            <w:pPr>
              <w:pStyle w:val="NormalLeft"/>
              <w:rPr>
                <w:lang w:val="en-GB"/>
              </w:rPr>
            </w:pPr>
            <w:r w:rsidRPr="00711388">
              <w:rPr>
                <w:lang w:val="en-GB"/>
              </w:rPr>
              <w:t>(it includes real estate and equity securities)</w:t>
            </w:r>
          </w:p>
          <w:p w14:paraId="1724507E" w14:textId="0AA6AC0E" w:rsidR="00144E0F" w:rsidRPr="00711388" w:rsidRDefault="00144E0F" w:rsidP="00877EC4">
            <w:pPr>
              <w:pStyle w:val="NormalLeft"/>
              <w:rPr>
                <w:lang w:val="en-GB"/>
              </w:rPr>
            </w:pPr>
            <w:r w:rsidRPr="00711388">
              <w:rPr>
                <w:lang w:val="en-GB"/>
              </w:rPr>
              <w:t xml:space="preserve">13 </w:t>
            </w:r>
            <w:r w:rsidR="00845F43" w:rsidRPr="00711388">
              <w:rPr>
                <w:lang w:val="en-GB"/>
              </w:rPr>
              <w:t>-</w:t>
            </w:r>
            <w:r w:rsidRPr="00711388">
              <w:rPr>
                <w:lang w:val="en-GB"/>
              </w:rPr>
              <w:t xml:space="preserve"> Market</w:t>
            </w:r>
            <w:r w:rsidR="00711388" w:rsidRPr="00711388">
              <w:rPr>
                <w:lang w:val="en-GB"/>
              </w:rPr>
              <w:t>-</w:t>
            </w:r>
            <w:r w:rsidRPr="00711388">
              <w:rPr>
                <w:lang w:val="en-GB"/>
              </w:rPr>
              <w:t>linked notes and deposits</w:t>
            </w:r>
          </w:p>
          <w:p w14:paraId="6730AD31" w14:textId="5EFFC0DB" w:rsidR="00144E0F" w:rsidRPr="00711388" w:rsidRDefault="00144E0F" w:rsidP="00877EC4">
            <w:pPr>
              <w:pStyle w:val="NormalLeft"/>
              <w:rPr>
                <w:lang w:val="en-GB"/>
              </w:rPr>
            </w:pPr>
            <w:r w:rsidRPr="00711388">
              <w:rPr>
                <w:lang w:val="en-GB"/>
              </w:rPr>
              <w:t xml:space="preserve">14 </w:t>
            </w:r>
            <w:r w:rsidR="00845F43" w:rsidRPr="00711388">
              <w:rPr>
                <w:lang w:val="en-GB"/>
              </w:rPr>
              <w:t>-</w:t>
            </w:r>
            <w:r w:rsidRPr="00711388">
              <w:rPr>
                <w:lang w:val="en-GB"/>
              </w:rPr>
              <w:t xml:space="preserve"> Insurance</w:t>
            </w:r>
            <w:r w:rsidR="00711388" w:rsidRPr="00711388">
              <w:rPr>
                <w:lang w:val="en-GB"/>
              </w:rPr>
              <w:t>-</w:t>
            </w:r>
            <w:r w:rsidRPr="00711388">
              <w:rPr>
                <w:lang w:val="en-GB"/>
              </w:rPr>
              <w:t>linked notes and deposits, including notes covering Catastrophe and Weather Risk as well as Mortality Risk</w:t>
            </w:r>
          </w:p>
          <w:p w14:paraId="51710C36" w14:textId="6410FEE7"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Others not covered by the previous options</w:t>
            </w:r>
          </w:p>
        </w:tc>
      </w:tr>
      <w:tr w:rsidR="00626033" w:rsidRPr="00711388" w14:paraId="307F1C72" w14:textId="77777777" w:rsidTr="00877EC4">
        <w:tc>
          <w:tcPr>
            <w:tcW w:w="1021" w:type="dxa"/>
            <w:tcBorders>
              <w:top w:val="single" w:sz="2" w:space="0" w:color="auto"/>
              <w:left w:val="single" w:sz="2" w:space="0" w:color="auto"/>
              <w:bottom w:val="single" w:sz="2" w:space="0" w:color="auto"/>
              <w:right w:val="single" w:sz="2" w:space="0" w:color="auto"/>
            </w:tcBorders>
          </w:tcPr>
          <w:p w14:paraId="6C93AB57" w14:textId="77777777" w:rsidR="00144E0F" w:rsidRPr="00711388" w:rsidRDefault="00144E0F" w:rsidP="00877EC4">
            <w:pPr>
              <w:pStyle w:val="NormalLeft"/>
              <w:rPr>
                <w:lang w:val="en-GB"/>
              </w:rPr>
            </w:pPr>
            <w:r w:rsidRPr="00711388">
              <w:rPr>
                <w:lang w:val="en-GB"/>
              </w:rPr>
              <w:lastRenderedPageBreak/>
              <w:t>C0080</w:t>
            </w:r>
          </w:p>
        </w:tc>
        <w:tc>
          <w:tcPr>
            <w:tcW w:w="1579" w:type="dxa"/>
            <w:tcBorders>
              <w:top w:val="single" w:sz="2" w:space="0" w:color="auto"/>
              <w:left w:val="single" w:sz="2" w:space="0" w:color="auto"/>
              <w:bottom w:val="single" w:sz="2" w:space="0" w:color="auto"/>
              <w:right w:val="single" w:sz="2" w:space="0" w:color="auto"/>
            </w:tcBorders>
          </w:tcPr>
          <w:p w14:paraId="78212535" w14:textId="77777777" w:rsidR="00144E0F" w:rsidRPr="00711388" w:rsidRDefault="00144E0F" w:rsidP="00877EC4">
            <w:pPr>
              <w:pStyle w:val="NormalLeft"/>
              <w:rPr>
                <w:lang w:val="en-GB"/>
              </w:rPr>
            </w:pPr>
            <w:r w:rsidRPr="00711388">
              <w:rPr>
                <w:lang w:val="en-GB"/>
              </w:rPr>
              <w:t>Capital protection</w:t>
            </w:r>
          </w:p>
        </w:tc>
        <w:tc>
          <w:tcPr>
            <w:tcW w:w="6686" w:type="dxa"/>
            <w:tcBorders>
              <w:top w:val="single" w:sz="2" w:space="0" w:color="auto"/>
              <w:left w:val="single" w:sz="2" w:space="0" w:color="auto"/>
              <w:bottom w:val="single" w:sz="2" w:space="0" w:color="auto"/>
              <w:right w:val="single" w:sz="2" w:space="0" w:color="auto"/>
            </w:tcBorders>
          </w:tcPr>
          <w:p w14:paraId="2A9D6528" w14:textId="77777777" w:rsidR="00144E0F" w:rsidRPr="00711388" w:rsidRDefault="00144E0F" w:rsidP="00877EC4">
            <w:pPr>
              <w:pStyle w:val="NormalLeft"/>
              <w:rPr>
                <w:lang w:val="en-GB"/>
              </w:rPr>
            </w:pPr>
            <w:r w:rsidRPr="00711388">
              <w:rPr>
                <w:lang w:val="en-GB"/>
              </w:rPr>
              <w:t>Identify whether the product has capital protection. One of the options in the following closed list shall be used:</w:t>
            </w:r>
          </w:p>
          <w:p w14:paraId="733E6F98" w14:textId="29DD9FE3"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Full capital protection</w:t>
            </w:r>
          </w:p>
          <w:p w14:paraId="3D4BFFAC" w14:textId="0AF7275C"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Partial capital protection</w:t>
            </w:r>
          </w:p>
          <w:p w14:paraId="279C413A" w14:textId="11F492DD"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No capital protection</w:t>
            </w:r>
          </w:p>
        </w:tc>
      </w:tr>
      <w:tr w:rsidR="00626033" w:rsidRPr="00711388" w14:paraId="0B12F9CC" w14:textId="77777777" w:rsidTr="00877EC4">
        <w:tc>
          <w:tcPr>
            <w:tcW w:w="1021" w:type="dxa"/>
            <w:tcBorders>
              <w:top w:val="single" w:sz="2" w:space="0" w:color="auto"/>
              <w:left w:val="single" w:sz="2" w:space="0" w:color="auto"/>
              <w:bottom w:val="single" w:sz="2" w:space="0" w:color="auto"/>
              <w:right w:val="single" w:sz="2" w:space="0" w:color="auto"/>
            </w:tcBorders>
          </w:tcPr>
          <w:p w14:paraId="17731B1B" w14:textId="77777777" w:rsidR="00144E0F" w:rsidRPr="00711388" w:rsidRDefault="00144E0F" w:rsidP="00877EC4">
            <w:pPr>
              <w:pStyle w:val="NormalLeft"/>
              <w:rPr>
                <w:lang w:val="en-GB"/>
              </w:rPr>
            </w:pPr>
            <w:r w:rsidRPr="00711388">
              <w:rPr>
                <w:lang w:val="en-GB"/>
              </w:rPr>
              <w:t>C0090</w:t>
            </w:r>
          </w:p>
        </w:tc>
        <w:tc>
          <w:tcPr>
            <w:tcW w:w="1579" w:type="dxa"/>
            <w:tcBorders>
              <w:top w:val="single" w:sz="2" w:space="0" w:color="auto"/>
              <w:left w:val="single" w:sz="2" w:space="0" w:color="auto"/>
              <w:bottom w:val="single" w:sz="2" w:space="0" w:color="auto"/>
              <w:right w:val="single" w:sz="2" w:space="0" w:color="auto"/>
            </w:tcBorders>
          </w:tcPr>
          <w:p w14:paraId="35E39E8B" w14:textId="77777777" w:rsidR="00144E0F" w:rsidRPr="00711388" w:rsidRDefault="00144E0F" w:rsidP="00877EC4">
            <w:pPr>
              <w:pStyle w:val="NormalLeft"/>
              <w:rPr>
                <w:lang w:val="en-GB"/>
              </w:rPr>
            </w:pPr>
            <w:r w:rsidRPr="00711388">
              <w:rPr>
                <w:lang w:val="en-GB"/>
              </w:rPr>
              <w:t>Underlying security/index/portfolio</w:t>
            </w:r>
          </w:p>
        </w:tc>
        <w:tc>
          <w:tcPr>
            <w:tcW w:w="6686" w:type="dxa"/>
            <w:tcBorders>
              <w:top w:val="single" w:sz="2" w:space="0" w:color="auto"/>
              <w:left w:val="single" w:sz="2" w:space="0" w:color="auto"/>
              <w:bottom w:val="single" w:sz="2" w:space="0" w:color="auto"/>
              <w:right w:val="single" w:sz="2" w:space="0" w:color="auto"/>
            </w:tcBorders>
          </w:tcPr>
          <w:p w14:paraId="78461C20" w14:textId="77777777" w:rsidR="00144E0F" w:rsidRPr="00711388" w:rsidRDefault="00144E0F" w:rsidP="00877EC4">
            <w:pPr>
              <w:pStyle w:val="NormalLeft"/>
              <w:rPr>
                <w:lang w:val="en-GB"/>
              </w:rPr>
            </w:pPr>
            <w:r w:rsidRPr="00711388">
              <w:rPr>
                <w:lang w:val="en-GB"/>
              </w:rPr>
              <w:t>Describe the type of underlying. One of the options in the following closed list shall be used:</w:t>
            </w:r>
          </w:p>
          <w:p w14:paraId="34B1EB77" w14:textId="60380768"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Equity and Funds (a selected group or basket of equities)</w:t>
            </w:r>
          </w:p>
          <w:p w14:paraId="28A3072E" w14:textId="4ED67A89"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Currency (a selected group or basket of currencies)</w:t>
            </w:r>
          </w:p>
          <w:p w14:paraId="1157261D" w14:textId="6C7A3901"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Interest rate and yields (bond indices, yield curves, differences in prevailing interest rates on shorter and longer</w:t>
            </w:r>
            <w:r w:rsidR="00711388" w:rsidRPr="00711388">
              <w:rPr>
                <w:lang w:val="en-GB"/>
              </w:rPr>
              <w:t>-</w:t>
            </w:r>
            <w:r w:rsidRPr="00711388">
              <w:rPr>
                <w:lang w:val="en-GB"/>
              </w:rPr>
              <w:t xml:space="preserve">term maturities, credit spreads, inflation rates and other </w:t>
            </w:r>
            <w:r w:rsidR="007C7D9B" w:rsidRPr="00711388">
              <w:rPr>
                <w:lang w:val="en-GB"/>
              </w:rPr>
              <w:t xml:space="preserve">benchmarks related to </w:t>
            </w:r>
            <w:r w:rsidRPr="00711388">
              <w:rPr>
                <w:lang w:val="en-GB"/>
              </w:rPr>
              <w:t>interest rate</w:t>
            </w:r>
            <w:r w:rsidR="00F45936" w:rsidRPr="00711388">
              <w:rPr>
                <w:lang w:val="en-GB"/>
              </w:rPr>
              <w:t>s</w:t>
            </w:r>
            <w:r w:rsidRPr="00711388">
              <w:rPr>
                <w:lang w:val="en-GB"/>
              </w:rPr>
              <w:t xml:space="preserve"> or yield)</w:t>
            </w:r>
          </w:p>
          <w:p w14:paraId="575DD511" w14:textId="5A4C7873"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Commodities (a selected, basic good or group of goods)</w:t>
            </w:r>
          </w:p>
          <w:p w14:paraId="45C3BF4C" w14:textId="4EE3974B"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Index (performance of a selected index)</w:t>
            </w:r>
          </w:p>
          <w:p w14:paraId="018EA373" w14:textId="2860F0E8"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Multi (allowing for a combination of the possible types listed above)</w:t>
            </w:r>
          </w:p>
          <w:p w14:paraId="58212846" w14:textId="5CD749B7"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Others not covered by the previous options (e.g. other economic indicators)</w:t>
            </w:r>
          </w:p>
        </w:tc>
      </w:tr>
      <w:tr w:rsidR="00626033" w:rsidRPr="00711388" w14:paraId="58A5A60C" w14:textId="77777777" w:rsidTr="00877EC4">
        <w:tc>
          <w:tcPr>
            <w:tcW w:w="1021" w:type="dxa"/>
            <w:tcBorders>
              <w:top w:val="single" w:sz="2" w:space="0" w:color="auto"/>
              <w:left w:val="single" w:sz="2" w:space="0" w:color="auto"/>
              <w:bottom w:val="single" w:sz="2" w:space="0" w:color="auto"/>
              <w:right w:val="single" w:sz="2" w:space="0" w:color="auto"/>
            </w:tcBorders>
          </w:tcPr>
          <w:p w14:paraId="7205C96B" w14:textId="77777777" w:rsidR="00144E0F" w:rsidRPr="00711388" w:rsidRDefault="00144E0F" w:rsidP="00877EC4">
            <w:pPr>
              <w:pStyle w:val="NormalLeft"/>
              <w:rPr>
                <w:lang w:val="en-GB"/>
              </w:rPr>
            </w:pPr>
            <w:r w:rsidRPr="00711388">
              <w:rPr>
                <w:lang w:val="en-GB"/>
              </w:rPr>
              <w:lastRenderedPageBreak/>
              <w:t>C0100</w:t>
            </w:r>
          </w:p>
        </w:tc>
        <w:tc>
          <w:tcPr>
            <w:tcW w:w="1579" w:type="dxa"/>
            <w:tcBorders>
              <w:top w:val="single" w:sz="2" w:space="0" w:color="auto"/>
              <w:left w:val="single" w:sz="2" w:space="0" w:color="auto"/>
              <w:bottom w:val="single" w:sz="2" w:space="0" w:color="auto"/>
              <w:right w:val="single" w:sz="2" w:space="0" w:color="auto"/>
            </w:tcBorders>
          </w:tcPr>
          <w:p w14:paraId="630D048E" w14:textId="77777777" w:rsidR="00144E0F" w:rsidRPr="00711388" w:rsidRDefault="00144E0F" w:rsidP="00877EC4">
            <w:pPr>
              <w:pStyle w:val="NormalLeft"/>
              <w:rPr>
                <w:lang w:val="en-GB"/>
              </w:rPr>
            </w:pPr>
            <w:r w:rsidRPr="00711388">
              <w:rPr>
                <w:lang w:val="en-GB"/>
              </w:rPr>
              <w:t>Callable or Putable</w:t>
            </w:r>
          </w:p>
        </w:tc>
        <w:tc>
          <w:tcPr>
            <w:tcW w:w="6686" w:type="dxa"/>
            <w:tcBorders>
              <w:top w:val="single" w:sz="2" w:space="0" w:color="auto"/>
              <w:left w:val="single" w:sz="2" w:space="0" w:color="auto"/>
              <w:bottom w:val="single" w:sz="2" w:space="0" w:color="auto"/>
              <w:right w:val="single" w:sz="2" w:space="0" w:color="auto"/>
            </w:tcBorders>
          </w:tcPr>
          <w:p w14:paraId="0574B101" w14:textId="77777777" w:rsidR="00144E0F" w:rsidRPr="00711388" w:rsidRDefault="00144E0F" w:rsidP="00877EC4">
            <w:pPr>
              <w:pStyle w:val="NormalLeft"/>
              <w:rPr>
                <w:lang w:val="en-GB"/>
              </w:rPr>
            </w:pPr>
            <w:r w:rsidRPr="00711388">
              <w:rPr>
                <w:lang w:val="en-GB"/>
              </w:rPr>
              <w:t>Identify whether the product has call and/or put features, or both, if applicable. One of the options in the following closed list shall be used:</w:t>
            </w:r>
          </w:p>
          <w:p w14:paraId="68B718AD" w14:textId="42C93AE8"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Call by the buyer</w:t>
            </w:r>
          </w:p>
          <w:p w14:paraId="533A9038" w14:textId="515AB5AD"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Call by the seller</w:t>
            </w:r>
          </w:p>
          <w:p w14:paraId="08BB995A" w14:textId="1DD32D18"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Put by the buyer</w:t>
            </w:r>
          </w:p>
          <w:p w14:paraId="1FF6BF7B" w14:textId="41DEFA5F"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Put by the seller</w:t>
            </w:r>
          </w:p>
          <w:p w14:paraId="581C847C" w14:textId="53A62FB7" w:rsidR="001D0CCF" w:rsidRPr="00711388" w:rsidRDefault="00144E0F" w:rsidP="001D0CCF">
            <w:pPr>
              <w:pStyle w:val="NormalLeft"/>
              <w:rPr>
                <w:lang w:val="en-GB"/>
              </w:rPr>
            </w:pPr>
            <w:r w:rsidRPr="00711388">
              <w:rPr>
                <w:lang w:val="en-GB"/>
              </w:rPr>
              <w:t xml:space="preserve">5 </w:t>
            </w:r>
            <w:r w:rsidR="00845F43" w:rsidRPr="00711388">
              <w:rPr>
                <w:lang w:val="en-GB"/>
              </w:rPr>
              <w:t>-</w:t>
            </w:r>
            <w:r w:rsidRPr="00711388">
              <w:rPr>
                <w:lang w:val="en-GB"/>
              </w:rPr>
              <w:t xml:space="preserve"> Any combination of the previous options</w:t>
            </w:r>
          </w:p>
          <w:p w14:paraId="591368BB" w14:textId="628BAD9D" w:rsidR="00144E0F" w:rsidRPr="00711388" w:rsidRDefault="00144E0F" w:rsidP="001D0CCF">
            <w:pPr>
              <w:pStyle w:val="NormalLeft"/>
              <w:rPr>
                <w:lang w:val="en-GB"/>
              </w:rPr>
            </w:pPr>
            <w:r w:rsidRPr="00711388">
              <w:rPr>
                <w:lang w:val="en-GB"/>
              </w:rPr>
              <w:t xml:space="preserve">6 </w:t>
            </w:r>
            <w:r w:rsidR="00845F43" w:rsidRPr="00711388">
              <w:rPr>
                <w:lang w:val="en-GB"/>
              </w:rPr>
              <w:t>-</w:t>
            </w:r>
            <w:r w:rsidRPr="00711388">
              <w:rPr>
                <w:lang w:val="en-GB"/>
              </w:rPr>
              <w:t xml:space="preserve"> Not applicable</w:t>
            </w:r>
          </w:p>
        </w:tc>
      </w:tr>
      <w:tr w:rsidR="00626033" w:rsidRPr="00711388" w14:paraId="4F52071A" w14:textId="77777777" w:rsidTr="00877EC4">
        <w:tc>
          <w:tcPr>
            <w:tcW w:w="1021" w:type="dxa"/>
            <w:tcBorders>
              <w:top w:val="single" w:sz="2" w:space="0" w:color="auto"/>
              <w:left w:val="single" w:sz="2" w:space="0" w:color="auto"/>
              <w:bottom w:val="single" w:sz="2" w:space="0" w:color="auto"/>
              <w:right w:val="single" w:sz="2" w:space="0" w:color="auto"/>
            </w:tcBorders>
          </w:tcPr>
          <w:p w14:paraId="65E00B93" w14:textId="77777777" w:rsidR="00144E0F" w:rsidRPr="00711388" w:rsidRDefault="00144E0F" w:rsidP="00877EC4">
            <w:pPr>
              <w:pStyle w:val="NormalLeft"/>
              <w:rPr>
                <w:lang w:val="en-GB"/>
              </w:rPr>
            </w:pPr>
            <w:r w:rsidRPr="00711388">
              <w:rPr>
                <w:lang w:val="en-GB"/>
              </w:rPr>
              <w:t>C0110</w:t>
            </w:r>
          </w:p>
        </w:tc>
        <w:tc>
          <w:tcPr>
            <w:tcW w:w="1579" w:type="dxa"/>
            <w:tcBorders>
              <w:top w:val="single" w:sz="2" w:space="0" w:color="auto"/>
              <w:left w:val="single" w:sz="2" w:space="0" w:color="auto"/>
              <w:bottom w:val="single" w:sz="2" w:space="0" w:color="auto"/>
              <w:right w:val="single" w:sz="2" w:space="0" w:color="auto"/>
            </w:tcBorders>
          </w:tcPr>
          <w:p w14:paraId="5F28F1D9" w14:textId="77777777" w:rsidR="00144E0F" w:rsidRPr="00711388" w:rsidRDefault="00144E0F" w:rsidP="00877EC4">
            <w:pPr>
              <w:pStyle w:val="NormalLeft"/>
              <w:rPr>
                <w:lang w:val="en-GB"/>
              </w:rPr>
            </w:pPr>
            <w:r w:rsidRPr="00711388">
              <w:rPr>
                <w:lang w:val="en-GB"/>
              </w:rPr>
              <w:t>Synthetic structured product</w:t>
            </w:r>
          </w:p>
        </w:tc>
        <w:tc>
          <w:tcPr>
            <w:tcW w:w="6686" w:type="dxa"/>
            <w:tcBorders>
              <w:top w:val="single" w:sz="2" w:space="0" w:color="auto"/>
              <w:left w:val="single" w:sz="2" w:space="0" w:color="auto"/>
              <w:bottom w:val="single" w:sz="2" w:space="0" w:color="auto"/>
              <w:right w:val="single" w:sz="2" w:space="0" w:color="auto"/>
            </w:tcBorders>
          </w:tcPr>
          <w:p w14:paraId="40D2FDCE" w14:textId="77777777" w:rsidR="00144E0F" w:rsidRPr="00711388" w:rsidRDefault="00144E0F" w:rsidP="00877EC4">
            <w:pPr>
              <w:pStyle w:val="NormalLeft"/>
              <w:rPr>
                <w:lang w:val="en-GB"/>
              </w:rPr>
            </w:pPr>
            <w:r w:rsidRPr="00711388">
              <w:rPr>
                <w:lang w:val="en-GB"/>
              </w:rPr>
              <w:t>Identify if it is a structured products without any transfer of assets (e.g. products that will not give rise to any delivery of assets, except cash, if an adverse/favourable event occurs). One of the options in the following closed list shall be used:</w:t>
            </w:r>
          </w:p>
          <w:p w14:paraId="795F97DB" w14:textId="72A0EEA9"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Structured product without any transfer of asset</w:t>
            </w:r>
          </w:p>
          <w:p w14:paraId="6351AC76" w14:textId="08399DF0"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Structured product with transfer of asset</w:t>
            </w:r>
          </w:p>
        </w:tc>
      </w:tr>
      <w:tr w:rsidR="00626033" w:rsidRPr="00711388" w14:paraId="1F4992DE" w14:textId="77777777" w:rsidTr="00877EC4">
        <w:tc>
          <w:tcPr>
            <w:tcW w:w="1021" w:type="dxa"/>
            <w:tcBorders>
              <w:top w:val="single" w:sz="2" w:space="0" w:color="auto"/>
              <w:left w:val="single" w:sz="2" w:space="0" w:color="auto"/>
              <w:bottom w:val="single" w:sz="2" w:space="0" w:color="auto"/>
              <w:right w:val="single" w:sz="2" w:space="0" w:color="auto"/>
            </w:tcBorders>
          </w:tcPr>
          <w:p w14:paraId="18E7614A" w14:textId="77777777" w:rsidR="00144E0F" w:rsidRPr="00711388" w:rsidRDefault="00144E0F" w:rsidP="00877EC4">
            <w:pPr>
              <w:pStyle w:val="NormalLeft"/>
              <w:rPr>
                <w:lang w:val="en-GB"/>
              </w:rPr>
            </w:pPr>
            <w:r w:rsidRPr="00711388">
              <w:rPr>
                <w:lang w:val="en-GB"/>
              </w:rPr>
              <w:t>C0120</w:t>
            </w:r>
          </w:p>
        </w:tc>
        <w:tc>
          <w:tcPr>
            <w:tcW w:w="1579" w:type="dxa"/>
            <w:tcBorders>
              <w:top w:val="single" w:sz="2" w:space="0" w:color="auto"/>
              <w:left w:val="single" w:sz="2" w:space="0" w:color="auto"/>
              <w:bottom w:val="single" w:sz="2" w:space="0" w:color="auto"/>
              <w:right w:val="single" w:sz="2" w:space="0" w:color="auto"/>
            </w:tcBorders>
          </w:tcPr>
          <w:p w14:paraId="7F8C1C7C" w14:textId="77777777" w:rsidR="00144E0F" w:rsidRPr="00711388" w:rsidRDefault="00144E0F" w:rsidP="00877EC4">
            <w:pPr>
              <w:pStyle w:val="NormalLeft"/>
              <w:rPr>
                <w:lang w:val="en-GB"/>
              </w:rPr>
            </w:pPr>
            <w:r w:rsidRPr="00711388">
              <w:rPr>
                <w:lang w:val="en-GB"/>
              </w:rPr>
              <w:t>Prepayment structured product</w:t>
            </w:r>
          </w:p>
        </w:tc>
        <w:tc>
          <w:tcPr>
            <w:tcW w:w="6686" w:type="dxa"/>
            <w:tcBorders>
              <w:top w:val="single" w:sz="2" w:space="0" w:color="auto"/>
              <w:left w:val="single" w:sz="2" w:space="0" w:color="auto"/>
              <w:bottom w:val="single" w:sz="2" w:space="0" w:color="auto"/>
              <w:right w:val="single" w:sz="2" w:space="0" w:color="auto"/>
            </w:tcBorders>
          </w:tcPr>
          <w:p w14:paraId="3D2DC1A0" w14:textId="77777777" w:rsidR="00144E0F" w:rsidRPr="00711388" w:rsidRDefault="00144E0F" w:rsidP="00877EC4">
            <w:pPr>
              <w:pStyle w:val="NormalLeft"/>
              <w:rPr>
                <w:lang w:val="en-GB"/>
              </w:rPr>
            </w:pPr>
            <w:r w:rsidRPr="00711388">
              <w:rPr>
                <w:lang w:val="en-GB"/>
              </w:rPr>
              <w:t>Identify if it is a structured products which have the possibility of prepayment, considered as an early unscheduled return of principal. One of the options in the following closed list shall be used:</w:t>
            </w:r>
          </w:p>
          <w:p w14:paraId="1F69E547" w14:textId="58BC1555"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Prepayment structured product</w:t>
            </w:r>
          </w:p>
          <w:p w14:paraId="3C8D9994" w14:textId="70DA0B8A"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Not a prepayment structured product</w:t>
            </w:r>
          </w:p>
        </w:tc>
      </w:tr>
      <w:tr w:rsidR="00626033" w:rsidRPr="00711388" w14:paraId="6BEFCAA9" w14:textId="77777777" w:rsidTr="00877EC4">
        <w:tc>
          <w:tcPr>
            <w:tcW w:w="1021" w:type="dxa"/>
            <w:tcBorders>
              <w:top w:val="single" w:sz="2" w:space="0" w:color="auto"/>
              <w:left w:val="single" w:sz="2" w:space="0" w:color="auto"/>
              <w:bottom w:val="single" w:sz="2" w:space="0" w:color="auto"/>
              <w:right w:val="single" w:sz="2" w:space="0" w:color="auto"/>
            </w:tcBorders>
          </w:tcPr>
          <w:p w14:paraId="649408CA" w14:textId="77777777" w:rsidR="00144E0F" w:rsidRPr="00711388" w:rsidRDefault="00144E0F" w:rsidP="00877EC4">
            <w:pPr>
              <w:pStyle w:val="NormalLeft"/>
              <w:rPr>
                <w:lang w:val="en-GB"/>
              </w:rPr>
            </w:pPr>
            <w:r w:rsidRPr="00711388">
              <w:rPr>
                <w:lang w:val="en-GB"/>
              </w:rPr>
              <w:t>C0130</w:t>
            </w:r>
          </w:p>
        </w:tc>
        <w:tc>
          <w:tcPr>
            <w:tcW w:w="1579" w:type="dxa"/>
            <w:tcBorders>
              <w:top w:val="single" w:sz="2" w:space="0" w:color="auto"/>
              <w:left w:val="single" w:sz="2" w:space="0" w:color="auto"/>
              <w:bottom w:val="single" w:sz="2" w:space="0" w:color="auto"/>
              <w:right w:val="single" w:sz="2" w:space="0" w:color="auto"/>
            </w:tcBorders>
          </w:tcPr>
          <w:p w14:paraId="1E222BCA" w14:textId="77777777" w:rsidR="00144E0F" w:rsidRPr="00711388" w:rsidRDefault="00144E0F" w:rsidP="00877EC4">
            <w:pPr>
              <w:pStyle w:val="NormalLeft"/>
              <w:rPr>
                <w:lang w:val="en-GB"/>
              </w:rPr>
            </w:pPr>
            <w:r w:rsidRPr="00711388">
              <w:rPr>
                <w:lang w:val="en-GB"/>
              </w:rPr>
              <w:t>Collateral value</w:t>
            </w:r>
          </w:p>
        </w:tc>
        <w:tc>
          <w:tcPr>
            <w:tcW w:w="6686" w:type="dxa"/>
            <w:tcBorders>
              <w:top w:val="single" w:sz="2" w:space="0" w:color="auto"/>
              <w:left w:val="single" w:sz="2" w:space="0" w:color="auto"/>
              <w:bottom w:val="single" w:sz="2" w:space="0" w:color="auto"/>
              <w:right w:val="single" w:sz="2" w:space="0" w:color="auto"/>
            </w:tcBorders>
          </w:tcPr>
          <w:p w14:paraId="1FF6A845" w14:textId="77777777" w:rsidR="00144E0F" w:rsidRPr="00711388" w:rsidRDefault="00144E0F" w:rsidP="00877EC4">
            <w:pPr>
              <w:pStyle w:val="NormalLeft"/>
              <w:rPr>
                <w:lang w:val="en-GB"/>
              </w:rPr>
            </w:pPr>
            <w:r w:rsidRPr="00711388">
              <w:rPr>
                <w:lang w:val="en-GB"/>
              </w:rPr>
              <w:t>Total amount of collateral attached to the structured product despite the nature of the collateral.</w:t>
            </w:r>
          </w:p>
          <w:p w14:paraId="54A22845" w14:textId="77777777" w:rsidR="00144E0F" w:rsidRPr="00711388" w:rsidRDefault="00144E0F" w:rsidP="00877EC4">
            <w:pPr>
              <w:pStyle w:val="NormalLeft"/>
              <w:rPr>
                <w:lang w:val="en-GB"/>
              </w:rPr>
            </w:pPr>
            <w:r w:rsidRPr="00711388">
              <w:rPr>
                <w:lang w:val="en-GB"/>
              </w:rPr>
              <w:t>In case of collateralisation on a portfolio basis, only the value referred to the single contract must be reported and not the total.</w:t>
            </w:r>
          </w:p>
        </w:tc>
      </w:tr>
      <w:tr w:rsidR="00626033" w:rsidRPr="00711388" w14:paraId="10934A32" w14:textId="77777777" w:rsidTr="00877EC4">
        <w:tc>
          <w:tcPr>
            <w:tcW w:w="1021" w:type="dxa"/>
            <w:tcBorders>
              <w:top w:val="single" w:sz="2" w:space="0" w:color="auto"/>
              <w:left w:val="single" w:sz="2" w:space="0" w:color="auto"/>
              <w:bottom w:val="single" w:sz="2" w:space="0" w:color="auto"/>
              <w:right w:val="single" w:sz="2" w:space="0" w:color="auto"/>
            </w:tcBorders>
          </w:tcPr>
          <w:p w14:paraId="693EAF4D" w14:textId="77777777" w:rsidR="00144E0F" w:rsidRPr="00711388" w:rsidRDefault="00144E0F" w:rsidP="00877EC4">
            <w:pPr>
              <w:pStyle w:val="NormalLeft"/>
              <w:rPr>
                <w:lang w:val="en-GB"/>
              </w:rPr>
            </w:pPr>
            <w:r w:rsidRPr="00711388">
              <w:rPr>
                <w:lang w:val="en-GB"/>
              </w:rPr>
              <w:t>C0140</w:t>
            </w:r>
          </w:p>
        </w:tc>
        <w:tc>
          <w:tcPr>
            <w:tcW w:w="1579" w:type="dxa"/>
            <w:tcBorders>
              <w:top w:val="single" w:sz="2" w:space="0" w:color="auto"/>
              <w:left w:val="single" w:sz="2" w:space="0" w:color="auto"/>
              <w:bottom w:val="single" w:sz="2" w:space="0" w:color="auto"/>
              <w:right w:val="single" w:sz="2" w:space="0" w:color="auto"/>
            </w:tcBorders>
          </w:tcPr>
          <w:p w14:paraId="24D80B32" w14:textId="77777777" w:rsidR="00144E0F" w:rsidRPr="00711388" w:rsidRDefault="00144E0F" w:rsidP="00877EC4">
            <w:pPr>
              <w:pStyle w:val="NormalLeft"/>
              <w:rPr>
                <w:lang w:val="en-GB"/>
              </w:rPr>
            </w:pPr>
            <w:r w:rsidRPr="00711388">
              <w:rPr>
                <w:lang w:val="en-GB"/>
              </w:rPr>
              <w:t>Collateral portfolio</w:t>
            </w:r>
          </w:p>
        </w:tc>
        <w:tc>
          <w:tcPr>
            <w:tcW w:w="6686" w:type="dxa"/>
            <w:tcBorders>
              <w:top w:val="single" w:sz="2" w:space="0" w:color="auto"/>
              <w:left w:val="single" w:sz="2" w:space="0" w:color="auto"/>
              <w:bottom w:val="single" w:sz="2" w:space="0" w:color="auto"/>
              <w:right w:val="single" w:sz="2" w:space="0" w:color="auto"/>
            </w:tcBorders>
          </w:tcPr>
          <w:p w14:paraId="0F323810" w14:textId="77777777" w:rsidR="00144E0F" w:rsidRPr="00711388" w:rsidRDefault="00144E0F" w:rsidP="00877EC4">
            <w:pPr>
              <w:pStyle w:val="NormalLeft"/>
              <w:rPr>
                <w:lang w:val="en-GB"/>
              </w:rPr>
            </w:pPr>
            <w:r w:rsidRPr="00711388">
              <w:rPr>
                <w:lang w:val="en-GB"/>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149D6873" w14:textId="405BEF56"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Collateral calculated on the basis of net positions resulting from a set of contracts</w:t>
            </w:r>
          </w:p>
          <w:p w14:paraId="75BCC4D0" w14:textId="7F163BEB"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Collateral calculated on the basis of a single contract</w:t>
            </w:r>
          </w:p>
          <w:p w14:paraId="65D752E0" w14:textId="582805ED" w:rsidR="00144E0F" w:rsidRPr="00711388" w:rsidRDefault="00144E0F" w:rsidP="00877EC4">
            <w:pPr>
              <w:pStyle w:val="NormalLeft"/>
              <w:rPr>
                <w:lang w:val="en-GB"/>
              </w:rPr>
            </w:pPr>
            <w:r w:rsidRPr="00711388">
              <w:rPr>
                <w:lang w:val="en-GB"/>
              </w:rPr>
              <w:t xml:space="preserve">10 </w:t>
            </w:r>
            <w:r w:rsidR="00845F43" w:rsidRPr="00711388">
              <w:rPr>
                <w:lang w:val="en-GB"/>
              </w:rPr>
              <w:t>-</w:t>
            </w:r>
            <w:r w:rsidRPr="00711388">
              <w:rPr>
                <w:lang w:val="en-GB"/>
              </w:rPr>
              <w:t xml:space="preserve"> No collateral</w:t>
            </w:r>
          </w:p>
        </w:tc>
      </w:tr>
      <w:tr w:rsidR="00626033" w:rsidRPr="00711388" w14:paraId="0D3A50DE" w14:textId="77777777" w:rsidTr="00877EC4">
        <w:tc>
          <w:tcPr>
            <w:tcW w:w="1021" w:type="dxa"/>
            <w:tcBorders>
              <w:top w:val="single" w:sz="2" w:space="0" w:color="auto"/>
              <w:left w:val="single" w:sz="2" w:space="0" w:color="auto"/>
              <w:bottom w:val="single" w:sz="2" w:space="0" w:color="auto"/>
              <w:right w:val="single" w:sz="2" w:space="0" w:color="auto"/>
            </w:tcBorders>
          </w:tcPr>
          <w:p w14:paraId="7D922C70" w14:textId="77777777" w:rsidR="00144E0F" w:rsidRPr="00711388" w:rsidRDefault="00144E0F" w:rsidP="00877EC4">
            <w:pPr>
              <w:pStyle w:val="NormalLeft"/>
              <w:rPr>
                <w:lang w:val="en-GB"/>
              </w:rPr>
            </w:pPr>
            <w:r w:rsidRPr="00711388">
              <w:rPr>
                <w:lang w:val="en-GB"/>
              </w:rPr>
              <w:t>C0150</w:t>
            </w:r>
          </w:p>
        </w:tc>
        <w:tc>
          <w:tcPr>
            <w:tcW w:w="1579" w:type="dxa"/>
            <w:tcBorders>
              <w:top w:val="single" w:sz="2" w:space="0" w:color="auto"/>
              <w:left w:val="single" w:sz="2" w:space="0" w:color="auto"/>
              <w:bottom w:val="single" w:sz="2" w:space="0" w:color="auto"/>
              <w:right w:val="single" w:sz="2" w:space="0" w:color="auto"/>
            </w:tcBorders>
          </w:tcPr>
          <w:p w14:paraId="6BBFC171" w14:textId="77777777" w:rsidR="00144E0F" w:rsidRPr="00711388" w:rsidRDefault="00144E0F" w:rsidP="00877EC4">
            <w:pPr>
              <w:pStyle w:val="NormalLeft"/>
              <w:rPr>
                <w:lang w:val="en-GB"/>
              </w:rPr>
            </w:pPr>
            <w:r w:rsidRPr="00711388">
              <w:rPr>
                <w:lang w:val="en-GB"/>
              </w:rPr>
              <w:t>Fixed annual return</w:t>
            </w:r>
          </w:p>
        </w:tc>
        <w:tc>
          <w:tcPr>
            <w:tcW w:w="6686" w:type="dxa"/>
            <w:tcBorders>
              <w:top w:val="single" w:sz="2" w:space="0" w:color="auto"/>
              <w:left w:val="single" w:sz="2" w:space="0" w:color="auto"/>
              <w:bottom w:val="single" w:sz="2" w:space="0" w:color="auto"/>
              <w:right w:val="single" w:sz="2" w:space="0" w:color="auto"/>
            </w:tcBorders>
          </w:tcPr>
          <w:p w14:paraId="366CF686" w14:textId="77777777" w:rsidR="00144E0F" w:rsidRPr="00711388" w:rsidRDefault="00144E0F" w:rsidP="00877EC4">
            <w:pPr>
              <w:pStyle w:val="NormalLeft"/>
              <w:rPr>
                <w:lang w:val="en-GB"/>
              </w:rPr>
            </w:pPr>
            <w:r w:rsidRPr="00711388">
              <w:rPr>
                <w:lang w:val="en-GB"/>
              </w:rPr>
              <w:t>Identify the coupon (reported as a decimal), if applicable, for CIC categories 5 (Structured notes) and 6 (Collateralised securities).</w:t>
            </w:r>
          </w:p>
        </w:tc>
      </w:tr>
      <w:tr w:rsidR="00626033" w:rsidRPr="00711388" w14:paraId="1B1D6073" w14:textId="77777777" w:rsidTr="00877EC4">
        <w:tc>
          <w:tcPr>
            <w:tcW w:w="1021" w:type="dxa"/>
            <w:tcBorders>
              <w:top w:val="single" w:sz="2" w:space="0" w:color="auto"/>
              <w:left w:val="single" w:sz="2" w:space="0" w:color="auto"/>
              <w:bottom w:val="single" w:sz="2" w:space="0" w:color="auto"/>
              <w:right w:val="single" w:sz="2" w:space="0" w:color="auto"/>
            </w:tcBorders>
          </w:tcPr>
          <w:p w14:paraId="113D147E" w14:textId="77777777" w:rsidR="00144E0F" w:rsidRPr="00711388" w:rsidRDefault="00144E0F" w:rsidP="00877EC4">
            <w:pPr>
              <w:pStyle w:val="NormalLeft"/>
              <w:rPr>
                <w:lang w:val="en-GB"/>
              </w:rPr>
            </w:pPr>
            <w:r w:rsidRPr="00711388">
              <w:rPr>
                <w:lang w:val="en-GB"/>
              </w:rPr>
              <w:lastRenderedPageBreak/>
              <w:t>C0160</w:t>
            </w:r>
          </w:p>
        </w:tc>
        <w:tc>
          <w:tcPr>
            <w:tcW w:w="1579" w:type="dxa"/>
            <w:tcBorders>
              <w:top w:val="single" w:sz="2" w:space="0" w:color="auto"/>
              <w:left w:val="single" w:sz="2" w:space="0" w:color="auto"/>
              <w:bottom w:val="single" w:sz="2" w:space="0" w:color="auto"/>
              <w:right w:val="single" w:sz="2" w:space="0" w:color="auto"/>
            </w:tcBorders>
          </w:tcPr>
          <w:p w14:paraId="6F47CFF5" w14:textId="77777777" w:rsidR="00144E0F" w:rsidRPr="00711388" w:rsidRDefault="00144E0F" w:rsidP="00877EC4">
            <w:pPr>
              <w:pStyle w:val="NormalLeft"/>
              <w:rPr>
                <w:lang w:val="en-GB"/>
              </w:rPr>
            </w:pPr>
            <w:r w:rsidRPr="00711388">
              <w:rPr>
                <w:lang w:val="en-GB"/>
              </w:rPr>
              <w:t>Variable annual return</w:t>
            </w:r>
          </w:p>
        </w:tc>
        <w:tc>
          <w:tcPr>
            <w:tcW w:w="6686" w:type="dxa"/>
            <w:tcBorders>
              <w:top w:val="single" w:sz="2" w:space="0" w:color="auto"/>
              <w:left w:val="single" w:sz="2" w:space="0" w:color="auto"/>
              <w:bottom w:val="single" w:sz="2" w:space="0" w:color="auto"/>
              <w:right w:val="single" w:sz="2" w:space="0" w:color="auto"/>
            </w:tcBorders>
          </w:tcPr>
          <w:p w14:paraId="3101CDF6" w14:textId="77777777" w:rsidR="001D0CCF" w:rsidRPr="00711388" w:rsidRDefault="00144E0F" w:rsidP="001D0CCF">
            <w:pPr>
              <w:pStyle w:val="NormalLeft"/>
              <w:rPr>
                <w:lang w:val="en-GB"/>
              </w:rPr>
            </w:pPr>
            <w:r w:rsidRPr="00711388">
              <w:rPr>
                <w:lang w:val="en-GB"/>
              </w:rPr>
              <w:t xml:space="preserve">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 </w:t>
            </w:r>
          </w:p>
          <w:p w14:paraId="2D4715D5" w14:textId="77777777" w:rsidR="00144E0F" w:rsidRPr="00711388" w:rsidRDefault="00144E0F" w:rsidP="001D0CCF">
            <w:pPr>
              <w:pStyle w:val="NormalLeft"/>
              <w:rPr>
                <w:lang w:val="en-GB"/>
              </w:rPr>
            </w:pPr>
            <w:r w:rsidRPr="00711388">
              <w:rPr>
                <w:lang w:val="en-GB"/>
              </w:rPr>
              <w:t>When needed this item may be reported as a string to reflect how the return is calculated.</w:t>
            </w:r>
          </w:p>
        </w:tc>
      </w:tr>
      <w:tr w:rsidR="00626033" w:rsidRPr="00711388" w14:paraId="79F2970D" w14:textId="77777777" w:rsidTr="00877EC4">
        <w:tc>
          <w:tcPr>
            <w:tcW w:w="1021" w:type="dxa"/>
            <w:tcBorders>
              <w:top w:val="single" w:sz="2" w:space="0" w:color="auto"/>
              <w:left w:val="single" w:sz="2" w:space="0" w:color="auto"/>
              <w:bottom w:val="single" w:sz="2" w:space="0" w:color="auto"/>
              <w:right w:val="single" w:sz="2" w:space="0" w:color="auto"/>
            </w:tcBorders>
          </w:tcPr>
          <w:p w14:paraId="5109EDF9" w14:textId="77777777" w:rsidR="00144E0F" w:rsidRPr="00711388" w:rsidRDefault="00144E0F" w:rsidP="00877EC4">
            <w:pPr>
              <w:pStyle w:val="NormalLeft"/>
              <w:rPr>
                <w:lang w:val="en-GB"/>
              </w:rPr>
            </w:pPr>
            <w:r w:rsidRPr="00711388">
              <w:rPr>
                <w:lang w:val="en-GB"/>
              </w:rPr>
              <w:t>C0170</w:t>
            </w:r>
          </w:p>
        </w:tc>
        <w:tc>
          <w:tcPr>
            <w:tcW w:w="1579" w:type="dxa"/>
            <w:tcBorders>
              <w:top w:val="single" w:sz="2" w:space="0" w:color="auto"/>
              <w:left w:val="single" w:sz="2" w:space="0" w:color="auto"/>
              <w:bottom w:val="single" w:sz="2" w:space="0" w:color="auto"/>
              <w:right w:val="single" w:sz="2" w:space="0" w:color="auto"/>
            </w:tcBorders>
          </w:tcPr>
          <w:p w14:paraId="04FB4D44" w14:textId="77777777" w:rsidR="00144E0F" w:rsidRPr="00711388" w:rsidRDefault="00144E0F" w:rsidP="00877EC4">
            <w:pPr>
              <w:pStyle w:val="NormalLeft"/>
              <w:rPr>
                <w:lang w:val="en-GB"/>
              </w:rPr>
            </w:pPr>
            <w:r w:rsidRPr="00711388">
              <w:rPr>
                <w:lang w:val="en-GB"/>
              </w:rPr>
              <w:t>Loss given default</w:t>
            </w:r>
          </w:p>
        </w:tc>
        <w:tc>
          <w:tcPr>
            <w:tcW w:w="6686" w:type="dxa"/>
            <w:tcBorders>
              <w:top w:val="single" w:sz="2" w:space="0" w:color="auto"/>
              <w:left w:val="single" w:sz="2" w:space="0" w:color="auto"/>
              <w:bottom w:val="single" w:sz="2" w:space="0" w:color="auto"/>
              <w:right w:val="single" w:sz="2" w:space="0" w:color="auto"/>
            </w:tcBorders>
          </w:tcPr>
          <w:p w14:paraId="37CFDB15" w14:textId="77777777" w:rsidR="00144E0F" w:rsidRPr="00711388" w:rsidRDefault="00144E0F" w:rsidP="00877EC4">
            <w:pPr>
              <w:pStyle w:val="NormalLeft"/>
              <w:rPr>
                <w:lang w:val="en-GB"/>
              </w:rPr>
            </w:pPr>
            <w:r w:rsidRPr="00711388">
              <w:rPr>
                <w:lang w:val="en-GB"/>
              </w:rPr>
              <w:t>The percentage (reported as a decimal) of the invested amount that will not be recovered following default, if applicable, for CIC categories 5 (Structured notes) and 6 (Collateralised securities).</w:t>
            </w:r>
          </w:p>
          <w:p w14:paraId="3C148301" w14:textId="5082480B" w:rsidR="00144E0F" w:rsidRPr="00711388" w:rsidRDefault="00144E0F" w:rsidP="00877EC4">
            <w:pPr>
              <w:pStyle w:val="NormalLeft"/>
              <w:rPr>
                <w:lang w:val="en-GB"/>
              </w:rPr>
            </w:pPr>
            <w:r w:rsidRPr="00711388">
              <w:rPr>
                <w:lang w:val="en-GB"/>
              </w:rPr>
              <w:t>If information is not defined in the contract this item shall not be reported. This item is not applicable for non</w:t>
            </w:r>
            <w:r w:rsidR="00711388" w:rsidRPr="00711388">
              <w:rPr>
                <w:lang w:val="en-GB"/>
              </w:rPr>
              <w:t>-</w:t>
            </w:r>
            <w:r w:rsidRPr="00711388">
              <w:rPr>
                <w:lang w:val="en-GB"/>
              </w:rPr>
              <w:t>credit structured product.</w:t>
            </w:r>
          </w:p>
        </w:tc>
      </w:tr>
      <w:tr w:rsidR="00626033" w:rsidRPr="00711388" w14:paraId="1D75FD6A" w14:textId="77777777" w:rsidTr="00877EC4">
        <w:tc>
          <w:tcPr>
            <w:tcW w:w="1021" w:type="dxa"/>
            <w:tcBorders>
              <w:top w:val="single" w:sz="2" w:space="0" w:color="auto"/>
              <w:left w:val="single" w:sz="2" w:space="0" w:color="auto"/>
              <w:bottom w:val="single" w:sz="2" w:space="0" w:color="auto"/>
              <w:right w:val="single" w:sz="2" w:space="0" w:color="auto"/>
            </w:tcBorders>
          </w:tcPr>
          <w:p w14:paraId="6A99B7D2" w14:textId="77777777" w:rsidR="00144E0F" w:rsidRPr="00711388" w:rsidRDefault="00144E0F" w:rsidP="00877EC4">
            <w:pPr>
              <w:pStyle w:val="NormalLeft"/>
              <w:rPr>
                <w:lang w:val="en-GB"/>
              </w:rPr>
            </w:pPr>
            <w:r w:rsidRPr="00711388">
              <w:rPr>
                <w:lang w:val="en-GB"/>
              </w:rPr>
              <w:t>C0180</w:t>
            </w:r>
          </w:p>
        </w:tc>
        <w:tc>
          <w:tcPr>
            <w:tcW w:w="1579" w:type="dxa"/>
            <w:tcBorders>
              <w:top w:val="single" w:sz="2" w:space="0" w:color="auto"/>
              <w:left w:val="single" w:sz="2" w:space="0" w:color="auto"/>
              <w:bottom w:val="single" w:sz="2" w:space="0" w:color="auto"/>
              <w:right w:val="single" w:sz="2" w:space="0" w:color="auto"/>
            </w:tcBorders>
          </w:tcPr>
          <w:p w14:paraId="262DD4EC" w14:textId="77777777" w:rsidR="00144E0F" w:rsidRPr="00711388" w:rsidRDefault="00144E0F" w:rsidP="00877EC4">
            <w:pPr>
              <w:pStyle w:val="NormalLeft"/>
              <w:rPr>
                <w:lang w:val="en-GB"/>
              </w:rPr>
            </w:pPr>
            <w:r w:rsidRPr="00711388">
              <w:rPr>
                <w:lang w:val="en-GB"/>
              </w:rPr>
              <w:t>Attachment point</w:t>
            </w:r>
          </w:p>
        </w:tc>
        <w:tc>
          <w:tcPr>
            <w:tcW w:w="6686" w:type="dxa"/>
            <w:tcBorders>
              <w:top w:val="single" w:sz="2" w:space="0" w:color="auto"/>
              <w:left w:val="single" w:sz="2" w:space="0" w:color="auto"/>
              <w:bottom w:val="single" w:sz="2" w:space="0" w:color="auto"/>
              <w:right w:val="single" w:sz="2" w:space="0" w:color="auto"/>
            </w:tcBorders>
          </w:tcPr>
          <w:p w14:paraId="474E2F36" w14:textId="326D3D8C" w:rsidR="00144E0F" w:rsidRPr="00711388" w:rsidRDefault="00144E0F" w:rsidP="00877EC4">
            <w:pPr>
              <w:pStyle w:val="NormalLeft"/>
              <w:rPr>
                <w:lang w:val="en-GB"/>
              </w:rPr>
            </w:pPr>
            <w:r w:rsidRPr="00711388">
              <w:rPr>
                <w:lang w:val="en-GB"/>
              </w:rPr>
              <w:t>The contractually defined loss percentage (reported as a decimal) above which the losses affect the structured product, if applicable, for CIC categories 5 (Structured notes) and 6 (Collateralised securities). This item is not applicable for non</w:t>
            </w:r>
            <w:r w:rsidR="00711388" w:rsidRPr="00711388">
              <w:rPr>
                <w:lang w:val="en-GB"/>
              </w:rPr>
              <w:t>-</w:t>
            </w:r>
            <w:r w:rsidRPr="00711388">
              <w:rPr>
                <w:lang w:val="en-GB"/>
              </w:rPr>
              <w:t>credit structured product.</w:t>
            </w:r>
          </w:p>
        </w:tc>
      </w:tr>
      <w:tr w:rsidR="00144E0F" w:rsidRPr="00711388" w14:paraId="7B89F087" w14:textId="77777777" w:rsidTr="00877EC4">
        <w:tc>
          <w:tcPr>
            <w:tcW w:w="1021" w:type="dxa"/>
            <w:tcBorders>
              <w:top w:val="single" w:sz="2" w:space="0" w:color="auto"/>
              <w:left w:val="single" w:sz="2" w:space="0" w:color="auto"/>
              <w:bottom w:val="single" w:sz="2" w:space="0" w:color="auto"/>
              <w:right w:val="single" w:sz="2" w:space="0" w:color="auto"/>
            </w:tcBorders>
          </w:tcPr>
          <w:p w14:paraId="52879A55" w14:textId="77777777" w:rsidR="00144E0F" w:rsidRPr="00711388" w:rsidRDefault="00144E0F" w:rsidP="00877EC4">
            <w:pPr>
              <w:pStyle w:val="NormalLeft"/>
              <w:rPr>
                <w:lang w:val="en-GB"/>
              </w:rPr>
            </w:pPr>
            <w:r w:rsidRPr="00711388">
              <w:rPr>
                <w:lang w:val="en-GB"/>
              </w:rPr>
              <w:t>C0190</w:t>
            </w:r>
          </w:p>
        </w:tc>
        <w:tc>
          <w:tcPr>
            <w:tcW w:w="1579" w:type="dxa"/>
            <w:tcBorders>
              <w:top w:val="single" w:sz="2" w:space="0" w:color="auto"/>
              <w:left w:val="single" w:sz="2" w:space="0" w:color="auto"/>
              <w:bottom w:val="single" w:sz="2" w:space="0" w:color="auto"/>
              <w:right w:val="single" w:sz="2" w:space="0" w:color="auto"/>
            </w:tcBorders>
          </w:tcPr>
          <w:p w14:paraId="37388C04" w14:textId="77777777" w:rsidR="00144E0F" w:rsidRPr="00711388" w:rsidRDefault="00144E0F" w:rsidP="00877EC4">
            <w:pPr>
              <w:pStyle w:val="NormalLeft"/>
              <w:rPr>
                <w:lang w:val="en-GB"/>
              </w:rPr>
            </w:pPr>
            <w:r w:rsidRPr="00711388">
              <w:rPr>
                <w:lang w:val="en-GB"/>
              </w:rPr>
              <w:t>Detachment point</w:t>
            </w:r>
          </w:p>
        </w:tc>
        <w:tc>
          <w:tcPr>
            <w:tcW w:w="6686" w:type="dxa"/>
            <w:tcBorders>
              <w:top w:val="single" w:sz="2" w:space="0" w:color="auto"/>
              <w:left w:val="single" w:sz="2" w:space="0" w:color="auto"/>
              <w:bottom w:val="single" w:sz="2" w:space="0" w:color="auto"/>
              <w:right w:val="single" w:sz="2" w:space="0" w:color="auto"/>
            </w:tcBorders>
          </w:tcPr>
          <w:p w14:paraId="0F6046D4" w14:textId="3A2B0B0F" w:rsidR="00144E0F" w:rsidRPr="00711388" w:rsidRDefault="00144E0F" w:rsidP="00877EC4">
            <w:pPr>
              <w:pStyle w:val="NormalLeft"/>
              <w:rPr>
                <w:lang w:val="en-GB"/>
              </w:rPr>
            </w:pPr>
            <w:r w:rsidRPr="00711388">
              <w:rPr>
                <w:lang w:val="en-GB"/>
              </w:rPr>
              <w:t>The contractually defined loss percentage (reported as a decimal) above which the losses seize to affect the structured product, if applicable, for CIC categories 5 (Structured notes) and 6 (Collateralised securities). This item is not applicable for non</w:t>
            </w:r>
            <w:r w:rsidR="00711388" w:rsidRPr="00711388">
              <w:rPr>
                <w:lang w:val="en-GB"/>
              </w:rPr>
              <w:t>-</w:t>
            </w:r>
            <w:r w:rsidRPr="00711388">
              <w:rPr>
                <w:lang w:val="en-GB"/>
              </w:rPr>
              <w:t>credit structured product.</w:t>
            </w:r>
          </w:p>
        </w:tc>
      </w:tr>
    </w:tbl>
    <w:p w14:paraId="75DD701D" w14:textId="77777777" w:rsidR="00144E0F" w:rsidRPr="00711388" w:rsidRDefault="00144E0F" w:rsidP="00144E0F">
      <w:pPr>
        <w:rPr>
          <w:lang w:val="en-GB"/>
        </w:rPr>
      </w:pPr>
    </w:p>
    <w:p w14:paraId="4B22F927" w14:textId="2BE92E1B" w:rsidR="00144E0F" w:rsidRPr="00711388" w:rsidRDefault="00144E0F" w:rsidP="00144E0F">
      <w:pPr>
        <w:pStyle w:val="ManualHeading2"/>
        <w:ind w:left="851" w:hanging="851"/>
        <w:rPr>
          <w:lang w:val="en-GB"/>
        </w:rPr>
      </w:pPr>
      <w:r w:rsidRPr="00711388">
        <w:rPr>
          <w:i/>
          <w:iCs/>
          <w:lang w:val="en-GB"/>
        </w:rPr>
        <w:t xml:space="preserve">S.08.01 </w:t>
      </w:r>
      <w:r w:rsidR="00845F43" w:rsidRPr="00711388">
        <w:rPr>
          <w:i/>
          <w:iCs/>
          <w:lang w:val="en-GB"/>
        </w:rPr>
        <w:t>-</w:t>
      </w:r>
      <w:r w:rsidRPr="00711388">
        <w:rPr>
          <w:i/>
          <w:iCs/>
          <w:lang w:val="en-GB"/>
        </w:rPr>
        <w:t xml:space="preserve"> Open derivatives</w:t>
      </w:r>
    </w:p>
    <w:p w14:paraId="17BD274F" w14:textId="77777777" w:rsidR="00144E0F" w:rsidRPr="00711388" w:rsidRDefault="00144E0F" w:rsidP="00144E0F">
      <w:pPr>
        <w:rPr>
          <w:lang w:val="en-GB"/>
        </w:rPr>
      </w:pPr>
      <w:r w:rsidRPr="00711388">
        <w:rPr>
          <w:i/>
          <w:iCs/>
          <w:lang w:val="en-GB"/>
        </w:rPr>
        <w:t>General comments:</w:t>
      </w:r>
    </w:p>
    <w:p w14:paraId="4E99C8E1" w14:textId="49B7CFFC" w:rsidR="00144E0F" w:rsidRPr="00711388" w:rsidRDefault="00144E0F" w:rsidP="00144E0F">
      <w:pPr>
        <w:rPr>
          <w:lang w:val="en-GB"/>
        </w:rPr>
      </w:pPr>
      <w:r w:rsidRPr="00711388">
        <w:rPr>
          <w:lang w:val="en-GB"/>
        </w:rPr>
        <w:t>This section relates to quarterly and annual submission of information for individual entities.</w:t>
      </w:r>
      <w:ins w:id="900" w:author="Author">
        <w:r w:rsidR="003F4FDD" w:rsidRPr="00711388">
          <w:rPr>
            <w:lang w:val="en-GB"/>
          </w:rPr>
          <w:t xml:space="preserve"> </w:t>
        </w:r>
        <w:r w:rsidR="004521C5" w:rsidRPr="00711388">
          <w:rPr>
            <w:lang w:val="en-GB"/>
          </w:rPr>
          <w:t>The template shall be reported annually only in case undertakings have been exempted of reporting it in the last quarter.</w:t>
        </w:r>
        <w:r w:rsidR="003F4FDD" w:rsidRPr="00711388">
          <w:rPr>
            <w:lang w:val="en-GB"/>
          </w:rPr>
          <w:t xml:space="preserve"> </w:t>
        </w:r>
      </w:ins>
    </w:p>
    <w:p w14:paraId="7CBC4F01" w14:textId="111EE48C" w:rsidR="00144E0F" w:rsidRPr="00711388" w:rsidRDefault="00144E0F" w:rsidP="00144E0F">
      <w:pPr>
        <w:rPr>
          <w:lang w:val="en-GB"/>
        </w:rPr>
      </w:pPr>
      <w:r w:rsidRPr="00711388">
        <w:rPr>
          <w:lang w:val="en-GB"/>
        </w:rPr>
        <w:t xml:space="preserve">The derivatives categories referred to in this template are the ones defined in Annex IV </w:t>
      </w:r>
      <w:r w:rsidR="00845F43" w:rsidRPr="00711388">
        <w:rPr>
          <w:lang w:val="en-GB"/>
        </w:rPr>
        <w:t>-</w:t>
      </w:r>
      <w:r w:rsidRPr="00711388">
        <w:rPr>
          <w:lang w:val="en-GB"/>
        </w:rPr>
        <w:t xml:space="preserve"> Assets Categories of this Regulation and references to CIC codes refer to Annex VI </w:t>
      </w:r>
      <w:r w:rsidR="00845F43" w:rsidRPr="00711388">
        <w:rPr>
          <w:lang w:val="en-GB"/>
        </w:rPr>
        <w:t>-</w:t>
      </w:r>
      <w:r w:rsidRPr="00711388">
        <w:rPr>
          <w:lang w:val="en-GB"/>
        </w:rPr>
        <w:t xml:space="preserve"> CIC table of this Regulation. This template contains an item</w:t>
      </w:r>
      <w:r w:rsidR="00711388" w:rsidRPr="00711388">
        <w:rPr>
          <w:lang w:val="en-GB"/>
        </w:rPr>
        <w:t>-</w:t>
      </w:r>
      <w:r w:rsidRPr="00711388">
        <w:rPr>
          <w:lang w:val="en-GB"/>
        </w:rPr>
        <w:t>by</w:t>
      </w:r>
      <w:r w:rsidR="00711388" w:rsidRPr="00711388">
        <w:rPr>
          <w:lang w:val="en-GB"/>
        </w:rPr>
        <w:t>-</w:t>
      </w:r>
      <w:r w:rsidRPr="00711388">
        <w:rPr>
          <w:lang w:val="en-GB"/>
        </w:rPr>
        <w:t>item list of derivatives held directly by the undertaking (i.e. not on a look</w:t>
      </w:r>
      <w:r w:rsidR="00711388" w:rsidRPr="00711388">
        <w:rPr>
          <w:lang w:val="en-GB"/>
        </w:rPr>
        <w:t>-</w:t>
      </w:r>
      <w:r w:rsidRPr="00711388">
        <w:rPr>
          <w:lang w:val="en-GB"/>
        </w:rPr>
        <w:t>through basis), classifiable as asset categories A to F.</w:t>
      </w:r>
    </w:p>
    <w:p w14:paraId="21C881CE" w14:textId="4A111629" w:rsidR="00574455" w:rsidRPr="00711388" w:rsidRDefault="00574455" w:rsidP="00144E0F">
      <w:pPr>
        <w:rPr>
          <w:lang w:val="en-GB"/>
        </w:rPr>
      </w:pPr>
      <w:bookmarkStart w:id="901" w:name="_Hlk89355651"/>
      <w:r w:rsidRPr="00711388">
        <w:rPr>
          <w:lang w:val="en-GB"/>
        </w:rPr>
        <w:t xml:space="preserve">This template covers </w:t>
      </w:r>
      <w:r w:rsidR="00247B9A" w:rsidRPr="00711388">
        <w:rPr>
          <w:lang w:val="en-GB"/>
        </w:rPr>
        <w:t>derivatives traded on a stock exchange or equivalent centralised market, as well as derivatives traded over-the-counter.</w:t>
      </w:r>
      <w:bookmarkEnd w:id="901"/>
      <w:r w:rsidR="00247B9A" w:rsidRPr="00711388">
        <w:rPr>
          <w:lang w:val="en-GB"/>
        </w:rPr>
        <w:t xml:space="preserve"> </w:t>
      </w:r>
    </w:p>
    <w:p w14:paraId="0C8BF791" w14:textId="75D11265" w:rsidR="00247B9A" w:rsidRPr="00711388" w:rsidRDefault="00247B9A" w:rsidP="00144E0F">
      <w:pPr>
        <w:rPr>
          <w:lang w:val="en-GB"/>
        </w:rPr>
      </w:pPr>
      <w:bookmarkStart w:id="902" w:name="_Hlk89356303"/>
      <w:r w:rsidRPr="00711388">
        <w:rPr>
          <w:lang w:val="en-GB"/>
        </w:rPr>
        <w:t xml:space="preserve">When a derivative is traded </w:t>
      </w:r>
      <w:r w:rsidR="00510249" w:rsidRPr="00711388">
        <w:rPr>
          <w:lang w:val="en-GB"/>
        </w:rPr>
        <w:t>on a stock exchange or equivalent centralised market, the counterparty is that a stock exchange or equivalent centralised market and not the end-counterparty, as is the case for derivatives traded over-the-counter.</w:t>
      </w:r>
      <w:bookmarkEnd w:id="902"/>
      <w:del w:id="903" w:author="Author">
        <w:r w:rsidR="00510249" w:rsidRPr="00711388" w:rsidDel="003323F0">
          <w:rPr>
            <w:lang w:val="en-GB"/>
          </w:rPr>
          <w:delText xml:space="preserve">  </w:delText>
        </w:r>
      </w:del>
      <w:ins w:id="904" w:author="Author">
        <w:r w:rsidR="003323F0">
          <w:rPr>
            <w:lang w:val="en-GB"/>
          </w:rPr>
          <w:t xml:space="preserve"> </w:t>
        </w:r>
      </w:ins>
    </w:p>
    <w:p w14:paraId="5F2FCF73" w14:textId="77777777" w:rsidR="00144E0F" w:rsidRPr="00711388" w:rsidRDefault="00144E0F" w:rsidP="00144E0F">
      <w:pPr>
        <w:rPr>
          <w:lang w:val="en-GB"/>
        </w:rPr>
      </w:pPr>
      <w:r w:rsidRPr="00711388">
        <w:rPr>
          <w:lang w:val="en-GB"/>
        </w:rPr>
        <w:lastRenderedPageBreak/>
        <w:t>Derivatives are considered assets if their Solvency II value is positive or zero. They are considered liabilities if their Solvency II value is negative. Both derivatives considered as assets or considered as liabilities shall be included.</w:t>
      </w:r>
    </w:p>
    <w:p w14:paraId="483652CE" w14:textId="77777777" w:rsidR="00144E0F" w:rsidRPr="00711388" w:rsidRDefault="00144E0F" w:rsidP="00144E0F">
      <w:pPr>
        <w:rPr>
          <w:lang w:val="en-GB"/>
        </w:rPr>
      </w:pPr>
      <w:r w:rsidRPr="00711388">
        <w:rPr>
          <w:lang w:val="en-GB"/>
        </w:rPr>
        <w:t>Information shall include all derivatives contracts that existed during the reporting period and were not closed prior to the reporting reference date.</w:t>
      </w:r>
    </w:p>
    <w:p w14:paraId="6713957B" w14:textId="77777777" w:rsidR="00144E0F" w:rsidRPr="00711388" w:rsidRDefault="00144E0F" w:rsidP="00144E0F">
      <w:pPr>
        <w:rPr>
          <w:lang w:val="en-GB"/>
        </w:rPr>
      </w:pPr>
      <w:r w:rsidRPr="00711388">
        <w:rPr>
          <w:lang w:val="en-GB"/>
        </w:rPr>
        <w:t>If there are frequent trades on the same derivative, resulting in multiple open positions, the derivative can be reported on an aggregated or net basis, as long as all the relevant characteristics are common and following the specific instruction for each relevant item.</w:t>
      </w:r>
    </w:p>
    <w:p w14:paraId="755A780E" w14:textId="77777777" w:rsidR="00144E0F" w:rsidRPr="00711388" w:rsidRDefault="00144E0F" w:rsidP="00144E0F">
      <w:pPr>
        <w:rPr>
          <w:lang w:val="en-GB"/>
        </w:rPr>
      </w:pPr>
      <w:r w:rsidRPr="00711388">
        <w:rPr>
          <w:lang w:val="en-GB"/>
        </w:rPr>
        <w:t>Items shall be reported with positive values unless otherwise stated in the respective instructions.</w:t>
      </w:r>
    </w:p>
    <w:p w14:paraId="2ABCB244" w14:textId="77777777" w:rsidR="00144E0F" w:rsidRPr="00711388" w:rsidRDefault="00144E0F" w:rsidP="00144E0F">
      <w:pPr>
        <w:rPr>
          <w:lang w:val="en-GB"/>
        </w:rPr>
      </w:pPr>
      <w:r w:rsidRPr="00711388">
        <w:rPr>
          <w:lang w:val="en-GB"/>
        </w:rPr>
        <w:t>A derivative is a financial instrument or other contract with all three of the following characteristics:</w:t>
      </w:r>
    </w:p>
    <w:p w14:paraId="240F93E0" w14:textId="54AD2D29" w:rsidR="00144E0F" w:rsidRPr="00711388" w:rsidRDefault="00144E0F" w:rsidP="00144E0F">
      <w:pPr>
        <w:pStyle w:val="Point0"/>
        <w:rPr>
          <w:lang w:val="en-GB"/>
        </w:rPr>
      </w:pPr>
      <w:r w:rsidRPr="00711388">
        <w:rPr>
          <w:lang w:val="en-GB"/>
        </w:rPr>
        <w:tab/>
        <w:t>a)</w:t>
      </w:r>
      <w:r w:rsidRPr="00711388">
        <w:rPr>
          <w:lang w:val="en-GB"/>
        </w:rPr>
        <w:tab/>
        <w:t>Its value changes in response to the change in a specified interest rate, financial instrument price, commodity price, foreign exchange rate, index of prices or rates, credit rating or credit index, or other variable, provided in the case of a non</w:t>
      </w:r>
      <w:r w:rsidR="00711388" w:rsidRPr="00711388">
        <w:rPr>
          <w:lang w:val="en-GB"/>
        </w:rPr>
        <w:t>-</w:t>
      </w:r>
      <w:r w:rsidRPr="00711388">
        <w:rPr>
          <w:lang w:val="en-GB"/>
        </w:rPr>
        <w:t>financial variable that the variable is not specific to a party to the contract (sometimes called the ‘underlying’).</w:t>
      </w:r>
    </w:p>
    <w:p w14:paraId="04A8C28F" w14:textId="77777777" w:rsidR="00144E0F" w:rsidRPr="00711388" w:rsidRDefault="00144E0F" w:rsidP="00144E0F">
      <w:pPr>
        <w:pStyle w:val="Point0"/>
        <w:rPr>
          <w:lang w:val="en-GB"/>
        </w:rPr>
      </w:pPr>
      <w:r w:rsidRPr="00711388">
        <w:rPr>
          <w:lang w:val="en-GB"/>
        </w:rPr>
        <w:tab/>
        <w:t>b)</w:t>
      </w:r>
      <w:r w:rsidRPr="00711388">
        <w:rPr>
          <w:lang w:val="en-GB"/>
        </w:rPr>
        <w:tab/>
        <w:t>It requires no initial net investment or an initial net investment that is smaller than would be required for other types of contracts that would be expected to have a similar response to changes in market factors.</w:t>
      </w:r>
    </w:p>
    <w:p w14:paraId="593C94AE" w14:textId="77777777" w:rsidR="00144E0F" w:rsidRPr="00711388" w:rsidRDefault="00144E0F" w:rsidP="00144E0F">
      <w:pPr>
        <w:pStyle w:val="Point0"/>
        <w:rPr>
          <w:lang w:val="en-GB"/>
        </w:rPr>
      </w:pPr>
      <w:r w:rsidRPr="00711388">
        <w:rPr>
          <w:lang w:val="en-GB"/>
        </w:rPr>
        <w:tab/>
        <w:t>c)</w:t>
      </w:r>
      <w:r w:rsidRPr="00711388">
        <w:rPr>
          <w:lang w:val="en-GB"/>
        </w:rPr>
        <w:tab/>
        <w:t>It is settled at a future date.</w:t>
      </w:r>
    </w:p>
    <w:p w14:paraId="0420C1EA" w14:textId="77777777" w:rsidR="00144E0F" w:rsidRPr="00711388" w:rsidRDefault="00144E0F" w:rsidP="001D0CCF">
      <w:pPr>
        <w:rPr>
          <w:lang w:val="en-GB"/>
        </w:rPr>
      </w:pPr>
      <w:r w:rsidRPr="00711388">
        <w:rPr>
          <w:lang w:val="en-GB"/>
        </w:rPr>
        <w:t>This template comprises two tables: Information on positions held and Information on derivatives.</w:t>
      </w:r>
    </w:p>
    <w:p w14:paraId="77BBD44B" w14:textId="77777777" w:rsidR="00144E0F" w:rsidRPr="00711388" w:rsidRDefault="00144E0F" w:rsidP="00144E0F">
      <w:pPr>
        <w:rPr>
          <w:lang w:val="en-GB"/>
        </w:rPr>
      </w:pPr>
      <w:r w:rsidRPr="00711388">
        <w:rPr>
          <w:lang w:val="en-GB"/>
        </w:rPr>
        <w: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t>
      </w:r>
    </w:p>
    <w:p w14:paraId="7BCC3A7A" w14:textId="77777777" w:rsidR="00144E0F" w:rsidRPr="00711388" w:rsidRDefault="00144E0F" w:rsidP="00144E0F">
      <w:pPr>
        <w:rPr>
          <w:lang w:val="en-GB"/>
        </w:rPr>
      </w:pPr>
      <w:r w:rsidRPr="00711388">
        <w:rPr>
          <w:lang w:val="en-GB"/>
        </w:rPr>
        <w:t>In particular, for derivatives that have more than a pair of currencies, it shall be split into the pair components and reported in different rows.</w:t>
      </w:r>
    </w:p>
    <w:p w14:paraId="64EC56A0" w14:textId="77777777" w:rsidR="00144E0F" w:rsidRPr="00711388" w:rsidRDefault="00144E0F" w:rsidP="00144E0F">
      <w:pPr>
        <w:rPr>
          <w:lang w:val="en-GB"/>
        </w:rPr>
      </w:pPr>
      <w:r w:rsidRPr="00711388">
        <w:rPr>
          <w:lang w:val="en-GB"/>
        </w:rPr>
        <w:t>On the table Information on derivative, each derivative shall be reported separately, with one row for each derivative, filling in all variables requested in that table.</w:t>
      </w:r>
    </w:p>
    <w:p w14:paraId="59C41F26" w14:textId="77777777" w:rsidR="00144E0F" w:rsidRPr="00711388" w:rsidRDefault="00144E0F" w:rsidP="00144E0F">
      <w:pPr>
        <w:rPr>
          <w:lang w:val="en-GB"/>
        </w:rPr>
      </w:pPr>
      <w:r w:rsidRPr="00711388">
        <w:rPr>
          <w:lang w:val="en-GB"/>
        </w:rPr>
        <w:t>The information regarding the External rating (C0290) and Nominated ECAI (C0300) may be limited (not reported) in the following circumstances:</w:t>
      </w:r>
    </w:p>
    <w:p w14:paraId="53EBEBA4" w14:textId="1B133E2A" w:rsidR="00144E0F" w:rsidRPr="00711388" w:rsidRDefault="00144E0F" w:rsidP="00144E0F">
      <w:pPr>
        <w:pStyle w:val="Point0"/>
        <w:rPr>
          <w:lang w:val="en-GB"/>
        </w:rPr>
      </w:pPr>
      <w:r w:rsidRPr="00711388">
        <w:rPr>
          <w:lang w:val="en-GB"/>
        </w:rPr>
        <w:tab/>
      </w:r>
      <w:r w:rsidR="00CA1B00" w:rsidRPr="00711388">
        <w:rPr>
          <w:lang w:val="en-GB"/>
        </w:rPr>
        <w:t>a</w:t>
      </w:r>
      <w:r w:rsidRPr="00711388">
        <w:rPr>
          <w:lang w:val="en-GB"/>
        </w:rPr>
        <w:t>)</w:t>
      </w:r>
      <w:r w:rsidRPr="00711388">
        <w:rPr>
          <w:lang w:val="en-GB"/>
        </w:rPr>
        <w:tab/>
        <w:t>through a decision of the national supervisory authority unde</w:t>
      </w:r>
      <w:r w:rsidR="00D44E23" w:rsidRPr="00711388">
        <w:rPr>
          <w:lang w:val="en-GB"/>
        </w:rPr>
        <w:t xml:space="preserve">r Article 35 (6) and (7) of </w:t>
      </w:r>
      <w:r w:rsidRPr="00711388">
        <w:rPr>
          <w:lang w:val="en-GB"/>
        </w:rPr>
        <w:t>Directive 2009/138/EC; or</w:t>
      </w:r>
    </w:p>
    <w:p w14:paraId="1CBBCF91" w14:textId="5FBFE32D" w:rsidR="00144E0F" w:rsidRPr="00711388" w:rsidRDefault="00144E0F" w:rsidP="00144E0F">
      <w:pPr>
        <w:pStyle w:val="Point0"/>
        <w:rPr>
          <w:lang w:val="en-GB"/>
        </w:rPr>
      </w:pPr>
      <w:r w:rsidRPr="00711388">
        <w:rPr>
          <w:lang w:val="en-GB"/>
        </w:rPr>
        <w:tab/>
      </w:r>
      <w:r w:rsidR="00CA1B00" w:rsidRPr="00711388">
        <w:rPr>
          <w:lang w:val="en-GB"/>
        </w:rPr>
        <w:t>b</w:t>
      </w:r>
      <w:r w:rsidRPr="00711388">
        <w:rPr>
          <w:lang w:val="en-GB"/>
        </w:rPr>
        <w:t>)</w:t>
      </w:r>
      <w:r w:rsidRPr="00711388">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764"/>
        <w:gridCol w:w="5943"/>
      </w:tblGrid>
      <w:tr w:rsidR="00626033" w:rsidRPr="00711388" w14:paraId="062B746D" w14:textId="77777777" w:rsidTr="0013299D">
        <w:tc>
          <w:tcPr>
            <w:tcW w:w="1579" w:type="dxa"/>
            <w:tcBorders>
              <w:top w:val="single" w:sz="2" w:space="0" w:color="auto"/>
              <w:left w:val="single" w:sz="2" w:space="0" w:color="auto"/>
              <w:bottom w:val="single" w:sz="2" w:space="0" w:color="auto"/>
              <w:right w:val="single" w:sz="2" w:space="0" w:color="auto"/>
            </w:tcBorders>
          </w:tcPr>
          <w:p w14:paraId="6C16B11C" w14:textId="77777777" w:rsidR="00144E0F" w:rsidRPr="00711388" w:rsidRDefault="00144E0F" w:rsidP="00877EC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3D956B4B" w14:textId="77777777" w:rsidR="00144E0F" w:rsidRPr="00711388" w:rsidRDefault="00144E0F" w:rsidP="00877EC4">
            <w:pPr>
              <w:pStyle w:val="NormalCentered"/>
              <w:rPr>
                <w:lang w:val="en-GB"/>
              </w:rPr>
            </w:pPr>
            <w:r w:rsidRPr="00711388">
              <w:rPr>
                <w:lang w:val="en-GB"/>
              </w:rPr>
              <w:t>ITEM</w:t>
            </w:r>
          </w:p>
        </w:tc>
        <w:tc>
          <w:tcPr>
            <w:tcW w:w="5943" w:type="dxa"/>
            <w:tcBorders>
              <w:top w:val="single" w:sz="2" w:space="0" w:color="auto"/>
              <w:left w:val="single" w:sz="2" w:space="0" w:color="auto"/>
              <w:bottom w:val="single" w:sz="2" w:space="0" w:color="auto"/>
              <w:right w:val="single" w:sz="2" w:space="0" w:color="auto"/>
            </w:tcBorders>
          </w:tcPr>
          <w:p w14:paraId="2841FA48" w14:textId="77777777" w:rsidR="00144E0F" w:rsidRPr="00711388" w:rsidRDefault="00144E0F" w:rsidP="00877EC4">
            <w:pPr>
              <w:pStyle w:val="NormalCentered"/>
              <w:rPr>
                <w:lang w:val="en-GB"/>
              </w:rPr>
            </w:pPr>
            <w:r w:rsidRPr="00711388">
              <w:rPr>
                <w:lang w:val="en-GB"/>
              </w:rPr>
              <w:t>INSTRUCTIONS</w:t>
            </w:r>
          </w:p>
        </w:tc>
      </w:tr>
      <w:tr w:rsidR="00626033" w:rsidRPr="00711388" w14:paraId="3C8BC563" w14:textId="77777777" w:rsidTr="0013299D">
        <w:tc>
          <w:tcPr>
            <w:tcW w:w="9286" w:type="dxa"/>
            <w:gridSpan w:val="3"/>
            <w:tcBorders>
              <w:top w:val="single" w:sz="2" w:space="0" w:color="auto"/>
              <w:left w:val="single" w:sz="2" w:space="0" w:color="auto"/>
              <w:bottom w:val="single" w:sz="2" w:space="0" w:color="auto"/>
              <w:right w:val="single" w:sz="2" w:space="0" w:color="auto"/>
            </w:tcBorders>
          </w:tcPr>
          <w:p w14:paraId="4C1E2C06" w14:textId="77777777" w:rsidR="0013299D" w:rsidRPr="00711388" w:rsidRDefault="0013299D" w:rsidP="00F11342">
            <w:pPr>
              <w:pStyle w:val="NormalCentered"/>
              <w:jc w:val="left"/>
              <w:rPr>
                <w:lang w:val="en-GB"/>
              </w:rPr>
            </w:pPr>
            <w:r w:rsidRPr="00711388">
              <w:rPr>
                <w:i/>
                <w:iCs/>
                <w:lang w:val="en-GB"/>
              </w:rPr>
              <w:lastRenderedPageBreak/>
              <w:t>Information on positions held</w:t>
            </w:r>
          </w:p>
        </w:tc>
      </w:tr>
      <w:tr w:rsidR="00626033" w:rsidRPr="00711388" w14:paraId="68BE5B51" w14:textId="77777777" w:rsidTr="0013299D">
        <w:tc>
          <w:tcPr>
            <w:tcW w:w="1579" w:type="dxa"/>
            <w:tcBorders>
              <w:top w:val="single" w:sz="2" w:space="0" w:color="auto"/>
              <w:left w:val="single" w:sz="2" w:space="0" w:color="auto"/>
              <w:bottom w:val="single" w:sz="2" w:space="0" w:color="auto"/>
              <w:right w:val="single" w:sz="2" w:space="0" w:color="auto"/>
            </w:tcBorders>
          </w:tcPr>
          <w:p w14:paraId="59202D52" w14:textId="77777777" w:rsidR="00144E0F" w:rsidRPr="00711388" w:rsidRDefault="00144E0F" w:rsidP="00877EC4">
            <w:pPr>
              <w:pStyle w:val="NormalLeft"/>
              <w:rPr>
                <w:lang w:val="en-GB"/>
              </w:rPr>
            </w:pPr>
            <w:r w:rsidRPr="00711388">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42779222" w14:textId="77777777" w:rsidR="00144E0F" w:rsidRPr="00711388" w:rsidRDefault="00144E0F" w:rsidP="00877EC4">
            <w:pPr>
              <w:pStyle w:val="NormalLeft"/>
              <w:rPr>
                <w:lang w:val="en-GB"/>
              </w:rPr>
            </w:pPr>
            <w:r w:rsidRPr="00711388">
              <w:rPr>
                <w:lang w:val="en-GB"/>
              </w:rPr>
              <w:t>Derivative ID Code</w:t>
            </w:r>
          </w:p>
        </w:tc>
        <w:tc>
          <w:tcPr>
            <w:tcW w:w="5943" w:type="dxa"/>
            <w:tcBorders>
              <w:top w:val="single" w:sz="2" w:space="0" w:color="auto"/>
              <w:left w:val="single" w:sz="2" w:space="0" w:color="auto"/>
              <w:bottom w:val="single" w:sz="2" w:space="0" w:color="auto"/>
              <w:right w:val="single" w:sz="2" w:space="0" w:color="auto"/>
            </w:tcBorders>
          </w:tcPr>
          <w:p w14:paraId="002DF90C" w14:textId="77777777" w:rsidR="00144E0F" w:rsidRPr="00711388" w:rsidRDefault="00144E0F" w:rsidP="00877EC4">
            <w:pPr>
              <w:pStyle w:val="NormalLeft"/>
              <w:rPr>
                <w:lang w:val="en-GB"/>
              </w:rPr>
            </w:pPr>
            <w:r w:rsidRPr="00711388">
              <w:rPr>
                <w:lang w:val="en-GB"/>
              </w:rPr>
              <w:t>Derivative ID code using the following priority:</w:t>
            </w:r>
          </w:p>
          <w:p w14:paraId="7EB7FAE7" w14:textId="77777777" w:rsidR="00144E0F" w:rsidRPr="00711388" w:rsidRDefault="00144E0F" w:rsidP="0083381F">
            <w:pPr>
              <w:pStyle w:val="Tiret0"/>
              <w:numPr>
                <w:ilvl w:val="0"/>
                <w:numId w:val="3"/>
              </w:numPr>
              <w:ind w:left="851" w:hanging="851"/>
              <w:rPr>
                <w:lang w:val="en-GB"/>
              </w:rPr>
            </w:pPr>
            <w:r w:rsidRPr="00711388">
              <w:rPr>
                <w:lang w:val="en-GB"/>
              </w:rPr>
              <w:t>ISO 6166 code of ISIN when available</w:t>
            </w:r>
          </w:p>
          <w:p w14:paraId="73215CF0"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61F75680" w14:textId="77777777" w:rsidR="00144E0F" w:rsidRPr="00711388" w:rsidRDefault="00144E0F" w:rsidP="0083381F">
            <w:pPr>
              <w:pStyle w:val="Tiret0"/>
              <w:numPr>
                <w:ilvl w:val="0"/>
                <w:numId w:val="3"/>
              </w:numPr>
              <w:ind w:left="851" w:hanging="851"/>
              <w:rPr>
                <w:lang w:val="en-GB"/>
              </w:rPr>
            </w:pPr>
            <w:r w:rsidRPr="00711388">
              <w:rPr>
                <w:lang w:val="en-GB"/>
              </w:rPr>
              <w:t>Code attributed by the undertaking, when the options above are not available, and must be consistent over time</w:t>
            </w:r>
          </w:p>
        </w:tc>
      </w:tr>
      <w:tr w:rsidR="00626033" w:rsidRPr="00711388" w14:paraId="2726255A" w14:textId="77777777" w:rsidTr="0013299D">
        <w:tc>
          <w:tcPr>
            <w:tcW w:w="1579" w:type="dxa"/>
            <w:tcBorders>
              <w:top w:val="single" w:sz="2" w:space="0" w:color="auto"/>
              <w:left w:val="single" w:sz="2" w:space="0" w:color="auto"/>
              <w:bottom w:val="single" w:sz="2" w:space="0" w:color="auto"/>
              <w:right w:val="single" w:sz="2" w:space="0" w:color="auto"/>
            </w:tcBorders>
          </w:tcPr>
          <w:p w14:paraId="69C22510" w14:textId="77777777" w:rsidR="000634D8" w:rsidRPr="00711388" w:rsidRDefault="000634D8" w:rsidP="00877EC4">
            <w:pPr>
              <w:pStyle w:val="NormalLeft"/>
              <w:rPr>
                <w:lang w:val="en-GB"/>
              </w:rPr>
            </w:pPr>
            <w:r w:rsidRPr="00711388">
              <w:rPr>
                <w:lang w:val="en-GB"/>
              </w:rPr>
              <w:t>C0041</w:t>
            </w:r>
          </w:p>
        </w:tc>
        <w:tc>
          <w:tcPr>
            <w:tcW w:w="1764" w:type="dxa"/>
            <w:tcBorders>
              <w:top w:val="single" w:sz="2" w:space="0" w:color="auto"/>
              <w:left w:val="single" w:sz="2" w:space="0" w:color="auto"/>
              <w:bottom w:val="single" w:sz="2" w:space="0" w:color="auto"/>
              <w:right w:val="single" w:sz="2" w:space="0" w:color="auto"/>
            </w:tcBorders>
          </w:tcPr>
          <w:p w14:paraId="5814D391" w14:textId="77777777" w:rsidR="000634D8" w:rsidRPr="00711388" w:rsidRDefault="000634D8" w:rsidP="00DC3152">
            <w:pPr>
              <w:pStyle w:val="NormalLeft"/>
              <w:rPr>
                <w:lang w:val="en-GB"/>
              </w:rPr>
            </w:pPr>
            <w:r w:rsidRPr="00711388">
              <w:rPr>
                <w:lang w:val="en-GB"/>
              </w:rPr>
              <w:t>Unique Transaction</w:t>
            </w:r>
            <w:r w:rsidR="00DC3152" w:rsidRPr="00711388">
              <w:rPr>
                <w:lang w:val="en-GB"/>
              </w:rPr>
              <w:t>s</w:t>
            </w:r>
            <w:r w:rsidRPr="00711388">
              <w:rPr>
                <w:lang w:val="en-GB"/>
              </w:rPr>
              <w:t xml:space="preserve"> Identifier</w:t>
            </w:r>
          </w:p>
        </w:tc>
        <w:tc>
          <w:tcPr>
            <w:tcW w:w="5943" w:type="dxa"/>
            <w:tcBorders>
              <w:top w:val="single" w:sz="2" w:space="0" w:color="auto"/>
              <w:left w:val="single" w:sz="2" w:space="0" w:color="auto"/>
              <w:bottom w:val="single" w:sz="2" w:space="0" w:color="auto"/>
              <w:right w:val="single" w:sz="2" w:space="0" w:color="auto"/>
            </w:tcBorders>
          </w:tcPr>
          <w:p w14:paraId="32054C13" w14:textId="36C132B8" w:rsidR="00CA1B00" w:rsidRPr="00711388" w:rsidRDefault="00CA1B00" w:rsidP="00CA1B00">
            <w:pPr>
              <w:pStyle w:val="NormalLeft"/>
              <w:rPr>
                <w:lang w:val="en-GB"/>
              </w:rPr>
            </w:pPr>
            <w:r w:rsidRPr="00711388">
              <w:rPr>
                <w:lang w:val="en-GB"/>
              </w:rPr>
              <w:t>Identify the Trade ID</w:t>
            </w:r>
            <w:r w:rsidR="00DB5271" w:rsidRPr="00711388">
              <w:rPr>
                <w:lang w:val="en-GB"/>
              </w:rPr>
              <w:t>s</w:t>
            </w:r>
            <w:r w:rsidRPr="00711388">
              <w:rPr>
                <w:lang w:val="en-GB"/>
              </w:rPr>
              <w:t xml:space="preserve"> used in the trade reports to trade repositories according to Regulation (EU) No 648/2012 on OTC derivatives, central counterparties and trade repositories.</w:t>
            </w:r>
          </w:p>
          <w:p w14:paraId="31E464B4" w14:textId="77777777" w:rsidR="000634D8" w:rsidRPr="00711388" w:rsidRDefault="00CA1B00" w:rsidP="00877EC4">
            <w:pPr>
              <w:pStyle w:val="NormalLeft"/>
              <w:rPr>
                <w:lang w:val="en-GB"/>
              </w:rPr>
            </w:pPr>
            <w:r w:rsidRPr="00711388">
              <w:rPr>
                <w:lang w:val="en-GB"/>
              </w:rPr>
              <w:t>As many Trade IDs as needed to build the position being reported should be reported</w:t>
            </w:r>
            <w:r w:rsidR="00DB5271" w:rsidRPr="00711388">
              <w:rPr>
                <w:lang w:val="en-GB"/>
              </w:rPr>
              <w:t xml:space="preserve"> in this item</w:t>
            </w:r>
            <w:r w:rsidRPr="00711388">
              <w:rPr>
                <w:lang w:val="en-GB"/>
              </w:rPr>
              <w:t>.</w:t>
            </w:r>
            <w:r w:rsidR="00DB5271" w:rsidRPr="00711388">
              <w:rPr>
                <w:lang w:val="en-GB"/>
              </w:rPr>
              <w:t xml:space="preserve"> The trade IDs shall be reported separated by commas.</w:t>
            </w:r>
          </w:p>
          <w:p w14:paraId="10444C0C" w14:textId="377C72B2" w:rsidR="0093211A" w:rsidRPr="00711388" w:rsidRDefault="0093211A" w:rsidP="00877EC4">
            <w:pPr>
              <w:pStyle w:val="NormalLeft"/>
              <w:rPr>
                <w:lang w:val="en-GB"/>
              </w:rPr>
            </w:pPr>
            <w:r w:rsidRPr="00711388">
              <w:rPr>
                <w:lang w:val="en-GB"/>
              </w:rPr>
              <w:t>This item shall be reported with “No ID” when the derivative not in the scope of Regulation (EU) No 648/2012.</w:t>
            </w:r>
          </w:p>
        </w:tc>
      </w:tr>
      <w:tr w:rsidR="00626033" w:rsidRPr="00711388" w14:paraId="01D7C509" w14:textId="77777777" w:rsidTr="0013299D">
        <w:tc>
          <w:tcPr>
            <w:tcW w:w="1579" w:type="dxa"/>
            <w:tcBorders>
              <w:top w:val="single" w:sz="2" w:space="0" w:color="auto"/>
              <w:left w:val="single" w:sz="2" w:space="0" w:color="auto"/>
              <w:bottom w:val="single" w:sz="2" w:space="0" w:color="auto"/>
              <w:right w:val="single" w:sz="2" w:space="0" w:color="auto"/>
            </w:tcBorders>
          </w:tcPr>
          <w:p w14:paraId="7D73C1FC" w14:textId="77777777" w:rsidR="00144E0F" w:rsidRPr="00711388" w:rsidRDefault="00144E0F" w:rsidP="00877EC4">
            <w:pPr>
              <w:pStyle w:val="NormalLeft"/>
              <w:rPr>
                <w:lang w:val="en-GB"/>
              </w:rPr>
            </w:pPr>
            <w:r w:rsidRPr="00711388">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CE5EE03" w14:textId="77777777" w:rsidR="00144E0F" w:rsidRPr="00711388" w:rsidRDefault="00144E0F" w:rsidP="00877EC4">
            <w:pPr>
              <w:pStyle w:val="NormalLeft"/>
              <w:rPr>
                <w:lang w:val="en-GB"/>
              </w:rPr>
            </w:pPr>
            <w:r w:rsidRPr="00711388">
              <w:rPr>
                <w:lang w:val="en-GB"/>
              </w:rPr>
              <w:t>Derivative ID Code type</w:t>
            </w:r>
          </w:p>
        </w:tc>
        <w:tc>
          <w:tcPr>
            <w:tcW w:w="5943" w:type="dxa"/>
            <w:tcBorders>
              <w:top w:val="single" w:sz="2" w:space="0" w:color="auto"/>
              <w:left w:val="single" w:sz="2" w:space="0" w:color="auto"/>
              <w:bottom w:val="single" w:sz="2" w:space="0" w:color="auto"/>
              <w:right w:val="single" w:sz="2" w:space="0" w:color="auto"/>
            </w:tcBorders>
          </w:tcPr>
          <w:p w14:paraId="7BE8C087" w14:textId="77777777" w:rsidR="00144E0F" w:rsidRPr="00711388" w:rsidRDefault="00144E0F" w:rsidP="00877EC4">
            <w:pPr>
              <w:pStyle w:val="NormalLeft"/>
              <w:rPr>
                <w:lang w:val="en-GB"/>
              </w:rPr>
            </w:pPr>
            <w:r w:rsidRPr="00711388">
              <w:rPr>
                <w:lang w:val="en-GB"/>
              </w:rPr>
              <w:t>Type of ID Code used for the ‘Derivative ID Code’ item. One of the options in the following closed list shall be used:</w:t>
            </w:r>
          </w:p>
          <w:p w14:paraId="2B2EFA46" w14:textId="665DBF1A"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ISO/6166 for ISIN</w:t>
            </w:r>
          </w:p>
          <w:p w14:paraId="44441364" w14:textId="05ABDF19"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02A8B381" w14:textId="18916CA7"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1CFB1CFA" w14:textId="2BACBC34"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689376BD" w14:textId="6CBB8017"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7C3F3248" w14:textId="2BB4013C"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1F78FD81" w14:textId="2277F541"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7FA1EF63" w14:textId="33721DFE"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0269ABA5" w14:textId="506B06EF"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2AEA8407" w14:textId="56B9811A"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tc>
      </w:tr>
      <w:tr w:rsidR="00626033" w:rsidRPr="00711388" w14:paraId="541E375E" w14:textId="77777777" w:rsidTr="0013299D">
        <w:tc>
          <w:tcPr>
            <w:tcW w:w="1579" w:type="dxa"/>
            <w:tcBorders>
              <w:top w:val="single" w:sz="2" w:space="0" w:color="auto"/>
              <w:left w:val="single" w:sz="2" w:space="0" w:color="auto"/>
              <w:bottom w:val="single" w:sz="2" w:space="0" w:color="auto"/>
              <w:right w:val="single" w:sz="2" w:space="0" w:color="auto"/>
            </w:tcBorders>
          </w:tcPr>
          <w:p w14:paraId="4DAE8F22" w14:textId="77777777" w:rsidR="00144E0F" w:rsidRPr="00711388" w:rsidRDefault="00144E0F" w:rsidP="00877EC4">
            <w:pPr>
              <w:pStyle w:val="NormalLeft"/>
              <w:rPr>
                <w:lang w:val="en-GB"/>
              </w:rPr>
            </w:pPr>
            <w:r w:rsidRPr="00711388">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3CB5F348" w14:textId="77777777" w:rsidR="00144E0F" w:rsidRPr="00711388" w:rsidRDefault="00144E0F" w:rsidP="00877EC4">
            <w:pPr>
              <w:pStyle w:val="NormalLeft"/>
              <w:rPr>
                <w:lang w:val="en-GB"/>
              </w:rPr>
            </w:pPr>
            <w:r w:rsidRPr="00711388">
              <w:rPr>
                <w:lang w:val="en-GB"/>
              </w:rPr>
              <w:t>Portfolio</w:t>
            </w:r>
          </w:p>
        </w:tc>
        <w:tc>
          <w:tcPr>
            <w:tcW w:w="5943" w:type="dxa"/>
            <w:tcBorders>
              <w:top w:val="single" w:sz="2" w:space="0" w:color="auto"/>
              <w:left w:val="single" w:sz="2" w:space="0" w:color="auto"/>
              <w:bottom w:val="single" w:sz="2" w:space="0" w:color="auto"/>
              <w:right w:val="single" w:sz="2" w:space="0" w:color="auto"/>
            </w:tcBorders>
          </w:tcPr>
          <w:p w14:paraId="2B42D92A" w14:textId="158BFD35" w:rsidR="00D855A7" w:rsidRPr="00711388" w:rsidRDefault="00144E0F" w:rsidP="00D855A7">
            <w:pPr>
              <w:pStyle w:val="NormalLeft"/>
              <w:rPr>
                <w:lang w:val="en-GB"/>
              </w:rPr>
            </w:pPr>
            <w:r w:rsidRPr="00711388">
              <w:rPr>
                <w:lang w:val="en-GB"/>
              </w:rPr>
              <w:t>Distinction between life, non</w:t>
            </w:r>
            <w:r w:rsidR="00711388" w:rsidRPr="00711388">
              <w:rPr>
                <w:lang w:val="en-GB"/>
              </w:rPr>
              <w:t>-</w:t>
            </w:r>
            <w:r w:rsidRPr="00711388">
              <w:rPr>
                <w:lang w:val="en-GB"/>
              </w:rPr>
              <w:t xml:space="preserve">life, shareholder's funds, general (no split) and </w:t>
            </w:r>
            <w:r w:rsidR="000A3009" w:rsidRPr="00711388">
              <w:rPr>
                <w:lang w:val="en-GB"/>
              </w:rPr>
              <w:t>ring-fenced</w:t>
            </w:r>
            <w:r w:rsidRPr="00711388">
              <w:rPr>
                <w:lang w:val="en-GB"/>
              </w:rPr>
              <w:t xml:space="preserve"> funds. </w:t>
            </w:r>
          </w:p>
          <w:p w14:paraId="3E91E917" w14:textId="084FBDED" w:rsidR="00D855A7" w:rsidRPr="00711388" w:rsidRDefault="00D855A7" w:rsidP="00D855A7">
            <w:pPr>
              <w:pStyle w:val="NormalLeft"/>
              <w:rPr>
                <w:lang w:val="en-GB" w:eastAsia="en-US"/>
              </w:rPr>
            </w:pPr>
            <w:r w:rsidRPr="00711388">
              <w:rPr>
                <w:lang w:val="en-GB" w:eastAsia="en-US"/>
              </w:rPr>
              <w:t xml:space="preserve">Underlying derivatives of life technical provisions </w:t>
            </w:r>
            <w:r w:rsidR="00AD2BF3" w:rsidRPr="00711388">
              <w:rPr>
                <w:lang w:val="en-GB" w:eastAsia="en-US"/>
              </w:rPr>
              <w:t>shall</w:t>
            </w:r>
            <w:r w:rsidRPr="00711388">
              <w:rPr>
                <w:lang w:val="en-GB" w:eastAsia="en-US"/>
              </w:rPr>
              <w:t xml:space="preserve"> be assigned to life portfolio and underlying derivatives of non-life technical provisions </w:t>
            </w:r>
            <w:r w:rsidR="00AD2BF3" w:rsidRPr="00711388">
              <w:rPr>
                <w:lang w:val="en-GB" w:eastAsia="en-US"/>
              </w:rPr>
              <w:t>shall</w:t>
            </w:r>
            <w:r w:rsidRPr="00711388">
              <w:rPr>
                <w:lang w:val="en-GB" w:eastAsia="en-US"/>
              </w:rPr>
              <w:t xml:space="preserve"> be assigned to non-life portfolio (by applying the available most precise split).</w:t>
            </w:r>
          </w:p>
          <w:p w14:paraId="7EA7E01B" w14:textId="77777777" w:rsidR="00144E0F" w:rsidRPr="00711388" w:rsidRDefault="00144E0F" w:rsidP="00877EC4">
            <w:pPr>
              <w:pStyle w:val="NormalLeft"/>
              <w:rPr>
                <w:lang w:val="en-GB"/>
              </w:rPr>
            </w:pPr>
            <w:r w:rsidRPr="00711388">
              <w:rPr>
                <w:lang w:val="en-GB"/>
              </w:rPr>
              <w:t>One of the options in the following closed list shall be used:</w:t>
            </w:r>
          </w:p>
          <w:p w14:paraId="094D7A53" w14:textId="37BAEA92"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Life</w:t>
            </w:r>
          </w:p>
          <w:p w14:paraId="7C5A8835" w14:textId="0948B565"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Non</w:t>
            </w:r>
            <w:r w:rsidR="00711388" w:rsidRPr="00711388">
              <w:rPr>
                <w:lang w:val="en-GB"/>
              </w:rPr>
              <w:t>-</w:t>
            </w:r>
            <w:r w:rsidRPr="00711388">
              <w:rPr>
                <w:lang w:val="en-GB"/>
              </w:rPr>
              <w:t>life</w:t>
            </w:r>
          </w:p>
          <w:p w14:paraId="38285317" w14:textId="6611920A"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Ring fenced funds</w:t>
            </w:r>
          </w:p>
          <w:p w14:paraId="7E085A51" w14:textId="1F56DA22"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Other internal fund</w:t>
            </w:r>
          </w:p>
          <w:p w14:paraId="217DC1C6" w14:textId="78F630FF"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Shareholders' funds</w:t>
            </w:r>
          </w:p>
          <w:p w14:paraId="707F9594" w14:textId="22BAEA17"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General</w:t>
            </w:r>
          </w:p>
          <w:p w14:paraId="5FC2ED80" w14:textId="2FF48615" w:rsidR="00C23085" w:rsidRPr="00711388" w:rsidRDefault="00144E0F" w:rsidP="00877EC4">
            <w:pPr>
              <w:pStyle w:val="NormalLeft"/>
              <w:rPr>
                <w:lang w:val="en-GB"/>
              </w:rPr>
            </w:pPr>
            <w:r w:rsidRPr="00711388">
              <w:rPr>
                <w:lang w:val="en-GB"/>
              </w:rPr>
              <w:t>The split is not mandatory</w:t>
            </w:r>
            <w:r w:rsidR="00D855A7" w:rsidRPr="00711388">
              <w:rPr>
                <w:lang w:val="en-GB"/>
              </w:rPr>
              <w:t>,</w:t>
            </w:r>
            <w:r w:rsidR="00D855A7" w:rsidRPr="00711388">
              <w:rPr>
                <w:lang w:val="en-GB" w:eastAsia="en-US"/>
              </w:rPr>
              <w:t xml:space="preserve"> unless otherwise required by the national supervisory authority</w:t>
            </w:r>
            <w:r w:rsidRPr="00711388">
              <w:rPr>
                <w:lang w:val="en-GB"/>
              </w:rPr>
              <w:t>, except for identifying ring fenced funds, but shall be reported if the undertaking uses it internally. When an undertaking does not apply a split ‘general’ shall be used.</w:t>
            </w:r>
          </w:p>
        </w:tc>
      </w:tr>
      <w:tr w:rsidR="00626033" w:rsidRPr="00711388" w14:paraId="434F8D0B" w14:textId="77777777" w:rsidTr="0013299D">
        <w:tc>
          <w:tcPr>
            <w:tcW w:w="1579" w:type="dxa"/>
            <w:tcBorders>
              <w:top w:val="single" w:sz="2" w:space="0" w:color="auto"/>
              <w:left w:val="single" w:sz="2" w:space="0" w:color="auto"/>
              <w:bottom w:val="single" w:sz="2" w:space="0" w:color="auto"/>
              <w:right w:val="single" w:sz="2" w:space="0" w:color="auto"/>
            </w:tcBorders>
          </w:tcPr>
          <w:p w14:paraId="263EF242" w14:textId="77777777" w:rsidR="00144E0F" w:rsidRPr="00711388" w:rsidRDefault="00144E0F" w:rsidP="00877EC4">
            <w:pPr>
              <w:pStyle w:val="NormalLeft"/>
              <w:rPr>
                <w:lang w:val="en-GB"/>
              </w:rPr>
            </w:pPr>
            <w:r w:rsidRPr="00711388">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7E09109" w14:textId="77777777" w:rsidR="00144E0F" w:rsidRPr="00711388" w:rsidRDefault="00144E0F" w:rsidP="00877EC4">
            <w:pPr>
              <w:pStyle w:val="NormalLeft"/>
              <w:rPr>
                <w:lang w:val="en-GB"/>
              </w:rPr>
            </w:pPr>
            <w:r w:rsidRPr="00711388">
              <w:rPr>
                <w:lang w:val="en-GB"/>
              </w:rPr>
              <w:t>Fund number</w:t>
            </w:r>
          </w:p>
        </w:tc>
        <w:tc>
          <w:tcPr>
            <w:tcW w:w="5943" w:type="dxa"/>
            <w:tcBorders>
              <w:top w:val="single" w:sz="2" w:space="0" w:color="auto"/>
              <w:left w:val="single" w:sz="2" w:space="0" w:color="auto"/>
              <w:bottom w:val="single" w:sz="2" w:space="0" w:color="auto"/>
              <w:right w:val="single" w:sz="2" w:space="0" w:color="auto"/>
            </w:tcBorders>
          </w:tcPr>
          <w:p w14:paraId="5D28F5E9" w14:textId="5F81CC67" w:rsidR="00144E0F" w:rsidRPr="00711388" w:rsidRDefault="00144E0F" w:rsidP="00877EC4">
            <w:pPr>
              <w:pStyle w:val="NormalLeft"/>
              <w:rPr>
                <w:lang w:val="en-GB"/>
              </w:rPr>
            </w:pPr>
            <w:r w:rsidRPr="00711388">
              <w:rPr>
                <w:lang w:val="en-GB"/>
              </w:rPr>
              <w:t>Applicable to derivatives held in ring fenced funds or other internal funds</w:t>
            </w:r>
            <w:r w:rsidR="00DC3152" w:rsidRPr="00711388">
              <w:rPr>
                <w:lang w:val="en-GB"/>
              </w:rPr>
              <w:t xml:space="preserve">, </w:t>
            </w:r>
            <w:r w:rsidR="0049563E" w:rsidRPr="00711388">
              <w:rPr>
                <w:lang w:val="en-GB"/>
              </w:rPr>
              <w:t xml:space="preserve">defined </w:t>
            </w:r>
            <w:r w:rsidR="00AD2BF3" w:rsidRPr="00711388">
              <w:rPr>
                <w:lang w:val="en-GB"/>
              </w:rPr>
              <w:t>at national level</w:t>
            </w:r>
            <w:r w:rsidR="0049563E" w:rsidRPr="00711388">
              <w:rPr>
                <w:lang w:val="en-GB"/>
              </w:rPr>
              <w:t>, in particular regarding funds (asset portfolios) supporting life products</w:t>
            </w:r>
            <w:r w:rsidR="00DC3152" w:rsidRPr="00711388">
              <w:rPr>
                <w:lang w:val="en-GB"/>
              </w:rPr>
              <w:t>.</w:t>
            </w:r>
          </w:p>
          <w:p w14:paraId="076EDE37" w14:textId="187480C1" w:rsidR="00DC3152" w:rsidRPr="00711388" w:rsidRDefault="00144E0F" w:rsidP="00B65E40">
            <w:pPr>
              <w:pStyle w:val="NormalLeft"/>
              <w:rPr>
                <w:lang w:val="en-GB"/>
              </w:rPr>
            </w:pPr>
            <w:r w:rsidRPr="00711388">
              <w:rPr>
                <w:lang w:val="en-GB"/>
              </w:rPr>
              <w:t>Number</w:t>
            </w:r>
            <w:r w:rsidR="00104C08" w:rsidRPr="00711388">
              <w:rPr>
                <w:lang w:val="en-GB"/>
              </w:rPr>
              <w:t xml:space="preserve"> or code</w:t>
            </w:r>
            <w:r w:rsidRPr="00711388">
              <w:rPr>
                <w:lang w:val="en-GB"/>
              </w:rPr>
              <w:t xml:space="preserve"> which is attributed by the undertaking, corresponding to the unique number</w:t>
            </w:r>
            <w:r w:rsidR="00342688" w:rsidRPr="00711388">
              <w:rPr>
                <w:lang w:val="en-GB"/>
              </w:rPr>
              <w:t xml:space="preserve"> or code</w:t>
            </w:r>
            <w:r w:rsidRPr="00711388">
              <w:rPr>
                <w:lang w:val="en-GB"/>
              </w:rPr>
              <w:t xml:space="preserve"> assigned to each fund. This number </w:t>
            </w:r>
            <w:r w:rsidR="00883AC4" w:rsidRPr="00711388">
              <w:rPr>
                <w:lang w:val="en-GB"/>
              </w:rPr>
              <w:t xml:space="preserve">or code </w:t>
            </w:r>
            <w:r w:rsidRPr="00711388">
              <w:rPr>
                <w:lang w:val="en-GB"/>
              </w:rPr>
              <w:t xml:space="preserve">has to be consistent over time and shall be used to identify the </w:t>
            </w:r>
            <w:r w:rsidR="0049563E" w:rsidRPr="00711388">
              <w:rPr>
                <w:lang w:val="en-GB"/>
              </w:rPr>
              <w:t xml:space="preserve">same </w:t>
            </w:r>
            <w:r w:rsidRPr="00711388">
              <w:rPr>
                <w:lang w:val="en-GB"/>
              </w:rPr>
              <w:t>funds in other templates</w:t>
            </w:r>
            <w:r w:rsidR="00B65E40" w:rsidRPr="00711388">
              <w:rPr>
                <w:lang w:val="en-GB"/>
              </w:rPr>
              <w:t xml:space="preserve"> </w:t>
            </w:r>
            <w:r w:rsidR="00DC3152" w:rsidRPr="00711388">
              <w:rPr>
                <w:lang w:val="en-GB"/>
              </w:rPr>
              <w:t>(e.g. in S.06.02, S.14.01)</w:t>
            </w:r>
            <w:r w:rsidRPr="00711388">
              <w:rPr>
                <w:lang w:val="en-GB"/>
              </w:rPr>
              <w:t>. It shall not be re</w:t>
            </w:r>
            <w:r w:rsidR="00711388" w:rsidRPr="00711388">
              <w:rPr>
                <w:lang w:val="en-GB"/>
              </w:rPr>
              <w:t>-</w:t>
            </w:r>
            <w:r w:rsidRPr="00711388">
              <w:rPr>
                <w:lang w:val="en-GB"/>
              </w:rPr>
              <w:t>used for a different fund.</w:t>
            </w:r>
          </w:p>
        </w:tc>
      </w:tr>
      <w:tr w:rsidR="00626033" w:rsidRPr="00711388" w14:paraId="012C8D35" w14:textId="77777777" w:rsidTr="0013299D">
        <w:tc>
          <w:tcPr>
            <w:tcW w:w="1579" w:type="dxa"/>
            <w:tcBorders>
              <w:top w:val="single" w:sz="2" w:space="0" w:color="auto"/>
              <w:left w:val="single" w:sz="2" w:space="0" w:color="auto"/>
              <w:bottom w:val="single" w:sz="2" w:space="0" w:color="auto"/>
              <w:right w:val="single" w:sz="2" w:space="0" w:color="auto"/>
            </w:tcBorders>
          </w:tcPr>
          <w:p w14:paraId="5DE2A727" w14:textId="77777777" w:rsidR="00144E0F" w:rsidRPr="00711388" w:rsidRDefault="00144E0F" w:rsidP="00877EC4">
            <w:pPr>
              <w:pStyle w:val="NormalLeft"/>
              <w:rPr>
                <w:lang w:val="en-GB"/>
              </w:rPr>
            </w:pPr>
            <w:r w:rsidRPr="00711388">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5B3359EF" w14:textId="77777777" w:rsidR="00144E0F" w:rsidRPr="00711388" w:rsidRDefault="00144E0F" w:rsidP="00877EC4">
            <w:pPr>
              <w:pStyle w:val="NormalLeft"/>
              <w:rPr>
                <w:lang w:val="en-GB"/>
              </w:rPr>
            </w:pPr>
            <w:r w:rsidRPr="00711388">
              <w:rPr>
                <w:lang w:val="en-GB"/>
              </w:rPr>
              <w:t>Derivatives held in unit linked and index linked contracts</w:t>
            </w:r>
          </w:p>
        </w:tc>
        <w:tc>
          <w:tcPr>
            <w:tcW w:w="5943" w:type="dxa"/>
            <w:tcBorders>
              <w:top w:val="single" w:sz="2" w:space="0" w:color="auto"/>
              <w:left w:val="single" w:sz="2" w:space="0" w:color="auto"/>
              <w:bottom w:val="single" w:sz="2" w:space="0" w:color="auto"/>
              <w:right w:val="single" w:sz="2" w:space="0" w:color="auto"/>
            </w:tcBorders>
          </w:tcPr>
          <w:p w14:paraId="5C0E0CB3" w14:textId="77777777" w:rsidR="00144E0F" w:rsidRPr="00711388" w:rsidRDefault="00144E0F" w:rsidP="00877EC4">
            <w:pPr>
              <w:pStyle w:val="NormalLeft"/>
              <w:rPr>
                <w:lang w:val="en-GB"/>
              </w:rPr>
            </w:pPr>
            <w:r w:rsidRPr="00711388">
              <w:rPr>
                <w:lang w:val="en-GB"/>
              </w:rPr>
              <w:t>Identify the derivatives that are held by unit linked and index linked contracts. One of the options in the following closed list shall be used:</w:t>
            </w:r>
          </w:p>
          <w:p w14:paraId="220A17EE" w14:textId="08358498"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Unit</w:t>
            </w:r>
            <w:r w:rsidR="00711388" w:rsidRPr="00711388">
              <w:rPr>
                <w:lang w:val="en-GB"/>
              </w:rPr>
              <w:t>-</w:t>
            </w:r>
            <w:r w:rsidRPr="00711388">
              <w:rPr>
                <w:lang w:val="en-GB"/>
              </w:rPr>
              <w:t>linked or index</w:t>
            </w:r>
            <w:r w:rsidR="00711388" w:rsidRPr="00711388">
              <w:rPr>
                <w:lang w:val="en-GB"/>
              </w:rPr>
              <w:t>-</w:t>
            </w:r>
            <w:r w:rsidRPr="00711388">
              <w:rPr>
                <w:lang w:val="en-GB"/>
              </w:rPr>
              <w:t>linked</w:t>
            </w:r>
          </w:p>
          <w:p w14:paraId="7844C453" w14:textId="7A497FA3"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Neither unit</w:t>
            </w:r>
            <w:r w:rsidR="00711388" w:rsidRPr="00711388">
              <w:rPr>
                <w:lang w:val="en-GB"/>
              </w:rPr>
              <w:t>-</w:t>
            </w:r>
            <w:r w:rsidRPr="00711388">
              <w:rPr>
                <w:lang w:val="en-GB"/>
              </w:rPr>
              <w:t>linked nor index</w:t>
            </w:r>
            <w:r w:rsidR="00711388" w:rsidRPr="00711388">
              <w:rPr>
                <w:lang w:val="en-GB"/>
              </w:rPr>
              <w:t>-</w:t>
            </w:r>
            <w:r w:rsidRPr="00711388">
              <w:rPr>
                <w:lang w:val="en-GB"/>
              </w:rPr>
              <w:t>linked</w:t>
            </w:r>
          </w:p>
        </w:tc>
      </w:tr>
      <w:tr w:rsidR="00626033" w:rsidRPr="00711388" w14:paraId="420F89BC" w14:textId="77777777" w:rsidTr="0013299D">
        <w:tc>
          <w:tcPr>
            <w:tcW w:w="1579" w:type="dxa"/>
            <w:tcBorders>
              <w:top w:val="single" w:sz="2" w:space="0" w:color="auto"/>
              <w:left w:val="single" w:sz="2" w:space="0" w:color="auto"/>
              <w:bottom w:val="single" w:sz="2" w:space="0" w:color="auto"/>
              <w:right w:val="single" w:sz="2" w:space="0" w:color="auto"/>
            </w:tcBorders>
          </w:tcPr>
          <w:p w14:paraId="2531D0D8" w14:textId="77777777" w:rsidR="00144E0F" w:rsidRPr="00711388" w:rsidRDefault="00144E0F" w:rsidP="00877EC4">
            <w:pPr>
              <w:pStyle w:val="NormalLeft"/>
              <w:rPr>
                <w:lang w:val="en-GB"/>
              </w:rPr>
            </w:pPr>
            <w:r w:rsidRPr="00711388">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325B6DB" w14:textId="77777777" w:rsidR="00144E0F" w:rsidRPr="00711388" w:rsidRDefault="00144E0F" w:rsidP="00877EC4">
            <w:pPr>
              <w:pStyle w:val="NormalLeft"/>
              <w:rPr>
                <w:lang w:val="en-GB"/>
              </w:rPr>
            </w:pPr>
            <w:r w:rsidRPr="00711388">
              <w:rPr>
                <w:lang w:val="en-GB"/>
              </w:rPr>
              <w:t>Instrument underlying the derivative</w:t>
            </w:r>
          </w:p>
        </w:tc>
        <w:tc>
          <w:tcPr>
            <w:tcW w:w="5943" w:type="dxa"/>
            <w:tcBorders>
              <w:top w:val="single" w:sz="2" w:space="0" w:color="auto"/>
              <w:left w:val="single" w:sz="2" w:space="0" w:color="auto"/>
              <w:bottom w:val="single" w:sz="2" w:space="0" w:color="auto"/>
              <w:right w:val="single" w:sz="2" w:space="0" w:color="auto"/>
            </w:tcBorders>
          </w:tcPr>
          <w:p w14:paraId="58E49A01" w14:textId="77777777" w:rsidR="00144E0F" w:rsidRPr="00711388" w:rsidRDefault="00144E0F" w:rsidP="00877EC4">
            <w:pPr>
              <w:pStyle w:val="NormalLeft"/>
              <w:rPr>
                <w:lang w:val="en-GB"/>
              </w:rPr>
            </w:pPr>
            <w:r w:rsidRPr="00711388">
              <w:rPr>
                <w:lang w:val="en-GB"/>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r w:rsidRPr="00711388">
              <w:rPr>
                <w:lang w:val="en-GB"/>
              </w:rPr>
              <w:lastRenderedPageBreak/>
              <w:t>Identification code of the instrument underlying the derivative using the following priority:</w:t>
            </w:r>
          </w:p>
          <w:p w14:paraId="56487314" w14:textId="77777777" w:rsidR="00144E0F" w:rsidRPr="00711388" w:rsidRDefault="00144E0F" w:rsidP="0083381F">
            <w:pPr>
              <w:pStyle w:val="Tiret0"/>
              <w:numPr>
                <w:ilvl w:val="0"/>
                <w:numId w:val="3"/>
              </w:numPr>
              <w:ind w:left="851" w:hanging="851"/>
              <w:rPr>
                <w:lang w:val="en-GB"/>
              </w:rPr>
            </w:pPr>
            <w:r w:rsidRPr="00711388">
              <w:rPr>
                <w:lang w:val="en-GB"/>
              </w:rPr>
              <w:t>ISO 6166 code of ISIN when available</w:t>
            </w:r>
          </w:p>
          <w:p w14:paraId="3473BAB5"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56CE6F92" w14:textId="77777777" w:rsidR="00144E0F" w:rsidRPr="00711388" w:rsidRDefault="00144E0F" w:rsidP="0083381F">
            <w:pPr>
              <w:pStyle w:val="Tiret0"/>
              <w:numPr>
                <w:ilvl w:val="0"/>
                <w:numId w:val="3"/>
              </w:numPr>
              <w:ind w:left="851" w:hanging="851"/>
              <w:rPr>
                <w:lang w:val="en-GB"/>
              </w:rPr>
            </w:pPr>
            <w:r w:rsidRPr="00711388">
              <w:rPr>
                <w:lang w:val="en-GB"/>
              </w:rPr>
              <w:t>Code attributed by the undertaking for the underling instrument when the options above are not available and must be unique and consistent over time for that instrument;</w:t>
            </w:r>
          </w:p>
          <w:p w14:paraId="489B0842" w14:textId="77777777" w:rsidR="00144E0F" w:rsidRPr="00711388" w:rsidRDefault="00144E0F" w:rsidP="0083381F">
            <w:pPr>
              <w:pStyle w:val="Tiret0"/>
              <w:numPr>
                <w:ilvl w:val="0"/>
                <w:numId w:val="3"/>
              </w:numPr>
              <w:ind w:left="851" w:hanging="851"/>
              <w:rPr>
                <w:lang w:val="en-GB"/>
              </w:rPr>
            </w:pPr>
            <w:r w:rsidRPr="00711388">
              <w:rPr>
                <w:lang w:val="en-GB"/>
              </w:rPr>
              <w:t>‘Multiple assets/liabilities’, if the underlying assets or liabilities are more than one.</w:t>
            </w:r>
          </w:p>
          <w:p w14:paraId="7E98AC1B" w14:textId="77777777" w:rsidR="00144E0F" w:rsidRPr="00711388" w:rsidRDefault="00144E0F" w:rsidP="001D0CCF">
            <w:pPr>
              <w:pStyle w:val="NormalLeft"/>
              <w:rPr>
                <w:lang w:val="en-GB"/>
              </w:rPr>
            </w:pPr>
            <w:r w:rsidRPr="00711388">
              <w:rPr>
                <w:lang w:val="en-GB"/>
              </w:rPr>
              <w:t>If the underlying instrument is an index</w:t>
            </w:r>
            <w:r w:rsidR="00F45936" w:rsidRPr="00711388">
              <w:rPr>
                <w:lang w:val="en-GB"/>
              </w:rPr>
              <w:t>,</w:t>
            </w:r>
            <w:r w:rsidRPr="00711388">
              <w:rPr>
                <w:lang w:val="en-GB"/>
              </w:rPr>
              <w:t xml:space="preserve"> then the code of the index shall be reported.</w:t>
            </w:r>
          </w:p>
        </w:tc>
      </w:tr>
      <w:tr w:rsidR="00626033" w:rsidRPr="00711388" w14:paraId="2DDACFD0" w14:textId="77777777" w:rsidTr="0013299D">
        <w:tc>
          <w:tcPr>
            <w:tcW w:w="1579" w:type="dxa"/>
            <w:tcBorders>
              <w:top w:val="single" w:sz="2" w:space="0" w:color="auto"/>
              <w:left w:val="single" w:sz="2" w:space="0" w:color="auto"/>
              <w:bottom w:val="single" w:sz="2" w:space="0" w:color="auto"/>
              <w:right w:val="single" w:sz="2" w:space="0" w:color="auto"/>
            </w:tcBorders>
          </w:tcPr>
          <w:p w14:paraId="6923C9EF" w14:textId="77777777" w:rsidR="00144E0F" w:rsidRPr="00711388" w:rsidRDefault="00144E0F" w:rsidP="00877EC4">
            <w:pPr>
              <w:pStyle w:val="NormalLeft"/>
              <w:rPr>
                <w:lang w:val="en-GB"/>
              </w:rPr>
            </w:pPr>
            <w:r w:rsidRPr="00711388">
              <w:rPr>
                <w:lang w:val="en-GB"/>
              </w:rPr>
              <w:lastRenderedPageBreak/>
              <w:t>C0100</w:t>
            </w:r>
          </w:p>
        </w:tc>
        <w:tc>
          <w:tcPr>
            <w:tcW w:w="1764" w:type="dxa"/>
            <w:tcBorders>
              <w:top w:val="single" w:sz="2" w:space="0" w:color="auto"/>
              <w:left w:val="single" w:sz="2" w:space="0" w:color="auto"/>
              <w:bottom w:val="single" w:sz="2" w:space="0" w:color="auto"/>
              <w:right w:val="single" w:sz="2" w:space="0" w:color="auto"/>
            </w:tcBorders>
          </w:tcPr>
          <w:p w14:paraId="1D06D175" w14:textId="77777777" w:rsidR="00144E0F" w:rsidRPr="00711388" w:rsidRDefault="00144E0F" w:rsidP="00877EC4">
            <w:pPr>
              <w:pStyle w:val="NormalLeft"/>
              <w:rPr>
                <w:lang w:val="en-GB"/>
              </w:rPr>
            </w:pPr>
            <w:r w:rsidRPr="00711388">
              <w:rPr>
                <w:lang w:val="en-GB"/>
              </w:rPr>
              <w:t>Type of code of asset or liability underlying the derivative</w:t>
            </w:r>
          </w:p>
        </w:tc>
        <w:tc>
          <w:tcPr>
            <w:tcW w:w="5943" w:type="dxa"/>
            <w:tcBorders>
              <w:top w:val="single" w:sz="2" w:space="0" w:color="auto"/>
              <w:left w:val="single" w:sz="2" w:space="0" w:color="auto"/>
              <w:bottom w:val="single" w:sz="2" w:space="0" w:color="auto"/>
              <w:right w:val="single" w:sz="2" w:space="0" w:color="auto"/>
            </w:tcBorders>
          </w:tcPr>
          <w:p w14:paraId="299E441B" w14:textId="77777777" w:rsidR="00144E0F" w:rsidRPr="00711388" w:rsidRDefault="00144E0F" w:rsidP="00877EC4">
            <w:pPr>
              <w:pStyle w:val="NormalLeft"/>
              <w:rPr>
                <w:lang w:val="en-GB"/>
              </w:rPr>
            </w:pPr>
            <w:r w:rsidRPr="00711388">
              <w:rPr>
                <w:lang w:val="en-GB"/>
              </w:rPr>
              <w:t>Type of ID Code used for the ‘Instrument underlying the derivative’ item. One of the options in the following closed list shall be used:</w:t>
            </w:r>
          </w:p>
          <w:p w14:paraId="37A7880A" w14:textId="11E74D54" w:rsidR="00144E0F" w:rsidRPr="00711388" w:rsidRDefault="00144E0F" w:rsidP="00877EC4">
            <w:pPr>
              <w:pStyle w:val="Point0"/>
              <w:rPr>
                <w:lang w:val="en-GB"/>
              </w:rPr>
            </w:pPr>
            <w:r w:rsidRPr="00711388">
              <w:rPr>
                <w:lang w:val="en-GB"/>
              </w:rPr>
              <w:tab/>
              <w:t xml:space="preserve">1 </w:t>
            </w:r>
            <w:r w:rsidR="00845F43" w:rsidRPr="00711388">
              <w:rPr>
                <w:lang w:val="en-GB"/>
              </w:rPr>
              <w:t>-</w:t>
            </w:r>
            <w:r w:rsidRPr="00711388">
              <w:rPr>
                <w:lang w:val="en-GB"/>
              </w:rPr>
              <w:tab/>
              <w:t>ISO/6166 for ISIN</w:t>
            </w:r>
          </w:p>
          <w:p w14:paraId="311AC55F" w14:textId="7CB4F906" w:rsidR="00144E0F" w:rsidRPr="00711388" w:rsidRDefault="00144E0F" w:rsidP="00877EC4">
            <w:pPr>
              <w:pStyle w:val="Point0"/>
              <w:rPr>
                <w:lang w:val="en-GB"/>
              </w:rPr>
            </w:pPr>
            <w:r w:rsidRPr="00711388">
              <w:rPr>
                <w:lang w:val="en-GB"/>
              </w:rPr>
              <w:tab/>
              <w:t xml:space="preserve">2 </w:t>
            </w:r>
            <w:r w:rsidR="00845F43" w:rsidRPr="00711388">
              <w:rPr>
                <w:lang w:val="en-GB"/>
              </w:rPr>
              <w:t>-</w:t>
            </w:r>
            <w:r w:rsidRPr="00711388">
              <w:rPr>
                <w:lang w:val="en-GB"/>
              </w:rPr>
              <w:tab/>
              <w:t>CUSIP (The Committee on Uniform Securities Identification Procedures number assigned by the CUSIP Service Bureau for U.S. and Canadian companies)</w:t>
            </w:r>
          </w:p>
          <w:p w14:paraId="6B1289E7" w14:textId="4C219162" w:rsidR="00144E0F" w:rsidRPr="00711388" w:rsidRDefault="00144E0F" w:rsidP="00877EC4">
            <w:pPr>
              <w:pStyle w:val="Point0"/>
              <w:rPr>
                <w:lang w:val="en-GB"/>
              </w:rPr>
            </w:pPr>
            <w:r w:rsidRPr="00711388">
              <w:rPr>
                <w:lang w:val="en-GB"/>
              </w:rPr>
              <w:tab/>
              <w:t xml:space="preserve">3 </w:t>
            </w:r>
            <w:r w:rsidR="00845F43" w:rsidRPr="00711388">
              <w:rPr>
                <w:lang w:val="en-GB"/>
              </w:rPr>
              <w:t>-</w:t>
            </w:r>
            <w:r w:rsidRPr="00711388">
              <w:rPr>
                <w:lang w:val="en-GB"/>
              </w:rPr>
              <w:tab/>
              <w:t>SEDOL (Stock Exchange Daily Official List for the London Stock Exchange)</w:t>
            </w:r>
          </w:p>
          <w:p w14:paraId="41414C31" w14:textId="0B1964B1" w:rsidR="00144E0F" w:rsidRPr="00711388" w:rsidRDefault="00144E0F" w:rsidP="00877EC4">
            <w:pPr>
              <w:pStyle w:val="Point0"/>
              <w:rPr>
                <w:lang w:val="en-GB"/>
              </w:rPr>
            </w:pPr>
            <w:r w:rsidRPr="00711388">
              <w:rPr>
                <w:lang w:val="en-GB"/>
              </w:rPr>
              <w:tab/>
              <w:t xml:space="preserve">4 </w:t>
            </w:r>
            <w:r w:rsidR="00845F43" w:rsidRPr="00711388">
              <w:rPr>
                <w:lang w:val="en-GB"/>
              </w:rPr>
              <w:t>-</w:t>
            </w:r>
            <w:r w:rsidRPr="00711388">
              <w:rPr>
                <w:lang w:val="en-GB"/>
              </w:rPr>
              <w:tab/>
              <w:t>WKN (Wertpapier Kenn</w:t>
            </w:r>
            <w:r w:rsidR="00711388" w:rsidRPr="00711388">
              <w:rPr>
                <w:lang w:val="en-GB"/>
              </w:rPr>
              <w:t>-</w:t>
            </w:r>
            <w:r w:rsidRPr="00711388">
              <w:rPr>
                <w:lang w:val="en-GB"/>
              </w:rPr>
              <w:t>Nummer, the alphanumeric German identification number)</w:t>
            </w:r>
          </w:p>
          <w:p w14:paraId="0114D596" w14:textId="6F7146D9" w:rsidR="00144E0F" w:rsidRPr="00711388" w:rsidRDefault="00144E0F" w:rsidP="00877EC4">
            <w:pPr>
              <w:pStyle w:val="Point0"/>
              <w:rPr>
                <w:lang w:val="en-GB"/>
              </w:rPr>
            </w:pPr>
            <w:r w:rsidRPr="00711388">
              <w:rPr>
                <w:lang w:val="en-GB"/>
              </w:rPr>
              <w:tab/>
              <w:t xml:space="preserve">5 </w:t>
            </w:r>
            <w:r w:rsidR="00845F43" w:rsidRPr="00711388">
              <w:rPr>
                <w:lang w:val="en-GB"/>
              </w:rPr>
              <w:t>-</w:t>
            </w:r>
            <w:r w:rsidRPr="00711388">
              <w:rPr>
                <w:lang w:val="en-GB"/>
              </w:rPr>
              <w:tab/>
              <w:t>Bloomberg Ticker (Bloomberg letters code that identify a company's securities)</w:t>
            </w:r>
          </w:p>
          <w:p w14:paraId="1752908B" w14:textId="12AC435E" w:rsidR="00144E0F" w:rsidRPr="00711388" w:rsidRDefault="00144E0F" w:rsidP="00877EC4">
            <w:pPr>
              <w:pStyle w:val="Point0"/>
              <w:rPr>
                <w:lang w:val="en-GB"/>
              </w:rPr>
            </w:pPr>
            <w:r w:rsidRPr="00711388">
              <w:rPr>
                <w:lang w:val="en-GB"/>
              </w:rPr>
              <w:tab/>
              <w:t xml:space="preserve">6 </w:t>
            </w:r>
            <w:r w:rsidR="00845F43" w:rsidRPr="00711388">
              <w:rPr>
                <w:lang w:val="en-GB"/>
              </w:rPr>
              <w:t>-</w:t>
            </w:r>
            <w:r w:rsidRPr="00711388">
              <w:rPr>
                <w:lang w:val="en-GB"/>
              </w:rPr>
              <w:tab/>
              <w:t>BBGID (The Bloomberg Global ID)</w:t>
            </w:r>
          </w:p>
          <w:p w14:paraId="557FEF0D" w14:textId="4308794E" w:rsidR="00144E0F" w:rsidRPr="00711388" w:rsidRDefault="00144E0F" w:rsidP="00877EC4">
            <w:pPr>
              <w:pStyle w:val="Point0"/>
              <w:rPr>
                <w:lang w:val="en-GB"/>
              </w:rPr>
            </w:pPr>
            <w:r w:rsidRPr="00711388">
              <w:rPr>
                <w:lang w:val="en-GB"/>
              </w:rPr>
              <w:tab/>
              <w:t xml:space="preserve">7 </w:t>
            </w:r>
            <w:r w:rsidR="00845F43" w:rsidRPr="00711388">
              <w:rPr>
                <w:lang w:val="en-GB"/>
              </w:rPr>
              <w:t>-</w:t>
            </w:r>
            <w:r w:rsidRPr="00711388">
              <w:rPr>
                <w:lang w:val="en-GB"/>
              </w:rPr>
              <w:tab/>
              <w:t>Reuters RIC (Reuters instrument code)</w:t>
            </w:r>
          </w:p>
          <w:p w14:paraId="2802A0CD" w14:textId="3F538B97" w:rsidR="00144E0F" w:rsidRPr="00711388" w:rsidRDefault="00144E0F" w:rsidP="00877EC4">
            <w:pPr>
              <w:pStyle w:val="Point0"/>
              <w:rPr>
                <w:lang w:val="en-GB"/>
              </w:rPr>
            </w:pPr>
            <w:r w:rsidRPr="00711388">
              <w:rPr>
                <w:lang w:val="en-GB"/>
              </w:rPr>
              <w:tab/>
              <w:t xml:space="preserve">8 </w:t>
            </w:r>
            <w:r w:rsidR="00845F43" w:rsidRPr="00711388">
              <w:rPr>
                <w:lang w:val="en-GB"/>
              </w:rPr>
              <w:t>-</w:t>
            </w:r>
            <w:r w:rsidRPr="00711388">
              <w:rPr>
                <w:lang w:val="en-GB"/>
              </w:rPr>
              <w:tab/>
              <w:t>FIGI (Financial Instrument Global Identifier)</w:t>
            </w:r>
          </w:p>
          <w:p w14:paraId="07DF96D1" w14:textId="58A858F4" w:rsidR="00144E0F" w:rsidRPr="00711388" w:rsidRDefault="00144E0F" w:rsidP="00877EC4">
            <w:pPr>
              <w:pStyle w:val="Point0"/>
              <w:rPr>
                <w:lang w:val="en-GB"/>
              </w:rPr>
            </w:pPr>
            <w:r w:rsidRPr="00711388">
              <w:rPr>
                <w:lang w:val="en-GB"/>
              </w:rPr>
              <w:tab/>
              <w:t xml:space="preserve">9 </w:t>
            </w:r>
            <w:r w:rsidR="00845F43" w:rsidRPr="00711388">
              <w:rPr>
                <w:lang w:val="en-GB"/>
              </w:rPr>
              <w:t>-</w:t>
            </w:r>
            <w:r w:rsidRPr="00711388">
              <w:rPr>
                <w:lang w:val="en-GB"/>
              </w:rPr>
              <w:tab/>
              <w:t>Other code by members of the Association of National Numbering Agencies</w:t>
            </w:r>
          </w:p>
          <w:p w14:paraId="27A98833" w14:textId="5F612C71" w:rsidR="00144E0F" w:rsidRPr="00711388" w:rsidRDefault="00144E0F" w:rsidP="001D0CCF">
            <w:pPr>
              <w:pStyle w:val="Point0"/>
              <w:rPr>
                <w:lang w:val="en-GB"/>
              </w:rPr>
            </w:pPr>
            <w:r w:rsidRPr="00711388">
              <w:rPr>
                <w:lang w:val="en-GB"/>
              </w:rPr>
              <w:tab/>
              <w:t xml:space="preserve">99 </w:t>
            </w:r>
            <w:r w:rsidR="00845F43" w:rsidRPr="00711388">
              <w:rPr>
                <w:lang w:val="en-GB"/>
              </w:rPr>
              <w:t>-</w:t>
            </w:r>
            <w:r w:rsidRPr="00711388">
              <w:rPr>
                <w:lang w:val="en-GB"/>
              </w:rPr>
              <w:tab/>
              <w:t>Code attributed by the undertaking in case that none of the above options are available. This option shall also be used for the cases of ‘Multiple assets/liabilities’ and indexes</w:t>
            </w:r>
          </w:p>
        </w:tc>
      </w:tr>
      <w:tr w:rsidR="00626033" w:rsidRPr="00711388" w14:paraId="3D79856B" w14:textId="77777777" w:rsidTr="0013299D">
        <w:tc>
          <w:tcPr>
            <w:tcW w:w="1579" w:type="dxa"/>
            <w:tcBorders>
              <w:top w:val="single" w:sz="2" w:space="0" w:color="auto"/>
              <w:left w:val="single" w:sz="2" w:space="0" w:color="auto"/>
              <w:bottom w:val="single" w:sz="2" w:space="0" w:color="auto"/>
              <w:right w:val="single" w:sz="2" w:space="0" w:color="auto"/>
            </w:tcBorders>
          </w:tcPr>
          <w:p w14:paraId="3E633CBF" w14:textId="77777777" w:rsidR="00144E0F" w:rsidRPr="00711388" w:rsidRDefault="00144E0F" w:rsidP="00877EC4">
            <w:pPr>
              <w:pStyle w:val="NormalLeft"/>
              <w:rPr>
                <w:lang w:val="en-GB"/>
              </w:rPr>
            </w:pPr>
            <w:r w:rsidRPr="00711388">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01E5198" w14:textId="77777777" w:rsidR="00144E0F" w:rsidRPr="00711388" w:rsidRDefault="00144E0F" w:rsidP="00877EC4">
            <w:pPr>
              <w:pStyle w:val="NormalLeft"/>
              <w:rPr>
                <w:lang w:val="en-GB"/>
              </w:rPr>
            </w:pPr>
            <w:r w:rsidRPr="00711388">
              <w:rPr>
                <w:lang w:val="en-GB"/>
              </w:rPr>
              <w:t>Use of derivative</w:t>
            </w:r>
          </w:p>
        </w:tc>
        <w:tc>
          <w:tcPr>
            <w:tcW w:w="5943" w:type="dxa"/>
            <w:tcBorders>
              <w:top w:val="single" w:sz="2" w:space="0" w:color="auto"/>
              <w:left w:val="single" w:sz="2" w:space="0" w:color="auto"/>
              <w:bottom w:val="single" w:sz="2" w:space="0" w:color="auto"/>
              <w:right w:val="single" w:sz="2" w:space="0" w:color="auto"/>
            </w:tcBorders>
          </w:tcPr>
          <w:p w14:paraId="262CDE68" w14:textId="77777777" w:rsidR="00144E0F" w:rsidRPr="00711388" w:rsidRDefault="00144E0F" w:rsidP="00877EC4">
            <w:pPr>
              <w:pStyle w:val="NormalLeft"/>
              <w:rPr>
                <w:lang w:val="en-GB"/>
              </w:rPr>
            </w:pPr>
            <w:r w:rsidRPr="00711388">
              <w:rPr>
                <w:lang w:val="en-GB"/>
              </w:rPr>
              <w:t>Describe the use of the derivative (micro/macro hedge, efficient portfolio management).</w:t>
            </w:r>
          </w:p>
          <w:p w14:paraId="225CF960" w14:textId="77777777" w:rsidR="00144E0F" w:rsidRPr="00711388" w:rsidRDefault="00144E0F" w:rsidP="00877EC4">
            <w:pPr>
              <w:pStyle w:val="NormalLeft"/>
              <w:rPr>
                <w:lang w:val="en-GB"/>
              </w:rPr>
            </w:pPr>
            <w:r w:rsidRPr="00711388">
              <w:rPr>
                <w:lang w:val="en-GB"/>
              </w:rPr>
              <w:lastRenderedPageBreak/>
              <w:t>Micro hedge refers to derivatives covering a single financial instrument (asset or liability), forecasted transaction or other liability.</w:t>
            </w:r>
          </w:p>
          <w:p w14:paraId="63D7A593" w14:textId="77777777" w:rsidR="00144E0F" w:rsidRPr="00711388" w:rsidRDefault="00144E0F" w:rsidP="00877EC4">
            <w:pPr>
              <w:pStyle w:val="NormalLeft"/>
              <w:rPr>
                <w:lang w:val="en-GB"/>
              </w:rPr>
            </w:pPr>
            <w:r w:rsidRPr="00711388">
              <w:rPr>
                <w:lang w:val="en-GB"/>
              </w:rPr>
              <w:t>Macro hedge refers to derivatives covering a set of financial instruments (assets or liabilities), forecasted transactions or other liabilities.</w:t>
            </w:r>
          </w:p>
          <w:p w14:paraId="62F7E01A" w14:textId="5C536096" w:rsidR="00144E0F" w:rsidRPr="00711388" w:rsidRDefault="00144E0F" w:rsidP="00877EC4">
            <w:pPr>
              <w:pStyle w:val="NormalLeft"/>
              <w:rPr>
                <w:lang w:val="en-GB"/>
              </w:rPr>
            </w:pPr>
            <w:r w:rsidRPr="00711388">
              <w:rPr>
                <w:lang w:val="en-GB"/>
              </w:rPr>
              <w:t>Efficient portfolio management refers usually to operations where the manager wishes to improve a portfolio' income by exchanging a (lower) cash</w:t>
            </w:r>
            <w:r w:rsidR="00711388" w:rsidRPr="00711388">
              <w:rPr>
                <w:lang w:val="en-GB"/>
              </w:rPr>
              <w:t>-</w:t>
            </w:r>
            <w:r w:rsidRPr="00711388">
              <w:rPr>
                <w:lang w:val="en-GB"/>
              </w:rPr>
              <w:t>flow pattern by another with a higher value, using a derivative or set of derivatives, without changing the asset' portfolio composition, having a lower investment amount and less transaction costs.</w:t>
            </w:r>
          </w:p>
          <w:p w14:paraId="5A5D2E45" w14:textId="77777777" w:rsidR="00144E0F" w:rsidRPr="00711388" w:rsidRDefault="00144E0F" w:rsidP="00877EC4">
            <w:pPr>
              <w:pStyle w:val="NormalLeft"/>
              <w:rPr>
                <w:lang w:val="en-GB"/>
              </w:rPr>
            </w:pPr>
            <w:r w:rsidRPr="00711388">
              <w:rPr>
                <w:lang w:val="en-GB"/>
              </w:rPr>
              <w:t>One of the options in the following closed list shall be used:</w:t>
            </w:r>
          </w:p>
          <w:p w14:paraId="43C4EB54" w14:textId="59522424"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Micro hedge</w:t>
            </w:r>
          </w:p>
          <w:p w14:paraId="7484BC52" w14:textId="48E8A99A"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Macro hedge</w:t>
            </w:r>
          </w:p>
          <w:p w14:paraId="71397A18" w14:textId="60B7B2CF"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Matching assets and liabilities cash</w:t>
            </w:r>
            <w:r w:rsidR="00711388" w:rsidRPr="00711388">
              <w:rPr>
                <w:lang w:val="en-GB"/>
              </w:rPr>
              <w:t>-</w:t>
            </w:r>
            <w:r w:rsidRPr="00711388">
              <w:rPr>
                <w:lang w:val="en-GB"/>
              </w:rPr>
              <w:t>flows used in the context of matching adjustment portfolios</w:t>
            </w:r>
          </w:p>
          <w:p w14:paraId="450DCCE0" w14:textId="5AE808DA"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Efficient portfolio management, other than ‘Matching assets and liabilities cash</w:t>
            </w:r>
            <w:r w:rsidR="00711388" w:rsidRPr="00711388">
              <w:rPr>
                <w:lang w:val="en-GB"/>
              </w:rPr>
              <w:t>-</w:t>
            </w:r>
            <w:r w:rsidRPr="00711388">
              <w:rPr>
                <w:lang w:val="en-GB"/>
              </w:rPr>
              <w:t>flows used in the context of matching adjustment portfolios’</w:t>
            </w:r>
          </w:p>
        </w:tc>
      </w:tr>
      <w:tr w:rsidR="00626033" w:rsidRPr="00711388" w14:paraId="0D4ACEF9" w14:textId="77777777" w:rsidTr="0013299D">
        <w:tc>
          <w:tcPr>
            <w:tcW w:w="1579" w:type="dxa"/>
            <w:tcBorders>
              <w:top w:val="single" w:sz="2" w:space="0" w:color="auto"/>
              <w:left w:val="single" w:sz="2" w:space="0" w:color="auto"/>
              <w:bottom w:val="single" w:sz="2" w:space="0" w:color="auto"/>
              <w:right w:val="single" w:sz="2" w:space="0" w:color="auto"/>
            </w:tcBorders>
          </w:tcPr>
          <w:p w14:paraId="50972F56" w14:textId="5307D034" w:rsidR="00144E0F" w:rsidRPr="00711388" w:rsidRDefault="00144E0F" w:rsidP="00877EC4">
            <w:pPr>
              <w:pStyle w:val="NormalLeft"/>
              <w:rPr>
                <w:lang w:val="en-GB"/>
              </w:rPr>
            </w:pPr>
            <w:r w:rsidRPr="00711388">
              <w:rPr>
                <w:lang w:val="en-GB"/>
              </w:rPr>
              <w:lastRenderedPageBreak/>
              <w:t>C013</w:t>
            </w:r>
            <w:r w:rsidR="00044B65" w:rsidRPr="00711388">
              <w:rPr>
                <w:lang w:val="en-GB"/>
              </w:rPr>
              <w:t>1</w:t>
            </w:r>
          </w:p>
        </w:tc>
        <w:tc>
          <w:tcPr>
            <w:tcW w:w="1764" w:type="dxa"/>
            <w:tcBorders>
              <w:top w:val="single" w:sz="2" w:space="0" w:color="auto"/>
              <w:left w:val="single" w:sz="2" w:space="0" w:color="auto"/>
              <w:bottom w:val="single" w:sz="2" w:space="0" w:color="auto"/>
              <w:right w:val="single" w:sz="2" w:space="0" w:color="auto"/>
            </w:tcBorders>
          </w:tcPr>
          <w:p w14:paraId="52FFC524" w14:textId="77777777" w:rsidR="00144E0F" w:rsidRPr="00711388" w:rsidRDefault="00144E0F" w:rsidP="00877EC4">
            <w:pPr>
              <w:pStyle w:val="NormalLeft"/>
              <w:rPr>
                <w:lang w:val="en-GB"/>
              </w:rPr>
            </w:pPr>
            <w:r w:rsidRPr="00711388">
              <w:rPr>
                <w:lang w:val="en-GB"/>
              </w:rPr>
              <w:t>Notional amount of the derivative</w:t>
            </w:r>
          </w:p>
        </w:tc>
        <w:tc>
          <w:tcPr>
            <w:tcW w:w="5943" w:type="dxa"/>
            <w:tcBorders>
              <w:top w:val="single" w:sz="2" w:space="0" w:color="auto"/>
              <w:left w:val="single" w:sz="2" w:space="0" w:color="auto"/>
              <w:bottom w:val="single" w:sz="2" w:space="0" w:color="auto"/>
              <w:right w:val="single" w:sz="2" w:space="0" w:color="auto"/>
            </w:tcBorders>
          </w:tcPr>
          <w:p w14:paraId="393ADA2F" w14:textId="77777777" w:rsidR="00144E0F" w:rsidRPr="00711388" w:rsidRDefault="00144E0F" w:rsidP="00877EC4">
            <w:pPr>
              <w:pStyle w:val="NormalLeft"/>
              <w:rPr>
                <w:lang w:val="en-GB"/>
              </w:rPr>
            </w:pPr>
            <w:r w:rsidRPr="00711388">
              <w:rPr>
                <w:lang w:val="en-GB"/>
              </w:rPr>
              <w:t>The amount covered or exposed to the derivative</w:t>
            </w:r>
            <w:r w:rsidR="00CA1B00" w:rsidRPr="00711388">
              <w:rPr>
                <w:lang w:val="en-GB"/>
              </w:rPr>
              <w:t>, reported in the original currency</w:t>
            </w:r>
            <w:r w:rsidRPr="00711388">
              <w:rPr>
                <w:lang w:val="en-GB"/>
              </w:rPr>
              <w:t>.</w:t>
            </w:r>
          </w:p>
          <w:p w14:paraId="21D10A54" w14:textId="77777777" w:rsidR="00144E0F" w:rsidRPr="00711388" w:rsidRDefault="00144E0F" w:rsidP="00877EC4">
            <w:pPr>
              <w:pStyle w:val="NormalLeft"/>
              <w:rPr>
                <w:lang w:val="en-GB"/>
              </w:rPr>
            </w:pPr>
            <w:r w:rsidRPr="00711388">
              <w:rPr>
                <w:lang w:val="en-GB"/>
              </w:rPr>
              <w: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14:paraId="6B85F667" w14:textId="77777777" w:rsidR="00144E0F" w:rsidRPr="00711388" w:rsidRDefault="00144E0F" w:rsidP="00877EC4">
            <w:pPr>
              <w:pStyle w:val="NormalLeft"/>
              <w:rPr>
                <w:lang w:val="en-GB"/>
              </w:rPr>
            </w:pPr>
            <w:r w:rsidRPr="00711388">
              <w:rPr>
                <w:lang w:val="en-GB"/>
              </w:rPr>
              <w:t>The notional amount refers to the amount that is being hedged/invested (when not covering risks). If several trades occur, it shall be the net amount at the reporting date.</w:t>
            </w:r>
          </w:p>
        </w:tc>
      </w:tr>
      <w:tr w:rsidR="00626033" w:rsidRPr="00711388" w14:paraId="49CF827D" w14:textId="77777777" w:rsidTr="0013299D">
        <w:tc>
          <w:tcPr>
            <w:tcW w:w="1579" w:type="dxa"/>
            <w:tcBorders>
              <w:top w:val="single" w:sz="2" w:space="0" w:color="auto"/>
              <w:left w:val="single" w:sz="2" w:space="0" w:color="auto"/>
              <w:bottom w:val="single" w:sz="2" w:space="0" w:color="auto"/>
              <w:right w:val="single" w:sz="2" w:space="0" w:color="auto"/>
            </w:tcBorders>
          </w:tcPr>
          <w:p w14:paraId="09F2DC2F" w14:textId="77777777" w:rsidR="00144E0F" w:rsidRPr="00711388" w:rsidRDefault="00144E0F" w:rsidP="00877EC4">
            <w:pPr>
              <w:pStyle w:val="NormalLeft"/>
              <w:rPr>
                <w:lang w:val="en-GB"/>
              </w:rPr>
            </w:pPr>
            <w:r w:rsidRPr="00711388">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44F5B39E" w14:textId="77777777" w:rsidR="00144E0F" w:rsidRPr="00711388" w:rsidRDefault="00144E0F" w:rsidP="00877EC4">
            <w:pPr>
              <w:pStyle w:val="NormalLeft"/>
              <w:rPr>
                <w:lang w:val="en-GB"/>
              </w:rPr>
            </w:pPr>
            <w:r w:rsidRPr="00711388">
              <w:rPr>
                <w:lang w:val="en-GB"/>
              </w:rPr>
              <w:t>Buyer/Seller</w:t>
            </w:r>
          </w:p>
        </w:tc>
        <w:tc>
          <w:tcPr>
            <w:tcW w:w="5943" w:type="dxa"/>
            <w:tcBorders>
              <w:top w:val="single" w:sz="2" w:space="0" w:color="auto"/>
              <w:left w:val="single" w:sz="2" w:space="0" w:color="auto"/>
              <w:bottom w:val="single" w:sz="2" w:space="0" w:color="auto"/>
              <w:right w:val="single" w:sz="2" w:space="0" w:color="auto"/>
            </w:tcBorders>
          </w:tcPr>
          <w:p w14:paraId="20F88540" w14:textId="77777777" w:rsidR="00144E0F" w:rsidRPr="00711388" w:rsidRDefault="00144E0F" w:rsidP="00877EC4">
            <w:pPr>
              <w:pStyle w:val="NormalLeft"/>
              <w:rPr>
                <w:lang w:val="en-GB"/>
              </w:rPr>
            </w:pPr>
            <w:r w:rsidRPr="00711388">
              <w:rPr>
                <w:lang w:val="en-GB"/>
              </w:rPr>
              <w:t>Only for futures and options, swaps and credit derivatives contracts.</w:t>
            </w:r>
          </w:p>
          <w:p w14:paraId="791C9B59" w14:textId="77777777" w:rsidR="00144E0F" w:rsidRPr="00711388" w:rsidRDefault="00144E0F" w:rsidP="00877EC4">
            <w:pPr>
              <w:pStyle w:val="NormalLeft"/>
              <w:rPr>
                <w:lang w:val="en-GB"/>
              </w:rPr>
            </w:pPr>
            <w:r w:rsidRPr="00711388">
              <w:rPr>
                <w:lang w:val="en-GB"/>
              </w:rPr>
              <w:t>Identify whether the derivative contract was bought or sold.</w:t>
            </w:r>
          </w:p>
          <w:p w14:paraId="5980A0E3" w14:textId="77777777" w:rsidR="00144E0F" w:rsidRPr="00711388" w:rsidRDefault="00144E0F" w:rsidP="00877EC4">
            <w:pPr>
              <w:pStyle w:val="NormalLeft"/>
              <w:rPr>
                <w:lang w:val="en-GB"/>
              </w:rPr>
            </w:pPr>
            <w:r w:rsidRPr="00711388">
              <w:rPr>
                <w:lang w:val="en-GB"/>
              </w:rPr>
              <w:t>The buyer and seller position for swaps is defined relatively to the security or notional amount and the swap flows.</w:t>
            </w:r>
          </w:p>
          <w:p w14:paraId="36A91289" w14:textId="77777777" w:rsidR="00144E0F" w:rsidRPr="00711388" w:rsidRDefault="00144E0F" w:rsidP="00877EC4">
            <w:pPr>
              <w:pStyle w:val="NormalLeft"/>
              <w:rPr>
                <w:lang w:val="en-GB"/>
              </w:rPr>
            </w:pPr>
            <w:r w:rsidRPr="00711388">
              <w:rPr>
                <w:lang w:val="en-GB"/>
              </w:rPr>
              <w:lastRenderedPageBreak/>
              <w:t>A seller of a swap owns the security or notional amount at the contract inception and agrees to deliver during the contract term that security or notional amount, including any other outflows related to the contract, when applicable.</w:t>
            </w:r>
          </w:p>
          <w:p w14:paraId="0F38E518" w14:textId="77777777" w:rsidR="00144E0F" w:rsidRPr="00711388" w:rsidRDefault="00144E0F" w:rsidP="00877EC4">
            <w:pPr>
              <w:pStyle w:val="NormalLeft"/>
              <w:rPr>
                <w:lang w:val="en-GB"/>
              </w:rPr>
            </w:pPr>
            <w:r w:rsidRPr="00711388">
              <w:rPr>
                <w:lang w:val="en-GB"/>
              </w:rPr>
              <w:t>A buyer of a swap will own the security or the notional amount at the end of the derivatives contact and will receive during the contract term that security or notional amount, including any other inflows related to the contract, when applicable.</w:t>
            </w:r>
          </w:p>
          <w:p w14:paraId="14B97C99" w14:textId="77777777" w:rsidR="00144E0F" w:rsidRPr="00711388" w:rsidRDefault="00144E0F" w:rsidP="00877EC4">
            <w:pPr>
              <w:pStyle w:val="NormalLeft"/>
              <w:rPr>
                <w:lang w:val="en-GB"/>
              </w:rPr>
            </w:pPr>
            <w:r w:rsidRPr="00711388">
              <w:rPr>
                <w:lang w:val="en-GB"/>
              </w:rPr>
              <w:t>One of the options in the following closed list shall be used, with the exception of Interest Rate Swaps:</w:t>
            </w:r>
          </w:p>
          <w:p w14:paraId="2AEDB9DF" w14:textId="32DACF12"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Buyer</w:t>
            </w:r>
          </w:p>
          <w:p w14:paraId="7D007401" w14:textId="2745A821"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Seller</w:t>
            </w:r>
          </w:p>
          <w:p w14:paraId="156F3BF5" w14:textId="77777777" w:rsidR="00144E0F" w:rsidRPr="00711388" w:rsidRDefault="00144E0F" w:rsidP="00877EC4">
            <w:pPr>
              <w:pStyle w:val="NormalLeft"/>
              <w:rPr>
                <w:lang w:val="en-GB"/>
              </w:rPr>
            </w:pPr>
            <w:r w:rsidRPr="00711388">
              <w:rPr>
                <w:lang w:val="en-GB"/>
              </w:rPr>
              <w:t>For interest rate swaps one of the options in the following closed list shall be use:</w:t>
            </w:r>
          </w:p>
          <w:p w14:paraId="675BE790" w14:textId="6257E761"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FX</w:t>
            </w:r>
            <w:r w:rsidR="00711388" w:rsidRPr="00711388">
              <w:rPr>
                <w:lang w:val="en-GB"/>
              </w:rPr>
              <w:t>-</w:t>
            </w:r>
            <w:r w:rsidRPr="00711388">
              <w:rPr>
                <w:lang w:val="en-GB"/>
              </w:rPr>
              <w:t>FL: Deliver fixed</w:t>
            </w:r>
            <w:r w:rsidR="00711388" w:rsidRPr="00711388">
              <w:rPr>
                <w:lang w:val="en-GB"/>
              </w:rPr>
              <w:t>-</w:t>
            </w:r>
            <w:r w:rsidRPr="00711388">
              <w:rPr>
                <w:lang w:val="en-GB"/>
              </w:rPr>
              <w:t>for</w:t>
            </w:r>
            <w:r w:rsidR="00711388" w:rsidRPr="00711388">
              <w:rPr>
                <w:lang w:val="en-GB"/>
              </w:rPr>
              <w:t>-</w:t>
            </w:r>
            <w:r w:rsidRPr="00711388">
              <w:rPr>
                <w:lang w:val="en-GB"/>
              </w:rPr>
              <w:t>floating</w:t>
            </w:r>
          </w:p>
          <w:p w14:paraId="4BCF7D0B" w14:textId="6F0CCAF7"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FX</w:t>
            </w:r>
            <w:r w:rsidR="00711388" w:rsidRPr="00711388">
              <w:rPr>
                <w:lang w:val="en-GB"/>
              </w:rPr>
              <w:t>-</w:t>
            </w:r>
            <w:r w:rsidRPr="00711388">
              <w:rPr>
                <w:lang w:val="en-GB"/>
              </w:rPr>
              <w:t>FX: Deliver fixed</w:t>
            </w:r>
            <w:r w:rsidR="00711388" w:rsidRPr="00711388">
              <w:rPr>
                <w:lang w:val="en-GB"/>
              </w:rPr>
              <w:t>-</w:t>
            </w:r>
            <w:r w:rsidRPr="00711388">
              <w:rPr>
                <w:lang w:val="en-GB"/>
              </w:rPr>
              <w:t>for</w:t>
            </w:r>
            <w:r w:rsidR="00711388" w:rsidRPr="00711388">
              <w:rPr>
                <w:lang w:val="en-GB"/>
              </w:rPr>
              <w:t>-</w:t>
            </w:r>
            <w:r w:rsidRPr="00711388">
              <w:rPr>
                <w:lang w:val="en-GB"/>
              </w:rPr>
              <w:t>fixed</w:t>
            </w:r>
          </w:p>
          <w:p w14:paraId="71FCE0E4" w14:textId="3C377D3A"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FL</w:t>
            </w:r>
            <w:r w:rsidR="00711388" w:rsidRPr="00711388">
              <w:rPr>
                <w:lang w:val="en-GB"/>
              </w:rPr>
              <w:t>-</w:t>
            </w:r>
            <w:r w:rsidRPr="00711388">
              <w:rPr>
                <w:lang w:val="en-GB"/>
              </w:rPr>
              <w:t>FX: Deliver floating</w:t>
            </w:r>
            <w:r w:rsidR="00711388" w:rsidRPr="00711388">
              <w:rPr>
                <w:lang w:val="en-GB"/>
              </w:rPr>
              <w:t>-</w:t>
            </w:r>
            <w:r w:rsidRPr="00711388">
              <w:rPr>
                <w:lang w:val="en-GB"/>
              </w:rPr>
              <w:t>for</w:t>
            </w:r>
            <w:r w:rsidR="00711388" w:rsidRPr="00711388">
              <w:rPr>
                <w:lang w:val="en-GB"/>
              </w:rPr>
              <w:t>-</w:t>
            </w:r>
            <w:r w:rsidRPr="00711388">
              <w:rPr>
                <w:lang w:val="en-GB"/>
              </w:rPr>
              <w:t>fixed</w:t>
            </w:r>
          </w:p>
          <w:p w14:paraId="0D4C7920" w14:textId="1D43B6E2"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FL</w:t>
            </w:r>
            <w:r w:rsidR="00711388" w:rsidRPr="00711388">
              <w:rPr>
                <w:lang w:val="en-GB"/>
              </w:rPr>
              <w:t>-</w:t>
            </w:r>
            <w:r w:rsidRPr="00711388">
              <w:rPr>
                <w:lang w:val="en-GB"/>
              </w:rPr>
              <w:t>FL: Deliver floating</w:t>
            </w:r>
            <w:r w:rsidR="00711388" w:rsidRPr="00711388">
              <w:rPr>
                <w:lang w:val="en-GB"/>
              </w:rPr>
              <w:t>-</w:t>
            </w:r>
            <w:r w:rsidRPr="00711388">
              <w:rPr>
                <w:lang w:val="en-GB"/>
              </w:rPr>
              <w:t>for</w:t>
            </w:r>
            <w:r w:rsidR="00711388" w:rsidRPr="00711388">
              <w:rPr>
                <w:lang w:val="en-GB"/>
              </w:rPr>
              <w:t>-</w:t>
            </w:r>
            <w:r w:rsidRPr="00711388">
              <w:rPr>
                <w:lang w:val="en-GB"/>
              </w:rPr>
              <w:t>floating</w:t>
            </w:r>
          </w:p>
        </w:tc>
      </w:tr>
      <w:tr w:rsidR="00626033" w:rsidRPr="00711388" w14:paraId="534A14C5" w14:textId="77777777" w:rsidTr="0013299D">
        <w:tc>
          <w:tcPr>
            <w:tcW w:w="1579" w:type="dxa"/>
            <w:tcBorders>
              <w:top w:val="single" w:sz="2" w:space="0" w:color="auto"/>
              <w:left w:val="single" w:sz="2" w:space="0" w:color="auto"/>
              <w:bottom w:val="single" w:sz="2" w:space="0" w:color="auto"/>
              <w:right w:val="single" w:sz="2" w:space="0" w:color="auto"/>
            </w:tcBorders>
          </w:tcPr>
          <w:p w14:paraId="38CDC24A" w14:textId="77777777" w:rsidR="00144E0F" w:rsidRPr="00711388" w:rsidRDefault="00144E0F" w:rsidP="00877EC4">
            <w:pPr>
              <w:pStyle w:val="NormalLeft"/>
              <w:rPr>
                <w:lang w:val="en-GB"/>
              </w:rPr>
            </w:pPr>
            <w:r w:rsidRPr="00711388" w:rsidDel="000634D8">
              <w:rPr>
                <w:lang w:val="en-GB"/>
              </w:rPr>
              <w:lastRenderedPageBreak/>
              <w:t>C0150</w:t>
            </w:r>
          </w:p>
        </w:tc>
        <w:tc>
          <w:tcPr>
            <w:tcW w:w="1764" w:type="dxa"/>
            <w:tcBorders>
              <w:top w:val="single" w:sz="2" w:space="0" w:color="auto"/>
              <w:left w:val="single" w:sz="2" w:space="0" w:color="auto"/>
              <w:bottom w:val="single" w:sz="2" w:space="0" w:color="auto"/>
              <w:right w:val="single" w:sz="2" w:space="0" w:color="auto"/>
            </w:tcBorders>
          </w:tcPr>
          <w:p w14:paraId="48A3524C" w14:textId="77777777" w:rsidR="00144E0F" w:rsidRPr="00711388" w:rsidRDefault="00144E0F" w:rsidP="00877EC4">
            <w:pPr>
              <w:pStyle w:val="NormalLeft"/>
              <w:rPr>
                <w:lang w:val="en-GB"/>
              </w:rPr>
            </w:pPr>
            <w:r w:rsidRPr="00711388" w:rsidDel="000634D8">
              <w:rPr>
                <w:lang w:val="en-GB"/>
              </w:rPr>
              <w:t>Premium paid to date</w:t>
            </w:r>
          </w:p>
        </w:tc>
        <w:tc>
          <w:tcPr>
            <w:tcW w:w="5943" w:type="dxa"/>
            <w:tcBorders>
              <w:top w:val="single" w:sz="2" w:space="0" w:color="auto"/>
              <w:left w:val="single" w:sz="2" w:space="0" w:color="auto"/>
              <w:bottom w:val="single" w:sz="2" w:space="0" w:color="auto"/>
              <w:right w:val="single" w:sz="2" w:space="0" w:color="auto"/>
            </w:tcBorders>
          </w:tcPr>
          <w:p w14:paraId="3C98F70A" w14:textId="272CA627" w:rsidR="00144E0F" w:rsidRPr="00711388" w:rsidRDefault="00144E0F" w:rsidP="001D0CCF">
            <w:pPr>
              <w:pStyle w:val="NormalLeft"/>
              <w:rPr>
                <w:lang w:val="en-GB"/>
              </w:rPr>
            </w:pPr>
            <w:r w:rsidRPr="00711388" w:rsidDel="000634D8">
              <w:rPr>
                <w:lang w:val="en-GB"/>
              </w:rPr>
              <w:t>The payment made (if bought), for options and also up</w:t>
            </w:r>
            <w:r w:rsidR="00711388" w:rsidRPr="00711388">
              <w:rPr>
                <w:lang w:val="en-GB"/>
              </w:rPr>
              <w:t>-</w:t>
            </w:r>
            <w:r w:rsidRPr="00711388" w:rsidDel="000634D8">
              <w:rPr>
                <w:lang w:val="en-GB"/>
              </w:rPr>
              <w:t>front and periodical premium amounts paid for swaps, since the moment the undertaking entered into the derivative contract.</w:t>
            </w:r>
          </w:p>
        </w:tc>
      </w:tr>
      <w:tr w:rsidR="00626033" w:rsidRPr="00711388" w14:paraId="2C2F11F6" w14:textId="77777777" w:rsidTr="0013299D">
        <w:tc>
          <w:tcPr>
            <w:tcW w:w="1579" w:type="dxa"/>
            <w:tcBorders>
              <w:top w:val="single" w:sz="2" w:space="0" w:color="auto"/>
              <w:left w:val="single" w:sz="2" w:space="0" w:color="auto"/>
              <w:bottom w:val="single" w:sz="2" w:space="0" w:color="auto"/>
              <w:right w:val="single" w:sz="2" w:space="0" w:color="auto"/>
            </w:tcBorders>
          </w:tcPr>
          <w:p w14:paraId="5C0BB71C" w14:textId="77777777" w:rsidR="00144E0F" w:rsidRPr="00711388" w:rsidRDefault="00144E0F" w:rsidP="00877EC4">
            <w:pPr>
              <w:pStyle w:val="NormalLeft"/>
              <w:rPr>
                <w:lang w:val="en-GB"/>
              </w:rPr>
            </w:pPr>
            <w:r w:rsidRPr="00711388" w:rsidDel="000634D8">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487C9C71" w14:textId="77777777" w:rsidR="00144E0F" w:rsidRPr="00711388" w:rsidRDefault="00144E0F" w:rsidP="00877EC4">
            <w:pPr>
              <w:pStyle w:val="NormalLeft"/>
              <w:rPr>
                <w:lang w:val="en-GB"/>
              </w:rPr>
            </w:pPr>
            <w:r w:rsidRPr="00711388" w:rsidDel="000634D8">
              <w:rPr>
                <w:lang w:val="en-GB"/>
              </w:rPr>
              <w:t>Premium received to date</w:t>
            </w:r>
          </w:p>
        </w:tc>
        <w:tc>
          <w:tcPr>
            <w:tcW w:w="5943" w:type="dxa"/>
            <w:tcBorders>
              <w:top w:val="single" w:sz="2" w:space="0" w:color="auto"/>
              <w:left w:val="single" w:sz="2" w:space="0" w:color="auto"/>
              <w:bottom w:val="single" w:sz="2" w:space="0" w:color="auto"/>
              <w:right w:val="single" w:sz="2" w:space="0" w:color="auto"/>
            </w:tcBorders>
          </w:tcPr>
          <w:p w14:paraId="6F8A6AC6" w14:textId="48A10CC1" w:rsidR="00144E0F" w:rsidRPr="00711388" w:rsidRDefault="00144E0F" w:rsidP="001D0CCF">
            <w:pPr>
              <w:pStyle w:val="NormalLeft"/>
              <w:rPr>
                <w:lang w:val="en-GB"/>
              </w:rPr>
            </w:pPr>
            <w:r w:rsidRPr="00711388" w:rsidDel="000634D8">
              <w:rPr>
                <w:lang w:val="en-GB"/>
              </w:rPr>
              <w:t>The payment received (if sold), for options and also up</w:t>
            </w:r>
            <w:r w:rsidR="00711388" w:rsidRPr="00711388">
              <w:rPr>
                <w:lang w:val="en-GB"/>
              </w:rPr>
              <w:t>-</w:t>
            </w:r>
            <w:r w:rsidRPr="00711388" w:rsidDel="000634D8">
              <w:rPr>
                <w:lang w:val="en-GB"/>
              </w:rPr>
              <w:t>front and periodical premium amounts received for swaps, since the moment the undertaking entered into the derivative contract.</w:t>
            </w:r>
          </w:p>
        </w:tc>
      </w:tr>
      <w:tr w:rsidR="00626033" w:rsidRPr="00711388" w14:paraId="51C69C49" w14:textId="77777777" w:rsidTr="0013299D">
        <w:tc>
          <w:tcPr>
            <w:tcW w:w="1579" w:type="dxa"/>
            <w:tcBorders>
              <w:top w:val="single" w:sz="2" w:space="0" w:color="auto"/>
              <w:left w:val="single" w:sz="2" w:space="0" w:color="auto"/>
              <w:bottom w:val="single" w:sz="2" w:space="0" w:color="auto"/>
              <w:right w:val="single" w:sz="2" w:space="0" w:color="auto"/>
            </w:tcBorders>
          </w:tcPr>
          <w:p w14:paraId="24D0D0BA" w14:textId="77777777" w:rsidR="00144E0F" w:rsidRPr="00711388" w:rsidRDefault="00144E0F" w:rsidP="00877EC4">
            <w:pPr>
              <w:pStyle w:val="NormalLeft"/>
              <w:rPr>
                <w:lang w:val="en-GB"/>
              </w:rPr>
            </w:pPr>
            <w:r w:rsidRPr="00711388">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9E4388C" w14:textId="77777777" w:rsidR="00144E0F" w:rsidRPr="00711388" w:rsidRDefault="00144E0F" w:rsidP="00877EC4">
            <w:pPr>
              <w:pStyle w:val="NormalLeft"/>
              <w:rPr>
                <w:lang w:val="en-GB"/>
              </w:rPr>
            </w:pPr>
            <w:r w:rsidRPr="00711388">
              <w:rPr>
                <w:lang w:val="en-GB"/>
              </w:rPr>
              <w:t>Number of contracts</w:t>
            </w:r>
          </w:p>
        </w:tc>
        <w:tc>
          <w:tcPr>
            <w:tcW w:w="5943" w:type="dxa"/>
            <w:tcBorders>
              <w:top w:val="single" w:sz="2" w:space="0" w:color="auto"/>
              <w:left w:val="single" w:sz="2" w:space="0" w:color="auto"/>
              <w:bottom w:val="single" w:sz="2" w:space="0" w:color="auto"/>
              <w:right w:val="single" w:sz="2" w:space="0" w:color="auto"/>
            </w:tcBorders>
          </w:tcPr>
          <w:p w14:paraId="435A4FEA" w14:textId="1EF1BC72" w:rsidR="00C130DF" w:rsidRPr="00711388" w:rsidRDefault="00144E0F" w:rsidP="00877EC4">
            <w:pPr>
              <w:pStyle w:val="NormalLeft"/>
              <w:rPr>
                <w:lang w:val="en-GB"/>
              </w:rPr>
            </w:pPr>
            <w:r w:rsidRPr="00711388">
              <w:rPr>
                <w:lang w:val="en-GB"/>
              </w:rPr>
              <w:t>Number of similar derivative contracts reported in the line. It shall be the number of contracts entered into. For Over</w:t>
            </w:r>
            <w:r w:rsidR="00711388" w:rsidRPr="00711388">
              <w:rPr>
                <w:lang w:val="en-GB"/>
              </w:rPr>
              <w:t>-</w:t>
            </w:r>
            <w:r w:rsidRPr="00711388">
              <w:rPr>
                <w:lang w:val="en-GB"/>
              </w:rPr>
              <w:t>The</w:t>
            </w:r>
            <w:r w:rsidR="00711388" w:rsidRPr="00711388">
              <w:rPr>
                <w:lang w:val="en-GB"/>
              </w:rPr>
              <w:t>-</w:t>
            </w:r>
            <w:r w:rsidRPr="00711388">
              <w:rPr>
                <w:lang w:val="en-GB"/>
              </w:rPr>
              <w:t>Counter derivatives, e.g., one swap contract, ‘1’ shall be reported, if ten swaps with the same characteristics, ‘10’ shall be reported.</w:t>
            </w:r>
          </w:p>
          <w:p w14:paraId="7AB8A3FD" w14:textId="6DCB35B4" w:rsidR="00C130DF" w:rsidRPr="00711388" w:rsidRDefault="00C130DF" w:rsidP="00877EC4">
            <w:pPr>
              <w:pStyle w:val="NormalLeft"/>
              <w:rPr>
                <w:lang w:val="en-GB"/>
              </w:rPr>
            </w:pPr>
            <w:r w:rsidRPr="00711388">
              <w:rPr>
                <w:lang w:val="en-GB"/>
              </w:rPr>
              <w:t>The number of contracts can be non-integer, when there</w:t>
            </w:r>
            <w:r w:rsidR="00560CAC" w:rsidRPr="00711388">
              <w:rPr>
                <w:lang w:val="en-GB"/>
              </w:rPr>
              <w:t xml:space="preserve"> i</w:t>
            </w:r>
            <w:r w:rsidRPr="00711388">
              <w:rPr>
                <w:lang w:val="en-GB"/>
              </w:rPr>
              <w:t>s a need to split contracts.</w:t>
            </w:r>
          </w:p>
          <w:p w14:paraId="187814E7" w14:textId="77777777" w:rsidR="00144E0F" w:rsidRPr="00711388" w:rsidRDefault="00144E0F" w:rsidP="00877EC4">
            <w:pPr>
              <w:pStyle w:val="NormalLeft"/>
              <w:rPr>
                <w:lang w:val="en-GB"/>
              </w:rPr>
            </w:pPr>
            <w:r w:rsidRPr="00711388">
              <w:rPr>
                <w:lang w:val="en-GB"/>
              </w:rPr>
              <w:t>The number of contracts shall be the ones outstanding at the reporting date.</w:t>
            </w:r>
          </w:p>
        </w:tc>
      </w:tr>
      <w:tr w:rsidR="00626033" w:rsidRPr="00711388" w14:paraId="3076D59F" w14:textId="77777777" w:rsidTr="0013299D">
        <w:tc>
          <w:tcPr>
            <w:tcW w:w="1579" w:type="dxa"/>
            <w:tcBorders>
              <w:top w:val="single" w:sz="2" w:space="0" w:color="auto"/>
              <w:left w:val="single" w:sz="2" w:space="0" w:color="auto"/>
              <w:bottom w:val="single" w:sz="2" w:space="0" w:color="auto"/>
              <w:right w:val="single" w:sz="2" w:space="0" w:color="auto"/>
            </w:tcBorders>
          </w:tcPr>
          <w:p w14:paraId="4B668977" w14:textId="77777777" w:rsidR="00144E0F" w:rsidRPr="00711388" w:rsidRDefault="00144E0F" w:rsidP="00877EC4">
            <w:pPr>
              <w:pStyle w:val="NormalLeft"/>
              <w:rPr>
                <w:lang w:val="en-GB"/>
              </w:rPr>
            </w:pPr>
            <w:r w:rsidRPr="00711388">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37B4781E" w14:textId="77777777" w:rsidR="00144E0F" w:rsidRPr="00711388" w:rsidRDefault="00144E0F" w:rsidP="00877EC4">
            <w:pPr>
              <w:pStyle w:val="NormalLeft"/>
              <w:rPr>
                <w:lang w:val="en-GB"/>
              </w:rPr>
            </w:pPr>
            <w:r w:rsidRPr="00711388">
              <w:rPr>
                <w:lang w:val="en-GB"/>
              </w:rPr>
              <w:t>Contract size</w:t>
            </w:r>
          </w:p>
        </w:tc>
        <w:tc>
          <w:tcPr>
            <w:tcW w:w="5943" w:type="dxa"/>
            <w:tcBorders>
              <w:top w:val="single" w:sz="2" w:space="0" w:color="auto"/>
              <w:left w:val="single" w:sz="2" w:space="0" w:color="auto"/>
              <w:bottom w:val="single" w:sz="2" w:space="0" w:color="auto"/>
              <w:right w:val="single" w:sz="2" w:space="0" w:color="auto"/>
            </w:tcBorders>
          </w:tcPr>
          <w:p w14:paraId="2170E13B" w14:textId="77777777" w:rsidR="00144E0F" w:rsidRPr="00711388" w:rsidRDefault="00144E0F" w:rsidP="00877EC4">
            <w:pPr>
              <w:pStyle w:val="NormalLeft"/>
              <w:rPr>
                <w:lang w:val="en-GB"/>
              </w:rPr>
            </w:pPr>
            <w:r w:rsidRPr="00711388">
              <w:rPr>
                <w:lang w:val="en-GB"/>
              </w:rPr>
              <w:t xml:space="preserve">Number of underlying assets in the contract (e.g. for equity futures it is the number of equities to be delivered per </w:t>
            </w:r>
            <w:r w:rsidRPr="00711388">
              <w:rPr>
                <w:lang w:val="en-GB"/>
              </w:rPr>
              <w:lastRenderedPageBreak/>
              <w:t>derivative contract at maturity, for bond futures it is the reference amount underlying each contract).</w:t>
            </w:r>
          </w:p>
          <w:p w14:paraId="027D4F1B" w14:textId="77777777" w:rsidR="00144E0F" w:rsidRPr="00711388" w:rsidRDefault="00144E0F" w:rsidP="00877EC4">
            <w:pPr>
              <w:pStyle w:val="NormalLeft"/>
              <w:rPr>
                <w:lang w:val="en-GB"/>
              </w:rPr>
            </w:pPr>
            <w:r w:rsidRPr="00711388">
              <w:rPr>
                <w:lang w:val="en-GB"/>
              </w:rPr>
              <w:t>The way the contract size is defined varies according with the type of instrument. For futures on equities it is common to find the contract size defined as a function of the number of shares underlying the contract.</w:t>
            </w:r>
          </w:p>
          <w:p w14:paraId="1C507AE7" w14:textId="77777777" w:rsidR="00144E0F" w:rsidRPr="00711388" w:rsidRDefault="00144E0F" w:rsidP="00877EC4">
            <w:pPr>
              <w:pStyle w:val="NormalLeft"/>
              <w:rPr>
                <w:lang w:val="en-GB"/>
              </w:rPr>
            </w:pPr>
            <w:r w:rsidRPr="00711388">
              <w:rPr>
                <w:lang w:val="en-GB"/>
              </w:rPr>
              <w:t>For futures on bonds, it is the bond nominal amount underlying the contract.</w:t>
            </w:r>
          </w:p>
          <w:p w14:paraId="5687BD52" w14:textId="77777777" w:rsidR="00144E0F" w:rsidRPr="00711388" w:rsidRDefault="00144E0F" w:rsidP="00877EC4">
            <w:pPr>
              <w:pStyle w:val="NormalLeft"/>
              <w:rPr>
                <w:lang w:val="en-GB"/>
              </w:rPr>
            </w:pPr>
            <w:r w:rsidRPr="00711388">
              <w:rPr>
                <w:lang w:val="en-GB"/>
              </w:rPr>
              <w:t>Only applicable for futures and options.</w:t>
            </w:r>
          </w:p>
        </w:tc>
      </w:tr>
      <w:tr w:rsidR="00626033" w:rsidRPr="00711388" w14:paraId="5FFAFED4" w14:textId="77777777" w:rsidTr="0013299D">
        <w:tc>
          <w:tcPr>
            <w:tcW w:w="1579" w:type="dxa"/>
            <w:tcBorders>
              <w:top w:val="single" w:sz="2" w:space="0" w:color="auto"/>
              <w:left w:val="single" w:sz="2" w:space="0" w:color="auto"/>
              <w:bottom w:val="single" w:sz="2" w:space="0" w:color="auto"/>
              <w:right w:val="single" w:sz="2" w:space="0" w:color="auto"/>
            </w:tcBorders>
          </w:tcPr>
          <w:p w14:paraId="59EDFEA4" w14:textId="77777777" w:rsidR="00144E0F" w:rsidRPr="00711388" w:rsidRDefault="00144E0F" w:rsidP="00877EC4">
            <w:pPr>
              <w:pStyle w:val="NormalLeft"/>
              <w:rPr>
                <w:lang w:val="en-GB"/>
              </w:rPr>
            </w:pPr>
            <w:r w:rsidRPr="00711388">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1A4EB72B" w14:textId="77777777" w:rsidR="00144E0F" w:rsidRPr="00711388" w:rsidRDefault="00144E0F" w:rsidP="00877EC4">
            <w:pPr>
              <w:pStyle w:val="NormalLeft"/>
              <w:rPr>
                <w:lang w:val="en-GB"/>
              </w:rPr>
            </w:pPr>
            <w:r w:rsidRPr="00711388">
              <w:rPr>
                <w:lang w:val="en-GB"/>
              </w:rPr>
              <w:t>Maximum loss under unwinding event</w:t>
            </w:r>
          </w:p>
        </w:tc>
        <w:tc>
          <w:tcPr>
            <w:tcW w:w="5943" w:type="dxa"/>
            <w:tcBorders>
              <w:top w:val="single" w:sz="2" w:space="0" w:color="auto"/>
              <w:left w:val="single" w:sz="2" w:space="0" w:color="auto"/>
              <w:bottom w:val="single" w:sz="2" w:space="0" w:color="auto"/>
              <w:right w:val="single" w:sz="2" w:space="0" w:color="auto"/>
            </w:tcBorders>
          </w:tcPr>
          <w:p w14:paraId="58D59B13" w14:textId="77777777" w:rsidR="00144E0F" w:rsidRPr="00711388" w:rsidRDefault="00144E0F" w:rsidP="00877EC4">
            <w:pPr>
              <w:pStyle w:val="NormalLeft"/>
              <w:rPr>
                <w:lang w:val="en-GB"/>
              </w:rPr>
            </w:pPr>
            <w:r w:rsidRPr="00711388">
              <w:rPr>
                <w:lang w:val="en-GB"/>
              </w:rPr>
              <w:t>Maximum amount of loss if an unwinding event occurs. Applicable to CIC category F.</w:t>
            </w:r>
          </w:p>
          <w:p w14:paraId="15AB196C" w14:textId="77777777" w:rsidR="00144E0F" w:rsidRPr="00711388" w:rsidRDefault="00144E0F" w:rsidP="00877EC4">
            <w:pPr>
              <w:pStyle w:val="NormalLeft"/>
              <w:rPr>
                <w:lang w:val="en-GB"/>
              </w:rPr>
            </w:pPr>
            <w:r w:rsidRPr="00711388">
              <w:rPr>
                <w:lang w:val="en-GB"/>
              </w:rPr>
              <w:t>Where a credit derivative is 100 % collateralised, the maximum loss under an unwinding event is zero.</w:t>
            </w:r>
          </w:p>
        </w:tc>
      </w:tr>
      <w:tr w:rsidR="00626033" w:rsidRPr="00711388" w14:paraId="7843C49B" w14:textId="77777777" w:rsidTr="0013299D">
        <w:tc>
          <w:tcPr>
            <w:tcW w:w="1579" w:type="dxa"/>
            <w:tcBorders>
              <w:top w:val="single" w:sz="2" w:space="0" w:color="auto"/>
              <w:left w:val="single" w:sz="2" w:space="0" w:color="auto"/>
              <w:bottom w:val="single" w:sz="2" w:space="0" w:color="auto"/>
              <w:right w:val="single" w:sz="2" w:space="0" w:color="auto"/>
            </w:tcBorders>
          </w:tcPr>
          <w:p w14:paraId="3B0EE681" w14:textId="77777777" w:rsidR="00144E0F" w:rsidRPr="00711388" w:rsidRDefault="00144E0F" w:rsidP="00877EC4">
            <w:pPr>
              <w:pStyle w:val="NormalLeft"/>
              <w:rPr>
                <w:lang w:val="en-GB"/>
              </w:rPr>
            </w:pPr>
            <w:r w:rsidRPr="00711388">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45ADB463" w14:textId="77777777" w:rsidR="00144E0F" w:rsidRPr="00711388" w:rsidRDefault="00144E0F" w:rsidP="00877EC4">
            <w:pPr>
              <w:pStyle w:val="NormalLeft"/>
              <w:rPr>
                <w:lang w:val="en-GB"/>
              </w:rPr>
            </w:pPr>
            <w:r w:rsidRPr="00711388">
              <w:rPr>
                <w:lang w:val="en-GB"/>
              </w:rPr>
              <w:t>Swap outflow amount</w:t>
            </w:r>
          </w:p>
        </w:tc>
        <w:tc>
          <w:tcPr>
            <w:tcW w:w="5943" w:type="dxa"/>
            <w:tcBorders>
              <w:top w:val="single" w:sz="2" w:space="0" w:color="auto"/>
              <w:left w:val="single" w:sz="2" w:space="0" w:color="auto"/>
              <w:bottom w:val="single" w:sz="2" w:space="0" w:color="auto"/>
              <w:right w:val="single" w:sz="2" w:space="0" w:color="auto"/>
            </w:tcBorders>
          </w:tcPr>
          <w:p w14:paraId="33EE056B" w14:textId="77777777" w:rsidR="00144E0F" w:rsidRPr="00711388" w:rsidRDefault="00144E0F" w:rsidP="00877EC4">
            <w:pPr>
              <w:pStyle w:val="NormalLeft"/>
              <w:rPr>
                <w:lang w:val="en-GB"/>
              </w:rPr>
            </w:pPr>
            <w:r w:rsidRPr="00711388">
              <w:rPr>
                <w:lang w:val="en-GB"/>
              </w:rPr>
              <w:t>Amount delivered under the swap contract (other than premiums), during the reporting period. Corresponds to interest paid for IRS and amounts delivered for currency swaps, credit swaps, total return swaps and other swaps.</w:t>
            </w:r>
          </w:p>
          <w:p w14:paraId="4D52B056" w14:textId="77777777" w:rsidR="00144E0F" w:rsidRPr="00711388" w:rsidRDefault="00144E0F" w:rsidP="00877EC4">
            <w:pPr>
              <w:pStyle w:val="NormalLeft"/>
              <w:rPr>
                <w:lang w:val="en-GB"/>
              </w:rPr>
            </w:pPr>
            <w:r w:rsidRPr="00711388">
              <w:rPr>
                <w:lang w:val="en-GB"/>
              </w:rPr>
              <w:t>In the cases where the settlement is made on a net basis then only one of the items C0200 and C0210 shall be reported.</w:t>
            </w:r>
          </w:p>
        </w:tc>
      </w:tr>
      <w:tr w:rsidR="00626033" w:rsidRPr="00711388" w14:paraId="2DD2AE12" w14:textId="77777777" w:rsidTr="0013299D">
        <w:tc>
          <w:tcPr>
            <w:tcW w:w="1579" w:type="dxa"/>
            <w:tcBorders>
              <w:top w:val="single" w:sz="2" w:space="0" w:color="auto"/>
              <w:left w:val="single" w:sz="2" w:space="0" w:color="auto"/>
              <w:bottom w:val="single" w:sz="2" w:space="0" w:color="auto"/>
              <w:right w:val="single" w:sz="2" w:space="0" w:color="auto"/>
            </w:tcBorders>
          </w:tcPr>
          <w:p w14:paraId="5ADA67B1" w14:textId="77777777" w:rsidR="00144E0F" w:rsidRPr="00711388" w:rsidRDefault="00144E0F" w:rsidP="00877EC4">
            <w:pPr>
              <w:pStyle w:val="NormalLeft"/>
              <w:rPr>
                <w:lang w:val="en-GB"/>
              </w:rPr>
            </w:pPr>
            <w:r w:rsidRPr="00711388">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07C8D509" w14:textId="77777777" w:rsidR="00144E0F" w:rsidRPr="00711388" w:rsidRDefault="00144E0F" w:rsidP="00877EC4">
            <w:pPr>
              <w:pStyle w:val="NormalLeft"/>
              <w:rPr>
                <w:lang w:val="en-GB"/>
              </w:rPr>
            </w:pPr>
            <w:r w:rsidRPr="00711388">
              <w:rPr>
                <w:lang w:val="en-GB"/>
              </w:rPr>
              <w:t>Swap inflow amount</w:t>
            </w:r>
          </w:p>
        </w:tc>
        <w:tc>
          <w:tcPr>
            <w:tcW w:w="5943" w:type="dxa"/>
            <w:tcBorders>
              <w:top w:val="single" w:sz="2" w:space="0" w:color="auto"/>
              <w:left w:val="single" w:sz="2" w:space="0" w:color="auto"/>
              <w:bottom w:val="single" w:sz="2" w:space="0" w:color="auto"/>
              <w:right w:val="single" w:sz="2" w:space="0" w:color="auto"/>
            </w:tcBorders>
          </w:tcPr>
          <w:p w14:paraId="3EA164AE" w14:textId="77777777" w:rsidR="00144E0F" w:rsidRPr="00711388" w:rsidRDefault="00144E0F" w:rsidP="00877EC4">
            <w:pPr>
              <w:pStyle w:val="NormalLeft"/>
              <w:rPr>
                <w:lang w:val="en-GB"/>
              </w:rPr>
            </w:pPr>
            <w:r w:rsidRPr="00711388">
              <w:rPr>
                <w:lang w:val="en-GB"/>
              </w:rPr>
              <w:t>Amount received under the swap contract (other than premiums), during the reporting period. Corresponds to interest received for IRS and amounts received for currency swaps, credit swaps, total return swaps and other swaps.</w:t>
            </w:r>
          </w:p>
          <w:p w14:paraId="50A039B5" w14:textId="77777777" w:rsidR="00144E0F" w:rsidRPr="00711388" w:rsidRDefault="00144E0F" w:rsidP="00877EC4">
            <w:pPr>
              <w:pStyle w:val="NormalLeft"/>
              <w:rPr>
                <w:lang w:val="en-GB"/>
              </w:rPr>
            </w:pPr>
            <w:r w:rsidRPr="00711388">
              <w:rPr>
                <w:lang w:val="en-GB"/>
              </w:rPr>
              <w:t>In the cases where the settlement is made on a net basis then only one of the items C0200 and C0210 shall be reported.</w:t>
            </w:r>
          </w:p>
        </w:tc>
      </w:tr>
      <w:tr w:rsidR="00626033" w:rsidRPr="00711388" w14:paraId="36AE8D49" w14:textId="77777777" w:rsidTr="0013299D">
        <w:tc>
          <w:tcPr>
            <w:tcW w:w="1579" w:type="dxa"/>
            <w:tcBorders>
              <w:top w:val="single" w:sz="2" w:space="0" w:color="auto"/>
              <w:left w:val="single" w:sz="2" w:space="0" w:color="auto"/>
              <w:bottom w:val="single" w:sz="2" w:space="0" w:color="auto"/>
              <w:right w:val="single" w:sz="2" w:space="0" w:color="auto"/>
            </w:tcBorders>
          </w:tcPr>
          <w:p w14:paraId="066CAFCD" w14:textId="77777777" w:rsidR="00144E0F" w:rsidRPr="00711388" w:rsidRDefault="00144E0F" w:rsidP="00877EC4">
            <w:pPr>
              <w:pStyle w:val="NormalLeft"/>
              <w:rPr>
                <w:lang w:val="en-GB"/>
              </w:rPr>
            </w:pPr>
            <w:r w:rsidRPr="00711388">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12A0F4FC" w14:textId="77777777" w:rsidR="00144E0F" w:rsidRPr="00711388" w:rsidRDefault="00144E0F" w:rsidP="00877EC4">
            <w:pPr>
              <w:pStyle w:val="NormalLeft"/>
              <w:rPr>
                <w:lang w:val="en-GB"/>
              </w:rPr>
            </w:pPr>
            <w:r w:rsidRPr="00711388">
              <w:rPr>
                <w:lang w:val="en-GB"/>
              </w:rPr>
              <w:t>Initial date</w:t>
            </w:r>
          </w:p>
        </w:tc>
        <w:tc>
          <w:tcPr>
            <w:tcW w:w="5943" w:type="dxa"/>
            <w:tcBorders>
              <w:top w:val="single" w:sz="2" w:space="0" w:color="auto"/>
              <w:left w:val="single" w:sz="2" w:space="0" w:color="auto"/>
              <w:bottom w:val="single" w:sz="2" w:space="0" w:color="auto"/>
              <w:right w:val="single" w:sz="2" w:space="0" w:color="auto"/>
            </w:tcBorders>
          </w:tcPr>
          <w:p w14:paraId="43E33326" w14:textId="5B2A89E1" w:rsidR="00144E0F" w:rsidRPr="00711388" w:rsidRDefault="00144E0F" w:rsidP="00877EC4">
            <w:pPr>
              <w:pStyle w:val="NormalLeft"/>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date when obligations under the contract come into effect.</w:t>
            </w:r>
          </w:p>
          <w:p w14:paraId="7E2E1D35" w14:textId="77777777" w:rsidR="00144E0F" w:rsidRPr="00711388" w:rsidRDefault="00144E0F" w:rsidP="00877EC4">
            <w:pPr>
              <w:pStyle w:val="NormalLeft"/>
              <w:rPr>
                <w:lang w:val="en-GB"/>
              </w:rPr>
            </w:pPr>
          </w:p>
          <w:p w14:paraId="4A236361" w14:textId="77777777" w:rsidR="00144E0F" w:rsidRPr="00711388" w:rsidRDefault="00144E0F" w:rsidP="00877EC4">
            <w:pPr>
              <w:pStyle w:val="NormalLeft"/>
              <w:rPr>
                <w:lang w:val="en-GB"/>
              </w:rPr>
            </w:pPr>
            <w:r w:rsidRPr="00711388">
              <w:rPr>
                <w:lang w:val="en-GB"/>
              </w:rPr>
              <w:t>When various dates occur for the same derivative, report only the one regarding the first trade date of the derivative and only one row for each derivative (no different rows for each trade) reflecting the total amount invested in that derivative considering the different dates of trade.</w:t>
            </w:r>
          </w:p>
          <w:p w14:paraId="4AA85415" w14:textId="77777777" w:rsidR="00144E0F" w:rsidRPr="00711388" w:rsidRDefault="00144E0F" w:rsidP="00877EC4">
            <w:pPr>
              <w:pStyle w:val="NormalLeft"/>
              <w:rPr>
                <w:lang w:val="en-GB"/>
              </w:rPr>
            </w:pPr>
            <w:r w:rsidRPr="00711388">
              <w:rPr>
                <w:lang w:val="en-GB"/>
              </w:rPr>
              <w:t>In case of novation, the novation date becomes the trade date for that derivative.</w:t>
            </w:r>
          </w:p>
        </w:tc>
      </w:tr>
      <w:tr w:rsidR="00626033" w:rsidRPr="00711388" w14:paraId="055EE7B7" w14:textId="77777777" w:rsidTr="0013299D">
        <w:tc>
          <w:tcPr>
            <w:tcW w:w="1579" w:type="dxa"/>
            <w:tcBorders>
              <w:top w:val="single" w:sz="2" w:space="0" w:color="auto"/>
              <w:left w:val="single" w:sz="2" w:space="0" w:color="auto"/>
              <w:bottom w:val="single" w:sz="2" w:space="0" w:color="auto"/>
              <w:right w:val="single" w:sz="2" w:space="0" w:color="auto"/>
            </w:tcBorders>
          </w:tcPr>
          <w:p w14:paraId="616EF352" w14:textId="77777777" w:rsidR="00144E0F" w:rsidRPr="00711388" w:rsidRDefault="00144E0F" w:rsidP="00877EC4">
            <w:pPr>
              <w:pStyle w:val="NormalLeft"/>
              <w:rPr>
                <w:lang w:val="en-GB"/>
              </w:rPr>
            </w:pPr>
            <w:r w:rsidRPr="00711388">
              <w:rPr>
                <w:lang w:val="en-GB"/>
              </w:rPr>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78798DC4" w14:textId="77777777" w:rsidR="00144E0F" w:rsidRPr="00711388" w:rsidRDefault="00144E0F" w:rsidP="00877EC4">
            <w:pPr>
              <w:pStyle w:val="NormalLeft"/>
              <w:rPr>
                <w:lang w:val="en-GB"/>
              </w:rPr>
            </w:pPr>
            <w:r w:rsidRPr="00711388">
              <w:rPr>
                <w:lang w:val="en-GB"/>
              </w:rPr>
              <w:t>Duration</w:t>
            </w:r>
          </w:p>
        </w:tc>
        <w:tc>
          <w:tcPr>
            <w:tcW w:w="5943" w:type="dxa"/>
            <w:tcBorders>
              <w:top w:val="single" w:sz="2" w:space="0" w:color="auto"/>
              <w:left w:val="single" w:sz="2" w:space="0" w:color="auto"/>
              <w:bottom w:val="single" w:sz="2" w:space="0" w:color="auto"/>
              <w:right w:val="single" w:sz="2" w:space="0" w:color="auto"/>
            </w:tcBorders>
          </w:tcPr>
          <w:p w14:paraId="6A409781" w14:textId="77777777" w:rsidR="00144E0F" w:rsidRPr="00711388" w:rsidRDefault="00144E0F" w:rsidP="00877EC4">
            <w:pPr>
              <w:pStyle w:val="NormalLeft"/>
              <w:rPr>
                <w:lang w:val="en-GB"/>
              </w:rPr>
            </w:pPr>
            <w:r w:rsidRPr="00711388">
              <w:rPr>
                <w:lang w:val="en-GB"/>
              </w:rPr>
              <w:t>Derivative duration, defined as the residual modified duration, for derivatives for which a duration measure is applicable.</w:t>
            </w:r>
          </w:p>
          <w:p w14:paraId="4B012114" w14:textId="77777777" w:rsidR="00144E0F" w:rsidRPr="00711388" w:rsidRDefault="00144E0F" w:rsidP="00877EC4">
            <w:pPr>
              <w:pStyle w:val="NormalLeft"/>
              <w:rPr>
                <w:lang w:val="en-GB"/>
              </w:rPr>
            </w:pPr>
            <w:r w:rsidRPr="00711388">
              <w:rPr>
                <w:lang w:val="en-GB"/>
              </w:rPr>
              <w:t>Calculated as the net duration between in and out flows from the derivative, when applicable.</w:t>
            </w:r>
          </w:p>
        </w:tc>
      </w:tr>
      <w:tr w:rsidR="00626033" w:rsidRPr="00711388" w14:paraId="196BAB75" w14:textId="77777777" w:rsidTr="0013299D">
        <w:tc>
          <w:tcPr>
            <w:tcW w:w="1579" w:type="dxa"/>
            <w:tcBorders>
              <w:top w:val="single" w:sz="2" w:space="0" w:color="auto"/>
              <w:left w:val="single" w:sz="2" w:space="0" w:color="auto"/>
              <w:bottom w:val="single" w:sz="2" w:space="0" w:color="auto"/>
              <w:right w:val="single" w:sz="2" w:space="0" w:color="auto"/>
            </w:tcBorders>
          </w:tcPr>
          <w:p w14:paraId="24EC1D17" w14:textId="77777777" w:rsidR="00144E0F" w:rsidRPr="00711388" w:rsidRDefault="00144E0F" w:rsidP="00877EC4">
            <w:pPr>
              <w:pStyle w:val="NormalLeft"/>
              <w:rPr>
                <w:lang w:val="en-GB"/>
              </w:rPr>
            </w:pPr>
            <w:r w:rsidRPr="00711388">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1124CB62" w14:textId="77777777" w:rsidR="00144E0F" w:rsidRPr="00711388" w:rsidRDefault="00144E0F" w:rsidP="00877EC4">
            <w:pPr>
              <w:pStyle w:val="NormalLeft"/>
              <w:rPr>
                <w:lang w:val="en-GB"/>
              </w:rPr>
            </w:pPr>
            <w:r w:rsidRPr="00711388">
              <w:rPr>
                <w:lang w:val="en-GB"/>
              </w:rPr>
              <w:t>Solvency II value</w:t>
            </w:r>
          </w:p>
        </w:tc>
        <w:tc>
          <w:tcPr>
            <w:tcW w:w="5943" w:type="dxa"/>
            <w:tcBorders>
              <w:top w:val="single" w:sz="2" w:space="0" w:color="auto"/>
              <w:left w:val="single" w:sz="2" w:space="0" w:color="auto"/>
              <w:bottom w:val="single" w:sz="2" w:space="0" w:color="auto"/>
              <w:right w:val="single" w:sz="2" w:space="0" w:color="auto"/>
            </w:tcBorders>
          </w:tcPr>
          <w:p w14:paraId="4B9B21C7" w14:textId="63D83FB5" w:rsidR="00144E0F" w:rsidRPr="00711388" w:rsidRDefault="00144E0F" w:rsidP="00877EC4">
            <w:pPr>
              <w:pStyle w:val="NormalLeft"/>
              <w:rPr>
                <w:lang w:val="en-GB"/>
              </w:rPr>
            </w:pPr>
            <w:r w:rsidRPr="00711388">
              <w:rPr>
                <w:lang w:val="en-GB"/>
              </w:rPr>
              <w:t>Value of the derivative as of the reporting date calculated as defined by Article</w:t>
            </w:r>
            <w:r w:rsidR="009F2669" w:rsidRPr="00711388">
              <w:rPr>
                <w:lang w:val="en-GB"/>
              </w:rPr>
              <w:t xml:space="preserve"> 75 of</w:t>
            </w:r>
            <w:r w:rsidRPr="00711388">
              <w:rPr>
                <w:lang w:val="en-GB"/>
              </w:rPr>
              <w:t xml:space="preserve"> Directive 2009/138/EC. It can be positive, negative or zero.</w:t>
            </w:r>
          </w:p>
        </w:tc>
      </w:tr>
      <w:tr w:rsidR="00144E0F" w:rsidRPr="00711388" w14:paraId="26277DE9" w14:textId="77777777" w:rsidTr="0013299D">
        <w:tc>
          <w:tcPr>
            <w:tcW w:w="1579" w:type="dxa"/>
            <w:tcBorders>
              <w:top w:val="single" w:sz="2" w:space="0" w:color="auto"/>
              <w:left w:val="single" w:sz="2" w:space="0" w:color="auto"/>
              <w:bottom w:val="single" w:sz="2" w:space="0" w:color="auto"/>
              <w:right w:val="single" w:sz="2" w:space="0" w:color="auto"/>
            </w:tcBorders>
          </w:tcPr>
          <w:p w14:paraId="529D6B03" w14:textId="77777777" w:rsidR="00144E0F" w:rsidRPr="00711388" w:rsidRDefault="00144E0F" w:rsidP="00877EC4">
            <w:pPr>
              <w:pStyle w:val="NormalLeft"/>
              <w:rPr>
                <w:lang w:val="en-GB"/>
              </w:rPr>
            </w:pPr>
            <w:r w:rsidRPr="00711388">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7C1F452D" w14:textId="77777777" w:rsidR="00144E0F" w:rsidRPr="00711388" w:rsidRDefault="00144E0F" w:rsidP="00877EC4">
            <w:pPr>
              <w:pStyle w:val="NormalLeft"/>
              <w:rPr>
                <w:lang w:val="en-GB"/>
              </w:rPr>
            </w:pPr>
            <w:r w:rsidRPr="00711388">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56ADCF8D" w14:textId="77777777" w:rsidR="00144E0F" w:rsidRPr="00711388" w:rsidRDefault="00144E0F" w:rsidP="00877EC4">
            <w:pPr>
              <w:pStyle w:val="NormalLeft"/>
              <w:rPr>
                <w:lang w:val="en-GB"/>
              </w:rPr>
            </w:pPr>
            <w:r w:rsidRPr="00711388">
              <w:rPr>
                <w:lang w:val="en-GB"/>
              </w:rPr>
              <w:t>Identify the valuation method used when valuing derivatives. One of the options in the following closed list shall be used:</w:t>
            </w:r>
          </w:p>
          <w:p w14:paraId="650025F8" w14:textId="1807A741"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quoted market price in active markets for the same assets or liabilities</w:t>
            </w:r>
          </w:p>
          <w:p w14:paraId="51BD7B73" w14:textId="66A8F4BD"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quoted market price in active markets for similar assets or liabilities</w:t>
            </w:r>
          </w:p>
          <w:p w14:paraId="6D35DB3E" w14:textId="7A45BAB3"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alternative valuation methods</w:t>
            </w:r>
          </w:p>
          <w:p w14:paraId="4628CC04" w14:textId="23D64FD6"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w:t>
            </w:r>
            <w:r w:rsidR="00B376C3" w:rsidRPr="00711388">
              <w:rPr>
                <w:lang w:val="en-GB"/>
              </w:rPr>
              <w:t>m</w:t>
            </w:r>
            <w:r w:rsidRPr="00711388">
              <w:rPr>
                <w:lang w:val="en-GB"/>
              </w:rPr>
              <w:t>arket valuation according to Article 9(4) of Delegated Regulation (EU) 2015/35</w:t>
            </w:r>
          </w:p>
        </w:tc>
      </w:tr>
    </w:tbl>
    <w:p w14:paraId="54161FEC" w14:textId="77777777" w:rsidR="00144E0F" w:rsidRPr="00711388" w:rsidRDefault="00144E0F" w:rsidP="00144E0F">
      <w:pPr>
        <w:rPr>
          <w:lang w:val="en-GB"/>
        </w:rPr>
      </w:pPr>
    </w:p>
    <w:tbl>
      <w:tblPr>
        <w:tblW w:w="9286" w:type="dxa"/>
        <w:tblLayout w:type="fixed"/>
        <w:tblLook w:val="0000" w:firstRow="0" w:lastRow="0" w:firstColumn="0" w:lastColumn="0" w:noHBand="0" w:noVBand="0"/>
      </w:tblPr>
      <w:tblGrid>
        <w:gridCol w:w="1486"/>
        <w:gridCol w:w="1671"/>
        <w:gridCol w:w="6129"/>
      </w:tblGrid>
      <w:tr w:rsidR="00626033" w:rsidRPr="00711388" w14:paraId="10840F26" w14:textId="77777777" w:rsidTr="00253299">
        <w:tc>
          <w:tcPr>
            <w:tcW w:w="1486" w:type="dxa"/>
            <w:tcBorders>
              <w:top w:val="single" w:sz="2" w:space="0" w:color="auto"/>
              <w:left w:val="single" w:sz="2" w:space="0" w:color="auto"/>
              <w:bottom w:val="single" w:sz="2" w:space="0" w:color="auto"/>
              <w:right w:val="single" w:sz="2" w:space="0" w:color="auto"/>
            </w:tcBorders>
          </w:tcPr>
          <w:p w14:paraId="6FD37720" w14:textId="77777777" w:rsidR="00144E0F" w:rsidRPr="00711388" w:rsidRDefault="00144E0F" w:rsidP="00877EC4">
            <w:pPr>
              <w:adjustRightInd w:val="0"/>
              <w:spacing w:before="0" w:after="0"/>
              <w:jc w:v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1E8DF107" w14:textId="77777777" w:rsidR="00144E0F" w:rsidRPr="00711388" w:rsidRDefault="00144E0F" w:rsidP="00877EC4">
            <w:pPr>
              <w:pStyle w:val="NormalCentered"/>
              <w:rPr>
                <w:lang w:val="en-GB"/>
              </w:rPr>
            </w:pPr>
            <w:r w:rsidRPr="00711388">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46644A52" w14:textId="77777777" w:rsidR="00144E0F" w:rsidRPr="00711388" w:rsidRDefault="00144E0F" w:rsidP="00877EC4">
            <w:pPr>
              <w:pStyle w:val="NormalCentered"/>
              <w:rPr>
                <w:lang w:val="en-GB"/>
              </w:rPr>
            </w:pPr>
            <w:r w:rsidRPr="00711388">
              <w:rPr>
                <w:lang w:val="en-GB"/>
              </w:rPr>
              <w:t>INSTRUCTIONS</w:t>
            </w:r>
          </w:p>
        </w:tc>
      </w:tr>
      <w:tr w:rsidR="00626033" w:rsidRPr="00711388" w14:paraId="52B25D66" w14:textId="77777777" w:rsidTr="00253299">
        <w:tc>
          <w:tcPr>
            <w:tcW w:w="9286" w:type="dxa"/>
            <w:gridSpan w:val="3"/>
            <w:tcBorders>
              <w:top w:val="single" w:sz="2" w:space="0" w:color="auto"/>
              <w:left w:val="single" w:sz="2" w:space="0" w:color="auto"/>
              <w:bottom w:val="single" w:sz="2" w:space="0" w:color="auto"/>
              <w:right w:val="single" w:sz="2" w:space="0" w:color="auto"/>
            </w:tcBorders>
          </w:tcPr>
          <w:p w14:paraId="3545D2BD" w14:textId="77777777" w:rsidR="00253299" w:rsidRPr="00711388" w:rsidRDefault="00253299" w:rsidP="00F11342">
            <w:pPr>
              <w:pStyle w:val="NormalCentered"/>
              <w:jc w:val="left"/>
              <w:rPr>
                <w:lang w:val="en-GB"/>
              </w:rPr>
            </w:pPr>
            <w:r w:rsidRPr="00711388">
              <w:rPr>
                <w:i/>
                <w:iCs/>
                <w:lang w:val="en-GB"/>
              </w:rPr>
              <w:t>Information on derivatives</w:t>
            </w:r>
          </w:p>
        </w:tc>
      </w:tr>
      <w:tr w:rsidR="00626033" w:rsidRPr="00711388" w14:paraId="3BA21CAB" w14:textId="77777777" w:rsidTr="00253299">
        <w:tc>
          <w:tcPr>
            <w:tcW w:w="1486" w:type="dxa"/>
            <w:tcBorders>
              <w:top w:val="single" w:sz="2" w:space="0" w:color="auto"/>
              <w:left w:val="single" w:sz="2" w:space="0" w:color="auto"/>
              <w:bottom w:val="single" w:sz="2" w:space="0" w:color="auto"/>
              <w:right w:val="single" w:sz="2" w:space="0" w:color="auto"/>
            </w:tcBorders>
          </w:tcPr>
          <w:p w14:paraId="1FB5E980" w14:textId="77777777" w:rsidR="00144E0F" w:rsidRPr="00711388" w:rsidRDefault="00144E0F" w:rsidP="00877EC4">
            <w:pPr>
              <w:pStyle w:val="NormalLeft"/>
              <w:rPr>
                <w:lang w:val="en-GB"/>
              </w:rPr>
            </w:pPr>
            <w:r w:rsidRPr="00711388">
              <w:rPr>
                <w:lang w:val="en-GB"/>
              </w:rPr>
              <w:t>C0040</w:t>
            </w:r>
          </w:p>
        </w:tc>
        <w:tc>
          <w:tcPr>
            <w:tcW w:w="1671" w:type="dxa"/>
            <w:tcBorders>
              <w:top w:val="single" w:sz="2" w:space="0" w:color="auto"/>
              <w:left w:val="single" w:sz="2" w:space="0" w:color="auto"/>
              <w:bottom w:val="single" w:sz="2" w:space="0" w:color="auto"/>
              <w:right w:val="single" w:sz="2" w:space="0" w:color="auto"/>
            </w:tcBorders>
          </w:tcPr>
          <w:p w14:paraId="20CB8601" w14:textId="77777777" w:rsidR="00144E0F" w:rsidRPr="00711388" w:rsidRDefault="00144E0F" w:rsidP="00877EC4">
            <w:pPr>
              <w:pStyle w:val="NormalLeft"/>
              <w:rPr>
                <w:lang w:val="en-GB"/>
              </w:rPr>
            </w:pPr>
            <w:r w:rsidRPr="00711388">
              <w:rPr>
                <w:lang w:val="en-GB"/>
              </w:rPr>
              <w:t>Derivative ID Code</w:t>
            </w:r>
          </w:p>
        </w:tc>
        <w:tc>
          <w:tcPr>
            <w:tcW w:w="6129" w:type="dxa"/>
            <w:tcBorders>
              <w:top w:val="single" w:sz="2" w:space="0" w:color="auto"/>
              <w:left w:val="single" w:sz="2" w:space="0" w:color="auto"/>
              <w:bottom w:val="single" w:sz="2" w:space="0" w:color="auto"/>
              <w:right w:val="single" w:sz="2" w:space="0" w:color="auto"/>
            </w:tcBorders>
          </w:tcPr>
          <w:p w14:paraId="3AE0982D" w14:textId="77777777" w:rsidR="00144E0F" w:rsidRPr="00711388" w:rsidRDefault="00144E0F" w:rsidP="00877EC4">
            <w:pPr>
              <w:pStyle w:val="NormalLeft"/>
              <w:rPr>
                <w:lang w:val="en-GB"/>
              </w:rPr>
            </w:pPr>
            <w:r w:rsidRPr="00711388">
              <w:rPr>
                <w:lang w:val="en-GB"/>
              </w:rPr>
              <w:t>Derivative ID code using the following priority:</w:t>
            </w:r>
          </w:p>
          <w:p w14:paraId="553AB895" w14:textId="77777777" w:rsidR="00144E0F" w:rsidRPr="00711388" w:rsidRDefault="00144E0F" w:rsidP="0083381F">
            <w:pPr>
              <w:pStyle w:val="Tiret0"/>
              <w:numPr>
                <w:ilvl w:val="0"/>
                <w:numId w:val="3"/>
              </w:numPr>
              <w:ind w:left="851" w:hanging="851"/>
              <w:rPr>
                <w:lang w:val="en-GB"/>
              </w:rPr>
            </w:pPr>
            <w:r w:rsidRPr="00711388">
              <w:rPr>
                <w:lang w:val="en-GB"/>
              </w:rPr>
              <w:t>ISO 6166 code of ISIN when available</w:t>
            </w:r>
          </w:p>
          <w:p w14:paraId="48C81BD9"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3FE12701" w14:textId="77777777" w:rsidR="00144E0F" w:rsidRPr="00711388" w:rsidRDefault="00144E0F" w:rsidP="0083381F">
            <w:pPr>
              <w:pStyle w:val="Tiret0"/>
              <w:numPr>
                <w:ilvl w:val="0"/>
                <w:numId w:val="3"/>
              </w:numPr>
              <w:ind w:left="851" w:hanging="851"/>
              <w:rPr>
                <w:lang w:val="en-GB"/>
              </w:rPr>
            </w:pPr>
            <w:r w:rsidRPr="00711388">
              <w:rPr>
                <w:lang w:val="en-GB"/>
              </w:rPr>
              <w:t>Code attributed by the undertaking, when the options above are not available, and must be consistent over time</w:t>
            </w:r>
          </w:p>
        </w:tc>
      </w:tr>
      <w:tr w:rsidR="00626033" w:rsidRPr="00711388" w14:paraId="396C47AC" w14:textId="77777777" w:rsidTr="00253299">
        <w:tc>
          <w:tcPr>
            <w:tcW w:w="1486" w:type="dxa"/>
            <w:tcBorders>
              <w:top w:val="single" w:sz="2" w:space="0" w:color="auto"/>
              <w:left w:val="single" w:sz="2" w:space="0" w:color="auto"/>
              <w:bottom w:val="single" w:sz="2" w:space="0" w:color="auto"/>
              <w:right w:val="single" w:sz="2" w:space="0" w:color="auto"/>
            </w:tcBorders>
          </w:tcPr>
          <w:p w14:paraId="553294A7" w14:textId="77777777" w:rsidR="00144E0F" w:rsidRPr="00711388" w:rsidRDefault="00144E0F" w:rsidP="00877EC4">
            <w:pPr>
              <w:pStyle w:val="NormalLeft"/>
              <w:rPr>
                <w:lang w:val="en-GB"/>
              </w:rPr>
            </w:pPr>
            <w:r w:rsidRPr="00711388">
              <w:rPr>
                <w:lang w:val="en-GB"/>
              </w:rPr>
              <w:t>C0050</w:t>
            </w:r>
          </w:p>
        </w:tc>
        <w:tc>
          <w:tcPr>
            <w:tcW w:w="1671" w:type="dxa"/>
            <w:tcBorders>
              <w:top w:val="single" w:sz="2" w:space="0" w:color="auto"/>
              <w:left w:val="single" w:sz="2" w:space="0" w:color="auto"/>
              <w:bottom w:val="single" w:sz="2" w:space="0" w:color="auto"/>
              <w:right w:val="single" w:sz="2" w:space="0" w:color="auto"/>
            </w:tcBorders>
          </w:tcPr>
          <w:p w14:paraId="107D9DEB" w14:textId="77777777" w:rsidR="00144E0F" w:rsidRPr="00711388" w:rsidRDefault="00144E0F" w:rsidP="00877EC4">
            <w:pPr>
              <w:pStyle w:val="NormalLeft"/>
              <w:rPr>
                <w:lang w:val="en-GB"/>
              </w:rPr>
            </w:pPr>
            <w:r w:rsidRPr="00711388">
              <w:rPr>
                <w:lang w:val="en-GB"/>
              </w:rPr>
              <w:t>Derivative ID Code type</w:t>
            </w:r>
          </w:p>
        </w:tc>
        <w:tc>
          <w:tcPr>
            <w:tcW w:w="6129" w:type="dxa"/>
            <w:tcBorders>
              <w:top w:val="single" w:sz="2" w:space="0" w:color="auto"/>
              <w:left w:val="single" w:sz="2" w:space="0" w:color="auto"/>
              <w:bottom w:val="single" w:sz="2" w:space="0" w:color="auto"/>
              <w:right w:val="single" w:sz="2" w:space="0" w:color="auto"/>
            </w:tcBorders>
          </w:tcPr>
          <w:p w14:paraId="3E1FEC48" w14:textId="77777777" w:rsidR="00144E0F" w:rsidRPr="00711388" w:rsidRDefault="00144E0F" w:rsidP="00877EC4">
            <w:pPr>
              <w:pStyle w:val="NormalLeft"/>
              <w:rPr>
                <w:lang w:val="en-GB"/>
              </w:rPr>
            </w:pPr>
            <w:r w:rsidRPr="00711388">
              <w:rPr>
                <w:lang w:val="en-GB"/>
              </w:rPr>
              <w:t>Type of ID Code used for the ‘Derivative ID Code’ item. One of the options in the following closed list shall be used:</w:t>
            </w:r>
          </w:p>
          <w:p w14:paraId="69B84A90" w14:textId="6F7DC7DD"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ISO/6166 for ISIN</w:t>
            </w:r>
          </w:p>
          <w:p w14:paraId="5E11704B" w14:textId="2DFBA075"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5E0DE25C" w14:textId="353B3458"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55B1B997" w14:textId="187A0DCB" w:rsidR="00144E0F" w:rsidRPr="00711388" w:rsidRDefault="00144E0F" w:rsidP="00877EC4">
            <w:pPr>
              <w:pStyle w:val="NormalLeft"/>
              <w:rPr>
                <w:lang w:val="en-GB"/>
              </w:rPr>
            </w:pPr>
            <w:r w:rsidRPr="00711388">
              <w:rPr>
                <w:lang w:val="en-GB"/>
              </w:rPr>
              <w:lastRenderedPageBreak/>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1E29AB5A" w14:textId="03CC5559"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3F9F58D6" w14:textId="11550251"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5F1FEBF9" w14:textId="7E37AAD6"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66AC8E50" w14:textId="3538469F"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04DC919F" w14:textId="77E7D5C7"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1CCB2C39" w14:textId="0CDF43C9"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tc>
      </w:tr>
      <w:tr w:rsidR="00626033" w:rsidRPr="00711388" w14:paraId="5A6E51D6" w14:textId="77777777" w:rsidTr="00253299">
        <w:tc>
          <w:tcPr>
            <w:tcW w:w="1486" w:type="dxa"/>
            <w:tcBorders>
              <w:top w:val="single" w:sz="2" w:space="0" w:color="auto"/>
              <w:left w:val="single" w:sz="2" w:space="0" w:color="auto"/>
              <w:bottom w:val="single" w:sz="2" w:space="0" w:color="auto"/>
              <w:right w:val="single" w:sz="2" w:space="0" w:color="auto"/>
            </w:tcBorders>
          </w:tcPr>
          <w:p w14:paraId="0A065779" w14:textId="77777777" w:rsidR="00144E0F" w:rsidRPr="00711388" w:rsidRDefault="00144E0F" w:rsidP="00877EC4">
            <w:pPr>
              <w:pStyle w:val="NormalLeft"/>
              <w:rPr>
                <w:lang w:val="en-GB"/>
              </w:rPr>
            </w:pPr>
            <w:r w:rsidRPr="00711388">
              <w:rPr>
                <w:lang w:val="en-GB"/>
              </w:rPr>
              <w:lastRenderedPageBreak/>
              <w:t>C0260</w:t>
            </w:r>
          </w:p>
        </w:tc>
        <w:tc>
          <w:tcPr>
            <w:tcW w:w="1671" w:type="dxa"/>
            <w:tcBorders>
              <w:top w:val="single" w:sz="2" w:space="0" w:color="auto"/>
              <w:left w:val="single" w:sz="2" w:space="0" w:color="auto"/>
              <w:bottom w:val="single" w:sz="2" w:space="0" w:color="auto"/>
              <w:right w:val="single" w:sz="2" w:space="0" w:color="auto"/>
            </w:tcBorders>
          </w:tcPr>
          <w:p w14:paraId="30566319" w14:textId="77777777" w:rsidR="00144E0F" w:rsidRPr="00711388" w:rsidRDefault="00144E0F" w:rsidP="00877EC4">
            <w:pPr>
              <w:pStyle w:val="NormalLeft"/>
              <w:rPr>
                <w:lang w:val="en-GB"/>
              </w:rPr>
            </w:pPr>
            <w:r w:rsidRPr="00711388">
              <w:rPr>
                <w:lang w:val="en-GB"/>
              </w:rPr>
              <w:t>Counterparty Name</w:t>
            </w:r>
          </w:p>
        </w:tc>
        <w:tc>
          <w:tcPr>
            <w:tcW w:w="6129" w:type="dxa"/>
            <w:tcBorders>
              <w:top w:val="single" w:sz="2" w:space="0" w:color="auto"/>
              <w:left w:val="single" w:sz="2" w:space="0" w:color="auto"/>
              <w:bottom w:val="single" w:sz="2" w:space="0" w:color="auto"/>
              <w:right w:val="single" w:sz="2" w:space="0" w:color="auto"/>
            </w:tcBorders>
          </w:tcPr>
          <w:p w14:paraId="7D247B03" w14:textId="77777777" w:rsidR="00144E0F" w:rsidRPr="00711388" w:rsidRDefault="00144E0F" w:rsidP="00877EC4">
            <w:pPr>
              <w:pStyle w:val="NormalLeft"/>
              <w:rPr>
                <w:lang w:val="en-GB"/>
              </w:rPr>
            </w:pPr>
            <w:r w:rsidRPr="00711388">
              <w:rPr>
                <w:lang w:val="en-GB"/>
              </w:rPr>
              <w:t>Name of the counterparty of the derivative. When available, this item corresponds to the entity name in the LEI database. When not available, corresponds to the legal name.</w:t>
            </w:r>
          </w:p>
          <w:p w14:paraId="7B90267C" w14:textId="77777777" w:rsidR="00144E0F" w:rsidRPr="00711388" w:rsidRDefault="00144E0F" w:rsidP="00877EC4">
            <w:pPr>
              <w:pStyle w:val="NormalLeft"/>
              <w:rPr>
                <w:lang w:val="en-GB"/>
              </w:rPr>
            </w:pPr>
            <w:r w:rsidRPr="00711388">
              <w:rPr>
                <w:lang w:val="en-GB"/>
              </w:rPr>
              <w:t>The following shall be considered:</w:t>
            </w:r>
          </w:p>
          <w:p w14:paraId="642161C0" w14:textId="77777777" w:rsidR="00144E0F" w:rsidRPr="00711388" w:rsidRDefault="00144E0F" w:rsidP="0083381F">
            <w:pPr>
              <w:pStyle w:val="Tiret0"/>
              <w:numPr>
                <w:ilvl w:val="0"/>
                <w:numId w:val="3"/>
              </w:numPr>
              <w:ind w:left="851" w:hanging="851"/>
              <w:rPr>
                <w:lang w:val="en-GB"/>
              </w:rPr>
            </w:pPr>
            <w:r w:rsidRPr="00711388">
              <w:rPr>
                <w:lang w:val="en-GB"/>
              </w:rPr>
              <w:t>Name of the exchange market for exchanged traded derivatives; or</w:t>
            </w:r>
          </w:p>
          <w:p w14:paraId="6FAFE295" w14:textId="1CC66BB4" w:rsidR="00144E0F" w:rsidRPr="00711388" w:rsidRDefault="00144E0F" w:rsidP="0083381F">
            <w:pPr>
              <w:pStyle w:val="Tiret0"/>
              <w:numPr>
                <w:ilvl w:val="0"/>
                <w:numId w:val="3"/>
              </w:numPr>
              <w:ind w:left="851" w:hanging="851"/>
              <w:rPr>
                <w:lang w:val="en-GB"/>
              </w:rPr>
            </w:pPr>
            <w:r w:rsidRPr="00711388">
              <w:rPr>
                <w:lang w:val="en-GB"/>
              </w:rPr>
              <w:t>Name of Central Counterparty (‘CCP’) for Over</w:t>
            </w:r>
            <w:r w:rsidR="00711388" w:rsidRPr="00711388">
              <w:rPr>
                <w:lang w:val="en-GB"/>
              </w:rPr>
              <w:t>-</w:t>
            </w:r>
            <w:r w:rsidRPr="00711388">
              <w:rPr>
                <w:lang w:val="en-GB"/>
              </w:rPr>
              <w:t>The</w:t>
            </w:r>
            <w:r w:rsidR="00711388" w:rsidRPr="00711388">
              <w:rPr>
                <w:lang w:val="en-GB"/>
              </w:rPr>
              <w:t>-</w:t>
            </w:r>
            <w:r w:rsidRPr="00711388">
              <w:rPr>
                <w:lang w:val="en-GB"/>
              </w:rPr>
              <w:t>Counter derivatives where they are cleared through a CCP; or</w:t>
            </w:r>
          </w:p>
          <w:p w14:paraId="4994542E" w14:textId="0E083779" w:rsidR="00144E0F" w:rsidRPr="00711388" w:rsidRDefault="00144E0F" w:rsidP="0083381F">
            <w:pPr>
              <w:pStyle w:val="Tiret0"/>
              <w:numPr>
                <w:ilvl w:val="0"/>
                <w:numId w:val="3"/>
              </w:numPr>
              <w:ind w:left="851" w:hanging="851"/>
              <w:rPr>
                <w:lang w:val="en-GB"/>
              </w:rPr>
            </w:pPr>
            <w:r w:rsidRPr="00711388">
              <w:rPr>
                <w:lang w:val="en-GB"/>
              </w:rPr>
              <w:t>Name of the contractual counterparty for the other Over</w:t>
            </w:r>
            <w:r w:rsidR="00711388" w:rsidRPr="00711388">
              <w:rPr>
                <w:lang w:val="en-GB"/>
              </w:rPr>
              <w:t>-</w:t>
            </w:r>
            <w:r w:rsidRPr="00711388">
              <w:rPr>
                <w:lang w:val="en-GB"/>
              </w:rPr>
              <w:t>The</w:t>
            </w:r>
            <w:r w:rsidR="00711388" w:rsidRPr="00711388">
              <w:rPr>
                <w:lang w:val="en-GB"/>
              </w:rPr>
              <w:t>-</w:t>
            </w:r>
            <w:r w:rsidRPr="00711388">
              <w:rPr>
                <w:lang w:val="en-GB"/>
              </w:rPr>
              <w:t>Counter derivatives.</w:t>
            </w:r>
          </w:p>
        </w:tc>
      </w:tr>
      <w:tr w:rsidR="00626033" w:rsidRPr="00711388" w14:paraId="7595B5DB" w14:textId="77777777" w:rsidTr="00253299">
        <w:tc>
          <w:tcPr>
            <w:tcW w:w="1486" w:type="dxa"/>
            <w:tcBorders>
              <w:top w:val="single" w:sz="2" w:space="0" w:color="auto"/>
              <w:left w:val="single" w:sz="2" w:space="0" w:color="auto"/>
              <w:bottom w:val="single" w:sz="2" w:space="0" w:color="auto"/>
              <w:right w:val="single" w:sz="2" w:space="0" w:color="auto"/>
            </w:tcBorders>
          </w:tcPr>
          <w:p w14:paraId="55465283" w14:textId="77777777" w:rsidR="00144E0F" w:rsidRPr="00711388" w:rsidRDefault="00144E0F" w:rsidP="00877EC4">
            <w:pPr>
              <w:pStyle w:val="NormalLeft"/>
              <w:rPr>
                <w:lang w:val="en-GB"/>
              </w:rPr>
            </w:pPr>
            <w:r w:rsidRPr="00711388">
              <w:rPr>
                <w:lang w:val="en-GB"/>
              </w:rPr>
              <w:t>C0270</w:t>
            </w:r>
          </w:p>
        </w:tc>
        <w:tc>
          <w:tcPr>
            <w:tcW w:w="1671" w:type="dxa"/>
            <w:tcBorders>
              <w:top w:val="single" w:sz="2" w:space="0" w:color="auto"/>
              <w:left w:val="single" w:sz="2" w:space="0" w:color="auto"/>
              <w:bottom w:val="single" w:sz="2" w:space="0" w:color="auto"/>
              <w:right w:val="single" w:sz="2" w:space="0" w:color="auto"/>
            </w:tcBorders>
          </w:tcPr>
          <w:p w14:paraId="05D84848" w14:textId="77777777" w:rsidR="00144E0F" w:rsidRPr="00711388" w:rsidRDefault="00144E0F" w:rsidP="00877EC4">
            <w:pPr>
              <w:pStyle w:val="NormalLeft"/>
              <w:rPr>
                <w:lang w:val="en-GB"/>
              </w:rPr>
            </w:pPr>
            <w:r w:rsidRPr="00711388">
              <w:rPr>
                <w:lang w:val="en-GB"/>
              </w:rPr>
              <w:t>Counterparty Code</w:t>
            </w:r>
          </w:p>
        </w:tc>
        <w:tc>
          <w:tcPr>
            <w:tcW w:w="6129" w:type="dxa"/>
            <w:tcBorders>
              <w:top w:val="single" w:sz="2" w:space="0" w:color="auto"/>
              <w:left w:val="single" w:sz="2" w:space="0" w:color="auto"/>
              <w:bottom w:val="single" w:sz="2" w:space="0" w:color="auto"/>
              <w:right w:val="single" w:sz="2" w:space="0" w:color="auto"/>
            </w:tcBorders>
          </w:tcPr>
          <w:p w14:paraId="555999B8" w14:textId="77777777" w:rsidR="001A3D57" w:rsidRPr="00711388" w:rsidRDefault="001A3D57" w:rsidP="00877EC4">
            <w:pPr>
              <w:pStyle w:val="NormalLeft"/>
              <w:rPr>
                <w:lang w:val="en-GB"/>
              </w:rPr>
            </w:pPr>
            <w:r w:rsidRPr="00711388">
              <w:rPr>
                <w:lang w:val="en-GB"/>
              </w:rPr>
              <w:t xml:space="preserve">Identification code of the counterparty using the following priority: </w:t>
            </w:r>
          </w:p>
          <w:p w14:paraId="696AFE16" w14:textId="2775BE91" w:rsidR="001A3D57" w:rsidRPr="00711388" w:rsidRDefault="00711388" w:rsidP="00877EC4">
            <w:pPr>
              <w:pStyle w:val="NormalLeft"/>
              <w:rPr>
                <w:lang w:val="en-GB"/>
              </w:rPr>
            </w:pPr>
            <w:r w:rsidRPr="00711388">
              <w:rPr>
                <w:lang w:val="en-GB"/>
              </w:rPr>
              <w:t>-</w:t>
            </w:r>
            <w:r w:rsidR="001A3D57" w:rsidRPr="00711388">
              <w:rPr>
                <w:lang w:val="en-GB"/>
              </w:rPr>
              <w:t>LEI</w:t>
            </w:r>
            <w:r w:rsidR="00560CAC" w:rsidRPr="00711388">
              <w:rPr>
                <w:lang w:val="en-GB"/>
              </w:rPr>
              <w:t>,</w:t>
            </w:r>
            <w:r w:rsidR="001A3D57" w:rsidRPr="00711388">
              <w:rPr>
                <w:lang w:val="en-GB"/>
              </w:rPr>
              <w:t xml:space="preserve"> when available </w:t>
            </w:r>
          </w:p>
          <w:p w14:paraId="1A743787" w14:textId="405E2E49" w:rsidR="00144E0F" w:rsidRPr="00711388" w:rsidRDefault="00711388" w:rsidP="00877EC4">
            <w:pPr>
              <w:pStyle w:val="NormalLeft"/>
              <w:rPr>
                <w:lang w:val="en-GB"/>
              </w:rPr>
            </w:pPr>
            <w:r w:rsidRPr="00711388">
              <w:rPr>
                <w:lang w:val="en-GB"/>
              </w:rPr>
              <w:t>-</w:t>
            </w:r>
            <w:r w:rsidR="001A3D57" w:rsidRPr="00711388">
              <w:rPr>
                <w:lang w:val="en-GB"/>
              </w:rPr>
              <w:t xml:space="preserve"> Code attributed by the undertaking, when LEI is</w:t>
            </w:r>
            <w:r w:rsidR="00C17A20" w:rsidRPr="00711388">
              <w:rPr>
                <w:lang w:val="en-GB"/>
              </w:rPr>
              <w:t xml:space="preserve"> not</w:t>
            </w:r>
            <w:r w:rsidR="001A3D57" w:rsidRPr="00711388">
              <w:rPr>
                <w:lang w:val="en-GB"/>
              </w:rPr>
              <w:t xml:space="preserve"> available, </w:t>
            </w:r>
            <w:r w:rsidR="00560CAC" w:rsidRPr="00711388">
              <w:rPr>
                <w:lang w:val="en-GB"/>
              </w:rPr>
              <w:t>which shall</w:t>
            </w:r>
            <w:r w:rsidR="001A3D57" w:rsidRPr="00711388">
              <w:rPr>
                <w:lang w:val="en-GB"/>
              </w:rPr>
              <w:t xml:space="preserve"> be consistent over time</w:t>
            </w:r>
          </w:p>
          <w:p w14:paraId="7782F248" w14:textId="277338DB" w:rsidR="00144E0F" w:rsidRPr="00711388" w:rsidRDefault="00B40BF7" w:rsidP="00877EC4">
            <w:pPr>
              <w:pStyle w:val="NormalLeft"/>
              <w:rPr>
                <w:lang w:val="en-GB"/>
              </w:rPr>
            </w:pPr>
            <w:r w:rsidRPr="00711388">
              <w:rPr>
                <w:lang w:val="en-GB"/>
              </w:rPr>
              <w:t>This item is applicable to all counterparties, including for derivatives cleared through a central counterparty</w:t>
            </w:r>
            <w:r w:rsidR="00510249" w:rsidRPr="00711388">
              <w:rPr>
                <w:lang w:val="en-GB"/>
              </w:rPr>
              <w:t>, in which case the Counterparty code refers to that central counterparty</w:t>
            </w:r>
            <w:r w:rsidRPr="00711388">
              <w:rPr>
                <w:lang w:val="en-GB"/>
              </w:rPr>
              <w:t>.</w:t>
            </w:r>
          </w:p>
        </w:tc>
      </w:tr>
      <w:tr w:rsidR="00626033" w:rsidRPr="00711388" w14:paraId="3A6E8298" w14:textId="77777777" w:rsidTr="00253299">
        <w:tc>
          <w:tcPr>
            <w:tcW w:w="1486" w:type="dxa"/>
            <w:tcBorders>
              <w:top w:val="single" w:sz="2" w:space="0" w:color="auto"/>
              <w:left w:val="single" w:sz="2" w:space="0" w:color="auto"/>
              <w:bottom w:val="single" w:sz="2" w:space="0" w:color="auto"/>
              <w:right w:val="single" w:sz="2" w:space="0" w:color="auto"/>
            </w:tcBorders>
          </w:tcPr>
          <w:p w14:paraId="0B6E7C96" w14:textId="77777777" w:rsidR="00144E0F" w:rsidRPr="00711388" w:rsidRDefault="00144E0F" w:rsidP="00877EC4">
            <w:pPr>
              <w:pStyle w:val="NormalLeft"/>
              <w:rPr>
                <w:lang w:val="en-GB"/>
              </w:rPr>
            </w:pPr>
            <w:r w:rsidRPr="00711388">
              <w:rPr>
                <w:lang w:val="en-GB"/>
              </w:rPr>
              <w:t>C0280</w:t>
            </w:r>
          </w:p>
        </w:tc>
        <w:tc>
          <w:tcPr>
            <w:tcW w:w="1671" w:type="dxa"/>
            <w:tcBorders>
              <w:top w:val="single" w:sz="2" w:space="0" w:color="auto"/>
              <w:left w:val="single" w:sz="2" w:space="0" w:color="auto"/>
              <w:bottom w:val="single" w:sz="2" w:space="0" w:color="auto"/>
              <w:right w:val="single" w:sz="2" w:space="0" w:color="auto"/>
            </w:tcBorders>
          </w:tcPr>
          <w:p w14:paraId="28AE3ADE" w14:textId="77777777" w:rsidR="00144E0F" w:rsidRPr="00711388" w:rsidRDefault="00144E0F" w:rsidP="00877EC4">
            <w:pPr>
              <w:pStyle w:val="NormalLeft"/>
              <w:rPr>
                <w:lang w:val="en-GB"/>
              </w:rPr>
            </w:pPr>
            <w:r w:rsidRPr="00711388">
              <w:rPr>
                <w:lang w:val="en-GB"/>
              </w:rPr>
              <w:t>Type of counterparty code</w:t>
            </w:r>
          </w:p>
        </w:tc>
        <w:tc>
          <w:tcPr>
            <w:tcW w:w="6129" w:type="dxa"/>
            <w:tcBorders>
              <w:top w:val="single" w:sz="2" w:space="0" w:color="auto"/>
              <w:left w:val="single" w:sz="2" w:space="0" w:color="auto"/>
              <w:bottom w:val="single" w:sz="2" w:space="0" w:color="auto"/>
              <w:right w:val="single" w:sz="2" w:space="0" w:color="auto"/>
            </w:tcBorders>
          </w:tcPr>
          <w:p w14:paraId="3F152F37" w14:textId="77777777" w:rsidR="00144E0F" w:rsidRPr="00711388" w:rsidRDefault="00144E0F" w:rsidP="00877EC4">
            <w:pPr>
              <w:pStyle w:val="NormalLeft"/>
              <w:rPr>
                <w:lang w:val="en-GB"/>
              </w:rPr>
            </w:pPr>
            <w:r w:rsidRPr="00711388">
              <w:rPr>
                <w:lang w:val="en-GB"/>
              </w:rPr>
              <w:t>Identification of the code used for the ‘Counterparty Code’ item. One of the options in the following closed list shall be used:</w:t>
            </w:r>
          </w:p>
          <w:p w14:paraId="2AC11F48" w14:textId="4440406B"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59896D2F" w14:textId="4710076E" w:rsidR="00262DC3" w:rsidRPr="00711388" w:rsidDel="008A56D7" w:rsidRDefault="00262DC3" w:rsidP="00262DC3">
            <w:pPr>
              <w:pStyle w:val="NormalLeft"/>
              <w:rPr>
                <w:del w:id="905" w:author="Author"/>
                <w:lang w:val="en-GB"/>
              </w:rPr>
            </w:pPr>
            <w:r w:rsidRPr="00711388">
              <w:rPr>
                <w:lang w:val="en-GB"/>
              </w:rPr>
              <w:t xml:space="preserve">2 </w:t>
            </w:r>
            <w:r w:rsidR="00845F43" w:rsidRPr="00711388">
              <w:rPr>
                <w:lang w:val="en-GB"/>
              </w:rPr>
              <w:t>-</w:t>
            </w:r>
            <w:r w:rsidRPr="00711388">
              <w:rPr>
                <w:lang w:val="en-GB"/>
              </w:rPr>
              <w:t xml:space="preserve"> Specific code</w:t>
            </w:r>
            <w:ins w:id="906" w:author="Author">
              <w:r w:rsidR="008A56D7">
                <w:rPr>
                  <w:lang w:val="en-GB"/>
                </w:rPr>
                <w:t>.</w:t>
              </w:r>
            </w:ins>
          </w:p>
          <w:p w14:paraId="4DD9DFE0" w14:textId="00479673" w:rsidR="00144E0F" w:rsidRPr="00711388" w:rsidRDefault="00144E0F" w:rsidP="00877EC4">
            <w:pPr>
              <w:pStyle w:val="NormalLeft"/>
              <w:rPr>
                <w:lang w:val="en-GB"/>
              </w:rPr>
            </w:pPr>
          </w:p>
        </w:tc>
      </w:tr>
      <w:tr w:rsidR="00626033" w:rsidRPr="00711388" w14:paraId="6429EC00" w14:textId="77777777" w:rsidTr="00253299">
        <w:tc>
          <w:tcPr>
            <w:tcW w:w="1486" w:type="dxa"/>
            <w:tcBorders>
              <w:top w:val="single" w:sz="2" w:space="0" w:color="auto"/>
              <w:left w:val="single" w:sz="2" w:space="0" w:color="auto"/>
              <w:bottom w:val="single" w:sz="2" w:space="0" w:color="auto"/>
              <w:right w:val="single" w:sz="2" w:space="0" w:color="auto"/>
            </w:tcBorders>
          </w:tcPr>
          <w:p w14:paraId="3C94E27A" w14:textId="77777777" w:rsidR="00144E0F" w:rsidRPr="00711388" w:rsidRDefault="00144E0F" w:rsidP="00877EC4">
            <w:pPr>
              <w:pStyle w:val="NormalLeft"/>
              <w:rPr>
                <w:lang w:val="en-GB"/>
              </w:rPr>
            </w:pPr>
            <w:r w:rsidRPr="00711388">
              <w:rPr>
                <w:lang w:val="en-GB"/>
              </w:rPr>
              <w:t>C0290</w:t>
            </w:r>
          </w:p>
        </w:tc>
        <w:tc>
          <w:tcPr>
            <w:tcW w:w="1671" w:type="dxa"/>
            <w:tcBorders>
              <w:top w:val="single" w:sz="2" w:space="0" w:color="auto"/>
              <w:left w:val="single" w:sz="2" w:space="0" w:color="auto"/>
              <w:bottom w:val="single" w:sz="2" w:space="0" w:color="auto"/>
              <w:right w:val="single" w:sz="2" w:space="0" w:color="auto"/>
            </w:tcBorders>
          </w:tcPr>
          <w:p w14:paraId="36C13352" w14:textId="77777777" w:rsidR="00144E0F" w:rsidRPr="00711388" w:rsidRDefault="00144E0F" w:rsidP="00877EC4">
            <w:pPr>
              <w:pStyle w:val="NormalLeft"/>
              <w:rPr>
                <w:lang w:val="en-GB"/>
              </w:rPr>
            </w:pPr>
            <w:r w:rsidRPr="00711388">
              <w:rPr>
                <w:lang w:val="en-GB"/>
              </w:rPr>
              <w:t>External rating</w:t>
            </w:r>
          </w:p>
        </w:tc>
        <w:tc>
          <w:tcPr>
            <w:tcW w:w="6129" w:type="dxa"/>
            <w:tcBorders>
              <w:top w:val="single" w:sz="2" w:space="0" w:color="auto"/>
              <w:left w:val="single" w:sz="2" w:space="0" w:color="auto"/>
              <w:bottom w:val="single" w:sz="2" w:space="0" w:color="auto"/>
              <w:right w:val="single" w:sz="2" w:space="0" w:color="auto"/>
            </w:tcBorders>
          </w:tcPr>
          <w:p w14:paraId="2CDA91D4" w14:textId="4D98466E" w:rsidR="00144E0F" w:rsidRPr="00711388" w:rsidRDefault="00144E0F" w:rsidP="00877EC4">
            <w:pPr>
              <w:pStyle w:val="NormalLeft"/>
              <w:rPr>
                <w:lang w:val="en-GB"/>
              </w:rPr>
            </w:pPr>
            <w:r w:rsidRPr="00711388">
              <w:rPr>
                <w:lang w:val="en-GB"/>
              </w:rPr>
              <w:t>Only applicable to Over</w:t>
            </w:r>
            <w:r w:rsidR="00711388" w:rsidRPr="00711388">
              <w:rPr>
                <w:lang w:val="en-GB"/>
              </w:rPr>
              <w:t>-</w:t>
            </w:r>
            <w:r w:rsidRPr="00711388">
              <w:rPr>
                <w:lang w:val="en-GB"/>
              </w:rPr>
              <w:t>The</w:t>
            </w:r>
            <w:r w:rsidR="00711388" w:rsidRPr="00711388">
              <w:rPr>
                <w:lang w:val="en-GB"/>
              </w:rPr>
              <w:t>-</w:t>
            </w:r>
            <w:r w:rsidRPr="00711388">
              <w:rPr>
                <w:lang w:val="en-GB"/>
              </w:rPr>
              <w:t>Counter derivatives.</w:t>
            </w:r>
          </w:p>
          <w:p w14:paraId="58193EF7" w14:textId="77777777" w:rsidR="00144E0F" w:rsidRPr="00711388" w:rsidRDefault="00144E0F" w:rsidP="00877EC4">
            <w:pPr>
              <w:pStyle w:val="NormalLeft"/>
              <w:rPr>
                <w:lang w:val="en-GB"/>
              </w:rPr>
            </w:pPr>
            <w:r w:rsidRPr="00711388">
              <w:rPr>
                <w:lang w:val="en-GB"/>
              </w:rPr>
              <w:lastRenderedPageBreak/>
              <w:t>The rating of the counterparty of the derivative at the reporting reference date as provided by the nominated credit assessment institution (ECAI).</w:t>
            </w:r>
          </w:p>
          <w:p w14:paraId="5B917879" w14:textId="77777777" w:rsidR="00144E0F" w:rsidRPr="00711388" w:rsidRDefault="00144E0F" w:rsidP="00877EC4">
            <w:pPr>
              <w:pStyle w:val="NormalLeft"/>
              <w:rPr>
                <w:lang w:val="en-GB"/>
              </w:rPr>
            </w:pPr>
            <w:r w:rsidRPr="00711388">
              <w:rPr>
                <w:lang w:val="en-GB"/>
              </w:rPr>
              <w:t>This item is not applicable to derivatives for which undertakings using internal model use internal ratings. If undertakings using internal model do not use internal rating, this item shall be reported.</w:t>
            </w:r>
          </w:p>
          <w:p w14:paraId="76C7A5A0" w14:textId="77777777" w:rsidR="00144E0F" w:rsidRPr="00711388" w:rsidRDefault="00144E0F" w:rsidP="001D0CCF">
            <w:pPr>
              <w:pStyle w:val="NormalLeft"/>
              <w:rPr>
                <w:lang w:val="en-GB"/>
              </w:rPr>
            </w:pPr>
            <w:r w:rsidRPr="00711388">
              <w:rPr>
                <w:lang w:val="en-GB"/>
              </w:rPr>
              <w:t>If an issuer rating is not available, the item shall be left blank.</w:t>
            </w:r>
          </w:p>
        </w:tc>
      </w:tr>
      <w:tr w:rsidR="00626033" w:rsidRPr="00711388" w14:paraId="57F77DF6" w14:textId="77777777" w:rsidTr="00253299">
        <w:tc>
          <w:tcPr>
            <w:tcW w:w="1486" w:type="dxa"/>
            <w:tcBorders>
              <w:top w:val="single" w:sz="2" w:space="0" w:color="auto"/>
              <w:left w:val="single" w:sz="2" w:space="0" w:color="auto"/>
              <w:bottom w:val="single" w:sz="2" w:space="0" w:color="auto"/>
              <w:right w:val="single" w:sz="2" w:space="0" w:color="auto"/>
            </w:tcBorders>
          </w:tcPr>
          <w:p w14:paraId="374FA606" w14:textId="77777777" w:rsidR="00144E0F" w:rsidRPr="00711388" w:rsidRDefault="00144E0F" w:rsidP="00877EC4">
            <w:pPr>
              <w:pStyle w:val="NormalLeft"/>
              <w:rPr>
                <w:lang w:val="en-GB"/>
              </w:rPr>
            </w:pPr>
            <w:r w:rsidRPr="00711388">
              <w:rPr>
                <w:lang w:val="en-GB"/>
              </w:rPr>
              <w:lastRenderedPageBreak/>
              <w:t>C0300</w:t>
            </w:r>
          </w:p>
        </w:tc>
        <w:tc>
          <w:tcPr>
            <w:tcW w:w="1671" w:type="dxa"/>
            <w:tcBorders>
              <w:top w:val="single" w:sz="2" w:space="0" w:color="auto"/>
              <w:left w:val="single" w:sz="2" w:space="0" w:color="auto"/>
              <w:bottom w:val="single" w:sz="2" w:space="0" w:color="auto"/>
              <w:right w:val="single" w:sz="2" w:space="0" w:color="auto"/>
            </w:tcBorders>
          </w:tcPr>
          <w:p w14:paraId="05A10ED9" w14:textId="77777777" w:rsidR="00144E0F" w:rsidRPr="00711388" w:rsidRDefault="00144E0F" w:rsidP="00877EC4">
            <w:pPr>
              <w:pStyle w:val="NormalLeft"/>
              <w:rPr>
                <w:lang w:val="en-GB"/>
              </w:rPr>
            </w:pPr>
            <w:r w:rsidRPr="00711388">
              <w:rPr>
                <w:lang w:val="en-GB"/>
              </w:rPr>
              <w:t>Nominated ECAI</w:t>
            </w:r>
          </w:p>
        </w:tc>
        <w:tc>
          <w:tcPr>
            <w:tcW w:w="6129" w:type="dxa"/>
            <w:tcBorders>
              <w:top w:val="single" w:sz="2" w:space="0" w:color="auto"/>
              <w:left w:val="single" w:sz="2" w:space="0" w:color="auto"/>
              <w:bottom w:val="single" w:sz="2" w:space="0" w:color="auto"/>
              <w:right w:val="single" w:sz="2" w:space="0" w:color="auto"/>
            </w:tcBorders>
          </w:tcPr>
          <w:p w14:paraId="0EC34612" w14:textId="6A29C344" w:rsidR="00144E0F" w:rsidRPr="00711388" w:rsidRDefault="00144E0F" w:rsidP="00877EC4">
            <w:pPr>
              <w:pStyle w:val="NormalLeft"/>
              <w:rPr>
                <w:lang w:val="en-GB"/>
              </w:rPr>
            </w:pPr>
            <w:r w:rsidRPr="00711388">
              <w:rPr>
                <w:lang w:val="en-GB"/>
              </w:rPr>
              <w:t xml:space="preserve">Identify the credit assessment institution (ECAI) giving the external rating in C0290, by using the </w:t>
            </w:r>
            <w:r w:rsidR="0048570A" w:rsidRPr="00711388">
              <w:rPr>
                <w:lang w:val="en-GB"/>
              </w:rPr>
              <w:t>name of the ECAI as published on ESMA's website.</w:t>
            </w:r>
            <w:r w:rsidRPr="00711388">
              <w:rPr>
                <w:lang w:val="en-GB"/>
              </w:rPr>
              <w:t xml:space="preserv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p w14:paraId="743CB4F8" w14:textId="38515ECC" w:rsidR="00144E0F" w:rsidRPr="00711388" w:rsidRDefault="00144E0F" w:rsidP="001D0CCF">
            <w:pPr>
              <w:pStyle w:val="NormalLeft"/>
              <w:rPr>
                <w:lang w:val="en-GB"/>
              </w:rPr>
            </w:pPr>
            <w:r w:rsidRPr="00711388">
              <w:rPr>
                <w:lang w:val="en-GB"/>
              </w:rPr>
              <w:tab/>
            </w:r>
            <w:r w:rsidR="00845F43" w:rsidRPr="00711388">
              <w:rPr>
                <w:lang w:val="en-GB"/>
              </w:rPr>
              <w:t>-</w:t>
            </w:r>
            <w:r w:rsidRPr="00711388">
              <w:rPr>
                <w:lang w:val="en-GB"/>
              </w:rPr>
              <w:tab/>
              <w:t>This item shall be reported when External rating (C0290) is reported.</w:t>
            </w:r>
          </w:p>
        </w:tc>
      </w:tr>
      <w:tr w:rsidR="00626033" w:rsidRPr="00711388" w14:paraId="4948494C" w14:textId="77777777" w:rsidTr="00253299">
        <w:tc>
          <w:tcPr>
            <w:tcW w:w="1486" w:type="dxa"/>
            <w:tcBorders>
              <w:top w:val="single" w:sz="2" w:space="0" w:color="auto"/>
              <w:left w:val="single" w:sz="2" w:space="0" w:color="auto"/>
              <w:bottom w:val="single" w:sz="2" w:space="0" w:color="auto"/>
              <w:right w:val="single" w:sz="2" w:space="0" w:color="auto"/>
            </w:tcBorders>
          </w:tcPr>
          <w:p w14:paraId="4CA8278C" w14:textId="77777777" w:rsidR="00144E0F" w:rsidRPr="00711388" w:rsidRDefault="00144E0F" w:rsidP="00877EC4">
            <w:pPr>
              <w:pStyle w:val="NormalLeft"/>
              <w:rPr>
                <w:lang w:val="en-GB"/>
              </w:rPr>
            </w:pPr>
            <w:r w:rsidRPr="00711388">
              <w:rPr>
                <w:lang w:val="en-GB"/>
              </w:rPr>
              <w:t>C0310</w:t>
            </w:r>
          </w:p>
        </w:tc>
        <w:tc>
          <w:tcPr>
            <w:tcW w:w="1671" w:type="dxa"/>
            <w:tcBorders>
              <w:top w:val="single" w:sz="2" w:space="0" w:color="auto"/>
              <w:left w:val="single" w:sz="2" w:space="0" w:color="auto"/>
              <w:bottom w:val="single" w:sz="2" w:space="0" w:color="auto"/>
              <w:right w:val="single" w:sz="2" w:space="0" w:color="auto"/>
            </w:tcBorders>
          </w:tcPr>
          <w:p w14:paraId="6A021640" w14:textId="77777777" w:rsidR="00144E0F" w:rsidRPr="00711388" w:rsidRDefault="00144E0F" w:rsidP="00877EC4">
            <w:pPr>
              <w:pStyle w:val="NormalLeft"/>
              <w:rPr>
                <w:lang w:val="en-GB"/>
              </w:rPr>
            </w:pPr>
            <w:r w:rsidRPr="00711388">
              <w:rPr>
                <w:lang w:val="en-GB"/>
              </w:rPr>
              <w:t>Credit quality step</w:t>
            </w:r>
          </w:p>
        </w:tc>
        <w:tc>
          <w:tcPr>
            <w:tcW w:w="6129" w:type="dxa"/>
            <w:tcBorders>
              <w:top w:val="single" w:sz="2" w:space="0" w:color="auto"/>
              <w:left w:val="single" w:sz="2" w:space="0" w:color="auto"/>
              <w:bottom w:val="single" w:sz="2" w:space="0" w:color="auto"/>
              <w:right w:val="single" w:sz="2" w:space="0" w:color="auto"/>
            </w:tcBorders>
          </w:tcPr>
          <w:p w14:paraId="6D1C80C5" w14:textId="77777777" w:rsidR="00144E0F" w:rsidRPr="00711388" w:rsidRDefault="00144E0F" w:rsidP="00877EC4">
            <w:pPr>
              <w:pStyle w:val="NormalLeft"/>
              <w:rPr>
                <w:lang w:val="en-GB"/>
              </w:rPr>
            </w:pPr>
            <w:r w:rsidRPr="00711388">
              <w:rPr>
                <w:lang w:val="en-GB"/>
              </w:rPr>
              <w:t>Identify the credit quality step attributed to the counterparty of the derivative, as defined by Article 109a(1) of Directive 2009/138/EC. The credit quality step shall reflect any readjustments to the credit quality made internally by the undertakings that use the standard formula.</w:t>
            </w:r>
          </w:p>
          <w:p w14:paraId="7984F881" w14:textId="77777777" w:rsidR="00144E0F" w:rsidRPr="00711388" w:rsidRDefault="00144E0F" w:rsidP="00877EC4">
            <w:pPr>
              <w:pStyle w:val="NormalLeft"/>
              <w:rPr>
                <w:lang w:val="en-GB"/>
              </w:rPr>
            </w:pPr>
            <w:r w:rsidRPr="00711388">
              <w:rPr>
                <w:lang w:val="en-GB"/>
              </w:rPr>
              <w:t>This item is not applicable to derivatives for which undertakings using internal model use internal ratings. If undertakings using internal model do not use internal rating, this item shall be reported.</w:t>
            </w:r>
          </w:p>
          <w:p w14:paraId="7D3E5F46" w14:textId="77777777" w:rsidR="00144E0F" w:rsidRPr="00711388" w:rsidRDefault="00144E0F" w:rsidP="00877EC4">
            <w:pPr>
              <w:pStyle w:val="NormalLeft"/>
              <w:rPr>
                <w:lang w:val="en-GB"/>
              </w:rPr>
            </w:pPr>
            <w:r w:rsidRPr="00711388">
              <w:rPr>
                <w:lang w:val="en-GB"/>
              </w:rPr>
              <w:t>One of the options in the following closed list shall be used:</w:t>
            </w:r>
          </w:p>
          <w:p w14:paraId="5CDA0EB8" w14:textId="59191DD3" w:rsidR="00144E0F" w:rsidRPr="00711388" w:rsidRDefault="00144E0F" w:rsidP="00877EC4">
            <w:pPr>
              <w:pStyle w:val="NormalLeft"/>
              <w:rPr>
                <w:lang w:val="en-GB"/>
              </w:rPr>
            </w:pPr>
            <w:r w:rsidRPr="00711388">
              <w:rPr>
                <w:lang w:val="en-GB"/>
              </w:rPr>
              <w:t xml:space="preserve">0 </w:t>
            </w:r>
            <w:r w:rsidR="00845F43" w:rsidRPr="00711388">
              <w:rPr>
                <w:lang w:val="en-GB"/>
              </w:rPr>
              <w:t>-</w:t>
            </w:r>
            <w:r w:rsidRPr="00711388">
              <w:rPr>
                <w:lang w:val="en-GB"/>
              </w:rPr>
              <w:t xml:space="preserve"> Credit quality step 0</w:t>
            </w:r>
          </w:p>
          <w:p w14:paraId="34738049" w14:textId="3A87DEC9"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Credit quality step 1</w:t>
            </w:r>
          </w:p>
          <w:p w14:paraId="4E0D4962" w14:textId="3EAC00EC"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Credit quality step 2</w:t>
            </w:r>
          </w:p>
          <w:p w14:paraId="6EC51EC6" w14:textId="57103ABA"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Credit quality step 3</w:t>
            </w:r>
          </w:p>
          <w:p w14:paraId="1B3A7A88" w14:textId="208B9137"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Credit quality step 4</w:t>
            </w:r>
          </w:p>
          <w:p w14:paraId="2D7B7CC3" w14:textId="57D095C1"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Credit quality step 5</w:t>
            </w:r>
          </w:p>
          <w:p w14:paraId="756E1802" w14:textId="4CB77E64"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Credit quality step 6</w:t>
            </w:r>
          </w:p>
          <w:p w14:paraId="1B9BF665" w14:textId="4CF9D9D5"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No rating available</w:t>
            </w:r>
            <w:ins w:id="907" w:author="Author">
              <w:r w:rsidR="008A56D7">
                <w:rPr>
                  <w:lang w:val="en-GB"/>
                </w:rPr>
                <w:t>.</w:t>
              </w:r>
            </w:ins>
          </w:p>
        </w:tc>
      </w:tr>
      <w:tr w:rsidR="00626033" w:rsidRPr="00711388" w14:paraId="556CAB40" w14:textId="77777777" w:rsidTr="00253299">
        <w:tc>
          <w:tcPr>
            <w:tcW w:w="1486" w:type="dxa"/>
            <w:tcBorders>
              <w:top w:val="single" w:sz="2" w:space="0" w:color="auto"/>
              <w:left w:val="single" w:sz="2" w:space="0" w:color="auto"/>
              <w:bottom w:val="single" w:sz="2" w:space="0" w:color="auto"/>
              <w:right w:val="single" w:sz="2" w:space="0" w:color="auto"/>
            </w:tcBorders>
          </w:tcPr>
          <w:p w14:paraId="7530C2D2" w14:textId="77777777" w:rsidR="00144E0F" w:rsidRPr="00711388" w:rsidRDefault="00144E0F" w:rsidP="00877EC4">
            <w:pPr>
              <w:pStyle w:val="NormalLeft"/>
              <w:rPr>
                <w:lang w:val="en-GB"/>
              </w:rPr>
            </w:pPr>
            <w:r w:rsidRPr="00711388">
              <w:rPr>
                <w:lang w:val="en-GB"/>
              </w:rPr>
              <w:t>C0320</w:t>
            </w:r>
          </w:p>
        </w:tc>
        <w:tc>
          <w:tcPr>
            <w:tcW w:w="1671" w:type="dxa"/>
            <w:tcBorders>
              <w:top w:val="single" w:sz="2" w:space="0" w:color="auto"/>
              <w:left w:val="single" w:sz="2" w:space="0" w:color="auto"/>
              <w:bottom w:val="single" w:sz="2" w:space="0" w:color="auto"/>
              <w:right w:val="single" w:sz="2" w:space="0" w:color="auto"/>
            </w:tcBorders>
          </w:tcPr>
          <w:p w14:paraId="6AAEE6CD" w14:textId="77777777" w:rsidR="00144E0F" w:rsidRPr="00711388" w:rsidRDefault="00144E0F" w:rsidP="00877EC4">
            <w:pPr>
              <w:pStyle w:val="NormalLeft"/>
              <w:rPr>
                <w:lang w:val="en-GB"/>
              </w:rPr>
            </w:pPr>
            <w:r w:rsidRPr="00711388">
              <w:rPr>
                <w:lang w:val="en-GB"/>
              </w:rPr>
              <w:t>Internal rating</w:t>
            </w:r>
          </w:p>
        </w:tc>
        <w:tc>
          <w:tcPr>
            <w:tcW w:w="6129" w:type="dxa"/>
            <w:tcBorders>
              <w:top w:val="single" w:sz="2" w:space="0" w:color="auto"/>
              <w:left w:val="single" w:sz="2" w:space="0" w:color="auto"/>
              <w:bottom w:val="single" w:sz="2" w:space="0" w:color="auto"/>
              <w:right w:val="single" w:sz="2" w:space="0" w:color="auto"/>
            </w:tcBorders>
          </w:tcPr>
          <w:p w14:paraId="3DE85BB0" w14:textId="5CBE5528" w:rsidR="00E70DE7" w:rsidRPr="00711388" w:rsidRDefault="00E70DE7" w:rsidP="00877EC4">
            <w:pPr>
              <w:pStyle w:val="NormalLeft"/>
              <w:rPr>
                <w:lang w:val="en-GB"/>
              </w:rPr>
            </w:pPr>
            <w:r w:rsidRPr="00711388">
              <w:rPr>
                <w:lang w:val="en-GB"/>
              </w:rPr>
              <w:t>Internal rating of derivatives for undertakings using internal ratings.</w:t>
            </w:r>
          </w:p>
          <w:p w14:paraId="715450BA" w14:textId="70BB966A" w:rsidR="00A72FCF" w:rsidRPr="00711388" w:rsidRDefault="00A72FCF" w:rsidP="007B0945">
            <w:pPr>
              <w:pStyle w:val="NormalLeft"/>
              <w:rPr>
                <w:lang w:val="en-GB"/>
              </w:rPr>
            </w:pPr>
            <w:r w:rsidRPr="00711388">
              <w:rPr>
                <w:lang w:val="en-GB"/>
              </w:rPr>
              <w:lastRenderedPageBreak/>
              <w:t xml:space="preserve">For undertakings applying a matching adjustment the </w:t>
            </w:r>
            <w:r w:rsidR="004F000B" w:rsidRPr="00711388">
              <w:rPr>
                <w:lang w:val="en-GB"/>
              </w:rPr>
              <w:t>internal rating</w:t>
            </w:r>
            <w:del w:id="908" w:author="Author">
              <w:r w:rsidR="004F000B" w:rsidRPr="00711388" w:rsidDel="003323F0">
                <w:rPr>
                  <w:lang w:val="en-GB"/>
                </w:rPr>
                <w:delText xml:space="preserve"> </w:delText>
              </w:r>
              <w:r w:rsidRPr="00711388" w:rsidDel="003323F0">
                <w:rPr>
                  <w:lang w:val="en-GB"/>
                </w:rPr>
                <w:delText xml:space="preserve"> </w:delText>
              </w:r>
            </w:del>
            <w:ins w:id="909" w:author="Author">
              <w:r w:rsidR="003323F0">
                <w:rPr>
                  <w:lang w:val="en-GB"/>
                </w:rPr>
                <w:t xml:space="preserve"> </w:t>
              </w:r>
            </w:ins>
            <w:r w:rsidRPr="00711388">
              <w:rPr>
                <w:lang w:val="en-GB"/>
              </w:rPr>
              <w:t xml:space="preserve">shall be reported to the extent that the internal ratings are used to calculate the fundamental spread referred to in </w:t>
            </w:r>
            <w:r w:rsidR="00B41710" w:rsidRPr="00711388">
              <w:rPr>
                <w:lang w:val="en-GB"/>
              </w:rPr>
              <w:t>A</w:t>
            </w:r>
            <w:r w:rsidRPr="00711388">
              <w:rPr>
                <w:lang w:val="en-GB"/>
              </w:rPr>
              <w:t>rticle 77</w:t>
            </w:r>
            <w:r w:rsidR="007B0945" w:rsidRPr="00711388">
              <w:rPr>
                <w:lang w:val="en-GB"/>
              </w:rPr>
              <w:t xml:space="preserve">c </w:t>
            </w:r>
            <w:r w:rsidRPr="00711388">
              <w:rPr>
                <w:lang w:val="en-GB"/>
              </w:rPr>
              <w:t>(2)</w:t>
            </w:r>
            <w:r w:rsidR="00B41710" w:rsidRPr="00711388">
              <w:rPr>
                <w:lang w:val="en-GB"/>
              </w:rPr>
              <w:t xml:space="preserve"> </w:t>
            </w:r>
            <w:r w:rsidR="009F2669" w:rsidRPr="00711388">
              <w:rPr>
                <w:lang w:val="en-GB"/>
              </w:rPr>
              <w:t>of</w:t>
            </w:r>
            <w:r w:rsidR="00B41710" w:rsidRPr="00711388">
              <w:rPr>
                <w:lang w:val="en-GB"/>
              </w:rPr>
              <w:t xml:space="preserve"> Directive 2009/138/EC</w:t>
            </w:r>
            <w:del w:id="910" w:author="Author">
              <w:r w:rsidR="00B41710" w:rsidRPr="00711388" w:rsidDel="008A56D7">
                <w:rPr>
                  <w:lang w:val="en-GB"/>
                </w:rPr>
                <w:delText xml:space="preserve"> </w:delText>
              </w:r>
            </w:del>
            <w:r w:rsidRPr="00711388">
              <w:rPr>
                <w:lang w:val="en-GB"/>
              </w:rPr>
              <w:t>.</w:t>
            </w:r>
          </w:p>
        </w:tc>
      </w:tr>
      <w:tr w:rsidR="00626033" w:rsidRPr="00711388" w14:paraId="2275D200" w14:textId="77777777" w:rsidTr="00253299">
        <w:tc>
          <w:tcPr>
            <w:tcW w:w="1486" w:type="dxa"/>
            <w:tcBorders>
              <w:top w:val="single" w:sz="2" w:space="0" w:color="auto"/>
              <w:left w:val="single" w:sz="2" w:space="0" w:color="auto"/>
              <w:bottom w:val="single" w:sz="2" w:space="0" w:color="auto"/>
              <w:right w:val="single" w:sz="2" w:space="0" w:color="auto"/>
            </w:tcBorders>
          </w:tcPr>
          <w:p w14:paraId="44F2A418" w14:textId="77777777" w:rsidR="00144E0F" w:rsidRPr="00711388" w:rsidRDefault="00144E0F" w:rsidP="00877EC4">
            <w:pPr>
              <w:pStyle w:val="NormalLeft"/>
              <w:rPr>
                <w:lang w:val="en-GB"/>
              </w:rPr>
            </w:pPr>
            <w:r w:rsidRPr="00711388">
              <w:rPr>
                <w:lang w:val="en-GB"/>
              </w:rPr>
              <w:lastRenderedPageBreak/>
              <w:t>C0330</w:t>
            </w:r>
          </w:p>
        </w:tc>
        <w:tc>
          <w:tcPr>
            <w:tcW w:w="1671" w:type="dxa"/>
            <w:tcBorders>
              <w:top w:val="single" w:sz="2" w:space="0" w:color="auto"/>
              <w:left w:val="single" w:sz="2" w:space="0" w:color="auto"/>
              <w:bottom w:val="single" w:sz="2" w:space="0" w:color="auto"/>
              <w:right w:val="single" w:sz="2" w:space="0" w:color="auto"/>
            </w:tcBorders>
          </w:tcPr>
          <w:p w14:paraId="2B8E1180" w14:textId="77777777" w:rsidR="00144E0F" w:rsidRPr="00711388" w:rsidRDefault="00144E0F" w:rsidP="00877EC4">
            <w:pPr>
              <w:pStyle w:val="NormalLeft"/>
              <w:rPr>
                <w:lang w:val="en-GB"/>
              </w:rPr>
            </w:pPr>
            <w:r w:rsidRPr="00711388">
              <w:rPr>
                <w:lang w:val="en-GB"/>
              </w:rPr>
              <w:t>Counterparty group</w:t>
            </w:r>
          </w:p>
        </w:tc>
        <w:tc>
          <w:tcPr>
            <w:tcW w:w="6129" w:type="dxa"/>
            <w:tcBorders>
              <w:top w:val="single" w:sz="2" w:space="0" w:color="auto"/>
              <w:left w:val="single" w:sz="2" w:space="0" w:color="auto"/>
              <w:bottom w:val="single" w:sz="2" w:space="0" w:color="auto"/>
              <w:right w:val="single" w:sz="2" w:space="0" w:color="auto"/>
            </w:tcBorders>
          </w:tcPr>
          <w:p w14:paraId="04421ABE" w14:textId="04EA97CA" w:rsidR="00144E0F" w:rsidRPr="00711388" w:rsidRDefault="00144E0F" w:rsidP="00877EC4">
            <w:pPr>
              <w:pStyle w:val="NormalLeft"/>
              <w:rPr>
                <w:lang w:val="en-GB"/>
              </w:rPr>
            </w:pPr>
            <w:r w:rsidRPr="00711388">
              <w:rPr>
                <w:lang w:val="en-GB"/>
              </w:rPr>
              <w:t>Only applicable to Over</w:t>
            </w:r>
            <w:r w:rsidR="00711388" w:rsidRPr="00711388">
              <w:rPr>
                <w:lang w:val="en-GB"/>
              </w:rPr>
              <w:t>-</w:t>
            </w:r>
            <w:r w:rsidRPr="00711388">
              <w:rPr>
                <w:lang w:val="en-GB"/>
              </w:rPr>
              <w:t>The</w:t>
            </w:r>
            <w:r w:rsidR="00711388" w:rsidRPr="00711388">
              <w:rPr>
                <w:lang w:val="en-GB"/>
              </w:rPr>
              <w:t>-</w:t>
            </w:r>
            <w:r w:rsidRPr="00711388">
              <w:rPr>
                <w:lang w:val="en-GB"/>
              </w:rPr>
              <w:t>Counter derivatives, regarding contractual counterparties other than an exchange market and Central Counterparty (CCP).</w:t>
            </w:r>
          </w:p>
          <w:p w14:paraId="7708AA2F" w14:textId="77777777" w:rsidR="00144E0F" w:rsidRPr="00711388" w:rsidRDefault="00144E0F" w:rsidP="00877EC4">
            <w:pPr>
              <w:pStyle w:val="NormalLeft"/>
              <w:rPr>
                <w:lang w:val="en-GB"/>
              </w:rPr>
            </w:pPr>
            <w:r w:rsidRPr="00711388">
              <w:rPr>
                <w:lang w:val="en-GB"/>
              </w:rPr>
              <w:t>Name of the ultimate parent entity of counterparty. When available, this item corresponds to the entity name in the LEI database. When not available, corresponds to the legal name.</w:t>
            </w:r>
          </w:p>
        </w:tc>
      </w:tr>
      <w:tr w:rsidR="00626033" w:rsidRPr="00711388" w14:paraId="0DA3D5E5" w14:textId="77777777" w:rsidTr="00253299">
        <w:tc>
          <w:tcPr>
            <w:tcW w:w="1486" w:type="dxa"/>
            <w:tcBorders>
              <w:top w:val="single" w:sz="2" w:space="0" w:color="auto"/>
              <w:left w:val="single" w:sz="2" w:space="0" w:color="auto"/>
              <w:bottom w:val="single" w:sz="2" w:space="0" w:color="auto"/>
              <w:right w:val="single" w:sz="2" w:space="0" w:color="auto"/>
            </w:tcBorders>
          </w:tcPr>
          <w:p w14:paraId="1D060678" w14:textId="77777777" w:rsidR="00144E0F" w:rsidRPr="00711388" w:rsidRDefault="00144E0F" w:rsidP="00877EC4">
            <w:pPr>
              <w:pStyle w:val="NormalLeft"/>
              <w:rPr>
                <w:lang w:val="en-GB"/>
              </w:rPr>
            </w:pPr>
            <w:r w:rsidRPr="00711388">
              <w:rPr>
                <w:lang w:val="en-GB"/>
              </w:rPr>
              <w:t>C0340</w:t>
            </w:r>
          </w:p>
        </w:tc>
        <w:tc>
          <w:tcPr>
            <w:tcW w:w="1671" w:type="dxa"/>
            <w:tcBorders>
              <w:top w:val="single" w:sz="2" w:space="0" w:color="auto"/>
              <w:left w:val="single" w:sz="2" w:space="0" w:color="auto"/>
              <w:bottom w:val="single" w:sz="2" w:space="0" w:color="auto"/>
              <w:right w:val="single" w:sz="2" w:space="0" w:color="auto"/>
            </w:tcBorders>
          </w:tcPr>
          <w:p w14:paraId="0B32F37A" w14:textId="77777777" w:rsidR="00144E0F" w:rsidRPr="00711388" w:rsidRDefault="00144E0F" w:rsidP="00877EC4">
            <w:pPr>
              <w:pStyle w:val="NormalLeft"/>
              <w:rPr>
                <w:lang w:val="en-GB"/>
              </w:rPr>
            </w:pPr>
            <w:r w:rsidRPr="00711388">
              <w:rPr>
                <w:lang w:val="en-GB"/>
              </w:rPr>
              <w:t>Counterparty group code</w:t>
            </w:r>
          </w:p>
        </w:tc>
        <w:tc>
          <w:tcPr>
            <w:tcW w:w="6129" w:type="dxa"/>
            <w:tcBorders>
              <w:top w:val="single" w:sz="2" w:space="0" w:color="auto"/>
              <w:left w:val="single" w:sz="2" w:space="0" w:color="auto"/>
              <w:bottom w:val="single" w:sz="2" w:space="0" w:color="auto"/>
              <w:right w:val="single" w:sz="2" w:space="0" w:color="auto"/>
            </w:tcBorders>
          </w:tcPr>
          <w:p w14:paraId="3CB3468B" w14:textId="705F95FD" w:rsidR="00144E0F" w:rsidRPr="00711388" w:rsidRDefault="00144E0F" w:rsidP="00877EC4">
            <w:pPr>
              <w:pStyle w:val="NormalLeft"/>
              <w:rPr>
                <w:lang w:val="en-GB"/>
              </w:rPr>
            </w:pPr>
            <w:r w:rsidRPr="00711388">
              <w:rPr>
                <w:lang w:val="en-GB"/>
              </w:rPr>
              <w:t>Only applicable to Over</w:t>
            </w:r>
            <w:r w:rsidR="00711388" w:rsidRPr="00711388">
              <w:rPr>
                <w:lang w:val="en-GB"/>
              </w:rPr>
              <w:t>-</w:t>
            </w:r>
            <w:r w:rsidRPr="00711388">
              <w:rPr>
                <w:lang w:val="en-GB"/>
              </w:rPr>
              <w:t>The</w:t>
            </w:r>
            <w:r w:rsidR="00711388" w:rsidRPr="00711388">
              <w:rPr>
                <w:lang w:val="en-GB"/>
              </w:rPr>
              <w:t>-</w:t>
            </w:r>
            <w:r w:rsidRPr="00711388">
              <w:rPr>
                <w:lang w:val="en-GB"/>
              </w:rPr>
              <w:t>Counter derivatives, regarding contractual counterparties other than an exchange market and Central Counterparty (CCP).</w:t>
            </w:r>
          </w:p>
          <w:p w14:paraId="44A61751" w14:textId="77777777" w:rsidR="001A3D57" w:rsidRPr="00711388" w:rsidRDefault="001A3D57" w:rsidP="001A3D57">
            <w:pPr>
              <w:pStyle w:val="NormalLeft"/>
              <w:rPr>
                <w:lang w:val="en-GB"/>
              </w:rPr>
            </w:pPr>
            <w:r w:rsidRPr="00711388">
              <w:rPr>
                <w:lang w:val="en-GB"/>
              </w:rPr>
              <w:t>Identification code of the counterparty using the following priority:</w:t>
            </w:r>
            <w:del w:id="911" w:author="Author">
              <w:r w:rsidRPr="00711388" w:rsidDel="008A56D7">
                <w:rPr>
                  <w:lang w:val="en-GB"/>
                </w:rPr>
                <w:delText xml:space="preserve"> </w:delText>
              </w:r>
            </w:del>
          </w:p>
          <w:p w14:paraId="32D94994" w14:textId="2826962C" w:rsidR="001A3D57" w:rsidRPr="00711388" w:rsidRDefault="00711388" w:rsidP="001A3D57">
            <w:pPr>
              <w:pStyle w:val="NormalLeft"/>
              <w:rPr>
                <w:lang w:val="en-GB"/>
              </w:rPr>
            </w:pPr>
            <w:r w:rsidRPr="00711388">
              <w:rPr>
                <w:lang w:val="en-GB"/>
              </w:rPr>
              <w:t>-</w:t>
            </w:r>
            <w:r w:rsidR="001A3D57" w:rsidRPr="00711388">
              <w:rPr>
                <w:lang w:val="en-GB"/>
              </w:rPr>
              <w:t xml:space="preserve"> LEI</w:t>
            </w:r>
            <w:r w:rsidR="00560CAC" w:rsidRPr="00711388">
              <w:rPr>
                <w:lang w:val="en-GB"/>
              </w:rPr>
              <w:t>,</w:t>
            </w:r>
            <w:r w:rsidR="001A3D57" w:rsidRPr="00711388">
              <w:rPr>
                <w:lang w:val="en-GB"/>
              </w:rPr>
              <w:t xml:space="preserve"> when available</w:t>
            </w:r>
            <w:ins w:id="912" w:author="Author">
              <w:r w:rsidR="008A56D7">
                <w:rPr>
                  <w:lang w:val="en-GB"/>
                </w:rPr>
                <w:t>,</w:t>
              </w:r>
            </w:ins>
            <w:del w:id="913" w:author="Author">
              <w:r w:rsidR="001A3D57" w:rsidRPr="00711388" w:rsidDel="008A56D7">
                <w:rPr>
                  <w:lang w:val="en-GB"/>
                </w:rPr>
                <w:delText xml:space="preserve"> </w:delText>
              </w:r>
            </w:del>
          </w:p>
          <w:p w14:paraId="54E893B9" w14:textId="6B5BEEFF" w:rsidR="001A3D57" w:rsidRPr="00711388" w:rsidRDefault="00711388" w:rsidP="001A3D57">
            <w:pPr>
              <w:pStyle w:val="NormalLeft"/>
              <w:rPr>
                <w:lang w:val="en-GB"/>
              </w:rPr>
            </w:pPr>
            <w:r w:rsidRPr="00711388">
              <w:rPr>
                <w:lang w:val="en-GB"/>
              </w:rPr>
              <w:t>-</w:t>
            </w:r>
            <w:r w:rsidR="001A3D57" w:rsidRPr="00711388">
              <w:rPr>
                <w:lang w:val="en-GB"/>
              </w:rPr>
              <w:t xml:space="preserve"> Code attributed by the undertaking, when LEI is</w:t>
            </w:r>
            <w:r w:rsidR="00C17A20" w:rsidRPr="00711388">
              <w:rPr>
                <w:lang w:val="en-GB"/>
              </w:rPr>
              <w:t xml:space="preserve"> not</w:t>
            </w:r>
            <w:r w:rsidR="001A3D57" w:rsidRPr="00711388">
              <w:rPr>
                <w:lang w:val="en-GB"/>
              </w:rPr>
              <w:t xml:space="preserve"> available, </w:t>
            </w:r>
            <w:r w:rsidR="00560CAC" w:rsidRPr="00711388">
              <w:rPr>
                <w:lang w:val="en-GB"/>
              </w:rPr>
              <w:t>which shall be</w:t>
            </w:r>
            <w:r w:rsidR="001A3D57" w:rsidRPr="00711388">
              <w:rPr>
                <w:lang w:val="en-GB"/>
              </w:rPr>
              <w:t xml:space="preserve"> consistent over time</w:t>
            </w:r>
            <w:ins w:id="914" w:author="Author">
              <w:r w:rsidR="008A56D7">
                <w:rPr>
                  <w:lang w:val="en-GB"/>
                </w:rPr>
                <w:t>.</w:t>
              </w:r>
            </w:ins>
          </w:p>
          <w:p w14:paraId="0AFFAD31" w14:textId="752FEE44" w:rsidR="00144E0F" w:rsidRPr="00711388" w:rsidRDefault="001A3D57" w:rsidP="00877EC4">
            <w:pPr>
              <w:pStyle w:val="NormalLeft"/>
              <w:rPr>
                <w:lang w:val="en-GB"/>
              </w:rPr>
            </w:pPr>
            <w:r w:rsidRPr="00711388">
              <w:rPr>
                <w:lang w:val="en-GB"/>
              </w:rPr>
              <w:t>When no</w:t>
            </w:r>
            <w:r w:rsidR="00560CAC" w:rsidRPr="00711388">
              <w:rPr>
                <w:lang w:val="en-GB"/>
              </w:rPr>
              <w:t xml:space="preserve">t </w:t>
            </w:r>
            <w:r w:rsidRPr="00711388">
              <w:rPr>
                <w:lang w:val="en-GB"/>
              </w:rPr>
              <w:t>applicable</w:t>
            </w:r>
            <w:r w:rsidR="00F45936" w:rsidRPr="00711388">
              <w:rPr>
                <w:lang w:val="en-GB"/>
              </w:rPr>
              <w:t xml:space="preserve">, </w:t>
            </w:r>
            <w:r w:rsidR="00144E0F" w:rsidRPr="00711388">
              <w:rPr>
                <w:lang w:val="en-GB"/>
              </w:rPr>
              <w:t>this item shall not be reported.</w:t>
            </w:r>
          </w:p>
        </w:tc>
      </w:tr>
      <w:tr w:rsidR="00626033" w:rsidRPr="00711388" w14:paraId="42921EFF" w14:textId="77777777" w:rsidTr="00253299">
        <w:tc>
          <w:tcPr>
            <w:tcW w:w="1486" w:type="dxa"/>
            <w:tcBorders>
              <w:top w:val="single" w:sz="2" w:space="0" w:color="auto"/>
              <w:left w:val="single" w:sz="2" w:space="0" w:color="auto"/>
              <w:bottom w:val="single" w:sz="2" w:space="0" w:color="auto"/>
              <w:right w:val="single" w:sz="2" w:space="0" w:color="auto"/>
            </w:tcBorders>
          </w:tcPr>
          <w:p w14:paraId="6151624B" w14:textId="77777777" w:rsidR="00144E0F" w:rsidRPr="00711388" w:rsidRDefault="00144E0F" w:rsidP="00877EC4">
            <w:pPr>
              <w:pStyle w:val="NormalLeft"/>
              <w:rPr>
                <w:lang w:val="en-GB"/>
              </w:rPr>
            </w:pPr>
            <w:r w:rsidRPr="00711388">
              <w:rPr>
                <w:lang w:val="en-GB"/>
              </w:rPr>
              <w:t>C0350</w:t>
            </w:r>
          </w:p>
        </w:tc>
        <w:tc>
          <w:tcPr>
            <w:tcW w:w="1671" w:type="dxa"/>
            <w:tcBorders>
              <w:top w:val="single" w:sz="2" w:space="0" w:color="auto"/>
              <w:left w:val="single" w:sz="2" w:space="0" w:color="auto"/>
              <w:bottom w:val="single" w:sz="2" w:space="0" w:color="auto"/>
              <w:right w:val="single" w:sz="2" w:space="0" w:color="auto"/>
            </w:tcBorders>
          </w:tcPr>
          <w:p w14:paraId="0A34C89E" w14:textId="77777777" w:rsidR="00144E0F" w:rsidRPr="00711388" w:rsidRDefault="00144E0F" w:rsidP="00877EC4">
            <w:pPr>
              <w:pStyle w:val="NormalLeft"/>
              <w:rPr>
                <w:lang w:val="en-GB"/>
              </w:rPr>
            </w:pPr>
            <w:r w:rsidRPr="00711388">
              <w:rPr>
                <w:lang w:val="en-GB"/>
              </w:rPr>
              <w:t>Type of counterparty group code</w:t>
            </w:r>
          </w:p>
        </w:tc>
        <w:tc>
          <w:tcPr>
            <w:tcW w:w="6129" w:type="dxa"/>
            <w:tcBorders>
              <w:top w:val="single" w:sz="2" w:space="0" w:color="auto"/>
              <w:left w:val="single" w:sz="2" w:space="0" w:color="auto"/>
              <w:bottom w:val="single" w:sz="2" w:space="0" w:color="auto"/>
              <w:right w:val="single" w:sz="2" w:space="0" w:color="auto"/>
            </w:tcBorders>
          </w:tcPr>
          <w:p w14:paraId="2601020F" w14:textId="77777777" w:rsidR="00144E0F" w:rsidRPr="00711388" w:rsidRDefault="00144E0F" w:rsidP="00877EC4">
            <w:pPr>
              <w:pStyle w:val="NormalLeft"/>
              <w:rPr>
                <w:lang w:val="en-GB"/>
              </w:rPr>
            </w:pPr>
            <w:r w:rsidRPr="00711388">
              <w:rPr>
                <w:lang w:val="en-GB"/>
              </w:rPr>
              <w:t>Identification of the code used for the ‘Counterparty group Code’ item. One of the options in the following closed list shall be used:</w:t>
            </w:r>
          </w:p>
          <w:p w14:paraId="0FB8B6D2" w14:textId="4FDED6C8"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07A0E587" w14:textId="38FC27BD" w:rsidR="00144E0F" w:rsidRPr="00711388" w:rsidRDefault="00415BE6" w:rsidP="00877EC4">
            <w:pPr>
              <w:pStyle w:val="NormalLeft"/>
              <w:rPr>
                <w:lang w:val="en-GB"/>
              </w:rPr>
            </w:pPr>
            <w:r w:rsidRPr="00711388">
              <w:rPr>
                <w:lang w:val="en-GB"/>
              </w:rPr>
              <w:t xml:space="preserve">2 </w:t>
            </w:r>
            <w:r w:rsidR="00845F43" w:rsidRPr="00711388">
              <w:rPr>
                <w:lang w:val="en-GB"/>
              </w:rPr>
              <w:t>-</w:t>
            </w:r>
            <w:r w:rsidRPr="00711388">
              <w:rPr>
                <w:lang w:val="en-GB"/>
              </w:rPr>
              <w:t xml:space="preserve"> Specific code</w:t>
            </w:r>
          </w:p>
        </w:tc>
      </w:tr>
      <w:tr w:rsidR="00626033" w:rsidRPr="00711388" w14:paraId="410E6970" w14:textId="77777777" w:rsidTr="00253299">
        <w:tc>
          <w:tcPr>
            <w:tcW w:w="1486" w:type="dxa"/>
            <w:tcBorders>
              <w:top w:val="single" w:sz="2" w:space="0" w:color="auto"/>
              <w:left w:val="single" w:sz="2" w:space="0" w:color="auto"/>
              <w:bottom w:val="single" w:sz="2" w:space="0" w:color="auto"/>
              <w:right w:val="single" w:sz="2" w:space="0" w:color="auto"/>
            </w:tcBorders>
          </w:tcPr>
          <w:p w14:paraId="7ABBE3E4" w14:textId="77777777" w:rsidR="00144E0F" w:rsidRPr="00711388" w:rsidRDefault="00144E0F" w:rsidP="00877EC4">
            <w:pPr>
              <w:pStyle w:val="NormalLeft"/>
              <w:rPr>
                <w:lang w:val="en-GB"/>
              </w:rPr>
            </w:pPr>
            <w:r w:rsidRPr="00711388">
              <w:rPr>
                <w:lang w:val="en-GB"/>
              </w:rPr>
              <w:t>C0360</w:t>
            </w:r>
          </w:p>
        </w:tc>
        <w:tc>
          <w:tcPr>
            <w:tcW w:w="1671" w:type="dxa"/>
            <w:tcBorders>
              <w:top w:val="single" w:sz="2" w:space="0" w:color="auto"/>
              <w:left w:val="single" w:sz="2" w:space="0" w:color="auto"/>
              <w:bottom w:val="single" w:sz="2" w:space="0" w:color="auto"/>
              <w:right w:val="single" w:sz="2" w:space="0" w:color="auto"/>
            </w:tcBorders>
          </w:tcPr>
          <w:p w14:paraId="15229811" w14:textId="77777777" w:rsidR="00144E0F" w:rsidRPr="00711388" w:rsidRDefault="00144E0F" w:rsidP="00877EC4">
            <w:pPr>
              <w:pStyle w:val="NormalLeft"/>
              <w:rPr>
                <w:lang w:val="en-GB"/>
              </w:rPr>
            </w:pPr>
            <w:r w:rsidRPr="00711388">
              <w:rPr>
                <w:lang w:val="en-GB"/>
              </w:rPr>
              <w:t>Contract name</w:t>
            </w:r>
          </w:p>
        </w:tc>
        <w:tc>
          <w:tcPr>
            <w:tcW w:w="6129" w:type="dxa"/>
            <w:tcBorders>
              <w:top w:val="single" w:sz="2" w:space="0" w:color="auto"/>
              <w:left w:val="single" w:sz="2" w:space="0" w:color="auto"/>
              <w:bottom w:val="single" w:sz="2" w:space="0" w:color="auto"/>
              <w:right w:val="single" w:sz="2" w:space="0" w:color="auto"/>
            </w:tcBorders>
          </w:tcPr>
          <w:p w14:paraId="6B308FED" w14:textId="77777777" w:rsidR="00144E0F" w:rsidRPr="00711388" w:rsidRDefault="00144E0F" w:rsidP="00877EC4">
            <w:pPr>
              <w:pStyle w:val="NormalLeft"/>
              <w:rPr>
                <w:lang w:val="en-GB"/>
              </w:rPr>
            </w:pPr>
            <w:r w:rsidRPr="00711388">
              <w:rPr>
                <w:lang w:val="en-GB"/>
              </w:rPr>
              <w:t>Name of the derivative contract.</w:t>
            </w:r>
          </w:p>
        </w:tc>
      </w:tr>
      <w:tr w:rsidR="00626033" w:rsidRPr="00711388" w14:paraId="13A0ACC8" w14:textId="77777777" w:rsidTr="00253299">
        <w:tc>
          <w:tcPr>
            <w:tcW w:w="1486" w:type="dxa"/>
            <w:tcBorders>
              <w:top w:val="single" w:sz="2" w:space="0" w:color="auto"/>
              <w:left w:val="single" w:sz="2" w:space="0" w:color="auto"/>
              <w:bottom w:val="single" w:sz="2" w:space="0" w:color="auto"/>
              <w:right w:val="single" w:sz="2" w:space="0" w:color="auto"/>
            </w:tcBorders>
          </w:tcPr>
          <w:p w14:paraId="60EFCEB8" w14:textId="77777777" w:rsidR="00144E0F" w:rsidRPr="00711388" w:rsidRDefault="00144E0F" w:rsidP="00877EC4">
            <w:pPr>
              <w:pStyle w:val="NormalLeft"/>
              <w:rPr>
                <w:lang w:val="en-GB"/>
              </w:rPr>
            </w:pPr>
            <w:r w:rsidRPr="00711388">
              <w:rPr>
                <w:lang w:val="en-GB"/>
              </w:rPr>
              <w:t>C0370</w:t>
            </w:r>
          </w:p>
        </w:tc>
        <w:tc>
          <w:tcPr>
            <w:tcW w:w="1671" w:type="dxa"/>
            <w:tcBorders>
              <w:top w:val="single" w:sz="2" w:space="0" w:color="auto"/>
              <w:left w:val="single" w:sz="2" w:space="0" w:color="auto"/>
              <w:bottom w:val="single" w:sz="2" w:space="0" w:color="auto"/>
              <w:right w:val="single" w:sz="2" w:space="0" w:color="auto"/>
            </w:tcBorders>
          </w:tcPr>
          <w:p w14:paraId="6ADA4B4C" w14:textId="77777777" w:rsidR="00144E0F" w:rsidRPr="00711388" w:rsidRDefault="00144E0F" w:rsidP="00877EC4">
            <w:pPr>
              <w:pStyle w:val="NormalLeft"/>
              <w:rPr>
                <w:lang w:val="en-GB"/>
              </w:rPr>
            </w:pPr>
            <w:r w:rsidRPr="00711388">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5387965F" w14:textId="77777777" w:rsidR="00144E0F" w:rsidRPr="00711388" w:rsidRDefault="00144E0F" w:rsidP="00877EC4">
            <w:pPr>
              <w:pStyle w:val="NormalLeft"/>
              <w:rPr>
                <w:lang w:val="en-GB"/>
              </w:rPr>
            </w:pPr>
            <w:r w:rsidRPr="00711388">
              <w:rPr>
                <w:lang w:val="en-GB"/>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626033" w:rsidRPr="00711388" w14:paraId="5B2FE477" w14:textId="77777777" w:rsidTr="00253299">
        <w:tc>
          <w:tcPr>
            <w:tcW w:w="1486" w:type="dxa"/>
            <w:tcBorders>
              <w:top w:val="single" w:sz="2" w:space="0" w:color="auto"/>
              <w:left w:val="single" w:sz="2" w:space="0" w:color="auto"/>
              <w:bottom w:val="single" w:sz="2" w:space="0" w:color="auto"/>
              <w:right w:val="single" w:sz="2" w:space="0" w:color="auto"/>
            </w:tcBorders>
          </w:tcPr>
          <w:p w14:paraId="16112836" w14:textId="77777777" w:rsidR="001A3D57" w:rsidRPr="00711388" w:rsidRDefault="001A3D57" w:rsidP="00877EC4">
            <w:pPr>
              <w:pStyle w:val="NormalLeft"/>
              <w:rPr>
                <w:lang w:val="en-GB"/>
              </w:rPr>
            </w:pPr>
            <w:r w:rsidRPr="00711388">
              <w:rPr>
                <w:lang w:val="en-GB"/>
              </w:rPr>
              <w:t>C0371</w:t>
            </w:r>
          </w:p>
        </w:tc>
        <w:tc>
          <w:tcPr>
            <w:tcW w:w="1671" w:type="dxa"/>
            <w:tcBorders>
              <w:top w:val="single" w:sz="2" w:space="0" w:color="auto"/>
              <w:left w:val="single" w:sz="2" w:space="0" w:color="auto"/>
              <w:bottom w:val="single" w:sz="2" w:space="0" w:color="auto"/>
              <w:right w:val="single" w:sz="2" w:space="0" w:color="auto"/>
            </w:tcBorders>
          </w:tcPr>
          <w:p w14:paraId="2B4051E5" w14:textId="77777777" w:rsidR="001A3D57" w:rsidRPr="00711388" w:rsidRDefault="001A3D57" w:rsidP="00877EC4">
            <w:pPr>
              <w:pStyle w:val="NormalLeft"/>
              <w:rPr>
                <w:lang w:val="en-GB"/>
              </w:rPr>
            </w:pPr>
            <w:r w:rsidRPr="00711388">
              <w:rPr>
                <w:lang w:val="en-GB"/>
              </w:rPr>
              <w:t>Currency of price</w:t>
            </w:r>
          </w:p>
        </w:tc>
        <w:tc>
          <w:tcPr>
            <w:tcW w:w="6129" w:type="dxa"/>
            <w:tcBorders>
              <w:top w:val="single" w:sz="2" w:space="0" w:color="auto"/>
              <w:left w:val="single" w:sz="2" w:space="0" w:color="auto"/>
              <w:bottom w:val="single" w:sz="2" w:space="0" w:color="auto"/>
              <w:right w:val="single" w:sz="2" w:space="0" w:color="auto"/>
            </w:tcBorders>
          </w:tcPr>
          <w:p w14:paraId="23B2AECF" w14:textId="678645BC" w:rsidR="001A3D57" w:rsidRPr="00711388" w:rsidRDefault="00CA28F5" w:rsidP="00877EC4">
            <w:pPr>
              <w:pStyle w:val="NormalLeft"/>
              <w:rPr>
                <w:ins w:id="915" w:author="Author"/>
                <w:lang w:val="en-GB"/>
              </w:rPr>
            </w:pPr>
            <w:r w:rsidRPr="00711388">
              <w:rPr>
                <w:lang w:val="en-GB"/>
              </w:rPr>
              <w:t>The</w:t>
            </w:r>
            <w:r w:rsidR="001A3D57" w:rsidRPr="00711388">
              <w:rPr>
                <w:lang w:val="en-GB"/>
              </w:rPr>
              <w:t xml:space="preserve"> ISO 4217 alphabetic code of the currency of the price of the derivative</w:t>
            </w:r>
            <w:r w:rsidRPr="00711388">
              <w:rPr>
                <w:lang w:val="en-GB"/>
              </w:rPr>
              <w:t xml:space="preserve"> shall</w:t>
            </w:r>
            <w:del w:id="916" w:author="Author">
              <w:r w:rsidRPr="00711388" w:rsidDel="003323F0">
                <w:rPr>
                  <w:lang w:val="en-GB"/>
                </w:rPr>
                <w:delText xml:space="preserve">  </w:delText>
              </w:r>
            </w:del>
            <w:ins w:id="917" w:author="Author">
              <w:r w:rsidR="003323F0">
                <w:rPr>
                  <w:lang w:val="en-GB"/>
                </w:rPr>
                <w:t xml:space="preserve"> </w:t>
              </w:r>
            </w:ins>
            <w:r w:rsidRPr="00711388">
              <w:rPr>
                <w:lang w:val="en-GB"/>
              </w:rPr>
              <w:t>be identify</w:t>
            </w:r>
            <w:r w:rsidR="001A3D57" w:rsidRPr="00711388">
              <w:rPr>
                <w:lang w:val="en-GB"/>
              </w:rPr>
              <w:t>, i.e. currency of the amount exchanged against the notional amount of the derivative.</w:t>
            </w:r>
            <w:r w:rsidR="00A37B2B" w:rsidRPr="00711388">
              <w:rPr>
                <w:lang w:val="en-GB"/>
              </w:rPr>
              <w:t xml:space="preserve"> For example, if the undertaking is paying (or receiving) currency A for the notional amount (currency B), the currency of the price is A. The currency of the notional amount is B, reported in (C0370).</w:t>
            </w:r>
          </w:p>
          <w:p w14:paraId="5D929375" w14:textId="672805B3" w:rsidR="00F077BB" w:rsidRPr="00711388" w:rsidRDefault="00F077BB" w:rsidP="00877EC4">
            <w:pPr>
              <w:pStyle w:val="NormalLeft"/>
              <w:rPr>
                <w:lang w:val="en-GB"/>
              </w:rPr>
            </w:pPr>
            <w:ins w:id="918" w:author="Author">
              <w:r w:rsidRPr="00711388">
                <w:rPr>
                  <w:lang w:val="en-GB"/>
                </w:rPr>
                <w:t>It can be to cross currency swaps or quanto instruments</w:t>
              </w:r>
              <w:del w:id="919" w:author="Author">
                <w:r w:rsidRPr="00711388" w:rsidDel="008A56D7">
                  <w:rPr>
                    <w:lang w:val="en-GB"/>
                  </w:rPr>
                  <w:delText>,</w:delText>
                </w:r>
              </w:del>
              <w:r w:rsidRPr="00711388">
                <w:rPr>
                  <w:lang w:val="en-GB"/>
                </w:rPr>
                <w:t xml:space="preserve"> but can be applied to other instruments.</w:t>
              </w:r>
            </w:ins>
          </w:p>
        </w:tc>
      </w:tr>
      <w:tr w:rsidR="00626033" w:rsidRPr="00711388" w14:paraId="42CAA31E" w14:textId="77777777" w:rsidTr="00253299">
        <w:tc>
          <w:tcPr>
            <w:tcW w:w="1486" w:type="dxa"/>
            <w:tcBorders>
              <w:top w:val="single" w:sz="2" w:space="0" w:color="auto"/>
              <w:left w:val="single" w:sz="2" w:space="0" w:color="auto"/>
              <w:bottom w:val="single" w:sz="2" w:space="0" w:color="auto"/>
              <w:right w:val="single" w:sz="2" w:space="0" w:color="auto"/>
            </w:tcBorders>
          </w:tcPr>
          <w:p w14:paraId="575C97D3" w14:textId="77777777" w:rsidR="00144E0F" w:rsidRPr="00711388" w:rsidRDefault="00144E0F" w:rsidP="00877EC4">
            <w:pPr>
              <w:pStyle w:val="NormalLeft"/>
              <w:rPr>
                <w:lang w:val="en-GB"/>
              </w:rPr>
            </w:pPr>
            <w:r w:rsidRPr="00711388">
              <w:rPr>
                <w:lang w:val="en-GB"/>
              </w:rPr>
              <w:lastRenderedPageBreak/>
              <w:t>C0380</w:t>
            </w:r>
          </w:p>
        </w:tc>
        <w:tc>
          <w:tcPr>
            <w:tcW w:w="1671" w:type="dxa"/>
            <w:tcBorders>
              <w:top w:val="single" w:sz="2" w:space="0" w:color="auto"/>
              <w:left w:val="single" w:sz="2" w:space="0" w:color="auto"/>
              <w:bottom w:val="single" w:sz="2" w:space="0" w:color="auto"/>
              <w:right w:val="single" w:sz="2" w:space="0" w:color="auto"/>
            </w:tcBorders>
          </w:tcPr>
          <w:p w14:paraId="16395764" w14:textId="77777777" w:rsidR="00144E0F" w:rsidRPr="00711388" w:rsidRDefault="00144E0F" w:rsidP="00877EC4">
            <w:pPr>
              <w:pStyle w:val="NormalLeft"/>
              <w:rPr>
                <w:lang w:val="en-GB"/>
              </w:rPr>
            </w:pPr>
            <w:r w:rsidRPr="00711388">
              <w:rPr>
                <w:lang w:val="en-GB"/>
              </w:rPr>
              <w:t>CIC</w:t>
            </w:r>
          </w:p>
        </w:tc>
        <w:tc>
          <w:tcPr>
            <w:tcW w:w="6129" w:type="dxa"/>
            <w:tcBorders>
              <w:top w:val="single" w:sz="2" w:space="0" w:color="auto"/>
              <w:left w:val="single" w:sz="2" w:space="0" w:color="auto"/>
              <w:bottom w:val="single" w:sz="2" w:space="0" w:color="auto"/>
              <w:right w:val="single" w:sz="2" w:space="0" w:color="auto"/>
            </w:tcBorders>
          </w:tcPr>
          <w:p w14:paraId="30DA53B9" w14:textId="16EF4954" w:rsidR="00144E0F" w:rsidRPr="00711388" w:rsidRDefault="00144E0F" w:rsidP="00877EC4">
            <w:pPr>
              <w:pStyle w:val="NormalLeft"/>
              <w:rPr>
                <w:lang w:val="en-GB"/>
              </w:rPr>
            </w:pPr>
            <w:r w:rsidRPr="00711388">
              <w:rPr>
                <w:lang w:val="en-GB"/>
              </w:rPr>
              <w:t xml:space="preserve">Complementary Identification Code used to classify assets, as set out in Annex </w:t>
            </w:r>
            <w:r w:rsidR="00845F43" w:rsidRPr="00711388">
              <w:rPr>
                <w:lang w:val="en-GB"/>
              </w:rPr>
              <w:t>-</w:t>
            </w:r>
            <w:r w:rsidRPr="00711388">
              <w:rPr>
                <w:lang w:val="en-GB"/>
              </w:rPr>
              <w:t xml:space="preserve"> VI CIC Table of this Regulation. When classifying derivatives using the CIC table, undertakings shall take into consideration the most representative risk to which the derivative is exposed to.</w:t>
            </w:r>
          </w:p>
        </w:tc>
      </w:tr>
      <w:tr w:rsidR="00626033" w:rsidRPr="00711388" w14:paraId="006C1D3A" w14:textId="77777777" w:rsidTr="00253299">
        <w:tc>
          <w:tcPr>
            <w:tcW w:w="1486" w:type="dxa"/>
            <w:tcBorders>
              <w:top w:val="single" w:sz="2" w:space="0" w:color="auto"/>
              <w:left w:val="single" w:sz="2" w:space="0" w:color="auto"/>
              <w:bottom w:val="single" w:sz="2" w:space="0" w:color="auto"/>
              <w:right w:val="single" w:sz="2" w:space="0" w:color="auto"/>
            </w:tcBorders>
          </w:tcPr>
          <w:p w14:paraId="72E0979A" w14:textId="77777777" w:rsidR="00144E0F" w:rsidRPr="00711388" w:rsidRDefault="00144E0F" w:rsidP="00877EC4">
            <w:pPr>
              <w:pStyle w:val="NormalLeft"/>
              <w:rPr>
                <w:lang w:val="en-GB"/>
              </w:rPr>
            </w:pPr>
            <w:r w:rsidRPr="00711388">
              <w:rPr>
                <w:lang w:val="en-GB"/>
              </w:rPr>
              <w:t>C0390</w:t>
            </w:r>
          </w:p>
        </w:tc>
        <w:tc>
          <w:tcPr>
            <w:tcW w:w="1671" w:type="dxa"/>
            <w:tcBorders>
              <w:top w:val="single" w:sz="2" w:space="0" w:color="auto"/>
              <w:left w:val="single" w:sz="2" w:space="0" w:color="auto"/>
              <w:bottom w:val="single" w:sz="2" w:space="0" w:color="auto"/>
              <w:right w:val="single" w:sz="2" w:space="0" w:color="auto"/>
            </w:tcBorders>
          </w:tcPr>
          <w:p w14:paraId="2D24E9C1" w14:textId="77777777" w:rsidR="00144E0F" w:rsidRPr="00711388" w:rsidRDefault="00144E0F" w:rsidP="00877EC4">
            <w:pPr>
              <w:pStyle w:val="NormalLeft"/>
              <w:rPr>
                <w:lang w:val="en-GB"/>
              </w:rPr>
            </w:pPr>
            <w:r w:rsidRPr="00711388">
              <w:rPr>
                <w:lang w:val="en-GB"/>
              </w:rPr>
              <w:t>Trigger value</w:t>
            </w:r>
          </w:p>
        </w:tc>
        <w:tc>
          <w:tcPr>
            <w:tcW w:w="6129" w:type="dxa"/>
            <w:tcBorders>
              <w:top w:val="single" w:sz="2" w:space="0" w:color="auto"/>
              <w:left w:val="single" w:sz="2" w:space="0" w:color="auto"/>
              <w:bottom w:val="single" w:sz="2" w:space="0" w:color="auto"/>
              <w:right w:val="single" w:sz="2" w:space="0" w:color="auto"/>
            </w:tcBorders>
          </w:tcPr>
          <w:p w14:paraId="7C285FDC" w14:textId="77777777" w:rsidR="00144E0F" w:rsidRPr="00711388" w:rsidRDefault="00144E0F" w:rsidP="00877EC4">
            <w:pPr>
              <w:pStyle w:val="NormalLeft"/>
              <w:rPr>
                <w:lang w:val="en-GB"/>
              </w:rPr>
            </w:pPr>
            <w:r w:rsidRPr="00711388">
              <w:rPr>
                <w:lang w:val="en-GB"/>
              </w:rPr>
              <w:t>Reference price for futures, strike price for options (for bonds, price shall be a percentage of the par amount), currency exchange rate or interest rate for forwards, etc.</w:t>
            </w:r>
          </w:p>
          <w:p w14:paraId="33F27774" w14:textId="389DC756" w:rsidR="00144E0F" w:rsidRPr="00711388" w:rsidRDefault="00144E0F" w:rsidP="00877EC4">
            <w:pPr>
              <w:pStyle w:val="NormalLeft"/>
              <w:rPr>
                <w:lang w:val="en-GB"/>
              </w:rPr>
            </w:pPr>
            <w:r w:rsidRPr="00711388">
              <w:rPr>
                <w:lang w:val="en-GB"/>
              </w:rPr>
              <w:t xml:space="preserve">Not applicable to CIC D3 </w:t>
            </w:r>
            <w:r w:rsidR="00845F43" w:rsidRPr="00711388">
              <w:rPr>
                <w:lang w:val="en-GB"/>
              </w:rPr>
              <w:t>-</w:t>
            </w:r>
            <w:r w:rsidRPr="00711388">
              <w:rPr>
                <w:lang w:val="en-GB"/>
              </w:rPr>
              <w:t xml:space="preserve"> Interest rate and currency swaps. For CIC F1 </w:t>
            </w:r>
            <w:r w:rsidR="00845F43" w:rsidRPr="00711388">
              <w:rPr>
                <w:lang w:val="en-GB"/>
              </w:rPr>
              <w:t>-</w:t>
            </w:r>
            <w:r w:rsidRPr="00711388">
              <w:rPr>
                <w:lang w:val="en-GB"/>
              </w:rPr>
              <w:t xml:space="preserve"> Credit default swaps it shall not be completed if not possible.</w:t>
            </w:r>
          </w:p>
          <w:p w14:paraId="77DD72C8" w14:textId="77777777" w:rsidR="00144E0F" w:rsidRPr="00711388" w:rsidRDefault="00144E0F" w:rsidP="00877EC4">
            <w:pPr>
              <w:pStyle w:val="NormalLeft"/>
              <w:rPr>
                <w:lang w:val="en-GB"/>
              </w:rPr>
            </w:pPr>
            <w:r w:rsidRPr="00711388">
              <w:rPr>
                <w:lang w:val="en-GB"/>
              </w:rPr>
              <w:t>In the case of more than one trigger over time, report the next trigger occurring.</w:t>
            </w:r>
          </w:p>
          <w:p w14:paraId="0589541A" w14:textId="2F162E7D" w:rsidR="00144E0F" w:rsidRPr="00711388" w:rsidRDefault="00144E0F" w:rsidP="00877EC4">
            <w:pPr>
              <w:pStyle w:val="NormalLeft"/>
              <w:rPr>
                <w:lang w:val="en-GB"/>
              </w:rPr>
            </w:pPr>
            <w:r w:rsidRPr="00711388">
              <w:rPr>
                <w:lang w:val="en-GB"/>
              </w:rPr>
              <w:t>When the derivative has a range of trigger values, report the set separated by comma ‘,’ if the range is not continuous and report the range separated by ‘</w:t>
            </w:r>
            <w:r w:rsidR="00711388" w:rsidRPr="00711388">
              <w:rPr>
                <w:lang w:val="en-GB"/>
              </w:rPr>
              <w:t>-</w:t>
            </w:r>
            <w:r w:rsidRPr="00711388">
              <w:rPr>
                <w:lang w:val="en-GB"/>
              </w:rPr>
              <w:t>’ if it is continuous.</w:t>
            </w:r>
          </w:p>
        </w:tc>
      </w:tr>
      <w:tr w:rsidR="00626033" w:rsidRPr="00711388" w14:paraId="7A8561CB" w14:textId="77777777" w:rsidTr="00253299">
        <w:tc>
          <w:tcPr>
            <w:tcW w:w="1486" w:type="dxa"/>
            <w:tcBorders>
              <w:top w:val="single" w:sz="2" w:space="0" w:color="auto"/>
              <w:left w:val="single" w:sz="2" w:space="0" w:color="auto"/>
              <w:bottom w:val="single" w:sz="2" w:space="0" w:color="auto"/>
              <w:right w:val="single" w:sz="2" w:space="0" w:color="auto"/>
            </w:tcBorders>
          </w:tcPr>
          <w:p w14:paraId="4EA9DAE3" w14:textId="77777777" w:rsidR="00144E0F" w:rsidRPr="00711388" w:rsidRDefault="00144E0F" w:rsidP="00877EC4">
            <w:pPr>
              <w:pStyle w:val="NormalLeft"/>
              <w:rPr>
                <w:lang w:val="en-GB"/>
              </w:rPr>
            </w:pPr>
            <w:r w:rsidRPr="00711388">
              <w:rPr>
                <w:lang w:val="en-GB"/>
              </w:rPr>
              <w:t>C0400</w:t>
            </w:r>
          </w:p>
        </w:tc>
        <w:tc>
          <w:tcPr>
            <w:tcW w:w="1671" w:type="dxa"/>
            <w:tcBorders>
              <w:top w:val="single" w:sz="2" w:space="0" w:color="auto"/>
              <w:left w:val="single" w:sz="2" w:space="0" w:color="auto"/>
              <w:bottom w:val="single" w:sz="2" w:space="0" w:color="auto"/>
              <w:right w:val="single" w:sz="2" w:space="0" w:color="auto"/>
            </w:tcBorders>
          </w:tcPr>
          <w:p w14:paraId="653F25BC" w14:textId="77777777" w:rsidR="00144E0F" w:rsidRPr="00711388" w:rsidRDefault="00144E0F" w:rsidP="00877EC4">
            <w:pPr>
              <w:pStyle w:val="NormalLeft"/>
              <w:rPr>
                <w:lang w:val="en-GB"/>
              </w:rPr>
            </w:pPr>
            <w:r w:rsidRPr="00711388">
              <w:rPr>
                <w:lang w:val="en-GB"/>
              </w:rPr>
              <w:t>Unwind trigger of contract</w:t>
            </w:r>
          </w:p>
        </w:tc>
        <w:tc>
          <w:tcPr>
            <w:tcW w:w="6129" w:type="dxa"/>
            <w:tcBorders>
              <w:top w:val="single" w:sz="2" w:space="0" w:color="auto"/>
              <w:left w:val="single" w:sz="2" w:space="0" w:color="auto"/>
              <w:bottom w:val="single" w:sz="2" w:space="0" w:color="auto"/>
              <w:right w:val="single" w:sz="2" w:space="0" w:color="auto"/>
            </w:tcBorders>
          </w:tcPr>
          <w:p w14:paraId="4297787C" w14:textId="48450E8A" w:rsidR="00144E0F" w:rsidRPr="00711388" w:rsidRDefault="00CA28F5" w:rsidP="00877EC4">
            <w:pPr>
              <w:pStyle w:val="NormalLeft"/>
              <w:rPr>
                <w:lang w:val="en-GB"/>
              </w:rPr>
            </w:pPr>
            <w:r w:rsidRPr="00711388">
              <w:rPr>
                <w:lang w:val="en-GB"/>
              </w:rPr>
              <w:t>T</w:t>
            </w:r>
            <w:r w:rsidR="00144E0F" w:rsidRPr="00711388">
              <w:rPr>
                <w:lang w:val="en-GB"/>
              </w:rPr>
              <w:t>he event that causes the unwinding of the contract, out of the regular expiration or term conditions</w:t>
            </w:r>
            <w:r w:rsidRPr="00711388">
              <w:rPr>
                <w:lang w:val="en-GB"/>
              </w:rPr>
              <w:t>, shall be identified</w:t>
            </w:r>
            <w:r w:rsidR="00144E0F" w:rsidRPr="00711388">
              <w:rPr>
                <w:lang w:val="en-GB"/>
              </w:rPr>
              <w:t>. One of the options in the following closed list shall be used:</w:t>
            </w:r>
          </w:p>
          <w:p w14:paraId="47F6090F" w14:textId="2C94B2B3"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Bankruptcy of the underlying or reference entity</w:t>
            </w:r>
          </w:p>
          <w:p w14:paraId="44C66063" w14:textId="72DECD98"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Adverse fall in value of the underlying reference asset</w:t>
            </w:r>
          </w:p>
          <w:p w14:paraId="096C8AF0" w14:textId="647EA88E"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Adverse change in credit rating of the underlying assets or entity</w:t>
            </w:r>
          </w:p>
          <w:p w14:paraId="241ACBEA" w14:textId="491F698E"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Novation, i.e. the act of replacing an obligation under the derivative with a new obligation, or replacing a party of the derivative with a new party</w:t>
            </w:r>
          </w:p>
          <w:p w14:paraId="330DA8B9" w14:textId="770DC6FC"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Multiple events or a combination of events</w:t>
            </w:r>
          </w:p>
          <w:p w14:paraId="2E0E9D72" w14:textId="62D8D7F3"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Other events not covered by the previous options</w:t>
            </w:r>
          </w:p>
          <w:p w14:paraId="01BAE8E6" w14:textId="693E65BB"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No unwind trigger</w:t>
            </w:r>
          </w:p>
        </w:tc>
      </w:tr>
      <w:tr w:rsidR="00626033" w:rsidRPr="00711388" w14:paraId="2818E9D3" w14:textId="77777777" w:rsidTr="00253299">
        <w:tc>
          <w:tcPr>
            <w:tcW w:w="1486" w:type="dxa"/>
            <w:tcBorders>
              <w:top w:val="single" w:sz="2" w:space="0" w:color="auto"/>
              <w:left w:val="single" w:sz="2" w:space="0" w:color="auto"/>
              <w:bottom w:val="single" w:sz="2" w:space="0" w:color="auto"/>
              <w:right w:val="single" w:sz="2" w:space="0" w:color="auto"/>
            </w:tcBorders>
          </w:tcPr>
          <w:p w14:paraId="53646620" w14:textId="77777777" w:rsidR="00144E0F" w:rsidRPr="00711388" w:rsidRDefault="00144E0F" w:rsidP="00877EC4">
            <w:pPr>
              <w:pStyle w:val="NormalLeft"/>
              <w:rPr>
                <w:lang w:val="en-GB"/>
              </w:rPr>
            </w:pPr>
            <w:r w:rsidRPr="00711388">
              <w:rPr>
                <w:lang w:val="en-GB"/>
              </w:rPr>
              <w:t>C0430</w:t>
            </w:r>
          </w:p>
        </w:tc>
        <w:tc>
          <w:tcPr>
            <w:tcW w:w="1671" w:type="dxa"/>
            <w:tcBorders>
              <w:top w:val="single" w:sz="2" w:space="0" w:color="auto"/>
              <w:left w:val="single" w:sz="2" w:space="0" w:color="auto"/>
              <w:bottom w:val="single" w:sz="2" w:space="0" w:color="auto"/>
              <w:right w:val="single" w:sz="2" w:space="0" w:color="auto"/>
            </w:tcBorders>
          </w:tcPr>
          <w:p w14:paraId="4DAECDD7" w14:textId="77777777" w:rsidR="00144E0F" w:rsidRPr="00711388" w:rsidRDefault="00144E0F" w:rsidP="00877EC4">
            <w:pPr>
              <w:pStyle w:val="NormalLeft"/>
              <w:rPr>
                <w:lang w:val="en-GB"/>
              </w:rPr>
            </w:pPr>
            <w:r w:rsidRPr="00711388">
              <w:rPr>
                <w:lang w:val="en-GB"/>
              </w:rPr>
              <w:t>Maturity date</w:t>
            </w:r>
          </w:p>
        </w:tc>
        <w:tc>
          <w:tcPr>
            <w:tcW w:w="6129" w:type="dxa"/>
            <w:tcBorders>
              <w:top w:val="single" w:sz="2" w:space="0" w:color="auto"/>
              <w:left w:val="single" w:sz="2" w:space="0" w:color="auto"/>
              <w:bottom w:val="single" w:sz="2" w:space="0" w:color="auto"/>
              <w:right w:val="single" w:sz="2" w:space="0" w:color="auto"/>
            </w:tcBorders>
          </w:tcPr>
          <w:p w14:paraId="461B8061" w14:textId="56A2D1F3" w:rsidR="00144E0F" w:rsidRPr="00711388" w:rsidRDefault="00144E0F" w:rsidP="00877EC4">
            <w:pPr>
              <w:pStyle w:val="NormalLeft"/>
              <w:rPr>
                <w:lang w:val="en-GB"/>
              </w:rPr>
            </w:pPr>
            <w:r w:rsidRPr="00711388">
              <w:rPr>
                <w:lang w:val="en-GB"/>
              </w:rPr>
              <w:t>Identify the contractually defined ISO 8601 (yyyy</w:t>
            </w:r>
            <w:r w:rsidR="00711388" w:rsidRPr="00711388">
              <w:rPr>
                <w:lang w:val="en-GB"/>
              </w:rPr>
              <w:t>-</w:t>
            </w:r>
            <w:r w:rsidRPr="00711388">
              <w:rPr>
                <w:lang w:val="en-GB"/>
              </w:rPr>
              <w:t>mm</w:t>
            </w:r>
            <w:r w:rsidR="00711388" w:rsidRPr="00711388">
              <w:rPr>
                <w:lang w:val="en-GB"/>
              </w:rPr>
              <w:t>-</w:t>
            </w:r>
            <w:r w:rsidRPr="00711388">
              <w:rPr>
                <w:lang w:val="en-GB"/>
              </w:rPr>
              <w:t>dd) code of the date of close of the derivative contract, whether at maturity date, expiring date for options (European or American), etc.</w:t>
            </w:r>
          </w:p>
        </w:tc>
      </w:tr>
      <w:tr w:rsidR="00626033" w:rsidRPr="00711388" w14:paraId="010E753D" w14:textId="77777777" w:rsidTr="00253299">
        <w:tc>
          <w:tcPr>
            <w:tcW w:w="1486" w:type="dxa"/>
            <w:tcBorders>
              <w:top w:val="single" w:sz="2" w:space="0" w:color="auto"/>
              <w:left w:val="single" w:sz="2" w:space="0" w:color="auto"/>
              <w:bottom w:val="single" w:sz="2" w:space="0" w:color="auto"/>
              <w:right w:val="single" w:sz="2" w:space="0" w:color="auto"/>
            </w:tcBorders>
          </w:tcPr>
          <w:p w14:paraId="5ECEFC4C" w14:textId="77777777" w:rsidR="001D7C80" w:rsidRPr="00711388" w:rsidRDefault="001D7C80" w:rsidP="00877EC4">
            <w:pPr>
              <w:pStyle w:val="NormalLeft"/>
              <w:rPr>
                <w:lang w:val="en-GB"/>
              </w:rPr>
            </w:pPr>
            <w:r w:rsidRPr="00711388">
              <w:rPr>
                <w:lang w:val="en-GB"/>
              </w:rPr>
              <w:t>C0440</w:t>
            </w:r>
          </w:p>
        </w:tc>
        <w:tc>
          <w:tcPr>
            <w:tcW w:w="1671" w:type="dxa"/>
            <w:tcBorders>
              <w:top w:val="single" w:sz="2" w:space="0" w:color="auto"/>
              <w:left w:val="single" w:sz="2" w:space="0" w:color="auto"/>
              <w:bottom w:val="single" w:sz="2" w:space="0" w:color="auto"/>
              <w:right w:val="single" w:sz="2" w:space="0" w:color="auto"/>
            </w:tcBorders>
          </w:tcPr>
          <w:p w14:paraId="45B1D5BD" w14:textId="77777777" w:rsidR="001D7C80" w:rsidRPr="00711388" w:rsidRDefault="001D7C80" w:rsidP="00877EC4">
            <w:pPr>
              <w:pStyle w:val="NormalLeft"/>
              <w:rPr>
                <w:lang w:val="en-GB"/>
              </w:rPr>
            </w:pPr>
            <w:r w:rsidRPr="00711388">
              <w:rPr>
                <w:lang w:val="en-GB"/>
              </w:rPr>
              <w:t>Swap delivered</w:t>
            </w:r>
          </w:p>
        </w:tc>
        <w:tc>
          <w:tcPr>
            <w:tcW w:w="6129" w:type="dxa"/>
            <w:tcBorders>
              <w:top w:val="single" w:sz="2" w:space="0" w:color="auto"/>
              <w:left w:val="single" w:sz="2" w:space="0" w:color="auto"/>
              <w:bottom w:val="single" w:sz="2" w:space="0" w:color="auto"/>
              <w:right w:val="single" w:sz="2" w:space="0" w:color="auto"/>
            </w:tcBorders>
          </w:tcPr>
          <w:p w14:paraId="52617D3D" w14:textId="4F795625" w:rsidR="001D7C80" w:rsidRPr="00711388" w:rsidRDefault="001D7C80" w:rsidP="00560CAC">
            <w:pPr>
              <w:pStyle w:val="NormalLeft"/>
              <w:rPr>
                <w:lang w:val="en-GB"/>
              </w:rPr>
            </w:pPr>
            <w:r w:rsidRPr="00711388">
              <w:rPr>
                <w:lang w:val="en-GB"/>
              </w:rPr>
              <w:t>Identify what the undertaking delivers under the swap contract (E.g. Euribor+0.5%; 2.3%; EUR).</w:t>
            </w:r>
          </w:p>
        </w:tc>
      </w:tr>
      <w:tr w:rsidR="00626033" w:rsidRPr="00711388" w14:paraId="15A079FF" w14:textId="77777777" w:rsidTr="00253299">
        <w:tc>
          <w:tcPr>
            <w:tcW w:w="1486" w:type="dxa"/>
            <w:tcBorders>
              <w:top w:val="single" w:sz="2" w:space="0" w:color="auto"/>
              <w:left w:val="single" w:sz="2" w:space="0" w:color="auto"/>
              <w:bottom w:val="single" w:sz="2" w:space="0" w:color="auto"/>
              <w:right w:val="single" w:sz="2" w:space="0" w:color="auto"/>
            </w:tcBorders>
          </w:tcPr>
          <w:p w14:paraId="22B4641A" w14:textId="77777777" w:rsidR="001D7C80" w:rsidRPr="00711388" w:rsidRDefault="001D7C80" w:rsidP="00877EC4">
            <w:pPr>
              <w:pStyle w:val="NormalLeft"/>
              <w:rPr>
                <w:lang w:val="en-GB"/>
              </w:rPr>
            </w:pPr>
            <w:r w:rsidRPr="00711388">
              <w:rPr>
                <w:lang w:val="en-GB"/>
              </w:rPr>
              <w:t>C0450</w:t>
            </w:r>
          </w:p>
        </w:tc>
        <w:tc>
          <w:tcPr>
            <w:tcW w:w="1671" w:type="dxa"/>
            <w:tcBorders>
              <w:top w:val="single" w:sz="2" w:space="0" w:color="auto"/>
              <w:left w:val="single" w:sz="2" w:space="0" w:color="auto"/>
              <w:bottom w:val="single" w:sz="2" w:space="0" w:color="auto"/>
              <w:right w:val="single" w:sz="2" w:space="0" w:color="auto"/>
            </w:tcBorders>
          </w:tcPr>
          <w:p w14:paraId="7D710319" w14:textId="77777777" w:rsidR="001D7C80" w:rsidRPr="00711388" w:rsidRDefault="001D7C80" w:rsidP="00877EC4">
            <w:pPr>
              <w:pStyle w:val="NormalLeft"/>
              <w:rPr>
                <w:lang w:val="en-GB"/>
              </w:rPr>
            </w:pPr>
            <w:r w:rsidRPr="00711388">
              <w:rPr>
                <w:lang w:val="en-GB"/>
              </w:rPr>
              <w:t>Swap received</w:t>
            </w:r>
          </w:p>
        </w:tc>
        <w:tc>
          <w:tcPr>
            <w:tcW w:w="6129" w:type="dxa"/>
            <w:tcBorders>
              <w:top w:val="single" w:sz="2" w:space="0" w:color="auto"/>
              <w:left w:val="single" w:sz="2" w:space="0" w:color="auto"/>
              <w:bottom w:val="single" w:sz="2" w:space="0" w:color="auto"/>
              <w:right w:val="single" w:sz="2" w:space="0" w:color="auto"/>
            </w:tcBorders>
          </w:tcPr>
          <w:p w14:paraId="7390D0A0" w14:textId="7CEAABAB" w:rsidR="001D7C80" w:rsidRPr="00711388" w:rsidRDefault="001D7C80" w:rsidP="00877EC4">
            <w:pPr>
              <w:pStyle w:val="NormalLeft"/>
              <w:rPr>
                <w:lang w:val="en-GB"/>
              </w:rPr>
            </w:pPr>
            <w:r w:rsidRPr="00711388">
              <w:rPr>
                <w:lang w:val="en-GB"/>
              </w:rPr>
              <w:t>Identify what the undertaking receives under the swap contract (E.g. Euribor+0.5%; 2.3%; EUR).</w:t>
            </w:r>
          </w:p>
        </w:tc>
      </w:tr>
    </w:tbl>
    <w:p w14:paraId="4874E675" w14:textId="77777777" w:rsidR="00144E0F" w:rsidRPr="00711388" w:rsidRDefault="00144E0F" w:rsidP="00144E0F">
      <w:pPr>
        <w:rPr>
          <w:lang w:val="en-GB"/>
        </w:rPr>
      </w:pPr>
    </w:p>
    <w:p w14:paraId="5EF273C5" w14:textId="1A830CE2" w:rsidR="00144E0F" w:rsidRPr="00711388" w:rsidRDefault="00144E0F" w:rsidP="00144E0F">
      <w:pPr>
        <w:pStyle w:val="ManualHeading2"/>
        <w:ind w:left="851" w:hanging="851"/>
        <w:rPr>
          <w:lang w:val="en-GB"/>
        </w:rPr>
      </w:pPr>
      <w:r w:rsidRPr="00711388">
        <w:rPr>
          <w:i/>
          <w:iCs/>
          <w:lang w:val="en-GB"/>
        </w:rPr>
        <w:lastRenderedPageBreak/>
        <w:t xml:space="preserve">S.09.01 </w:t>
      </w:r>
      <w:r w:rsidR="00845F43" w:rsidRPr="00711388">
        <w:rPr>
          <w:i/>
          <w:iCs/>
          <w:lang w:val="en-GB"/>
        </w:rPr>
        <w:t>-</w:t>
      </w:r>
      <w:r w:rsidRPr="00711388">
        <w:rPr>
          <w:i/>
          <w:iCs/>
          <w:lang w:val="en-GB"/>
        </w:rPr>
        <w:t xml:space="preserve"> Information on gains/income and losses in the period</w:t>
      </w:r>
    </w:p>
    <w:p w14:paraId="1650377E" w14:textId="77777777" w:rsidR="00144E0F" w:rsidRPr="00711388" w:rsidRDefault="00144E0F" w:rsidP="00144E0F">
      <w:pPr>
        <w:rPr>
          <w:lang w:val="en-GB"/>
        </w:rPr>
      </w:pPr>
      <w:r w:rsidRPr="00711388">
        <w:rPr>
          <w:i/>
          <w:iCs/>
          <w:lang w:val="en-GB"/>
        </w:rPr>
        <w:t>General comments:</w:t>
      </w:r>
    </w:p>
    <w:p w14:paraId="1E6D97F8" w14:textId="77777777" w:rsidR="00144E0F" w:rsidRPr="00711388" w:rsidRDefault="00144E0F" w:rsidP="00144E0F">
      <w:pPr>
        <w:rPr>
          <w:lang w:val="en-GB"/>
        </w:rPr>
      </w:pPr>
      <w:r w:rsidRPr="00711388">
        <w:rPr>
          <w:lang w:val="en-GB"/>
        </w:rPr>
        <w:t>This section relates to annual submission of information for individual entities.</w:t>
      </w:r>
    </w:p>
    <w:p w14:paraId="6D6BCB99" w14:textId="4A459930" w:rsidR="00144E0F" w:rsidRPr="00711388" w:rsidRDefault="00144E0F" w:rsidP="00144E0F">
      <w:pPr>
        <w:rPr>
          <w:lang w:val="en-GB"/>
        </w:rPr>
      </w:pPr>
      <w:r w:rsidRPr="00711388">
        <w:rPr>
          <w:lang w:val="en-GB"/>
        </w:rPr>
        <w:t>This template contains information on gains/income and losses by asset category (including derivatives). i.e., no item</w:t>
      </w:r>
      <w:r w:rsidR="00711388" w:rsidRPr="00711388">
        <w:rPr>
          <w:lang w:val="en-GB"/>
        </w:rPr>
        <w:t>-</w:t>
      </w:r>
      <w:r w:rsidRPr="00711388">
        <w:rPr>
          <w:lang w:val="en-GB"/>
        </w:rPr>
        <w:t>by</w:t>
      </w:r>
      <w:r w:rsidR="00711388" w:rsidRPr="00711388">
        <w:rPr>
          <w:lang w:val="en-GB"/>
        </w:rPr>
        <w:t>-</w:t>
      </w:r>
      <w:r w:rsidRPr="00711388">
        <w:rPr>
          <w:lang w:val="en-GB"/>
        </w:rPr>
        <w:t xml:space="preserve">item reporting is required. The asset categories considered in this template are the ones defined in Annex IV </w:t>
      </w:r>
      <w:r w:rsidR="00845F43" w:rsidRPr="00711388">
        <w:rPr>
          <w:lang w:val="en-GB"/>
        </w:rPr>
        <w:t>-</w:t>
      </w:r>
      <w:r w:rsidRPr="00711388">
        <w:rPr>
          <w:lang w:val="en-GB"/>
        </w:rPr>
        <w:t xml:space="preserve"> Assets Categories.</w:t>
      </w:r>
    </w:p>
    <w:p w14:paraId="5B6EA9DC" w14:textId="77777777" w:rsidR="00144E0F" w:rsidRPr="00711388" w:rsidRDefault="00144E0F" w:rsidP="00144E0F">
      <w:pPr>
        <w:rPr>
          <w:lang w:val="en-GB"/>
        </w:rPr>
      </w:pPr>
      <w:r w:rsidRPr="00711388">
        <w:rPr>
          <w:lang w:val="en-GB"/>
        </w:rPr>
        <w:t>Items shall be reported with positive values unless otherwise stated in the respective instructions.</w:t>
      </w:r>
    </w:p>
    <w:tbl>
      <w:tblPr>
        <w:tblW w:w="0" w:type="auto"/>
        <w:tblLayout w:type="fixed"/>
        <w:tblLook w:val="0000" w:firstRow="0" w:lastRow="0" w:firstColumn="0" w:lastColumn="0" w:noHBand="0" w:noVBand="0"/>
      </w:tblPr>
      <w:tblGrid>
        <w:gridCol w:w="1021"/>
        <w:gridCol w:w="1672"/>
        <w:gridCol w:w="6593"/>
      </w:tblGrid>
      <w:tr w:rsidR="00626033" w:rsidRPr="00711388" w14:paraId="20536E68" w14:textId="77777777" w:rsidTr="00877EC4">
        <w:tc>
          <w:tcPr>
            <w:tcW w:w="1021" w:type="dxa"/>
            <w:tcBorders>
              <w:top w:val="single" w:sz="2" w:space="0" w:color="auto"/>
              <w:left w:val="single" w:sz="2" w:space="0" w:color="auto"/>
              <w:bottom w:val="single" w:sz="2" w:space="0" w:color="auto"/>
              <w:right w:val="single" w:sz="2" w:space="0" w:color="auto"/>
            </w:tcBorders>
          </w:tcPr>
          <w:p w14:paraId="3F7751BC" w14:textId="77777777" w:rsidR="00144E0F" w:rsidRPr="00711388" w:rsidRDefault="00144E0F" w:rsidP="00877EC4">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5F8779F4" w14:textId="77777777" w:rsidR="00144E0F" w:rsidRPr="00711388" w:rsidRDefault="00144E0F" w:rsidP="00877EC4">
            <w:pPr>
              <w:pStyle w:val="NormalCentered"/>
              <w:rPr>
                <w:lang w:val="en-GB"/>
              </w:rPr>
            </w:pPr>
            <w:r w:rsidRPr="00711388">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6B5E6B9E" w14:textId="77777777" w:rsidR="00144E0F" w:rsidRPr="00711388" w:rsidRDefault="00144E0F" w:rsidP="00877EC4">
            <w:pPr>
              <w:pStyle w:val="NormalCentered"/>
              <w:rPr>
                <w:lang w:val="en-GB"/>
              </w:rPr>
            </w:pPr>
            <w:r w:rsidRPr="00711388">
              <w:rPr>
                <w:lang w:val="en-GB"/>
              </w:rPr>
              <w:t>INSTRUCTIONS</w:t>
            </w:r>
          </w:p>
        </w:tc>
      </w:tr>
      <w:tr w:rsidR="00626033" w:rsidRPr="00711388" w14:paraId="57A6E447" w14:textId="77777777" w:rsidTr="00877EC4">
        <w:tc>
          <w:tcPr>
            <w:tcW w:w="1021" w:type="dxa"/>
            <w:tcBorders>
              <w:top w:val="single" w:sz="2" w:space="0" w:color="auto"/>
              <w:left w:val="single" w:sz="2" w:space="0" w:color="auto"/>
              <w:bottom w:val="single" w:sz="2" w:space="0" w:color="auto"/>
              <w:right w:val="single" w:sz="2" w:space="0" w:color="auto"/>
            </w:tcBorders>
          </w:tcPr>
          <w:p w14:paraId="3BBF55BC" w14:textId="77777777" w:rsidR="00144E0F" w:rsidRPr="00711388" w:rsidRDefault="00144E0F" w:rsidP="00877EC4">
            <w:pPr>
              <w:pStyle w:val="NormalLeft"/>
              <w:rPr>
                <w:lang w:val="en-GB"/>
              </w:rPr>
            </w:pPr>
            <w:r w:rsidRPr="00711388">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3648F1DA" w14:textId="77777777" w:rsidR="00144E0F" w:rsidRPr="00711388" w:rsidRDefault="00144E0F" w:rsidP="00877EC4">
            <w:pPr>
              <w:pStyle w:val="NormalLeft"/>
              <w:rPr>
                <w:lang w:val="en-GB"/>
              </w:rPr>
            </w:pPr>
            <w:r w:rsidRPr="00711388">
              <w:rPr>
                <w:lang w:val="en-GB"/>
              </w:rPr>
              <w:t>Asset category</w:t>
            </w:r>
          </w:p>
        </w:tc>
        <w:tc>
          <w:tcPr>
            <w:tcW w:w="6593" w:type="dxa"/>
            <w:tcBorders>
              <w:top w:val="single" w:sz="2" w:space="0" w:color="auto"/>
              <w:left w:val="single" w:sz="2" w:space="0" w:color="auto"/>
              <w:bottom w:val="single" w:sz="2" w:space="0" w:color="auto"/>
              <w:right w:val="single" w:sz="2" w:space="0" w:color="auto"/>
            </w:tcBorders>
          </w:tcPr>
          <w:p w14:paraId="277308E5" w14:textId="77777777" w:rsidR="00144E0F" w:rsidRPr="00711388" w:rsidRDefault="00144E0F" w:rsidP="00877EC4">
            <w:pPr>
              <w:pStyle w:val="NormalLeft"/>
              <w:rPr>
                <w:lang w:val="en-GB"/>
              </w:rPr>
            </w:pPr>
            <w:r w:rsidRPr="00711388">
              <w:rPr>
                <w:lang w:val="en-GB"/>
              </w:rPr>
              <w:t>Identify the asset categories present in the portfolio.</w:t>
            </w:r>
          </w:p>
          <w:p w14:paraId="032904B9" w14:textId="645483A3" w:rsidR="00144E0F" w:rsidRPr="00711388" w:rsidRDefault="00144E0F" w:rsidP="00877EC4">
            <w:pPr>
              <w:pStyle w:val="NormalLeft"/>
              <w:rPr>
                <w:lang w:val="en-GB"/>
              </w:rPr>
            </w:pPr>
            <w:r w:rsidRPr="00711388">
              <w:rPr>
                <w:lang w:val="en-GB"/>
              </w:rPr>
              <w:t xml:space="preserve">Use the categories defined in Annex IV </w:t>
            </w:r>
            <w:r w:rsidR="00845F43" w:rsidRPr="00711388">
              <w:rPr>
                <w:lang w:val="en-GB"/>
              </w:rPr>
              <w:t>-</w:t>
            </w:r>
            <w:r w:rsidRPr="00711388">
              <w:rPr>
                <w:lang w:val="en-GB"/>
              </w:rPr>
              <w:t xml:space="preserve"> Assets Categories.</w:t>
            </w:r>
          </w:p>
        </w:tc>
      </w:tr>
      <w:tr w:rsidR="00626033" w:rsidRPr="00711388" w14:paraId="38D26169" w14:textId="77777777" w:rsidTr="00877EC4">
        <w:tc>
          <w:tcPr>
            <w:tcW w:w="1021" w:type="dxa"/>
            <w:tcBorders>
              <w:top w:val="single" w:sz="2" w:space="0" w:color="auto"/>
              <w:left w:val="single" w:sz="2" w:space="0" w:color="auto"/>
              <w:bottom w:val="single" w:sz="2" w:space="0" w:color="auto"/>
              <w:right w:val="single" w:sz="2" w:space="0" w:color="auto"/>
            </w:tcBorders>
          </w:tcPr>
          <w:p w14:paraId="3890650B" w14:textId="77777777" w:rsidR="00144E0F" w:rsidRPr="00711388" w:rsidRDefault="00144E0F" w:rsidP="00877EC4">
            <w:pPr>
              <w:pStyle w:val="NormalLeft"/>
              <w:rPr>
                <w:lang w:val="en-GB"/>
              </w:rPr>
            </w:pPr>
            <w:r w:rsidRPr="00711388">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16811B09" w14:textId="77777777" w:rsidR="00144E0F" w:rsidRPr="00711388" w:rsidRDefault="00144E0F" w:rsidP="00877EC4">
            <w:pPr>
              <w:pStyle w:val="NormalLeft"/>
              <w:rPr>
                <w:lang w:val="en-GB"/>
              </w:rPr>
            </w:pPr>
            <w:r w:rsidRPr="00711388">
              <w:rPr>
                <w:lang w:val="en-GB"/>
              </w:rPr>
              <w:t>Portfolio</w:t>
            </w:r>
          </w:p>
        </w:tc>
        <w:tc>
          <w:tcPr>
            <w:tcW w:w="6593" w:type="dxa"/>
            <w:tcBorders>
              <w:top w:val="single" w:sz="2" w:space="0" w:color="auto"/>
              <w:left w:val="single" w:sz="2" w:space="0" w:color="auto"/>
              <w:bottom w:val="single" w:sz="2" w:space="0" w:color="auto"/>
              <w:right w:val="single" w:sz="2" w:space="0" w:color="auto"/>
            </w:tcBorders>
          </w:tcPr>
          <w:p w14:paraId="71F6D90C" w14:textId="252E266C" w:rsidR="006C7C00" w:rsidRPr="00711388" w:rsidRDefault="00144E0F" w:rsidP="006C7C00">
            <w:pPr>
              <w:pStyle w:val="NormalLeft"/>
              <w:rPr>
                <w:lang w:val="en-GB" w:eastAsia="en-US"/>
              </w:rPr>
            </w:pPr>
            <w:r w:rsidRPr="00711388">
              <w:rPr>
                <w:lang w:val="en-GB"/>
              </w:rPr>
              <w:t>Distinction between life, non</w:t>
            </w:r>
            <w:r w:rsidR="00711388" w:rsidRPr="00711388">
              <w:rPr>
                <w:lang w:val="en-GB"/>
              </w:rPr>
              <w:t>-</w:t>
            </w:r>
            <w:r w:rsidRPr="00711388">
              <w:rPr>
                <w:lang w:val="en-GB"/>
              </w:rPr>
              <w:t xml:space="preserve">life, shareholder's funds, other internal funds, general (no split) and </w:t>
            </w:r>
            <w:r w:rsidR="000A3009" w:rsidRPr="00711388">
              <w:rPr>
                <w:lang w:val="en-GB"/>
              </w:rPr>
              <w:t>ring-fenced</w:t>
            </w:r>
            <w:r w:rsidRPr="00711388">
              <w:rPr>
                <w:lang w:val="en-GB"/>
              </w:rPr>
              <w:t xml:space="preserve"> funds.</w:t>
            </w:r>
            <w:del w:id="920" w:author="Author">
              <w:r w:rsidRPr="00711388" w:rsidDel="003323F0">
                <w:rPr>
                  <w:lang w:val="en-GB"/>
                </w:rPr>
                <w:delText xml:space="preserve"> </w:delText>
              </w:r>
              <w:r w:rsidR="006C7C00" w:rsidRPr="00711388" w:rsidDel="003323F0">
                <w:rPr>
                  <w:lang w:val="en-GB"/>
                </w:rPr>
                <w:delText xml:space="preserve"> </w:delText>
              </w:r>
            </w:del>
            <w:ins w:id="921" w:author="Author">
              <w:r w:rsidR="003323F0">
                <w:rPr>
                  <w:lang w:val="en-GB"/>
                </w:rPr>
                <w:t xml:space="preserve"> </w:t>
              </w:r>
            </w:ins>
            <w:r w:rsidR="006C7C00" w:rsidRPr="00711388">
              <w:rPr>
                <w:lang w:val="en-GB"/>
              </w:rPr>
              <w:t xml:space="preserve">Gains/income and losses regarding </w:t>
            </w:r>
            <w:r w:rsidR="006C7C00" w:rsidRPr="00711388">
              <w:rPr>
                <w:lang w:val="en-GB" w:eastAsia="en-US"/>
              </w:rPr>
              <w:t xml:space="preserve">assets </w:t>
            </w:r>
            <w:r w:rsidR="006C7C00" w:rsidRPr="00711388">
              <w:rPr>
                <w:lang w:val="en-GB"/>
              </w:rPr>
              <w:t>u</w:t>
            </w:r>
            <w:r w:rsidR="006C7C00" w:rsidRPr="00711388">
              <w:rPr>
                <w:lang w:val="en-GB" w:eastAsia="en-US"/>
              </w:rPr>
              <w:t xml:space="preserve">nderlying life technical provisions </w:t>
            </w:r>
            <w:r w:rsidR="00D06BC3" w:rsidRPr="00711388">
              <w:rPr>
                <w:lang w:val="en-GB" w:eastAsia="en-US"/>
              </w:rPr>
              <w:t>shall</w:t>
            </w:r>
            <w:r w:rsidR="006C7C00" w:rsidRPr="00711388">
              <w:rPr>
                <w:lang w:val="en-GB" w:eastAsia="en-US"/>
              </w:rPr>
              <w:t xml:space="preserve"> be assigned to life portfolio and </w:t>
            </w:r>
            <w:r w:rsidR="006C7C00" w:rsidRPr="00711388">
              <w:rPr>
                <w:lang w:val="en-GB"/>
              </w:rPr>
              <w:t xml:space="preserve">gains/income and losses regarding </w:t>
            </w:r>
            <w:r w:rsidR="006C7C00" w:rsidRPr="00711388">
              <w:rPr>
                <w:lang w:val="en-GB" w:eastAsia="en-US"/>
              </w:rPr>
              <w:t xml:space="preserve">assets </w:t>
            </w:r>
            <w:r w:rsidR="006C7C00" w:rsidRPr="00711388">
              <w:rPr>
                <w:lang w:val="en-GB"/>
              </w:rPr>
              <w:t>u</w:t>
            </w:r>
            <w:r w:rsidR="006C7C00" w:rsidRPr="00711388">
              <w:rPr>
                <w:lang w:val="en-GB" w:eastAsia="en-US"/>
              </w:rPr>
              <w:t xml:space="preserve">nderlying non-life technical provisions </w:t>
            </w:r>
            <w:r w:rsidR="00D06BC3" w:rsidRPr="00711388">
              <w:rPr>
                <w:lang w:val="en-GB" w:eastAsia="en-US"/>
              </w:rPr>
              <w:t>shall</w:t>
            </w:r>
            <w:r w:rsidR="006C7C00" w:rsidRPr="00711388">
              <w:rPr>
                <w:lang w:val="en-GB" w:eastAsia="en-US"/>
              </w:rPr>
              <w:t xml:space="preserve"> be assigned to non-life portfolio (by applying the available most precise split).</w:t>
            </w:r>
          </w:p>
          <w:p w14:paraId="25F184B7" w14:textId="77777777" w:rsidR="00144E0F" w:rsidRPr="00711388" w:rsidRDefault="00144E0F" w:rsidP="00877EC4">
            <w:pPr>
              <w:pStyle w:val="NormalLeft"/>
              <w:rPr>
                <w:lang w:val="en-GB"/>
              </w:rPr>
            </w:pPr>
            <w:r w:rsidRPr="00711388">
              <w:rPr>
                <w:lang w:val="en-GB"/>
              </w:rPr>
              <w:t>One of the options in the following closed list shall be used:</w:t>
            </w:r>
          </w:p>
          <w:p w14:paraId="3D7D34ED" w14:textId="6B4C0D31"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Life</w:t>
            </w:r>
          </w:p>
          <w:p w14:paraId="076436C7" w14:textId="4EEA131B"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Non</w:t>
            </w:r>
            <w:r w:rsidR="00711388" w:rsidRPr="00711388">
              <w:rPr>
                <w:lang w:val="en-GB"/>
              </w:rPr>
              <w:t>-</w:t>
            </w:r>
            <w:r w:rsidRPr="00711388">
              <w:rPr>
                <w:lang w:val="en-GB"/>
              </w:rPr>
              <w:t>life</w:t>
            </w:r>
          </w:p>
          <w:p w14:paraId="2A961921" w14:textId="041BAF3E"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Ring fenced funds</w:t>
            </w:r>
          </w:p>
          <w:p w14:paraId="5B4EE09A" w14:textId="6E717868"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Other internal funds</w:t>
            </w:r>
          </w:p>
          <w:p w14:paraId="7C0B5712" w14:textId="33BBB867"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Shareholders' funds</w:t>
            </w:r>
          </w:p>
          <w:p w14:paraId="5A1859A7" w14:textId="20330368"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General</w:t>
            </w:r>
          </w:p>
          <w:p w14:paraId="73344F48" w14:textId="49F34461" w:rsidR="00144E0F" w:rsidRPr="00711388" w:rsidRDefault="00144E0F" w:rsidP="00877EC4">
            <w:pPr>
              <w:pStyle w:val="NormalLeft"/>
              <w:rPr>
                <w:lang w:val="en-GB"/>
              </w:rPr>
            </w:pPr>
            <w:r w:rsidRPr="00711388">
              <w:rPr>
                <w:lang w:val="en-GB"/>
              </w:rPr>
              <w:t xml:space="preserve">The split is not mandatory, </w:t>
            </w:r>
            <w:r w:rsidR="006C7C00" w:rsidRPr="00711388">
              <w:rPr>
                <w:lang w:val="en-GB" w:eastAsia="en-US"/>
              </w:rPr>
              <w:t xml:space="preserve">unless otherwise required by the national supervisory authority, </w:t>
            </w:r>
            <w:r w:rsidRPr="00711388">
              <w:rPr>
                <w:lang w:val="en-GB"/>
              </w:rPr>
              <w:t xml:space="preserve">except for identifying ring fenced funds, but shall be reported if the undertaking uses it internally. When an undertaking does not apply a split ‘general’ </w:t>
            </w:r>
            <w:r w:rsidR="006C7C00" w:rsidRPr="00711388">
              <w:rPr>
                <w:lang w:val="en-GB"/>
              </w:rPr>
              <w:t xml:space="preserve">shall </w:t>
            </w:r>
            <w:r w:rsidRPr="00711388">
              <w:rPr>
                <w:lang w:val="en-GB"/>
              </w:rPr>
              <w:t>be used.</w:t>
            </w:r>
          </w:p>
        </w:tc>
      </w:tr>
      <w:tr w:rsidR="00626033" w:rsidRPr="00711388" w14:paraId="72EA6EFB" w14:textId="77777777" w:rsidTr="00877EC4">
        <w:tc>
          <w:tcPr>
            <w:tcW w:w="1021" w:type="dxa"/>
            <w:tcBorders>
              <w:top w:val="single" w:sz="2" w:space="0" w:color="auto"/>
              <w:left w:val="single" w:sz="2" w:space="0" w:color="auto"/>
              <w:bottom w:val="single" w:sz="2" w:space="0" w:color="auto"/>
              <w:right w:val="single" w:sz="2" w:space="0" w:color="auto"/>
            </w:tcBorders>
          </w:tcPr>
          <w:p w14:paraId="79EFD47B" w14:textId="77777777" w:rsidR="00144E0F" w:rsidRPr="00711388" w:rsidRDefault="00144E0F" w:rsidP="00877EC4">
            <w:pPr>
              <w:pStyle w:val="NormalLeft"/>
              <w:rPr>
                <w:lang w:val="en-GB"/>
              </w:rPr>
            </w:pPr>
            <w:r w:rsidRPr="00711388">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00B75CA3" w14:textId="77777777" w:rsidR="00144E0F" w:rsidRPr="00711388" w:rsidRDefault="00144E0F" w:rsidP="00877EC4">
            <w:pPr>
              <w:pStyle w:val="NormalLeft"/>
              <w:rPr>
                <w:lang w:val="en-GB"/>
              </w:rPr>
            </w:pPr>
            <w:r w:rsidRPr="00711388">
              <w:rPr>
                <w:lang w:val="en-GB"/>
              </w:rPr>
              <w:t>Asset held in unit linked and index linked contracts</w:t>
            </w:r>
          </w:p>
        </w:tc>
        <w:tc>
          <w:tcPr>
            <w:tcW w:w="6593" w:type="dxa"/>
            <w:tcBorders>
              <w:top w:val="single" w:sz="2" w:space="0" w:color="auto"/>
              <w:left w:val="single" w:sz="2" w:space="0" w:color="auto"/>
              <w:bottom w:val="single" w:sz="2" w:space="0" w:color="auto"/>
              <w:right w:val="single" w:sz="2" w:space="0" w:color="auto"/>
            </w:tcBorders>
          </w:tcPr>
          <w:p w14:paraId="156986B3" w14:textId="77777777" w:rsidR="00144E0F" w:rsidRPr="00711388" w:rsidRDefault="00144E0F" w:rsidP="00877EC4">
            <w:pPr>
              <w:pStyle w:val="NormalLeft"/>
              <w:rPr>
                <w:lang w:val="en-GB"/>
              </w:rPr>
            </w:pPr>
            <w:r w:rsidRPr="00711388">
              <w:rPr>
                <w:lang w:val="en-GB"/>
              </w:rPr>
              <w:t>Identify the assets that are held by unit linked and index linked contracts. One of the options in the following closed list shall be used:</w:t>
            </w:r>
          </w:p>
          <w:p w14:paraId="0C613E53" w14:textId="1CBC5AA9"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Unit</w:t>
            </w:r>
            <w:r w:rsidR="00711388" w:rsidRPr="00711388">
              <w:rPr>
                <w:lang w:val="en-GB"/>
              </w:rPr>
              <w:t>-</w:t>
            </w:r>
            <w:r w:rsidRPr="00711388">
              <w:rPr>
                <w:lang w:val="en-GB"/>
              </w:rPr>
              <w:t>linked or index</w:t>
            </w:r>
            <w:r w:rsidR="00711388" w:rsidRPr="00711388">
              <w:rPr>
                <w:lang w:val="en-GB"/>
              </w:rPr>
              <w:t>-</w:t>
            </w:r>
            <w:r w:rsidRPr="00711388">
              <w:rPr>
                <w:lang w:val="en-GB"/>
              </w:rPr>
              <w:t>linked</w:t>
            </w:r>
          </w:p>
          <w:p w14:paraId="09A0A519" w14:textId="4D35EC7D"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Neither unit</w:t>
            </w:r>
            <w:r w:rsidR="00711388" w:rsidRPr="00711388">
              <w:rPr>
                <w:lang w:val="en-GB"/>
              </w:rPr>
              <w:t>-</w:t>
            </w:r>
            <w:r w:rsidRPr="00711388">
              <w:rPr>
                <w:lang w:val="en-GB"/>
              </w:rPr>
              <w:t>linked nor index</w:t>
            </w:r>
            <w:r w:rsidR="00711388" w:rsidRPr="00711388">
              <w:rPr>
                <w:lang w:val="en-GB"/>
              </w:rPr>
              <w:t>-</w:t>
            </w:r>
            <w:r w:rsidRPr="00711388">
              <w:rPr>
                <w:lang w:val="en-GB"/>
              </w:rPr>
              <w:t>linked</w:t>
            </w:r>
          </w:p>
        </w:tc>
      </w:tr>
      <w:tr w:rsidR="00626033" w:rsidRPr="00711388" w14:paraId="418677EE" w14:textId="77777777" w:rsidTr="00877EC4">
        <w:tc>
          <w:tcPr>
            <w:tcW w:w="1021" w:type="dxa"/>
            <w:tcBorders>
              <w:top w:val="single" w:sz="2" w:space="0" w:color="auto"/>
              <w:left w:val="single" w:sz="2" w:space="0" w:color="auto"/>
              <w:bottom w:val="single" w:sz="2" w:space="0" w:color="auto"/>
              <w:right w:val="single" w:sz="2" w:space="0" w:color="auto"/>
            </w:tcBorders>
          </w:tcPr>
          <w:p w14:paraId="26B092E7" w14:textId="77777777" w:rsidR="00144E0F" w:rsidRPr="00711388" w:rsidRDefault="00144E0F" w:rsidP="00877EC4">
            <w:pPr>
              <w:pStyle w:val="NormalLeft"/>
              <w:rPr>
                <w:lang w:val="en-GB"/>
              </w:rPr>
            </w:pPr>
            <w:r w:rsidRPr="00711388">
              <w:rPr>
                <w:lang w:val="en-GB"/>
              </w:rPr>
              <w:t>C0070</w:t>
            </w:r>
          </w:p>
        </w:tc>
        <w:tc>
          <w:tcPr>
            <w:tcW w:w="1672" w:type="dxa"/>
            <w:tcBorders>
              <w:top w:val="single" w:sz="2" w:space="0" w:color="auto"/>
              <w:left w:val="single" w:sz="2" w:space="0" w:color="auto"/>
              <w:bottom w:val="single" w:sz="2" w:space="0" w:color="auto"/>
              <w:right w:val="single" w:sz="2" w:space="0" w:color="auto"/>
            </w:tcBorders>
          </w:tcPr>
          <w:p w14:paraId="5F005F97" w14:textId="77777777" w:rsidR="00144E0F" w:rsidRPr="00711388" w:rsidRDefault="00144E0F" w:rsidP="00877EC4">
            <w:pPr>
              <w:pStyle w:val="NormalLeft"/>
              <w:rPr>
                <w:lang w:val="en-GB"/>
              </w:rPr>
            </w:pPr>
            <w:r w:rsidRPr="00711388">
              <w:rPr>
                <w:lang w:val="en-GB"/>
              </w:rPr>
              <w:t>Dividends</w:t>
            </w:r>
          </w:p>
        </w:tc>
        <w:tc>
          <w:tcPr>
            <w:tcW w:w="6593" w:type="dxa"/>
            <w:tcBorders>
              <w:top w:val="single" w:sz="2" w:space="0" w:color="auto"/>
              <w:left w:val="single" w:sz="2" w:space="0" w:color="auto"/>
              <w:bottom w:val="single" w:sz="2" w:space="0" w:color="auto"/>
              <w:right w:val="single" w:sz="2" w:space="0" w:color="auto"/>
            </w:tcBorders>
          </w:tcPr>
          <w:p w14:paraId="2C5FFC1F" w14:textId="77777777" w:rsidR="00144E0F" w:rsidRPr="00711388" w:rsidRDefault="00144E0F" w:rsidP="00877EC4">
            <w:pPr>
              <w:pStyle w:val="NormalLeft"/>
              <w:rPr>
                <w:lang w:val="en-GB"/>
              </w:rPr>
            </w:pPr>
            <w:r w:rsidRPr="00711388">
              <w:rPr>
                <w:lang w:val="en-GB"/>
              </w:rPr>
              <w:t xml:space="preserve">Amount of dividends earned over the reporting period, i.e. dividends received less the right to receive a dividend already </w:t>
            </w:r>
            <w:r w:rsidRPr="00711388">
              <w:rPr>
                <w:lang w:val="en-GB"/>
              </w:rPr>
              <w:lastRenderedPageBreak/>
              <w:t>recognised at the beginning of the reporting period, plus the right to receive a dividend recognised at the end of the reporting period. Applicable to dividend paying assets such as equity, preferred securities and collective investment undertakings.</w:t>
            </w:r>
          </w:p>
          <w:p w14:paraId="79580A0C" w14:textId="77777777" w:rsidR="00144E0F" w:rsidRPr="00711388" w:rsidRDefault="00144E0F" w:rsidP="00877EC4">
            <w:pPr>
              <w:pStyle w:val="NormalLeft"/>
              <w:rPr>
                <w:lang w:val="en-GB"/>
              </w:rPr>
            </w:pPr>
            <w:r w:rsidRPr="00711388">
              <w:rPr>
                <w:lang w:val="en-GB"/>
              </w:rPr>
              <w:t>Includes also dividends received from assets that have been sold or matured.</w:t>
            </w:r>
          </w:p>
        </w:tc>
      </w:tr>
      <w:tr w:rsidR="00626033" w:rsidRPr="00711388" w14:paraId="15BAA79E" w14:textId="77777777" w:rsidTr="00877EC4">
        <w:tc>
          <w:tcPr>
            <w:tcW w:w="1021" w:type="dxa"/>
            <w:tcBorders>
              <w:top w:val="single" w:sz="2" w:space="0" w:color="auto"/>
              <w:left w:val="single" w:sz="2" w:space="0" w:color="auto"/>
              <w:bottom w:val="single" w:sz="2" w:space="0" w:color="auto"/>
              <w:right w:val="single" w:sz="2" w:space="0" w:color="auto"/>
            </w:tcBorders>
          </w:tcPr>
          <w:p w14:paraId="5EB3ABD1" w14:textId="77777777" w:rsidR="00144E0F" w:rsidRPr="00711388" w:rsidRDefault="00144E0F" w:rsidP="00877EC4">
            <w:pPr>
              <w:pStyle w:val="NormalLeft"/>
              <w:rPr>
                <w:lang w:val="en-GB"/>
              </w:rPr>
            </w:pPr>
            <w:r w:rsidRPr="00711388">
              <w:rPr>
                <w:lang w:val="en-GB"/>
              </w:rPr>
              <w:lastRenderedPageBreak/>
              <w:t>C0080</w:t>
            </w:r>
          </w:p>
        </w:tc>
        <w:tc>
          <w:tcPr>
            <w:tcW w:w="1672" w:type="dxa"/>
            <w:tcBorders>
              <w:top w:val="single" w:sz="2" w:space="0" w:color="auto"/>
              <w:left w:val="single" w:sz="2" w:space="0" w:color="auto"/>
              <w:bottom w:val="single" w:sz="2" w:space="0" w:color="auto"/>
              <w:right w:val="single" w:sz="2" w:space="0" w:color="auto"/>
            </w:tcBorders>
          </w:tcPr>
          <w:p w14:paraId="2DD36045" w14:textId="77777777" w:rsidR="00144E0F" w:rsidRPr="00711388" w:rsidRDefault="00144E0F" w:rsidP="00877EC4">
            <w:pPr>
              <w:pStyle w:val="NormalLeft"/>
              <w:rPr>
                <w:lang w:val="en-GB"/>
              </w:rPr>
            </w:pPr>
            <w:r w:rsidRPr="00711388">
              <w:rPr>
                <w:lang w:val="en-GB"/>
              </w:rPr>
              <w:t>Interest</w:t>
            </w:r>
          </w:p>
        </w:tc>
        <w:tc>
          <w:tcPr>
            <w:tcW w:w="6593" w:type="dxa"/>
            <w:tcBorders>
              <w:top w:val="single" w:sz="2" w:space="0" w:color="auto"/>
              <w:left w:val="single" w:sz="2" w:space="0" w:color="auto"/>
              <w:bottom w:val="single" w:sz="2" w:space="0" w:color="auto"/>
              <w:right w:val="single" w:sz="2" w:space="0" w:color="auto"/>
            </w:tcBorders>
          </w:tcPr>
          <w:p w14:paraId="21210DC3" w14:textId="77777777" w:rsidR="00144E0F" w:rsidRPr="00711388" w:rsidRDefault="00144E0F" w:rsidP="00877EC4">
            <w:pPr>
              <w:pStyle w:val="NormalLeft"/>
              <w:rPr>
                <w:lang w:val="en-GB"/>
              </w:rPr>
            </w:pPr>
            <w:r w:rsidRPr="00711388">
              <w:rPr>
                <w:lang w:val="en-GB"/>
              </w:rPr>
              <w:t>Amount of interest earned, i.e. interest received less accrued interest at the start of the period plus accrued interest at the end of the reporting period.</w:t>
            </w:r>
          </w:p>
          <w:p w14:paraId="0C19AB63" w14:textId="77777777" w:rsidR="00144E0F" w:rsidRPr="00711388" w:rsidRDefault="00144E0F" w:rsidP="00877EC4">
            <w:pPr>
              <w:pStyle w:val="NormalLeft"/>
              <w:rPr>
                <w:lang w:val="en-GB"/>
              </w:rPr>
            </w:pPr>
            <w:r w:rsidRPr="00711388">
              <w:rPr>
                <w:lang w:val="en-GB"/>
              </w:rPr>
              <w:t>Includes interest received when the asset is sold/matured or when the coupon is received.</w:t>
            </w:r>
          </w:p>
          <w:p w14:paraId="4FD0BB9F" w14:textId="77777777" w:rsidR="00144E0F" w:rsidRPr="00711388" w:rsidRDefault="00144E0F" w:rsidP="00877EC4">
            <w:pPr>
              <w:pStyle w:val="NormalLeft"/>
              <w:rPr>
                <w:lang w:val="en-GB"/>
              </w:rPr>
            </w:pPr>
            <w:r w:rsidRPr="00711388">
              <w:rPr>
                <w:lang w:val="en-GB"/>
              </w:rPr>
              <w:t>Applicable to coupon and interest paying assets such as bonds, loans and deposits.</w:t>
            </w:r>
          </w:p>
        </w:tc>
      </w:tr>
      <w:tr w:rsidR="00626033" w:rsidRPr="00711388" w14:paraId="238472D3" w14:textId="77777777" w:rsidTr="00877EC4">
        <w:tc>
          <w:tcPr>
            <w:tcW w:w="1021" w:type="dxa"/>
            <w:tcBorders>
              <w:top w:val="single" w:sz="2" w:space="0" w:color="auto"/>
              <w:left w:val="single" w:sz="2" w:space="0" w:color="auto"/>
              <w:bottom w:val="single" w:sz="2" w:space="0" w:color="auto"/>
              <w:right w:val="single" w:sz="2" w:space="0" w:color="auto"/>
            </w:tcBorders>
          </w:tcPr>
          <w:p w14:paraId="34BD1E9B" w14:textId="77777777" w:rsidR="00144E0F" w:rsidRPr="00711388" w:rsidRDefault="00144E0F" w:rsidP="00877EC4">
            <w:pPr>
              <w:pStyle w:val="NormalLeft"/>
              <w:rPr>
                <w:lang w:val="en-GB"/>
              </w:rPr>
            </w:pPr>
            <w:r w:rsidRPr="00711388">
              <w:rPr>
                <w:lang w:val="en-GB"/>
              </w:rPr>
              <w:t>C0090</w:t>
            </w:r>
          </w:p>
        </w:tc>
        <w:tc>
          <w:tcPr>
            <w:tcW w:w="1672" w:type="dxa"/>
            <w:tcBorders>
              <w:top w:val="single" w:sz="2" w:space="0" w:color="auto"/>
              <w:left w:val="single" w:sz="2" w:space="0" w:color="auto"/>
              <w:bottom w:val="single" w:sz="2" w:space="0" w:color="auto"/>
              <w:right w:val="single" w:sz="2" w:space="0" w:color="auto"/>
            </w:tcBorders>
          </w:tcPr>
          <w:p w14:paraId="564C01B7" w14:textId="77777777" w:rsidR="00144E0F" w:rsidRPr="00711388" w:rsidRDefault="00144E0F" w:rsidP="00877EC4">
            <w:pPr>
              <w:pStyle w:val="NormalLeft"/>
              <w:rPr>
                <w:lang w:val="en-GB"/>
              </w:rPr>
            </w:pPr>
            <w:r w:rsidRPr="00711388">
              <w:rPr>
                <w:lang w:val="en-GB"/>
              </w:rPr>
              <w:t>Rent</w:t>
            </w:r>
          </w:p>
        </w:tc>
        <w:tc>
          <w:tcPr>
            <w:tcW w:w="6593" w:type="dxa"/>
            <w:tcBorders>
              <w:top w:val="single" w:sz="2" w:space="0" w:color="auto"/>
              <w:left w:val="single" w:sz="2" w:space="0" w:color="auto"/>
              <w:bottom w:val="single" w:sz="2" w:space="0" w:color="auto"/>
              <w:right w:val="single" w:sz="2" w:space="0" w:color="auto"/>
            </w:tcBorders>
          </w:tcPr>
          <w:p w14:paraId="3CEAA86A" w14:textId="77777777" w:rsidR="00144E0F" w:rsidRPr="00711388" w:rsidRDefault="00144E0F" w:rsidP="00877EC4">
            <w:pPr>
              <w:pStyle w:val="NormalLeft"/>
              <w:rPr>
                <w:lang w:val="en-GB"/>
              </w:rPr>
            </w:pPr>
            <w:r w:rsidRPr="00711388">
              <w:rPr>
                <w:lang w:val="en-GB"/>
              </w:rPr>
              <w:t>Amount of rent earned i.e. rent received less accrued rent at the start of the period plus accrued rent at the end of the reporting period. Includes also rents received when the asset is sold or matured.</w:t>
            </w:r>
          </w:p>
          <w:p w14:paraId="114BC9AB" w14:textId="77777777" w:rsidR="00144E0F" w:rsidRPr="00711388" w:rsidRDefault="00144E0F" w:rsidP="00877EC4">
            <w:pPr>
              <w:pStyle w:val="NormalLeft"/>
              <w:rPr>
                <w:lang w:val="en-GB"/>
              </w:rPr>
            </w:pPr>
            <w:r w:rsidRPr="00711388">
              <w:rPr>
                <w:lang w:val="en-GB"/>
              </w:rPr>
              <w:t>Only applicable to properties, regardless of the function.</w:t>
            </w:r>
          </w:p>
        </w:tc>
      </w:tr>
      <w:tr w:rsidR="00626033" w:rsidRPr="00711388" w14:paraId="0811141F" w14:textId="77777777" w:rsidTr="00877EC4">
        <w:tc>
          <w:tcPr>
            <w:tcW w:w="1021" w:type="dxa"/>
            <w:tcBorders>
              <w:top w:val="single" w:sz="2" w:space="0" w:color="auto"/>
              <w:left w:val="single" w:sz="2" w:space="0" w:color="auto"/>
              <w:bottom w:val="single" w:sz="2" w:space="0" w:color="auto"/>
              <w:right w:val="single" w:sz="2" w:space="0" w:color="auto"/>
            </w:tcBorders>
          </w:tcPr>
          <w:p w14:paraId="2B35C9FE" w14:textId="77777777" w:rsidR="00144E0F" w:rsidRPr="00711388" w:rsidRDefault="00144E0F" w:rsidP="00877EC4">
            <w:pPr>
              <w:pStyle w:val="NormalLeft"/>
              <w:rPr>
                <w:lang w:val="en-GB"/>
              </w:rPr>
            </w:pPr>
            <w:r w:rsidRPr="00711388">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4992D7BC" w14:textId="77777777" w:rsidR="00144E0F" w:rsidRPr="00711388" w:rsidRDefault="00144E0F" w:rsidP="00877EC4">
            <w:pPr>
              <w:pStyle w:val="NormalLeft"/>
              <w:rPr>
                <w:lang w:val="en-GB"/>
              </w:rPr>
            </w:pPr>
            <w:r w:rsidRPr="00711388">
              <w:rPr>
                <w:lang w:val="en-GB"/>
              </w:rPr>
              <w:t>Net gains and losses</w:t>
            </w:r>
          </w:p>
        </w:tc>
        <w:tc>
          <w:tcPr>
            <w:tcW w:w="6593" w:type="dxa"/>
            <w:tcBorders>
              <w:top w:val="single" w:sz="2" w:space="0" w:color="auto"/>
              <w:left w:val="single" w:sz="2" w:space="0" w:color="auto"/>
              <w:bottom w:val="single" w:sz="2" w:space="0" w:color="auto"/>
              <w:right w:val="single" w:sz="2" w:space="0" w:color="auto"/>
            </w:tcBorders>
          </w:tcPr>
          <w:p w14:paraId="216B258F" w14:textId="77777777" w:rsidR="00144E0F" w:rsidRPr="00711388" w:rsidRDefault="00144E0F" w:rsidP="00877EC4">
            <w:pPr>
              <w:pStyle w:val="NormalLeft"/>
              <w:rPr>
                <w:lang w:val="en-GB"/>
              </w:rPr>
            </w:pPr>
            <w:r w:rsidRPr="00711388">
              <w:rPr>
                <w:lang w:val="en-GB"/>
              </w:rPr>
              <w:t>Net gains and losses resulting from assets sold or matured during the reporting period.</w:t>
            </w:r>
          </w:p>
          <w:p w14:paraId="268CA5C2" w14:textId="77777777" w:rsidR="00144E0F" w:rsidRPr="00711388" w:rsidRDefault="00144E0F" w:rsidP="00877EC4">
            <w:pPr>
              <w:pStyle w:val="NormalLeft"/>
              <w:rPr>
                <w:lang w:val="en-GB"/>
              </w:rPr>
            </w:pPr>
            <w:r w:rsidRPr="00711388">
              <w:rPr>
                <w:lang w:val="en-GB"/>
              </w:rPr>
              <w:t>The gains and losses are calculated as the difference between selling or maturity value and the value according to Article 75 of Directive 2009/138/EC at the end of the prior reporting year (or, in case of assets acquired during the reporting period, the acquisition value).</w:t>
            </w:r>
          </w:p>
          <w:p w14:paraId="7CBFCFE6" w14:textId="77777777" w:rsidR="00144E0F" w:rsidRPr="00711388" w:rsidRDefault="00144E0F" w:rsidP="00877EC4">
            <w:pPr>
              <w:pStyle w:val="NormalLeft"/>
              <w:rPr>
                <w:lang w:val="en-GB"/>
              </w:rPr>
            </w:pPr>
            <w:r w:rsidRPr="00711388">
              <w:rPr>
                <w:lang w:val="en-GB"/>
              </w:rPr>
              <w:t>The net value can be positive, negative or zero.</w:t>
            </w:r>
          </w:p>
          <w:p w14:paraId="6597B53F" w14:textId="77777777" w:rsidR="00144E0F" w:rsidRPr="00711388" w:rsidRDefault="00144E0F" w:rsidP="001D0CCF">
            <w:pPr>
              <w:pStyle w:val="NormalLeft"/>
              <w:rPr>
                <w:lang w:val="en-GB"/>
              </w:rPr>
            </w:pPr>
            <w:r w:rsidRPr="00711388">
              <w:rPr>
                <w:lang w:val="en-GB"/>
              </w:rPr>
              <w:t>This calculation shall be performed without interest accrued.</w:t>
            </w:r>
          </w:p>
        </w:tc>
      </w:tr>
      <w:tr w:rsidR="00144E0F" w:rsidRPr="00711388" w14:paraId="24F69DC2" w14:textId="77777777" w:rsidTr="00877EC4">
        <w:tc>
          <w:tcPr>
            <w:tcW w:w="1021" w:type="dxa"/>
            <w:tcBorders>
              <w:top w:val="single" w:sz="2" w:space="0" w:color="auto"/>
              <w:left w:val="single" w:sz="2" w:space="0" w:color="auto"/>
              <w:bottom w:val="single" w:sz="2" w:space="0" w:color="auto"/>
              <w:right w:val="single" w:sz="2" w:space="0" w:color="auto"/>
            </w:tcBorders>
          </w:tcPr>
          <w:p w14:paraId="123DA1C3" w14:textId="77777777" w:rsidR="00144E0F" w:rsidRPr="00711388" w:rsidRDefault="00144E0F" w:rsidP="00877EC4">
            <w:pPr>
              <w:pStyle w:val="NormalLeft"/>
              <w:rPr>
                <w:lang w:val="en-GB"/>
              </w:rPr>
            </w:pPr>
            <w:r w:rsidRPr="00711388">
              <w:rPr>
                <w:lang w:val="en-GB"/>
              </w:rPr>
              <w:t>C0110</w:t>
            </w:r>
          </w:p>
        </w:tc>
        <w:tc>
          <w:tcPr>
            <w:tcW w:w="1672" w:type="dxa"/>
            <w:tcBorders>
              <w:top w:val="single" w:sz="2" w:space="0" w:color="auto"/>
              <w:left w:val="single" w:sz="2" w:space="0" w:color="auto"/>
              <w:bottom w:val="single" w:sz="2" w:space="0" w:color="auto"/>
              <w:right w:val="single" w:sz="2" w:space="0" w:color="auto"/>
            </w:tcBorders>
          </w:tcPr>
          <w:p w14:paraId="617367AA" w14:textId="77777777" w:rsidR="00144E0F" w:rsidRPr="00711388" w:rsidRDefault="00144E0F" w:rsidP="00877EC4">
            <w:pPr>
              <w:pStyle w:val="NormalLeft"/>
              <w:rPr>
                <w:lang w:val="en-GB"/>
              </w:rPr>
            </w:pPr>
            <w:r w:rsidRPr="00711388">
              <w:rPr>
                <w:lang w:val="en-GB"/>
              </w:rPr>
              <w:t>Unrealised gains and losses</w:t>
            </w:r>
          </w:p>
        </w:tc>
        <w:tc>
          <w:tcPr>
            <w:tcW w:w="6593" w:type="dxa"/>
            <w:tcBorders>
              <w:top w:val="single" w:sz="2" w:space="0" w:color="auto"/>
              <w:left w:val="single" w:sz="2" w:space="0" w:color="auto"/>
              <w:bottom w:val="single" w:sz="2" w:space="0" w:color="auto"/>
              <w:right w:val="single" w:sz="2" w:space="0" w:color="auto"/>
            </w:tcBorders>
          </w:tcPr>
          <w:p w14:paraId="235CDCF2" w14:textId="77777777" w:rsidR="00144E0F" w:rsidRPr="00711388" w:rsidRDefault="00144E0F" w:rsidP="00877EC4">
            <w:pPr>
              <w:pStyle w:val="NormalLeft"/>
              <w:rPr>
                <w:lang w:val="en-GB"/>
              </w:rPr>
            </w:pPr>
            <w:r w:rsidRPr="00711388">
              <w:rPr>
                <w:lang w:val="en-GB"/>
              </w:rPr>
              <w:t>Unrealised gains and losses resulting from assets not sold nor matured during the reporting period.</w:t>
            </w:r>
          </w:p>
          <w:p w14:paraId="3C94F0E1" w14:textId="40ECA4BF" w:rsidR="00144E0F" w:rsidRPr="00711388" w:rsidDel="008A56D7" w:rsidRDefault="00144E0F" w:rsidP="00877EC4">
            <w:pPr>
              <w:pStyle w:val="NormalLeft"/>
              <w:rPr>
                <w:del w:id="922" w:author="Author"/>
                <w:lang w:val="en-GB"/>
              </w:rPr>
            </w:pPr>
          </w:p>
          <w:p w14:paraId="38E9ADB9" w14:textId="77777777" w:rsidR="00144E0F" w:rsidRPr="00711388" w:rsidRDefault="00144E0F" w:rsidP="00877EC4">
            <w:pPr>
              <w:pStyle w:val="NormalLeft"/>
              <w:rPr>
                <w:lang w:val="en-GB"/>
              </w:rPr>
            </w:pPr>
            <w:r w:rsidRPr="00711388">
              <w:rPr>
                <w:lang w:val="en-GB"/>
              </w:rPr>
              <w:t>The unrealised gains and losses are calculated as the difference between the value according to Article 75 of Directive 2009/138/EC at the end of the reporting year end and the value according to Article 75 of Directive 2009/138/EC at the end of the prior reporting year (or, in case of assets acquired during the reporting period, the acquisition value).</w:t>
            </w:r>
          </w:p>
          <w:p w14:paraId="77BA5EB5" w14:textId="77777777" w:rsidR="00144E0F" w:rsidRPr="00711388" w:rsidRDefault="00144E0F" w:rsidP="00877EC4">
            <w:pPr>
              <w:pStyle w:val="NormalLeft"/>
              <w:rPr>
                <w:lang w:val="en-GB"/>
              </w:rPr>
            </w:pPr>
            <w:r w:rsidRPr="00711388">
              <w:rPr>
                <w:lang w:val="en-GB"/>
              </w:rPr>
              <w:t>The net value can be positive, negative or zero.</w:t>
            </w:r>
          </w:p>
          <w:p w14:paraId="43D0310D" w14:textId="77777777" w:rsidR="00144E0F" w:rsidRPr="00711388" w:rsidRDefault="00144E0F" w:rsidP="001D0CCF">
            <w:pPr>
              <w:pStyle w:val="NormalLeft"/>
              <w:rPr>
                <w:lang w:val="en-GB"/>
              </w:rPr>
            </w:pPr>
            <w:r w:rsidRPr="00711388">
              <w:rPr>
                <w:lang w:val="en-GB"/>
              </w:rPr>
              <w:t>This calculation shall be performed without interest accrued.</w:t>
            </w:r>
          </w:p>
        </w:tc>
      </w:tr>
    </w:tbl>
    <w:p w14:paraId="240EF3BE" w14:textId="77777777" w:rsidR="00144E0F" w:rsidRPr="00711388" w:rsidRDefault="00144E0F" w:rsidP="00144E0F">
      <w:pPr>
        <w:rPr>
          <w:lang w:val="en-GB"/>
        </w:rPr>
      </w:pPr>
    </w:p>
    <w:p w14:paraId="6CA998D0" w14:textId="5B169DCF" w:rsidR="00144E0F" w:rsidRPr="00711388" w:rsidRDefault="00144E0F" w:rsidP="00144E0F">
      <w:pPr>
        <w:pStyle w:val="ManualHeading2"/>
        <w:ind w:left="851" w:hanging="851"/>
        <w:rPr>
          <w:lang w:val="en-GB"/>
        </w:rPr>
      </w:pPr>
      <w:r w:rsidRPr="00711388">
        <w:rPr>
          <w:i/>
          <w:iCs/>
          <w:lang w:val="en-GB"/>
        </w:rPr>
        <w:lastRenderedPageBreak/>
        <w:t xml:space="preserve">S.10.01 </w:t>
      </w:r>
      <w:r w:rsidR="00845F43" w:rsidRPr="00711388">
        <w:rPr>
          <w:i/>
          <w:iCs/>
          <w:lang w:val="en-GB"/>
        </w:rPr>
        <w:t>-</w:t>
      </w:r>
      <w:r w:rsidRPr="00711388">
        <w:rPr>
          <w:i/>
          <w:iCs/>
          <w:lang w:val="en-GB"/>
        </w:rPr>
        <w:t xml:space="preserve"> Securities lending and repos</w:t>
      </w:r>
    </w:p>
    <w:p w14:paraId="415846C5" w14:textId="77777777" w:rsidR="00144E0F" w:rsidRPr="00711388" w:rsidRDefault="00144E0F" w:rsidP="00144E0F">
      <w:pPr>
        <w:rPr>
          <w:lang w:val="en-GB"/>
        </w:rPr>
      </w:pPr>
      <w:r w:rsidRPr="00711388">
        <w:rPr>
          <w:i/>
          <w:iCs/>
          <w:lang w:val="en-GB"/>
        </w:rPr>
        <w:t>General comments:</w:t>
      </w:r>
    </w:p>
    <w:p w14:paraId="729FB9EC" w14:textId="77777777" w:rsidR="00144E0F" w:rsidRPr="00711388" w:rsidRDefault="00144E0F" w:rsidP="00144E0F">
      <w:pPr>
        <w:rPr>
          <w:lang w:val="en-GB"/>
        </w:rPr>
      </w:pPr>
      <w:r w:rsidRPr="00711388">
        <w:rPr>
          <w:lang w:val="en-GB"/>
        </w:rPr>
        <w:t>This section relates to annual submission of information for individual entities.</w:t>
      </w:r>
    </w:p>
    <w:p w14:paraId="74AC8213" w14:textId="1576243F" w:rsidR="00144E0F" w:rsidRPr="00711388" w:rsidRDefault="00144E0F" w:rsidP="00144E0F">
      <w:pPr>
        <w:rPr>
          <w:lang w:val="en-GB"/>
        </w:rPr>
      </w:pPr>
      <w:r w:rsidRPr="00711388">
        <w:rPr>
          <w:lang w:val="en-GB"/>
        </w:rPr>
        <w:t>This template contains an item</w:t>
      </w:r>
      <w:r w:rsidR="00711388" w:rsidRPr="00711388">
        <w:rPr>
          <w:lang w:val="en-GB"/>
        </w:rPr>
        <w:t>-</w:t>
      </w:r>
      <w:r w:rsidRPr="00711388">
        <w:rPr>
          <w:lang w:val="en-GB"/>
        </w:rPr>
        <w:t>by</w:t>
      </w:r>
      <w:r w:rsidR="00711388" w:rsidRPr="00711388">
        <w:rPr>
          <w:lang w:val="en-GB"/>
        </w:rPr>
        <w:t>-</w:t>
      </w:r>
      <w:r w:rsidRPr="00711388">
        <w:rPr>
          <w:lang w:val="en-GB"/>
        </w:rPr>
        <w:t>item list of securities lending transactions and repurchase agreements (buyer and seller) contracts, held directly by the undertaking (i.e. not on a look</w:t>
      </w:r>
      <w:r w:rsidR="00711388" w:rsidRPr="00711388">
        <w:rPr>
          <w:lang w:val="en-GB"/>
        </w:rPr>
        <w:t>-</w:t>
      </w:r>
      <w:r w:rsidRPr="00711388">
        <w:rPr>
          <w:lang w:val="en-GB"/>
        </w:rPr>
        <w:t xml:space="preserve">through basis), which </w:t>
      </w:r>
      <w:r w:rsidR="00180831" w:rsidRPr="00711388">
        <w:rPr>
          <w:lang w:val="en-GB"/>
        </w:rPr>
        <w:t xml:space="preserve">also </w:t>
      </w:r>
      <w:r w:rsidRPr="00711388">
        <w:rPr>
          <w:lang w:val="en-GB"/>
        </w:rPr>
        <w:t>include the liquidity swaps referred to in Article 309(2)(f) of Delegated Regulation (EU) 2015/35.</w:t>
      </w:r>
    </w:p>
    <w:p w14:paraId="1907101C" w14:textId="48109989" w:rsidR="00144E0F" w:rsidRPr="00711388" w:rsidRDefault="00144E0F" w:rsidP="00144E0F">
      <w:pPr>
        <w:rPr>
          <w:lang w:val="en-GB"/>
        </w:rPr>
      </w:pPr>
      <w:r w:rsidRPr="00711388">
        <w:rPr>
          <w:lang w:val="en-GB"/>
        </w:rPr>
        <w:t xml:space="preserve">It shall be reported only when the value of the underlying securities on and </w:t>
      </w:r>
      <w:r w:rsidR="00F45936" w:rsidRPr="00711388">
        <w:rPr>
          <w:lang w:val="en-GB"/>
        </w:rPr>
        <w:t>off-balance</w:t>
      </w:r>
      <w:r w:rsidRPr="00711388">
        <w:rPr>
          <w:lang w:val="en-GB"/>
        </w:rPr>
        <w:t xml:space="preserve"> sheet involved in lending or repurchase agreements, with maturity date falling after the reporting reference date represent more than 5 % of the total investments as reported in C0010/R0070 and C0010/R0220 of template S.02.01.</w:t>
      </w:r>
    </w:p>
    <w:p w14:paraId="3F01C9BB" w14:textId="2C2CDE6E" w:rsidR="00144E0F" w:rsidRPr="00711388" w:rsidRDefault="00144E0F" w:rsidP="00144E0F">
      <w:pPr>
        <w:rPr>
          <w:lang w:val="en-GB"/>
        </w:rPr>
      </w:pPr>
      <w:r w:rsidRPr="00711388">
        <w:rPr>
          <w:lang w:val="en-GB"/>
        </w:rPr>
        <w:t xml:space="preserve">All contracts that are on the balance sheet or </w:t>
      </w:r>
      <w:r w:rsidR="00F45936" w:rsidRPr="00711388">
        <w:rPr>
          <w:lang w:val="en-GB"/>
        </w:rPr>
        <w:t>off-balance</w:t>
      </w:r>
      <w:r w:rsidRPr="00711388">
        <w:rPr>
          <w:lang w:val="en-GB"/>
        </w:rPr>
        <w:t xml:space="preserve"> sheet shall be reported. The information shall include all contracts in the reporting period regardless of whether they were open or closed at the reporting date. For contracts which are part of a roll</w:t>
      </w:r>
      <w:r w:rsidR="00711388" w:rsidRPr="00711388">
        <w:rPr>
          <w:lang w:val="en-GB"/>
        </w:rPr>
        <w:t>-</w:t>
      </w:r>
      <w:r w:rsidRPr="00711388">
        <w:rPr>
          <w:lang w:val="en-GB"/>
        </w:rPr>
        <w:t>over strategy, where they substantially are the same transaction, only open positions shall be reported.</w:t>
      </w:r>
    </w:p>
    <w:p w14:paraId="42A4D051" w14:textId="77777777" w:rsidR="00144E0F" w:rsidRPr="00711388" w:rsidRDefault="00144E0F" w:rsidP="00144E0F">
      <w:pPr>
        <w:rPr>
          <w:lang w:val="en-GB"/>
        </w:rPr>
      </w:pPr>
      <w:r w:rsidRPr="00711388">
        <w:rPr>
          <w:lang w:val="en-GB"/>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47D894E8" w14:textId="77777777" w:rsidR="00144E0F" w:rsidRPr="00711388" w:rsidRDefault="00144E0F" w:rsidP="00144E0F">
      <w:pPr>
        <w:rPr>
          <w:lang w:val="en-GB"/>
        </w:rPr>
      </w:pPr>
      <w:r w:rsidRPr="00711388">
        <w:rPr>
          <w:lang w:val="en-GB"/>
        </w:rPr>
        <w:t>Items shall be reported with positive values unless otherwise stated in the respective instructions.</w:t>
      </w:r>
    </w:p>
    <w:p w14:paraId="5AD56E2F" w14:textId="49526748" w:rsidR="00144E0F" w:rsidRPr="00711388" w:rsidRDefault="00144E0F" w:rsidP="00144E0F">
      <w:pPr>
        <w:rPr>
          <w:lang w:val="en-GB"/>
        </w:rPr>
      </w:pPr>
      <w:r w:rsidRPr="00711388">
        <w:rPr>
          <w:lang w:val="en-GB"/>
        </w:rPr>
        <w:t xml:space="preserve">The asset categories referred to in this template are the ones defined in Annex IV </w:t>
      </w:r>
      <w:r w:rsidR="00845F43" w:rsidRPr="00711388">
        <w:rPr>
          <w:lang w:val="en-GB"/>
        </w:rPr>
        <w:t>-</w:t>
      </w:r>
      <w:r w:rsidRPr="00711388">
        <w:rPr>
          <w:lang w:val="en-GB"/>
        </w:rPr>
        <w:t xml:space="preserve"> Assets Categories of this Regulation and references to CIC codes refer to Annex VI </w:t>
      </w:r>
      <w:r w:rsidR="00845F43" w:rsidRPr="00711388">
        <w:rPr>
          <w:lang w:val="en-GB"/>
        </w:rPr>
        <w:t>-</w:t>
      </w:r>
      <w:r w:rsidRPr="00711388">
        <w:rPr>
          <w:lang w:val="en-GB"/>
        </w:rPr>
        <w:t xml:space="preserve"> CIC table of this Regulation.</w:t>
      </w:r>
    </w:p>
    <w:p w14:paraId="48F0DC1D" w14:textId="77777777" w:rsidR="00144E0F" w:rsidRPr="00711388" w:rsidRDefault="00144E0F" w:rsidP="00144E0F">
      <w:pPr>
        <w:rPr>
          <w:lang w:val="en-GB"/>
        </w:rPr>
      </w:pPr>
      <w:r w:rsidRPr="00711388">
        <w:rPr>
          <w:lang w:val="en-GB"/>
        </w:rPr>
        <w:t>Each repo and securities lending contract shall be reported in as many rows as needed to provide the information requested. If for one item one option fits one part of the instrument being reported and a different option fits the other part</w:t>
      </w:r>
      <w:r w:rsidR="00F45936" w:rsidRPr="00711388">
        <w:rPr>
          <w:lang w:val="en-GB"/>
        </w:rPr>
        <w:t>,</w:t>
      </w:r>
      <w:r w:rsidRPr="00711388">
        <w:rPr>
          <w:lang w:val="en-GB"/>
        </w:rPr>
        <w:t xml:space="preserve"> then the contract needs to be unbundled unless is stated otherwise in the instructions.</w:t>
      </w:r>
    </w:p>
    <w:tbl>
      <w:tblPr>
        <w:tblW w:w="0" w:type="auto"/>
        <w:tblLayout w:type="fixed"/>
        <w:tblLook w:val="0000" w:firstRow="0" w:lastRow="0" w:firstColumn="0" w:lastColumn="0" w:noHBand="0" w:noVBand="0"/>
      </w:tblPr>
      <w:tblGrid>
        <w:gridCol w:w="1021"/>
        <w:gridCol w:w="1951"/>
        <w:gridCol w:w="6314"/>
      </w:tblGrid>
      <w:tr w:rsidR="00626033" w:rsidRPr="00711388" w14:paraId="4158A3A4" w14:textId="77777777" w:rsidTr="00877EC4">
        <w:tc>
          <w:tcPr>
            <w:tcW w:w="1021" w:type="dxa"/>
            <w:tcBorders>
              <w:top w:val="single" w:sz="2" w:space="0" w:color="auto"/>
              <w:left w:val="single" w:sz="2" w:space="0" w:color="auto"/>
              <w:bottom w:val="single" w:sz="2" w:space="0" w:color="auto"/>
              <w:right w:val="single" w:sz="2" w:space="0" w:color="auto"/>
            </w:tcBorders>
          </w:tcPr>
          <w:p w14:paraId="5B39129C" w14:textId="77777777" w:rsidR="00144E0F" w:rsidRPr="00711388" w:rsidRDefault="00144E0F" w:rsidP="00877EC4">
            <w:pPr>
              <w:adjustRightInd w:val="0"/>
              <w:spacing w:before="0" w:after="0"/>
              <w:jc w:val="left"/>
              <w:rPr>
                <w:lang w:val="en-GB"/>
              </w:rPr>
            </w:pPr>
          </w:p>
        </w:tc>
        <w:tc>
          <w:tcPr>
            <w:tcW w:w="1951" w:type="dxa"/>
            <w:tcBorders>
              <w:top w:val="single" w:sz="2" w:space="0" w:color="auto"/>
              <w:left w:val="single" w:sz="2" w:space="0" w:color="auto"/>
              <w:bottom w:val="single" w:sz="2" w:space="0" w:color="auto"/>
              <w:right w:val="single" w:sz="2" w:space="0" w:color="auto"/>
            </w:tcBorders>
          </w:tcPr>
          <w:p w14:paraId="378BCEDA" w14:textId="77777777" w:rsidR="00144E0F" w:rsidRPr="00711388" w:rsidRDefault="00144E0F" w:rsidP="00877EC4">
            <w:pPr>
              <w:pStyle w:val="NormalCentered"/>
              <w:rPr>
                <w:lang w:val="en-GB"/>
              </w:rPr>
            </w:pPr>
            <w:r w:rsidRPr="00711388">
              <w:rPr>
                <w:lang w:val="en-GB"/>
              </w:rPr>
              <w:t>ITEM</w:t>
            </w:r>
          </w:p>
        </w:tc>
        <w:tc>
          <w:tcPr>
            <w:tcW w:w="6314" w:type="dxa"/>
            <w:tcBorders>
              <w:top w:val="single" w:sz="2" w:space="0" w:color="auto"/>
              <w:left w:val="single" w:sz="2" w:space="0" w:color="auto"/>
              <w:bottom w:val="single" w:sz="2" w:space="0" w:color="auto"/>
              <w:right w:val="single" w:sz="2" w:space="0" w:color="auto"/>
            </w:tcBorders>
          </w:tcPr>
          <w:p w14:paraId="098B556B" w14:textId="77777777" w:rsidR="00144E0F" w:rsidRPr="00711388" w:rsidRDefault="00144E0F" w:rsidP="00877EC4">
            <w:pPr>
              <w:pStyle w:val="NormalCentered"/>
              <w:rPr>
                <w:lang w:val="en-GB"/>
              </w:rPr>
            </w:pPr>
            <w:r w:rsidRPr="00711388">
              <w:rPr>
                <w:lang w:val="en-GB"/>
              </w:rPr>
              <w:t>INSTRUCTIONS</w:t>
            </w:r>
          </w:p>
        </w:tc>
      </w:tr>
      <w:tr w:rsidR="00626033" w:rsidRPr="00711388" w14:paraId="39589C57" w14:textId="77777777" w:rsidTr="00877EC4">
        <w:tc>
          <w:tcPr>
            <w:tcW w:w="1021" w:type="dxa"/>
            <w:tcBorders>
              <w:top w:val="single" w:sz="2" w:space="0" w:color="auto"/>
              <w:left w:val="single" w:sz="2" w:space="0" w:color="auto"/>
              <w:bottom w:val="single" w:sz="2" w:space="0" w:color="auto"/>
              <w:right w:val="single" w:sz="2" w:space="0" w:color="auto"/>
            </w:tcBorders>
          </w:tcPr>
          <w:p w14:paraId="008AA625" w14:textId="77777777" w:rsidR="00144E0F" w:rsidRPr="00711388" w:rsidRDefault="00144E0F" w:rsidP="00877EC4">
            <w:pPr>
              <w:pStyle w:val="NormalLeft"/>
              <w:rPr>
                <w:lang w:val="en-GB"/>
              </w:rPr>
            </w:pPr>
            <w:r w:rsidRPr="00711388">
              <w:rPr>
                <w:lang w:val="en-GB"/>
              </w:rPr>
              <w:t>C0040</w:t>
            </w:r>
          </w:p>
        </w:tc>
        <w:tc>
          <w:tcPr>
            <w:tcW w:w="1951" w:type="dxa"/>
            <w:tcBorders>
              <w:top w:val="single" w:sz="2" w:space="0" w:color="auto"/>
              <w:left w:val="single" w:sz="2" w:space="0" w:color="auto"/>
              <w:bottom w:val="single" w:sz="2" w:space="0" w:color="auto"/>
              <w:right w:val="single" w:sz="2" w:space="0" w:color="auto"/>
            </w:tcBorders>
          </w:tcPr>
          <w:p w14:paraId="62148B91" w14:textId="77777777" w:rsidR="00144E0F" w:rsidRPr="00711388" w:rsidRDefault="00144E0F" w:rsidP="00877EC4">
            <w:pPr>
              <w:pStyle w:val="NormalLeft"/>
              <w:rPr>
                <w:lang w:val="en-GB"/>
              </w:rPr>
            </w:pPr>
            <w:r w:rsidRPr="00711388">
              <w:rPr>
                <w:lang w:val="en-GB"/>
              </w:rPr>
              <w:t>Portfolio</w:t>
            </w:r>
          </w:p>
        </w:tc>
        <w:tc>
          <w:tcPr>
            <w:tcW w:w="6314" w:type="dxa"/>
            <w:tcBorders>
              <w:top w:val="single" w:sz="2" w:space="0" w:color="auto"/>
              <w:left w:val="single" w:sz="2" w:space="0" w:color="auto"/>
              <w:bottom w:val="single" w:sz="2" w:space="0" w:color="auto"/>
              <w:right w:val="single" w:sz="2" w:space="0" w:color="auto"/>
            </w:tcBorders>
          </w:tcPr>
          <w:p w14:paraId="493B275F" w14:textId="3DEB57AA" w:rsidR="006C7C00" w:rsidRPr="00711388" w:rsidRDefault="00144E0F" w:rsidP="00877EC4">
            <w:pPr>
              <w:pStyle w:val="NormalLeft"/>
              <w:rPr>
                <w:lang w:val="en-GB" w:eastAsia="en-US"/>
              </w:rPr>
            </w:pPr>
            <w:r w:rsidRPr="00711388">
              <w:rPr>
                <w:lang w:val="en-GB"/>
              </w:rPr>
              <w:t>Distinction between life, non</w:t>
            </w:r>
            <w:r w:rsidR="00711388" w:rsidRPr="00711388">
              <w:rPr>
                <w:lang w:val="en-GB"/>
              </w:rPr>
              <w:t>-</w:t>
            </w:r>
            <w:r w:rsidRPr="00711388">
              <w:rPr>
                <w:lang w:val="en-GB"/>
              </w:rPr>
              <w:t xml:space="preserve">life, shareholder's funds, general (no split) and </w:t>
            </w:r>
            <w:r w:rsidR="000A3009" w:rsidRPr="00711388">
              <w:rPr>
                <w:lang w:val="en-GB"/>
              </w:rPr>
              <w:t>ring-fenced</w:t>
            </w:r>
            <w:r w:rsidRPr="00711388">
              <w:rPr>
                <w:lang w:val="en-GB"/>
              </w:rPr>
              <w:t xml:space="preserve"> funds. </w:t>
            </w:r>
            <w:r w:rsidR="006C7C00" w:rsidRPr="00711388">
              <w:rPr>
                <w:lang w:val="en-GB" w:eastAsia="en-US"/>
              </w:rPr>
              <w:t xml:space="preserve">Underlying assets of life technical provisions </w:t>
            </w:r>
            <w:r w:rsidR="00D06BC3" w:rsidRPr="00711388">
              <w:rPr>
                <w:lang w:val="en-GB" w:eastAsia="en-US"/>
              </w:rPr>
              <w:t>shall</w:t>
            </w:r>
            <w:r w:rsidR="006C7C00" w:rsidRPr="00711388">
              <w:rPr>
                <w:lang w:val="en-GB" w:eastAsia="en-US"/>
              </w:rPr>
              <w:t xml:space="preserve"> be assigned to life portfolio and underlying assets of non-life technical provisions </w:t>
            </w:r>
            <w:r w:rsidR="00D06BC3" w:rsidRPr="00711388">
              <w:rPr>
                <w:lang w:val="en-GB" w:eastAsia="en-US"/>
              </w:rPr>
              <w:t>shall</w:t>
            </w:r>
            <w:r w:rsidR="006C7C00" w:rsidRPr="00711388">
              <w:rPr>
                <w:lang w:val="en-GB" w:eastAsia="en-US"/>
              </w:rPr>
              <w:t xml:space="preserve"> be assigned to non-life portfolio (by applying the available most precise split).</w:t>
            </w:r>
          </w:p>
          <w:p w14:paraId="7D6249D0" w14:textId="77777777" w:rsidR="00144E0F" w:rsidRPr="00711388" w:rsidRDefault="00144E0F" w:rsidP="00877EC4">
            <w:pPr>
              <w:pStyle w:val="NormalLeft"/>
              <w:rPr>
                <w:lang w:val="en-GB"/>
              </w:rPr>
            </w:pPr>
            <w:r w:rsidRPr="00711388">
              <w:rPr>
                <w:lang w:val="en-GB"/>
              </w:rPr>
              <w:t>One of the options in the following closed list shall be used:</w:t>
            </w:r>
          </w:p>
          <w:p w14:paraId="3EB6BCC1" w14:textId="333DDAE4"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Life</w:t>
            </w:r>
          </w:p>
          <w:p w14:paraId="03740C43" w14:textId="70585EC0"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Non</w:t>
            </w:r>
            <w:r w:rsidR="00711388" w:rsidRPr="00711388">
              <w:rPr>
                <w:lang w:val="en-GB"/>
              </w:rPr>
              <w:t>-</w:t>
            </w:r>
            <w:r w:rsidRPr="00711388">
              <w:rPr>
                <w:lang w:val="en-GB"/>
              </w:rPr>
              <w:t>life</w:t>
            </w:r>
          </w:p>
          <w:p w14:paraId="16071925" w14:textId="27C0A909"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Ring fenced funds</w:t>
            </w:r>
          </w:p>
          <w:p w14:paraId="295C59C3" w14:textId="11DB7E1E"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Other internal fund</w:t>
            </w:r>
          </w:p>
          <w:p w14:paraId="56EC65F4" w14:textId="13C00E6B" w:rsidR="00144E0F" w:rsidRPr="00711388" w:rsidRDefault="00144E0F" w:rsidP="00877EC4">
            <w:pPr>
              <w:pStyle w:val="NormalLeft"/>
              <w:rPr>
                <w:lang w:val="en-GB"/>
              </w:rPr>
            </w:pPr>
            <w:r w:rsidRPr="00711388">
              <w:rPr>
                <w:lang w:val="en-GB"/>
              </w:rPr>
              <w:lastRenderedPageBreak/>
              <w:t xml:space="preserve">5 </w:t>
            </w:r>
            <w:r w:rsidR="00845F43" w:rsidRPr="00711388">
              <w:rPr>
                <w:lang w:val="en-GB"/>
              </w:rPr>
              <w:t>-</w:t>
            </w:r>
            <w:r w:rsidRPr="00711388">
              <w:rPr>
                <w:lang w:val="en-GB"/>
              </w:rPr>
              <w:t xml:space="preserve"> Shareholders' funds</w:t>
            </w:r>
          </w:p>
          <w:p w14:paraId="461032DB" w14:textId="765714B7"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General</w:t>
            </w:r>
          </w:p>
          <w:p w14:paraId="767BE701" w14:textId="6B4F5E0C" w:rsidR="00144E0F" w:rsidRPr="00711388" w:rsidRDefault="00144E0F" w:rsidP="00877EC4">
            <w:pPr>
              <w:pStyle w:val="NormalLeft"/>
              <w:rPr>
                <w:lang w:val="en-GB"/>
              </w:rPr>
            </w:pPr>
            <w:r w:rsidRPr="00711388">
              <w:rPr>
                <w:lang w:val="en-GB"/>
              </w:rPr>
              <w:t xml:space="preserve">The split is not mandatory, </w:t>
            </w:r>
            <w:r w:rsidR="006C7C00" w:rsidRPr="00711388">
              <w:rPr>
                <w:lang w:val="en-GB" w:eastAsia="en-US"/>
              </w:rPr>
              <w:t xml:space="preserve">unless otherwise required by the national supervisory authority, </w:t>
            </w:r>
            <w:r w:rsidRPr="00711388">
              <w:rPr>
                <w:lang w:val="en-GB"/>
              </w:rPr>
              <w:t xml:space="preserve">except for identifying ring fenced funds, but shall be reported if the undertaking uses it internally. When an undertaking does not apply a split ‘general’ </w:t>
            </w:r>
            <w:r w:rsidR="006C7C00" w:rsidRPr="00711388">
              <w:rPr>
                <w:lang w:val="en-GB"/>
              </w:rPr>
              <w:t xml:space="preserve">shall </w:t>
            </w:r>
            <w:r w:rsidRPr="00711388">
              <w:rPr>
                <w:lang w:val="en-GB"/>
              </w:rPr>
              <w:t>be used.</w:t>
            </w:r>
          </w:p>
          <w:p w14:paraId="0A59FD57" w14:textId="3D58EFF2" w:rsidR="00144E0F" w:rsidRPr="00711388" w:rsidRDefault="00144E0F" w:rsidP="00877EC4">
            <w:pPr>
              <w:pStyle w:val="NormalLeft"/>
              <w:rPr>
                <w:lang w:val="en-GB"/>
              </w:rPr>
            </w:pPr>
            <w:r w:rsidRPr="00711388">
              <w:rPr>
                <w:lang w:val="en-GB"/>
              </w:rPr>
              <w:t>For assets held off</w:t>
            </w:r>
            <w:r w:rsidR="00711388" w:rsidRPr="00711388">
              <w:rPr>
                <w:lang w:val="en-GB"/>
              </w:rPr>
              <w:t>-</w:t>
            </w:r>
            <w:r w:rsidRPr="00711388">
              <w:rPr>
                <w:lang w:val="en-GB"/>
              </w:rPr>
              <w:t>balance sheet this item shall not be reported.</w:t>
            </w:r>
          </w:p>
        </w:tc>
      </w:tr>
      <w:tr w:rsidR="00626033" w:rsidRPr="00711388" w14:paraId="01BD289D" w14:textId="77777777" w:rsidTr="00877EC4">
        <w:tc>
          <w:tcPr>
            <w:tcW w:w="1021" w:type="dxa"/>
            <w:tcBorders>
              <w:top w:val="single" w:sz="2" w:space="0" w:color="auto"/>
              <w:left w:val="single" w:sz="2" w:space="0" w:color="auto"/>
              <w:bottom w:val="single" w:sz="2" w:space="0" w:color="auto"/>
              <w:right w:val="single" w:sz="2" w:space="0" w:color="auto"/>
            </w:tcBorders>
          </w:tcPr>
          <w:p w14:paraId="1772961E" w14:textId="77777777" w:rsidR="00144E0F" w:rsidRPr="00711388" w:rsidRDefault="00144E0F" w:rsidP="00877EC4">
            <w:pPr>
              <w:pStyle w:val="NormalLeft"/>
              <w:rPr>
                <w:lang w:val="en-GB"/>
              </w:rPr>
            </w:pPr>
            <w:r w:rsidRPr="00711388">
              <w:rPr>
                <w:lang w:val="en-GB"/>
              </w:rPr>
              <w:lastRenderedPageBreak/>
              <w:t>C0050</w:t>
            </w:r>
          </w:p>
        </w:tc>
        <w:tc>
          <w:tcPr>
            <w:tcW w:w="1951" w:type="dxa"/>
            <w:tcBorders>
              <w:top w:val="single" w:sz="2" w:space="0" w:color="auto"/>
              <w:left w:val="single" w:sz="2" w:space="0" w:color="auto"/>
              <w:bottom w:val="single" w:sz="2" w:space="0" w:color="auto"/>
              <w:right w:val="single" w:sz="2" w:space="0" w:color="auto"/>
            </w:tcBorders>
          </w:tcPr>
          <w:p w14:paraId="21F5AE94" w14:textId="77777777" w:rsidR="00144E0F" w:rsidRPr="00711388" w:rsidRDefault="00144E0F" w:rsidP="00877EC4">
            <w:pPr>
              <w:pStyle w:val="NormalLeft"/>
              <w:rPr>
                <w:lang w:val="en-GB"/>
              </w:rPr>
            </w:pPr>
            <w:r w:rsidRPr="00711388">
              <w:rPr>
                <w:lang w:val="en-GB"/>
              </w:rPr>
              <w:t>Fund number</w:t>
            </w:r>
          </w:p>
        </w:tc>
        <w:tc>
          <w:tcPr>
            <w:tcW w:w="6314" w:type="dxa"/>
            <w:tcBorders>
              <w:top w:val="single" w:sz="2" w:space="0" w:color="auto"/>
              <w:left w:val="single" w:sz="2" w:space="0" w:color="auto"/>
              <w:bottom w:val="single" w:sz="2" w:space="0" w:color="auto"/>
              <w:right w:val="single" w:sz="2" w:space="0" w:color="auto"/>
            </w:tcBorders>
          </w:tcPr>
          <w:p w14:paraId="693727A6" w14:textId="1926023E" w:rsidR="00144E0F" w:rsidRPr="00711388" w:rsidRDefault="00144E0F" w:rsidP="00877EC4">
            <w:pPr>
              <w:pStyle w:val="NormalLeft"/>
              <w:rPr>
                <w:lang w:val="en-GB"/>
              </w:rPr>
            </w:pPr>
            <w:r w:rsidRPr="00711388">
              <w:rPr>
                <w:lang w:val="en-GB"/>
              </w:rPr>
              <w:t>Applicable to assets held in ring fenced funds or other internal funds</w:t>
            </w:r>
            <w:r w:rsidR="0049563E" w:rsidRPr="00711388">
              <w:rPr>
                <w:lang w:val="en-GB"/>
              </w:rPr>
              <w:t>,</w:t>
            </w:r>
            <w:r w:rsidRPr="00711388">
              <w:rPr>
                <w:lang w:val="en-GB"/>
              </w:rPr>
              <w:t xml:space="preserve"> </w:t>
            </w:r>
            <w:r w:rsidR="0049563E" w:rsidRPr="00711388">
              <w:rPr>
                <w:lang w:val="en-GB"/>
              </w:rPr>
              <w:t>defined according to national markets, in particular regarding funds (asset portfolios) supporting life products</w:t>
            </w:r>
            <w:r w:rsidRPr="00711388">
              <w:rPr>
                <w:lang w:val="en-GB"/>
              </w:rPr>
              <w:t>.</w:t>
            </w:r>
          </w:p>
          <w:p w14:paraId="36EEE078" w14:textId="69AD1842" w:rsidR="00144E0F" w:rsidRPr="00711388" w:rsidRDefault="00144E0F" w:rsidP="0049563E">
            <w:pPr>
              <w:pStyle w:val="NormalLeft"/>
              <w:rPr>
                <w:lang w:val="en-GB"/>
              </w:rPr>
            </w:pPr>
            <w:r w:rsidRPr="00711388">
              <w:rPr>
                <w:lang w:val="en-GB"/>
              </w:rPr>
              <w:t>Number</w:t>
            </w:r>
            <w:r w:rsidR="00F11789" w:rsidRPr="00711388">
              <w:rPr>
                <w:lang w:val="en-GB"/>
              </w:rPr>
              <w:t xml:space="preserve"> or code</w:t>
            </w:r>
            <w:r w:rsidRPr="00711388">
              <w:rPr>
                <w:lang w:val="en-GB"/>
              </w:rPr>
              <w:t xml:space="preserve"> which is attributed by the undertaking, corresponding to the unique number</w:t>
            </w:r>
            <w:r w:rsidR="00F11789" w:rsidRPr="00711388">
              <w:rPr>
                <w:lang w:val="en-GB"/>
              </w:rPr>
              <w:t xml:space="preserve"> or code</w:t>
            </w:r>
            <w:r w:rsidRPr="00711388">
              <w:rPr>
                <w:lang w:val="en-GB"/>
              </w:rPr>
              <w:t xml:space="preserve"> assigned to each fund. This number</w:t>
            </w:r>
            <w:r w:rsidR="00F11789" w:rsidRPr="00711388">
              <w:rPr>
                <w:lang w:val="en-GB"/>
              </w:rPr>
              <w:t xml:space="preserve"> or code</w:t>
            </w:r>
            <w:r w:rsidRPr="00711388">
              <w:rPr>
                <w:lang w:val="en-GB"/>
              </w:rPr>
              <w:t xml:space="preserve"> has to be consistent over time and shall be used to identify the </w:t>
            </w:r>
            <w:r w:rsidR="0049563E" w:rsidRPr="00711388">
              <w:rPr>
                <w:lang w:val="en-GB"/>
              </w:rPr>
              <w:t xml:space="preserve">same </w:t>
            </w:r>
            <w:r w:rsidRPr="00711388">
              <w:rPr>
                <w:lang w:val="en-GB"/>
              </w:rPr>
              <w:t>funds in other templates</w:t>
            </w:r>
            <w:r w:rsidR="0049563E" w:rsidRPr="00711388">
              <w:rPr>
                <w:lang w:val="en-GB"/>
              </w:rPr>
              <w:t xml:space="preserve"> (e.g. in S.06.02, S.14.01)</w:t>
            </w:r>
            <w:r w:rsidRPr="00711388">
              <w:rPr>
                <w:lang w:val="en-GB"/>
              </w:rPr>
              <w:t>. It shall not be re</w:t>
            </w:r>
            <w:r w:rsidR="00711388" w:rsidRPr="00711388">
              <w:rPr>
                <w:lang w:val="en-GB"/>
              </w:rPr>
              <w:t>-</w:t>
            </w:r>
            <w:r w:rsidRPr="00711388">
              <w:rPr>
                <w:lang w:val="en-GB"/>
              </w:rPr>
              <w:t>used for a different fund.</w:t>
            </w:r>
          </w:p>
          <w:p w14:paraId="03F8FAE0" w14:textId="013253A2" w:rsidR="00F11789" w:rsidRPr="00711388" w:rsidRDefault="00F11789" w:rsidP="0049563E">
            <w:pPr>
              <w:pStyle w:val="NormalLeft"/>
              <w:rPr>
                <w:lang w:val="en-GB"/>
              </w:rPr>
            </w:pPr>
            <w:r w:rsidRPr="00711388">
              <w:rPr>
                <w:lang w:val="en-GB"/>
              </w:rPr>
              <w:t xml:space="preserve">The </w:t>
            </w:r>
            <w:r w:rsidR="00846A09" w:rsidRPr="00711388">
              <w:rPr>
                <w:lang w:val="en-GB"/>
              </w:rPr>
              <w:t>F</w:t>
            </w:r>
            <w:r w:rsidRPr="00711388">
              <w:rPr>
                <w:lang w:val="en-GB"/>
              </w:rPr>
              <w:t xml:space="preserve">und </w:t>
            </w:r>
            <w:r w:rsidR="00846A09" w:rsidRPr="00711388">
              <w:rPr>
                <w:lang w:val="en-GB"/>
              </w:rPr>
              <w:t>N</w:t>
            </w:r>
            <w:r w:rsidRPr="00711388">
              <w:rPr>
                <w:lang w:val="en-GB"/>
              </w:rPr>
              <w:t>umber is not mandatory, unless otherwise required by the national supervisory authority.</w:t>
            </w:r>
          </w:p>
        </w:tc>
      </w:tr>
      <w:tr w:rsidR="00626033" w:rsidRPr="00711388" w14:paraId="7D7B2215" w14:textId="77777777" w:rsidTr="00877EC4">
        <w:tc>
          <w:tcPr>
            <w:tcW w:w="1021" w:type="dxa"/>
            <w:tcBorders>
              <w:top w:val="single" w:sz="2" w:space="0" w:color="auto"/>
              <w:left w:val="single" w:sz="2" w:space="0" w:color="auto"/>
              <w:bottom w:val="single" w:sz="2" w:space="0" w:color="auto"/>
              <w:right w:val="single" w:sz="2" w:space="0" w:color="auto"/>
            </w:tcBorders>
          </w:tcPr>
          <w:p w14:paraId="50CBBC37" w14:textId="77777777" w:rsidR="00144E0F" w:rsidRPr="00711388" w:rsidRDefault="00144E0F" w:rsidP="00877EC4">
            <w:pPr>
              <w:pStyle w:val="NormalLeft"/>
              <w:rPr>
                <w:lang w:val="en-GB"/>
              </w:rPr>
            </w:pPr>
            <w:r w:rsidRPr="00711388">
              <w:rPr>
                <w:lang w:val="en-GB"/>
              </w:rPr>
              <w:t>C0060</w:t>
            </w:r>
          </w:p>
        </w:tc>
        <w:tc>
          <w:tcPr>
            <w:tcW w:w="1951" w:type="dxa"/>
            <w:tcBorders>
              <w:top w:val="single" w:sz="2" w:space="0" w:color="auto"/>
              <w:left w:val="single" w:sz="2" w:space="0" w:color="auto"/>
              <w:bottom w:val="single" w:sz="2" w:space="0" w:color="auto"/>
              <w:right w:val="single" w:sz="2" w:space="0" w:color="auto"/>
            </w:tcBorders>
          </w:tcPr>
          <w:p w14:paraId="33007821" w14:textId="77777777" w:rsidR="00144E0F" w:rsidRPr="00711388" w:rsidRDefault="00144E0F" w:rsidP="00877EC4">
            <w:pPr>
              <w:pStyle w:val="NormalLeft"/>
              <w:rPr>
                <w:lang w:val="en-GB"/>
              </w:rPr>
            </w:pPr>
            <w:r w:rsidRPr="00711388">
              <w:rPr>
                <w:lang w:val="en-GB"/>
              </w:rPr>
              <w:t>Asset category</w:t>
            </w:r>
          </w:p>
        </w:tc>
        <w:tc>
          <w:tcPr>
            <w:tcW w:w="6314" w:type="dxa"/>
            <w:tcBorders>
              <w:top w:val="single" w:sz="2" w:space="0" w:color="auto"/>
              <w:left w:val="single" w:sz="2" w:space="0" w:color="auto"/>
              <w:bottom w:val="single" w:sz="2" w:space="0" w:color="auto"/>
              <w:right w:val="single" w:sz="2" w:space="0" w:color="auto"/>
            </w:tcBorders>
          </w:tcPr>
          <w:p w14:paraId="340D54EB" w14:textId="77777777" w:rsidR="00144E0F" w:rsidRPr="00711388" w:rsidRDefault="00144E0F" w:rsidP="00877EC4">
            <w:pPr>
              <w:pStyle w:val="NormalLeft"/>
              <w:rPr>
                <w:lang w:val="en-GB"/>
              </w:rPr>
            </w:pPr>
            <w:r w:rsidRPr="00711388">
              <w:rPr>
                <w:lang w:val="en-GB"/>
              </w:rPr>
              <w:t>Identify the asset category of the underlying asset lent/provided as part of a securities lending transactions or repurchase agreements.</w:t>
            </w:r>
          </w:p>
          <w:p w14:paraId="7E7F876B" w14:textId="1A684B15" w:rsidR="00144E0F" w:rsidRPr="00711388" w:rsidRDefault="00144E0F" w:rsidP="00877EC4">
            <w:pPr>
              <w:pStyle w:val="NormalLeft"/>
              <w:rPr>
                <w:lang w:val="en-GB"/>
              </w:rPr>
            </w:pPr>
            <w:r w:rsidRPr="00711388">
              <w:rPr>
                <w:lang w:val="en-GB"/>
              </w:rPr>
              <w:t xml:space="preserve">Use the categories defined in Annex IV </w:t>
            </w:r>
            <w:r w:rsidR="00845F43" w:rsidRPr="00711388">
              <w:rPr>
                <w:lang w:val="en-GB"/>
              </w:rPr>
              <w:t>-</w:t>
            </w:r>
            <w:r w:rsidRPr="00711388">
              <w:rPr>
                <w:lang w:val="en-GB"/>
              </w:rPr>
              <w:t xml:space="preserve"> Assets Categories of this Regulation.</w:t>
            </w:r>
          </w:p>
        </w:tc>
      </w:tr>
      <w:tr w:rsidR="00626033" w:rsidRPr="00711388" w14:paraId="447CC6EE" w14:textId="77777777" w:rsidTr="00877EC4">
        <w:tc>
          <w:tcPr>
            <w:tcW w:w="1021" w:type="dxa"/>
            <w:tcBorders>
              <w:top w:val="single" w:sz="2" w:space="0" w:color="auto"/>
              <w:left w:val="single" w:sz="2" w:space="0" w:color="auto"/>
              <w:bottom w:val="single" w:sz="2" w:space="0" w:color="auto"/>
              <w:right w:val="single" w:sz="2" w:space="0" w:color="auto"/>
            </w:tcBorders>
          </w:tcPr>
          <w:p w14:paraId="77D77689" w14:textId="77777777" w:rsidR="00144E0F" w:rsidRPr="00711388" w:rsidRDefault="00144E0F" w:rsidP="00877EC4">
            <w:pPr>
              <w:pStyle w:val="NormalLeft"/>
              <w:rPr>
                <w:lang w:val="en-GB"/>
              </w:rPr>
            </w:pPr>
            <w:r w:rsidRPr="00711388">
              <w:rPr>
                <w:lang w:val="en-GB"/>
              </w:rPr>
              <w:t>C0070</w:t>
            </w:r>
          </w:p>
        </w:tc>
        <w:tc>
          <w:tcPr>
            <w:tcW w:w="1951" w:type="dxa"/>
            <w:tcBorders>
              <w:top w:val="single" w:sz="2" w:space="0" w:color="auto"/>
              <w:left w:val="single" w:sz="2" w:space="0" w:color="auto"/>
              <w:bottom w:val="single" w:sz="2" w:space="0" w:color="auto"/>
              <w:right w:val="single" w:sz="2" w:space="0" w:color="auto"/>
            </w:tcBorders>
          </w:tcPr>
          <w:p w14:paraId="1FEB702A" w14:textId="77777777" w:rsidR="00144E0F" w:rsidRPr="00711388" w:rsidRDefault="00144E0F" w:rsidP="00877EC4">
            <w:pPr>
              <w:pStyle w:val="NormalLeft"/>
              <w:rPr>
                <w:lang w:val="en-GB"/>
              </w:rPr>
            </w:pPr>
            <w:r w:rsidRPr="00711388">
              <w:rPr>
                <w:lang w:val="en-GB"/>
              </w:rPr>
              <w:t>Counterparty Name</w:t>
            </w:r>
          </w:p>
        </w:tc>
        <w:tc>
          <w:tcPr>
            <w:tcW w:w="6314" w:type="dxa"/>
            <w:tcBorders>
              <w:top w:val="single" w:sz="2" w:space="0" w:color="auto"/>
              <w:left w:val="single" w:sz="2" w:space="0" w:color="auto"/>
              <w:bottom w:val="single" w:sz="2" w:space="0" w:color="auto"/>
              <w:right w:val="single" w:sz="2" w:space="0" w:color="auto"/>
            </w:tcBorders>
          </w:tcPr>
          <w:p w14:paraId="263AC19E" w14:textId="77777777" w:rsidR="00144E0F" w:rsidRPr="00711388" w:rsidRDefault="00144E0F" w:rsidP="00877EC4">
            <w:pPr>
              <w:pStyle w:val="NormalLeft"/>
              <w:rPr>
                <w:lang w:val="en-GB"/>
              </w:rPr>
            </w:pPr>
            <w:r w:rsidRPr="00711388">
              <w:rPr>
                <w:lang w:val="en-GB"/>
              </w:rPr>
              <w:t>Name of the counterparty of the contract.</w:t>
            </w:r>
          </w:p>
          <w:p w14:paraId="37229361" w14:textId="77777777" w:rsidR="00144E0F" w:rsidRPr="00711388" w:rsidRDefault="00144E0F" w:rsidP="00877EC4">
            <w:pPr>
              <w:pStyle w:val="NormalLeft"/>
              <w:rPr>
                <w:lang w:val="en-GB"/>
              </w:rPr>
            </w:pPr>
            <w:r w:rsidRPr="00711388">
              <w:rPr>
                <w:lang w:val="en-GB"/>
              </w:rPr>
              <w:t>When available, this item corresponds to the entity name in the LEI database. When not available, corresponds to the legal name.</w:t>
            </w:r>
          </w:p>
        </w:tc>
      </w:tr>
      <w:tr w:rsidR="00626033" w:rsidRPr="00711388" w14:paraId="798D37BE" w14:textId="77777777" w:rsidTr="00877EC4">
        <w:tc>
          <w:tcPr>
            <w:tcW w:w="1021" w:type="dxa"/>
            <w:tcBorders>
              <w:top w:val="single" w:sz="2" w:space="0" w:color="auto"/>
              <w:left w:val="single" w:sz="2" w:space="0" w:color="auto"/>
              <w:bottom w:val="single" w:sz="2" w:space="0" w:color="auto"/>
              <w:right w:val="single" w:sz="2" w:space="0" w:color="auto"/>
            </w:tcBorders>
          </w:tcPr>
          <w:p w14:paraId="01E87860" w14:textId="77777777" w:rsidR="00144E0F" w:rsidRPr="00711388" w:rsidRDefault="00144E0F" w:rsidP="00877EC4">
            <w:pPr>
              <w:pStyle w:val="NormalLeft"/>
              <w:rPr>
                <w:lang w:val="en-GB"/>
              </w:rPr>
            </w:pPr>
            <w:r w:rsidRPr="00711388">
              <w:rPr>
                <w:lang w:val="en-GB"/>
              </w:rPr>
              <w:t>C0080</w:t>
            </w:r>
          </w:p>
        </w:tc>
        <w:tc>
          <w:tcPr>
            <w:tcW w:w="1951" w:type="dxa"/>
            <w:tcBorders>
              <w:top w:val="single" w:sz="2" w:space="0" w:color="auto"/>
              <w:left w:val="single" w:sz="2" w:space="0" w:color="auto"/>
              <w:bottom w:val="single" w:sz="2" w:space="0" w:color="auto"/>
              <w:right w:val="single" w:sz="2" w:space="0" w:color="auto"/>
            </w:tcBorders>
          </w:tcPr>
          <w:p w14:paraId="4E5E9B2B" w14:textId="77777777" w:rsidR="00144E0F" w:rsidRPr="00711388" w:rsidRDefault="00144E0F" w:rsidP="00877EC4">
            <w:pPr>
              <w:pStyle w:val="NormalLeft"/>
              <w:rPr>
                <w:lang w:val="en-GB"/>
              </w:rPr>
            </w:pPr>
            <w:r w:rsidRPr="00711388">
              <w:rPr>
                <w:lang w:val="en-GB"/>
              </w:rPr>
              <w:t>Counterparty code</w:t>
            </w:r>
          </w:p>
        </w:tc>
        <w:tc>
          <w:tcPr>
            <w:tcW w:w="6314" w:type="dxa"/>
            <w:tcBorders>
              <w:top w:val="single" w:sz="2" w:space="0" w:color="auto"/>
              <w:left w:val="single" w:sz="2" w:space="0" w:color="auto"/>
              <w:bottom w:val="single" w:sz="2" w:space="0" w:color="auto"/>
              <w:right w:val="single" w:sz="2" w:space="0" w:color="auto"/>
            </w:tcBorders>
          </w:tcPr>
          <w:p w14:paraId="1E73A57B" w14:textId="77777777" w:rsidR="00144E0F" w:rsidRPr="00711388" w:rsidRDefault="00144E0F" w:rsidP="00877EC4">
            <w:pPr>
              <w:pStyle w:val="NormalLeft"/>
              <w:rPr>
                <w:lang w:val="en-GB"/>
              </w:rPr>
            </w:pPr>
            <w:r w:rsidRPr="00711388">
              <w:rPr>
                <w:lang w:val="en-GB"/>
              </w:rPr>
              <w:t>Identification code of the counterparty using the Legal Entity Identifier (LEI) if available.</w:t>
            </w:r>
          </w:p>
          <w:p w14:paraId="55A01688" w14:textId="77777777" w:rsidR="00144E0F" w:rsidRPr="00711388" w:rsidRDefault="00144E0F" w:rsidP="00877EC4">
            <w:pPr>
              <w:pStyle w:val="NormalLeft"/>
              <w:rPr>
                <w:lang w:val="en-GB"/>
              </w:rPr>
            </w:pPr>
            <w:r w:rsidRPr="00711388">
              <w:rPr>
                <w:lang w:val="en-GB"/>
              </w:rPr>
              <w:t>If none is available, this item shall not be reported.</w:t>
            </w:r>
          </w:p>
        </w:tc>
      </w:tr>
      <w:tr w:rsidR="00626033" w:rsidRPr="00711388" w14:paraId="2A815AEB" w14:textId="77777777" w:rsidTr="00877EC4">
        <w:tc>
          <w:tcPr>
            <w:tcW w:w="1021" w:type="dxa"/>
            <w:tcBorders>
              <w:top w:val="single" w:sz="2" w:space="0" w:color="auto"/>
              <w:left w:val="single" w:sz="2" w:space="0" w:color="auto"/>
              <w:bottom w:val="single" w:sz="2" w:space="0" w:color="auto"/>
              <w:right w:val="single" w:sz="2" w:space="0" w:color="auto"/>
            </w:tcBorders>
          </w:tcPr>
          <w:p w14:paraId="39A07A25" w14:textId="77777777" w:rsidR="00144E0F" w:rsidRPr="00711388" w:rsidRDefault="00144E0F" w:rsidP="00877EC4">
            <w:pPr>
              <w:pStyle w:val="NormalLeft"/>
              <w:rPr>
                <w:lang w:val="en-GB"/>
              </w:rPr>
            </w:pPr>
            <w:r w:rsidRPr="00711388">
              <w:rPr>
                <w:lang w:val="en-GB"/>
              </w:rPr>
              <w:t>C0090</w:t>
            </w:r>
          </w:p>
        </w:tc>
        <w:tc>
          <w:tcPr>
            <w:tcW w:w="1951" w:type="dxa"/>
            <w:tcBorders>
              <w:top w:val="single" w:sz="2" w:space="0" w:color="auto"/>
              <w:left w:val="single" w:sz="2" w:space="0" w:color="auto"/>
              <w:bottom w:val="single" w:sz="2" w:space="0" w:color="auto"/>
              <w:right w:val="single" w:sz="2" w:space="0" w:color="auto"/>
            </w:tcBorders>
          </w:tcPr>
          <w:p w14:paraId="5C7ABCAD" w14:textId="77777777" w:rsidR="00144E0F" w:rsidRPr="00711388" w:rsidRDefault="00144E0F" w:rsidP="00877EC4">
            <w:pPr>
              <w:pStyle w:val="NormalLeft"/>
              <w:rPr>
                <w:lang w:val="en-GB"/>
              </w:rPr>
            </w:pPr>
            <w:r w:rsidRPr="00711388">
              <w:rPr>
                <w:lang w:val="en-GB"/>
              </w:rPr>
              <w:t>Type of counterparty code</w:t>
            </w:r>
          </w:p>
        </w:tc>
        <w:tc>
          <w:tcPr>
            <w:tcW w:w="6314" w:type="dxa"/>
            <w:tcBorders>
              <w:top w:val="single" w:sz="2" w:space="0" w:color="auto"/>
              <w:left w:val="single" w:sz="2" w:space="0" w:color="auto"/>
              <w:bottom w:val="single" w:sz="2" w:space="0" w:color="auto"/>
              <w:right w:val="single" w:sz="2" w:space="0" w:color="auto"/>
            </w:tcBorders>
          </w:tcPr>
          <w:p w14:paraId="6BA50D84" w14:textId="77777777" w:rsidR="00144E0F" w:rsidRPr="00711388" w:rsidRDefault="00144E0F" w:rsidP="00877EC4">
            <w:pPr>
              <w:pStyle w:val="NormalLeft"/>
              <w:rPr>
                <w:lang w:val="en-GB"/>
              </w:rPr>
            </w:pPr>
            <w:r w:rsidRPr="00711388">
              <w:rPr>
                <w:lang w:val="en-GB"/>
              </w:rPr>
              <w:t>Identification of the code used for the ‘Counterparty Code’ item. One of the options in the following closed list shall be used:</w:t>
            </w:r>
          </w:p>
          <w:p w14:paraId="36046489" w14:textId="7D83905C"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61919EAE" w14:textId="0C3AB653"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None</w:t>
            </w:r>
          </w:p>
        </w:tc>
      </w:tr>
      <w:tr w:rsidR="00626033" w:rsidRPr="00711388" w14:paraId="21DAD538" w14:textId="77777777" w:rsidTr="00877EC4">
        <w:tc>
          <w:tcPr>
            <w:tcW w:w="1021" w:type="dxa"/>
            <w:tcBorders>
              <w:top w:val="single" w:sz="2" w:space="0" w:color="auto"/>
              <w:left w:val="single" w:sz="2" w:space="0" w:color="auto"/>
              <w:bottom w:val="single" w:sz="2" w:space="0" w:color="auto"/>
              <w:right w:val="single" w:sz="2" w:space="0" w:color="auto"/>
            </w:tcBorders>
          </w:tcPr>
          <w:p w14:paraId="3F89BDD1" w14:textId="77777777" w:rsidR="00144E0F" w:rsidRPr="00711388" w:rsidRDefault="00144E0F" w:rsidP="00877EC4">
            <w:pPr>
              <w:pStyle w:val="NormalLeft"/>
              <w:rPr>
                <w:lang w:val="en-GB"/>
              </w:rPr>
            </w:pPr>
            <w:r w:rsidRPr="00711388">
              <w:rPr>
                <w:lang w:val="en-GB"/>
              </w:rPr>
              <w:lastRenderedPageBreak/>
              <w:t>C0100</w:t>
            </w:r>
          </w:p>
        </w:tc>
        <w:tc>
          <w:tcPr>
            <w:tcW w:w="1951" w:type="dxa"/>
            <w:tcBorders>
              <w:top w:val="single" w:sz="2" w:space="0" w:color="auto"/>
              <w:left w:val="single" w:sz="2" w:space="0" w:color="auto"/>
              <w:bottom w:val="single" w:sz="2" w:space="0" w:color="auto"/>
              <w:right w:val="single" w:sz="2" w:space="0" w:color="auto"/>
            </w:tcBorders>
          </w:tcPr>
          <w:p w14:paraId="2243C99A" w14:textId="77777777" w:rsidR="00144E0F" w:rsidRPr="00711388" w:rsidRDefault="00144E0F" w:rsidP="00877EC4">
            <w:pPr>
              <w:pStyle w:val="NormalLeft"/>
              <w:rPr>
                <w:lang w:val="en-GB"/>
              </w:rPr>
            </w:pPr>
            <w:r w:rsidRPr="00711388">
              <w:rPr>
                <w:lang w:val="en-GB"/>
              </w:rPr>
              <w:t>Counterparty asset category</w:t>
            </w:r>
          </w:p>
        </w:tc>
        <w:tc>
          <w:tcPr>
            <w:tcW w:w="6314" w:type="dxa"/>
            <w:tcBorders>
              <w:top w:val="single" w:sz="2" w:space="0" w:color="auto"/>
              <w:left w:val="single" w:sz="2" w:space="0" w:color="auto"/>
              <w:bottom w:val="single" w:sz="2" w:space="0" w:color="auto"/>
              <w:right w:val="single" w:sz="2" w:space="0" w:color="auto"/>
            </w:tcBorders>
          </w:tcPr>
          <w:p w14:paraId="1D99E826" w14:textId="77777777" w:rsidR="00144E0F" w:rsidRPr="00711388" w:rsidRDefault="00144E0F" w:rsidP="00877EC4">
            <w:pPr>
              <w:pStyle w:val="NormalLeft"/>
              <w:rPr>
                <w:lang w:val="en-GB"/>
              </w:rPr>
            </w:pPr>
            <w:r w:rsidRPr="00711388">
              <w:rPr>
                <w:lang w:val="en-GB"/>
              </w:rPr>
              <w:t>Identify the most significant asset category borrowed/received as part of a securities lending transactions or repurchase agreements.</w:t>
            </w:r>
          </w:p>
          <w:p w14:paraId="346BAD0F" w14:textId="6C961C26" w:rsidR="00144E0F" w:rsidRPr="00711388" w:rsidRDefault="00144E0F" w:rsidP="00877EC4">
            <w:pPr>
              <w:pStyle w:val="NormalLeft"/>
              <w:rPr>
                <w:lang w:val="en-GB"/>
              </w:rPr>
            </w:pPr>
            <w:r w:rsidRPr="00711388">
              <w:rPr>
                <w:lang w:val="en-GB"/>
              </w:rPr>
              <w:t xml:space="preserve">Use the asset categories defined in Annex IV </w:t>
            </w:r>
            <w:r w:rsidR="00845F43" w:rsidRPr="00711388">
              <w:rPr>
                <w:lang w:val="en-GB"/>
              </w:rPr>
              <w:t>-</w:t>
            </w:r>
            <w:r w:rsidRPr="00711388">
              <w:rPr>
                <w:lang w:val="en-GB"/>
              </w:rPr>
              <w:t xml:space="preserve"> Assets Categories of this Regulation.</w:t>
            </w:r>
          </w:p>
        </w:tc>
      </w:tr>
      <w:tr w:rsidR="00626033" w:rsidRPr="00711388" w14:paraId="2C0F958B" w14:textId="77777777" w:rsidTr="00877EC4">
        <w:tc>
          <w:tcPr>
            <w:tcW w:w="1021" w:type="dxa"/>
            <w:tcBorders>
              <w:top w:val="single" w:sz="2" w:space="0" w:color="auto"/>
              <w:left w:val="single" w:sz="2" w:space="0" w:color="auto"/>
              <w:bottom w:val="single" w:sz="2" w:space="0" w:color="auto"/>
              <w:right w:val="single" w:sz="2" w:space="0" w:color="auto"/>
            </w:tcBorders>
          </w:tcPr>
          <w:p w14:paraId="633284BB" w14:textId="77777777" w:rsidR="00144E0F" w:rsidRPr="00711388" w:rsidRDefault="00144E0F" w:rsidP="00877EC4">
            <w:pPr>
              <w:pStyle w:val="NormalLeft"/>
              <w:rPr>
                <w:lang w:val="en-GB"/>
              </w:rPr>
            </w:pPr>
            <w:r w:rsidRPr="00711388">
              <w:rPr>
                <w:lang w:val="en-GB"/>
              </w:rPr>
              <w:t>C0110</w:t>
            </w:r>
          </w:p>
        </w:tc>
        <w:tc>
          <w:tcPr>
            <w:tcW w:w="1951" w:type="dxa"/>
            <w:tcBorders>
              <w:top w:val="single" w:sz="2" w:space="0" w:color="auto"/>
              <w:left w:val="single" w:sz="2" w:space="0" w:color="auto"/>
              <w:bottom w:val="single" w:sz="2" w:space="0" w:color="auto"/>
              <w:right w:val="single" w:sz="2" w:space="0" w:color="auto"/>
            </w:tcBorders>
          </w:tcPr>
          <w:p w14:paraId="241AED66" w14:textId="58606843" w:rsidR="00144E0F" w:rsidRPr="00711388" w:rsidRDefault="00144E0F" w:rsidP="00877EC4">
            <w:pPr>
              <w:pStyle w:val="NormalLeft"/>
              <w:rPr>
                <w:lang w:val="en-GB"/>
              </w:rPr>
            </w:pPr>
            <w:r w:rsidRPr="00711388">
              <w:rPr>
                <w:lang w:val="en-GB"/>
              </w:rPr>
              <w:t>Asset held in unit</w:t>
            </w:r>
            <w:r w:rsidR="00711388" w:rsidRPr="00711388">
              <w:rPr>
                <w:lang w:val="en-GB"/>
              </w:rPr>
              <w:t>-</w:t>
            </w:r>
            <w:r w:rsidRPr="00711388">
              <w:rPr>
                <w:lang w:val="en-GB"/>
              </w:rPr>
              <w:t>linked and index</w:t>
            </w:r>
            <w:r w:rsidR="00711388" w:rsidRPr="00711388">
              <w:rPr>
                <w:lang w:val="en-GB"/>
              </w:rPr>
              <w:t>-</w:t>
            </w:r>
            <w:r w:rsidRPr="00711388">
              <w:rPr>
                <w:lang w:val="en-GB"/>
              </w:rPr>
              <w:t>linked contracts</w:t>
            </w:r>
          </w:p>
        </w:tc>
        <w:tc>
          <w:tcPr>
            <w:tcW w:w="6314" w:type="dxa"/>
            <w:tcBorders>
              <w:top w:val="single" w:sz="2" w:space="0" w:color="auto"/>
              <w:left w:val="single" w:sz="2" w:space="0" w:color="auto"/>
              <w:bottom w:val="single" w:sz="2" w:space="0" w:color="auto"/>
              <w:right w:val="single" w:sz="2" w:space="0" w:color="auto"/>
            </w:tcBorders>
          </w:tcPr>
          <w:p w14:paraId="3812385F" w14:textId="77777777" w:rsidR="00144E0F" w:rsidRPr="00711388" w:rsidRDefault="00144E0F" w:rsidP="00877EC4">
            <w:pPr>
              <w:pStyle w:val="NormalLeft"/>
              <w:rPr>
                <w:lang w:val="en-GB"/>
              </w:rPr>
            </w:pPr>
            <w:r w:rsidRPr="00711388">
              <w:rPr>
                <w:lang w:val="en-GB"/>
              </w:rPr>
              <w:t>Identify if the underlying asset identified in C0060 is held by unit linked and index linked contracts. One of the options in the following closed list shall be used:</w:t>
            </w:r>
          </w:p>
          <w:p w14:paraId="2E0977F1" w14:textId="481EF6BB"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Unit</w:t>
            </w:r>
            <w:r w:rsidR="00711388" w:rsidRPr="00711388">
              <w:rPr>
                <w:lang w:val="en-GB"/>
              </w:rPr>
              <w:t>-</w:t>
            </w:r>
            <w:r w:rsidRPr="00711388">
              <w:rPr>
                <w:lang w:val="en-GB"/>
              </w:rPr>
              <w:t>linked or index</w:t>
            </w:r>
            <w:r w:rsidR="00711388" w:rsidRPr="00711388">
              <w:rPr>
                <w:lang w:val="en-GB"/>
              </w:rPr>
              <w:t>-</w:t>
            </w:r>
            <w:r w:rsidRPr="00711388">
              <w:rPr>
                <w:lang w:val="en-GB"/>
              </w:rPr>
              <w:t>linked</w:t>
            </w:r>
          </w:p>
          <w:p w14:paraId="3C4B33D0" w14:textId="4DEF2E96"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Neither unit</w:t>
            </w:r>
            <w:r w:rsidR="00711388" w:rsidRPr="00711388">
              <w:rPr>
                <w:lang w:val="en-GB"/>
              </w:rPr>
              <w:t>-</w:t>
            </w:r>
            <w:r w:rsidRPr="00711388">
              <w:rPr>
                <w:lang w:val="en-GB"/>
              </w:rPr>
              <w:t>linked nor index</w:t>
            </w:r>
            <w:r w:rsidR="00711388" w:rsidRPr="00711388">
              <w:rPr>
                <w:lang w:val="en-GB"/>
              </w:rPr>
              <w:t>-</w:t>
            </w:r>
            <w:r w:rsidRPr="00711388">
              <w:rPr>
                <w:lang w:val="en-GB"/>
              </w:rPr>
              <w:t>linked</w:t>
            </w:r>
          </w:p>
        </w:tc>
      </w:tr>
      <w:tr w:rsidR="00626033" w:rsidRPr="00711388" w14:paraId="64A2C9BD" w14:textId="77777777" w:rsidTr="00877EC4">
        <w:tc>
          <w:tcPr>
            <w:tcW w:w="1021" w:type="dxa"/>
            <w:tcBorders>
              <w:top w:val="single" w:sz="2" w:space="0" w:color="auto"/>
              <w:left w:val="single" w:sz="2" w:space="0" w:color="auto"/>
              <w:bottom w:val="single" w:sz="2" w:space="0" w:color="auto"/>
              <w:right w:val="single" w:sz="2" w:space="0" w:color="auto"/>
            </w:tcBorders>
          </w:tcPr>
          <w:p w14:paraId="6CE8CD4F" w14:textId="77777777" w:rsidR="00144E0F" w:rsidRPr="00711388" w:rsidRDefault="00144E0F" w:rsidP="00877EC4">
            <w:pPr>
              <w:pStyle w:val="NormalLeft"/>
              <w:rPr>
                <w:lang w:val="en-GB"/>
              </w:rPr>
            </w:pPr>
            <w:r w:rsidRPr="00711388">
              <w:rPr>
                <w:lang w:val="en-GB"/>
              </w:rPr>
              <w:t>C0120</w:t>
            </w:r>
          </w:p>
        </w:tc>
        <w:tc>
          <w:tcPr>
            <w:tcW w:w="1951" w:type="dxa"/>
            <w:tcBorders>
              <w:top w:val="single" w:sz="2" w:space="0" w:color="auto"/>
              <w:left w:val="single" w:sz="2" w:space="0" w:color="auto"/>
              <w:bottom w:val="single" w:sz="2" w:space="0" w:color="auto"/>
              <w:right w:val="single" w:sz="2" w:space="0" w:color="auto"/>
            </w:tcBorders>
          </w:tcPr>
          <w:p w14:paraId="3A194B68" w14:textId="77777777" w:rsidR="00144E0F" w:rsidRPr="00711388" w:rsidRDefault="00144E0F" w:rsidP="00877EC4">
            <w:pPr>
              <w:pStyle w:val="NormalLeft"/>
              <w:rPr>
                <w:lang w:val="en-GB"/>
              </w:rPr>
            </w:pPr>
            <w:r w:rsidRPr="00711388">
              <w:rPr>
                <w:lang w:val="en-GB"/>
              </w:rPr>
              <w:t>Position in the contract</w:t>
            </w:r>
          </w:p>
        </w:tc>
        <w:tc>
          <w:tcPr>
            <w:tcW w:w="6314" w:type="dxa"/>
            <w:tcBorders>
              <w:top w:val="single" w:sz="2" w:space="0" w:color="auto"/>
              <w:left w:val="single" w:sz="2" w:space="0" w:color="auto"/>
              <w:bottom w:val="single" w:sz="2" w:space="0" w:color="auto"/>
              <w:right w:val="single" w:sz="2" w:space="0" w:color="auto"/>
            </w:tcBorders>
          </w:tcPr>
          <w:p w14:paraId="776EAA6C" w14:textId="77777777" w:rsidR="00144E0F" w:rsidRPr="00711388" w:rsidRDefault="00144E0F" w:rsidP="00877EC4">
            <w:pPr>
              <w:pStyle w:val="NormalLeft"/>
              <w:rPr>
                <w:lang w:val="en-GB"/>
              </w:rPr>
            </w:pPr>
            <w:r w:rsidRPr="00711388">
              <w:rPr>
                <w:lang w:val="en-GB"/>
              </w:rPr>
              <w:t>Identify whether the undertaking is a buyer or seller in the repo or a lender or borrower in the securities lending. One of the options in the following closed list shall be used:</w:t>
            </w:r>
          </w:p>
          <w:p w14:paraId="6B8CE2AC" w14:textId="08FB8A50"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Buyer in a repo</w:t>
            </w:r>
          </w:p>
          <w:p w14:paraId="16E0E0FD" w14:textId="5644622C"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Seller in a repo</w:t>
            </w:r>
          </w:p>
          <w:p w14:paraId="4C24112B" w14:textId="2DCAA443"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Lender in a securities lending</w:t>
            </w:r>
          </w:p>
          <w:p w14:paraId="1EB36E7F" w14:textId="3EEAA23E"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Borrower in a securities lending</w:t>
            </w:r>
          </w:p>
        </w:tc>
      </w:tr>
      <w:tr w:rsidR="00626033" w:rsidRPr="00711388" w14:paraId="65A6FB10" w14:textId="77777777" w:rsidTr="00877EC4">
        <w:tc>
          <w:tcPr>
            <w:tcW w:w="1021" w:type="dxa"/>
            <w:tcBorders>
              <w:top w:val="single" w:sz="2" w:space="0" w:color="auto"/>
              <w:left w:val="single" w:sz="2" w:space="0" w:color="auto"/>
              <w:bottom w:val="single" w:sz="2" w:space="0" w:color="auto"/>
              <w:right w:val="single" w:sz="2" w:space="0" w:color="auto"/>
            </w:tcBorders>
          </w:tcPr>
          <w:p w14:paraId="54223C10" w14:textId="77777777" w:rsidR="00144E0F" w:rsidRPr="00711388" w:rsidRDefault="00144E0F" w:rsidP="00877EC4">
            <w:pPr>
              <w:pStyle w:val="NormalLeft"/>
              <w:rPr>
                <w:lang w:val="en-GB"/>
              </w:rPr>
            </w:pPr>
            <w:r w:rsidRPr="00711388">
              <w:rPr>
                <w:lang w:val="en-GB"/>
              </w:rPr>
              <w:t>C0130</w:t>
            </w:r>
          </w:p>
        </w:tc>
        <w:tc>
          <w:tcPr>
            <w:tcW w:w="1951" w:type="dxa"/>
            <w:tcBorders>
              <w:top w:val="single" w:sz="2" w:space="0" w:color="auto"/>
              <w:left w:val="single" w:sz="2" w:space="0" w:color="auto"/>
              <w:bottom w:val="single" w:sz="2" w:space="0" w:color="auto"/>
              <w:right w:val="single" w:sz="2" w:space="0" w:color="auto"/>
            </w:tcBorders>
          </w:tcPr>
          <w:p w14:paraId="40671AF0" w14:textId="77777777" w:rsidR="00144E0F" w:rsidRPr="00711388" w:rsidRDefault="00144E0F" w:rsidP="00877EC4">
            <w:pPr>
              <w:pStyle w:val="NormalLeft"/>
              <w:rPr>
                <w:lang w:val="en-GB"/>
              </w:rPr>
            </w:pPr>
            <w:r w:rsidRPr="00711388">
              <w:rPr>
                <w:lang w:val="en-GB"/>
              </w:rPr>
              <w:t>Near leg amount</w:t>
            </w:r>
          </w:p>
        </w:tc>
        <w:tc>
          <w:tcPr>
            <w:tcW w:w="6314" w:type="dxa"/>
            <w:tcBorders>
              <w:top w:val="single" w:sz="2" w:space="0" w:color="auto"/>
              <w:left w:val="single" w:sz="2" w:space="0" w:color="auto"/>
              <w:bottom w:val="single" w:sz="2" w:space="0" w:color="auto"/>
              <w:right w:val="single" w:sz="2" w:space="0" w:color="auto"/>
            </w:tcBorders>
          </w:tcPr>
          <w:p w14:paraId="4E813CF5" w14:textId="77777777" w:rsidR="00144E0F" w:rsidRPr="00711388" w:rsidRDefault="00144E0F" w:rsidP="00877EC4">
            <w:pPr>
              <w:pStyle w:val="NormalLeft"/>
              <w:rPr>
                <w:lang w:val="en-GB"/>
              </w:rPr>
            </w:pPr>
            <w:r w:rsidRPr="00711388">
              <w:rPr>
                <w:lang w:val="en-GB"/>
              </w:rPr>
              <w:t>Represents the following amounts:</w:t>
            </w:r>
          </w:p>
          <w:p w14:paraId="4F0C5FB1" w14:textId="77777777" w:rsidR="00144E0F" w:rsidRPr="00711388" w:rsidRDefault="00144E0F" w:rsidP="0083381F">
            <w:pPr>
              <w:pStyle w:val="Tiret0"/>
              <w:numPr>
                <w:ilvl w:val="0"/>
                <w:numId w:val="3"/>
              </w:numPr>
              <w:ind w:left="851" w:hanging="851"/>
              <w:rPr>
                <w:lang w:val="en-GB"/>
              </w:rPr>
            </w:pPr>
            <w:r w:rsidRPr="00711388">
              <w:rPr>
                <w:lang w:val="en-GB"/>
              </w:rPr>
              <w:t>Buyer in a repo: amount received at the contract inception</w:t>
            </w:r>
          </w:p>
          <w:p w14:paraId="28BFD73A" w14:textId="77777777" w:rsidR="00144E0F" w:rsidRPr="00711388" w:rsidRDefault="00144E0F" w:rsidP="0083381F">
            <w:pPr>
              <w:pStyle w:val="Tiret0"/>
              <w:numPr>
                <w:ilvl w:val="0"/>
                <w:numId w:val="3"/>
              </w:numPr>
              <w:ind w:left="851" w:hanging="851"/>
              <w:rPr>
                <w:lang w:val="en-GB"/>
              </w:rPr>
            </w:pPr>
            <w:r w:rsidRPr="00711388">
              <w:rPr>
                <w:lang w:val="en-GB"/>
              </w:rPr>
              <w:t>Seller in a repo: amount ceded at the contract inception</w:t>
            </w:r>
          </w:p>
          <w:p w14:paraId="62B0A250" w14:textId="77777777" w:rsidR="00144E0F" w:rsidRPr="00711388" w:rsidRDefault="00144E0F" w:rsidP="0083381F">
            <w:pPr>
              <w:pStyle w:val="Tiret0"/>
              <w:numPr>
                <w:ilvl w:val="0"/>
                <w:numId w:val="3"/>
              </w:numPr>
              <w:ind w:left="851" w:hanging="851"/>
              <w:rPr>
                <w:lang w:val="en-GB"/>
              </w:rPr>
            </w:pPr>
            <w:r w:rsidRPr="00711388">
              <w:rPr>
                <w:lang w:val="en-GB"/>
              </w:rPr>
              <w:t>Lender in a securities lending: amount received as guarantee at the contract inception</w:t>
            </w:r>
          </w:p>
          <w:p w14:paraId="2D4FB387" w14:textId="77777777" w:rsidR="00144E0F" w:rsidRPr="00711388" w:rsidRDefault="00144E0F" w:rsidP="0083381F">
            <w:pPr>
              <w:pStyle w:val="Tiret0"/>
              <w:numPr>
                <w:ilvl w:val="0"/>
                <w:numId w:val="3"/>
              </w:numPr>
              <w:ind w:left="851" w:hanging="851"/>
              <w:rPr>
                <w:lang w:val="en-GB"/>
              </w:rPr>
            </w:pPr>
            <w:r w:rsidRPr="00711388">
              <w:rPr>
                <w:lang w:val="en-GB"/>
              </w:rPr>
              <w:t>Borrower in a securities lending: amount or market value of the securities received at the contract inception</w:t>
            </w:r>
          </w:p>
        </w:tc>
      </w:tr>
      <w:tr w:rsidR="00626033" w:rsidRPr="00711388" w14:paraId="5EB59DAA" w14:textId="77777777" w:rsidTr="00877EC4">
        <w:tc>
          <w:tcPr>
            <w:tcW w:w="1021" w:type="dxa"/>
            <w:tcBorders>
              <w:top w:val="single" w:sz="2" w:space="0" w:color="auto"/>
              <w:left w:val="single" w:sz="2" w:space="0" w:color="auto"/>
              <w:bottom w:val="single" w:sz="2" w:space="0" w:color="auto"/>
              <w:right w:val="single" w:sz="2" w:space="0" w:color="auto"/>
            </w:tcBorders>
          </w:tcPr>
          <w:p w14:paraId="51FA776B" w14:textId="77777777" w:rsidR="00144E0F" w:rsidRPr="00711388" w:rsidRDefault="00144E0F" w:rsidP="00877EC4">
            <w:pPr>
              <w:pStyle w:val="NormalLeft"/>
              <w:rPr>
                <w:lang w:val="en-GB"/>
              </w:rPr>
            </w:pPr>
            <w:r w:rsidRPr="00711388">
              <w:rPr>
                <w:lang w:val="en-GB"/>
              </w:rPr>
              <w:t>C0140</w:t>
            </w:r>
          </w:p>
        </w:tc>
        <w:tc>
          <w:tcPr>
            <w:tcW w:w="1951" w:type="dxa"/>
            <w:tcBorders>
              <w:top w:val="single" w:sz="2" w:space="0" w:color="auto"/>
              <w:left w:val="single" w:sz="2" w:space="0" w:color="auto"/>
              <w:bottom w:val="single" w:sz="2" w:space="0" w:color="auto"/>
              <w:right w:val="single" w:sz="2" w:space="0" w:color="auto"/>
            </w:tcBorders>
          </w:tcPr>
          <w:p w14:paraId="10C41F36" w14:textId="77777777" w:rsidR="00144E0F" w:rsidRPr="00711388" w:rsidRDefault="00144E0F" w:rsidP="00877EC4">
            <w:pPr>
              <w:pStyle w:val="NormalLeft"/>
              <w:rPr>
                <w:lang w:val="en-GB"/>
              </w:rPr>
            </w:pPr>
            <w:r w:rsidRPr="00711388">
              <w:rPr>
                <w:lang w:val="en-GB"/>
              </w:rPr>
              <w:t>Far leg amount</w:t>
            </w:r>
          </w:p>
        </w:tc>
        <w:tc>
          <w:tcPr>
            <w:tcW w:w="6314" w:type="dxa"/>
            <w:tcBorders>
              <w:top w:val="single" w:sz="2" w:space="0" w:color="auto"/>
              <w:left w:val="single" w:sz="2" w:space="0" w:color="auto"/>
              <w:bottom w:val="single" w:sz="2" w:space="0" w:color="auto"/>
              <w:right w:val="single" w:sz="2" w:space="0" w:color="auto"/>
            </w:tcBorders>
          </w:tcPr>
          <w:p w14:paraId="4EEE1E34" w14:textId="77777777" w:rsidR="00144E0F" w:rsidRPr="00711388" w:rsidRDefault="00144E0F" w:rsidP="00877EC4">
            <w:pPr>
              <w:pStyle w:val="NormalLeft"/>
              <w:rPr>
                <w:lang w:val="en-GB"/>
              </w:rPr>
            </w:pPr>
            <w:r w:rsidRPr="00711388">
              <w:rPr>
                <w:lang w:val="en-GB"/>
              </w:rPr>
              <w:t>This item is only applicable for repos and represents the following amounts:</w:t>
            </w:r>
          </w:p>
          <w:p w14:paraId="20098496" w14:textId="77777777" w:rsidR="00144E0F" w:rsidRPr="00711388" w:rsidRDefault="00144E0F" w:rsidP="0083381F">
            <w:pPr>
              <w:pStyle w:val="Tiret0"/>
              <w:numPr>
                <w:ilvl w:val="0"/>
                <w:numId w:val="3"/>
              </w:numPr>
              <w:ind w:left="851" w:hanging="851"/>
              <w:rPr>
                <w:lang w:val="en-GB"/>
              </w:rPr>
            </w:pPr>
            <w:r w:rsidRPr="00711388">
              <w:rPr>
                <w:lang w:val="en-GB"/>
              </w:rPr>
              <w:t>Buyer in a repo: amount ceded at the contract maturity</w:t>
            </w:r>
          </w:p>
          <w:p w14:paraId="28304436" w14:textId="77777777" w:rsidR="00144E0F" w:rsidRPr="00711388" w:rsidRDefault="00144E0F" w:rsidP="0083381F">
            <w:pPr>
              <w:pStyle w:val="Tiret0"/>
              <w:numPr>
                <w:ilvl w:val="0"/>
                <w:numId w:val="3"/>
              </w:numPr>
              <w:ind w:left="851" w:hanging="851"/>
              <w:rPr>
                <w:lang w:val="en-GB"/>
              </w:rPr>
            </w:pPr>
            <w:r w:rsidRPr="00711388">
              <w:rPr>
                <w:lang w:val="en-GB"/>
              </w:rPr>
              <w:t>Seller in a repo: amount received at the contract maturity</w:t>
            </w:r>
          </w:p>
        </w:tc>
      </w:tr>
      <w:tr w:rsidR="00626033" w:rsidRPr="00711388" w14:paraId="37FDD7B7" w14:textId="77777777" w:rsidTr="00877EC4">
        <w:tc>
          <w:tcPr>
            <w:tcW w:w="1021" w:type="dxa"/>
            <w:tcBorders>
              <w:top w:val="single" w:sz="2" w:space="0" w:color="auto"/>
              <w:left w:val="single" w:sz="2" w:space="0" w:color="auto"/>
              <w:bottom w:val="single" w:sz="2" w:space="0" w:color="auto"/>
              <w:right w:val="single" w:sz="2" w:space="0" w:color="auto"/>
            </w:tcBorders>
          </w:tcPr>
          <w:p w14:paraId="786E589F" w14:textId="77777777" w:rsidR="00144E0F" w:rsidRPr="00711388" w:rsidRDefault="00144E0F" w:rsidP="00877EC4">
            <w:pPr>
              <w:pStyle w:val="NormalLeft"/>
              <w:rPr>
                <w:lang w:val="en-GB"/>
              </w:rPr>
            </w:pPr>
            <w:r w:rsidRPr="00711388">
              <w:rPr>
                <w:lang w:val="en-GB"/>
              </w:rPr>
              <w:t>C0150</w:t>
            </w:r>
          </w:p>
        </w:tc>
        <w:tc>
          <w:tcPr>
            <w:tcW w:w="1951" w:type="dxa"/>
            <w:tcBorders>
              <w:top w:val="single" w:sz="2" w:space="0" w:color="auto"/>
              <w:left w:val="single" w:sz="2" w:space="0" w:color="auto"/>
              <w:bottom w:val="single" w:sz="2" w:space="0" w:color="auto"/>
              <w:right w:val="single" w:sz="2" w:space="0" w:color="auto"/>
            </w:tcBorders>
          </w:tcPr>
          <w:p w14:paraId="3C4AD21C" w14:textId="77777777" w:rsidR="00144E0F" w:rsidRPr="00711388" w:rsidRDefault="00144E0F" w:rsidP="00877EC4">
            <w:pPr>
              <w:pStyle w:val="NormalLeft"/>
              <w:rPr>
                <w:lang w:val="en-GB"/>
              </w:rPr>
            </w:pPr>
            <w:r w:rsidRPr="00711388">
              <w:rPr>
                <w:lang w:val="en-GB"/>
              </w:rPr>
              <w:t>Start date</w:t>
            </w:r>
          </w:p>
        </w:tc>
        <w:tc>
          <w:tcPr>
            <w:tcW w:w="6314" w:type="dxa"/>
            <w:tcBorders>
              <w:top w:val="single" w:sz="2" w:space="0" w:color="auto"/>
              <w:left w:val="single" w:sz="2" w:space="0" w:color="auto"/>
              <w:bottom w:val="single" w:sz="2" w:space="0" w:color="auto"/>
              <w:right w:val="single" w:sz="2" w:space="0" w:color="auto"/>
            </w:tcBorders>
          </w:tcPr>
          <w:p w14:paraId="1D6B49E0" w14:textId="3A6A0983" w:rsidR="00144E0F" w:rsidRPr="00711388" w:rsidRDefault="00144E0F" w:rsidP="00877EC4">
            <w:pPr>
              <w:pStyle w:val="NormalLeft"/>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contract start date. The contract start date refers to the date when obligations under the contract come into effect.</w:t>
            </w:r>
          </w:p>
        </w:tc>
      </w:tr>
      <w:tr w:rsidR="00626033" w:rsidRPr="00711388" w14:paraId="5FDDBB1C" w14:textId="77777777" w:rsidTr="00877EC4">
        <w:tc>
          <w:tcPr>
            <w:tcW w:w="1021" w:type="dxa"/>
            <w:tcBorders>
              <w:top w:val="single" w:sz="2" w:space="0" w:color="auto"/>
              <w:left w:val="single" w:sz="2" w:space="0" w:color="auto"/>
              <w:bottom w:val="single" w:sz="2" w:space="0" w:color="auto"/>
              <w:right w:val="single" w:sz="2" w:space="0" w:color="auto"/>
            </w:tcBorders>
          </w:tcPr>
          <w:p w14:paraId="204949F2" w14:textId="77777777" w:rsidR="00144E0F" w:rsidRPr="00711388" w:rsidRDefault="00144E0F" w:rsidP="00877EC4">
            <w:pPr>
              <w:pStyle w:val="NormalLeft"/>
              <w:rPr>
                <w:lang w:val="en-GB"/>
              </w:rPr>
            </w:pPr>
            <w:r w:rsidRPr="00711388">
              <w:rPr>
                <w:lang w:val="en-GB"/>
              </w:rPr>
              <w:t>C0160</w:t>
            </w:r>
          </w:p>
        </w:tc>
        <w:tc>
          <w:tcPr>
            <w:tcW w:w="1951" w:type="dxa"/>
            <w:tcBorders>
              <w:top w:val="single" w:sz="2" w:space="0" w:color="auto"/>
              <w:left w:val="single" w:sz="2" w:space="0" w:color="auto"/>
              <w:bottom w:val="single" w:sz="2" w:space="0" w:color="auto"/>
              <w:right w:val="single" w:sz="2" w:space="0" w:color="auto"/>
            </w:tcBorders>
          </w:tcPr>
          <w:p w14:paraId="36A680D0" w14:textId="77777777" w:rsidR="00144E0F" w:rsidRPr="00711388" w:rsidRDefault="00144E0F" w:rsidP="00877EC4">
            <w:pPr>
              <w:pStyle w:val="NormalLeft"/>
              <w:rPr>
                <w:lang w:val="en-GB"/>
              </w:rPr>
            </w:pPr>
            <w:r w:rsidRPr="00711388">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2CA8725F" w14:textId="761B0C74" w:rsidR="00144E0F" w:rsidRPr="00711388" w:rsidRDefault="00144E0F" w:rsidP="00877EC4">
            <w:pPr>
              <w:pStyle w:val="NormalLeft"/>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 xml:space="preserve">dd) code of the contract closing date. Even if the contract is on an open call basis, there </w:t>
            </w:r>
            <w:r w:rsidRPr="00711388">
              <w:rPr>
                <w:lang w:val="en-GB"/>
              </w:rPr>
              <w:lastRenderedPageBreak/>
              <w:t>is usually a date when the contract expires. In these cases this date must be reported if no call occurs before.</w:t>
            </w:r>
          </w:p>
          <w:p w14:paraId="553872F0" w14:textId="77777777" w:rsidR="00144E0F" w:rsidRPr="00711388" w:rsidRDefault="00144E0F" w:rsidP="00877EC4">
            <w:pPr>
              <w:pStyle w:val="NormalLeft"/>
              <w:rPr>
                <w:lang w:val="en-GB"/>
              </w:rPr>
            </w:pPr>
            <w:r w:rsidRPr="00711388">
              <w:rPr>
                <w:lang w:val="en-GB"/>
              </w:rPr>
              <w:t>An agreement is considered closed when it has matured, a call occurs or the agreement is cancelled.</w:t>
            </w:r>
          </w:p>
          <w:p w14:paraId="719E4584" w14:textId="4887D115" w:rsidR="00144E0F" w:rsidRPr="00711388" w:rsidRDefault="00144E0F" w:rsidP="00877EC4">
            <w:pPr>
              <w:pStyle w:val="NormalLeft"/>
              <w:rPr>
                <w:lang w:val="en-GB"/>
              </w:rPr>
            </w:pPr>
            <w:r w:rsidRPr="00711388">
              <w:rPr>
                <w:lang w:val="en-GB"/>
              </w:rPr>
              <w:t>For contracts with no defined maturity date report ‘9999</w:t>
            </w:r>
            <w:r w:rsidR="00711388" w:rsidRPr="00711388">
              <w:rPr>
                <w:lang w:val="en-GB"/>
              </w:rPr>
              <w:t>-</w:t>
            </w:r>
            <w:r w:rsidRPr="00711388">
              <w:rPr>
                <w:lang w:val="en-GB"/>
              </w:rPr>
              <w:t>12</w:t>
            </w:r>
            <w:r w:rsidR="00711388" w:rsidRPr="00711388">
              <w:rPr>
                <w:lang w:val="en-GB"/>
              </w:rPr>
              <w:t>-</w:t>
            </w:r>
            <w:r w:rsidRPr="00711388">
              <w:rPr>
                <w:lang w:val="en-GB"/>
              </w:rPr>
              <w:t>31’.</w:t>
            </w:r>
          </w:p>
        </w:tc>
      </w:tr>
      <w:tr w:rsidR="00144E0F" w:rsidRPr="00711388" w14:paraId="2E47AEEB" w14:textId="77777777" w:rsidTr="00877EC4">
        <w:tc>
          <w:tcPr>
            <w:tcW w:w="1021" w:type="dxa"/>
            <w:tcBorders>
              <w:top w:val="single" w:sz="2" w:space="0" w:color="auto"/>
              <w:left w:val="single" w:sz="2" w:space="0" w:color="auto"/>
              <w:bottom w:val="single" w:sz="2" w:space="0" w:color="auto"/>
              <w:right w:val="single" w:sz="2" w:space="0" w:color="auto"/>
            </w:tcBorders>
          </w:tcPr>
          <w:p w14:paraId="585FF936" w14:textId="77777777" w:rsidR="00144E0F" w:rsidRPr="00711388" w:rsidRDefault="00144E0F" w:rsidP="00877EC4">
            <w:pPr>
              <w:pStyle w:val="NormalLeft"/>
              <w:rPr>
                <w:lang w:val="en-GB"/>
              </w:rPr>
            </w:pPr>
            <w:r w:rsidRPr="00711388">
              <w:rPr>
                <w:lang w:val="en-GB"/>
              </w:rPr>
              <w:lastRenderedPageBreak/>
              <w:t>C0170</w:t>
            </w:r>
          </w:p>
        </w:tc>
        <w:tc>
          <w:tcPr>
            <w:tcW w:w="1951" w:type="dxa"/>
            <w:tcBorders>
              <w:top w:val="single" w:sz="2" w:space="0" w:color="auto"/>
              <w:left w:val="single" w:sz="2" w:space="0" w:color="auto"/>
              <w:bottom w:val="single" w:sz="2" w:space="0" w:color="auto"/>
              <w:right w:val="single" w:sz="2" w:space="0" w:color="auto"/>
            </w:tcBorders>
          </w:tcPr>
          <w:p w14:paraId="74E876DD" w14:textId="77777777" w:rsidR="00144E0F" w:rsidRPr="00711388" w:rsidRDefault="00144E0F" w:rsidP="00877EC4">
            <w:pPr>
              <w:pStyle w:val="NormalLeft"/>
              <w:rPr>
                <w:lang w:val="en-GB"/>
              </w:rPr>
            </w:pPr>
            <w:r w:rsidRPr="00711388">
              <w:rPr>
                <w:lang w:val="en-GB"/>
              </w:rPr>
              <w:t>Solvency II Value</w:t>
            </w:r>
          </w:p>
        </w:tc>
        <w:tc>
          <w:tcPr>
            <w:tcW w:w="6314" w:type="dxa"/>
            <w:tcBorders>
              <w:top w:val="single" w:sz="2" w:space="0" w:color="auto"/>
              <w:left w:val="single" w:sz="2" w:space="0" w:color="auto"/>
              <w:bottom w:val="single" w:sz="2" w:space="0" w:color="auto"/>
              <w:right w:val="single" w:sz="2" w:space="0" w:color="auto"/>
            </w:tcBorders>
          </w:tcPr>
          <w:p w14:paraId="1524EBDB" w14:textId="77777777" w:rsidR="00144E0F" w:rsidRPr="00711388" w:rsidRDefault="00144E0F" w:rsidP="00877EC4">
            <w:pPr>
              <w:pStyle w:val="NormalLeft"/>
              <w:rPr>
                <w:lang w:val="en-GB"/>
              </w:rPr>
            </w:pPr>
            <w:r w:rsidRPr="00711388">
              <w:rPr>
                <w:lang w:val="en-GB"/>
              </w:rPr>
              <w:t>This item is only applicable for contracts that are still open at the reporting date.</w:t>
            </w:r>
          </w:p>
          <w:p w14:paraId="4478F5DE" w14:textId="77777777" w:rsidR="00144E0F" w:rsidRPr="00711388" w:rsidRDefault="00144E0F" w:rsidP="00877EC4">
            <w:pPr>
              <w:pStyle w:val="NormalLeft"/>
              <w:rPr>
                <w:lang w:val="en-GB"/>
              </w:rPr>
            </w:pPr>
            <w:r w:rsidRPr="00711388">
              <w:rPr>
                <w:lang w:val="en-GB"/>
              </w:rPr>
              <w:t>Value of the repo or securities lending contract, following Article 75 of Directive 2009/138/EC rules for valuation of contracts.</w:t>
            </w:r>
          </w:p>
          <w:p w14:paraId="6F7D2029" w14:textId="77777777" w:rsidR="00144E0F" w:rsidRPr="00711388" w:rsidRDefault="00144E0F" w:rsidP="00877EC4">
            <w:pPr>
              <w:pStyle w:val="NormalLeft"/>
              <w:rPr>
                <w:lang w:val="en-GB"/>
              </w:rPr>
            </w:pPr>
            <w:r w:rsidRPr="00711388">
              <w:rPr>
                <w:lang w:val="en-GB"/>
              </w:rPr>
              <w:t>This value can be positive, negative or zero.</w:t>
            </w:r>
          </w:p>
        </w:tc>
      </w:tr>
    </w:tbl>
    <w:p w14:paraId="0F0E481D" w14:textId="77777777" w:rsidR="00144E0F" w:rsidRPr="00711388" w:rsidRDefault="00144E0F" w:rsidP="00144E0F">
      <w:pPr>
        <w:rPr>
          <w:lang w:val="en-GB"/>
        </w:rPr>
      </w:pPr>
    </w:p>
    <w:p w14:paraId="31F132BD" w14:textId="39AFE331" w:rsidR="00144E0F" w:rsidRPr="00711388" w:rsidRDefault="00144E0F" w:rsidP="00144E0F">
      <w:pPr>
        <w:pStyle w:val="ManualHeading2"/>
        <w:ind w:left="851" w:hanging="851"/>
        <w:rPr>
          <w:lang w:val="en-GB"/>
        </w:rPr>
      </w:pPr>
      <w:r w:rsidRPr="00711388">
        <w:rPr>
          <w:i/>
          <w:iCs/>
          <w:lang w:val="en-GB"/>
        </w:rPr>
        <w:t xml:space="preserve">S.11.01 </w:t>
      </w:r>
      <w:r w:rsidR="00845F43" w:rsidRPr="00711388">
        <w:rPr>
          <w:i/>
          <w:iCs/>
          <w:lang w:val="en-GB"/>
        </w:rPr>
        <w:t>-</w:t>
      </w:r>
      <w:r w:rsidRPr="00711388">
        <w:rPr>
          <w:i/>
          <w:iCs/>
          <w:lang w:val="en-GB"/>
        </w:rPr>
        <w:t xml:space="preserve"> Assets held as collateral</w:t>
      </w:r>
    </w:p>
    <w:p w14:paraId="0D344AF7" w14:textId="77777777" w:rsidR="00144E0F" w:rsidRPr="00711388" w:rsidRDefault="00144E0F" w:rsidP="00144E0F">
      <w:pPr>
        <w:rPr>
          <w:lang w:val="en-GB"/>
        </w:rPr>
      </w:pPr>
      <w:r w:rsidRPr="00711388">
        <w:rPr>
          <w:i/>
          <w:iCs/>
          <w:lang w:val="en-GB"/>
        </w:rPr>
        <w:t>General comments:</w:t>
      </w:r>
    </w:p>
    <w:p w14:paraId="2A2C9217" w14:textId="77777777" w:rsidR="00144E0F" w:rsidRPr="00711388" w:rsidRDefault="00144E0F" w:rsidP="00144E0F">
      <w:pPr>
        <w:rPr>
          <w:lang w:val="en-GB"/>
        </w:rPr>
      </w:pPr>
      <w:r w:rsidRPr="00711388">
        <w:rPr>
          <w:lang w:val="en-GB"/>
        </w:rPr>
        <w:t>This section relates to annual submission of information for individual entities.</w:t>
      </w:r>
    </w:p>
    <w:p w14:paraId="0AED4437" w14:textId="7AECB3FC" w:rsidR="00FB1956" w:rsidRPr="00711388" w:rsidRDefault="00FB1956" w:rsidP="00FB1956">
      <w:pPr>
        <w:rPr>
          <w:lang w:val="en-GB"/>
        </w:rPr>
      </w:pPr>
      <w:r w:rsidRPr="00711388">
        <w:rPr>
          <w:lang w:val="en-GB"/>
        </w:rPr>
        <w:t xml:space="preserve">This template </w:t>
      </w:r>
      <w:r w:rsidR="00D06BC3" w:rsidRPr="00711388">
        <w:rPr>
          <w:lang w:val="en-GB"/>
        </w:rPr>
        <w:t>shall</w:t>
      </w:r>
      <w:r w:rsidRPr="00711388">
        <w:rPr>
          <w:lang w:val="en-GB"/>
        </w:rPr>
        <w:t xml:space="preserve"> be reported annually </w:t>
      </w:r>
      <w:r w:rsidR="00D06BC3" w:rsidRPr="00711388">
        <w:rPr>
          <w:lang w:val="en-GB"/>
        </w:rPr>
        <w:t xml:space="preserve">only </w:t>
      </w:r>
      <w:r w:rsidRPr="00711388">
        <w:rPr>
          <w:lang w:val="en-GB"/>
        </w:rPr>
        <w:t>when the ratio of the value of assets held as collateral to total balance sheet exceeds 10%.</w:t>
      </w:r>
    </w:p>
    <w:p w14:paraId="4B5EACE0" w14:textId="7FFB1751" w:rsidR="00FB1956" w:rsidRPr="00711388" w:rsidRDefault="00FB1956" w:rsidP="00144E0F">
      <w:pPr>
        <w:rPr>
          <w:lang w:val="en-GB"/>
        </w:rPr>
      </w:pPr>
      <w:r w:rsidRPr="00711388">
        <w:rPr>
          <w:lang w:val="en-GB"/>
        </w:rPr>
        <w:t xml:space="preserve">The pool of assets that secure the investment (e.g. the pool of asset that are a collateral for covered bonds) </w:t>
      </w:r>
      <w:r w:rsidR="00D06BC3" w:rsidRPr="00711388">
        <w:rPr>
          <w:lang w:val="en-GB"/>
        </w:rPr>
        <w:t>shall</w:t>
      </w:r>
      <w:r w:rsidRPr="00711388">
        <w:rPr>
          <w:lang w:val="en-GB"/>
        </w:rPr>
        <w:t xml:space="preserve"> not be reported in this template. The collateral covering reinsurance receivables </w:t>
      </w:r>
      <w:r w:rsidR="00D06BC3" w:rsidRPr="00711388">
        <w:rPr>
          <w:lang w:val="en-GB"/>
        </w:rPr>
        <w:t>shall</w:t>
      </w:r>
      <w:r w:rsidRPr="00711388">
        <w:rPr>
          <w:lang w:val="en-GB"/>
        </w:rPr>
        <w:t xml:space="preserve"> be reported in S.11.01 template.</w:t>
      </w:r>
    </w:p>
    <w:p w14:paraId="0A1ADE60" w14:textId="42C3582B" w:rsidR="00144E0F" w:rsidRPr="00711388" w:rsidRDefault="00144E0F" w:rsidP="00144E0F">
      <w:pPr>
        <w:rPr>
          <w:lang w:val="en-GB"/>
        </w:rPr>
      </w:pPr>
      <w:r w:rsidRPr="00711388">
        <w:rPr>
          <w:lang w:val="en-GB"/>
        </w:rPr>
        <w:t>This template contains an item</w:t>
      </w:r>
      <w:r w:rsidR="00711388" w:rsidRPr="00711388">
        <w:rPr>
          <w:lang w:val="en-GB"/>
        </w:rPr>
        <w:t>-</w:t>
      </w:r>
      <w:r w:rsidRPr="00711388">
        <w:rPr>
          <w:lang w:val="en-GB"/>
        </w:rPr>
        <w:t>by</w:t>
      </w:r>
      <w:r w:rsidR="00711388" w:rsidRPr="00711388">
        <w:rPr>
          <w:lang w:val="en-GB"/>
        </w:rPr>
        <w:t>-</w:t>
      </w:r>
      <w:r w:rsidRPr="00711388">
        <w:rPr>
          <w:lang w:val="en-GB"/>
        </w:rPr>
        <w:t>item list of off</w:t>
      </w:r>
      <w:r w:rsidR="00711388" w:rsidRPr="00711388">
        <w:rPr>
          <w:lang w:val="en-GB"/>
        </w:rPr>
        <w:t>-</w:t>
      </w:r>
      <w:r w:rsidRPr="00711388">
        <w:rPr>
          <w:lang w:val="en-GB"/>
        </w:rPr>
        <w:t>balance sheet assets held as collateral for covering balance sheet assets held directly by the undertaking (i.e. not on a look</w:t>
      </w:r>
      <w:r w:rsidR="00711388" w:rsidRPr="00711388">
        <w:rPr>
          <w:lang w:val="en-GB"/>
        </w:rPr>
        <w:t>-</w:t>
      </w:r>
      <w:r w:rsidRPr="00711388">
        <w:rPr>
          <w:lang w:val="en-GB"/>
        </w:rPr>
        <w:t>through basis)</w:t>
      </w:r>
      <w:r w:rsidR="00FB1956" w:rsidRPr="00711388">
        <w:rPr>
          <w:lang w:val="en-GB"/>
        </w:rPr>
        <w:t xml:space="preserve"> at the end of the reporting period</w:t>
      </w:r>
      <w:r w:rsidRPr="00711388">
        <w:rPr>
          <w:lang w:val="en-GB"/>
        </w:rPr>
        <w:t>.</w:t>
      </w:r>
      <w:r w:rsidR="00FB1956" w:rsidRPr="00711388">
        <w:rPr>
          <w:lang w:val="en-GB"/>
        </w:rPr>
        <w:t xml:space="preserve"> Collaterals are considered ‘held’ when the undertaking has the ‘right of direct access to the collateral’, so the collateral has been committed to the entity and </w:t>
      </w:r>
      <w:r w:rsidR="000F27D0" w:rsidRPr="00711388">
        <w:rPr>
          <w:lang w:val="en-GB"/>
        </w:rPr>
        <w:t xml:space="preserve">it </w:t>
      </w:r>
      <w:r w:rsidR="00FB1956" w:rsidRPr="00711388">
        <w:rPr>
          <w:lang w:val="en-GB"/>
        </w:rPr>
        <w:t>is individually identifiable.</w:t>
      </w:r>
    </w:p>
    <w:p w14:paraId="43D1C9EA" w14:textId="77777777" w:rsidR="00144E0F" w:rsidRPr="00711388" w:rsidRDefault="00144E0F" w:rsidP="00144E0F">
      <w:pPr>
        <w:rPr>
          <w:lang w:val="en-GB"/>
        </w:rPr>
      </w:pPr>
      <w:r w:rsidRPr="00711388">
        <w:rPr>
          <w:lang w:val="en-GB"/>
        </w:rPr>
        <w:t>It consists of detailed information from the perspective of the assets held as collateral and not from the perspective of the collateral arrangement.</w:t>
      </w:r>
    </w:p>
    <w:p w14:paraId="623BE2F5" w14:textId="77777777" w:rsidR="00144E0F" w:rsidRPr="00711388" w:rsidRDefault="00144E0F" w:rsidP="00144E0F">
      <w:pPr>
        <w:rPr>
          <w:lang w:val="en-GB"/>
        </w:rPr>
      </w:pPr>
      <w:r w:rsidRPr="00711388">
        <w:rPr>
          <w:lang w:val="en-GB"/>
        </w:rPr>
        <w:t>If there is a pool of collaterals or a collateral arrangement comprising multiple assets, as many rows as the assets in the pool or arrangement shall be reported.</w:t>
      </w:r>
    </w:p>
    <w:p w14:paraId="2E7EBFC0" w14:textId="77777777" w:rsidR="00144E0F" w:rsidRPr="00711388" w:rsidRDefault="00144E0F" w:rsidP="00144E0F">
      <w:pPr>
        <w:rPr>
          <w:lang w:val="en-GB"/>
        </w:rPr>
      </w:pPr>
      <w:r w:rsidRPr="00711388">
        <w:rPr>
          <w:lang w:val="en-GB"/>
        </w:rPr>
        <w:t>This template comprises two tables: Information on positions held and Information on assets.</w:t>
      </w:r>
    </w:p>
    <w:p w14:paraId="4F8EEE0F" w14:textId="77777777" w:rsidR="00144E0F" w:rsidRPr="00711388" w:rsidRDefault="00144E0F" w:rsidP="00144E0F">
      <w:pPr>
        <w:rPr>
          <w:lang w:val="en-GB"/>
        </w:rPr>
      </w:pPr>
      <w:r w:rsidRPr="00711388">
        <w:rPr>
          <w:lang w:val="en-GB"/>
        </w:rPr>
        <w:t>On the table Information on positions held, each asset held as collateral shall be reported separately in as many rows as needed in order to properly fill in all variables requested in that table. If for the same asset two values can be attributed to one variable, then this asset needs to be reported in more than one line. Real estate held as collateral of the mortgages related to individuals shall be reported in one single line.</w:t>
      </w:r>
    </w:p>
    <w:p w14:paraId="394F8FF7" w14:textId="77777777" w:rsidR="00144E0F" w:rsidRPr="00711388" w:rsidRDefault="00144E0F" w:rsidP="00144E0F">
      <w:pPr>
        <w:rPr>
          <w:lang w:val="en-GB"/>
        </w:rPr>
      </w:pPr>
      <w:r w:rsidRPr="00711388">
        <w:rPr>
          <w:lang w:val="en-GB"/>
        </w:rPr>
        <w:t>On the table Information on assets, each asset held as collateral shall be reported separately, with one row for each asset, filling in all variables requested in that table.</w:t>
      </w:r>
    </w:p>
    <w:p w14:paraId="3C52BA64" w14:textId="77777777" w:rsidR="00144E0F" w:rsidRPr="00711388" w:rsidRDefault="00144E0F" w:rsidP="00144E0F">
      <w:pPr>
        <w:rPr>
          <w:lang w:val="en-GB"/>
        </w:rPr>
      </w:pPr>
      <w:r w:rsidRPr="00711388">
        <w:rPr>
          <w:lang w:val="en-GB"/>
        </w:rPr>
        <w:lastRenderedPageBreak/>
        <w:t>All items except items ‘Type of asset for which the collateral is held’ (C0140), ‘Name of the counterparty pledging the collateral’ (C0060) and ‘Name of the group of the counterparty pledging the collateral’ (C0070) relate to information on the assets held as collateral. Item C0140 relates to the asset on the balance sheet for which the collateral is held while items C0060 and C0070 relate to the counterparty pledging the collateral.</w:t>
      </w:r>
    </w:p>
    <w:p w14:paraId="4CC568FE" w14:textId="4F7E5D04" w:rsidR="00144E0F" w:rsidRPr="00711388" w:rsidRDefault="00144E0F" w:rsidP="00144E0F">
      <w:pPr>
        <w:rPr>
          <w:lang w:val="en-GB"/>
        </w:rPr>
      </w:pPr>
      <w:r w:rsidRPr="00711388">
        <w:rPr>
          <w:lang w:val="en-GB"/>
        </w:rPr>
        <w:t xml:space="preserve">The asset categories referred to in this template are the ones defined in Annex IV </w:t>
      </w:r>
      <w:r w:rsidR="00845F43" w:rsidRPr="00711388">
        <w:rPr>
          <w:lang w:val="en-GB"/>
        </w:rPr>
        <w:t>-</w:t>
      </w:r>
      <w:r w:rsidRPr="00711388">
        <w:rPr>
          <w:lang w:val="en-GB"/>
        </w:rPr>
        <w:t xml:space="preserve"> Assets Categories of this Regulation and references to CIC codes refer to Annex VI </w:t>
      </w:r>
      <w:r w:rsidR="00845F43" w:rsidRPr="00711388">
        <w:rPr>
          <w:lang w:val="en-GB"/>
        </w:rPr>
        <w:t>-</w:t>
      </w:r>
      <w:r w:rsidRPr="00711388">
        <w:rPr>
          <w:lang w:val="en-GB"/>
        </w:rPr>
        <w:t xml:space="preserve"> CIC table of this Regulation.</w:t>
      </w:r>
    </w:p>
    <w:p w14:paraId="4C59A9DF" w14:textId="568D5277" w:rsidR="00FB1956" w:rsidRPr="00711388" w:rsidRDefault="00FB1956" w:rsidP="00FB1956">
      <w:pPr>
        <w:rPr>
          <w:lang w:val="en-GB"/>
        </w:rPr>
      </w:pPr>
      <w:r w:rsidRPr="00711388">
        <w:rPr>
          <w:lang w:val="en-GB"/>
        </w:rPr>
        <w:t xml:space="preserve">Template S.11.01 includes the off-balance sheet assets held as collateral for covering balance sheet assets held directly by the undertaking and </w:t>
      </w:r>
      <w:r w:rsidR="00F45936" w:rsidRPr="00711388">
        <w:rPr>
          <w:lang w:val="en-GB"/>
        </w:rPr>
        <w:t>these</w:t>
      </w:r>
      <w:r w:rsidRPr="00711388">
        <w:rPr>
          <w:lang w:val="en-GB"/>
        </w:rPr>
        <w:t xml:space="preserve"> amounts sh</w:t>
      </w:r>
      <w:r w:rsidR="00183325" w:rsidRPr="00711388">
        <w:rPr>
          <w:lang w:val="en-GB"/>
        </w:rPr>
        <w:t>all</w:t>
      </w:r>
      <w:r w:rsidRPr="00711388">
        <w:rPr>
          <w:lang w:val="en-GB"/>
        </w:rPr>
        <w:t xml:space="preserve"> also </w:t>
      </w:r>
      <w:r w:rsidR="00F45936" w:rsidRPr="00711388">
        <w:rPr>
          <w:lang w:val="en-GB"/>
        </w:rPr>
        <w:t xml:space="preserve">be </w:t>
      </w:r>
      <w:r w:rsidRPr="00711388">
        <w:rPr>
          <w:lang w:val="en-GB"/>
        </w:rPr>
        <w:t>reported in S.03.01 in C0020/R0100 to R0130.</w:t>
      </w:r>
    </w:p>
    <w:p w14:paraId="26D6A26F" w14:textId="77777777" w:rsidR="00FB1956" w:rsidRPr="00711388" w:rsidRDefault="00FB1956" w:rsidP="00144E0F">
      <w:pPr>
        <w:rPr>
          <w:lang w:val="en-GB"/>
        </w:rPr>
      </w:pPr>
    </w:p>
    <w:tbl>
      <w:tblPr>
        <w:tblW w:w="9286" w:type="dxa"/>
        <w:tblLayout w:type="fixed"/>
        <w:tblLook w:val="0000" w:firstRow="0" w:lastRow="0" w:firstColumn="0" w:lastColumn="0" w:noHBand="0" w:noVBand="0"/>
      </w:tblPr>
      <w:tblGrid>
        <w:gridCol w:w="1579"/>
        <w:gridCol w:w="1485"/>
        <w:gridCol w:w="6222"/>
      </w:tblGrid>
      <w:tr w:rsidR="00626033" w:rsidRPr="00711388" w14:paraId="3BF86625" w14:textId="77777777" w:rsidTr="00554DEC">
        <w:tc>
          <w:tcPr>
            <w:tcW w:w="1579" w:type="dxa"/>
            <w:tcBorders>
              <w:top w:val="single" w:sz="2" w:space="0" w:color="auto"/>
              <w:left w:val="single" w:sz="2" w:space="0" w:color="auto"/>
              <w:bottom w:val="single" w:sz="2" w:space="0" w:color="auto"/>
              <w:right w:val="single" w:sz="2" w:space="0" w:color="auto"/>
            </w:tcBorders>
          </w:tcPr>
          <w:p w14:paraId="13224EAC" w14:textId="77777777" w:rsidR="00144E0F" w:rsidRPr="00711388" w:rsidRDefault="00144E0F" w:rsidP="00877EC4">
            <w:pPr>
              <w:adjustRightInd w:val="0"/>
              <w:spacing w:before="0" w:after="0"/>
              <w:jc w:val="left"/>
              <w:rPr>
                <w:lang w:val="en-GB"/>
              </w:rPr>
            </w:pPr>
          </w:p>
        </w:tc>
        <w:tc>
          <w:tcPr>
            <w:tcW w:w="1485" w:type="dxa"/>
            <w:tcBorders>
              <w:top w:val="single" w:sz="2" w:space="0" w:color="auto"/>
              <w:left w:val="single" w:sz="2" w:space="0" w:color="auto"/>
              <w:bottom w:val="single" w:sz="2" w:space="0" w:color="auto"/>
              <w:right w:val="single" w:sz="2" w:space="0" w:color="auto"/>
            </w:tcBorders>
          </w:tcPr>
          <w:p w14:paraId="2630E7DD" w14:textId="77777777" w:rsidR="00144E0F" w:rsidRPr="00711388" w:rsidRDefault="00144E0F" w:rsidP="00877EC4">
            <w:pPr>
              <w:pStyle w:val="NormalCentered"/>
              <w:rPr>
                <w:lang w:val="en-GB"/>
              </w:rPr>
            </w:pPr>
            <w:r w:rsidRPr="00711388">
              <w:rPr>
                <w:lang w:val="en-GB"/>
              </w:rPr>
              <w:t>ITEM</w:t>
            </w:r>
          </w:p>
        </w:tc>
        <w:tc>
          <w:tcPr>
            <w:tcW w:w="6222" w:type="dxa"/>
            <w:tcBorders>
              <w:top w:val="single" w:sz="2" w:space="0" w:color="auto"/>
              <w:left w:val="single" w:sz="2" w:space="0" w:color="auto"/>
              <w:bottom w:val="single" w:sz="2" w:space="0" w:color="auto"/>
              <w:right w:val="single" w:sz="2" w:space="0" w:color="auto"/>
            </w:tcBorders>
          </w:tcPr>
          <w:p w14:paraId="3D3BD8C9" w14:textId="77777777" w:rsidR="00144E0F" w:rsidRPr="00711388" w:rsidRDefault="00144E0F" w:rsidP="00877EC4">
            <w:pPr>
              <w:pStyle w:val="NormalCentered"/>
              <w:rPr>
                <w:lang w:val="en-GB"/>
              </w:rPr>
            </w:pPr>
            <w:r w:rsidRPr="00711388">
              <w:rPr>
                <w:lang w:val="en-GB"/>
              </w:rPr>
              <w:t>INSTRUCTIONS</w:t>
            </w:r>
          </w:p>
        </w:tc>
      </w:tr>
      <w:tr w:rsidR="00626033" w:rsidRPr="00711388" w14:paraId="3E066F3E" w14:textId="77777777" w:rsidTr="00554DEC">
        <w:tc>
          <w:tcPr>
            <w:tcW w:w="9286" w:type="dxa"/>
            <w:gridSpan w:val="3"/>
            <w:tcBorders>
              <w:top w:val="single" w:sz="2" w:space="0" w:color="auto"/>
              <w:left w:val="single" w:sz="2" w:space="0" w:color="auto"/>
              <w:bottom w:val="single" w:sz="2" w:space="0" w:color="auto"/>
              <w:right w:val="single" w:sz="2" w:space="0" w:color="auto"/>
            </w:tcBorders>
          </w:tcPr>
          <w:p w14:paraId="43736C16" w14:textId="77777777" w:rsidR="00554DEC" w:rsidRPr="00711388" w:rsidRDefault="00554DEC" w:rsidP="00281257">
            <w:pPr>
              <w:pStyle w:val="NormalCentered"/>
              <w:jc w:val="left"/>
              <w:rPr>
                <w:lang w:val="en-GB"/>
              </w:rPr>
            </w:pPr>
            <w:r w:rsidRPr="00711388">
              <w:rPr>
                <w:i/>
                <w:iCs/>
                <w:lang w:val="en-GB"/>
              </w:rPr>
              <w:t>Information on positions held</w:t>
            </w:r>
          </w:p>
        </w:tc>
      </w:tr>
      <w:tr w:rsidR="00626033" w:rsidRPr="00711388" w14:paraId="2583F06C" w14:textId="77777777" w:rsidTr="00554DEC">
        <w:tc>
          <w:tcPr>
            <w:tcW w:w="1579" w:type="dxa"/>
            <w:tcBorders>
              <w:top w:val="single" w:sz="2" w:space="0" w:color="auto"/>
              <w:left w:val="single" w:sz="2" w:space="0" w:color="auto"/>
              <w:bottom w:val="single" w:sz="2" w:space="0" w:color="auto"/>
              <w:right w:val="single" w:sz="2" w:space="0" w:color="auto"/>
            </w:tcBorders>
          </w:tcPr>
          <w:p w14:paraId="17E682E7" w14:textId="77777777" w:rsidR="00144E0F" w:rsidRPr="00711388" w:rsidRDefault="00144E0F" w:rsidP="00877EC4">
            <w:pPr>
              <w:pStyle w:val="NormalLeft"/>
              <w:rPr>
                <w:lang w:val="en-GB"/>
              </w:rPr>
            </w:pPr>
            <w:r w:rsidRPr="00711388">
              <w:rPr>
                <w:lang w:val="en-GB"/>
              </w:rPr>
              <w:t>C0040</w:t>
            </w:r>
          </w:p>
        </w:tc>
        <w:tc>
          <w:tcPr>
            <w:tcW w:w="1485" w:type="dxa"/>
            <w:tcBorders>
              <w:top w:val="single" w:sz="2" w:space="0" w:color="auto"/>
              <w:left w:val="single" w:sz="2" w:space="0" w:color="auto"/>
              <w:bottom w:val="single" w:sz="2" w:space="0" w:color="auto"/>
              <w:right w:val="single" w:sz="2" w:space="0" w:color="auto"/>
            </w:tcBorders>
          </w:tcPr>
          <w:p w14:paraId="0138A88C" w14:textId="77777777" w:rsidR="00144E0F" w:rsidRPr="00711388" w:rsidRDefault="00144E0F" w:rsidP="00877EC4">
            <w:pPr>
              <w:pStyle w:val="NormalLeft"/>
              <w:rPr>
                <w:lang w:val="en-GB"/>
              </w:rPr>
            </w:pPr>
            <w:r w:rsidRPr="00711388">
              <w:rPr>
                <w:lang w:val="en-GB"/>
              </w:rPr>
              <w:t>Asset ID Code</w:t>
            </w:r>
          </w:p>
        </w:tc>
        <w:tc>
          <w:tcPr>
            <w:tcW w:w="6222" w:type="dxa"/>
            <w:tcBorders>
              <w:top w:val="single" w:sz="2" w:space="0" w:color="auto"/>
              <w:left w:val="single" w:sz="2" w:space="0" w:color="auto"/>
              <w:bottom w:val="single" w:sz="2" w:space="0" w:color="auto"/>
              <w:right w:val="single" w:sz="2" w:space="0" w:color="auto"/>
            </w:tcBorders>
          </w:tcPr>
          <w:p w14:paraId="75A6A10D" w14:textId="77777777" w:rsidR="00144E0F" w:rsidRPr="00711388" w:rsidRDefault="00144E0F" w:rsidP="00877EC4">
            <w:pPr>
              <w:pStyle w:val="NormalLeft"/>
              <w:rPr>
                <w:lang w:val="en-GB"/>
              </w:rPr>
            </w:pPr>
            <w:r w:rsidRPr="00711388">
              <w:rPr>
                <w:lang w:val="en-GB"/>
              </w:rPr>
              <w:t>Asset ID code using the following priority:</w:t>
            </w:r>
          </w:p>
          <w:p w14:paraId="147D77A6" w14:textId="77777777" w:rsidR="00144E0F" w:rsidRPr="00711388" w:rsidRDefault="00144E0F" w:rsidP="0083381F">
            <w:pPr>
              <w:pStyle w:val="Tiret0"/>
              <w:numPr>
                <w:ilvl w:val="0"/>
                <w:numId w:val="3"/>
              </w:numPr>
              <w:ind w:left="851" w:hanging="851"/>
              <w:rPr>
                <w:lang w:val="en-GB"/>
              </w:rPr>
            </w:pPr>
            <w:r w:rsidRPr="00711388">
              <w:rPr>
                <w:lang w:val="en-GB"/>
              </w:rPr>
              <w:t>ISO 6166 code of ISIN when available</w:t>
            </w:r>
          </w:p>
          <w:p w14:paraId="2C63C6FD"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0AD5ADC8" w14:textId="77777777" w:rsidR="00144E0F" w:rsidRPr="00711388" w:rsidRDefault="00144E0F" w:rsidP="0083381F">
            <w:pPr>
              <w:pStyle w:val="Tiret0"/>
              <w:numPr>
                <w:ilvl w:val="0"/>
                <w:numId w:val="3"/>
              </w:numPr>
              <w:ind w:left="851" w:hanging="851"/>
              <w:rPr>
                <w:lang w:val="en-GB"/>
              </w:rPr>
            </w:pPr>
            <w:r w:rsidRPr="00711388">
              <w:rPr>
                <w:lang w:val="en-GB"/>
              </w:rPr>
              <w:t>Code attributed by the undertaking, when the options above are not available, and must be consistent over time</w:t>
            </w:r>
          </w:p>
          <w:p w14:paraId="42788B47" w14:textId="77777777" w:rsidR="00144E0F" w:rsidRPr="00711388" w:rsidRDefault="00144E0F" w:rsidP="00877EC4">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711388" w14:paraId="22A7BA45" w14:textId="77777777" w:rsidTr="00554DEC">
        <w:tc>
          <w:tcPr>
            <w:tcW w:w="1579" w:type="dxa"/>
            <w:tcBorders>
              <w:top w:val="single" w:sz="2" w:space="0" w:color="auto"/>
              <w:left w:val="single" w:sz="2" w:space="0" w:color="auto"/>
              <w:bottom w:val="single" w:sz="2" w:space="0" w:color="auto"/>
              <w:right w:val="single" w:sz="2" w:space="0" w:color="auto"/>
            </w:tcBorders>
          </w:tcPr>
          <w:p w14:paraId="51AB199A" w14:textId="77777777" w:rsidR="00144E0F" w:rsidRPr="00711388" w:rsidRDefault="00144E0F" w:rsidP="00877EC4">
            <w:pPr>
              <w:pStyle w:val="NormalLeft"/>
              <w:rPr>
                <w:lang w:val="en-GB"/>
              </w:rPr>
            </w:pPr>
            <w:r w:rsidRPr="00711388">
              <w:rPr>
                <w:lang w:val="en-GB"/>
              </w:rPr>
              <w:t>C0050</w:t>
            </w:r>
          </w:p>
        </w:tc>
        <w:tc>
          <w:tcPr>
            <w:tcW w:w="1485" w:type="dxa"/>
            <w:tcBorders>
              <w:top w:val="single" w:sz="2" w:space="0" w:color="auto"/>
              <w:left w:val="single" w:sz="2" w:space="0" w:color="auto"/>
              <w:bottom w:val="single" w:sz="2" w:space="0" w:color="auto"/>
              <w:right w:val="single" w:sz="2" w:space="0" w:color="auto"/>
            </w:tcBorders>
          </w:tcPr>
          <w:p w14:paraId="2C0215E5" w14:textId="77777777" w:rsidR="00144E0F" w:rsidRPr="00711388" w:rsidRDefault="00144E0F" w:rsidP="00877EC4">
            <w:pPr>
              <w:pStyle w:val="NormalLeft"/>
              <w:rPr>
                <w:lang w:val="en-GB"/>
              </w:rPr>
            </w:pPr>
            <w:r w:rsidRPr="00711388">
              <w:rPr>
                <w:lang w:val="en-GB"/>
              </w:rPr>
              <w:t>Asset ID Code Type</w:t>
            </w:r>
          </w:p>
        </w:tc>
        <w:tc>
          <w:tcPr>
            <w:tcW w:w="6222" w:type="dxa"/>
            <w:tcBorders>
              <w:top w:val="single" w:sz="2" w:space="0" w:color="auto"/>
              <w:left w:val="single" w:sz="2" w:space="0" w:color="auto"/>
              <w:bottom w:val="single" w:sz="2" w:space="0" w:color="auto"/>
              <w:right w:val="single" w:sz="2" w:space="0" w:color="auto"/>
            </w:tcBorders>
          </w:tcPr>
          <w:p w14:paraId="670EA9B6" w14:textId="77777777" w:rsidR="00144E0F" w:rsidRPr="00711388" w:rsidRDefault="00144E0F" w:rsidP="00877EC4">
            <w:pPr>
              <w:pStyle w:val="NormalLeft"/>
              <w:rPr>
                <w:lang w:val="en-GB"/>
              </w:rPr>
            </w:pPr>
            <w:r w:rsidRPr="00711388">
              <w:rPr>
                <w:lang w:val="en-GB"/>
              </w:rPr>
              <w:t>Type of ID Code used for the ‘Asset ID Code’ item. One of the options in the following closed list shall be used:</w:t>
            </w:r>
          </w:p>
          <w:p w14:paraId="38919BCF" w14:textId="04BF0880"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ISO/6166 for ISIN</w:t>
            </w:r>
          </w:p>
          <w:p w14:paraId="4513353B" w14:textId="6D9C1BC6"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0CEDFAE5" w14:textId="3F6A696A"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20BECA3B" w14:textId="1975879C"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52610543" w14:textId="1CD5FDFD"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6F13AE48" w14:textId="6722A163" w:rsidR="00144E0F" w:rsidRPr="00711388" w:rsidRDefault="00144E0F" w:rsidP="00877EC4">
            <w:pPr>
              <w:pStyle w:val="NormalLeft"/>
              <w:rPr>
                <w:lang w:val="en-GB"/>
              </w:rPr>
            </w:pPr>
            <w:r w:rsidRPr="00711388">
              <w:rPr>
                <w:lang w:val="en-GB"/>
              </w:rPr>
              <w:lastRenderedPageBreak/>
              <w:t xml:space="preserve">6 </w:t>
            </w:r>
            <w:r w:rsidR="00845F43" w:rsidRPr="00711388">
              <w:rPr>
                <w:lang w:val="en-GB"/>
              </w:rPr>
              <w:t>-</w:t>
            </w:r>
            <w:r w:rsidRPr="00711388">
              <w:rPr>
                <w:lang w:val="en-GB"/>
              </w:rPr>
              <w:t xml:space="preserve"> BBGID (The Bloomberg Global ID)</w:t>
            </w:r>
          </w:p>
          <w:p w14:paraId="61120347" w14:textId="3DA5C574"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0B14B634" w14:textId="33EDA8DC"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349EA296" w14:textId="59F1A576"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44D02916" w14:textId="1D936B15"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00C50D9C" w14:textId="684822A7" w:rsidR="00144E0F" w:rsidRPr="00711388" w:rsidRDefault="00144E0F" w:rsidP="00877EC4">
            <w:pPr>
              <w:pStyle w:val="NormalLeft"/>
              <w:rPr>
                <w:lang w:val="en-GB"/>
              </w:rPr>
            </w:pPr>
            <w:r w:rsidRPr="00711388">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AD6914" w:rsidRPr="00711388">
              <w:rPr>
                <w:lang w:val="en-GB"/>
              </w:rPr>
              <w:t>9</w:t>
            </w:r>
            <w:r w:rsidRPr="00711388">
              <w:rPr>
                <w:lang w:val="en-GB"/>
              </w:rPr>
              <w:t xml:space="preserve"> and the option of the original Asset ID Code, as in the following example for which the code reported was ISIN code+currency: ‘9</w:t>
            </w:r>
            <w:r w:rsidR="00AE18F0" w:rsidRPr="00711388">
              <w:rPr>
                <w:lang w:val="en-GB"/>
              </w:rPr>
              <w:t>9</w:t>
            </w:r>
            <w:r w:rsidRPr="00711388">
              <w:rPr>
                <w:lang w:val="en-GB"/>
              </w:rPr>
              <w:t>/1’.</w:t>
            </w:r>
          </w:p>
        </w:tc>
      </w:tr>
      <w:tr w:rsidR="00626033" w:rsidRPr="00711388" w14:paraId="38C903ED" w14:textId="77777777" w:rsidTr="00554DEC">
        <w:tc>
          <w:tcPr>
            <w:tcW w:w="1579" w:type="dxa"/>
            <w:tcBorders>
              <w:top w:val="single" w:sz="2" w:space="0" w:color="auto"/>
              <w:left w:val="single" w:sz="2" w:space="0" w:color="auto"/>
              <w:bottom w:val="single" w:sz="2" w:space="0" w:color="auto"/>
              <w:right w:val="single" w:sz="2" w:space="0" w:color="auto"/>
            </w:tcBorders>
          </w:tcPr>
          <w:p w14:paraId="17A19D12" w14:textId="77777777" w:rsidR="00144E0F" w:rsidRPr="00711388" w:rsidRDefault="00144E0F" w:rsidP="00877EC4">
            <w:pPr>
              <w:pStyle w:val="NormalLeft"/>
              <w:rPr>
                <w:lang w:val="en-GB"/>
              </w:rPr>
            </w:pPr>
            <w:r w:rsidRPr="00711388">
              <w:rPr>
                <w:lang w:val="en-GB"/>
              </w:rPr>
              <w:lastRenderedPageBreak/>
              <w:t>C0060</w:t>
            </w:r>
          </w:p>
        </w:tc>
        <w:tc>
          <w:tcPr>
            <w:tcW w:w="1485" w:type="dxa"/>
            <w:tcBorders>
              <w:top w:val="single" w:sz="2" w:space="0" w:color="auto"/>
              <w:left w:val="single" w:sz="2" w:space="0" w:color="auto"/>
              <w:bottom w:val="single" w:sz="2" w:space="0" w:color="auto"/>
              <w:right w:val="single" w:sz="2" w:space="0" w:color="auto"/>
            </w:tcBorders>
          </w:tcPr>
          <w:p w14:paraId="2E137CC4" w14:textId="77777777" w:rsidR="00144E0F" w:rsidRPr="00711388" w:rsidRDefault="00144E0F" w:rsidP="00877EC4">
            <w:pPr>
              <w:pStyle w:val="NormalLeft"/>
              <w:rPr>
                <w:lang w:val="en-GB"/>
              </w:rPr>
            </w:pPr>
            <w:r w:rsidRPr="00711388">
              <w:rPr>
                <w:lang w:val="en-GB"/>
              </w:rPr>
              <w:t>Name of the counterparty pledging the collateral</w:t>
            </w:r>
          </w:p>
        </w:tc>
        <w:tc>
          <w:tcPr>
            <w:tcW w:w="6222" w:type="dxa"/>
            <w:tcBorders>
              <w:top w:val="single" w:sz="2" w:space="0" w:color="auto"/>
              <w:left w:val="single" w:sz="2" w:space="0" w:color="auto"/>
              <w:bottom w:val="single" w:sz="2" w:space="0" w:color="auto"/>
              <w:right w:val="single" w:sz="2" w:space="0" w:color="auto"/>
            </w:tcBorders>
          </w:tcPr>
          <w:p w14:paraId="3CA63665" w14:textId="77777777" w:rsidR="00144E0F" w:rsidRPr="00711388" w:rsidRDefault="00144E0F" w:rsidP="00877EC4">
            <w:pPr>
              <w:pStyle w:val="NormalLeft"/>
              <w:rPr>
                <w:lang w:val="en-GB"/>
              </w:rPr>
            </w:pPr>
            <w:r w:rsidRPr="00711388">
              <w:rPr>
                <w:lang w:val="en-GB"/>
              </w:rPr>
              <w:t>The name of the counterpart that is pledging the collateral. When available, this item corresponds to the entity name in the LEI database. When this is not available corresponds to the legal name.</w:t>
            </w:r>
          </w:p>
          <w:p w14:paraId="4F8191F3" w14:textId="77777777" w:rsidR="00144E0F" w:rsidRPr="00711388" w:rsidRDefault="00144E0F" w:rsidP="00877EC4">
            <w:pPr>
              <w:pStyle w:val="NormalLeft"/>
              <w:rPr>
                <w:lang w:val="en-GB"/>
              </w:rPr>
            </w:pPr>
            <w:r w:rsidRPr="00711388">
              <w:rPr>
                <w:lang w:val="en-GB"/>
              </w:rPr>
              <w:t>When the assets on the balance sheet for which the collateral is held are loans on policies, ‘Policyholder’ shall be reported.</w:t>
            </w:r>
          </w:p>
        </w:tc>
      </w:tr>
      <w:tr w:rsidR="00626033" w:rsidRPr="00711388" w14:paraId="7D1CCF4B" w14:textId="77777777" w:rsidTr="00554DEC">
        <w:tc>
          <w:tcPr>
            <w:tcW w:w="1579" w:type="dxa"/>
            <w:tcBorders>
              <w:top w:val="single" w:sz="2" w:space="0" w:color="auto"/>
              <w:left w:val="single" w:sz="2" w:space="0" w:color="auto"/>
              <w:bottom w:val="single" w:sz="2" w:space="0" w:color="auto"/>
              <w:right w:val="single" w:sz="2" w:space="0" w:color="auto"/>
            </w:tcBorders>
          </w:tcPr>
          <w:p w14:paraId="12A85D1D" w14:textId="77777777" w:rsidR="00144E0F" w:rsidRPr="00711388" w:rsidRDefault="00144E0F" w:rsidP="00877EC4">
            <w:pPr>
              <w:pStyle w:val="NormalLeft"/>
              <w:rPr>
                <w:lang w:val="en-GB"/>
              </w:rPr>
            </w:pPr>
            <w:r w:rsidRPr="00711388">
              <w:rPr>
                <w:lang w:val="en-GB"/>
              </w:rPr>
              <w:t>C0070</w:t>
            </w:r>
          </w:p>
        </w:tc>
        <w:tc>
          <w:tcPr>
            <w:tcW w:w="1485" w:type="dxa"/>
            <w:tcBorders>
              <w:top w:val="single" w:sz="2" w:space="0" w:color="auto"/>
              <w:left w:val="single" w:sz="2" w:space="0" w:color="auto"/>
              <w:bottom w:val="single" w:sz="2" w:space="0" w:color="auto"/>
              <w:right w:val="single" w:sz="2" w:space="0" w:color="auto"/>
            </w:tcBorders>
          </w:tcPr>
          <w:p w14:paraId="6008D5FC" w14:textId="77777777" w:rsidR="00144E0F" w:rsidRPr="00711388" w:rsidRDefault="00144E0F" w:rsidP="00877EC4">
            <w:pPr>
              <w:pStyle w:val="NormalLeft"/>
              <w:rPr>
                <w:lang w:val="en-GB"/>
              </w:rPr>
            </w:pPr>
            <w:r w:rsidRPr="00711388">
              <w:rPr>
                <w:lang w:val="en-GB"/>
              </w:rPr>
              <w:t>Name of the group of the counterparty pledging the collateral</w:t>
            </w:r>
          </w:p>
        </w:tc>
        <w:tc>
          <w:tcPr>
            <w:tcW w:w="6222" w:type="dxa"/>
            <w:tcBorders>
              <w:top w:val="single" w:sz="2" w:space="0" w:color="auto"/>
              <w:left w:val="single" w:sz="2" w:space="0" w:color="auto"/>
              <w:bottom w:val="single" w:sz="2" w:space="0" w:color="auto"/>
              <w:right w:val="single" w:sz="2" w:space="0" w:color="auto"/>
            </w:tcBorders>
          </w:tcPr>
          <w:p w14:paraId="4E060414" w14:textId="77777777" w:rsidR="00144E0F" w:rsidRPr="00711388" w:rsidRDefault="00144E0F" w:rsidP="00877EC4">
            <w:pPr>
              <w:pStyle w:val="NormalLeft"/>
              <w:rPr>
                <w:lang w:val="en-GB"/>
              </w:rPr>
            </w:pPr>
            <w:r w:rsidRPr="00711388">
              <w:rPr>
                <w:lang w:val="en-GB"/>
              </w:rPr>
              <w:t>Identify the economic group of the counterpart pledging the collateral. When available, this item corresponds to the entity name in the LEI database. When this is not available corresponds to the legal name.</w:t>
            </w:r>
          </w:p>
          <w:p w14:paraId="57D763CF" w14:textId="77777777" w:rsidR="00144E0F" w:rsidRPr="00711388" w:rsidRDefault="00144E0F" w:rsidP="00877EC4">
            <w:pPr>
              <w:pStyle w:val="NormalLeft"/>
              <w:rPr>
                <w:lang w:val="en-GB"/>
              </w:rPr>
            </w:pPr>
            <w:r w:rsidRPr="00711388">
              <w:rPr>
                <w:lang w:val="en-GB"/>
              </w:rPr>
              <w:t>This item is not applicable when the assets on the balance sheet for which the collateral is held are loans on policies.</w:t>
            </w:r>
          </w:p>
        </w:tc>
      </w:tr>
      <w:tr w:rsidR="00626033" w:rsidRPr="00711388" w14:paraId="4570A7A1" w14:textId="77777777" w:rsidTr="00554DEC">
        <w:tc>
          <w:tcPr>
            <w:tcW w:w="1579" w:type="dxa"/>
            <w:tcBorders>
              <w:top w:val="single" w:sz="2" w:space="0" w:color="auto"/>
              <w:left w:val="single" w:sz="2" w:space="0" w:color="auto"/>
              <w:bottom w:val="single" w:sz="2" w:space="0" w:color="auto"/>
              <w:right w:val="single" w:sz="2" w:space="0" w:color="auto"/>
            </w:tcBorders>
          </w:tcPr>
          <w:p w14:paraId="55495AF1" w14:textId="77777777" w:rsidR="00144E0F" w:rsidRPr="00711388" w:rsidRDefault="00144E0F" w:rsidP="00877EC4">
            <w:pPr>
              <w:pStyle w:val="NormalLeft"/>
              <w:rPr>
                <w:lang w:val="en-GB"/>
              </w:rPr>
            </w:pPr>
            <w:r w:rsidRPr="00711388">
              <w:rPr>
                <w:lang w:val="en-GB"/>
              </w:rPr>
              <w:t>C0080</w:t>
            </w:r>
          </w:p>
        </w:tc>
        <w:tc>
          <w:tcPr>
            <w:tcW w:w="1485" w:type="dxa"/>
            <w:tcBorders>
              <w:top w:val="single" w:sz="2" w:space="0" w:color="auto"/>
              <w:left w:val="single" w:sz="2" w:space="0" w:color="auto"/>
              <w:bottom w:val="single" w:sz="2" w:space="0" w:color="auto"/>
              <w:right w:val="single" w:sz="2" w:space="0" w:color="auto"/>
            </w:tcBorders>
          </w:tcPr>
          <w:p w14:paraId="7A32C290" w14:textId="77777777" w:rsidR="00144E0F" w:rsidRPr="00711388" w:rsidRDefault="00144E0F" w:rsidP="00877EC4">
            <w:pPr>
              <w:pStyle w:val="NormalLeft"/>
              <w:rPr>
                <w:lang w:val="en-GB"/>
              </w:rPr>
            </w:pPr>
            <w:r w:rsidRPr="00711388">
              <w:rPr>
                <w:lang w:val="en-GB"/>
              </w:rPr>
              <w:t>Country of custody</w:t>
            </w:r>
          </w:p>
        </w:tc>
        <w:tc>
          <w:tcPr>
            <w:tcW w:w="6222" w:type="dxa"/>
            <w:tcBorders>
              <w:top w:val="single" w:sz="2" w:space="0" w:color="auto"/>
              <w:left w:val="single" w:sz="2" w:space="0" w:color="auto"/>
              <w:bottom w:val="single" w:sz="2" w:space="0" w:color="auto"/>
              <w:right w:val="single" w:sz="2" w:space="0" w:color="auto"/>
            </w:tcBorders>
          </w:tcPr>
          <w:p w14:paraId="085F078D" w14:textId="19DB3250" w:rsidR="00144E0F" w:rsidRPr="00711388" w:rsidRDefault="00144E0F" w:rsidP="00877EC4">
            <w:pPr>
              <w:pStyle w:val="NormalLeft"/>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 of the country where undertaking assets are held in custody. For identifying international custodians, such as Euroclear, the country of custody will be the one where the custody service was contractually defined.</w:t>
            </w:r>
          </w:p>
          <w:p w14:paraId="40B15BCD" w14:textId="77777777" w:rsidR="00144E0F" w:rsidRPr="00711388" w:rsidRDefault="00144E0F" w:rsidP="00877EC4">
            <w:pPr>
              <w:pStyle w:val="NormalLeft"/>
              <w:rPr>
                <w:lang w:val="en-GB"/>
              </w:rPr>
            </w:pPr>
            <w:r w:rsidRPr="00711388">
              <w:rPr>
                <w:lang w:val="en-GB"/>
              </w:rPr>
              <w:t>In case of the same asset being held in custody in more than one country, each asset shall be reported separately in as many rows as needed in order to properly identify all countries of custody.</w:t>
            </w:r>
          </w:p>
          <w:p w14:paraId="6F1BAE6C" w14:textId="7D609C7F" w:rsidR="00144E0F" w:rsidRPr="00711388" w:rsidRDefault="00144E0F" w:rsidP="00877EC4">
            <w:pPr>
              <w:pStyle w:val="NormalLeft"/>
              <w:rPr>
                <w:lang w:val="en-GB"/>
              </w:rPr>
            </w:pPr>
            <w:r w:rsidRPr="00711388">
              <w:rPr>
                <w:lang w:val="en-GB"/>
              </w:rPr>
              <w:t xml:space="preserve">This item is not applicable for collateral with CIC category 8 </w:t>
            </w:r>
            <w:r w:rsidR="00711388" w:rsidRPr="00711388">
              <w:rPr>
                <w:lang w:val="en-GB"/>
              </w:rPr>
              <w:t>-</w:t>
            </w:r>
            <w:r w:rsidRPr="00711388">
              <w:rPr>
                <w:lang w:val="en-GB"/>
              </w:rPr>
              <w:t xml:space="preserve"> Mortgages and Loans, CIC 71, CIC 75 and for CIC 95 </w:t>
            </w:r>
            <w:r w:rsidR="00711388" w:rsidRPr="00711388">
              <w:rPr>
                <w:lang w:val="en-GB"/>
              </w:rPr>
              <w:t>-</w:t>
            </w:r>
            <w:r w:rsidRPr="00711388">
              <w:rPr>
                <w:lang w:val="en-GB"/>
              </w:rPr>
              <w:t xml:space="preserve"> Plant and equipment.</w:t>
            </w:r>
          </w:p>
          <w:p w14:paraId="13FF551B" w14:textId="32B1BCD6" w:rsidR="00144E0F" w:rsidRPr="00711388" w:rsidRDefault="00144E0F" w:rsidP="00877EC4">
            <w:pPr>
              <w:pStyle w:val="NormalLeft"/>
              <w:rPr>
                <w:lang w:val="en-GB"/>
              </w:rPr>
            </w:pPr>
            <w:r w:rsidRPr="00711388">
              <w:rPr>
                <w:lang w:val="en-GB"/>
              </w:rPr>
              <w:t xml:space="preserve">Regarding CIC Category 9, excluding CIC 95 </w:t>
            </w:r>
            <w:r w:rsidR="00845F43" w:rsidRPr="00711388">
              <w:rPr>
                <w:lang w:val="en-GB"/>
              </w:rPr>
              <w:t>-</w:t>
            </w:r>
            <w:r w:rsidRPr="00711388">
              <w:rPr>
                <w:lang w:val="en-GB"/>
              </w:rPr>
              <w:t xml:space="preserve"> Plant and equipment (for own use), the issuer country is assessed by the address of the property.</w:t>
            </w:r>
          </w:p>
        </w:tc>
      </w:tr>
      <w:tr w:rsidR="00626033" w:rsidRPr="00711388" w14:paraId="0E19917F" w14:textId="77777777" w:rsidTr="00554DEC">
        <w:tc>
          <w:tcPr>
            <w:tcW w:w="1579" w:type="dxa"/>
            <w:tcBorders>
              <w:top w:val="single" w:sz="2" w:space="0" w:color="auto"/>
              <w:left w:val="single" w:sz="2" w:space="0" w:color="auto"/>
              <w:bottom w:val="single" w:sz="2" w:space="0" w:color="auto"/>
              <w:right w:val="single" w:sz="2" w:space="0" w:color="auto"/>
            </w:tcBorders>
          </w:tcPr>
          <w:p w14:paraId="0DDB9585" w14:textId="77777777" w:rsidR="00144E0F" w:rsidRPr="00711388" w:rsidRDefault="00144E0F" w:rsidP="00877EC4">
            <w:pPr>
              <w:pStyle w:val="NormalLeft"/>
              <w:rPr>
                <w:lang w:val="en-GB"/>
              </w:rPr>
            </w:pPr>
            <w:r w:rsidRPr="00711388">
              <w:rPr>
                <w:lang w:val="en-GB"/>
              </w:rPr>
              <w:t>C0090</w:t>
            </w:r>
          </w:p>
        </w:tc>
        <w:tc>
          <w:tcPr>
            <w:tcW w:w="1485" w:type="dxa"/>
            <w:tcBorders>
              <w:top w:val="single" w:sz="2" w:space="0" w:color="auto"/>
              <w:left w:val="single" w:sz="2" w:space="0" w:color="auto"/>
              <w:bottom w:val="single" w:sz="2" w:space="0" w:color="auto"/>
              <w:right w:val="single" w:sz="2" w:space="0" w:color="auto"/>
            </w:tcBorders>
          </w:tcPr>
          <w:p w14:paraId="3C03D47A" w14:textId="77777777" w:rsidR="00144E0F" w:rsidRPr="00711388" w:rsidRDefault="00144E0F" w:rsidP="00877EC4">
            <w:pPr>
              <w:pStyle w:val="NormalLeft"/>
              <w:rPr>
                <w:lang w:val="en-GB"/>
              </w:rPr>
            </w:pPr>
            <w:r w:rsidRPr="00711388">
              <w:rPr>
                <w:lang w:val="en-GB"/>
              </w:rPr>
              <w:t>Quantity</w:t>
            </w:r>
          </w:p>
        </w:tc>
        <w:tc>
          <w:tcPr>
            <w:tcW w:w="6222" w:type="dxa"/>
            <w:tcBorders>
              <w:top w:val="single" w:sz="2" w:space="0" w:color="auto"/>
              <w:left w:val="single" w:sz="2" w:space="0" w:color="auto"/>
              <w:bottom w:val="single" w:sz="2" w:space="0" w:color="auto"/>
              <w:right w:val="single" w:sz="2" w:space="0" w:color="auto"/>
            </w:tcBorders>
          </w:tcPr>
          <w:p w14:paraId="79FB18E5" w14:textId="77777777" w:rsidR="00144E0F" w:rsidRPr="00711388" w:rsidRDefault="00144E0F" w:rsidP="00877EC4">
            <w:pPr>
              <w:pStyle w:val="NormalLeft"/>
              <w:rPr>
                <w:lang w:val="en-GB"/>
              </w:rPr>
            </w:pPr>
            <w:r w:rsidRPr="00711388">
              <w:rPr>
                <w:lang w:val="en-GB"/>
              </w:rPr>
              <w:t>Number of assets, for all assets if relevant.</w:t>
            </w:r>
          </w:p>
          <w:p w14:paraId="30F6FB75" w14:textId="77777777" w:rsidR="00144E0F" w:rsidRPr="00711388" w:rsidRDefault="00144E0F" w:rsidP="00877EC4">
            <w:pPr>
              <w:pStyle w:val="NormalLeft"/>
              <w:rPr>
                <w:lang w:val="en-GB"/>
              </w:rPr>
            </w:pPr>
            <w:r w:rsidRPr="00711388">
              <w:rPr>
                <w:lang w:val="en-GB"/>
              </w:rPr>
              <w:lastRenderedPageBreak/>
              <w:t>This item shall not be reported if item Par amount (C0100) is reported.</w:t>
            </w:r>
          </w:p>
        </w:tc>
      </w:tr>
      <w:tr w:rsidR="00626033" w:rsidRPr="00711388" w14:paraId="10F00E48" w14:textId="77777777" w:rsidTr="00554DEC">
        <w:tc>
          <w:tcPr>
            <w:tcW w:w="1579" w:type="dxa"/>
            <w:tcBorders>
              <w:top w:val="single" w:sz="2" w:space="0" w:color="auto"/>
              <w:left w:val="single" w:sz="2" w:space="0" w:color="auto"/>
              <w:bottom w:val="single" w:sz="2" w:space="0" w:color="auto"/>
              <w:right w:val="single" w:sz="2" w:space="0" w:color="auto"/>
            </w:tcBorders>
          </w:tcPr>
          <w:p w14:paraId="05EF6E63" w14:textId="77777777" w:rsidR="00144E0F" w:rsidRPr="00711388" w:rsidRDefault="00144E0F" w:rsidP="00877EC4">
            <w:pPr>
              <w:pStyle w:val="NormalLeft"/>
              <w:rPr>
                <w:lang w:val="en-GB"/>
              </w:rPr>
            </w:pPr>
            <w:r w:rsidRPr="00711388">
              <w:rPr>
                <w:lang w:val="en-GB"/>
              </w:rPr>
              <w:lastRenderedPageBreak/>
              <w:t>C0100</w:t>
            </w:r>
          </w:p>
        </w:tc>
        <w:tc>
          <w:tcPr>
            <w:tcW w:w="1485" w:type="dxa"/>
            <w:tcBorders>
              <w:top w:val="single" w:sz="2" w:space="0" w:color="auto"/>
              <w:left w:val="single" w:sz="2" w:space="0" w:color="auto"/>
              <w:bottom w:val="single" w:sz="2" w:space="0" w:color="auto"/>
              <w:right w:val="single" w:sz="2" w:space="0" w:color="auto"/>
            </w:tcBorders>
          </w:tcPr>
          <w:p w14:paraId="4D6A76C0" w14:textId="77777777" w:rsidR="00144E0F" w:rsidRPr="00711388" w:rsidRDefault="00144E0F" w:rsidP="00877EC4">
            <w:pPr>
              <w:pStyle w:val="NormalLeft"/>
              <w:rPr>
                <w:lang w:val="en-GB"/>
              </w:rPr>
            </w:pPr>
            <w:r w:rsidRPr="00711388">
              <w:rPr>
                <w:lang w:val="en-GB"/>
              </w:rPr>
              <w:t>Par amount</w:t>
            </w:r>
          </w:p>
        </w:tc>
        <w:tc>
          <w:tcPr>
            <w:tcW w:w="6222" w:type="dxa"/>
            <w:tcBorders>
              <w:top w:val="single" w:sz="2" w:space="0" w:color="auto"/>
              <w:left w:val="single" w:sz="2" w:space="0" w:color="auto"/>
              <w:bottom w:val="single" w:sz="2" w:space="0" w:color="auto"/>
              <w:right w:val="single" w:sz="2" w:space="0" w:color="auto"/>
            </w:tcBorders>
          </w:tcPr>
          <w:p w14:paraId="085A72BA" w14:textId="77777777" w:rsidR="00144E0F" w:rsidRPr="00711388" w:rsidRDefault="00144E0F" w:rsidP="001D0CCF">
            <w:pPr>
              <w:pStyle w:val="NormalLeft"/>
              <w:rPr>
                <w:lang w:val="en-GB"/>
              </w:rPr>
            </w:pPr>
            <w:r w:rsidRPr="00711388">
              <w:rPr>
                <w:lang w:val="en-GB"/>
              </w:rPr>
              <w:t>Amount outstanding measured at par amount, for all assets where this item is relevant, and at nominal amount for CIC = 72, 73, 74, 75, 79 and 8. This item is not applicable for CIC category 71 and 9. This item shall not be reported if item Quantity (C0090) is reported.</w:t>
            </w:r>
          </w:p>
        </w:tc>
      </w:tr>
      <w:tr w:rsidR="00626033" w:rsidRPr="00711388" w14:paraId="1DAFF0A2" w14:textId="77777777" w:rsidTr="00554DEC">
        <w:tc>
          <w:tcPr>
            <w:tcW w:w="1579" w:type="dxa"/>
            <w:tcBorders>
              <w:top w:val="single" w:sz="2" w:space="0" w:color="auto"/>
              <w:left w:val="single" w:sz="2" w:space="0" w:color="auto"/>
              <w:bottom w:val="single" w:sz="2" w:space="0" w:color="auto"/>
              <w:right w:val="single" w:sz="2" w:space="0" w:color="auto"/>
            </w:tcBorders>
          </w:tcPr>
          <w:p w14:paraId="6460A949" w14:textId="77777777" w:rsidR="00144E0F" w:rsidRPr="00711388" w:rsidRDefault="00144E0F" w:rsidP="00877EC4">
            <w:pPr>
              <w:pStyle w:val="NormalLeft"/>
              <w:rPr>
                <w:lang w:val="en-GB"/>
              </w:rPr>
            </w:pPr>
            <w:r w:rsidRPr="00711388">
              <w:rPr>
                <w:lang w:val="en-GB"/>
              </w:rPr>
              <w:t>C0110</w:t>
            </w:r>
          </w:p>
        </w:tc>
        <w:tc>
          <w:tcPr>
            <w:tcW w:w="1485" w:type="dxa"/>
            <w:tcBorders>
              <w:top w:val="single" w:sz="2" w:space="0" w:color="auto"/>
              <w:left w:val="single" w:sz="2" w:space="0" w:color="auto"/>
              <w:bottom w:val="single" w:sz="2" w:space="0" w:color="auto"/>
              <w:right w:val="single" w:sz="2" w:space="0" w:color="auto"/>
            </w:tcBorders>
          </w:tcPr>
          <w:p w14:paraId="6B4B3A25" w14:textId="77777777" w:rsidR="00144E0F" w:rsidRPr="00711388" w:rsidRDefault="00144E0F" w:rsidP="00877EC4">
            <w:pPr>
              <w:pStyle w:val="NormalLeft"/>
              <w:rPr>
                <w:lang w:val="en-GB"/>
              </w:rPr>
            </w:pPr>
            <w:r w:rsidRPr="00711388">
              <w:rPr>
                <w:lang w:val="en-GB"/>
              </w:rPr>
              <w:t>Valuation method</w:t>
            </w:r>
          </w:p>
        </w:tc>
        <w:tc>
          <w:tcPr>
            <w:tcW w:w="6222" w:type="dxa"/>
            <w:tcBorders>
              <w:top w:val="single" w:sz="2" w:space="0" w:color="auto"/>
              <w:left w:val="single" w:sz="2" w:space="0" w:color="auto"/>
              <w:bottom w:val="single" w:sz="2" w:space="0" w:color="auto"/>
              <w:right w:val="single" w:sz="2" w:space="0" w:color="auto"/>
            </w:tcBorders>
          </w:tcPr>
          <w:p w14:paraId="40029B79" w14:textId="77777777" w:rsidR="00144E0F" w:rsidRPr="00711388" w:rsidRDefault="00144E0F" w:rsidP="00877EC4">
            <w:pPr>
              <w:pStyle w:val="NormalLeft"/>
              <w:rPr>
                <w:lang w:val="en-GB"/>
              </w:rPr>
            </w:pPr>
            <w:r w:rsidRPr="00711388">
              <w:rPr>
                <w:lang w:val="en-GB"/>
              </w:rPr>
              <w:t>Identify the valuation method used when valuing assets. One of the options in the following closed list shall be used:</w:t>
            </w:r>
          </w:p>
          <w:p w14:paraId="3F133884" w14:textId="6E5324F0"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quoted market price in active markets for the same assets</w:t>
            </w:r>
          </w:p>
          <w:p w14:paraId="5F6BE556" w14:textId="1A1DB319"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quoted market price in active markets for similar assets</w:t>
            </w:r>
          </w:p>
          <w:p w14:paraId="4949F5B9" w14:textId="60D2E2D4"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alternative valuation methods:</w:t>
            </w:r>
          </w:p>
          <w:p w14:paraId="3564A01C" w14:textId="71E4FCEB"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adjusted equity methods (applicable for the valuation of participations)</w:t>
            </w:r>
          </w:p>
          <w:p w14:paraId="705F2D35" w14:textId="231F6AB8"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IFRS equity methods (applicable for the valuation of participations</w:t>
            </w:r>
          </w:p>
          <w:p w14:paraId="0E563EB2" w14:textId="51D657BF"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Market valuation according to Article 9(4) of Delegated Regulation (EU) 2015/35</w:t>
            </w:r>
          </w:p>
        </w:tc>
      </w:tr>
      <w:tr w:rsidR="00626033" w:rsidRPr="00711388" w14:paraId="687CC9B6" w14:textId="77777777" w:rsidTr="00554DEC">
        <w:tc>
          <w:tcPr>
            <w:tcW w:w="1579" w:type="dxa"/>
            <w:tcBorders>
              <w:top w:val="single" w:sz="2" w:space="0" w:color="auto"/>
              <w:left w:val="single" w:sz="2" w:space="0" w:color="auto"/>
              <w:bottom w:val="single" w:sz="2" w:space="0" w:color="auto"/>
              <w:right w:val="single" w:sz="2" w:space="0" w:color="auto"/>
            </w:tcBorders>
          </w:tcPr>
          <w:p w14:paraId="01AF32A6" w14:textId="77777777" w:rsidR="00144E0F" w:rsidRPr="00711388" w:rsidRDefault="00144E0F" w:rsidP="00877EC4">
            <w:pPr>
              <w:pStyle w:val="NormalLeft"/>
              <w:rPr>
                <w:lang w:val="en-GB"/>
              </w:rPr>
            </w:pPr>
            <w:r w:rsidRPr="00711388">
              <w:rPr>
                <w:lang w:val="en-GB"/>
              </w:rPr>
              <w:t>C0120</w:t>
            </w:r>
          </w:p>
        </w:tc>
        <w:tc>
          <w:tcPr>
            <w:tcW w:w="1485" w:type="dxa"/>
            <w:tcBorders>
              <w:top w:val="single" w:sz="2" w:space="0" w:color="auto"/>
              <w:left w:val="single" w:sz="2" w:space="0" w:color="auto"/>
              <w:bottom w:val="single" w:sz="2" w:space="0" w:color="auto"/>
              <w:right w:val="single" w:sz="2" w:space="0" w:color="auto"/>
            </w:tcBorders>
          </w:tcPr>
          <w:p w14:paraId="3936BBD5" w14:textId="77777777" w:rsidR="00144E0F" w:rsidRPr="00711388" w:rsidRDefault="00144E0F" w:rsidP="00877EC4">
            <w:pPr>
              <w:pStyle w:val="NormalLeft"/>
              <w:rPr>
                <w:lang w:val="en-GB"/>
              </w:rPr>
            </w:pPr>
            <w:r w:rsidRPr="00711388">
              <w:rPr>
                <w:lang w:val="en-GB"/>
              </w:rPr>
              <w:t>Total amount</w:t>
            </w:r>
          </w:p>
        </w:tc>
        <w:tc>
          <w:tcPr>
            <w:tcW w:w="6222" w:type="dxa"/>
            <w:tcBorders>
              <w:top w:val="single" w:sz="2" w:space="0" w:color="auto"/>
              <w:left w:val="single" w:sz="2" w:space="0" w:color="auto"/>
              <w:bottom w:val="single" w:sz="2" w:space="0" w:color="auto"/>
              <w:right w:val="single" w:sz="2" w:space="0" w:color="auto"/>
            </w:tcBorders>
          </w:tcPr>
          <w:p w14:paraId="03D0B6B2" w14:textId="2A65F446" w:rsidR="00144E0F" w:rsidRPr="00711388" w:rsidRDefault="00144E0F" w:rsidP="00877EC4">
            <w:pPr>
              <w:pStyle w:val="NormalLeft"/>
              <w:rPr>
                <w:lang w:val="en-GB"/>
              </w:rPr>
            </w:pPr>
            <w:r w:rsidRPr="00711388">
              <w:rPr>
                <w:lang w:val="en-GB"/>
              </w:rPr>
              <w:t xml:space="preserve">Value calculated as defined by </w:t>
            </w:r>
            <w:r w:rsidR="00B41710" w:rsidRPr="00711388">
              <w:rPr>
                <w:lang w:val="en-GB"/>
              </w:rPr>
              <w:t>A</w:t>
            </w:r>
            <w:r w:rsidR="007117EB" w:rsidRPr="00711388">
              <w:rPr>
                <w:lang w:val="en-GB"/>
              </w:rPr>
              <w:t>rticle 75 of</w:t>
            </w:r>
            <w:r w:rsidRPr="00711388">
              <w:rPr>
                <w:lang w:val="en-GB"/>
              </w:rPr>
              <w:t xml:space="preserve"> Directive 2009/138/EC, which corresponds to:</w:t>
            </w:r>
          </w:p>
          <w:p w14:paraId="78FD8CBF" w14:textId="77777777" w:rsidR="00144E0F" w:rsidRPr="00711388" w:rsidRDefault="00144E0F" w:rsidP="0083381F">
            <w:pPr>
              <w:pStyle w:val="Tiret0"/>
              <w:numPr>
                <w:ilvl w:val="0"/>
                <w:numId w:val="3"/>
              </w:numPr>
              <w:ind w:left="851" w:hanging="851"/>
              <w:rPr>
                <w:lang w:val="en-GB"/>
              </w:rPr>
            </w:pPr>
            <w:r w:rsidRPr="00711388">
              <w:rPr>
                <w:lang w:val="en-GB"/>
              </w:rPr>
              <w:t>the multiplication of ‘Par amount’ (principal amount outstanding measured at par amount or nominal amount) by ‘Unit percentage of par amount Solvency II price’ plus ‘Accrued interest’, for assets where the first two items are relevant;</w:t>
            </w:r>
          </w:p>
          <w:p w14:paraId="320D8388" w14:textId="77777777" w:rsidR="00144E0F" w:rsidRPr="00711388" w:rsidRDefault="00144E0F" w:rsidP="0083381F">
            <w:pPr>
              <w:pStyle w:val="Tiret0"/>
              <w:numPr>
                <w:ilvl w:val="0"/>
                <w:numId w:val="3"/>
              </w:numPr>
              <w:ind w:left="851" w:hanging="851"/>
              <w:rPr>
                <w:lang w:val="en-GB"/>
              </w:rPr>
            </w:pPr>
            <w:r w:rsidRPr="00711388">
              <w:rPr>
                <w:lang w:val="en-GB"/>
              </w:rPr>
              <w:t>the multiplication of ‘Quantity’ by ‘Unit Solvency II price’, for assets where these two items are relevant;</w:t>
            </w:r>
          </w:p>
          <w:p w14:paraId="4B7BD3E5" w14:textId="77777777" w:rsidR="00144E0F" w:rsidRPr="00711388" w:rsidRDefault="00144E0F" w:rsidP="0083381F">
            <w:pPr>
              <w:pStyle w:val="Tiret0"/>
              <w:numPr>
                <w:ilvl w:val="0"/>
                <w:numId w:val="3"/>
              </w:numPr>
              <w:ind w:left="851" w:hanging="851"/>
              <w:rPr>
                <w:lang w:val="en-GB"/>
              </w:rPr>
            </w:pPr>
            <w:r w:rsidRPr="00711388">
              <w:rPr>
                <w:lang w:val="en-GB"/>
              </w:rPr>
              <w:t>Solvency II value of the asset for assets classifiable under asset categories 71 and 9.</w:t>
            </w:r>
          </w:p>
        </w:tc>
      </w:tr>
      <w:tr w:rsidR="00626033" w:rsidRPr="00711388" w14:paraId="4BFF9D45" w14:textId="77777777" w:rsidTr="00554DEC">
        <w:tc>
          <w:tcPr>
            <w:tcW w:w="1579" w:type="dxa"/>
            <w:tcBorders>
              <w:top w:val="single" w:sz="2" w:space="0" w:color="auto"/>
              <w:left w:val="single" w:sz="2" w:space="0" w:color="auto"/>
              <w:bottom w:val="single" w:sz="2" w:space="0" w:color="auto"/>
              <w:right w:val="single" w:sz="2" w:space="0" w:color="auto"/>
            </w:tcBorders>
          </w:tcPr>
          <w:p w14:paraId="16533CF0" w14:textId="77777777" w:rsidR="00144E0F" w:rsidRPr="00711388" w:rsidRDefault="00144E0F" w:rsidP="00877EC4">
            <w:pPr>
              <w:pStyle w:val="NormalLeft"/>
              <w:rPr>
                <w:lang w:val="en-GB"/>
              </w:rPr>
            </w:pPr>
            <w:r w:rsidRPr="00711388">
              <w:rPr>
                <w:lang w:val="en-GB"/>
              </w:rPr>
              <w:t>C0130</w:t>
            </w:r>
          </w:p>
        </w:tc>
        <w:tc>
          <w:tcPr>
            <w:tcW w:w="1485" w:type="dxa"/>
            <w:tcBorders>
              <w:top w:val="single" w:sz="2" w:space="0" w:color="auto"/>
              <w:left w:val="single" w:sz="2" w:space="0" w:color="auto"/>
              <w:bottom w:val="single" w:sz="2" w:space="0" w:color="auto"/>
              <w:right w:val="single" w:sz="2" w:space="0" w:color="auto"/>
            </w:tcBorders>
          </w:tcPr>
          <w:p w14:paraId="1255734B" w14:textId="77777777" w:rsidR="00144E0F" w:rsidRPr="00711388" w:rsidRDefault="00144E0F" w:rsidP="00877EC4">
            <w:pPr>
              <w:pStyle w:val="NormalLeft"/>
              <w:rPr>
                <w:lang w:val="en-GB"/>
              </w:rPr>
            </w:pPr>
            <w:r w:rsidRPr="00711388">
              <w:rPr>
                <w:lang w:val="en-GB"/>
              </w:rPr>
              <w:t>Accrued interest</w:t>
            </w:r>
          </w:p>
        </w:tc>
        <w:tc>
          <w:tcPr>
            <w:tcW w:w="6222" w:type="dxa"/>
            <w:tcBorders>
              <w:top w:val="single" w:sz="2" w:space="0" w:color="auto"/>
              <w:left w:val="single" w:sz="2" w:space="0" w:color="auto"/>
              <w:bottom w:val="single" w:sz="2" w:space="0" w:color="auto"/>
              <w:right w:val="single" w:sz="2" w:space="0" w:color="auto"/>
            </w:tcBorders>
          </w:tcPr>
          <w:p w14:paraId="7334CF3F" w14:textId="77777777" w:rsidR="00144E0F" w:rsidRPr="00711388" w:rsidRDefault="00144E0F" w:rsidP="00877EC4">
            <w:pPr>
              <w:pStyle w:val="NormalLeft"/>
              <w:rPr>
                <w:lang w:val="en-GB"/>
              </w:rPr>
            </w:pPr>
            <w:r w:rsidRPr="00711388">
              <w:rPr>
                <w:lang w:val="en-GB"/>
              </w:rPr>
              <w:t>Quantify the amount of accrued interest after the last coupon date for interest bearing securities. Note that this value is also part of item Total amount.</w:t>
            </w:r>
          </w:p>
        </w:tc>
      </w:tr>
      <w:tr w:rsidR="00144E0F" w:rsidRPr="00711388" w14:paraId="2DBBF107" w14:textId="77777777" w:rsidTr="00554DEC">
        <w:tc>
          <w:tcPr>
            <w:tcW w:w="1579" w:type="dxa"/>
            <w:tcBorders>
              <w:top w:val="single" w:sz="2" w:space="0" w:color="auto"/>
              <w:left w:val="single" w:sz="2" w:space="0" w:color="auto"/>
              <w:bottom w:val="single" w:sz="2" w:space="0" w:color="auto"/>
              <w:right w:val="single" w:sz="2" w:space="0" w:color="auto"/>
            </w:tcBorders>
          </w:tcPr>
          <w:p w14:paraId="284143CC" w14:textId="77777777" w:rsidR="00144E0F" w:rsidRPr="00711388" w:rsidRDefault="00144E0F" w:rsidP="00877EC4">
            <w:pPr>
              <w:pStyle w:val="NormalLeft"/>
              <w:rPr>
                <w:lang w:val="en-GB"/>
              </w:rPr>
            </w:pPr>
            <w:r w:rsidRPr="00711388">
              <w:rPr>
                <w:lang w:val="en-GB"/>
              </w:rPr>
              <w:t>C0140</w:t>
            </w:r>
          </w:p>
        </w:tc>
        <w:tc>
          <w:tcPr>
            <w:tcW w:w="1485" w:type="dxa"/>
            <w:tcBorders>
              <w:top w:val="single" w:sz="2" w:space="0" w:color="auto"/>
              <w:left w:val="single" w:sz="2" w:space="0" w:color="auto"/>
              <w:bottom w:val="single" w:sz="2" w:space="0" w:color="auto"/>
              <w:right w:val="single" w:sz="2" w:space="0" w:color="auto"/>
            </w:tcBorders>
          </w:tcPr>
          <w:p w14:paraId="6AD2B9E1" w14:textId="77777777" w:rsidR="00144E0F" w:rsidRPr="00711388" w:rsidRDefault="00144E0F" w:rsidP="00877EC4">
            <w:pPr>
              <w:pStyle w:val="NormalLeft"/>
              <w:rPr>
                <w:lang w:val="en-GB"/>
              </w:rPr>
            </w:pPr>
            <w:r w:rsidRPr="00711388">
              <w:rPr>
                <w:lang w:val="en-GB"/>
              </w:rPr>
              <w:t>Type of asset for which the collateral is held</w:t>
            </w:r>
          </w:p>
        </w:tc>
        <w:tc>
          <w:tcPr>
            <w:tcW w:w="6222" w:type="dxa"/>
            <w:tcBorders>
              <w:top w:val="single" w:sz="2" w:space="0" w:color="auto"/>
              <w:left w:val="single" w:sz="2" w:space="0" w:color="auto"/>
              <w:bottom w:val="single" w:sz="2" w:space="0" w:color="auto"/>
              <w:right w:val="single" w:sz="2" w:space="0" w:color="auto"/>
            </w:tcBorders>
          </w:tcPr>
          <w:p w14:paraId="3131E599" w14:textId="77777777" w:rsidR="00144E0F" w:rsidRPr="00711388" w:rsidRDefault="00144E0F" w:rsidP="00877EC4">
            <w:pPr>
              <w:pStyle w:val="NormalLeft"/>
              <w:rPr>
                <w:lang w:val="en-GB"/>
              </w:rPr>
            </w:pPr>
            <w:r w:rsidRPr="00711388">
              <w:rPr>
                <w:lang w:val="en-GB"/>
              </w:rPr>
              <w:t>Identify the type of asset for which the collateral is held.</w:t>
            </w:r>
          </w:p>
          <w:p w14:paraId="6241F7F8" w14:textId="77777777" w:rsidR="00144E0F" w:rsidRPr="00711388" w:rsidRDefault="00144E0F" w:rsidP="00877EC4">
            <w:pPr>
              <w:pStyle w:val="NormalLeft"/>
              <w:rPr>
                <w:lang w:val="en-GB"/>
              </w:rPr>
            </w:pPr>
            <w:r w:rsidRPr="00711388">
              <w:rPr>
                <w:lang w:val="en-GB"/>
              </w:rPr>
              <w:t>One of the options in the following closed list shall be used:</w:t>
            </w:r>
          </w:p>
          <w:p w14:paraId="17D2D9AF" w14:textId="0D8A19BD"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Government bonds</w:t>
            </w:r>
          </w:p>
          <w:p w14:paraId="0EF5DA54" w14:textId="503AF74C"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Corporate bonds</w:t>
            </w:r>
          </w:p>
          <w:p w14:paraId="08C5947F" w14:textId="59D53A24"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Equities</w:t>
            </w:r>
          </w:p>
          <w:p w14:paraId="1EDE86A8" w14:textId="6143D8DE" w:rsidR="00144E0F" w:rsidRPr="00711388" w:rsidRDefault="00144E0F" w:rsidP="00877EC4">
            <w:pPr>
              <w:pStyle w:val="NormalLeft"/>
              <w:rPr>
                <w:lang w:val="en-GB"/>
              </w:rPr>
            </w:pPr>
            <w:r w:rsidRPr="00711388">
              <w:rPr>
                <w:lang w:val="en-GB"/>
              </w:rPr>
              <w:lastRenderedPageBreak/>
              <w:t xml:space="preserve">4 </w:t>
            </w:r>
            <w:r w:rsidR="00845F43" w:rsidRPr="00711388">
              <w:rPr>
                <w:lang w:val="en-GB"/>
              </w:rPr>
              <w:t>-</w:t>
            </w:r>
            <w:r w:rsidRPr="00711388">
              <w:rPr>
                <w:lang w:val="en-GB"/>
              </w:rPr>
              <w:t xml:space="preserve"> Collective Investment Undertakings</w:t>
            </w:r>
          </w:p>
          <w:p w14:paraId="59E0AF8D" w14:textId="70B4E3B5" w:rsidR="00144E0F" w:rsidRPr="00711388" w:rsidRDefault="00144E0F" w:rsidP="00877EC4">
            <w:pPr>
              <w:pStyle w:val="NormalLeft"/>
              <w:rPr>
                <w:lang w:val="en-GB"/>
              </w:rPr>
            </w:pPr>
            <w:r w:rsidRPr="00711388">
              <w:rPr>
                <w:lang w:val="en-GB"/>
              </w:rPr>
              <w:t xml:space="preserve">5 </w:t>
            </w:r>
            <w:r w:rsidR="00845F43" w:rsidRPr="00711388">
              <w:rPr>
                <w:lang w:val="en-GB"/>
              </w:rPr>
              <w:t>-</w:t>
            </w:r>
            <w:r w:rsidRPr="00711388">
              <w:rPr>
                <w:lang w:val="en-GB"/>
              </w:rPr>
              <w:t xml:space="preserve"> Structured notes</w:t>
            </w:r>
          </w:p>
          <w:p w14:paraId="1BBB89DE" w14:textId="5335C6AD"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Collateralised securities</w:t>
            </w:r>
          </w:p>
          <w:p w14:paraId="04A4D4BB" w14:textId="7E045EB7"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Cash and deposits</w:t>
            </w:r>
          </w:p>
          <w:p w14:paraId="4281BD8F" w14:textId="458CB714"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Mortgages and loans</w:t>
            </w:r>
          </w:p>
          <w:p w14:paraId="0651F690" w14:textId="502C922A"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Properties</w:t>
            </w:r>
          </w:p>
          <w:p w14:paraId="116C9D1A" w14:textId="10688DF9" w:rsidR="00144E0F" w:rsidRPr="00711388" w:rsidRDefault="00144E0F" w:rsidP="00877EC4">
            <w:pPr>
              <w:pStyle w:val="NormalLeft"/>
              <w:rPr>
                <w:lang w:val="en-GB"/>
              </w:rPr>
            </w:pPr>
            <w:r w:rsidRPr="00711388">
              <w:rPr>
                <w:lang w:val="en-GB"/>
              </w:rPr>
              <w:t xml:space="preserve">0 </w:t>
            </w:r>
            <w:r w:rsidR="00845F43" w:rsidRPr="00711388">
              <w:rPr>
                <w:lang w:val="en-GB"/>
              </w:rPr>
              <w:t>-</w:t>
            </w:r>
            <w:r w:rsidRPr="00711388">
              <w:rPr>
                <w:lang w:val="en-GB"/>
              </w:rPr>
              <w:t xml:space="preserve"> Other investments (including receivables)</w:t>
            </w:r>
          </w:p>
          <w:p w14:paraId="0ED3970F" w14:textId="30B7EF12" w:rsidR="00144E0F" w:rsidRPr="00711388" w:rsidRDefault="00144E0F" w:rsidP="00877EC4">
            <w:pPr>
              <w:pStyle w:val="NormalLeft"/>
              <w:rPr>
                <w:lang w:val="en-GB"/>
              </w:rPr>
            </w:pPr>
            <w:r w:rsidRPr="00711388">
              <w:rPr>
                <w:lang w:val="en-GB"/>
              </w:rPr>
              <w:t xml:space="preserve">X </w:t>
            </w:r>
            <w:r w:rsidR="00845F43" w:rsidRPr="00711388">
              <w:rPr>
                <w:lang w:val="en-GB"/>
              </w:rPr>
              <w:t>-</w:t>
            </w:r>
            <w:r w:rsidRPr="00711388">
              <w:rPr>
                <w:lang w:val="en-GB"/>
              </w:rPr>
              <w:t xml:space="preserve"> Derivatives</w:t>
            </w:r>
          </w:p>
          <w:p w14:paraId="6656DF28" w14:textId="5CC59871" w:rsidR="00FB1956" w:rsidRPr="00711388" w:rsidRDefault="00A5704B" w:rsidP="00A5704B">
            <w:pPr>
              <w:pStyle w:val="NormalLeft"/>
              <w:rPr>
                <w:lang w:val="en-GB"/>
              </w:rPr>
            </w:pPr>
            <w:r w:rsidRPr="00711388">
              <w:rPr>
                <w:lang w:val="en-GB"/>
              </w:rPr>
              <w:t>E</w:t>
            </w:r>
            <w:r w:rsidR="00FB1956" w:rsidRPr="00711388">
              <w:rPr>
                <w:lang w:val="en-GB"/>
              </w:rPr>
              <w:t xml:space="preserve">.g. option ‘0 </w:t>
            </w:r>
            <w:r w:rsidR="00711388" w:rsidRPr="00711388">
              <w:rPr>
                <w:lang w:val="en-GB"/>
              </w:rPr>
              <w:t>-</w:t>
            </w:r>
            <w:r w:rsidR="00FB1956" w:rsidRPr="00711388">
              <w:rPr>
                <w:lang w:val="en-GB"/>
              </w:rPr>
              <w:t xml:space="preserve"> Other investments’ sh</w:t>
            </w:r>
            <w:r w:rsidRPr="00711388">
              <w:rPr>
                <w:lang w:val="en-GB"/>
              </w:rPr>
              <w:t>all</w:t>
            </w:r>
            <w:r w:rsidR="00FB1956" w:rsidRPr="00711388">
              <w:rPr>
                <w:lang w:val="en-GB"/>
              </w:rPr>
              <w:t xml:space="preserve"> be chosen for the collateral covering Reinsurance receivables</w:t>
            </w:r>
          </w:p>
        </w:tc>
      </w:tr>
    </w:tbl>
    <w:p w14:paraId="1E1A57D0" w14:textId="77777777" w:rsidR="00144E0F" w:rsidRPr="00711388" w:rsidRDefault="00144E0F" w:rsidP="00144E0F">
      <w:pPr>
        <w:rPr>
          <w:lang w:val="en-GB"/>
        </w:rPr>
      </w:pPr>
    </w:p>
    <w:tbl>
      <w:tblPr>
        <w:tblW w:w="9286" w:type="dxa"/>
        <w:tblLayout w:type="fixed"/>
        <w:tblLook w:val="0000" w:firstRow="0" w:lastRow="0" w:firstColumn="0" w:lastColumn="0" w:noHBand="0" w:noVBand="0"/>
      </w:tblPr>
      <w:tblGrid>
        <w:gridCol w:w="1579"/>
        <w:gridCol w:w="1393"/>
        <w:gridCol w:w="6314"/>
      </w:tblGrid>
      <w:tr w:rsidR="00626033" w:rsidRPr="00711388" w14:paraId="1E6637DD" w14:textId="77777777" w:rsidTr="00554DEC">
        <w:tc>
          <w:tcPr>
            <w:tcW w:w="1579" w:type="dxa"/>
            <w:tcBorders>
              <w:top w:val="single" w:sz="2" w:space="0" w:color="auto"/>
              <w:left w:val="single" w:sz="2" w:space="0" w:color="auto"/>
              <w:bottom w:val="single" w:sz="2" w:space="0" w:color="auto"/>
              <w:right w:val="single" w:sz="2" w:space="0" w:color="auto"/>
            </w:tcBorders>
          </w:tcPr>
          <w:p w14:paraId="73A777DD" w14:textId="77777777" w:rsidR="00144E0F" w:rsidRPr="00711388" w:rsidRDefault="00144E0F" w:rsidP="00877EC4">
            <w:pPr>
              <w:adjustRightInd w:val="0"/>
              <w:spacing w:before="0" w:after="0"/>
              <w:jc w:val="left"/>
              <w:rPr>
                <w:lang w:val="en-GB"/>
              </w:rPr>
            </w:pPr>
          </w:p>
        </w:tc>
        <w:tc>
          <w:tcPr>
            <w:tcW w:w="1393" w:type="dxa"/>
            <w:tcBorders>
              <w:top w:val="single" w:sz="2" w:space="0" w:color="auto"/>
              <w:left w:val="single" w:sz="2" w:space="0" w:color="auto"/>
              <w:bottom w:val="single" w:sz="2" w:space="0" w:color="auto"/>
              <w:right w:val="single" w:sz="2" w:space="0" w:color="auto"/>
            </w:tcBorders>
          </w:tcPr>
          <w:p w14:paraId="7AAE470D" w14:textId="77777777" w:rsidR="00144E0F" w:rsidRPr="00711388" w:rsidRDefault="00144E0F" w:rsidP="00877EC4">
            <w:pPr>
              <w:pStyle w:val="NormalCentered"/>
              <w:rPr>
                <w:lang w:val="en-GB"/>
              </w:rPr>
            </w:pPr>
            <w:r w:rsidRPr="00711388">
              <w:rPr>
                <w:lang w:val="en-GB"/>
              </w:rPr>
              <w:t>ITEM</w:t>
            </w:r>
          </w:p>
        </w:tc>
        <w:tc>
          <w:tcPr>
            <w:tcW w:w="6314" w:type="dxa"/>
            <w:tcBorders>
              <w:top w:val="single" w:sz="2" w:space="0" w:color="auto"/>
              <w:left w:val="single" w:sz="2" w:space="0" w:color="auto"/>
              <w:bottom w:val="single" w:sz="2" w:space="0" w:color="auto"/>
              <w:right w:val="single" w:sz="2" w:space="0" w:color="auto"/>
            </w:tcBorders>
          </w:tcPr>
          <w:p w14:paraId="0AE8C1FA" w14:textId="77777777" w:rsidR="00144E0F" w:rsidRPr="00711388" w:rsidRDefault="00144E0F" w:rsidP="00877EC4">
            <w:pPr>
              <w:pStyle w:val="NormalCentered"/>
              <w:rPr>
                <w:lang w:val="en-GB"/>
              </w:rPr>
            </w:pPr>
            <w:r w:rsidRPr="00711388">
              <w:rPr>
                <w:lang w:val="en-GB"/>
              </w:rPr>
              <w:t>INSTRUCTIONS</w:t>
            </w:r>
          </w:p>
        </w:tc>
      </w:tr>
      <w:tr w:rsidR="00626033" w:rsidRPr="00711388" w14:paraId="27D06E12" w14:textId="77777777" w:rsidTr="00554DEC">
        <w:tc>
          <w:tcPr>
            <w:tcW w:w="9286" w:type="dxa"/>
            <w:gridSpan w:val="3"/>
            <w:tcBorders>
              <w:top w:val="single" w:sz="2" w:space="0" w:color="auto"/>
              <w:left w:val="single" w:sz="2" w:space="0" w:color="auto"/>
              <w:bottom w:val="single" w:sz="2" w:space="0" w:color="auto"/>
              <w:right w:val="single" w:sz="2" w:space="0" w:color="auto"/>
            </w:tcBorders>
          </w:tcPr>
          <w:p w14:paraId="5279DAEC" w14:textId="77777777" w:rsidR="00554DEC" w:rsidRPr="00711388" w:rsidRDefault="00554DEC" w:rsidP="00281257">
            <w:pPr>
              <w:pStyle w:val="NormalCentered"/>
              <w:jc w:val="left"/>
              <w:rPr>
                <w:lang w:val="en-GB"/>
              </w:rPr>
            </w:pPr>
            <w:r w:rsidRPr="00711388">
              <w:rPr>
                <w:i/>
                <w:iCs/>
                <w:lang w:val="en-GB"/>
              </w:rPr>
              <w:t>Information on assets</w:t>
            </w:r>
          </w:p>
        </w:tc>
      </w:tr>
      <w:tr w:rsidR="00626033" w:rsidRPr="00711388" w14:paraId="52AE9529" w14:textId="77777777" w:rsidTr="00554DEC">
        <w:tc>
          <w:tcPr>
            <w:tcW w:w="1579" w:type="dxa"/>
            <w:tcBorders>
              <w:top w:val="single" w:sz="2" w:space="0" w:color="auto"/>
              <w:left w:val="single" w:sz="2" w:space="0" w:color="auto"/>
              <w:bottom w:val="single" w:sz="2" w:space="0" w:color="auto"/>
              <w:right w:val="single" w:sz="2" w:space="0" w:color="auto"/>
            </w:tcBorders>
          </w:tcPr>
          <w:p w14:paraId="021B7652" w14:textId="77777777" w:rsidR="00144E0F" w:rsidRPr="00711388" w:rsidRDefault="00144E0F" w:rsidP="00877EC4">
            <w:pPr>
              <w:pStyle w:val="NormalLeft"/>
              <w:rPr>
                <w:lang w:val="en-GB"/>
              </w:rPr>
            </w:pPr>
            <w:r w:rsidRPr="00711388">
              <w:rPr>
                <w:lang w:val="en-GB"/>
              </w:rPr>
              <w:t>C0040</w:t>
            </w:r>
          </w:p>
        </w:tc>
        <w:tc>
          <w:tcPr>
            <w:tcW w:w="1393" w:type="dxa"/>
            <w:tcBorders>
              <w:top w:val="single" w:sz="2" w:space="0" w:color="auto"/>
              <w:left w:val="single" w:sz="2" w:space="0" w:color="auto"/>
              <w:bottom w:val="single" w:sz="2" w:space="0" w:color="auto"/>
              <w:right w:val="single" w:sz="2" w:space="0" w:color="auto"/>
            </w:tcBorders>
          </w:tcPr>
          <w:p w14:paraId="7296C9BB" w14:textId="77777777" w:rsidR="00144E0F" w:rsidRPr="00711388" w:rsidRDefault="00144E0F" w:rsidP="00877EC4">
            <w:pPr>
              <w:pStyle w:val="NormalLeft"/>
              <w:rPr>
                <w:lang w:val="en-GB"/>
              </w:rPr>
            </w:pPr>
            <w:r w:rsidRPr="00711388">
              <w:rPr>
                <w:lang w:val="en-GB"/>
              </w:rPr>
              <w:t>Asset ID Code</w:t>
            </w:r>
          </w:p>
        </w:tc>
        <w:tc>
          <w:tcPr>
            <w:tcW w:w="6314" w:type="dxa"/>
            <w:tcBorders>
              <w:top w:val="single" w:sz="2" w:space="0" w:color="auto"/>
              <w:left w:val="single" w:sz="2" w:space="0" w:color="auto"/>
              <w:bottom w:val="single" w:sz="2" w:space="0" w:color="auto"/>
              <w:right w:val="single" w:sz="2" w:space="0" w:color="auto"/>
            </w:tcBorders>
          </w:tcPr>
          <w:p w14:paraId="1DC5EFA4" w14:textId="77777777" w:rsidR="00144E0F" w:rsidRPr="00711388" w:rsidRDefault="00144E0F" w:rsidP="00877EC4">
            <w:pPr>
              <w:pStyle w:val="NormalLeft"/>
              <w:rPr>
                <w:lang w:val="en-GB"/>
              </w:rPr>
            </w:pPr>
            <w:r w:rsidRPr="00711388">
              <w:rPr>
                <w:lang w:val="en-GB"/>
              </w:rPr>
              <w:t>Asset ID code using the following priority:</w:t>
            </w:r>
          </w:p>
          <w:p w14:paraId="572CACA6" w14:textId="77777777" w:rsidR="00144E0F" w:rsidRPr="00711388" w:rsidRDefault="00144E0F" w:rsidP="0083381F">
            <w:pPr>
              <w:pStyle w:val="Tiret0"/>
              <w:numPr>
                <w:ilvl w:val="0"/>
                <w:numId w:val="3"/>
              </w:numPr>
              <w:ind w:left="851" w:hanging="851"/>
              <w:rPr>
                <w:lang w:val="en-GB"/>
              </w:rPr>
            </w:pPr>
            <w:r w:rsidRPr="00711388">
              <w:rPr>
                <w:lang w:val="en-GB"/>
              </w:rPr>
              <w:t>ISO 6166 code of ISIN when available</w:t>
            </w:r>
          </w:p>
          <w:p w14:paraId="67E83731" w14:textId="77777777" w:rsidR="00144E0F" w:rsidRPr="00711388" w:rsidRDefault="00144E0F" w:rsidP="0083381F">
            <w:pPr>
              <w:pStyle w:val="Tiret0"/>
              <w:numPr>
                <w:ilvl w:val="0"/>
                <w:numId w:val="3"/>
              </w:numPr>
              <w:ind w:left="851" w:hanging="851"/>
              <w:rPr>
                <w:lang w:val="en-GB"/>
              </w:rPr>
            </w:pPr>
            <w:r w:rsidRPr="00711388">
              <w:rPr>
                <w:lang w:val="en-GB"/>
              </w:rPr>
              <w:t>Other recognised codes (e.g.: CUSIP, Bloomberg Ticker, Reuters RIC)</w:t>
            </w:r>
          </w:p>
          <w:p w14:paraId="529A394D" w14:textId="77777777" w:rsidR="00144E0F" w:rsidRPr="00711388" w:rsidRDefault="00144E0F" w:rsidP="0083381F">
            <w:pPr>
              <w:pStyle w:val="Tiret0"/>
              <w:numPr>
                <w:ilvl w:val="0"/>
                <w:numId w:val="3"/>
              </w:numPr>
              <w:ind w:left="851" w:hanging="851"/>
              <w:rPr>
                <w:lang w:val="en-GB"/>
              </w:rPr>
            </w:pPr>
            <w:r w:rsidRPr="00711388">
              <w:rPr>
                <w:lang w:val="en-GB"/>
              </w:rPr>
              <w:t>Code attributed by the undertaking, when the options above are not available, and must be consistent over time</w:t>
            </w:r>
          </w:p>
          <w:p w14:paraId="01952B66" w14:textId="77777777" w:rsidR="00144E0F" w:rsidRPr="00711388" w:rsidRDefault="00144E0F" w:rsidP="00877EC4">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711388" w14:paraId="3377E0AC" w14:textId="77777777" w:rsidTr="00554DEC">
        <w:tc>
          <w:tcPr>
            <w:tcW w:w="1579" w:type="dxa"/>
            <w:tcBorders>
              <w:top w:val="single" w:sz="2" w:space="0" w:color="auto"/>
              <w:left w:val="single" w:sz="2" w:space="0" w:color="auto"/>
              <w:bottom w:val="single" w:sz="2" w:space="0" w:color="auto"/>
              <w:right w:val="single" w:sz="2" w:space="0" w:color="auto"/>
            </w:tcBorders>
          </w:tcPr>
          <w:p w14:paraId="0E9D2D13" w14:textId="77777777" w:rsidR="00144E0F" w:rsidRPr="00711388" w:rsidRDefault="00144E0F" w:rsidP="00877EC4">
            <w:pPr>
              <w:pStyle w:val="NormalLeft"/>
              <w:rPr>
                <w:lang w:val="en-GB"/>
              </w:rPr>
            </w:pPr>
            <w:r w:rsidRPr="00711388">
              <w:rPr>
                <w:lang w:val="en-GB"/>
              </w:rPr>
              <w:t>C0050</w:t>
            </w:r>
          </w:p>
        </w:tc>
        <w:tc>
          <w:tcPr>
            <w:tcW w:w="1393" w:type="dxa"/>
            <w:tcBorders>
              <w:top w:val="single" w:sz="2" w:space="0" w:color="auto"/>
              <w:left w:val="single" w:sz="2" w:space="0" w:color="auto"/>
              <w:bottom w:val="single" w:sz="2" w:space="0" w:color="auto"/>
              <w:right w:val="single" w:sz="2" w:space="0" w:color="auto"/>
            </w:tcBorders>
          </w:tcPr>
          <w:p w14:paraId="3ED6F56A" w14:textId="77777777" w:rsidR="00144E0F" w:rsidRPr="00711388" w:rsidRDefault="00144E0F" w:rsidP="00877EC4">
            <w:pPr>
              <w:pStyle w:val="NormalLeft"/>
              <w:rPr>
                <w:lang w:val="en-GB"/>
              </w:rPr>
            </w:pPr>
            <w:r w:rsidRPr="00711388">
              <w:rPr>
                <w:lang w:val="en-GB"/>
              </w:rPr>
              <w:t>Asset ID Code Type</w:t>
            </w:r>
          </w:p>
        </w:tc>
        <w:tc>
          <w:tcPr>
            <w:tcW w:w="6314" w:type="dxa"/>
            <w:tcBorders>
              <w:top w:val="single" w:sz="2" w:space="0" w:color="auto"/>
              <w:left w:val="single" w:sz="2" w:space="0" w:color="auto"/>
              <w:bottom w:val="single" w:sz="2" w:space="0" w:color="auto"/>
              <w:right w:val="single" w:sz="2" w:space="0" w:color="auto"/>
            </w:tcBorders>
          </w:tcPr>
          <w:p w14:paraId="5791B03C" w14:textId="77777777" w:rsidR="00144E0F" w:rsidRPr="00711388" w:rsidRDefault="00144E0F" w:rsidP="00877EC4">
            <w:pPr>
              <w:pStyle w:val="NormalLeft"/>
              <w:rPr>
                <w:lang w:val="en-GB"/>
              </w:rPr>
            </w:pPr>
            <w:r w:rsidRPr="00711388">
              <w:rPr>
                <w:lang w:val="en-GB"/>
              </w:rPr>
              <w:t>Type of ID Code used for the ‘Asset ID Code’ item. One of the options in the following closed list shall be used:</w:t>
            </w:r>
          </w:p>
          <w:p w14:paraId="0B22C7A4" w14:textId="1ABD458B"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ISO/6166 for ISIN</w:t>
            </w:r>
          </w:p>
          <w:p w14:paraId="505189E3" w14:textId="27D66489"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6323A2DA" w14:textId="105B1254" w:rsidR="00144E0F" w:rsidRPr="00711388" w:rsidRDefault="00144E0F" w:rsidP="00877EC4">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692B79C8" w14:textId="011E3BBA" w:rsidR="00144E0F" w:rsidRPr="00711388" w:rsidRDefault="00144E0F" w:rsidP="00877EC4">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43EBDFC6" w14:textId="41A05EFD" w:rsidR="00144E0F" w:rsidRPr="00711388" w:rsidRDefault="00144E0F" w:rsidP="00877EC4">
            <w:pPr>
              <w:pStyle w:val="NormalLeft"/>
              <w:rPr>
                <w:lang w:val="en-GB"/>
              </w:rPr>
            </w:pPr>
            <w:r w:rsidRPr="00711388">
              <w:rPr>
                <w:lang w:val="en-GB"/>
              </w:rPr>
              <w:lastRenderedPageBreak/>
              <w:t xml:space="preserve">5 </w:t>
            </w:r>
            <w:r w:rsidR="00845F43" w:rsidRPr="00711388">
              <w:rPr>
                <w:lang w:val="en-GB"/>
              </w:rPr>
              <w:t>-</w:t>
            </w:r>
            <w:r w:rsidRPr="00711388">
              <w:rPr>
                <w:lang w:val="en-GB"/>
              </w:rPr>
              <w:t xml:space="preserve"> Bloomberg Ticker (Bloomberg letters code that identify a company's securities)</w:t>
            </w:r>
          </w:p>
          <w:p w14:paraId="4AF47AE8" w14:textId="162F41A7" w:rsidR="00144E0F" w:rsidRPr="00711388" w:rsidRDefault="00144E0F" w:rsidP="00877EC4">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201BF72A" w14:textId="62CCA652" w:rsidR="00144E0F" w:rsidRPr="00711388" w:rsidRDefault="00144E0F" w:rsidP="00877EC4">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6BE5DAC6" w14:textId="35557564" w:rsidR="00144E0F" w:rsidRPr="00711388" w:rsidRDefault="00144E0F" w:rsidP="00877EC4">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6C06D9EF" w14:textId="545A6D3D"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5DE39757" w14:textId="061CCDD7" w:rsidR="00144E0F" w:rsidRPr="00711388" w:rsidRDefault="00144E0F" w:rsidP="00877EC4">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7F31C5A2" w14:textId="39DD4F80" w:rsidR="00144E0F" w:rsidRPr="00711388" w:rsidRDefault="00144E0F" w:rsidP="00877EC4">
            <w:pPr>
              <w:pStyle w:val="NormalLeft"/>
              <w:rPr>
                <w:lang w:val="en-GB"/>
              </w:rPr>
            </w:pPr>
            <w:r w:rsidRPr="00711388">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AD6914" w:rsidRPr="00711388">
              <w:rPr>
                <w:lang w:val="en-GB"/>
              </w:rPr>
              <w:t>9</w:t>
            </w:r>
            <w:r w:rsidRPr="00711388">
              <w:rPr>
                <w:lang w:val="en-GB"/>
              </w:rPr>
              <w:t xml:space="preserve"> and the option of the original Asset ID Code, as in the following example for which the code reported was ISIN code+currency: ‘</w:t>
            </w:r>
            <w:r w:rsidR="003505FB" w:rsidRPr="00711388">
              <w:rPr>
                <w:lang w:val="en-GB"/>
              </w:rPr>
              <w:t>9</w:t>
            </w:r>
            <w:r w:rsidRPr="00711388">
              <w:rPr>
                <w:lang w:val="en-GB"/>
              </w:rPr>
              <w:t>9/1’.</w:t>
            </w:r>
          </w:p>
        </w:tc>
      </w:tr>
      <w:tr w:rsidR="00626033" w:rsidRPr="00711388" w14:paraId="373395FF" w14:textId="77777777" w:rsidTr="00554DEC">
        <w:tc>
          <w:tcPr>
            <w:tcW w:w="1579" w:type="dxa"/>
            <w:tcBorders>
              <w:top w:val="single" w:sz="2" w:space="0" w:color="auto"/>
              <w:left w:val="single" w:sz="2" w:space="0" w:color="auto"/>
              <w:bottom w:val="single" w:sz="2" w:space="0" w:color="auto"/>
              <w:right w:val="single" w:sz="2" w:space="0" w:color="auto"/>
            </w:tcBorders>
          </w:tcPr>
          <w:p w14:paraId="18F2F40A" w14:textId="77777777" w:rsidR="00144E0F" w:rsidRPr="00711388" w:rsidRDefault="00144E0F" w:rsidP="00877EC4">
            <w:pPr>
              <w:pStyle w:val="NormalLeft"/>
              <w:rPr>
                <w:lang w:val="en-GB"/>
              </w:rPr>
            </w:pPr>
            <w:r w:rsidRPr="00711388">
              <w:rPr>
                <w:lang w:val="en-GB"/>
              </w:rPr>
              <w:lastRenderedPageBreak/>
              <w:t>C0150</w:t>
            </w:r>
          </w:p>
        </w:tc>
        <w:tc>
          <w:tcPr>
            <w:tcW w:w="1393" w:type="dxa"/>
            <w:tcBorders>
              <w:top w:val="single" w:sz="2" w:space="0" w:color="auto"/>
              <w:left w:val="single" w:sz="2" w:space="0" w:color="auto"/>
              <w:bottom w:val="single" w:sz="2" w:space="0" w:color="auto"/>
              <w:right w:val="single" w:sz="2" w:space="0" w:color="auto"/>
            </w:tcBorders>
          </w:tcPr>
          <w:p w14:paraId="3B88D709" w14:textId="77777777" w:rsidR="00144E0F" w:rsidRPr="00711388" w:rsidRDefault="00144E0F" w:rsidP="00877EC4">
            <w:pPr>
              <w:pStyle w:val="NormalLeft"/>
              <w:rPr>
                <w:lang w:val="en-GB"/>
              </w:rPr>
            </w:pPr>
            <w:r w:rsidRPr="00711388">
              <w:rPr>
                <w:lang w:val="en-GB"/>
              </w:rPr>
              <w:t>Item Title</w:t>
            </w:r>
          </w:p>
        </w:tc>
        <w:tc>
          <w:tcPr>
            <w:tcW w:w="6314" w:type="dxa"/>
            <w:tcBorders>
              <w:top w:val="single" w:sz="2" w:space="0" w:color="auto"/>
              <w:left w:val="single" w:sz="2" w:space="0" w:color="auto"/>
              <w:bottom w:val="single" w:sz="2" w:space="0" w:color="auto"/>
              <w:right w:val="single" w:sz="2" w:space="0" w:color="auto"/>
            </w:tcBorders>
          </w:tcPr>
          <w:p w14:paraId="0BAE3EFA" w14:textId="77777777" w:rsidR="00144E0F" w:rsidRPr="00711388" w:rsidRDefault="00144E0F" w:rsidP="00877EC4">
            <w:pPr>
              <w:pStyle w:val="NormalLeft"/>
              <w:rPr>
                <w:lang w:val="en-GB"/>
              </w:rPr>
            </w:pPr>
            <w:r w:rsidRPr="00711388">
              <w:rPr>
                <w:lang w:val="en-GB"/>
              </w:rPr>
              <w:t>Identify the reported item by filling the name of the asset (or the address in case of property), with the detail settled by the undertaking.</w:t>
            </w:r>
          </w:p>
          <w:p w14:paraId="36B2B3F8" w14:textId="77777777" w:rsidR="00144E0F" w:rsidRPr="00711388" w:rsidRDefault="00144E0F" w:rsidP="00877EC4">
            <w:pPr>
              <w:pStyle w:val="NormalLeft"/>
              <w:rPr>
                <w:lang w:val="en-GB"/>
              </w:rPr>
            </w:pPr>
            <w:r w:rsidRPr="00711388">
              <w:rPr>
                <w:lang w:val="en-GB"/>
              </w:rPr>
              <w:t>The following shall be considered:</w:t>
            </w:r>
          </w:p>
          <w:p w14:paraId="00AEFEF3" w14:textId="0D5A759C" w:rsidR="00144E0F" w:rsidRPr="00711388" w:rsidRDefault="00144E0F" w:rsidP="0083381F">
            <w:pPr>
              <w:pStyle w:val="Tiret0"/>
              <w:numPr>
                <w:ilvl w:val="0"/>
                <w:numId w:val="3"/>
              </w:numPr>
              <w:ind w:left="851" w:hanging="851"/>
              <w:rPr>
                <w:lang w:val="en-GB"/>
              </w:rPr>
            </w:pPr>
            <w:r w:rsidRPr="00711388">
              <w:rPr>
                <w:lang w:val="en-GB"/>
              </w:rPr>
              <w:t xml:space="preserve">Regarding CIC category 8 </w:t>
            </w:r>
            <w:r w:rsidR="00845F43" w:rsidRPr="00711388">
              <w:rPr>
                <w:lang w:val="en-GB"/>
              </w:rPr>
              <w:t>-</w:t>
            </w:r>
            <w:r w:rsidRPr="00711388">
              <w:rPr>
                <w:lang w:val="en-GB"/>
              </w:rPr>
              <w:t xml:space="preserve">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w:t>
            </w:r>
            <w:r w:rsidR="00711388" w:rsidRPr="00711388">
              <w:rPr>
                <w:lang w:val="en-GB"/>
              </w:rPr>
              <w:t>-</w:t>
            </w:r>
            <w:r w:rsidRPr="00711388">
              <w:rPr>
                <w:lang w:val="en-GB"/>
              </w:rPr>
              <w:t>by</w:t>
            </w:r>
            <w:r w:rsidR="00711388" w:rsidRPr="00711388">
              <w:rPr>
                <w:lang w:val="en-GB"/>
              </w:rPr>
              <w:t>-</w:t>
            </w:r>
            <w:r w:rsidRPr="00711388">
              <w:rPr>
                <w:lang w:val="en-GB"/>
              </w:rPr>
              <w:t>line.</w:t>
            </w:r>
          </w:p>
          <w:p w14:paraId="54775930" w14:textId="060C65DA"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for CIC 95 </w:t>
            </w:r>
            <w:r w:rsidR="00845F43" w:rsidRPr="00711388">
              <w:rPr>
                <w:lang w:val="en-GB"/>
              </w:rPr>
              <w:t>-</w:t>
            </w:r>
            <w:r w:rsidRPr="00711388">
              <w:rPr>
                <w:lang w:val="en-GB"/>
              </w:rPr>
              <w:t xml:space="preserve"> Plant and equipment (for own use) as those assets are not required to be individualised, CIC 71 and CIC 75</w:t>
            </w:r>
          </w:p>
          <w:p w14:paraId="01A56706" w14:textId="25138632" w:rsidR="00144E0F" w:rsidRPr="00711388" w:rsidRDefault="00144E0F" w:rsidP="0083381F">
            <w:pPr>
              <w:pStyle w:val="Tiret0"/>
              <w:numPr>
                <w:ilvl w:val="0"/>
                <w:numId w:val="3"/>
              </w:numPr>
              <w:ind w:left="851" w:hanging="851"/>
              <w:rPr>
                <w:lang w:val="en-GB"/>
              </w:rPr>
            </w:pPr>
            <w:r w:rsidRPr="00711388">
              <w:rPr>
                <w:lang w:val="en-GB"/>
              </w:rPr>
              <w:t>When the collateral comprises insurance policies (regarding loans collateralised by insurance policies) those policies do</w:t>
            </w:r>
            <w:r w:rsidR="00C17A20" w:rsidRPr="00711388">
              <w:rPr>
                <w:lang w:val="en-GB"/>
              </w:rPr>
              <w:t xml:space="preserve"> not</w:t>
            </w:r>
            <w:r w:rsidRPr="00711388">
              <w:rPr>
                <w:lang w:val="en-GB"/>
              </w:rPr>
              <w:t xml:space="preserve"> need to be individualised</w:t>
            </w:r>
            <w:ins w:id="923" w:author="Author">
              <w:r w:rsidR="008A56D7">
                <w:rPr>
                  <w:lang w:val="en-GB"/>
                </w:rPr>
                <w:t>,</w:t>
              </w:r>
            </w:ins>
            <w:r w:rsidRPr="00711388">
              <w:rPr>
                <w:lang w:val="en-GB"/>
              </w:rPr>
              <w:t xml:space="preserve"> and this item is not applicable.</w:t>
            </w:r>
          </w:p>
          <w:p w14:paraId="416E154A" w14:textId="6A601C6C" w:rsidR="00C43EA2" w:rsidRPr="00711388" w:rsidRDefault="0078152E" w:rsidP="0083381F">
            <w:pPr>
              <w:pStyle w:val="Tiret0"/>
              <w:numPr>
                <w:ilvl w:val="0"/>
                <w:numId w:val="3"/>
              </w:numPr>
              <w:ind w:left="851" w:hanging="851"/>
              <w:rPr>
                <w:lang w:val="en-GB"/>
              </w:rPr>
            </w:pPr>
            <w:r w:rsidRPr="00711388">
              <w:rPr>
                <w:lang w:val="en-GB"/>
              </w:rPr>
              <w:t>For property the country ISO Alpha-2 + postal code + city + street name + street number) of the property held or the latitude &amp; longitude or the CRESTA/NUTS region of the property investment</w:t>
            </w:r>
            <w:r w:rsidR="00A5704B" w:rsidRPr="00711388">
              <w:rPr>
                <w:lang w:val="en-GB"/>
              </w:rPr>
              <w:t xml:space="preserve"> shall be reported</w:t>
            </w:r>
            <w:r w:rsidRPr="00711388">
              <w:rPr>
                <w:lang w:val="en-GB"/>
              </w:rPr>
              <w:t>: administrative boundaries (e.g. province or county boundaries, e.g. NUTS3 level) or merged postal code areas (e.g. first-two-digit postal code areas, similar to CRESTA 2019[2] low resolution zones).</w:t>
            </w:r>
            <w:r w:rsidR="001D42FD" w:rsidRPr="00711388">
              <w:rPr>
                <w:lang w:val="en-GB"/>
              </w:rPr>
              <w:t>.</w:t>
            </w:r>
          </w:p>
        </w:tc>
      </w:tr>
      <w:tr w:rsidR="00626033" w:rsidRPr="00711388" w14:paraId="3EEC898F" w14:textId="77777777" w:rsidTr="00554DEC">
        <w:tc>
          <w:tcPr>
            <w:tcW w:w="1579" w:type="dxa"/>
            <w:tcBorders>
              <w:top w:val="single" w:sz="2" w:space="0" w:color="auto"/>
              <w:left w:val="single" w:sz="2" w:space="0" w:color="auto"/>
              <w:bottom w:val="single" w:sz="2" w:space="0" w:color="auto"/>
              <w:right w:val="single" w:sz="2" w:space="0" w:color="auto"/>
            </w:tcBorders>
          </w:tcPr>
          <w:p w14:paraId="510E1BF8" w14:textId="77777777" w:rsidR="00144E0F" w:rsidRPr="00711388" w:rsidRDefault="00144E0F" w:rsidP="00877EC4">
            <w:pPr>
              <w:pStyle w:val="NormalLeft"/>
              <w:rPr>
                <w:lang w:val="en-GB"/>
              </w:rPr>
            </w:pPr>
            <w:r w:rsidRPr="00711388">
              <w:rPr>
                <w:lang w:val="en-GB"/>
              </w:rPr>
              <w:lastRenderedPageBreak/>
              <w:t>C0160</w:t>
            </w:r>
          </w:p>
        </w:tc>
        <w:tc>
          <w:tcPr>
            <w:tcW w:w="1393" w:type="dxa"/>
            <w:tcBorders>
              <w:top w:val="single" w:sz="2" w:space="0" w:color="auto"/>
              <w:left w:val="single" w:sz="2" w:space="0" w:color="auto"/>
              <w:bottom w:val="single" w:sz="2" w:space="0" w:color="auto"/>
              <w:right w:val="single" w:sz="2" w:space="0" w:color="auto"/>
            </w:tcBorders>
          </w:tcPr>
          <w:p w14:paraId="2553EC1C" w14:textId="77777777" w:rsidR="00144E0F" w:rsidRPr="00711388" w:rsidRDefault="00144E0F" w:rsidP="00877EC4">
            <w:pPr>
              <w:pStyle w:val="NormalLeft"/>
              <w:rPr>
                <w:lang w:val="en-GB"/>
              </w:rPr>
            </w:pPr>
            <w:r w:rsidRPr="00711388">
              <w:rPr>
                <w:lang w:val="en-GB"/>
              </w:rPr>
              <w:t>Issuer Name</w:t>
            </w:r>
          </w:p>
        </w:tc>
        <w:tc>
          <w:tcPr>
            <w:tcW w:w="6314" w:type="dxa"/>
            <w:tcBorders>
              <w:top w:val="single" w:sz="2" w:space="0" w:color="auto"/>
              <w:left w:val="single" w:sz="2" w:space="0" w:color="auto"/>
              <w:bottom w:val="single" w:sz="2" w:space="0" w:color="auto"/>
              <w:right w:val="single" w:sz="2" w:space="0" w:color="auto"/>
            </w:tcBorders>
          </w:tcPr>
          <w:p w14:paraId="1F95C10B" w14:textId="77777777" w:rsidR="00144E0F" w:rsidRPr="00711388" w:rsidRDefault="00144E0F" w:rsidP="00877EC4">
            <w:pPr>
              <w:pStyle w:val="NormalLeft"/>
              <w:rPr>
                <w:lang w:val="en-GB"/>
              </w:rPr>
            </w:pPr>
            <w:r w:rsidRPr="00711388">
              <w:rPr>
                <w:lang w:val="en-GB"/>
              </w:rPr>
              <w:t>Name of the issuer, defined as the entity that issues assets to investors, representing part of its capital, part of its debt, derivatives, etc.</w:t>
            </w:r>
          </w:p>
          <w:p w14:paraId="4F1B98CA" w14:textId="77777777" w:rsidR="00144E0F" w:rsidRPr="00711388" w:rsidRDefault="00144E0F" w:rsidP="00877EC4">
            <w:pPr>
              <w:pStyle w:val="NormalLeft"/>
              <w:rPr>
                <w:lang w:val="en-GB"/>
              </w:rPr>
            </w:pPr>
            <w:r w:rsidRPr="00711388">
              <w:rPr>
                <w:lang w:val="en-GB"/>
              </w:rPr>
              <w:t>When available, this item corresponds to the entity name in the LEI database. When not available, corresponds to the legal name.</w:t>
            </w:r>
          </w:p>
          <w:p w14:paraId="70C15665" w14:textId="77777777" w:rsidR="00144E0F" w:rsidRPr="00711388" w:rsidRDefault="00144E0F" w:rsidP="00877EC4">
            <w:pPr>
              <w:pStyle w:val="NormalLeft"/>
              <w:rPr>
                <w:lang w:val="en-GB"/>
              </w:rPr>
            </w:pPr>
            <w:r w:rsidRPr="00711388">
              <w:rPr>
                <w:lang w:val="en-GB"/>
              </w:rPr>
              <w:t>The following shall be considered:</w:t>
            </w:r>
          </w:p>
          <w:p w14:paraId="441C58CD" w14:textId="76697C18"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issuer name is the name of the fund manager;</w:t>
            </w:r>
          </w:p>
          <w:p w14:paraId="0E8790E9" w14:textId="447EDF8C"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issuer name is the name of the depositary entity</w:t>
            </w:r>
          </w:p>
          <w:p w14:paraId="01CEE55C" w14:textId="4F495E47" w:rsidR="00144E0F" w:rsidRPr="00711388" w:rsidRDefault="00144E0F" w:rsidP="0083381F">
            <w:pPr>
              <w:pStyle w:val="Tiret0"/>
              <w:numPr>
                <w:ilvl w:val="0"/>
                <w:numId w:val="3"/>
              </w:numPr>
              <w:ind w:left="851" w:hanging="851"/>
              <w:rPr>
                <w:lang w:val="en-GB"/>
              </w:rPr>
            </w:pPr>
            <w:r w:rsidRPr="00711388">
              <w:rPr>
                <w:lang w:val="en-GB"/>
              </w:rPr>
              <w:t xml:space="preserve">Regarding CIC category 8 </w:t>
            </w:r>
            <w:r w:rsidR="00845F43" w:rsidRPr="00711388">
              <w:rPr>
                <w:lang w:val="en-GB"/>
              </w:rPr>
              <w:t>-</w:t>
            </w:r>
            <w:r w:rsidRPr="00711388">
              <w:rPr>
                <w:lang w:val="en-GB"/>
              </w:rPr>
              <w:t xml:space="preserve"> Mortgages and Loans, when relating to mortgage and loans to natural persons, this item shall contain ‘Loans to AMSB members’ or ‘Loans to other natural persons’, according to its nature, as those assets are not required to be individualised;</w:t>
            </w:r>
          </w:p>
          <w:p w14:paraId="79419C10" w14:textId="7B1FBC53" w:rsidR="00144E0F" w:rsidRPr="00711388" w:rsidRDefault="00144E0F" w:rsidP="0083381F">
            <w:pPr>
              <w:pStyle w:val="Tiret0"/>
              <w:numPr>
                <w:ilvl w:val="0"/>
                <w:numId w:val="3"/>
              </w:numPr>
              <w:ind w:left="851" w:hanging="851"/>
              <w:rPr>
                <w:lang w:val="en-GB"/>
              </w:rPr>
            </w:pPr>
            <w:r w:rsidRPr="00711388">
              <w:rPr>
                <w:lang w:val="en-GB"/>
              </w:rPr>
              <w:t xml:space="preserve">Regarding CIC 8 </w:t>
            </w:r>
            <w:r w:rsidR="00845F43" w:rsidRPr="00711388">
              <w:rPr>
                <w:lang w:val="en-GB"/>
              </w:rPr>
              <w:t>-</w:t>
            </w:r>
            <w:r w:rsidRPr="00711388">
              <w:rPr>
                <w:lang w:val="en-GB"/>
              </w:rPr>
              <w:t xml:space="preserve"> Mortgages and Loans, other than mortgage and loans to natural persons the information shall relate to the borrower;</w:t>
            </w:r>
          </w:p>
          <w:p w14:paraId="650D0102" w14:textId="46055E06" w:rsidR="00144E0F" w:rsidRPr="00711388" w:rsidRDefault="00144E0F" w:rsidP="00877EC4">
            <w:pPr>
              <w:pStyle w:val="NormalLeft"/>
              <w:rPr>
                <w:lang w:val="en-GB"/>
              </w:rPr>
            </w:pPr>
            <w:r w:rsidRPr="00711388">
              <w:rPr>
                <w:lang w:val="en-GB"/>
              </w:rPr>
              <w:t xml:space="preserve">This item is not applicable for CIC 71, CIC 75 and </w:t>
            </w:r>
            <w:r w:rsidR="00845F43" w:rsidRPr="00711388">
              <w:rPr>
                <w:lang w:val="en-GB"/>
              </w:rPr>
              <w:t>-</w:t>
            </w:r>
            <w:r w:rsidRPr="00711388">
              <w:rPr>
                <w:lang w:val="en-GB"/>
              </w:rPr>
              <w:t xml:space="preserve"> CIC category 9 </w:t>
            </w:r>
            <w:r w:rsidR="00845F43" w:rsidRPr="00711388">
              <w:rPr>
                <w:lang w:val="en-GB"/>
              </w:rPr>
              <w:t>-</w:t>
            </w:r>
            <w:r w:rsidRPr="00711388">
              <w:rPr>
                <w:lang w:val="en-GB"/>
              </w:rPr>
              <w:t xml:space="preserve"> Property.</w:t>
            </w:r>
          </w:p>
        </w:tc>
      </w:tr>
      <w:tr w:rsidR="00626033" w:rsidRPr="00711388" w14:paraId="31AE94BF" w14:textId="77777777" w:rsidTr="00554DEC">
        <w:tc>
          <w:tcPr>
            <w:tcW w:w="1579" w:type="dxa"/>
            <w:tcBorders>
              <w:top w:val="single" w:sz="2" w:space="0" w:color="auto"/>
              <w:left w:val="single" w:sz="2" w:space="0" w:color="auto"/>
              <w:bottom w:val="single" w:sz="2" w:space="0" w:color="auto"/>
              <w:right w:val="single" w:sz="2" w:space="0" w:color="auto"/>
            </w:tcBorders>
          </w:tcPr>
          <w:p w14:paraId="13661901" w14:textId="77777777" w:rsidR="00144E0F" w:rsidRPr="00711388" w:rsidRDefault="00144E0F" w:rsidP="00877EC4">
            <w:pPr>
              <w:pStyle w:val="NormalLeft"/>
              <w:rPr>
                <w:lang w:val="en-GB"/>
              </w:rPr>
            </w:pPr>
            <w:r w:rsidRPr="00711388">
              <w:rPr>
                <w:lang w:val="en-GB"/>
              </w:rPr>
              <w:t>C0170</w:t>
            </w:r>
          </w:p>
        </w:tc>
        <w:tc>
          <w:tcPr>
            <w:tcW w:w="1393" w:type="dxa"/>
            <w:tcBorders>
              <w:top w:val="single" w:sz="2" w:space="0" w:color="auto"/>
              <w:left w:val="single" w:sz="2" w:space="0" w:color="auto"/>
              <w:bottom w:val="single" w:sz="2" w:space="0" w:color="auto"/>
              <w:right w:val="single" w:sz="2" w:space="0" w:color="auto"/>
            </w:tcBorders>
          </w:tcPr>
          <w:p w14:paraId="4ED9FDF9" w14:textId="77777777" w:rsidR="00144E0F" w:rsidRPr="00711388" w:rsidRDefault="00144E0F" w:rsidP="00877EC4">
            <w:pPr>
              <w:pStyle w:val="NormalLeft"/>
              <w:rPr>
                <w:lang w:val="en-GB"/>
              </w:rPr>
            </w:pPr>
            <w:r w:rsidRPr="00711388">
              <w:rPr>
                <w:lang w:val="en-GB"/>
              </w:rPr>
              <w:t>Issuer Code</w:t>
            </w:r>
          </w:p>
        </w:tc>
        <w:tc>
          <w:tcPr>
            <w:tcW w:w="6314" w:type="dxa"/>
            <w:tcBorders>
              <w:top w:val="single" w:sz="2" w:space="0" w:color="auto"/>
              <w:left w:val="single" w:sz="2" w:space="0" w:color="auto"/>
              <w:bottom w:val="single" w:sz="2" w:space="0" w:color="auto"/>
              <w:right w:val="single" w:sz="2" w:space="0" w:color="auto"/>
            </w:tcBorders>
          </w:tcPr>
          <w:p w14:paraId="1BF125A8" w14:textId="27B6EAA8" w:rsidR="00144E0F" w:rsidRPr="00711388" w:rsidRDefault="00144E0F" w:rsidP="00877EC4">
            <w:pPr>
              <w:pStyle w:val="NormalLeft"/>
              <w:rPr>
                <w:lang w:val="en-GB"/>
              </w:rPr>
            </w:pPr>
            <w:r w:rsidRPr="00711388">
              <w:rPr>
                <w:lang w:val="en-GB"/>
              </w:rPr>
              <w:t>Identification code of the issuer code using the LEI if available.</w:t>
            </w:r>
          </w:p>
          <w:p w14:paraId="0D3E5C9A" w14:textId="77777777" w:rsidR="00144E0F" w:rsidRPr="00711388" w:rsidRDefault="00144E0F" w:rsidP="00877EC4">
            <w:pPr>
              <w:pStyle w:val="NormalLeft"/>
              <w:rPr>
                <w:lang w:val="en-GB"/>
              </w:rPr>
            </w:pPr>
            <w:r w:rsidRPr="00711388">
              <w:rPr>
                <w:lang w:val="en-GB"/>
              </w:rPr>
              <w:t>The following shall be considered:</w:t>
            </w:r>
          </w:p>
          <w:p w14:paraId="2C7326C2" w14:textId="0E487E0D"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issuer code is the code of the fund manager;</w:t>
            </w:r>
          </w:p>
          <w:p w14:paraId="58A2BDC3" w14:textId="5C90D474"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issuer code is the code of the depositary entity</w:t>
            </w:r>
          </w:p>
          <w:p w14:paraId="7656C125" w14:textId="39C83F3C"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A5704B" w:rsidRPr="00711388">
              <w:rPr>
                <w:lang w:val="en-GB"/>
              </w:rPr>
              <w:t xml:space="preserve">category </w:t>
            </w:r>
            <w:r w:rsidRPr="00711388">
              <w:rPr>
                <w:lang w:val="en-GB"/>
              </w:rPr>
              <w:t xml:space="preserve">8 </w:t>
            </w:r>
            <w:r w:rsidR="00845F43" w:rsidRPr="00711388">
              <w:rPr>
                <w:lang w:val="en-GB"/>
              </w:rPr>
              <w:t>-</w:t>
            </w:r>
            <w:r w:rsidRPr="00711388">
              <w:rPr>
                <w:lang w:val="en-GB"/>
              </w:rPr>
              <w:t xml:space="preserve"> Mortgages and Loans, other than mortgage and loans to natural persons the information shall relate to the borrower;</w:t>
            </w:r>
          </w:p>
          <w:p w14:paraId="793CAA70" w14:textId="62F7B0B3"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for CIC 71, CIC 75 and CIC category 9 </w:t>
            </w:r>
            <w:r w:rsidR="00845F43" w:rsidRPr="00711388">
              <w:rPr>
                <w:lang w:val="en-GB"/>
              </w:rPr>
              <w:t>-</w:t>
            </w:r>
            <w:r w:rsidRPr="00711388">
              <w:rPr>
                <w:lang w:val="en-GB"/>
              </w:rPr>
              <w:t xml:space="preserve"> Property;</w:t>
            </w:r>
          </w:p>
          <w:p w14:paraId="27639096" w14:textId="3FEA26E7" w:rsidR="00144E0F" w:rsidRPr="00711388" w:rsidRDefault="00144E0F" w:rsidP="00877EC4">
            <w:pPr>
              <w:pStyle w:val="NormalLeft"/>
              <w:rPr>
                <w:lang w:val="en-GB"/>
              </w:rPr>
            </w:pPr>
            <w:r w:rsidRPr="00711388">
              <w:rPr>
                <w:lang w:val="en-GB"/>
              </w:rPr>
              <w:t xml:space="preserve">This item is not applicable to CIC category 8 </w:t>
            </w:r>
            <w:r w:rsidR="00845F43" w:rsidRPr="00711388">
              <w:rPr>
                <w:lang w:val="en-GB"/>
              </w:rPr>
              <w:t>-</w:t>
            </w:r>
            <w:r w:rsidRPr="00711388">
              <w:rPr>
                <w:lang w:val="en-GB"/>
              </w:rPr>
              <w:t xml:space="preserve"> Mortgages and Loans, when relating to mortgage and loans to natural persons.</w:t>
            </w:r>
          </w:p>
        </w:tc>
      </w:tr>
      <w:tr w:rsidR="00626033" w:rsidRPr="00711388" w14:paraId="2BE67023" w14:textId="77777777" w:rsidTr="00554DEC">
        <w:tc>
          <w:tcPr>
            <w:tcW w:w="1579" w:type="dxa"/>
            <w:tcBorders>
              <w:top w:val="single" w:sz="2" w:space="0" w:color="auto"/>
              <w:left w:val="single" w:sz="2" w:space="0" w:color="auto"/>
              <w:bottom w:val="single" w:sz="2" w:space="0" w:color="auto"/>
              <w:right w:val="single" w:sz="2" w:space="0" w:color="auto"/>
            </w:tcBorders>
          </w:tcPr>
          <w:p w14:paraId="118D3D74" w14:textId="77777777" w:rsidR="00144E0F" w:rsidRPr="00711388" w:rsidRDefault="00144E0F" w:rsidP="00877EC4">
            <w:pPr>
              <w:pStyle w:val="NormalLeft"/>
              <w:rPr>
                <w:lang w:val="en-GB"/>
              </w:rPr>
            </w:pPr>
            <w:r w:rsidRPr="00711388">
              <w:rPr>
                <w:lang w:val="en-GB"/>
              </w:rPr>
              <w:lastRenderedPageBreak/>
              <w:t>C0180</w:t>
            </w:r>
          </w:p>
        </w:tc>
        <w:tc>
          <w:tcPr>
            <w:tcW w:w="1393" w:type="dxa"/>
            <w:tcBorders>
              <w:top w:val="single" w:sz="2" w:space="0" w:color="auto"/>
              <w:left w:val="single" w:sz="2" w:space="0" w:color="auto"/>
              <w:bottom w:val="single" w:sz="2" w:space="0" w:color="auto"/>
              <w:right w:val="single" w:sz="2" w:space="0" w:color="auto"/>
            </w:tcBorders>
          </w:tcPr>
          <w:p w14:paraId="727B4B5A" w14:textId="77777777" w:rsidR="00144E0F" w:rsidRPr="00711388" w:rsidRDefault="00144E0F" w:rsidP="00877EC4">
            <w:pPr>
              <w:pStyle w:val="NormalLeft"/>
              <w:rPr>
                <w:lang w:val="en-GB"/>
              </w:rPr>
            </w:pPr>
            <w:r w:rsidRPr="00711388">
              <w:rPr>
                <w:lang w:val="en-GB"/>
              </w:rPr>
              <w:t>Type of issuer code</w:t>
            </w:r>
          </w:p>
        </w:tc>
        <w:tc>
          <w:tcPr>
            <w:tcW w:w="6314" w:type="dxa"/>
            <w:tcBorders>
              <w:top w:val="single" w:sz="2" w:space="0" w:color="auto"/>
              <w:left w:val="single" w:sz="2" w:space="0" w:color="auto"/>
              <w:bottom w:val="single" w:sz="2" w:space="0" w:color="auto"/>
              <w:right w:val="single" w:sz="2" w:space="0" w:color="auto"/>
            </w:tcBorders>
          </w:tcPr>
          <w:p w14:paraId="7F06AF15" w14:textId="77777777" w:rsidR="00144E0F" w:rsidRPr="00711388" w:rsidRDefault="00144E0F" w:rsidP="00877EC4">
            <w:pPr>
              <w:pStyle w:val="NormalLeft"/>
              <w:rPr>
                <w:lang w:val="en-GB"/>
              </w:rPr>
            </w:pPr>
            <w:r w:rsidRPr="00711388">
              <w:rPr>
                <w:lang w:val="en-GB"/>
              </w:rPr>
              <w:t>Identification of the code used for the ‘Issuer Code’ item. One of the options in the following closed list shall be used:</w:t>
            </w:r>
          </w:p>
          <w:p w14:paraId="3E77AE57" w14:textId="6F3426EC"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1068273C" w14:textId="4ECD9EC5"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None</w:t>
            </w:r>
          </w:p>
          <w:p w14:paraId="06B5E44B" w14:textId="51112B34" w:rsidR="00144E0F" w:rsidRPr="00711388" w:rsidRDefault="00144E0F" w:rsidP="00877EC4">
            <w:pPr>
              <w:pStyle w:val="NormalLeft"/>
              <w:rPr>
                <w:lang w:val="en-GB"/>
              </w:rPr>
            </w:pPr>
            <w:r w:rsidRPr="00711388">
              <w:rPr>
                <w:lang w:val="en-GB"/>
              </w:rPr>
              <w:t xml:space="preserve">This item is not applicable to CIC category 8 </w:t>
            </w:r>
            <w:r w:rsidR="00845F43" w:rsidRPr="00711388">
              <w:rPr>
                <w:lang w:val="en-GB"/>
              </w:rPr>
              <w:t>-</w:t>
            </w:r>
            <w:r w:rsidRPr="00711388">
              <w:rPr>
                <w:lang w:val="en-GB"/>
              </w:rPr>
              <w:t xml:space="preserve"> Mortgages and Loans, when relating to mortgage and loans to natural persons.</w:t>
            </w:r>
          </w:p>
          <w:p w14:paraId="0B03CD44" w14:textId="6D78E93A" w:rsidR="00144E0F" w:rsidRPr="00711388" w:rsidRDefault="00144E0F" w:rsidP="00877EC4">
            <w:pPr>
              <w:pStyle w:val="NormalLeft"/>
              <w:rPr>
                <w:lang w:val="en-GB"/>
              </w:rPr>
            </w:pPr>
            <w:r w:rsidRPr="00711388">
              <w:rPr>
                <w:lang w:val="en-GB"/>
              </w:rPr>
              <w:t xml:space="preserve">This item is not applicable for CIC 71, CIC 75 and CIC category 9 </w:t>
            </w:r>
            <w:r w:rsidR="00845F43" w:rsidRPr="00711388">
              <w:rPr>
                <w:lang w:val="en-GB"/>
              </w:rPr>
              <w:t>-</w:t>
            </w:r>
            <w:r w:rsidRPr="00711388">
              <w:rPr>
                <w:lang w:val="en-GB"/>
              </w:rPr>
              <w:t xml:space="preserve"> Property.</w:t>
            </w:r>
          </w:p>
        </w:tc>
      </w:tr>
      <w:tr w:rsidR="00626033" w:rsidRPr="00711388" w14:paraId="7BA12354" w14:textId="77777777" w:rsidTr="00554DEC">
        <w:tc>
          <w:tcPr>
            <w:tcW w:w="1579" w:type="dxa"/>
            <w:tcBorders>
              <w:top w:val="single" w:sz="2" w:space="0" w:color="auto"/>
              <w:left w:val="single" w:sz="2" w:space="0" w:color="auto"/>
              <w:bottom w:val="single" w:sz="2" w:space="0" w:color="auto"/>
              <w:right w:val="single" w:sz="2" w:space="0" w:color="auto"/>
            </w:tcBorders>
          </w:tcPr>
          <w:p w14:paraId="4268BEAA" w14:textId="77777777" w:rsidR="00144E0F" w:rsidRPr="00711388" w:rsidRDefault="00144E0F" w:rsidP="00877EC4">
            <w:pPr>
              <w:pStyle w:val="NormalLeft"/>
              <w:rPr>
                <w:lang w:val="en-GB"/>
              </w:rPr>
            </w:pPr>
            <w:r w:rsidRPr="00711388">
              <w:rPr>
                <w:lang w:val="en-GB"/>
              </w:rPr>
              <w:t>C0190</w:t>
            </w:r>
          </w:p>
        </w:tc>
        <w:tc>
          <w:tcPr>
            <w:tcW w:w="1393" w:type="dxa"/>
            <w:tcBorders>
              <w:top w:val="single" w:sz="2" w:space="0" w:color="auto"/>
              <w:left w:val="single" w:sz="2" w:space="0" w:color="auto"/>
              <w:bottom w:val="single" w:sz="2" w:space="0" w:color="auto"/>
              <w:right w:val="single" w:sz="2" w:space="0" w:color="auto"/>
            </w:tcBorders>
          </w:tcPr>
          <w:p w14:paraId="47675254" w14:textId="77777777" w:rsidR="00144E0F" w:rsidRPr="00711388" w:rsidRDefault="00144E0F" w:rsidP="00877EC4">
            <w:pPr>
              <w:pStyle w:val="NormalLeft"/>
              <w:rPr>
                <w:lang w:val="en-GB"/>
              </w:rPr>
            </w:pPr>
            <w:r w:rsidRPr="00711388">
              <w:rPr>
                <w:lang w:val="en-GB"/>
              </w:rPr>
              <w:t>Issuer Sector</w:t>
            </w:r>
          </w:p>
        </w:tc>
        <w:tc>
          <w:tcPr>
            <w:tcW w:w="6314" w:type="dxa"/>
            <w:tcBorders>
              <w:top w:val="single" w:sz="2" w:space="0" w:color="auto"/>
              <w:left w:val="single" w:sz="2" w:space="0" w:color="auto"/>
              <w:bottom w:val="single" w:sz="2" w:space="0" w:color="auto"/>
              <w:right w:val="single" w:sz="2" w:space="0" w:color="auto"/>
            </w:tcBorders>
          </w:tcPr>
          <w:p w14:paraId="61CE40CC" w14:textId="7684D100" w:rsidR="00144E0F" w:rsidRPr="00711388" w:rsidRDefault="00144E0F" w:rsidP="00877EC4">
            <w:pPr>
              <w:pStyle w:val="NormalLeft"/>
              <w:rPr>
                <w:lang w:val="en-GB"/>
              </w:rPr>
            </w:pPr>
            <w:r w:rsidRPr="00711388">
              <w:rPr>
                <w:lang w:val="en-GB"/>
              </w:rPr>
              <w:t xml:space="preserve">Identify the economic sector of issuer based on the latest version of NACE code (as published in an EC Regulation). </w:t>
            </w:r>
            <w:r w:rsidR="00EC52D3" w:rsidRPr="00711388">
              <w:rPr>
                <w:lang w:val="en-GB"/>
              </w:rPr>
              <w:t xml:space="preserve">For NACE sections A to N full four-digit reporting of the NACE codes is required, i.e. the </w:t>
            </w:r>
            <w:ins w:id="924" w:author="Author">
              <w:r w:rsidR="0048002E" w:rsidRPr="00711388">
                <w:rPr>
                  <w:lang w:val="en-GB"/>
                </w:rPr>
                <w:t>2 digits</w:t>
              </w:r>
            </w:ins>
            <w:del w:id="925" w:author="Author">
              <w:r w:rsidR="00EC52D3" w:rsidRPr="00711388" w:rsidDel="0048002E">
                <w:rPr>
                  <w:lang w:val="en-GB"/>
                </w:rPr>
                <w:delText>letter</w:delText>
              </w:r>
            </w:del>
            <w:r w:rsidR="00EC52D3" w:rsidRPr="00711388">
              <w:rPr>
                <w:lang w:val="en-GB"/>
              </w:rPr>
              <w:t xml:space="preserve"> identifying the </w:t>
            </w:r>
            <w:ins w:id="926" w:author="Author">
              <w:r w:rsidR="0048002E" w:rsidRPr="00711388">
                <w:rPr>
                  <w:lang w:val="en-GB"/>
                </w:rPr>
                <w:t xml:space="preserve">division </w:t>
              </w:r>
            </w:ins>
            <w:del w:id="927" w:author="Author">
              <w:r w:rsidR="00EC52D3" w:rsidRPr="00711388" w:rsidDel="0048002E">
                <w:rPr>
                  <w:lang w:val="en-GB"/>
                </w:rPr>
                <w:delText>Section</w:delText>
              </w:r>
            </w:del>
            <w:r w:rsidR="00EC52D3" w:rsidRPr="00711388">
              <w:rPr>
                <w:lang w:val="en-GB"/>
              </w:rPr>
              <w:t xml:space="preserve"> followed by the</w:t>
            </w:r>
            <w:ins w:id="928" w:author="Author">
              <w:r w:rsidR="0048002E" w:rsidRPr="00711388">
                <w:rPr>
                  <w:lang w:val="en-GB"/>
                </w:rPr>
                <w:t xml:space="preserve"> group and</w:t>
              </w:r>
            </w:ins>
            <w:del w:id="929" w:author="Author">
              <w:r w:rsidR="00EC52D3" w:rsidRPr="00711388" w:rsidDel="0048002E">
                <w:rPr>
                  <w:lang w:val="en-GB"/>
                </w:rPr>
                <w:delText xml:space="preserve"> 4 digits code for the</w:delText>
              </w:r>
            </w:del>
            <w:r w:rsidR="00EC52D3" w:rsidRPr="00711388">
              <w:rPr>
                <w:lang w:val="en-GB"/>
              </w:rPr>
              <w:t xml:space="preserve"> class </w:t>
            </w:r>
            <w:ins w:id="930" w:author="Author">
              <w:r w:rsidR="0048002E" w:rsidRPr="00711388">
                <w:rPr>
                  <w:lang w:val="en-GB"/>
                </w:rPr>
                <w:t>2 digit code</w:t>
              </w:r>
            </w:ins>
            <w:del w:id="931" w:author="Author">
              <w:r w:rsidR="00EC52D3" w:rsidRPr="00711388" w:rsidDel="0048002E">
                <w:rPr>
                  <w:lang w:val="en-GB"/>
                </w:rPr>
                <w:delText>shall be used</w:delText>
              </w:r>
            </w:del>
            <w:r w:rsidR="00EC52D3" w:rsidRPr="00711388">
              <w:rPr>
                <w:lang w:val="en-GB"/>
              </w:rPr>
              <w:t xml:space="preserve"> (e.g. </w:t>
            </w:r>
            <w:del w:id="932" w:author="Author">
              <w:r w:rsidR="00EC52D3" w:rsidRPr="00711388" w:rsidDel="0048002E">
                <w:rPr>
                  <w:lang w:val="en-GB"/>
                </w:rPr>
                <w:delText>‘</w:delText>
              </w:r>
            </w:del>
            <w:ins w:id="933" w:author="Author">
              <w:r w:rsidR="0048002E" w:rsidRPr="00711388">
                <w:rPr>
                  <w:lang w:val="en-GB"/>
                </w:rPr>
                <w:t>’01.11</w:t>
              </w:r>
            </w:ins>
            <w:del w:id="934" w:author="Author">
              <w:r w:rsidR="00EC52D3" w:rsidRPr="00711388" w:rsidDel="0048002E">
                <w:rPr>
                  <w:lang w:val="en-GB"/>
                </w:rPr>
                <w:delText>K6411</w:delText>
              </w:r>
            </w:del>
            <w:r w:rsidR="00EC52D3" w:rsidRPr="00711388">
              <w:rPr>
                <w:lang w:val="en-GB"/>
              </w:rPr>
              <w:t>’). For the remaining sections the</w:t>
            </w:r>
            <w:r w:rsidR="00EC52D3" w:rsidRPr="00711388" w:rsidDel="00973587">
              <w:rPr>
                <w:lang w:val="en-GB"/>
              </w:rPr>
              <w:t xml:space="preserve"> </w:t>
            </w:r>
            <w:ins w:id="935" w:author="Author">
              <w:r w:rsidR="0048002E" w:rsidRPr="00711388">
                <w:rPr>
                  <w:lang w:val="en-GB"/>
                </w:rPr>
                <w:t>division</w:t>
              </w:r>
            </w:ins>
            <w:del w:id="936" w:author="Author">
              <w:r w:rsidR="00EC52D3" w:rsidRPr="00711388" w:rsidDel="0048002E">
                <w:rPr>
                  <w:lang w:val="en-GB"/>
                </w:rPr>
                <w:delText>letter</w:delText>
              </w:r>
            </w:del>
            <w:ins w:id="937" w:author="Author">
              <w:r w:rsidR="0048002E" w:rsidRPr="00711388">
                <w:rPr>
                  <w:lang w:val="en-GB"/>
                </w:rPr>
                <w:t xml:space="preserve"> or the group identification</w:t>
              </w:r>
              <w:del w:id="938" w:author="Author">
                <w:r w:rsidR="0048002E" w:rsidRPr="00711388" w:rsidDel="003323F0">
                  <w:rPr>
                    <w:lang w:val="en-GB"/>
                  </w:rPr>
                  <w:delText xml:space="preserve"> </w:delText>
                </w:r>
              </w:del>
            </w:ins>
            <w:del w:id="939" w:author="Author">
              <w:r w:rsidR="00EC52D3" w:rsidRPr="00711388" w:rsidDel="003323F0">
                <w:rPr>
                  <w:lang w:val="en-GB"/>
                </w:rPr>
                <w:delText xml:space="preserve"> </w:delText>
              </w:r>
            </w:del>
            <w:ins w:id="940" w:author="Author">
              <w:r w:rsidR="003323F0">
                <w:rPr>
                  <w:lang w:val="en-GB"/>
                </w:rPr>
                <w:t xml:space="preserve"> </w:t>
              </w:r>
            </w:ins>
            <w:del w:id="941" w:author="Author">
              <w:r w:rsidR="00EC52D3" w:rsidRPr="00711388" w:rsidDel="0048002E">
                <w:rPr>
                  <w:lang w:val="en-GB"/>
                </w:rPr>
                <w:delText xml:space="preserve">reference of the NACE code identifying the Section </w:delText>
              </w:r>
            </w:del>
            <w:r w:rsidR="00EC52D3" w:rsidRPr="00711388" w:rsidDel="00973587">
              <w:rPr>
                <w:lang w:val="en-GB"/>
              </w:rPr>
              <w:t xml:space="preserve">shall be used as a minimum </w:t>
            </w:r>
            <w:del w:id="942" w:author="Author">
              <w:r w:rsidR="00EC52D3" w:rsidRPr="00711388" w:rsidDel="0048002E">
                <w:rPr>
                  <w:lang w:val="en-GB"/>
                </w:rPr>
                <w:delText xml:space="preserve">for identifying sectors </w:delText>
              </w:r>
            </w:del>
            <w:r w:rsidR="00EC52D3" w:rsidRPr="00711388" w:rsidDel="00973587">
              <w:rPr>
                <w:lang w:val="en-GB"/>
              </w:rPr>
              <w:t>(e.g. ‘</w:t>
            </w:r>
            <w:ins w:id="943" w:author="Author">
              <w:r w:rsidR="0048002E" w:rsidRPr="00711388">
                <w:rPr>
                  <w:lang w:val="en-GB"/>
                </w:rPr>
                <w:t>01</w:t>
              </w:r>
            </w:ins>
            <w:del w:id="944" w:author="Author">
              <w:r w:rsidR="00EC52D3" w:rsidRPr="00711388" w:rsidDel="0048002E">
                <w:rPr>
                  <w:lang w:val="en-GB"/>
                </w:rPr>
                <w:delText>P</w:delText>
              </w:r>
            </w:del>
            <w:r w:rsidR="00EC52D3" w:rsidRPr="00711388">
              <w:rPr>
                <w:lang w:val="en-GB"/>
              </w:rPr>
              <w:t>’</w:t>
            </w:r>
            <w:r w:rsidR="00EC52D3" w:rsidRPr="00711388" w:rsidDel="00973587">
              <w:rPr>
                <w:lang w:val="en-GB"/>
              </w:rPr>
              <w:t xml:space="preserve"> or </w:t>
            </w:r>
            <w:del w:id="945" w:author="Author">
              <w:r w:rsidR="00EC52D3" w:rsidRPr="00711388" w:rsidDel="0048002E">
                <w:rPr>
                  <w:lang w:val="en-GB"/>
                </w:rPr>
                <w:delText>‘</w:delText>
              </w:r>
            </w:del>
            <w:ins w:id="946" w:author="Author">
              <w:r w:rsidR="0048002E" w:rsidRPr="00711388">
                <w:rPr>
                  <w:lang w:val="en-GB"/>
                </w:rPr>
                <w:t>’01.1</w:t>
              </w:r>
            </w:ins>
            <w:del w:id="947" w:author="Author">
              <w:r w:rsidR="00EC52D3" w:rsidRPr="00711388" w:rsidDel="0048002E">
                <w:rPr>
                  <w:lang w:val="en-GB"/>
                </w:rPr>
                <w:delText>P8501</w:delText>
              </w:r>
            </w:del>
            <w:r w:rsidR="00EC52D3" w:rsidRPr="00711388">
              <w:rPr>
                <w:lang w:val="en-GB"/>
              </w:rPr>
              <w:t>’</w:t>
            </w:r>
            <w:r w:rsidR="00EC52D3" w:rsidRPr="00711388" w:rsidDel="00973587">
              <w:rPr>
                <w:lang w:val="en-GB"/>
              </w:rPr>
              <w:t xml:space="preserve"> would be acceptable)</w:t>
            </w:r>
            <w:r w:rsidRPr="00711388">
              <w:rPr>
                <w:lang w:val="en-GB"/>
              </w:rPr>
              <w:t>.</w:t>
            </w:r>
          </w:p>
          <w:p w14:paraId="4098BB9C" w14:textId="77777777" w:rsidR="00144E0F" w:rsidRPr="00711388" w:rsidRDefault="00144E0F" w:rsidP="00877EC4">
            <w:pPr>
              <w:pStyle w:val="NormalLeft"/>
              <w:rPr>
                <w:lang w:val="en-GB"/>
              </w:rPr>
            </w:pPr>
            <w:r w:rsidRPr="00711388">
              <w:rPr>
                <w:lang w:val="en-GB"/>
              </w:rPr>
              <w:t>The following shall be considered:</w:t>
            </w:r>
          </w:p>
          <w:p w14:paraId="3E621FEC" w14:textId="38DF3101"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issuer sector is the sector of the fund manager;</w:t>
            </w:r>
          </w:p>
          <w:p w14:paraId="556F68D0" w14:textId="572758DE"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issuer sector is the sector of the depositary entity</w:t>
            </w:r>
          </w:p>
          <w:p w14:paraId="2E14E9BA" w14:textId="76FF5642"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EC52D3" w:rsidRPr="00711388">
              <w:rPr>
                <w:lang w:val="en-GB"/>
              </w:rPr>
              <w:t xml:space="preserve">category </w:t>
            </w:r>
            <w:r w:rsidRPr="00711388">
              <w:rPr>
                <w:lang w:val="en-GB"/>
              </w:rPr>
              <w:t xml:space="preserve">8 </w:t>
            </w:r>
            <w:r w:rsidR="00845F43" w:rsidRPr="00711388">
              <w:rPr>
                <w:lang w:val="en-GB"/>
              </w:rPr>
              <w:t>-</w:t>
            </w:r>
            <w:r w:rsidRPr="00711388">
              <w:rPr>
                <w:lang w:val="en-GB"/>
              </w:rPr>
              <w:t xml:space="preserve"> Mortgages and Loans, other than mortgage and loans to natural persons the information shall relate to the borrower;</w:t>
            </w:r>
          </w:p>
          <w:p w14:paraId="73574934" w14:textId="7171C4D6" w:rsidR="00144E0F" w:rsidRPr="00711388" w:rsidRDefault="00144E0F" w:rsidP="0083381F">
            <w:pPr>
              <w:pStyle w:val="Tiret0"/>
              <w:numPr>
                <w:ilvl w:val="0"/>
                <w:numId w:val="3"/>
              </w:numPr>
              <w:ind w:left="851" w:hanging="851"/>
              <w:rPr>
                <w:lang w:val="en-GB"/>
              </w:rPr>
            </w:pPr>
            <w:r w:rsidRPr="00711388">
              <w:rPr>
                <w:lang w:val="en-GB"/>
              </w:rPr>
              <w:t>This item is not applicable for CIC 71, CIC 75</w:t>
            </w:r>
            <w:r w:rsidR="00EC52D3" w:rsidRPr="00711388">
              <w:rPr>
                <w:lang w:val="en-GB"/>
              </w:rPr>
              <w:t>, CIC 09</w:t>
            </w:r>
            <w:r w:rsidRPr="00711388">
              <w:rPr>
                <w:lang w:val="en-GB"/>
              </w:rPr>
              <w:t xml:space="preserve"> and CIC category 9 </w:t>
            </w:r>
            <w:r w:rsidR="00845F43" w:rsidRPr="00711388">
              <w:rPr>
                <w:lang w:val="en-GB"/>
              </w:rPr>
              <w:t>-</w:t>
            </w:r>
            <w:r w:rsidRPr="00711388">
              <w:rPr>
                <w:lang w:val="en-GB"/>
              </w:rPr>
              <w:t xml:space="preserve"> Property;</w:t>
            </w:r>
          </w:p>
          <w:p w14:paraId="76A0386A" w14:textId="729C7A98"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to CIC category 8 </w:t>
            </w:r>
            <w:r w:rsidR="00845F43" w:rsidRPr="00711388">
              <w:rPr>
                <w:lang w:val="en-GB"/>
              </w:rPr>
              <w:t>-</w:t>
            </w:r>
            <w:r w:rsidRPr="00711388">
              <w:rPr>
                <w:lang w:val="en-GB"/>
              </w:rPr>
              <w:t xml:space="preserve"> Mortgages and Loans, when relating to mortgage and loans to natural persons.</w:t>
            </w:r>
          </w:p>
        </w:tc>
      </w:tr>
      <w:tr w:rsidR="00626033" w:rsidRPr="00711388" w14:paraId="4D6761F2" w14:textId="77777777" w:rsidTr="00554DEC">
        <w:tc>
          <w:tcPr>
            <w:tcW w:w="1579" w:type="dxa"/>
            <w:tcBorders>
              <w:top w:val="single" w:sz="2" w:space="0" w:color="auto"/>
              <w:left w:val="single" w:sz="2" w:space="0" w:color="auto"/>
              <w:bottom w:val="single" w:sz="2" w:space="0" w:color="auto"/>
              <w:right w:val="single" w:sz="2" w:space="0" w:color="auto"/>
            </w:tcBorders>
          </w:tcPr>
          <w:p w14:paraId="6FD55236" w14:textId="77777777" w:rsidR="00144E0F" w:rsidRPr="00711388" w:rsidRDefault="00144E0F" w:rsidP="00877EC4">
            <w:pPr>
              <w:pStyle w:val="NormalLeft"/>
              <w:rPr>
                <w:lang w:val="en-GB"/>
              </w:rPr>
            </w:pPr>
            <w:r w:rsidRPr="00711388">
              <w:rPr>
                <w:lang w:val="en-GB"/>
              </w:rPr>
              <w:t>C0200</w:t>
            </w:r>
          </w:p>
        </w:tc>
        <w:tc>
          <w:tcPr>
            <w:tcW w:w="1393" w:type="dxa"/>
            <w:tcBorders>
              <w:top w:val="single" w:sz="2" w:space="0" w:color="auto"/>
              <w:left w:val="single" w:sz="2" w:space="0" w:color="auto"/>
              <w:bottom w:val="single" w:sz="2" w:space="0" w:color="auto"/>
              <w:right w:val="single" w:sz="2" w:space="0" w:color="auto"/>
            </w:tcBorders>
          </w:tcPr>
          <w:p w14:paraId="65BFD5D4" w14:textId="77777777" w:rsidR="00144E0F" w:rsidRPr="00711388" w:rsidRDefault="00144E0F" w:rsidP="00877EC4">
            <w:pPr>
              <w:pStyle w:val="NormalLeft"/>
              <w:rPr>
                <w:lang w:val="en-GB"/>
              </w:rPr>
            </w:pPr>
            <w:r w:rsidRPr="00711388">
              <w:rPr>
                <w:lang w:val="en-GB"/>
              </w:rPr>
              <w:t>Issuer Group Name</w:t>
            </w:r>
          </w:p>
        </w:tc>
        <w:tc>
          <w:tcPr>
            <w:tcW w:w="6314" w:type="dxa"/>
            <w:tcBorders>
              <w:top w:val="single" w:sz="2" w:space="0" w:color="auto"/>
              <w:left w:val="single" w:sz="2" w:space="0" w:color="auto"/>
              <w:bottom w:val="single" w:sz="2" w:space="0" w:color="auto"/>
              <w:right w:val="single" w:sz="2" w:space="0" w:color="auto"/>
            </w:tcBorders>
          </w:tcPr>
          <w:p w14:paraId="0B7B1BBB" w14:textId="77777777" w:rsidR="00144E0F" w:rsidRPr="00711388" w:rsidRDefault="00144E0F" w:rsidP="00877EC4">
            <w:pPr>
              <w:pStyle w:val="NormalLeft"/>
              <w:rPr>
                <w:lang w:val="en-GB"/>
              </w:rPr>
            </w:pPr>
            <w:r w:rsidRPr="00711388">
              <w:rPr>
                <w:lang w:val="en-GB"/>
              </w:rPr>
              <w:t>Name of issuer's ultimate parent entity.</w:t>
            </w:r>
          </w:p>
          <w:p w14:paraId="0CE39620" w14:textId="77777777" w:rsidR="00144E0F" w:rsidRPr="00711388" w:rsidRDefault="00144E0F" w:rsidP="00877EC4">
            <w:pPr>
              <w:pStyle w:val="NormalLeft"/>
              <w:rPr>
                <w:lang w:val="en-GB"/>
              </w:rPr>
            </w:pPr>
            <w:r w:rsidRPr="00711388">
              <w:rPr>
                <w:lang w:val="en-GB"/>
              </w:rPr>
              <w:t>When available, this item corresponds to the entity name in the LEI database. When not available, corresponds to the legal name.</w:t>
            </w:r>
          </w:p>
          <w:p w14:paraId="1202FE27" w14:textId="77777777" w:rsidR="00144E0F" w:rsidRPr="00711388" w:rsidRDefault="00144E0F" w:rsidP="00877EC4">
            <w:pPr>
              <w:pStyle w:val="NormalLeft"/>
              <w:rPr>
                <w:lang w:val="en-GB"/>
              </w:rPr>
            </w:pPr>
            <w:r w:rsidRPr="00711388">
              <w:rPr>
                <w:lang w:val="en-GB"/>
              </w:rPr>
              <w:t>The following shall be considered:</w:t>
            </w:r>
          </w:p>
          <w:p w14:paraId="17DCDE4F" w14:textId="4C49DBF3" w:rsidR="00144E0F" w:rsidRPr="00711388" w:rsidRDefault="00144E0F" w:rsidP="0083381F">
            <w:pPr>
              <w:pStyle w:val="Tiret0"/>
              <w:numPr>
                <w:ilvl w:val="0"/>
                <w:numId w:val="3"/>
              </w:numPr>
              <w:ind w:left="851" w:hanging="851"/>
              <w:rPr>
                <w:lang w:val="en-GB"/>
              </w:rPr>
            </w:pPr>
            <w:r w:rsidRPr="00711388">
              <w:rPr>
                <w:lang w:val="en-GB"/>
              </w:rPr>
              <w:lastRenderedPageBreak/>
              <w:t xml:space="preserve">Regarding CIC category 4 </w:t>
            </w:r>
            <w:r w:rsidR="00845F43" w:rsidRPr="00711388">
              <w:rPr>
                <w:lang w:val="en-GB"/>
              </w:rPr>
              <w:t>-</w:t>
            </w:r>
            <w:r w:rsidRPr="00711388">
              <w:rPr>
                <w:lang w:val="en-GB"/>
              </w:rPr>
              <w:t xml:space="preserve"> Collective Investments Undertakings, the group relation relates to the fund manager;</w:t>
            </w:r>
          </w:p>
          <w:p w14:paraId="0F4942C3" w14:textId="1CBE02F4"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group relation relates to the depositary entity</w:t>
            </w:r>
          </w:p>
          <w:p w14:paraId="0892DFF3" w14:textId="25423958"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A5704B" w:rsidRPr="00711388">
              <w:rPr>
                <w:lang w:val="en-GB"/>
              </w:rPr>
              <w:t xml:space="preserve">category </w:t>
            </w:r>
            <w:r w:rsidRPr="00711388">
              <w:rPr>
                <w:lang w:val="en-GB"/>
              </w:rPr>
              <w:t xml:space="preserve">8 </w:t>
            </w:r>
            <w:r w:rsidR="00845F43" w:rsidRPr="00711388">
              <w:rPr>
                <w:lang w:val="en-GB"/>
              </w:rPr>
              <w:t>-</w:t>
            </w:r>
            <w:r w:rsidRPr="00711388">
              <w:rPr>
                <w:lang w:val="en-GB"/>
              </w:rPr>
              <w:t xml:space="preserve"> Mortgages and Loans, other than mortgage and loans to natural persons the group relation relates to the borrower;</w:t>
            </w:r>
          </w:p>
          <w:p w14:paraId="05A62E18" w14:textId="7B617002"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for CIC category 8 </w:t>
            </w:r>
            <w:r w:rsidR="00845F43" w:rsidRPr="00711388">
              <w:rPr>
                <w:lang w:val="en-GB"/>
              </w:rPr>
              <w:t>-</w:t>
            </w:r>
            <w:r w:rsidRPr="00711388">
              <w:rPr>
                <w:lang w:val="en-GB"/>
              </w:rPr>
              <w:t xml:space="preserve"> Mortgages and Loans (for mortgages and loans to natural persons)</w:t>
            </w:r>
          </w:p>
          <w:p w14:paraId="534306C4" w14:textId="46DD0F73"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for CIC 71, CIC 75 and CIC category 9 </w:t>
            </w:r>
            <w:r w:rsidR="00845F43" w:rsidRPr="00711388">
              <w:rPr>
                <w:lang w:val="en-GB"/>
              </w:rPr>
              <w:t>-</w:t>
            </w:r>
            <w:r w:rsidRPr="00711388">
              <w:rPr>
                <w:lang w:val="en-GB"/>
              </w:rPr>
              <w:t xml:space="preserve"> Property.</w:t>
            </w:r>
          </w:p>
        </w:tc>
      </w:tr>
      <w:tr w:rsidR="00626033" w:rsidRPr="00711388" w14:paraId="30B3A942" w14:textId="77777777" w:rsidTr="00554DEC">
        <w:tc>
          <w:tcPr>
            <w:tcW w:w="1579" w:type="dxa"/>
            <w:tcBorders>
              <w:top w:val="single" w:sz="2" w:space="0" w:color="auto"/>
              <w:left w:val="single" w:sz="2" w:space="0" w:color="auto"/>
              <w:bottom w:val="single" w:sz="2" w:space="0" w:color="auto"/>
              <w:right w:val="single" w:sz="2" w:space="0" w:color="auto"/>
            </w:tcBorders>
          </w:tcPr>
          <w:p w14:paraId="12256B77" w14:textId="77777777" w:rsidR="00144E0F" w:rsidRPr="00711388" w:rsidRDefault="00144E0F" w:rsidP="00877EC4">
            <w:pPr>
              <w:pStyle w:val="NormalLeft"/>
              <w:rPr>
                <w:lang w:val="en-GB"/>
              </w:rPr>
            </w:pPr>
            <w:r w:rsidRPr="00711388">
              <w:rPr>
                <w:lang w:val="en-GB"/>
              </w:rPr>
              <w:lastRenderedPageBreak/>
              <w:t>C0210</w:t>
            </w:r>
          </w:p>
        </w:tc>
        <w:tc>
          <w:tcPr>
            <w:tcW w:w="1393" w:type="dxa"/>
            <w:tcBorders>
              <w:top w:val="single" w:sz="2" w:space="0" w:color="auto"/>
              <w:left w:val="single" w:sz="2" w:space="0" w:color="auto"/>
              <w:bottom w:val="single" w:sz="2" w:space="0" w:color="auto"/>
              <w:right w:val="single" w:sz="2" w:space="0" w:color="auto"/>
            </w:tcBorders>
          </w:tcPr>
          <w:p w14:paraId="409872F2" w14:textId="77777777" w:rsidR="00144E0F" w:rsidRPr="00711388" w:rsidRDefault="00144E0F" w:rsidP="00877EC4">
            <w:pPr>
              <w:pStyle w:val="NormalLeft"/>
              <w:rPr>
                <w:lang w:val="en-GB"/>
              </w:rPr>
            </w:pPr>
            <w:r w:rsidRPr="00711388">
              <w:rPr>
                <w:lang w:val="en-GB"/>
              </w:rPr>
              <w:t>Issuer Group Code</w:t>
            </w:r>
          </w:p>
        </w:tc>
        <w:tc>
          <w:tcPr>
            <w:tcW w:w="6314" w:type="dxa"/>
            <w:tcBorders>
              <w:top w:val="single" w:sz="2" w:space="0" w:color="auto"/>
              <w:left w:val="single" w:sz="2" w:space="0" w:color="auto"/>
              <w:bottom w:val="single" w:sz="2" w:space="0" w:color="auto"/>
              <w:right w:val="single" w:sz="2" w:space="0" w:color="auto"/>
            </w:tcBorders>
          </w:tcPr>
          <w:p w14:paraId="337E8907" w14:textId="011E74A5" w:rsidR="00144E0F" w:rsidRPr="00711388" w:rsidRDefault="00144E0F" w:rsidP="00877EC4">
            <w:pPr>
              <w:pStyle w:val="NormalLeft"/>
              <w:rPr>
                <w:lang w:val="en-GB"/>
              </w:rPr>
            </w:pPr>
            <w:r w:rsidRPr="00711388">
              <w:rPr>
                <w:lang w:val="en-GB"/>
              </w:rPr>
              <w:t>Issuer group identification code using the LEI if available.</w:t>
            </w:r>
          </w:p>
          <w:p w14:paraId="185BA697" w14:textId="77777777" w:rsidR="00144E0F" w:rsidRPr="00711388" w:rsidRDefault="00144E0F" w:rsidP="00877EC4">
            <w:pPr>
              <w:pStyle w:val="NormalLeft"/>
              <w:rPr>
                <w:lang w:val="en-GB"/>
              </w:rPr>
            </w:pPr>
            <w:r w:rsidRPr="00711388">
              <w:rPr>
                <w:lang w:val="en-GB"/>
              </w:rPr>
              <w:t>If none is available this item shall not be reported.</w:t>
            </w:r>
          </w:p>
          <w:p w14:paraId="0F12A88E" w14:textId="77777777" w:rsidR="00144E0F" w:rsidRPr="00711388" w:rsidRDefault="00144E0F" w:rsidP="00877EC4">
            <w:pPr>
              <w:pStyle w:val="NormalLeft"/>
              <w:rPr>
                <w:lang w:val="en-GB"/>
              </w:rPr>
            </w:pPr>
            <w:r w:rsidRPr="00711388">
              <w:rPr>
                <w:lang w:val="en-GB"/>
              </w:rPr>
              <w:t>The following shall be considered:</w:t>
            </w:r>
          </w:p>
          <w:p w14:paraId="59D8FDD1" w14:textId="75E4FAC8"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group relation relates to the fund manager;</w:t>
            </w:r>
          </w:p>
          <w:p w14:paraId="748E1789" w14:textId="7CB519F2"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group relation relates to the depositary entity</w:t>
            </w:r>
          </w:p>
          <w:p w14:paraId="0A29D018" w14:textId="10362B57"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A5704B" w:rsidRPr="00711388">
              <w:rPr>
                <w:lang w:val="en-GB"/>
              </w:rPr>
              <w:t xml:space="preserve">category </w:t>
            </w:r>
            <w:r w:rsidRPr="00711388">
              <w:rPr>
                <w:lang w:val="en-GB"/>
              </w:rPr>
              <w:t xml:space="preserve">8 </w:t>
            </w:r>
            <w:r w:rsidR="00845F43" w:rsidRPr="00711388">
              <w:rPr>
                <w:lang w:val="en-GB"/>
              </w:rPr>
              <w:t>-</w:t>
            </w:r>
            <w:r w:rsidRPr="00711388">
              <w:rPr>
                <w:lang w:val="en-GB"/>
              </w:rPr>
              <w:t xml:space="preserve"> Mortgages and Loans, other than mortgage and loans to natural persons the group relation relates to the borrower;</w:t>
            </w:r>
          </w:p>
          <w:p w14:paraId="0120DCCC" w14:textId="12260A28"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for CIC category 8 </w:t>
            </w:r>
            <w:r w:rsidR="00845F43" w:rsidRPr="00711388">
              <w:rPr>
                <w:lang w:val="en-GB"/>
              </w:rPr>
              <w:t>-</w:t>
            </w:r>
            <w:r w:rsidRPr="00711388">
              <w:rPr>
                <w:lang w:val="en-GB"/>
              </w:rPr>
              <w:t xml:space="preserve"> Mortgages and Loans (for mortgages and loans to natural persons)</w:t>
            </w:r>
          </w:p>
          <w:p w14:paraId="64C33ACD" w14:textId="066ED544" w:rsidR="00144E0F" w:rsidRPr="00711388" w:rsidRDefault="00144E0F" w:rsidP="00877EC4">
            <w:pPr>
              <w:pStyle w:val="NormalLeft"/>
              <w:rPr>
                <w:lang w:val="en-GB"/>
              </w:rPr>
            </w:pPr>
            <w:r w:rsidRPr="00711388">
              <w:rPr>
                <w:lang w:val="en-GB"/>
              </w:rPr>
              <w:t xml:space="preserve">This item is not applicable for CIC 71, CIC 75 and CIC category 9 </w:t>
            </w:r>
            <w:r w:rsidR="00845F43" w:rsidRPr="00711388">
              <w:rPr>
                <w:lang w:val="en-GB"/>
              </w:rPr>
              <w:t>-</w:t>
            </w:r>
            <w:r w:rsidRPr="00711388">
              <w:rPr>
                <w:lang w:val="en-GB"/>
              </w:rPr>
              <w:t xml:space="preserve"> Property.</w:t>
            </w:r>
          </w:p>
        </w:tc>
      </w:tr>
      <w:tr w:rsidR="00626033" w:rsidRPr="00711388" w14:paraId="15CA32A2" w14:textId="77777777" w:rsidTr="00554DEC">
        <w:tc>
          <w:tcPr>
            <w:tcW w:w="1579" w:type="dxa"/>
            <w:tcBorders>
              <w:top w:val="single" w:sz="2" w:space="0" w:color="auto"/>
              <w:left w:val="single" w:sz="2" w:space="0" w:color="auto"/>
              <w:bottom w:val="single" w:sz="2" w:space="0" w:color="auto"/>
              <w:right w:val="single" w:sz="2" w:space="0" w:color="auto"/>
            </w:tcBorders>
          </w:tcPr>
          <w:p w14:paraId="777125A9" w14:textId="77777777" w:rsidR="00144E0F" w:rsidRPr="00711388" w:rsidRDefault="00144E0F" w:rsidP="00877EC4">
            <w:pPr>
              <w:pStyle w:val="NormalLeft"/>
              <w:rPr>
                <w:lang w:val="en-GB"/>
              </w:rPr>
            </w:pPr>
            <w:r w:rsidRPr="00711388">
              <w:rPr>
                <w:lang w:val="en-GB"/>
              </w:rPr>
              <w:t>C0220</w:t>
            </w:r>
          </w:p>
        </w:tc>
        <w:tc>
          <w:tcPr>
            <w:tcW w:w="1393" w:type="dxa"/>
            <w:tcBorders>
              <w:top w:val="single" w:sz="2" w:space="0" w:color="auto"/>
              <w:left w:val="single" w:sz="2" w:space="0" w:color="auto"/>
              <w:bottom w:val="single" w:sz="2" w:space="0" w:color="auto"/>
              <w:right w:val="single" w:sz="2" w:space="0" w:color="auto"/>
            </w:tcBorders>
          </w:tcPr>
          <w:p w14:paraId="4ABEB8AF" w14:textId="77777777" w:rsidR="00144E0F" w:rsidRPr="00711388" w:rsidRDefault="00144E0F" w:rsidP="00877EC4">
            <w:pPr>
              <w:pStyle w:val="NormalLeft"/>
              <w:rPr>
                <w:lang w:val="en-GB"/>
              </w:rPr>
            </w:pPr>
            <w:r w:rsidRPr="00711388">
              <w:rPr>
                <w:lang w:val="en-GB"/>
              </w:rPr>
              <w:t>Type of issuer group code</w:t>
            </w:r>
          </w:p>
        </w:tc>
        <w:tc>
          <w:tcPr>
            <w:tcW w:w="6314" w:type="dxa"/>
            <w:tcBorders>
              <w:top w:val="single" w:sz="2" w:space="0" w:color="auto"/>
              <w:left w:val="single" w:sz="2" w:space="0" w:color="auto"/>
              <w:bottom w:val="single" w:sz="2" w:space="0" w:color="auto"/>
              <w:right w:val="single" w:sz="2" w:space="0" w:color="auto"/>
            </w:tcBorders>
          </w:tcPr>
          <w:p w14:paraId="11BFE7D2" w14:textId="77777777" w:rsidR="00144E0F" w:rsidRPr="00711388" w:rsidRDefault="00144E0F" w:rsidP="00877EC4">
            <w:pPr>
              <w:pStyle w:val="NormalLeft"/>
              <w:rPr>
                <w:lang w:val="en-GB"/>
              </w:rPr>
            </w:pPr>
            <w:r w:rsidRPr="00711388">
              <w:rPr>
                <w:lang w:val="en-GB"/>
              </w:rPr>
              <w:t>Identification of the code used for the ‘Issuer Group Code’ item. One of the options in the following closed list shall be used:</w:t>
            </w:r>
          </w:p>
          <w:p w14:paraId="0A2D1964" w14:textId="265FC668"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7F33CA58" w14:textId="3B006934" w:rsidR="00144E0F" w:rsidRPr="00711388" w:rsidRDefault="00144E0F" w:rsidP="00877EC4">
            <w:pPr>
              <w:pStyle w:val="NormalLeft"/>
              <w:rPr>
                <w:lang w:val="en-GB"/>
              </w:rPr>
            </w:pPr>
            <w:r w:rsidRPr="00711388">
              <w:rPr>
                <w:lang w:val="en-GB"/>
              </w:rPr>
              <w:t xml:space="preserve">9 </w:t>
            </w:r>
            <w:r w:rsidR="00845F43" w:rsidRPr="00711388">
              <w:rPr>
                <w:lang w:val="en-GB"/>
              </w:rPr>
              <w:t>-</w:t>
            </w:r>
            <w:r w:rsidRPr="00711388">
              <w:rPr>
                <w:lang w:val="en-GB"/>
              </w:rPr>
              <w:t xml:space="preserve"> None</w:t>
            </w:r>
          </w:p>
          <w:p w14:paraId="00E69AF1" w14:textId="7B226DBB" w:rsidR="00144E0F" w:rsidRPr="00711388" w:rsidRDefault="00144E0F" w:rsidP="00877EC4">
            <w:pPr>
              <w:pStyle w:val="NormalLeft"/>
              <w:rPr>
                <w:lang w:val="en-GB"/>
              </w:rPr>
            </w:pPr>
            <w:r w:rsidRPr="00711388">
              <w:rPr>
                <w:lang w:val="en-GB"/>
              </w:rPr>
              <w:t xml:space="preserve">This item is not applicable to CIC category 8 </w:t>
            </w:r>
            <w:r w:rsidR="00845F43" w:rsidRPr="00711388">
              <w:rPr>
                <w:lang w:val="en-GB"/>
              </w:rPr>
              <w:t>-</w:t>
            </w:r>
            <w:r w:rsidRPr="00711388">
              <w:rPr>
                <w:lang w:val="en-GB"/>
              </w:rPr>
              <w:t xml:space="preserve"> Mortgages and Loans, when relating to mortgage and loans to natural persons.</w:t>
            </w:r>
          </w:p>
          <w:p w14:paraId="29D2C487" w14:textId="79444B91" w:rsidR="00144E0F" w:rsidRPr="00711388" w:rsidRDefault="00144E0F" w:rsidP="00877EC4">
            <w:pPr>
              <w:pStyle w:val="NormalLeft"/>
              <w:rPr>
                <w:lang w:val="en-GB"/>
              </w:rPr>
            </w:pPr>
            <w:r w:rsidRPr="00711388">
              <w:rPr>
                <w:lang w:val="en-GB"/>
              </w:rPr>
              <w:lastRenderedPageBreak/>
              <w:t xml:space="preserve">This item is not applicable for CIC 71, CIC 75 and CIC category 9 </w:t>
            </w:r>
            <w:r w:rsidR="00845F43" w:rsidRPr="00711388">
              <w:rPr>
                <w:lang w:val="en-GB"/>
              </w:rPr>
              <w:t>-</w:t>
            </w:r>
            <w:r w:rsidRPr="00711388">
              <w:rPr>
                <w:lang w:val="en-GB"/>
              </w:rPr>
              <w:t xml:space="preserve"> Property.</w:t>
            </w:r>
          </w:p>
        </w:tc>
      </w:tr>
      <w:tr w:rsidR="00626033" w:rsidRPr="00711388" w14:paraId="5E747E16" w14:textId="77777777" w:rsidTr="00554DEC">
        <w:tc>
          <w:tcPr>
            <w:tcW w:w="1579" w:type="dxa"/>
            <w:tcBorders>
              <w:top w:val="single" w:sz="2" w:space="0" w:color="auto"/>
              <w:left w:val="single" w:sz="2" w:space="0" w:color="auto"/>
              <w:bottom w:val="single" w:sz="2" w:space="0" w:color="auto"/>
              <w:right w:val="single" w:sz="2" w:space="0" w:color="auto"/>
            </w:tcBorders>
          </w:tcPr>
          <w:p w14:paraId="090529B0" w14:textId="77777777" w:rsidR="00144E0F" w:rsidRPr="00711388" w:rsidRDefault="00144E0F" w:rsidP="00877EC4">
            <w:pPr>
              <w:pStyle w:val="NormalLeft"/>
              <w:rPr>
                <w:lang w:val="en-GB"/>
              </w:rPr>
            </w:pPr>
            <w:r w:rsidRPr="00711388">
              <w:rPr>
                <w:lang w:val="en-GB"/>
              </w:rPr>
              <w:lastRenderedPageBreak/>
              <w:t>C0230</w:t>
            </w:r>
          </w:p>
        </w:tc>
        <w:tc>
          <w:tcPr>
            <w:tcW w:w="1393" w:type="dxa"/>
            <w:tcBorders>
              <w:top w:val="single" w:sz="2" w:space="0" w:color="auto"/>
              <w:left w:val="single" w:sz="2" w:space="0" w:color="auto"/>
              <w:bottom w:val="single" w:sz="2" w:space="0" w:color="auto"/>
              <w:right w:val="single" w:sz="2" w:space="0" w:color="auto"/>
            </w:tcBorders>
          </w:tcPr>
          <w:p w14:paraId="261D02F1" w14:textId="77777777" w:rsidR="00144E0F" w:rsidRPr="00711388" w:rsidRDefault="00144E0F" w:rsidP="00877EC4">
            <w:pPr>
              <w:pStyle w:val="NormalLeft"/>
              <w:rPr>
                <w:lang w:val="en-GB"/>
              </w:rPr>
            </w:pPr>
            <w:r w:rsidRPr="00711388">
              <w:rPr>
                <w:lang w:val="en-GB"/>
              </w:rPr>
              <w:t>Issuer Country</w:t>
            </w:r>
          </w:p>
        </w:tc>
        <w:tc>
          <w:tcPr>
            <w:tcW w:w="6314" w:type="dxa"/>
            <w:tcBorders>
              <w:top w:val="single" w:sz="2" w:space="0" w:color="auto"/>
              <w:left w:val="single" w:sz="2" w:space="0" w:color="auto"/>
              <w:bottom w:val="single" w:sz="2" w:space="0" w:color="auto"/>
              <w:right w:val="single" w:sz="2" w:space="0" w:color="auto"/>
            </w:tcBorders>
          </w:tcPr>
          <w:p w14:paraId="4206AA02" w14:textId="6CBB2E72" w:rsidR="00144E0F" w:rsidRPr="00711388" w:rsidRDefault="00144E0F" w:rsidP="00877EC4">
            <w:pPr>
              <w:pStyle w:val="NormalLeft"/>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 of the country of localisation of the issuer.</w:t>
            </w:r>
          </w:p>
          <w:p w14:paraId="14B4F7BE" w14:textId="5319A6DE" w:rsidR="00144E0F" w:rsidRPr="00711388" w:rsidRDefault="00144E0F">
            <w:pPr>
              <w:pStyle w:val="NormalLeft"/>
              <w:jc w:val="both"/>
              <w:rPr>
                <w:lang w:val="en-GB"/>
              </w:rPr>
              <w:pPrChange w:id="948" w:author="Author">
                <w:pPr>
                  <w:pStyle w:val="NormalLeft"/>
                </w:pPr>
              </w:pPrChange>
            </w:pPr>
            <w:r w:rsidRPr="00711388">
              <w:rPr>
                <w:lang w:val="en-GB"/>
              </w:rPr>
              <w:t>The localisation of the issuer is assessed by the address of the entity issuing the asset</w:t>
            </w:r>
            <w:ins w:id="949" w:author="Author">
              <w:r w:rsidR="00E959B1" w:rsidRPr="00711388">
                <w:rPr>
                  <w:lang w:val="en-GB"/>
                </w:rPr>
                <w:t>, except supranational issuers and European Union Institutions.</w:t>
              </w:r>
            </w:ins>
            <w:del w:id="950" w:author="Author">
              <w:r w:rsidRPr="00711388" w:rsidDel="008A56D7">
                <w:rPr>
                  <w:lang w:val="en-GB"/>
                </w:rPr>
                <w:delText>.</w:delText>
              </w:r>
            </w:del>
          </w:p>
          <w:p w14:paraId="7D90EA1E" w14:textId="77777777" w:rsidR="00144E0F" w:rsidRPr="00711388" w:rsidRDefault="00144E0F" w:rsidP="00877EC4">
            <w:pPr>
              <w:pStyle w:val="NormalLeft"/>
              <w:rPr>
                <w:lang w:val="en-GB"/>
              </w:rPr>
            </w:pPr>
            <w:r w:rsidRPr="00711388">
              <w:rPr>
                <w:lang w:val="en-GB"/>
              </w:rPr>
              <w:t>The following shall be considered:</w:t>
            </w:r>
          </w:p>
          <w:p w14:paraId="3B7286A5" w14:textId="35D8F950" w:rsidR="00144E0F" w:rsidRPr="00711388" w:rsidRDefault="00144E0F" w:rsidP="0083381F">
            <w:pPr>
              <w:pStyle w:val="Tiret0"/>
              <w:numPr>
                <w:ilvl w:val="0"/>
                <w:numId w:val="3"/>
              </w:numPr>
              <w:ind w:left="851" w:hanging="851"/>
              <w:rPr>
                <w:lang w:val="en-GB"/>
              </w:rPr>
            </w:pPr>
            <w:r w:rsidRPr="00711388">
              <w:rPr>
                <w:lang w:val="en-GB"/>
              </w:rPr>
              <w:t xml:space="preserve">Regarding CIC category 4 </w:t>
            </w:r>
            <w:r w:rsidR="00845F43" w:rsidRPr="00711388">
              <w:rPr>
                <w:lang w:val="en-GB"/>
              </w:rPr>
              <w:t>-</w:t>
            </w:r>
            <w:r w:rsidRPr="00711388">
              <w:rPr>
                <w:lang w:val="en-GB"/>
              </w:rPr>
              <w:t xml:space="preserve"> Collective Investments Undertakings, the issuer country is the country is relative to the fund manager;</w:t>
            </w:r>
          </w:p>
          <w:p w14:paraId="33A44A9F" w14:textId="606ED6FF" w:rsidR="00144E0F" w:rsidRPr="00711388" w:rsidRDefault="00144E0F" w:rsidP="0083381F">
            <w:pPr>
              <w:pStyle w:val="Tiret0"/>
              <w:numPr>
                <w:ilvl w:val="0"/>
                <w:numId w:val="3"/>
              </w:numPr>
              <w:ind w:left="851" w:hanging="851"/>
              <w:rPr>
                <w:lang w:val="en-GB"/>
              </w:rPr>
            </w:pPr>
            <w:r w:rsidRPr="00711388">
              <w:rPr>
                <w:lang w:val="en-GB"/>
              </w:rPr>
              <w:t xml:space="preserve">Regarding CIC category 7 </w:t>
            </w:r>
            <w:r w:rsidR="00845F43" w:rsidRPr="00711388">
              <w:rPr>
                <w:lang w:val="en-GB"/>
              </w:rPr>
              <w:t>-</w:t>
            </w:r>
            <w:r w:rsidRPr="00711388">
              <w:rPr>
                <w:lang w:val="en-GB"/>
              </w:rPr>
              <w:t xml:space="preserve"> Cash and deposits (excluding CIC 71 and CIC 75), the issuer country is the country of the depositary entity</w:t>
            </w:r>
          </w:p>
          <w:p w14:paraId="40CF9811" w14:textId="45E4D1EF"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A5704B" w:rsidRPr="00711388">
              <w:rPr>
                <w:lang w:val="en-GB"/>
              </w:rPr>
              <w:t xml:space="preserve">category </w:t>
            </w:r>
            <w:r w:rsidRPr="00711388">
              <w:rPr>
                <w:lang w:val="en-GB"/>
              </w:rPr>
              <w:t xml:space="preserve">8 </w:t>
            </w:r>
            <w:r w:rsidR="00845F43" w:rsidRPr="00711388">
              <w:rPr>
                <w:lang w:val="en-GB"/>
              </w:rPr>
              <w:t>-</w:t>
            </w:r>
            <w:r w:rsidRPr="00711388">
              <w:rPr>
                <w:lang w:val="en-GB"/>
              </w:rPr>
              <w:t xml:space="preserve"> Mortgages and Loans, other than </w:t>
            </w:r>
            <w:r w:rsidR="00776415" w:rsidRPr="00711388">
              <w:rPr>
                <w:lang w:val="en-GB"/>
              </w:rPr>
              <w:t>CIC 87 and CIC 88</w:t>
            </w:r>
            <w:r w:rsidRPr="00711388">
              <w:rPr>
                <w:lang w:val="en-GB"/>
              </w:rPr>
              <w:t xml:space="preserve"> the information shall relate to the borrower;</w:t>
            </w:r>
          </w:p>
          <w:p w14:paraId="7709AA00" w14:textId="70B7E0F0" w:rsidR="00144E0F" w:rsidRPr="00711388" w:rsidRDefault="00144E0F" w:rsidP="0083381F">
            <w:pPr>
              <w:pStyle w:val="Tiret0"/>
              <w:numPr>
                <w:ilvl w:val="0"/>
                <w:numId w:val="3"/>
              </w:numPr>
              <w:ind w:left="851" w:hanging="851"/>
              <w:rPr>
                <w:lang w:val="en-GB"/>
              </w:rPr>
            </w:pPr>
            <w:r w:rsidRPr="00711388">
              <w:rPr>
                <w:lang w:val="en-GB"/>
              </w:rPr>
              <w:t>This item is not applicable for CIC 71, CIC 75</w:t>
            </w:r>
            <w:r w:rsidR="003D7925" w:rsidRPr="00711388">
              <w:rPr>
                <w:lang w:val="en-GB"/>
              </w:rPr>
              <w:t>, CIC 09</w:t>
            </w:r>
            <w:r w:rsidRPr="00711388">
              <w:rPr>
                <w:lang w:val="en-GB"/>
              </w:rPr>
              <w:t xml:space="preserve"> and CIC category 9 </w:t>
            </w:r>
            <w:r w:rsidR="00845F43" w:rsidRPr="00711388">
              <w:rPr>
                <w:lang w:val="en-GB"/>
              </w:rPr>
              <w:t>-</w:t>
            </w:r>
            <w:r w:rsidRPr="00711388">
              <w:rPr>
                <w:lang w:val="en-GB"/>
              </w:rPr>
              <w:t xml:space="preserve"> Property;</w:t>
            </w:r>
          </w:p>
          <w:p w14:paraId="4B08C0AC" w14:textId="77777777" w:rsidR="00144E0F" w:rsidRPr="00711388" w:rsidRDefault="00144E0F" w:rsidP="00877EC4">
            <w:pPr>
              <w:pStyle w:val="NormalLeft"/>
              <w:rPr>
                <w:lang w:val="en-GB"/>
              </w:rPr>
            </w:pPr>
            <w:r w:rsidRPr="00711388">
              <w:rPr>
                <w:lang w:val="en-GB"/>
              </w:rPr>
              <w:t>One of the options shall be used:</w:t>
            </w:r>
          </w:p>
          <w:p w14:paraId="29D451DD" w14:textId="3AEA9607" w:rsidR="00144E0F" w:rsidRPr="00711388" w:rsidRDefault="00144E0F" w:rsidP="0083381F">
            <w:pPr>
              <w:pStyle w:val="Tiret0"/>
              <w:numPr>
                <w:ilvl w:val="0"/>
                <w:numId w:val="3"/>
              </w:numPr>
              <w:ind w:left="851" w:hanging="851"/>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w:t>
            </w:r>
          </w:p>
          <w:p w14:paraId="51555AC9" w14:textId="77777777" w:rsidR="00144E0F" w:rsidRPr="00711388" w:rsidRDefault="00144E0F" w:rsidP="0083381F">
            <w:pPr>
              <w:pStyle w:val="Tiret0"/>
              <w:numPr>
                <w:ilvl w:val="0"/>
                <w:numId w:val="3"/>
              </w:numPr>
              <w:ind w:left="851" w:hanging="851"/>
              <w:rPr>
                <w:lang w:val="en-GB"/>
              </w:rPr>
            </w:pPr>
            <w:r w:rsidRPr="00711388">
              <w:rPr>
                <w:lang w:val="en-GB"/>
              </w:rPr>
              <w:t>XA: Supranational issuers</w:t>
            </w:r>
          </w:p>
          <w:p w14:paraId="5288A025" w14:textId="77777777" w:rsidR="00144E0F" w:rsidRPr="00711388" w:rsidRDefault="00144E0F" w:rsidP="0083381F">
            <w:pPr>
              <w:pStyle w:val="Tiret0"/>
              <w:numPr>
                <w:ilvl w:val="0"/>
                <w:numId w:val="3"/>
              </w:numPr>
              <w:ind w:left="851" w:hanging="851"/>
              <w:rPr>
                <w:lang w:val="en-GB"/>
              </w:rPr>
            </w:pPr>
            <w:r w:rsidRPr="00711388">
              <w:rPr>
                <w:lang w:val="en-GB"/>
              </w:rPr>
              <w:t>EU: European Union Institutions</w:t>
            </w:r>
          </w:p>
        </w:tc>
      </w:tr>
      <w:tr w:rsidR="00626033" w:rsidRPr="00711388" w14:paraId="14BF7BB2" w14:textId="77777777" w:rsidTr="00554DEC">
        <w:tc>
          <w:tcPr>
            <w:tcW w:w="1579" w:type="dxa"/>
            <w:tcBorders>
              <w:top w:val="single" w:sz="2" w:space="0" w:color="auto"/>
              <w:left w:val="single" w:sz="2" w:space="0" w:color="auto"/>
              <w:bottom w:val="single" w:sz="2" w:space="0" w:color="auto"/>
              <w:right w:val="single" w:sz="2" w:space="0" w:color="auto"/>
            </w:tcBorders>
          </w:tcPr>
          <w:p w14:paraId="3615F93F" w14:textId="77777777" w:rsidR="00144E0F" w:rsidRPr="00711388" w:rsidRDefault="00144E0F" w:rsidP="00877EC4">
            <w:pPr>
              <w:pStyle w:val="NormalLeft"/>
              <w:rPr>
                <w:lang w:val="en-GB"/>
              </w:rPr>
            </w:pPr>
            <w:r w:rsidRPr="00711388">
              <w:rPr>
                <w:lang w:val="en-GB"/>
              </w:rPr>
              <w:t>C0240</w:t>
            </w:r>
          </w:p>
        </w:tc>
        <w:tc>
          <w:tcPr>
            <w:tcW w:w="1393" w:type="dxa"/>
            <w:tcBorders>
              <w:top w:val="single" w:sz="2" w:space="0" w:color="auto"/>
              <w:left w:val="single" w:sz="2" w:space="0" w:color="auto"/>
              <w:bottom w:val="single" w:sz="2" w:space="0" w:color="auto"/>
              <w:right w:val="single" w:sz="2" w:space="0" w:color="auto"/>
            </w:tcBorders>
          </w:tcPr>
          <w:p w14:paraId="0407A4E8" w14:textId="77777777" w:rsidR="00144E0F" w:rsidRPr="00711388" w:rsidRDefault="00144E0F" w:rsidP="00877EC4">
            <w:pPr>
              <w:pStyle w:val="NormalLeft"/>
              <w:rPr>
                <w:lang w:val="en-GB"/>
              </w:rPr>
            </w:pPr>
            <w:r w:rsidRPr="00711388">
              <w:rPr>
                <w:lang w:val="en-GB"/>
              </w:rPr>
              <w:t>Currency</w:t>
            </w:r>
          </w:p>
        </w:tc>
        <w:tc>
          <w:tcPr>
            <w:tcW w:w="6314" w:type="dxa"/>
            <w:tcBorders>
              <w:top w:val="single" w:sz="2" w:space="0" w:color="auto"/>
              <w:left w:val="single" w:sz="2" w:space="0" w:color="auto"/>
              <w:bottom w:val="single" w:sz="2" w:space="0" w:color="auto"/>
              <w:right w:val="single" w:sz="2" w:space="0" w:color="auto"/>
            </w:tcBorders>
          </w:tcPr>
          <w:p w14:paraId="344E028B" w14:textId="77777777" w:rsidR="00144E0F" w:rsidRPr="00711388" w:rsidRDefault="00144E0F" w:rsidP="00877EC4">
            <w:pPr>
              <w:pStyle w:val="NormalLeft"/>
              <w:rPr>
                <w:lang w:val="en-GB"/>
              </w:rPr>
            </w:pPr>
            <w:r w:rsidRPr="00711388">
              <w:rPr>
                <w:lang w:val="en-GB"/>
              </w:rPr>
              <w:t>Identify the ISO 4217 alphabetic code of the currency of the issue.</w:t>
            </w:r>
          </w:p>
          <w:p w14:paraId="2FC4530F" w14:textId="77777777" w:rsidR="00144E0F" w:rsidRPr="00711388" w:rsidRDefault="00144E0F" w:rsidP="00877EC4">
            <w:pPr>
              <w:pStyle w:val="NormalLeft"/>
              <w:rPr>
                <w:lang w:val="en-GB"/>
              </w:rPr>
            </w:pPr>
            <w:r w:rsidRPr="00711388">
              <w:rPr>
                <w:lang w:val="en-GB"/>
              </w:rPr>
              <w:t>The following shall be considered:</w:t>
            </w:r>
          </w:p>
          <w:p w14:paraId="19B321A5" w14:textId="3A225BA9" w:rsidR="00144E0F" w:rsidRPr="00711388" w:rsidRDefault="00144E0F" w:rsidP="0083381F">
            <w:pPr>
              <w:pStyle w:val="Tiret0"/>
              <w:numPr>
                <w:ilvl w:val="0"/>
                <w:numId w:val="3"/>
              </w:numPr>
              <w:ind w:left="851" w:hanging="851"/>
              <w:rPr>
                <w:lang w:val="en-GB"/>
              </w:rPr>
            </w:pPr>
            <w:r w:rsidRPr="00711388">
              <w:rPr>
                <w:lang w:val="en-GB"/>
              </w:rPr>
              <w:t xml:space="preserve">This item is not applicable for CIC category 8 </w:t>
            </w:r>
            <w:r w:rsidR="00845F43" w:rsidRPr="00711388">
              <w:rPr>
                <w:lang w:val="en-GB"/>
              </w:rPr>
              <w:t>-</w:t>
            </w:r>
            <w:r w:rsidRPr="00711388">
              <w:rPr>
                <w:lang w:val="en-GB"/>
              </w:rPr>
              <w:t xml:space="preserve"> Mortgages and Loans (for mortgages and loans to natural persons, as those assets are not required to be individualised), CIC 75 and for CIC 95 </w:t>
            </w:r>
            <w:r w:rsidR="00845F43" w:rsidRPr="00711388">
              <w:rPr>
                <w:lang w:val="en-GB"/>
              </w:rPr>
              <w:t>-</w:t>
            </w:r>
            <w:r w:rsidRPr="00711388">
              <w:rPr>
                <w:lang w:val="en-GB"/>
              </w:rPr>
              <w:t xml:space="preserve"> Plant and equipment (for own use) for the same reason.</w:t>
            </w:r>
          </w:p>
          <w:p w14:paraId="081E7D74" w14:textId="0A549544" w:rsidR="00144E0F" w:rsidRPr="00711388" w:rsidRDefault="00144E0F" w:rsidP="0083381F">
            <w:pPr>
              <w:pStyle w:val="Tiret0"/>
              <w:numPr>
                <w:ilvl w:val="0"/>
                <w:numId w:val="3"/>
              </w:numPr>
              <w:ind w:left="851" w:hanging="851"/>
              <w:rPr>
                <w:lang w:val="en-GB"/>
              </w:rPr>
            </w:pPr>
            <w:r w:rsidRPr="00711388">
              <w:rPr>
                <w:lang w:val="en-GB"/>
              </w:rPr>
              <w:t xml:space="preserve">Regarding CIC </w:t>
            </w:r>
            <w:r w:rsidR="00A5704B" w:rsidRPr="00711388">
              <w:rPr>
                <w:lang w:val="en-GB"/>
              </w:rPr>
              <w:t>c</w:t>
            </w:r>
            <w:r w:rsidRPr="00711388">
              <w:rPr>
                <w:lang w:val="en-GB"/>
              </w:rPr>
              <w:t xml:space="preserve">ategory 9, excluding CIC 95 </w:t>
            </w:r>
            <w:r w:rsidR="00845F43" w:rsidRPr="00711388">
              <w:rPr>
                <w:lang w:val="en-GB"/>
              </w:rPr>
              <w:t>-</w:t>
            </w:r>
            <w:r w:rsidRPr="00711388">
              <w:rPr>
                <w:lang w:val="en-GB"/>
              </w:rPr>
              <w:t xml:space="preserve"> Plant and equipment (for own use), the currency corresponds to the currency in which the investment was made.</w:t>
            </w:r>
          </w:p>
        </w:tc>
      </w:tr>
      <w:tr w:rsidR="00626033" w:rsidRPr="00711388" w14:paraId="0CDB704D" w14:textId="77777777" w:rsidTr="00554DEC">
        <w:tc>
          <w:tcPr>
            <w:tcW w:w="1579" w:type="dxa"/>
            <w:tcBorders>
              <w:top w:val="single" w:sz="2" w:space="0" w:color="auto"/>
              <w:left w:val="single" w:sz="2" w:space="0" w:color="auto"/>
              <w:bottom w:val="single" w:sz="2" w:space="0" w:color="auto"/>
              <w:right w:val="single" w:sz="2" w:space="0" w:color="auto"/>
            </w:tcBorders>
          </w:tcPr>
          <w:p w14:paraId="10F92A1E" w14:textId="77777777" w:rsidR="00144E0F" w:rsidRPr="00711388" w:rsidRDefault="00144E0F" w:rsidP="00877EC4">
            <w:pPr>
              <w:pStyle w:val="NormalLeft"/>
              <w:rPr>
                <w:lang w:val="en-GB"/>
              </w:rPr>
            </w:pPr>
            <w:r w:rsidRPr="00711388">
              <w:rPr>
                <w:lang w:val="en-GB"/>
              </w:rPr>
              <w:t>C0250</w:t>
            </w:r>
          </w:p>
        </w:tc>
        <w:tc>
          <w:tcPr>
            <w:tcW w:w="1393" w:type="dxa"/>
            <w:tcBorders>
              <w:top w:val="single" w:sz="2" w:space="0" w:color="auto"/>
              <w:left w:val="single" w:sz="2" w:space="0" w:color="auto"/>
              <w:bottom w:val="single" w:sz="2" w:space="0" w:color="auto"/>
              <w:right w:val="single" w:sz="2" w:space="0" w:color="auto"/>
            </w:tcBorders>
          </w:tcPr>
          <w:p w14:paraId="41D17B31" w14:textId="77777777" w:rsidR="00144E0F" w:rsidRPr="00711388" w:rsidRDefault="00144E0F" w:rsidP="00877EC4">
            <w:pPr>
              <w:pStyle w:val="NormalLeft"/>
              <w:rPr>
                <w:lang w:val="en-GB"/>
              </w:rPr>
            </w:pPr>
            <w:r w:rsidRPr="00711388">
              <w:rPr>
                <w:lang w:val="en-GB"/>
              </w:rPr>
              <w:t>CIC</w:t>
            </w:r>
          </w:p>
        </w:tc>
        <w:tc>
          <w:tcPr>
            <w:tcW w:w="6314" w:type="dxa"/>
            <w:tcBorders>
              <w:top w:val="single" w:sz="2" w:space="0" w:color="auto"/>
              <w:left w:val="single" w:sz="2" w:space="0" w:color="auto"/>
              <w:bottom w:val="single" w:sz="2" w:space="0" w:color="auto"/>
              <w:right w:val="single" w:sz="2" w:space="0" w:color="auto"/>
            </w:tcBorders>
          </w:tcPr>
          <w:p w14:paraId="1C6FECC8" w14:textId="10AF5282" w:rsidR="00144E0F" w:rsidRPr="00711388" w:rsidRDefault="00144E0F" w:rsidP="00877EC4">
            <w:pPr>
              <w:pStyle w:val="NormalLeft"/>
              <w:rPr>
                <w:lang w:val="en-GB"/>
              </w:rPr>
            </w:pPr>
            <w:r w:rsidRPr="00711388">
              <w:rPr>
                <w:lang w:val="en-GB"/>
              </w:rPr>
              <w:t xml:space="preserve">Complementary Identification Code used to classify assets, as set out in Annex VI </w:t>
            </w:r>
            <w:r w:rsidR="00845F43" w:rsidRPr="00711388">
              <w:rPr>
                <w:lang w:val="en-GB"/>
              </w:rPr>
              <w:t>-</w:t>
            </w:r>
            <w:r w:rsidRPr="00711388">
              <w:rPr>
                <w:lang w:val="en-GB"/>
              </w:rPr>
              <w:t xml:space="preserve"> CIC table of this Regulation. When classifying an asset using the CIC table, undertakings shall take into consideration the most representative risk to which the asset is exposed to.</w:t>
            </w:r>
          </w:p>
        </w:tc>
      </w:tr>
      <w:tr w:rsidR="00626033" w:rsidRPr="00711388" w14:paraId="219AD149" w14:textId="77777777" w:rsidTr="00554DEC">
        <w:tc>
          <w:tcPr>
            <w:tcW w:w="1579" w:type="dxa"/>
            <w:tcBorders>
              <w:top w:val="single" w:sz="2" w:space="0" w:color="auto"/>
              <w:left w:val="single" w:sz="2" w:space="0" w:color="auto"/>
              <w:bottom w:val="single" w:sz="2" w:space="0" w:color="auto"/>
              <w:right w:val="single" w:sz="2" w:space="0" w:color="auto"/>
            </w:tcBorders>
          </w:tcPr>
          <w:p w14:paraId="597003ED" w14:textId="77777777" w:rsidR="00144E0F" w:rsidRPr="00711388" w:rsidRDefault="00144E0F" w:rsidP="00877EC4">
            <w:pPr>
              <w:pStyle w:val="NormalLeft"/>
              <w:rPr>
                <w:lang w:val="en-GB"/>
              </w:rPr>
            </w:pPr>
            <w:r w:rsidRPr="00711388">
              <w:rPr>
                <w:lang w:val="en-GB"/>
              </w:rPr>
              <w:lastRenderedPageBreak/>
              <w:t>C0260</w:t>
            </w:r>
          </w:p>
        </w:tc>
        <w:tc>
          <w:tcPr>
            <w:tcW w:w="1393" w:type="dxa"/>
            <w:tcBorders>
              <w:top w:val="single" w:sz="2" w:space="0" w:color="auto"/>
              <w:left w:val="single" w:sz="2" w:space="0" w:color="auto"/>
              <w:bottom w:val="single" w:sz="2" w:space="0" w:color="auto"/>
              <w:right w:val="single" w:sz="2" w:space="0" w:color="auto"/>
            </w:tcBorders>
          </w:tcPr>
          <w:p w14:paraId="39537FA7" w14:textId="77777777" w:rsidR="00144E0F" w:rsidRPr="00711388" w:rsidRDefault="00144E0F" w:rsidP="00877EC4">
            <w:pPr>
              <w:pStyle w:val="NormalLeft"/>
              <w:rPr>
                <w:lang w:val="en-GB"/>
              </w:rPr>
            </w:pPr>
            <w:r w:rsidRPr="00711388">
              <w:rPr>
                <w:lang w:val="en-GB"/>
              </w:rPr>
              <w:t>Unit price</w:t>
            </w:r>
          </w:p>
        </w:tc>
        <w:tc>
          <w:tcPr>
            <w:tcW w:w="6314" w:type="dxa"/>
            <w:tcBorders>
              <w:top w:val="single" w:sz="2" w:space="0" w:color="auto"/>
              <w:left w:val="single" w:sz="2" w:space="0" w:color="auto"/>
              <w:bottom w:val="single" w:sz="2" w:space="0" w:color="auto"/>
              <w:right w:val="single" w:sz="2" w:space="0" w:color="auto"/>
            </w:tcBorders>
          </w:tcPr>
          <w:p w14:paraId="5354FA5D" w14:textId="77777777" w:rsidR="00144E0F" w:rsidRPr="00711388" w:rsidRDefault="00144E0F" w:rsidP="00877EC4">
            <w:pPr>
              <w:pStyle w:val="NormalLeft"/>
              <w:rPr>
                <w:lang w:val="en-GB"/>
              </w:rPr>
            </w:pPr>
            <w:r w:rsidRPr="00711388">
              <w:rPr>
                <w:lang w:val="en-GB"/>
              </w:rPr>
              <w:t>Unit price of the asset, if relevant.</w:t>
            </w:r>
          </w:p>
          <w:p w14:paraId="7E15B3AC" w14:textId="77777777" w:rsidR="00144E0F" w:rsidRPr="00711388" w:rsidRDefault="00144E0F" w:rsidP="00877EC4">
            <w:pPr>
              <w:pStyle w:val="NormalLeft"/>
              <w:rPr>
                <w:lang w:val="en-GB"/>
              </w:rPr>
            </w:pPr>
            <w:r w:rsidRPr="00711388">
              <w:rPr>
                <w:lang w:val="en-GB"/>
              </w:rPr>
              <w:t>This item shall not be reported if item Unit percentage of par amount Solvency II price (C0270) is reported.</w:t>
            </w:r>
          </w:p>
        </w:tc>
      </w:tr>
      <w:tr w:rsidR="00626033" w:rsidRPr="00711388" w14:paraId="33CA68C1" w14:textId="77777777" w:rsidTr="00554DEC">
        <w:tc>
          <w:tcPr>
            <w:tcW w:w="1579" w:type="dxa"/>
            <w:tcBorders>
              <w:top w:val="single" w:sz="2" w:space="0" w:color="auto"/>
              <w:left w:val="single" w:sz="2" w:space="0" w:color="auto"/>
              <w:bottom w:val="single" w:sz="2" w:space="0" w:color="auto"/>
              <w:right w:val="single" w:sz="2" w:space="0" w:color="auto"/>
            </w:tcBorders>
          </w:tcPr>
          <w:p w14:paraId="4B5BA47A" w14:textId="77777777" w:rsidR="00144E0F" w:rsidRPr="00711388" w:rsidRDefault="00144E0F" w:rsidP="00877EC4">
            <w:pPr>
              <w:pStyle w:val="NormalLeft"/>
              <w:rPr>
                <w:lang w:val="en-GB"/>
              </w:rPr>
            </w:pPr>
            <w:r w:rsidRPr="00711388">
              <w:rPr>
                <w:lang w:val="en-GB"/>
              </w:rPr>
              <w:t>C0270</w:t>
            </w:r>
          </w:p>
        </w:tc>
        <w:tc>
          <w:tcPr>
            <w:tcW w:w="1393" w:type="dxa"/>
            <w:tcBorders>
              <w:top w:val="single" w:sz="2" w:space="0" w:color="auto"/>
              <w:left w:val="single" w:sz="2" w:space="0" w:color="auto"/>
              <w:bottom w:val="single" w:sz="2" w:space="0" w:color="auto"/>
              <w:right w:val="single" w:sz="2" w:space="0" w:color="auto"/>
            </w:tcBorders>
          </w:tcPr>
          <w:p w14:paraId="15C1B6B0" w14:textId="77777777" w:rsidR="00144E0F" w:rsidRPr="00711388" w:rsidRDefault="00144E0F" w:rsidP="00877EC4">
            <w:pPr>
              <w:pStyle w:val="NormalLeft"/>
              <w:rPr>
                <w:lang w:val="en-GB"/>
              </w:rPr>
            </w:pPr>
            <w:r w:rsidRPr="00711388">
              <w:rPr>
                <w:lang w:val="en-GB"/>
              </w:rPr>
              <w:t>Unit percentage of par amount Solvency II price</w:t>
            </w:r>
          </w:p>
        </w:tc>
        <w:tc>
          <w:tcPr>
            <w:tcW w:w="6314" w:type="dxa"/>
            <w:tcBorders>
              <w:top w:val="single" w:sz="2" w:space="0" w:color="auto"/>
              <w:left w:val="single" w:sz="2" w:space="0" w:color="auto"/>
              <w:bottom w:val="single" w:sz="2" w:space="0" w:color="auto"/>
              <w:right w:val="single" w:sz="2" w:space="0" w:color="auto"/>
            </w:tcBorders>
          </w:tcPr>
          <w:p w14:paraId="438A33A9" w14:textId="77777777" w:rsidR="00144E0F" w:rsidRPr="00711388" w:rsidRDefault="00144E0F" w:rsidP="00877EC4">
            <w:pPr>
              <w:pStyle w:val="NormalLeft"/>
              <w:rPr>
                <w:lang w:val="en-GB"/>
              </w:rPr>
            </w:pPr>
            <w:r w:rsidRPr="00711388">
              <w:rPr>
                <w:lang w:val="en-GB"/>
              </w:rPr>
              <w:t>Amount in percentage of par value, clean price without accrued interest, for the asset, if relevant.</w:t>
            </w:r>
          </w:p>
          <w:p w14:paraId="27ECBD4D" w14:textId="77777777" w:rsidR="00144E0F" w:rsidRPr="00711388" w:rsidRDefault="00144E0F" w:rsidP="00877EC4">
            <w:pPr>
              <w:pStyle w:val="NormalLeft"/>
              <w:rPr>
                <w:lang w:val="en-GB"/>
              </w:rPr>
            </w:pPr>
            <w:r w:rsidRPr="00711388">
              <w:rPr>
                <w:lang w:val="en-GB"/>
              </w:rPr>
              <w:t>This item shall be reported if a ‘par amount’ information (C0100) has been provided in the first part of the template (‘Information on positions held’) except for CIC category 71 and 9.</w:t>
            </w:r>
          </w:p>
          <w:p w14:paraId="402703D2" w14:textId="77777777" w:rsidR="00144E0F" w:rsidRPr="00711388" w:rsidRDefault="00144E0F" w:rsidP="001D0CCF">
            <w:pPr>
              <w:pStyle w:val="NormalLeft"/>
              <w:rPr>
                <w:lang w:val="en-GB"/>
              </w:rPr>
            </w:pPr>
            <w:r w:rsidRPr="00711388">
              <w:rPr>
                <w:lang w:val="en-GB"/>
              </w:rPr>
              <w:t>This item shall not be reported if item Unit Solvency II price (C0260) is reported.</w:t>
            </w:r>
          </w:p>
        </w:tc>
      </w:tr>
      <w:tr w:rsidR="00144E0F" w:rsidRPr="00711388" w14:paraId="5AB33D30" w14:textId="77777777" w:rsidTr="00554DEC">
        <w:tc>
          <w:tcPr>
            <w:tcW w:w="1579" w:type="dxa"/>
            <w:tcBorders>
              <w:top w:val="single" w:sz="2" w:space="0" w:color="auto"/>
              <w:left w:val="single" w:sz="2" w:space="0" w:color="auto"/>
              <w:bottom w:val="single" w:sz="2" w:space="0" w:color="auto"/>
              <w:right w:val="single" w:sz="2" w:space="0" w:color="auto"/>
            </w:tcBorders>
          </w:tcPr>
          <w:p w14:paraId="7721894E" w14:textId="77777777" w:rsidR="00144E0F" w:rsidRPr="00711388" w:rsidRDefault="00144E0F" w:rsidP="00877EC4">
            <w:pPr>
              <w:pStyle w:val="NormalLeft"/>
              <w:rPr>
                <w:lang w:val="en-GB"/>
              </w:rPr>
            </w:pPr>
            <w:r w:rsidRPr="00711388">
              <w:rPr>
                <w:lang w:val="en-GB"/>
              </w:rPr>
              <w:t>C0280</w:t>
            </w:r>
          </w:p>
        </w:tc>
        <w:tc>
          <w:tcPr>
            <w:tcW w:w="1393" w:type="dxa"/>
            <w:tcBorders>
              <w:top w:val="single" w:sz="2" w:space="0" w:color="auto"/>
              <w:left w:val="single" w:sz="2" w:space="0" w:color="auto"/>
              <w:bottom w:val="single" w:sz="2" w:space="0" w:color="auto"/>
              <w:right w:val="single" w:sz="2" w:space="0" w:color="auto"/>
            </w:tcBorders>
          </w:tcPr>
          <w:p w14:paraId="5C9D6354" w14:textId="77777777" w:rsidR="00144E0F" w:rsidRPr="00711388" w:rsidRDefault="00144E0F" w:rsidP="00877EC4">
            <w:pPr>
              <w:pStyle w:val="NormalLeft"/>
              <w:rPr>
                <w:lang w:val="en-GB"/>
              </w:rPr>
            </w:pPr>
            <w:r w:rsidRPr="00711388">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1CF8803C" w14:textId="77777777" w:rsidR="00144E0F" w:rsidRPr="00711388" w:rsidRDefault="00144E0F" w:rsidP="00877EC4">
            <w:pPr>
              <w:pStyle w:val="NormalLeft"/>
              <w:rPr>
                <w:lang w:val="en-GB"/>
              </w:rPr>
            </w:pPr>
            <w:r w:rsidRPr="00711388">
              <w:rPr>
                <w:lang w:val="en-GB"/>
              </w:rPr>
              <w:t>Only applicable for CIC categories 1, 2, 5, 6 and 8, and CIC 74 and CIC 79.</w:t>
            </w:r>
          </w:p>
          <w:p w14:paraId="045C34CC" w14:textId="50F94736" w:rsidR="00144E0F" w:rsidRPr="00711388" w:rsidRDefault="00144E0F" w:rsidP="00877EC4">
            <w:pPr>
              <w:pStyle w:val="NormalLeft"/>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maturity date.</w:t>
            </w:r>
          </w:p>
          <w:p w14:paraId="60623606" w14:textId="77777777" w:rsidR="00144E0F" w:rsidRPr="00711388" w:rsidRDefault="00144E0F" w:rsidP="00877EC4">
            <w:pPr>
              <w:pStyle w:val="NormalLeft"/>
              <w:rPr>
                <w:lang w:val="en-GB"/>
              </w:rPr>
            </w:pPr>
            <w:r w:rsidRPr="00711388">
              <w:rPr>
                <w:lang w:val="en-GB"/>
              </w:rPr>
              <w:t>Corresponds always to the maturity date, even for callable securities. The following shall be considered:</w:t>
            </w:r>
          </w:p>
          <w:p w14:paraId="32BF5BB2" w14:textId="40D1EE38" w:rsidR="00144E0F" w:rsidRPr="00711388" w:rsidRDefault="00144E0F" w:rsidP="0083381F">
            <w:pPr>
              <w:pStyle w:val="Tiret0"/>
              <w:numPr>
                <w:ilvl w:val="0"/>
                <w:numId w:val="3"/>
              </w:numPr>
              <w:ind w:left="851" w:hanging="851"/>
              <w:rPr>
                <w:lang w:val="en-GB"/>
              </w:rPr>
            </w:pPr>
            <w:r w:rsidRPr="00711388">
              <w:rPr>
                <w:lang w:val="en-GB"/>
              </w:rPr>
              <w:t>For perpetual securities use ‘9999</w:t>
            </w:r>
            <w:r w:rsidR="00711388" w:rsidRPr="00711388">
              <w:rPr>
                <w:lang w:val="en-GB"/>
              </w:rPr>
              <w:t>-</w:t>
            </w:r>
            <w:r w:rsidRPr="00711388">
              <w:rPr>
                <w:lang w:val="en-GB"/>
              </w:rPr>
              <w:t>12</w:t>
            </w:r>
            <w:r w:rsidR="00711388" w:rsidRPr="00711388">
              <w:rPr>
                <w:lang w:val="en-GB"/>
              </w:rPr>
              <w:t>-</w:t>
            </w:r>
            <w:r w:rsidRPr="00711388">
              <w:rPr>
                <w:lang w:val="en-GB"/>
              </w:rPr>
              <w:t>31’</w:t>
            </w:r>
          </w:p>
          <w:p w14:paraId="722D9B7F" w14:textId="77777777" w:rsidR="00144E0F" w:rsidRPr="00711388" w:rsidRDefault="00144E0F" w:rsidP="0083381F">
            <w:pPr>
              <w:pStyle w:val="Tiret0"/>
              <w:numPr>
                <w:ilvl w:val="0"/>
                <w:numId w:val="3"/>
              </w:numPr>
              <w:ind w:left="851" w:hanging="851"/>
              <w:rPr>
                <w:lang w:val="en-GB"/>
              </w:rPr>
            </w:pPr>
            <w:r w:rsidRPr="00711388">
              <w:rPr>
                <w:lang w:val="en-GB"/>
              </w:rPr>
              <w:t>For CIC category 8, regarding loans and mortgages to individuals, the weighted (based on the loan amount) remaining maturity is to be reported.</w:t>
            </w:r>
          </w:p>
        </w:tc>
      </w:tr>
    </w:tbl>
    <w:p w14:paraId="293F4390" w14:textId="77777777" w:rsidR="00144E0F" w:rsidRPr="00711388" w:rsidRDefault="00144E0F" w:rsidP="00144E0F">
      <w:pPr>
        <w:rPr>
          <w:lang w:val="en-GB"/>
        </w:rPr>
      </w:pPr>
    </w:p>
    <w:p w14:paraId="7B0FBF14" w14:textId="752B540F" w:rsidR="00144E0F" w:rsidRPr="00711388" w:rsidRDefault="00144E0F" w:rsidP="00144E0F">
      <w:pPr>
        <w:pStyle w:val="ManualHeading2"/>
        <w:ind w:left="851" w:hanging="851"/>
        <w:rPr>
          <w:lang w:val="en-GB"/>
        </w:rPr>
      </w:pPr>
      <w:r w:rsidRPr="00711388">
        <w:rPr>
          <w:i/>
          <w:iCs/>
          <w:lang w:val="en-GB"/>
        </w:rPr>
        <w:t xml:space="preserve">S.12.01 </w:t>
      </w:r>
      <w:r w:rsidR="00845F43" w:rsidRPr="00711388">
        <w:rPr>
          <w:i/>
          <w:iCs/>
          <w:lang w:val="en-GB"/>
        </w:rPr>
        <w:t>-</w:t>
      </w:r>
      <w:r w:rsidRPr="00711388">
        <w:rPr>
          <w:i/>
          <w:iCs/>
          <w:lang w:val="en-GB"/>
        </w:rPr>
        <w:t xml:space="preserve"> Life and Health SLT Technical Provisions</w:t>
      </w:r>
    </w:p>
    <w:p w14:paraId="26226551" w14:textId="77777777" w:rsidR="00144E0F" w:rsidRPr="00711388" w:rsidRDefault="00144E0F" w:rsidP="00144E0F">
      <w:pPr>
        <w:rPr>
          <w:lang w:val="en-GB"/>
        </w:rPr>
      </w:pPr>
      <w:r w:rsidRPr="00711388">
        <w:rPr>
          <w:i/>
          <w:iCs/>
          <w:lang w:val="en-GB"/>
        </w:rPr>
        <w:t>General comments:</w:t>
      </w:r>
    </w:p>
    <w:p w14:paraId="1095A26E" w14:textId="09DFFF66" w:rsidR="00144E0F" w:rsidRPr="00711388" w:rsidRDefault="00144E0F" w:rsidP="00144E0F">
      <w:pPr>
        <w:rPr>
          <w:lang w:val="en-GB"/>
        </w:rPr>
      </w:pPr>
      <w:r w:rsidRPr="00711388">
        <w:rPr>
          <w:lang w:val="en-GB"/>
        </w:rPr>
        <w:t>This section relates to quarterly and annual submission of information for individual entities, ring fenced</w:t>
      </w:r>
      <w:r w:rsidR="00711388" w:rsidRPr="00711388">
        <w:rPr>
          <w:lang w:val="en-GB"/>
        </w:rPr>
        <w:t>-</w:t>
      </w:r>
      <w:r w:rsidRPr="00711388">
        <w:rPr>
          <w:lang w:val="en-GB"/>
        </w:rPr>
        <w:t>funds, matching adjustment portfolios and remaining part.</w:t>
      </w:r>
    </w:p>
    <w:p w14:paraId="57850CCF" w14:textId="6C9F749F" w:rsidR="00144E0F" w:rsidRPr="00711388" w:rsidRDefault="00144E0F" w:rsidP="00144E0F">
      <w:pPr>
        <w:rPr>
          <w:lang w:val="en-GB"/>
        </w:rPr>
      </w:pPr>
      <w:r w:rsidRPr="00711388">
        <w:rPr>
          <w:lang w:val="en-GB"/>
        </w:rPr>
        <w:t>Undertakings may apply appropriate approximations in the calculation of the technical provisions as referred to in Article 21 of Delegated Regulation (EU) 2015/35. I</w:t>
      </w:r>
      <w:r w:rsidR="007117EB" w:rsidRPr="00711388">
        <w:rPr>
          <w:lang w:val="en-GB"/>
        </w:rPr>
        <w:t xml:space="preserve">n addition, Article 59 of </w:t>
      </w:r>
      <w:r w:rsidRPr="00711388">
        <w:rPr>
          <w:lang w:val="en-GB"/>
        </w:rPr>
        <w:t>Delegated Regulation (EU) 2015/35 may be applied to calculate the risk margin during the financial year.</w:t>
      </w:r>
    </w:p>
    <w:p w14:paraId="2649398B" w14:textId="5599A648" w:rsidR="00144E0F" w:rsidRPr="00711388" w:rsidRDefault="00144E0F" w:rsidP="00144E0F">
      <w:pPr>
        <w:rPr>
          <w:lang w:val="en-GB"/>
        </w:rPr>
      </w:pPr>
      <w:r w:rsidRPr="00711388">
        <w:rPr>
          <w:lang w:val="en-GB"/>
        </w:rPr>
        <w:t>Line of business for life obligations: The lines of business</w:t>
      </w:r>
      <w:r w:rsidR="00ED6E37" w:rsidRPr="00711388">
        <w:rPr>
          <w:lang w:val="en-GB"/>
        </w:rPr>
        <w:t xml:space="preserve">, referred to in Article 80 of </w:t>
      </w:r>
      <w:r w:rsidRPr="00711388">
        <w:rPr>
          <w:lang w:val="en-GB"/>
        </w:rPr>
        <w:t>Directive 2009/138/EC, as defined in Annex I to Delegated Regulation (EU) 2015/35. The segmentation shall reflect the nature of the risks underlying the contract (substance), rather than the legal form of the contract (form). By default, where an insurance or reinsurance contract covers risks across the lines of business undertakings shall, where possible, unbundled the obligations into the appropriate lines of business (Article 55 of Delegated Regulation (EU) 2015/35).</w:t>
      </w:r>
    </w:p>
    <w:p w14:paraId="623142E4" w14:textId="41DA37A3" w:rsidR="00144E0F" w:rsidRPr="00711388" w:rsidRDefault="00144E0F" w:rsidP="00144E0F">
      <w:pPr>
        <w:rPr>
          <w:lang w:val="en-GB"/>
        </w:rPr>
      </w:pPr>
      <w:r w:rsidRPr="00711388">
        <w:rPr>
          <w:lang w:val="en-GB"/>
        </w:rPr>
        <w:t>Lines of business ‘Index</w:t>
      </w:r>
      <w:r w:rsidR="00711388" w:rsidRPr="00711388">
        <w:rPr>
          <w:lang w:val="en-GB"/>
        </w:rPr>
        <w:t>-</w:t>
      </w:r>
      <w:r w:rsidRPr="00711388">
        <w:rPr>
          <w:lang w:val="en-GB"/>
        </w:rPr>
        <w:t>linked and unit</w:t>
      </w:r>
      <w:r w:rsidR="00711388" w:rsidRPr="00711388">
        <w:rPr>
          <w:lang w:val="en-GB"/>
        </w:rPr>
        <w:t>-</w:t>
      </w:r>
      <w:r w:rsidRPr="00711388">
        <w:rPr>
          <w:lang w:val="en-GB"/>
        </w:rPr>
        <w:t>linked insurance’, ‘Other life insurance’ and ‘Health insurance’ are split between ‘Contracts without options and guarantees’ and ‘Contracts with options or guarantees’. For this split the following shall be considered:</w:t>
      </w:r>
    </w:p>
    <w:p w14:paraId="16E003EA" w14:textId="56451994" w:rsidR="00144E0F" w:rsidRPr="00711388" w:rsidRDefault="00144E0F" w:rsidP="0083381F">
      <w:pPr>
        <w:pStyle w:val="Tiret0"/>
        <w:numPr>
          <w:ilvl w:val="0"/>
          <w:numId w:val="3"/>
        </w:numPr>
        <w:ind w:left="851" w:hanging="851"/>
        <w:rPr>
          <w:lang w:val="en-GB"/>
        </w:rPr>
      </w:pPr>
      <w:r w:rsidRPr="00711388">
        <w:rPr>
          <w:lang w:val="en-GB"/>
        </w:rPr>
        <w:lastRenderedPageBreak/>
        <w:t>‘Contracts without options and guarantees’ shall include the amounts related to contracts without any financial guarantees or contractual options, meaning that the technical provision calculation does not reflect the amount of any financial guarantees or contractual options. Contracts with non</w:t>
      </w:r>
      <w:r w:rsidR="00711388" w:rsidRPr="00711388">
        <w:rPr>
          <w:lang w:val="en-GB"/>
        </w:rPr>
        <w:t>-</w:t>
      </w:r>
      <w:r w:rsidRPr="00711388">
        <w:rPr>
          <w:lang w:val="en-GB"/>
        </w:rPr>
        <w:t>material contractual options or financial guarantees that are not reflected in the technical provisions calculation shall also be reported in this column;</w:t>
      </w:r>
    </w:p>
    <w:p w14:paraId="2B02EEBE" w14:textId="77777777" w:rsidR="00144E0F" w:rsidRPr="00711388" w:rsidRDefault="00144E0F" w:rsidP="0083381F">
      <w:pPr>
        <w:pStyle w:val="Tiret0"/>
        <w:numPr>
          <w:ilvl w:val="0"/>
          <w:numId w:val="3"/>
        </w:numPr>
        <w:ind w:left="851" w:hanging="851"/>
        <w:rPr>
          <w:lang w:val="en-GB"/>
        </w:rPr>
      </w:pPr>
      <w:r w:rsidRPr="00711388">
        <w:rPr>
          <w:lang w:val="en-GB"/>
        </w:rPr>
        <w:t>‘Contracts with options or guarantees’ shall include contracts that have either financial guarantees, contractual options, or both as far as the technical provision calculation reflect the existence of those financial guarantees or contractual options.</w:t>
      </w:r>
    </w:p>
    <w:p w14:paraId="2A8DB47C" w14:textId="77777777" w:rsidR="00144E0F" w:rsidRPr="00711388" w:rsidRDefault="00144E0F" w:rsidP="00144E0F">
      <w:pPr>
        <w:rPr>
          <w:lang w:val="en-GB"/>
        </w:rPr>
      </w:pPr>
      <w:r w:rsidRPr="00711388">
        <w:rPr>
          <w:lang w:val="en-GB"/>
        </w:rPr>
        <w:t>The information reported shall be gross of reinsurance as information on Recoverables from reinsurance/SPV and Finite reinsurance is requested in specific rows.</w:t>
      </w:r>
    </w:p>
    <w:p w14:paraId="1951BB23" w14:textId="12CC9587" w:rsidR="009D147A" w:rsidRPr="00711388" w:rsidRDefault="009D147A" w:rsidP="00144E0F">
      <w:pPr>
        <w:rPr>
          <w:lang w:val="en-GB"/>
        </w:rPr>
      </w:pPr>
      <w:r w:rsidRPr="00711388">
        <w:rPr>
          <w:lang w:val="en-GB"/>
        </w:rPr>
        <w:t xml:space="preserve">All references to surrender values </w:t>
      </w:r>
      <w:r w:rsidR="00D06BC3" w:rsidRPr="00711388">
        <w:rPr>
          <w:lang w:val="en-GB"/>
        </w:rPr>
        <w:t>shall</w:t>
      </w:r>
      <w:r w:rsidRPr="00711388">
        <w:rPr>
          <w:lang w:val="en-GB"/>
        </w:rPr>
        <w:t xml:space="preserve"> not </w:t>
      </w:r>
      <w:r w:rsidR="00024832" w:rsidRPr="00711388">
        <w:rPr>
          <w:lang w:val="en-GB"/>
        </w:rPr>
        <w:t>be applicable to the</w:t>
      </w:r>
      <w:r w:rsidRPr="00711388">
        <w:rPr>
          <w:lang w:val="en-GB"/>
        </w:rPr>
        <w:t xml:space="preserve"> reinsurance business.</w:t>
      </w:r>
    </w:p>
    <w:p w14:paraId="6F84E921" w14:textId="77777777" w:rsidR="00144E0F" w:rsidRPr="00711388" w:rsidRDefault="00144E0F" w:rsidP="00144E0F">
      <w:pPr>
        <w:rPr>
          <w:lang w:val="en-GB"/>
        </w:rPr>
      </w:pPr>
      <w:r w:rsidRPr="00711388">
        <w:rPr>
          <w:lang w:val="en-GB"/>
        </w:rPr>
        <w:t>The information to be reported between R0010 and R0100 shall be after the volatility adjustment, the matching adjustment and the transitional adjustment to the relevant risk-free interest rate term structure if applied but shall not include the transitional deduction to technical provisions. The amount of transitional deduction to technical provisions is requested separately between rows R0110 and R0130.</w:t>
      </w:r>
    </w:p>
    <w:tbl>
      <w:tblPr>
        <w:tblW w:w="9286" w:type="dxa"/>
        <w:tblLayout w:type="fixed"/>
        <w:tblLook w:val="0000" w:firstRow="0" w:lastRow="0" w:firstColumn="0" w:lastColumn="0" w:noHBand="0" w:noVBand="0"/>
      </w:tblPr>
      <w:tblGrid>
        <w:gridCol w:w="2136"/>
        <w:gridCol w:w="3064"/>
        <w:gridCol w:w="4086"/>
      </w:tblGrid>
      <w:tr w:rsidR="00626033" w:rsidRPr="00711388" w14:paraId="37A40BD1" w14:textId="77777777" w:rsidTr="002849C4">
        <w:tc>
          <w:tcPr>
            <w:tcW w:w="2136" w:type="dxa"/>
            <w:tcBorders>
              <w:top w:val="single" w:sz="2" w:space="0" w:color="auto"/>
              <w:left w:val="single" w:sz="2" w:space="0" w:color="auto"/>
              <w:bottom w:val="single" w:sz="2" w:space="0" w:color="auto"/>
              <w:right w:val="single" w:sz="2" w:space="0" w:color="auto"/>
            </w:tcBorders>
          </w:tcPr>
          <w:p w14:paraId="58F098C3" w14:textId="77777777" w:rsidR="00144E0F" w:rsidRPr="00711388" w:rsidRDefault="00144E0F" w:rsidP="00877EC4">
            <w:pPr>
              <w:adjustRightInd w:val="0"/>
              <w:spacing w:before="0" w:after="0"/>
              <w:jc w:val="left"/>
              <w:rPr>
                <w:lang w:val="en-GB"/>
              </w:rPr>
            </w:pPr>
          </w:p>
        </w:tc>
        <w:tc>
          <w:tcPr>
            <w:tcW w:w="3064" w:type="dxa"/>
            <w:tcBorders>
              <w:top w:val="single" w:sz="2" w:space="0" w:color="auto"/>
              <w:left w:val="single" w:sz="2" w:space="0" w:color="auto"/>
              <w:bottom w:val="single" w:sz="2" w:space="0" w:color="auto"/>
              <w:right w:val="single" w:sz="2" w:space="0" w:color="auto"/>
            </w:tcBorders>
          </w:tcPr>
          <w:p w14:paraId="212161C2" w14:textId="77777777" w:rsidR="00144E0F" w:rsidRPr="00711388" w:rsidRDefault="00144E0F" w:rsidP="00877EC4">
            <w:pPr>
              <w:pStyle w:val="NormalCentered"/>
              <w:rPr>
                <w:lang w:val="en-GB"/>
              </w:rPr>
            </w:pPr>
            <w:r w:rsidRPr="00711388">
              <w:rPr>
                <w:lang w:val="en-GB"/>
              </w:rPr>
              <w:t>ITEM</w:t>
            </w:r>
          </w:p>
        </w:tc>
        <w:tc>
          <w:tcPr>
            <w:tcW w:w="4086" w:type="dxa"/>
            <w:tcBorders>
              <w:top w:val="single" w:sz="2" w:space="0" w:color="auto"/>
              <w:left w:val="single" w:sz="2" w:space="0" w:color="auto"/>
              <w:bottom w:val="single" w:sz="2" w:space="0" w:color="auto"/>
              <w:right w:val="single" w:sz="2" w:space="0" w:color="auto"/>
            </w:tcBorders>
          </w:tcPr>
          <w:p w14:paraId="18B01F0E" w14:textId="77777777" w:rsidR="00144E0F" w:rsidRPr="00711388" w:rsidRDefault="00144E0F" w:rsidP="00877EC4">
            <w:pPr>
              <w:pStyle w:val="NormalCentered"/>
              <w:rPr>
                <w:lang w:val="en-GB"/>
              </w:rPr>
            </w:pPr>
            <w:r w:rsidRPr="00711388">
              <w:rPr>
                <w:lang w:val="en-GB"/>
              </w:rPr>
              <w:t>INSTRUCTIONS</w:t>
            </w:r>
          </w:p>
        </w:tc>
      </w:tr>
      <w:tr w:rsidR="00626033" w:rsidRPr="00711388" w14:paraId="33400596" w14:textId="77777777" w:rsidTr="002849C4">
        <w:tc>
          <w:tcPr>
            <w:tcW w:w="2136" w:type="dxa"/>
            <w:tcBorders>
              <w:top w:val="single" w:sz="2" w:space="0" w:color="auto"/>
              <w:left w:val="single" w:sz="2" w:space="0" w:color="auto"/>
              <w:bottom w:val="single" w:sz="2" w:space="0" w:color="auto"/>
              <w:right w:val="single" w:sz="2" w:space="0" w:color="auto"/>
            </w:tcBorders>
          </w:tcPr>
          <w:p w14:paraId="2B661F74" w14:textId="77777777" w:rsidR="00144E0F" w:rsidRPr="00711388" w:rsidRDefault="00144E0F" w:rsidP="00877EC4">
            <w:pPr>
              <w:pStyle w:val="NormalLeft"/>
              <w:rPr>
                <w:lang w:val="en-GB"/>
              </w:rPr>
            </w:pPr>
            <w:r w:rsidRPr="00711388">
              <w:rPr>
                <w:lang w:val="en-GB"/>
              </w:rPr>
              <w:t>Z0020</w:t>
            </w:r>
          </w:p>
        </w:tc>
        <w:tc>
          <w:tcPr>
            <w:tcW w:w="3064" w:type="dxa"/>
            <w:tcBorders>
              <w:top w:val="single" w:sz="2" w:space="0" w:color="auto"/>
              <w:left w:val="single" w:sz="2" w:space="0" w:color="auto"/>
              <w:bottom w:val="single" w:sz="2" w:space="0" w:color="auto"/>
              <w:right w:val="single" w:sz="2" w:space="0" w:color="auto"/>
            </w:tcBorders>
          </w:tcPr>
          <w:p w14:paraId="07D16668" w14:textId="77777777" w:rsidR="00144E0F" w:rsidRPr="00711388" w:rsidRDefault="00144E0F" w:rsidP="00877EC4">
            <w:pPr>
              <w:pStyle w:val="NormalLeft"/>
              <w:rPr>
                <w:lang w:val="en-GB"/>
              </w:rPr>
            </w:pPr>
            <w:r w:rsidRPr="00711388">
              <w:rPr>
                <w:lang w:val="en-GB"/>
              </w:rPr>
              <w:t>Ring Fenced Fund/Matching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07525F47" w14:textId="77777777" w:rsidR="00144E0F" w:rsidRPr="00711388" w:rsidRDefault="00144E0F" w:rsidP="00877EC4">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7E1DE2CF" w14:textId="585B0EB6" w:rsidR="00144E0F" w:rsidRPr="00711388" w:rsidRDefault="00144E0F" w:rsidP="00877EC4">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5B930BFE" w14:textId="79271EAE" w:rsidR="00144E0F" w:rsidRPr="00711388" w:rsidRDefault="00144E0F" w:rsidP="00877EC4">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626033" w:rsidRPr="00711388" w14:paraId="6F2BFA97" w14:textId="77777777" w:rsidTr="002849C4">
        <w:tc>
          <w:tcPr>
            <w:tcW w:w="2136" w:type="dxa"/>
            <w:tcBorders>
              <w:top w:val="single" w:sz="2" w:space="0" w:color="auto"/>
              <w:left w:val="single" w:sz="2" w:space="0" w:color="auto"/>
              <w:bottom w:val="single" w:sz="2" w:space="0" w:color="auto"/>
              <w:right w:val="single" w:sz="2" w:space="0" w:color="auto"/>
            </w:tcBorders>
          </w:tcPr>
          <w:p w14:paraId="3A231E10" w14:textId="77777777" w:rsidR="00144E0F" w:rsidRPr="00711388" w:rsidRDefault="00144E0F" w:rsidP="00877EC4">
            <w:pPr>
              <w:pStyle w:val="NormalLeft"/>
              <w:rPr>
                <w:lang w:val="en-GB"/>
              </w:rPr>
            </w:pPr>
            <w:r w:rsidRPr="00711388">
              <w:rPr>
                <w:lang w:val="en-GB"/>
              </w:rPr>
              <w:t>Z0030</w:t>
            </w:r>
          </w:p>
        </w:tc>
        <w:tc>
          <w:tcPr>
            <w:tcW w:w="3064" w:type="dxa"/>
            <w:tcBorders>
              <w:top w:val="single" w:sz="2" w:space="0" w:color="auto"/>
              <w:left w:val="single" w:sz="2" w:space="0" w:color="auto"/>
              <w:bottom w:val="single" w:sz="2" w:space="0" w:color="auto"/>
              <w:right w:val="single" w:sz="2" w:space="0" w:color="auto"/>
            </w:tcBorders>
          </w:tcPr>
          <w:p w14:paraId="70452C18" w14:textId="77777777" w:rsidR="00144E0F" w:rsidRPr="00711388" w:rsidRDefault="00144E0F" w:rsidP="00877EC4">
            <w:pPr>
              <w:pStyle w:val="NormalLeft"/>
              <w:rPr>
                <w:lang w:val="en-GB"/>
              </w:rPr>
            </w:pPr>
            <w:r w:rsidRPr="00711388">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28B97E38" w14:textId="76948B88" w:rsidR="00144E0F" w:rsidRPr="00711388" w:rsidRDefault="00144E0F" w:rsidP="00877EC4">
            <w:pPr>
              <w:pStyle w:val="NormalLeft"/>
              <w:rPr>
                <w:lang w:val="en-GB"/>
              </w:rPr>
            </w:pPr>
            <w:r w:rsidRPr="00711388">
              <w:rPr>
                <w:lang w:val="en-GB"/>
              </w:rPr>
              <w:t xml:space="preserve">Identification number for a </w:t>
            </w:r>
            <w:r w:rsidR="000A3009" w:rsidRPr="00711388">
              <w:rPr>
                <w:lang w:val="en-GB"/>
              </w:rPr>
              <w:t>ring-fenced</w:t>
            </w:r>
            <w:r w:rsidRPr="00711388">
              <w:rPr>
                <w:lang w:val="en-GB"/>
              </w:rPr>
              <w:t xml:space="preserve"> fund or matching adjustment portfolio. This number is attributed by the undertaking and must be consistent over time and with the fund/portfolio number reported in other templates.</w:t>
            </w:r>
          </w:p>
        </w:tc>
      </w:tr>
      <w:tr w:rsidR="00626033" w:rsidRPr="00711388" w14:paraId="055696ED"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0539614E" w14:textId="77777777" w:rsidR="00024832" w:rsidRPr="00711388" w:rsidRDefault="00024832" w:rsidP="00281257">
            <w:pPr>
              <w:pStyle w:val="NormalCentered"/>
              <w:jc w:val="left"/>
              <w:rPr>
                <w:lang w:val="en-GB"/>
              </w:rPr>
            </w:pPr>
            <w:r w:rsidRPr="00711388">
              <w:rPr>
                <w:i/>
                <w:iCs/>
                <w:lang w:val="en-GB"/>
              </w:rPr>
              <w:t>Technical provisions calculated as a whole</w:t>
            </w:r>
          </w:p>
        </w:tc>
      </w:tr>
      <w:tr w:rsidR="00626033" w:rsidRPr="00711388" w14:paraId="6DD23BCD" w14:textId="77777777" w:rsidTr="002849C4">
        <w:tc>
          <w:tcPr>
            <w:tcW w:w="2136" w:type="dxa"/>
            <w:tcBorders>
              <w:top w:val="single" w:sz="2" w:space="0" w:color="auto"/>
              <w:left w:val="single" w:sz="2" w:space="0" w:color="auto"/>
              <w:bottom w:val="single" w:sz="2" w:space="0" w:color="auto"/>
              <w:right w:val="single" w:sz="2" w:space="0" w:color="auto"/>
            </w:tcBorders>
          </w:tcPr>
          <w:p w14:paraId="65E8AE4E" w14:textId="77777777" w:rsidR="00144E0F" w:rsidRPr="00711388" w:rsidRDefault="00144E0F" w:rsidP="001D0CCF">
            <w:pPr>
              <w:pStyle w:val="NormalLeft"/>
              <w:rPr>
                <w:lang w:val="en-GB"/>
              </w:rPr>
            </w:pPr>
            <w:r w:rsidRPr="00711388">
              <w:rPr>
                <w:lang w:val="en-GB"/>
              </w:rPr>
              <w:t>C0020, C0030, C0060, C0090, C0100, C0110, C0120, C0130, C0140, C0160, C0190, C0200/R0010</w:t>
            </w:r>
          </w:p>
        </w:tc>
        <w:tc>
          <w:tcPr>
            <w:tcW w:w="3064" w:type="dxa"/>
            <w:tcBorders>
              <w:top w:val="single" w:sz="2" w:space="0" w:color="auto"/>
              <w:left w:val="single" w:sz="2" w:space="0" w:color="auto"/>
              <w:bottom w:val="single" w:sz="2" w:space="0" w:color="auto"/>
              <w:right w:val="single" w:sz="2" w:space="0" w:color="auto"/>
            </w:tcBorders>
          </w:tcPr>
          <w:p w14:paraId="2A73C69F" w14:textId="77777777" w:rsidR="00144E0F" w:rsidRPr="00711388" w:rsidRDefault="00144E0F" w:rsidP="00877EC4">
            <w:pPr>
              <w:pStyle w:val="NormalLeft"/>
              <w:rPr>
                <w:lang w:val="en-GB"/>
              </w:rPr>
            </w:pPr>
            <w:r w:rsidRPr="00711388">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369784E6" w14:textId="77777777" w:rsidR="00144E0F" w:rsidRPr="00711388" w:rsidRDefault="00144E0F" w:rsidP="00877EC4">
            <w:pPr>
              <w:pStyle w:val="NormalLeft"/>
              <w:rPr>
                <w:lang w:val="en-GB"/>
              </w:rPr>
            </w:pPr>
            <w:r w:rsidRPr="00711388">
              <w:rPr>
                <w:lang w:val="en-GB"/>
              </w:rPr>
              <w:t>Amount of Technical provisions calculated as a whole per each line of business, as defined in Annex I to Delegated Regulation (EU) 2015/35.</w:t>
            </w:r>
          </w:p>
        </w:tc>
      </w:tr>
      <w:tr w:rsidR="00626033" w:rsidRPr="00711388" w14:paraId="462BBDB4" w14:textId="77777777" w:rsidTr="002849C4">
        <w:tc>
          <w:tcPr>
            <w:tcW w:w="2136" w:type="dxa"/>
            <w:tcBorders>
              <w:top w:val="single" w:sz="2" w:space="0" w:color="auto"/>
              <w:left w:val="single" w:sz="2" w:space="0" w:color="auto"/>
              <w:bottom w:val="single" w:sz="2" w:space="0" w:color="auto"/>
              <w:right w:val="single" w:sz="2" w:space="0" w:color="auto"/>
            </w:tcBorders>
          </w:tcPr>
          <w:p w14:paraId="354D15EB" w14:textId="77777777" w:rsidR="00144E0F" w:rsidRPr="00711388" w:rsidRDefault="00144E0F" w:rsidP="00877EC4">
            <w:pPr>
              <w:pStyle w:val="NormalLeft"/>
              <w:rPr>
                <w:lang w:val="en-GB"/>
              </w:rPr>
            </w:pPr>
            <w:r w:rsidRPr="00711388">
              <w:rPr>
                <w:lang w:val="en-GB"/>
              </w:rPr>
              <w:lastRenderedPageBreak/>
              <w:t>C0150/R0010</w:t>
            </w:r>
          </w:p>
        </w:tc>
        <w:tc>
          <w:tcPr>
            <w:tcW w:w="3064" w:type="dxa"/>
            <w:tcBorders>
              <w:top w:val="single" w:sz="2" w:space="0" w:color="auto"/>
              <w:left w:val="single" w:sz="2" w:space="0" w:color="auto"/>
              <w:bottom w:val="single" w:sz="2" w:space="0" w:color="auto"/>
              <w:right w:val="single" w:sz="2" w:space="0" w:color="auto"/>
            </w:tcBorders>
          </w:tcPr>
          <w:p w14:paraId="694EA851" w14:textId="1240E51A" w:rsidR="00144E0F" w:rsidRPr="00711388" w:rsidRDefault="00144E0F" w:rsidP="00877EC4">
            <w:pPr>
              <w:pStyle w:val="NormalLeft"/>
              <w:rPr>
                <w:lang w:val="en-GB"/>
              </w:rPr>
            </w:pPr>
            <w:r w:rsidRPr="00711388">
              <w:rPr>
                <w:lang w:val="en-GB"/>
              </w:rPr>
              <w:t xml:space="preserve">Technical provisions calculated as a whole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099C245D" w14:textId="018CA03C" w:rsidR="00144E0F" w:rsidRPr="00711388" w:rsidRDefault="00144E0F" w:rsidP="00877EC4">
            <w:pPr>
              <w:pStyle w:val="NormalLeft"/>
              <w:rPr>
                <w:lang w:val="en-GB"/>
              </w:rPr>
            </w:pPr>
            <w:r w:rsidRPr="00711388">
              <w:rPr>
                <w:lang w:val="en-GB"/>
              </w:rPr>
              <w:t>Total amount of technical provisions calculated as a whole for Life other than health insurance, including Unit</w:t>
            </w:r>
            <w:r w:rsidR="00711388" w:rsidRPr="00711388">
              <w:rPr>
                <w:lang w:val="en-GB"/>
              </w:rPr>
              <w:t>-</w:t>
            </w:r>
            <w:r w:rsidRPr="00711388">
              <w:rPr>
                <w:lang w:val="en-GB"/>
              </w:rPr>
              <w:t>Linked.</w:t>
            </w:r>
          </w:p>
        </w:tc>
      </w:tr>
      <w:tr w:rsidR="00626033" w:rsidRPr="00711388" w14:paraId="0CA93B22" w14:textId="77777777" w:rsidTr="002849C4">
        <w:tc>
          <w:tcPr>
            <w:tcW w:w="2136" w:type="dxa"/>
            <w:tcBorders>
              <w:top w:val="single" w:sz="2" w:space="0" w:color="auto"/>
              <w:left w:val="single" w:sz="2" w:space="0" w:color="auto"/>
              <w:bottom w:val="single" w:sz="2" w:space="0" w:color="auto"/>
              <w:right w:val="single" w:sz="2" w:space="0" w:color="auto"/>
            </w:tcBorders>
          </w:tcPr>
          <w:p w14:paraId="17198BE4" w14:textId="77777777" w:rsidR="00144E0F" w:rsidRPr="00711388" w:rsidRDefault="00144E0F" w:rsidP="00877EC4">
            <w:pPr>
              <w:pStyle w:val="NormalLeft"/>
              <w:rPr>
                <w:lang w:val="en-GB"/>
              </w:rPr>
            </w:pPr>
            <w:r w:rsidRPr="00711388">
              <w:rPr>
                <w:lang w:val="en-GB"/>
              </w:rPr>
              <w:t>C0210/R0010</w:t>
            </w:r>
          </w:p>
        </w:tc>
        <w:tc>
          <w:tcPr>
            <w:tcW w:w="3064" w:type="dxa"/>
            <w:tcBorders>
              <w:top w:val="single" w:sz="2" w:space="0" w:color="auto"/>
              <w:left w:val="single" w:sz="2" w:space="0" w:color="auto"/>
              <w:bottom w:val="single" w:sz="2" w:space="0" w:color="auto"/>
              <w:right w:val="single" w:sz="2" w:space="0" w:color="auto"/>
            </w:tcBorders>
          </w:tcPr>
          <w:p w14:paraId="4A187A13" w14:textId="2F47BF86" w:rsidR="00144E0F" w:rsidRPr="00711388" w:rsidRDefault="00144E0F" w:rsidP="00877EC4">
            <w:pPr>
              <w:pStyle w:val="NormalLeft"/>
              <w:rPr>
                <w:lang w:val="en-GB"/>
              </w:rPr>
            </w:pPr>
            <w:r w:rsidRPr="00711388">
              <w:rPr>
                <w:lang w:val="en-GB"/>
              </w:rPr>
              <w:t xml:space="preserve">Technical provisions calculated as a whole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28101959" w14:textId="77777777" w:rsidR="00144E0F" w:rsidRPr="00711388" w:rsidRDefault="00144E0F" w:rsidP="00877EC4">
            <w:pPr>
              <w:pStyle w:val="NormalLeft"/>
              <w:rPr>
                <w:lang w:val="en-GB"/>
              </w:rPr>
            </w:pPr>
            <w:r w:rsidRPr="00711388">
              <w:rPr>
                <w:lang w:val="en-GB"/>
              </w:rPr>
              <w:t>Total amount of technical provisions calculated as a whole for Health similar to life insurance.</w:t>
            </w:r>
          </w:p>
        </w:tc>
      </w:tr>
      <w:tr w:rsidR="00626033" w:rsidRPr="00711388" w14:paraId="74A9C052" w14:textId="77777777" w:rsidTr="002849C4">
        <w:tc>
          <w:tcPr>
            <w:tcW w:w="2136" w:type="dxa"/>
            <w:tcBorders>
              <w:top w:val="single" w:sz="2" w:space="0" w:color="auto"/>
              <w:left w:val="single" w:sz="2" w:space="0" w:color="auto"/>
              <w:bottom w:val="single" w:sz="2" w:space="0" w:color="auto"/>
              <w:right w:val="single" w:sz="2" w:space="0" w:color="auto"/>
            </w:tcBorders>
          </w:tcPr>
          <w:p w14:paraId="534E4BFC" w14:textId="77777777" w:rsidR="00144E0F" w:rsidRPr="00711388" w:rsidRDefault="00144E0F" w:rsidP="00877EC4">
            <w:pPr>
              <w:pStyle w:val="NormalLeft"/>
              <w:rPr>
                <w:lang w:val="en-GB"/>
              </w:rPr>
            </w:pPr>
            <w:r w:rsidRPr="00711388">
              <w:rPr>
                <w:lang w:val="en-GB"/>
              </w:rPr>
              <w:t>C0020, C0030, C0060, C0090, C0100 to C0140, C0160, C0190, C0200/R0020</w:t>
            </w:r>
          </w:p>
        </w:tc>
        <w:tc>
          <w:tcPr>
            <w:tcW w:w="3064" w:type="dxa"/>
            <w:tcBorders>
              <w:top w:val="single" w:sz="2" w:space="0" w:color="auto"/>
              <w:left w:val="single" w:sz="2" w:space="0" w:color="auto"/>
              <w:bottom w:val="single" w:sz="2" w:space="0" w:color="auto"/>
              <w:right w:val="single" w:sz="2" w:space="0" w:color="auto"/>
            </w:tcBorders>
          </w:tcPr>
          <w:p w14:paraId="7DC5EB12" w14:textId="77777777" w:rsidR="00144E0F" w:rsidRPr="00711388" w:rsidRDefault="00144E0F" w:rsidP="00877EC4">
            <w:pPr>
              <w:pStyle w:val="NormalLeft"/>
              <w:rPr>
                <w:lang w:val="en-GB"/>
              </w:rPr>
            </w:pPr>
            <w:r w:rsidRPr="00711388">
              <w:rPr>
                <w:lang w:val="en-GB"/>
              </w:rPr>
              <w:t>Total Recoverables from reinsurance/SPV and Finite Re after the adjustment for expected losses due to counterparty default 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2CD7FA4A" w14:textId="77777777" w:rsidR="00144E0F" w:rsidRPr="00711388" w:rsidRDefault="00144E0F" w:rsidP="00877EC4">
            <w:pPr>
              <w:pStyle w:val="NormalLeft"/>
              <w:rPr>
                <w:lang w:val="en-GB"/>
              </w:rPr>
            </w:pPr>
            <w:r w:rsidRPr="00711388">
              <w:rPr>
                <w:lang w:val="en-GB"/>
              </w:rPr>
              <w:t>Amount of recoverables from reinsurance/SPV and finite reinsurance (‘Finite Re’) after the adjustment for expected losses due to counterparty default of technical provisions (‘TP’) calculated as a whole per each line of business, as defined in Annex I to Delegated Regulation (EU) 2015/35.</w:t>
            </w:r>
          </w:p>
        </w:tc>
      </w:tr>
      <w:tr w:rsidR="00626033" w:rsidRPr="00711388" w14:paraId="40569EB5" w14:textId="77777777" w:rsidTr="002849C4">
        <w:tc>
          <w:tcPr>
            <w:tcW w:w="2136" w:type="dxa"/>
            <w:tcBorders>
              <w:top w:val="single" w:sz="2" w:space="0" w:color="auto"/>
              <w:left w:val="single" w:sz="2" w:space="0" w:color="auto"/>
              <w:bottom w:val="single" w:sz="2" w:space="0" w:color="auto"/>
              <w:right w:val="single" w:sz="2" w:space="0" w:color="auto"/>
            </w:tcBorders>
          </w:tcPr>
          <w:p w14:paraId="2F440905" w14:textId="77777777" w:rsidR="00144E0F" w:rsidRPr="00711388" w:rsidRDefault="00144E0F" w:rsidP="00877EC4">
            <w:pPr>
              <w:pStyle w:val="NormalLeft"/>
              <w:rPr>
                <w:lang w:val="en-GB"/>
              </w:rPr>
            </w:pPr>
            <w:r w:rsidRPr="00711388">
              <w:rPr>
                <w:lang w:val="en-GB"/>
              </w:rPr>
              <w:t>C0150/R0020</w:t>
            </w:r>
          </w:p>
        </w:tc>
        <w:tc>
          <w:tcPr>
            <w:tcW w:w="3064" w:type="dxa"/>
            <w:tcBorders>
              <w:top w:val="single" w:sz="2" w:space="0" w:color="auto"/>
              <w:left w:val="single" w:sz="2" w:space="0" w:color="auto"/>
              <w:bottom w:val="single" w:sz="2" w:space="0" w:color="auto"/>
              <w:right w:val="single" w:sz="2" w:space="0" w:color="auto"/>
            </w:tcBorders>
          </w:tcPr>
          <w:p w14:paraId="601AC8C6" w14:textId="151B6CD8" w:rsidR="00144E0F" w:rsidRPr="00711388" w:rsidRDefault="00144E0F" w:rsidP="00877EC4">
            <w:pPr>
              <w:pStyle w:val="NormalLeft"/>
              <w:rPr>
                <w:lang w:val="en-GB"/>
              </w:rPr>
            </w:pPr>
            <w:r w:rsidRPr="00711388">
              <w:rPr>
                <w:lang w:val="en-GB"/>
              </w:rPr>
              <w:t xml:space="preserve">Total Recoverables from reinsurance/SPV and Finite Re after the adjustment for expected losses due to counterparty default associated to TP calculated as a whole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7E954A76" w14:textId="13DF360C" w:rsidR="00144E0F" w:rsidRPr="00711388" w:rsidRDefault="00144E0F" w:rsidP="00877EC4">
            <w:pPr>
              <w:pStyle w:val="NormalLeft"/>
              <w:rPr>
                <w:lang w:val="en-GB"/>
              </w:rPr>
            </w:pPr>
            <w:r w:rsidRPr="00711388">
              <w:rPr>
                <w:lang w:val="en-GB"/>
              </w:rPr>
              <w:t>Total amount of recoverables from reinsurance/SPV and Finite Re after the adjustment for expected losses due to counterparty default of technical provisions calculated as a whole for Life other than health insurance, including Unit</w:t>
            </w:r>
            <w:r w:rsidR="00711388" w:rsidRPr="00711388">
              <w:rPr>
                <w:lang w:val="en-GB"/>
              </w:rPr>
              <w:t>-</w:t>
            </w:r>
            <w:r w:rsidRPr="00711388">
              <w:rPr>
                <w:lang w:val="en-GB"/>
              </w:rPr>
              <w:t>Linked.</w:t>
            </w:r>
          </w:p>
        </w:tc>
      </w:tr>
      <w:tr w:rsidR="00626033" w:rsidRPr="00711388" w14:paraId="104469C2" w14:textId="77777777" w:rsidTr="002849C4">
        <w:tc>
          <w:tcPr>
            <w:tcW w:w="2136" w:type="dxa"/>
            <w:tcBorders>
              <w:top w:val="single" w:sz="2" w:space="0" w:color="auto"/>
              <w:left w:val="single" w:sz="2" w:space="0" w:color="auto"/>
              <w:bottom w:val="single" w:sz="2" w:space="0" w:color="auto"/>
              <w:right w:val="single" w:sz="2" w:space="0" w:color="auto"/>
            </w:tcBorders>
          </w:tcPr>
          <w:p w14:paraId="561359BF" w14:textId="77777777" w:rsidR="00144E0F" w:rsidRPr="00711388" w:rsidRDefault="00144E0F" w:rsidP="00877EC4">
            <w:pPr>
              <w:pStyle w:val="NormalLeft"/>
              <w:rPr>
                <w:lang w:val="en-GB"/>
              </w:rPr>
            </w:pPr>
            <w:r w:rsidRPr="00711388">
              <w:rPr>
                <w:lang w:val="en-GB"/>
              </w:rPr>
              <w:t>C0210/R0020</w:t>
            </w:r>
          </w:p>
        </w:tc>
        <w:tc>
          <w:tcPr>
            <w:tcW w:w="3064" w:type="dxa"/>
            <w:tcBorders>
              <w:top w:val="single" w:sz="2" w:space="0" w:color="auto"/>
              <w:left w:val="single" w:sz="2" w:space="0" w:color="auto"/>
              <w:bottom w:val="single" w:sz="2" w:space="0" w:color="auto"/>
              <w:right w:val="single" w:sz="2" w:space="0" w:color="auto"/>
            </w:tcBorders>
          </w:tcPr>
          <w:p w14:paraId="3F66E5FA" w14:textId="4A23CD01" w:rsidR="00144E0F" w:rsidRPr="00711388" w:rsidRDefault="00144E0F" w:rsidP="00877EC4">
            <w:pPr>
              <w:pStyle w:val="NormalLeft"/>
              <w:rPr>
                <w:lang w:val="en-GB"/>
              </w:rPr>
            </w:pPr>
            <w:r w:rsidRPr="00711388">
              <w:rPr>
                <w:lang w:val="en-GB"/>
              </w:rPr>
              <w:t xml:space="preserve">Total Recoverables from reinsurance/SPV and Finite Re after the adjustment for expected losses due to counterparty default associated to TP calculated as a whole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9918FBE" w14:textId="77777777" w:rsidR="00144E0F" w:rsidRPr="00711388" w:rsidRDefault="00144E0F" w:rsidP="00877EC4">
            <w:pPr>
              <w:pStyle w:val="NormalLeft"/>
              <w:rPr>
                <w:lang w:val="en-GB"/>
              </w:rPr>
            </w:pPr>
            <w:r w:rsidRPr="00711388">
              <w:rPr>
                <w:lang w:val="en-GB"/>
              </w:rPr>
              <w:t>Total amount of recoverables from reinsurance/SPV and Finite Re after the adjustment for expected losses due to counterparty default of technical provisions calculated as a whole for Health similar to life insurance.</w:t>
            </w:r>
          </w:p>
        </w:tc>
      </w:tr>
      <w:tr w:rsidR="00626033" w:rsidRPr="00711388" w14:paraId="49A6B205"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2B99E303" w14:textId="77777777" w:rsidR="00024832" w:rsidRPr="00711388" w:rsidRDefault="00024832" w:rsidP="00281257">
            <w:pPr>
              <w:pStyle w:val="NormalCentered"/>
              <w:jc w:val="left"/>
              <w:rPr>
                <w:lang w:val="en-GB"/>
              </w:rPr>
            </w:pPr>
            <w:r w:rsidRPr="00711388">
              <w:rPr>
                <w:i/>
                <w:iCs/>
                <w:lang w:val="en-GB"/>
              </w:rPr>
              <w:t>Technical provisions calculated as a sum of best estimate and risk margin</w:t>
            </w:r>
          </w:p>
        </w:tc>
      </w:tr>
      <w:tr w:rsidR="00626033" w:rsidRPr="00711388" w14:paraId="6EE5F4CF" w14:textId="77777777" w:rsidTr="002849C4">
        <w:tc>
          <w:tcPr>
            <w:tcW w:w="2136" w:type="dxa"/>
            <w:tcBorders>
              <w:top w:val="single" w:sz="2" w:space="0" w:color="auto"/>
              <w:left w:val="single" w:sz="2" w:space="0" w:color="auto"/>
              <w:bottom w:val="single" w:sz="2" w:space="0" w:color="auto"/>
              <w:right w:val="single" w:sz="2" w:space="0" w:color="auto"/>
            </w:tcBorders>
          </w:tcPr>
          <w:p w14:paraId="1B08520B" w14:textId="77777777" w:rsidR="00144E0F" w:rsidRPr="00711388" w:rsidRDefault="00144E0F" w:rsidP="00877EC4">
            <w:pPr>
              <w:pStyle w:val="NormalLeft"/>
              <w:rPr>
                <w:lang w:val="en-GB"/>
              </w:rPr>
            </w:pPr>
            <w:r w:rsidRPr="00711388">
              <w:rPr>
                <w:lang w:val="en-GB"/>
              </w:rPr>
              <w:t>C0020, C0040, C0050, C0070, C0080, C0090, C0100 to C0140, C0170, C0180, C0190, C0200/R0030</w:t>
            </w:r>
          </w:p>
        </w:tc>
        <w:tc>
          <w:tcPr>
            <w:tcW w:w="3064" w:type="dxa"/>
            <w:tcBorders>
              <w:top w:val="single" w:sz="2" w:space="0" w:color="auto"/>
              <w:left w:val="single" w:sz="2" w:space="0" w:color="auto"/>
              <w:bottom w:val="single" w:sz="2" w:space="0" w:color="auto"/>
              <w:right w:val="single" w:sz="2" w:space="0" w:color="auto"/>
            </w:tcBorders>
          </w:tcPr>
          <w:p w14:paraId="29403CE0" w14:textId="77777777" w:rsidR="00144E0F" w:rsidRPr="00711388" w:rsidRDefault="00144E0F" w:rsidP="00877EC4">
            <w:pPr>
              <w:pStyle w:val="NormalLeft"/>
              <w:rPr>
                <w:lang w:val="en-GB"/>
              </w:rPr>
            </w:pPr>
            <w:r w:rsidRPr="00711388">
              <w:rPr>
                <w:lang w:val="en-GB"/>
              </w:rPr>
              <w:t>Technical provisions calculated as a sum of Best Estimate (‘BE’) and Risk Margin (‘RM’), Gross Best Estimate</w:t>
            </w:r>
          </w:p>
        </w:tc>
        <w:tc>
          <w:tcPr>
            <w:tcW w:w="4086" w:type="dxa"/>
            <w:tcBorders>
              <w:top w:val="single" w:sz="2" w:space="0" w:color="auto"/>
              <w:left w:val="single" w:sz="2" w:space="0" w:color="auto"/>
              <w:bottom w:val="single" w:sz="2" w:space="0" w:color="auto"/>
              <w:right w:val="single" w:sz="2" w:space="0" w:color="auto"/>
            </w:tcBorders>
          </w:tcPr>
          <w:p w14:paraId="206C1ECA" w14:textId="77777777" w:rsidR="00144E0F" w:rsidRPr="00711388" w:rsidRDefault="00144E0F" w:rsidP="00877EC4">
            <w:pPr>
              <w:pStyle w:val="NormalLeft"/>
              <w:rPr>
                <w:lang w:val="en-GB"/>
              </w:rPr>
            </w:pPr>
            <w:r w:rsidRPr="00711388">
              <w:rPr>
                <w:lang w:val="en-GB"/>
              </w:rPr>
              <w:t>Amount of Gross Best estimate (no deduction of reinsurance, SPVs and Finite Re according to Article 77(2) of Directive 2009/138/EC) per each line of business, as defined in Annex I to Delegated Regulation (EU) 2015/35.</w:t>
            </w:r>
          </w:p>
        </w:tc>
      </w:tr>
      <w:tr w:rsidR="00626033" w:rsidRPr="00711388" w14:paraId="1486AD51" w14:textId="77777777" w:rsidTr="002849C4">
        <w:tc>
          <w:tcPr>
            <w:tcW w:w="2136" w:type="dxa"/>
            <w:tcBorders>
              <w:top w:val="single" w:sz="2" w:space="0" w:color="auto"/>
              <w:left w:val="single" w:sz="2" w:space="0" w:color="auto"/>
              <w:bottom w:val="single" w:sz="2" w:space="0" w:color="auto"/>
              <w:right w:val="single" w:sz="2" w:space="0" w:color="auto"/>
            </w:tcBorders>
          </w:tcPr>
          <w:p w14:paraId="06EDA9B4" w14:textId="77777777" w:rsidR="00144E0F" w:rsidRPr="00711388" w:rsidRDefault="00144E0F" w:rsidP="00877EC4">
            <w:pPr>
              <w:pStyle w:val="NormalLeft"/>
              <w:rPr>
                <w:lang w:val="en-GB"/>
              </w:rPr>
            </w:pPr>
            <w:r w:rsidRPr="00711388">
              <w:rPr>
                <w:lang w:val="en-GB"/>
              </w:rPr>
              <w:lastRenderedPageBreak/>
              <w:t>C0150/R0030</w:t>
            </w:r>
          </w:p>
        </w:tc>
        <w:tc>
          <w:tcPr>
            <w:tcW w:w="3064" w:type="dxa"/>
            <w:tcBorders>
              <w:top w:val="single" w:sz="2" w:space="0" w:color="auto"/>
              <w:left w:val="single" w:sz="2" w:space="0" w:color="auto"/>
              <w:bottom w:val="single" w:sz="2" w:space="0" w:color="auto"/>
              <w:right w:val="single" w:sz="2" w:space="0" w:color="auto"/>
            </w:tcBorders>
          </w:tcPr>
          <w:p w14:paraId="669425A5" w14:textId="445398F5" w:rsidR="00144E0F" w:rsidRPr="00711388" w:rsidRDefault="00144E0F" w:rsidP="00877EC4">
            <w:pPr>
              <w:pStyle w:val="NormalLeft"/>
              <w:rPr>
                <w:lang w:val="en-GB"/>
              </w:rPr>
            </w:pPr>
            <w:r w:rsidRPr="00711388">
              <w:rPr>
                <w:lang w:val="en-GB"/>
              </w:rPr>
              <w:t xml:space="preserve">Technical provisions calculated as a sum of BE and RM, Gross Best Estimate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5C75212D" w14:textId="1EC47CFC" w:rsidR="00144E0F" w:rsidRPr="00711388" w:rsidRDefault="00144E0F" w:rsidP="00877EC4">
            <w:pPr>
              <w:pStyle w:val="NormalLeft"/>
              <w:rPr>
                <w:lang w:val="en-GB"/>
              </w:rPr>
            </w:pPr>
            <w:r w:rsidRPr="00711388">
              <w:rPr>
                <w:lang w:val="en-GB"/>
              </w:rPr>
              <w:t>Total amount of Gross Best estimate (no deduction of reinsurance, SPVs and Finite Re according to Article 77(2) of Directive 2009/138/EC), for Life other than health insurance, including Unit</w:t>
            </w:r>
            <w:r w:rsidR="00711388" w:rsidRPr="00711388">
              <w:rPr>
                <w:lang w:val="en-GB"/>
              </w:rPr>
              <w:t>-</w:t>
            </w:r>
            <w:r w:rsidRPr="00711388">
              <w:rPr>
                <w:lang w:val="en-GB"/>
              </w:rPr>
              <w:t>Linked.</w:t>
            </w:r>
          </w:p>
        </w:tc>
      </w:tr>
      <w:tr w:rsidR="00626033" w:rsidRPr="00711388" w14:paraId="1C894FB4" w14:textId="77777777" w:rsidTr="002849C4">
        <w:tc>
          <w:tcPr>
            <w:tcW w:w="2136" w:type="dxa"/>
            <w:tcBorders>
              <w:top w:val="single" w:sz="2" w:space="0" w:color="auto"/>
              <w:left w:val="single" w:sz="2" w:space="0" w:color="auto"/>
              <w:bottom w:val="single" w:sz="2" w:space="0" w:color="auto"/>
              <w:right w:val="single" w:sz="2" w:space="0" w:color="auto"/>
            </w:tcBorders>
          </w:tcPr>
          <w:p w14:paraId="0DB3BA78" w14:textId="77777777" w:rsidR="00144E0F" w:rsidRPr="00711388" w:rsidRDefault="00144E0F" w:rsidP="00877EC4">
            <w:pPr>
              <w:pStyle w:val="NormalLeft"/>
              <w:rPr>
                <w:lang w:val="en-GB"/>
              </w:rPr>
            </w:pPr>
            <w:r w:rsidRPr="00711388">
              <w:rPr>
                <w:lang w:val="en-GB"/>
              </w:rPr>
              <w:t>C0210/R0030</w:t>
            </w:r>
          </w:p>
        </w:tc>
        <w:tc>
          <w:tcPr>
            <w:tcW w:w="3064" w:type="dxa"/>
            <w:tcBorders>
              <w:top w:val="single" w:sz="2" w:space="0" w:color="auto"/>
              <w:left w:val="single" w:sz="2" w:space="0" w:color="auto"/>
              <w:bottom w:val="single" w:sz="2" w:space="0" w:color="auto"/>
              <w:right w:val="single" w:sz="2" w:space="0" w:color="auto"/>
            </w:tcBorders>
          </w:tcPr>
          <w:p w14:paraId="4305505B" w14:textId="5204035E" w:rsidR="00144E0F" w:rsidRPr="00711388" w:rsidRDefault="00144E0F" w:rsidP="00877EC4">
            <w:pPr>
              <w:pStyle w:val="NormalLeft"/>
              <w:rPr>
                <w:lang w:val="en-GB"/>
              </w:rPr>
            </w:pPr>
            <w:r w:rsidRPr="00711388">
              <w:rPr>
                <w:lang w:val="en-GB"/>
              </w:rPr>
              <w:t xml:space="preserve">Technical provisions calculated as a sum of BE and RM, Gross Best Estimate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DE886D4" w14:textId="77777777" w:rsidR="00144E0F" w:rsidRPr="00711388" w:rsidRDefault="00144E0F" w:rsidP="00877EC4">
            <w:pPr>
              <w:pStyle w:val="NormalLeft"/>
              <w:rPr>
                <w:lang w:val="en-GB"/>
              </w:rPr>
            </w:pPr>
            <w:r w:rsidRPr="00711388">
              <w:rPr>
                <w:lang w:val="en-GB"/>
              </w:rPr>
              <w:t>Total amount of Gross Best estimate (no deduction of reinsurance, SPVs and Finite Re according to Article 77(2) of Directive 2009/138/EC), for Health similar to life insurance.</w:t>
            </w:r>
          </w:p>
        </w:tc>
      </w:tr>
      <w:tr w:rsidR="00626033" w:rsidRPr="00711388" w14:paraId="37182283" w14:textId="77777777" w:rsidTr="002849C4">
        <w:tc>
          <w:tcPr>
            <w:tcW w:w="2136" w:type="dxa"/>
            <w:tcBorders>
              <w:top w:val="single" w:sz="2" w:space="0" w:color="auto"/>
              <w:left w:val="single" w:sz="2" w:space="0" w:color="auto"/>
              <w:bottom w:val="single" w:sz="2" w:space="0" w:color="auto"/>
              <w:right w:val="single" w:sz="2" w:space="0" w:color="auto"/>
            </w:tcBorders>
          </w:tcPr>
          <w:p w14:paraId="5AC37A51" w14:textId="77777777" w:rsidR="00144E0F" w:rsidRPr="00711388" w:rsidRDefault="00144E0F" w:rsidP="00877EC4">
            <w:pPr>
              <w:pStyle w:val="NormalLeft"/>
              <w:rPr>
                <w:lang w:val="en-GB"/>
              </w:rPr>
            </w:pPr>
            <w:r w:rsidRPr="00711388">
              <w:rPr>
                <w:lang w:val="en-GB"/>
              </w:rPr>
              <w:t>C0020, C0040, C0050, C0070, C0080, C0090, C0100, C0170, C0180, C0190, C0200/R0040</w:t>
            </w:r>
          </w:p>
        </w:tc>
        <w:tc>
          <w:tcPr>
            <w:tcW w:w="3064" w:type="dxa"/>
            <w:tcBorders>
              <w:top w:val="single" w:sz="2" w:space="0" w:color="auto"/>
              <w:left w:val="single" w:sz="2" w:space="0" w:color="auto"/>
              <w:bottom w:val="single" w:sz="2" w:space="0" w:color="auto"/>
              <w:right w:val="single" w:sz="2" w:space="0" w:color="auto"/>
            </w:tcBorders>
          </w:tcPr>
          <w:p w14:paraId="18384BAC" w14:textId="77777777" w:rsidR="00144E0F" w:rsidRPr="00711388" w:rsidRDefault="00144E0F" w:rsidP="00877EC4">
            <w:pPr>
              <w:pStyle w:val="NormalLeft"/>
              <w:rPr>
                <w:lang w:val="en-GB"/>
              </w:rPr>
            </w:pPr>
            <w:r w:rsidRPr="00711388">
              <w:rPr>
                <w:lang w:val="en-GB"/>
              </w:rPr>
              <w:t>Total Recoverables from reinsurance/SPV and Finite Re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42BBBB95" w14:textId="77777777" w:rsidR="00144E0F" w:rsidRPr="00711388" w:rsidRDefault="00144E0F" w:rsidP="00877EC4">
            <w:pPr>
              <w:pStyle w:val="NormalLeft"/>
              <w:rPr>
                <w:lang w:val="en-GB"/>
              </w:rPr>
            </w:pPr>
            <w:r w:rsidRPr="00711388">
              <w:rPr>
                <w:lang w:val="en-GB"/>
              </w:rPr>
              <w:t>Amount of recoverables before adjustment for expected losses due to possibility of default of the reinsurer, as defined in Article 81 of Directive 2009/138/EC, including ceded intra group reinsurance, per each line of business, as defined in Annex I to Delegated Regulation (EU) 2015/35.</w:t>
            </w:r>
          </w:p>
        </w:tc>
      </w:tr>
      <w:tr w:rsidR="00626033" w:rsidRPr="00711388" w14:paraId="1429FE7A" w14:textId="77777777" w:rsidTr="002849C4">
        <w:tc>
          <w:tcPr>
            <w:tcW w:w="2136" w:type="dxa"/>
            <w:tcBorders>
              <w:top w:val="single" w:sz="2" w:space="0" w:color="auto"/>
              <w:left w:val="single" w:sz="2" w:space="0" w:color="auto"/>
              <w:bottom w:val="single" w:sz="2" w:space="0" w:color="auto"/>
              <w:right w:val="single" w:sz="2" w:space="0" w:color="auto"/>
            </w:tcBorders>
          </w:tcPr>
          <w:p w14:paraId="33F0DE32" w14:textId="77777777" w:rsidR="00144E0F" w:rsidRPr="00711388" w:rsidRDefault="00144E0F" w:rsidP="00877EC4">
            <w:pPr>
              <w:pStyle w:val="NormalLeft"/>
              <w:rPr>
                <w:lang w:val="en-GB"/>
              </w:rPr>
            </w:pPr>
            <w:r w:rsidRPr="00711388">
              <w:rPr>
                <w:lang w:val="en-GB"/>
              </w:rPr>
              <w:t>C0150/R0040</w:t>
            </w:r>
          </w:p>
        </w:tc>
        <w:tc>
          <w:tcPr>
            <w:tcW w:w="3064" w:type="dxa"/>
            <w:tcBorders>
              <w:top w:val="single" w:sz="2" w:space="0" w:color="auto"/>
              <w:left w:val="single" w:sz="2" w:space="0" w:color="auto"/>
              <w:bottom w:val="single" w:sz="2" w:space="0" w:color="auto"/>
              <w:right w:val="single" w:sz="2" w:space="0" w:color="auto"/>
            </w:tcBorders>
          </w:tcPr>
          <w:p w14:paraId="3A88FF81" w14:textId="3856B267" w:rsidR="00144E0F" w:rsidRPr="00711388" w:rsidRDefault="00144E0F" w:rsidP="00877EC4">
            <w:pPr>
              <w:pStyle w:val="NormalLeft"/>
              <w:rPr>
                <w:lang w:val="en-GB"/>
              </w:rPr>
            </w:pPr>
            <w:r w:rsidRPr="00711388">
              <w:rPr>
                <w:lang w:val="en-GB"/>
              </w:rPr>
              <w:t xml:space="preserve">Total Recoverables from reinsurance/SPV and Finite Re before the adjustment for expected losses due to counterparty default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34BEBB73" w14:textId="2F002712" w:rsidR="00144E0F" w:rsidRPr="00711388" w:rsidRDefault="00144E0F" w:rsidP="00877EC4">
            <w:pPr>
              <w:pStyle w:val="NormalLeft"/>
              <w:rPr>
                <w:lang w:val="en-GB"/>
              </w:rPr>
            </w:pPr>
            <w:r w:rsidRPr="00711388">
              <w:rPr>
                <w:lang w:val="en-GB"/>
              </w:rPr>
              <w:t>Total amount of recoverables before adjustment for expected losses due to possibility of default of the reinsurer, as defined in art. 81 of Directive 2009/138/EC, including ceded intra group reinsurance, for Life other than health insurance, including Unit</w:t>
            </w:r>
            <w:r w:rsidR="00711388" w:rsidRPr="00711388">
              <w:rPr>
                <w:lang w:val="en-GB"/>
              </w:rPr>
              <w:t>-</w:t>
            </w:r>
            <w:r w:rsidRPr="00711388">
              <w:rPr>
                <w:lang w:val="en-GB"/>
              </w:rPr>
              <w:t>Linked.</w:t>
            </w:r>
          </w:p>
        </w:tc>
      </w:tr>
      <w:tr w:rsidR="00626033" w:rsidRPr="00711388" w14:paraId="11B8A96F" w14:textId="77777777" w:rsidTr="002849C4">
        <w:tc>
          <w:tcPr>
            <w:tcW w:w="2136" w:type="dxa"/>
            <w:tcBorders>
              <w:top w:val="single" w:sz="2" w:space="0" w:color="auto"/>
              <w:left w:val="single" w:sz="2" w:space="0" w:color="auto"/>
              <w:bottom w:val="single" w:sz="2" w:space="0" w:color="auto"/>
              <w:right w:val="single" w:sz="2" w:space="0" w:color="auto"/>
            </w:tcBorders>
          </w:tcPr>
          <w:p w14:paraId="2A143DAD" w14:textId="77777777" w:rsidR="00144E0F" w:rsidRPr="00711388" w:rsidRDefault="00144E0F" w:rsidP="00877EC4">
            <w:pPr>
              <w:pStyle w:val="NormalLeft"/>
              <w:rPr>
                <w:lang w:val="en-GB"/>
              </w:rPr>
            </w:pPr>
            <w:r w:rsidRPr="00711388">
              <w:rPr>
                <w:lang w:val="en-GB"/>
              </w:rPr>
              <w:t>C0210/R0040</w:t>
            </w:r>
          </w:p>
        </w:tc>
        <w:tc>
          <w:tcPr>
            <w:tcW w:w="3064" w:type="dxa"/>
            <w:tcBorders>
              <w:top w:val="single" w:sz="2" w:space="0" w:color="auto"/>
              <w:left w:val="single" w:sz="2" w:space="0" w:color="auto"/>
              <w:bottom w:val="single" w:sz="2" w:space="0" w:color="auto"/>
              <w:right w:val="single" w:sz="2" w:space="0" w:color="auto"/>
            </w:tcBorders>
          </w:tcPr>
          <w:p w14:paraId="658EE7E4" w14:textId="5DA603D9" w:rsidR="00144E0F" w:rsidRPr="00711388" w:rsidRDefault="00144E0F" w:rsidP="00877EC4">
            <w:pPr>
              <w:pStyle w:val="NormalLeft"/>
              <w:rPr>
                <w:lang w:val="en-GB"/>
              </w:rPr>
            </w:pPr>
            <w:r w:rsidRPr="00711388">
              <w:rPr>
                <w:lang w:val="en-GB"/>
              </w:rPr>
              <w:t xml:space="preserve">Total Recoverables from reinsurance/SPV and Finite Re before the adjustment for expected losses due to counterparty default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663120F" w14:textId="77777777" w:rsidR="00144E0F" w:rsidRPr="00711388" w:rsidRDefault="00144E0F" w:rsidP="00877EC4">
            <w:pPr>
              <w:pStyle w:val="NormalLeft"/>
              <w:rPr>
                <w:lang w:val="en-GB"/>
              </w:rPr>
            </w:pPr>
            <w:r w:rsidRPr="00711388">
              <w:rPr>
                <w:lang w:val="en-GB"/>
              </w:rPr>
              <w:t>Total amount of the recoverables from reinsurance and SPVs before the adjustment for expected losses due to counterparty default for Health similar to life insurance.</w:t>
            </w:r>
          </w:p>
        </w:tc>
      </w:tr>
      <w:tr w:rsidR="00626033" w:rsidRPr="00711388" w14:paraId="7F8C403D" w14:textId="77777777" w:rsidTr="002849C4">
        <w:tc>
          <w:tcPr>
            <w:tcW w:w="2136" w:type="dxa"/>
            <w:tcBorders>
              <w:top w:val="single" w:sz="2" w:space="0" w:color="auto"/>
              <w:left w:val="single" w:sz="2" w:space="0" w:color="auto"/>
              <w:bottom w:val="single" w:sz="2" w:space="0" w:color="auto"/>
              <w:right w:val="single" w:sz="2" w:space="0" w:color="auto"/>
            </w:tcBorders>
          </w:tcPr>
          <w:p w14:paraId="7448D4F2" w14:textId="77777777" w:rsidR="00144E0F" w:rsidRPr="00711388" w:rsidRDefault="00144E0F" w:rsidP="00877EC4">
            <w:pPr>
              <w:pStyle w:val="NormalLeft"/>
              <w:rPr>
                <w:lang w:val="en-GB"/>
              </w:rPr>
            </w:pPr>
            <w:r w:rsidRPr="00711388">
              <w:rPr>
                <w:lang w:val="en-GB"/>
              </w:rPr>
              <w:t>C0020, C0040, C0050, C0070, C0080, C0090, C0100, C0170, C0180, C0190, C0200/R0050</w:t>
            </w:r>
          </w:p>
        </w:tc>
        <w:tc>
          <w:tcPr>
            <w:tcW w:w="3064" w:type="dxa"/>
            <w:tcBorders>
              <w:top w:val="single" w:sz="2" w:space="0" w:color="auto"/>
              <w:left w:val="single" w:sz="2" w:space="0" w:color="auto"/>
              <w:bottom w:val="single" w:sz="2" w:space="0" w:color="auto"/>
              <w:right w:val="single" w:sz="2" w:space="0" w:color="auto"/>
            </w:tcBorders>
          </w:tcPr>
          <w:p w14:paraId="291E4F03" w14:textId="77777777" w:rsidR="00144E0F" w:rsidRPr="00711388" w:rsidRDefault="00144E0F" w:rsidP="00877EC4">
            <w:pPr>
              <w:pStyle w:val="NormalLeft"/>
              <w:rPr>
                <w:lang w:val="en-GB"/>
              </w:rPr>
            </w:pPr>
            <w:r w:rsidRPr="00711388">
              <w:rPr>
                <w:lang w:val="en-GB"/>
              </w:rPr>
              <w:t>Recoverables from reinsurance (except SPV and Finite Re)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0AC9ECC0" w14:textId="77777777" w:rsidR="00144E0F" w:rsidRPr="00711388" w:rsidRDefault="00144E0F" w:rsidP="00877EC4">
            <w:pPr>
              <w:pStyle w:val="NormalLeft"/>
              <w:rPr>
                <w:lang w:val="en-GB"/>
              </w:rPr>
            </w:pPr>
            <w:r w:rsidRPr="00711388">
              <w:rPr>
                <w:lang w:val="en-GB"/>
              </w:rPr>
              <w:t xml:space="preserve">Amount of recoverables (before adjustment for expected losses) from ‘traditional’ reinsurance, i.e. without SPVs and Finite Reinsurance, calculated consistently with the boundaries of the contracts to which they relate, including ceded intra group reinsurance, per each line of business, </w:t>
            </w:r>
            <w:r w:rsidRPr="00711388">
              <w:rPr>
                <w:lang w:val="en-GB"/>
              </w:rPr>
              <w:lastRenderedPageBreak/>
              <w:t>as defined in Annex I to Delegated Regulation (EU) 2015/35.</w:t>
            </w:r>
          </w:p>
        </w:tc>
      </w:tr>
      <w:tr w:rsidR="00626033" w:rsidRPr="00711388" w14:paraId="1C182E2F" w14:textId="77777777" w:rsidTr="002849C4">
        <w:tc>
          <w:tcPr>
            <w:tcW w:w="2136" w:type="dxa"/>
            <w:tcBorders>
              <w:top w:val="single" w:sz="2" w:space="0" w:color="auto"/>
              <w:left w:val="single" w:sz="2" w:space="0" w:color="auto"/>
              <w:bottom w:val="single" w:sz="2" w:space="0" w:color="auto"/>
              <w:right w:val="single" w:sz="2" w:space="0" w:color="auto"/>
            </w:tcBorders>
          </w:tcPr>
          <w:p w14:paraId="428950BB" w14:textId="77777777" w:rsidR="00144E0F" w:rsidRPr="00711388" w:rsidRDefault="00144E0F" w:rsidP="00877EC4">
            <w:pPr>
              <w:pStyle w:val="NormalLeft"/>
              <w:rPr>
                <w:lang w:val="en-GB"/>
              </w:rPr>
            </w:pPr>
            <w:r w:rsidRPr="00711388">
              <w:rPr>
                <w:lang w:val="en-GB"/>
              </w:rPr>
              <w:lastRenderedPageBreak/>
              <w:t>C0150/R0050</w:t>
            </w:r>
          </w:p>
        </w:tc>
        <w:tc>
          <w:tcPr>
            <w:tcW w:w="3064" w:type="dxa"/>
            <w:tcBorders>
              <w:top w:val="single" w:sz="2" w:space="0" w:color="auto"/>
              <w:left w:val="single" w:sz="2" w:space="0" w:color="auto"/>
              <w:bottom w:val="single" w:sz="2" w:space="0" w:color="auto"/>
              <w:right w:val="single" w:sz="2" w:space="0" w:color="auto"/>
            </w:tcBorders>
          </w:tcPr>
          <w:p w14:paraId="28EAF76B" w14:textId="5700891F" w:rsidR="00144E0F" w:rsidRPr="00711388" w:rsidRDefault="00144E0F" w:rsidP="00877EC4">
            <w:pPr>
              <w:pStyle w:val="NormalLeft"/>
              <w:rPr>
                <w:lang w:val="en-GB"/>
              </w:rPr>
            </w:pPr>
            <w:r w:rsidRPr="00711388">
              <w:rPr>
                <w:lang w:val="en-GB"/>
              </w:rPr>
              <w:t xml:space="preserve">Total Recoverables from reinsurance (except SPV and Finite Re) before adjustment for expected losses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59228369" w14:textId="77DE8832" w:rsidR="00144E0F" w:rsidRPr="00711388" w:rsidRDefault="00144E0F" w:rsidP="00877EC4">
            <w:pPr>
              <w:pStyle w:val="NormalLeft"/>
              <w:rPr>
                <w:lang w:val="en-GB"/>
              </w:rPr>
            </w:pPr>
            <w:r w:rsidRPr="00711388">
              <w:rPr>
                <w:lang w:val="en-GB"/>
              </w:rPr>
              <w:t>Total Amount of recoverables (before adjustment for expected losses) from ‘traditional’ reinsurance, i.e. without SPVs and Finite Reinsurance, calculated consistently with the boundaries of the contracts to which they relate, including ceded intra group reinsurance, for Life other than health insurance, including Unit</w:t>
            </w:r>
            <w:r w:rsidR="00711388" w:rsidRPr="00711388">
              <w:rPr>
                <w:lang w:val="en-GB"/>
              </w:rPr>
              <w:t>-</w:t>
            </w:r>
            <w:r w:rsidRPr="00711388">
              <w:rPr>
                <w:lang w:val="en-GB"/>
              </w:rPr>
              <w:t>Linked.</w:t>
            </w:r>
          </w:p>
        </w:tc>
      </w:tr>
      <w:tr w:rsidR="00626033" w:rsidRPr="00711388" w14:paraId="71B7E255" w14:textId="77777777" w:rsidTr="002849C4">
        <w:tc>
          <w:tcPr>
            <w:tcW w:w="2136" w:type="dxa"/>
            <w:tcBorders>
              <w:top w:val="single" w:sz="2" w:space="0" w:color="auto"/>
              <w:left w:val="single" w:sz="2" w:space="0" w:color="auto"/>
              <w:bottom w:val="single" w:sz="2" w:space="0" w:color="auto"/>
              <w:right w:val="single" w:sz="2" w:space="0" w:color="auto"/>
            </w:tcBorders>
          </w:tcPr>
          <w:p w14:paraId="66B08F26" w14:textId="77777777" w:rsidR="00144E0F" w:rsidRPr="00711388" w:rsidRDefault="00144E0F" w:rsidP="00877EC4">
            <w:pPr>
              <w:pStyle w:val="NormalLeft"/>
              <w:rPr>
                <w:lang w:val="en-GB"/>
              </w:rPr>
            </w:pPr>
            <w:r w:rsidRPr="00711388">
              <w:rPr>
                <w:lang w:val="en-GB"/>
              </w:rPr>
              <w:t>C0210/R0050</w:t>
            </w:r>
          </w:p>
        </w:tc>
        <w:tc>
          <w:tcPr>
            <w:tcW w:w="3064" w:type="dxa"/>
            <w:tcBorders>
              <w:top w:val="single" w:sz="2" w:space="0" w:color="auto"/>
              <w:left w:val="single" w:sz="2" w:space="0" w:color="auto"/>
              <w:bottom w:val="single" w:sz="2" w:space="0" w:color="auto"/>
              <w:right w:val="single" w:sz="2" w:space="0" w:color="auto"/>
            </w:tcBorders>
          </w:tcPr>
          <w:p w14:paraId="1E7088FC" w14:textId="74D33DE4" w:rsidR="00144E0F" w:rsidRPr="00711388" w:rsidRDefault="00144E0F" w:rsidP="00877EC4">
            <w:pPr>
              <w:pStyle w:val="NormalLeft"/>
              <w:rPr>
                <w:lang w:val="en-GB"/>
              </w:rPr>
            </w:pPr>
            <w:r w:rsidRPr="00711388">
              <w:rPr>
                <w:lang w:val="en-GB"/>
              </w:rPr>
              <w:t xml:space="preserve">Total Recoverables from reinsurance (except SPV and Finite Re) before adjustment for expected losses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5E43FFC4" w14:textId="77777777" w:rsidR="00144E0F" w:rsidRPr="00711388" w:rsidRDefault="00144E0F" w:rsidP="00877EC4">
            <w:pPr>
              <w:pStyle w:val="NormalLeft"/>
              <w:rPr>
                <w:lang w:val="en-GB"/>
              </w:rPr>
            </w:pPr>
            <w:r w:rsidRPr="00711388">
              <w:rPr>
                <w:lang w:val="en-GB"/>
              </w:rPr>
              <w:t>Total amount of recoverables from reinsurance (except SPVs and Finite Reinsurance) before adjustment for expected losses, calculated consistently with the boundaries of the contracts to which they relate, for Health similar to life insurance.</w:t>
            </w:r>
          </w:p>
        </w:tc>
      </w:tr>
      <w:tr w:rsidR="00626033" w:rsidRPr="00711388" w14:paraId="092ADF9C" w14:textId="77777777" w:rsidTr="002849C4">
        <w:tc>
          <w:tcPr>
            <w:tcW w:w="2136" w:type="dxa"/>
            <w:tcBorders>
              <w:top w:val="single" w:sz="2" w:space="0" w:color="auto"/>
              <w:left w:val="single" w:sz="2" w:space="0" w:color="auto"/>
              <w:bottom w:val="single" w:sz="2" w:space="0" w:color="auto"/>
              <w:right w:val="single" w:sz="2" w:space="0" w:color="auto"/>
            </w:tcBorders>
          </w:tcPr>
          <w:p w14:paraId="3672D8CE" w14:textId="77777777" w:rsidR="00144E0F" w:rsidRPr="00711388" w:rsidRDefault="00144E0F" w:rsidP="00877EC4">
            <w:pPr>
              <w:pStyle w:val="NormalLeft"/>
              <w:rPr>
                <w:lang w:val="en-GB"/>
              </w:rPr>
            </w:pPr>
            <w:r w:rsidRPr="00711388">
              <w:rPr>
                <w:lang w:val="en-GB"/>
              </w:rPr>
              <w:t>C0020, C0040, C0050, C0070, C0080, C0090, C0100, C0170, C0180, C0190, C0200/R0060</w:t>
            </w:r>
          </w:p>
        </w:tc>
        <w:tc>
          <w:tcPr>
            <w:tcW w:w="3064" w:type="dxa"/>
            <w:tcBorders>
              <w:top w:val="single" w:sz="2" w:space="0" w:color="auto"/>
              <w:left w:val="single" w:sz="2" w:space="0" w:color="auto"/>
              <w:bottom w:val="single" w:sz="2" w:space="0" w:color="auto"/>
              <w:right w:val="single" w:sz="2" w:space="0" w:color="auto"/>
            </w:tcBorders>
          </w:tcPr>
          <w:p w14:paraId="6EF42F79" w14:textId="77777777" w:rsidR="00144E0F" w:rsidRPr="00711388" w:rsidRDefault="00144E0F" w:rsidP="00877EC4">
            <w:pPr>
              <w:pStyle w:val="NormalLeft"/>
              <w:rPr>
                <w:lang w:val="en-GB"/>
              </w:rPr>
            </w:pPr>
            <w:r w:rsidRPr="00711388">
              <w:rPr>
                <w:lang w:val="en-GB"/>
              </w:rPr>
              <w:t>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28CE3097" w14:textId="77777777" w:rsidR="00144E0F" w:rsidRPr="00711388" w:rsidRDefault="00144E0F" w:rsidP="00877EC4">
            <w:pPr>
              <w:pStyle w:val="NormalLeft"/>
              <w:rPr>
                <w:lang w:val="en-GB"/>
              </w:rPr>
            </w:pPr>
            <w:r w:rsidRPr="00711388">
              <w:rPr>
                <w:lang w:val="en-GB"/>
              </w:rPr>
              <w:t>Amount of recoverables from SPVs before adjustment for expected losses, calculated consistently with the boundaries of the contracts to which they relate, per each line of business, as defined in Annex I to Delegated Regulation (EU) 2015/35, including ceded intra group reinsurance, per each line of business.</w:t>
            </w:r>
          </w:p>
        </w:tc>
      </w:tr>
      <w:tr w:rsidR="00626033" w:rsidRPr="00711388" w14:paraId="6B0F0568" w14:textId="77777777" w:rsidTr="002849C4">
        <w:tc>
          <w:tcPr>
            <w:tcW w:w="2136" w:type="dxa"/>
            <w:tcBorders>
              <w:top w:val="single" w:sz="2" w:space="0" w:color="auto"/>
              <w:left w:val="single" w:sz="2" w:space="0" w:color="auto"/>
              <w:bottom w:val="single" w:sz="2" w:space="0" w:color="auto"/>
              <w:right w:val="single" w:sz="2" w:space="0" w:color="auto"/>
            </w:tcBorders>
          </w:tcPr>
          <w:p w14:paraId="4CD1137A" w14:textId="77777777" w:rsidR="00144E0F" w:rsidRPr="00711388" w:rsidRDefault="00144E0F" w:rsidP="00877EC4">
            <w:pPr>
              <w:pStyle w:val="NormalLeft"/>
              <w:rPr>
                <w:lang w:val="en-GB"/>
              </w:rPr>
            </w:pPr>
            <w:r w:rsidRPr="00711388">
              <w:rPr>
                <w:lang w:val="en-GB"/>
              </w:rPr>
              <w:t>C0150/R0060</w:t>
            </w:r>
          </w:p>
        </w:tc>
        <w:tc>
          <w:tcPr>
            <w:tcW w:w="3064" w:type="dxa"/>
            <w:tcBorders>
              <w:top w:val="single" w:sz="2" w:space="0" w:color="auto"/>
              <w:left w:val="single" w:sz="2" w:space="0" w:color="auto"/>
              <w:bottom w:val="single" w:sz="2" w:space="0" w:color="auto"/>
              <w:right w:val="single" w:sz="2" w:space="0" w:color="auto"/>
            </w:tcBorders>
          </w:tcPr>
          <w:p w14:paraId="0BE504D1" w14:textId="5C4A76EE" w:rsidR="00144E0F" w:rsidRPr="00711388" w:rsidRDefault="00144E0F" w:rsidP="00877EC4">
            <w:pPr>
              <w:pStyle w:val="NormalLeft"/>
              <w:rPr>
                <w:lang w:val="en-GB"/>
              </w:rPr>
            </w:pPr>
            <w:r w:rsidRPr="00711388">
              <w:rPr>
                <w:lang w:val="en-GB"/>
              </w:rPr>
              <w:t xml:space="preserve">Total Recoverables from SPV before adjustment for expected losses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6BF68311" w14:textId="291013B5" w:rsidR="00144E0F" w:rsidRPr="00711388" w:rsidRDefault="00144E0F" w:rsidP="00877EC4">
            <w:pPr>
              <w:pStyle w:val="NormalLeft"/>
              <w:rPr>
                <w:lang w:val="en-GB"/>
              </w:rPr>
            </w:pPr>
            <w:r w:rsidRPr="00711388">
              <w:rPr>
                <w:lang w:val="en-GB"/>
              </w:rPr>
              <w:t>Total amount of recoverables from SPVs before adjustment for expected losses, calculated consistently with the boundaries of the contracts to which they relate, for Life other than health insurance, including Unit</w:t>
            </w:r>
            <w:r w:rsidR="00711388" w:rsidRPr="00711388">
              <w:rPr>
                <w:lang w:val="en-GB"/>
              </w:rPr>
              <w:t>-</w:t>
            </w:r>
            <w:r w:rsidRPr="00711388">
              <w:rPr>
                <w:lang w:val="en-GB"/>
              </w:rPr>
              <w:t>Linked.</w:t>
            </w:r>
          </w:p>
        </w:tc>
      </w:tr>
      <w:tr w:rsidR="00626033" w:rsidRPr="00711388" w14:paraId="69CE6E62" w14:textId="77777777" w:rsidTr="002849C4">
        <w:tc>
          <w:tcPr>
            <w:tcW w:w="2136" w:type="dxa"/>
            <w:tcBorders>
              <w:top w:val="single" w:sz="2" w:space="0" w:color="auto"/>
              <w:left w:val="single" w:sz="2" w:space="0" w:color="auto"/>
              <w:bottom w:val="single" w:sz="2" w:space="0" w:color="auto"/>
              <w:right w:val="single" w:sz="2" w:space="0" w:color="auto"/>
            </w:tcBorders>
          </w:tcPr>
          <w:p w14:paraId="3A4F45B7" w14:textId="77777777" w:rsidR="00144E0F" w:rsidRPr="00711388" w:rsidRDefault="00144E0F" w:rsidP="00877EC4">
            <w:pPr>
              <w:pStyle w:val="NormalLeft"/>
              <w:rPr>
                <w:lang w:val="en-GB"/>
              </w:rPr>
            </w:pPr>
            <w:r w:rsidRPr="00711388">
              <w:rPr>
                <w:lang w:val="en-GB"/>
              </w:rPr>
              <w:t>C0210/R0060</w:t>
            </w:r>
          </w:p>
        </w:tc>
        <w:tc>
          <w:tcPr>
            <w:tcW w:w="3064" w:type="dxa"/>
            <w:tcBorders>
              <w:top w:val="single" w:sz="2" w:space="0" w:color="auto"/>
              <w:left w:val="single" w:sz="2" w:space="0" w:color="auto"/>
              <w:bottom w:val="single" w:sz="2" w:space="0" w:color="auto"/>
              <w:right w:val="single" w:sz="2" w:space="0" w:color="auto"/>
            </w:tcBorders>
          </w:tcPr>
          <w:p w14:paraId="0E325CB8" w14:textId="665FFFF3" w:rsidR="00144E0F" w:rsidRPr="00711388" w:rsidRDefault="00144E0F" w:rsidP="00877EC4">
            <w:pPr>
              <w:pStyle w:val="NormalLeft"/>
              <w:rPr>
                <w:lang w:val="en-GB"/>
              </w:rPr>
            </w:pPr>
            <w:r w:rsidRPr="00711388">
              <w:rPr>
                <w:lang w:val="en-GB"/>
              </w:rPr>
              <w:t xml:space="preserve">Total Recoverables from SPV before adjustment for expected losses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D1BAD26" w14:textId="77777777" w:rsidR="00144E0F" w:rsidRPr="00711388" w:rsidRDefault="00144E0F" w:rsidP="00877EC4">
            <w:pPr>
              <w:pStyle w:val="NormalLeft"/>
              <w:rPr>
                <w:lang w:val="en-GB"/>
              </w:rPr>
            </w:pPr>
            <w:r w:rsidRPr="00711388">
              <w:rPr>
                <w:lang w:val="en-GB"/>
              </w:rPr>
              <w:t>Total amount of recoverables from SPVs before adjustment for expected losses for Health similar to life insurance</w:t>
            </w:r>
          </w:p>
        </w:tc>
      </w:tr>
      <w:tr w:rsidR="00626033" w:rsidRPr="00711388" w14:paraId="49203A60" w14:textId="77777777" w:rsidTr="002849C4">
        <w:tc>
          <w:tcPr>
            <w:tcW w:w="2136" w:type="dxa"/>
            <w:tcBorders>
              <w:top w:val="single" w:sz="2" w:space="0" w:color="auto"/>
              <w:left w:val="single" w:sz="2" w:space="0" w:color="auto"/>
              <w:bottom w:val="single" w:sz="2" w:space="0" w:color="auto"/>
              <w:right w:val="single" w:sz="2" w:space="0" w:color="auto"/>
            </w:tcBorders>
          </w:tcPr>
          <w:p w14:paraId="2F6D8ECD" w14:textId="77777777" w:rsidR="00144E0F" w:rsidRPr="00711388" w:rsidRDefault="00144E0F" w:rsidP="00877EC4">
            <w:pPr>
              <w:pStyle w:val="NormalLeft"/>
              <w:rPr>
                <w:lang w:val="en-GB"/>
              </w:rPr>
            </w:pPr>
            <w:r w:rsidRPr="00711388">
              <w:rPr>
                <w:lang w:val="en-GB"/>
              </w:rPr>
              <w:t xml:space="preserve">C0020, C0040, C0050, C0070, C0080, C0090, C0100, C0170, </w:t>
            </w:r>
            <w:r w:rsidRPr="00711388">
              <w:rPr>
                <w:lang w:val="en-GB"/>
              </w:rPr>
              <w:lastRenderedPageBreak/>
              <w:t>C0180, C0190, C0200/R0070</w:t>
            </w:r>
          </w:p>
        </w:tc>
        <w:tc>
          <w:tcPr>
            <w:tcW w:w="3064" w:type="dxa"/>
            <w:tcBorders>
              <w:top w:val="single" w:sz="2" w:space="0" w:color="auto"/>
              <w:left w:val="single" w:sz="2" w:space="0" w:color="auto"/>
              <w:bottom w:val="single" w:sz="2" w:space="0" w:color="auto"/>
              <w:right w:val="single" w:sz="2" w:space="0" w:color="auto"/>
            </w:tcBorders>
          </w:tcPr>
          <w:p w14:paraId="190C2937" w14:textId="77777777" w:rsidR="00144E0F" w:rsidRPr="00711388" w:rsidRDefault="00144E0F" w:rsidP="00877EC4">
            <w:pPr>
              <w:pStyle w:val="NormalLeft"/>
              <w:rPr>
                <w:lang w:val="en-GB"/>
              </w:rPr>
            </w:pPr>
            <w:r w:rsidRPr="00711388">
              <w:rPr>
                <w:lang w:val="en-GB"/>
              </w:rPr>
              <w:lastRenderedPageBreak/>
              <w:t>Recoverables from Finite Re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0295D530" w14:textId="77777777" w:rsidR="00144E0F" w:rsidRPr="00711388" w:rsidRDefault="00144E0F" w:rsidP="00877EC4">
            <w:pPr>
              <w:pStyle w:val="NormalLeft"/>
              <w:rPr>
                <w:lang w:val="en-GB"/>
              </w:rPr>
            </w:pPr>
            <w:r w:rsidRPr="00711388">
              <w:rPr>
                <w:lang w:val="en-GB"/>
              </w:rPr>
              <w:t xml:space="preserve">Amount of recoverables from Finite Re before adjustment for expected losses, calculated consistently with the boundaries of the contracts to which they relate, including ceded intra group </w:t>
            </w:r>
            <w:r w:rsidRPr="00711388">
              <w:rPr>
                <w:lang w:val="en-GB"/>
              </w:rPr>
              <w:lastRenderedPageBreak/>
              <w:t>reinsurance, per each line of business, as defined in Annex I to Delegated Regulation (EU) 2015/35.</w:t>
            </w:r>
          </w:p>
        </w:tc>
      </w:tr>
      <w:tr w:rsidR="00626033" w:rsidRPr="00711388" w14:paraId="33C3B62A" w14:textId="77777777" w:rsidTr="002849C4">
        <w:tc>
          <w:tcPr>
            <w:tcW w:w="2136" w:type="dxa"/>
            <w:tcBorders>
              <w:top w:val="single" w:sz="2" w:space="0" w:color="auto"/>
              <w:left w:val="single" w:sz="2" w:space="0" w:color="auto"/>
              <w:bottom w:val="single" w:sz="2" w:space="0" w:color="auto"/>
              <w:right w:val="single" w:sz="2" w:space="0" w:color="auto"/>
            </w:tcBorders>
          </w:tcPr>
          <w:p w14:paraId="746C4798" w14:textId="77777777" w:rsidR="00144E0F" w:rsidRPr="00711388" w:rsidRDefault="00144E0F" w:rsidP="00877EC4">
            <w:pPr>
              <w:pStyle w:val="NormalLeft"/>
              <w:rPr>
                <w:lang w:val="en-GB"/>
              </w:rPr>
            </w:pPr>
            <w:r w:rsidRPr="00711388">
              <w:rPr>
                <w:lang w:val="en-GB"/>
              </w:rPr>
              <w:lastRenderedPageBreak/>
              <w:t>C0150/R0070</w:t>
            </w:r>
          </w:p>
        </w:tc>
        <w:tc>
          <w:tcPr>
            <w:tcW w:w="3064" w:type="dxa"/>
            <w:tcBorders>
              <w:top w:val="single" w:sz="2" w:space="0" w:color="auto"/>
              <w:left w:val="single" w:sz="2" w:space="0" w:color="auto"/>
              <w:bottom w:val="single" w:sz="2" w:space="0" w:color="auto"/>
              <w:right w:val="single" w:sz="2" w:space="0" w:color="auto"/>
            </w:tcBorders>
          </w:tcPr>
          <w:p w14:paraId="79039770" w14:textId="2CB00226" w:rsidR="00144E0F" w:rsidRPr="00711388" w:rsidRDefault="00144E0F" w:rsidP="00877EC4">
            <w:pPr>
              <w:pStyle w:val="NormalLeft"/>
              <w:rPr>
                <w:lang w:val="en-GB"/>
              </w:rPr>
            </w:pPr>
            <w:r w:rsidRPr="00711388">
              <w:rPr>
                <w:lang w:val="en-GB"/>
              </w:rPr>
              <w:t xml:space="preserve">Total Recoverables from Finite Re before adjustment for expected losses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19D5A265" w14:textId="32E86DE3" w:rsidR="00144E0F" w:rsidRPr="00711388" w:rsidRDefault="00144E0F" w:rsidP="00877EC4">
            <w:pPr>
              <w:pStyle w:val="NormalLeft"/>
              <w:rPr>
                <w:lang w:val="en-GB"/>
              </w:rPr>
            </w:pPr>
            <w:r w:rsidRPr="00711388">
              <w:rPr>
                <w:lang w:val="en-GB"/>
              </w:rPr>
              <w:t>Total amount of recoverables from Finite Re before adjustment for expected losses, calculated consistently with the boundaries of the contracts to which they relate, including ceded intra group reinsurance, for Life other than health insurance, including Unit</w:t>
            </w:r>
            <w:r w:rsidR="00711388" w:rsidRPr="00711388">
              <w:rPr>
                <w:lang w:val="en-GB"/>
              </w:rPr>
              <w:t>-</w:t>
            </w:r>
            <w:r w:rsidRPr="00711388">
              <w:rPr>
                <w:lang w:val="en-GB"/>
              </w:rPr>
              <w:t>Linked.</w:t>
            </w:r>
          </w:p>
        </w:tc>
      </w:tr>
      <w:tr w:rsidR="00626033" w:rsidRPr="00711388" w14:paraId="541E9C31" w14:textId="77777777" w:rsidTr="002849C4">
        <w:tc>
          <w:tcPr>
            <w:tcW w:w="2136" w:type="dxa"/>
            <w:tcBorders>
              <w:top w:val="single" w:sz="2" w:space="0" w:color="auto"/>
              <w:left w:val="single" w:sz="2" w:space="0" w:color="auto"/>
              <w:bottom w:val="single" w:sz="2" w:space="0" w:color="auto"/>
              <w:right w:val="single" w:sz="2" w:space="0" w:color="auto"/>
            </w:tcBorders>
          </w:tcPr>
          <w:p w14:paraId="763028F2" w14:textId="77777777" w:rsidR="00144E0F" w:rsidRPr="00711388" w:rsidRDefault="00144E0F" w:rsidP="00877EC4">
            <w:pPr>
              <w:pStyle w:val="NormalLeft"/>
              <w:rPr>
                <w:lang w:val="en-GB"/>
              </w:rPr>
            </w:pPr>
            <w:r w:rsidRPr="00711388">
              <w:rPr>
                <w:lang w:val="en-GB"/>
              </w:rPr>
              <w:t>C0210/R0070</w:t>
            </w:r>
          </w:p>
        </w:tc>
        <w:tc>
          <w:tcPr>
            <w:tcW w:w="3064" w:type="dxa"/>
            <w:tcBorders>
              <w:top w:val="single" w:sz="2" w:space="0" w:color="auto"/>
              <w:left w:val="single" w:sz="2" w:space="0" w:color="auto"/>
              <w:bottom w:val="single" w:sz="2" w:space="0" w:color="auto"/>
              <w:right w:val="single" w:sz="2" w:space="0" w:color="auto"/>
            </w:tcBorders>
          </w:tcPr>
          <w:p w14:paraId="309FB4E4" w14:textId="143897C3" w:rsidR="00144E0F" w:rsidRPr="00711388" w:rsidRDefault="00144E0F" w:rsidP="00877EC4">
            <w:pPr>
              <w:pStyle w:val="NormalLeft"/>
              <w:rPr>
                <w:lang w:val="en-GB"/>
              </w:rPr>
            </w:pPr>
            <w:r w:rsidRPr="00711388">
              <w:rPr>
                <w:lang w:val="en-GB"/>
              </w:rPr>
              <w:t xml:space="preserve">Total Recoverables from Finite Re before adjustment for expected losses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9EB54BC" w14:textId="77777777" w:rsidR="00144E0F" w:rsidRPr="00711388" w:rsidRDefault="00144E0F" w:rsidP="00877EC4">
            <w:pPr>
              <w:pStyle w:val="NormalLeft"/>
              <w:rPr>
                <w:lang w:val="en-GB"/>
              </w:rPr>
            </w:pPr>
            <w:r w:rsidRPr="00711388">
              <w:rPr>
                <w:lang w:val="en-GB"/>
              </w:rPr>
              <w:t>Total amount of recoverables from Finite Reinsurance before adjustment for expected losses for Health similar to life insurance.</w:t>
            </w:r>
          </w:p>
        </w:tc>
      </w:tr>
      <w:tr w:rsidR="00626033" w:rsidRPr="00711388" w14:paraId="7221EA46" w14:textId="77777777" w:rsidTr="002849C4">
        <w:tc>
          <w:tcPr>
            <w:tcW w:w="2136" w:type="dxa"/>
            <w:tcBorders>
              <w:top w:val="single" w:sz="2" w:space="0" w:color="auto"/>
              <w:left w:val="single" w:sz="2" w:space="0" w:color="auto"/>
              <w:bottom w:val="single" w:sz="2" w:space="0" w:color="auto"/>
              <w:right w:val="single" w:sz="2" w:space="0" w:color="auto"/>
            </w:tcBorders>
          </w:tcPr>
          <w:p w14:paraId="355AF338" w14:textId="77777777" w:rsidR="00144E0F" w:rsidRPr="00711388" w:rsidRDefault="00144E0F" w:rsidP="00877EC4">
            <w:pPr>
              <w:pStyle w:val="NormalLeft"/>
              <w:rPr>
                <w:lang w:val="en-GB"/>
              </w:rPr>
            </w:pPr>
            <w:r w:rsidRPr="00711388">
              <w:rPr>
                <w:lang w:val="en-GB"/>
              </w:rPr>
              <w:t>C0020, C0040, C0050, C0070, C0080, C0090, C0100 to C0140, C0170, C0180, C0190, C0200/R0080</w:t>
            </w:r>
          </w:p>
        </w:tc>
        <w:tc>
          <w:tcPr>
            <w:tcW w:w="3064" w:type="dxa"/>
            <w:tcBorders>
              <w:top w:val="single" w:sz="2" w:space="0" w:color="auto"/>
              <w:left w:val="single" w:sz="2" w:space="0" w:color="auto"/>
              <w:bottom w:val="single" w:sz="2" w:space="0" w:color="auto"/>
              <w:right w:val="single" w:sz="2" w:space="0" w:color="auto"/>
            </w:tcBorders>
          </w:tcPr>
          <w:p w14:paraId="7D318900" w14:textId="77777777" w:rsidR="00144E0F" w:rsidRPr="00711388" w:rsidRDefault="00144E0F" w:rsidP="00877EC4">
            <w:pPr>
              <w:pStyle w:val="NormalLeft"/>
              <w:rPr>
                <w:lang w:val="en-GB"/>
              </w:rPr>
            </w:pPr>
            <w:r w:rsidRPr="00711388">
              <w:rPr>
                <w:lang w:val="en-GB"/>
              </w:rPr>
              <w:t>Total Recoverables from reinsurance/SPV and Finite Re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7061C726" w14:textId="77777777" w:rsidR="00144E0F" w:rsidRPr="00711388" w:rsidRDefault="00144E0F" w:rsidP="00877EC4">
            <w:pPr>
              <w:pStyle w:val="NormalLeft"/>
              <w:rPr>
                <w:lang w:val="en-GB"/>
              </w:rPr>
            </w:pPr>
            <w:r w:rsidRPr="00711388">
              <w:rPr>
                <w:lang w:val="en-GB"/>
              </w:rPr>
              <w:t>Amount of recoverables after adjustment for expected losses due to possibility of default of the reinsurer, as defined in art. 81 of Directive 2009/138/EC, including ceded intra group reinsurance, per each line of business, as defined in Annex I to Delegated Regulation (EU) 2015/35.</w:t>
            </w:r>
          </w:p>
        </w:tc>
      </w:tr>
      <w:tr w:rsidR="00626033" w:rsidRPr="00711388" w14:paraId="44A0132D" w14:textId="77777777" w:rsidTr="002849C4">
        <w:tc>
          <w:tcPr>
            <w:tcW w:w="2136" w:type="dxa"/>
            <w:tcBorders>
              <w:top w:val="single" w:sz="2" w:space="0" w:color="auto"/>
              <w:left w:val="single" w:sz="2" w:space="0" w:color="auto"/>
              <w:bottom w:val="single" w:sz="2" w:space="0" w:color="auto"/>
              <w:right w:val="single" w:sz="2" w:space="0" w:color="auto"/>
            </w:tcBorders>
          </w:tcPr>
          <w:p w14:paraId="1A2567CF" w14:textId="77777777" w:rsidR="00144E0F" w:rsidRPr="00711388" w:rsidRDefault="00144E0F" w:rsidP="00877EC4">
            <w:pPr>
              <w:pStyle w:val="NormalLeft"/>
              <w:rPr>
                <w:lang w:val="en-GB"/>
              </w:rPr>
            </w:pPr>
            <w:r w:rsidRPr="00711388">
              <w:rPr>
                <w:lang w:val="en-GB"/>
              </w:rPr>
              <w:t>C0150/R0080</w:t>
            </w:r>
          </w:p>
        </w:tc>
        <w:tc>
          <w:tcPr>
            <w:tcW w:w="3064" w:type="dxa"/>
            <w:tcBorders>
              <w:top w:val="single" w:sz="2" w:space="0" w:color="auto"/>
              <w:left w:val="single" w:sz="2" w:space="0" w:color="auto"/>
              <w:bottom w:val="single" w:sz="2" w:space="0" w:color="auto"/>
              <w:right w:val="single" w:sz="2" w:space="0" w:color="auto"/>
            </w:tcBorders>
          </w:tcPr>
          <w:p w14:paraId="280C24BA" w14:textId="53910270" w:rsidR="00144E0F" w:rsidRPr="00711388" w:rsidRDefault="00144E0F" w:rsidP="00877EC4">
            <w:pPr>
              <w:pStyle w:val="NormalLeft"/>
              <w:rPr>
                <w:lang w:val="en-GB"/>
              </w:rPr>
            </w:pPr>
            <w:r w:rsidRPr="00711388">
              <w:rPr>
                <w:lang w:val="en-GB"/>
              </w:rPr>
              <w:t xml:space="preserve">Total Recoverables from reinsurance/SPV and Finite Re after the adjustment for expected losses due to counterparty default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74E9B3B5" w14:textId="0725579C" w:rsidR="00144E0F" w:rsidRPr="00711388" w:rsidRDefault="00144E0F" w:rsidP="00877EC4">
            <w:pPr>
              <w:pStyle w:val="NormalLeft"/>
              <w:rPr>
                <w:lang w:val="en-GB"/>
              </w:rPr>
            </w:pPr>
            <w:r w:rsidRPr="00711388">
              <w:rPr>
                <w:lang w:val="en-GB"/>
              </w:rPr>
              <w:t>Total amount of recoverables after adjustment for expected losses due to possibility of default of the reinsurer, as defined in art. 81 of Directive 2009/138/EC, including ceded intra group reinsurance, for Life other than health insurance, including Unit</w:t>
            </w:r>
            <w:r w:rsidR="00711388" w:rsidRPr="00711388">
              <w:rPr>
                <w:lang w:val="en-GB"/>
              </w:rPr>
              <w:t>-</w:t>
            </w:r>
            <w:r w:rsidRPr="00711388">
              <w:rPr>
                <w:lang w:val="en-GB"/>
              </w:rPr>
              <w:t>Linked.</w:t>
            </w:r>
          </w:p>
        </w:tc>
      </w:tr>
      <w:tr w:rsidR="00626033" w:rsidRPr="00711388" w14:paraId="154EE682" w14:textId="77777777" w:rsidTr="002849C4">
        <w:tc>
          <w:tcPr>
            <w:tcW w:w="2136" w:type="dxa"/>
            <w:tcBorders>
              <w:top w:val="single" w:sz="2" w:space="0" w:color="auto"/>
              <w:left w:val="single" w:sz="2" w:space="0" w:color="auto"/>
              <w:bottom w:val="single" w:sz="2" w:space="0" w:color="auto"/>
              <w:right w:val="single" w:sz="2" w:space="0" w:color="auto"/>
            </w:tcBorders>
          </w:tcPr>
          <w:p w14:paraId="4C0C78E4" w14:textId="77777777" w:rsidR="00144E0F" w:rsidRPr="00711388" w:rsidRDefault="00144E0F" w:rsidP="00877EC4">
            <w:pPr>
              <w:pStyle w:val="NormalLeft"/>
              <w:rPr>
                <w:lang w:val="en-GB"/>
              </w:rPr>
            </w:pPr>
            <w:r w:rsidRPr="00711388">
              <w:rPr>
                <w:lang w:val="en-GB"/>
              </w:rPr>
              <w:t>C0210/R0080</w:t>
            </w:r>
          </w:p>
        </w:tc>
        <w:tc>
          <w:tcPr>
            <w:tcW w:w="3064" w:type="dxa"/>
            <w:tcBorders>
              <w:top w:val="single" w:sz="2" w:space="0" w:color="auto"/>
              <w:left w:val="single" w:sz="2" w:space="0" w:color="auto"/>
              <w:bottom w:val="single" w:sz="2" w:space="0" w:color="auto"/>
              <w:right w:val="single" w:sz="2" w:space="0" w:color="auto"/>
            </w:tcBorders>
          </w:tcPr>
          <w:p w14:paraId="1586B0FA" w14:textId="7C9CDA69" w:rsidR="00144E0F" w:rsidRPr="00711388" w:rsidRDefault="00144E0F" w:rsidP="00877EC4">
            <w:pPr>
              <w:pStyle w:val="NormalLeft"/>
              <w:rPr>
                <w:lang w:val="en-GB"/>
              </w:rPr>
            </w:pPr>
            <w:r w:rsidRPr="00711388">
              <w:rPr>
                <w:lang w:val="en-GB"/>
              </w:rPr>
              <w:t xml:space="preserve">Total Recoverables from reinsurance/SPV and Finite Re after the adjustment for expected losses due to counterparty default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B401ABE" w14:textId="77777777" w:rsidR="00144E0F" w:rsidRPr="00711388" w:rsidRDefault="00144E0F" w:rsidP="00877EC4">
            <w:pPr>
              <w:pStyle w:val="NormalLeft"/>
              <w:rPr>
                <w:lang w:val="en-GB"/>
              </w:rPr>
            </w:pPr>
            <w:r w:rsidRPr="00711388">
              <w:rPr>
                <w:lang w:val="en-GB"/>
              </w:rPr>
              <w:t>Total amount of recoverables after adjustment for expected losses due to possibility of default of the reinsurer, as defined in art. 81 of Directive 2009/138/EC, including ceded intra group reinsurance, for Health similar to life insurance.</w:t>
            </w:r>
          </w:p>
        </w:tc>
      </w:tr>
      <w:tr w:rsidR="00626033" w:rsidRPr="00711388" w14:paraId="1911AECE" w14:textId="77777777" w:rsidTr="002849C4">
        <w:tc>
          <w:tcPr>
            <w:tcW w:w="2136" w:type="dxa"/>
            <w:tcBorders>
              <w:top w:val="single" w:sz="2" w:space="0" w:color="auto"/>
              <w:left w:val="single" w:sz="2" w:space="0" w:color="auto"/>
              <w:bottom w:val="single" w:sz="2" w:space="0" w:color="auto"/>
              <w:right w:val="single" w:sz="2" w:space="0" w:color="auto"/>
            </w:tcBorders>
          </w:tcPr>
          <w:p w14:paraId="0EEDC9E5" w14:textId="77777777" w:rsidR="00144E0F" w:rsidRPr="00711388" w:rsidRDefault="00144E0F" w:rsidP="00877EC4">
            <w:pPr>
              <w:pStyle w:val="NormalLeft"/>
              <w:rPr>
                <w:lang w:val="en-GB"/>
              </w:rPr>
            </w:pPr>
            <w:r w:rsidRPr="00711388">
              <w:rPr>
                <w:lang w:val="en-GB"/>
              </w:rPr>
              <w:t xml:space="preserve">C0020, C0040, C0050, C0070, C0080, C0090, C0100, C0170, </w:t>
            </w:r>
            <w:r w:rsidRPr="00711388">
              <w:rPr>
                <w:lang w:val="en-GB"/>
              </w:rPr>
              <w:lastRenderedPageBreak/>
              <w:t>C0180, C0190, C0200/R0090</w:t>
            </w:r>
          </w:p>
        </w:tc>
        <w:tc>
          <w:tcPr>
            <w:tcW w:w="3064" w:type="dxa"/>
            <w:tcBorders>
              <w:top w:val="single" w:sz="2" w:space="0" w:color="auto"/>
              <w:left w:val="single" w:sz="2" w:space="0" w:color="auto"/>
              <w:bottom w:val="single" w:sz="2" w:space="0" w:color="auto"/>
              <w:right w:val="single" w:sz="2" w:space="0" w:color="auto"/>
            </w:tcBorders>
          </w:tcPr>
          <w:p w14:paraId="5367004D" w14:textId="77777777" w:rsidR="00144E0F" w:rsidRPr="00711388" w:rsidRDefault="00144E0F" w:rsidP="00877EC4">
            <w:pPr>
              <w:pStyle w:val="NormalLeft"/>
              <w:rPr>
                <w:lang w:val="en-GB"/>
              </w:rPr>
            </w:pPr>
            <w:r w:rsidRPr="00711388">
              <w:rPr>
                <w:lang w:val="en-GB"/>
              </w:rPr>
              <w:lastRenderedPageBreak/>
              <w:t xml:space="preserve">Best Estimate minus recoverables from </w:t>
            </w:r>
            <w:r w:rsidRPr="00711388">
              <w:rPr>
                <w:lang w:val="en-GB"/>
              </w:rPr>
              <w:lastRenderedPageBreak/>
              <w:t>reinsurance/SPV and Finite Re</w:t>
            </w:r>
          </w:p>
        </w:tc>
        <w:tc>
          <w:tcPr>
            <w:tcW w:w="4086" w:type="dxa"/>
            <w:tcBorders>
              <w:top w:val="single" w:sz="2" w:space="0" w:color="auto"/>
              <w:left w:val="single" w:sz="2" w:space="0" w:color="auto"/>
              <w:bottom w:val="single" w:sz="2" w:space="0" w:color="auto"/>
              <w:right w:val="single" w:sz="2" w:space="0" w:color="auto"/>
            </w:tcBorders>
          </w:tcPr>
          <w:p w14:paraId="318366F6" w14:textId="77777777" w:rsidR="00144E0F" w:rsidRPr="00711388" w:rsidRDefault="00144E0F" w:rsidP="00877EC4">
            <w:pPr>
              <w:pStyle w:val="NormalLeft"/>
              <w:rPr>
                <w:lang w:val="en-GB"/>
              </w:rPr>
            </w:pPr>
            <w:r w:rsidRPr="00711388">
              <w:rPr>
                <w:lang w:val="en-GB"/>
              </w:rPr>
              <w:lastRenderedPageBreak/>
              <w:t xml:space="preserve">Amount of Best Estimate minus recoverables from reinsurance/SPV and Finite Re after adjustment for expected losses due to possibility of default of </w:t>
            </w:r>
            <w:r w:rsidRPr="00711388">
              <w:rPr>
                <w:lang w:val="en-GB"/>
              </w:rPr>
              <w:lastRenderedPageBreak/>
              <w:t>the reinsurer, as defined in art. 81 of Directive 2009/138/EC, per each Line of Business.</w:t>
            </w:r>
          </w:p>
        </w:tc>
      </w:tr>
      <w:tr w:rsidR="00626033" w:rsidRPr="00711388" w14:paraId="397316A4" w14:textId="77777777" w:rsidTr="002849C4">
        <w:tc>
          <w:tcPr>
            <w:tcW w:w="2136" w:type="dxa"/>
            <w:tcBorders>
              <w:top w:val="single" w:sz="2" w:space="0" w:color="auto"/>
              <w:left w:val="single" w:sz="2" w:space="0" w:color="auto"/>
              <w:bottom w:val="single" w:sz="2" w:space="0" w:color="auto"/>
              <w:right w:val="single" w:sz="2" w:space="0" w:color="auto"/>
            </w:tcBorders>
          </w:tcPr>
          <w:p w14:paraId="566BDA98" w14:textId="77777777" w:rsidR="00144E0F" w:rsidRPr="00711388" w:rsidRDefault="00144E0F" w:rsidP="00877EC4">
            <w:pPr>
              <w:pStyle w:val="NormalLeft"/>
              <w:rPr>
                <w:lang w:val="en-GB"/>
              </w:rPr>
            </w:pPr>
            <w:r w:rsidRPr="00711388">
              <w:rPr>
                <w:lang w:val="en-GB"/>
              </w:rPr>
              <w:lastRenderedPageBreak/>
              <w:t>C0150/R0090</w:t>
            </w:r>
          </w:p>
        </w:tc>
        <w:tc>
          <w:tcPr>
            <w:tcW w:w="3064" w:type="dxa"/>
            <w:tcBorders>
              <w:top w:val="single" w:sz="2" w:space="0" w:color="auto"/>
              <w:left w:val="single" w:sz="2" w:space="0" w:color="auto"/>
              <w:bottom w:val="single" w:sz="2" w:space="0" w:color="auto"/>
              <w:right w:val="single" w:sz="2" w:space="0" w:color="auto"/>
            </w:tcBorders>
          </w:tcPr>
          <w:p w14:paraId="02ADD72F" w14:textId="6B8675E2" w:rsidR="00144E0F" w:rsidRPr="00711388" w:rsidRDefault="00144E0F" w:rsidP="00877EC4">
            <w:pPr>
              <w:pStyle w:val="NormalLeft"/>
              <w:rPr>
                <w:lang w:val="en-GB"/>
              </w:rPr>
            </w:pPr>
            <w:r w:rsidRPr="00711388">
              <w:rPr>
                <w:lang w:val="en-GB"/>
              </w:rPr>
              <w:t xml:space="preserve">Best Estimate minus recoverables from reinsurance/SPV and Finite Re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6224D102" w14:textId="6B8D4A83" w:rsidR="00144E0F" w:rsidRPr="00711388" w:rsidRDefault="00144E0F" w:rsidP="00877EC4">
            <w:pPr>
              <w:pStyle w:val="NormalLeft"/>
              <w:rPr>
                <w:lang w:val="en-GB"/>
              </w:rPr>
            </w:pPr>
            <w:r w:rsidRPr="00711388">
              <w:rPr>
                <w:lang w:val="en-GB"/>
              </w:rPr>
              <w:t>Total amount of Best Estimate minus recoverables from reinsurance/SPV and Finite Re, after adjustment for expected losses due to possibility of default of the reinsurer, as defined in art. 81 of Directive 2009/138/EC, for Life other than health insurance, including Unit</w:t>
            </w:r>
            <w:r w:rsidR="00711388" w:rsidRPr="00711388">
              <w:rPr>
                <w:lang w:val="en-GB"/>
              </w:rPr>
              <w:t>-</w:t>
            </w:r>
            <w:r w:rsidRPr="00711388">
              <w:rPr>
                <w:lang w:val="en-GB"/>
              </w:rPr>
              <w:t>Linked.</w:t>
            </w:r>
          </w:p>
        </w:tc>
      </w:tr>
      <w:tr w:rsidR="00626033" w:rsidRPr="00711388" w14:paraId="2B0D4B75" w14:textId="77777777" w:rsidTr="002849C4">
        <w:tc>
          <w:tcPr>
            <w:tcW w:w="2136" w:type="dxa"/>
            <w:tcBorders>
              <w:top w:val="single" w:sz="2" w:space="0" w:color="auto"/>
              <w:left w:val="single" w:sz="2" w:space="0" w:color="auto"/>
              <w:bottom w:val="single" w:sz="2" w:space="0" w:color="auto"/>
              <w:right w:val="single" w:sz="2" w:space="0" w:color="auto"/>
            </w:tcBorders>
          </w:tcPr>
          <w:p w14:paraId="0F38650D" w14:textId="77777777" w:rsidR="00144E0F" w:rsidRPr="00711388" w:rsidRDefault="00144E0F" w:rsidP="00877EC4">
            <w:pPr>
              <w:pStyle w:val="NormalLeft"/>
              <w:rPr>
                <w:lang w:val="en-GB"/>
              </w:rPr>
            </w:pPr>
            <w:r w:rsidRPr="00711388">
              <w:rPr>
                <w:lang w:val="en-GB"/>
              </w:rPr>
              <w:t>C0210/R0090</w:t>
            </w:r>
          </w:p>
        </w:tc>
        <w:tc>
          <w:tcPr>
            <w:tcW w:w="3064" w:type="dxa"/>
            <w:tcBorders>
              <w:top w:val="single" w:sz="2" w:space="0" w:color="auto"/>
              <w:left w:val="single" w:sz="2" w:space="0" w:color="auto"/>
              <w:bottom w:val="single" w:sz="2" w:space="0" w:color="auto"/>
              <w:right w:val="single" w:sz="2" w:space="0" w:color="auto"/>
            </w:tcBorders>
          </w:tcPr>
          <w:p w14:paraId="0189648A" w14:textId="3205C7FD" w:rsidR="00144E0F" w:rsidRPr="00711388" w:rsidRDefault="00144E0F" w:rsidP="00877EC4">
            <w:pPr>
              <w:pStyle w:val="NormalLeft"/>
              <w:rPr>
                <w:lang w:val="en-GB"/>
              </w:rPr>
            </w:pPr>
            <w:r w:rsidRPr="00711388">
              <w:rPr>
                <w:lang w:val="en-GB"/>
              </w:rPr>
              <w:t xml:space="preserve">Best estimate minus recoverables from reinsurance/SPV and Finite Re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EE2BA2F" w14:textId="77777777" w:rsidR="00144E0F" w:rsidRPr="00711388" w:rsidRDefault="00144E0F" w:rsidP="00877EC4">
            <w:pPr>
              <w:pStyle w:val="NormalLeft"/>
              <w:rPr>
                <w:lang w:val="en-GB"/>
              </w:rPr>
            </w:pPr>
            <w:r w:rsidRPr="00711388">
              <w:rPr>
                <w:lang w:val="en-GB"/>
              </w:rPr>
              <w:t>Total amount of Best estimate minus recoverables from reinsurance/SPV and Finite Re after adjustment for expected losses due to possibility of default of the reinsurer, as defined in art. 81 of Directive 2009/138/EC, for Health similar to life insurance.</w:t>
            </w:r>
          </w:p>
        </w:tc>
      </w:tr>
      <w:tr w:rsidR="00626033" w:rsidRPr="00711388" w14:paraId="29461EC8" w14:textId="77777777" w:rsidTr="002849C4">
        <w:tc>
          <w:tcPr>
            <w:tcW w:w="2136" w:type="dxa"/>
            <w:tcBorders>
              <w:top w:val="single" w:sz="2" w:space="0" w:color="auto"/>
              <w:left w:val="single" w:sz="2" w:space="0" w:color="auto"/>
              <w:bottom w:val="single" w:sz="2" w:space="0" w:color="auto"/>
              <w:right w:val="single" w:sz="2" w:space="0" w:color="auto"/>
            </w:tcBorders>
          </w:tcPr>
          <w:p w14:paraId="38149731" w14:textId="77777777" w:rsidR="00144E0F" w:rsidRPr="00711388" w:rsidRDefault="00144E0F" w:rsidP="00877EC4">
            <w:pPr>
              <w:pStyle w:val="NormalLeft"/>
              <w:rPr>
                <w:lang w:val="en-GB"/>
              </w:rPr>
            </w:pPr>
            <w:r w:rsidRPr="00711388">
              <w:rPr>
                <w:lang w:val="en-GB"/>
              </w:rPr>
              <w:t>C0020, C0030, C0060, C0090, C0100 to C0140, C0160, C0190, C0200/R0100</w:t>
            </w:r>
          </w:p>
        </w:tc>
        <w:tc>
          <w:tcPr>
            <w:tcW w:w="3064" w:type="dxa"/>
            <w:tcBorders>
              <w:top w:val="single" w:sz="2" w:space="0" w:color="auto"/>
              <w:left w:val="single" w:sz="2" w:space="0" w:color="auto"/>
              <w:bottom w:val="single" w:sz="2" w:space="0" w:color="auto"/>
              <w:right w:val="single" w:sz="2" w:space="0" w:color="auto"/>
            </w:tcBorders>
          </w:tcPr>
          <w:p w14:paraId="08F9002B" w14:textId="77777777" w:rsidR="00144E0F" w:rsidRPr="00711388" w:rsidRDefault="00144E0F" w:rsidP="00877EC4">
            <w:pPr>
              <w:pStyle w:val="NormalLeft"/>
              <w:rPr>
                <w:lang w:val="en-GB"/>
              </w:rPr>
            </w:pPr>
            <w:r w:rsidRPr="00711388">
              <w:rPr>
                <w:lang w:val="en-GB"/>
              </w:rPr>
              <w:t>Risk Margin</w:t>
            </w:r>
          </w:p>
        </w:tc>
        <w:tc>
          <w:tcPr>
            <w:tcW w:w="4086" w:type="dxa"/>
            <w:tcBorders>
              <w:top w:val="single" w:sz="2" w:space="0" w:color="auto"/>
              <w:left w:val="single" w:sz="2" w:space="0" w:color="auto"/>
              <w:bottom w:val="single" w:sz="2" w:space="0" w:color="auto"/>
              <w:right w:val="single" w:sz="2" w:space="0" w:color="auto"/>
            </w:tcBorders>
          </w:tcPr>
          <w:p w14:paraId="538826D2" w14:textId="77777777" w:rsidR="00144E0F" w:rsidRPr="00711388" w:rsidRDefault="00144E0F" w:rsidP="00877EC4">
            <w:pPr>
              <w:pStyle w:val="NormalLeft"/>
              <w:rPr>
                <w:lang w:val="en-GB"/>
              </w:rPr>
            </w:pPr>
            <w:r w:rsidRPr="00711388">
              <w:rPr>
                <w:lang w:val="en-GB"/>
              </w:rPr>
              <w:t>Amount of Risk margin, as defined in Article 77(3) of Directive 2009/138/EC, per each line of business, as defined in Annex I to Delegated Regulation (EU) 2015/35.</w:t>
            </w:r>
          </w:p>
        </w:tc>
      </w:tr>
      <w:tr w:rsidR="00626033" w:rsidRPr="00711388" w14:paraId="3ED2C300" w14:textId="77777777" w:rsidTr="002849C4">
        <w:tc>
          <w:tcPr>
            <w:tcW w:w="2136" w:type="dxa"/>
            <w:tcBorders>
              <w:top w:val="single" w:sz="2" w:space="0" w:color="auto"/>
              <w:left w:val="single" w:sz="2" w:space="0" w:color="auto"/>
              <w:bottom w:val="single" w:sz="2" w:space="0" w:color="auto"/>
              <w:right w:val="single" w:sz="2" w:space="0" w:color="auto"/>
            </w:tcBorders>
          </w:tcPr>
          <w:p w14:paraId="0217A5FE" w14:textId="77777777" w:rsidR="00144E0F" w:rsidRPr="00711388" w:rsidRDefault="00144E0F" w:rsidP="00877EC4">
            <w:pPr>
              <w:pStyle w:val="NormalLeft"/>
              <w:rPr>
                <w:lang w:val="en-GB"/>
              </w:rPr>
            </w:pPr>
            <w:r w:rsidRPr="00711388">
              <w:rPr>
                <w:lang w:val="en-GB"/>
              </w:rPr>
              <w:t>C0150/R0100</w:t>
            </w:r>
          </w:p>
        </w:tc>
        <w:tc>
          <w:tcPr>
            <w:tcW w:w="3064" w:type="dxa"/>
            <w:tcBorders>
              <w:top w:val="single" w:sz="2" w:space="0" w:color="auto"/>
              <w:left w:val="single" w:sz="2" w:space="0" w:color="auto"/>
              <w:bottom w:val="single" w:sz="2" w:space="0" w:color="auto"/>
              <w:right w:val="single" w:sz="2" w:space="0" w:color="auto"/>
            </w:tcBorders>
          </w:tcPr>
          <w:p w14:paraId="6047B1C0" w14:textId="43A84980" w:rsidR="00144E0F" w:rsidRPr="00711388" w:rsidRDefault="00144E0F" w:rsidP="00877EC4">
            <w:pPr>
              <w:pStyle w:val="NormalLeft"/>
              <w:rPr>
                <w:lang w:val="en-GB"/>
              </w:rPr>
            </w:pPr>
            <w:r w:rsidRPr="00711388">
              <w:rPr>
                <w:lang w:val="en-GB"/>
              </w:rPr>
              <w:t xml:space="preserve">Risk Margin </w:t>
            </w:r>
            <w:r w:rsidR="00845F43" w:rsidRPr="00711388">
              <w:rPr>
                <w:lang w:val="en-GB"/>
              </w:rPr>
              <w:t>-</w:t>
            </w:r>
            <w:r w:rsidRPr="00711388">
              <w:rPr>
                <w:lang w:val="en-GB"/>
              </w:rPr>
              <w:t xml:space="preserve"> Total (Life other than health insurance, incl.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397B0099" w14:textId="08105585" w:rsidR="00144E0F" w:rsidRPr="00711388" w:rsidRDefault="00144E0F" w:rsidP="00877EC4">
            <w:pPr>
              <w:pStyle w:val="NormalLeft"/>
              <w:rPr>
                <w:lang w:val="en-GB"/>
              </w:rPr>
            </w:pPr>
            <w:r w:rsidRPr="00711388">
              <w:rPr>
                <w:lang w:val="en-GB"/>
              </w:rPr>
              <w:t>Total amount of Risk Margin for Life other than health insurance, including Unit</w:t>
            </w:r>
            <w:r w:rsidR="00711388" w:rsidRPr="00711388">
              <w:rPr>
                <w:lang w:val="en-GB"/>
              </w:rPr>
              <w:t>-</w:t>
            </w:r>
            <w:r w:rsidRPr="00711388">
              <w:rPr>
                <w:lang w:val="en-GB"/>
              </w:rPr>
              <w:t>Linked.</w:t>
            </w:r>
          </w:p>
        </w:tc>
      </w:tr>
      <w:tr w:rsidR="00626033" w:rsidRPr="00711388" w14:paraId="7513EF19" w14:textId="77777777" w:rsidTr="002849C4">
        <w:tc>
          <w:tcPr>
            <w:tcW w:w="2136" w:type="dxa"/>
            <w:tcBorders>
              <w:top w:val="single" w:sz="2" w:space="0" w:color="auto"/>
              <w:left w:val="single" w:sz="2" w:space="0" w:color="auto"/>
              <w:bottom w:val="single" w:sz="2" w:space="0" w:color="auto"/>
              <w:right w:val="single" w:sz="2" w:space="0" w:color="auto"/>
            </w:tcBorders>
          </w:tcPr>
          <w:p w14:paraId="368FB38A" w14:textId="77777777" w:rsidR="00144E0F" w:rsidRPr="00711388" w:rsidRDefault="00144E0F" w:rsidP="00877EC4">
            <w:pPr>
              <w:pStyle w:val="NormalLeft"/>
              <w:rPr>
                <w:lang w:val="en-GB"/>
              </w:rPr>
            </w:pPr>
            <w:r w:rsidRPr="00711388">
              <w:rPr>
                <w:lang w:val="en-GB"/>
              </w:rPr>
              <w:t>C0210/R0100</w:t>
            </w:r>
          </w:p>
        </w:tc>
        <w:tc>
          <w:tcPr>
            <w:tcW w:w="3064" w:type="dxa"/>
            <w:tcBorders>
              <w:top w:val="single" w:sz="2" w:space="0" w:color="auto"/>
              <w:left w:val="single" w:sz="2" w:space="0" w:color="auto"/>
              <w:bottom w:val="single" w:sz="2" w:space="0" w:color="auto"/>
              <w:right w:val="single" w:sz="2" w:space="0" w:color="auto"/>
            </w:tcBorders>
          </w:tcPr>
          <w:p w14:paraId="41E7751F" w14:textId="38147ACA" w:rsidR="00144E0F" w:rsidRPr="00711388" w:rsidRDefault="00144E0F" w:rsidP="00877EC4">
            <w:pPr>
              <w:pStyle w:val="NormalLeft"/>
              <w:rPr>
                <w:lang w:val="en-GB"/>
              </w:rPr>
            </w:pPr>
            <w:r w:rsidRPr="00711388">
              <w:rPr>
                <w:lang w:val="en-GB"/>
              </w:rPr>
              <w:t xml:space="preserve">Risk Margin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78504BF" w14:textId="77777777" w:rsidR="00144E0F" w:rsidRPr="00711388" w:rsidRDefault="00144E0F" w:rsidP="00877EC4">
            <w:pPr>
              <w:pStyle w:val="NormalLeft"/>
              <w:rPr>
                <w:lang w:val="en-GB"/>
              </w:rPr>
            </w:pPr>
            <w:r w:rsidRPr="00711388">
              <w:rPr>
                <w:lang w:val="en-GB"/>
              </w:rPr>
              <w:t>Total amount of Risk Margin for Health similar to life insurance.</w:t>
            </w:r>
          </w:p>
        </w:tc>
      </w:tr>
      <w:tr w:rsidR="00626033" w:rsidRPr="00711388" w14:paraId="5DC3F8C1"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18C87883" w14:textId="77777777" w:rsidR="00024832" w:rsidRPr="00711388" w:rsidRDefault="00024832" w:rsidP="00281257">
            <w:pPr>
              <w:pStyle w:val="NormalCentered"/>
              <w:jc w:val="left"/>
              <w:rPr>
                <w:lang w:val="en-GB"/>
              </w:rPr>
            </w:pPr>
            <w:r w:rsidRPr="00711388">
              <w:rPr>
                <w:i/>
                <w:iCs/>
                <w:lang w:val="en-GB"/>
              </w:rPr>
              <w:t>Amount of the transitional on Technical Provisions</w:t>
            </w:r>
          </w:p>
        </w:tc>
      </w:tr>
      <w:tr w:rsidR="00626033" w:rsidRPr="00711388" w14:paraId="3E7F8F4C" w14:textId="77777777" w:rsidTr="002849C4">
        <w:tc>
          <w:tcPr>
            <w:tcW w:w="2136" w:type="dxa"/>
            <w:tcBorders>
              <w:top w:val="single" w:sz="2" w:space="0" w:color="auto"/>
              <w:left w:val="single" w:sz="2" w:space="0" w:color="auto"/>
              <w:bottom w:val="single" w:sz="2" w:space="0" w:color="auto"/>
              <w:right w:val="single" w:sz="2" w:space="0" w:color="auto"/>
            </w:tcBorders>
          </w:tcPr>
          <w:p w14:paraId="422AE2AC" w14:textId="77777777" w:rsidR="00144E0F" w:rsidRPr="00711388" w:rsidRDefault="00144E0F" w:rsidP="00877EC4">
            <w:pPr>
              <w:pStyle w:val="NormalLeft"/>
              <w:rPr>
                <w:lang w:val="en-GB"/>
              </w:rPr>
            </w:pPr>
            <w:r w:rsidRPr="00711388">
              <w:rPr>
                <w:lang w:val="en-GB"/>
              </w:rPr>
              <w:t>C0020, C0030, C0060, C0090, C0100, C0160, C0190, C0200/R0110</w:t>
            </w:r>
          </w:p>
        </w:tc>
        <w:tc>
          <w:tcPr>
            <w:tcW w:w="3064" w:type="dxa"/>
            <w:tcBorders>
              <w:top w:val="single" w:sz="2" w:space="0" w:color="auto"/>
              <w:left w:val="single" w:sz="2" w:space="0" w:color="auto"/>
              <w:bottom w:val="single" w:sz="2" w:space="0" w:color="auto"/>
              <w:right w:val="single" w:sz="2" w:space="0" w:color="auto"/>
            </w:tcBorders>
          </w:tcPr>
          <w:p w14:paraId="0246C32B" w14:textId="77777777" w:rsidR="00144E0F" w:rsidRPr="00711388" w:rsidRDefault="00144E0F" w:rsidP="00877EC4">
            <w:pPr>
              <w:pStyle w:val="NormalLeft"/>
              <w:rPr>
                <w:lang w:val="en-GB"/>
              </w:rPr>
            </w:pPr>
            <w:r w:rsidRPr="00711388">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6FBA0490" w14:textId="77777777" w:rsidR="00144E0F" w:rsidRPr="00711388" w:rsidRDefault="00144E0F" w:rsidP="00877EC4">
            <w:pPr>
              <w:pStyle w:val="NormalLeft"/>
              <w:rPr>
                <w:lang w:val="en-GB"/>
              </w:rPr>
            </w:pPr>
            <w:r w:rsidRPr="00711388">
              <w:rPr>
                <w:lang w:val="en-GB"/>
              </w:rPr>
              <w:t>Amount of the transitional deduction to technical provisions allocated to the technical provisions calculated as a whole, per each Line of Business.</w:t>
            </w:r>
          </w:p>
          <w:p w14:paraId="1EB5C627" w14:textId="77777777" w:rsidR="00144E0F" w:rsidRPr="00711388" w:rsidRDefault="00144E0F" w:rsidP="001D0CCF">
            <w:pPr>
              <w:pStyle w:val="NormalLeft"/>
              <w:rPr>
                <w:lang w:val="en-GB"/>
              </w:rPr>
            </w:pPr>
            <w:r w:rsidRPr="00711388">
              <w:rPr>
                <w:lang w:val="en-GB"/>
              </w:rPr>
              <w:t>This value shall be reported as a negative value when it reduces the technical provisions.</w:t>
            </w:r>
          </w:p>
        </w:tc>
      </w:tr>
      <w:tr w:rsidR="00626033" w:rsidRPr="00711388" w14:paraId="254F2698" w14:textId="77777777" w:rsidTr="002849C4">
        <w:tc>
          <w:tcPr>
            <w:tcW w:w="2136" w:type="dxa"/>
            <w:tcBorders>
              <w:top w:val="single" w:sz="2" w:space="0" w:color="auto"/>
              <w:left w:val="single" w:sz="2" w:space="0" w:color="auto"/>
              <w:bottom w:val="single" w:sz="2" w:space="0" w:color="auto"/>
              <w:right w:val="single" w:sz="2" w:space="0" w:color="auto"/>
            </w:tcBorders>
          </w:tcPr>
          <w:p w14:paraId="3EA93B3D" w14:textId="77777777" w:rsidR="00144E0F" w:rsidRPr="00711388" w:rsidRDefault="00144E0F" w:rsidP="00877EC4">
            <w:pPr>
              <w:pStyle w:val="NormalLeft"/>
              <w:rPr>
                <w:lang w:val="en-GB"/>
              </w:rPr>
            </w:pPr>
            <w:r w:rsidRPr="00711388">
              <w:rPr>
                <w:lang w:val="en-GB"/>
              </w:rPr>
              <w:t>C0150/R0110</w:t>
            </w:r>
          </w:p>
        </w:tc>
        <w:tc>
          <w:tcPr>
            <w:tcW w:w="3064" w:type="dxa"/>
            <w:tcBorders>
              <w:top w:val="single" w:sz="2" w:space="0" w:color="auto"/>
              <w:left w:val="single" w:sz="2" w:space="0" w:color="auto"/>
              <w:bottom w:val="single" w:sz="2" w:space="0" w:color="auto"/>
              <w:right w:val="single" w:sz="2" w:space="0" w:color="auto"/>
            </w:tcBorders>
          </w:tcPr>
          <w:p w14:paraId="7D526AD3" w14:textId="1A2C7231" w:rsidR="00144E0F" w:rsidRPr="00711388" w:rsidRDefault="00144E0F" w:rsidP="00877EC4">
            <w:pPr>
              <w:pStyle w:val="NormalLeft"/>
              <w:rPr>
                <w:lang w:val="en-GB"/>
              </w:rPr>
            </w:pPr>
            <w:r w:rsidRPr="00711388">
              <w:rPr>
                <w:lang w:val="en-GB"/>
              </w:rPr>
              <w:t xml:space="preserve">Technical Provisions calculated as a whole </w:t>
            </w:r>
            <w:r w:rsidR="00845F43" w:rsidRPr="00711388">
              <w:rPr>
                <w:lang w:val="en-GB"/>
              </w:rPr>
              <w:t>-</w:t>
            </w:r>
            <w:r w:rsidRPr="00711388">
              <w:rPr>
                <w:lang w:val="en-GB"/>
              </w:rPr>
              <w:t xml:space="preserve"> Total (Life other than health </w:t>
            </w:r>
            <w:r w:rsidRPr="00711388">
              <w:rPr>
                <w:lang w:val="en-GB"/>
              </w:rPr>
              <w:lastRenderedPageBreak/>
              <w:t>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5DD90E6C" w14:textId="575E6776" w:rsidR="00144E0F" w:rsidRPr="00711388" w:rsidRDefault="00144E0F" w:rsidP="00877EC4">
            <w:pPr>
              <w:pStyle w:val="NormalLeft"/>
              <w:rPr>
                <w:lang w:val="en-GB"/>
              </w:rPr>
            </w:pPr>
            <w:r w:rsidRPr="00711388">
              <w:rPr>
                <w:lang w:val="en-GB"/>
              </w:rPr>
              <w:lastRenderedPageBreak/>
              <w:t xml:space="preserve">Amount of the transitional deduction to technical provisions allocated to the technical provisions calculated as a </w:t>
            </w:r>
            <w:r w:rsidRPr="00711388">
              <w:rPr>
                <w:lang w:val="en-GB"/>
              </w:rPr>
              <w:lastRenderedPageBreak/>
              <w:t>whole for Life other than health insurance, including Unit</w:t>
            </w:r>
            <w:r w:rsidR="00711388" w:rsidRPr="00711388">
              <w:rPr>
                <w:lang w:val="en-GB"/>
              </w:rPr>
              <w:t>-</w:t>
            </w:r>
            <w:r w:rsidRPr="00711388">
              <w:rPr>
                <w:lang w:val="en-GB"/>
              </w:rPr>
              <w:t>Linked.</w:t>
            </w:r>
          </w:p>
          <w:p w14:paraId="6B0B231E" w14:textId="77777777" w:rsidR="00144E0F" w:rsidRPr="00711388" w:rsidRDefault="00144E0F" w:rsidP="001D0CCF">
            <w:pPr>
              <w:pStyle w:val="NormalLeft"/>
              <w:rPr>
                <w:lang w:val="en-GB"/>
              </w:rPr>
            </w:pPr>
            <w:r w:rsidRPr="00711388">
              <w:rPr>
                <w:lang w:val="en-GB"/>
              </w:rPr>
              <w:t>This value shall be reported as a negative value when it reduces the technical provisions.</w:t>
            </w:r>
          </w:p>
        </w:tc>
      </w:tr>
      <w:tr w:rsidR="00626033" w:rsidRPr="00711388" w14:paraId="68680971" w14:textId="77777777" w:rsidTr="002849C4">
        <w:tc>
          <w:tcPr>
            <w:tcW w:w="2136" w:type="dxa"/>
            <w:tcBorders>
              <w:top w:val="single" w:sz="2" w:space="0" w:color="auto"/>
              <w:left w:val="single" w:sz="2" w:space="0" w:color="auto"/>
              <w:bottom w:val="single" w:sz="2" w:space="0" w:color="auto"/>
              <w:right w:val="single" w:sz="2" w:space="0" w:color="auto"/>
            </w:tcBorders>
          </w:tcPr>
          <w:p w14:paraId="68884FE3" w14:textId="77777777" w:rsidR="00144E0F" w:rsidRPr="00711388" w:rsidRDefault="00144E0F" w:rsidP="00877EC4">
            <w:pPr>
              <w:pStyle w:val="NormalLeft"/>
              <w:rPr>
                <w:lang w:val="en-GB"/>
              </w:rPr>
            </w:pPr>
            <w:r w:rsidRPr="00711388">
              <w:rPr>
                <w:lang w:val="en-GB"/>
              </w:rPr>
              <w:lastRenderedPageBreak/>
              <w:t>C0210/R0110</w:t>
            </w:r>
          </w:p>
        </w:tc>
        <w:tc>
          <w:tcPr>
            <w:tcW w:w="3064" w:type="dxa"/>
            <w:tcBorders>
              <w:top w:val="single" w:sz="2" w:space="0" w:color="auto"/>
              <w:left w:val="single" w:sz="2" w:space="0" w:color="auto"/>
              <w:bottom w:val="single" w:sz="2" w:space="0" w:color="auto"/>
              <w:right w:val="single" w:sz="2" w:space="0" w:color="auto"/>
            </w:tcBorders>
          </w:tcPr>
          <w:p w14:paraId="506D99EC" w14:textId="7B07263A" w:rsidR="00144E0F" w:rsidRPr="00711388" w:rsidRDefault="00144E0F" w:rsidP="00877EC4">
            <w:pPr>
              <w:pStyle w:val="NormalLeft"/>
              <w:rPr>
                <w:lang w:val="en-GB"/>
              </w:rPr>
            </w:pPr>
            <w:r w:rsidRPr="00711388">
              <w:rPr>
                <w:lang w:val="en-GB"/>
              </w:rPr>
              <w:t xml:space="preserve">Technical Provisions calculated as a whole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17B6C023" w14:textId="77777777" w:rsidR="00144E0F" w:rsidRPr="00711388" w:rsidRDefault="00144E0F" w:rsidP="00877EC4">
            <w:pPr>
              <w:pStyle w:val="NormalLeft"/>
              <w:rPr>
                <w:lang w:val="en-GB"/>
              </w:rPr>
            </w:pPr>
            <w:r w:rsidRPr="00711388">
              <w:rPr>
                <w:lang w:val="en-GB"/>
              </w:rPr>
              <w:t>Amount of the transitional deduction to technical provisions allocated to the technical provisions calculated as a whole for Health similar to life insurance.</w:t>
            </w:r>
          </w:p>
          <w:p w14:paraId="58F5CA8B" w14:textId="77777777" w:rsidR="00144E0F" w:rsidRPr="00711388" w:rsidRDefault="00144E0F" w:rsidP="001D0CCF">
            <w:pPr>
              <w:pStyle w:val="NormalLeft"/>
              <w:rPr>
                <w:lang w:val="en-GB"/>
              </w:rPr>
            </w:pPr>
            <w:r w:rsidRPr="00711388">
              <w:rPr>
                <w:lang w:val="en-GB"/>
              </w:rPr>
              <w:t>This value shall be reported as a negative value when it reduces the technical provisions.</w:t>
            </w:r>
          </w:p>
        </w:tc>
      </w:tr>
      <w:tr w:rsidR="00626033" w:rsidRPr="00711388" w14:paraId="4BAC9B1F" w14:textId="77777777" w:rsidTr="002849C4">
        <w:tc>
          <w:tcPr>
            <w:tcW w:w="2136" w:type="dxa"/>
            <w:tcBorders>
              <w:top w:val="single" w:sz="2" w:space="0" w:color="auto"/>
              <w:left w:val="single" w:sz="2" w:space="0" w:color="auto"/>
              <w:bottom w:val="single" w:sz="2" w:space="0" w:color="auto"/>
              <w:right w:val="single" w:sz="2" w:space="0" w:color="auto"/>
            </w:tcBorders>
          </w:tcPr>
          <w:p w14:paraId="7A3F10CF" w14:textId="77777777" w:rsidR="00144E0F" w:rsidRPr="00711388" w:rsidRDefault="00144E0F" w:rsidP="00877EC4">
            <w:pPr>
              <w:pStyle w:val="NormalLeft"/>
              <w:rPr>
                <w:lang w:val="en-GB"/>
              </w:rPr>
            </w:pPr>
            <w:r w:rsidRPr="00711388">
              <w:rPr>
                <w:lang w:val="en-GB"/>
              </w:rPr>
              <w:t>C0020, C0040, C0050, C0070, C0080, C0090, C0100, C0170, C0180, C0190, C0200/R0120</w:t>
            </w:r>
          </w:p>
        </w:tc>
        <w:tc>
          <w:tcPr>
            <w:tcW w:w="3064" w:type="dxa"/>
            <w:tcBorders>
              <w:top w:val="single" w:sz="2" w:space="0" w:color="auto"/>
              <w:left w:val="single" w:sz="2" w:space="0" w:color="auto"/>
              <w:bottom w:val="single" w:sz="2" w:space="0" w:color="auto"/>
              <w:right w:val="single" w:sz="2" w:space="0" w:color="auto"/>
            </w:tcBorders>
          </w:tcPr>
          <w:p w14:paraId="6074D074" w14:textId="77777777" w:rsidR="00144E0F" w:rsidRPr="00711388" w:rsidRDefault="00144E0F" w:rsidP="00877EC4">
            <w:pPr>
              <w:pStyle w:val="NormalLeft"/>
              <w:rPr>
                <w:lang w:val="en-GB"/>
              </w:rPr>
            </w:pPr>
            <w:r w:rsidRPr="00711388">
              <w:rPr>
                <w:lang w:val="en-GB"/>
              </w:rPr>
              <w:t>Best Estimate</w:t>
            </w:r>
          </w:p>
        </w:tc>
        <w:tc>
          <w:tcPr>
            <w:tcW w:w="4086" w:type="dxa"/>
            <w:tcBorders>
              <w:top w:val="single" w:sz="2" w:space="0" w:color="auto"/>
              <w:left w:val="single" w:sz="2" w:space="0" w:color="auto"/>
              <w:bottom w:val="single" w:sz="2" w:space="0" w:color="auto"/>
              <w:right w:val="single" w:sz="2" w:space="0" w:color="auto"/>
            </w:tcBorders>
          </w:tcPr>
          <w:p w14:paraId="7C6DEAB2" w14:textId="77777777" w:rsidR="00144E0F" w:rsidRPr="00711388" w:rsidRDefault="00144E0F" w:rsidP="00877EC4">
            <w:pPr>
              <w:pStyle w:val="NormalLeft"/>
              <w:rPr>
                <w:lang w:val="en-GB"/>
              </w:rPr>
            </w:pPr>
            <w:r w:rsidRPr="00711388">
              <w:rPr>
                <w:lang w:val="en-GB"/>
              </w:rPr>
              <w:t>Amount of the transitional deduction to technical provisions allocated to the best estim</w:t>
            </w:r>
            <w:r w:rsidR="001D0CCF" w:rsidRPr="00711388">
              <w:rPr>
                <w:lang w:val="en-GB"/>
              </w:rPr>
              <w:t>ate, per each Line of Business.</w:t>
            </w:r>
          </w:p>
          <w:p w14:paraId="1FD1B8D6" w14:textId="77777777" w:rsidR="00144E0F" w:rsidRPr="00711388" w:rsidRDefault="00144E0F" w:rsidP="001D0CCF">
            <w:pPr>
              <w:pStyle w:val="NormalLeft"/>
              <w:rPr>
                <w:lang w:val="en-GB"/>
              </w:rPr>
            </w:pPr>
            <w:r w:rsidRPr="00711388">
              <w:rPr>
                <w:lang w:val="en-GB"/>
              </w:rPr>
              <w:t>This value shall be reported as a negative value when it reduces the technical provisions.;</w:t>
            </w:r>
          </w:p>
        </w:tc>
      </w:tr>
      <w:tr w:rsidR="00626033" w:rsidRPr="00711388" w14:paraId="587F5078" w14:textId="77777777" w:rsidTr="002849C4">
        <w:tc>
          <w:tcPr>
            <w:tcW w:w="2136" w:type="dxa"/>
            <w:tcBorders>
              <w:top w:val="single" w:sz="2" w:space="0" w:color="auto"/>
              <w:left w:val="single" w:sz="2" w:space="0" w:color="auto"/>
              <w:bottom w:val="single" w:sz="2" w:space="0" w:color="auto"/>
              <w:right w:val="single" w:sz="2" w:space="0" w:color="auto"/>
            </w:tcBorders>
          </w:tcPr>
          <w:p w14:paraId="37C7C2A3" w14:textId="77777777" w:rsidR="00144E0F" w:rsidRPr="00711388" w:rsidRDefault="00144E0F" w:rsidP="00877EC4">
            <w:pPr>
              <w:pStyle w:val="NormalLeft"/>
              <w:rPr>
                <w:lang w:val="en-GB"/>
              </w:rPr>
            </w:pPr>
            <w:r w:rsidRPr="00711388">
              <w:rPr>
                <w:lang w:val="en-GB"/>
              </w:rPr>
              <w:t>C0150/R0120</w:t>
            </w:r>
          </w:p>
        </w:tc>
        <w:tc>
          <w:tcPr>
            <w:tcW w:w="3064" w:type="dxa"/>
            <w:tcBorders>
              <w:top w:val="single" w:sz="2" w:space="0" w:color="auto"/>
              <w:left w:val="single" w:sz="2" w:space="0" w:color="auto"/>
              <w:bottom w:val="single" w:sz="2" w:space="0" w:color="auto"/>
              <w:right w:val="single" w:sz="2" w:space="0" w:color="auto"/>
            </w:tcBorders>
          </w:tcPr>
          <w:p w14:paraId="0582C0E8" w14:textId="24A15582" w:rsidR="00144E0F" w:rsidRPr="00711388" w:rsidRDefault="00144E0F" w:rsidP="00877EC4">
            <w:pPr>
              <w:pStyle w:val="NormalLeft"/>
              <w:rPr>
                <w:lang w:val="en-GB"/>
              </w:rPr>
            </w:pPr>
            <w:r w:rsidRPr="00711388">
              <w:rPr>
                <w:lang w:val="en-GB"/>
              </w:rPr>
              <w:t xml:space="preserve">Best Estimate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042F4805" w14:textId="0BC1FCE3" w:rsidR="00144E0F" w:rsidRPr="00711388" w:rsidRDefault="00144E0F" w:rsidP="00877EC4">
            <w:pPr>
              <w:pStyle w:val="NormalLeft"/>
              <w:rPr>
                <w:lang w:val="en-GB"/>
              </w:rPr>
            </w:pPr>
            <w:r w:rsidRPr="00711388">
              <w:rPr>
                <w:lang w:val="en-GB"/>
              </w:rPr>
              <w:t>Total amount of the transitional deduction to technical provisions allocated to the best estimate for Life other than health insurance, including Unit</w:t>
            </w:r>
            <w:r w:rsidR="00711388" w:rsidRPr="00711388">
              <w:rPr>
                <w:lang w:val="en-GB"/>
              </w:rPr>
              <w:t>-</w:t>
            </w:r>
            <w:r w:rsidRPr="00711388">
              <w:rPr>
                <w:lang w:val="en-GB"/>
              </w:rPr>
              <w:t>Linked.</w:t>
            </w:r>
          </w:p>
          <w:p w14:paraId="24EAA316" w14:textId="77777777" w:rsidR="00144E0F" w:rsidRPr="00711388" w:rsidRDefault="00144E0F" w:rsidP="001D0CCF">
            <w:pPr>
              <w:pStyle w:val="NormalLeft"/>
              <w:rPr>
                <w:lang w:val="en-GB"/>
              </w:rPr>
            </w:pPr>
            <w:r w:rsidRPr="00711388">
              <w:rPr>
                <w:lang w:val="en-GB"/>
              </w:rPr>
              <w:t>This value shall be reported as a negative value when it reduces the technical provisions.</w:t>
            </w:r>
          </w:p>
        </w:tc>
      </w:tr>
      <w:tr w:rsidR="00626033" w:rsidRPr="00711388" w14:paraId="574E32C8" w14:textId="77777777" w:rsidTr="002849C4">
        <w:tc>
          <w:tcPr>
            <w:tcW w:w="2136" w:type="dxa"/>
            <w:tcBorders>
              <w:top w:val="single" w:sz="2" w:space="0" w:color="auto"/>
              <w:left w:val="single" w:sz="2" w:space="0" w:color="auto"/>
              <w:bottom w:val="single" w:sz="2" w:space="0" w:color="auto"/>
              <w:right w:val="single" w:sz="2" w:space="0" w:color="auto"/>
            </w:tcBorders>
          </w:tcPr>
          <w:p w14:paraId="273EDE64" w14:textId="77777777" w:rsidR="00144E0F" w:rsidRPr="00711388" w:rsidRDefault="00144E0F" w:rsidP="00877EC4">
            <w:pPr>
              <w:pStyle w:val="NormalLeft"/>
              <w:rPr>
                <w:lang w:val="en-GB"/>
              </w:rPr>
            </w:pPr>
            <w:r w:rsidRPr="00711388">
              <w:rPr>
                <w:lang w:val="en-GB"/>
              </w:rPr>
              <w:t>C0210/R0120</w:t>
            </w:r>
          </w:p>
        </w:tc>
        <w:tc>
          <w:tcPr>
            <w:tcW w:w="3064" w:type="dxa"/>
            <w:tcBorders>
              <w:top w:val="single" w:sz="2" w:space="0" w:color="auto"/>
              <w:left w:val="single" w:sz="2" w:space="0" w:color="auto"/>
              <w:bottom w:val="single" w:sz="2" w:space="0" w:color="auto"/>
              <w:right w:val="single" w:sz="2" w:space="0" w:color="auto"/>
            </w:tcBorders>
          </w:tcPr>
          <w:p w14:paraId="31E67127" w14:textId="46B5D88A" w:rsidR="00144E0F" w:rsidRPr="00711388" w:rsidRDefault="00144E0F" w:rsidP="00877EC4">
            <w:pPr>
              <w:pStyle w:val="NormalLeft"/>
              <w:rPr>
                <w:lang w:val="en-GB"/>
              </w:rPr>
            </w:pPr>
            <w:r w:rsidRPr="00711388">
              <w:rPr>
                <w:lang w:val="en-GB"/>
              </w:rPr>
              <w:t xml:space="preserve">Best Estimate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08FC24D" w14:textId="77777777" w:rsidR="00144E0F" w:rsidRPr="00711388" w:rsidRDefault="00144E0F" w:rsidP="00877EC4">
            <w:pPr>
              <w:pStyle w:val="NormalLeft"/>
              <w:rPr>
                <w:lang w:val="en-GB"/>
              </w:rPr>
            </w:pPr>
            <w:r w:rsidRPr="00711388">
              <w:rPr>
                <w:lang w:val="en-GB"/>
              </w:rPr>
              <w:t>Total amount of the transitional deduction to technical provisions allocated to the best estimate for Health similar to life insurance.</w:t>
            </w:r>
          </w:p>
          <w:p w14:paraId="561DFBB5" w14:textId="77777777" w:rsidR="00144E0F" w:rsidRPr="00711388" w:rsidRDefault="00144E0F" w:rsidP="001D0CCF">
            <w:pPr>
              <w:pStyle w:val="NormalLeft"/>
              <w:rPr>
                <w:lang w:val="en-GB"/>
              </w:rPr>
            </w:pPr>
            <w:r w:rsidRPr="00711388">
              <w:rPr>
                <w:lang w:val="en-GB"/>
              </w:rPr>
              <w:t>This value shall be reported as a negative value when it reduces the technical provisions.</w:t>
            </w:r>
          </w:p>
        </w:tc>
      </w:tr>
      <w:tr w:rsidR="00626033" w:rsidRPr="00711388" w14:paraId="2A73FED6" w14:textId="77777777" w:rsidTr="002849C4">
        <w:tc>
          <w:tcPr>
            <w:tcW w:w="2136" w:type="dxa"/>
            <w:tcBorders>
              <w:top w:val="single" w:sz="2" w:space="0" w:color="auto"/>
              <w:left w:val="single" w:sz="2" w:space="0" w:color="auto"/>
              <w:bottom w:val="single" w:sz="2" w:space="0" w:color="auto"/>
              <w:right w:val="single" w:sz="2" w:space="0" w:color="auto"/>
            </w:tcBorders>
          </w:tcPr>
          <w:p w14:paraId="6DFF0F4D" w14:textId="77777777" w:rsidR="00144E0F" w:rsidRPr="00711388" w:rsidRDefault="00144E0F" w:rsidP="00877EC4">
            <w:pPr>
              <w:pStyle w:val="NormalLeft"/>
              <w:rPr>
                <w:lang w:val="en-GB"/>
              </w:rPr>
            </w:pPr>
            <w:r w:rsidRPr="00711388">
              <w:rPr>
                <w:lang w:val="en-GB"/>
              </w:rPr>
              <w:t>C0020, C0030, C0060, C0090, C0100, C0160, C0190, C0200/R0130</w:t>
            </w:r>
          </w:p>
        </w:tc>
        <w:tc>
          <w:tcPr>
            <w:tcW w:w="3064" w:type="dxa"/>
            <w:tcBorders>
              <w:top w:val="single" w:sz="2" w:space="0" w:color="auto"/>
              <w:left w:val="single" w:sz="2" w:space="0" w:color="auto"/>
              <w:bottom w:val="single" w:sz="2" w:space="0" w:color="auto"/>
              <w:right w:val="single" w:sz="2" w:space="0" w:color="auto"/>
            </w:tcBorders>
          </w:tcPr>
          <w:p w14:paraId="6CFAE558" w14:textId="77777777" w:rsidR="00144E0F" w:rsidRPr="00711388" w:rsidRDefault="00144E0F" w:rsidP="00877EC4">
            <w:pPr>
              <w:pStyle w:val="NormalLeft"/>
              <w:rPr>
                <w:lang w:val="en-GB"/>
              </w:rPr>
            </w:pPr>
            <w:r w:rsidRPr="00711388">
              <w:rPr>
                <w:lang w:val="en-GB"/>
              </w:rPr>
              <w:t>Risk Margin</w:t>
            </w:r>
          </w:p>
        </w:tc>
        <w:tc>
          <w:tcPr>
            <w:tcW w:w="4086" w:type="dxa"/>
            <w:tcBorders>
              <w:top w:val="single" w:sz="2" w:space="0" w:color="auto"/>
              <w:left w:val="single" w:sz="2" w:space="0" w:color="auto"/>
              <w:bottom w:val="single" w:sz="2" w:space="0" w:color="auto"/>
              <w:right w:val="single" w:sz="2" w:space="0" w:color="auto"/>
            </w:tcBorders>
          </w:tcPr>
          <w:p w14:paraId="703D6238" w14:textId="77777777" w:rsidR="00144E0F" w:rsidRPr="00711388" w:rsidRDefault="00144E0F" w:rsidP="00877EC4">
            <w:pPr>
              <w:pStyle w:val="NormalLeft"/>
              <w:rPr>
                <w:lang w:val="en-GB"/>
              </w:rPr>
            </w:pPr>
            <w:r w:rsidRPr="00711388">
              <w:rPr>
                <w:lang w:val="en-GB"/>
              </w:rPr>
              <w:t>Amount of the transitional deduction to technical provisions allocated to the risk margin, per each Line of Business.</w:t>
            </w:r>
          </w:p>
          <w:p w14:paraId="7DEDE4EB" w14:textId="77777777" w:rsidR="00144E0F" w:rsidRPr="00711388" w:rsidRDefault="00144E0F" w:rsidP="001D0CCF">
            <w:pPr>
              <w:pStyle w:val="NormalLeft"/>
              <w:rPr>
                <w:lang w:val="en-GB"/>
              </w:rPr>
            </w:pPr>
            <w:r w:rsidRPr="00711388">
              <w:rPr>
                <w:lang w:val="en-GB"/>
              </w:rPr>
              <w:t>This value shall be reported as a negative value when it reduces the technical provisions.</w:t>
            </w:r>
          </w:p>
        </w:tc>
      </w:tr>
      <w:tr w:rsidR="00626033" w:rsidRPr="00711388" w14:paraId="06ED0986" w14:textId="77777777" w:rsidTr="002849C4">
        <w:tc>
          <w:tcPr>
            <w:tcW w:w="2136" w:type="dxa"/>
            <w:tcBorders>
              <w:top w:val="single" w:sz="2" w:space="0" w:color="auto"/>
              <w:left w:val="single" w:sz="2" w:space="0" w:color="auto"/>
              <w:bottom w:val="single" w:sz="2" w:space="0" w:color="auto"/>
              <w:right w:val="single" w:sz="2" w:space="0" w:color="auto"/>
            </w:tcBorders>
          </w:tcPr>
          <w:p w14:paraId="3F042E23" w14:textId="77777777" w:rsidR="00144E0F" w:rsidRPr="00711388" w:rsidRDefault="00144E0F" w:rsidP="00877EC4">
            <w:pPr>
              <w:pStyle w:val="NormalLeft"/>
              <w:rPr>
                <w:lang w:val="en-GB"/>
              </w:rPr>
            </w:pPr>
            <w:r w:rsidRPr="00711388">
              <w:rPr>
                <w:lang w:val="en-GB"/>
              </w:rPr>
              <w:lastRenderedPageBreak/>
              <w:t>C0150/R0130</w:t>
            </w:r>
          </w:p>
        </w:tc>
        <w:tc>
          <w:tcPr>
            <w:tcW w:w="3064" w:type="dxa"/>
            <w:tcBorders>
              <w:top w:val="single" w:sz="2" w:space="0" w:color="auto"/>
              <w:left w:val="single" w:sz="2" w:space="0" w:color="auto"/>
              <w:bottom w:val="single" w:sz="2" w:space="0" w:color="auto"/>
              <w:right w:val="single" w:sz="2" w:space="0" w:color="auto"/>
            </w:tcBorders>
          </w:tcPr>
          <w:p w14:paraId="1E6AB8C1" w14:textId="5FCE104F" w:rsidR="00144E0F" w:rsidRPr="00711388" w:rsidRDefault="00144E0F" w:rsidP="00877EC4">
            <w:pPr>
              <w:pStyle w:val="NormalLeft"/>
              <w:rPr>
                <w:lang w:val="en-GB"/>
              </w:rPr>
            </w:pPr>
            <w:r w:rsidRPr="00711388">
              <w:rPr>
                <w:lang w:val="en-GB"/>
              </w:rPr>
              <w:t xml:space="preserve">Risk Margin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7F3E74E3" w14:textId="69F0677D" w:rsidR="00144E0F" w:rsidRPr="00711388" w:rsidRDefault="00144E0F" w:rsidP="00877EC4">
            <w:pPr>
              <w:pStyle w:val="NormalLeft"/>
              <w:rPr>
                <w:lang w:val="en-GB"/>
              </w:rPr>
            </w:pPr>
            <w:r w:rsidRPr="00711388">
              <w:rPr>
                <w:lang w:val="en-GB"/>
              </w:rPr>
              <w:t>Total amount of the transitional deduction to technical provisions allocated to the risk margin for Life other than health insurance, including Unit</w:t>
            </w:r>
            <w:r w:rsidR="00711388" w:rsidRPr="00711388">
              <w:rPr>
                <w:lang w:val="en-GB"/>
              </w:rPr>
              <w:t>-</w:t>
            </w:r>
            <w:r w:rsidRPr="00711388">
              <w:rPr>
                <w:lang w:val="en-GB"/>
              </w:rPr>
              <w:t>Linked.</w:t>
            </w:r>
          </w:p>
          <w:p w14:paraId="1A173230" w14:textId="77777777" w:rsidR="00144E0F" w:rsidRPr="00711388" w:rsidRDefault="00144E0F" w:rsidP="001D0CCF">
            <w:pPr>
              <w:pStyle w:val="NormalLeft"/>
              <w:rPr>
                <w:lang w:val="en-GB"/>
              </w:rPr>
            </w:pPr>
            <w:r w:rsidRPr="00711388">
              <w:rPr>
                <w:lang w:val="en-GB"/>
              </w:rPr>
              <w:t>This value shall be reported as a negative value when it reduces the technical provisions.</w:t>
            </w:r>
          </w:p>
        </w:tc>
      </w:tr>
      <w:tr w:rsidR="00626033" w:rsidRPr="00711388" w14:paraId="0E0FCA61" w14:textId="77777777" w:rsidTr="002849C4">
        <w:tc>
          <w:tcPr>
            <w:tcW w:w="2136" w:type="dxa"/>
            <w:tcBorders>
              <w:top w:val="single" w:sz="2" w:space="0" w:color="auto"/>
              <w:left w:val="single" w:sz="2" w:space="0" w:color="auto"/>
              <w:bottom w:val="single" w:sz="2" w:space="0" w:color="auto"/>
              <w:right w:val="single" w:sz="2" w:space="0" w:color="auto"/>
            </w:tcBorders>
          </w:tcPr>
          <w:p w14:paraId="4E9301FE" w14:textId="77777777" w:rsidR="00144E0F" w:rsidRPr="00711388" w:rsidRDefault="00144E0F" w:rsidP="00877EC4">
            <w:pPr>
              <w:pStyle w:val="NormalLeft"/>
              <w:rPr>
                <w:lang w:val="en-GB"/>
              </w:rPr>
            </w:pPr>
            <w:r w:rsidRPr="00711388">
              <w:rPr>
                <w:lang w:val="en-GB"/>
              </w:rPr>
              <w:t>C0210/R0130</w:t>
            </w:r>
          </w:p>
        </w:tc>
        <w:tc>
          <w:tcPr>
            <w:tcW w:w="3064" w:type="dxa"/>
            <w:tcBorders>
              <w:top w:val="single" w:sz="2" w:space="0" w:color="auto"/>
              <w:left w:val="single" w:sz="2" w:space="0" w:color="auto"/>
              <w:bottom w:val="single" w:sz="2" w:space="0" w:color="auto"/>
              <w:right w:val="single" w:sz="2" w:space="0" w:color="auto"/>
            </w:tcBorders>
          </w:tcPr>
          <w:p w14:paraId="78C03C78" w14:textId="487D8511" w:rsidR="00144E0F" w:rsidRPr="00711388" w:rsidRDefault="00144E0F" w:rsidP="00877EC4">
            <w:pPr>
              <w:pStyle w:val="NormalLeft"/>
              <w:rPr>
                <w:lang w:val="en-GB"/>
              </w:rPr>
            </w:pPr>
            <w:r w:rsidRPr="00711388">
              <w:rPr>
                <w:lang w:val="en-GB"/>
              </w:rPr>
              <w:t xml:space="preserve">Risk Margin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1DCC793" w14:textId="77777777" w:rsidR="00144E0F" w:rsidRPr="00711388" w:rsidRDefault="00144E0F" w:rsidP="00877EC4">
            <w:pPr>
              <w:pStyle w:val="NormalLeft"/>
              <w:rPr>
                <w:lang w:val="en-GB"/>
              </w:rPr>
            </w:pPr>
            <w:r w:rsidRPr="00711388">
              <w:rPr>
                <w:lang w:val="en-GB"/>
              </w:rPr>
              <w:t>Total amount of the transitional deduction to technical provisions allocated to the risk margin for Health similar to life insurance.</w:t>
            </w:r>
          </w:p>
          <w:p w14:paraId="0DE10F2C" w14:textId="77777777" w:rsidR="00144E0F" w:rsidRPr="00711388" w:rsidRDefault="00144E0F" w:rsidP="00877EC4">
            <w:pPr>
              <w:pStyle w:val="NormalLeft"/>
              <w:rPr>
                <w:lang w:val="en-GB"/>
              </w:rPr>
            </w:pPr>
            <w:r w:rsidRPr="00711388">
              <w:rPr>
                <w:lang w:val="en-GB"/>
              </w:rPr>
              <w:t>This value shall be reported as a negative value when it re</w:t>
            </w:r>
            <w:r w:rsidR="001D0CCF" w:rsidRPr="00711388">
              <w:rPr>
                <w:lang w:val="en-GB"/>
              </w:rPr>
              <w:t>duces the technical provisions.</w:t>
            </w:r>
          </w:p>
        </w:tc>
      </w:tr>
      <w:tr w:rsidR="00626033" w:rsidRPr="00711388" w14:paraId="6906726F"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0ED3A8FC" w14:textId="0A653C2C" w:rsidR="00340652" w:rsidRPr="00711388" w:rsidRDefault="00340652" w:rsidP="00281257">
            <w:pPr>
              <w:pStyle w:val="NormalCentered"/>
              <w:jc w:val="left"/>
              <w:rPr>
                <w:lang w:val="en-GB"/>
              </w:rPr>
            </w:pPr>
            <w:r w:rsidRPr="00711388">
              <w:rPr>
                <w:i/>
                <w:iCs/>
                <w:lang w:val="en-GB"/>
              </w:rPr>
              <w:t xml:space="preserve">Technical provisions </w:t>
            </w:r>
            <w:r w:rsidR="00845F43" w:rsidRPr="00711388">
              <w:rPr>
                <w:i/>
                <w:iCs/>
                <w:lang w:val="en-GB"/>
              </w:rPr>
              <w:t>-</w:t>
            </w:r>
            <w:r w:rsidRPr="00711388">
              <w:rPr>
                <w:i/>
                <w:iCs/>
                <w:lang w:val="en-GB"/>
              </w:rPr>
              <w:t xml:space="preserve"> Total</w:t>
            </w:r>
          </w:p>
        </w:tc>
      </w:tr>
      <w:tr w:rsidR="00626033" w:rsidRPr="00711388" w14:paraId="15F0169C" w14:textId="77777777" w:rsidTr="002849C4">
        <w:tc>
          <w:tcPr>
            <w:tcW w:w="2136" w:type="dxa"/>
            <w:tcBorders>
              <w:top w:val="single" w:sz="2" w:space="0" w:color="auto"/>
              <w:left w:val="single" w:sz="2" w:space="0" w:color="auto"/>
              <w:bottom w:val="single" w:sz="2" w:space="0" w:color="auto"/>
              <w:right w:val="single" w:sz="2" w:space="0" w:color="auto"/>
            </w:tcBorders>
          </w:tcPr>
          <w:p w14:paraId="3760F094" w14:textId="77777777" w:rsidR="00144E0F" w:rsidRPr="00711388" w:rsidRDefault="00144E0F" w:rsidP="00877EC4">
            <w:pPr>
              <w:pStyle w:val="NormalLeft"/>
              <w:rPr>
                <w:lang w:val="en-GB"/>
              </w:rPr>
            </w:pPr>
            <w:r w:rsidRPr="00711388">
              <w:rPr>
                <w:lang w:val="en-GB"/>
              </w:rPr>
              <w:t>C0020, C0030, C0060, C0090, C0100, C0160, C0190, C0200/R0200</w:t>
            </w:r>
          </w:p>
        </w:tc>
        <w:tc>
          <w:tcPr>
            <w:tcW w:w="3064" w:type="dxa"/>
            <w:tcBorders>
              <w:top w:val="single" w:sz="2" w:space="0" w:color="auto"/>
              <w:left w:val="single" w:sz="2" w:space="0" w:color="auto"/>
              <w:bottom w:val="single" w:sz="2" w:space="0" w:color="auto"/>
              <w:right w:val="single" w:sz="2" w:space="0" w:color="auto"/>
            </w:tcBorders>
          </w:tcPr>
          <w:p w14:paraId="1CFA38F5" w14:textId="776A0E4A" w:rsidR="00144E0F" w:rsidRPr="00711388" w:rsidRDefault="00144E0F" w:rsidP="00877EC4">
            <w:pPr>
              <w:pStyle w:val="NormalLeft"/>
              <w:rPr>
                <w:lang w:val="en-GB"/>
              </w:rPr>
            </w:pPr>
            <w:r w:rsidRPr="00711388">
              <w:rPr>
                <w:lang w:val="en-GB"/>
              </w:rPr>
              <w:t xml:space="preserve">Technical Provisions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4667C4A7" w14:textId="77777777" w:rsidR="00144E0F" w:rsidRPr="00711388" w:rsidRDefault="00144E0F" w:rsidP="00877EC4">
            <w:pPr>
              <w:pStyle w:val="NormalLeft"/>
              <w:rPr>
                <w:lang w:val="en-GB"/>
              </w:rPr>
            </w:pPr>
            <w:r w:rsidRPr="00711388">
              <w:rPr>
                <w:lang w:val="en-GB"/>
              </w:rPr>
              <w:t xml:space="preserve">Total amount of Technical Provisions for each line of business, as defined in Annex I to Delegated Regulation (EU) 2015/35, including technical provisions </w:t>
            </w:r>
            <w:bookmarkStart w:id="951" w:name="_Hlk158820046"/>
            <w:r w:rsidRPr="00711388">
              <w:rPr>
                <w:lang w:val="en-GB"/>
              </w:rPr>
              <w:t>calculated as a whole and after the transitional deduction to technical provisions.</w:t>
            </w:r>
            <w:bookmarkEnd w:id="951"/>
          </w:p>
        </w:tc>
      </w:tr>
      <w:tr w:rsidR="00626033" w:rsidRPr="00711388" w14:paraId="5C6CE929" w14:textId="77777777" w:rsidTr="002849C4">
        <w:tc>
          <w:tcPr>
            <w:tcW w:w="2136" w:type="dxa"/>
            <w:tcBorders>
              <w:top w:val="single" w:sz="2" w:space="0" w:color="auto"/>
              <w:left w:val="single" w:sz="2" w:space="0" w:color="auto"/>
              <w:bottom w:val="single" w:sz="2" w:space="0" w:color="auto"/>
              <w:right w:val="single" w:sz="2" w:space="0" w:color="auto"/>
            </w:tcBorders>
          </w:tcPr>
          <w:p w14:paraId="36A00D47" w14:textId="77777777" w:rsidR="00144E0F" w:rsidRPr="00711388" w:rsidRDefault="00144E0F" w:rsidP="00877EC4">
            <w:pPr>
              <w:pStyle w:val="NormalLeft"/>
              <w:rPr>
                <w:lang w:val="en-GB"/>
              </w:rPr>
            </w:pPr>
            <w:r w:rsidRPr="00711388">
              <w:rPr>
                <w:lang w:val="en-GB"/>
              </w:rPr>
              <w:t>C0150/R0200</w:t>
            </w:r>
          </w:p>
        </w:tc>
        <w:tc>
          <w:tcPr>
            <w:tcW w:w="3064" w:type="dxa"/>
            <w:tcBorders>
              <w:top w:val="single" w:sz="2" w:space="0" w:color="auto"/>
              <w:left w:val="single" w:sz="2" w:space="0" w:color="auto"/>
              <w:bottom w:val="single" w:sz="2" w:space="0" w:color="auto"/>
              <w:right w:val="single" w:sz="2" w:space="0" w:color="auto"/>
            </w:tcBorders>
          </w:tcPr>
          <w:p w14:paraId="352A35E2" w14:textId="6052F00C" w:rsidR="00144E0F" w:rsidRPr="00711388" w:rsidRDefault="00144E0F" w:rsidP="00877EC4">
            <w:pPr>
              <w:pStyle w:val="NormalLeft"/>
              <w:rPr>
                <w:lang w:val="en-GB"/>
              </w:rPr>
            </w:pPr>
            <w:r w:rsidRPr="00711388">
              <w:rPr>
                <w:lang w:val="en-GB"/>
              </w:rPr>
              <w:t>Technical Provisions</w:t>
            </w:r>
            <w:del w:id="952" w:author="Author">
              <w:r w:rsidR="00E37692" w:rsidRPr="00711388" w:rsidDel="003323F0">
                <w:rPr>
                  <w:lang w:val="en-GB"/>
                </w:rPr>
                <w:delText xml:space="preserve"> </w:delText>
              </w:r>
              <w:r w:rsidRPr="00711388" w:rsidDel="003323F0">
                <w:rPr>
                  <w:lang w:val="en-GB"/>
                </w:rPr>
                <w:delText xml:space="preserve"> </w:delText>
              </w:r>
            </w:del>
            <w:ins w:id="953" w:author="Author">
              <w:r w:rsidR="003323F0">
                <w:rPr>
                  <w:lang w:val="en-GB"/>
                </w:rPr>
                <w:t xml:space="preserve"> </w:t>
              </w:r>
            </w:ins>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2F61F7D1" w14:textId="667A0F94" w:rsidR="00144E0F" w:rsidRPr="00711388" w:rsidRDefault="00144E0F" w:rsidP="00877EC4">
            <w:pPr>
              <w:pStyle w:val="NormalLeft"/>
              <w:rPr>
                <w:lang w:val="en-GB"/>
              </w:rPr>
            </w:pPr>
            <w:r w:rsidRPr="00711388">
              <w:rPr>
                <w:lang w:val="en-GB"/>
              </w:rPr>
              <w:t>Total amount of Technical Provisions for Life other than health insurance, including Unit</w:t>
            </w:r>
            <w:r w:rsidR="00711388" w:rsidRPr="00711388">
              <w:rPr>
                <w:lang w:val="en-GB"/>
              </w:rPr>
              <w:t>-</w:t>
            </w:r>
            <w:r w:rsidRPr="00711388">
              <w:rPr>
                <w:lang w:val="en-GB"/>
              </w:rPr>
              <w:t>Linked, including technical provisions calculated as a whole and after the transitional deduction to technical provisions.</w:t>
            </w:r>
          </w:p>
        </w:tc>
      </w:tr>
      <w:tr w:rsidR="00626033" w:rsidRPr="00711388" w14:paraId="54B07C85" w14:textId="77777777" w:rsidTr="002849C4">
        <w:tc>
          <w:tcPr>
            <w:tcW w:w="2136" w:type="dxa"/>
            <w:tcBorders>
              <w:top w:val="single" w:sz="2" w:space="0" w:color="auto"/>
              <w:left w:val="single" w:sz="2" w:space="0" w:color="auto"/>
              <w:bottom w:val="single" w:sz="2" w:space="0" w:color="auto"/>
              <w:right w:val="single" w:sz="2" w:space="0" w:color="auto"/>
            </w:tcBorders>
          </w:tcPr>
          <w:p w14:paraId="5939BABC" w14:textId="77777777" w:rsidR="00144E0F" w:rsidRPr="00711388" w:rsidRDefault="00144E0F" w:rsidP="00877EC4">
            <w:pPr>
              <w:pStyle w:val="NormalLeft"/>
              <w:rPr>
                <w:lang w:val="en-GB"/>
              </w:rPr>
            </w:pPr>
            <w:r w:rsidRPr="00711388">
              <w:rPr>
                <w:lang w:val="en-GB"/>
              </w:rPr>
              <w:t>C0210/R0200</w:t>
            </w:r>
          </w:p>
        </w:tc>
        <w:tc>
          <w:tcPr>
            <w:tcW w:w="3064" w:type="dxa"/>
            <w:tcBorders>
              <w:top w:val="single" w:sz="2" w:space="0" w:color="auto"/>
              <w:left w:val="single" w:sz="2" w:space="0" w:color="auto"/>
              <w:bottom w:val="single" w:sz="2" w:space="0" w:color="auto"/>
              <w:right w:val="single" w:sz="2" w:space="0" w:color="auto"/>
            </w:tcBorders>
          </w:tcPr>
          <w:p w14:paraId="16BDAD45" w14:textId="68CFF0B9" w:rsidR="00144E0F" w:rsidRPr="00711388" w:rsidRDefault="00E37692" w:rsidP="00877EC4">
            <w:pPr>
              <w:pStyle w:val="NormalLeft"/>
              <w:rPr>
                <w:lang w:val="en-GB"/>
              </w:rPr>
            </w:pPr>
            <w:r w:rsidRPr="00711388">
              <w:rPr>
                <w:lang w:val="en-GB"/>
              </w:rPr>
              <w:t>Technical Provisions</w:t>
            </w:r>
            <w:del w:id="954" w:author="Author">
              <w:r w:rsidRPr="00711388" w:rsidDel="003323F0">
                <w:rPr>
                  <w:lang w:val="en-GB"/>
                </w:rPr>
                <w:delText xml:space="preserve"> </w:delText>
              </w:r>
              <w:r w:rsidR="00144E0F" w:rsidRPr="00711388" w:rsidDel="003323F0">
                <w:rPr>
                  <w:lang w:val="en-GB"/>
                </w:rPr>
                <w:delText xml:space="preserve"> </w:delText>
              </w:r>
            </w:del>
            <w:ins w:id="955" w:author="Author">
              <w:r w:rsidR="003323F0">
                <w:rPr>
                  <w:lang w:val="en-GB"/>
                </w:rPr>
                <w:t xml:space="preserve"> </w:t>
              </w:r>
            </w:ins>
            <w:r w:rsidR="00845F43" w:rsidRPr="00711388">
              <w:rPr>
                <w:lang w:val="en-GB"/>
              </w:rPr>
              <w:t>-</w:t>
            </w:r>
            <w:r w:rsidR="00144E0F"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5ACE3EC" w14:textId="77777777" w:rsidR="00144E0F" w:rsidRPr="00711388" w:rsidRDefault="00144E0F" w:rsidP="00877EC4">
            <w:pPr>
              <w:pStyle w:val="NormalLeft"/>
              <w:rPr>
                <w:lang w:val="en-GB"/>
              </w:rPr>
            </w:pPr>
            <w:r w:rsidRPr="00711388">
              <w:rPr>
                <w:lang w:val="en-GB"/>
              </w:rPr>
              <w:t>Total amount of Technical Provisions for Health similar to life insurance, including technical provisions calculated as a whole and after the transitional deduction to technical provisions.</w:t>
            </w:r>
          </w:p>
        </w:tc>
      </w:tr>
      <w:tr w:rsidR="00626033" w:rsidRPr="00711388" w14:paraId="72FDFF38" w14:textId="77777777" w:rsidTr="002849C4">
        <w:tc>
          <w:tcPr>
            <w:tcW w:w="2136" w:type="dxa"/>
            <w:tcBorders>
              <w:top w:val="single" w:sz="2" w:space="0" w:color="auto"/>
              <w:left w:val="single" w:sz="2" w:space="0" w:color="auto"/>
              <w:bottom w:val="single" w:sz="2" w:space="0" w:color="auto"/>
              <w:right w:val="single" w:sz="2" w:space="0" w:color="auto"/>
            </w:tcBorders>
          </w:tcPr>
          <w:p w14:paraId="11A5E578" w14:textId="77777777" w:rsidR="00144E0F" w:rsidRPr="00711388" w:rsidRDefault="00144E0F" w:rsidP="00877EC4">
            <w:pPr>
              <w:pStyle w:val="NormalLeft"/>
              <w:rPr>
                <w:lang w:val="en-GB"/>
              </w:rPr>
            </w:pPr>
            <w:r w:rsidRPr="00711388">
              <w:rPr>
                <w:lang w:val="en-GB"/>
              </w:rPr>
              <w:t xml:space="preserve">C0020, C0030, C0060, C0090, C0100, C0110, C0120, C0130, C0140, C0160, </w:t>
            </w:r>
            <w:r w:rsidRPr="00711388">
              <w:rPr>
                <w:lang w:val="en-GB"/>
              </w:rPr>
              <w:lastRenderedPageBreak/>
              <w:t>C0190, C0200/R0210</w:t>
            </w:r>
          </w:p>
        </w:tc>
        <w:tc>
          <w:tcPr>
            <w:tcW w:w="3064" w:type="dxa"/>
            <w:tcBorders>
              <w:top w:val="single" w:sz="2" w:space="0" w:color="auto"/>
              <w:left w:val="single" w:sz="2" w:space="0" w:color="auto"/>
              <w:bottom w:val="single" w:sz="2" w:space="0" w:color="auto"/>
              <w:right w:val="single" w:sz="2" w:space="0" w:color="auto"/>
            </w:tcBorders>
          </w:tcPr>
          <w:p w14:paraId="2460D655" w14:textId="7438923C" w:rsidR="00144E0F" w:rsidRPr="00711388" w:rsidRDefault="00144E0F" w:rsidP="00877EC4">
            <w:pPr>
              <w:pStyle w:val="NormalLeft"/>
              <w:rPr>
                <w:lang w:val="en-GB"/>
              </w:rPr>
            </w:pPr>
            <w:r w:rsidRPr="00711388">
              <w:rPr>
                <w:lang w:val="en-GB"/>
              </w:rPr>
              <w:lastRenderedPageBreak/>
              <w:t xml:space="preserve">Technical Provisions minus Recoverables from reinsurance/SPV and Finite Re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320B3506" w14:textId="77777777" w:rsidR="00144E0F" w:rsidRPr="00711388" w:rsidRDefault="00144E0F" w:rsidP="00877EC4">
            <w:pPr>
              <w:pStyle w:val="NormalLeft"/>
              <w:rPr>
                <w:lang w:val="en-GB"/>
              </w:rPr>
            </w:pPr>
            <w:r w:rsidRPr="00711388">
              <w:rPr>
                <w:lang w:val="en-GB"/>
              </w:rPr>
              <w:t xml:space="preserve">Total amount of Technical Provisions minus Recoverables from reinsurance/SPV and Finite Re per each line of business, as defined in Annex I to Delegated Regulation (EU) 2015/35, including technical provisions </w:t>
            </w:r>
            <w:r w:rsidRPr="00711388">
              <w:rPr>
                <w:lang w:val="en-GB"/>
              </w:rPr>
              <w:lastRenderedPageBreak/>
              <w:t>calculated as a whole and after the transitional deduction to technical provisions.</w:t>
            </w:r>
          </w:p>
        </w:tc>
      </w:tr>
      <w:tr w:rsidR="00626033" w:rsidRPr="00711388" w14:paraId="0CB4C9B5" w14:textId="77777777" w:rsidTr="002849C4">
        <w:tc>
          <w:tcPr>
            <w:tcW w:w="2136" w:type="dxa"/>
            <w:tcBorders>
              <w:top w:val="single" w:sz="2" w:space="0" w:color="auto"/>
              <w:left w:val="single" w:sz="2" w:space="0" w:color="auto"/>
              <w:bottom w:val="single" w:sz="2" w:space="0" w:color="auto"/>
              <w:right w:val="single" w:sz="2" w:space="0" w:color="auto"/>
            </w:tcBorders>
          </w:tcPr>
          <w:p w14:paraId="1534F198" w14:textId="77777777" w:rsidR="00144E0F" w:rsidRPr="00711388" w:rsidRDefault="00144E0F" w:rsidP="00877EC4">
            <w:pPr>
              <w:pStyle w:val="NormalLeft"/>
              <w:rPr>
                <w:lang w:val="en-GB"/>
              </w:rPr>
            </w:pPr>
            <w:r w:rsidRPr="00711388">
              <w:rPr>
                <w:lang w:val="en-GB"/>
              </w:rPr>
              <w:lastRenderedPageBreak/>
              <w:t>C0150/R0210</w:t>
            </w:r>
          </w:p>
        </w:tc>
        <w:tc>
          <w:tcPr>
            <w:tcW w:w="3064" w:type="dxa"/>
            <w:tcBorders>
              <w:top w:val="single" w:sz="2" w:space="0" w:color="auto"/>
              <w:left w:val="single" w:sz="2" w:space="0" w:color="auto"/>
              <w:bottom w:val="single" w:sz="2" w:space="0" w:color="auto"/>
              <w:right w:val="single" w:sz="2" w:space="0" w:color="auto"/>
            </w:tcBorders>
          </w:tcPr>
          <w:p w14:paraId="2B251D93" w14:textId="6ED8D214" w:rsidR="00144E0F" w:rsidRPr="00711388" w:rsidRDefault="00144E0F" w:rsidP="00877EC4">
            <w:pPr>
              <w:pStyle w:val="NormalLeft"/>
              <w:rPr>
                <w:lang w:val="en-GB"/>
              </w:rPr>
            </w:pPr>
            <w:r w:rsidRPr="00711388">
              <w:rPr>
                <w:lang w:val="en-GB"/>
              </w:rPr>
              <w:t xml:space="preserve">Technical Provisions minus Recoverables from reinsurance/SPV and Finite Re </w:t>
            </w:r>
            <w:r w:rsidR="00845F43" w:rsidRPr="00711388">
              <w:rPr>
                <w:lang w:val="en-GB"/>
              </w:rPr>
              <w:t>-</w:t>
            </w:r>
            <w:r w:rsidRPr="00711388">
              <w:rPr>
                <w:lang w:val="en-GB"/>
              </w:rPr>
              <w:t xml:space="preserve"> Total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49EC6393" w14:textId="19B04B1A" w:rsidR="00144E0F" w:rsidRPr="00711388" w:rsidRDefault="00144E0F" w:rsidP="00877EC4">
            <w:pPr>
              <w:pStyle w:val="NormalLeft"/>
              <w:rPr>
                <w:lang w:val="en-GB"/>
              </w:rPr>
            </w:pPr>
            <w:r w:rsidRPr="00711388">
              <w:rPr>
                <w:lang w:val="en-GB"/>
              </w:rPr>
              <w:t>Total amount of Technical Provisions minus Recoverables from reinsurance/SPV and Finite Re for Life other than health insurance, including Unit</w:t>
            </w:r>
            <w:r w:rsidR="00711388" w:rsidRPr="00711388">
              <w:rPr>
                <w:lang w:val="en-GB"/>
              </w:rPr>
              <w:t>-</w:t>
            </w:r>
            <w:r w:rsidRPr="00711388">
              <w:rPr>
                <w:lang w:val="en-GB"/>
              </w:rPr>
              <w:t>Linked, including technical provisions calculated as a whole and after the transitional deduction to technical provisions.</w:t>
            </w:r>
          </w:p>
        </w:tc>
      </w:tr>
      <w:tr w:rsidR="00626033" w:rsidRPr="00711388" w14:paraId="33D695BB" w14:textId="77777777" w:rsidTr="002849C4">
        <w:tc>
          <w:tcPr>
            <w:tcW w:w="2136" w:type="dxa"/>
            <w:tcBorders>
              <w:top w:val="single" w:sz="2" w:space="0" w:color="auto"/>
              <w:left w:val="single" w:sz="2" w:space="0" w:color="auto"/>
              <w:bottom w:val="single" w:sz="2" w:space="0" w:color="auto"/>
              <w:right w:val="single" w:sz="2" w:space="0" w:color="auto"/>
            </w:tcBorders>
          </w:tcPr>
          <w:p w14:paraId="0EAAED4A" w14:textId="77777777" w:rsidR="00144E0F" w:rsidRPr="00711388" w:rsidRDefault="00144E0F" w:rsidP="00877EC4">
            <w:pPr>
              <w:pStyle w:val="NormalLeft"/>
              <w:rPr>
                <w:lang w:val="en-GB"/>
              </w:rPr>
            </w:pPr>
            <w:r w:rsidRPr="00711388">
              <w:rPr>
                <w:lang w:val="en-GB"/>
              </w:rPr>
              <w:t>C0210/R0210</w:t>
            </w:r>
          </w:p>
        </w:tc>
        <w:tc>
          <w:tcPr>
            <w:tcW w:w="3064" w:type="dxa"/>
            <w:tcBorders>
              <w:top w:val="single" w:sz="2" w:space="0" w:color="auto"/>
              <w:left w:val="single" w:sz="2" w:space="0" w:color="auto"/>
              <w:bottom w:val="single" w:sz="2" w:space="0" w:color="auto"/>
              <w:right w:val="single" w:sz="2" w:space="0" w:color="auto"/>
            </w:tcBorders>
          </w:tcPr>
          <w:p w14:paraId="4E5DDCC4" w14:textId="0FAA48B1" w:rsidR="00144E0F" w:rsidRPr="00711388" w:rsidRDefault="00144E0F" w:rsidP="00877EC4">
            <w:pPr>
              <w:pStyle w:val="NormalLeft"/>
              <w:rPr>
                <w:lang w:val="en-GB"/>
              </w:rPr>
            </w:pPr>
            <w:r w:rsidRPr="00711388">
              <w:rPr>
                <w:lang w:val="en-GB"/>
              </w:rPr>
              <w:t xml:space="preserve">Technical Provisions minus Recoverables from reinsurance/SPV and Finite Re </w:t>
            </w:r>
            <w:r w:rsidR="00845F43" w:rsidRPr="00711388">
              <w:rPr>
                <w:lang w:val="en-GB"/>
              </w:rPr>
              <w:t>-</w:t>
            </w:r>
            <w:r w:rsidRPr="00711388">
              <w:rPr>
                <w:lang w:val="en-GB"/>
              </w:rPr>
              <w:t xml:space="preserve"> Total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1EB1D7A" w14:textId="77777777" w:rsidR="00144E0F" w:rsidRPr="00711388" w:rsidRDefault="00144E0F" w:rsidP="00877EC4">
            <w:pPr>
              <w:pStyle w:val="NormalLeft"/>
              <w:rPr>
                <w:lang w:val="en-GB"/>
              </w:rPr>
            </w:pPr>
            <w:r w:rsidRPr="00711388">
              <w:rPr>
                <w:lang w:val="en-GB"/>
              </w:rPr>
              <w:t>Total amount of Technical Provisions minus Recoverables from reinsurance/SPV and Finite Re for Health similar to life insurance, including technical provisions calculated as a whole and after the transitional deduction to technical provisions.</w:t>
            </w:r>
          </w:p>
        </w:tc>
      </w:tr>
      <w:tr w:rsidR="00626033" w:rsidRPr="00711388" w14:paraId="53AAFF56"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4A3AFA8E" w14:textId="77777777" w:rsidR="00340652" w:rsidRPr="00711388" w:rsidRDefault="00340652" w:rsidP="00281257">
            <w:pPr>
              <w:pStyle w:val="NormalCentered"/>
              <w:jc w:val="left"/>
              <w:rPr>
                <w:lang w:val="en-GB"/>
              </w:rPr>
            </w:pPr>
            <w:r w:rsidRPr="00711388">
              <w:rPr>
                <w:i/>
                <w:iCs/>
                <w:lang w:val="en-GB"/>
              </w:rPr>
              <w:t>Best Estimate of products with a surrender option</w:t>
            </w:r>
          </w:p>
        </w:tc>
      </w:tr>
      <w:tr w:rsidR="00626033" w:rsidRPr="00711388" w14:paraId="75FFCAE8" w14:textId="77777777" w:rsidTr="002849C4">
        <w:tc>
          <w:tcPr>
            <w:tcW w:w="2136" w:type="dxa"/>
            <w:tcBorders>
              <w:top w:val="single" w:sz="2" w:space="0" w:color="auto"/>
              <w:left w:val="single" w:sz="2" w:space="0" w:color="auto"/>
              <w:bottom w:val="single" w:sz="2" w:space="0" w:color="auto"/>
              <w:right w:val="single" w:sz="2" w:space="0" w:color="auto"/>
            </w:tcBorders>
          </w:tcPr>
          <w:p w14:paraId="621279B4" w14:textId="77777777" w:rsidR="00144E0F" w:rsidRPr="00711388" w:rsidRDefault="00144E0F" w:rsidP="001D0CCF">
            <w:pPr>
              <w:pStyle w:val="NormalLeft"/>
              <w:rPr>
                <w:lang w:val="en-GB"/>
              </w:rPr>
            </w:pPr>
            <w:r w:rsidRPr="00711388">
              <w:rPr>
                <w:lang w:val="en-GB"/>
              </w:rPr>
              <w:t>C0020, C0030, C0060, C0090, C0100, C0160, C0190/R0220</w:t>
            </w:r>
          </w:p>
        </w:tc>
        <w:tc>
          <w:tcPr>
            <w:tcW w:w="3064" w:type="dxa"/>
            <w:tcBorders>
              <w:top w:val="single" w:sz="2" w:space="0" w:color="auto"/>
              <w:left w:val="single" w:sz="2" w:space="0" w:color="auto"/>
              <w:bottom w:val="single" w:sz="2" w:space="0" w:color="auto"/>
              <w:right w:val="single" w:sz="2" w:space="0" w:color="auto"/>
            </w:tcBorders>
          </w:tcPr>
          <w:p w14:paraId="79D3EB11" w14:textId="0C52C66C" w:rsidR="00144E0F" w:rsidRPr="00711388" w:rsidRDefault="00144E0F" w:rsidP="001D0CCF">
            <w:pPr>
              <w:pStyle w:val="NormalLeft"/>
              <w:rPr>
                <w:lang w:val="en-GB"/>
              </w:rPr>
            </w:pPr>
            <w:r w:rsidRPr="00711388">
              <w:rPr>
                <w:lang w:val="en-GB"/>
              </w:rPr>
              <w:t>Best Estimate of products with a surrender option</w:t>
            </w:r>
            <w:del w:id="956" w:author="Author">
              <w:r w:rsidRPr="00711388" w:rsidDel="003323F0">
                <w:rPr>
                  <w:lang w:val="en-GB"/>
                </w:rPr>
                <w:delText> </w:delText>
              </w:r>
              <w:r w:rsidR="001D0CCF" w:rsidRPr="00711388" w:rsidDel="003323F0">
                <w:rPr>
                  <w:lang w:val="en-GB"/>
                </w:rPr>
                <w:delText xml:space="preserve"> </w:delText>
              </w:r>
            </w:del>
            <w:ins w:id="957" w:author="Author">
              <w:r w:rsidR="003323F0">
                <w:rPr>
                  <w:lang w:val="en-GB"/>
                </w:rPr>
                <w:t xml:space="preserve"> </w:t>
              </w:r>
            </w:ins>
          </w:p>
        </w:tc>
        <w:tc>
          <w:tcPr>
            <w:tcW w:w="4086" w:type="dxa"/>
            <w:tcBorders>
              <w:top w:val="single" w:sz="2" w:space="0" w:color="auto"/>
              <w:left w:val="single" w:sz="2" w:space="0" w:color="auto"/>
              <w:bottom w:val="single" w:sz="2" w:space="0" w:color="auto"/>
              <w:right w:val="single" w:sz="2" w:space="0" w:color="auto"/>
            </w:tcBorders>
          </w:tcPr>
          <w:p w14:paraId="51EDF4F8" w14:textId="77777777" w:rsidR="00144E0F" w:rsidRPr="00711388" w:rsidRDefault="00144E0F" w:rsidP="00877EC4">
            <w:pPr>
              <w:pStyle w:val="NormalLeft"/>
              <w:rPr>
                <w:lang w:val="en-GB"/>
              </w:rPr>
            </w:pPr>
            <w:r w:rsidRPr="00711388">
              <w:rPr>
                <w:lang w:val="en-GB"/>
              </w:rPr>
              <w:t>Amount of gross Best Estimate of products with a surrender option per each line of business, as defined in Annex I to Delegated Regulation (EU) 2015/35.</w:t>
            </w:r>
          </w:p>
          <w:p w14:paraId="30DBA96F" w14:textId="5E92CF36" w:rsidR="00144E0F" w:rsidRPr="00711388" w:rsidRDefault="00144E0F" w:rsidP="001D0CCF">
            <w:pPr>
              <w:pStyle w:val="NormalLeft"/>
              <w:rPr>
                <w:lang w:val="en-GB"/>
              </w:rPr>
            </w:pPr>
            <w:r w:rsidRPr="00711388">
              <w:rPr>
                <w:lang w:val="en-GB"/>
              </w:rPr>
              <w:t>This amount shall also be included in R0030 to R0090.</w:t>
            </w:r>
            <w:del w:id="958" w:author="Author">
              <w:r w:rsidRPr="00711388" w:rsidDel="003323F0">
                <w:rPr>
                  <w:lang w:val="en-GB"/>
                </w:rPr>
                <w:delText> </w:delText>
              </w:r>
              <w:r w:rsidR="001D0CCF" w:rsidRPr="00711388" w:rsidDel="003323F0">
                <w:rPr>
                  <w:lang w:val="en-GB"/>
                </w:rPr>
                <w:delText xml:space="preserve"> </w:delText>
              </w:r>
            </w:del>
            <w:ins w:id="959" w:author="Author">
              <w:r w:rsidR="003323F0">
                <w:rPr>
                  <w:lang w:val="en-GB"/>
                </w:rPr>
                <w:t xml:space="preserve"> </w:t>
              </w:r>
            </w:ins>
          </w:p>
        </w:tc>
      </w:tr>
      <w:tr w:rsidR="00626033" w:rsidRPr="00711388" w14:paraId="2C155BC5" w14:textId="77777777" w:rsidTr="002849C4">
        <w:tc>
          <w:tcPr>
            <w:tcW w:w="2136" w:type="dxa"/>
            <w:tcBorders>
              <w:top w:val="single" w:sz="2" w:space="0" w:color="auto"/>
              <w:left w:val="single" w:sz="2" w:space="0" w:color="auto"/>
              <w:bottom w:val="single" w:sz="2" w:space="0" w:color="auto"/>
              <w:right w:val="single" w:sz="2" w:space="0" w:color="auto"/>
            </w:tcBorders>
          </w:tcPr>
          <w:p w14:paraId="71182056" w14:textId="77777777" w:rsidR="00144E0F" w:rsidRPr="00711388" w:rsidRDefault="00144E0F" w:rsidP="00877EC4">
            <w:pPr>
              <w:pStyle w:val="NormalLeft"/>
              <w:rPr>
                <w:lang w:val="en-GB"/>
              </w:rPr>
            </w:pPr>
            <w:r w:rsidRPr="00711388">
              <w:rPr>
                <w:lang w:val="en-GB"/>
              </w:rPr>
              <w:t>C0150/R0220</w:t>
            </w:r>
          </w:p>
        </w:tc>
        <w:tc>
          <w:tcPr>
            <w:tcW w:w="3064" w:type="dxa"/>
            <w:tcBorders>
              <w:top w:val="single" w:sz="2" w:space="0" w:color="auto"/>
              <w:left w:val="single" w:sz="2" w:space="0" w:color="auto"/>
              <w:bottom w:val="single" w:sz="2" w:space="0" w:color="auto"/>
              <w:right w:val="single" w:sz="2" w:space="0" w:color="auto"/>
            </w:tcBorders>
          </w:tcPr>
          <w:p w14:paraId="459D7F66" w14:textId="2F746031" w:rsidR="00144E0F" w:rsidRPr="00711388" w:rsidRDefault="00144E0F" w:rsidP="00877EC4">
            <w:pPr>
              <w:pStyle w:val="NormalLeft"/>
              <w:rPr>
                <w:lang w:val="en-GB"/>
              </w:rPr>
            </w:pPr>
            <w:r w:rsidRPr="00711388">
              <w:rPr>
                <w:lang w:val="en-GB"/>
              </w:rPr>
              <w:t xml:space="preserve">Best Estimate of products with a surrender option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462D4525" w14:textId="3B23933B" w:rsidR="00144E0F" w:rsidRPr="00711388" w:rsidRDefault="00144E0F" w:rsidP="00877EC4">
            <w:pPr>
              <w:pStyle w:val="NormalLeft"/>
              <w:rPr>
                <w:lang w:val="en-GB"/>
              </w:rPr>
            </w:pPr>
            <w:r w:rsidRPr="00711388">
              <w:rPr>
                <w:lang w:val="en-GB"/>
              </w:rPr>
              <w:t>Total amount of gross Best Estimate of products with a surrender option for Life other than health insurance, including Unit</w:t>
            </w:r>
            <w:r w:rsidR="00711388" w:rsidRPr="00711388">
              <w:rPr>
                <w:lang w:val="en-GB"/>
              </w:rPr>
              <w:t>-</w:t>
            </w:r>
            <w:r w:rsidRPr="00711388">
              <w:rPr>
                <w:lang w:val="en-GB"/>
              </w:rPr>
              <w:t>Linked.</w:t>
            </w:r>
          </w:p>
          <w:p w14:paraId="51C27528" w14:textId="77777777" w:rsidR="00144E0F" w:rsidRPr="00711388" w:rsidRDefault="00144E0F" w:rsidP="00877EC4">
            <w:pPr>
              <w:pStyle w:val="NormalLeft"/>
              <w:rPr>
                <w:lang w:val="en-GB"/>
              </w:rPr>
            </w:pPr>
            <w:r w:rsidRPr="00711388">
              <w:rPr>
                <w:lang w:val="en-GB"/>
              </w:rPr>
              <w:t>This amount shall also be included in R0030 to R0090.</w:t>
            </w:r>
          </w:p>
        </w:tc>
      </w:tr>
      <w:tr w:rsidR="00626033" w:rsidRPr="00711388" w14:paraId="451BD2F6" w14:textId="77777777" w:rsidTr="002849C4">
        <w:tc>
          <w:tcPr>
            <w:tcW w:w="2136" w:type="dxa"/>
            <w:tcBorders>
              <w:top w:val="single" w:sz="2" w:space="0" w:color="auto"/>
              <w:left w:val="single" w:sz="2" w:space="0" w:color="auto"/>
              <w:bottom w:val="single" w:sz="2" w:space="0" w:color="auto"/>
              <w:right w:val="single" w:sz="2" w:space="0" w:color="auto"/>
            </w:tcBorders>
          </w:tcPr>
          <w:p w14:paraId="4A6E5F0B" w14:textId="77777777" w:rsidR="00144E0F" w:rsidRPr="00711388" w:rsidRDefault="00144E0F" w:rsidP="00877EC4">
            <w:pPr>
              <w:pStyle w:val="NormalLeft"/>
              <w:rPr>
                <w:lang w:val="en-GB"/>
              </w:rPr>
            </w:pPr>
            <w:r w:rsidRPr="00711388">
              <w:rPr>
                <w:lang w:val="en-GB"/>
              </w:rPr>
              <w:t>C0210/R0220</w:t>
            </w:r>
          </w:p>
        </w:tc>
        <w:tc>
          <w:tcPr>
            <w:tcW w:w="3064" w:type="dxa"/>
            <w:tcBorders>
              <w:top w:val="single" w:sz="2" w:space="0" w:color="auto"/>
              <w:left w:val="single" w:sz="2" w:space="0" w:color="auto"/>
              <w:bottom w:val="single" w:sz="2" w:space="0" w:color="auto"/>
              <w:right w:val="single" w:sz="2" w:space="0" w:color="auto"/>
            </w:tcBorders>
          </w:tcPr>
          <w:p w14:paraId="074117F8" w14:textId="6411BE83" w:rsidR="00144E0F" w:rsidRPr="00711388" w:rsidRDefault="00144E0F" w:rsidP="00877EC4">
            <w:pPr>
              <w:pStyle w:val="NormalLeft"/>
              <w:rPr>
                <w:lang w:val="en-GB"/>
              </w:rPr>
            </w:pPr>
            <w:r w:rsidRPr="00711388">
              <w:rPr>
                <w:lang w:val="en-GB"/>
              </w:rPr>
              <w:t xml:space="preserve">Best Estimate of products with a surrender option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74138F1" w14:textId="77777777" w:rsidR="00144E0F" w:rsidRPr="00711388" w:rsidRDefault="00144E0F" w:rsidP="00877EC4">
            <w:pPr>
              <w:pStyle w:val="NormalLeft"/>
              <w:rPr>
                <w:lang w:val="en-GB"/>
              </w:rPr>
            </w:pPr>
            <w:r w:rsidRPr="00711388">
              <w:rPr>
                <w:lang w:val="en-GB"/>
              </w:rPr>
              <w:t>Total amount of gross Best Estimate of products with a surrender option for Health similar to life insurance.</w:t>
            </w:r>
          </w:p>
          <w:p w14:paraId="4C326A10" w14:textId="77777777" w:rsidR="00144E0F" w:rsidRPr="00711388" w:rsidRDefault="00144E0F" w:rsidP="00877EC4">
            <w:pPr>
              <w:pStyle w:val="NormalLeft"/>
              <w:rPr>
                <w:lang w:val="en-GB"/>
              </w:rPr>
            </w:pPr>
            <w:r w:rsidRPr="00711388">
              <w:rPr>
                <w:lang w:val="en-GB"/>
              </w:rPr>
              <w:t>This amount shall also be included in R0030 to R0090.</w:t>
            </w:r>
          </w:p>
        </w:tc>
      </w:tr>
      <w:tr w:rsidR="00626033" w:rsidRPr="00711388" w14:paraId="56BA70BD"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5778F777" w14:textId="77777777" w:rsidR="00340652" w:rsidRPr="00711388" w:rsidRDefault="00340652" w:rsidP="00281257">
            <w:pPr>
              <w:pStyle w:val="NormalCentered"/>
              <w:jc w:val="left"/>
              <w:rPr>
                <w:lang w:val="en-GB"/>
              </w:rPr>
            </w:pPr>
            <w:r w:rsidRPr="00711388">
              <w:rPr>
                <w:i/>
                <w:iCs/>
                <w:lang w:val="en-GB"/>
              </w:rPr>
              <w:t>Gross BE for Cash flow</w:t>
            </w:r>
          </w:p>
        </w:tc>
      </w:tr>
      <w:tr w:rsidR="00626033" w:rsidRPr="00711388" w14:paraId="5B51DF3B" w14:textId="77777777" w:rsidTr="002849C4">
        <w:tc>
          <w:tcPr>
            <w:tcW w:w="2136" w:type="dxa"/>
            <w:tcBorders>
              <w:top w:val="single" w:sz="2" w:space="0" w:color="auto"/>
              <w:left w:val="single" w:sz="2" w:space="0" w:color="auto"/>
              <w:bottom w:val="single" w:sz="2" w:space="0" w:color="auto"/>
              <w:right w:val="single" w:sz="2" w:space="0" w:color="auto"/>
            </w:tcBorders>
          </w:tcPr>
          <w:p w14:paraId="4983DAB3" w14:textId="77777777" w:rsidR="00144E0F" w:rsidRPr="00711388" w:rsidRDefault="00144E0F" w:rsidP="00877EC4">
            <w:pPr>
              <w:pStyle w:val="NormalLeft"/>
              <w:rPr>
                <w:lang w:val="en-GB"/>
              </w:rPr>
            </w:pPr>
            <w:r w:rsidRPr="00711388">
              <w:rPr>
                <w:lang w:val="en-GB"/>
              </w:rPr>
              <w:lastRenderedPageBreak/>
              <w:t>C0030, C0060, C0090, C0160, C0190, C0200/R0230</w:t>
            </w:r>
          </w:p>
        </w:tc>
        <w:tc>
          <w:tcPr>
            <w:tcW w:w="3064" w:type="dxa"/>
            <w:tcBorders>
              <w:top w:val="single" w:sz="2" w:space="0" w:color="auto"/>
              <w:left w:val="single" w:sz="2" w:space="0" w:color="auto"/>
              <w:bottom w:val="single" w:sz="2" w:space="0" w:color="auto"/>
              <w:right w:val="single" w:sz="2" w:space="0" w:color="auto"/>
            </w:tcBorders>
          </w:tcPr>
          <w:p w14:paraId="6269EF46" w14:textId="0624D01A" w:rsidR="00144E0F" w:rsidRPr="00711388" w:rsidRDefault="00144E0F" w:rsidP="00877EC4">
            <w:pPr>
              <w:pStyle w:val="NormalLeft"/>
              <w:rPr>
                <w:lang w:val="en-GB"/>
              </w:rPr>
            </w:pPr>
            <w:r w:rsidRPr="00711388">
              <w:rPr>
                <w:lang w:val="en-GB"/>
              </w:rPr>
              <w:t>Gross Best Estimate for Cash flow, Cash out</w:t>
            </w:r>
            <w:r w:rsidR="00711388" w:rsidRPr="00711388">
              <w:rPr>
                <w:lang w:val="en-GB"/>
              </w:rPr>
              <w:t>-</w:t>
            </w:r>
            <w:r w:rsidRPr="00711388">
              <w:rPr>
                <w:lang w:val="en-GB"/>
              </w:rPr>
              <w:t>flow, Future guaranteed and discretionary benefits</w:t>
            </w:r>
          </w:p>
        </w:tc>
        <w:tc>
          <w:tcPr>
            <w:tcW w:w="4086" w:type="dxa"/>
            <w:tcBorders>
              <w:top w:val="single" w:sz="2" w:space="0" w:color="auto"/>
              <w:left w:val="single" w:sz="2" w:space="0" w:color="auto"/>
              <w:bottom w:val="single" w:sz="2" w:space="0" w:color="auto"/>
              <w:right w:val="single" w:sz="2" w:space="0" w:color="auto"/>
            </w:tcBorders>
          </w:tcPr>
          <w:p w14:paraId="150D4000" w14:textId="177B14B1" w:rsidR="00144E0F" w:rsidRPr="00711388" w:rsidRDefault="00144E0F" w:rsidP="00877EC4">
            <w:pPr>
              <w:pStyle w:val="NormalLeft"/>
              <w:rPr>
                <w:lang w:val="en-GB"/>
              </w:rPr>
            </w:pPr>
            <w:r w:rsidRPr="00711388">
              <w:rPr>
                <w:lang w:val="en-GB"/>
              </w:rPr>
              <w:t>Amount of discounted Cash out</w:t>
            </w:r>
            <w:r w:rsidR="00711388" w:rsidRPr="00711388">
              <w:rPr>
                <w:lang w:val="en-GB"/>
              </w:rPr>
              <w:t>-</w:t>
            </w:r>
            <w:r w:rsidRPr="00711388">
              <w:rPr>
                <w:lang w:val="en-GB"/>
              </w:rPr>
              <w:t>flows (payments to policyholders and beneficiaries) for future guaranteed benefits and for future discretionary benefits, per each line of business, as defined in Annex I to Delegated Regulation (EU) 2015/35.</w:t>
            </w:r>
          </w:p>
          <w:p w14:paraId="385D053C" w14:textId="7B6AA485" w:rsidR="00144E0F" w:rsidRPr="00711388" w:rsidRDefault="00144E0F" w:rsidP="00877EC4">
            <w:pPr>
              <w:pStyle w:val="NormalLeft"/>
              <w:rPr>
                <w:lang w:val="en-GB"/>
              </w:rPr>
            </w:pPr>
            <w:r w:rsidRPr="00711388">
              <w:rPr>
                <w:lang w:val="en-GB"/>
              </w:rPr>
              <w:t>Future Discretionary Benefits means future benefits other than index</w:t>
            </w:r>
            <w:r w:rsidR="00711388" w:rsidRPr="00711388">
              <w:rPr>
                <w:lang w:val="en-GB"/>
              </w:rPr>
              <w:t>-</w:t>
            </w:r>
            <w:r w:rsidRPr="00711388">
              <w:rPr>
                <w:lang w:val="en-GB"/>
              </w:rPr>
              <w:t>linked or unit</w:t>
            </w:r>
            <w:r w:rsidR="00711388" w:rsidRPr="00711388">
              <w:rPr>
                <w:lang w:val="en-GB"/>
              </w:rPr>
              <w:t>-</w:t>
            </w:r>
            <w:r w:rsidRPr="00711388">
              <w:rPr>
                <w:lang w:val="en-GB"/>
              </w:rPr>
              <w:t>linked benefits of insurance or reinsurance contracts which have one of the following characteristics:</w:t>
            </w:r>
          </w:p>
          <w:p w14:paraId="639EA257" w14:textId="77777777" w:rsidR="00144E0F" w:rsidRPr="00711388" w:rsidRDefault="00144E0F" w:rsidP="00877EC4">
            <w:pPr>
              <w:pStyle w:val="Point0"/>
              <w:rPr>
                <w:lang w:val="en-GB"/>
              </w:rPr>
            </w:pPr>
            <w:r w:rsidRPr="00711388">
              <w:rPr>
                <w:lang w:val="en-GB"/>
              </w:rPr>
              <w:tab/>
              <w:t>a)</w:t>
            </w:r>
            <w:r w:rsidRPr="00711388">
              <w:rPr>
                <w:lang w:val="en-GB"/>
              </w:rPr>
              <w:tab/>
              <w:t>The benefits are legally or contractually based on one or several of the following results:</w:t>
            </w:r>
          </w:p>
          <w:p w14:paraId="57C6D1C0" w14:textId="77777777" w:rsidR="00144E0F" w:rsidRPr="00711388" w:rsidRDefault="00144E0F" w:rsidP="00877EC4">
            <w:pPr>
              <w:pStyle w:val="Point1"/>
              <w:rPr>
                <w:lang w:val="en-GB"/>
              </w:rPr>
            </w:pPr>
            <w:r w:rsidRPr="00711388">
              <w:rPr>
                <w:lang w:val="en-GB"/>
              </w:rPr>
              <w:tab/>
              <w:t>i.</w:t>
            </w:r>
            <w:r w:rsidRPr="00711388">
              <w:rPr>
                <w:lang w:val="en-GB"/>
              </w:rPr>
              <w:tab/>
              <w:t>the performance of a specified group of contracts or a specified type of contract or a single contract;</w:t>
            </w:r>
          </w:p>
          <w:p w14:paraId="01698D0B" w14:textId="77777777" w:rsidR="00144E0F" w:rsidRPr="00711388" w:rsidRDefault="00144E0F" w:rsidP="00877EC4">
            <w:pPr>
              <w:pStyle w:val="Point1"/>
              <w:rPr>
                <w:lang w:val="en-GB"/>
              </w:rPr>
            </w:pPr>
            <w:r w:rsidRPr="00711388">
              <w:rPr>
                <w:lang w:val="en-GB"/>
              </w:rPr>
              <w:tab/>
              <w:t>ii.</w:t>
            </w:r>
            <w:r w:rsidRPr="00711388">
              <w:rPr>
                <w:lang w:val="en-GB"/>
              </w:rPr>
              <w:tab/>
              <w:t>the realised or unrealised investment return on a specified pool of assets held by the insurance or reinsurance undertaking;</w:t>
            </w:r>
          </w:p>
          <w:p w14:paraId="49548DC0" w14:textId="77777777" w:rsidR="00144E0F" w:rsidRPr="00711388" w:rsidRDefault="00144E0F" w:rsidP="00877EC4">
            <w:pPr>
              <w:pStyle w:val="Point1"/>
              <w:rPr>
                <w:lang w:val="en-GB"/>
              </w:rPr>
            </w:pPr>
            <w:r w:rsidRPr="00711388">
              <w:rPr>
                <w:lang w:val="en-GB"/>
              </w:rPr>
              <w:tab/>
              <w:t>iii.</w:t>
            </w:r>
            <w:r w:rsidRPr="00711388">
              <w:rPr>
                <w:lang w:val="en-GB"/>
              </w:rPr>
              <w:tab/>
              <w:t>the profit or loss of the insurance or reinsurance undertaking or fund corresponding to the contract;</w:t>
            </w:r>
          </w:p>
          <w:p w14:paraId="4BCEE5C7" w14:textId="77777777" w:rsidR="00144E0F" w:rsidRPr="00711388" w:rsidRDefault="00144E0F" w:rsidP="00877EC4">
            <w:pPr>
              <w:pStyle w:val="Point0"/>
              <w:rPr>
                <w:lang w:val="en-GB"/>
              </w:rPr>
            </w:pPr>
            <w:r w:rsidRPr="00711388">
              <w:rPr>
                <w:lang w:val="en-GB"/>
              </w:rPr>
              <w:tab/>
              <w:t>b)</w:t>
            </w:r>
            <w:r w:rsidRPr="00711388">
              <w:rPr>
                <w:lang w:val="en-GB"/>
              </w:rPr>
              <w:tab/>
              <w:t>the benefits are based on a declaration of the insurance or reinsurance undertaking and the timing or the amount of the benefits is at its full or partial discretion.</w:t>
            </w:r>
          </w:p>
        </w:tc>
      </w:tr>
      <w:tr w:rsidR="00626033" w:rsidRPr="00711388" w14:paraId="3CFCF3A9" w14:textId="77777777" w:rsidTr="002849C4">
        <w:tc>
          <w:tcPr>
            <w:tcW w:w="2136" w:type="dxa"/>
            <w:tcBorders>
              <w:top w:val="single" w:sz="2" w:space="0" w:color="auto"/>
              <w:left w:val="single" w:sz="2" w:space="0" w:color="auto"/>
              <w:bottom w:val="single" w:sz="2" w:space="0" w:color="auto"/>
              <w:right w:val="single" w:sz="2" w:space="0" w:color="auto"/>
            </w:tcBorders>
          </w:tcPr>
          <w:p w14:paraId="6EEDAF66" w14:textId="77777777" w:rsidR="00144E0F" w:rsidRPr="00711388" w:rsidRDefault="00144E0F" w:rsidP="001D0CCF">
            <w:pPr>
              <w:pStyle w:val="NormalLeft"/>
              <w:rPr>
                <w:lang w:val="en-GB"/>
              </w:rPr>
            </w:pPr>
            <w:r w:rsidRPr="00711388">
              <w:rPr>
                <w:lang w:val="en-GB"/>
              </w:rPr>
              <w:t>C0150/R0230</w:t>
            </w:r>
          </w:p>
        </w:tc>
        <w:tc>
          <w:tcPr>
            <w:tcW w:w="3064" w:type="dxa"/>
            <w:tcBorders>
              <w:top w:val="single" w:sz="2" w:space="0" w:color="auto"/>
              <w:left w:val="single" w:sz="2" w:space="0" w:color="auto"/>
              <w:bottom w:val="single" w:sz="2" w:space="0" w:color="auto"/>
              <w:right w:val="single" w:sz="2" w:space="0" w:color="auto"/>
            </w:tcBorders>
          </w:tcPr>
          <w:p w14:paraId="2F6EDB82" w14:textId="41242A60" w:rsidR="00144E0F" w:rsidRPr="00711388" w:rsidRDefault="00144E0F" w:rsidP="001D0CCF">
            <w:pPr>
              <w:pStyle w:val="NormalLeft"/>
              <w:rPr>
                <w:lang w:val="en-GB"/>
              </w:rPr>
            </w:pPr>
            <w:r w:rsidRPr="00711388">
              <w:rPr>
                <w:lang w:val="en-GB"/>
              </w:rPr>
              <w:t>Gross Best Estimate for Cash flow, Cash out</w:t>
            </w:r>
            <w:r w:rsidR="00711388" w:rsidRPr="00711388">
              <w:rPr>
                <w:lang w:val="en-GB"/>
              </w:rPr>
              <w:t>-</w:t>
            </w:r>
            <w:r w:rsidRPr="00711388">
              <w:rPr>
                <w:lang w:val="en-GB"/>
              </w:rPr>
              <w:t xml:space="preserve">flow, Future guaranteed and discretionary benefits </w:t>
            </w:r>
            <w:r w:rsidR="00711388"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del w:id="960" w:author="Author">
              <w:r w:rsidRPr="00711388" w:rsidDel="003323F0">
                <w:rPr>
                  <w:lang w:val="en-GB"/>
                </w:rPr>
                <w:delText> </w:delText>
              </w:r>
              <w:r w:rsidR="001D0CCF" w:rsidRPr="00711388" w:rsidDel="003323F0">
                <w:rPr>
                  <w:lang w:val="en-GB"/>
                </w:rPr>
                <w:delText xml:space="preserve"> </w:delText>
              </w:r>
            </w:del>
            <w:ins w:id="961" w:author="Author">
              <w:r w:rsidR="003323F0">
                <w:rPr>
                  <w:lang w:val="en-GB"/>
                </w:rPr>
                <w:t xml:space="preserve"> </w:t>
              </w:r>
            </w:ins>
          </w:p>
        </w:tc>
        <w:tc>
          <w:tcPr>
            <w:tcW w:w="4086" w:type="dxa"/>
            <w:tcBorders>
              <w:top w:val="single" w:sz="2" w:space="0" w:color="auto"/>
              <w:left w:val="single" w:sz="2" w:space="0" w:color="auto"/>
              <w:bottom w:val="single" w:sz="2" w:space="0" w:color="auto"/>
              <w:right w:val="single" w:sz="2" w:space="0" w:color="auto"/>
            </w:tcBorders>
          </w:tcPr>
          <w:p w14:paraId="4AE7E304" w14:textId="237A83F6" w:rsidR="00144E0F" w:rsidRPr="00711388" w:rsidRDefault="00144E0F" w:rsidP="001D0CCF">
            <w:pPr>
              <w:pStyle w:val="NormalLeft"/>
              <w:rPr>
                <w:lang w:val="en-GB"/>
              </w:rPr>
            </w:pPr>
            <w:r w:rsidRPr="00711388">
              <w:rPr>
                <w:lang w:val="en-GB"/>
              </w:rPr>
              <w:t>Total amount of discounted Cash out</w:t>
            </w:r>
            <w:r w:rsidR="00711388" w:rsidRPr="00711388">
              <w:rPr>
                <w:lang w:val="en-GB"/>
              </w:rPr>
              <w:t>-</w:t>
            </w:r>
            <w:r w:rsidRPr="00711388">
              <w:rPr>
                <w:lang w:val="en-GB"/>
              </w:rPr>
              <w:t>flows (payments to policyholders and beneficiaries) for future guaranteed benefits and for future discretionary benefits for Life other than health insurance, including Unit</w:t>
            </w:r>
            <w:r w:rsidR="00711388" w:rsidRPr="00711388">
              <w:rPr>
                <w:lang w:val="en-GB"/>
              </w:rPr>
              <w:t>-</w:t>
            </w:r>
            <w:r w:rsidRPr="00711388">
              <w:rPr>
                <w:lang w:val="en-GB"/>
              </w:rPr>
              <w:t>Linked.</w:t>
            </w:r>
            <w:del w:id="962" w:author="Author">
              <w:r w:rsidRPr="00711388" w:rsidDel="003323F0">
                <w:rPr>
                  <w:lang w:val="en-GB"/>
                </w:rPr>
                <w:delText> </w:delText>
              </w:r>
              <w:r w:rsidR="001D0CCF" w:rsidRPr="00711388" w:rsidDel="003323F0">
                <w:rPr>
                  <w:lang w:val="en-GB"/>
                </w:rPr>
                <w:delText xml:space="preserve"> </w:delText>
              </w:r>
            </w:del>
            <w:ins w:id="963" w:author="Author">
              <w:r w:rsidR="003323F0">
                <w:rPr>
                  <w:lang w:val="en-GB"/>
                </w:rPr>
                <w:t xml:space="preserve"> </w:t>
              </w:r>
            </w:ins>
          </w:p>
        </w:tc>
      </w:tr>
      <w:tr w:rsidR="00626033" w:rsidRPr="00711388" w14:paraId="607CEC0D" w14:textId="77777777" w:rsidTr="002849C4">
        <w:tc>
          <w:tcPr>
            <w:tcW w:w="2136" w:type="dxa"/>
            <w:tcBorders>
              <w:top w:val="single" w:sz="2" w:space="0" w:color="auto"/>
              <w:left w:val="single" w:sz="2" w:space="0" w:color="auto"/>
              <w:bottom w:val="single" w:sz="2" w:space="0" w:color="auto"/>
              <w:right w:val="single" w:sz="2" w:space="0" w:color="auto"/>
            </w:tcBorders>
          </w:tcPr>
          <w:p w14:paraId="4F1C60C0" w14:textId="77777777" w:rsidR="00144E0F" w:rsidRPr="00711388" w:rsidRDefault="00144E0F" w:rsidP="001D0CCF">
            <w:pPr>
              <w:pStyle w:val="NormalLeft"/>
              <w:rPr>
                <w:lang w:val="en-GB"/>
              </w:rPr>
            </w:pPr>
            <w:r w:rsidRPr="00711388">
              <w:rPr>
                <w:lang w:val="en-GB"/>
              </w:rPr>
              <w:lastRenderedPageBreak/>
              <w:t>C0210/R0230</w:t>
            </w:r>
          </w:p>
        </w:tc>
        <w:tc>
          <w:tcPr>
            <w:tcW w:w="3064" w:type="dxa"/>
            <w:tcBorders>
              <w:top w:val="single" w:sz="2" w:space="0" w:color="auto"/>
              <w:left w:val="single" w:sz="2" w:space="0" w:color="auto"/>
              <w:bottom w:val="single" w:sz="2" w:space="0" w:color="auto"/>
              <w:right w:val="single" w:sz="2" w:space="0" w:color="auto"/>
            </w:tcBorders>
          </w:tcPr>
          <w:p w14:paraId="0EB89519" w14:textId="2E253B1A" w:rsidR="00144E0F" w:rsidRPr="00711388" w:rsidRDefault="00144E0F" w:rsidP="001D0CCF">
            <w:pPr>
              <w:pStyle w:val="NormalLeft"/>
              <w:rPr>
                <w:lang w:val="en-GB"/>
              </w:rPr>
            </w:pPr>
            <w:r w:rsidRPr="00711388">
              <w:rPr>
                <w:lang w:val="en-GB"/>
              </w:rPr>
              <w:t>Gross Best Estimate for Cash flow, Cash out</w:t>
            </w:r>
            <w:r w:rsidR="00711388" w:rsidRPr="00711388">
              <w:rPr>
                <w:lang w:val="en-GB"/>
              </w:rPr>
              <w:t>-</w:t>
            </w:r>
            <w:r w:rsidRPr="00711388">
              <w:rPr>
                <w:lang w:val="en-GB"/>
              </w:rPr>
              <w:t xml:space="preserve">flow, Future guaranteed and discretionary benefits </w:t>
            </w:r>
            <w:r w:rsidR="00711388" w:rsidRPr="00711388">
              <w:rPr>
                <w:lang w:val="en-GB"/>
              </w:rPr>
              <w:t>-</w:t>
            </w:r>
            <w:r w:rsidRPr="00711388">
              <w:rPr>
                <w:lang w:val="en-GB"/>
              </w:rPr>
              <w:t xml:space="preserve"> Total (Health similar to life insurance).</w:t>
            </w:r>
            <w:del w:id="964" w:author="Author">
              <w:r w:rsidRPr="00711388" w:rsidDel="003323F0">
                <w:rPr>
                  <w:lang w:val="en-GB"/>
                </w:rPr>
                <w:delText> </w:delText>
              </w:r>
              <w:r w:rsidR="001D0CCF" w:rsidRPr="00711388" w:rsidDel="003323F0">
                <w:rPr>
                  <w:lang w:val="en-GB"/>
                </w:rPr>
                <w:delText xml:space="preserve"> </w:delText>
              </w:r>
            </w:del>
            <w:ins w:id="965" w:author="Author">
              <w:r w:rsidR="003323F0">
                <w:rPr>
                  <w:lang w:val="en-GB"/>
                </w:rPr>
                <w:t xml:space="preserve"> </w:t>
              </w:r>
            </w:ins>
          </w:p>
        </w:tc>
        <w:tc>
          <w:tcPr>
            <w:tcW w:w="4086" w:type="dxa"/>
            <w:tcBorders>
              <w:top w:val="single" w:sz="2" w:space="0" w:color="auto"/>
              <w:left w:val="single" w:sz="2" w:space="0" w:color="auto"/>
              <w:bottom w:val="single" w:sz="2" w:space="0" w:color="auto"/>
              <w:right w:val="single" w:sz="2" w:space="0" w:color="auto"/>
            </w:tcBorders>
          </w:tcPr>
          <w:p w14:paraId="5A3C9069" w14:textId="655919E7" w:rsidR="00144E0F" w:rsidRPr="00711388" w:rsidRDefault="00144E0F" w:rsidP="001D0CCF">
            <w:pPr>
              <w:pStyle w:val="NormalLeft"/>
              <w:rPr>
                <w:lang w:val="en-GB"/>
              </w:rPr>
            </w:pPr>
            <w:r w:rsidRPr="00711388">
              <w:rPr>
                <w:lang w:val="en-GB"/>
              </w:rPr>
              <w:t>Total amount of discounted Cash out</w:t>
            </w:r>
            <w:r w:rsidR="00711388" w:rsidRPr="00711388">
              <w:rPr>
                <w:lang w:val="en-GB"/>
              </w:rPr>
              <w:t>-</w:t>
            </w:r>
            <w:r w:rsidRPr="00711388">
              <w:rPr>
                <w:lang w:val="en-GB"/>
              </w:rPr>
              <w:t>flows (payments to policyholders and beneficiaries) for future guaranteed benefits and for future discretionary benefits for Health similar to life insurance.</w:t>
            </w:r>
            <w:del w:id="966" w:author="Author">
              <w:r w:rsidRPr="00711388" w:rsidDel="003323F0">
                <w:rPr>
                  <w:lang w:val="en-GB"/>
                </w:rPr>
                <w:delText> </w:delText>
              </w:r>
              <w:r w:rsidR="001D0CCF" w:rsidRPr="00711388" w:rsidDel="003323F0">
                <w:rPr>
                  <w:lang w:val="en-GB"/>
                </w:rPr>
                <w:delText xml:space="preserve"> </w:delText>
              </w:r>
            </w:del>
            <w:ins w:id="967" w:author="Author">
              <w:r w:rsidR="003323F0">
                <w:rPr>
                  <w:lang w:val="en-GB"/>
                </w:rPr>
                <w:t xml:space="preserve"> </w:t>
              </w:r>
            </w:ins>
          </w:p>
        </w:tc>
      </w:tr>
      <w:tr w:rsidR="00626033" w:rsidRPr="00711388" w14:paraId="1D389A53" w14:textId="77777777" w:rsidTr="002849C4">
        <w:tc>
          <w:tcPr>
            <w:tcW w:w="2136" w:type="dxa"/>
            <w:tcBorders>
              <w:top w:val="single" w:sz="2" w:space="0" w:color="auto"/>
              <w:left w:val="single" w:sz="2" w:space="0" w:color="auto"/>
              <w:bottom w:val="single" w:sz="2" w:space="0" w:color="auto"/>
              <w:right w:val="single" w:sz="2" w:space="0" w:color="auto"/>
            </w:tcBorders>
          </w:tcPr>
          <w:p w14:paraId="33789BBF" w14:textId="77777777" w:rsidR="00144E0F" w:rsidRPr="00711388" w:rsidRDefault="00144E0F" w:rsidP="00877EC4">
            <w:pPr>
              <w:pStyle w:val="NormalLeft"/>
              <w:rPr>
                <w:lang w:val="en-GB"/>
              </w:rPr>
            </w:pPr>
            <w:r w:rsidRPr="00711388">
              <w:rPr>
                <w:lang w:val="en-GB"/>
              </w:rPr>
              <w:t>C0020, C0100/R0240</w:t>
            </w:r>
          </w:p>
        </w:tc>
        <w:tc>
          <w:tcPr>
            <w:tcW w:w="3064" w:type="dxa"/>
            <w:tcBorders>
              <w:top w:val="single" w:sz="2" w:space="0" w:color="auto"/>
              <w:left w:val="single" w:sz="2" w:space="0" w:color="auto"/>
              <w:bottom w:val="single" w:sz="2" w:space="0" w:color="auto"/>
              <w:right w:val="single" w:sz="2" w:space="0" w:color="auto"/>
            </w:tcBorders>
          </w:tcPr>
          <w:p w14:paraId="34FBACE1" w14:textId="26439B5F" w:rsidR="00144E0F" w:rsidRPr="00711388" w:rsidRDefault="00144E0F" w:rsidP="001D0CCF">
            <w:pPr>
              <w:pStyle w:val="NormalLeft"/>
              <w:rPr>
                <w:lang w:val="en-GB"/>
              </w:rPr>
            </w:pPr>
            <w:r w:rsidRPr="00711388">
              <w:rPr>
                <w:lang w:val="en-GB"/>
              </w:rPr>
              <w:t>Gross Best Estimate for Cash flow, Cash out</w:t>
            </w:r>
            <w:r w:rsidR="00711388" w:rsidRPr="00711388">
              <w:rPr>
                <w:lang w:val="en-GB"/>
              </w:rPr>
              <w:t>-</w:t>
            </w:r>
            <w:r w:rsidRPr="00711388">
              <w:rPr>
                <w:lang w:val="en-GB"/>
              </w:rPr>
              <w:t>flow, Future guaranteed benefits</w:t>
            </w:r>
            <w:del w:id="968" w:author="Author">
              <w:r w:rsidRPr="00711388" w:rsidDel="003323F0">
                <w:rPr>
                  <w:lang w:val="en-GB"/>
                </w:rPr>
                <w:delText> </w:delText>
              </w:r>
              <w:r w:rsidR="001D0CCF" w:rsidRPr="00711388" w:rsidDel="003323F0">
                <w:rPr>
                  <w:lang w:val="en-GB"/>
                </w:rPr>
                <w:delText xml:space="preserve"> </w:delText>
              </w:r>
            </w:del>
            <w:ins w:id="969" w:author="Author">
              <w:r w:rsidR="003323F0">
                <w:rPr>
                  <w:lang w:val="en-GB"/>
                </w:rPr>
                <w:t xml:space="preserve"> </w:t>
              </w:r>
            </w:ins>
          </w:p>
        </w:tc>
        <w:tc>
          <w:tcPr>
            <w:tcW w:w="4086" w:type="dxa"/>
            <w:tcBorders>
              <w:top w:val="single" w:sz="2" w:space="0" w:color="auto"/>
              <w:left w:val="single" w:sz="2" w:space="0" w:color="auto"/>
              <w:bottom w:val="single" w:sz="2" w:space="0" w:color="auto"/>
              <w:right w:val="single" w:sz="2" w:space="0" w:color="auto"/>
            </w:tcBorders>
          </w:tcPr>
          <w:p w14:paraId="3623F9F2" w14:textId="0AAC46EF" w:rsidR="00144E0F" w:rsidRPr="00711388" w:rsidRDefault="00144E0F" w:rsidP="001D0CCF">
            <w:pPr>
              <w:pStyle w:val="NormalLeft"/>
              <w:rPr>
                <w:lang w:val="en-GB"/>
              </w:rPr>
            </w:pPr>
            <w:r w:rsidRPr="00711388">
              <w:rPr>
                <w:lang w:val="en-GB"/>
              </w:rPr>
              <w:t>Amount of discounted Cash out</w:t>
            </w:r>
            <w:r w:rsidR="00711388" w:rsidRPr="00711388">
              <w:rPr>
                <w:lang w:val="en-GB"/>
              </w:rPr>
              <w:t>-</w:t>
            </w:r>
            <w:r w:rsidRPr="00711388">
              <w:rPr>
                <w:lang w:val="en-GB"/>
              </w:rPr>
              <w:t>flows (payments to policyholders and beneficiaries) for future guaranteed benefits. Regarding C0020/R0240, line of business, as defined in Annex I to Delegated Regulation (EU) 2015/35, ‘Insurance with profit participation’ shall be reported. Regarding C0100/R0240 all future guaranteed benefits relating to accepted reinsurance, regardless of the line of business, shall be reported.</w:t>
            </w:r>
            <w:del w:id="970" w:author="Author">
              <w:r w:rsidRPr="00711388" w:rsidDel="003323F0">
                <w:rPr>
                  <w:lang w:val="en-GB"/>
                </w:rPr>
                <w:delText> </w:delText>
              </w:r>
              <w:r w:rsidR="001D0CCF" w:rsidRPr="00711388" w:rsidDel="003323F0">
                <w:rPr>
                  <w:lang w:val="en-GB"/>
                </w:rPr>
                <w:delText xml:space="preserve"> </w:delText>
              </w:r>
            </w:del>
            <w:ins w:id="971" w:author="Author">
              <w:r w:rsidR="003323F0">
                <w:rPr>
                  <w:lang w:val="en-GB"/>
                </w:rPr>
                <w:t xml:space="preserve"> </w:t>
              </w:r>
            </w:ins>
          </w:p>
        </w:tc>
      </w:tr>
      <w:tr w:rsidR="00626033" w:rsidRPr="00711388" w14:paraId="2CA4BD89" w14:textId="77777777" w:rsidTr="002849C4">
        <w:tc>
          <w:tcPr>
            <w:tcW w:w="2136" w:type="dxa"/>
            <w:tcBorders>
              <w:top w:val="single" w:sz="2" w:space="0" w:color="auto"/>
              <w:left w:val="single" w:sz="2" w:space="0" w:color="auto"/>
              <w:bottom w:val="single" w:sz="2" w:space="0" w:color="auto"/>
              <w:right w:val="single" w:sz="2" w:space="0" w:color="auto"/>
            </w:tcBorders>
          </w:tcPr>
          <w:p w14:paraId="1F851ABA" w14:textId="77777777" w:rsidR="00144E0F" w:rsidRPr="00711388" w:rsidRDefault="00144E0F" w:rsidP="001D0CCF">
            <w:pPr>
              <w:pStyle w:val="NormalLeft"/>
              <w:rPr>
                <w:lang w:val="en-GB"/>
              </w:rPr>
            </w:pPr>
            <w:r w:rsidRPr="00711388">
              <w:rPr>
                <w:lang w:val="en-GB"/>
              </w:rPr>
              <w:t>C0150/R0240</w:t>
            </w:r>
          </w:p>
        </w:tc>
        <w:tc>
          <w:tcPr>
            <w:tcW w:w="3064" w:type="dxa"/>
            <w:tcBorders>
              <w:top w:val="single" w:sz="2" w:space="0" w:color="auto"/>
              <w:left w:val="single" w:sz="2" w:space="0" w:color="auto"/>
              <w:bottom w:val="single" w:sz="2" w:space="0" w:color="auto"/>
              <w:right w:val="single" w:sz="2" w:space="0" w:color="auto"/>
            </w:tcBorders>
          </w:tcPr>
          <w:p w14:paraId="505F0A5E" w14:textId="0E29F3E0" w:rsidR="00144E0F" w:rsidRPr="00711388" w:rsidRDefault="00144E0F" w:rsidP="001D0CCF">
            <w:pPr>
              <w:pStyle w:val="NormalLeft"/>
              <w:rPr>
                <w:lang w:val="en-GB"/>
              </w:rPr>
            </w:pPr>
            <w:r w:rsidRPr="00711388">
              <w:rPr>
                <w:lang w:val="en-GB"/>
              </w:rPr>
              <w:t>Gross Best Estimate for Cash flow, Cash out</w:t>
            </w:r>
            <w:r w:rsidR="00711388" w:rsidRPr="00711388">
              <w:rPr>
                <w:lang w:val="en-GB"/>
              </w:rPr>
              <w:t>-</w:t>
            </w:r>
            <w:r w:rsidRPr="00711388">
              <w:rPr>
                <w:lang w:val="en-GB"/>
              </w:rPr>
              <w:t xml:space="preserve">flow, Future guaranteed benefits </w:t>
            </w:r>
            <w:r w:rsidR="00711388"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del w:id="972" w:author="Author">
              <w:r w:rsidRPr="00711388" w:rsidDel="003323F0">
                <w:rPr>
                  <w:lang w:val="en-GB"/>
                </w:rPr>
                <w:delText> </w:delText>
              </w:r>
              <w:r w:rsidR="001D0CCF" w:rsidRPr="00711388" w:rsidDel="003323F0">
                <w:rPr>
                  <w:lang w:val="en-GB"/>
                </w:rPr>
                <w:delText xml:space="preserve"> </w:delText>
              </w:r>
            </w:del>
            <w:ins w:id="973" w:author="Author">
              <w:r w:rsidR="003323F0">
                <w:rPr>
                  <w:lang w:val="en-GB"/>
                </w:rPr>
                <w:t xml:space="preserve"> </w:t>
              </w:r>
            </w:ins>
          </w:p>
        </w:tc>
        <w:tc>
          <w:tcPr>
            <w:tcW w:w="4086" w:type="dxa"/>
            <w:tcBorders>
              <w:top w:val="single" w:sz="2" w:space="0" w:color="auto"/>
              <w:left w:val="single" w:sz="2" w:space="0" w:color="auto"/>
              <w:bottom w:val="single" w:sz="2" w:space="0" w:color="auto"/>
              <w:right w:val="single" w:sz="2" w:space="0" w:color="auto"/>
            </w:tcBorders>
          </w:tcPr>
          <w:p w14:paraId="691D85D9" w14:textId="7A7DA2ED" w:rsidR="00144E0F" w:rsidRPr="00711388" w:rsidRDefault="00144E0F" w:rsidP="001D0CCF">
            <w:pPr>
              <w:pStyle w:val="NormalLeft"/>
              <w:rPr>
                <w:lang w:val="en-GB"/>
              </w:rPr>
            </w:pPr>
            <w:r w:rsidRPr="00711388">
              <w:rPr>
                <w:lang w:val="en-GB"/>
              </w:rPr>
              <w:t>Total amount of Gross Best Estimate for Cash flow, Cash out</w:t>
            </w:r>
            <w:r w:rsidR="00711388" w:rsidRPr="00711388">
              <w:rPr>
                <w:lang w:val="en-GB"/>
              </w:rPr>
              <w:t>-</w:t>
            </w:r>
            <w:r w:rsidRPr="00711388">
              <w:rPr>
                <w:lang w:val="en-GB"/>
              </w:rPr>
              <w:t>flow, Future guaranteed benefits for Life other than health insurance, including Unit</w:t>
            </w:r>
            <w:r w:rsidR="00711388" w:rsidRPr="00711388">
              <w:rPr>
                <w:lang w:val="en-GB"/>
              </w:rPr>
              <w:t>-</w:t>
            </w:r>
            <w:r w:rsidRPr="00711388">
              <w:rPr>
                <w:lang w:val="en-GB"/>
              </w:rPr>
              <w:t>Linked.</w:t>
            </w:r>
            <w:del w:id="974" w:author="Author">
              <w:r w:rsidRPr="00711388" w:rsidDel="003323F0">
                <w:rPr>
                  <w:lang w:val="en-GB"/>
                </w:rPr>
                <w:delText> </w:delText>
              </w:r>
              <w:r w:rsidR="001D0CCF" w:rsidRPr="00711388" w:rsidDel="003323F0">
                <w:rPr>
                  <w:lang w:val="en-GB"/>
                </w:rPr>
                <w:delText xml:space="preserve"> </w:delText>
              </w:r>
            </w:del>
            <w:ins w:id="975" w:author="Author">
              <w:r w:rsidR="003323F0">
                <w:rPr>
                  <w:lang w:val="en-GB"/>
                </w:rPr>
                <w:t xml:space="preserve"> </w:t>
              </w:r>
            </w:ins>
          </w:p>
        </w:tc>
      </w:tr>
      <w:tr w:rsidR="00626033" w:rsidRPr="00711388" w14:paraId="152AEE99" w14:textId="77777777" w:rsidTr="002849C4">
        <w:tc>
          <w:tcPr>
            <w:tcW w:w="2136" w:type="dxa"/>
            <w:tcBorders>
              <w:top w:val="single" w:sz="2" w:space="0" w:color="auto"/>
              <w:left w:val="single" w:sz="2" w:space="0" w:color="auto"/>
              <w:bottom w:val="single" w:sz="2" w:space="0" w:color="auto"/>
              <w:right w:val="single" w:sz="2" w:space="0" w:color="auto"/>
            </w:tcBorders>
          </w:tcPr>
          <w:p w14:paraId="4707F33B" w14:textId="77777777" w:rsidR="00144E0F" w:rsidRPr="00711388" w:rsidRDefault="00144E0F" w:rsidP="00877EC4">
            <w:pPr>
              <w:pStyle w:val="NormalLeft"/>
              <w:rPr>
                <w:lang w:val="en-GB"/>
              </w:rPr>
            </w:pPr>
            <w:r w:rsidRPr="00711388">
              <w:rPr>
                <w:lang w:val="en-GB"/>
              </w:rPr>
              <w:t>C0020, C0100/R0250</w:t>
            </w:r>
          </w:p>
        </w:tc>
        <w:tc>
          <w:tcPr>
            <w:tcW w:w="3064" w:type="dxa"/>
            <w:tcBorders>
              <w:top w:val="single" w:sz="2" w:space="0" w:color="auto"/>
              <w:left w:val="single" w:sz="2" w:space="0" w:color="auto"/>
              <w:bottom w:val="single" w:sz="2" w:space="0" w:color="auto"/>
              <w:right w:val="single" w:sz="2" w:space="0" w:color="auto"/>
            </w:tcBorders>
          </w:tcPr>
          <w:p w14:paraId="170AFCB2" w14:textId="3CC29E31" w:rsidR="00144E0F" w:rsidRPr="00711388" w:rsidRDefault="00144E0F" w:rsidP="00877EC4">
            <w:pPr>
              <w:pStyle w:val="NormalLeft"/>
              <w:rPr>
                <w:lang w:val="en-GB"/>
              </w:rPr>
            </w:pPr>
            <w:r w:rsidRPr="00711388">
              <w:rPr>
                <w:lang w:val="en-GB"/>
              </w:rPr>
              <w:t>Gross Best Estimate for Cash flow, Cash out</w:t>
            </w:r>
            <w:r w:rsidR="00711388" w:rsidRPr="00711388">
              <w:rPr>
                <w:lang w:val="en-GB"/>
              </w:rPr>
              <w:t>-</w:t>
            </w:r>
            <w:r w:rsidRPr="00711388">
              <w:rPr>
                <w:lang w:val="en-GB"/>
              </w:rPr>
              <w:t xml:space="preserve">flows, Future discretionary benefits </w:t>
            </w:r>
            <w:r w:rsidR="00845F43" w:rsidRPr="00711388">
              <w:rPr>
                <w:lang w:val="en-GB"/>
              </w:rPr>
              <w:t>-</w:t>
            </w:r>
            <w:r w:rsidRPr="00711388">
              <w:rPr>
                <w:lang w:val="en-GB"/>
              </w:rPr>
              <w:t xml:space="preserve"> Insurance with profit participation</w:t>
            </w:r>
          </w:p>
        </w:tc>
        <w:tc>
          <w:tcPr>
            <w:tcW w:w="4086" w:type="dxa"/>
            <w:tcBorders>
              <w:top w:val="single" w:sz="2" w:space="0" w:color="auto"/>
              <w:left w:val="single" w:sz="2" w:space="0" w:color="auto"/>
              <w:bottom w:val="single" w:sz="2" w:space="0" w:color="auto"/>
              <w:right w:val="single" w:sz="2" w:space="0" w:color="auto"/>
            </w:tcBorders>
          </w:tcPr>
          <w:p w14:paraId="1B8CFF79" w14:textId="37185609" w:rsidR="00144E0F" w:rsidRPr="00711388" w:rsidRDefault="00144E0F" w:rsidP="00877EC4">
            <w:pPr>
              <w:pStyle w:val="NormalLeft"/>
              <w:rPr>
                <w:lang w:val="en-GB"/>
              </w:rPr>
            </w:pPr>
            <w:r w:rsidRPr="00711388">
              <w:rPr>
                <w:lang w:val="en-GB"/>
              </w:rPr>
              <w:t>Amount of discounted Cash out</w:t>
            </w:r>
            <w:r w:rsidR="00711388" w:rsidRPr="00711388">
              <w:rPr>
                <w:lang w:val="en-GB"/>
              </w:rPr>
              <w:t>-</w:t>
            </w:r>
            <w:r w:rsidRPr="00711388">
              <w:rPr>
                <w:lang w:val="en-GB"/>
              </w:rPr>
              <w:t>flows (payments to policyholders and beneficiaries) for future discretionary benefits, regarding line of business, as defined in Annex I to Delegated Regulation (EU) 2015/35, ‘Insurance with profit participation’.</w:t>
            </w:r>
          </w:p>
          <w:p w14:paraId="0B319163" w14:textId="21EA6D98" w:rsidR="00144E0F" w:rsidRPr="00711388" w:rsidRDefault="00144E0F" w:rsidP="00877EC4">
            <w:pPr>
              <w:pStyle w:val="NormalLeft"/>
              <w:rPr>
                <w:lang w:val="en-GB"/>
              </w:rPr>
            </w:pPr>
            <w:r w:rsidRPr="00711388">
              <w:rPr>
                <w:lang w:val="en-GB"/>
              </w:rPr>
              <w:t>Future Discretionary Benefits means future benefits other than index</w:t>
            </w:r>
            <w:r w:rsidR="00711388" w:rsidRPr="00711388">
              <w:rPr>
                <w:lang w:val="en-GB"/>
              </w:rPr>
              <w:t>-</w:t>
            </w:r>
            <w:r w:rsidRPr="00711388">
              <w:rPr>
                <w:lang w:val="en-GB"/>
              </w:rPr>
              <w:t>linked or unit</w:t>
            </w:r>
            <w:r w:rsidR="00711388" w:rsidRPr="00711388">
              <w:rPr>
                <w:lang w:val="en-GB"/>
              </w:rPr>
              <w:t>-</w:t>
            </w:r>
            <w:r w:rsidRPr="00711388">
              <w:rPr>
                <w:lang w:val="en-GB"/>
              </w:rPr>
              <w:t>linked benefits of insurance or reinsurance contracts which have one of the following characteristics:</w:t>
            </w:r>
          </w:p>
          <w:p w14:paraId="07A340EF" w14:textId="77777777" w:rsidR="00144E0F" w:rsidRPr="00711388" w:rsidRDefault="00144E0F" w:rsidP="00877EC4">
            <w:pPr>
              <w:pStyle w:val="Point0"/>
              <w:rPr>
                <w:lang w:val="en-GB"/>
              </w:rPr>
            </w:pPr>
            <w:r w:rsidRPr="00711388">
              <w:rPr>
                <w:lang w:val="en-GB"/>
              </w:rPr>
              <w:tab/>
              <w:t>a)</w:t>
            </w:r>
            <w:r w:rsidRPr="00711388">
              <w:rPr>
                <w:lang w:val="en-GB"/>
              </w:rPr>
              <w:tab/>
              <w:t>The benefits are legally or contractually based on one or several of the following results:</w:t>
            </w:r>
          </w:p>
          <w:p w14:paraId="1CFECC9F" w14:textId="77777777" w:rsidR="00144E0F" w:rsidRPr="00711388" w:rsidRDefault="00144E0F" w:rsidP="00877EC4">
            <w:pPr>
              <w:pStyle w:val="Point1"/>
              <w:rPr>
                <w:lang w:val="en-GB"/>
              </w:rPr>
            </w:pPr>
            <w:r w:rsidRPr="00711388">
              <w:rPr>
                <w:lang w:val="en-GB"/>
              </w:rPr>
              <w:tab/>
              <w:t>i.</w:t>
            </w:r>
            <w:r w:rsidRPr="00711388">
              <w:rPr>
                <w:lang w:val="en-GB"/>
              </w:rPr>
              <w:tab/>
              <w:t xml:space="preserve">the performance of a specified group of contracts or a specified </w:t>
            </w:r>
            <w:r w:rsidRPr="00711388">
              <w:rPr>
                <w:lang w:val="en-GB"/>
              </w:rPr>
              <w:lastRenderedPageBreak/>
              <w:t>type of contract or a single contract;</w:t>
            </w:r>
          </w:p>
          <w:p w14:paraId="75FCA149" w14:textId="77777777" w:rsidR="00144E0F" w:rsidRPr="00711388" w:rsidRDefault="00144E0F" w:rsidP="00877EC4">
            <w:pPr>
              <w:pStyle w:val="Point1"/>
              <w:rPr>
                <w:lang w:val="en-GB"/>
              </w:rPr>
            </w:pPr>
            <w:r w:rsidRPr="00711388">
              <w:rPr>
                <w:lang w:val="en-GB"/>
              </w:rPr>
              <w:tab/>
              <w:t>ii.</w:t>
            </w:r>
            <w:r w:rsidRPr="00711388">
              <w:rPr>
                <w:lang w:val="en-GB"/>
              </w:rPr>
              <w:tab/>
              <w:t>the realised or unrealised investment return on a specified pool of assets held by the insurance or reinsurance undertaking;</w:t>
            </w:r>
          </w:p>
          <w:p w14:paraId="77C47031" w14:textId="77777777" w:rsidR="00144E0F" w:rsidRPr="00711388" w:rsidRDefault="00144E0F" w:rsidP="00877EC4">
            <w:pPr>
              <w:pStyle w:val="Point1"/>
              <w:rPr>
                <w:lang w:val="en-GB"/>
              </w:rPr>
            </w:pPr>
            <w:r w:rsidRPr="00711388">
              <w:rPr>
                <w:lang w:val="en-GB"/>
              </w:rPr>
              <w:tab/>
              <w:t>iii.</w:t>
            </w:r>
            <w:r w:rsidRPr="00711388">
              <w:rPr>
                <w:lang w:val="en-GB"/>
              </w:rPr>
              <w:tab/>
              <w:t>the profit or loss of the insurance or reinsurance undertaking or fund corresponding to the contract;</w:t>
            </w:r>
          </w:p>
          <w:p w14:paraId="4610FF9C" w14:textId="77777777" w:rsidR="00144E0F" w:rsidRPr="00711388" w:rsidRDefault="00144E0F" w:rsidP="00877EC4">
            <w:pPr>
              <w:pStyle w:val="Point0"/>
              <w:rPr>
                <w:lang w:val="en-GB"/>
              </w:rPr>
            </w:pPr>
            <w:r w:rsidRPr="00711388">
              <w:rPr>
                <w:lang w:val="en-GB"/>
              </w:rPr>
              <w:tab/>
              <w:t>b)</w:t>
            </w:r>
            <w:r w:rsidRPr="00711388">
              <w:rPr>
                <w:lang w:val="en-GB"/>
              </w:rPr>
              <w:tab/>
              <w:t>the benefits are based on a declaration of the insurance or reinsurance undertaking and the timing or the amount of the benefits is at its full or partial discretion.</w:t>
            </w:r>
          </w:p>
        </w:tc>
      </w:tr>
      <w:tr w:rsidR="00626033" w:rsidRPr="00711388" w14:paraId="4892ABC7" w14:textId="77777777" w:rsidTr="002849C4">
        <w:tc>
          <w:tcPr>
            <w:tcW w:w="2136" w:type="dxa"/>
            <w:tcBorders>
              <w:top w:val="single" w:sz="2" w:space="0" w:color="auto"/>
              <w:left w:val="single" w:sz="2" w:space="0" w:color="auto"/>
              <w:bottom w:val="single" w:sz="2" w:space="0" w:color="auto"/>
              <w:right w:val="single" w:sz="2" w:space="0" w:color="auto"/>
            </w:tcBorders>
          </w:tcPr>
          <w:p w14:paraId="2B101EC7" w14:textId="77777777" w:rsidR="00144E0F" w:rsidRPr="00711388" w:rsidRDefault="00144E0F" w:rsidP="001D0CCF">
            <w:pPr>
              <w:pStyle w:val="NormalLeft"/>
              <w:rPr>
                <w:lang w:val="en-GB"/>
              </w:rPr>
            </w:pPr>
            <w:r w:rsidRPr="00711388">
              <w:rPr>
                <w:lang w:val="en-GB"/>
              </w:rPr>
              <w:lastRenderedPageBreak/>
              <w:t>C0150/R0250</w:t>
            </w:r>
          </w:p>
        </w:tc>
        <w:tc>
          <w:tcPr>
            <w:tcW w:w="3064" w:type="dxa"/>
            <w:tcBorders>
              <w:top w:val="single" w:sz="2" w:space="0" w:color="auto"/>
              <w:left w:val="single" w:sz="2" w:space="0" w:color="auto"/>
              <w:bottom w:val="single" w:sz="2" w:space="0" w:color="auto"/>
              <w:right w:val="single" w:sz="2" w:space="0" w:color="auto"/>
            </w:tcBorders>
          </w:tcPr>
          <w:p w14:paraId="24797ECD" w14:textId="18CC6BF7" w:rsidR="00144E0F" w:rsidRPr="00711388" w:rsidRDefault="00144E0F" w:rsidP="001D0CCF">
            <w:pPr>
              <w:pStyle w:val="NormalLeft"/>
              <w:rPr>
                <w:lang w:val="en-GB"/>
              </w:rPr>
            </w:pPr>
            <w:r w:rsidRPr="00711388">
              <w:rPr>
                <w:lang w:val="en-GB"/>
              </w:rPr>
              <w:t>Gross Best Estimate for Cash flow, Cash out</w:t>
            </w:r>
            <w:r w:rsidR="00711388" w:rsidRPr="00711388">
              <w:rPr>
                <w:lang w:val="en-GB"/>
              </w:rPr>
              <w:t>-</w:t>
            </w:r>
            <w:r w:rsidRPr="00711388">
              <w:rPr>
                <w:lang w:val="en-GB"/>
              </w:rPr>
              <w:t xml:space="preserve">flows, Future discretionary benefits </w:t>
            </w:r>
            <w:r w:rsidR="00711388" w:rsidRPr="00711388">
              <w:rPr>
                <w:lang w:val="en-GB"/>
              </w:rPr>
              <w:t>-</w:t>
            </w:r>
            <w:r w:rsidRPr="00711388">
              <w:rPr>
                <w:lang w:val="en-GB"/>
              </w:rPr>
              <w:t xml:space="preserve"> Insurance with profit participation </w:t>
            </w:r>
            <w:r w:rsidR="00711388"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64025563" w14:textId="0EE79636" w:rsidR="00144E0F" w:rsidRPr="00711388" w:rsidRDefault="00144E0F" w:rsidP="001D0CCF">
            <w:pPr>
              <w:pStyle w:val="NormalLeft"/>
              <w:rPr>
                <w:lang w:val="en-GB"/>
              </w:rPr>
            </w:pPr>
            <w:r w:rsidRPr="00711388">
              <w:rPr>
                <w:lang w:val="en-GB"/>
              </w:rPr>
              <w:t>Total amount of Gross Best Estimate for Cash flow, Cash out</w:t>
            </w:r>
            <w:r w:rsidR="00711388" w:rsidRPr="00711388">
              <w:rPr>
                <w:lang w:val="en-GB"/>
              </w:rPr>
              <w:t>-</w:t>
            </w:r>
            <w:r w:rsidRPr="00711388">
              <w:rPr>
                <w:lang w:val="en-GB"/>
              </w:rPr>
              <w:t xml:space="preserve">flows, Future discretionary benefits </w:t>
            </w:r>
            <w:r w:rsidR="00711388" w:rsidRPr="00711388">
              <w:rPr>
                <w:lang w:val="en-GB"/>
              </w:rPr>
              <w:t>-</w:t>
            </w:r>
            <w:r w:rsidRPr="00711388">
              <w:rPr>
                <w:lang w:val="en-GB"/>
              </w:rPr>
              <w:t xml:space="preserve"> Insurance with profit participation for Life other than health insurance, including Unit</w:t>
            </w:r>
            <w:r w:rsidR="00711388" w:rsidRPr="00711388">
              <w:rPr>
                <w:lang w:val="en-GB"/>
              </w:rPr>
              <w:t>-</w:t>
            </w:r>
            <w:r w:rsidRPr="00711388">
              <w:rPr>
                <w:lang w:val="en-GB"/>
              </w:rPr>
              <w:t>Linked.</w:t>
            </w:r>
          </w:p>
        </w:tc>
      </w:tr>
      <w:tr w:rsidR="00626033" w:rsidRPr="00711388" w14:paraId="7B2E45B6" w14:textId="77777777" w:rsidTr="002849C4">
        <w:tc>
          <w:tcPr>
            <w:tcW w:w="2136" w:type="dxa"/>
            <w:tcBorders>
              <w:top w:val="single" w:sz="2" w:space="0" w:color="auto"/>
              <w:left w:val="single" w:sz="2" w:space="0" w:color="auto"/>
              <w:bottom w:val="single" w:sz="2" w:space="0" w:color="auto"/>
              <w:right w:val="single" w:sz="2" w:space="0" w:color="auto"/>
            </w:tcBorders>
          </w:tcPr>
          <w:p w14:paraId="3DD4D1F3" w14:textId="77777777" w:rsidR="00144E0F" w:rsidRPr="00711388" w:rsidRDefault="00144E0F" w:rsidP="00877EC4">
            <w:pPr>
              <w:pStyle w:val="NormalLeft"/>
              <w:rPr>
                <w:lang w:val="en-GB"/>
              </w:rPr>
            </w:pPr>
            <w:r w:rsidRPr="00711388">
              <w:rPr>
                <w:lang w:val="en-GB"/>
              </w:rPr>
              <w:t>C0020, C0030, C0060, C0090, C0100, C0160, C0190, C0200/R0260</w:t>
            </w:r>
          </w:p>
        </w:tc>
        <w:tc>
          <w:tcPr>
            <w:tcW w:w="3064" w:type="dxa"/>
            <w:tcBorders>
              <w:top w:val="single" w:sz="2" w:space="0" w:color="auto"/>
              <w:left w:val="single" w:sz="2" w:space="0" w:color="auto"/>
              <w:bottom w:val="single" w:sz="2" w:space="0" w:color="auto"/>
              <w:right w:val="single" w:sz="2" w:space="0" w:color="auto"/>
            </w:tcBorders>
          </w:tcPr>
          <w:p w14:paraId="28873D42" w14:textId="7B94E5C9" w:rsidR="00144E0F" w:rsidRPr="00711388" w:rsidRDefault="00144E0F" w:rsidP="00877EC4">
            <w:pPr>
              <w:pStyle w:val="NormalLeft"/>
              <w:rPr>
                <w:lang w:val="en-GB"/>
              </w:rPr>
            </w:pPr>
            <w:r w:rsidRPr="00711388">
              <w:rPr>
                <w:lang w:val="en-GB"/>
              </w:rPr>
              <w:t>Gross Best Estimate for Cash flow, Cash out</w:t>
            </w:r>
            <w:r w:rsidR="00711388" w:rsidRPr="00711388">
              <w:rPr>
                <w:lang w:val="en-GB"/>
              </w:rPr>
              <w:t>-</w:t>
            </w:r>
            <w:r w:rsidRPr="00711388">
              <w:rPr>
                <w:lang w:val="en-GB"/>
              </w:rPr>
              <w:t>flow, Future expenses and other cash out</w:t>
            </w:r>
            <w:r w:rsidR="00711388" w:rsidRPr="00711388">
              <w:rPr>
                <w:lang w:val="en-GB"/>
              </w:rPr>
              <w:t>-</w:t>
            </w:r>
            <w:r w:rsidRPr="00711388">
              <w:rPr>
                <w:lang w:val="en-GB"/>
              </w:rPr>
              <w:t>flows</w:t>
            </w:r>
          </w:p>
        </w:tc>
        <w:tc>
          <w:tcPr>
            <w:tcW w:w="4086" w:type="dxa"/>
            <w:tcBorders>
              <w:top w:val="single" w:sz="2" w:space="0" w:color="auto"/>
              <w:left w:val="single" w:sz="2" w:space="0" w:color="auto"/>
              <w:bottom w:val="single" w:sz="2" w:space="0" w:color="auto"/>
              <w:right w:val="single" w:sz="2" w:space="0" w:color="auto"/>
            </w:tcBorders>
          </w:tcPr>
          <w:p w14:paraId="6745C89E" w14:textId="4B7E220B" w:rsidR="00144E0F" w:rsidRPr="00711388" w:rsidRDefault="00144E0F" w:rsidP="00877EC4">
            <w:pPr>
              <w:pStyle w:val="NormalLeft"/>
              <w:rPr>
                <w:lang w:val="en-GB"/>
              </w:rPr>
            </w:pPr>
            <w:r w:rsidRPr="00711388">
              <w:rPr>
                <w:lang w:val="en-GB"/>
              </w:rPr>
              <w:t>Amount of discounted Cash out</w:t>
            </w:r>
            <w:r w:rsidR="00711388" w:rsidRPr="00711388">
              <w:rPr>
                <w:lang w:val="en-GB"/>
              </w:rPr>
              <w:t>-</w:t>
            </w:r>
            <w:r w:rsidRPr="00711388">
              <w:rPr>
                <w:lang w:val="en-GB"/>
              </w:rPr>
              <w:t>flows for Future expenses and other cash out</w:t>
            </w:r>
            <w:r w:rsidR="00711388" w:rsidRPr="00711388">
              <w:rPr>
                <w:lang w:val="en-GB"/>
              </w:rPr>
              <w:t>-</w:t>
            </w:r>
            <w:r w:rsidRPr="00711388">
              <w:rPr>
                <w:lang w:val="en-GB"/>
              </w:rPr>
              <w:t>flows, per each line of business, as defined in Annex I to Delegated Regulation (EU) 2015/35. Shall reflect expenses that will be incurred in servicing insurance and reinsurance obligations, and other cash</w:t>
            </w:r>
            <w:r w:rsidR="00711388" w:rsidRPr="00711388">
              <w:rPr>
                <w:lang w:val="en-GB"/>
              </w:rPr>
              <w:t>-</w:t>
            </w:r>
            <w:r w:rsidRPr="00711388">
              <w:rPr>
                <w:lang w:val="en-GB"/>
              </w:rPr>
              <w:t>flow items such as taxation payments which are, or are expected to be, charged to policyholders, or are required to settle the insurance or reinsurance obligations.</w:t>
            </w:r>
          </w:p>
        </w:tc>
      </w:tr>
      <w:tr w:rsidR="00626033" w:rsidRPr="00711388" w14:paraId="48B384E4" w14:textId="77777777" w:rsidTr="002849C4">
        <w:tc>
          <w:tcPr>
            <w:tcW w:w="2136" w:type="dxa"/>
            <w:tcBorders>
              <w:top w:val="single" w:sz="2" w:space="0" w:color="auto"/>
              <w:left w:val="single" w:sz="2" w:space="0" w:color="auto"/>
              <w:bottom w:val="single" w:sz="2" w:space="0" w:color="auto"/>
              <w:right w:val="single" w:sz="2" w:space="0" w:color="auto"/>
            </w:tcBorders>
          </w:tcPr>
          <w:p w14:paraId="39356209" w14:textId="77777777" w:rsidR="00144E0F" w:rsidRPr="00711388" w:rsidRDefault="00144E0F" w:rsidP="00877EC4">
            <w:pPr>
              <w:pStyle w:val="NormalLeft"/>
              <w:rPr>
                <w:lang w:val="en-GB"/>
              </w:rPr>
            </w:pPr>
            <w:r w:rsidRPr="00711388">
              <w:rPr>
                <w:lang w:val="en-GB"/>
              </w:rPr>
              <w:t>C0150/R0260</w:t>
            </w:r>
          </w:p>
        </w:tc>
        <w:tc>
          <w:tcPr>
            <w:tcW w:w="3064" w:type="dxa"/>
            <w:tcBorders>
              <w:top w:val="single" w:sz="2" w:space="0" w:color="auto"/>
              <w:left w:val="single" w:sz="2" w:space="0" w:color="auto"/>
              <w:bottom w:val="single" w:sz="2" w:space="0" w:color="auto"/>
              <w:right w:val="single" w:sz="2" w:space="0" w:color="auto"/>
            </w:tcBorders>
          </w:tcPr>
          <w:p w14:paraId="4FFEC41E" w14:textId="69B7C581" w:rsidR="00144E0F" w:rsidRPr="00711388" w:rsidRDefault="00144E0F" w:rsidP="00877EC4">
            <w:pPr>
              <w:pStyle w:val="NormalLeft"/>
              <w:rPr>
                <w:lang w:val="en-GB"/>
              </w:rPr>
            </w:pPr>
            <w:r w:rsidRPr="00711388">
              <w:rPr>
                <w:lang w:val="en-GB"/>
              </w:rPr>
              <w:t>Gross Best Estimate for Cash flow, Cash out</w:t>
            </w:r>
            <w:r w:rsidR="00711388" w:rsidRPr="00711388">
              <w:rPr>
                <w:lang w:val="en-GB"/>
              </w:rPr>
              <w:t>-</w:t>
            </w:r>
            <w:r w:rsidRPr="00711388">
              <w:rPr>
                <w:lang w:val="en-GB"/>
              </w:rPr>
              <w:t>flow, Future expenses and other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Total (Life other than </w:t>
            </w:r>
            <w:r w:rsidRPr="00711388">
              <w:rPr>
                <w:lang w:val="en-GB"/>
              </w:rPr>
              <w:lastRenderedPageBreak/>
              <w:t>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7BB68C5C" w14:textId="1EFDCF11" w:rsidR="00144E0F" w:rsidRPr="00711388" w:rsidRDefault="00144E0F" w:rsidP="00877EC4">
            <w:pPr>
              <w:pStyle w:val="NormalLeft"/>
              <w:rPr>
                <w:lang w:val="en-GB"/>
              </w:rPr>
            </w:pPr>
            <w:r w:rsidRPr="00711388">
              <w:rPr>
                <w:lang w:val="en-GB"/>
              </w:rPr>
              <w:lastRenderedPageBreak/>
              <w:t>Total amount of discounted Cash out</w:t>
            </w:r>
            <w:r w:rsidR="00711388" w:rsidRPr="00711388">
              <w:rPr>
                <w:lang w:val="en-GB"/>
              </w:rPr>
              <w:t>-</w:t>
            </w:r>
            <w:r w:rsidRPr="00711388">
              <w:rPr>
                <w:lang w:val="en-GB"/>
              </w:rPr>
              <w:t>flows for Future expenses and other cash out</w:t>
            </w:r>
            <w:r w:rsidR="00711388" w:rsidRPr="00711388">
              <w:rPr>
                <w:lang w:val="en-GB"/>
              </w:rPr>
              <w:t>-</w:t>
            </w:r>
            <w:r w:rsidRPr="00711388">
              <w:rPr>
                <w:lang w:val="en-GB"/>
              </w:rPr>
              <w:t>flows, for Life other than health insurance, including Unit</w:t>
            </w:r>
            <w:r w:rsidR="00711388" w:rsidRPr="00711388">
              <w:rPr>
                <w:lang w:val="en-GB"/>
              </w:rPr>
              <w:t>-</w:t>
            </w:r>
            <w:r w:rsidRPr="00711388">
              <w:rPr>
                <w:lang w:val="en-GB"/>
              </w:rPr>
              <w:t>Linked</w:t>
            </w:r>
            <w:r w:rsidR="00793E5A" w:rsidRPr="00711388">
              <w:rPr>
                <w:lang w:val="en-GB"/>
              </w:rPr>
              <w:t>.</w:t>
            </w:r>
          </w:p>
          <w:p w14:paraId="2533A0FB" w14:textId="5CB9901A" w:rsidR="00144E0F" w:rsidRPr="00711388" w:rsidRDefault="00144E0F" w:rsidP="00877EC4">
            <w:pPr>
              <w:pStyle w:val="NormalLeft"/>
              <w:rPr>
                <w:lang w:val="en-GB"/>
              </w:rPr>
            </w:pPr>
            <w:r w:rsidRPr="00711388">
              <w:rPr>
                <w:lang w:val="en-GB"/>
              </w:rPr>
              <w:lastRenderedPageBreak/>
              <w:t>Shall reflect expenses that will be incurred in servicing insurance and reinsurance obligations, and other cash</w:t>
            </w:r>
            <w:r w:rsidR="00711388" w:rsidRPr="00711388">
              <w:rPr>
                <w:lang w:val="en-GB"/>
              </w:rPr>
              <w:t>-</w:t>
            </w:r>
            <w:r w:rsidRPr="00711388">
              <w:rPr>
                <w:lang w:val="en-GB"/>
              </w:rPr>
              <w:t>flow items such as taxation payments which are, or are expected to be, charged to policyholders, or are required to settle the insurance or reinsurance obligations.</w:t>
            </w:r>
          </w:p>
        </w:tc>
      </w:tr>
      <w:tr w:rsidR="00626033" w:rsidRPr="00711388" w14:paraId="49EFEE33" w14:textId="77777777" w:rsidTr="002849C4">
        <w:tc>
          <w:tcPr>
            <w:tcW w:w="2136" w:type="dxa"/>
            <w:tcBorders>
              <w:top w:val="single" w:sz="2" w:space="0" w:color="auto"/>
              <w:left w:val="single" w:sz="2" w:space="0" w:color="auto"/>
              <w:bottom w:val="single" w:sz="2" w:space="0" w:color="auto"/>
              <w:right w:val="single" w:sz="2" w:space="0" w:color="auto"/>
            </w:tcBorders>
          </w:tcPr>
          <w:p w14:paraId="29FDF226" w14:textId="77777777" w:rsidR="00144E0F" w:rsidRPr="00711388" w:rsidRDefault="00144E0F" w:rsidP="00877EC4">
            <w:pPr>
              <w:pStyle w:val="NormalLeft"/>
              <w:rPr>
                <w:lang w:val="en-GB"/>
              </w:rPr>
            </w:pPr>
            <w:r w:rsidRPr="00711388">
              <w:rPr>
                <w:lang w:val="en-GB"/>
              </w:rPr>
              <w:lastRenderedPageBreak/>
              <w:t>C0210/R0260</w:t>
            </w:r>
          </w:p>
        </w:tc>
        <w:tc>
          <w:tcPr>
            <w:tcW w:w="3064" w:type="dxa"/>
            <w:tcBorders>
              <w:top w:val="single" w:sz="2" w:space="0" w:color="auto"/>
              <w:left w:val="single" w:sz="2" w:space="0" w:color="auto"/>
              <w:bottom w:val="single" w:sz="2" w:space="0" w:color="auto"/>
              <w:right w:val="single" w:sz="2" w:space="0" w:color="auto"/>
            </w:tcBorders>
          </w:tcPr>
          <w:p w14:paraId="0E3F750C" w14:textId="7206976A" w:rsidR="00144E0F" w:rsidRPr="00711388" w:rsidRDefault="00144E0F" w:rsidP="00877EC4">
            <w:pPr>
              <w:pStyle w:val="NormalLeft"/>
              <w:rPr>
                <w:lang w:val="en-GB"/>
              </w:rPr>
            </w:pPr>
            <w:r w:rsidRPr="00711388">
              <w:rPr>
                <w:lang w:val="en-GB"/>
              </w:rPr>
              <w:t>Gross Best Estimate for Cash flow, Cash out</w:t>
            </w:r>
            <w:r w:rsidR="00711388" w:rsidRPr="00711388">
              <w:rPr>
                <w:lang w:val="en-GB"/>
              </w:rPr>
              <w:t>-</w:t>
            </w:r>
            <w:r w:rsidRPr="00711388">
              <w:rPr>
                <w:lang w:val="en-GB"/>
              </w:rPr>
              <w:t>flow, Future expenses and other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37A0DA6" w14:textId="40FC0209" w:rsidR="00144E0F" w:rsidRPr="00711388" w:rsidRDefault="00144E0F" w:rsidP="00877EC4">
            <w:pPr>
              <w:pStyle w:val="NormalLeft"/>
              <w:rPr>
                <w:lang w:val="en-GB"/>
              </w:rPr>
            </w:pPr>
            <w:r w:rsidRPr="00711388">
              <w:rPr>
                <w:lang w:val="en-GB"/>
              </w:rPr>
              <w:t>Total amount of discounted Cash out</w:t>
            </w:r>
            <w:r w:rsidR="00711388" w:rsidRPr="00711388">
              <w:rPr>
                <w:lang w:val="en-GB"/>
              </w:rPr>
              <w:t>-</w:t>
            </w:r>
            <w:r w:rsidRPr="00711388">
              <w:rPr>
                <w:lang w:val="en-GB"/>
              </w:rPr>
              <w:t>flows for Future expenses and other cash out</w:t>
            </w:r>
            <w:r w:rsidR="00711388" w:rsidRPr="00711388">
              <w:rPr>
                <w:lang w:val="en-GB"/>
              </w:rPr>
              <w:t>-</w:t>
            </w:r>
            <w:r w:rsidRPr="00711388">
              <w:rPr>
                <w:lang w:val="en-GB"/>
              </w:rPr>
              <w:t>flows, for Health similar to life insurance.</w:t>
            </w:r>
          </w:p>
          <w:p w14:paraId="6C6A6D4C" w14:textId="1D4E0F65" w:rsidR="00144E0F" w:rsidRPr="00711388" w:rsidRDefault="00144E0F" w:rsidP="00877EC4">
            <w:pPr>
              <w:pStyle w:val="NormalLeft"/>
              <w:rPr>
                <w:lang w:val="en-GB"/>
              </w:rPr>
            </w:pPr>
            <w:r w:rsidRPr="00711388">
              <w:rPr>
                <w:lang w:val="en-GB"/>
              </w:rPr>
              <w:t>Shall reflect expenses that will be incurred in servicing insurance and reinsurance obligations, and other cash</w:t>
            </w:r>
            <w:r w:rsidR="00711388" w:rsidRPr="00711388">
              <w:rPr>
                <w:lang w:val="en-GB"/>
              </w:rPr>
              <w:t>-</w:t>
            </w:r>
            <w:r w:rsidRPr="00711388">
              <w:rPr>
                <w:lang w:val="en-GB"/>
              </w:rPr>
              <w:t>flow items such as taxation payments which are, or are expected to be, charged to policyholders, or are required to settle the insurance or reinsurance obligations.</w:t>
            </w:r>
          </w:p>
        </w:tc>
      </w:tr>
      <w:tr w:rsidR="00626033" w:rsidRPr="00711388" w14:paraId="0175578F" w14:textId="77777777" w:rsidTr="002849C4">
        <w:tc>
          <w:tcPr>
            <w:tcW w:w="2136" w:type="dxa"/>
            <w:tcBorders>
              <w:top w:val="single" w:sz="2" w:space="0" w:color="auto"/>
              <w:left w:val="single" w:sz="2" w:space="0" w:color="auto"/>
              <w:bottom w:val="single" w:sz="2" w:space="0" w:color="auto"/>
              <w:right w:val="single" w:sz="2" w:space="0" w:color="auto"/>
            </w:tcBorders>
          </w:tcPr>
          <w:p w14:paraId="14920275" w14:textId="77777777" w:rsidR="00144E0F" w:rsidRPr="00711388" w:rsidRDefault="00144E0F" w:rsidP="00877EC4">
            <w:pPr>
              <w:pStyle w:val="NormalLeft"/>
              <w:rPr>
                <w:lang w:val="en-GB"/>
              </w:rPr>
            </w:pPr>
            <w:r w:rsidRPr="00711388">
              <w:rPr>
                <w:lang w:val="en-GB"/>
              </w:rPr>
              <w:t>C0020, C0030, C0060, C0090, C0100, C0160, C0190, C0200/R0270</w:t>
            </w:r>
          </w:p>
        </w:tc>
        <w:tc>
          <w:tcPr>
            <w:tcW w:w="3064" w:type="dxa"/>
            <w:tcBorders>
              <w:top w:val="single" w:sz="2" w:space="0" w:color="auto"/>
              <w:left w:val="single" w:sz="2" w:space="0" w:color="auto"/>
              <w:bottom w:val="single" w:sz="2" w:space="0" w:color="auto"/>
              <w:right w:val="single" w:sz="2" w:space="0" w:color="auto"/>
            </w:tcBorders>
          </w:tcPr>
          <w:p w14:paraId="4074F382" w14:textId="6F02523B" w:rsidR="00144E0F" w:rsidRPr="00711388" w:rsidRDefault="00144E0F" w:rsidP="00877EC4">
            <w:pPr>
              <w:pStyle w:val="NormalLeft"/>
              <w:rPr>
                <w:lang w:val="en-GB"/>
              </w:rPr>
            </w:pPr>
            <w:r w:rsidRPr="00711388">
              <w:rPr>
                <w:lang w:val="en-GB"/>
              </w:rPr>
              <w:t>Gross Best Estimate for Cash flow, Cash in</w:t>
            </w:r>
            <w:r w:rsidR="00711388" w:rsidRPr="00711388">
              <w:rPr>
                <w:lang w:val="en-GB"/>
              </w:rPr>
              <w:t>-</w:t>
            </w:r>
            <w:r w:rsidRPr="00711388">
              <w:rPr>
                <w:lang w:val="en-GB"/>
              </w:rPr>
              <w:t>flows, Future premiums</w:t>
            </w:r>
          </w:p>
        </w:tc>
        <w:tc>
          <w:tcPr>
            <w:tcW w:w="4086" w:type="dxa"/>
            <w:tcBorders>
              <w:top w:val="single" w:sz="2" w:space="0" w:color="auto"/>
              <w:left w:val="single" w:sz="2" w:space="0" w:color="auto"/>
              <w:bottom w:val="single" w:sz="2" w:space="0" w:color="auto"/>
              <w:right w:val="single" w:sz="2" w:space="0" w:color="auto"/>
            </w:tcBorders>
          </w:tcPr>
          <w:p w14:paraId="61AE941F" w14:textId="1CB1EE99" w:rsidR="00144E0F" w:rsidRPr="00711388" w:rsidRDefault="00144E0F" w:rsidP="00877EC4">
            <w:pPr>
              <w:pStyle w:val="NormalLeft"/>
              <w:rPr>
                <w:lang w:val="en-GB"/>
              </w:rPr>
            </w:pPr>
            <w:r w:rsidRPr="00711388">
              <w:rPr>
                <w:lang w:val="en-GB"/>
              </w:rPr>
              <w:t>Amount of discounted Cash in</w:t>
            </w:r>
            <w:r w:rsidR="00711388" w:rsidRPr="00711388">
              <w:rPr>
                <w:lang w:val="en-GB"/>
              </w:rPr>
              <w:t>-</w:t>
            </w:r>
            <w:r w:rsidRPr="00711388">
              <w:rPr>
                <w:lang w:val="en-GB"/>
              </w:rPr>
              <w:t>flows from future premiums and any additional cash</w:t>
            </w:r>
            <w:r w:rsidR="00711388" w:rsidRPr="00711388">
              <w:rPr>
                <w:lang w:val="en-GB"/>
              </w:rPr>
              <w:t>-</w:t>
            </w:r>
            <w:r w:rsidRPr="00711388">
              <w:rPr>
                <w:lang w:val="en-GB"/>
              </w:rPr>
              <w:t>flows that results from those premiums, including accepted reinsurance premiums, per each line of business, as defined in Annex I to Delegated Regulation (EU) 2015/35.</w:t>
            </w:r>
          </w:p>
        </w:tc>
      </w:tr>
      <w:tr w:rsidR="00626033" w:rsidRPr="00711388" w14:paraId="728E74D8" w14:textId="77777777" w:rsidTr="002849C4">
        <w:tc>
          <w:tcPr>
            <w:tcW w:w="2136" w:type="dxa"/>
            <w:tcBorders>
              <w:top w:val="single" w:sz="2" w:space="0" w:color="auto"/>
              <w:left w:val="single" w:sz="2" w:space="0" w:color="auto"/>
              <w:bottom w:val="single" w:sz="2" w:space="0" w:color="auto"/>
              <w:right w:val="single" w:sz="2" w:space="0" w:color="auto"/>
            </w:tcBorders>
          </w:tcPr>
          <w:p w14:paraId="0DACCAD1" w14:textId="77777777" w:rsidR="00144E0F" w:rsidRPr="00711388" w:rsidRDefault="00144E0F" w:rsidP="00877EC4">
            <w:pPr>
              <w:pStyle w:val="NormalLeft"/>
              <w:rPr>
                <w:lang w:val="en-GB"/>
              </w:rPr>
            </w:pPr>
            <w:r w:rsidRPr="00711388">
              <w:rPr>
                <w:lang w:val="en-GB"/>
              </w:rPr>
              <w:t>C0150/R0270</w:t>
            </w:r>
          </w:p>
        </w:tc>
        <w:tc>
          <w:tcPr>
            <w:tcW w:w="3064" w:type="dxa"/>
            <w:tcBorders>
              <w:top w:val="single" w:sz="2" w:space="0" w:color="auto"/>
              <w:left w:val="single" w:sz="2" w:space="0" w:color="auto"/>
              <w:bottom w:val="single" w:sz="2" w:space="0" w:color="auto"/>
              <w:right w:val="single" w:sz="2" w:space="0" w:color="auto"/>
            </w:tcBorders>
          </w:tcPr>
          <w:p w14:paraId="38ED5A71" w14:textId="6635156B" w:rsidR="00144E0F" w:rsidRPr="00711388" w:rsidRDefault="00144E0F" w:rsidP="00877EC4">
            <w:pPr>
              <w:pStyle w:val="NormalLeft"/>
              <w:rPr>
                <w:lang w:val="en-GB"/>
              </w:rPr>
            </w:pPr>
            <w:r w:rsidRPr="00711388">
              <w:rPr>
                <w:lang w:val="en-GB"/>
              </w:rPr>
              <w:t>Gross Best Estimate for Cash flow, Cash in</w:t>
            </w:r>
            <w:r w:rsidR="00711388" w:rsidRPr="00711388">
              <w:rPr>
                <w:lang w:val="en-GB"/>
              </w:rPr>
              <w:t>-</w:t>
            </w:r>
            <w:r w:rsidRPr="00711388">
              <w:rPr>
                <w:lang w:val="en-GB"/>
              </w:rPr>
              <w:t xml:space="preserve">flows, Future premiums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04B36DF8" w14:textId="314BFAD4" w:rsidR="00144E0F" w:rsidRPr="00711388" w:rsidRDefault="00144E0F" w:rsidP="00877EC4">
            <w:pPr>
              <w:pStyle w:val="NormalLeft"/>
              <w:rPr>
                <w:lang w:val="en-GB"/>
              </w:rPr>
            </w:pPr>
            <w:r w:rsidRPr="00711388">
              <w:rPr>
                <w:lang w:val="en-GB"/>
              </w:rPr>
              <w:t>Amount of discounted Cash in</w:t>
            </w:r>
            <w:r w:rsidR="00711388" w:rsidRPr="00711388">
              <w:rPr>
                <w:lang w:val="en-GB"/>
              </w:rPr>
              <w:t>-</w:t>
            </w:r>
            <w:r w:rsidRPr="00711388">
              <w:rPr>
                <w:lang w:val="en-GB"/>
              </w:rPr>
              <w:t>flows from future premiums and any additional cash</w:t>
            </w:r>
            <w:r w:rsidR="00711388" w:rsidRPr="00711388">
              <w:rPr>
                <w:lang w:val="en-GB"/>
              </w:rPr>
              <w:t>-</w:t>
            </w:r>
            <w:r w:rsidRPr="00711388">
              <w:rPr>
                <w:lang w:val="en-GB"/>
              </w:rPr>
              <w:t>flows that results from those premiums, including accepted reinsurance premiums, for Life other than health insurance, including Unit</w:t>
            </w:r>
            <w:r w:rsidR="00711388" w:rsidRPr="00711388">
              <w:rPr>
                <w:lang w:val="en-GB"/>
              </w:rPr>
              <w:t>-</w:t>
            </w:r>
            <w:r w:rsidRPr="00711388">
              <w:rPr>
                <w:lang w:val="en-GB"/>
              </w:rPr>
              <w:t>Linked.</w:t>
            </w:r>
          </w:p>
        </w:tc>
      </w:tr>
      <w:tr w:rsidR="00626033" w:rsidRPr="00711388" w14:paraId="196AEA4D" w14:textId="77777777" w:rsidTr="002849C4">
        <w:tc>
          <w:tcPr>
            <w:tcW w:w="2136" w:type="dxa"/>
            <w:tcBorders>
              <w:top w:val="single" w:sz="2" w:space="0" w:color="auto"/>
              <w:left w:val="single" w:sz="2" w:space="0" w:color="auto"/>
              <w:bottom w:val="single" w:sz="2" w:space="0" w:color="auto"/>
              <w:right w:val="single" w:sz="2" w:space="0" w:color="auto"/>
            </w:tcBorders>
          </w:tcPr>
          <w:p w14:paraId="5E2573AF" w14:textId="77777777" w:rsidR="00144E0F" w:rsidRPr="00711388" w:rsidRDefault="00144E0F" w:rsidP="00877EC4">
            <w:pPr>
              <w:pStyle w:val="NormalLeft"/>
              <w:rPr>
                <w:lang w:val="en-GB"/>
              </w:rPr>
            </w:pPr>
            <w:r w:rsidRPr="00711388">
              <w:rPr>
                <w:lang w:val="en-GB"/>
              </w:rPr>
              <w:t>C0210/R0270</w:t>
            </w:r>
          </w:p>
        </w:tc>
        <w:tc>
          <w:tcPr>
            <w:tcW w:w="3064" w:type="dxa"/>
            <w:tcBorders>
              <w:top w:val="single" w:sz="2" w:space="0" w:color="auto"/>
              <w:left w:val="single" w:sz="2" w:space="0" w:color="auto"/>
              <w:bottom w:val="single" w:sz="2" w:space="0" w:color="auto"/>
              <w:right w:val="single" w:sz="2" w:space="0" w:color="auto"/>
            </w:tcBorders>
          </w:tcPr>
          <w:p w14:paraId="5DD3EC18" w14:textId="67648907" w:rsidR="00144E0F" w:rsidRPr="00711388" w:rsidRDefault="00144E0F" w:rsidP="00877EC4">
            <w:pPr>
              <w:pStyle w:val="NormalLeft"/>
              <w:rPr>
                <w:lang w:val="en-GB"/>
              </w:rPr>
            </w:pPr>
            <w:r w:rsidRPr="00711388">
              <w:rPr>
                <w:lang w:val="en-GB"/>
              </w:rPr>
              <w:t>Gross Best Estimate for Cash flow, Cash in</w:t>
            </w:r>
            <w:r w:rsidR="00711388" w:rsidRPr="00711388">
              <w:rPr>
                <w:lang w:val="en-GB"/>
              </w:rPr>
              <w:t>-</w:t>
            </w:r>
            <w:r w:rsidRPr="00711388">
              <w:rPr>
                <w:lang w:val="en-GB"/>
              </w:rPr>
              <w:t xml:space="preserve">flows, Future premiums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261547A9" w14:textId="258C8AAC" w:rsidR="00144E0F" w:rsidRPr="00711388" w:rsidRDefault="00144E0F" w:rsidP="00877EC4">
            <w:pPr>
              <w:pStyle w:val="NormalLeft"/>
              <w:rPr>
                <w:lang w:val="en-GB"/>
              </w:rPr>
            </w:pPr>
            <w:r w:rsidRPr="00711388">
              <w:rPr>
                <w:lang w:val="en-GB"/>
              </w:rPr>
              <w:t>Amount of discounted Cash in</w:t>
            </w:r>
            <w:r w:rsidR="00711388" w:rsidRPr="00711388">
              <w:rPr>
                <w:lang w:val="en-GB"/>
              </w:rPr>
              <w:t>-</w:t>
            </w:r>
            <w:r w:rsidRPr="00711388">
              <w:rPr>
                <w:lang w:val="en-GB"/>
              </w:rPr>
              <w:t>flows from future premiums and any additional cash</w:t>
            </w:r>
            <w:r w:rsidR="00711388" w:rsidRPr="00711388">
              <w:rPr>
                <w:lang w:val="en-GB"/>
              </w:rPr>
              <w:t>-</w:t>
            </w:r>
            <w:r w:rsidRPr="00711388">
              <w:rPr>
                <w:lang w:val="en-GB"/>
              </w:rPr>
              <w:t>flows that results from those premiums, including accepted reinsurance premiums, for Health similar to life insurance.</w:t>
            </w:r>
          </w:p>
        </w:tc>
      </w:tr>
      <w:tr w:rsidR="00626033" w:rsidRPr="00711388" w14:paraId="5F2CA10C" w14:textId="77777777" w:rsidTr="002849C4">
        <w:tc>
          <w:tcPr>
            <w:tcW w:w="2136" w:type="dxa"/>
            <w:tcBorders>
              <w:top w:val="single" w:sz="2" w:space="0" w:color="auto"/>
              <w:left w:val="single" w:sz="2" w:space="0" w:color="auto"/>
              <w:bottom w:val="single" w:sz="2" w:space="0" w:color="auto"/>
              <w:right w:val="single" w:sz="2" w:space="0" w:color="auto"/>
            </w:tcBorders>
          </w:tcPr>
          <w:p w14:paraId="35AB3F86" w14:textId="77777777" w:rsidR="00144E0F" w:rsidRPr="00711388" w:rsidRDefault="00144E0F" w:rsidP="00877EC4">
            <w:pPr>
              <w:pStyle w:val="NormalLeft"/>
              <w:rPr>
                <w:lang w:val="en-GB"/>
              </w:rPr>
            </w:pPr>
            <w:r w:rsidRPr="00711388">
              <w:rPr>
                <w:lang w:val="en-GB"/>
              </w:rPr>
              <w:t xml:space="preserve">C0020, C0030, C0060, C0090, C0100, C0160, </w:t>
            </w:r>
            <w:r w:rsidRPr="00711388">
              <w:rPr>
                <w:lang w:val="en-GB"/>
              </w:rPr>
              <w:lastRenderedPageBreak/>
              <w:t>C0190, C0200/R0280</w:t>
            </w:r>
          </w:p>
        </w:tc>
        <w:tc>
          <w:tcPr>
            <w:tcW w:w="3064" w:type="dxa"/>
            <w:tcBorders>
              <w:top w:val="single" w:sz="2" w:space="0" w:color="auto"/>
              <w:left w:val="single" w:sz="2" w:space="0" w:color="auto"/>
              <w:bottom w:val="single" w:sz="2" w:space="0" w:color="auto"/>
              <w:right w:val="single" w:sz="2" w:space="0" w:color="auto"/>
            </w:tcBorders>
          </w:tcPr>
          <w:p w14:paraId="05B0D053" w14:textId="2D2E31D7" w:rsidR="00144E0F" w:rsidRPr="00711388" w:rsidRDefault="00144E0F" w:rsidP="00877EC4">
            <w:pPr>
              <w:pStyle w:val="NormalLeft"/>
              <w:rPr>
                <w:lang w:val="en-GB"/>
              </w:rPr>
            </w:pPr>
            <w:r w:rsidRPr="00711388">
              <w:rPr>
                <w:lang w:val="en-GB"/>
              </w:rPr>
              <w:lastRenderedPageBreak/>
              <w:t>Gross Best Estimate for Cash flow, Cash in</w:t>
            </w:r>
            <w:r w:rsidR="00711388" w:rsidRPr="00711388">
              <w:rPr>
                <w:lang w:val="en-GB"/>
              </w:rPr>
              <w:t>-</w:t>
            </w:r>
            <w:r w:rsidRPr="00711388">
              <w:rPr>
                <w:lang w:val="en-GB"/>
              </w:rPr>
              <w:t>flows, Other cash in</w:t>
            </w:r>
            <w:r w:rsidR="00711388" w:rsidRPr="00711388">
              <w:rPr>
                <w:lang w:val="en-GB"/>
              </w:rPr>
              <w:t>-</w:t>
            </w:r>
            <w:r w:rsidRPr="00711388">
              <w:rPr>
                <w:lang w:val="en-GB"/>
              </w:rPr>
              <w:t>flows</w:t>
            </w:r>
          </w:p>
        </w:tc>
        <w:tc>
          <w:tcPr>
            <w:tcW w:w="4086" w:type="dxa"/>
            <w:tcBorders>
              <w:top w:val="single" w:sz="2" w:space="0" w:color="auto"/>
              <w:left w:val="single" w:sz="2" w:space="0" w:color="auto"/>
              <w:bottom w:val="single" w:sz="2" w:space="0" w:color="auto"/>
              <w:right w:val="single" w:sz="2" w:space="0" w:color="auto"/>
            </w:tcBorders>
          </w:tcPr>
          <w:p w14:paraId="6B34AF0E" w14:textId="4BC19005" w:rsidR="00144E0F" w:rsidRPr="00711388" w:rsidRDefault="00144E0F" w:rsidP="00877EC4">
            <w:pPr>
              <w:pStyle w:val="NormalLeft"/>
              <w:rPr>
                <w:lang w:val="en-GB"/>
              </w:rPr>
            </w:pPr>
            <w:r w:rsidRPr="00711388">
              <w:rPr>
                <w:lang w:val="en-GB"/>
              </w:rPr>
              <w:t>Amount of any other discounted cash in</w:t>
            </w:r>
            <w:r w:rsidR="00711388" w:rsidRPr="00711388">
              <w:rPr>
                <w:lang w:val="en-GB"/>
              </w:rPr>
              <w:t>-</w:t>
            </w:r>
            <w:r w:rsidRPr="00711388">
              <w:rPr>
                <w:lang w:val="en-GB"/>
              </w:rPr>
              <w:t xml:space="preserve">flows not included in Future premiums and not including investment </w:t>
            </w:r>
            <w:r w:rsidRPr="00711388">
              <w:rPr>
                <w:lang w:val="en-GB"/>
              </w:rPr>
              <w:lastRenderedPageBreak/>
              <w:t>returns, per each line of business, as defined in Annex I to Delegated Regulation (EU) 2015/35.</w:t>
            </w:r>
          </w:p>
        </w:tc>
      </w:tr>
      <w:tr w:rsidR="00626033" w:rsidRPr="00711388" w14:paraId="0C6CDC0B" w14:textId="77777777" w:rsidTr="002849C4">
        <w:tc>
          <w:tcPr>
            <w:tcW w:w="2136" w:type="dxa"/>
            <w:tcBorders>
              <w:top w:val="single" w:sz="2" w:space="0" w:color="auto"/>
              <w:left w:val="single" w:sz="2" w:space="0" w:color="auto"/>
              <w:bottom w:val="single" w:sz="2" w:space="0" w:color="auto"/>
              <w:right w:val="single" w:sz="2" w:space="0" w:color="auto"/>
            </w:tcBorders>
          </w:tcPr>
          <w:p w14:paraId="4E2B3807" w14:textId="77777777" w:rsidR="00144E0F" w:rsidRPr="00711388" w:rsidRDefault="00144E0F" w:rsidP="00877EC4">
            <w:pPr>
              <w:pStyle w:val="NormalLeft"/>
              <w:rPr>
                <w:lang w:val="en-GB"/>
              </w:rPr>
            </w:pPr>
            <w:r w:rsidRPr="00711388">
              <w:rPr>
                <w:lang w:val="en-GB"/>
              </w:rPr>
              <w:lastRenderedPageBreak/>
              <w:t>C0150/R0280</w:t>
            </w:r>
          </w:p>
        </w:tc>
        <w:tc>
          <w:tcPr>
            <w:tcW w:w="3064" w:type="dxa"/>
            <w:tcBorders>
              <w:top w:val="single" w:sz="2" w:space="0" w:color="auto"/>
              <w:left w:val="single" w:sz="2" w:space="0" w:color="auto"/>
              <w:bottom w:val="single" w:sz="2" w:space="0" w:color="auto"/>
              <w:right w:val="single" w:sz="2" w:space="0" w:color="auto"/>
            </w:tcBorders>
          </w:tcPr>
          <w:p w14:paraId="6B11493F" w14:textId="50E46B7B" w:rsidR="00144E0F" w:rsidRPr="00711388" w:rsidRDefault="00144E0F" w:rsidP="00877EC4">
            <w:pPr>
              <w:pStyle w:val="NormalLeft"/>
              <w:rPr>
                <w:lang w:val="en-GB"/>
              </w:rPr>
            </w:pPr>
            <w:r w:rsidRPr="00711388">
              <w:rPr>
                <w:lang w:val="en-GB"/>
              </w:rPr>
              <w:t>Gross Best Estimate for Cash flow, Cash in</w:t>
            </w:r>
            <w:r w:rsidR="00711388" w:rsidRPr="00711388">
              <w:rPr>
                <w:lang w:val="en-GB"/>
              </w:rPr>
              <w:t>-</w:t>
            </w:r>
            <w:r w:rsidRPr="00711388">
              <w:rPr>
                <w:lang w:val="en-GB"/>
              </w:rPr>
              <w:t>flows, Other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1133D486" w14:textId="3EBF0991" w:rsidR="00144E0F" w:rsidRPr="00711388" w:rsidRDefault="00144E0F" w:rsidP="00877EC4">
            <w:pPr>
              <w:pStyle w:val="NormalLeft"/>
              <w:rPr>
                <w:lang w:val="en-GB"/>
              </w:rPr>
            </w:pPr>
            <w:r w:rsidRPr="00711388">
              <w:rPr>
                <w:lang w:val="en-GB"/>
              </w:rPr>
              <w:t>Amount of any other discounted cash in</w:t>
            </w:r>
            <w:r w:rsidR="00711388" w:rsidRPr="00711388">
              <w:rPr>
                <w:lang w:val="en-GB"/>
              </w:rPr>
              <w:t>-</w:t>
            </w:r>
            <w:r w:rsidRPr="00711388">
              <w:rPr>
                <w:lang w:val="en-GB"/>
              </w:rPr>
              <w:t>flows not included in Future premiums and not including investment returns, for Life other than health insurance, including Unit</w:t>
            </w:r>
            <w:r w:rsidR="00711388" w:rsidRPr="00711388">
              <w:rPr>
                <w:lang w:val="en-GB"/>
              </w:rPr>
              <w:t>-</w:t>
            </w:r>
            <w:r w:rsidRPr="00711388">
              <w:rPr>
                <w:lang w:val="en-GB"/>
              </w:rPr>
              <w:t>Linked.</w:t>
            </w:r>
          </w:p>
        </w:tc>
      </w:tr>
      <w:tr w:rsidR="00626033" w:rsidRPr="00711388" w14:paraId="617D6D94" w14:textId="77777777" w:rsidTr="002849C4">
        <w:tc>
          <w:tcPr>
            <w:tcW w:w="2136" w:type="dxa"/>
            <w:tcBorders>
              <w:top w:val="single" w:sz="2" w:space="0" w:color="auto"/>
              <w:left w:val="single" w:sz="2" w:space="0" w:color="auto"/>
              <w:bottom w:val="single" w:sz="2" w:space="0" w:color="auto"/>
              <w:right w:val="single" w:sz="2" w:space="0" w:color="auto"/>
            </w:tcBorders>
          </w:tcPr>
          <w:p w14:paraId="474250C9" w14:textId="77777777" w:rsidR="00144E0F" w:rsidRPr="00711388" w:rsidRDefault="00144E0F" w:rsidP="00877EC4">
            <w:pPr>
              <w:pStyle w:val="NormalLeft"/>
              <w:rPr>
                <w:lang w:val="en-GB"/>
              </w:rPr>
            </w:pPr>
            <w:r w:rsidRPr="00711388">
              <w:rPr>
                <w:lang w:val="en-GB"/>
              </w:rPr>
              <w:t>C0210/R0280</w:t>
            </w:r>
          </w:p>
        </w:tc>
        <w:tc>
          <w:tcPr>
            <w:tcW w:w="3064" w:type="dxa"/>
            <w:tcBorders>
              <w:top w:val="single" w:sz="2" w:space="0" w:color="auto"/>
              <w:left w:val="single" w:sz="2" w:space="0" w:color="auto"/>
              <w:bottom w:val="single" w:sz="2" w:space="0" w:color="auto"/>
              <w:right w:val="single" w:sz="2" w:space="0" w:color="auto"/>
            </w:tcBorders>
          </w:tcPr>
          <w:p w14:paraId="5622111A" w14:textId="1A013119" w:rsidR="00144E0F" w:rsidRPr="00711388" w:rsidRDefault="00144E0F" w:rsidP="00877EC4">
            <w:pPr>
              <w:pStyle w:val="NormalLeft"/>
              <w:rPr>
                <w:lang w:val="en-GB"/>
              </w:rPr>
            </w:pPr>
            <w:r w:rsidRPr="00711388">
              <w:rPr>
                <w:lang w:val="en-GB"/>
              </w:rPr>
              <w:t>Gross Best Estimate for Cash flow, Cash in</w:t>
            </w:r>
            <w:r w:rsidR="00711388" w:rsidRPr="00711388">
              <w:rPr>
                <w:lang w:val="en-GB"/>
              </w:rPr>
              <w:t>-</w:t>
            </w:r>
            <w:r w:rsidRPr="00711388">
              <w:rPr>
                <w:lang w:val="en-GB"/>
              </w:rPr>
              <w:t>flows, Other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3F6E35D" w14:textId="3ED60395" w:rsidR="00144E0F" w:rsidRPr="00711388" w:rsidRDefault="00144E0F" w:rsidP="00877EC4">
            <w:pPr>
              <w:pStyle w:val="NormalLeft"/>
              <w:rPr>
                <w:lang w:val="en-GB"/>
              </w:rPr>
            </w:pPr>
            <w:r w:rsidRPr="00711388">
              <w:rPr>
                <w:lang w:val="en-GB"/>
              </w:rPr>
              <w:t>Amount of any other discounted cash in</w:t>
            </w:r>
            <w:r w:rsidR="00711388" w:rsidRPr="00711388">
              <w:rPr>
                <w:lang w:val="en-GB"/>
              </w:rPr>
              <w:t>-</w:t>
            </w:r>
            <w:r w:rsidRPr="00711388">
              <w:rPr>
                <w:lang w:val="en-GB"/>
              </w:rPr>
              <w:t>flows not included in Future premiums and not including investment returns, for Health similar to life insurance.</w:t>
            </w:r>
          </w:p>
        </w:tc>
      </w:tr>
      <w:tr w:rsidR="00626033" w:rsidRPr="00711388" w14:paraId="0CDB86ED" w14:textId="77777777" w:rsidTr="002849C4">
        <w:tc>
          <w:tcPr>
            <w:tcW w:w="2136" w:type="dxa"/>
            <w:tcBorders>
              <w:top w:val="single" w:sz="2" w:space="0" w:color="auto"/>
              <w:left w:val="single" w:sz="2" w:space="0" w:color="auto"/>
              <w:bottom w:val="single" w:sz="2" w:space="0" w:color="auto"/>
              <w:right w:val="single" w:sz="2" w:space="0" w:color="auto"/>
            </w:tcBorders>
          </w:tcPr>
          <w:p w14:paraId="23E1BE47" w14:textId="77777777" w:rsidR="00144E0F" w:rsidRPr="00711388" w:rsidRDefault="00144E0F" w:rsidP="00877EC4">
            <w:pPr>
              <w:pStyle w:val="NormalLeft"/>
              <w:rPr>
                <w:lang w:val="en-GB"/>
              </w:rPr>
            </w:pPr>
            <w:r w:rsidRPr="00711388">
              <w:rPr>
                <w:lang w:val="en-GB"/>
              </w:rPr>
              <w:t>C0020, C0030, C0060, C0090, C0100, C0160, C0190, C0200/R0290</w:t>
            </w:r>
          </w:p>
        </w:tc>
        <w:tc>
          <w:tcPr>
            <w:tcW w:w="3064" w:type="dxa"/>
            <w:tcBorders>
              <w:top w:val="single" w:sz="2" w:space="0" w:color="auto"/>
              <w:left w:val="single" w:sz="2" w:space="0" w:color="auto"/>
              <w:bottom w:val="single" w:sz="2" w:space="0" w:color="auto"/>
              <w:right w:val="single" w:sz="2" w:space="0" w:color="auto"/>
            </w:tcBorders>
          </w:tcPr>
          <w:p w14:paraId="264D78C5" w14:textId="77777777" w:rsidR="00144E0F" w:rsidRPr="00711388" w:rsidRDefault="00144E0F" w:rsidP="00877EC4">
            <w:pPr>
              <w:pStyle w:val="NormalLeft"/>
              <w:rPr>
                <w:lang w:val="en-GB"/>
              </w:rPr>
            </w:pPr>
            <w:r w:rsidRPr="00711388">
              <w:rPr>
                <w:lang w:val="en-GB"/>
              </w:rPr>
              <w:t>Percentage of gross Best Estimate calculated using approximations</w:t>
            </w:r>
          </w:p>
        </w:tc>
        <w:tc>
          <w:tcPr>
            <w:tcW w:w="4086" w:type="dxa"/>
            <w:tcBorders>
              <w:top w:val="single" w:sz="2" w:space="0" w:color="auto"/>
              <w:left w:val="single" w:sz="2" w:space="0" w:color="auto"/>
              <w:bottom w:val="single" w:sz="2" w:space="0" w:color="auto"/>
              <w:right w:val="single" w:sz="2" w:space="0" w:color="auto"/>
            </w:tcBorders>
          </w:tcPr>
          <w:p w14:paraId="051EE248" w14:textId="77777777" w:rsidR="00144E0F" w:rsidRPr="00711388" w:rsidRDefault="00144E0F" w:rsidP="00877EC4">
            <w:pPr>
              <w:pStyle w:val="NormalLeft"/>
              <w:rPr>
                <w:lang w:val="en-GB"/>
              </w:rPr>
            </w:pPr>
            <w:r w:rsidRPr="00711388">
              <w:rPr>
                <w:lang w:val="en-GB"/>
              </w:rPr>
              <w:t>Indicate the percentage of gross best estimate included in Gross Best Estimate (R0030) calculated using approximations as established in Article 21 of Delegated Regulation (EU) 2015/35, per each Line of Business.</w:t>
            </w:r>
          </w:p>
        </w:tc>
      </w:tr>
      <w:tr w:rsidR="00626033" w:rsidRPr="00711388" w14:paraId="290A05D9" w14:textId="77777777" w:rsidTr="002849C4">
        <w:tc>
          <w:tcPr>
            <w:tcW w:w="2136" w:type="dxa"/>
            <w:tcBorders>
              <w:top w:val="single" w:sz="2" w:space="0" w:color="auto"/>
              <w:left w:val="single" w:sz="2" w:space="0" w:color="auto"/>
              <w:bottom w:val="single" w:sz="2" w:space="0" w:color="auto"/>
              <w:right w:val="single" w:sz="2" w:space="0" w:color="auto"/>
            </w:tcBorders>
          </w:tcPr>
          <w:p w14:paraId="5CD3F05D" w14:textId="77777777" w:rsidR="00144E0F" w:rsidRPr="00711388" w:rsidRDefault="00144E0F" w:rsidP="00877EC4">
            <w:pPr>
              <w:pStyle w:val="NormalLeft"/>
              <w:rPr>
                <w:lang w:val="en-GB"/>
              </w:rPr>
            </w:pPr>
            <w:r w:rsidRPr="00711388">
              <w:rPr>
                <w:lang w:val="en-GB"/>
              </w:rPr>
              <w:t>C0020, C0030, C0060, C0090, C0100, C0160, C0190, C0200/R0300</w:t>
            </w:r>
          </w:p>
        </w:tc>
        <w:tc>
          <w:tcPr>
            <w:tcW w:w="3064" w:type="dxa"/>
            <w:tcBorders>
              <w:top w:val="single" w:sz="2" w:space="0" w:color="auto"/>
              <w:left w:val="single" w:sz="2" w:space="0" w:color="auto"/>
              <w:bottom w:val="single" w:sz="2" w:space="0" w:color="auto"/>
              <w:right w:val="single" w:sz="2" w:space="0" w:color="auto"/>
            </w:tcBorders>
          </w:tcPr>
          <w:p w14:paraId="49B8F773" w14:textId="77777777" w:rsidR="00144E0F" w:rsidRPr="00711388" w:rsidRDefault="00144E0F" w:rsidP="00877EC4">
            <w:pPr>
              <w:pStyle w:val="NormalLeft"/>
              <w:rPr>
                <w:lang w:val="en-GB"/>
              </w:rPr>
            </w:pPr>
            <w:r w:rsidRPr="00711388">
              <w:rPr>
                <w:lang w:val="en-GB"/>
              </w:rPr>
              <w:t>Surrender value</w:t>
            </w:r>
          </w:p>
        </w:tc>
        <w:tc>
          <w:tcPr>
            <w:tcW w:w="4086" w:type="dxa"/>
            <w:tcBorders>
              <w:top w:val="single" w:sz="2" w:space="0" w:color="auto"/>
              <w:left w:val="single" w:sz="2" w:space="0" w:color="auto"/>
              <w:bottom w:val="single" w:sz="2" w:space="0" w:color="auto"/>
              <w:right w:val="single" w:sz="2" w:space="0" w:color="auto"/>
            </w:tcBorders>
          </w:tcPr>
          <w:p w14:paraId="57F9E48C" w14:textId="77777777" w:rsidR="00144E0F" w:rsidRPr="00711388" w:rsidRDefault="00144E0F" w:rsidP="00877EC4">
            <w:pPr>
              <w:pStyle w:val="NormalLeft"/>
              <w:rPr>
                <w:lang w:val="en-GB"/>
              </w:rPr>
            </w:pPr>
            <w:r w:rsidRPr="00711388">
              <w:rPr>
                <w:lang w:val="en-GB"/>
              </w:rPr>
              <w:t>Indicate the amount of surrender value, per each line of business, as defined in Annex I to Delegated Regulation (EU) 2015/35, as mentioned in Article 185 (3) (f) of Directive 2009/138/EC, net of taxes.</w:t>
            </w:r>
          </w:p>
          <w:p w14:paraId="28C1ACAC" w14:textId="77777777" w:rsidR="00144E0F" w:rsidRPr="00711388" w:rsidRDefault="00144E0F" w:rsidP="00877EC4">
            <w:pPr>
              <w:pStyle w:val="NormalLeft"/>
              <w:rPr>
                <w:lang w:val="en-GB"/>
              </w:rPr>
            </w:pPr>
            <w:r w:rsidRPr="00711388">
              <w:rPr>
                <w:lang w:val="en-GB"/>
              </w:rPr>
              <w:t>Shall reflect the amount, defined contractually, to be paid to the policyholder in case of early termination of the contract (i.e. before it becomes payable by maturity or occurrence of the insured event, such as death), net of charges and policy loans. It includes surrender values guaranteed and not guaranteed.</w:t>
            </w:r>
          </w:p>
        </w:tc>
      </w:tr>
      <w:tr w:rsidR="00626033" w:rsidRPr="00711388" w14:paraId="6A5E7C43" w14:textId="77777777" w:rsidTr="002849C4">
        <w:tc>
          <w:tcPr>
            <w:tcW w:w="2136" w:type="dxa"/>
            <w:tcBorders>
              <w:top w:val="single" w:sz="2" w:space="0" w:color="auto"/>
              <w:left w:val="single" w:sz="2" w:space="0" w:color="auto"/>
              <w:bottom w:val="single" w:sz="2" w:space="0" w:color="auto"/>
              <w:right w:val="single" w:sz="2" w:space="0" w:color="auto"/>
            </w:tcBorders>
          </w:tcPr>
          <w:p w14:paraId="008F14A0" w14:textId="77777777" w:rsidR="00144E0F" w:rsidRPr="00711388" w:rsidRDefault="00144E0F" w:rsidP="00877EC4">
            <w:pPr>
              <w:pStyle w:val="NormalLeft"/>
              <w:rPr>
                <w:lang w:val="en-GB"/>
              </w:rPr>
            </w:pPr>
            <w:r w:rsidRPr="00711388">
              <w:rPr>
                <w:lang w:val="en-GB"/>
              </w:rPr>
              <w:t>C0150/R0300</w:t>
            </w:r>
          </w:p>
        </w:tc>
        <w:tc>
          <w:tcPr>
            <w:tcW w:w="3064" w:type="dxa"/>
            <w:tcBorders>
              <w:top w:val="single" w:sz="2" w:space="0" w:color="auto"/>
              <w:left w:val="single" w:sz="2" w:space="0" w:color="auto"/>
              <w:bottom w:val="single" w:sz="2" w:space="0" w:color="auto"/>
              <w:right w:val="single" w:sz="2" w:space="0" w:color="auto"/>
            </w:tcBorders>
          </w:tcPr>
          <w:p w14:paraId="0C16F9D9" w14:textId="4417620F" w:rsidR="00144E0F" w:rsidRPr="00711388" w:rsidRDefault="00144E0F" w:rsidP="00877EC4">
            <w:pPr>
              <w:pStyle w:val="NormalLeft"/>
              <w:rPr>
                <w:lang w:val="en-GB"/>
              </w:rPr>
            </w:pPr>
            <w:r w:rsidRPr="00711388">
              <w:rPr>
                <w:lang w:val="en-GB"/>
              </w:rPr>
              <w:t>Surrender value,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687BA464" w14:textId="02B589F1" w:rsidR="00144E0F" w:rsidRPr="00711388" w:rsidRDefault="00144E0F" w:rsidP="00877EC4">
            <w:pPr>
              <w:pStyle w:val="NormalLeft"/>
              <w:rPr>
                <w:lang w:val="en-GB"/>
              </w:rPr>
            </w:pPr>
            <w:r w:rsidRPr="00711388">
              <w:rPr>
                <w:lang w:val="en-GB"/>
              </w:rPr>
              <w:t>Total surrender value for Life other than health insurance, including Unit</w:t>
            </w:r>
            <w:r w:rsidR="00711388" w:rsidRPr="00711388">
              <w:rPr>
                <w:lang w:val="en-GB"/>
              </w:rPr>
              <w:t>-</w:t>
            </w:r>
            <w:r w:rsidRPr="00711388">
              <w:rPr>
                <w:lang w:val="en-GB"/>
              </w:rPr>
              <w:t>Linked.</w:t>
            </w:r>
          </w:p>
        </w:tc>
      </w:tr>
      <w:tr w:rsidR="00626033" w:rsidRPr="00711388" w14:paraId="59619C84" w14:textId="77777777" w:rsidTr="002849C4">
        <w:tc>
          <w:tcPr>
            <w:tcW w:w="2136" w:type="dxa"/>
            <w:tcBorders>
              <w:top w:val="single" w:sz="2" w:space="0" w:color="auto"/>
              <w:left w:val="single" w:sz="2" w:space="0" w:color="auto"/>
              <w:bottom w:val="single" w:sz="2" w:space="0" w:color="auto"/>
              <w:right w:val="single" w:sz="2" w:space="0" w:color="auto"/>
            </w:tcBorders>
          </w:tcPr>
          <w:p w14:paraId="45D1F619" w14:textId="77777777" w:rsidR="00144E0F" w:rsidRPr="00711388" w:rsidRDefault="00144E0F" w:rsidP="00877EC4">
            <w:pPr>
              <w:pStyle w:val="NormalLeft"/>
              <w:rPr>
                <w:lang w:val="en-GB"/>
              </w:rPr>
            </w:pPr>
            <w:r w:rsidRPr="00711388">
              <w:rPr>
                <w:lang w:val="en-GB"/>
              </w:rPr>
              <w:t>C0210/R0300</w:t>
            </w:r>
          </w:p>
        </w:tc>
        <w:tc>
          <w:tcPr>
            <w:tcW w:w="3064" w:type="dxa"/>
            <w:tcBorders>
              <w:top w:val="single" w:sz="2" w:space="0" w:color="auto"/>
              <w:left w:val="single" w:sz="2" w:space="0" w:color="auto"/>
              <w:bottom w:val="single" w:sz="2" w:space="0" w:color="auto"/>
              <w:right w:val="single" w:sz="2" w:space="0" w:color="auto"/>
            </w:tcBorders>
          </w:tcPr>
          <w:p w14:paraId="22DAFC2B" w14:textId="77777777" w:rsidR="00144E0F" w:rsidRPr="00711388" w:rsidRDefault="00144E0F" w:rsidP="00877EC4">
            <w:pPr>
              <w:pStyle w:val="NormalLeft"/>
              <w:rPr>
                <w:lang w:val="en-GB"/>
              </w:rPr>
            </w:pPr>
            <w:r w:rsidRPr="00711388">
              <w:rPr>
                <w:lang w:val="en-GB"/>
              </w:rPr>
              <w:t>Surrender value,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4608C45A" w14:textId="77777777" w:rsidR="00144E0F" w:rsidRPr="00711388" w:rsidRDefault="00144E0F" w:rsidP="00877EC4">
            <w:pPr>
              <w:pStyle w:val="NormalLeft"/>
              <w:rPr>
                <w:lang w:val="en-GB"/>
              </w:rPr>
            </w:pPr>
            <w:r w:rsidRPr="00711388">
              <w:rPr>
                <w:lang w:val="en-GB"/>
              </w:rPr>
              <w:t>Total surrender value for Health similar to life insurance.</w:t>
            </w:r>
          </w:p>
        </w:tc>
      </w:tr>
      <w:tr w:rsidR="00626033" w:rsidRPr="00711388" w14:paraId="7C1D701A" w14:textId="77777777" w:rsidTr="002849C4">
        <w:tc>
          <w:tcPr>
            <w:tcW w:w="2136" w:type="dxa"/>
            <w:tcBorders>
              <w:top w:val="single" w:sz="2" w:space="0" w:color="auto"/>
              <w:left w:val="single" w:sz="2" w:space="0" w:color="auto"/>
              <w:bottom w:val="single" w:sz="2" w:space="0" w:color="auto"/>
              <w:right w:val="single" w:sz="2" w:space="0" w:color="auto"/>
            </w:tcBorders>
          </w:tcPr>
          <w:p w14:paraId="10BE5C68" w14:textId="77777777" w:rsidR="00144E0F" w:rsidRPr="00711388" w:rsidRDefault="00144E0F" w:rsidP="00877EC4">
            <w:pPr>
              <w:pStyle w:val="NormalLeft"/>
              <w:rPr>
                <w:lang w:val="en-GB"/>
              </w:rPr>
            </w:pPr>
            <w:r w:rsidRPr="00711388">
              <w:rPr>
                <w:lang w:val="en-GB"/>
              </w:rPr>
              <w:lastRenderedPageBreak/>
              <w:t>C0020, C0030, C0060, C0090, C0100, C0160, C0190, C0200/R0310</w:t>
            </w:r>
          </w:p>
        </w:tc>
        <w:tc>
          <w:tcPr>
            <w:tcW w:w="3064" w:type="dxa"/>
            <w:tcBorders>
              <w:top w:val="single" w:sz="2" w:space="0" w:color="auto"/>
              <w:left w:val="single" w:sz="2" w:space="0" w:color="auto"/>
              <w:bottom w:val="single" w:sz="2" w:space="0" w:color="auto"/>
              <w:right w:val="single" w:sz="2" w:space="0" w:color="auto"/>
            </w:tcBorders>
          </w:tcPr>
          <w:p w14:paraId="71EBBD32" w14:textId="77777777" w:rsidR="00144E0F" w:rsidRPr="00711388" w:rsidRDefault="00144E0F" w:rsidP="00877EC4">
            <w:pPr>
              <w:pStyle w:val="NormalLeft"/>
              <w:rPr>
                <w:lang w:val="en-GB"/>
              </w:rPr>
            </w:pPr>
            <w:r w:rsidRPr="00711388">
              <w:rPr>
                <w:lang w:val="en-GB"/>
              </w:rPr>
              <w:t>Best estimate subject to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7BC628F0" w14:textId="77777777" w:rsidR="00144E0F" w:rsidRPr="00711388" w:rsidRDefault="00144E0F" w:rsidP="00877EC4">
            <w:pPr>
              <w:pStyle w:val="NormalLeft"/>
              <w:rPr>
                <w:lang w:val="en-GB"/>
              </w:rPr>
            </w:pPr>
            <w:r w:rsidRPr="00711388">
              <w:rPr>
                <w:lang w:val="en-GB"/>
              </w:rPr>
              <w:t>Indicate the amount of gross best estimate (R0030) subject to the transitional adjustment to the relevant risk-free interest rate term structure, for each line of business, as defined in Annex I to Delegated Regulation (EU) 2015/35.</w:t>
            </w:r>
          </w:p>
        </w:tc>
      </w:tr>
      <w:tr w:rsidR="00626033" w:rsidRPr="00711388" w14:paraId="7A91A627" w14:textId="77777777" w:rsidTr="002849C4">
        <w:tc>
          <w:tcPr>
            <w:tcW w:w="2136" w:type="dxa"/>
            <w:tcBorders>
              <w:top w:val="single" w:sz="2" w:space="0" w:color="auto"/>
              <w:left w:val="single" w:sz="2" w:space="0" w:color="auto"/>
              <w:bottom w:val="single" w:sz="2" w:space="0" w:color="auto"/>
              <w:right w:val="single" w:sz="2" w:space="0" w:color="auto"/>
            </w:tcBorders>
          </w:tcPr>
          <w:p w14:paraId="10628B76" w14:textId="77777777" w:rsidR="00144E0F" w:rsidRPr="00711388" w:rsidRDefault="00144E0F" w:rsidP="00877EC4">
            <w:pPr>
              <w:pStyle w:val="NormalLeft"/>
              <w:rPr>
                <w:lang w:val="en-GB"/>
              </w:rPr>
            </w:pPr>
            <w:r w:rsidRPr="00711388">
              <w:rPr>
                <w:lang w:val="en-GB"/>
              </w:rPr>
              <w:t>C0150/R0310</w:t>
            </w:r>
          </w:p>
        </w:tc>
        <w:tc>
          <w:tcPr>
            <w:tcW w:w="3064" w:type="dxa"/>
            <w:tcBorders>
              <w:top w:val="single" w:sz="2" w:space="0" w:color="auto"/>
              <w:left w:val="single" w:sz="2" w:space="0" w:color="auto"/>
              <w:bottom w:val="single" w:sz="2" w:space="0" w:color="auto"/>
              <w:right w:val="single" w:sz="2" w:space="0" w:color="auto"/>
            </w:tcBorders>
          </w:tcPr>
          <w:p w14:paraId="2F8CE4A4" w14:textId="17EDA2B0" w:rsidR="00144E0F" w:rsidRPr="00711388" w:rsidRDefault="00144E0F" w:rsidP="00877EC4">
            <w:pPr>
              <w:pStyle w:val="NormalLeft"/>
              <w:rPr>
                <w:lang w:val="en-GB"/>
              </w:rPr>
            </w:pPr>
            <w:r w:rsidRPr="00711388">
              <w:rPr>
                <w:lang w:val="en-GB"/>
              </w:rPr>
              <w:t xml:space="preserve">Best estimate subject to transitional of the interest rate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4B2C38F3" w14:textId="5D1213EB" w:rsidR="00144E0F" w:rsidRPr="00711388" w:rsidRDefault="00144E0F" w:rsidP="00877EC4">
            <w:pPr>
              <w:pStyle w:val="NormalLeft"/>
              <w:rPr>
                <w:lang w:val="en-GB"/>
              </w:rPr>
            </w:pPr>
            <w:r w:rsidRPr="00711388">
              <w:rPr>
                <w:lang w:val="en-GB"/>
              </w:rPr>
              <w:t>Total amount of gross best estimate (R0030) subject to the transitional adjustment to the relevant risk-free interest rate term structure, for Life other than health insurance, including Unit</w:t>
            </w:r>
            <w:r w:rsidR="00711388" w:rsidRPr="00711388">
              <w:rPr>
                <w:lang w:val="en-GB"/>
              </w:rPr>
              <w:t>-</w:t>
            </w:r>
            <w:r w:rsidRPr="00711388">
              <w:rPr>
                <w:lang w:val="en-GB"/>
              </w:rPr>
              <w:t>Linked.</w:t>
            </w:r>
          </w:p>
        </w:tc>
      </w:tr>
      <w:tr w:rsidR="00626033" w:rsidRPr="00711388" w14:paraId="21F590A3" w14:textId="77777777" w:rsidTr="002849C4">
        <w:tc>
          <w:tcPr>
            <w:tcW w:w="2136" w:type="dxa"/>
            <w:tcBorders>
              <w:top w:val="single" w:sz="2" w:space="0" w:color="auto"/>
              <w:left w:val="single" w:sz="2" w:space="0" w:color="auto"/>
              <w:bottom w:val="single" w:sz="2" w:space="0" w:color="auto"/>
              <w:right w:val="single" w:sz="2" w:space="0" w:color="auto"/>
            </w:tcBorders>
          </w:tcPr>
          <w:p w14:paraId="40A02B3E" w14:textId="77777777" w:rsidR="00144E0F" w:rsidRPr="00711388" w:rsidRDefault="00144E0F" w:rsidP="00877EC4">
            <w:pPr>
              <w:pStyle w:val="NormalLeft"/>
              <w:rPr>
                <w:lang w:val="en-GB"/>
              </w:rPr>
            </w:pPr>
            <w:r w:rsidRPr="00711388">
              <w:rPr>
                <w:lang w:val="en-GB"/>
              </w:rPr>
              <w:t>C0210/R0310</w:t>
            </w:r>
          </w:p>
        </w:tc>
        <w:tc>
          <w:tcPr>
            <w:tcW w:w="3064" w:type="dxa"/>
            <w:tcBorders>
              <w:top w:val="single" w:sz="2" w:space="0" w:color="auto"/>
              <w:left w:val="single" w:sz="2" w:space="0" w:color="auto"/>
              <w:bottom w:val="single" w:sz="2" w:space="0" w:color="auto"/>
              <w:right w:val="single" w:sz="2" w:space="0" w:color="auto"/>
            </w:tcBorders>
          </w:tcPr>
          <w:p w14:paraId="5BA7B3C7" w14:textId="255BF0A4" w:rsidR="00144E0F" w:rsidRPr="00711388" w:rsidRDefault="00144E0F" w:rsidP="00877EC4">
            <w:pPr>
              <w:pStyle w:val="NormalLeft"/>
              <w:rPr>
                <w:lang w:val="en-GB"/>
              </w:rPr>
            </w:pPr>
            <w:r w:rsidRPr="00711388">
              <w:rPr>
                <w:lang w:val="en-GB"/>
              </w:rPr>
              <w:t xml:space="preserve">Best estimate subject to transitional of the interest rate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4BA8B35B" w14:textId="77777777" w:rsidR="00144E0F" w:rsidRPr="00711388" w:rsidRDefault="00144E0F" w:rsidP="00877EC4">
            <w:pPr>
              <w:pStyle w:val="NormalLeft"/>
              <w:rPr>
                <w:lang w:val="en-GB"/>
              </w:rPr>
            </w:pPr>
            <w:r w:rsidRPr="00711388">
              <w:rPr>
                <w:lang w:val="en-GB"/>
              </w:rPr>
              <w:t>Total amount of gross best estimate (R0030) subject to transitional adjustment to the relevant risk-free interest rate term structure, for Health similar to life insurance.</w:t>
            </w:r>
          </w:p>
        </w:tc>
      </w:tr>
      <w:tr w:rsidR="00626033" w:rsidRPr="00711388" w14:paraId="3AC0671B" w14:textId="77777777" w:rsidTr="002849C4">
        <w:tc>
          <w:tcPr>
            <w:tcW w:w="2136" w:type="dxa"/>
            <w:tcBorders>
              <w:top w:val="single" w:sz="2" w:space="0" w:color="auto"/>
              <w:left w:val="single" w:sz="2" w:space="0" w:color="auto"/>
              <w:bottom w:val="single" w:sz="2" w:space="0" w:color="auto"/>
              <w:right w:val="single" w:sz="2" w:space="0" w:color="auto"/>
            </w:tcBorders>
          </w:tcPr>
          <w:p w14:paraId="64BA8A3D" w14:textId="77777777" w:rsidR="00144E0F" w:rsidRPr="00711388" w:rsidRDefault="00144E0F" w:rsidP="00877EC4">
            <w:pPr>
              <w:pStyle w:val="NormalLeft"/>
              <w:rPr>
                <w:lang w:val="en-GB"/>
              </w:rPr>
            </w:pPr>
            <w:r w:rsidRPr="00711388">
              <w:rPr>
                <w:lang w:val="en-GB"/>
              </w:rPr>
              <w:t>C0020, C0030, C0060, C0090, C0100, C0160, C0190, C0200/R0320</w:t>
            </w:r>
          </w:p>
        </w:tc>
        <w:tc>
          <w:tcPr>
            <w:tcW w:w="3064" w:type="dxa"/>
            <w:tcBorders>
              <w:top w:val="single" w:sz="2" w:space="0" w:color="auto"/>
              <w:left w:val="single" w:sz="2" w:space="0" w:color="auto"/>
              <w:bottom w:val="single" w:sz="2" w:space="0" w:color="auto"/>
              <w:right w:val="single" w:sz="2" w:space="0" w:color="auto"/>
            </w:tcBorders>
          </w:tcPr>
          <w:p w14:paraId="63563BDF" w14:textId="77777777" w:rsidR="00144E0F" w:rsidRPr="00711388" w:rsidRDefault="00144E0F" w:rsidP="00877EC4">
            <w:pPr>
              <w:pStyle w:val="NormalLeft"/>
              <w:rPr>
                <w:lang w:val="en-GB"/>
              </w:rPr>
            </w:pPr>
            <w:r w:rsidRPr="00711388">
              <w:rPr>
                <w:lang w:val="en-GB"/>
              </w:rPr>
              <w:t>Technical provisions without transitional on interest rate</w:t>
            </w:r>
          </w:p>
        </w:tc>
        <w:tc>
          <w:tcPr>
            <w:tcW w:w="4086" w:type="dxa"/>
            <w:tcBorders>
              <w:top w:val="single" w:sz="2" w:space="0" w:color="auto"/>
              <w:left w:val="single" w:sz="2" w:space="0" w:color="auto"/>
              <w:bottom w:val="single" w:sz="2" w:space="0" w:color="auto"/>
              <w:right w:val="single" w:sz="2" w:space="0" w:color="auto"/>
            </w:tcBorders>
          </w:tcPr>
          <w:p w14:paraId="7E43C18F" w14:textId="77777777" w:rsidR="00144E0F" w:rsidRPr="00711388" w:rsidRDefault="00144E0F" w:rsidP="00877EC4">
            <w:pPr>
              <w:pStyle w:val="NormalLeft"/>
              <w:rPr>
                <w:lang w:val="en-GB"/>
              </w:rPr>
            </w:pPr>
            <w:r w:rsidRPr="00711388">
              <w:rPr>
                <w:lang w:val="en-GB"/>
              </w:rPr>
              <w:t>Amount of technical provisions where the transitional adjustment to the relevant risk-free interest rate term structure has been applied calculated without the transitional adjustment to the relevant risk-free interest rate term structure, for each line of business, as defined in Annex I to Delegated Regulation (EU) 2015/35.</w:t>
            </w:r>
          </w:p>
          <w:p w14:paraId="08658C34" w14:textId="77777777" w:rsidR="00144E0F" w:rsidRPr="00711388" w:rsidRDefault="00144E0F" w:rsidP="00877EC4">
            <w:pPr>
              <w:pStyle w:val="NormalLeft"/>
              <w:rPr>
                <w:lang w:val="en-GB"/>
              </w:rPr>
            </w:pPr>
            <w:r w:rsidRPr="00711388">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626033" w:rsidRPr="00711388" w14:paraId="650E6C4A" w14:textId="77777777" w:rsidTr="002849C4">
        <w:tc>
          <w:tcPr>
            <w:tcW w:w="2136" w:type="dxa"/>
            <w:tcBorders>
              <w:top w:val="single" w:sz="2" w:space="0" w:color="auto"/>
              <w:left w:val="single" w:sz="2" w:space="0" w:color="auto"/>
              <w:bottom w:val="single" w:sz="2" w:space="0" w:color="auto"/>
              <w:right w:val="single" w:sz="2" w:space="0" w:color="auto"/>
            </w:tcBorders>
          </w:tcPr>
          <w:p w14:paraId="024043D7" w14:textId="77777777" w:rsidR="00144E0F" w:rsidRPr="00711388" w:rsidRDefault="00144E0F" w:rsidP="00877EC4">
            <w:pPr>
              <w:pStyle w:val="NormalLeft"/>
              <w:rPr>
                <w:lang w:val="en-GB"/>
              </w:rPr>
            </w:pPr>
            <w:r w:rsidRPr="00711388">
              <w:rPr>
                <w:lang w:val="en-GB"/>
              </w:rPr>
              <w:t>C0150/R0320</w:t>
            </w:r>
          </w:p>
        </w:tc>
        <w:tc>
          <w:tcPr>
            <w:tcW w:w="3064" w:type="dxa"/>
            <w:tcBorders>
              <w:top w:val="single" w:sz="2" w:space="0" w:color="auto"/>
              <w:left w:val="single" w:sz="2" w:space="0" w:color="auto"/>
              <w:bottom w:val="single" w:sz="2" w:space="0" w:color="auto"/>
              <w:right w:val="single" w:sz="2" w:space="0" w:color="auto"/>
            </w:tcBorders>
          </w:tcPr>
          <w:p w14:paraId="76773817" w14:textId="3AC55DA9" w:rsidR="00144E0F" w:rsidRPr="00711388" w:rsidRDefault="00144E0F" w:rsidP="001D0CCF">
            <w:pPr>
              <w:pStyle w:val="NormalLeft"/>
              <w:rPr>
                <w:lang w:val="en-GB"/>
              </w:rPr>
            </w:pPr>
            <w:r w:rsidRPr="00711388">
              <w:rPr>
                <w:lang w:val="en-GB"/>
              </w:rPr>
              <w:t xml:space="preserve">Technical provisions without transitional on interest rate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56AFB1E8" w14:textId="6132A29B" w:rsidR="00144E0F" w:rsidRPr="00711388" w:rsidRDefault="00144E0F" w:rsidP="00877EC4">
            <w:pPr>
              <w:pStyle w:val="NormalLeft"/>
              <w:rPr>
                <w:lang w:val="en-GB"/>
              </w:rPr>
            </w:pPr>
            <w:r w:rsidRPr="00711388">
              <w:rPr>
                <w:lang w:val="en-GB"/>
              </w:rPr>
              <w:t>Total amount of technical provisions calculated without the transitional adjustment to the relevant risk-free interest rate term structure, for Life other than health insurance, including Unit</w:t>
            </w:r>
            <w:r w:rsidR="00711388" w:rsidRPr="00711388">
              <w:rPr>
                <w:lang w:val="en-GB"/>
              </w:rPr>
              <w:t>-</w:t>
            </w:r>
            <w:r w:rsidRPr="00711388">
              <w:rPr>
                <w:lang w:val="en-GB"/>
              </w:rPr>
              <w:t>Linked.</w:t>
            </w:r>
          </w:p>
          <w:p w14:paraId="2D490340" w14:textId="77777777" w:rsidR="00144E0F" w:rsidRPr="00711388" w:rsidRDefault="00144E0F" w:rsidP="00877EC4">
            <w:pPr>
              <w:pStyle w:val="NormalLeft"/>
              <w:rPr>
                <w:lang w:val="en-GB"/>
              </w:rPr>
            </w:pPr>
            <w:r w:rsidRPr="00711388">
              <w:rPr>
                <w:lang w:val="en-GB"/>
              </w:rPr>
              <w:t xml:space="preserve">In the cases where the same best estimates were also subject to the </w:t>
            </w:r>
            <w:r w:rsidRPr="00711388">
              <w:rPr>
                <w:lang w:val="en-GB"/>
              </w:rPr>
              <w:lastRenderedPageBreak/>
              <w:t>volatility adjustment, the amount reported in this item shall reflect the value without the transitional adjustment to the relevant risk-free interest rate term structure but with the volatility adjustment.</w:t>
            </w:r>
          </w:p>
        </w:tc>
      </w:tr>
      <w:tr w:rsidR="00626033" w:rsidRPr="00711388" w14:paraId="202A8490" w14:textId="77777777" w:rsidTr="002849C4">
        <w:tc>
          <w:tcPr>
            <w:tcW w:w="2136" w:type="dxa"/>
            <w:tcBorders>
              <w:top w:val="single" w:sz="2" w:space="0" w:color="auto"/>
              <w:left w:val="single" w:sz="2" w:space="0" w:color="auto"/>
              <w:bottom w:val="single" w:sz="2" w:space="0" w:color="auto"/>
              <w:right w:val="single" w:sz="2" w:space="0" w:color="auto"/>
            </w:tcBorders>
          </w:tcPr>
          <w:p w14:paraId="755D3C01" w14:textId="77777777" w:rsidR="00144E0F" w:rsidRPr="00711388" w:rsidRDefault="00144E0F" w:rsidP="00877EC4">
            <w:pPr>
              <w:pStyle w:val="NormalLeft"/>
              <w:rPr>
                <w:lang w:val="en-GB"/>
              </w:rPr>
            </w:pPr>
            <w:r w:rsidRPr="00711388">
              <w:rPr>
                <w:lang w:val="en-GB"/>
              </w:rPr>
              <w:lastRenderedPageBreak/>
              <w:t>C0210/R0320</w:t>
            </w:r>
          </w:p>
        </w:tc>
        <w:tc>
          <w:tcPr>
            <w:tcW w:w="3064" w:type="dxa"/>
            <w:tcBorders>
              <w:top w:val="single" w:sz="2" w:space="0" w:color="auto"/>
              <w:left w:val="single" w:sz="2" w:space="0" w:color="auto"/>
              <w:bottom w:val="single" w:sz="2" w:space="0" w:color="auto"/>
              <w:right w:val="single" w:sz="2" w:space="0" w:color="auto"/>
            </w:tcBorders>
          </w:tcPr>
          <w:p w14:paraId="14D3EC80" w14:textId="540AFCF8" w:rsidR="00144E0F" w:rsidRPr="00711388" w:rsidRDefault="00144E0F" w:rsidP="001D0CCF">
            <w:pPr>
              <w:pStyle w:val="NormalLeft"/>
              <w:rPr>
                <w:lang w:val="en-GB"/>
              </w:rPr>
            </w:pPr>
            <w:r w:rsidRPr="00711388">
              <w:rPr>
                <w:lang w:val="en-GB"/>
              </w:rPr>
              <w:t xml:space="preserve">Technical provisions without transitional on interest rate </w:t>
            </w:r>
            <w:r w:rsidR="00845F43" w:rsidRPr="00711388">
              <w:rPr>
                <w:lang w:val="en-GB"/>
              </w:rPr>
              <w:t>-</w:t>
            </w:r>
            <w:r w:rsidRPr="00711388">
              <w:rPr>
                <w:lang w:val="en-GB"/>
              </w:rPr>
              <w:t xml:space="preserve"> </w:t>
            </w:r>
            <w:r w:rsidR="00684009" w:rsidRPr="00711388">
              <w:rPr>
                <w:lang w:val="en-GB"/>
              </w:rPr>
              <w:t>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5EBCB3CA" w14:textId="77777777" w:rsidR="00144E0F" w:rsidRPr="00711388" w:rsidRDefault="00144E0F" w:rsidP="00877EC4">
            <w:pPr>
              <w:pStyle w:val="NormalLeft"/>
              <w:rPr>
                <w:lang w:val="en-GB"/>
              </w:rPr>
            </w:pPr>
            <w:r w:rsidRPr="00711388">
              <w:rPr>
                <w:lang w:val="en-GB"/>
              </w:rPr>
              <w:t>Total amount of technical provisions calculated without the transitional adjustment to the relevant risk-free interest rate term structure, for Health similar to life insurance.</w:t>
            </w:r>
          </w:p>
          <w:p w14:paraId="084A2999" w14:textId="77777777" w:rsidR="00144E0F" w:rsidRPr="00711388" w:rsidRDefault="00144E0F" w:rsidP="00877EC4">
            <w:pPr>
              <w:pStyle w:val="NormalLeft"/>
              <w:rPr>
                <w:lang w:val="en-GB"/>
              </w:rPr>
            </w:pPr>
            <w:r w:rsidRPr="00711388">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626033" w:rsidRPr="00711388" w14:paraId="2BCAF691" w14:textId="77777777" w:rsidTr="002849C4">
        <w:tc>
          <w:tcPr>
            <w:tcW w:w="2136" w:type="dxa"/>
            <w:tcBorders>
              <w:top w:val="single" w:sz="2" w:space="0" w:color="auto"/>
              <w:left w:val="single" w:sz="2" w:space="0" w:color="auto"/>
              <w:bottom w:val="single" w:sz="2" w:space="0" w:color="auto"/>
              <w:right w:val="single" w:sz="2" w:space="0" w:color="auto"/>
            </w:tcBorders>
          </w:tcPr>
          <w:p w14:paraId="1A2C41B6" w14:textId="77777777" w:rsidR="00144E0F" w:rsidRPr="00711388" w:rsidRDefault="00144E0F" w:rsidP="00877EC4">
            <w:pPr>
              <w:pStyle w:val="NormalLeft"/>
              <w:rPr>
                <w:lang w:val="en-GB"/>
              </w:rPr>
            </w:pPr>
            <w:r w:rsidRPr="00711388">
              <w:rPr>
                <w:lang w:val="en-GB"/>
              </w:rPr>
              <w:t>C0020, C0030, C0060, C0090, C0100, C0160, C0190, C0200/R0330</w:t>
            </w:r>
          </w:p>
        </w:tc>
        <w:tc>
          <w:tcPr>
            <w:tcW w:w="3064" w:type="dxa"/>
            <w:tcBorders>
              <w:top w:val="single" w:sz="2" w:space="0" w:color="auto"/>
              <w:left w:val="single" w:sz="2" w:space="0" w:color="auto"/>
              <w:bottom w:val="single" w:sz="2" w:space="0" w:color="auto"/>
              <w:right w:val="single" w:sz="2" w:space="0" w:color="auto"/>
            </w:tcBorders>
          </w:tcPr>
          <w:p w14:paraId="2EE19BD7" w14:textId="77777777" w:rsidR="00144E0F" w:rsidRPr="00711388" w:rsidRDefault="00144E0F" w:rsidP="00877EC4">
            <w:pPr>
              <w:pStyle w:val="NormalLeft"/>
              <w:rPr>
                <w:lang w:val="en-GB"/>
              </w:rPr>
            </w:pPr>
            <w:r w:rsidRPr="00711388">
              <w:rPr>
                <w:lang w:val="en-GB"/>
              </w:rPr>
              <w:t>Best estimate subject to volatility adjustment</w:t>
            </w:r>
          </w:p>
        </w:tc>
        <w:tc>
          <w:tcPr>
            <w:tcW w:w="4086" w:type="dxa"/>
            <w:tcBorders>
              <w:top w:val="single" w:sz="2" w:space="0" w:color="auto"/>
              <w:left w:val="single" w:sz="2" w:space="0" w:color="auto"/>
              <w:bottom w:val="single" w:sz="2" w:space="0" w:color="auto"/>
              <w:right w:val="single" w:sz="2" w:space="0" w:color="auto"/>
            </w:tcBorders>
          </w:tcPr>
          <w:p w14:paraId="20244DD7" w14:textId="77777777" w:rsidR="00144E0F" w:rsidRPr="00711388" w:rsidRDefault="00144E0F" w:rsidP="00877EC4">
            <w:pPr>
              <w:pStyle w:val="NormalLeft"/>
              <w:rPr>
                <w:lang w:val="en-GB"/>
              </w:rPr>
            </w:pPr>
            <w:r w:rsidRPr="00711388">
              <w:rPr>
                <w:lang w:val="en-GB"/>
              </w:rPr>
              <w:t>Indicate the amount of gross best estimate (R0030) subject to volatility adjustment, for each line of business, as defined in Annex I to Delegated Regulation (EU) 2015/35.</w:t>
            </w:r>
          </w:p>
        </w:tc>
      </w:tr>
      <w:tr w:rsidR="00626033" w:rsidRPr="00711388" w14:paraId="0EDAC7E8" w14:textId="77777777" w:rsidTr="002849C4">
        <w:tc>
          <w:tcPr>
            <w:tcW w:w="2136" w:type="dxa"/>
            <w:tcBorders>
              <w:top w:val="single" w:sz="2" w:space="0" w:color="auto"/>
              <w:left w:val="single" w:sz="2" w:space="0" w:color="auto"/>
              <w:bottom w:val="single" w:sz="2" w:space="0" w:color="auto"/>
              <w:right w:val="single" w:sz="2" w:space="0" w:color="auto"/>
            </w:tcBorders>
          </w:tcPr>
          <w:p w14:paraId="2461DAC4" w14:textId="77777777" w:rsidR="00144E0F" w:rsidRPr="00711388" w:rsidRDefault="00144E0F" w:rsidP="00877EC4">
            <w:pPr>
              <w:pStyle w:val="NormalLeft"/>
              <w:rPr>
                <w:lang w:val="en-GB"/>
              </w:rPr>
            </w:pPr>
            <w:r w:rsidRPr="00711388">
              <w:rPr>
                <w:lang w:val="en-GB"/>
              </w:rPr>
              <w:t>C0150/R0330</w:t>
            </w:r>
          </w:p>
        </w:tc>
        <w:tc>
          <w:tcPr>
            <w:tcW w:w="3064" w:type="dxa"/>
            <w:tcBorders>
              <w:top w:val="single" w:sz="2" w:space="0" w:color="auto"/>
              <w:left w:val="single" w:sz="2" w:space="0" w:color="auto"/>
              <w:bottom w:val="single" w:sz="2" w:space="0" w:color="auto"/>
              <w:right w:val="single" w:sz="2" w:space="0" w:color="auto"/>
            </w:tcBorders>
          </w:tcPr>
          <w:p w14:paraId="59124C9F" w14:textId="624D3BCD" w:rsidR="00144E0F" w:rsidRPr="00711388" w:rsidRDefault="00144E0F" w:rsidP="00877EC4">
            <w:pPr>
              <w:pStyle w:val="NormalLeft"/>
              <w:rPr>
                <w:lang w:val="en-GB"/>
              </w:rPr>
            </w:pPr>
            <w:r w:rsidRPr="00711388">
              <w:rPr>
                <w:lang w:val="en-GB"/>
              </w:rPr>
              <w:t xml:space="preserve">Best estimate subject to volatility adjustment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2E124B2D" w14:textId="2F17EEB2" w:rsidR="00144E0F" w:rsidRPr="00711388" w:rsidRDefault="00144E0F" w:rsidP="00877EC4">
            <w:pPr>
              <w:pStyle w:val="NormalLeft"/>
              <w:rPr>
                <w:lang w:val="en-GB"/>
              </w:rPr>
            </w:pPr>
            <w:r w:rsidRPr="00711388">
              <w:rPr>
                <w:lang w:val="en-GB"/>
              </w:rPr>
              <w:t>Total amount of gross best estimate (R0030) subject to volatility adjustment, for Life other than health insurance, including Unit</w:t>
            </w:r>
            <w:r w:rsidR="00711388" w:rsidRPr="00711388">
              <w:rPr>
                <w:lang w:val="en-GB"/>
              </w:rPr>
              <w:t>-</w:t>
            </w:r>
            <w:r w:rsidRPr="00711388">
              <w:rPr>
                <w:lang w:val="en-GB"/>
              </w:rPr>
              <w:t>Linked</w:t>
            </w:r>
          </w:p>
        </w:tc>
      </w:tr>
      <w:tr w:rsidR="00626033" w:rsidRPr="00711388" w14:paraId="03698D7C" w14:textId="77777777" w:rsidTr="002849C4">
        <w:tc>
          <w:tcPr>
            <w:tcW w:w="2136" w:type="dxa"/>
            <w:tcBorders>
              <w:top w:val="single" w:sz="2" w:space="0" w:color="auto"/>
              <w:left w:val="single" w:sz="2" w:space="0" w:color="auto"/>
              <w:bottom w:val="single" w:sz="2" w:space="0" w:color="auto"/>
              <w:right w:val="single" w:sz="2" w:space="0" w:color="auto"/>
            </w:tcBorders>
          </w:tcPr>
          <w:p w14:paraId="7A33B87D" w14:textId="77777777" w:rsidR="00144E0F" w:rsidRPr="00711388" w:rsidRDefault="00144E0F" w:rsidP="00877EC4">
            <w:pPr>
              <w:pStyle w:val="NormalLeft"/>
              <w:rPr>
                <w:lang w:val="en-GB"/>
              </w:rPr>
            </w:pPr>
            <w:r w:rsidRPr="00711388">
              <w:rPr>
                <w:lang w:val="en-GB"/>
              </w:rPr>
              <w:t>C0210/R0330</w:t>
            </w:r>
          </w:p>
        </w:tc>
        <w:tc>
          <w:tcPr>
            <w:tcW w:w="3064" w:type="dxa"/>
            <w:tcBorders>
              <w:top w:val="single" w:sz="2" w:space="0" w:color="auto"/>
              <w:left w:val="single" w:sz="2" w:space="0" w:color="auto"/>
              <w:bottom w:val="single" w:sz="2" w:space="0" w:color="auto"/>
              <w:right w:val="single" w:sz="2" w:space="0" w:color="auto"/>
            </w:tcBorders>
          </w:tcPr>
          <w:p w14:paraId="2D398FDE" w14:textId="660F5A03" w:rsidR="00144E0F" w:rsidRPr="00711388" w:rsidRDefault="00144E0F" w:rsidP="00877EC4">
            <w:pPr>
              <w:pStyle w:val="NormalLeft"/>
              <w:rPr>
                <w:lang w:val="en-GB"/>
              </w:rPr>
            </w:pPr>
            <w:r w:rsidRPr="00711388">
              <w:rPr>
                <w:lang w:val="en-GB"/>
              </w:rPr>
              <w:t xml:space="preserve">Best estimate subject to volatility adjustment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14510640" w14:textId="77777777" w:rsidR="00144E0F" w:rsidRPr="00711388" w:rsidRDefault="00144E0F" w:rsidP="00877EC4">
            <w:pPr>
              <w:pStyle w:val="NormalLeft"/>
              <w:rPr>
                <w:lang w:val="en-GB"/>
              </w:rPr>
            </w:pPr>
            <w:r w:rsidRPr="00711388">
              <w:rPr>
                <w:lang w:val="en-GB"/>
              </w:rPr>
              <w:t>Total amount of gross best estimate (R0030) subject to volatility adjustment, for Health similar to life insurance.</w:t>
            </w:r>
          </w:p>
        </w:tc>
      </w:tr>
      <w:tr w:rsidR="00626033" w:rsidRPr="00711388" w14:paraId="19BBB649" w14:textId="77777777" w:rsidTr="002849C4">
        <w:tc>
          <w:tcPr>
            <w:tcW w:w="2136" w:type="dxa"/>
            <w:tcBorders>
              <w:top w:val="single" w:sz="2" w:space="0" w:color="auto"/>
              <w:left w:val="single" w:sz="2" w:space="0" w:color="auto"/>
              <w:bottom w:val="single" w:sz="2" w:space="0" w:color="auto"/>
              <w:right w:val="single" w:sz="2" w:space="0" w:color="auto"/>
            </w:tcBorders>
          </w:tcPr>
          <w:p w14:paraId="0365856C" w14:textId="77777777" w:rsidR="00144E0F" w:rsidRPr="00711388" w:rsidRDefault="00144E0F" w:rsidP="001D0CCF">
            <w:pPr>
              <w:pStyle w:val="NormalLeft"/>
              <w:rPr>
                <w:lang w:val="en-GB"/>
              </w:rPr>
            </w:pPr>
            <w:r w:rsidRPr="00711388">
              <w:rPr>
                <w:lang w:val="en-GB"/>
              </w:rPr>
              <w:t>C0020, C0030, C0060, C0090, C0100, C0160, C0190, C0200/R0340</w:t>
            </w:r>
          </w:p>
        </w:tc>
        <w:tc>
          <w:tcPr>
            <w:tcW w:w="3064" w:type="dxa"/>
            <w:tcBorders>
              <w:top w:val="single" w:sz="2" w:space="0" w:color="auto"/>
              <w:left w:val="single" w:sz="2" w:space="0" w:color="auto"/>
              <w:bottom w:val="single" w:sz="2" w:space="0" w:color="auto"/>
              <w:right w:val="single" w:sz="2" w:space="0" w:color="auto"/>
            </w:tcBorders>
          </w:tcPr>
          <w:p w14:paraId="68BC3CA0" w14:textId="77777777" w:rsidR="00144E0F" w:rsidRPr="00711388" w:rsidRDefault="00144E0F" w:rsidP="00877EC4">
            <w:pPr>
              <w:pStyle w:val="NormalLeft"/>
              <w:rPr>
                <w:lang w:val="en-GB"/>
              </w:rPr>
            </w:pPr>
            <w:r w:rsidRPr="00711388">
              <w:rPr>
                <w:lang w:val="en-GB"/>
              </w:rPr>
              <w:t>Technical provisions without volatility adjustment and without others transitional measures</w:t>
            </w:r>
          </w:p>
        </w:tc>
        <w:tc>
          <w:tcPr>
            <w:tcW w:w="4086" w:type="dxa"/>
            <w:tcBorders>
              <w:top w:val="single" w:sz="2" w:space="0" w:color="auto"/>
              <w:left w:val="single" w:sz="2" w:space="0" w:color="auto"/>
              <w:bottom w:val="single" w:sz="2" w:space="0" w:color="auto"/>
              <w:right w:val="single" w:sz="2" w:space="0" w:color="auto"/>
            </w:tcBorders>
          </w:tcPr>
          <w:p w14:paraId="186EAF67" w14:textId="77777777" w:rsidR="00144E0F" w:rsidRPr="00711388" w:rsidRDefault="00144E0F" w:rsidP="00877EC4">
            <w:pPr>
              <w:pStyle w:val="NormalLeft"/>
              <w:rPr>
                <w:lang w:val="en-GB"/>
              </w:rPr>
            </w:pPr>
            <w:r w:rsidRPr="00711388">
              <w:rPr>
                <w:lang w:val="en-GB"/>
              </w:rPr>
              <w:t>Amount of technical provisions calculated without volatility adjustment, for each line of business, as defined in Annex I to Delegated Regulation (EU) 2015/35.</w:t>
            </w:r>
          </w:p>
          <w:p w14:paraId="694BBDC2" w14:textId="77777777" w:rsidR="00144E0F" w:rsidRPr="00711388" w:rsidRDefault="00144E0F" w:rsidP="00877EC4">
            <w:pPr>
              <w:pStyle w:val="NormalLeft"/>
              <w:rPr>
                <w:lang w:val="en-GB"/>
              </w:rPr>
            </w:pPr>
            <w:r w:rsidRPr="00711388">
              <w:rPr>
                <w:lang w:val="en-GB"/>
              </w:rPr>
              <w:t xml:space="preserve">In the cases where the same technical provisions were also subject to the transitional deduction to technical provisions/transitional adjustment to the relevant risk-free interest rate term </w:t>
            </w:r>
            <w:r w:rsidRPr="00711388">
              <w:rPr>
                <w:lang w:val="en-GB"/>
              </w:rPr>
              <w:lastRenderedPageBreak/>
              <w:t>structure, the amount reported in this item shall reflect the value with neither the volatility adjustment nor the transitional deduction to technical provisions/transitional adjustment to the relevant risk-free interest rate term structure.</w:t>
            </w:r>
          </w:p>
        </w:tc>
      </w:tr>
      <w:tr w:rsidR="00626033" w:rsidRPr="00711388" w14:paraId="6F7DABE6" w14:textId="77777777" w:rsidTr="002849C4">
        <w:tc>
          <w:tcPr>
            <w:tcW w:w="2136" w:type="dxa"/>
            <w:tcBorders>
              <w:top w:val="single" w:sz="2" w:space="0" w:color="auto"/>
              <w:left w:val="single" w:sz="2" w:space="0" w:color="auto"/>
              <w:bottom w:val="single" w:sz="2" w:space="0" w:color="auto"/>
              <w:right w:val="single" w:sz="2" w:space="0" w:color="auto"/>
            </w:tcBorders>
          </w:tcPr>
          <w:p w14:paraId="514CDD32" w14:textId="77777777" w:rsidR="00144E0F" w:rsidRPr="00711388" w:rsidRDefault="00144E0F" w:rsidP="00877EC4">
            <w:pPr>
              <w:pStyle w:val="NormalLeft"/>
              <w:rPr>
                <w:lang w:val="en-GB"/>
              </w:rPr>
            </w:pPr>
            <w:r w:rsidRPr="00711388">
              <w:rPr>
                <w:lang w:val="en-GB"/>
              </w:rPr>
              <w:lastRenderedPageBreak/>
              <w:t>C0150/R0340</w:t>
            </w:r>
          </w:p>
        </w:tc>
        <w:tc>
          <w:tcPr>
            <w:tcW w:w="3064" w:type="dxa"/>
            <w:tcBorders>
              <w:top w:val="single" w:sz="2" w:space="0" w:color="auto"/>
              <w:left w:val="single" w:sz="2" w:space="0" w:color="auto"/>
              <w:bottom w:val="single" w:sz="2" w:space="0" w:color="auto"/>
              <w:right w:val="single" w:sz="2" w:space="0" w:color="auto"/>
            </w:tcBorders>
          </w:tcPr>
          <w:p w14:paraId="0CCE965E" w14:textId="08C3A1DF" w:rsidR="00144E0F" w:rsidRPr="00711388" w:rsidRDefault="00144E0F" w:rsidP="00877EC4">
            <w:pPr>
              <w:pStyle w:val="NormalLeft"/>
              <w:rPr>
                <w:lang w:val="en-GB"/>
              </w:rPr>
            </w:pPr>
            <w:r w:rsidRPr="00711388">
              <w:rPr>
                <w:lang w:val="en-GB"/>
              </w:rPr>
              <w:t xml:space="preserve">Technical provisions without volatility adjustment and without others transitional measures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6C6B4766" w14:textId="438B47E8" w:rsidR="00144E0F" w:rsidRPr="00711388" w:rsidRDefault="00144E0F" w:rsidP="00877EC4">
            <w:pPr>
              <w:pStyle w:val="NormalLeft"/>
              <w:rPr>
                <w:lang w:val="en-GB"/>
              </w:rPr>
            </w:pPr>
            <w:r w:rsidRPr="00711388">
              <w:rPr>
                <w:lang w:val="en-GB"/>
              </w:rPr>
              <w:t>Total amount of technical provisions calculated without volatility adjustment, for Life other than health insurance, including Unit</w:t>
            </w:r>
            <w:r w:rsidR="00711388" w:rsidRPr="00711388">
              <w:rPr>
                <w:lang w:val="en-GB"/>
              </w:rPr>
              <w:t>-</w:t>
            </w:r>
            <w:r w:rsidRPr="00711388">
              <w:rPr>
                <w:lang w:val="en-GB"/>
              </w:rPr>
              <w:t>Linked.</w:t>
            </w:r>
          </w:p>
          <w:p w14:paraId="6A9EF72F" w14:textId="64049CC3" w:rsidR="00144E0F" w:rsidRPr="00711388" w:rsidRDefault="00144E0F" w:rsidP="00877EC4">
            <w:pPr>
              <w:pStyle w:val="NormalLeft"/>
              <w:rPr>
                <w:lang w:val="en-GB"/>
              </w:rPr>
            </w:pPr>
            <w:r w:rsidRPr="00711388">
              <w:rPr>
                <w:lang w:val="en-GB"/>
              </w:rPr>
              <w:t>In the cases where the same technical provisions were also subject to the transitional deduction to technical provisions/transitional adjustment to the relevant risk-free interest rate term structure, the amount reported in this item shall reflect the value with neither the volatility adjustment nor the transitional deduction to technical provisions/transitio</w:t>
            </w:r>
            <w:r w:rsidR="000A3009" w:rsidRPr="00711388">
              <w:rPr>
                <w:lang w:val="en-GB"/>
              </w:rPr>
              <w:t>n</w:t>
            </w:r>
            <w:r w:rsidRPr="00711388">
              <w:rPr>
                <w:lang w:val="en-GB"/>
              </w:rPr>
              <w:t>al adjustment to the relevant risk-free interest rate term structure.</w:t>
            </w:r>
          </w:p>
        </w:tc>
      </w:tr>
      <w:tr w:rsidR="00626033" w:rsidRPr="00711388" w14:paraId="37AD09E4" w14:textId="77777777" w:rsidTr="002849C4">
        <w:tc>
          <w:tcPr>
            <w:tcW w:w="2136" w:type="dxa"/>
            <w:tcBorders>
              <w:top w:val="single" w:sz="2" w:space="0" w:color="auto"/>
              <w:left w:val="single" w:sz="2" w:space="0" w:color="auto"/>
              <w:bottom w:val="single" w:sz="2" w:space="0" w:color="auto"/>
              <w:right w:val="single" w:sz="2" w:space="0" w:color="auto"/>
            </w:tcBorders>
          </w:tcPr>
          <w:p w14:paraId="433890FD" w14:textId="77777777" w:rsidR="00144E0F" w:rsidRPr="00711388" w:rsidRDefault="00144E0F" w:rsidP="00877EC4">
            <w:pPr>
              <w:pStyle w:val="NormalLeft"/>
              <w:rPr>
                <w:lang w:val="en-GB"/>
              </w:rPr>
            </w:pPr>
            <w:r w:rsidRPr="00711388">
              <w:rPr>
                <w:lang w:val="en-GB"/>
              </w:rPr>
              <w:t>C0210/R0340</w:t>
            </w:r>
          </w:p>
        </w:tc>
        <w:tc>
          <w:tcPr>
            <w:tcW w:w="3064" w:type="dxa"/>
            <w:tcBorders>
              <w:top w:val="single" w:sz="2" w:space="0" w:color="auto"/>
              <w:left w:val="single" w:sz="2" w:space="0" w:color="auto"/>
              <w:bottom w:val="single" w:sz="2" w:space="0" w:color="auto"/>
              <w:right w:val="single" w:sz="2" w:space="0" w:color="auto"/>
            </w:tcBorders>
          </w:tcPr>
          <w:p w14:paraId="6C1F0C41" w14:textId="2F707E66" w:rsidR="00144E0F" w:rsidRPr="00711388" w:rsidRDefault="00144E0F" w:rsidP="00877EC4">
            <w:pPr>
              <w:pStyle w:val="NormalLeft"/>
              <w:rPr>
                <w:lang w:val="en-GB"/>
              </w:rPr>
            </w:pPr>
            <w:r w:rsidRPr="00711388">
              <w:rPr>
                <w:lang w:val="en-GB"/>
              </w:rPr>
              <w:t xml:space="preserve">Technical provisions without volatility adjustment and without others transitional measures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E260B5A" w14:textId="77777777" w:rsidR="00144E0F" w:rsidRPr="00711388" w:rsidRDefault="00144E0F" w:rsidP="00877EC4">
            <w:pPr>
              <w:pStyle w:val="NormalLeft"/>
              <w:rPr>
                <w:lang w:val="en-GB"/>
              </w:rPr>
            </w:pPr>
            <w:r w:rsidRPr="00711388">
              <w:rPr>
                <w:lang w:val="en-GB"/>
              </w:rPr>
              <w:t>Total amount of technical provisions calculated without volatility adjustment, for Health similar to life insurance.</w:t>
            </w:r>
          </w:p>
          <w:p w14:paraId="148E71B6" w14:textId="77777777" w:rsidR="00144E0F" w:rsidRPr="00711388" w:rsidRDefault="00144E0F" w:rsidP="00877EC4">
            <w:pPr>
              <w:pStyle w:val="NormalLeft"/>
              <w:rPr>
                <w:lang w:val="en-GB"/>
              </w:rPr>
            </w:pPr>
            <w:r w:rsidRPr="00711388">
              <w:rPr>
                <w:lang w:val="en-GB"/>
              </w:rPr>
              <w:t>In the cases where the same technical provisions were also subject to the transitional deduction to technical provisions/transitional adjustment to the relevant risk-free interest rate term structure, the amount reported in this item shall reflect the value with neither the volatility adjustment nor the transitional deduction to technical provisions/transitional adjustment to the relevant risk-free interest rate term structure.</w:t>
            </w:r>
          </w:p>
        </w:tc>
      </w:tr>
      <w:tr w:rsidR="00626033" w:rsidRPr="00711388" w14:paraId="34E2DD07" w14:textId="77777777" w:rsidTr="002849C4">
        <w:tc>
          <w:tcPr>
            <w:tcW w:w="2136" w:type="dxa"/>
            <w:tcBorders>
              <w:top w:val="single" w:sz="2" w:space="0" w:color="auto"/>
              <w:left w:val="single" w:sz="2" w:space="0" w:color="auto"/>
              <w:bottom w:val="single" w:sz="2" w:space="0" w:color="auto"/>
              <w:right w:val="single" w:sz="2" w:space="0" w:color="auto"/>
            </w:tcBorders>
          </w:tcPr>
          <w:p w14:paraId="04614134" w14:textId="77777777" w:rsidR="00144E0F" w:rsidRPr="00711388" w:rsidRDefault="00144E0F" w:rsidP="00877EC4">
            <w:pPr>
              <w:pStyle w:val="NormalLeft"/>
              <w:rPr>
                <w:lang w:val="en-GB"/>
              </w:rPr>
            </w:pPr>
            <w:r w:rsidRPr="00711388">
              <w:rPr>
                <w:lang w:val="en-GB"/>
              </w:rPr>
              <w:t>C0020, C0030, C0060, C0090, C0100, C0160, C0190, C0200/R0350</w:t>
            </w:r>
          </w:p>
        </w:tc>
        <w:tc>
          <w:tcPr>
            <w:tcW w:w="3064" w:type="dxa"/>
            <w:tcBorders>
              <w:top w:val="single" w:sz="2" w:space="0" w:color="auto"/>
              <w:left w:val="single" w:sz="2" w:space="0" w:color="auto"/>
              <w:bottom w:val="single" w:sz="2" w:space="0" w:color="auto"/>
              <w:right w:val="single" w:sz="2" w:space="0" w:color="auto"/>
            </w:tcBorders>
          </w:tcPr>
          <w:p w14:paraId="220F2569" w14:textId="77777777" w:rsidR="00144E0F" w:rsidRPr="00711388" w:rsidRDefault="00144E0F" w:rsidP="00877EC4">
            <w:pPr>
              <w:pStyle w:val="NormalLeft"/>
              <w:rPr>
                <w:lang w:val="en-GB"/>
              </w:rPr>
            </w:pPr>
            <w:r w:rsidRPr="00711388">
              <w:rPr>
                <w:lang w:val="en-GB"/>
              </w:rPr>
              <w:t>Best estimate subject to matching adjustment</w:t>
            </w:r>
          </w:p>
        </w:tc>
        <w:tc>
          <w:tcPr>
            <w:tcW w:w="4086" w:type="dxa"/>
            <w:tcBorders>
              <w:top w:val="single" w:sz="2" w:space="0" w:color="auto"/>
              <w:left w:val="single" w:sz="2" w:space="0" w:color="auto"/>
              <w:bottom w:val="single" w:sz="2" w:space="0" w:color="auto"/>
              <w:right w:val="single" w:sz="2" w:space="0" w:color="auto"/>
            </w:tcBorders>
          </w:tcPr>
          <w:p w14:paraId="3A1AE57E" w14:textId="77777777" w:rsidR="00144E0F" w:rsidRPr="00711388" w:rsidRDefault="00144E0F" w:rsidP="00877EC4">
            <w:pPr>
              <w:pStyle w:val="NormalLeft"/>
              <w:rPr>
                <w:lang w:val="en-GB"/>
              </w:rPr>
            </w:pPr>
            <w:r w:rsidRPr="00711388">
              <w:rPr>
                <w:lang w:val="en-GB"/>
              </w:rPr>
              <w:t>Indicate the amount of gross best estimate (R0030) subject to matching adjustment, for each line of business, as defined in Annex I to Delegated Regulation (EU) 2015/35.</w:t>
            </w:r>
          </w:p>
        </w:tc>
      </w:tr>
      <w:tr w:rsidR="00626033" w:rsidRPr="00711388" w14:paraId="523E88FE" w14:textId="77777777" w:rsidTr="002849C4">
        <w:tc>
          <w:tcPr>
            <w:tcW w:w="2136" w:type="dxa"/>
            <w:tcBorders>
              <w:top w:val="single" w:sz="2" w:space="0" w:color="auto"/>
              <w:left w:val="single" w:sz="2" w:space="0" w:color="auto"/>
              <w:bottom w:val="single" w:sz="2" w:space="0" w:color="auto"/>
              <w:right w:val="single" w:sz="2" w:space="0" w:color="auto"/>
            </w:tcBorders>
          </w:tcPr>
          <w:p w14:paraId="7E462F9A" w14:textId="77777777" w:rsidR="00144E0F" w:rsidRPr="00711388" w:rsidRDefault="00144E0F" w:rsidP="00877EC4">
            <w:pPr>
              <w:pStyle w:val="NormalLeft"/>
              <w:rPr>
                <w:lang w:val="en-GB"/>
              </w:rPr>
            </w:pPr>
            <w:r w:rsidRPr="00711388">
              <w:rPr>
                <w:lang w:val="en-GB"/>
              </w:rPr>
              <w:lastRenderedPageBreak/>
              <w:t>C0150/R0350</w:t>
            </w:r>
          </w:p>
        </w:tc>
        <w:tc>
          <w:tcPr>
            <w:tcW w:w="3064" w:type="dxa"/>
            <w:tcBorders>
              <w:top w:val="single" w:sz="2" w:space="0" w:color="auto"/>
              <w:left w:val="single" w:sz="2" w:space="0" w:color="auto"/>
              <w:bottom w:val="single" w:sz="2" w:space="0" w:color="auto"/>
              <w:right w:val="single" w:sz="2" w:space="0" w:color="auto"/>
            </w:tcBorders>
          </w:tcPr>
          <w:p w14:paraId="659D33E2" w14:textId="62EACCAC" w:rsidR="00144E0F" w:rsidRPr="00711388" w:rsidRDefault="00144E0F" w:rsidP="00877EC4">
            <w:pPr>
              <w:pStyle w:val="NormalLeft"/>
              <w:rPr>
                <w:lang w:val="en-GB"/>
              </w:rPr>
            </w:pPr>
            <w:r w:rsidRPr="00711388">
              <w:rPr>
                <w:lang w:val="en-GB"/>
              </w:rPr>
              <w:t xml:space="preserve">Best estimate subject to matching adjustment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5ADC5891" w14:textId="6CA37921" w:rsidR="00144E0F" w:rsidRPr="00711388" w:rsidRDefault="00144E0F" w:rsidP="00877EC4">
            <w:pPr>
              <w:pStyle w:val="NormalLeft"/>
              <w:rPr>
                <w:lang w:val="en-GB"/>
              </w:rPr>
            </w:pPr>
            <w:r w:rsidRPr="00711388">
              <w:rPr>
                <w:lang w:val="en-GB"/>
              </w:rPr>
              <w:t>Total amount of gross best estimate (R0030) subject to matching adjustment, for Life other than health insurance, including Unit</w:t>
            </w:r>
            <w:r w:rsidR="00711388" w:rsidRPr="00711388">
              <w:rPr>
                <w:lang w:val="en-GB"/>
              </w:rPr>
              <w:t>-</w:t>
            </w:r>
            <w:r w:rsidRPr="00711388">
              <w:rPr>
                <w:lang w:val="en-GB"/>
              </w:rPr>
              <w:t>Linked</w:t>
            </w:r>
          </w:p>
        </w:tc>
      </w:tr>
      <w:tr w:rsidR="00626033" w:rsidRPr="00711388" w14:paraId="6AE6981E" w14:textId="77777777" w:rsidTr="002849C4">
        <w:tc>
          <w:tcPr>
            <w:tcW w:w="2136" w:type="dxa"/>
            <w:tcBorders>
              <w:top w:val="single" w:sz="2" w:space="0" w:color="auto"/>
              <w:left w:val="single" w:sz="2" w:space="0" w:color="auto"/>
              <w:bottom w:val="single" w:sz="2" w:space="0" w:color="auto"/>
              <w:right w:val="single" w:sz="2" w:space="0" w:color="auto"/>
            </w:tcBorders>
          </w:tcPr>
          <w:p w14:paraId="441A5BB4" w14:textId="77777777" w:rsidR="00144E0F" w:rsidRPr="00711388" w:rsidRDefault="00144E0F" w:rsidP="00877EC4">
            <w:pPr>
              <w:pStyle w:val="NormalLeft"/>
              <w:rPr>
                <w:lang w:val="en-GB"/>
              </w:rPr>
            </w:pPr>
            <w:r w:rsidRPr="00711388">
              <w:rPr>
                <w:lang w:val="en-GB"/>
              </w:rPr>
              <w:t>C0210/R0350</w:t>
            </w:r>
          </w:p>
        </w:tc>
        <w:tc>
          <w:tcPr>
            <w:tcW w:w="3064" w:type="dxa"/>
            <w:tcBorders>
              <w:top w:val="single" w:sz="2" w:space="0" w:color="auto"/>
              <w:left w:val="single" w:sz="2" w:space="0" w:color="auto"/>
              <w:bottom w:val="single" w:sz="2" w:space="0" w:color="auto"/>
              <w:right w:val="single" w:sz="2" w:space="0" w:color="auto"/>
            </w:tcBorders>
          </w:tcPr>
          <w:p w14:paraId="423CE3A7" w14:textId="1D7431B3" w:rsidR="00144E0F" w:rsidRPr="00711388" w:rsidRDefault="00144E0F" w:rsidP="00877EC4">
            <w:pPr>
              <w:pStyle w:val="NormalLeft"/>
              <w:rPr>
                <w:lang w:val="en-GB"/>
              </w:rPr>
            </w:pPr>
            <w:r w:rsidRPr="00711388">
              <w:rPr>
                <w:lang w:val="en-GB"/>
              </w:rPr>
              <w:t xml:space="preserve">Best estimate subject to matching adjustment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4F660A6" w14:textId="77777777" w:rsidR="00144E0F" w:rsidRPr="00711388" w:rsidRDefault="00144E0F" w:rsidP="00877EC4">
            <w:pPr>
              <w:pStyle w:val="NormalLeft"/>
              <w:rPr>
                <w:lang w:val="en-GB"/>
              </w:rPr>
            </w:pPr>
            <w:r w:rsidRPr="00711388">
              <w:rPr>
                <w:lang w:val="en-GB"/>
              </w:rPr>
              <w:t>Total amount of gross best estimate (R0030) subject to matching adjustment, for Health similar to life insurance</w:t>
            </w:r>
          </w:p>
        </w:tc>
      </w:tr>
      <w:tr w:rsidR="00626033" w:rsidRPr="00711388" w14:paraId="38B516FD" w14:textId="77777777" w:rsidTr="002849C4">
        <w:tc>
          <w:tcPr>
            <w:tcW w:w="2136" w:type="dxa"/>
            <w:tcBorders>
              <w:top w:val="single" w:sz="2" w:space="0" w:color="auto"/>
              <w:left w:val="single" w:sz="2" w:space="0" w:color="auto"/>
              <w:bottom w:val="single" w:sz="2" w:space="0" w:color="auto"/>
              <w:right w:val="single" w:sz="2" w:space="0" w:color="auto"/>
            </w:tcBorders>
          </w:tcPr>
          <w:p w14:paraId="2B66B29B" w14:textId="77777777" w:rsidR="00144E0F" w:rsidRPr="00711388" w:rsidRDefault="00144E0F" w:rsidP="00877EC4">
            <w:pPr>
              <w:pStyle w:val="NormalLeft"/>
              <w:rPr>
                <w:lang w:val="en-GB"/>
              </w:rPr>
            </w:pPr>
            <w:r w:rsidRPr="00711388">
              <w:rPr>
                <w:lang w:val="en-GB"/>
              </w:rPr>
              <w:t>C0020, C0030, C0060, C0090, C0100, C0160, C0190, C0200/R0360</w:t>
            </w:r>
          </w:p>
        </w:tc>
        <w:tc>
          <w:tcPr>
            <w:tcW w:w="3064" w:type="dxa"/>
            <w:tcBorders>
              <w:top w:val="single" w:sz="2" w:space="0" w:color="auto"/>
              <w:left w:val="single" w:sz="2" w:space="0" w:color="auto"/>
              <w:bottom w:val="single" w:sz="2" w:space="0" w:color="auto"/>
              <w:right w:val="single" w:sz="2" w:space="0" w:color="auto"/>
            </w:tcBorders>
          </w:tcPr>
          <w:p w14:paraId="1DDEB9F4" w14:textId="77777777" w:rsidR="00144E0F" w:rsidRPr="00711388" w:rsidRDefault="00144E0F" w:rsidP="00877EC4">
            <w:pPr>
              <w:pStyle w:val="NormalLeft"/>
              <w:rPr>
                <w:lang w:val="en-GB"/>
              </w:rPr>
            </w:pPr>
            <w:r w:rsidRPr="00711388">
              <w:rPr>
                <w:lang w:val="en-GB"/>
              </w:rPr>
              <w:t>Technical provisions without matching adjustment and without all the others</w:t>
            </w:r>
          </w:p>
        </w:tc>
        <w:tc>
          <w:tcPr>
            <w:tcW w:w="4086" w:type="dxa"/>
            <w:tcBorders>
              <w:top w:val="single" w:sz="2" w:space="0" w:color="auto"/>
              <w:left w:val="single" w:sz="2" w:space="0" w:color="auto"/>
              <w:bottom w:val="single" w:sz="2" w:space="0" w:color="auto"/>
              <w:right w:val="single" w:sz="2" w:space="0" w:color="auto"/>
            </w:tcBorders>
          </w:tcPr>
          <w:p w14:paraId="049090B9" w14:textId="77777777" w:rsidR="00144E0F" w:rsidRPr="00711388" w:rsidRDefault="00144E0F" w:rsidP="00877EC4">
            <w:pPr>
              <w:pStyle w:val="NormalLeft"/>
              <w:rPr>
                <w:lang w:val="en-GB"/>
              </w:rPr>
            </w:pPr>
            <w:r w:rsidRPr="00711388">
              <w:rPr>
                <w:lang w:val="en-GB"/>
              </w:rPr>
              <w:t>Amount of technical provisions calculated without matching adjustment, for each line of business, as defined in Annex I to Delegated Regulation (EU) 2015/35.</w:t>
            </w:r>
          </w:p>
          <w:p w14:paraId="390CBCD5" w14:textId="77777777" w:rsidR="00144E0F" w:rsidRPr="00711388" w:rsidRDefault="00144E0F" w:rsidP="00877EC4">
            <w:pPr>
              <w:pStyle w:val="NormalLeft"/>
              <w:rPr>
                <w:lang w:val="en-GB"/>
              </w:rPr>
            </w:pPr>
            <w:r w:rsidRPr="00711388">
              <w:rPr>
                <w:lang w:val="en-GB"/>
              </w:rPr>
              <w:t>In the cases where the same technical provisions were also subject to the transitional deduction to technical provisions, the amount reported in this item shall reflect the value with neither the matching adjustment nor the transitional deduction to technical provisions.</w:t>
            </w:r>
          </w:p>
        </w:tc>
      </w:tr>
      <w:tr w:rsidR="00626033" w:rsidRPr="00711388" w14:paraId="087425A6" w14:textId="77777777" w:rsidTr="002849C4">
        <w:tc>
          <w:tcPr>
            <w:tcW w:w="2136" w:type="dxa"/>
            <w:tcBorders>
              <w:top w:val="single" w:sz="2" w:space="0" w:color="auto"/>
              <w:left w:val="single" w:sz="2" w:space="0" w:color="auto"/>
              <w:bottom w:val="single" w:sz="2" w:space="0" w:color="auto"/>
              <w:right w:val="single" w:sz="2" w:space="0" w:color="auto"/>
            </w:tcBorders>
          </w:tcPr>
          <w:p w14:paraId="163FB90F" w14:textId="77777777" w:rsidR="00144E0F" w:rsidRPr="00711388" w:rsidRDefault="00144E0F" w:rsidP="00877EC4">
            <w:pPr>
              <w:pStyle w:val="NormalLeft"/>
              <w:rPr>
                <w:lang w:val="en-GB"/>
              </w:rPr>
            </w:pPr>
            <w:r w:rsidRPr="00711388">
              <w:rPr>
                <w:lang w:val="en-GB"/>
              </w:rPr>
              <w:t>C0150/R0360</w:t>
            </w:r>
          </w:p>
        </w:tc>
        <w:tc>
          <w:tcPr>
            <w:tcW w:w="3064" w:type="dxa"/>
            <w:tcBorders>
              <w:top w:val="single" w:sz="2" w:space="0" w:color="auto"/>
              <w:left w:val="single" w:sz="2" w:space="0" w:color="auto"/>
              <w:bottom w:val="single" w:sz="2" w:space="0" w:color="auto"/>
              <w:right w:val="single" w:sz="2" w:space="0" w:color="auto"/>
            </w:tcBorders>
          </w:tcPr>
          <w:p w14:paraId="25AB436D" w14:textId="5D0EE1BD" w:rsidR="00144E0F" w:rsidRPr="00711388" w:rsidRDefault="00144E0F" w:rsidP="00877EC4">
            <w:pPr>
              <w:pStyle w:val="NormalLeft"/>
              <w:rPr>
                <w:lang w:val="en-GB"/>
              </w:rPr>
            </w:pPr>
            <w:r w:rsidRPr="00711388">
              <w:rPr>
                <w:lang w:val="en-GB"/>
              </w:rPr>
              <w:t xml:space="preserve">Technical provisions without matching adjustment and without all the others </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3646714F" w14:textId="02237CC5" w:rsidR="00144E0F" w:rsidRPr="00711388" w:rsidRDefault="00144E0F" w:rsidP="00877EC4">
            <w:pPr>
              <w:pStyle w:val="NormalLeft"/>
              <w:rPr>
                <w:lang w:val="en-GB"/>
              </w:rPr>
            </w:pPr>
            <w:r w:rsidRPr="00711388">
              <w:rPr>
                <w:lang w:val="en-GB"/>
              </w:rPr>
              <w:t>Total amount of technical provisions calculated without matching adjustment, for Life other than health insurance, including Unit</w:t>
            </w:r>
            <w:r w:rsidR="00711388" w:rsidRPr="00711388">
              <w:rPr>
                <w:lang w:val="en-GB"/>
              </w:rPr>
              <w:t>-</w:t>
            </w:r>
            <w:r w:rsidRPr="00711388">
              <w:rPr>
                <w:lang w:val="en-GB"/>
              </w:rPr>
              <w:t>Linked.</w:t>
            </w:r>
          </w:p>
          <w:p w14:paraId="4775ACD4" w14:textId="77777777" w:rsidR="00144E0F" w:rsidRPr="00711388" w:rsidRDefault="00144E0F" w:rsidP="00877EC4">
            <w:pPr>
              <w:pStyle w:val="NormalLeft"/>
              <w:rPr>
                <w:lang w:val="en-GB"/>
              </w:rPr>
            </w:pPr>
            <w:r w:rsidRPr="00711388">
              <w:rPr>
                <w:lang w:val="en-GB"/>
              </w:rPr>
              <w:t>In the cases where the same technical provisions were also subject to the transitional deduction to technical provisions, the amount reported in this item shall reflect the value with neither the matching adjustment nor the transitional deduction to technical provisions.</w:t>
            </w:r>
          </w:p>
        </w:tc>
      </w:tr>
      <w:tr w:rsidR="00626033" w:rsidRPr="00711388" w14:paraId="7837B22A" w14:textId="77777777" w:rsidTr="002849C4">
        <w:tc>
          <w:tcPr>
            <w:tcW w:w="2136" w:type="dxa"/>
            <w:tcBorders>
              <w:top w:val="single" w:sz="2" w:space="0" w:color="auto"/>
              <w:left w:val="single" w:sz="2" w:space="0" w:color="auto"/>
              <w:bottom w:val="single" w:sz="2" w:space="0" w:color="auto"/>
              <w:right w:val="single" w:sz="2" w:space="0" w:color="auto"/>
            </w:tcBorders>
          </w:tcPr>
          <w:p w14:paraId="6AD5029B" w14:textId="77777777" w:rsidR="00144E0F" w:rsidRPr="00711388" w:rsidRDefault="00144E0F" w:rsidP="00877EC4">
            <w:pPr>
              <w:pStyle w:val="NormalLeft"/>
              <w:rPr>
                <w:lang w:val="en-GB"/>
              </w:rPr>
            </w:pPr>
            <w:r w:rsidRPr="00711388">
              <w:rPr>
                <w:lang w:val="en-GB"/>
              </w:rPr>
              <w:t>C0210/R0360</w:t>
            </w:r>
          </w:p>
        </w:tc>
        <w:tc>
          <w:tcPr>
            <w:tcW w:w="3064" w:type="dxa"/>
            <w:tcBorders>
              <w:top w:val="single" w:sz="2" w:space="0" w:color="auto"/>
              <w:left w:val="single" w:sz="2" w:space="0" w:color="auto"/>
              <w:bottom w:val="single" w:sz="2" w:space="0" w:color="auto"/>
              <w:right w:val="single" w:sz="2" w:space="0" w:color="auto"/>
            </w:tcBorders>
          </w:tcPr>
          <w:p w14:paraId="08D1E215" w14:textId="2757BE3F" w:rsidR="00144E0F" w:rsidRPr="00711388" w:rsidRDefault="00144E0F" w:rsidP="00877EC4">
            <w:pPr>
              <w:pStyle w:val="NormalLeft"/>
              <w:rPr>
                <w:lang w:val="en-GB"/>
              </w:rPr>
            </w:pPr>
            <w:r w:rsidRPr="00711388">
              <w:rPr>
                <w:lang w:val="en-GB"/>
              </w:rPr>
              <w:t xml:space="preserve">Technical provisions without matching adjustment and without all the others </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6DAF726" w14:textId="77777777" w:rsidR="00144E0F" w:rsidRPr="00711388" w:rsidRDefault="00144E0F" w:rsidP="00877EC4">
            <w:pPr>
              <w:pStyle w:val="NormalLeft"/>
              <w:rPr>
                <w:lang w:val="en-GB"/>
              </w:rPr>
            </w:pPr>
            <w:r w:rsidRPr="00711388">
              <w:rPr>
                <w:lang w:val="en-GB"/>
              </w:rPr>
              <w:t>Total amount of technical provisions calculated without matching adjustment, for Health similar to life insurance.</w:t>
            </w:r>
          </w:p>
          <w:p w14:paraId="49485D7F" w14:textId="77777777" w:rsidR="00144E0F" w:rsidRPr="00711388" w:rsidRDefault="00144E0F" w:rsidP="00877EC4">
            <w:pPr>
              <w:pStyle w:val="NormalLeft"/>
              <w:rPr>
                <w:lang w:val="en-GB"/>
              </w:rPr>
            </w:pPr>
            <w:r w:rsidRPr="00711388">
              <w:rPr>
                <w:lang w:val="en-GB"/>
              </w:rPr>
              <w:t xml:space="preserve">In the cases where the same technical provisions were also subject to the transitional deduction to technical provisions, the amount reported in this item shall reflect the value with neither </w:t>
            </w:r>
            <w:r w:rsidRPr="00711388">
              <w:rPr>
                <w:lang w:val="en-GB"/>
              </w:rPr>
              <w:lastRenderedPageBreak/>
              <w:t>the matching adjustment nor the transitional deduction to technical provisions.</w:t>
            </w:r>
          </w:p>
        </w:tc>
      </w:tr>
      <w:tr w:rsidR="00626033" w:rsidRPr="00711388" w14:paraId="50AF1201" w14:textId="77777777" w:rsidTr="002849C4">
        <w:tc>
          <w:tcPr>
            <w:tcW w:w="2136" w:type="dxa"/>
            <w:tcBorders>
              <w:top w:val="single" w:sz="2" w:space="0" w:color="auto"/>
              <w:left w:val="single" w:sz="2" w:space="0" w:color="auto"/>
              <w:bottom w:val="single" w:sz="2" w:space="0" w:color="auto"/>
              <w:right w:val="single" w:sz="2" w:space="0" w:color="auto"/>
            </w:tcBorders>
          </w:tcPr>
          <w:p w14:paraId="0BBAFE15" w14:textId="77777777" w:rsidR="00FF2F8A" w:rsidRPr="00711388" w:rsidRDefault="002849C4" w:rsidP="00877EC4">
            <w:pPr>
              <w:pStyle w:val="NormalLeft"/>
              <w:rPr>
                <w:lang w:val="en-GB"/>
              </w:rPr>
            </w:pPr>
            <w:r w:rsidRPr="00711388">
              <w:rPr>
                <w:lang w:val="en-GB"/>
              </w:rPr>
              <w:lastRenderedPageBreak/>
              <w:t>C0020, C0030, C0060, C0090, C0100, C0160, C0190, C0200/R0370</w:t>
            </w:r>
          </w:p>
        </w:tc>
        <w:tc>
          <w:tcPr>
            <w:tcW w:w="3064" w:type="dxa"/>
            <w:tcBorders>
              <w:top w:val="single" w:sz="2" w:space="0" w:color="auto"/>
              <w:left w:val="single" w:sz="2" w:space="0" w:color="auto"/>
              <w:bottom w:val="single" w:sz="2" w:space="0" w:color="auto"/>
              <w:right w:val="single" w:sz="2" w:space="0" w:color="auto"/>
            </w:tcBorders>
          </w:tcPr>
          <w:p w14:paraId="1FB212D2" w14:textId="77777777" w:rsidR="00FF2F8A" w:rsidRPr="00711388" w:rsidRDefault="002849C4" w:rsidP="00877EC4">
            <w:pPr>
              <w:pStyle w:val="NormalLeft"/>
              <w:rPr>
                <w:lang w:val="en-GB"/>
              </w:rPr>
            </w:pPr>
            <w:r w:rsidRPr="00711388">
              <w:rPr>
                <w:lang w:val="en-GB"/>
              </w:rPr>
              <w:t>Expected profits included in future premiums (EPIFP)</w:t>
            </w:r>
          </w:p>
        </w:tc>
        <w:tc>
          <w:tcPr>
            <w:tcW w:w="4086" w:type="dxa"/>
            <w:tcBorders>
              <w:top w:val="single" w:sz="2" w:space="0" w:color="auto"/>
              <w:left w:val="single" w:sz="2" w:space="0" w:color="auto"/>
              <w:bottom w:val="single" w:sz="2" w:space="0" w:color="auto"/>
              <w:right w:val="single" w:sz="2" w:space="0" w:color="auto"/>
            </w:tcBorders>
          </w:tcPr>
          <w:p w14:paraId="0D88B5B1" w14:textId="77777777" w:rsidR="00FF2F8A" w:rsidRPr="00711388" w:rsidRDefault="002849C4" w:rsidP="002849C4">
            <w:pPr>
              <w:pStyle w:val="NormalLeft"/>
              <w:rPr>
                <w:lang w:val="en-GB"/>
              </w:rPr>
            </w:pPr>
            <w:r w:rsidRPr="00711388">
              <w:rPr>
                <w:lang w:val="en-GB"/>
              </w:rPr>
              <w:t>Indicate the amount of Expected profit</w:t>
            </w:r>
            <w:r w:rsidR="00340652" w:rsidRPr="00711388">
              <w:rPr>
                <w:lang w:val="en-GB"/>
              </w:rPr>
              <w:t>s</w:t>
            </w:r>
            <w:r w:rsidRPr="00711388">
              <w:rPr>
                <w:lang w:val="en-GB"/>
              </w:rPr>
              <w:t xml:space="preserve"> in future premiums (‘EPIFP’) gross of reinsurance and taxes (i.e. without considering their impact), for each line of business, as defined in Annex I to Delegated Regulation (EU) 2015/35.</w:t>
            </w:r>
          </w:p>
        </w:tc>
      </w:tr>
      <w:tr w:rsidR="00626033" w:rsidRPr="00711388" w14:paraId="5139E88D" w14:textId="77777777" w:rsidTr="002849C4">
        <w:tc>
          <w:tcPr>
            <w:tcW w:w="2136" w:type="dxa"/>
            <w:tcBorders>
              <w:top w:val="single" w:sz="2" w:space="0" w:color="auto"/>
              <w:left w:val="single" w:sz="2" w:space="0" w:color="auto"/>
              <w:bottom w:val="single" w:sz="2" w:space="0" w:color="auto"/>
              <w:right w:val="single" w:sz="2" w:space="0" w:color="auto"/>
            </w:tcBorders>
          </w:tcPr>
          <w:p w14:paraId="67528DDF" w14:textId="77777777" w:rsidR="002849C4" w:rsidRPr="00711388" w:rsidRDefault="002849C4" w:rsidP="002849C4">
            <w:pPr>
              <w:pStyle w:val="NormalLeft"/>
              <w:rPr>
                <w:lang w:val="en-GB"/>
              </w:rPr>
            </w:pPr>
            <w:r w:rsidRPr="00711388">
              <w:rPr>
                <w:lang w:val="en-GB"/>
              </w:rPr>
              <w:t>C0150/R0370</w:t>
            </w:r>
          </w:p>
        </w:tc>
        <w:tc>
          <w:tcPr>
            <w:tcW w:w="3064" w:type="dxa"/>
            <w:tcBorders>
              <w:top w:val="single" w:sz="2" w:space="0" w:color="auto"/>
              <w:left w:val="single" w:sz="2" w:space="0" w:color="auto"/>
              <w:bottom w:val="single" w:sz="2" w:space="0" w:color="auto"/>
              <w:right w:val="single" w:sz="2" w:space="0" w:color="auto"/>
            </w:tcBorders>
          </w:tcPr>
          <w:p w14:paraId="65199839" w14:textId="224C2849" w:rsidR="002849C4" w:rsidRPr="00711388" w:rsidRDefault="002849C4" w:rsidP="002849C4">
            <w:pPr>
              <w:pStyle w:val="NormalLeft"/>
              <w:rPr>
                <w:lang w:val="en-GB"/>
              </w:rPr>
            </w:pPr>
            <w:r w:rsidRPr="00711388">
              <w:rPr>
                <w:lang w:val="en-GB"/>
              </w:rPr>
              <w:t>Expected profits included in future premiums (EPIFP)</w:t>
            </w:r>
            <w:r w:rsidR="00845F43" w:rsidRPr="00711388">
              <w:rPr>
                <w:lang w:val="en-GB"/>
              </w:rPr>
              <w:t>-</w:t>
            </w:r>
            <w:r w:rsidRPr="00711388">
              <w:rPr>
                <w:lang w:val="en-GB"/>
              </w:rPr>
              <w:t xml:space="preserve"> Total (Life other than health insurance, including Unit</w:t>
            </w:r>
            <w:r w:rsidR="00711388" w:rsidRPr="00711388">
              <w:rPr>
                <w:lang w:val="en-GB"/>
              </w:rPr>
              <w:t>-</w:t>
            </w:r>
            <w:r w:rsidRPr="00711388">
              <w:rPr>
                <w:lang w:val="en-GB"/>
              </w:rPr>
              <w:t>Linked)</w:t>
            </w:r>
          </w:p>
        </w:tc>
        <w:tc>
          <w:tcPr>
            <w:tcW w:w="4086" w:type="dxa"/>
            <w:tcBorders>
              <w:top w:val="single" w:sz="2" w:space="0" w:color="auto"/>
              <w:left w:val="single" w:sz="2" w:space="0" w:color="auto"/>
              <w:bottom w:val="single" w:sz="2" w:space="0" w:color="auto"/>
              <w:right w:val="single" w:sz="2" w:space="0" w:color="auto"/>
            </w:tcBorders>
          </w:tcPr>
          <w:p w14:paraId="21F1B859" w14:textId="75D595B8" w:rsidR="002849C4" w:rsidRPr="00711388" w:rsidRDefault="002849C4" w:rsidP="002849C4">
            <w:pPr>
              <w:pStyle w:val="NormalLeft"/>
              <w:rPr>
                <w:lang w:val="en-GB"/>
              </w:rPr>
            </w:pPr>
            <w:r w:rsidRPr="00711388">
              <w:rPr>
                <w:lang w:val="en-GB"/>
              </w:rPr>
              <w:t>Total amount Expected profit</w:t>
            </w:r>
            <w:r w:rsidR="00340652" w:rsidRPr="00711388">
              <w:rPr>
                <w:lang w:val="en-GB"/>
              </w:rPr>
              <w:t>s</w:t>
            </w:r>
            <w:r w:rsidRPr="00711388">
              <w:rPr>
                <w:lang w:val="en-GB"/>
              </w:rPr>
              <w:t xml:space="preserve"> in future premiums (‘EPIFP’) gross of reinsurance and taxes (i.e. without considering their impact) for Life other than health insurance, including Unit</w:t>
            </w:r>
            <w:r w:rsidR="00711388" w:rsidRPr="00711388">
              <w:rPr>
                <w:lang w:val="en-GB"/>
              </w:rPr>
              <w:t>-</w:t>
            </w:r>
            <w:r w:rsidRPr="00711388">
              <w:rPr>
                <w:lang w:val="en-GB"/>
              </w:rPr>
              <w:t>Linked.</w:t>
            </w:r>
          </w:p>
        </w:tc>
      </w:tr>
      <w:tr w:rsidR="00626033" w:rsidRPr="00711388" w14:paraId="185BA8E8" w14:textId="77777777" w:rsidTr="002849C4">
        <w:tc>
          <w:tcPr>
            <w:tcW w:w="2136" w:type="dxa"/>
            <w:tcBorders>
              <w:top w:val="single" w:sz="2" w:space="0" w:color="auto"/>
              <w:left w:val="single" w:sz="2" w:space="0" w:color="auto"/>
              <w:bottom w:val="single" w:sz="2" w:space="0" w:color="auto"/>
              <w:right w:val="single" w:sz="2" w:space="0" w:color="auto"/>
            </w:tcBorders>
          </w:tcPr>
          <w:p w14:paraId="359B483C" w14:textId="77777777" w:rsidR="007F5BD9" w:rsidRPr="00711388" w:rsidRDefault="007F5BD9" w:rsidP="002849C4">
            <w:pPr>
              <w:pStyle w:val="NormalLeft"/>
              <w:rPr>
                <w:lang w:val="en-GB"/>
              </w:rPr>
            </w:pPr>
            <w:r w:rsidRPr="00711388">
              <w:rPr>
                <w:lang w:val="en-GB"/>
              </w:rPr>
              <w:t>C0210/R0370</w:t>
            </w:r>
          </w:p>
        </w:tc>
        <w:tc>
          <w:tcPr>
            <w:tcW w:w="3064" w:type="dxa"/>
            <w:tcBorders>
              <w:top w:val="single" w:sz="2" w:space="0" w:color="auto"/>
              <w:left w:val="single" w:sz="2" w:space="0" w:color="auto"/>
              <w:bottom w:val="single" w:sz="2" w:space="0" w:color="auto"/>
              <w:right w:val="single" w:sz="2" w:space="0" w:color="auto"/>
            </w:tcBorders>
          </w:tcPr>
          <w:p w14:paraId="212EE590" w14:textId="7A5F1B65" w:rsidR="007F5BD9" w:rsidRPr="00711388" w:rsidRDefault="007F5BD9" w:rsidP="002849C4">
            <w:pPr>
              <w:pStyle w:val="NormalLeft"/>
              <w:rPr>
                <w:lang w:val="en-GB"/>
              </w:rPr>
            </w:pPr>
            <w:r w:rsidRPr="00711388">
              <w:rPr>
                <w:lang w:val="en-GB"/>
              </w:rPr>
              <w:t>Expected profits included in future premiums (EPIFP)</w:t>
            </w:r>
            <w:r w:rsidR="00845F43" w:rsidRPr="00711388">
              <w:rPr>
                <w:lang w:val="en-GB"/>
              </w:rPr>
              <w:t>-</w:t>
            </w:r>
            <w:r w:rsidRPr="00711388">
              <w:rPr>
                <w:lang w:val="en-GB"/>
              </w:rPr>
              <w:t xml:space="preserv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1F298EE5" w14:textId="77777777" w:rsidR="007F5BD9" w:rsidRPr="00711388" w:rsidRDefault="007F5BD9" w:rsidP="002849C4">
            <w:pPr>
              <w:pStyle w:val="NormalLeft"/>
              <w:rPr>
                <w:lang w:val="en-GB"/>
              </w:rPr>
            </w:pPr>
            <w:r w:rsidRPr="00711388">
              <w:rPr>
                <w:lang w:val="en-GB"/>
              </w:rPr>
              <w:t>Total amount Expected profit</w:t>
            </w:r>
            <w:r w:rsidR="00340652" w:rsidRPr="00711388">
              <w:rPr>
                <w:lang w:val="en-GB"/>
              </w:rPr>
              <w:t>s</w:t>
            </w:r>
            <w:r w:rsidRPr="00711388">
              <w:rPr>
                <w:lang w:val="en-GB"/>
              </w:rPr>
              <w:t xml:space="preserve"> in future premiums (‘EPIFP’) gross of reinsurance and taxes (i.e. without considering their impact) Health similar to life insurance.</w:t>
            </w:r>
          </w:p>
        </w:tc>
      </w:tr>
    </w:tbl>
    <w:p w14:paraId="0F6B8B39" w14:textId="77777777" w:rsidR="00144E0F" w:rsidRPr="00711388" w:rsidRDefault="00144E0F" w:rsidP="00144E0F">
      <w:pPr>
        <w:rPr>
          <w:lang w:val="en-GB"/>
        </w:rPr>
      </w:pPr>
    </w:p>
    <w:p w14:paraId="2BC8D35D" w14:textId="6161A011" w:rsidR="00144E0F" w:rsidRPr="00711388" w:rsidRDefault="00144E0F" w:rsidP="00144E0F">
      <w:pPr>
        <w:pStyle w:val="ManualHeading2"/>
        <w:ind w:left="851" w:hanging="851"/>
        <w:rPr>
          <w:lang w:val="en-GB"/>
        </w:rPr>
      </w:pPr>
      <w:r w:rsidRPr="00711388">
        <w:rPr>
          <w:i/>
          <w:iCs/>
          <w:lang w:val="en-GB"/>
        </w:rPr>
        <w:t xml:space="preserve">S.12.02 </w:t>
      </w:r>
      <w:r w:rsidR="00845F43" w:rsidRPr="00711388">
        <w:rPr>
          <w:i/>
          <w:iCs/>
          <w:lang w:val="en-GB"/>
        </w:rPr>
        <w:t>-</w:t>
      </w:r>
      <w:r w:rsidRPr="00711388">
        <w:rPr>
          <w:i/>
          <w:iCs/>
          <w:lang w:val="en-GB"/>
        </w:rPr>
        <w:t xml:space="preserve"> Life and Health SLT Technical Provisions </w:t>
      </w:r>
      <w:r w:rsidR="00845F43" w:rsidRPr="00711388">
        <w:rPr>
          <w:i/>
          <w:iCs/>
          <w:lang w:val="en-GB"/>
        </w:rPr>
        <w:t>-</w:t>
      </w:r>
      <w:r w:rsidRPr="00711388">
        <w:rPr>
          <w:i/>
          <w:iCs/>
          <w:lang w:val="en-GB"/>
        </w:rPr>
        <w:t xml:space="preserve"> by Country</w:t>
      </w:r>
    </w:p>
    <w:p w14:paraId="52615F77" w14:textId="77777777" w:rsidR="00144E0F" w:rsidRPr="00711388" w:rsidRDefault="00144E0F" w:rsidP="001D0CCF">
      <w:pPr>
        <w:rPr>
          <w:lang w:val="en-GB"/>
        </w:rPr>
      </w:pPr>
      <w:r w:rsidRPr="00711388">
        <w:rPr>
          <w:i/>
          <w:iCs/>
          <w:lang w:val="en-GB"/>
        </w:rPr>
        <w:t>General comments:</w:t>
      </w:r>
    </w:p>
    <w:p w14:paraId="7C983969" w14:textId="1FFEDBFA" w:rsidR="00144E0F" w:rsidRPr="00711388" w:rsidRDefault="00144E0F" w:rsidP="00144E0F">
      <w:pPr>
        <w:rPr>
          <w:lang w:val="en-GB"/>
        </w:rPr>
      </w:pPr>
      <w:r w:rsidRPr="00711388">
        <w:rPr>
          <w:lang w:val="en-GB"/>
        </w:rPr>
        <w:t>This section relates to annual submission of information for individual entities. The template is not due when the thresholds for reporting by country described below are not applicable, i.e. the home country represents 100 % of the sum of the technical provisions calculated as a whole and gross best estimate. When this amount is higher than 90 % but lower than 100 % only R0010, R0020 and R0030 shall be reported.</w:t>
      </w:r>
      <w:r w:rsidR="009D5DD0" w:rsidRPr="00711388">
        <w:rPr>
          <w:lang w:val="en-GB"/>
        </w:rPr>
        <w:t xml:space="preserve"> </w:t>
      </w:r>
    </w:p>
    <w:p w14:paraId="72ADB04A" w14:textId="77777777" w:rsidR="00144E0F" w:rsidRPr="00711388" w:rsidRDefault="00144E0F" w:rsidP="00144E0F">
      <w:pPr>
        <w:rPr>
          <w:lang w:val="en-GB"/>
        </w:rPr>
      </w:pPr>
      <w:r w:rsidRPr="00711388">
        <w:rPr>
          <w:lang w:val="en-GB"/>
        </w:rPr>
        <w:t>Undertakings shall take into account all the obligations in different currencies and convert them into the reporting currency.</w:t>
      </w:r>
    </w:p>
    <w:p w14:paraId="0C50F9E7" w14:textId="77777777" w:rsidR="00144E0F" w:rsidRPr="00711388" w:rsidRDefault="00144E0F" w:rsidP="00144E0F">
      <w:pPr>
        <w:rPr>
          <w:lang w:val="en-GB"/>
        </w:rPr>
      </w:pPr>
      <w:r w:rsidRPr="00711388">
        <w:rPr>
          <w:lang w:val="en-GB"/>
        </w:rPr>
        <w:t>The information by country shall be reported according to the following specifications:</w:t>
      </w:r>
    </w:p>
    <w:p w14:paraId="198FBF81" w14:textId="77777777" w:rsidR="00144E0F" w:rsidRPr="00711388" w:rsidRDefault="00144E0F" w:rsidP="00144E0F">
      <w:pPr>
        <w:pStyle w:val="Point0"/>
        <w:rPr>
          <w:lang w:val="en-GB"/>
        </w:rPr>
      </w:pPr>
      <w:r w:rsidRPr="00711388">
        <w:rPr>
          <w:lang w:val="en-GB"/>
        </w:rPr>
        <w:tab/>
        <w:t> a)</w:t>
      </w:r>
      <w:r w:rsidRPr="00711388">
        <w:rPr>
          <w:lang w:val="en-GB"/>
        </w:rPr>
        <w:tab/>
        <w:t>Information on the home country shall be always reported regardless of the amount of technical provisions calculated as a whole and gross best estimate;</w:t>
      </w:r>
    </w:p>
    <w:p w14:paraId="3AB26E43" w14:textId="77777777" w:rsidR="00144E0F" w:rsidRPr="00711388" w:rsidRDefault="00144E0F" w:rsidP="00144E0F">
      <w:pPr>
        <w:pStyle w:val="Point0"/>
        <w:rPr>
          <w:lang w:val="en-GB"/>
        </w:rPr>
      </w:pPr>
      <w:r w:rsidRPr="00711388">
        <w:rPr>
          <w:lang w:val="en-GB"/>
        </w:rPr>
        <w:tab/>
        <w:t> b )</w:t>
      </w:r>
      <w:r w:rsidRPr="00711388">
        <w:rPr>
          <w:lang w:val="en-GB"/>
        </w:rPr>
        <w:tab/>
        <w:t>Information reported by country shall at least represent 90 % of the sum of the technical provisions calculated as a whole and gross best estimate of any line of business, as defined in Annex I to Delegated Regulation (EU) 2015/35;</w:t>
      </w:r>
    </w:p>
    <w:p w14:paraId="6A3CD53B" w14:textId="59BEEB3B" w:rsidR="00144E0F" w:rsidRPr="00711388" w:rsidRDefault="00144E0F" w:rsidP="00144E0F">
      <w:pPr>
        <w:pStyle w:val="Point0"/>
        <w:rPr>
          <w:lang w:val="en-GB"/>
        </w:rPr>
      </w:pPr>
      <w:r w:rsidRPr="00711388">
        <w:rPr>
          <w:lang w:val="en-GB"/>
        </w:rPr>
        <w:tab/>
        <w:t> c )</w:t>
      </w:r>
      <w:r w:rsidRPr="00711388">
        <w:rPr>
          <w:lang w:val="en-GB"/>
        </w:rPr>
        <w:tab/>
        <w:t>If a specific country has to be reported for a particular line of business to comply with sub</w:t>
      </w:r>
      <w:r w:rsidR="00711388" w:rsidRPr="00711388">
        <w:rPr>
          <w:lang w:val="en-GB"/>
        </w:rPr>
        <w:t>-</w:t>
      </w:r>
      <w:r w:rsidRPr="00711388">
        <w:rPr>
          <w:lang w:val="en-GB"/>
        </w:rPr>
        <w:t>paragraph b) then that country shall be reported for all lines of business;</w:t>
      </w:r>
    </w:p>
    <w:p w14:paraId="3ACD30EB" w14:textId="57962F62" w:rsidR="00144E0F" w:rsidRPr="00711388" w:rsidRDefault="00144E0F" w:rsidP="00144E0F">
      <w:pPr>
        <w:pStyle w:val="Point0"/>
        <w:rPr>
          <w:lang w:val="en-GB"/>
        </w:rPr>
      </w:pPr>
      <w:r w:rsidRPr="00711388">
        <w:rPr>
          <w:lang w:val="en-GB"/>
        </w:rPr>
        <w:tab/>
        <w:t> d )</w:t>
      </w:r>
      <w:r w:rsidRPr="00711388">
        <w:rPr>
          <w:lang w:val="en-GB"/>
        </w:rPr>
        <w:tab/>
        <w:t>The other countries shall be reported aggregated in ‘other</w:t>
      </w:r>
      <w:r w:rsidR="00711388" w:rsidRPr="00711388">
        <w:rPr>
          <w:lang w:val="en-GB"/>
        </w:rPr>
        <w:t>-</w:t>
      </w:r>
      <w:r w:rsidRPr="00711388">
        <w:rPr>
          <w:lang w:val="en-GB"/>
        </w:rPr>
        <w:t>EEA’ or ‘other</w:t>
      </w:r>
      <w:r w:rsidR="00711388" w:rsidRPr="00711388">
        <w:rPr>
          <w:lang w:val="en-GB"/>
        </w:rPr>
        <w:t>-</w:t>
      </w:r>
      <w:r w:rsidRPr="00711388">
        <w:rPr>
          <w:lang w:val="en-GB"/>
        </w:rPr>
        <w:t>non</w:t>
      </w:r>
      <w:r w:rsidR="00F45936" w:rsidRPr="00711388">
        <w:rPr>
          <w:lang w:val="en-GB"/>
        </w:rPr>
        <w:t>-</w:t>
      </w:r>
      <w:r w:rsidRPr="00711388">
        <w:rPr>
          <w:lang w:val="en-GB"/>
        </w:rPr>
        <w:t>EEA’</w:t>
      </w:r>
    </w:p>
    <w:p w14:paraId="6CDA8434" w14:textId="77777777" w:rsidR="00144E0F" w:rsidRPr="00711388" w:rsidRDefault="00144E0F" w:rsidP="00144E0F">
      <w:pPr>
        <w:pStyle w:val="Point0"/>
        <w:rPr>
          <w:lang w:val="en-GB"/>
        </w:rPr>
      </w:pPr>
      <w:r w:rsidRPr="00711388">
        <w:rPr>
          <w:lang w:val="en-GB"/>
        </w:rPr>
        <w:lastRenderedPageBreak/>
        <w:tab/>
        <w:t> e )</w:t>
      </w:r>
      <w:r w:rsidRPr="00711388">
        <w:rPr>
          <w:lang w:val="en-GB"/>
        </w:rPr>
        <w:tab/>
        <w:t>For direct business information shall be reported by country where the contract was entered into;</w:t>
      </w:r>
    </w:p>
    <w:p w14:paraId="160EC11E" w14:textId="43D86CC7" w:rsidR="00144E0F" w:rsidRPr="00711388" w:rsidRDefault="00144E0F" w:rsidP="00144E0F">
      <w:pPr>
        <w:pStyle w:val="Point0"/>
        <w:rPr>
          <w:lang w:val="en-GB"/>
        </w:rPr>
      </w:pPr>
      <w:r w:rsidRPr="00711388">
        <w:rPr>
          <w:lang w:val="en-GB"/>
        </w:rPr>
        <w:tab/>
        <w:t>f )</w:t>
      </w:r>
      <w:r w:rsidRPr="00711388">
        <w:rPr>
          <w:lang w:val="en-GB"/>
        </w:rPr>
        <w:tab/>
        <w:t>For proportional and non</w:t>
      </w:r>
      <w:r w:rsidR="00711388" w:rsidRPr="00711388">
        <w:rPr>
          <w:lang w:val="en-GB"/>
        </w:rPr>
        <w:t>-</w:t>
      </w:r>
      <w:r w:rsidRPr="00711388">
        <w:rPr>
          <w:lang w:val="en-GB"/>
        </w:rPr>
        <w:t>proportional reinsurance information shall be reported by country of localisation of the ceding undertaking.</w:t>
      </w:r>
    </w:p>
    <w:p w14:paraId="4F136A0C" w14:textId="77777777" w:rsidR="00144E0F" w:rsidRPr="00711388" w:rsidRDefault="00144E0F" w:rsidP="00144E0F">
      <w:pPr>
        <w:rPr>
          <w:lang w:val="en-GB"/>
        </w:rPr>
      </w:pPr>
      <w:r w:rsidRPr="00711388">
        <w:rPr>
          <w:lang w:val="en-GB"/>
        </w:rPr>
        <w:t>For the purposes of this template ‘country where the contract was entered into’ means:</w:t>
      </w:r>
    </w:p>
    <w:p w14:paraId="36D83982" w14:textId="77777777" w:rsidR="00144E0F" w:rsidRPr="00711388" w:rsidRDefault="00144E0F" w:rsidP="00144E0F">
      <w:pPr>
        <w:pStyle w:val="Point0"/>
        <w:rPr>
          <w:lang w:val="en-GB"/>
        </w:rPr>
      </w:pPr>
      <w:r w:rsidRPr="00711388">
        <w:rPr>
          <w:lang w:val="en-GB"/>
        </w:rPr>
        <w:tab/>
        <w:t> a )</w:t>
      </w:r>
      <w:r w:rsidRPr="00711388">
        <w:rPr>
          <w:lang w:val="en-GB"/>
        </w:rPr>
        <w:tab/>
        <w:t>The country where the insurance undertaking is established (home country) when the contract was not sold through a branch or freedom to provide services;</w:t>
      </w:r>
    </w:p>
    <w:p w14:paraId="20230054" w14:textId="77777777" w:rsidR="00144E0F" w:rsidRPr="00711388" w:rsidRDefault="00144E0F" w:rsidP="00144E0F">
      <w:pPr>
        <w:pStyle w:val="Point0"/>
        <w:rPr>
          <w:lang w:val="en-GB"/>
        </w:rPr>
      </w:pPr>
      <w:r w:rsidRPr="00711388">
        <w:rPr>
          <w:lang w:val="en-GB"/>
        </w:rPr>
        <w:tab/>
        <w:t> b )</w:t>
      </w:r>
      <w:r w:rsidRPr="00711388">
        <w:rPr>
          <w:lang w:val="en-GB"/>
        </w:rPr>
        <w:tab/>
        <w:t>The country where the branch is located (host country) when the contract was sold through a branch;</w:t>
      </w:r>
    </w:p>
    <w:p w14:paraId="79D050A8" w14:textId="77777777" w:rsidR="00144E0F" w:rsidRPr="00711388" w:rsidRDefault="00144E0F" w:rsidP="00144E0F">
      <w:pPr>
        <w:pStyle w:val="Point0"/>
        <w:rPr>
          <w:lang w:val="en-GB"/>
        </w:rPr>
      </w:pPr>
      <w:r w:rsidRPr="00711388">
        <w:rPr>
          <w:lang w:val="en-GB"/>
        </w:rPr>
        <w:tab/>
        <w:t> c )</w:t>
      </w:r>
      <w:r w:rsidRPr="00711388">
        <w:rPr>
          <w:lang w:val="en-GB"/>
        </w:rPr>
        <w:tab/>
        <w:t>The country where the freedom to provide services was notified (host country) when the contract was sold through freedom to provide services.</w:t>
      </w:r>
    </w:p>
    <w:p w14:paraId="47B33B6F" w14:textId="77777777" w:rsidR="00144E0F" w:rsidRPr="00711388" w:rsidRDefault="00144E0F" w:rsidP="00144E0F">
      <w:pPr>
        <w:pStyle w:val="Point0"/>
        <w:rPr>
          <w:lang w:val="en-GB"/>
        </w:rPr>
      </w:pPr>
      <w:r w:rsidRPr="00711388">
        <w:rPr>
          <w:lang w:val="en-GB"/>
        </w:rPr>
        <w:tab/>
        <w:t> d )</w:t>
      </w:r>
      <w:r w:rsidRPr="00711388">
        <w:rPr>
          <w:lang w:val="en-GB"/>
        </w:rPr>
        <w:tab/>
        <w:t>If an intermediary is used or in any other situation, it is a), b) or c) depending on who sold the contract.</w:t>
      </w:r>
    </w:p>
    <w:p w14:paraId="391B5D12" w14:textId="77777777" w:rsidR="00685C1A" w:rsidRPr="00711388" w:rsidRDefault="00685C1A" w:rsidP="004E1BA6">
      <w:pPr>
        <w:rPr>
          <w:lang w:val="en-GB"/>
        </w:rPr>
      </w:pPr>
    </w:p>
    <w:p w14:paraId="41FBFBA6" w14:textId="47D17EDD" w:rsidR="004E1BA6" w:rsidRPr="00711388" w:rsidRDefault="004E1BA6" w:rsidP="004E1BA6">
      <w:pPr>
        <w:rPr>
          <w:lang w:val="en-GB"/>
        </w:rPr>
      </w:pPr>
      <w:r w:rsidRPr="00711388">
        <w:rPr>
          <w:lang w:val="en-GB"/>
        </w:rPr>
        <w:t xml:space="preserve">The negative technical provisions at the level of the line of business or countries shall be considered with absolute value for the purpose of the calculation of the materiality of the above thresholds. </w:t>
      </w:r>
    </w:p>
    <w:p w14:paraId="7AF1DF7A" w14:textId="77777777" w:rsidR="00144E0F" w:rsidRPr="00711388" w:rsidRDefault="00144E0F" w:rsidP="00144E0F">
      <w:pPr>
        <w:rPr>
          <w:lang w:val="en-GB"/>
        </w:rPr>
      </w:pPr>
      <w:r w:rsidRPr="00711388">
        <w:rPr>
          <w:lang w:val="en-GB"/>
        </w:rPr>
        <w:t>The information to be reported shall include the volatility adjustment, the matching adjustment, the transitional adjustment to the relevant risk-free interest rate term structure and the transitional deduction to technical provisions.</w:t>
      </w:r>
    </w:p>
    <w:tbl>
      <w:tblPr>
        <w:tblW w:w="0" w:type="auto"/>
        <w:tblLayout w:type="fixed"/>
        <w:tblLook w:val="0000" w:firstRow="0" w:lastRow="0" w:firstColumn="0" w:lastColumn="0" w:noHBand="0" w:noVBand="0"/>
      </w:tblPr>
      <w:tblGrid>
        <w:gridCol w:w="2043"/>
        <w:gridCol w:w="2600"/>
        <w:gridCol w:w="4643"/>
      </w:tblGrid>
      <w:tr w:rsidR="00626033" w:rsidRPr="00711388" w14:paraId="1104901B" w14:textId="77777777" w:rsidTr="00877EC4">
        <w:tc>
          <w:tcPr>
            <w:tcW w:w="9286" w:type="dxa"/>
            <w:gridSpan w:val="3"/>
            <w:tcBorders>
              <w:top w:val="single" w:sz="2" w:space="0" w:color="auto"/>
              <w:left w:val="single" w:sz="2" w:space="0" w:color="auto"/>
              <w:bottom w:val="single" w:sz="2" w:space="0" w:color="auto"/>
              <w:right w:val="single" w:sz="2" w:space="0" w:color="auto"/>
            </w:tcBorders>
          </w:tcPr>
          <w:p w14:paraId="2C1732CC" w14:textId="77777777" w:rsidR="00144E0F" w:rsidRPr="00711388" w:rsidRDefault="00144E0F" w:rsidP="00877EC4">
            <w:pPr>
              <w:pStyle w:val="NormalCentered"/>
              <w:rPr>
                <w:lang w:val="en-GB"/>
              </w:rPr>
            </w:pPr>
            <w:r w:rsidRPr="00711388">
              <w:rPr>
                <w:i/>
                <w:iCs/>
                <w:lang w:val="en-GB"/>
              </w:rPr>
              <w:t>Gross TP calculated as a whole and Gross BE for different countries</w:t>
            </w:r>
          </w:p>
        </w:tc>
      </w:tr>
      <w:tr w:rsidR="00626033" w:rsidRPr="00711388" w14:paraId="5848C02C" w14:textId="77777777" w:rsidTr="00877EC4">
        <w:tc>
          <w:tcPr>
            <w:tcW w:w="2043" w:type="dxa"/>
            <w:tcBorders>
              <w:top w:val="single" w:sz="2" w:space="0" w:color="auto"/>
              <w:left w:val="single" w:sz="2" w:space="0" w:color="auto"/>
              <w:bottom w:val="single" w:sz="2" w:space="0" w:color="auto"/>
              <w:right w:val="single" w:sz="2" w:space="0" w:color="auto"/>
            </w:tcBorders>
          </w:tcPr>
          <w:p w14:paraId="77192709" w14:textId="77777777" w:rsidR="00144E0F" w:rsidRPr="00711388" w:rsidRDefault="00144E0F" w:rsidP="00877EC4">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1AFB6C33" w14:textId="77777777" w:rsidR="00144E0F" w:rsidRPr="00711388" w:rsidRDefault="00144E0F" w:rsidP="00877EC4">
            <w:pPr>
              <w:pStyle w:val="NormalCentered"/>
              <w:rPr>
                <w:lang w:val="en-GB"/>
              </w:rPr>
            </w:pPr>
            <w:r w:rsidRPr="00711388">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3A72919B" w14:textId="77777777" w:rsidR="00144E0F" w:rsidRPr="00711388" w:rsidRDefault="00144E0F" w:rsidP="00877EC4">
            <w:pPr>
              <w:pStyle w:val="NormalCentered"/>
              <w:rPr>
                <w:lang w:val="en-GB"/>
              </w:rPr>
            </w:pPr>
            <w:r w:rsidRPr="00711388">
              <w:rPr>
                <w:lang w:val="en-GB"/>
              </w:rPr>
              <w:t>INSTRUCTIONS</w:t>
            </w:r>
          </w:p>
        </w:tc>
      </w:tr>
      <w:tr w:rsidR="00626033" w:rsidRPr="00711388" w14:paraId="6B0558EC" w14:textId="77777777" w:rsidTr="00877EC4">
        <w:tc>
          <w:tcPr>
            <w:tcW w:w="2043" w:type="dxa"/>
            <w:tcBorders>
              <w:top w:val="single" w:sz="2" w:space="0" w:color="auto"/>
              <w:left w:val="single" w:sz="2" w:space="0" w:color="auto"/>
              <w:bottom w:val="single" w:sz="2" w:space="0" w:color="auto"/>
              <w:right w:val="single" w:sz="2" w:space="0" w:color="auto"/>
            </w:tcBorders>
          </w:tcPr>
          <w:p w14:paraId="7A014228" w14:textId="77777777" w:rsidR="00144E0F" w:rsidRPr="00711388" w:rsidRDefault="00144E0F" w:rsidP="00877EC4">
            <w:pPr>
              <w:pStyle w:val="NormalLeft"/>
              <w:rPr>
                <w:lang w:val="en-GB"/>
              </w:rPr>
            </w:pPr>
            <w:r w:rsidRPr="00711388">
              <w:rPr>
                <w:lang w:val="en-GB"/>
              </w:rPr>
              <w:t>C0010/R0040, …</w:t>
            </w:r>
          </w:p>
        </w:tc>
        <w:tc>
          <w:tcPr>
            <w:tcW w:w="2600" w:type="dxa"/>
            <w:tcBorders>
              <w:top w:val="single" w:sz="2" w:space="0" w:color="auto"/>
              <w:left w:val="single" w:sz="2" w:space="0" w:color="auto"/>
              <w:bottom w:val="single" w:sz="2" w:space="0" w:color="auto"/>
              <w:right w:val="single" w:sz="2" w:space="0" w:color="auto"/>
            </w:tcBorders>
          </w:tcPr>
          <w:p w14:paraId="1D53E122" w14:textId="2DC43796" w:rsidR="00144E0F" w:rsidRPr="00711388" w:rsidRDefault="00144E0F" w:rsidP="00877EC4">
            <w:pPr>
              <w:pStyle w:val="NormalLeft"/>
              <w:rPr>
                <w:lang w:val="en-GB"/>
              </w:rPr>
            </w:pPr>
            <w:r w:rsidRPr="00711388">
              <w:rPr>
                <w:lang w:val="en-GB"/>
              </w:rPr>
              <w:t>Countr</w:t>
            </w:r>
            <w:r w:rsidR="00DB7A2E" w:rsidRPr="00711388">
              <w:rPr>
                <w:lang w:val="en-GB"/>
              </w:rPr>
              <w:t>ies in the materiality threshold</w:t>
            </w:r>
          </w:p>
        </w:tc>
        <w:tc>
          <w:tcPr>
            <w:tcW w:w="4643" w:type="dxa"/>
            <w:tcBorders>
              <w:top w:val="single" w:sz="2" w:space="0" w:color="auto"/>
              <w:left w:val="single" w:sz="2" w:space="0" w:color="auto"/>
              <w:bottom w:val="single" w:sz="2" w:space="0" w:color="auto"/>
              <w:right w:val="single" w:sz="2" w:space="0" w:color="auto"/>
            </w:tcBorders>
          </w:tcPr>
          <w:p w14:paraId="35F09EB5" w14:textId="241C53A9" w:rsidR="00144E0F" w:rsidRPr="00711388" w:rsidRDefault="00144E0F" w:rsidP="00877EC4">
            <w:pPr>
              <w:pStyle w:val="NormalLeft"/>
              <w:rPr>
                <w:lang w:val="en-GB"/>
              </w:rPr>
            </w:pPr>
            <w:r w:rsidRPr="00711388">
              <w:rPr>
                <w:lang w:val="en-GB"/>
              </w:rPr>
              <w:t>Report the country ISO 3166</w:t>
            </w:r>
            <w:r w:rsidR="00711388" w:rsidRPr="00711388">
              <w:rPr>
                <w:lang w:val="en-GB"/>
              </w:rPr>
              <w:t>-</w:t>
            </w:r>
            <w:r w:rsidRPr="00711388">
              <w:rPr>
                <w:lang w:val="en-GB"/>
              </w:rPr>
              <w:t>1 alpha</w:t>
            </w:r>
            <w:r w:rsidR="00711388" w:rsidRPr="00711388">
              <w:rPr>
                <w:lang w:val="en-GB"/>
              </w:rPr>
              <w:t>-</w:t>
            </w:r>
            <w:r w:rsidRPr="00711388">
              <w:rPr>
                <w:lang w:val="en-GB"/>
              </w:rPr>
              <w:t>2 code for identifying the countries within the materiality threshold</w:t>
            </w:r>
          </w:p>
        </w:tc>
      </w:tr>
      <w:tr w:rsidR="00626033" w:rsidRPr="00711388" w14:paraId="48890BD7" w14:textId="77777777" w:rsidTr="00877EC4">
        <w:tc>
          <w:tcPr>
            <w:tcW w:w="2043" w:type="dxa"/>
            <w:tcBorders>
              <w:top w:val="single" w:sz="2" w:space="0" w:color="auto"/>
              <w:left w:val="single" w:sz="2" w:space="0" w:color="auto"/>
              <w:bottom w:val="single" w:sz="2" w:space="0" w:color="auto"/>
              <w:right w:val="single" w:sz="2" w:space="0" w:color="auto"/>
            </w:tcBorders>
          </w:tcPr>
          <w:p w14:paraId="47314767" w14:textId="29A684FD" w:rsidR="00144E0F" w:rsidRPr="00711388" w:rsidRDefault="00144E0F" w:rsidP="00DC0F1D">
            <w:pPr>
              <w:pStyle w:val="NormalLeft"/>
              <w:rPr>
                <w:lang w:val="en-GB"/>
              </w:rPr>
            </w:pPr>
            <w:r w:rsidRPr="00711388">
              <w:rPr>
                <w:lang w:val="en-GB"/>
              </w:rPr>
              <w:t>C0020, C0030, C0060, C0090, C0100, C0160, C0190, C0200, /R0010</w:t>
            </w:r>
          </w:p>
        </w:tc>
        <w:tc>
          <w:tcPr>
            <w:tcW w:w="2600" w:type="dxa"/>
            <w:tcBorders>
              <w:top w:val="single" w:sz="2" w:space="0" w:color="auto"/>
              <w:left w:val="single" w:sz="2" w:space="0" w:color="auto"/>
              <w:bottom w:val="single" w:sz="2" w:space="0" w:color="auto"/>
              <w:right w:val="single" w:sz="2" w:space="0" w:color="auto"/>
            </w:tcBorders>
          </w:tcPr>
          <w:p w14:paraId="488D0306" w14:textId="25F4068F" w:rsidR="00144E0F" w:rsidRPr="00711388" w:rsidRDefault="00144E0F" w:rsidP="00877EC4">
            <w:pPr>
              <w:pStyle w:val="NormalLeft"/>
              <w:rPr>
                <w:lang w:val="en-GB"/>
              </w:rPr>
            </w:pPr>
            <w:r w:rsidRPr="00711388">
              <w:rPr>
                <w:lang w:val="en-GB"/>
              </w:rPr>
              <w:t xml:space="preserve">Gross TP calculated as a whole and Gross BE for different countries </w:t>
            </w:r>
            <w:r w:rsidR="00845F43" w:rsidRPr="00711388">
              <w:rPr>
                <w:lang w:val="en-GB"/>
              </w:rPr>
              <w:t>-</w:t>
            </w:r>
            <w:r w:rsidRPr="00711388">
              <w:rPr>
                <w:lang w:val="en-GB"/>
              </w:rPr>
              <w:t xml:space="preserve"> Home country</w:t>
            </w:r>
          </w:p>
        </w:tc>
        <w:tc>
          <w:tcPr>
            <w:tcW w:w="4643" w:type="dxa"/>
            <w:tcBorders>
              <w:top w:val="single" w:sz="2" w:space="0" w:color="auto"/>
              <w:left w:val="single" w:sz="2" w:space="0" w:color="auto"/>
              <w:bottom w:val="single" w:sz="2" w:space="0" w:color="auto"/>
              <w:right w:val="single" w:sz="2" w:space="0" w:color="auto"/>
            </w:tcBorders>
          </w:tcPr>
          <w:p w14:paraId="64B9D764" w14:textId="50E48D76" w:rsidR="00144E0F" w:rsidRPr="00711388" w:rsidRDefault="00144E0F" w:rsidP="00877EC4">
            <w:pPr>
              <w:pStyle w:val="NormalLeft"/>
              <w:rPr>
                <w:lang w:val="en-GB"/>
              </w:rPr>
            </w:pPr>
            <w:r w:rsidRPr="00711388">
              <w:rPr>
                <w:lang w:val="en-GB"/>
              </w:rPr>
              <w:t>Amount of Gross TP calculated as a whole and gross Best Estimate by country where the contract was entered into or country of localisation of the ceding undertaking, when the country is the home country, for each Line of Business and totals for Life other than health insurance, including Unit</w:t>
            </w:r>
            <w:r w:rsidR="00711388" w:rsidRPr="00711388">
              <w:rPr>
                <w:lang w:val="en-GB"/>
              </w:rPr>
              <w:t>-</w:t>
            </w:r>
            <w:r w:rsidRPr="00711388">
              <w:rPr>
                <w:lang w:val="en-GB"/>
              </w:rPr>
              <w:t>Linked and Health similar to life insurance.</w:t>
            </w:r>
          </w:p>
        </w:tc>
      </w:tr>
      <w:tr w:rsidR="00626033" w:rsidRPr="00711388" w14:paraId="6BB4FF2A" w14:textId="77777777" w:rsidTr="00877EC4">
        <w:tc>
          <w:tcPr>
            <w:tcW w:w="2043" w:type="dxa"/>
            <w:tcBorders>
              <w:top w:val="single" w:sz="2" w:space="0" w:color="auto"/>
              <w:left w:val="single" w:sz="2" w:space="0" w:color="auto"/>
              <w:bottom w:val="single" w:sz="2" w:space="0" w:color="auto"/>
              <w:right w:val="single" w:sz="2" w:space="0" w:color="auto"/>
            </w:tcBorders>
          </w:tcPr>
          <w:p w14:paraId="4C982241" w14:textId="17351887" w:rsidR="00144E0F" w:rsidRPr="00711388" w:rsidRDefault="00144E0F" w:rsidP="00DC0F1D">
            <w:pPr>
              <w:pStyle w:val="NormalLeft"/>
              <w:rPr>
                <w:lang w:val="en-GB"/>
              </w:rPr>
            </w:pPr>
            <w:r w:rsidRPr="00711388">
              <w:rPr>
                <w:lang w:val="en-GB"/>
              </w:rPr>
              <w:t>C0020, C0030, C0060, C0090, C0100, C0160, C0190, C0200, /R0020</w:t>
            </w:r>
          </w:p>
        </w:tc>
        <w:tc>
          <w:tcPr>
            <w:tcW w:w="2600" w:type="dxa"/>
            <w:tcBorders>
              <w:top w:val="single" w:sz="2" w:space="0" w:color="auto"/>
              <w:left w:val="single" w:sz="2" w:space="0" w:color="auto"/>
              <w:bottom w:val="single" w:sz="2" w:space="0" w:color="auto"/>
              <w:right w:val="single" w:sz="2" w:space="0" w:color="auto"/>
            </w:tcBorders>
          </w:tcPr>
          <w:p w14:paraId="0366E7B7" w14:textId="20457768" w:rsidR="00144E0F" w:rsidRPr="00711388" w:rsidRDefault="00144E0F" w:rsidP="00877EC4">
            <w:pPr>
              <w:pStyle w:val="NormalLeft"/>
              <w:rPr>
                <w:lang w:val="en-GB"/>
              </w:rPr>
            </w:pPr>
            <w:r w:rsidRPr="00711388">
              <w:rPr>
                <w:lang w:val="en-GB"/>
              </w:rPr>
              <w:t xml:space="preserve">Gross TP calculated as a whole and Gross BE for different countries </w:t>
            </w:r>
            <w:r w:rsidR="00845F43" w:rsidRPr="00711388">
              <w:rPr>
                <w:lang w:val="en-GB"/>
              </w:rPr>
              <w:t>-</w:t>
            </w:r>
            <w:r w:rsidRPr="00711388">
              <w:rPr>
                <w:lang w:val="en-GB"/>
              </w:rPr>
              <w:t xml:space="preserve"> EEA countries outside the materiality threshold </w:t>
            </w:r>
            <w:r w:rsidR="00845F43" w:rsidRPr="00711388">
              <w:rPr>
                <w:lang w:val="en-GB"/>
              </w:rPr>
              <w:lastRenderedPageBreak/>
              <w:t>-</w:t>
            </w:r>
            <w:r w:rsidRPr="00711388">
              <w:rPr>
                <w:lang w:val="en-GB"/>
              </w:rPr>
              <w:t xml:space="preserve"> not reported by country</w:t>
            </w:r>
          </w:p>
        </w:tc>
        <w:tc>
          <w:tcPr>
            <w:tcW w:w="4643" w:type="dxa"/>
            <w:tcBorders>
              <w:top w:val="single" w:sz="2" w:space="0" w:color="auto"/>
              <w:left w:val="single" w:sz="2" w:space="0" w:color="auto"/>
              <w:bottom w:val="single" w:sz="2" w:space="0" w:color="auto"/>
              <w:right w:val="single" w:sz="2" w:space="0" w:color="auto"/>
            </w:tcBorders>
          </w:tcPr>
          <w:p w14:paraId="1DD411A1" w14:textId="7353A7E2" w:rsidR="00144E0F" w:rsidRPr="00711388" w:rsidRDefault="00144E0F" w:rsidP="00877EC4">
            <w:pPr>
              <w:pStyle w:val="NormalLeft"/>
              <w:rPr>
                <w:lang w:val="en-GB"/>
              </w:rPr>
            </w:pPr>
            <w:r w:rsidRPr="00711388">
              <w:rPr>
                <w:lang w:val="en-GB"/>
              </w:rPr>
              <w:lastRenderedPageBreak/>
              <w:t xml:space="preserve">Amount of Gross TP calculated as a whole and gross Best Estimate, for EEA countries outside the materiality threshold (i.e. those not reported separately by country), except the home country, for each Line of Business and totals for Life other than health </w:t>
            </w:r>
            <w:r w:rsidRPr="00711388">
              <w:rPr>
                <w:lang w:val="en-GB"/>
              </w:rPr>
              <w:lastRenderedPageBreak/>
              <w:t>insurance, including Unit</w:t>
            </w:r>
            <w:r w:rsidR="00711388" w:rsidRPr="00711388">
              <w:rPr>
                <w:lang w:val="en-GB"/>
              </w:rPr>
              <w:t>-</w:t>
            </w:r>
            <w:r w:rsidRPr="00711388">
              <w:rPr>
                <w:lang w:val="en-GB"/>
              </w:rPr>
              <w:t>Linked and Health similar to life insurance.</w:t>
            </w:r>
          </w:p>
        </w:tc>
      </w:tr>
      <w:tr w:rsidR="00626033" w:rsidRPr="00711388" w14:paraId="62561C46" w14:textId="77777777" w:rsidTr="00877EC4">
        <w:tc>
          <w:tcPr>
            <w:tcW w:w="2043" w:type="dxa"/>
            <w:tcBorders>
              <w:top w:val="single" w:sz="2" w:space="0" w:color="auto"/>
              <w:left w:val="single" w:sz="2" w:space="0" w:color="auto"/>
              <w:bottom w:val="single" w:sz="2" w:space="0" w:color="auto"/>
              <w:right w:val="single" w:sz="2" w:space="0" w:color="auto"/>
            </w:tcBorders>
          </w:tcPr>
          <w:p w14:paraId="19ADD882" w14:textId="2FE98A6D" w:rsidR="00144E0F" w:rsidRPr="00711388" w:rsidRDefault="00144E0F" w:rsidP="00877EC4">
            <w:pPr>
              <w:pStyle w:val="NormalLeft"/>
              <w:rPr>
                <w:lang w:val="en-GB"/>
              </w:rPr>
            </w:pPr>
            <w:r w:rsidRPr="00711388">
              <w:rPr>
                <w:lang w:val="en-GB"/>
              </w:rPr>
              <w:lastRenderedPageBreak/>
              <w:t>C0020, C0030, C0060, C0090, C0100, C0160, C0190, C0200, /R0030</w:t>
            </w:r>
          </w:p>
        </w:tc>
        <w:tc>
          <w:tcPr>
            <w:tcW w:w="2600" w:type="dxa"/>
            <w:tcBorders>
              <w:top w:val="single" w:sz="2" w:space="0" w:color="auto"/>
              <w:left w:val="single" w:sz="2" w:space="0" w:color="auto"/>
              <w:bottom w:val="single" w:sz="2" w:space="0" w:color="auto"/>
              <w:right w:val="single" w:sz="2" w:space="0" w:color="auto"/>
            </w:tcBorders>
          </w:tcPr>
          <w:p w14:paraId="3D57BC95" w14:textId="57E9C8A2" w:rsidR="00144E0F" w:rsidRPr="00711388" w:rsidRDefault="00144E0F" w:rsidP="00877EC4">
            <w:pPr>
              <w:pStyle w:val="NormalLeft"/>
              <w:rPr>
                <w:lang w:val="en-GB"/>
              </w:rPr>
            </w:pPr>
            <w:r w:rsidRPr="00711388">
              <w:rPr>
                <w:lang w:val="en-GB"/>
              </w:rPr>
              <w:t xml:space="preserve">Gross TP calculated as a whole and Gross BE for different countries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EEA countries outside the materiality threshold </w:t>
            </w:r>
            <w:r w:rsidR="00845F43" w:rsidRPr="00711388">
              <w:rPr>
                <w:lang w:val="en-GB"/>
              </w:rPr>
              <w:t>-</w:t>
            </w:r>
            <w:r w:rsidRPr="00711388">
              <w:rPr>
                <w:lang w:val="en-GB"/>
              </w:rPr>
              <w:t xml:space="preserve"> not reported by country</w:t>
            </w:r>
          </w:p>
        </w:tc>
        <w:tc>
          <w:tcPr>
            <w:tcW w:w="4643" w:type="dxa"/>
            <w:tcBorders>
              <w:top w:val="single" w:sz="2" w:space="0" w:color="auto"/>
              <w:left w:val="single" w:sz="2" w:space="0" w:color="auto"/>
              <w:bottom w:val="single" w:sz="2" w:space="0" w:color="auto"/>
              <w:right w:val="single" w:sz="2" w:space="0" w:color="auto"/>
            </w:tcBorders>
          </w:tcPr>
          <w:p w14:paraId="69EA734C" w14:textId="7D025EE8" w:rsidR="00144E0F" w:rsidRPr="00711388" w:rsidRDefault="00144E0F" w:rsidP="00877EC4">
            <w:pPr>
              <w:pStyle w:val="NormalLeft"/>
              <w:rPr>
                <w:lang w:val="en-GB"/>
              </w:rPr>
            </w:pPr>
            <w:r w:rsidRPr="00711388">
              <w:rPr>
                <w:lang w:val="en-GB"/>
              </w:rPr>
              <w:t>Amount of Gross TP calculated as a whole and gross Best Estimate, for non</w:t>
            </w:r>
            <w:r w:rsidR="00711388" w:rsidRPr="00711388">
              <w:rPr>
                <w:lang w:val="en-GB"/>
              </w:rPr>
              <w:t>-</w:t>
            </w:r>
            <w:r w:rsidRPr="00711388">
              <w:rPr>
                <w:lang w:val="en-GB"/>
              </w:rPr>
              <w:t>EEA countries outside the materiality threshold (i.e. those not reported separately by country), except the home country, for each Line of Business and totals for Life other than health insurance, including Unit</w:t>
            </w:r>
            <w:r w:rsidR="00711388" w:rsidRPr="00711388">
              <w:rPr>
                <w:lang w:val="en-GB"/>
              </w:rPr>
              <w:t>-</w:t>
            </w:r>
            <w:r w:rsidRPr="00711388">
              <w:rPr>
                <w:lang w:val="en-GB"/>
              </w:rPr>
              <w:t>Linked and Health similar to life insurance.</w:t>
            </w:r>
          </w:p>
        </w:tc>
      </w:tr>
      <w:tr w:rsidR="00144E0F" w:rsidRPr="00711388" w14:paraId="5003BCED" w14:textId="77777777" w:rsidTr="00877EC4">
        <w:tc>
          <w:tcPr>
            <w:tcW w:w="2043" w:type="dxa"/>
            <w:tcBorders>
              <w:top w:val="single" w:sz="2" w:space="0" w:color="auto"/>
              <w:left w:val="single" w:sz="2" w:space="0" w:color="auto"/>
              <w:bottom w:val="single" w:sz="2" w:space="0" w:color="auto"/>
              <w:right w:val="single" w:sz="2" w:space="0" w:color="auto"/>
            </w:tcBorders>
          </w:tcPr>
          <w:p w14:paraId="1C879853" w14:textId="45C66BD4" w:rsidR="00144E0F" w:rsidRPr="00711388" w:rsidRDefault="00144E0F" w:rsidP="00877EC4">
            <w:pPr>
              <w:pStyle w:val="NormalLeft"/>
              <w:rPr>
                <w:lang w:val="en-GB"/>
              </w:rPr>
            </w:pPr>
            <w:r w:rsidRPr="00711388">
              <w:rPr>
                <w:lang w:val="en-GB"/>
              </w:rPr>
              <w:t>C0020, C0030, C0060, C0090, C0100, , C0160, C0190, C0200, /R0040, …</w:t>
            </w:r>
          </w:p>
        </w:tc>
        <w:tc>
          <w:tcPr>
            <w:tcW w:w="2600" w:type="dxa"/>
            <w:tcBorders>
              <w:top w:val="single" w:sz="2" w:space="0" w:color="auto"/>
              <w:left w:val="single" w:sz="2" w:space="0" w:color="auto"/>
              <w:bottom w:val="single" w:sz="2" w:space="0" w:color="auto"/>
              <w:right w:val="single" w:sz="2" w:space="0" w:color="auto"/>
            </w:tcBorders>
          </w:tcPr>
          <w:p w14:paraId="18EB7B66" w14:textId="16629D7C" w:rsidR="00144E0F" w:rsidRPr="00711388" w:rsidRDefault="00144E0F" w:rsidP="00877EC4">
            <w:pPr>
              <w:pStyle w:val="NormalLeft"/>
              <w:rPr>
                <w:lang w:val="en-GB"/>
              </w:rPr>
            </w:pPr>
            <w:r w:rsidRPr="00711388">
              <w:rPr>
                <w:lang w:val="en-GB"/>
              </w:rPr>
              <w:t xml:space="preserve">Gross TP calculated as a whole and Gross BE for different countries </w:t>
            </w:r>
            <w:r w:rsidR="00845F43" w:rsidRPr="00711388">
              <w:rPr>
                <w:lang w:val="en-GB"/>
              </w:rPr>
              <w:t>-</w:t>
            </w:r>
            <w:r w:rsidRPr="00711388">
              <w:rPr>
                <w:lang w:val="en-GB"/>
              </w:rPr>
              <w:t xml:space="preserve"> Country 1 [one row for each country in the materiality threshold]</w:t>
            </w:r>
          </w:p>
        </w:tc>
        <w:tc>
          <w:tcPr>
            <w:tcW w:w="4643" w:type="dxa"/>
            <w:tcBorders>
              <w:top w:val="single" w:sz="2" w:space="0" w:color="auto"/>
              <w:left w:val="single" w:sz="2" w:space="0" w:color="auto"/>
              <w:bottom w:val="single" w:sz="2" w:space="0" w:color="auto"/>
              <w:right w:val="single" w:sz="2" w:space="0" w:color="auto"/>
            </w:tcBorders>
          </w:tcPr>
          <w:p w14:paraId="1CE9CA54" w14:textId="1AA56ADE" w:rsidR="00144E0F" w:rsidRPr="00711388" w:rsidRDefault="00144E0F" w:rsidP="00877EC4">
            <w:pPr>
              <w:pStyle w:val="NormalLeft"/>
              <w:rPr>
                <w:lang w:val="en-GB"/>
              </w:rPr>
            </w:pPr>
            <w:r w:rsidRPr="00711388">
              <w:rPr>
                <w:lang w:val="en-GB"/>
              </w:rPr>
              <w:t>Amount of Gross TP calculated as a whole and gross Best Estimate by country where the contract was entered into or country of localisation of the ceding undertaking, for each of the countries in the materiality threshold, except the home country, for each Line of Business and totals for Life other than health insurance, including Unit</w:t>
            </w:r>
            <w:r w:rsidR="00711388" w:rsidRPr="00711388">
              <w:rPr>
                <w:lang w:val="en-GB"/>
              </w:rPr>
              <w:t>-</w:t>
            </w:r>
            <w:r w:rsidRPr="00711388">
              <w:rPr>
                <w:lang w:val="en-GB"/>
              </w:rPr>
              <w:t>Linked and Health similar to life insurance.</w:t>
            </w:r>
          </w:p>
        </w:tc>
      </w:tr>
    </w:tbl>
    <w:p w14:paraId="015C9899" w14:textId="6E1316AA" w:rsidR="00144E0F" w:rsidRPr="00711388" w:rsidRDefault="00144E0F" w:rsidP="00144E0F">
      <w:pPr>
        <w:pStyle w:val="ManualHeading2"/>
        <w:ind w:left="851" w:hanging="851"/>
        <w:rPr>
          <w:lang w:val="en-GB"/>
        </w:rPr>
      </w:pPr>
      <w:r w:rsidRPr="00711388">
        <w:rPr>
          <w:i/>
          <w:iCs/>
          <w:lang w:val="en-GB"/>
        </w:rPr>
        <w:t xml:space="preserve">S.13.01 </w:t>
      </w:r>
      <w:r w:rsidR="00845F43" w:rsidRPr="00711388">
        <w:rPr>
          <w:i/>
          <w:iCs/>
          <w:lang w:val="en-GB"/>
        </w:rPr>
        <w:t>-</w:t>
      </w:r>
      <w:r w:rsidRPr="00711388">
        <w:rPr>
          <w:i/>
          <w:iCs/>
          <w:lang w:val="en-GB"/>
        </w:rPr>
        <w:t xml:space="preserve"> Projection of future gross cash flows (Best Estimate </w:t>
      </w:r>
      <w:r w:rsidR="00711388" w:rsidRPr="00711388">
        <w:rPr>
          <w:i/>
          <w:iCs/>
          <w:lang w:val="en-GB"/>
        </w:rPr>
        <w:t>-</w:t>
      </w:r>
      <w:r w:rsidRPr="00711388">
        <w:rPr>
          <w:i/>
          <w:iCs/>
          <w:lang w:val="en-GB"/>
        </w:rPr>
        <w:t>life)</w:t>
      </w:r>
    </w:p>
    <w:p w14:paraId="5856D563" w14:textId="77777777" w:rsidR="00144E0F" w:rsidRPr="00711388" w:rsidRDefault="00144E0F" w:rsidP="00144E0F">
      <w:pPr>
        <w:rPr>
          <w:lang w:val="en-GB"/>
        </w:rPr>
      </w:pPr>
      <w:r w:rsidRPr="00711388">
        <w:rPr>
          <w:i/>
          <w:iCs/>
          <w:lang w:val="en-GB"/>
        </w:rPr>
        <w:t>General comments:</w:t>
      </w:r>
    </w:p>
    <w:p w14:paraId="16450C76" w14:textId="77777777" w:rsidR="00144E0F" w:rsidRPr="00711388" w:rsidRDefault="00144E0F" w:rsidP="00144E0F">
      <w:pPr>
        <w:rPr>
          <w:lang w:val="en-GB"/>
        </w:rPr>
      </w:pPr>
      <w:r w:rsidRPr="00711388">
        <w:rPr>
          <w:lang w:val="en-GB"/>
        </w:rPr>
        <w:t>This part of Annex II relates to annual submission of information for individual entities.</w:t>
      </w:r>
    </w:p>
    <w:p w14:paraId="71FBD378" w14:textId="77777777" w:rsidR="00144E0F" w:rsidRPr="00711388" w:rsidRDefault="00144E0F" w:rsidP="00144E0F">
      <w:pPr>
        <w:rPr>
          <w:lang w:val="en-GB"/>
        </w:rPr>
      </w:pPr>
      <w:r w:rsidRPr="00711388">
        <w:rPr>
          <w:lang w:val="en-GB"/>
        </w:rPr>
        <w:t>This template shall include information only in relation to the best estimates. The cash flows to be reported are gross of reinsurance and undiscounted.</w:t>
      </w:r>
    </w:p>
    <w:p w14:paraId="64ECA32B" w14:textId="02677ED6" w:rsidR="00144E0F" w:rsidRPr="00711388" w:rsidRDefault="00144E0F" w:rsidP="00144E0F">
      <w:pPr>
        <w:rPr>
          <w:lang w:val="en-GB"/>
        </w:rPr>
      </w:pPr>
      <w:r w:rsidRPr="00711388">
        <w:rPr>
          <w:lang w:val="en-GB"/>
        </w:rPr>
        <w:t>Cash</w:t>
      </w:r>
      <w:r w:rsidR="00711388" w:rsidRPr="00711388">
        <w:rPr>
          <w:lang w:val="en-GB"/>
        </w:rPr>
        <w:t>-</w:t>
      </w:r>
      <w:r w:rsidRPr="00711388">
        <w:rPr>
          <w:lang w:val="en-GB"/>
        </w:rPr>
        <w:t>flow projections such as central scenarios can be used as no perfect reconciliation with Best Estimate calculation is required.</w:t>
      </w:r>
      <w:r w:rsidR="00C13C07" w:rsidRPr="00711388">
        <w:rPr>
          <w:lang w:val="en-GB"/>
        </w:rPr>
        <w:t xml:space="preserve"> Undertakings may follow different approaches to identify Future Discretionary Benefits, e.g. using the certainty equivalent scenario or an average through all the scenarios considered.</w:t>
      </w:r>
      <w:r w:rsidR="00E45F6D" w:rsidRPr="00711388">
        <w:rPr>
          <w:lang w:val="en-GB"/>
        </w:rPr>
        <w:t xml:space="preserve"> </w:t>
      </w:r>
      <w:r w:rsidRPr="00711388">
        <w:rPr>
          <w:lang w:val="en-GB"/>
        </w:rPr>
        <w:t>If difficult to project some future cash</w:t>
      </w:r>
      <w:r w:rsidR="00711388" w:rsidRPr="00711388">
        <w:rPr>
          <w:lang w:val="en-GB"/>
        </w:rPr>
        <w:t>-</w:t>
      </w:r>
      <w:r w:rsidRPr="00711388">
        <w:rPr>
          <w:lang w:val="en-GB"/>
        </w:rPr>
        <w:t>flows like collective Future Discretionary Benefits the undertaking shall report the cash flow it effectively uses for calculating the Best Estimate.</w:t>
      </w:r>
      <w:r w:rsidR="00E45F6D" w:rsidRPr="00711388">
        <w:rPr>
          <w:lang w:val="en-GB"/>
        </w:rPr>
        <w:t xml:space="preserve"> Other example of complex projection are reinsurance contracts covering multiple lines of business. In this case, allocation of reinsurance cash-flows by line of business should be consistent with the approach followed to unbundle insurance recoverables by line of business.</w:t>
      </w:r>
    </w:p>
    <w:p w14:paraId="653C9D22" w14:textId="77777777" w:rsidR="00144E0F" w:rsidRPr="00711388" w:rsidRDefault="00144E0F" w:rsidP="00144E0F">
      <w:pPr>
        <w:rPr>
          <w:lang w:val="en-GB"/>
        </w:rPr>
      </w:pPr>
      <w:r w:rsidRPr="00711388">
        <w:rPr>
          <w:lang w:val="en-GB"/>
        </w:rPr>
        <w:t>All cash flows expressed in different currencies shall be considered and converted in the reporting currency using the exchange rate at the reporting date</w:t>
      </w:r>
    </w:p>
    <w:p w14:paraId="61650C7F" w14:textId="6E8DE19E" w:rsidR="00144E0F" w:rsidRPr="00711388" w:rsidRDefault="00144E0F" w:rsidP="00144E0F">
      <w:pPr>
        <w:rPr>
          <w:lang w:val="en-GB"/>
        </w:rPr>
      </w:pPr>
      <w:r w:rsidRPr="00711388">
        <w:rPr>
          <w:lang w:val="en-GB"/>
        </w:rPr>
        <w:t>In case the undertaking uses simplifications for the calculation of technical provisions, for which an estimate of the expected future cash</w:t>
      </w:r>
      <w:r w:rsidR="00711388" w:rsidRPr="00711388">
        <w:rPr>
          <w:lang w:val="en-GB"/>
        </w:rPr>
        <w:t>-</w:t>
      </w:r>
      <w:r w:rsidRPr="00711388">
        <w:rPr>
          <w:lang w:val="en-GB"/>
        </w:rPr>
        <w:t xml:space="preserve">flows arising from the contracts are not calculated, the information shall </w:t>
      </w:r>
      <w:r w:rsidR="00A3686E" w:rsidRPr="00711388">
        <w:rPr>
          <w:lang w:val="en-GB"/>
        </w:rPr>
        <w:t xml:space="preserve">not </w:t>
      </w:r>
      <w:r w:rsidRPr="00711388">
        <w:rPr>
          <w:lang w:val="en-GB"/>
        </w:rPr>
        <w:t>be reported.</w:t>
      </w:r>
    </w:p>
    <w:tbl>
      <w:tblPr>
        <w:tblW w:w="9286" w:type="dxa"/>
        <w:tblLayout w:type="fixed"/>
        <w:tblLook w:val="0000" w:firstRow="0" w:lastRow="0" w:firstColumn="0" w:lastColumn="0" w:noHBand="0" w:noVBand="0"/>
      </w:tblPr>
      <w:tblGrid>
        <w:gridCol w:w="2322"/>
        <w:gridCol w:w="1578"/>
        <w:gridCol w:w="5386"/>
      </w:tblGrid>
      <w:tr w:rsidR="00626033" w:rsidRPr="00711388" w14:paraId="56986EF0" w14:textId="77777777" w:rsidTr="00DE28FC">
        <w:tc>
          <w:tcPr>
            <w:tcW w:w="2322" w:type="dxa"/>
            <w:tcBorders>
              <w:top w:val="single" w:sz="2" w:space="0" w:color="auto"/>
              <w:left w:val="single" w:sz="2" w:space="0" w:color="auto"/>
              <w:bottom w:val="single" w:sz="2" w:space="0" w:color="auto"/>
              <w:right w:val="single" w:sz="2" w:space="0" w:color="auto"/>
            </w:tcBorders>
          </w:tcPr>
          <w:p w14:paraId="7C9D5A98" w14:textId="77777777" w:rsidR="00144E0F" w:rsidRPr="00711388" w:rsidRDefault="00144E0F" w:rsidP="00877EC4">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3BA98017" w14:textId="77777777" w:rsidR="00144E0F" w:rsidRPr="00711388" w:rsidRDefault="00144E0F" w:rsidP="00877EC4">
            <w:pPr>
              <w:pStyle w:val="NormalCentered"/>
              <w:rPr>
                <w:lang w:val="en-GB"/>
              </w:rPr>
            </w:pPr>
            <w:r w:rsidRPr="00711388">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70A3CA65" w14:textId="77777777" w:rsidR="00144E0F" w:rsidRPr="00711388" w:rsidRDefault="00144E0F" w:rsidP="00877EC4">
            <w:pPr>
              <w:pStyle w:val="NormalCentered"/>
              <w:rPr>
                <w:lang w:val="en-GB"/>
              </w:rPr>
            </w:pPr>
            <w:r w:rsidRPr="00711388">
              <w:rPr>
                <w:lang w:val="en-GB"/>
              </w:rPr>
              <w:t>INSTRUCTIONS</w:t>
            </w:r>
          </w:p>
        </w:tc>
      </w:tr>
      <w:tr w:rsidR="00626033" w:rsidRPr="00711388" w14:paraId="33044429" w14:textId="77777777" w:rsidTr="00DE28FC">
        <w:tc>
          <w:tcPr>
            <w:tcW w:w="2322" w:type="dxa"/>
            <w:tcBorders>
              <w:top w:val="single" w:sz="2" w:space="0" w:color="auto"/>
              <w:left w:val="single" w:sz="2" w:space="0" w:color="auto"/>
              <w:bottom w:val="single" w:sz="2" w:space="0" w:color="auto"/>
              <w:right w:val="single" w:sz="2" w:space="0" w:color="auto"/>
            </w:tcBorders>
          </w:tcPr>
          <w:p w14:paraId="30E4DCE8" w14:textId="51A22A8E" w:rsidR="00144E0F" w:rsidRPr="00711388" w:rsidRDefault="00144E0F" w:rsidP="00877EC4">
            <w:pPr>
              <w:pStyle w:val="NormalLeft"/>
              <w:rPr>
                <w:lang w:val="en-GB"/>
              </w:rPr>
            </w:pPr>
            <w:r w:rsidRPr="00711388">
              <w:rPr>
                <w:lang w:val="en-GB"/>
              </w:rPr>
              <w:t>C001</w:t>
            </w:r>
            <w:r w:rsidR="00FB581B" w:rsidRPr="00711388">
              <w:rPr>
                <w:lang w:val="en-GB"/>
              </w:rPr>
              <w:t>1</w:t>
            </w:r>
            <w:r w:rsidRPr="00711388">
              <w:rPr>
                <w:lang w:val="en-GB"/>
              </w:rPr>
              <w:t>/R0010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56FB8373" w14:textId="77F21E7A" w:rsidR="00144E0F" w:rsidRPr="00711388" w:rsidRDefault="00144E0F" w:rsidP="00877EC4">
            <w:pPr>
              <w:pStyle w:val="NormalLeft"/>
              <w:rPr>
                <w:lang w:val="en-GB"/>
              </w:rPr>
            </w:pPr>
            <w:r w:rsidRPr="00711388">
              <w:rPr>
                <w:lang w:val="en-GB"/>
              </w:rPr>
              <w:t>Future cash</w:t>
            </w:r>
            <w:r w:rsidR="00711388" w:rsidRPr="00711388">
              <w:rPr>
                <w:lang w:val="en-GB"/>
              </w:rPr>
              <w:t>-</w:t>
            </w:r>
            <w:r w:rsidRPr="00711388">
              <w:rPr>
                <w:lang w:val="en-GB"/>
              </w:rPr>
              <w:t xml:space="preserve">flows used in </w:t>
            </w:r>
            <w:r w:rsidRPr="00711388">
              <w:rPr>
                <w:lang w:val="en-GB"/>
              </w:rPr>
              <w:lastRenderedPageBreak/>
              <w:t>the Best estimate, Insurance with profit participation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w:t>
            </w:r>
            <w:r w:rsidR="00DE28FC" w:rsidRPr="00711388">
              <w:rPr>
                <w:lang w:val="en-GB"/>
              </w:rPr>
              <w:t xml:space="preserve">guaranteed </w:t>
            </w:r>
            <w:r w:rsidRPr="00711388">
              <w:rPr>
                <w:lang w:val="en-GB"/>
              </w:rPr>
              <w:t>benefits</w:t>
            </w:r>
          </w:p>
        </w:tc>
        <w:tc>
          <w:tcPr>
            <w:tcW w:w="5386" w:type="dxa"/>
            <w:tcBorders>
              <w:top w:val="single" w:sz="2" w:space="0" w:color="auto"/>
              <w:left w:val="single" w:sz="2" w:space="0" w:color="auto"/>
              <w:bottom w:val="single" w:sz="2" w:space="0" w:color="auto"/>
              <w:right w:val="single" w:sz="2" w:space="0" w:color="auto"/>
            </w:tcBorders>
          </w:tcPr>
          <w:p w14:paraId="09EEC472" w14:textId="69483E2E" w:rsidR="00144E0F" w:rsidRPr="00711388" w:rsidRDefault="00144E0F" w:rsidP="00877EC4">
            <w:pPr>
              <w:pStyle w:val="NormalLeft"/>
              <w:rPr>
                <w:lang w:val="en-GB"/>
              </w:rPr>
            </w:pPr>
            <w:r w:rsidRPr="00711388">
              <w:rPr>
                <w:lang w:val="en-GB"/>
              </w:rPr>
              <w:lastRenderedPageBreak/>
              <w:t>Amount of undiscounted cash</w:t>
            </w:r>
            <w:r w:rsidR="00711388" w:rsidRPr="00711388">
              <w:rPr>
                <w:lang w:val="en-GB"/>
              </w:rPr>
              <w:t>-</w:t>
            </w:r>
            <w:r w:rsidRPr="00711388">
              <w:rPr>
                <w:lang w:val="en-GB"/>
              </w:rPr>
              <w:t xml:space="preserve">flows expected for each year from year 1 to year 30, aggregated for the </w:t>
            </w:r>
            <w:r w:rsidRPr="00711388">
              <w:rPr>
                <w:lang w:val="en-GB"/>
              </w:rPr>
              <w:lastRenderedPageBreak/>
              <w:t>interval of years 31 to 40, aggregated for the interval of years 41 to 50 and aggregated for all the years after year 50.</w:t>
            </w:r>
          </w:p>
          <w:p w14:paraId="27F311F2" w14:textId="254D955D" w:rsidR="00144E0F" w:rsidRPr="00711388" w:rsidRDefault="00144E0F" w:rsidP="00877EC4">
            <w:pPr>
              <w:pStyle w:val="NormalLeft"/>
              <w:rPr>
                <w:lang w:val="en-GB"/>
              </w:rPr>
            </w:pPr>
            <w:r w:rsidRPr="00711388">
              <w:rPr>
                <w:lang w:val="en-GB"/>
              </w:rPr>
              <w:t>The cash</w:t>
            </w:r>
            <w:r w:rsidR="00711388" w:rsidRPr="00711388">
              <w:rPr>
                <w:lang w:val="en-GB"/>
              </w:rPr>
              <w:t>-</w:t>
            </w:r>
            <w:r w:rsidRPr="00711388">
              <w:rPr>
                <w:lang w:val="en-GB"/>
              </w:rPr>
              <w:t>flows are the ones stemming from future</w:t>
            </w:r>
            <w:r w:rsidR="00532658" w:rsidRPr="00711388">
              <w:rPr>
                <w:lang w:val="en-GB"/>
              </w:rPr>
              <w:t xml:space="preserve"> guaranteed</w:t>
            </w:r>
            <w:r w:rsidRPr="00711388">
              <w:rPr>
                <w:lang w:val="en-GB"/>
              </w:rPr>
              <w:t xml:space="preserve"> benefits regarding line of business, as defined in Annex I to Delegated Regulation (EU) 2015/35, Insurance with profit participation.</w:t>
            </w:r>
          </w:p>
        </w:tc>
      </w:tr>
      <w:tr w:rsidR="00626033" w:rsidRPr="00711388" w14:paraId="2C41E5EA" w14:textId="77777777" w:rsidTr="00DE28FC">
        <w:tc>
          <w:tcPr>
            <w:tcW w:w="2322" w:type="dxa"/>
            <w:tcBorders>
              <w:top w:val="single" w:sz="2" w:space="0" w:color="auto"/>
              <w:left w:val="single" w:sz="2" w:space="0" w:color="auto"/>
              <w:bottom w:val="single" w:sz="2" w:space="0" w:color="auto"/>
              <w:right w:val="single" w:sz="2" w:space="0" w:color="auto"/>
            </w:tcBorders>
          </w:tcPr>
          <w:p w14:paraId="45B7AB2A" w14:textId="485B1B5A" w:rsidR="00E45F6D" w:rsidRPr="00711388" w:rsidRDefault="00E45F6D" w:rsidP="00E45F6D">
            <w:pPr>
              <w:pStyle w:val="NormalLeft"/>
              <w:rPr>
                <w:lang w:val="en-GB"/>
              </w:rPr>
            </w:pPr>
            <w:r w:rsidRPr="00711388">
              <w:rPr>
                <w:lang w:val="en-GB"/>
              </w:rPr>
              <w:lastRenderedPageBreak/>
              <w:t>C0015/R0010-R0</w:t>
            </w:r>
            <w:r w:rsidR="004A1181" w:rsidRPr="00711388">
              <w:rPr>
                <w:lang w:val="en-GB"/>
              </w:rPr>
              <w:t>3</w:t>
            </w:r>
            <w:r w:rsidRPr="00711388">
              <w:rPr>
                <w:lang w:val="en-GB"/>
              </w:rPr>
              <w:t>30</w:t>
            </w:r>
          </w:p>
        </w:tc>
        <w:tc>
          <w:tcPr>
            <w:tcW w:w="1578" w:type="dxa"/>
            <w:tcBorders>
              <w:top w:val="single" w:sz="2" w:space="0" w:color="auto"/>
              <w:left w:val="single" w:sz="2" w:space="0" w:color="auto"/>
              <w:bottom w:val="single" w:sz="2" w:space="0" w:color="auto"/>
              <w:right w:val="single" w:sz="2" w:space="0" w:color="auto"/>
            </w:tcBorders>
          </w:tcPr>
          <w:p w14:paraId="322E5508" w14:textId="40D510B5" w:rsidR="00E45F6D" w:rsidRPr="00711388" w:rsidRDefault="00E45F6D" w:rsidP="00451D63">
            <w:pPr>
              <w:pStyle w:val="NormalLeft"/>
              <w:rPr>
                <w:lang w:val="en-GB"/>
              </w:rPr>
            </w:pPr>
            <w:r w:rsidRPr="00711388">
              <w:rPr>
                <w:lang w:val="en-GB"/>
              </w:rPr>
              <w:t>Future cash</w:t>
            </w:r>
            <w:r w:rsidR="00711388" w:rsidRPr="00711388">
              <w:rPr>
                <w:lang w:val="en-GB"/>
              </w:rPr>
              <w:t>-</w:t>
            </w:r>
            <w:r w:rsidRPr="00711388">
              <w:rPr>
                <w:lang w:val="en-GB"/>
              </w:rPr>
              <w:t>flows used in the Best estimate, Insurance with profit participation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3680E787" w14:textId="0B0F0586"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0A3EF4CC" w14:textId="56076F9B"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flows are the ones stemming from future </w:t>
            </w:r>
            <w:r w:rsidR="00532658" w:rsidRPr="00711388">
              <w:rPr>
                <w:lang w:val="en-GB"/>
              </w:rPr>
              <w:t xml:space="preserve">discretionary </w:t>
            </w:r>
            <w:r w:rsidRPr="00711388">
              <w:rPr>
                <w:lang w:val="en-GB"/>
              </w:rPr>
              <w:t>benefits regarding line of business, as defined in Annex I to Delegated Regulation (EU) 2015/35, Insurance with profit participation.</w:t>
            </w:r>
          </w:p>
        </w:tc>
      </w:tr>
      <w:tr w:rsidR="00626033" w:rsidRPr="00711388" w14:paraId="6001F053" w14:textId="77777777" w:rsidTr="00DE28FC">
        <w:tc>
          <w:tcPr>
            <w:tcW w:w="2322" w:type="dxa"/>
            <w:tcBorders>
              <w:top w:val="single" w:sz="2" w:space="0" w:color="auto"/>
              <w:left w:val="single" w:sz="2" w:space="0" w:color="auto"/>
              <w:bottom w:val="single" w:sz="2" w:space="0" w:color="auto"/>
              <w:right w:val="single" w:sz="2" w:space="0" w:color="auto"/>
            </w:tcBorders>
          </w:tcPr>
          <w:p w14:paraId="771E177F" w14:textId="2C36CB3F" w:rsidR="00E45F6D" w:rsidRPr="00711388" w:rsidRDefault="00E45F6D" w:rsidP="00E45F6D">
            <w:pPr>
              <w:pStyle w:val="NormalLeft"/>
              <w:rPr>
                <w:lang w:val="en-GB"/>
              </w:rPr>
            </w:pPr>
            <w:r w:rsidRPr="00711388">
              <w:rPr>
                <w:lang w:val="en-GB"/>
              </w:rPr>
              <w:t>C0020/R0010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58786D01" w14:textId="73608381"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Insurance with profit participation(gross),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 out</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1EFAA199" w14:textId="55C4E71D"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10162315" w14:textId="47130B87"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flows are the ones related to expenses that will be incurred in servicing insurance and reinsurance obligations, and other cash</w:t>
            </w:r>
            <w:r w:rsidR="00711388" w:rsidRPr="00711388">
              <w:rPr>
                <w:lang w:val="en-GB"/>
              </w:rPr>
              <w:t>-</w:t>
            </w:r>
            <w:r w:rsidRPr="00711388">
              <w:rPr>
                <w:lang w:val="en-GB"/>
              </w:rPr>
              <w:t>flow items such as taxation payments which are, or expected to be, charged to policyholders or are required to settle the insurance obligations, for line of business, as defined in Annex I to Delegated Regulation (EU) 2015/35, Insurance with profit participation.</w:t>
            </w:r>
          </w:p>
          <w:p w14:paraId="3C4C8E75" w14:textId="2B036144" w:rsidR="00E45F6D" w:rsidRPr="00711388" w:rsidRDefault="00E45F6D" w:rsidP="00E45F6D">
            <w:pPr>
              <w:pStyle w:val="NormalLeft"/>
              <w:rPr>
                <w:lang w:val="en-GB"/>
              </w:rPr>
            </w:pPr>
            <w:r w:rsidRPr="00711388">
              <w:rPr>
                <w:lang w:val="en-GB"/>
              </w:rPr>
              <w:t>Cash out</w:t>
            </w:r>
            <w:r w:rsidR="00711388" w:rsidRPr="00711388">
              <w:rPr>
                <w:lang w:val="en-GB"/>
              </w:rPr>
              <w:t>-</w:t>
            </w:r>
            <w:r w:rsidRPr="00711388">
              <w:rPr>
                <w:lang w:val="en-GB"/>
              </w:rPr>
              <w:t>flows from non</w:t>
            </w:r>
            <w:r w:rsidR="00711388" w:rsidRPr="00711388">
              <w:rPr>
                <w:lang w:val="en-GB"/>
              </w:rPr>
              <w:t>-</w:t>
            </w:r>
            <w:r w:rsidRPr="00711388">
              <w:rPr>
                <w:lang w:val="en-GB"/>
              </w:rPr>
              <w:t>life insurance contracts that will change to Annuities but not yet formally settled as Annuities, and dealt with within the same company shall also be included.</w:t>
            </w:r>
          </w:p>
        </w:tc>
      </w:tr>
      <w:tr w:rsidR="00626033" w:rsidRPr="00711388" w14:paraId="12A1877D" w14:textId="77777777" w:rsidTr="00DE28FC">
        <w:tc>
          <w:tcPr>
            <w:tcW w:w="2322" w:type="dxa"/>
            <w:tcBorders>
              <w:top w:val="single" w:sz="2" w:space="0" w:color="auto"/>
              <w:left w:val="single" w:sz="2" w:space="0" w:color="auto"/>
              <w:bottom w:val="single" w:sz="2" w:space="0" w:color="auto"/>
              <w:right w:val="single" w:sz="2" w:space="0" w:color="auto"/>
            </w:tcBorders>
          </w:tcPr>
          <w:p w14:paraId="456D877A" w14:textId="7EB9AE43" w:rsidR="00E45F6D" w:rsidRPr="00711388" w:rsidRDefault="00E45F6D" w:rsidP="00E45F6D">
            <w:pPr>
              <w:pStyle w:val="NormalLeft"/>
              <w:rPr>
                <w:lang w:val="en-GB"/>
              </w:rPr>
            </w:pPr>
            <w:r w:rsidRPr="00711388">
              <w:rPr>
                <w:lang w:val="en-GB"/>
              </w:rPr>
              <w:t>C0030/R0010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15F33FAB" w14:textId="082C76BE"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 xml:space="preserve">flows used in the Best estimate, Insurance with profit </w:t>
            </w:r>
            <w:r w:rsidRPr="00711388">
              <w:rPr>
                <w:lang w:val="en-GB"/>
              </w:rPr>
              <w:lastRenderedPageBreak/>
              <w:t>participation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386" w:type="dxa"/>
            <w:tcBorders>
              <w:top w:val="single" w:sz="2" w:space="0" w:color="auto"/>
              <w:left w:val="single" w:sz="2" w:space="0" w:color="auto"/>
              <w:bottom w:val="single" w:sz="2" w:space="0" w:color="auto"/>
              <w:right w:val="single" w:sz="2" w:space="0" w:color="auto"/>
            </w:tcBorders>
          </w:tcPr>
          <w:p w14:paraId="2FDE4FA0" w14:textId="5EC5F51C" w:rsidR="00E45F6D" w:rsidRPr="00711388" w:rsidRDefault="00E45F6D" w:rsidP="00E45F6D">
            <w:pPr>
              <w:pStyle w:val="NormalLeft"/>
              <w:rPr>
                <w:lang w:val="en-GB"/>
              </w:rPr>
            </w:pPr>
            <w:r w:rsidRPr="00711388">
              <w:rPr>
                <w:lang w:val="en-GB"/>
              </w:rPr>
              <w:lastRenderedPageBreak/>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7EA1720E" w14:textId="48BAF2ED" w:rsidR="00E45F6D" w:rsidRPr="00711388" w:rsidRDefault="00E45F6D" w:rsidP="00E45F6D">
            <w:pPr>
              <w:pStyle w:val="NormalLeft"/>
              <w:rPr>
                <w:lang w:val="en-GB"/>
              </w:rPr>
            </w:pPr>
            <w:r w:rsidRPr="00711388">
              <w:rPr>
                <w:lang w:val="en-GB"/>
              </w:rPr>
              <w:lastRenderedPageBreak/>
              <w:t>The cash</w:t>
            </w:r>
            <w:r w:rsidR="00711388" w:rsidRPr="00711388">
              <w:rPr>
                <w:lang w:val="en-GB"/>
              </w:rPr>
              <w:t>-</w:t>
            </w:r>
            <w:r w:rsidRPr="00711388">
              <w:rPr>
                <w:lang w:val="en-GB"/>
              </w:rPr>
              <w:t xml:space="preserve"> flows are the ones stemming from future premiums and any additional cash</w:t>
            </w:r>
            <w:r w:rsidR="00711388" w:rsidRPr="00711388">
              <w:rPr>
                <w:lang w:val="en-GB"/>
              </w:rPr>
              <w:t>-</w:t>
            </w:r>
            <w:r w:rsidRPr="00711388">
              <w:rPr>
                <w:lang w:val="en-GB"/>
              </w:rPr>
              <w:t>flows that result from those premiums, for line of business, as defined in Annex I to Delegated Regulation (EU) 2015/35, Insurance with profit participation.</w:t>
            </w:r>
          </w:p>
        </w:tc>
      </w:tr>
      <w:tr w:rsidR="00626033" w:rsidRPr="00711388" w14:paraId="1C9852A5" w14:textId="77777777" w:rsidTr="00DE28FC">
        <w:tc>
          <w:tcPr>
            <w:tcW w:w="2322" w:type="dxa"/>
            <w:tcBorders>
              <w:top w:val="single" w:sz="2" w:space="0" w:color="auto"/>
              <w:left w:val="single" w:sz="2" w:space="0" w:color="auto"/>
              <w:bottom w:val="single" w:sz="2" w:space="0" w:color="auto"/>
              <w:right w:val="single" w:sz="2" w:space="0" w:color="auto"/>
            </w:tcBorders>
          </w:tcPr>
          <w:p w14:paraId="59D77863" w14:textId="570E1357" w:rsidR="00E45F6D" w:rsidRPr="00711388" w:rsidRDefault="00E45F6D" w:rsidP="00E45F6D">
            <w:pPr>
              <w:pStyle w:val="NormalLeft"/>
              <w:rPr>
                <w:lang w:val="en-GB"/>
              </w:rPr>
            </w:pPr>
            <w:r w:rsidRPr="00711388">
              <w:rPr>
                <w:lang w:val="en-GB"/>
              </w:rPr>
              <w:lastRenderedPageBreak/>
              <w:t>C0040/R0010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3A324DB9" w14:textId="31E5D7C9"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Insurance with profit participation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 in</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36DC914B" w14:textId="21A526C4"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46BEB0FA" w14:textId="6E914E4E"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 flows are the ones not included in Future premiums and not including investment returns, for line of business, as defined in Annex I to Delegated Regulation (EU) 2015/35, Insurance with profit participation.</w:t>
            </w:r>
          </w:p>
        </w:tc>
      </w:tr>
      <w:tr w:rsidR="00626033" w:rsidRPr="00711388" w14:paraId="6188A701" w14:textId="77777777" w:rsidTr="00DE28FC">
        <w:tc>
          <w:tcPr>
            <w:tcW w:w="2322" w:type="dxa"/>
            <w:tcBorders>
              <w:top w:val="single" w:sz="2" w:space="0" w:color="auto"/>
              <w:left w:val="single" w:sz="2" w:space="0" w:color="auto"/>
              <w:bottom w:val="single" w:sz="2" w:space="0" w:color="auto"/>
              <w:right w:val="single" w:sz="2" w:space="0" w:color="auto"/>
            </w:tcBorders>
          </w:tcPr>
          <w:p w14:paraId="1AA74608" w14:textId="11DFC21C" w:rsidR="00E45F6D" w:rsidRPr="00711388" w:rsidRDefault="00E45F6D" w:rsidP="00E45F6D">
            <w:pPr>
              <w:pStyle w:val="NormalLeft"/>
              <w:rPr>
                <w:lang w:val="en-GB"/>
              </w:rPr>
            </w:pPr>
            <w:r w:rsidRPr="00711388">
              <w:rPr>
                <w:lang w:val="en-GB"/>
              </w:rPr>
              <w:t>C0045/R0010-R0</w:t>
            </w:r>
            <w:r w:rsidR="004A1181" w:rsidRPr="00711388">
              <w:rPr>
                <w:lang w:val="en-GB"/>
              </w:rPr>
              <w:t>3</w:t>
            </w:r>
            <w:r w:rsidRPr="00711388">
              <w:rPr>
                <w:lang w:val="en-GB"/>
              </w:rPr>
              <w:t>30</w:t>
            </w:r>
          </w:p>
        </w:tc>
        <w:tc>
          <w:tcPr>
            <w:tcW w:w="1578" w:type="dxa"/>
            <w:tcBorders>
              <w:top w:val="single" w:sz="2" w:space="0" w:color="auto"/>
              <w:left w:val="single" w:sz="2" w:space="0" w:color="auto"/>
              <w:bottom w:val="single" w:sz="2" w:space="0" w:color="auto"/>
              <w:right w:val="single" w:sz="2" w:space="0" w:color="auto"/>
            </w:tcBorders>
          </w:tcPr>
          <w:p w14:paraId="1E365C54" w14:textId="63EBC4A4"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 xml:space="preserve">flows used in the Best estimate, Insurance with profit participation (gross), Cash flows </w:t>
            </w:r>
            <w:r w:rsidR="00845F43" w:rsidRPr="00711388">
              <w:rPr>
                <w:lang w:val="en-GB"/>
              </w:rPr>
              <w:t>-</w:t>
            </w:r>
            <w:r w:rsidRPr="00711388">
              <w:rPr>
                <w:lang w:val="en-GB"/>
              </w:rPr>
              <w:t xml:space="preserve"> 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2680B791" w14:textId="46247280"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330F003B" w14:textId="3E8C3299" w:rsidR="00EB2946" w:rsidRPr="00711388" w:rsidRDefault="00EB2946" w:rsidP="008962A6">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p>
        </w:tc>
      </w:tr>
      <w:tr w:rsidR="00626033" w:rsidRPr="00711388" w14:paraId="0FF48C80" w14:textId="77777777" w:rsidTr="00DE28FC">
        <w:tc>
          <w:tcPr>
            <w:tcW w:w="2322" w:type="dxa"/>
            <w:tcBorders>
              <w:top w:val="single" w:sz="2" w:space="0" w:color="auto"/>
              <w:left w:val="single" w:sz="2" w:space="0" w:color="auto"/>
              <w:bottom w:val="single" w:sz="2" w:space="0" w:color="auto"/>
              <w:right w:val="single" w:sz="2" w:space="0" w:color="auto"/>
            </w:tcBorders>
          </w:tcPr>
          <w:p w14:paraId="527BCDD2" w14:textId="31F40A49" w:rsidR="00E45F6D" w:rsidRPr="00711388" w:rsidRDefault="00E45F6D" w:rsidP="00E45F6D">
            <w:pPr>
              <w:pStyle w:val="NormalLeft"/>
              <w:rPr>
                <w:lang w:val="en-GB"/>
              </w:rPr>
            </w:pPr>
            <w:r w:rsidRPr="00711388">
              <w:rPr>
                <w:lang w:val="en-GB"/>
              </w:rPr>
              <w:t>C005</w:t>
            </w:r>
            <w:r w:rsidR="00FB581B" w:rsidRPr="00711388">
              <w:rPr>
                <w:lang w:val="en-GB"/>
              </w:rPr>
              <w:t>1</w:t>
            </w:r>
            <w:r w:rsidRPr="00711388">
              <w:rPr>
                <w:lang w:val="en-GB"/>
              </w:rPr>
              <w:t>/R0010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7293BFD0" w14:textId="587C391C"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Index linked and unit</w:t>
            </w:r>
            <w:r w:rsidR="00711388" w:rsidRPr="00711388">
              <w:rPr>
                <w:lang w:val="en-GB"/>
              </w:rPr>
              <w:t>-</w:t>
            </w:r>
            <w:r w:rsidRPr="00711388">
              <w:rPr>
                <w:lang w:val="en-GB"/>
              </w:rPr>
              <w:t>linked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guaranteed benefits</w:t>
            </w:r>
          </w:p>
        </w:tc>
        <w:tc>
          <w:tcPr>
            <w:tcW w:w="5386" w:type="dxa"/>
            <w:tcBorders>
              <w:top w:val="single" w:sz="2" w:space="0" w:color="auto"/>
              <w:left w:val="single" w:sz="2" w:space="0" w:color="auto"/>
              <w:bottom w:val="single" w:sz="2" w:space="0" w:color="auto"/>
              <w:right w:val="single" w:sz="2" w:space="0" w:color="auto"/>
            </w:tcBorders>
          </w:tcPr>
          <w:p w14:paraId="29327631" w14:textId="32A3B3B9"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0FECF15F" w14:textId="3BA6E37A"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flows are the ones stemming from Future</w:t>
            </w:r>
            <w:r w:rsidR="008962A6" w:rsidRPr="00711388">
              <w:rPr>
                <w:lang w:val="en-GB"/>
              </w:rPr>
              <w:t xml:space="preserve"> guaranteed</w:t>
            </w:r>
            <w:r w:rsidRPr="00711388">
              <w:rPr>
                <w:lang w:val="en-GB"/>
              </w:rPr>
              <w:t xml:space="preserve"> benefits regarding line of business, as defined in Annex I to Delegated Regulation (EU) 2015/35, Index linked and unit</w:t>
            </w:r>
            <w:r w:rsidR="00711388" w:rsidRPr="00711388">
              <w:rPr>
                <w:lang w:val="en-GB"/>
              </w:rPr>
              <w:t>-</w:t>
            </w:r>
            <w:r w:rsidRPr="00711388">
              <w:rPr>
                <w:lang w:val="en-GB"/>
              </w:rPr>
              <w:t>linked insurance.</w:t>
            </w:r>
          </w:p>
        </w:tc>
      </w:tr>
      <w:tr w:rsidR="00626033" w:rsidRPr="00711388" w14:paraId="6A2390DC" w14:textId="77777777" w:rsidTr="00DE28FC">
        <w:tc>
          <w:tcPr>
            <w:tcW w:w="2322" w:type="dxa"/>
            <w:tcBorders>
              <w:top w:val="single" w:sz="2" w:space="0" w:color="auto"/>
              <w:left w:val="single" w:sz="2" w:space="0" w:color="auto"/>
              <w:bottom w:val="single" w:sz="2" w:space="0" w:color="auto"/>
              <w:right w:val="single" w:sz="2" w:space="0" w:color="auto"/>
            </w:tcBorders>
          </w:tcPr>
          <w:p w14:paraId="33BECCD0" w14:textId="77777777" w:rsidR="00E45F6D" w:rsidRPr="00711388" w:rsidRDefault="00E45F6D" w:rsidP="00E45F6D">
            <w:pPr>
              <w:pStyle w:val="NormalLeft"/>
              <w:rPr>
                <w:lang w:val="en-GB"/>
              </w:rPr>
            </w:pPr>
            <w:r w:rsidRPr="00711388">
              <w:rPr>
                <w:lang w:val="en-GB"/>
              </w:rPr>
              <w:t>C0055/R0010-R0330</w:t>
            </w:r>
          </w:p>
        </w:tc>
        <w:tc>
          <w:tcPr>
            <w:tcW w:w="1578" w:type="dxa"/>
            <w:tcBorders>
              <w:top w:val="single" w:sz="2" w:space="0" w:color="auto"/>
              <w:left w:val="single" w:sz="2" w:space="0" w:color="auto"/>
              <w:bottom w:val="single" w:sz="2" w:space="0" w:color="auto"/>
              <w:right w:val="single" w:sz="2" w:space="0" w:color="auto"/>
            </w:tcBorders>
          </w:tcPr>
          <w:p w14:paraId="39C417E3" w14:textId="0843C670" w:rsidR="00E45F6D" w:rsidRPr="00711388" w:rsidDel="00C60636" w:rsidRDefault="00E45F6D" w:rsidP="00E45F6D">
            <w:pPr>
              <w:pStyle w:val="NormalLeft"/>
              <w:rPr>
                <w:lang w:val="en-GB"/>
              </w:rPr>
            </w:pPr>
            <w:r w:rsidRPr="00711388">
              <w:rPr>
                <w:lang w:val="en-GB"/>
              </w:rPr>
              <w:t>Future cash</w:t>
            </w:r>
            <w:r w:rsidR="00711388" w:rsidRPr="00711388">
              <w:rPr>
                <w:lang w:val="en-GB"/>
              </w:rPr>
              <w:t>-</w:t>
            </w:r>
            <w:r w:rsidRPr="00711388">
              <w:rPr>
                <w:lang w:val="en-GB"/>
              </w:rPr>
              <w:t xml:space="preserve">flows used in </w:t>
            </w:r>
            <w:r w:rsidRPr="00711388">
              <w:rPr>
                <w:lang w:val="en-GB"/>
              </w:rPr>
              <w:lastRenderedPageBreak/>
              <w:t>the Best estimate, Index linked and unit</w:t>
            </w:r>
            <w:r w:rsidR="00711388" w:rsidRPr="00711388">
              <w:rPr>
                <w:lang w:val="en-GB"/>
              </w:rPr>
              <w:t>-</w:t>
            </w:r>
            <w:r w:rsidRPr="00711388">
              <w:rPr>
                <w:lang w:val="en-GB"/>
              </w:rPr>
              <w:t>linked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32D52E84" w14:textId="182DA10F" w:rsidR="008962A6" w:rsidRPr="00711388" w:rsidRDefault="008962A6" w:rsidP="008962A6">
            <w:pPr>
              <w:pStyle w:val="NormalLeft"/>
              <w:rPr>
                <w:lang w:val="en-GB"/>
              </w:rPr>
            </w:pPr>
            <w:r w:rsidRPr="00711388">
              <w:rPr>
                <w:lang w:val="en-GB"/>
              </w:rPr>
              <w:lastRenderedPageBreak/>
              <w:t>Amount of undiscounted cash</w:t>
            </w:r>
            <w:r w:rsidR="00711388" w:rsidRPr="00711388">
              <w:rPr>
                <w:lang w:val="en-GB"/>
              </w:rPr>
              <w:t>-</w:t>
            </w:r>
            <w:r w:rsidRPr="00711388">
              <w:rPr>
                <w:lang w:val="en-GB"/>
              </w:rPr>
              <w:t xml:space="preserve">flows expected for each year from year 1 to year 30, aggregated for the </w:t>
            </w:r>
            <w:r w:rsidRPr="00711388">
              <w:rPr>
                <w:lang w:val="en-GB"/>
              </w:rPr>
              <w:lastRenderedPageBreak/>
              <w:t>interval of years 31 to 40, aggregated for the interval of years 41 to 50 and aggregated for all the years after year 50.</w:t>
            </w:r>
          </w:p>
          <w:p w14:paraId="376649A2" w14:textId="3F27756D" w:rsidR="00E45F6D"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flows are the ones </w:t>
            </w:r>
            <w:r w:rsidR="00290582" w:rsidRPr="00711388">
              <w:rPr>
                <w:lang w:val="en-GB"/>
              </w:rPr>
              <w:t xml:space="preserve">stemming from Future discretionary </w:t>
            </w:r>
            <w:r w:rsidRPr="00711388">
              <w:rPr>
                <w:lang w:val="en-GB"/>
              </w:rPr>
              <w:t>benefits regarding line of business, as defined in Annex I to Delegated Regulation (EU) 2015/35, Index linked and unit</w:t>
            </w:r>
            <w:r w:rsidR="00711388" w:rsidRPr="00711388">
              <w:rPr>
                <w:lang w:val="en-GB"/>
              </w:rPr>
              <w:t>-</w:t>
            </w:r>
            <w:r w:rsidRPr="00711388">
              <w:rPr>
                <w:lang w:val="en-GB"/>
              </w:rPr>
              <w:t>linked insurance.</w:t>
            </w:r>
          </w:p>
        </w:tc>
      </w:tr>
      <w:tr w:rsidR="00626033" w:rsidRPr="00711388" w14:paraId="441972AC" w14:textId="77777777" w:rsidTr="00DE28FC">
        <w:tc>
          <w:tcPr>
            <w:tcW w:w="2322" w:type="dxa"/>
            <w:tcBorders>
              <w:top w:val="single" w:sz="2" w:space="0" w:color="auto"/>
              <w:left w:val="single" w:sz="2" w:space="0" w:color="auto"/>
              <w:bottom w:val="single" w:sz="2" w:space="0" w:color="auto"/>
              <w:right w:val="single" w:sz="2" w:space="0" w:color="auto"/>
            </w:tcBorders>
          </w:tcPr>
          <w:p w14:paraId="71792CEC" w14:textId="4B0DB5DE" w:rsidR="00E45F6D" w:rsidRPr="00711388" w:rsidRDefault="00E45F6D" w:rsidP="00E45F6D">
            <w:pPr>
              <w:pStyle w:val="NormalLeft"/>
              <w:rPr>
                <w:lang w:val="en-GB"/>
              </w:rPr>
            </w:pPr>
            <w:r w:rsidRPr="00711388">
              <w:rPr>
                <w:lang w:val="en-GB"/>
              </w:rPr>
              <w:lastRenderedPageBreak/>
              <w:t>C0060/R0010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50BD543E" w14:textId="12FE4772"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Index linked and unit</w:t>
            </w:r>
            <w:r w:rsidR="00711388" w:rsidRPr="00711388">
              <w:rPr>
                <w:lang w:val="en-GB"/>
              </w:rPr>
              <w:t>-</w:t>
            </w:r>
            <w:r w:rsidRPr="00711388">
              <w:rPr>
                <w:lang w:val="en-GB"/>
              </w:rPr>
              <w:t>linked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 out</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0A55A7C4" w14:textId="7E459D8C"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1311CA7F" w14:textId="77777777" w:rsidR="00E45F6D" w:rsidRPr="00711388" w:rsidRDefault="00E45F6D" w:rsidP="00E45F6D">
            <w:pPr>
              <w:pStyle w:val="NormalLeft"/>
              <w:rPr>
                <w:lang w:val="en-GB"/>
              </w:rPr>
            </w:pPr>
          </w:p>
          <w:p w14:paraId="2C9217C5" w14:textId="6AA774CF"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flows are the ones related to expenses that will be incurred in servicing insurance and reinsurance obligations, and other cash</w:t>
            </w:r>
            <w:r w:rsidR="00711388" w:rsidRPr="00711388">
              <w:rPr>
                <w:lang w:val="en-GB"/>
              </w:rPr>
              <w:t>-</w:t>
            </w:r>
            <w:r w:rsidRPr="00711388">
              <w:rPr>
                <w:lang w:val="en-GB"/>
              </w:rPr>
              <w:t>flow items such as taxation payments which are, or expected to be, charged to policyholders or are required to settle the insurance obligations, regarding line of business, as defined in Annex I to Delegated Regulation (EU) 2015/35, Index linked and unit</w:t>
            </w:r>
            <w:r w:rsidR="00711388" w:rsidRPr="00711388">
              <w:rPr>
                <w:lang w:val="en-GB"/>
              </w:rPr>
              <w:t>-</w:t>
            </w:r>
            <w:r w:rsidRPr="00711388">
              <w:rPr>
                <w:lang w:val="en-GB"/>
              </w:rPr>
              <w:t>linked insurance.</w:t>
            </w:r>
          </w:p>
          <w:p w14:paraId="7BA6ABCB" w14:textId="146A24AE" w:rsidR="00E45F6D" w:rsidRPr="00711388" w:rsidRDefault="00E45F6D" w:rsidP="00E45F6D">
            <w:pPr>
              <w:pStyle w:val="NormalLeft"/>
              <w:rPr>
                <w:lang w:val="en-GB"/>
              </w:rPr>
            </w:pPr>
            <w:r w:rsidRPr="00711388">
              <w:rPr>
                <w:lang w:val="en-GB"/>
              </w:rPr>
              <w:t>Cash out</w:t>
            </w:r>
            <w:r w:rsidR="00711388" w:rsidRPr="00711388">
              <w:rPr>
                <w:lang w:val="en-GB"/>
              </w:rPr>
              <w:t>-</w:t>
            </w:r>
            <w:r w:rsidRPr="00711388">
              <w:rPr>
                <w:lang w:val="en-GB"/>
              </w:rPr>
              <w:t>flows from non</w:t>
            </w:r>
            <w:r w:rsidR="00711388" w:rsidRPr="00711388">
              <w:rPr>
                <w:lang w:val="en-GB"/>
              </w:rPr>
              <w:t>-</w:t>
            </w:r>
            <w:r w:rsidRPr="00711388">
              <w:rPr>
                <w:lang w:val="en-GB"/>
              </w:rPr>
              <w:t>life insurance contracts that will change to Annuities but not yet formally settled as Annuities, and dealt with within the same company shall also be included.</w:t>
            </w:r>
          </w:p>
        </w:tc>
      </w:tr>
      <w:tr w:rsidR="00626033" w:rsidRPr="00711388" w14:paraId="346A4CA8" w14:textId="77777777" w:rsidTr="00DE28FC">
        <w:tc>
          <w:tcPr>
            <w:tcW w:w="2322" w:type="dxa"/>
            <w:tcBorders>
              <w:top w:val="single" w:sz="2" w:space="0" w:color="auto"/>
              <w:left w:val="single" w:sz="2" w:space="0" w:color="auto"/>
              <w:bottom w:val="single" w:sz="2" w:space="0" w:color="auto"/>
              <w:right w:val="single" w:sz="2" w:space="0" w:color="auto"/>
            </w:tcBorders>
          </w:tcPr>
          <w:p w14:paraId="1F5107EE" w14:textId="7BDB88F7" w:rsidR="00E45F6D" w:rsidRPr="00711388" w:rsidRDefault="00E45F6D" w:rsidP="00E45F6D">
            <w:pPr>
              <w:pStyle w:val="NormalLeft"/>
              <w:rPr>
                <w:lang w:val="en-GB"/>
              </w:rPr>
            </w:pPr>
            <w:r w:rsidRPr="00711388">
              <w:rPr>
                <w:lang w:val="en-GB"/>
              </w:rPr>
              <w:t>C0070/R0010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02A9E7F7" w14:textId="69CD6B5F"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Index linked and unit</w:t>
            </w:r>
            <w:r w:rsidR="00711388" w:rsidRPr="00711388">
              <w:rPr>
                <w:lang w:val="en-GB"/>
              </w:rPr>
              <w:t>-</w:t>
            </w:r>
            <w:r w:rsidRPr="00711388">
              <w:rPr>
                <w:lang w:val="en-GB"/>
              </w:rPr>
              <w:t>linked 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386" w:type="dxa"/>
            <w:tcBorders>
              <w:top w:val="single" w:sz="2" w:space="0" w:color="auto"/>
              <w:left w:val="single" w:sz="2" w:space="0" w:color="auto"/>
              <w:bottom w:val="single" w:sz="2" w:space="0" w:color="auto"/>
              <w:right w:val="single" w:sz="2" w:space="0" w:color="auto"/>
            </w:tcBorders>
          </w:tcPr>
          <w:p w14:paraId="4B34B28A" w14:textId="093DE6B5"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3FB240BC" w14:textId="172E296C"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 flows are the ones stemming from future premiums and any additional cash</w:t>
            </w:r>
            <w:r w:rsidR="00711388" w:rsidRPr="00711388">
              <w:rPr>
                <w:lang w:val="en-GB"/>
              </w:rPr>
              <w:t>-</w:t>
            </w:r>
            <w:r w:rsidRPr="00711388">
              <w:rPr>
                <w:lang w:val="en-GB"/>
              </w:rPr>
              <w:t>flows that result from those premiums, regarding line of business, as defined in Annex I to Delegated Regulation (EU) 2015/35, Index linked and unit</w:t>
            </w:r>
            <w:r w:rsidR="00711388" w:rsidRPr="00711388">
              <w:rPr>
                <w:lang w:val="en-GB"/>
              </w:rPr>
              <w:t>-</w:t>
            </w:r>
            <w:r w:rsidRPr="00711388">
              <w:rPr>
                <w:lang w:val="en-GB"/>
              </w:rPr>
              <w:t>linked insurance.</w:t>
            </w:r>
          </w:p>
        </w:tc>
      </w:tr>
      <w:tr w:rsidR="00626033" w:rsidRPr="00711388" w14:paraId="18CE3437" w14:textId="77777777" w:rsidTr="00DE28FC">
        <w:tc>
          <w:tcPr>
            <w:tcW w:w="2322" w:type="dxa"/>
            <w:tcBorders>
              <w:top w:val="single" w:sz="2" w:space="0" w:color="auto"/>
              <w:left w:val="single" w:sz="2" w:space="0" w:color="auto"/>
              <w:bottom w:val="single" w:sz="2" w:space="0" w:color="auto"/>
              <w:right w:val="single" w:sz="2" w:space="0" w:color="auto"/>
            </w:tcBorders>
          </w:tcPr>
          <w:p w14:paraId="6D0B9322" w14:textId="1C98A416" w:rsidR="00E45F6D" w:rsidRPr="00711388" w:rsidRDefault="00E45F6D" w:rsidP="00E45F6D">
            <w:pPr>
              <w:pStyle w:val="NormalLeft"/>
              <w:rPr>
                <w:lang w:val="en-GB"/>
              </w:rPr>
            </w:pPr>
            <w:r w:rsidRPr="00711388">
              <w:rPr>
                <w:lang w:val="en-GB"/>
              </w:rPr>
              <w:t>C0080/R0010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701871D7" w14:textId="2270AB88"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 xml:space="preserve">flows used in the Best </w:t>
            </w:r>
            <w:r w:rsidRPr="00711388">
              <w:rPr>
                <w:lang w:val="en-GB"/>
              </w:rPr>
              <w:lastRenderedPageBreak/>
              <w:t>estimate, Index linked and unit</w:t>
            </w:r>
            <w:r w:rsidR="00711388" w:rsidRPr="00711388">
              <w:rPr>
                <w:lang w:val="en-GB"/>
              </w:rPr>
              <w:t>-</w:t>
            </w:r>
            <w:r w:rsidRPr="00711388">
              <w:rPr>
                <w:lang w:val="en-GB"/>
              </w:rPr>
              <w:t>linked 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 in</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74D433EC" w14:textId="312485A1" w:rsidR="00E45F6D" w:rsidRPr="00711388" w:rsidRDefault="00E45F6D" w:rsidP="00E45F6D">
            <w:pPr>
              <w:pStyle w:val="NormalLeft"/>
              <w:rPr>
                <w:lang w:val="en-GB"/>
              </w:rPr>
            </w:pPr>
            <w:r w:rsidRPr="00711388">
              <w:rPr>
                <w:lang w:val="en-GB"/>
              </w:rPr>
              <w:lastRenderedPageBreak/>
              <w:t>Amount of undiscounted cash</w:t>
            </w:r>
            <w:r w:rsidR="00711388" w:rsidRPr="00711388">
              <w:rPr>
                <w:lang w:val="en-GB"/>
              </w:rPr>
              <w:t>-</w:t>
            </w:r>
            <w:r w:rsidRPr="00711388">
              <w:rPr>
                <w:lang w:val="en-GB"/>
              </w:rPr>
              <w:t xml:space="preserve">flows expected for each year from year 1 to year 30, aggregated for the interval of years 31 to 40, aggregated for the interval </w:t>
            </w:r>
            <w:r w:rsidRPr="00711388">
              <w:rPr>
                <w:lang w:val="en-GB"/>
              </w:rPr>
              <w:lastRenderedPageBreak/>
              <w:t>of years 41 to 50 and aggregated for all the years after year 50.</w:t>
            </w:r>
          </w:p>
          <w:p w14:paraId="0BD8D774" w14:textId="10AA45AF"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 flows are the ones not included in Future premiums and not including investment returns, regarding line of business, as defined in Annex I to Delegated Regulation (EU) 2015/35, Index linked and unit</w:t>
            </w:r>
            <w:r w:rsidR="00711388" w:rsidRPr="00711388">
              <w:rPr>
                <w:lang w:val="en-GB"/>
              </w:rPr>
              <w:t>-</w:t>
            </w:r>
            <w:r w:rsidRPr="00711388">
              <w:rPr>
                <w:lang w:val="en-GB"/>
              </w:rPr>
              <w:t>linked insurance.</w:t>
            </w:r>
          </w:p>
        </w:tc>
      </w:tr>
      <w:tr w:rsidR="00626033" w:rsidRPr="00711388" w14:paraId="7C838AC9" w14:textId="77777777" w:rsidTr="00DE28FC">
        <w:tc>
          <w:tcPr>
            <w:tcW w:w="2322" w:type="dxa"/>
            <w:tcBorders>
              <w:top w:val="single" w:sz="2" w:space="0" w:color="auto"/>
              <w:left w:val="single" w:sz="2" w:space="0" w:color="auto"/>
              <w:bottom w:val="single" w:sz="2" w:space="0" w:color="auto"/>
              <w:right w:val="single" w:sz="2" w:space="0" w:color="auto"/>
            </w:tcBorders>
          </w:tcPr>
          <w:p w14:paraId="39B5E8DD" w14:textId="11B41AE8" w:rsidR="00E45F6D" w:rsidRPr="00711388" w:rsidRDefault="00E45F6D" w:rsidP="00E45F6D">
            <w:pPr>
              <w:pStyle w:val="NormalLeft"/>
              <w:rPr>
                <w:lang w:val="en-GB"/>
              </w:rPr>
            </w:pPr>
            <w:r w:rsidRPr="00711388">
              <w:rPr>
                <w:lang w:val="en-GB"/>
              </w:rPr>
              <w:lastRenderedPageBreak/>
              <w:t>C0085/R0010-</w:t>
            </w:r>
            <w:r w:rsidR="004A1181" w:rsidRPr="00711388">
              <w:rPr>
                <w:lang w:val="en-GB"/>
              </w:rPr>
              <w:t>R</w:t>
            </w:r>
            <w:r w:rsidRPr="00711388">
              <w:rPr>
                <w:lang w:val="en-GB"/>
              </w:rPr>
              <w:t>0330</w:t>
            </w:r>
          </w:p>
        </w:tc>
        <w:tc>
          <w:tcPr>
            <w:tcW w:w="1578" w:type="dxa"/>
            <w:tcBorders>
              <w:top w:val="single" w:sz="2" w:space="0" w:color="auto"/>
              <w:left w:val="single" w:sz="2" w:space="0" w:color="auto"/>
              <w:bottom w:val="single" w:sz="2" w:space="0" w:color="auto"/>
              <w:right w:val="single" w:sz="2" w:space="0" w:color="auto"/>
            </w:tcBorders>
          </w:tcPr>
          <w:p w14:paraId="12B339AF" w14:textId="47AC5EAF"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Index linked and unit</w:t>
            </w:r>
            <w:r w:rsidR="00711388" w:rsidRPr="00711388">
              <w:rPr>
                <w:lang w:val="en-GB"/>
              </w:rPr>
              <w:t>-</w:t>
            </w:r>
            <w:r w:rsidRPr="00711388">
              <w:rPr>
                <w:lang w:val="en-GB"/>
              </w:rPr>
              <w:t xml:space="preserve">linked insurance (gross), Cash flows </w:t>
            </w:r>
            <w:r w:rsidR="00845F43" w:rsidRPr="00711388">
              <w:rPr>
                <w:lang w:val="en-GB"/>
              </w:rPr>
              <w:t>-</w:t>
            </w:r>
            <w:r w:rsidRPr="00711388">
              <w:rPr>
                <w:lang w:val="en-GB"/>
              </w:rPr>
              <w:t xml:space="preserve"> Total recoverable from reinsurance (after the adjustments)</w:t>
            </w:r>
          </w:p>
        </w:tc>
        <w:tc>
          <w:tcPr>
            <w:tcW w:w="5386" w:type="dxa"/>
            <w:tcBorders>
              <w:top w:val="single" w:sz="2" w:space="0" w:color="auto"/>
              <w:left w:val="single" w:sz="2" w:space="0" w:color="auto"/>
              <w:bottom w:val="single" w:sz="2" w:space="0" w:color="auto"/>
              <w:right w:val="single" w:sz="2" w:space="0" w:color="auto"/>
            </w:tcBorders>
          </w:tcPr>
          <w:p w14:paraId="00B8A86C" w14:textId="6E7AB90A"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4721F367" w14:textId="72F6CD0C" w:rsidR="00EB2946" w:rsidRPr="00711388" w:rsidRDefault="00EB2946" w:rsidP="008962A6">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p>
        </w:tc>
      </w:tr>
      <w:tr w:rsidR="00626033" w:rsidRPr="00711388" w14:paraId="67853DCC" w14:textId="77777777" w:rsidTr="00DE28FC">
        <w:tc>
          <w:tcPr>
            <w:tcW w:w="2322" w:type="dxa"/>
            <w:tcBorders>
              <w:top w:val="single" w:sz="2" w:space="0" w:color="auto"/>
              <w:left w:val="single" w:sz="2" w:space="0" w:color="auto"/>
              <w:bottom w:val="single" w:sz="2" w:space="0" w:color="auto"/>
              <w:right w:val="single" w:sz="2" w:space="0" w:color="auto"/>
            </w:tcBorders>
          </w:tcPr>
          <w:p w14:paraId="5D703A8D" w14:textId="099AA8B9" w:rsidR="00E45F6D" w:rsidRPr="00711388" w:rsidRDefault="00E45F6D" w:rsidP="00E45F6D">
            <w:pPr>
              <w:pStyle w:val="NormalLeft"/>
              <w:rPr>
                <w:lang w:val="en-GB"/>
              </w:rPr>
            </w:pPr>
            <w:r w:rsidRPr="00711388">
              <w:rPr>
                <w:lang w:val="en-GB"/>
              </w:rPr>
              <w:t>C009</w:t>
            </w:r>
            <w:r w:rsidR="00FB581B" w:rsidRPr="00711388">
              <w:rPr>
                <w:lang w:val="en-GB"/>
              </w:rPr>
              <w:t>1</w:t>
            </w:r>
            <w:r w:rsidRPr="00711388">
              <w:rPr>
                <w:lang w:val="en-GB"/>
              </w:rPr>
              <w:t>/R0010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3583250A" w14:textId="304814D5"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Other life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guaranteed benefits</w:t>
            </w:r>
          </w:p>
        </w:tc>
        <w:tc>
          <w:tcPr>
            <w:tcW w:w="5386" w:type="dxa"/>
            <w:tcBorders>
              <w:top w:val="single" w:sz="2" w:space="0" w:color="auto"/>
              <w:left w:val="single" w:sz="2" w:space="0" w:color="auto"/>
              <w:bottom w:val="single" w:sz="2" w:space="0" w:color="auto"/>
              <w:right w:val="single" w:sz="2" w:space="0" w:color="auto"/>
            </w:tcBorders>
          </w:tcPr>
          <w:p w14:paraId="0330C71B" w14:textId="2778D30B"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0152FB74" w14:textId="336BA2E0"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flows are the ones stemming from Future </w:t>
            </w:r>
            <w:r w:rsidR="008962A6" w:rsidRPr="00711388">
              <w:rPr>
                <w:lang w:val="en-GB"/>
              </w:rPr>
              <w:t xml:space="preserve">guaranteed </w:t>
            </w:r>
            <w:r w:rsidRPr="00711388">
              <w:rPr>
                <w:lang w:val="en-GB"/>
              </w:rPr>
              <w:t>benefits regarding line of business, as defined in Annex I to Delegated Regulation (EU) 2015/35, Other life insurance.</w:t>
            </w:r>
          </w:p>
        </w:tc>
      </w:tr>
      <w:tr w:rsidR="00626033" w:rsidRPr="00711388" w14:paraId="04F5897D" w14:textId="77777777" w:rsidTr="00DE28FC">
        <w:tc>
          <w:tcPr>
            <w:tcW w:w="2322" w:type="dxa"/>
            <w:tcBorders>
              <w:top w:val="single" w:sz="2" w:space="0" w:color="auto"/>
              <w:left w:val="single" w:sz="2" w:space="0" w:color="auto"/>
              <w:bottom w:val="single" w:sz="2" w:space="0" w:color="auto"/>
              <w:right w:val="single" w:sz="2" w:space="0" w:color="auto"/>
            </w:tcBorders>
          </w:tcPr>
          <w:p w14:paraId="7DA0B5D5" w14:textId="77777777" w:rsidR="00E45F6D" w:rsidRPr="00711388" w:rsidRDefault="00E45F6D" w:rsidP="00E45F6D">
            <w:pPr>
              <w:pStyle w:val="NormalLeft"/>
              <w:rPr>
                <w:lang w:val="en-GB"/>
              </w:rPr>
            </w:pPr>
            <w:r w:rsidRPr="00711388">
              <w:rPr>
                <w:lang w:val="en-GB"/>
              </w:rPr>
              <w:t>C0095/R0010-R0330</w:t>
            </w:r>
          </w:p>
        </w:tc>
        <w:tc>
          <w:tcPr>
            <w:tcW w:w="1578" w:type="dxa"/>
            <w:tcBorders>
              <w:top w:val="single" w:sz="2" w:space="0" w:color="auto"/>
              <w:left w:val="single" w:sz="2" w:space="0" w:color="auto"/>
              <w:bottom w:val="single" w:sz="2" w:space="0" w:color="auto"/>
              <w:right w:val="single" w:sz="2" w:space="0" w:color="auto"/>
            </w:tcBorders>
          </w:tcPr>
          <w:p w14:paraId="196CADB5" w14:textId="406CC8C1"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Other life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w:t>
            </w:r>
            <w:r w:rsidRPr="00711388">
              <w:rPr>
                <w:lang w:val="en-GB"/>
              </w:rPr>
              <w:lastRenderedPageBreak/>
              <w:t>discretionary benefits</w:t>
            </w:r>
          </w:p>
        </w:tc>
        <w:tc>
          <w:tcPr>
            <w:tcW w:w="5386" w:type="dxa"/>
            <w:tcBorders>
              <w:top w:val="single" w:sz="2" w:space="0" w:color="auto"/>
              <w:left w:val="single" w:sz="2" w:space="0" w:color="auto"/>
              <w:bottom w:val="single" w:sz="2" w:space="0" w:color="auto"/>
              <w:right w:val="single" w:sz="2" w:space="0" w:color="auto"/>
            </w:tcBorders>
          </w:tcPr>
          <w:p w14:paraId="7950C002" w14:textId="47543657" w:rsidR="008962A6" w:rsidRPr="00711388" w:rsidRDefault="008962A6" w:rsidP="008962A6">
            <w:pPr>
              <w:pStyle w:val="NormalLeft"/>
              <w:rPr>
                <w:lang w:val="en-GB"/>
              </w:rPr>
            </w:pPr>
            <w:r w:rsidRPr="00711388">
              <w:rPr>
                <w:lang w:val="en-GB"/>
              </w:rPr>
              <w:lastRenderedPageBreak/>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29E302F7" w14:textId="44BA86FD" w:rsidR="00E45F6D"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flows are the ones</w:t>
            </w:r>
            <w:r w:rsidR="00290582" w:rsidRPr="00711388">
              <w:rPr>
                <w:lang w:val="en-GB"/>
              </w:rPr>
              <w:t xml:space="preserve"> stemming from Future discretionary</w:t>
            </w:r>
            <w:r w:rsidRPr="00711388">
              <w:rPr>
                <w:lang w:val="en-GB"/>
              </w:rPr>
              <w:t xml:space="preserve"> benefits regarding line of business, as defined in Annex I to Delegated Regulation (EU) 2015/35, Other life insurance (gross).</w:t>
            </w:r>
          </w:p>
        </w:tc>
      </w:tr>
      <w:tr w:rsidR="00626033" w:rsidRPr="00711388" w14:paraId="66925877" w14:textId="77777777" w:rsidTr="00DE28FC">
        <w:tc>
          <w:tcPr>
            <w:tcW w:w="2322" w:type="dxa"/>
            <w:tcBorders>
              <w:top w:val="single" w:sz="2" w:space="0" w:color="auto"/>
              <w:left w:val="single" w:sz="2" w:space="0" w:color="auto"/>
              <w:bottom w:val="single" w:sz="2" w:space="0" w:color="auto"/>
              <w:right w:val="single" w:sz="2" w:space="0" w:color="auto"/>
            </w:tcBorders>
          </w:tcPr>
          <w:p w14:paraId="5AA82606" w14:textId="29E25073" w:rsidR="00E45F6D" w:rsidRPr="00711388" w:rsidRDefault="00E45F6D" w:rsidP="00E45F6D">
            <w:pPr>
              <w:pStyle w:val="NormalLeft"/>
              <w:rPr>
                <w:lang w:val="en-GB"/>
              </w:rPr>
            </w:pPr>
            <w:r w:rsidRPr="00711388">
              <w:rPr>
                <w:lang w:val="en-GB"/>
              </w:rPr>
              <w:t>C0100/R0010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7FC7950F" w14:textId="4B2EF04F"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Other life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 out</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26AE5B55" w14:textId="5A3B9736"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09F2A187" w14:textId="16F0DEB3"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flows are the ones related to expenses that will be incurred in servicing insurance and reinsurance obligations, and other cash</w:t>
            </w:r>
            <w:r w:rsidR="00711388" w:rsidRPr="00711388">
              <w:rPr>
                <w:lang w:val="en-GB"/>
              </w:rPr>
              <w:t>-</w:t>
            </w:r>
            <w:r w:rsidRPr="00711388">
              <w:rPr>
                <w:lang w:val="en-GB"/>
              </w:rPr>
              <w:t>flow items such as taxation payments which are, or expected to be, charged to policyholders or are required to settle the insurance obligations, regarding line of business, as defined in Annex I to Delegated Regulation (EU) 2015/35, Other life insurance.</w:t>
            </w:r>
          </w:p>
          <w:p w14:paraId="3C2B5CC2" w14:textId="5661A636" w:rsidR="00E45F6D" w:rsidRPr="00711388" w:rsidRDefault="00E45F6D" w:rsidP="00E45F6D">
            <w:pPr>
              <w:pStyle w:val="NormalLeft"/>
              <w:rPr>
                <w:lang w:val="en-GB"/>
              </w:rPr>
            </w:pPr>
            <w:r w:rsidRPr="00711388">
              <w:rPr>
                <w:lang w:val="en-GB"/>
              </w:rPr>
              <w:t>Cash out</w:t>
            </w:r>
            <w:r w:rsidR="00711388" w:rsidRPr="00711388">
              <w:rPr>
                <w:lang w:val="en-GB"/>
              </w:rPr>
              <w:t>-</w:t>
            </w:r>
            <w:r w:rsidRPr="00711388">
              <w:rPr>
                <w:lang w:val="en-GB"/>
              </w:rPr>
              <w:t>flows from non</w:t>
            </w:r>
            <w:r w:rsidR="00711388" w:rsidRPr="00711388">
              <w:rPr>
                <w:lang w:val="en-GB"/>
              </w:rPr>
              <w:t>-</w:t>
            </w:r>
            <w:r w:rsidRPr="00711388">
              <w:rPr>
                <w:lang w:val="en-GB"/>
              </w:rPr>
              <w:t>life insurance contracts that will change to Annuities but not yet formally settled as Annuities, and dealt with within the same company shall also be included.</w:t>
            </w:r>
          </w:p>
        </w:tc>
      </w:tr>
      <w:tr w:rsidR="00626033" w:rsidRPr="00711388" w14:paraId="748DB9CE" w14:textId="77777777" w:rsidTr="00DE28FC">
        <w:tc>
          <w:tcPr>
            <w:tcW w:w="2322" w:type="dxa"/>
            <w:tcBorders>
              <w:top w:val="single" w:sz="2" w:space="0" w:color="auto"/>
              <w:left w:val="single" w:sz="2" w:space="0" w:color="auto"/>
              <w:bottom w:val="single" w:sz="2" w:space="0" w:color="auto"/>
              <w:right w:val="single" w:sz="2" w:space="0" w:color="auto"/>
            </w:tcBorders>
          </w:tcPr>
          <w:p w14:paraId="1758ACD7" w14:textId="536E2984" w:rsidR="00E45F6D" w:rsidRPr="00711388" w:rsidRDefault="00E45F6D" w:rsidP="00E45F6D">
            <w:pPr>
              <w:pStyle w:val="NormalLeft"/>
              <w:rPr>
                <w:lang w:val="en-GB"/>
              </w:rPr>
            </w:pPr>
            <w:r w:rsidRPr="00711388">
              <w:rPr>
                <w:lang w:val="en-GB"/>
              </w:rPr>
              <w:t>C0110/R0010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3FEB8541" w14:textId="2B50FA82"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Other life 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386" w:type="dxa"/>
            <w:tcBorders>
              <w:top w:val="single" w:sz="2" w:space="0" w:color="auto"/>
              <w:left w:val="single" w:sz="2" w:space="0" w:color="auto"/>
              <w:bottom w:val="single" w:sz="2" w:space="0" w:color="auto"/>
              <w:right w:val="single" w:sz="2" w:space="0" w:color="auto"/>
            </w:tcBorders>
          </w:tcPr>
          <w:p w14:paraId="4963DD96" w14:textId="103FAF22"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1738AE91" w14:textId="0D1C3F71"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 flows are the ones stemming from future premiums and any additional cash</w:t>
            </w:r>
            <w:r w:rsidR="00711388" w:rsidRPr="00711388">
              <w:rPr>
                <w:lang w:val="en-GB"/>
              </w:rPr>
              <w:t>-</w:t>
            </w:r>
            <w:r w:rsidRPr="00711388">
              <w:rPr>
                <w:lang w:val="en-GB"/>
              </w:rPr>
              <w:t>flows that result from those premiums, regarding line of business, as defined in Annex I to Delegated Regulation (EU) 2015/35, Other life insurance.</w:t>
            </w:r>
          </w:p>
        </w:tc>
      </w:tr>
      <w:tr w:rsidR="00626033" w:rsidRPr="00711388" w14:paraId="6F8FD32A" w14:textId="77777777" w:rsidTr="00DE28FC">
        <w:tc>
          <w:tcPr>
            <w:tcW w:w="2322" w:type="dxa"/>
            <w:tcBorders>
              <w:top w:val="single" w:sz="2" w:space="0" w:color="auto"/>
              <w:left w:val="single" w:sz="2" w:space="0" w:color="auto"/>
              <w:bottom w:val="single" w:sz="2" w:space="0" w:color="auto"/>
              <w:right w:val="single" w:sz="2" w:space="0" w:color="auto"/>
            </w:tcBorders>
          </w:tcPr>
          <w:p w14:paraId="7C1DF876" w14:textId="0014AF91" w:rsidR="00E45F6D" w:rsidRPr="00711388" w:rsidRDefault="00E45F6D" w:rsidP="00E45F6D">
            <w:pPr>
              <w:pStyle w:val="NormalLeft"/>
              <w:rPr>
                <w:lang w:val="en-GB"/>
              </w:rPr>
            </w:pPr>
            <w:r w:rsidRPr="00711388">
              <w:rPr>
                <w:lang w:val="en-GB"/>
              </w:rPr>
              <w:t>C0120/R0010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24D1C4F9" w14:textId="66060209"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Other life 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 in</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1E7E52E9" w14:textId="13EBB21D"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6F3F6EF0" w14:textId="6CE9BDF9"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 flows are the ones not included in Future premiums and not including investment returns, regarding line of business, as defined in Annex I to Delegated Regulation (EU) 2015/35, Other life insurance.</w:t>
            </w:r>
          </w:p>
        </w:tc>
      </w:tr>
      <w:tr w:rsidR="00626033" w:rsidRPr="00711388" w14:paraId="124F22AA" w14:textId="77777777" w:rsidTr="00DE28FC">
        <w:tc>
          <w:tcPr>
            <w:tcW w:w="2322" w:type="dxa"/>
            <w:tcBorders>
              <w:top w:val="single" w:sz="2" w:space="0" w:color="auto"/>
              <w:left w:val="single" w:sz="2" w:space="0" w:color="auto"/>
              <w:bottom w:val="single" w:sz="2" w:space="0" w:color="auto"/>
              <w:right w:val="single" w:sz="2" w:space="0" w:color="auto"/>
            </w:tcBorders>
          </w:tcPr>
          <w:p w14:paraId="7BA4D456" w14:textId="0B6FB951" w:rsidR="00E45F6D" w:rsidRPr="00711388" w:rsidRDefault="00E45F6D" w:rsidP="00E45F6D">
            <w:pPr>
              <w:pStyle w:val="NormalLeft"/>
              <w:rPr>
                <w:lang w:val="en-GB"/>
              </w:rPr>
            </w:pPr>
            <w:r w:rsidRPr="00711388">
              <w:rPr>
                <w:lang w:val="en-GB"/>
              </w:rPr>
              <w:t>C0125/R0010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7D72DE99" w14:textId="1DF9291B"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 xml:space="preserve">flows used in the Best estimate, </w:t>
            </w:r>
            <w:r w:rsidRPr="00711388">
              <w:rPr>
                <w:lang w:val="en-GB"/>
              </w:rPr>
              <w:lastRenderedPageBreak/>
              <w:t xml:space="preserve">Other life insurance (gross), Cash flows </w:t>
            </w:r>
            <w:r w:rsidR="00845F43" w:rsidRPr="00711388">
              <w:rPr>
                <w:lang w:val="en-GB"/>
              </w:rPr>
              <w:t>-</w:t>
            </w:r>
            <w:r w:rsidRPr="00711388">
              <w:rPr>
                <w:lang w:val="en-GB"/>
              </w:rPr>
              <w:t xml:space="preserve"> Total recoverable from reinsurance (after adjustment)</w:t>
            </w:r>
          </w:p>
        </w:tc>
        <w:tc>
          <w:tcPr>
            <w:tcW w:w="5386" w:type="dxa"/>
            <w:tcBorders>
              <w:top w:val="single" w:sz="2" w:space="0" w:color="auto"/>
              <w:left w:val="single" w:sz="2" w:space="0" w:color="auto"/>
              <w:bottom w:val="single" w:sz="2" w:space="0" w:color="auto"/>
              <w:right w:val="single" w:sz="2" w:space="0" w:color="auto"/>
            </w:tcBorders>
          </w:tcPr>
          <w:p w14:paraId="3AD2A16C" w14:textId="7F7BB58B" w:rsidR="008962A6" w:rsidRPr="00711388" w:rsidRDefault="008962A6" w:rsidP="008962A6">
            <w:pPr>
              <w:pStyle w:val="NormalLeft"/>
              <w:rPr>
                <w:lang w:val="en-GB"/>
              </w:rPr>
            </w:pPr>
            <w:r w:rsidRPr="00711388">
              <w:rPr>
                <w:lang w:val="en-GB"/>
              </w:rPr>
              <w:lastRenderedPageBreak/>
              <w:t>Amount of undiscounted cash</w:t>
            </w:r>
            <w:r w:rsidR="00711388" w:rsidRPr="00711388">
              <w:rPr>
                <w:lang w:val="en-GB"/>
              </w:rPr>
              <w:t>-</w:t>
            </w:r>
            <w:r w:rsidRPr="00711388">
              <w:rPr>
                <w:lang w:val="en-GB"/>
              </w:rPr>
              <w:t xml:space="preserve">flows expected for each year from year 1 to year 30, aggregated for the interval of years 31 to 40, aggregated for the interval </w:t>
            </w:r>
            <w:r w:rsidRPr="00711388">
              <w:rPr>
                <w:lang w:val="en-GB"/>
              </w:rPr>
              <w:lastRenderedPageBreak/>
              <w:t>of years 41 to 50 and aggregated for all the years after year 50.</w:t>
            </w:r>
          </w:p>
          <w:p w14:paraId="3D87803B" w14:textId="7086E9FC" w:rsidR="00EB2946" w:rsidRPr="00711388" w:rsidRDefault="00EB2946" w:rsidP="008962A6">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p>
        </w:tc>
      </w:tr>
      <w:tr w:rsidR="00626033" w:rsidRPr="00711388" w14:paraId="563F831A" w14:textId="77777777" w:rsidTr="00DE28FC">
        <w:tc>
          <w:tcPr>
            <w:tcW w:w="2322" w:type="dxa"/>
            <w:tcBorders>
              <w:top w:val="single" w:sz="2" w:space="0" w:color="auto"/>
              <w:left w:val="single" w:sz="2" w:space="0" w:color="auto"/>
              <w:bottom w:val="single" w:sz="2" w:space="0" w:color="auto"/>
              <w:right w:val="single" w:sz="2" w:space="0" w:color="auto"/>
            </w:tcBorders>
          </w:tcPr>
          <w:p w14:paraId="00F19553" w14:textId="4C2BB15D" w:rsidR="00E45F6D" w:rsidRPr="00711388" w:rsidRDefault="00E45F6D" w:rsidP="00E45F6D">
            <w:pPr>
              <w:pStyle w:val="NormalLeft"/>
              <w:rPr>
                <w:lang w:val="en-GB"/>
              </w:rPr>
            </w:pPr>
            <w:r w:rsidRPr="00711388">
              <w:rPr>
                <w:lang w:val="en-GB"/>
              </w:rPr>
              <w:lastRenderedPageBreak/>
              <w:t>C013</w:t>
            </w:r>
            <w:r w:rsidR="00FB581B" w:rsidRPr="00711388">
              <w:rPr>
                <w:lang w:val="en-GB"/>
              </w:rPr>
              <w:t>1</w:t>
            </w:r>
            <w:r w:rsidRPr="00711388">
              <w:rPr>
                <w:lang w:val="en-GB"/>
              </w:rPr>
              <w:t>/R0010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4EFA4228" w14:textId="006BBC5B"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Annuities stemming from non</w:t>
            </w:r>
            <w:r w:rsidR="00711388" w:rsidRPr="00711388">
              <w:rPr>
                <w:lang w:val="en-GB"/>
              </w:rPr>
              <w:t>-</w:t>
            </w:r>
            <w:r w:rsidRPr="00711388">
              <w:rPr>
                <w:lang w:val="en-GB"/>
              </w:rPr>
              <w:t>life contracts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guaranteed benefits</w:t>
            </w:r>
          </w:p>
        </w:tc>
        <w:tc>
          <w:tcPr>
            <w:tcW w:w="5386" w:type="dxa"/>
            <w:tcBorders>
              <w:top w:val="single" w:sz="2" w:space="0" w:color="auto"/>
              <w:left w:val="single" w:sz="2" w:space="0" w:color="auto"/>
              <w:bottom w:val="single" w:sz="2" w:space="0" w:color="auto"/>
              <w:right w:val="single" w:sz="2" w:space="0" w:color="auto"/>
            </w:tcBorders>
          </w:tcPr>
          <w:p w14:paraId="71C8CA6D" w14:textId="7EF03268"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3F0AB15B" w14:textId="3E08E40B"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flows are the ones stemming from Future </w:t>
            </w:r>
            <w:r w:rsidR="00EB2946" w:rsidRPr="00711388">
              <w:rPr>
                <w:lang w:val="en-GB"/>
              </w:rPr>
              <w:t xml:space="preserve">guaranteed </w:t>
            </w:r>
            <w:r w:rsidRPr="00711388">
              <w:rPr>
                <w:lang w:val="en-GB"/>
              </w:rPr>
              <w:t>benefits regarding lines of business, as defined in Annex I to Delegated Regulation (EU) 2015/35, Annuities stemming from non</w:t>
            </w:r>
            <w:r w:rsidR="00711388" w:rsidRPr="00711388">
              <w:rPr>
                <w:lang w:val="en-GB"/>
              </w:rPr>
              <w:t>-</w:t>
            </w:r>
            <w:r w:rsidRPr="00711388">
              <w:rPr>
                <w:lang w:val="en-GB"/>
              </w:rPr>
              <w:t>life contracts relating to insurance obligations, including health insurance obligations.</w:t>
            </w:r>
          </w:p>
          <w:p w14:paraId="1842D058" w14:textId="3B4DD59A" w:rsidR="00E45F6D" w:rsidRPr="00711388" w:rsidRDefault="00E45F6D" w:rsidP="00E45F6D">
            <w:pPr>
              <w:pStyle w:val="NormalLeft"/>
              <w:rPr>
                <w:lang w:val="en-GB"/>
              </w:rPr>
            </w:pPr>
            <w:r w:rsidRPr="00711388">
              <w:rPr>
                <w:lang w:val="en-GB"/>
              </w:rPr>
              <w:t>Cash out</w:t>
            </w:r>
            <w:r w:rsidR="00711388" w:rsidRPr="00711388">
              <w:rPr>
                <w:lang w:val="en-GB"/>
              </w:rPr>
              <w:t>-</w:t>
            </w:r>
            <w:r w:rsidRPr="00711388">
              <w:rPr>
                <w:lang w:val="en-GB"/>
              </w:rPr>
              <w:t>flows from non</w:t>
            </w:r>
            <w:r w:rsidR="00711388" w:rsidRPr="00711388">
              <w:rPr>
                <w:lang w:val="en-GB"/>
              </w:rPr>
              <w:t>-</w:t>
            </w:r>
            <w:r w:rsidRPr="00711388">
              <w:rPr>
                <w:lang w:val="en-GB"/>
              </w:rPr>
              <w:t>life insurance contracts that will change to Annuities but are not yet formally settled as Annuities and shall not be included.</w:t>
            </w:r>
          </w:p>
        </w:tc>
      </w:tr>
      <w:tr w:rsidR="00626033" w:rsidRPr="00711388" w14:paraId="53DA2CFD" w14:textId="77777777" w:rsidTr="00DE28FC">
        <w:tc>
          <w:tcPr>
            <w:tcW w:w="2322" w:type="dxa"/>
            <w:tcBorders>
              <w:top w:val="single" w:sz="2" w:space="0" w:color="auto"/>
              <w:left w:val="single" w:sz="2" w:space="0" w:color="auto"/>
              <w:bottom w:val="single" w:sz="2" w:space="0" w:color="auto"/>
              <w:right w:val="single" w:sz="2" w:space="0" w:color="auto"/>
            </w:tcBorders>
          </w:tcPr>
          <w:p w14:paraId="5D95730E" w14:textId="3CD4B16D" w:rsidR="00E45F6D" w:rsidRPr="00711388" w:rsidRDefault="00E45F6D" w:rsidP="00E45F6D">
            <w:pPr>
              <w:pStyle w:val="NormalLeft"/>
              <w:rPr>
                <w:lang w:val="en-GB"/>
              </w:rPr>
            </w:pPr>
            <w:r w:rsidRPr="00711388">
              <w:rPr>
                <w:lang w:val="en-GB"/>
              </w:rPr>
              <w:t>C0135/R0010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496BCE88" w14:textId="6E599A46"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Annuities stemming from non</w:t>
            </w:r>
            <w:r w:rsidR="00711388" w:rsidRPr="00711388">
              <w:rPr>
                <w:lang w:val="en-GB"/>
              </w:rPr>
              <w:t>-</w:t>
            </w:r>
            <w:r w:rsidRPr="00711388">
              <w:rPr>
                <w:lang w:val="en-GB"/>
              </w:rPr>
              <w:t>life contracts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47DF0734" w14:textId="1F13D95D"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522440E3" w14:textId="5F8953F0" w:rsidR="00E45F6D" w:rsidRPr="00711388" w:rsidRDefault="008962A6" w:rsidP="00EB2946">
            <w:pPr>
              <w:pStyle w:val="NormalLeft"/>
              <w:rPr>
                <w:lang w:val="en-GB"/>
              </w:rPr>
            </w:pPr>
            <w:r w:rsidRPr="00711388">
              <w:rPr>
                <w:lang w:val="en-GB"/>
              </w:rPr>
              <w:t>The cash</w:t>
            </w:r>
            <w:r w:rsidR="00711388" w:rsidRPr="00711388">
              <w:rPr>
                <w:lang w:val="en-GB"/>
              </w:rPr>
              <w:t>-</w:t>
            </w:r>
            <w:r w:rsidRPr="00711388">
              <w:rPr>
                <w:lang w:val="en-GB"/>
              </w:rPr>
              <w:t xml:space="preserve">flows are the ones stemming from Future </w:t>
            </w:r>
            <w:r w:rsidR="00EB2946" w:rsidRPr="00711388">
              <w:rPr>
                <w:lang w:val="en-GB"/>
              </w:rPr>
              <w:t>discretionary</w:t>
            </w:r>
            <w:r w:rsidRPr="00711388">
              <w:rPr>
                <w:lang w:val="en-GB"/>
              </w:rPr>
              <w:t xml:space="preserve"> benefits regarding line of business, as defined in Annex I to Delegated Regulation (EU) 2015/35, annuities stemming from non-life contracts (gross).</w:t>
            </w:r>
          </w:p>
        </w:tc>
      </w:tr>
      <w:tr w:rsidR="00626033" w:rsidRPr="00711388" w14:paraId="3A74CC57" w14:textId="77777777" w:rsidTr="00DE28FC">
        <w:tc>
          <w:tcPr>
            <w:tcW w:w="2322" w:type="dxa"/>
            <w:tcBorders>
              <w:top w:val="single" w:sz="2" w:space="0" w:color="auto"/>
              <w:left w:val="single" w:sz="2" w:space="0" w:color="auto"/>
              <w:bottom w:val="single" w:sz="2" w:space="0" w:color="auto"/>
              <w:right w:val="single" w:sz="2" w:space="0" w:color="auto"/>
            </w:tcBorders>
          </w:tcPr>
          <w:p w14:paraId="73FCCEA8" w14:textId="0EE89F33" w:rsidR="00E45F6D" w:rsidRPr="00711388" w:rsidRDefault="00E45F6D" w:rsidP="00E45F6D">
            <w:pPr>
              <w:pStyle w:val="NormalLeft"/>
              <w:rPr>
                <w:lang w:val="en-GB"/>
              </w:rPr>
            </w:pPr>
            <w:r w:rsidRPr="00711388">
              <w:rPr>
                <w:lang w:val="en-GB"/>
              </w:rPr>
              <w:t>C0140/R0010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449100B0" w14:textId="00938476"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Annuities stemming from non</w:t>
            </w:r>
            <w:r w:rsidR="00711388" w:rsidRPr="00711388">
              <w:rPr>
                <w:lang w:val="en-GB"/>
              </w:rPr>
              <w:t>-</w:t>
            </w:r>
            <w:r w:rsidRPr="00711388">
              <w:rPr>
                <w:lang w:val="en-GB"/>
              </w:rPr>
              <w:t xml:space="preserve">life contracts (gross), Cash </w:t>
            </w:r>
            <w:r w:rsidRPr="00711388">
              <w:rPr>
                <w:lang w:val="en-GB"/>
              </w:rPr>
              <w:lastRenderedPageBreak/>
              <w:t>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 out</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09D42AF2" w14:textId="51A56C3E" w:rsidR="00E45F6D" w:rsidRPr="00711388" w:rsidRDefault="00E45F6D" w:rsidP="00E45F6D">
            <w:pPr>
              <w:pStyle w:val="NormalLeft"/>
              <w:rPr>
                <w:lang w:val="en-GB"/>
              </w:rPr>
            </w:pPr>
            <w:r w:rsidRPr="00711388">
              <w:rPr>
                <w:lang w:val="en-GB"/>
              </w:rPr>
              <w:lastRenderedPageBreak/>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2B803293" w14:textId="303AB9C7"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flows are the ones related to expenses that will be incurred in servicing insurance and reinsurance obligations, and other cash</w:t>
            </w:r>
            <w:r w:rsidR="00711388" w:rsidRPr="00711388">
              <w:rPr>
                <w:lang w:val="en-GB"/>
              </w:rPr>
              <w:t>-</w:t>
            </w:r>
            <w:r w:rsidRPr="00711388">
              <w:rPr>
                <w:lang w:val="en-GB"/>
              </w:rPr>
              <w:t xml:space="preserve">flow items </w:t>
            </w:r>
            <w:r w:rsidRPr="00711388">
              <w:rPr>
                <w:lang w:val="en-GB"/>
              </w:rPr>
              <w:lastRenderedPageBreak/>
              <w:t>such as taxation payments which are, or expected to be, charged to policyholders or are required to settle the insurance obligations, regarding line of business, as defined in Annex I to Delegated Regulation (EU) 2015/35, Annuities stemming from non</w:t>
            </w:r>
            <w:r w:rsidR="00711388" w:rsidRPr="00711388">
              <w:rPr>
                <w:lang w:val="en-GB"/>
              </w:rPr>
              <w:t>-</w:t>
            </w:r>
            <w:r w:rsidRPr="00711388">
              <w:rPr>
                <w:lang w:val="en-GB"/>
              </w:rPr>
              <w:t>life contracts relating to insurance obligations, including health insurance obligations.</w:t>
            </w:r>
          </w:p>
          <w:p w14:paraId="7020EEC4" w14:textId="320BB066" w:rsidR="00E45F6D" w:rsidRPr="00711388" w:rsidRDefault="00E45F6D" w:rsidP="00E45F6D">
            <w:pPr>
              <w:pStyle w:val="NormalLeft"/>
              <w:rPr>
                <w:lang w:val="en-GB"/>
              </w:rPr>
            </w:pPr>
            <w:r w:rsidRPr="00711388">
              <w:rPr>
                <w:lang w:val="en-GB"/>
              </w:rPr>
              <w:t>Cash out</w:t>
            </w:r>
            <w:r w:rsidR="00711388" w:rsidRPr="00711388">
              <w:rPr>
                <w:lang w:val="en-GB"/>
              </w:rPr>
              <w:t>-</w:t>
            </w:r>
            <w:r w:rsidRPr="00711388">
              <w:rPr>
                <w:lang w:val="en-GB"/>
              </w:rPr>
              <w:t>flows from non</w:t>
            </w:r>
            <w:r w:rsidR="00711388" w:rsidRPr="00711388">
              <w:rPr>
                <w:lang w:val="en-GB"/>
              </w:rPr>
              <w:t>-</w:t>
            </w:r>
            <w:r w:rsidRPr="00711388">
              <w:rPr>
                <w:lang w:val="en-GB"/>
              </w:rPr>
              <w:t>life insurance contracts that are not yet settled as Annuities and will change to Annuities and dealt with within the same company shall not be included.</w:t>
            </w:r>
          </w:p>
        </w:tc>
      </w:tr>
      <w:tr w:rsidR="00626033" w:rsidRPr="00711388" w14:paraId="0B218B8E" w14:textId="77777777" w:rsidTr="00DE28FC">
        <w:tc>
          <w:tcPr>
            <w:tcW w:w="2322" w:type="dxa"/>
            <w:tcBorders>
              <w:top w:val="single" w:sz="2" w:space="0" w:color="auto"/>
              <w:left w:val="single" w:sz="2" w:space="0" w:color="auto"/>
              <w:bottom w:val="single" w:sz="2" w:space="0" w:color="auto"/>
              <w:right w:val="single" w:sz="2" w:space="0" w:color="auto"/>
            </w:tcBorders>
          </w:tcPr>
          <w:p w14:paraId="2DCFF841" w14:textId="5C295D07" w:rsidR="00E45F6D" w:rsidRPr="00711388" w:rsidRDefault="00E45F6D" w:rsidP="00E45F6D">
            <w:pPr>
              <w:pStyle w:val="NormalLeft"/>
              <w:rPr>
                <w:lang w:val="en-GB"/>
              </w:rPr>
            </w:pPr>
            <w:r w:rsidRPr="00711388">
              <w:rPr>
                <w:lang w:val="en-GB"/>
              </w:rPr>
              <w:lastRenderedPageBreak/>
              <w:t>C0150/R0010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1E739681" w14:textId="40B5F5CE"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Annuities stemming from non</w:t>
            </w:r>
            <w:r w:rsidR="00711388" w:rsidRPr="00711388">
              <w:rPr>
                <w:lang w:val="en-GB"/>
              </w:rPr>
              <w:t>-</w:t>
            </w:r>
            <w:r w:rsidRPr="00711388">
              <w:rPr>
                <w:lang w:val="en-GB"/>
              </w:rPr>
              <w:t>life contracts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386" w:type="dxa"/>
            <w:tcBorders>
              <w:top w:val="single" w:sz="2" w:space="0" w:color="auto"/>
              <w:left w:val="single" w:sz="2" w:space="0" w:color="auto"/>
              <w:bottom w:val="single" w:sz="2" w:space="0" w:color="auto"/>
              <w:right w:val="single" w:sz="2" w:space="0" w:color="auto"/>
            </w:tcBorders>
          </w:tcPr>
          <w:p w14:paraId="536191E1" w14:textId="64B2AF10"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6126355C" w14:textId="77777777" w:rsidR="00E45F6D" w:rsidRPr="00711388" w:rsidRDefault="00E45F6D" w:rsidP="00E45F6D">
            <w:pPr>
              <w:pStyle w:val="NormalLeft"/>
              <w:rPr>
                <w:lang w:val="en-GB"/>
              </w:rPr>
            </w:pPr>
          </w:p>
          <w:p w14:paraId="11D9F559" w14:textId="101FEAFB"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 flows are the ones stemming from future premiums and any additional cash</w:t>
            </w:r>
            <w:r w:rsidR="00711388" w:rsidRPr="00711388">
              <w:rPr>
                <w:lang w:val="en-GB"/>
              </w:rPr>
              <w:t>-</w:t>
            </w:r>
            <w:r w:rsidRPr="00711388">
              <w:rPr>
                <w:lang w:val="en-GB"/>
              </w:rPr>
              <w:t>flows that result from those premiums, regarding line of business, as defined in Annex I to Delegated Regulation (EU) 2015/35, Annuities stemming from non</w:t>
            </w:r>
            <w:r w:rsidR="00711388" w:rsidRPr="00711388">
              <w:rPr>
                <w:lang w:val="en-GB"/>
              </w:rPr>
              <w:t>-</w:t>
            </w:r>
            <w:r w:rsidRPr="00711388">
              <w:rPr>
                <w:lang w:val="en-GB"/>
              </w:rPr>
              <w:t>life contracts relating to insurance obligations, including health insurance obligations.</w:t>
            </w:r>
          </w:p>
          <w:p w14:paraId="71A61286" w14:textId="466C778A" w:rsidR="00E45F6D" w:rsidRPr="00711388" w:rsidRDefault="00E45F6D" w:rsidP="00E45F6D">
            <w:pPr>
              <w:pStyle w:val="NormalLeft"/>
              <w:rPr>
                <w:lang w:val="en-GB"/>
              </w:rPr>
            </w:pPr>
          </w:p>
        </w:tc>
      </w:tr>
      <w:tr w:rsidR="00626033" w:rsidRPr="00711388" w14:paraId="741F871C" w14:textId="77777777" w:rsidTr="002A00EB">
        <w:trPr>
          <w:trHeight w:val="4370"/>
        </w:trPr>
        <w:tc>
          <w:tcPr>
            <w:tcW w:w="2322" w:type="dxa"/>
            <w:tcBorders>
              <w:top w:val="single" w:sz="2" w:space="0" w:color="auto"/>
              <w:left w:val="single" w:sz="2" w:space="0" w:color="auto"/>
              <w:bottom w:val="single" w:sz="4" w:space="0" w:color="auto"/>
              <w:right w:val="single" w:sz="2" w:space="0" w:color="auto"/>
            </w:tcBorders>
          </w:tcPr>
          <w:p w14:paraId="20F37737" w14:textId="429C94E3" w:rsidR="00E45F6D" w:rsidRPr="00711388" w:rsidRDefault="00E45F6D" w:rsidP="00E45F6D">
            <w:pPr>
              <w:pStyle w:val="NormalLeft"/>
              <w:rPr>
                <w:lang w:val="en-GB"/>
              </w:rPr>
            </w:pPr>
            <w:r w:rsidRPr="00711388">
              <w:rPr>
                <w:lang w:val="en-GB"/>
              </w:rPr>
              <w:t>C0160/R0010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4" w:space="0" w:color="auto"/>
              <w:right w:val="single" w:sz="2" w:space="0" w:color="auto"/>
            </w:tcBorders>
          </w:tcPr>
          <w:p w14:paraId="37314E66" w14:textId="772917CC"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Annuities stemming from non</w:t>
            </w:r>
            <w:r w:rsidR="00711388" w:rsidRPr="00711388">
              <w:rPr>
                <w:lang w:val="en-GB"/>
              </w:rPr>
              <w:t>-</w:t>
            </w:r>
            <w:r w:rsidRPr="00711388">
              <w:rPr>
                <w:lang w:val="en-GB"/>
              </w:rPr>
              <w:t>life contracts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 in</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4" w:space="0" w:color="auto"/>
              <w:right w:val="single" w:sz="2" w:space="0" w:color="auto"/>
            </w:tcBorders>
          </w:tcPr>
          <w:p w14:paraId="79997B97" w14:textId="016C3581"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10273636" w14:textId="2490CE44"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 xml:space="preserve"> flows are the ones not included in Future premiums and not including investment returns, regarding line of business, as defined in Annex I to Delegated Regulation (EU) 2015/35, Annuities stemming from non</w:t>
            </w:r>
            <w:r w:rsidR="00711388" w:rsidRPr="00711388">
              <w:rPr>
                <w:lang w:val="en-GB"/>
              </w:rPr>
              <w:t>-</w:t>
            </w:r>
            <w:r w:rsidRPr="00711388">
              <w:rPr>
                <w:lang w:val="en-GB"/>
              </w:rPr>
              <w:t>life contracts relating to insurance obligations, including health insurance obligations.</w:t>
            </w:r>
          </w:p>
          <w:p w14:paraId="4B576DE3" w14:textId="1A518668" w:rsidR="00E45F6D" w:rsidRPr="00711388" w:rsidRDefault="00E45F6D" w:rsidP="00E45F6D">
            <w:pPr>
              <w:pStyle w:val="NormalLeft"/>
              <w:rPr>
                <w:lang w:val="en-GB"/>
              </w:rPr>
            </w:pPr>
          </w:p>
        </w:tc>
      </w:tr>
      <w:tr w:rsidR="00626033" w:rsidRPr="00711388" w14:paraId="33629707" w14:textId="77777777" w:rsidTr="002A00EB">
        <w:trPr>
          <w:trHeight w:val="250"/>
        </w:trPr>
        <w:tc>
          <w:tcPr>
            <w:tcW w:w="2322" w:type="dxa"/>
            <w:tcBorders>
              <w:top w:val="single" w:sz="4" w:space="0" w:color="auto"/>
              <w:left w:val="single" w:sz="2" w:space="0" w:color="auto"/>
              <w:bottom w:val="single" w:sz="2" w:space="0" w:color="auto"/>
              <w:right w:val="single" w:sz="2" w:space="0" w:color="auto"/>
            </w:tcBorders>
          </w:tcPr>
          <w:p w14:paraId="788F41B8" w14:textId="2B57221B" w:rsidR="00E45F6D" w:rsidRPr="00711388" w:rsidRDefault="00E45F6D" w:rsidP="00E45F6D">
            <w:pPr>
              <w:pStyle w:val="NormalLeft"/>
              <w:rPr>
                <w:lang w:val="en-GB"/>
              </w:rPr>
            </w:pPr>
            <w:r w:rsidRPr="00711388">
              <w:rPr>
                <w:lang w:val="en-GB"/>
              </w:rPr>
              <w:t>C0165/R0010</w:t>
            </w:r>
            <w:r w:rsidR="00711388" w:rsidRPr="00711388">
              <w:rPr>
                <w:lang w:val="en-GB"/>
              </w:rPr>
              <w:t>-</w:t>
            </w:r>
            <w:r w:rsidRPr="00711388">
              <w:rPr>
                <w:lang w:val="en-GB"/>
              </w:rPr>
              <w:t>R0330</w:t>
            </w:r>
          </w:p>
        </w:tc>
        <w:tc>
          <w:tcPr>
            <w:tcW w:w="1578" w:type="dxa"/>
            <w:tcBorders>
              <w:top w:val="single" w:sz="4" w:space="0" w:color="auto"/>
              <w:left w:val="single" w:sz="2" w:space="0" w:color="auto"/>
              <w:bottom w:val="single" w:sz="2" w:space="0" w:color="auto"/>
              <w:right w:val="single" w:sz="2" w:space="0" w:color="auto"/>
            </w:tcBorders>
          </w:tcPr>
          <w:p w14:paraId="2AD9161F" w14:textId="7C2475E5"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 xml:space="preserve">flows used in the Best estimate, </w:t>
            </w:r>
            <w:r w:rsidRPr="00711388">
              <w:rPr>
                <w:lang w:val="en-GB"/>
              </w:rPr>
              <w:lastRenderedPageBreak/>
              <w:t>Annuities stemming from non</w:t>
            </w:r>
            <w:r w:rsidR="00711388" w:rsidRPr="00711388">
              <w:rPr>
                <w:lang w:val="en-GB"/>
              </w:rPr>
              <w:t>-</w:t>
            </w:r>
            <w:r w:rsidRPr="00711388">
              <w:rPr>
                <w:lang w:val="en-GB"/>
              </w:rPr>
              <w:t xml:space="preserve">life contracts (gross), Cash flows </w:t>
            </w:r>
            <w:r w:rsidR="00845F43" w:rsidRPr="00711388">
              <w:rPr>
                <w:lang w:val="en-GB"/>
              </w:rPr>
              <w:t>-</w:t>
            </w:r>
            <w:r w:rsidRPr="00711388">
              <w:rPr>
                <w:lang w:val="en-GB"/>
              </w:rPr>
              <w:t xml:space="preserve"> Total recoverables from reinsurance (after the adjustment)</w:t>
            </w:r>
          </w:p>
        </w:tc>
        <w:tc>
          <w:tcPr>
            <w:tcW w:w="5386" w:type="dxa"/>
            <w:tcBorders>
              <w:top w:val="single" w:sz="4" w:space="0" w:color="auto"/>
              <w:left w:val="single" w:sz="2" w:space="0" w:color="auto"/>
              <w:bottom w:val="single" w:sz="2" w:space="0" w:color="auto"/>
              <w:right w:val="single" w:sz="2" w:space="0" w:color="auto"/>
            </w:tcBorders>
          </w:tcPr>
          <w:p w14:paraId="65327ADA" w14:textId="2D3C967F" w:rsidR="008962A6" w:rsidRPr="00711388" w:rsidRDefault="008962A6" w:rsidP="008962A6">
            <w:pPr>
              <w:pStyle w:val="NormalLeft"/>
              <w:rPr>
                <w:lang w:val="en-GB"/>
              </w:rPr>
            </w:pPr>
            <w:r w:rsidRPr="00711388">
              <w:rPr>
                <w:lang w:val="en-GB"/>
              </w:rPr>
              <w:lastRenderedPageBreak/>
              <w:t>Amount of undiscounted cash</w:t>
            </w:r>
            <w:r w:rsidR="00711388" w:rsidRPr="00711388">
              <w:rPr>
                <w:lang w:val="en-GB"/>
              </w:rPr>
              <w:t>-</w:t>
            </w:r>
            <w:r w:rsidRPr="00711388">
              <w:rPr>
                <w:lang w:val="en-GB"/>
              </w:rPr>
              <w:t xml:space="preserve">flows expected for each year from year 1 to year 30, aggregated for the interval of years 31 to 40, aggregated for the interval </w:t>
            </w:r>
            <w:r w:rsidRPr="00711388">
              <w:rPr>
                <w:lang w:val="en-GB"/>
              </w:rPr>
              <w:lastRenderedPageBreak/>
              <w:t>of years 41 to 50 and aggregated for all the years after year 50.</w:t>
            </w:r>
          </w:p>
          <w:p w14:paraId="0752121D" w14:textId="559A63BF" w:rsidR="00EB2946" w:rsidRPr="00711388" w:rsidRDefault="00EB2946" w:rsidP="008962A6">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p>
          <w:p w14:paraId="7CFA8F91" w14:textId="5C4D9942" w:rsidR="00E45F6D" w:rsidRPr="00711388" w:rsidRDefault="008962A6" w:rsidP="008962A6">
            <w:pPr>
              <w:pStyle w:val="NormalLeft"/>
              <w:rPr>
                <w:lang w:val="en-GB"/>
              </w:rPr>
            </w:pPr>
            <w:r w:rsidRPr="00711388">
              <w:rPr>
                <w:lang w:val="en-GB"/>
              </w:rPr>
              <w:t>.</w:t>
            </w:r>
          </w:p>
        </w:tc>
      </w:tr>
      <w:tr w:rsidR="00626033" w:rsidRPr="00711388" w14:paraId="02C22295" w14:textId="77777777" w:rsidTr="00DE28FC">
        <w:tc>
          <w:tcPr>
            <w:tcW w:w="2322" w:type="dxa"/>
            <w:tcBorders>
              <w:top w:val="single" w:sz="2" w:space="0" w:color="auto"/>
              <w:left w:val="single" w:sz="2" w:space="0" w:color="auto"/>
              <w:bottom w:val="single" w:sz="2" w:space="0" w:color="auto"/>
              <w:right w:val="single" w:sz="2" w:space="0" w:color="auto"/>
            </w:tcBorders>
          </w:tcPr>
          <w:p w14:paraId="6848AA01" w14:textId="338A2348" w:rsidR="00E45F6D" w:rsidRPr="00711388" w:rsidRDefault="00E45F6D" w:rsidP="00E45F6D">
            <w:pPr>
              <w:pStyle w:val="NormalLeft"/>
              <w:rPr>
                <w:lang w:val="en-GB"/>
              </w:rPr>
            </w:pPr>
            <w:r w:rsidRPr="00711388">
              <w:rPr>
                <w:lang w:val="en-GB"/>
              </w:rPr>
              <w:lastRenderedPageBreak/>
              <w:t>C017</w:t>
            </w:r>
            <w:r w:rsidR="00FB581B" w:rsidRPr="00711388">
              <w:rPr>
                <w:lang w:val="en-GB"/>
              </w:rPr>
              <w:t>1</w:t>
            </w:r>
            <w:r w:rsidRPr="00711388">
              <w:rPr>
                <w:lang w:val="en-GB"/>
              </w:rPr>
              <w:t>/R0010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46AEC69F" w14:textId="1D515D5E" w:rsidR="00E45F6D" w:rsidRPr="00711388" w:rsidRDefault="00E45F6D" w:rsidP="00E45F6D">
            <w:pPr>
              <w:pStyle w:val="NormalLeft"/>
              <w:rPr>
                <w:lang w:val="en-GB"/>
              </w:rPr>
            </w:pPr>
            <w:r w:rsidRPr="00711388">
              <w:rPr>
                <w:lang w:val="en-GB"/>
              </w:rPr>
              <w:t>Future cash</w:t>
            </w:r>
            <w:r w:rsidR="00711388" w:rsidRPr="00711388">
              <w:rPr>
                <w:lang w:val="en-GB"/>
              </w:rPr>
              <w:t>-</w:t>
            </w:r>
            <w:r w:rsidRPr="00711388">
              <w:rPr>
                <w:lang w:val="en-GB"/>
              </w:rPr>
              <w:t>flows used in the Best estimate, Accepted reinsurance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w:t>
            </w:r>
            <w:r w:rsidR="00DC490D" w:rsidRPr="00711388">
              <w:rPr>
                <w:lang w:val="en-GB"/>
              </w:rPr>
              <w:t xml:space="preserve"> </w:t>
            </w:r>
            <w:r w:rsidRPr="00711388">
              <w:rPr>
                <w:lang w:val="en-GB"/>
              </w:rPr>
              <w:t>guaranteed benefits</w:t>
            </w:r>
          </w:p>
        </w:tc>
        <w:tc>
          <w:tcPr>
            <w:tcW w:w="5386" w:type="dxa"/>
            <w:tcBorders>
              <w:top w:val="single" w:sz="2" w:space="0" w:color="auto"/>
              <w:left w:val="single" w:sz="2" w:space="0" w:color="auto"/>
              <w:bottom w:val="single" w:sz="2" w:space="0" w:color="auto"/>
              <w:right w:val="single" w:sz="2" w:space="0" w:color="auto"/>
            </w:tcBorders>
          </w:tcPr>
          <w:p w14:paraId="3A06AEEF" w14:textId="6B4BA73D" w:rsidR="00E45F6D" w:rsidRPr="00711388" w:rsidRDefault="00E45F6D" w:rsidP="00E45F6D">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2D71D341" w14:textId="6940E1CB" w:rsidR="00E45F6D" w:rsidRPr="00711388" w:rsidRDefault="00E45F6D" w:rsidP="00E45F6D">
            <w:pPr>
              <w:pStyle w:val="NormalLeft"/>
              <w:rPr>
                <w:lang w:val="en-GB"/>
              </w:rPr>
            </w:pPr>
            <w:r w:rsidRPr="00711388">
              <w:rPr>
                <w:lang w:val="en-GB"/>
              </w:rPr>
              <w:t>The cash</w:t>
            </w:r>
            <w:r w:rsidR="00711388" w:rsidRPr="00711388">
              <w:rPr>
                <w:lang w:val="en-GB"/>
              </w:rPr>
              <w:t>-</w:t>
            </w:r>
            <w:r w:rsidRPr="00711388">
              <w:rPr>
                <w:lang w:val="en-GB"/>
              </w:rPr>
              <w:t>flows are the ones stemming from Future</w:t>
            </w:r>
            <w:r w:rsidR="008962A6" w:rsidRPr="00711388">
              <w:rPr>
                <w:lang w:val="en-GB"/>
              </w:rPr>
              <w:t xml:space="preserve"> guaranteed</w:t>
            </w:r>
            <w:r w:rsidRPr="00711388">
              <w:rPr>
                <w:lang w:val="en-GB"/>
              </w:rPr>
              <w:t xml:space="preserve"> benefits regarding line of business, as defined in Annex I to Delegated Regulation (EU) 2015/35, </w:t>
            </w:r>
            <w:r w:rsidR="002D6956" w:rsidRPr="00711388">
              <w:rPr>
                <w:lang w:val="en-GB"/>
              </w:rPr>
              <w:t xml:space="preserve">Accepted </w:t>
            </w:r>
            <w:r w:rsidRPr="00711388">
              <w:rPr>
                <w:lang w:val="en-GB"/>
              </w:rPr>
              <w:t>reinsurance.</w:t>
            </w:r>
          </w:p>
        </w:tc>
      </w:tr>
      <w:tr w:rsidR="00626033" w:rsidRPr="00711388" w14:paraId="01BCB9A3" w14:textId="77777777" w:rsidTr="00DE28FC">
        <w:tc>
          <w:tcPr>
            <w:tcW w:w="2322" w:type="dxa"/>
            <w:tcBorders>
              <w:top w:val="single" w:sz="2" w:space="0" w:color="auto"/>
              <w:left w:val="single" w:sz="2" w:space="0" w:color="auto"/>
              <w:bottom w:val="single" w:sz="2" w:space="0" w:color="auto"/>
              <w:right w:val="single" w:sz="2" w:space="0" w:color="auto"/>
            </w:tcBorders>
          </w:tcPr>
          <w:p w14:paraId="6CB569EB" w14:textId="5390B357" w:rsidR="008962A6" w:rsidRPr="00711388" w:rsidRDefault="008962A6" w:rsidP="008962A6">
            <w:pPr>
              <w:pStyle w:val="NormalLeft"/>
              <w:rPr>
                <w:lang w:val="en-GB"/>
              </w:rPr>
            </w:pPr>
            <w:r w:rsidRPr="00711388">
              <w:rPr>
                <w:lang w:val="en-GB"/>
              </w:rPr>
              <w:t>C0175/R0010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06AD5AA2" w14:textId="38EE480C"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Accepted reinsurance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437A9F71" w14:textId="72AB07CD"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52437A6E" w14:textId="78FAC190"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flows are the ones stemming from Future discretionary benefits regarding line of business, as defined in Annex I to Delegated Regulation (EU) 2015/35, </w:t>
            </w:r>
            <w:r w:rsidR="002D6956" w:rsidRPr="00711388">
              <w:rPr>
                <w:lang w:val="en-GB"/>
              </w:rPr>
              <w:t>Accepted</w:t>
            </w:r>
            <w:r w:rsidRPr="00711388">
              <w:rPr>
                <w:lang w:val="en-GB"/>
              </w:rPr>
              <w:t xml:space="preserve"> reinsurance.</w:t>
            </w:r>
          </w:p>
        </w:tc>
      </w:tr>
      <w:tr w:rsidR="00626033" w:rsidRPr="00711388" w14:paraId="0AE5CE47" w14:textId="77777777" w:rsidTr="00DE28FC">
        <w:tc>
          <w:tcPr>
            <w:tcW w:w="2322" w:type="dxa"/>
            <w:tcBorders>
              <w:top w:val="single" w:sz="2" w:space="0" w:color="auto"/>
              <w:left w:val="single" w:sz="2" w:space="0" w:color="auto"/>
              <w:bottom w:val="single" w:sz="2" w:space="0" w:color="auto"/>
              <w:right w:val="single" w:sz="2" w:space="0" w:color="auto"/>
            </w:tcBorders>
          </w:tcPr>
          <w:p w14:paraId="402A565E" w14:textId="33439B15" w:rsidR="008962A6" w:rsidRPr="00711388" w:rsidRDefault="008962A6" w:rsidP="008962A6">
            <w:pPr>
              <w:pStyle w:val="NormalLeft"/>
              <w:rPr>
                <w:lang w:val="en-GB"/>
              </w:rPr>
            </w:pPr>
            <w:r w:rsidRPr="00711388">
              <w:rPr>
                <w:lang w:val="en-GB"/>
              </w:rPr>
              <w:t>C0180/R0010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334017D0" w14:textId="54B2EC9D"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Accepted reinsurance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 out</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3CDE51DE" w14:textId="0DD4C717"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37F77A2E" w14:textId="156242AD"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flows are the ones related to expenses that will be incurred in servicing insurance and reinsurance obligations, and other cash</w:t>
            </w:r>
            <w:r w:rsidR="00711388" w:rsidRPr="00711388">
              <w:rPr>
                <w:lang w:val="en-GB"/>
              </w:rPr>
              <w:t>-</w:t>
            </w:r>
            <w:r w:rsidRPr="00711388">
              <w:rPr>
                <w:lang w:val="en-GB"/>
              </w:rPr>
              <w:t xml:space="preserve">flow items such as taxation payments which are, or expected to be, charged to policyholders or are required to settle the insurance obligations, regarding line of business, </w:t>
            </w:r>
            <w:r w:rsidRPr="00711388">
              <w:rPr>
                <w:lang w:val="en-GB"/>
              </w:rPr>
              <w:lastRenderedPageBreak/>
              <w:t xml:space="preserve">as defined in Annex I to Delegated Regulation (EU) 2015/35, </w:t>
            </w:r>
            <w:r w:rsidR="002D6956" w:rsidRPr="00711388">
              <w:rPr>
                <w:lang w:val="en-GB"/>
              </w:rPr>
              <w:t xml:space="preserve">Accepted </w:t>
            </w:r>
            <w:r w:rsidRPr="00711388">
              <w:rPr>
                <w:lang w:val="en-GB"/>
              </w:rPr>
              <w:t>reinsurance.</w:t>
            </w:r>
          </w:p>
          <w:p w14:paraId="2C1709F5" w14:textId="00D0A99F" w:rsidR="008962A6" w:rsidRPr="00711388" w:rsidRDefault="008962A6" w:rsidP="008962A6">
            <w:pPr>
              <w:pStyle w:val="NormalLeft"/>
              <w:rPr>
                <w:lang w:val="en-GB"/>
              </w:rPr>
            </w:pPr>
            <w:r w:rsidRPr="00711388">
              <w:rPr>
                <w:lang w:val="en-GB"/>
              </w:rPr>
              <w:t>Cash out</w:t>
            </w:r>
            <w:r w:rsidR="00711388" w:rsidRPr="00711388">
              <w:rPr>
                <w:lang w:val="en-GB"/>
              </w:rPr>
              <w:t>-</w:t>
            </w:r>
            <w:r w:rsidRPr="00711388">
              <w:rPr>
                <w:lang w:val="en-GB"/>
              </w:rPr>
              <w:t>flows from non</w:t>
            </w:r>
            <w:r w:rsidR="00711388" w:rsidRPr="00711388">
              <w:rPr>
                <w:lang w:val="en-GB"/>
              </w:rPr>
              <w:t>-</w:t>
            </w:r>
            <w:r w:rsidRPr="00711388">
              <w:rPr>
                <w:lang w:val="en-GB"/>
              </w:rPr>
              <w:t>life insurance contracts that will change to Annuities but not yet formally settled as Annuities, and dealt with within the same company shall also be included.</w:t>
            </w:r>
          </w:p>
        </w:tc>
      </w:tr>
      <w:tr w:rsidR="00626033" w:rsidRPr="00711388" w14:paraId="5DA5286C" w14:textId="77777777" w:rsidTr="00DE28FC">
        <w:tc>
          <w:tcPr>
            <w:tcW w:w="2322" w:type="dxa"/>
            <w:tcBorders>
              <w:top w:val="single" w:sz="2" w:space="0" w:color="auto"/>
              <w:left w:val="single" w:sz="2" w:space="0" w:color="auto"/>
              <w:bottom w:val="single" w:sz="2" w:space="0" w:color="auto"/>
              <w:right w:val="single" w:sz="2" w:space="0" w:color="auto"/>
            </w:tcBorders>
          </w:tcPr>
          <w:p w14:paraId="2D273E34" w14:textId="2AD673A5" w:rsidR="008962A6" w:rsidRPr="00711388" w:rsidRDefault="008962A6" w:rsidP="008962A6">
            <w:pPr>
              <w:pStyle w:val="NormalLeft"/>
              <w:rPr>
                <w:lang w:val="en-GB"/>
              </w:rPr>
            </w:pPr>
            <w:r w:rsidRPr="00711388">
              <w:rPr>
                <w:lang w:val="en-GB"/>
              </w:rPr>
              <w:lastRenderedPageBreak/>
              <w:t>C0190/R0010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558A2482" w14:textId="27A8CA33"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Accepted reinsurance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386" w:type="dxa"/>
            <w:tcBorders>
              <w:top w:val="single" w:sz="2" w:space="0" w:color="auto"/>
              <w:left w:val="single" w:sz="2" w:space="0" w:color="auto"/>
              <w:bottom w:val="single" w:sz="2" w:space="0" w:color="auto"/>
              <w:right w:val="single" w:sz="2" w:space="0" w:color="auto"/>
            </w:tcBorders>
          </w:tcPr>
          <w:p w14:paraId="2FA78457" w14:textId="6F0F542D"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488CD3C6" w14:textId="0E9A980A"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 flows are the ones stemming from future premiums and any additional cash flows that result from those premiums, regarding line of business, as defined in Annex I to Delegated Regulation (EU) 2015/35, </w:t>
            </w:r>
            <w:r w:rsidR="002D6956" w:rsidRPr="00711388">
              <w:rPr>
                <w:lang w:val="en-GB"/>
              </w:rPr>
              <w:t xml:space="preserve">Accepted </w:t>
            </w:r>
            <w:r w:rsidRPr="00711388">
              <w:rPr>
                <w:lang w:val="en-GB"/>
              </w:rPr>
              <w:t>reinsurance.</w:t>
            </w:r>
          </w:p>
        </w:tc>
      </w:tr>
      <w:tr w:rsidR="00626033" w:rsidRPr="00711388" w14:paraId="67E1EACF" w14:textId="77777777" w:rsidTr="00DE28FC">
        <w:tc>
          <w:tcPr>
            <w:tcW w:w="2322" w:type="dxa"/>
            <w:tcBorders>
              <w:top w:val="single" w:sz="2" w:space="0" w:color="auto"/>
              <w:left w:val="single" w:sz="2" w:space="0" w:color="auto"/>
              <w:bottom w:val="single" w:sz="2" w:space="0" w:color="auto"/>
              <w:right w:val="single" w:sz="2" w:space="0" w:color="auto"/>
            </w:tcBorders>
          </w:tcPr>
          <w:p w14:paraId="240C9ABE" w14:textId="0F2AE2E7" w:rsidR="008962A6" w:rsidRPr="00711388" w:rsidRDefault="008962A6" w:rsidP="008962A6">
            <w:pPr>
              <w:pStyle w:val="NormalLeft"/>
              <w:rPr>
                <w:lang w:val="en-GB"/>
              </w:rPr>
            </w:pPr>
            <w:r w:rsidRPr="00711388">
              <w:rPr>
                <w:lang w:val="en-GB"/>
              </w:rPr>
              <w:t>C0200/R0010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129926E5" w14:textId="64C5C2E9"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Accepted reinsurance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 in</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1875D7B1" w14:textId="72C2CDAD"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7BE05320" w14:textId="1FDD84C3"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 flows are the ones not included in Future premiums and not including investment returns, regarding line of business, as defined in Annex I to Delegated Regulation (EU) 2015/35, </w:t>
            </w:r>
            <w:r w:rsidR="002D6956" w:rsidRPr="00711388">
              <w:rPr>
                <w:lang w:val="en-GB"/>
              </w:rPr>
              <w:t xml:space="preserve">Accepted </w:t>
            </w:r>
            <w:r w:rsidRPr="00711388">
              <w:rPr>
                <w:lang w:val="en-GB"/>
              </w:rPr>
              <w:t>reinsurance.</w:t>
            </w:r>
          </w:p>
        </w:tc>
      </w:tr>
      <w:tr w:rsidR="00626033" w:rsidRPr="00711388" w14:paraId="153A5C28" w14:textId="77777777" w:rsidTr="00DE28FC">
        <w:tc>
          <w:tcPr>
            <w:tcW w:w="2322" w:type="dxa"/>
            <w:tcBorders>
              <w:top w:val="single" w:sz="2" w:space="0" w:color="auto"/>
              <w:left w:val="single" w:sz="2" w:space="0" w:color="auto"/>
              <w:bottom w:val="single" w:sz="2" w:space="0" w:color="auto"/>
              <w:right w:val="single" w:sz="2" w:space="0" w:color="auto"/>
            </w:tcBorders>
          </w:tcPr>
          <w:p w14:paraId="60F9EE86" w14:textId="423D013D" w:rsidR="008962A6" w:rsidRPr="00711388" w:rsidRDefault="008962A6" w:rsidP="008962A6">
            <w:pPr>
              <w:pStyle w:val="NormalLeft"/>
              <w:rPr>
                <w:lang w:val="en-GB"/>
              </w:rPr>
            </w:pPr>
            <w:r w:rsidRPr="00711388">
              <w:rPr>
                <w:lang w:val="en-GB"/>
              </w:rPr>
              <w:t>C0205/R0010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6F407706" w14:textId="7FDF867D"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 xml:space="preserve">flows used in the Best estimate, Accepted reinsurance (gross), Cash flows </w:t>
            </w:r>
            <w:r w:rsidR="00845F43" w:rsidRPr="00711388">
              <w:rPr>
                <w:lang w:val="en-GB"/>
              </w:rPr>
              <w:t>-</w:t>
            </w:r>
            <w:r w:rsidRPr="00711388">
              <w:rPr>
                <w:lang w:val="en-GB"/>
              </w:rPr>
              <w:t xml:space="preserve"> 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1723140C" w14:textId="10D5E97B"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37C4D55F" w14:textId="0F0B7138" w:rsidR="00EB2946" w:rsidRPr="00711388" w:rsidRDefault="00EB2946" w:rsidP="008962A6">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p>
        </w:tc>
      </w:tr>
      <w:tr w:rsidR="00626033" w:rsidRPr="00711388" w14:paraId="20DA8012" w14:textId="77777777" w:rsidTr="00DE28FC">
        <w:tc>
          <w:tcPr>
            <w:tcW w:w="2322" w:type="dxa"/>
            <w:tcBorders>
              <w:top w:val="single" w:sz="2" w:space="0" w:color="auto"/>
              <w:left w:val="single" w:sz="2" w:space="0" w:color="auto"/>
              <w:bottom w:val="single" w:sz="2" w:space="0" w:color="auto"/>
              <w:right w:val="single" w:sz="2" w:space="0" w:color="auto"/>
            </w:tcBorders>
          </w:tcPr>
          <w:p w14:paraId="7AEE184F" w14:textId="24971EBD" w:rsidR="008962A6" w:rsidRPr="00711388" w:rsidRDefault="008962A6" w:rsidP="008962A6">
            <w:pPr>
              <w:pStyle w:val="NormalLeft"/>
              <w:rPr>
                <w:lang w:val="en-GB"/>
              </w:rPr>
            </w:pPr>
            <w:r w:rsidRPr="00711388">
              <w:rPr>
                <w:lang w:val="en-GB"/>
              </w:rPr>
              <w:t>C021</w:t>
            </w:r>
            <w:r w:rsidR="00FB581B" w:rsidRPr="00711388">
              <w:rPr>
                <w:lang w:val="en-GB"/>
              </w:rPr>
              <w:t>1</w:t>
            </w:r>
            <w:r w:rsidRPr="00711388">
              <w:rPr>
                <w:lang w:val="en-GB"/>
              </w:rPr>
              <w:t>/R0010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1B278E3B" w14:textId="36A5B1FB"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 xml:space="preserve">flows used in the Best estimate, </w:t>
            </w:r>
            <w:r w:rsidRPr="00711388">
              <w:rPr>
                <w:lang w:val="en-GB"/>
              </w:rPr>
              <w:lastRenderedPageBreak/>
              <w:t>Health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guaranteed benefits</w:t>
            </w:r>
          </w:p>
        </w:tc>
        <w:tc>
          <w:tcPr>
            <w:tcW w:w="5386" w:type="dxa"/>
            <w:tcBorders>
              <w:top w:val="single" w:sz="2" w:space="0" w:color="auto"/>
              <w:left w:val="single" w:sz="2" w:space="0" w:color="auto"/>
              <w:bottom w:val="single" w:sz="2" w:space="0" w:color="auto"/>
              <w:right w:val="single" w:sz="2" w:space="0" w:color="auto"/>
            </w:tcBorders>
          </w:tcPr>
          <w:p w14:paraId="578826E7" w14:textId="4430F318" w:rsidR="008962A6" w:rsidRPr="00711388" w:rsidRDefault="008962A6" w:rsidP="008962A6">
            <w:pPr>
              <w:pStyle w:val="NormalLeft"/>
              <w:rPr>
                <w:lang w:val="en-GB"/>
              </w:rPr>
            </w:pPr>
            <w:r w:rsidRPr="00711388">
              <w:rPr>
                <w:lang w:val="en-GB"/>
              </w:rPr>
              <w:lastRenderedPageBreak/>
              <w:t>Amount of undiscounted cash</w:t>
            </w:r>
            <w:r w:rsidR="00711388" w:rsidRPr="00711388">
              <w:rPr>
                <w:lang w:val="en-GB"/>
              </w:rPr>
              <w:t>-</w:t>
            </w:r>
            <w:r w:rsidRPr="00711388">
              <w:rPr>
                <w:lang w:val="en-GB"/>
              </w:rPr>
              <w:t xml:space="preserve">flows expected for each year from year 1 to year 30, aggregated for the interval of years 31 to 40, aggregated for the interval </w:t>
            </w:r>
            <w:r w:rsidRPr="00711388">
              <w:rPr>
                <w:lang w:val="en-GB"/>
              </w:rPr>
              <w:lastRenderedPageBreak/>
              <w:t>of years 41 to 50 and aggregated for all the years after year 50.</w:t>
            </w:r>
          </w:p>
          <w:p w14:paraId="1D4951F9" w14:textId="5BE3345C"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flows are the ones stemming from Future </w:t>
            </w:r>
            <w:r w:rsidR="00EB2946" w:rsidRPr="00711388">
              <w:rPr>
                <w:lang w:val="en-GB"/>
              </w:rPr>
              <w:t xml:space="preserve">guaranteed </w:t>
            </w:r>
            <w:r w:rsidRPr="00711388">
              <w:rPr>
                <w:lang w:val="en-GB"/>
              </w:rPr>
              <w:t>benefits regarding line of business, as defined in Annex I to Delegated Regulation (EU) 2015/35, Health insurance.</w:t>
            </w:r>
          </w:p>
        </w:tc>
      </w:tr>
      <w:tr w:rsidR="00626033" w:rsidRPr="00711388" w14:paraId="32EF3B42" w14:textId="77777777" w:rsidTr="00DE28FC">
        <w:tc>
          <w:tcPr>
            <w:tcW w:w="2322" w:type="dxa"/>
            <w:tcBorders>
              <w:top w:val="single" w:sz="2" w:space="0" w:color="auto"/>
              <w:left w:val="single" w:sz="2" w:space="0" w:color="auto"/>
              <w:bottom w:val="single" w:sz="2" w:space="0" w:color="auto"/>
              <w:right w:val="single" w:sz="2" w:space="0" w:color="auto"/>
            </w:tcBorders>
          </w:tcPr>
          <w:p w14:paraId="796FF85E" w14:textId="1B3033CD" w:rsidR="008962A6" w:rsidRPr="00711388" w:rsidRDefault="008962A6" w:rsidP="008962A6">
            <w:pPr>
              <w:pStyle w:val="NormalLeft"/>
              <w:rPr>
                <w:lang w:val="en-GB"/>
              </w:rPr>
            </w:pPr>
            <w:r w:rsidRPr="00711388">
              <w:rPr>
                <w:lang w:val="en-GB"/>
              </w:rPr>
              <w:lastRenderedPageBreak/>
              <w:t>C0215/R0010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57983970" w14:textId="1513E0FC"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Future discretionary benefits</w:t>
            </w:r>
          </w:p>
        </w:tc>
        <w:tc>
          <w:tcPr>
            <w:tcW w:w="5386" w:type="dxa"/>
            <w:tcBorders>
              <w:top w:val="single" w:sz="2" w:space="0" w:color="auto"/>
              <w:left w:val="single" w:sz="2" w:space="0" w:color="auto"/>
              <w:bottom w:val="single" w:sz="2" w:space="0" w:color="auto"/>
              <w:right w:val="single" w:sz="2" w:space="0" w:color="auto"/>
            </w:tcBorders>
          </w:tcPr>
          <w:p w14:paraId="05E0714E" w14:textId="56047073"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0E677B3B" w14:textId="4EBD74A7" w:rsidR="008962A6" w:rsidRPr="00711388" w:rsidRDefault="008962A6" w:rsidP="00EB2946">
            <w:pPr>
              <w:pStyle w:val="NormalLeft"/>
              <w:rPr>
                <w:lang w:val="en-GB"/>
              </w:rPr>
            </w:pPr>
            <w:r w:rsidRPr="00711388">
              <w:rPr>
                <w:lang w:val="en-GB"/>
              </w:rPr>
              <w:t>The cash</w:t>
            </w:r>
            <w:r w:rsidR="00711388" w:rsidRPr="00711388">
              <w:rPr>
                <w:lang w:val="en-GB"/>
              </w:rPr>
              <w:t>-</w:t>
            </w:r>
            <w:r w:rsidRPr="00711388">
              <w:rPr>
                <w:lang w:val="en-GB"/>
              </w:rPr>
              <w:t xml:space="preserve">flows are the ones stemming from Future </w:t>
            </w:r>
            <w:r w:rsidR="00EB2946" w:rsidRPr="00711388">
              <w:rPr>
                <w:lang w:val="en-GB"/>
              </w:rPr>
              <w:t xml:space="preserve">discretionary </w:t>
            </w:r>
            <w:r w:rsidRPr="00711388">
              <w:rPr>
                <w:lang w:val="en-GB"/>
              </w:rPr>
              <w:t>benefits regarding line of business, as defined in Annex I to Delegated Regulation (EU) 2015/35, Health insurance (gross).</w:t>
            </w:r>
          </w:p>
        </w:tc>
      </w:tr>
      <w:tr w:rsidR="00626033" w:rsidRPr="00711388" w14:paraId="4FF021C5" w14:textId="77777777" w:rsidTr="00DE28FC">
        <w:tc>
          <w:tcPr>
            <w:tcW w:w="2322" w:type="dxa"/>
            <w:tcBorders>
              <w:top w:val="single" w:sz="2" w:space="0" w:color="auto"/>
              <w:left w:val="single" w:sz="2" w:space="0" w:color="auto"/>
              <w:bottom w:val="single" w:sz="2" w:space="0" w:color="auto"/>
              <w:right w:val="single" w:sz="2" w:space="0" w:color="auto"/>
            </w:tcBorders>
          </w:tcPr>
          <w:p w14:paraId="1EC12EFE" w14:textId="55C2F2AC" w:rsidR="008962A6" w:rsidRPr="00711388" w:rsidRDefault="008962A6" w:rsidP="008962A6">
            <w:pPr>
              <w:pStyle w:val="NormalLeft"/>
              <w:rPr>
                <w:lang w:val="en-GB"/>
              </w:rPr>
            </w:pPr>
            <w:r w:rsidRPr="00711388">
              <w:rPr>
                <w:lang w:val="en-GB"/>
              </w:rPr>
              <w:t>C0220/R0010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74347BD8" w14:textId="4B15F79C"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 out</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1C8008CE" w14:textId="4F429472"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76DE79B6" w14:textId="3401BE44"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flows are the ones related to expenses that will be incurred in servicing insurance and reinsurance obligations, and other cash</w:t>
            </w:r>
            <w:r w:rsidR="00711388" w:rsidRPr="00711388">
              <w:rPr>
                <w:lang w:val="en-GB"/>
              </w:rPr>
              <w:t>-</w:t>
            </w:r>
            <w:r w:rsidRPr="00711388">
              <w:rPr>
                <w:lang w:val="en-GB"/>
              </w:rPr>
              <w:t>flow items such as taxation payments which are, or expected to be, charged to policyholders or are required to settle the insurance obligations, regarding line of business, as defined in Annex I to Delegated Regulation (EU) 2015/35, Health insurance.</w:t>
            </w:r>
          </w:p>
        </w:tc>
      </w:tr>
      <w:tr w:rsidR="00626033" w:rsidRPr="00711388" w14:paraId="0B1C876F" w14:textId="77777777" w:rsidTr="00DE28FC">
        <w:tc>
          <w:tcPr>
            <w:tcW w:w="2322" w:type="dxa"/>
            <w:tcBorders>
              <w:top w:val="single" w:sz="2" w:space="0" w:color="auto"/>
              <w:left w:val="single" w:sz="2" w:space="0" w:color="auto"/>
              <w:bottom w:val="single" w:sz="2" w:space="0" w:color="auto"/>
              <w:right w:val="single" w:sz="2" w:space="0" w:color="auto"/>
            </w:tcBorders>
          </w:tcPr>
          <w:p w14:paraId="4A4C56B6" w14:textId="3FBFE93C" w:rsidR="008962A6" w:rsidRPr="00711388" w:rsidRDefault="008962A6" w:rsidP="008962A6">
            <w:pPr>
              <w:pStyle w:val="NormalLeft"/>
              <w:rPr>
                <w:lang w:val="en-GB"/>
              </w:rPr>
            </w:pPr>
            <w:r w:rsidRPr="00711388">
              <w:rPr>
                <w:lang w:val="en-GB"/>
              </w:rPr>
              <w:t>C0230/R0010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6DA75D48" w14:textId="4F667C55"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386" w:type="dxa"/>
            <w:tcBorders>
              <w:top w:val="single" w:sz="2" w:space="0" w:color="auto"/>
              <w:left w:val="single" w:sz="2" w:space="0" w:color="auto"/>
              <w:bottom w:val="single" w:sz="2" w:space="0" w:color="auto"/>
              <w:right w:val="single" w:sz="2" w:space="0" w:color="auto"/>
            </w:tcBorders>
          </w:tcPr>
          <w:p w14:paraId="48B272D7" w14:textId="451CFA1E"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00EC7A4D" w14:textId="33C6D017"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 flows are the ones stemming from future premiums and any additional cash flows that result from those premiums, regarding line of business, as defined in Annex I to Delegated Regulation (EU) 2015/35,line of business, as defined in Annex I to Delegated Regulation (EU) 2015/35, Health insurance.</w:t>
            </w:r>
          </w:p>
        </w:tc>
      </w:tr>
      <w:tr w:rsidR="00626033" w:rsidRPr="00711388" w14:paraId="13B021AA" w14:textId="77777777" w:rsidTr="00DE28FC">
        <w:tc>
          <w:tcPr>
            <w:tcW w:w="2322" w:type="dxa"/>
            <w:tcBorders>
              <w:top w:val="single" w:sz="2" w:space="0" w:color="auto"/>
              <w:left w:val="single" w:sz="2" w:space="0" w:color="auto"/>
              <w:bottom w:val="single" w:sz="2" w:space="0" w:color="auto"/>
              <w:right w:val="single" w:sz="2" w:space="0" w:color="auto"/>
            </w:tcBorders>
          </w:tcPr>
          <w:p w14:paraId="60846E49" w14:textId="77229C2A" w:rsidR="008962A6" w:rsidRPr="00711388" w:rsidRDefault="008962A6" w:rsidP="008962A6">
            <w:pPr>
              <w:pStyle w:val="NormalLeft"/>
              <w:rPr>
                <w:lang w:val="en-GB"/>
              </w:rPr>
            </w:pPr>
            <w:r w:rsidRPr="00711388">
              <w:rPr>
                <w:lang w:val="en-GB"/>
              </w:rPr>
              <w:lastRenderedPageBreak/>
              <w:t>C0240/R0010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5387DE5E" w14:textId="0DA783FA"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 in</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1E6A9743" w14:textId="0DADEA99"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7A39BA61" w14:textId="7B493BB4"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 flows are the ones not included in Future premiums and not including investment returns, regarding line of business, as defined in Annex I to Delegated Regulation (EU) 2015/35, Health insurance.</w:t>
            </w:r>
          </w:p>
        </w:tc>
      </w:tr>
      <w:tr w:rsidR="00626033" w:rsidRPr="00711388" w14:paraId="49C3B897" w14:textId="77777777" w:rsidTr="00DE28FC">
        <w:tc>
          <w:tcPr>
            <w:tcW w:w="2322" w:type="dxa"/>
            <w:tcBorders>
              <w:top w:val="single" w:sz="2" w:space="0" w:color="auto"/>
              <w:left w:val="single" w:sz="2" w:space="0" w:color="auto"/>
              <w:bottom w:val="single" w:sz="2" w:space="0" w:color="auto"/>
              <w:right w:val="single" w:sz="2" w:space="0" w:color="auto"/>
            </w:tcBorders>
          </w:tcPr>
          <w:p w14:paraId="67082523" w14:textId="47D0366F" w:rsidR="008962A6" w:rsidRPr="00711388" w:rsidRDefault="008962A6" w:rsidP="008962A6">
            <w:pPr>
              <w:pStyle w:val="NormalLeft"/>
              <w:rPr>
                <w:lang w:val="en-GB"/>
              </w:rPr>
            </w:pPr>
            <w:r w:rsidRPr="00711388">
              <w:rPr>
                <w:lang w:val="en-GB"/>
              </w:rPr>
              <w:t>C0245/R0010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3E859A43" w14:textId="398C6ECD"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 xml:space="preserve">flows used in the Best estimate, Health </w:t>
            </w:r>
            <w:r w:rsidR="009567D2" w:rsidRPr="00711388">
              <w:rPr>
                <w:lang w:val="en-GB"/>
              </w:rPr>
              <w:t>Insurance</w:t>
            </w:r>
            <w:r w:rsidRPr="00711388">
              <w:rPr>
                <w:lang w:val="en-GB"/>
              </w:rPr>
              <w:t xml:space="preserve"> (gross), Cash flows </w:t>
            </w:r>
            <w:r w:rsidR="00845F43" w:rsidRPr="00711388">
              <w:rPr>
                <w:lang w:val="en-GB"/>
              </w:rPr>
              <w:t>-</w:t>
            </w:r>
            <w:r w:rsidRPr="00711388">
              <w:rPr>
                <w:lang w:val="en-GB"/>
              </w:rPr>
              <w:t xml:space="preserve"> 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267BE16C" w14:textId="5F61DE9F"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7983A0FB" w14:textId="32FE48CC" w:rsidR="00EB2946" w:rsidRPr="00711388" w:rsidRDefault="00EB2946" w:rsidP="008962A6">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p>
        </w:tc>
      </w:tr>
      <w:tr w:rsidR="00626033" w:rsidRPr="00711388" w14:paraId="0C90CEAB" w14:textId="77777777" w:rsidTr="00DE28FC">
        <w:tc>
          <w:tcPr>
            <w:tcW w:w="2322" w:type="dxa"/>
            <w:tcBorders>
              <w:top w:val="single" w:sz="2" w:space="0" w:color="auto"/>
              <w:left w:val="single" w:sz="2" w:space="0" w:color="auto"/>
              <w:bottom w:val="single" w:sz="2" w:space="0" w:color="auto"/>
              <w:right w:val="single" w:sz="2" w:space="0" w:color="auto"/>
            </w:tcBorders>
          </w:tcPr>
          <w:p w14:paraId="748D58FC" w14:textId="643DF5C6" w:rsidR="008962A6" w:rsidRPr="00711388" w:rsidRDefault="008962A6" w:rsidP="008962A6">
            <w:pPr>
              <w:pStyle w:val="NormalLeft"/>
              <w:rPr>
                <w:lang w:val="en-GB"/>
              </w:rPr>
            </w:pPr>
            <w:r w:rsidRPr="00711388">
              <w:rPr>
                <w:lang w:val="en-GB"/>
              </w:rPr>
              <w:t>C025</w:t>
            </w:r>
            <w:r w:rsidR="00FB581B" w:rsidRPr="00711388">
              <w:rPr>
                <w:lang w:val="en-GB"/>
              </w:rPr>
              <w:t>1</w:t>
            </w:r>
            <w:r w:rsidRPr="00711388">
              <w:rPr>
                <w:lang w:val="en-GB"/>
              </w:rPr>
              <w:t>/R0010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6D9BBD78" w14:textId="5257AABD"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reinsurance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guaranteed benefits</w:t>
            </w:r>
          </w:p>
        </w:tc>
        <w:tc>
          <w:tcPr>
            <w:tcW w:w="5386" w:type="dxa"/>
            <w:tcBorders>
              <w:top w:val="single" w:sz="2" w:space="0" w:color="auto"/>
              <w:left w:val="single" w:sz="2" w:space="0" w:color="auto"/>
              <w:bottom w:val="single" w:sz="2" w:space="0" w:color="auto"/>
              <w:right w:val="single" w:sz="2" w:space="0" w:color="auto"/>
            </w:tcBorders>
          </w:tcPr>
          <w:p w14:paraId="0AC0A39A" w14:textId="4AEAD68F"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1B50F9EE" w14:textId="6B51F37D"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flows are the ones stemming from Future </w:t>
            </w:r>
            <w:r w:rsidR="004A2985" w:rsidRPr="00711388">
              <w:rPr>
                <w:lang w:val="en-GB"/>
              </w:rPr>
              <w:t xml:space="preserve">guaranteed </w:t>
            </w:r>
            <w:r w:rsidRPr="00711388">
              <w:rPr>
                <w:lang w:val="en-GB"/>
              </w:rPr>
              <w:t>benefits regarding line of business, as defined in Annex I to Delegated Regulation (EU) 2015/35, Health reinsurance.</w:t>
            </w:r>
          </w:p>
        </w:tc>
      </w:tr>
      <w:tr w:rsidR="00626033" w:rsidRPr="00711388" w14:paraId="0AB29787" w14:textId="77777777" w:rsidTr="00DE28FC">
        <w:tc>
          <w:tcPr>
            <w:tcW w:w="2322" w:type="dxa"/>
            <w:tcBorders>
              <w:top w:val="single" w:sz="2" w:space="0" w:color="auto"/>
              <w:left w:val="single" w:sz="2" w:space="0" w:color="auto"/>
              <w:bottom w:val="single" w:sz="2" w:space="0" w:color="auto"/>
              <w:right w:val="single" w:sz="2" w:space="0" w:color="auto"/>
            </w:tcBorders>
          </w:tcPr>
          <w:p w14:paraId="2A553A3C" w14:textId="3BA4F8C9" w:rsidR="008962A6" w:rsidRPr="00711388" w:rsidRDefault="008962A6" w:rsidP="008962A6">
            <w:pPr>
              <w:pStyle w:val="NormalLeft"/>
              <w:rPr>
                <w:lang w:val="en-GB"/>
              </w:rPr>
            </w:pPr>
            <w:r w:rsidRPr="00711388">
              <w:rPr>
                <w:lang w:val="en-GB"/>
              </w:rPr>
              <w:t>C0255/R0010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22A7C78C" w14:textId="2DE463C1"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reinsurance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w:t>
            </w:r>
            <w:r w:rsidRPr="00711388">
              <w:rPr>
                <w:lang w:val="en-GB"/>
              </w:rPr>
              <w:lastRenderedPageBreak/>
              <w:t>discretionary benefits</w:t>
            </w:r>
          </w:p>
        </w:tc>
        <w:tc>
          <w:tcPr>
            <w:tcW w:w="5386" w:type="dxa"/>
            <w:tcBorders>
              <w:top w:val="single" w:sz="2" w:space="0" w:color="auto"/>
              <w:left w:val="single" w:sz="2" w:space="0" w:color="auto"/>
              <w:bottom w:val="single" w:sz="2" w:space="0" w:color="auto"/>
              <w:right w:val="single" w:sz="2" w:space="0" w:color="auto"/>
            </w:tcBorders>
          </w:tcPr>
          <w:p w14:paraId="199EFEBC" w14:textId="2C139033" w:rsidR="004A2985" w:rsidRPr="00711388" w:rsidRDefault="004A2985" w:rsidP="004A2985">
            <w:pPr>
              <w:pStyle w:val="NormalLeft"/>
              <w:rPr>
                <w:lang w:val="en-GB"/>
              </w:rPr>
            </w:pPr>
            <w:r w:rsidRPr="00711388">
              <w:rPr>
                <w:lang w:val="en-GB"/>
              </w:rPr>
              <w:lastRenderedPageBreak/>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039F209B" w14:textId="73F0773D" w:rsidR="008962A6" w:rsidRPr="00711388" w:rsidRDefault="004A2985" w:rsidP="004A2985">
            <w:pPr>
              <w:pStyle w:val="NormalLeft"/>
              <w:rPr>
                <w:lang w:val="en-GB"/>
              </w:rPr>
            </w:pPr>
            <w:r w:rsidRPr="00711388">
              <w:rPr>
                <w:lang w:val="en-GB"/>
              </w:rPr>
              <w:t>The cash</w:t>
            </w:r>
            <w:r w:rsidR="00711388" w:rsidRPr="00711388">
              <w:rPr>
                <w:lang w:val="en-GB"/>
              </w:rPr>
              <w:t>-</w:t>
            </w:r>
            <w:r w:rsidRPr="00711388">
              <w:rPr>
                <w:lang w:val="en-GB"/>
              </w:rPr>
              <w:t>flows are the ones stemming from Future discretionary benefits regarding line of business, as defined in Annex I to Delegated Regulation (EU) 2015/35, Health reinsurance.</w:t>
            </w:r>
          </w:p>
        </w:tc>
      </w:tr>
      <w:tr w:rsidR="00626033" w:rsidRPr="00711388" w14:paraId="0887CDF8" w14:textId="77777777" w:rsidTr="00DE28FC">
        <w:tc>
          <w:tcPr>
            <w:tcW w:w="2322" w:type="dxa"/>
            <w:tcBorders>
              <w:top w:val="single" w:sz="2" w:space="0" w:color="auto"/>
              <w:left w:val="single" w:sz="2" w:space="0" w:color="auto"/>
              <w:bottom w:val="single" w:sz="2" w:space="0" w:color="auto"/>
              <w:right w:val="single" w:sz="2" w:space="0" w:color="auto"/>
            </w:tcBorders>
          </w:tcPr>
          <w:p w14:paraId="006BD8E2" w14:textId="1254997C" w:rsidR="008962A6" w:rsidRPr="00711388" w:rsidRDefault="008962A6" w:rsidP="008962A6">
            <w:pPr>
              <w:pStyle w:val="NormalLeft"/>
              <w:rPr>
                <w:lang w:val="en-GB"/>
              </w:rPr>
            </w:pPr>
            <w:r w:rsidRPr="00711388">
              <w:rPr>
                <w:lang w:val="en-GB"/>
              </w:rPr>
              <w:t>C0260/R0010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446C0A7A" w14:textId="6CAC488D"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reinsurance (gross),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 out</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7FDAC2E2" w14:textId="412F4ADE"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0673583C" w14:textId="3945245D"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flows are the ones related to expenses that will be incurred in servicing insurance and reinsurance obligations, and other cash</w:t>
            </w:r>
            <w:r w:rsidR="00711388" w:rsidRPr="00711388">
              <w:rPr>
                <w:lang w:val="en-GB"/>
              </w:rPr>
              <w:t>-</w:t>
            </w:r>
            <w:r w:rsidRPr="00711388">
              <w:rPr>
                <w:lang w:val="en-GB"/>
              </w:rPr>
              <w:t>flow items such as taxation payments which are, or expected to be, charged to policyholders or are required to settle the insurance obligations, regarding line of business, as defined in Annex I to Delegated Regulation (EU) 2015/35, Health reinsurance.</w:t>
            </w:r>
          </w:p>
          <w:p w14:paraId="120C9A4A" w14:textId="5CCE4C7F" w:rsidR="008962A6" w:rsidRPr="00711388" w:rsidRDefault="008962A6" w:rsidP="008962A6">
            <w:pPr>
              <w:pStyle w:val="NormalLeft"/>
              <w:rPr>
                <w:lang w:val="en-GB"/>
              </w:rPr>
            </w:pPr>
            <w:r w:rsidRPr="00711388">
              <w:rPr>
                <w:lang w:val="en-GB"/>
              </w:rPr>
              <w:t>Cash out</w:t>
            </w:r>
            <w:r w:rsidR="00711388" w:rsidRPr="00711388">
              <w:rPr>
                <w:lang w:val="en-GB"/>
              </w:rPr>
              <w:t>-</w:t>
            </w:r>
            <w:r w:rsidRPr="00711388">
              <w:rPr>
                <w:lang w:val="en-GB"/>
              </w:rPr>
              <w:t>flows from non</w:t>
            </w:r>
            <w:r w:rsidR="00711388" w:rsidRPr="00711388">
              <w:rPr>
                <w:lang w:val="en-GB"/>
              </w:rPr>
              <w:t>-</w:t>
            </w:r>
            <w:r w:rsidRPr="00711388">
              <w:rPr>
                <w:lang w:val="en-GB"/>
              </w:rPr>
              <w:t>life insurance contracts that will change to Annuities but not yet formally settled as Annuities, and dealt within the same company shall also be included.</w:t>
            </w:r>
          </w:p>
        </w:tc>
      </w:tr>
      <w:tr w:rsidR="00626033" w:rsidRPr="00711388" w14:paraId="49C05131" w14:textId="77777777" w:rsidTr="00DE28FC">
        <w:tc>
          <w:tcPr>
            <w:tcW w:w="2322" w:type="dxa"/>
            <w:tcBorders>
              <w:top w:val="single" w:sz="2" w:space="0" w:color="auto"/>
              <w:left w:val="single" w:sz="2" w:space="0" w:color="auto"/>
              <w:bottom w:val="single" w:sz="2" w:space="0" w:color="auto"/>
              <w:right w:val="single" w:sz="2" w:space="0" w:color="auto"/>
            </w:tcBorders>
          </w:tcPr>
          <w:p w14:paraId="5CF568B3" w14:textId="1625193D" w:rsidR="008962A6" w:rsidRPr="00711388" w:rsidRDefault="008962A6" w:rsidP="008962A6">
            <w:pPr>
              <w:pStyle w:val="NormalLeft"/>
              <w:rPr>
                <w:lang w:val="en-GB"/>
              </w:rPr>
            </w:pPr>
            <w:r w:rsidRPr="00711388">
              <w:rPr>
                <w:lang w:val="en-GB"/>
              </w:rPr>
              <w:t>C0270/R0010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4DBE916A" w14:textId="28B52DF5"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reinsurance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386" w:type="dxa"/>
            <w:tcBorders>
              <w:top w:val="single" w:sz="2" w:space="0" w:color="auto"/>
              <w:left w:val="single" w:sz="2" w:space="0" w:color="auto"/>
              <w:bottom w:val="single" w:sz="2" w:space="0" w:color="auto"/>
              <w:right w:val="single" w:sz="2" w:space="0" w:color="auto"/>
            </w:tcBorders>
          </w:tcPr>
          <w:p w14:paraId="22DD690D" w14:textId="1F30C15F"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2313CD86" w14:textId="72676778"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 flows are the ones stemming from future premiums and any additional cash flows that result from those premiums, regarding line of business, as defined in Annex I to Delegated Regulation (EU) 2015/35, Health reinsurance.</w:t>
            </w:r>
          </w:p>
        </w:tc>
      </w:tr>
      <w:tr w:rsidR="00626033" w:rsidRPr="00711388" w14:paraId="34F6D669" w14:textId="77777777" w:rsidTr="00DE28FC">
        <w:tc>
          <w:tcPr>
            <w:tcW w:w="2322" w:type="dxa"/>
            <w:tcBorders>
              <w:top w:val="single" w:sz="2" w:space="0" w:color="auto"/>
              <w:left w:val="single" w:sz="2" w:space="0" w:color="auto"/>
              <w:bottom w:val="single" w:sz="2" w:space="0" w:color="auto"/>
              <w:right w:val="single" w:sz="2" w:space="0" w:color="auto"/>
            </w:tcBorders>
          </w:tcPr>
          <w:p w14:paraId="71F79186" w14:textId="1211B00C" w:rsidR="008962A6" w:rsidRPr="00711388" w:rsidRDefault="008962A6" w:rsidP="008962A6">
            <w:pPr>
              <w:pStyle w:val="NormalLeft"/>
              <w:rPr>
                <w:lang w:val="en-GB"/>
              </w:rPr>
            </w:pPr>
            <w:r w:rsidRPr="00711388">
              <w:rPr>
                <w:lang w:val="en-GB"/>
              </w:rPr>
              <w:t>C0280/R0010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4196C1E2" w14:textId="4C11A517"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flows used in the Best estimate, Health reinsurance (gross),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 in</w:t>
            </w:r>
            <w:r w:rsidR="00711388" w:rsidRPr="00711388">
              <w:rPr>
                <w:lang w:val="en-GB"/>
              </w:rPr>
              <w:t>-</w:t>
            </w:r>
            <w:r w:rsidRPr="00711388">
              <w:rPr>
                <w:lang w:val="en-GB"/>
              </w:rPr>
              <w:t>flows</w:t>
            </w:r>
          </w:p>
        </w:tc>
        <w:tc>
          <w:tcPr>
            <w:tcW w:w="5386" w:type="dxa"/>
            <w:tcBorders>
              <w:top w:val="single" w:sz="2" w:space="0" w:color="auto"/>
              <w:left w:val="single" w:sz="2" w:space="0" w:color="auto"/>
              <w:bottom w:val="single" w:sz="2" w:space="0" w:color="auto"/>
              <w:right w:val="single" w:sz="2" w:space="0" w:color="auto"/>
            </w:tcBorders>
          </w:tcPr>
          <w:p w14:paraId="4F98CCD9" w14:textId="35610AF1" w:rsidR="008962A6" w:rsidRPr="00711388" w:rsidRDefault="008962A6" w:rsidP="008962A6">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33F78131" w14:textId="444AA131" w:rsidR="008962A6" w:rsidRPr="00711388" w:rsidRDefault="008962A6" w:rsidP="008962A6">
            <w:pPr>
              <w:pStyle w:val="NormalLeft"/>
              <w:rPr>
                <w:lang w:val="en-GB"/>
              </w:rPr>
            </w:pPr>
            <w:r w:rsidRPr="00711388">
              <w:rPr>
                <w:lang w:val="en-GB"/>
              </w:rPr>
              <w:t>The cash</w:t>
            </w:r>
            <w:r w:rsidR="00711388" w:rsidRPr="00711388">
              <w:rPr>
                <w:lang w:val="en-GB"/>
              </w:rPr>
              <w:t>-</w:t>
            </w:r>
            <w:r w:rsidRPr="00711388">
              <w:rPr>
                <w:lang w:val="en-GB"/>
              </w:rPr>
              <w:t xml:space="preserve"> flows are the ones not included in Future premiums and not including investment returns, regarding line of business, as defined in Annex I to Delegated Regulation (EU) 2015/35, Health reinsurance.</w:t>
            </w:r>
            <w:r w:rsidR="00E46F3E" w:rsidRPr="00711388">
              <w:rPr>
                <w:lang w:val="en-GB"/>
              </w:rPr>
              <w:t xml:space="preserve"> </w:t>
            </w:r>
          </w:p>
          <w:p w14:paraId="3923FEE8" w14:textId="03CBBE97" w:rsidR="00EB2946" w:rsidRPr="00711388" w:rsidRDefault="00EB2946" w:rsidP="00EB2946">
            <w:pPr>
              <w:pStyle w:val="NormalLeft"/>
              <w:rPr>
                <w:lang w:val="en-GB"/>
              </w:rPr>
            </w:pPr>
          </w:p>
        </w:tc>
      </w:tr>
      <w:tr w:rsidR="00626033" w:rsidRPr="00711388" w14:paraId="3426C37D" w14:textId="77777777" w:rsidTr="00DE28FC">
        <w:tc>
          <w:tcPr>
            <w:tcW w:w="2322" w:type="dxa"/>
            <w:tcBorders>
              <w:top w:val="single" w:sz="2" w:space="0" w:color="auto"/>
              <w:left w:val="single" w:sz="2" w:space="0" w:color="auto"/>
              <w:bottom w:val="single" w:sz="2" w:space="0" w:color="auto"/>
              <w:right w:val="single" w:sz="2" w:space="0" w:color="auto"/>
            </w:tcBorders>
          </w:tcPr>
          <w:p w14:paraId="7C8C4299" w14:textId="443FBD64" w:rsidR="008962A6" w:rsidRPr="00711388" w:rsidRDefault="008962A6" w:rsidP="008962A6">
            <w:pPr>
              <w:pStyle w:val="NormalLeft"/>
              <w:rPr>
                <w:lang w:val="en-GB"/>
              </w:rPr>
            </w:pPr>
            <w:r w:rsidRPr="00711388">
              <w:rPr>
                <w:lang w:val="en-GB"/>
              </w:rPr>
              <w:t>C02</w:t>
            </w:r>
            <w:r w:rsidR="00FB581B" w:rsidRPr="00711388">
              <w:rPr>
                <w:lang w:val="en-GB"/>
              </w:rPr>
              <w:t>85</w:t>
            </w:r>
            <w:r w:rsidRPr="00711388">
              <w:rPr>
                <w:lang w:val="en-GB"/>
              </w:rPr>
              <w:t>/R0010</w:t>
            </w:r>
            <w:r w:rsidR="00711388" w:rsidRPr="00711388">
              <w:rPr>
                <w:lang w:val="en-GB"/>
              </w:rPr>
              <w:t>-</w:t>
            </w:r>
            <w:r w:rsidRPr="00711388">
              <w:rPr>
                <w:lang w:val="en-GB"/>
              </w:rPr>
              <w:t>R0330</w:t>
            </w:r>
          </w:p>
        </w:tc>
        <w:tc>
          <w:tcPr>
            <w:tcW w:w="1578" w:type="dxa"/>
            <w:tcBorders>
              <w:top w:val="single" w:sz="2" w:space="0" w:color="auto"/>
              <w:left w:val="single" w:sz="2" w:space="0" w:color="auto"/>
              <w:bottom w:val="single" w:sz="2" w:space="0" w:color="auto"/>
              <w:right w:val="single" w:sz="2" w:space="0" w:color="auto"/>
            </w:tcBorders>
          </w:tcPr>
          <w:p w14:paraId="2BE3DA39" w14:textId="3F8DCF04" w:rsidR="008962A6" w:rsidRPr="00711388" w:rsidRDefault="008962A6" w:rsidP="008962A6">
            <w:pPr>
              <w:pStyle w:val="NormalLeft"/>
              <w:rPr>
                <w:lang w:val="en-GB"/>
              </w:rPr>
            </w:pPr>
            <w:r w:rsidRPr="00711388">
              <w:rPr>
                <w:lang w:val="en-GB"/>
              </w:rPr>
              <w:t>Future cash</w:t>
            </w:r>
            <w:r w:rsidR="00711388" w:rsidRPr="00711388">
              <w:rPr>
                <w:lang w:val="en-GB"/>
              </w:rPr>
              <w:t>-</w:t>
            </w:r>
            <w:r w:rsidRPr="00711388">
              <w:rPr>
                <w:lang w:val="en-GB"/>
              </w:rPr>
              <w:t xml:space="preserve">flows used in </w:t>
            </w:r>
            <w:r w:rsidRPr="00711388">
              <w:rPr>
                <w:lang w:val="en-GB"/>
              </w:rPr>
              <w:lastRenderedPageBreak/>
              <w:t>the Best estimate, Health reinsurance (gross), Cash flows - 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5F37933F" w14:textId="7537B3EF" w:rsidR="008962A6" w:rsidRPr="00711388" w:rsidRDefault="008962A6" w:rsidP="008962A6">
            <w:pPr>
              <w:pStyle w:val="NormalLeft"/>
              <w:rPr>
                <w:lang w:val="en-GB"/>
              </w:rPr>
            </w:pPr>
            <w:r w:rsidRPr="00711388">
              <w:rPr>
                <w:lang w:val="en-GB"/>
              </w:rPr>
              <w:lastRenderedPageBreak/>
              <w:t xml:space="preserve">Amount of </w:t>
            </w:r>
            <w:r w:rsidR="00C9141A" w:rsidRPr="00711388">
              <w:rPr>
                <w:lang w:val="en-GB"/>
              </w:rPr>
              <w:t xml:space="preserve">Health SLT insurance obligations </w:t>
            </w:r>
            <w:r w:rsidRPr="00711388">
              <w:rPr>
                <w:lang w:val="en-GB"/>
              </w:rPr>
              <w:t>undiscounted cash</w:t>
            </w:r>
            <w:r w:rsidR="00711388" w:rsidRPr="00711388">
              <w:rPr>
                <w:lang w:val="en-GB"/>
              </w:rPr>
              <w:t>-</w:t>
            </w:r>
            <w:r w:rsidRPr="00711388">
              <w:rPr>
                <w:lang w:val="en-GB"/>
              </w:rPr>
              <w:t xml:space="preserve">flows expected for each year from </w:t>
            </w:r>
            <w:r w:rsidRPr="00711388">
              <w:rPr>
                <w:lang w:val="en-GB"/>
              </w:rPr>
              <w:lastRenderedPageBreak/>
              <w:t>year 1 to year 30, aggregated for the interval of years 31 to 40, aggregated for the interval of years 41 to 50 and aggregated for all the years after year 50.</w:t>
            </w:r>
          </w:p>
          <w:p w14:paraId="3CF8E99B" w14:textId="70534F0B" w:rsidR="008962A6" w:rsidRPr="00711388" w:rsidRDefault="008962A6" w:rsidP="008962A6">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p>
        </w:tc>
      </w:tr>
      <w:tr w:rsidR="00626033" w:rsidRPr="00711388" w14:paraId="01C3D5A9" w14:textId="77777777" w:rsidTr="00DE28FC">
        <w:tc>
          <w:tcPr>
            <w:tcW w:w="2322" w:type="dxa"/>
            <w:tcBorders>
              <w:top w:val="single" w:sz="2" w:space="0" w:color="auto"/>
              <w:left w:val="single" w:sz="2" w:space="0" w:color="auto"/>
              <w:bottom w:val="single" w:sz="2" w:space="0" w:color="auto"/>
              <w:right w:val="single" w:sz="2" w:space="0" w:color="auto"/>
            </w:tcBorders>
          </w:tcPr>
          <w:p w14:paraId="1B9822F7" w14:textId="20BC0544" w:rsidR="006A7873" w:rsidRPr="00711388" w:rsidRDefault="006A7873" w:rsidP="008962A6">
            <w:pPr>
              <w:pStyle w:val="NormalLeft"/>
              <w:rPr>
                <w:lang w:val="en-GB"/>
              </w:rPr>
            </w:pPr>
            <w:r w:rsidRPr="00711388">
              <w:rPr>
                <w:lang w:val="en-GB"/>
              </w:rPr>
              <w:lastRenderedPageBreak/>
              <w:t>C0290/R0010-R0330</w:t>
            </w:r>
          </w:p>
        </w:tc>
        <w:tc>
          <w:tcPr>
            <w:tcW w:w="1578" w:type="dxa"/>
            <w:tcBorders>
              <w:top w:val="single" w:sz="2" w:space="0" w:color="auto"/>
              <w:left w:val="single" w:sz="2" w:space="0" w:color="auto"/>
              <w:bottom w:val="single" w:sz="2" w:space="0" w:color="auto"/>
              <w:right w:val="single" w:sz="2" w:space="0" w:color="auto"/>
            </w:tcBorders>
          </w:tcPr>
          <w:p w14:paraId="36822656" w14:textId="40E05409" w:rsidR="006A7873" w:rsidRPr="00711388" w:rsidRDefault="00C9141A" w:rsidP="008962A6">
            <w:pPr>
              <w:pStyle w:val="NormalLeft"/>
              <w:rPr>
                <w:lang w:val="en-GB"/>
              </w:rPr>
            </w:pPr>
            <w:r w:rsidRPr="00711388">
              <w:rPr>
                <w:lang w:val="en-GB"/>
              </w:rPr>
              <w:t>Future cash</w:t>
            </w:r>
            <w:r w:rsidR="00711388" w:rsidRPr="00711388">
              <w:rPr>
                <w:lang w:val="en-GB"/>
              </w:rPr>
              <w:t>-</w:t>
            </w:r>
            <w:r w:rsidRPr="00711388">
              <w:rPr>
                <w:lang w:val="en-GB"/>
              </w:rPr>
              <w:t xml:space="preserve">flows used in the Best estimate </w:t>
            </w:r>
            <w:r w:rsidR="00711388" w:rsidRPr="00711388">
              <w:rPr>
                <w:lang w:val="en-GB"/>
              </w:rPr>
              <w:t>-</w:t>
            </w:r>
            <w:del w:id="976" w:author="Author">
              <w:r w:rsidRPr="00711388" w:rsidDel="003323F0">
                <w:rPr>
                  <w:lang w:val="en-GB"/>
                </w:rPr>
                <w:delText xml:space="preserve">  </w:delText>
              </w:r>
            </w:del>
            <w:ins w:id="977" w:author="Author">
              <w:r w:rsidR="003323F0">
                <w:rPr>
                  <w:lang w:val="en-GB"/>
                </w:rPr>
                <w:t xml:space="preserve"> </w:t>
              </w:r>
            </w:ins>
            <w:r w:rsidR="006A7873" w:rsidRPr="00711388">
              <w:rPr>
                <w:lang w:val="en-GB"/>
              </w:rPr>
              <w:t>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6167A055" w14:textId="6F8BBD1A" w:rsidR="006A7873" w:rsidRPr="00711388" w:rsidRDefault="006A7873" w:rsidP="006A7873">
            <w:pPr>
              <w:pStyle w:val="NormalLeft"/>
              <w:rPr>
                <w:lang w:val="en-GB"/>
              </w:rPr>
            </w:pPr>
            <w:r w:rsidRPr="00711388">
              <w:rPr>
                <w:lang w:val="en-GB"/>
              </w:rPr>
              <w:t>Amount of</w:t>
            </w:r>
            <w:r w:rsidR="00C9141A" w:rsidRPr="00711388">
              <w:rPr>
                <w:lang w:val="en-GB"/>
              </w:rPr>
              <w:t xml:space="preserve"> Life and Health SLT</w:t>
            </w:r>
            <w:r w:rsidRPr="00711388">
              <w:rPr>
                <w:lang w:val="en-GB"/>
              </w:rPr>
              <w:t xml:space="preserve"> undiscounted cash</w:t>
            </w:r>
            <w:r w:rsidR="00711388" w:rsidRPr="00711388">
              <w:rPr>
                <w:lang w:val="en-GB"/>
              </w:rPr>
              <w:t>-</w:t>
            </w:r>
            <w:r w:rsidRPr="00711388">
              <w:rPr>
                <w:lang w:val="en-GB"/>
              </w:rPr>
              <w:t>flows expected for each year from year 1 to year 30, aggregated for the interval of years 31 to 40, aggregated for the interval of years 41 to 50 and aggregated for all the years after year 50.</w:t>
            </w:r>
          </w:p>
          <w:p w14:paraId="3A058B75" w14:textId="7904B382" w:rsidR="006A7873" w:rsidRPr="00711388" w:rsidRDefault="006A7873" w:rsidP="006A7873">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del w:id="978" w:author="Author">
              <w:r w:rsidRPr="00711388" w:rsidDel="003323F0">
                <w:rPr>
                  <w:sz w:val="20"/>
                  <w:lang w:val="en-GB"/>
                </w:rPr>
                <w:delText xml:space="preserve">  </w:delText>
              </w:r>
            </w:del>
            <w:ins w:id="979" w:author="Author">
              <w:r w:rsidR="003323F0">
                <w:rPr>
                  <w:sz w:val="20"/>
                  <w:lang w:val="en-GB"/>
                </w:rPr>
                <w:t xml:space="preserve"> </w:t>
              </w:r>
            </w:ins>
          </w:p>
        </w:tc>
      </w:tr>
    </w:tbl>
    <w:p w14:paraId="4E2666A1" w14:textId="3177309B" w:rsidR="00BF6760" w:rsidRPr="00711388" w:rsidRDefault="00BF6760">
      <w:pPr>
        <w:rPr>
          <w:lang w:val="en-GB"/>
        </w:rPr>
      </w:pPr>
    </w:p>
    <w:p w14:paraId="56D50897" w14:textId="1EFDD9A0" w:rsidR="00872AFE" w:rsidRPr="00711388" w:rsidRDefault="00872AFE" w:rsidP="00872AFE">
      <w:pPr>
        <w:pStyle w:val="ManualHeading2"/>
        <w:ind w:left="851" w:hanging="851"/>
        <w:rPr>
          <w:i/>
          <w:iCs/>
          <w:lang w:val="en-GB"/>
        </w:rPr>
      </w:pPr>
      <w:commentRangeStart w:id="980"/>
      <w:r w:rsidRPr="00711388">
        <w:rPr>
          <w:i/>
          <w:iCs/>
          <w:lang w:val="en-GB"/>
        </w:rPr>
        <w:t xml:space="preserve">S.14.01 </w:t>
      </w:r>
      <w:r w:rsidR="00845F43" w:rsidRPr="00711388">
        <w:rPr>
          <w:i/>
          <w:iCs/>
          <w:lang w:val="en-GB"/>
        </w:rPr>
        <w:t>-</w:t>
      </w:r>
      <w:r w:rsidRPr="00711388">
        <w:rPr>
          <w:i/>
          <w:iCs/>
          <w:lang w:val="en-GB"/>
        </w:rPr>
        <w:t xml:space="preserve"> Life obligations analysis</w:t>
      </w:r>
      <w:commentRangeEnd w:id="980"/>
      <w:r w:rsidR="003F4FDD" w:rsidRPr="00E50019">
        <w:rPr>
          <w:rStyle w:val="CommentReference"/>
          <w:b w:val="0"/>
          <w:bCs w:val="0"/>
          <w:lang w:val="en-GB"/>
          <w:rPrChange w:id="981" w:author="Author">
            <w:rPr>
              <w:rStyle w:val="CommentReference"/>
              <w:b w:val="0"/>
              <w:bCs w:val="0"/>
            </w:rPr>
          </w:rPrChange>
        </w:rPr>
        <w:commentReference w:id="980"/>
      </w:r>
    </w:p>
    <w:p w14:paraId="45B777AD" w14:textId="77777777" w:rsidR="00872AFE" w:rsidRPr="00711388" w:rsidRDefault="00872AFE" w:rsidP="00872AFE">
      <w:pPr>
        <w:rPr>
          <w:lang w:val="en-GB"/>
        </w:rPr>
      </w:pPr>
      <w:r w:rsidRPr="00711388">
        <w:rPr>
          <w:i/>
          <w:iCs/>
          <w:lang w:val="en-GB"/>
        </w:rPr>
        <w:t>General comments:</w:t>
      </w:r>
    </w:p>
    <w:p w14:paraId="2A76F420" w14:textId="77777777" w:rsidR="00872AFE" w:rsidRPr="00711388" w:rsidRDefault="00872AFE" w:rsidP="00872AFE">
      <w:pPr>
        <w:rPr>
          <w:lang w:val="en-GB"/>
        </w:rPr>
      </w:pPr>
      <w:r w:rsidRPr="00711388">
        <w:rPr>
          <w:lang w:val="en-GB"/>
        </w:rPr>
        <w:t>This section relates to annual submission of information for individual entities.</w:t>
      </w:r>
    </w:p>
    <w:p w14:paraId="30804605" w14:textId="7426CA30" w:rsidR="00872AFE" w:rsidRPr="00711388" w:rsidRDefault="00872AFE" w:rsidP="00872AFE">
      <w:pPr>
        <w:rPr>
          <w:ins w:id="982" w:author="Author"/>
          <w:lang w:val="en-GB"/>
        </w:rPr>
      </w:pPr>
      <w:r w:rsidRPr="00711388">
        <w:rPr>
          <w:lang w:val="en-GB"/>
        </w:rPr>
        <w:t>This template includes information about life insurance contracts only to direct business and also includes life obligation from non-life contracts such as annuities stemming from non</w:t>
      </w:r>
      <w:r w:rsidR="00711388" w:rsidRPr="00711388">
        <w:rPr>
          <w:lang w:val="en-GB"/>
        </w:rPr>
        <w:t>-</w:t>
      </w:r>
      <w:r w:rsidRPr="00711388">
        <w:rPr>
          <w:lang w:val="en-GB"/>
        </w:rPr>
        <w:t xml:space="preserve">life contracts (which are also analysed in S.16.01). </w:t>
      </w:r>
      <w:bookmarkStart w:id="983" w:name="_Hlk69723981"/>
      <w:r w:rsidRPr="00711388">
        <w:rPr>
          <w:lang w:val="en-GB"/>
        </w:rPr>
        <w:t>No information shall be provided for accepted reinsurance business.</w:t>
      </w:r>
      <w:bookmarkEnd w:id="983"/>
      <w:r w:rsidRPr="00711388">
        <w:rPr>
          <w:lang w:val="en-GB"/>
        </w:rPr>
        <w:t xml:space="preserve"> All insurance contracts shall be reported even if classified as investments contract on accounting basis. In case of products unbundled, the different parts of the product shall be reported in different rows, using different ID codes.</w:t>
      </w:r>
    </w:p>
    <w:p w14:paraId="4D3D422B" w14:textId="77777777" w:rsidR="003F4FDD" w:rsidRPr="00711388" w:rsidRDefault="003F4FDD" w:rsidP="003F4FDD">
      <w:pPr>
        <w:rPr>
          <w:ins w:id="984" w:author="Author"/>
          <w:lang w:val="en-GB"/>
        </w:rPr>
      </w:pPr>
      <w:ins w:id="985" w:author="Author">
        <w:r w:rsidRPr="00E50019">
          <w:rPr>
            <w:lang w:val="en-GB"/>
            <w:rPrChange w:id="986" w:author="Author">
              <w:rPr>
                <w:highlight w:val="yellow"/>
                <w:lang w:val="en-GB"/>
              </w:rPr>
            </w:rPrChange>
          </w:rPr>
          <w:t>For products identified as pension entitlements, each product shall be reported separately, using as many rows as necessary to differentiate between the different product characteristics possible and countries where the products are offered. Each row referring to a pension entitlement must have a unique product ID, and all quantitative values should be reported individually for this product ID, without aggregation with other products. In some cases, undertakings may need to make assumptions/approximations to provide the data. If a single pension product requires two values for the same variable, it must be reported in multiple rows, each with a distinct product ID and a split for the quantitative values</w:t>
        </w:r>
        <w:r w:rsidRPr="00711388">
          <w:rPr>
            <w:lang w:val="en-GB"/>
          </w:rPr>
          <w:t>.</w:t>
        </w:r>
      </w:ins>
    </w:p>
    <w:p w14:paraId="5FA32FFC" w14:textId="77777777" w:rsidR="003F4FDD" w:rsidRPr="00711388" w:rsidRDefault="003F4FDD" w:rsidP="00872AFE">
      <w:pPr>
        <w:rPr>
          <w:lang w:val="en-GB"/>
        </w:rPr>
      </w:pPr>
    </w:p>
    <w:p w14:paraId="440AF1DA" w14:textId="77777777" w:rsidR="00872AFE" w:rsidRPr="00711388" w:rsidRDefault="00872AFE" w:rsidP="00872AFE">
      <w:pPr>
        <w:rPr>
          <w:lang w:val="en-GB"/>
        </w:rPr>
      </w:pPr>
      <w:r w:rsidRPr="00711388">
        <w:rPr>
          <w:lang w:val="en-GB"/>
        </w:rPr>
        <w:t xml:space="preserve">All information shall be reported by product including the table on portfolio product. Reporting by fund number shall not mandatory, unless otherwise required by the national supervisory </w:t>
      </w:r>
      <w:r w:rsidRPr="00711388">
        <w:rPr>
          <w:lang w:val="en-GB"/>
        </w:rPr>
        <w:lastRenderedPageBreak/>
        <w:t xml:space="preserve">authority. Reporting of specific items related to the fund number can be defined by national supervisory authority. </w:t>
      </w:r>
    </w:p>
    <w:tbl>
      <w:tblPr>
        <w:tblW w:w="9237" w:type="dxa"/>
        <w:tblLayout w:type="fixed"/>
        <w:tblLook w:val="0000" w:firstRow="0" w:lastRow="0" w:firstColumn="0" w:lastColumn="0" w:noHBand="0" w:noVBand="0"/>
      </w:tblPr>
      <w:tblGrid>
        <w:gridCol w:w="1836"/>
        <w:gridCol w:w="2020"/>
        <w:gridCol w:w="5381"/>
      </w:tblGrid>
      <w:tr w:rsidR="00872AFE" w:rsidRPr="00711388" w14:paraId="1D9B1638" w14:textId="77777777" w:rsidTr="006D4D5E">
        <w:tc>
          <w:tcPr>
            <w:tcW w:w="1836" w:type="dxa"/>
            <w:tcBorders>
              <w:top w:val="single" w:sz="2" w:space="0" w:color="auto"/>
              <w:left w:val="single" w:sz="2" w:space="0" w:color="auto"/>
              <w:bottom w:val="single" w:sz="2" w:space="0" w:color="auto"/>
              <w:right w:val="single" w:sz="2" w:space="0" w:color="auto"/>
            </w:tcBorders>
          </w:tcPr>
          <w:p w14:paraId="72ED0F56" w14:textId="77777777" w:rsidR="00872AFE" w:rsidRPr="00711388" w:rsidRDefault="00872AFE" w:rsidP="00567869">
            <w:pPr>
              <w:adjustRightInd w:val="0"/>
              <w:spacing w:before="0" w:after="0"/>
              <w:jc w:val="left"/>
              <w:rPr>
                <w:lang w:val="en-GB"/>
              </w:rPr>
            </w:pPr>
          </w:p>
        </w:tc>
        <w:tc>
          <w:tcPr>
            <w:tcW w:w="2020" w:type="dxa"/>
            <w:tcBorders>
              <w:top w:val="single" w:sz="2" w:space="0" w:color="auto"/>
              <w:left w:val="single" w:sz="2" w:space="0" w:color="auto"/>
              <w:bottom w:val="single" w:sz="2" w:space="0" w:color="auto"/>
              <w:right w:val="single" w:sz="2" w:space="0" w:color="auto"/>
            </w:tcBorders>
          </w:tcPr>
          <w:p w14:paraId="0B72399A" w14:textId="77777777" w:rsidR="00872AFE" w:rsidRPr="00711388" w:rsidRDefault="00872AFE" w:rsidP="00567869">
            <w:pPr>
              <w:pStyle w:val="NormalCentered"/>
              <w:rPr>
                <w:lang w:val="en-GB"/>
              </w:rPr>
            </w:pPr>
            <w:r w:rsidRPr="00711388">
              <w:rPr>
                <w:lang w:val="en-GB"/>
              </w:rPr>
              <w:t>ITEM</w:t>
            </w:r>
          </w:p>
        </w:tc>
        <w:tc>
          <w:tcPr>
            <w:tcW w:w="5381" w:type="dxa"/>
            <w:tcBorders>
              <w:top w:val="single" w:sz="2" w:space="0" w:color="auto"/>
              <w:left w:val="single" w:sz="2" w:space="0" w:color="auto"/>
              <w:bottom w:val="single" w:sz="2" w:space="0" w:color="auto"/>
              <w:right w:val="single" w:sz="2" w:space="0" w:color="auto"/>
            </w:tcBorders>
          </w:tcPr>
          <w:p w14:paraId="38187707" w14:textId="77777777" w:rsidR="00872AFE" w:rsidRPr="00711388" w:rsidRDefault="00872AFE" w:rsidP="00567869">
            <w:pPr>
              <w:pStyle w:val="NormalCentered"/>
              <w:rPr>
                <w:lang w:val="en-GB"/>
              </w:rPr>
            </w:pPr>
            <w:r w:rsidRPr="00711388">
              <w:rPr>
                <w:lang w:val="en-GB"/>
              </w:rPr>
              <w:t>INSTRUCTIONS</w:t>
            </w:r>
          </w:p>
        </w:tc>
      </w:tr>
      <w:tr w:rsidR="00872AFE" w:rsidRPr="00711388" w14:paraId="680BA3B9" w14:textId="77777777" w:rsidTr="006D4D5E">
        <w:tc>
          <w:tcPr>
            <w:tcW w:w="1836" w:type="dxa"/>
            <w:tcBorders>
              <w:top w:val="single" w:sz="2" w:space="0" w:color="auto"/>
              <w:left w:val="single" w:sz="2" w:space="0" w:color="auto"/>
              <w:bottom w:val="single" w:sz="2" w:space="0" w:color="auto"/>
              <w:right w:val="single" w:sz="2" w:space="0" w:color="auto"/>
            </w:tcBorders>
          </w:tcPr>
          <w:p w14:paraId="61B0318B" w14:textId="77777777" w:rsidR="00872AFE" w:rsidRPr="00711388" w:rsidRDefault="00872AFE" w:rsidP="00567869">
            <w:pPr>
              <w:pStyle w:val="NormalCentered"/>
              <w:rPr>
                <w:lang w:val="en-GB"/>
              </w:rPr>
            </w:pPr>
            <w:r w:rsidRPr="00711388">
              <w:rPr>
                <w:i/>
                <w:iCs/>
                <w:lang w:val="en-GB"/>
              </w:rPr>
              <w:t>Portfolio</w:t>
            </w:r>
          </w:p>
        </w:tc>
        <w:tc>
          <w:tcPr>
            <w:tcW w:w="2020" w:type="dxa"/>
            <w:tcBorders>
              <w:top w:val="single" w:sz="2" w:space="0" w:color="auto"/>
              <w:left w:val="single" w:sz="2" w:space="0" w:color="auto"/>
              <w:bottom w:val="single" w:sz="2" w:space="0" w:color="auto"/>
              <w:right w:val="single" w:sz="2" w:space="0" w:color="auto"/>
            </w:tcBorders>
          </w:tcPr>
          <w:p w14:paraId="3F697B1C" w14:textId="77777777" w:rsidR="00872AFE" w:rsidRPr="00711388" w:rsidRDefault="00872AFE" w:rsidP="00567869">
            <w:pPr>
              <w:pStyle w:val="NormalCentered"/>
              <w:rPr>
                <w:lang w:val="en-GB"/>
              </w:rPr>
            </w:pPr>
          </w:p>
        </w:tc>
        <w:tc>
          <w:tcPr>
            <w:tcW w:w="5381" w:type="dxa"/>
            <w:tcBorders>
              <w:top w:val="single" w:sz="2" w:space="0" w:color="auto"/>
              <w:left w:val="single" w:sz="2" w:space="0" w:color="auto"/>
              <w:bottom w:val="single" w:sz="2" w:space="0" w:color="auto"/>
              <w:right w:val="single" w:sz="2" w:space="0" w:color="auto"/>
            </w:tcBorders>
          </w:tcPr>
          <w:p w14:paraId="4CA4C44D" w14:textId="77777777" w:rsidR="00872AFE" w:rsidRPr="00711388" w:rsidRDefault="00872AFE" w:rsidP="00567869">
            <w:pPr>
              <w:pStyle w:val="NormalCentered"/>
              <w:rPr>
                <w:lang w:val="en-GB"/>
              </w:rPr>
            </w:pPr>
          </w:p>
        </w:tc>
      </w:tr>
      <w:tr w:rsidR="00872AFE" w:rsidRPr="00711388" w14:paraId="4D79383E" w14:textId="77777777" w:rsidTr="006D4D5E">
        <w:tc>
          <w:tcPr>
            <w:tcW w:w="1836" w:type="dxa"/>
            <w:tcBorders>
              <w:top w:val="single" w:sz="2" w:space="0" w:color="auto"/>
              <w:left w:val="single" w:sz="2" w:space="0" w:color="auto"/>
              <w:bottom w:val="single" w:sz="2" w:space="0" w:color="auto"/>
              <w:right w:val="single" w:sz="2" w:space="0" w:color="auto"/>
            </w:tcBorders>
          </w:tcPr>
          <w:p w14:paraId="2194E3AC" w14:textId="77777777" w:rsidR="00872AFE" w:rsidRPr="00711388" w:rsidRDefault="00872AFE" w:rsidP="00567869">
            <w:pPr>
              <w:pStyle w:val="NormalLeft"/>
              <w:rPr>
                <w:lang w:val="en-GB"/>
              </w:rPr>
            </w:pPr>
            <w:r w:rsidRPr="00711388">
              <w:rPr>
                <w:lang w:val="en-GB"/>
              </w:rPr>
              <w:t>C0010</w:t>
            </w:r>
          </w:p>
        </w:tc>
        <w:tc>
          <w:tcPr>
            <w:tcW w:w="2020" w:type="dxa"/>
            <w:tcBorders>
              <w:top w:val="single" w:sz="2" w:space="0" w:color="auto"/>
              <w:left w:val="single" w:sz="2" w:space="0" w:color="auto"/>
              <w:bottom w:val="single" w:sz="2" w:space="0" w:color="auto"/>
              <w:right w:val="single" w:sz="2" w:space="0" w:color="auto"/>
            </w:tcBorders>
          </w:tcPr>
          <w:p w14:paraId="67EF13CD" w14:textId="77777777" w:rsidR="00872AFE" w:rsidRPr="00711388" w:rsidRDefault="00872AFE" w:rsidP="00567869">
            <w:pPr>
              <w:pStyle w:val="NormalLeft"/>
              <w:rPr>
                <w:lang w:val="en-GB"/>
              </w:rPr>
            </w:pPr>
            <w:r w:rsidRPr="00711388">
              <w:rPr>
                <w:lang w:val="en-GB"/>
              </w:rPr>
              <w:t>Product ID code</w:t>
            </w:r>
          </w:p>
        </w:tc>
        <w:tc>
          <w:tcPr>
            <w:tcW w:w="5381" w:type="dxa"/>
            <w:tcBorders>
              <w:top w:val="single" w:sz="2" w:space="0" w:color="auto"/>
              <w:left w:val="single" w:sz="2" w:space="0" w:color="auto"/>
              <w:bottom w:val="single" w:sz="2" w:space="0" w:color="auto"/>
              <w:right w:val="single" w:sz="2" w:space="0" w:color="auto"/>
            </w:tcBorders>
          </w:tcPr>
          <w:p w14:paraId="59D782E7" w14:textId="77777777" w:rsidR="00872AFE" w:rsidRPr="00711388" w:rsidRDefault="00872AFE" w:rsidP="00567869">
            <w:pPr>
              <w:pStyle w:val="NormalLeft"/>
              <w:rPr>
                <w:lang w:val="en-GB"/>
              </w:rPr>
            </w:pPr>
            <w:r w:rsidRPr="00711388">
              <w:rPr>
                <w:lang w:val="en-GB"/>
              </w:rPr>
              <w:t>Internal product ID code used by the undertaking for the product. If a code is already in use or is attributed by the competent authority for supervisory purposes that code shall be used.</w:t>
            </w:r>
          </w:p>
          <w:p w14:paraId="3BC5B32E" w14:textId="77777777" w:rsidR="00872AFE" w:rsidRPr="00711388" w:rsidRDefault="00872AFE" w:rsidP="00567869">
            <w:pPr>
              <w:pStyle w:val="NormalLeft"/>
              <w:rPr>
                <w:lang w:val="en-GB"/>
              </w:rPr>
            </w:pPr>
            <w:r w:rsidRPr="00711388">
              <w:rPr>
                <w:lang w:val="en-GB"/>
              </w:rPr>
              <w:t>The ID code shall be consistent over time.</w:t>
            </w:r>
          </w:p>
          <w:p w14:paraId="2A77CEB1" w14:textId="77777777" w:rsidR="00872AFE" w:rsidRPr="00711388" w:rsidRDefault="00872AFE" w:rsidP="00567869">
            <w:pPr>
              <w:pStyle w:val="NormalLeft"/>
              <w:rPr>
                <w:lang w:val="en-GB"/>
              </w:rPr>
            </w:pPr>
            <w:r w:rsidRPr="00711388">
              <w:rPr>
                <w:lang w:val="en-GB"/>
              </w:rPr>
              <w:t>In the cases where the same product needs to be reported in more than one row the content of C0010 (and C0090) shall follow the specific pattern:</w:t>
            </w:r>
          </w:p>
          <w:p w14:paraId="22ACB004" w14:textId="4467850D" w:rsidR="00872AFE" w:rsidRPr="00711388" w:rsidRDefault="00872AFE" w:rsidP="00567869">
            <w:pPr>
              <w:pStyle w:val="NormalLeft"/>
              <w:rPr>
                <w:ins w:id="987" w:author="Author"/>
                <w:lang w:val="en-GB"/>
              </w:rPr>
            </w:pPr>
            <w:r w:rsidRPr="00711388">
              <w:rPr>
                <w:lang w:val="en-GB"/>
              </w:rPr>
              <w:t>{}{ID code of product}}/+/{}{number of version}}. For example ‘AB222/+/3’.</w:t>
            </w:r>
            <w:del w:id="988" w:author="Author">
              <w:r w:rsidRPr="00711388" w:rsidDel="003323F0">
                <w:rPr>
                  <w:lang w:val="en-GB"/>
                </w:rPr>
                <w:delText xml:space="preserve">  </w:delText>
              </w:r>
            </w:del>
            <w:ins w:id="989" w:author="Author">
              <w:r w:rsidR="003323F0">
                <w:rPr>
                  <w:lang w:val="en-GB"/>
                </w:rPr>
                <w:t xml:space="preserve"> </w:t>
              </w:r>
            </w:ins>
          </w:p>
          <w:p w14:paraId="7A697A5A" w14:textId="506366E7" w:rsidR="00FF2EC2" w:rsidRPr="00711388" w:rsidRDefault="00C5299F" w:rsidP="00FF2EC2">
            <w:pPr>
              <w:pStyle w:val="NormalLeft"/>
              <w:rPr>
                <w:ins w:id="990" w:author="Author"/>
                <w:lang w:val="en-GB"/>
              </w:rPr>
            </w:pPr>
            <w:ins w:id="991" w:author="Author">
              <w:r w:rsidRPr="00711388">
                <w:rPr>
                  <w:lang w:val="en-GB"/>
                </w:rPr>
                <w:t xml:space="preserve">Where the product corresponds to a Packaged Retail and Insurance-based Investment Product (PRIIP) Regulation (EU) 1286/2014 for which a Key Information Document (KID) is submitted to the European Single Access Point (ESAP) under Article 5(1), point (e) of Regulation (EU) 2023/2859, the product ID code reported in this field shall </w:t>
              </w:r>
              <w:del w:id="992" w:author="Author">
                <w:r w:rsidRPr="00711388" w:rsidDel="0037564B">
                  <w:rPr>
                    <w:lang w:val="en-GB"/>
                  </w:rPr>
                  <w:delText xml:space="preserve">match </w:delText>
                </w:r>
              </w:del>
              <w:r w:rsidR="0037564B" w:rsidRPr="00711388">
                <w:rPr>
                  <w:lang w:val="en-GB"/>
                </w:rPr>
                <w:t xml:space="preserve">be used as </w:t>
              </w:r>
              <w:r w:rsidRPr="00711388">
                <w:rPr>
                  <w:lang w:val="en-GB"/>
                </w:rPr>
                <w:t>the unique product identifier reported in the corresponding KID submission to ESAP</w:t>
              </w:r>
              <w:r w:rsidR="00FF2EC2" w:rsidRPr="00711388">
                <w:rPr>
                  <w:lang w:val="en-GB"/>
                </w:rPr>
                <w:t xml:space="preserve"> metadata (JC 2024 74 - Final Report on draft Implementing </w:t>
              </w:r>
            </w:ins>
          </w:p>
          <w:p w14:paraId="65B4E300" w14:textId="7A77C1D8" w:rsidR="00C5299F" w:rsidRPr="00711388" w:rsidDel="0033087B" w:rsidRDefault="00FF2EC2" w:rsidP="00FF2EC2">
            <w:pPr>
              <w:pStyle w:val="NormalLeft"/>
              <w:rPr>
                <w:ins w:id="993" w:author="Author"/>
                <w:del w:id="994" w:author="Author"/>
                <w:lang w:val="en-GB"/>
              </w:rPr>
            </w:pPr>
            <w:ins w:id="995" w:author="Author">
              <w:r w:rsidRPr="00711388">
                <w:rPr>
                  <w:lang w:val="en-GB"/>
                </w:rPr>
                <w:t xml:space="preserve">Technical Standards, Annex I </w:t>
              </w:r>
            </w:ins>
            <w:r w:rsidR="00711388" w:rsidRPr="00711388">
              <w:rPr>
                <w:lang w:val="en-GB"/>
              </w:rPr>
              <w:t>-</w:t>
            </w:r>
            <w:ins w:id="996" w:author="Author">
              <w:r w:rsidRPr="00711388">
                <w:rPr>
                  <w:lang w:val="en-GB"/>
                </w:rPr>
                <w:t xml:space="preserve"> List of Metadata, item 18: Instrument or product identifier, where applicable)</w:t>
              </w:r>
              <w:r w:rsidR="00C5299F" w:rsidRPr="00711388">
                <w:rPr>
                  <w:lang w:val="en-GB"/>
                </w:rPr>
                <w:t xml:space="preserve">. </w:t>
              </w:r>
            </w:ins>
          </w:p>
          <w:p w14:paraId="5141341E" w14:textId="77D90023" w:rsidR="00872AFE" w:rsidRPr="00711388" w:rsidRDefault="00872AFE" w:rsidP="00567869">
            <w:pPr>
              <w:pStyle w:val="NormalLeft"/>
              <w:rPr>
                <w:lang w:val="en-GB"/>
              </w:rPr>
            </w:pPr>
          </w:p>
        </w:tc>
      </w:tr>
      <w:tr w:rsidR="00872AFE" w:rsidRPr="00711388" w14:paraId="75C7CB9C" w14:textId="77777777" w:rsidTr="006D4D5E">
        <w:tc>
          <w:tcPr>
            <w:tcW w:w="1836" w:type="dxa"/>
            <w:tcBorders>
              <w:top w:val="single" w:sz="2" w:space="0" w:color="auto"/>
              <w:left w:val="single" w:sz="2" w:space="0" w:color="auto"/>
              <w:bottom w:val="single" w:sz="2" w:space="0" w:color="auto"/>
              <w:right w:val="single" w:sz="2" w:space="0" w:color="auto"/>
            </w:tcBorders>
          </w:tcPr>
          <w:p w14:paraId="3E6F7818" w14:textId="77777777" w:rsidR="00872AFE" w:rsidRPr="00711388" w:rsidRDefault="00872AFE" w:rsidP="00567869">
            <w:pPr>
              <w:pStyle w:val="NormalLeft"/>
              <w:rPr>
                <w:lang w:val="en-GB"/>
              </w:rPr>
            </w:pPr>
            <w:r w:rsidRPr="00711388">
              <w:rPr>
                <w:lang w:val="en-GB"/>
              </w:rPr>
              <w:t>C0030</w:t>
            </w:r>
          </w:p>
        </w:tc>
        <w:tc>
          <w:tcPr>
            <w:tcW w:w="2020" w:type="dxa"/>
            <w:tcBorders>
              <w:top w:val="single" w:sz="2" w:space="0" w:color="auto"/>
              <w:left w:val="single" w:sz="2" w:space="0" w:color="auto"/>
              <w:bottom w:val="single" w:sz="2" w:space="0" w:color="auto"/>
              <w:right w:val="single" w:sz="2" w:space="0" w:color="auto"/>
            </w:tcBorders>
          </w:tcPr>
          <w:p w14:paraId="555EF4D4" w14:textId="77777777" w:rsidR="00872AFE" w:rsidRPr="00711388" w:rsidRDefault="00872AFE" w:rsidP="00567869">
            <w:pPr>
              <w:pStyle w:val="NormalLeft"/>
              <w:rPr>
                <w:lang w:val="en-GB"/>
              </w:rPr>
            </w:pPr>
            <w:r w:rsidRPr="00711388">
              <w:rPr>
                <w:lang w:val="en-GB"/>
              </w:rPr>
              <w:t>Line of Business</w:t>
            </w:r>
          </w:p>
        </w:tc>
        <w:tc>
          <w:tcPr>
            <w:tcW w:w="5381" w:type="dxa"/>
            <w:tcBorders>
              <w:top w:val="single" w:sz="2" w:space="0" w:color="auto"/>
              <w:left w:val="single" w:sz="2" w:space="0" w:color="auto"/>
              <w:bottom w:val="single" w:sz="2" w:space="0" w:color="auto"/>
              <w:right w:val="single" w:sz="2" w:space="0" w:color="auto"/>
            </w:tcBorders>
          </w:tcPr>
          <w:p w14:paraId="36E34720" w14:textId="77777777" w:rsidR="00872AFE" w:rsidRPr="00711388" w:rsidRDefault="00872AFE" w:rsidP="00567869">
            <w:pPr>
              <w:pStyle w:val="NormalLeft"/>
              <w:rPr>
                <w:lang w:val="en-GB"/>
              </w:rPr>
            </w:pPr>
            <w:r w:rsidRPr="00711388">
              <w:rPr>
                <w:lang w:val="en-GB"/>
              </w:rPr>
              <w:t>Line of business as defined in Annex 1 of Delegated Regulation (EU) 2015/35.The following closed list shall be used:</w:t>
            </w:r>
          </w:p>
          <w:p w14:paraId="482C75DC" w14:textId="0E7E018F" w:rsidR="00872AFE" w:rsidRPr="00711388" w:rsidRDefault="00872AFE" w:rsidP="00567869">
            <w:pPr>
              <w:pStyle w:val="NormalLeft"/>
              <w:rPr>
                <w:lang w:val="en-GB"/>
              </w:rPr>
            </w:pPr>
            <w:r w:rsidRPr="00711388">
              <w:rPr>
                <w:lang w:val="en-GB"/>
              </w:rPr>
              <w:t xml:space="preserve">29 </w:t>
            </w:r>
            <w:r w:rsidR="00845F43" w:rsidRPr="00711388">
              <w:rPr>
                <w:lang w:val="en-GB"/>
              </w:rPr>
              <w:t>-</w:t>
            </w:r>
            <w:r w:rsidRPr="00711388">
              <w:rPr>
                <w:lang w:val="en-GB"/>
              </w:rPr>
              <w:t xml:space="preserve"> Health insurance</w:t>
            </w:r>
          </w:p>
          <w:p w14:paraId="6CB24D97" w14:textId="31876591" w:rsidR="00872AFE" w:rsidRPr="00711388" w:rsidRDefault="00872AFE" w:rsidP="00567869">
            <w:pPr>
              <w:pStyle w:val="NormalLeft"/>
              <w:rPr>
                <w:lang w:val="en-GB"/>
              </w:rPr>
            </w:pPr>
            <w:r w:rsidRPr="00711388">
              <w:rPr>
                <w:lang w:val="en-GB"/>
              </w:rPr>
              <w:t xml:space="preserve">30 </w:t>
            </w:r>
            <w:r w:rsidR="00845F43" w:rsidRPr="00711388">
              <w:rPr>
                <w:lang w:val="en-GB"/>
              </w:rPr>
              <w:t>-</w:t>
            </w:r>
            <w:r w:rsidRPr="00711388">
              <w:rPr>
                <w:lang w:val="en-GB"/>
              </w:rPr>
              <w:t xml:space="preserve"> Insurance with profit participation</w:t>
            </w:r>
          </w:p>
          <w:p w14:paraId="0F577D70" w14:textId="14BB423E" w:rsidR="00872AFE" w:rsidRPr="00711388" w:rsidRDefault="00872AFE" w:rsidP="00567869">
            <w:pPr>
              <w:pStyle w:val="NormalLeft"/>
              <w:rPr>
                <w:lang w:val="en-GB"/>
              </w:rPr>
            </w:pPr>
            <w:r w:rsidRPr="00711388">
              <w:rPr>
                <w:lang w:val="en-GB"/>
              </w:rPr>
              <w:t xml:space="preserve">31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insurance</w:t>
            </w:r>
          </w:p>
          <w:p w14:paraId="2A73F49A" w14:textId="14574832" w:rsidR="00872AFE" w:rsidRPr="00711388" w:rsidRDefault="00872AFE" w:rsidP="00567869">
            <w:pPr>
              <w:pStyle w:val="NormalLeft"/>
              <w:rPr>
                <w:lang w:val="en-GB"/>
              </w:rPr>
            </w:pPr>
            <w:r w:rsidRPr="00711388">
              <w:rPr>
                <w:lang w:val="en-GB"/>
              </w:rPr>
              <w:t xml:space="preserve">32 </w:t>
            </w:r>
            <w:r w:rsidR="00845F43" w:rsidRPr="00711388">
              <w:rPr>
                <w:lang w:val="en-GB"/>
              </w:rPr>
              <w:t>-</w:t>
            </w:r>
            <w:r w:rsidRPr="00711388">
              <w:rPr>
                <w:lang w:val="en-GB"/>
              </w:rPr>
              <w:t xml:space="preserve"> Other life insurance</w:t>
            </w:r>
          </w:p>
          <w:p w14:paraId="3D7B734A" w14:textId="7AC6C66F" w:rsidR="00872AFE" w:rsidRPr="00711388" w:rsidRDefault="00872AFE" w:rsidP="00567869">
            <w:pPr>
              <w:pStyle w:val="NormalLeft"/>
              <w:rPr>
                <w:lang w:val="en-GB"/>
              </w:rPr>
            </w:pPr>
            <w:r w:rsidRPr="00711388">
              <w:rPr>
                <w:lang w:val="en-GB"/>
              </w:rPr>
              <w:t xml:space="preserve">33 </w:t>
            </w:r>
            <w:r w:rsidR="00845F43"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health insurance obligations</w:t>
            </w:r>
          </w:p>
          <w:p w14:paraId="4402B254" w14:textId="3CF0C89E" w:rsidR="00872AFE" w:rsidRPr="00711388" w:rsidRDefault="00872AFE" w:rsidP="00567869">
            <w:pPr>
              <w:pStyle w:val="NormalLeft"/>
              <w:rPr>
                <w:lang w:val="en-GB"/>
              </w:rPr>
            </w:pPr>
            <w:r w:rsidRPr="00711388">
              <w:rPr>
                <w:lang w:val="en-GB"/>
              </w:rPr>
              <w:lastRenderedPageBreak/>
              <w:t xml:space="preserve">34 </w:t>
            </w:r>
            <w:r w:rsidR="00845F43"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insurance obligations other than health insurance obligations</w:t>
            </w:r>
          </w:p>
          <w:p w14:paraId="36800F31" w14:textId="22DA0BB7" w:rsidR="00872AFE" w:rsidRPr="00711388" w:rsidDel="00670F32" w:rsidRDefault="00872AFE" w:rsidP="00567869">
            <w:pPr>
              <w:pStyle w:val="NormalLeft"/>
              <w:rPr>
                <w:del w:id="997" w:author="Author"/>
                <w:lang w:val="en-GB"/>
              </w:rPr>
            </w:pPr>
            <w:commentRangeStart w:id="998"/>
            <w:del w:id="999" w:author="Author">
              <w:r w:rsidRPr="00711388" w:rsidDel="00670F32">
                <w:rPr>
                  <w:lang w:val="en-GB"/>
                </w:rPr>
                <w:delText xml:space="preserve">35 </w:delText>
              </w:r>
            </w:del>
            <w:r w:rsidR="00845F43" w:rsidRPr="00711388">
              <w:rPr>
                <w:lang w:val="en-GB"/>
              </w:rPr>
              <w:t>-</w:t>
            </w:r>
            <w:del w:id="1000" w:author="Author">
              <w:r w:rsidRPr="00711388" w:rsidDel="00670F32">
                <w:rPr>
                  <w:lang w:val="en-GB"/>
                </w:rPr>
                <w:delText xml:space="preserve"> Health reinsurance</w:delText>
              </w:r>
            </w:del>
          </w:p>
          <w:p w14:paraId="69D399FF" w14:textId="7AD8815A" w:rsidR="00872AFE" w:rsidRPr="00711388" w:rsidRDefault="00872AFE" w:rsidP="00567869">
            <w:pPr>
              <w:pStyle w:val="NormalLeft"/>
              <w:rPr>
                <w:lang w:val="en-GB"/>
              </w:rPr>
            </w:pPr>
            <w:del w:id="1001" w:author="Author">
              <w:r w:rsidRPr="00711388" w:rsidDel="00670F32">
                <w:rPr>
                  <w:lang w:val="en-GB"/>
                </w:rPr>
                <w:delText xml:space="preserve">36 </w:delText>
              </w:r>
            </w:del>
            <w:r w:rsidR="00845F43" w:rsidRPr="00711388">
              <w:rPr>
                <w:lang w:val="en-GB"/>
              </w:rPr>
              <w:t>-</w:t>
            </w:r>
            <w:del w:id="1002" w:author="Author">
              <w:r w:rsidRPr="00711388" w:rsidDel="00670F32">
                <w:rPr>
                  <w:lang w:val="en-GB"/>
                </w:rPr>
                <w:delText xml:space="preserve"> Life reinsurance</w:delText>
              </w:r>
            </w:del>
            <w:commentRangeEnd w:id="998"/>
            <w:r w:rsidR="00081D4A" w:rsidRPr="00711388">
              <w:rPr>
                <w:rStyle w:val="CommentReference"/>
                <w:lang w:val="en-GB"/>
              </w:rPr>
              <w:commentReference w:id="998"/>
            </w:r>
          </w:p>
        </w:tc>
      </w:tr>
      <w:tr w:rsidR="00872AFE" w:rsidRPr="00711388" w14:paraId="6CF27B41" w14:textId="77777777" w:rsidTr="006D4D5E">
        <w:tc>
          <w:tcPr>
            <w:tcW w:w="1836" w:type="dxa"/>
            <w:tcBorders>
              <w:top w:val="single" w:sz="2" w:space="0" w:color="auto"/>
              <w:left w:val="single" w:sz="2" w:space="0" w:color="auto"/>
              <w:bottom w:val="single" w:sz="2" w:space="0" w:color="auto"/>
              <w:right w:val="single" w:sz="2" w:space="0" w:color="auto"/>
            </w:tcBorders>
          </w:tcPr>
          <w:p w14:paraId="0CDB292B" w14:textId="77777777" w:rsidR="00872AFE" w:rsidRPr="00711388" w:rsidRDefault="00872AFE" w:rsidP="00567869">
            <w:pPr>
              <w:pStyle w:val="NormalLeft"/>
              <w:rPr>
                <w:lang w:val="en-GB"/>
              </w:rPr>
            </w:pPr>
            <w:r w:rsidRPr="00711388">
              <w:rPr>
                <w:lang w:val="en-GB"/>
              </w:rPr>
              <w:lastRenderedPageBreak/>
              <w:t>C0040</w:t>
            </w:r>
          </w:p>
        </w:tc>
        <w:tc>
          <w:tcPr>
            <w:tcW w:w="2020" w:type="dxa"/>
            <w:tcBorders>
              <w:top w:val="single" w:sz="2" w:space="0" w:color="auto"/>
              <w:left w:val="single" w:sz="2" w:space="0" w:color="auto"/>
              <w:bottom w:val="single" w:sz="2" w:space="0" w:color="auto"/>
              <w:right w:val="single" w:sz="2" w:space="0" w:color="auto"/>
            </w:tcBorders>
          </w:tcPr>
          <w:p w14:paraId="4EC71616" w14:textId="77777777" w:rsidR="00872AFE" w:rsidRPr="00711388" w:rsidRDefault="00872AFE" w:rsidP="00567869">
            <w:pPr>
              <w:pStyle w:val="NormalLeft"/>
              <w:rPr>
                <w:lang w:val="en-GB"/>
              </w:rPr>
            </w:pPr>
            <w:r w:rsidRPr="00711388">
              <w:rPr>
                <w:lang w:val="en-GB"/>
              </w:rPr>
              <w:t>Number of contracts at the end of the year</w:t>
            </w:r>
          </w:p>
        </w:tc>
        <w:tc>
          <w:tcPr>
            <w:tcW w:w="5381" w:type="dxa"/>
            <w:tcBorders>
              <w:top w:val="single" w:sz="2" w:space="0" w:color="auto"/>
              <w:left w:val="single" w:sz="2" w:space="0" w:color="auto"/>
              <w:bottom w:val="single" w:sz="2" w:space="0" w:color="auto"/>
              <w:right w:val="single" w:sz="2" w:space="0" w:color="auto"/>
            </w:tcBorders>
          </w:tcPr>
          <w:p w14:paraId="46A71E10" w14:textId="77777777" w:rsidR="00872AFE" w:rsidRPr="00711388" w:rsidRDefault="00872AFE" w:rsidP="00567869">
            <w:pPr>
              <w:pStyle w:val="NormalLeft"/>
              <w:rPr>
                <w:lang w:val="en-GB"/>
              </w:rPr>
            </w:pPr>
            <w:r w:rsidRPr="00711388">
              <w:rPr>
                <w:lang w:val="en-GB"/>
              </w:rPr>
              <w:t>Number of contracts attached to each reported product. Contracts with more than one policyholder count as only one contract.</w:t>
            </w:r>
          </w:p>
          <w:p w14:paraId="14391E03" w14:textId="77777777" w:rsidR="00872AFE" w:rsidRPr="00711388" w:rsidRDefault="00872AFE" w:rsidP="00567869">
            <w:pPr>
              <w:pStyle w:val="NormalLeft"/>
              <w:rPr>
                <w:lang w:val="en-GB"/>
              </w:rPr>
            </w:pPr>
            <w:r w:rsidRPr="00711388">
              <w:rPr>
                <w:lang w:val="en-GB"/>
              </w:rPr>
              <w:t>In case of inactive policyholder (no premium paid) the contract shall be reported anyway unless the contract is cancelled. As no premiums are paid in this case, these inactive policyholders are included with premiums equal to zero.</w:t>
            </w:r>
          </w:p>
          <w:p w14:paraId="6E411687" w14:textId="34B8CFC3" w:rsidR="00872AFE" w:rsidRPr="00711388" w:rsidRDefault="00872AFE" w:rsidP="00567869">
            <w:pPr>
              <w:pStyle w:val="NormalLeft"/>
              <w:rPr>
                <w:lang w:val="en-GB"/>
              </w:rPr>
            </w:pPr>
            <w:r w:rsidRPr="00711388">
              <w:rPr>
                <w:lang w:val="en-GB"/>
              </w:rPr>
              <w:t>For annuities stemming from non</w:t>
            </w:r>
            <w:r w:rsidR="00711388" w:rsidRPr="00711388">
              <w:rPr>
                <w:lang w:val="en-GB"/>
              </w:rPr>
              <w:t>-</w:t>
            </w:r>
            <w:r w:rsidRPr="00711388">
              <w:rPr>
                <w:lang w:val="en-GB"/>
              </w:rPr>
              <w:t>life use the number of annuities obligations.</w:t>
            </w:r>
          </w:p>
          <w:p w14:paraId="520A3726" w14:textId="77777777" w:rsidR="00872AFE" w:rsidRPr="00711388" w:rsidRDefault="00872AFE" w:rsidP="00567869">
            <w:pPr>
              <w:pStyle w:val="NormalLeft"/>
              <w:rPr>
                <w:lang w:val="en-GB"/>
              </w:rPr>
            </w:pPr>
            <w:r w:rsidRPr="00711388">
              <w:rPr>
                <w:lang w:val="en-GB"/>
              </w:rPr>
              <w:t>For products which are unbundled in more than one row, please report the number of contracts in all rows reported.</w:t>
            </w:r>
          </w:p>
        </w:tc>
      </w:tr>
      <w:tr w:rsidR="00872AFE" w:rsidRPr="00711388" w14:paraId="4590D59F" w14:textId="77777777" w:rsidTr="006D4D5E">
        <w:tc>
          <w:tcPr>
            <w:tcW w:w="1836" w:type="dxa"/>
            <w:tcBorders>
              <w:top w:val="single" w:sz="2" w:space="0" w:color="auto"/>
              <w:left w:val="single" w:sz="2" w:space="0" w:color="auto"/>
              <w:bottom w:val="single" w:sz="2" w:space="0" w:color="auto"/>
              <w:right w:val="single" w:sz="2" w:space="0" w:color="auto"/>
            </w:tcBorders>
          </w:tcPr>
          <w:p w14:paraId="2D6F4D46" w14:textId="77777777" w:rsidR="00872AFE" w:rsidRPr="00711388" w:rsidRDefault="00872AFE" w:rsidP="00567869">
            <w:pPr>
              <w:pStyle w:val="NormalLeft"/>
              <w:rPr>
                <w:lang w:val="en-GB"/>
              </w:rPr>
            </w:pPr>
            <w:r w:rsidRPr="00711388">
              <w:rPr>
                <w:lang w:val="en-GB"/>
              </w:rPr>
              <w:t>C0041</w:t>
            </w:r>
          </w:p>
        </w:tc>
        <w:tc>
          <w:tcPr>
            <w:tcW w:w="2020" w:type="dxa"/>
            <w:tcBorders>
              <w:top w:val="single" w:sz="2" w:space="0" w:color="auto"/>
              <w:left w:val="single" w:sz="2" w:space="0" w:color="auto"/>
              <w:bottom w:val="single" w:sz="2" w:space="0" w:color="auto"/>
              <w:right w:val="single" w:sz="2" w:space="0" w:color="auto"/>
            </w:tcBorders>
          </w:tcPr>
          <w:p w14:paraId="21F43632" w14:textId="7B2662A0" w:rsidR="00872AFE" w:rsidRPr="00711388" w:rsidRDefault="00872AFE" w:rsidP="00567869">
            <w:pPr>
              <w:pStyle w:val="NormalLeft"/>
              <w:rPr>
                <w:lang w:val="en-GB"/>
              </w:rPr>
            </w:pPr>
            <w:r w:rsidRPr="00711388">
              <w:rPr>
                <w:lang w:val="en-GB"/>
              </w:rPr>
              <w:t xml:space="preserve">Number of contracts at the end of year </w:t>
            </w:r>
            <w:r w:rsidR="00711388" w:rsidRPr="00711388">
              <w:rPr>
                <w:lang w:val="en-GB"/>
              </w:rPr>
              <w:t>-</w:t>
            </w:r>
            <w:r w:rsidRPr="00711388">
              <w:rPr>
                <w:lang w:val="en-GB"/>
              </w:rPr>
              <w:t xml:space="preserve"> of which contracts with surrender option</w:t>
            </w:r>
          </w:p>
        </w:tc>
        <w:tc>
          <w:tcPr>
            <w:tcW w:w="5381" w:type="dxa"/>
            <w:tcBorders>
              <w:top w:val="single" w:sz="2" w:space="0" w:color="auto"/>
              <w:left w:val="single" w:sz="2" w:space="0" w:color="auto"/>
              <w:bottom w:val="single" w:sz="2" w:space="0" w:color="auto"/>
              <w:right w:val="single" w:sz="2" w:space="0" w:color="auto"/>
            </w:tcBorders>
          </w:tcPr>
          <w:p w14:paraId="30CFE5BF" w14:textId="77777777" w:rsidR="00872AFE" w:rsidRPr="00711388" w:rsidRDefault="00872AFE" w:rsidP="00567869">
            <w:pPr>
              <w:pStyle w:val="NormalLeft"/>
              <w:rPr>
                <w:lang w:val="en-GB"/>
              </w:rPr>
            </w:pPr>
            <w:r w:rsidRPr="00711388">
              <w:rPr>
                <w:lang w:val="en-GB"/>
              </w:rPr>
              <w:t>Number of contracts at the end of the year which include a surrender option for the policyholder.</w:t>
            </w:r>
          </w:p>
          <w:p w14:paraId="32AD921A" w14:textId="44EF6F4B" w:rsidR="00872AFE" w:rsidRPr="00711388" w:rsidRDefault="00872AFE" w:rsidP="00567869">
            <w:pPr>
              <w:pStyle w:val="NormalLeft"/>
              <w:rPr>
                <w:lang w:val="en-GB"/>
              </w:rPr>
            </w:pPr>
            <w:r w:rsidRPr="00711388">
              <w:rPr>
                <w:lang w:val="en-GB"/>
              </w:rPr>
              <w:t>Contracts where policyholders do not have the right to surrender their policy</w:t>
            </w:r>
            <w:del w:id="1003" w:author="Author">
              <w:r w:rsidRPr="00711388" w:rsidDel="00CC300B">
                <w:rPr>
                  <w:lang w:val="en-GB"/>
                </w:rPr>
                <w:delText>,</w:delText>
              </w:r>
            </w:del>
            <w:r w:rsidRPr="00711388">
              <w:rPr>
                <w:lang w:val="en-GB"/>
              </w:rPr>
              <w:t xml:space="preserve"> but can still transfer their policy to another insurer should be captured in this cell.</w:t>
            </w:r>
          </w:p>
          <w:p w14:paraId="47CAAE63" w14:textId="77777777" w:rsidR="00872AFE" w:rsidRPr="00711388" w:rsidRDefault="00872AFE" w:rsidP="00567869">
            <w:pPr>
              <w:pStyle w:val="NormalLeft"/>
              <w:rPr>
                <w:lang w:val="en-GB"/>
              </w:rPr>
            </w:pPr>
            <w:r w:rsidRPr="00711388">
              <w:rPr>
                <w:lang w:val="en-GB"/>
              </w:rPr>
              <w:t>Not applicable for annuities stemming from non-life contracts.</w:t>
            </w:r>
          </w:p>
        </w:tc>
      </w:tr>
      <w:tr w:rsidR="00872AFE" w:rsidRPr="00711388" w14:paraId="6434B800" w14:textId="77777777" w:rsidTr="006D4D5E">
        <w:tc>
          <w:tcPr>
            <w:tcW w:w="1836" w:type="dxa"/>
            <w:tcBorders>
              <w:top w:val="single" w:sz="2" w:space="0" w:color="auto"/>
              <w:left w:val="single" w:sz="2" w:space="0" w:color="auto"/>
              <w:bottom w:val="single" w:sz="2" w:space="0" w:color="auto"/>
              <w:right w:val="single" w:sz="2" w:space="0" w:color="auto"/>
            </w:tcBorders>
          </w:tcPr>
          <w:p w14:paraId="605FFD71" w14:textId="77777777" w:rsidR="00872AFE" w:rsidRPr="00711388" w:rsidRDefault="00872AFE" w:rsidP="00567869">
            <w:pPr>
              <w:pStyle w:val="NormalLeft"/>
              <w:rPr>
                <w:lang w:val="en-GB"/>
              </w:rPr>
            </w:pPr>
            <w:r w:rsidRPr="00711388">
              <w:rPr>
                <w:lang w:val="en-GB"/>
              </w:rPr>
              <w:t>C0050</w:t>
            </w:r>
          </w:p>
        </w:tc>
        <w:tc>
          <w:tcPr>
            <w:tcW w:w="2020" w:type="dxa"/>
            <w:tcBorders>
              <w:top w:val="single" w:sz="2" w:space="0" w:color="auto"/>
              <w:left w:val="single" w:sz="2" w:space="0" w:color="auto"/>
              <w:bottom w:val="single" w:sz="2" w:space="0" w:color="auto"/>
              <w:right w:val="single" w:sz="2" w:space="0" w:color="auto"/>
            </w:tcBorders>
          </w:tcPr>
          <w:p w14:paraId="5D8AB93B" w14:textId="77777777" w:rsidR="00872AFE" w:rsidRPr="00711388" w:rsidRDefault="00872AFE" w:rsidP="00567869">
            <w:pPr>
              <w:pStyle w:val="NormalLeft"/>
              <w:rPr>
                <w:lang w:val="en-GB"/>
              </w:rPr>
            </w:pPr>
            <w:r w:rsidRPr="00711388">
              <w:rPr>
                <w:lang w:val="en-GB"/>
              </w:rPr>
              <w:t>Number of new contracts during year</w:t>
            </w:r>
          </w:p>
        </w:tc>
        <w:tc>
          <w:tcPr>
            <w:tcW w:w="5381" w:type="dxa"/>
            <w:tcBorders>
              <w:top w:val="single" w:sz="2" w:space="0" w:color="auto"/>
              <w:left w:val="single" w:sz="2" w:space="0" w:color="auto"/>
              <w:bottom w:val="single" w:sz="2" w:space="0" w:color="auto"/>
              <w:right w:val="single" w:sz="2" w:space="0" w:color="auto"/>
            </w:tcBorders>
          </w:tcPr>
          <w:p w14:paraId="2DF0FCD4" w14:textId="77777777" w:rsidR="00872AFE" w:rsidRPr="00711388" w:rsidRDefault="00872AFE" w:rsidP="00567869">
            <w:pPr>
              <w:pStyle w:val="NormalLeft"/>
              <w:rPr>
                <w:lang w:val="en-GB"/>
              </w:rPr>
            </w:pPr>
            <w:r w:rsidRPr="00711388">
              <w:rPr>
                <w:lang w:val="en-GB"/>
              </w:rPr>
              <w:t>Number of new contracts issued during reporting year (this is for all new contracts). Otherwise use the same instructions as for cell C0040.</w:t>
            </w:r>
          </w:p>
          <w:p w14:paraId="1120162D" w14:textId="1B0721EB" w:rsidR="00872AFE" w:rsidRPr="00711388" w:rsidRDefault="00872AFE" w:rsidP="00567869">
            <w:pPr>
              <w:pStyle w:val="NormalLeft"/>
              <w:rPr>
                <w:lang w:val="en-GB"/>
              </w:rPr>
            </w:pPr>
            <w:r w:rsidRPr="00711388">
              <w:rPr>
                <w:lang w:val="en-GB"/>
              </w:rPr>
              <w:t>For annuities stemming from non</w:t>
            </w:r>
            <w:r w:rsidR="00711388" w:rsidRPr="00711388">
              <w:rPr>
                <w:lang w:val="en-GB"/>
              </w:rPr>
              <w:t>-</w:t>
            </w:r>
            <w:r w:rsidRPr="00711388">
              <w:rPr>
                <w:lang w:val="en-GB"/>
              </w:rPr>
              <w:t>life use the number of annuities obligations.</w:t>
            </w:r>
          </w:p>
          <w:p w14:paraId="1ABF4200" w14:textId="77777777" w:rsidR="00872AFE" w:rsidRPr="00711388" w:rsidRDefault="00872AFE" w:rsidP="00567869">
            <w:pPr>
              <w:pStyle w:val="NormalLeft"/>
              <w:rPr>
                <w:ins w:id="1004" w:author="Author"/>
                <w:lang w:val="en-GB"/>
              </w:rPr>
            </w:pPr>
            <w:r w:rsidRPr="00711388">
              <w:rPr>
                <w:lang w:val="en-GB"/>
              </w:rPr>
              <w:t xml:space="preserve">Contracts are considered as new contracts, when they are recognized in the valuation of technical provisions at any time during the year </w:t>
            </w:r>
            <w:r w:rsidRPr="00711388">
              <w:rPr>
                <w:rFonts w:eastAsia="Times New Roman"/>
                <w:lang w:val="en-GB" w:eastAsia="es-ES"/>
              </w:rPr>
              <w:t>in accordance with</w:t>
            </w:r>
            <w:r w:rsidRPr="00711388">
              <w:rPr>
                <w:lang w:val="en-GB"/>
              </w:rPr>
              <w:t xml:space="preserve"> Article 17 of the Delegated Regulation. New contracts therefore include renewals which were not included in the contract boundaries before as well as new business sales.</w:t>
            </w:r>
          </w:p>
          <w:p w14:paraId="16FF88ED" w14:textId="77777777" w:rsidR="007D770F" w:rsidRPr="00711388" w:rsidRDefault="007D770F" w:rsidP="00567869">
            <w:pPr>
              <w:pStyle w:val="NormalLeft"/>
              <w:rPr>
                <w:lang w:val="en-GB"/>
              </w:rPr>
            </w:pPr>
          </w:p>
        </w:tc>
      </w:tr>
      <w:tr w:rsidR="00872AFE" w:rsidRPr="00711388" w14:paraId="7E69BFF3" w14:textId="77777777" w:rsidTr="006D4D5E">
        <w:tc>
          <w:tcPr>
            <w:tcW w:w="1836" w:type="dxa"/>
            <w:tcBorders>
              <w:top w:val="single" w:sz="2" w:space="0" w:color="auto"/>
              <w:left w:val="single" w:sz="2" w:space="0" w:color="auto"/>
              <w:bottom w:val="single" w:sz="2" w:space="0" w:color="auto"/>
              <w:right w:val="single" w:sz="2" w:space="0" w:color="auto"/>
            </w:tcBorders>
          </w:tcPr>
          <w:p w14:paraId="5583B1EA" w14:textId="77777777" w:rsidR="00872AFE" w:rsidRPr="00711388" w:rsidRDefault="00872AFE" w:rsidP="00567869">
            <w:pPr>
              <w:pStyle w:val="NormalLeft"/>
              <w:rPr>
                <w:lang w:val="en-GB"/>
              </w:rPr>
            </w:pPr>
            <w:r w:rsidRPr="00711388">
              <w:rPr>
                <w:lang w:val="en-GB"/>
              </w:rPr>
              <w:lastRenderedPageBreak/>
              <w:t>C0051</w:t>
            </w:r>
          </w:p>
        </w:tc>
        <w:tc>
          <w:tcPr>
            <w:tcW w:w="2020" w:type="dxa"/>
            <w:tcBorders>
              <w:top w:val="single" w:sz="2" w:space="0" w:color="auto"/>
              <w:left w:val="single" w:sz="2" w:space="0" w:color="auto"/>
              <w:bottom w:val="single" w:sz="2" w:space="0" w:color="auto"/>
              <w:right w:val="single" w:sz="2" w:space="0" w:color="auto"/>
            </w:tcBorders>
          </w:tcPr>
          <w:p w14:paraId="384D36A6" w14:textId="77777777" w:rsidR="00872AFE" w:rsidRPr="00711388" w:rsidRDefault="00872AFE" w:rsidP="00567869">
            <w:pPr>
              <w:pStyle w:val="NormalLeft"/>
              <w:rPr>
                <w:lang w:val="en-GB"/>
              </w:rPr>
            </w:pPr>
            <w:r w:rsidRPr="00711388">
              <w:rPr>
                <w:lang w:val="en-GB"/>
              </w:rPr>
              <w:t>Number of contracts surrendered during year</w:t>
            </w:r>
          </w:p>
        </w:tc>
        <w:tc>
          <w:tcPr>
            <w:tcW w:w="5381" w:type="dxa"/>
            <w:tcBorders>
              <w:top w:val="single" w:sz="2" w:space="0" w:color="auto"/>
              <w:left w:val="single" w:sz="2" w:space="0" w:color="auto"/>
              <w:bottom w:val="single" w:sz="2" w:space="0" w:color="auto"/>
              <w:right w:val="single" w:sz="2" w:space="0" w:color="auto"/>
            </w:tcBorders>
          </w:tcPr>
          <w:p w14:paraId="05365394" w14:textId="4219E1D7" w:rsidR="00872AFE" w:rsidRPr="00711388" w:rsidRDefault="00872AFE" w:rsidP="00567869">
            <w:pPr>
              <w:pStyle w:val="NormalLeft"/>
              <w:rPr>
                <w:lang w:val="en-GB"/>
              </w:rPr>
            </w:pPr>
            <w:commentRangeStart w:id="1005"/>
            <w:r w:rsidRPr="00711388">
              <w:rPr>
                <w:lang w:val="en-GB"/>
              </w:rPr>
              <w:t>Number of contracts that surrendered during reporting year.</w:t>
            </w:r>
            <w:ins w:id="1006" w:author="Author">
              <w:r w:rsidR="007D770F" w:rsidRPr="00E50019">
                <w:rPr>
                  <w:lang w:val="en-GB"/>
                  <w:rPrChange w:id="1007" w:author="Author">
                    <w:rPr/>
                  </w:rPrChange>
                </w:rPr>
                <w:t xml:space="preserve"> </w:t>
              </w:r>
              <w:r w:rsidR="007D770F" w:rsidRPr="00711388">
                <w:rPr>
                  <w:lang w:val="en-GB"/>
                </w:rPr>
                <w:t>The figure should pertain the reporting year in scope and not the one preceding it</w:t>
              </w:r>
              <w:commentRangeEnd w:id="1005"/>
              <w:r w:rsidR="007D770F" w:rsidRPr="00711388">
                <w:rPr>
                  <w:rStyle w:val="CommentReference"/>
                  <w:lang w:val="en-GB"/>
                </w:rPr>
                <w:commentReference w:id="1005"/>
              </w:r>
              <w:r w:rsidR="007D770F" w:rsidRPr="00711388">
                <w:rPr>
                  <w:lang w:val="en-GB"/>
                </w:rPr>
                <w:t xml:space="preserve">. </w:t>
              </w:r>
            </w:ins>
          </w:p>
          <w:p w14:paraId="1030FD01" w14:textId="77777777" w:rsidR="00872AFE" w:rsidRPr="00711388" w:rsidRDefault="00872AFE" w:rsidP="00567869">
            <w:pPr>
              <w:pStyle w:val="NormalLeft"/>
              <w:rPr>
                <w:lang w:val="en-GB"/>
              </w:rPr>
            </w:pPr>
            <w:r w:rsidRPr="00711388">
              <w:rPr>
                <w:lang w:val="en-GB"/>
              </w:rPr>
              <w:t>Where a contract is only partially surrendered or has turned into paid-up status, this should not be counted as a surrender for the purpose of C0051 as the contract is still in the book of business.</w:t>
            </w:r>
          </w:p>
          <w:p w14:paraId="4266D798" w14:textId="77777777" w:rsidR="00872AFE" w:rsidRPr="00711388" w:rsidRDefault="00872AFE" w:rsidP="00567869">
            <w:pPr>
              <w:pStyle w:val="NormalLeft"/>
              <w:rPr>
                <w:lang w:val="en-GB"/>
              </w:rPr>
            </w:pPr>
            <w:r w:rsidRPr="00711388">
              <w:rPr>
                <w:lang w:val="en-GB"/>
              </w:rPr>
              <w:t>Not applicable for annuities stemming from non-life contracts.</w:t>
            </w:r>
          </w:p>
        </w:tc>
      </w:tr>
      <w:tr w:rsidR="00872AFE" w:rsidRPr="00711388" w14:paraId="67EA4A6E" w14:textId="77777777" w:rsidTr="006D4D5E">
        <w:tc>
          <w:tcPr>
            <w:tcW w:w="1836" w:type="dxa"/>
            <w:tcBorders>
              <w:top w:val="single" w:sz="2" w:space="0" w:color="auto"/>
              <w:left w:val="single" w:sz="2" w:space="0" w:color="auto"/>
              <w:bottom w:val="single" w:sz="2" w:space="0" w:color="auto"/>
              <w:right w:val="single" w:sz="2" w:space="0" w:color="auto"/>
            </w:tcBorders>
          </w:tcPr>
          <w:p w14:paraId="39F5D666" w14:textId="77777777" w:rsidR="00872AFE" w:rsidRPr="00711388" w:rsidRDefault="00872AFE" w:rsidP="00567869">
            <w:pPr>
              <w:pStyle w:val="NormalLeft"/>
              <w:rPr>
                <w:lang w:val="en-GB"/>
              </w:rPr>
            </w:pPr>
            <w:r w:rsidRPr="00711388">
              <w:rPr>
                <w:lang w:val="en-GB"/>
              </w:rPr>
              <w:t>C0054</w:t>
            </w:r>
          </w:p>
        </w:tc>
        <w:tc>
          <w:tcPr>
            <w:tcW w:w="2020" w:type="dxa"/>
            <w:tcBorders>
              <w:top w:val="single" w:sz="2" w:space="0" w:color="auto"/>
              <w:left w:val="single" w:sz="2" w:space="0" w:color="auto"/>
              <w:bottom w:val="single" w:sz="2" w:space="0" w:color="auto"/>
              <w:right w:val="single" w:sz="2" w:space="0" w:color="auto"/>
            </w:tcBorders>
          </w:tcPr>
          <w:p w14:paraId="272ECA1E" w14:textId="77777777" w:rsidR="00872AFE" w:rsidRPr="00711388" w:rsidRDefault="00872AFE" w:rsidP="00567869">
            <w:pPr>
              <w:pStyle w:val="NormalLeft"/>
              <w:rPr>
                <w:lang w:val="en-GB"/>
              </w:rPr>
            </w:pPr>
            <w:r w:rsidRPr="00711388">
              <w:rPr>
                <w:lang w:val="en-GB"/>
              </w:rPr>
              <w:t>Number of insured at the end of the year</w:t>
            </w:r>
          </w:p>
        </w:tc>
        <w:tc>
          <w:tcPr>
            <w:tcW w:w="5381" w:type="dxa"/>
            <w:tcBorders>
              <w:top w:val="single" w:sz="2" w:space="0" w:color="auto"/>
              <w:left w:val="single" w:sz="2" w:space="0" w:color="auto"/>
              <w:bottom w:val="single" w:sz="2" w:space="0" w:color="auto"/>
              <w:right w:val="single" w:sz="2" w:space="0" w:color="auto"/>
            </w:tcBorders>
          </w:tcPr>
          <w:p w14:paraId="490CAA2E" w14:textId="1336CFC5" w:rsidR="00872AFE" w:rsidRPr="00711388" w:rsidRDefault="00872AFE" w:rsidP="00567869">
            <w:pPr>
              <w:pStyle w:val="NormalLeft"/>
              <w:rPr>
                <w:lang w:val="en-GB"/>
              </w:rPr>
            </w:pPr>
            <w:r w:rsidRPr="00711388">
              <w:rPr>
                <w:lang w:val="en-GB"/>
              </w:rPr>
              <w:t>Number of insured persons at the end of the year with respect to the contracts reported in C0040.</w:t>
            </w:r>
            <w:ins w:id="1008" w:author="Author">
              <w:r w:rsidR="002C04E2" w:rsidRPr="00711388">
                <w:rPr>
                  <w:lang w:val="en-GB"/>
                </w:rPr>
                <w:t xml:space="preserve"> </w:t>
              </w:r>
            </w:ins>
          </w:p>
          <w:p w14:paraId="5D67489A" w14:textId="26FBBB63" w:rsidR="00872AFE" w:rsidRPr="00711388" w:rsidRDefault="00872AFE" w:rsidP="00567869">
            <w:pPr>
              <w:pStyle w:val="NormalLeft"/>
              <w:rPr>
                <w:ins w:id="1009" w:author="Author"/>
                <w:lang w:val="en-GB"/>
              </w:rPr>
            </w:pPr>
            <w:del w:id="1010" w:author="Author">
              <w:r w:rsidRPr="00711388" w:rsidDel="006361BF">
                <w:rPr>
                  <w:lang w:val="en-GB"/>
                </w:rPr>
                <w:delText>The number of insured should correspond to the number of policyholders for a contract.</w:delText>
              </w:r>
            </w:del>
            <w:r w:rsidRPr="00711388">
              <w:rPr>
                <w:lang w:val="en-GB"/>
              </w:rPr>
              <w:t xml:space="preserve"> In the case of collective/group policies, </w:t>
            </w:r>
            <w:del w:id="1011" w:author="Author">
              <w:r w:rsidRPr="00711388" w:rsidDel="006361BF">
                <w:rPr>
                  <w:lang w:val="en-GB"/>
                </w:rPr>
                <w:delText>where the ‘policyholder’ acts both as a distributor and as a policyholder,</w:delText>
              </w:r>
            </w:del>
            <w:r w:rsidRPr="00711388">
              <w:rPr>
                <w:lang w:val="en-GB"/>
              </w:rPr>
              <w:t xml:space="preserve"> the number of insured should correspond to the number of insured persons joining the collect</w:t>
            </w:r>
            <w:ins w:id="1012" w:author="Author">
              <w:r w:rsidR="006361BF" w:rsidRPr="00711388">
                <w:rPr>
                  <w:lang w:val="en-GB"/>
                </w:rPr>
                <w:t>ive</w:t>
              </w:r>
            </w:ins>
            <w:r w:rsidRPr="00711388">
              <w:rPr>
                <w:lang w:val="en-GB"/>
              </w:rPr>
              <w:t>/group contract.</w:t>
            </w:r>
          </w:p>
          <w:p w14:paraId="05E972EB" w14:textId="0A505619" w:rsidR="00E959B1" w:rsidRPr="00711388" w:rsidRDefault="00E959B1" w:rsidP="00567869">
            <w:pPr>
              <w:pStyle w:val="NormalLeft"/>
              <w:rPr>
                <w:lang w:val="en-GB"/>
              </w:rPr>
            </w:pPr>
            <w:ins w:id="1013" w:author="Author">
              <w:r w:rsidRPr="00711388">
                <w:rPr>
                  <w:lang w:val="en-GB"/>
                </w:rPr>
                <w:t>Not applicable for annuities stemming from non-life contracts.</w:t>
              </w:r>
            </w:ins>
          </w:p>
        </w:tc>
      </w:tr>
      <w:tr w:rsidR="00872AFE" w:rsidRPr="00711388" w14:paraId="2D62F68C" w14:textId="77777777" w:rsidTr="006D4D5E">
        <w:tc>
          <w:tcPr>
            <w:tcW w:w="1836" w:type="dxa"/>
            <w:tcBorders>
              <w:top w:val="single" w:sz="2" w:space="0" w:color="auto"/>
              <w:left w:val="single" w:sz="2" w:space="0" w:color="auto"/>
              <w:bottom w:val="single" w:sz="2" w:space="0" w:color="auto"/>
              <w:right w:val="single" w:sz="2" w:space="0" w:color="auto"/>
            </w:tcBorders>
          </w:tcPr>
          <w:p w14:paraId="22364C7B" w14:textId="1A74FA6B" w:rsidR="00872AFE" w:rsidRPr="00711388" w:rsidRDefault="00872AFE" w:rsidP="00567869">
            <w:pPr>
              <w:pStyle w:val="NormalLeft"/>
              <w:rPr>
                <w:lang w:val="en-GB"/>
              </w:rPr>
            </w:pPr>
            <w:commentRangeStart w:id="1014"/>
            <w:del w:id="1015" w:author="Author">
              <w:r w:rsidRPr="00711388" w:rsidDel="00654598">
                <w:rPr>
                  <w:lang w:val="en-GB"/>
                </w:rPr>
                <w:delText>C0055</w:delText>
              </w:r>
            </w:del>
          </w:p>
        </w:tc>
        <w:tc>
          <w:tcPr>
            <w:tcW w:w="2020" w:type="dxa"/>
            <w:tcBorders>
              <w:top w:val="single" w:sz="2" w:space="0" w:color="auto"/>
              <w:left w:val="single" w:sz="2" w:space="0" w:color="auto"/>
              <w:bottom w:val="single" w:sz="2" w:space="0" w:color="auto"/>
              <w:right w:val="single" w:sz="2" w:space="0" w:color="auto"/>
            </w:tcBorders>
          </w:tcPr>
          <w:p w14:paraId="1820E174" w14:textId="3818D784" w:rsidR="00872AFE" w:rsidRPr="00711388" w:rsidRDefault="00872AFE" w:rsidP="00567869">
            <w:pPr>
              <w:pStyle w:val="NormalLeft"/>
              <w:rPr>
                <w:lang w:val="en-GB"/>
              </w:rPr>
            </w:pPr>
            <w:del w:id="1016" w:author="Author">
              <w:r w:rsidRPr="00711388" w:rsidDel="00654598">
                <w:rPr>
                  <w:lang w:val="en-GB"/>
                </w:rPr>
                <w:delText>Fiscal treatment of the products</w:delText>
              </w:r>
            </w:del>
          </w:p>
        </w:tc>
        <w:tc>
          <w:tcPr>
            <w:tcW w:w="5381" w:type="dxa"/>
            <w:tcBorders>
              <w:top w:val="single" w:sz="2" w:space="0" w:color="auto"/>
              <w:left w:val="single" w:sz="2" w:space="0" w:color="auto"/>
              <w:bottom w:val="single" w:sz="2" w:space="0" w:color="auto"/>
              <w:right w:val="single" w:sz="2" w:space="0" w:color="auto"/>
            </w:tcBorders>
          </w:tcPr>
          <w:p w14:paraId="4075DFA7" w14:textId="52B0F121" w:rsidR="00872AFE" w:rsidRPr="00711388" w:rsidDel="00654598" w:rsidRDefault="00872AFE" w:rsidP="00567869">
            <w:pPr>
              <w:pStyle w:val="NormalLeft"/>
              <w:rPr>
                <w:del w:id="1017" w:author="Author"/>
                <w:lang w:val="en-GB"/>
              </w:rPr>
            </w:pPr>
            <w:del w:id="1018" w:author="Author">
              <w:r w:rsidRPr="00711388" w:rsidDel="00654598">
                <w:rPr>
                  <w:lang w:val="en-GB"/>
                </w:rPr>
                <w:delText>This field is to provide information on the fiscal treatment of the products, in particular when fiscal treatment could influence decision on exercising surrender/cancellation. The following close</w:delText>
              </w:r>
              <w:r w:rsidR="0035144A" w:rsidRPr="00711388" w:rsidDel="00654598">
                <w:rPr>
                  <w:lang w:val="en-GB"/>
                </w:rPr>
                <w:delText>d</w:delText>
              </w:r>
              <w:r w:rsidRPr="00711388" w:rsidDel="00654598">
                <w:rPr>
                  <w:lang w:val="en-GB"/>
                </w:rPr>
                <w:delText xml:space="preserve"> list should be used:</w:delText>
              </w:r>
            </w:del>
          </w:p>
          <w:p w14:paraId="0511F292" w14:textId="7277507F" w:rsidR="00872AFE" w:rsidRPr="00711388" w:rsidDel="00654598" w:rsidRDefault="00872AFE" w:rsidP="00567869">
            <w:pPr>
              <w:pStyle w:val="NormalLeft"/>
              <w:rPr>
                <w:del w:id="1019" w:author="Author"/>
                <w:lang w:val="en-GB"/>
              </w:rPr>
            </w:pPr>
            <w:del w:id="1020" w:author="Author">
              <w:r w:rsidRPr="00711388" w:rsidDel="00654598">
                <w:rPr>
                  <w:lang w:val="en-GB"/>
                </w:rPr>
                <w:delText>1 -In case of lapse/surrender there is no tax or subsidy related loss</w:delText>
              </w:r>
            </w:del>
          </w:p>
          <w:p w14:paraId="1C9389E8" w14:textId="59BF34FA" w:rsidR="00872AFE" w:rsidRPr="00711388" w:rsidDel="00654598" w:rsidRDefault="00872AFE" w:rsidP="00567869">
            <w:pPr>
              <w:pStyle w:val="NormalLeft"/>
              <w:rPr>
                <w:del w:id="1021" w:author="Author"/>
                <w:lang w:val="en-GB"/>
              </w:rPr>
            </w:pPr>
            <w:del w:id="1022" w:author="Author">
              <w:r w:rsidRPr="00711388" w:rsidDel="00654598">
                <w:rPr>
                  <w:lang w:val="en-GB"/>
                </w:rPr>
                <w:delText>2 -In case of lapse/surrender past or future tax benefits or other subsidies are lost</w:delText>
              </w:r>
            </w:del>
          </w:p>
          <w:p w14:paraId="631E4BF7" w14:textId="6163A278" w:rsidR="00872AFE" w:rsidRPr="00711388" w:rsidDel="00654598" w:rsidRDefault="00872AFE" w:rsidP="00567869">
            <w:pPr>
              <w:pStyle w:val="NormalLeft"/>
              <w:rPr>
                <w:del w:id="1023" w:author="Author"/>
                <w:lang w:val="en-GB"/>
              </w:rPr>
            </w:pPr>
            <w:del w:id="1024" w:author="Author">
              <w:r w:rsidRPr="00711388" w:rsidDel="00654598">
                <w:rPr>
                  <w:lang w:val="en-GB"/>
                </w:rPr>
                <w:delText>3 - Other tax related losses not covered above</w:delText>
              </w:r>
            </w:del>
          </w:p>
          <w:p w14:paraId="1C5535E6" w14:textId="6FB1453D" w:rsidR="00872AFE" w:rsidRPr="00711388" w:rsidDel="00654598" w:rsidRDefault="00872AFE" w:rsidP="00567869">
            <w:pPr>
              <w:pStyle w:val="NormalLeft"/>
              <w:rPr>
                <w:del w:id="1025" w:author="Author"/>
                <w:lang w:val="en-GB"/>
              </w:rPr>
            </w:pPr>
            <w:del w:id="1026" w:author="Author">
              <w:r w:rsidRPr="00711388" w:rsidDel="00654598">
                <w:rPr>
                  <w:lang w:val="en-GB"/>
                </w:rPr>
                <w:delText>4 - Not applicable</w:delText>
              </w:r>
            </w:del>
          </w:p>
          <w:p w14:paraId="0C017301" w14:textId="485625D7" w:rsidR="00872AFE" w:rsidRPr="00711388" w:rsidDel="00654598" w:rsidRDefault="00872AFE" w:rsidP="00567869">
            <w:pPr>
              <w:pStyle w:val="NormalLeft"/>
              <w:rPr>
                <w:del w:id="1027" w:author="Author"/>
                <w:lang w:val="en-GB"/>
              </w:rPr>
            </w:pPr>
            <w:del w:id="1028" w:author="Author">
              <w:r w:rsidRPr="00711388" w:rsidDel="00654598">
                <w:rPr>
                  <w:lang w:val="en-GB"/>
                </w:rPr>
                <w:delText>Option 1 includes cases where policyholders would suffer a tax or subsidy loss unless a similar insurer is willing to accept the contract.</w:delText>
              </w:r>
            </w:del>
          </w:p>
          <w:p w14:paraId="2EA5948D" w14:textId="2B43CD00" w:rsidR="00872AFE" w:rsidRPr="00711388" w:rsidDel="00654598" w:rsidRDefault="00872AFE" w:rsidP="00567869">
            <w:pPr>
              <w:pStyle w:val="NormalLeft"/>
              <w:rPr>
                <w:del w:id="1029" w:author="Author"/>
                <w:lang w:val="en-GB"/>
              </w:rPr>
            </w:pPr>
            <w:del w:id="1030" w:author="Author">
              <w:r w:rsidRPr="00711388" w:rsidDel="00654598">
                <w:rPr>
                  <w:lang w:val="en-GB"/>
                </w:rPr>
                <w:delText>Tax benefits that relate to future premiums i.e. where premiums reduce future income tax payments are not relevant for the purpose of above classification.</w:delText>
              </w:r>
            </w:del>
          </w:p>
          <w:p w14:paraId="2140BEFD" w14:textId="3336212C" w:rsidR="00872AFE" w:rsidRPr="00711388" w:rsidDel="00654598" w:rsidRDefault="00872AFE" w:rsidP="00567869">
            <w:pPr>
              <w:pStyle w:val="NormalLeft"/>
              <w:rPr>
                <w:del w:id="1031" w:author="Author"/>
                <w:lang w:val="en-GB"/>
              </w:rPr>
            </w:pPr>
            <w:del w:id="1032" w:author="Author">
              <w:r w:rsidRPr="00711388" w:rsidDel="00654598">
                <w:rPr>
                  <w:lang w:val="en-GB"/>
                </w:rPr>
                <w:delText xml:space="preserve">Whether for a particular contract within a product a fiscal loss actually would occur at the valuation date may depend on individual contractual parameters like duration or the age of the policyholder. For the </w:delText>
              </w:r>
              <w:r w:rsidRPr="00711388" w:rsidDel="00654598">
                <w:rPr>
                  <w:lang w:val="en-GB"/>
                </w:rPr>
                <w:lastRenderedPageBreak/>
                <w:delText>purpose of the reporting in C0210 no differentiation according to such parameters is however required. The criteria should be chosen where such a fiscal loss may occur for the contracts of that product.</w:delText>
              </w:r>
            </w:del>
          </w:p>
          <w:p w14:paraId="4BEBBA9D" w14:textId="7737F0AB" w:rsidR="00872AFE" w:rsidRPr="00711388" w:rsidRDefault="00872AFE" w:rsidP="00567869">
            <w:pPr>
              <w:pStyle w:val="NormalLeft"/>
              <w:rPr>
                <w:lang w:val="en-GB"/>
              </w:rPr>
            </w:pPr>
            <w:del w:id="1033" w:author="Author">
              <w:r w:rsidRPr="00711388" w:rsidDel="00654598">
                <w:rPr>
                  <w:lang w:val="en-GB"/>
                </w:rPr>
                <w:delText>Not applicable for annuities stemming from non-life contracts.</w:delText>
              </w:r>
              <w:commentRangeEnd w:id="1014"/>
              <w:r w:rsidR="00654598" w:rsidRPr="00711388" w:rsidDel="00654598">
                <w:rPr>
                  <w:rStyle w:val="CommentReference"/>
                  <w:lang w:val="en-GB"/>
                </w:rPr>
                <w:commentReference w:id="1014"/>
              </w:r>
            </w:del>
          </w:p>
        </w:tc>
      </w:tr>
      <w:tr w:rsidR="00872AFE" w:rsidRPr="00711388" w14:paraId="3D2B87B1" w14:textId="77777777" w:rsidTr="006D4D5E">
        <w:tc>
          <w:tcPr>
            <w:tcW w:w="1836" w:type="dxa"/>
            <w:tcBorders>
              <w:top w:val="single" w:sz="2" w:space="0" w:color="auto"/>
              <w:left w:val="single" w:sz="2" w:space="0" w:color="auto"/>
              <w:bottom w:val="single" w:sz="2" w:space="0" w:color="auto"/>
              <w:right w:val="single" w:sz="2" w:space="0" w:color="auto"/>
            </w:tcBorders>
          </w:tcPr>
          <w:p w14:paraId="489926B6" w14:textId="77777777" w:rsidR="00872AFE" w:rsidRPr="00711388" w:rsidRDefault="00872AFE" w:rsidP="00567869">
            <w:pPr>
              <w:pStyle w:val="NormalLeft"/>
              <w:rPr>
                <w:lang w:val="en-GB"/>
              </w:rPr>
            </w:pPr>
            <w:r w:rsidRPr="00711388">
              <w:rPr>
                <w:lang w:val="en-GB"/>
              </w:rPr>
              <w:lastRenderedPageBreak/>
              <w:t>C0080</w:t>
            </w:r>
          </w:p>
        </w:tc>
        <w:tc>
          <w:tcPr>
            <w:tcW w:w="2020" w:type="dxa"/>
            <w:tcBorders>
              <w:top w:val="single" w:sz="2" w:space="0" w:color="auto"/>
              <w:left w:val="single" w:sz="2" w:space="0" w:color="auto"/>
              <w:bottom w:val="single" w:sz="2" w:space="0" w:color="auto"/>
              <w:right w:val="single" w:sz="2" w:space="0" w:color="auto"/>
            </w:tcBorders>
          </w:tcPr>
          <w:p w14:paraId="366EE364" w14:textId="77777777" w:rsidR="00872AFE" w:rsidRPr="00711388" w:rsidRDefault="00872AFE" w:rsidP="00567869">
            <w:pPr>
              <w:pStyle w:val="NormalLeft"/>
              <w:rPr>
                <w:lang w:val="en-GB"/>
              </w:rPr>
            </w:pPr>
            <w:r w:rsidRPr="00711388">
              <w:rPr>
                <w:lang w:val="en-GB"/>
              </w:rPr>
              <w:t>Country</w:t>
            </w:r>
          </w:p>
        </w:tc>
        <w:tc>
          <w:tcPr>
            <w:tcW w:w="5381" w:type="dxa"/>
            <w:tcBorders>
              <w:top w:val="single" w:sz="2" w:space="0" w:color="auto"/>
              <w:left w:val="single" w:sz="2" w:space="0" w:color="auto"/>
              <w:bottom w:val="single" w:sz="2" w:space="0" w:color="auto"/>
              <w:right w:val="single" w:sz="2" w:space="0" w:color="auto"/>
            </w:tcBorders>
          </w:tcPr>
          <w:p w14:paraId="571653E9" w14:textId="52682341" w:rsidR="00872AFE" w:rsidRPr="00711388" w:rsidRDefault="00872AFE" w:rsidP="00567869">
            <w:pPr>
              <w:pStyle w:val="NormalLeft"/>
              <w:rPr>
                <w:lang w:val="en-GB"/>
              </w:rPr>
            </w:pPr>
            <w:r w:rsidRPr="00711388">
              <w:rPr>
                <w:lang w:val="en-GB"/>
              </w:rPr>
              <w:t>Country ISO 3166</w:t>
            </w:r>
            <w:r w:rsidR="00711388" w:rsidRPr="00711388">
              <w:rPr>
                <w:lang w:val="en-GB"/>
              </w:rPr>
              <w:t>-</w:t>
            </w:r>
            <w:r w:rsidRPr="00711388">
              <w:rPr>
                <w:lang w:val="en-GB"/>
              </w:rPr>
              <w:t>1 alpha</w:t>
            </w:r>
            <w:r w:rsidR="00711388" w:rsidRPr="00711388">
              <w:rPr>
                <w:lang w:val="en-GB"/>
              </w:rPr>
              <w:t>-</w:t>
            </w:r>
            <w:r w:rsidRPr="00711388">
              <w:rPr>
                <w:lang w:val="en-GB"/>
              </w:rPr>
              <w:t>2</w:t>
            </w:r>
            <w:del w:id="1034" w:author="Author">
              <w:r w:rsidRPr="00711388" w:rsidDel="003323F0">
                <w:rPr>
                  <w:lang w:val="en-GB"/>
                </w:rPr>
                <w:delText xml:space="preserve">  </w:delText>
              </w:r>
            </w:del>
            <w:ins w:id="1035" w:author="Author">
              <w:r w:rsidR="003323F0">
                <w:rPr>
                  <w:lang w:val="en-GB"/>
                </w:rPr>
                <w:t xml:space="preserve"> </w:t>
              </w:r>
            </w:ins>
            <w:r w:rsidRPr="00711388">
              <w:rPr>
                <w:lang w:val="en-GB"/>
              </w:rPr>
              <w:t>code or list of codes according to the following instructions:</w:t>
            </w:r>
          </w:p>
          <w:p w14:paraId="0E9DF0A8" w14:textId="4FA7703F" w:rsidR="00872AFE" w:rsidRPr="00711388" w:rsidRDefault="00872AFE" w:rsidP="0083381F">
            <w:pPr>
              <w:pStyle w:val="NormalLeft"/>
              <w:numPr>
                <w:ilvl w:val="0"/>
                <w:numId w:val="11"/>
              </w:numPr>
              <w:rPr>
                <w:lang w:val="en-GB"/>
              </w:rPr>
            </w:pPr>
            <w:r w:rsidRPr="00711388">
              <w:rPr>
                <w:lang w:val="en-GB"/>
              </w:rPr>
              <w:t>ISO 3166</w:t>
            </w:r>
            <w:r w:rsidR="00711388" w:rsidRPr="00711388">
              <w:rPr>
                <w:lang w:val="en-GB"/>
              </w:rPr>
              <w:t>-</w:t>
            </w:r>
            <w:r w:rsidRPr="00711388">
              <w:rPr>
                <w:lang w:val="en-GB"/>
              </w:rPr>
              <w:t>1 alpha</w:t>
            </w:r>
            <w:r w:rsidR="00711388" w:rsidRPr="00711388">
              <w:rPr>
                <w:lang w:val="en-GB"/>
              </w:rPr>
              <w:t>-</w:t>
            </w:r>
            <w:r w:rsidRPr="00711388">
              <w:rPr>
                <w:lang w:val="en-GB"/>
              </w:rPr>
              <w:t>2 code of the country where the contract was entered into, for countries representing more than 10 % of technical provisions or written premiums for a given product.</w:t>
            </w:r>
          </w:p>
          <w:p w14:paraId="5C261CCB" w14:textId="52F9CF3E" w:rsidR="00872AFE" w:rsidRPr="00711388" w:rsidRDefault="00872AFE" w:rsidP="0083381F">
            <w:pPr>
              <w:pStyle w:val="NormalLeft"/>
              <w:numPr>
                <w:ilvl w:val="0"/>
                <w:numId w:val="11"/>
              </w:numPr>
              <w:rPr>
                <w:lang w:val="en-GB"/>
              </w:rPr>
            </w:pPr>
            <w:r w:rsidRPr="00711388">
              <w:rPr>
                <w:lang w:val="en-GB"/>
              </w:rPr>
              <w:t>For countries representing less than 10 % of Technical Provisions or written premiums for a given product, report a list of ISO 3166</w:t>
            </w:r>
            <w:r w:rsidR="00711388" w:rsidRPr="00711388">
              <w:rPr>
                <w:lang w:val="en-GB"/>
              </w:rPr>
              <w:t>-</w:t>
            </w:r>
            <w:r w:rsidRPr="00711388">
              <w:rPr>
                <w:lang w:val="en-GB"/>
              </w:rPr>
              <w:t>1 alpha</w:t>
            </w:r>
            <w:r w:rsidR="00711388" w:rsidRPr="00711388">
              <w:rPr>
                <w:lang w:val="en-GB"/>
              </w:rPr>
              <w:t>-</w:t>
            </w:r>
            <w:r w:rsidRPr="00711388">
              <w:rPr>
                <w:lang w:val="en-GB"/>
              </w:rPr>
              <w:t>2 Codes of the countries concerned.</w:t>
            </w:r>
          </w:p>
        </w:tc>
      </w:tr>
      <w:tr w:rsidR="00872AFE" w:rsidRPr="00711388" w14:paraId="2FDA7F65" w14:textId="77777777" w:rsidTr="006D4D5E">
        <w:tc>
          <w:tcPr>
            <w:tcW w:w="9237" w:type="dxa"/>
            <w:gridSpan w:val="3"/>
            <w:tcBorders>
              <w:top w:val="single" w:sz="2" w:space="0" w:color="auto"/>
              <w:left w:val="single" w:sz="2" w:space="0" w:color="auto"/>
              <w:bottom w:val="single" w:sz="2" w:space="0" w:color="auto"/>
              <w:right w:val="single" w:sz="2" w:space="0" w:color="auto"/>
            </w:tcBorders>
          </w:tcPr>
          <w:p w14:paraId="4A015303" w14:textId="77777777" w:rsidR="00872AFE" w:rsidRPr="00711388" w:rsidRDefault="00872AFE" w:rsidP="00567869">
            <w:pPr>
              <w:pStyle w:val="NormalLeft"/>
              <w:rPr>
                <w:lang w:val="en-GB"/>
              </w:rPr>
            </w:pPr>
            <w:r w:rsidRPr="00711388">
              <w:rPr>
                <w:lang w:val="en-GB"/>
              </w:rPr>
              <w:t>Portfolio product</w:t>
            </w:r>
          </w:p>
        </w:tc>
      </w:tr>
      <w:tr w:rsidR="008172E5" w:rsidRPr="00711388" w14:paraId="6BE41F72" w14:textId="77777777" w:rsidTr="0018632D">
        <w:trPr>
          <w:ins w:id="1036" w:author="Author"/>
        </w:trPr>
        <w:tc>
          <w:tcPr>
            <w:tcW w:w="1836" w:type="dxa"/>
            <w:tcBorders>
              <w:top w:val="single" w:sz="2" w:space="0" w:color="auto"/>
              <w:left w:val="single" w:sz="2" w:space="0" w:color="auto"/>
              <w:bottom w:val="single" w:sz="2" w:space="0" w:color="auto"/>
              <w:right w:val="single" w:sz="2" w:space="0" w:color="auto"/>
            </w:tcBorders>
          </w:tcPr>
          <w:p w14:paraId="0ECB8E3E" w14:textId="1D05D333" w:rsidR="008172E5" w:rsidRPr="00711388" w:rsidRDefault="008172E5" w:rsidP="0018632D">
            <w:pPr>
              <w:pStyle w:val="NormalLeft"/>
              <w:rPr>
                <w:ins w:id="1037" w:author="Author"/>
                <w:lang w:val="en-GB"/>
              </w:rPr>
            </w:pPr>
            <w:ins w:id="1038" w:author="Author">
              <w:r w:rsidRPr="00711388">
                <w:rPr>
                  <w:lang w:val="en-GB"/>
                </w:rPr>
                <w:t>C0090</w:t>
              </w:r>
            </w:ins>
          </w:p>
        </w:tc>
        <w:tc>
          <w:tcPr>
            <w:tcW w:w="2020" w:type="dxa"/>
            <w:tcBorders>
              <w:top w:val="single" w:sz="2" w:space="0" w:color="auto"/>
              <w:left w:val="single" w:sz="2" w:space="0" w:color="auto"/>
              <w:bottom w:val="single" w:sz="2" w:space="0" w:color="auto"/>
              <w:right w:val="single" w:sz="2" w:space="0" w:color="auto"/>
            </w:tcBorders>
          </w:tcPr>
          <w:p w14:paraId="321CA396" w14:textId="4D2D315A" w:rsidR="008172E5" w:rsidRPr="00711388" w:rsidRDefault="008172E5" w:rsidP="0018632D">
            <w:pPr>
              <w:pStyle w:val="NormalLeft"/>
              <w:rPr>
                <w:ins w:id="1039" w:author="Author"/>
                <w:lang w:val="en-GB"/>
              </w:rPr>
            </w:pPr>
            <w:ins w:id="1040" w:author="Author">
              <w:r w:rsidRPr="00711388">
                <w:rPr>
                  <w:lang w:val="en-GB"/>
                </w:rPr>
                <w:t>Product ID code</w:t>
              </w:r>
            </w:ins>
          </w:p>
        </w:tc>
        <w:tc>
          <w:tcPr>
            <w:tcW w:w="5381" w:type="dxa"/>
            <w:tcBorders>
              <w:top w:val="single" w:sz="2" w:space="0" w:color="auto"/>
              <w:left w:val="single" w:sz="2" w:space="0" w:color="auto"/>
              <w:bottom w:val="single" w:sz="2" w:space="0" w:color="auto"/>
              <w:right w:val="single" w:sz="2" w:space="0" w:color="auto"/>
            </w:tcBorders>
          </w:tcPr>
          <w:p w14:paraId="4E5D49C6" w14:textId="3BD0FEDC" w:rsidR="008172E5" w:rsidRPr="00711388" w:rsidRDefault="008172E5" w:rsidP="0018632D">
            <w:pPr>
              <w:pStyle w:val="NormalLeft"/>
              <w:rPr>
                <w:ins w:id="1041" w:author="Author"/>
                <w:lang w:val="en-GB"/>
              </w:rPr>
            </w:pPr>
            <w:ins w:id="1042" w:author="Author">
              <w:r w:rsidRPr="00711388">
                <w:rPr>
                  <w:lang w:val="en-GB"/>
                </w:rPr>
                <w:t>Same code as in C0010.</w:t>
              </w:r>
            </w:ins>
          </w:p>
        </w:tc>
      </w:tr>
      <w:tr w:rsidR="00872AFE" w:rsidRPr="00711388" w14:paraId="4EFF3286" w14:textId="77777777" w:rsidTr="006D4D5E">
        <w:tc>
          <w:tcPr>
            <w:tcW w:w="1836" w:type="dxa"/>
            <w:tcBorders>
              <w:top w:val="single" w:sz="2" w:space="0" w:color="auto"/>
              <w:left w:val="single" w:sz="2" w:space="0" w:color="auto"/>
              <w:bottom w:val="single" w:sz="2" w:space="0" w:color="auto"/>
              <w:right w:val="single" w:sz="2" w:space="0" w:color="auto"/>
            </w:tcBorders>
          </w:tcPr>
          <w:p w14:paraId="6C560F58" w14:textId="77777777" w:rsidR="00872AFE" w:rsidRPr="00711388" w:rsidRDefault="00872AFE" w:rsidP="00567869">
            <w:pPr>
              <w:pStyle w:val="NormalLeft"/>
              <w:rPr>
                <w:lang w:val="en-GB"/>
              </w:rPr>
            </w:pPr>
            <w:r w:rsidRPr="00711388">
              <w:rPr>
                <w:lang w:val="en-GB"/>
              </w:rPr>
              <w:t>C0020</w:t>
            </w:r>
          </w:p>
        </w:tc>
        <w:tc>
          <w:tcPr>
            <w:tcW w:w="2020" w:type="dxa"/>
            <w:tcBorders>
              <w:top w:val="single" w:sz="2" w:space="0" w:color="auto"/>
              <w:left w:val="single" w:sz="2" w:space="0" w:color="auto"/>
              <w:bottom w:val="single" w:sz="2" w:space="0" w:color="auto"/>
              <w:right w:val="single" w:sz="2" w:space="0" w:color="auto"/>
            </w:tcBorders>
          </w:tcPr>
          <w:p w14:paraId="3C979203" w14:textId="77777777" w:rsidR="00872AFE" w:rsidRPr="00711388" w:rsidRDefault="00872AFE" w:rsidP="00567869">
            <w:pPr>
              <w:pStyle w:val="NormalLeft"/>
              <w:rPr>
                <w:lang w:val="en-GB"/>
              </w:rPr>
            </w:pPr>
            <w:r w:rsidRPr="00711388">
              <w:rPr>
                <w:lang w:val="en-GB"/>
              </w:rPr>
              <w:t>Fund number</w:t>
            </w:r>
          </w:p>
        </w:tc>
        <w:tc>
          <w:tcPr>
            <w:tcW w:w="5381" w:type="dxa"/>
            <w:tcBorders>
              <w:top w:val="single" w:sz="2" w:space="0" w:color="auto"/>
              <w:left w:val="single" w:sz="2" w:space="0" w:color="auto"/>
              <w:bottom w:val="single" w:sz="2" w:space="0" w:color="auto"/>
              <w:right w:val="single" w:sz="2" w:space="0" w:color="auto"/>
            </w:tcBorders>
          </w:tcPr>
          <w:p w14:paraId="1DC95E6D" w14:textId="77777777" w:rsidR="00872AFE" w:rsidRPr="00711388" w:rsidRDefault="00872AFE" w:rsidP="00567869">
            <w:pPr>
              <w:pStyle w:val="NormalLeft"/>
              <w:rPr>
                <w:lang w:val="en-GB"/>
              </w:rPr>
            </w:pPr>
            <w:r w:rsidRPr="00711388">
              <w:rPr>
                <w:lang w:val="en-GB"/>
              </w:rPr>
              <w:t>Applicable to product that are part of ring-fenced funds or other internal funds - defined at national level, in particular regarding funds (asset portfolios) supporting life products.</w:t>
            </w:r>
          </w:p>
          <w:p w14:paraId="51382D33" w14:textId="41D02CCF" w:rsidR="00872AFE" w:rsidRPr="00711388" w:rsidRDefault="00872AFE" w:rsidP="00567869">
            <w:pPr>
              <w:pStyle w:val="NormalLeft"/>
              <w:rPr>
                <w:lang w:val="en-GB"/>
              </w:rPr>
            </w:pPr>
            <w:r w:rsidRPr="00711388">
              <w:rPr>
                <w:lang w:val="en-GB"/>
              </w:rPr>
              <w:t>Number or code, which is attributed by the undertaking, corresponding to the unique number or code assigned to each fund. This number or code has to be consistent over time and shall be used to identify the same funds in other templates (e.g. in S.08.01). It shall not be re</w:t>
            </w:r>
            <w:r w:rsidR="00711388" w:rsidRPr="00711388">
              <w:rPr>
                <w:lang w:val="en-GB"/>
              </w:rPr>
              <w:t>-</w:t>
            </w:r>
            <w:r w:rsidRPr="00711388">
              <w:rPr>
                <w:lang w:val="en-GB"/>
              </w:rPr>
              <w:t>used for a different fund.</w:t>
            </w:r>
          </w:p>
          <w:p w14:paraId="732AE0CE" w14:textId="77777777" w:rsidR="00872AFE" w:rsidRPr="00711388" w:rsidRDefault="00872AFE" w:rsidP="00567869">
            <w:pPr>
              <w:pStyle w:val="NormalLeft"/>
              <w:rPr>
                <w:lang w:val="en-GB"/>
              </w:rPr>
            </w:pPr>
            <w:r w:rsidRPr="00711388">
              <w:rPr>
                <w:lang w:val="en-GB"/>
              </w:rPr>
              <w:t>The fund number is not mandatory, unless otherwise required by the national supervisory authority.</w:t>
            </w:r>
          </w:p>
        </w:tc>
      </w:tr>
      <w:tr w:rsidR="00872AFE" w:rsidRPr="00711388" w14:paraId="1A0B03E4" w14:textId="77777777" w:rsidTr="006D4D5E">
        <w:tc>
          <w:tcPr>
            <w:tcW w:w="1836" w:type="dxa"/>
            <w:tcBorders>
              <w:top w:val="single" w:sz="2" w:space="0" w:color="auto"/>
              <w:left w:val="single" w:sz="2" w:space="0" w:color="auto"/>
              <w:bottom w:val="single" w:sz="2" w:space="0" w:color="auto"/>
              <w:right w:val="single" w:sz="2" w:space="0" w:color="auto"/>
            </w:tcBorders>
          </w:tcPr>
          <w:p w14:paraId="2F4229E7" w14:textId="77777777" w:rsidR="00872AFE" w:rsidRPr="00711388" w:rsidRDefault="00872AFE" w:rsidP="00567869">
            <w:pPr>
              <w:pStyle w:val="NormalLeft"/>
              <w:rPr>
                <w:lang w:val="en-GB"/>
              </w:rPr>
            </w:pPr>
            <w:r w:rsidRPr="00711388">
              <w:rPr>
                <w:lang w:val="en-GB"/>
              </w:rPr>
              <w:t>C0060</w:t>
            </w:r>
          </w:p>
        </w:tc>
        <w:tc>
          <w:tcPr>
            <w:tcW w:w="2020" w:type="dxa"/>
            <w:tcBorders>
              <w:top w:val="single" w:sz="2" w:space="0" w:color="auto"/>
              <w:left w:val="single" w:sz="2" w:space="0" w:color="auto"/>
              <w:bottom w:val="single" w:sz="2" w:space="0" w:color="auto"/>
              <w:right w:val="single" w:sz="2" w:space="0" w:color="auto"/>
            </w:tcBorders>
          </w:tcPr>
          <w:p w14:paraId="184E59FD" w14:textId="77777777" w:rsidR="00872AFE" w:rsidRPr="00711388" w:rsidRDefault="00872AFE" w:rsidP="00567869">
            <w:pPr>
              <w:pStyle w:val="NormalLeft"/>
              <w:rPr>
                <w:lang w:val="en-GB"/>
              </w:rPr>
            </w:pPr>
            <w:r w:rsidRPr="00711388">
              <w:rPr>
                <w:lang w:val="en-GB"/>
              </w:rPr>
              <w:t>Total amount of Written premiums</w:t>
            </w:r>
          </w:p>
        </w:tc>
        <w:tc>
          <w:tcPr>
            <w:tcW w:w="5381" w:type="dxa"/>
            <w:tcBorders>
              <w:top w:val="single" w:sz="2" w:space="0" w:color="auto"/>
              <w:left w:val="single" w:sz="2" w:space="0" w:color="auto"/>
              <w:bottom w:val="single" w:sz="2" w:space="0" w:color="auto"/>
              <w:right w:val="single" w:sz="2" w:space="0" w:color="auto"/>
            </w:tcBorders>
          </w:tcPr>
          <w:p w14:paraId="10DEF4F0" w14:textId="023D9E6B" w:rsidR="00872AFE" w:rsidRPr="00711388" w:rsidRDefault="00872AFE" w:rsidP="00567869">
            <w:pPr>
              <w:pStyle w:val="NormalLeft"/>
              <w:rPr>
                <w:lang w:val="en-GB"/>
              </w:rPr>
            </w:pPr>
            <w:r w:rsidRPr="00711388">
              <w:rPr>
                <w:lang w:val="en-GB"/>
              </w:rPr>
              <w:t>Total amount of gross written premiums as defined in Article 1(11) of Delegated Regulation (EU) 2015/35.</w:t>
            </w:r>
            <w:ins w:id="1043" w:author="Author">
              <w:r w:rsidR="00D763AB" w:rsidRPr="00711388">
                <w:rPr>
                  <w:lang w:val="en-GB"/>
                </w:rPr>
                <w:t xml:space="preserve"> Amount of taxes or charges levied with premiums shall be excluded from the written premiums.</w:t>
              </w:r>
            </w:ins>
          </w:p>
          <w:p w14:paraId="54674D3D" w14:textId="2DF880F4" w:rsidR="00872AFE" w:rsidRPr="00711388" w:rsidRDefault="00872AFE" w:rsidP="00567869">
            <w:pPr>
              <w:pStyle w:val="NormalLeft"/>
              <w:rPr>
                <w:lang w:val="en-GB"/>
              </w:rPr>
            </w:pPr>
            <w:r w:rsidRPr="00711388">
              <w:rPr>
                <w:lang w:val="en-GB"/>
              </w:rPr>
              <w:t>For annuities stemming from non</w:t>
            </w:r>
            <w:r w:rsidR="00711388" w:rsidRPr="00711388">
              <w:rPr>
                <w:lang w:val="en-GB"/>
              </w:rPr>
              <w:t>-</w:t>
            </w:r>
            <w:r w:rsidRPr="00711388">
              <w:rPr>
                <w:lang w:val="en-GB"/>
              </w:rPr>
              <w:t>life this cell is not applicable.</w:t>
            </w:r>
          </w:p>
        </w:tc>
      </w:tr>
      <w:tr w:rsidR="00872AFE" w:rsidRPr="00711388" w14:paraId="0D9B93EA" w14:textId="77777777" w:rsidTr="006D4D5E">
        <w:tc>
          <w:tcPr>
            <w:tcW w:w="1836" w:type="dxa"/>
            <w:tcBorders>
              <w:top w:val="single" w:sz="2" w:space="0" w:color="auto"/>
              <w:left w:val="single" w:sz="2" w:space="0" w:color="auto"/>
              <w:bottom w:val="single" w:sz="2" w:space="0" w:color="auto"/>
              <w:right w:val="single" w:sz="2" w:space="0" w:color="auto"/>
            </w:tcBorders>
          </w:tcPr>
          <w:p w14:paraId="33A0F66E" w14:textId="77777777" w:rsidR="00872AFE" w:rsidRPr="00711388" w:rsidRDefault="00872AFE" w:rsidP="00567869">
            <w:pPr>
              <w:pStyle w:val="NormalLeft"/>
              <w:rPr>
                <w:lang w:val="en-GB"/>
              </w:rPr>
            </w:pPr>
            <w:r w:rsidRPr="00711388">
              <w:rPr>
                <w:lang w:val="en-GB"/>
              </w:rPr>
              <w:t>C0061</w:t>
            </w:r>
          </w:p>
        </w:tc>
        <w:tc>
          <w:tcPr>
            <w:tcW w:w="2020" w:type="dxa"/>
            <w:tcBorders>
              <w:top w:val="single" w:sz="2" w:space="0" w:color="auto"/>
              <w:left w:val="single" w:sz="2" w:space="0" w:color="auto"/>
              <w:bottom w:val="single" w:sz="2" w:space="0" w:color="auto"/>
              <w:right w:val="single" w:sz="2" w:space="0" w:color="auto"/>
            </w:tcBorders>
          </w:tcPr>
          <w:p w14:paraId="411AA111" w14:textId="5DB0C1C8" w:rsidR="00872AFE" w:rsidRPr="00711388" w:rsidRDefault="00872AFE" w:rsidP="00567869">
            <w:pPr>
              <w:pStyle w:val="NormalLeft"/>
              <w:rPr>
                <w:lang w:val="en-GB"/>
              </w:rPr>
            </w:pPr>
            <w:r w:rsidRPr="00711388">
              <w:rPr>
                <w:lang w:val="en-GB"/>
              </w:rPr>
              <w:t xml:space="preserve">Total amount of written premiums </w:t>
            </w:r>
            <w:r w:rsidR="00711388" w:rsidRPr="00711388">
              <w:rPr>
                <w:lang w:val="en-GB"/>
              </w:rPr>
              <w:t>-</w:t>
            </w:r>
            <w:r w:rsidRPr="00711388">
              <w:rPr>
                <w:lang w:val="en-GB"/>
              </w:rPr>
              <w:t xml:space="preserve"> of which written </w:t>
            </w:r>
            <w:r w:rsidRPr="00711388">
              <w:rPr>
                <w:lang w:val="en-GB"/>
              </w:rPr>
              <w:lastRenderedPageBreak/>
              <w:t>directly by the insurance undertaking</w:t>
            </w:r>
          </w:p>
        </w:tc>
        <w:tc>
          <w:tcPr>
            <w:tcW w:w="5381" w:type="dxa"/>
            <w:tcBorders>
              <w:top w:val="single" w:sz="2" w:space="0" w:color="auto"/>
              <w:left w:val="single" w:sz="2" w:space="0" w:color="auto"/>
              <w:bottom w:val="single" w:sz="2" w:space="0" w:color="auto"/>
              <w:right w:val="single" w:sz="2" w:space="0" w:color="auto"/>
            </w:tcBorders>
          </w:tcPr>
          <w:p w14:paraId="35A1F17A" w14:textId="07361526" w:rsidR="00872AFE" w:rsidRPr="00711388" w:rsidRDefault="00872AFE" w:rsidP="00567869">
            <w:pPr>
              <w:pStyle w:val="NormalLeft"/>
              <w:rPr>
                <w:lang w:val="en-GB"/>
              </w:rPr>
            </w:pPr>
            <w:r w:rsidRPr="00711388">
              <w:rPr>
                <w:lang w:val="en-GB"/>
              </w:rPr>
              <w:lastRenderedPageBreak/>
              <w:t>Total amount of gross written premiums as defined in Article 1(11) of Delegated Regulation (EU) 2015/35 written directly by the insurance undertaking.</w:t>
            </w:r>
            <w:ins w:id="1044" w:author="Author">
              <w:r w:rsidR="00D763AB" w:rsidRPr="00711388">
                <w:rPr>
                  <w:lang w:val="en-GB"/>
                </w:rPr>
                <w:t xml:space="preserve"> </w:t>
              </w:r>
              <w:r w:rsidR="00D763AB" w:rsidRPr="00711388">
                <w:rPr>
                  <w:lang w:val="en-GB"/>
                </w:rPr>
                <w:lastRenderedPageBreak/>
                <w:t>Amount of taxes or charges levied with premiums shall be excluded from the written premiums.</w:t>
              </w:r>
            </w:ins>
          </w:p>
          <w:p w14:paraId="20B9A92B" w14:textId="62A5C6BA" w:rsidR="00872AFE" w:rsidRPr="00711388" w:rsidRDefault="00872AFE" w:rsidP="00567869">
            <w:pPr>
              <w:pStyle w:val="NormalLeft"/>
              <w:rPr>
                <w:lang w:val="en-GB"/>
              </w:rPr>
            </w:pPr>
            <w:r w:rsidRPr="00711388">
              <w:rPr>
                <w:lang w:val="en-GB"/>
              </w:rPr>
              <w:t>For annuities stemming from non</w:t>
            </w:r>
            <w:r w:rsidR="00711388" w:rsidRPr="00711388">
              <w:rPr>
                <w:lang w:val="en-GB"/>
              </w:rPr>
              <w:t>-</w:t>
            </w:r>
            <w:r w:rsidRPr="00711388">
              <w:rPr>
                <w:lang w:val="en-GB"/>
              </w:rPr>
              <w:t>life this cell is not applicable.</w:t>
            </w:r>
          </w:p>
        </w:tc>
      </w:tr>
      <w:tr w:rsidR="00872AFE" w:rsidRPr="00711388" w14:paraId="721766E4" w14:textId="77777777" w:rsidTr="006D4D5E">
        <w:tc>
          <w:tcPr>
            <w:tcW w:w="1836" w:type="dxa"/>
            <w:tcBorders>
              <w:top w:val="single" w:sz="2" w:space="0" w:color="auto"/>
              <w:left w:val="single" w:sz="2" w:space="0" w:color="auto"/>
              <w:bottom w:val="single" w:sz="2" w:space="0" w:color="auto"/>
              <w:right w:val="single" w:sz="2" w:space="0" w:color="auto"/>
            </w:tcBorders>
          </w:tcPr>
          <w:p w14:paraId="248641D0" w14:textId="77777777" w:rsidR="00872AFE" w:rsidRPr="00711388" w:rsidRDefault="00872AFE" w:rsidP="00567869">
            <w:pPr>
              <w:pStyle w:val="NormalLeft"/>
              <w:rPr>
                <w:lang w:val="en-GB"/>
              </w:rPr>
            </w:pPr>
            <w:r w:rsidRPr="00711388">
              <w:rPr>
                <w:lang w:val="en-GB"/>
              </w:rPr>
              <w:lastRenderedPageBreak/>
              <w:t>C0062</w:t>
            </w:r>
          </w:p>
        </w:tc>
        <w:tc>
          <w:tcPr>
            <w:tcW w:w="2020" w:type="dxa"/>
            <w:tcBorders>
              <w:top w:val="single" w:sz="2" w:space="0" w:color="auto"/>
              <w:left w:val="single" w:sz="2" w:space="0" w:color="auto"/>
              <w:bottom w:val="single" w:sz="2" w:space="0" w:color="auto"/>
              <w:right w:val="single" w:sz="2" w:space="0" w:color="auto"/>
            </w:tcBorders>
          </w:tcPr>
          <w:p w14:paraId="4D979F2E" w14:textId="1B1ADA9D" w:rsidR="00872AFE" w:rsidRPr="00711388" w:rsidRDefault="00872AFE" w:rsidP="00567869">
            <w:pPr>
              <w:pStyle w:val="NormalLeft"/>
              <w:rPr>
                <w:lang w:val="en-GB"/>
              </w:rPr>
            </w:pPr>
            <w:r w:rsidRPr="00711388">
              <w:rPr>
                <w:lang w:val="en-GB"/>
              </w:rPr>
              <w:t xml:space="preserve">Total amount of written premiums </w:t>
            </w:r>
            <w:r w:rsidR="00711388" w:rsidRPr="00711388">
              <w:rPr>
                <w:lang w:val="en-GB"/>
              </w:rPr>
              <w:t>-</w:t>
            </w:r>
            <w:r w:rsidRPr="00711388">
              <w:rPr>
                <w:lang w:val="en-GB"/>
              </w:rPr>
              <w:t xml:space="preserve"> of which written via credit institutions</w:t>
            </w:r>
          </w:p>
        </w:tc>
        <w:tc>
          <w:tcPr>
            <w:tcW w:w="5381" w:type="dxa"/>
            <w:tcBorders>
              <w:top w:val="single" w:sz="2" w:space="0" w:color="auto"/>
              <w:left w:val="single" w:sz="2" w:space="0" w:color="auto"/>
              <w:bottom w:val="single" w:sz="2" w:space="0" w:color="auto"/>
              <w:right w:val="single" w:sz="2" w:space="0" w:color="auto"/>
            </w:tcBorders>
          </w:tcPr>
          <w:p w14:paraId="4CC280A6" w14:textId="6FF88789" w:rsidR="00872AFE" w:rsidRPr="00711388" w:rsidRDefault="00872AFE" w:rsidP="00567869">
            <w:pPr>
              <w:pStyle w:val="NormalLeft"/>
              <w:rPr>
                <w:lang w:val="en-GB"/>
              </w:rPr>
            </w:pPr>
            <w:r w:rsidRPr="00711388">
              <w:rPr>
                <w:lang w:val="en-GB"/>
              </w:rPr>
              <w:t>Total amount of gross written premiums as defined in Article 1(11) of Delegated Regulation (EU) 2015/35 written via credit institutions acting as insurance distributors.</w:t>
            </w:r>
            <w:ins w:id="1045" w:author="Author">
              <w:r w:rsidR="00D763AB" w:rsidRPr="00711388">
                <w:rPr>
                  <w:lang w:val="en-GB"/>
                </w:rPr>
                <w:t xml:space="preserve"> Amount of taxes or charges levied with premiums shall be excluded from the written premiums.</w:t>
              </w:r>
            </w:ins>
          </w:p>
          <w:p w14:paraId="5CCE5172" w14:textId="1AC13A2F" w:rsidR="00872AFE" w:rsidRPr="00711388" w:rsidRDefault="00872AFE" w:rsidP="00567869">
            <w:pPr>
              <w:pStyle w:val="NormalLeft"/>
              <w:rPr>
                <w:lang w:val="en-GB"/>
              </w:rPr>
            </w:pPr>
            <w:r w:rsidRPr="00711388">
              <w:rPr>
                <w:lang w:val="en-GB"/>
              </w:rPr>
              <w:t>For annuities stemming from non</w:t>
            </w:r>
            <w:r w:rsidR="00711388" w:rsidRPr="00711388">
              <w:rPr>
                <w:lang w:val="en-GB"/>
              </w:rPr>
              <w:t>-</w:t>
            </w:r>
            <w:r w:rsidRPr="00711388">
              <w:rPr>
                <w:lang w:val="en-GB"/>
              </w:rPr>
              <w:t>life this cell is not applicable.</w:t>
            </w:r>
          </w:p>
        </w:tc>
      </w:tr>
      <w:tr w:rsidR="00872AFE" w:rsidRPr="00711388" w14:paraId="02A8F5A4" w14:textId="77777777" w:rsidTr="006D4D5E">
        <w:tc>
          <w:tcPr>
            <w:tcW w:w="1836" w:type="dxa"/>
            <w:tcBorders>
              <w:top w:val="single" w:sz="2" w:space="0" w:color="auto"/>
              <w:left w:val="single" w:sz="2" w:space="0" w:color="auto"/>
              <w:bottom w:val="single" w:sz="2" w:space="0" w:color="auto"/>
              <w:right w:val="single" w:sz="2" w:space="0" w:color="auto"/>
            </w:tcBorders>
          </w:tcPr>
          <w:p w14:paraId="06D328ED" w14:textId="77777777" w:rsidR="00872AFE" w:rsidRPr="00711388" w:rsidRDefault="00872AFE" w:rsidP="00567869">
            <w:pPr>
              <w:pStyle w:val="NormalLeft"/>
              <w:rPr>
                <w:lang w:val="en-GB"/>
              </w:rPr>
            </w:pPr>
            <w:r w:rsidRPr="00711388">
              <w:rPr>
                <w:lang w:val="en-GB"/>
              </w:rPr>
              <w:t>C0063</w:t>
            </w:r>
          </w:p>
        </w:tc>
        <w:tc>
          <w:tcPr>
            <w:tcW w:w="2020" w:type="dxa"/>
            <w:tcBorders>
              <w:top w:val="single" w:sz="2" w:space="0" w:color="auto"/>
              <w:left w:val="single" w:sz="2" w:space="0" w:color="auto"/>
              <w:bottom w:val="single" w:sz="2" w:space="0" w:color="auto"/>
              <w:right w:val="single" w:sz="2" w:space="0" w:color="auto"/>
            </w:tcBorders>
          </w:tcPr>
          <w:p w14:paraId="6DD5B561" w14:textId="51CDA314" w:rsidR="00872AFE" w:rsidRPr="00711388" w:rsidRDefault="00872AFE" w:rsidP="00567869">
            <w:pPr>
              <w:pStyle w:val="NormalLeft"/>
              <w:rPr>
                <w:lang w:val="en-GB"/>
              </w:rPr>
            </w:pPr>
            <w:r w:rsidRPr="00711388">
              <w:rPr>
                <w:lang w:val="en-GB"/>
              </w:rPr>
              <w:t xml:space="preserve">Total amount of written premiums </w:t>
            </w:r>
            <w:r w:rsidR="00711388" w:rsidRPr="00711388">
              <w:rPr>
                <w:lang w:val="en-GB"/>
              </w:rPr>
              <w:t>-</w:t>
            </w:r>
            <w:r w:rsidRPr="00711388">
              <w:rPr>
                <w:lang w:val="en-GB"/>
              </w:rPr>
              <w:t xml:space="preserve"> of which written via other insurance distributors</w:t>
            </w:r>
          </w:p>
        </w:tc>
        <w:tc>
          <w:tcPr>
            <w:tcW w:w="5381" w:type="dxa"/>
            <w:tcBorders>
              <w:top w:val="single" w:sz="2" w:space="0" w:color="auto"/>
              <w:left w:val="single" w:sz="2" w:space="0" w:color="auto"/>
              <w:bottom w:val="single" w:sz="2" w:space="0" w:color="auto"/>
              <w:right w:val="single" w:sz="2" w:space="0" w:color="auto"/>
            </w:tcBorders>
          </w:tcPr>
          <w:p w14:paraId="3A9C4DAA" w14:textId="4A4EDEAE" w:rsidR="00872AFE" w:rsidRPr="00711388" w:rsidRDefault="00872AFE" w:rsidP="00567869">
            <w:pPr>
              <w:pStyle w:val="NormalLeft"/>
              <w:rPr>
                <w:lang w:val="en-GB"/>
              </w:rPr>
            </w:pPr>
            <w:r w:rsidRPr="00711388">
              <w:rPr>
                <w:lang w:val="en-GB"/>
              </w:rPr>
              <w:t>Total amount of gross written premiums as defined in Article 1(11) of Delegated Regulation (EU) 2015/35 written via insurance distributors other than credit institutions.</w:t>
            </w:r>
            <w:ins w:id="1046" w:author="Author">
              <w:r w:rsidR="00D763AB" w:rsidRPr="00711388">
                <w:rPr>
                  <w:lang w:val="en-GB"/>
                </w:rPr>
                <w:t xml:space="preserve"> Amount of taxes or charges levied with premiums shall be excluded from the written premiums.</w:t>
              </w:r>
            </w:ins>
          </w:p>
          <w:p w14:paraId="195C3D50" w14:textId="76109F3C" w:rsidR="00872AFE" w:rsidRPr="00711388" w:rsidRDefault="00872AFE" w:rsidP="00567869">
            <w:pPr>
              <w:pStyle w:val="NormalLeft"/>
              <w:rPr>
                <w:lang w:val="en-GB"/>
              </w:rPr>
            </w:pPr>
            <w:r w:rsidRPr="00711388">
              <w:rPr>
                <w:lang w:val="en-GB"/>
              </w:rPr>
              <w:t>For annuities stemming from non</w:t>
            </w:r>
            <w:r w:rsidR="00711388" w:rsidRPr="00711388">
              <w:rPr>
                <w:lang w:val="en-GB"/>
              </w:rPr>
              <w:t>-</w:t>
            </w:r>
            <w:r w:rsidRPr="00711388">
              <w:rPr>
                <w:lang w:val="en-GB"/>
              </w:rPr>
              <w:t>life this cell is not applicable.</w:t>
            </w:r>
          </w:p>
        </w:tc>
      </w:tr>
      <w:tr w:rsidR="00872AFE" w:rsidRPr="00711388" w14:paraId="5B026208" w14:textId="77777777" w:rsidTr="006D4D5E">
        <w:tc>
          <w:tcPr>
            <w:tcW w:w="1836" w:type="dxa"/>
            <w:tcBorders>
              <w:top w:val="single" w:sz="2" w:space="0" w:color="auto"/>
              <w:left w:val="single" w:sz="2" w:space="0" w:color="auto"/>
              <w:bottom w:val="single" w:sz="2" w:space="0" w:color="auto"/>
              <w:right w:val="single" w:sz="2" w:space="0" w:color="auto"/>
            </w:tcBorders>
          </w:tcPr>
          <w:p w14:paraId="26E4444F" w14:textId="77777777" w:rsidR="00872AFE" w:rsidRPr="00711388" w:rsidRDefault="00872AFE" w:rsidP="00567869">
            <w:pPr>
              <w:pStyle w:val="NormalLeft"/>
              <w:rPr>
                <w:lang w:val="en-GB"/>
              </w:rPr>
            </w:pPr>
            <w:r w:rsidRPr="00711388">
              <w:rPr>
                <w:lang w:val="en-GB"/>
              </w:rPr>
              <w:t>C0070</w:t>
            </w:r>
          </w:p>
        </w:tc>
        <w:tc>
          <w:tcPr>
            <w:tcW w:w="2020" w:type="dxa"/>
            <w:tcBorders>
              <w:top w:val="single" w:sz="2" w:space="0" w:color="auto"/>
              <w:left w:val="single" w:sz="2" w:space="0" w:color="auto"/>
              <w:bottom w:val="single" w:sz="2" w:space="0" w:color="auto"/>
              <w:right w:val="single" w:sz="2" w:space="0" w:color="auto"/>
            </w:tcBorders>
          </w:tcPr>
          <w:p w14:paraId="1E1D593B" w14:textId="77777777" w:rsidR="00872AFE" w:rsidRPr="00711388" w:rsidRDefault="00872AFE" w:rsidP="00567869">
            <w:pPr>
              <w:pStyle w:val="NormalLeft"/>
              <w:rPr>
                <w:lang w:val="en-GB"/>
              </w:rPr>
            </w:pPr>
            <w:r w:rsidRPr="00711388">
              <w:rPr>
                <w:lang w:val="en-GB"/>
              </w:rPr>
              <w:t>Total amount of claims paid during year</w:t>
            </w:r>
          </w:p>
        </w:tc>
        <w:tc>
          <w:tcPr>
            <w:tcW w:w="5381" w:type="dxa"/>
            <w:tcBorders>
              <w:top w:val="single" w:sz="2" w:space="0" w:color="auto"/>
              <w:left w:val="single" w:sz="2" w:space="0" w:color="auto"/>
              <w:bottom w:val="single" w:sz="2" w:space="0" w:color="auto"/>
              <w:right w:val="single" w:sz="2" w:space="0" w:color="auto"/>
            </w:tcBorders>
          </w:tcPr>
          <w:p w14:paraId="66F4DE55" w14:textId="77777777" w:rsidR="00872AFE" w:rsidRPr="00711388" w:rsidRDefault="00872AFE" w:rsidP="00567869">
            <w:pPr>
              <w:pStyle w:val="NormalLeft"/>
              <w:rPr>
                <w:lang w:val="en-GB"/>
              </w:rPr>
            </w:pPr>
            <w:r w:rsidRPr="00711388">
              <w:rPr>
                <w:lang w:val="en-GB"/>
              </w:rPr>
              <w:t>Total amount of gross claims paid during the year, including claims management expenses.</w:t>
            </w:r>
          </w:p>
        </w:tc>
      </w:tr>
      <w:tr w:rsidR="00872AFE" w:rsidRPr="00711388" w14:paraId="170372D5" w14:textId="77777777" w:rsidTr="006D4D5E">
        <w:tc>
          <w:tcPr>
            <w:tcW w:w="1836" w:type="dxa"/>
            <w:tcBorders>
              <w:top w:val="single" w:sz="2" w:space="0" w:color="auto"/>
              <w:left w:val="single" w:sz="2" w:space="0" w:color="auto"/>
              <w:bottom w:val="single" w:sz="2" w:space="0" w:color="auto"/>
              <w:right w:val="single" w:sz="2" w:space="0" w:color="auto"/>
            </w:tcBorders>
          </w:tcPr>
          <w:p w14:paraId="0577B01D" w14:textId="77777777" w:rsidR="00872AFE" w:rsidRPr="00711388" w:rsidRDefault="00872AFE" w:rsidP="00567869">
            <w:pPr>
              <w:pStyle w:val="NormalLeft"/>
              <w:rPr>
                <w:lang w:val="en-GB"/>
              </w:rPr>
            </w:pPr>
            <w:r w:rsidRPr="00711388">
              <w:rPr>
                <w:lang w:val="en-GB"/>
              </w:rPr>
              <w:t>C0071</w:t>
            </w:r>
          </w:p>
        </w:tc>
        <w:tc>
          <w:tcPr>
            <w:tcW w:w="2020" w:type="dxa"/>
            <w:tcBorders>
              <w:top w:val="single" w:sz="2" w:space="0" w:color="auto"/>
              <w:left w:val="single" w:sz="2" w:space="0" w:color="auto"/>
              <w:bottom w:val="single" w:sz="2" w:space="0" w:color="auto"/>
              <w:right w:val="single" w:sz="2" w:space="0" w:color="auto"/>
            </w:tcBorders>
          </w:tcPr>
          <w:p w14:paraId="5BAC0EE4" w14:textId="3470E505" w:rsidR="00872AFE" w:rsidRPr="00711388" w:rsidRDefault="00872AFE" w:rsidP="00567869">
            <w:pPr>
              <w:pStyle w:val="NormalLeft"/>
              <w:rPr>
                <w:lang w:val="en-GB"/>
              </w:rPr>
            </w:pPr>
            <w:r w:rsidRPr="00711388">
              <w:rPr>
                <w:lang w:val="en-GB"/>
              </w:rPr>
              <w:t xml:space="preserve">Total amount of commissions </w:t>
            </w:r>
            <w:del w:id="1047" w:author="Author">
              <w:r w:rsidRPr="00711388" w:rsidDel="006361BF">
                <w:rPr>
                  <w:lang w:val="en-GB"/>
                </w:rPr>
                <w:delText xml:space="preserve">paid </w:delText>
              </w:r>
            </w:del>
            <w:ins w:id="1048" w:author="Author">
              <w:r w:rsidR="006361BF" w:rsidRPr="00711388">
                <w:rPr>
                  <w:lang w:val="en-GB"/>
                </w:rPr>
                <w:t xml:space="preserve">due </w:t>
              </w:r>
            </w:ins>
            <w:r w:rsidRPr="00711388">
              <w:rPr>
                <w:lang w:val="en-GB"/>
              </w:rPr>
              <w:t>during year</w:t>
            </w:r>
          </w:p>
        </w:tc>
        <w:tc>
          <w:tcPr>
            <w:tcW w:w="5381" w:type="dxa"/>
            <w:tcBorders>
              <w:top w:val="single" w:sz="2" w:space="0" w:color="auto"/>
              <w:left w:val="single" w:sz="2" w:space="0" w:color="auto"/>
              <w:bottom w:val="single" w:sz="2" w:space="0" w:color="auto"/>
              <w:right w:val="single" w:sz="2" w:space="0" w:color="auto"/>
            </w:tcBorders>
          </w:tcPr>
          <w:p w14:paraId="72C4302B" w14:textId="124118D8" w:rsidR="00872AFE" w:rsidRPr="00711388" w:rsidRDefault="00872AFE" w:rsidP="00567869">
            <w:pPr>
              <w:pStyle w:val="NormalLeft"/>
              <w:rPr>
                <w:lang w:val="en-GB"/>
              </w:rPr>
            </w:pPr>
            <w:r w:rsidRPr="00711388">
              <w:rPr>
                <w:lang w:val="en-GB"/>
              </w:rPr>
              <w:t xml:space="preserve">Commissions should include any form of monetary benefits which is </w:t>
            </w:r>
            <w:del w:id="1049" w:author="Author">
              <w:r w:rsidRPr="00711388" w:rsidDel="006361BF">
                <w:rPr>
                  <w:lang w:val="en-GB"/>
                </w:rPr>
                <w:delText xml:space="preserve">paid </w:delText>
              </w:r>
            </w:del>
            <w:ins w:id="1050" w:author="Author">
              <w:r w:rsidR="006361BF" w:rsidRPr="00711388">
                <w:rPr>
                  <w:lang w:val="en-GB"/>
                </w:rPr>
                <w:t xml:space="preserve">due </w:t>
              </w:r>
            </w:ins>
            <w:r w:rsidRPr="00711388">
              <w:rPr>
                <w:lang w:val="en-GB"/>
              </w:rPr>
              <w:t xml:space="preserve">to an insurance distributor by any other person than the customer or a third party acting on behalf of the customer, in relation to insurance distribution activities. Whereas commissions are generally calculated as a percentage of the premium </w:t>
            </w:r>
            <w:del w:id="1051" w:author="Author">
              <w:r w:rsidRPr="00711388" w:rsidDel="006361BF">
                <w:rPr>
                  <w:lang w:val="en-GB"/>
                </w:rPr>
                <w:delText xml:space="preserve">paid by the customer </w:delText>
              </w:r>
            </w:del>
            <w:r w:rsidRPr="00711388">
              <w:rPr>
                <w:lang w:val="en-GB"/>
              </w:rPr>
              <w:t xml:space="preserve">for insurance coverage, this applies for any type of payment </w:t>
            </w:r>
            <w:del w:id="1052" w:author="Author">
              <w:r w:rsidRPr="00711388" w:rsidDel="006361BF">
                <w:rPr>
                  <w:lang w:val="en-GB"/>
                </w:rPr>
                <w:delText xml:space="preserve">made </w:delText>
              </w:r>
            </w:del>
            <w:ins w:id="1053" w:author="Author">
              <w:r w:rsidR="006361BF" w:rsidRPr="00711388">
                <w:rPr>
                  <w:lang w:val="en-GB"/>
                </w:rPr>
                <w:t xml:space="preserve">due </w:t>
              </w:r>
            </w:ins>
            <w:r w:rsidRPr="00711388">
              <w:rPr>
                <w:lang w:val="en-GB"/>
              </w:rPr>
              <w:t xml:space="preserve">to an insurance distributor (e.g., </w:t>
            </w:r>
            <w:ins w:id="1054" w:author="Author">
              <w:r w:rsidR="005B270F" w:rsidRPr="00711388">
                <w:rPr>
                  <w:lang w:val="en-GB"/>
                </w:rPr>
                <w:t xml:space="preserve">due </w:t>
              </w:r>
            </w:ins>
            <w:del w:id="1055" w:author="Author">
              <w:r w:rsidRPr="00711388" w:rsidDel="006361BF">
                <w:rPr>
                  <w:lang w:val="en-GB"/>
                </w:rPr>
                <w:delText xml:space="preserve">paid/received </w:delText>
              </w:r>
            </w:del>
            <w:r w:rsidRPr="00711388">
              <w:rPr>
                <w:lang w:val="en-GB"/>
              </w:rPr>
              <w:t xml:space="preserve">initially based on the conclusion of an insurance contract or </w:t>
            </w:r>
            <w:ins w:id="1056" w:author="Author">
              <w:r w:rsidR="005B270F" w:rsidRPr="00711388">
                <w:rPr>
                  <w:lang w:val="en-GB"/>
                </w:rPr>
                <w:t xml:space="preserve">due </w:t>
              </w:r>
            </w:ins>
            <w:del w:id="1057" w:author="Author">
              <w:r w:rsidRPr="00711388" w:rsidDel="006361BF">
                <w:rPr>
                  <w:lang w:val="en-GB"/>
                </w:rPr>
                <w:delText xml:space="preserve">paid/received </w:delText>
              </w:r>
            </w:del>
            <w:r w:rsidRPr="00711388">
              <w:rPr>
                <w:lang w:val="en-GB"/>
              </w:rPr>
              <w:t>on a recurring basis).</w:t>
            </w:r>
          </w:p>
          <w:p w14:paraId="6B78DEAD" w14:textId="77777777" w:rsidR="00872AFE" w:rsidRPr="00711388" w:rsidRDefault="00872AFE" w:rsidP="00567869">
            <w:pPr>
              <w:pStyle w:val="NormalLeft"/>
              <w:rPr>
                <w:lang w:val="en-GB"/>
              </w:rPr>
            </w:pPr>
            <w:r w:rsidRPr="00711388">
              <w:rPr>
                <w:lang w:val="en-GB"/>
              </w:rPr>
              <w:t>Where this cell is not applicable, e.g. in case of annuities from non-life expenses, the cell should be left blank.</w:t>
            </w:r>
          </w:p>
        </w:tc>
      </w:tr>
      <w:tr w:rsidR="00872AFE" w:rsidRPr="00711388" w14:paraId="59DC8BB1" w14:textId="77777777" w:rsidTr="006D4D5E">
        <w:tc>
          <w:tcPr>
            <w:tcW w:w="1836" w:type="dxa"/>
            <w:tcBorders>
              <w:top w:val="single" w:sz="2" w:space="0" w:color="auto"/>
              <w:left w:val="single" w:sz="2" w:space="0" w:color="auto"/>
              <w:bottom w:val="single" w:sz="2" w:space="0" w:color="auto"/>
              <w:right w:val="single" w:sz="2" w:space="0" w:color="auto"/>
            </w:tcBorders>
          </w:tcPr>
          <w:p w14:paraId="7A592314" w14:textId="77777777" w:rsidR="00872AFE" w:rsidRPr="00711388" w:rsidRDefault="00872AFE" w:rsidP="00567869">
            <w:pPr>
              <w:pStyle w:val="NormalLeft"/>
              <w:rPr>
                <w:lang w:val="en-GB"/>
              </w:rPr>
            </w:pPr>
            <w:r w:rsidRPr="00711388">
              <w:rPr>
                <w:lang w:val="en-GB"/>
              </w:rPr>
              <w:t>C0075</w:t>
            </w:r>
          </w:p>
        </w:tc>
        <w:tc>
          <w:tcPr>
            <w:tcW w:w="2020" w:type="dxa"/>
            <w:tcBorders>
              <w:top w:val="single" w:sz="2" w:space="0" w:color="auto"/>
              <w:left w:val="single" w:sz="2" w:space="0" w:color="auto"/>
              <w:bottom w:val="single" w:sz="2" w:space="0" w:color="auto"/>
              <w:right w:val="single" w:sz="2" w:space="0" w:color="auto"/>
            </w:tcBorders>
          </w:tcPr>
          <w:p w14:paraId="48A39DF7" w14:textId="77777777" w:rsidR="00872AFE" w:rsidRPr="00711388" w:rsidRDefault="00872AFE" w:rsidP="00567869">
            <w:pPr>
              <w:pStyle w:val="NormalLeft"/>
              <w:rPr>
                <w:lang w:val="en-GB"/>
              </w:rPr>
            </w:pPr>
            <w:r w:rsidRPr="00711388">
              <w:rPr>
                <w:lang w:val="en-GB"/>
              </w:rPr>
              <w:t>Expected future premiums</w:t>
            </w:r>
          </w:p>
        </w:tc>
        <w:tc>
          <w:tcPr>
            <w:tcW w:w="5381" w:type="dxa"/>
            <w:tcBorders>
              <w:top w:val="single" w:sz="2" w:space="0" w:color="auto"/>
              <w:left w:val="single" w:sz="2" w:space="0" w:color="auto"/>
              <w:bottom w:val="single" w:sz="2" w:space="0" w:color="auto"/>
              <w:right w:val="single" w:sz="2" w:space="0" w:color="auto"/>
            </w:tcBorders>
          </w:tcPr>
          <w:p w14:paraId="47EFF58E" w14:textId="77777777" w:rsidR="00872AFE" w:rsidRPr="00711388" w:rsidRDefault="00872AFE" w:rsidP="00567869">
            <w:pPr>
              <w:pStyle w:val="NormalLeft"/>
              <w:rPr>
                <w:lang w:val="en-GB"/>
              </w:rPr>
            </w:pPr>
            <w:r w:rsidRPr="00711388">
              <w:rPr>
                <w:lang w:val="en-GB"/>
              </w:rPr>
              <w:t xml:space="preserve">Total premiums for all contracts in force at the valuation date expected for the future as projected in the Best Estimate calculation. Projected future premiums should be the present value (reflecting the </w:t>
            </w:r>
            <w:r w:rsidRPr="00711388">
              <w:rPr>
                <w:lang w:val="en-GB"/>
              </w:rPr>
              <w:lastRenderedPageBreak/>
              <w:t>total premium volume for the expected duration of the contract).</w:t>
            </w:r>
          </w:p>
          <w:p w14:paraId="5BAC26D8" w14:textId="77777777" w:rsidR="00872AFE" w:rsidRPr="00711388" w:rsidRDefault="00872AFE" w:rsidP="00567869">
            <w:pPr>
              <w:pStyle w:val="NormalLeft"/>
              <w:rPr>
                <w:lang w:val="en-GB"/>
              </w:rPr>
            </w:pPr>
            <w:r w:rsidRPr="00711388">
              <w:rPr>
                <w:lang w:val="en-GB"/>
              </w:rPr>
              <w:t>The premiums should only be recognised in the contract boundaries.</w:t>
            </w:r>
          </w:p>
          <w:p w14:paraId="765B19A3" w14:textId="77777777" w:rsidR="00872AFE" w:rsidRPr="00711388" w:rsidRDefault="00872AFE" w:rsidP="00567869">
            <w:pPr>
              <w:pStyle w:val="NormalLeft"/>
              <w:rPr>
                <w:lang w:val="en-GB"/>
              </w:rPr>
            </w:pPr>
            <w:r w:rsidRPr="00711388">
              <w:rPr>
                <w:lang w:val="en-GB"/>
              </w:rPr>
              <w:t>As the calculation of technical provisions is only required on the level of HRG, approximations can be applied for the breakdown of the provisions by product.</w:t>
            </w:r>
          </w:p>
          <w:p w14:paraId="1FF37502" w14:textId="77777777" w:rsidR="00872AFE" w:rsidRPr="00711388" w:rsidRDefault="00872AFE" w:rsidP="00567869">
            <w:pPr>
              <w:pStyle w:val="NormalLeft"/>
              <w:rPr>
                <w:lang w:val="en-GB"/>
              </w:rPr>
            </w:pPr>
            <w:r w:rsidRPr="00711388">
              <w:rPr>
                <w:lang w:val="en-GB"/>
              </w:rPr>
              <w:t>Not applicable for annuities stemming from non-life contracts.</w:t>
            </w:r>
          </w:p>
        </w:tc>
      </w:tr>
      <w:tr w:rsidR="00872AFE" w:rsidRPr="00711388" w14:paraId="3F4A3EC5" w14:textId="77777777" w:rsidTr="006D4D5E">
        <w:tc>
          <w:tcPr>
            <w:tcW w:w="1836" w:type="dxa"/>
            <w:tcBorders>
              <w:top w:val="single" w:sz="2" w:space="0" w:color="auto"/>
              <w:left w:val="single" w:sz="2" w:space="0" w:color="auto"/>
              <w:bottom w:val="single" w:sz="2" w:space="0" w:color="auto"/>
              <w:right w:val="single" w:sz="2" w:space="0" w:color="auto"/>
            </w:tcBorders>
          </w:tcPr>
          <w:p w14:paraId="7CE7E774" w14:textId="77777777" w:rsidR="00872AFE" w:rsidRPr="00711388" w:rsidRDefault="00872AFE" w:rsidP="00567869">
            <w:pPr>
              <w:pStyle w:val="NormalLeft"/>
              <w:rPr>
                <w:lang w:val="en-GB"/>
              </w:rPr>
            </w:pPr>
            <w:r w:rsidRPr="00711388">
              <w:rPr>
                <w:lang w:val="en-GB"/>
              </w:rPr>
              <w:lastRenderedPageBreak/>
              <w:t>C0077</w:t>
            </w:r>
          </w:p>
        </w:tc>
        <w:tc>
          <w:tcPr>
            <w:tcW w:w="2020" w:type="dxa"/>
            <w:tcBorders>
              <w:top w:val="single" w:sz="2" w:space="0" w:color="auto"/>
              <w:left w:val="single" w:sz="2" w:space="0" w:color="auto"/>
              <w:bottom w:val="single" w:sz="2" w:space="0" w:color="auto"/>
              <w:right w:val="single" w:sz="2" w:space="0" w:color="auto"/>
            </w:tcBorders>
          </w:tcPr>
          <w:p w14:paraId="67A74B65" w14:textId="77777777" w:rsidR="00872AFE" w:rsidRPr="00711388" w:rsidRDefault="00872AFE" w:rsidP="00567869">
            <w:pPr>
              <w:pStyle w:val="NormalLeft"/>
              <w:rPr>
                <w:lang w:val="en-GB"/>
              </w:rPr>
            </w:pPr>
            <w:r w:rsidRPr="00711388">
              <w:rPr>
                <w:lang w:val="en-GB"/>
              </w:rPr>
              <w:t>Expected future commissions</w:t>
            </w:r>
          </w:p>
        </w:tc>
        <w:tc>
          <w:tcPr>
            <w:tcW w:w="5381" w:type="dxa"/>
            <w:tcBorders>
              <w:top w:val="single" w:sz="2" w:space="0" w:color="auto"/>
              <w:left w:val="single" w:sz="2" w:space="0" w:color="auto"/>
              <w:bottom w:val="single" w:sz="2" w:space="0" w:color="auto"/>
              <w:right w:val="single" w:sz="2" w:space="0" w:color="auto"/>
            </w:tcBorders>
          </w:tcPr>
          <w:p w14:paraId="18043E15" w14:textId="77777777" w:rsidR="00872AFE" w:rsidRPr="00711388" w:rsidRDefault="00872AFE" w:rsidP="00567869">
            <w:pPr>
              <w:pStyle w:val="NormalLeft"/>
              <w:rPr>
                <w:lang w:val="en-GB"/>
              </w:rPr>
            </w:pPr>
            <w:r w:rsidRPr="00711388">
              <w:rPr>
                <w:lang w:val="en-GB"/>
              </w:rPr>
              <w:t>Total future commissions for all contracts in force at the valuation date expected for the future as projected in the Best Estimate calculation.</w:t>
            </w:r>
          </w:p>
          <w:p w14:paraId="75CE5DAE" w14:textId="77777777" w:rsidR="00872AFE" w:rsidRPr="00711388" w:rsidRDefault="00872AFE" w:rsidP="00567869">
            <w:pPr>
              <w:pStyle w:val="NormalLeft"/>
              <w:rPr>
                <w:lang w:val="en-GB"/>
              </w:rPr>
            </w:pPr>
            <w:r w:rsidRPr="00711388">
              <w:rPr>
                <w:lang w:val="en-GB"/>
              </w:rPr>
              <w:t>Projected future commissions should be the present value (reflecting the total volume of future commissions for the expected duration of the contract). For the definition of commissions please confer C0071.</w:t>
            </w:r>
          </w:p>
          <w:p w14:paraId="08ECC2F1" w14:textId="77777777" w:rsidR="00872AFE" w:rsidRPr="00711388" w:rsidRDefault="00872AFE" w:rsidP="00567869">
            <w:pPr>
              <w:pStyle w:val="NormalLeft"/>
              <w:rPr>
                <w:lang w:val="en-GB"/>
              </w:rPr>
            </w:pPr>
            <w:r w:rsidRPr="00711388">
              <w:rPr>
                <w:lang w:val="en-GB"/>
              </w:rPr>
              <w:t>The commissions should only be recognised in the contract boundaries.</w:t>
            </w:r>
          </w:p>
          <w:p w14:paraId="7DFF4C39" w14:textId="77777777" w:rsidR="00872AFE" w:rsidRPr="00711388" w:rsidRDefault="00872AFE" w:rsidP="00567869">
            <w:pPr>
              <w:pStyle w:val="NormalLeft"/>
              <w:rPr>
                <w:lang w:val="en-GB"/>
              </w:rPr>
            </w:pPr>
            <w:r w:rsidRPr="00711388">
              <w:rPr>
                <w:lang w:val="en-GB"/>
              </w:rPr>
              <w:t>As the calculation of technical provisions is only required on the level of HRG, approximations can be applied for the breakdown of the provisions by product.</w:t>
            </w:r>
          </w:p>
          <w:p w14:paraId="461C1B25" w14:textId="77777777" w:rsidR="00872AFE" w:rsidRPr="00711388" w:rsidRDefault="00872AFE" w:rsidP="00567869">
            <w:pPr>
              <w:pStyle w:val="NormalLeft"/>
              <w:rPr>
                <w:lang w:val="en-GB"/>
              </w:rPr>
            </w:pPr>
            <w:r w:rsidRPr="00711388">
              <w:rPr>
                <w:lang w:val="en-GB"/>
              </w:rPr>
              <w:t>Not applicable for annuities stemming from non-life contracts.</w:t>
            </w:r>
          </w:p>
        </w:tc>
      </w:tr>
      <w:tr w:rsidR="00872AFE" w:rsidRPr="00711388" w14:paraId="5C4FD290" w14:textId="77777777" w:rsidTr="006D4D5E">
        <w:tc>
          <w:tcPr>
            <w:tcW w:w="1836" w:type="dxa"/>
            <w:tcBorders>
              <w:top w:val="single" w:sz="2" w:space="0" w:color="auto"/>
              <w:left w:val="single" w:sz="2" w:space="0" w:color="auto"/>
              <w:bottom w:val="single" w:sz="2" w:space="0" w:color="auto"/>
              <w:right w:val="single" w:sz="2" w:space="0" w:color="auto"/>
            </w:tcBorders>
          </w:tcPr>
          <w:p w14:paraId="1E56EDBA" w14:textId="77777777" w:rsidR="00872AFE" w:rsidRPr="00711388" w:rsidRDefault="00872AFE" w:rsidP="00567869">
            <w:pPr>
              <w:pStyle w:val="NormalLeft"/>
              <w:rPr>
                <w:lang w:val="en-GB"/>
              </w:rPr>
            </w:pPr>
            <w:r w:rsidRPr="00711388">
              <w:rPr>
                <w:lang w:val="en-GB"/>
              </w:rPr>
              <w:t>C0180</w:t>
            </w:r>
          </w:p>
        </w:tc>
        <w:tc>
          <w:tcPr>
            <w:tcW w:w="2020" w:type="dxa"/>
            <w:tcBorders>
              <w:top w:val="single" w:sz="2" w:space="0" w:color="auto"/>
              <w:left w:val="single" w:sz="2" w:space="0" w:color="auto"/>
              <w:bottom w:val="single" w:sz="2" w:space="0" w:color="auto"/>
              <w:right w:val="single" w:sz="2" w:space="0" w:color="auto"/>
            </w:tcBorders>
          </w:tcPr>
          <w:p w14:paraId="07EAAA1A" w14:textId="77777777" w:rsidR="00872AFE" w:rsidRPr="00711388" w:rsidRDefault="00872AFE" w:rsidP="00567869">
            <w:pPr>
              <w:pStyle w:val="NormalLeft"/>
              <w:rPr>
                <w:lang w:val="en-GB"/>
              </w:rPr>
            </w:pPr>
            <w:r w:rsidRPr="00711388">
              <w:rPr>
                <w:lang w:val="en-GB"/>
              </w:rPr>
              <w:t>Best Estimate and Technical Provisions as a whole</w:t>
            </w:r>
          </w:p>
        </w:tc>
        <w:tc>
          <w:tcPr>
            <w:tcW w:w="5381" w:type="dxa"/>
            <w:tcBorders>
              <w:top w:val="single" w:sz="2" w:space="0" w:color="auto"/>
              <w:left w:val="single" w:sz="2" w:space="0" w:color="auto"/>
              <w:bottom w:val="single" w:sz="2" w:space="0" w:color="auto"/>
              <w:right w:val="single" w:sz="2" w:space="0" w:color="auto"/>
            </w:tcBorders>
          </w:tcPr>
          <w:p w14:paraId="508C5D65" w14:textId="0B9563DC" w:rsidR="00872AFE" w:rsidRPr="00711388" w:rsidRDefault="00872AFE" w:rsidP="00567869">
            <w:pPr>
              <w:pStyle w:val="NormalLeft"/>
              <w:rPr>
                <w:lang w:val="en-GB"/>
              </w:rPr>
            </w:pPr>
            <w:r w:rsidRPr="00711388">
              <w:rPr>
                <w:lang w:val="en-GB"/>
              </w:rPr>
              <w:t xml:space="preserve">Amount of gross best estimate and Technical Provisions as a whole calculated </w:t>
            </w:r>
            <w:r w:rsidR="00DA4E13" w:rsidRPr="00711388">
              <w:rPr>
                <w:lang w:val="en-GB"/>
              </w:rPr>
              <w:t xml:space="preserve">by </w:t>
            </w:r>
            <w:r w:rsidRPr="00711388">
              <w:rPr>
                <w:lang w:val="en-GB"/>
              </w:rPr>
              <w:t xml:space="preserve">product. </w:t>
            </w:r>
          </w:p>
          <w:p w14:paraId="33E7BD24" w14:textId="77777777" w:rsidR="00872AFE" w:rsidRPr="00711388" w:rsidRDefault="00872AFE" w:rsidP="00567869">
            <w:pPr>
              <w:pStyle w:val="NormalLeft"/>
              <w:rPr>
                <w:lang w:val="en-GB"/>
              </w:rPr>
            </w:pPr>
            <w:r w:rsidRPr="00711388">
              <w:rPr>
                <w:lang w:val="en-GB"/>
              </w:rPr>
              <w:t>As the calculation of technical provisions is only required on the level of HRG, approximations can be applied for the breakdown of the provisions by product.</w:t>
            </w:r>
          </w:p>
        </w:tc>
      </w:tr>
      <w:tr w:rsidR="00872AFE" w:rsidRPr="00711388" w14:paraId="1D1C359A" w14:textId="77777777" w:rsidTr="006D4D5E">
        <w:tc>
          <w:tcPr>
            <w:tcW w:w="1836" w:type="dxa"/>
            <w:tcBorders>
              <w:top w:val="single" w:sz="2" w:space="0" w:color="auto"/>
              <w:left w:val="single" w:sz="2" w:space="0" w:color="auto"/>
              <w:bottom w:val="single" w:sz="2" w:space="0" w:color="auto"/>
              <w:right w:val="single" w:sz="2" w:space="0" w:color="auto"/>
            </w:tcBorders>
          </w:tcPr>
          <w:p w14:paraId="7D4DB8E6" w14:textId="77777777" w:rsidR="00872AFE" w:rsidRPr="00711388" w:rsidRDefault="00872AFE" w:rsidP="00567869">
            <w:pPr>
              <w:pStyle w:val="NormalLeft"/>
              <w:rPr>
                <w:lang w:val="en-GB"/>
              </w:rPr>
            </w:pPr>
            <w:r w:rsidRPr="00711388">
              <w:rPr>
                <w:lang w:val="en-GB"/>
              </w:rPr>
              <w:t>C0190</w:t>
            </w:r>
          </w:p>
        </w:tc>
        <w:tc>
          <w:tcPr>
            <w:tcW w:w="2020" w:type="dxa"/>
            <w:tcBorders>
              <w:top w:val="single" w:sz="2" w:space="0" w:color="auto"/>
              <w:left w:val="single" w:sz="2" w:space="0" w:color="auto"/>
              <w:bottom w:val="single" w:sz="2" w:space="0" w:color="auto"/>
              <w:right w:val="single" w:sz="2" w:space="0" w:color="auto"/>
            </w:tcBorders>
          </w:tcPr>
          <w:p w14:paraId="29BB408C" w14:textId="20471D36" w:rsidR="00872AFE" w:rsidRPr="00711388" w:rsidRDefault="00872AFE" w:rsidP="00567869">
            <w:pPr>
              <w:pStyle w:val="NormalLeft"/>
              <w:rPr>
                <w:lang w:val="en-GB"/>
              </w:rPr>
            </w:pPr>
            <w:r w:rsidRPr="00711388">
              <w:rPr>
                <w:lang w:val="en-GB"/>
              </w:rPr>
              <w:t>Capital</w:t>
            </w:r>
            <w:r w:rsidR="00711388" w:rsidRPr="00711388">
              <w:rPr>
                <w:lang w:val="en-GB"/>
              </w:rPr>
              <w:t>-</w:t>
            </w:r>
            <w:r w:rsidRPr="00711388">
              <w:rPr>
                <w:lang w:val="en-GB"/>
              </w:rPr>
              <w:t>at</w:t>
            </w:r>
            <w:r w:rsidR="00711388" w:rsidRPr="00711388">
              <w:rPr>
                <w:lang w:val="en-GB"/>
              </w:rPr>
              <w:t>-</w:t>
            </w:r>
            <w:r w:rsidRPr="00711388">
              <w:rPr>
                <w:lang w:val="en-GB"/>
              </w:rPr>
              <w:t>risk</w:t>
            </w:r>
          </w:p>
        </w:tc>
        <w:tc>
          <w:tcPr>
            <w:tcW w:w="5381" w:type="dxa"/>
            <w:tcBorders>
              <w:top w:val="single" w:sz="2" w:space="0" w:color="auto"/>
              <w:left w:val="single" w:sz="2" w:space="0" w:color="auto"/>
              <w:bottom w:val="single" w:sz="2" w:space="0" w:color="auto"/>
              <w:right w:val="single" w:sz="2" w:space="0" w:color="auto"/>
            </w:tcBorders>
          </w:tcPr>
          <w:p w14:paraId="0FA81168" w14:textId="77777777" w:rsidR="00872AFE" w:rsidRPr="00711388" w:rsidRDefault="00872AFE" w:rsidP="00567869">
            <w:pPr>
              <w:pStyle w:val="NormalLeft"/>
              <w:rPr>
                <w:lang w:val="en-GB"/>
              </w:rPr>
            </w:pPr>
            <w:r w:rsidRPr="00711388">
              <w:rPr>
                <w:lang w:val="en-GB"/>
              </w:rPr>
              <w:t>The capital at risk, as defined in the Delegated Regulation (EU) 2015/35.</w:t>
            </w:r>
          </w:p>
          <w:p w14:paraId="3DB06E64" w14:textId="77777777" w:rsidR="00872AFE" w:rsidRPr="00711388" w:rsidRDefault="00872AFE" w:rsidP="00567869">
            <w:pPr>
              <w:pStyle w:val="NormalLeft"/>
              <w:rPr>
                <w:lang w:val="en-GB"/>
              </w:rPr>
            </w:pPr>
            <w:r w:rsidRPr="00711388">
              <w:rPr>
                <w:lang w:val="en-GB"/>
              </w:rPr>
              <w:t>As the calculation of technical provisions is only required on the level of HRG, approximations can be applied for the breakdown of the provisions by product.</w:t>
            </w:r>
          </w:p>
          <w:p w14:paraId="3487C13B" w14:textId="77777777" w:rsidR="00872AFE" w:rsidRPr="00711388" w:rsidRDefault="00872AFE" w:rsidP="00567869">
            <w:pPr>
              <w:pStyle w:val="NormalLeft"/>
              <w:rPr>
                <w:lang w:val="en-GB"/>
              </w:rPr>
            </w:pPr>
          </w:p>
          <w:p w14:paraId="570CB22C" w14:textId="04691E19" w:rsidR="00872AFE" w:rsidRPr="00711388" w:rsidRDefault="00872AFE" w:rsidP="00567869">
            <w:pPr>
              <w:pStyle w:val="NormalLeft"/>
              <w:rPr>
                <w:lang w:val="en-GB"/>
              </w:rPr>
            </w:pPr>
            <w:r w:rsidRPr="00711388">
              <w:rPr>
                <w:lang w:val="en-GB"/>
              </w:rPr>
              <w:lastRenderedPageBreak/>
              <w:t>For annuities stemming from non</w:t>
            </w:r>
            <w:r w:rsidR="00711388" w:rsidRPr="00711388">
              <w:rPr>
                <w:lang w:val="en-GB"/>
              </w:rPr>
              <w:t>-</w:t>
            </w:r>
            <w:r w:rsidRPr="00711388">
              <w:rPr>
                <w:lang w:val="en-GB"/>
              </w:rPr>
              <w:t>life contracts this cell shall be filled in with zero unless the annuities have positive risk.</w:t>
            </w:r>
          </w:p>
        </w:tc>
      </w:tr>
      <w:tr w:rsidR="00872AFE" w:rsidRPr="00711388" w14:paraId="3AA49EAA" w14:textId="77777777" w:rsidTr="006D4D5E">
        <w:tc>
          <w:tcPr>
            <w:tcW w:w="1836" w:type="dxa"/>
            <w:tcBorders>
              <w:top w:val="single" w:sz="2" w:space="0" w:color="auto"/>
              <w:left w:val="single" w:sz="2" w:space="0" w:color="auto"/>
              <w:bottom w:val="single" w:sz="2" w:space="0" w:color="auto"/>
              <w:right w:val="single" w:sz="2" w:space="0" w:color="auto"/>
            </w:tcBorders>
          </w:tcPr>
          <w:p w14:paraId="5E4112D6" w14:textId="77777777" w:rsidR="00872AFE" w:rsidRPr="00711388" w:rsidRDefault="00872AFE" w:rsidP="00567869">
            <w:pPr>
              <w:pStyle w:val="NormalLeft"/>
              <w:rPr>
                <w:lang w:val="en-GB"/>
              </w:rPr>
            </w:pPr>
            <w:r w:rsidRPr="00711388">
              <w:rPr>
                <w:lang w:val="en-GB"/>
              </w:rPr>
              <w:lastRenderedPageBreak/>
              <w:t>C0200</w:t>
            </w:r>
          </w:p>
        </w:tc>
        <w:tc>
          <w:tcPr>
            <w:tcW w:w="2020" w:type="dxa"/>
            <w:tcBorders>
              <w:top w:val="single" w:sz="2" w:space="0" w:color="auto"/>
              <w:left w:val="single" w:sz="2" w:space="0" w:color="auto"/>
              <w:bottom w:val="single" w:sz="2" w:space="0" w:color="auto"/>
              <w:right w:val="single" w:sz="2" w:space="0" w:color="auto"/>
            </w:tcBorders>
          </w:tcPr>
          <w:p w14:paraId="017C76EF" w14:textId="77777777" w:rsidR="00872AFE" w:rsidRPr="00711388" w:rsidRDefault="00872AFE" w:rsidP="00567869">
            <w:pPr>
              <w:pStyle w:val="NormalLeft"/>
              <w:rPr>
                <w:lang w:val="en-GB"/>
              </w:rPr>
            </w:pPr>
            <w:r w:rsidRPr="00711388">
              <w:rPr>
                <w:lang w:val="en-GB"/>
              </w:rPr>
              <w:t>Surrender value</w:t>
            </w:r>
          </w:p>
        </w:tc>
        <w:tc>
          <w:tcPr>
            <w:tcW w:w="5381" w:type="dxa"/>
            <w:tcBorders>
              <w:top w:val="single" w:sz="2" w:space="0" w:color="auto"/>
              <w:left w:val="single" w:sz="2" w:space="0" w:color="auto"/>
              <w:bottom w:val="single" w:sz="2" w:space="0" w:color="auto"/>
              <w:right w:val="single" w:sz="2" w:space="0" w:color="auto"/>
            </w:tcBorders>
          </w:tcPr>
          <w:p w14:paraId="1EEB647A" w14:textId="77777777" w:rsidR="00872AFE" w:rsidRPr="00711388" w:rsidRDefault="00872AFE" w:rsidP="00567869">
            <w:pPr>
              <w:pStyle w:val="NormalLeft"/>
              <w:rPr>
                <w:lang w:val="en-GB"/>
              </w:rPr>
            </w:pPr>
            <w:r w:rsidRPr="00711388">
              <w:rPr>
                <w:lang w:val="en-GB"/>
              </w:rPr>
              <w:t>Surrender value (where available), as mentioned in Article 185 (3) (f) of Directive 2009/138/EC,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p>
          <w:p w14:paraId="477A51E5" w14:textId="77777777" w:rsidR="00872AFE" w:rsidRPr="00711388" w:rsidRDefault="00872AFE" w:rsidP="00567869">
            <w:pPr>
              <w:pStyle w:val="NormalLeft"/>
              <w:rPr>
                <w:lang w:val="en-GB"/>
              </w:rPr>
            </w:pPr>
            <w:r w:rsidRPr="00711388">
              <w:rPr>
                <w:lang w:val="en-GB"/>
              </w:rPr>
              <w:t>Not applicable for annuities stemming from non-life contracts.</w:t>
            </w:r>
          </w:p>
        </w:tc>
      </w:tr>
      <w:tr w:rsidR="00872AFE" w:rsidRPr="00711388" w14:paraId="0C7F0C4F" w14:textId="77777777" w:rsidTr="006D4D5E">
        <w:tc>
          <w:tcPr>
            <w:tcW w:w="1836" w:type="dxa"/>
            <w:tcBorders>
              <w:top w:val="single" w:sz="2" w:space="0" w:color="auto"/>
              <w:left w:val="single" w:sz="2" w:space="0" w:color="auto"/>
              <w:bottom w:val="single" w:sz="2" w:space="0" w:color="auto"/>
              <w:right w:val="single" w:sz="2" w:space="0" w:color="auto"/>
            </w:tcBorders>
          </w:tcPr>
          <w:p w14:paraId="5867A118" w14:textId="77777777" w:rsidR="00872AFE" w:rsidRPr="00711388" w:rsidRDefault="00872AFE" w:rsidP="00567869">
            <w:pPr>
              <w:pStyle w:val="NormalLeft"/>
              <w:rPr>
                <w:lang w:val="en-GB"/>
              </w:rPr>
            </w:pPr>
            <w:r w:rsidRPr="00711388">
              <w:rPr>
                <w:lang w:val="en-GB"/>
              </w:rPr>
              <w:t>C0260</w:t>
            </w:r>
          </w:p>
        </w:tc>
        <w:tc>
          <w:tcPr>
            <w:tcW w:w="2020" w:type="dxa"/>
            <w:tcBorders>
              <w:top w:val="single" w:sz="2" w:space="0" w:color="auto"/>
              <w:left w:val="single" w:sz="2" w:space="0" w:color="auto"/>
              <w:bottom w:val="single" w:sz="2" w:space="0" w:color="auto"/>
              <w:right w:val="single" w:sz="2" w:space="0" w:color="auto"/>
            </w:tcBorders>
          </w:tcPr>
          <w:p w14:paraId="1A9BFE8C" w14:textId="02BE82A1" w:rsidR="00872AFE" w:rsidRPr="00711388" w:rsidRDefault="00872AFE" w:rsidP="00567869">
            <w:pPr>
              <w:pStyle w:val="NormalLeft"/>
              <w:rPr>
                <w:lang w:val="en-GB"/>
              </w:rPr>
            </w:pPr>
            <w:r w:rsidRPr="00711388">
              <w:rPr>
                <w:lang w:val="en-GB"/>
              </w:rPr>
              <w:t>Guaranteed rate - Annualised</w:t>
            </w:r>
            <w:del w:id="1058" w:author="Author">
              <w:r w:rsidRPr="00711388" w:rsidDel="003323F0">
                <w:rPr>
                  <w:lang w:val="en-GB"/>
                </w:rPr>
                <w:delText xml:space="preserve">  </w:delText>
              </w:r>
            </w:del>
            <w:ins w:id="1059" w:author="Author">
              <w:r w:rsidR="003323F0">
                <w:rPr>
                  <w:lang w:val="en-GB"/>
                </w:rPr>
                <w:t xml:space="preserve"> </w:t>
              </w:r>
            </w:ins>
            <w:r w:rsidRPr="00711388">
              <w:rPr>
                <w:lang w:val="en-GB"/>
              </w:rPr>
              <w:t>guaranteed</w:t>
            </w:r>
            <w:del w:id="1060" w:author="Author">
              <w:r w:rsidRPr="00711388" w:rsidDel="003323F0">
                <w:rPr>
                  <w:lang w:val="en-GB"/>
                </w:rPr>
                <w:delText xml:space="preserve">  </w:delText>
              </w:r>
            </w:del>
            <w:ins w:id="1061" w:author="Author">
              <w:r w:rsidR="003323F0">
                <w:rPr>
                  <w:lang w:val="en-GB"/>
                </w:rPr>
                <w:t xml:space="preserve"> </w:t>
              </w:r>
            </w:ins>
            <w:r w:rsidRPr="00711388">
              <w:rPr>
                <w:lang w:val="en-GB"/>
              </w:rPr>
              <w:t>rate (over average duration of guarantee)</w:t>
            </w:r>
          </w:p>
        </w:tc>
        <w:tc>
          <w:tcPr>
            <w:tcW w:w="5381" w:type="dxa"/>
            <w:tcBorders>
              <w:top w:val="single" w:sz="2" w:space="0" w:color="auto"/>
              <w:left w:val="single" w:sz="2" w:space="0" w:color="auto"/>
              <w:bottom w:val="single" w:sz="2" w:space="0" w:color="auto"/>
              <w:right w:val="single" w:sz="2" w:space="0" w:color="auto"/>
            </w:tcBorders>
          </w:tcPr>
          <w:p w14:paraId="6D80F8C1" w14:textId="77777777" w:rsidR="00872AFE" w:rsidRPr="00711388" w:rsidRDefault="00872AFE" w:rsidP="00567869">
            <w:pPr>
              <w:pStyle w:val="NormalLeft"/>
              <w:rPr>
                <w:lang w:val="en-GB"/>
              </w:rPr>
            </w:pPr>
            <w:r w:rsidRPr="00711388">
              <w:rPr>
                <w:lang w:val="en-GB"/>
              </w:rPr>
              <w:t>Average guaranteed yearly interest rate to the policy holder over the remaining life time of the contract expressed as a percentage.</w:t>
            </w:r>
          </w:p>
          <w:p w14:paraId="07D3F14A" w14:textId="77777777" w:rsidR="00872AFE" w:rsidRPr="00711388" w:rsidRDefault="00872AFE" w:rsidP="00567869">
            <w:pPr>
              <w:pStyle w:val="NormalLeft"/>
              <w:rPr>
                <w:lang w:val="en-GB"/>
              </w:rPr>
            </w:pPr>
            <w:r w:rsidRPr="00711388">
              <w:rPr>
                <w:lang w:val="en-GB"/>
              </w:rPr>
              <w:t>Where no guaranteed interest rate is implicitly or explicitly provided in the contract, the cell should be left blank, where a guaranteed interest rate is implicitly or explicitly provided, this should be reported accordingly (e.g. “0%”).</w:t>
            </w:r>
          </w:p>
          <w:p w14:paraId="68DC4A05" w14:textId="77777777" w:rsidR="00872AFE" w:rsidRPr="00711388" w:rsidRDefault="00872AFE" w:rsidP="00567869">
            <w:pPr>
              <w:pStyle w:val="NormalLeft"/>
              <w:rPr>
                <w:lang w:val="en-GB"/>
              </w:rPr>
            </w:pPr>
            <w:r w:rsidRPr="00711388">
              <w:rPr>
                <w:lang w:val="en-GB"/>
              </w:rPr>
              <w:t>Applicable where an average guaranteed interest rate is explicitly provided in the contract or where an alternative financial guarantee is implicitly provided, e.g. in form of a guaranteed sum assured, a guaranteed return of premiums or a guaranteed annuity benefit.</w:t>
            </w:r>
          </w:p>
          <w:p w14:paraId="66108D1D" w14:textId="61A61ED3" w:rsidR="00872AFE" w:rsidRPr="00711388" w:rsidRDefault="00872AFE" w:rsidP="00567869">
            <w:pPr>
              <w:pStyle w:val="NormalLeft"/>
              <w:rPr>
                <w:lang w:val="en-GB"/>
              </w:rPr>
            </w:pPr>
            <w:r w:rsidRPr="00711388">
              <w:rPr>
                <w:lang w:val="en-GB"/>
              </w:rPr>
              <w:t>Where no yearly interest rate guarantee is prescribed explicitly in the contract, the implied (yearly)</w:t>
            </w:r>
            <w:del w:id="1062" w:author="Author">
              <w:r w:rsidRPr="00711388" w:rsidDel="003323F0">
                <w:rPr>
                  <w:lang w:val="en-GB"/>
                </w:rPr>
                <w:delText xml:space="preserve">  </w:delText>
              </w:r>
            </w:del>
            <w:ins w:id="1063" w:author="Author">
              <w:r w:rsidR="003323F0">
                <w:rPr>
                  <w:lang w:val="en-GB"/>
                </w:rPr>
                <w:t xml:space="preserve"> </w:t>
              </w:r>
            </w:ins>
            <w:r w:rsidRPr="00711388">
              <w:rPr>
                <w:lang w:val="en-GB"/>
              </w:rPr>
              <w:t>guaranteed rate from the valuation date to the expected end of the guarantee should be reported.</w:t>
            </w:r>
          </w:p>
          <w:p w14:paraId="24026F92" w14:textId="77777777" w:rsidR="00872AFE" w:rsidRPr="00711388" w:rsidRDefault="00872AFE" w:rsidP="00567869">
            <w:pPr>
              <w:pStyle w:val="NormalLeft"/>
              <w:rPr>
                <w:lang w:val="en-GB"/>
              </w:rPr>
            </w:pPr>
            <w:r w:rsidRPr="00711388">
              <w:rPr>
                <w:lang w:val="en-GB"/>
              </w:rPr>
              <w:t>Not applicable for annuities stemming from non-life contracts.</w:t>
            </w:r>
          </w:p>
        </w:tc>
      </w:tr>
      <w:tr w:rsidR="00872AFE" w:rsidRPr="00711388" w14:paraId="09B23062" w14:textId="77777777" w:rsidTr="006D4D5E">
        <w:tc>
          <w:tcPr>
            <w:tcW w:w="1836" w:type="dxa"/>
            <w:tcBorders>
              <w:top w:val="single" w:sz="2" w:space="0" w:color="auto"/>
              <w:left w:val="single" w:sz="2" w:space="0" w:color="auto"/>
              <w:bottom w:val="single" w:sz="2" w:space="0" w:color="auto"/>
              <w:right w:val="single" w:sz="2" w:space="0" w:color="auto"/>
            </w:tcBorders>
          </w:tcPr>
          <w:p w14:paraId="0107E521" w14:textId="77777777" w:rsidR="00872AFE" w:rsidRPr="00711388" w:rsidRDefault="00872AFE" w:rsidP="00567869">
            <w:pPr>
              <w:pStyle w:val="NormalLeft"/>
              <w:rPr>
                <w:lang w:val="en-GB"/>
              </w:rPr>
            </w:pPr>
            <w:r w:rsidRPr="00711388">
              <w:rPr>
                <w:lang w:val="en-GB"/>
              </w:rPr>
              <w:t>C0261</w:t>
            </w:r>
          </w:p>
        </w:tc>
        <w:tc>
          <w:tcPr>
            <w:tcW w:w="2020" w:type="dxa"/>
            <w:tcBorders>
              <w:top w:val="single" w:sz="2" w:space="0" w:color="auto"/>
              <w:left w:val="single" w:sz="2" w:space="0" w:color="auto"/>
              <w:bottom w:val="single" w:sz="2" w:space="0" w:color="auto"/>
              <w:right w:val="single" w:sz="2" w:space="0" w:color="auto"/>
            </w:tcBorders>
          </w:tcPr>
          <w:p w14:paraId="26EDDFD5" w14:textId="77777777" w:rsidR="00872AFE" w:rsidRPr="00711388" w:rsidRDefault="00872AFE" w:rsidP="00567869">
            <w:pPr>
              <w:pStyle w:val="NormalLeft"/>
              <w:rPr>
                <w:lang w:val="en-GB"/>
              </w:rPr>
            </w:pPr>
            <w:r w:rsidRPr="00711388">
              <w:rPr>
                <w:lang w:val="en-GB"/>
              </w:rPr>
              <w:t>Guaranteed rate - Yearly interest rate guarantee for the reporting year</w:t>
            </w:r>
          </w:p>
        </w:tc>
        <w:tc>
          <w:tcPr>
            <w:tcW w:w="5381" w:type="dxa"/>
            <w:tcBorders>
              <w:top w:val="single" w:sz="2" w:space="0" w:color="auto"/>
              <w:left w:val="single" w:sz="2" w:space="0" w:color="auto"/>
              <w:bottom w:val="single" w:sz="2" w:space="0" w:color="auto"/>
              <w:right w:val="single" w:sz="2" w:space="0" w:color="auto"/>
            </w:tcBorders>
          </w:tcPr>
          <w:p w14:paraId="0EB0B4BE" w14:textId="77777777" w:rsidR="00872AFE" w:rsidRPr="00711388" w:rsidRDefault="00872AFE" w:rsidP="00567869">
            <w:pPr>
              <w:pStyle w:val="NormalLeft"/>
              <w:rPr>
                <w:lang w:val="en-GB"/>
              </w:rPr>
            </w:pPr>
            <w:r w:rsidRPr="00711388">
              <w:rPr>
                <w:lang w:val="en-GB"/>
              </w:rPr>
              <w:t>Guaranteed yearly interest rate to the policyholder of the contract for the reporting year expressed as a percentage.</w:t>
            </w:r>
          </w:p>
          <w:p w14:paraId="2C128B25" w14:textId="77777777" w:rsidR="00872AFE" w:rsidRPr="00711388" w:rsidRDefault="00872AFE" w:rsidP="00567869">
            <w:pPr>
              <w:pStyle w:val="NormalLeft"/>
              <w:rPr>
                <w:lang w:val="en-GB"/>
              </w:rPr>
            </w:pPr>
            <w:r w:rsidRPr="00711388">
              <w:rPr>
                <w:lang w:val="en-GB"/>
              </w:rPr>
              <w:t>Where no guaranteed interest rate is implicitly or explicitly provided in the contract, the cell should be left blank, where a guaranteed interest rate is implicitly or explicitly provided, this should be reported accordingly (e.g. “0%”).</w:t>
            </w:r>
          </w:p>
          <w:p w14:paraId="5E70C96B" w14:textId="77777777" w:rsidR="00872AFE" w:rsidRPr="00711388" w:rsidRDefault="00872AFE" w:rsidP="00567869">
            <w:pPr>
              <w:pStyle w:val="NormalLeft"/>
              <w:rPr>
                <w:lang w:val="en-GB"/>
              </w:rPr>
            </w:pPr>
            <w:r w:rsidRPr="00711388">
              <w:rPr>
                <w:lang w:val="en-GB"/>
              </w:rPr>
              <w:lastRenderedPageBreak/>
              <w:t>Applicable where an average guaranteed interest rate is explicitly provided in the contract or where an alternative financial guarantee is implicitly provided, e.g. in form of a guaranteed sum assured, a guaranteed return of premiums.</w:t>
            </w:r>
          </w:p>
          <w:p w14:paraId="27EBEE31" w14:textId="77777777" w:rsidR="00872AFE" w:rsidRPr="00711388" w:rsidRDefault="00872AFE" w:rsidP="00567869">
            <w:pPr>
              <w:pStyle w:val="NormalLeft"/>
              <w:rPr>
                <w:lang w:val="en-GB"/>
              </w:rPr>
            </w:pPr>
            <w:r w:rsidRPr="00711388">
              <w:rPr>
                <w:lang w:val="en-GB"/>
              </w:rPr>
              <w:t>Where no yearly interest rate guarantee is prescribed explicitly in the contract, the implied (yearly) guaranteed rate for the reporting year should be reported.</w:t>
            </w:r>
          </w:p>
          <w:p w14:paraId="211DA791" w14:textId="77777777" w:rsidR="00872AFE" w:rsidRPr="00711388" w:rsidRDefault="00872AFE" w:rsidP="00567869">
            <w:pPr>
              <w:pStyle w:val="NormalLeft"/>
              <w:rPr>
                <w:lang w:val="en-GB"/>
              </w:rPr>
            </w:pPr>
            <w:r w:rsidRPr="00711388">
              <w:rPr>
                <w:lang w:val="en-GB"/>
              </w:rPr>
              <w:t>Not applicable for annuities stemming from non-life contracts.</w:t>
            </w:r>
          </w:p>
        </w:tc>
      </w:tr>
      <w:tr w:rsidR="00872AFE" w:rsidRPr="00711388" w14:paraId="4C5A13BF" w14:textId="77777777" w:rsidTr="006D4D5E">
        <w:tc>
          <w:tcPr>
            <w:tcW w:w="1836" w:type="dxa"/>
            <w:tcBorders>
              <w:top w:val="single" w:sz="2" w:space="0" w:color="auto"/>
              <w:left w:val="single" w:sz="2" w:space="0" w:color="auto"/>
              <w:bottom w:val="single" w:sz="2" w:space="0" w:color="auto"/>
              <w:right w:val="single" w:sz="2" w:space="0" w:color="auto"/>
            </w:tcBorders>
          </w:tcPr>
          <w:p w14:paraId="13F6D6C0" w14:textId="3EE9F36A" w:rsidR="00872AFE" w:rsidRPr="00711388" w:rsidRDefault="00872AFE" w:rsidP="00567869">
            <w:pPr>
              <w:pStyle w:val="NormalLeft"/>
              <w:rPr>
                <w:lang w:val="en-GB"/>
              </w:rPr>
            </w:pPr>
            <w:commentRangeStart w:id="1064"/>
            <w:del w:id="1065" w:author="Author">
              <w:r w:rsidRPr="00711388" w:rsidDel="00654598">
                <w:rPr>
                  <w:lang w:val="en-GB"/>
                </w:rPr>
                <w:lastRenderedPageBreak/>
                <w:delText>C0270</w:delText>
              </w:r>
            </w:del>
          </w:p>
        </w:tc>
        <w:tc>
          <w:tcPr>
            <w:tcW w:w="2020" w:type="dxa"/>
            <w:tcBorders>
              <w:top w:val="single" w:sz="2" w:space="0" w:color="auto"/>
              <w:left w:val="single" w:sz="2" w:space="0" w:color="auto"/>
              <w:bottom w:val="single" w:sz="2" w:space="0" w:color="auto"/>
              <w:right w:val="single" w:sz="2" w:space="0" w:color="auto"/>
            </w:tcBorders>
          </w:tcPr>
          <w:p w14:paraId="7F995199" w14:textId="78626048" w:rsidR="00872AFE" w:rsidRPr="00711388" w:rsidRDefault="00872AFE" w:rsidP="00567869">
            <w:pPr>
              <w:pStyle w:val="NormalLeft"/>
              <w:rPr>
                <w:lang w:val="en-GB"/>
              </w:rPr>
            </w:pPr>
            <w:del w:id="1066" w:author="Author">
              <w:r w:rsidRPr="00711388" w:rsidDel="00654598">
                <w:rPr>
                  <w:lang w:val="en-GB"/>
                </w:rPr>
                <w:delText>Exit conditions at reporting date</w:delText>
              </w:r>
            </w:del>
          </w:p>
        </w:tc>
        <w:tc>
          <w:tcPr>
            <w:tcW w:w="5381" w:type="dxa"/>
            <w:tcBorders>
              <w:top w:val="single" w:sz="2" w:space="0" w:color="auto"/>
              <w:left w:val="single" w:sz="2" w:space="0" w:color="auto"/>
              <w:bottom w:val="single" w:sz="2" w:space="0" w:color="auto"/>
              <w:right w:val="single" w:sz="2" w:space="0" w:color="auto"/>
            </w:tcBorders>
          </w:tcPr>
          <w:p w14:paraId="37DC5038" w14:textId="514FE9A7" w:rsidR="00872AFE" w:rsidRPr="00711388" w:rsidDel="00654598" w:rsidRDefault="00872AFE" w:rsidP="00567869">
            <w:pPr>
              <w:pStyle w:val="NormalLeft"/>
              <w:rPr>
                <w:del w:id="1067" w:author="Author"/>
                <w:lang w:val="en-GB"/>
              </w:rPr>
            </w:pPr>
            <w:del w:id="1068" w:author="Author">
              <w:r w:rsidRPr="00711388" w:rsidDel="00654598">
                <w:rPr>
                  <w:lang w:val="en-GB"/>
                </w:rPr>
                <w:delText>Please classify the product according to the following close</w:delText>
              </w:r>
              <w:r w:rsidR="0035144A" w:rsidRPr="00711388" w:rsidDel="00654598">
                <w:rPr>
                  <w:lang w:val="en-GB"/>
                </w:rPr>
                <w:delText>d</w:delText>
              </w:r>
              <w:r w:rsidRPr="00711388" w:rsidDel="00654598">
                <w:rPr>
                  <w:lang w:val="en-GB"/>
                </w:rPr>
                <w:delText xml:space="preserve"> list regarding exit conditions at the situation of the reporting date:</w:delText>
              </w:r>
            </w:del>
          </w:p>
          <w:p w14:paraId="19FE5514" w14:textId="5751199E" w:rsidR="00872AFE" w:rsidRPr="00711388" w:rsidDel="00654598" w:rsidRDefault="00872AFE" w:rsidP="00567869">
            <w:pPr>
              <w:pStyle w:val="NormalLeft"/>
              <w:rPr>
                <w:del w:id="1069" w:author="Author"/>
                <w:lang w:val="en-GB"/>
              </w:rPr>
            </w:pPr>
            <w:del w:id="1070" w:author="Author">
              <w:r w:rsidRPr="00711388" w:rsidDel="00654598">
                <w:rPr>
                  <w:lang w:val="en-GB"/>
                </w:rPr>
                <w:delText xml:space="preserve">1 </w:delText>
              </w:r>
            </w:del>
            <w:r w:rsidR="00711388" w:rsidRPr="00711388">
              <w:rPr>
                <w:lang w:val="en-GB"/>
              </w:rPr>
              <w:t>-</w:t>
            </w:r>
            <w:del w:id="1071" w:author="Author">
              <w:r w:rsidRPr="00711388" w:rsidDel="00654598">
                <w:rPr>
                  <w:lang w:val="en-GB"/>
                </w:rPr>
                <w:delText xml:space="preserve"> Surrender value equal to the best estimate/local statutory reserves and notice required lower than one week</w:delText>
              </w:r>
            </w:del>
          </w:p>
          <w:p w14:paraId="4D12A6D9" w14:textId="78E85D6F" w:rsidR="00872AFE" w:rsidRPr="00711388" w:rsidDel="00654598" w:rsidRDefault="00872AFE" w:rsidP="00567869">
            <w:pPr>
              <w:pStyle w:val="NormalLeft"/>
              <w:rPr>
                <w:del w:id="1072" w:author="Author"/>
                <w:lang w:val="en-GB"/>
              </w:rPr>
            </w:pPr>
            <w:del w:id="1073" w:author="Author">
              <w:r w:rsidRPr="00711388" w:rsidDel="00654598">
                <w:rPr>
                  <w:lang w:val="en-GB"/>
                </w:rPr>
                <w:delText xml:space="preserve">2 </w:delText>
              </w:r>
            </w:del>
            <w:r w:rsidR="00711388" w:rsidRPr="00711388">
              <w:rPr>
                <w:lang w:val="en-GB"/>
              </w:rPr>
              <w:t>-</w:t>
            </w:r>
            <w:del w:id="1074" w:author="Author">
              <w:r w:rsidRPr="00711388" w:rsidDel="00654598">
                <w:rPr>
                  <w:lang w:val="en-GB"/>
                </w:rPr>
                <w:delText xml:space="preserve"> Surrender value equal to the best estimate/local statutory reserves and notice required higher than one week but lower than 3 months</w:delText>
              </w:r>
            </w:del>
          </w:p>
          <w:p w14:paraId="5F97B0B7" w14:textId="353997C3" w:rsidR="00872AFE" w:rsidRPr="00711388" w:rsidDel="00654598" w:rsidRDefault="00872AFE" w:rsidP="00567869">
            <w:pPr>
              <w:pStyle w:val="NormalLeft"/>
              <w:rPr>
                <w:del w:id="1075" w:author="Author"/>
                <w:lang w:val="en-GB"/>
              </w:rPr>
            </w:pPr>
            <w:del w:id="1076" w:author="Author">
              <w:r w:rsidRPr="00711388" w:rsidDel="00654598">
                <w:rPr>
                  <w:lang w:val="en-GB"/>
                </w:rPr>
                <w:delText xml:space="preserve">3 </w:delText>
              </w:r>
            </w:del>
            <w:r w:rsidR="00711388" w:rsidRPr="00711388">
              <w:rPr>
                <w:lang w:val="en-GB"/>
              </w:rPr>
              <w:t>-</w:t>
            </w:r>
            <w:del w:id="1077" w:author="Author">
              <w:r w:rsidRPr="00711388" w:rsidDel="00654598">
                <w:rPr>
                  <w:lang w:val="en-GB"/>
                </w:rPr>
                <w:delText xml:space="preserve"> Surrender value equal to the best estimate/local statutory reserves and notice required higher than 3 months</w:delText>
              </w:r>
            </w:del>
          </w:p>
          <w:p w14:paraId="59634D2C" w14:textId="1EC545E8" w:rsidR="00872AFE" w:rsidRPr="00711388" w:rsidDel="00654598" w:rsidRDefault="00872AFE" w:rsidP="00567869">
            <w:pPr>
              <w:pStyle w:val="NormalLeft"/>
              <w:rPr>
                <w:del w:id="1078" w:author="Author"/>
                <w:lang w:val="en-GB"/>
              </w:rPr>
            </w:pPr>
            <w:del w:id="1079" w:author="Author">
              <w:r w:rsidRPr="00711388" w:rsidDel="00654598">
                <w:rPr>
                  <w:lang w:val="en-GB"/>
                </w:rPr>
                <w:delText>4 - Surrender value between 100% (exclusively) and 80% of the best estimate/local statutory reserves and notice required lower than one week</w:delText>
              </w:r>
            </w:del>
          </w:p>
          <w:p w14:paraId="51947204" w14:textId="505BFB56" w:rsidR="00872AFE" w:rsidRPr="00711388" w:rsidDel="00654598" w:rsidRDefault="00872AFE" w:rsidP="00567869">
            <w:pPr>
              <w:pStyle w:val="NormalLeft"/>
              <w:rPr>
                <w:del w:id="1080" w:author="Author"/>
                <w:lang w:val="en-GB"/>
              </w:rPr>
            </w:pPr>
            <w:del w:id="1081" w:author="Author">
              <w:r w:rsidRPr="00711388" w:rsidDel="00654598">
                <w:rPr>
                  <w:lang w:val="en-GB"/>
                </w:rPr>
                <w:delText>5 - Surrender value between 100% (exclusively) and 80% of the best estimate/local statutory reserves and notice required higher than one week but lower than 3 months</w:delText>
              </w:r>
            </w:del>
          </w:p>
          <w:p w14:paraId="46E6E5E9" w14:textId="0B2131C1" w:rsidR="00872AFE" w:rsidRPr="00711388" w:rsidDel="00654598" w:rsidRDefault="00872AFE" w:rsidP="00567869">
            <w:pPr>
              <w:pStyle w:val="NormalLeft"/>
              <w:rPr>
                <w:del w:id="1082" w:author="Author"/>
                <w:lang w:val="en-GB"/>
              </w:rPr>
            </w:pPr>
            <w:del w:id="1083" w:author="Author">
              <w:r w:rsidRPr="00711388" w:rsidDel="00654598">
                <w:rPr>
                  <w:lang w:val="en-GB"/>
                </w:rPr>
                <w:delText>6 - Surrender value between 100% (exclusively) and 80% of the best estimate/local statutory reserves and notice required higher than 3 months</w:delText>
              </w:r>
            </w:del>
          </w:p>
          <w:p w14:paraId="230EE90C" w14:textId="7263C22F" w:rsidR="00872AFE" w:rsidRPr="00711388" w:rsidDel="00654598" w:rsidRDefault="00872AFE" w:rsidP="00567869">
            <w:pPr>
              <w:pStyle w:val="NormalLeft"/>
              <w:rPr>
                <w:del w:id="1084" w:author="Author"/>
                <w:lang w:val="en-GB"/>
              </w:rPr>
            </w:pPr>
            <w:del w:id="1085" w:author="Author">
              <w:r w:rsidRPr="00711388" w:rsidDel="00654598">
                <w:rPr>
                  <w:lang w:val="en-GB"/>
                </w:rPr>
                <w:delText>7 - Surrender value lower than 80% of the best estimate/local statutory reserves and notice required lower than one week</w:delText>
              </w:r>
            </w:del>
          </w:p>
          <w:p w14:paraId="0E0F3D31" w14:textId="1BA0B3CE" w:rsidR="00872AFE" w:rsidRPr="00711388" w:rsidDel="00654598" w:rsidRDefault="00872AFE" w:rsidP="00567869">
            <w:pPr>
              <w:pStyle w:val="NormalLeft"/>
              <w:rPr>
                <w:del w:id="1086" w:author="Author"/>
                <w:lang w:val="en-GB"/>
              </w:rPr>
            </w:pPr>
            <w:del w:id="1087" w:author="Author">
              <w:r w:rsidRPr="00711388" w:rsidDel="00654598">
                <w:rPr>
                  <w:lang w:val="en-GB"/>
                </w:rPr>
                <w:delText>8 - Surrender value lower than 80% of the best estimate/local statutory reserves and notice required higher than one week but lower than 3 months</w:delText>
              </w:r>
            </w:del>
          </w:p>
          <w:p w14:paraId="79AB2D61" w14:textId="5858F0C7" w:rsidR="00872AFE" w:rsidRPr="00711388" w:rsidDel="00654598" w:rsidRDefault="00872AFE" w:rsidP="00567869">
            <w:pPr>
              <w:pStyle w:val="NormalLeft"/>
              <w:rPr>
                <w:del w:id="1088" w:author="Author"/>
                <w:lang w:val="en-GB"/>
              </w:rPr>
            </w:pPr>
            <w:del w:id="1089" w:author="Author">
              <w:r w:rsidRPr="00711388" w:rsidDel="00654598">
                <w:rPr>
                  <w:lang w:val="en-GB"/>
                </w:rPr>
                <w:delText>9 - Surrender value lower than 80% of the best estimate/local statutory reserves and notice required higher than 3 months</w:delText>
              </w:r>
            </w:del>
          </w:p>
          <w:p w14:paraId="36F8E55D" w14:textId="2E0AB230" w:rsidR="00872AFE" w:rsidRPr="00711388" w:rsidDel="00654598" w:rsidRDefault="00872AFE" w:rsidP="00567869">
            <w:pPr>
              <w:pStyle w:val="NormalLeft"/>
              <w:rPr>
                <w:del w:id="1090" w:author="Author"/>
                <w:lang w:val="en-GB"/>
              </w:rPr>
            </w:pPr>
            <w:del w:id="1091" w:author="Author">
              <w:r w:rsidRPr="00711388" w:rsidDel="00654598">
                <w:rPr>
                  <w:lang w:val="en-GB"/>
                </w:rPr>
                <w:lastRenderedPageBreak/>
                <w:delText xml:space="preserve">10 </w:delText>
              </w:r>
            </w:del>
            <w:r w:rsidR="00711388" w:rsidRPr="00711388">
              <w:rPr>
                <w:lang w:val="en-GB"/>
              </w:rPr>
              <w:t>-</w:t>
            </w:r>
            <w:del w:id="1092" w:author="Author">
              <w:r w:rsidRPr="00711388" w:rsidDel="00654598">
                <w:rPr>
                  <w:lang w:val="en-GB"/>
                </w:rPr>
                <w:delText xml:space="preserve"> Other</w:delText>
              </w:r>
            </w:del>
          </w:p>
          <w:p w14:paraId="0583F5D5" w14:textId="77099D34" w:rsidR="00872AFE" w:rsidRPr="00711388" w:rsidDel="00654598" w:rsidRDefault="00872AFE" w:rsidP="00567869">
            <w:pPr>
              <w:pStyle w:val="NormalLeft"/>
              <w:rPr>
                <w:del w:id="1093" w:author="Author"/>
                <w:lang w:val="en-GB"/>
              </w:rPr>
            </w:pPr>
            <w:del w:id="1094" w:author="Author">
              <w:r w:rsidRPr="00711388" w:rsidDel="00654598">
                <w:rPr>
                  <w:lang w:val="en-GB"/>
                </w:rPr>
                <w:delText>The notice period should be understood as the time period (e.g. days or weeks) requested by the insurance company between the notification of the policyholder of his/her intention to terminate the insurance policy and the actual termination date. This term does not refer to the cool-off period which a client has to cancel the policy without penalty.</w:delText>
              </w:r>
            </w:del>
          </w:p>
          <w:p w14:paraId="327AA613" w14:textId="36E294BF" w:rsidR="00872AFE" w:rsidRPr="00711388" w:rsidDel="00654598" w:rsidRDefault="00872AFE" w:rsidP="00567869">
            <w:pPr>
              <w:pStyle w:val="NormalLeft"/>
              <w:rPr>
                <w:del w:id="1095" w:author="Author"/>
                <w:lang w:val="en-GB"/>
              </w:rPr>
            </w:pPr>
            <w:del w:id="1096" w:author="Author">
              <w:r w:rsidRPr="00711388" w:rsidDel="00654598">
                <w:rPr>
                  <w:lang w:val="en-GB"/>
                </w:rPr>
                <w:delText>Where this cell is not applicable, i.e. a contract cannot be surrender, e.g. for annuities from non-life contracts, this cell can be left blank.</w:delText>
              </w:r>
            </w:del>
          </w:p>
          <w:p w14:paraId="2641FB80" w14:textId="20C9CA4B" w:rsidR="00872AFE" w:rsidRPr="00711388" w:rsidRDefault="00872AFE" w:rsidP="00567869">
            <w:pPr>
              <w:pStyle w:val="NormalLeft"/>
              <w:rPr>
                <w:lang w:val="en-GB"/>
              </w:rPr>
            </w:pPr>
            <w:del w:id="1097" w:author="Author">
              <w:r w:rsidRPr="00711388" w:rsidDel="00654598">
                <w:rPr>
                  <w:lang w:val="en-GB"/>
                </w:rPr>
                <w:delText>Not applicable for annuities stemming from non-life contracts.</w:delText>
              </w:r>
              <w:commentRangeEnd w:id="1064"/>
              <w:r w:rsidR="00654598" w:rsidRPr="00711388" w:rsidDel="00654598">
                <w:rPr>
                  <w:rStyle w:val="CommentReference"/>
                  <w:lang w:val="en-GB"/>
                </w:rPr>
                <w:commentReference w:id="1064"/>
              </w:r>
            </w:del>
          </w:p>
        </w:tc>
      </w:tr>
      <w:tr w:rsidR="00872AFE" w:rsidRPr="00711388" w14:paraId="2BE8EFFD" w14:textId="77777777" w:rsidTr="006D4D5E">
        <w:tc>
          <w:tcPr>
            <w:tcW w:w="1836" w:type="dxa"/>
            <w:tcBorders>
              <w:top w:val="single" w:sz="2" w:space="0" w:color="auto"/>
              <w:left w:val="single" w:sz="2" w:space="0" w:color="auto"/>
              <w:bottom w:val="single" w:sz="2" w:space="0" w:color="auto"/>
              <w:right w:val="single" w:sz="2" w:space="0" w:color="auto"/>
            </w:tcBorders>
          </w:tcPr>
          <w:p w14:paraId="36B473B5" w14:textId="77777777" w:rsidR="00872AFE" w:rsidRPr="00711388" w:rsidRDefault="00872AFE" w:rsidP="00567869">
            <w:pPr>
              <w:pStyle w:val="NormalLeft"/>
              <w:rPr>
                <w:lang w:val="en-GB"/>
              </w:rPr>
            </w:pPr>
            <w:r w:rsidRPr="00711388">
              <w:rPr>
                <w:lang w:val="en-GB"/>
              </w:rPr>
              <w:lastRenderedPageBreak/>
              <w:t>C0280</w:t>
            </w:r>
          </w:p>
        </w:tc>
        <w:tc>
          <w:tcPr>
            <w:tcW w:w="2020" w:type="dxa"/>
            <w:tcBorders>
              <w:top w:val="single" w:sz="2" w:space="0" w:color="auto"/>
              <w:left w:val="single" w:sz="2" w:space="0" w:color="auto"/>
              <w:bottom w:val="single" w:sz="2" w:space="0" w:color="auto"/>
              <w:right w:val="single" w:sz="2" w:space="0" w:color="auto"/>
            </w:tcBorders>
          </w:tcPr>
          <w:p w14:paraId="43C7C11E" w14:textId="77777777" w:rsidR="00872AFE" w:rsidRPr="00711388" w:rsidRDefault="00872AFE" w:rsidP="00567869">
            <w:pPr>
              <w:pStyle w:val="NormalLeft"/>
              <w:rPr>
                <w:lang w:val="en-GB"/>
              </w:rPr>
            </w:pPr>
            <w:r w:rsidRPr="00711388">
              <w:rPr>
                <w:lang w:val="en-GB"/>
              </w:rPr>
              <w:t>Amount on which interest rate is guaranteed</w:t>
            </w:r>
          </w:p>
        </w:tc>
        <w:tc>
          <w:tcPr>
            <w:tcW w:w="5381" w:type="dxa"/>
            <w:tcBorders>
              <w:top w:val="single" w:sz="2" w:space="0" w:color="auto"/>
              <w:left w:val="single" w:sz="2" w:space="0" w:color="auto"/>
              <w:bottom w:val="single" w:sz="2" w:space="0" w:color="auto"/>
              <w:right w:val="single" w:sz="2" w:space="0" w:color="auto"/>
            </w:tcBorders>
          </w:tcPr>
          <w:p w14:paraId="614877FC" w14:textId="3469170F" w:rsidR="00872AFE" w:rsidRPr="00711388" w:rsidRDefault="00872AFE" w:rsidP="00567869">
            <w:pPr>
              <w:pStyle w:val="NormalLeft"/>
              <w:rPr>
                <w:lang w:val="en-GB"/>
              </w:rPr>
            </w:pPr>
            <w:r w:rsidRPr="00711388">
              <w:rPr>
                <w:lang w:val="en-GB"/>
              </w:rPr>
              <w:t>Monetary amount to which the guaranteed interest rate reported in C026</w:t>
            </w:r>
            <w:ins w:id="1098" w:author="Author">
              <w:r w:rsidR="00305106" w:rsidRPr="00711388">
                <w:rPr>
                  <w:lang w:val="en-GB"/>
                </w:rPr>
                <w:t>1</w:t>
              </w:r>
            </w:ins>
            <w:del w:id="1099" w:author="Author">
              <w:r w:rsidRPr="00711388" w:rsidDel="00305106">
                <w:rPr>
                  <w:lang w:val="en-GB"/>
                </w:rPr>
                <w:delText>0</w:delText>
              </w:r>
            </w:del>
            <w:r w:rsidRPr="00711388">
              <w:rPr>
                <w:lang w:val="en-GB"/>
              </w:rPr>
              <w:t xml:space="preserve"> need to be applied. Amount is to be reported as the monetary value at the reference date.</w:t>
            </w:r>
          </w:p>
          <w:p w14:paraId="342FE174" w14:textId="77777777" w:rsidR="00872AFE" w:rsidRPr="00711388" w:rsidRDefault="00872AFE" w:rsidP="00567869">
            <w:pPr>
              <w:pStyle w:val="NormalLeft"/>
              <w:rPr>
                <w:lang w:val="en-GB"/>
              </w:rPr>
            </w:pPr>
            <w:r w:rsidRPr="00711388">
              <w:rPr>
                <w:lang w:val="en-GB"/>
              </w:rPr>
              <w:t>Not applicable for annuities stemming from non-life contracts.</w:t>
            </w:r>
          </w:p>
        </w:tc>
      </w:tr>
      <w:tr w:rsidR="00872AFE" w:rsidRPr="00711388" w14:paraId="48D4B611" w14:textId="77777777" w:rsidTr="006D4D5E">
        <w:tc>
          <w:tcPr>
            <w:tcW w:w="9237" w:type="dxa"/>
            <w:gridSpan w:val="3"/>
            <w:tcBorders>
              <w:top w:val="single" w:sz="2" w:space="0" w:color="auto"/>
              <w:left w:val="single" w:sz="2" w:space="0" w:color="auto"/>
              <w:bottom w:val="single" w:sz="2" w:space="0" w:color="auto"/>
              <w:right w:val="single" w:sz="2" w:space="0" w:color="auto"/>
            </w:tcBorders>
          </w:tcPr>
          <w:p w14:paraId="224B9660" w14:textId="77777777" w:rsidR="00872AFE" w:rsidRPr="00711388" w:rsidRDefault="00872AFE" w:rsidP="00567869">
            <w:pPr>
              <w:pStyle w:val="NormalLeft"/>
              <w:rPr>
                <w:lang w:val="en-GB"/>
              </w:rPr>
            </w:pPr>
            <w:r w:rsidRPr="00711388">
              <w:rPr>
                <w:lang w:val="en-GB"/>
              </w:rPr>
              <w:t>Characteristics of product</w:t>
            </w:r>
          </w:p>
        </w:tc>
      </w:tr>
      <w:tr w:rsidR="008172E5" w:rsidRPr="00711388" w14:paraId="0825DAEB" w14:textId="77777777" w:rsidTr="006D4D5E">
        <w:trPr>
          <w:ins w:id="1100" w:author="Author"/>
        </w:trPr>
        <w:tc>
          <w:tcPr>
            <w:tcW w:w="1836" w:type="dxa"/>
            <w:tcBorders>
              <w:top w:val="single" w:sz="2" w:space="0" w:color="auto"/>
              <w:left w:val="single" w:sz="2" w:space="0" w:color="auto"/>
              <w:bottom w:val="single" w:sz="2" w:space="0" w:color="auto"/>
              <w:right w:val="single" w:sz="2" w:space="0" w:color="auto"/>
            </w:tcBorders>
          </w:tcPr>
          <w:p w14:paraId="725AA05B" w14:textId="11807775" w:rsidR="008172E5" w:rsidRPr="00711388" w:rsidRDefault="008172E5" w:rsidP="008172E5">
            <w:pPr>
              <w:pStyle w:val="NormalLeft"/>
              <w:rPr>
                <w:ins w:id="1101" w:author="Author"/>
                <w:lang w:val="en-GB"/>
              </w:rPr>
            </w:pPr>
            <w:ins w:id="1102" w:author="Author">
              <w:r w:rsidRPr="00711388">
                <w:rPr>
                  <w:lang w:val="en-GB"/>
                </w:rPr>
                <w:t>C0090</w:t>
              </w:r>
            </w:ins>
          </w:p>
        </w:tc>
        <w:tc>
          <w:tcPr>
            <w:tcW w:w="2020" w:type="dxa"/>
            <w:tcBorders>
              <w:top w:val="single" w:sz="2" w:space="0" w:color="auto"/>
              <w:left w:val="single" w:sz="2" w:space="0" w:color="auto"/>
              <w:bottom w:val="single" w:sz="2" w:space="0" w:color="auto"/>
              <w:right w:val="single" w:sz="2" w:space="0" w:color="auto"/>
            </w:tcBorders>
          </w:tcPr>
          <w:p w14:paraId="19C6C390" w14:textId="55E0F2C5" w:rsidR="008172E5" w:rsidRPr="00711388" w:rsidRDefault="008172E5" w:rsidP="008172E5">
            <w:pPr>
              <w:pStyle w:val="NormalLeft"/>
              <w:rPr>
                <w:ins w:id="1103" w:author="Author"/>
                <w:lang w:val="en-GB"/>
              </w:rPr>
            </w:pPr>
            <w:ins w:id="1104" w:author="Author">
              <w:r w:rsidRPr="00711388">
                <w:rPr>
                  <w:lang w:val="en-GB"/>
                </w:rPr>
                <w:t>Product ID code</w:t>
              </w:r>
            </w:ins>
          </w:p>
        </w:tc>
        <w:tc>
          <w:tcPr>
            <w:tcW w:w="5381" w:type="dxa"/>
            <w:tcBorders>
              <w:top w:val="single" w:sz="2" w:space="0" w:color="auto"/>
              <w:left w:val="single" w:sz="2" w:space="0" w:color="auto"/>
              <w:bottom w:val="single" w:sz="2" w:space="0" w:color="auto"/>
              <w:right w:val="single" w:sz="2" w:space="0" w:color="auto"/>
            </w:tcBorders>
          </w:tcPr>
          <w:p w14:paraId="79493291" w14:textId="6F190028" w:rsidR="008172E5" w:rsidRPr="00711388" w:rsidRDefault="008172E5" w:rsidP="008172E5">
            <w:pPr>
              <w:pStyle w:val="NormalLeft"/>
              <w:rPr>
                <w:ins w:id="1105" w:author="Author"/>
                <w:highlight w:val="yellow"/>
                <w:lang w:val="en-GB"/>
              </w:rPr>
            </w:pPr>
            <w:ins w:id="1106" w:author="Author">
              <w:r w:rsidRPr="00711388">
                <w:rPr>
                  <w:lang w:val="en-GB"/>
                </w:rPr>
                <w:t>Same code as in C0010.</w:t>
              </w:r>
            </w:ins>
          </w:p>
        </w:tc>
      </w:tr>
      <w:tr w:rsidR="008172E5" w:rsidRPr="00711388" w14:paraId="585AE662" w14:textId="77777777" w:rsidTr="006D4D5E">
        <w:tc>
          <w:tcPr>
            <w:tcW w:w="1836" w:type="dxa"/>
            <w:tcBorders>
              <w:top w:val="single" w:sz="2" w:space="0" w:color="auto"/>
              <w:left w:val="single" w:sz="2" w:space="0" w:color="auto"/>
              <w:bottom w:val="single" w:sz="2" w:space="0" w:color="auto"/>
              <w:right w:val="single" w:sz="2" w:space="0" w:color="auto"/>
            </w:tcBorders>
          </w:tcPr>
          <w:p w14:paraId="2359982C" w14:textId="77777777" w:rsidR="008172E5" w:rsidRPr="00711388" w:rsidRDefault="008172E5" w:rsidP="008172E5">
            <w:pPr>
              <w:pStyle w:val="NormalLeft"/>
              <w:rPr>
                <w:lang w:val="en-GB"/>
              </w:rPr>
            </w:pPr>
            <w:r w:rsidRPr="00711388">
              <w:rPr>
                <w:lang w:val="en-GB"/>
              </w:rPr>
              <w:t>C0101</w:t>
            </w:r>
          </w:p>
        </w:tc>
        <w:tc>
          <w:tcPr>
            <w:tcW w:w="2020" w:type="dxa"/>
            <w:tcBorders>
              <w:top w:val="single" w:sz="2" w:space="0" w:color="auto"/>
              <w:left w:val="single" w:sz="2" w:space="0" w:color="auto"/>
              <w:bottom w:val="single" w:sz="2" w:space="0" w:color="auto"/>
              <w:right w:val="single" w:sz="2" w:space="0" w:color="auto"/>
            </w:tcBorders>
          </w:tcPr>
          <w:p w14:paraId="3F2F9C56" w14:textId="3CF95FAE" w:rsidR="008172E5" w:rsidRPr="00711388" w:rsidRDefault="008172E5" w:rsidP="008172E5">
            <w:pPr>
              <w:pStyle w:val="NormalLeft"/>
              <w:rPr>
                <w:lang w:val="en-GB"/>
              </w:rPr>
            </w:pPr>
            <w:r w:rsidRPr="00711388">
              <w:rPr>
                <w:lang w:val="en-GB"/>
              </w:rPr>
              <w:t>Product</w:t>
            </w:r>
            <w:del w:id="1107" w:author="Author">
              <w:r w:rsidRPr="00711388" w:rsidDel="003323F0">
                <w:rPr>
                  <w:lang w:val="en-GB"/>
                </w:rPr>
                <w:delText xml:space="preserve">  </w:delText>
              </w:r>
            </w:del>
            <w:ins w:id="1108" w:author="Author">
              <w:r w:rsidR="003323F0">
                <w:rPr>
                  <w:lang w:val="en-GB"/>
                </w:rPr>
                <w:t xml:space="preserve"> </w:t>
              </w:r>
            </w:ins>
            <w:r w:rsidRPr="00711388">
              <w:rPr>
                <w:lang w:val="en-GB"/>
              </w:rPr>
              <w:t>classification</w:t>
            </w:r>
          </w:p>
        </w:tc>
        <w:tc>
          <w:tcPr>
            <w:tcW w:w="5381" w:type="dxa"/>
            <w:tcBorders>
              <w:top w:val="single" w:sz="2" w:space="0" w:color="auto"/>
              <w:left w:val="single" w:sz="2" w:space="0" w:color="auto"/>
              <w:bottom w:val="single" w:sz="2" w:space="0" w:color="auto"/>
              <w:right w:val="single" w:sz="2" w:space="0" w:color="auto"/>
            </w:tcBorders>
          </w:tcPr>
          <w:p w14:paraId="208D6C9B" w14:textId="77777777" w:rsidR="008172E5" w:rsidRPr="00711388" w:rsidRDefault="008172E5" w:rsidP="008172E5">
            <w:pPr>
              <w:pStyle w:val="NormalLeft"/>
              <w:rPr>
                <w:lang w:val="en-GB"/>
              </w:rPr>
            </w:pPr>
            <w:r w:rsidRPr="00711388">
              <w:rPr>
                <w:lang w:val="en-GB"/>
              </w:rPr>
              <w:t>The following closed list shall be used:</w:t>
            </w:r>
          </w:p>
          <w:p w14:paraId="6C8C3638" w14:textId="77777777" w:rsidR="008172E5" w:rsidRPr="00711388" w:rsidRDefault="008172E5" w:rsidP="0083381F">
            <w:pPr>
              <w:pStyle w:val="NormalLeft"/>
              <w:numPr>
                <w:ilvl w:val="0"/>
                <w:numId w:val="12"/>
              </w:numPr>
              <w:rPr>
                <w:lang w:val="en-GB"/>
              </w:rPr>
            </w:pPr>
            <w:r w:rsidRPr="00711388">
              <w:rPr>
                <w:lang w:val="en-GB"/>
              </w:rPr>
              <w:t>single life</w:t>
            </w:r>
          </w:p>
          <w:p w14:paraId="5A090039" w14:textId="77777777" w:rsidR="008172E5" w:rsidRPr="00711388" w:rsidRDefault="008172E5" w:rsidP="0083381F">
            <w:pPr>
              <w:pStyle w:val="NormalLeft"/>
              <w:numPr>
                <w:ilvl w:val="0"/>
                <w:numId w:val="12"/>
              </w:numPr>
              <w:rPr>
                <w:lang w:val="en-GB"/>
              </w:rPr>
            </w:pPr>
            <w:r w:rsidRPr="00711388">
              <w:rPr>
                <w:lang w:val="en-GB"/>
              </w:rPr>
              <w:t>joint life</w:t>
            </w:r>
          </w:p>
          <w:p w14:paraId="265A6A8B" w14:textId="466C8A51" w:rsidR="008172E5" w:rsidRPr="00711388" w:rsidRDefault="008172E5" w:rsidP="0083381F">
            <w:pPr>
              <w:pStyle w:val="NormalLeft"/>
              <w:numPr>
                <w:ilvl w:val="0"/>
                <w:numId w:val="12"/>
              </w:numPr>
              <w:rPr>
                <w:lang w:val="en-GB"/>
              </w:rPr>
            </w:pPr>
            <w:r w:rsidRPr="00711388">
              <w:rPr>
                <w:lang w:val="en-GB"/>
              </w:rPr>
              <w:t>collective</w:t>
            </w:r>
            <w:ins w:id="1109" w:author="Author">
              <w:r w:rsidRPr="00711388">
                <w:rPr>
                  <w:lang w:val="en-GB"/>
                </w:rPr>
                <w:t>/group</w:t>
              </w:r>
            </w:ins>
          </w:p>
          <w:p w14:paraId="75B6162F" w14:textId="4031E928" w:rsidR="008172E5" w:rsidRDefault="008172E5" w:rsidP="0083381F">
            <w:pPr>
              <w:pStyle w:val="NormalLeft"/>
              <w:numPr>
                <w:ilvl w:val="0"/>
                <w:numId w:val="12"/>
              </w:numPr>
              <w:rPr>
                <w:ins w:id="1110" w:author="Author"/>
                <w:lang w:val="en-GB"/>
              </w:rPr>
            </w:pPr>
            <w:r w:rsidRPr="00711388">
              <w:rPr>
                <w:lang w:val="en-GB"/>
              </w:rPr>
              <w:t>other</w:t>
            </w:r>
          </w:p>
          <w:p w14:paraId="34619936" w14:textId="372B5C7A" w:rsidR="008C2FC3" w:rsidRPr="00711388" w:rsidRDefault="008C2FC3" w:rsidP="0083381F">
            <w:pPr>
              <w:pStyle w:val="NormalLeft"/>
              <w:numPr>
                <w:ilvl w:val="0"/>
                <w:numId w:val="12"/>
              </w:numPr>
              <w:rPr>
                <w:lang w:val="en-GB"/>
              </w:rPr>
            </w:pPr>
            <w:ins w:id="1111" w:author="Author">
              <w:r w:rsidRPr="00711388">
                <w:rPr>
                  <w:lang w:val="en-GB"/>
                </w:rPr>
                <w:t>annuities stemming from non-life</w:t>
              </w:r>
            </w:ins>
          </w:p>
          <w:p w14:paraId="657DF20C" w14:textId="2AB7C4FB" w:rsidR="008172E5" w:rsidRPr="00711388" w:rsidDel="008C2FC3" w:rsidRDefault="008172E5" w:rsidP="008172E5">
            <w:pPr>
              <w:pStyle w:val="NormalLeft"/>
              <w:rPr>
                <w:del w:id="1112" w:author="Author"/>
                <w:lang w:val="en-GB"/>
              </w:rPr>
            </w:pPr>
            <w:del w:id="1113" w:author="Author">
              <w:r w:rsidRPr="00711388" w:rsidDel="008C2FC3">
                <w:rPr>
                  <w:lang w:val="en-GB"/>
                </w:rPr>
                <w:delText xml:space="preserve">If more than one characteristic is applicable use “4 </w:delText>
              </w:r>
              <w:r w:rsidR="00711388" w:rsidRPr="00711388" w:rsidDel="008C2FC3">
                <w:rPr>
                  <w:lang w:val="en-GB"/>
                </w:rPr>
                <w:delText>-</w:delText>
              </w:r>
              <w:r w:rsidRPr="00711388" w:rsidDel="008C2FC3">
                <w:rPr>
                  <w:lang w:val="en-GB"/>
                </w:rPr>
                <w:delText xml:space="preserve"> other”.</w:delText>
              </w:r>
            </w:del>
          </w:p>
          <w:p w14:paraId="2BBBA2A2" w14:textId="2E380BD9" w:rsidR="008172E5" w:rsidRPr="00711388" w:rsidRDefault="008172E5" w:rsidP="008172E5">
            <w:pPr>
              <w:pStyle w:val="NormalLeft"/>
              <w:rPr>
                <w:lang w:val="en-GB"/>
              </w:rPr>
            </w:pPr>
            <w:del w:id="1114" w:author="Author">
              <w:r w:rsidRPr="00711388" w:rsidDel="006361BF">
                <w:rPr>
                  <w:lang w:val="en-GB"/>
                </w:rPr>
                <w:delText xml:space="preserve">For </w:delText>
              </w:r>
              <w:r w:rsidRPr="00711388" w:rsidDel="008C2FC3">
                <w:rPr>
                  <w:lang w:val="en-GB"/>
                </w:rPr>
                <w:delText>annuities stemming from non</w:delText>
              </w:r>
              <w:r w:rsidR="00711388" w:rsidRPr="00711388" w:rsidDel="008C2FC3">
                <w:rPr>
                  <w:lang w:val="en-GB"/>
                </w:rPr>
                <w:delText>-</w:delText>
              </w:r>
              <w:r w:rsidRPr="00711388" w:rsidDel="008C2FC3">
                <w:rPr>
                  <w:lang w:val="en-GB"/>
                </w:rPr>
                <w:delText xml:space="preserve">life </w:delText>
              </w:r>
              <w:r w:rsidRPr="00711388" w:rsidDel="006361BF">
                <w:rPr>
                  <w:lang w:val="en-GB"/>
                </w:rPr>
                <w:delText xml:space="preserve">use “4 </w:delText>
              </w:r>
            </w:del>
            <w:r w:rsidR="00711388" w:rsidRPr="00711388">
              <w:rPr>
                <w:lang w:val="en-GB"/>
              </w:rPr>
              <w:t>-</w:t>
            </w:r>
            <w:del w:id="1115" w:author="Author">
              <w:r w:rsidRPr="00711388" w:rsidDel="006361BF">
                <w:rPr>
                  <w:lang w:val="en-GB"/>
                </w:rPr>
                <w:delText xml:space="preserve"> other”.</w:delText>
              </w:r>
            </w:del>
          </w:p>
        </w:tc>
      </w:tr>
      <w:tr w:rsidR="008172E5" w:rsidRPr="00711388" w14:paraId="68D38026" w14:textId="77777777" w:rsidTr="006D4D5E">
        <w:tc>
          <w:tcPr>
            <w:tcW w:w="1836" w:type="dxa"/>
            <w:tcBorders>
              <w:top w:val="single" w:sz="2" w:space="0" w:color="auto"/>
              <w:left w:val="single" w:sz="2" w:space="0" w:color="auto"/>
              <w:bottom w:val="single" w:sz="2" w:space="0" w:color="auto"/>
              <w:right w:val="single" w:sz="2" w:space="0" w:color="auto"/>
            </w:tcBorders>
          </w:tcPr>
          <w:p w14:paraId="32452D05" w14:textId="77777777" w:rsidR="008172E5" w:rsidRPr="00711388" w:rsidRDefault="008172E5" w:rsidP="008172E5">
            <w:pPr>
              <w:pStyle w:val="NormalLeft"/>
              <w:rPr>
                <w:lang w:val="en-GB"/>
              </w:rPr>
            </w:pPr>
            <w:r w:rsidRPr="00711388">
              <w:rPr>
                <w:lang w:val="en-GB"/>
              </w:rPr>
              <w:t>C0102</w:t>
            </w:r>
          </w:p>
        </w:tc>
        <w:tc>
          <w:tcPr>
            <w:tcW w:w="2020" w:type="dxa"/>
            <w:tcBorders>
              <w:top w:val="single" w:sz="2" w:space="0" w:color="auto"/>
              <w:left w:val="single" w:sz="2" w:space="0" w:color="auto"/>
              <w:bottom w:val="single" w:sz="2" w:space="0" w:color="auto"/>
              <w:right w:val="single" w:sz="2" w:space="0" w:color="auto"/>
            </w:tcBorders>
          </w:tcPr>
          <w:p w14:paraId="22DCF67B" w14:textId="77777777" w:rsidR="008172E5" w:rsidRPr="00711388" w:rsidRDefault="008172E5" w:rsidP="008172E5">
            <w:pPr>
              <w:pStyle w:val="NormalLeft"/>
              <w:rPr>
                <w:lang w:val="en-GB"/>
              </w:rPr>
            </w:pPr>
            <w:r w:rsidRPr="00711388">
              <w:rPr>
                <w:lang w:val="en-GB"/>
              </w:rPr>
              <w:t>Pension entitlements</w:t>
            </w:r>
          </w:p>
        </w:tc>
        <w:tc>
          <w:tcPr>
            <w:tcW w:w="5381" w:type="dxa"/>
            <w:tcBorders>
              <w:top w:val="single" w:sz="2" w:space="0" w:color="auto"/>
              <w:left w:val="single" w:sz="2" w:space="0" w:color="auto"/>
              <w:bottom w:val="single" w:sz="2" w:space="0" w:color="auto"/>
              <w:right w:val="single" w:sz="2" w:space="0" w:color="auto"/>
            </w:tcBorders>
          </w:tcPr>
          <w:p w14:paraId="11E8821C" w14:textId="77777777" w:rsidR="008172E5" w:rsidRPr="00711388" w:rsidRDefault="008172E5" w:rsidP="008172E5">
            <w:pPr>
              <w:pStyle w:val="NormalLeft"/>
              <w:rPr>
                <w:lang w:val="en-GB"/>
              </w:rPr>
            </w:pPr>
            <w:r w:rsidRPr="00711388">
              <w:rPr>
                <w:lang w:val="en-GB"/>
              </w:rPr>
              <w:t>Specify if the product category is a pension entitlement. The following closed list shall be used:</w:t>
            </w:r>
          </w:p>
          <w:p w14:paraId="1FD43335" w14:textId="77777777" w:rsidR="008172E5" w:rsidRPr="00711388" w:rsidRDefault="008172E5" w:rsidP="0083381F">
            <w:pPr>
              <w:pStyle w:val="NormalLeft"/>
              <w:numPr>
                <w:ilvl w:val="0"/>
                <w:numId w:val="13"/>
              </w:numPr>
              <w:rPr>
                <w:lang w:val="en-GB"/>
              </w:rPr>
            </w:pPr>
            <w:r w:rsidRPr="00711388">
              <w:rPr>
                <w:lang w:val="en-GB"/>
              </w:rPr>
              <w:t>Yes</w:t>
            </w:r>
          </w:p>
          <w:p w14:paraId="2ABD3339" w14:textId="77777777" w:rsidR="008172E5" w:rsidRPr="00711388" w:rsidRDefault="008172E5" w:rsidP="0083381F">
            <w:pPr>
              <w:pStyle w:val="NormalLeft"/>
              <w:numPr>
                <w:ilvl w:val="0"/>
                <w:numId w:val="13"/>
              </w:numPr>
              <w:rPr>
                <w:lang w:val="en-GB"/>
              </w:rPr>
            </w:pPr>
            <w:r w:rsidRPr="00711388">
              <w:rPr>
                <w:lang w:val="en-GB"/>
              </w:rPr>
              <w:t>No</w:t>
            </w:r>
          </w:p>
          <w:p w14:paraId="3762E9AC" w14:textId="77777777" w:rsidR="008172E5" w:rsidRPr="00711388" w:rsidRDefault="008172E5" w:rsidP="008172E5">
            <w:pPr>
              <w:pStyle w:val="NormalLeft"/>
              <w:rPr>
                <w:lang w:val="en-GB"/>
              </w:rPr>
            </w:pPr>
            <w:r w:rsidRPr="00711388">
              <w:rPr>
                <w:lang w:val="en-GB"/>
              </w:rPr>
              <w:t>When assessing if a product should be classified as pension entitlement under template S.14 the following should be considered:</w:t>
            </w:r>
          </w:p>
          <w:p w14:paraId="68AB4EC3" w14:textId="77777777" w:rsidR="008172E5" w:rsidRPr="00711388" w:rsidRDefault="008172E5" w:rsidP="0083381F">
            <w:pPr>
              <w:pStyle w:val="NormalLeft"/>
              <w:numPr>
                <w:ilvl w:val="0"/>
                <w:numId w:val="14"/>
              </w:numPr>
              <w:rPr>
                <w:lang w:val="en-GB"/>
              </w:rPr>
            </w:pPr>
            <w:r w:rsidRPr="00711388">
              <w:rPr>
                <w:lang w:val="en-GB"/>
              </w:rPr>
              <w:lastRenderedPageBreak/>
              <w:t xml:space="preserve">If product is a pension product based on national regulation/law. For this the “Database of pension plans and products in the EEA” published at EIOPA website might be considered (with the caveats referred to on the website); </w:t>
            </w:r>
          </w:p>
          <w:p w14:paraId="0EF98288" w14:textId="45D8645C" w:rsidR="008172E5" w:rsidRPr="00711388" w:rsidRDefault="008172E5" w:rsidP="0083381F">
            <w:pPr>
              <w:pStyle w:val="NormalLeft"/>
              <w:numPr>
                <w:ilvl w:val="0"/>
                <w:numId w:val="14"/>
              </w:numPr>
              <w:rPr>
                <w:lang w:val="en-GB"/>
              </w:rPr>
            </w:pPr>
            <w:r w:rsidRPr="00711388">
              <w:rPr>
                <w:lang w:val="en-GB"/>
              </w:rPr>
              <w:t>If a product (e.g. a unit-linked product) accumulates money for retirement using a tax advantage related to pensions;</w:t>
            </w:r>
            <w:del w:id="1116" w:author="Author">
              <w:r w:rsidRPr="00711388" w:rsidDel="003323F0">
                <w:rPr>
                  <w:lang w:val="en-GB"/>
                </w:rPr>
                <w:delText xml:space="preserve">  </w:delText>
              </w:r>
            </w:del>
            <w:ins w:id="1117" w:author="Author">
              <w:r w:rsidR="003323F0">
                <w:rPr>
                  <w:lang w:val="en-GB"/>
                </w:rPr>
                <w:t xml:space="preserve"> </w:t>
              </w:r>
            </w:ins>
          </w:p>
          <w:p w14:paraId="15116045" w14:textId="77777777" w:rsidR="008172E5" w:rsidRPr="00711388" w:rsidRDefault="008172E5" w:rsidP="0083381F">
            <w:pPr>
              <w:pStyle w:val="NormalLeft"/>
              <w:numPr>
                <w:ilvl w:val="0"/>
                <w:numId w:val="14"/>
              </w:numPr>
              <w:rPr>
                <w:lang w:val="en-GB"/>
              </w:rPr>
            </w:pPr>
            <w:r w:rsidRPr="00711388">
              <w:rPr>
                <w:lang w:val="en-GB"/>
              </w:rPr>
              <w:t xml:space="preserve">If the future payments are explicitly linked to the retirement itself; </w:t>
            </w:r>
          </w:p>
          <w:p w14:paraId="56A6E7C5" w14:textId="77777777" w:rsidR="008172E5" w:rsidRPr="00711388" w:rsidRDefault="008172E5" w:rsidP="0083381F">
            <w:pPr>
              <w:pStyle w:val="NormalLeft"/>
              <w:numPr>
                <w:ilvl w:val="0"/>
                <w:numId w:val="14"/>
              </w:numPr>
              <w:rPr>
                <w:lang w:val="en-GB"/>
              </w:rPr>
            </w:pPr>
            <w:r w:rsidRPr="00711388">
              <w:rPr>
                <w:lang w:val="en-GB"/>
              </w:rPr>
              <w:t>If the product complies with all features identified but also includes some very exceptional situations where the money could be surrendered like long unemployment or serious illness, it should continue to be considered as a pension entitlement.</w:t>
            </w:r>
          </w:p>
          <w:p w14:paraId="5C164CF4" w14:textId="77777777" w:rsidR="008172E5" w:rsidRPr="00711388" w:rsidRDefault="008172E5" w:rsidP="008172E5">
            <w:pPr>
              <w:pStyle w:val="NormalLeft"/>
              <w:rPr>
                <w:lang w:val="en-GB"/>
              </w:rPr>
            </w:pPr>
            <w:r w:rsidRPr="00711388">
              <w:rPr>
                <w:lang w:val="en-GB"/>
              </w:rPr>
              <w:t>The following should not influence the decision:</w:t>
            </w:r>
          </w:p>
          <w:p w14:paraId="5E93050E" w14:textId="77777777" w:rsidR="008172E5" w:rsidRPr="00711388" w:rsidRDefault="008172E5" w:rsidP="0083381F">
            <w:pPr>
              <w:pStyle w:val="NormalLeft"/>
              <w:numPr>
                <w:ilvl w:val="0"/>
                <w:numId w:val="15"/>
              </w:numPr>
              <w:rPr>
                <w:lang w:val="en-GB"/>
              </w:rPr>
            </w:pPr>
            <w:r w:rsidRPr="00711388">
              <w:rPr>
                <w:lang w:val="en-GB"/>
              </w:rPr>
              <w:t>If the product substitutes or is additional to the social security system in place;</w:t>
            </w:r>
          </w:p>
          <w:p w14:paraId="4935D0D0" w14:textId="77777777" w:rsidR="008172E5" w:rsidRPr="00711388" w:rsidRDefault="008172E5" w:rsidP="0083381F">
            <w:pPr>
              <w:pStyle w:val="NormalLeft"/>
              <w:numPr>
                <w:ilvl w:val="0"/>
                <w:numId w:val="15"/>
              </w:numPr>
              <w:rPr>
                <w:lang w:val="en-GB"/>
              </w:rPr>
            </w:pPr>
            <w:r w:rsidRPr="00711388">
              <w:rPr>
                <w:lang w:val="en-GB"/>
              </w:rPr>
              <w:t>If the product is compulsory (usually if substitute) or not compulsory (usually if additional);</w:t>
            </w:r>
          </w:p>
          <w:p w14:paraId="30989687" w14:textId="77777777" w:rsidR="008172E5" w:rsidRPr="00711388" w:rsidRDefault="008172E5" w:rsidP="0083381F">
            <w:pPr>
              <w:pStyle w:val="NormalLeft"/>
              <w:numPr>
                <w:ilvl w:val="0"/>
                <w:numId w:val="15"/>
              </w:numPr>
              <w:rPr>
                <w:lang w:val="en-GB"/>
              </w:rPr>
            </w:pPr>
            <w:r w:rsidRPr="00711388">
              <w:rPr>
                <w:lang w:val="en-GB"/>
              </w:rPr>
              <w:t>If the payment in future is to be done through annuities or through a lump sum, as long as the payment is at retirement age.</w:t>
            </w:r>
          </w:p>
        </w:tc>
      </w:tr>
      <w:tr w:rsidR="008172E5" w:rsidRPr="00711388" w14:paraId="5955D4F5" w14:textId="77777777" w:rsidTr="006D4D5E">
        <w:tc>
          <w:tcPr>
            <w:tcW w:w="1836" w:type="dxa"/>
            <w:tcBorders>
              <w:top w:val="single" w:sz="2" w:space="0" w:color="auto"/>
              <w:left w:val="single" w:sz="2" w:space="0" w:color="auto"/>
              <w:bottom w:val="single" w:sz="2" w:space="0" w:color="auto"/>
              <w:right w:val="single" w:sz="2" w:space="0" w:color="auto"/>
            </w:tcBorders>
          </w:tcPr>
          <w:p w14:paraId="14E81A1C" w14:textId="77777777" w:rsidR="008172E5" w:rsidRPr="00711388" w:rsidRDefault="008172E5" w:rsidP="008172E5">
            <w:pPr>
              <w:pStyle w:val="NormalLeft"/>
              <w:rPr>
                <w:lang w:val="en-GB"/>
              </w:rPr>
            </w:pPr>
            <w:r w:rsidRPr="00711388">
              <w:rPr>
                <w:lang w:val="en-GB"/>
              </w:rPr>
              <w:lastRenderedPageBreak/>
              <w:t>C0110</w:t>
            </w:r>
          </w:p>
        </w:tc>
        <w:tc>
          <w:tcPr>
            <w:tcW w:w="2020" w:type="dxa"/>
            <w:tcBorders>
              <w:top w:val="single" w:sz="2" w:space="0" w:color="auto"/>
              <w:left w:val="single" w:sz="2" w:space="0" w:color="auto"/>
              <w:bottom w:val="single" w:sz="2" w:space="0" w:color="auto"/>
              <w:right w:val="single" w:sz="2" w:space="0" w:color="auto"/>
            </w:tcBorders>
          </w:tcPr>
          <w:p w14:paraId="273E51A8" w14:textId="77777777" w:rsidR="008172E5" w:rsidRPr="00711388" w:rsidRDefault="008172E5" w:rsidP="008172E5">
            <w:pPr>
              <w:pStyle w:val="NormalLeft"/>
              <w:rPr>
                <w:lang w:val="en-GB"/>
              </w:rPr>
            </w:pPr>
            <w:r w:rsidRPr="00711388">
              <w:rPr>
                <w:lang w:val="en-GB"/>
              </w:rPr>
              <w:t>Type of product</w:t>
            </w:r>
          </w:p>
        </w:tc>
        <w:tc>
          <w:tcPr>
            <w:tcW w:w="5381" w:type="dxa"/>
            <w:tcBorders>
              <w:top w:val="single" w:sz="2" w:space="0" w:color="auto"/>
              <w:left w:val="single" w:sz="2" w:space="0" w:color="auto"/>
              <w:bottom w:val="single" w:sz="2" w:space="0" w:color="auto"/>
              <w:right w:val="single" w:sz="2" w:space="0" w:color="auto"/>
            </w:tcBorders>
          </w:tcPr>
          <w:p w14:paraId="1CCF5753" w14:textId="77777777" w:rsidR="008172E5" w:rsidRPr="00711388" w:rsidRDefault="008172E5" w:rsidP="008172E5">
            <w:pPr>
              <w:pStyle w:val="NormalLeft"/>
              <w:rPr>
                <w:lang w:val="en-GB"/>
              </w:rPr>
            </w:pPr>
            <w:r w:rsidRPr="00711388">
              <w:rPr>
                <w:lang w:val="en-GB"/>
              </w:rPr>
              <w:t>General qualitative description of the product type. If a product code is attributed by the competent authority for supervisory purposes, the description of product type for that code shall be used.</w:t>
            </w:r>
          </w:p>
        </w:tc>
      </w:tr>
      <w:tr w:rsidR="008172E5" w:rsidRPr="00711388" w14:paraId="02E26B1B" w14:textId="77777777" w:rsidTr="006D4D5E">
        <w:tc>
          <w:tcPr>
            <w:tcW w:w="1836" w:type="dxa"/>
            <w:tcBorders>
              <w:top w:val="single" w:sz="2" w:space="0" w:color="auto"/>
              <w:left w:val="single" w:sz="2" w:space="0" w:color="auto"/>
              <w:bottom w:val="single" w:sz="2" w:space="0" w:color="auto"/>
              <w:right w:val="single" w:sz="2" w:space="0" w:color="auto"/>
            </w:tcBorders>
          </w:tcPr>
          <w:p w14:paraId="4CD7919F" w14:textId="77777777" w:rsidR="008172E5" w:rsidRPr="00711388" w:rsidRDefault="008172E5" w:rsidP="008172E5">
            <w:pPr>
              <w:pStyle w:val="NormalLeft"/>
              <w:rPr>
                <w:lang w:val="en-GB"/>
              </w:rPr>
            </w:pPr>
            <w:r w:rsidRPr="00711388">
              <w:rPr>
                <w:lang w:val="en-GB"/>
              </w:rPr>
              <w:t>C0120</w:t>
            </w:r>
          </w:p>
        </w:tc>
        <w:tc>
          <w:tcPr>
            <w:tcW w:w="2020" w:type="dxa"/>
            <w:tcBorders>
              <w:top w:val="single" w:sz="2" w:space="0" w:color="auto"/>
              <w:left w:val="single" w:sz="2" w:space="0" w:color="auto"/>
              <w:bottom w:val="single" w:sz="2" w:space="0" w:color="auto"/>
              <w:right w:val="single" w:sz="2" w:space="0" w:color="auto"/>
            </w:tcBorders>
          </w:tcPr>
          <w:p w14:paraId="04FA59B5" w14:textId="77777777" w:rsidR="008172E5" w:rsidRPr="00711388" w:rsidRDefault="008172E5" w:rsidP="008172E5">
            <w:pPr>
              <w:pStyle w:val="NormalLeft"/>
              <w:rPr>
                <w:lang w:val="en-GB"/>
              </w:rPr>
            </w:pPr>
            <w:r w:rsidRPr="00711388">
              <w:rPr>
                <w:lang w:val="en-GB"/>
              </w:rPr>
              <w:t>Product denomination</w:t>
            </w:r>
          </w:p>
        </w:tc>
        <w:tc>
          <w:tcPr>
            <w:tcW w:w="5381" w:type="dxa"/>
            <w:tcBorders>
              <w:top w:val="single" w:sz="2" w:space="0" w:color="auto"/>
              <w:left w:val="single" w:sz="2" w:space="0" w:color="auto"/>
              <w:bottom w:val="single" w:sz="2" w:space="0" w:color="auto"/>
              <w:right w:val="single" w:sz="2" w:space="0" w:color="auto"/>
            </w:tcBorders>
          </w:tcPr>
          <w:p w14:paraId="1350192C" w14:textId="6EF1F8EB" w:rsidR="008172E5" w:rsidRPr="00711388" w:rsidRDefault="008172E5" w:rsidP="008172E5">
            <w:pPr>
              <w:pStyle w:val="NormalLeft"/>
              <w:rPr>
                <w:lang w:val="en-GB"/>
              </w:rPr>
            </w:pPr>
            <w:r w:rsidRPr="00711388">
              <w:rPr>
                <w:lang w:val="en-GB"/>
              </w:rPr>
              <w:t>Commercial name of product (undertaking</w:t>
            </w:r>
            <w:r w:rsidR="00711388" w:rsidRPr="00711388">
              <w:rPr>
                <w:lang w:val="en-GB"/>
              </w:rPr>
              <w:t>-</w:t>
            </w:r>
            <w:r w:rsidRPr="00711388">
              <w:rPr>
                <w:lang w:val="en-GB"/>
              </w:rPr>
              <w:t>specific).</w:t>
            </w:r>
          </w:p>
        </w:tc>
      </w:tr>
      <w:tr w:rsidR="008172E5" w:rsidRPr="00711388" w14:paraId="41A317F4" w14:textId="77777777" w:rsidTr="006D4D5E">
        <w:tc>
          <w:tcPr>
            <w:tcW w:w="1836" w:type="dxa"/>
            <w:tcBorders>
              <w:top w:val="single" w:sz="2" w:space="0" w:color="auto"/>
              <w:left w:val="single" w:sz="2" w:space="0" w:color="auto"/>
              <w:bottom w:val="single" w:sz="2" w:space="0" w:color="auto"/>
              <w:right w:val="single" w:sz="2" w:space="0" w:color="auto"/>
            </w:tcBorders>
          </w:tcPr>
          <w:p w14:paraId="43338E2D" w14:textId="77777777" w:rsidR="008172E5" w:rsidRPr="00711388" w:rsidRDefault="008172E5" w:rsidP="008172E5">
            <w:pPr>
              <w:pStyle w:val="NormalLeft"/>
              <w:rPr>
                <w:lang w:val="en-GB"/>
              </w:rPr>
            </w:pPr>
            <w:r w:rsidRPr="00711388">
              <w:rPr>
                <w:lang w:val="en-GB"/>
              </w:rPr>
              <w:t>C0130</w:t>
            </w:r>
          </w:p>
        </w:tc>
        <w:tc>
          <w:tcPr>
            <w:tcW w:w="2020" w:type="dxa"/>
            <w:tcBorders>
              <w:top w:val="single" w:sz="2" w:space="0" w:color="auto"/>
              <w:left w:val="single" w:sz="2" w:space="0" w:color="auto"/>
              <w:bottom w:val="single" w:sz="2" w:space="0" w:color="auto"/>
              <w:right w:val="single" w:sz="2" w:space="0" w:color="auto"/>
            </w:tcBorders>
          </w:tcPr>
          <w:p w14:paraId="2BE22400" w14:textId="77777777" w:rsidR="008172E5" w:rsidRPr="00711388" w:rsidRDefault="008172E5" w:rsidP="008172E5">
            <w:pPr>
              <w:pStyle w:val="NormalLeft"/>
              <w:rPr>
                <w:lang w:val="en-GB"/>
              </w:rPr>
            </w:pPr>
            <w:r w:rsidRPr="00711388">
              <w:rPr>
                <w:lang w:val="en-GB"/>
              </w:rPr>
              <w:t>Product still commercialised?</w:t>
            </w:r>
          </w:p>
        </w:tc>
        <w:tc>
          <w:tcPr>
            <w:tcW w:w="5381" w:type="dxa"/>
            <w:tcBorders>
              <w:top w:val="single" w:sz="2" w:space="0" w:color="auto"/>
              <w:left w:val="single" w:sz="2" w:space="0" w:color="auto"/>
              <w:bottom w:val="single" w:sz="2" w:space="0" w:color="auto"/>
              <w:right w:val="single" w:sz="2" w:space="0" w:color="auto"/>
            </w:tcBorders>
          </w:tcPr>
          <w:p w14:paraId="1D8BE1B4" w14:textId="69B6E53C" w:rsidR="008172E5" w:rsidRPr="00711388" w:rsidRDefault="008172E5" w:rsidP="008172E5">
            <w:pPr>
              <w:pStyle w:val="NormalLeft"/>
              <w:rPr>
                <w:lang w:val="en-GB"/>
              </w:rPr>
            </w:pPr>
            <w:r w:rsidRPr="00711388">
              <w:rPr>
                <w:lang w:val="en-GB"/>
              </w:rPr>
              <w:t>Specify if product is still for sale or if it is just in run</w:t>
            </w:r>
            <w:r w:rsidR="00711388" w:rsidRPr="00711388">
              <w:rPr>
                <w:lang w:val="en-GB"/>
              </w:rPr>
              <w:t>-</w:t>
            </w:r>
            <w:r w:rsidRPr="00711388">
              <w:rPr>
                <w:lang w:val="en-GB"/>
              </w:rPr>
              <w:t>off. The following closed list shall be used:</w:t>
            </w:r>
          </w:p>
          <w:p w14:paraId="1A5E77BB" w14:textId="18774407" w:rsidR="008172E5" w:rsidRPr="00711388" w:rsidRDefault="008172E5" w:rsidP="008172E5">
            <w:pPr>
              <w:pStyle w:val="NormalLeft"/>
              <w:ind w:left="720"/>
              <w:rPr>
                <w:lang w:val="en-GB"/>
              </w:rPr>
            </w:pPr>
            <w:r w:rsidRPr="00711388">
              <w:rPr>
                <w:lang w:val="en-GB"/>
              </w:rPr>
              <w:t xml:space="preserve">1 </w:t>
            </w:r>
            <w:r w:rsidR="00711388" w:rsidRPr="00711388">
              <w:rPr>
                <w:lang w:val="en-GB"/>
              </w:rPr>
              <w:t>-</w:t>
            </w:r>
            <w:r w:rsidRPr="00711388">
              <w:rPr>
                <w:lang w:val="en-GB"/>
              </w:rPr>
              <w:t xml:space="preserve"> still commercialised</w:t>
            </w:r>
          </w:p>
          <w:p w14:paraId="35240365" w14:textId="7AFCB79C" w:rsidR="008172E5" w:rsidRPr="00711388" w:rsidRDefault="008172E5" w:rsidP="008172E5">
            <w:pPr>
              <w:pStyle w:val="NormalLeft"/>
              <w:ind w:left="720"/>
              <w:rPr>
                <w:lang w:val="en-GB"/>
              </w:rPr>
            </w:pPr>
            <w:r w:rsidRPr="00711388">
              <w:rPr>
                <w:lang w:val="en-GB"/>
              </w:rPr>
              <w:t xml:space="preserve">2 </w:t>
            </w:r>
            <w:r w:rsidR="00711388" w:rsidRPr="00711388">
              <w:rPr>
                <w:lang w:val="en-GB"/>
              </w:rPr>
              <w:t>-</w:t>
            </w:r>
            <w:r w:rsidRPr="00711388">
              <w:rPr>
                <w:lang w:val="en-GB"/>
              </w:rPr>
              <w:t xml:space="preserve"> In run-off</w:t>
            </w:r>
          </w:p>
        </w:tc>
      </w:tr>
      <w:tr w:rsidR="008172E5" w:rsidRPr="00711388" w14:paraId="780EB9A3" w14:textId="77777777" w:rsidTr="006D4D5E">
        <w:tc>
          <w:tcPr>
            <w:tcW w:w="1836" w:type="dxa"/>
            <w:tcBorders>
              <w:top w:val="single" w:sz="2" w:space="0" w:color="auto"/>
              <w:left w:val="single" w:sz="2" w:space="0" w:color="auto"/>
              <w:bottom w:val="single" w:sz="2" w:space="0" w:color="auto"/>
              <w:right w:val="single" w:sz="2" w:space="0" w:color="auto"/>
            </w:tcBorders>
          </w:tcPr>
          <w:p w14:paraId="28DAB273" w14:textId="77777777" w:rsidR="008172E5" w:rsidRPr="00711388" w:rsidRDefault="008172E5" w:rsidP="008172E5">
            <w:pPr>
              <w:pStyle w:val="NormalLeft"/>
              <w:rPr>
                <w:lang w:val="en-GB"/>
              </w:rPr>
            </w:pPr>
            <w:r w:rsidRPr="00711388">
              <w:rPr>
                <w:lang w:val="en-GB"/>
              </w:rPr>
              <w:t>C0141</w:t>
            </w:r>
          </w:p>
        </w:tc>
        <w:tc>
          <w:tcPr>
            <w:tcW w:w="2020" w:type="dxa"/>
            <w:tcBorders>
              <w:top w:val="single" w:sz="2" w:space="0" w:color="auto"/>
              <w:left w:val="single" w:sz="2" w:space="0" w:color="auto"/>
              <w:bottom w:val="single" w:sz="2" w:space="0" w:color="auto"/>
              <w:right w:val="single" w:sz="2" w:space="0" w:color="auto"/>
            </w:tcBorders>
          </w:tcPr>
          <w:p w14:paraId="68FCB234" w14:textId="77777777" w:rsidR="008172E5" w:rsidRPr="00711388" w:rsidRDefault="008172E5" w:rsidP="008172E5">
            <w:pPr>
              <w:pStyle w:val="NormalLeft"/>
              <w:rPr>
                <w:lang w:val="en-GB"/>
              </w:rPr>
            </w:pPr>
            <w:r w:rsidRPr="00711388">
              <w:rPr>
                <w:lang w:val="en-GB"/>
              </w:rPr>
              <w:t>Profit sharing</w:t>
            </w:r>
          </w:p>
        </w:tc>
        <w:tc>
          <w:tcPr>
            <w:tcW w:w="5381" w:type="dxa"/>
            <w:tcBorders>
              <w:top w:val="single" w:sz="2" w:space="0" w:color="auto"/>
              <w:left w:val="single" w:sz="2" w:space="0" w:color="auto"/>
              <w:bottom w:val="single" w:sz="2" w:space="0" w:color="auto"/>
              <w:right w:val="single" w:sz="2" w:space="0" w:color="auto"/>
            </w:tcBorders>
          </w:tcPr>
          <w:p w14:paraId="414D5938" w14:textId="77777777" w:rsidR="008172E5" w:rsidRPr="00711388" w:rsidRDefault="008172E5" w:rsidP="008172E5">
            <w:pPr>
              <w:pStyle w:val="NormalLeft"/>
              <w:rPr>
                <w:lang w:val="en-GB"/>
              </w:rPr>
            </w:pPr>
            <w:r w:rsidRPr="00711388">
              <w:rPr>
                <w:lang w:val="en-GB"/>
              </w:rPr>
              <w:t>Specify if product category includes profit sharing or not. The following closed list shall be used.</w:t>
            </w:r>
          </w:p>
          <w:p w14:paraId="4F649B80" w14:textId="0B2BC68A" w:rsidR="008172E5" w:rsidRPr="00711388" w:rsidRDefault="008172E5" w:rsidP="008172E5">
            <w:pPr>
              <w:pStyle w:val="NormalLeft"/>
              <w:ind w:left="720"/>
              <w:rPr>
                <w:lang w:val="en-GB"/>
              </w:rPr>
            </w:pPr>
            <w:r w:rsidRPr="00711388">
              <w:rPr>
                <w:lang w:val="en-GB"/>
              </w:rPr>
              <w:t xml:space="preserve">1 </w:t>
            </w:r>
            <w:r w:rsidR="00711388" w:rsidRPr="00711388">
              <w:rPr>
                <w:lang w:val="en-GB"/>
              </w:rPr>
              <w:t>-</w:t>
            </w:r>
            <w:r w:rsidRPr="00711388">
              <w:rPr>
                <w:lang w:val="en-GB"/>
              </w:rPr>
              <w:t xml:space="preserve"> Yes</w:t>
            </w:r>
          </w:p>
          <w:p w14:paraId="61AE5564" w14:textId="3DAC6906" w:rsidR="008172E5" w:rsidRPr="00711388" w:rsidRDefault="008172E5" w:rsidP="008172E5">
            <w:pPr>
              <w:pStyle w:val="NormalLeft"/>
              <w:ind w:left="720"/>
              <w:rPr>
                <w:lang w:val="en-GB"/>
              </w:rPr>
            </w:pPr>
            <w:r w:rsidRPr="00711388">
              <w:rPr>
                <w:lang w:val="en-GB"/>
              </w:rPr>
              <w:lastRenderedPageBreak/>
              <w:t xml:space="preserve">2 </w:t>
            </w:r>
            <w:r w:rsidR="00711388" w:rsidRPr="00711388">
              <w:rPr>
                <w:lang w:val="en-GB"/>
              </w:rPr>
              <w:t>-</w:t>
            </w:r>
            <w:r w:rsidRPr="00711388">
              <w:rPr>
                <w:lang w:val="en-GB"/>
              </w:rPr>
              <w:t xml:space="preserve"> No</w:t>
            </w:r>
          </w:p>
        </w:tc>
      </w:tr>
      <w:tr w:rsidR="008172E5" w:rsidRPr="00711388" w14:paraId="68F30969" w14:textId="77777777" w:rsidTr="006D4D5E">
        <w:tc>
          <w:tcPr>
            <w:tcW w:w="1836" w:type="dxa"/>
            <w:tcBorders>
              <w:top w:val="single" w:sz="2" w:space="0" w:color="auto"/>
              <w:left w:val="single" w:sz="2" w:space="0" w:color="auto"/>
              <w:bottom w:val="single" w:sz="2" w:space="0" w:color="auto"/>
              <w:right w:val="single" w:sz="2" w:space="0" w:color="auto"/>
            </w:tcBorders>
          </w:tcPr>
          <w:p w14:paraId="67F49A06" w14:textId="3C271E28" w:rsidR="008172E5" w:rsidRPr="00711388" w:rsidRDefault="008172E5" w:rsidP="008172E5">
            <w:pPr>
              <w:pStyle w:val="NormalLeft"/>
              <w:rPr>
                <w:lang w:val="en-GB"/>
              </w:rPr>
            </w:pPr>
            <w:del w:id="1118" w:author="Author">
              <w:r w:rsidRPr="00711388" w:rsidDel="00654598">
                <w:rPr>
                  <w:lang w:val="en-GB"/>
                </w:rPr>
                <w:lastRenderedPageBreak/>
                <w:delText>C0142</w:delText>
              </w:r>
            </w:del>
          </w:p>
        </w:tc>
        <w:tc>
          <w:tcPr>
            <w:tcW w:w="2020" w:type="dxa"/>
            <w:tcBorders>
              <w:top w:val="single" w:sz="2" w:space="0" w:color="auto"/>
              <w:left w:val="single" w:sz="2" w:space="0" w:color="auto"/>
              <w:bottom w:val="single" w:sz="2" w:space="0" w:color="auto"/>
              <w:right w:val="single" w:sz="2" w:space="0" w:color="auto"/>
            </w:tcBorders>
          </w:tcPr>
          <w:p w14:paraId="2DC5C31B" w14:textId="3332FB6D" w:rsidR="008172E5" w:rsidRPr="00711388" w:rsidRDefault="008172E5" w:rsidP="008172E5">
            <w:pPr>
              <w:pStyle w:val="NormalLeft"/>
              <w:rPr>
                <w:lang w:val="en-GB"/>
              </w:rPr>
            </w:pPr>
            <w:del w:id="1119" w:author="Author">
              <w:r w:rsidRPr="00711388" w:rsidDel="00654598">
                <w:rPr>
                  <w:lang w:val="en-GB"/>
                </w:rPr>
                <w:delText>Remaining contractual maturity</w:delText>
              </w:r>
            </w:del>
          </w:p>
        </w:tc>
        <w:tc>
          <w:tcPr>
            <w:tcW w:w="5381" w:type="dxa"/>
            <w:tcBorders>
              <w:top w:val="single" w:sz="2" w:space="0" w:color="auto"/>
              <w:left w:val="single" w:sz="2" w:space="0" w:color="auto"/>
              <w:bottom w:val="single" w:sz="2" w:space="0" w:color="auto"/>
              <w:right w:val="single" w:sz="2" w:space="0" w:color="auto"/>
            </w:tcBorders>
          </w:tcPr>
          <w:p w14:paraId="16DA9E01" w14:textId="198F0892" w:rsidR="008172E5" w:rsidRPr="00711388" w:rsidDel="004521C5" w:rsidRDefault="008172E5" w:rsidP="008172E5">
            <w:pPr>
              <w:pStyle w:val="NormalLeft"/>
              <w:rPr>
                <w:del w:id="1120" w:author="Author"/>
                <w:lang w:val="en-GB"/>
              </w:rPr>
            </w:pPr>
            <w:del w:id="1121" w:author="Author">
              <w:r w:rsidRPr="00711388" w:rsidDel="004521C5">
                <w:rPr>
                  <w:lang w:val="en-GB"/>
                </w:rPr>
                <w:delText>This field is to provide information about</w:delText>
              </w:r>
              <w:r w:rsidRPr="00711388" w:rsidDel="003323F0">
                <w:rPr>
                  <w:lang w:val="en-GB"/>
                </w:rPr>
                <w:delText xml:space="preserve">  </w:delText>
              </w:r>
            </w:del>
            <w:ins w:id="1122" w:author="Author">
              <w:r w:rsidR="003323F0">
                <w:rPr>
                  <w:lang w:val="en-GB"/>
                </w:rPr>
                <w:t xml:space="preserve"> </w:t>
              </w:r>
            </w:ins>
            <w:del w:id="1123" w:author="Author">
              <w:r w:rsidRPr="00711388" w:rsidDel="00330C56">
                <w:rPr>
                  <w:lang w:val="en-GB"/>
                </w:rPr>
                <w:delText>the average</w:delText>
              </w:r>
              <w:r w:rsidRPr="00711388" w:rsidDel="004521C5">
                <w:rPr>
                  <w:lang w:val="en-GB"/>
                </w:rPr>
                <w:delText xml:space="preserve"> </w:delText>
              </w:r>
              <w:r w:rsidRPr="00711388" w:rsidDel="00714AA0">
                <w:rPr>
                  <w:lang w:val="en-GB"/>
                </w:rPr>
                <w:delText>contractually defined</w:delText>
              </w:r>
              <w:r w:rsidRPr="00711388" w:rsidDel="004521C5">
                <w:rPr>
                  <w:lang w:val="en-GB"/>
                </w:rPr>
                <w:delText xml:space="preserve"> remaining maturity </w:delText>
              </w:r>
              <w:r w:rsidRPr="00711388" w:rsidDel="00330C56">
                <w:rPr>
                  <w:lang w:val="en-GB"/>
                </w:rPr>
                <w:delText xml:space="preserve">of the contracts </w:delText>
              </w:r>
              <w:r w:rsidRPr="00711388" w:rsidDel="004521C5">
                <w:rPr>
                  <w:lang w:val="en-GB"/>
                </w:rPr>
                <w:delText>according to th</w:delText>
              </w:r>
              <w:r w:rsidRPr="00711388" w:rsidDel="00714AA0">
                <w:rPr>
                  <w:lang w:val="en-GB"/>
                </w:rPr>
                <w:delText>at</w:delText>
              </w:r>
              <w:r w:rsidRPr="00711388" w:rsidDel="004521C5">
                <w:rPr>
                  <w:lang w:val="en-GB"/>
                </w:rPr>
                <w:delText xml:space="preserve"> product category. The selection should be made from the following six options:</w:delText>
              </w:r>
            </w:del>
          </w:p>
          <w:p w14:paraId="5BEC52DF" w14:textId="0B928BC0" w:rsidR="008172E5" w:rsidRPr="00711388" w:rsidDel="004521C5" w:rsidRDefault="008172E5" w:rsidP="008172E5">
            <w:pPr>
              <w:pStyle w:val="NormalLeft"/>
              <w:rPr>
                <w:del w:id="1124" w:author="Author"/>
                <w:lang w:val="en-GB"/>
              </w:rPr>
            </w:pPr>
            <w:del w:id="1125" w:author="Author">
              <w:r w:rsidRPr="00711388" w:rsidDel="004521C5">
                <w:rPr>
                  <w:lang w:val="en-GB"/>
                </w:rPr>
                <w:delText>1-</w:delText>
              </w:r>
              <w:r w:rsidRPr="00711388" w:rsidDel="004521C5">
                <w:rPr>
                  <w:lang w:val="en-GB"/>
                </w:rPr>
                <w:tab/>
                <w:delText>&lt;5 years</w:delText>
              </w:r>
            </w:del>
          </w:p>
          <w:p w14:paraId="14340BEE" w14:textId="1E5A28C5" w:rsidR="008172E5" w:rsidRPr="00711388" w:rsidDel="004521C5" w:rsidRDefault="008172E5" w:rsidP="008172E5">
            <w:pPr>
              <w:pStyle w:val="NormalLeft"/>
              <w:rPr>
                <w:del w:id="1126" w:author="Author"/>
                <w:lang w:val="en-GB"/>
              </w:rPr>
            </w:pPr>
            <w:del w:id="1127" w:author="Author">
              <w:r w:rsidRPr="00711388" w:rsidDel="004521C5">
                <w:rPr>
                  <w:lang w:val="en-GB"/>
                </w:rPr>
                <w:delText xml:space="preserve">2 - </w:delText>
              </w:r>
              <w:r w:rsidRPr="00711388" w:rsidDel="004521C5">
                <w:rPr>
                  <w:lang w:val="en-GB"/>
                </w:rPr>
                <w:tab/>
                <w:delText>5-10 years</w:delText>
              </w:r>
            </w:del>
          </w:p>
          <w:p w14:paraId="2BBA77EA" w14:textId="7A7FF0EA" w:rsidR="008172E5" w:rsidRPr="00711388" w:rsidDel="004521C5" w:rsidRDefault="008172E5" w:rsidP="008172E5">
            <w:pPr>
              <w:pStyle w:val="NormalLeft"/>
              <w:rPr>
                <w:del w:id="1128" w:author="Author"/>
                <w:lang w:val="en-GB"/>
              </w:rPr>
            </w:pPr>
            <w:del w:id="1129" w:author="Author">
              <w:r w:rsidRPr="00711388" w:rsidDel="004521C5">
                <w:rPr>
                  <w:lang w:val="en-GB"/>
                </w:rPr>
                <w:delText xml:space="preserve">3 - </w:delText>
              </w:r>
              <w:r w:rsidRPr="00711388" w:rsidDel="004521C5">
                <w:rPr>
                  <w:lang w:val="en-GB"/>
                </w:rPr>
                <w:tab/>
                <w:delText>10-15 years</w:delText>
              </w:r>
            </w:del>
          </w:p>
          <w:p w14:paraId="2B97064E" w14:textId="4FF9AED8" w:rsidR="008172E5" w:rsidRPr="00711388" w:rsidDel="004521C5" w:rsidRDefault="008172E5" w:rsidP="008172E5">
            <w:pPr>
              <w:pStyle w:val="NormalLeft"/>
              <w:rPr>
                <w:del w:id="1130" w:author="Author"/>
                <w:lang w:val="en-GB"/>
              </w:rPr>
            </w:pPr>
            <w:del w:id="1131" w:author="Author">
              <w:r w:rsidRPr="00711388" w:rsidDel="004521C5">
                <w:rPr>
                  <w:lang w:val="en-GB"/>
                </w:rPr>
                <w:delText xml:space="preserve">4 - </w:delText>
              </w:r>
              <w:r w:rsidRPr="00711388" w:rsidDel="004521C5">
                <w:rPr>
                  <w:lang w:val="en-GB"/>
                </w:rPr>
                <w:tab/>
                <w:delText>15-20 years</w:delText>
              </w:r>
            </w:del>
          </w:p>
          <w:p w14:paraId="5BD99DF3" w14:textId="25412842" w:rsidR="008172E5" w:rsidRPr="00711388" w:rsidDel="004521C5" w:rsidRDefault="008172E5" w:rsidP="008172E5">
            <w:pPr>
              <w:pStyle w:val="NormalLeft"/>
              <w:rPr>
                <w:del w:id="1132" w:author="Author"/>
                <w:lang w:val="en-GB"/>
              </w:rPr>
            </w:pPr>
            <w:del w:id="1133" w:author="Author">
              <w:r w:rsidRPr="00711388" w:rsidDel="004521C5">
                <w:rPr>
                  <w:lang w:val="en-GB"/>
                </w:rPr>
                <w:delText xml:space="preserve">5 - </w:delText>
              </w:r>
              <w:r w:rsidRPr="00711388" w:rsidDel="004521C5">
                <w:rPr>
                  <w:lang w:val="en-GB"/>
                </w:rPr>
                <w:tab/>
                <w:delText>&gt;20 years</w:delText>
              </w:r>
            </w:del>
          </w:p>
          <w:p w14:paraId="468D5549" w14:textId="02FCADD2" w:rsidR="008172E5" w:rsidRPr="00711388" w:rsidDel="004521C5" w:rsidRDefault="008172E5" w:rsidP="008172E5">
            <w:pPr>
              <w:pStyle w:val="NormalLeft"/>
              <w:rPr>
                <w:del w:id="1134" w:author="Author"/>
                <w:lang w:val="en-GB"/>
              </w:rPr>
            </w:pPr>
            <w:del w:id="1135" w:author="Author">
              <w:r w:rsidRPr="00711388" w:rsidDel="004521C5">
                <w:rPr>
                  <w:lang w:val="en-GB"/>
                </w:rPr>
                <w:delText xml:space="preserve">6 - </w:delText>
              </w:r>
              <w:r w:rsidRPr="00711388" w:rsidDel="004521C5">
                <w:rPr>
                  <w:lang w:val="en-GB"/>
                </w:rPr>
                <w:tab/>
                <w:delText>Lifelong</w:delText>
              </w:r>
            </w:del>
          </w:p>
          <w:p w14:paraId="370D9B7A" w14:textId="7347951B" w:rsidR="008172E5" w:rsidRPr="00711388" w:rsidDel="004521C5" w:rsidRDefault="008172E5" w:rsidP="008172E5">
            <w:pPr>
              <w:pStyle w:val="NormalLeft"/>
              <w:rPr>
                <w:del w:id="1136" w:author="Author"/>
                <w:lang w:val="en-GB"/>
              </w:rPr>
            </w:pPr>
            <w:del w:id="1137" w:author="Author">
              <w:r w:rsidRPr="00711388" w:rsidDel="004521C5">
                <w:rPr>
                  <w:lang w:val="en-GB"/>
                </w:rPr>
                <w:delText>The determination is based on the assumptions that the contract does not end due to the realisation of a biometrical risk, the policyholder does not exercise any surrender/cancellation option and exercises all renewal options and the insurance or reinsurance undertaking does not exercise any option to terminate the contract and exercises all renewal options. In the case of an endowment policy this would for example mean that the insured person does not die and the policyholder does not cancel the contract. For the determination a typical age of the policyholder when entering the contract should be assumed.</w:delText>
              </w:r>
            </w:del>
          </w:p>
          <w:p w14:paraId="20125583" w14:textId="7E7546D5" w:rsidR="008172E5" w:rsidRPr="00711388" w:rsidDel="004521C5" w:rsidRDefault="008172E5" w:rsidP="008172E5">
            <w:pPr>
              <w:pStyle w:val="NormalLeft"/>
              <w:rPr>
                <w:del w:id="1138" w:author="Author"/>
                <w:lang w:val="en-GB"/>
              </w:rPr>
            </w:pPr>
            <w:del w:id="1139" w:author="Author">
              <w:r w:rsidRPr="00711388" w:rsidDel="004521C5">
                <w:rPr>
                  <w:lang w:val="en-GB"/>
                </w:rPr>
                <w:delText>Consider as example an endowment policy with the possibility to cancel at any time where the typical contract is entered into at age 30 and ends with a lump-sum payment at age 65 in case the insured person is still alive. Even though the contract may end earlier due to death or cancellation the option “&gt;20 years” should be selected.</w:delText>
              </w:r>
            </w:del>
          </w:p>
          <w:p w14:paraId="7A675349" w14:textId="2DCA8926" w:rsidR="008172E5" w:rsidRPr="00711388" w:rsidRDefault="008172E5" w:rsidP="008172E5">
            <w:pPr>
              <w:pStyle w:val="NormalLeft"/>
              <w:rPr>
                <w:lang w:val="en-GB"/>
              </w:rPr>
            </w:pPr>
            <w:del w:id="1140" w:author="Author">
              <w:r w:rsidRPr="00711388" w:rsidDel="004521C5">
                <w:rPr>
                  <w:lang w:val="en-GB"/>
                </w:rPr>
                <w:delText>Not applicable for annuities stemming from non-life contracts.</w:delText>
              </w:r>
            </w:del>
          </w:p>
        </w:tc>
      </w:tr>
      <w:tr w:rsidR="008172E5" w:rsidRPr="00711388" w14:paraId="1F043570" w14:textId="77777777" w:rsidTr="006D4D5E">
        <w:trPr>
          <w:ins w:id="1141" w:author="Author"/>
        </w:trPr>
        <w:tc>
          <w:tcPr>
            <w:tcW w:w="1836" w:type="dxa"/>
            <w:tcBorders>
              <w:top w:val="single" w:sz="2" w:space="0" w:color="auto"/>
              <w:left w:val="single" w:sz="2" w:space="0" w:color="auto"/>
              <w:bottom w:val="single" w:sz="2" w:space="0" w:color="auto"/>
              <w:right w:val="single" w:sz="2" w:space="0" w:color="auto"/>
            </w:tcBorders>
          </w:tcPr>
          <w:p w14:paraId="0BDD7BC1" w14:textId="517802C4" w:rsidR="008172E5" w:rsidRPr="00711388" w:rsidDel="00654598" w:rsidRDefault="008172E5" w:rsidP="008172E5">
            <w:pPr>
              <w:pStyle w:val="NormalLeft"/>
              <w:rPr>
                <w:ins w:id="1142" w:author="Author"/>
                <w:lang w:val="en-GB"/>
              </w:rPr>
            </w:pPr>
            <w:ins w:id="1143" w:author="Author">
              <w:r w:rsidRPr="00711388">
                <w:rPr>
                  <w:lang w:val="en-GB"/>
                </w:rPr>
                <w:t>C0150</w:t>
              </w:r>
            </w:ins>
          </w:p>
        </w:tc>
        <w:tc>
          <w:tcPr>
            <w:tcW w:w="2020" w:type="dxa"/>
            <w:tcBorders>
              <w:top w:val="single" w:sz="2" w:space="0" w:color="auto"/>
              <w:left w:val="single" w:sz="2" w:space="0" w:color="auto"/>
              <w:bottom w:val="single" w:sz="2" w:space="0" w:color="auto"/>
              <w:right w:val="single" w:sz="2" w:space="0" w:color="auto"/>
            </w:tcBorders>
          </w:tcPr>
          <w:p w14:paraId="4AE15362" w14:textId="589A8CDA" w:rsidR="008172E5" w:rsidRPr="00711388" w:rsidDel="00654598" w:rsidRDefault="008172E5" w:rsidP="008172E5">
            <w:pPr>
              <w:pStyle w:val="NormalLeft"/>
              <w:rPr>
                <w:ins w:id="1144" w:author="Author"/>
                <w:lang w:val="en-GB"/>
              </w:rPr>
            </w:pPr>
            <w:ins w:id="1145" w:author="Author">
              <w:r w:rsidRPr="00711388">
                <w:rPr>
                  <w:lang w:val="en-GB"/>
                </w:rPr>
                <w:t xml:space="preserve">Product type </w:t>
              </w:r>
            </w:ins>
          </w:p>
        </w:tc>
        <w:tc>
          <w:tcPr>
            <w:tcW w:w="5381" w:type="dxa"/>
            <w:tcBorders>
              <w:top w:val="single" w:sz="2" w:space="0" w:color="auto"/>
              <w:left w:val="single" w:sz="2" w:space="0" w:color="auto"/>
              <w:bottom w:val="single" w:sz="2" w:space="0" w:color="auto"/>
              <w:right w:val="single" w:sz="2" w:space="0" w:color="auto"/>
            </w:tcBorders>
          </w:tcPr>
          <w:p w14:paraId="7130F537" w14:textId="77777777" w:rsidR="008172E5" w:rsidRPr="00711388" w:rsidRDefault="008172E5" w:rsidP="008172E5">
            <w:pPr>
              <w:pStyle w:val="NormalLeft"/>
              <w:rPr>
                <w:ins w:id="1146" w:author="Author"/>
                <w:lang w:val="en-GB"/>
              </w:rPr>
            </w:pPr>
            <w:ins w:id="1147" w:author="Author">
              <w:r w:rsidRPr="00711388">
                <w:rPr>
                  <w:lang w:val="en-GB"/>
                </w:rPr>
                <w:t>Specify if the pension entitlement is occupational or personal in nature.</w:t>
              </w:r>
            </w:ins>
          </w:p>
          <w:p w14:paraId="7E3C2F38" w14:textId="77777777" w:rsidR="008172E5" w:rsidRPr="00711388" w:rsidRDefault="008172E5" w:rsidP="008172E5">
            <w:pPr>
              <w:pStyle w:val="NormalLeft"/>
              <w:rPr>
                <w:ins w:id="1148" w:author="Author"/>
                <w:lang w:val="en-GB"/>
              </w:rPr>
            </w:pPr>
            <w:ins w:id="1149" w:author="Author">
              <w:r w:rsidRPr="00711388">
                <w:rPr>
                  <w:lang w:val="en-GB"/>
                </w:rPr>
                <w:t>1-</w:t>
              </w:r>
              <w:r w:rsidRPr="00711388">
                <w:rPr>
                  <w:lang w:val="en-GB"/>
                </w:rPr>
                <w:tab/>
                <w:t>Occupational</w:t>
              </w:r>
            </w:ins>
          </w:p>
          <w:p w14:paraId="4148C040" w14:textId="65EC7B71" w:rsidR="008172E5" w:rsidRPr="00711388" w:rsidRDefault="008172E5" w:rsidP="008172E5">
            <w:pPr>
              <w:pStyle w:val="NormalLeft"/>
              <w:rPr>
                <w:ins w:id="1150" w:author="Author"/>
                <w:lang w:val="en-GB"/>
              </w:rPr>
            </w:pPr>
            <w:ins w:id="1151" w:author="Author">
              <w:r w:rsidRPr="00711388">
                <w:rPr>
                  <w:lang w:val="en-GB"/>
                </w:rPr>
                <w:t>2-</w:t>
              </w:r>
              <w:r w:rsidRPr="00711388">
                <w:rPr>
                  <w:lang w:val="en-GB"/>
                </w:rPr>
                <w:tab/>
                <w:t>Personal</w:t>
              </w:r>
            </w:ins>
          </w:p>
        </w:tc>
      </w:tr>
      <w:tr w:rsidR="008172E5" w:rsidRPr="00711388" w14:paraId="43CAB497" w14:textId="77777777" w:rsidTr="006D4D5E">
        <w:trPr>
          <w:ins w:id="1152" w:author="Author"/>
        </w:trPr>
        <w:tc>
          <w:tcPr>
            <w:tcW w:w="1836" w:type="dxa"/>
            <w:tcBorders>
              <w:top w:val="single" w:sz="2" w:space="0" w:color="auto"/>
              <w:left w:val="single" w:sz="2" w:space="0" w:color="auto"/>
              <w:bottom w:val="single" w:sz="2" w:space="0" w:color="auto"/>
              <w:right w:val="single" w:sz="2" w:space="0" w:color="auto"/>
            </w:tcBorders>
          </w:tcPr>
          <w:p w14:paraId="331CC0BA" w14:textId="3D389335" w:rsidR="008172E5" w:rsidRPr="00711388" w:rsidRDefault="008172E5" w:rsidP="008172E5">
            <w:pPr>
              <w:pStyle w:val="NormalLeft"/>
              <w:rPr>
                <w:ins w:id="1153" w:author="Author"/>
                <w:lang w:val="en-GB"/>
              </w:rPr>
            </w:pPr>
            <w:ins w:id="1154" w:author="Author">
              <w:r w:rsidRPr="00711388">
                <w:rPr>
                  <w:lang w:val="en-GB"/>
                </w:rPr>
                <w:t>C0160</w:t>
              </w:r>
            </w:ins>
          </w:p>
        </w:tc>
        <w:tc>
          <w:tcPr>
            <w:tcW w:w="2020" w:type="dxa"/>
            <w:tcBorders>
              <w:top w:val="single" w:sz="2" w:space="0" w:color="auto"/>
              <w:left w:val="single" w:sz="2" w:space="0" w:color="auto"/>
              <w:bottom w:val="single" w:sz="2" w:space="0" w:color="auto"/>
              <w:right w:val="single" w:sz="2" w:space="0" w:color="auto"/>
            </w:tcBorders>
          </w:tcPr>
          <w:p w14:paraId="711A7A02" w14:textId="08CD7F01" w:rsidR="008172E5" w:rsidRPr="00711388" w:rsidRDefault="008172E5" w:rsidP="008172E5">
            <w:pPr>
              <w:pStyle w:val="NormalLeft"/>
              <w:rPr>
                <w:ins w:id="1155" w:author="Author"/>
                <w:lang w:val="en-GB"/>
              </w:rPr>
            </w:pPr>
            <w:ins w:id="1156" w:author="Author">
              <w:r w:rsidRPr="00711388">
                <w:rPr>
                  <w:color w:val="00B050"/>
                  <w:kern w:val="2"/>
                  <w:lang w:val="en-GB" w:eastAsia="en-US"/>
                  <w14:ligatures w14:val="standardContextual"/>
                </w:rPr>
                <w:t>Scheme type</w:t>
              </w:r>
            </w:ins>
          </w:p>
        </w:tc>
        <w:tc>
          <w:tcPr>
            <w:tcW w:w="5381" w:type="dxa"/>
            <w:tcBorders>
              <w:top w:val="single" w:sz="2" w:space="0" w:color="auto"/>
              <w:left w:val="single" w:sz="2" w:space="0" w:color="auto"/>
              <w:bottom w:val="single" w:sz="2" w:space="0" w:color="auto"/>
              <w:right w:val="single" w:sz="2" w:space="0" w:color="auto"/>
            </w:tcBorders>
          </w:tcPr>
          <w:p w14:paraId="2C1FF118" w14:textId="77777777" w:rsidR="008172E5" w:rsidRPr="00711388" w:rsidRDefault="008172E5" w:rsidP="008172E5">
            <w:pPr>
              <w:pStyle w:val="NormalLeft"/>
              <w:spacing w:line="256" w:lineRule="auto"/>
              <w:rPr>
                <w:ins w:id="1157" w:author="Author"/>
                <w:color w:val="00B050"/>
                <w:kern w:val="2"/>
                <w:lang w:val="en-GB" w:eastAsia="en-US"/>
                <w14:ligatures w14:val="standardContextual"/>
              </w:rPr>
            </w:pPr>
            <w:ins w:id="1158" w:author="Author">
              <w:r w:rsidRPr="00711388">
                <w:rPr>
                  <w:color w:val="00B050"/>
                  <w:kern w:val="2"/>
                  <w:lang w:val="en-GB" w:eastAsia="en-US"/>
                  <w14:ligatures w14:val="standardContextual"/>
                </w:rPr>
                <w:t>Specify if the pension entitlement relates to a DB, DC or hybrid product:</w:t>
              </w:r>
            </w:ins>
          </w:p>
          <w:p w14:paraId="6070FA29" w14:textId="77777777" w:rsidR="008172E5" w:rsidRPr="00711388" w:rsidRDefault="008172E5" w:rsidP="0083381F">
            <w:pPr>
              <w:pStyle w:val="NormalLeft"/>
              <w:numPr>
                <w:ilvl w:val="0"/>
                <w:numId w:val="67"/>
              </w:numPr>
              <w:spacing w:line="256" w:lineRule="auto"/>
              <w:rPr>
                <w:ins w:id="1159" w:author="Author"/>
                <w:color w:val="00B050"/>
                <w:kern w:val="2"/>
                <w:lang w:val="en-GB" w:eastAsia="en-US"/>
                <w14:ligatures w14:val="standardContextual"/>
              </w:rPr>
            </w:pPr>
            <w:ins w:id="1160" w:author="Author">
              <w:r w:rsidRPr="00711388">
                <w:rPr>
                  <w:color w:val="00B050"/>
                  <w:kern w:val="2"/>
                  <w:lang w:val="en-GB" w:eastAsia="en-US"/>
                  <w14:ligatures w14:val="standardContextual"/>
                </w:rPr>
                <w:t>DB</w:t>
              </w:r>
            </w:ins>
          </w:p>
          <w:p w14:paraId="6939EBEE" w14:textId="77777777" w:rsidR="008172E5" w:rsidRPr="00711388" w:rsidRDefault="008172E5" w:rsidP="0083381F">
            <w:pPr>
              <w:pStyle w:val="NormalLeft"/>
              <w:numPr>
                <w:ilvl w:val="0"/>
                <w:numId w:val="67"/>
              </w:numPr>
              <w:spacing w:line="256" w:lineRule="auto"/>
              <w:rPr>
                <w:ins w:id="1161" w:author="Author"/>
                <w:color w:val="00B050"/>
                <w:kern w:val="2"/>
                <w:lang w:val="en-GB" w:eastAsia="en-US"/>
                <w14:ligatures w14:val="standardContextual"/>
              </w:rPr>
            </w:pPr>
            <w:ins w:id="1162" w:author="Author">
              <w:r w:rsidRPr="00711388">
                <w:rPr>
                  <w:color w:val="00B050"/>
                  <w:kern w:val="2"/>
                  <w:lang w:val="en-GB" w:eastAsia="en-US"/>
                  <w14:ligatures w14:val="standardContextual"/>
                </w:rPr>
                <w:lastRenderedPageBreak/>
                <w:t>DC</w:t>
              </w:r>
            </w:ins>
          </w:p>
          <w:p w14:paraId="6E1CFF05" w14:textId="77777777" w:rsidR="008172E5" w:rsidRPr="00711388" w:rsidRDefault="008172E5" w:rsidP="0083381F">
            <w:pPr>
              <w:pStyle w:val="NormalLeft"/>
              <w:numPr>
                <w:ilvl w:val="0"/>
                <w:numId w:val="67"/>
              </w:numPr>
              <w:spacing w:line="256" w:lineRule="auto"/>
              <w:rPr>
                <w:ins w:id="1163" w:author="Author"/>
                <w:color w:val="00B050"/>
                <w:kern w:val="2"/>
                <w:lang w:val="en-GB" w:eastAsia="en-US"/>
                <w14:ligatures w14:val="standardContextual"/>
              </w:rPr>
            </w:pPr>
            <w:ins w:id="1164" w:author="Author">
              <w:r w:rsidRPr="00711388">
                <w:rPr>
                  <w:color w:val="00B050"/>
                  <w:kern w:val="2"/>
                  <w:lang w:val="en-GB" w:eastAsia="en-US"/>
                  <w14:ligatures w14:val="standardContextual"/>
                </w:rPr>
                <w:t>Hybrid</w:t>
              </w:r>
            </w:ins>
          </w:p>
          <w:p w14:paraId="697062CB" w14:textId="77777777" w:rsidR="008172E5" w:rsidRPr="00711388" w:rsidRDefault="008172E5" w:rsidP="008172E5">
            <w:pPr>
              <w:pStyle w:val="NormalLeft"/>
              <w:spacing w:line="256" w:lineRule="auto"/>
              <w:rPr>
                <w:ins w:id="1165" w:author="Author"/>
                <w:color w:val="00B050"/>
                <w:kern w:val="2"/>
                <w:lang w:val="en-GB" w:eastAsia="en-US"/>
                <w14:ligatures w14:val="standardContextual"/>
              </w:rPr>
            </w:pPr>
            <w:ins w:id="1166" w:author="Author">
              <w:r w:rsidRPr="00711388">
                <w:rPr>
                  <w:color w:val="00B050"/>
                  <w:kern w:val="2"/>
                  <w:lang w:val="en-GB" w:eastAsia="en-US"/>
                  <w14:ligatures w14:val="standardContextual"/>
                </w:rPr>
                <w:t>In a defined benefit pension scheme, the level of pension benefits promised to participating employees is determined by a formula agreed in advance. The liability of a defined benefit pension scheme is equal to the present value of the promised benefits.</w:t>
              </w:r>
            </w:ins>
          </w:p>
          <w:p w14:paraId="178AE8E1" w14:textId="77777777" w:rsidR="008172E5" w:rsidRPr="00711388" w:rsidRDefault="008172E5" w:rsidP="008172E5">
            <w:pPr>
              <w:pStyle w:val="NormalLeft"/>
              <w:spacing w:line="256" w:lineRule="auto"/>
              <w:rPr>
                <w:ins w:id="1167" w:author="Author"/>
                <w:color w:val="00B050"/>
                <w:kern w:val="2"/>
                <w:lang w:val="en-GB" w:eastAsia="en-US"/>
                <w14:ligatures w14:val="standardContextual"/>
              </w:rPr>
            </w:pPr>
            <w:ins w:id="1168" w:author="Author">
              <w:r w:rsidRPr="00711388">
                <w:rPr>
                  <w:color w:val="00B050"/>
                  <w:kern w:val="2"/>
                  <w:lang w:val="en-GB" w:eastAsia="en-US"/>
                  <w14:ligatures w14:val="standardContextual"/>
                </w:rPr>
                <w:t>In a defined contribution scheme, the benefits paid are dependent on the performance of the assets acquired by the pension scheme. The liability of a defined contribution scheme is the current market value of the scheme’s assets.</w:t>
              </w:r>
            </w:ins>
          </w:p>
          <w:p w14:paraId="1FC781C9" w14:textId="4714BF21" w:rsidR="008172E5" w:rsidRPr="00711388" w:rsidRDefault="008172E5" w:rsidP="008172E5">
            <w:pPr>
              <w:pStyle w:val="NormalLeft"/>
              <w:rPr>
                <w:ins w:id="1169" w:author="Author"/>
                <w:lang w:val="en-GB"/>
              </w:rPr>
            </w:pPr>
            <w:ins w:id="1170" w:author="Author">
              <w:r w:rsidRPr="00711388">
                <w:rPr>
                  <w:color w:val="00B050"/>
                  <w:kern w:val="2"/>
                  <w:lang w:val="en-GB" w:eastAsia="en-US"/>
                  <w14:ligatures w14:val="standardContextual"/>
                </w:rPr>
                <w:t>Hybrid schemes combine elements of defined contribution and defined benefit schemes.</w:t>
              </w:r>
            </w:ins>
          </w:p>
        </w:tc>
      </w:tr>
    </w:tbl>
    <w:p w14:paraId="4EBCDE94" w14:textId="6C008345" w:rsidR="00872AFE" w:rsidRPr="00711388" w:rsidRDefault="00872AFE" w:rsidP="00872AFE">
      <w:pPr>
        <w:pStyle w:val="ManualHeading2"/>
        <w:ind w:left="851" w:hanging="851"/>
        <w:rPr>
          <w:lang w:val="en-GB"/>
        </w:rPr>
      </w:pPr>
      <w:r w:rsidRPr="00711388">
        <w:rPr>
          <w:i/>
          <w:iCs/>
          <w:lang w:val="en-GB"/>
        </w:rPr>
        <w:lastRenderedPageBreak/>
        <w:t xml:space="preserve">S.14.02 </w:t>
      </w:r>
      <w:r w:rsidR="00845F43" w:rsidRPr="00711388">
        <w:rPr>
          <w:i/>
          <w:iCs/>
          <w:lang w:val="en-GB"/>
        </w:rPr>
        <w:t>-</w:t>
      </w:r>
      <w:r w:rsidRPr="00711388">
        <w:rPr>
          <w:i/>
          <w:iCs/>
          <w:lang w:val="en-GB"/>
        </w:rPr>
        <w:t xml:space="preserve"> Non-Life obligation analysis</w:t>
      </w:r>
    </w:p>
    <w:p w14:paraId="3EB3C103" w14:textId="77777777" w:rsidR="00872AFE" w:rsidRPr="00711388" w:rsidRDefault="00872AFE" w:rsidP="00872AFE">
      <w:pPr>
        <w:rPr>
          <w:lang w:val="en-GB"/>
        </w:rPr>
      </w:pPr>
      <w:r w:rsidRPr="00711388">
        <w:rPr>
          <w:i/>
          <w:iCs/>
          <w:lang w:val="en-GB"/>
        </w:rPr>
        <w:t>General comments:</w:t>
      </w:r>
    </w:p>
    <w:p w14:paraId="1100637D" w14:textId="77777777" w:rsidR="00872AFE" w:rsidRPr="00711388" w:rsidRDefault="00872AFE" w:rsidP="00872AFE">
      <w:pPr>
        <w:pStyle w:val="BodyText"/>
        <w:jc w:val="both"/>
        <w:rPr>
          <w:rFonts w:ascii="Times New Roman" w:hAnsi="Times New Roman" w:cs="Times New Roman"/>
          <w:sz w:val="24"/>
          <w:szCs w:val="24"/>
        </w:rPr>
      </w:pPr>
      <w:r w:rsidRPr="00711388">
        <w:rPr>
          <w:rFonts w:ascii="Times New Roman" w:hAnsi="Times New Roman" w:cs="Times New Roman"/>
          <w:sz w:val="24"/>
          <w:szCs w:val="24"/>
        </w:rPr>
        <w:t>This section relates to annual submission of information for individual entities.</w:t>
      </w:r>
    </w:p>
    <w:p w14:paraId="56F56C41" w14:textId="77777777" w:rsidR="00872AFE" w:rsidRPr="00711388" w:rsidRDefault="00872AFE" w:rsidP="00872AFE">
      <w:pPr>
        <w:pStyle w:val="BodyText"/>
        <w:jc w:val="both"/>
        <w:rPr>
          <w:rFonts w:ascii="Times New Roman" w:hAnsi="Times New Roman" w:cs="Times New Roman"/>
          <w:sz w:val="24"/>
          <w:szCs w:val="24"/>
        </w:rPr>
      </w:pPr>
      <w:r w:rsidRPr="00711388">
        <w:rPr>
          <w:rFonts w:ascii="Times New Roman" w:hAnsi="Times New Roman" w:cs="Times New Roman"/>
          <w:sz w:val="24"/>
          <w:szCs w:val="24"/>
        </w:rPr>
        <w:t>This template includes information about non-life insurance contracts only to direct business. No information has to be provided for accepted reinsurance business.</w:t>
      </w:r>
    </w:p>
    <w:p w14:paraId="2046DC25" w14:textId="22F2CF41" w:rsidR="00872AFE" w:rsidRPr="00711388" w:rsidRDefault="00872AFE" w:rsidP="00872AFE">
      <w:pPr>
        <w:pStyle w:val="BodyText"/>
        <w:jc w:val="both"/>
        <w:rPr>
          <w:ins w:id="1171" w:author="Author"/>
          <w:rFonts w:ascii="Times New Roman" w:hAnsi="Times New Roman" w:cs="Times New Roman"/>
          <w:sz w:val="24"/>
          <w:szCs w:val="24"/>
        </w:rPr>
      </w:pPr>
      <w:r w:rsidRPr="00711388">
        <w:rPr>
          <w:rFonts w:ascii="Times New Roman" w:hAnsi="Times New Roman" w:cs="Times New Roman"/>
          <w:sz w:val="24"/>
          <w:szCs w:val="24"/>
        </w:rPr>
        <w:t>Columns C0010 to C01</w:t>
      </w:r>
      <w:del w:id="1172" w:author="Author">
        <w:r w:rsidRPr="00711388" w:rsidDel="006361BF">
          <w:rPr>
            <w:rFonts w:ascii="Times New Roman" w:hAnsi="Times New Roman" w:cs="Times New Roman"/>
            <w:sz w:val="24"/>
            <w:szCs w:val="24"/>
          </w:rPr>
          <w:delText>2</w:delText>
        </w:r>
      </w:del>
      <w:ins w:id="1173" w:author="Author">
        <w:r w:rsidR="006361BF" w:rsidRPr="00711388">
          <w:rPr>
            <w:rFonts w:ascii="Times New Roman" w:hAnsi="Times New Roman" w:cs="Times New Roman"/>
            <w:sz w:val="24"/>
            <w:szCs w:val="24"/>
          </w:rPr>
          <w:t>1</w:t>
        </w:r>
      </w:ins>
      <w:r w:rsidRPr="00711388">
        <w:rPr>
          <w:rFonts w:ascii="Times New Roman" w:hAnsi="Times New Roman" w:cs="Times New Roman"/>
          <w:sz w:val="24"/>
          <w:szCs w:val="24"/>
        </w:rPr>
        <w:t xml:space="preserve">0 shall be reported by line of business with the exceptions indicated below where further breakdown by product categories is envisaged as defined in C0020. </w:t>
      </w:r>
    </w:p>
    <w:p w14:paraId="5AA022D3" w14:textId="53A02A6B" w:rsidR="00DF6B5F" w:rsidRPr="00711388" w:rsidRDefault="00DF6B5F" w:rsidP="00872AFE">
      <w:pPr>
        <w:pStyle w:val="BodyText"/>
        <w:jc w:val="both"/>
        <w:rPr>
          <w:rFonts w:ascii="Times New Roman" w:hAnsi="Times New Roman" w:cs="Times New Roman"/>
          <w:sz w:val="24"/>
          <w:szCs w:val="24"/>
        </w:rPr>
      </w:pPr>
      <w:ins w:id="1174" w:author="Author">
        <w:r w:rsidRPr="00711388">
          <w:rPr>
            <w:rFonts w:ascii="Times New Roman" w:hAnsi="Times New Roman" w:cs="Times New Roman"/>
            <w:sz w:val="24"/>
            <w:szCs w:val="24"/>
          </w:rPr>
          <w:t>If the product falls under multiple LOB the reporting should be done under the main LOB relating to the risks covered by the product.</w:t>
        </w:r>
      </w:ins>
    </w:p>
    <w:p w14:paraId="59784BCF" w14:textId="77777777" w:rsidR="00872AFE" w:rsidRPr="00711388" w:rsidRDefault="00872AFE" w:rsidP="00872AFE">
      <w:pPr>
        <w:pStyle w:val="BodyText"/>
        <w:jc w:val="both"/>
        <w:rPr>
          <w:rFonts w:ascii="Times New Roman" w:hAnsi="Times New Roman" w:cs="Times New Roman"/>
          <w:sz w:val="24"/>
          <w:szCs w:val="24"/>
        </w:rPr>
      </w:pPr>
    </w:p>
    <w:tbl>
      <w:tblPr>
        <w:tblW w:w="9286" w:type="dxa"/>
        <w:tblLayout w:type="fixed"/>
        <w:tblLook w:val="0000" w:firstRow="0" w:lastRow="0" w:firstColumn="0" w:lastColumn="0" w:noHBand="0" w:noVBand="0"/>
      </w:tblPr>
      <w:tblGrid>
        <w:gridCol w:w="1809"/>
        <w:gridCol w:w="2091"/>
        <w:gridCol w:w="5386"/>
      </w:tblGrid>
      <w:tr w:rsidR="00872AFE" w:rsidRPr="00711388" w14:paraId="3D65388B" w14:textId="77777777" w:rsidTr="00567869">
        <w:tc>
          <w:tcPr>
            <w:tcW w:w="1809" w:type="dxa"/>
            <w:tcBorders>
              <w:top w:val="single" w:sz="2" w:space="0" w:color="auto"/>
              <w:left w:val="single" w:sz="2" w:space="0" w:color="auto"/>
              <w:bottom w:val="single" w:sz="2" w:space="0" w:color="auto"/>
              <w:right w:val="single" w:sz="2" w:space="0" w:color="auto"/>
            </w:tcBorders>
          </w:tcPr>
          <w:p w14:paraId="77013244" w14:textId="77777777" w:rsidR="00872AFE" w:rsidRPr="00711388" w:rsidRDefault="00872AFE" w:rsidP="00567869">
            <w:pPr>
              <w:adjustRightInd w:val="0"/>
              <w:spacing w:before="0" w:after="0"/>
              <w:jc w:val="left"/>
              <w:rPr>
                <w:lang w:val="en-GB"/>
              </w:rPr>
            </w:pPr>
          </w:p>
        </w:tc>
        <w:tc>
          <w:tcPr>
            <w:tcW w:w="2091" w:type="dxa"/>
            <w:tcBorders>
              <w:top w:val="single" w:sz="2" w:space="0" w:color="auto"/>
              <w:left w:val="single" w:sz="2" w:space="0" w:color="auto"/>
              <w:bottom w:val="single" w:sz="2" w:space="0" w:color="auto"/>
              <w:right w:val="single" w:sz="2" w:space="0" w:color="auto"/>
            </w:tcBorders>
          </w:tcPr>
          <w:p w14:paraId="03F25464" w14:textId="77777777" w:rsidR="00872AFE" w:rsidRPr="00711388" w:rsidRDefault="00872AFE" w:rsidP="00567869">
            <w:pPr>
              <w:pStyle w:val="NormalCentered"/>
              <w:rPr>
                <w:lang w:val="en-GB"/>
              </w:rPr>
            </w:pPr>
            <w:r w:rsidRPr="00711388">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029C3335" w14:textId="77777777" w:rsidR="00872AFE" w:rsidRPr="00711388" w:rsidRDefault="00872AFE" w:rsidP="00567869">
            <w:pPr>
              <w:pStyle w:val="NormalCentered"/>
              <w:rPr>
                <w:lang w:val="en-GB"/>
              </w:rPr>
            </w:pPr>
            <w:r w:rsidRPr="00711388">
              <w:rPr>
                <w:lang w:val="en-GB"/>
              </w:rPr>
              <w:t>INSTRUCTIONS</w:t>
            </w:r>
          </w:p>
        </w:tc>
      </w:tr>
      <w:tr w:rsidR="007B307A" w:rsidRPr="00711388" w14:paraId="7D48F7C4" w14:textId="77777777" w:rsidTr="00F907BC">
        <w:tc>
          <w:tcPr>
            <w:tcW w:w="9286" w:type="dxa"/>
            <w:gridSpan w:val="3"/>
            <w:tcBorders>
              <w:top w:val="single" w:sz="2" w:space="0" w:color="auto"/>
              <w:left w:val="single" w:sz="2" w:space="0" w:color="auto"/>
              <w:bottom w:val="single" w:sz="2" w:space="0" w:color="auto"/>
              <w:right w:val="single" w:sz="2" w:space="0" w:color="auto"/>
            </w:tcBorders>
          </w:tcPr>
          <w:p w14:paraId="19DE394D" w14:textId="65D47740" w:rsidR="007B307A" w:rsidRPr="00711388" w:rsidRDefault="007B307A">
            <w:pPr>
              <w:pStyle w:val="NormalCentered"/>
              <w:jc w:val="left"/>
              <w:rPr>
                <w:lang w:val="en-GB"/>
              </w:rPr>
              <w:pPrChange w:id="1175" w:author="Author">
                <w:pPr>
                  <w:pStyle w:val="NormalCentered"/>
                </w:pPr>
              </w:pPrChange>
            </w:pPr>
            <w:r w:rsidRPr="00711388">
              <w:rPr>
                <w:i/>
                <w:iCs/>
                <w:lang w:val="en-GB"/>
              </w:rPr>
              <w:t>Portfolio</w:t>
            </w:r>
          </w:p>
        </w:tc>
      </w:tr>
    </w:tbl>
    <w:tbl>
      <w:tblPr>
        <w:tblStyle w:val="TableGrid"/>
        <w:tblW w:w="9322" w:type="dxa"/>
        <w:tblLook w:val="04A0" w:firstRow="1" w:lastRow="0" w:firstColumn="1" w:lastColumn="0" w:noHBand="0" w:noVBand="1"/>
      </w:tblPr>
      <w:tblGrid>
        <w:gridCol w:w="1296"/>
        <w:gridCol w:w="1897"/>
        <w:gridCol w:w="2629"/>
        <w:gridCol w:w="3500"/>
      </w:tblGrid>
      <w:tr w:rsidR="007B307A" w:rsidRPr="00711388" w14:paraId="6E126463" w14:textId="77777777" w:rsidTr="007B307A">
        <w:trPr>
          <w:trHeight w:val="1215"/>
        </w:trPr>
        <w:tc>
          <w:tcPr>
            <w:tcW w:w="1296" w:type="dxa"/>
          </w:tcPr>
          <w:p w14:paraId="73560E44" w14:textId="77777777" w:rsidR="007B307A" w:rsidRPr="00711388" w:rsidRDefault="007B307A" w:rsidP="00567869">
            <w:pPr>
              <w:rPr>
                <w:lang w:val="en-GB"/>
              </w:rPr>
            </w:pPr>
            <w:r w:rsidRPr="00711388">
              <w:rPr>
                <w:lang w:val="en-GB"/>
              </w:rPr>
              <w:t>C0010</w:t>
            </w:r>
          </w:p>
        </w:tc>
        <w:tc>
          <w:tcPr>
            <w:tcW w:w="1897" w:type="dxa"/>
          </w:tcPr>
          <w:p w14:paraId="476E2E7B" w14:textId="77777777" w:rsidR="007B307A" w:rsidRPr="00711388" w:rsidRDefault="007B307A" w:rsidP="00567869">
            <w:pPr>
              <w:rPr>
                <w:lang w:val="en-GB"/>
              </w:rPr>
            </w:pPr>
            <w:r w:rsidRPr="00711388">
              <w:rPr>
                <w:lang w:val="en-GB"/>
              </w:rPr>
              <w:t>Line of Business (1 to 12)</w:t>
            </w:r>
          </w:p>
        </w:tc>
        <w:tc>
          <w:tcPr>
            <w:tcW w:w="2629" w:type="dxa"/>
          </w:tcPr>
          <w:p w14:paraId="7085CCB9" w14:textId="77777777" w:rsidR="007B307A" w:rsidRPr="00711388" w:rsidRDefault="007B307A" w:rsidP="00567869">
            <w:pPr>
              <w:rPr>
                <w:lang w:val="en-GB"/>
              </w:rPr>
            </w:pPr>
          </w:p>
        </w:tc>
        <w:tc>
          <w:tcPr>
            <w:tcW w:w="3500" w:type="dxa"/>
          </w:tcPr>
          <w:p w14:paraId="68F9EE30" w14:textId="1F489924" w:rsidR="007B307A" w:rsidRPr="00711388" w:rsidRDefault="007B307A" w:rsidP="00567869">
            <w:pPr>
              <w:rPr>
                <w:lang w:val="en-GB"/>
              </w:rPr>
            </w:pPr>
            <w:r w:rsidRPr="00711388">
              <w:rPr>
                <w:lang w:val="en-GB"/>
              </w:rPr>
              <w:t xml:space="preserve">Line of business as defined in Annex 1 of Delegated Regulation (EU) 2015/35. Information on products, unless otherwise specified in C0020, should not be disaggregated but reported under the main line of business. All non-life insurance products commercialized should be reported under the line of business which best corresponds to the main product characteristics, </w:t>
            </w:r>
            <w:r w:rsidRPr="00711388">
              <w:rPr>
                <w:lang w:val="en-GB"/>
              </w:rPr>
              <w:lastRenderedPageBreak/>
              <w:t>taking into account the product characteristics and main risks covered by the product. For modular products</w:t>
            </w:r>
            <w:ins w:id="1176" w:author="Author">
              <w:r w:rsidRPr="00711388">
                <w:rPr>
                  <w:lang w:val="en-GB"/>
                </w:rPr>
                <w:t xml:space="preserve"> (products which are bundled and sold together)</w:t>
              </w:r>
            </w:ins>
            <w:r w:rsidRPr="00711388">
              <w:rPr>
                <w:lang w:val="en-GB"/>
              </w:rPr>
              <w:t>, the products should be unbundled and information for each product forming the bundle should be reported under the line of business which best corresponds to the main characteristics:</w:t>
            </w:r>
            <w:del w:id="1177" w:author="Author">
              <w:r w:rsidRPr="00711388" w:rsidDel="003323F0">
                <w:rPr>
                  <w:lang w:val="en-GB"/>
                </w:rPr>
                <w:delText xml:space="preserve">  </w:delText>
              </w:r>
            </w:del>
            <w:ins w:id="1178" w:author="Author">
              <w:r w:rsidR="003323F0">
                <w:rPr>
                  <w:lang w:val="en-GB"/>
                </w:rPr>
                <w:t xml:space="preserve"> </w:t>
              </w:r>
            </w:ins>
          </w:p>
          <w:p w14:paraId="5733888B" w14:textId="77777777" w:rsidR="007B307A" w:rsidRPr="00711388" w:rsidRDefault="007B307A" w:rsidP="00567869">
            <w:pPr>
              <w:rPr>
                <w:lang w:val="en-GB"/>
              </w:rPr>
            </w:pPr>
            <w:r w:rsidRPr="00711388">
              <w:rPr>
                <w:lang w:val="en-GB"/>
              </w:rPr>
              <w:t>The following list shall be used:</w:t>
            </w:r>
          </w:p>
          <w:p w14:paraId="6F0A25EB" w14:textId="77777777" w:rsidR="007B307A" w:rsidRPr="00711388" w:rsidRDefault="007B307A" w:rsidP="00567869">
            <w:pPr>
              <w:rPr>
                <w:lang w:val="en-GB"/>
              </w:rPr>
            </w:pPr>
            <w:r w:rsidRPr="00711388">
              <w:rPr>
                <w:lang w:val="en-GB"/>
              </w:rPr>
              <w:t>1 - Medical expense insurance</w:t>
            </w:r>
          </w:p>
          <w:p w14:paraId="735D9803" w14:textId="77777777" w:rsidR="007B307A" w:rsidRPr="00711388" w:rsidRDefault="007B307A" w:rsidP="00567869">
            <w:pPr>
              <w:rPr>
                <w:lang w:val="en-GB"/>
              </w:rPr>
            </w:pPr>
            <w:r w:rsidRPr="00711388">
              <w:rPr>
                <w:lang w:val="en-GB"/>
              </w:rPr>
              <w:t>2 - Income protection insurance</w:t>
            </w:r>
          </w:p>
          <w:p w14:paraId="689D9DCE" w14:textId="77777777" w:rsidR="007B307A" w:rsidRPr="00711388" w:rsidRDefault="007B307A" w:rsidP="00567869">
            <w:pPr>
              <w:rPr>
                <w:lang w:val="en-GB"/>
              </w:rPr>
            </w:pPr>
            <w:r w:rsidRPr="00711388">
              <w:rPr>
                <w:lang w:val="en-GB"/>
              </w:rPr>
              <w:t>3 - Workers' compensation insurance</w:t>
            </w:r>
          </w:p>
          <w:p w14:paraId="01BBC547" w14:textId="77777777" w:rsidR="007B307A" w:rsidRPr="00711388" w:rsidRDefault="007B307A" w:rsidP="00567869">
            <w:pPr>
              <w:rPr>
                <w:lang w:val="en-GB"/>
              </w:rPr>
            </w:pPr>
            <w:r w:rsidRPr="00711388">
              <w:rPr>
                <w:lang w:val="en-GB"/>
              </w:rPr>
              <w:t>4 - Motor vehicle liability insurance</w:t>
            </w:r>
          </w:p>
          <w:p w14:paraId="1B8BD550" w14:textId="77777777" w:rsidR="007B307A" w:rsidRPr="00711388" w:rsidRDefault="007B307A" w:rsidP="00567869">
            <w:pPr>
              <w:rPr>
                <w:lang w:val="en-GB"/>
              </w:rPr>
            </w:pPr>
            <w:r w:rsidRPr="00711388">
              <w:rPr>
                <w:lang w:val="en-GB"/>
              </w:rPr>
              <w:t>5 - Other motor insurance</w:t>
            </w:r>
          </w:p>
          <w:p w14:paraId="5E833175" w14:textId="77777777" w:rsidR="007B307A" w:rsidRPr="00711388" w:rsidRDefault="007B307A" w:rsidP="00567869">
            <w:pPr>
              <w:rPr>
                <w:lang w:val="en-GB"/>
              </w:rPr>
            </w:pPr>
            <w:r w:rsidRPr="00711388">
              <w:rPr>
                <w:lang w:val="en-GB"/>
              </w:rPr>
              <w:t>6 - Marine, aviation and transport insurance</w:t>
            </w:r>
          </w:p>
          <w:p w14:paraId="6A0D4CB6" w14:textId="77777777" w:rsidR="007B307A" w:rsidRPr="00711388" w:rsidRDefault="007B307A" w:rsidP="00567869">
            <w:pPr>
              <w:rPr>
                <w:lang w:val="en-GB"/>
              </w:rPr>
            </w:pPr>
            <w:r w:rsidRPr="00711388">
              <w:rPr>
                <w:lang w:val="en-GB"/>
              </w:rPr>
              <w:t>7 - Fire and other damage to property insurance</w:t>
            </w:r>
          </w:p>
          <w:p w14:paraId="1B44E1F3" w14:textId="77777777" w:rsidR="007B307A" w:rsidRPr="00711388" w:rsidRDefault="007B307A" w:rsidP="00567869">
            <w:pPr>
              <w:rPr>
                <w:lang w:val="en-GB"/>
              </w:rPr>
            </w:pPr>
            <w:r w:rsidRPr="00711388">
              <w:rPr>
                <w:lang w:val="en-GB"/>
              </w:rPr>
              <w:t>8 - General liability insurance</w:t>
            </w:r>
          </w:p>
          <w:p w14:paraId="3C9CD61C" w14:textId="77777777" w:rsidR="007B307A" w:rsidRPr="00711388" w:rsidRDefault="007B307A" w:rsidP="00567869">
            <w:pPr>
              <w:rPr>
                <w:lang w:val="en-GB"/>
              </w:rPr>
            </w:pPr>
            <w:r w:rsidRPr="00711388">
              <w:rPr>
                <w:lang w:val="en-GB"/>
              </w:rPr>
              <w:t>9 - Credit and suretyship insurance</w:t>
            </w:r>
          </w:p>
          <w:p w14:paraId="67CEB7CD" w14:textId="77777777" w:rsidR="007B307A" w:rsidRPr="00711388" w:rsidRDefault="007B307A" w:rsidP="00567869">
            <w:pPr>
              <w:rPr>
                <w:lang w:val="en-GB"/>
              </w:rPr>
            </w:pPr>
            <w:r w:rsidRPr="00711388">
              <w:rPr>
                <w:lang w:val="en-GB"/>
              </w:rPr>
              <w:t>10 - Legal expenses insurance</w:t>
            </w:r>
          </w:p>
          <w:p w14:paraId="006E2631" w14:textId="77777777" w:rsidR="007B307A" w:rsidRPr="00711388" w:rsidRDefault="007B307A" w:rsidP="00567869">
            <w:pPr>
              <w:rPr>
                <w:lang w:val="en-GB"/>
              </w:rPr>
            </w:pPr>
            <w:r w:rsidRPr="00711388">
              <w:rPr>
                <w:lang w:val="en-GB"/>
              </w:rPr>
              <w:t>11 - Assistance</w:t>
            </w:r>
          </w:p>
          <w:p w14:paraId="1CBBDCCD" w14:textId="77777777" w:rsidR="007B307A" w:rsidRPr="00711388" w:rsidRDefault="007B307A" w:rsidP="00567869">
            <w:pPr>
              <w:rPr>
                <w:lang w:val="en-GB"/>
              </w:rPr>
            </w:pPr>
            <w:r w:rsidRPr="00711388">
              <w:rPr>
                <w:lang w:val="en-GB"/>
              </w:rPr>
              <w:t>12 - Miscellaneous financial loss</w:t>
            </w:r>
          </w:p>
        </w:tc>
      </w:tr>
      <w:tr w:rsidR="007B307A" w:rsidRPr="00711388" w14:paraId="713DFEA9" w14:textId="77777777" w:rsidTr="007B307A">
        <w:trPr>
          <w:trHeight w:val="1215"/>
        </w:trPr>
        <w:tc>
          <w:tcPr>
            <w:tcW w:w="1296" w:type="dxa"/>
          </w:tcPr>
          <w:p w14:paraId="52A20CFB" w14:textId="77777777" w:rsidR="007B307A" w:rsidRPr="00711388" w:rsidRDefault="007B307A" w:rsidP="00567869">
            <w:pPr>
              <w:rPr>
                <w:lang w:val="en-GB"/>
              </w:rPr>
            </w:pPr>
            <w:r w:rsidRPr="00711388">
              <w:rPr>
                <w:lang w:val="en-GB"/>
              </w:rPr>
              <w:lastRenderedPageBreak/>
              <w:t>C0020</w:t>
            </w:r>
          </w:p>
        </w:tc>
        <w:tc>
          <w:tcPr>
            <w:tcW w:w="1897" w:type="dxa"/>
          </w:tcPr>
          <w:p w14:paraId="2DD8E7B4" w14:textId="77777777" w:rsidR="007B307A" w:rsidRPr="00711388" w:rsidRDefault="007B307A" w:rsidP="00567869">
            <w:pPr>
              <w:rPr>
                <w:lang w:val="en-GB"/>
              </w:rPr>
            </w:pPr>
            <w:r w:rsidRPr="00711388">
              <w:rPr>
                <w:lang w:val="en-GB"/>
              </w:rPr>
              <w:t>Of which Product category</w:t>
            </w:r>
          </w:p>
        </w:tc>
        <w:tc>
          <w:tcPr>
            <w:tcW w:w="2629" w:type="dxa"/>
          </w:tcPr>
          <w:p w14:paraId="2CAE8AC1" w14:textId="77777777" w:rsidR="007B307A" w:rsidRPr="00711388" w:rsidRDefault="007B307A" w:rsidP="00567869">
            <w:pPr>
              <w:rPr>
                <w:lang w:val="en-GB"/>
              </w:rPr>
            </w:pPr>
          </w:p>
        </w:tc>
        <w:tc>
          <w:tcPr>
            <w:tcW w:w="3500" w:type="dxa"/>
          </w:tcPr>
          <w:p w14:paraId="753DBB28" w14:textId="2F53609F" w:rsidR="007B307A" w:rsidRPr="00711388" w:rsidRDefault="007B307A" w:rsidP="00567869">
            <w:pPr>
              <w:rPr>
                <w:lang w:val="en-GB"/>
              </w:rPr>
            </w:pPr>
            <w:r w:rsidRPr="00711388">
              <w:rPr>
                <w:lang w:val="en-GB"/>
              </w:rPr>
              <w:t>For non-life insurance products falling under one of the product categories in the closed list below information should be reported in a separate row:</w:t>
            </w:r>
          </w:p>
          <w:p w14:paraId="5C41D468" w14:textId="77777777" w:rsidR="007B307A" w:rsidRPr="00711388" w:rsidRDefault="007B307A" w:rsidP="00567869">
            <w:pPr>
              <w:rPr>
                <w:lang w:val="en-GB"/>
              </w:rPr>
            </w:pPr>
            <w:r w:rsidRPr="00711388">
              <w:rPr>
                <w:lang w:val="en-GB"/>
              </w:rPr>
              <w:t>7.1 Fire and other damage to property, of which Natural catastrophe insurance: Products covering damages to properties and people caused by natural forces including earthquake, floods, storm, hail, frost, drought.</w:t>
            </w:r>
          </w:p>
          <w:p w14:paraId="647E82C1" w14:textId="7139C6BF" w:rsidR="007B307A" w:rsidRPr="00711388" w:rsidRDefault="007B307A" w:rsidP="00567869">
            <w:pPr>
              <w:rPr>
                <w:lang w:val="en-GB"/>
              </w:rPr>
            </w:pPr>
            <w:r w:rsidRPr="00711388">
              <w:rPr>
                <w:lang w:val="en-GB"/>
              </w:rPr>
              <w:lastRenderedPageBreak/>
              <w:t>11.1</w:t>
            </w:r>
            <w:del w:id="1179" w:author="Author">
              <w:r w:rsidRPr="00711388" w:rsidDel="003323F0">
                <w:rPr>
                  <w:lang w:val="en-GB"/>
                </w:rPr>
                <w:delText xml:space="preserve">  </w:delText>
              </w:r>
            </w:del>
            <w:ins w:id="1180" w:author="Author">
              <w:r w:rsidR="003323F0">
                <w:rPr>
                  <w:lang w:val="en-GB"/>
                </w:rPr>
                <w:t xml:space="preserve"> </w:t>
              </w:r>
            </w:ins>
            <w:r w:rsidRPr="00711388">
              <w:rPr>
                <w:lang w:val="en-GB"/>
              </w:rPr>
              <w:t>Assistance, of which</w:t>
            </w:r>
            <w:del w:id="1181" w:author="Author">
              <w:r w:rsidRPr="00711388" w:rsidDel="003323F0">
                <w:rPr>
                  <w:lang w:val="en-GB"/>
                </w:rPr>
                <w:delText xml:space="preserve">  </w:delText>
              </w:r>
            </w:del>
            <w:ins w:id="1182" w:author="Author">
              <w:r w:rsidR="003323F0">
                <w:rPr>
                  <w:lang w:val="en-GB"/>
                </w:rPr>
                <w:t xml:space="preserve"> </w:t>
              </w:r>
            </w:ins>
            <w:r w:rsidRPr="00711388">
              <w:rPr>
                <w:lang w:val="en-GB"/>
              </w:rPr>
              <w:t>Travel insurance: Products covering unforeseen losses incurred while travelling such as coverage for trip cancellation, lost luggage, flight delays and/or medical expenses while on travel</w:t>
            </w:r>
          </w:p>
          <w:p w14:paraId="646B124F" w14:textId="77777777" w:rsidR="007B307A" w:rsidRPr="00711388" w:rsidRDefault="007B307A" w:rsidP="00567869">
            <w:pPr>
              <w:rPr>
                <w:lang w:val="en-GB"/>
              </w:rPr>
            </w:pPr>
            <w:r w:rsidRPr="00711388">
              <w:rPr>
                <w:lang w:val="en-GB"/>
              </w:rPr>
              <w:t>12.1 Miscellaneous financial loss, of which Business Interruption: Products covering business interruption, closure of business, or any financial loss of such nature regardless of whether physical damages on an insured property are required (e.g. business interruption referring to coverage for property damage arising from storm or flood; business closure covering damage for temporary closure of shops due to administrative actions or health authorities’ decisions)</w:t>
            </w:r>
          </w:p>
          <w:p w14:paraId="7AAA45A0" w14:textId="77777777" w:rsidR="007B307A" w:rsidRPr="00711388" w:rsidRDefault="007B307A" w:rsidP="00567869">
            <w:pPr>
              <w:rPr>
                <w:lang w:val="en-GB"/>
              </w:rPr>
            </w:pPr>
            <w:r w:rsidRPr="00711388">
              <w:rPr>
                <w:lang w:val="en-GB"/>
              </w:rPr>
              <w:t xml:space="preserve">12.2 Miscellaneous financial loss, of which Payment protection insurance: Products covering the event of not being able to meet the financial obligations of a mortgage, loan or any credit facilities for any reason excluding death. </w:t>
            </w:r>
          </w:p>
        </w:tc>
      </w:tr>
      <w:tr w:rsidR="007B307A" w:rsidRPr="00711388" w14:paraId="13BE1716" w14:textId="77777777" w:rsidTr="007B307A">
        <w:trPr>
          <w:trHeight w:val="1215"/>
        </w:trPr>
        <w:tc>
          <w:tcPr>
            <w:tcW w:w="1296" w:type="dxa"/>
          </w:tcPr>
          <w:p w14:paraId="725F9D31" w14:textId="77777777" w:rsidR="007B307A" w:rsidRPr="00711388" w:rsidRDefault="007B307A" w:rsidP="00567869">
            <w:pPr>
              <w:rPr>
                <w:lang w:val="en-GB"/>
              </w:rPr>
            </w:pPr>
            <w:r w:rsidRPr="00711388">
              <w:rPr>
                <w:lang w:val="en-GB"/>
              </w:rPr>
              <w:lastRenderedPageBreak/>
              <w:t>C0030</w:t>
            </w:r>
          </w:p>
        </w:tc>
        <w:tc>
          <w:tcPr>
            <w:tcW w:w="1897" w:type="dxa"/>
          </w:tcPr>
          <w:p w14:paraId="591E4E1F" w14:textId="77777777" w:rsidR="007B307A" w:rsidRPr="00711388" w:rsidRDefault="007B307A" w:rsidP="00567869">
            <w:pPr>
              <w:rPr>
                <w:lang w:val="en-GB"/>
              </w:rPr>
            </w:pPr>
            <w:r w:rsidRPr="00711388">
              <w:rPr>
                <w:lang w:val="en-GB"/>
              </w:rPr>
              <w:t>For the products commercialised under this product category/LOB, which proportion (measured by gross written premiums) covers climate related perils? (0-100)</w:t>
            </w:r>
          </w:p>
        </w:tc>
        <w:tc>
          <w:tcPr>
            <w:tcW w:w="2629" w:type="dxa"/>
          </w:tcPr>
          <w:p w14:paraId="4A2EE767" w14:textId="77777777" w:rsidR="007B307A" w:rsidRPr="00711388" w:rsidRDefault="007B307A" w:rsidP="00567869">
            <w:pPr>
              <w:rPr>
                <w:lang w:val="en-GB"/>
              </w:rPr>
            </w:pPr>
          </w:p>
        </w:tc>
        <w:tc>
          <w:tcPr>
            <w:tcW w:w="3500" w:type="dxa"/>
          </w:tcPr>
          <w:p w14:paraId="7AA7D5B2" w14:textId="04D067E8" w:rsidR="007B307A" w:rsidRPr="00711388" w:rsidRDefault="007B307A" w:rsidP="00567869">
            <w:pPr>
              <w:rPr>
                <w:lang w:val="en-GB"/>
              </w:rPr>
            </w:pPr>
            <w:r w:rsidRPr="00711388">
              <w:rPr>
                <w:lang w:val="en-GB"/>
              </w:rPr>
              <w:t>Climate-related perils includes events such as flooding, heat waves, landslides, droughts or wildfires for example). Considering that under one line of business there could be multiple products some covering and other not covering climate related perils</w:t>
            </w:r>
            <w:ins w:id="1183" w:author="Author">
              <w:r w:rsidRPr="00711388">
                <w:rPr>
                  <w:lang w:val="en-GB"/>
                </w:rPr>
                <w:t xml:space="preserve"> (risks which can be impacted by climate change)</w:t>
              </w:r>
            </w:ins>
            <w:r w:rsidRPr="00711388">
              <w:rPr>
                <w:lang w:val="en-GB"/>
              </w:rPr>
              <w:t>, please report here the percentage of products in this category (measured by gross written premiums) that covers at least one aspect of climate-related perils, between 0 and 100.</w:t>
            </w:r>
          </w:p>
        </w:tc>
      </w:tr>
      <w:tr w:rsidR="007B307A" w:rsidRPr="00711388" w14:paraId="34527BB1" w14:textId="77777777" w:rsidTr="007B307A">
        <w:trPr>
          <w:trHeight w:val="1215"/>
        </w:trPr>
        <w:tc>
          <w:tcPr>
            <w:tcW w:w="1296" w:type="dxa"/>
          </w:tcPr>
          <w:p w14:paraId="7E885F8F" w14:textId="77777777" w:rsidR="007B307A" w:rsidRPr="00711388" w:rsidRDefault="007B307A" w:rsidP="00567869">
            <w:pPr>
              <w:rPr>
                <w:lang w:val="en-GB"/>
              </w:rPr>
            </w:pPr>
            <w:r w:rsidRPr="00711388">
              <w:rPr>
                <w:lang w:val="en-GB"/>
              </w:rPr>
              <w:lastRenderedPageBreak/>
              <w:t>C0040</w:t>
            </w:r>
          </w:p>
        </w:tc>
        <w:tc>
          <w:tcPr>
            <w:tcW w:w="1897" w:type="dxa"/>
          </w:tcPr>
          <w:p w14:paraId="50C6F679" w14:textId="77777777" w:rsidR="007B307A" w:rsidRPr="00711388" w:rsidRDefault="007B307A" w:rsidP="00567869">
            <w:pPr>
              <w:rPr>
                <w:lang w:val="en-GB"/>
              </w:rPr>
            </w:pPr>
            <w:r w:rsidRPr="00711388">
              <w:rPr>
                <w:lang w:val="en-GB"/>
              </w:rPr>
              <w:t>If the product covers climate related perils does the product design make allowance for risk-prevention measures? (Yes/No/Not applicable)</w:t>
            </w:r>
          </w:p>
        </w:tc>
        <w:tc>
          <w:tcPr>
            <w:tcW w:w="2629" w:type="dxa"/>
          </w:tcPr>
          <w:p w14:paraId="120BA5F6" w14:textId="77777777" w:rsidR="007B307A" w:rsidRPr="00711388" w:rsidRDefault="007B307A" w:rsidP="00567869">
            <w:pPr>
              <w:rPr>
                <w:lang w:val="en-GB"/>
              </w:rPr>
            </w:pPr>
          </w:p>
        </w:tc>
        <w:tc>
          <w:tcPr>
            <w:tcW w:w="3500" w:type="dxa"/>
            <w:shd w:val="clear" w:color="auto" w:fill="auto"/>
          </w:tcPr>
          <w:p w14:paraId="7BEA4DCE" w14:textId="34A0A5F6" w:rsidR="007B307A" w:rsidRPr="00711388" w:rsidRDefault="007B307A" w:rsidP="00567869">
            <w:pPr>
              <w:rPr>
                <w:lang w:val="en-GB"/>
              </w:rPr>
            </w:pPr>
            <w:r w:rsidRPr="00711388">
              <w:rPr>
                <w:lang w:val="en-GB"/>
              </w:rPr>
              <w:t xml:space="preserve">If this line of business contains at least one product that covers at least one aspect of climate-related perils, please indicate with ‘Yes’ or ‘No’ if some of these products include risk-prevention measures in their design. </w:t>
            </w:r>
          </w:p>
          <w:p w14:paraId="66B7CD79" w14:textId="77777777" w:rsidR="007B307A" w:rsidRPr="00711388" w:rsidRDefault="007B307A" w:rsidP="00567869">
            <w:pPr>
              <w:rPr>
                <w:lang w:val="en-GB"/>
              </w:rPr>
            </w:pPr>
            <w:r w:rsidRPr="00711388">
              <w:rPr>
                <w:lang w:val="en-GB"/>
              </w:rPr>
              <w:t>Prevention measures in this context refers to things such as financial incentives for the policyholder to mitigate the underlying insured risk (e.g. through rebates on premiums or lower deductibles) or tailored risk expertise provided by the insurer to advise the policyholder on the available risk mitigation measures to implement.</w:t>
            </w:r>
          </w:p>
        </w:tc>
      </w:tr>
      <w:tr w:rsidR="007B307A" w:rsidRPr="00711388" w14:paraId="0EDFF143" w14:textId="77777777" w:rsidTr="007B307A">
        <w:trPr>
          <w:trHeight w:val="983"/>
        </w:trPr>
        <w:tc>
          <w:tcPr>
            <w:tcW w:w="1296" w:type="dxa"/>
          </w:tcPr>
          <w:p w14:paraId="5B5FFBE2" w14:textId="77777777" w:rsidR="007B307A" w:rsidRPr="00711388" w:rsidRDefault="007B307A" w:rsidP="00567869">
            <w:pPr>
              <w:rPr>
                <w:lang w:val="en-GB"/>
              </w:rPr>
            </w:pPr>
            <w:r w:rsidRPr="00711388">
              <w:rPr>
                <w:lang w:val="en-GB"/>
              </w:rPr>
              <w:t>C0050</w:t>
            </w:r>
          </w:p>
        </w:tc>
        <w:tc>
          <w:tcPr>
            <w:tcW w:w="1897" w:type="dxa"/>
          </w:tcPr>
          <w:p w14:paraId="0C4EEAFD" w14:textId="77777777" w:rsidR="007B307A" w:rsidRPr="00711388" w:rsidRDefault="007B307A" w:rsidP="00567869">
            <w:pPr>
              <w:rPr>
                <w:lang w:val="en-GB"/>
              </w:rPr>
            </w:pPr>
            <w:r w:rsidRPr="00711388">
              <w:rPr>
                <w:lang w:val="en-GB"/>
              </w:rPr>
              <w:t xml:space="preserve">Number of contracts at the end of the year </w:t>
            </w:r>
          </w:p>
        </w:tc>
        <w:tc>
          <w:tcPr>
            <w:tcW w:w="2629" w:type="dxa"/>
          </w:tcPr>
          <w:p w14:paraId="5ECCB7E5" w14:textId="77777777" w:rsidR="007B307A" w:rsidRPr="00711388" w:rsidRDefault="007B307A" w:rsidP="00567869">
            <w:pPr>
              <w:rPr>
                <w:lang w:val="en-GB"/>
              </w:rPr>
            </w:pPr>
          </w:p>
        </w:tc>
        <w:tc>
          <w:tcPr>
            <w:tcW w:w="3500" w:type="dxa"/>
          </w:tcPr>
          <w:p w14:paraId="4A99B63D" w14:textId="088E868E" w:rsidR="007B307A" w:rsidRPr="00711388" w:rsidRDefault="007B307A" w:rsidP="00567869">
            <w:pPr>
              <w:rPr>
                <w:lang w:val="en-GB"/>
              </w:rPr>
            </w:pPr>
            <w:r w:rsidRPr="00711388">
              <w:rPr>
                <w:lang w:val="en-GB"/>
              </w:rPr>
              <w:t>Number of contracts attached to each product falling under the relevant line of business. Contracts with more than one policyholder count as only one contract.</w:t>
            </w:r>
          </w:p>
          <w:p w14:paraId="05F12332" w14:textId="77777777" w:rsidR="007B307A" w:rsidRPr="00711388" w:rsidRDefault="007B307A" w:rsidP="00567869">
            <w:pPr>
              <w:rPr>
                <w:lang w:val="en-GB"/>
              </w:rPr>
            </w:pPr>
            <w:r w:rsidRPr="00711388">
              <w:rPr>
                <w:lang w:val="en-GB"/>
              </w:rPr>
              <w:t>In case of inactive policyholders (no premium paid) the contract shall be reported anyway unless the contract is cancelled.</w:t>
            </w:r>
          </w:p>
        </w:tc>
      </w:tr>
      <w:tr w:rsidR="007B307A" w:rsidRPr="00711388" w14:paraId="55B060CC" w14:textId="77777777" w:rsidTr="007B307A">
        <w:trPr>
          <w:trHeight w:val="841"/>
        </w:trPr>
        <w:tc>
          <w:tcPr>
            <w:tcW w:w="1296" w:type="dxa"/>
          </w:tcPr>
          <w:p w14:paraId="40373E61" w14:textId="77777777" w:rsidR="007B307A" w:rsidRPr="00711388" w:rsidRDefault="007B307A" w:rsidP="00567869">
            <w:pPr>
              <w:rPr>
                <w:lang w:val="en-GB"/>
              </w:rPr>
            </w:pPr>
            <w:r w:rsidRPr="00711388">
              <w:rPr>
                <w:lang w:val="en-GB"/>
              </w:rPr>
              <w:t>C0060</w:t>
            </w:r>
          </w:p>
        </w:tc>
        <w:tc>
          <w:tcPr>
            <w:tcW w:w="1897" w:type="dxa"/>
          </w:tcPr>
          <w:p w14:paraId="2260DB11" w14:textId="77777777" w:rsidR="007B307A" w:rsidRPr="00711388" w:rsidRDefault="007B307A" w:rsidP="00567869">
            <w:pPr>
              <w:rPr>
                <w:lang w:val="en-GB"/>
              </w:rPr>
            </w:pPr>
            <w:r w:rsidRPr="00711388">
              <w:rPr>
                <w:lang w:val="en-GB"/>
              </w:rPr>
              <w:t>Number of new contracts during year</w:t>
            </w:r>
          </w:p>
        </w:tc>
        <w:tc>
          <w:tcPr>
            <w:tcW w:w="2629" w:type="dxa"/>
          </w:tcPr>
          <w:p w14:paraId="27D937B2" w14:textId="77777777" w:rsidR="007B307A" w:rsidRPr="00711388" w:rsidRDefault="007B307A" w:rsidP="00567869">
            <w:pPr>
              <w:rPr>
                <w:lang w:val="en-GB"/>
              </w:rPr>
            </w:pPr>
          </w:p>
        </w:tc>
        <w:tc>
          <w:tcPr>
            <w:tcW w:w="3500" w:type="dxa"/>
          </w:tcPr>
          <w:p w14:paraId="78C0EE1E" w14:textId="39771123" w:rsidR="007B307A" w:rsidRPr="00711388" w:rsidRDefault="007B307A" w:rsidP="00567869">
            <w:pPr>
              <w:rPr>
                <w:lang w:val="en-GB"/>
              </w:rPr>
            </w:pPr>
            <w:r w:rsidRPr="00711388">
              <w:rPr>
                <w:lang w:val="en-GB"/>
              </w:rPr>
              <w:t xml:space="preserve">Number of new contracts during reporting year (this is for all new contracts including those that are renewed). </w:t>
            </w:r>
          </w:p>
          <w:p w14:paraId="1C7BF807" w14:textId="77777777" w:rsidR="007B307A" w:rsidRPr="00711388" w:rsidRDefault="007B307A" w:rsidP="00567869">
            <w:pPr>
              <w:rPr>
                <w:lang w:val="en-GB"/>
              </w:rPr>
            </w:pPr>
            <w:r w:rsidRPr="00711388">
              <w:rPr>
                <w:lang w:val="en-GB"/>
              </w:rPr>
              <w:t>New contract refer to contract written during the year with respect to other ongoing contracts written in previous years.</w:t>
            </w:r>
          </w:p>
          <w:p w14:paraId="5AE6D339" w14:textId="77777777" w:rsidR="007B307A" w:rsidRPr="00711388" w:rsidRDefault="007B307A" w:rsidP="00567869">
            <w:pPr>
              <w:rPr>
                <w:lang w:val="en-GB"/>
              </w:rPr>
            </w:pPr>
            <w:r w:rsidRPr="00711388">
              <w:rPr>
                <w:lang w:val="en-GB"/>
              </w:rPr>
              <w:t>Contracts with more than one policyholder count as only one contract.</w:t>
            </w:r>
          </w:p>
          <w:p w14:paraId="644211C3" w14:textId="77777777" w:rsidR="007B307A" w:rsidRPr="00711388" w:rsidRDefault="007B307A" w:rsidP="00567869">
            <w:pPr>
              <w:rPr>
                <w:lang w:val="en-GB"/>
              </w:rPr>
            </w:pPr>
            <w:r w:rsidRPr="00711388">
              <w:rPr>
                <w:lang w:val="en-GB"/>
              </w:rPr>
              <w:t>In case of inactive policyholders (no premium paid) the contract shall be reported anyway unless the contract is cancelled.</w:t>
            </w:r>
          </w:p>
        </w:tc>
      </w:tr>
      <w:tr w:rsidR="007B307A" w:rsidRPr="00711388" w14:paraId="0D4B26DA" w14:textId="77777777" w:rsidTr="007B307A">
        <w:trPr>
          <w:trHeight w:val="1215"/>
        </w:trPr>
        <w:tc>
          <w:tcPr>
            <w:tcW w:w="1296" w:type="dxa"/>
          </w:tcPr>
          <w:p w14:paraId="6A7E4EB8" w14:textId="77777777" w:rsidR="007B307A" w:rsidRPr="00711388" w:rsidRDefault="007B307A" w:rsidP="00567869">
            <w:pPr>
              <w:rPr>
                <w:lang w:val="en-GB"/>
              </w:rPr>
            </w:pPr>
            <w:r w:rsidRPr="00711388">
              <w:rPr>
                <w:lang w:val="en-GB"/>
              </w:rPr>
              <w:lastRenderedPageBreak/>
              <w:t>C0070</w:t>
            </w:r>
          </w:p>
        </w:tc>
        <w:tc>
          <w:tcPr>
            <w:tcW w:w="1897" w:type="dxa"/>
          </w:tcPr>
          <w:p w14:paraId="0A9ED62B" w14:textId="77777777" w:rsidR="007B307A" w:rsidRPr="00711388" w:rsidRDefault="007B307A" w:rsidP="00567869">
            <w:pPr>
              <w:rPr>
                <w:lang w:val="en-GB"/>
              </w:rPr>
            </w:pPr>
            <w:r w:rsidRPr="00711388">
              <w:rPr>
                <w:lang w:val="en-GB"/>
              </w:rPr>
              <w:t>Total amount of Gross Written premiums - written directly by the insurance undertaking</w:t>
            </w:r>
          </w:p>
        </w:tc>
        <w:tc>
          <w:tcPr>
            <w:tcW w:w="2629" w:type="dxa"/>
          </w:tcPr>
          <w:p w14:paraId="1236965E" w14:textId="77777777" w:rsidR="007B307A" w:rsidRPr="00711388" w:rsidRDefault="007B307A" w:rsidP="00567869">
            <w:pPr>
              <w:rPr>
                <w:lang w:val="en-GB"/>
              </w:rPr>
            </w:pPr>
          </w:p>
        </w:tc>
        <w:tc>
          <w:tcPr>
            <w:tcW w:w="3500" w:type="dxa"/>
          </w:tcPr>
          <w:p w14:paraId="0A8AE3A0" w14:textId="75A691DC" w:rsidR="007B307A" w:rsidRPr="00711388" w:rsidRDefault="007B307A" w:rsidP="00567869">
            <w:pPr>
              <w:rPr>
                <w:lang w:val="en-GB"/>
              </w:rPr>
            </w:pPr>
            <w:r w:rsidRPr="00711388">
              <w:rPr>
                <w:lang w:val="en-GB"/>
              </w:rPr>
              <w:t xml:space="preserve">Total amount of gross written premiums as defined in Article 1(11) of Delegated Regulation (EU) 2015/35 written directly by the insurance undertaking. </w:t>
            </w:r>
            <w:ins w:id="1184" w:author="Author">
              <w:r w:rsidRPr="00711388">
                <w:rPr>
                  <w:lang w:val="en-GB"/>
                </w:rPr>
                <w:t>Amount of taxes or charges levied with premiums shall be excluded from the written premiums.</w:t>
              </w:r>
            </w:ins>
          </w:p>
        </w:tc>
      </w:tr>
      <w:tr w:rsidR="007B307A" w:rsidRPr="00711388" w14:paraId="517B8682" w14:textId="77777777" w:rsidTr="007B307A">
        <w:trPr>
          <w:trHeight w:val="1215"/>
        </w:trPr>
        <w:tc>
          <w:tcPr>
            <w:tcW w:w="1296" w:type="dxa"/>
          </w:tcPr>
          <w:p w14:paraId="171E35BD" w14:textId="77777777" w:rsidR="007B307A" w:rsidRPr="00711388" w:rsidRDefault="007B307A" w:rsidP="00567869">
            <w:pPr>
              <w:rPr>
                <w:lang w:val="en-GB"/>
              </w:rPr>
            </w:pPr>
            <w:r w:rsidRPr="00711388">
              <w:rPr>
                <w:lang w:val="en-GB"/>
              </w:rPr>
              <w:t>C0080</w:t>
            </w:r>
          </w:p>
        </w:tc>
        <w:tc>
          <w:tcPr>
            <w:tcW w:w="1897" w:type="dxa"/>
          </w:tcPr>
          <w:p w14:paraId="7D006481" w14:textId="77777777" w:rsidR="007B307A" w:rsidRPr="00711388" w:rsidRDefault="007B307A" w:rsidP="00567869">
            <w:pPr>
              <w:rPr>
                <w:lang w:val="en-GB"/>
              </w:rPr>
            </w:pPr>
            <w:r w:rsidRPr="00711388">
              <w:rPr>
                <w:lang w:val="en-GB"/>
              </w:rPr>
              <w:t>Total amount of Gross Written premiums - written via credit institutions</w:t>
            </w:r>
          </w:p>
        </w:tc>
        <w:tc>
          <w:tcPr>
            <w:tcW w:w="2629" w:type="dxa"/>
          </w:tcPr>
          <w:p w14:paraId="0D6BC0A9" w14:textId="77777777" w:rsidR="007B307A" w:rsidRPr="00711388" w:rsidRDefault="007B307A" w:rsidP="00567869">
            <w:pPr>
              <w:rPr>
                <w:lang w:val="en-GB"/>
              </w:rPr>
            </w:pPr>
          </w:p>
        </w:tc>
        <w:tc>
          <w:tcPr>
            <w:tcW w:w="3500" w:type="dxa"/>
          </w:tcPr>
          <w:p w14:paraId="131CA8B2" w14:textId="1E9D239B" w:rsidR="007B307A" w:rsidRPr="00711388" w:rsidRDefault="007B307A" w:rsidP="00567869">
            <w:pPr>
              <w:rPr>
                <w:lang w:val="en-GB"/>
              </w:rPr>
            </w:pPr>
            <w:r w:rsidRPr="00711388">
              <w:rPr>
                <w:lang w:val="en-GB"/>
              </w:rPr>
              <w:t xml:space="preserve">Total amount of gross written premiums as defined in Article 1(11) of Delegated Regulation (EU) 2015/35 written via credit institutions acting as insurance distributors. </w:t>
            </w:r>
            <w:ins w:id="1185" w:author="Author">
              <w:r w:rsidRPr="00711388">
                <w:rPr>
                  <w:lang w:val="en-GB"/>
                </w:rPr>
                <w:t>Amount of taxes or charges levied with premiums shall be excluded from the written premiums.</w:t>
              </w:r>
            </w:ins>
          </w:p>
          <w:p w14:paraId="4D8063A5" w14:textId="77777777" w:rsidR="007B307A" w:rsidRPr="00711388" w:rsidRDefault="007B307A" w:rsidP="00567869">
            <w:pPr>
              <w:rPr>
                <w:lang w:val="en-GB"/>
              </w:rPr>
            </w:pPr>
          </w:p>
        </w:tc>
      </w:tr>
      <w:tr w:rsidR="007B307A" w:rsidRPr="00711388" w14:paraId="023896BD" w14:textId="77777777" w:rsidTr="007B307A">
        <w:trPr>
          <w:trHeight w:val="1215"/>
        </w:trPr>
        <w:tc>
          <w:tcPr>
            <w:tcW w:w="1296" w:type="dxa"/>
          </w:tcPr>
          <w:p w14:paraId="0AE413B4" w14:textId="77777777" w:rsidR="007B307A" w:rsidRPr="00711388" w:rsidRDefault="007B307A" w:rsidP="00567869">
            <w:pPr>
              <w:rPr>
                <w:lang w:val="en-GB"/>
              </w:rPr>
            </w:pPr>
            <w:r w:rsidRPr="00711388">
              <w:rPr>
                <w:lang w:val="en-GB"/>
              </w:rPr>
              <w:t>C0090</w:t>
            </w:r>
          </w:p>
          <w:p w14:paraId="6AD49823" w14:textId="77777777" w:rsidR="007B307A" w:rsidRPr="00711388" w:rsidRDefault="007B307A" w:rsidP="00567869">
            <w:pPr>
              <w:rPr>
                <w:lang w:val="en-GB"/>
              </w:rPr>
            </w:pPr>
          </w:p>
        </w:tc>
        <w:tc>
          <w:tcPr>
            <w:tcW w:w="1897" w:type="dxa"/>
          </w:tcPr>
          <w:p w14:paraId="78DD55F2" w14:textId="77777777" w:rsidR="007B307A" w:rsidRPr="00711388" w:rsidRDefault="007B307A" w:rsidP="00567869">
            <w:pPr>
              <w:rPr>
                <w:lang w:val="en-GB"/>
              </w:rPr>
            </w:pPr>
            <w:r w:rsidRPr="00711388">
              <w:rPr>
                <w:lang w:val="en-GB"/>
              </w:rPr>
              <w:t>Total amount of Gross Written premiums - written via insurance distributors other than credit institutions</w:t>
            </w:r>
          </w:p>
        </w:tc>
        <w:tc>
          <w:tcPr>
            <w:tcW w:w="2629" w:type="dxa"/>
          </w:tcPr>
          <w:p w14:paraId="5BDE8B02" w14:textId="77777777" w:rsidR="007B307A" w:rsidRPr="00711388" w:rsidRDefault="007B307A" w:rsidP="00567869">
            <w:pPr>
              <w:rPr>
                <w:lang w:val="en-GB"/>
              </w:rPr>
            </w:pPr>
          </w:p>
        </w:tc>
        <w:tc>
          <w:tcPr>
            <w:tcW w:w="3500" w:type="dxa"/>
          </w:tcPr>
          <w:p w14:paraId="5E372005" w14:textId="3A940708" w:rsidR="007B307A" w:rsidRPr="00711388" w:rsidDel="007B307A" w:rsidRDefault="007B307A" w:rsidP="00567869">
            <w:pPr>
              <w:rPr>
                <w:del w:id="1186" w:author="Author"/>
                <w:lang w:val="en-GB"/>
              </w:rPr>
            </w:pPr>
            <w:r w:rsidRPr="00711388">
              <w:rPr>
                <w:lang w:val="en-GB"/>
              </w:rPr>
              <w:t xml:space="preserve">Total amount of gross written premiums as defined in Article 1(11) of Delegated Regulation (EU) 2015/35 written via insurance distributors other than credit institutions. </w:t>
            </w:r>
            <w:ins w:id="1187" w:author="Author">
              <w:r w:rsidRPr="00711388">
                <w:rPr>
                  <w:lang w:val="en-GB"/>
                </w:rPr>
                <w:t>Amount of taxes or charges levied with premiums shall be excluded from the written premiums.</w:t>
              </w:r>
            </w:ins>
          </w:p>
          <w:p w14:paraId="03D44A72" w14:textId="77777777" w:rsidR="007B307A" w:rsidRPr="00711388" w:rsidRDefault="007B307A" w:rsidP="00567869">
            <w:pPr>
              <w:rPr>
                <w:lang w:val="en-GB"/>
              </w:rPr>
            </w:pPr>
          </w:p>
        </w:tc>
      </w:tr>
      <w:tr w:rsidR="007B307A" w:rsidRPr="00711388" w14:paraId="7849B906" w14:textId="77777777" w:rsidTr="007B307A">
        <w:trPr>
          <w:trHeight w:val="983"/>
        </w:trPr>
        <w:tc>
          <w:tcPr>
            <w:tcW w:w="1296" w:type="dxa"/>
          </w:tcPr>
          <w:p w14:paraId="4FFB814A" w14:textId="77777777" w:rsidR="007B307A" w:rsidRPr="00711388" w:rsidRDefault="007B307A" w:rsidP="00567869">
            <w:pPr>
              <w:rPr>
                <w:lang w:val="en-GB"/>
              </w:rPr>
            </w:pPr>
            <w:r w:rsidRPr="00711388">
              <w:rPr>
                <w:lang w:val="en-GB"/>
              </w:rPr>
              <w:t>C0100</w:t>
            </w:r>
          </w:p>
        </w:tc>
        <w:tc>
          <w:tcPr>
            <w:tcW w:w="1897" w:type="dxa"/>
          </w:tcPr>
          <w:p w14:paraId="7E9BC94D" w14:textId="5ECAF16E" w:rsidR="007B307A" w:rsidRPr="00711388" w:rsidRDefault="007B307A" w:rsidP="00EB2E8F">
            <w:pPr>
              <w:rPr>
                <w:lang w:val="en-GB"/>
              </w:rPr>
            </w:pPr>
            <w:r w:rsidRPr="00711388">
              <w:rPr>
                <w:lang w:val="en-GB"/>
              </w:rPr>
              <w:t xml:space="preserve">Total amount of commissions </w:t>
            </w:r>
            <w:del w:id="1188" w:author="Author">
              <w:r w:rsidRPr="00711388" w:rsidDel="00EB2E8F">
                <w:rPr>
                  <w:lang w:val="en-GB"/>
                </w:rPr>
                <w:delText>paid</w:delText>
              </w:r>
            </w:del>
            <w:ins w:id="1189" w:author="Author">
              <w:r w:rsidRPr="00711388">
                <w:rPr>
                  <w:lang w:val="en-GB"/>
                </w:rPr>
                <w:t>due</w:t>
              </w:r>
            </w:ins>
            <w:r w:rsidRPr="00711388">
              <w:rPr>
                <w:lang w:val="en-GB"/>
              </w:rPr>
              <w:t xml:space="preserve"> during year</w:t>
            </w:r>
          </w:p>
        </w:tc>
        <w:tc>
          <w:tcPr>
            <w:tcW w:w="2629" w:type="dxa"/>
          </w:tcPr>
          <w:p w14:paraId="08AD05E8" w14:textId="77777777" w:rsidR="007B307A" w:rsidRPr="00711388" w:rsidRDefault="007B307A" w:rsidP="00301CFD">
            <w:pPr>
              <w:rPr>
                <w:lang w:val="en-GB"/>
              </w:rPr>
            </w:pPr>
          </w:p>
        </w:tc>
        <w:tc>
          <w:tcPr>
            <w:tcW w:w="3500" w:type="dxa"/>
          </w:tcPr>
          <w:p w14:paraId="39868283" w14:textId="5DD327DC" w:rsidR="007B307A" w:rsidRPr="00711388" w:rsidRDefault="007B307A" w:rsidP="00301CFD">
            <w:pPr>
              <w:rPr>
                <w:lang w:val="en-GB"/>
              </w:rPr>
            </w:pPr>
            <w:r w:rsidRPr="00711388">
              <w:rPr>
                <w:lang w:val="en-GB"/>
              </w:rPr>
              <w:t xml:space="preserve">Commissions should include any form of monetary benefits which is </w:t>
            </w:r>
            <w:ins w:id="1190" w:author="Author">
              <w:r w:rsidRPr="00711388">
                <w:rPr>
                  <w:lang w:val="en-GB"/>
                </w:rPr>
                <w:t xml:space="preserve">due </w:t>
              </w:r>
            </w:ins>
            <w:del w:id="1191" w:author="Author">
              <w:r w:rsidRPr="00711388" w:rsidDel="00301CFD">
                <w:rPr>
                  <w:lang w:val="en-GB"/>
                </w:rPr>
                <w:delText xml:space="preserve">paid </w:delText>
              </w:r>
            </w:del>
            <w:r w:rsidRPr="00711388">
              <w:rPr>
                <w:lang w:val="en-GB"/>
              </w:rPr>
              <w:t xml:space="preserve">to an insurance distributor by any other person than the customer or a third party acting on behalf of the customer, in relation to insurance distribution activities. Whereas commissions are generally calculated as a percentage of the premium </w:t>
            </w:r>
            <w:ins w:id="1192" w:author="Author">
              <w:r w:rsidRPr="00711388">
                <w:rPr>
                  <w:lang w:val="en-GB"/>
                </w:rPr>
                <w:t xml:space="preserve">due </w:t>
              </w:r>
            </w:ins>
            <w:del w:id="1193" w:author="Author">
              <w:r w:rsidRPr="00711388" w:rsidDel="00301CFD">
                <w:rPr>
                  <w:lang w:val="en-GB"/>
                </w:rPr>
                <w:delText xml:space="preserve">paid by the customer </w:delText>
              </w:r>
            </w:del>
            <w:r w:rsidRPr="00711388">
              <w:rPr>
                <w:lang w:val="en-GB"/>
              </w:rPr>
              <w:t xml:space="preserve">for insurance coverage, this applies for any type of payment </w:t>
            </w:r>
            <w:del w:id="1194" w:author="Author">
              <w:r w:rsidRPr="00711388" w:rsidDel="00301CFD">
                <w:rPr>
                  <w:lang w:val="en-GB"/>
                </w:rPr>
                <w:delText xml:space="preserve">made </w:delText>
              </w:r>
            </w:del>
            <w:ins w:id="1195" w:author="Author">
              <w:r w:rsidRPr="00711388">
                <w:rPr>
                  <w:lang w:val="en-GB"/>
                </w:rPr>
                <w:t xml:space="preserve">due </w:t>
              </w:r>
            </w:ins>
            <w:r w:rsidRPr="00711388">
              <w:rPr>
                <w:lang w:val="en-GB"/>
              </w:rPr>
              <w:t xml:space="preserve">to an insurance distributor (e.g., </w:t>
            </w:r>
            <w:del w:id="1196" w:author="Author">
              <w:r w:rsidRPr="00711388" w:rsidDel="00301CFD">
                <w:rPr>
                  <w:lang w:val="en-GB"/>
                </w:rPr>
                <w:delText xml:space="preserve">paid/received </w:delText>
              </w:r>
            </w:del>
            <w:ins w:id="1197" w:author="Author">
              <w:r w:rsidRPr="00711388">
                <w:rPr>
                  <w:lang w:val="en-GB"/>
                </w:rPr>
                <w:t xml:space="preserve">due </w:t>
              </w:r>
            </w:ins>
            <w:r w:rsidRPr="00711388">
              <w:rPr>
                <w:lang w:val="en-GB"/>
              </w:rPr>
              <w:t xml:space="preserve">initially based on the conclusion </w:t>
            </w:r>
            <w:r w:rsidRPr="00711388">
              <w:rPr>
                <w:lang w:val="en-GB"/>
              </w:rPr>
              <w:lastRenderedPageBreak/>
              <w:t xml:space="preserve">of an insurance contract or </w:t>
            </w:r>
            <w:del w:id="1198" w:author="Author">
              <w:r w:rsidRPr="00711388" w:rsidDel="00301CFD">
                <w:rPr>
                  <w:lang w:val="en-GB"/>
                </w:rPr>
                <w:delText xml:space="preserve">paid/received </w:delText>
              </w:r>
            </w:del>
            <w:ins w:id="1199" w:author="Author">
              <w:r w:rsidRPr="00711388">
                <w:rPr>
                  <w:lang w:val="en-GB"/>
                </w:rPr>
                <w:t xml:space="preserve">due </w:t>
              </w:r>
            </w:ins>
            <w:r w:rsidRPr="00711388">
              <w:rPr>
                <w:lang w:val="en-GB"/>
              </w:rPr>
              <w:t xml:space="preserve">on a recurring basis). </w:t>
            </w:r>
          </w:p>
        </w:tc>
      </w:tr>
      <w:tr w:rsidR="007B307A" w:rsidRPr="00711388" w14:paraId="335EDFC2" w14:textId="77777777" w:rsidTr="007B307A">
        <w:trPr>
          <w:trHeight w:val="416"/>
        </w:trPr>
        <w:tc>
          <w:tcPr>
            <w:tcW w:w="1296" w:type="dxa"/>
          </w:tcPr>
          <w:p w14:paraId="3F4C086D" w14:textId="77777777" w:rsidR="007B307A" w:rsidRPr="00711388" w:rsidRDefault="007B307A" w:rsidP="00567869">
            <w:pPr>
              <w:rPr>
                <w:lang w:val="en-GB"/>
              </w:rPr>
            </w:pPr>
            <w:r w:rsidRPr="00711388">
              <w:rPr>
                <w:lang w:val="en-GB"/>
              </w:rPr>
              <w:lastRenderedPageBreak/>
              <w:t>C0110</w:t>
            </w:r>
          </w:p>
        </w:tc>
        <w:tc>
          <w:tcPr>
            <w:tcW w:w="1897" w:type="dxa"/>
          </w:tcPr>
          <w:p w14:paraId="62EC1124" w14:textId="77777777" w:rsidR="007B307A" w:rsidRPr="00711388" w:rsidRDefault="007B307A" w:rsidP="00567869">
            <w:pPr>
              <w:rPr>
                <w:lang w:val="en-GB"/>
              </w:rPr>
            </w:pPr>
            <w:r w:rsidRPr="00711388">
              <w:rPr>
                <w:lang w:val="en-GB"/>
              </w:rPr>
              <w:t xml:space="preserve">Total amount of claims paid during the year </w:t>
            </w:r>
          </w:p>
        </w:tc>
        <w:tc>
          <w:tcPr>
            <w:tcW w:w="2629" w:type="dxa"/>
          </w:tcPr>
          <w:p w14:paraId="39CAA1C9" w14:textId="77777777" w:rsidR="007B307A" w:rsidRPr="00711388" w:rsidRDefault="007B307A" w:rsidP="00567869">
            <w:pPr>
              <w:pStyle w:val="tbl-txt"/>
              <w:spacing w:before="60" w:beforeAutospacing="0" w:after="60" w:afterAutospacing="0" w:line="281" w:lineRule="atLeast"/>
              <w:jc w:val="both"/>
              <w:rPr>
                <w:rFonts w:eastAsiaTheme="minorHAnsi"/>
                <w:lang w:eastAsia="en-US"/>
              </w:rPr>
            </w:pPr>
          </w:p>
        </w:tc>
        <w:tc>
          <w:tcPr>
            <w:tcW w:w="3500" w:type="dxa"/>
          </w:tcPr>
          <w:p w14:paraId="155A803A" w14:textId="321DBC39" w:rsidR="007B307A" w:rsidRPr="00711388" w:rsidRDefault="007B307A" w:rsidP="00567869">
            <w:pPr>
              <w:pStyle w:val="tbl-txt"/>
              <w:spacing w:before="60" w:beforeAutospacing="0" w:after="60" w:afterAutospacing="0" w:line="281" w:lineRule="atLeast"/>
              <w:jc w:val="both"/>
              <w:rPr>
                <w:rFonts w:eastAsiaTheme="minorHAnsi"/>
                <w:lang w:eastAsia="en-US"/>
              </w:rPr>
            </w:pPr>
            <w:r w:rsidRPr="00711388">
              <w:rPr>
                <w:rFonts w:eastAsiaTheme="minorHAnsi"/>
                <w:lang w:eastAsia="en-US"/>
              </w:rPr>
              <w:t>Claims paid during the year related to the sum of the direct business</w:t>
            </w:r>
            <w:ins w:id="1200" w:author="Author">
              <w:r w:rsidRPr="00711388">
                <w:rPr>
                  <w:rFonts w:eastAsiaTheme="minorHAnsi"/>
                  <w:lang w:eastAsia="en-US"/>
                </w:rPr>
                <w:t xml:space="preserve"> </w:t>
              </w:r>
              <w:r w:rsidRPr="00711388">
                <w:rPr>
                  <w:lang w:eastAsia="en-US"/>
                </w:rPr>
                <w:t xml:space="preserve">net of </w:t>
              </w:r>
              <w:commentRangeStart w:id="1201"/>
              <w:r w:rsidRPr="00711388">
                <w:rPr>
                  <w:lang w:eastAsia="en-US"/>
                </w:rPr>
                <w:t>salvage and subrogation</w:t>
              </w:r>
            </w:ins>
            <w:r w:rsidRPr="00711388">
              <w:rPr>
                <w:rFonts w:eastAsiaTheme="minorHAnsi"/>
                <w:lang w:eastAsia="en-US"/>
              </w:rPr>
              <w:t>.</w:t>
            </w:r>
            <w:commentRangeEnd w:id="1201"/>
            <w:r w:rsidRPr="00711388">
              <w:rPr>
                <w:rStyle w:val="CommentReference"/>
                <w:rFonts w:eastAsiaTheme="minorEastAsia"/>
              </w:rPr>
              <w:commentReference w:id="1201"/>
            </w:r>
          </w:p>
          <w:p w14:paraId="01CAF600" w14:textId="77777777" w:rsidR="007B307A" w:rsidRPr="00711388" w:rsidRDefault="007B307A" w:rsidP="00567869">
            <w:pPr>
              <w:pStyle w:val="tbl-txt"/>
              <w:spacing w:before="60" w:beforeAutospacing="0" w:after="60" w:afterAutospacing="0" w:line="281" w:lineRule="atLeast"/>
              <w:jc w:val="both"/>
              <w:rPr>
                <w:ins w:id="1202" w:author="Author"/>
                <w:rFonts w:eastAsiaTheme="minorHAnsi"/>
                <w:lang w:eastAsia="en-US"/>
              </w:rPr>
            </w:pPr>
            <w:r w:rsidRPr="00711388">
              <w:rPr>
                <w:rFonts w:eastAsiaTheme="minorHAnsi"/>
                <w:lang w:eastAsia="en-US"/>
              </w:rPr>
              <w:t>This shall not include changes in provisions for claims that have not yet been paid and exclude claims management expenses and the movement in provisions in claims management expenses.</w:t>
            </w:r>
          </w:p>
          <w:p w14:paraId="4BF5E4FF" w14:textId="2362A20C" w:rsidR="007B307A" w:rsidRPr="00711388" w:rsidRDefault="007B307A" w:rsidP="00CE6307">
            <w:pPr>
              <w:pStyle w:val="tbl-txt"/>
              <w:spacing w:before="60" w:after="60" w:line="281" w:lineRule="atLeast"/>
              <w:jc w:val="both"/>
              <w:rPr>
                <w:rFonts w:eastAsiaTheme="minorHAnsi"/>
                <w:lang w:eastAsia="en-US"/>
              </w:rPr>
            </w:pPr>
            <w:commentRangeStart w:id="1203"/>
            <w:ins w:id="1204" w:author="Author">
              <w:r w:rsidRPr="00711388">
                <w:rPr>
                  <w:rFonts w:eastAsiaTheme="minorHAnsi"/>
                  <w:lang w:eastAsia="en-US"/>
                </w:rPr>
                <w:t xml:space="preserve">Both claims </w:t>
              </w:r>
              <w:commentRangeEnd w:id="1203"/>
              <w:r w:rsidRPr="00711388">
                <w:rPr>
                  <w:rStyle w:val="CommentReference"/>
                  <w:rFonts w:eastAsiaTheme="minorEastAsia"/>
                </w:rPr>
                <w:commentReference w:id="1203"/>
              </w:r>
              <w:r w:rsidRPr="00711388">
                <w:rPr>
                  <w:rFonts w:eastAsiaTheme="minorHAnsi"/>
                  <w:lang w:eastAsia="en-US"/>
                </w:rPr>
                <w:t>occurred in the current year and claims occurred in previous years should be considered if paid during the year.</w:t>
              </w:r>
            </w:ins>
          </w:p>
        </w:tc>
      </w:tr>
      <w:tr w:rsidR="007B307A" w:rsidRPr="00711388" w14:paraId="59479851" w14:textId="77777777" w:rsidTr="007B307A">
        <w:trPr>
          <w:trHeight w:val="1215"/>
        </w:trPr>
        <w:tc>
          <w:tcPr>
            <w:tcW w:w="1296" w:type="dxa"/>
          </w:tcPr>
          <w:p w14:paraId="59BAD623" w14:textId="75FF1C17" w:rsidR="007B307A" w:rsidRPr="00711388" w:rsidRDefault="007B307A" w:rsidP="00567869">
            <w:pPr>
              <w:rPr>
                <w:lang w:val="en-GB"/>
              </w:rPr>
            </w:pPr>
            <w:commentRangeStart w:id="1205"/>
            <w:del w:id="1206" w:author="Author">
              <w:r w:rsidRPr="00711388" w:rsidDel="00654598">
                <w:rPr>
                  <w:lang w:val="en-GB"/>
                </w:rPr>
                <w:delText>C0120</w:delText>
              </w:r>
            </w:del>
          </w:p>
        </w:tc>
        <w:tc>
          <w:tcPr>
            <w:tcW w:w="1897" w:type="dxa"/>
          </w:tcPr>
          <w:p w14:paraId="6FB5F38C" w14:textId="49D2B0FC" w:rsidR="007B307A" w:rsidRPr="00711388" w:rsidRDefault="007B307A" w:rsidP="00567869">
            <w:pPr>
              <w:rPr>
                <w:lang w:val="en-GB"/>
              </w:rPr>
            </w:pPr>
            <w:del w:id="1207" w:author="Author">
              <w:r w:rsidRPr="00711388" w:rsidDel="007A6BD8">
                <w:rPr>
                  <w:lang w:val="en-GB"/>
                </w:rPr>
                <w:delText>Country</w:delText>
              </w:r>
              <w:commentRangeEnd w:id="1205"/>
              <w:r w:rsidRPr="00711388" w:rsidDel="007A6BD8">
                <w:rPr>
                  <w:rStyle w:val="CommentReference"/>
                  <w:lang w:val="en-GB"/>
                </w:rPr>
                <w:commentReference w:id="1205"/>
              </w:r>
            </w:del>
          </w:p>
        </w:tc>
        <w:tc>
          <w:tcPr>
            <w:tcW w:w="2629" w:type="dxa"/>
          </w:tcPr>
          <w:p w14:paraId="39910961" w14:textId="77777777" w:rsidR="007B307A" w:rsidRPr="00711388" w:rsidRDefault="007B307A" w:rsidP="00153620">
            <w:pPr>
              <w:rPr>
                <w:lang w:val="en-GB"/>
              </w:rPr>
            </w:pPr>
          </w:p>
        </w:tc>
        <w:tc>
          <w:tcPr>
            <w:tcW w:w="3500" w:type="dxa"/>
          </w:tcPr>
          <w:p w14:paraId="324D4536" w14:textId="2DCC3691" w:rsidR="007B307A" w:rsidRPr="00711388" w:rsidDel="007A6BD8" w:rsidRDefault="007B307A" w:rsidP="00153620">
            <w:pPr>
              <w:rPr>
                <w:del w:id="1208" w:author="Author"/>
                <w:lang w:val="en-GB"/>
              </w:rPr>
            </w:pPr>
            <w:del w:id="1209" w:author="Author">
              <w:r w:rsidRPr="00711388" w:rsidDel="007A6BD8">
                <w:rPr>
                  <w:lang w:val="en-GB"/>
                </w:rPr>
                <w:delText xml:space="preserve">Country ISO 3166-1 alpha-2 code or list of codes according to the following instructions: </w:delText>
              </w:r>
            </w:del>
          </w:p>
          <w:p w14:paraId="5964EC20" w14:textId="6568E1A1" w:rsidR="007B307A" w:rsidRPr="00711388" w:rsidDel="007A6BD8" w:rsidRDefault="007B307A" w:rsidP="00153620">
            <w:pPr>
              <w:rPr>
                <w:del w:id="1210" w:author="Author"/>
                <w:lang w:val="en-GB"/>
              </w:rPr>
            </w:pPr>
            <w:del w:id="1211" w:author="Author">
              <w:r w:rsidRPr="00711388" w:rsidDel="007A6BD8">
                <w:rPr>
                  <w:lang w:val="en-GB"/>
                </w:rPr>
                <w:delText>- ISO 3166-1 alpha-2 code of the countr</w:delText>
              </w:r>
            </w:del>
            <w:ins w:id="1212" w:author="Author">
              <w:del w:id="1213" w:author="Author">
                <w:r w:rsidRPr="00711388" w:rsidDel="007A6BD8">
                  <w:rPr>
                    <w:lang w:val="en-GB"/>
                  </w:rPr>
                  <w:delText>ies</w:delText>
                </w:r>
              </w:del>
            </w:ins>
            <w:del w:id="1214" w:author="Author">
              <w:r w:rsidRPr="00711388" w:rsidDel="007A6BD8">
                <w:rPr>
                  <w:lang w:val="en-GB"/>
                </w:rPr>
                <w:delText>y where the contract was entered into</w:delText>
              </w:r>
            </w:del>
            <w:ins w:id="1215" w:author="Author">
              <w:del w:id="1216" w:author="Author">
                <w:r w:rsidRPr="00711388" w:rsidDel="007A6BD8">
                  <w:rPr>
                    <w:lang w:val="en-GB"/>
                  </w:rPr>
                  <w:delText>.</w:delText>
                </w:r>
              </w:del>
            </w:ins>
            <w:del w:id="1217" w:author="Author">
              <w:r w:rsidRPr="00711388" w:rsidDel="007A6BD8">
                <w:rPr>
                  <w:lang w:val="en-GB"/>
                </w:rPr>
                <w:delText xml:space="preserve">, for countries representing more than 10 % of technical provisions or written premiums for a given product. </w:delText>
              </w:r>
            </w:del>
          </w:p>
          <w:p w14:paraId="0FC37AB8" w14:textId="3EDC420B" w:rsidR="007B307A" w:rsidRPr="00711388" w:rsidRDefault="007B307A" w:rsidP="00153620">
            <w:pPr>
              <w:rPr>
                <w:lang w:val="en-GB"/>
              </w:rPr>
            </w:pPr>
            <w:del w:id="1218" w:author="Author">
              <w:r w:rsidRPr="00711388" w:rsidDel="007A6BD8">
                <w:rPr>
                  <w:lang w:val="en-GB"/>
                </w:rPr>
                <w:delText>- for countries representing less than 10 % of Technical Provisions or written premiums for a given product, report a list of ISO 3166-1 alpha-2 Codes of the countries concerned.</w:delText>
              </w:r>
            </w:del>
            <w:ins w:id="1219" w:author="Author">
              <w:del w:id="1220" w:author="Author">
                <w:r w:rsidRPr="00711388" w:rsidDel="007A6BD8">
                  <w:rPr>
                    <w:lang w:val="en-GB"/>
                  </w:rPr>
                  <w:delText xml:space="preserve"> If more countries need to be reported then all countries separated by commas should be included.  </w:delText>
                </w:r>
                <w:r w:rsidR="003323F0" w:rsidDel="007A6BD8">
                  <w:rPr>
                    <w:lang w:val="en-GB"/>
                  </w:rPr>
                  <w:delText xml:space="preserve"> </w:delText>
                </w:r>
              </w:del>
            </w:ins>
          </w:p>
        </w:tc>
      </w:tr>
      <w:tr w:rsidR="007B307A" w:rsidRPr="00711388" w14:paraId="09ADAF43" w14:textId="77777777" w:rsidTr="00EC7042">
        <w:trPr>
          <w:trHeight w:val="189"/>
        </w:trPr>
        <w:tc>
          <w:tcPr>
            <w:tcW w:w="9322" w:type="dxa"/>
            <w:gridSpan w:val="4"/>
          </w:tcPr>
          <w:p w14:paraId="2AAB5376" w14:textId="16481B3F" w:rsidR="007B307A" w:rsidRPr="00711388" w:rsidRDefault="007B307A" w:rsidP="00567869">
            <w:pPr>
              <w:rPr>
                <w:b/>
                <w:lang w:val="en-GB"/>
              </w:rPr>
            </w:pPr>
            <w:r w:rsidRPr="00711388">
              <w:rPr>
                <w:b/>
                <w:lang w:val="en-GB"/>
              </w:rPr>
              <w:t>Information on number of insured</w:t>
            </w:r>
          </w:p>
        </w:tc>
      </w:tr>
      <w:tr w:rsidR="007B307A" w:rsidRPr="00711388" w14:paraId="0FD0FA36" w14:textId="77777777" w:rsidTr="007B307A">
        <w:trPr>
          <w:trHeight w:val="1215"/>
        </w:trPr>
        <w:tc>
          <w:tcPr>
            <w:tcW w:w="1296" w:type="dxa"/>
          </w:tcPr>
          <w:p w14:paraId="67294533" w14:textId="77777777" w:rsidR="007B307A" w:rsidRPr="00711388" w:rsidRDefault="007B307A" w:rsidP="00567869">
            <w:pPr>
              <w:rPr>
                <w:lang w:val="en-GB"/>
              </w:rPr>
            </w:pPr>
            <w:r w:rsidRPr="00711388">
              <w:rPr>
                <w:lang w:val="en-GB"/>
              </w:rPr>
              <w:t>C0130</w:t>
            </w:r>
          </w:p>
        </w:tc>
        <w:tc>
          <w:tcPr>
            <w:tcW w:w="1897" w:type="dxa"/>
          </w:tcPr>
          <w:p w14:paraId="3550A7A5" w14:textId="77777777" w:rsidR="007B307A" w:rsidRPr="00711388" w:rsidRDefault="007B307A" w:rsidP="00567869">
            <w:pPr>
              <w:rPr>
                <w:lang w:val="en-GB"/>
              </w:rPr>
            </w:pPr>
            <w:r w:rsidRPr="00711388">
              <w:rPr>
                <w:lang w:val="en-GB"/>
              </w:rPr>
              <w:t xml:space="preserve">Number of insured at the end of the year </w:t>
            </w:r>
          </w:p>
        </w:tc>
        <w:tc>
          <w:tcPr>
            <w:tcW w:w="2629" w:type="dxa"/>
          </w:tcPr>
          <w:p w14:paraId="02F925F0" w14:textId="77777777" w:rsidR="007B307A" w:rsidRPr="00711388" w:rsidRDefault="007B307A" w:rsidP="00567869">
            <w:pPr>
              <w:rPr>
                <w:lang w:val="en-GB"/>
              </w:rPr>
            </w:pPr>
          </w:p>
        </w:tc>
        <w:tc>
          <w:tcPr>
            <w:tcW w:w="3500" w:type="dxa"/>
          </w:tcPr>
          <w:p w14:paraId="22DB4B46" w14:textId="30FD5D83" w:rsidR="007B307A" w:rsidRPr="00711388" w:rsidRDefault="007B307A" w:rsidP="00567869">
            <w:pPr>
              <w:rPr>
                <w:ins w:id="1221" w:author="Author"/>
                <w:lang w:val="en-GB"/>
              </w:rPr>
            </w:pPr>
            <w:ins w:id="1222" w:author="Author">
              <w:r w:rsidRPr="00711388">
                <w:rPr>
                  <w:lang w:val="en-GB"/>
                </w:rPr>
                <w:t xml:space="preserve">Number of insured persons at the end of the year with respect to the contracts reported in C0050. </w:t>
              </w:r>
            </w:ins>
          </w:p>
          <w:p w14:paraId="723C30EA" w14:textId="6B1C7191" w:rsidR="007B307A" w:rsidRPr="00711388" w:rsidRDefault="007B307A" w:rsidP="00567869">
            <w:pPr>
              <w:rPr>
                <w:lang w:val="en-GB"/>
              </w:rPr>
            </w:pPr>
            <w:ins w:id="1223" w:author="Author">
              <w:r w:rsidRPr="00711388">
                <w:rPr>
                  <w:lang w:val="en-GB"/>
                </w:rPr>
                <w:t xml:space="preserve">Applicable </w:t>
              </w:r>
            </w:ins>
            <w:del w:id="1224" w:author="Author">
              <w:r w:rsidRPr="00711388" w:rsidDel="006361BF">
                <w:rPr>
                  <w:lang w:val="en-GB"/>
                </w:rPr>
                <w:delText>F</w:delText>
              </w:r>
            </w:del>
            <w:ins w:id="1225" w:author="Author">
              <w:r w:rsidRPr="00711388">
                <w:rPr>
                  <w:lang w:val="en-GB"/>
                </w:rPr>
                <w:t>f</w:t>
              </w:r>
            </w:ins>
            <w:r w:rsidRPr="00711388">
              <w:rPr>
                <w:lang w:val="en-GB"/>
              </w:rPr>
              <w:t>or products falling under line of business 1 and product categories 11.1 and 12.2</w:t>
            </w:r>
            <w:ins w:id="1226" w:author="Author">
              <w:r w:rsidRPr="00711388">
                <w:rPr>
                  <w:lang w:val="en-GB"/>
                </w:rPr>
                <w:t>.</w:t>
              </w:r>
              <w:del w:id="1227" w:author="Author">
                <w:r w:rsidRPr="00711388" w:rsidDel="003323F0">
                  <w:rPr>
                    <w:lang w:val="en-GB"/>
                  </w:rPr>
                  <w:delText xml:space="preserve"> </w:delText>
                </w:r>
              </w:del>
            </w:ins>
            <w:del w:id="1228" w:author="Author">
              <w:r w:rsidRPr="00711388" w:rsidDel="003323F0">
                <w:rPr>
                  <w:lang w:val="en-GB"/>
                </w:rPr>
                <w:delText xml:space="preserve"> </w:delText>
              </w:r>
            </w:del>
            <w:ins w:id="1229" w:author="Author">
              <w:r w:rsidR="003323F0">
                <w:rPr>
                  <w:lang w:val="en-GB"/>
                </w:rPr>
                <w:t xml:space="preserve"> </w:t>
              </w:r>
            </w:ins>
            <w:del w:id="1230" w:author="Author">
              <w:r w:rsidRPr="00711388" w:rsidDel="006361BF">
                <w:rPr>
                  <w:lang w:val="en-GB"/>
                </w:rPr>
                <w:lastRenderedPageBreak/>
                <w:delText>report t</w:delText>
              </w:r>
            </w:del>
            <w:ins w:id="1231" w:author="Author">
              <w:r w:rsidRPr="00711388">
                <w:rPr>
                  <w:lang w:val="en-GB"/>
                </w:rPr>
                <w:t>T</w:t>
              </w:r>
            </w:ins>
            <w:r w:rsidRPr="00711388">
              <w:rPr>
                <w:lang w:val="en-GB"/>
              </w:rPr>
              <w:t>he total number of insured for contracts reported under C0050.</w:t>
            </w:r>
          </w:p>
          <w:p w14:paraId="0A2D8842" w14:textId="77777777" w:rsidR="007B307A" w:rsidRPr="00711388" w:rsidRDefault="007B307A" w:rsidP="00567869">
            <w:pPr>
              <w:rPr>
                <w:lang w:val="en-GB"/>
              </w:rPr>
            </w:pPr>
          </w:p>
        </w:tc>
      </w:tr>
      <w:tr w:rsidR="007B307A" w:rsidRPr="00711388" w14:paraId="5941A492" w14:textId="77777777" w:rsidTr="007B307A">
        <w:trPr>
          <w:trHeight w:val="1215"/>
        </w:trPr>
        <w:tc>
          <w:tcPr>
            <w:tcW w:w="1296" w:type="dxa"/>
          </w:tcPr>
          <w:p w14:paraId="5F1B9FDD" w14:textId="77777777" w:rsidR="007B307A" w:rsidRPr="00711388" w:rsidRDefault="007B307A" w:rsidP="00567869">
            <w:pPr>
              <w:rPr>
                <w:lang w:val="en-GB"/>
              </w:rPr>
            </w:pPr>
            <w:r w:rsidRPr="00711388">
              <w:rPr>
                <w:lang w:val="en-GB"/>
              </w:rPr>
              <w:lastRenderedPageBreak/>
              <w:t>C0140</w:t>
            </w:r>
          </w:p>
        </w:tc>
        <w:tc>
          <w:tcPr>
            <w:tcW w:w="1897" w:type="dxa"/>
          </w:tcPr>
          <w:p w14:paraId="41D0CE9B" w14:textId="209BAFB6" w:rsidR="007B307A" w:rsidRPr="00711388" w:rsidRDefault="007B307A" w:rsidP="00567869">
            <w:pPr>
              <w:rPr>
                <w:lang w:val="en-GB"/>
              </w:rPr>
            </w:pPr>
            <w:r w:rsidRPr="00711388">
              <w:rPr>
                <w:lang w:val="en-GB"/>
              </w:rPr>
              <w:t xml:space="preserve">Number of insured </w:t>
            </w:r>
            <w:del w:id="1232" w:author="Author">
              <w:r w:rsidRPr="00711388" w:rsidDel="00DF15B8">
                <w:rPr>
                  <w:lang w:val="en-GB"/>
                </w:rPr>
                <w:delText xml:space="preserve">properties </w:delText>
              </w:r>
            </w:del>
            <w:ins w:id="1233" w:author="Author">
              <w:r w:rsidRPr="00711388">
                <w:rPr>
                  <w:lang w:val="en-GB"/>
                </w:rPr>
                <w:t xml:space="preserve">vehicles </w:t>
              </w:r>
            </w:ins>
            <w:r w:rsidRPr="00711388">
              <w:rPr>
                <w:lang w:val="en-GB"/>
              </w:rPr>
              <w:t xml:space="preserve">at the end of the year </w:t>
            </w:r>
          </w:p>
        </w:tc>
        <w:tc>
          <w:tcPr>
            <w:tcW w:w="2629" w:type="dxa"/>
          </w:tcPr>
          <w:p w14:paraId="66D97F9E" w14:textId="77777777" w:rsidR="007B307A" w:rsidRPr="00711388" w:rsidRDefault="007B307A" w:rsidP="00567869">
            <w:pPr>
              <w:rPr>
                <w:lang w:val="en-GB"/>
              </w:rPr>
            </w:pPr>
          </w:p>
        </w:tc>
        <w:tc>
          <w:tcPr>
            <w:tcW w:w="3500" w:type="dxa"/>
          </w:tcPr>
          <w:p w14:paraId="0292EAAD" w14:textId="3D3DC136" w:rsidR="007B307A" w:rsidRPr="00711388" w:rsidRDefault="007B307A" w:rsidP="00567869">
            <w:pPr>
              <w:rPr>
                <w:lang w:val="en-GB"/>
              </w:rPr>
            </w:pPr>
            <w:ins w:id="1234" w:author="Author">
              <w:r w:rsidRPr="00711388">
                <w:rPr>
                  <w:lang w:val="en-GB"/>
                </w:rPr>
                <w:t xml:space="preserve">Applicable </w:t>
              </w:r>
            </w:ins>
            <w:del w:id="1235" w:author="Author">
              <w:r w:rsidRPr="00711388" w:rsidDel="006361BF">
                <w:rPr>
                  <w:lang w:val="en-GB"/>
                </w:rPr>
                <w:delText>F</w:delText>
              </w:r>
            </w:del>
            <w:ins w:id="1236" w:author="Author">
              <w:r w:rsidRPr="00711388">
                <w:rPr>
                  <w:lang w:val="en-GB"/>
                </w:rPr>
                <w:t>f</w:t>
              </w:r>
            </w:ins>
            <w:r w:rsidRPr="00711388">
              <w:rPr>
                <w:lang w:val="en-GB"/>
              </w:rPr>
              <w:t>or products falling under line of business 4 and 5</w:t>
            </w:r>
            <w:ins w:id="1237" w:author="Author">
              <w:r w:rsidRPr="00711388">
                <w:rPr>
                  <w:lang w:val="en-GB"/>
                </w:rPr>
                <w:t>.</w:t>
              </w:r>
              <w:del w:id="1238" w:author="Author">
                <w:r w:rsidRPr="00711388" w:rsidDel="003323F0">
                  <w:rPr>
                    <w:lang w:val="en-GB"/>
                  </w:rPr>
                  <w:delText xml:space="preserve"> </w:delText>
                </w:r>
              </w:del>
            </w:ins>
            <w:del w:id="1239" w:author="Author">
              <w:r w:rsidRPr="00711388" w:rsidDel="003323F0">
                <w:rPr>
                  <w:lang w:val="en-GB"/>
                </w:rPr>
                <w:delText xml:space="preserve"> </w:delText>
              </w:r>
            </w:del>
            <w:ins w:id="1240" w:author="Author">
              <w:r w:rsidR="003323F0">
                <w:rPr>
                  <w:lang w:val="en-GB"/>
                </w:rPr>
                <w:t xml:space="preserve"> </w:t>
              </w:r>
            </w:ins>
            <w:del w:id="1241" w:author="Author">
              <w:r w:rsidRPr="00711388" w:rsidDel="006361BF">
                <w:rPr>
                  <w:lang w:val="en-GB"/>
                </w:rPr>
                <w:delText>report t</w:delText>
              </w:r>
            </w:del>
            <w:ins w:id="1242" w:author="Author">
              <w:r w:rsidRPr="00711388">
                <w:rPr>
                  <w:lang w:val="en-GB"/>
                </w:rPr>
                <w:t>T</w:t>
              </w:r>
            </w:ins>
            <w:r w:rsidRPr="00711388">
              <w:rPr>
                <w:lang w:val="en-GB"/>
              </w:rPr>
              <w:t xml:space="preserve">he total number of insured </w:t>
            </w:r>
            <w:del w:id="1243" w:author="Author">
              <w:r w:rsidRPr="00711388" w:rsidDel="00A57B86">
                <w:rPr>
                  <w:lang w:val="en-GB"/>
                </w:rPr>
                <w:delText xml:space="preserve">properties </w:delText>
              </w:r>
            </w:del>
            <w:ins w:id="1244" w:author="Author">
              <w:r w:rsidRPr="00711388">
                <w:rPr>
                  <w:lang w:val="en-GB"/>
                </w:rPr>
                <w:t xml:space="preserve">vehicles </w:t>
              </w:r>
            </w:ins>
            <w:r w:rsidRPr="00711388">
              <w:rPr>
                <w:lang w:val="en-GB"/>
              </w:rPr>
              <w:t>for contracts reported under C0050.</w:t>
            </w:r>
          </w:p>
        </w:tc>
      </w:tr>
    </w:tbl>
    <w:p w14:paraId="465357F2" w14:textId="77777777" w:rsidR="00872AFE" w:rsidRPr="00711388" w:rsidRDefault="00872AFE" w:rsidP="00872AFE">
      <w:pPr>
        <w:rPr>
          <w:lang w:val="en-GB"/>
        </w:rPr>
      </w:pPr>
    </w:p>
    <w:p w14:paraId="0661C6C5" w14:textId="4EDF7555" w:rsidR="00872AFE" w:rsidRPr="00711388" w:rsidRDefault="00872AFE" w:rsidP="00872AFE">
      <w:pPr>
        <w:pStyle w:val="ManualHeading2"/>
        <w:ind w:left="851" w:hanging="851"/>
        <w:rPr>
          <w:lang w:val="en-GB"/>
        </w:rPr>
      </w:pPr>
      <w:r w:rsidRPr="00711388">
        <w:rPr>
          <w:i/>
          <w:iCs/>
          <w:lang w:val="en-GB"/>
        </w:rPr>
        <w:t xml:space="preserve">S.14.03 </w:t>
      </w:r>
      <w:r w:rsidR="00845F43" w:rsidRPr="00711388">
        <w:rPr>
          <w:i/>
          <w:iCs/>
          <w:lang w:val="en-GB"/>
        </w:rPr>
        <w:t>-</w:t>
      </w:r>
      <w:r w:rsidRPr="00711388">
        <w:rPr>
          <w:i/>
          <w:iCs/>
          <w:lang w:val="en-GB"/>
        </w:rPr>
        <w:t xml:space="preserve"> Cyber underwriting risk </w:t>
      </w:r>
    </w:p>
    <w:p w14:paraId="70131D99" w14:textId="77777777" w:rsidR="00872AFE" w:rsidRPr="00711388" w:rsidRDefault="00872AFE" w:rsidP="00872AFE">
      <w:pPr>
        <w:rPr>
          <w:b/>
          <w:i/>
          <w:lang w:val="en-GB"/>
        </w:rPr>
      </w:pPr>
      <w:r w:rsidRPr="00711388">
        <w:rPr>
          <w:b/>
          <w:i/>
          <w:lang w:val="en-GB"/>
        </w:rPr>
        <w:t>General comments</w:t>
      </w:r>
    </w:p>
    <w:p w14:paraId="286372F7" w14:textId="77777777" w:rsidR="00872AFE" w:rsidRPr="00711388" w:rsidRDefault="00872AFE" w:rsidP="00872AFE">
      <w:pPr>
        <w:rPr>
          <w:lang w:val="en-GB"/>
        </w:rPr>
      </w:pPr>
      <w:r w:rsidRPr="00711388">
        <w:rPr>
          <w:lang w:val="en-GB"/>
        </w:rPr>
        <w:t>This section relates to annual submission of information for individual entities.</w:t>
      </w:r>
    </w:p>
    <w:p w14:paraId="0A3E354A" w14:textId="77777777" w:rsidR="00872AFE" w:rsidRPr="00711388" w:rsidRDefault="00872AFE" w:rsidP="00872AFE">
      <w:pPr>
        <w:rPr>
          <w:lang w:val="en-GB"/>
        </w:rPr>
      </w:pPr>
      <w:r w:rsidRPr="00711388">
        <w:rPr>
          <w:lang w:val="en-GB"/>
        </w:rPr>
        <w:t>This template is relevant to non-life insurance and reinsurance undertakings which underwrite products covering cyber risks as defined in these instructions.</w:t>
      </w:r>
    </w:p>
    <w:p w14:paraId="0F8F1D45" w14:textId="77777777" w:rsidR="00872AFE" w:rsidRPr="00711388" w:rsidRDefault="00872AFE" w:rsidP="00872AFE">
      <w:pPr>
        <w:rPr>
          <w:lang w:val="en-GB"/>
        </w:rPr>
      </w:pPr>
      <w:r w:rsidRPr="00711388">
        <w:rPr>
          <w:lang w:val="en-GB"/>
        </w:rPr>
        <w:t>Undertakings are required to provide information related with cyber risk underwritten by product group code and by Product Identification. When more than one commercial product is provided for the same Product Identification, for same set of LoB and the same set of Risk Coverage, products shall be reported using a single line, providing a “Product Group Code” defined by the undertaking to identify the group of reported products. Products within the same Product Identification not sharing the mentioned characteristic cannot be aggregated and therefore shall be reported using individual lines.</w:t>
      </w:r>
    </w:p>
    <w:p w14:paraId="00629B30" w14:textId="77777777" w:rsidR="00872AFE" w:rsidRPr="00711388" w:rsidRDefault="00872AFE" w:rsidP="00872AFE">
      <w:pPr>
        <w:rPr>
          <w:lang w:val="en-GB"/>
        </w:rPr>
      </w:pPr>
      <w:r w:rsidRPr="00711388">
        <w:rPr>
          <w:lang w:val="en-GB"/>
        </w:rPr>
        <w:t>When a special justification is needed, the explanation is not to be submitted within the reporting template but shall be part of the dialogue between undertakings and the National Competent Authorities (NCAs).</w:t>
      </w:r>
    </w:p>
    <w:p w14:paraId="61E83FFA" w14:textId="77777777" w:rsidR="00872AFE" w:rsidRPr="00711388" w:rsidRDefault="00872AFE" w:rsidP="00872AFE">
      <w:pPr>
        <w:rPr>
          <w:lang w:val="en-GB"/>
        </w:rPr>
      </w:pPr>
      <w:r w:rsidRPr="00711388">
        <w:rPr>
          <w:lang w:val="en-GB"/>
        </w:rPr>
        <w:t>The template shall be subject to the application of a threshold based on the following:</w:t>
      </w:r>
    </w:p>
    <w:p w14:paraId="25EB34DD" w14:textId="1D26C38F" w:rsidR="00872AFE" w:rsidRPr="00711388" w:rsidRDefault="00872AFE" w:rsidP="00872AFE">
      <w:pPr>
        <w:rPr>
          <w:lang w:val="en-GB"/>
        </w:rPr>
      </w:pPr>
      <w:r w:rsidRPr="00711388">
        <w:rPr>
          <w:lang w:val="en-GB"/>
        </w:rPr>
        <w:t xml:space="preserve">- The sum of premiums earned </w:t>
      </w:r>
      <w:commentRangeStart w:id="1245"/>
      <w:ins w:id="1246" w:author="Author">
        <w:r w:rsidR="004E02C6" w:rsidRPr="00711388">
          <w:rPr>
            <w:lang w:val="en-GB"/>
          </w:rPr>
          <w:t xml:space="preserve">(gross) </w:t>
        </w:r>
        <w:commentRangeEnd w:id="1245"/>
        <w:r w:rsidR="004E02C6" w:rsidRPr="00E50019">
          <w:rPr>
            <w:rStyle w:val="CommentReference"/>
            <w:lang w:val="en-GB"/>
            <w:rPrChange w:id="1247" w:author="Author">
              <w:rPr>
                <w:rStyle w:val="CommentReference"/>
              </w:rPr>
            </w:rPrChange>
          </w:rPr>
          <w:commentReference w:id="1245"/>
        </w:r>
      </w:ins>
      <w:r w:rsidRPr="00711388">
        <w:rPr>
          <w:lang w:val="en-GB"/>
        </w:rPr>
        <w:t>for standalone cyber policies and policies with cyber as add-on coverage (where only the (estimated) premiums earned for cyber risk should be taken into account) is greater than 5% of the overall non-life business pursued by the undertaking or greater than 5 million €</w:t>
      </w:r>
    </w:p>
    <w:p w14:paraId="4B57B862" w14:textId="77777777" w:rsidR="00872AFE" w:rsidRPr="00711388" w:rsidRDefault="00872AFE" w:rsidP="00872AFE">
      <w:pPr>
        <w:rPr>
          <w:lang w:val="en-GB"/>
        </w:rPr>
      </w:pPr>
      <w:r w:rsidRPr="00711388">
        <w:rPr>
          <w:lang w:val="en-GB"/>
        </w:rPr>
        <w:t xml:space="preserve"> OR </w:t>
      </w:r>
    </w:p>
    <w:p w14:paraId="7F4966FB" w14:textId="77777777" w:rsidR="00872AFE" w:rsidRPr="00711388" w:rsidRDefault="00872AFE" w:rsidP="00872AFE">
      <w:pPr>
        <w:rPr>
          <w:lang w:val="en-GB"/>
        </w:rPr>
      </w:pPr>
      <w:r w:rsidRPr="00711388">
        <w:rPr>
          <w:lang w:val="en-GB"/>
        </w:rPr>
        <w:t>- Number of policies that include cyber coverage (i.e. standalone cyber and/or cyber ad add-on policy) represent more than 3% of the total number of policies of the non-life business).</w:t>
      </w:r>
    </w:p>
    <w:p w14:paraId="3E00B427" w14:textId="77777777" w:rsidR="00872AFE" w:rsidRPr="00711388" w:rsidRDefault="00872AFE" w:rsidP="00872AFE">
      <w:pPr>
        <w:rPr>
          <w:lang w:val="en-GB"/>
        </w:rPr>
      </w:pPr>
    </w:p>
    <w:tbl>
      <w:tblPr>
        <w:tblStyle w:val="GridTable2-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3010"/>
        <w:gridCol w:w="4845"/>
      </w:tblGrid>
      <w:tr w:rsidR="00872AFE" w:rsidRPr="00711388" w14:paraId="71377DB1" w14:textId="77777777" w:rsidTr="005678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3C0C1782" w14:textId="77777777" w:rsidR="00872AFE" w:rsidRPr="00711388" w:rsidRDefault="00872AFE" w:rsidP="00567869">
            <w:pPr>
              <w:rPr>
                <w:lang w:val="en-GB"/>
              </w:rPr>
            </w:pPr>
          </w:p>
        </w:tc>
        <w:tc>
          <w:tcPr>
            <w:tcW w:w="1665" w:type="pct"/>
            <w:shd w:val="clear" w:color="auto" w:fill="auto"/>
          </w:tcPr>
          <w:p w14:paraId="36EE99D0" w14:textId="77777777" w:rsidR="00872AFE" w:rsidRPr="00711388" w:rsidRDefault="00872AFE" w:rsidP="00567869">
            <w:pPr>
              <w:cnfStyle w:val="100000000000" w:firstRow="1" w:lastRow="0" w:firstColumn="0" w:lastColumn="0" w:oddVBand="0" w:evenVBand="0" w:oddHBand="0" w:evenHBand="0" w:firstRowFirstColumn="0" w:firstRowLastColumn="0" w:lastRowFirstColumn="0" w:lastRowLastColumn="0"/>
              <w:rPr>
                <w:lang w:val="en-GB"/>
              </w:rPr>
            </w:pPr>
            <w:r w:rsidRPr="00711388">
              <w:rPr>
                <w:lang w:val="en-GB"/>
              </w:rPr>
              <w:t>ITEM</w:t>
            </w:r>
          </w:p>
        </w:tc>
        <w:tc>
          <w:tcPr>
            <w:tcW w:w="2680" w:type="pct"/>
            <w:shd w:val="clear" w:color="auto" w:fill="auto"/>
          </w:tcPr>
          <w:p w14:paraId="7A8F9441" w14:textId="77777777" w:rsidR="00872AFE" w:rsidRPr="00711388" w:rsidRDefault="00872AFE" w:rsidP="00567869">
            <w:pPr>
              <w:cnfStyle w:val="100000000000" w:firstRow="1" w:lastRow="0" w:firstColumn="0" w:lastColumn="0" w:oddVBand="0" w:evenVBand="0" w:oddHBand="0" w:evenHBand="0" w:firstRowFirstColumn="0" w:firstRowLastColumn="0" w:lastRowFirstColumn="0" w:lastRowLastColumn="0"/>
              <w:rPr>
                <w:lang w:val="en-GB"/>
              </w:rPr>
            </w:pPr>
            <w:r w:rsidRPr="00711388">
              <w:rPr>
                <w:lang w:val="en-GB"/>
              </w:rPr>
              <w:t>INSTRUCTIONS</w:t>
            </w:r>
          </w:p>
        </w:tc>
      </w:tr>
      <w:tr w:rsidR="00872AFE" w:rsidRPr="00711388" w14:paraId="46490026" w14:textId="77777777" w:rsidTr="00567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78DDE7B5" w14:textId="77777777" w:rsidR="00872AFE" w:rsidRPr="00711388" w:rsidRDefault="00872AFE" w:rsidP="00567869">
            <w:pPr>
              <w:rPr>
                <w:b w:val="0"/>
                <w:lang w:val="en-GB"/>
              </w:rPr>
            </w:pPr>
            <w:r w:rsidRPr="00711388">
              <w:rPr>
                <w:b w:val="0"/>
                <w:lang w:val="en-GB"/>
              </w:rPr>
              <w:t>C0010</w:t>
            </w:r>
          </w:p>
        </w:tc>
        <w:tc>
          <w:tcPr>
            <w:tcW w:w="1665" w:type="pct"/>
            <w:shd w:val="clear" w:color="auto" w:fill="auto"/>
          </w:tcPr>
          <w:p w14:paraId="740F070F"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Product Group Code</w:t>
            </w:r>
          </w:p>
        </w:tc>
        <w:tc>
          <w:tcPr>
            <w:tcW w:w="2680" w:type="pct"/>
            <w:shd w:val="clear" w:color="auto" w:fill="auto"/>
          </w:tcPr>
          <w:p w14:paraId="7F8EB179" w14:textId="77777777" w:rsidR="00872AFE" w:rsidRPr="00711388" w:rsidRDefault="00872AFE" w:rsidP="00567869">
            <w:pPr>
              <w:pStyle w:val="NormalLeft"/>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Internal product group ID code defined by the undertaking.</w:t>
            </w:r>
          </w:p>
          <w:p w14:paraId="203B65DF" w14:textId="77777777" w:rsidR="00872AFE" w:rsidRPr="00711388" w:rsidRDefault="00872AFE" w:rsidP="00567869">
            <w:pPr>
              <w:pStyle w:val="NormalLeft"/>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lastRenderedPageBreak/>
              <w:t>The Product Group Code shall be consistent over time.</w:t>
            </w:r>
          </w:p>
          <w:p w14:paraId="21BFD9AE" w14:textId="77777777" w:rsidR="00872AFE" w:rsidRPr="00711388" w:rsidRDefault="00872AFE" w:rsidP="00567869">
            <w:pPr>
              <w:pStyle w:val="NormalLeft"/>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In the cases where the same product group needs to be reported in more than one row the content of C0010 shall follow the specific pattern:</w:t>
            </w:r>
          </w:p>
          <w:p w14:paraId="7C163728"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ins w:id="1248" w:author="Author"/>
                <w:lang w:val="en-GB"/>
              </w:rPr>
            </w:pPr>
            <w:r w:rsidRPr="00711388">
              <w:rPr>
                <w:lang w:val="en-GB"/>
              </w:rPr>
              <w:t>{}{Product Group code}}/+/{}{cardinal number}}. For example ‘AB222/+/1’.</w:t>
            </w:r>
          </w:p>
          <w:p w14:paraId="580EAE7E" w14:textId="163E8C78" w:rsidR="004E02C6" w:rsidRPr="00711388" w:rsidRDefault="004E02C6" w:rsidP="00567869">
            <w:pPr>
              <w:cnfStyle w:val="000000100000" w:firstRow="0" w:lastRow="0" w:firstColumn="0" w:lastColumn="0" w:oddVBand="0" w:evenVBand="0" w:oddHBand="1" w:evenHBand="0" w:firstRowFirstColumn="0" w:firstRowLastColumn="0" w:lastRowFirstColumn="0" w:lastRowLastColumn="0"/>
              <w:rPr>
                <w:lang w:val="en-GB"/>
              </w:rPr>
            </w:pPr>
            <w:ins w:id="1249" w:author="Author">
              <w:r w:rsidRPr="00711388">
                <w:rPr>
                  <w:lang w:val="en-GB"/>
                </w:rPr>
                <w:t xml:space="preserve">The </w:t>
              </w:r>
              <w:commentRangeStart w:id="1250"/>
              <w:r w:rsidRPr="00711388">
                <w:rPr>
                  <w:lang w:val="en-GB"/>
                </w:rPr>
                <w:t xml:space="preserve">item is not applicable when there is one commercial </w:t>
              </w:r>
              <w:commentRangeEnd w:id="1250"/>
              <w:r w:rsidRPr="00E50019">
                <w:rPr>
                  <w:rStyle w:val="CommentReference"/>
                  <w:lang w:val="en-GB"/>
                  <w:rPrChange w:id="1251" w:author="Author">
                    <w:rPr>
                      <w:rStyle w:val="CommentReference"/>
                    </w:rPr>
                  </w:rPrChange>
                </w:rPr>
                <w:commentReference w:id="1250"/>
              </w:r>
              <w:r w:rsidRPr="00711388">
                <w:rPr>
                  <w:lang w:val="en-GB"/>
                </w:rPr>
                <w:t>product referring to one Product identification (C0030) / Line(s) of Business (C0050) / Description of Risk(s) included in the coverage (C0060).</w:t>
              </w:r>
            </w:ins>
          </w:p>
        </w:tc>
      </w:tr>
      <w:tr w:rsidR="00872AFE" w:rsidRPr="00711388" w14:paraId="6F2897D8" w14:textId="77777777" w:rsidTr="00567869">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79978C9D" w14:textId="77777777" w:rsidR="00872AFE" w:rsidRPr="00711388" w:rsidRDefault="00872AFE" w:rsidP="00567869">
            <w:pPr>
              <w:rPr>
                <w:b w:val="0"/>
                <w:lang w:val="en-GB"/>
              </w:rPr>
            </w:pPr>
            <w:r w:rsidRPr="00711388">
              <w:rPr>
                <w:b w:val="0"/>
                <w:lang w:val="en-GB"/>
              </w:rPr>
              <w:lastRenderedPageBreak/>
              <w:t>C0020</w:t>
            </w:r>
          </w:p>
        </w:tc>
        <w:tc>
          <w:tcPr>
            <w:tcW w:w="1665" w:type="pct"/>
            <w:shd w:val="clear" w:color="auto" w:fill="auto"/>
          </w:tcPr>
          <w:p w14:paraId="45FA68EF"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Target Market</w:t>
            </w:r>
          </w:p>
        </w:tc>
        <w:tc>
          <w:tcPr>
            <w:tcW w:w="2680" w:type="pct"/>
            <w:shd w:val="clear" w:color="auto" w:fill="auto"/>
          </w:tcPr>
          <w:p w14:paraId="32986314"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Identification of the Target Market. One of the options in the following closed list shall be used:</w:t>
            </w:r>
          </w:p>
          <w:p w14:paraId="1B1DD055" w14:textId="77777777" w:rsidR="00872AFE" w:rsidRPr="00711388" w:rsidRDefault="00872AFE" w:rsidP="0083381F">
            <w:pPr>
              <w:pStyle w:val="ListParagraph"/>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B2B (Business to Business)</w:t>
            </w:r>
          </w:p>
          <w:p w14:paraId="61CE0D17" w14:textId="77777777" w:rsidR="00872AFE" w:rsidRPr="00711388" w:rsidRDefault="00872AFE" w:rsidP="0083381F">
            <w:pPr>
              <w:pStyle w:val="ListParagraph"/>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Private</w:t>
            </w:r>
          </w:p>
          <w:p w14:paraId="38D91EBF" w14:textId="77777777" w:rsidR="00872AFE" w:rsidRPr="00711388" w:rsidRDefault="00872AFE" w:rsidP="0083381F">
            <w:pPr>
              <w:pStyle w:val="ListParagraph"/>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Both</w:t>
            </w:r>
          </w:p>
          <w:p w14:paraId="7C7D54BB"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Given the granularity of Risks identified in the cell C0060, option 3 is expected only as an exceptional case of the regular identification of the Target Market for product categories.</w:t>
            </w:r>
          </w:p>
        </w:tc>
      </w:tr>
      <w:tr w:rsidR="00872AFE" w:rsidRPr="00711388" w14:paraId="14457B2B" w14:textId="77777777" w:rsidTr="00567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03563AE0" w14:textId="77777777" w:rsidR="00872AFE" w:rsidRPr="00711388" w:rsidRDefault="00872AFE" w:rsidP="00567869">
            <w:pPr>
              <w:rPr>
                <w:b w:val="0"/>
                <w:lang w:val="en-GB"/>
              </w:rPr>
            </w:pPr>
            <w:r w:rsidRPr="00711388">
              <w:rPr>
                <w:b w:val="0"/>
                <w:lang w:val="en-GB"/>
              </w:rPr>
              <w:t>C0030</w:t>
            </w:r>
          </w:p>
        </w:tc>
        <w:tc>
          <w:tcPr>
            <w:tcW w:w="1665" w:type="pct"/>
            <w:shd w:val="clear" w:color="auto" w:fill="auto"/>
          </w:tcPr>
          <w:p w14:paraId="1E1D4B2A"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Product Identification</w:t>
            </w:r>
          </w:p>
        </w:tc>
        <w:tc>
          <w:tcPr>
            <w:tcW w:w="2680" w:type="pct"/>
            <w:shd w:val="clear" w:color="auto" w:fill="auto"/>
          </w:tcPr>
          <w:p w14:paraId="64D94F0A"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Identification of the Product Category. One of the options in the following closed list shall be used:</w:t>
            </w:r>
          </w:p>
          <w:p w14:paraId="7FBA2917" w14:textId="77777777" w:rsidR="00872AFE" w:rsidRPr="00711388" w:rsidRDefault="00872AFE" w:rsidP="0083381F">
            <w:pPr>
              <w:pStyle w:val="ListParagraph"/>
              <w:numPr>
                <w:ilvl w:val="0"/>
                <w:numId w:val="1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First Party Loss</w:t>
            </w:r>
          </w:p>
          <w:p w14:paraId="23C75E3A" w14:textId="77777777" w:rsidR="00872AFE" w:rsidRPr="00711388" w:rsidRDefault="00872AFE" w:rsidP="0083381F">
            <w:pPr>
              <w:pStyle w:val="ListParagraph"/>
              <w:numPr>
                <w:ilvl w:val="0"/>
                <w:numId w:val="1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Third Party Loss</w:t>
            </w:r>
          </w:p>
          <w:p w14:paraId="3276AF1D" w14:textId="77777777" w:rsidR="00872AFE" w:rsidRPr="00711388" w:rsidRDefault="00872AFE" w:rsidP="0083381F">
            <w:pPr>
              <w:pStyle w:val="ListParagraph"/>
              <w:numPr>
                <w:ilvl w:val="0"/>
                <w:numId w:val="19"/>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Costs and related services</w:t>
            </w:r>
          </w:p>
          <w:p w14:paraId="0E28AF6C"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First Party Loss includes losses that relate to policyholders’ own data or loss of income, including any negative consequence that can cause, as a result of an event, a data breach or cyber attack to the policyholder’s business/personal sphere.</w:t>
            </w:r>
          </w:p>
          <w:p w14:paraId="49DE8B70"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Third Party Loss includes losses that relate to policyholders’ liability for damage caused to others’ data or income, including any negative consequence that can cause, as a result of an event, a data breach or cyber attack to the policyholder’s business/personal sphere.</w:t>
            </w:r>
          </w:p>
          <w:p w14:paraId="79983348" w14:textId="77777777" w:rsidR="00872AFE" w:rsidRPr="00711388" w:rsidRDefault="00872AFE" w:rsidP="00567869">
            <w:pPr>
              <w:spacing w:after="0"/>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 xml:space="preserve">Costs and related services include coverages that only relate to costs or services delivered by the </w:t>
            </w:r>
            <w:r w:rsidRPr="00711388">
              <w:rPr>
                <w:lang w:val="en-GB"/>
              </w:rPr>
              <w:lastRenderedPageBreak/>
              <w:t>coverage issuer to restore systems and data after a cyber event (including legal costs).</w:t>
            </w:r>
          </w:p>
          <w:p w14:paraId="5EF44B10"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In principle, only one item can be chosen from the list to characterise the Product Identification; however, in exceptional cases and in case of reporting from Reinsurance undertakings, multiple selection is allowed.</w:t>
            </w:r>
          </w:p>
          <w:p w14:paraId="5CF09308"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The Product Identification is uniquely defined by the combination of Line(s) of Business and Description of Risks included in the Coverage, provided that the latter is not filled in as “Other” or that multiple selections of the items available in the list is performed. If this is the case, two Product Categories characterised by same LoB(s) and Description of Risks included in the Coverage as “Other” cannot be considered as the same Product Identification and will need to be reported as separate lines.</w:t>
            </w:r>
          </w:p>
        </w:tc>
      </w:tr>
      <w:tr w:rsidR="00872AFE" w:rsidRPr="00711388" w14:paraId="730C8A08" w14:textId="77777777" w:rsidTr="00567869">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892CB41" w14:textId="77777777" w:rsidR="00872AFE" w:rsidRPr="00711388" w:rsidRDefault="00872AFE" w:rsidP="00567869">
            <w:pPr>
              <w:rPr>
                <w:b w:val="0"/>
                <w:lang w:val="en-GB"/>
              </w:rPr>
            </w:pPr>
            <w:r w:rsidRPr="00711388">
              <w:rPr>
                <w:b w:val="0"/>
                <w:lang w:val="en-GB"/>
              </w:rPr>
              <w:lastRenderedPageBreak/>
              <w:t>C0040</w:t>
            </w:r>
          </w:p>
        </w:tc>
        <w:tc>
          <w:tcPr>
            <w:tcW w:w="1665" w:type="pct"/>
            <w:shd w:val="clear" w:color="auto" w:fill="auto"/>
          </w:tcPr>
          <w:p w14:paraId="428C6404"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Cyber coverage in the Product Identification</w:t>
            </w:r>
          </w:p>
        </w:tc>
        <w:tc>
          <w:tcPr>
            <w:tcW w:w="2680" w:type="pct"/>
            <w:shd w:val="clear" w:color="auto" w:fill="auto"/>
          </w:tcPr>
          <w:p w14:paraId="1EE5BA68"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Identification of the Cyber coverage included in the commercial products included in the Product identification. One of the options in the following closed list shall be used:</w:t>
            </w:r>
          </w:p>
          <w:p w14:paraId="6E2CF029" w14:textId="77777777" w:rsidR="00872AFE" w:rsidRPr="00711388" w:rsidRDefault="00872AFE" w:rsidP="0083381F">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Cyber Standalone Coverage</w:t>
            </w:r>
          </w:p>
          <w:p w14:paraId="4D064091" w14:textId="77777777" w:rsidR="00872AFE" w:rsidRPr="00711388" w:rsidRDefault="00872AFE" w:rsidP="0083381F">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Cyber as add-on coverage but main risk being covered</w:t>
            </w:r>
          </w:p>
          <w:p w14:paraId="03E7D545" w14:textId="77777777" w:rsidR="00872AFE" w:rsidRPr="00711388" w:rsidRDefault="00872AFE" w:rsidP="0083381F">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1388">
              <w:rPr>
                <w:rFonts w:ascii="Times New Roman" w:hAnsi="Times New Roman" w:cs="Times New Roman"/>
                <w:sz w:val="24"/>
                <w:szCs w:val="24"/>
              </w:rPr>
              <w:t>Cyber as add-on coverage and not as main risk being covered</w:t>
            </w:r>
          </w:p>
          <w:p w14:paraId="6FED5C54"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Cyber Standalone Coverage includes all the coverages where cyber is the provided as standalone (i.e. unique) coverage.</w:t>
            </w:r>
          </w:p>
          <w:p w14:paraId="7FFBFF6B"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Cyber as add-on coverage but main risk being covered (&gt;50%) includes all coverages where cyber is an add-on item but represents the main risk being covered.</w:t>
            </w:r>
          </w:p>
          <w:p w14:paraId="0182A449"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Cyber as add-on coverage and not as main risk being covered (&lt;50%) includes all coverages where cyber is an add-on item but does not represent the main risk being covered.</w:t>
            </w:r>
          </w:p>
          <w:p w14:paraId="0BE5341A"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Only one item can be chosen from the list to characterise the Product Identification.</w:t>
            </w:r>
          </w:p>
        </w:tc>
      </w:tr>
      <w:tr w:rsidR="00872AFE" w:rsidRPr="00711388" w14:paraId="48DDAEE3" w14:textId="77777777" w:rsidTr="00567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3185047" w14:textId="77777777" w:rsidR="00872AFE" w:rsidRPr="00711388" w:rsidRDefault="00872AFE" w:rsidP="00567869">
            <w:pPr>
              <w:rPr>
                <w:b w:val="0"/>
                <w:lang w:val="en-GB"/>
              </w:rPr>
            </w:pPr>
            <w:r w:rsidRPr="00711388">
              <w:rPr>
                <w:b w:val="0"/>
                <w:lang w:val="en-GB"/>
              </w:rPr>
              <w:t>C0050</w:t>
            </w:r>
          </w:p>
        </w:tc>
        <w:tc>
          <w:tcPr>
            <w:tcW w:w="1665" w:type="pct"/>
            <w:shd w:val="clear" w:color="auto" w:fill="auto"/>
          </w:tcPr>
          <w:p w14:paraId="16CC7D4D"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Line(s) of Business</w:t>
            </w:r>
          </w:p>
        </w:tc>
        <w:tc>
          <w:tcPr>
            <w:tcW w:w="2680" w:type="pct"/>
            <w:shd w:val="clear" w:color="auto" w:fill="auto"/>
          </w:tcPr>
          <w:p w14:paraId="3DEFADB8"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Identification of the Line of Business covered in the commercial products. Options in the following closed list shall be used:</w:t>
            </w:r>
          </w:p>
          <w:p w14:paraId="2EE82EE8"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lastRenderedPageBreak/>
              <w:t>1 - Medical Expense Insurance</w:t>
            </w:r>
          </w:p>
          <w:p w14:paraId="1C5C4390"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2 - Income Protection Insurance</w:t>
            </w:r>
          </w:p>
          <w:p w14:paraId="1A98B784"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3 - Workers' Compensation Insurance</w:t>
            </w:r>
          </w:p>
          <w:p w14:paraId="6FC51260"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4 - Motor Vehicle Liability Insurance</w:t>
            </w:r>
          </w:p>
          <w:p w14:paraId="765EDB64"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5 - Other Motor Insurance</w:t>
            </w:r>
          </w:p>
          <w:p w14:paraId="30138889"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6 - Marine, Aviation and Transport Insurance</w:t>
            </w:r>
          </w:p>
          <w:p w14:paraId="7869B753"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7 - Fire and other Damage to Property Insurance</w:t>
            </w:r>
          </w:p>
          <w:p w14:paraId="0AAAD6E7"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8 - General Liability Insurance</w:t>
            </w:r>
          </w:p>
          <w:p w14:paraId="5703172F"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9 - Credit and Suretyship insurance</w:t>
            </w:r>
          </w:p>
          <w:p w14:paraId="2C9D59EA"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10 - Legal Expenses Insurance</w:t>
            </w:r>
          </w:p>
          <w:p w14:paraId="2B8F38CE"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11 - Assistance</w:t>
            </w:r>
          </w:p>
          <w:p w14:paraId="308305A9"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12 - Miscellaneous Financial Loss</w:t>
            </w:r>
          </w:p>
          <w:p w14:paraId="2D7D0188"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13 - Proportional reinsurance - Medical Expense Insurance</w:t>
            </w:r>
          </w:p>
          <w:p w14:paraId="2FB08FC8"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14 - Proportional reinsurance - Income Protection Insurance</w:t>
            </w:r>
          </w:p>
          <w:p w14:paraId="2388A92D"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15 - Proportional reinsurance - Workers' Compensation Insurance</w:t>
            </w:r>
          </w:p>
          <w:p w14:paraId="4CCEDBB1"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16 - Proportional reinsurance - Motor Vehicle Liability Insurance</w:t>
            </w:r>
          </w:p>
          <w:p w14:paraId="36CF05EB"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17 - Proportional reinsurance - Other Motor Insurance</w:t>
            </w:r>
          </w:p>
          <w:p w14:paraId="3F22E26F"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18 - Proportional reinsurance - Marine, Aviation and Transport Insurance</w:t>
            </w:r>
          </w:p>
          <w:p w14:paraId="3855A2E7"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19 - Proportional reinsurance - Fire and other Damage to Property Insurance</w:t>
            </w:r>
          </w:p>
          <w:p w14:paraId="485744F2"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20 - Proportional reinsurance - General Liability Insurance</w:t>
            </w:r>
          </w:p>
          <w:p w14:paraId="56FCC743"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21 - Proportional reinsurance - Credit and Suretyship insurance</w:t>
            </w:r>
          </w:p>
          <w:p w14:paraId="3A753CE4"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22 - Proportional reinsurance - Legal Expenses Insurance</w:t>
            </w:r>
          </w:p>
          <w:p w14:paraId="3EADD1B7"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23 - Proportional reinsurance - Assistance</w:t>
            </w:r>
          </w:p>
          <w:p w14:paraId="2D533FFC"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24 - Proportional reinsurance - Miscellaneous Financial Loss</w:t>
            </w:r>
          </w:p>
          <w:p w14:paraId="6DCA6C9A"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25 - Non-Proportional reinsurance - Health</w:t>
            </w:r>
          </w:p>
          <w:p w14:paraId="09B549C8" w14:textId="47B6DF16"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 xml:space="preserve">26 - Non-Proportional reinsurance </w:t>
            </w:r>
            <w:r w:rsidR="00711388" w:rsidRPr="00711388">
              <w:rPr>
                <w:lang w:val="en-GB"/>
              </w:rPr>
              <w:t>-</w:t>
            </w:r>
            <w:r w:rsidRPr="00711388">
              <w:rPr>
                <w:lang w:val="en-GB"/>
              </w:rPr>
              <w:t xml:space="preserve"> Casualty</w:t>
            </w:r>
          </w:p>
          <w:p w14:paraId="0ADC3E9F"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lastRenderedPageBreak/>
              <w:t>27 - Non-Proportional reinsurance - Marine, Aviation and Transport</w:t>
            </w:r>
          </w:p>
          <w:p w14:paraId="3E5B1FBF"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28 - Non-Proportional reinsurance - Property</w:t>
            </w:r>
          </w:p>
        </w:tc>
      </w:tr>
      <w:tr w:rsidR="00872AFE" w:rsidRPr="00711388" w14:paraId="6C8ADCEC" w14:textId="77777777" w:rsidTr="00567869">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7B8B25C2" w14:textId="77777777" w:rsidR="00872AFE" w:rsidRPr="00711388" w:rsidRDefault="00872AFE" w:rsidP="00567869">
            <w:pPr>
              <w:rPr>
                <w:b w:val="0"/>
                <w:lang w:val="en-GB"/>
              </w:rPr>
            </w:pPr>
            <w:r w:rsidRPr="00711388">
              <w:rPr>
                <w:b w:val="0"/>
                <w:lang w:val="en-GB"/>
              </w:rPr>
              <w:lastRenderedPageBreak/>
              <w:t>C0060</w:t>
            </w:r>
          </w:p>
        </w:tc>
        <w:tc>
          <w:tcPr>
            <w:tcW w:w="1665" w:type="pct"/>
            <w:shd w:val="clear" w:color="auto" w:fill="auto"/>
          </w:tcPr>
          <w:p w14:paraId="243487E0"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Description of Risk(s) included in the coverage</w:t>
            </w:r>
          </w:p>
        </w:tc>
        <w:tc>
          <w:tcPr>
            <w:tcW w:w="2680" w:type="pct"/>
            <w:shd w:val="clear" w:color="auto" w:fill="auto"/>
          </w:tcPr>
          <w:p w14:paraId="0E4D74B8"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Description of the risks included in the coverage using the options in the following closed list:</w:t>
            </w:r>
          </w:p>
          <w:p w14:paraId="4C83703D"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 Network Interruption (refers to a network security failure leading to business interruption. Examples may include a Distributed Denial of Service or “DDoS” attack (i.e. website being overloaded with requests organized by a malicious party) or a hacker accessing the network and deleting critical files, or adding malicious code that causes the system to fail)</w:t>
            </w:r>
          </w:p>
          <w:p w14:paraId="6975B33E" w14:textId="7A1E5F4E"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(2) Network Interruption OSP (where OSP sta</w:t>
            </w:r>
            <w:r w:rsidR="00786F9E" w:rsidRPr="00711388">
              <w:rPr>
                <w:lang w:val="en-GB"/>
              </w:rPr>
              <w:t>nds for Outsourced Service Providers</w:t>
            </w:r>
            <w:r w:rsidRPr="00711388">
              <w:rPr>
                <w:lang w:val="en-GB"/>
              </w:rPr>
              <w:t xml:space="preserve"> (OSP), i.e. a client-server protocol that manages access control, accounting, usage data and inter-domain routing to make it easier for Internet service providers (ISPs) to support IP telephony)</w:t>
            </w:r>
          </w:p>
          <w:p w14:paraId="636A3E9E" w14:textId="64ACC0FE"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(3) Networ</w:t>
            </w:r>
            <w:r w:rsidR="007D54BD" w:rsidRPr="00711388">
              <w:rPr>
                <w:lang w:val="en-GB"/>
              </w:rPr>
              <w:t xml:space="preserve">k Interruption: system failure </w:t>
            </w:r>
            <w:r w:rsidRPr="00711388">
              <w:rPr>
                <w:lang w:val="en-GB"/>
              </w:rPr>
              <w:t>which may include an “unintentional or unplanned outage” on the network.</w:t>
            </w:r>
          </w:p>
          <w:p w14:paraId="7DF11F37"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The failure could be due to human error, system error or both. (e.g. a company upgrading its accounting system may unexpectedly cause the entire network to freeze in the process)</w:t>
            </w:r>
          </w:p>
          <w:p w14:paraId="26478FCC"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(4) Cyber Extortion (a form of online crime in which a website, e-mail server, or computer system is subjected to repeated denial of service (DDoS) or other attacks by malicious hackers, who demand money in return for promising to stop the attacks)</w:t>
            </w:r>
          </w:p>
          <w:p w14:paraId="226440AE"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(5) Electronic Data Incident (incident in which sensitive, confidential or otherwise protected data is accessed and/or disclosed in an unauthorized fashion. Data breaches may involve personal health information ( PHI ), personally identifiable information ( PII ), trade secrets or intellectual property)</w:t>
            </w:r>
          </w:p>
          <w:p w14:paraId="7B121632"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(6) Cyber Theft (may include online fraud or other similar illicit activities)</w:t>
            </w:r>
          </w:p>
          <w:p w14:paraId="7FEA64D6"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 xml:space="preserve">(7) Data Restoration (refers to the process of copying backup data from secondary storage and </w:t>
            </w:r>
            <w:r w:rsidRPr="00711388">
              <w:rPr>
                <w:lang w:val="en-GB"/>
              </w:rPr>
              <w:lastRenderedPageBreak/>
              <w:t>restoring it to its original location or a new location. A restore is performed to return data that has been lost, stolen or damaged to its original condition or to move data to a new location)</w:t>
            </w:r>
          </w:p>
          <w:p w14:paraId="5E2B5C81"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(8) Extra expense</w:t>
            </w:r>
          </w:p>
          <w:p w14:paraId="408896F5"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(9) System clean-up costs</w:t>
            </w:r>
          </w:p>
          <w:p w14:paraId="53140387"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(10) Administrative investigation and penalties</w:t>
            </w:r>
          </w:p>
          <w:p w14:paraId="41D839AB"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(11) Physical injury</w:t>
            </w:r>
          </w:p>
          <w:p w14:paraId="1F2936FB"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(12) Data Protection and Cyber Liability (includes also GDPR implications regarding third party data protection)</w:t>
            </w:r>
          </w:p>
          <w:p w14:paraId="0B2EF734"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(13) Media Liability (i.e. reputational risk)</w:t>
            </w:r>
          </w:p>
          <w:p w14:paraId="23CE4C53"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(14) Wrongful collection of information</w:t>
            </w:r>
          </w:p>
          <w:p w14:paraId="3C52DC1A"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(15) Media Content infringement/defamatory content</w:t>
            </w:r>
          </w:p>
          <w:p w14:paraId="51D2A404"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(16) Violation of notification obligations (notification of data breaches is provided in defined time lags by law and or GDPR provisions)</w:t>
            </w:r>
          </w:p>
          <w:p w14:paraId="18EB0DBD"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(17) First Response (costs incurred in responding quickly to attacks to restore service)</w:t>
            </w:r>
          </w:p>
          <w:p w14:paraId="0C7ACECD"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(18) Event management (all activities needed to restore normal activities)</w:t>
            </w:r>
          </w:p>
          <w:p w14:paraId="5E5C385B"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(19) Communication Costs (big data breaches may require mass communication of the outcomes of the breach)</w:t>
            </w:r>
          </w:p>
          <w:p w14:paraId="12EAE982"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(20) Credit/Identity monitoring (ensure the restoration/block of credit or identity data collected from customers/employees, etc.)</w:t>
            </w:r>
          </w:p>
          <w:p w14:paraId="590CC9A9"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(21) Criminal Reward Fund (contribution to government funds established to cover cyber liabilities towards third parties)</w:t>
            </w:r>
          </w:p>
          <w:p w14:paraId="5AA14364"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(22) Contingent business interruption</w:t>
            </w:r>
          </w:p>
          <w:p w14:paraId="77A33BDA"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(23) Financial Fraud</w:t>
            </w:r>
          </w:p>
          <w:p w14:paraId="4C3C02F2"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(24) Other</w:t>
            </w:r>
          </w:p>
          <w:p w14:paraId="3549D55B"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 xml:space="preserve">More than one options may be reported. </w:t>
            </w:r>
          </w:p>
        </w:tc>
      </w:tr>
      <w:tr w:rsidR="00872AFE" w:rsidRPr="00711388" w14:paraId="74D67B90" w14:textId="77777777" w:rsidTr="00567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64A33E9" w14:textId="77777777" w:rsidR="00872AFE" w:rsidRPr="00711388" w:rsidRDefault="00872AFE" w:rsidP="00567869">
            <w:pPr>
              <w:rPr>
                <w:b w:val="0"/>
                <w:bCs w:val="0"/>
                <w:lang w:val="en-GB"/>
              </w:rPr>
            </w:pPr>
            <w:r w:rsidRPr="00711388">
              <w:rPr>
                <w:b w:val="0"/>
                <w:bCs w:val="0"/>
                <w:lang w:val="en-GB"/>
              </w:rPr>
              <w:lastRenderedPageBreak/>
              <w:t>C0070</w:t>
            </w:r>
          </w:p>
        </w:tc>
        <w:tc>
          <w:tcPr>
            <w:tcW w:w="1665" w:type="pct"/>
            <w:shd w:val="clear" w:color="auto" w:fill="auto"/>
          </w:tcPr>
          <w:p w14:paraId="07B633F6"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Other risk detailed description</w:t>
            </w:r>
          </w:p>
        </w:tc>
        <w:tc>
          <w:tcPr>
            <w:tcW w:w="2680" w:type="pct"/>
            <w:shd w:val="clear" w:color="auto" w:fill="auto"/>
          </w:tcPr>
          <w:p w14:paraId="73F40E53" w14:textId="095872B1"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commentRangeStart w:id="1252"/>
            <w:r w:rsidRPr="00711388">
              <w:rPr>
                <w:lang w:val="en-GB"/>
              </w:rPr>
              <w:t>A detailed description of the risks</w:t>
            </w:r>
            <w:ins w:id="1253" w:author="Author">
              <w:r w:rsidR="004E02C6" w:rsidRPr="00711388">
                <w:rPr>
                  <w:lang w:val="en-GB"/>
                </w:rPr>
                <w:t xml:space="preserve"> included in the coverage</w:t>
              </w:r>
            </w:ins>
            <w:r w:rsidRPr="00711388">
              <w:rPr>
                <w:lang w:val="en-GB"/>
              </w:rPr>
              <w:t xml:space="preserve"> if </w:t>
            </w:r>
            <w:ins w:id="1254" w:author="Author">
              <w:r w:rsidR="004E02C6" w:rsidRPr="00711388">
                <w:rPr>
                  <w:lang w:val="en-GB"/>
                </w:rPr>
                <w:t xml:space="preserve">’24 </w:t>
              </w:r>
              <w:commentRangeEnd w:id="1252"/>
              <w:r w:rsidR="004E02C6" w:rsidRPr="00E50019">
                <w:rPr>
                  <w:rStyle w:val="CommentReference"/>
                  <w:lang w:val="en-GB"/>
                  <w:rPrChange w:id="1255" w:author="Author">
                    <w:rPr>
                      <w:rStyle w:val="CommentReference"/>
                    </w:rPr>
                  </w:rPrChange>
                </w:rPr>
                <w:commentReference w:id="1252"/>
              </w:r>
            </w:ins>
            <w:del w:id="1256" w:author="Author">
              <w:r w:rsidRPr="00711388" w:rsidDel="004E02C6">
                <w:rPr>
                  <w:lang w:val="en-GB"/>
                </w:rPr>
                <w:delText>o</w:delText>
              </w:r>
            </w:del>
            <w:ins w:id="1257" w:author="Author">
              <w:r w:rsidR="004E02C6" w:rsidRPr="00711388">
                <w:rPr>
                  <w:lang w:val="en-GB"/>
                </w:rPr>
                <w:t>O</w:t>
              </w:r>
            </w:ins>
            <w:r w:rsidRPr="00711388">
              <w:rPr>
                <w:lang w:val="en-GB"/>
              </w:rPr>
              <w:t>ther</w:t>
            </w:r>
            <w:ins w:id="1258" w:author="Author">
              <w:r w:rsidR="004E02C6" w:rsidRPr="00711388">
                <w:rPr>
                  <w:lang w:val="en-GB"/>
                </w:rPr>
                <w:t>’</w:t>
              </w:r>
            </w:ins>
            <w:r w:rsidRPr="00711388">
              <w:rPr>
                <w:lang w:val="en-GB"/>
              </w:rPr>
              <w:t xml:space="preserve"> </w:t>
            </w:r>
            <w:ins w:id="1259" w:author="Author">
              <w:r w:rsidR="004E02C6" w:rsidRPr="00711388">
                <w:rPr>
                  <w:lang w:val="en-GB"/>
                </w:rPr>
                <w:t xml:space="preserve">is chosen in ‘C0060 </w:t>
              </w:r>
            </w:ins>
            <w:r w:rsidR="00711388" w:rsidRPr="00711388">
              <w:rPr>
                <w:lang w:val="en-GB"/>
              </w:rPr>
              <w:t>-</w:t>
            </w:r>
            <w:ins w:id="1260" w:author="Author">
              <w:r w:rsidR="004E02C6" w:rsidRPr="00711388">
                <w:rPr>
                  <w:lang w:val="en-GB"/>
                </w:rPr>
                <w:t xml:space="preserve"> Description of Risk(s)’</w:t>
              </w:r>
            </w:ins>
            <w:del w:id="1261" w:author="Author">
              <w:r w:rsidRPr="00711388" w:rsidDel="004E02C6">
                <w:rPr>
                  <w:lang w:val="en-GB"/>
                </w:rPr>
                <w:delText>risk is chosen</w:delText>
              </w:r>
            </w:del>
            <w:r w:rsidRPr="00711388">
              <w:rPr>
                <w:lang w:val="en-GB"/>
              </w:rPr>
              <w:t>.</w:t>
            </w:r>
          </w:p>
        </w:tc>
      </w:tr>
      <w:tr w:rsidR="00872AFE" w:rsidRPr="00711388" w14:paraId="0B80311A" w14:textId="77777777" w:rsidTr="00567869">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634F356D" w14:textId="77777777" w:rsidR="00872AFE" w:rsidRPr="00711388" w:rsidRDefault="00872AFE" w:rsidP="00567869">
            <w:pPr>
              <w:rPr>
                <w:b w:val="0"/>
                <w:lang w:val="en-GB"/>
              </w:rPr>
            </w:pPr>
            <w:r w:rsidRPr="00711388">
              <w:rPr>
                <w:lang w:val="en-GB"/>
              </w:rPr>
              <w:t>C0080</w:t>
            </w:r>
          </w:p>
        </w:tc>
        <w:tc>
          <w:tcPr>
            <w:tcW w:w="1665" w:type="pct"/>
            <w:shd w:val="clear" w:color="auto" w:fill="auto"/>
          </w:tcPr>
          <w:p w14:paraId="70C18903"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 xml:space="preserve">Sum(s) insured </w:t>
            </w:r>
          </w:p>
        </w:tc>
        <w:tc>
          <w:tcPr>
            <w:tcW w:w="2680" w:type="pct"/>
            <w:shd w:val="clear" w:color="auto" w:fill="auto"/>
          </w:tcPr>
          <w:p w14:paraId="4BB21FF1" w14:textId="40417ED4"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Amount of the total sum(s) insured for the reported Product Identification</w:t>
            </w:r>
            <w:ins w:id="1262" w:author="Author">
              <w:r w:rsidR="004E02C6" w:rsidRPr="00711388">
                <w:rPr>
                  <w:lang w:val="en-GB"/>
                </w:rPr>
                <w:t xml:space="preserve"> (</w:t>
              </w:r>
              <w:commentRangeStart w:id="1263"/>
              <w:r w:rsidR="004E02C6" w:rsidRPr="00711388">
                <w:rPr>
                  <w:lang w:val="en-GB"/>
                </w:rPr>
                <w:t xml:space="preserve">C0030) / Line(s) of Business (C0050) / Description </w:t>
              </w:r>
              <w:commentRangeEnd w:id="1263"/>
              <w:r w:rsidR="004E02C6" w:rsidRPr="00E50019">
                <w:rPr>
                  <w:rStyle w:val="CommentReference"/>
                  <w:lang w:val="en-GB"/>
                  <w:rPrChange w:id="1264" w:author="Author">
                    <w:rPr>
                      <w:rStyle w:val="CommentReference"/>
                    </w:rPr>
                  </w:rPrChange>
                </w:rPr>
                <w:commentReference w:id="1263"/>
              </w:r>
              <w:r w:rsidR="004E02C6" w:rsidRPr="00711388">
                <w:rPr>
                  <w:lang w:val="en-GB"/>
                </w:rPr>
                <w:t>of Risk(s) included in the coverage (C0060)</w:t>
              </w:r>
            </w:ins>
            <w:r w:rsidRPr="00711388">
              <w:rPr>
                <w:lang w:val="en-GB"/>
              </w:rPr>
              <w:t>.</w:t>
            </w:r>
          </w:p>
        </w:tc>
      </w:tr>
      <w:tr w:rsidR="00872AFE" w:rsidRPr="00711388" w14:paraId="4419E495" w14:textId="77777777" w:rsidTr="00567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4FE87009" w14:textId="77777777" w:rsidR="00872AFE" w:rsidRPr="00711388" w:rsidRDefault="00872AFE" w:rsidP="00567869">
            <w:pPr>
              <w:rPr>
                <w:b w:val="0"/>
                <w:lang w:val="en-GB"/>
              </w:rPr>
            </w:pPr>
            <w:r w:rsidRPr="00711388">
              <w:rPr>
                <w:lang w:val="en-GB"/>
              </w:rPr>
              <w:t>C0090</w:t>
            </w:r>
          </w:p>
        </w:tc>
        <w:tc>
          <w:tcPr>
            <w:tcW w:w="1665" w:type="pct"/>
            <w:shd w:val="clear" w:color="auto" w:fill="auto"/>
          </w:tcPr>
          <w:p w14:paraId="231EEEF3" w14:textId="4B09D813"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Premium(s)</w:t>
            </w:r>
            <w:ins w:id="1265" w:author="Author">
              <w:r w:rsidR="004E02C6" w:rsidRPr="00711388">
                <w:rPr>
                  <w:lang w:val="en-GB"/>
                </w:rPr>
                <w:t xml:space="preserve"> </w:t>
              </w:r>
              <w:commentRangeStart w:id="1266"/>
              <w:r w:rsidR="004E02C6" w:rsidRPr="00711388">
                <w:rPr>
                  <w:lang w:val="en-GB"/>
                </w:rPr>
                <w:t>earned (gross)</w:t>
              </w:r>
              <w:commentRangeEnd w:id="1266"/>
              <w:r w:rsidR="004E02C6" w:rsidRPr="00E50019">
                <w:rPr>
                  <w:rStyle w:val="CommentReference"/>
                  <w:lang w:val="en-GB"/>
                  <w:rPrChange w:id="1267" w:author="Author">
                    <w:rPr>
                      <w:rStyle w:val="CommentReference"/>
                    </w:rPr>
                  </w:rPrChange>
                </w:rPr>
                <w:commentReference w:id="1266"/>
              </w:r>
            </w:ins>
          </w:p>
        </w:tc>
        <w:tc>
          <w:tcPr>
            <w:tcW w:w="2680" w:type="pct"/>
            <w:shd w:val="clear" w:color="auto" w:fill="auto"/>
          </w:tcPr>
          <w:p w14:paraId="74C1A668" w14:textId="7B56845D"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 xml:space="preserve">Amount of the total premium(s) earned for the reported </w:t>
            </w:r>
            <w:ins w:id="1268" w:author="Author">
              <w:r w:rsidR="004E02C6" w:rsidRPr="00711388">
                <w:rPr>
                  <w:lang w:val="en-GB"/>
                </w:rPr>
                <w:t>P</w:t>
              </w:r>
            </w:ins>
            <w:del w:id="1269" w:author="Author">
              <w:r w:rsidRPr="00711388" w:rsidDel="004E02C6">
                <w:rPr>
                  <w:lang w:val="en-GB"/>
                </w:rPr>
                <w:delText>p</w:delText>
              </w:r>
            </w:del>
            <w:r w:rsidRPr="00711388">
              <w:rPr>
                <w:lang w:val="en-GB"/>
              </w:rPr>
              <w:t>roduct Identification</w:t>
            </w:r>
            <w:ins w:id="1270" w:author="Author">
              <w:r w:rsidR="004E02C6" w:rsidRPr="00711388">
                <w:rPr>
                  <w:lang w:val="en-GB"/>
                </w:rPr>
                <w:t xml:space="preserve"> (C0030) / Line(s) of Business (C0050) / Description of Risk(s) included in the coverage (C0060)</w:t>
              </w:r>
            </w:ins>
            <w:r w:rsidRPr="00711388">
              <w:rPr>
                <w:lang w:val="en-GB"/>
              </w:rPr>
              <w:t>.</w:t>
            </w:r>
          </w:p>
        </w:tc>
      </w:tr>
      <w:tr w:rsidR="00872AFE" w:rsidRPr="00711388" w14:paraId="7A04DE95" w14:textId="77777777" w:rsidTr="00567869">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30630B43" w14:textId="77777777" w:rsidR="00872AFE" w:rsidRPr="00711388" w:rsidRDefault="00872AFE" w:rsidP="00567869">
            <w:pPr>
              <w:rPr>
                <w:b w:val="0"/>
                <w:lang w:val="en-GB"/>
              </w:rPr>
            </w:pPr>
            <w:r w:rsidRPr="00711388">
              <w:rPr>
                <w:lang w:val="en-GB"/>
              </w:rPr>
              <w:t>C0100</w:t>
            </w:r>
          </w:p>
        </w:tc>
        <w:tc>
          <w:tcPr>
            <w:tcW w:w="1665" w:type="pct"/>
            <w:shd w:val="clear" w:color="auto" w:fill="auto"/>
          </w:tcPr>
          <w:p w14:paraId="62B3C8BA"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Sum(s) reinsured</w:t>
            </w:r>
          </w:p>
        </w:tc>
        <w:tc>
          <w:tcPr>
            <w:tcW w:w="2680" w:type="pct"/>
            <w:shd w:val="clear" w:color="auto" w:fill="auto"/>
          </w:tcPr>
          <w:p w14:paraId="26287B09" w14:textId="6C1FDFA8"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Amount of the total sum(s) ceded to reinsurance undertakings for the reported product Identification</w:t>
            </w:r>
            <w:ins w:id="1271" w:author="Author">
              <w:r w:rsidR="004E02C6" w:rsidRPr="00711388">
                <w:rPr>
                  <w:lang w:val="en-GB"/>
                </w:rPr>
                <w:t xml:space="preserve"> (C0030) / Line(s) of Business (C0050) / </w:t>
              </w:r>
              <w:commentRangeStart w:id="1272"/>
              <w:r w:rsidR="004E02C6" w:rsidRPr="00711388">
                <w:rPr>
                  <w:lang w:val="en-GB"/>
                </w:rPr>
                <w:t>Description of Risk(s) included in the coverage (C0060).</w:t>
              </w:r>
            </w:ins>
            <w:del w:id="1273" w:author="Author">
              <w:r w:rsidRPr="00711388" w:rsidDel="004E02C6">
                <w:rPr>
                  <w:lang w:val="en-GB"/>
                </w:rPr>
                <w:delText>.</w:delText>
              </w:r>
            </w:del>
            <w:commentRangeEnd w:id="1272"/>
            <w:r w:rsidR="004E02C6" w:rsidRPr="00E50019">
              <w:rPr>
                <w:rStyle w:val="CommentReference"/>
                <w:lang w:val="en-GB"/>
                <w:rPrChange w:id="1274" w:author="Author">
                  <w:rPr>
                    <w:rStyle w:val="CommentReference"/>
                  </w:rPr>
                </w:rPrChange>
              </w:rPr>
              <w:commentReference w:id="1272"/>
            </w:r>
          </w:p>
        </w:tc>
      </w:tr>
      <w:tr w:rsidR="00872AFE" w:rsidRPr="00711388" w14:paraId="5D890B1B" w14:textId="77777777" w:rsidTr="00567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7DC03ED" w14:textId="77777777" w:rsidR="00872AFE" w:rsidRPr="00711388" w:rsidRDefault="00872AFE" w:rsidP="00567869">
            <w:pPr>
              <w:rPr>
                <w:b w:val="0"/>
                <w:lang w:val="en-GB"/>
              </w:rPr>
            </w:pPr>
            <w:r w:rsidRPr="00711388">
              <w:rPr>
                <w:lang w:val="en-GB"/>
              </w:rPr>
              <w:t>C0110</w:t>
            </w:r>
          </w:p>
        </w:tc>
        <w:tc>
          <w:tcPr>
            <w:tcW w:w="1665" w:type="pct"/>
            <w:shd w:val="clear" w:color="auto" w:fill="auto"/>
          </w:tcPr>
          <w:p w14:paraId="3E8F5013"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Number of Claims settled with Payment</w:t>
            </w:r>
          </w:p>
        </w:tc>
        <w:tc>
          <w:tcPr>
            <w:tcW w:w="2680" w:type="pct"/>
            <w:shd w:val="clear" w:color="auto" w:fill="auto"/>
          </w:tcPr>
          <w:p w14:paraId="1AFFAC7E" w14:textId="135A139A"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 xml:space="preserve">Number of Claims, for the relevant </w:t>
            </w:r>
            <w:ins w:id="1275" w:author="Author">
              <w:r w:rsidR="004E02C6" w:rsidRPr="00711388">
                <w:rPr>
                  <w:lang w:val="en-GB"/>
                </w:rPr>
                <w:t>P</w:t>
              </w:r>
            </w:ins>
            <w:del w:id="1276" w:author="Author">
              <w:r w:rsidRPr="00711388" w:rsidDel="004E02C6">
                <w:rPr>
                  <w:lang w:val="en-GB"/>
                </w:rPr>
                <w:delText>p</w:delText>
              </w:r>
            </w:del>
            <w:r w:rsidRPr="00711388">
              <w:rPr>
                <w:lang w:val="en-GB"/>
              </w:rPr>
              <w:t xml:space="preserve">roduct </w:t>
            </w:r>
            <w:commentRangeStart w:id="1277"/>
            <w:ins w:id="1278" w:author="Author">
              <w:r w:rsidR="004E02C6" w:rsidRPr="00711388">
                <w:rPr>
                  <w:lang w:val="en-GB"/>
                </w:rPr>
                <w:t xml:space="preserve">Identification (C0030) / Line(s) of Business (C0050) / Description </w:t>
              </w:r>
              <w:commentRangeEnd w:id="1277"/>
              <w:r w:rsidR="004E02C6" w:rsidRPr="00E50019">
                <w:rPr>
                  <w:rStyle w:val="CommentReference"/>
                  <w:lang w:val="en-GB"/>
                  <w:rPrChange w:id="1279" w:author="Author">
                    <w:rPr>
                      <w:rStyle w:val="CommentReference"/>
                    </w:rPr>
                  </w:rPrChange>
                </w:rPr>
                <w:commentReference w:id="1277"/>
              </w:r>
              <w:r w:rsidR="004E02C6" w:rsidRPr="00711388">
                <w:rPr>
                  <w:lang w:val="en-GB"/>
                </w:rPr>
                <w:t>of Risk(s) included in the coverage (C0060)</w:t>
              </w:r>
            </w:ins>
            <w:del w:id="1280" w:author="Author">
              <w:r w:rsidRPr="00711388" w:rsidDel="004E02C6">
                <w:rPr>
                  <w:lang w:val="en-GB"/>
                </w:rPr>
                <w:delText>category</w:delText>
              </w:r>
            </w:del>
            <w:r w:rsidRPr="00711388">
              <w:rPr>
                <w:lang w:val="en-GB"/>
              </w:rPr>
              <w:t>, that have been settled with payment during the reporting year.</w:t>
            </w:r>
          </w:p>
        </w:tc>
      </w:tr>
      <w:tr w:rsidR="00872AFE" w:rsidRPr="00711388" w14:paraId="4BAA078F" w14:textId="77777777" w:rsidTr="00567869">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6D7BE086" w14:textId="77777777" w:rsidR="00872AFE" w:rsidRPr="00711388" w:rsidRDefault="00872AFE" w:rsidP="00567869">
            <w:pPr>
              <w:rPr>
                <w:b w:val="0"/>
                <w:lang w:val="en-GB"/>
              </w:rPr>
            </w:pPr>
            <w:r w:rsidRPr="00711388">
              <w:rPr>
                <w:lang w:val="en-GB"/>
              </w:rPr>
              <w:t>C0120</w:t>
            </w:r>
          </w:p>
        </w:tc>
        <w:tc>
          <w:tcPr>
            <w:tcW w:w="1665" w:type="pct"/>
            <w:shd w:val="clear" w:color="auto" w:fill="auto"/>
          </w:tcPr>
          <w:p w14:paraId="44616D17"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Amount of Claims Paid</w:t>
            </w:r>
          </w:p>
        </w:tc>
        <w:tc>
          <w:tcPr>
            <w:tcW w:w="2680" w:type="pct"/>
            <w:shd w:val="clear" w:color="auto" w:fill="auto"/>
          </w:tcPr>
          <w:p w14:paraId="0AF58EF7" w14:textId="7C4005CE"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ins w:id="1281" w:author="Author"/>
                <w:lang w:val="en-GB"/>
              </w:rPr>
            </w:pPr>
            <w:r w:rsidRPr="00711388">
              <w:rPr>
                <w:lang w:val="en-GB"/>
              </w:rPr>
              <w:t xml:space="preserve">Amount of claims paid, for the relevant </w:t>
            </w:r>
            <w:ins w:id="1282" w:author="Author">
              <w:r w:rsidR="004E02C6" w:rsidRPr="00711388">
                <w:rPr>
                  <w:lang w:val="en-GB"/>
                </w:rPr>
                <w:t>P</w:t>
              </w:r>
            </w:ins>
            <w:del w:id="1283" w:author="Author">
              <w:r w:rsidRPr="00711388" w:rsidDel="004E02C6">
                <w:rPr>
                  <w:lang w:val="en-GB"/>
                </w:rPr>
                <w:delText>p</w:delText>
              </w:r>
            </w:del>
            <w:r w:rsidRPr="00711388">
              <w:rPr>
                <w:lang w:val="en-GB"/>
              </w:rPr>
              <w:t>roduct Identification</w:t>
            </w:r>
            <w:ins w:id="1284" w:author="Author">
              <w:r w:rsidR="004E02C6" w:rsidRPr="00711388">
                <w:rPr>
                  <w:lang w:val="en-GB"/>
                </w:rPr>
                <w:t xml:space="preserve"> </w:t>
              </w:r>
              <w:commentRangeStart w:id="1285"/>
              <w:r w:rsidR="004E02C6" w:rsidRPr="00711388">
                <w:rPr>
                  <w:lang w:val="en-GB"/>
                </w:rPr>
                <w:t>(C0030) / Line(s) of Business (C0050) / Descri</w:t>
              </w:r>
              <w:commentRangeEnd w:id="1285"/>
              <w:r w:rsidR="004E02C6" w:rsidRPr="00E50019">
                <w:rPr>
                  <w:rStyle w:val="CommentReference"/>
                  <w:lang w:val="en-GB"/>
                  <w:rPrChange w:id="1286" w:author="Author">
                    <w:rPr>
                      <w:rStyle w:val="CommentReference"/>
                    </w:rPr>
                  </w:rPrChange>
                </w:rPr>
                <w:commentReference w:id="1285"/>
              </w:r>
              <w:r w:rsidR="004E02C6" w:rsidRPr="00711388">
                <w:rPr>
                  <w:lang w:val="en-GB"/>
                </w:rPr>
                <w:t>ption of Risk(s) included in the coverage (C0060)</w:t>
              </w:r>
            </w:ins>
            <w:r w:rsidRPr="00711388">
              <w:rPr>
                <w:lang w:val="en-GB"/>
              </w:rPr>
              <w:t>, for claims that have been settled with payment during the reporting year.</w:t>
            </w:r>
          </w:p>
          <w:p w14:paraId="68A2E14C" w14:textId="0BBDE95A" w:rsidR="004E02C6" w:rsidRPr="00711388" w:rsidRDefault="004E02C6" w:rsidP="00567869">
            <w:pPr>
              <w:cnfStyle w:val="000000000000" w:firstRow="0" w:lastRow="0" w:firstColumn="0" w:lastColumn="0" w:oddVBand="0" w:evenVBand="0" w:oddHBand="0" w:evenHBand="0" w:firstRowFirstColumn="0" w:firstRowLastColumn="0" w:lastRowFirstColumn="0" w:lastRowLastColumn="0"/>
              <w:rPr>
                <w:lang w:val="en-GB"/>
              </w:rPr>
            </w:pPr>
            <w:commentRangeStart w:id="1287"/>
            <w:ins w:id="1288" w:author="Author">
              <w:r w:rsidRPr="00711388">
                <w:rPr>
                  <w:lang w:val="en-GB"/>
                </w:rPr>
                <w:t xml:space="preserve">This item shall not include changes in provisions for claims that have not yet been paid and exclude </w:t>
              </w:r>
              <w:commentRangeEnd w:id="1287"/>
              <w:r w:rsidRPr="00E50019">
                <w:rPr>
                  <w:rStyle w:val="CommentReference"/>
                  <w:lang w:val="en-GB"/>
                  <w:rPrChange w:id="1289" w:author="Author">
                    <w:rPr>
                      <w:rStyle w:val="CommentReference"/>
                    </w:rPr>
                  </w:rPrChange>
                </w:rPr>
                <w:commentReference w:id="1287"/>
              </w:r>
              <w:r w:rsidRPr="00711388">
                <w:rPr>
                  <w:lang w:val="en-GB"/>
                </w:rPr>
                <w:t>claims management expenses and the movement in provisions in claims management expenses.</w:t>
              </w:r>
            </w:ins>
          </w:p>
        </w:tc>
      </w:tr>
      <w:tr w:rsidR="00872AFE" w:rsidRPr="00711388" w14:paraId="21B14529" w14:textId="77777777" w:rsidTr="00567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54F0E8D1" w14:textId="77777777" w:rsidR="00872AFE" w:rsidRPr="00711388" w:rsidRDefault="00872AFE" w:rsidP="00567869">
            <w:pPr>
              <w:rPr>
                <w:b w:val="0"/>
                <w:lang w:val="en-GB"/>
              </w:rPr>
            </w:pPr>
            <w:r w:rsidRPr="00711388">
              <w:rPr>
                <w:lang w:val="en-GB"/>
              </w:rPr>
              <w:t>C0130</w:t>
            </w:r>
          </w:p>
        </w:tc>
        <w:tc>
          <w:tcPr>
            <w:tcW w:w="1665" w:type="pct"/>
            <w:shd w:val="clear" w:color="auto" w:fill="auto"/>
          </w:tcPr>
          <w:p w14:paraId="39207B09" w14:textId="77777777"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Number of Claims settled without payment</w:t>
            </w:r>
          </w:p>
        </w:tc>
        <w:tc>
          <w:tcPr>
            <w:tcW w:w="2680" w:type="pct"/>
            <w:shd w:val="clear" w:color="auto" w:fill="auto"/>
          </w:tcPr>
          <w:p w14:paraId="2E1CCB55" w14:textId="79AAE765" w:rsidR="00872AFE" w:rsidRPr="00711388" w:rsidRDefault="00872AFE" w:rsidP="00567869">
            <w:pPr>
              <w:cnfStyle w:val="000000100000" w:firstRow="0" w:lastRow="0" w:firstColumn="0" w:lastColumn="0" w:oddVBand="0" w:evenVBand="0" w:oddHBand="1" w:evenHBand="0" w:firstRowFirstColumn="0" w:firstRowLastColumn="0" w:lastRowFirstColumn="0" w:lastRowLastColumn="0"/>
              <w:rPr>
                <w:lang w:val="en-GB"/>
              </w:rPr>
            </w:pPr>
            <w:r w:rsidRPr="00711388">
              <w:rPr>
                <w:lang w:val="en-GB"/>
              </w:rPr>
              <w:t>Number of Claims, for the relevant product Identification</w:t>
            </w:r>
            <w:ins w:id="1290" w:author="Author">
              <w:r w:rsidR="004E02C6" w:rsidRPr="00711388">
                <w:rPr>
                  <w:lang w:val="en-GB"/>
                </w:rPr>
                <w:t xml:space="preserve"> C0030) / Line(s) of Business (C0050) / Descri</w:t>
              </w:r>
              <w:commentRangeStart w:id="1291"/>
              <w:commentRangeEnd w:id="1291"/>
              <w:r w:rsidR="004E02C6" w:rsidRPr="00E50019">
                <w:rPr>
                  <w:rStyle w:val="CommentReference"/>
                  <w:lang w:val="en-GB"/>
                  <w:rPrChange w:id="1292" w:author="Author">
                    <w:rPr>
                      <w:rStyle w:val="CommentReference"/>
                    </w:rPr>
                  </w:rPrChange>
                </w:rPr>
                <w:commentReference w:id="1291"/>
              </w:r>
              <w:r w:rsidR="004E02C6" w:rsidRPr="00711388">
                <w:rPr>
                  <w:lang w:val="en-GB"/>
                </w:rPr>
                <w:t>ption of Risk(s) included in the coverage (C0060)</w:t>
              </w:r>
            </w:ins>
            <w:r w:rsidRPr="00711388">
              <w:rPr>
                <w:lang w:val="en-GB"/>
              </w:rPr>
              <w:t>, that have been settled without payment during the reporting year.</w:t>
            </w:r>
          </w:p>
        </w:tc>
      </w:tr>
      <w:tr w:rsidR="00872AFE" w:rsidRPr="00711388" w14:paraId="15BE655F" w14:textId="77777777" w:rsidTr="00567869">
        <w:tc>
          <w:tcPr>
            <w:cnfStyle w:val="001000000000" w:firstRow="0" w:lastRow="0" w:firstColumn="1" w:lastColumn="0" w:oddVBand="0" w:evenVBand="0" w:oddHBand="0" w:evenHBand="0" w:firstRowFirstColumn="0" w:firstRowLastColumn="0" w:lastRowFirstColumn="0" w:lastRowLastColumn="0"/>
            <w:tcW w:w="655" w:type="pct"/>
            <w:shd w:val="clear" w:color="auto" w:fill="auto"/>
          </w:tcPr>
          <w:p w14:paraId="28B70219" w14:textId="77777777" w:rsidR="00872AFE" w:rsidRPr="00711388" w:rsidRDefault="00872AFE" w:rsidP="00567869">
            <w:pPr>
              <w:rPr>
                <w:b w:val="0"/>
                <w:lang w:val="en-GB"/>
              </w:rPr>
            </w:pPr>
            <w:r w:rsidRPr="00711388">
              <w:rPr>
                <w:lang w:val="en-GB"/>
              </w:rPr>
              <w:t>C0140</w:t>
            </w:r>
          </w:p>
        </w:tc>
        <w:tc>
          <w:tcPr>
            <w:tcW w:w="1665" w:type="pct"/>
            <w:shd w:val="clear" w:color="auto" w:fill="auto"/>
          </w:tcPr>
          <w:p w14:paraId="0FD84882"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Technical Provisions</w:t>
            </w:r>
          </w:p>
        </w:tc>
        <w:tc>
          <w:tcPr>
            <w:tcW w:w="2680" w:type="pct"/>
            <w:shd w:val="clear" w:color="auto" w:fill="auto"/>
          </w:tcPr>
          <w:p w14:paraId="77626B61" w14:textId="77777777" w:rsidR="00872AFE" w:rsidRPr="00711388" w:rsidRDefault="00872AFE" w:rsidP="00567869">
            <w:pPr>
              <w:cnfStyle w:val="000000000000" w:firstRow="0" w:lastRow="0" w:firstColumn="0" w:lastColumn="0" w:oddVBand="0" w:evenVBand="0" w:oddHBand="0" w:evenHBand="0" w:firstRowFirstColumn="0" w:firstRowLastColumn="0" w:lastRowFirstColumn="0" w:lastRowLastColumn="0"/>
              <w:rPr>
                <w:lang w:val="en-GB"/>
              </w:rPr>
            </w:pPr>
            <w:r w:rsidRPr="00711388">
              <w:rPr>
                <w:lang w:val="en-GB"/>
              </w:rPr>
              <w:t>Amount of technical provisions, for the relevant product Identification.</w:t>
            </w:r>
          </w:p>
        </w:tc>
      </w:tr>
    </w:tbl>
    <w:p w14:paraId="4443AE2D" w14:textId="77777777" w:rsidR="00872AFE" w:rsidRPr="00711388" w:rsidRDefault="00872AFE" w:rsidP="00872AFE">
      <w:pPr>
        <w:rPr>
          <w:lang w:val="en-GB"/>
        </w:rPr>
      </w:pPr>
    </w:p>
    <w:p w14:paraId="737DC4D1" w14:textId="79F4EC8D" w:rsidR="00872AFE" w:rsidRPr="00711388" w:rsidRDefault="00872AFE" w:rsidP="00872AFE">
      <w:pPr>
        <w:pStyle w:val="ManualHeading2"/>
        <w:ind w:left="851" w:hanging="851"/>
        <w:rPr>
          <w:lang w:val="en-GB"/>
        </w:rPr>
      </w:pPr>
      <w:r w:rsidRPr="00711388">
        <w:rPr>
          <w:i/>
          <w:iCs/>
          <w:lang w:val="en-GB"/>
        </w:rPr>
        <w:lastRenderedPageBreak/>
        <w:t xml:space="preserve">S.16.01 </w:t>
      </w:r>
      <w:r w:rsidR="00845F43" w:rsidRPr="00711388">
        <w:rPr>
          <w:i/>
          <w:iCs/>
          <w:lang w:val="en-GB"/>
        </w:rPr>
        <w:t>-</w:t>
      </w:r>
      <w:r w:rsidRPr="00711388">
        <w:rPr>
          <w:i/>
          <w:iCs/>
          <w:lang w:val="en-GB"/>
        </w:rPr>
        <w:t xml:space="preserve"> Information on annuities stemming from Non</w:t>
      </w:r>
      <w:r w:rsidR="00711388" w:rsidRPr="00711388">
        <w:rPr>
          <w:i/>
          <w:iCs/>
          <w:lang w:val="en-GB"/>
        </w:rPr>
        <w:t>-</w:t>
      </w:r>
      <w:r w:rsidRPr="00711388">
        <w:rPr>
          <w:i/>
          <w:iCs/>
          <w:lang w:val="en-GB"/>
        </w:rPr>
        <w:t>Life Insurance obligations</w:t>
      </w:r>
    </w:p>
    <w:p w14:paraId="3AF48947" w14:textId="77777777" w:rsidR="00872AFE" w:rsidRPr="00711388" w:rsidRDefault="00872AFE" w:rsidP="00872AFE">
      <w:pPr>
        <w:rPr>
          <w:lang w:val="en-GB"/>
        </w:rPr>
      </w:pPr>
      <w:r w:rsidRPr="00711388">
        <w:rPr>
          <w:i/>
          <w:iCs/>
          <w:lang w:val="en-GB"/>
        </w:rPr>
        <w:t>General comments:</w:t>
      </w:r>
    </w:p>
    <w:p w14:paraId="52432C4D" w14:textId="77777777" w:rsidR="00872AFE" w:rsidRPr="00711388" w:rsidRDefault="00872AFE" w:rsidP="00872AFE">
      <w:pPr>
        <w:rPr>
          <w:lang w:val="en-GB"/>
        </w:rPr>
      </w:pPr>
      <w:r w:rsidRPr="00711388">
        <w:rPr>
          <w:lang w:val="en-GB"/>
        </w:rPr>
        <w:t xml:space="preserve">This section relates to annual submission of information for individual undertakings. </w:t>
      </w:r>
    </w:p>
    <w:p w14:paraId="7607790F" w14:textId="77777777" w:rsidR="00872AFE" w:rsidRPr="00711388" w:rsidRDefault="00872AFE" w:rsidP="00872AFE">
      <w:pPr>
        <w:rPr>
          <w:lang w:val="en-GB"/>
        </w:rPr>
      </w:pPr>
      <w:r w:rsidRPr="00711388">
        <w:rPr>
          <w:lang w:val="en-GB"/>
        </w:rPr>
        <w:t>This template shall not be reported for accepted reinsurance business.</w:t>
      </w:r>
    </w:p>
    <w:p w14:paraId="17BC34A8" w14:textId="2CA24AFD" w:rsidR="00872AFE" w:rsidRPr="00711388" w:rsidRDefault="00872AFE" w:rsidP="00872AFE">
      <w:pPr>
        <w:rPr>
          <w:lang w:val="en-GB"/>
        </w:rPr>
      </w:pPr>
      <w:r w:rsidRPr="00711388">
        <w:rPr>
          <w:lang w:val="en-GB"/>
        </w:rPr>
        <w:t>This template shall be reported only for annuities formally settled stemming from non</w:t>
      </w:r>
      <w:r w:rsidR="00711388" w:rsidRPr="00711388">
        <w:rPr>
          <w:lang w:val="en-GB"/>
        </w:rPr>
        <w:t>-</w:t>
      </w:r>
      <w:r w:rsidRPr="00711388">
        <w:rPr>
          <w:lang w:val="en-GB"/>
        </w:rPr>
        <w:t>life contracts and relating to health insurance obligations and relating to insurance obligations other than health insurance obligations.</w:t>
      </w:r>
    </w:p>
    <w:p w14:paraId="2A3CBC6B" w14:textId="77777777" w:rsidR="00872AFE" w:rsidRPr="00711388" w:rsidRDefault="00872AFE" w:rsidP="00872AFE">
      <w:pPr>
        <w:rPr>
          <w:lang w:val="en-GB"/>
        </w:rPr>
      </w:pPr>
      <w:r w:rsidRPr="00711388">
        <w:rPr>
          <w:lang w:val="en-GB"/>
        </w:rPr>
        <w:t>Formally settled as an annuity means that a legal process has ordered that the beneficiary is to receive payments as an annuity.</w:t>
      </w:r>
    </w:p>
    <w:p w14:paraId="77150EDD" w14:textId="77777777" w:rsidR="00872AFE" w:rsidRPr="00711388" w:rsidRDefault="00872AFE" w:rsidP="00872AFE">
      <w:pPr>
        <w:rPr>
          <w:lang w:val="en-GB"/>
        </w:rPr>
      </w:pPr>
      <w:r w:rsidRPr="00711388">
        <w:rPr>
          <w:lang w:val="en-GB"/>
        </w:rPr>
        <w:t>In the event that after an obligation has been formally settled as an annuity some of that obligation subsequently ends up being settled via a lump sum payment that was not in the original annuity payment order, that lump sum would be recorded as a payment in template S.16.01; i.e. there is no movement of claims data out of template S.16.01 and into S.19.01.</w:t>
      </w:r>
    </w:p>
    <w:p w14:paraId="7DE824C0" w14:textId="77777777" w:rsidR="00872AFE" w:rsidRPr="00711388" w:rsidRDefault="00872AFE" w:rsidP="00872AFE">
      <w:pPr>
        <w:rPr>
          <w:lang w:val="en-GB"/>
        </w:rPr>
      </w:pPr>
      <w:r w:rsidRPr="00711388">
        <w:rPr>
          <w:lang w:val="en-GB"/>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4DD6CC51" w14:textId="139296DA" w:rsidR="00872AFE" w:rsidRPr="00711388" w:rsidRDefault="00872AFE" w:rsidP="00872AFE">
      <w:pPr>
        <w:rPr>
          <w:lang w:val="en-GB"/>
        </w:rPr>
      </w:pPr>
      <w:r w:rsidRPr="00711388">
        <w:rPr>
          <w:lang w:val="en-GB"/>
        </w:rPr>
        <w:t>This template shall be reported by non</w:t>
      </w:r>
      <w:r w:rsidR="00711388" w:rsidRPr="00711388">
        <w:rPr>
          <w:lang w:val="en-GB"/>
        </w:rPr>
        <w:t>-</w:t>
      </w:r>
      <w:r w:rsidRPr="00711388">
        <w:rPr>
          <w:lang w:val="en-GB"/>
        </w:rPr>
        <w:t xml:space="preserve">life line of business, as defined in Annex I to Delegated Regulation (EU) 2015/35, originating the annuity </w:t>
      </w:r>
      <w:del w:id="1293" w:author="Author">
        <w:r w:rsidRPr="00711388" w:rsidDel="006849EF">
          <w:rPr>
            <w:lang w:val="en-GB"/>
          </w:rPr>
          <w:delText>and by currency, considering the following specifications:</w:delText>
        </w:r>
      </w:del>
    </w:p>
    <w:p w14:paraId="44690EED" w14:textId="3A98FF8F" w:rsidR="00872AFE" w:rsidRPr="00711388" w:rsidDel="00F60A5A" w:rsidRDefault="00872AFE" w:rsidP="00872AFE">
      <w:pPr>
        <w:pStyle w:val="Point0"/>
        <w:rPr>
          <w:del w:id="1294" w:author="Author"/>
          <w:lang w:val="en-GB"/>
        </w:rPr>
      </w:pPr>
      <w:del w:id="1295" w:author="Author">
        <w:r w:rsidRPr="00711388" w:rsidDel="00F60A5A">
          <w:rPr>
            <w:lang w:val="en-GB"/>
          </w:rPr>
          <w:tab/>
          <w:delText>i.</w:delText>
        </w:r>
        <w:r w:rsidRPr="00711388" w:rsidDel="00F60A5A">
          <w:rPr>
            <w:lang w:val="en-GB"/>
          </w:rPr>
          <w:tab/>
          <w:delText>If the best estimate for the annuity claims provisions on a discounted basis from one non</w:delText>
        </w:r>
      </w:del>
      <w:r w:rsidR="00711388" w:rsidRPr="00711388">
        <w:rPr>
          <w:lang w:val="en-GB"/>
        </w:rPr>
        <w:t>-</w:t>
      </w:r>
      <w:del w:id="1296" w:author="Author">
        <w:r w:rsidRPr="00711388" w:rsidDel="00F60A5A">
          <w:rPr>
            <w:lang w:val="en-GB"/>
          </w:rPr>
          <w:delText>life line of business represents more than 3 % of the total best estimate for all annuity claims provisions the information shall be reported with the following split by currencies in addition to the total for the line of business:</w:delText>
        </w:r>
      </w:del>
    </w:p>
    <w:p w14:paraId="0D6E693A" w14:textId="61FEB81C" w:rsidR="00872AFE" w:rsidRPr="00711388" w:rsidDel="00F60A5A" w:rsidRDefault="00872AFE" w:rsidP="00872AFE">
      <w:pPr>
        <w:pStyle w:val="Point1"/>
        <w:rPr>
          <w:del w:id="1297" w:author="Author"/>
          <w:lang w:val="en-GB"/>
        </w:rPr>
      </w:pPr>
      <w:del w:id="1298" w:author="Author">
        <w:r w:rsidRPr="00711388" w:rsidDel="00F60A5A">
          <w:rPr>
            <w:lang w:val="en-GB"/>
          </w:rPr>
          <w:tab/>
          <w:delText>a)</w:delText>
        </w:r>
        <w:r w:rsidRPr="00711388" w:rsidDel="00F60A5A">
          <w:rPr>
            <w:lang w:val="en-GB"/>
          </w:rPr>
          <w:tab/>
          <w:delText>Amounts for the reporting currency;</w:delText>
        </w:r>
      </w:del>
    </w:p>
    <w:p w14:paraId="5FC7825A" w14:textId="42307437" w:rsidR="00872AFE" w:rsidRPr="00711388" w:rsidDel="00F60A5A" w:rsidRDefault="00872AFE" w:rsidP="00872AFE">
      <w:pPr>
        <w:pStyle w:val="Point1"/>
        <w:rPr>
          <w:del w:id="1299" w:author="Author"/>
          <w:lang w:val="en-GB"/>
        </w:rPr>
      </w:pPr>
      <w:del w:id="1300" w:author="Author">
        <w:r w:rsidRPr="00711388" w:rsidDel="00F60A5A">
          <w:rPr>
            <w:lang w:val="en-GB"/>
          </w:rPr>
          <w:tab/>
          <w:delText>b)</w:delText>
        </w:r>
        <w:r w:rsidRPr="00711388" w:rsidDel="00F60A5A">
          <w:rPr>
            <w:lang w:val="en-GB"/>
          </w:rPr>
          <w:tab/>
          <w:delText>Amounts for any currency that represents more than 25 % of the best estimate for the annuity claims provisions on a discounted basis from that non</w:delText>
        </w:r>
      </w:del>
      <w:r w:rsidR="00711388" w:rsidRPr="00711388">
        <w:rPr>
          <w:lang w:val="en-GB"/>
        </w:rPr>
        <w:t>-</w:t>
      </w:r>
      <w:del w:id="1301" w:author="Author">
        <w:r w:rsidRPr="00711388" w:rsidDel="00F60A5A">
          <w:rPr>
            <w:lang w:val="en-GB"/>
          </w:rPr>
          <w:delText>life line of business; or</w:delText>
        </w:r>
      </w:del>
    </w:p>
    <w:p w14:paraId="03E09DF3" w14:textId="5A53D6F7" w:rsidR="00872AFE" w:rsidRPr="00711388" w:rsidDel="00F60A5A" w:rsidRDefault="00872AFE" w:rsidP="00872AFE">
      <w:pPr>
        <w:pStyle w:val="Point1"/>
        <w:rPr>
          <w:del w:id="1302" w:author="Author"/>
          <w:lang w:val="en-GB"/>
        </w:rPr>
      </w:pPr>
      <w:del w:id="1303" w:author="Author">
        <w:r w:rsidRPr="00711388" w:rsidDel="00F60A5A">
          <w:rPr>
            <w:lang w:val="en-GB"/>
          </w:rPr>
          <w:tab/>
          <w:delText>c)</w:delText>
        </w:r>
        <w:r w:rsidRPr="00711388" w:rsidDel="00F60A5A">
          <w:rPr>
            <w:lang w:val="en-GB"/>
          </w:rPr>
          <w:tab/>
          <w:delText>Amounts for any currency that represents less than 25 % of the best estimate for the annuity claims provisions (discounted basis) from that non</w:delText>
        </w:r>
      </w:del>
      <w:r w:rsidR="00711388" w:rsidRPr="00711388">
        <w:rPr>
          <w:lang w:val="en-GB"/>
        </w:rPr>
        <w:t>-</w:t>
      </w:r>
      <w:del w:id="1304" w:author="Author">
        <w:r w:rsidRPr="00711388" w:rsidDel="00F60A5A">
          <w:rPr>
            <w:lang w:val="en-GB"/>
          </w:rPr>
          <w:delText>life line of business but more than 5 % of total best estimate for all annuity claims provisions.</w:delText>
        </w:r>
      </w:del>
    </w:p>
    <w:p w14:paraId="5B18324A" w14:textId="5D5AC7A9" w:rsidR="00872AFE" w:rsidRPr="00711388" w:rsidDel="00F60A5A" w:rsidRDefault="00872AFE" w:rsidP="00872AFE">
      <w:pPr>
        <w:pStyle w:val="Point0"/>
        <w:rPr>
          <w:del w:id="1305" w:author="Author"/>
          <w:lang w:val="en-GB"/>
        </w:rPr>
      </w:pPr>
      <w:del w:id="1306" w:author="Author">
        <w:r w:rsidRPr="00711388" w:rsidDel="00F60A5A">
          <w:rPr>
            <w:lang w:val="en-GB"/>
          </w:rPr>
          <w:tab/>
          <w:delText>ii.</w:delText>
        </w:r>
        <w:r w:rsidRPr="00711388" w:rsidDel="00F60A5A">
          <w:rPr>
            <w:lang w:val="en-GB"/>
          </w:rPr>
          <w:tab/>
          <w:delText>If the best estimate for the annuity claims provisions on a discounted basis from one non</w:delText>
        </w:r>
      </w:del>
      <w:r w:rsidR="00711388" w:rsidRPr="00711388">
        <w:rPr>
          <w:lang w:val="en-GB"/>
        </w:rPr>
        <w:t>-</w:t>
      </w:r>
      <w:del w:id="1307" w:author="Author">
        <w:r w:rsidRPr="00711388" w:rsidDel="00F60A5A">
          <w:rPr>
            <w:lang w:val="en-GB"/>
          </w:rPr>
          <w:delText>life line of business represents less than 3 % of the total best estimate for all annuity claims provisions no currency split is required, only the total for the line of business shall be reported;</w:delText>
        </w:r>
      </w:del>
    </w:p>
    <w:p w14:paraId="4A4E37DE" w14:textId="2C95E2D8" w:rsidR="00872AFE" w:rsidRPr="00711388" w:rsidDel="00F60A5A" w:rsidRDefault="00872AFE" w:rsidP="00872AFE">
      <w:pPr>
        <w:pStyle w:val="Point0"/>
        <w:rPr>
          <w:del w:id="1308" w:author="Author"/>
          <w:lang w:val="en-GB"/>
        </w:rPr>
      </w:pPr>
      <w:del w:id="1309" w:author="Author">
        <w:r w:rsidRPr="00711388" w:rsidDel="00F60A5A">
          <w:rPr>
            <w:lang w:val="en-GB"/>
          </w:rPr>
          <w:tab/>
          <w:delText>iii.</w:delText>
        </w:r>
        <w:r w:rsidRPr="00711388" w:rsidDel="00F60A5A">
          <w:rPr>
            <w:lang w:val="en-GB"/>
          </w:rPr>
          <w:tab/>
          <w:delText>The information shall be reported in the original currency of the contracts unless otherwise specified.</w:delText>
        </w:r>
      </w:del>
    </w:p>
    <w:p w14:paraId="35C22A92" w14:textId="7B86E2BD" w:rsidR="00872AFE" w:rsidRPr="00711388" w:rsidDel="00F60A5A" w:rsidRDefault="00872AFE" w:rsidP="00872AFE">
      <w:pPr>
        <w:pStyle w:val="Point0"/>
        <w:rPr>
          <w:del w:id="1310" w:author="Author"/>
          <w:lang w:val="en-GB"/>
        </w:rPr>
      </w:pPr>
      <w:del w:id="1311" w:author="Author">
        <w:r w:rsidRPr="00711388" w:rsidDel="00F60A5A">
          <w:rPr>
            <w:lang w:val="en-GB"/>
          </w:rPr>
          <w:lastRenderedPageBreak/>
          <w:tab/>
          <w:delText xml:space="preserve">iv. </w:delText>
        </w:r>
        <w:r w:rsidRPr="00711388" w:rsidDel="00F60A5A">
          <w:rPr>
            <w:lang w:val="en-GB"/>
          </w:rPr>
          <w:tab/>
          <w:delText>For captive insurance and reinsurance undertakings complying with the conditions specified in Article 5 (4) and (5), this template shall be reported without currency split i.e. Z0030 is reported always as Total.</w:delText>
        </w:r>
      </w:del>
    </w:p>
    <w:p w14:paraId="74E80498" w14:textId="052A0013" w:rsidR="00872AFE" w:rsidRPr="00711388" w:rsidRDefault="00872AFE" w:rsidP="00872AFE">
      <w:pPr>
        <w:rPr>
          <w:lang w:val="en-GB"/>
        </w:rPr>
      </w:pPr>
      <w:r w:rsidRPr="00711388">
        <w:rPr>
          <w:lang w:val="en-GB"/>
        </w:rPr>
        <w:t>As already specified above, this template is interlinked with the non</w:t>
      </w:r>
      <w:r w:rsidR="00711388" w:rsidRPr="00711388">
        <w:rPr>
          <w:lang w:val="en-GB"/>
        </w:rPr>
        <w:t>-</w:t>
      </w:r>
      <w:r w:rsidRPr="00711388">
        <w:rPr>
          <w:lang w:val="en-GB"/>
        </w:rPr>
        <w:t>Life template S.19.01.</w:t>
      </w:r>
      <w:del w:id="1312" w:author="Author">
        <w:r w:rsidRPr="00711388" w:rsidDel="003323F0">
          <w:rPr>
            <w:lang w:val="en-GB"/>
          </w:rPr>
          <w:delText xml:space="preserve"> </w:delText>
        </w:r>
      </w:del>
      <w:ins w:id="1313" w:author="Author">
        <w:del w:id="1314" w:author="Author">
          <w:r w:rsidR="004F132D" w:rsidRPr="00711388" w:rsidDel="003323F0">
            <w:rPr>
              <w:lang w:val="en-GB"/>
            </w:rPr>
            <w:delText xml:space="preserve"> </w:delText>
          </w:r>
        </w:del>
        <w:r w:rsidR="003323F0">
          <w:rPr>
            <w:lang w:val="en-GB"/>
          </w:rPr>
          <w:t xml:space="preserve"> </w:t>
        </w:r>
      </w:ins>
      <w:del w:id="1315" w:author="Author">
        <w:r w:rsidRPr="00711388" w:rsidDel="004F132D">
          <w:rPr>
            <w:lang w:val="en-GB"/>
          </w:rPr>
          <w:delText>T</w:delText>
        </w:r>
      </w:del>
      <w:ins w:id="1316" w:author="Author">
        <w:r w:rsidR="005E4807" w:rsidRPr="00711388">
          <w:rPr>
            <w:lang w:val="en-GB"/>
          </w:rPr>
          <w:t>T</w:t>
        </w:r>
      </w:ins>
      <w:r w:rsidRPr="00711388">
        <w:rPr>
          <w:lang w:val="en-GB"/>
        </w:rPr>
        <w:t>he sum of technical provisions in templates S.16.01 and S.19.01 for one non</w:t>
      </w:r>
      <w:r w:rsidR="00711388" w:rsidRPr="00711388">
        <w:rPr>
          <w:lang w:val="en-GB"/>
        </w:rPr>
        <w:t>-</w:t>
      </w:r>
      <w:r w:rsidRPr="00711388">
        <w:rPr>
          <w:lang w:val="en-GB"/>
        </w:rPr>
        <w:t>life line of business, as defined in Annex I to Delegated Regulation (EU) 2015/35, represents the total claims best estimate originating from this line of business (also refer log to template S.19.01). All or part of an obligation moves from S.19.01 into S.16.01, when both of the below conditions are met:</w:t>
      </w:r>
    </w:p>
    <w:p w14:paraId="04052818" w14:textId="77777777" w:rsidR="00872AFE" w:rsidRPr="00711388" w:rsidRDefault="00872AFE" w:rsidP="00872AFE">
      <w:pPr>
        <w:pStyle w:val="Point0"/>
        <w:rPr>
          <w:lang w:val="en-GB"/>
        </w:rPr>
      </w:pPr>
      <w:r w:rsidRPr="00711388">
        <w:rPr>
          <w:lang w:val="en-GB"/>
        </w:rPr>
        <w:tab/>
        <w:t>i.</w:t>
      </w:r>
      <w:r w:rsidRPr="00711388">
        <w:rPr>
          <w:lang w:val="en-GB"/>
        </w:rPr>
        <w:tab/>
        <w:t>All or part of the obligation has been formally settled as an annuity; and</w:t>
      </w:r>
    </w:p>
    <w:p w14:paraId="54DFD159" w14:textId="77777777" w:rsidR="00872AFE" w:rsidRPr="00711388" w:rsidRDefault="00872AFE" w:rsidP="00872AFE">
      <w:pPr>
        <w:pStyle w:val="Point0"/>
        <w:rPr>
          <w:lang w:val="en-GB"/>
        </w:rPr>
      </w:pPr>
      <w:r w:rsidRPr="00711388">
        <w:rPr>
          <w:lang w:val="en-GB"/>
        </w:rPr>
        <w:tab/>
        <w:t>ii.</w:t>
      </w:r>
      <w:r w:rsidRPr="00711388">
        <w:rPr>
          <w:lang w:val="en-GB"/>
        </w:rPr>
        <w:tab/>
        <w:t>a best estimate of an obligation formally settled as an annuity can be established using life techniques.</w:t>
      </w:r>
    </w:p>
    <w:p w14:paraId="296F18C1" w14:textId="77777777" w:rsidR="00872AFE" w:rsidRPr="00711388" w:rsidRDefault="00872AFE" w:rsidP="00872AFE">
      <w:pPr>
        <w:rPr>
          <w:lang w:val="en-GB"/>
        </w:rPr>
      </w:pPr>
      <w:r w:rsidRPr="00711388">
        <w:rPr>
          <w:lang w:val="en-GB"/>
        </w:rPr>
        <w:t>Year N is the reporting year.</w:t>
      </w:r>
    </w:p>
    <w:tbl>
      <w:tblPr>
        <w:tblW w:w="0" w:type="auto"/>
        <w:tblLayout w:type="fixed"/>
        <w:tblLook w:val="0000" w:firstRow="0" w:lastRow="0" w:firstColumn="0" w:lastColumn="0" w:noHBand="0" w:noVBand="0"/>
      </w:tblPr>
      <w:tblGrid>
        <w:gridCol w:w="2414"/>
        <w:gridCol w:w="1858"/>
        <w:gridCol w:w="5014"/>
      </w:tblGrid>
      <w:tr w:rsidR="00872AFE" w:rsidRPr="00711388" w14:paraId="7D3630D8" w14:textId="77777777" w:rsidTr="00567869">
        <w:tc>
          <w:tcPr>
            <w:tcW w:w="2414" w:type="dxa"/>
            <w:tcBorders>
              <w:top w:val="single" w:sz="2" w:space="0" w:color="auto"/>
              <w:left w:val="single" w:sz="2" w:space="0" w:color="auto"/>
              <w:bottom w:val="single" w:sz="2" w:space="0" w:color="auto"/>
              <w:right w:val="single" w:sz="2" w:space="0" w:color="auto"/>
            </w:tcBorders>
          </w:tcPr>
          <w:p w14:paraId="26155A4A" w14:textId="77777777" w:rsidR="00872AFE" w:rsidRPr="00711388" w:rsidRDefault="00872AFE" w:rsidP="00567869">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1C3588E0" w14:textId="77777777" w:rsidR="00872AFE" w:rsidRPr="00711388" w:rsidRDefault="00872AFE" w:rsidP="00567869">
            <w:pPr>
              <w:pStyle w:val="NormalCentered"/>
              <w:rPr>
                <w:lang w:val="en-GB"/>
              </w:rPr>
            </w:pPr>
            <w:r w:rsidRPr="00711388">
              <w:rPr>
                <w:lang w:val="en-GB"/>
              </w:rPr>
              <w:t>ITEM</w:t>
            </w:r>
          </w:p>
        </w:tc>
        <w:tc>
          <w:tcPr>
            <w:tcW w:w="5014" w:type="dxa"/>
            <w:tcBorders>
              <w:top w:val="single" w:sz="2" w:space="0" w:color="auto"/>
              <w:left w:val="single" w:sz="2" w:space="0" w:color="auto"/>
              <w:bottom w:val="single" w:sz="2" w:space="0" w:color="auto"/>
              <w:right w:val="single" w:sz="2" w:space="0" w:color="auto"/>
            </w:tcBorders>
          </w:tcPr>
          <w:p w14:paraId="4CD0B17F" w14:textId="77777777" w:rsidR="00872AFE" w:rsidRPr="00711388" w:rsidRDefault="00872AFE" w:rsidP="00567869">
            <w:pPr>
              <w:pStyle w:val="NormalCentered"/>
              <w:rPr>
                <w:lang w:val="en-GB"/>
              </w:rPr>
            </w:pPr>
            <w:r w:rsidRPr="00711388">
              <w:rPr>
                <w:lang w:val="en-GB"/>
              </w:rPr>
              <w:t>INSTRUCTIONS</w:t>
            </w:r>
          </w:p>
        </w:tc>
      </w:tr>
      <w:tr w:rsidR="00872AFE" w:rsidRPr="00711388" w14:paraId="30C9759F" w14:textId="77777777" w:rsidTr="00567869">
        <w:tc>
          <w:tcPr>
            <w:tcW w:w="2414" w:type="dxa"/>
            <w:tcBorders>
              <w:top w:val="single" w:sz="2" w:space="0" w:color="auto"/>
              <w:left w:val="single" w:sz="2" w:space="0" w:color="auto"/>
              <w:bottom w:val="single" w:sz="2" w:space="0" w:color="auto"/>
              <w:right w:val="single" w:sz="2" w:space="0" w:color="auto"/>
            </w:tcBorders>
          </w:tcPr>
          <w:p w14:paraId="22FCDB43" w14:textId="77777777" w:rsidR="00872AFE" w:rsidRPr="00711388" w:rsidRDefault="00872AFE" w:rsidP="00567869">
            <w:pPr>
              <w:pStyle w:val="NormalLeft"/>
              <w:rPr>
                <w:lang w:val="en-GB"/>
              </w:rPr>
            </w:pPr>
            <w:r w:rsidRPr="00711388">
              <w:rPr>
                <w:lang w:val="en-GB"/>
              </w:rPr>
              <w:t>Z0010</w:t>
            </w:r>
          </w:p>
        </w:tc>
        <w:tc>
          <w:tcPr>
            <w:tcW w:w="1858" w:type="dxa"/>
            <w:tcBorders>
              <w:top w:val="single" w:sz="2" w:space="0" w:color="auto"/>
              <w:left w:val="single" w:sz="2" w:space="0" w:color="auto"/>
              <w:bottom w:val="single" w:sz="2" w:space="0" w:color="auto"/>
              <w:right w:val="single" w:sz="2" w:space="0" w:color="auto"/>
            </w:tcBorders>
          </w:tcPr>
          <w:p w14:paraId="59745881" w14:textId="0CBF0D4C" w:rsidR="00872AFE" w:rsidRPr="00711388" w:rsidRDefault="00872AFE" w:rsidP="00567869">
            <w:pPr>
              <w:pStyle w:val="NormalLeft"/>
              <w:rPr>
                <w:lang w:val="en-GB"/>
              </w:rPr>
            </w:pPr>
            <w:r w:rsidRPr="00711388">
              <w:rPr>
                <w:lang w:val="en-GB"/>
              </w:rPr>
              <w:t>The related non</w:t>
            </w:r>
            <w:r w:rsidR="00711388" w:rsidRPr="00711388">
              <w:rPr>
                <w:lang w:val="en-GB"/>
              </w:rPr>
              <w:t>-</w:t>
            </w:r>
            <w:r w:rsidRPr="00711388">
              <w:rPr>
                <w:lang w:val="en-GB"/>
              </w:rPr>
              <w:t>life line of business</w:t>
            </w:r>
          </w:p>
        </w:tc>
        <w:tc>
          <w:tcPr>
            <w:tcW w:w="5014" w:type="dxa"/>
            <w:tcBorders>
              <w:top w:val="single" w:sz="2" w:space="0" w:color="auto"/>
              <w:left w:val="single" w:sz="2" w:space="0" w:color="auto"/>
              <w:bottom w:val="single" w:sz="2" w:space="0" w:color="auto"/>
              <w:right w:val="single" w:sz="2" w:space="0" w:color="auto"/>
            </w:tcBorders>
          </w:tcPr>
          <w:p w14:paraId="5F742B6C" w14:textId="77777777" w:rsidR="00872AFE" w:rsidRPr="00711388" w:rsidRDefault="00872AFE" w:rsidP="00567869">
            <w:pPr>
              <w:pStyle w:val="NormalLeft"/>
              <w:rPr>
                <w:lang w:val="en-GB"/>
              </w:rPr>
            </w:pPr>
            <w:r w:rsidRPr="00711388">
              <w:rPr>
                <w:lang w:val="en-GB"/>
              </w:rPr>
              <w:t>Name of the line of business, as defined in Annex I to Delegated Regulation (EU) 2015/35.</w:t>
            </w:r>
          </w:p>
          <w:p w14:paraId="06B2B0EB" w14:textId="77777777" w:rsidR="00872AFE" w:rsidRPr="00711388" w:rsidRDefault="00872AFE" w:rsidP="00567869">
            <w:pPr>
              <w:pStyle w:val="NormalLeft"/>
              <w:rPr>
                <w:lang w:val="en-GB"/>
              </w:rPr>
            </w:pPr>
            <w:r w:rsidRPr="00711388">
              <w:rPr>
                <w:lang w:val="en-GB"/>
              </w:rPr>
              <w:t>The origin of the liability (medical expense, income protection, workers' comp, motor liability etc.). All the figures in the template are stemming from the related line of business.</w:t>
            </w:r>
          </w:p>
          <w:p w14:paraId="1039E351" w14:textId="21CBD0F7" w:rsidR="00872AFE" w:rsidRPr="00711388" w:rsidRDefault="00872AFE" w:rsidP="00567869">
            <w:pPr>
              <w:pStyle w:val="NormalLeft"/>
              <w:rPr>
                <w:lang w:val="en-GB"/>
              </w:rPr>
            </w:pPr>
            <w:r w:rsidRPr="00711388">
              <w:rPr>
                <w:lang w:val="en-GB"/>
              </w:rPr>
              <w:t>The following close</w:t>
            </w:r>
            <w:r w:rsidR="0035144A" w:rsidRPr="00711388">
              <w:rPr>
                <w:lang w:val="en-GB"/>
              </w:rPr>
              <w:t>d</w:t>
            </w:r>
            <w:r w:rsidRPr="00711388">
              <w:rPr>
                <w:lang w:val="en-GB"/>
              </w:rPr>
              <w:t xml:space="preserve"> list shall be used:</w:t>
            </w:r>
          </w:p>
          <w:p w14:paraId="17D259E5" w14:textId="6E89BDF4" w:rsidR="00872AFE" w:rsidRPr="00711388" w:rsidRDefault="00872AFE" w:rsidP="00567869">
            <w:pPr>
              <w:pStyle w:val="Point0"/>
              <w:rPr>
                <w:lang w:val="en-GB"/>
              </w:rPr>
            </w:pPr>
            <w:r w:rsidRPr="00711388">
              <w:rPr>
                <w:lang w:val="en-GB"/>
              </w:rPr>
              <w:tab/>
              <w:t xml:space="preserve">1 </w:t>
            </w:r>
            <w:r w:rsidR="00845F43" w:rsidRPr="00711388">
              <w:rPr>
                <w:lang w:val="en-GB"/>
              </w:rPr>
              <w:t>-</w:t>
            </w:r>
            <w:r w:rsidRPr="00711388">
              <w:rPr>
                <w:lang w:val="en-GB"/>
              </w:rPr>
              <w:tab/>
              <w:t>1 and 13 Medical expense insurance</w:t>
            </w:r>
          </w:p>
          <w:p w14:paraId="7BCF53E5" w14:textId="5317DDD7" w:rsidR="00872AFE" w:rsidRPr="00711388" w:rsidRDefault="00872AFE" w:rsidP="00567869">
            <w:pPr>
              <w:pStyle w:val="Point0"/>
              <w:rPr>
                <w:lang w:val="en-GB"/>
              </w:rPr>
            </w:pPr>
            <w:r w:rsidRPr="00711388">
              <w:rPr>
                <w:lang w:val="en-GB"/>
              </w:rPr>
              <w:tab/>
              <w:t xml:space="preserve">2 </w:t>
            </w:r>
            <w:r w:rsidR="00845F43" w:rsidRPr="00711388">
              <w:rPr>
                <w:lang w:val="en-GB"/>
              </w:rPr>
              <w:t>-</w:t>
            </w:r>
            <w:r w:rsidRPr="00711388">
              <w:rPr>
                <w:lang w:val="en-GB"/>
              </w:rPr>
              <w:tab/>
              <w:t>2 and 14 Income protection insurance</w:t>
            </w:r>
          </w:p>
          <w:p w14:paraId="5BD270C0" w14:textId="6CE44617" w:rsidR="00872AFE" w:rsidRPr="00711388" w:rsidRDefault="00872AFE" w:rsidP="00567869">
            <w:pPr>
              <w:pStyle w:val="Point0"/>
              <w:rPr>
                <w:lang w:val="en-GB"/>
              </w:rPr>
            </w:pPr>
            <w:r w:rsidRPr="00711388">
              <w:rPr>
                <w:lang w:val="en-GB"/>
              </w:rPr>
              <w:tab/>
              <w:t xml:space="preserve">3 </w:t>
            </w:r>
            <w:r w:rsidR="00845F43" w:rsidRPr="00711388">
              <w:rPr>
                <w:lang w:val="en-GB"/>
              </w:rPr>
              <w:t>-</w:t>
            </w:r>
            <w:r w:rsidRPr="00711388">
              <w:rPr>
                <w:lang w:val="en-GB"/>
              </w:rPr>
              <w:tab/>
              <w:t>3 and 15 Workers' compensation insurance</w:t>
            </w:r>
          </w:p>
          <w:p w14:paraId="333C59A1" w14:textId="1D2536D8" w:rsidR="00872AFE" w:rsidRPr="00711388" w:rsidRDefault="00872AFE" w:rsidP="00567869">
            <w:pPr>
              <w:pStyle w:val="Point0"/>
              <w:rPr>
                <w:lang w:val="en-GB"/>
              </w:rPr>
            </w:pPr>
            <w:r w:rsidRPr="00711388">
              <w:rPr>
                <w:lang w:val="en-GB"/>
              </w:rPr>
              <w:tab/>
              <w:t xml:space="preserve">4 </w:t>
            </w:r>
            <w:r w:rsidR="00845F43" w:rsidRPr="00711388">
              <w:rPr>
                <w:lang w:val="en-GB"/>
              </w:rPr>
              <w:t>-</w:t>
            </w:r>
            <w:r w:rsidRPr="00711388">
              <w:rPr>
                <w:lang w:val="en-GB"/>
              </w:rPr>
              <w:tab/>
              <w:t>4 and 16 Motor vehicle liability insurance</w:t>
            </w:r>
          </w:p>
          <w:p w14:paraId="2D475433" w14:textId="55198FD0" w:rsidR="00872AFE" w:rsidRPr="00711388" w:rsidRDefault="00872AFE" w:rsidP="00567869">
            <w:pPr>
              <w:pStyle w:val="Point0"/>
              <w:rPr>
                <w:lang w:val="en-GB"/>
              </w:rPr>
            </w:pPr>
            <w:r w:rsidRPr="00711388">
              <w:rPr>
                <w:lang w:val="en-GB"/>
              </w:rPr>
              <w:tab/>
              <w:t xml:space="preserve">5 </w:t>
            </w:r>
            <w:r w:rsidR="00845F43" w:rsidRPr="00711388">
              <w:rPr>
                <w:lang w:val="en-GB"/>
              </w:rPr>
              <w:t>-</w:t>
            </w:r>
            <w:r w:rsidRPr="00711388">
              <w:rPr>
                <w:lang w:val="en-GB"/>
              </w:rPr>
              <w:tab/>
              <w:t>5 and 17 Other motor insurance</w:t>
            </w:r>
          </w:p>
          <w:p w14:paraId="2475F2C9" w14:textId="62824457" w:rsidR="00872AFE" w:rsidRPr="00711388" w:rsidRDefault="00872AFE" w:rsidP="00567869">
            <w:pPr>
              <w:pStyle w:val="Point0"/>
              <w:rPr>
                <w:lang w:val="en-GB"/>
              </w:rPr>
            </w:pPr>
            <w:r w:rsidRPr="00711388">
              <w:rPr>
                <w:lang w:val="en-GB"/>
              </w:rPr>
              <w:tab/>
              <w:t xml:space="preserve">6 </w:t>
            </w:r>
            <w:r w:rsidR="00845F43" w:rsidRPr="00711388">
              <w:rPr>
                <w:lang w:val="en-GB"/>
              </w:rPr>
              <w:t>-</w:t>
            </w:r>
            <w:r w:rsidRPr="00711388">
              <w:rPr>
                <w:lang w:val="en-GB"/>
              </w:rPr>
              <w:tab/>
              <w:t>6 and 18 Marine, aviation and transport insurance</w:t>
            </w:r>
          </w:p>
          <w:p w14:paraId="5BEFBCB8" w14:textId="0D9E4BF9" w:rsidR="00872AFE" w:rsidRPr="00711388" w:rsidRDefault="00872AFE" w:rsidP="00567869">
            <w:pPr>
              <w:pStyle w:val="Point0"/>
              <w:rPr>
                <w:lang w:val="en-GB"/>
              </w:rPr>
            </w:pPr>
            <w:r w:rsidRPr="00711388">
              <w:rPr>
                <w:lang w:val="en-GB"/>
              </w:rPr>
              <w:tab/>
              <w:t xml:space="preserve">7 </w:t>
            </w:r>
            <w:r w:rsidR="00845F43" w:rsidRPr="00711388">
              <w:rPr>
                <w:lang w:val="en-GB"/>
              </w:rPr>
              <w:t>-</w:t>
            </w:r>
            <w:r w:rsidRPr="00711388">
              <w:rPr>
                <w:lang w:val="en-GB"/>
              </w:rPr>
              <w:tab/>
              <w:t>7 and 19 Fire and other damage to property insurance</w:t>
            </w:r>
          </w:p>
          <w:p w14:paraId="1727C56C" w14:textId="7004D37F" w:rsidR="00872AFE" w:rsidRPr="00711388" w:rsidRDefault="00872AFE" w:rsidP="00567869">
            <w:pPr>
              <w:pStyle w:val="Point0"/>
              <w:rPr>
                <w:lang w:val="en-GB"/>
              </w:rPr>
            </w:pPr>
            <w:r w:rsidRPr="00711388">
              <w:rPr>
                <w:lang w:val="en-GB"/>
              </w:rPr>
              <w:tab/>
              <w:t xml:space="preserve">8 </w:t>
            </w:r>
            <w:r w:rsidR="00845F43" w:rsidRPr="00711388">
              <w:rPr>
                <w:lang w:val="en-GB"/>
              </w:rPr>
              <w:t>-</w:t>
            </w:r>
            <w:r w:rsidRPr="00711388">
              <w:rPr>
                <w:lang w:val="en-GB"/>
              </w:rPr>
              <w:tab/>
              <w:t>8 and 20 General liability insurance</w:t>
            </w:r>
          </w:p>
          <w:p w14:paraId="6BCD8D42" w14:textId="271E92B2" w:rsidR="00872AFE" w:rsidRPr="00711388" w:rsidRDefault="00872AFE" w:rsidP="00567869">
            <w:pPr>
              <w:pStyle w:val="Point0"/>
              <w:rPr>
                <w:lang w:val="en-GB"/>
              </w:rPr>
            </w:pPr>
            <w:r w:rsidRPr="00711388">
              <w:rPr>
                <w:lang w:val="en-GB"/>
              </w:rPr>
              <w:tab/>
              <w:t xml:space="preserve">9 </w:t>
            </w:r>
            <w:r w:rsidR="00845F43" w:rsidRPr="00711388">
              <w:rPr>
                <w:lang w:val="en-GB"/>
              </w:rPr>
              <w:t>-</w:t>
            </w:r>
            <w:r w:rsidRPr="00711388">
              <w:rPr>
                <w:lang w:val="en-GB"/>
              </w:rPr>
              <w:tab/>
              <w:t>9 and 21 Credit and suretyship insurance</w:t>
            </w:r>
          </w:p>
          <w:p w14:paraId="47B112B0" w14:textId="0C921D65" w:rsidR="00872AFE" w:rsidRPr="00711388" w:rsidRDefault="00872AFE" w:rsidP="00567869">
            <w:pPr>
              <w:pStyle w:val="Point0"/>
              <w:rPr>
                <w:lang w:val="en-GB"/>
              </w:rPr>
            </w:pPr>
            <w:r w:rsidRPr="00711388">
              <w:rPr>
                <w:lang w:val="en-GB"/>
              </w:rPr>
              <w:tab/>
              <w:t xml:space="preserve">10 </w:t>
            </w:r>
            <w:r w:rsidR="00845F43" w:rsidRPr="00711388">
              <w:rPr>
                <w:lang w:val="en-GB"/>
              </w:rPr>
              <w:t>-</w:t>
            </w:r>
            <w:r w:rsidRPr="00711388">
              <w:rPr>
                <w:lang w:val="en-GB"/>
              </w:rPr>
              <w:tab/>
              <w:t>10 and 22 Legal expenses insurance</w:t>
            </w:r>
          </w:p>
          <w:p w14:paraId="6F26D190" w14:textId="75413B5F" w:rsidR="00872AFE" w:rsidRPr="00711388" w:rsidRDefault="00872AFE" w:rsidP="00567869">
            <w:pPr>
              <w:pStyle w:val="Point0"/>
              <w:rPr>
                <w:lang w:val="en-GB"/>
              </w:rPr>
            </w:pPr>
            <w:r w:rsidRPr="00711388">
              <w:rPr>
                <w:lang w:val="en-GB"/>
              </w:rPr>
              <w:lastRenderedPageBreak/>
              <w:tab/>
              <w:t xml:space="preserve">11 </w:t>
            </w:r>
            <w:r w:rsidR="00845F43" w:rsidRPr="00711388">
              <w:rPr>
                <w:lang w:val="en-GB"/>
              </w:rPr>
              <w:t>-</w:t>
            </w:r>
            <w:r w:rsidRPr="00711388">
              <w:rPr>
                <w:lang w:val="en-GB"/>
              </w:rPr>
              <w:tab/>
              <w:t>11 and 23 Assistance</w:t>
            </w:r>
          </w:p>
          <w:p w14:paraId="3F42632B" w14:textId="39D89E8A" w:rsidR="00872AFE" w:rsidRPr="00711388" w:rsidRDefault="00872AFE" w:rsidP="00567869">
            <w:pPr>
              <w:pStyle w:val="Point0"/>
              <w:rPr>
                <w:lang w:val="en-GB"/>
              </w:rPr>
            </w:pPr>
            <w:r w:rsidRPr="00711388">
              <w:rPr>
                <w:lang w:val="en-GB"/>
              </w:rPr>
              <w:tab/>
              <w:t xml:space="preserve">12 </w:t>
            </w:r>
            <w:r w:rsidR="00845F43" w:rsidRPr="00711388">
              <w:rPr>
                <w:lang w:val="en-GB"/>
              </w:rPr>
              <w:t>-</w:t>
            </w:r>
            <w:r w:rsidRPr="00711388">
              <w:rPr>
                <w:lang w:val="en-GB"/>
              </w:rPr>
              <w:tab/>
              <w:t>12 and 24 Miscellaneous financial loss</w:t>
            </w:r>
          </w:p>
          <w:p w14:paraId="70E34B26" w14:textId="48F7009A" w:rsidR="00872AFE" w:rsidRPr="00711388" w:rsidRDefault="00872AFE" w:rsidP="00567869">
            <w:pPr>
              <w:pStyle w:val="Point0"/>
              <w:rPr>
                <w:lang w:val="en-GB"/>
              </w:rPr>
            </w:pPr>
            <w:r w:rsidRPr="00711388">
              <w:rPr>
                <w:lang w:val="en-GB"/>
              </w:rPr>
              <w:tab/>
              <w:t xml:space="preserve">25 </w:t>
            </w:r>
            <w:r w:rsidR="00845F43" w:rsidRPr="00711388">
              <w:rPr>
                <w:lang w:val="en-GB"/>
              </w:rPr>
              <w:t>-</w:t>
            </w:r>
            <w:r w:rsidRPr="00711388">
              <w:rPr>
                <w:lang w:val="en-GB"/>
              </w:rPr>
              <w:tab/>
              <w:t>Non</w:t>
            </w:r>
            <w:r w:rsidR="00711388" w:rsidRPr="00711388">
              <w:rPr>
                <w:lang w:val="en-GB"/>
              </w:rPr>
              <w:t>-</w:t>
            </w:r>
            <w:r w:rsidRPr="00711388">
              <w:rPr>
                <w:lang w:val="en-GB"/>
              </w:rPr>
              <w:t>proportional health reinsurance</w:t>
            </w:r>
          </w:p>
          <w:p w14:paraId="5AC6EB89" w14:textId="72212082" w:rsidR="00872AFE" w:rsidRPr="00711388" w:rsidRDefault="00872AFE" w:rsidP="00567869">
            <w:pPr>
              <w:pStyle w:val="Point0"/>
              <w:rPr>
                <w:lang w:val="en-GB"/>
              </w:rPr>
            </w:pPr>
            <w:r w:rsidRPr="00711388">
              <w:rPr>
                <w:lang w:val="en-GB"/>
              </w:rPr>
              <w:tab/>
              <w:t xml:space="preserve">26 </w:t>
            </w:r>
            <w:r w:rsidR="00845F43" w:rsidRPr="00711388">
              <w:rPr>
                <w:lang w:val="en-GB"/>
              </w:rPr>
              <w:t>-</w:t>
            </w:r>
            <w:r w:rsidRPr="00711388">
              <w:rPr>
                <w:lang w:val="en-GB"/>
              </w:rPr>
              <w:tab/>
              <w:t>Non</w:t>
            </w:r>
            <w:r w:rsidR="00711388" w:rsidRPr="00711388">
              <w:rPr>
                <w:lang w:val="en-GB"/>
              </w:rPr>
              <w:t>-</w:t>
            </w:r>
            <w:r w:rsidRPr="00711388">
              <w:rPr>
                <w:lang w:val="en-GB"/>
              </w:rPr>
              <w:t>proportional casualty reinsurance</w:t>
            </w:r>
          </w:p>
          <w:p w14:paraId="1C46D4FE" w14:textId="352226EC" w:rsidR="00872AFE" w:rsidRPr="00711388" w:rsidRDefault="00872AFE" w:rsidP="00567869">
            <w:pPr>
              <w:pStyle w:val="Point0"/>
              <w:rPr>
                <w:lang w:val="en-GB"/>
              </w:rPr>
            </w:pPr>
            <w:r w:rsidRPr="00711388">
              <w:rPr>
                <w:lang w:val="en-GB"/>
              </w:rPr>
              <w:tab/>
              <w:t xml:space="preserve">27 </w:t>
            </w:r>
            <w:r w:rsidR="00845F43" w:rsidRPr="00711388">
              <w:rPr>
                <w:lang w:val="en-GB"/>
              </w:rPr>
              <w:t>-</w:t>
            </w:r>
            <w:r w:rsidRPr="00711388">
              <w:rPr>
                <w:lang w:val="en-GB"/>
              </w:rPr>
              <w:tab/>
              <w:t>Non</w:t>
            </w:r>
            <w:r w:rsidR="00711388" w:rsidRPr="00711388">
              <w:rPr>
                <w:lang w:val="en-GB"/>
              </w:rPr>
              <w:t>-</w:t>
            </w:r>
            <w:r w:rsidRPr="00711388">
              <w:rPr>
                <w:lang w:val="en-GB"/>
              </w:rPr>
              <w:t>proportional marine, aviation and transport reinsurance</w:t>
            </w:r>
          </w:p>
          <w:p w14:paraId="6465CF2A" w14:textId="6C5B2250" w:rsidR="00872AFE" w:rsidRPr="00711388" w:rsidRDefault="00872AFE" w:rsidP="00567869">
            <w:pPr>
              <w:pStyle w:val="Point0"/>
              <w:rPr>
                <w:lang w:val="en-GB"/>
              </w:rPr>
            </w:pPr>
            <w:r w:rsidRPr="00711388">
              <w:rPr>
                <w:lang w:val="en-GB"/>
              </w:rPr>
              <w:tab/>
              <w:t xml:space="preserve">28 </w:t>
            </w:r>
            <w:r w:rsidR="00845F43" w:rsidRPr="00711388">
              <w:rPr>
                <w:lang w:val="en-GB"/>
              </w:rPr>
              <w:t>-</w:t>
            </w:r>
            <w:r w:rsidRPr="00711388">
              <w:rPr>
                <w:lang w:val="en-GB"/>
              </w:rPr>
              <w:tab/>
              <w:t>Non</w:t>
            </w:r>
            <w:r w:rsidR="00711388" w:rsidRPr="00711388">
              <w:rPr>
                <w:lang w:val="en-GB"/>
              </w:rPr>
              <w:t>-</w:t>
            </w:r>
            <w:r w:rsidRPr="00711388">
              <w:rPr>
                <w:lang w:val="en-GB"/>
              </w:rPr>
              <w:t>proportional property reinsurance</w:t>
            </w:r>
          </w:p>
        </w:tc>
      </w:tr>
      <w:tr w:rsidR="00872AFE" w:rsidRPr="00711388" w14:paraId="7E8AAC0C" w14:textId="77777777" w:rsidTr="00567869">
        <w:tc>
          <w:tcPr>
            <w:tcW w:w="2414" w:type="dxa"/>
            <w:tcBorders>
              <w:top w:val="single" w:sz="2" w:space="0" w:color="auto"/>
              <w:left w:val="single" w:sz="2" w:space="0" w:color="auto"/>
              <w:bottom w:val="single" w:sz="2" w:space="0" w:color="auto"/>
              <w:right w:val="single" w:sz="2" w:space="0" w:color="auto"/>
            </w:tcBorders>
          </w:tcPr>
          <w:p w14:paraId="3BB215CD" w14:textId="77777777" w:rsidR="00872AFE" w:rsidRPr="00711388" w:rsidRDefault="00872AFE" w:rsidP="00567869">
            <w:pPr>
              <w:pStyle w:val="NormalLeft"/>
              <w:rPr>
                <w:lang w:val="en-GB"/>
              </w:rPr>
            </w:pPr>
            <w:r w:rsidRPr="00711388">
              <w:rPr>
                <w:lang w:val="en-GB"/>
              </w:rPr>
              <w:lastRenderedPageBreak/>
              <w:t>Z0020</w:t>
            </w:r>
          </w:p>
        </w:tc>
        <w:tc>
          <w:tcPr>
            <w:tcW w:w="1858" w:type="dxa"/>
            <w:tcBorders>
              <w:top w:val="single" w:sz="2" w:space="0" w:color="auto"/>
              <w:left w:val="single" w:sz="2" w:space="0" w:color="auto"/>
              <w:bottom w:val="single" w:sz="2" w:space="0" w:color="auto"/>
              <w:right w:val="single" w:sz="2" w:space="0" w:color="auto"/>
            </w:tcBorders>
          </w:tcPr>
          <w:p w14:paraId="39FB266D" w14:textId="77777777" w:rsidR="00872AFE" w:rsidRPr="00711388" w:rsidRDefault="00872AFE" w:rsidP="00567869">
            <w:pPr>
              <w:pStyle w:val="NormalLeft"/>
              <w:rPr>
                <w:lang w:val="en-GB"/>
              </w:rPr>
            </w:pPr>
            <w:r w:rsidRPr="00711388">
              <w:rPr>
                <w:lang w:val="en-GB"/>
              </w:rPr>
              <w:t>Accident year/Underwriting year</w:t>
            </w:r>
          </w:p>
        </w:tc>
        <w:tc>
          <w:tcPr>
            <w:tcW w:w="5014" w:type="dxa"/>
            <w:tcBorders>
              <w:top w:val="single" w:sz="2" w:space="0" w:color="auto"/>
              <w:left w:val="single" w:sz="2" w:space="0" w:color="auto"/>
              <w:bottom w:val="single" w:sz="2" w:space="0" w:color="auto"/>
              <w:right w:val="single" w:sz="2" w:space="0" w:color="auto"/>
            </w:tcBorders>
          </w:tcPr>
          <w:p w14:paraId="72FDEBFA" w14:textId="77777777" w:rsidR="00872AFE" w:rsidRPr="00711388" w:rsidRDefault="00872AFE" w:rsidP="00567869">
            <w:pPr>
              <w:pStyle w:val="NormalLeft"/>
              <w:rPr>
                <w:lang w:val="en-GB"/>
              </w:rPr>
            </w:pPr>
            <w:r w:rsidRPr="00711388">
              <w:rPr>
                <w:lang w:val="en-GB"/>
              </w:rPr>
              <w:t>Report the standard used by the undertakings for reporting of claims development.</w:t>
            </w:r>
          </w:p>
          <w:p w14:paraId="1252C17F" w14:textId="22DFE8A1" w:rsidR="00872AFE" w:rsidRPr="00711388" w:rsidRDefault="00872AFE" w:rsidP="00567869">
            <w:pPr>
              <w:pStyle w:val="NormalLeft"/>
              <w:rPr>
                <w:lang w:val="en-GB"/>
              </w:rPr>
            </w:pPr>
            <w:r w:rsidRPr="00711388">
              <w:rPr>
                <w:lang w:val="en-GB"/>
              </w:rPr>
              <w:t>The following close</w:t>
            </w:r>
            <w:r w:rsidR="0035144A" w:rsidRPr="00711388">
              <w:rPr>
                <w:lang w:val="en-GB"/>
              </w:rPr>
              <w:t>d</w:t>
            </w:r>
            <w:r w:rsidRPr="00711388">
              <w:rPr>
                <w:lang w:val="en-GB"/>
              </w:rPr>
              <w:t xml:space="preserve"> list shall be used:</w:t>
            </w:r>
          </w:p>
          <w:p w14:paraId="0BD5D95E" w14:textId="50779946"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Accident year</w:t>
            </w:r>
          </w:p>
          <w:p w14:paraId="26008F6A" w14:textId="0B7A37AE"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Underwriting year</w:t>
            </w:r>
          </w:p>
        </w:tc>
      </w:tr>
      <w:tr w:rsidR="00872AFE" w:rsidRPr="00711388" w14:paraId="20C41FE2" w14:textId="77777777" w:rsidTr="00567869">
        <w:tc>
          <w:tcPr>
            <w:tcW w:w="2414" w:type="dxa"/>
            <w:tcBorders>
              <w:top w:val="single" w:sz="2" w:space="0" w:color="auto"/>
              <w:left w:val="single" w:sz="2" w:space="0" w:color="auto"/>
              <w:bottom w:val="single" w:sz="2" w:space="0" w:color="auto"/>
              <w:right w:val="single" w:sz="2" w:space="0" w:color="auto"/>
            </w:tcBorders>
          </w:tcPr>
          <w:p w14:paraId="28F740B2" w14:textId="10E3631C" w:rsidR="00872AFE" w:rsidRPr="00711388" w:rsidRDefault="00872AFE" w:rsidP="00567869">
            <w:pPr>
              <w:pStyle w:val="NormalLeft"/>
              <w:rPr>
                <w:lang w:val="en-GB"/>
              </w:rPr>
            </w:pPr>
            <w:commentRangeStart w:id="1317"/>
            <w:del w:id="1318" w:author="Author">
              <w:r w:rsidRPr="00711388" w:rsidDel="00BD11A9">
                <w:rPr>
                  <w:lang w:val="en-GB"/>
                </w:rPr>
                <w:delText>Z0030</w:delText>
              </w:r>
            </w:del>
          </w:p>
        </w:tc>
        <w:tc>
          <w:tcPr>
            <w:tcW w:w="1858" w:type="dxa"/>
            <w:tcBorders>
              <w:top w:val="single" w:sz="2" w:space="0" w:color="auto"/>
              <w:left w:val="single" w:sz="2" w:space="0" w:color="auto"/>
              <w:bottom w:val="single" w:sz="2" w:space="0" w:color="auto"/>
              <w:right w:val="single" w:sz="2" w:space="0" w:color="auto"/>
            </w:tcBorders>
          </w:tcPr>
          <w:p w14:paraId="3079BBB7" w14:textId="4BF1A8BE" w:rsidR="00872AFE" w:rsidRPr="00711388" w:rsidRDefault="00872AFE" w:rsidP="00567869">
            <w:pPr>
              <w:pStyle w:val="NormalLeft"/>
              <w:rPr>
                <w:lang w:val="en-GB"/>
              </w:rPr>
            </w:pPr>
            <w:del w:id="1319" w:author="Author">
              <w:r w:rsidRPr="00711388" w:rsidDel="00BD11A9">
                <w:rPr>
                  <w:lang w:val="en-GB"/>
                </w:rPr>
                <w:delText>Currency</w:delText>
              </w:r>
            </w:del>
          </w:p>
        </w:tc>
        <w:tc>
          <w:tcPr>
            <w:tcW w:w="5014" w:type="dxa"/>
            <w:tcBorders>
              <w:top w:val="single" w:sz="2" w:space="0" w:color="auto"/>
              <w:left w:val="single" w:sz="2" w:space="0" w:color="auto"/>
              <w:bottom w:val="single" w:sz="2" w:space="0" w:color="auto"/>
              <w:right w:val="single" w:sz="2" w:space="0" w:color="auto"/>
            </w:tcBorders>
          </w:tcPr>
          <w:p w14:paraId="49232728" w14:textId="64DEED83" w:rsidR="00872AFE" w:rsidRPr="00711388" w:rsidDel="00BD11A9" w:rsidRDefault="00872AFE" w:rsidP="00567869">
            <w:pPr>
              <w:pStyle w:val="NormalLeft"/>
              <w:rPr>
                <w:del w:id="1320" w:author="Author"/>
                <w:lang w:val="en-GB"/>
              </w:rPr>
            </w:pPr>
            <w:del w:id="1321" w:author="Author">
              <w:r w:rsidRPr="00711388" w:rsidDel="00BD11A9">
                <w:rPr>
                  <w:lang w:val="en-GB"/>
                </w:rPr>
                <w:delText>Identify the ISO 4217 alphabetic code of the settlement currency of the obligation. All amounts, not reported by currency, are reported in the undertaking's reporting currency.</w:delText>
              </w:r>
            </w:del>
          </w:p>
          <w:p w14:paraId="64A214E7" w14:textId="65C233E3" w:rsidR="00872AFE" w:rsidRPr="00711388" w:rsidDel="00BD11A9" w:rsidRDefault="00872AFE" w:rsidP="00567869">
            <w:pPr>
              <w:pStyle w:val="NormalLeft"/>
              <w:rPr>
                <w:del w:id="1322" w:author="Author"/>
                <w:lang w:val="en-GB"/>
              </w:rPr>
            </w:pPr>
            <w:del w:id="1323" w:author="Author">
              <w:r w:rsidRPr="00711388" w:rsidDel="00BD11A9">
                <w:rPr>
                  <w:lang w:val="en-GB"/>
                </w:rPr>
                <w:delText>This item shall be filled in with ‘Total’ when reporting the total for the line of business, as defined in Annex I to Delegated Regulation (EU) 2015/35.</w:delText>
              </w:r>
            </w:del>
          </w:p>
          <w:p w14:paraId="3908C6EC" w14:textId="247F8A84" w:rsidR="00872AFE" w:rsidRPr="00711388" w:rsidRDefault="00872AFE" w:rsidP="00567869">
            <w:pPr>
              <w:pStyle w:val="NormalLeft"/>
              <w:rPr>
                <w:lang w:val="en-GB"/>
              </w:rPr>
            </w:pPr>
            <w:del w:id="1324" w:author="Author">
              <w:r w:rsidRPr="00711388" w:rsidDel="00BD11A9">
                <w:rPr>
                  <w:lang w:val="en-GB"/>
                </w:rPr>
                <w:delText>For captive insurance and reinsurance undertakings complying with the conditions specified Article 5 (4) and (5) this cell shall always be reported as Total.</w:delText>
              </w:r>
            </w:del>
            <w:commentRangeEnd w:id="1317"/>
            <w:r w:rsidR="00BD11A9" w:rsidRPr="00711388">
              <w:rPr>
                <w:rStyle w:val="CommentReference"/>
                <w:lang w:val="en-GB"/>
              </w:rPr>
              <w:commentReference w:id="1317"/>
            </w:r>
          </w:p>
        </w:tc>
      </w:tr>
      <w:tr w:rsidR="00872AFE" w:rsidRPr="00711388" w14:paraId="1D784950" w14:textId="77777777" w:rsidTr="00567869">
        <w:tc>
          <w:tcPr>
            <w:tcW w:w="2414" w:type="dxa"/>
            <w:tcBorders>
              <w:top w:val="single" w:sz="2" w:space="0" w:color="auto"/>
              <w:left w:val="single" w:sz="2" w:space="0" w:color="auto"/>
              <w:bottom w:val="single" w:sz="2" w:space="0" w:color="auto"/>
              <w:right w:val="single" w:sz="2" w:space="0" w:color="auto"/>
            </w:tcBorders>
          </w:tcPr>
          <w:p w14:paraId="1F07D3E8" w14:textId="153D8F92" w:rsidR="00872AFE" w:rsidRPr="00711388" w:rsidRDefault="00872AFE" w:rsidP="00567869">
            <w:pPr>
              <w:pStyle w:val="NormalLeft"/>
              <w:rPr>
                <w:lang w:val="en-GB"/>
              </w:rPr>
            </w:pPr>
            <w:commentRangeStart w:id="1325"/>
            <w:del w:id="1326" w:author="Author">
              <w:r w:rsidRPr="00711388" w:rsidDel="00BD11A9">
                <w:rPr>
                  <w:lang w:val="en-GB"/>
                </w:rPr>
                <w:delText>Z0040</w:delText>
              </w:r>
            </w:del>
          </w:p>
        </w:tc>
        <w:tc>
          <w:tcPr>
            <w:tcW w:w="1858" w:type="dxa"/>
            <w:tcBorders>
              <w:top w:val="single" w:sz="2" w:space="0" w:color="auto"/>
              <w:left w:val="single" w:sz="2" w:space="0" w:color="auto"/>
              <w:bottom w:val="single" w:sz="2" w:space="0" w:color="auto"/>
              <w:right w:val="single" w:sz="2" w:space="0" w:color="auto"/>
            </w:tcBorders>
          </w:tcPr>
          <w:p w14:paraId="0A59249B" w14:textId="4B4AF248" w:rsidR="00872AFE" w:rsidRPr="00711388" w:rsidRDefault="00872AFE" w:rsidP="00567869">
            <w:pPr>
              <w:pStyle w:val="NormalLeft"/>
              <w:rPr>
                <w:lang w:val="en-GB"/>
              </w:rPr>
            </w:pPr>
            <w:del w:id="1327" w:author="Author">
              <w:r w:rsidRPr="00711388" w:rsidDel="00BD11A9">
                <w:rPr>
                  <w:lang w:val="en-GB"/>
                </w:rPr>
                <w:delText>Currency conversion</w:delText>
              </w:r>
            </w:del>
          </w:p>
        </w:tc>
        <w:tc>
          <w:tcPr>
            <w:tcW w:w="5014" w:type="dxa"/>
            <w:tcBorders>
              <w:top w:val="single" w:sz="2" w:space="0" w:color="auto"/>
              <w:left w:val="single" w:sz="2" w:space="0" w:color="auto"/>
              <w:bottom w:val="single" w:sz="2" w:space="0" w:color="auto"/>
              <w:right w:val="single" w:sz="2" w:space="0" w:color="auto"/>
            </w:tcBorders>
          </w:tcPr>
          <w:p w14:paraId="18DE0010" w14:textId="21EBC0AA" w:rsidR="00872AFE" w:rsidRPr="00711388" w:rsidDel="00BD11A9" w:rsidRDefault="00872AFE" w:rsidP="00567869">
            <w:pPr>
              <w:pStyle w:val="NormalLeft"/>
              <w:rPr>
                <w:del w:id="1328" w:author="Author"/>
                <w:lang w:val="en-GB"/>
              </w:rPr>
            </w:pPr>
            <w:del w:id="1329" w:author="Author">
              <w:r w:rsidRPr="00711388" w:rsidDel="00BD11A9">
                <w:rPr>
                  <w:lang w:val="en-GB"/>
                </w:rPr>
                <w:delText>Identify if the information reported by currency is being reported in the original currency (default) or in the reporting currency (otherwise specified). The following close</w:delText>
              </w:r>
              <w:r w:rsidR="0035144A" w:rsidRPr="00711388" w:rsidDel="00BD11A9">
                <w:rPr>
                  <w:lang w:val="en-GB"/>
                </w:rPr>
                <w:delText>d</w:delText>
              </w:r>
              <w:r w:rsidRPr="00711388" w:rsidDel="00BD11A9">
                <w:rPr>
                  <w:lang w:val="en-GB"/>
                </w:rPr>
                <w:delText xml:space="preserve"> list shall be used:</w:delText>
              </w:r>
            </w:del>
          </w:p>
          <w:p w14:paraId="17B530AB" w14:textId="00FD656E" w:rsidR="00872AFE" w:rsidRPr="00711388" w:rsidDel="00BD11A9" w:rsidRDefault="00872AFE" w:rsidP="00567869">
            <w:pPr>
              <w:pStyle w:val="NormalLeft"/>
              <w:rPr>
                <w:del w:id="1330" w:author="Author"/>
                <w:lang w:val="en-GB"/>
              </w:rPr>
            </w:pPr>
            <w:del w:id="1331" w:author="Author">
              <w:r w:rsidRPr="00711388" w:rsidDel="00BD11A9">
                <w:rPr>
                  <w:lang w:val="en-GB"/>
                </w:rPr>
                <w:delText xml:space="preserve">1 </w:delText>
              </w:r>
            </w:del>
            <w:r w:rsidR="00845F43" w:rsidRPr="00711388">
              <w:rPr>
                <w:lang w:val="en-GB"/>
              </w:rPr>
              <w:t>-</w:t>
            </w:r>
            <w:del w:id="1332" w:author="Author">
              <w:r w:rsidRPr="00711388" w:rsidDel="00BD11A9">
                <w:rPr>
                  <w:lang w:val="en-GB"/>
                </w:rPr>
                <w:delText xml:space="preserve"> Original currency</w:delText>
              </w:r>
            </w:del>
          </w:p>
          <w:p w14:paraId="1D18D535" w14:textId="014AC270" w:rsidR="00872AFE" w:rsidRPr="00711388" w:rsidDel="00BD11A9" w:rsidRDefault="00872AFE" w:rsidP="00567869">
            <w:pPr>
              <w:pStyle w:val="NormalLeft"/>
              <w:rPr>
                <w:del w:id="1333" w:author="Author"/>
                <w:lang w:val="en-GB"/>
              </w:rPr>
            </w:pPr>
            <w:del w:id="1334" w:author="Author">
              <w:r w:rsidRPr="00711388" w:rsidDel="00BD11A9">
                <w:rPr>
                  <w:lang w:val="en-GB"/>
                </w:rPr>
                <w:delText xml:space="preserve">2 </w:delText>
              </w:r>
            </w:del>
            <w:r w:rsidR="00845F43" w:rsidRPr="00711388">
              <w:rPr>
                <w:lang w:val="en-GB"/>
              </w:rPr>
              <w:t>-</w:t>
            </w:r>
            <w:del w:id="1335" w:author="Author">
              <w:r w:rsidRPr="00711388" w:rsidDel="00BD11A9">
                <w:rPr>
                  <w:lang w:val="en-GB"/>
                </w:rPr>
                <w:delText xml:space="preserve"> Reporting currency</w:delText>
              </w:r>
            </w:del>
          </w:p>
          <w:p w14:paraId="5CB817DC" w14:textId="40244A80" w:rsidR="00872AFE" w:rsidRPr="00711388" w:rsidRDefault="00872AFE" w:rsidP="00567869">
            <w:pPr>
              <w:pStyle w:val="NormalLeft"/>
              <w:rPr>
                <w:lang w:val="en-GB"/>
              </w:rPr>
            </w:pPr>
            <w:del w:id="1336" w:author="Author">
              <w:r w:rsidRPr="00711388" w:rsidDel="00BD11A9">
                <w:rPr>
                  <w:lang w:val="en-GB"/>
                </w:rPr>
                <w:delText>Only applicable when reporting by currency.</w:delText>
              </w:r>
            </w:del>
            <w:commentRangeEnd w:id="1325"/>
            <w:r w:rsidR="00BD11A9" w:rsidRPr="00711388">
              <w:rPr>
                <w:rStyle w:val="CommentReference"/>
                <w:lang w:val="en-GB"/>
              </w:rPr>
              <w:commentReference w:id="1325"/>
            </w:r>
          </w:p>
        </w:tc>
      </w:tr>
      <w:tr w:rsidR="00872AFE" w:rsidRPr="00711388" w14:paraId="28B3D67C" w14:textId="77777777" w:rsidTr="00567869">
        <w:tc>
          <w:tcPr>
            <w:tcW w:w="2414" w:type="dxa"/>
            <w:tcBorders>
              <w:top w:val="single" w:sz="2" w:space="0" w:color="auto"/>
              <w:left w:val="single" w:sz="2" w:space="0" w:color="auto"/>
              <w:bottom w:val="single" w:sz="2" w:space="0" w:color="auto"/>
              <w:right w:val="single" w:sz="2" w:space="0" w:color="auto"/>
            </w:tcBorders>
          </w:tcPr>
          <w:p w14:paraId="2AA1353D" w14:textId="77777777" w:rsidR="00872AFE" w:rsidRPr="00711388" w:rsidRDefault="00872AFE" w:rsidP="00567869">
            <w:pPr>
              <w:pStyle w:val="NormalCentered"/>
              <w:rPr>
                <w:lang w:val="en-GB"/>
              </w:rPr>
            </w:pPr>
            <w:r w:rsidRPr="00711388">
              <w:rPr>
                <w:i/>
                <w:iCs/>
                <w:lang w:val="en-GB"/>
              </w:rPr>
              <w:t>Information on year N:</w:t>
            </w:r>
          </w:p>
        </w:tc>
        <w:tc>
          <w:tcPr>
            <w:tcW w:w="1858" w:type="dxa"/>
            <w:tcBorders>
              <w:top w:val="single" w:sz="2" w:space="0" w:color="auto"/>
              <w:left w:val="single" w:sz="2" w:space="0" w:color="auto"/>
              <w:bottom w:val="single" w:sz="2" w:space="0" w:color="auto"/>
              <w:right w:val="single" w:sz="2" w:space="0" w:color="auto"/>
            </w:tcBorders>
          </w:tcPr>
          <w:p w14:paraId="05844153" w14:textId="77777777" w:rsidR="00872AFE" w:rsidRPr="00711388" w:rsidRDefault="00872AFE" w:rsidP="00567869">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3DCAD0AA" w14:textId="77777777" w:rsidR="00872AFE" w:rsidRPr="00711388" w:rsidRDefault="00872AFE" w:rsidP="00567869">
            <w:pPr>
              <w:pStyle w:val="NormalCentered"/>
              <w:rPr>
                <w:lang w:val="en-GB"/>
              </w:rPr>
            </w:pPr>
          </w:p>
        </w:tc>
      </w:tr>
      <w:tr w:rsidR="00872AFE" w:rsidRPr="00711388" w14:paraId="4B707409" w14:textId="77777777" w:rsidTr="00567869">
        <w:tc>
          <w:tcPr>
            <w:tcW w:w="2414" w:type="dxa"/>
            <w:tcBorders>
              <w:top w:val="single" w:sz="2" w:space="0" w:color="auto"/>
              <w:left w:val="single" w:sz="2" w:space="0" w:color="auto"/>
              <w:bottom w:val="single" w:sz="2" w:space="0" w:color="auto"/>
              <w:right w:val="single" w:sz="2" w:space="0" w:color="auto"/>
            </w:tcBorders>
          </w:tcPr>
          <w:p w14:paraId="16382CE4" w14:textId="77777777" w:rsidR="00872AFE" w:rsidRPr="00711388" w:rsidRDefault="00872AFE" w:rsidP="00567869">
            <w:pPr>
              <w:pStyle w:val="NormalLeft"/>
              <w:rPr>
                <w:lang w:val="en-GB"/>
              </w:rPr>
            </w:pPr>
            <w:r w:rsidRPr="00711388">
              <w:rPr>
                <w:lang w:val="en-GB"/>
              </w:rPr>
              <w:lastRenderedPageBreak/>
              <w:t>C0010/R0010</w:t>
            </w:r>
          </w:p>
        </w:tc>
        <w:tc>
          <w:tcPr>
            <w:tcW w:w="1858" w:type="dxa"/>
            <w:tcBorders>
              <w:top w:val="single" w:sz="2" w:space="0" w:color="auto"/>
              <w:left w:val="single" w:sz="2" w:space="0" w:color="auto"/>
              <w:bottom w:val="single" w:sz="2" w:space="0" w:color="auto"/>
              <w:right w:val="single" w:sz="2" w:space="0" w:color="auto"/>
            </w:tcBorders>
          </w:tcPr>
          <w:p w14:paraId="041ED224" w14:textId="77777777" w:rsidR="00872AFE" w:rsidRPr="00711388" w:rsidRDefault="00872AFE" w:rsidP="00567869">
            <w:pPr>
              <w:pStyle w:val="NormalLeft"/>
              <w:rPr>
                <w:lang w:val="en-GB"/>
              </w:rPr>
            </w:pPr>
            <w:r w:rsidRPr="00711388">
              <w:rPr>
                <w:lang w:val="en-GB"/>
              </w:rPr>
              <w:t>The average interest rate</w:t>
            </w:r>
          </w:p>
        </w:tc>
        <w:tc>
          <w:tcPr>
            <w:tcW w:w="5014" w:type="dxa"/>
            <w:tcBorders>
              <w:top w:val="single" w:sz="2" w:space="0" w:color="auto"/>
              <w:left w:val="single" w:sz="2" w:space="0" w:color="auto"/>
              <w:bottom w:val="single" w:sz="2" w:space="0" w:color="auto"/>
              <w:right w:val="single" w:sz="2" w:space="0" w:color="auto"/>
            </w:tcBorders>
          </w:tcPr>
          <w:p w14:paraId="2D70621B" w14:textId="77777777" w:rsidR="00872AFE" w:rsidRPr="00711388" w:rsidRDefault="00872AFE" w:rsidP="00567869">
            <w:pPr>
              <w:pStyle w:val="NormalLeft"/>
              <w:rPr>
                <w:lang w:val="en-GB"/>
              </w:rPr>
            </w:pPr>
            <w:r w:rsidRPr="00711388">
              <w:rPr>
                <w:lang w:val="en-GB"/>
              </w:rPr>
              <w:t>The average interest rate used in percentage (as a decimal) for the end of year N</w:t>
            </w:r>
          </w:p>
        </w:tc>
      </w:tr>
      <w:tr w:rsidR="00872AFE" w:rsidRPr="00711388" w14:paraId="4EE5E907" w14:textId="77777777" w:rsidTr="00567869">
        <w:tc>
          <w:tcPr>
            <w:tcW w:w="2414" w:type="dxa"/>
            <w:tcBorders>
              <w:top w:val="single" w:sz="2" w:space="0" w:color="auto"/>
              <w:left w:val="single" w:sz="2" w:space="0" w:color="auto"/>
              <w:bottom w:val="single" w:sz="2" w:space="0" w:color="auto"/>
              <w:right w:val="single" w:sz="2" w:space="0" w:color="auto"/>
            </w:tcBorders>
          </w:tcPr>
          <w:p w14:paraId="34204906" w14:textId="77777777" w:rsidR="00872AFE" w:rsidRPr="00711388" w:rsidRDefault="00872AFE" w:rsidP="00567869">
            <w:pPr>
              <w:pStyle w:val="NormalLeft"/>
              <w:rPr>
                <w:lang w:val="en-GB"/>
              </w:rPr>
            </w:pPr>
            <w:r w:rsidRPr="00711388">
              <w:rPr>
                <w:lang w:val="en-GB"/>
              </w:rPr>
              <w:t>C0010/R0020</w:t>
            </w:r>
          </w:p>
        </w:tc>
        <w:tc>
          <w:tcPr>
            <w:tcW w:w="1858" w:type="dxa"/>
            <w:tcBorders>
              <w:top w:val="single" w:sz="2" w:space="0" w:color="auto"/>
              <w:left w:val="single" w:sz="2" w:space="0" w:color="auto"/>
              <w:bottom w:val="single" w:sz="2" w:space="0" w:color="auto"/>
              <w:right w:val="single" w:sz="2" w:space="0" w:color="auto"/>
            </w:tcBorders>
          </w:tcPr>
          <w:p w14:paraId="559E3728" w14:textId="77777777" w:rsidR="00872AFE" w:rsidRPr="00711388" w:rsidRDefault="00872AFE" w:rsidP="00567869">
            <w:pPr>
              <w:pStyle w:val="NormalLeft"/>
              <w:rPr>
                <w:lang w:val="en-GB"/>
              </w:rPr>
            </w:pPr>
            <w:r w:rsidRPr="00711388">
              <w:rPr>
                <w:lang w:val="en-GB"/>
              </w:rPr>
              <w:t>The average duration of the obligations</w:t>
            </w:r>
          </w:p>
        </w:tc>
        <w:tc>
          <w:tcPr>
            <w:tcW w:w="5014" w:type="dxa"/>
            <w:tcBorders>
              <w:top w:val="single" w:sz="2" w:space="0" w:color="auto"/>
              <w:left w:val="single" w:sz="2" w:space="0" w:color="auto"/>
              <w:bottom w:val="single" w:sz="2" w:space="0" w:color="auto"/>
              <w:right w:val="single" w:sz="2" w:space="0" w:color="auto"/>
            </w:tcBorders>
          </w:tcPr>
          <w:p w14:paraId="31B6DA6A" w14:textId="77777777" w:rsidR="00872AFE" w:rsidRPr="00711388" w:rsidRDefault="00872AFE" w:rsidP="00567869">
            <w:pPr>
              <w:pStyle w:val="NormalLeft"/>
              <w:rPr>
                <w:lang w:val="en-GB"/>
              </w:rPr>
            </w:pPr>
            <w:r w:rsidRPr="00711388">
              <w:rPr>
                <w:lang w:val="en-GB"/>
              </w:rPr>
              <w:t>Average duration in years on total obligations basis for the end of the year N</w:t>
            </w:r>
          </w:p>
        </w:tc>
      </w:tr>
      <w:tr w:rsidR="00872AFE" w:rsidRPr="00711388" w14:paraId="4F6B53F8" w14:textId="77777777" w:rsidTr="00567869">
        <w:tc>
          <w:tcPr>
            <w:tcW w:w="2414" w:type="dxa"/>
            <w:tcBorders>
              <w:top w:val="single" w:sz="2" w:space="0" w:color="auto"/>
              <w:left w:val="single" w:sz="2" w:space="0" w:color="auto"/>
              <w:bottom w:val="single" w:sz="2" w:space="0" w:color="auto"/>
              <w:right w:val="single" w:sz="2" w:space="0" w:color="auto"/>
            </w:tcBorders>
          </w:tcPr>
          <w:p w14:paraId="6529872F" w14:textId="77777777" w:rsidR="00872AFE" w:rsidRPr="00711388" w:rsidRDefault="00872AFE" w:rsidP="00567869">
            <w:pPr>
              <w:pStyle w:val="NormalLeft"/>
              <w:rPr>
                <w:lang w:val="en-GB"/>
              </w:rPr>
            </w:pPr>
            <w:r w:rsidRPr="00711388">
              <w:rPr>
                <w:lang w:val="en-GB"/>
              </w:rPr>
              <w:t>C0010/R0030</w:t>
            </w:r>
          </w:p>
        </w:tc>
        <w:tc>
          <w:tcPr>
            <w:tcW w:w="1858" w:type="dxa"/>
            <w:tcBorders>
              <w:top w:val="single" w:sz="2" w:space="0" w:color="auto"/>
              <w:left w:val="single" w:sz="2" w:space="0" w:color="auto"/>
              <w:bottom w:val="single" w:sz="2" w:space="0" w:color="auto"/>
              <w:right w:val="single" w:sz="2" w:space="0" w:color="auto"/>
            </w:tcBorders>
          </w:tcPr>
          <w:p w14:paraId="05340785" w14:textId="77777777" w:rsidR="00872AFE" w:rsidRPr="00711388" w:rsidRDefault="00872AFE" w:rsidP="00567869">
            <w:pPr>
              <w:pStyle w:val="NormalLeft"/>
              <w:rPr>
                <w:lang w:val="en-GB"/>
              </w:rPr>
            </w:pPr>
            <w:r w:rsidRPr="00711388">
              <w:rPr>
                <w:lang w:val="en-GB"/>
              </w:rPr>
              <w:t>The weighted average age of the beneficiaries</w:t>
            </w:r>
          </w:p>
        </w:tc>
        <w:tc>
          <w:tcPr>
            <w:tcW w:w="5014" w:type="dxa"/>
            <w:tcBorders>
              <w:top w:val="single" w:sz="2" w:space="0" w:color="auto"/>
              <w:left w:val="single" w:sz="2" w:space="0" w:color="auto"/>
              <w:bottom w:val="single" w:sz="2" w:space="0" w:color="auto"/>
              <w:right w:val="single" w:sz="2" w:space="0" w:color="auto"/>
            </w:tcBorders>
          </w:tcPr>
          <w:p w14:paraId="38112CF1" w14:textId="77777777" w:rsidR="00872AFE" w:rsidRPr="00711388" w:rsidRDefault="00872AFE" w:rsidP="00567869">
            <w:pPr>
              <w:pStyle w:val="NormalLeft"/>
              <w:rPr>
                <w:lang w:val="en-GB"/>
              </w:rPr>
            </w:pPr>
            <w:r w:rsidRPr="00711388">
              <w:rPr>
                <w:lang w:val="en-GB"/>
              </w:rPr>
              <w:t>The weight shall be the Best Estimate for annuity claims provisions at the end of year N. Age of beneficiaries calculated on a weighted average for total obligations.</w:t>
            </w:r>
          </w:p>
          <w:p w14:paraId="05F5F92A" w14:textId="77777777" w:rsidR="00872AFE" w:rsidRPr="00711388" w:rsidRDefault="00872AFE" w:rsidP="00567869">
            <w:pPr>
              <w:pStyle w:val="NormalLeft"/>
              <w:rPr>
                <w:lang w:val="en-GB"/>
              </w:rPr>
            </w:pPr>
            <w:r w:rsidRPr="00711388">
              <w:rPr>
                <w:lang w:val="en-GB"/>
              </w:rPr>
              <w:t>The beneficiary is the person to whom the payments are reverting to, following the occurrence of a claim (that affects the insured person) which originates this type of payment.</w:t>
            </w:r>
          </w:p>
          <w:p w14:paraId="48646B0B" w14:textId="77777777" w:rsidR="00872AFE" w:rsidRPr="00711388" w:rsidRDefault="00872AFE" w:rsidP="00567869">
            <w:pPr>
              <w:pStyle w:val="NormalLeft"/>
              <w:rPr>
                <w:lang w:val="en-GB"/>
              </w:rPr>
            </w:pPr>
            <w:r w:rsidRPr="00711388">
              <w:rPr>
                <w:lang w:val="en-GB"/>
              </w:rPr>
              <w:t>Information should be considered gross of reinsurance.</w:t>
            </w:r>
          </w:p>
        </w:tc>
      </w:tr>
      <w:tr w:rsidR="00872AFE" w:rsidRPr="00711388" w14:paraId="3ECAD8FB" w14:textId="77777777" w:rsidTr="00567869">
        <w:tc>
          <w:tcPr>
            <w:tcW w:w="2414" w:type="dxa"/>
            <w:tcBorders>
              <w:top w:val="single" w:sz="2" w:space="0" w:color="auto"/>
              <w:left w:val="single" w:sz="2" w:space="0" w:color="auto"/>
              <w:bottom w:val="single" w:sz="2" w:space="0" w:color="auto"/>
              <w:right w:val="single" w:sz="2" w:space="0" w:color="auto"/>
            </w:tcBorders>
          </w:tcPr>
          <w:p w14:paraId="63813C2A" w14:textId="77777777" w:rsidR="00872AFE" w:rsidRPr="00711388" w:rsidRDefault="00872AFE" w:rsidP="00567869">
            <w:pPr>
              <w:pStyle w:val="NormalCentered"/>
              <w:rPr>
                <w:lang w:val="en-GB"/>
              </w:rPr>
            </w:pPr>
            <w:r w:rsidRPr="00711388">
              <w:rPr>
                <w:i/>
                <w:iCs/>
                <w:lang w:val="en-GB"/>
              </w:rPr>
              <w:t>Annuities information:</w:t>
            </w:r>
          </w:p>
        </w:tc>
        <w:tc>
          <w:tcPr>
            <w:tcW w:w="1858" w:type="dxa"/>
            <w:tcBorders>
              <w:top w:val="single" w:sz="2" w:space="0" w:color="auto"/>
              <w:left w:val="single" w:sz="2" w:space="0" w:color="auto"/>
              <w:bottom w:val="single" w:sz="2" w:space="0" w:color="auto"/>
              <w:right w:val="single" w:sz="2" w:space="0" w:color="auto"/>
            </w:tcBorders>
          </w:tcPr>
          <w:p w14:paraId="6FEE06C0" w14:textId="77777777" w:rsidR="00872AFE" w:rsidRPr="00711388" w:rsidRDefault="00872AFE" w:rsidP="00567869">
            <w:pPr>
              <w:pStyle w:val="NormalCentered"/>
              <w:rPr>
                <w:lang w:val="en-GB"/>
              </w:rPr>
            </w:pPr>
          </w:p>
        </w:tc>
        <w:tc>
          <w:tcPr>
            <w:tcW w:w="5014" w:type="dxa"/>
            <w:tcBorders>
              <w:top w:val="single" w:sz="2" w:space="0" w:color="auto"/>
              <w:left w:val="single" w:sz="2" w:space="0" w:color="auto"/>
              <w:bottom w:val="single" w:sz="2" w:space="0" w:color="auto"/>
              <w:right w:val="single" w:sz="2" w:space="0" w:color="auto"/>
            </w:tcBorders>
          </w:tcPr>
          <w:p w14:paraId="1985D862" w14:textId="77777777" w:rsidR="00872AFE" w:rsidRPr="00711388" w:rsidRDefault="00872AFE" w:rsidP="00567869">
            <w:pPr>
              <w:pStyle w:val="NormalCentered"/>
              <w:rPr>
                <w:lang w:val="en-GB"/>
              </w:rPr>
            </w:pPr>
          </w:p>
        </w:tc>
      </w:tr>
      <w:tr w:rsidR="00872AFE" w:rsidRPr="00711388" w14:paraId="14FEA7B2" w14:textId="77777777" w:rsidTr="00567869">
        <w:tc>
          <w:tcPr>
            <w:tcW w:w="2414" w:type="dxa"/>
            <w:tcBorders>
              <w:top w:val="single" w:sz="2" w:space="0" w:color="auto"/>
              <w:left w:val="single" w:sz="2" w:space="0" w:color="auto"/>
              <w:bottom w:val="single" w:sz="2" w:space="0" w:color="auto"/>
              <w:right w:val="single" w:sz="2" w:space="0" w:color="auto"/>
            </w:tcBorders>
          </w:tcPr>
          <w:p w14:paraId="06F2E390" w14:textId="5FC5BB74" w:rsidR="00872AFE" w:rsidRPr="00711388" w:rsidRDefault="00872AFE" w:rsidP="00567869">
            <w:pPr>
              <w:pStyle w:val="NormalLeft"/>
              <w:rPr>
                <w:lang w:val="en-GB"/>
              </w:rPr>
            </w:pPr>
            <w:r w:rsidRPr="00711388">
              <w:rPr>
                <w:lang w:val="en-GB"/>
              </w:rPr>
              <w:t>C0020/R0040</w:t>
            </w:r>
            <w:r w:rsidR="00711388" w:rsidRPr="00711388">
              <w:rPr>
                <w:lang w:val="en-GB"/>
              </w:rPr>
              <w:t>-</w:t>
            </w:r>
            <w:r w:rsidRPr="00711388">
              <w:rPr>
                <w:lang w:val="en-GB"/>
              </w:rPr>
              <w:t>R0190</w:t>
            </w:r>
          </w:p>
        </w:tc>
        <w:tc>
          <w:tcPr>
            <w:tcW w:w="1858" w:type="dxa"/>
            <w:tcBorders>
              <w:top w:val="single" w:sz="2" w:space="0" w:color="auto"/>
              <w:left w:val="single" w:sz="2" w:space="0" w:color="auto"/>
              <w:bottom w:val="single" w:sz="2" w:space="0" w:color="auto"/>
              <w:right w:val="single" w:sz="2" w:space="0" w:color="auto"/>
            </w:tcBorders>
          </w:tcPr>
          <w:p w14:paraId="2F10BEA4" w14:textId="77777777" w:rsidR="00872AFE" w:rsidRPr="00711388" w:rsidRDefault="00872AFE" w:rsidP="00567869">
            <w:pPr>
              <w:pStyle w:val="NormalLeft"/>
              <w:rPr>
                <w:lang w:val="en-GB"/>
              </w:rPr>
            </w:pPr>
            <w:r w:rsidRPr="00711388">
              <w:rPr>
                <w:lang w:val="en-GB"/>
              </w:rPr>
              <w:t>Undiscounted annuity claims provisions at the start of year N</w:t>
            </w:r>
          </w:p>
        </w:tc>
        <w:tc>
          <w:tcPr>
            <w:tcW w:w="5014" w:type="dxa"/>
            <w:tcBorders>
              <w:top w:val="single" w:sz="2" w:space="0" w:color="auto"/>
              <w:left w:val="single" w:sz="2" w:space="0" w:color="auto"/>
              <w:bottom w:val="single" w:sz="2" w:space="0" w:color="auto"/>
              <w:right w:val="single" w:sz="2" w:space="0" w:color="auto"/>
            </w:tcBorders>
          </w:tcPr>
          <w:p w14:paraId="306E5D51" w14:textId="24C8AAA6" w:rsidR="00872AFE" w:rsidRPr="00711388" w:rsidRDefault="00872AFE" w:rsidP="00567869">
            <w:pPr>
              <w:pStyle w:val="NormalLeft"/>
              <w:rPr>
                <w:lang w:val="en-GB"/>
              </w:rPr>
            </w:pPr>
            <w:r w:rsidRPr="00711388">
              <w:rPr>
                <w:lang w:val="en-GB"/>
              </w:rPr>
              <w:t>Amount of annuity claims best estimate stemming from Non</w:t>
            </w:r>
            <w:r w:rsidR="00711388" w:rsidRPr="00711388">
              <w:rPr>
                <w:lang w:val="en-GB"/>
              </w:rPr>
              <w:t>-</w:t>
            </w:r>
            <w:r w:rsidRPr="00711388">
              <w:rPr>
                <w:lang w:val="en-GB"/>
              </w:rPr>
              <w:t xml:space="preserve">Life Insurance obligations at beginning of year N. </w:t>
            </w:r>
          </w:p>
        </w:tc>
      </w:tr>
      <w:tr w:rsidR="00872AFE" w:rsidRPr="00711388" w14:paraId="0A10D022" w14:textId="77777777" w:rsidTr="00567869">
        <w:tc>
          <w:tcPr>
            <w:tcW w:w="2414" w:type="dxa"/>
            <w:tcBorders>
              <w:top w:val="single" w:sz="2" w:space="0" w:color="auto"/>
              <w:left w:val="single" w:sz="2" w:space="0" w:color="auto"/>
              <w:bottom w:val="single" w:sz="2" w:space="0" w:color="auto"/>
              <w:right w:val="single" w:sz="2" w:space="0" w:color="auto"/>
            </w:tcBorders>
          </w:tcPr>
          <w:p w14:paraId="08742525" w14:textId="6D7B343C" w:rsidR="00872AFE" w:rsidRPr="00711388" w:rsidRDefault="00872AFE" w:rsidP="00567869">
            <w:pPr>
              <w:pStyle w:val="NormalLeft"/>
              <w:rPr>
                <w:lang w:val="en-GB"/>
              </w:rPr>
            </w:pPr>
            <w:r w:rsidRPr="00711388">
              <w:rPr>
                <w:lang w:val="en-GB"/>
              </w:rPr>
              <w:t>C0030/R0040</w:t>
            </w:r>
            <w:r w:rsidR="00711388" w:rsidRPr="00711388">
              <w:rPr>
                <w:lang w:val="en-GB"/>
              </w:rPr>
              <w:t>-</w:t>
            </w:r>
            <w:r w:rsidRPr="00711388">
              <w:rPr>
                <w:lang w:val="en-GB"/>
              </w:rPr>
              <w:t>R0190</w:t>
            </w:r>
          </w:p>
        </w:tc>
        <w:tc>
          <w:tcPr>
            <w:tcW w:w="1858" w:type="dxa"/>
            <w:tcBorders>
              <w:top w:val="single" w:sz="2" w:space="0" w:color="auto"/>
              <w:left w:val="single" w:sz="2" w:space="0" w:color="auto"/>
              <w:bottom w:val="single" w:sz="2" w:space="0" w:color="auto"/>
              <w:right w:val="single" w:sz="2" w:space="0" w:color="auto"/>
            </w:tcBorders>
          </w:tcPr>
          <w:p w14:paraId="6AC1A8DF" w14:textId="77777777" w:rsidR="00872AFE" w:rsidRPr="00711388" w:rsidRDefault="00872AFE" w:rsidP="00567869">
            <w:pPr>
              <w:pStyle w:val="NormalLeft"/>
              <w:rPr>
                <w:lang w:val="en-GB"/>
              </w:rPr>
            </w:pPr>
            <w:r w:rsidRPr="00711388">
              <w:rPr>
                <w:lang w:val="en-GB"/>
              </w:rPr>
              <w:t>Undiscounted annuity claims provisions set up during year N</w:t>
            </w:r>
          </w:p>
        </w:tc>
        <w:tc>
          <w:tcPr>
            <w:tcW w:w="5014" w:type="dxa"/>
            <w:tcBorders>
              <w:top w:val="single" w:sz="2" w:space="0" w:color="auto"/>
              <w:left w:val="single" w:sz="2" w:space="0" w:color="auto"/>
              <w:bottom w:val="single" w:sz="2" w:space="0" w:color="auto"/>
              <w:right w:val="single" w:sz="2" w:space="0" w:color="auto"/>
            </w:tcBorders>
          </w:tcPr>
          <w:p w14:paraId="22786834" w14:textId="686B9EF5" w:rsidR="00872AFE" w:rsidRPr="00711388" w:rsidRDefault="00872AFE" w:rsidP="00567869">
            <w:pPr>
              <w:pStyle w:val="NormalLeft"/>
              <w:rPr>
                <w:lang w:val="en-GB"/>
              </w:rPr>
            </w:pPr>
            <w:r w:rsidRPr="00711388">
              <w:rPr>
                <w:lang w:val="en-GB"/>
              </w:rPr>
              <w:t>Total amount of annuity claims provisions stemming from Non</w:t>
            </w:r>
            <w:r w:rsidR="00711388" w:rsidRPr="00711388">
              <w:rPr>
                <w:lang w:val="en-GB"/>
              </w:rPr>
              <w:t>-</w:t>
            </w:r>
            <w:r w:rsidRPr="00711388">
              <w:rPr>
                <w:lang w:val="en-GB"/>
              </w:rPr>
              <w:t>Life Insurance obligations set up during year N as at the moment they were first set up (i.e., where assumptions used were for the first time based on life techniques)</w:t>
            </w:r>
          </w:p>
          <w:p w14:paraId="004249AB" w14:textId="37518902" w:rsidR="00872AFE" w:rsidRPr="00711388" w:rsidRDefault="00872AFE" w:rsidP="00567869">
            <w:pPr>
              <w:pStyle w:val="NormalLeft"/>
              <w:rPr>
                <w:lang w:val="en-GB"/>
              </w:rPr>
            </w:pPr>
            <w:r w:rsidRPr="00711388">
              <w:rPr>
                <w:lang w:val="en-GB"/>
              </w:rPr>
              <w:t>This is a part of technical provisions set up during year N (Net movements between new reserves during year N/release of reserves during year N).</w:t>
            </w:r>
            <w:del w:id="1337" w:author="Author">
              <w:r w:rsidRPr="00711388" w:rsidDel="003323F0">
                <w:rPr>
                  <w:lang w:val="en-GB"/>
                </w:rPr>
                <w:delText xml:space="preserve">  </w:delText>
              </w:r>
            </w:del>
            <w:ins w:id="1338" w:author="Author">
              <w:r w:rsidR="003323F0">
                <w:rPr>
                  <w:lang w:val="en-GB"/>
                </w:rPr>
                <w:t xml:space="preserve"> </w:t>
              </w:r>
            </w:ins>
          </w:p>
        </w:tc>
      </w:tr>
      <w:tr w:rsidR="00872AFE" w:rsidRPr="00711388" w14:paraId="10E12BBC" w14:textId="77777777" w:rsidTr="00567869">
        <w:tc>
          <w:tcPr>
            <w:tcW w:w="2414" w:type="dxa"/>
            <w:tcBorders>
              <w:top w:val="single" w:sz="2" w:space="0" w:color="auto"/>
              <w:left w:val="single" w:sz="2" w:space="0" w:color="auto"/>
              <w:bottom w:val="single" w:sz="2" w:space="0" w:color="auto"/>
              <w:right w:val="single" w:sz="2" w:space="0" w:color="auto"/>
            </w:tcBorders>
          </w:tcPr>
          <w:p w14:paraId="420D65DF" w14:textId="2DC6FF32" w:rsidR="00872AFE" w:rsidRPr="00711388" w:rsidRDefault="00872AFE" w:rsidP="00567869">
            <w:pPr>
              <w:pStyle w:val="NormalLeft"/>
              <w:rPr>
                <w:lang w:val="en-GB"/>
              </w:rPr>
            </w:pPr>
            <w:r w:rsidRPr="00711388">
              <w:rPr>
                <w:lang w:val="en-GB"/>
              </w:rPr>
              <w:t>C0040/R0040</w:t>
            </w:r>
            <w:r w:rsidR="00711388" w:rsidRPr="00711388">
              <w:rPr>
                <w:lang w:val="en-GB"/>
              </w:rPr>
              <w:t>-</w:t>
            </w:r>
            <w:r w:rsidRPr="00711388">
              <w:rPr>
                <w:lang w:val="en-GB"/>
              </w:rPr>
              <w:t>R0190</w:t>
            </w:r>
          </w:p>
        </w:tc>
        <w:tc>
          <w:tcPr>
            <w:tcW w:w="1858" w:type="dxa"/>
            <w:tcBorders>
              <w:top w:val="single" w:sz="2" w:space="0" w:color="auto"/>
              <w:left w:val="single" w:sz="2" w:space="0" w:color="auto"/>
              <w:bottom w:val="single" w:sz="2" w:space="0" w:color="auto"/>
              <w:right w:val="single" w:sz="2" w:space="0" w:color="auto"/>
            </w:tcBorders>
          </w:tcPr>
          <w:p w14:paraId="1709E2BD" w14:textId="77777777" w:rsidR="00872AFE" w:rsidRPr="00711388" w:rsidRDefault="00872AFE" w:rsidP="00567869">
            <w:pPr>
              <w:pStyle w:val="NormalLeft"/>
              <w:rPr>
                <w:lang w:val="en-GB"/>
              </w:rPr>
            </w:pPr>
            <w:r w:rsidRPr="00711388">
              <w:rPr>
                <w:lang w:val="en-GB"/>
              </w:rPr>
              <w:t>Annuity payments paid during year N</w:t>
            </w:r>
          </w:p>
        </w:tc>
        <w:tc>
          <w:tcPr>
            <w:tcW w:w="5014" w:type="dxa"/>
            <w:tcBorders>
              <w:top w:val="single" w:sz="2" w:space="0" w:color="auto"/>
              <w:left w:val="single" w:sz="2" w:space="0" w:color="auto"/>
              <w:bottom w:val="single" w:sz="2" w:space="0" w:color="auto"/>
              <w:right w:val="single" w:sz="2" w:space="0" w:color="auto"/>
            </w:tcBorders>
          </w:tcPr>
          <w:p w14:paraId="714C22D5" w14:textId="12F9876D" w:rsidR="00872AFE" w:rsidRPr="00711388" w:rsidRDefault="00872AFE" w:rsidP="00567869">
            <w:pPr>
              <w:pStyle w:val="NormalLeft"/>
              <w:rPr>
                <w:lang w:val="en-GB"/>
              </w:rPr>
            </w:pPr>
            <w:r w:rsidRPr="00711388">
              <w:rPr>
                <w:lang w:val="en-GB"/>
              </w:rPr>
              <w:t>Total amount of annuity payments stemming from Non</w:t>
            </w:r>
            <w:r w:rsidR="00711388" w:rsidRPr="00711388">
              <w:rPr>
                <w:lang w:val="en-GB"/>
              </w:rPr>
              <w:t>-</w:t>
            </w:r>
            <w:r w:rsidRPr="00711388">
              <w:rPr>
                <w:lang w:val="en-GB"/>
              </w:rPr>
              <w:t>Life Insurance obligations made during the calendar year N.</w:t>
            </w:r>
          </w:p>
        </w:tc>
      </w:tr>
      <w:tr w:rsidR="00872AFE" w:rsidRPr="00711388" w14:paraId="18337272" w14:textId="77777777" w:rsidTr="00567869">
        <w:tc>
          <w:tcPr>
            <w:tcW w:w="2414" w:type="dxa"/>
            <w:tcBorders>
              <w:top w:val="single" w:sz="2" w:space="0" w:color="auto"/>
              <w:left w:val="single" w:sz="2" w:space="0" w:color="auto"/>
              <w:bottom w:val="single" w:sz="2" w:space="0" w:color="auto"/>
              <w:right w:val="single" w:sz="2" w:space="0" w:color="auto"/>
            </w:tcBorders>
          </w:tcPr>
          <w:p w14:paraId="29578392" w14:textId="1D50FA04" w:rsidR="00872AFE" w:rsidRPr="00711388" w:rsidRDefault="00872AFE" w:rsidP="00567869">
            <w:pPr>
              <w:pStyle w:val="NormalLeft"/>
              <w:rPr>
                <w:lang w:val="en-GB"/>
              </w:rPr>
            </w:pPr>
            <w:r w:rsidRPr="00711388">
              <w:rPr>
                <w:lang w:val="en-GB"/>
              </w:rPr>
              <w:t>C0050/R0040</w:t>
            </w:r>
            <w:r w:rsidR="00711388" w:rsidRPr="00711388">
              <w:rPr>
                <w:lang w:val="en-GB"/>
              </w:rPr>
              <w:t>-</w:t>
            </w:r>
            <w:r w:rsidRPr="00711388">
              <w:rPr>
                <w:lang w:val="en-GB"/>
              </w:rPr>
              <w:t>R0190</w:t>
            </w:r>
          </w:p>
        </w:tc>
        <w:tc>
          <w:tcPr>
            <w:tcW w:w="1858" w:type="dxa"/>
            <w:tcBorders>
              <w:top w:val="single" w:sz="2" w:space="0" w:color="auto"/>
              <w:left w:val="single" w:sz="2" w:space="0" w:color="auto"/>
              <w:bottom w:val="single" w:sz="2" w:space="0" w:color="auto"/>
              <w:right w:val="single" w:sz="2" w:space="0" w:color="auto"/>
            </w:tcBorders>
          </w:tcPr>
          <w:p w14:paraId="1D5F3B54" w14:textId="77777777" w:rsidR="00872AFE" w:rsidRPr="00711388" w:rsidRDefault="00872AFE" w:rsidP="00567869">
            <w:pPr>
              <w:pStyle w:val="NormalLeft"/>
              <w:rPr>
                <w:lang w:val="en-GB"/>
              </w:rPr>
            </w:pPr>
            <w:r w:rsidRPr="00711388">
              <w:rPr>
                <w:lang w:val="en-GB"/>
              </w:rPr>
              <w:t>Undiscounted annuity claims provisions at the end of year N</w:t>
            </w:r>
          </w:p>
        </w:tc>
        <w:tc>
          <w:tcPr>
            <w:tcW w:w="5014" w:type="dxa"/>
            <w:tcBorders>
              <w:top w:val="single" w:sz="2" w:space="0" w:color="auto"/>
              <w:left w:val="single" w:sz="2" w:space="0" w:color="auto"/>
              <w:bottom w:val="single" w:sz="2" w:space="0" w:color="auto"/>
              <w:right w:val="single" w:sz="2" w:space="0" w:color="auto"/>
            </w:tcBorders>
          </w:tcPr>
          <w:p w14:paraId="6973BD56" w14:textId="3AEC4836" w:rsidR="00872AFE" w:rsidRPr="00711388" w:rsidRDefault="00872AFE" w:rsidP="00567869">
            <w:pPr>
              <w:pStyle w:val="NormalLeft"/>
              <w:rPr>
                <w:lang w:val="en-GB"/>
              </w:rPr>
            </w:pPr>
            <w:r w:rsidRPr="00711388">
              <w:rPr>
                <w:lang w:val="en-GB"/>
              </w:rPr>
              <w:t>Total amount of annuity claims provisions stemming from Non</w:t>
            </w:r>
            <w:r w:rsidR="00711388" w:rsidRPr="00711388">
              <w:rPr>
                <w:lang w:val="en-GB"/>
              </w:rPr>
              <w:t>-</w:t>
            </w:r>
            <w:r w:rsidRPr="00711388">
              <w:rPr>
                <w:lang w:val="en-GB"/>
              </w:rPr>
              <w:t>Life Insurance obligations at end of year N.</w:t>
            </w:r>
          </w:p>
        </w:tc>
      </w:tr>
      <w:tr w:rsidR="00872AFE" w:rsidRPr="00711388" w14:paraId="1B27E8CE" w14:textId="77777777" w:rsidTr="00567869">
        <w:tc>
          <w:tcPr>
            <w:tcW w:w="2414" w:type="dxa"/>
            <w:tcBorders>
              <w:top w:val="single" w:sz="2" w:space="0" w:color="auto"/>
              <w:left w:val="single" w:sz="2" w:space="0" w:color="auto"/>
              <w:bottom w:val="single" w:sz="2" w:space="0" w:color="auto"/>
              <w:right w:val="single" w:sz="2" w:space="0" w:color="auto"/>
            </w:tcBorders>
          </w:tcPr>
          <w:p w14:paraId="08BA4FF7" w14:textId="7A630CB7" w:rsidR="00872AFE" w:rsidRPr="00711388" w:rsidRDefault="00872AFE" w:rsidP="00567869">
            <w:pPr>
              <w:pStyle w:val="NormalLeft"/>
              <w:rPr>
                <w:lang w:val="en-GB"/>
              </w:rPr>
            </w:pPr>
            <w:r w:rsidRPr="00711388">
              <w:rPr>
                <w:lang w:val="en-GB"/>
              </w:rPr>
              <w:t>C0060/R0040</w:t>
            </w:r>
            <w:r w:rsidR="00711388" w:rsidRPr="00711388">
              <w:rPr>
                <w:lang w:val="en-GB"/>
              </w:rPr>
              <w:t>-</w:t>
            </w:r>
            <w:r w:rsidRPr="00711388">
              <w:rPr>
                <w:lang w:val="en-GB"/>
              </w:rPr>
              <w:t>R0190</w:t>
            </w:r>
          </w:p>
        </w:tc>
        <w:tc>
          <w:tcPr>
            <w:tcW w:w="1858" w:type="dxa"/>
            <w:tcBorders>
              <w:top w:val="single" w:sz="2" w:space="0" w:color="auto"/>
              <w:left w:val="single" w:sz="2" w:space="0" w:color="auto"/>
              <w:bottom w:val="single" w:sz="2" w:space="0" w:color="auto"/>
              <w:right w:val="single" w:sz="2" w:space="0" w:color="auto"/>
            </w:tcBorders>
          </w:tcPr>
          <w:p w14:paraId="6E9A7452" w14:textId="77777777" w:rsidR="00872AFE" w:rsidRPr="00711388" w:rsidRDefault="00872AFE" w:rsidP="00567869">
            <w:pPr>
              <w:pStyle w:val="NormalLeft"/>
              <w:rPr>
                <w:lang w:val="en-GB"/>
              </w:rPr>
            </w:pPr>
            <w:r w:rsidRPr="00711388">
              <w:rPr>
                <w:lang w:val="en-GB"/>
              </w:rPr>
              <w:t xml:space="preserve">Number of annuities obligations at </w:t>
            </w:r>
            <w:r w:rsidRPr="00711388">
              <w:rPr>
                <w:lang w:val="en-GB"/>
              </w:rPr>
              <w:lastRenderedPageBreak/>
              <w:t>the end of year N</w:t>
            </w:r>
          </w:p>
        </w:tc>
        <w:tc>
          <w:tcPr>
            <w:tcW w:w="5014" w:type="dxa"/>
            <w:tcBorders>
              <w:top w:val="single" w:sz="2" w:space="0" w:color="auto"/>
              <w:left w:val="single" w:sz="2" w:space="0" w:color="auto"/>
              <w:bottom w:val="single" w:sz="2" w:space="0" w:color="auto"/>
              <w:right w:val="single" w:sz="2" w:space="0" w:color="auto"/>
            </w:tcBorders>
          </w:tcPr>
          <w:p w14:paraId="366D5378" w14:textId="243116BD" w:rsidR="00872AFE" w:rsidRPr="00711388" w:rsidRDefault="00872AFE" w:rsidP="00567869">
            <w:pPr>
              <w:pStyle w:val="NormalLeft"/>
              <w:rPr>
                <w:lang w:val="en-GB"/>
              </w:rPr>
            </w:pPr>
            <w:r w:rsidRPr="00711388">
              <w:rPr>
                <w:lang w:val="en-GB"/>
              </w:rPr>
              <w:lastRenderedPageBreak/>
              <w:t>Number of non</w:t>
            </w:r>
            <w:r w:rsidR="00711388" w:rsidRPr="00711388">
              <w:rPr>
                <w:lang w:val="en-GB"/>
              </w:rPr>
              <w:t>-</w:t>
            </w:r>
            <w:r w:rsidRPr="00711388">
              <w:rPr>
                <w:lang w:val="en-GB"/>
              </w:rPr>
              <w:t>life insurance annuity obligations.</w:t>
            </w:r>
          </w:p>
        </w:tc>
      </w:tr>
      <w:tr w:rsidR="00872AFE" w:rsidRPr="00711388" w14:paraId="088BB25C" w14:textId="77777777" w:rsidTr="00567869">
        <w:tc>
          <w:tcPr>
            <w:tcW w:w="2414" w:type="dxa"/>
            <w:tcBorders>
              <w:top w:val="single" w:sz="2" w:space="0" w:color="auto"/>
              <w:left w:val="single" w:sz="2" w:space="0" w:color="auto"/>
              <w:bottom w:val="single" w:sz="2" w:space="0" w:color="auto"/>
              <w:right w:val="single" w:sz="2" w:space="0" w:color="auto"/>
            </w:tcBorders>
          </w:tcPr>
          <w:p w14:paraId="651AE1E1" w14:textId="26C1698C" w:rsidR="00872AFE" w:rsidRPr="00711388" w:rsidRDefault="00872AFE" w:rsidP="00567869">
            <w:pPr>
              <w:pStyle w:val="NormalLeft"/>
              <w:rPr>
                <w:lang w:val="en-GB"/>
              </w:rPr>
            </w:pPr>
            <w:r w:rsidRPr="00711388">
              <w:rPr>
                <w:lang w:val="en-GB"/>
              </w:rPr>
              <w:t>C0070/R0040</w:t>
            </w:r>
            <w:r w:rsidR="00711388" w:rsidRPr="00711388">
              <w:rPr>
                <w:lang w:val="en-GB"/>
              </w:rPr>
              <w:t>-</w:t>
            </w:r>
            <w:r w:rsidRPr="00711388">
              <w:rPr>
                <w:lang w:val="en-GB"/>
              </w:rPr>
              <w:t>R0190</w:t>
            </w:r>
          </w:p>
        </w:tc>
        <w:tc>
          <w:tcPr>
            <w:tcW w:w="1858" w:type="dxa"/>
            <w:tcBorders>
              <w:top w:val="single" w:sz="2" w:space="0" w:color="auto"/>
              <w:left w:val="single" w:sz="2" w:space="0" w:color="auto"/>
              <w:bottom w:val="single" w:sz="2" w:space="0" w:color="auto"/>
              <w:right w:val="single" w:sz="2" w:space="0" w:color="auto"/>
            </w:tcBorders>
          </w:tcPr>
          <w:p w14:paraId="535853AC" w14:textId="77777777" w:rsidR="00872AFE" w:rsidRPr="00711388" w:rsidRDefault="00872AFE" w:rsidP="00567869">
            <w:pPr>
              <w:pStyle w:val="NormalLeft"/>
              <w:rPr>
                <w:lang w:val="en-GB"/>
              </w:rPr>
            </w:pPr>
            <w:r w:rsidRPr="00711388">
              <w:rPr>
                <w:lang w:val="en-GB"/>
              </w:rPr>
              <w:t>Best Estimate for annuity claims provisions at the end of year N (discounted basis)</w:t>
            </w:r>
          </w:p>
        </w:tc>
        <w:tc>
          <w:tcPr>
            <w:tcW w:w="5014" w:type="dxa"/>
            <w:tcBorders>
              <w:top w:val="single" w:sz="2" w:space="0" w:color="auto"/>
              <w:left w:val="single" w:sz="2" w:space="0" w:color="auto"/>
              <w:bottom w:val="single" w:sz="2" w:space="0" w:color="auto"/>
              <w:right w:val="single" w:sz="2" w:space="0" w:color="auto"/>
            </w:tcBorders>
          </w:tcPr>
          <w:p w14:paraId="7E8ECCA4" w14:textId="062E348C" w:rsidR="00872AFE" w:rsidRPr="00711388" w:rsidRDefault="00872AFE" w:rsidP="00567869">
            <w:pPr>
              <w:pStyle w:val="NormalLeft"/>
              <w:rPr>
                <w:lang w:val="en-GB"/>
              </w:rPr>
            </w:pPr>
            <w:r w:rsidRPr="00711388">
              <w:rPr>
                <w:lang w:val="en-GB"/>
              </w:rPr>
              <w:t>Best estimate covering annuities stemming from Non</w:t>
            </w:r>
            <w:r w:rsidR="00711388" w:rsidRPr="00711388">
              <w:rPr>
                <w:lang w:val="en-GB"/>
              </w:rPr>
              <w:t>-</w:t>
            </w:r>
            <w:r w:rsidRPr="00711388">
              <w:rPr>
                <w:lang w:val="en-GB"/>
              </w:rPr>
              <w:t>Life Insurance obligations at the end of calendar year N.</w:t>
            </w:r>
          </w:p>
          <w:p w14:paraId="474DA3A4" w14:textId="77777777" w:rsidR="00872AFE" w:rsidRPr="00711388" w:rsidRDefault="00872AFE" w:rsidP="00567869">
            <w:pPr>
              <w:pStyle w:val="NormalLeft"/>
              <w:rPr>
                <w:lang w:val="en-GB"/>
              </w:rPr>
            </w:pPr>
            <w:r w:rsidRPr="00711388">
              <w:rPr>
                <w:lang w:val="en-GB"/>
              </w:rPr>
              <w:t>Information should be considered gross of reinsurance.</w:t>
            </w:r>
          </w:p>
        </w:tc>
      </w:tr>
      <w:tr w:rsidR="00872AFE" w:rsidRPr="00711388" w14:paraId="653BF18E" w14:textId="77777777" w:rsidTr="00567869">
        <w:tc>
          <w:tcPr>
            <w:tcW w:w="2414" w:type="dxa"/>
            <w:tcBorders>
              <w:top w:val="single" w:sz="2" w:space="0" w:color="auto"/>
              <w:left w:val="single" w:sz="2" w:space="0" w:color="auto"/>
              <w:bottom w:val="single" w:sz="2" w:space="0" w:color="auto"/>
              <w:right w:val="single" w:sz="2" w:space="0" w:color="auto"/>
            </w:tcBorders>
          </w:tcPr>
          <w:p w14:paraId="7246167C" w14:textId="380E67D7" w:rsidR="00872AFE" w:rsidRPr="00711388" w:rsidRDefault="00872AFE" w:rsidP="00567869">
            <w:pPr>
              <w:pStyle w:val="NormalLeft"/>
              <w:rPr>
                <w:lang w:val="en-GB"/>
              </w:rPr>
            </w:pPr>
            <w:r w:rsidRPr="00711388">
              <w:rPr>
                <w:lang w:val="en-GB"/>
              </w:rPr>
              <w:t>C0080/R0040</w:t>
            </w:r>
            <w:r w:rsidR="00711388" w:rsidRPr="00711388">
              <w:rPr>
                <w:lang w:val="en-GB"/>
              </w:rPr>
              <w:t>-</w:t>
            </w:r>
            <w:r w:rsidRPr="00711388">
              <w:rPr>
                <w:lang w:val="en-GB"/>
              </w:rPr>
              <w:t>R0190</w:t>
            </w:r>
          </w:p>
        </w:tc>
        <w:tc>
          <w:tcPr>
            <w:tcW w:w="1858" w:type="dxa"/>
            <w:tcBorders>
              <w:top w:val="single" w:sz="2" w:space="0" w:color="auto"/>
              <w:left w:val="single" w:sz="2" w:space="0" w:color="auto"/>
              <w:bottom w:val="single" w:sz="2" w:space="0" w:color="auto"/>
              <w:right w:val="single" w:sz="2" w:space="0" w:color="auto"/>
            </w:tcBorders>
          </w:tcPr>
          <w:p w14:paraId="05D9938E" w14:textId="77777777" w:rsidR="00872AFE" w:rsidRPr="00711388" w:rsidRDefault="00872AFE" w:rsidP="00567869">
            <w:pPr>
              <w:pStyle w:val="NormalLeft"/>
              <w:rPr>
                <w:lang w:val="en-GB"/>
              </w:rPr>
            </w:pPr>
            <w:r w:rsidRPr="00711388">
              <w:rPr>
                <w:lang w:val="en-GB"/>
              </w:rPr>
              <w:t>Undiscounted development result</w:t>
            </w:r>
          </w:p>
        </w:tc>
        <w:tc>
          <w:tcPr>
            <w:tcW w:w="5014" w:type="dxa"/>
            <w:tcBorders>
              <w:top w:val="single" w:sz="2" w:space="0" w:color="auto"/>
              <w:left w:val="single" w:sz="2" w:space="0" w:color="auto"/>
              <w:bottom w:val="single" w:sz="2" w:space="0" w:color="auto"/>
              <w:right w:val="single" w:sz="2" w:space="0" w:color="auto"/>
            </w:tcBorders>
          </w:tcPr>
          <w:p w14:paraId="06FE4F7C" w14:textId="4E01DCBB" w:rsidR="00872AFE" w:rsidRPr="00711388" w:rsidRDefault="00872AFE" w:rsidP="00567869">
            <w:pPr>
              <w:pStyle w:val="NormalLeft"/>
              <w:rPr>
                <w:lang w:val="en-GB"/>
              </w:rPr>
            </w:pPr>
            <w:r w:rsidRPr="00711388">
              <w:rPr>
                <w:lang w:val="en-GB"/>
              </w:rPr>
              <w:t>Undiscounted development result calculated as the undiscounted annuity claims provisions at the start of year N, minus annuity payments paid during year N and minus undiscounted annuity claims provisions at the end of year N.</w:t>
            </w:r>
            <w:del w:id="1339" w:author="Author">
              <w:r w:rsidRPr="00711388" w:rsidDel="003323F0">
                <w:rPr>
                  <w:lang w:val="en-GB"/>
                </w:rPr>
                <w:delText xml:space="preserve">  </w:delText>
              </w:r>
            </w:del>
            <w:ins w:id="1340" w:author="Author">
              <w:r w:rsidR="003323F0">
                <w:rPr>
                  <w:lang w:val="en-GB"/>
                </w:rPr>
                <w:t xml:space="preserve"> </w:t>
              </w:r>
            </w:ins>
          </w:p>
        </w:tc>
      </w:tr>
      <w:tr w:rsidR="00872AFE" w:rsidRPr="00711388" w14:paraId="3AAFAD05" w14:textId="77777777" w:rsidTr="00567869">
        <w:tc>
          <w:tcPr>
            <w:tcW w:w="2414" w:type="dxa"/>
            <w:tcBorders>
              <w:top w:val="single" w:sz="2" w:space="0" w:color="auto"/>
              <w:left w:val="single" w:sz="2" w:space="0" w:color="auto"/>
              <w:bottom w:val="single" w:sz="2" w:space="0" w:color="auto"/>
              <w:right w:val="single" w:sz="2" w:space="0" w:color="auto"/>
            </w:tcBorders>
          </w:tcPr>
          <w:p w14:paraId="47AEC68D" w14:textId="25FDA94A" w:rsidR="00872AFE" w:rsidRPr="00711388" w:rsidRDefault="00872AFE" w:rsidP="00567869">
            <w:pPr>
              <w:pStyle w:val="NormalLeft"/>
              <w:rPr>
                <w:lang w:val="en-GB"/>
              </w:rPr>
            </w:pPr>
            <w:r w:rsidRPr="00711388">
              <w:rPr>
                <w:lang w:val="en-GB"/>
              </w:rPr>
              <w:t>C0020</w:t>
            </w:r>
            <w:r w:rsidR="00711388" w:rsidRPr="00711388">
              <w:rPr>
                <w:lang w:val="en-GB"/>
              </w:rPr>
              <w:t>-</w:t>
            </w:r>
            <w:r w:rsidRPr="00711388">
              <w:rPr>
                <w:lang w:val="en-GB"/>
              </w:rPr>
              <w:t>C0080/R0200</w:t>
            </w:r>
          </w:p>
        </w:tc>
        <w:tc>
          <w:tcPr>
            <w:tcW w:w="1858" w:type="dxa"/>
            <w:tcBorders>
              <w:top w:val="single" w:sz="2" w:space="0" w:color="auto"/>
              <w:left w:val="single" w:sz="2" w:space="0" w:color="auto"/>
              <w:bottom w:val="single" w:sz="2" w:space="0" w:color="auto"/>
              <w:right w:val="single" w:sz="2" w:space="0" w:color="auto"/>
            </w:tcBorders>
          </w:tcPr>
          <w:p w14:paraId="1703F3A1" w14:textId="77777777" w:rsidR="00872AFE" w:rsidRPr="00711388" w:rsidRDefault="00872AFE" w:rsidP="00567869">
            <w:pPr>
              <w:pStyle w:val="NormalLeft"/>
              <w:rPr>
                <w:lang w:val="en-GB"/>
              </w:rPr>
            </w:pPr>
            <w:r w:rsidRPr="00711388">
              <w:rPr>
                <w:lang w:val="en-GB"/>
              </w:rPr>
              <w:t>Total</w:t>
            </w:r>
          </w:p>
        </w:tc>
        <w:tc>
          <w:tcPr>
            <w:tcW w:w="5014" w:type="dxa"/>
            <w:tcBorders>
              <w:top w:val="single" w:sz="2" w:space="0" w:color="auto"/>
              <w:left w:val="single" w:sz="2" w:space="0" w:color="auto"/>
              <w:bottom w:val="single" w:sz="2" w:space="0" w:color="auto"/>
              <w:right w:val="single" w:sz="2" w:space="0" w:color="auto"/>
            </w:tcBorders>
          </w:tcPr>
          <w:p w14:paraId="0DA62A41" w14:textId="77777777" w:rsidR="00872AFE" w:rsidRPr="00711388" w:rsidRDefault="00872AFE" w:rsidP="00567869">
            <w:pPr>
              <w:pStyle w:val="NormalLeft"/>
              <w:rPr>
                <w:lang w:val="en-GB"/>
              </w:rPr>
            </w:pPr>
            <w:r w:rsidRPr="00711388">
              <w:rPr>
                <w:lang w:val="en-GB"/>
              </w:rPr>
              <w:t>Total amount of the undiscounted development result for all accident/underwriting years.</w:t>
            </w:r>
          </w:p>
        </w:tc>
      </w:tr>
    </w:tbl>
    <w:p w14:paraId="008D7582" w14:textId="31388E14" w:rsidR="00872AFE" w:rsidRPr="00711388" w:rsidRDefault="00872AFE" w:rsidP="00872AFE">
      <w:pPr>
        <w:pStyle w:val="ManualHeading2"/>
        <w:ind w:left="851" w:hanging="851"/>
        <w:rPr>
          <w:lang w:val="en-GB"/>
        </w:rPr>
      </w:pPr>
      <w:r w:rsidRPr="00711388">
        <w:rPr>
          <w:i/>
          <w:iCs/>
          <w:lang w:val="en-GB"/>
        </w:rPr>
        <w:t xml:space="preserve">S.17.01 </w:t>
      </w:r>
      <w:r w:rsidR="00845F43" w:rsidRPr="00711388">
        <w:rPr>
          <w:i/>
          <w:iCs/>
          <w:lang w:val="en-GB"/>
        </w:rPr>
        <w:t>-</w:t>
      </w:r>
      <w:r w:rsidRPr="00711388">
        <w:rPr>
          <w:i/>
          <w:iCs/>
          <w:lang w:val="en-GB"/>
        </w:rPr>
        <w:t xml:space="preserve"> Non</w:t>
      </w:r>
      <w:r w:rsidR="00711388" w:rsidRPr="00711388">
        <w:rPr>
          <w:i/>
          <w:iCs/>
          <w:lang w:val="en-GB"/>
        </w:rPr>
        <w:t>-</w:t>
      </w:r>
      <w:r w:rsidRPr="00711388">
        <w:rPr>
          <w:i/>
          <w:iCs/>
          <w:lang w:val="en-GB"/>
        </w:rPr>
        <w:t>life Technical Provisions</w:t>
      </w:r>
    </w:p>
    <w:p w14:paraId="4DE1A3CA" w14:textId="77777777" w:rsidR="00872AFE" w:rsidRPr="00711388" w:rsidRDefault="00872AFE" w:rsidP="00872AFE">
      <w:pPr>
        <w:rPr>
          <w:lang w:val="en-GB"/>
        </w:rPr>
      </w:pPr>
      <w:r w:rsidRPr="00711388">
        <w:rPr>
          <w:i/>
          <w:iCs/>
          <w:lang w:val="en-GB"/>
        </w:rPr>
        <w:t>General comments:</w:t>
      </w:r>
    </w:p>
    <w:p w14:paraId="645552A0" w14:textId="77777777" w:rsidR="00872AFE" w:rsidRPr="00711388" w:rsidRDefault="00872AFE" w:rsidP="00872AFE">
      <w:pPr>
        <w:rPr>
          <w:lang w:val="en-GB"/>
        </w:rPr>
      </w:pPr>
      <w:r w:rsidRPr="00711388">
        <w:rPr>
          <w:lang w:val="en-GB"/>
        </w:rPr>
        <w:t>This section relates to quarterly and annual submission of information for individual entities, ring-fenced funds, matching adjustment portfolios and remaining part.</w:t>
      </w:r>
    </w:p>
    <w:p w14:paraId="384FAC0D" w14:textId="77777777" w:rsidR="00872AFE" w:rsidRPr="00711388" w:rsidRDefault="00872AFE" w:rsidP="00872AFE">
      <w:pPr>
        <w:rPr>
          <w:lang w:val="en-GB"/>
        </w:rPr>
      </w:pPr>
      <w:r w:rsidRPr="00711388">
        <w:rPr>
          <w:lang w:val="en-GB"/>
        </w:rPr>
        <w:t>Undertakings may apply appropriate approximations in the calculation of the technical provisions as referred to in Article 21 of Delegated Regulation (EU) 2015/35. In addition, Article 59 of the Delegated Regulation (EU) 2015/35 may be applied to calculate the risk margin during the financial year.</w:t>
      </w:r>
    </w:p>
    <w:p w14:paraId="63884616" w14:textId="6B56BBDD" w:rsidR="00872AFE" w:rsidRPr="00711388" w:rsidRDefault="00872AFE" w:rsidP="00872AFE">
      <w:pPr>
        <w:rPr>
          <w:lang w:val="en-GB"/>
        </w:rPr>
      </w:pPr>
      <w:r w:rsidRPr="00711388">
        <w:rPr>
          <w:lang w:val="en-GB"/>
        </w:rPr>
        <w:t>Line of Business for non</w:t>
      </w:r>
      <w:r w:rsidR="00711388" w:rsidRPr="00711388">
        <w:rPr>
          <w:lang w:val="en-GB"/>
        </w:rPr>
        <w:t>-</w:t>
      </w:r>
      <w:r w:rsidRPr="00711388">
        <w:rPr>
          <w:lang w:val="en-GB"/>
        </w:rPr>
        <w:t>life obligations: The lines of business, referred to in Article 80 of the Directive 2009/138/EC, as defined in Annex I to Delegated Regulation (EU) 2015/35, referred to direct business/accepted proportional reinsurance and accepted non</w:t>
      </w:r>
      <w:r w:rsidR="00711388" w:rsidRPr="00711388">
        <w:rPr>
          <w:lang w:val="en-GB"/>
        </w:rPr>
        <w:t>-</w:t>
      </w:r>
      <w:r w:rsidRPr="00711388">
        <w:rPr>
          <w:lang w:val="en-GB"/>
        </w:rPr>
        <w:t>proportional reinsurance. The segmentation shall reflect the nature of the risks underlying the contract (substance), rather than the legal form of the contract (form).</w:t>
      </w:r>
    </w:p>
    <w:p w14:paraId="7DF5B240" w14:textId="064F53CD" w:rsidR="00872AFE" w:rsidRPr="00711388" w:rsidRDefault="00872AFE" w:rsidP="00872AFE">
      <w:pPr>
        <w:rPr>
          <w:lang w:val="en-GB"/>
        </w:rPr>
      </w:pPr>
      <w:r w:rsidRPr="00711388">
        <w:rPr>
          <w:lang w:val="en-GB"/>
        </w:rPr>
        <w:t>Health direct insurance business pursued on a non</w:t>
      </w:r>
      <w:r w:rsidR="00711388" w:rsidRPr="00711388">
        <w:rPr>
          <w:lang w:val="en-GB"/>
        </w:rPr>
        <w:t>-</w:t>
      </w:r>
      <w:r w:rsidRPr="00711388">
        <w:rPr>
          <w:lang w:val="en-GB"/>
        </w:rPr>
        <w:t>similar technical basis to life insurance shall be segmented into Non</w:t>
      </w:r>
      <w:r w:rsidR="00711388" w:rsidRPr="00711388">
        <w:rPr>
          <w:lang w:val="en-GB"/>
        </w:rPr>
        <w:t>-</w:t>
      </w:r>
      <w:r w:rsidRPr="00711388">
        <w:rPr>
          <w:lang w:val="en-GB"/>
        </w:rPr>
        <w:t>Life line of business 1 to 3.</w:t>
      </w:r>
    </w:p>
    <w:p w14:paraId="55C42F8B" w14:textId="77777777" w:rsidR="00872AFE" w:rsidRPr="00711388" w:rsidRDefault="00872AFE" w:rsidP="00872AFE">
      <w:pPr>
        <w:rPr>
          <w:lang w:val="en-GB"/>
        </w:rPr>
      </w:pPr>
      <w:r w:rsidRPr="00711388">
        <w:rPr>
          <w:lang w:val="en-GB"/>
        </w:rPr>
        <w:t>Accepted proportional reinsurance shall be considered together with the direct business in the C0020 to C0130.</w:t>
      </w:r>
    </w:p>
    <w:p w14:paraId="6260CFB8" w14:textId="77777777" w:rsidR="00872AFE" w:rsidRPr="00711388" w:rsidRDefault="00872AFE" w:rsidP="00872AFE">
      <w:pPr>
        <w:rPr>
          <w:lang w:val="en-GB"/>
        </w:rPr>
      </w:pPr>
      <w:r w:rsidRPr="00711388">
        <w:rPr>
          <w:lang w:val="en-GB"/>
        </w:rPr>
        <w:t>The information to be reported between R0010 and R0280 shall be after the volatility adjustment, the matching adjustment and the transitional adjustment to the relevant risk-free interest rate term structure if applied but shall not include the transitional deduction to technical provisions. The amount of transitional deduction to technical provisions is requested separately between rows R0290 and R0310.</w:t>
      </w:r>
    </w:p>
    <w:tbl>
      <w:tblPr>
        <w:tblW w:w="9397" w:type="dxa"/>
        <w:tblLayout w:type="fixed"/>
        <w:tblLook w:val="0000" w:firstRow="0" w:lastRow="0" w:firstColumn="0" w:lastColumn="0" w:noHBand="0" w:noVBand="0"/>
      </w:tblPr>
      <w:tblGrid>
        <w:gridCol w:w="2136"/>
        <w:gridCol w:w="3064"/>
        <w:gridCol w:w="4086"/>
        <w:gridCol w:w="111"/>
      </w:tblGrid>
      <w:tr w:rsidR="00872AFE" w:rsidRPr="00711388" w14:paraId="3D7D46C2"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70DB916" w14:textId="77777777" w:rsidR="00872AFE" w:rsidRPr="00711388" w:rsidRDefault="00872AFE" w:rsidP="00567869">
            <w:pPr>
              <w:adjustRightInd w:val="0"/>
              <w:spacing w:before="0" w:after="0"/>
              <w:jc w:val="left"/>
              <w:rPr>
                <w:lang w:val="en-GB"/>
              </w:rPr>
            </w:pPr>
          </w:p>
        </w:tc>
        <w:tc>
          <w:tcPr>
            <w:tcW w:w="3064" w:type="dxa"/>
            <w:tcBorders>
              <w:top w:val="single" w:sz="2" w:space="0" w:color="auto"/>
              <w:left w:val="single" w:sz="2" w:space="0" w:color="auto"/>
              <w:bottom w:val="single" w:sz="2" w:space="0" w:color="auto"/>
              <w:right w:val="single" w:sz="2" w:space="0" w:color="auto"/>
            </w:tcBorders>
          </w:tcPr>
          <w:p w14:paraId="24824268" w14:textId="77777777" w:rsidR="00872AFE" w:rsidRPr="00711388" w:rsidRDefault="00872AFE" w:rsidP="00567869">
            <w:pPr>
              <w:pStyle w:val="NormalCentered"/>
              <w:rPr>
                <w:lang w:val="en-GB"/>
              </w:rPr>
            </w:pPr>
            <w:r w:rsidRPr="00711388">
              <w:rPr>
                <w:lang w:val="en-GB"/>
              </w:rPr>
              <w:t>ITEM</w:t>
            </w:r>
          </w:p>
        </w:tc>
        <w:tc>
          <w:tcPr>
            <w:tcW w:w="4086" w:type="dxa"/>
            <w:tcBorders>
              <w:top w:val="single" w:sz="2" w:space="0" w:color="auto"/>
              <w:left w:val="single" w:sz="2" w:space="0" w:color="auto"/>
              <w:bottom w:val="single" w:sz="2" w:space="0" w:color="auto"/>
              <w:right w:val="single" w:sz="2" w:space="0" w:color="auto"/>
            </w:tcBorders>
          </w:tcPr>
          <w:p w14:paraId="343A5936" w14:textId="77777777" w:rsidR="00872AFE" w:rsidRPr="00711388" w:rsidRDefault="00872AFE" w:rsidP="00567869">
            <w:pPr>
              <w:pStyle w:val="NormalCentered"/>
              <w:rPr>
                <w:lang w:val="en-GB"/>
              </w:rPr>
            </w:pPr>
            <w:r w:rsidRPr="00711388">
              <w:rPr>
                <w:lang w:val="en-GB"/>
              </w:rPr>
              <w:t>INSTRUCTIONS</w:t>
            </w:r>
          </w:p>
        </w:tc>
      </w:tr>
      <w:tr w:rsidR="00872AFE" w:rsidRPr="00711388" w14:paraId="3969FA4A"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A1047A9" w14:textId="77777777" w:rsidR="00872AFE" w:rsidRPr="00711388" w:rsidRDefault="00872AFE" w:rsidP="00567869">
            <w:pPr>
              <w:pStyle w:val="NormalLeft"/>
              <w:rPr>
                <w:lang w:val="en-GB"/>
              </w:rPr>
            </w:pPr>
            <w:r w:rsidRPr="00711388">
              <w:rPr>
                <w:lang w:val="en-GB"/>
              </w:rPr>
              <w:lastRenderedPageBreak/>
              <w:t>Z0020</w:t>
            </w:r>
          </w:p>
        </w:tc>
        <w:tc>
          <w:tcPr>
            <w:tcW w:w="3064" w:type="dxa"/>
            <w:tcBorders>
              <w:top w:val="single" w:sz="2" w:space="0" w:color="auto"/>
              <w:left w:val="single" w:sz="2" w:space="0" w:color="auto"/>
              <w:bottom w:val="single" w:sz="2" w:space="0" w:color="auto"/>
              <w:right w:val="single" w:sz="2" w:space="0" w:color="auto"/>
            </w:tcBorders>
          </w:tcPr>
          <w:p w14:paraId="2D99E74D" w14:textId="77777777" w:rsidR="00872AFE" w:rsidRPr="00711388" w:rsidRDefault="00872AFE" w:rsidP="00567869">
            <w:pPr>
              <w:pStyle w:val="NormalLeft"/>
              <w:rPr>
                <w:lang w:val="en-GB"/>
              </w:rPr>
            </w:pPr>
            <w:r w:rsidRPr="00711388">
              <w:rPr>
                <w:lang w:val="en-GB"/>
              </w:rPr>
              <w:t>Ring-Fenced Fund/Matching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044B44B3"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569744B1" w14:textId="1607A9A9"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043326F3" w14:textId="287452A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142BA3DA"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1B3C3B2" w14:textId="77777777" w:rsidR="00872AFE" w:rsidRPr="00711388" w:rsidRDefault="00872AFE" w:rsidP="00567869">
            <w:pPr>
              <w:pStyle w:val="NormalLeft"/>
              <w:rPr>
                <w:lang w:val="en-GB"/>
              </w:rPr>
            </w:pPr>
            <w:r w:rsidRPr="00711388">
              <w:rPr>
                <w:lang w:val="en-GB"/>
              </w:rPr>
              <w:t>Z0030</w:t>
            </w:r>
          </w:p>
        </w:tc>
        <w:tc>
          <w:tcPr>
            <w:tcW w:w="3064" w:type="dxa"/>
            <w:tcBorders>
              <w:top w:val="single" w:sz="2" w:space="0" w:color="auto"/>
              <w:left w:val="single" w:sz="2" w:space="0" w:color="auto"/>
              <w:bottom w:val="single" w:sz="2" w:space="0" w:color="auto"/>
              <w:right w:val="single" w:sz="2" w:space="0" w:color="auto"/>
            </w:tcBorders>
          </w:tcPr>
          <w:p w14:paraId="58676332" w14:textId="77777777" w:rsidR="00872AFE" w:rsidRPr="00711388" w:rsidRDefault="00872AFE" w:rsidP="00567869">
            <w:pPr>
              <w:pStyle w:val="NormalLeft"/>
              <w:rPr>
                <w:lang w:val="en-GB"/>
              </w:rPr>
            </w:pPr>
            <w:r w:rsidRPr="00711388">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115565B6" w14:textId="77777777" w:rsidR="00872AFE" w:rsidRPr="00711388" w:rsidRDefault="00872AFE" w:rsidP="00567869">
            <w:pPr>
              <w:pStyle w:val="NormalLeft"/>
              <w:rPr>
                <w:lang w:val="en-GB"/>
              </w:rPr>
            </w:pPr>
            <w:r w:rsidRPr="00711388">
              <w:rPr>
                <w:lang w:val="en-GB"/>
              </w:rPr>
              <w:t xml:space="preserve">Identification number for a ring-fenced fund or matching adjustment portfolio. This number is attributed by the undertaking and must be consistent over time and with the fund/portfolio number reported in other templates. </w:t>
            </w:r>
          </w:p>
        </w:tc>
      </w:tr>
      <w:tr w:rsidR="00872AFE" w:rsidRPr="00711388" w14:paraId="34120595"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939A687" w14:textId="77777777" w:rsidR="00872AFE" w:rsidRPr="00711388" w:rsidRDefault="00872AFE" w:rsidP="00567869">
            <w:pPr>
              <w:pStyle w:val="NormalCentered"/>
              <w:rPr>
                <w:lang w:val="en-GB"/>
              </w:rPr>
            </w:pPr>
            <w:r w:rsidRPr="00711388">
              <w:rPr>
                <w:i/>
                <w:iCs/>
                <w:lang w:val="en-GB"/>
              </w:rPr>
              <w:t>Technical provisions calculated as a whole</w:t>
            </w:r>
          </w:p>
        </w:tc>
        <w:tc>
          <w:tcPr>
            <w:tcW w:w="3064" w:type="dxa"/>
            <w:tcBorders>
              <w:top w:val="single" w:sz="2" w:space="0" w:color="auto"/>
              <w:left w:val="single" w:sz="2" w:space="0" w:color="auto"/>
              <w:bottom w:val="single" w:sz="2" w:space="0" w:color="auto"/>
              <w:right w:val="single" w:sz="2" w:space="0" w:color="auto"/>
            </w:tcBorders>
          </w:tcPr>
          <w:p w14:paraId="63B67C0E" w14:textId="77777777" w:rsidR="00872AFE" w:rsidRPr="00711388" w:rsidRDefault="00872AFE" w:rsidP="00567869">
            <w:pPr>
              <w:pStyle w:val="NormalCentered"/>
              <w:rPr>
                <w:lang w:val="en-GB"/>
              </w:rPr>
            </w:pPr>
          </w:p>
        </w:tc>
        <w:tc>
          <w:tcPr>
            <w:tcW w:w="4086" w:type="dxa"/>
            <w:tcBorders>
              <w:top w:val="single" w:sz="2" w:space="0" w:color="auto"/>
              <w:left w:val="single" w:sz="2" w:space="0" w:color="auto"/>
              <w:bottom w:val="single" w:sz="2" w:space="0" w:color="auto"/>
              <w:right w:val="single" w:sz="2" w:space="0" w:color="auto"/>
            </w:tcBorders>
          </w:tcPr>
          <w:p w14:paraId="6AC21E51" w14:textId="77777777" w:rsidR="00872AFE" w:rsidRPr="00711388" w:rsidRDefault="00872AFE" w:rsidP="00567869">
            <w:pPr>
              <w:pStyle w:val="NormalCentered"/>
              <w:rPr>
                <w:lang w:val="en-GB"/>
              </w:rPr>
            </w:pPr>
          </w:p>
        </w:tc>
      </w:tr>
      <w:tr w:rsidR="00872AFE" w:rsidRPr="00711388" w14:paraId="77FCFE1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26CFE25" w14:textId="77777777" w:rsidR="00872AFE" w:rsidRPr="00711388" w:rsidRDefault="00872AFE" w:rsidP="00567869">
            <w:pPr>
              <w:pStyle w:val="NormalLeft"/>
              <w:rPr>
                <w:lang w:val="en-GB"/>
              </w:rPr>
            </w:pPr>
            <w:r w:rsidRPr="00711388">
              <w:rPr>
                <w:lang w:val="en-GB"/>
              </w:rPr>
              <w:t>C0020 to C0170/R0010</w:t>
            </w:r>
          </w:p>
        </w:tc>
        <w:tc>
          <w:tcPr>
            <w:tcW w:w="3064" w:type="dxa"/>
            <w:tcBorders>
              <w:top w:val="single" w:sz="2" w:space="0" w:color="auto"/>
              <w:left w:val="single" w:sz="2" w:space="0" w:color="auto"/>
              <w:bottom w:val="single" w:sz="2" w:space="0" w:color="auto"/>
              <w:right w:val="single" w:sz="2" w:space="0" w:color="auto"/>
            </w:tcBorders>
          </w:tcPr>
          <w:p w14:paraId="1A5EA331" w14:textId="77777777" w:rsidR="00872AFE" w:rsidRPr="00711388" w:rsidRDefault="00872AFE" w:rsidP="00567869">
            <w:pPr>
              <w:pStyle w:val="NormalLeft"/>
              <w:rPr>
                <w:lang w:val="en-GB"/>
              </w:rPr>
            </w:pPr>
            <w:r w:rsidRPr="00711388">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3BA748CC" w14:textId="77777777" w:rsidR="00872AFE" w:rsidRPr="00711388" w:rsidRDefault="00872AFE" w:rsidP="00567869">
            <w:pPr>
              <w:pStyle w:val="NormalLeft"/>
              <w:rPr>
                <w:lang w:val="en-GB"/>
              </w:rPr>
            </w:pPr>
            <w:r w:rsidRPr="00711388">
              <w:rPr>
                <w:lang w:val="en-GB"/>
              </w:rPr>
              <w:t>The amount of technical provisions calculated as a whole per each line of business, as defined in Annex I to Delegated Regulation (EU) 2015/35, regarding direct and accepted business.</w:t>
            </w:r>
          </w:p>
          <w:p w14:paraId="1BA08437" w14:textId="77777777" w:rsidR="00872AFE" w:rsidRPr="00711388" w:rsidRDefault="00872AFE" w:rsidP="00567869">
            <w:pPr>
              <w:pStyle w:val="NormalLeft"/>
              <w:rPr>
                <w:lang w:val="en-GB"/>
              </w:rPr>
            </w:pPr>
            <w:r w:rsidRPr="00711388">
              <w:rPr>
                <w:lang w:val="en-GB"/>
              </w:rPr>
              <w:t>This amount shall be gross of any recoverable from reinsurance contract/SPV and Finite Re related to this business.</w:t>
            </w:r>
          </w:p>
        </w:tc>
      </w:tr>
      <w:tr w:rsidR="00872AFE" w:rsidRPr="00711388" w14:paraId="64425A7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FAD40A1" w14:textId="77777777" w:rsidR="00872AFE" w:rsidRPr="00711388" w:rsidRDefault="00872AFE" w:rsidP="00567869">
            <w:pPr>
              <w:pStyle w:val="NormalLeft"/>
              <w:rPr>
                <w:lang w:val="en-GB"/>
              </w:rPr>
            </w:pPr>
            <w:r w:rsidRPr="00711388">
              <w:rPr>
                <w:lang w:val="en-GB"/>
              </w:rPr>
              <w:t>C0180/R0010</w:t>
            </w:r>
          </w:p>
        </w:tc>
        <w:tc>
          <w:tcPr>
            <w:tcW w:w="3064" w:type="dxa"/>
            <w:tcBorders>
              <w:top w:val="single" w:sz="2" w:space="0" w:color="auto"/>
              <w:left w:val="single" w:sz="2" w:space="0" w:color="auto"/>
              <w:bottom w:val="single" w:sz="2" w:space="0" w:color="auto"/>
              <w:right w:val="single" w:sz="2" w:space="0" w:color="auto"/>
            </w:tcBorders>
          </w:tcPr>
          <w:p w14:paraId="74952CD6" w14:textId="5CE40BE6" w:rsidR="00872AFE" w:rsidRPr="00711388" w:rsidRDefault="00872AFE" w:rsidP="00567869">
            <w:pPr>
              <w:pStyle w:val="NormalLeft"/>
              <w:rPr>
                <w:lang w:val="en-GB"/>
              </w:rPr>
            </w:pPr>
            <w:r w:rsidRPr="00711388">
              <w:rPr>
                <w:lang w:val="en-GB"/>
              </w:rPr>
              <w:t xml:space="preserve">Technical provisions calculated as a whole </w:t>
            </w:r>
            <w:r w:rsidR="00845F43" w:rsidRPr="00711388">
              <w:rPr>
                <w:lang w:val="en-GB"/>
              </w:rPr>
              <w:t>-</w:t>
            </w:r>
            <w:r w:rsidRPr="00711388">
              <w:rPr>
                <w:lang w:val="en-GB"/>
              </w:rPr>
              <w:t xml:space="preserve"> Total Non</w:t>
            </w:r>
            <w:r w:rsidR="00711388" w:rsidRPr="00711388">
              <w:rPr>
                <w:lang w:val="en-GB"/>
              </w:rPr>
              <w:t>-</w:t>
            </w:r>
            <w:r w:rsidRPr="00711388">
              <w:rPr>
                <w:lang w:val="en-GB"/>
              </w:rPr>
              <w:t>Life obligation</w:t>
            </w:r>
          </w:p>
        </w:tc>
        <w:tc>
          <w:tcPr>
            <w:tcW w:w="4086" w:type="dxa"/>
            <w:tcBorders>
              <w:top w:val="single" w:sz="2" w:space="0" w:color="auto"/>
              <w:left w:val="single" w:sz="2" w:space="0" w:color="auto"/>
              <w:bottom w:val="single" w:sz="2" w:space="0" w:color="auto"/>
              <w:right w:val="single" w:sz="2" w:space="0" w:color="auto"/>
            </w:tcBorders>
          </w:tcPr>
          <w:p w14:paraId="19E61178" w14:textId="77777777" w:rsidR="00872AFE" w:rsidRPr="00711388" w:rsidRDefault="00872AFE" w:rsidP="00567869">
            <w:pPr>
              <w:pStyle w:val="NormalLeft"/>
              <w:rPr>
                <w:lang w:val="en-GB"/>
              </w:rPr>
            </w:pPr>
            <w:r w:rsidRPr="00711388">
              <w:rPr>
                <w:lang w:val="en-GB"/>
              </w:rPr>
              <w:t>The total amount of technical provisions calculated as a whole regarding direct and accepted business.</w:t>
            </w:r>
          </w:p>
          <w:p w14:paraId="2A38E8A9" w14:textId="77777777" w:rsidR="00872AFE" w:rsidRPr="00711388" w:rsidRDefault="00872AFE" w:rsidP="00567869">
            <w:pPr>
              <w:pStyle w:val="NormalLeft"/>
              <w:rPr>
                <w:lang w:val="en-GB"/>
              </w:rPr>
            </w:pPr>
            <w:r w:rsidRPr="00711388">
              <w:rPr>
                <w:lang w:val="en-GB"/>
              </w:rPr>
              <w:t>This amount shall be gross of any recoverable from reinsurance contract/SPV and Finite Re related to this business.</w:t>
            </w:r>
          </w:p>
        </w:tc>
      </w:tr>
      <w:tr w:rsidR="00872AFE" w:rsidRPr="00711388" w14:paraId="712A1FD2"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0961EA3" w14:textId="77777777" w:rsidR="00872AFE" w:rsidRPr="00711388" w:rsidRDefault="00872AFE" w:rsidP="00567869">
            <w:pPr>
              <w:pStyle w:val="NormalLeft"/>
              <w:rPr>
                <w:lang w:val="en-GB"/>
              </w:rPr>
            </w:pPr>
            <w:r w:rsidRPr="00711388">
              <w:rPr>
                <w:lang w:val="en-GB"/>
              </w:rPr>
              <w:t>C0020 to C0130/R0020</w:t>
            </w:r>
          </w:p>
        </w:tc>
        <w:tc>
          <w:tcPr>
            <w:tcW w:w="3064" w:type="dxa"/>
            <w:tcBorders>
              <w:top w:val="single" w:sz="2" w:space="0" w:color="auto"/>
              <w:left w:val="single" w:sz="2" w:space="0" w:color="auto"/>
              <w:bottom w:val="single" w:sz="2" w:space="0" w:color="auto"/>
              <w:right w:val="single" w:sz="2" w:space="0" w:color="auto"/>
            </w:tcBorders>
          </w:tcPr>
          <w:p w14:paraId="7A223A03" w14:textId="3033E1E8" w:rsidR="00872AFE" w:rsidRPr="00711388" w:rsidRDefault="00872AFE" w:rsidP="00567869">
            <w:pPr>
              <w:pStyle w:val="NormalLeft"/>
              <w:rPr>
                <w:lang w:val="en-GB"/>
              </w:rPr>
            </w:pPr>
            <w:r w:rsidRPr="00711388">
              <w:rPr>
                <w:lang w:val="en-GB"/>
              </w:rPr>
              <w:t xml:space="preserve">Technical provisions calculated as a whole </w:t>
            </w:r>
            <w:r w:rsidR="00845F43" w:rsidRPr="00711388">
              <w:rPr>
                <w:lang w:val="en-GB"/>
              </w:rPr>
              <w:t>-</w:t>
            </w:r>
            <w:r w:rsidRPr="00711388">
              <w:rPr>
                <w:lang w:val="en-GB"/>
              </w:rPr>
              <w:t xml:space="preserve"> direct business</w:t>
            </w:r>
          </w:p>
        </w:tc>
        <w:tc>
          <w:tcPr>
            <w:tcW w:w="4086" w:type="dxa"/>
            <w:tcBorders>
              <w:top w:val="single" w:sz="2" w:space="0" w:color="auto"/>
              <w:left w:val="single" w:sz="2" w:space="0" w:color="auto"/>
              <w:bottom w:val="single" w:sz="2" w:space="0" w:color="auto"/>
              <w:right w:val="single" w:sz="2" w:space="0" w:color="auto"/>
            </w:tcBorders>
          </w:tcPr>
          <w:p w14:paraId="0E188D63" w14:textId="77777777" w:rsidR="00872AFE" w:rsidRPr="00711388" w:rsidRDefault="00872AFE" w:rsidP="00567869">
            <w:pPr>
              <w:pStyle w:val="NormalLeft"/>
              <w:rPr>
                <w:lang w:val="en-GB"/>
              </w:rPr>
            </w:pPr>
            <w:r w:rsidRPr="00711388">
              <w:rPr>
                <w:lang w:val="en-GB"/>
              </w:rPr>
              <w:t>The amount of technical provisions calculated as a whole per each line of business, as defined in Annex I to Delegated Regulation (EU) 2015/35, for the direct business.</w:t>
            </w:r>
          </w:p>
          <w:p w14:paraId="5EF4D206" w14:textId="77777777" w:rsidR="00872AFE" w:rsidRPr="00711388" w:rsidRDefault="00872AFE" w:rsidP="00567869">
            <w:pPr>
              <w:pStyle w:val="NormalLeft"/>
              <w:rPr>
                <w:lang w:val="en-GB"/>
              </w:rPr>
            </w:pPr>
            <w:r w:rsidRPr="00711388">
              <w:rPr>
                <w:lang w:val="en-GB"/>
              </w:rPr>
              <w:t xml:space="preserve">This amount shall be gross of any recoverable from reinsurance </w:t>
            </w:r>
            <w:r w:rsidRPr="00711388">
              <w:rPr>
                <w:lang w:val="en-GB"/>
              </w:rPr>
              <w:lastRenderedPageBreak/>
              <w:t>contract/SPV and Finite Re related to this business.</w:t>
            </w:r>
          </w:p>
        </w:tc>
      </w:tr>
      <w:tr w:rsidR="00872AFE" w:rsidRPr="00711388" w14:paraId="52D9AF8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813ADDA" w14:textId="77777777" w:rsidR="00872AFE" w:rsidRPr="00711388" w:rsidRDefault="00872AFE" w:rsidP="00567869">
            <w:pPr>
              <w:pStyle w:val="NormalLeft"/>
              <w:rPr>
                <w:lang w:val="en-GB"/>
              </w:rPr>
            </w:pPr>
            <w:r w:rsidRPr="00711388">
              <w:rPr>
                <w:lang w:val="en-GB"/>
              </w:rPr>
              <w:lastRenderedPageBreak/>
              <w:t>C0180/R0020</w:t>
            </w:r>
          </w:p>
        </w:tc>
        <w:tc>
          <w:tcPr>
            <w:tcW w:w="3064" w:type="dxa"/>
            <w:tcBorders>
              <w:top w:val="single" w:sz="2" w:space="0" w:color="auto"/>
              <w:left w:val="single" w:sz="2" w:space="0" w:color="auto"/>
              <w:bottom w:val="single" w:sz="2" w:space="0" w:color="auto"/>
              <w:right w:val="single" w:sz="2" w:space="0" w:color="auto"/>
            </w:tcBorders>
          </w:tcPr>
          <w:p w14:paraId="26017A0F" w14:textId="01168906"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Technical provisions calculated as a whole, total direct business</w:t>
            </w:r>
          </w:p>
        </w:tc>
        <w:tc>
          <w:tcPr>
            <w:tcW w:w="4086" w:type="dxa"/>
            <w:tcBorders>
              <w:top w:val="single" w:sz="2" w:space="0" w:color="auto"/>
              <w:left w:val="single" w:sz="2" w:space="0" w:color="auto"/>
              <w:bottom w:val="single" w:sz="2" w:space="0" w:color="auto"/>
              <w:right w:val="single" w:sz="2" w:space="0" w:color="auto"/>
            </w:tcBorders>
          </w:tcPr>
          <w:p w14:paraId="21B460A7" w14:textId="77777777" w:rsidR="00872AFE" w:rsidRPr="00711388" w:rsidRDefault="00872AFE" w:rsidP="00567869">
            <w:pPr>
              <w:pStyle w:val="NormalLeft"/>
              <w:rPr>
                <w:lang w:val="en-GB"/>
              </w:rPr>
            </w:pPr>
            <w:r w:rsidRPr="00711388">
              <w:rPr>
                <w:lang w:val="en-GB"/>
              </w:rPr>
              <w:t>The total amount of technical provisions calculated as a whole, for the direct business.</w:t>
            </w:r>
          </w:p>
          <w:p w14:paraId="1FEC99EC" w14:textId="77777777" w:rsidR="00872AFE" w:rsidRPr="00711388" w:rsidRDefault="00872AFE" w:rsidP="00567869">
            <w:pPr>
              <w:pStyle w:val="NormalLeft"/>
              <w:rPr>
                <w:lang w:val="en-GB"/>
              </w:rPr>
            </w:pPr>
            <w:r w:rsidRPr="00711388">
              <w:rPr>
                <w:lang w:val="en-GB"/>
              </w:rPr>
              <w:t>This amount shall be gross of any recoverable from reinsurance contract/SPV and Finite Re related to this business.</w:t>
            </w:r>
          </w:p>
        </w:tc>
      </w:tr>
      <w:tr w:rsidR="00872AFE" w:rsidRPr="00711388" w14:paraId="2726E566"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42EA742" w14:textId="77777777" w:rsidR="00872AFE" w:rsidRPr="00711388" w:rsidRDefault="00872AFE" w:rsidP="00567869">
            <w:pPr>
              <w:pStyle w:val="NormalLeft"/>
              <w:rPr>
                <w:lang w:val="en-GB"/>
              </w:rPr>
            </w:pPr>
            <w:r w:rsidRPr="00711388">
              <w:rPr>
                <w:lang w:val="en-GB"/>
              </w:rPr>
              <w:t>C0020 to C0130/R0030</w:t>
            </w:r>
          </w:p>
        </w:tc>
        <w:tc>
          <w:tcPr>
            <w:tcW w:w="3064" w:type="dxa"/>
            <w:tcBorders>
              <w:top w:val="single" w:sz="2" w:space="0" w:color="auto"/>
              <w:left w:val="single" w:sz="2" w:space="0" w:color="auto"/>
              <w:bottom w:val="single" w:sz="2" w:space="0" w:color="auto"/>
              <w:right w:val="single" w:sz="2" w:space="0" w:color="auto"/>
            </w:tcBorders>
          </w:tcPr>
          <w:p w14:paraId="0CD335B8" w14:textId="0F602052" w:rsidR="00872AFE" w:rsidRPr="00711388" w:rsidRDefault="00872AFE" w:rsidP="00567869">
            <w:pPr>
              <w:pStyle w:val="NormalLeft"/>
              <w:rPr>
                <w:lang w:val="en-GB"/>
              </w:rPr>
            </w:pPr>
            <w:r w:rsidRPr="00711388">
              <w:rPr>
                <w:lang w:val="en-GB"/>
              </w:rPr>
              <w:t xml:space="preserve">Technical provisions calculated as a whole </w:t>
            </w:r>
            <w:r w:rsidR="00845F43" w:rsidRPr="00711388">
              <w:rPr>
                <w:lang w:val="en-GB"/>
              </w:rPr>
              <w:t>-</w:t>
            </w:r>
            <w:r w:rsidRPr="00711388">
              <w:rPr>
                <w:lang w:val="en-GB"/>
              </w:rPr>
              <w:t xml:space="preserve">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1DC083CD" w14:textId="77777777" w:rsidR="00872AFE" w:rsidRPr="00711388" w:rsidRDefault="00872AFE" w:rsidP="00567869">
            <w:pPr>
              <w:pStyle w:val="NormalLeft"/>
              <w:rPr>
                <w:lang w:val="en-GB"/>
              </w:rPr>
            </w:pPr>
            <w:r w:rsidRPr="00711388">
              <w:rPr>
                <w:lang w:val="en-GB"/>
              </w:rPr>
              <w:t>The amount of technical provisions calculated as a whole per each line of business, as defined in Annex I to Delegated Regulation (EU) 2015/35, for the accepted proportional reinsurance business.</w:t>
            </w:r>
          </w:p>
          <w:p w14:paraId="7D8D0C89" w14:textId="77777777" w:rsidR="00872AFE" w:rsidRPr="00711388" w:rsidRDefault="00872AFE" w:rsidP="00567869">
            <w:pPr>
              <w:pStyle w:val="NormalLeft"/>
              <w:rPr>
                <w:lang w:val="en-GB"/>
              </w:rPr>
            </w:pPr>
            <w:r w:rsidRPr="00711388">
              <w:rPr>
                <w:lang w:val="en-GB"/>
              </w:rPr>
              <w:t>This amount shall be gross of any recoverable from reinsurance contract/SPV and Finite Re related to this business.</w:t>
            </w:r>
          </w:p>
        </w:tc>
      </w:tr>
      <w:tr w:rsidR="00872AFE" w:rsidRPr="00711388" w14:paraId="44E1645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A3B36D3" w14:textId="77777777" w:rsidR="00872AFE" w:rsidRPr="00711388" w:rsidRDefault="00872AFE" w:rsidP="00567869">
            <w:pPr>
              <w:pStyle w:val="NormalLeft"/>
              <w:rPr>
                <w:lang w:val="en-GB"/>
              </w:rPr>
            </w:pPr>
            <w:r w:rsidRPr="00711388">
              <w:rPr>
                <w:lang w:val="en-GB"/>
              </w:rPr>
              <w:t>C0180/R0030</w:t>
            </w:r>
          </w:p>
        </w:tc>
        <w:tc>
          <w:tcPr>
            <w:tcW w:w="3064" w:type="dxa"/>
            <w:tcBorders>
              <w:top w:val="single" w:sz="2" w:space="0" w:color="auto"/>
              <w:left w:val="single" w:sz="2" w:space="0" w:color="auto"/>
              <w:bottom w:val="single" w:sz="2" w:space="0" w:color="auto"/>
              <w:right w:val="single" w:sz="2" w:space="0" w:color="auto"/>
            </w:tcBorders>
          </w:tcPr>
          <w:p w14:paraId="6CB2FC0A" w14:textId="27CE6E47"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Technical provisions calculated as a whole,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297BFF19" w14:textId="77777777" w:rsidR="00872AFE" w:rsidRPr="00711388" w:rsidRDefault="00872AFE" w:rsidP="00567869">
            <w:pPr>
              <w:pStyle w:val="NormalLeft"/>
              <w:rPr>
                <w:lang w:val="en-GB"/>
              </w:rPr>
            </w:pPr>
            <w:r w:rsidRPr="00711388">
              <w:rPr>
                <w:lang w:val="en-GB"/>
              </w:rPr>
              <w:t>The total amount of technical provisions calculated as a whole, for the accepted proportional reinsurance business.</w:t>
            </w:r>
          </w:p>
          <w:p w14:paraId="14F6387A" w14:textId="77777777" w:rsidR="00872AFE" w:rsidRPr="00711388" w:rsidRDefault="00872AFE" w:rsidP="00567869">
            <w:pPr>
              <w:pStyle w:val="NormalLeft"/>
              <w:rPr>
                <w:lang w:val="en-GB"/>
              </w:rPr>
            </w:pPr>
            <w:r w:rsidRPr="00711388">
              <w:rPr>
                <w:lang w:val="en-GB"/>
              </w:rPr>
              <w:t>This amount shall be gross of any recoverable from reinsurance contract/SPV and Finite Re related to this business.</w:t>
            </w:r>
          </w:p>
        </w:tc>
      </w:tr>
      <w:tr w:rsidR="00872AFE" w:rsidRPr="00711388" w14:paraId="5C72FB0F"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5D3CE34" w14:textId="77777777" w:rsidR="00872AFE" w:rsidRPr="00711388" w:rsidRDefault="00872AFE" w:rsidP="00567869">
            <w:pPr>
              <w:pStyle w:val="NormalLeft"/>
              <w:rPr>
                <w:lang w:val="en-GB"/>
              </w:rPr>
            </w:pPr>
            <w:r w:rsidRPr="00711388">
              <w:rPr>
                <w:lang w:val="en-GB"/>
              </w:rPr>
              <w:t>C0140 to C0170/R0040</w:t>
            </w:r>
          </w:p>
        </w:tc>
        <w:tc>
          <w:tcPr>
            <w:tcW w:w="3064" w:type="dxa"/>
            <w:tcBorders>
              <w:top w:val="single" w:sz="2" w:space="0" w:color="auto"/>
              <w:left w:val="single" w:sz="2" w:space="0" w:color="auto"/>
              <w:bottom w:val="single" w:sz="2" w:space="0" w:color="auto"/>
              <w:right w:val="single" w:sz="2" w:space="0" w:color="auto"/>
            </w:tcBorders>
          </w:tcPr>
          <w:p w14:paraId="799A5DE1" w14:textId="2521F217" w:rsidR="00872AFE" w:rsidRPr="00711388" w:rsidRDefault="00872AFE" w:rsidP="00567869">
            <w:pPr>
              <w:pStyle w:val="NormalLeft"/>
              <w:rPr>
                <w:lang w:val="en-GB"/>
              </w:rPr>
            </w:pPr>
            <w:r w:rsidRPr="00711388">
              <w:rPr>
                <w:lang w:val="en-GB"/>
              </w:rPr>
              <w:t xml:space="preserve">Technical provisions calculated as a whole </w:t>
            </w:r>
            <w:r w:rsidR="00845F43" w:rsidRPr="00711388">
              <w:rPr>
                <w:lang w:val="en-GB"/>
              </w:rPr>
              <w:t>-</w:t>
            </w:r>
            <w:r w:rsidRPr="00711388">
              <w:rPr>
                <w:lang w:val="en-GB"/>
              </w:rPr>
              <w:t xml:space="preserve"> accepted non</w:t>
            </w:r>
            <w:r w:rsidR="00711388" w:rsidRPr="00711388">
              <w:rPr>
                <w:lang w:val="en-GB"/>
              </w:rPr>
              <w:t>-</w:t>
            </w:r>
            <w:r w:rsidRPr="00711388">
              <w:rPr>
                <w:lang w:val="en-GB"/>
              </w:rPr>
              <w:t>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32107B66" w14:textId="208A8E7C" w:rsidR="00872AFE" w:rsidRPr="00711388" w:rsidRDefault="00872AFE" w:rsidP="00567869">
            <w:pPr>
              <w:pStyle w:val="NormalLeft"/>
              <w:rPr>
                <w:lang w:val="en-GB"/>
              </w:rPr>
            </w:pPr>
            <w:r w:rsidRPr="00711388">
              <w:rPr>
                <w:lang w:val="en-GB"/>
              </w:rPr>
              <w:t>The amount of technical provisions calculated as a whole per each line of business, as defined in Annex I to Delegated Regulation (EU) 2015/35, for the accepted non</w:t>
            </w:r>
            <w:r w:rsidR="00711388" w:rsidRPr="00711388">
              <w:rPr>
                <w:lang w:val="en-GB"/>
              </w:rPr>
              <w:t>-</w:t>
            </w:r>
            <w:r w:rsidRPr="00711388">
              <w:rPr>
                <w:lang w:val="en-GB"/>
              </w:rPr>
              <w:t>proportional reinsurance business.</w:t>
            </w:r>
          </w:p>
          <w:p w14:paraId="3D5AB8DE" w14:textId="77777777" w:rsidR="00872AFE" w:rsidRPr="00711388" w:rsidRDefault="00872AFE" w:rsidP="00567869">
            <w:pPr>
              <w:pStyle w:val="NormalLeft"/>
              <w:rPr>
                <w:lang w:val="en-GB"/>
              </w:rPr>
            </w:pPr>
            <w:r w:rsidRPr="00711388">
              <w:rPr>
                <w:lang w:val="en-GB"/>
              </w:rPr>
              <w:t>This amount shall be gross of any recoverable from reinsurance contract/SPV and Finite Re related to this business.</w:t>
            </w:r>
          </w:p>
        </w:tc>
      </w:tr>
      <w:tr w:rsidR="00872AFE" w:rsidRPr="00711388" w14:paraId="6724C3E4"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2164331" w14:textId="77777777" w:rsidR="00872AFE" w:rsidRPr="00711388" w:rsidRDefault="00872AFE" w:rsidP="00567869">
            <w:pPr>
              <w:pStyle w:val="NormalLeft"/>
              <w:rPr>
                <w:lang w:val="en-GB"/>
              </w:rPr>
            </w:pPr>
            <w:r w:rsidRPr="00711388">
              <w:rPr>
                <w:lang w:val="en-GB"/>
              </w:rPr>
              <w:t>C0180/R0040</w:t>
            </w:r>
          </w:p>
        </w:tc>
        <w:tc>
          <w:tcPr>
            <w:tcW w:w="3064" w:type="dxa"/>
            <w:tcBorders>
              <w:top w:val="single" w:sz="2" w:space="0" w:color="auto"/>
              <w:left w:val="single" w:sz="2" w:space="0" w:color="auto"/>
              <w:bottom w:val="single" w:sz="2" w:space="0" w:color="auto"/>
              <w:right w:val="single" w:sz="2" w:space="0" w:color="auto"/>
            </w:tcBorders>
          </w:tcPr>
          <w:p w14:paraId="6B1C9959" w14:textId="66D2C990"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 xml:space="preserve">Life obligations, Technical provisions calculated as a whole, total </w:t>
            </w:r>
            <w:r w:rsidRPr="00711388">
              <w:rPr>
                <w:lang w:val="en-GB"/>
              </w:rPr>
              <w:lastRenderedPageBreak/>
              <w:t>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4333D069" w14:textId="64576AA1" w:rsidR="00872AFE" w:rsidRPr="00711388" w:rsidRDefault="00872AFE" w:rsidP="00567869">
            <w:pPr>
              <w:pStyle w:val="NormalLeft"/>
              <w:rPr>
                <w:lang w:val="en-GB"/>
              </w:rPr>
            </w:pPr>
            <w:r w:rsidRPr="00711388">
              <w:rPr>
                <w:lang w:val="en-GB"/>
              </w:rPr>
              <w:lastRenderedPageBreak/>
              <w:t>The total amount of technical provisions calculated as a whole, for the accepted non</w:t>
            </w:r>
            <w:r w:rsidR="00711388" w:rsidRPr="00711388">
              <w:rPr>
                <w:lang w:val="en-GB"/>
              </w:rPr>
              <w:t>-</w:t>
            </w:r>
            <w:r w:rsidRPr="00711388">
              <w:rPr>
                <w:lang w:val="en-GB"/>
              </w:rPr>
              <w:t>proportional reinsurance business.</w:t>
            </w:r>
          </w:p>
          <w:p w14:paraId="35CF2755" w14:textId="77777777" w:rsidR="00872AFE" w:rsidRPr="00711388" w:rsidRDefault="00872AFE" w:rsidP="00567869">
            <w:pPr>
              <w:pStyle w:val="NormalLeft"/>
              <w:rPr>
                <w:lang w:val="en-GB"/>
              </w:rPr>
            </w:pPr>
            <w:r w:rsidRPr="00711388">
              <w:rPr>
                <w:lang w:val="en-GB"/>
              </w:rPr>
              <w:lastRenderedPageBreak/>
              <w:t>This amount shall be gross of any recoverable from reinsurance contract/SPV and Finite Re related to this business.</w:t>
            </w:r>
          </w:p>
        </w:tc>
      </w:tr>
      <w:tr w:rsidR="00872AFE" w:rsidRPr="00711388" w14:paraId="327FE39E"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87BDDC5" w14:textId="77777777" w:rsidR="00872AFE" w:rsidRPr="00711388" w:rsidRDefault="00872AFE" w:rsidP="00567869">
            <w:pPr>
              <w:pStyle w:val="NormalLeft"/>
              <w:rPr>
                <w:lang w:val="en-GB"/>
              </w:rPr>
            </w:pPr>
            <w:r w:rsidRPr="00711388">
              <w:rPr>
                <w:lang w:val="en-GB"/>
              </w:rPr>
              <w:lastRenderedPageBreak/>
              <w:t>C0020 to C0170/R0050</w:t>
            </w:r>
          </w:p>
        </w:tc>
        <w:tc>
          <w:tcPr>
            <w:tcW w:w="3064" w:type="dxa"/>
            <w:tcBorders>
              <w:top w:val="single" w:sz="2" w:space="0" w:color="auto"/>
              <w:left w:val="single" w:sz="2" w:space="0" w:color="auto"/>
              <w:bottom w:val="single" w:sz="2" w:space="0" w:color="auto"/>
              <w:right w:val="single" w:sz="2" w:space="0" w:color="auto"/>
            </w:tcBorders>
          </w:tcPr>
          <w:p w14:paraId="12F77D2D" w14:textId="77777777" w:rsidR="00872AFE" w:rsidRPr="00711388" w:rsidRDefault="00872AFE" w:rsidP="00567869">
            <w:pPr>
              <w:pStyle w:val="NormalLeft"/>
              <w:rPr>
                <w:lang w:val="en-GB"/>
              </w:rPr>
            </w:pPr>
            <w:r w:rsidRPr="00711388">
              <w:rPr>
                <w:lang w:val="en-GB"/>
              </w:rPr>
              <w:t>Total Recoverables from reinsurance/SPV and Finite Re after the adjustment for expected losses due to counterparty default 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3B89DA13" w14:textId="77777777" w:rsidR="00872AFE" w:rsidRPr="00711388" w:rsidRDefault="00872AFE" w:rsidP="00567869">
            <w:pPr>
              <w:pStyle w:val="NormalLeft"/>
              <w:rPr>
                <w:lang w:val="en-GB"/>
              </w:rPr>
            </w:pPr>
            <w:r w:rsidRPr="00711388">
              <w:rPr>
                <w:lang w:val="en-GB"/>
              </w:rPr>
              <w:t>The amount of recoverables from reinsurance/SPV and Finite Re after the adjustment for expected losses due to counterparty default of technical provisions calculated as a whole per each line of business, as defined in Annex I to Delegated Regulation (EU) 2015/35</w:t>
            </w:r>
          </w:p>
        </w:tc>
      </w:tr>
      <w:tr w:rsidR="00872AFE" w:rsidRPr="00711388" w14:paraId="331FA106"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F4C00A2" w14:textId="77777777" w:rsidR="00872AFE" w:rsidRPr="00711388" w:rsidRDefault="00872AFE" w:rsidP="00567869">
            <w:pPr>
              <w:pStyle w:val="NormalLeft"/>
              <w:rPr>
                <w:lang w:val="en-GB"/>
              </w:rPr>
            </w:pPr>
            <w:r w:rsidRPr="00711388">
              <w:rPr>
                <w:lang w:val="en-GB"/>
              </w:rPr>
              <w:t>C0180/R0050</w:t>
            </w:r>
          </w:p>
        </w:tc>
        <w:tc>
          <w:tcPr>
            <w:tcW w:w="3064" w:type="dxa"/>
            <w:tcBorders>
              <w:top w:val="single" w:sz="2" w:space="0" w:color="auto"/>
              <w:left w:val="single" w:sz="2" w:space="0" w:color="auto"/>
              <w:bottom w:val="single" w:sz="2" w:space="0" w:color="auto"/>
              <w:right w:val="single" w:sz="2" w:space="0" w:color="auto"/>
            </w:tcBorders>
          </w:tcPr>
          <w:p w14:paraId="51C137B1" w14:textId="77777777" w:rsidR="00872AFE" w:rsidRPr="00711388" w:rsidRDefault="00872AFE" w:rsidP="00567869">
            <w:pPr>
              <w:pStyle w:val="NormalLeft"/>
              <w:rPr>
                <w:lang w:val="en-GB"/>
              </w:rPr>
            </w:pPr>
            <w:r w:rsidRPr="00711388">
              <w:rPr>
                <w:lang w:val="en-GB"/>
              </w:rPr>
              <w:t>Total Recoverables from reinsurance/SPV and Finite Re after the adjustment for expected losses due to counterparty default 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7C82706B" w14:textId="77777777" w:rsidR="00872AFE" w:rsidRPr="00711388" w:rsidRDefault="00872AFE" w:rsidP="00567869">
            <w:pPr>
              <w:pStyle w:val="NormalLeft"/>
              <w:rPr>
                <w:lang w:val="en-GB"/>
              </w:rPr>
            </w:pPr>
            <w:r w:rsidRPr="00711388">
              <w:rPr>
                <w:lang w:val="en-GB"/>
              </w:rPr>
              <w:t>The total amount, for all lines of business, as defined in Annex I to Delegated Regulation (EU) 2015/35, of recoverables from reinsurance/SPV and Finite Re after the adjustment for expected losses due to counterparty default of technical provisions calculated as a whole per each line of business.</w:t>
            </w:r>
          </w:p>
        </w:tc>
      </w:tr>
      <w:tr w:rsidR="007B307A" w:rsidRPr="00711388" w14:paraId="4B7B9F2B" w14:textId="77777777" w:rsidTr="007B307A">
        <w:trPr>
          <w:gridAfter w:val="1"/>
          <w:wAfter w:w="111" w:type="dxa"/>
        </w:trPr>
        <w:tc>
          <w:tcPr>
            <w:tcW w:w="9286" w:type="dxa"/>
            <w:gridSpan w:val="3"/>
            <w:tcBorders>
              <w:top w:val="single" w:sz="2" w:space="0" w:color="auto"/>
              <w:left w:val="single" w:sz="2" w:space="0" w:color="auto"/>
              <w:bottom w:val="single" w:sz="2" w:space="0" w:color="auto"/>
              <w:right w:val="single" w:sz="2" w:space="0" w:color="auto"/>
            </w:tcBorders>
          </w:tcPr>
          <w:p w14:paraId="46E7F3AA" w14:textId="4D0CB69A" w:rsidR="007B307A" w:rsidRPr="00711388" w:rsidRDefault="007B307A" w:rsidP="00567869">
            <w:pPr>
              <w:pStyle w:val="NormalCentered"/>
              <w:rPr>
                <w:lang w:val="en-GB"/>
              </w:rPr>
            </w:pPr>
            <w:r w:rsidRPr="00711388">
              <w:rPr>
                <w:i/>
                <w:iCs/>
                <w:lang w:val="en-GB"/>
              </w:rPr>
              <w:t>Technical provisions calculated as a sum of a best estimate and a risk margin - Best estimate</w:t>
            </w:r>
          </w:p>
        </w:tc>
      </w:tr>
      <w:tr w:rsidR="00872AFE" w:rsidRPr="00711388" w14:paraId="07646632"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096095D" w14:textId="77777777" w:rsidR="00872AFE" w:rsidRPr="00711388" w:rsidRDefault="00872AFE" w:rsidP="00567869">
            <w:pPr>
              <w:pStyle w:val="NormalLeft"/>
              <w:rPr>
                <w:lang w:val="en-GB"/>
              </w:rPr>
            </w:pPr>
            <w:r w:rsidRPr="00711388">
              <w:rPr>
                <w:lang w:val="en-GB"/>
              </w:rPr>
              <w:t>C0020 to C0170/R0060</w:t>
            </w:r>
          </w:p>
        </w:tc>
        <w:tc>
          <w:tcPr>
            <w:tcW w:w="3064" w:type="dxa"/>
            <w:tcBorders>
              <w:top w:val="single" w:sz="2" w:space="0" w:color="auto"/>
              <w:left w:val="single" w:sz="2" w:space="0" w:color="auto"/>
              <w:bottom w:val="single" w:sz="2" w:space="0" w:color="auto"/>
              <w:right w:val="single" w:sz="2" w:space="0" w:color="auto"/>
            </w:tcBorders>
          </w:tcPr>
          <w:p w14:paraId="76F21F55" w14:textId="77777777" w:rsidR="00872AFE" w:rsidRPr="00711388" w:rsidRDefault="00872AFE" w:rsidP="00567869">
            <w:pPr>
              <w:pStyle w:val="NormalLeft"/>
              <w:rPr>
                <w:lang w:val="en-GB"/>
              </w:rPr>
            </w:pPr>
            <w:r w:rsidRPr="00711388">
              <w:rPr>
                <w:lang w:val="en-GB"/>
              </w:rPr>
              <w:t>Best Estimate of Premium provisions, Gross, total</w:t>
            </w:r>
          </w:p>
        </w:tc>
        <w:tc>
          <w:tcPr>
            <w:tcW w:w="4086" w:type="dxa"/>
            <w:tcBorders>
              <w:top w:val="single" w:sz="2" w:space="0" w:color="auto"/>
              <w:left w:val="single" w:sz="2" w:space="0" w:color="auto"/>
              <w:bottom w:val="single" w:sz="2" w:space="0" w:color="auto"/>
              <w:right w:val="single" w:sz="2" w:space="0" w:color="auto"/>
            </w:tcBorders>
          </w:tcPr>
          <w:p w14:paraId="41A8E4F5" w14:textId="77777777" w:rsidR="00872AFE" w:rsidRPr="00711388" w:rsidRDefault="00872AFE" w:rsidP="00567869">
            <w:pPr>
              <w:pStyle w:val="NormalLeft"/>
              <w:rPr>
                <w:lang w:val="en-GB"/>
              </w:rPr>
            </w:pPr>
            <w:r w:rsidRPr="00711388">
              <w:rPr>
                <w:lang w:val="en-GB"/>
              </w:rPr>
              <w:t>The amount of best estimate for premium provisions, gross of the amounts recoverable from reinsurance contracts, special purpose vehicles and finite reinsurance, for each line of business, as defined in Annex I to Delegated Regulation (EU) 2015/35, regarding direct and accepted business.</w:t>
            </w:r>
          </w:p>
        </w:tc>
      </w:tr>
      <w:tr w:rsidR="00872AFE" w:rsidRPr="00711388" w14:paraId="4C2CAFD5"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1B141D0" w14:textId="77777777" w:rsidR="00872AFE" w:rsidRPr="00711388" w:rsidRDefault="00872AFE" w:rsidP="00567869">
            <w:pPr>
              <w:pStyle w:val="NormalLeft"/>
              <w:rPr>
                <w:lang w:val="en-GB"/>
              </w:rPr>
            </w:pPr>
            <w:r w:rsidRPr="00711388">
              <w:rPr>
                <w:lang w:val="en-GB"/>
              </w:rPr>
              <w:t>C0180/R0060</w:t>
            </w:r>
          </w:p>
        </w:tc>
        <w:tc>
          <w:tcPr>
            <w:tcW w:w="3064" w:type="dxa"/>
            <w:tcBorders>
              <w:top w:val="single" w:sz="2" w:space="0" w:color="auto"/>
              <w:left w:val="single" w:sz="2" w:space="0" w:color="auto"/>
              <w:bottom w:val="single" w:sz="2" w:space="0" w:color="auto"/>
              <w:right w:val="single" w:sz="2" w:space="0" w:color="auto"/>
            </w:tcBorders>
          </w:tcPr>
          <w:p w14:paraId="7836A47F" w14:textId="6150FD18"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Gross, total</w:t>
            </w:r>
          </w:p>
        </w:tc>
        <w:tc>
          <w:tcPr>
            <w:tcW w:w="4086" w:type="dxa"/>
            <w:tcBorders>
              <w:top w:val="single" w:sz="2" w:space="0" w:color="auto"/>
              <w:left w:val="single" w:sz="2" w:space="0" w:color="auto"/>
              <w:bottom w:val="single" w:sz="2" w:space="0" w:color="auto"/>
              <w:right w:val="single" w:sz="2" w:space="0" w:color="auto"/>
            </w:tcBorders>
          </w:tcPr>
          <w:p w14:paraId="63519778" w14:textId="77777777" w:rsidR="00872AFE" w:rsidRPr="00711388" w:rsidRDefault="00872AFE" w:rsidP="00567869">
            <w:pPr>
              <w:pStyle w:val="NormalLeft"/>
              <w:rPr>
                <w:lang w:val="en-GB"/>
              </w:rPr>
            </w:pPr>
            <w:r w:rsidRPr="00711388">
              <w:rPr>
                <w:lang w:val="en-GB"/>
              </w:rPr>
              <w:t>The total amount of best estimate for premium provisions, gross of the amounts recoverable from reinsurance contracts, special purpose vehicles and finite reinsurance regarding direct and accepted business.</w:t>
            </w:r>
          </w:p>
        </w:tc>
      </w:tr>
      <w:tr w:rsidR="00872AFE" w:rsidRPr="00711388" w14:paraId="4426475E"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9626507" w14:textId="77777777" w:rsidR="00872AFE" w:rsidRPr="00711388" w:rsidRDefault="00872AFE" w:rsidP="00567869">
            <w:pPr>
              <w:pStyle w:val="NormalLeft"/>
              <w:rPr>
                <w:lang w:val="en-GB"/>
              </w:rPr>
            </w:pPr>
            <w:r w:rsidRPr="00711388">
              <w:rPr>
                <w:lang w:val="en-GB"/>
              </w:rPr>
              <w:t>C0020 to C0130/R0070</w:t>
            </w:r>
          </w:p>
        </w:tc>
        <w:tc>
          <w:tcPr>
            <w:tcW w:w="3064" w:type="dxa"/>
            <w:tcBorders>
              <w:top w:val="single" w:sz="2" w:space="0" w:color="auto"/>
              <w:left w:val="single" w:sz="2" w:space="0" w:color="auto"/>
              <w:bottom w:val="single" w:sz="2" w:space="0" w:color="auto"/>
              <w:right w:val="single" w:sz="2" w:space="0" w:color="auto"/>
            </w:tcBorders>
          </w:tcPr>
          <w:p w14:paraId="7ECAB7E6" w14:textId="4C1E6BA3" w:rsidR="00872AFE" w:rsidRPr="00711388" w:rsidRDefault="00872AFE" w:rsidP="00567869">
            <w:pPr>
              <w:pStyle w:val="NormalLeft"/>
              <w:rPr>
                <w:lang w:val="en-GB"/>
              </w:rPr>
            </w:pPr>
            <w:r w:rsidRPr="00711388">
              <w:rPr>
                <w:lang w:val="en-GB"/>
              </w:rPr>
              <w:t xml:space="preserve">Best Estimate of Premium provisions, Gross </w:t>
            </w:r>
            <w:r w:rsidR="00845F43" w:rsidRPr="00711388">
              <w:rPr>
                <w:lang w:val="en-GB"/>
              </w:rPr>
              <w:t>-</w:t>
            </w:r>
            <w:r w:rsidRPr="00711388">
              <w:rPr>
                <w:lang w:val="en-GB"/>
              </w:rPr>
              <w:t xml:space="preserve"> direct business</w:t>
            </w:r>
          </w:p>
        </w:tc>
        <w:tc>
          <w:tcPr>
            <w:tcW w:w="4086" w:type="dxa"/>
            <w:tcBorders>
              <w:top w:val="single" w:sz="2" w:space="0" w:color="auto"/>
              <w:left w:val="single" w:sz="2" w:space="0" w:color="auto"/>
              <w:bottom w:val="single" w:sz="2" w:space="0" w:color="auto"/>
              <w:right w:val="single" w:sz="2" w:space="0" w:color="auto"/>
            </w:tcBorders>
          </w:tcPr>
          <w:p w14:paraId="41FDE425" w14:textId="77777777" w:rsidR="00872AFE" w:rsidRPr="00711388" w:rsidRDefault="00872AFE" w:rsidP="00567869">
            <w:pPr>
              <w:pStyle w:val="NormalLeft"/>
              <w:rPr>
                <w:lang w:val="en-GB"/>
              </w:rPr>
            </w:pPr>
            <w:r w:rsidRPr="00711388">
              <w:rPr>
                <w:lang w:val="en-GB"/>
              </w:rPr>
              <w:t xml:space="preserve">The amount of best estimate for premium provisions, for the direct business, gross of the amounts recoverable from reinsurance contracts, special purpose vehicles and finite reinsurance, for each line of business, </w:t>
            </w:r>
            <w:r w:rsidRPr="00711388">
              <w:rPr>
                <w:lang w:val="en-GB"/>
              </w:rPr>
              <w:lastRenderedPageBreak/>
              <w:t>as defined in Annex I to Delegated Regulation (EU) 2015/35.</w:t>
            </w:r>
          </w:p>
        </w:tc>
      </w:tr>
      <w:tr w:rsidR="00872AFE" w:rsidRPr="00711388" w14:paraId="0FB333D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B8CB885" w14:textId="77777777" w:rsidR="00872AFE" w:rsidRPr="00711388" w:rsidRDefault="00872AFE" w:rsidP="00567869">
            <w:pPr>
              <w:pStyle w:val="NormalLeft"/>
              <w:rPr>
                <w:lang w:val="en-GB"/>
              </w:rPr>
            </w:pPr>
            <w:r w:rsidRPr="00711388">
              <w:rPr>
                <w:lang w:val="en-GB"/>
              </w:rPr>
              <w:lastRenderedPageBreak/>
              <w:t>C0180/R0070</w:t>
            </w:r>
          </w:p>
        </w:tc>
        <w:tc>
          <w:tcPr>
            <w:tcW w:w="3064" w:type="dxa"/>
            <w:tcBorders>
              <w:top w:val="single" w:sz="2" w:space="0" w:color="auto"/>
              <w:left w:val="single" w:sz="2" w:space="0" w:color="auto"/>
              <w:bottom w:val="single" w:sz="2" w:space="0" w:color="auto"/>
              <w:right w:val="single" w:sz="2" w:space="0" w:color="auto"/>
            </w:tcBorders>
          </w:tcPr>
          <w:p w14:paraId="308F71DA" w14:textId="58B4BF9E"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Gross, total direct business</w:t>
            </w:r>
          </w:p>
        </w:tc>
        <w:tc>
          <w:tcPr>
            <w:tcW w:w="4086" w:type="dxa"/>
            <w:tcBorders>
              <w:top w:val="single" w:sz="2" w:space="0" w:color="auto"/>
              <w:left w:val="single" w:sz="2" w:space="0" w:color="auto"/>
              <w:bottom w:val="single" w:sz="2" w:space="0" w:color="auto"/>
              <w:right w:val="single" w:sz="2" w:space="0" w:color="auto"/>
            </w:tcBorders>
          </w:tcPr>
          <w:p w14:paraId="0A0F8021" w14:textId="77777777" w:rsidR="00872AFE" w:rsidRPr="00711388" w:rsidRDefault="00872AFE" w:rsidP="00567869">
            <w:pPr>
              <w:pStyle w:val="NormalLeft"/>
              <w:rPr>
                <w:lang w:val="en-GB"/>
              </w:rPr>
            </w:pPr>
            <w:r w:rsidRPr="00711388">
              <w:rPr>
                <w:lang w:val="en-GB"/>
              </w:rPr>
              <w:t>The total amount of best estimate for premium provisions, for the direct business, gross of the amounts recoverable from reinsurance contracts, special purpose vehicles and finite reinsurance.</w:t>
            </w:r>
          </w:p>
        </w:tc>
      </w:tr>
      <w:tr w:rsidR="00872AFE" w:rsidRPr="00711388" w14:paraId="10AA4CB3"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8D8FF12" w14:textId="77777777" w:rsidR="00872AFE" w:rsidRPr="00711388" w:rsidRDefault="00872AFE" w:rsidP="00567869">
            <w:pPr>
              <w:pStyle w:val="NormalLeft"/>
              <w:rPr>
                <w:lang w:val="en-GB"/>
              </w:rPr>
            </w:pPr>
            <w:r w:rsidRPr="00711388">
              <w:rPr>
                <w:lang w:val="en-GB"/>
              </w:rPr>
              <w:t>C0020 to C0130/R0080</w:t>
            </w:r>
          </w:p>
        </w:tc>
        <w:tc>
          <w:tcPr>
            <w:tcW w:w="3064" w:type="dxa"/>
            <w:tcBorders>
              <w:top w:val="single" w:sz="2" w:space="0" w:color="auto"/>
              <w:left w:val="single" w:sz="2" w:space="0" w:color="auto"/>
              <w:bottom w:val="single" w:sz="2" w:space="0" w:color="auto"/>
              <w:right w:val="single" w:sz="2" w:space="0" w:color="auto"/>
            </w:tcBorders>
          </w:tcPr>
          <w:p w14:paraId="67BE3D50" w14:textId="0C8949D5" w:rsidR="00872AFE" w:rsidRPr="00711388" w:rsidRDefault="00872AFE" w:rsidP="00567869">
            <w:pPr>
              <w:pStyle w:val="NormalLeft"/>
              <w:rPr>
                <w:lang w:val="en-GB"/>
              </w:rPr>
            </w:pPr>
            <w:r w:rsidRPr="00711388">
              <w:rPr>
                <w:lang w:val="en-GB"/>
              </w:rPr>
              <w:t xml:space="preserve">Best Estimate of Premium provisions, Gross </w:t>
            </w:r>
            <w:r w:rsidR="00845F43" w:rsidRPr="00711388">
              <w:rPr>
                <w:lang w:val="en-GB"/>
              </w:rPr>
              <w:t>-</w:t>
            </w:r>
            <w:r w:rsidRPr="00711388">
              <w:rPr>
                <w:lang w:val="en-GB"/>
              </w:rPr>
              <w:t xml:space="preserve">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084315DC" w14:textId="77777777" w:rsidR="00872AFE" w:rsidRPr="00711388" w:rsidRDefault="00872AFE" w:rsidP="00567869">
            <w:pPr>
              <w:pStyle w:val="NormalLeft"/>
              <w:rPr>
                <w:lang w:val="en-GB"/>
              </w:rPr>
            </w:pPr>
            <w:r w:rsidRPr="00711388">
              <w:rPr>
                <w:lang w:val="en-GB"/>
              </w:rPr>
              <w:t>The amount of best estimate for premium provisions, for accepted proportional reinsurance business, gross of the amounts recoverable from reinsurance contracts, special purpose vehicles and finite reinsurance, for each line of business, as defined in Annex I to Delegated Regulation (EU) 2015/35.</w:t>
            </w:r>
          </w:p>
        </w:tc>
      </w:tr>
      <w:tr w:rsidR="00872AFE" w:rsidRPr="00711388" w14:paraId="2A5FF552"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04D3635" w14:textId="77777777" w:rsidR="00872AFE" w:rsidRPr="00711388" w:rsidRDefault="00872AFE" w:rsidP="00567869">
            <w:pPr>
              <w:pStyle w:val="NormalLeft"/>
              <w:rPr>
                <w:lang w:val="en-GB"/>
              </w:rPr>
            </w:pPr>
            <w:r w:rsidRPr="00711388">
              <w:rPr>
                <w:lang w:val="en-GB"/>
              </w:rPr>
              <w:t>C0180/R0080</w:t>
            </w:r>
          </w:p>
        </w:tc>
        <w:tc>
          <w:tcPr>
            <w:tcW w:w="3064" w:type="dxa"/>
            <w:tcBorders>
              <w:top w:val="single" w:sz="2" w:space="0" w:color="auto"/>
              <w:left w:val="single" w:sz="2" w:space="0" w:color="auto"/>
              <w:bottom w:val="single" w:sz="2" w:space="0" w:color="auto"/>
              <w:right w:val="single" w:sz="2" w:space="0" w:color="auto"/>
            </w:tcBorders>
          </w:tcPr>
          <w:p w14:paraId="5D257E85" w14:textId="7E5FD4A7"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Gross,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0273AA7B" w14:textId="77777777" w:rsidR="00872AFE" w:rsidRPr="00711388" w:rsidRDefault="00872AFE" w:rsidP="00567869">
            <w:pPr>
              <w:pStyle w:val="NormalLeft"/>
              <w:rPr>
                <w:lang w:val="en-GB"/>
              </w:rPr>
            </w:pPr>
            <w:r w:rsidRPr="00711388">
              <w:rPr>
                <w:lang w:val="en-GB"/>
              </w:rPr>
              <w:t>The total amount of best estimate for premium provisions, for the accepted proportional reinsurance business, gross of the amounts recoverable from reinsurance contracts, special purpose vehicles and finite reinsurance.</w:t>
            </w:r>
          </w:p>
        </w:tc>
      </w:tr>
      <w:tr w:rsidR="00872AFE" w:rsidRPr="00711388" w14:paraId="6B5BB71A"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E530CF4" w14:textId="77777777" w:rsidR="00872AFE" w:rsidRPr="00711388" w:rsidRDefault="00872AFE" w:rsidP="00567869">
            <w:pPr>
              <w:pStyle w:val="NormalLeft"/>
              <w:rPr>
                <w:lang w:val="en-GB"/>
              </w:rPr>
            </w:pPr>
            <w:r w:rsidRPr="00711388">
              <w:rPr>
                <w:lang w:val="en-GB"/>
              </w:rPr>
              <w:t>C0140 to C0170/R0090</w:t>
            </w:r>
          </w:p>
        </w:tc>
        <w:tc>
          <w:tcPr>
            <w:tcW w:w="3064" w:type="dxa"/>
            <w:tcBorders>
              <w:top w:val="single" w:sz="2" w:space="0" w:color="auto"/>
              <w:left w:val="single" w:sz="2" w:space="0" w:color="auto"/>
              <w:bottom w:val="single" w:sz="2" w:space="0" w:color="auto"/>
              <w:right w:val="single" w:sz="2" w:space="0" w:color="auto"/>
            </w:tcBorders>
          </w:tcPr>
          <w:p w14:paraId="1324C608" w14:textId="447D8F1C" w:rsidR="00872AFE" w:rsidRPr="00711388" w:rsidRDefault="00872AFE" w:rsidP="00567869">
            <w:pPr>
              <w:pStyle w:val="NormalLeft"/>
              <w:rPr>
                <w:lang w:val="en-GB"/>
              </w:rPr>
            </w:pPr>
            <w:r w:rsidRPr="00711388">
              <w:rPr>
                <w:lang w:val="en-GB"/>
              </w:rPr>
              <w:t xml:space="preserve">Best Estimate of Premium provisions, Gross </w:t>
            </w:r>
            <w:r w:rsidR="00845F43" w:rsidRPr="00711388">
              <w:rPr>
                <w:lang w:val="en-GB"/>
              </w:rPr>
              <w:t>-</w:t>
            </w:r>
            <w:r w:rsidRPr="00711388">
              <w:rPr>
                <w:lang w:val="en-GB"/>
              </w:rPr>
              <w:t xml:space="preserve">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04CDEF23" w14:textId="4050AE05" w:rsidR="00872AFE" w:rsidRPr="00711388" w:rsidRDefault="00872AFE" w:rsidP="00567869">
            <w:pPr>
              <w:pStyle w:val="NormalLeft"/>
              <w:rPr>
                <w:lang w:val="en-GB"/>
              </w:rPr>
            </w:pPr>
            <w:r w:rsidRPr="00711388">
              <w:rPr>
                <w:lang w:val="en-GB"/>
              </w:rPr>
              <w:t>The amount of best estimate for premium provisions, for accepted non</w:t>
            </w:r>
            <w:r w:rsidR="00711388" w:rsidRPr="00711388">
              <w:rPr>
                <w:lang w:val="en-GB"/>
              </w:rPr>
              <w:t>-</w:t>
            </w:r>
            <w:r w:rsidRPr="00711388">
              <w:rPr>
                <w:lang w:val="en-GB"/>
              </w:rPr>
              <w:t>proportional reinsurance business, gross of the amounts recoverable from reinsurance contracts, special purpose vehicles and finite reinsurance, for each line of business, as defined in Annex I to Delegated Regulation (EU) 2015/35.</w:t>
            </w:r>
          </w:p>
        </w:tc>
      </w:tr>
      <w:tr w:rsidR="00872AFE" w:rsidRPr="00711388" w14:paraId="07A5AD44"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88C52C9" w14:textId="77777777" w:rsidR="00872AFE" w:rsidRPr="00711388" w:rsidRDefault="00872AFE" w:rsidP="00567869">
            <w:pPr>
              <w:pStyle w:val="NormalLeft"/>
              <w:rPr>
                <w:lang w:val="en-GB"/>
              </w:rPr>
            </w:pPr>
            <w:r w:rsidRPr="00711388">
              <w:rPr>
                <w:lang w:val="en-GB"/>
              </w:rPr>
              <w:t>C0180/R0090</w:t>
            </w:r>
          </w:p>
        </w:tc>
        <w:tc>
          <w:tcPr>
            <w:tcW w:w="3064" w:type="dxa"/>
            <w:tcBorders>
              <w:top w:val="single" w:sz="2" w:space="0" w:color="auto"/>
              <w:left w:val="single" w:sz="2" w:space="0" w:color="auto"/>
              <w:bottom w:val="single" w:sz="2" w:space="0" w:color="auto"/>
              <w:right w:val="single" w:sz="2" w:space="0" w:color="auto"/>
            </w:tcBorders>
          </w:tcPr>
          <w:p w14:paraId="7A50CA0C" w14:textId="54B81BEB"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Gross, total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0864372F" w14:textId="364AA9BC" w:rsidR="00872AFE" w:rsidRPr="00711388" w:rsidRDefault="00872AFE" w:rsidP="00567869">
            <w:pPr>
              <w:pStyle w:val="NormalLeft"/>
              <w:rPr>
                <w:lang w:val="en-GB"/>
              </w:rPr>
            </w:pPr>
            <w:r w:rsidRPr="00711388">
              <w:rPr>
                <w:lang w:val="en-GB"/>
              </w:rPr>
              <w:t>The total amount of best estimate for premium provisions, for accepted non</w:t>
            </w:r>
            <w:r w:rsidR="00711388" w:rsidRPr="00711388">
              <w:rPr>
                <w:lang w:val="en-GB"/>
              </w:rPr>
              <w:t>-</w:t>
            </w:r>
            <w:r w:rsidRPr="00711388">
              <w:rPr>
                <w:lang w:val="en-GB"/>
              </w:rPr>
              <w:t>proportional reinsurance business, gross of the amounts recoverable from reinsurance contracts, special purpose vehicles and finite reinsurance.</w:t>
            </w:r>
          </w:p>
        </w:tc>
      </w:tr>
      <w:tr w:rsidR="00872AFE" w:rsidRPr="00711388" w14:paraId="7D616D2A"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9F4BD1A" w14:textId="77777777" w:rsidR="00872AFE" w:rsidRPr="00711388" w:rsidRDefault="00872AFE" w:rsidP="00567869">
            <w:pPr>
              <w:pStyle w:val="NormalLeft"/>
              <w:rPr>
                <w:lang w:val="en-GB"/>
              </w:rPr>
            </w:pPr>
            <w:r w:rsidRPr="00711388">
              <w:rPr>
                <w:lang w:val="en-GB"/>
              </w:rPr>
              <w:t>C0020 to C0170/R0100</w:t>
            </w:r>
          </w:p>
        </w:tc>
        <w:tc>
          <w:tcPr>
            <w:tcW w:w="3064" w:type="dxa"/>
            <w:tcBorders>
              <w:top w:val="single" w:sz="2" w:space="0" w:color="auto"/>
              <w:left w:val="single" w:sz="2" w:space="0" w:color="auto"/>
              <w:bottom w:val="single" w:sz="2" w:space="0" w:color="auto"/>
              <w:right w:val="single" w:sz="2" w:space="0" w:color="auto"/>
            </w:tcBorders>
          </w:tcPr>
          <w:p w14:paraId="3D077F83" w14:textId="77777777" w:rsidR="00872AFE" w:rsidRPr="00711388" w:rsidRDefault="00872AFE" w:rsidP="00567869">
            <w:pPr>
              <w:pStyle w:val="NormalLeft"/>
              <w:rPr>
                <w:lang w:val="en-GB"/>
              </w:rPr>
            </w:pPr>
            <w:r w:rsidRPr="00711388">
              <w:rPr>
                <w:lang w:val="en-GB"/>
              </w:rPr>
              <w:t xml:space="preserve">Best estimate of Premium provisions, Total recoverable from reinsurance/SPV and Finite re before the adjustment for expected losses due to counterparty </w:t>
            </w:r>
            <w:r w:rsidRPr="00711388">
              <w:rPr>
                <w:lang w:val="en-GB"/>
              </w:rPr>
              <w:lastRenderedPageBreak/>
              <w:t>default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63B3A22C" w14:textId="77777777" w:rsidR="00872AFE" w:rsidRPr="00711388" w:rsidRDefault="00872AFE" w:rsidP="00567869">
            <w:pPr>
              <w:pStyle w:val="NormalLeft"/>
              <w:rPr>
                <w:lang w:val="en-GB"/>
              </w:rPr>
            </w:pPr>
            <w:r w:rsidRPr="00711388">
              <w:rPr>
                <w:lang w:val="en-GB"/>
              </w:rPr>
              <w:lastRenderedPageBreak/>
              <w:t xml:space="preserve">Total recoverable from reinsurance/SPV and Finite reinsurance before the adjustment for expected losses due to counterparty default, referred to the best estimate for premium provisions for each line of </w:t>
            </w:r>
            <w:r w:rsidRPr="00711388">
              <w:rPr>
                <w:lang w:val="en-GB"/>
              </w:rPr>
              <w:lastRenderedPageBreak/>
              <w:t>business, as defined in Annex I to Delegated Regulation (EU) 2015/35.</w:t>
            </w:r>
          </w:p>
        </w:tc>
      </w:tr>
      <w:tr w:rsidR="00872AFE" w:rsidRPr="00711388" w14:paraId="4201E434"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DA5D5C7" w14:textId="77777777" w:rsidR="00872AFE" w:rsidRPr="00711388" w:rsidRDefault="00872AFE" w:rsidP="00567869">
            <w:pPr>
              <w:pStyle w:val="NormalLeft"/>
              <w:rPr>
                <w:lang w:val="en-GB"/>
              </w:rPr>
            </w:pPr>
            <w:r w:rsidRPr="00711388">
              <w:rPr>
                <w:lang w:val="en-GB"/>
              </w:rPr>
              <w:lastRenderedPageBreak/>
              <w:t>C0180/R0100</w:t>
            </w:r>
          </w:p>
        </w:tc>
        <w:tc>
          <w:tcPr>
            <w:tcW w:w="3064" w:type="dxa"/>
            <w:tcBorders>
              <w:top w:val="single" w:sz="2" w:space="0" w:color="auto"/>
              <w:left w:val="single" w:sz="2" w:space="0" w:color="auto"/>
              <w:bottom w:val="single" w:sz="2" w:space="0" w:color="auto"/>
              <w:right w:val="single" w:sz="2" w:space="0" w:color="auto"/>
            </w:tcBorders>
          </w:tcPr>
          <w:p w14:paraId="7E06EDF5" w14:textId="64F93E21"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Total recoverable from reinsurance/SPV and Finite re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6AE3D8D2" w14:textId="77777777" w:rsidR="00872AFE" w:rsidRPr="00711388" w:rsidRDefault="00872AFE" w:rsidP="00567869">
            <w:pPr>
              <w:pStyle w:val="NormalLeft"/>
              <w:rPr>
                <w:lang w:val="en-GB"/>
              </w:rPr>
            </w:pPr>
            <w:r w:rsidRPr="00711388">
              <w:rPr>
                <w:lang w:val="en-GB"/>
              </w:rPr>
              <w:t>The Total recoverable from reinsurance/SPV and Finite reinsurance before the adjustment for expected losses due to counterparty default, referred to the best estimate for premium provisions.</w:t>
            </w:r>
          </w:p>
        </w:tc>
      </w:tr>
      <w:tr w:rsidR="00872AFE" w:rsidRPr="00711388" w14:paraId="2EAEAF41"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D9C78BA" w14:textId="77777777" w:rsidR="00872AFE" w:rsidRPr="00711388" w:rsidRDefault="00872AFE" w:rsidP="00567869">
            <w:pPr>
              <w:pStyle w:val="NormalLeft"/>
              <w:rPr>
                <w:lang w:val="en-GB"/>
              </w:rPr>
            </w:pPr>
            <w:r w:rsidRPr="00711388">
              <w:rPr>
                <w:lang w:val="en-GB"/>
              </w:rPr>
              <w:t>C0020 to C0170/R0110</w:t>
            </w:r>
          </w:p>
        </w:tc>
        <w:tc>
          <w:tcPr>
            <w:tcW w:w="3064" w:type="dxa"/>
            <w:tcBorders>
              <w:top w:val="single" w:sz="2" w:space="0" w:color="auto"/>
              <w:left w:val="single" w:sz="2" w:space="0" w:color="auto"/>
              <w:bottom w:val="single" w:sz="2" w:space="0" w:color="auto"/>
              <w:right w:val="single" w:sz="2" w:space="0" w:color="auto"/>
            </w:tcBorders>
          </w:tcPr>
          <w:p w14:paraId="56D06F9B" w14:textId="20BEF851" w:rsidR="00872AFE" w:rsidRPr="00711388" w:rsidRDefault="00872AFE" w:rsidP="00567869">
            <w:pPr>
              <w:pStyle w:val="NormalLeft"/>
              <w:rPr>
                <w:lang w:val="en-GB"/>
              </w:rPr>
            </w:pPr>
            <w:r w:rsidRPr="00711388">
              <w:rPr>
                <w:lang w:val="en-GB"/>
              </w:rPr>
              <w:t xml:space="preserve">Best Estimate of Premium provisions, Recoverables from reinsurance (except SPV and Finite Reinsurance) before adjustment for expected losses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155666B3" w14:textId="77777777" w:rsidR="00872AFE" w:rsidRPr="00711388" w:rsidRDefault="00872AFE" w:rsidP="00567869">
            <w:pPr>
              <w:pStyle w:val="NormalLeft"/>
              <w:rPr>
                <w:lang w:val="en-GB"/>
              </w:rPr>
            </w:pPr>
            <w:r w:rsidRPr="00711388">
              <w:rPr>
                <w:lang w:val="en-GB"/>
              </w:rPr>
              <w:t>The amount of Recoverables from reinsurance (except SPV and Finite Reinsurance) before adjustment for expected losses, referred to the best estimate for premium provisions, for each line of business, as defined in Annex I to Delegated Regulation (EU) 2015/35 regarding direct and accepted reinsurance business.</w:t>
            </w:r>
          </w:p>
        </w:tc>
      </w:tr>
      <w:tr w:rsidR="00872AFE" w:rsidRPr="00711388" w14:paraId="218D899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E861C5D" w14:textId="77777777" w:rsidR="00872AFE" w:rsidRPr="00711388" w:rsidRDefault="00872AFE" w:rsidP="00567869">
            <w:pPr>
              <w:pStyle w:val="NormalLeft"/>
              <w:rPr>
                <w:lang w:val="en-GB"/>
              </w:rPr>
            </w:pPr>
            <w:r w:rsidRPr="00711388">
              <w:rPr>
                <w:lang w:val="en-GB"/>
              </w:rPr>
              <w:t>C0180/R0110</w:t>
            </w:r>
          </w:p>
        </w:tc>
        <w:tc>
          <w:tcPr>
            <w:tcW w:w="3064" w:type="dxa"/>
            <w:tcBorders>
              <w:top w:val="single" w:sz="2" w:space="0" w:color="auto"/>
              <w:left w:val="single" w:sz="2" w:space="0" w:color="auto"/>
              <w:bottom w:val="single" w:sz="2" w:space="0" w:color="auto"/>
              <w:right w:val="single" w:sz="2" w:space="0" w:color="auto"/>
            </w:tcBorders>
          </w:tcPr>
          <w:p w14:paraId="79FB0E1F" w14:textId="2295F42C"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Recoverables from reinsurance (except SPV and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2F59C2A9" w14:textId="77777777" w:rsidR="00872AFE" w:rsidRPr="00711388" w:rsidRDefault="00872AFE" w:rsidP="00567869">
            <w:pPr>
              <w:pStyle w:val="NormalLeft"/>
              <w:rPr>
                <w:lang w:val="en-GB"/>
              </w:rPr>
            </w:pPr>
            <w:r w:rsidRPr="00711388">
              <w:rPr>
                <w:lang w:val="en-GB"/>
              </w:rPr>
              <w:t>The total amount of Recoverables from reinsurance (except SPV and Finite Reinsurance) before adjustment for expected losses, referred to the best estimate for premium provisions.</w:t>
            </w:r>
          </w:p>
        </w:tc>
      </w:tr>
      <w:tr w:rsidR="00872AFE" w:rsidRPr="00711388" w14:paraId="67F5D48F"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DE32DAE" w14:textId="77777777" w:rsidR="00872AFE" w:rsidRPr="00711388" w:rsidRDefault="00872AFE" w:rsidP="00567869">
            <w:pPr>
              <w:pStyle w:val="NormalLeft"/>
              <w:rPr>
                <w:lang w:val="en-GB"/>
              </w:rPr>
            </w:pPr>
            <w:r w:rsidRPr="00711388">
              <w:rPr>
                <w:lang w:val="en-GB"/>
              </w:rPr>
              <w:t>C0020 to C0170/R0120</w:t>
            </w:r>
          </w:p>
        </w:tc>
        <w:tc>
          <w:tcPr>
            <w:tcW w:w="3064" w:type="dxa"/>
            <w:tcBorders>
              <w:top w:val="single" w:sz="2" w:space="0" w:color="auto"/>
              <w:left w:val="single" w:sz="2" w:space="0" w:color="auto"/>
              <w:bottom w:val="single" w:sz="2" w:space="0" w:color="auto"/>
              <w:right w:val="single" w:sz="2" w:space="0" w:color="auto"/>
            </w:tcBorders>
          </w:tcPr>
          <w:p w14:paraId="1F5C5A48" w14:textId="624074B4" w:rsidR="00872AFE" w:rsidRPr="00711388" w:rsidRDefault="00872AFE" w:rsidP="00567869">
            <w:pPr>
              <w:pStyle w:val="NormalLeft"/>
              <w:rPr>
                <w:lang w:val="en-GB"/>
              </w:rPr>
            </w:pPr>
            <w:r w:rsidRPr="00711388">
              <w:rPr>
                <w:lang w:val="en-GB"/>
              </w:rPr>
              <w:t xml:space="preserve">Best Estimate of Premium provisions, Recoverables from SPV before adjustment for expected losses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5004F7A" w14:textId="77777777" w:rsidR="00872AFE" w:rsidRPr="00711388" w:rsidRDefault="00872AFE" w:rsidP="00567869">
            <w:pPr>
              <w:pStyle w:val="NormalLeft"/>
              <w:rPr>
                <w:lang w:val="en-GB"/>
              </w:rPr>
            </w:pPr>
            <w:r w:rsidRPr="00711388">
              <w:rPr>
                <w:lang w:val="en-GB"/>
              </w:rPr>
              <w:t>The amount of Recoverables from SPV before adjustment for expected losses, referred to the best estimate for premium provisions, for each line of business, as defined in Annex I to Delegated Regulation (EU) 2015/35, regarding direct and accepted reinsurance business.</w:t>
            </w:r>
          </w:p>
        </w:tc>
      </w:tr>
      <w:tr w:rsidR="00872AFE" w:rsidRPr="00711388" w14:paraId="45641938"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CE85899" w14:textId="77777777" w:rsidR="00872AFE" w:rsidRPr="00711388" w:rsidRDefault="00872AFE" w:rsidP="00567869">
            <w:pPr>
              <w:pStyle w:val="NormalLeft"/>
              <w:rPr>
                <w:lang w:val="en-GB"/>
              </w:rPr>
            </w:pPr>
            <w:r w:rsidRPr="00711388">
              <w:rPr>
                <w:lang w:val="en-GB"/>
              </w:rPr>
              <w:t>C0180/R0120</w:t>
            </w:r>
          </w:p>
        </w:tc>
        <w:tc>
          <w:tcPr>
            <w:tcW w:w="3064" w:type="dxa"/>
            <w:tcBorders>
              <w:top w:val="single" w:sz="2" w:space="0" w:color="auto"/>
              <w:left w:val="single" w:sz="2" w:space="0" w:color="auto"/>
              <w:bottom w:val="single" w:sz="2" w:space="0" w:color="auto"/>
              <w:right w:val="single" w:sz="2" w:space="0" w:color="auto"/>
            </w:tcBorders>
          </w:tcPr>
          <w:p w14:paraId="589BDFF0" w14:textId="37B30D13"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6EEAEBC7" w14:textId="77777777" w:rsidR="00872AFE" w:rsidRPr="00711388" w:rsidRDefault="00872AFE" w:rsidP="00567869">
            <w:pPr>
              <w:pStyle w:val="NormalLeft"/>
              <w:rPr>
                <w:lang w:val="en-GB"/>
              </w:rPr>
            </w:pPr>
            <w:r w:rsidRPr="00711388">
              <w:rPr>
                <w:lang w:val="en-GB"/>
              </w:rPr>
              <w:t>The total amount of Recoverables from SPV before adjustment for expected losses, referred to the best estimate for premium provisions.</w:t>
            </w:r>
          </w:p>
        </w:tc>
      </w:tr>
      <w:tr w:rsidR="00872AFE" w:rsidRPr="00711388" w14:paraId="0E268D08"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C2850C9" w14:textId="77777777" w:rsidR="00872AFE" w:rsidRPr="00711388" w:rsidRDefault="00872AFE" w:rsidP="00567869">
            <w:pPr>
              <w:pStyle w:val="NormalLeft"/>
              <w:rPr>
                <w:lang w:val="en-GB"/>
              </w:rPr>
            </w:pPr>
            <w:r w:rsidRPr="00711388">
              <w:rPr>
                <w:lang w:val="en-GB"/>
              </w:rPr>
              <w:t>C0020 to C0170/R0130</w:t>
            </w:r>
          </w:p>
        </w:tc>
        <w:tc>
          <w:tcPr>
            <w:tcW w:w="3064" w:type="dxa"/>
            <w:tcBorders>
              <w:top w:val="single" w:sz="2" w:space="0" w:color="auto"/>
              <w:left w:val="single" w:sz="2" w:space="0" w:color="auto"/>
              <w:bottom w:val="single" w:sz="2" w:space="0" w:color="auto"/>
              <w:right w:val="single" w:sz="2" w:space="0" w:color="auto"/>
            </w:tcBorders>
          </w:tcPr>
          <w:p w14:paraId="21B007E3" w14:textId="2A51CAC2" w:rsidR="00872AFE" w:rsidRPr="00711388" w:rsidRDefault="00872AFE" w:rsidP="00567869">
            <w:pPr>
              <w:pStyle w:val="NormalLeft"/>
              <w:rPr>
                <w:lang w:val="en-GB"/>
              </w:rPr>
            </w:pPr>
            <w:r w:rsidRPr="00711388">
              <w:rPr>
                <w:lang w:val="en-GB"/>
              </w:rPr>
              <w:t xml:space="preserve">Best Estimate of Premium provisions, Recoverables from Finite Reinsurance before adjustment for </w:t>
            </w:r>
            <w:r w:rsidRPr="00711388">
              <w:rPr>
                <w:lang w:val="en-GB"/>
              </w:rPr>
              <w:lastRenderedPageBreak/>
              <w:t xml:space="preserve">expected losses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792B5346" w14:textId="77777777" w:rsidR="00872AFE" w:rsidRPr="00711388" w:rsidRDefault="00872AFE" w:rsidP="00567869">
            <w:pPr>
              <w:pStyle w:val="NormalLeft"/>
              <w:rPr>
                <w:lang w:val="en-GB"/>
              </w:rPr>
            </w:pPr>
            <w:r w:rsidRPr="00711388">
              <w:rPr>
                <w:lang w:val="en-GB"/>
              </w:rPr>
              <w:lastRenderedPageBreak/>
              <w:t xml:space="preserve">The amount of Recoverables from Finite Reinsurance before adjustment for expected losses, referred to the best estimate for premium provisions, for </w:t>
            </w:r>
            <w:r w:rsidRPr="00711388">
              <w:rPr>
                <w:lang w:val="en-GB"/>
              </w:rPr>
              <w:lastRenderedPageBreak/>
              <w:t>each line of business, as defined in Annex I to Delegated Regulation (EU) 2015/35, regarding direct and accepted reinsurance business.</w:t>
            </w:r>
          </w:p>
        </w:tc>
      </w:tr>
      <w:tr w:rsidR="00872AFE" w:rsidRPr="00711388" w14:paraId="277AA377"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7FD3542" w14:textId="77777777" w:rsidR="00872AFE" w:rsidRPr="00711388" w:rsidRDefault="00872AFE" w:rsidP="00567869">
            <w:pPr>
              <w:pStyle w:val="NormalLeft"/>
              <w:rPr>
                <w:lang w:val="en-GB"/>
              </w:rPr>
            </w:pPr>
            <w:r w:rsidRPr="00711388">
              <w:rPr>
                <w:lang w:val="en-GB"/>
              </w:rPr>
              <w:lastRenderedPageBreak/>
              <w:t>C0180/R0130</w:t>
            </w:r>
          </w:p>
        </w:tc>
        <w:tc>
          <w:tcPr>
            <w:tcW w:w="3064" w:type="dxa"/>
            <w:tcBorders>
              <w:top w:val="single" w:sz="2" w:space="0" w:color="auto"/>
              <w:left w:val="single" w:sz="2" w:space="0" w:color="auto"/>
              <w:bottom w:val="single" w:sz="2" w:space="0" w:color="auto"/>
              <w:right w:val="single" w:sz="2" w:space="0" w:color="auto"/>
            </w:tcBorders>
          </w:tcPr>
          <w:p w14:paraId="47F11E83" w14:textId="6143C30B"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Recoverables from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082C530C" w14:textId="77777777" w:rsidR="00872AFE" w:rsidRPr="00711388" w:rsidRDefault="00872AFE" w:rsidP="00567869">
            <w:pPr>
              <w:pStyle w:val="NormalLeft"/>
              <w:rPr>
                <w:lang w:val="en-GB"/>
              </w:rPr>
            </w:pPr>
            <w:r w:rsidRPr="00711388">
              <w:rPr>
                <w:lang w:val="en-GB"/>
              </w:rPr>
              <w:t>The total amount of Recoverables from Finite Reinsurance before adjustment for expected losses, referred to the best estimate for premium provisions.</w:t>
            </w:r>
          </w:p>
        </w:tc>
      </w:tr>
      <w:tr w:rsidR="00872AFE" w:rsidRPr="00711388" w14:paraId="6010C1CD"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6DDD73C" w14:textId="77777777" w:rsidR="00872AFE" w:rsidRPr="00711388" w:rsidRDefault="00872AFE" w:rsidP="00567869">
            <w:pPr>
              <w:pStyle w:val="NormalLeft"/>
              <w:rPr>
                <w:lang w:val="en-GB"/>
              </w:rPr>
            </w:pPr>
            <w:r w:rsidRPr="00711388">
              <w:rPr>
                <w:lang w:val="en-GB"/>
              </w:rPr>
              <w:t>C0020 to C0170/R0140</w:t>
            </w:r>
          </w:p>
        </w:tc>
        <w:tc>
          <w:tcPr>
            <w:tcW w:w="3064" w:type="dxa"/>
            <w:tcBorders>
              <w:top w:val="single" w:sz="2" w:space="0" w:color="auto"/>
              <w:left w:val="single" w:sz="2" w:space="0" w:color="auto"/>
              <w:bottom w:val="single" w:sz="2" w:space="0" w:color="auto"/>
              <w:right w:val="single" w:sz="2" w:space="0" w:color="auto"/>
            </w:tcBorders>
          </w:tcPr>
          <w:p w14:paraId="2796EBD2" w14:textId="04538F80" w:rsidR="00872AFE" w:rsidRPr="00711388" w:rsidRDefault="00872AFE" w:rsidP="00567869">
            <w:pPr>
              <w:pStyle w:val="NormalLeft"/>
              <w:rPr>
                <w:lang w:val="en-GB"/>
              </w:rPr>
            </w:pPr>
            <w:r w:rsidRPr="00711388">
              <w:rPr>
                <w:lang w:val="en-GB"/>
              </w:rPr>
              <w:t xml:space="preserve">Best Estimate of Premium provisions, Total recoverable from reinsurance/SPV and Finite reinsurance after the adjustment for expected losses due to counterparty default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63E194A7" w14:textId="77777777" w:rsidR="00872AFE" w:rsidRPr="00711388" w:rsidRDefault="00872AFE" w:rsidP="00567869">
            <w:pPr>
              <w:pStyle w:val="NormalLeft"/>
              <w:rPr>
                <w:lang w:val="en-GB"/>
              </w:rPr>
            </w:pPr>
            <w:r w:rsidRPr="00711388">
              <w:rPr>
                <w:lang w:val="en-GB"/>
              </w:rPr>
              <w:t>The amount of recoverable from reinsurance/SPV and Finite reinsurance after the adjustment for expected losses due to counterparty default, for each line of business, as defined in Annex I to Delegated Regulation (EU) 2015/35, regarding direct business and accepted reinsurance business.</w:t>
            </w:r>
          </w:p>
        </w:tc>
      </w:tr>
      <w:tr w:rsidR="00872AFE" w:rsidRPr="00711388" w14:paraId="6103DC1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DE7CE54" w14:textId="77777777" w:rsidR="00872AFE" w:rsidRPr="00711388" w:rsidRDefault="00872AFE" w:rsidP="00567869">
            <w:pPr>
              <w:pStyle w:val="NormalLeft"/>
              <w:rPr>
                <w:lang w:val="en-GB"/>
              </w:rPr>
            </w:pPr>
            <w:r w:rsidRPr="00711388">
              <w:rPr>
                <w:lang w:val="en-GB"/>
              </w:rPr>
              <w:t>C0180/R0140</w:t>
            </w:r>
          </w:p>
        </w:tc>
        <w:tc>
          <w:tcPr>
            <w:tcW w:w="3064" w:type="dxa"/>
            <w:tcBorders>
              <w:top w:val="single" w:sz="2" w:space="0" w:color="auto"/>
              <w:left w:val="single" w:sz="2" w:space="0" w:color="auto"/>
              <w:bottom w:val="single" w:sz="2" w:space="0" w:color="auto"/>
              <w:right w:val="single" w:sz="2" w:space="0" w:color="auto"/>
            </w:tcBorders>
          </w:tcPr>
          <w:p w14:paraId="40E36C32" w14:textId="78BB1E4F"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Premium provisions, Recoverable from reinsurance/SPV and Finite reinsurance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6FBA816B" w14:textId="77777777" w:rsidR="00872AFE" w:rsidRPr="00711388" w:rsidRDefault="00872AFE" w:rsidP="00567869">
            <w:pPr>
              <w:pStyle w:val="NormalLeft"/>
              <w:rPr>
                <w:lang w:val="en-GB"/>
              </w:rPr>
            </w:pPr>
            <w:r w:rsidRPr="00711388">
              <w:rPr>
                <w:lang w:val="en-GB"/>
              </w:rPr>
              <w:t>The total amount of Recoverable from reinsurance/SPV and Finite reinsurance after the adjustment for expected losses due to counterparty default, referred to the best estimate for premium provisions.</w:t>
            </w:r>
          </w:p>
        </w:tc>
      </w:tr>
      <w:tr w:rsidR="00872AFE" w:rsidRPr="00711388" w14:paraId="0F034549"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C1FE9EC" w14:textId="77777777" w:rsidR="00872AFE" w:rsidRPr="00711388" w:rsidRDefault="00872AFE" w:rsidP="00567869">
            <w:pPr>
              <w:pStyle w:val="NormalLeft"/>
              <w:rPr>
                <w:lang w:val="en-GB"/>
              </w:rPr>
            </w:pPr>
            <w:r w:rsidRPr="00711388">
              <w:rPr>
                <w:lang w:val="en-GB"/>
              </w:rPr>
              <w:t>C0020 to C0170/R0150</w:t>
            </w:r>
          </w:p>
        </w:tc>
        <w:tc>
          <w:tcPr>
            <w:tcW w:w="3064" w:type="dxa"/>
            <w:tcBorders>
              <w:top w:val="single" w:sz="2" w:space="0" w:color="auto"/>
              <w:left w:val="single" w:sz="2" w:space="0" w:color="auto"/>
              <w:bottom w:val="single" w:sz="2" w:space="0" w:color="auto"/>
              <w:right w:val="single" w:sz="2" w:space="0" w:color="auto"/>
            </w:tcBorders>
          </w:tcPr>
          <w:p w14:paraId="1F5DF514" w14:textId="764A6449" w:rsidR="00872AFE" w:rsidRPr="00711388" w:rsidRDefault="00872AFE" w:rsidP="00567869">
            <w:pPr>
              <w:pStyle w:val="NormalLeft"/>
              <w:rPr>
                <w:lang w:val="en-GB"/>
              </w:rPr>
            </w:pPr>
            <w:r w:rsidRPr="00711388">
              <w:rPr>
                <w:lang w:val="en-GB"/>
              </w:rPr>
              <w:t xml:space="preserve">Net best estimate of Premium provisions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728FBAEF" w14:textId="77777777" w:rsidR="00872AFE" w:rsidRPr="00711388" w:rsidRDefault="00872AFE" w:rsidP="00567869">
            <w:pPr>
              <w:pStyle w:val="NormalLeft"/>
              <w:rPr>
                <w:lang w:val="en-GB"/>
              </w:rPr>
            </w:pPr>
            <w:r w:rsidRPr="00711388">
              <w:rPr>
                <w:lang w:val="en-GB"/>
              </w:rPr>
              <w:t>The amount of net best estimate for premium provisions, for each line of business, as defined in Annex I to Delegated Regulation (EU) 2015/35.</w:t>
            </w:r>
          </w:p>
        </w:tc>
      </w:tr>
      <w:tr w:rsidR="00872AFE" w:rsidRPr="00711388" w14:paraId="0A7A9B55"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B85A8B6" w14:textId="77777777" w:rsidR="00872AFE" w:rsidRPr="00711388" w:rsidRDefault="00872AFE" w:rsidP="00567869">
            <w:pPr>
              <w:pStyle w:val="NormalLeft"/>
              <w:rPr>
                <w:lang w:val="en-GB"/>
              </w:rPr>
            </w:pPr>
            <w:r w:rsidRPr="00711388">
              <w:rPr>
                <w:lang w:val="en-GB"/>
              </w:rPr>
              <w:t>C0180/R0150</w:t>
            </w:r>
          </w:p>
        </w:tc>
        <w:tc>
          <w:tcPr>
            <w:tcW w:w="3064" w:type="dxa"/>
            <w:tcBorders>
              <w:top w:val="single" w:sz="2" w:space="0" w:color="auto"/>
              <w:left w:val="single" w:sz="2" w:space="0" w:color="auto"/>
              <w:bottom w:val="single" w:sz="2" w:space="0" w:color="auto"/>
              <w:right w:val="single" w:sz="2" w:space="0" w:color="auto"/>
            </w:tcBorders>
          </w:tcPr>
          <w:p w14:paraId="21A60185" w14:textId="71AB6276"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Net best estimate of Premium provisions</w:t>
            </w:r>
          </w:p>
        </w:tc>
        <w:tc>
          <w:tcPr>
            <w:tcW w:w="4086" w:type="dxa"/>
            <w:tcBorders>
              <w:top w:val="single" w:sz="2" w:space="0" w:color="auto"/>
              <w:left w:val="single" w:sz="2" w:space="0" w:color="auto"/>
              <w:bottom w:val="single" w:sz="2" w:space="0" w:color="auto"/>
              <w:right w:val="single" w:sz="2" w:space="0" w:color="auto"/>
            </w:tcBorders>
          </w:tcPr>
          <w:p w14:paraId="78951604" w14:textId="77777777" w:rsidR="00872AFE" w:rsidRPr="00711388" w:rsidRDefault="00872AFE" w:rsidP="00567869">
            <w:pPr>
              <w:pStyle w:val="NormalLeft"/>
              <w:rPr>
                <w:lang w:val="en-GB"/>
              </w:rPr>
            </w:pPr>
            <w:r w:rsidRPr="00711388">
              <w:rPr>
                <w:lang w:val="en-GB"/>
              </w:rPr>
              <w:t>The total amount of net best estimate for premium provisions.</w:t>
            </w:r>
          </w:p>
        </w:tc>
      </w:tr>
      <w:tr w:rsidR="00872AFE" w:rsidRPr="00711388" w14:paraId="4F37EFEF"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CA5B35E" w14:textId="77777777" w:rsidR="00872AFE" w:rsidRPr="00711388" w:rsidRDefault="00872AFE" w:rsidP="00567869">
            <w:pPr>
              <w:pStyle w:val="NormalLeft"/>
              <w:rPr>
                <w:lang w:val="en-GB"/>
              </w:rPr>
            </w:pPr>
            <w:r w:rsidRPr="00711388">
              <w:rPr>
                <w:lang w:val="en-GB"/>
              </w:rPr>
              <w:t>C0020 to C0170/R0160</w:t>
            </w:r>
          </w:p>
        </w:tc>
        <w:tc>
          <w:tcPr>
            <w:tcW w:w="3064" w:type="dxa"/>
            <w:tcBorders>
              <w:top w:val="single" w:sz="2" w:space="0" w:color="auto"/>
              <w:left w:val="single" w:sz="2" w:space="0" w:color="auto"/>
              <w:bottom w:val="single" w:sz="2" w:space="0" w:color="auto"/>
              <w:right w:val="single" w:sz="2" w:space="0" w:color="auto"/>
            </w:tcBorders>
          </w:tcPr>
          <w:p w14:paraId="1BDEEC6D" w14:textId="77777777" w:rsidR="00872AFE" w:rsidRPr="00711388" w:rsidRDefault="00872AFE" w:rsidP="00567869">
            <w:pPr>
              <w:pStyle w:val="NormalLeft"/>
              <w:rPr>
                <w:lang w:val="en-GB"/>
              </w:rPr>
            </w:pPr>
            <w:r w:rsidRPr="00711388">
              <w:rPr>
                <w:lang w:val="en-GB"/>
              </w:rPr>
              <w:t>Best Estimate of Claims Provisions, Gross, Total</w:t>
            </w:r>
          </w:p>
        </w:tc>
        <w:tc>
          <w:tcPr>
            <w:tcW w:w="4086" w:type="dxa"/>
            <w:tcBorders>
              <w:top w:val="single" w:sz="2" w:space="0" w:color="auto"/>
              <w:left w:val="single" w:sz="2" w:space="0" w:color="auto"/>
              <w:bottom w:val="single" w:sz="2" w:space="0" w:color="auto"/>
              <w:right w:val="single" w:sz="2" w:space="0" w:color="auto"/>
            </w:tcBorders>
          </w:tcPr>
          <w:p w14:paraId="5220CBD1" w14:textId="77777777" w:rsidR="00872AFE" w:rsidRPr="00711388" w:rsidRDefault="00872AFE" w:rsidP="00567869">
            <w:pPr>
              <w:pStyle w:val="NormalLeft"/>
              <w:rPr>
                <w:lang w:val="en-GB"/>
              </w:rPr>
            </w:pPr>
            <w:r w:rsidRPr="00711388">
              <w:rPr>
                <w:lang w:val="en-GB"/>
              </w:rPr>
              <w:t>The amount of best estimate for Claims Provisions, gross of the amounts recoverable from reinsurance contracts, special purpose vehicles and finite reinsurance, for each line of business, as defined in Annex I to Delegated Regulation (EU) 2015/35, regarding direct and accepted business.</w:t>
            </w:r>
          </w:p>
        </w:tc>
      </w:tr>
      <w:tr w:rsidR="00872AFE" w:rsidRPr="00711388" w14:paraId="3049E12D"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FFC89F4" w14:textId="77777777" w:rsidR="00872AFE" w:rsidRPr="00711388" w:rsidRDefault="00872AFE" w:rsidP="00567869">
            <w:pPr>
              <w:pStyle w:val="NormalLeft"/>
              <w:rPr>
                <w:lang w:val="en-GB"/>
              </w:rPr>
            </w:pPr>
            <w:r w:rsidRPr="00711388">
              <w:rPr>
                <w:lang w:val="en-GB"/>
              </w:rPr>
              <w:lastRenderedPageBreak/>
              <w:t>C0180/R0160</w:t>
            </w:r>
          </w:p>
        </w:tc>
        <w:tc>
          <w:tcPr>
            <w:tcW w:w="3064" w:type="dxa"/>
            <w:tcBorders>
              <w:top w:val="single" w:sz="2" w:space="0" w:color="auto"/>
              <w:left w:val="single" w:sz="2" w:space="0" w:color="auto"/>
              <w:bottom w:val="single" w:sz="2" w:space="0" w:color="auto"/>
              <w:right w:val="single" w:sz="2" w:space="0" w:color="auto"/>
            </w:tcBorders>
          </w:tcPr>
          <w:p w14:paraId="06451F39" w14:textId="64A0D152"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Claims Provisions, Gross, total</w:t>
            </w:r>
          </w:p>
        </w:tc>
        <w:tc>
          <w:tcPr>
            <w:tcW w:w="4086" w:type="dxa"/>
            <w:tcBorders>
              <w:top w:val="single" w:sz="2" w:space="0" w:color="auto"/>
              <w:left w:val="single" w:sz="2" w:space="0" w:color="auto"/>
              <w:bottom w:val="single" w:sz="2" w:space="0" w:color="auto"/>
              <w:right w:val="single" w:sz="2" w:space="0" w:color="auto"/>
            </w:tcBorders>
          </w:tcPr>
          <w:p w14:paraId="24CB8F6C" w14:textId="77777777" w:rsidR="00872AFE" w:rsidRPr="00711388" w:rsidRDefault="00872AFE" w:rsidP="00567869">
            <w:pPr>
              <w:pStyle w:val="NormalLeft"/>
              <w:rPr>
                <w:lang w:val="en-GB"/>
              </w:rPr>
            </w:pPr>
            <w:r w:rsidRPr="00711388">
              <w:rPr>
                <w:lang w:val="en-GB"/>
              </w:rPr>
              <w:t>The total amount of best estimate for Claims Provisions, gross of the amounts recoverable from reinsurance contracts, special purpose vehicles and finite reinsurance.</w:t>
            </w:r>
          </w:p>
        </w:tc>
      </w:tr>
      <w:tr w:rsidR="00872AFE" w:rsidRPr="00711388" w14:paraId="5978B9BD"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D504501" w14:textId="77777777" w:rsidR="00872AFE" w:rsidRPr="00711388" w:rsidRDefault="00872AFE" w:rsidP="00567869">
            <w:pPr>
              <w:pStyle w:val="NormalLeft"/>
              <w:rPr>
                <w:lang w:val="en-GB"/>
              </w:rPr>
            </w:pPr>
            <w:r w:rsidRPr="00711388">
              <w:rPr>
                <w:lang w:val="en-GB"/>
              </w:rPr>
              <w:t>C0020 to C0130/R0170</w:t>
            </w:r>
          </w:p>
        </w:tc>
        <w:tc>
          <w:tcPr>
            <w:tcW w:w="3064" w:type="dxa"/>
            <w:tcBorders>
              <w:top w:val="single" w:sz="2" w:space="0" w:color="auto"/>
              <w:left w:val="single" w:sz="2" w:space="0" w:color="auto"/>
              <w:bottom w:val="single" w:sz="2" w:space="0" w:color="auto"/>
              <w:right w:val="single" w:sz="2" w:space="0" w:color="auto"/>
            </w:tcBorders>
          </w:tcPr>
          <w:p w14:paraId="2B74000C" w14:textId="674D0F3F" w:rsidR="00872AFE" w:rsidRPr="00711388" w:rsidRDefault="00872AFE" w:rsidP="00567869">
            <w:pPr>
              <w:pStyle w:val="NormalLeft"/>
              <w:rPr>
                <w:lang w:val="en-GB"/>
              </w:rPr>
            </w:pPr>
            <w:r w:rsidRPr="00711388">
              <w:rPr>
                <w:lang w:val="en-GB"/>
              </w:rPr>
              <w:t xml:space="preserve">Best Estimate of Claims Provisions, Gross </w:t>
            </w:r>
            <w:r w:rsidR="00845F43" w:rsidRPr="00711388">
              <w:rPr>
                <w:lang w:val="en-GB"/>
              </w:rPr>
              <w:t>-</w:t>
            </w:r>
            <w:r w:rsidRPr="00711388">
              <w:rPr>
                <w:lang w:val="en-GB"/>
              </w:rPr>
              <w:t xml:space="preserve"> direct business</w:t>
            </w:r>
          </w:p>
        </w:tc>
        <w:tc>
          <w:tcPr>
            <w:tcW w:w="4086" w:type="dxa"/>
            <w:tcBorders>
              <w:top w:val="single" w:sz="2" w:space="0" w:color="auto"/>
              <w:left w:val="single" w:sz="2" w:space="0" w:color="auto"/>
              <w:bottom w:val="single" w:sz="2" w:space="0" w:color="auto"/>
              <w:right w:val="single" w:sz="2" w:space="0" w:color="auto"/>
            </w:tcBorders>
          </w:tcPr>
          <w:p w14:paraId="1C32872E" w14:textId="77777777" w:rsidR="00872AFE" w:rsidRPr="00711388" w:rsidRDefault="00872AFE" w:rsidP="00567869">
            <w:pPr>
              <w:pStyle w:val="NormalLeft"/>
              <w:rPr>
                <w:lang w:val="en-GB"/>
              </w:rPr>
            </w:pPr>
            <w:r w:rsidRPr="00711388">
              <w:rPr>
                <w:lang w:val="en-GB"/>
              </w:rPr>
              <w:t>The amount of best estimate for claims provisions, gross of the amounts recoverable from reinsurance contracts, special purpose vehicles and finite reinsurance, for each line of business, as defined in Annex I to Delegated Regulation (EU) 2015/35, regarding direct business.</w:t>
            </w:r>
          </w:p>
        </w:tc>
      </w:tr>
      <w:tr w:rsidR="00872AFE" w:rsidRPr="00711388" w14:paraId="7E971306"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77A7330" w14:textId="77777777" w:rsidR="00872AFE" w:rsidRPr="00711388" w:rsidRDefault="00872AFE" w:rsidP="00567869">
            <w:pPr>
              <w:pStyle w:val="NormalLeft"/>
              <w:rPr>
                <w:lang w:val="en-GB"/>
              </w:rPr>
            </w:pPr>
            <w:r w:rsidRPr="00711388">
              <w:rPr>
                <w:lang w:val="en-GB"/>
              </w:rPr>
              <w:t>C0180/R0170</w:t>
            </w:r>
          </w:p>
        </w:tc>
        <w:tc>
          <w:tcPr>
            <w:tcW w:w="3064" w:type="dxa"/>
            <w:tcBorders>
              <w:top w:val="single" w:sz="2" w:space="0" w:color="auto"/>
              <w:left w:val="single" w:sz="2" w:space="0" w:color="auto"/>
              <w:bottom w:val="single" w:sz="2" w:space="0" w:color="auto"/>
              <w:right w:val="single" w:sz="2" w:space="0" w:color="auto"/>
            </w:tcBorders>
          </w:tcPr>
          <w:p w14:paraId="7FA19EA6" w14:textId="5D2BBE14"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Claims Provisions, Gross, total direct business</w:t>
            </w:r>
          </w:p>
        </w:tc>
        <w:tc>
          <w:tcPr>
            <w:tcW w:w="4086" w:type="dxa"/>
            <w:tcBorders>
              <w:top w:val="single" w:sz="2" w:space="0" w:color="auto"/>
              <w:left w:val="single" w:sz="2" w:space="0" w:color="auto"/>
              <w:bottom w:val="single" w:sz="2" w:space="0" w:color="auto"/>
              <w:right w:val="single" w:sz="2" w:space="0" w:color="auto"/>
            </w:tcBorders>
          </w:tcPr>
          <w:p w14:paraId="76503891" w14:textId="77777777" w:rsidR="00872AFE" w:rsidRPr="00711388" w:rsidRDefault="00872AFE" w:rsidP="00567869">
            <w:pPr>
              <w:pStyle w:val="NormalLeft"/>
              <w:rPr>
                <w:lang w:val="en-GB"/>
              </w:rPr>
            </w:pPr>
            <w:r w:rsidRPr="00711388">
              <w:rPr>
                <w:lang w:val="en-GB"/>
              </w:rPr>
              <w:t>The total amount of best estimate for Claims provisions, direct business, gross of the amounts recoverable from reinsurance contracts, special purpose vehicles and finite reinsurance.</w:t>
            </w:r>
          </w:p>
        </w:tc>
      </w:tr>
      <w:tr w:rsidR="00872AFE" w:rsidRPr="00711388" w14:paraId="25B7A839"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4C1D33B" w14:textId="77777777" w:rsidR="00872AFE" w:rsidRPr="00711388" w:rsidRDefault="00872AFE" w:rsidP="00567869">
            <w:pPr>
              <w:pStyle w:val="NormalLeft"/>
              <w:rPr>
                <w:lang w:val="en-GB"/>
              </w:rPr>
            </w:pPr>
            <w:r w:rsidRPr="00711388">
              <w:rPr>
                <w:lang w:val="en-GB"/>
              </w:rPr>
              <w:t>C0020 to C0130/R0180</w:t>
            </w:r>
          </w:p>
        </w:tc>
        <w:tc>
          <w:tcPr>
            <w:tcW w:w="3064" w:type="dxa"/>
            <w:tcBorders>
              <w:top w:val="single" w:sz="2" w:space="0" w:color="auto"/>
              <w:left w:val="single" w:sz="2" w:space="0" w:color="auto"/>
              <w:bottom w:val="single" w:sz="2" w:space="0" w:color="auto"/>
              <w:right w:val="single" w:sz="2" w:space="0" w:color="auto"/>
            </w:tcBorders>
          </w:tcPr>
          <w:p w14:paraId="1AD13043" w14:textId="75DF0B8D" w:rsidR="00872AFE" w:rsidRPr="00711388" w:rsidRDefault="00872AFE" w:rsidP="00567869">
            <w:pPr>
              <w:pStyle w:val="NormalLeft"/>
              <w:rPr>
                <w:lang w:val="en-GB"/>
              </w:rPr>
            </w:pPr>
            <w:r w:rsidRPr="00711388">
              <w:rPr>
                <w:lang w:val="en-GB"/>
              </w:rPr>
              <w:t xml:space="preserve">Best Estimate of Claims Provisions, Gross </w:t>
            </w:r>
            <w:r w:rsidR="00845F43" w:rsidRPr="00711388">
              <w:rPr>
                <w:lang w:val="en-GB"/>
              </w:rPr>
              <w:t>-</w:t>
            </w:r>
            <w:r w:rsidRPr="00711388">
              <w:rPr>
                <w:lang w:val="en-GB"/>
              </w:rPr>
              <w:t xml:space="preserve">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66354C29" w14:textId="77777777" w:rsidR="00872AFE" w:rsidRPr="00711388" w:rsidRDefault="00872AFE" w:rsidP="00567869">
            <w:pPr>
              <w:pStyle w:val="NormalLeft"/>
              <w:rPr>
                <w:lang w:val="en-GB"/>
              </w:rPr>
            </w:pPr>
            <w:r w:rsidRPr="00711388">
              <w:rPr>
                <w:lang w:val="en-GB"/>
              </w:rPr>
              <w:t>The amount of best estimate for claims provisions, gross of the amounts recoverable from reinsurance contracts, special purpose vehicles and finite reinsurance, for each line of business, as defined in Annex I to Delegated Regulation (EU) 2015/35, regarding accepted proportional reinsurance.</w:t>
            </w:r>
          </w:p>
        </w:tc>
      </w:tr>
      <w:tr w:rsidR="00872AFE" w:rsidRPr="00711388" w14:paraId="4912B49A"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1BD58B1" w14:textId="77777777" w:rsidR="00872AFE" w:rsidRPr="00711388" w:rsidRDefault="00872AFE" w:rsidP="00567869">
            <w:pPr>
              <w:pStyle w:val="NormalLeft"/>
              <w:rPr>
                <w:lang w:val="en-GB"/>
              </w:rPr>
            </w:pPr>
            <w:r w:rsidRPr="00711388">
              <w:rPr>
                <w:lang w:val="en-GB"/>
              </w:rPr>
              <w:t>C0180/R0180</w:t>
            </w:r>
          </w:p>
        </w:tc>
        <w:tc>
          <w:tcPr>
            <w:tcW w:w="3064" w:type="dxa"/>
            <w:tcBorders>
              <w:top w:val="single" w:sz="2" w:space="0" w:color="auto"/>
              <w:left w:val="single" w:sz="2" w:space="0" w:color="auto"/>
              <w:bottom w:val="single" w:sz="2" w:space="0" w:color="auto"/>
              <w:right w:val="single" w:sz="2" w:space="0" w:color="auto"/>
            </w:tcBorders>
          </w:tcPr>
          <w:p w14:paraId="28004ACE" w14:textId="7EC0BF50"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Claims Provisions, Gross, total accepted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2E4285C5" w14:textId="77777777" w:rsidR="00872AFE" w:rsidRPr="00711388" w:rsidRDefault="00872AFE" w:rsidP="00567869">
            <w:pPr>
              <w:pStyle w:val="NormalLeft"/>
              <w:rPr>
                <w:lang w:val="en-GB"/>
              </w:rPr>
            </w:pPr>
            <w:r w:rsidRPr="00711388">
              <w:rPr>
                <w:lang w:val="en-GB"/>
              </w:rPr>
              <w:t>The total amount of best estimate for Claims provisions, accepted proportional reinsurance business, gross of the amounts recoverable from reinsurance contracts, special purpose vehicles and finite reinsurance.</w:t>
            </w:r>
          </w:p>
        </w:tc>
      </w:tr>
      <w:tr w:rsidR="00872AFE" w:rsidRPr="00711388" w14:paraId="41C22824"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DA75035" w14:textId="77777777" w:rsidR="00872AFE" w:rsidRPr="00711388" w:rsidRDefault="00872AFE" w:rsidP="00567869">
            <w:pPr>
              <w:pStyle w:val="NormalLeft"/>
              <w:rPr>
                <w:lang w:val="en-GB"/>
              </w:rPr>
            </w:pPr>
            <w:r w:rsidRPr="00711388">
              <w:rPr>
                <w:lang w:val="en-GB"/>
              </w:rPr>
              <w:t>C0140 to C0170/R0190</w:t>
            </w:r>
          </w:p>
        </w:tc>
        <w:tc>
          <w:tcPr>
            <w:tcW w:w="3064" w:type="dxa"/>
            <w:tcBorders>
              <w:top w:val="single" w:sz="2" w:space="0" w:color="auto"/>
              <w:left w:val="single" w:sz="2" w:space="0" w:color="auto"/>
              <w:bottom w:val="single" w:sz="2" w:space="0" w:color="auto"/>
              <w:right w:val="single" w:sz="2" w:space="0" w:color="auto"/>
            </w:tcBorders>
          </w:tcPr>
          <w:p w14:paraId="46BD0068" w14:textId="74DB5994" w:rsidR="00872AFE" w:rsidRPr="00711388" w:rsidRDefault="00872AFE" w:rsidP="00567869">
            <w:pPr>
              <w:pStyle w:val="NormalLeft"/>
              <w:rPr>
                <w:lang w:val="en-GB"/>
              </w:rPr>
            </w:pPr>
            <w:r w:rsidRPr="00711388">
              <w:rPr>
                <w:lang w:val="en-GB"/>
              </w:rPr>
              <w:t xml:space="preserve">Best Estimate of Claims Provisions, Gross </w:t>
            </w:r>
            <w:r w:rsidR="00845F43" w:rsidRPr="00711388">
              <w:rPr>
                <w:lang w:val="en-GB"/>
              </w:rPr>
              <w:t>-</w:t>
            </w:r>
            <w:r w:rsidRPr="00711388">
              <w:rPr>
                <w:lang w:val="en-GB"/>
              </w:rPr>
              <w:t xml:space="preserve">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5BC5790F" w14:textId="77777777" w:rsidR="00872AFE" w:rsidRPr="00711388" w:rsidRDefault="00872AFE" w:rsidP="00567869">
            <w:pPr>
              <w:pStyle w:val="NormalLeft"/>
              <w:rPr>
                <w:lang w:val="en-GB"/>
              </w:rPr>
            </w:pPr>
            <w:r w:rsidRPr="00711388">
              <w:rPr>
                <w:lang w:val="en-GB"/>
              </w:rPr>
              <w:t>The amount of best estimate for Claims Provisions, gross of the amounts recoverable from reinsurance contracts, special purpose vehicles and finite reinsurance, for each line of business, as defined in Annex I to Delegated Regulation (EU) 2015/35, regarding accepted non proportional reinsurance.</w:t>
            </w:r>
          </w:p>
        </w:tc>
      </w:tr>
      <w:tr w:rsidR="00872AFE" w:rsidRPr="00711388" w14:paraId="3083FD7E"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08AB1F0" w14:textId="77777777" w:rsidR="00872AFE" w:rsidRPr="00711388" w:rsidRDefault="00872AFE" w:rsidP="00567869">
            <w:pPr>
              <w:pStyle w:val="NormalLeft"/>
              <w:rPr>
                <w:lang w:val="en-GB"/>
              </w:rPr>
            </w:pPr>
            <w:r w:rsidRPr="00711388">
              <w:rPr>
                <w:lang w:val="en-GB"/>
              </w:rPr>
              <w:t>C0180/R0190</w:t>
            </w:r>
          </w:p>
        </w:tc>
        <w:tc>
          <w:tcPr>
            <w:tcW w:w="3064" w:type="dxa"/>
            <w:tcBorders>
              <w:top w:val="single" w:sz="2" w:space="0" w:color="auto"/>
              <w:left w:val="single" w:sz="2" w:space="0" w:color="auto"/>
              <w:bottom w:val="single" w:sz="2" w:space="0" w:color="auto"/>
              <w:right w:val="single" w:sz="2" w:space="0" w:color="auto"/>
            </w:tcBorders>
          </w:tcPr>
          <w:p w14:paraId="73D91B40" w14:textId="7C3460E5"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 xml:space="preserve">Life obligations, Best Estimate of Claims </w:t>
            </w:r>
            <w:r w:rsidRPr="00711388">
              <w:rPr>
                <w:lang w:val="en-GB"/>
              </w:rPr>
              <w:lastRenderedPageBreak/>
              <w:t xml:space="preserve">Provisions, Gross </w:t>
            </w:r>
            <w:r w:rsidR="00845F43" w:rsidRPr="00711388">
              <w:rPr>
                <w:lang w:val="en-GB"/>
              </w:rPr>
              <w:t>-</w:t>
            </w:r>
            <w:r w:rsidRPr="00711388">
              <w:rPr>
                <w:lang w:val="en-GB"/>
              </w:rPr>
              <w:t xml:space="preserve"> accepted non proportional reinsurance business</w:t>
            </w:r>
          </w:p>
        </w:tc>
        <w:tc>
          <w:tcPr>
            <w:tcW w:w="4086" w:type="dxa"/>
            <w:tcBorders>
              <w:top w:val="single" w:sz="2" w:space="0" w:color="auto"/>
              <w:left w:val="single" w:sz="2" w:space="0" w:color="auto"/>
              <w:bottom w:val="single" w:sz="2" w:space="0" w:color="auto"/>
              <w:right w:val="single" w:sz="2" w:space="0" w:color="auto"/>
            </w:tcBorders>
          </w:tcPr>
          <w:p w14:paraId="6AF768FF" w14:textId="77777777" w:rsidR="00872AFE" w:rsidRPr="00711388" w:rsidRDefault="00872AFE" w:rsidP="00567869">
            <w:pPr>
              <w:pStyle w:val="NormalLeft"/>
              <w:rPr>
                <w:lang w:val="en-GB"/>
              </w:rPr>
            </w:pPr>
            <w:r w:rsidRPr="00711388">
              <w:rPr>
                <w:lang w:val="en-GB"/>
              </w:rPr>
              <w:lastRenderedPageBreak/>
              <w:t xml:space="preserve">The total amount of best estimate for Claims Provisions, gross of the amounts </w:t>
            </w:r>
            <w:r w:rsidRPr="00711388">
              <w:rPr>
                <w:lang w:val="en-GB"/>
              </w:rPr>
              <w:lastRenderedPageBreak/>
              <w:t>recoverable from reinsurance contracts, special purpose vehicles and finite reinsurance.</w:t>
            </w:r>
          </w:p>
        </w:tc>
      </w:tr>
      <w:tr w:rsidR="00872AFE" w:rsidRPr="00711388" w14:paraId="51FD08DC"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2A0922E" w14:textId="77777777" w:rsidR="00872AFE" w:rsidRPr="00711388" w:rsidRDefault="00872AFE" w:rsidP="00567869">
            <w:pPr>
              <w:pStyle w:val="NormalLeft"/>
              <w:rPr>
                <w:lang w:val="en-GB"/>
              </w:rPr>
            </w:pPr>
            <w:r w:rsidRPr="00711388">
              <w:rPr>
                <w:lang w:val="en-GB"/>
              </w:rPr>
              <w:lastRenderedPageBreak/>
              <w:t>C0020 to C0170/R0200</w:t>
            </w:r>
          </w:p>
        </w:tc>
        <w:tc>
          <w:tcPr>
            <w:tcW w:w="3064" w:type="dxa"/>
            <w:tcBorders>
              <w:top w:val="single" w:sz="2" w:space="0" w:color="auto"/>
              <w:left w:val="single" w:sz="2" w:space="0" w:color="auto"/>
              <w:bottom w:val="single" w:sz="2" w:space="0" w:color="auto"/>
              <w:right w:val="single" w:sz="2" w:space="0" w:color="auto"/>
            </w:tcBorders>
          </w:tcPr>
          <w:p w14:paraId="7514CC85" w14:textId="77777777" w:rsidR="00872AFE" w:rsidRPr="00711388" w:rsidRDefault="00872AFE" w:rsidP="00567869">
            <w:pPr>
              <w:pStyle w:val="NormalLeft"/>
              <w:rPr>
                <w:lang w:val="en-GB"/>
              </w:rPr>
            </w:pPr>
            <w:r w:rsidRPr="00711388">
              <w:rPr>
                <w:lang w:val="en-GB"/>
              </w:rPr>
              <w:t>Best Estimate of Claims provisions, Total recoverable from reinsurance/SPV and Finite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39F6F40A" w14:textId="77777777" w:rsidR="00872AFE" w:rsidRPr="00711388" w:rsidRDefault="00872AFE" w:rsidP="00567869">
            <w:pPr>
              <w:pStyle w:val="NormalLeft"/>
              <w:rPr>
                <w:lang w:val="en-GB"/>
              </w:rPr>
            </w:pPr>
            <w:r w:rsidRPr="00711388">
              <w:rPr>
                <w:lang w:val="en-GB"/>
              </w:rPr>
              <w:t>Total recoverable from reinsurance/SPV and Finite Re, before the adjustment for expected losses due to counterparty default, referred to the Best Estimate for Claims Provisions, for each line of business, as defined in Annex I to Delegated Regulation (EU) 2015/35, regarding direct and accepted reinsurance business.</w:t>
            </w:r>
          </w:p>
        </w:tc>
      </w:tr>
      <w:tr w:rsidR="00872AFE" w:rsidRPr="00711388" w14:paraId="0CFDAD85"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349C8F8" w14:textId="77777777" w:rsidR="00872AFE" w:rsidRPr="00711388" w:rsidRDefault="00872AFE" w:rsidP="00567869">
            <w:pPr>
              <w:pStyle w:val="NormalLeft"/>
              <w:rPr>
                <w:lang w:val="en-GB"/>
              </w:rPr>
            </w:pPr>
            <w:r w:rsidRPr="00711388">
              <w:rPr>
                <w:lang w:val="en-GB"/>
              </w:rPr>
              <w:t>C0180/R0200</w:t>
            </w:r>
          </w:p>
        </w:tc>
        <w:tc>
          <w:tcPr>
            <w:tcW w:w="3064" w:type="dxa"/>
            <w:tcBorders>
              <w:top w:val="single" w:sz="2" w:space="0" w:color="auto"/>
              <w:left w:val="single" w:sz="2" w:space="0" w:color="auto"/>
              <w:bottom w:val="single" w:sz="2" w:space="0" w:color="auto"/>
              <w:right w:val="single" w:sz="2" w:space="0" w:color="auto"/>
            </w:tcBorders>
          </w:tcPr>
          <w:p w14:paraId="70AFC542" w14:textId="50A26967"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Claims Provisions, Total recoverable from reinsurance/SPV and Finite re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222F55DC" w14:textId="77777777" w:rsidR="00872AFE" w:rsidRPr="00711388" w:rsidRDefault="00872AFE" w:rsidP="00567869">
            <w:pPr>
              <w:pStyle w:val="NormalLeft"/>
              <w:rPr>
                <w:lang w:val="en-GB"/>
              </w:rPr>
            </w:pPr>
            <w:r w:rsidRPr="00711388">
              <w:rPr>
                <w:lang w:val="en-GB"/>
              </w:rPr>
              <w:t>The Total recoverable from reinsurance/SPV, and Finite before the adjustment for expected losses due to counterparty default, referred to the Best Estimate for Claims Provisions.</w:t>
            </w:r>
          </w:p>
        </w:tc>
      </w:tr>
      <w:tr w:rsidR="00872AFE" w:rsidRPr="00711388" w14:paraId="0047B0F1"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7AF67D90" w14:textId="77777777" w:rsidR="00872AFE" w:rsidRPr="00711388" w:rsidRDefault="00872AFE" w:rsidP="00567869">
            <w:pPr>
              <w:pStyle w:val="NormalLeft"/>
              <w:rPr>
                <w:lang w:val="en-GB"/>
              </w:rPr>
            </w:pPr>
            <w:r w:rsidRPr="00711388">
              <w:rPr>
                <w:lang w:val="en-GB"/>
              </w:rPr>
              <w:t>C0020 to C0170/R0210</w:t>
            </w:r>
          </w:p>
        </w:tc>
        <w:tc>
          <w:tcPr>
            <w:tcW w:w="3064" w:type="dxa"/>
            <w:tcBorders>
              <w:top w:val="single" w:sz="2" w:space="0" w:color="auto"/>
              <w:left w:val="single" w:sz="2" w:space="0" w:color="auto"/>
              <w:bottom w:val="single" w:sz="2" w:space="0" w:color="auto"/>
              <w:right w:val="single" w:sz="2" w:space="0" w:color="auto"/>
            </w:tcBorders>
          </w:tcPr>
          <w:p w14:paraId="5D3BEAA2" w14:textId="10DB7F6D" w:rsidR="00872AFE" w:rsidRPr="00711388" w:rsidRDefault="00872AFE" w:rsidP="00567869">
            <w:pPr>
              <w:pStyle w:val="NormalLeft"/>
              <w:rPr>
                <w:lang w:val="en-GB"/>
              </w:rPr>
            </w:pPr>
            <w:r w:rsidRPr="00711388">
              <w:rPr>
                <w:lang w:val="en-GB"/>
              </w:rPr>
              <w:t xml:space="preserve">Best Estimate of Claims provisions, Recoverables from reinsurance (except SPV and Finite Reinsurance) before adjustment for expected losses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EA5234A" w14:textId="77777777" w:rsidR="00872AFE" w:rsidRPr="00711388" w:rsidRDefault="00872AFE" w:rsidP="00567869">
            <w:pPr>
              <w:pStyle w:val="NormalLeft"/>
              <w:rPr>
                <w:lang w:val="en-GB"/>
              </w:rPr>
            </w:pPr>
            <w:r w:rsidRPr="00711388">
              <w:rPr>
                <w:lang w:val="en-GB"/>
              </w:rPr>
              <w:t>The amount of Recoverables from reinsurance (except SPV and Finite Reinsurance) before adjustment for expected losses, referred to the Best Estimate for Claims Provisions, for each line of business, as defined in Annex I to Delegated Regulation (EU) 2015/35, regarding direct and accepted reinsurance business.</w:t>
            </w:r>
          </w:p>
        </w:tc>
      </w:tr>
      <w:tr w:rsidR="00872AFE" w:rsidRPr="00711388" w14:paraId="0C5F0D4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95BC5F8" w14:textId="77777777" w:rsidR="00872AFE" w:rsidRPr="00711388" w:rsidRDefault="00872AFE" w:rsidP="00567869">
            <w:pPr>
              <w:pStyle w:val="NormalLeft"/>
              <w:rPr>
                <w:lang w:val="en-GB"/>
              </w:rPr>
            </w:pPr>
            <w:r w:rsidRPr="00711388">
              <w:rPr>
                <w:lang w:val="en-GB"/>
              </w:rPr>
              <w:t>C0180/R0210</w:t>
            </w:r>
          </w:p>
        </w:tc>
        <w:tc>
          <w:tcPr>
            <w:tcW w:w="3064" w:type="dxa"/>
            <w:tcBorders>
              <w:top w:val="single" w:sz="2" w:space="0" w:color="auto"/>
              <w:left w:val="single" w:sz="2" w:space="0" w:color="auto"/>
              <w:bottom w:val="single" w:sz="2" w:space="0" w:color="auto"/>
              <w:right w:val="single" w:sz="2" w:space="0" w:color="auto"/>
            </w:tcBorders>
          </w:tcPr>
          <w:p w14:paraId="30C6B2AF" w14:textId="34AFDD73"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 xml:space="preserve">Life obligations, Best estimate of Claims provisions, Total Recoverables from reinsurance (except SPV and Finite Reinsurance) before adjustment for expected losses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1C1A18A" w14:textId="77777777" w:rsidR="00872AFE" w:rsidRPr="00711388" w:rsidRDefault="00872AFE" w:rsidP="00567869">
            <w:pPr>
              <w:pStyle w:val="NormalLeft"/>
              <w:rPr>
                <w:lang w:val="en-GB"/>
              </w:rPr>
            </w:pPr>
            <w:r w:rsidRPr="00711388">
              <w:rPr>
                <w:lang w:val="en-GB"/>
              </w:rPr>
              <w:t>The total amount of Recoverables from reinsurance (except SPV and Finite Reinsurance) before adjustment for expected losses, referred to the Best Estimate for Claims Provisions.</w:t>
            </w:r>
          </w:p>
        </w:tc>
      </w:tr>
      <w:tr w:rsidR="00872AFE" w:rsidRPr="00711388" w14:paraId="4844EEF1"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58DA7C6" w14:textId="77777777" w:rsidR="00872AFE" w:rsidRPr="00711388" w:rsidRDefault="00872AFE" w:rsidP="00567869">
            <w:pPr>
              <w:pStyle w:val="NormalLeft"/>
              <w:rPr>
                <w:lang w:val="en-GB"/>
              </w:rPr>
            </w:pPr>
            <w:r w:rsidRPr="00711388">
              <w:rPr>
                <w:lang w:val="en-GB"/>
              </w:rPr>
              <w:t>C0020 to C0170/R0220</w:t>
            </w:r>
          </w:p>
        </w:tc>
        <w:tc>
          <w:tcPr>
            <w:tcW w:w="3064" w:type="dxa"/>
            <w:tcBorders>
              <w:top w:val="single" w:sz="2" w:space="0" w:color="auto"/>
              <w:left w:val="single" w:sz="2" w:space="0" w:color="auto"/>
              <w:bottom w:val="single" w:sz="2" w:space="0" w:color="auto"/>
              <w:right w:val="single" w:sz="2" w:space="0" w:color="auto"/>
            </w:tcBorders>
          </w:tcPr>
          <w:p w14:paraId="166A333F" w14:textId="33BEA4AC" w:rsidR="00872AFE" w:rsidRPr="00711388" w:rsidRDefault="00872AFE" w:rsidP="00567869">
            <w:pPr>
              <w:pStyle w:val="NormalLeft"/>
              <w:rPr>
                <w:lang w:val="en-GB"/>
              </w:rPr>
            </w:pPr>
            <w:r w:rsidRPr="00711388">
              <w:rPr>
                <w:lang w:val="en-GB"/>
              </w:rPr>
              <w:t xml:space="preserve">Best Estimate of Claims provisions, Recoverables from SPV before adjustment for expected losses </w:t>
            </w:r>
            <w:r w:rsidR="00845F43" w:rsidRPr="00711388">
              <w:rPr>
                <w:lang w:val="en-GB"/>
              </w:rPr>
              <w:t>-</w:t>
            </w:r>
            <w:r w:rsidRPr="00711388">
              <w:rPr>
                <w:lang w:val="en-GB"/>
              </w:rPr>
              <w:t xml:space="preserve"> Direct </w:t>
            </w:r>
            <w:r w:rsidRPr="00711388">
              <w:rPr>
                <w:lang w:val="en-GB"/>
              </w:rPr>
              <w:lastRenderedPageBreak/>
              <w:t>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33CA2F9" w14:textId="77777777" w:rsidR="00872AFE" w:rsidRPr="00711388" w:rsidRDefault="00872AFE" w:rsidP="00567869">
            <w:pPr>
              <w:pStyle w:val="NormalLeft"/>
              <w:rPr>
                <w:lang w:val="en-GB"/>
              </w:rPr>
            </w:pPr>
            <w:r w:rsidRPr="00711388">
              <w:rPr>
                <w:lang w:val="en-GB"/>
              </w:rPr>
              <w:lastRenderedPageBreak/>
              <w:t xml:space="preserve">The amount of Recoverables from SPV before adjustment for expected losses, referred to the Best Estimate for Claims Provisions, for each line of business, as defined in Annex I to Delegated Regulation (EU) 2015/35, regarding </w:t>
            </w:r>
            <w:r w:rsidRPr="00711388">
              <w:rPr>
                <w:lang w:val="en-GB"/>
              </w:rPr>
              <w:lastRenderedPageBreak/>
              <w:t>direct and accepted reinsurance business.</w:t>
            </w:r>
          </w:p>
        </w:tc>
      </w:tr>
      <w:tr w:rsidR="00872AFE" w:rsidRPr="00711388" w14:paraId="12489D2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78F6E25" w14:textId="77777777" w:rsidR="00872AFE" w:rsidRPr="00711388" w:rsidRDefault="00872AFE" w:rsidP="00567869">
            <w:pPr>
              <w:pStyle w:val="NormalLeft"/>
              <w:rPr>
                <w:lang w:val="en-GB"/>
              </w:rPr>
            </w:pPr>
            <w:r w:rsidRPr="00711388">
              <w:rPr>
                <w:lang w:val="en-GB"/>
              </w:rPr>
              <w:lastRenderedPageBreak/>
              <w:t>C0180/R0220</w:t>
            </w:r>
          </w:p>
        </w:tc>
        <w:tc>
          <w:tcPr>
            <w:tcW w:w="3064" w:type="dxa"/>
            <w:tcBorders>
              <w:top w:val="single" w:sz="2" w:space="0" w:color="auto"/>
              <w:left w:val="single" w:sz="2" w:space="0" w:color="auto"/>
              <w:bottom w:val="single" w:sz="2" w:space="0" w:color="auto"/>
              <w:right w:val="single" w:sz="2" w:space="0" w:color="auto"/>
            </w:tcBorders>
          </w:tcPr>
          <w:p w14:paraId="74813CB5" w14:textId="03ACF93B"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Claims Provisions, 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1D02DF98" w14:textId="77777777" w:rsidR="00872AFE" w:rsidRPr="00711388" w:rsidRDefault="00872AFE" w:rsidP="00567869">
            <w:pPr>
              <w:pStyle w:val="NormalLeft"/>
              <w:rPr>
                <w:lang w:val="en-GB"/>
              </w:rPr>
            </w:pPr>
            <w:r w:rsidRPr="00711388">
              <w:rPr>
                <w:lang w:val="en-GB"/>
              </w:rPr>
              <w:t>The total amount of Recoverables from SPV before adjustment for expected losses, referred to the Best Estimate for Claims Provisions.</w:t>
            </w:r>
          </w:p>
        </w:tc>
      </w:tr>
      <w:tr w:rsidR="00872AFE" w:rsidRPr="00711388" w14:paraId="5736E1FF"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6C23106" w14:textId="77777777" w:rsidR="00872AFE" w:rsidRPr="00711388" w:rsidRDefault="00872AFE" w:rsidP="00567869">
            <w:pPr>
              <w:pStyle w:val="NormalLeft"/>
              <w:rPr>
                <w:lang w:val="en-GB"/>
              </w:rPr>
            </w:pPr>
            <w:r w:rsidRPr="00711388">
              <w:rPr>
                <w:lang w:val="en-GB"/>
              </w:rPr>
              <w:t>C0020 to C0170/R0230</w:t>
            </w:r>
          </w:p>
        </w:tc>
        <w:tc>
          <w:tcPr>
            <w:tcW w:w="3064" w:type="dxa"/>
            <w:tcBorders>
              <w:top w:val="single" w:sz="2" w:space="0" w:color="auto"/>
              <w:left w:val="single" w:sz="2" w:space="0" w:color="auto"/>
              <w:bottom w:val="single" w:sz="2" w:space="0" w:color="auto"/>
              <w:right w:val="single" w:sz="2" w:space="0" w:color="auto"/>
            </w:tcBorders>
          </w:tcPr>
          <w:p w14:paraId="62DF61B5" w14:textId="6FBE04A8" w:rsidR="00872AFE" w:rsidRPr="00711388" w:rsidRDefault="00872AFE" w:rsidP="00567869">
            <w:pPr>
              <w:pStyle w:val="NormalLeft"/>
              <w:rPr>
                <w:lang w:val="en-GB"/>
              </w:rPr>
            </w:pPr>
            <w:r w:rsidRPr="00711388">
              <w:rPr>
                <w:lang w:val="en-GB"/>
              </w:rPr>
              <w:t xml:space="preserve">Best Estimate of Claims provisions, Recoverables from Finite Reinsurance before adjustment for expected losses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EB4553D" w14:textId="77777777" w:rsidR="00872AFE" w:rsidRPr="00711388" w:rsidRDefault="00872AFE" w:rsidP="00567869">
            <w:pPr>
              <w:pStyle w:val="NormalLeft"/>
              <w:rPr>
                <w:lang w:val="en-GB"/>
              </w:rPr>
            </w:pPr>
            <w:r w:rsidRPr="00711388">
              <w:rPr>
                <w:lang w:val="en-GB"/>
              </w:rPr>
              <w:t>The amount of Recoverables from Finite Reinsurance before adjustment for expected losses, referred to the best estimate for claims provisions, for each line of business, as defined in Annex I to Delegated Regulation (EU) 2015/35, regarding direct business and accepted reinsurance business.</w:t>
            </w:r>
          </w:p>
        </w:tc>
      </w:tr>
      <w:tr w:rsidR="00872AFE" w:rsidRPr="00711388" w14:paraId="50FDE467"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F88CF7F" w14:textId="77777777" w:rsidR="00872AFE" w:rsidRPr="00711388" w:rsidRDefault="00872AFE" w:rsidP="00567869">
            <w:pPr>
              <w:pStyle w:val="NormalLeft"/>
              <w:rPr>
                <w:lang w:val="en-GB"/>
              </w:rPr>
            </w:pPr>
            <w:r w:rsidRPr="00711388">
              <w:rPr>
                <w:lang w:val="en-GB"/>
              </w:rPr>
              <w:t>C0180/R0230</w:t>
            </w:r>
          </w:p>
        </w:tc>
        <w:tc>
          <w:tcPr>
            <w:tcW w:w="3064" w:type="dxa"/>
            <w:tcBorders>
              <w:top w:val="single" w:sz="2" w:space="0" w:color="auto"/>
              <w:left w:val="single" w:sz="2" w:space="0" w:color="auto"/>
              <w:bottom w:val="single" w:sz="2" w:space="0" w:color="auto"/>
              <w:right w:val="single" w:sz="2" w:space="0" w:color="auto"/>
            </w:tcBorders>
          </w:tcPr>
          <w:p w14:paraId="6E8D2F7F" w14:textId="045F6596"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Claims Provisions, Recoverables from Finite Reinsurance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39641EC9" w14:textId="77777777" w:rsidR="00872AFE" w:rsidRPr="00711388" w:rsidRDefault="00872AFE" w:rsidP="00567869">
            <w:pPr>
              <w:pStyle w:val="NormalLeft"/>
              <w:rPr>
                <w:lang w:val="en-GB"/>
              </w:rPr>
            </w:pPr>
            <w:r w:rsidRPr="00711388">
              <w:rPr>
                <w:lang w:val="en-GB"/>
              </w:rPr>
              <w:t>The total amount of Recoverables from Finite Reinsurance before adjustment for expected losses, referred to the Best Estimate for Claims Provisions.</w:t>
            </w:r>
          </w:p>
        </w:tc>
      </w:tr>
      <w:tr w:rsidR="00872AFE" w:rsidRPr="00711388" w14:paraId="3840059D"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7302606" w14:textId="77777777" w:rsidR="00872AFE" w:rsidRPr="00711388" w:rsidRDefault="00872AFE" w:rsidP="00567869">
            <w:pPr>
              <w:pStyle w:val="NormalLeft"/>
              <w:rPr>
                <w:lang w:val="en-GB"/>
              </w:rPr>
            </w:pPr>
            <w:r w:rsidRPr="00711388">
              <w:rPr>
                <w:lang w:val="en-GB"/>
              </w:rPr>
              <w:t>C0020 to C0170/R0240</w:t>
            </w:r>
          </w:p>
        </w:tc>
        <w:tc>
          <w:tcPr>
            <w:tcW w:w="3064" w:type="dxa"/>
            <w:tcBorders>
              <w:top w:val="single" w:sz="2" w:space="0" w:color="auto"/>
              <w:left w:val="single" w:sz="2" w:space="0" w:color="auto"/>
              <w:bottom w:val="single" w:sz="2" w:space="0" w:color="auto"/>
              <w:right w:val="single" w:sz="2" w:space="0" w:color="auto"/>
            </w:tcBorders>
          </w:tcPr>
          <w:p w14:paraId="4D2F8F84" w14:textId="23E6EB33" w:rsidR="00872AFE" w:rsidRPr="00711388" w:rsidRDefault="00872AFE" w:rsidP="00567869">
            <w:pPr>
              <w:pStyle w:val="NormalLeft"/>
              <w:rPr>
                <w:lang w:val="en-GB"/>
              </w:rPr>
            </w:pPr>
            <w:r w:rsidRPr="00711388">
              <w:rPr>
                <w:lang w:val="en-GB"/>
              </w:rPr>
              <w:t xml:space="preserve">Best Estimate of Claims provisions, Total recoverable from reinsurance/SPV and Finite re after the adjustment for expected losses due to counterparty default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34A1A4E7" w14:textId="77777777" w:rsidR="00872AFE" w:rsidRPr="00711388" w:rsidRDefault="00872AFE" w:rsidP="00567869">
            <w:pPr>
              <w:pStyle w:val="NormalLeft"/>
              <w:rPr>
                <w:lang w:val="en-GB"/>
              </w:rPr>
            </w:pPr>
            <w:r w:rsidRPr="00711388">
              <w:rPr>
                <w:lang w:val="en-GB"/>
              </w:rPr>
              <w:t>The amount recoverable from reinsurance/SPV and Finite re after the adjustment for expected losses due to counterparty default, for each line of business, as defined in Annex I to Delegated Regulation (EU) 2015/35, regarding direct and accepted reinsurance business.</w:t>
            </w:r>
          </w:p>
        </w:tc>
      </w:tr>
      <w:tr w:rsidR="00872AFE" w:rsidRPr="00711388" w14:paraId="3B13F9D3"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B242DC2" w14:textId="77777777" w:rsidR="00872AFE" w:rsidRPr="00711388" w:rsidRDefault="00872AFE" w:rsidP="00567869">
            <w:pPr>
              <w:pStyle w:val="NormalLeft"/>
              <w:rPr>
                <w:lang w:val="en-GB"/>
              </w:rPr>
            </w:pPr>
            <w:r w:rsidRPr="00711388">
              <w:rPr>
                <w:lang w:val="en-GB"/>
              </w:rPr>
              <w:t>C0180/R0240</w:t>
            </w:r>
          </w:p>
        </w:tc>
        <w:tc>
          <w:tcPr>
            <w:tcW w:w="3064" w:type="dxa"/>
            <w:tcBorders>
              <w:top w:val="single" w:sz="2" w:space="0" w:color="auto"/>
              <w:left w:val="single" w:sz="2" w:space="0" w:color="auto"/>
              <w:bottom w:val="single" w:sz="2" w:space="0" w:color="auto"/>
              <w:right w:val="single" w:sz="2" w:space="0" w:color="auto"/>
            </w:tcBorders>
          </w:tcPr>
          <w:p w14:paraId="05FC172A" w14:textId="64E29B80"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Best Estimate of Claims Provisions, Recoverable from reinsurance/SPV and Finite re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331155C3" w14:textId="77777777" w:rsidR="00872AFE" w:rsidRPr="00711388" w:rsidRDefault="00872AFE" w:rsidP="00567869">
            <w:pPr>
              <w:pStyle w:val="NormalLeft"/>
              <w:rPr>
                <w:lang w:val="en-GB"/>
              </w:rPr>
            </w:pPr>
            <w:r w:rsidRPr="00711388">
              <w:rPr>
                <w:lang w:val="en-GB"/>
              </w:rPr>
              <w:t>The total amount of Recoverable from reinsurance/SPV and Finite re after the adjustment for expected losses due to counterparty default, referred to the Best Estimate for Claims Provisions.</w:t>
            </w:r>
          </w:p>
        </w:tc>
      </w:tr>
      <w:tr w:rsidR="00872AFE" w:rsidRPr="00711388" w14:paraId="1EEE3E2A"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863E148" w14:textId="77777777" w:rsidR="00872AFE" w:rsidRPr="00711388" w:rsidRDefault="00872AFE" w:rsidP="00567869">
            <w:pPr>
              <w:pStyle w:val="NormalLeft"/>
              <w:rPr>
                <w:lang w:val="en-GB"/>
              </w:rPr>
            </w:pPr>
            <w:r w:rsidRPr="00711388">
              <w:rPr>
                <w:lang w:val="en-GB"/>
              </w:rPr>
              <w:t>C0020 to C0170/R0250</w:t>
            </w:r>
          </w:p>
        </w:tc>
        <w:tc>
          <w:tcPr>
            <w:tcW w:w="3064" w:type="dxa"/>
            <w:tcBorders>
              <w:top w:val="single" w:sz="2" w:space="0" w:color="auto"/>
              <w:left w:val="single" w:sz="2" w:space="0" w:color="auto"/>
              <w:bottom w:val="single" w:sz="2" w:space="0" w:color="auto"/>
              <w:right w:val="single" w:sz="2" w:space="0" w:color="auto"/>
            </w:tcBorders>
          </w:tcPr>
          <w:p w14:paraId="7AC64186" w14:textId="784887C8" w:rsidR="00872AFE" w:rsidRPr="00711388" w:rsidRDefault="00872AFE" w:rsidP="00567869">
            <w:pPr>
              <w:pStyle w:val="NormalLeft"/>
              <w:rPr>
                <w:lang w:val="en-GB"/>
              </w:rPr>
            </w:pPr>
            <w:r w:rsidRPr="00711388">
              <w:rPr>
                <w:lang w:val="en-GB"/>
              </w:rPr>
              <w:t xml:space="preserve">Net best estimate of Claims provisions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2CC9EA1" w14:textId="77777777" w:rsidR="00872AFE" w:rsidRPr="00711388" w:rsidRDefault="00872AFE" w:rsidP="00567869">
            <w:pPr>
              <w:pStyle w:val="NormalLeft"/>
              <w:rPr>
                <w:lang w:val="en-GB"/>
              </w:rPr>
            </w:pPr>
            <w:r w:rsidRPr="00711388">
              <w:rPr>
                <w:lang w:val="en-GB"/>
              </w:rPr>
              <w:t>The amount of net best estimate for claims provisions, for each line of business, as defined in Annex I to Delegated Regulation (EU) 2015/35, regarding direct and accepted reinsurance business.</w:t>
            </w:r>
          </w:p>
        </w:tc>
      </w:tr>
      <w:tr w:rsidR="00872AFE" w:rsidRPr="00711388" w14:paraId="0FB31F04"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4D38329" w14:textId="77777777" w:rsidR="00872AFE" w:rsidRPr="00711388" w:rsidRDefault="00872AFE" w:rsidP="00567869">
            <w:pPr>
              <w:pStyle w:val="NormalLeft"/>
              <w:rPr>
                <w:lang w:val="en-GB"/>
              </w:rPr>
            </w:pPr>
            <w:r w:rsidRPr="00711388">
              <w:rPr>
                <w:lang w:val="en-GB"/>
              </w:rPr>
              <w:lastRenderedPageBreak/>
              <w:t>C0180/R0250</w:t>
            </w:r>
          </w:p>
        </w:tc>
        <w:tc>
          <w:tcPr>
            <w:tcW w:w="3064" w:type="dxa"/>
            <w:tcBorders>
              <w:top w:val="single" w:sz="2" w:space="0" w:color="auto"/>
              <w:left w:val="single" w:sz="2" w:space="0" w:color="auto"/>
              <w:bottom w:val="single" w:sz="2" w:space="0" w:color="auto"/>
              <w:right w:val="single" w:sz="2" w:space="0" w:color="auto"/>
            </w:tcBorders>
          </w:tcPr>
          <w:p w14:paraId="315B94B0" w14:textId="6060FE17"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Net best estimate of Claims Provisions</w:t>
            </w:r>
          </w:p>
        </w:tc>
        <w:tc>
          <w:tcPr>
            <w:tcW w:w="4086" w:type="dxa"/>
            <w:tcBorders>
              <w:top w:val="single" w:sz="2" w:space="0" w:color="auto"/>
              <w:left w:val="single" w:sz="2" w:space="0" w:color="auto"/>
              <w:bottom w:val="single" w:sz="2" w:space="0" w:color="auto"/>
              <w:right w:val="single" w:sz="2" w:space="0" w:color="auto"/>
            </w:tcBorders>
          </w:tcPr>
          <w:p w14:paraId="2163E0C8" w14:textId="77777777" w:rsidR="00872AFE" w:rsidRPr="00711388" w:rsidRDefault="00872AFE" w:rsidP="00567869">
            <w:pPr>
              <w:pStyle w:val="NormalLeft"/>
              <w:rPr>
                <w:lang w:val="en-GB"/>
              </w:rPr>
            </w:pPr>
            <w:r w:rsidRPr="00711388">
              <w:rPr>
                <w:lang w:val="en-GB"/>
              </w:rPr>
              <w:t>The total amount of net Best Estimate for Claims Provisions.</w:t>
            </w:r>
          </w:p>
        </w:tc>
      </w:tr>
      <w:tr w:rsidR="00872AFE" w:rsidRPr="00711388" w14:paraId="46F6E571"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5B9A56E" w14:textId="77777777" w:rsidR="00872AFE" w:rsidRPr="00711388" w:rsidRDefault="00872AFE" w:rsidP="00567869">
            <w:pPr>
              <w:pStyle w:val="NormalLeft"/>
              <w:rPr>
                <w:lang w:val="en-GB"/>
              </w:rPr>
            </w:pPr>
            <w:r w:rsidRPr="00711388">
              <w:rPr>
                <w:lang w:val="en-GB"/>
              </w:rPr>
              <w:t>C0020 to C0170/R0260</w:t>
            </w:r>
          </w:p>
        </w:tc>
        <w:tc>
          <w:tcPr>
            <w:tcW w:w="3064" w:type="dxa"/>
            <w:tcBorders>
              <w:top w:val="single" w:sz="2" w:space="0" w:color="auto"/>
              <w:left w:val="single" w:sz="2" w:space="0" w:color="auto"/>
              <w:bottom w:val="single" w:sz="2" w:space="0" w:color="auto"/>
              <w:right w:val="single" w:sz="2" w:space="0" w:color="auto"/>
            </w:tcBorders>
          </w:tcPr>
          <w:p w14:paraId="1E0C6A05" w14:textId="0E2BB836" w:rsidR="00872AFE" w:rsidRPr="00711388" w:rsidRDefault="00872AFE" w:rsidP="00567869">
            <w:pPr>
              <w:pStyle w:val="NormalLeft"/>
              <w:rPr>
                <w:lang w:val="en-GB"/>
              </w:rPr>
            </w:pPr>
            <w:r w:rsidRPr="00711388">
              <w:rPr>
                <w:lang w:val="en-GB"/>
              </w:rPr>
              <w:t xml:space="preserve">Total best estimate, Gross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5D4BFB5C" w14:textId="77777777" w:rsidR="00872AFE" w:rsidRPr="00711388" w:rsidRDefault="00872AFE" w:rsidP="00567869">
            <w:pPr>
              <w:pStyle w:val="NormalLeft"/>
              <w:rPr>
                <w:lang w:val="en-GB"/>
              </w:rPr>
            </w:pPr>
            <w:r w:rsidRPr="00711388">
              <w:rPr>
                <w:lang w:val="en-GB"/>
              </w:rPr>
              <w:t>The amount of Total gross best estimate, for each line of business, as defined in Annex I to Delegated Regulation (EU) 2015/35, regarding direct and accepted reinsurance business.</w:t>
            </w:r>
          </w:p>
        </w:tc>
      </w:tr>
      <w:tr w:rsidR="00872AFE" w:rsidRPr="00711388" w14:paraId="31264ADC"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8CD04E8" w14:textId="77777777" w:rsidR="00872AFE" w:rsidRPr="00711388" w:rsidRDefault="00872AFE" w:rsidP="00567869">
            <w:pPr>
              <w:pStyle w:val="NormalLeft"/>
              <w:rPr>
                <w:lang w:val="en-GB"/>
              </w:rPr>
            </w:pPr>
            <w:r w:rsidRPr="00711388">
              <w:rPr>
                <w:lang w:val="en-GB"/>
              </w:rPr>
              <w:t>C0180/R0260</w:t>
            </w:r>
          </w:p>
        </w:tc>
        <w:tc>
          <w:tcPr>
            <w:tcW w:w="3064" w:type="dxa"/>
            <w:tcBorders>
              <w:top w:val="single" w:sz="2" w:space="0" w:color="auto"/>
              <w:left w:val="single" w:sz="2" w:space="0" w:color="auto"/>
              <w:bottom w:val="single" w:sz="2" w:space="0" w:color="auto"/>
              <w:right w:val="single" w:sz="2" w:space="0" w:color="auto"/>
            </w:tcBorders>
          </w:tcPr>
          <w:p w14:paraId="3C41FE7D" w14:textId="2A227E38"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Total Best Estimate, Gross</w:t>
            </w:r>
          </w:p>
        </w:tc>
        <w:tc>
          <w:tcPr>
            <w:tcW w:w="4086" w:type="dxa"/>
            <w:tcBorders>
              <w:top w:val="single" w:sz="2" w:space="0" w:color="auto"/>
              <w:left w:val="single" w:sz="2" w:space="0" w:color="auto"/>
              <w:bottom w:val="single" w:sz="2" w:space="0" w:color="auto"/>
              <w:right w:val="single" w:sz="2" w:space="0" w:color="auto"/>
            </w:tcBorders>
          </w:tcPr>
          <w:p w14:paraId="4ACCE2D1" w14:textId="77777777" w:rsidR="00872AFE" w:rsidRPr="00711388" w:rsidRDefault="00872AFE" w:rsidP="00567869">
            <w:pPr>
              <w:pStyle w:val="NormalLeft"/>
              <w:rPr>
                <w:lang w:val="en-GB"/>
              </w:rPr>
            </w:pPr>
            <w:r w:rsidRPr="00711388">
              <w:rPr>
                <w:lang w:val="en-GB"/>
              </w:rPr>
              <w:t>The total amount of Gross Best Estimate (sum of the Premium Provision and Claims Provisions).</w:t>
            </w:r>
          </w:p>
        </w:tc>
      </w:tr>
      <w:tr w:rsidR="00872AFE" w:rsidRPr="00711388" w14:paraId="63DE54CE"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512B915" w14:textId="77777777" w:rsidR="00872AFE" w:rsidRPr="00711388" w:rsidRDefault="00872AFE" w:rsidP="00567869">
            <w:pPr>
              <w:pStyle w:val="NormalLeft"/>
              <w:rPr>
                <w:lang w:val="en-GB"/>
              </w:rPr>
            </w:pPr>
            <w:r w:rsidRPr="00711388">
              <w:rPr>
                <w:lang w:val="en-GB"/>
              </w:rPr>
              <w:t>C0020 to C0170/R0270</w:t>
            </w:r>
          </w:p>
        </w:tc>
        <w:tc>
          <w:tcPr>
            <w:tcW w:w="3064" w:type="dxa"/>
            <w:tcBorders>
              <w:top w:val="single" w:sz="2" w:space="0" w:color="auto"/>
              <w:left w:val="single" w:sz="2" w:space="0" w:color="auto"/>
              <w:bottom w:val="single" w:sz="2" w:space="0" w:color="auto"/>
              <w:right w:val="single" w:sz="2" w:space="0" w:color="auto"/>
            </w:tcBorders>
          </w:tcPr>
          <w:p w14:paraId="5A532854" w14:textId="355093E3" w:rsidR="00872AFE" w:rsidRPr="00711388" w:rsidRDefault="00872AFE" w:rsidP="00567869">
            <w:pPr>
              <w:pStyle w:val="NormalLeft"/>
              <w:rPr>
                <w:lang w:val="en-GB"/>
              </w:rPr>
            </w:pPr>
            <w:r w:rsidRPr="00711388">
              <w:rPr>
                <w:lang w:val="en-GB"/>
              </w:rPr>
              <w:t xml:space="preserve">Total best estimate, Net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433F0637" w14:textId="77777777" w:rsidR="00872AFE" w:rsidRPr="00711388" w:rsidRDefault="00872AFE" w:rsidP="00567869">
            <w:pPr>
              <w:pStyle w:val="NormalLeft"/>
              <w:rPr>
                <w:lang w:val="en-GB"/>
              </w:rPr>
            </w:pPr>
            <w:r w:rsidRPr="00711388">
              <w:rPr>
                <w:lang w:val="en-GB"/>
              </w:rPr>
              <w:t>The amount of Total net best estimate, for each line of business, as defined in Annex I to Delegated Regulation (EU) 2015/35, regarding direct and accepted reinsurance business.</w:t>
            </w:r>
          </w:p>
        </w:tc>
      </w:tr>
      <w:tr w:rsidR="00872AFE" w:rsidRPr="00711388" w14:paraId="17CB0EF2"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3684118" w14:textId="77777777" w:rsidR="00872AFE" w:rsidRPr="00711388" w:rsidRDefault="00872AFE" w:rsidP="00567869">
            <w:pPr>
              <w:pStyle w:val="NormalLeft"/>
              <w:rPr>
                <w:lang w:val="en-GB"/>
              </w:rPr>
            </w:pPr>
            <w:r w:rsidRPr="00711388">
              <w:rPr>
                <w:lang w:val="en-GB"/>
              </w:rPr>
              <w:t>C0180/R0270</w:t>
            </w:r>
          </w:p>
        </w:tc>
        <w:tc>
          <w:tcPr>
            <w:tcW w:w="3064" w:type="dxa"/>
            <w:tcBorders>
              <w:top w:val="single" w:sz="2" w:space="0" w:color="auto"/>
              <w:left w:val="single" w:sz="2" w:space="0" w:color="auto"/>
              <w:bottom w:val="single" w:sz="2" w:space="0" w:color="auto"/>
              <w:right w:val="single" w:sz="2" w:space="0" w:color="auto"/>
            </w:tcBorders>
          </w:tcPr>
          <w:p w14:paraId="319622E4" w14:textId="2409940E"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Total Best Estimate, Net</w:t>
            </w:r>
          </w:p>
        </w:tc>
        <w:tc>
          <w:tcPr>
            <w:tcW w:w="4086" w:type="dxa"/>
            <w:tcBorders>
              <w:top w:val="single" w:sz="2" w:space="0" w:color="auto"/>
              <w:left w:val="single" w:sz="2" w:space="0" w:color="auto"/>
              <w:bottom w:val="single" w:sz="2" w:space="0" w:color="auto"/>
              <w:right w:val="single" w:sz="2" w:space="0" w:color="auto"/>
            </w:tcBorders>
          </w:tcPr>
          <w:p w14:paraId="67C55141" w14:textId="77777777" w:rsidR="00872AFE" w:rsidRPr="00711388" w:rsidRDefault="00872AFE" w:rsidP="00567869">
            <w:pPr>
              <w:pStyle w:val="NormalLeft"/>
              <w:rPr>
                <w:lang w:val="en-GB"/>
              </w:rPr>
            </w:pPr>
            <w:r w:rsidRPr="00711388">
              <w:rPr>
                <w:lang w:val="en-GB"/>
              </w:rPr>
              <w:t>The total amount of Net Best Estimate (sum of the Premium Provision and Claims Provisions).</w:t>
            </w:r>
          </w:p>
        </w:tc>
      </w:tr>
      <w:tr w:rsidR="00872AFE" w:rsidRPr="00711388" w14:paraId="0453651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40915B4" w14:textId="77777777" w:rsidR="00872AFE" w:rsidRPr="00711388" w:rsidRDefault="00872AFE" w:rsidP="00567869">
            <w:pPr>
              <w:pStyle w:val="NormalLeft"/>
              <w:rPr>
                <w:lang w:val="en-GB"/>
              </w:rPr>
            </w:pPr>
            <w:r w:rsidRPr="00711388">
              <w:rPr>
                <w:lang w:val="en-GB"/>
              </w:rPr>
              <w:t>C0020 to C0170/R0280</w:t>
            </w:r>
          </w:p>
        </w:tc>
        <w:tc>
          <w:tcPr>
            <w:tcW w:w="3064" w:type="dxa"/>
            <w:tcBorders>
              <w:top w:val="single" w:sz="2" w:space="0" w:color="auto"/>
              <w:left w:val="single" w:sz="2" w:space="0" w:color="auto"/>
              <w:bottom w:val="single" w:sz="2" w:space="0" w:color="auto"/>
              <w:right w:val="single" w:sz="2" w:space="0" w:color="auto"/>
            </w:tcBorders>
          </w:tcPr>
          <w:p w14:paraId="4B9298A5" w14:textId="72205E12" w:rsidR="00872AFE" w:rsidRPr="00711388" w:rsidRDefault="00872AFE" w:rsidP="00567869">
            <w:pPr>
              <w:pStyle w:val="NormalLeft"/>
              <w:rPr>
                <w:lang w:val="en-GB"/>
              </w:rPr>
            </w:pPr>
            <w:r w:rsidRPr="00711388">
              <w:rPr>
                <w:lang w:val="en-GB"/>
              </w:rPr>
              <w:t xml:space="preserve">Technical provisions calculated as a sum of a best estimate and a risk margin </w:t>
            </w:r>
            <w:r w:rsidR="00845F43" w:rsidRPr="00711388">
              <w:rPr>
                <w:lang w:val="en-GB"/>
              </w:rPr>
              <w:t>-</w:t>
            </w:r>
            <w:r w:rsidRPr="00711388">
              <w:rPr>
                <w:lang w:val="en-GB"/>
              </w:rPr>
              <w:t xml:space="preserve"> Risk margin</w:t>
            </w:r>
          </w:p>
        </w:tc>
        <w:tc>
          <w:tcPr>
            <w:tcW w:w="4086" w:type="dxa"/>
            <w:tcBorders>
              <w:top w:val="single" w:sz="2" w:space="0" w:color="auto"/>
              <w:left w:val="single" w:sz="2" w:space="0" w:color="auto"/>
              <w:bottom w:val="single" w:sz="2" w:space="0" w:color="auto"/>
              <w:right w:val="single" w:sz="2" w:space="0" w:color="auto"/>
            </w:tcBorders>
          </w:tcPr>
          <w:p w14:paraId="51F6CE41" w14:textId="77777777" w:rsidR="00872AFE" w:rsidRPr="00711388" w:rsidRDefault="00872AFE" w:rsidP="00567869">
            <w:pPr>
              <w:pStyle w:val="NormalLeft"/>
              <w:rPr>
                <w:lang w:val="en-GB"/>
              </w:rPr>
            </w:pPr>
            <w:r w:rsidRPr="00711388">
              <w:rPr>
                <w:lang w:val="en-GB"/>
              </w:rPr>
              <w:t>The amount of risk margin, as required by Directive 2009/138/EC (Article 77 (3)). The risk margin is calculated to whole portfolio of (re)insurance obligations and then allocated to each single line of business, as defined in Annex I to Delegated Regulation (EU) 2015/35, regarding direct business and accepted reinsurance business.</w:t>
            </w:r>
          </w:p>
        </w:tc>
      </w:tr>
      <w:tr w:rsidR="00872AFE" w:rsidRPr="00711388" w14:paraId="1B9C1D14"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E58DB4D" w14:textId="77777777" w:rsidR="00872AFE" w:rsidRPr="00711388" w:rsidRDefault="00872AFE" w:rsidP="00567869">
            <w:pPr>
              <w:pStyle w:val="NormalLeft"/>
              <w:rPr>
                <w:lang w:val="en-GB"/>
              </w:rPr>
            </w:pPr>
            <w:r w:rsidRPr="00711388">
              <w:rPr>
                <w:lang w:val="en-GB"/>
              </w:rPr>
              <w:t>C0180/R0280</w:t>
            </w:r>
          </w:p>
        </w:tc>
        <w:tc>
          <w:tcPr>
            <w:tcW w:w="3064" w:type="dxa"/>
            <w:tcBorders>
              <w:top w:val="single" w:sz="2" w:space="0" w:color="auto"/>
              <w:left w:val="single" w:sz="2" w:space="0" w:color="auto"/>
              <w:bottom w:val="single" w:sz="2" w:space="0" w:color="auto"/>
              <w:right w:val="single" w:sz="2" w:space="0" w:color="auto"/>
            </w:tcBorders>
          </w:tcPr>
          <w:p w14:paraId="01E1CD34" w14:textId="6D628129"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Life obligations, Total risk margin</w:t>
            </w:r>
          </w:p>
        </w:tc>
        <w:tc>
          <w:tcPr>
            <w:tcW w:w="4086" w:type="dxa"/>
            <w:tcBorders>
              <w:top w:val="single" w:sz="2" w:space="0" w:color="auto"/>
              <w:left w:val="single" w:sz="2" w:space="0" w:color="auto"/>
              <w:bottom w:val="single" w:sz="2" w:space="0" w:color="auto"/>
              <w:right w:val="single" w:sz="2" w:space="0" w:color="auto"/>
            </w:tcBorders>
          </w:tcPr>
          <w:p w14:paraId="4E89E828" w14:textId="77777777" w:rsidR="00872AFE" w:rsidRPr="00711388" w:rsidRDefault="00872AFE" w:rsidP="00567869">
            <w:pPr>
              <w:pStyle w:val="NormalLeft"/>
              <w:rPr>
                <w:lang w:val="en-GB"/>
              </w:rPr>
            </w:pPr>
            <w:r w:rsidRPr="00711388">
              <w:rPr>
                <w:lang w:val="en-GB"/>
              </w:rPr>
              <w:t>The total amount of risk margin, as required by Directive 2009/138/EC (Article 77 (3)).</w:t>
            </w:r>
          </w:p>
        </w:tc>
      </w:tr>
      <w:tr w:rsidR="007B307A" w:rsidRPr="00711388" w14:paraId="70101F44" w14:textId="77777777" w:rsidTr="009B3F6D">
        <w:trPr>
          <w:gridAfter w:val="1"/>
          <w:wAfter w:w="111" w:type="dxa"/>
        </w:trPr>
        <w:tc>
          <w:tcPr>
            <w:tcW w:w="9286" w:type="dxa"/>
            <w:gridSpan w:val="3"/>
            <w:tcBorders>
              <w:top w:val="single" w:sz="2" w:space="0" w:color="auto"/>
              <w:left w:val="single" w:sz="2" w:space="0" w:color="auto"/>
              <w:bottom w:val="single" w:sz="2" w:space="0" w:color="auto"/>
              <w:right w:val="single" w:sz="2" w:space="0" w:color="auto"/>
            </w:tcBorders>
          </w:tcPr>
          <w:p w14:paraId="292448F8" w14:textId="7C071D66" w:rsidR="007B307A" w:rsidRPr="00711388" w:rsidRDefault="007B307A" w:rsidP="00567869">
            <w:pPr>
              <w:pStyle w:val="NormalCentered"/>
              <w:rPr>
                <w:lang w:val="en-GB"/>
              </w:rPr>
            </w:pPr>
            <w:r w:rsidRPr="00711388">
              <w:rPr>
                <w:i/>
                <w:iCs/>
                <w:lang w:val="en-GB"/>
              </w:rPr>
              <w:t>Amount of the transitional on Technical Provisions</w:t>
            </w:r>
          </w:p>
        </w:tc>
      </w:tr>
      <w:tr w:rsidR="00872AFE" w:rsidRPr="00711388" w14:paraId="3FD44A48"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58C775A" w14:textId="77777777" w:rsidR="00872AFE" w:rsidRPr="00711388" w:rsidRDefault="00872AFE" w:rsidP="00567869">
            <w:pPr>
              <w:pStyle w:val="NormalLeft"/>
              <w:rPr>
                <w:lang w:val="en-GB"/>
              </w:rPr>
            </w:pPr>
            <w:r w:rsidRPr="00711388">
              <w:rPr>
                <w:lang w:val="en-GB"/>
              </w:rPr>
              <w:t>C0020 to C0170/R0290</w:t>
            </w:r>
          </w:p>
        </w:tc>
        <w:tc>
          <w:tcPr>
            <w:tcW w:w="3064" w:type="dxa"/>
            <w:tcBorders>
              <w:top w:val="single" w:sz="2" w:space="0" w:color="auto"/>
              <w:left w:val="single" w:sz="2" w:space="0" w:color="auto"/>
              <w:bottom w:val="single" w:sz="2" w:space="0" w:color="auto"/>
              <w:right w:val="single" w:sz="2" w:space="0" w:color="auto"/>
            </w:tcBorders>
          </w:tcPr>
          <w:p w14:paraId="68CB9714" w14:textId="65BA128C" w:rsidR="00872AFE" w:rsidRPr="00711388" w:rsidRDefault="00872AFE" w:rsidP="00567869">
            <w:pPr>
              <w:pStyle w:val="NormalLeft"/>
              <w:rPr>
                <w:lang w:val="en-GB"/>
              </w:rPr>
            </w:pPr>
            <w:r w:rsidRPr="00711388">
              <w:rPr>
                <w:lang w:val="en-GB"/>
              </w:rPr>
              <w:t xml:space="preserve">Amount of the transitional on Technical Provisions </w:t>
            </w:r>
            <w:r w:rsidR="00845F43" w:rsidRPr="00711388">
              <w:rPr>
                <w:lang w:val="en-GB"/>
              </w:rPr>
              <w:t>-</w:t>
            </w:r>
            <w:r w:rsidRPr="00711388">
              <w:rPr>
                <w:lang w:val="en-GB"/>
              </w:rPr>
              <w:t xml:space="preserve"> 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656FBCDF" w14:textId="77777777" w:rsidR="00872AFE" w:rsidRPr="00711388" w:rsidRDefault="00872AFE" w:rsidP="00567869">
            <w:pPr>
              <w:pStyle w:val="NormalLeft"/>
              <w:rPr>
                <w:lang w:val="en-GB"/>
              </w:rPr>
            </w:pPr>
            <w:r w:rsidRPr="00711388">
              <w:rPr>
                <w:lang w:val="en-GB"/>
              </w:rPr>
              <w:t>Amount of the transitional deduction to Technical Provisions allocated to the technical provisions calculated as a whole, per each line of business, as defined in Annex I to Delegated Regulation (EU) 2015/35.</w:t>
            </w:r>
          </w:p>
          <w:p w14:paraId="0AAD925A" w14:textId="77777777" w:rsidR="00872AFE" w:rsidRPr="00711388" w:rsidRDefault="00872AFE" w:rsidP="00567869">
            <w:pPr>
              <w:pStyle w:val="NormalLeft"/>
              <w:rPr>
                <w:lang w:val="en-GB"/>
              </w:rPr>
            </w:pPr>
            <w:r w:rsidRPr="00711388">
              <w:rPr>
                <w:lang w:val="en-GB"/>
              </w:rPr>
              <w:lastRenderedPageBreak/>
              <w:t>This value shall be reported as a negative value when it reduces the technical provisions.</w:t>
            </w:r>
          </w:p>
        </w:tc>
      </w:tr>
      <w:tr w:rsidR="00872AFE" w:rsidRPr="00711388" w14:paraId="535867A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E327FDA" w14:textId="77777777" w:rsidR="00872AFE" w:rsidRPr="00711388" w:rsidRDefault="00872AFE" w:rsidP="00567869">
            <w:pPr>
              <w:pStyle w:val="NormalLeft"/>
              <w:rPr>
                <w:lang w:val="en-GB"/>
              </w:rPr>
            </w:pPr>
            <w:r w:rsidRPr="00711388">
              <w:rPr>
                <w:lang w:val="en-GB"/>
              </w:rPr>
              <w:lastRenderedPageBreak/>
              <w:t>C0180/R0290</w:t>
            </w:r>
          </w:p>
        </w:tc>
        <w:tc>
          <w:tcPr>
            <w:tcW w:w="3064" w:type="dxa"/>
            <w:tcBorders>
              <w:top w:val="single" w:sz="2" w:space="0" w:color="auto"/>
              <w:left w:val="single" w:sz="2" w:space="0" w:color="auto"/>
              <w:bottom w:val="single" w:sz="2" w:space="0" w:color="auto"/>
              <w:right w:val="single" w:sz="2" w:space="0" w:color="auto"/>
            </w:tcBorders>
          </w:tcPr>
          <w:p w14:paraId="025FA3EB" w14:textId="29E11877" w:rsidR="00872AFE" w:rsidRPr="00711388" w:rsidRDefault="00872AFE" w:rsidP="00567869">
            <w:pPr>
              <w:pStyle w:val="NormalLeft"/>
              <w:rPr>
                <w:lang w:val="en-GB"/>
              </w:rPr>
            </w:pPr>
            <w:r w:rsidRPr="00711388">
              <w:rPr>
                <w:lang w:val="en-GB"/>
              </w:rPr>
              <w:t xml:space="preserve">Amount of the transitional on Technical Provisions </w:t>
            </w:r>
            <w:r w:rsidR="00845F43" w:rsidRPr="00711388">
              <w:rPr>
                <w:lang w:val="en-GB"/>
              </w:rPr>
              <w:t>-</w:t>
            </w:r>
            <w:r w:rsidRPr="00711388">
              <w:rPr>
                <w:lang w:val="en-GB"/>
              </w:rPr>
              <w:t xml:space="preserve"> 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2A201A0E" w14:textId="77777777" w:rsidR="00872AFE" w:rsidRPr="00711388" w:rsidRDefault="00872AFE" w:rsidP="00567869">
            <w:pPr>
              <w:pStyle w:val="NormalLeft"/>
              <w:rPr>
                <w:lang w:val="en-GB"/>
              </w:rPr>
            </w:pPr>
            <w:r w:rsidRPr="00711388">
              <w:rPr>
                <w:lang w:val="en-GB"/>
              </w:rPr>
              <w:t>Total amount, for each line of business, as defined in Annex I to Delegated Regulation (EU) 2015/35, of the transitional deduction to technical provisions allocated to the technical provisions calculated as a whole.</w:t>
            </w:r>
          </w:p>
          <w:p w14:paraId="2C9460F5" w14:textId="77777777" w:rsidR="00872AFE" w:rsidRPr="00711388" w:rsidRDefault="00872AFE" w:rsidP="00567869">
            <w:pPr>
              <w:pStyle w:val="NormalLeft"/>
              <w:rPr>
                <w:lang w:val="en-GB"/>
              </w:rPr>
            </w:pPr>
            <w:r w:rsidRPr="00711388">
              <w:rPr>
                <w:lang w:val="en-GB"/>
              </w:rPr>
              <w:t>This value shall be reported as a negative value when it reduces the technical provisions.</w:t>
            </w:r>
          </w:p>
        </w:tc>
      </w:tr>
      <w:tr w:rsidR="00872AFE" w:rsidRPr="00711388" w14:paraId="3C86737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18C500D" w14:textId="77777777" w:rsidR="00872AFE" w:rsidRPr="00711388" w:rsidRDefault="00872AFE" w:rsidP="00567869">
            <w:pPr>
              <w:pStyle w:val="NormalLeft"/>
              <w:rPr>
                <w:lang w:val="en-GB"/>
              </w:rPr>
            </w:pPr>
            <w:r w:rsidRPr="00711388">
              <w:rPr>
                <w:lang w:val="en-GB"/>
              </w:rPr>
              <w:t>C0020 to C0170/R0300</w:t>
            </w:r>
          </w:p>
        </w:tc>
        <w:tc>
          <w:tcPr>
            <w:tcW w:w="3064" w:type="dxa"/>
            <w:tcBorders>
              <w:top w:val="single" w:sz="2" w:space="0" w:color="auto"/>
              <w:left w:val="single" w:sz="2" w:space="0" w:color="auto"/>
              <w:bottom w:val="single" w:sz="2" w:space="0" w:color="auto"/>
              <w:right w:val="single" w:sz="2" w:space="0" w:color="auto"/>
            </w:tcBorders>
          </w:tcPr>
          <w:p w14:paraId="7EE7BDEA" w14:textId="7ABA19AF" w:rsidR="00872AFE" w:rsidRPr="00711388" w:rsidRDefault="00872AFE" w:rsidP="00567869">
            <w:pPr>
              <w:pStyle w:val="NormalLeft"/>
              <w:rPr>
                <w:lang w:val="en-GB"/>
              </w:rPr>
            </w:pPr>
            <w:r w:rsidRPr="00711388">
              <w:rPr>
                <w:lang w:val="en-GB"/>
              </w:rPr>
              <w:t xml:space="preserve">Amount of the transitional on Technical Provisions </w:t>
            </w:r>
            <w:r w:rsidR="00845F43" w:rsidRPr="00711388">
              <w:rPr>
                <w:lang w:val="en-GB"/>
              </w:rPr>
              <w:t>-</w:t>
            </w:r>
            <w:r w:rsidRPr="00711388">
              <w:rPr>
                <w:lang w:val="en-GB"/>
              </w:rPr>
              <w:t xml:space="preserve"> Best Estimate</w:t>
            </w:r>
          </w:p>
        </w:tc>
        <w:tc>
          <w:tcPr>
            <w:tcW w:w="4086" w:type="dxa"/>
            <w:tcBorders>
              <w:top w:val="single" w:sz="2" w:space="0" w:color="auto"/>
              <w:left w:val="single" w:sz="2" w:space="0" w:color="auto"/>
              <w:bottom w:val="single" w:sz="2" w:space="0" w:color="auto"/>
              <w:right w:val="single" w:sz="2" w:space="0" w:color="auto"/>
            </w:tcBorders>
          </w:tcPr>
          <w:p w14:paraId="1B6DA6E2" w14:textId="77777777" w:rsidR="00872AFE" w:rsidRPr="00711388" w:rsidRDefault="00872AFE" w:rsidP="00567869">
            <w:pPr>
              <w:pStyle w:val="NormalLeft"/>
              <w:rPr>
                <w:lang w:val="en-GB"/>
              </w:rPr>
            </w:pPr>
            <w:r w:rsidRPr="00711388">
              <w:rPr>
                <w:lang w:val="en-GB"/>
              </w:rPr>
              <w:t>Amount of the transitional deduction to technical provisions allocated to the best estimate, per each line of business, as defined in Annex I to Delegated Regulation (EU) 2015/35.</w:t>
            </w:r>
          </w:p>
          <w:p w14:paraId="58A7E845" w14:textId="77777777" w:rsidR="00872AFE" w:rsidRPr="00711388" w:rsidRDefault="00872AFE" w:rsidP="00567869">
            <w:pPr>
              <w:pStyle w:val="NormalLeft"/>
              <w:rPr>
                <w:lang w:val="en-GB"/>
              </w:rPr>
            </w:pPr>
            <w:r w:rsidRPr="00711388">
              <w:rPr>
                <w:lang w:val="en-GB"/>
              </w:rPr>
              <w:t>This value shall be reported as a negative value when it reduces the technical provisions.</w:t>
            </w:r>
          </w:p>
        </w:tc>
      </w:tr>
      <w:tr w:rsidR="00872AFE" w:rsidRPr="00711388" w14:paraId="172E0F7D"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D075766" w14:textId="77777777" w:rsidR="00872AFE" w:rsidRPr="00711388" w:rsidRDefault="00872AFE" w:rsidP="00567869">
            <w:pPr>
              <w:pStyle w:val="NormalLeft"/>
              <w:rPr>
                <w:lang w:val="en-GB"/>
              </w:rPr>
            </w:pPr>
            <w:r w:rsidRPr="00711388">
              <w:rPr>
                <w:lang w:val="en-GB"/>
              </w:rPr>
              <w:t>C0180/R0300</w:t>
            </w:r>
          </w:p>
        </w:tc>
        <w:tc>
          <w:tcPr>
            <w:tcW w:w="3064" w:type="dxa"/>
            <w:tcBorders>
              <w:top w:val="single" w:sz="2" w:space="0" w:color="auto"/>
              <w:left w:val="single" w:sz="2" w:space="0" w:color="auto"/>
              <w:bottom w:val="single" w:sz="2" w:space="0" w:color="auto"/>
              <w:right w:val="single" w:sz="2" w:space="0" w:color="auto"/>
            </w:tcBorders>
          </w:tcPr>
          <w:p w14:paraId="6DB09102" w14:textId="30A9EE87" w:rsidR="00872AFE" w:rsidRPr="00711388" w:rsidRDefault="00872AFE" w:rsidP="00567869">
            <w:pPr>
              <w:pStyle w:val="NormalLeft"/>
              <w:rPr>
                <w:lang w:val="en-GB"/>
              </w:rPr>
            </w:pPr>
            <w:r w:rsidRPr="00711388">
              <w:rPr>
                <w:lang w:val="en-GB"/>
              </w:rPr>
              <w:t xml:space="preserve">Amount of the transitional on Technical Provisions </w:t>
            </w:r>
            <w:r w:rsidR="00845F43" w:rsidRPr="00711388">
              <w:rPr>
                <w:lang w:val="en-GB"/>
              </w:rPr>
              <w:t>-</w:t>
            </w:r>
            <w:r w:rsidRPr="00711388">
              <w:rPr>
                <w:lang w:val="en-GB"/>
              </w:rPr>
              <w:t xml:space="preserve"> Best Estimate</w:t>
            </w:r>
          </w:p>
        </w:tc>
        <w:tc>
          <w:tcPr>
            <w:tcW w:w="4086" w:type="dxa"/>
            <w:tcBorders>
              <w:top w:val="single" w:sz="2" w:space="0" w:color="auto"/>
              <w:left w:val="single" w:sz="2" w:space="0" w:color="auto"/>
              <w:bottom w:val="single" w:sz="2" w:space="0" w:color="auto"/>
              <w:right w:val="single" w:sz="2" w:space="0" w:color="auto"/>
            </w:tcBorders>
          </w:tcPr>
          <w:p w14:paraId="29B7F955" w14:textId="77777777" w:rsidR="00872AFE" w:rsidRPr="00711388" w:rsidRDefault="00872AFE" w:rsidP="00567869">
            <w:pPr>
              <w:pStyle w:val="NormalLeft"/>
              <w:rPr>
                <w:lang w:val="en-GB"/>
              </w:rPr>
            </w:pPr>
            <w:r w:rsidRPr="00711388">
              <w:rPr>
                <w:lang w:val="en-GB"/>
              </w:rPr>
              <w:t>Total amount, for each line of business, as defined in Annex I to Delegated Regulation (EU) 2015/35, of the transitional deduction to technical provisions allocated to the best estimate.</w:t>
            </w:r>
          </w:p>
          <w:p w14:paraId="11E4F23F" w14:textId="77777777" w:rsidR="00872AFE" w:rsidRPr="00711388" w:rsidRDefault="00872AFE" w:rsidP="00567869">
            <w:pPr>
              <w:pStyle w:val="NormalLeft"/>
              <w:rPr>
                <w:lang w:val="en-GB"/>
              </w:rPr>
            </w:pPr>
            <w:r w:rsidRPr="00711388">
              <w:rPr>
                <w:lang w:val="en-GB"/>
              </w:rPr>
              <w:t>This value shall be reported as a negative value when it reduces the technical provisions.</w:t>
            </w:r>
          </w:p>
        </w:tc>
      </w:tr>
      <w:tr w:rsidR="00872AFE" w:rsidRPr="00711388" w14:paraId="43BF78B3"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D14F584" w14:textId="77777777" w:rsidR="00872AFE" w:rsidRPr="00711388" w:rsidRDefault="00872AFE" w:rsidP="00567869">
            <w:pPr>
              <w:pStyle w:val="NormalLeft"/>
              <w:rPr>
                <w:lang w:val="en-GB"/>
              </w:rPr>
            </w:pPr>
            <w:r w:rsidRPr="00711388">
              <w:rPr>
                <w:lang w:val="en-GB"/>
              </w:rPr>
              <w:t>C0020 to C0170/R0310</w:t>
            </w:r>
          </w:p>
        </w:tc>
        <w:tc>
          <w:tcPr>
            <w:tcW w:w="3064" w:type="dxa"/>
            <w:tcBorders>
              <w:top w:val="single" w:sz="2" w:space="0" w:color="auto"/>
              <w:left w:val="single" w:sz="2" w:space="0" w:color="auto"/>
              <w:bottom w:val="single" w:sz="2" w:space="0" w:color="auto"/>
              <w:right w:val="single" w:sz="2" w:space="0" w:color="auto"/>
            </w:tcBorders>
          </w:tcPr>
          <w:p w14:paraId="081BB142" w14:textId="1BB16D40" w:rsidR="00872AFE" w:rsidRPr="00711388" w:rsidRDefault="00872AFE" w:rsidP="00567869">
            <w:pPr>
              <w:pStyle w:val="NormalLeft"/>
              <w:rPr>
                <w:lang w:val="en-GB"/>
              </w:rPr>
            </w:pPr>
            <w:r w:rsidRPr="00711388">
              <w:rPr>
                <w:lang w:val="en-GB"/>
              </w:rPr>
              <w:t xml:space="preserve">Amount of the transitional on Technical Provisions </w:t>
            </w:r>
            <w:r w:rsidR="00845F43" w:rsidRPr="00711388">
              <w:rPr>
                <w:lang w:val="en-GB"/>
              </w:rPr>
              <w:t>-</w:t>
            </w:r>
            <w:r w:rsidRPr="00711388">
              <w:rPr>
                <w:lang w:val="en-GB"/>
              </w:rPr>
              <w:t xml:space="preserve"> Risk Margin</w:t>
            </w:r>
          </w:p>
        </w:tc>
        <w:tc>
          <w:tcPr>
            <w:tcW w:w="4086" w:type="dxa"/>
            <w:tcBorders>
              <w:top w:val="single" w:sz="2" w:space="0" w:color="auto"/>
              <w:left w:val="single" w:sz="2" w:space="0" w:color="auto"/>
              <w:bottom w:val="single" w:sz="2" w:space="0" w:color="auto"/>
              <w:right w:val="single" w:sz="2" w:space="0" w:color="auto"/>
            </w:tcBorders>
          </w:tcPr>
          <w:p w14:paraId="296BDE76" w14:textId="77777777" w:rsidR="00872AFE" w:rsidRPr="00711388" w:rsidRDefault="00872AFE" w:rsidP="00567869">
            <w:pPr>
              <w:pStyle w:val="NormalLeft"/>
              <w:rPr>
                <w:lang w:val="en-GB"/>
              </w:rPr>
            </w:pPr>
            <w:r w:rsidRPr="00711388">
              <w:rPr>
                <w:lang w:val="en-GB"/>
              </w:rPr>
              <w:t>Amount of the transitional deduction to technical provisions allocated to the risk margin, per each line of business, as defined in Annex I to Delegated Regulation (EU) 2015/35.</w:t>
            </w:r>
          </w:p>
          <w:p w14:paraId="2A421229" w14:textId="77777777" w:rsidR="00872AFE" w:rsidRPr="00711388" w:rsidRDefault="00872AFE" w:rsidP="00567869">
            <w:pPr>
              <w:pStyle w:val="NormalLeft"/>
              <w:rPr>
                <w:lang w:val="en-GB"/>
              </w:rPr>
            </w:pPr>
            <w:r w:rsidRPr="00711388">
              <w:rPr>
                <w:lang w:val="en-GB"/>
              </w:rPr>
              <w:t>This value shall be reported as a negative value when it reduces the technical provisions.</w:t>
            </w:r>
          </w:p>
        </w:tc>
      </w:tr>
      <w:tr w:rsidR="00872AFE" w:rsidRPr="00711388" w14:paraId="64696CD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38641A6" w14:textId="77777777" w:rsidR="00872AFE" w:rsidRPr="00711388" w:rsidRDefault="00872AFE" w:rsidP="00567869">
            <w:pPr>
              <w:pStyle w:val="NormalLeft"/>
              <w:rPr>
                <w:lang w:val="en-GB"/>
              </w:rPr>
            </w:pPr>
            <w:r w:rsidRPr="00711388">
              <w:rPr>
                <w:lang w:val="en-GB"/>
              </w:rPr>
              <w:t>C0180/R0310</w:t>
            </w:r>
          </w:p>
        </w:tc>
        <w:tc>
          <w:tcPr>
            <w:tcW w:w="3064" w:type="dxa"/>
            <w:tcBorders>
              <w:top w:val="single" w:sz="2" w:space="0" w:color="auto"/>
              <w:left w:val="single" w:sz="2" w:space="0" w:color="auto"/>
              <w:bottom w:val="single" w:sz="2" w:space="0" w:color="auto"/>
              <w:right w:val="single" w:sz="2" w:space="0" w:color="auto"/>
            </w:tcBorders>
          </w:tcPr>
          <w:p w14:paraId="70912FE1" w14:textId="5155901D" w:rsidR="00872AFE" w:rsidRPr="00711388" w:rsidRDefault="00872AFE" w:rsidP="00567869">
            <w:pPr>
              <w:pStyle w:val="NormalLeft"/>
              <w:rPr>
                <w:lang w:val="en-GB"/>
              </w:rPr>
            </w:pPr>
            <w:r w:rsidRPr="00711388">
              <w:rPr>
                <w:lang w:val="en-GB"/>
              </w:rPr>
              <w:t xml:space="preserve">Amount of the transitional on Technical Provisions </w:t>
            </w:r>
            <w:r w:rsidR="00845F43" w:rsidRPr="00711388">
              <w:rPr>
                <w:lang w:val="en-GB"/>
              </w:rPr>
              <w:t>-</w:t>
            </w:r>
            <w:r w:rsidRPr="00711388">
              <w:rPr>
                <w:lang w:val="en-GB"/>
              </w:rPr>
              <w:t xml:space="preserve"> Risk Margin</w:t>
            </w:r>
          </w:p>
        </w:tc>
        <w:tc>
          <w:tcPr>
            <w:tcW w:w="4086" w:type="dxa"/>
            <w:tcBorders>
              <w:top w:val="single" w:sz="2" w:space="0" w:color="auto"/>
              <w:left w:val="single" w:sz="2" w:space="0" w:color="auto"/>
              <w:bottom w:val="single" w:sz="2" w:space="0" w:color="auto"/>
              <w:right w:val="single" w:sz="2" w:space="0" w:color="auto"/>
            </w:tcBorders>
          </w:tcPr>
          <w:p w14:paraId="0CE6BBE2" w14:textId="77777777" w:rsidR="00872AFE" w:rsidRPr="00711388" w:rsidRDefault="00872AFE" w:rsidP="00567869">
            <w:pPr>
              <w:pStyle w:val="NormalLeft"/>
              <w:rPr>
                <w:lang w:val="en-GB"/>
              </w:rPr>
            </w:pPr>
            <w:r w:rsidRPr="00711388">
              <w:rPr>
                <w:lang w:val="en-GB"/>
              </w:rPr>
              <w:t xml:space="preserve">Total amount, for each line of business, as defined in Annex I to Delegated Regulation (EU) 2015/35, of the </w:t>
            </w:r>
            <w:r w:rsidRPr="00711388">
              <w:rPr>
                <w:lang w:val="en-GB"/>
              </w:rPr>
              <w:lastRenderedPageBreak/>
              <w:t>transitional deduction to technical provisions allocated to the risk margin.</w:t>
            </w:r>
          </w:p>
          <w:p w14:paraId="0AC28B5F" w14:textId="77777777" w:rsidR="00872AFE" w:rsidRPr="00711388" w:rsidRDefault="00872AFE" w:rsidP="00567869">
            <w:pPr>
              <w:pStyle w:val="NormalLeft"/>
              <w:rPr>
                <w:lang w:val="en-GB"/>
              </w:rPr>
            </w:pPr>
            <w:r w:rsidRPr="00711388">
              <w:rPr>
                <w:lang w:val="en-GB"/>
              </w:rPr>
              <w:t>This value shall be reported as a negative value when it reduces the technical provisions.</w:t>
            </w:r>
          </w:p>
        </w:tc>
      </w:tr>
      <w:tr w:rsidR="007B307A" w:rsidRPr="00711388" w14:paraId="5BF7508C" w14:textId="77777777" w:rsidTr="00EE24CA">
        <w:trPr>
          <w:gridAfter w:val="1"/>
          <w:wAfter w:w="111" w:type="dxa"/>
        </w:trPr>
        <w:tc>
          <w:tcPr>
            <w:tcW w:w="9286" w:type="dxa"/>
            <w:gridSpan w:val="3"/>
            <w:tcBorders>
              <w:top w:val="single" w:sz="2" w:space="0" w:color="auto"/>
              <w:left w:val="single" w:sz="2" w:space="0" w:color="auto"/>
              <w:bottom w:val="single" w:sz="2" w:space="0" w:color="auto"/>
              <w:right w:val="single" w:sz="2" w:space="0" w:color="auto"/>
            </w:tcBorders>
          </w:tcPr>
          <w:p w14:paraId="21D3F8AA" w14:textId="68AF14A1" w:rsidR="007B307A" w:rsidRPr="00711388" w:rsidRDefault="007B307A" w:rsidP="00567869">
            <w:pPr>
              <w:pStyle w:val="NormalCentered"/>
              <w:rPr>
                <w:lang w:val="en-GB"/>
              </w:rPr>
            </w:pPr>
            <w:r w:rsidRPr="00711388">
              <w:rPr>
                <w:i/>
                <w:iCs/>
                <w:lang w:val="en-GB"/>
              </w:rPr>
              <w:lastRenderedPageBreak/>
              <w:t>Technical provisions - Total</w:t>
            </w:r>
          </w:p>
        </w:tc>
      </w:tr>
      <w:tr w:rsidR="00872AFE" w:rsidRPr="00711388" w14:paraId="006E017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9D9ECF1" w14:textId="77777777" w:rsidR="00872AFE" w:rsidRPr="00711388" w:rsidRDefault="00872AFE" w:rsidP="00567869">
            <w:pPr>
              <w:pStyle w:val="NormalLeft"/>
              <w:rPr>
                <w:lang w:val="en-GB"/>
              </w:rPr>
            </w:pPr>
            <w:r w:rsidRPr="00711388">
              <w:rPr>
                <w:lang w:val="en-GB"/>
              </w:rPr>
              <w:t>C0020 to C0170/R0320</w:t>
            </w:r>
          </w:p>
        </w:tc>
        <w:tc>
          <w:tcPr>
            <w:tcW w:w="3064" w:type="dxa"/>
            <w:tcBorders>
              <w:top w:val="single" w:sz="2" w:space="0" w:color="auto"/>
              <w:left w:val="single" w:sz="2" w:space="0" w:color="auto"/>
              <w:bottom w:val="single" w:sz="2" w:space="0" w:color="auto"/>
              <w:right w:val="single" w:sz="2" w:space="0" w:color="auto"/>
            </w:tcBorders>
          </w:tcPr>
          <w:p w14:paraId="7863AA78" w14:textId="43E383CF" w:rsidR="00872AFE" w:rsidRPr="00711388" w:rsidRDefault="00872AFE" w:rsidP="00567869">
            <w:pPr>
              <w:pStyle w:val="NormalLeft"/>
              <w:rPr>
                <w:lang w:val="en-GB"/>
              </w:rPr>
            </w:pPr>
            <w:r w:rsidRPr="00711388">
              <w:rPr>
                <w:lang w:val="en-GB"/>
              </w:rPr>
              <w:t xml:space="preserve">Technical provisions, Total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28FC464" w14:textId="77777777" w:rsidR="00872AFE" w:rsidRPr="00711388" w:rsidRDefault="00872AFE" w:rsidP="00567869">
            <w:pPr>
              <w:pStyle w:val="NormalLeft"/>
              <w:rPr>
                <w:lang w:val="en-GB"/>
              </w:rPr>
            </w:pPr>
            <w:r w:rsidRPr="00711388">
              <w:rPr>
                <w:lang w:val="en-GB"/>
              </w:rPr>
              <w:t>The total amount of gross technical provisions, for each line of business, as defined in Annex I to Delegated Regulation (EU) 2015/35, regarding direct and accepted reinsurance business, including technical provisions calculated as a whole and after the transitional deduction to technical provisions.</w:t>
            </w:r>
          </w:p>
        </w:tc>
      </w:tr>
      <w:tr w:rsidR="00872AFE" w:rsidRPr="00711388" w14:paraId="23F98E1D"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73B744C" w14:textId="77777777" w:rsidR="00872AFE" w:rsidRPr="00711388" w:rsidRDefault="00872AFE" w:rsidP="00567869">
            <w:pPr>
              <w:pStyle w:val="NormalLeft"/>
              <w:rPr>
                <w:lang w:val="en-GB"/>
              </w:rPr>
            </w:pPr>
            <w:r w:rsidRPr="00711388">
              <w:rPr>
                <w:lang w:val="en-GB"/>
              </w:rPr>
              <w:t>C0180/R0320</w:t>
            </w:r>
          </w:p>
        </w:tc>
        <w:tc>
          <w:tcPr>
            <w:tcW w:w="3064" w:type="dxa"/>
            <w:tcBorders>
              <w:top w:val="single" w:sz="2" w:space="0" w:color="auto"/>
              <w:left w:val="single" w:sz="2" w:space="0" w:color="auto"/>
              <w:bottom w:val="single" w:sz="2" w:space="0" w:color="auto"/>
              <w:right w:val="single" w:sz="2" w:space="0" w:color="auto"/>
            </w:tcBorders>
          </w:tcPr>
          <w:p w14:paraId="5EE94C51" w14:textId="2153FF36"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 xml:space="preserve">Life obligations, Technical Provision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3721BA6C" w14:textId="77777777" w:rsidR="00872AFE" w:rsidRPr="00711388" w:rsidRDefault="00872AFE" w:rsidP="00567869">
            <w:pPr>
              <w:pStyle w:val="NormalLeft"/>
              <w:rPr>
                <w:lang w:val="en-GB"/>
              </w:rPr>
            </w:pPr>
            <w:r w:rsidRPr="00711388">
              <w:rPr>
                <w:lang w:val="en-GB"/>
              </w:rPr>
              <w:t>The total amount of gross technical provisions regarding direct and accepted reinsurance business, including technical provisions calculated as a whole and after the transitional deduction to technical provisions.</w:t>
            </w:r>
          </w:p>
        </w:tc>
      </w:tr>
      <w:tr w:rsidR="00872AFE" w:rsidRPr="00711388" w14:paraId="25AF036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7CDAFF3" w14:textId="77777777" w:rsidR="00872AFE" w:rsidRPr="00711388" w:rsidRDefault="00872AFE" w:rsidP="00567869">
            <w:pPr>
              <w:pStyle w:val="NormalLeft"/>
              <w:rPr>
                <w:lang w:val="en-GB"/>
              </w:rPr>
            </w:pPr>
            <w:r w:rsidRPr="00711388">
              <w:rPr>
                <w:lang w:val="en-GB"/>
              </w:rPr>
              <w:t>C0020 to C0170/R0330</w:t>
            </w:r>
          </w:p>
        </w:tc>
        <w:tc>
          <w:tcPr>
            <w:tcW w:w="3064" w:type="dxa"/>
            <w:tcBorders>
              <w:top w:val="single" w:sz="2" w:space="0" w:color="auto"/>
              <w:left w:val="single" w:sz="2" w:space="0" w:color="auto"/>
              <w:bottom w:val="single" w:sz="2" w:space="0" w:color="auto"/>
              <w:right w:val="single" w:sz="2" w:space="0" w:color="auto"/>
            </w:tcBorders>
          </w:tcPr>
          <w:p w14:paraId="68E3C6B4" w14:textId="3B924941" w:rsidR="00872AFE" w:rsidRPr="00711388" w:rsidRDefault="00872AFE" w:rsidP="00567869">
            <w:pPr>
              <w:pStyle w:val="NormalLeft"/>
              <w:rPr>
                <w:lang w:val="en-GB"/>
              </w:rPr>
            </w:pPr>
            <w:r w:rsidRPr="00711388">
              <w:rPr>
                <w:lang w:val="en-GB"/>
              </w:rPr>
              <w:t xml:space="preserve">Technical provisions, Total </w:t>
            </w:r>
            <w:r w:rsidR="00845F43" w:rsidRPr="00711388">
              <w:rPr>
                <w:lang w:val="en-GB"/>
              </w:rPr>
              <w:t>-</w:t>
            </w:r>
            <w:r w:rsidRPr="00711388">
              <w:rPr>
                <w:lang w:val="en-GB"/>
              </w:rPr>
              <w:t xml:space="preserve"> Recoverable from reinsurance contract/SPV and Finite reinsurance, after the adjustment for expected losses due to counterparty default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054AE7E6" w14:textId="77777777" w:rsidR="00872AFE" w:rsidRPr="00711388" w:rsidRDefault="00872AFE" w:rsidP="00567869">
            <w:pPr>
              <w:pStyle w:val="NormalLeft"/>
              <w:rPr>
                <w:lang w:val="en-GB"/>
              </w:rPr>
            </w:pPr>
            <w:r w:rsidRPr="00711388">
              <w:rPr>
                <w:lang w:val="en-GB"/>
              </w:rPr>
              <w:t>The total amount of recoverable from reinsurance contract/SPV and Finite reinsurance, after the adjustment for expected losses due to counterparty default, for each line of business, as defined in Annex I to Delegated Regulation (EU) 2015/35, regarding direct and accepted reinsurance business.</w:t>
            </w:r>
          </w:p>
        </w:tc>
      </w:tr>
      <w:tr w:rsidR="00872AFE" w:rsidRPr="00711388" w14:paraId="68B10859"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62142C8" w14:textId="77777777" w:rsidR="00872AFE" w:rsidRPr="00711388" w:rsidRDefault="00872AFE" w:rsidP="00567869">
            <w:pPr>
              <w:pStyle w:val="NormalLeft"/>
              <w:rPr>
                <w:lang w:val="en-GB"/>
              </w:rPr>
            </w:pPr>
            <w:r w:rsidRPr="00711388">
              <w:rPr>
                <w:lang w:val="en-GB"/>
              </w:rPr>
              <w:t>C0180/R0330</w:t>
            </w:r>
          </w:p>
        </w:tc>
        <w:tc>
          <w:tcPr>
            <w:tcW w:w="3064" w:type="dxa"/>
            <w:tcBorders>
              <w:top w:val="single" w:sz="2" w:space="0" w:color="auto"/>
              <w:left w:val="single" w:sz="2" w:space="0" w:color="auto"/>
              <w:bottom w:val="single" w:sz="2" w:space="0" w:color="auto"/>
              <w:right w:val="single" w:sz="2" w:space="0" w:color="auto"/>
            </w:tcBorders>
          </w:tcPr>
          <w:p w14:paraId="050BC262" w14:textId="783851E7"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 xml:space="preserve">Life obligations, Recoverable from reinsurance contract/SPV and Finite re, after the adjustment for expected losses due to counterparty default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F2CE745" w14:textId="77777777" w:rsidR="00872AFE" w:rsidRPr="00711388" w:rsidRDefault="00872AFE" w:rsidP="00567869">
            <w:pPr>
              <w:pStyle w:val="NormalLeft"/>
              <w:rPr>
                <w:lang w:val="en-GB"/>
              </w:rPr>
            </w:pPr>
            <w:r w:rsidRPr="00711388">
              <w:rPr>
                <w:lang w:val="en-GB"/>
              </w:rPr>
              <w:t>The total amount of recoverable from reinsurance contract/SPV and Finite reinsurance, after the adjustment for expected losses due to counterparty default regarding direct and accepted reinsurance business.</w:t>
            </w:r>
          </w:p>
        </w:tc>
      </w:tr>
      <w:tr w:rsidR="00872AFE" w:rsidRPr="00711388" w14:paraId="4A2ADBCC"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A9A26B4" w14:textId="77777777" w:rsidR="00872AFE" w:rsidRPr="00711388" w:rsidRDefault="00872AFE" w:rsidP="00567869">
            <w:pPr>
              <w:pStyle w:val="NormalLeft"/>
              <w:rPr>
                <w:lang w:val="en-GB"/>
              </w:rPr>
            </w:pPr>
            <w:r w:rsidRPr="00711388">
              <w:rPr>
                <w:lang w:val="en-GB"/>
              </w:rPr>
              <w:t>C0020 to C0170/R0340</w:t>
            </w:r>
          </w:p>
        </w:tc>
        <w:tc>
          <w:tcPr>
            <w:tcW w:w="3064" w:type="dxa"/>
            <w:tcBorders>
              <w:top w:val="single" w:sz="2" w:space="0" w:color="auto"/>
              <w:left w:val="single" w:sz="2" w:space="0" w:color="auto"/>
              <w:bottom w:val="single" w:sz="2" w:space="0" w:color="auto"/>
              <w:right w:val="single" w:sz="2" w:space="0" w:color="auto"/>
            </w:tcBorders>
          </w:tcPr>
          <w:p w14:paraId="36CBC891" w14:textId="66B7DB9C" w:rsidR="00872AFE" w:rsidRPr="00711388" w:rsidRDefault="00872AFE" w:rsidP="00567869">
            <w:pPr>
              <w:pStyle w:val="NormalLeft"/>
              <w:rPr>
                <w:lang w:val="en-GB"/>
              </w:rPr>
            </w:pPr>
            <w:r w:rsidRPr="00711388">
              <w:rPr>
                <w:lang w:val="en-GB"/>
              </w:rPr>
              <w:t xml:space="preserve">Technical provisions, Total </w:t>
            </w:r>
            <w:r w:rsidR="00845F43" w:rsidRPr="00711388">
              <w:rPr>
                <w:lang w:val="en-GB"/>
              </w:rPr>
              <w:t>-</w:t>
            </w:r>
            <w:r w:rsidRPr="00711388">
              <w:rPr>
                <w:lang w:val="en-GB"/>
              </w:rPr>
              <w:t xml:space="preserve"> Technical provisions minus recoverables from </w:t>
            </w:r>
            <w:r w:rsidRPr="00711388">
              <w:rPr>
                <w:lang w:val="en-GB"/>
              </w:rPr>
              <w:lastRenderedPageBreak/>
              <w:t xml:space="preserve">reinsurance/SPV and Finite reinsurance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42DA4236" w14:textId="77777777" w:rsidR="00872AFE" w:rsidRPr="00711388" w:rsidRDefault="00872AFE" w:rsidP="00567869">
            <w:pPr>
              <w:pStyle w:val="NormalLeft"/>
              <w:rPr>
                <w:lang w:val="en-GB"/>
              </w:rPr>
            </w:pPr>
            <w:r w:rsidRPr="00711388">
              <w:rPr>
                <w:lang w:val="en-GB"/>
              </w:rPr>
              <w:lastRenderedPageBreak/>
              <w:t xml:space="preserve">The total amount of net technical provisions, for each line of business, as defined in Annex I to Delegated </w:t>
            </w:r>
            <w:r w:rsidRPr="00711388">
              <w:rPr>
                <w:lang w:val="en-GB"/>
              </w:rPr>
              <w:lastRenderedPageBreak/>
              <w:t>Regulation (EU) 2015/35, regarding direct and accepted reinsurance business, including technical provisions calculated as a whole and after the transitional deduction to technical provisions.</w:t>
            </w:r>
          </w:p>
        </w:tc>
      </w:tr>
      <w:tr w:rsidR="00872AFE" w:rsidRPr="00711388" w14:paraId="29EAC819"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93EF434" w14:textId="77777777" w:rsidR="00872AFE" w:rsidRPr="00711388" w:rsidRDefault="00872AFE" w:rsidP="00567869">
            <w:pPr>
              <w:pStyle w:val="NormalLeft"/>
              <w:rPr>
                <w:lang w:val="en-GB"/>
              </w:rPr>
            </w:pPr>
            <w:r w:rsidRPr="00711388">
              <w:rPr>
                <w:lang w:val="en-GB"/>
              </w:rPr>
              <w:lastRenderedPageBreak/>
              <w:t>C0180/R0340</w:t>
            </w:r>
          </w:p>
        </w:tc>
        <w:tc>
          <w:tcPr>
            <w:tcW w:w="3064" w:type="dxa"/>
            <w:tcBorders>
              <w:top w:val="single" w:sz="2" w:space="0" w:color="auto"/>
              <w:left w:val="single" w:sz="2" w:space="0" w:color="auto"/>
              <w:bottom w:val="single" w:sz="2" w:space="0" w:color="auto"/>
              <w:right w:val="single" w:sz="2" w:space="0" w:color="auto"/>
            </w:tcBorders>
          </w:tcPr>
          <w:p w14:paraId="2F2B5997" w14:textId="739738DA" w:rsidR="00872AFE" w:rsidRPr="00711388" w:rsidRDefault="00872AFE" w:rsidP="00567869">
            <w:pPr>
              <w:pStyle w:val="NormalLeft"/>
              <w:rPr>
                <w:lang w:val="en-GB"/>
              </w:rPr>
            </w:pPr>
            <w:r w:rsidRPr="00711388">
              <w:rPr>
                <w:lang w:val="en-GB"/>
              </w:rPr>
              <w:t>Total Non</w:t>
            </w:r>
            <w:r w:rsidR="00711388" w:rsidRPr="00711388">
              <w:rPr>
                <w:lang w:val="en-GB"/>
              </w:rPr>
              <w:t>-</w:t>
            </w:r>
            <w:r w:rsidRPr="00711388">
              <w:rPr>
                <w:lang w:val="en-GB"/>
              </w:rPr>
              <w:t xml:space="preserve">Life obligations, Technical provisions minus recoverables from reinsurance and SPV </w:t>
            </w:r>
            <w:r w:rsidR="00845F43" w:rsidRPr="00711388">
              <w:rPr>
                <w:lang w:val="en-GB"/>
              </w:rPr>
              <w:t>-</w:t>
            </w:r>
            <w:r w:rsidRPr="00711388">
              <w:rPr>
                <w:lang w:val="en-GB"/>
              </w:rPr>
              <w:t xml:space="preserve"> Direct and accepted reinsurance business</w:t>
            </w:r>
          </w:p>
        </w:tc>
        <w:tc>
          <w:tcPr>
            <w:tcW w:w="4086" w:type="dxa"/>
            <w:tcBorders>
              <w:top w:val="single" w:sz="2" w:space="0" w:color="auto"/>
              <w:left w:val="single" w:sz="2" w:space="0" w:color="auto"/>
              <w:bottom w:val="single" w:sz="2" w:space="0" w:color="auto"/>
              <w:right w:val="single" w:sz="2" w:space="0" w:color="auto"/>
            </w:tcBorders>
          </w:tcPr>
          <w:p w14:paraId="2D18C282" w14:textId="77777777" w:rsidR="00872AFE" w:rsidRPr="00711388" w:rsidRDefault="00872AFE" w:rsidP="00567869">
            <w:pPr>
              <w:pStyle w:val="NormalLeft"/>
              <w:rPr>
                <w:lang w:val="en-GB"/>
              </w:rPr>
            </w:pPr>
            <w:r w:rsidRPr="00711388">
              <w:rPr>
                <w:lang w:val="en-GB"/>
              </w:rPr>
              <w:t>The total amount of net technical provisions regarding direct and accepted reinsurance business, including technical provisions calculated as a whole and after the transitional deduction to technical provisions.</w:t>
            </w:r>
          </w:p>
        </w:tc>
      </w:tr>
      <w:tr w:rsidR="007B307A" w:rsidRPr="00711388" w14:paraId="6C88F542" w14:textId="77777777" w:rsidTr="00D84ED6">
        <w:trPr>
          <w:gridAfter w:val="1"/>
          <w:wAfter w:w="111" w:type="dxa"/>
        </w:trPr>
        <w:tc>
          <w:tcPr>
            <w:tcW w:w="9286" w:type="dxa"/>
            <w:gridSpan w:val="3"/>
            <w:tcBorders>
              <w:top w:val="single" w:sz="2" w:space="0" w:color="auto"/>
              <w:left w:val="single" w:sz="2" w:space="0" w:color="auto"/>
              <w:bottom w:val="single" w:sz="2" w:space="0" w:color="auto"/>
              <w:right w:val="single" w:sz="2" w:space="0" w:color="auto"/>
            </w:tcBorders>
          </w:tcPr>
          <w:p w14:paraId="5DD26C13" w14:textId="7DED9A80" w:rsidR="007B307A" w:rsidRPr="00711388" w:rsidRDefault="007B307A" w:rsidP="00567869">
            <w:pPr>
              <w:pStyle w:val="NormalCentered"/>
              <w:rPr>
                <w:lang w:val="en-GB"/>
              </w:rPr>
            </w:pPr>
            <w:r w:rsidRPr="00711388">
              <w:rPr>
                <w:i/>
                <w:iCs/>
                <w:lang w:val="en-GB"/>
              </w:rPr>
              <w:t>Line of Business: further segmentation (Homogeneous Risk Groups)</w:t>
            </w:r>
          </w:p>
        </w:tc>
      </w:tr>
      <w:tr w:rsidR="00872AFE" w:rsidRPr="00711388" w14:paraId="09DD44D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D35D571" w14:textId="77777777" w:rsidR="00872AFE" w:rsidRPr="00711388" w:rsidRDefault="00872AFE" w:rsidP="00567869">
            <w:pPr>
              <w:pStyle w:val="NormalLeft"/>
              <w:rPr>
                <w:lang w:val="en-GB"/>
              </w:rPr>
            </w:pPr>
            <w:r w:rsidRPr="00711388">
              <w:rPr>
                <w:lang w:val="en-GB"/>
              </w:rPr>
              <w:t>C0020 to C0170/R0350</w:t>
            </w:r>
          </w:p>
        </w:tc>
        <w:tc>
          <w:tcPr>
            <w:tcW w:w="3064" w:type="dxa"/>
            <w:tcBorders>
              <w:top w:val="single" w:sz="2" w:space="0" w:color="auto"/>
              <w:left w:val="single" w:sz="2" w:space="0" w:color="auto"/>
              <w:bottom w:val="single" w:sz="2" w:space="0" w:color="auto"/>
              <w:right w:val="single" w:sz="2" w:space="0" w:color="auto"/>
            </w:tcBorders>
          </w:tcPr>
          <w:p w14:paraId="754A429D" w14:textId="55EC4479" w:rsidR="00872AFE" w:rsidRPr="00711388" w:rsidRDefault="00872AFE" w:rsidP="00567869">
            <w:pPr>
              <w:pStyle w:val="NormalLeft"/>
              <w:rPr>
                <w:lang w:val="en-GB"/>
              </w:rPr>
            </w:pPr>
            <w:r w:rsidRPr="00711388">
              <w:rPr>
                <w:lang w:val="en-GB"/>
              </w:rPr>
              <w:t xml:space="preserve">Line of Business, further segmentation by (Homogeneous Risk Groups) </w:t>
            </w:r>
            <w:r w:rsidR="00845F43" w:rsidRPr="00711388">
              <w:rPr>
                <w:lang w:val="en-GB"/>
              </w:rPr>
              <w:t>-</w:t>
            </w:r>
            <w:r w:rsidRPr="00711388">
              <w:rPr>
                <w:lang w:val="en-GB"/>
              </w:rPr>
              <w:t xml:space="preserve"> Premium provisions </w:t>
            </w:r>
            <w:r w:rsidR="00845F43" w:rsidRPr="00711388">
              <w:rPr>
                <w:lang w:val="en-GB"/>
              </w:rPr>
              <w:t>-</w:t>
            </w:r>
            <w:r w:rsidRPr="00711388">
              <w:rPr>
                <w:lang w:val="en-GB"/>
              </w:rPr>
              <w:t xml:space="preserve"> Total number of homogeneous risk groups</w:t>
            </w:r>
          </w:p>
        </w:tc>
        <w:tc>
          <w:tcPr>
            <w:tcW w:w="4086" w:type="dxa"/>
            <w:tcBorders>
              <w:top w:val="single" w:sz="2" w:space="0" w:color="auto"/>
              <w:left w:val="single" w:sz="2" w:space="0" w:color="auto"/>
              <w:bottom w:val="single" w:sz="2" w:space="0" w:color="auto"/>
              <w:right w:val="single" w:sz="2" w:space="0" w:color="auto"/>
            </w:tcBorders>
          </w:tcPr>
          <w:p w14:paraId="3CEA76D3" w14:textId="6D7930A2" w:rsidR="00872AFE" w:rsidRPr="00711388" w:rsidRDefault="00872AFE" w:rsidP="00567869">
            <w:pPr>
              <w:pStyle w:val="NormalLeft"/>
              <w:rPr>
                <w:lang w:val="en-GB"/>
              </w:rPr>
            </w:pPr>
            <w:r w:rsidRPr="00711388">
              <w:rPr>
                <w:lang w:val="en-GB"/>
              </w:rPr>
              <w:t>Information regarding the number of HRG in the segmentation, if the (re)insurance undertaking further segmented line of business, as defined in Annex I to Delegated Regulation (EU) 2015/35, into homogenous risk groups according to nature of the risks underlying the contract, for each line of business where that segmentation was performed, regarding direct business and accepted proportional reinsurance and accepted non</w:t>
            </w:r>
            <w:r w:rsidR="00711388" w:rsidRPr="00711388">
              <w:rPr>
                <w:lang w:val="en-GB"/>
              </w:rPr>
              <w:t>-</w:t>
            </w:r>
            <w:r w:rsidRPr="00711388">
              <w:rPr>
                <w:lang w:val="en-GB"/>
              </w:rPr>
              <w:t>proportional reinsurance, in respect of premium provisions.</w:t>
            </w:r>
          </w:p>
        </w:tc>
      </w:tr>
      <w:tr w:rsidR="00872AFE" w:rsidRPr="00711388" w14:paraId="7E4E127B"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8A58FF8" w14:textId="77777777" w:rsidR="00872AFE" w:rsidRPr="00711388" w:rsidRDefault="00872AFE" w:rsidP="00567869">
            <w:pPr>
              <w:pStyle w:val="NormalLeft"/>
              <w:rPr>
                <w:lang w:val="en-GB"/>
              </w:rPr>
            </w:pPr>
            <w:r w:rsidRPr="00711388">
              <w:rPr>
                <w:lang w:val="en-GB"/>
              </w:rPr>
              <w:t>C0020 to C0170/R0360</w:t>
            </w:r>
          </w:p>
        </w:tc>
        <w:tc>
          <w:tcPr>
            <w:tcW w:w="3064" w:type="dxa"/>
            <w:tcBorders>
              <w:top w:val="single" w:sz="2" w:space="0" w:color="auto"/>
              <w:left w:val="single" w:sz="2" w:space="0" w:color="auto"/>
              <w:bottom w:val="single" w:sz="2" w:space="0" w:color="auto"/>
              <w:right w:val="single" w:sz="2" w:space="0" w:color="auto"/>
            </w:tcBorders>
          </w:tcPr>
          <w:p w14:paraId="5290DD9B" w14:textId="4474A893" w:rsidR="00872AFE" w:rsidRPr="00711388" w:rsidRDefault="00872AFE" w:rsidP="00567869">
            <w:pPr>
              <w:pStyle w:val="NormalLeft"/>
              <w:rPr>
                <w:lang w:val="en-GB"/>
              </w:rPr>
            </w:pPr>
            <w:r w:rsidRPr="00711388">
              <w:rPr>
                <w:lang w:val="en-GB"/>
              </w:rPr>
              <w:t xml:space="preserve">Line of Business, further segmentation by (Homogeneous Risk Groups) </w:t>
            </w:r>
            <w:r w:rsidR="00845F43" w:rsidRPr="00711388">
              <w:rPr>
                <w:lang w:val="en-GB"/>
              </w:rPr>
              <w:t>-</w:t>
            </w:r>
            <w:r w:rsidRPr="00711388">
              <w:rPr>
                <w:lang w:val="en-GB"/>
              </w:rPr>
              <w:t xml:space="preserve"> Claims provisions </w:t>
            </w:r>
            <w:r w:rsidR="00845F43" w:rsidRPr="00711388">
              <w:rPr>
                <w:lang w:val="en-GB"/>
              </w:rPr>
              <w:t>-</w:t>
            </w:r>
            <w:r w:rsidRPr="00711388">
              <w:rPr>
                <w:lang w:val="en-GB"/>
              </w:rPr>
              <w:t xml:space="preserve"> Total number of homogeneous risk groups</w:t>
            </w:r>
          </w:p>
        </w:tc>
        <w:tc>
          <w:tcPr>
            <w:tcW w:w="4086" w:type="dxa"/>
            <w:tcBorders>
              <w:top w:val="single" w:sz="2" w:space="0" w:color="auto"/>
              <w:left w:val="single" w:sz="2" w:space="0" w:color="auto"/>
              <w:bottom w:val="single" w:sz="2" w:space="0" w:color="auto"/>
              <w:right w:val="single" w:sz="2" w:space="0" w:color="auto"/>
            </w:tcBorders>
          </w:tcPr>
          <w:p w14:paraId="1A926C36" w14:textId="3AC91C48" w:rsidR="00872AFE" w:rsidRPr="00711388" w:rsidRDefault="00872AFE" w:rsidP="00567869">
            <w:pPr>
              <w:pStyle w:val="NormalLeft"/>
              <w:rPr>
                <w:lang w:val="en-GB"/>
              </w:rPr>
            </w:pPr>
            <w:r w:rsidRPr="00711388">
              <w:rPr>
                <w:lang w:val="en-GB"/>
              </w:rPr>
              <w:t>Information regarding the number of HRG in the segmentation, if the (re)insurance undertaking further segmented line of business, as defined in Annex I to Delegated Regulation (EU) 2015/35, into homogenous risk groups according to nature of the risks underlying the contract, for each line of business where that segmentation was performed, regarding direct business and accepted proportional reinsurance and accepted non</w:t>
            </w:r>
            <w:r w:rsidR="00711388" w:rsidRPr="00711388">
              <w:rPr>
                <w:lang w:val="en-GB"/>
              </w:rPr>
              <w:t>-</w:t>
            </w:r>
            <w:r w:rsidRPr="00711388">
              <w:rPr>
                <w:lang w:val="en-GB"/>
              </w:rPr>
              <w:t>proportional reinsurance, in respect of claims provisions.</w:t>
            </w:r>
          </w:p>
        </w:tc>
      </w:tr>
      <w:tr w:rsidR="00872AFE" w:rsidRPr="00711388" w14:paraId="1DEF752A"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427E1BC" w14:textId="77777777" w:rsidR="00872AFE" w:rsidRPr="00711388" w:rsidRDefault="00872AFE" w:rsidP="00567869">
            <w:pPr>
              <w:pStyle w:val="NormalLeft"/>
              <w:rPr>
                <w:lang w:val="en-GB"/>
              </w:rPr>
            </w:pPr>
            <w:r w:rsidRPr="00711388">
              <w:rPr>
                <w:lang w:val="en-GB"/>
              </w:rPr>
              <w:lastRenderedPageBreak/>
              <w:t>C0020 to C0170/R0370</w:t>
            </w:r>
          </w:p>
        </w:tc>
        <w:tc>
          <w:tcPr>
            <w:tcW w:w="3064" w:type="dxa"/>
            <w:tcBorders>
              <w:top w:val="single" w:sz="2" w:space="0" w:color="auto"/>
              <w:left w:val="single" w:sz="2" w:space="0" w:color="auto"/>
              <w:bottom w:val="single" w:sz="2" w:space="0" w:color="auto"/>
              <w:right w:val="single" w:sz="2" w:space="0" w:color="auto"/>
            </w:tcBorders>
          </w:tcPr>
          <w:p w14:paraId="590BB63F" w14:textId="7A2F5F93" w:rsidR="00872AFE" w:rsidRPr="00711388" w:rsidRDefault="00872AFE" w:rsidP="00567869">
            <w:pPr>
              <w:pStyle w:val="NormalLeft"/>
              <w:rPr>
                <w:lang w:val="en-GB"/>
              </w:rPr>
            </w:pPr>
            <w:r w:rsidRPr="00711388">
              <w:rPr>
                <w:lang w:val="en-GB"/>
              </w:rPr>
              <w:t>Best estimate Premium Provisions, Cash out</w:t>
            </w:r>
            <w:r w:rsidR="00711388" w:rsidRPr="00711388">
              <w:rPr>
                <w:lang w:val="en-GB"/>
              </w:rPr>
              <w:t>-</w:t>
            </w:r>
            <w:r w:rsidRPr="00711388">
              <w:rPr>
                <w:lang w:val="en-GB"/>
              </w:rPr>
              <w:t>flows, future benefits and claims</w:t>
            </w:r>
          </w:p>
        </w:tc>
        <w:tc>
          <w:tcPr>
            <w:tcW w:w="4086" w:type="dxa"/>
            <w:tcBorders>
              <w:top w:val="single" w:sz="2" w:space="0" w:color="auto"/>
              <w:left w:val="single" w:sz="2" w:space="0" w:color="auto"/>
              <w:bottom w:val="single" w:sz="2" w:space="0" w:color="auto"/>
              <w:right w:val="single" w:sz="2" w:space="0" w:color="auto"/>
            </w:tcBorders>
          </w:tcPr>
          <w:p w14:paraId="315B7DA2" w14:textId="0D3B481A" w:rsidR="00872AFE" w:rsidRPr="00711388" w:rsidRDefault="00872AFE" w:rsidP="00567869">
            <w:pPr>
              <w:pStyle w:val="NormalLeft"/>
              <w:rPr>
                <w:lang w:val="en-GB"/>
              </w:rPr>
            </w:pPr>
            <w:r w:rsidRPr="00711388">
              <w:rPr>
                <w:lang w:val="en-GB"/>
              </w:rPr>
              <w:t>The amount of split, for each line of business, as defined in Annex I to Delegated Regulation (EU) 2015/35, regarding direct business and accepted proportional reinsurance and Accepted non</w:t>
            </w:r>
            <w:r w:rsidR="00711388" w:rsidRPr="00711388">
              <w:rPr>
                <w:lang w:val="en-GB"/>
              </w:rPr>
              <w:t>-</w:t>
            </w:r>
            <w:r w:rsidRPr="00711388">
              <w:rPr>
                <w:lang w:val="en-GB"/>
              </w:rPr>
              <w:t>proportional reinsurance, of cash flows for future benefits and claims used to determine the gross best estimate of premium provisions, i.e. the probability</w:t>
            </w:r>
            <w:r w:rsidR="00711388" w:rsidRPr="00711388">
              <w:rPr>
                <w:lang w:val="en-GB"/>
              </w:rPr>
              <w:t>-</w:t>
            </w:r>
            <w:r w:rsidRPr="00711388">
              <w:rPr>
                <w:lang w:val="en-GB"/>
              </w:rPr>
              <w:t>weighted average of future cash out</w:t>
            </w:r>
            <w:r w:rsidR="00711388" w:rsidRPr="00711388">
              <w:rPr>
                <w:lang w:val="en-GB"/>
              </w:rPr>
              <w:t>-</w:t>
            </w:r>
            <w:r w:rsidRPr="00711388">
              <w:rPr>
                <w:lang w:val="en-GB"/>
              </w:rPr>
              <w:t>flows, discounted to take into account the time value of money (expected present value of future cash</w:t>
            </w:r>
            <w:r w:rsidR="00711388" w:rsidRPr="00711388">
              <w:rPr>
                <w:lang w:val="en-GB"/>
              </w:rPr>
              <w:t>-</w:t>
            </w:r>
            <w:r w:rsidRPr="00711388">
              <w:rPr>
                <w:lang w:val="en-GB"/>
              </w:rPr>
              <w:t>flows). In case of use of a stochastic methodology for the cash</w:t>
            </w:r>
            <w:r w:rsidR="00711388" w:rsidRPr="00711388">
              <w:rPr>
                <w:lang w:val="en-GB"/>
              </w:rPr>
              <w:t>-</w:t>
            </w:r>
            <w:r w:rsidRPr="00711388">
              <w:rPr>
                <w:lang w:val="en-GB"/>
              </w:rPr>
              <w:t>flow projection, it is required to report the average scenario.</w:t>
            </w:r>
          </w:p>
        </w:tc>
      </w:tr>
      <w:tr w:rsidR="00872AFE" w:rsidRPr="00711388" w14:paraId="7FC36C18"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66E8069" w14:textId="77777777" w:rsidR="00872AFE" w:rsidRPr="00711388" w:rsidRDefault="00872AFE" w:rsidP="00567869">
            <w:pPr>
              <w:pStyle w:val="NormalLeft"/>
              <w:rPr>
                <w:lang w:val="en-GB"/>
              </w:rPr>
            </w:pPr>
            <w:r w:rsidRPr="00711388">
              <w:rPr>
                <w:lang w:val="en-GB"/>
              </w:rPr>
              <w:t>C0180/R0370</w:t>
            </w:r>
          </w:p>
        </w:tc>
        <w:tc>
          <w:tcPr>
            <w:tcW w:w="3064" w:type="dxa"/>
            <w:tcBorders>
              <w:top w:val="single" w:sz="2" w:space="0" w:color="auto"/>
              <w:left w:val="single" w:sz="2" w:space="0" w:color="auto"/>
              <w:bottom w:val="single" w:sz="2" w:space="0" w:color="auto"/>
              <w:right w:val="single" w:sz="2" w:space="0" w:color="auto"/>
            </w:tcBorders>
          </w:tcPr>
          <w:p w14:paraId="5840FFCE" w14:textId="47C2A0AA" w:rsidR="00872AFE" w:rsidRPr="00711388" w:rsidRDefault="00872AFE" w:rsidP="00567869">
            <w:pPr>
              <w:pStyle w:val="NormalLeft"/>
              <w:rPr>
                <w:lang w:val="en-GB"/>
              </w:rPr>
            </w:pPr>
            <w:r w:rsidRPr="00711388">
              <w:rPr>
                <w:lang w:val="en-GB"/>
              </w:rPr>
              <w:t>Best estimate Premium Provisions, Cash out</w:t>
            </w:r>
            <w:r w:rsidR="00711388" w:rsidRPr="00711388">
              <w:rPr>
                <w:lang w:val="en-GB"/>
              </w:rPr>
              <w:t>-</w:t>
            </w:r>
            <w:r w:rsidRPr="00711388">
              <w:rPr>
                <w:lang w:val="en-GB"/>
              </w:rPr>
              <w:t xml:space="preserve">flows, future benefits and claims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50A25C80" w14:textId="77777777" w:rsidR="00872AFE" w:rsidRPr="00711388" w:rsidRDefault="00872AFE" w:rsidP="00567869">
            <w:pPr>
              <w:pStyle w:val="NormalLeft"/>
              <w:rPr>
                <w:lang w:val="en-GB"/>
              </w:rPr>
            </w:pPr>
            <w:r w:rsidRPr="00711388">
              <w:rPr>
                <w:lang w:val="en-GB"/>
              </w:rPr>
              <w:t>The total amount of cash flows for future benefits and claims used to determine the gross best estimate of premium provisions.</w:t>
            </w:r>
          </w:p>
        </w:tc>
      </w:tr>
      <w:tr w:rsidR="00872AFE" w:rsidRPr="00711388" w14:paraId="17F8C023"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716CD82" w14:textId="77777777" w:rsidR="00872AFE" w:rsidRPr="00711388" w:rsidRDefault="00872AFE" w:rsidP="00567869">
            <w:pPr>
              <w:pStyle w:val="NormalLeft"/>
              <w:rPr>
                <w:lang w:val="en-GB"/>
              </w:rPr>
            </w:pPr>
            <w:r w:rsidRPr="00711388">
              <w:rPr>
                <w:lang w:val="en-GB"/>
              </w:rPr>
              <w:t>C0020 to C0170/R0380</w:t>
            </w:r>
          </w:p>
        </w:tc>
        <w:tc>
          <w:tcPr>
            <w:tcW w:w="3064" w:type="dxa"/>
            <w:tcBorders>
              <w:top w:val="single" w:sz="2" w:space="0" w:color="auto"/>
              <w:left w:val="single" w:sz="2" w:space="0" w:color="auto"/>
              <w:bottom w:val="single" w:sz="2" w:space="0" w:color="auto"/>
              <w:right w:val="single" w:sz="2" w:space="0" w:color="auto"/>
            </w:tcBorders>
          </w:tcPr>
          <w:p w14:paraId="10D6A036" w14:textId="1342AAD4" w:rsidR="00872AFE" w:rsidRPr="00711388" w:rsidRDefault="00872AFE" w:rsidP="00567869">
            <w:pPr>
              <w:pStyle w:val="NormalLeft"/>
              <w:rPr>
                <w:lang w:val="en-GB"/>
              </w:rPr>
            </w:pPr>
            <w:r w:rsidRPr="00711388">
              <w:rPr>
                <w:lang w:val="en-GB"/>
              </w:rPr>
              <w:t>Best estimate Premium Provisions, Cash out</w:t>
            </w:r>
            <w:r w:rsidR="00711388" w:rsidRPr="00711388">
              <w:rPr>
                <w:lang w:val="en-GB"/>
              </w:rPr>
              <w:t>-</w:t>
            </w:r>
            <w:r w:rsidRPr="00711388">
              <w:rPr>
                <w:lang w:val="en-GB"/>
              </w:rPr>
              <w:t>flows, future expenses and other cash</w:t>
            </w:r>
            <w:r w:rsidR="00711388" w:rsidRPr="00711388">
              <w:rPr>
                <w:lang w:val="en-GB"/>
              </w:rPr>
              <w:t>-</w:t>
            </w:r>
            <w:r w:rsidRPr="00711388">
              <w:rPr>
                <w:lang w:val="en-GB"/>
              </w:rPr>
              <w:t>out flows</w:t>
            </w:r>
          </w:p>
        </w:tc>
        <w:tc>
          <w:tcPr>
            <w:tcW w:w="4086" w:type="dxa"/>
            <w:tcBorders>
              <w:top w:val="single" w:sz="2" w:space="0" w:color="auto"/>
              <w:left w:val="single" w:sz="2" w:space="0" w:color="auto"/>
              <w:bottom w:val="single" w:sz="2" w:space="0" w:color="auto"/>
              <w:right w:val="single" w:sz="2" w:space="0" w:color="auto"/>
            </w:tcBorders>
          </w:tcPr>
          <w:p w14:paraId="14CD02FF" w14:textId="05F2720F" w:rsidR="00872AFE" w:rsidRPr="00711388" w:rsidRDefault="00872AFE" w:rsidP="00567869">
            <w:pPr>
              <w:pStyle w:val="NormalLeft"/>
              <w:rPr>
                <w:lang w:val="en-GB"/>
              </w:rPr>
            </w:pPr>
            <w:r w:rsidRPr="00711388">
              <w:rPr>
                <w:lang w:val="en-GB"/>
              </w:rPr>
              <w:t>The amount of split, for each line of business, as defined in Annex I to Delegated Regulation (EU) 2015/35, regarding direct business and accepted proportional reinsurance and Accepted non</w:t>
            </w:r>
            <w:r w:rsidR="00711388" w:rsidRPr="00711388">
              <w:rPr>
                <w:lang w:val="en-GB"/>
              </w:rPr>
              <w:t>-</w:t>
            </w:r>
            <w:r w:rsidRPr="00711388">
              <w:rPr>
                <w:lang w:val="en-GB"/>
              </w:rPr>
              <w:t>proportional reinsurance, of cash flows for future expenses and other cash out</w:t>
            </w:r>
            <w:r w:rsidR="00711388" w:rsidRPr="00711388">
              <w:rPr>
                <w:lang w:val="en-GB"/>
              </w:rPr>
              <w:t>-</w:t>
            </w:r>
            <w:r w:rsidRPr="00711388">
              <w:rPr>
                <w:lang w:val="en-GB"/>
              </w:rPr>
              <w:t>flows used to determine the gross best estimate of premium provisions, i.e. the probability</w:t>
            </w:r>
            <w:r w:rsidR="00711388" w:rsidRPr="00711388">
              <w:rPr>
                <w:lang w:val="en-GB"/>
              </w:rPr>
              <w:t>-</w:t>
            </w:r>
            <w:r w:rsidRPr="00711388">
              <w:rPr>
                <w:lang w:val="en-GB"/>
              </w:rPr>
              <w:t>weighted average of future cash out</w:t>
            </w:r>
            <w:r w:rsidR="00711388" w:rsidRPr="00711388">
              <w:rPr>
                <w:lang w:val="en-GB"/>
              </w:rPr>
              <w:t>-</w:t>
            </w:r>
            <w:r w:rsidRPr="00711388">
              <w:rPr>
                <w:lang w:val="en-GB"/>
              </w:rPr>
              <w:t>flows, discounted to take into account the time value of money (expected present value of future cash</w:t>
            </w:r>
            <w:r w:rsidR="00711388" w:rsidRPr="00711388">
              <w:rPr>
                <w:lang w:val="en-GB"/>
              </w:rPr>
              <w:t>-</w:t>
            </w:r>
            <w:r w:rsidRPr="00711388">
              <w:rPr>
                <w:lang w:val="en-GB"/>
              </w:rPr>
              <w:t>flows). In case of use of a stochastic methodology for the cash</w:t>
            </w:r>
            <w:r w:rsidR="00711388" w:rsidRPr="00711388">
              <w:rPr>
                <w:lang w:val="en-GB"/>
              </w:rPr>
              <w:t>-</w:t>
            </w:r>
            <w:r w:rsidRPr="00711388">
              <w:rPr>
                <w:lang w:val="en-GB"/>
              </w:rPr>
              <w:t>flow projection, it is required to report the average scenario.</w:t>
            </w:r>
          </w:p>
        </w:tc>
      </w:tr>
      <w:tr w:rsidR="00872AFE" w:rsidRPr="00711388" w14:paraId="35749961"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CEFCDD7" w14:textId="77777777" w:rsidR="00872AFE" w:rsidRPr="00711388" w:rsidRDefault="00872AFE" w:rsidP="00567869">
            <w:pPr>
              <w:pStyle w:val="NormalLeft"/>
              <w:rPr>
                <w:lang w:val="en-GB"/>
              </w:rPr>
            </w:pPr>
            <w:r w:rsidRPr="00711388">
              <w:rPr>
                <w:lang w:val="en-GB"/>
              </w:rPr>
              <w:t>C0180/R0380</w:t>
            </w:r>
          </w:p>
        </w:tc>
        <w:tc>
          <w:tcPr>
            <w:tcW w:w="3064" w:type="dxa"/>
            <w:tcBorders>
              <w:top w:val="single" w:sz="2" w:space="0" w:color="auto"/>
              <w:left w:val="single" w:sz="2" w:space="0" w:color="auto"/>
              <w:bottom w:val="single" w:sz="2" w:space="0" w:color="auto"/>
              <w:right w:val="single" w:sz="2" w:space="0" w:color="auto"/>
            </w:tcBorders>
          </w:tcPr>
          <w:p w14:paraId="56B883C0" w14:textId="2C21A5B5" w:rsidR="00872AFE" w:rsidRPr="00711388" w:rsidRDefault="00872AFE" w:rsidP="00567869">
            <w:pPr>
              <w:pStyle w:val="NormalLeft"/>
              <w:rPr>
                <w:lang w:val="en-GB"/>
              </w:rPr>
            </w:pPr>
            <w:r w:rsidRPr="00711388">
              <w:rPr>
                <w:lang w:val="en-GB"/>
              </w:rPr>
              <w:t>Best estimate Premium Provisions, Cash out</w:t>
            </w:r>
            <w:r w:rsidR="00711388" w:rsidRPr="00711388">
              <w:rPr>
                <w:lang w:val="en-GB"/>
              </w:rPr>
              <w:t>-</w:t>
            </w:r>
            <w:r w:rsidRPr="00711388">
              <w:rPr>
                <w:lang w:val="en-GB"/>
              </w:rPr>
              <w:t>flows, future expenses and other cash</w:t>
            </w:r>
            <w:r w:rsidR="00711388" w:rsidRPr="00711388">
              <w:rPr>
                <w:lang w:val="en-GB"/>
              </w:rPr>
              <w:t>-</w:t>
            </w:r>
            <w:r w:rsidRPr="00711388">
              <w:rPr>
                <w:lang w:val="en-GB"/>
              </w:rPr>
              <w:t xml:space="preserve">out flows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7FA343FF" w14:textId="7B73CD95" w:rsidR="00872AFE" w:rsidRPr="00711388" w:rsidRDefault="00872AFE" w:rsidP="00567869">
            <w:pPr>
              <w:pStyle w:val="NormalLeft"/>
              <w:rPr>
                <w:lang w:val="en-GB"/>
              </w:rPr>
            </w:pPr>
            <w:r w:rsidRPr="00711388">
              <w:rPr>
                <w:lang w:val="en-GB"/>
              </w:rPr>
              <w:t>The total amount of future expenses and other cash</w:t>
            </w:r>
            <w:r w:rsidR="00711388" w:rsidRPr="00711388">
              <w:rPr>
                <w:lang w:val="en-GB"/>
              </w:rPr>
              <w:t>-</w:t>
            </w:r>
            <w:r w:rsidRPr="00711388">
              <w:rPr>
                <w:lang w:val="en-GB"/>
              </w:rPr>
              <w:t>out flows used to determine the gross best estimate of premium provisions.</w:t>
            </w:r>
          </w:p>
        </w:tc>
      </w:tr>
      <w:tr w:rsidR="00872AFE" w:rsidRPr="00711388" w14:paraId="77FB7B4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52CEEEF" w14:textId="77777777" w:rsidR="00872AFE" w:rsidRPr="00711388" w:rsidRDefault="00872AFE" w:rsidP="00567869">
            <w:pPr>
              <w:pStyle w:val="NormalLeft"/>
              <w:rPr>
                <w:lang w:val="en-GB"/>
              </w:rPr>
            </w:pPr>
            <w:r w:rsidRPr="00711388">
              <w:rPr>
                <w:lang w:val="en-GB"/>
              </w:rPr>
              <w:lastRenderedPageBreak/>
              <w:t>C0020 to C0170/R0390</w:t>
            </w:r>
          </w:p>
        </w:tc>
        <w:tc>
          <w:tcPr>
            <w:tcW w:w="3064" w:type="dxa"/>
            <w:tcBorders>
              <w:top w:val="single" w:sz="2" w:space="0" w:color="auto"/>
              <w:left w:val="single" w:sz="2" w:space="0" w:color="auto"/>
              <w:bottom w:val="single" w:sz="2" w:space="0" w:color="auto"/>
              <w:right w:val="single" w:sz="2" w:space="0" w:color="auto"/>
            </w:tcBorders>
          </w:tcPr>
          <w:p w14:paraId="37D738B7" w14:textId="153BC12A" w:rsidR="00872AFE" w:rsidRPr="00711388" w:rsidRDefault="00872AFE" w:rsidP="00567869">
            <w:pPr>
              <w:pStyle w:val="NormalLeft"/>
              <w:rPr>
                <w:lang w:val="en-GB"/>
              </w:rPr>
            </w:pPr>
            <w:r w:rsidRPr="00711388">
              <w:rPr>
                <w:lang w:val="en-GB"/>
              </w:rPr>
              <w:t>Best estimate Premium Provisions, Cash in</w:t>
            </w:r>
            <w:r w:rsidR="00711388" w:rsidRPr="00711388">
              <w:rPr>
                <w:lang w:val="en-GB"/>
              </w:rPr>
              <w:t>-</w:t>
            </w:r>
            <w:r w:rsidRPr="00711388">
              <w:rPr>
                <w:lang w:val="en-GB"/>
              </w:rPr>
              <w:t>flows, future premiums</w:t>
            </w:r>
          </w:p>
        </w:tc>
        <w:tc>
          <w:tcPr>
            <w:tcW w:w="4086" w:type="dxa"/>
            <w:tcBorders>
              <w:top w:val="single" w:sz="2" w:space="0" w:color="auto"/>
              <w:left w:val="single" w:sz="2" w:space="0" w:color="auto"/>
              <w:bottom w:val="single" w:sz="2" w:space="0" w:color="auto"/>
              <w:right w:val="single" w:sz="2" w:space="0" w:color="auto"/>
            </w:tcBorders>
          </w:tcPr>
          <w:p w14:paraId="56A7A1EA" w14:textId="20FE3A82" w:rsidR="00872AFE" w:rsidRPr="00711388" w:rsidRDefault="00872AFE" w:rsidP="00567869">
            <w:pPr>
              <w:pStyle w:val="NormalLeft"/>
              <w:rPr>
                <w:lang w:val="en-GB"/>
              </w:rPr>
            </w:pPr>
            <w:r w:rsidRPr="00711388">
              <w:rPr>
                <w:lang w:val="en-GB"/>
              </w:rPr>
              <w:t>The amount of split, for each line of business, as defined in Annex I to Delegated Regulation (EU) 2015/35, regarding direct business and accepted proportional reinsurance and accepted non</w:t>
            </w:r>
            <w:r w:rsidR="00711388" w:rsidRPr="00711388">
              <w:rPr>
                <w:lang w:val="en-GB"/>
              </w:rPr>
              <w:t>-</w:t>
            </w:r>
            <w:r w:rsidRPr="00711388">
              <w:rPr>
                <w:lang w:val="en-GB"/>
              </w:rPr>
              <w:t>proportional reinsurance, of cash flows for future premiums used to determine the gross best estimate of premium provisions, i.e. the probability</w:t>
            </w:r>
            <w:r w:rsidR="00711388" w:rsidRPr="00711388">
              <w:rPr>
                <w:lang w:val="en-GB"/>
              </w:rPr>
              <w:t>-</w:t>
            </w:r>
            <w:r w:rsidRPr="00711388">
              <w:rPr>
                <w:lang w:val="en-GB"/>
              </w:rPr>
              <w:t>weighted average of future cash in</w:t>
            </w:r>
            <w:r w:rsidR="00711388" w:rsidRPr="00711388">
              <w:rPr>
                <w:lang w:val="en-GB"/>
              </w:rPr>
              <w:t>-</w:t>
            </w:r>
            <w:r w:rsidRPr="00711388">
              <w:rPr>
                <w:lang w:val="en-GB"/>
              </w:rPr>
              <w:t>flows, discounted to take into account the time value of money (expected present value of future cash</w:t>
            </w:r>
            <w:r w:rsidR="00711388" w:rsidRPr="00711388">
              <w:rPr>
                <w:lang w:val="en-GB"/>
              </w:rPr>
              <w:t>-</w:t>
            </w:r>
            <w:r w:rsidRPr="00711388">
              <w:rPr>
                <w:lang w:val="en-GB"/>
              </w:rPr>
              <w:t>flows). In case of use of a stochastic methodology for the cash</w:t>
            </w:r>
            <w:r w:rsidR="00711388" w:rsidRPr="00711388">
              <w:rPr>
                <w:lang w:val="en-GB"/>
              </w:rPr>
              <w:t>-</w:t>
            </w:r>
            <w:r w:rsidRPr="00711388">
              <w:rPr>
                <w:lang w:val="en-GB"/>
              </w:rPr>
              <w:t>flow projection, it is required to report the average scenario.</w:t>
            </w:r>
          </w:p>
        </w:tc>
      </w:tr>
      <w:tr w:rsidR="00872AFE" w:rsidRPr="00711388" w14:paraId="1DFCB452"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5B44003" w14:textId="77777777" w:rsidR="00872AFE" w:rsidRPr="00711388" w:rsidRDefault="00872AFE" w:rsidP="00567869">
            <w:pPr>
              <w:pStyle w:val="NormalLeft"/>
              <w:rPr>
                <w:lang w:val="en-GB"/>
              </w:rPr>
            </w:pPr>
            <w:r w:rsidRPr="00711388">
              <w:rPr>
                <w:lang w:val="en-GB"/>
              </w:rPr>
              <w:t>C0180/R0390</w:t>
            </w:r>
          </w:p>
        </w:tc>
        <w:tc>
          <w:tcPr>
            <w:tcW w:w="3064" w:type="dxa"/>
            <w:tcBorders>
              <w:top w:val="single" w:sz="2" w:space="0" w:color="auto"/>
              <w:left w:val="single" w:sz="2" w:space="0" w:color="auto"/>
              <w:bottom w:val="single" w:sz="2" w:space="0" w:color="auto"/>
              <w:right w:val="single" w:sz="2" w:space="0" w:color="auto"/>
            </w:tcBorders>
          </w:tcPr>
          <w:p w14:paraId="6F086D02" w14:textId="1D4A91D9" w:rsidR="00872AFE" w:rsidRPr="00711388" w:rsidRDefault="00872AFE" w:rsidP="00567869">
            <w:pPr>
              <w:pStyle w:val="NormalLeft"/>
              <w:rPr>
                <w:lang w:val="en-GB"/>
              </w:rPr>
            </w:pPr>
            <w:r w:rsidRPr="00711388">
              <w:rPr>
                <w:lang w:val="en-GB"/>
              </w:rPr>
              <w:t>Best estimate Premium Provisions, Cash in</w:t>
            </w:r>
            <w:r w:rsidR="00711388" w:rsidRPr="00711388">
              <w:rPr>
                <w:lang w:val="en-GB"/>
              </w:rPr>
              <w:t>-</w:t>
            </w:r>
            <w:r w:rsidRPr="00711388">
              <w:rPr>
                <w:lang w:val="en-GB"/>
              </w:rPr>
              <w:t xml:space="preserve">flows, future premiums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314ACF3A" w14:textId="77777777" w:rsidR="00872AFE" w:rsidRPr="00711388" w:rsidRDefault="00872AFE" w:rsidP="00567869">
            <w:pPr>
              <w:pStyle w:val="NormalLeft"/>
              <w:rPr>
                <w:lang w:val="en-GB"/>
              </w:rPr>
            </w:pPr>
            <w:r w:rsidRPr="00711388">
              <w:rPr>
                <w:lang w:val="en-GB"/>
              </w:rPr>
              <w:t>The total amount of future premiums used to determine the gross best estimate of premium provisions.</w:t>
            </w:r>
          </w:p>
        </w:tc>
      </w:tr>
      <w:tr w:rsidR="00872AFE" w:rsidRPr="00711388" w14:paraId="054880B2"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29E75E0" w14:textId="77777777" w:rsidR="00872AFE" w:rsidRPr="00711388" w:rsidRDefault="00872AFE" w:rsidP="00567869">
            <w:pPr>
              <w:pStyle w:val="NormalLeft"/>
              <w:rPr>
                <w:lang w:val="en-GB"/>
              </w:rPr>
            </w:pPr>
            <w:r w:rsidRPr="00711388">
              <w:rPr>
                <w:lang w:val="en-GB"/>
              </w:rPr>
              <w:t>C0020 to C0170/R0400</w:t>
            </w:r>
          </w:p>
        </w:tc>
        <w:tc>
          <w:tcPr>
            <w:tcW w:w="3064" w:type="dxa"/>
            <w:tcBorders>
              <w:top w:val="single" w:sz="2" w:space="0" w:color="auto"/>
              <w:left w:val="single" w:sz="2" w:space="0" w:color="auto"/>
              <w:bottom w:val="single" w:sz="2" w:space="0" w:color="auto"/>
              <w:right w:val="single" w:sz="2" w:space="0" w:color="auto"/>
            </w:tcBorders>
          </w:tcPr>
          <w:p w14:paraId="141CBBD0" w14:textId="1EA4028E" w:rsidR="00872AFE" w:rsidRPr="00711388" w:rsidRDefault="00872AFE" w:rsidP="00567869">
            <w:pPr>
              <w:pStyle w:val="NormalLeft"/>
              <w:rPr>
                <w:lang w:val="en-GB"/>
              </w:rPr>
            </w:pPr>
            <w:r w:rsidRPr="00711388">
              <w:rPr>
                <w:lang w:val="en-GB"/>
              </w:rPr>
              <w:t>Best estimate Premium Provisions, Cash in</w:t>
            </w:r>
            <w:r w:rsidR="00711388" w:rsidRPr="00711388">
              <w:rPr>
                <w:lang w:val="en-GB"/>
              </w:rPr>
              <w:t>-</w:t>
            </w:r>
            <w:r w:rsidRPr="00711388">
              <w:rPr>
                <w:lang w:val="en-GB"/>
              </w:rPr>
              <w:t>flows, Other cash</w:t>
            </w:r>
            <w:r w:rsidR="00711388" w:rsidRPr="00711388">
              <w:rPr>
                <w:lang w:val="en-GB"/>
              </w:rPr>
              <w:t>-</w:t>
            </w:r>
            <w:r w:rsidRPr="00711388">
              <w:rPr>
                <w:lang w:val="en-GB"/>
              </w:rPr>
              <w:t>in flows (incl. Recoverables from salvages and subrogations)</w:t>
            </w:r>
          </w:p>
        </w:tc>
        <w:tc>
          <w:tcPr>
            <w:tcW w:w="4086" w:type="dxa"/>
            <w:tcBorders>
              <w:top w:val="single" w:sz="2" w:space="0" w:color="auto"/>
              <w:left w:val="single" w:sz="2" w:space="0" w:color="auto"/>
              <w:bottom w:val="single" w:sz="2" w:space="0" w:color="auto"/>
              <w:right w:val="single" w:sz="2" w:space="0" w:color="auto"/>
            </w:tcBorders>
          </w:tcPr>
          <w:p w14:paraId="2D5DDF33" w14:textId="761323E5" w:rsidR="00872AFE" w:rsidRPr="00711388" w:rsidRDefault="00872AFE" w:rsidP="00567869">
            <w:pPr>
              <w:pStyle w:val="NormalLeft"/>
              <w:rPr>
                <w:lang w:val="en-GB"/>
              </w:rPr>
            </w:pPr>
            <w:r w:rsidRPr="00711388">
              <w:rPr>
                <w:lang w:val="en-GB"/>
              </w:rPr>
              <w:t>The amount of split, for each line of business, as defined in Annex I to Delegated Regulation (EU) 2015/35, regarding direct business and accepted proportional reinsurance and Accepted non</w:t>
            </w:r>
            <w:r w:rsidR="00711388" w:rsidRPr="00711388">
              <w:rPr>
                <w:lang w:val="en-GB"/>
              </w:rPr>
              <w:t>-</w:t>
            </w:r>
            <w:r w:rsidRPr="00711388">
              <w:rPr>
                <w:lang w:val="en-GB"/>
              </w:rPr>
              <w:t>proportional reinsurance, of cash flows for other cash in</w:t>
            </w:r>
            <w:r w:rsidR="00711388" w:rsidRPr="00711388">
              <w:rPr>
                <w:lang w:val="en-GB"/>
              </w:rPr>
              <w:t>-</w:t>
            </w:r>
            <w:r w:rsidRPr="00711388">
              <w:rPr>
                <w:lang w:val="en-GB"/>
              </w:rPr>
              <w:t>flows, including recoverables from salvages and subrogations, used to determine the gross best estimate of premium provisions, i.e. the probability</w:t>
            </w:r>
            <w:r w:rsidR="00711388" w:rsidRPr="00711388">
              <w:rPr>
                <w:lang w:val="en-GB"/>
              </w:rPr>
              <w:t>-</w:t>
            </w:r>
            <w:r w:rsidRPr="00711388">
              <w:rPr>
                <w:lang w:val="en-GB"/>
              </w:rPr>
              <w:t>weighted average of future cash in</w:t>
            </w:r>
            <w:r w:rsidR="00711388" w:rsidRPr="00711388">
              <w:rPr>
                <w:lang w:val="en-GB"/>
              </w:rPr>
              <w:t>-</w:t>
            </w:r>
            <w:r w:rsidRPr="00711388">
              <w:rPr>
                <w:lang w:val="en-GB"/>
              </w:rPr>
              <w:t>flows, discounted to take into account the time value of money (expected present value of future cash</w:t>
            </w:r>
            <w:r w:rsidR="00711388" w:rsidRPr="00711388">
              <w:rPr>
                <w:lang w:val="en-GB"/>
              </w:rPr>
              <w:t>-</w:t>
            </w:r>
            <w:r w:rsidRPr="00711388">
              <w:rPr>
                <w:lang w:val="en-GB"/>
              </w:rPr>
              <w:t>flows). In case of use of a stochastic methodology for the cash</w:t>
            </w:r>
            <w:r w:rsidR="00711388" w:rsidRPr="00711388">
              <w:rPr>
                <w:lang w:val="en-GB"/>
              </w:rPr>
              <w:t>-</w:t>
            </w:r>
            <w:r w:rsidRPr="00711388">
              <w:rPr>
                <w:lang w:val="en-GB"/>
              </w:rPr>
              <w:t>flow projection, it is required to report the average scenario.</w:t>
            </w:r>
          </w:p>
        </w:tc>
      </w:tr>
      <w:tr w:rsidR="00872AFE" w:rsidRPr="00711388" w14:paraId="0BAB2C33"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97DE5FC" w14:textId="77777777" w:rsidR="00872AFE" w:rsidRPr="00711388" w:rsidRDefault="00872AFE" w:rsidP="00567869">
            <w:pPr>
              <w:pStyle w:val="NormalLeft"/>
              <w:rPr>
                <w:lang w:val="en-GB"/>
              </w:rPr>
            </w:pPr>
            <w:r w:rsidRPr="00711388">
              <w:rPr>
                <w:lang w:val="en-GB"/>
              </w:rPr>
              <w:t>C0180/R0400</w:t>
            </w:r>
          </w:p>
        </w:tc>
        <w:tc>
          <w:tcPr>
            <w:tcW w:w="3064" w:type="dxa"/>
            <w:tcBorders>
              <w:top w:val="single" w:sz="2" w:space="0" w:color="auto"/>
              <w:left w:val="single" w:sz="2" w:space="0" w:color="auto"/>
              <w:bottom w:val="single" w:sz="2" w:space="0" w:color="auto"/>
              <w:right w:val="single" w:sz="2" w:space="0" w:color="auto"/>
            </w:tcBorders>
          </w:tcPr>
          <w:p w14:paraId="7DECCCA9" w14:textId="58E54467" w:rsidR="00872AFE" w:rsidRPr="00711388" w:rsidRDefault="00872AFE" w:rsidP="00567869">
            <w:pPr>
              <w:pStyle w:val="NormalLeft"/>
              <w:rPr>
                <w:lang w:val="en-GB"/>
              </w:rPr>
            </w:pPr>
            <w:r w:rsidRPr="00711388">
              <w:rPr>
                <w:lang w:val="en-GB"/>
              </w:rPr>
              <w:t>Best estimate Premium Provisions, Cash in</w:t>
            </w:r>
            <w:r w:rsidR="00711388" w:rsidRPr="00711388">
              <w:rPr>
                <w:lang w:val="en-GB"/>
              </w:rPr>
              <w:t>-</w:t>
            </w:r>
            <w:r w:rsidRPr="00711388">
              <w:rPr>
                <w:lang w:val="en-GB"/>
              </w:rPr>
              <w:t>flows, Other cash</w:t>
            </w:r>
            <w:r w:rsidR="00711388" w:rsidRPr="00711388">
              <w:rPr>
                <w:lang w:val="en-GB"/>
              </w:rPr>
              <w:t>-</w:t>
            </w:r>
            <w:r w:rsidRPr="00711388">
              <w:rPr>
                <w:lang w:val="en-GB"/>
              </w:rPr>
              <w:t xml:space="preserve">in flows (incl. recoverables from salvages and subrogations)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0074609E" w14:textId="73FC0C8A" w:rsidR="00872AFE" w:rsidRPr="00711388" w:rsidRDefault="00872AFE" w:rsidP="00567869">
            <w:pPr>
              <w:pStyle w:val="NormalLeft"/>
              <w:rPr>
                <w:lang w:val="en-GB"/>
              </w:rPr>
            </w:pPr>
            <w:r w:rsidRPr="00711388">
              <w:rPr>
                <w:lang w:val="en-GB"/>
              </w:rPr>
              <w:t>The total amount of Other cash</w:t>
            </w:r>
            <w:r w:rsidR="00711388" w:rsidRPr="00711388">
              <w:rPr>
                <w:lang w:val="en-GB"/>
              </w:rPr>
              <w:t>-</w:t>
            </w:r>
            <w:r w:rsidRPr="00711388">
              <w:rPr>
                <w:lang w:val="en-GB"/>
              </w:rPr>
              <w:t>in flows (including recoverables from salvages and subrogations) used to determine the gross best estimate of premium provisions.</w:t>
            </w:r>
          </w:p>
        </w:tc>
      </w:tr>
      <w:tr w:rsidR="00872AFE" w:rsidRPr="00711388" w14:paraId="141021E3"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0CB46BE" w14:textId="77777777" w:rsidR="00872AFE" w:rsidRPr="00711388" w:rsidRDefault="00872AFE" w:rsidP="00567869">
            <w:pPr>
              <w:pStyle w:val="NormalLeft"/>
              <w:rPr>
                <w:lang w:val="en-GB"/>
              </w:rPr>
            </w:pPr>
            <w:r w:rsidRPr="00711388">
              <w:rPr>
                <w:lang w:val="en-GB"/>
              </w:rPr>
              <w:lastRenderedPageBreak/>
              <w:t>C0020 to C0170/R0410</w:t>
            </w:r>
          </w:p>
        </w:tc>
        <w:tc>
          <w:tcPr>
            <w:tcW w:w="3064" w:type="dxa"/>
            <w:tcBorders>
              <w:top w:val="single" w:sz="2" w:space="0" w:color="auto"/>
              <w:left w:val="single" w:sz="2" w:space="0" w:color="auto"/>
              <w:bottom w:val="single" w:sz="2" w:space="0" w:color="auto"/>
              <w:right w:val="single" w:sz="2" w:space="0" w:color="auto"/>
            </w:tcBorders>
          </w:tcPr>
          <w:p w14:paraId="5165BE6D" w14:textId="0FA65A19" w:rsidR="00872AFE" w:rsidRPr="00711388" w:rsidRDefault="00872AFE" w:rsidP="00567869">
            <w:pPr>
              <w:pStyle w:val="NormalLeft"/>
              <w:rPr>
                <w:lang w:val="en-GB"/>
              </w:rPr>
            </w:pPr>
            <w:r w:rsidRPr="00711388">
              <w:rPr>
                <w:lang w:val="en-GB"/>
              </w:rPr>
              <w:t>Best estimate Claims Provisions, Cash out</w:t>
            </w:r>
            <w:r w:rsidR="00711388" w:rsidRPr="00711388">
              <w:rPr>
                <w:lang w:val="en-GB"/>
              </w:rPr>
              <w:t>-</w:t>
            </w:r>
            <w:r w:rsidRPr="00711388">
              <w:rPr>
                <w:lang w:val="en-GB"/>
              </w:rPr>
              <w:t>flows, future benefits and claims</w:t>
            </w:r>
          </w:p>
        </w:tc>
        <w:tc>
          <w:tcPr>
            <w:tcW w:w="4086" w:type="dxa"/>
            <w:tcBorders>
              <w:top w:val="single" w:sz="2" w:space="0" w:color="auto"/>
              <w:left w:val="single" w:sz="2" w:space="0" w:color="auto"/>
              <w:bottom w:val="single" w:sz="2" w:space="0" w:color="auto"/>
              <w:right w:val="single" w:sz="2" w:space="0" w:color="auto"/>
            </w:tcBorders>
          </w:tcPr>
          <w:p w14:paraId="47474433" w14:textId="5386BA18" w:rsidR="00872AFE" w:rsidRPr="00711388" w:rsidRDefault="00872AFE" w:rsidP="00567869">
            <w:pPr>
              <w:pStyle w:val="NormalLeft"/>
              <w:rPr>
                <w:lang w:val="en-GB"/>
              </w:rPr>
            </w:pPr>
            <w:r w:rsidRPr="00711388">
              <w:rPr>
                <w:lang w:val="en-GB"/>
              </w:rPr>
              <w:t>The amount of split, for each line of business, as defined in Annex I to Delegated Regulation (EU) 2015/35, regarding direct business and accepted proportional reinsurance and Accepted non</w:t>
            </w:r>
            <w:r w:rsidR="00711388" w:rsidRPr="00711388">
              <w:rPr>
                <w:lang w:val="en-GB"/>
              </w:rPr>
              <w:t>-</w:t>
            </w:r>
            <w:r w:rsidRPr="00711388">
              <w:rPr>
                <w:lang w:val="en-GB"/>
              </w:rPr>
              <w:t>proportional reinsurance, of cash flows for future benefits and claims used to determine the gross best estimate of Claims provisions, i.e. the probability</w:t>
            </w:r>
            <w:r w:rsidR="00711388" w:rsidRPr="00711388">
              <w:rPr>
                <w:lang w:val="en-GB"/>
              </w:rPr>
              <w:t>-</w:t>
            </w:r>
            <w:r w:rsidRPr="00711388">
              <w:rPr>
                <w:lang w:val="en-GB"/>
              </w:rPr>
              <w:t>weighted average of future cash out</w:t>
            </w:r>
            <w:r w:rsidR="00711388" w:rsidRPr="00711388">
              <w:rPr>
                <w:lang w:val="en-GB"/>
              </w:rPr>
              <w:t>-</w:t>
            </w:r>
            <w:r w:rsidRPr="00711388">
              <w:rPr>
                <w:lang w:val="en-GB"/>
              </w:rPr>
              <w:t>flows, discounted to take into account the time value of money (expected present value of future cash</w:t>
            </w:r>
            <w:r w:rsidR="00711388" w:rsidRPr="00711388">
              <w:rPr>
                <w:lang w:val="en-GB"/>
              </w:rPr>
              <w:t>-</w:t>
            </w:r>
            <w:r w:rsidRPr="00711388">
              <w:rPr>
                <w:lang w:val="en-GB"/>
              </w:rPr>
              <w:t>flows). In case of use of a stochastic methodology for the cash</w:t>
            </w:r>
            <w:r w:rsidR="00711388" w:rsidRPr="00711388">
              <w:rPr>
                <w:lang w:val="en-GB"/>
              </w:rPr>
              <w:t>-</w:t>
            </w:r>
            <w:r w:rsidRPr="00711388">
              <w:rPr>
                <w:lang w:val="en-GB"/>
              </w:rPr>
              <w:t>flow projection, it is required to report the average scenario.</w:t>
            </w:r>
          </w:p>
        </w:tc>
      </w:tr>
      <w:tr w:rsidR="00872AFE" w:rsidRPr="00711388" w14:paraId="1E582A43"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9F0AE46" w14:textId="77777777" w:rsidR="00872AFE" w:rsidRPr="00711388" w:rsidRDefault="00872AFE" w:rsidP="00567869">
            <w:pPr>
              <w:pStyle w:val="NormalLeft"/>
              <w:rPr>
                <w:lang w:val="en-GB"/>
              </w:rPr>
            </w:pPr>
            <w:r w:rsidRPr="00711388">
              <w:rPr>
                <w:lang w:val="en-GB"/>
              </w:rPr>
              <w:t>C0180/R0410</w:t>
            </w:r>
          </w:p>
        </w:tc>
        <w:tc>
          <w:tcPr>
            <w:tcW w:w="3064" w:type="dxa"/>
            <w:tcBorders>
              <w:top w:val="single" w:sz="2" w:space="0" w:color="auto"/>
              <w:left w:val="single" w:sz="2" w:space="0" w:color="auto"/>
              <w:bottom w:val="single" w:sz="2" w:space="0" w:color="auto"/>
              <w:right w:val="single" w:sz="2" w:space="0" w:color="auto"/>
            </w:tcBorders>
          </w:tcPr>
          <w:p w14:paraId="315A7EBC" w14:textId="353E1B4F" w:rsidR="00872AFE" w:rsidRPr="00711388" w:rsidRDefault="00872AFE" w:rsidP="00567869">
            <w:pPr>
              <w:pStyle w:val="NormalLeft"/>
              <w:rPr>
                <w:lang w:val="en-GB"/>
              </w:rPr>
            </w:pPr>
            <w:r w:rsidRPr="00711388">
              <w:rPr>
                <w:lang w:val="en-GB"/>
              </w:rPr>
              <w:t>Best estimate Claims Provisions, Cash out</w:t>
            </w:r>
            <w:r w:rsidR="00711388" w:rsidRPr="00711388">
              <w:rPr>
                <w:lang w:val="en-GB"/>
              </w:rPr>
              <w:t>-</w:t>
            </w:r>
            <w:r w:rsidRPr="00711388">
              <w:rPr>
                <w:lang w:val="en-GB"/>
              </w:rPr>
              <w:t xml:space="preserve">flows, future benefits and claims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77BCBAD3" w14:textId="68C0B041" w:rsidR="00872AFE" w:rsidRPr="00711388" w:rsidRDefault="00872AFE" w:rsidP="00567869">
            <w:pPr>
              <w:pStyle w:val="NormalLeft"/>
              <w:rPr>
                <w:lang w:val="en-GB"/>
              </w:rPr>
            </w:pPr>
            <w:r w:rsidRPr="00711388">
              <w:rPr>
                <w:lang w:val="en-GB"/>
              </w:rPr>
              <w:t>The total amount of Claims Provisions, Cash out</w:t>
            </w:r>
            <w:r w:rsidR="00711388" w:rsidRPr="00711388">
              <w:rPr>
                <w:lang w:val="en-GB"/>
              </w:rPr>
              <w:t>-</w:t>
            </w:r>
            <w:r w:rsidRPr="00711388">
              <w:rPr>
                <w:lang w:val="en-GB"/>
              </w:rPr>
              <w:t>flows, future benefits and claims used to determine the gross best estimate of claims provisions.</w:t>
            </w:r>
          </w:p>
        </w:tc>
      </w:tr>
      <w:tr w:rsidR="00872AFE" w:rsidRPr="00711388" w14:paraId="2EDE9639"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375A1EB0" w14:textId="77777777" w:rsidR="00872AFE" w:rsidRPr="00711388" w:rsidRDefault="00872AFE" w:rsidP="00567869">
            <w:pPr>
              <w:pStyle w:val="NormalLeft"/>
              <w:rPr>
                <w:lang w:val="en-GB"/>
              </w:rPr>
            </w:pPr>
            <w:r w:rsidRPr="00711388">
              <w:rPr>
                <w:lang w:val="en-GB"/>
              </w:rPr>
              <w:t>C0020 to C0170/R0420</w:t>
            </w:r>
          </w:p>
        </w:tc>
        <w:tc>
          <w:tcPr>
            <w:tcW w:w="3064" w:type="dxa"/>
            <w:tcBorders>
              <w:top w:val="single" w:sz="2" w:space="0" w:color="auto"/>
              <w:left w:val="single" w:sz="2" w:space="0" w:color="auto"/>
              <w:bottom w:val="single" w:sz="2" w:space="0" w:color="auto"/>
              <w:right w:val="single" w:sz="2" w:space="0" w:color="auto"/>
            </w:tcBorders>
          </w:tcPr>
          <w:p w14:paraId="17581151" w14:textId="631E317E" w:rsidR="00872AFE" w:rsidRPr="00711388" w:rsidRDefault="00872AFE" w:rsidP="00567869">
            <w:pPr>
              <w:pStyle w:val="NormalLeft"/>
              <w:rPr>
                <w:lang w:val="en-GB"/>
              </w:rPr>
            </w:pPr>
            <w:r w:rsidRPr="00711388">
              <w:rPr>
                <w:lang w:val="en-GB"/>
              </w:rPr>
              <w:t>Best estimate Claims Provisions, Cash out</w:t>
            </w:r>
            <w:r w:rsidR="00711388" w:rsidRPr="00711388">
              <w:rPr>
                <w:lang w:val="en-GB"/>
              </w:rPr>
              <w:t>-</w:t>
            </w:r>
            <w:r w:rsidRPr="00711388">
              <w:rPr>
                <w:lang w:val="en-GB"/>
              </w:rPr>
              <w:t>flows, future expenses and other cash</w:t>
            </w:r>
            <w:r w:rsidR="00711388" w:rsidRPr="00711388">
              <w:rPr>
                <w:lang w:val="en-GB"/>
              </w:rPr>
              <w:t>-</w:t>
            </w:r>
            <w:r w:rsidRPr="00711388">
              <w:rPr>
                <w:lang w:val="en-GB"/>
              </w:rPr>
              <w:t>out flows</w:t>
            </w:r>
          </w:p>
        </w:tc>
        <w:tc>
          <w:tcPr>
            <w:tcW w:w="4086" w:type="dxa"/>
            <w:tcBorders>
              <w:top w:val="single" w:sz="2" w:space="0" w:color="auto"/>
              <w:left w:val="single" w:sz="2" w:space="0" w:color="auto"/>
              <w:bottom w:val="single" w:sz="2" w:space="0" w:color="auto"/>
              <w:right w:val="single" w:sz="2" w:space="0" w:color="auto"/>
            </w:tcBorders>
          </w:tcPr>
          <w:p w14:paraId="289D1FED" w14:textId="2DC67A11" w:rsidR="00872AFE" w:rsidRPr="00711388" w:rsidRDefault="00872AFE" w:rsidP="00567869">
            <w:pPr>
              <w:pStyle w:val="NormalLeft"/>
              <w:rPr>
                <w:lang w:val="en-GB"/>
              </w:rPr>
            </w:pPr>
            <w:r w:rsidRPr="00711388">
              <w:rPr>
                <w:lang w:val="en-GB"/>
              </w:rPr>
              <w:t>The amount of split, for each line of business, as defined in Annex I to Delegated Regulation (EU) 2015/35, regarding direct business and accepted proportional reinsurance and Accepted non</w:t>
            </w:r>
            <w:r w:rsidR="00711388" w:rsidRPr="00711388">
              <w:rPr>
                <w:lang w:val="en-GB"/>
              </w:rPr>
              <w:t>-</w:t>
            </w:r>
            <w:r w:rsidRPr="00711388">
              <w:rPr>
                <w:lang w:val="en-GB"/>
              </w:rPr>
              <w:t>proportional reinsurance, of cash flows for future expenses and other cash out</w:t>
            </w:r>
            <w:r w:rsidR="00711388" w:rsidRPr="00711388">
              <w:rPr>
                <w:lang w:val="en-GB"/>
              </w:rPr>
              <w:t>-</w:t>
            </w:r>
            <w:r w:rsidRPr="00711388">
              <w:rPr>
                <w:lang w:val="en-GB"/>
              </w:rPr>
              <w:t>flows used to determine the gross best estimate of Claims provisions, i.e. the probability</w:t>
            </w:r>
            <w:r w:rsidR="00711388" w:rsidRPr="00711388">
              <w:rPr>
                <w:lang w:val="en-GB"/>
              </w:rPr>
              <w:t>-</w:t>
            </w:r>
            <w:r w:rsidRPr="00711388">
              <w:rPr>
                <w:lang w:val="en-GB"/>
              </w:rPr>
              <w:t>weighted average of future cash out</w:t>
            </w:r>
            <w:r w:rsidR="00711388" w:rsidRPr="00711388">
              <w:rPr>
                <w:lang w:val="en-GB"/>
              </w:rPr>
              <w:t>-</w:t>
            </w:r>
            <w:r w:rsidRPr="00711388">
              <w:rPr>
                <w:lang w:val="en-GB"/>
              </w:rPr>
              <w:t>flows, discounted to take into account the time value of money (expected present value of future cash</w:t>
            </w:r>
            <w:r w:rsidR="00711388" w:rsidRPr="00711388">
              <w:rPr>
                <w:lang w:val="en-GB"/>
              </w:rPr>
              <w:t>-</w:t>
            </w:r>
            <w:r w:rsidRPr="00711388">
              <w:rPr>
                <w:lang w:val="en-GB"/>
              </w:rPr>
              <w:t>flows). In case of use of a stochastic methodology for the cash</w:t>
            </w:r>
            <w:r w:rsidR="00711388" w:rsidRPr="00711388">
              <w:rPr>
                <w:lang w:val="en-GB"/>
              </w:rPr>
              <w:t>-</w:t>
            </w:r>
            <w:r w:rsidRPr="00711388">
              <w:rPr>
                <w:lang w:val="en-GB"/>
              </w:rPr>
              <w:t>flow projection, it is required to report the average scenario.</w:t>
            </w:r>
          </w:p>
        </w:tc>
      </w:tr>
      <w:tr w:rsidR="00872AFE" w:rsidRPr="00711388" w14:paraId="58FDF4DE"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C35DB5B" w14:textId="77777777" w:rsidR="00872AFE" w:rsidRPr="00711388" w:rsidRDefault="00872AFE" w:rsidP="00567869">
            <w:pPr>
              <w:pStyle w:val="NormalLeft"/>
              <w:rPr>
                <w:lang w:val="en-GB"/>
              </w:rPr>
            </w:pPr>
            <w:r w:rsidRPr="00711388">
              <w:rPr>
                <w:lang w:val="en-GB"/>
              </w:rPr>
              <w:t>C0180/R0420</w:t>
            </w:r>
          </w:p>
        </w:tc>
        <w:tc>
          <w:tcPr>
            <w:tcW w:w="3064" w:type="dxa"/>
            <w:tcBorders>
              <w:top w:val="single" w:sz="2" w:space="0" w:color="auto"/>
              <w:left w:val="single" w:sz="2" w:space="0" w:color="auto"/>
              <w:bottom w:val="single" w:sz="2" w:space="0" w:color="auto"/>
              <w:right w:val="single" w:sz="2" w:space="0" w:color="auto"/>
            </w:tcBorders>
          </w:tcPr>
          <w:p w14:paraId="292CF2F3" w14:textId="2BFD04A8" w:rsidR="00872AFE" w:rsidRPr="00711388" w:rsidRDefault="00872AFE" w:rsidP="00567869">
            <w:pPr>
              <w:pStyle w:val="NormalLeft"/>
              <w:rPr>
                <w:lang w:val="en-GB"/>
              </w:rPr>
            </w:pPr>
            <w:r w:rsidRPr="00711388">
              <w:rPr>
                <w:lang w:val="en-GB"/>
              </w:rPr>
              <w:t>Best estimate Claims Provisions, Cash out</w:t>
            </w:r>
            <w:r w:rsidR="00711388" w:rsidRPr="00711388">
              <w:rPr>
                <w:lang w:val="en-GB"/>
              </w:rPr>
              <w:t>-</w:t>
            </w:r>
            <w:r w:rsidRPr="00711388">
              <w:rPr>
                <w:lang w:val="en-GB"/>
              </w:rPr>
              <w:t>flows, future expenses and other cash</w:t>
            </w:r>
            <w:r w:rsidR="00711388" w:rsidRPr="00711388">
              <w:rPr>
                <w:lang w:val="en-GB"/>
              </w:rPr>
              <w:t>-</w:t>
            </w:r>
            <w:r w:rsidRPr="00711388">
              <w:rPr>
                <w:lang w:val="en-GB"/>
              </w:rPr>
              <w:t xml:space="preserve">out flows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3C71134B" w14:textId="47132880" w:rsidR="00872AFE" w:rsidRPr="00711388" w:rsidRDefault="00872AFE" w:rsidP="00567869">
            <w:pPr>
              <w:pStyle w:val="NormalLeft"/>
              <w:rPr>
                <w:lang w:val="en-GB"/>
              </w:rPr>
            </w:pPr>
            <w:r w:rsidRPr="00711388">
              <w:rPr>
                <w:lang w:val="en-GB"/>
              </w:rPr>
              <w:t>The total amount of Claims Provisions, Cash out</w:t>
            </w:r>
            <w:r w:rsidR="00711388" w:rsidRPr="00711388">
              <w:rPr>
                <w:lang w:val="en-GB"/>
              </w:rPr>
              <w:t>-</w:t>
            </w:r>
            <w:r w:rsidRPr="00711388">
              <w:rPr>
                <w:lang w:val="en-GB"/>
              </w:rPr>
              <w:t>flows, future expenses and other cash</w:t>
            </w:r>
            <w:r w:rsidR="00711388" w:rsidRPr="00711388">
              <w:rPr>
                <w:lang w:val="en-GB"/>
              </w:rPr>
              <w:t>-</w:t>
            </w:r>
            <w:r w:rsidRPr="00711388">
              <w:rPr>
                <w:lang w:val="en-GB"/>
              </w:rPr>
              <w:t>out flows used to determine the gross best estimate of claims provisions.</w:t>
            </w:r>
          </w:p>
        </w:tc>
      </w:tr>
      <w:tr w:rsidR="00872AFE" w:rsidRPr="00711388" w14:paraId="27641E46"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1A7D393" w14:textId="77777777" w:rsidR="00872AFE" w:rsidRPr="00711388" w:rsidRDefault="00872AFE" w:rsidP="00567869">
            <w:pPr>
              <w:pStyle w:val="NormalLeft"/>
              <w:rPr>
                <w:lang w:val="en-GB"/>
              </w:rPr>
            </w:pPr>
            <w:r w:rsidRPr="00711388">
              <w:rPr>
                <w:lang w:val="en-GB"/>
              </w:rPr>
              <w:lastRenderedPageBreak/>
              <w:t>C0020 to C0170/R0430</w:t>
            </w:r>
          </w:p>
        </w:tc>
        <w:tc>
          <w:tcPr>
            <w:tcW w:w="3064" w:type="dxa"/>
            <w:tcBorders>
              <w:top w:val="single" w:sz="2" w:space="0" w:color="auto"/>
              <w:left w:val="single" w:sz="2" w:space="0" w:color="auto"/>
              <w:bottom w:val="single" w:sz="2" w:space="0" w:color="auto"/>
              <w:right w:val="single" w:sz="2" w:space="0" w:color="auto"/>
            </w:tcBorders>
          </w:tcPr>
          <w:p w14:paraId="3E6C6999" w14:textId="003D39C4" w:rsidR="00872AFE" w:rsidRPr="00711388" w:rsidRDefault="00872AFE" w:rsidP="00567869">
            <w:pPr>
              <w:pStyle w:val="NormalLeft"/>
              <w:rPr>
                <w:lang w:val="en-GB"/>
              </w:rPr>
            </w:pPr>
            <w:r w:rsidRPr="00711388">
              <w:rPr>
                <w:lang w:val="en-GB"/>
              </w:rPr>
              <w:t>Best estimate Claims Provisions, Cash in</w:t>
            </w:r>
            <w:r w:rsidR="00711388" w:rsidRPr="00711388">
              <w:rPr>
                <w:lang w:val="en-GB"/>
              </w:rPr>
              <w:t>-</w:t>
            </w:r>
            <w:r w:rsidRPr="00711388">
              <w:rPr>
                <w:lang w:val="en-GB"/>
              </w:rPr>
              <w:t>flows, future premiums</w:t>
            </w:r>
          </w:p>
        </w:tc>
        <w:tc>
          <w:tcPr>
            <w:tcW w:w="4086" w:type="dxa"/>
            <w:tcBorders>
              <w:top w:val="single" w:sz="2" w:space="0" w:color="auto"/>
              <w:left w:val="single" w:sz="2" w:space="0" w:color="auto"/>
              <w:bottom w:val="single" w:sz="2" w:space="0" w:color="auto"/>
              <w:right w:val="single" w:sz="2" w:space="0" w:color="auto"/>
            </w:tcBorders>
          </w:tcPr>
          <w:p w14:paraId="601BD917" w14:textId="29903C85" w:rsidR="00872AFE" w:rsidRPr="00711388" w:rsidRDefault="00872AFE" w:rsidP="00567869">
            <w:pPr>
              <w:pStyle w:val="NormalLeft"/>
              <w:rPr>
                <w:lang w:val="en-GB"/>
              </w:rPr>
            </w:pPr>
            <w:r w:rsidRPr="00711388">
              <w:rPr>
                <w:lang w:val="en-GB"/>
              </w:rPr>
              <w:t>The amount of split, for each line of business, as defined in Annex I to Delegated Regulation (EU) 2015/35, regarding direct business and accepted proportional reinsurance and accepted non</w:t>
            </w:r>
            <w:r w:rsidR="00711388" w:rsidRPr="00711388">
              <w:rPr>
                <w:lang w:val="en-GB"/>
              </w:rPr>
              <w:t>-</w:t>
            </w:r>
            <w:r w:rsidRPr="00711388">
              <w:rPr>
                <w:lang w:val="en-GB"/>
              </w:rPr>
              <w:t>proportional reinsurance, of cash flows for future premiums used to determine the gross best estimate of claims provisions, i.e. the probability</w:t>
            </w:r>
            <w:r w:rsidR="00711388" w:rsidRPr="00711388">
              <w:rPr>
                <w:lang w:val="en-GB"/>
              </w:rPr>
              <w:t>-</w:t>
            </w:r>
            <w:r w:rsidRPr="00711388">
              <w:rPr>
                <w:lang w:val="en-GB"/>
              </w:rPr>
              <w:t>weighted average of future cash in</w:t>
            </w:r>
            <w:r w:rsidR="00711388" w:rsidRPr="00711388">
              <w:rPr>
                <w:lang w:val="en-GB"/>
              </w:rPr>
              <w:t>-</w:t>
            </w:r>
            <w:r w:rsidRPr="00711388">
              <w:rPr>
                <w:lang w:val="en-GB"/>
              </w:rPr>
              <w:t>flows, discounted to take into account the time value of money (expected present value of future cash</w:t>
            </w:r>
            <w:r w:rsidR="00711388" w:rsidRPr="00711388">
              <w:rPr>
                <w:lang w:val="en-GB"/>
              </w:rPr>
              <w:t>-</w:t>
            </w:r>
            <w:r w:rsidRPr="00711388">
              <w:rPr>
                <w:lang w:val="en-GB"/>
              </w:rPr>
              <w:t>flows). In case of use of a stochastic methodology for the cash</w:t>
            </w:r>
            <w:r w:rsidR="00711388" w:rsidRPr="00711388">
              <w:rPr>
                <w:lang w:val="en-GB"/>
              </w:rPr>
              <w:t>-</w:t>
            </w:r>
            <w:r w:rsidRPr="00711388">
              <w:rPr>
                <w:lang w:val="en-GB"/>
              </w:rPr>
              <w:t>flow projection, it is required to report the average scenario.</w:t>
            </w:r>
          </w:p>
        </w:tc>
      </w:tr>
      <w:tr w:rsidR="00872AFE" w:rsidRPr="00711388" w14:paraId="7F2DB72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46EA31E1" w14:textId="77777777" w:rsidR="00872AFE" w:rsidRPr="00711388" w:rsidRDefault="00872AFE" w:rsidP="00567869">
            <w:pPr>
              <w:pStyle w:val="NormalLeft"/>
              <w:rPr>
                <w:lang w:val="en-GB"/>
              </w:rPr>
            </w:pPr>
            <w:r w:rsidRPr="00711388">
              <w:rPr>
                <w:lang w:val="en-GB"/>
              </w:rPr>
              <w:t>C0180/R0430</w:t>
            </w:r>
          </w:p>
        </w:tc>
        <w:tc>
          <w:tcPr>
            <w:tcW w:w="3064" w:type="dxa"/>
            <w:tcBorders>
              <w:top w:val="single" w:sz="2" w:space="0" w:color="auto"/>
              <w:left w:val="single" w:sz="2" w:space="0" w:color="auto"/>
              <w:bottom w:val="single" w:sz="2" w:space="0" w:color="auto"/>
              <w:right w:val="single" w:sz="2" w:space="0" w:color="auto"/>
            </w:tcBorders>
          </w:tcPr>
          <w:p w14:paraId="21886566" w14:textId="32FDB053" w:rsidR="00872AFE" w:rsidRPr="00711388" w:rsidRDefault="00872AFE" w:rsidP="00567869">
            <w:pPr>
              <w:pStyle w:val="NormalLeft"/>
              <w:rPr>
                <w:lang w:val="en-GB"/>
              </w:rPr>
            </w:pPr>
            <w:r w:rsidRPr="00711388">
              <w:rPr>
                <w:lang w:val="en-GB"/>
              </w:rPr>
              <w:t>Best estimate Claims Provisions, Cash in</w:t>
            </w:r>
            <w:r w:rsidR="00711388" w:rsidRPr="00711388">
              <w:rPr>
                <w:lang w:val="en-GB"/>
              </w:rPr>
              <w:t>-</w:t>
            </w:r>
            <w:r w:rsidRPr="00711388">
              <w:rPr>
                <w:lang w:val="en-GB"/>
              </w:rPr>
              <w:t xml:space="preserve">flows, future premiums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08A6B9AC" w14:textId="55F0729F" w:rsidR="00872AFE" w:rsidRPr="00711388" w:rsidRDefault="00872AFE" w:rsidP="00567869">
            <w:pPr>
              <w:pStyle w:val="NormalLeft"/>
              <w:rPr>
                <w:lang w:val="en-GB"/>
              </w:rPr>
            </w:pPr>
            <w:r w:rsidRPr="00711388">
              <w:rPr>
                <w:lang w:val="en-GB"/>
              </w:rPr>
              <w:t>The total amount of Claims Provisions, cash in</w:t>
            </w:r>
            <w:r w:rsidR="00711388" w:rsidRPr="00711388">
              <w:rPr>
                <w:lang w:val="en-GB"/>
              </w:rPr>
              <w:t>-</w:t>
            </w:r>
            <w:r w:rsidRPr="00711388">
              <w:rPr>
                <w:lang w:val="en-GB"/>
              </w:rPr>
              <w:t>flows, future premiums used to determine the gross best estimate of claims provisions.</w:t>
            </w:r>
          </w:p>
        </w:tc>
      </w:tr>
      <w:tr w:rsidR="00872AFE" w:rsidRPr="00711388" w14:paraId="00873CA6"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17D736F2" w14:textId="77777777" w:rsidR="00872AFE" w:rsidRPr="00711388" w:rsidRDefault="00872AFE" w:rsidP="00567869">
            <w:pPr>
              <w:pStyle w:val="NormalLeft"/>
              <w:rPr>
                <w:lang w:val="en-GB"/>
              </w:rPr>
            </w:pPr>
            <w:r w:rsidRPr="00711388">
              <w:rPr>
                <w:lang w:val="en-GB"/>
              </w:rPr>
              <w:t>C0020 to C0170/R0440</w:t>
            </w:r>
          </w:p>
        </w:tc>
        <w:tc>
          <w:tcPr>
            <w:tcW w:w="3064" w:type="dxa"/>
            <w:tcBorders>
              <w:top w:val="single" w:sz="2" w:space="0" w:color="auto"/>
              <w:left w:val="single" w:sz="2" w:space="0" w:color="auto"/>
              <w:bottom w:val="single" w:sz="2" w:space="0" w:color="auto"/>
              <w:right w:val="single" w:sz="2" w:space="0" w:color="auto"/>
            </w:tcBorders>
          </w:tcPr>
          <w:p w14:paraId="3663A02E" w14:textId="530A3F40" w:rsidR="00872AFE" w:rsidRPr="00711388" w:rsidRDefault="00872AFE" w:rsidP="00567869">
            <w:pPr>
              <w:pStyle w:val="NormalLeft"/>
              <w:rPr>
                <w:lang w:val="en-GB"/>
              </w:rPr>
            </w:pPr>
            <w:r w:rsidRPr="00711388">
              <w:rPr>
                <w:lang w:val="en-GB"/>
              </w:rPr>
              <w:t>Best estimate Claims Provisions, Cash in</w:t>
            </w:r>
            <w:r w:rsidR="00711388" w:rsidRPr="00711388">
              <w:rPr>
                <w:lang w:val="en-GB"/>
              </w:rPr>
              <w:t>-</w:t>
            </w:r>
            <w:r w:rsidRPr="00711388">
              <w:rPr>
                <w:lang w:val="en-GB"/>
              </w:rPr>
              <w:t>flows, Other cash</w:t>
            </w:r>
            <w:r w:rsidR="00711388" w:rsidRPr="00711388">
              <w:rPr>
                <w:lang w:val="en-GB"/>
              </w:rPr>
              <w:t>-</w:t>
            </w:r>
            <w:r w:rsidRPr="00711388">
              <w:rPr>
                <w:lang w:val="en-GB"/>
              </w:rPr>
              <w:t>in flows (incl. Recoverable from salvages and subrogations)</w:t>
            </w:r>
          </w:p>
        </w:tc>
        <w:tc>
          <w:tcPr>
            <w:tcW w:w="4086" w:type="dxa"/>
            <w:tcBorders>
              <w:top w:val="single" w:sz="2" w:space="0" w:color="auto"/>
              <w:left w:val="single" w:sz="2" w:space="0" w:color="auto"/>
              <w:bottom w:val="single" w:sz="2" w:space="0" w:color="auto"/>
              <w:right w:val="single" w:sz="2" w:space="0" w:color="auto"/>
            </w:tcBorders>
          </w:tcPr>
          <w:p w14:paraId="2704DC61" w14:textId="6483273C" w:rsidR="00872AFE" w:rsidRPr="00711388" w:rsidRDefault="00872AFE" w:rsidP="00567869">
            <w:pPr>
              <w:pStyle w:val="NormalLeft"/>
              <w:rPr>
                <w:lang w:val="en-GB"/>
              </w:rPr>
            </w:pPr>
            <w:r w:rsidRPr="00711388">
              <w:rPr>
                <w:lang w:val="en-GB"/>
              </w:rPr>
              <w:t>The amount of split, for each line of business, as defined in Annex I to Delegated Regulation (EU) 2015/35, regarding direct business and accepted proportional reinsurance and accepted non</w:t>
            </w:r>
            <w:r w:rsidR="00711388" w:rsidRPr="00711388">
              <w:rPr>
                <w:lang w:val="en-GB"/>
              </w:rPr>
              <w:t>-</w:t>
            </w:r>
            <w:r w:rsidRPr="00711388">
              <w:rPr>
                <w:lang w:val="en-GB"/>
              </w:rPr>
              <w:t>proportional reinsurance, of other cash</w:t>
            </w:r>
            <w:r w:rsidR="00711388" w:rsidRPr="00711388">
              <w:rPr>
                <w:lang w:val="en-GB"/>
              </w:rPr>
              <w:t>-</w:t>
            </w:r>
            <w:r w:rsidRPr="00711388">
              <w:rPr>
                <w:lang w:val="en-GB"/>
              </w:rPr>
              <w:t>in flows (including Recoverable from salvages and subrogations) used to determine the gross best estimate of Claims provisions, i.e. the probability</w:t>
            </w:r>
            <w:r w:rsidR="00711388" w:rsidRPr="00711388">
              <w:rPr>
                <w:lang w:val="en-GB"/>
              </w:rPr>
              <w:t>-</w:t>
            </w:r>
            <w:r w:rsidRPr="00711388">
              <w:rPr>
                <w:lang w:val="en-GB"/>
              </w:rPr>
              <w:t>weighted average of future cash in</w:t>
            </w:r>
            <w:r w:rsidR="00711388" w:rsidRPr="00711388">
              <w:rPr>
                <w:lang w:val="en-GB"/>
              </w:rPr>
              <w:t>-</w:t>
            </w:r>
            <w:r w:rsidRPr="00711388">
              <w:rPr>
                <w:lang w:val="en-GB"/>
              </w:rPr>
              <w:t>flows, discounted to take into account the time value of money (expected present value of future cash</w:t>
            </w:r>
            <w:r w:rsidR="00711388" w:rsidRPr="00711388">
              <w:rPr>
                <w:lang w:val="en-GB"/>
              </w:rPr>
              <w:t>-</w:t>
            </w:r>
            <w:r w:rsidRPr="00711388">
              <w:rPr>
                <w:lang w:val="en-GB"/>
              </w:rPr>
              <w:t>flows). In case of use of a stochastic methodology for the cash</w:t>
            </w:r>
            <w:r w:rsidR="00711388" w:rsidRPr="00711388">
              <w:rPr>
                <w:lang w:val="en-GB"/>
              </w:rPr>
              <w:t>-</w:t>
            </w:r>
            <w:r w:rsidRPr="00711388">
              <w:rPr>
                <w:lang w:val="en-GB"/>
              </w:rPr>
              <w:t>flow projection, it is required to report the average scenario.</w:t>
            </w:r>
          </w:p>
        </w:tc>
      </w:tr>
      <w:tr w:rsidR="00872AFE" w:rsidRPr="00711388" w14:paraId="6F45C177"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F2E63C0" w14:textId="77777777" w:rsidR="00872AFE" w:rsidRPr="00711388" w:rsidRDefault="00872AFE" w:rsidP="00567869">
            <w:pPr>
              <w:pStyle w:val="NormalLeft"/>
              <w:rPr>
                <w:lang w:val="en-GB"/>
              </w:rPr>
            </w:pPr>
            <w:r w:rsidRPr="00711388">
              <w:rPr>
                <w:lang w:val="en-GB"/>
              </w:rPr>
              <w:t>C0180/R0440</w:t>
            </w:r>
          </w:p>
        </w:tc>
        <w:tc>
          <w:tcPr>
            <w:tcW w:w="3064" w:type="dxa"/>
            <w:tcBorders>
              <w:top w:val="single" w:sz="2" w:space="0" w:color="auto"/>
              <w:left w:val="single" w:sz="2" w:space="0" w:color="auto"/>
              <w:bottom w:val="single" w:sz="2" w:space="0" w:color="auto"/>
              <w:right w:val="single" w:sz="2" w:space="0" w:color="auto"/>
            </w:tcBorders>
          </w:tcPr>
          <w:p w14:paraId="11B5A67A" w14:textId="446554A8" w:rsidR="00872AFE" w:rsidRPr="00711388" w:rsidRDefault="00872AFE" w:rsidP="00567869">
            <w:pPr>
              <w:pStyle w:val="NormalLeft"/>
              <w:rPr>
                <w:lang w:val="en-GB"/>
              </w:rPr>
            </w:pPr>
            <w:r w:rsidRPr="00711388">
              <w:rPr>
                <w:lang w:val="en-GB"/>
              </w:rPr>
              <w:t>Best estimate Claims Provisions, Cash in</w:t>
            </w:r>
            <w:r w:rsidR="00711388" w:rsidRPr="00711388">
              <w:rPr>
                <w:lang w:val="en-GB"/>
              </w:rPr>
              <w:t>-</w:t>
            </w:r>
            <w:r w:rsidRPr="00711388">
              <w:rPr>
                <w:lang w:val="en-GB"/>
              </w:rPr>
              <w:t>flows, Other cash</w:t>
            </w:r>
            <w:r w:rsidR="00711388" w:rsidRPr="00711388">
              <w:rPr>
                <w:lang w:val="en-GB"/>
              </w:rPr>
              <w:t>-</w:t>
            </w:r>
            <w:r w:rsidRPr="00711388">
              <w:rPr>
                <w:lang w:val="en-GB"/>
              </w:rPr>
              <w:t xml:space="preserve">in flows (incl. Recoverable from salvages and subrogations)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00C06094" w14:textId="6729E43D" w:rsidR="00872AFE" w:rsidRPr="00711388" w:rsidRDefault="00872AFE" w:rsidP="00567869">
            <w:pPr>
              <w:pStyle w:val="NormalLeft"/>
              <w:rPr>
                <w:lang w:val="en-GB"/>
              </w:rPr>
            </w:pPr>
            <w:r w:rsidRPr="00711388">
              <w:rPr>
                <w:lang w:val="en-GB"/>
              </w:rPr>
              <w:t>The total amount of Claims Provisions, cash in</w:t>
            </w:r>
            <w:r w:rsidR="00711388" w:rsidRPr="00711388">
              <w:rPr>
                <w:lang w:val="en-GB"/>
              </w:rPr>
              <w:t>-</w:t>
            </w:r>
            <w:r w:rsidRPr="00711388">
              <w:rPr>
                <w:lang w:val="en-GB"/>
              </w:rPr>
              <w:t>flows, Other cash</w:t>
            </w:r>
            <w:r w:rsidR="00711388" w:rsidRPr="00711388">
              <w:rPr>
                <w:lang w:val="en-GB"/>
              </w:rPr>
              <w:t>-</w:t>
            </w:r>
            <w:r w:rsidRPr="00711388">
              <w:rPr>
                <w:lang w:val="en-GB"/>
              </w:rPr>
              <w:t>in flows (including Recoverable from salvages and subrogations) used to determine the gross best estimate of claims provisions.</w:t>
            </w:r>
          </w:p>
        </w:tc>
      </w:tr>
      <w:tr w:rsidR="00872AFE" w:rsidRPr="00711388" w14:paraId="784BA779"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21BD8CF" w14:textId="77777777" w:rsidR="00872AFE" w:rsidRPr="00711388" w:rsidRDefault="00872AFE" w:rsidP="00567869">
            <w:pPr>
              <w:pStyle w:val="NormalLeft"/>
              <w:rPr>
                <w:lang w:val="en-GB"/>
              </w:rPr>
            </w:pPr>
            <w:r w:rsidRPr="00711388">
              <w:rPr>
                <w:lang w:val="en-GB"/>
              </w:rPr>
              <w:lastRenderedPageBreak/>
              <w:t>C0020 to C0170/R0450</w:t>
            </w:r>
          </w:p>
        </w:tc>
        <w:tc>
          <w:tcPr>
            <w:tcW w:w="3064" w:type="dxa"/>
            <w:tcBorders>
              <w:top w:val="single" w:sz="2" w:space="0" w:color="auto"/>
              <w:left w:val="single" w:sz="2" w:space="0" w:color="auto"/>
              <w:bottom w:val="single" w:sz="2" w:space="0" w:color="auto"/>
              <w:right w:val="single" w:sz="2" w:space="0" w:color="auto"/>
            </w:tcBorders>
          </w:tcPr>
          <w:p w14:paraId="615955D6" w14:textId="43AF70B1" w:rsidR="00872AFE" w:rsidRPr="00711388" w:rsidRDefault="00872AFE" w:rsidP="00567869">
            <w:pPr>
              <w:pStyle w:val="NormalLeft"/>
              <w:rPr>
                <w:lang w:val="en-GB"/>
              </w:rPr>
            </w:pPr>
            <w:r w:rsidRPr="00711388">
              <w:rPr>
                <w:lang w:val="en-GB"/>
              </w:rPr>
              <w:t xml:space="preserve">Use of simplified methods and techniques to calculate technical provisions </w:t>
            </w:r>
            <w:r w:rsidR="00845F43" w:rsidRPr="00711388">
              <w:rPr>
                <w:lang w:val="en-GB"/>
              </w:rPr>
              <w:t>-</w:t>
            </w:r>
            <w:r w:rsidRPr="00711388">
              <w:rPr>
                <w:lang w:val="en-GB"/>
              </w:rPr>
              <w:t xml:space="preserve"> Percentage of gross Best Estimate calculated using approximations</w:t>
            </w:r>
          </w:p>
        </w:tc>
        <w:tc>
          <w:tcPr>
            <w:tcW w:w="4086" w:type="dxa"/>
            <w:tcBorders>
              <w:top w:val="single" w:sz="2" w:space="0" w:color="auto"/>
              <w:left w:val="single" w:sz="2" w:space="0" w:color="auto"/>
              <w:bottom w:val="single" w:sz="2" w:space="0" w:color="auto"/>
              <w:right w:val="single" w:sz="2" w:space="0" w:color="auto"/>
            </w:tcBorders>
          </w:tcPr>
          <w:p w14:paraId="3B3EEE60" w14:textId="77777777" w:rsidR="00872AFE" w:rsidRPr="00711388" w:rsidRDefault="00872AFE" w:rsidP="00567869">
            <w:pPr>
              <w:pStyle w:val="NormalLeft"/>
              <w:rPr>
                <w:lang w:val="en-GB"/>
              </w:rPr>
            </w:pPr>
            <w:r w:rsidRPr="00711388">
              <w:rPr>
                <w:lang w:val="en-GB"/>
              </w:rPr>
              <w:t>Percentage of gross best estimate included in Total Best Estimate Gross (R0260) calculated using approximations as established in Article 21 of Delegated Regulation (EU) 2015/35, per each Line of Business.</w:t>
            </w:r>
          </w:p>
        </w:tc>
      </w:tr>
      <w:tr w:rsidR="00872AFE" w:rsidRPr="00711388" w14:paraId="432AA5E7"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964BB8E" w14:textId="77777777" w:rsidR="00872AFE" w:rsidRPr="00711388" w:rsidRDefault="00872AFE" w:rsidP="00567869">
            <w:pPr>
              <w:pStyle w:val="NormalLeft"/>
              <w:rPr>
                <w:lang w:val="en-GB"/>
              </w:rPr>
            </w:pPr>
            <w:r w:rsidRPr="00711388">
              <w:rPr>
                <w:lang w:val="en-GB"/>
              </w:rPr>
              <w:t>C0180/R0450</w:t>
            </w:r>
          </w:p>
        </w:tc>
        <w:tc>
          <w:tcPr>
            <w:tcW w:w="3064" w:type="dxa"/>
            <w:tcBorders>
              <w:top w:val="single" w:sz="2" w:space="0" w:color="auto"/>
              <w:left w:val="single" w:sz="2" w:space="0" w:color="auto"/>
              <w:bottom w:val="single" w:sz="2" w:space="0" w:color="auto"/>
              <w:right w:val="single" w:sz="2" w:space="0" w:color="auto"/>
            </w:tcBorders>
          </w:tcPr>
          <w:p w14:paraId="787BEDF4" w14:textId="01672DEE" w:rsidR="00872AFE" w:rsidRPr="00711388" w:rsidRDefault="00872AFE" w:rsidP="00567869">
            <w:pPr>
              <w:pStyle w:val="NormalLeft"/>
              <w:rPr>
                <w:lang w:val="en-GB"/>
              </w:rPr>
            </w:pPr>
            <w:r w:rsidRPr="00711388">
              <w:rPr>
                <w:lang w:val="en-GB"/>
              </w:rPr>
              <w:t xml:space="preserve">Use of simplified methods and techniques to calculate technical provisions </w:t>
            </w:r>
            <w:r w:rsidR="00845F43" w:rsidRPr="00711388">
              <w:rPr>
                <w:lang w:val="en-GB"/>
              </w:rPr>
              <w:t>-</w:t>
            </w:r>
            <w:r w:rsidRPr="00711388">
              <w:rPr>
                <w:lang w:val="en-GB"/>
              </w:rPr>
              <w:t xml:space="preserve"> Percentage of gross Best Estimate calculated using approximations </w:t>
            </w:r>
            <w:r w:rsidR="00845F43" w:rsidRPr="00711388">
              <w:rPr>
                <w:lang w:val="en-GB"/>
              </w:rPr>
              <w:t>-</w:t>
            </w:r>
            <w:r w:rsidRPr="00711388">
              <w:rPr>
                <w:lang w:val="en-GB"/>
              </w:rPr>
              <w:t xml:space="preserve"> Total</w:t>
            </w:r>
          </w:p>
        </w:tc>
        <w:tc>
          <w:tcPr>
            <w:tcW w:w="4086" w:type="dxa"/>
            <w:tcBorders>
              <w:top w:val="single" w:sz="2" w:space="0" w:color="auto"/>
              <w:left w:val="single" w:sz="2" w:space="0" w:color="auto"/>
              <w:bottom w:val="single" w:sz="2" w:space="0" w:color="auto"/>
              <w:right w:val="single" w:sz="2" w:space="0" w:color="auto"/>
            </w:tcBorders>
          </w:tcPr>
          <w:p w14:paraId="4564B2C2" w14:textId="4306ACDB" w:rsidR="00872AFE" w:rsidRPr="00711388" w:rsidRDefault="00872AFE" w:rsidP="00567869">
            <w:pPr>
              <w:pStyle w:val="NormalLeft"/>
              <w:rPr>
                <w:lang w:val="en-GB"/>
              </w:rPr>
            </w:pPr>
            <w:r w:rsidRPr="00711388">
              <w:rPr>
                <w:lang w:val="en-GB"/>
              </w:rPr>
              <w:t>Percentage of total gross best estimate included in Total Best Estimate Gross (R0260) calculated using approximations as established in Article 21 of Delegated Regulation (EU) 2015/35, per each Line of Business regarding direct business and accepted proportional reinsurance and accepted non</w:t>
            </w:r>
            <w:r w:rsidR="00711388" w:rsidRPr="00711388">
              <w:rPr>
                <w:lang w:val="en-GB"/>
              </w:rPr>
              <w:t>-</w:t>
            </w:r>
            <w:r w:rsidRPr="00711388">
              <w:rPr>
                <w:lang w:val="en-GB"/>
              </w:rPr>
              <w:t>proportional reinsurance.</w:t>
            </w:r>
          </w:p>
        </w:tc>
      </w:tr>
      <w:tr w:rsidR="00872AFE" w:rsidRPr="00711388" w14:paraId="05E29A95"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62B5832" w14:textId="77777777" w:rsidR="00872AFE" w:rsidRPr="00711388" w:rsidRDefault="00872AFE" w:rsidP="00567869">
            <w:pPr>
              <w:pStyle w:val="NormalLeft"/>
              <w:rPr>
                <w:lang w:val="en-GB"/>
              </w:rPr>
            </w:pPr>
            <w:r w:rsidRPr="00711388">
              <w:rPr>
                <w:lang w:val="en-GB"/>
              </w:rPr>
              <w:t>C0020 to C0170/R0460</w:t>
            </w:r>
          </w:p>
        </w:tc>
        <w:tc>
          <w:tcPr>
            <w:tcW w:w="3064" w:type="dxa"/>
            <w:tcBorders>
              <w:top w:val="single" w:sz="2" w:space="0" w:color="auto"/>
              <w:left w:val="single" w:sz="2" w:space="0" w:color="auto"/>
              <w:bottom w:val="single" w:sz="2" w:space="0" w:color="auto"/>
              <w:right w:val="single" w:sz="2" w:space="0" w:color="auto"/>
            </w:tcBorders>
          </w:tcPr>
          <w:p w14:paraId="57E368BA" w14:textId="77777777" w:rsidR="00872AFE" w:rsidRPr="00711388" w:rsidRDefault="00872AFE" w:rsidP="00567869">
            <w:pPr>
              <w:pStyle w:val="NormalLeft"/>
              <w:rPr>
                <w:lang w:val="en-GB"/>
              </w:rPr>
            </w:pPr>
            <w:r w:rsidRPr="00711388">
              <w:rPr>
                <w:lang w:val="en-GB"/>
              </w:rPr>
              <w:t>Best estimate subject to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4A359D5B" w14:textId="77777777" w:rsidR="00872AFE" w:rsidRPr="00711388" w:rsidRDefault="00872AFE" w:rsidP="00567869">
            <w:pPr>
              <w:pStyle w:val="NormalLeft"/>
              <w:rPr>
                <w:lang w:val="en-GB"/>
              </w:rPr>
            </w:pPr>
            <w:r w:rsidRPr="00711388">
              <w:rPr>
                <w:lang w:val="en-GB"/>
              </w:rPr>
              <w:t>Amount of best estimate reported in R0260 subject to transitional adjustment to the relevant risk-free interest rate term structure, for each line of business, as defined in Annex I to Delegated Regulation (EU) 2015/35.</w:t>
            </w:r>
          </w:p>
        </w:tc>
      </w:tr>
      <w:tr w:rsidR="00872AFE" w:rsidRPr="00711388" w14:paraId="774B5B50"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6150F688" w14:textId="77777777" w:rsidR="00872AFE" w:rsidRPr="00711388" w:rsidRDefault="00872AFE" w:rsidP="00567869">
            <w:pPr>
              <w:pStyle w:val="NormalLeft"/>
              <w:rPr>
                <w:lang w:val="en-GB"/>
              </w:rPr>
            </w:pPr>
            <w:r w:rsidRPr="00711388">
              <w:rPr>
                <w:lang w:val="en-GB"/>
              </w:rPr>
              <w:t>C0180/R0460</w:t>
            </w:r>
          </w:p>
        </w:tc>
        <w:tc>
          <w:tcPr>
            <w:tcW w:w="3064" w:type="dxa"/>
            <w:tcBorders>
              <w:top w:val="single" w:sz="2" w:space="0" w:color="auto"/>
              <w:left w:val="single" w:sz="2" w:space="0" w:color="auto"/>
              <w:bottom w:val="single" w:sz="2" w:space="0" w:color="auto"/>
              <w:right w:val="single" w:sz="2" w:space="0" w:color="auto"/>
            </w:tcBorders>
          </w:tcPr>
          <w:p w14:paraId="7A0EA648" w14:textId="23E3BF01" w:rsidR="00872AFE" w:rsidRPr="00711388" w:rsidRDefault="00872AFE" w:rsidP="00567869">
            <w:pPr>
              <w:pStyle w:val="NormalLeft"/>
              <w:rPr>
                <w:lang w:val="en-GB"/>
              </w:rPr>
            </w:pPr>
            <w:r w:rsidRPr="00711388">
              <w:rPr>
                <w:lang w:val="en-GB"/>
              </w:rPr>
              <w:t xml:space="preserve">Best estimate subject to transitional of the interest rate </w:t>
            </w:r>
            <w:r w:rsidR="00845F43" w:rsidRPr="00711388">
              <w:rPr>
                <w:lang w:val="en-GB"/>
              </w:rPr>
              <w:t>-</w:t>
            </w:r>
            <w:r w:rsidRPr="00711388">
              <w:rPr>
                <w:lang w:val="en-GB"/>
              </w:rPr>
              <w:t xml:space="preserve"> Total Non</w:t>
            </w:r>
            <w:r w:rsidR="00711388" w:rsidRPr="00711388">
              <w:rPr>
                <w:lang w:val="en-GB"/>
              </w:rPr>
              <w:t>-</w:t>
            </w:r>
            <w:r w:rsidRPr="00711388">
              <w:rPr>
                <w:lang w:val="en-GB"/>
              </w:rPr>
              <w:t>Life obligation</w:t>
            </w:r>
          </w:p>
        </w:tc>
        <w:tc>
          <w:tcPr>
            <w:tcW w:w="4086" w:type="dxa"/>
            <w:tcBorders>
              <w:top w:val="single" w:sz="2" w:space="0" w:color="auto"/>
              <w:left w:val="single" w:sz="2" w:space="0" w:color="auto"/>
              <w:bottom w:val="single" w:sz="2" w:space="0" w:color="auto"/>
              <w:right w:val="single" w:sz="2" w:space="0" w:color="auto"/>
            </w:tcBorders>
          </w:tcPr>
          <w:p w14:paraId="1F0E010F" w14:textId="77777777" w:rsidR="00872AFE" w:rsidRPr="00711388" w:rsidRDefault="00872AFE" w:rsidP="00567869">
            <w:pPr>
              <w:pStyle w:val="NormalLeft"/>
              <w:rPr>
                <w:lang w:val="en-GB"/>
              </w:rPr>
            </w:pPr>
            <w:r w:rsidRPr="00711388">
              <w:rPr>
                <w:lang w:val="en-GB"/>
              </w:rPr>
              <w:t>Total amount, for all lines of business, as defined in Annex I to Delegated Regulation (EU) 2015/35, of Best estimate reported in R0260 subject to transitional adjustment to the relevant risk-free interest rate term structure.</w:t>
            </w:r>
          </w:p>
        </w:tc>
      </w:tr>
      <w:tr w:rsidR="00872AFE" w:rsidRPr="00711388" w14:paraId="202D59AD"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0FAF51D" w14:textId="77777777" w:rsidR="00872AFE" w:rsidRPr="00711388" w:rsidRDefault="00872AFE" w:rsidP="00567869">
            <w:pPr>
              <w:pStyle w:val="NormalLeft"/>
              <w:rPr>
                <w:lang w:val="en-GB"/>
              </w:rPr>
            </w:pPr>
            <w:r w:rsidRPr="00711388">
              <w:rPr>
                <w:lang w:val="en-GB"/>
              </w:rPr>
              <w:t>C0020 to C0170/R0470</w:t>
            </w:r>
          </w:p>
        </w:tc>
        <w:tc>
          <w:tcPr>
            <w:tcW w:w="3064" w:type="dxa"/>
            <w:tcBorders>
              <w:top w:val="single" w:sz="2" w:space="0" w:color="auto"/>
              <w:left w:val="single" w:sz="2" w:space="0" w:color="auto"/>
              <w:bottom w:val="single" w:sz="2" w:space="0" w:color="auto"/>
              <w:right w:val="single" w:sz="2" w:space="0" w:color="auto"/>
            </w:tcBorders>
          </w:tcPr>
          <w:p w14:paraId="569A267C" w14:textId="77777777" w:rsidR="00872AFE" w:rsidRPr="00711388" w:rsidRDefault="00872AFE" w:rsidP="00567869">
            <w:pPr>
              <w:pStyle w:val="NormalLeft"/>
              <w:rPr>
                <w:lang w:val="en-GB"/>
              </w:rPr>
            </w:pPr>
            <w:r w:rsidRPr="00711388">
              <w:rPr>
                <w:lang w:val="en-GB"/>
              </w:rPr>
              <w:t>Technical provisions without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72C351CA" w14:textId="77777777" w:rsidR="00872AFE" w:rsidRPr="00711388" w:rsidRDefault="00872AFE" w:rsidP="00567869">
            <w:pPr>
              <w:pStyle w:val="NormalLeft"/>
              <w:rPr>
                <w:lang w:val="en-GB"/>
              </w:rPr>
            </w:pPr>
            <w:r w:rsidRPr="00711388">
              <w:rPr>
                <w:lang w:val="en-GB"/>
              </w:rPr>
              <w:t>Amount of the technical provisions calculated without the transitional adjustment to the relevant risk-free interest rate term structure, for each line of business, as defined in Annex I to Delegated Regulation (EU) 2015/35.</w:t>
            </w:r>
          </w:p>
          <w:p w14:paraId="4A259E0E" w14:textId="77777777" w:rsidR="00872AFE" w:rsidRPr="00711388" w:rsidRDefault="00872AFE" w:rsidP="00567869">
            <w:pPr>
              <w:pStyle w:val="NormalLeft"/>
              <w:rPr>
                <w:lang w:val="en-GB"/>
              </w:rPr>
            </w:pPr>
            <w:r w:rsidRPr="00711388">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872AFE" w:rsidRPr="00711388" w14:paraId="66B9F18D"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6D60C7B" w14:textId="77777777" w:rsidR="00872AFE" w:rsidRPr="00711388" w:rsidRDefault="00872AFE" w:rsidP="00567869">
            <w:pPr>
              <w:pStyle w:val="NormalLeft"/>
              <w:rPr>
                <w:lang w:val="en-GB"/>
              </w:rPr>
            </w:pPr>
            <w:r w:rsidRPr="00711388">
              <w:rPr>
                <w:lang w:val="en-GB"/>
              </w:rPr>
              <w:t>C0180/R0470</w:t>
            </w:r>
          </w:p>
        </w:tc>
        <w:tc>
          <w:tcPr>
            <w:tcW w:w="3064" w:type="dxa"/>
            <w:tcBorders>
              <w:top w:val="single" w:sz="2" w:space="0" w:color="auto"/>
              <w:left w:val="single" w:sz="2" w:space="0" w:color="auto"/>
              <w:bottom w:val="single" w:sz="2" w:space="0" w:color="auto"/>
              <w:right w:val="single" w:sz="2" w:space="0" w:color="auto"/>
            </w:tcBorders>
          </w:tcPr>
          <w:p w14:paraId="5CA97ADC" w14:textId="2C37BAE1" w:rsidR="00872AFE" w:rsidRPr="00711388" w:rsidRDefault="00872AFE" w:rsidP="00567869">
            <w:pPr>
              <w:pStyle w:val="NormalLeft"/>
              <w:rPr>
                <w:lang w:val="en-GB"/>
              </w:rPr>
            </w:pPr>
            <w:r w:rsidRPr="00711388">
              <w:rPr>
                <w:lang w:val="en-GB"/>
              </w:rPr>
              <w:t xml:space="preserve">Technical provisions without transitional of the interest </w:t>
            </w:r>
            <w:r w:rsidRPr="00711388">
              <w:rPr>
                <w:lang w:val="en-GB"/>
              </w:rPr>
              <w:lastRenderedPageBreak/>
              <w:t xml:space="preserve">rate </w:t>
            </w:r>
            <w:r w:rsidR="00845F43" w:rsidRPr="00711388">
              <w:rPr>
                <w:lang w:val="en-GB"/>
              </w:rPr>
              <w:t>-</w:t>
            </w:r>
            <w:r w:rsidRPr="00711388">
              <w:rPr>
                <w:lang w:val="en-GB"/>
              </w:rPr>
              <w:t xml:space="preserve"> Total Non</w:t>
            </w:r>
            <w:r w:rsidR="00711388" w:rsidRPr="00711388">
              <w:rPr>
                <w:lang w:val="en-GB"/>
              </w:rPr>
              <w:t>-</w:t>
            </w:r>
            <w:r w:rsidRPr="00711388">
              <w:rPr>
                <w:lang w:val="en-GB"/>
              </w:rPr>
              <w:t>Life obligation</w:t>
            </w:r>
          </w:p>
        </w:tc>
        <w:tc>
          <w:tcPr>
            <w:tcW w:w="4086" w:type="dxa"/>
            <w:tcBorders>
              <w:top w:val="single" w:sz="2" w:space="0" w:color="auto"/>
              <w:left w:val="single" w:sz="2" w:space="0" w:color="auto"/>
              <w:bottom w:val="single" w:sz="2" w:space="0" w:color="auto"/>
              <w:right w:val="single" w:sz="2" w:space="0" w:color="auto"/>
            </w:tcBorders>
          </w:tcPr>
          <w:p w14:paraId="6CDB4241" w14:textId="77777777" w:rsidR="00872AFE" w:rsidRPr="00711388" w:rsidRDefault="00872AFE" w:rsidP="00567869">
            <w:pPr>
              <w:pStyle w:val="NormalLeft"/>
              <w:rPr>
                <w:lang w:val="en-GB"/>
              </w:rPr>
            </w:pPr>
            <w:r w:rsidRPr="00711388">
              <w:rPr>
                <w:lang w:val="en-GB"/>
              </w:rPr>
              <w:lastRenderedPageBreak/>
              <w:t xml:space="preserve">Total amount, for all lines of business, as defined in Annex I to Delegated </w:t>
            </w:r>
            <w:r w:rsidRPr="00711388">
              <w:rPr>
                <w:lang w:val="en-GB"/>
              </w:rPr>
              <w:lastRenderedPageBreak/>
              <w:t>Regulation (EU) 2015/35, of the technical provisions calculated without the transitional adjustment to the relevant risk-free interest rate term structure.</w:t>
            </w:r>
          </w:p>
          <w:p w14:paraId="3289ACE1" w14:textId="77777777" w:rsidR="00872AFE" w:rsidRPr="00711388" w:rsidRDefault="00872AFE" w:rsidP="00567869">
            <w:pPr>
              <w:pStyle w:val="NormalLeft"/>
              <w:rPr>
                <w:lang w:val="en-GB"/>
              </w:rPr>
            </w:pPr>
            <w:r w:rsidRPr="00711388">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872AFE" w:rsidRPr="00711388" w14:paraId="07354C86"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0674A8CF" w14:textId="77777777" w:rsidR="00872AFE" w:rsidRPr="00711388" w:rsidRDefault="00872AFE" w:rsidP="00567869">
            <w:pPr>
              <w:pStyle w:val="NormalLeft"/>
              <w:rPr>
                <w:lang w:val="en-GB"/>
              </w:rPr>
            </w:pPr>
            <w:r w:rsidRPr="00711388">
              <w:rPr>
                <w:lang w:val="en-GB"/>
              </w:rPr>
              <w:lastRenderedPageBreak/>
              <w:t>C0020 to C0170/R0480</w:t>
            </w:r>
          </w:p>
        </w:tc>
        <w:tc>
          <w:tcPr>
            <w:tcW w:w="3064" w:type="dxa"/>
            <w:tcBorders>
              <w:top w:val="single" w:sz="2" w:space="0" w:color="auto"/>
              <w:left w:val="single" w:sz="2" w:space="0" w:color="auto"/>
              <w:bottom w:val="single" w:sz="2" w:space="0" w:color="auto"/>
              <w:right w:val="single" w:sz="2" w:space="0" w:color="auto"/>
            </w:tcBorders>
          </w:tcPr>
          <w:p w14:paraId="447CC6F8" w14:textId="77777777" w:rsidR="00872AFE" w:rsidRPr="00711388" w:rsidRDefault="00872AFE" w:rsidP="00567869">
            <w:pPr>
              <w:pStyle w:val="NormalLeft"/>
              <w:rPr>
                <w:lang w:val="en-GB"/>
              </w:rPr>
            </w:pPr>
            <w:r w:rsidRPr="00711388">
              <w:rPr>
                <w:lang w:val="en-GB"/>
              </w:rPr>
              <w:t>Best estimate subject to volatility adjustment</w:t>
            </w:r>
          </w:p>
        </w:tc>
        <w:tc>
          <w:tcPr>
            <w:tcW w:w="4086" w:type="dxa"/>
            <w:tcBorders>
              <w:top w:val="single" w:sz="2" w:space="0" w:color="auto"/>
              <w:left w:val="single" w:sz="2" w:space="0" w:color="auto"/>
              <w:bottom w:val="single" w:sz="2" w:space="0" w:color="auto"/>
              <w:right w:val="single" w:sz="2" w:space="0" w:color="auto"/>
            </w:tcBorders>
          </w:tcPr>
          <w:p w14:paraId="01E9F3A9" w14:textId="77777777" w:rsidR="00872AFE" w:rsidRPr="00711388" w:rsidRDefault="00872AFE" w:rsidP="00567869">
            <w:pPr>
              <w:pStyle w:val="NormalLeft"/>
              <w:rPr>
                <w:lang w:val="en-GB"/>
              </w:rPr>
            </w:pPr>
            <w:r w:rsidRPr="00711388">
              <w:rPr>
                <w:lang w:val="en-GB"/>
              </w:rPr>
              <w:t>Amount of best estimate reported in R0260 subject to volatility adjustment, for each Line of Business.</w:t>
            </w:r>
          </w:p>
        </w:tc>
      </w:tr>
      <w:tr w:rsidR="00872AFE" w:rsidRPr="00711388" w14:paraId="41E7014C"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22C57804" w14:textId="77777777" w:rsidR="00872AFE" w:rsidRPr="00711388" w:rsidRDefault="00872AFE" w:rsidP="00567869">
            <w:pPr>
              <w:pStyle w:val="NormalLeft"/>
              <w:rPr>
                <w:lang w:val="en-GB"/>
              </w:rPr>
            </w:pPr>
            <w:r w:rsidRPr="00711388">
              <w:rPr>
                <w:lang w:val="en-GB"/>
              </w:rPr>
              <w:t>C0180/R0480</w:t>
            </w:r>
          </w:p>
        </w:tc>
        <w:tc>
          <w:tcPr>
            <w:tcW w:w="3064" w:type="dxa"/>
            <w:tcBorders>
              <w:top w:val="single" w:sz="2" w:space="0" w:color="auto"/>
              <w:left w:val="single" w:sz="2" w:space="0" w:color="auto"/>
              <w:bottom w:val="single" w:sz="2" w:space="0" w:color="auto"/>
              <w:right w:val="single" w:sz="2" w:space="0" w:color="auto"/>
            </w:tcBorders>
          </w:tcPr>
          <w:p w14:paraId="0C99F8EE" w14:textId="04A14DB8" w:rsidR="00872AFE" w:rsidRPr="00711388" w:rsidRDefault="00872AFE" w:rsidP="00567869">
            <w:pPr>
              <w:pStyle w:val="NormalLeft"/>
              <w:rPr>
                <w:lang w:val="en-GB"/>
              </w:rPr>
            </w:pPr>
            <w:r w:rsidRPr="00711388">
              <w:rPr>
                <w:lang w:val="en-GB"/>
              </w:rPr>
              <w:t xml:space="preserve">Best estimate subject to volatility adjustment </w:t>
            </w:r>
            <w:r w:rsidR="00845F43" w:rsidRPr="00711388">
              <w:rPr>
                <w:lang w:val="en-GB"/>
              </w:rPr>
              <w:t>-</w:t>
            </w:r>
            <w:r w:rsidRPr="00711388">
              <w:rPr>
                <w:lang w:val="en-GB"/>
              </w:rPr>
              <w:t xml:space="preserve"> Total Non</w:t>
            </w:r>
            <w:r w:rsidR="00711388" w:rsidRPr="00711388">
              <w:rPr>
                <w:lang w:val="en-GB"/>
              </w:rPr>
              <w:t>-</w:t>
            </w:r>
            <w:r w:rsidRPr="00711388">
              <w:rPr>
                <w:lang w:val="en-GB"/>
              </w:rPr>
              <w:t>Life obligation</w:t>
            </w:r>
          </w:p>
        </w:tc>
        <w:tc>
          <w:tcPr>
            <w:tcW w:w="4086" w:type="dxa"/>
            <w:tcBorders>
              <w:top w:val="single" w:sz="2" w:space="0" w:color="auto"/>
              <w:left w:val="single" w:sz="2" w:space="0" w:color="auto"/>
              <w:bottom w:val="single" w:sz="2" w:space="0" w:color="auto"/>
              <w:right w:val="single" w:sz="2" w:space="0" w:color="auto"/>
            </w:tcBorders>
          </w:tcPr>
          <w:p w14:paraId="09EF71A2" w14:textId="77777777" w:rsidR="00872AFE" w:rsidRPr="00711388" w:rsidRDefault="00872AFE" w:rsidP="00567869">
            <w:pPr>
              <w:pStyle w:val="NormalLeft"/>
              <w:rPr>
                <w:lang w:val="en-GB"/>
              </w:rPr>
            </w:pPr>
            <w:r w:rsidRPr="00711388">
              <w:rPr>
                <w:lang w:val="en-GB"/>
              </w:rPr>
              <w:t>Total amount, for all lines of business, as defined in Annex I to Delegated Regulation (EU) 2015/35, of the best estimate reported in R0260 subject to volatility adjustment.</w:t>
            </w:r>
          </w:p>
        </w:tc>
      </w:tr>
      <w:tr w:rsidR="00872AFE" w:rsidRPr="00711388" w14:paraId="52E93BB3"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6298D99" w14:textId="77777777" w:rsidR="00872AFE" w:rsidRPr="00711388" w:rsidRDefault="00872AFE" w:rsidP="00567869">
            <w:pPr>
              <w:pStyle w:val="NormalLeft"/>
              <w:rPr>
                <w:lang w:val="en-GB"/>
              </w:rPr>
            </w:pPr>
            <w:r w:rsidRPr="00711388">
              <w:rPr>
                <w:lang w:val="en-GB"/>
              </w:rPr>
              <w:t>C0020 to C0170/R0490</w:t>
            </w:r>
          </w:p>
        </w:tc>
        <w:tc>
          <w:tcPr>
            <w:tcW w:w="3064" w:type="dxa"/>
            <w:tcBorders>
              <w:top w:val="single" w:sz="2" w:space="0" w:color="auto"/>
              <w:left w:val="single" w:sz="2" w:space="0" w:color="auto"/>
              <w:bottom w:val="single" w:sz="2" w:space="0" w:color="auto"/>
              <w:right w:val="single" w:sz="2" w:space="0" w:color="auto"/>
            </w:tcBorders>
          </w:tcPr>
          <w:p w14:paraId="132A0598" w14:textId="77777777" w:rsidR="00872AFE" w:rsidRPr="00711388" w:rsidRDefault="00872AFE" w:rsidP="00567869">
            <w:pPr>
              <w:pStyle w:val="NormalLeft"/>
              <w:rPr>
                <w:lang w:val="en-GB"/>
              </w:rPr>
            </w:pPr>
            <w:r w:rsidRPr="00711388">
              <w:rPr>
                <w:lang w:val="en-GB"/>
              </w:rPr>
              <w:t>Technical provisions without volatility adjustment and without others transitional measures</w:t>
            </w:r>
          </w:p>
        </w:tc>
        <w:tc>
          <w:tcPr>
            <w:tcW w:w="4086" w:type="dxa"/>
            <w:tcBorders>
              <w:top w:val="single" w:sz="2" w:space="0" w:color="auto"/>
              <w:left w:val="single" w:sz="2" w:space="0" w:color="auto"/>
              <w:bottom w:val="single" w:sz="2" w:space="0" w:color="auto"/>
              <w:right w:val="single" w:sz="2" w:space="0" w:color="auto"/>
            </w:tcBorders>
          </w:tcPr>
          <w:p w14:paraId="4E2557FB" w14:textId="77777777" w:rsidR="00872AFE" w:rsidRPr="00711388" w:rsidRDefault="00872AFE" w:rsidP="00567869">
            <w:pPr>
              <w:pStyle w:val="NormalLeft"/>
              <w:rPr>
                <w:lang w:val="en-GB"/>
              </w:rPr>
            </w:pPr>
            <w:r w:rsidRPr="00711388">
              <w:rPr>
                <w:lang w:val="en-GB"/>
              </w:rPr>
              <w:t>Amount of Technical provisions without volatility adjustment, for each line of business, as defined in Annex I to Delegated Regulation (EU) 2015/35.</w:t>
            </w:r>
          </w:p>
          <w:p w14:paraId="09AD2821" w14:textId="77777777" w:rsidR="00872AFE" w:rsidRPr="00711388" w:rsidRDefault="00872AFE" w:rsidP="00567869">
            <w:pPr>
              <w:pStyle w:val="NormalLeft"/>
              <w:rPr>
                <w:lang w:val="en-GB"/>
              </w:rPr>
            </w:pPr>
            <w:r w:rsidRPr="00711388">
              <w:rPr>
                <w:lang w:val="en-GB"/>
              </w:rPr>
              <w:t>In the cases where the same best estimates were also subject to the transitional deduction to technical provisions/transitional adjustment to the relevant risk-free interest rate term structure, the amount reported in this item shall reflect the value without both the transitional adjustment to the relevant risk-free interest rate term structure and without the volatility adjustment.</w:t>
            </w:r>
          </w:p>
        </w:tc>
      </w:tr>
      <w:tr w:rsidR="00872AFE" w:rsidRPr="00711388" w14:paraId="36661866" w14:textId="77777777" w:rsidTr="007B307A">
        <w:trPr>
          <w:gridAfter w:val="1"/>
          <w:wAfter w:w="111" w:type="dxa"/>
        </w:trPr>
        <w:tc>
          <w:tcPr>
            <w:tcW w:w="2136" w:type="dxa"/>
            <w:tcBorders>
              <w:top w:val="single" w:sz="2" w:space="0" w:color="auto"/>
              <w:left w:val="single" w:sz="2" w:space="0" w:color="auto"/>
              <w:bottom w:val="single" w:sz="2" w:space="0" w:color="auto"/>
              <w:right w:val="single" w:sz="2" w:space="0" w:color="auto"/>
            </w:tcBorders>
          </w:tcPr>
          <w:p w14:paraId="58A42754" w14:textId="77777777" w:rsidR="00872AFE" w:rsidRPr="00711388" w:rsidRDefault="00872AFE" w:rsidP="00567869">
            <w:pPr>
              <w:pStyle w:val="NormalLeft"/>
              <w:rPr>
                <w:lang w:val="en-GB"/>
              </w:rPr>
            </w:pPr>
            <w:r w:rsidRPr="00711388">
              <w:rPr>
                <w:lang w:val="en-GB"/>
              </w:rPr>
              <w:t>C0180/R0490</w:t>
            </w:r>
          </w:p>
        </w:tc>
        <w:tc>
          <w:tcPr>
            <w:tcW w:w="3064" w:type="dxa"/>
            <w:tcBorders>
              <w:top w:val="single" w:sz="2" w:space="0" w:color="auto"/>
              <w:left w:val="single" w:sz="2" w:space="0" w:color="auto"/>
              <w:bottom w:val="single" w:sz="2" w:space="0" w:color="auto"/>
              <w:right w:val="single" w:sz="2" w:space="0" w:color="auto"/>
            </w:tcBorders>
          </w:tcPr>
          <w:p w14:paraId="2C85B189" w14:textId="207FE8BD" w:rsidR="00872AFE" w:rsidRPr="00711388" w:rsidRDefault="00872AFE" w:rsidP="00567869">
            <w:pPr>
              <w:pStyle w:val="NormalLeft"/>
              <w:rPr>
                <w:lang w:val="en-GB"/>
              </w:rPr>
            </w:pPr>
            <w:r w:rsidRPr="00711388">
              <w:rPr>
                <w:lang w:val="en-GB"/>
              </w:rPr>
              <w:t xml:space="preserve">Technical provisions without volatility adjustment and without others transitional measures </w:t>
            </w:r>
            <w:r w:rsidR="00845F43" w:rsidRPr="00711388">
              <w:rPr>
                <w:lang w:val="en-GB"/>
              </w:rPr>
              <w:t>-</w:t>
            </w:r>
            <w:r w:rsidRPr="00711388">
              <w:rPr>
                <w:lang w:val="en-GB"/>
              </w:rPr>
              <w:t xml:space="preserve"> Total Non</w:t>
            </w:r>
            <w:r w:rsidR="00711388" w:rsidRPr="00711388">
              <w:rPr>
                <w:lang w:val="en-GB"/>
              </w:rPr>
              <w:t>-</w:t>
            </w:r>
            <w:r w:rsidRPr="00711388">
              <w:rPr>
                <w:lang w:val="en-GB"/>
              </w:rPr>
              <w:t>Life obligation</w:t>
            </w:r>
          </w:p>
        </w:tc>
        <w:tc>
          <w:tcPr>
            <w:tcW w:w="4086" w:type="dxa"/>
            <w:tcBorders>
              <w:top w:val="single" w:sz="2" w:space="0" w:color="auto"/>
              <w:left w:val="single" w:sz="2" w:space="0" w:color="auto"/>
              <w:bottom w:val="single" w:sz="2" w:space="0" w:color="auto"/>
              <w:right w:val="single" w:sz="2" w:space="0" w:color="auto"/>
            </w:tcBorders>
          </w:tcPr>
          <w:p w14:paraId="1FF89D74" w14:textId="77777777" w:rsidR="00872AFE" w:rsidRPr="00711388" w:rsidRDefault="00872AFE" w:rsidP="00567869">
            <w:pPr>
              <w:pStyle w:val="NormalLeft"/>
              <w:rPr>
                <w:lang w:val="en-GB"/>
              </w:rPr>
            </w:pPr>
            <w:r w:rsidRPr="00711388">
              <w:rPr>
                <w:lang w:val="en-GB"/>
              </w:rPr>
              <w:t>Total amount, for all lines of business, as defined in Annex I to Delegated Regulation (EU) 2015/35, of technical provisions without volatility adjustment.</w:t>
            </w:r>
          </w:p>
          <w:p w14:paraId="1FBD25F6" w14:textId="77777777" w:rsidR="00872AFE" w:rsidRPr="00711388" w:rsidRDefault="00872AFE" w:rsidP="00567869">
            <w:pPr>
              <w:pStyle w:val="NormalLeft"/>
              <w:rPr>
                <w:lang w:val="en-GB"/>
              </w:rPr>
            </w:pPr>
            <w:r w:rsidRPr="00711388">
              <w:rPr>
                <w:lang w:val="en-GB"/>
              </w:rPr>
              <w:t xml:space="preserve">In the cases where the same best estimates were also subject to the </w:t>
            </w:r>
            <w:r w:rsidRPr="00711388">
              <w:rPr>
                <w:lang w:val="en-GB"/>
              </w:rPr>
              <w:lastRenderedPageBreak/>
              <w:t>transitional deduction to technical provisions/transitional adjustment to the relevant risk-free interest rate term structure, the amount reported in this item shall reflect the value without both the transitional adjustment to the relevant risk-free interest rate term structure and without the volatility adjustment.</w:t>
            </w:r>
          </w:p>
        </w:tc>
      </w:tr>
      <w:tr w:rsidR="00872AFE" w:rsidRPr="00711388" w14:paraId="4676F21C" w14:textId="77777777" w:rsidTr="007B307A">
        <w:tc>
          <w:tcPr>
            <w:tcW w:w="2136" w:type="dxa"/>
            <w:tcBorders>
              <w:top w:val="single" w:sz="2" w:space="0" w:color="auto"/>
              <w:left w:val="single" w:sz="2" w:space="0" w:color="auto"/>
              <w:bottom w:val="single" w:sz="2" w:space="0" w:color="auto"/>
              <w:right w:val="single" w:sz="2" w:space="0" w:color="auto"/>
            </w:tcBorders>
          </w:tcPr>
          <w:p w14:paraId="05C2C638" w14:textId="77777777" w:rsidR="00872AFE" w:rsidRPr="00711388" w:rsidRDefault="00872AFE" w:rsidP="00567869">
            <w:pPr>
              <w:pStyle w:val="NormalLeft"/>
              <w:rPr>
                <w:lang w:val="en-GB"/>
              </w:rPr>
            </w:pPr>
            <w:r w:rsidRPr="00711388">
              <w:rPr>
                <w:lang w:val="en-GB"/>
              </w:rPr>
              <w:lastRenderedPageBreak/>
              <w:t>C0020, C0030, C0040, C0050, C0060, C0070, C0080, C0090, C0100, C0110, C0120, C0130, C0140, C0150, C0160, C0170 /R0500</w:t>
            </w:r>
          </w:p>
        </w:tc>
        <w:tc>
          <w:tcPr>
            <w:tcW w:w="3064" w:type="dxa"/>
            <w:tcBorders>
              <w:top w:val="single" w:sz="2" w:space="0" w:color="auto"/>
              <w:left w:val="single" w:sz="2" w:space="0" w:color="auto"/>
              <w:bottom w:val="single" w:sz="2" w:space="0" w:color="auto"/>
              <w:right w:val="single" w:sz="2" w:space="0" w:color="auto"/>
            </w:tcBorders>
          </w:tcPr>
          <w:p w14:paraId="1C3AF88F" w14:textId="77777777" w:rsidR="00872AFE" w:rsidRPr="00711388" w:rsidRDefault="00872AFE" w:rsidP="00567869">
            <w:pPr>
              <w:pStyle w:val="NormalLeft"/>
              <w:rPr>
                <w:lang w:val="en-GB"/>
              </w:rPr>
            </w:pPr>
            <w:r w:rsidRPr="00711388">
              <w:rPr>
                <w:lang w:val="en-GB"/>
              </w:rPr>
              <w:t>Expected profits included in future premiums (EPIFP)</w:t>
            </w:r>
          </w:p>
        </w:tc>
        <w:tc>
          <w:tcPr>
            <w:tcW w:w="4197" w:type="dxa"/>
            <w:gridSpan w:val="2"/>
            <w:tcBorders>
              <w:top w:val="single" w:sz="2" w:space="0" w:color="auto"/>
              <w:left w:val="single" w:sz="2" w:space="0" w:color="auto"/>
              <w:bottom w:val="single" w:sz="2" w:space="0" w:color="auto"/>
              <w:right w:val="single" w:sz="2" w:space="0" w:color="auto"/>
            </w:tcBorders>
          </w:tcPr>
          <w:p w14:paraId="1D5E51DB" w14:textId="77777777" w:rsidR="00872AFE" w:rsidRPr="00711388" w:rsidRDefault="00872AFE" w:rsidP="00567869">
            <w:pPr>
              <w:pStyle w:val="NormalLeft"/>
              <w:rPr>
                <w:lang w:val="en-GB"/>
              </w:rPr>
            </w:pPr>
            <w:r w:rsidRPr="00711388">
              <w:rPr>
                <w:lang w:val="en-GB"/>
              </w:rPr>
              <w:t>Amount of Expected profit in future premiums (‘EPIFP’) gross of reinsurance and taxes (i.e. without considering their impact), for each line of business, as defined in Annex I to Delegated Regulation (EU) 2015/35.</w:t>
            </w:r>
          </w:p>
        </w:tc>
      </w:tr>
      <w:tr w:rsidR="00872AFE" w:rsidRPr="00711388" w14:paraId="27125E6B" w14:textId="77777777" w:rsidTr="007B307A">
        <w:tc>
          <w:tcPr>
            <w:tcW w:w="2136" w:type="dxa"/>
            <w:tcBorders>
              <w:top w:val="single" w:sz="2" w:space="0" w:color="auto"/>
              <w:left w:val="single" w:sz="2" w:space="0" w:color="auto"/>
              <w:bottom w:val="single" w:sz="2" w:space="0" w:color="auto"/>
              <w:right w:val="single" w:sz="2" w:space="0" w:color="auto"/>
            </w:tcBorders>
          </w:tcPr>
          <w:p w14:paraId="5C32F4D0" w14:textId="77777777" w:rsidR="00872AFE" w:rsidRPr="00711388" w:rsidRDefault="00872AFE" w:rsidP="00567869">
            <w:pPr>
              <w:pStyle w:val="NormalLeft"/>
              <w:rPr>
                <w:lang w:val="en-GB"/>
              </w:rPr>
            </w:pPr>
            <w:r w:rsidRPr="00711388">
              <w:rPr>
                <w:lang w:val="en-GB"/>
              </w:rPr>
              <w:t>C0180/R0500</w:t>
            </w:r>
          </w:p>
        </w:tc>
        <w:tc>
          <w:tcPr>
            <w:tcW w:w="3064" w:type="dxa"/>
            <w:tcBorders>
              <w:top w:val="single" w:sz="2" w:space="0" w:color="auto"/>
              <w:left w:val="single" w:sz="2" w:space="0" w:color="auto"/>
              <w:bottom w:val="single" w:sz="2" w:space="0" w:color="auto"/>
              <w:right w:val="single" w:sz="2" w:space="0" w:color="auto"/>
            </w:tcBorders>
          </w:tcPr>
          <w:p w14:paraId="29E6A4D5" w14:textId="554CFBDA" w:rsidR="00872AFE" w:rsidRPr="00711388" w:rsidRDefault="00872AFE" w:rsidP="00567869">
            <w:pPr>
              <w:pStyle w:val="NormalLeft"/>
              <w:rPr>
                <w:lang w:val="en-GB"/>
              </w:rPr>
            </w:pPr>
            <w:r w:rsidRPr="00711388">
              <w:rPr>
                <w:lang w:val="en-GB"/>
              </w:rPr>
              <w:t>Expected profits included in future premiums (EPIFP)</w:t>
            </w:r>
            <w:r w:rsidR="00845F43" w:rsidRPr="00711388">
              <w:rPr>
                <w:lang w:val="en-GB"/>
              </w:rPr>
              <w:t>-</w:t>
            </w:r>
            <w:r w:rsidRPr="00711388">
              <w:rPr>
                <w:lang w:val="en-GB"/>
              </w:rPr>
              <w:t xml:space="preserve"> Total Non-Life obligation</w:t>
            </w:r>
          </w:p>
        </w:tc>
        <w:tc>
          <w:tcPr>
            <w:tcW w:w="4197" w:type="dxa"/>
            <w:gridSpan w:val="2"/>
            <w:tcBorders>
              <w:top w:val="single" w:sz="2" w:space="0" w:color="auto"/>
              <w:left w:val="single" w:sz="2" w:space="0" w:color="auto"/>
              <w:bottom w:val="single" w:sz="2" w:space="0" w:color="auto"/>
              <w:right w:val="single" w:sz="2" w:space="0" w:color="auto"/>
            </w:tcBorders>
          </w:tcPr>
          <w:p w14:paraId="104E4DFB" w14:textId="77777777" w:rsidR="00872AFE" w:rsidRPr="00711388" w:rsidRDefault="00872AFE" w:rsidP="00567869">
            <w:pPr>
              <w:pStyle w:val="NormalLeft"/>
              <w:rPr>
                <w:lang w:val="en-GB"/>
              </w:rPr>
            </w:pPr>
            <w:r w:rsidRPr="00711388">
              <w:rPr>
                <w:lang w:val="en-GB"/>
              </w:rPr>
              <w:t>Total amount Expected profit in future premiums (‘EPIFP’) gross of reinsurance and taxes (i.e. without considering their impact) for Non-Life obligation.</w:t>
            </w:r>
          </w:p>
        </w:tc>
      </w:tr>
    </w:tbl>
    <w:p w14:paraId="06BCE63F" w14:textId="77777777" w:rsidR="00872AFE" w:rsidRPr="00711388" w:rsidRDefault="00872AFE" w:rsidP="00872AFE">
      <w:pPr>
        <w:rPr>
          <w:lang w:val="en-GB"/>
        </w:rPr>
      </w:pPr>
    </w:p>
    <w:p w14:paraId="17D9BB48" w14:textId="4117B38E" w:rsidR="00872AFE" w:rsidRPr="00711388" w:rsidRDefault="00416118" w:rsidP="00872AFE">
      <w:pPr>
        <w:pStyle w:val="ManualHeading2"/>
        <w:ind w:left="851" w:hanging="851"/>
        <w:rPr>
          <w:lang w:val="en-GB"/>
        </w:rPr>
      </w:pPr>
      <w:r w:rsidRPr="00711388">
        <w:rPr>
          <w:i/>
          <w:iCs/>
          <w:lang w:val="en-GB"/>
        </w:rPr>
        <w:t>S.17.0</w:t>
      </w:r>
      <w:ins w:id="1341" w:author="Author">
        <w:r w:rsidR="009D0134" w:rsidRPr="00711388">
          <w:rPr>
            <w:i/>
            <w:iCs/>
            <w:lang w:val="en-GB"/>
          </w:rPr>
          <w:t>3</w:t>
        </w:r>
      </w:ins>
      <w:del w:id="1342" w:author="Author">
        <w:r w:rsidRPr="00711388" w:rsidDel="009D0134">
          <w:rPr>
            <w:i/>
            <w:iCs/>
            <w:lang w:val="en-GB"/>
          </w:rPr>
          <w:delText>2</w:delText>
        </w:r>
      </w:del>
      <w:r w:rsidR="00872AFE" w:rsidRPr="00711388">
        <w:rPr>
          <w:i/>
          <w:iCs/>
          <w:lang w:val="en-GB"/>
        </w:rPr>
        <w:t xml:space="preserve"> </w:t>
      </w:r>
      <w:r w:rsidR="00845F43" w:rsidRPr="00711388">
        <w:rPr>
          <w:i/>
          <w:iCs/>
          <w:lang w:val="en-GB"/>
        </w:rPr>
        <w:t>-</w:t>
      </w:r>
      <w:r w:rsidR="00872AFE" w:rsidRPr="00711388">
        <w:rPr>
          <w:i/>
          <w:iCs/>
          <w:lang w:val="en-GB"/>
        </w:rPr>
        <w:t xml:space="preserve"> Non-Life Technical Provisions </w:t>
      </w:r>
      <w:r w:rsidR="00845F43" w:rsidRPr="00711388">
        <w:rPr>
          <w:i/>
          <w:iCs/>
          <w:lang w:val="en-GB"/>
        </w:rPr>
        <w:t>-</w:t>
      </w:r>
      <w:r w:rsidR="00872AFE" w:rsidRPr="00711388">
        <w:rPr>
          <w:i/>
          <w:iCs/>
          <w:lang w:val="en-GB"/>
        </w:rPr>
        <w:t xml:space="preserve"> By country</w:t>
      </w:r>
    </w:p>
    <w:p w14:paraId="16F27C12" w14:textId="77777777" w:rsidR="00872AFE" w:rsidRPr="00711388" w:rsidRDefault="00872AFE" w:rsidP="00872AFE">
      <w:pPr>
        <w:rPr>
          <w:lang w:val="en-GB"/>
        </w:rPr>
      </w:pPr>
      <w:r w:rsidRPr="00711388">
        <w:rPr>
          <w:i/>
          <w:iCs/>
          <w:lang w:val="en-GB"/>
        </w:rPr>
        <w:t>General comments:</w:t>
      </w:r>
    </w:p>
    <w:p w14:paraId="6F8E79E1" w14:textId="5201EC7E" w:rsidR="00872AFE" w:rsidRPr="00711388" w:rsidRDefault="00872AFE" w:rsidP="00872AFE">
      <w:pPr>
        <w:rPr>
          <w:lang w:val="en-GB"/>
        </w:rPr>
      </w:pPr>
      <w:r w:rsidRPr="00711388">
        <w:rPr>
          <w:lang w:val="en-GB"/>
        </w:rPr>
        <w:t>This section relates to annual submission of information for individual entities. The template is not due when the thresholds for reporting by country described below are not applicable, i.e. the home country represents 100 % of the sum of the technical provisions calculated as a whole and gross best estimate. When this amount is higher than 90 % but lower than 100 % then only R0010, R0020,R0030, R004</w:t>
      </w:r>
      <w:del w:id="1343" w:author="Author">
        <w:r w:rsidRPr="00711388" w:rsidDel="00D70A40">
          <w:rPr>
            <w:lang w:val="en-GB"/>
          </w:rPr>
          <w:delText>0</w:delText>
        </w:r>
      </w:del>
      <w:ins w:id="1344" w:author="Author">
        <w:r w:rsidR="00D70A40" w:rsidRPr="00711388">
          <w:rPr>
            <w:lang w:val="en-GB"/>
          </w:rPr>
          <w:t>1</w:t>
        </w:r>
      </w:ins>
      <w:r w:rsidRPr="00711388">
        <w:rPr>
          <w:lang w:val="en-GB"/>
        </w:rPr>
        <w:t>, R0050, R0060, R0070, R0080 and R0090 shall be reported.</w:t>
      </w:r>
    </w:p>
    <w:p w14:paraId="47E6A78C" w14:textId="77777777" w:rsidR="00872AFE" w:rsidRPr="00711388" w:rsidRDefault="00872AFE" w:rsidP="00872AFE">
      <w:pPr>
        <w:rPr>
          <w:lang w:val="en-GB"/>
        </w:rPr>
      </w:pPr>
      <w:r w:rsidRPr="00711388">
        <w:rPr>
          <w:lang w:val="en-GB"/>
        </w:rPr>
        <w:t xml:space="preserve">The negative technical provisions at the level of the line of business or countries shall be considered with absolute value for the purpose of the calculation of the materiality of the above thresholds. </w:t>
      </w:r>
    </w:p>
    <w:p w14:paraId="76B6749B" w14:textId="4EF90B16" w:rsidR="00872AFE" w:rsidRPr="00711388" w:rsidRDefault="00872AFE" w:rsidP="00872AFE">
      <w:pPr>
        <w:rPr>
          <w:lang w:val="en-GB"/>
        </w:rPr>
      </w:pPr>
      <w:r w:rsidRPr="00711388">
        <w:rPr>
          <w:lang w:val="en-GB"/>
        </w:rPr>
        <w:t>Health direct insurance business pursued on a non</w:t>
      </w:r>
      <w:r w:rsidR="00711388" w:rsidRPr="00711388">
        <w:rPr>
          <w:lang w:val="en-GB"/>
        </w:rPr>
        <w:t>-</w:t>
      </w:r>
      <w:r w:rsidRPr="00711388">
        <w:rPr>
          <w:lang w:val="en-GB"/>
        </w:rPr>
        <w:t>similar technical basis to life insurance shall be segmented into Non</w:t>
      </w:r>
      <w:r w:rsidR="00711388" w:rsidRPr="00711388">
        <w:rPr>
          <w:lang w:val="en-GB"/>
        </w:rPr>
        <w:t>-</w:t>
      </w:r>
      <w:del w:id="1345" w:author="Author">
        <w:r w:rsidRPr="00711388" w:rsidDel="001C1CCE">
          <w:rPr>
            <w:lang w:val="en-GB"/>
          </w:rPr>
          <w:delText xml:space="preserve">Life </w:delText>
        </w:r>
      </w:del>
      <w:ins w:id="1346" w:author="Author">
        <w:r w:rsidR="001C1CCE">
          <w:rPr>
            <w:lang w:val="en-GB"/>
          </w:rPr>
          <w:t>l</w:t>
        </w:r>
        <w:r w:rsidR="001C1CCE" w:rsidRPr="00711388">
          <w:rPr>
            <w:lang w:val="en-GB"/>
          </w:rPr>
          <w:t xml:space="preserve">ife </w:t>
        </w:r>
      </w:ins>
      <w:r w:rsidRPr="00711388">
        <w:rPr>
          <w:lang w:val="en-GB"/>
        </w:rPr>
        <w:t>line of business 1 to 3.</w:t>
      </w:r>
    </w:p>
    <w:p w14:paraId="50A45AD7" w14:textId="77777777" w:rsidR="00872AFE" w:rsidRPr="00711388" w:rsidRDefault="00872AFE" w:rsidP="00872AFE">
      <w:pPr>
        <w:rPr>
          <w:lang w:val="en-GB"/>
        </w:rPr>
      </w:pPr>
      <w:r w:rsidRPr="00711388">
        <w:rPr>
          <w:lang w:val="en-GB"/>
        </w:rPr>
        <w:t>Undertakings shall take into account all the obligations in different currencies and convert them into the reporting currency.</w:t>
      </w:r>
    </w:p>
    <w:p w14:paraId="4C3DBFC0" w14:textId="77777777" w:rsidR="00872AFE" w:rsidRPr="00711388" w:rsidRDefault="00872AFE" w:rsidP="00872AFE">
      <w:pPr>
        <w:rPr>
          <w:lang w:val="en-GB"/>
        </w:rPr>
      </w:pPr>
      <w:r w:rsidRPr="00711388">
        <w:rPr>
          <w:lang w:val="en-GB"/>
        </w:rPr>
        <w:t>The information by country shall be reported according to the following:</w:t>
      </w:r>
    </w:p>
    <w:p w14:paraId="77F1F3D3" w14:textId="1735250D" w:rsidR="00872AFE" w:rsidRPr="00711388" w:rsidRDefault="00872AFE" w:rsidP="00872AFE">
      <w:pPr>
        <w:pStyle w:val="Point0"/>
        <w:rPr>
          <w:lang w:val="en-GB"/>
        </w:rPr>
      </w:pPr>
      <w:r w:rsidRPr="00711388">
        <w:rPr>
          <w:lang w:val="en-GB"/>
        </w:rPr>
        <w:tab/>
        <w:t>a)</w:t>
      </w:r>
      <w:r w:rsidRPr="00711388">
        <w:rPr>
          <w:lang w:val="en-GB"/>
        </w:rPr>
        <w:tab/>
        <w:t>Information on the home country shall be always reported regardless of the amount of Technical Provisions as a whole and Gross Best Estimate</w:t>
      </w:r>
      <w:del w:id="1347" w:author="Author">
        <w:r w:rsidRPr="00711388" w:rsidDel="00687AF4">
          <w:rPr>
            <w:lang w:val="en-GB"/>
          </w:rPr>
          <w:delText xml:space="preserve"> (referred to direct business)</w:delText>
        </w:r>
      </w:del>
      <w:r w:rsidRPr="00711388">
        <w:rPr>
          <w:lang w:val="en-GB"/>
        </w:rPr>
        <w:t>;</w:t>
      </w:r>
    </w:p>
    <w:p w14:paraId="1823E602" w14:textId="5E2EAC03" w:rsidR="00872AFE" w:rsidRPr="00711388" w:rsidRDefault="00872AFE" w:rsidP="00872AFE">
      <w:pPr>
        <w:pStyle w:val="Point0"/>
        <w:rPr>
          <w:lang w:val="en-GB"/>
        </w:rPr>
      </w:pPr>
      <w:r w:rsidRPr="00711388">
        <w:rPr>
          <w:lang w:val="en-GB"/>
        </w:rPr>
        <w:lastRenderedPageBreak/>
        <w:tab/>
        <w:t>b)</w:t>
      </w:r>
      <w:r w:rsidRPr="00711388">
        <w:rPr>
          <w:lang w:val="en-GB"/>
        </w:rPr>
        <w:tab/>
      </w:r>
      <w:commentRangeStart w:id="1348"/>
      <w:r w:rsidRPr="00711388">
        <w:rPr>
          <w:lang w:val="en-GB"/>
        </w:rPr>
        <w:t xml:space="preserve">Information reported by country shall at least represent 90 % of the total Technical Provisions as a whole and Gross Best Estimate </w:t>
      </w:r>
      <w:del w:id="1349" w:author="Author">
        <w:r w:rsidRPr="00711388" w:rsidDel="00687AF4">
          <w:rPr>
            <w:lang w:val="en-GB"/>
          </w:rPr>
          <w:delText xml:space="preserve">(referred to direct business) </w:delText>
        </w:r>
      </w:del>
      <w:r w:rsidRPr="00711388">
        <w:rPr>
          <w:lang w:val="en-GB"/>
        </w:rPr>
        <w:t>of any line of business;</w:t>
      </w:r>
      <w:commentRangeEnd w:id="1348"/>
      <w:r w:rsidR="005C7547" w:rsidRPr="00711388">
        <w:rPr>
          <w:rStyle w:val="CommentReference"/>
          <w:lang w:val="en-GB"/>
        </w:rPr>
        <w:commentReference w:id="1348"/>
      </w:r>
    </w:p>
    <w:p w14:paraId="343B940C" w14:textId="56A42836" w:rsidR="00872AFE" w:rsidRPr="00711388" w:rsidRDefault="00872AFE" w:rsidP="00872AFE">
      <w:pPr>
        <w:pStyle w:val="Point0"/>
        <w:rPr>
          <w:lang w:val="en-GB"/>
        </w:rPr>
      </w:pPr>
      <w:r w:rsidRPr="00711388">
        <w:rPr>
          <w:lang w:val="en-GB"/>
        </w:rPr>
        <w:tab/>
        <w:t>c)</w:t>
      </w:r>
      <w:r w:rsidRPr="00711388">
        <w:rPr>
          <w:lang w:val="en-GB"/>
        </w:rPr>
        <w:tab/>
        <w:t>If a specific country has to be reported for a particular line of business to comply with sub</w:t>
      </w:r>
      <w:r w:rsidR="00711388" w:rsidRPr="00711388">
        <w:rPr>
          <w:lang w:val="en-GB"/>
        </w:rPr>
        <w:t>-</w:t>
      </w:r>
      <w:r w:rsidRPr="00711388">
        <w:rPr>
          <w:lang w:val="en-GB"/>
        </w:rPr>
        <w:t>paragraph b) then that country shall be reported for all lines of business;</w:t>
      </w:r>
    </w:p>
    <w:p w14:paraId="6CAB6879" w14:textId="3F7E0D3F" w:rsidR="00872AFE" w:rsidRPr="00711388" w:rsidRDefault="00872AFE" w:rsidP="00872AFE">
      <w:pPr>
        <w:pStyle w:val="Point0"/>
        <w:rPr>
          <w:lang w:val="en-GB"/>
        </w:rPr>
      </w:pPr>
      <w:r w:rsidRPr="00711388">
        <w:rPr>
          <w:lang w:val="en-GB"/>
        </w:rPr>
        <w:tab/>
        <w:t>d)</w:t>
      </w:r>
      <w:r w:rsidRPr="00711388">
        <w:rPr>
          <w:lang w:val="en-GB"/>
        </w:rPr>
        <w:tab/>
        <w:t>The other countries shall be reported aggregated in ‘other</w:t>
      </w:r>
      <w:r w:rsidR="00711388" w:rsidRPr="00711388">
        <w:rPr>
          <w:lang w:val="en-GB"/>
        </w:rPr>
        <w:t>-</w:t>
      </w:r>
      <w:r w:rsidRPr="00711388">
        <w:rPr>
          <w:lang w:val="en-GB"/>
        </w:rPr>
        <w:t>EEA’ or ‘other</w:t>
      </w:r>
      <w:r w:rsidR="00711388" w:rsidRPr="00711388">
        <w:rPr>
          <w:lang w:val="en-GB"/>
        </w:rPr>
        <w:t>-</w:t>
      </w:r>
      <w:r w:rsidRPr="00711388">
        <w:rPr>
          <w:lang w:val="en-GB"/>
        </w:rPr>
        <w:t>non EEA’;</w:t>
      </w:r>
    </w:p>
    <w:p w14:paraId="06D3DB2D" w14:textId="77777777" w:rsidR="00872AFE" w:rsidRPr="00711388" w:rsidRDefault="00872AFE" w:rsidP="00872AFE">
      <w:pPr>
        <w:pStyle w:val="Point0"/>
        <w:rPr>
          <w:lang w:val="en-GB"/>
        </w:rPr>
      </w:pPr>
      <w:r w:rsidRPr="00711388">
        <w:rPr>
          <w:lang w:val="en-GB"/>
        </w:rPr>
        <w:tab/>
        <w:t>e)</w:t>
      </w:r>
      <w:r w:rsidRPr="00711388">
        <w:rPr>
          <w:lang w:val="en-GB"/>
        </w:rPr>
        <w:tab/>
        <w:t>For the direct insurance business for the lines of business ‘Medical expense’, ‘Income protection’, ‘Workers' compensation’, ‘Fire and other damage to property’ and ‘Credit and suretyship’ information shall be reported by country where the risk is situated as defined in Article 13 (13) of Directive 2009/138/EC;</w:t>
      </w:r>
    </w:p>
    <w:p w14:paraId="088C1283" w14:textId="387DC4F4" w:rsidR="00872AFE" w:rsidRPr="00711388" w:rsidRDefault="00872AFE" w:rsidP="00872AFE">
      <w:pPr>
        <w:pStyle w:val="Point0"/>
        <w:rPr>
          <w:lang w:val="en-GB"/>
        </w:rPr>
      </w:pPr>
      <w:r w:rsidRPr="00711388">
        <w:rPr>
          <w:lang w:val="en-GB"/>
        </w:rPr>
        <w:tab/>
        <w:t>f)</w:t>
      </w:r>
      <w:r w:rsidRPr="00711388">
        <w:rPr>
          <w:lang w:val="en-GB"/>
        </w:rPr>
        <w:tab/>
        <w:t>For direct insurance business for all other lines of business not referred in sub</w:t>
      </w:r>
      <w:r w:rsidR="00711388" w:rsidRPr="00711388">
        <w:rPr>
          <w:lang w:val="en-GB"/>
        </w:rPr>
        <w:t>-</w:t>
      </w:r>
      <w:r w:rsidRPr="00711388">
        <w:rPr>
          <w:lang w:val="en-GB"/>
        </w:rPr>
        <w:t>paragraph e) information shall be reported by country where the contract was entered into</w:t>
      </w:r>
      <w:ins w:id="1350" w:author="Author">
        <w:r w:rsidR="00376952" w:rsidRPr="00711388">
          <w:rPr>
            <w:lang w:val="en-GB"/>
          </w:rPr>
          <w:t xml:space="preserve">. </w:t>
        </w:r>
        <w:commentRangeStart w:id="1351"/>
        <w:r w:rsidR="00376952" w:rsidRPr="00711388">
          <w:rPr>
            <w:lang w:val="en-GB"/>
          </w:rPr>
          <w:t>In</w:t>
        </w:r>
        <w:del w:id="1352" w:author="Author">
          <w:r w:rsidR="00376952" w:rsidRPr="00711388" w:rsidDel="001C1CCE">
            <w:rPr>
              <w:lang w:val="en-GB"/>
            </w:rPr>
            <w:delText xml:space="preserve"> </w:delText>
          </w:r>
          <w:r w:rsidR="00376952" w:rsidRPr="00E50019" w:rsidDel="003323F0">
            <w:rPr>
              <w:lang w:val="en-GB"/>
              <w:rPrChange w:id="1353" w:author="Author">
                <w:rPr/>
              </w:rPrChange>
            </w:rPr>
            <w:delText> </w:delText>
          </w:r>
        </w:del>
        <w:r w:rsidR="003323F0">
          <w:rPr>
            <w:lang w:val="en-GB"/>
          </w:rPr>
          <w:t xml:space="preserve"> </w:t>
        </w:r>
        <w:r w:rsidR="00376952" w:rsidRPr="00E50019">
          <w:rPr>
            <w:lang w:val="en-GB"/>
            <w:rPrChange w:id="1354" w:author="Author">
              <w:rPr/>
            </w:rPrChange>
          </w:rPr>
          <w:t>case of accepted reinsurance, the “country where the contract was entered into" should refer to the country where the ceding undertaking resides</w:t>
        </w:r>
        <w:commentRangeEnd w:id="1351"/>
        <w:r w:rsidR="00376952" w:rsidRPr="00711388">
          <w:rPr>
            <w:rStyle w:val="CommentReference"/>
            <w:lang w:val="en-GB"/>
          </w:rPr>
          <w:commentReference w:id="1351"/>
        </w:r>
      </w:ins>
      <w:r w:rsidRPr="00711388">
        <w:rPr>
          <w:lang w:val="en-GB"/>
        </w:rPr>
        <w:t>;</w:t>
      </w:r>
    </w:p>
    <w:p w14:paraId="00AED1CF" w14:textId="77777777" w:rsidR="00872AFE" w:rsidRPr="00711388" w:rsidRDefault="00872AFE" w:rsidP="00872AFE">
      <w:pPr>
        <w:rPr>
          <w:lang w:val="en-GB"/>
        </w:rPr>
      </w:pPr>
      <w:r w:rsidRPr="00711388">
        <w:rPr>
          <w:lang w:val="en-GB"/>
        </w:rPr>
        <w:t>For the purposes of this template ‘country where the contract was entered into’ means:</w:t>
      </w:r>
    </w:p>
    <w:p w14:paraId="4DB397BD" w14:textId="4034F987" w:rsidR="00872AFE" w:rsidRPr="00711388" w:rsidRDefault="00872AFE" w:rsidP="00872AFE">
      <w:pPr>
        <w:pStyle w:val="Point0"/>
        <w:rPr>
          <w:lang w:val="en-GB"/>
        </w:rPr>
      </w:pPr>
      <w:r w:rsidRPr="00711388">
        <w:rPr>
          <w:lang w:val="en-GB"/>
        </w:rPr>
        <w:tab/>
      </w:r>
      <w:r w:rsidR="00A57DA0" w:rsidRPr="00711388">
        <w:rPr>
          <w:lang w:val="en-GB"/>
        </w:rPr>
        <w:t>a</w:t>
      </w:r>
      <w:r w:rsidRPr="00711388">
        <w:rPr>
          <w:lang w:val="en-GB"/>
        </w:rPr>
        <w:t>)</w:t>
      </w:r>
      <w:r w:rsidRPr="00711388">
        <w:rPr>
          <w:lang w:val="en-GB"/>
        </w:rPr>
        <w:tab/>
        <w:t>The country where the insurance undertaking is established (home country) when the contract was not sold through a branch or freedom to provide services;</w:t>
      </w:r>
    </w:p>
    <w:p w14:paraId="7DD10792" w14:textId="089F3510" w:rsidR="00872AFE" w:rsidRPr="00711388" w:rsidRDefault="00872AFE" w:rsidP="00872AFE">
      <w:pPr>
        <w:pStyle w:val="Point0"/>
        <w:rPr>
          <w:lang w:val="en-GB"/>
        </w:rPr>
      </w:pPr>
      <w:r w:rsidRPr="00711388">
        <w:rPr>
          <w:lang w:val="en-GB"/>
        </w:rPr>
        <w:tab/>
      </w:r>
      <w:r w:rsidR="00A57DA0" w:rsidRPr="00711388">
        <w:rPr>
          <w:lang w:val="en-GB"/>
        </w:rPr>
        <w:t>b</w:t>
      </w:r>
      <w:r w:rsidRPr="00711388">
        <w:rPr>
          <w:lang w:val="en-GB"/>
        </w:rPr>
        <w:t>)</w:t>
      </w:r>
      <w:r w:rsidRPr="00711388">
        <w:rPr>
          <w:lang w:val="en-GB"/>
        </w:rPr>
        <w:tab/>
        <w:t>The country where the branch is located (host country) when the contract was sold through a branch;</w:t>
      </w:r>
    </w:p>
    <w:p w14:paraId="571C7681" w14:textId="00F71179" w:rsidR="00872AFE" w:rsidRPr="00711388" w:rsidRDefault="00872AFE" w:rsidP="00872AFE">
      <w:pPr>
        <w:pStyle w:val="Point0"/>
        <w:rPr>
          <w:lang w:val="en-GB"/>
        </w:rPr>
      </w:pPr>
      <w:r w:rsidRPr="00711388">
        <w:rPr>
          <w:lang w:val="en-GB"/>
        </w:rPr>
        <w:tab/>
      </w:r>
      <w:r w:rsidR="00A57DA0" w:rsidRPr="00711388">
        <w:rPr>
          <w:lang w:val="en-GB"/>
        </w:rPr>
        <w:t>c</w:t>
      </w:r>
      <w:r w:rsidRPr="00711388">
        <w:rPr>
          <w:lang w:val="en-GB"/>
        </w:rPr>
        <w:t>)</w:t>
      </w:r>
      <w:r w:rsidRPr="00711388">
        <w:rPr>
          <w:lang w:val="en-GB"/>
        </w:rPr>
        <w:tab/>
        <w:t>The country where the freedom to provide services was notified (host country) when the contract was sold through freedom to provide services.</w:t>
      </w:r>
    </w:p>
    <w:p w14:paraId="79FB2679" w14:textId="1F34B414" w:rsidR="00872AFE" w:rsidRPr="00711388" w:rsidRDefault="00872AFE" w:rsidP="00872AFE">
      <w:pPr>
        <w:pStyle w:val="Point0"/>
        <w:rPr>
          <w:lang w:val="en-GB"/>
        </w:rPr>
      </w:pPr>
      <w:r w:rsidRPr="00711388">
        <w:rPr>
          <w:lang w:val="en-GB"/>
        </w:rPr>
        <w:tab/>
      </w:r>
      <w:r w:rsidR="00A57DA0" w:rsidRPr="00711388">
        <w:rPr>
          <w:lang w:val="en-GB"/>
        </w:rPr>
        <w:t>d</w:t>
      </w:r>
      <w:r w:rsidRPr="00711388">
        <w:rPr>
          <w:lang w:val="en-GB"/>
        </w:rPr>
        <w:t>)</w:t>
      </w:r>
      <w:r w:rsidRPr="00711388">
        <w:rPr>
          <w:lang w:val="en-GB"/>
        </w:rPr>
        <w:tab/>
        <w:t>If an intermediary is used or in any other situation, it is a), b) or c) depending on who sold the contract.</w:t>
      </w:r>
    </w:p>
    <w:p w14:paraId="32FFFA93" w14:textId="77777777" w:rsidR="00872AFE" w:rsidRPr="00711388" w:rsidRDefault="00872AFE" w:rsidP="00872AFE">
      <w:pPr>
        <w:rPr>
          <w:lang w:val="en-GB"/>
        </w:rPr>
      </w:pPr>
      <w:r w:rsidRPr="00711388">
        <w:rPr>
          <w:lang w:val="en-GB"/>
        </w:rPr>
        <w:t>The information to be reported shall include the volatility adjustment, the matching adjustment, the transitional adjustment to the relevant risk-free interest rate term structure and the transitional deduction to technical provisions.</w:t>
      </w:r>
    </w:p>
    <w:tbl>
      <w:tblPr>
        <w:tblW w:w="9286" w:type="dxa"/>
        <w:tblLayout w:type="fixed"/>
        <w:tblLook w:val="0000" w:firstRow="0" w:lastRow="0" w:firstColumn="0" w:lastColumn="0" w:noHBand="0" w:noVBand="0"/>
      </w:tblPr>
      <w:tblGrid>
        <w:gridCol w:w="1652"/>
        <w:gridCol w:w="2204"/>
        <w:gridCol w:w="5320"/>
        <w:gridCol w:w="110"/>
      </w:tblGrid>
      <w:tr w:rsidR="00872AFE" w:rsidRPr="00711388" w14:paraId="4E756FDE" w14:textId="77777777" w:rsidTr="00567869">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213CB4BE" w14:textId="77777777" w:rsidR="00872AFE" w:rsidRPr="00711388" w:rsidRDefault="00872AFE" w:rsidP="00567869">
            <w:pPr>
              <w:adjustRightInd w:val="0"/>
              <w:spacing w:before="0" w:after="0"/>
              <w:jc w:val="left"/>
              <w:rPr>
                <w:lang w:val="en-GB"/>
              </w:rPr>
            </w:pPr>
          </w:p>
        </w:tc>
        <w:tc>
          <w:tcPr>
            <w:tcW w:w="2204" w:type="dxa"/>
            <w:tcBorders>
              <w:top w:val="single" w:sz="2" w:space="0" w:color="auto"/>
              <w:left w:val="single" w:sz="2" w:space="0" w:color="auto"/>
              <w:bottom w:val="single" w:sz="2" w:space="0" w:color="auto"/>
              <w:right w:val="single" w:sz="2" w:space="0" w:color="auto"/>
            </w:tcBorders>
          </w:tcPr>
          <w:p w14:paraId="30EEA09C" w14:textId="77777777" w:rsidR="00872AFE" w:rsidRPr="00711388" w:rsidRDefault="00872AFE" w:rsidP="00567869">
            <w:pPr>
              <w:pStyle w:val="NormalCentered"/>
              <w:rPr>
                <w:lang w:val="en-GB"/>
              </w:rPr>
            </w:pPr>
            <w:r w:rsidRPr="00711388">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4D94545E" w14:textId="77777777" w:rsidR="00872AFE" w:rsidRPr="00711388" w:rsidRDefault="00872AFE" w:rsidP="00567869">
            <w:pPr>
              <w:pStyle w:val="NormalCentered"/>
              <w:rPr>
                <w:lang w:val="en-GB"/>
              </w:rPr>
            </w:pPr>
            <w:r w:rsidRPr="00711388">
              <w:rPr>
                <w:lang w:val="en-GB"/>
              </w:rPr>
              <w:t>INSTRUCTIONS</w:t>
            </w:r>
          </w:p>
        </w:tc>
      </w:tr>
      <w:tr w:rsidR="00872AFE" w:rsidRPr="00711388" w14:paraId="4646A23E" w14:textId="77777777" w:rsidTr="00567869">
        <w:trPr>
          <w:gridAfter w:val="1"/>
          <w:wAfter w:w="110" w:type="dxa"/>
          <w:trHeight w:val="775"/>
        </w:trPr>
        <w:tc>
          <w:tcPr>
            <w:tcW w:w="1652" w:type="dxa"/>
            <w:tcBorders>
              <w:top w:val="single" w:sz="2" w:space="0" w:color="auto"/>
              <w:left w:val="single" w:sz="2" w:space="0" w:color="auto"/>
              <w:bottom w:val="single" w:sz="4" w:space="0" w:color="auto"/>
              <w:right w:val="single" w:sz="2" w:space="0" w:color="auto"/>
            </w:tcBorders>
          </w:tcPr>
          <w:p w14:paraId="0A5169B3" w14:textId="77777777" w:rsidR="00872AFE" w:rsidRPr="00711388" w:rsidRDefault="00872AFE" w:rsidP="00567869">
            <w:pPr>
              <w:pStyle w:val="NormalLeft"/>
              <w:rPr>
                <w:lang w:val="en-GB"/>
              </w:rPr>
            </w:pPr>
            <w:r w:rsidRPr="00711388">
              <w:rPr>
                <w:lang w:val="en-GB"/>
              </w:rPr>
              <w:t>C0010</w:t>
            </w:r>
          </w:p>
        </w:tc>
        <w:tc>
          <w:tcPr>
            <w:tcW w:w="2204" w:type="dxa"/>
            <w:tcBorders>
              <w:top w:val="single" w:sz="2" w:space="0" w:color="auto"/>
              <w:left w:val="single" w:sz="2" w:space="0" w:color="auto"/>
              <w:bottom w:val="single" w:sz="4" w:space="0" w:color="auto"/>
              <w:right w:val="single" w:sz="2" w:space="0" w:color="auto"/>
            </w:tcBorders>
          </w:tcPr>
          <w:p w14:paraId="7050A787" w14:textId="77777777" w:rsidR="00872AFE" w:rsidRPr="00711388" w:rsidRDefault="00872AFE" w:rsidP="00567869">
            <w:pPr>
              <w:pStyle w:val="NormalLeft"/>
              <w:rPr>
                <w:lang w:val="en-GB"/>
              </w:rPr>
            </w:pPr>
            <w:r w:rsidRPr="00711388">
              <w:rPr>
                <w:lang w:val="en-GB"/>
              </w:rPr>
              <w:t>Country 1</w:t>
            </w:r>
          </w:p>
          <w:p w14:paraId="6137EC63" w14:textId="77777777" w:rsidR="00872AFE" w:rsidRPr="00711388" w:rsidRDefault="00872AFE" w:rsidP="00567869">
            <w:pPr>
              <w:pStyle w:val="NormalLeft"/>
              <w:rPr>
                <w:lang w:val="en-GB"/>
              </w:rPr>
            </w:pPr>
            <w:r w:rsidRPr="00711388">
              <w:rPr>
                <w:lang w:val="en-GB"/>
              </w:rPr>
              <w:t>…</w:t>
            </w:r>
          </w:p>
        </w:tc>
        <w:tc>
          <w:tcPr>
            <w:tcW w:w="5320" w:type="dxa"/>
            <w:tcBorders>
              <w:top w:val="single" w:sz="2" w:space="0" w:color="auto"/>
              <w:left w:val="single" w:sz="2" w:space="0" w:color="auto"/>
              <w:bottom w:val="single" w:sz="4" w:space="0" w:color="auto"/>
              <w:right w:val="single" w:sz="2" w:space="0" w:color="auto"/>
            </w:tcBorders>
          </w:tcPr>
          <w:p w14:paraId="39748608" w14:textId="29AAE96B" w:rsidR="00872AFE" w:rsidRPr="00711388" w:rsidRDefault="00872AFE" w:rsidP="00567869">
            <w:pPr>
              <w:pStyle w:val="NormalLeft"/>
              <w:rPr>
                <w:lang w:val="en-GB"/>
              </w:rPr>
            </w:pPr>
            <w:r w:rsidRPr="00711388">
              <w:rPr>
                <w:lang w:val="en-GB"/>
              </w:rPr>
              <w:t>Report the country ISO 3166</w:t>
            </w:r>
            <w:r w:rsidR="00711388" w:rsidRPr="00711388">
              <w:rPr>
                <w:lang w:val="en-GB"/>
              </w:rPr>
              <w:t>-</w:t>
            </w:r>
            <w:r w:rsidRPr="00711388">
              <w:rPr>
                <w:lang w:val="en-GB"/>
              </w:rPr>
              <w:t>1 alpha</w:t>
            </w:r>
            <w:r w:rsidR="00711388" w:rsidRPr="00711388">
              <w:rPr>
                <w:lang w:val="en-GB"/>
              </w:rPr>
              <w:t>-</w:t>
            </w:r>
            <w:r w:rsidRPr="00711388">
              <w:rPr>
                <w:lang w:val="en-GB"/>
              </w:rPr>
              <w:t>2 code of each required country in the materiality threshold, row by row.</w:t>
            </w:r>
          </w:p>
        </w:tc>
      </w:tr>
      <w:tr w:rsidR="00872AFE" w:rsidRPr="00711388" w14:paraId="0A24DE6D" w14:textId="77777777" w:rsidTr="00567869">
        <w:trPr>
          <w:gridAfter w:val="1"/>
          <w:wAfter w:w="110" w:type="dxa"/>
          <w:trHeight w:val="565"/>
        </w:trPr>
        <w:tc>
          <w:tcPr>
            <w:tcW w:w="1652" w:type="dxa"/>
            <w:tcBorders>
              <w:top w:val="single" w:sz="4" w:space="0" w:color="auto"/>
              <w:left w:val="single" w:sz="2" w:space="0" w:color="auto"/>
              <w:bottom w:val="single" w:sz="4" w:space="0" w:color="auto"/>
              <w:right w:val="single" w:sz="2" w:space="0" w:color="auto"/>
            </w:tcBorders>
          </w:tcPr>
          <w:p w14:paraId="1ECB0D5A" w14:textId="77777777" w:rsidR="00872AFE" w:rsidRPr="00711388" w:rsidRDefault="00872AFE" w:rsidP="00567869">
            <w:pPr>
              <w:pStyle w:val="NormalLeft"/>
              <w:rPr>
                <w:highlight w:val="yellow"/>
                <w:lang w:val="en-GB"/>
              </w:rPr>
            </w:pPr>
            <w:r w:rsidRPr="00711388">
              <w:rPr>
                <w:lang w:val="en-GB"/>
              </w:rPr>
              <w:t>Z0010</w:t>
            </w:r>
          </w:p>
        </w:tc>
        <w:tc>
          <w:tcPr>
            <w:tcW w:w="2204" w:type="dxa"/>
            <w:tcBorders>
              <w:top w:val="single" w:sz="4" w:space="0" w:color="auto"/>
              <w:left w:val="single" w:sz="2" w:space="0" w:color="auto"/>
              <w:bottom w:val="single" w:sz="4" w:space="0" w:color="auto"/>
              <w:right w:val="single" w:sz="2" w:space="0" w:color="auto"/>
            </w:tcBorders>
          </w:tcPr>
          <w:p w14:paraId="6ECBED97" w14:textId="77777777" w:rsidR="00872AFE" w:rsidRPr="00711388" w:rsidRDefault="00872AFE" w:rsidP="00567869">
            <w:pPr>
              <w:pStyle w:val="NormalLeft"/>
              <w:rPr>
                <w:lang w:val="en-GB"/>
              </w:rPr>
            </w:pPr>
            <w:r w:rsidRPr="00711388">
              <w:rPr>
                <w:lang w:val="en-GB"/>
              </w:rPr>
              <w:t xml:space="preserve">Business Type </w:t>
            </w:r>
          </w:p>
        </w:tc>
        <w:tc>
          <w:tcPr>
            <w:tcW w:w="5320" w:type="dxa"/>
            <w:tcBorders>
              <w:top w:val="single" w:sz="4" w:space="0" w:color="auto"/>
              <w:left w:val="single" w:sz="2" w:space="0" w:color="auto"/>
              <w:bottom w:val="single" w:sz="4" w:space="0" w:color="auto"/>
              <w:right w:val="single" w:sz="2" w:space="0" w:color="auto"/>
            </w:tcBorders>
          </w:tcPr>
          <w:p w14:paraId="2066A707" w14:textId="77777777" w:rsidR="00872AFE" w:rsidRPr="00711388" w:rsidRDefault="00872AFE" w:rsidP="00567869">
            <w:pPr>
              <w:pStyle w:val="NormalLeft"/>
              <w:rPr>
                <w:lang w:val="en-GB"/>
              </w:rPr>
            </w:pPr>
            <w:r w:rsidRPr="00711388">
              <w:rPr>
                <w:lang w:val="en-GB"/>
              </w:rPr>
              <w:t>One of the following options shall be used:</w:t>
            </w:r>
          </w:p>
          <w:p w14:paraId="1D22840C" w14:textId="77777777" w:rsidR="00872AFE" w:rsidRPr="00711388" w:rsidRDefault="00872AFE" w:rsidP="00567869">
            <w:pPr>
              <w:pStyle w:val="NormalLeft"/>
              <w:rPr>
                <w:lang w:val="en-GB"/>
              </w:rPr>
            </w:pPr>
            <w:r w:rsidRPr="00711388">
              <w:rPr>
                <w:lang w:val="en-GB"/>
              </w:rPr>
              <w:t>1 - Insurance</w:t>
            </w:r>
          </w:p>
          <w:p w14:paraId="5030854B" w14:textId="75CD97CF" w:rsidR="00872AFE" w:rsidRPr="00711388" w:rsidRDefault="00872AFE" w:rsidP="00567869">
            <w:pPr>
              <w:pStyle w:val="NormalLeft"/>
              <w:rPr>
                <w:lang w:val="en-GB"/>
              </w:rPr>
            </w:pPr>
            <w:r w:rsidRPr="00711388">
              <w:rPr>
                <w:lang w:val="en-GB"/>
              </w:rPr>
              <w:t xml:space="preserve">2 </w:t>
            </w:r>
            <w:r w:rsidR="00711388" w:rsidRPr="00711388">
              <w:rPr>
                <w:lang w:val="en-GB"/>
              </w:rPr>
              <w:t>-</w:t>
            </w:r>
            <w:r w:rsidRPr="00711388">
              <w:rPr>
                <w:lang w:val="en-GB"/>
              </w:rPr>
              <w:t xml:space="preserve"> Accepted proportional reinsurance</w:t>
            </w:r>
          </w:p>
          <w:p w14:paraId="70766C47" w14:textId="044A7408" w:rsidR="00872AFE" w:rsidRPr="00711388" w:rsidRDefault="00872AFE" w:rsidP="00567869">
            <w:pPr>
              <w:pStyle w:val="NormalLeft"/>
              <w:rPr>
                <w:lang w:val="en-GB"/>
              </w:rPr>
            </w:pPr>
            <w:del w:id="1355" w:author="Author">
              <w:r w:rsidRPr="00711388" w:rsidDel="00563CB7">
                <w:rPr>
                  <w:lang w:val="en-GB"/>
                </w:rPr>
                <w:delText>the right value between option (a) and (b)</w:delText>
              </w:r>
            </w:del>
          </w:p>
        </w:tc>
      </w:tr>
      <w:tr w:rsidR="00872AFE" w:rsidRPr="00711388" w14:paraId="712EC9C8" w14:textId="77777777" w:rsidTr="00567869">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4375AE2D" w14:textId="77777777" w:rsidR="00872AFE" w:rsidRPr="00711388" w:rsidRDefault="00872AFE" w:rsidP="00567869">
            <w:pPr>
              <w:pStyle w:val="NormalLeft"/>
              <w:rPr>
                <w:lang w:val="en-GB"/>
              </w:rPr>
            </w:pPr>
            <w:r w:rsidRPr="00711388">
              <w:rPr>
                <w:lang w:val="en-GB"/>
              </w:rPr>
              <w:t>C0020 to C0130/R0010</w:t>
            </w:r>
          </w:p>
        </w:tc>
        <w:tc>
          <w:tcPr>
            <w:tcW w:w="2204" w:type="dxa"/>
            <w:tcBorders>
              <w:top w:val="single" w:sz="2" w:space="0" w:color="auto"/>
              <w:left w:val="single" w:sz="2" w:space="0" w:color="auto"/>
              <w:bottom w:val="single" w:sz="2" w:space="0" w:color="auto"/>
              <w:right w:val="single" w:sz="2" w:space="0" w:color="auto"/>
            </w:tcBorders>
          </w:tcPr>
          <w:p w14:paraId="14A7BF21" w14:textId="2F7F0B85" w:rsidR="00872AFE" w:rsidRPr="00711388" w:rsidRDefault="00872AFE" w:rsidP="00567869">
            <w:pPr>
              <w:pStyle w:val="NormalLeft"/>
              <w:rPr>
                <w:lang w:val="en-GB"/>
              </w:rPr>
            </w:pPr>
            <w:r w:rsidRPr="00711388">
              <w:rPr>
                <w:lang w:val="en-GB"/>
              </w:rPr>
              <w:t xml:space="preserve">Gross TP calculated as a whole and Gross BE for </w:t>
            </w:r>
            <w:r w:rsidRPr="00711388">
              <w:rPr>
                <w:lang w:val="en-GB"/>
              </w:rPr>
              <w:lastRenderedPageBreak/>
              <w:t xml:space="preserve">different countries </w:t>
            </w:r>
            <w:r w:rsidR="00845F43" w:rsidRPr="00711388">
              <w:rPr>
                <w:lang w:val="en-GB"/>
              </w:rPr>
              <w:t>-</w:t>
            </w:r>
            <w:r w:rsidRPr="00711388">
              <w:rPr>
                <w:lang w:val="en-GB"/>
              </w:rPr>
              <w:t xml:space="preserve"> Home country</w:t>
            </w:r>
          </w:p>
        </w:tc>
        <w:tc>
          <w:tcPr>
            <w:tcW w:w="5320" w:type="dxa"/>
            <w:tcBorders>
              <w:top w:val="single" w:sz="2" w:space="0" w:color="auto"/>
              <w:left w:val="single" w:sz="2" w:space="0" w:color="auto"/>
              <w:bottom w:val="single" w:sz="2" w:space="0" w:color="auto"/>
              <w:right w:val="single" w:sz="2" w:space="0" w:color="auto"/>
            </w:tcBorders>
          </w:tcPr>
          <w:p w14:paraId="025C131C" w14:textId="228869AE" w:rsidR="00872AFE" w:rsidRPr="00711388" w:rsidRDefault="00872AFE" w:rsidP="00567869">
            <w:pPr>
              <w:pStyle w:val="NormalLeft"/>
              <w:rPr>
                <w:lang w:val="en-GB"/>
              </w:rPr>
            </w:pPr>
            <w:r w:rsidRPr="00711388">
              <w:rPr>
                <w:lang w:val="en-GB"/>
              </w:rPr>
              <w:lastRenderedPageBreak/>
              <w:t xml:space="preserve">Amount of gross technical provision calculated as a whole and gross best estimate, by country where the risk is situated or country where the contract was entered into when the country is the Home country, </w:t>
            </w:r>
            <w:r w:rsidRPr="00711388">
              <w:rPr>
                <w:lang w:val="en-GB"/>
              </w:rPr>
              <w:lastRenderedPageBreak/>
              <w:t>for each Line of Business, regarding direct business only (excluding accepted reinsurance).</w:t>
            </w:r>
          </w:p>
          <w:p w14:paraId="2155BC8A" w14:textId="77777777" w:rsidR="00872AFE" w:rsidRPr="00711388" w:rsidRDefault="00872AFE" w:rsidP="00567869">
            <w:pPr>
              <w:pStyle w:val="NormalLeft"/>
              <w:rPr>
                <w:lang w:val="en-GB"/>
              </w:rPr>
            </w:pPr>
            <w:r w:rsidRPr="00711388">
              <w:rPr>
                <w:lang w:val="en-GB"/>
              </w:rPr>
              <w:t>In some cases undertaking may need to use their judgment/approximations to provide correct data, in line with assumptions used for the calculation of Technical Provisions.</w:t>
            </w:r>
          </w:p>
        </w:tc>
      </w:tr>
      <w:tr w:rsidR="00872AFE" w:rsidRPr="00711388" w14:paraId="557A19BC" w14:textId="77777777" w:rsidTr="00567869">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2AFFF1B9" w14:textId="77777777" w:rsidR="00872AFE" w:rsidRPr="00711388" w:rsidRDefault="00872AFE" w:rsidP="00567869">
            <w:pPr>
              <w:pStyle w:val="NormalLeft"/>
              <w:rPr>
                <w:lang w:val="en-GB"/>
              </w:rPr>
            </w:pPr>
            <w:r w:rsidRPr="00711388">
              <w:rPr>
                <w:lang w:val="en-GB"/>
              </w:rPr>
              <w:lastRenderedPageBreak/>
              <w:t>C0020 to C0130/R0020</w:t>
            </w:r>
          </w:p>
        </w:tc>
        <w:tc>
          <w:tcPr>
            <w:tcW w:w="2204" w:type="dxa"/>
            <w:tcBorders>
              <w:top w:val="single" w:sz="2" w:space="0" w:color="auto"/>
              <w:left w:val="single" w:sz="2" w:space="0" w:color="auto"/>
              <w:bottom w:val="single" w:sz="2" w:space="0" w:color="auto"/>
              <w:right w:val="single" w:sz="2" w:space="0" w:color="auto"/>
            </w:tcBorders>
          </w:tcPr>
          <w:p w14:paraId="37E9079F" w14:textId="40ED0234" w:rsidR="00872AFE" w:rsidRPr="00711388" w:rsidRDefault="00872AFE" w:rsidP="00567869">
            <w:pPr>
              <w:pStyle w:val="NormalLeft"/>
              <w:rPr>
                <w:lang w:val="en-GB"/>
              </w:rPr>
            </w:pPr>
            <w:r w:rsidRPr="00711388">
              <w:rPr>
                <w:lang w:val="en-GB"/>
              </w:rPr>
              <w:t xml:space="preserve">Gross TP calculated as a whole and Gross BE for different countries </w:t>
            </w:r>
            <w:r w:rsidR="00845F43" w:rsidRPr="00711388">
              <w:rPr>
                <w:lang w:val="en-GB"/>
              </w:rPr>
              <w:t>-</w:t>
            </w:r>
            <w:r w:rsidRPr="00711388">
              <w:rPr>
                <w:lang w:val="en-GB"/>
              </w:rPr>
              <w:t xml:space="preserve"> EEA countries outside the materiality threshold </w:t>
            </w:r>
            <w:r w:rsidR="00845F43" w:rsidRPr="00711388">
              <w:rPr>
                <w:lang w:val="en-GB"/>
              </w:rPr>
              <w:t>-</w:t>
            </w:r>
            <w:r w:rsidRPr="00711388">
              <w:rPr>
                <w:lang w:val="en-GB"/>
              </w:rPr>
              <w:t xml:space="preserve"> not reported by country</w:t>
            </w:r>
          </w:p>
        </w:tc>
        <w:tc>
          <w:tcPr>
            <w:tcW w:w="5320" w:type="dxa"/>
            <w:tcBorders>
              <w:top w:val="single" w:sz="2" w:space="0" w:color="auto"/>
              <w:left w:val="single" w:sz="2" w:space="0" w:color="auto"/>
              <w:bottom w:val="single" w:sz="2" w:space="0" w:color="auto"/>
              <w:right w:val="single" w:sz="2" w:space="0" w:color="auto"/>
            </w:tcBorders>
          </w:tcPr>
          <w:p w14:paraId="01D62832" w14:textId="34D2A0A4" w:rsidR="00872AFE" w:rsidRPr="00711388" w:rsidRDefault="00872AFE" w:rsidP="00567869">
            <w:pPr>
              <w:pStyle w:val="NormalLeft"/>
              <w:rPr>
                <w:lang w:val="en-GB"/>
              </w:rPr>
            </w:pPr>
            <w:r w:rsidRPr="00711388">
              <w:rPr>
                <w:lang w:val="en-GB"/>
              </w:rPr>
              <w:t>Amount of gross technical provision calculated as a whole and gross best estimate, for EEA countries outside the materiality threshold (i.e. those not reported separately by country), except the home country for each Line of Business, regarding direct business only (excluding accepted reinsurance)</w:t>
            </w:r>
          </w:p>
          <w:p w14:paraId="0FD0B9F1" w14:textId="77777777" w:rsidR="00872AFE" w:rsidRPr="00711388" w:rsidRDefault="00872AFE" w:rsidP="00567869">
            <w:pPr>
              <w:pStyle w:val="NormalLeft"/>
              <w:rPr>
                <w:lang w:val="en-GB"/>
              </w:rPr>
            </w:pPr>
            <w:r w:rsidRPr="00711388">
              <w:rPr>
                <w:lang w:val="en-GB"/>
              </w:rPr>
              <w:t>In some cases undertaking may need to use their judgment/approximations to provide correct data, in line with assumptions used for the calculation of TP.</w:t>
            </w:r>
          </w:p>
        </w:tc>
      </w:tr>
      <w:tr w:rsidR="00872AFE" w:rsidRPr="00711388" w14:paraId="4F796FE7" w14:textId="77777777" w:rsidTr="00567869">
        <w:trPr>
          <w:gridAfter w:val="1"/>
          <w:wAfter w:w="110" w:type="dxa"/>
        </w:trPr>
        <w:tc>
          <w:tcPr>
            <w:tcW w:w="1652" w:type="dxa"/>
            <w:tcBorders>
              <w:top w:val="single" w:sz="2" w:space="0" w:color="auto"/>
              <w:left w:val="single" w:sz="2" w:space="0" w:color="auto"/>
              <w:bottom w:val="single" w:sz="2" w:space="0" w:color="auto"/>
              <w:right w:val="single" w:sz="2" w:space="0" w:color="auto"/>
            </w:tcBorders>
          </w:tcPr>
          <w:p w14:paraId="483A2134" w14:textId="77777777" w:rsidR="00872AFE" w:rsidRPr="00711388" w:rsidRDefault="00872AFE" w:rsidP="00567869">
            <w:pPr>
              <w:pStyle w:val="NormalLeft"/>
              <w:rPr>
                <w:lang w:val="en-GB"/>
              </w:rPr>
            </w:pPr>
            <w:r w:rsidRPr="00711388">
              <w:rPr>
                <w:lang w:val="en-GB"/>
              </w:rPr>
              <w:t>C0020 to C0130/R0030</w:t>
            </w:r>
          </w:p>
        </w:tc>
        <w:tc>
          <w:tcPr>
            <w:tcW w:w="2204" w:type="dxa"/>
            <w:tcBorders>
              <w:top w:val="single" w:sz="2" w:space="0" w:color="auto"/>
              <w:left w:val="single" w:sz="2" w:space="0" w:color="auto"/>
              <w:bottom w:val="single" w:sz="2" w:space="0" w:color="auto"/>
              <w:right w:val="single" w:sz="2" w:space="0" w:color="auto"/>
            </w:tcBorders>
          </w:tcPr>
          <w:p w14:paraId="7918B4E8" w14:textId="72EC9F18" w:rsidR="00872AFE" w:rsidRPr="00711388" w:rsidRDefault="00872AFE" w:rsidP="00567869">
            <w:pPr>
              <w:pStyle w:val="NormalLeft"/>
              <w:rPr>
                <w:lang w:val="en-GB"/>
              </w:rPr>
            </w:pPr>
            <w:r w:rsidRPr="00711388">
              <w:rPr>
                <w:lang w:val="en-GB"/>
              </w:rPr>
              <w:t xml:space="preserve">Gross TP calculated as a whole and Gross BE for different countries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EEA countries outside the materiality threshold </w:t>
            </w:r>
            <w:r w:rsidR="00845F43" w:rsidRPr="00711388">
              <w:rPr>
                <w:lang w:val="en-GB"/>
              </w:rPr>
              <w:t>-</w:t>
            </w:r>
            <w:r w:rsidRPr="00711388">
              <w:rPr>
                <w:lang w:val="en-GB"/>
              </w:rPr>
              <w:t xml:space="preserve"> not reported by country</w:t>
            </w:r>
          </w:p>
        </w:tc>
        <w:tc>
          <w:tcPr>
            <w:tcW w:w="5320" w:type="dxa"/>
            <w:tcBorders>
              <w:top w:val="single" w:sz="2" w:space="0" w:color="auto"/>
              <w:left w:val="single" w:sz="2" w:space="0" w:color="auto"/>
              <w:bottom w:val="single" w:sz="2" w:space="0" w:color="auto"/>
              <w:right w:val="single" w:sz="2" w:space="0" w:color="auto"/>
            </w:tcBorders>
          </w:tcPr>
          <w:p w14:paraId="43E13380" w14:textId="71CE62B1" w:rsidR="00872AFE" w:rsidRPr="00711388" w:rsidRDefault="00872AFE" w:rsidP="00567869">
            <w:pPr>
              <w:pStyle w:val="NormalLeft"/>
              <w:rPr>
                <w:lang w:val="en-GB"/>
              </w:rPr>
            </w:pPr>
            <w:r w:rsidRPr="00711388">
              <w:rPr>
                <w:lang w:val="en-GB"/>
              </w:rPr>
              <w:t>Amount of gross technical provision calculated as a whole and gross best estimate, for non</w:t>
            </w:r>
            <w:r w:rsidR="00711388" w:rsidRPr="00711388">
              <w:rPr>
                <w:lang w:val="en-GB"/>
              </w:rPr>
              <w:t>-</w:t>
            </w:r>
            <w:r w:rsidRPr="00711388">
              <w:rPr>
                <w:lang w:val="en-GB"/>
              </w:rPr>
              <w:t>EEA countries outside the materiality threshold (i.e. those not reported separately by country), for each Line of Business, regarding direct business only (excluding accepted reinsurance).</w:t>
            </w:r>
          </w:p>
          <w:p w14:paraId="31817BDC" w14:textId="77777777" w:rsidR="00872AFE" w:rsidRPr="00711388" w:rsidRDefault="00872AFE" w:rsidP="00567869">
            <w:pPr>
              <w:pStyle w:val="NormalLeft"/>
              <w:rPr>
                <w:lang w:val="en-GB"/>
              </w:rPr>
            </w:pPr>
            <w:r w:rsidRPr="00711388">
              <w:rPr>
                <w:lang w:val="en-GB"/>
              </w:rPr>
              <w:t>In some cases undertaking may need to use their judgment/approximations to provide correct data, in line with assumptions used for the calculation of TP.</w:t>
            </w:r>
          </w:p>
        </w:tc>
      </w:tr>
      <w:tr w:rsidR="00872AFE" w:rsidRPr="00711388" w14:paraId="79F8DDB9" w14:textId="77777777" w:rsidTr="00567869">
        <w:trPr>
          <w:gridAfter w:val="1"/>
          <w:wAfter w:w="110" w:type="dxa"/>
          <w:trHeight w:val="279"/>
        </w:trPr>
        <w:tc>
          <w:tcPr>
            <w:tcW w:w="1652" w:type="dxa"/>
            <w:tcBorders>
              <w:top w:val="single" w:sz="2" w:space="0" w:color="auto"/>
              <w:left w:val="single" w:sz="2" w:space="0" w:color="auto"/>
              <w:bottom w:val="single" w:sz="4" w:space="0" w:color="auto"/>
              <w:right w:val="single" w:sz="2" w:space="0" w:color="auto"/>
            </w:tcBorders>
          </w:tcPr>
          <w:p w14:paraId="00C6C79D" w14:textId="77777777" w:rsidR="00872AFE" w:rsidRPr="00711388" w:rsidRDefault="00872AFE" w:rsidP="00567869">
            <w:pPr>
              <w:pStyle w:val="NormalLeft"/>
              <w:rPr>
                <w:lang w:val="en-GB"/>
              </w:rPr>
            </w:pPr>
            <w:r w:rsidRPr="00711388">
              <w:rPr>
                <w:lang w:val="en-GB"/>
              </w:rPr>
              <w:t>C0020 to C0130/R0041</w:t>
            </w:r>
          </w:p>
        </w:tc>
        <w:tc>
          <w:tcPr>
            <w:tcW w:w="2204" w:type="dxa"/>
            <w:tcBorders>
              <w:top w:val="single" w:sz="2" w:space="0" w:color="auto"/>
              <w:left w:val="single" w:sz="2" w:space="0" w:color="auto"/>
              <w:bottom w:val="single" w:sz="4" w:space="0" w:color="auto"/>
              <w:right w:val="single" w:sz="2" w:space="0" w:color="auto"/>
            </w:tcBorders>
          </w:tcPr>
          <w:p w14:paraId="64E48B94" w14:textId="77777777" w:rsidR="00872AFE" w:rsidRPr="00711388" w:rsidRDefault="00872AFE" w:rsidP="00567869">
            <w:pPr>
              <w:pStyle w:val="NormalLeft"/>
              <w:rPr>
                <w:lang w:val="en-GB"/>
              </w:rPr>
            </w:pPr>
            <w:r w:rsidRPr="00711388">
              <w:rPr>
                <w:lang w:val="en-GB"/>
              </w:rPr>
              <w:t>Gross TP calculated as a whole and Gross BE for different countries accepted proportional reinsurance business</w:t>
            </w:r>
          </w:p>
          <w:p w14:paraId="2ECB99CA" w14:textId="036D6850" w:rsidR="00872AFE" w:rsidRPr="00711388" w:rsidRDefault="00872AFE" w:rsidP="00567869">
            <w:pPr>
              <w:pStyle w:val="NormalLeft"/>
              <w:rPr>
                <w:lang w:val="en-GB"/>
              </w:rPr>
            </w:pPr>
            <w:r w:rsidRPr="00711388">
              <w:rPr>
                <w:lang w:val="en-GB"/>
              </w:rPr>
              <w:t xml:space="preserve"> </w:t>
            </w:r>
            <w:r w:rsidR="00845F43" w:rsidRPr="00711388">
              <w:rPr>
                <w:lang w:val="en-GB"/>
              </w:rPr>
              <w:t>-</w:t>
            </w:r>
            <w:r w:rsidRPr="00711388">
              <w:rPr>
                <w:lang w:val="en-GB"/>
              </w:rPr>
              <w:t xml:space="preserve"> Home country</w:t>
            </w:r>
          </w:p>
          <w:p w14:paraId="53D7A456" w14:textId="77777777" w:rsidR="00872AFE" w:rsidRPr="00711388" w:rsidRDefault="00872AFE" w:rsidP="00567869">
            <w:pPr>
              <w:pStyle w:val="NormalLeft"/>
              <w:rPr>
                <w:lang w:val="en-GB"/>
              </w:rPr>
            </w:pPr>
          </w:p>
        </w:tc>
        <w:tc>
          <w:tcPr>
            <w:tcW w:w="5320" w:type="dxa"/>
            <w:tcBorders>
              <w:top w:val="single" w:sz="2" w:space="0" w:color="auto"/>
              <w:left w:val="single" w:sz="2" w:space="0" w:color="auto"/>
              <w:bottom w:val="single" w:sz="4" w:space="0" w:color="auto"/>
              <w:right w:val="single" w:sz="2" w:space="0" w:color="auto"/>
            </w:tcBorders>
          </w:tcPr>
          <w:p w14:paraId="12C85BCD" w14:textId="4BF9A85F" w:rsidR="00872AFE" w:rsidRPr="00711388" w:rsidRDefault="00872AFE" w:rsidP="00567869">
            <w:pPr>
              <w:pStyle w:val="NormalLeft"/>
              <w:rPr>
                <w:lang w:val="en-GB"/>
              </w:rPr>
            </w:pPr>
            <w:r w:rsidRPr="00711388">
              <w:rPr>
                <w:lang w:val="en-GB"/>
              </w:rPr>
              <w:t>Amount of gross technical provision calculated as a whole and gross best estimate, by country of the direct insurer, for each Line of Business, regarding</w:t>
            </w:r>
            <w:del w:id="1356" w:author="Author">
              <w:r w:rsidRPr="00711388" w:rsidDel="003323F0">
                <w:rPr>
                  <w:lang w:val="en-GB"/>
                </w:rPr>
                <w:delText xml:space="preserve">  </w:delText>
              </w:r>
            </w:del>
            <w:ins w:id="1357" w:author="Author">
              <w:r w:rsidR="003323F0">
                <w:rPr>
                  <w:lang w:val="en-GB"/>
                </w:rPr>
                <w:t xml:space="preserve"> </w:t>
              </w:r>
            </w:ins>
            <w:r w:rsidRPr="00711388">
              <w:rPr>
                <w:lang w:val="en-GB"/>
              </w:rPr>
              <w:t>only accepted proportional reinsurance.</w:t>
            </w:r>
          </w:p>
          <w:p w14:paraId="2B7671CF" w14:textId="77777777" w:rsidR="00872AFE" w:rsidRPr="00711388" w:rsidRDefault="00872AFE" w:rsidP="00567869">
            <w:pPr>
              <w:pStyle w:val="NormalLeft"/>
              <w:rPr>
                <w:lang w:val="en-GB"/>
              </w:rPr>
            </w:pPr>
            <w:r w:rsidRPr="00711388">
              <w:rPr>
                <w:lang w:val="en-GB"/>
              </w:rPr>
              <w:t>In some cases undertakings may need to use their judgment/approximations to provide correct data, in line with assumptions used for the calculation of Technical Provisions.</w:t>
            </w:r>
          </w:p>
        </w:tc>
      </w:tr>
      <w:tr w:rsidR="00872AFE" w:rsidRPr="00711388" w14:paraId="2041AF18" w14:textId="77777777" w:rsidTr="00567869">
        <w:trPr>
          <w:gridAfter w:val="1"/>
          <w:wAfter w:w="110" w:type="dxa"/>
          <w:trHeight w:val="3708"/>
        </w:trPr>
        <w:tc>
          <w:tcPr>
            <w:tcW w:w="1652" w:type="dxa"/>
            <w:tcBorders>
              <w:top w:val="single" w:sz="4" w:space="0" w:color="auto"/>
              <w:left w:val="single" w:sz="2" w:space="0" w:color="auto"/>
              <w:bottom w:val="single" w:sz="4" w:space="0" w:color="auto"/>
              <w:right w:val="single" w:sz="2" w:space="0" w:color="auto"/>
            </w:tcBorders>
          </w:tcPr>
          <w:p w14:paraId="5B5F0601" w14:textId="77777777" w:rsidR="00872AFE" w:rsidRPr="00711388" w:rsidRDefault="00872AFE" w:rsidP="00567869">
            <w:pPr>
              <w:pStyle w:val="NormalLeft"/>
              <w:rPr>
                <w:lang w:val="en-GB"/>
              </w:rPr>
            </w:pPr>
            <w:r w:rsidRPr="00711388">
              <w:rPr>
                <w:lang w:val="en-GB"/>
              </w:rPr>
              <w:lastRenderedPageBreak/>
              <w:t>C0020 to C0130/R0050</w:t>
            </w:r>
          </w:p>
        </w:tc>
        <w:tc>
          <w:tcPr>
            <w:tcW w:w="2204" w:type="dxa"/>
            <w:tcBorders>
              <w:top w:val="single" w:sz="4" w:space="0" w:color="auto"/>
              <w:left w:val="single" w:sz="2" w:space="0" w:color="auto"/>
              <w:bottom w:val="single" w:sz="4" w:space="0" w:color="auto"/>
              <w:right w:val="single" w:sz="2" w:space="0" w:color="auto"/>
            </w:tcBorders>
          </w:tcPr>
          <w:p w14:paraId="677641AE" w14:textId="77777777" w:rsidR="00872AFE" w:rsidRPr="00711388" w:rsidRDefault="00872AFE" w:rsidP="00567869">
            <w:pPr>
              <w:pStyle w:val="NormalLeft"/>
              <w:rPr>
                <w:lang w:val="en-GB"/>
              </w:rPr>
            </w:pPr>
            <w:r w:rsidRPr="00711388">
              <w:rPr>
                <w:lang w:val="en-GB"/>
              </w:rPr>
              <w:t>Gross TP calculated as a whole and Gross BE for different countries accepted proportional reinsurance business</w:t>
            </w:r>
          </w:p>
          <w:p w14:paraId="3EC2B0F0" w14:textId="77FFCF8C" w:rsidR="00872AFE" w:rsidRPr="00711388" w:rsidRDefault="00872AFE" w:rsidP="00567869">
            <w:pPr>
              <w:pStyle w:val="NormalLeft"/>
              <w:rPr>
                <w:lang w:val="en-GB"/>
              </w:rPr>
            </w:pPr>
            <w:r w:rsidRPr="00711388">
              <w:rPr>
                <w:lang w:val="en-GB"/>
              </w:rPr>
              <w:t xml:space="preserve"> </w:t>
            </w:r>
            <w:r w:rsidR="00845F43" w:rsidRPr="00711388">
              <w:rPr>
                <w:lang w:val="en-GB"/>
              </w:rPr>
              <w:t>-</w:t>
            </w:r>
            <w:r w:rsidRPr="00711388">
              <w:rPr>
                <w:lang w:val="en-GB"/>
              </w:rPr>
              <w:t xml:space="preserve"> EEA countries outside the materiality threshold </w:t>
            </w:r>
            <w:r w:rsidR="00845F43" w:rsidRPr="00711388">
              <w:rPr>
                <w:lang w:val="en-GB"/>
              </w:rPr>
              <w:t>-</w:t>
            </w:r>
            <w:r w:rsidRPr="00711388">
              <w:rPr>
                <w:lang w:val="en-GB"/>
              </w:rPr>
              <w:t xml:space="preserve"> not reported by country</w:t>
            </w:r>
          </w:p>
        </w:tc>
        <w:tc>
          <w:tcPr>
            <w:tcW w:w="5320" w:type="dxa"/>
            <w:tcBorders>
              <w:top w:val="single" w:sz="4" w:space="0" w:color="auto"/>
              <w:left w:val="single" w:sz="2" w:space="0" w:color="auto"/>
              <w:bottom w:val="single" w:sz="4" w:space="0" w:color="auto"/>
              <w:right w:val="single" w:sz="2" w:space="0" w:color="auto"/>
            </w:tcBorders>
          </w:tcPr>
          <w:p w14:paraId="4E0AC346" w14:textId="77777777" w:rsidR="00872AFE" w:rsidRPr="00711388" w:rsidRDefault="00872AFE" w:rsidP="00567869">
            <w:pPr>
              <w:pStyle w:val="NormalLeft"/>
              <w:rPr>
                <w:lang w:val="en-GB"/>
              </w:rPr>
            </w:pPr>
            <w:r w:rsidRPr="00711388">
              <w:rPr>
                <w:lang w:val="en-GB"/>
              </w:rPr>
              <w:t>Amount of gross technical provision calculated as a whole and gross best estimate, for EEA countries outside the materiality threshold (i.e. those not reported separately by country), except the country of the insurer for each Line of Business, regarding accepted proportional reinsurance.</w:t>
            </w:r>
          </w:p>
          <w:p w14:paraId="0DF23757" w14:textId="77777777" w:rsidR="00872AFE" w:rsidRPr="00711388" w:rsidRDefault="00872AFE" w:rsidP="00567869">
            <w:pPr>
              <w:pStyle w:val="NormalLeft"/>
              <w:rPr>
                <w:lang w:val="en-GB"/>
              </w:rPr>
            </w:pPr>
            <w:r w:rsidRPr="00711388">
              <w:rPr>
                <w:lang w:val="en-GB"/>
              </w:rPr>
              <w:t>In some cases undertakings may need to use their judgment/approximations to provide meaningful data, in line with assumptions used for the calculation of Technical Provisions.</w:t>
            </w:r>
          </w:p>
        </w:tc>
      </w:tr>
      <w:tr w:rsidR="00872AFE" w:rsidRPr="00711388" w14:paraId="00B96FC1" w14:textId="77777777" w:rsidTr="00567869">
        <w:trPr>
          <w:gridAfter w:val="1"/>
          <w:wAfter w:w="110" w:type="dxa"/>
          <w:trHeight w:val="3445"/>
        </w:trPr>
        <w:tc>
          <w:tcPr>
            <w:tcW w:w="1652" w:type="dxa"/>
            <w:tcBorders>
              <w:top w:val="single" w:sz="4" w:space="0" w:color="auto"/>
              <w:left w:val="single" w:sz="2" w:space="0" w:color="auto"/>
              <w:bottom w:val="single" w:sz="4" w:space="0" w:color="auto"/>
              <w:right w:val="single" w:sz="2" w:space="0" w:color="auto"/>
            </w:tcBorders>
          </w:tcPr>
          <w:p w14:paraId="12E6DED3" w14:textId="77777777" w:rsidR="00872AFE" w:rsidRPr="00711388" w:rsidRDefault="00872AFE" w:rsidP="00567869">
            <w:pPr>
              <w:pStyle w:val="NormalLeft"/>
              <w:rPr>
                <w:lang w:val="en-GB"/>
              </w:rPr>
            </w:pPr>
            <w:r w:rsidRPr="00711388">
              <w:rPr>
                <w:lang w:val="en-GB"/>
              </w:rPr>
              <w:t>C0020 to C0130/R0060</w:t>
            </w:r>
          </w:p>
        </w:tc>
        <w:tc>
          <w:tcPr>
            <w:tcW w:w="2204" w:type="dxa"/>
            <w:tcBorders>
              <w:top w:val="single" w:sz="4" w:space="0" w:color="auto"/>
              <w:left w:val="single" w:sz="2" w:space="0" w:color="auto"/>
              <w:bottom w:val="single" w:sz="4" w:space="0" w:color="auto"/>
              <w:right w:val="single" w:sz="2" w:space="0" w:color="auto"/>
            </w:tcBorders>
          </w:tcPr>
          <w:p w14:paraId="3DFEF37C" w14:textId="2974F846" w:rsidR="00872AFE" w:rsidRPr="00711388" w:rsidRDefault="00872AFE" w:rsidP="00567869">
            <w:pPr>
              <w:pStyle w:val="NormalLeft"/>
              <w:rPr>
                <w:lang w:val="en-GB"/>
              </w:rPr>
            </w:pPr>
            <w:r w:rsidRPr="00711388">
              <w:rPr>
                <w:lang w:val="en-GB"/>
              </w:rPr>
              <w:t xml:space="preserve">Gross TP calculated as a whole and Gross BE for different countries accepted proportional reinsurance business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EEA countries outside the materiality threshold </w:t>
            </w:r>
            <w:r w:rsidR="00845F43" w:rsidRPr="00711388">
              <w:rPr>
                <w:lang w:val="en-GB"/>
              </w:rPr>
              <w:t>-</w:t>
            </w:r>
            <w:r w:rsidRPr="00711388">
              <w:rPr>
                <w:lang w:val="en-GB"/>
              </w:rPr>
              <w:t xml:space="preserve"> not reported by country</w:t>
            </w:r>
          </w:p>
        </w:tc>
        <w:tc>
          <w:tcPr>
            <w:tcW w:w="5320" w:type="dxa"/>
            <w:tcBorders>
              <w:top w:val="single" w:sz="4" w:space="0" w:color="auto"/>
              <w:left w:val="single" w:sz="2" w:space="0" w:color="auto"/>
              <w:bottom w:val="single" w:sz="4" w:space="0" w:color="auto"/>
              <w:right w:val="single" w:sz="2" w:space="0" w:color="auto"/>
            </w:tcBorders>
          </w:tcPr>
          <w:p w14:paraId="78CFA3AD" w14:textId="43BD1549" w:rsidR="00872AFE" w:rsidRPr="00711388" w:rsidRDefault="00872AFE" w:rsidP="00567869">
            <w:pPr>
              <w:pStyle w:val="NormalLeft"/>
              <w:rPr>
                <w:lang w:val="en-GB"/>
              </w:rPr>
            </w:pPr>
            <w:r w:rsidRPr="00711388">
              <w:rPr>
                <w:lang w:val="en-GB"/>
              </w:rPr>
              <w:t>Amount of gross technical provision calculated as a whole and gross best estimate, for non</w:t>
            </w:r>
            <w:r w:rsidR="00711388" w:rsidRPr="00711388">
              <w:rPr>
                <w:lang w:val="en-GB"/>
              </w:rPr>
              <w:t>-</w:t>
            </w:r>
            <w:r w:rsidRPr="00711388">
              <w:rPr>
                <w:lang w:val="en-GB"/>
              </w:rPr>
              <w:t>EEA countries outside the materiality threshold (i.e. those not reported separately by country), for each Line of Business, regarding only</w:t>
            </w:r>
            <w:del w:id="1358" w:author="Author">
              <w:r w:rsidRPr="00711388" w:rsidDel="003323F0">
                <w:rPr>
                  <w:lang w:val="en-GB"/>
                </w:rPr>
                <w:delText xml:space="preserve"> </w:delText>
              </w:r>
              <w:r w:rsidRPr="00711388" w:rsidDel="001C1CCE">
                <w:rPr>
                  <w:lang w:val="en-GB"/>
                </w:rPr>
                <w:delText xml:space="preserve"> </w:delText>
              </w:r>
            </w:del>
            <w:ins w:id="1359" w:author="Author">
              <w:r w:rsidR="003323F0">
                <w:rPr>
                  <w:lang w:val="en-GB"/>
                </w:rPr>
                <w:t xml:space="preserve"> </w:t>
              </w:r>
            </w:ins>
            <w:r w:rsidRPr="00711388">
              <w:rPr>
                <w:lang w:val="en-GB"/>
              </w:rPr>
              <w:t>accepted proportional reinsurance.</w:t>
            </w:r>
          </w:p>
          <w:p w14:paraId="50C71690" w14:textId="1811FD68" w:rsidR="00872AFE" w:rsidRPr="00711388" w:rsidRDefault="00872AFE" w:rsidP="00567869">
            <w:pPr>
              <w:pStyle w:val="NormalLeft"/>
              <w:rPr>
                <w:lang w:val="en-GB"/>
              </w:rPr>
            </w:pPr>
            <w:r w:rsidRPr="00711388">
              <w:rPr>
                <w:lang w:val="en-GB"/>
              </w:rPr>
              <w:t>In some cases</w:t>
            </w:r>
            <w:ins w:id="1360" w:author="Author">
              <w:r w:rsidR="001C1CCE">
                <w:rPr>
                  <w:lang w:val="en-GB"/>
                </w:rPr>
                <w:t>,</w:t>
              </w:r>
            </w:ins>
            <w:r w:rsidRPr="00711388">
              <w:rPr>
                <w:lang w:val="en-GB"/>
              </w:rPr>
              <w:t xml:space="preserve"> undertakings may need to use their judgment/approximations to provide meaningful data, in line with assumptions used for the calculation of Technical Provisions.</w:t>
            </w:r>
          </w:p>
        </w:tc>
      </w:tr>
      <w:tr w:rsidR="00872AFE" w:rsidRPr="00711388" w14:paraId="00638994" w14:textId="77777777" w:rsidTr="00567869">
        <w:trPr>
          <w:gridAfter w:val="1"/>
          <w:wAfter w:w="110" w:type="dxa"/>
          <w:trHeight w:val="255"/>
        </w:trPr>
        <w:tc>
          <w:tcPr>
            <w:tcW w:w="1652" w:type="dxa"/>
            <w:tcBorders>
              <w:top w:val="single" w:sz="4" w:space="0" w:color="auto"/>
              <w:left w:val="single" w:sz="2" w:space="0" w:color="auto"/>
              <w:bottom w:val="single" w:sz="4" w:space="0" w:color="auto"/>
              <w:right w:val="single" w:sz="2" w:space="0" w:color="auto"/>
            </w:tcBorders>
          </w:tcPr>
          <w:p w14:paraId="6500DFA1" w14:textId="77777777" w:rsidR="00872AFE" w:rsidRPr="00711388" w:rsidRDefault="00872AFE" w:rsidP="00567869">
            <w:pPr>
              <w:pStyle w:val="NormalLeft"/>
              <w:rPr>
                <w:lang w:val="en-GB"/>
              </w:rPr>
            </w:pPr>
            <w:r w:rsidRPr="00711388">
              <w:rPr>
                <w:lang w:val="en-GB"/>
              </w:rPr>
              <w:t>C0140 to C0170/R0070</w:t>
            </w:r>
          </w:p>
        </w:tc>
        <w:tc>
          <w:tcPr>
            <w:tcW w:w="2204" w:type="dxa"/>
            <w:tcBorders>
              <w:top w:val="single" w:sz="4" w:space="0" w:color="auto"/>
              <w:left w:val="single" w:sz="2" w:space="0" w:color="auto"/>
              <w:bottom w:val="single" w:sz="4" w:space="0" w:color="auto"/>
              <w:right w:val="single" w:sz="2" w:space="0" w:color="auto"/>
            </w:tcBorders>
          </w:tcPr>
          <w:p w14:paraId="6D901D3F" w14:textId="77777777" w:rsidR="00872AFE" w:rsidRPr="00711388" w:rsidRDefault="00872AFE" w:rsidP="00567869">
            <w:pPr>
              <w:pStyle w:val="NormalLeft"/>
              <w:rPr>
                <w:lang w:val="en-GB"/>
              </w:rPr>
            </w:pPr>
            <w:r w:rsidRPr="00711388">
              <w:rPr>
                <w:lang w:val="en-GB"/>
              </w:rPr>
              <w:t>Gross TP calculated as a whole and Gross BE for different countries accepted non- proportional reinsurance business</w:t>
            </w:r>
          </w:p>
          <w:p w14:paraId="4CBEE58F" w14:textId="0345C771" w:rsidR="00872AFE" w:rsidRPr="00711388" w:rsidRDefault="00872AFE" w:rsidP="00567869">
            <w:pPr>
              <w:pStyle w:val="NormalLeft"/>
              <w:rPr>
                <w:lang w:val="en-GB"/>
              </w:rPr>
            </w:pPr>
            <w:r w:rsidRPr="00711388">
              <w:rPr>
                <w:lang w:val="en-GB"/>
              </w:rPr>
              <w:t xml:space="preserve"> </w:t>
            </w:r>
            <w:r w:rsidR="00845F43" w:rsidRPr="00711388">
              <w:rPr>
                <w:lang w:val="en-GB"/>
              </w:rPr>
              <w:t>-</w:t>
            </w:r>
            <w:r w:rsidRPr="00711388">
              <w:rPr>
                <w:lang w:val="en-GB"/>
              </w:rPr>
              <w:t xml:space="preserve"> Home country</w:t>
            </w:r>
          </w:p>
          <w:p w14:paraId="52797989" w14:textId="77777777" w:rsidR="00872AFE" w:rsidRPr="00711388" w:rsidRDefault="00872AFE" w:rsidP="00567869">
            <w:pPr>
              <w:pStyle w:val="NormalLeft"/>
              <w:rPr>
                <w:lang w:val="en-GB"/>
              </w:rPr>
            </w:pPr>
          </w:p>
        </w:tc>
        <w:tc>
          <w:tcPr>
            <w:tcW w:w="5320" w:type="dxa"/>
            <w:tcBorders>
              <w:top w:val="single" w:sz="4" w:space="0" w:color="auto"/>
              <w:left w:val="single" w:sz="2" w:space="0" w:color="auto"/>
              <w:bottom w:val="single" w:sz="4" w:space="0" w:color="auto"/>
              <w:right w:val="single" w:sz="2" w:space="0" w:color="auto"/>
            </w:tcBorders>
          </w:tcPr>
          <w:p w14:paraId="19386DC4" w14:textId="77777777" w:rsidR="00872AFE" w:rsidRPr="00711388" w:rsidRDefault="00872AFE" w:rsidP="00567869">
            <w:pPr>
              <w:pStyle w:val="NormalLeft"/>
              <w:rPr>
                <w:lang w:val="en-GB"/>
              </w:rPr>
            </w:pPr>
            <w:r w:rsidRPr="00711388">
              <w:rPr>
                <w:lang w:val="en-GB"/>
              </w:rPr>
              <w:t>Amount of gross technical provision calculated as a whole and gross best estimate, by country of the direct insurer, for each Line of Business, regarding only accepted non-proportional reinsurance.</w:t>
            </w:r>
          </w:p>
          <w:p w14:paraId="24D7A862" w14:textId="48FC0AA8" w:rsidR="00872AFE" w:rsidRPr="00711388" w:rsidRDefault="00872AFE" w:rsidP="00567869">
            <w:pPr>
              <w:pStyle w:val="NormalLeft"/>
              <w:rPr>
                <w:lang w:val="en-GB"/>
              </w:rPr>
            </w:pPr>
            <w:r w:rsidRPr="00711388">
              <w:rPr>
                <w:lang w:val="en-GB"/>
              </w:rPr>
              <w:t>In some cases</w:t>
            </w:r>
            <w:ins w:id="1361" w:author="Author">
              <w:r w:rsidR="001C1CCE">
                <w:rPr>
                  <w:lang w:val="en-GB"/>
                </w:rPr>
                <w:t>,</w:t>
              </w:r>
            </w:ins>
            <w:r w:rsidRPr="00711388">
              <w:rPr>
                <w:lang w:val="en-GB"/>
              </w:rPr>
              <w:t xml:space="preserve"> undertakings may need to use their judgment/approximations to provide meaningful data, in line with assumptions used for the calculation of Technical Provisions.</w:t>
            </w:r>
          </w:p>
        </w:tc>
      </w:tr>
      <w:tr w:rsidR="00872AFE" w:rsidRPr="00711388" w14:paraId="75A7FD24" w14:textId="77777777" w:rsidTr="00567869">
        <w:trPr>
          <w:gridAfter w:val="1"/>
          <w:wAfter w:w="110" w:type="dxa"/>
          <w:trHeight w:val="250"/>
        </w:trPr>
        <w:tc>
          <w:tcPr>
            <w:tcW w:w="1652" w:type="dxa"/>
            <w:tcBorders>
              <w:top w:val="single" w:sz="4" w:space="0" w:color="auto"/>
              <w:left w:val="single" w:sz="2" w:space="0" w:color="auto"/>
              <w:bottom w:val="single" w:sz="4" w:space="0" w:color="auto"/>
              <w:right w:val="single" w:sz="2" w:space="0" w:color="auto"/>
            </w:tcBorders>
          </w:tcPr>
          <w:p w14:paraId="05A19B4E" w14:textId="77777777" w:rsidR="00872AFE" w:rsidRPr="00711388" w:rsidRDefault="00872AFE" w:rsidP="00567869">
            <w:pPr>
              <w:pStyle w:val="NormalLeft"/>
              <w:rPr>
                <w:lang w:val="en-GB"/>
              </w:rPr>
            </w:pPr>
            <w:r w:rsidRPr="00711388">
              <w:rPr>
                <w:lang w:val="en-GB"/>
              </w:rPr>
              <w:t>C0140 to C0170/R0080</w:t>
            </w:r>
          </w:p>
        </w:tc>
        <w:tc>
          <w:tcPr>
            <w:tcW w:w="2204" w:type="dxa"/>
            <w:tcBorders>
              <w:top w:val="single" w:sz="4" w:space="0" w:color="auto"/>
              <w:left w:val="single" w:sz="2" w:space="0" w:color="auto"/>
              <w:bottom w:val="single" w:sz="4" w:space="0" w:color="auto"/>
              <w:right w:val="single" w:sz="2" w:space="0" w:color="auto"/>
            </w:tcBorders>
          </w:tcPr>
          <w:p w14:paraId="23CFBD15" w14:textId="77777777" w:rsidR="00872AFE" w:rsidRPr="00711388" w:rsidRDefault="00872AFE" w:rsidP="00567869">
            <w:pPr>
              <w:pStyle w:val="NormalLeft"/>
              <w:rPr>
                <w:lang w:val="en-GB"/>
              </w:rPr>
            </w:pPr>
            <w:r w:rsidRPr="00711388">
              <w:rPr>
                <w:lang w:val="en-GB"/>
              </w:rPr>
              <w:t>Gross TP calculated as a whole and Gross BE for different countries accepted non-proportional reinsurance business</w:t>
            </w:r>
          </w:p>
          <w:p w14:paraId="739583E3" w14:textId="6916BEA1" w:rsidR="00872AFE" w:rsidRPr="00711388" w:rsidRDefault="00872AFE" w:rsidP="00567869">
            <w:pPr>
              <w:pStyle w:val="NormalLeft"/>
              <w:rPr>
                <w:lang w:val="en-GB"/>
              </w:rPr>
            </w:pPr>
            <w:r w:rsidRPr="00711388">
              <w:rPr>
                <w:lang w:val="en-GB"/>
              </w:rPr>
              <w:t xml:space="preserve"> </w:t>
            </w:r>
            <w:r w:rsidR="00845F43" w:rsidRPr="00711388">
              <w:rPr>
                <w:lang w:val="en-GB"/>
              </w:rPr>
              <w:t>-</w:t>
            </w:r>
            <w:r w:rsidRPr="00711388">
              <w:rPr>
                <w:lang w:val="en-GB"/>
              </w:rPr>
              <w:t xml:space="preserve"> EEA countries outside the materiality </w:t>
            </w:r>
            <w:r w:rsidRPr="00711388">
              <w:rPr>
                <w:lang w:val="en-GB"/>
              </w:rPr>
              <w:lastRenderedPageBreak/>
              <w:t xml:space="preserve">threshold </w:t>
            </w:r>
            <w:r w:rsidR="00845F43" w:rsidRPr="00711388">
              <w:rPr>
                <w:lang w:val="en-GB"/>
              </w:rPr>
              <w:t>-</w:t>
            </w:r>
            <w:r w:rsidRPr="00711388">
              <w:rPr>
                <w:lang w:val="en-GB"/>
              </w:rPr>
              <w:t xml:space="preserve"> not reported by country</w:t>
            </w:r>
          </w:p>
        </w:tc>
        <w:tc>
          <w:tcPr>
            <w:tcW w:w="5320" w:type="dxa"/>
            <w:tcBorders>
              <w:top w:val="single" w:sz="4" w:space="0" w:color="auto"/>
              <w:left w:val="single" w:sz="2" w:space="0" w:color="auto"/>
              <w:bottom w:val="single" w:sz="4" w:space="0" w:color="auto"/>
              <w:right w:val="single" w:sz="2" w:space="0" w:color="auto"/>
            </w:tcBorders>
          </w:tcPr>
          <w:p w14:paraId="49F18A65" w14:textId="77777777" w:rsidR="00872AFE" w:rsidRPr="00711388" w:rsidRDefault="00872AFE" w:rsidP="00567869">
            <w:pPr>
              <w:pStyle w:val="NormalLeft"/>
              <w:rPr>
                <w:lang w:val="en-GB"/>
              </w:rPr>
            </w:pPr>
            <w:r w:rsidRPr="00711388">
              <w:rPr>
                <w:lang w:val="en-GB"/>
              </w:rPr>
              <w:lastRenderedPageBreak/>
              <w:t>Amount of gross technical provision calculated as a whole and gross best estimate, for EEA countries outside the materiality threshold (i.e. those not reported separately by country), except the country of the direct insurer for each Line of Business, regarding accepted non-proportional reinsurance.</w:t>
            </w:r>
          </w:p>
          <w:p w14:paraId="52572EB7" w14:textId="3DC4482C" w:rsidR="00872AFE" w:rsidRPr="00711388" w:rsidRDefault="00872AFE" w:rsidP="00567869">
            <w:pPr>
              <w:pStyle w:val="NormalLeft"/>
              <w:rPr>
                <w:lang w:val="en-GB"/>
              </w:rPr>
            </w:pPr>
            <w:r w:rsidRPr="00711388">
              <w:rPr>
                <w:lang w:val="en-GB"/>
              </w:rPr>
              <w:t>In some cases</w:t>
            </w:r>
            <w:ins w:id="1362" w:author="Author">
              <w:r w:rsidR="001C1CCE">
                <w:rPr>
                  <w:lang w:val="en-GB"/>
                </w:rPr>
                <w:t>,</w:t>
              </w:r>
            </w:ins>
            <w:r w:rsidRPr="00711388">
              <w:rPr>
                <w:lang w:val="en-GB"/>
              </w:rPr>
              <w:t xml:space="preserve"> undertakings may need to use their judgment/approximations to provide meaningful data, in line with assumptions used for the calculation of Technical Provisions.</w:t>
            </w:r>
          </w:p>
        </w:tc>
      </w:tr>
      <w:tr w:rsidR="00872AFE" w:rsidRPr="00711388" w14:paraId="1899F518" w14:textId="77777777" w:rsidTr="00567869">
        <w:trPr>
          <w:gridAfter w:val="1"/>
          <w:wAfter w:w="110" w:type="dxa"/>
          <w:trHeight w:val="310"/>
        </w:trPr>
        <w:tc>
          <w:tcPr>
            <w:tcW w:w="1652" w:type="dxa"/>
            <w:tcBorders>
              <w:top w:val="single" w:sz="4" w:space="0" w:color="auto"/>
              <w:left w:val="single" w:sz="2" w:space="0" w:color="auto"/>
              <w:bottom w:val="single" w:sz="4" w:space="0" w:color="auto"/>
              <w:right w:val="single" w:sz="2" w:space="0" w:color="auto"/>
            </w:tcBorders>
          </w:tcPr>
          <w:p w14:paraId="48A7460A" w14:textId="77777777" w:rsidR="00872AFE" w:rsidRPr="00711388" w:rsidRDefault="00872AFE" w:rsidP="00567869">
            <w:pPr>
              <w:pStyle w:val="NormalLeft"/>
              <w:rPr>
                <w:lang w:val="en-GB"/>
              </w:rPr>
            </w:pPr>
            <w:r w:rsidRPr="00711388">
              <w:rPr>
                <w:lang w:val="en-GB"/>
              </w:rPr>
              <w:t>C0140 to C0170/R0090</w:t>
            </w:r>
          </w:p>
        </w:tc>
        <w:tc>
          <w:tcPr>
            <w:tcW w:w="2204" w:type="dxa"/>
            <w:tcBorders>
              <w:top w:val="single" w:sz="4" w:space="0" w:color="auto"/>
              <w:left w:val="single" w:sz="2" w:space="0" w:color="auto"/>
              <w:bottom w:val="single" w:sz="4" w:space="0" w:color="auto"/>
              <w:right w:val="single" w:sz="2" w:space="0" w:color="auto"/>
            </w:tcBorders>
          </w:tcPr>
          <w:p w14:paraId="5436C021" w14:textId="586C43BA" w:rsidR="00872AFE" w:rsidRPr="00711388" w:rsidRDefault="00872AFE" w:rsidP="00567869">
            <w:pPr>
              <w:pStyle w:val="NormalLeft"/>
              <w:rPr>
                <w:lang w:val="en-GB"/>
              </w:rPr>
            </w:pPr>
            <w:r w:rsidRPr="00711388">
              <w:rPr>
                <w:lang w:val="en-GB"/>
              </w:rPr>
              <w:t xml:space="preserve">Gross TP calculated as a whole and Gross BE for different countries accepted non-proportional reinsurance business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EEA countries outside the materiality threshold </w:t>
            </w:r>
            <w:r w:rsidR="00845F43" w:rsidRPr="00711388">
              <w:rPr>
                <w:lang w:val="en-GB"/>
              </w:rPr>
              <w:t>-</w:t>
            </w:r>
            <w:r w:rsidRPr="00711388">
              <w:rPr>
                <w:lang w:val="en-GB"/>
              </w:rPr>
              <w:t xml:space="preserve"> not reported by country</w:t>
            </w:r>
          </w:p>
        </w:tc>
        <w:tc>
          <w:tcPr>
            <w:tcW w:w="5320" w:type="dxa"/>
            <w:tcBorders>
              <w:top w:val="single" w:sz="4" w:space="0" w:color="auto"/>
              <w:left w:val="single" w:sz="2" w:space="0" w:color="auto"/>
              <w:bottom w:val="single" w:sz="4" w:space="0" w:color="auto"/>
              <w:right w:val="single" w:sz="2" w:space="0" w:color="auto"/>
            </w:tcBorders>
          </w:tcPr>
          <w:p w14:paraId="53758B4D" w14:textId="5B3FE48A" w:rsidR="00872AFE" w:rsidRPr="00711388" w:rsidRDefault="00872AFE" w:rsidP="00567869">
            <w:pPr>
              <w:pStyle w:val="NormalLeft"/>
              <w:rPr>
                <w:lang w:val="en-GB"/>
              </w:rPr>
            </w:pPr>
            <w:r w:rsidRPr="00711388">
              <w:rPr>
                <w:lang w:val="en-GB"/>
              </w:rPr>
              <w:t>Amount of gross technical provision calculated as a whole and gross best estimate, for non</w:t>
            </w:r>
            <w:r w:rsidR="00711388" w:rsidRPr="00711388">
              <w:rPr>
                <w:lang w:val="en-GB"/>
              </w:rPr>
              <w:t>-</w:t>
            </w:r>
            <w:r w:rsidRPr="00711388">
              <w:rPr>
                <w:lang w:val="en-GB"/>
              </w:rPr>
              <w:t>EEA countries outside the materiality threshold (i.e. those not reported separately by country), for each Line of Business, regarding only accepted non-proportional reinsurance.</w:t>
            </w:r>
          </w:p>
          <w:p w14:paraId="5F6DF697" w14:textId="32DACC91" w:rsidR="00872AFE" w:rsidRPr="00711388" w:rsidRDefault="00872AFE" w:rsidP="00567869">
            <w:pPr>
              <w:pStyle w:val="NormalLeft"/>
              <w:rPr>
                <w:lang w:val="en-GB"/>
              </w:rPr>
            </w:pPr>
            <w:r w:rsidRPr="00711388">
              <w:rPr>
                <w:lang w:val="en-GB"/>
              </w:rPr>
              <w:t>In some cases</w:t>
            </w:r>
            <w:ins w:id="1363" w:author="Author">
              <w:r w:rsidR="001C1CCE">
                <w:rPr>
                  <w:lang w:val="en-GB"/>
                </w:rPr>
                <w:t>,</w:t>
              </w:r>
            </w:ins>
            <w:r w:rsidRPr="00711388">
              <w:rPr>
                <w:lang w:val="en-GB"/>
              </w:rPr>
              <w:t xml:space="preserve"> undertakings may need to use their judgment/approximations to provide meaningful data, in line with assumptions used for the calculation of Technical Provisions.</w:t>
            </w:r>
          </w:p>
        </w:tc>
      </w:tr>
      <w:tr w:rsidR="00872AFE" w:rsidRPr="00711388" w14:paraId="494D5756" w14:textId="77777777" w:rsidTr="00567869">
        <w:trPr>
          <w:gridAfter w:val="1"/>
          <w:wAfter w:w="110" w:type="dxa"/>
          <w:trHeight w:val="2548"/>
        </w:trPr>
        <w:tc>
          <w:tcPr>
            <w:tcW w:w="1652" w:type="dxa"/>
            <w:tcBorders>
              <w:top w:val="single" w:sz="4" w:space="0" w:color="auto"/>
              <w:left w:val="single" w:sz="2" w:space="0" w:color="auto"/>
              <w:bottom w:val="single" w:sz="4" w:space="0" w:color="auto"/>
              <w:right w:val="single" w:sz="2" w:space="0" w:color="auto"/>
            </w:tcBorders>
          </w:tcPr>
          <w:p w14:paraId="655C6552" w14:textId="77777777" w:rsidR="00872AFE" w:rsidRPr="00711388" w:rsidRDefault="00872AFE" w:rsidP="00567869">
            <w:pPr>
              <w:pStyle w:val="NormalLeft"/>
              <w:rPr>
                <w:lang w:val="en-GB"/>
              </w:rPr>
            </w:pPr>
            <w:r w:rsidRPr="00711388">
              <w:rPr>
                <w:lang w:val="en-GB"/>
              </w:rPr>
              <w:t>C0020 to C0130/R0100</w:t>
            </w:r>
          </w:p>
        </w:tc>
        <w:tc>
          <w:tcPr>
            <w:tcW w:w="2204" w:type="dxa"/>
            <w:tcBorders>
              <w:top w:val="single" w:sz="4" w:space="0" w:color="auto"/>
              <w:left w:val="single" w:sz="2" w:space="0" w:color="auto"/>
              <w:bottom w:val="single" w:sz="4" w:space="0" w:color="auto"/>
              <w:right w:val="single" w:sz="2" w:space="0" w:color="auto"/>
            </w:tcBorders>
          </w:tcPr>
          <w:p w14:paraId="24A7DF32" w14:textId="1CE5CBE2" w:rsidR="00872AFE" w:rsidRPr="00711388" w:rsidRDefault="00872AFE" w:rsidP="00567869">
            <w:pPr>
              <w:pStyle w:val="NormalLeft"/>
              <w:rPr>
                <w:lang w:val="en-GB"/>
              </w:rPr>
            </w:pPr>
            <w:r w:rsidRPr="00711388">
              <w:rPr>
                <w:lang w:val="en-GB"/>
              </w:rPr>
              <w:t xml:space="preserve">Gross TP calculated as a whole and Gross BE for different countries </w:t>
            </w:r>
            <w:r w:rsidR="00845F43" w:rsidRPr="00711388">
              <w:rPr>
                <w:lang w:val="en-GB"/>
              </w:rPr>
              <w:t>-</w:t>
            </w:r>
            <w:r w:rsidRPr="00711388">
              <w:rPr>
                <w:lang w:val="en-GB"/>
              </w:rPr>
              <w:t xml:space="preserve"> Country 1 [one row for each country in the materiality threshold]</w:t>
            </w:r>
          </w:p>
        </w:tc>
        <w:tc>
          <w:tcPr>
            <w:tcW w:w="5320" w:type="dxa"/>
            <w:tcBorders>
              <w:top w:val="single" w:sz="4" w:space="0" w:color="auto"/>
              <w:left w:val="single" w:sz="2" w:space="0" w:color="auto"/>
              <w:bottom w:val="single" w:sz="4" w:space="0" w:color="auto"/>
              <w:right w:val="single" w:sz="2" w:space="0" w:color="auto"/>
            </w:tcBorders>
          </w:tcPr>
          <w:p w14:paraId="572A43ED" w14:textId="77777777" w:rsidR="00872AFE" w:rsidRPr="00711388" w:rsidRDefault="00872AFE" w:rsidP="00567869">
            <w:pPr>
              <w:pStyle w:val="NormalLeft"/>
              <w:rPr>
                <w:lang w:val="en-GB"/>
              </w:rPr>
            </w:pPr>
            <w:r w:rsidRPr="00711388">
              <w:rPr>
                <w:lang w:val="en-GB"/>
              </w:rPr>
              <w:t>Amount of gross technical provision calculated as a whole and gross best estimate, by country where the risk is situated or country where the contract was entered into, for each Line of Business, regarding direct business only or accepted proportional reinsurance only depending on Z0020 (excluding non-proportional accepted reinsurance).</w:t>
            </w:r>
          </w:p>
          <w:p w14:paraId="0B7CAEDF" w14:textId="2E4875A7" w:rsidR="00872AFE" w:rsidRPr="00711388" w:rsidRDefault="00872AFE" w:rsidP="00567869">
            <w:pPr>
              <w:pStyle w:val="NormalLeft"/>
              <w:rPr>
                <w:lang w:val="en-GB"/>
              </w:rPr>
            </w:pPr>
            <w:r w:rsidRPr="00711388">
              <w:rPr>
                <w:lang w:val="en-GB"/>
              </w:rPr>
              <w:t>In some cases</w:t>
            </w:r>
            <w:ins w:id="1364" w:author="Author">
              <w:r w:rsidR="001C1CCE">
                <w:rPr>
                  <w:lang w:val="en-GB"/>
                </w:rPr>
                <w:t>,</w:t>
              </w:r>
            </w:ins>
            <w:r w:rsidRPr="00711388">
              <w:rPr>
                <w:lang w:val="en-GB"/>
              </w:rPr>
              <w:t xml:space="preserve"> undertakings may need to use their judgment/approximations to provide meaningful data, in line with assumptions used for the calculation of Technical Provisions.</w:t>
            </w:r>
          </w:p>
        </w:tc>
      </w:tr>
      <w:tr w:rsidR="00872AFE" w:rsidRPr="00711388" w14:paraId="6D22E72B" w14:textId="77777777" w:rsidTr="00567869">
        <w:trPr>
          <w:trHeight w:val="416"/>
        </w:trPr>
        <w:tc>
          <w:tcPr>
            <w:tcW w:w="1652" w:type="dxa"/>
            <w:tcBorders>
              <w:top w:val="single" w:sz="4" w:space="0" w:color="auto"/>
              <w:left w:val="single" w:sz="2" w:space="0" w:color="auto"/>
              <w:bottom w:val="single" w:sz="2" w:space="0" w:color="auto"/>
              <w:right w:val="single" w:sz="2" w:space="0" w:color="auto"/>
            </w:tcBorders>
          </w:tcPr>
          <w:p w14:paraId="371C4C2B" w14:textId="77777777" w:rsidR="00872AFE" w:rsidRPr="00711388" w:rsidRDefault="00872AFE" w:rsidP="00567869">
            <w:pPr>
              <w:pStyle w:val="NormalLeft"/>
              <w:rPr>
                <w:lang w:val="en-GB"/>
              </w:rPr>
            </w:pPr>
            <w:r w:rsidRPr="00711388">
              <w:rPr>
                <w:lang w:val="en-GB"/>
              </w:rPr>
              <w:t>C0140 to C0170/R0110</w:t>
            </w:r>
          </w:p>
        </w:tc>
        <w:tc>
          <w:tcPr>
            <w:tcW w:w="2204" w:type="dxa"/>
            <w:tcBorders>
              <w:top w:val="single" w:sz="4" w:space="0" w:color="auto"/>
              <w:left w:val="single" w:sz="2" w:space="0" w:color="auto"/>
              <w:bottom w:val="single" w:sz="2" w:space="0" w:color="auto"/>
              <w:right w:val="single" w:sz="2" w:space="0" w:color="auto"/>
            </w:tcBorders>
          </w:tcPr>
          <w:p w14:paraId="53A2E3DD" w14:textId="30A2B228" w:rsidR="00872AFE" w:rsidRPr="00711388" w:rsidRDefault="00872AFE" w:rsidP="00567869">
            <w:pPr>
              <w:pStyle w:val="NormalLeft"/>
              <w:rPr>
                <w:lang w:val="en-GB"/>
              </w:rPr>
            </w:pPr>
            <w:r w:rsidRPr="00711388">
              <w:rPr>
                <w:lang w:val="en-GB"/>
              </w:rPr>
              <w:t xml:space="preserve">Gross TP calculated as a whole and Gross BE for different countries </w:t>
            </w:r>
            <w:r w:rsidR="00845F43" w:rsidRPr="00711388">
              <w:rPr>
                <w:lang w:val="en-GB"/>
              </w:rPr>
              <w:t>-</w:t>
            </w:r>
            <w:r w:rsidRPr="00711388">
              <w:rPr>
                <w:lang w:val="en-GB"/>
              </w:rPr>
              <w:t xml:space="preserve"> Country 1 [one row for each country in the materiality threshold] for accepted non-proportional reinsurance</w:t>
            </w:r>
          </w:p>
        </w:tc>
        <w:tc>
          <w:tcPr>
            <w:tcW w:w="5430" w:type="dxa"/>
            <w:gridSpan w:val="2"/>
            <w:tcBorders>
              <w:top w:val="single" w:sz="4" w:space="0" w:color="auto"/>
              <w:left w:val="single" w:sz="2" w:space="0" w:color="auto"/>
              <w:bottom w:val="single" w:sz="2" w:space="0" w:color="auto"/>
              <w:right w:val="single" w:sz="2" w:space="0" w:color="auto"/>
            </w:tcBorders>
          </w:tcPr>
          <w:p w14:paraId="2B0C71C0" w14:textId="77777777" w:rsidR="00872AFE" w:rsidRPr="00711388" w:rsidRDefault="00872AFE" w:rsidP="00567869">
            <w:pPr>
              <w:pStyle w:val="NormalLeft"/>
              <w:rPr>
                <w:lang w:val="en-GB"/>
              </w:rPr>
            </w:pPr>
            <w:r w:rsidRPr="00711388">
              <w:rPr>
                <w:lang w:val="en-GB"/>
              </w:rPr>
              <w:t>Amount of gross technical provision calculated as a whole and gross best estimate, by country where the risk is situated or country where the contract was entered into, for each Line of Business, regarding only accepted non-proportional reinsurance.</w:t>
            </w:r>
          </w:p>
          <w:p w14:paraId="17748BC6" w14:textId="3B276649" w:rsidR="00872AFE" w:rsidRPr="00711388" w:rsidRDefault="00872AFE" w:rsidP="00567869">
            <w:pPr>
              <w:pStyle w:val="NormalLeft"/>
              <w:rPr>
                <w:lang w:val="en-GB"/>
              </w:rPr>
            </w:pPr>
            <w:r w:rsidRPr="00711388">
              <w:rPr>
                <w:lang w:val="en-GB"/>
              </w:rPr>
              <w:t>In some cases</w:t>
            </w:r>
            <w:ins w:id="1365" w:author="Author">
              <w:r w:rsidR="001C1CCE">
                <w:rPr>
                  <w:lang w:val="en-GB"/>
                </w:rPr>
                <w:t>,</w:t>
              </w:r>
            </w:ins>
            <w:r w:rsidRPr="00711388">
              <w:rPr>
                <w:lang w:val="en-GB"/>
              </w:rPr>
              <w:t xml:space="preserve"> undertakings may need to use their judgment/approximations to provide meaningful data, in line with assumptions used for the calculation of Technical Provisions.</w:t>
            </w:r>
          </w:p>
        </w:tc>
      </w:tr>
    </w:tbl>
    <w:p w14:paraId="6F0B5E52" w14:textId="4EF9A0DB" w:rsidR="00872AFE" w:rsidRPr="00711388" w:rsidRDefault="00872AFE" w:rsidP="00872AFE">
      <w:pPr>
        <w:pStyle w:val="ManualHeading2"/>
        <w:ind w:left="851" w:hanging="851"/>
        <w:rPr>
          <w:lang w:val="en-GB"/>
        </w:rPr>
      </w:pPr>
      <w:r w:rsidRPr="00711388">
        <w:rPr>
          <w:i/>
          <w:iCs/>
          <w:lang w:val="en-GB"/>
        </w:rPr>
        <w:t xml:space="preserve">S.18.01 </w:t>
      </w:r>
      <w:r w:rsidR="00845F43" w:rsidRPr="00711388">
        <w:rPr>
          <w:i/>
          <w:iCs/>
          <w:lang w:val="en-GB"/>
        </w:rPr>
        <w:t>-</w:t>
      </w:r>
      <w:r w:rsidRPr="00711388">
        <w:rPr>
          <w:i/>
          <w:iCs/>
          <w:lang w:val="en-GB"/>
        </w:rPr>
        <w:t xml:space="preserve"> Projection of future cash flows (Best Estimate </w:t>
      </w:r>
      <w:r w:rsidR="00845F43" w:rsidRPr="00711388">
        <w:rPr>
          <w:i/>
          <w:iCs/>
          <w:lang w:val="en-GB"/>
        </w:rPr>
        <w:t>-</w:t>
      </w:r>
      <w:r w:rsidRPr="00711388">
        <w:rPr>
          <w:i/>
          <w:iCs/>
          <w:lang w:val="en-GB"/>
        </w:rPr>
        <w:t xml:space="preserve"> Non Life)</w:t>
      </w:r>
    </w:p>
    <w:p w14:paraId="222E59D1" w14:textId="77777777" w:rsidR="00872AFE" w:rsidRPr="00711388" w:rsidRDefault="00872AFE" w:rsidP="00872AFE">
      <w:pPr>
        <w:rPr>
          <w:lang w:val="en-GB"/>
        </w:rPr>
      </w:pPr>
      <w:r w:rsidRPr="00711388">
        <w:rPr>
          <w:i/>
          <w:iCs/>
          <w:lang w:val="en-GB"/>
        </w:rPr>
        <w:t>General Comments:</w:t>
      </w:r>
    </w:p>
    <w:p w14:paraId="67385B4C" w14:textId="77777777" w:rsidR="00872AFE" w:rsidRPr="00711388" w:rsidRDefault="00872AFE" w:rsidP="00872AFE">
      <w:pPr>
        <w:rPr>
          <w:lang w:val="en-GB"/>
        </w:rPr>
      </w:pPr>
      <w:r w:rsidRPr="00711388">
        <w:rPr>
          <w:lang w:val="en-GB"/>
        </w:rPr>
        <w:t>This section relates to annual submission of information for individual undertakings.</w:t>
      </w:r>
    </w:p>
    <w:p w14:paraId="78137189" w14:textId="7E815EC4" w:rsidR="00872AFE" w:rsidRPr="00711388" w:rsidRDefault="00872AFE" w:rsidP="00872AFE">
      <w:pPr>
        <w:rPr>
          <w:lang w:val="en-GB"/>
        </w:rPr>
      </w:pPr>
      <w:r w:rsidRPr="00711388">
        <w:rPr>
          <w:lang w:val="en-GB"/>
        </w:rPr>
        <w:t>This template shall be reported for the material non-life line</w:t>
      </w:r>
      <w:ins w:id="1366" w:author="Author">
        <w:r w:rsidR="005A1AA2" w:rsidRPr="00711388">
          <w:rPr>
            <w:lang w:val="en-GB"/>
          </w:rPr>
          <w:t>s</w:t>
        </w:r>
      </w:ins>
      <w:r w:rsidRPr="00711388">
        <w:rPr>
          <w:lang w:val="en-GB"/>
        </w:rPr>
        <w:t xml:space="preserve"> of business, as defined in Annex I to Delegated Regulation (EU) 2015/35, representing a coverage of 90% of the non-life technical provisions. Line</w:t>
      </w:r>
      <w:ins w:id="1367" w:author="Author">
        <w:r w:rsidR="005A1AA2" w:rsidRPr="00711388">
          <w:rPr>
            <w:lang w:val="en-GB"/>
          </w:rPr>
          <w:t>s</w:t>
        </w:r>
      </w:ins>
      <w:r w:rsidRPr="00711388">
        <w:rPr>
          <w:lang w:val="en-GB"/>
        </w:rPr>
        <w:t xml:space="preserve"> of business shall be reported in accordance with the amount of technical provisions, i.e. the line of business with the highest amount of technical provisions. </w:t>
      </w:r>
    </w:p>
    <w:p w14:paraId="1CF7896F" w14:textId="77777777" w:rsidR="00872AFE" w:rsidRPr="00711388" w:rsidRDefault="00872AFE" w:rsidP="00872AFE">
      <w:pPr>
        <w:rPr>
          <w:lang w:val="en-GB"/>
        </w:rPr>
      </w:pPr>
      <w:r w:rsidRPr="00711388">
        <w:rPr>
          <w:lang w:val="en-GB"/>
        </w:rPr>
        <w:lastRenderedPageBreak/>
        <w:t xml:space="preserve">The negative technical provisions at the level of the line of business shall be considered with absolute value for the purpose of the calculation of the materiality of the above thresholds. </w:t>
      </w:r>
    </w:p>
    <w:p w14:paraId="5F603A1E" w14:textId="60354B1B" w:rsidR="00872AFE" w:rsidRPr="00711388" w:rsidRDefault="00872AFE" w:rsidP="00872AFE">
      <w:pPr>
        <w:rPr>
          <w:lang w:val="en-GB"/>
        </w:rPr>
      </w:pPr>
      <w:r w:rsidRPr="00711388">
        <w:rPr>
          <w:lang w:val="en-GB"/>
        </w:rPr>
        <w:t>In case the undertaking uses simplifications for the calculation of technical provisions, for which an estimate of the expected future cash</w:t>
      </w:r>
      <w:r w:rsidR="00711388" w:rsidRPr="00711388">
        <w:rPr>
          <w:lang w:val="en-GB"/>
        </w:rPr>
        <w:t>-</w:t>
      </w:r>
      <w:r w:rsidRPr="00711388">
        <w:rPr>
          <w:lang w:val="en-GB"/>
        </w:rPr>
        <w:t>flows arising from the contracts are not calculated, the information shall not be reported.</w:t>
      </w:r>
    </w:p>
    <w:p w14:paraId="09A28617" w14:textId="77777777" w:rsidR="00872AFE" w:rsidRPr="00711388" w:rsidRDefault="00872AFE" w:rsidP="00872AFE">
      <w:pPr>
        <w:rPr>
          <w:lang w:val="en-GB"/>
        </w:rPr>
      </w:pPr>
      <w:r w:rsidRPr="00711388">
        <w:rPr>
          <w:lang w:val="en-GB"/>
        </w:rPr>
        <w:t>This template applies only to Best Estimate and the following shall be considered:</w:t>
      </w:r>
    </w:p>
    <w:p w14:paraId="3AFED721" w14:textId="77777777" w:rsidR="00872AFE" w:rsidRPr="00711388" w:rsidRDefault="00872AFE" w:rsidP="0083381F">
      <w:pPr>
        <w:pStyle w:val="Tiret0"/>
        <w:numPr>
          <w:ilvl w:val="0"/>
          <w:numId w:val="3"/>
        </w:numPr>
        <w:ind w:left="851" w:hanging="851"/>
        <w:rPr>
          <w:lang w:val="en-GB"/>
        </w:rPr>
      </w:pPr>
      <w:r w:rsidRPr="00711388">
        <w:rPr>
          <w:lang w:val="en-GB"/>
        </w:rPr>
        <w:t>All cash flows expressed in different currencies shall be considered and converted in the reporting currency using the exchange rate at the reporting date;</w:t>
      </w:r>
    </w:p>
    <w:p w14:paraId="5D8FDE5C" w14:textId="77777777" w:rsidR="00872AFE" w:rsidRPr="00711388" w:rsidRDefault="00872AFE" w:rsidP="0083381F">
      <w:pPr>
        <w:pStyle w:val="Tiret0"/>
        <w:numPr>
          <w:ilvl w:val="0"/>
          <w:numId w:val="3"/>
        </w:numPr>
        <w:ind w:left="851" w:hanging="851"/>
        <w:rPr>
          <w:lang w:val="en-GB"/>
        </w:rPr>
      </w:pPr>
      <w:r w:rsidRPr="00711388">
        <w:rPr>
          <w:lang w:val="en-GB"/>
        </w:rPr>
        <w:t>The cash flows shall be reported gross of reinsurance and undiscounted;</w:t>
      </w:r>
    </w:p>
    <w:p w14:paraId="7352534C" w14:textId="77777777" w:rsidR="00872AFE" w:rsidRPr="00711388" w:rsidRDefault="00872AFE" w:rsidP="00872AFE">
      <w:pPr>
        <w:pStyle w:val="Tiret0"/>
        <w:ind w:firstLine="0"/>
        <w:rPr>
          <w:lang w:val="en-GB"/>
        </w:rPr>
      </w:pPr>
    </w:p>
    <w:tbl>
      <w:tblPr>
        <w:tblW w:w="0" w:type="auto"/>
        <w:tblLayout w:type="fixed"/>
        <w:tblLook w:val="0000" w:firstRow="0" w:lastRow="0" w:firstColumn="0" w:lastColumn="0" w:noHBand="0" w:noVBand="0"/>
      </w:tblPr>
      <w:tblGrid>
        <w:gridCol w:w="1671"/>
        <w:gridCol w:w="1858"/>
        <w:gridCol w:w="5757"/>
      </w:tblGrid>
      <w:tr w:rsidR="00872AFE" w:rsidRPr="00711388" w14:paraId="6C0CCED7" w14:textId="77777777" w:rsidTr="00567869">
        <w:tc>
          <w:tcPr>
            <w:tcW w:w="1671" w:type="dxa"/>
            <w:tcBorders>
              <w:top w:val="single" w:sz="2" w:space="0" w:color="auto"/>
              <w:left w:val="single" w:sz="2" w:space="0" w:color="auto"/>
              <w:bottom w:val="single" w:sz="2" w:space="0" w:color="auto"/>
              <w:right w:val="single" w:sz="2" w:space="0" w:color="auto"/>
            </w:tcBorders>
          </w:tcPr>
          <w:p w14:paraId="38528FAF" w14:textId="77777777" w:rsidR="00872AFE" w:rsidRPr="00711388" w:rsidRDefault="00872AFE" w:rsidP="00567869">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525EF6D4" w14:textId="77777777" w:rsidR="00872AFE" w:rsidRPr="00711388" w:rsidRDefault="00872AFE" w:rsidP="00567869">
            <w:pPr>
              <w:pStyle w:val="NormalCentered"/>
              <w:rPr>
                <w:lang w:val="en-GB"/>
              </w:rPr>
            </w:pPr>
            <w:r w:rsidRPr="00711388">
              <w:rPr>
                <w:lang w:val="en-GB"/>
              </w:rPr>
              <w:t>ITEM</w:t>
            </w:r>
          </w:p>
        </w:tc>
        <w:tc>
          <w:tcPr>
            <w:tcW w:w="5757" w:type="dxa"/>
            <w:tcBorders>
              <w:top w:val="single" w:sz="2" w:space="0" w:color="auto"/>
              <w:left w:val="single" w:sz="2" w:space="0" w:color="auto"/>
              <w:bottom w:val="single" w:sz="2" w:space="0" w:color="auto"/>
              <w:right w:val="single" w:sz="2" w:space="0" w:color="auto"/>
            </w:tcBorders>
          </w:tcPr>
          <w:p w14:paraId="202FFD15" w14:textId="77777777" w:rsidR="00872AFE" w:rsidRPr="00711388" w:rsidRDefault="00872AFE" w:rsidP="00567869">
            <w:pPr>
              <w:pStyle w:val="NormalCentered"/>
              <w:rPr>
                <w:lang w:val="en-GB"/>
              </w:rPr>
            </w:pPr>
            <w:r w:rsidRPr="00711388">
              <w:rPr>
                <w:lang w:val="en-GB"/>
              </w:rPr>
              <w:t>INSTRUCTIONS</w:t>
            </w:r>
          </w:p>
        </w:tc>
      </w:tr>
      <w:tr w:rsidR="00872AFE" w:rsidRPr="00711388" w14:paraId="3886A879" w14:textId="77777777" w:rsidTr="00567869">
        <w:trPr>
          <w:trHeight w:val="1730"/>
        </w:trPr>
        <w:tc>
          <w:tcPr>
            <w:tcW w:w="1671" w:type="dxa"/>
            <w:tcBorders>
              <w:top w:val="single" w:sz="4" w:space="0" w:color="auto"/>
              <w:left w:val="single" w:sz="2" w:space="0" w:color="auto"/>
              <w:bottom w:val="single" w:sz="2" w:space="0" w:color="auto"/>
              <w:right w:val="single" w:sz="2" w:space="0" w:color="auto"/>
            </w:tcBorders>
          </w:tcPr>
          <w:p w14:paraId="4268017F" w14:textId="77777777" w:rsidR="00872AFE" w:rsidRPr="00711388" w:rsidRDefault="00872AFE" w:rsidP="00567869">
            <w:pPr>
              <w:pStyle w:val="NormalLeft"/>
              <w:rPr>
                <w:lang w:val="en-GB"/>
              </w:rPr>
            </w:pPr>
            <w:r w:rsidRPr="00711388">
              <w:rPr>
                <w:lang w:val="en-GB"/>
              </w:rPr>
              <w:t>C0010/R0010 to R0310</w:t>
            </w:r>
          </w:p>
        </w:tc>
        <w:tc>
          <w:tcPr>
            <w:tcW w:w="1858" w:type="dxa"/>
            <w:tcBorders>
              <w:top w:val="single" w:sz="4" w:space="0" w:color="auto"/>
              <w:left w:val="single" w:sz="2" w:space="0" w:color="auto"/>
              <w:bottom w:val="single" w:sz="2" w:space="0" w:color="auto"/>
              <w:right w:val="single" w:sz="2" w:space="0" w:color="auto"/>
            </w:tcBorders>
          </w:tcPr>
          <w:p w14:paraId="2B0E347D" w14:textId="4BD3AB14" w:rsidR="00872AFE" w:rsidRPr="00711388" w:rsidRDefault="00872AFE" w:rsidP="00567869">
            <w:pPr>
              <w:pStyle w:val="NormalLeft"/>
              <w:rPr>
                <w:lang w:val="en-GB"/>
              </w:rPr>
            </w:pPr>
            <w:r w:rsidRPr="00711388">
              <w:rPr>
                <w:lang w:val="en-GB"/>
              </w:rPr>
              <w:t xml:space="preserve">Best Estimate Premium Provision (Gross) </w:t>
            </w:r>
            <w:r w:rsidR="00845F43" w:rsidRPr="00711388">
              <w:rPr>
                <w:lang w:val="en-GB"/>
              </w:rPr>
              <w:t>-</w:t>
            </w:r>
            <w:r w:rsidRPr="00711388">
              <w:rPr>
                <w:lang w:val="en-GB"/>
              </w:rPr>
              <w:t xml:space="preserve">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Benefits</w:t>
            </w:r>
          </w:p>
        </w:tc>
        <w:tc>
          <w:tcPr>
            <w:tcW w:w="5757" w:type="dxa"/>
            <w:tcBorders>
              <w:top w:val="single" w:sz="4" w:space="0" w:color="auto"/>
              <w:left w:val="single" w:sz="2" w:space="0" w:color="auto"/>
              <w:bottom w:val="single" w:sz="2" w:space="0" w:color="auto"/>
              <w:right w:val="single" w:sz="2" w:space="0" w:color="auto"/>
            </w:tcBorders>
          </w:tcPr>
          <w:p w14:paraId="5B006099" w14:textId="2B738CC3" w:rsidR="00872AFE" w:rsidRPr="00711388" w:rsidRDefault="00872AFE" w:rsidP="00567869">
            <w:pPr>
              <w:pStyle w:val="NormalLeft"/>
              <w:rPr>
                <w:lang w:val="en-GB"/>
              </w:rPr>
            </w:pPr>
            <w:r w:rsidRPr="00711388">
              <w:rPr>
                <w:lang w:val="en-GB"/>
              </w:rPr>
              <w:t>Amounts of all the expected payments to policyholders and beneficiaries as defined in Article 78 (3) of Directive 2009/138/EC, referred to the whole portfolio of non</w:t>
            </w:r>
            <w:r w:rsidR="00711388" w:rsidRPr="00711388">
              <w:rPr>
                <w:lang w:val="en-GB"/>
              </w:rPr>
              <w:t>-</w:t>
            </w:r>
            <w:r w:rsidRPr="00711388">
              <w:rPr>
                <w:lang w:val="en-GB"/>
              </w:rPr>
              <w:t>life obligations falling within the contract boundary, used in the calculation of premium provisions, from year 1 to year 30 and from year 31 and after.</w:t>
            </w:r>
          </w:p>
        </w:tc>
      </w:tr>
      <w:tr w:rsidR="00872AFE" w:rsidRPr="00711388" w14:paraId="13EB390A" w14:textId="77777777" w:rsidTr="00567869">
        <w:tc>
          <w:tcPr>
            <w:tcW w:w="1671" w:type="dxa"/>
            <w:tcBorders>
              <w:top w:val="single" w:sz="2" w:space="0" w:color="auto"/>
              <w:left w:val="single" w:sz="2" w:space="0" w:color="auto"/>
              <w:bottom w:val="single" w:sz="2" w:space="0" w:color="auto"/>
              <w:right w:val="single" w:sz="2" w:space="0" w:color="auto"/>
            </w:tcBorders>
          </w:tcPr>
          <w:p w14:paraId="20F9EA19" w14:textId="77777777" w:rsidR="00872AFE" w:rsidRPr="00711388" w:rsidRDefault="00872AFE" w:rsidP="00567869">
            <w:pPr>
              <w:pStyle w:val="NormalLeft"/>
              <w:rPr>
                <w:lang w:val="en-GB"/>
              </w:rPr>
            </w:pPr>
            <w:r w:rsidRPr="00711388">
              <w:rPr>
                <w:lang w:val="en-GB"/>
              </w:rPr>
              <w:t>C0020/R0010 to R0310</w:t>
            </w:r>
          </w:p>
        </w:tc>
        <w:tc>
          <w:tcPr>
            <w:tcW w:w="1858" w:type="dxa"/>
            <w:tcBorders>
              <w:top w:val="single" w:sz="2" w:space="0" w:color="auto"/>
              <w:left w:val="single" w:sz="2" w:space="0" w:color="auto"/>
              <w:bottom w:val="single" w:sz="2" w:space="0" w:color="auto"/>
              <w:right w:val="single" w:sz="2" w:space="0" w:color="auto"/>
            </w:tcBorders>
          </w:tcPr>
          <w:p w14:paraId="2E968724" w14:textId="4B866ED7" w:rsidR="00872AFE" w:rsidRPr="00711388" w:rsidRDefault="00872AFE" w:rsidP="00567869">
            <w:pPr>
              <w:pStyle w:val="NormalLeft"/>
              <w:rPr>
                <w:lang w:val="en-GB"/>
              </w:rPr>
            </w:pPr>
            <w:r w:rsidRPr="00711388">
              <w:rPr>
                <w:lang w:val="en-GB"/>
              </w:rPr>
              <w:t xml:space="preserve">Best Estimate Premium Provision (Gross) </w:t>
            </w:r>
            <w:r w:rsidR="00845F43" w:rsidRPr="00711388">
              <w:rPr>
                <w:lang w:val="en-GB"/>
              </w:rPr>
              <w:t>-</w:t>
            </w:r>
            <w:r w:rsidRPr="00711388">
              <w:rPr>
                <w:lang w:val="en-GB"/>
              </w:rPr>
              <w:t xml:space="preserve">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w:t>
            </w:r>
            <w:r w:rsidR="00711388" w:rsidRPr="00711388">
              <w:rPr>
                <w:lang w:val="en-GB"/>
              </w:rPr>
              <w:t>-</w:t>
            </w:r>
            <w:r w:rsidRPr="00711388">
              <w:rPr>
                <w:lang w:val="en-GB"/>
              </w:rPr>
              <w:t>out flows</w:t>
            </w:r>
          </w:p>
        </w:tc>
        <w:tc>
          <w:tcPr>
            <w:tcW w:w="5757" w:type="dxa"/>
            <w:tcBorders>
              <w:top w:val="single" w:sz="2" w:space="0" w:color="auto"/>
              <w:left w:val="single" w:sz="2" w:space="0" w:color="auto"/>
              <w:bottom w:val="single" w:sz="2" w:space="0" w:color="auto"/>
              <w:right w:val="single" w:sz="2" w:space="0" w:color="auto"/>
            </w:tcBorders>
          </w:tcPr>
          <w:p w14:paraId="5FCB438C" w14:textId="4FC2BC49" w:rsidR="00872AFE" w:rsidRPr="00711388" w:rsidRDefault="00872AFE" w:rsidP="00567869">
            <w:pPr>
              <w:pStyle w:val="NormalLeft"/>
              <w:rPr>
                <w:lang w:val="en-GB"/>
              </w:rPr>
            </w:pPr>
            <w:r w:rsidRPr="00711388">
              <w:rPr>
                <w:lang w:val="en-GB"/>
              </w:rPr>
              <w:t>Amount of expenses that will be incurred in servicing insurance and reinsurance obligations as defined in Article 78 (1) of Directive 2009/138/EC and in Article 31 of Delegated Regulation (EU) 2015/35 and other cash</w:t>
            </w:r>
            <w:r w:rsidR="00711388" w:rsidRPr="00711388">
              <w:rPr>
                <w:lang w:val="en-GB"/>
              </w:rPr>
              <w:t>-</w:t>
            </w:r>
            <w:r w:rsidRPr="00711388">
              <w:rPr>
                <w:lang w:val="en-GB"/>
              </w:rPr>
              <w:t>out flow items such as taxation payments which are charged to policyholders used in the calculation of premium provisions, referred to the whole portfolio of non</w:t>
            </w:r>
            <w:r w:rsidR="00711388" w:rsidRPr="00711388">
              <w:rPr>
                <w:lang w:val="en-GB"/>
              </w:rPr>
              <w:t>-</w:t>
            </w:r>
            <w:r w:rsidRPr="00711388">
              <w:rPr>
                <w:lang w:val="en-GB"/>
              </w:rPr>
              <w:t>life obligations from year 1 to year 30 and from year 31 and after.</w:t>
            </w:r>
          </w:p>
        </w:tc>
      </w:tr>
      <w:tr w:rsidR="00872AFE" w:rsidRPr="00711388" w14:paraId="359DC084" w14:textId="77777777" w:rsidTr="00567869">
        <w:tc>
          <w:tcPr>
            <w:tcW w:w="1671" w:type="dxa"/>
            <w:tcBorders>
              <w:top w:val="single" w:sz="2" w:space="0" w:color="auto"/>
              <w:left w:val="single" w:sz="2" w:space="0" w:color="auto"/>
              <w:bottom w:val="single" w:sz="2" w:space="0" w:color="auto"/>
              <w:right w:val="single" w:sz="2" w:space="0" w:color="auto"/>
            </w:tcBorders>
          </w:tcPr>
          <w:p w14:paraId="41F7ECAE" w14:textId="77777777" w:rsidR="00872AFE" w:rsidRPr="00711388" w:rsidRDefault="00872AFE" w:rsidP="00567869">
            <w:pPr>
              <w:pStyle w:val="NormalLeft"/>
              <w:rPr>
                <w:lang w:val="en-GB"/>
              </w:rPr>
            </w:pPr>
            <w:r w:rsidRPr="00711388">
              <w:rPr>
                <w:lang w:val="en-GB"/>
              </w:rPr>
              <w:t>C0030/R0010 to R0310</w:t>
            </w:r>
          </w:p>
        </w:tc>
        <w:tc>
          <w:tcPr>
            <w:tcW w:w="1858" w:type="dxa"/>
            <w:tcBorders>
              <w:top w:val="single" w:sz="2" w:space="0" w:color="auto"/>
              <w:left w:val="single" w:sz="2" w:space="0" w:color="auto"/>
              <w:bottom w:val="single" w:sz="2" w:space="0" w:color="auto"/>
              <w:right w:val="single" w:sz="2" w:space="0" w:color="auto"/>
            </w:tcBorders>
          </w:tcPr>
          <w:p w14:paraId="5F3FA3F4" w14:textId="23F0D326" w:rsidR="00872AFE" w:rsidRPr="00711388" w:rsidRDefault="00872AFE" w:rsidP="00567869">
            <w:pPr>
              <w:pStyle w:val="NormalLeft"/>
              <w:rPr>
                <w:lang w:val="en-GB"/>
              </w:rPr>
            </w:pPr>
            <w:r w:rsidRPr="00711388">
              <w:rPr>
                <w:lang w:val="en-GB"/>
              </w:rPr>
              <w:t xml:space="preserve">Best Estimate Premium Provision (Gross) </w:t>
            </w:r>
            <w:r w:rsidR="00845F43" w:rsidRPr="00711388">
              <w:rPr>
                <w:lang w:val="en-GB"/>
              </w:rPr>
              <w:t>-</w:t>
            </w:r>
            <w:r w:rsidRPr="00711388">
              <w:rPr>
                <w:lang w:val="en-GB"/>
              </w:rPr>
              <w:t xml:space="preserve">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757" w:type="dxa"/>
            <w:tcBorders>
              <w:top w:val="single" w:sz="2" w:space="0" w:color="auto"/>
              <w:left w:val="single" w:sz="2" w:space="0" w:color="auto"/>
              <w:bottom w:val="single" w:sz="2" w:space="0" w:color="auto"/>
              <w:right w:val="single" w:sz="2" w:space="0" w:color="auto"/>
            </w:tcBorders>
          </w:tcPr>
          <w:p w14:paraId="2781B231" w14:textId="02AA3DE0" w:rsidR="00872AFE" w:rsidRPr="00711388" w:rsidRDefault="00872AFE" w:rsidP="00567869">
            <w:pPr>
              <w:pStyle w:val="NormalLeft"/>
              <w:rPr>
                <w:lang w:val="en-GB"/>
              </w:rPr>
            </w:pPr>
            <w:r w:rsidRPr="00711388">
              <w:rPr>
                <w:lang w:val="en-GB"/>
              </w:rPr>
              <w:t>Amounts of all the future premiums stemming from existing policies, excluding the past</w:t>
            </w:r>
            <w:r w:rsidR="00711388" w:rsidRPr="00711388">
              <w:rPr>
                <w:lang w:val="en-GB"/>
              </w:rPr>
              <w:t>-</w:t>
            </w:r>
            <w:r w:rsidRPr="00711388">
              <w:rPr>
                <w:lang w:val="en-GB"/>
              </w:rPr>
              <w:t>due premiums, referred to the whole portfolio of non</w:t>
            </w:r>
            <w:r w:rsidR="00711388" w:rsidRPr="00711388">
              <w:rPr>
                <w:lang w:val="en-GB"/>
              </w:rPr>
              <w:t>-</w:t>
            </w:r>
            <w:r w:rsidRPr="00711388">
              <w:rPr>
                <w:lang w:val="en-GB"/>
              </w:rPr>
              <w:t>life obligations, used in the calculation of premium provisions, from year 1 to year 30 and from year 31 and after.</w:t>
            </w:r>
          </w:p>
        </w:tc>
      </w:tr>
      <w:tr w:rsidR="00872AFE" w:rsidRPr="00711388" w14:paraId="30A5EFE2" w14:textId="77777777" w:rsidTr="00567869">
        <w:tc>
          <w:tcPr>
            <w:tcW w:w="1671" w:type="dxa"/>
            <w:tcBorders>
              <w:top w:val="single" w:sz="2" w:space="0" w:color="auto"/>
              <w:left w:val="single" w:sz="2" w:space="0" w:color="auto"/>
              <w:bottom w:val="single" w:sz="2" w:space="0" w:color="auto"/>
              <w:right w:val="single" w:sz="2" w:space="0" w:color="auto"/>
            </w:tcBorders>
          </w:tcPr>
          <w:p w14:paraId="7FEF6310" w14:textId="77777777" w:rsidR="00872AFE" w:rsidRPr="00711388" w:rsidRDefault="00872AFE" w:rsidP="00567869">
            <w:pPr>
              <w:pStyle w:val="NormalLeft"/>
              <w:rPr>
                <w:lang w:val="en-GB"/>
              </w:rPr>
            </w:pPr>
            <w:r w:rsidRPr="00711388">
              <w:rPr>
                <w:lang w:val="en-GB"/>
              </w:rPr>
              <w:t>C0040/R0010 to R0310</w:t>
            </w:r>
          </w:p>
        </w:tc>
        <w:tc>
          <w:tcPr>
            <w:tcW w:w="1858" w:type="dxa"/>
            <w:tcBorders>
              <w:top w:val="single" w:sz="2" w:space="0" w:color="auto"/>
              <w:left w:val="single" w:sz="2" w:space="0" w:color="auto"/>
              <w:bottom w:val="single" w:sz="2" w:space="0" w:color="auto"/>
              <w:right w:val="single" w:sz="2" w:space="0" w:color="auto"/>
            </w:tcBorders>
          </w:tcPr>
          <w:p w14:paraId="1DB85839" w14:textId="201B15C4" w:rsidR="00872AFE" w:rsidRPr="00711388" w:rsidRDefault="00872AFE" w:rsidP="00567869">
            <w:pPr>
              <w:pStyle w:val="NormalLeft"/>
              <w:rPr>
                <w:lang w:val="en-GB"/>
              </w:rPr>
            </w:pPr>
            <w:r w:rsidRPr="00711388">
              <w:rPr>
                <w:lang w:val="en-GB"/>
              </w:rPr>
              <w:t xml:space="preserve">Best Estimate Premium Provision (Gross) </w:t>
            </w:r>
            <w:r w:rsidR="00845F43" w:rsidRPr="00711388">
              <w:rPr>
                <w:lang w:val="en-GB"/>
              </w:rPr>
              <w:t>-</w:t>
            </w:r>
            <w:r w:rsidRPr="00711388">
              <w:rPr>
                <w:lang w:val="en-GB"/>
              </w:rPr>
              <w:t xml:space="preserve">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w:t>
            </w:r>
            <w:r w:rsidR="00711388" w:rsidRPr="00711388">
              <w:rPr>
                <w:lang w:val="en-GB"/>
              </w:rPr>
              <w:t>-</w:t>
            </w:r>
            <w:r w:rsidRPr="00711388">
              <w:rPr>
                <w:lang w:val="en-GB"/>
              </w:rPr>
              <w:t>in flows</w:t>
            </w:r>
          </w:p>
        </w:tc>
        <w:tc>
          <w:tcPr>
            <w:tcW w:w="5757" w:type="dxa"/>
            <w:tcBorders>
              <w:top w:val="single" w:sz="2" w:space="0" w:color="auto"/>
              <w:left w:val="single" w:sz="2" w:space="0" w:color="auto"/>
              <w:bottom w:val="single" w:sz="2" w:space="0" w:color="auto"/>
              <w:right w:val="single" w:sz="2" w:space="0" w:color="auto"/>
            </w:tcBorders>
          </w:tcPr>
          <w:p w14:paraId="441D3C7A" w14:textId="0C9E4DA7" w:rsidR="00872AFE" w:rsidRPr="00711388" w:rsidRDefault="00872AFE" w:rsidP="00567869">
            <w:pPr>
              <w:pStyle w:val="NormalLeft"/>
              <w:rPr>
                <w:lang w:val="en-GB"/>
              </w:rPr>
            </w:pPr>
            <w:r w:rsidRPr="00711388">
              <w:rPr>
                <w:lang w:val="en-GB"/>
              </w:rPr>
              <w:t>Amount of recoverables from salvages and subrogations and other cash</w:t>
            </w:r>
            <w:r w:rsidR="00711388" w:rsidRPr="00711388">
              <w:rPr>
                <w:lang w:val="en-GB"/>
              </w:rPr>
              <w:t>-</w:t>
            </w:r>
            <w:r w:rsidRPr="00711388">
              <w:rPr>
                <w:lang w:val="en-GB"/>
              </w:rPr>
              <w:t>in flows (not including investment returns), used in the calculation of premium provisions, referred to the whole portfolio of non</w:t>
            </w:r>
            <w:r w:rsidR="00711388" w:rsidRPr="00711388">
              <w:rPr>
                <w:lang w:val="en-GB"/>
              </w:rPr>
              <w:t>-</w:t>
            </w:r>
            <w:r w:rsidRPr="00711388">
              <w:rPr>
                <w:lang w:val="en-GB"/>
              </w:rPr>
              <w:t>life obligations from year 1 to year 30 and from year 31 and after.</w:t>
            </w:r>
          </w:p>
        </w:tc>
      </w:tr>
      <w:tr w:rsidR="00872AFE" w:rsidRPr="00711388" w14:paraId="64B196BB" w14:textId="77777777" w:rsidTr="00567869">
        <w:tc>
          <w:tcPr>
            <w:tcW w:w="1671" w:type="dxa"/>
            <w:tcBorders>
              <w:top w:val="single" w:sz="2" w:space="0" w:color="auto"/>
              <w:left w:val="single" w:sz="2" w:space="0" w:color="auto"/>
              <w:bottom w:val="single" w:sz="2" w:space="0" w:color="auto"/>
              <w:right w:val="single" w:sz="2" w:space="0" w:color="auto"/>
            </w:tcBorders>
          </w:tcPr>
          <w:p w14:paraId="68F08997" w14:textId="77777777" w:rsidR="00872AFE" w:rsidRPr="00711388" w:rsidRDefault="00872AFE" w:rsidP="00567869">
            <w:pPr>
              <w:pStyle w:val="NormalLeft"/>
              <w:rPr>
                <w:lang w:val="en-GB"/>
              </w:rPr>
            </w:pPr>
            <w:r w:rsidRPr="00711388">
              <w:rPr>
                <w:lang w:val="en-GB"/>
              </w:rPr>
              <w:t>C0050/R0010 to R0310</w:t>
            </w:r>
          </w:p>
        </w:tc>
        <w:tc>
          <w:tcPr>
            <w:tcW w:w="1858" w:type="dxa"/>
            <w:tcBorders>
              <w:top w:val="single" w:sz="2" w:space="0" w:color="auto"/>
              <w:left w:val="single" w:sz="2" w:space="0" w:color="auto"/>
              <w:bottom w:val="single" w:sz="2" w:space="0" w:color="auto"/>
              <w:right w:val="single" w:sz="2" w:space="0" w:color="auto"/>
            </w:tcBorders>
          </w:tcPr>
          <w:p w14:paraId="6EDB538C" w14:textId="4BDF801B" w:rsidR="00872AFE" w:rsidRPr="00711388" w:rsidRDefault="00872AFE" w:rsidP="00567869">
            <w:pPr>
              <w:pStyle w:val="NormalLeft"/>
              <w:rPr>
                <w:lang w:val="en-GB"/>
              </w:rPr>
            </w:pPr>
            <w:r w:rsidRPr="00711388">
              <w:rPr>
                <w:lang w:val="en-GB"/>
              </w:rPr>
              <w:t xml:space="preserve">Best Estimate Claims Provision </w:t>
            </w:r>
            <w:r w:rsidRPr="00711388">
              <w:rPr>
                <w:lang w:val="en-GB"/>
              </w:rPr>
              <w:lastRenderedPageBreak/>
              <w:t xml:space="preserve">(Gross) </w:t>
            </w:r>
            <w:r w:rsidR="00845F43" w:rsidRPr="00711388">
              <w:rPr>
                <w:lang w:val="en-GB"/>
              </w:rPr>
              <w:t>-</w:t>
            </w:r>
            <w:r w:rsidRPr="00711388">
              <w:rPr>
                <w:lang w:val="en-GB"/>
              </w:rPr>
              <w:t xml:space="preserve">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Benefits</w:t>
            </w:r>
          </w:p>
        </w:tc>
        <w:tc>
          <w:tcPr>
            <w:tcW w:w="5757" w:type="dxa"/>
            <w:tcBorders>
              <w:top w:val="single" w:sz="2" w:space="0" w:color="auto"/>
              <w:left w:val="single" w:sz="2" w:space="0" w:color="auto"/>
              <w:bottom w:val="single" w:sz="2" w:space="0" w:color="auto"/>
              <w:right w:val="single" w:sz="2" w:space="0" w:color="auto"/>
            </w:tcBorders>
          </w:tcPr>
          <w:p w14:paraId="6F211F10" w14:textId="044B599D" w:rsidR="00872AFE" w:rsidRPr="00711388" w:rsidRDefault="00872AFE" w:rsidP="00567869">
            <w:pPr>
              <w:pStyle w:val="NormalLeft"/>
              <w:rPr>
                <w:lang w:val="en-GB"/>
              </w:rPr>
            </w:pPr>
            <w:r w:rsidRPr="00711388">
              <w:rPr>
                <w:lang w:val="en-GB"/>
              </w:rPr>
              <w:lastRenderedPageBreak/>
              <w:t>Amounts of all the expected payments to policyholders and beneficiaries as defined in Article 78 (3) of Directive 2009/138/EC, referred to the whole portfolio of non</w:t>
            </w:r>
            <w:r w:rsidR="00711388" w:rsidRPr="00711388">
              <w:rPr>
                <w:lang w:val="en-GB"/>
              </w:rPr>
              <w:t>-</w:t>
            </w:r>
            <w:r w:rsidRPr="00711388">
              <w:rPr>
                <w:lang w:val="en-GB"/>
              </w:rPr>
              <w:t xml:space="preserve">life </w:t>
            </w:r>
            <w:r w:rsidRPr="00711388">
              <w:rPr>
                <w:lang w:val="en-GB"/>
              </w:rPr>
              <w:lastRenderedPageBreak/>
              <w:t>obligations and relating existing contracts, used in the calculation of claims provisions, from year 1 to year 30 and from year 31 and after.</w:t>
            </w:r>
          </w:p>
        </w:tc>
      </w:tr>
      <w:tr w:rsidR="00872AFE" w:rsidRPr="00711388" w14:paraId="04DEF123" w14:textId="77777777" w:rsidTr="00567869">
        <w:tc>
          <w:tcPr>
            <w:tcW w:w="1671" w:type="dxa"/>
            <w:tcBorders>
              <w:top w:val="single" w:sz="2" w:space="0" w:color="auto"/>
              <w:left w:val="single" w:sz="2" w:space="0" w:color="auto"/>
              <w:bottom w:val="single" w:sz="2" w:space="0" w:color="auto"/>
              <w:right w:val="single" w:sz="2" w:space="0" w:color="auto"/>
            </w:tcBorders>
          </w:tcPr>
          <w:p w14:paraId="0BF06FC2" w14:textId="77777777" w:rsidR="00872AFE" w:rsidRPr="00711388" w:rsidRDefault="00872AFE" w:rsidP="00567869">
            <w:pPr>
              <w:pStyle w:val="NormalLeft"/>
              <w:rPr>
                <w:lang w:val="en-GB"/>
              </w:rPr>
            </w:pPr>
            <w:r w:rsidRPr="00711388">
              <w:rPr>
                <w:lang w:val="en-GB"/>
              </w:rPr>
              <w:lastRenderedPageBreak/>
              <w:t>C0060/R0010 to R0310</w:t>
            </w:r>
          </w:p>
        </w:tc>
        <w:tc>
          <w:tcPr>
            <w:tcW w:w="1858" w:type="dxa"/>
            <w:tcBorders>
              <w:top w:val="single" w:sz="2" w:space="0" w:color="auto"/>
              <w:left w:val="single" w:sz="2" w:space="0" w:color="auto"/>
              <w:bottom w:val="single" w:sz="2" w:space="0" w:color="auto"/>
              <w:right w:val="single" w:sz="2" w:space="0" w:color="auto"/>
            </w:tcBorders>
          </w:tcPr>
          <w:p w14:paraId="21FC2791" w14:textId="14663B0F" w:rsidR="00872AFE" w:rsidRPr="00711388" w:rsidRDefault="00872AFE" w:rsidP="00567869">
            <w:pPr>
              <w:pStyle w:val="NormalLeft"/>
              <w:rPr>
                <w:lang w:val="en-GB"/>
              </w:rPr>
            </w:pPr>
            <w:r w:rsidRPr="00711388">
              <w:rPr>
                <w:lang w:val="en-GB"/>
              </w:rPr>
              <w:t xml:space="preserve">Best Estimate Claims Provision (Gross) </w:t>
            </w:r>
            <w:r w:rsidR="00845F43" w:rsidRPr="00711388">
              <w:rPr>
                <w:lang w:val="en-GB"/>
              </w:rPr>
              <w:t>-</w:t>
            </w:r>
            <w:r w:rsidRPr="00711388">
              <w:rPr>
                <w:lang w:val="en-GB"/>
              </w:rPr>
              <w:t xml:space="preserve"> Cash out</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Expenses and other cash</w:t>
            </w:r>
            <w:r w:rsidR="00711388" w:rsidRPr="00711388">
              <w:rPr>
                <w:lang w:val="en-GB"/>
              </w:rPr>
              <w:t>-</w:t>
            </w:r>
            <w:r w:rsidRPr="00711388">
              <w:rPr>
                <w:lang w:val="en-GB"/>
              </w:rPr>
              <w:t>out flows</w:t>
            </w:r>
          </w:p>
        </w:tc>
        <w:tc>
          <w:tcPr>
            <w:tcW w:w="5757" w:type="dxa"/>
            <w:tcBorders>
              <w:top w:val="single" w:sz="2" w:space="0" w:color="auto"/>
              <w:left w:val="single" w:sz="2" w:space="0" w:color="auto"/>
              <w:bottom w:val="single" w:sz="2" w:space="0" w:color="auto"/>
              <w:right w:val="single" w:sz="2" w:space="0" w:color="auto"/>
            </w:tcBorders>
          </w:tcPr>
          <w:p w14:paraId="6186A118" w14:textId="43920FBD" w:rsidR="00872AFE" w:rsidRPr="00711388" w:rsidRDefault="00872AFE" w:rsidP="00567869">
            <w:pPr>
              <w:pStyle w:val="NormalLeft"/>
              <w:rPr>
                <w:lang w:val="en-GB"/>
              </w:rPr>
            </w:pPr>
            <w:r w:rsidRPr="00711388">
              <w:rPr>
                <w:lang w:val="en-GB"/>
              </w:rPr>
              <w:t>Amount of expenses that will be incurred in servicing insurance and reinsurance obligations as defined in Article 78 (1) of Directive 2009/138/EC and other cash</w:t>
            </w:r>
            <w:r w:rsidR="00711388" w:rsidRPr="00711388">
              <w:rPr>
                <w:lang w:val="en-GB"/>
              </w:rPr>
              <w:t>-</w:t>
            </w:r>
            <w:r w:rsidRPr="00711388">
              <w:rPr>
                <w:lang w:val="en-GB"/>
              </w:rPr>
              <w:t>flow items such as taxation payments which are charged to policyholders used in the calculation of claims provisions, referred to the whole portfolio of non</w:t>
            </w:r>
            <w:r w:rsidR="00711388" w:rsidRPr="00711388">
              <w:rPr>
                <w:lang w:val="en-GB"/>
              </w:rPr>
              <w:t>-</w:t>
            </w:r>
            <w:r w:rsidRPr="00711388">
              <w:rPr>
                <w:lang w:val="en-GB"/>
              </w:rPr>
              <w:t>life obligations from year 1 to year 30 and from year 31 and after.</w:t>
            </w:r>
          </w:p>
        </w:tc>
      </w:tr>
      <w:tr w:rsidR="00872AFE" w:rsidRPr="00711388" w14:paraId="794FD5EE" w14:textId="77777777" w:rsidTr="00567869">
        <w:tc>
          <w:tcPr>
            <w:tcW w:w="1671" w:type="dxa"/>
            <w:tcBorders>
              <w:top w:val="single" w:sz="2" w:space="0" w:color="auto"/>
              <w:left w:val="single" w:sz="2" w:space="0" w:color="auto"/>
              <w:bottom w:val="single" w:sz="2" w:space="0" w:color="auto"/>
              <w:right w:val="single" w:sz="2" w:space="0" w:color="auto"/>
            </w:tcBorders>
          </w:tcPr>
          <w:p w14:paraId="77D56FE7" w14:textId="77777777" w:rsidR="00872AFE" w:rsidRPr="00711388" w:rsidRDefault="00872AFE" w:rsidP="00567869">
            <w:pPr>
              <w:pStyle w:val="NormalLeft"/>
              <w:rPr>
                <w:lang w:val="en-GB"/>
              </w:rPr>
            </w:pPr>
            <w:r w:rsidRPr="00711388">
              <w:rPr>
                <w:lang w:val="en-GB"/>
              </w:rPr>
              <w:t>C0070/R0010 to R0310</w:t>
            </w:r>
          </w:p>
        </w:tc>
        <w:tc>
          <w:tcPr>
            <w:tcW w:w="1858" w:type="dxa"/>
            <w:tcBorders>
              <w:top w:val="single" w:sz="2" w:space="0" w:color="auto"/>
              <w:left w:val="single" w:sz="2" w:space="0" w:color="auto"/>
              <w:bottom w:val="single" w:sz="2" w:space="0" w:color="auto"/>
              <w:right w:val="single" w:sz="2" w:space="0" w:color="auto"/>
            </w:tcBorders>
          </w:tcPr>
          <w:p w14:paraId="5232E6DB" w14:textId="26A062BB" w:rsidR="00872AFE" w:rsidRPr="00711388" w:rsidRDefault="00872AFE" w:rsidP="00567869">
            <w:pPr>
              <w:pStyle w:val="NormalLeft"/>
              <w:rPr>
                <w:lang w:val="en-GB"/>
              </w:rPr>
            </w:pPr>
            <w:r w:rsidRPr="00711388">
              <w:rPr>
                <w:lang w:val="en-GB"/>
              </w:rPr>
              <w:t xml:space="preserve">Best Estimate Claims Provision (Gross) </w:t>
            </w:r>
            <w:r w:rsidR="00845F43" w:rsidRPr="00711388">
              <w:rPr>
                <w:lang w:val="en-GB"/>
              </w:rPr>
              <w:t>-</w:t>
            </w:r>
            <w:r w:rsidRPr="00711388">
              <w:rPr>
                <w:lang w:val="en-GB"/>
              </w:rPr>
              <w:t xml:space="preserve">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Future premiums</w:t>
            </w:r>
          </w:p>
        </w:tc>
        <w:tc>
          <w:tcPr>
            <w:tcW w:w="5757" w:type="dxa"/>
            <w:tcBorders>
              <w:top w:val="single" w:sz="2" w:space="0" w:color="auto"/>
              <w:left w:val="single" w:sz="2" w:space="0" w:color="auto"/>
              <w:bottom w:val="single" w:sz="2" w:space="0" w:color="auto"/>
              <w:right w:val="single" w:sz="2" w:space="0" w:color="auto"/>
            </w:tcBorders>
          </w:tcPr>
          <w:p w14:paraId="05CF35CE" w14:textId="0D23D956" w:rsidR="00872AFE" w:rsidRPr="00711388" w:rsidRDefault="00872AFE" w:rsidP="00567869">
            <w:pPr>
              <w:pStyle w:val="NormalLeft"/>
              <w:rPr>
                <w:lang w:val="en-GB"/>
              </w:rPr>
            </w:pPr>
            <w:r w:rsidRPr="00711388">
              <w:rPr>
                <w:lang w:val="en-GB"/>
              </w:rPr>
              <w:t>Amounts of all the future premiums stemming from existing policies, excluding the past</w:t>
            </w:r>
            <w:r w:rsidR="00711388" w:rsidRPr="00711388">
              <w:rPr>
                <w:lang w:val="en-GB"/>
              </w:rPr>
              <w:t>-</w:t>
            </w:r>
            <w:r w:rsidRPr="00711388">
              <w:rPr>
                <w:lang w:val="en-GB"/>
              </w:rPr>
              <w:t>due premiums, referred to the whole portfolio of non</w:t>
            </w:r>
            <w:r w:rsidR="00711388" w:rsidRPr="00711388">
              <w:rPr>
                <w:lang w:val="en-GB"/>
              </w:rPr>
              <w:t>-</w:t>
            </w:r>
            <w:r w:rsidRPr="00711388">
              <w:rPr>
                <w:lang w:val="en-GB"/>
              </w:rPr>
              <w:t>life obligations used in the calculation of claims provisions, from year 1 to year 30 and from year 31 and after.</w:t>
            </w:r>
          </w:p>
        </w:tc>
      </w:tr>
      <w:tr w:rsidR="00872AFE" w:rsidRPr="00711388" w14:paraId="30C8DED1" w14:textId="77777777" w:rsidTr="00567869">
        <w:tc>
          <w:tcPr>
            <w:tcW w:w="1671" w:type="dxa"/>
            <w:tcBorders>
              <w:top w:val="single" w:sz="2" w:space="0" w:color="auto"/>
              <w:left w:val="single" w:sz="2" w:space="0" w:color="auto"/>
              <w:bottom w:val="single" w:sz="2" w:space="0" w:color="auto"/>
              <w:right w:val="single" w:sz="2" w:space="0" w:color="auto"/>
            </w:tcBorders>
          </w:tcPr>
          <w:p w14:paraId="06CF1136" w14:textId="77777777" w:rsidR="00872AFE" w:rsidRPr="00711388" w:rsidRDefault="00872AFE" w:rsidP="00567869">
            <w:pPr>
              <w:pStyle w:val="NormalLeft"/>
              <w:rPr>
                <w:lang w:val="en-GB"/>
              </w:rPr>
            </w:pPr>
            <w:r w:rsidRPr="00711388">
              <w:rPr>
                <w:lang w:val="en-GB"/>
              </w:rPr>
              <w:t>C0080/R0010 to R0310</w:t>
            </w:r>
          </w:p>
        </w:tc>
        <w:tc>
          <w:tcPr>
            <w:tcW w:w="1858" w:type="dxa"/>
            <w:tcBorders>
              <w:top w:val="single" w:sz="2" w:space="0" w:color="auto"/>
              <w:left w:val="single" w:sz="2" w:space="0" w:color="auto"/>
              <w:bottom w:val="single" w:sz="2" w:space="0" w:color="auto"/>
              <w:right w:val="single" w:sz="2" w:space="0" w:color="auto"/>
            </w:tcBorders>
          </w:tcPr>
          <w:p w14:paraId="50D400EF" w14:textId="42CB5240" w:rsidR="00872AFE" w:rsidRPr="00711388" w:rsidRDefault="00872AFE" w:rsidP="00567869">
            <w:pPr>
              <w:pStyle w:val="NormalLeft"/>
              <w:rPr>
                <w:lang w:val="en-GB"/>
              </w:rPr>
            </w:pPr>
            <w:r w:rsidRPr="00711388">
              <w:rPr>
                <w:lang w:val="en-GB"/>
              </w:rPr>
              <w:t xml:space="preserve">Best Estimate Claims Provision (Gross) </w:t>
            </w:r>
            <w:r w:rsidR="00845F43" w:rsidRPr="00711388">
              <w:rPr>
                <w:lang w:val="en-GB"/>
              </w:rPr>
              <w:t>-</w:t>
            </w:r>
            <w:r w:rsidRPr="00711388">
              <w:rPr>
                <w:lang w:val="en-GB"/>
              </w:rPr>
              <w:t xml:space="preserve"> Cash in</w:t>
            </w:r>
            <w:r w:rsidR="00711388" w:rsidRPr="00711388">
              <w:rPr>
                <w:lang w:val="en-GB"/>
              </w:rPr>
              <w:t>-</w:t>
            </w:r>
            <w:r w:rsidRPr="00711388">
              <w:rPr>
                <w:lang w:val="en-GB"/>
              </w:rPr>
              <w:t xml:space="preserve">flows </w:t>
            </w:r>
            <w:r w:rsidR="00845F43" w:rsidRPr="00711388">
              <w:rPr>
                <w:lang w:val="en-GB"/>
              </w:rPr>
              <w:t>-</w:t>
            </w:r>
            <w:r w:rsidRPr="00711388">
              <w:rPr>
                <w:lang w:val="en-GB"/>
              </w:rPr>
              <w:t xml:space="preserve"> Other cash</w:t>
            </w:r>
            <w:r w:rsidR="00711388" w:rsidRPr="00711388">
              <w:rPr>
                <w:lang w:val="en-GB"/>
              </w:rPr>
              <w:t>-</w:t>
            </w:r>
            <w:r w:rsidRPr="00711388">
              <w:rPr>
                <w:lang w:val="en-GB"/>
              </w:rPr>
              <w:t>in flows</w:t>
            </w:r>
          </w:p>
        </w:tc>
        <w:tc>
          <w:tcPr>
            <w:tcW w:w="5757" w:type="dxa"/>
            <w:tcBorders>
              <w:top w:val="single" w:sz="2" w:space="0" w:color="auto"/>
              <w:left w:val="single" w:sz="2" w:space="0" w:color="auto"/>
              <w:bottom w:val="single" w:sz="2" w:space="0" w:color="auto"/>
              <w:right w:val="single" w:sz="2" w:space="0" w:color="auto"/>
            </w:tcBorders>
          </w:tcPr>
          <w:p w14:paraId="7034B321" w14:textId="3D43DA42" w:rsidR="00872AFE" w:rsidRPr="00711388" w:rsidRDefault="00872AFE" w:rsidP="00567869">
            <w:pPr>
              <w:pStyle w:val="NormalLeft"/>
              <w:rPr>
                <w:lang w:val="en-GB"/>
              </w:rPr>
            </w:pPr>
            <w:r w:rsidRPr="00711388">
              <w:rPr>
                <w:lang w:val="en-GB"/>
              </w:rPr>
              <w:t>Amount of recoverables from salvages and subrogations and other cash</w:t>
            </w:r>
            <w:r w:rsidR="00711388" w:rsidRPr="00711388">
              <w:rPr>
                <w:lang w:val="en-GB"/>
              </w:rPr>
              <w:t>-</w:t>
            </w:r>
            <w:r w:rsidRPr="00711388">
              <w:rPr>
                <w:lang w:val="en-GB"/>
              </w:rPr>
              <w:t>in flows (not including investment returns), used in the calculation of claims provisions, referred to the whole portfolio of non</w:t>
            </w:r>
            <w:r w:rsidR="00711388" w:rsidRPr="00711388">
              <w:rPr>
                <w:lang w:val="en-GB"/>
              </w:rPr>
              <w:t>-</w:t>
            </w:r>
            <w:r w:rsidRPr="00711388">
              <w:rPr>
                <w:lang w:val="en-GB"/>
              </w:rPr>
              <w:t>life obligations and relating existing contracts, from year 1 to year 30 and from year 31 and after.</w:t>
            </w:r>
          </w:p>
        </w:tc>
      </w:tr>
      <w:tr w:rsidR="00872AFE" w:rsidRPr="00711388" w14:paraId="68BD7BAB" w14:textId="77777777" w:rsidTr="00567869">
        <w:tc>
          <w:tcPr>
            <w:tcW w:w="1671" w:type="dxa"/>
            <w:tcBorders>
              <w:top w:val="single" w:sz="2" w:space="0" w:color="auto"/>
              <w:left w:val="single" w:sz="2" w:space="0" w:color="auto"/>
              <w:bottom w:val="single" w:sz="2" w:space="0" w:color="auto"/>
              <w:right w:val="single" w:sz="2" w:space="0" w:color="auto"/>
            </w:tcBorders>
          </w:tcPr>
          <w:p w14:paraId="2518CC12" w14:textId="77777777" w:rsidR="00872AFE" w:rsidRPr="00711388" w:rsidRDefault="00872AFE" w:rsidP="00567869">
            <w:pPr>
              <w:pStyle w:val="NormalLeft"/>
              <w:rPr>
                <w:lang w:val="en-GB"/>
              </w:rPr>
            </w:pPr>
            <w:r w:rsidRPr="00711388">
              <w:rPr>
                <w:lang w:val="en-GB"/>
              </w:rPr>
              <w:t>C0090/R0010 to R0310</w:t>
            </w:r>
          </w:p>
        </w:tc>
        <w:tc>
          <w:tcPr>
            <w:tcW w:w="1858" w:type="dxa"/>
            <w:tcBorders>
              <w:top w:val="single" w:sz="2" w:space="0" w:color="auto"/>
              <w:left w:val="single" w:sz="2" w:space="0" w:color="auto"/>
              <w:bottom w:val="single" w:sz="2" w:space="0" w:color="auto"/>
              <w:right w:val="single" w:sz="2" w:space="0" w:color="auto"/>
            </w:tcBorders>
          </w:tcPr>
          <w:p w14:paraId="4359A7B4" w14:textId="77777777" w:rsidR="00872AFE" w:rsidRPr="00711388" w:rsidRDefault="00872AFE" w:rsidP="00567869">
            <w:pPr>
              <w:pStyle w:val="NormalLeft"/>
              <w:rPr>
                <w:lang w:val="en-GB"/>
              </w:rPr>
            </w:pPr>
            <w:r w:rsidRPr="00711388">
              <w:rPr>
                <w:lang w:val="en-GB"/>
              </w:rPr>
              <w:t>Total recoverable from reinsurance (after the adjustment)</w:t>
            </w:r>
          </w:p>
        </w:tc>
        <w:tc>
          <w:tcPr>
            <w:tcW w:w="5757" w:type="dxa"/>
            <w:tcBorders>
              <w:top w:val="single" w:sz="2" w:space="0" w:color="auto"/>
              <w:left w:val="single" w:sz="2" w:space="0" w:color="auto"/>
              <w:bottom w:val="single" w:sz="2" w:space="0" w:color="auto"/>
              <w:right w:val="single" w:sz="2" w:space="0" w:color="auto"/>
            </w:tcBorders>
          </w:tcPr>
          <w:p w14:paraId="61838413" w14:textId="2CB44391" w:rsidR="00872AFE" w:rsidRPr="00711388" w:rsidRDefault="00872AFE" w:rsidP="00567869">
            <w:pPr>
              <w:pStyle w:val="NormalLeft"/>
              <w:rPr>
                <w:lang w:val="en-GB"/>
              </w:rPr>
            </w:pPr>
            <w:r w:rsidRPr="00711388">
              <w:rPr>
                <w:lang w:val="en-GB"/>
              </w:rPr>
              <w:t>Amount of undiscounted cash</w:t>
            </w:r>
            <w:r w:rsidR="00711388" w:rsidRPr="00711388">
              <w:rPr>
                <w:lang w:val="en-GB"/>
              </w:rPr>
              <w:t>-</w:t>
            </w:r>
            <w:r w:rsidRPr="00711388">
              <w:rPr>
                <w:lang w:val="en-GB"/>
              </w:rPr>
              <w:t>flows expected for each year from year 1 to year 30 and from year 31 and after.</w:t>
            </w:r>
          </w:p>
          <w:p w14:paraId="0D6EA505" w14:textId="4394050A" w:rsidR="00872AFE" w:rsidRPr="00711388" w:rsidRDefault="00872AFE" w:rsidP="00567869">
            <w:pPr>
              <w:pStyle w:val="NormalLeft"/>
              <w:rPr>
                <w:lang w:val="en-GB"/>
              </w:rPr>
            </w:pPr>
            <w:r w:rsidRPr="00711388">
              <w:rPr>
                <w:lang w:val="en-GB"/>
              </w:rPr>
              <w:t>The future cash</w:t>
            </w:r>
            <w:r w:rsidR="00711388" w:rsidRPr="00711388">
              <w:rPr>
                <w:lang w:val="en-GB"/>
              </w:rPr>
              <w:t>-</w:t>
            </w:r>
            <w:r w:rsidRPr="00711388">
              <w:rPr>
                <w:lang w:val="en-GB"/>
              </w:rPr>
              <w:t>flows undiscounted from amounts recoverables from reinsurance and SPVs/Finite Re, including ceded intra group reinsurance, including future reinsurance premiums. Amount shall be reported net of adjustment for counterparty default risk.</w:t>
            </w:r>
          </w:p>
        </w:tc>
      </w:tr>
      <w:tr w:rsidR="00872AFE" w:rsidRPr="00711388" w14:paraId="123C8016" w14:textId="77777777" w:rsidTr="00567869">
        <w:tc>
          <w:tcPr>
            <w:tcW w:w="1671" w:type="dxa"/>
            <w:tcBorders>
              <w:top w:val="single" w:sz="2" w:space="0" w:color="auto"/>
              <w:left w:val="single" w:sz="2" w:space="0" w:color="auto"/>
              <w:bottom w:val="single" w:sz="2" w:space="0" w:color="auto"/>
              <w:right w:val="single" w:sz="2" w:space="0" w:color="auto"/>
            </w:tcBorders>
          </w:tcPr>
          <w:p w14:paraId="483E3A91" w14:textId="77777777" w:rsidR="00872AFE" w:rsidRPr="00711388" w:rsidRDefault="00872AFE" w:rsidP="00567869">
            <w:pPr>
              <w:pStyle w:val="NormalLeft"/>
              <w:rPr>
                <w:lang w:val="en-GB"/>
              </w:rPr>
            </w:pPr>
            <w:r w:rsidRPr="00711388">
              <w:rPr>
                <w:lang w:val="en-GB"/>
              </w:rPr>
              <w:t>C1000/R1000</w:t>
            </w:r>
          </w:p>
        </w:tc>
        <w:tc>
          <w:tcPr>
            <w:tcW w:w="1858" w:type="dxa"/>
            <w:tcBorders>
              <w:top w:val="single" w:sz="2" w:space="0" w:color="auto"/>
              <w:left w:val="single" w:sz="2" w:space="0" w:color="auto"/>
              <w:bottom w:val="single" w:sz="2" w:space="0" w:color="auto"/>
              <w:right w:val="single" w:sz="2" w:space="0" w:color="auto"/>
            </w:tcBorders>
          </w:tcPr>
          <w:p w14:paraId="1659B8A6" w14:textId="77777777" w:rsidR="00872AFE" w:rsidRPr="00711388" w:rsidRDefault="00872AFE" w:rsidP="00567869">
            <w:pPr>
              <w:pStyle w:val="NormalLeft"/>
              <w:rPr>
                <w:lang w:val="en-GB"/>
              </w:rPr>
            </w:pPr>
            <w:r w:rsidRPr="00711388">
              <w:rPr>
                <w:lang w:val="en-GB"/>
              </w:rPr>
              <w:t>Lines of business included</w:t>
            </w:r>
          </w:p>
        </w:tc>
        <w:tc>
          <w:tcPr>
            <w:tcW w:w="5757" w:type="dxa"/>
            <w:tcBorders>
              <w:top w:val="single" w:sz="2" w:space="0" w:color="auto"/>
              <w:left w:val="single" w:sz="2" w:space="0" w:color="auto"/>
              <w:bottom w:val="single" w:sz="2" w:space="0" w:color="auto"/>
              <w:right w:val="single" w:sz="2" w:space="0" w:color="auto"/>
            </w:tcBorders>
          </w:tcPr>
          <w:p w14:paraId="0B0D8855" w14:textId="47E66404" w:rsidR="00872AFE" w:rsidRPr="00711388" w:rsidRDefault="00872AFE" w:rsidP="00567869">
            <w:pPr>
              <w:pStyle w:val="NormalLeft"/>
              <w:rPr>
                <w:lang w:val="en-GB"/>
              </w:rPr>
            </w:pPr>
            <w:r w:rsidRPr="00711388">
              <w:rPr>
                <w:lang w:val="en-GB"/>
              </w:rPr>
              <w:t>Identify the material lines of business considered in this template.</w:t>
            </w:r>
            <w:del w:id="1368" w:author="Author">
              <w:r w:rsidRPr="00711388" w:rsidDel="003323F0">
                <w:rPr>
                  <w:lang w:val="en-GB"/>
                </w:rPr>
                <w:delText xml:space="preserve">  </w:delText>
              </w:r>
            </w:del>
            <w:ins w:id="1369" w:author="Author">
              <w:r w:rsidR="003323F0">
                <w:rPr>
                  <w:lang w:val="en-GB"/>
                </w:rPr>
                <w:t xml:space="preserve"> </w:t>
              </w:r>
            </w:ins>
          </w:p>
          <w:p w14:paraId="2133D80F" w14:textId="77777777" w:rsidR="00872AFE" w:rsidRPr="00711388" w:rsidRDefault="00872AFE" w:rsidP="00567869">
            <w:pPr>
              <w:pStyle w:val="NormalLeft"/>
              <w:rPr>
                <w:lang w:val="en-GB"/>
              </w:rPr>
            </w:pPr>
            <w:r w:rsidRPr="00711388">
              <w:rPr>
                <w:lang w:val="en-GB"/>
              </w:rPr>
              <w:t>The following closed list of multi-selection choice shall be used:</w:t>
            </w:r>
          </w:p>
          <w:p w14:paraId="5CF46D3F" w14:textId="21DC6D24"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1 and 13 Medical expense insurance</w:t>
            </w:r>
          </w:p>
          <w:p w14:paraId="280FF3C3" w14:textId="471CD74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2 and 14 Income protection insurance</w:t>
            </w:r>
          </w:p>
          <w:p w14:paraId="07074C92" w14:textId="5924FAE5"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3 and 15 Workers' compensation insurance</w:t>
            </w:r>
          </w:p>
          <w:p w14:paraId="3E113084" w14:textId="4C15EE9D"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4 and 16 Motor vehicle liability insurance</w:t>
            </w:r>
          </w:p>
          <w:p w14:paraId="347F09A0" w14:textId="5CB8AAE0"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5 and 17 Other motor insurance</w:t>
            </w:r>
          </w:p>
          <w:p w14:paraId="08A11885" w14:textId="5833AA07"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6 and 18 Marine, aviation and transport insurance</w:t>
            </w:r>
          </w:p>
          <w:p w14:paraId="27364E2E" w14:textId="3CABCEC3" w:rsidR="00872AFE" w:rsidRPr="00711388" w:rsidRDefault="00872AFE" w:rsidP="00567869">
            <w:pPr>
              <w:pStyle w:val="NormalLeft"/>
              <w:rPr>
                <w:lang w:val="en-GB"/>
              </w:rPr>
            </w:pPr>
            <w:r w:rsidRPr="00711388">
              <w:rPr>
                <w:lang w:val="en-GB"/>
              </w:rPr>
              <w:lastRenderedPageBreak/>
              <w:t xml:space="preserve">7 </w:t>
            </w:r>
            <w:r w:rsidR="00845F43" w:rsidRPr="00711388">
              <w:rPr>
                <w:lang w:val="en-GB"/>
              </w:rPr>
              <w:t>-</w:t>
            </w:r>
            <w:r w:rsidRPr="00711388">
              <w:rPr>
                <w:lang w:val="en-GB"/>
              </w:rPr>
              <w:t xml:space="preserve"> 7 and 19 Fire and other damage to property insurance</w:t>
            </w:r>
          </w:p>
          <w:p w14:paraId="69620676" w14:textId="63E54F14"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8 and 20 General liability insurance</w:t>
            </w:r>
          </w:p>
          <w:p w14:paraId="709ECF35" w14:textId="7A15638C"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9 and 21 Credit and suretyship insurance</w:t>
            </w:r>
          </w:p>
          <w:p w14:paraId="17800524" w14:textId="04AA94A1" w:rsidR="00872AFE" w:rsidRPr="00711388" w:rsidRDefault="00872AFE" w:rsidP="00567869">
            <w:pPr>
              <w:pStyle w:val="NormalLeft"/>
              <w:rPr>
                <w:lang w:val="en-GB"/>
              </w:rPr>
            </w:pPr>
            <w:r w:rsidRPr="00711388">
              <w:rPr>
                <w:lang w:val="en-GB"/>
              </w:rPr>
              <w:t xml:space="preserve">10 </w:t>
            </w:r>
            <w:r w:rsidR="00845F43" w:rsidRPr="00711388">
              <w:rPr>
                <w:lang w:val="en-GB"/>
              </w:rPr>
              <w:t>-</w:t>
            </w:r>
            <w:r w:rsidRPr="00711388">
              <w:rPr>
                <w:lang w:val="en-GB"/>
              </w:rPr>
              <w:t xml:space="preserve"> 10 and 22 Legal expenses insurance</w:t>
            </w:r>
          </w:p>
          <w:p w14:paraId="2551E450" w14:textId="768C3414" w:rsidR="00872AFE" w:rsidRPr="00711388" w:rsidRDefault="00872AFE" w:rsidP="00567869">
            <w:pPr>
              <w:pStyle w:val="NormalLeft"/>
              <w:rPr>
                <w:lang w:val="en-GB"/>
              </w:rPr>
            </w:pPr>
            <w:r w:rsidRPr="00711388">
              <w:rPr>
                <w:lang w:val="en-GB"/>
              </w:rPr>
              <w:t xml:space="preserve">11 </w:t>
            </w:r>
            <w:r w:rsidR="00845F43" w:rsidRPr="00711388">
              <w:rPr>
                <w:lang w:val="en-GB"/>
              </w:rPr>
              <w:t>-</w:t>
            </w:r>
            <w:r w:rsidRPr="00711388">
              <w:rPr>
                <w:lang w:val="en-GB"/>
              </w:rPr>
              <w:t xml:space="preserve"> 11 and 23 Assistance</w:t>
            </w:r>
          </w:p>
          <w:p w14:paraId="51B0874F" w14:textId="2F2AC7D5" w:rsidR="00872AFE" w:rsidRPr="00711388" w:rsidRDefault="00872AFE" w:rsidP="00567869">
            <w:pPr>
              <w:pStyle w:val="NormalLeft"/>
              <w:rPr>
                <w:lang w:val="en-GB"/>
              </w:rPr>
            </w:pPr>
            <w:r w:rsidRPr="00711388">
              <w:rPr>
                <w:lang w:val="en-GB"/>
              </w:rPr>
              <w:t xml:space="preserve">12 </w:t>
            </w:r>
            <w:r w:rsidR="00845F43" w:rsidRPr="00711388">
              <w:rPr>
                <w:lang w:val="en-GB"/>
              </w:rPr>
              <w:t>-</w:t>
            </w:r>
            <w:r w:rsidRPr="00711388">
              <w:rPr>
                <w:lang w:val="en-GB"/>
              </w:rPr>
              <w:t xml:space="preserve"> 12 and 24 Miscellaneous financial loss</w:t>
            </w:r>
          </w:p>
          <w:p w14:paraId="7C43CF04" w14:textId="242EE1B7" w:rsidR="00872AFE" w:rsidRPr="00711388" w:rsidRDefault="00872AFE" w:rsidP="00567869">
            <w:pPr>
              <w:pStyle w:val="NormalLeft"/>
              <w:rPr>
                <w:lang w:val="en-GB"/>
              </w:rPr>
            </w:pPr>
            <w:r w:rsidRPr="00711388">
              <w:rPr>
                <w:lang w:val="en-GB"/>
              </w:rPr>
              <w:t xml:space="preserve">25 </w:t>
            </w:r>
            <w:r w:rsidR="00845F43" w:rsidRPr="00711388">
              <w:rPr>
                <w:lang w:val="en-GB"/>
              </w:rPr>
              <w:t>-</w:t>
            </w:r>
            <w:r w:rsidRPr="00711388">
              <w:rPr>
                <w:lang w:val="en-GB"/>
              </w:rPr>
              <w:t xml:space="preserve"> Non</w:t>
            </w:r>
            <w:r w:rsidR="00711388" w:rsidRPr="00711388">
              <w:rPr>
                <w:lang w:val="en-GB"/>
              </w:rPr>
              <w:t>-</w:t>
            </w:r>
            <w:r w:rsidRPr="00711388">
              <w:rPr>
                <w:lang w:val="en-GB"/>
              </w:rPr>
              <w:t>proportional health reinsurance</w:t>
            </w:r>
          </w:p>
          <w:p w14:paraId="5069CD2E" w14:textId="53D9D730" w:rsidR="00872AFE" w:rsidRPr="00711388" w:rsidRDefault="00872AFE" w:rsidP="00567869">
            <w:pPr>
              <w:pStyle w:val="NormalLeft"/>
              <w:rPr>
                <w:lang w:val="en-GB"/>
              </w:rPr>
            </w:pPr>
            <w:r w:rsidRPr="00711388">
              <w:rPr>
                <w:lang w:val="en-GB"/>
              </w:rPr>
              <w:t xml:space="preserve">26 </w:t>
            </w:r>
            <w:r w:rsidR="00845F43" w:rsidRPr="00711388">
              <w:rPr>
                <w:lang w:val="en-GB"/>
              </w:rPr>
              <w:t>-</w:t>
            </w:r>
            <w:r w:rsidRPr="00711388">
              <w:rPr>
                <w:lang w:val="en-GB"/>
              </w:rPr>
              <w:t xml:space="preserve"> Non</w:t>
            </w:r>
            <w:r w:rsidR="00711388" w:rsidRPr="00711388">
              <w:rPr>
                <w:lang w:val="en-GB"/>
              </w:rPr>
              <w:t>-</w:t>
            </w:r>
            <w:r w:rsidRPr="00711388">
              <w:rPr>
                <w:lang w:val="en-GB"/>
              </w:rPr>
              <w:t>proportional casualty reinsurance</w:t>
            </w:r>
          </w:p>
          <w:p w14:paraId="05F139F4" w14:textId="00A0629F" w:rsidR="00872AFE" w:rsidRPr="00711388" w:rsidRDefault="00872AFE" w:rsidP="00567869">
            <w:pPr>
              <w:pStyle w:val="NormalLeft"/>
              <w:rPr>
                <w:lang w:val="en-GB"/>
              </w:rPr>
            </w:pPr>
            <w:r w:rsidRPr="00711388">
              <w:rPr>
                <w:lang w:val="en-GB"/>
              </w:rPr>
              <w:t xml:space="preserve">27 </w:t>
            </w:r>
            <w:r w:rsidR="00845F43" w:rsidRPr="00711388">
              <w:rPr>
                <w:lang w:val="en-GB"/>
              </w:rPr>
              <w:t>-</w:t>
            </w:r>
            <w:r w:rsidRPr="00711388">
              <w:rPr>
                <w:lang w:val="en-GB"/>
              </w:rPr>
              <w:t xml:space="preserve"> Non</w:t>
            </w:r>
            <w:r w:rsidR="00711388" w:rsidRPr="00711388">
              <w:rPr>
                <w:lang w:val="en-GB"/>
              </w:rPr>
              <w:t>-</w:t>
            </w:r>
            <w:r w:rsidRPr="00711388">
              <w:rPr>
                <w:lang w:val="en-GB"/>
              </w:rPr>
              <w:t>proportional marine, aviation and transport reinsurance</w:t>
            </w:r>
          </w:p>
          <w:p w14:paraId="1248E9C2" w14:textId="65F7067D" w:rsidR="00872AFE" w:rsidRPr="00711388" w:rsidRDefault="00872AFE" w:rsidP="00567869">
            <w:pPr>
              <w:pStyle w:val="NormalLeft"/>
              <w:rPr>
                <w:lang w:val="en-GB"/>
              </w:rPr>
            </w:pPr>
            <w:r w:rsidRPr="00711388">
              <w:rPr>
                <w:lang w:val="en-GB"/>
              </w:rPr>
              <w:t xml:space="preserve">28 </w:t>
            </w:r>
            <w:r w:rsidR="00845F43" w:rsidRPr="00711388">
              <w:rPr>
                <w:lang w:val="en-GB"/>
              </w:rPr>
              <w:t>-</w:t>
            </w:r>
            <w:r w:rsidRPr="00711388">
              <w:rPr>
                <w:lang w:val="en-GB"/>
              </w:rPr>
              <w:t xml:space="preserve"> Non</w:t>
            </w:r>
            <w:r w:rsidR="00711388" w:rsidRPr="00711388">
              <w:rPr>
                <w:lang w:val="en-GB"/>
              </w:rPr>
              <w:t>-</w:t>
            </w:r>
            <w:r w:rsidRPr="00711388">
              <w:rPr>
                <w:lang w:val="en-GB"/>
              </w:rPr>
              <w:t>proportional property reinsurance</w:t>
            </w:r>
          </w:p>
        </w:tc>
      </w:tr>
    </w:tbl>
    <w:p w14:paraId="360A7FD8" w14:textId="77777777" w:rsidR="00872AFE" w:rsidRPr="00711388" w:rsidRDefault="00872AFE" w:rsidP="00872AFE">
      <w:pPr>
        <w:rPr>
          <w:lang w:val="en-GB"/>
        </w:rPr>
      </w:pPr>
    </w:p>
    <w:p w14:paraId="4BD74F9E" w14:textId="119A2729" w:rsidR="00872AFE" w:rsidRPr="00711388" w:rsidRDefault="00872AFE" w:rsidP="00872AFE">
      <w:pPr>
        <w:pStyle w:val="ManualHeading2"/>
        <w:ind w:left="851" w:hanging="851"/>
        <w:rPr>
          <w:lang w:val="en-GB"/>
        </w:rPr>
      </w:pPr>
      <w:r w:rsidRPr="00711388">
        <w:rPr>
          <w:i/>
          <w:iCs/>
          <w:lang w:val="en-GB"/>
        </w:rPr>
        <w:t xml:space="preserve">S.19.01 </w:t>
      </w:r>
      <w:r w:rsidR="00845F43" w:rsidRPr="00711388">
        <w:rPr>
          <w:i/>
          <w:iCs/>
          <w:lang w:val="en-GB"/>
        </w:rPr>
        <w:t>-</w:t>
      </w:r>
      <w:r w:rsidRPr="00711388">
        <w:rPr>
          <w:i/>
          <w:iCs/>
          <w:lang w:val="en-GB"/>
        </w:rPr>
        <w:t xml:space="preserve"> Non</w:t>
      </w:r>
      <w:r w:rsidR="00711388" w:rsidRPr="00711388">
        <w:rPr>
          <w:i/>
          <w:iCs/>
          <w:lang w:val="en-GB"/>
        </w:rPr>
        <w:t>-</w:t>
      </w:r>
      <w:r w:rsidRPr="00711388">
        <w:rPr>
          <w:i/>
          <w:iCs/>
          <w:lang w:val="en-GB"/>
        </w:rPr>
        <w:t>life insurance claims</w:t>
      </w:r>
    </w:p>
    <w:p w14:paraId="1E164B8C" w14:textId="77777777" w:rsidR="00872AFE" w:rsidRPr="00711388" w:rsidRDefault="00872AFE" w:rsidP="00872AFE">
      <w:pPr>
        <w:rPr>
          <w:lang w:val="en-GB"/>
        </w:rPr>
      </w:pPr>
      <w:r w:rsidRPr="00711388">
        <w:rPr>
          <w:i/>
          <w:iCs/>
          <w:lang w:val="en-GB"/>
        </w:rPr>
        <w:t>General comments:</w:t>
      </w:r>
    </w:p>
    <w:p w14:paraId="585D09F5" w14:textId="77777777" w:rsidR="00872AFE" w:rsidRPr="00711388" w:rsidRDefault="00872AFE" w:rsidP="00872AFE">
      <w:pPr>
        <w:rPr>
          <w:lang w:val="en-GB"/>
        </w:rPr>
      </w:pPr>
      <w:r w:rsidRPr="00711388">
        <w:rPr>
          <w:lang w:val="en-GB"/>
        </w:rPr>
        <w:t>This section relates to annual submission of information for individual entities.</w:t>
      </w:r>
    </w:p>
    <w:p w14:paraId="0453DC84" w14:textId="77777777" w:rsidR="00872AFE" w:rsidRPr="00711388" w:rsidRDefault="00872AFE" w:rsidP="00872AFE">
      <w:pPr>
        <w:rPr>
          <w:lang w:val="en-GB"/>
        </w:rPr>
      </w:pPr>
      <w:r w:rsidRPr="00711388">
        <w:rPr>
          <w:lang w:val="en-GB"/>
        </w:rPr>
        <w:t>Claims development triangles show the insurer's estimate of the cost of claims (claims paid and claims provisions under Solvency II valuation principle) and how this estimate develops over time.</w:t>
      </w:r>
    </w:p>
    <w:p w14:paraId="203F65A2" w14:textId="77777777" w:rsidR="00872AFE" w:rsidRPr="00711388" w:rsidRDefault="00872AFE" w:rsidP="00872AFE">
      <w:pPr>
        <w:rPr>
          <w:lang w:val="en-GB"/>
        </w:rPr>
      </w:pPr>
      <w:r w:rsidRPr="00711388">
        <w:rPr>
          <w:lang w:val="en-GB"/>
        </w:rPr>
        <w:t>Three set of triangles are required regarding claims paid, best estimate of claims provisions and RBNS claims.</w:t>
      </w:r>
    </w:p>
    <w:p w14:paraId="3B2ABBBD" w14:textId="77777777" w:rsidR="00872AFE" w:rsidRPr="00711388" w:rsidRDefault="00872AFE" w:rsidP="00872AFE">
      <w:pPr>
        <w:rPr>
          <w:lang w:val="en-GB"/>
        </w:rPr>
      </w:pPr>
      <w:r w:rsidRPr="00711388">
        <w:rPr>
          <w:lang w:val="en-GB"/>
        </w:rPr>
        <w:t>This template shall be reported for each line of business, as defined in Annex I to Delegated Regulation (EU) 2015/35, and material considering the following specifications:</w:t>
      </w:r>
    </w:p>
    <w:p w14:paraId="71710ADD" w14:textId="43A358DD" w:rsidR="00872AFE" w:rsidRPr="00711388" w:rsidRDefault="00872AFE" w:rsidP="00872AFE">
      <w:pPr>
        <w:pStyle w:val="Point0"/>
        <w:rPr>
          <w:lang w:val="en-GB"/>
        </w:rPr>
      </w:pPr>
      <w:r w:rsidRPr="00711388">
        <w:rPr>
          <w:lang w:val="en-GB"/>
        </w:rPr>
        <w:tab/>
        <w:t>i.</w:t>
      </w:r>
      <w:r w:rsidRPr="00711388">
        <w:rPr>
          <w:lang w:val="en-GB"/>
        </w:rPr>
        <w:tab/>
        <w:t>reporting by line of business: it is required to report lines of business 1</w:t>
      </w:r>
      <w:r w:rsidR="00711388" w:rsidRPr="00711388">
        <w:rPr>
          <w:lang w:val="en-GB"/>
        </w:rPr>
        <w:t>-</w:t>
      </w:r>
      <w:r w:rsidRPr="00711388">
        <w:rPr>
          <w:lang w:val="en-GB"/>
        </w:rPr>
        <w:t>12 (as reported in S.17.01) for both direct and accepted proportional reinsurance (to be reported together) and lines of business 25</w:t>
      </w:r>
      <w:r w:rsidR="00711388" w:rsidRPr="00711388">
        <w:rPr>
          <w:lang w:val="en-GB"/>
        </w:rPr>
        <w:t>-</w:t>
      </w:r>
      <w:r w:rsidRPr="00711388">
        <w:rPr>
          <w:lang w:val="en-GB"/>
        </w:rPr>
        <w:t>28 for accepted non</w:t>
      </w:r>
      <w:r w:rsidR="00711388" w:rsidRPr="00711388">
        <w:rPr>
          <w:lang w:val="en-GB"/>
        </w:rPr>
        <w:t>-</w:t>
      </w:r>
      <w:r w:rsidRPr="00711388">
        <w:rPr>
          <w:lang w:val="en-GB"/>
        </w:rPr>
        <w:t>proportional reinsurance representing a coverage of 90% of the non-life Technical Provisions. Lines of business should be selected using a decreasing order of technical provisions;</w:t>
      </w:r>
    </w:p>
    <w:p w14:paraId="18BAABE3" w14:textId="2820550F" w:rsidR="00872AFE" w:rsidRPr="00711388" w:rsidRDefault="00872AFE" w:rsidP="00872AFE">
      <w:pPr>
        <w:pStyle w:val="Point0"/>
        <w:rPr>
          <w:lang w:val="en-GB"/>
        </w:rPr>
      </w:pPr>
      <w:r w:rsidRPr="00711388">
        <w:rPr>
          <w:lang w:val="en-GB"/>
        </w:rPr>
        <w:tab/>
        <w:t>ii.</w:t>
      </w:r>
      <w:r w:rsidRPr="00711388">
        <w:rPr>
          <w:lang w:val="en-GB"/>
        </w:rPr>
        <w:tab/>
        <w:t>If the total gross best estimate for one non</w:t>
      </w:r>
      <w:r w:rsidR="00711388" w:rsidRPr="00711388">
        <w:rPr>
          <w:lang w:val="en-GB"/>
        </w:rPr>
        <w:t>-</w:t>
      </w:r>
      <w:r w:rsidRPr="00711388">
        <w:rPr>
          <w:lang w:val="en-GB"/>
        </w:rPr>
        <w:t>life line of business represents more than 10% of the total gross best estimate of the claims provision the information shall be reported with the following split by currencies in addition to the total for the line of business:</w:t>
      </w:r>
    </w:p>
    <w:p w14:paraId="4C60D0A5" w14:textId="7531DFCC" w:rsidR="00872AFE" w:rsidRPr="00711388" w:rsidRDefault="00872AFE" w:rsidP="00872AFE">
      <w:pPr>
        <w:pStyle w:val="Point1"/>
        <w:rPr>
          <w:lang w:val="en-GB"/>
        </w:rPr>
      </w:pPr>
      <w:r w:rsidRPr="00711388">
        <w:rPr>
          <w:lang w:val="en-GB"/>
        </w:rPr>
        <w:tab/>
        <w:t>a)</w:t>
      </w:r>
      <w:r w:rsidRPr="00711388">
        <w:rPr>
          <w:lang w:val="en-GB"/>
        </w:rPr>
        <w:tab/>
        <w:t>Amounts for any currency that represents more than 25 % of the gross best estimate of the claims provisions from that non</w:t>
      </w:r>
      <w:r w:rsidR="00711388" w:rsidRPr="00711388">
        <w:rPr>
          <w:lang w:val="en-GB"/>
        </w:rPr>
        <w:t>-</w:t>
      </w:r>
      <w:r w:rsidRPr="00711388">
        <w:rPr>
          <w:lang w:val="en-GB"/>
        </w:rPr>
        <w:t>life line of business; or</w:t>
      </w:r>
    </w:p>
    <w:p w14:paraId="39313816" w14:textId="27FC7477" w:rsidR="00872AFE" w:rsidRPr="00711388" w:rsidRDefault="00872AFE" w:rsidP="00872AFE">
      <w:pPr>
        <w:pStyle w:val="Point1"/>
        <w:rPr>
          <w:lang w:val="en-GB"/>
        </w:rPr>
      </w:pPr>
      <w:r w:rsidRPr="00711388">
        <w:rPr>
          <w:lang w:val="en-GB"/>
        </w:rPr>
        <w:tab/>
        <w:t>b)</w:t>
      </w:r>
      <w:r w:rsidRPr="00711388">
        <w:rPr>
          <w:lang w:val="en-GB"/>
        </w:rPr>
        <w:tab/>
        <w:t>Amounts for any currency that represents less than 25 % of the gross best estimate of the claims provisions from that non</w:t>
      </w:r>
      <w:r w:rsidR="00711388" w:rsidRPr="00711388">
        <w:rPr>
          <w:lang w:val="en-GB"/>
        </w:rPr>
        <w:t>-</w:t>
      </w:r>
      <w:r w:rsidRPr="00711388">
        <w:rPr>
          <w:lang w:val="en-GB"/>
        </w:rPr>
        <w:t>life line of business but more than 5 % of total gross best estimate of the claims provisions.</w:t>
      </w:r>
    </w:p>
    <w:p w14:paraId="30417E48" w14:textId="5640C8C1" w:rsidR="00872AFE" w:rsidRPr="00711388" w:rsidRDefault="00872AFE" w:rsidP="00872AFE">
      <w:pPr>
        <w:pStyle w:val="Point0"/>
        <w:rPr>
          <w:lang w:val="en-GB"/>
        </w:rPr>
      </w:pPr>
      <w:r w:rsidRPr="00711388">
        <w:rPr>
          <w:lang w:val="en-GB"/>
        </w:rPr>
        <w:tab/>
        <w:t>iii.</w:t>
      </w:r>
      <w:r w:rsidRPr="00711388">
        <w:rPr>
          <w:lang w:val="en-GB"/>
        </w:rPr>
        <w:tab/>
        <w:t>If the total gross best estimate for one non</w:t>
      </w:r>
      <w:r w:rsidR="00711388" w:rsidRPr="00711388">
        <w:rPr>
          <w:lang w:val="en-GB"/>
        </w:rPr>
        <w:t>-</w:t>
      </w:r>
      <w:r w:rsidRPr="00711388">
        <w:rPr>
          <w:lang w:val="en-GB"/>
        </w:rPr>
        <w:t>life line of business represents less than 10% of the total gross best estimate of the claims provision no currency split is required, only the total for the line of business shall be reported.</w:t>
      </w:r>
    </w:p>
    <w:p w14:paraId="5B966546" w14:textId="77777777" w:rsidR="00872AFE" w:rsidRPr="00711388" w:rsidRDefault="00872AFE" w:rsidP="00872AFE">
      <w:pPr>
        <w:pStyle w:val="Point0"/>
        <w:rPr>
          <w:lang w:val="en-GB"/>
        </w:rPr>
      </w:pPr>
      <w:r w:rsidRPr="00711388">
        <w:rPr>
          <w:lang w:val="en-GB"/>
        </w:rPr>
        <w:lastRenderedPageBreak/>
        <w:tab/>
        <w:t>iv.</w:t>
      </w:r>
      <w:r w:rsidRPr="00711388">
        <w:rPr>
          <w:lang w:val="en-GB"/>
        </w:rPr>
        <w:tab/>
        <w:t>The information by currency shall be reported in the original currency of the contracts unless otherwise specified.</w:t>
      </w:r>
    </w:p>
    <w:p w14:paraId="33B81575" w14:textId="77777777" w:rsidR="00872AFE" w:rsidRPr="00711388" w:rsidRDefault="00872AFE" w:rsidP="00872AFE">
      <w:pPr>
        <w:pStyle w:val="Point0"/>
        <w:rPr>
          <w:lang w:val="en-GB"/>
        </w:rPr>
      </w:pPr>
      <w:r w:rsidRPr="00711388">
        <w:rPr>
          <w:lang w:val="en-GB"/>
        </w:rPr>
        <w:tab/>
        <w:t>v.</w:t>
      </w:r>
      <w:r w:rsidRPr="00711388">
        <w:rPr>
          <w:lang w:val="en-GB"/>
        </w:rPr>
        <w:tab/>
        <w:t>For captive insurance and reinsurance undertakings complying with the conditions specified in Article 5 (4) and (5), this template shall be reported without the currency split i.e. Z0030 is reported always as Total.</w:t>
      </w:r>
    </w:p>
    <w:p w14:paraId="381BF9FA" w14:textId="77777777" w:rsidR="00872AFE" w:rsidRPr="00711388" w:rsidRDefault="00872AFE" w:rsidP="00872AFE">
      <w:pPr>
        <w:rPr>
          <w:lang w:val="en-GB"/>
        </w:rPr>
      </w:pPr>
      <w:r w:rsidRPr="00711388">
        <w:rPr>
          <w:lang w:val="en-GB"/>
        </w:rPr>
        <w:t>The negative technical provisions at the level of the line of business or currencies shall be considered with absolute value for the purpose of the calculation of the materiality of the above thresholds.</w:t>
      </w:r>
    </w:p>
    <w:p w14:paraId="2451C8CF" w14:textId="77777777" w:rsidR="00872AFE" w:rsidRPr="00711388" w:rsidRDefault="00872AFE" w:rsidP="00872AFE">
      <w:pPr>
        <w:rPr>
          <w:lang w:val="en-GB"/>
        </w:rPr>
      </w:pPr>
      <w:r w:rsidRPr="00711388">
        <w:rPr>
          <w:lang w:val="en-GB"/>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14:paraId="709170A2" w14:textId="70D35ECD" w:rsidR="00872AFE" w:rsidRPr="00711388" w:rsidRDefault="00872AFE" w:rsidP="00872AFE">
      <w:pPr>
        <w:rPr>
          <w:lang w:val="en-GB"/>
        </w:rPr>
      </w:pPr>
      <w:r w:rsidRPr="00711388">
        <w:rPr>
          <w:lang w:val="en-GB"/>
        </w:rPr>
        <w:t>The default length of run</w:t>
      </w:r>
      <w:r w:rsidR="00711388" w:rsidRPr="00711388">
        <w:rPr>
          <w:lang w:val="en-GB"/>
        </w:rPr>
        <w:t>-</w:t>
      </w:r>
      <w:r w:rsidRPr="00711388">
        <w:rPr>
          <w:lang w:val="en-GB"/>
        </w:rPr>
        <w:t>off triangle is 15 + 1 years for all lines of business but the reporting requirement is based on the undertakings' claims development (if length of the claims settlement cycle is shorter than 15 years, undertakings are required to report according to the internal shorter development).</w:t>
      </w:r>
    </w:p>
    <w:p w14:paraId="169AE2FA" w14:textId="3B0F8C0B" w:rsidR="00872AFE" w:rsidRPr="00711388" w:rsidRDefault="00872AFE" w:rsidP="00872AFE">
      <w:pPr>
        <w:rPr>
          <w:lang w:val="en-GB"/>
        </w:rPr>
      </w:pPr>
      <w:r w:rsidRPr="00711388">
        <w:rPr>
          <w:lang w:val="en-GB"/>
        </w:rPr>
        <w:t>Historical data, starting from the first time application of Solvency II, are required for claims paid and RBNS claims but not for Best Estimate of Claims Provision. For the compilation of the historical data for claims paid and RBNS claims the same approach concerning the length of triangle for the on</w:t>
      </w:r>
      <w:r w:rsidR="00711388" w:rsidRPr="00711388">
        <w:rPr>
          <w:lang w:val="en-GB"/>
        </w:rPr>
        <w:t>-</w:t>
      </w:r>
      <w:r w:rsidRPr="00711388">
        <w:rPr>
          <w:lang w:val="en-GB"/>
        </w:rPr>
        <w:t>going reporting will be applied (i.e. the shorter between 15 + 1 years and the undertakings' claims settlement cycle).</w:t>
      </w:r>
    </w:p>
    <w:p w14:paraId="4F02487E" w14:textId="77777777" w:rsidR="00872AFE" w:rsidRPr="00711388" w:rsidRDefault="00872AFE" w:rsidP="00872AFE">
      <w:pPr>
        <w:rPr>
          <w:lang w:val="en-GB"/>
        </w:rPr>
      </w:pPr>
      <w:r w:rsidRPr="00711388">
        <w:rPr>
          <w:lang w:val="en-GB"/>
        </w:rPr>
        <w:t>All or part of an obligation moves from S.19.01 into S.16.01, when both of the below conditions are met:</w:t>
      </w:r>
    </w:p>
    <w:p w14:paraId="25A3E20A" w14:textId="535C3E54" w:rsidR="00872AFE" w:rsidRPr="00711388" w:rsidRDefault="00FF1AF3" w:rsidP="00872AFE">
      <w:pPr>
        <w:pStyle w:val="Point0"/>
        <w:rPr>
          <w:lang w:val="en-GB"/>
        </w:rPr>
      </w:pPr>
      <w:r w:rsidRPr="00711388">
        <w:rPr>
          <w:lang w:val="en-GB"/>
        </w:rPr>
        <w:tab/>
        <w:t>i</w:t>
      </w:r>
      <w:r w:rsidR="00872AFE" w:rsidRPr="00711388">
        <w:rPr>
          <w:lang w:val="en-GB"/>
        </w:rPr>
        <w:t>.</w:t>
      </w:r>
      <w:r w:rsidR="00872AFE" w:rsidRPr="00711388">
        <w:rPr>
          <w:lang w:val="en-GB"/>
        </w:rPr>
        <w:tab/>
        <w:t>All or part of the obligation has been formally settled as an annuity; and</w:t>
      </w:r>
    </w:p>
    <w:p w14:paraId="1B23726D" w14:textId="0C731393" w:rsidR="00872AFE" w:rsidRPr="00711388" w:rsidRDefault="00872AFE" w:rsidP="00872AFE">
      <w:pPr>
        <w:pStyle w:val="Point0"/>
        <w:rPr>
          <w:lang w:val="en-GB"/>
        </w:rPr>
      </w:pPr>
      <w:r w:rsidRPr="00711388">
        <w:rPr>
          <w:lang w:val="en-GB"/>
        </w:rPr>
        <w:tab/>
        <w:t>i</w:t>
      </w:r>
      <w:r w:rsidR="00FF1AF3" w:rsidRPr="00711388">
        <w:rPr>
          <w:lang w:val="en-GB"/>
        </w:rPr>
        <w:t>i</w:t>
      </w:r>
      <w:r w:rsidRPr="00711388">
        <w:rPr>
          <w:lang w:val="en-GB"/>
        </w:rPr>
        <w:t>.</w:t>
      </w:r>
      <w:r w:rsidRPr="00711388">
        <w:rPr>
          <w:lang w:val="en-GB"/>
        </w:rPr>
        <w:tab/>
        <w:t>a best estimate of an obligation formally settled as an annuity can be established using life techniques.</w:t>
      </w:r>
    </w:p>
    <w:p w14:paraId="39E97C71" w14:textId="77777777" w:rsidR="00872AFE" w:rsidRPr="00711388" w:rsidRDefault="00872AFE" w:rsidP="00872AFE">
      <w:pPr>
        <w:rPr>
          <w:lang w:val="en-GB"/>
        </w:rPr>
      </w:pPr>
      <w:r w:rsidRPr="00711388">
        <w:rPr>
          <w:lang w:val="en-GB"/>
        </w:rPr>
        <w:t>Formally settled as an annuity typically means that a legal process has ordered that the beneficiary is to receive payments as an annuity.</w:t>
      </w:r>
    </w:p>
    <w:p w14:paraId="4D57C168" w14:textId="60D99512" w:rsidR="00872AFE" w:rsidRPr="00711388" w:rsidRDefault="00872AFE" w:rsidP="00872AFE">
      <w:pPr>
        <w:rPr>
          <w:lang w:val="en-GB"/>
        </w:rPr>
      </w:pPr>
      <w:r w:rsidRPr="00711388">
        <w:rPr>
          <w:lang w:val="en-GB"/>
        </w:rPr>
        <w:t>The sum of provisions in templates S.16.01 and S.19.01 for one non</w:t>
      </w:r>
      <w:r w:rsidR="00711388" w:rsidRPr="00711388">
        <w:rPr>
          <w:lang w:val="en-GB"/>
        </w:rPr>
        <w:t>-</w:t>
      </w:r>
      <w:r w:rsidRPr="00711388">
        <w:rPr>
          <w:lang w:val="en-GB"/>
        </w:rPr>
        <w:t>life line of business, as defined in Annex I to Delegated Regulation (EU) 2015/35, represents the total claims reserves originating from this line of business.</w:t>
      </w:r>
    </w:p>
    <w:p w14:paraId="3AA3A220" w14:textId="1BD84071" w:rsidR="00872AFE" w:rsidRPr="00711388" w:rsidRDefault="00872AFE" w:rsidP="00872AFE">
      <w:pPr>
        <w:rPr>
          <w:ins w:id="1370" w:author="Author"/>
          <w:lang w:val="en-GB"/>
        </w:rPr>
      </w:pPr>
      <w:r w:rsidRPr="00711388">
        <w:rPr>
          <w:lang w:val="en-GB"/>
        </w:rPr>
        <w:t xml:space="preserve">If option „2 </w:t>
      </w:r>
      <w:r w:rsidR="00711388" w:rsidRPr="00711388">
        <w:rPr>
          <w:lang w:val="en-GB"/>
        </w:rPr>
        <w:t>-</w:t>
      </w:r>
      <w:r w:rsidRPr="00711388">
        <w:rPr>
          <w:lang w:val="en-GB"/>
        </w:rPr>
        <w:t xml:space="preserve"> reporting currency“ is selected in Z0040 “currency conversion”, the default value should be reported in Z0030 “currency”.</w:t>
      </w:r>
    </w:p>
    <w:p w14:paraId="369359CE" w14:textId="0DAC8030" w:rsidR="007D3C38" w:rsidRPr="00711388" w:rsidRDefault="007D3C38" w:rsidP="00872AFE">
      <w:pPr>
        <w:rPr>
          <w:lang w:val="en-GB"/>
        </w:rPr>
      </w:pPr>
      <w:ins w:id="1371" w:author="Author">
        <w:r w:rsidRPr="00711388">
          <w:rPr>
            <w:lang w:val="en-GB"/>
          </w:rPr>
          <w:t xml:space="preserve">Claims </w:t>
        </w:r>
        <w:commentRangeStart w:id="1372"/>
        <w:r w:rsidRPr="00711388">
          <w:rPr>
            <w:lang w:val="en-GB"/>
          </w:rPr>
          <w:t>paid</w:t>
        </w:r>
        <w:commentRangeEnd w:id="1372"/>
        <w:r w:rsidR="006B22AB" w:rsidRPr="00711388">
          <w:rPr>
            <w:rStyle w:val="CommentReference"/>
            <w:lang w:val="en-GB"/>
          </w:rPr>
          <w:commentReference w:id="1372"/>
        </w:r>
        <w:r w:rsidR="00D80343" w:rsidRPr="00711388">
          <w:rPr>
            <w:lang w:val="en-GB"/>
          </w:rPr>
          <w:t>, Gross Reported but not settled claims (</w:t>
        </w:r>
        <w:commentRangeStart w:id="1373"/>
        <w:r w:rsidR="00D80343" w:rsidRPr="00711388">
          <w:rPr>
            <w:lang w:val="en-GB"/>
          </w:rPr>
          <w:t>RBNS</w:t>
        </w:r>
        <w:commentRangeEnd w:id="1373"/>
        <w:r w:rsidR="00D80343" w:rsidRPr="00711388">
          <w:rPr>
            <w:rStyle w:val="CommentReference"/>
            <w:lang w:val="en-GB"/>
          </w:rPr>
          <w:commentReference w:id="1373"/>
        </w:r>
        <w:r w:rsidR="00D80343" w:rsidRPr="00711388">
          <w:rPr>
            <w:lang w:val="en-GB"/>
          </w:rPr>
          <w:t>)</w:t>
        </w:r>
        <w:r w:rsidRPr="00711388">
          <w:rPr>
            <w:lang w:val="en-GB"/>
          </w:rPr>
          <w:t xml:space="preserve"> and the Undiscounted Best Estimate triangles include only claims management expenses, directly attributable to a cla</w:t>
        </w:r>
        <w:r w:rsidR="00057681" w:rsidRPr="00711388">
          <w:rPr>
            <w:lang w:val="en-GB"/>
          </w:rPr>
          <w:t>im</w:t>
        </w:r>
        <w:r w:rsidRPr="00711388">
          <w:rPr>
            <w:lang w:val="en-GB"/>
          </w:rPr>
          <w:t xml:space="preserve"> (ALAE). Other expenses</w:t>
        </w:r>
        <w:r w:rsidR="00057681" w:rsidRPr="00711388">
          <w:rPr>
            <w:lang w:val="en-GB"/>
          </w:rPr>
          <w:t xml:space="preserve"> than ALAE</w:t>
        </w:r>
        <w:r w:rsidRPr="00711388">
          <w:rPr>
            <w:lang w:val="en-GB"/>
          </w:rPr>
          <w:t xml:space="preserve"> </w:t>
        </w:r>
        <w:r w:rsidR="00B61263" w:rsidRPr="00711388">
          <w:rPr>
            <w:lang w:val="en-GB"/>
          </w:rPr>
          <w:t xml:space="preserve">that need to be considered in the Best Estimate calculation in accordance with Art. </w:t>
        </w:r>
        <w:r w:rsidR="002D5154" w:rsidRPr="00711388">
          <w:rPr>
            <w:lang w:val="en-GB"/>
          </w:rPr>
          <w:t xml:space="preserve">31 </w:t>
        </w:r>
        <w:r w:rsidR="00B61263" w:rsidRPr="00711388">
          <w:rPr>
            <w:lang w:val="en-GB"/>
          </w:rPr>
          <w:t>Delegated Regulation</w:t>
        </w:r>
        <w:r w:rsidR="002D5154" w:rsidRPr="00711388">
          <w:rPr>
            <w:lang w:val="en-GB"/>
          </w:rPr>
          <w:t xml:space="preserve"> 2015/35</w:t>
        </w:r>
        <w:r w:rsidR="00B61263" w:rsidRPr="00711388">
          <w:rPr>
            <w:lang w:val="en-GB"/>
          </w:rPr>
          <w:t xml:space="preserve"> are not included in the claims paid</w:t>
        </w:r>
        <w:r w:rsidR="00057681" w:rsidRPr="00711388">
          <w:rPr>
            <w:lang w:val="en-GB"/>
          </w:rPr>
          <w:t>, RBNS</w:t>
        </w:r>
        <w:r w:rsidR="00B61263" w:rsidRPr="00711388">
          <w:rPr>
            <w:lang w:val="en-GB"/>
          </w:rPr>
          <w:t xml:space="preserve"> and Undiscounted Best Estimate triangles, but reported in separate tables in a more aggregated form. </w:t>
        </w:r>
        <w:r w:rsidR="002D5154" w:rsidRPr="00711388">
          <w:rPr>
            <w:lang w:val="en-GB"/>
          </w:rPr>
          <w:t>For the other expenses and other cash flows only a split by line of business, but no split by accident/underwriting year and no split by currency is required.</w:t>
        </w:r>
        <w:r w:rsidR="00B61263" w:rsidRPr="00711388">
          <w:rPr>
            <w:lang w:val="en-GB"/>
          </w:rPr>
          <w:t xml:space="preserve"> ULAE expenses</w:t>
        </w:r>
        <w:r w:rsidR="002D5154" w:rsidRPr="00711388">
          <w:rPr>
            <w:lang w:val="en-GB"/>
          </w:rPr>
          <w:t xml:space="preserve"> as a part of other expen</w:t>
        </w:r>
        <w:r w:rsidR="001D01B8">
          <w:rPr>
            <w:lang w:val="en-GB"/>
          </w:rPr>
          <w:t>s</w:t>
        </w:r>
        <w:r w:rsidR="002D5154" w:rsidRPr="00711388">
          <w:rPr>
            <w:lang w:val="en-GB"/>
          </w:rPr>
          <w:t>es</w:t>
        </w:r>
        <w:r w:rsidR="00B61263" w:rsidRPr="00711388">
          <w:rPr>
            <w:lang w:val="en-GB"/>
          </w:rPr>
          <w:t xml:space="preserve"> refer to claims management expenses that are not directly attributable to a claim. </w:t>
        </w:r>
      </w:ins>
    </w:p>
    <w:tbl>
      <w:tblPr>
        <w:tblW w:w="9286" w:type="dxa"/>
        <w:tblLayout w:type="fixed"/>
        <w:tblLook w:val="0000" w:firstRow="0" w:lastRow="0" w:firstColumn="0" w:lastColumn="0" w:noHBand="0" w:noVBand="0"/>
      </w:tblPr>
      <w:tblGrid>
        <w:gridCol w:w="1114"/>
        <w:gridCol w:w="2043"/>
        <w:gridCol w:w="6129"/>
      </w:tblGrid>
      <w:tr w:rsidR="00872AFE" w:rsidRPr="00711388" w14:paraId="071F8869" w14:textId="77777777" w:rsidTr="004B78EA">
        <w:tc>
          <w:tcPr>
            <w:tcW w:w="1114" w:type="dxa"/>
            <w:tcBorders>
              <w:top w:val="single" w:sz="2" w:space="0" w:color="auto"/>
              <w:left w:val="single" w:sz="2" w:space="0" w:color="auto"/>
              <w:bottom w:val="single" w:sz="2" w:space="0" w:color="auto"/>
              <w:right w:val="single" w:sz="2" w:space="0" w:color="auto"/>
            </w:tcBorders>
          </w:tcPr>
          <w:p w14:paraId="328F7C51" w14:textId="77777777" w:rsidR="00872AFE" w:rsidRPr="00711388" w:rsidRDefault="00872AFE" w:rsidP="00567869">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45A10F55" w14:textId="77777777" w:rsidR="00872AFE" w:rsidRPr="00711388" w:rsidRDefault="00872AFE" w:rsidP="00567869">
            <w:pPr>
              <w:pStyle w:val="NormalCentered"/>
              <w:rPr>
                <w:lang w:val="en-GB"/>
              </w:rPr>
            </w:pPr>
            <w:r w:rsidRPr="00711388">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4ED61CE6" w14:textId="77777777" w:rsidR="00872AFE" w:rsidRPr="00711388" w:rsidRDefault="00872AFE" w:rsidP="00567869">
            <w:pPr>
              <w:pStyle w:val="NormalCentered"/>
              <w:rPr>
                <w:lang w:val="en-GB"/>
              </w:rPr>
            </w:pPr>
            <w:r w:rsidRPr="00711388">
              <w:rPr>
                <w:lang w:val="en-GB"/>
              </w:rPr>
              <w:t>INSTRUCTIONS</w:t>
            </w:r>
          </w:p>
        </w:tc>
      </w:tr>
      <w:tr w:rsidR="00872AFE" w:rsidRPr="00711388" w14:paraId="4F8B90D8" w14:textId="77777777" w:rsidTr="004B78EA">
        <w:tc>
          <w:tcPr>
            <w:tcW w:w="1114" w:type="dxa"/>
            <w:tcBorders>
              <w:top w:val="single" w:sz="2" w:space="0" w:color="auto"/>
              <w:left w:val="single" w:sz="2" w:space="0" w:color="auto"/>
              <w:bottom w:val="single" w:sz="2" w:space="0" w:color="auto"/>
              <w:right w:val="single" w:sz="2" w:space="0" w:color="auto"/>
            </w:tcBorders>
          </w:tcPr>
          <w:p w14:paraId="5FC0EA5A" w14:textId="77777777" w:rsidR="00872AFE" w:rsidRPr="00711388" w:rsidRDefault="00872AFE" w:rsidP="00567869">
            <w:pPr>
              <w:pStyle w:val="NormalLeft"/>
              <w:rPr>
                <w:lang w:val="en-GB"/>
              </w:rPr>
            </w:pPr>
            <w:r w:rsidRPr="00711388">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06EB601B" w14:textId="77777777" w:rsidR="00872AFE" w:rsidRPr="00711388" w:rsidRDefault="00872AFE" w:rsidP="00567869">
            <w:pPr>
              <w:pStyle w:val="NormalLeft"/>
              <w:rPr>
                <w:lang w:val="en-GB"/>
              </w:rPr>
            </w:pPr>
            <w:r w:rsidRPr="00711388">
              <w:rPr>
                <w:lang w:val="en-GB"/>
              </w:rPr>
              <w:t>Line of Business</w:t>
            </w:r>
          </w:p>
        </w:tc>
        <w:tc>
          <w:tcPr>
            <w:tcW w:w="6129" w:type="dxa"/>
            <w:tcBorders>
              <w:top w:val="single" w:sz="2" w:space="0" w:color="auto"/>
              <w:left w:val="single" w:sz="2" w:space="0" w:color="auto"/>
              <w:bottom w:val="single" w:sz="2" w:space="0" w:color="auto"/>
              <w:right w:val="single" w:sz="2" w:space="0" w:color="auto"/>
            </w:tcBorders>
          </w:tcPr>
          <w:p w14:paraId="0ED2A462" w14:textId="77777777" w:rsidR="00872AFE" w:rsidRPr="00711388" w:rsidRDefault="00872AFE" w:rsidP="00567869">
            <w:pPr>
              <w:pStyle w:val="NormalLeft"/>
              <w:rPr>
                <w:lang w:val="en-GB"/>
              </w:rPr>
            </w:pPr>
            <w:r w:rsidRPr="00711388">
              <w:rPr>
                <w:lang w:val="en-GB"/>
              </w:rPr>
              <w:t>Identification of the line of business, as defined in Annex I to Delegated Regulation (EU) 2015/35, reported. The following closed list shall be used:</w:t>
            </w:r>
          </w:p>
          <w:p w14:paraId="41F8FC66" w14:textId="3DAFBD85"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1 and 13 Medical expense insurance</w:t>
            </w:r>
          </w:p>
          <w:p w14:paraId="07F7A2C2" w14:textId="0291EFD5"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2 and 14 Income protection insurance</w:t>
            </w:r>
          </w:p>
          <w:p w14:paraId="422BADD0" w14:textId="29BF9430"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3 and 15 Workers' compensation insurance</w:t>
            </w:r>
          </w:p>
          <w:p w14:paraId="20B7ED64" w14:textId="0B88ECCF"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4 and 16 Motor vehicle liability insurance</w:t>
            </w:r>
          </w:p>
          <w:p w14:paraId="4B1ACD39" w14:textId="3115B703"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5 and 17 Other motor insurance</w:t>
            </w:r>
          </w:p>
          <w:p w14:paraId="5E3FF0E0" w14:textId="002A8D08"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6 and 18 Marine, aviation and transport insurance</w:t>
            </w:r>
          </w:p>
          <w:p w14:paraId="5608B42A" w14:textId="3AB747D7"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7 and 19 Fire and other damage to property insurance</w:t>
            </w:r>
          </w:p>
          <w:p w14:paraId="26F49397" w14:textId="0CDE07CC"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8 and 20 General liability insurance</w:t>
            </w:r>
          </w:p>
          <w:p w14:paraId="0FCEC3A7" w14:textId="256C9299"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9 and 21 Credit and suretyship insurance</w:t>
            </w:r>
          </w:p>
          <w:p w14:paraId="0A348F33" w14:textId="3928AD89" w:rsidR="00872AFE" w:rsidRPr="00711388" w:rsidRDefault="00872AFE" w:rsidP="00567869">
            <w:pPr>
              <w:pStyle w:val="NormalLeft"/>
              <w:rPr>
                <w:lang w:val="en-GB"/>
              </w:rPr>
            </w:pPr>
            <w:r w:rsidRPr="00711388">
              <w:rPr>
                <w:lang w:val="en-GB"/>
              </w:rPr>
              <w:t xml:space="preserve">10 </w:t>
            </w:r>
            <w:r w:rsidR="00845F43" w:rsidRPr="00711388">
              <w:rPr>
                <w:lang w:val="en-GB"/>
              </w:rPr>
              <w:t>-</w:t>
            </w:r>
            <w:r w:rsidRPr="00711388">
              <w:rPr>
                <w:lang w:val="en-GB"/>
              </w:rPr>
              <w:t xml:space="preserve"> 10 and 22 Legal expenses insurance</w:t>
            </w:r>
          </w:p>
          <w:p w14:paraId="1D664D7A" w14:textId="65678EF2" w:rsidR="00872AFE" w:rsidRPr="00711388" w:rsidRDefault="00872AFE" w:rsidP="00567869">
            <w:pPr>
              <w:pStyle w:val="NormalLeft"/>
              <w:rPr>
                <w:lang w:val="en-GB"/>
              </w:rPr>
            </w:pPr>
            <w:r w:rsidRPr="00711388">
              <w:rPr>
                <w:lang w:val="en-GB"/>
              </w:rPr>
              <w:t xml:space="preserve">11 </w:t>
            </w:r>
            <w:r w:rsidR="00845F43" w:rsidRPr="00711388">
              <w:rPr>
                <w:lang w:val="en-GB"/>
              </w:rPr>
              <w:t>-</w:t>
            </w:r>
            <w:r w:rsidRPr="00711388">
              <w:rPr>
                <w:lang w:val="en-GB"/>
              </w:rPr>
              <w:t xml:space="preserve"> 11 and 23 Assistance</w:t>
            </w:r>
          </w:p>
          <w:p w14:paraId="78B712C4" w14:textId="4F089005" w:rsidR="00872AFE" w:rsidRPr="00711388" w:rsidRDefault="00872AFE" w:rsidP="00567869">
            <w:pPr>
              <w:pStyle w:val="NormalLeft"/>
              <w:rPr>
                <w:lang w:val="en-GB"/>
              </w:rPr>
            </w:pPr>
            <w:r w:rsidRPr="00711388">
              <w:rPr>
                <w:lang w:val="en-GB"/>
              </w:rPr>
              <w:t xml:space="preserve">12 </w:t>
            </w:r>
            <w:r w:rsidR="00845F43" w:rsidRPr="00711388">
              <w:rPr>
                <w:lang w:val="en-GB"/>
              </w:rPr>
              <w:t>-</w:t>
            </w:r>
            <w:r w:rsidRPr="00711388">
              <w:rPr>
                <w:lang w:val="en-GB"/>
              </w:rPr>
              <w:t xml:space="preserve"> 12 and 24 Miscellaneous financial loss</w:t>
            </w:r>
          </w:p>
          <w:p w14:paraId="2257D40E" w14:textId="20541733" w:rsidR="00872AFE" w:rsidRPr="00711388" w:rsidRDefault="00872AFE" w:rsidP="00567869">
            <w:pPr>
              <w:pStyle w:val="NormalLeft"/>
              <w:rPr>
                <w:lang w:val="en-GB"/>
              </w:rPr>
            </w:pPr>
            <w:r w:rsidRPr="00711388">
              <w:rPr>
                <w:lang w:val="en-GB"/>
              </w:rPr>
              <w:t xml:space="preserve">25 </w:t>
            </w:r>
            <w:r w:rsidR="00845F43" w:rsidRPr="00711388">
              <w:rPr>
                <w:lang w:val="en-GB"/>
              </w:rPr>
              <w:t>-</w:t>
            </w:r>
            <w:r w:rsidRPr="00711388">
              <w:rPr>
                <w:lang w:val="en-GB"/>
              </w:rPr>
              <w:t xml:space="preserve"> Non</w:t>
            </w:r>
            <w:r w:rsidR="00711388" w:rsidRPr="00711388">
              <w:rPr>
                <w:lang w:val="en-GB"/>
              </w:rPr>
              <w:t>-</w:t>
            </w:r>
            <w:r w:rsidRPr="00711388">
              <w:rPr>
                <w:lang w:val="en-GB"/>
              </w:rPr>
              <w:t>proportional health reinsurance</w:t>
            </w:r>
          </w:p>
          <w:p w14:paraId="1E6ED177" w14:textId="1711B892" w:rsidR="00872AFE" w:rsidRPr="00711388" w:rsidRDefault="00872AFE" w:rsidP="00567869">
            <w:pPr>
              <w:pStyle w:val="NormalLeft"/>
              <w:rPr>
                <w:lang w:val="en-GB"/>
              </w:rPr>
            </w:pPr>
            <w:r w:rsidRPr="00711388">
              <w:rPr>
                <w:lang w:val="en-GB"/>
              </w:rPr>
              <w:t xml:space="preserve">26 </w:t>
            </w:r>
            <w:r w:rsidR="00845F43" w:rsidRPr="00711388">
              <w:rPr>
                <w:lang w:val="en-GB"/>
              </w:rPr>
              <w:t>-</w:t>
            </w:r>
            <w:r w:rsidRPr="00711388">
              <w:rPr>
                <w:lang w:val="en-GB"/>
              </w:rPr>
              <w:t xml:space="preserve"> Non</w:t>
            </w:r>
            <w:r w:rsidR="00711388" w:rsidRPr="00711388">
              <w:rPr>
                <w:lang w:val="en-GB"/>
              </w:rPr>
              <w:t>-</w:t>
            </w:r>
            <w:r w:rsidRPr="00711388">
              <w:rPr>
                <w:lang w:val="en-GB"/>
              </w:rPr>
              <w:t>proportional casualty reinsurance</w:t>
            </w:r>
          </w:p>
          <w:p w14:paraId="1C66746F" w14:textId="15F62CC3" w:rsidR="00872AFE" w:rsidRPr="00711388" w:rsidRDefault="00872AFE" w:rsidP="00567869">
            <w:pPr>
              <w:pStyle w:val="NormalLeft"/>
              <w:rPr>
                <w:lang w:val="en-GB"/>
              </w:rPr>
            </w:pPr>
            <w:r w:rsidRPr="00711388">
              <w:rPr>
                <w:lang w:val="en-GB"/>
              </w:rPr>
              <w:t xml:space="preserve">27 </w:t>
            </w:r>
            <w:r w:rsidR="00845F43" w:rsidRPr="00711388">
              <w:rPr>
                <w:lang w:val="en-GB"/>
              </w:rPr>
              <w:t>-</w:t>
            </w:r>
            <w:r w:rsidRPr="00711388">
              <w:rPr>
                <w:lang w:val="en-GB"/>
              </w:rPr>
              <w:t xml:space="preserve"> Non</w:t>
            </w:r>
            <w:r w:rsidR="00711388" w:rsidRPr="00711388">
              <w:rPr>
                <w:lang w:val="en-GB"/>
              </w:rPr>
              <w:t>-</w:t>
            </w:r>
            <w:r w:rsidRPr="00711388">
              <w:rPr>
                <w:lang w:val="en-GB"/>
              </w:rPr>
              <w:t>proportional marine, aviation and transport reinsurance</w:t>
            </w:r>
          </w:p>
          <w:p w14:paraId="218D94A0" w14:textId="035F7A42" w:rsidR="00872AFE" w:rsidRPr="00711388" w:rsidRDefault="00872AFE" w:rsidP="00567869">
            <w:pPr>
              <w:pStyle w:val="NormalLeft"/>
              <w:rPr>
                <w:lang w:val="en-GB"/>
              </w:rPr>
            </w:pPr>
            <w:r w:rsidRPr="00711388">
              <w:rPr>
                <w:lang w:val="en-GB"/>
              </w:rPr>
              <w:t xml:space="preserve">28 </w:t>
            </w:r>
            <w:r w:rsidR="00845F43" w:rsidRPr="00711388">
              <w:rPr>
                <w:lang w:val="en-GB"/>
              </w:rPr>
              <w:t>-</w:t>
            </w:r>
            <w:r w:rsidRPr="00711388">
              <w:rPr>
                <w:lang w:val="en-GB"/>
              </w:rPr>
              <w:t xml:space="preserve"> Non</w:t>
            </w:r>
            <w:r w:rsidR="00711388" w:rsidRPr="00711388">
              <w:rPr>
                <w:lang w:val="en-GB"/>
              </w:rPr>
              <w:t>-</w:t>
            </w:r>
            <w:r w:rsidRPr="00711388">
              <w:rPr>
                <w:lang w:val="en-GB"/>
              </w:rPr>
              <w:t>proportional property reinsurance</w:t>
            </w:r>
          </w:p>
        </w:tc>
      </w:tr>
      <w:tr w:rsidR="00872AFE" w:rsidRPr="00711388" w14:paraId="768D40B1" w14:textId="77777777" w:rsidTr="004B78EA">
        <w:tc>
          <w:tcPr>
            <w:tcW w:w="1114" w:type="dxa"/>
            <w:tcBorders>
              <w:top w:val="single" w:sz="2" w:space="0" w:color="auto"/>
              <w:left w:val="single" w:sz="2" w:space="0" w:color="auto"/>
              <w:bottom w:val="single" w:sz="2" w:space="0" w:color="auto"/>
              <w:right w:val="single" w:sz="2" w:space="0" w:color="auto"/>
            </w:tcBorders>
          </w:tcPr>
          <w:p w14:paraId="38409CB0" w14:textId="77777777" w:rsidR="00872AFE" w:rsidRPr="00711388" w:rsidRDefault="00872AFE" w:rsidP="00567869">
            <w:pPr>
              <w:pStyle w:val="NormalLeft"/>
              <w:rPr>
                <w:lang w:val="en-GB"/>
              </w:rPr>
            </w:pPr>
            <w:r w:rsidRPr="00711388">
              <w:rPr>
                <w:lang w:val="en-GB"/>
              </w:rPr>
              <w:t>Z0020</w:t>
            </w:r>
          </w:p>
        </w:tc>
        <w:tc>
          <w:tcPr>
            <w:tcW w:w="2043" w:type="dxa"/>
            <w:tcBorders>
              <w:top w:val="single" w:sz="2" w:space="0" w:color="auto"/>
              <w:left w:val="single" w:sz="2" w:space="0" w:color="auto"/>
              <w:bottom w:val="single" w:sz="2" w:space="0" w:color="auto"/>
              <w:right w:val="single" w:sz="2" w:space="0" w:color="auto"/>
            </w:tcBorders>
          </w:tcPr>
          <w:p w14:paraId="21C7ED32" w14:textId="77777777" w:rsidR="00872AFE" w:rsidRPr="00711388" w:rsidRDefault="00872AFE" w:rsidP="00567869">
            <w:pPr>
              <w:pStyle w:val="NormalLeft"/>
              <w:rPr>
                <w:lang w:val="en-GB"/>
              </w:rPr>
            </w:pPr>
            <w:r w:rsidRPr="00711388">
              <w:rPr>
                <w:lang w:val="en-GB"/>
              </w:rPr>
              <w:t>Accident year or Underwriting year</w:t>
            </w:r>
          </w:p>
        </w:tc>
        <w:tc>
          <w:tcPr>
            <w:tcW w:w="6129" w:type="dxa"/>
            <w:tcBorders>
              <w:top w:val="single" w:sz="2" w:space="0" w:color="auto"/>
              <w:left w:val="single" w:sz="2" w:space="0" w:color="auto"/>
              <w:bottom w:val="single" w:sz="2" w:space="0" w:color="auto"/>
              <w:right w:val="single" w:sz="2" w:space="0" w:color="auto"/>
            </w:tcBorders>
          </w:tcPr>
          <w:p w14:paraId="0DE3682A" w14:textId="77777777" w:rsidR="00872AFE" w:rsidRPr="00711388" w:rsidRDefault="00872AFE" w:rsidP="00567869">
            <w:pPr>
              <w:pStyle w:val="NormalLeft"/>
              <w:rPr>
                <w:lang w:val="en-GB"/>
              </w:rPr>
            </w:pPr>
            <w:r w:rsidRPr="00711388">
              <w:rPr>
                <w:lang w:val="en-GB"/>
              </w:rPr>
              <w:t>Report the standard used by the undertakings for reporting of claims development. One of the options from the following closed list shall be used:</w:t>
            </w:r>
          </w:p>
          <w:p w14:paraId="681FD44B" w14:textId="3ED0AAB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Accident year</w:t>
            </w:r>
          </w:p>
          <w:p w14:paraId="28203490" w14:textId="04EF1CA7"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Underwriting year</w:t>
            </w:r>
          </w:p>
        </w:tc>
      </w:tr>
      <w:tr w:rsidR="00872AFE" w:rsidRPr="00711388" w14:paraId="5560B16F" w14:textId="77777777" w:rsidTr="004B78EA">
        <w:tc>
          <w:tcPr>
            <w:tcW w:w="1114" w:type="dxa"/>
            <w:tcBorders>
              <w:top w:val="single" w:sz="2" w:space="0" w:color="auto"/>
              <w:left w:val="single" w:sz="2" w:space="0" w:color="auto"/>
              <w:bottom w:val="single" w:sz="2" w:space="0" w:color="auto"/>
              <w:right w:val="single" w:sz="2" w:space="0" w:color="auto"/>
            </w:tcBorders>
          </w:tcPr>
          <w:p w14:paraId="23F7B1FA" w14:textId="77777777" w:rsidR="00872AFE" w:rsidRPr="00711388" w:rsidRDefault="00872AFE" w:rsidP="00567869">
            <w:pPr>
              <w:pStyle w:val="NormalLeft"/>
              <w:rPr>
                <w:lang w:val="en-GB"/>
              </w:rPr>
            </w:pPr>
            <w:r w:rsidRPr="00711388">
              <w:rPr>
                <w:lang w:val="en-GB"/>
              </w:rPr>
              <w:t>Z0030</w:t>
            </w:r>
          </w:p>
        </w:tc>
        <w:tc>
          <w:tcPr>
            <w:tcW w:w="2043" w:type="dxa"/>
            <w:tcBorders>
              <w:top w:val="single" w:sz="2" w:space="0" w:color="auto"/>
              <w:left w:val="single" w:sz="2" w:space="0" w:color="auto"/>
              <w:bottom w:val="single" w:sz="2" w:space="0" w:color="auto"/>
              <w:right w:val="single" w:sz="2" w:space="0" w:color="auto"/>
            </w:tcBorders>
          </w:tcPr>
          <w:p w14:paraId="7073780B" w14:textId="77777777" w:rsidR="00872AFE" w:rsidRPr="00711388" w:rsidRDefault="00872AFE" w:rsidP="00567869">
            <w:pPr>
              <w:pStyle w:val="NormalLeft"/>
              <w:rPr>
                <w:lang w:val="en-GB"/>
              </w:rPr>
            </w:pPr>
            <w:r w:rsidRPr="00711388">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18D12EFE" w14:textId="77777777" w:rsidR="00872AFE" w:rsidRPr="00711388" w:rsidRDefault="00872AFE" w:rsidP="00567869">
            <w:pPr>
              <w:pStyle w:val="NormalLeft"/>
              <w:rPr>
                <w:lang w:val="en-GB"/>
              </w:rPr>
            </w:pPr>
            <w:r w:rsidRPr="00711388">
              <w:rPr>
                <w:lang w:val="en-GB"/>
              </w:rPr>
              <w:t>Identify the ISO 4217 alphabetic code of the currency in which the obligation is denominated.</w:t>
            </w:r>
          </w:p>
          <w:p w14:paraId="2C047674" w14:textId="77777777" w:rsidR="00872AFE" w:rsidRPr="00711388" w:rsidRDefault="00872AFE" w:rsidP="00567869">
            <w:pPr>
              <w:pStyle w:val="NormalLeft"/>
              <w:rPr>
                <w:lang w:val="en-GB"/>
              </w:rPr>
            </w:pPr>
            <w:r w:rsidRPr="00711388">
              <w:rPr>
                <w:lang w:val="en-GB"/>
              </w:rPr>
              <w:t xml:space="preserve">This item shall be filled in with ‘Total’ when reporting the total for the line of business, as defined in Annex I to Delegated Regulation (EU) 2015/35. </w:t>
            </w:r>
          </w:p>
          <w:p w14:paraId="4241121D" w14:textId="77777777" w:rsidR="00872AFE" w:rsidRPr="00711388" w:rsidRDefault="00872AFE" w:rsidP="00567869">
            <w:pPr>
              <w:pStyle w:val="NormalLeft"/>
              <w:rPr>
                <w:lang w:val="en-GB"/>
              </w:rPr>
            </w:pPr>
          </w:p>
        </w:tc>
      </w:tr>
      <w:tr w:rsidR="00872AFE" w:rsidRPr="00711388" w14:paraId="593E4DCF" w14:textId="77777777" w:rsidTr="004B78EA">
        <w:tc>
          <w:tcPr>
            <w:tcW w:w="1114" w:type="dxa"/>
            <w:tcBorders>
              <w:top w:val="single" w:sz="2" w:space="0" w:color="auto"/>
              <w:left w:val="single" w:sz="2" w:space="0" w:color="auto"/>
              <w:bottom w:val="single" w:sz="2" w:space="0" w:color="auto"/>
              <w:right w:val="single" w:sz="2" w:space="0" w:color="auto"/>
            </w:tcBorders>
          </w:tcPr>
          <w:p w14:paraId="7983D36D" w14:textId="77777777" w:rsidR="00872AFE" w:rsidRPr="00711388" w:rsidRDefault="00872AFE" w:rsidP="00567869">
            <w:pPr>
              <w:pStyle w:val="NormalLeft"/>
              <w:rPr>
                <w:lang w:val="en-GB"/>
              </w:rPr>
            </w:pPr>
            <w:r w:rsidRPr="00711388">
              <w:rPr>
                <w:lang w:val="en-GB"/>
              </w:rPr>
              <w:t>Z0040</w:t>
            </w:r>
          </w:p>
        </w:tc>
        <w:tc>
          <w:tcPr>
            <w:tcW w:w="2043" w:type="dxa"/>
            <w:tcBorders>
              <w:top w:val="single" w:sz="2" w:space="0" w:color="auto"/>
              <w:left w:val="single" w:sz="2" w:space="0" w:color="auto"/>
              <w:bottom w:val="single" w:sz="2" w:space="0" w:color="auto"/>
              <w:right w:val="single" w:sz="2" w:space="0" w:color="auto"/>
            </w:tcBorders>
          </w:tcPr>
          <w:p w14:paraId="5152F036" w14:textId="77777777" w:rsidR="00872AFE" w:rsidRPr="00711388" w:rsidRDefault="00872AFE" w:rsidP="00567869">
            <w:pPr>
              <w:pStyle w:val="NormalLeft"/>
              <w:rPr>
                <w:lang w:val="en-GB"/>
              </w:rPr>
            </w:pPr>
            <w:r w:rsidRPr="00711388">
              <w:rPr>
                <w:lang w:val="en-GB"/>
              </w:rPr>
              <w:t>Currency conversion</w:t>
            </w:r>
          </w:p>
        </w:tc>
        <w:tc>
          <w:tcPr>
            <w:tcW w:w="6129" w:type="dxa"/>
            <w:tcBorders>
              <w:top w:val="single" w:sz="2" w:space="0" w:color="auto"/>
              <w:left w:val="single" w:sz="2" w:space="0" w:color="auto"/>
              <w:bottom w:val="single" w:sz="2" w:space="0" w:color="auto"/>
              <w:right w:val="single" w:sz="2" w:space="0" w:color="auto"/>
            </w:tcBorders>
          </w:tcPr>
          <w:p w14:paraId="75D62BF1" w14:textId="76D26449" w:rsidR="00872AFE" w:rsidRPr="00711388" w:rsidRDefault="00872AFE" w:rsidP="00567869">
            <w:pPr>
              <w:pStyle w:val="NormalLeft"/>
              <w:rPr>
                <w:lang w:val="en-GB"/>
              </w:rPr>
            </w:pPr>
            <w:r w:rsidRPr="00711388">
              <w:rPr>
                <w:lang w:val="en-GB"/>
              </w:rPr>
              <w:t xml:space="preserve">Identify if the information reported by currency is being reported in the original currency (default) or in the reporting </w:t>
            </w:r>
            <w:r w:rsidRPr="00711388">
              <w:rPr>
                <w:lang w:val="en-GB"/>
              </w:rPr>
              <w:lastRenderedPageBreak/>
              <w:t>currency (otherwise specified). The following close</w:t>
            </w:r>
            <w:r w:rsidR="0035144A" w:rsidRPr="00711388">
              <w:rPr>
                <w:lang w:val="en-GB"/>
              </w:rPr>
              <w:t>d</w:t>
            </w:r>
            <w:r w:rsidRPr="00711388">
              <w:rPr>
                <w:lang w:val="en-GB"/>
              </w:rPr>
              <w:t xml:space="preserve"> list shall be used:</w:t>
            </w:r>
          </w:p>
          <w:p w14:paraId="3460C512" w14:textId="5C0E33A6"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Original currency</w:t>
            </w:r>
          </w:p>
          <w:p w14:paraId="7F751B94" w14:textId="61A2F4F0"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Reporting currency</w:t>
            </w:r>
          </w:p>
          <w:p w14:paraId="4AAFE703" w14:textId="77777777" w:rsidR="00872AFE" w:rsidRPr="00711388" w:rsidRDefault="00872AFE" w:rsidP="00567869">
            <w:pPr>
              <w:pStyle w:val="NormalLeft"/>
              <w:rPr>
                <w:lang w:val="en-GB"/>
              </w:rPr>
            </w:pPr>
            <w:r w:rsidRPr="00711388">
              <w:rPr>
                <w:lang w:val="en-GB"/>
              </w:rPr>
              <w:t>Only applicable when reporting by currency.</w:t>
            </w:r>
          </w:p>
        </w:tc>
      </w:tr>
      <w:tr w:rsidR="00872AFE" w:rsidRPr="00711388" w14:paraId="0AA90B98" w14:textId="77777777" w:rsidTr="004B78EA">
        <w:tc>
          <w:tcPr>
            <w:tcW w:w="1114" w:type="dxa"/>
            <w:tcBorders>
              <w:top w:val="single" w:sz="2" w:space="0" w:color="auto"/>
              <w:left w:val="single" w:sz="2" w:space="0" w:color="auto"/>
              <w:bottom w:val="single" w:sz="2" w:space="0" w:color="auto"/>
              <w:right w:val="single" w:sz="2" w:space="0" w:color="auto"/>
            </w:tcBorders>
          </w:tcPr>
          <w:p w14:paraId="463BD15F" w14:textId="77777777" w:rsidR="00872AFE" w:rsidRPr="00711388" w:rsidRDefault="00872AFE" w:rsidP="00567869">
            <w:pPr>
              <w:pStyle w:val="NormalLeft"/>
              <w:rPr>
                <w:lang w:val="en-GB"/>
              </w:rPr>
            </w:pPr>
            <w:r w:rsidRPr="00711388">
              <w:rPr>
                <w:lang w:val="en-GB"/>
              </w:rPr>
              <w:lastRenderedPageBreak/>
              <w:t>C0010 to C0160/ R0100 to R0250</w:t>
            </w:r>
          </w:p>
        </w:tc>
        <w:tc>
          <w:tcPr>
            <w:tcW w:w="2043" w:type="dxa"/>
            <w:tcBorders>
              <w:top w:val="single" w:sz="2" w:space="0" w:color="auto"/>
              <w:left w:val="single" w:sz="2" w:space="0" w:color="auto"/>
              <w:bottom w:val="single" w:sz="2" w:space="0" w:color="auto"/>
              <w:right w:val="single" w:sz="2" w:space="0" w:color="auto"/>
            </w:tcBorders>
          </w:tcPr>
          <w:p w14:paraId="7FDBF4D0" w14:textId="3A594F8D" w:rsidR="00872AFE" w:rsidRPr="00711388" w:rsidRDefault="00872AFE" w:rsidP="00567869">
            <w:pPr>
              <w:pStyle w:val="NormalLeft"/>
              <w:rPr>
                <w:lang w:val="en-GB"/>
              </w:rPr>
            </w:pPr>
            <w:r w:rsidRPr="00711388">
              <w:rPr>
                <w:lang w:val="en-GB"/>
              </w:rPr>
              <w:t>Gross Claims Paid (non</w:t>
            </w:r>
            <w:r w:rsidR="00711388" w:rsidRPr="00711388">
              <w:rPr>
                <w:lang w:val="en-GB"/>
              </w:rPr>
              <w:t>-</w:t>
            </w:r>
            <w:r w:rsidRPr="00711388">
              <w:rPr>
                <w:lang w:val="en-GB"/>
              </w:rPr>
              <w:t xml:space="preserve">cumulative) </w:t>
            </w:r>
            <w:r w:rsidR="00711388" w:rsidRPr="00711388">
              <w:rPr>
                <w:lang w:val="en-GB"/>
              </w:rPr>
              <w:t>-</w:t>
            </w:r>
            <w:r w:rsidRPr="00711388">
              <w:rPr>
                <w:lang w:val="en-GB"/>
              </w:rPr>
              <w:t>Triangle</w:t>
            </w:r>
          </w:p>
        </w:tc>
        <w:tc>
          <w:tcPr>
            <w:tcW w:w="6129" w:type="dxa"/>
            <w:tcBorders>
              <w:top w:val="single" w:sz="2" w:space="0" w:color="auto"/>
              <w:left w:val="single" w:sz="2" w:space="0" w:color="auto"/>
              <w:bottom w:val="single" w:sz="2" w:space="0" w:color="auto"/>
              <w:right w:val="single" w:sz="2" w:space="0" w:color="auto"/>
            </w:tcBorders>
          </w:tcPr>
          <w:p w14:paraId="344BBE75" w14:textId="2EBA346A" w:rsidR="00872AFE" w:rsidRPr="00711388" w:rsidRDefault="00872AFE" w:rsidP="00567869">
            <w:pPr>
              <w:pStyle w:val="NormalLeft"/>
              <w:rPr>
                <w:lang w:val="en-GB"/>
              </w:rPr>
            </w:pPr>
            <w:r w:rsidRPr="00711388">
              <w:rPr>
                <w:lang w:val="en-GB"/>
              </w:rPr>
              <w:t xml:space="preserve">The Gross Claims Paid, net of salvage and subrogation, </w:t>
            </w:r>
            <w:del w:id="1374" w:author="Author">
              <w:r w:rsidRPr="00711388" w:rsidDel="001262F1">
                <w:rPr>
                  <w:lang w:val="en-GB"/>
                </w:rPr>
                <w:delText xml:space="preserve">excluding expenses, </w:delText>
              </w:r>
            </w:del>
            <w:r w:rsidRPr="00711388">
              <w:rPr>
                <w:lang w:val="en-GB"/>
              </w:rPr>
              <w:t>in a triangle showing the developments of the gross claims payment already made: for each of the accident/underwriting years from N</w:t>
            </w:r>
            <w:r w:rsidR="00711388" w:rsidRPr="00711388">
              <w:rPr>
                <w:lang w:val="en-GB"/>
              </w:rPr>
              <w:t>-</w:t>
            </w:r>
            <w:r w:rsidRPr="00711388">
              <w:rPr>
                <w:lang w:val="en-GB"/>
              </w:rPr>
              <w:t xml:space="preserve">14 (and prior) and all previous reporting periods to </w:t>
            </w:r>
            <w:r w:rsidR="00845F43" w:rsidRPr="00711388">
              <w:rPr>
                <w:lang w:val="en-GB"/>
              </w:rPr>
              <w:t>-</w:t>
            </w:r>
            <w:r w:rsidRPr="00711388">
              <w:rPr>
                <w:lang w:val="en-GB"/>
              </w:rPr>
              <w:t xml:space="preserve"> including </w:t>
            </w:r>
            <w:r w:rsidR="00845F43" w:rsidRPr="00711388">
              <w:rPr>
                <w:lang w:val="en-GB"/>
              </w:rPr>
              <w:t>-</w:t>
            </w:r>
            <w:r w:rsidRPr="00711388">
              <w:rPr>
                <w:lang w:val="en-GB"/>
              </w:rPr>
              <w:t xml:space="preserve"> N (last reporting year) report the payments already made corresponding at each development year (which is the delay between the accident/underwriting date and the payment date).</w:t>
            </w:r>
          </w:p>
          <w:p w14:paraId="58D661C0" w14:textId="2923D4E2" w:rsidR="00872AFE" w:rsidRPr="00711388" w:rsidRDefault="00872AFE" w:rsidP="00567869">
            <w:pPr>
              <w:pStyle w:val="NormalLeft"/>
              <w:rPr>
                <w:lang w:val="en-GB"/>
              </w:rPr>
            </w:pPr>
            <w:r w:rsidRPr="00711388">
              <w:rPr>
                <w:lang w:val="en-GB"/>
              </w:rPr>
              <w:t>The data are in absolute amount, non</w:t>
            </w:r>
            <w:r w:rsidR="00711388" w:rsidRPr="00711388">
              <w:rPr>
                <w:lang w:val="en-GB"/>
              </w:rPr>
              <w:t>-</w:t>
            </w:r>
            <w:r w:rsidRPr="00711388">
              <w:rPr>
                <w:lang w:val="en-GB"/>
              </w:rPr>
              <w:t>cumulative and undiscounted.</w:t>
            </w:r>
          </w:p>
          <w:p w14:paraId="3370D506" w14:textId="4C26CA29" w:rsidR="00872AFE" w:rsidRPr="00711388" w:rsidRDefault="00872AFE" w:rsidP="00567869">
            <w:pPr>
              <w:pStyle w:val="NormalLeft"/>
              <w:rPr>
                <w:lang w:val="en-GB"/>
              </w:rPr>
            </w:pPr>
            <w:del w:id="1375" w:author="Author">
              <w:r w:rsidRPr="00711388" w:rsidDel="004A7BA4">
                <w:rPr>
                  <w:lang w:val="en-GB"/>
                </w:rPr>
                <w:delText>The amount includes all the elements that compose the claim itself but excludes any expenses.</w:delText>
              </w:r>
            </w:del>
          </w:p>
        </w:tc>
      </w:tr>
      <w:tr w:rsidR="00872AFE" w:rsidRPr="00711388" w14:paraId="44567377" w14:textId="77777777" w:rsidTr="004B78EA">
        <w:tc>
          <w:tcPr>
            <w:tcW w:w="1114" w:type="dxa"/>
            <w:tcBorders>
              <w:top w:val="single" w:sz="2" w:space="0" w:color="auto"/>
              <w:left w:val="single" w:sz="2" w:space="0" w:color="auto"/>
              <w:bottom w:val="single" w:sz="2" w:space="0" w:color="auto"/>
              <w:right w:val="single" w:sz="2" w:space="0" w:color="auto"/>
            </w:tcBorders>
          </w:tcPr>
          <w:p w14:paraId="122E737B" w14:textId="77777777" w:rsidR="00872AFE" w:rsidRPr="00711388" w:rsidRDefault="00872AFE" w:rsidP="00567869">
            <w:pPr>
              <w:pStyle w:val="NormalLeft"/>
              <w:rPr>
                <w:lang w:val="en-GB"/>
              </w:rPr>
            </w:pPr>
            <w:r w:rsidRPr="00711388">
              <w:rPr>
                <w:lang w:val="en-GB"/>
              </w:rPr>
              <w:t>C0170/ R0100 to R0260</w:t>
            </w:r>
          </w:p>
        </w:tc>
        <w:tc>
          <w:tcPr>
            <w:tcW w:w="2043" w:type="dxa"/>
            <w:tcBorders>
              <w:top w:val="single" w:sz="2" w:space="0" w:color="auto"/>
              <w:left w:val="single" w:sz="2" w:space="0" w:color="auto"/>
              <w:bottom w:val="single" w:sz="2" w:space="0" w:color="auto"/>
              <w:right w:val="single" w:sz="2" w:space="0" w:color="auto"/>
            </w:tcBorders>
          </w:tcPr>
          <w:p w14:paraId="1B10DE13" w14:textId="52BD2EFA" w:rsidR="00872AFE" w:rsidRPr="00711388" w:rsidRDefault="00872AFE" w:rsidP="00567869">
            <w:pPr>
              <w:pStyle w:val="NormalLeft"/>
              <w:rPr>
                <w:lang w:val="en-GB"/>
              </w:rPr>
            </w:pPr>
            <w:r w:rsidRPr="00711388">
              <w:rPr>
                <w:lang w:val="en-GB"/>
              </w:rPr>
              <w:t>Gross Claims Paid (non</w:t>
            </w:r>
            <w:r w:rsidR="00711388" w:rsidRPr="00711388">
              <w:rPr>
                <w:lang w:val="en-GB"/>
              </w:rPr>
              <w:t>-</w:t>
            </w:r>
            <w:r w:rsidRPr="00711388">
              <w:rPr>
                <w:lang w:val="en-GB"/>
              </w:rPr>
              <w:t xml:space="preserve">cumulative) </w:t>
            </w:r>
            <w:r w:rsidR="00845F43" w:rsidRPr="00711388">
              <w:rPr>
                <w:lang w:val="en-GB"/>
              </w:rPr>
              <w:t>-</w:t>
            </w:r>
            <w:r w:rsidRPr="00711388">
              <w:rPr>
                <w:lang w:val="en-GB"/>
              </w:rPr>
              <w:t xml:space="preserve"> In current year</w:t>
            </w:r>
          </w:p>
        </w:tc>
        <w:tc>
          <w:tcPr>
            <w:tcW w:w="6129" w:type="dxa"/>
            <w:tcBorders>
              <w:top w:val="single" w:sz="2" w:space="0" w:color="auto"/>
              <w:left w:val="single" w:sz="2" w:space="0" w:color="auto"/>
              <w:bottom w:val="single" w:sz="2" w:space="0" w:color="auto"/>
              <w:right w:val="single" w:sz="2" w:space="0" w:color="auto"/>
            </w:tcBorders>
          </w:tcPr>
          <w:p w14:paraId="71242EB4" w14:textId="77777777" w:rsidR="00872AFE" w:rsidRPr="00711388" w:rsidRDefault="00872AFE" w:rsidP="00567869">
            <w:pPr>
              <w:pStyle w:val="NormalLeft"/>
              <w:rPr>
                <w:lang w:val="en-GB"/>
              </w:rPr>
            </w:pPr>
            <w:r w:rsidRPr="00711388">
              <w:rPr>
                <w:lang w:val="en-GB"/>
              </w:rPr>
              <w:t>Total ‘Current year’ reflects the last diagonal (all data referred to last reporting year) from R0100 to R0250.</w:t>
            </w:r>
          </w:p>
          <w:p w14:paraId="1420AB40" w14:textId="77777777" w:rsidR="00872AFE" w:rsidRPr="00711388" w:rsidRDefault="00872AFE" w:rsidP="00567869">
            <w:pPr>
              <w:pStyle w:val="NormalLeft"/>
              <w:rPr>
                <w:lang w:val="en-GB"/>
              </w:rPr>
            </w:pPr>
            <w:r w:rsidRPr="00711388">
              <w:rPr>
                <w:lang w:val="en-GB"/>
              </w:rPr>
              <w:t>R0260 is the total of R0100 to R0250.</w:t>
            </w:r>
          </w:p>
        </w:tc>
      </w:tr>
      <w:tr w:rsidR="00872AFE" w:rsidRPr="00711388" w14:paraId="1157D386" w14:textId="77777777" w:rsidTr="004B78EA">
        <w:tc>
          <w:tcPr>
            <w:tcW w:w="1114" w:type="dxa"/>
            <w:tcBorders>
              <w:top w:val="single" w:sz="2" w:space="0" w:color="auto"/>
              <w:left w:val="single" w:sz="2" w:space="0" w:color="auto"/>
              <w:bottom w:val="single" w:sz="2" w:space="0" w:color="auto"/>
              <w:right w:val="single" w:sz="2" w:space="0" w:color="auto"/>
            </w:tcBorders>
          </w:tcPr>
          <w:p w14:paraId="4398856E" w14:textId="77777777" w:rsidR="00872AFE" w:rsidRPr="00711388" w:rsidRDefault="00872AFE" w:rsidP="00567869">
            <w:pPr>
              <w:pStyle w:val="NormalLeft"/>
              <w:rPr>
                <w:lang w:val="en-GB"/>
              </w:rPr>
            </w:pPr>
            <w:r w:rsidRPr="00711388">
              <w:rPr>
                <w:lang w:val="en-GB"/>
              </w:rPr>
              <w:t>C0180/ R0100 to R0260</w:t>
            </w:r>
          </w:p>
        </w:tc>
        <w:tc>
          <w:tcPr>
            <w:tcW w:w="2043" w:type="dxa"/>
            <w:tcBorders>
              <w:top w:val="single" w:sz="2" w:space="0" w:color="auto"/>
              <w:left w:val="single" w:sz="2" w:space="0" w:color="auto"/>
              <w:bottom w:val="single" w:sz="2" w:space="0" w:color="auto"/>
              <w:right w:val="single" w:sz="2" w:space="0" w:color="auto"/>
            </w:tcBorders>
          </w:tcPr>
          <w:p w14:paraId="4D43A7B3" w14:textId="3B4178A6" w:rsidR="00872AFE" w:rsidRPr="00711388" w:rsidRDefault="00872AFE" w:rsidP="00567869">
            <w:pPr>
              <w:pStyle w:val="NormalLeft"/>
              <w:rPr>
                <w:lang w:val="en-GB"/>
              </w:rPr>
            </w:pPr>
            <w:r w:rsidRPr="00711388">
              <w:rPr>
                <w:lang w:val="en-GB"/>
              </w:rPr>
              <w:t xml:space="preserve">Gross Claims Paid </w:t>
            </w:r>
            <w:r w:rsidR="00845F43" w:rsidRPr="00711388">
              <w:rPr>
                <w:lang w:val="en-GB"/>
              </w:rPr>
              <w:t>-</w:t>
            </w:r>
            <w:r w:rsidRPr="00711388">
              <w:rPr>
                <w:lang w:val="en-GB"/>
              </w:rPr>
              <w:t xml:space="preserve"> Sum of years (cumulative)</w:t>
            </w:r>
          </w:p>
        </w:tc>
        <w:tc>
          <w:tcPr>
            <w:tcW w:w="6129" w:type="dxa"/>
            <w:tcBorders>
              <w:top w:val="single" w:sz="2" w:space="0" w:color="auto"/>
              <w:left w:val="single" w:sz="2" w:space="0" w:color="auto"/>
              <w:bottom w:val="single" w:sz="2" w:space="0" w:color="auto"/>
              <w:right w:val="single" w:sz="2" w:space="0" w:color="auto"/>
            </w:tcBorders>
          </w:tcPr>
          <w:p w14:paraId="37855698" w14:textId="6C97C6C4" w:rsidR="00872AFE" w:rsidRPr="00711388" w:rsidRDefault="00872AFE" w:rsidP="00567869">
            <w:pPr>
              <w:pStyle w:val="NormalLeft"/>
              <w:rPr>
                <w:lang w:val="en-GB"/>
              </w:rPr>
            </w:pPr>
            <w:r w:rsidRPr="00711388">
              <w:rPr>
                <w:lang w:val="en-GB"/>
              </w:rPr>
              <w:t>Total ‘Sum of all years’ contains the sum of all data in rows (sum of all payments referred to the accident/underwriting year), including total.</w:t>
            </w:r>
            <w:del w:id="1376" w:author="Author">
              <w:r w:rsidRPr="00711388" w:rsidDel="003323F0">
                <w:rPr>
                  <w:lang w:val="en-GB"/>
                </w:rPr>
                <w:delText xml:space="preserve">  </w:delText>
              </w:r>
            </w:del>
            <w:ins w:id="1377" w:author="Author">
              <w:r w:rsidR="003323F0">
                <w:rPr>
                  <w:lang w:val="en-GB"/>
                </w:rPr>
                <w:t xml:space="preserve"> </w:t>
              </w:r>
            </w:ins>
          </w:p>
        </w:tc>
      </w:tr>
      <w:tr w:rsidR="00872AFE" w:rsidRPr="00711388" w14:paraId="3F78A431" w14:textId="77777777" w:rsidTr="004B78EA">
        <w:tc>
          <w:tcPr>
            <w:tcW w:w="1114" w:type="dxa"/>
            <w:tcBorders>
              <w:top w:val="single" w:sz="2" w:space="0" w:color="auto"/>
              <w:left w:val="single" w:sz="2" w:space="0" w:color="auto"/>
              <w:bottom w:val="single" w:sz="2" w:space="0" w:color="auto"/>
              <w:right w:val="single" w:sz="2" w:space="0" w:color="auto"/>
            </w:tcBorders>
          </w:tcPr>
          <w:p w14:paraId="715A6809" w14:textId="77777777" w:rsidR="00872AFE" w:rsidRPr="00711388" w:rsidRDefault="00872AFE" w:rsidP="00567869">
            <w:pPr>
              <w:pStyle w:val="NormalLeft"/>
              <w:rPr>
                <w:lang w:val="en-GB"/>
              </w:rPr>
            </w:pPr>
            <w:r w:rsidRPr="00711388">
              <w:rPr>
                <w:lang w:val="en-GB"/>
              </w:rPr>
              <w:t>C0200 to C0350/ R0100 to R0250</w:t>
            </w:r>
          </w:p>
        </w:tc>
        <w:tc>
          <w:tcPr>
            <w:tcW w:w="2043" w:type="dxa"/>
            <w:tcBorders>
              <w:top w:val="single" w:sz="2" w:space="0" w:color="auto"/>
              <w:left w:val="single" w:sz="2" w:space="0" w:color="auto"/>
              <w:bottom w:val="single" w:sz="2" w:space="0" w:color="auto"/>
              <w:right w:val="single" w:sz="2" w:space="0" w:color="auto"/>
            </w:tcBorders>
          </w:tcPr>
          <w:p w14:paraId="34560F7D" w14:textId="76A138C1" w:rsidR="00872AFE" w:rsidRPr="00711388" w:rsidRDefault="00872AFE" w:rsidP="00567869">
            <w:pPr>
              <w:pStyle w:val="NormalLeft"/>
              <w:rPr>
                <w:lang w:val="en-GB"/>
              </w:rPr>
            </w:pPr>
            <w:r w:rsidRPr="00711388">
              <w:rPr>
                <w:lang w:val="en-GB"/>
              </w:rPr>
              <w:t xml:space="preserve">Gross undiscounted Best Estimate Claims Provisions </w:t>
            </w:r>
            <w:r w:rsidR="00845F43" w:rsidRPr="00711388">
              <w:rPr>
                <w:lang w:val="en-GB"/>
              </w:rPr>
              <w:t>-</w:t>
            </w:r>
            <w:r w:rsidRPr="00711388">
              <w:rPr>
                <w:lang w:val="en-GB"/>
              </w:rPr>
              <w:t xml:space="preserve"> Triangle</w:t>
            </w:r>
          </w:p>
        </w:tc>
        <w:tc>
          <w:tcPr>
            <w:tcW w:w="6129" w:type="dxa"/>
            <w:tcBorders>
              <w:top w:val="single" w:sz="2" w:space="0" w:color="auto"/>
              <w:left w:val="single" w:sz="2" w:space="0" w:color="auto"/>
              <w:bottom w:val="single" w:sz="2" w:space="0" w:color="auto"/>
              <w:right w:val="single" w:sz="2" w:space="0" w:color="auto"/>
            </w:tcBorders>
          </w:tcPr>
          <w:p w14:paraId="649D0FBD" w14:textId="6A9812DD" w:rsidR="00872AFE" w:rsidRPr="00711388" w:rsidRDefault="00872AFE" w:rsidP="00567869">
            <w:pPr>
              <w:pStyle w:val="NormalLeft"/>
              <w:rPr>
                <w:lang w:val="en-GB"/>
              </w:rPr>
            </w:pPr>
            <w:r w:rsidRPr="00711388">
              <w:rPr>
                <w:lang w:val="en-GB"/>
              </w:rPr>
              <w:t>Triangles of undiscounted best estimate of claims provisions, gross of reinsurance for each of the accident/underwriting years from N</w:t>
            </w:r>
            <w:r w:rsidR="00711388" w:rsidRPr="00711388">
              <w:rPr>
                <w:lang w:val="en-GB"/>
              </w:rPr>
              <w:t>-</w:t>
            </w:r>
            <w:r w:rsidRPr="00711388">
              <w:rPr>
                <w:lang w:val="en-GB"/>
              </w:rPr>
              <w:t xml:space="preserve">14 (and prior) and all previous reporting periods to </w:t>
            </w:r>
            <w:r w:rsidR="00845F43" w:rsidRPr="00711388">
              <w:rPr>
                <w:lang w:val="en-GB"/>
              </w:rPr>
              <w:t>-</w:t>
            </w:r>
            <w:r w:rsidRPr="00711388">
              <w:rPr>
                <w:lang w:val="en-GB"/>
              </w:rPr>
              <w:t xml:space="preserve"> including </w:t>
            </w:r>
            <w:r w:rsidR="00845F43" w:rsidRPr="00711388">
              <w:rPr>
                <w:lang w:val="en-GB"/>
              </w:rPr>
              <w:t>-</w:t>
            </w:r>
            <w:r w:rsidRPr="00711388">
              <w:rPr>
                <w:lang w:val="en-GB"/>
              </w:rPr>
              <w:t xml:space="preserve"> N (last reporting year). The best estimate for claims provision relates to claims events occurred before or at the valuation date, whether the claims arising from these events have been reported or not.</w:t>
            </w:r>
          </w:p>
          <w:p w14:paraId="7871C3FC" w14:textId="33A66764" w:rsidR="00872AFE" w:rsidRPr="00711388" w:rsidRDefault="00872AFE" w:rsidP="00D8356B">
            <w:pPr>
              <w:pStyle w:val="NormalLeft"/>
              <w:rPr>
                <w:lang w:val="en-GB"/>
              </w:rPr>
            </w:pPr>
            <w:r w:rsidRPr="00711388">
              <w:rPr>
                <w:lang w:val="en-GB"/>
              </w:rPr>
              <w:t>The data are in absolute amount, non</w:t>
            </w:r>
            <w:r w:rsidR="00711388" w:rsidRPr="00711388">
              <w:rPr>
                <w:lang w:val="en-GB"/>
              </w:rPr>
              <w:t>-</w:t>
            </w:r>
            <w:r w:rsidRPr="00711388">
              <w:rPr>
                <w:lang w:val="en-GB"/>
              </w:rPr>
              <w:t>cumulative and undiscounted, net of salvage and subrogation</w:t>
            </w:r>
            <w:ins w:id="1378" w:author="Author">
              <w:r w:rsidR="00D8356B" w:rsidRPr="00711388">
                <w:rPr>
                  <w:lang w:val="en-GB"/>
                </w:rPr>
                <w:t>.</w:t>
              </w:r>
            </w:ins>
            <w:del w:id="1379" w:author="Author">
              <w:r w:rsidRPr="00711388" w:rsidDel="00D8356B">
                <w:rPr>
                  <w:lang w:val="en-GB"/>
                </w:rPr>
                <w:delText xml:space="preserve"> and excluding </w:delText>
              </w:r>
            </w:del>
            <w:ins w:id="1380" w:author="Author">
              <w:del w:id="1381" w:author="Author">
                <w:r w:rsidR="00866D3E" w:rsidRPr="00711388" w:rsidDel="00D8356B">
                  <w:rPr>
                    <w:lang w:val="en-GB"/>
                  </w:rPr>
                  <w:delText xml:space="preserve">including </w:delText>
                </w:r>
              </w:del>
            </w:ins>
            <w:del w:id="1382" w:author="Author">
              <w:r w:rsidRPr="00711388" w:rsidDel="00D8356B">
                <w:rPr>
                  <w:lang w:val="en-GB"/>
                </w:rPr>
                <w:delText>any expenses as well as any future premiums</w:delText>
              </w:r>
            </w:del>
            <w:r w:rsidRPr="00711388">
              <w:rPr>
                <w:lang w:val="en-GB"/>
              </w:rPr>
              <w:t>.</w:t>
            </w:r>
          </w:p>
        </w:tc>
      </w:tr>
      <w:tr w:rsidR="00872AFE" w:rsidRPr="00711388" w14:paraId="491DFE56" w14:textId="77777777" w:rsidTr="004B78EA">
        <w:tc>
          <w:tcPr>
            <w:tcW w:w="1114" w:type="dxa"/>
            <w:tcBorders>
              <w:top w:val="single" w:sz="2" w:space="0" w:color="auto"/>
              <w:left w:val="single" w:sz="2" w:space="0" w:color="auto"/>
              <w:bottom w:val="single" w:sz="2" w:space="0" w:color="auto"/>
              <w:right w:val="single" w:sz="2" w:space="0" w:color="auto"/>
            </w:tcBorders>
          </w:tcPr>
          <w:p w14:paraId="123FB934" w14:textId="77777777" w:rsidR="00872AFE" w:rsidRPr="00711388" w:rsidRDefault="00872AFE" w:rsidP="00567869">
            <w:pPr>
              <w:pStyle w:val="NormalLeft"/>
              <w:rPr>
                <w:lang w:val="en-GB"/>
              </w:rPr>
            </w:pPr>
            <w:r w:rsidRPr="00711388">
              <w:rPr>
                <w:lang w:val="en-GB"/>
              </w:rPr>
              <w:t>C0360/ R0100 to R0260</w:t>
            </w:r>
          </w:p>
        </w:tc>
        <w:tc>
          <w:tcPr>
            <w:tcW w:w="2043" w:type="dxa"/>
            <w:tcBorders>
              <w:top w:val="single" w:sz="2" w:space="0" w:color="auto"/>
              <w:left w:val="single" w:sz="2" w:space="0" w:color="auto"/>
              <w:bottom w:val="single" w:sz="2" w:space="0" w:color="auto"/>
              <w:right w:val="single" w:sz="2" w:space="0" w:color="auto"/>
            </w:tcBorders>
          </w:tcPr>
          <w:p w14:paraId="31B0CBB8" w14:textId="7D324FE7" w:rsidR="00872AFE" w:rsidRPr="00711388" w:rsidRDefault="00872AFE" w:rsidP="00567869">
            <w:pPr>
              <w:pStyle w:val="NormalLeft"/>
              <w:rPr>
                <w:lang w:val="en-GB"/>
              </w:rPr>
            </w:pPr>
            <w:r w:rsidRPr="00711388">
              <w:rPr>
                <w:lang w:val="en-GB"/>
              </w:rPr>
              <w:t xml:space="preserve">Gross Best Estimate Claims Provisions </w:t>
            </w:r>
            <w:r w:rsidR="00845F43" w:rsidRPr="00711388">
              <w:rPr>
                <w:lang w:val="en-GB"/>
              </w:rPr>
              <w:t>-</w:t>
            </w:r>
            <w:r w:rsidRPr="00711388">
              <w:rPr>
                <w:lang w:val="en-GB"/>
              </w:rPr>
              <w:t xml:space="preserve"> Year end (discounted data)</w:t>
            </w:r>
          </w:p>
        </w:tc>
        <w:tc>
          <w:tcPr>
            <w:tcW w:w="6129" w:type="dxa"/>
            <w:tcBorders>
              <w:top w:val="single" w:sz="2" w:space="0" w:color="auto"/>
              <w:left w:val="single" w:sz="2" w:space="0" w:color="auto"/>
              <w:bottom w:val="single" w:sz="2" w:space="0" w:color="auto"/>
              <w:right w:val="single" w:sz="2" w:space="0" w:color="auto"/>
            </w:tcBorders>
          </w:tcPr>
          <w:p w14:paraId="668424CA" w14:textId="77777777" w:rsidR="00872AFE" w:rsidRPr="00711388" w:rsidRDefault="00872AFE" w:rsidP="00567869">
            <w:pPr>
              <w:pStyle w:val="NormalLeft"/>
              <w:rPr>
                <w:lang w:val="en-GB"/>
              </w:rPr>
            </w:pPr>
            <w:r w:rsidRPr="00711388">
              <w:rPr>
                <w:lang w:val="en-GB"/>
              </w:rPr>
              <w:t>Total ‘Year end’ reflects the last diagonal but on a discounted basis (all data referred to last reporting year) from R0100 to R0250.</w:t>
            </w:r>
          </w:p>
          <w:p w14:paraId="76843624" w14:textId="77777777" w:rsidR="00872AFE" w:rsidRPr="00711388" w:rsidRDefault="00872AFE" w:rsidP="00567869">
            <w:pPr>
              <w:pStyle w:val="NormalLeft"/>
              <w:rPr>
                <w:lang w:val="en-GB"/>
              </w:rPr>
            </w:pPr>
            <w:r w:rsidRPr="00711388">
              <w:rPr>
                <w:lang w:val="en-GB"/>
              </w:rPr>
              <w:t>R0260 is the total of R0100 to R0250</w:t>
            </w:r>
          </w:p>
        </w:tc>
      </w:tr>
      <w:tr w:rsidR="00872AFE" w:rsidRPr="00711388" w14:paraId="53E09310" w14:textId="77777777" w:rsidTr="004B78EA">
        <w:tc>
          <w:tcPr>
            <w:tcW w:w="1114" w:type="dxa"/>
            <w:tcBorders>
              <w:top w:val="single" w:sz="2" w:space="0" w:color="auto"/>
              <w:left w:val="single" w:sz="2" w:space="0" w:color="auto"/>
              <w:bottom w:val="single" w:sz="2" w:space="0" w:color="auto"/>
              <w:right w:val="single" w:sz="2" w:space="0" w:color="auto"/>
            </w:tcBorders>
          </w:tcPr>
          <w:p w14:paraId="1EB2FB71" w14:textId="77777777" w:rsidR="00872AFE" w:rsidRPr="00711388" w:rsidRDefault="00872AFE" w:rsidP="00567869">
            <w:pPr>
              <w:pStyle w:val="NormalLeft"/>
              <w:rPr>
                <w:lang w:val="en-GB"/>
              </w:rPr>
            </w:pPr>
            <w:r w:rsidRPr="00711388">
              <w:rPr>
                <w:lang w:val="en-GB"/>
              </w:rPr>
              <w:t xml:space="preserve">C0400 to C0550/ </w:t>
            </w:r>
            <w:r w:rsidRPr="00711388">
              <w:rPr>
                <w:lang w:val="en-GB"/>
              </w:rPr>
              <w:lastRenderedPageBreak/>
              <w:t>R0100 to R0250</w:t>
            </w:r>
          </w:p>
        </w:tc>
        <w:tc>
          <w:tcPr>
            <w:tcW w:w="2043" w:type="dxa"/>
            <w:tcBorders>
              <w:top w:val="single" w:sz="2" w:space="0" w:color="auto"/>
              <w:left w:val="single" w:sz="2" w:space="0" w:color="auto"/>
              <w:bottom w:val="single" w:sz="2" w:space="0" w:color="auto"/>
              <w:right w:val="single" w:sz="2" w:space="0" w:color="auto"/>
            </w:tcBorders>
          </w:tcPr>
          <w:p w14:paraId="5364DB7E" w14:textId="6D7711A9" w:rsidR="00872AFE" w:rsidRPr="00711388" w:rsidRDefault="00872AFE" w:rsidP="00567869">
            <w:pPr>
              <w:pStyle w:val="NormalLeft"/>
              <w:rPr>
                <w:lang w:val="en-GB"/>
              </w:rPr>
            </w:pPr>
            <w:r w:rsidRPr="00711388">
              <w:rPr>
                <w:lang w:val="en-GB"/>
              </w:rPr>
              <w:lastRenderedPageBreak/>
              <w:t xml:space="preserve">Gross Reported but not Settled </w:t>
            </w:r>
            <w:r w:rsidRPr="00711388">
              <w:rPr>
                <w:lang w:val="en-GB"/>
              </w:rPr>
              <w:lastRenderedPageBreak/>
              <w:t xml:space="preserve">Claims (RBNS) </w:t>
            </w:r>
            <w:r w:rsidR="00845F43" w:rsidRPr="00711388">
              <w:rPr>
                <w:lang w:val="en-GB"/>
              </w:rPr>
              <w:t>-</w:t>
            </w:r>
            <w:r w:rsidRPr="00711388">
              <w:rPr>
                <w:lang w:val="en-GB"/>
              </w:rPr>
              <w:t xml:space="preserve"> Triangle</w:t>
            </w:r>
          </w:p>
        </w:tc>
        <w:tc>
          <w:tcPr>
            <w:tcW w:w="6129" w:type="dxa"/>
            <w:tcBorders>
              <w:top w:val="single" w:sz="2" w:space="0" w:color="auto"/>
              <w:left w:val="single" w:sz="2" w:space="0" w:color="auto"/>
              <w:bottom w:val="single" w:sz="2" w:space="0" w:color="auto"/>
              <w:right w:val="single" w:sz="2" w:space="0" w:color="auto"/>
            </w:tcBorders>
          </w:tcPr>
          <w:p w14:paraId="5F454883" w14:textId="1FA2CF93" w:rsidR="00872AFE" w:rsidRPr="00711388" w:rsidRDefault="00872AFE" w:rsidP="00567869">
            <w:pPr>
              <w:pStyle w:val="NormalLeft"/>
              <w:rPr>
                <w:lang w:val="en-GB"/>
              </w:rPr>
            </w:pPr>
            <w:r w:rsidRPr="00711388">
              <w:rPr>
                <w:lang w:val="en-GB"/>
              </w:rPr>
              <w:lastRenderedPageBreak/>
              <w:t>Triangles for each of the accident/underwriting years from N</w:t>
            </w:r>
            <w:r w:rsidR="00711388" w:rsidRPr="00711388">
              <w:rPr>
                <w:lang w:val="en-GB"/>
              </w:rPr>
              <w:t>-</w:t>
            </w:r>
            <w:r w:rsidRPr="00711388">
              <w:rPr>
                <w:lang w:val="en-GB"/>
              </w:rPr>
              <w:t xml:space="preserve">14 (and prior) and all previous reporting periods to </w:t>
            </w:r>
            <w:r w:rsidR="00845F43" w:rsidRPr="00711388">
              <w:rPr>
                <w:lang w:val="en-GB"/>
              </w:rPr>
              <w:t>-</w:t>
            </w:r>
            <w:r w:rsidRPr="00711388">
              <w:rPr>
                <w:lang w:val="en-GB"/>
              </w:rPr>
              <w:t xml:space="preserve"> </w:t>
            </w:r>
            <w:r w:rsidRPr="00711388">
              <w:rPr>
                <w:lang w:val="en-GB"/>
              </w:rPr>
              <w:lastRenderedPageBreak/>
              <w:t xml:space="preserve">including </w:t>
            </w:r>
            <w:r w:rsidR="00845F43" w:rsidRPr="00711388">
              <w:rPr>
                <w:lang w:val="en-GB"/>
              </w:rPr>
              <w:t>-</w:t>
            </w:r>
            <w:r w:rsidRPr="00711388">
              <w:rPr>
                <w:lang w:val="en-GB"/>
              </w:rPr>
              <w:t xml:space="preserve"> N (last reporting year) of provisions in respect of claim events that have happened and been reported to the insurer, but have not yet been settled, excluding incurred but not reported claims (‘IBNR’). These may be case</w:t>
            </w:r>
            <w:r w:rsidR="00711388" w:rsidRPr="00711388">
              <w:rPr>
                <w:lang w:val="en-GB"/>
              </w:rPr>
              <w:t>-</w:t>
            </w:r>
            <w:r w:rsidRPr="00711388">
              <w:rPr>
                <w:lang w:val="en-GB"/>
              </w:rPr>
              <w:t>by</w:t>
            </w:r>
            <w:r w:rsidR="00711388" w:rsidRPr="00711388">
              <w:rPr>
                <w:lang w:val="en-GB"/>
              </w:rPr>
              <w:t>-</w:t>
            </w:r>
            <w:r w:rsidRPr="00711388">
              <w:rPr>
                <w:lang w:val="en-GB"/>
              </w:rPr>
              <w:t>case reserves estimated by claim handlers and do not need to be on a best estimate Solvency II basis. The reported but not settled claims (‘RBNS’) shall be measured using consistent reserve strength over time.</w:t>
            </w:r>
          </w:p>
          <w:p w14:paraId="7FFBBE53" w14:textId="1C541CC7" w:rsidR="00872AFE" w:rsidRPr="00711388" w:rsidRDefault="00872AFE" w:rsidP="00567869">
            <w:pPr>
              <w:pStyle w:val="NormalLeft"/>
              <w:rPr>
                <w:lang w:val="en-GB"/>
              </w:rPr>
            </w:pPr>
            <w:r w:rsidRPr="00711388">
              <w:rPr>
                <w:lang w:val="en-GB"/>
              </w:rPr>
              <w:t>The data are in absolute amount, non</w:t>
            </w:r>
            <w:r w:rsidR="00711388" w:rsidRPr="00711388">
              <w:rPr>
                <w:lang w:val="en-GB"/>
              </w:rPr>
              <w:t>-</w:t>
            </w:r>
            <w:r w:rsidRPr="00711388">
              <w:rPr>
                <w:lang w:val="en-GB"/>
              </w:rPr>
              <w:t>cumulative and undiscounted, net of salvage and subrogation.</w:t>
            </w:r>
          </w:p>
          <w:p w14:paraId="77C17634" w14:textId="4D67B7D6" w:rsidR="00872AFE" w:rsidRPr="00711388" w:rsidRDefault="00872AFE" w:rsidP="00567869">
            <w:pPr>
              <w:pStyle w:val="NormalLeft"/>
              <w:rPr>
                <w:lang w:val="en-GB"/>
              </w:rPr>
            </w:pPr>
            <w:del w:id="1383" w:author="Author">
              <w:r w:rsidRPr="00711388" w:rsidDel="00D8356B">
                <w:rPr>
                  <w:lang w:val="en-GB"/>
                </w:rPr>
                <w:delText>The amount includes all the elements that compose the claim itself but excludes any expenses.</w:delText>
              </w:r>
            </w:del>
          </w:p>
        </w:tc>
      </w:tr>
      <w:tr w:rsidR="00872AFE" w:rsidRPr="00711388" w14:paraId="68062119" w14:textId="77777777" w:rsidTr="004B78EA">
        <w:tc>
          <w:tcPr>
            <w:tcW w:w="1114" w:type="dxa"/>
            <w:tcBorders>
              <w:top w:val="single" w:sz="2" w:space="0" w:color="auto"/>
              <w:left w:val="single" w:sz="2" w:space="0" w:color="auto"/>
              <w:bottom w:val="single" w:sz="2" w:space="0" w:color="auto"/>
              <w:right w:val="single" w:sz="2" w:space="0" w:color="auto"/>
            </w:tcBorders>
          </w:tcPr>
          <w:p w14:paraId="6976B57C" w14:textId="77777777" w:rsidR="00872AFE" w:rsidRPr="00711388" w:rsidRDefault="00872AFE" w:rsidP="00567869">
            <w:pPr>
              <w:pStyle w:val="NormalLeft"/>
              <w:rPr>
                <w:lang w:val="en-GB"/>
              </w:rPr>
            </w:pPr>
            <w:r w:rsidRPr="00711388">
              <w:rPr>
                <w:lang w:val="en-GB"/>
              </w:rPr>
              <w:lastRenderedPageBreak/>
              <w:t>C0560/ R0100 to R0260</w:t>
            </w:r>
          </w:p>
        </w:tc>
        <w:tc>
          <w:tcPr>
            <w:tcW w:w="2043" w:type="dxa"/>
            <w:tcBorders>
              <w:top w:val="single" w:sz="2" w:space="0" w:color="auto"/>
              <w:left w:val="single" w:sz="2" w:space="0" w:color="auto"/>
              <w:bottom w:val="single" w:sz="2" w:space="0" w:color="auto"/>
              <w:right w:val="single" w:sz="2" w:space="0" w:color="auto"/>
            </w:tcBorders>
          </w:tcPr>
          <w:p w14:paraId="0A1D4CBD" w14:textId="2D6CA812" w:rsidR="00872AFE" w:rsidRPr="00711388" w:rsidRDefault="00872AFE" w:rsidP="00567869">
            <w:pPr>
              <w:pStyle w:val="NormalLeft"/>
              <w:rPr>
                <w:lang w:val="en-GB"/>
              </w:rPr>
            </w:pPr>
            <w:r w:rsidRPr="00711388">
              <w:rPr>
                <w:lang w:val="en-GB"/>
              </w:rPr>
              <w:t xml:space="preserve">Gross Reported but not Settled Claims (RBNS) </w:t>
            </w:r>
            <w:r w:rsidR="00845F43" w:rsidRPr="00711388">
              <w:rPr>
                <w:lang w:val="en-GB"/>
              </w:rPr>
              <w:t>-</w:t>
            </w:r>
            <w:r w:rsidRPr="00711388">
              <w:rPr>
                <w:lang w:val="en-GB"/>
              </w:rPr>
              <w:t xml:space="preserve"> Year end (discounted data)</w:t>
            </w:r>
          </w:p>
        </w:tc>
        <w:tc>
          <w:tcPr>
            <w:tcW w:w="6129" w:type="dxa"/>
            <w:tcBorders>
              <w:top w:val="single" w:sz="2" w:space="0" w:color="auto"/>
              <w:left w:val="single" w:sz="2" w:space="0" w:color="auto"/>
              <w:bottom w:val="single" w:sz="2" w:space="0" w:color="auto"/>
              <w:right w:val="single" w:sz="2" w:space="0" w:color="auto"/>
            </w:tcBorders>
          </w:tcPr>
          <w:p w14:paraId="21159759" w14:textId="15B13AD3" w:rsidR="00872AFE" w:rsidRPr="00711388" w:rsidRDefault="00872AFE" w:rsidP="00567869">
            <w:pPr>
              <w:pStyle w:val="NormalLeft"/>
              <w:rPr>
                <w:lang w:val="en-GB"/>
              </w:rPr>
            </w:pPr>
            <w:r w:rsidRPr="00711388">
              <w:rPr>
                <w:lang w:val="en-GB"/>
              </w:rPr>
              <w:t>Total ‘Year end’ reflects the last diagonal but on a discounted basis (all data referred to last reporting year) from R0100 to R0250.</w:t>
            </w:r>
            <w:del w:id="1384" w:author="Author">
              <w:r w:rsidRPr="00711388" w:rsidDel="003323F0">
                <w:rPr>
                  <w:lang w:val="en-GB"/>
                </w:rPr>
                <w:delText xml:space="preserve">  </w:delText>
              </w:r>
            </w:del>
            <w:ins w:id="1385" w:author="Author">
              <w:r w:rsidR="003323F0">
                <w:rPr>
                  <w:lang w:val="en-GB"/>
                </w:rPr>
                <w:t xml:space="preserve"> </w:t>
              </w:r>
            </w:ins>
          </w:p>
          <w:p w14:paraId="545BFD02" w14:textId="77777777" w:rsidR="00872AFE" w:rsidRPr="00711388" w:rsidRDefault="00872AFE" w:rsidP="00567869">
            <w:pPr>
              <w:pStyle w:val="NormalLeft"/>
              <w:rPr>
                <w:lang w:val="en-GB"/>
              </w:rPr>
            </w:pPr>
            <w:r w:rsidRPr="00711388">
              <w:rPr>
                <w:lang w:val="en-GB"/>
              </w:rPr>
              <w:t>R0260 is the total of R0100 to R0250.</w:t>
            </w:r>
          </w:p>
        </w:tc>
      </w:tr>
      <w:tr w:rsidR="00872AFE" w:rsidRPr="00711388" w14:paraId="645D018C" w14:textId="77777777" w:rsidTr="004B78EA">
        <w:tc>
          <w:tcPr>
            <w:tcW w:w="1114" w:type="dxa"/>
            <w:tcBorders>
              <w:top w:val="single" w:sz="2" w:space="0" w:color="auto"/>
              <w:left w:val="single" w:sz="2" w:space="0" w:color="auto"/>
              <w:bottom w:val="single" w:sz="2" w:space="0" w:color="auto"/>
              <w:right w:val="single" w:sz="2" w:space="0" w:color="auto"/>
            </w:tcBorders>
          </w:tcPr>
          <w:p w14:paraId="4E30A116" w14:textId="424B042C" w:rsidR="00872AFE" w:rsidRPr="00711388" w:rsidRDefault="00872AFE" w:rsidP="00567869">
            <w:pPr>
              <w:pStyle w:val="NormalLeft"/>
              <w:rPr>
                <w:lang w:val="en-GB"/>
              </w:rPr>
            </w:pPr>
            <w:del w:id="1386" w:author="Author">
              <w:r w:rsidRPr="00711388" w:rsidDel="00D80343">
                <w:rPr>
                  <w:lang w:val="en-GB"/>
                </w:rPr>
                <w:delText>C0600 to C0750/ R0300 to R0450</w:delText>
              </w:r>
            </w:del>
          </w:p>
        </w:tc>
        <w:tc>
          <w:tcPr>
            <w:tcW w:w="2043" w:type="dxa"/>
            <w:tcBorders>
              <w:top w:val="single" w:sz="2" w:space="0" w:color="auto"/>
              <w:left w:val="single" w:sz="2" w:space="0" w:color="auto"/>
              <w:bottom w:val="single" w:sz="2" w:space="0" w:color="auto"/>
              <w:right w:val="single" w:sz="2" w:space="0" w:color="auto"/>
            </w:tcBorders>
          </w:tcPr>
          <w:p w14:paraId="3AA09D23" w14:textId="4B2A809A" w:rsidR="00872AFE" w:rsidRPr="00711388" w:rsidRDefault="00872AFE" w:rsidP="00567869">
            <w:pPr>
              <w:pStyle w:val="NormalLeft"/>
              <w:rPr>
                <w:lang w:val="en-GB"/>
              </w:rPr>
            </w:pPr>
            <w:del w:id="1387" w:author="Author">
              <w:r w:rsidRPr="00711388" w:rsidDel="00D80343">
                <w:rPr>
                  <w:lang w:val="en-GB"/>
                </w:rPr>
                <w:delText>Reinsurance Recoveries (non</w:delText>
              </w:r>
            </w:del>
            <w:r w:rsidR="00711388" w:rsidRPr="00711388">
              <w:rPr>
                <w:lang w:val="en-GB"/>
              </w:rPr>
              <w:t>-</w:t>
            </w:r>
            <w:del w:id="1388" w:author="Author">
              <w:r w:rsidRPr="00711388" w:rsidDel="00D80343">
                <w:rPr>
                  <w:lang w:val="en-GB"/>
                </w:rPr>
                <w:delText xml:space="preserve">cumulative) </w:delText>
              </w:r>
            </w:del>
            <w:r w:rsidR="00845F43" w:rsidRPr="00711388">
              <w:rPr>
                <w:lang w:val="en-GB"/>
              </w:rPr>
              <w:t>-</w:t>
            </w:r>
            <w:del w:id="1389" w:author="Author">
              <w:r w:rsidRPr="00711388" w:rsidDel="00D80343">
                <w:rPr>
                  <w:lang w:val="en-GB"/>
                </w:rPr>
                <w:delText xml:space="preserve"> Triangle</w:delText>
              </w:r>
              <w:r w:rsidRPr="00711388" w:rsidDel="003323F0">
                <w:rPr>
                  <w:lang w:val="en-GB"/>
                </w:rPr>
                <w:delText xml:space="preserve">  </w:delText>
              </w:r>
            </w:del>
            <w:ins w:id="1390" w:author="Author">
              <w:r w:rsidR="003323F0">
                <w:rPr>
                  <w:lang w:val="en-GB"/>
                </w:rPr>
                <w:t xml:space="preserve"> </w:t>
              </w:r>
            </w:ins>
          </w:p>
        </w:tc>
        <w:tc>
          <w:tcPr>
            <w:tcW w:w="6129" w:type="dxa"/>
            <w:tcBorders>
              <w:top w:val="single" w:sz="2" w:space="0" w:color="auto"/>
              <w:left w:val="single" w:sz="2" w:space="0" w:color="auto"/>
              <w:bottom w:val="single" w:sz="2" w:space="0" w:color="auto"/>
              <w:right w:val="single" w:sz="2" w:space="0" w:color="auto"/>
            </w:tcBorders>
          </w:tcPr>
          <w:p w14:paraId="3EB920E1" w14:textId="52D2B07C" w:rsidR="00872AFE" w:rsidRPr="00711388" w:rsidDel="00D80343" w:rsidRDefault="00872AFE" w:rsidP="00567869">
            <w:pPr>
              <w:pStyle w:val="NormalLeft"/>
              <w:rPr>
                <w:del w:id="1391" w:author="Author"/>
                <w:lang w:val="en-GB"/>
              </w:rPr>
            </w:pPr>
            <w:del w:id="1392" w:author="Author">
              <w:r w:rsidRPr="00711388" w:rsidDel="00D80343">
                <w:rPr>
                  <w:lang w:val="en-GB"/>
                </w:rPr>
                <w:delText>Triangles for each of the accident/underwriting years from N</w:delText>
              </w:r>
            </w:del>
            <w:r w:rsidR="00711388" w:rsidRPr="00711388">
              <w:rPr>
                <w:lang w:val="en-GB"/>
              </w:rPr>
              <w:t>-</w:t>
            </w:r>
            <w:del w:id="1393" w:author="Author">
              <w:r w:rsidRPr="00711388" w:rsidDel="00D80343">
                <w:rPr>
                  <w:lang w:val="en-GB"/>
                </w:rPr>
                <w:delText xml:space="preserve">14 (and prior) and all previous reporting periods to </w:delText>
              </w:r>
            </w:del>
            <w:r w:rsidR="00845F43" w:rsidRPr="00711388">
              <w:rPr>
                <w:lang w:val="en-GB"/>
              </w:rPr>
              <w:t>-</w:t>
            </w:r>
            <w:del w:id="1394" w:author="Author">
              <w:r w:rsidRPr="00711388" w:rsidDel="00D80343">
                <w:rPr>
                  <w:lang w:val="en-GB"/>
                </w:rPr>
                <w:delText xml:space="preserve"> including </w:delText>
              </w:r>
            </w:del>
            <w:r w:rsidR="00845F43" w:rsidRPr="00711388">
              <w:rPr>
                <w:lang w:val="en-GB"/>
              </w:rPr>
              <w:t>-</w:t>
            </w:r>
            <w:del w:id="1395" w:author="Author">
              <w:r w:rsidRPr="00711388" w:rsidDel="00D80343">
                <w:rPr>
                  <w:lang w:val="en-GB"/>
                </w:rPr>
                <w:delText xml:space="preserve"> N (last reporting year) of payments (claims paid by reinsurer plus reinsurance recoverables), reported in the ‘Gross Claims Paid (non</w:delText>
              </w:r>
            </w:del>
            <w:r w:rsidR="00711388" w:rsidRPr="00711388">
              <w:rPr>
                <w:lang w:val="en-GB"/>
              </w:rPr>
              <w:t>-</w:t>
            </w:r>
            <w:del w:id="1396" w:author="Author">
              <w:r w:rsidRPr="00711388" w:rsidDel="00D80343">
                <w:rPr>
                  <w:lang w:val="en-GB"/>
                </w:rPr>
                <w:delText>cumulative)’, covered by a reinsurance contract.</w:delText>
              </w:r>
            </w:del>
          </w:p>
          <w:p w14:paraId="5F2F376C" w14:textId="38946684" w:rsidR="00872AFE" w:rsidRPr="00711388" w:rsidDel="00D80343" w:rsidRDefault="00872AFE" w:rsidP="00567869">
            <w:pPr>
              <w:pStyle w:val="NormalLeft"/>
              <w:rPr>
                <w:del w:id="1397" w:author="Author"/>
                <w:lang w:val="en-GB"/>
              </w:rPr>
            </w:pPr>
            <w:del w:id="1398" w:author="Author">
              <w:r w:rsidRPr="00711388" w:rsidDel="00D80343">
                <w:rPr>
                  <w:lang w:val="en-GB"/>
                </w:rPr>
                <w:delText>The amounts of reinsurance recoverables shall be considered after the adjustment for the counterparty default.</w:delText>
              </w:r>
              <w:r w:rsidRPr="00711388" w:rsidDel="003323F0">
                <w:rPr>
                  <w:lang w:val="en-GB"/>
                </w:rPr>
                <w:delText xml:space="preserve">  </w:delText>
              </w:r>
            </w:del>
            <w:ins w:id="1399" w:author="Author">
              <w:r w:rsidR="003323F0">
                <w:rPr>
                  <w:lang w:val="en-GB"/>
                </w:rPr>
                <w:t xml:space="preserve"> </w:t>
              </w:r>
            </w:ins>
          </w:p>
          <w:p w14:paraId="316E025A" w14:textId="655D823D" w:rsidR="00872AFE" w:rsidRPr="00711388" w:rsidRDefault="00872AFE" w:rsidP="00567869">
            <w:pPr>
              <w:pStyle w:val="NormalLeft"/>
              <w:rPr>
                <w:lang w:val="en-GB"/>
              </w:rPr>
            </w:pPr>
            <w:del w:id="1400" w:author="Author">
              <w:r w:rsidRPr="00711388" w:rsidDel="00D80343">
                <w:rPr>
                  <w:lang w:val="en-GB"/>
                </w:rPr>
                <w:delText>The amount includes all the elements that compose the claim itself but excludes any expenses.</w:delText>
              </w:r>
            </w:del>
          </w:p>
        </w:tc>
      </w:tr>
      <w:tr w:rsidR="00872AFE" w:rsidRPr="00711388" w14:paraId="3152B69B" w14:textId="77777777" w:rsidTr="004B78EA">
        <w:tc>
          <w:tcPr>
            <w:tcW w:w="1114" w:type="dxa"/>
            <w:tcBorders>
              <w:top w:val="single" w:sz="2" w:space="0" w:color="auto"/>
              <w:left w:val="single" w:sz="2" w:space="0" w:color="auto"/>
              <w:bottom w:val="single" w:sz="2" w:space="0" w:color="auto"/>
              <w:right w:val="single" w:sz="2" w:space="0" w:color="auto"/>
            </w:tcBorders>
          </w:tcPr>
          <w:p w14:paraId="5F11434E" w14:textId="105849D7" w:rsidR="00872AFE" w:rsidRPr="00711388" w:rsidRDefault="00872AFE" w:rsidP="00567869">
            <w:pPr>
              <w:pStyle w:val="NormalLeft"/>
              <w:rPr>
                <w:lang w:val="en-GB"/>
              </w:rPr>
            </w:pPr>
            <w:del w:id="1401" w:author="Author">
              <w:r w:rsidRPr="00711388" w:rsidDel="00D8356B">
                <w:rPr>
                  <w:lang w:val="en-GB"/>
                </w:rPr>
                <w:delText>C0760/ R0300 to R0460</w:delText>
              </w:r>
            </w:del>
          </w:p>
        </w:tc>
        <w:tc>
          <w:tcPr>
            <w:tcW w:w="2043" w:type="dxa"/>
            <w:tcBorders>
              <w:top w:val="single" w:sz="2" w:space="0" w:color="auto"/>
              <w:left w:val="single" w:sz="2" w:space="0" w:color="auto"/>
              <w:bottom w:val="single" w:sz="2" w:space="0" w:color="auto"/>
              <w:right w:val="single" w:sz="2" w:space="0" w:color="auto"/>
            </w:tcBorders>
          </w:tcPr>
          <w:p w14:paraId="344FF34F" w14:textId="059181E3" w:rsidR="00872AFE" w:rsidRPr="00711388" w:rsidRDefault="00872AFE" w:rsidP="00567869">
            <w:pPr>
              <w:pStyle w:val="NormalLeft"/>
              <w:rPr>
                <w:lang w:val="en-GB"/>
              </w:rPr>
            </w:pPr>
            <w:del w:id="1402" w:author="Author">
              <w:r w:rsidRPr="00711388" w:rsidDel="00D8356B">
                <w:rPr>
                  <w:lang w:val="en-GB"/>
                </w:rPr>
                <w:delText>Reinsurance Recoveries received (non</w:delText>
              </w:r>
            </w:del>
            <w:r w:rsidR="00711388" w:rsidRPr="00711388">
              <w:rPr>
                <w:lang w:val="en-GB"/>
              </w:rPr>
              <w:t>-</w:t>
            </w:r>
            <w:del w:id="1403" w:author="Author">
              <w:r w:rsidRPr="00711388" w:rsidDel="00D8356B">
                <w:rPr>
                  <w:lang w:val="en-GB"/>
                </w:rPr>
                <w:delText xml:space="preserve">cumulative) </w:delText>
              </w:r>
            </w:del>
            <w:r w:rsidR="00845F43" w:rsidRPr="00711388">
              <w:rPr>
                <w:lang w:val="en-GB"/>
              </w:rPr>
              <w:t>-</w:t>
            </w:r>
            <w:del w:id="1404" w:author="Author">
              <w:r w:rsidRPr="00711388" w:rsidDel="00D8356B">
                <w:rPr>
                  <w:lang w:val="en-GB"/>
                </w:rPr>
                <w:delText xml:space="preserve"> In current year</w:delText>
              </w:r>
            </w:del>
          </w:p>
        </w:tc>
        <w:tc>
          <w:tcPr>
            <w:tcW w:w="6129" w:type="dxa"/>
            <w:tcBorders>
              <w:top w:val="single" w:sz="2" w:space="0" w:color="auto"/>
              <w:left w:val="single" w:sz="2" w:space="0" w:color="auto"/>
              <w:bottom w:val="single" w:sz="2" w:space="0" w:color="auto"/>
              <w:right w:val="single" w:sz="2" w:space="0" w:color="auto"/>
            </w:tcBorders>
          </w:tcPr>
          <w:p w14:paraId="7A35EDB8" w14:textId="7E5A9959" w:rsidR="00872AFE" w:rsidRPr="00711388" w:rsidDel="00D8356B" w:rsidRDefault="00872AFE" w:rsidP="00567869">
            <w:pPr>
              <w:pStyle w:val="NormalLeft"/>
              <w:rPr>
                <w:del w:id="1405" w:author="Author"/>
                <w:lang w:val="en-GB"/>
              </w:rPr>
            </w:pPr>
            <w:del w:id="1406" w:author="Author">
              <w:r w:rsidRPr="00711388" w:rsidDel="00D8356B">
                <w:rPr>
                  <w:lang w:val="en-GB"/>
                </w:rPr>
                <w:delText>Total ‘Current year’ reflects the last diagonal (all data referred to last reporting year) from R0300 to R0450.</w:delText>
              </w:r>
            </w:del>
          </w:p>
          <w:p w14:paraId="01EDABC0" w14:textId="74B9DD72" w:rsidR="00872AFE" w:rsidRPr="00711388" w:rsidDel="00D8356B" w:rsidRDefault="00872AFE" w:rsidP="00567869">
            <w:pPr>
              <w:pStyle w:val="NormalLeft"/>
              <w:rPr>
                <w:del w:id="1407" w:author="Author"/>
                <w:lang w:val="en-GB"/>
              </w:rPr>
            </w:pPr>
            <w:del w:id="1408" w:author="Author">
              <w:r w:rsidRPr="00711388" w:rsidDel="00D8356B">
                <w:rPr>
                  <w:lang w:val="en-GB"/>
                </w:rPr>
                <w:delText>R0460 is the total of R0300 to R0450.</w:delText>
              </w:r>
            </w:del>
          </w:p>
          <w:p w14:paraId="15E29AA0" w14:textId="197150D5" w:rsidR="00872AFE" w:rsidRPr="00711388" w:rsidRDefault="00872AFE" w:rsidP="00567869">
            <w:pPr>
              <w:pStyle w:val="NormalLeft"/>
              <w:rPr>
                <w:lang w:val="en-GB"/>
              </w:rPr>
            </w:pPr>
            <w:del w:id="1409" w:author="Author">
              <w:r w:rsidRPr="00711388" w:rsidDel="00D8356B">
                <w:rPr>
                  <w:lang w:val="en-GB"/>
                </w:rPr>
                <w:delText>The amount includes all the elements that compose the claim itself but excludes any expenses.</w:delText>
              </w:r>
            </w:del>
          </w:p>
        </w:tc>
      </w:tr>
      <w:tr w:rsidR="00872AFE" w:rsidRPr="00711388" w14:paraId="3AA605F5" w14:textId="77777777" w:rsidTr="004B78EA">
        <w:tc>
          <w:tcPr>
            <w:tcW w:w="1114" w:type="dxa"/>
            <w:tcBorders>
              <w:top w:val="single" w:sz="2" w:space="0" w:color="auto"/>
              <w:left w:val="single" w:sz="2" w:space="0" w:color="auto"/>
              <w:bottom w:val="single" w:sz="2" w:space="0" w:color="auto"/>
              <w:right w:val="single" w:sz="2" w:space="0" w:color="auto"/>
            </w:tcBorders>
          </w:tcPr>
          <w:p w14:paraId="4D3437EB" w14:textId="6A3328C7" w:rsidR="00872AFE" w:rsidRPr="00711388" w:rsidRDefault="00872AFE" w:rsidP="00567869">
            <w:pPr>
              <w:pStyle w:val="NormalLeft"/>
              <w:rPr>
                <w:lang w:val="en-GB"/>
              </w:rPr>
            </w:pPr>
            <w:del w:id="1410" w:author="Author">
              <w:r w:rsidRPr="00711388" w:rsidDel="00D8356B">
                <w:rPr>
                  <w:lang w:val="en-GB"/>
                </w:rPr>
                <w:delText>C0770/ R0300 to R0450</w:delText>
              </w:r>
            </w:del>
          </w:p>
        </w:tc>
        <w:tc>
          <w:tcPr>
            <w:tcW w:w="2043" w:type="dxa"/>
            <w:tcBorders>
              <w:top w:val="single" w:sz="2" w:space="0" w:color="auto"/>
              <w:left w:val="single" w:sz="2" w:space="0" w:color="auto"/>
              <w:bottom w:val="single" w:sz="2" w:space="0" w:color="auto"/>
              <w:right w:val="single" w:sz="2" w:space="0" w:color="auto"/>
            </w:tcBorders>
          </w:tcPr>
          <w:p w14:paraId="67520384" w14:textId="03A3A70B" w:rsidR="00872AFE" w:rsidRPr="00711388" w:rsidRDefault="00872AFE" w:rsidP="00567869">
            <w:pPr>
              <w:pStyle w:val="NormalLeft"/>
              <w:rPr>
                <w:lang w:val="en-GB"/>
              </w:rPr>
            </w:pPr>
            <w:del w:id="1411" w:author="Author">
              <w:r w:rsidRPr="00711388" w:rsidDel="00D8356B">
                <w:rPr>
                  <w:lang w:val="en-GB"/>
                </w:rPr>
                <w:delText xml:space="preserve">Reinsurance Recoveries received </w:delText>
              </w:r>
            </w:del>
            <w:r w:rsidR="00845F43" w:rsidRPr="00711388">
              <w:rPr>
                <w:lang w:val="en-GB"/>
              </w:rPr>
              <w:t>-</w:t>
            </w:r>
            <w:del w:id="1412" w:author="Author">
              <w:r w:rsidRPr="00711388" w:rsidDel="00D8356B">
                <w:rPr>
                  <w:lang w:val="en-GB"/>
                </w:rPr>
                <w:delText xml:space="preserve"> Sum of years (cumulative)</w:delText>
              </w:r>
            </w:del>
          </w:p>
        </w:tc>
        <w:tc>
          <w:tcPr>
            <w:tcW w:w="6129" w:type="dxa"/>
            <w:tcBorders>
              <w:top w:val="single" w:sz="2" w:space="0" w:color="auto"/>
              <w:left w:val="single" w:sz="2" w:space="0" w:color="auto"/>
              <w:bottom w:val="single" w:sz="2" w:space="0" w:color="auto"/>
              <w:right w:val="single" w:sz="2" w:space="0" w:color="auto"/>
            </w:tcBorders>
          </w:tcPr>
          <w:p w14:paraId="505DD44A" w14:textId="75DCE710" w:rsidR="00872AFE" w:rsidRPr="00711388" w:rsidRDefault="00872AFE" w:rsidP="00567869">
            <w:pPr>
              <w:pStyle w:val="NormalLeft"/>
              <w:rPr>
                <w:lang w:val="en-GB"/>
              </w:rPr>
            </w:pPr>
            <w:del w:id="1413" w:author="Author">
              <w:r w:rsidRPr="00711388" w:rsidDel="00D8356B">
                <w:rPr>
                  <w:lang w:val="en-GB"/>
                </w:rPr>
                <w:delText>Total ‘Sum of years’ contains the sum of all data in rows (sum of all payments referred to the i</w:delText>
              </w:r>
            </w:del>
            <w:r w:rsidR="00711388" w:rsidRPr="00711388">
              <w:rPr>
                <w:lang w:val="en-GB"/>
              </w:rPr>
              <w:t>-</w:t>
            </w:r>
            <w:del w:id="1414" w:author="Author">
              <w:r w:rsidRPr="00711388" w:rsidDel="00D8356B">
                <w:rPr>
                  <w:lang w:val="en-GB"/>
                </w:rPr>
                <w:delText>accident/underwriting year), including total.</w:delText>
              </w:r>
            </w:del>
          </w:p>
        </w:tc>
      </w:tr>
      <w:tr w:rsidR="00872AFE" w:rsidRPr="00711388" w14:paraId="63557CD4" w14:textId="77777777" w:rsidTr="004B78EA">
        <w:tc>
          <w:tcPr>
            <w:tcW w:w="1114" w:type="dxa"/>
            <w:tcBorders>
              <w:top w:val="single" w:sz="2" w:space="0" w:color="auto"/>
              <w:left w:val="single" w:sz="2" w:space="0" w:color="auto"/>
              <w:bottom w:val="single" w:sz="2" w:space="0" w:color="auto"/>
              <w:right w:val="single" w:sz="2" w:space="0" w:color="auto"/>
            </w:tcBorders>
          </w:tcPr>
          <w:p w14:paraId="0E3F5123" w14:textId="1D8B977C" w:rsidR="00872AFE" w:rsidRPr="00711388" w:rsidRDefault="00872AFE" w:rsidP="00567869">
            <w:pPr>
              <w:pStyle w:val="NormalLeft"/>
              <w:rPr>
                <w:lang w:val="en-GB"/>
              </w:rPr>
            </w:pPr>
            <w:del w:id="1415" w:author="Author">
              <w:r w:rsidRPr="00711388" w:rsidDel="00D8356B">
                <w:rPr>
                  <w:lang w:val="en-GB"/>
                </w:rPr>
                <w:delText>C0800 to C0950/ R0300 to R0450</w:delText>
              </w:r>
            </w:del>
          </w:p>
        </w:tc>
        <w:tc>
          <w:tcPr>
            <w:tcW w:w="2043" w:type="dxa"/>
            <w:tcBorders>
              <w:top w:val="single" w:sz="2" w:space="0" w:color="auto"/>
              <w:left w:val="single" w:sz="2" w:space="0" w:color="auto"/>
              <w:bottom w:val="single" w:sz="2" w:space="0" w:color="auto"/>
              <w:right w:val="single" w:sz="2" w:space="0" w:color="auto"/>
            </w:tcBorders>
          </w:tcPr>
          <w:p w14:paraId="2E1869FB" w14:textId="24FDE95B" w:rsidR="00872AFE" w:rsidRPr="00711388" w:rsidRDefault="00872AFE" w:rsidP="00567869">
            <w:pPr>
              <w:pStyle w:val="NormalLeft"/>
              <w:rPr>
                <w:lang w:val="en-GB"/>
              </w:rPr>
            </w:pPr>
            <w:del w:id="1416" w:author="Author">
              <w:r w:rsidRPr="00711388" w:rsidDel="00D8356B">
                <w:rPr>
                  <w:lang w:val="en-GB"/>
                </w:rPr>
                <w:delText xml:space="preserve">Undiscounted Best Estimate Claims Provisions </w:delText>
              </w:r>
            </w:del>
            <w:r w:rsidR="00845F43" w:rsidRPr="00711388">
              <w:rPr>
                <w:lang w:val="en-GB"/>
              </w:rPr>
              <w:t>-</w:t>
            </w:r>
            <w:del w:id="1417" w:author="Author">
              <w:r w:rsidRPr="00711388" w:rsidDel="00D8356B">
                <w:rPr>
                  <w:lang w:val="en-GB"/>
                </w:rPr>
                <w:delText xml:space="preserve"> Reinsurance </w:delText>
              </w:r>
              <w:r w:rsidRPr="00711388" w:rsidDel="00D8356B">
                <w:rPr>
                  <w:lang w:val="en-GB"/>
                </w:rPr>
                <w:lastRenderedPageBreak/>
                <w:delText xml:space="preserve">recoverable </w:delText>
              </w:r>
            </w:del>
            <w:r w:rsidR="00845F43" w:rsidRPr="00711388">
              <w:rPr>
                <w:lang w:val="en-GB"/>
              </w:rPr>
              <w:t>-</w:t>
            </w:r>
            <w:del w:id="1418" w:author="Author">
              <w:r w:rsidRPr="00711388" w:rsidDel="00D8356B">
                <w:rPr>
                  <w:lang w:val="en-GB"/>
                </w:rPr>
                <w:delText xml:space="preserve"> Triangle</w:delText>
              </w:r>
            </w:del>
          </w:p>
        </w:tc>
        <w:tc>
          <w:tcPr>
            <w:tcW w:w="6129" w:type="dxa"/>
            <w:tcBorders>
              <w:top w:val="single" w:sz="2" w:space="0" w:color="auto"/>
              <w:left w:val="single" w:sz="2" w:space="0" w:color="auto"/>
              <w:bottom w:val="single" w:sz="2" w:space="0" w:color="auto"/>
              <w:right w:val="single" w:sz="2" w:space="0" w:color="auto"/>
            </w:tcBorders>
          </w:tcPr>
          <w:p w14:paraId="79A699D9" w14:textId="39434F98" w:rsidR="00872AFE" w:rsidRPr="00711388" w:rsidDel="00D8356B" w:rsidRDefault="00872AFE" w:rsidP="00567869">
            <w:pPr>
              <w:pStyle w:val="NormalLeft"/>
              <w:rPr>
                <w:del w:id="1419" w:author="Author"/>
                <w:lang w:val="en-GB"/>
              </w:rPr>
            </w:pPr>
            <w:del w:id="1420" w:author="Author">
              <w:r w:rsidRPr="00711388" w:rsidDel="00D8356B">
                <w:rPr>
                  <w:lang w:val="en-GB"/>
                </w:rPr>
                <w:lastRenderedPageBreak/>
                <w:delText>Provisions referred to the amounts recoverable from reinsurance contracts and special purpose vehicles. In the triangle is required to reported undiscounted data, while the column ‘Year end’ will contain data on discounted basis.</w:delText>
              </w:r>
            </w:del>
          </w:p>
          <w:p w14:paraId="0769079B" w14:textId="712D5A40" w:rsidR="00872AFE" w:rsidRPr="00711388" w:rsidRDefault="00872AFE" w:rsidP="00567869">
            <w:pPr>
              <w:pStyle w:val="NormalLeft"/>
              <w:rPr>
                <w:lang w:val="en-GB"/>
              </w:rPr>
            </w:pPr>
            <w:del w:id="1421" w:author="Author">
              <w:r w:rsidRPr="00711388" w:rsidDel="00D8356B">
                <w:rPr>
                  <w:lang w:val="en-GB"/>
                </w:rPr>
                <w:lastRenderedPageBreak/>
                <w:delText xml:space="preserve">The amounts shall be considered after the adjustment for the counterparty default, net of salvage and subrogation and </w:delText>
              </w:r>
            </w:del>
            <w:ins w:id="1422" w:author="Author">
              <w:del w:id="1423" w:author="Author">
                <w:r w:rsidR="00866D3E" w:rsidRPr="00711388" w:rsidDel="00D8356B">
                  <w:rPr>
                    <w:lang w:val="en-GB"/>
                  </w:rPr>
                  <w:delText>inc</w:delText>
                </w:r>
              </w:del>
            </w:ins>
            <w:del w:id="1424" w:author="Author">
              <w:r w:rsidRPr="00711388" w:rsidDel="00D8356B">
                <w:rPr>
                  <w:lang w:val="en-GB"/>
                </w:rPr>
                <w:delText>excluding any expenses, as well as any future premiums.</w:delText>
              </w:r>
            </w:del>
          </w:p>
        </w:tc>
      </w:tr>
      <w:tr w:rsidR="00872AFE" w:rsidRPr="00711388" w14:paraId="7F608008" w14:textId="77777777" w:rsidTr="004B78EA">
        <w:tc>
          <w:tcPr>
            <w:tcW w:w="1114" w:type="dxa"/>
            <w:tcBorders>
              <w:top w:val="single" w:sz="2" w:space="0" w:color="auto"/>
              <w:left w:val="single" w:sz="2" w:space="0" w:color="auto"/>
              <w:bottom w:val="single" w:sz="2" w:space="0" w:color="auto"/>
              <w:right w:val="single" w:sz="2" w:space="0" w:color="auto"/>
            </w:tcBorders>
          </w:tcPr>
          <w:p w14:paraId="61A2C1B5" w14:textId="39BCDC0F" w:rsidR="00872AFE" w:rsidRPr="00711388" w:rsidRDefault="00872AFE" w:rsidP="00567869">
            <w:pPr>
              <w:pStyle w:val="NormalLeft"/>
              <w:rPr>
                <w:lang w:val="en-GB"/>
              </w:rPr>
            </w:pPr>
            <w:del w:id="1425" w:author="Author">
              <w:r w:rsidRPr="00711388" w:rsidDel="00D8356B">
                <w:rPr>
                  <w:lang w:val="en-GB"/>
                </w:rPr>
                <w:lastRenderedPageBreak/>
                <w:delText>C0960/ R0300 to R0460</w:delText>
              </w:r>
            </w:del>
          </w:p>
        </w:tc>
        <w:tc>
          <w:tcPr>
            <w:tcW w:w="2043" w:type="dxa"/>
            <w:tcBorders>
              <w:top w:val="single" w:sz="2" w:space="0" w:color="auto"/>
              <w:left w:val="single" w:sz="2" w:space="0" w:color="auto"/>
              <w:bottom w:val="single" w:sz="2" w:space="0" w:color="auto"/>
              <w:right w:val="single" w:sz="2" w:space="0" w:color="auto"/>
            </w:tcBorders>
          </w:tcPr>
          <w:p w14:paraId="3BEE1DC9" w14:textId="29DEDB90" w:rsidR="00872AFE" w:rsidRPr="00711388" w:rsidRDefault="00872AFE" w:rsidP="00567869">
            <w:pPr>
              <w:pStyle w:val="NormalLeft"/>
              <w:rPr>
                <w:lang w:val="en-GB"/>
              </w:rPr>
            </w:pPr>
            <w:del w:id="1426" w:author="Author">
              <w:r w:rsidRPr="00711388" w:rsidDel="00D8356B">
                <w:rPr>
                  <w:lang w:val="en-GB"/>
                </w:rPr>
                <w:delText xml:space="preserve">Best Estimate Claims Provisions </w:delText>
              </w:r>
            </w:del>
            <w:r w:rsidR="00845F43" w:rsidRPr="00711388">
              <w:rPr>
                <w:lang w:val="en-GB"/>
              </w:rPr>
              <w:t>-</w:t>
            </w:r>
            <w:del w:id="1427" w:author="Author">
              <w:r w:rsidRPr="00711388" w:rsidDel="00D8356B">
                <w:rPr>
                  <w:lang w:val="en-GB"/>
                </w:rPr>
                <w:delText xml:space="preserve"> Reinsurance recoverable </w:delText>
              </w:r>
            </w:del>
            <w:r w:rsidR="00845F43" w:rsidRPr="00711388">
              <w:rPr>
                <w:lang w:val="en-GB"/>
              </w:rPr>
              <w:t>-</w:t>
            </w:r>
            <w:del w:id="1428" w:author="Author">
              <w:r w:rsidRPr="00711388" w:rsidDel="00D8356B">
                <w:rPr>
                  <w:lang w:val="en-GB"/>
                </w:rPr>
                <w:delText xml:space="preserve"> Year end (discounted data)</w:delText>
              </w:r>
            </w:del>
          </w:p>
        </w:tc>
        <w:tc>
          <w:tcPr>
            <w:tcW w:w="6129" w:type="dxa"/>
            <w:tcBorders>
              <w:top w:val="single" w:sz="2" w:space="0" w:color="auto"/>
              <w:left w:val="single" w:sz="2" w:space="0" w:color="auto"/>
              <w:bottom w:val="single" w:sz="2" w:space="0" w:color="auto"/>
              <w:right w:val="single" w:sz="2" w:space="0" w:color="auto"/>
            </w:tcBorders>
          </w:tcPr>
          <w:p w14:paraId="38F98A7A" w14:textId="606F8873" w:rsidR="00872AFE" w:rsidRPr="00711388" w:rsidDel="00D8356B" w:rsidRDefault="00872AFE" w:rsidP="00567869">
            <w:pPr>
              <w:pStyle w:val="NormalLeft"/>
              <w:rPr>
                <w:del w:id="1429" w:author="Author"/>
                <w:lang w:val="en-GB"/>
              </w:rPr>
            </w:pPr>
            <w:del w:id="1430" w:author="Author">
              <w:r w:rsidRPr="00711388" w:rsidDel="00D8356B">
                <w:rPr>
                  <w:lang w:val="en-GB"/>
                </w:rPr>
                <w:delText>Total ‘Year end’ reflects the last diagonal but a on discounted basis (all data referred to last reporting year) from R0300 to R0450.</w:delText>
              </w:r>
            </w:del>
          </w:p>
          <w:p w14:paraId="584237B8" w14:textId="31D298AB" w:rsidR="00872AFE" w:rsidRPr="00711388" w:rsidRDefault="00872AFE" w:rsidP="00567869">
            <w:pPr>
              <w:pStyle w:val="NormalLeft"/>
              <w:rPr>
                <w:lang w:val="en-GB"/>
              </w:rPr>
            </w:pPr>
            <w:del w:id="1431" w:author="Author">
              <w:r w:rsidRPr="00711388" w:rsidDel="00D8356B">
                <w:rPr>
                  <w:lang w:val="en-GB"/>
                </w:rPr>
                <w:delText>R0460 is the total of R0300 to R0450.</w:delText>
              </w:r>
            </w:del>
          </w:p>
        </w:tc>
      </w:tr>
      <w:tr w:rsidR="00872AFE" w:rsidRPr="00711388" w14:paraId="6AD1B6E3" w14:textId="77777777" w:rsidTr="004B78EA">
        <w:tc>
          <w:tcPr>
            <w:tcW w:w="1114" w:type="dxa"/>
            <w:tcBorders>
              <w:top w:val="single" w:sz="2" w:space="0" w:color="auto"/>
              <w:left w:val="single" w:sz="2" w:space="0" w:color="auto"/>
              <w:bottom w:val="single" w:sz="2" w:space="0" w:color="auto"/>
              <w:right w:val="single" w:sz="2" w:space="0" w:color="auto"/>
            </w:tcBorders>
          </w:tcPr>
          <w:p w14:paraId="341CAC37" w14:textId="5CE5B875" w:rsidR="00872AFE" w:rsidRPr="00711388" w:rsidRDefault="00872AFE" w:rsidP="00567869">
            <w:pPr>
              <w:pStyle w:val="NormalLeft"/>
              <w:rPr>
                <w:lang w:val="en-GB"/>
              </w:rPr>
            </w:pPr>
            <w:del w:id="1432" w:author="Author">
              <w:r w:rsidRPr="00711388" w:rsidDel="00D8356B">
                <w:rPr>
                  <w:lang w:val="en-GB"/>
                </w:rPr>
                <w:delText>C1000 to C1150/ R0300 to R0450</w:delText>
              </w:r>
            </w:del>
          </w:p>
        </w:tc>
        <w:tc>
          <w:tcPr>
            <w:tcW w:w="2043" w:type="dxa"/>
            <w:tcBorders>
              <w:top w:val="single" w:sz="2" w:space="0" w:color="auto"/>
              <w:left w:val="single" w:sz="2" w:space="0" w:color="auto"/>
              <w:bottom w:val="single" w:sz="2" w:space="0" w:color="auto"/>
              <w:right w:val="single" w:sz="2" w:space="0" w:color="auto"/>
            </w:tcBorders>
          </w:tcPr>
          <w:p w14:paraId="4B0796D1" w14:textId="5F43F654" w:rsidR="00872AFE" w:rsidRPr="00711388" w:rsidRDefault="00872AFE" w:rsidP="00567869">
            <w:pPr>
              <w:pStyle w:val="NormalLeft"/>
              <w:rPr>
                <w:lang w:val="en-GB"/>
              </w:rPr>
            </w:pPr>
            <w:del w:id="1433" w:author="Author">
              <w:r w:rsidRPr="00711388" w:rsidDel="00D8356B">
                <w:rPr>
                  <w:lang w:val="en-GB"/>
                </w:rPr>
                <w:delText xml:space="preserve">Reinsurance RBNS Claims </w:delText>
              </w:r>
            </w:del>
            <w:r w:rsidR="00845F43" w:rsidRPr="00711388">
              <w:rPr>
                <w:lang w:val="en-GB"/>
              </w:rPr>
              <w:t>-</w:t>
            </w:r>
            <w:del w:id="1434" w:author="Author">
              <w:r w:rsidRPr="00711388" w:rsidDel="00D8356B">
                <w:rPr>
                  <w:lang w:val="en-GB"/>
                </w:rPr>
                <w:delText xml:space="preserve"> Triangle</w:delText>
              </w:r>
            </w:del>
          </w:p>
        </w:tc>
        <w:tc>
          <w:tcPr>
            <w:tcW w:w="6129" w:type="dxa"/>
            <w:tcBorders>
              <w:top w:val="single" w:sz="2" w:space="0" w:color="auto"/>
              <w:left w:val="single" w:sz="2" w:space="0" w:color="auto"/>
              <w:bottom w:val="single" w:sz="2" w:space="0" w:color="auto"/>
              <w:right w:val="single" w:sz="2" w:space="0" w:color="auto"/>
            </w:tcBorders>
          </w:tcPr>
          <w:p w14:paraId="7D31ABC9" w14:textId="3224DF71" w:rsidR="00872AFE" w:rsidRPr="00711388" w:rsidDel="00D8356B" w:rsidRDefault="00872AFE" w:rsidP="00567869">
            <w:pPr>
              <w:pStyle w:val="NormalLeft"/>
              <w:rPr>
                <w:del w:id="1435" w:author="Author"/>
                <w:lang w:val="en-GB"/>
              </w:rPr>
            </w:pPr>
            <w:del w:id="1436" w:author="Author">
              <w:r w:rsidRPr="00711388" w:rsidDel="00D8356B">
                <w:rPr>
                  <w:lang w:val="en-GB"/>
                </w:rPr>
                <w:delText>Triangles for each of the accident/underwriting years from N</w:delText>
              </w:r>
            </w:del>
            <w:r w:rsidR="00711388" w:rsidRPr="00711388">
              <w:rPr>
                <w:lang w:val="en-GB"/>
              </w:rPr>
              <w:t>-</w:t>
            </w:r>
            <w:del w:id="1437" w:author="Author">
              <w:r w:rsidRPr="00711388" w:rsidDel="00D8356B">
                <w:rPr>
                  <w:lang w:val="en-GB"/>
                </w:rPr>
                <w:delText xml:space="preserve">14 (and prior) and all previous reporting periods to </w:delText>
              </w:r>
            </w:del>
            <w:r w:rsidR="00845F43" w:rsidRPr="00711388">
              <w:rPr>
                <w:lang w:val="en-GB"/>
              </w:rPr>
              <w:t>-</w:t>
            </w:r>
            <w:del w:id="1438" w:author="Author">
              <w:r w:rsidRPr="00711388" w:rsidDel="00D8356B">
                <w:rPr>
                  <w:lang w:val="en-GB"/>
                </w:rPr>
                <w:delText xml:space="preserve"> including </w:delText>
              </w:r>
            </w:del>
            <w:r w:rsidR="00845F43" w:rsidRPr="00711388">
              <w:rPr>
                <w:lang w:val="en-GB"/>
              </w:rPr>
              <w:t>-</w:t>
            </w:r>
            <w:del w:id="1439" w:author="Author">
              <w:r w:rsidRPr="00711388" w:rsidDel="00D8356B">
                <w:rPr>
                  <w:lang w:val="en-GB"/>
                </w:rPr>
                <w:delText xml:space="preserve"> N (last reporting year) of reinsurance share of provisions, reported in the ‘Gross Reported but not Settled Claims (RBNS)’, covered by a reinsurance contract.</w:delText>
              </w:r>
            </w:del>
          </w:p>
          <w:p w14:paraId="75983261" w14:textId="0F2DB5B1" w:rsidR="00872AFE" w:rsidRPr="00711388" w:rsidRDefault="00872AFE" w:rsidP="00567869">
            <w:pPr>
              <w:pStyle w:val="NormalLeft"/>
              <w:rPr>
                <w:lang w:val="en-GB"/>
              </w:rPr>
            </w:pPr>
            <w:del w:id="1440" w:author="Author">
              <w:r w:rsidRPr="00711388" w:rsidDel="00D8356B">
                <w:rPr>
                  <w:lang w:val="en-GB"/>
                </w:rPr>
                <w:delText>The amount includes all the elements that compose the claim itself but excludes any expenses and is net of salvage and subrogation.</w:delText>
              </w:r>
            </w:del>
          </w:p>
        </w:tc>
      </w:tr>
      <w:tr w:rsidR="00872AFE" w:rsidRPr="00711388" w14:paraId="75613DF5" w14:textId="77777777" w:rsidTr="004B78EA">
        <w:tc>
          <w:tcPr>
            <w:tcW w:w="1114" w:type="dxa"/>
            <w:tcBorders>
              <w:top w:val="single" w:sz="2" w:space="0" w:color="auto"/>
              <w:left w:val="single" w:sz="2" w:space="0" w:color="auto"/>
              <w:bottom w:val="single" w:sz="2" w:space="0" w:color="auto"/>
              <w:right w:val="single" w:sz="2" w:space="0" w:color="auto"/>
            </w:tcBorders>
          </w:tcPr>
          <w:p w14:paraId="0A6201DA" w14:textId="5652F982" w:rsidR="00872AFE" w:rsidRPr="00711388" w:rsidRDefault="00872AFE" w:rsidP="00567869">
            <w:pPr>
              <w:pStyle w:val="NormalLeft"/>
              <w:rPr>
                <w:lang w:val="en-GB"/>
              </w:rPr>
            </w:pPr>
            <w:del w:id="1441" w:author="Author">
              <w:r w:rsidRPr="00711388" w:rsidDel="00D8356B">
                <w:rPr>
                  <w:lang w:val="en-GB"/>
                </w:rPr>
                <w:delText>C1160/ R0300 to R0460</w:delText>
              </w:r>
            </w:del>
          </w:p>
        </w:tc>
        <w:tc>
          <w:tcPr>
            <w:tcW w:w="2043" w:type="dxa"/>
            <w:tcBorders>
              <w:top w:val="single" w:sz="2" w:space="0" w:color="auto"/>
              <w:left w:val="single" w:sz="2" w:space="0" w:color="auto"/>
              <w:bottom w:val="single" w:sz="2" w:space="0" w:color="auto"/>
              <w:right w:val="single" w:sz="2" w:space="0" w:color="auto"/>
            </w:tcBorders>
          </w:tcPr>
          <w:p w14:paraId="6CEDC483" w14:textId="302DB63D" w:rsidR="00872AFE" w:rsidRPr="00711388" w:rsidRDefault="00872AFE" w:rsidP="00567869">
            <w:pPr>
              <w:pStyle w:val="NormalLeft"/>
              <w:rPr>
                <w:lang w:val="en-GB"/>
              </w:rPr>
            </w:pPr>
            <w:del w:id="1442" w:author="Author">
              <w:r w:rsidRPr="00711388" w:rsidDel="00D8356B">
                <w:rPr>
                  <w:lang w:val="en-GB"/>
                </w:rPr>
                <w:delText xml:space="preserve">Reinsurance RBNS Claims </w:delText>
              </w:r>
            </w:del>
            <w:r w:rsidR="00845F43" w:rsidRPr="00711388">
              <w:rPr>
                <w:lang w:val="en-GB"/>
              </w:rPr>
              <w:t>-</w:t>
            </w:r>
            <w:del w:id="1443" w:author="Author">
              <w:r w:rsidRPr="00711388" w:rsidDel="00D8356B">
                <w:rPr>
                  <w:lang w:val="en-GB"/>
                </w:rPr>
                <w:delText xml:space="preserve"> Year end (discounted data)</w:delText>
              </w:r>
              <w:r w:rsidRPr="00711388" w:rsidDel="003323F0">
                <w:rPr>
                  <w:lang w:val="en-GB"/>
                </w:rPr>
                <w:delText xml:space="preserve">  </w:delText>
              </w:r>
            </w:del>
            <w:ins w:id="1444" w:author="Author">
              <w:r w:rsidR="003323F0">
                <w:rPr>
                  <w:lang w:val="en-GB"/>
                </w:rPr>
                <w:t xml:space="preserve"> </w:t>
              </w:r>
            </w:ins>
          </w:p>
        </w:tc>
        <w:tc>
          <w:tcPr>
            <w:tcW w:w="6129" w:type="dxa"/>
            <w:tcBorders>
              <w:top w:val="single" w:sz="2" w:space="0" w:color="auto"/>
              <w:left w:val="single" w:sz="2" w:space="0" w:color="auto"/>
              <w:bottom w:val="single" w:sz="2" w:space="0" w:color="auto"/>
              <w:right w:val="single" w:sz="2" w:space="0" w:color="auto"/>
            </w:tcBorders>
          </w:tcPr>
          <w:p w14:paraId="7898B7E5" w14:textId="64B5054B" w:rsidR="00872AFE" w:rsidRPr="00711388" w:rsidDel="00D8356B" w:rsidRDefault="00872AFE" w:rsidP="00567869">
            <w:pPr>
              <w:pStyle w:val="NormalLeft"/>
              <w:rPr>
                <w:del w:id="1445" w:author="Author"/>
                <w:lang w:val="en-GB"/>
              </w:rPr>
            </w:pPr>
            <w:del w:id="1446" w:author="Author">
              <w:r w:rsidRPr="00711388" w:rsidDel="00D8356B">
                <w:rPr>
                  <w:lang w:val="en-GB"/>
                </w:rPr>
                <w:delText>Total ‘Year end’ reflects the last diagonal but on a discounted basis (all data referred to last reporting year) from R0300 to R0450.</w:delText>
              </w:r>
              <w:r w:rsidRPr="00711388" w:rsidDel="003323F0">
                <w:rPr>
                  <w:lang w:val="en-GB"/>
                </w:rPr>
                <w:delText xml:space="preserve">  </w:delText>
              </w:r>
            </w:del>
            <w:ins w:id="1447" w:author="Author">
              <w:r w:rsidR="003323F0">
                <w:rPr>
                  <w:lang w:val="en-GB"/>
                </w:rPr>
                <w:t xml:space="preserve"> </w:t>
              </w:r>
            </w:ins>
          </w:p>
          <w:p w14:paraId="15D3B206" w14:textId="05BA2947" w:rsidR="00872AFE" w:rsidRPr="00711388" w:rsidRDefault="00872AFE" w:rsidP="00567869">
            <w:pPr>
              <w:pStyle w:val="NormalLeft"/>
              <w:rPr>
                <w:lang w:val="en-GB"/>
              </w:rPr>
            </w:pPr>
            <w:del w:id="1448" w:author="Author">
              <w:r w:rsidRPr="00711388" w:rsidDel="00D8356B">
                <w:rPr>
                  <w:lang w:val="en-GB"/>
                </w:rPr>
                <w:delText>R0460 is the total of R0300 to R0450.</w:delText>
              </w:r>
            </w:del>
          </w:p>
        </w:tc>
      </w:tr>
      <w:tr w:rsidR="001B1700" w:rsidRPr="00711388" w14:paraId="30365D31" w14:textId="77777777" w:rsidTr="004B78EA">
        <w:trPr>
          <w:ins w:id="1449" w:author="Author"/>
        </w:trPr>
        <w:tc>
          <w:tcPr>
            <w:tcW w:w="1114" w:type="dxa"/>
            <w:tcBorders>
              <w:top w:val="single" w:sz="2" w:space="0" w:color="auto"/>
              <w:left w:val="single" w:sz="2" w:space="0" w:color="auto"/>
              <w:bottom w:val="single" w:sz="2" w:space="0" w:color="auto"/>
              <w:right w:val="single" w:sz="2" w:space="0" w:color="auto"/>
            </w:tcBorders>
          </w:tcPr>
          <w:p w14:paraId="3BD1E3D1" w14:textId="28A5898B" w:rsidR="001B1700" w:rsidRPr="00711388" w:rsidDel="00D8356B" w:rsidRDefault="001B1700" w:rsidP="00567869">
            <w:pPr>
              <w:pStyle w:val="NormalLeft"/>
              <w:rPr>
                <w:ins w:id="1450" w:author="Author"/>
                <w:lang w:val="en-GB"/>
              </w:rPr>
            </w:pPr>
            <w:ins w:id="1451" w:author="Author">
              <w:r w:rsidRPr="00711388">
                <w:rPr>
                  <w:lang w:val="en-GB"/>
                </w:rPr>
                <w:t>C</w:t>
              </w:r>
              <w:del w:id="1452" w:author="Author">
                <w:r w:rsidRPr="00711388" w:rsidDel="0022025B">
                  <w:rPr>
                    <w:lang w:val="en-GB"/>
                  </w:rPr>
                  <w:delText>0</w:delText>
                </w:r>
              </w:del>
              <w:r w:rsidRPr="00711388">
                <w:rPr>
                  <w:lang w:val="en-GB"/>
                </w:rPr>
                <w:t>0600/R03</w:t>
              </w:r>
              <w:r w:rsidR="00E87ED0" w:rsidRPr="00711388">
                <w:rPr>
                  <w:lang w:val="en-GB"/>
                </w:rPr>
                <w:t>11</w:t>
              </w:r>
              <w:del w:id="1453" w:author="Author">
                <w:r w:rsidRPr="00711388" w:rsidDel="00E87ED0">
                  <w:rPr>
                    <w:lang w:val="en-GB"/>
                  </w:rPr>
                  <w:delText>00</w:delText>
                </w:r>
              </w:del>
            </w:ins>
          </w:p>
        </w:tc>
        <w:tc>
          <w:tcPr>
            <w:tcW w:w="2043" w:type="dxa"/>
            <w:tcBorders>
              <w:top w:val="single" w:sz="2" w:space="0" w:color="auto"/>
              <w:left w:val="single" w:sz="2" w:space="0" w:color="auto"/>
              <w:bottom w:val="single" w:sz="2" w:space="0" w:color="auto"/>
              <w:right w:val="single" w:sz="2" w:space="0" w:color="auto"/>
            </w:tcBorders>
          </w:tcPr>
          <w:p w14:paraId="36933BA0" w14:textId="329A4568" w:rsidR="001B1700" w:rsidRPr="00711388" w:rsidRDefault="001B1700" w:rsidP="00567869">
            <w:pPr>
              <w:pStyle w:val="NormalLeft"/>
              <w:rPr>
                <w:ins w:id="1454" w:author="Author"/>
                <w:lang w:val="en-GB"/>
              </w:rPr>
            </w:pPr>
            <w:ins w:id="1455" w:author="Author">
              <w:r w:rsidRPr="00711388">
                <w:rPr>
                  <w:lang w:val="en-GB"/>
                </w:rPr>
                <w:t>Gross Best Estimate</w:t>
              </w:r>
              <w:r w:rsidR="004A7CCE" w:rsidRPr="00711388">
                <w:rPr>
                  <w:lang w:val="en-GB"/>
                </w:rPr>
                <w:t xml:space="preserve"> Claims Provision</w:t>
              </w:r>
              <w:r w:rsidRPr="00711388">
                <w:rPr>
                  <w:lang w:val="en-GB"/>
                </w:rPr>
                <w:t xml:space="preserve"> ULAE</w:t>
              </w:r>
            </w:ins>
          </w:p>
          <w:p w14:paraId="7E1D90B4" w14:textId="609E3C9E" w:rsidR="00E40892" w:rsidRPr="00711388" w:rsidDel="00D8356B" w:rsidRDefault="00E40892" w:rsidP="00567869">
            <w:pPr>
              <w:pStyle w:val="NormalLeft"/>
              <w:rPr>
                <w:ins w:id="1456" w:author="Author"/>
                <w:lang w:val="en-GB"/>
              </w:rPr>
            </w:pPr>
            <w:ins w:id="1457"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4F454A0B" w14:textId="3A680699" w:rsidR="001B1700" w:rsidRPr="00711388" w:rsidDel="00D8356B" w:rsidRDefault="00E40892" w:rsidP="00567869">
            <w:pPr>
              <w:pStyle w:val="NormalLeft"/>
              <w:rPr>
                <w:ins w:id="1458" w:author="Author"/>
                <w:lang w:val="en-GB"/>
              </w:rPr>
            </w:pPr>
            <w:ins w:id="1459" w:author="Author">
              <w:r w:rsidRPr="00711388">
                <w:rPr>
                  <w:lang w:val="en-GB"/>
                </w:rPr>
                <w:t>Best Estimate claims management expenses not directly attributable to claims (ULAE) gross of reinsurance.</w:t>
              </w:r>
            </w:ins>
          </w:p>
        </w:tc>
      </w:tr>
      <w:tr w:rsidR="00E40892" w:rsidRPr="00711388" w14:paraId="42F06440" w14:textId="77777777" w:rsidTr="004B78EA">
        <w:trPr>
          <w:ins w:id="1460" w:author="Author"/>
        </w:trPr>
        <w:tc>
          <w:tcPr>
            <w:tcW w:w="1114" w:type="dxa"/>
            <w:tcBorders>
              <w:top w:val="single" w:sz="2" w:space="0" w:color="auto"/>
              <w:left w:val="single" w:sz="2" w:space="0" w:color="auto"/>
              <w:bottom w:val="single" w:sz="2" w:space="0" w:color="auto"/>
              <w:right w:val="single" w:sz="2" w:space="0" w:color="auto"/>
            </w:tcBorders>
          </w:tcPr>
          <w:p w14:paraId="455613A3" w14:textId="73A201CC" w:rsidR="00E40892" w:rsidRPr="00711388" w:rsidRDefault="00E40892" w:rsidP="00567869">
            <w:pPr>
              <w:pStyle w:val="NormalLeft"/>
              <w:rPr>
                <w:ins w:id="1461" w:author="Author"/>
                <w:lang w:val="en-GB"/>
              </w:rPr>
            </w:pPr>
            <w:ins w:id="1462" w:author="Author">
              <w:r w:rsidRPr="00711388">
                <w:rPr>
                  <w:lang w:val="en-GB"/>
                </w:rPr>
                <w:t>C</w:t>
              </w:r>
              <w:del w:id="1463" w:author="Author">
                <w:r w:rsidRPr="00711388" w:rsidDel="0022025B">
                  <w:rPr>
                    <w:lang w:val="en-GB"/>
                  </w:rPr>
                  <w:delText>0</w:delText>
                </w:r>
              </w:del>
              <w:r w:rsidRPr="00711388">
                <w:rPr>
                  <w:lang w:val="en-GB"/>
                </w:rPr>
                <w:t>060</w:t>
              </w:r>
              <w:r w:rsidR="0022025B">
                <w:rPr>
                  <w:lang w:val="en-GB"/>
                </w:rPr>
                <w:t>0</w:t>
              </w:r>
              <w:r w:rsidRPr="00711388">
                <w:rPr>
                  <w:lang w:val="en-GB"/>
                </w:rPr>
                <w:t>/R031</w:t>
              </w:r>
              <w:del w:id="1464" w:author="Author">
                <w:r w:rsidRPr="00711388" w:rsidDel="00E87ED0">
                  <w:rPr>
                    <w:lang w:val="en-GB"/>
                  </w:rPr>
                  <w:delText>0</w:delText>
                </w:r>
              </w:del>
              <w:r w:rsidR="00E87ED0" w:rsidRPr="00711388">
                <w:rPr>
                  <w:lang w:val="en-GB"/>
                </w:rPr>
                <w:t>2</w:t>
              </w:r>
            </w:ins>
          </w:p>
        </w:tc>
        <w:tc>
          <w:tcPr>
            <w:tcW w:w="2043" w:type="dxa"/>
            <w:tcBorders>
              <w:top w:val="single" w:sz="2" w:space="0" w:color="auto"/>
              <w:left w:val="single" w:sz="2" w:space="0" w:color="auto"/>
              <w:bottom w:val="single" w:sz="2" w:space="0" w:color="auto"/>
              <w:right w:val="single" w:sz="2" w:space="0" w:color="auto"/>
            </w:tcBorders>
          </w:tcPr>
          <w:p w14:paraId="7759769A" w14:textId="3845CF9B" w:rsidR="00E40892" w:rsidRPr="00711388" w:rsidRDefault="00E40892" w:rsidP="00567869">
            <w:pPr>
              <w:pStyle w:val="NormalLeft"/>
              <w:rPr>
                <w:ins w:id="1465" w:author="Author"/>
                <w:lang w:val="en-GB"/>
              </w:rPr>
            </w:pPr>
            <w:ins w:id="1466" w:author="Author">
              <w:r w:rsidRPr="00711388">
                <w:rPr>
                  <w:lang w:val="en-GB"/>
                </w:rPr>
                <w:t xml:space="preserve">Gross Best Estimate </w:t>
              </w:r>
              <w:r w:rsidR="004A7CCE" w:rsidRPr="00711388">
                <w:rPr>
                  <w:lang w:val="en-GB"/>
                </w:rPr>
                <w:t xml:space="preserve">Claims Provision </w:t>
              </w:r>
              <w:r w:rsidRPr="00711388">
                <w:rPr>
                  <w:lang w:val="en-GB"/>
                </w:rPr>
                <w:t>administrative expenses</w:t>
              </w:r>
            </w:ins>
          </w:p>
          <w:p w14:paraId="123C3E3E" w14:textId="0B9EFAE2" w:rsidR="00E40892" w:rsidRPr="00711388" w:rsidRDefault="00E40892" w:rsidP="00567869">
            <w:pPr>
              <w:pStyle w:val="NormalLeft"/>
              <w:rPr>
                <w:ins w:id="1467" w:author="Author"/>
                <w:lang w:val="en-GB"/>
              </w:rPr>
            </w:pPr>
            <w:ins w:id="1468"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2C2C84D3" w14:textId="0F9904DC" w:rsidR="00E40892" w:rsidRPr="00711388" w:rsidRDefault="00E40892" w:rsidP="00E40892">
            <w:pPr>
              <w:pStyle w:val="NormalLeft"/>
              <w:rPr>
                <w:ins w:id="1469" w:author="Author"/>
                <w:lang w:val="en-GB"/>
              </w:rPr>
            </w:pPr>
            <w:ins w:id="1470" w:author="Author">
              <w:r w:rsidRPr="00711388">
                <w:rPr>
                  <w:lang w:val="en-GB"/>
                </w:rPr>
                <w:t>Best Estimate administrative expenses in accordance with Art. 31 (1)</w:t>
              </w:r>
              <w:del w:id="1471" w:author="Author">
                <w:r w:rsidRPr="00711388" w:rsidDel="003323F0">
                  <w:rPr>
                    <w:lang w:val="en-GB"/>
                  </w:rPr>
                  <w:delText xml:space="preserve"> </w:delText>
                </w:r>
                <w:r w:rsidRPr="00711388" w:rsidDel="0022025B">
                  <w:rPr>
                    <w:lang w:val="en-GB"/>
                  </w:rPr>
                  <w:delText xml:space="preserve"> </w:delText>
                </w:r>
              </w:del>
              <w:r w:rsidR="003323F0">
                <w:rPr>
                  <w:lang w:val="en-GB"/>
                </w:rPr>
                <w:t xml:space="preserve"> </w:t>
              </w:r>
              <w:r w:rsidRPr="00711388">
                <w:rPr>
                  <w:lang w:val="en-GB"/>
                </w:rPr>
                <w:t>Delegated Regulation 2015/35 gross of reinsurance</w:t>
              </w:r>
              <w:r w:rsidR="004B78EA" w:rsidRPr="00711388">
                <w:rPr>
                  <w:lang w:val="en-GB"/>
                </w:rPr>
                <w:t>.</w:t>
              </w:r>
            </w:ins>
          </w:p>
        </w:tc>
      </w:tr>
      <w:tr w:rsidR="00E40892" w:rsidRPr="00711388" w14:paraId="20CA74F6" w14:textId="77777777" w:rsidTr="004B78EA">
        <w:trPr>
          <w:ins w:id="1472" w:author="Author"/>
        </w:trPr>
        <w:tc>
          <w:tcPr>
            <w:tcW w:w="1114" w:type="dxa"/>
            <w:tcBorders>
              <w:top w:val="single" w:sz="2" w:space="0" w:color="auto"/>
              <w:left w:val="single" w:sz="2" w:space="0" w:color="auto"/>
              <w:bottom w:val="single" w:sz="2" w:space="0" w:color="auto"/>
              <w:right w:val="single" w:sz="2" w:space="0" w:color="auto"/>
            </w:tcBorders>
          </w:tcPr>
          <w:p w14:paraId="356651D2" w14:textId="7CF0D966" w:rsidR="00E40892" w:rsidRPr="00711388" w:rsidRDefault="00E40892" w:rsidP="00567869">
            <w:pPr>
              <w:pStyle w:val="NormalLeft"/>
              <w:rPr>
                <w:ins w:id="1473" w:author="Author"/>
                <w:lang w:val="en-GB"/>
              </w:rPr>
            </w:pPr>
            <w:ins w:id="1474" w:author="Author">
              <w:r w:rsidRPr="00711388">
                <w:rPr>
                  <w:lang w:val="en-GB"/>
                </w:rPr>
                <w:t>C</w:t>
              </w:r>
              <w:del w:id="1475" w:author="Author">
                <w:r w:rsidRPr="00711388" w:rsidDel="0022025B">
                  <w:rPr>
                    <w:lang w:val="en-GB"/>
                  </w:rPr>
                  <w:delText>0</w:delText>
                </w:r>
              </w:del>
              <w:r w:rsidRPr="00711388">
                <w:rPr>
                  <w:lang w:val="en-GB"/>
                </w:rPr>
                <w:t>06</w:t>
              </w:r>
              <w:r w:rsidR="0022025B">
                <w:rPr>
                  <w:lang w:val="en-GB"/>
                </w:rPr>
                <w:t>0</w:t>
              </w:r>
              <w:r w:rsidRPr="00711388">
                <w:rPr>
                  <w:lang w:val="en-GB"/>
                </w:rPr>
                <w:t>0/R032</w:t>
              </w:r>
              <w:del w:id="1476" w:author="Author">
                <w:r w:rsidRPr="00711388" w:rsidDel="00E87ED0">
                  <w:rPr>
                    <w:lang w:val="en-GB"/>
                  </w:rPr>
                  <w:delText>0</w:delText>
                </w:r>
              </w:del>
              <w:r w:rsidR="00E87ED0" w:rsidRPr="00711388">
                <w:rPr>
                  <w:lang w:val="en-GB"/>
                </w:rPr>
                <w:t>1</w:t>
              </w:r>
            </w:ins>
          </w:p>
        </w:tc>
        <w:tc>
          <w:tcPr>
            <w:tcW w:w="2043" w:type="dxa"/>
            <w:tcBorders>
              <w:top w:val="single" w:sz="2" w:space="0" w:color="auto"/>
              <w:left w:val="single" w:sz="2" w:space="0" w:color="auto"/>
              <w:bottom w:val="single" w:sz="2" w:space="0" w:color="auto"/>
              <w:right w:val="single" w:sz="2" w:space="0" w:color="auto"/>
            </w:tcBorders>
          </w:tcPr>
          <w:p w14:paraId="482D8841" w14:textId="12A05D33" w:rsidR="00E40892" w:rsidRPr="00711388" w:rsidRDefault="00E40892" w:rsidP="00567869">
            <w:pPr>
              <w:pStyle w:val="NormalLeft"/>
              <w:rPr>
                <w:ins w:id="1477" w:author="Author"/>
                <w:lang w:val="en-GB"/>
              </w:rPr>
            </w:pPr>
            <w:ins w:id="1478" w:author="Author">
              <w:r w:rsidRPr="00711388">
                <w:rPr>
                  <w:lang w:val="en-GB"/>
                </w:rPr>
                <w:t xml:space="preserve">Gross Best Estimate </w:t>
              </w:r>
              <w:r w:rsidR="004A7CCE" w:rsidRPr="00711388">
                <w:rPr>
                  <w:lang w:val="en-GB"/>
                </w:rPr>
                <w:t xml:space="preserve">Claims Provision </w:t>
              </w:r>
              <w:r w:rsidRPr="00711388">
                <w:rPr>
                  <w:lang w:val="en-GB"/>
                </w:rPr>
                <w:t>investment management expenses</w:t>
              </w:r>
            </w:ins>
          </w:p>
          <w:p w14:paraId="315DC1C0" w14:textId="79F29C5D" w:rsidR="00E40892" w:rsidRPr="00711388" w:rsidRDefault="00E40892" w:rsidP="00567869">
            <w:pPr>
              <w:pStyle w:val="NormalLeft"/>
              <w:rPr>
                <w:ins w:id="1479" w:author="Author"/>
                <w:lang w:val="en-GB"/>
              </w:rPr>
            </w:pPr>
            <w:ins w:id="1480"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74DEC221" w14:textId="7C5C3400" w:rsidR="00E40892" w:rsidRPr="00711388" w:rsidRDefault="00E40892" w:rsidP="00E40892">
            <w:pPr>
              <w:pStyle w:val="NormalLeft"/>
              <w:rPr>
                <w:ins w:id="1481" w:author="Author"/>
                <w:lang w:val="en-GB"/>
              </w:rPr>
            </w:pPr>
            <w:ins w:id="1482" w:author="Author">
              <w:r w:rsidRPr="00711388">
                <w:rPr>
                  <w:lang w:val="en-GB"/>
                </w:rPr>
                <w:t>Best Estimate investment management expenses in accordance with Art. 31 (1)</w:t>
              </w:r>
              <w:del w:id="1483" w:author="Author">
                <w:r w:rsidRPr="00711388" w:rsidDel="003323F0">
                  <w:rPr>
                    <w:lang w:val="en-GB"/>
                  </w:rPr>
                  <w:delText xml:space="preserve"> </w:delText>
                </w:r>
                <w:r w:rsidRPr="00711388" w:rsidDel="0022025B">
                  <w:rPr>
                    <w:lang w:val="en-GB"/>
                  </w:rPr>
                  <w:delText xml:space="preserve"> </w:delText>
                </w:r>
              </w:del>
              <w:r w:rsidR="003323F0">
                <w:rPr>
                  <w:lang w:val="en-GB"/>
                </w:rPr>
                <w:t xml:space="preserve"> </w:t>
              </w:r>
              <w:r w:rsidRPr="00711388">
                <w:rPr>
                  <w:lang w:val="en-GB"/>
                </w:rPr>
                <w:t>Delegated Regulation 2015/35 gross of reinsurance</w:t>
              </w:r>
              <w:r w:rsidR="004B78EA" w:rsidRPr="00711388">
                <w:rPr>
                  <w:lang w:val="en-GB"/>
                </w:rPr>
                <w:t>.</w:t>
              </w:r>
            </w:ins>
          </w:p>
        </w:tc>
      </w:tr>
      <w:tr w:rsidR="00E40892" w:rsidRPr="00711388" w14:paraId="6E52EDAD" w14:textId="77777777" w:rsidTr="004B78EA">
        <w:trPr>
          <w:ins w:id="1484" w:author="Author"/>
        </w:trPr>
        <w:tc>
          <w:tcPr>
            <w:tcW w:w="1114" w:type="dxa"/>
            <w:tcBorders>
              <w:top w:val="single" w:sz="2" w:space="0" w:color="auto"/>
              <w:left w:val="single" w:sz="2" w:space="0" w:color="auto"/>
              <w:bottom w:val="single" w:sz="2" w:space="0" w:color="auto"/>
              <w:right w:val="single" w:sz="2" w:space="0" w:color="auto"/>
            </w:tcBorders>
          </w:tcPr>
          <w:p w14:paraId="22366FA6" w14:textId="4C0B84DA" w:rsidR="00E40892" w:rsidRPr="00711388" w:rsidRDefault="00E40892" w:rsidP="00567869">
            <w:pPr>
              <w:pStyle w:val="NormalLeft"/>
              <w:rPr>
                <w:ins w:id="1485" w:author="Author"/>
                <w:lang w:val="en-GB"/>
              </w:rPr>
            </w:pPr>
            <w:ins w:id="1486" w:author="Author">
              <w:r w:rsidRPr="00711388">
                <w:rPr>
                  <w:lang w:val="en-GB"/>
                </w:rPr>
                <w:lastRenderedPageBreak/>
                <w:t>C</w:t>
              </w:r>
              <w:del w:id="1487" w:author="Author">
                <w:r w:rsidRPr="00711388" w:rsidDel="0022025B">
                  <w:rPr>
                    <w:lang w:val="en-GB"/>
                  </w:rPr>
                  <w:delText>0</w:delText>
                </w:r>
              </w:del>
              <w:r w:rsidRPr="00711388">
                <w:rPr>
                  <w:lang w:val="en-GB"/>
                </w:rPr>
                <w:t>060</w:t>
              </w:r>
              <w:r w:rsidR="0022025B">
                <w:rPr>
                  <w:lang w:val="en-GB"/>
                </w:rPr>
                <w:t>0</w:t>
              </w:r>
              <w:r w:rsidRPr="00711388">
                <w:rPr>
                  <w:lang w:val="en-GB"/>
                </w:rPr>
                <w:t>/R033</w:t>
              </w:r>
              <w:del w:id="1488" w:author="Author">
                <w:r w:rsidRPr="00711388" w:rsidDel="00E87ED0">
                  <w:rPr>
                    <w:lang w:val="en-GB"/>
                  </w:rPr>
                  <w:delText>0</w:delText>
                </w:r>
              </w:del>
              <w:r w:rsidR="00E87ED0" w:rsidRPr="00711388">
                <w:rPr>
                  <w:lang w:val="en-GB"/>
                </w:rPr>
                <w:t>1</w:t>
              </w:r>
            </w:ins>
          </w:p>
        </w:tc>
        <w:tc>
          <w:tcPr>
            <w:tcW w:w="2043" w:type="dxa"/>
            <w:tcBorders>
              <w:top w:val="single" w:sz="2" w:space="0" w:color="auto"/>
              <w:left w:val="single" w:sz="2" w:space="0" w:color="auto"/>
              <w:bottom w:val="single" w:sz="2" w:space="0" w:color="auto"/>
              <w:right w:val="single" w:sz="2" w:space="0" w:color="auto"/>
            </w:tcBorders>
          </w:tcPr>
          <w:p w14:paraId="653A5095" w14:textId="0B92DAFD" w:rsidR="00E40892" w:rsidRPr="00711388" w:rsidRDefault="00E40892" w:rsidP="00E40892">
            <w:pPr>
              <w:pStyle w:val="NormalLeft"/>
              <w:rPr>
                <w:ins w:id="1489" w:author="Author"/>
                <w:lang w:val="en-GB"/>
              </w:rPr>
            </w:pPr>
            <w:ins w:id="1490" w:author="Author">
              <w:r w:rsidRPr="00711388">
                <w:rPr>
                  <w:lang w:val="en-GB"/>
                </w:rPr>
                <w:t xml:space="preserve">Gross Best Estimate </w:t>
              </w:r>
              <w:r w:rsidR="004A7CCE" w:rsidRPr="00711388">
                <w:rPr>
                  <w:lang w:val="en-GB"/>
                </w:rPr>
                <w:t xml:space="preserve">Claims Provision </w:t>
              </w:r>
              <w:r w:rsidRPr="00711388">
                <w:rPr>
                  <w:lang w:val="en-GB"/>
                </w:rPr>
                <w:t>acquisition expenses</w:t>
              </w:r>
            </w:ins>
          </w:p>
          <w:p w14:paraId="1D65F4A5" w14:textId="09323E0C" w:rsidR="00E40892" w:rsidRPr="00711388" w:rsidRDefault="00E40892" w:rsidP="00E40892">
            <w:pPr>
              <w:pStyle w:val="NormalLeft"/>
              <w:rPr>
                <w:ins w:id="1491" w:author="Author"/>
                <w:lang w:val="en-GB"/>
              </w:rPr>
            </w:pPr>
            <w:ins w:id="1492"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6B672067" w14:textId="21676F68" w:rsidR="00E40892" w:rsidRPr="00711388" w:rsidRDefault="00E40892" w:rsidP="00E40892">
            <w:pPr>
              <w:pStyle w:val="NormalLeft"/>
              <w:rPr>
                <w:ins w:id="1493" w:author="Author"/>
                <w:lang w:val="en-GB"/>
              </w:rPr>
            </w:pPr>
            <w:ins w:id="1494" w:author="Author">
              <w:r w:rsidRPr="00711388">
                <w:rPr>
                  <w:lang w:val="en-GB"/>
                </w:rPr>
                <w:t>Best Estimate acquisition expenses in accordance with Art. 31 (1) Delegated Regulation 2015/35 gross of reinsurance</w:t>
              </w:r>
            </w:ins>
          </w:p>
        </w:tc>
      </w:tr>
      <w:tr w:rsidR="00E40892" w:rsidRPr="00711388" w14:paraId="16E374F5" w14:textId="77777777" w:rsidTr="004B78EA">
        <w:trPr>
          <w:ins w:id="1495" w:author="Author"/>
        </w:trPr>
        <w:tc>
          <w:tcPr>
            <w:tcW w:w="1114" w:type="dxa"/>
            <w:tcBorders>
              <w:top w:val="single" w:sz="2" w:space="0" w:color="auto"/>
              <w:left w:val="single" w:sz="2" w:space="0" w:color="auto"/>
              <w:bottom w:val="single" w:sz="2" w:space="0" w:color="auto"/>
              <w:right w:val="single" w:sz="2" w:space="0" w:color="auto"/>
            </w:tcBorders>
          </w:tcPr>
          <w:p w14:paraId="12025D3C" w14:textId="0628383C" w:rsidR="00E40892" w:rsidRPr="00711388" w:rsidRDefault="00E40892" w:rsidP="00567869">
            <w:pPr>
              <w:pStyle w:val="NormalLeft"/>
              <w:rPr>
                <w:ins w:id="1496" w:author="Author"/>
                <w:lang w:val="en-GB"/>
              </w:rPr>
            </w:pPr>
            <w:ins w:id="1497" w:author="Author">
              <w:r w:rsidRPr="00711388">
                <w:rPr>
                  <w:lang w:val="en-GB"/>
                </w:rPr>
                <w:t>C0</w:t>
              </w:r>
              <w:del w:id="1498" w:author="Author">
                <w:r w:rsidRPr="00711388" w:rsidDel="0022025B">
                  <w:rPr>
                    <w:lang w:val="en-GB"/>
                  </w:rPr>
                  <w:delText>0</w:delText>
                </w:r>
              </w:del>
              <w:r w:rsidRPr="00711388">
                <w:rPr>
                  <w:lang w:val="en-GB"/>
                </w:rPr>
                <w:t>60</w:t>
              </w:r>
              <w:r w:rsidR="0022025B">
                <w:rPr>
                  <w:lang w:val="en-GB"/>
                </w:rPr>
                <w:t>0</w:t>
              </w:r>
              <w:r w:rsidRPr="00711388">
                <w:rPr>
                  <w:lang w:val="en-GB"/>
                </w:rPr>
                <w:t>/R034</w:t>
              </w:r>
              <w:del w:id="1499" w:author="Author">
                <w:r w:rsidRPr="00711388" w:rsidDel="00E87ED0">
                  <w:rPr>
                    <w:lang w:val="en-GB"/>
                  </w:rPr>
                  <w:delText>0</w:delText>
                </w:r>
              </w:del>
              <w:r w:rsidR="00E87ED0" w:rsidRPr="00711388">
                <w:rPr>
                  <w:lang w:val="en-GB"/>
                </w:rPr>
                <w:t>1</w:t>
              </w:r>
            </w:ins>
          </w:p>
        </w:tc>
        <w:tc>
          <w:tcPr>
            <w:tcW w:w="2043" w:type="dxa"/>
            <w:tcBorders>
              <w:top w:val="single" w:sz="2" w:space="0" w:color="auto"/>
              <w:left w:val="single" w:sz="2" w:space="0" w:color="auto"/>
              <w:bottom w:val="single" w:sz="2" w:space="0" w:color="auto"/>
              <w:right w:val="single" w:sz="2" w:space="0" w:color="auto"/>
            </w:tcBorders>
          </w:tcPr>
          <w:p w14:paraId="4B74D723" w14:textId="757D9865" w:rsidR="00E40892" w:rsidRPr="00711388" w:rsidRDefault="00E40892" w:rsidP="00E40892">
            <w:pPr>
              <w:pStyle w:val="NormalLeft"/>
              <w:rPr>
                <w:ins w:id="1500" w:author="Author"/>
                <w:lang w:val="en-GB"/>
              </w:rPr>
            </w:pPr>
            <w:ins w:id="1501" w:author="Author">
              <w:r w:rsidRPr="00711388">
                <w:rPr>
                  <w:lang w:val="en-GB"/>
                </w:rPr>
                <w:t>Gross Best Estimate</w:t>
              </w:r>
              <w:r w:rsidR="004A7CCE" w:rsidRPr="00711388">
                <w:rPr>
                  <w:lang w:val="en-GB"/>
                </w:rPr>
                <w:t xml:space="preserve"> Claims Provision</w:t>
              </w:r>
              <w:r w:rsidRPr="00711388">
                <w:rPr>
                  <w:lang w:val="en-GB"/>
                </w:rPr>
                <w:t xml:space="preserve"> other cashflows</w:t>
              </w:r>
            </w:ins>
          </w:p>
          <w:p w14:paraId="7FBF72B4" w14:textId="5C6E283D" w:rsidR="00E40892" w:rsidRPr="00711388" w:rsidRDefault="00E40892" w:rsidP="00E40892">
            <w:pPr>
              <w:pStyle w:val="NormalLeft"/>
              <w:rPr>
                <w:ins w:id="1502" w:author="Author"/>
                <w:lang w:val="en-GB"/>
              </w:rPr>
            </w:pPr>
            <w:ins w:id="1503"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6EA04E29" w14:textId="452C9A38" w:rsidR="00E40892" w:rsidRPr="00711388" w:rsidRDefault="007E4609" w:rsidP="004A7CCE">
            <w:pPr>
              <w:pStyle w:val="NormalLeft"/>
              <w:rPr>
                <w:ins w:id="1504" w:author="Author"/>
                <w:lang w:val="en-GB"/>
              </w:rPr>
            </w:pPr>
            <w:ins w:id="1505" w:author="Author">
              <w:r w:rsidRPr="00711388">
                <w:rPr>
                  <w:lang w:val="en-GB"/>
                </w:rPr>
                <w:t>Best Estimate other cash</w:t>
              </w:r>
            </w:ins>
            <w:r w:rsidR="00711388" w:rsidRPr="00711388">
              <w:rPr>
                <w:lang w:val="en-GB"/>
              </w:rPr>
              <w:t>-</w:t>
            </w:r>
            <w:ins w:id="1506" w:author="Author">
              <w:r w:rsidRPr="00711388">
                <w:rPr>
                  <w:lang w:val="en-GB"/>
                </w:rPr>
                <w:t>flow items not relating to ex</w:t>
              </w:r>
              <w:r w:rsidR="004A7CCE" w:rsidRPr="00711388">
                <w:rPr>
                  <w:lang w:val="en-GB"/>
                </w:rPr>
                <w:t>penses</w:t>
              </w:r>
              <w:r w:rsidR="004B78EA" w:rsidRPr="00711388">
                <w:rPr>
                  <w:lang w:val="en-GB"/>
                </w:rPr>
                <w:t xml:space="preserve"> gross</w:t>
              </w:r>
              <w:r w:rsidR="0022025B">
                <w:rPr>
                  <w:lang w:val="en-GB"/>
                </w:rPr>
                <w:t xml:space="preserve"> </w:t>
              </w:r>
              <w:r w:rsidR="004B78EA" w:rsidRPr="00711388">
                <w:rPr>
                  <w:lang w:val="en-GB"/>
                </w:rPr>
                <w:t>of reinsurance</w:t>
              </w:r>
              <w:r w:rsidR="004A7CCE" w:rsidRPr="00711388">
                <w:rPr>
                  <w:lang w:val="en-GB"/>
                </w:rPr>
                <w:t>,</w:t>
              </w:r>
            </w:ins>
          </w:p>
        </w:tc>
      </w:tr>
      <w:tr w:rsidR="00177B8D" w:rsidRPr="00711388" w14:paraId="2FDFCC1B" w14:textId="77777777" w:rsidTr="004B78EA">
        <w:trPr>
          <w:ins w:id="1507" w:author="Author"/>
        </w:trPr>
        <w:tc>
          <w:tcPr>
            <w:tcW w:w="1114" w:type="dxa"/>
            <w:tcBorders>
              <w:top w:val="single" w:sz="2" w:space="0" w:color="auto"/>
              <w:left w:val="single" w:sz="2" w:space="0" w:color="auto"/>
              <w:bottom w:val="single" w:sz="2" w:space="0" w:color="auto"/>
              <w:right w:val="single" w:sz="2" w:space="0" w:color="auto"/>
            </w:tcBorders>
          </w:tcPr>
          <w:p w14:paraId="5A457156" w14:textId="1601BE7F" w:rsidR="00177B8D" w:rsidRPr="00711388" w:rsidRDefault="00177B8D" w:rsidP="00567869">
            <w:pPr>
              <w:pStyle w:val="NormalLeft"/>
              <w:rPr>
                <w:ins w:id="1508" w:author="Author"/>
                <w:lang w:val="en-GB"/>
              </w:rPr>
            </w:pPr>
            <w:ins w:id="1509" w:author="Author">
              <w:r w:rsidRPr="00711388">
                <w:rPr>
                  <w:lang w:val="en-GB"/>
                </w:rPr>
                <w:t>C</w:t>
              </w:r>
              <w:del w:id="1510" w:author="Author">
                <w:r w:rsidRPr="00711388" w:rsidDel="0022025B">
                  <w:rPr>
                    <w:lang w:val="en-GB"/>
                  </w:rPr>
                  <w:delText>0</w:delText>
                </w:r>
              </w:del>
              <w:r w:rsidRPr="00711388">
                <w:rPr>
                  <w:lang w:val="en-GB"/>
                </w:rPr>
                <w:t>06</w:t>
              </w:r>
              <w:r w:rsidR="0022025B">
                <w:rPr>
                  <w:lang w:val="en-GB"/>
                </w:rPr>
                <w:t>0</w:t>
              </w:r>
              <w:r w:rsidRPr="00711388">
                <w:rPr>
                  <w:lang w:val="en-GB"/>
                </w:rPr>
                <w:t>0/R035</w:t>
              </w:r>
              <w:r w:rsidR="0022025B">
                <w:rPr>
                  <w:lang w:val="en-GB"/>
                </w:rPr>
                <w:t>1</w:t>
              </w:r>
              <w:del w:id="1511" w:author="Author">
                <w:r w:rsidRPr="00711388" w:rsidDel="0022025B">
                  <w:rPr>
                    <w:lang w:val="en-GB"/>
                  </w:rPr>
                  <w:delText>0</w:delText>
                </w:r>
              </w:del>
            </w:ins>
          </w:p>
        </w:tc>
        <w:tc>
          <w:tcPr>
            <w:tcW w:w="2043" w:type="dxa"/>
            <w:tcBorders>
              <w:top w:val="single" w:sz="2" w:space="0" w:color="auto"/>
              <w:left w:val="single" w:sz="2" w:space="0" w:color="auto"/>
              <w:bottom w:val="single" w:sz="2" w:space="0" w:color="auto"/>
              <w:right w:val="single" w:sz="2" w:space="0" w:color="auto"/>
            </w:tcBorders>
          </w:tcPr>
          <w:p w14:paraId="3519D698" w14:textId="096E9F81" w:rsidR="00177B8D" w:rsidRPr="00711388" w:rsidRDefault="00177B8D" w:rsidP="00E40892">
            <w:pPr>
              <w:pStyle w:val="NormalLeft"/>
              <w:rPr>
                <w:ins w:id="1512" w:author="Author"/>
                <w:lang w:val="en-GB"/>
              </w:rPr>
            </w:pPr>
            <w:ins w:id="1513" w:author="Author">
              <w:r w:rsidRPr="00711388">
                <w:rPr>
                  <w:lang w:val="en-GB"/>
                </w:rPr>
                <w:t>Total</w:t>
              </w:r>
            </w:ins>
          </w:p>
        </w:tc>
        <w:tc>
          <w:tcPr>
            <w:tcW w:w="6129" w:type="dxa"/>
            <w:tcBorders>
              <w:top w:val="single" w:sz="2" w:space="0" w:color="auto"/>
              <w:left w:val="single" w:sz="2" w:space="0" w:color="auto"/>
              <w:bottom w:val="single" w:sz="2" w:space="0" w:color="auto"/>
              <w:right w:val="single" w:sz="2" w:space="0" w:color="auto"/>
            </w:tcBorders>
          </w:tcPr>
          <w:p w14:paraId="3B4A63B4" w14:textId="20BCC3AB" w:rsidR="00177B8D" w:rsidRPr="00711388" w:rsidRDefault="00177B8D" w:rsidP="00E40892">
            <w:pPr>
              <w:pStyle w:val="NormalLeft"/>
              <w:rPr>
                <w:ins w:id="1514" w:author="Author"/>
                <w:lang w:val="en-GB"/>
              </w:rPr>
            </w:pPr>
            <w:ins w:id="1515" w:author="Author">
              <w:r w:rsidRPr="00711388">
                <w:rPr>
                  <w:lang w:val="en-GB"/>
                </w:rPr>
                <w:t>Sum of discounted other expenses and other cash flows from cells C0</w:t>
              </w:r>
              <w:del w:id="1516" w:author="Author">
                <w:r w:rsidRPr="00711388" w:rsidDel="0022025B">
                  <w:rPr>
                    <w:lang w:val="en-GB"/>
                  </w:rPr>
                  <w:delText>0</w:delText>
                </w:r>
              </w:del>
              <w:r w:rsidRPr="00711388">
                <w:rPr>
                  <w:lang w:val="en-GB"/>
                </w:rPr>
                <w:t>6</w:t>
              </w:r>
              <w:r w:rsidR="0022025B">
                <w:rPr>
                  <w:lang w:val="en-GB"/>
                </w:rPr>
                <w:t>0</w:t>
              </w:r>
              <w:r w:rsidRPr="00711388">
                <w:rPr>
                  <w:lang w:val="en-GB"/>
                </w:rPr>
                <w:t>0/R03</w:t>
              </w:r>
              <w:del w:id="1517" w:author="Author">
                <w:r w:rsidRPr="00711388" w:rsidDel="0022025B">
                  <w:rPr>
                    <w:lang w:val="en-GB"/>
                  </w:rPr>
                  <w:delText>00</w:delText>
                </w:r>
              </w:del>
              <w:r w:rsidR="0022025B">
                <w:rPr>
                  <w:lang w:val="en-GB"/>
                </w:rPr>
                <w:t>11</w:t>
              </w:r>
              <w:r w:rsidRPr="00711388">
                <w:rPr>
                  <w:lang w:val="en-GB"/>
                </w:rPr>
                <w:t xml:space="preserve"> to C0</w:t>
              </w:r>
              <w:del w:id="1518" w:author="Author">
                <w:r w:rsidRPr="00711388" w:rsidDel="0022025B">
                  <w:rPr>
                    <w:lang w:val="en-GB"/>
                  </w:rPr>
                  <w:delText>0</w:delText>
                </w:r>
              </w:del>
              <w:r w:rsidRPr="00711388">
                <w:rPr>
                  <w:lang w:val="en-GB"/>
                </w:rPr>
                <w:t>6</w:t>
              </w:r>
              <w:r w:rsidR="0022025B">
                <w:rPr>
                  <w:lang w:val="en-GB"/>
                </w:rPr>
                <w:t>0</w:t>
              </w:r>
              <w:r w:rsidRPr="00711388">
                <w:rPr>
                  <w:lang w:val="en-GB"/>
                </w:rPr>
                <w:t>0/R03</w:t>
              </w:r>
              <w:del w:id="1519" w:author="Author">
                <w:r w:rsidRPr="00711388" w:rsidDel="0022025B">
                  <w:rPr>
                    <w:lang w:val="en-GB"/>
                  </w:rPr>
                  <w:delText>50</w:delText>
                </w:r>
              </w:del>
              <w:r w:rsidR="0022025B">
                <w:rPr>
                  <w:lang w:val="en-GB"/>
                </w:rPr>
                <w:t>41</w:t>
              </w:r>
              <w:r w:rsidR="004B78EA" w:rsidRPr="00711388">
                <w:rPr>
                  <w:lang w:val="en-GB"/>
                </w:rPr>
                <w:t xml:space="preserve"> gross of reinsurance</w:t>
              </w:r>
              <w:r w:rsidRPr="00711388">
                <w:rPr>
                  <w:lang w:val="en-GB"/>
                </w:rPr>
                <w:t xml:space="preserve">. </w:t>
              </w:r>
            </w:ins>
          </w:p>
        </w:tc>
      </w:tr>
      <w:tr w:rsidR="00872AFE" w:rsidRPr="00711388" w14:paraId="2283BB0E" w14:textId="77777777" w:rsidTr="004B78EA">
        <w:tc>
          <w:tcPr>
            <w:tcW w:w="1114" w:type="dxa"/>
            <w:tcBorders>
              <w:top w:val="single" w:sz="2" w:space="0" w:color="auto"/>
              <w:left w:val="single" w:sz="2" w:space="0" w:color="auto"/>
              <w:bottom w:val="single" w:sz="2" w:space="0" w:color="auto"/>
              <w:right w:val="single" w:sz="2" w:space="0" w:color="auto"/>
            </w:tcBorders>
          </w:tcPr>
          <w:p w14:paraId="2E92DF89" w14:textId="77777777" w:rsidR="00872AFE" w:rsidRPr="00711388" w:rsidRDefault="00872AFE" w:rsidP="00567869">
            <w:pPr>
              <w:pStyle w:val="NormalLeft"/>
              <w:rPr>
                <w:lang w:val="en-GB"/>
              </w:rPr>
            </w:pPr>
            <w:r w:rsidRPr="00711388">
              <w:rPr>
                <w:lang w:val="en-GB"/>
              </w:rPr>
              <w:t>C1200 to C1350/ R0500 to R0650</w:t>
            </w:r>
          </w:p>
        </w:tc>
        <w:tc>
          <w:tcPr>
            <w:tcW w:w="2043" w:type="dxa"/>
            <w:tcBorders>
              <w:top w:val="single" w:sz="2" w:space="0" w:color="auto"/>
              <w:left w:val="single" w:sz="2" w:space="0" w:color="auto"/>
              <w:bottom w:val="single" w:sz="2" w:space="0" w:color="auto"/>
              <w:right w:val="single" w:sz="2" w:space="0" w:color="auto"/>
            </w:tcBorders>
          </w:tcPr>
          <w:p w14:paraId="5396443D" w14:textId="45C51A51" w:rsidR="00872AFE" w:rsidRPr="00711388" w:rsidRDefault="00872AFE" w:rsidP="00567869">
            <w:pPr>
              <w:pStyle w:val="NormalLeft"/>
              <w:rPr>
                <w:lang w:val="en-GB"/>
              </w:rPr>
            </w:pPr>
            <w:r w:rsidRPr="00711388">
              <w:rPr>
                <w:lang w:val="en-GB"/>
              </w:rPr>
              <w:t>Net Claims Paid (non</w:t>
            </w:r>
            <w:r w:rsidR="00711388" w:rsidRPr="00711388">
              <w:rPr>
                <w:lang w:val="en-GB"/>
              </w:rPr>
              <w:t>-</w:t>
            </w:r>
            <w:r w:rsidRPr="00711388">
              <w:rPr>
                <w:lang w:val="en-GB"/>
              </w:rPr>
              <w:t xml:space="preserve">cumulative) </w:t>
            </w:r>
            <w:r w:rsidR="00845F43" w:rsidRPr="00711388">
              <w:rPr>
                <w:lang w:val="en-GB"/>
              </w:rPr>
              <w:t>-</w:t>
            </w:r>
            <w:r w:rsidRPr="00711388">
              <w:rPr>
                <w:lang w:val="en-GB"/>
              </w:rPr>
              <w:t xml:space="preserve"> Triangle</w:t>
            </w:r>
          </w:p>
        </w:tc>
        <w:tc>
          <w:tcPr>
            <w:tcW w:w="6129" w:type="dxa"/>
            <w:tcBorders>
              <w:top w:val="single" w:sz="2" w:space="0" w:color="auto"/>
              <w:left w:val="single" w:sz="2" w:space="0" w:color="auto"/>
              <w:bottom w:val="single" w:sz="2" w:space="0" w:color="auto"/>
              <w:right w:val="single" w:sz="2" w:space="0" w:color="auto"/>
            </w:tcBorders>
          </w:tcPr>
          <w:p w14:paraId="46C4BE36" w14:textId="5A2DDB10" w:rsidR="00872AFE" w:rsidRPr="00711388" w:rsidRDefault="00872AFE" w:rsidP="00567869">
            <w:pPr>
              <w:pStyle w:val="NormalLeft"/>
              <w:rPr>
                <w:lang w:val="en-GB"/>
              </w:rPr>
            </w:pPr>
            <w:r w:rsidRPr="00711388">
              <w:rPr>
                <w:lang w:val="en-GB"/>
              </w:rPr>
              <w:t>Triangles for each of the accident/underwriting years from N</w:t>
            </w:r>
            <w:r w:rsidR="00711388" w:rsidRPr="00711388">
              <w:rPr>
                <w:lang w:val="en-GB"/>
              </w:rPr>
              <w:t>-</w:t>
            </w:r>
            <w:r w:rsidRPr="00711388">
              <w:rPr>
                <w:lang w:val="en-GB"/>
              </w:rPr>
              <w:t xml:space="preserve">14 (and prior) and all previous reporting periods to </w:t>
            </w:r>
            <w:r w:rsidR="00845F43" w:rsidRPr="00711388">
              <w:rPr>
                <w:lang w:val="en-GB"/>
              </w:rPr>
              <w:t>-</w:t>
            </w:r>
            <w:r w:rsidRPr="00711388">
              <w:rPr>
                <w:lang w:val="en-GB"/>
              </w:rPr>
              <w:t xml:space="preserve"> including </w:t>
            </w:r>
            <w:r w:rsidR="00845F43" w:rsidRPr="00711388">
              <w:rPr>
                <w:lang w:val="en-GB"/>
              </w:rPr>
              <w:t>-</w:t>
            </w:r>
            <w:r w:rsidRPr="00711388">
              <w:rPr>
                <w:lang w:val="en-GB"/>
              </w:rPr>
              <w:t xml:space="preserve"> N (last reporting year) of claims paid net of salvage/subrogation and reinsurance.</w:t>
            </w:r>
          </w:p>
          <w:p w14:paraId="04C20698" w14:textId="7AD17AD7" w:rsidR="00872AFE" w:rsidRPr="00711388" w:rsidRDefault="00872AFE" w:rsidP="00567869">
            <w:pPr>
              <w:pStyle w:val="NormalLeft"/>
              <w:rPr>
                <w:lang w:val="en-GB"/>
              </w:rPr>
            </w:pPr>
            <w:del w:id="1520" w:author="Author">
              <w:r w:rsidRPr="00711388" w:rsidDel="00A84635">
                <w:rPr>
                  <w:lang w:val="en-GB"/>
                </w:rPr>
                <w:delText>The amount includes all the elements that compose the claim itself but excludes any expenses.</w:delText>
              </w:r>
            </w:del>
          </w:p>
        </w:tc>
      </w:tr>
      <w:tr w:rsidR="00872AFE" w:rsidRPr="00711388" w14:paraId="25FBF8E0" w14:textId="77777777" w:rsidTr="004B78EA">
        <w:tc>
          <w:tcPr>
            <w:tcW w:w="1114" w:type="dxa"/>
            <w:tcBorders>
              <w:top w:val="single" w:sz="2" w:space="0" w:color="auto"/>
              <w:left w:val="single" w:sz="2" w:space="0" w:color="auto"/>
              <w:bottom w:val="single" w:sz="2" w:space="0" w:color="auto"/>
              <w:right w:val="single" w:sz="2" w:space="0" w:color="auto"/>
            </w:tcBorders>
          </w:tcPr>
          <w:p w14:paraId="32ABC6A7" w14:textId="77777777" w:rsidR="00872AFE" w:rsidRPr="00711388" w:rsidRDefault="00872AFE" w:rsidP="00567869">
            <w:pPr>
              <w:pStyle w:val="NormalLeft"/>
              <w:rPr>
                <w:lang w:val="en-GB"/>
              </w:rPr>
            </w:pPr>
            <w:r w:rsidRPr="00711388">
              <w:rPr>
                <w:lang w:val="en-GB"/>
              </w:rPr>
              <w:t>C1360/ R0500 to R0660</w:t>
            </w:r>
          </w:p>
        </w:tc>
        <w:tc>
          <w:tcPr>
            <w:tcW w:w="2043" w:type="dxa"/>
            <w:tcBorders>
              <w:top w:val="single" w:sz="2" w:space="0" w:color="auto"/>
              <w:left w:val="single" w:sz="2" w:space="0" w:color="auto"/>
              <w:bottom w:val="single" w:sz="2" w:space="0" w:color="auto"/>
              <w:right w:val="single" w:sz="2" w:space="0" w:color="auto"/>
            </w:tcBorders>
          </w:tcPr>
          <w:p w14:paraId="02F0C1D9" w14:textId="44D5BF02" w:rsidR="00872AFE" w:rsidRPr="00711388" w:rsidRDefault="00872AFE" w:rsidP="00567869">
            <w:pPr>
              <w:pStyle w:val="NormalLeft"/>
              <w:rPr>
                <w:lang w:val="en-GB"/>
              </w:rPr>
            </w:pPr>
            <w:r w:rsidRPr="00711388">
              <w:rPr>
                <w:lang w:val="en-GB"/>
              </w:rPr>
              <w:t>Net Claims Paid (non</w:t>
            </w:r>
            <w:r w:rsidR="00711388" w:rsidRPr="00711388">
              <w:rPr>
                <w:lang w:val="en-GB"/>
              </w:rPr>
              <w:t>-</w:t>
            </w:r>
            <w:r w:rsidRPr="00711388">
              <w:rPr>
                <w:lang w:val="en-GB"/>
              </w:rPr>
              <w:t xml:space="preserve">cumulative) </w:t>
            </w:r>
            <w:r w:rsidR="00845F43" w:rsidRPr="00711388">
              <w:rPr>
                <w:lang w:val="en-GB"/>
              </w:rPr>
              <w:t>-</w:t>
            </w:r>
            <w:r w:rsidRPr="00711388">
              <w:rPr>
                <w:lang w:val="en-GB"/>
              </w:rPr>
              <w:t xml:space="preserve"> In current year</w:t>
            </w:r>
          </w:p>
        </w:tc>
        <w:tc>
          <w:tcPr>
            <w:tcW w:w="6129" w:type="dxa"/>
            <w:tcBorders>
              <w:top w:val="single" w:sz="2" w:space="0" w:color="auto"/>
              <w:left w:val="single" w:sz="2" w:space="0" w:color="auto"/>
              <w:bottom w:val="single" w:sz="2" w:space="0" w:color="auto"/>
              <w:right w:val="single" w:sz="2" w:space="0" w:color="auto"/>
            </w:tcBorders>
          </w:tcPr>
          <w:p w14:paraId="694958C1" w14:textId="77777777" w:rsidR="00872AFE" w:rsidRPr="00711388" w:rsidRDefault="00872AFE" w:rsidP="00567869">
            <w:pPr>
              <w:pStyle w:val="NormalLeft"/>
              <w:rPr>
                <w:lang w:val="en-GB"/>
              </w:rPr>
            </w:pPr>
            <w:r w:rsidRPr="00711388">
              <w:rPr>
                <w:lang w:val="en-GB"/>
              </w:rPr>
              <w:t>Total ‘Current year’ reflects the last diagonal (all data referred to last reporting year), from R0500 to R0650.</w:t>
            </w:r>
          </w:p>
          <w:p w14:paraId="3DDEC36D" w14:textId="77777777" w:rsidR="00872AFE" w:rsidRPr="00711388" w:rsidRDefault="00872AFE" w:rsidP="00567869">
            <w:pPr>
              <w:pStyle w:val="NormalLeft"/>
              <w:rPr>
                <w:lang w:val="en-GB"/>
              </w:rPr>
            </w:pPr>
            <w:r w:rsidRPr="00711388">
              <w:rPr>
                <w:lang w:val="en-GB"/>
              </w:rPr>
              <w:t>R0660 is the total of R0500 to R0650</w:t>
            </w:r>
          </w:p>
        </w:tc>
      </w:tr>
      <w:tr w:rsidR="00872AFE" w:rsidRPr="00711388" w14:paraId="5FF45A58" w14:textId="77777777" w:rsidTr="004B78EA">
        <w:tc>
          <w:tcPr>
            <w:tcW w:w="1114" w:type="dxa"/>
            <w:tcBorders>
              <w:top w:val="single" w:sz="2" w:space="0" w:color="auto"/>
              <w:left w:val="single" w:sz="2" w:space="0" w:color="auto"/>
              <w:bottom w:val="single" w:sz="2" w:space="0" w:color="auto"/>
              <w:right w:val="single" w:sz="2" w:space="0" w:color="auto"/>
            </w:tcBorders>
          </w:tcPr>
          <w:p w14:paraId="4E877FC4" w14:textId="77777777" w:rsidR="00872AFE" w:rsidRPr="00711388" w:rsidRDefault="00872AFE" w:rsidP="00567869">
            <w:pPr>
              <w:pStyle w:val="NormalLeft"/>
              <w:rPr>
                <w:lang w:val="en-GB"/>
              </w:rPr>
            </w:pPr>
            <w:r w:rsidRPr="00711388">
              <w:rPr>
                <w:lang w:val="en-GB"/>
              </w:rPr>
              <w:t>C1370/ R0500 to R0660</w:t>
            </w:r>
          </w:p>
        </w:tc>
        <w:tc>
          <w:tcPr>
            <w:tcW w:w="2043" w:type="dxa"/>
            <w:tcBorders>
              <w:top w:val="single" w:sz="2" w:space="0" w:color="auto"/>
              <w:left w:val="single" w:sz="2" w:space="0" w:color="auto"/>
              <w:bottom w:val="single" w:sz="2" w:space="0" w:color="auto"/>
              <w:right w:val="single" w:sz="2" w:space="0" w:color="auto"/>
            </w:tcBorders>
          </w:tcPr>
          <w:p w14:paraId="3F3D6C9A" w14:textId="1826BB7C" w:rsidR="00872AFE" w:rsidRPr="00711388" w:rsidRDefault="00872AFE" w:rsidP="00567869">
            <w:pPr>
              <w:pStyle w:val="NormalLeft"/>
              <w:rPr>
                <w:lang w:val="en-GB"/>
              </w:rPr>
            </w:pPr>
            <w:r w:rsidRPr="00711388">
              <w:rPr>
                <w:lang w:val="en-GB"/>
              </w:rPr>
              <w:t xml:space="preserve">Net Claims Paid </w:t>
            </w:r>
            <w:r w:rsidR="00845F43" w:rsidRPr="00711388">
              <w:rPr>
                <w:lang w:val="en-GB"/>
              </w:rPr>
              <w:t>-</w:t>
            </w:r>
            <w:r w:rsidRPr="00711388">
              <w:rPr>
                <w:lang w:val="en-GB"/>
              </w:rPr>
              <w:t xml:space="preserve"> Sum of year (cumulative)</w:t>
            </w:r>
          </w:p>
        </w:tc>
        <w:tc>
          <w:tcPr>
            <w:tcW w:w="6129" w:type="dxa"/>
            <w:tcBorders>
              <w:top w:val="single" w:sz="2" w:space="0" w:color="auto"/>
              <w:left w:val="single" w:sz="2" w:space="0" w:color="auto"/>
              <w:bottom w:val="single" w:sz="2" w:space="0" w:color="auto"/>
              <w:right w:val="single" w:sz="2" w:space="0" w:color="auto"/>
            </w:tcBorders>
          </w:tcPr>
          <w:p w14:paraId="327C2717" w14:textId="77777777" w:rsidR="00872AFE" w:rsidRPr="00711388" w:rsidRDefault="00872AFE" w:rsidP="00567869">
            <w:pPr>
              <w:pStyle w:val="NormalLeft"/>
              <w:rPr>
                <w:lang w:val="en-GB"/>
              </w:rPr>
            </w:pPr>
            <w:r w:rsidRPr="00711388">
              <w:rPr>
                <w:lang w:val="en-GB"/>
              </w:rPr>
              <w:t>Total ‘Sum of years’ contains the sum of all data in rows (sum of all payments referred to the accident/underwriting year), including total.</w:t>
            </w:r>
          </w:p>
        </w:tc>
      </w:tr>
      <w:tr w:rsidR="00872AFE" w:rsidRPr="00711388" w14:paraId="0A3AD775" w14:textId="77777777" w:rsidTr="004B78EA">
        <w:tc>
          <w:tcPr>
            <w:tcW w:w="1114" w:type="dxa"/>
            <w:tcBorders>
              <w:top w:val="single" w:sz="2" w:space="0" w:color="auto"/>
              <w:left w:val="single" w:sz="2" w:space="0" w:color="auto"/>
              <w:bottom w:val="single" w:sz="2" w:space="0" w:color="auto"/>
              <w:right w:val="single" w:sz="2" w:space="0" w:color="auto"/>
            </w:tcBorders>
          </w:tcPr>
          <w:p w14:paraId="3C3ADCA0" w14:textId="77777777" w:rsidR="00872AFE" w:rsidRPr="00711388" w:rsidRDefault="00872AFE" w:rsidP="00567869">
            <w:pPr>
              <w:pStyle w:val="NormalLeft"/>
              <w:rPr>
                <w:lang w:val="en-GB"/>
              </w:rPr>
            </w:pPr>
            <w:r w:rsidRPr="00711388">
              <w:rPr>
                <w:lang w:val="en-GB"/>
              </w:rPr>
              <w:t>C1400 to C1550/ R0500 to R0650</w:t>
            </w:r>
          </w:p>
        </w:tc>
        <w:tc>
          <w:tcPr>
            <w:tcW w:w="2043" w:type="dxa"/>
            <w:tcBorders>
              <w:top w:val="single" w:sz="2" w:space="0" w:color="auto"/>
              <w:left w:val="single" w:sz="2" w:space="0" w:color="auto"/>
              <w:bottom w:val="single" w:sz="2" w:space="0" w:color="auto"/>
              <w:right w:val="single" w:sz="2" w:space="0" w:color="auto"/>
            </w:tcBorders>
          </w:tcPr>
          <w:p w14:paraId="392ECD3A" w14:textId="2DE23EA3" w:rsidR="00872AFE" w:rsidRPr="00711388" w:rsidRDefault="00872AFE" w:rsidP="00567869">
            <w:pPr>
              <w:pStyle w:val="NormalLeft"/>
              <w:rPr>
                <w:lang w:val="en-GB"/>
              </w:rPr>
            </w:pPr>
            <w:r w:rsidRPr="00711388">
              <w:rPr>
                <w:lang w:val="en-GB"/>
              </w:rPr>
              <w:t xml:space="preserve">Net Undiscounted Best Estimate Claims Provisions </w:t>
            </w:r>
            <w:r w:rsidR="00845F43" w:rsidRPr="00711388">
              <w:rPr>
                <w:lang w:val="en-GB"/>
              </w:rPr>
              <w:t>-</w:t>
            </w:r>
            <w:r w:rsidRPr="00711388">
              <w:rPr>
                <w:lang w:val="en-GB"/>
              </w:rPr>
              <w:t xml:space="preserve"> Triangle</w:t>
            </w:r>
          </w:p>
        </w:tc>
        <w:tc>
          <w:tcPr>
            <w:tcW w:w="6129" w:type="dxa"/>
            <w:tcBorders>
              <w:top w:val="single" w:sz="2" w:space="0" w:color="auto"/>
              <w:left w:val="single" w:sz="2" w:space="0" w:color="auto"/>
              <w:bottom w:val="single" w:sz="2" w:space="0" w:color="auto"/>
              <w:right w:val="single" w:sz="2" w:space="0" w:color="auto"/>
            </w:tcBorders>
          </w:tcPr>
          <w:p w14:paraId="53840183" w14:textId="3B806713" w:rsidR="00872AFE" w:rsidRPr="00711388" w:rsidRDefault="00872AFE" w:rsidP="00A84635">
            <w:pPr>
              <w:pStyle w:val="NormalLeft"/>
              <w:rPr>
                <w:lang w:val="en-GB"/>
              </w:rPr>
            </w:pPr>
            <w:r w:rsidRPr="00711388">
              <w:rPr>
                <w:lang w:val="en-GB"/>
              </w:rPr>
              <w:t>Triangles for each of the accident/underwriting years from N</w:t>
            </w:r>
            <w:r w:rsidR="00711388" w:rsidRPr="00711388">
              <w:rPr>
                <w:lang w:val="en-GB"/>
              </w:rPr>
              <w:t>-</w:t>
            </w:r>
            <w:r w:rsidRPr="00711388">
              <w:rPr>
                <w:lang w:val="en-GB"/>
              </w:rPr>
              <w:t xml:space="preserve">14 (and prior) and all previous reporting periods to </w:t>
            </w:r>
            <w:r w:rsidR="00845F43" w:rsidRPr="00711388">
              <w:rPr>
                <w:lang w:val="en-GB"/>
              </w:rPr>
              <w:t>-</w:t>
            </w:r>
            <w:r w:rsidRPr="00711388">
              <w:rPr>
                <w:lang w:val="en-GB"/>
              </w:rPr>
              <w:t xml:space="preserve"> including </w:t>
            </w:r>
            <w:r w:rsidR="00845F43" w:rsidRPr="00711388">
              <w:rPr>
                <w:lang w:val="en-GB"/>
              </w:rPr>
              <w:t>-</w:t>
            </w:r>
            <w:r w:rsidRPr="00711388">
              <w:rPr>
                <w:lang w:val="en-GB"/>
              </w:rPr>
              <w:t xml:space="preserve"> N (last reporting year) of Best Estimate of Claims Provisions, net of reinsurance, net of salvage and subrogation</w:t>
            </w:r>
            <w:ins w:id="1521" w:author="Author">
              <w:r w:rsidR="00A84635" w:rsidRPr="00711388">
                <w:rPr>
                  <w:lang w:val="en-GB"/>
                </w:rPr>
                <w:t>.</w:t>
              </w:r>
            </w:ins>
            <w:del w:id="1522" w:author="Author">
              <w:r w:rsidRPr="00711388" w:rsidDel="00A84635">
                <w:rPr>
                  <w:lang w:val="en-GB"/>
                </w:rPr>
                <w:delText xml:space="preserve"> and </w:delText>
              </w:r>
            </w:del>
            <w:ins w:id="1523" w:author="Author">
              <w:del w:id="1524" w:author="Author">
                <w:r w:rsidR="00866D3E" w:rsidRPr="00711388" w:rsidDel="00A84635">
                  <w:rPr>
                    <w:lang w:val="en-GB"/>
                  </w:rPr>
                  <w:delText>inc</w:delText>
                </w:r>
              </w:del>
            </w:ins>
            <w:del w:id="1525" w:author="Author">
              <w:r w:rsidRPr="00711388" w:rsidDel="00A84635">
                <w:rPr>
                  <w:lang w:val="en-GB"/>
                </w:rPr>
                <w:delText>excluding any expenses, as well as any future premiums.</w:delText>
              </w:r>
            </w:del>
          </w:p>
        </w:tc>
      </w:tr>
      <w:tr w:rsidR="00872AFE" w:rsidRPr="00711388" w14:paraId="6859B50E" w14:textId="77777777" w:rsidTr="004B78EA">
        <w:tc>
          <w:tcPr>
            <w:tcW w:w="1114" w:type="dxa"/>
            <w:tcBorders>
              <w:top w:val="single" w:sz="2" w:space="0" w:color="auto"/>
              <w:left w:val="single" w:sz="2" w:space="0" w:color="auto"/>
              <w:bottom w:val="single" w:sz="2" w:space="0" w:color="auto"/>
              <w:right w:val="single" w:sz="2" w:space="0" w:color="auto"/>
            </w:tcBorders>
          </w:tcPr>
          <w:p w14:paraId="0E686751" w14:textId="77777777" w:rsidR="00872AFE" w:rsidRPr="00711388" w:rsidRDefault="00872AFE" w:rsidP="00567869">
            <w:pPr>
              <w:pStyle w:val="NormalLeft"/>
              <w:rPr>
                <w:lang w:val="en-GB"/>
              </w:rPr>
            </w:pPr>
            <w:r w:rsidRPr="00711388">
              <w:rPr>
                <w:lang w:val="en-GB"/>
              </w:rPr>
              <w:t>C1560/ R0500 to R0660</w:t>
            </w:r>
          </w:p>
        </w:tc>
        <w:tc>
          <w:tcPr>
            <w:tcW w:w="2043" w:type="dxa"/>
            <w:tcBorders>
              <w:top w:val="single" w:sz="2" w:space="0" w:color="auto"/>
              <w:left w:val="single" w:sz="2" w:space="0" w:color="auto"/>
              <w:bottom w:val="single" w:sz="2" w:space="0" w:color="auto"/>
              <w:right w:val="single" w:sz="2" w:space="0" w:color="auto"/>
            </w:tcBorders>
          </w:tcPr>
          <w:p w14:paraId="565050A9" w14:textId="7D4F44C8" w:rsidR="00872AFE" w:rsidRPr="00711388" w:rsidRDefault="00872AFE" w:rsidP="00567869">
            <w:pPr>
              <w:pStyle w:val="NormalLeft"/>
              <w:rPr>
                <w:lang w:val="en-GB"/>
              </w:rPr>
            </w:pPr>
            <w:r w:rsidRPr="00711388">
              <w:rPr>
                <w:lang w:val="en-GB"/>
              </w:rPr>
              <w:t xml:space="preserve">Net Undiscounted Best Estimate Claims Provisions </w:t>
            </w:r>
            <w:r w:rsidR="00845F43" w:rsidRPr="00711388">
              <w:rPr>
                <w:lang w:val="en-GB"/>
              </w:rPr>
              <w:t>-</w:t>
            </w:r>
            <w:r w:rsidRPr="00711388">
              <w:rPr>
                <w:lang w:val="en-GB"/>
              </w:rPr>
              <w:t xml:space="preserve"> Year end (discounted data)</w:t>
            </w:r>
          </w:p>
        </w:tc>
        <w:tc>
          <w:tcPr>
            <w:tcW w:w="6129" w:type="dxa"/>
            <w:tcBorders>
              <w:top w:val="single" w:sz="2" w:space="0" w:color="auto"/>
              <w:left w:val="single" w:sz="2" w:space="0" w:color="auto"/>
              <w:bottom w:val="single" w:sz="2" w:space="0" w:color="auto"/>
              <w:right w:val="single" w:sz="2" w:space="0" w:color="auto"/>
            </w:tcBorders>
          </w:tcPr>
          <w:p w14:paraId="6233531C" w14:textId="7843DA29" w:rsidR="00872AFE" w:rsidRPr="00711388" w:rsidRDefault="00872AFE" w:rsidP="00567869">
            <w:pPr>
              <w:pStyle w:val="NormalLeft"/>
              <w:rPr>
                <w:lang w:val="en-GB"/>
              </w:rPr>
            </w:pPr>
            <w:r w:rsidRPr="00711388">
              <w:rPr>
                <w:lang w:val="en-GB"/>
              </w:rPr>
              <w:t>Total ‘Year end’ reflects the last diagonal but on a discounted basis (all data referred to last reporting year) from R0500 to R0650.</w:t>
            </w:r>
            <w:del w:id="1526" w:author="Author">
              <w:r w:rsidRPr="00711388" w:rsidDel="003323F0">
                <w:rPr>
                  <w:lang w:val="en-GB"/>
                </w:rPr>
                <w:delText xml:space="preserve">  </w:delText>
              </w:r>
            </w:del>
            <w:ins w:id="1527" w:author="Author">
              <w:r w:rsidR="003323F0">
                <w:rPr>
                  <w:lang w:val="en-GB"/>
                </w:rPr>
                <w:t xml:space="preserve"> </w:t>
              </w:r>
            </w:ins>
          </w:p>
          <w:p w14:paraId="660852B4" w14:textId="77777777" w:rsidR="00872AFE" w:rsidRPr="00711388" w:rsidRDefault="00872AFE" w:rsidP="00567869">
            <w:pPr>
              <w:pStyle w:val="NormalLeft"/>
              <w:rPr>
                <w:lang w:val="en-GB"/>
              </w:rPr>
            </w:pPr>
            <w:r w:rsidRPr="00711388">
              <w:rPr>
                <w:lang w:val="en-GB"/>
              </w:rPr>
              <w:t>R0660 is the total of R0500 to R0650</w:t>
            </w:r>
          </w:p>
        </w:tc>
      </w:tr>
      <w:tr w:rsidR="00872AFE" w:rsidRPr="00711388" w14:paraId="0FEAF4E1" w14:textId="77777777" w:rsidTr="004B78EA">
        <w:tc>
          <w:tcPr>
            <w:tcW w:w="1114" w:type="dxa"/>
            <w:tcBorders>
              <w:top w:val="single" w:sz="2" w:space="0" w:color="auto"/>
              <w:left w:val="single" w:sz="2" w:space="0" w:color="auto"/>
              <w:bottom w:val="single" w:sz="2" w:space="0" w:color="auto"/>
              <w:right w:val="single" w:sz="2" w:space="0" w:color="auto"/>
            </w:tcBorders>
          </w:tcPr>
          <w:p w14:paraId="5483C8FB" w14:textId="77777777" w:rsidR="00872AFE" w:rsidRPr="00711388" w:rsidRDefault="00872AFE" w:rsidP="00567869">
            <w:pPr>
              <w:pStyle w:val="NormalLeft"/>
              <w:rPr>
                <w:lang w:val="en-GB"/>
              </w:rPr>
            </w:pPr>
            <w:r w:rsidRPr="00711388">
              <w:rPr>
                <w:lang w:val="en-GB"/>
              </w:rPr>
              <w:lastRenderedPageBreak/>
              <w:t>C1600 to C1750/ R0500 to R0650</w:t>
            </w:r>
          </w:p>
        </w:tc>
        <w:tc>
          <w:tcPr>
            <w:tcW w:w="2043" w:type="dxa"/>
            <w:tcBorders>
              <w:top w:val="single" w:sz="2" w:space="0" w:color="auto"/>
              <w:left w:val="single" w:sz="2" w:space="0" w:color="auto"/>
              <w:bottom w:val="single" w:sz="2" w:space="0" w:color="auto"/>
              <w:right w:val="single" w:sz="2" w:space="0" w:color="auto"/>
            </w:tcBorders>
          </w:tcPr>
          <w:p w14:paraId="5EC2186D" w14:textId="7C21C716" w:rsidR="00872AFE" w:rsidRPr="00711388" w:rsidRDefault="00872AFE" w:rsidP="00567869">
            <w:pPr>
              <w:pStyle w:val="NormalLeft"/>
              <w:rPr>
                <w:lang w:val="en-GB"/>
              </w:rPr>
            </w:pPr>
            <w:r w:rsidRPr="00711388">
              <w:rPr>
                <w:lang w:val="en-GB"/>
              </w:rPr>
              <w:t xml:space="preserve">Net RBNS Claims </w:t>
            </w:r>
            <w:r w:rsidR="00845F43" w:rsidRPr="00711388">
              <w:rPr>
                <w:lang w:val="en-GB"/>
              </w:rPr>
              <w:t>-</w:t>
            </w:r>
            <w:r w:rsidRPr="00711388">
              <w:rPr>
                <w:lang w:val="en-GB"/>
              </w:rPr>
              <w:t xml:space="preserve"> Triangle</w:t>
            </w:r>
          </w:p>
        </w:tc>
        <w:tc>
          <w:tcPr>
            <w:tcW w:w="6129" w:type="dxa"/>
            <w:tcBorders>
              <w:top w:val="single" w:sz="2" w:space="0" w:color="auto"/>
              <w:left w:val="single" w:sz="2" w:space="0" w:color="auto"/>
              <w:bottom w:val="single" w:sz="2" w:space="0" w:color="auto"/>
              <w:right w:val="single" w:sz="2" w:space="0" w:color="auto"/>
            </w:tcBorders>
          </w:tcPr>
          <w:p w14:paraId="5730063B" w14:textId="2158915F" w:rsidR="00872AFE" w:rsidRPr="00711388" w:rsidRDefault="00872AFE" w:rsidP="00567869">
            <w:pPr>
              <w:pStyle w:val="NormalLeft"/>
              <w:rPr>
                <w:lang w:val="en-GB"/>
              </w:rPr>
            </w:pPr>
            <w:r w:rsidRPr="00711388">
              <w:rPr>
                <w:lang w:val="en-GB"/>
              </w:rPr>
              <w:t>Triangles for each of the accident/underwriting years from N</w:t>
            </w:r>
            <w:r w:rsidR="00711388" w:rsidRPr="00711388">
              <w:rPr>
                <w:lang w:val="en-GB"/>
              </w:rPr>
              <w:t>-</w:t>
            </w:r>
            <w:r w:rsidRPr="00711388">
              <w:rPr>
                <w:lang w:val="en-GB"/>
              </w:rPr>
              <w:t xml:space="preserve">14 (and prior) and all previous reporting periods to </w:t>
            </w:r>
            <w:r w:rsidR="00845F43" w:rsidRPr="00711388">
              <w:rPr>
                <w:lang w:val="en-GB"/>
              </w:rPr>
              <w:t>-</w:t>
            </w:r>
            <w:r w:rsidRPr="00711388">
              <w:rPr>
                <w:lang w:val="en-GB"/>
              </w:rPr>
              <w:t xml:space="preserve"> including </w:t>
            </w:r>
            <w:r w:rsidR="00845F43" w:rsidRPr="00711388">
              <w:rPr>
                <w:lang w:val="en-GB"/>
              </w:rPr>
              <w:t>-</w:t>
            </w:r>
            <w:r w:rsidRPr="00711388">
              <w:rPr>
                <w:lang w:val="en-GB"/>
              </w:rPr>
              <w:t xml:space="preserve"> N (last reporting year) of Claims Outstanding net of salvage/subrogation and reinsurance.</w:t>
            </w:r>
          </w:p>
          <w:p w14:paraId="686BF034" w14:textId="7A11E2A1" w:rsidR="00872AFE" w:rsidRPr="00711388" w:rsidRDefault="00872AFE" w:rsidP="00567869">
            <w:pPr>
              <w:pStyle w:val="NormalLeft"/>
              <w:rPr>
                <w:lang w:val="en-GB"/>
              </w:rPr>
            </w:pPr>
            <w:del w:id="1528" w:author="Author">
              <w:r w:rsidRPr="00711388" w:rsidDel="00A84635">
                <w:rPr>
                  <w:lang w:val="en-GB"/>
                </w:rPr>
                <w:delText>The amount includes all the elements that compose the claim itself but excludes any expenses.</w:delText>
              </w:r>
            </w:del>
          </w:p>
        </w:tc>
      </w:tr>
      <w:tr w:rsidR="00872AFE" w:rsidRPr="00711388" w14:paraId="737458FC" w14:textId="77777777" w:rsidTr="004B78EA">
        <w:tc>
          <w:tcPr>
            <w:tcW w:w="1114" w:type="dxa"/>
            <w:tcBorders>
              <w:top w:val="single" w:sz="2" w:space="0" w:color="auto"/>
              <w:left w:val="single" w:sz="2" w:space="0" w:color="auto"/>
              <w:bottom w:val="single" w:sz="2" w:space="0" w:color="auto"/>
              <w:right w:val="single" w:sz="2" w:space="0" w:color="auto"/>
            </w:tcBorders>
          </w:tcPr>
          <w:p w14:paraId="43C10420" w14:textId="77777777" w:rsidR="00872AFE" w:rsidRPr="00711388" w:rsidRDefault="00872AFE" w:rsidP="00567869">
            <w:pPr>
              <w:pStyle w:val="NormalLeft"/>
              <w:rPr>
                <w:lang w:val="en-GB"/>
              </w:rPr>
            </w:pPr>
            <w:r w:rsidRPr="00711388">
              <w:rPr>
                <w:lang w:val="en-GB"/>
              </w:rPr>
              <w:t>C1760/ R0500 to R0660</w:t>
            </w:r>
          </w:p>
        </w:tc>
        <w:tc>
          <w:tcPr>
            <w:tcW w:w="2043" w:type="dxa"/>
            <w:tcBorders>
              <w:top w:val="single" w:sz="2" w:space="0" w:color="auto"/>
              <w:left w:val="single" w:sz="2" w:space="0" w:color="auto"/>
              <w:bottom w:val="single" w:sz="2" w:space="0" w:color="auto"/>
              <w:right w:val="single" w:sz="2" w:space="0" w:color="auto"/>
            </w:tcBorders>
          </w:tcPr>
          <w:p w14:paraId="5EC815CA" w14:textId="5E1541F7" w:rsidR="00872AFE" w:rsidRPr="00711388" w:rsidRDefault="00872AFE" w:rsidP="00567869">
            <w:pPr>
              <w:pStyle w:val="NormalLeft"/>
              <w:rPr>
                <w:lang w:val="en-GB"/>
              </w:rPr>
            </w:pPr>
            <w:r w:rsidRPr="00711388">
              <w:rPr>
                <w:lang w:val="en-GB"/>
              </w:rPr>
              <w:t xml:space="preserve">Net RBNS Claims </w:t>
            </w:r>
            <w:r w:rsidR="00845F43" w:rsidRPr="00711388">
              <w:rPr>
                <w:lang w:val="en-GB"/>
              </w:rPr>
              <w:t>-</w:t>
            </w:r>
            <w:r w:rsidRPr="00711388">
              <w:rPr>
                <w:lang w:val="en-GB"/>
              </w:rPr>
              <w:t xml:space="preserve"> Year end (discounted data)</w:t>
            </w:r>
            <w:del w:id="1529" w:author="Author">
              <w:r w:rsidRPr="00711388" w:rsidDel="003323F0">
                <w:rPr>
                  <w:lang w:val="en-GB"/>
                </w:rPr>
                <w:delText xml:space="preserve">  </w:delText>
              </w:r>
            </w:del>
            <w:ins w:id="1530" w:author="Author">
              <w:r w:rsidR="003323F0">
                <w:rPr>
                  <w:lang w:val="en-GB"/>
                </w:rPr>
                <w:t xml:space="preserve"> </w:t>
              </w:r>
            </w:ins>
          </w:p>
        </w:tc>
        <w:tc>
          <w:tcPr>
            <w:tcW w:w="6129" w:type="dxa"/>
            <w:tcBorders>
              <w:top w:val="single" w:sz="2" w:space="0" w:color="auto"/>
              <w:left w:val="single" w:sz="2" w:space="0" w:color="auto"/>
              <w:bottom w:val="single" w:sz="2" w:space="0" w:color="auto"/>
              <w:right w:val="single" w:sz="2" w:space="0" w:color="auto"/>
            </w:tcBorders>
          </w:tcPr>
          <w:p w14:paraId="3CF8E23D" w14:textId="7090904C" w:rsidR="00872AFE" w:rsidRPr="00711388" w:rsidRDefault="00872AFE" w:rsidP="00567869">
            <w:pPr>
              <w:pStyle w:val="NormalLeft"/>
              <w:rPr>
                <w:lang w:val="en-GB"/>
              </w:rPr>
            </w:pPr>
            <w:r w:rsidRPr="00711388">
              <w:rPr>
                <w:lang w:val="en-GB"/>
              </w:rPr>
              <w:t>Total ‘Year end’ reflects the last diagonal but on a discounted basis (all data referred to last reporting year) from R0500 to R0650.</w:t>
            </w:r>
            <w:del w:id="1531" w:author="Author">
              <w:r w:rsidRPr="00711388" w:rsidDel="003323F0">
                <w:rPr>
                  <w:lang w:val="en-GB"/>
                </w:rPr>
                <w:delText xml:space="preserve">  </w:delText>
              </w:r>
            </w:del>
            <w:ins w:id="1532" w:author="Author">
              <w:r w:rsidR="003323F0">
                <w:rPr>
                  <w:lang w:val="en-GB"/>
                </w:rPr>
                <w:t xml:space="preserve"> </w:t>
              </w:r>
            </w:ins>
          </w:p>
          <w:p w14:paraId="330C21AB" w14:textId="77777777" w:rsidR="00872AFE" w:rsidRPr="00711388" w:rsidRDefault="00872AFE" w:rsidP="00567869">
            <w:pPr>
              <w:pStyle w:val="NormalLeft"/>
              <w:rPr>
                <w:lang w:val="en-GB"/>
              </w:rPr>
            </w:pPr>
            <w:r w:rsidRPr="00711388">
              <w:rPr>
                <w:lang w:val="en-GB"/>
              </w:rPr>
              <w:t>R0660 is the total of R0500 to R0650.</w:t>
            </w:r>
          </w:p>
        </w:tc>
      </w:tr>
      <w:tr w:rsidR="004B78EA" w:rsidRPr="00711388" w14:paraId="77BA65CC" w14:textId="77777777" w:rsidTr="004B78EA">
        <w:trPr>
          <w:ins w:id="1533" w:author="Author"/>
        </w:trPr>
        <w:tc>
          <w:tcPr>
            <w:tcW w:w="1114" w:type="dxa"/>
            <w:tcBorders>
              <w:top w:val="single" w:sz="2" w:space="0" w:color="auto"/>
              <w:left w:val="single" w:sz="2" w:space="0" w:color="auto"/>
              <w:bottom w:val="single" w:sz="2" w:space="0" w:color="auto"/>
              <w:right w:val="single" w:sz="2" w:space="0" w:color="auto"/>
            </w:tcBorders>
          </w:tcPr>
          <w:p w14:paraId="6C69D4BE" w14:textId="3173736A" w:rsidR="004B78EA" w:rsidRPr="00711388" w:rsidRDefault="004B78EA" w:rsidP="004B78EA">
            <w:pPr>
              <w:pStyle w:val="NormalLeft"/>
              <w:rPr>
                <w:ins w:id="1534" w:author="Author"/>
                <w:lang w:val="en-GB"/>
              </w:rPr>
            </w:pPr>
            <w:ins w:id="1535" w:author="Author">
              <w:r w:rsidRPr="00711388">
                <w:rPr>
                  <w:lang w:val="en-GB"/>
                </w:rPr>
                <w:t>C1</w:t>
              </w:r>
              <w:r w:rsidR="00AA28D7">
                <w:rPr>
                  <w:lang w:val="en-GB"/>
                </w:rPr>
                <w:t>79</w:t>
              </w:r>
              <w:del w:id="1536" w:author="Author">
                <w:r w:rsidRPr="00711388" w:rsidDel="00AA28D7">
                  <w:rPr>
                    <w:lang w:val="en-GB"/>
                  </w:rPr>
                  <w:delText>80</w:delText>
                </w:r>
              </w:del>
              <w:r w:rsidRPr="00711388">
                <w:rPr>
                  <w:lang w:val="en-GB"/>
                </w:rPr>
                <w:t>0/R070</w:t>
              </w:r>
              <w:r w:rsidR="00AA28D7">
                <w:rPr>
                  <w:lang w:val="en-GB"/>
                </w:rPr>
                <w:t>1</w:t>
              </w:r>
              <w:del w:id="1537" w:author="Author">
                <w:r w:rsidRPr="00711388" w:rsidDel="00AA28D7">
                  <w:rPr>
                    <w:lang w:val="en-GB"/>
                  </w:rPr>
                  <w:delText>0</w:delText>
                </w:r>
              </w:del>
            </w:ins>
          </w:p>
        </w:tc>
        <w:tc>
          <w:tcPr>
            <w:tcW w:w="2043" w:type="dxa"/>
            <w:tcBorders>
              <w:top w:val="single" w:sz="2" w:space="0" w:color="auto"/>
              <w:left w:val="single" w:sz="2" w:space="0" w:color="auto"/>
              <w:bottom w:val="single" w:sz="2" w:space="0" w:color="auto"/>
              <w:right w:val="single" w:sz="2" w:space="0" w:color="auto"/>
            </w:tcBorders>
          </w:tcPr>
          <w:p w14:paraId="3313761C" w14:textId="72703E91" w:rsidR="004B78EA" w:rsidRPr="00711388" w:rsidRDefault="004B78EA" w:rsidP="004B78EA">
            <w:pPr>
              <w:pStyle w:val="NormalLeft"/>
              <w:rPr>
                <w:ins w:id="1538" w:author="Author"/>
                <w:lang w:val="en-GB"/>
              </w:rPr>
            </w:pPr>
            <w:ins w:id="1539" w:author="Author">
              <w:r w:rsidRPr="00711388">
                <w:rPr>
                  <w:lang w:val="en-GB"/>
                </w:rPr>
                <w:t>Net Best Estimate Claims Provision ULAE</w:t>
              </w:r>
            </w:ins>
            <w:r w:rsidR="0094203F">
              <w:rPr>
                <w:lang w:val="en-GB"/>
              </w:rPr>
              <w:t xml:space="preserve"> </w:t>
            </w:r>
            <w:ins w:id="1540"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0CA6D808" w14:textId="7F479E5C" w:rsidR="004B78EA" w:rsidRPr="00711388" w:rsidRDefault="004B78EA" w:rsidP="004B78EA">
            <w:pPr>
              <w:pStyle w:val="NormalLeft"/>
              <w:rPr>
                <w:ins w:id="1541" w:author="Author"/>
                <w:lang w:val="en-GB"/>
              </w:rPr>
            </w:pPr>
            <w:ins w:id="1542" w:author="Author">
              <w:r w:rsidRPr="00711388">
                <w:rPr>
                  <w:lang w:val="en-GB"/>
                </w:rPr>
                <w:t>Best Estimate claims management expenses not directly attributable to claims (ULAE) net of reinsurance.</w:t>
              </w:r>
            </w:ins>
          </w:p>
        </w:tc>
      </w:tr>
      <w:tr w:rsidR="004B78EA" w:rsidRPr="00711388" w14:paraId="0DBE4648" w14:textId="77777777" w:rsidTr="004B78EA">
        <w:trPr>
          <w:ins w:id="1543" w:author="Author"/>
        </w:trPr>
        <w:tc>
          <w:tcPr>
            <w:tcW w:w="1114" w:type="dxa"/>
            <w:tcBorders>
              <w:top w:val="single" w:sz="2" w:space="0" w:color="auto"/>
              <w:left w:val="single" w:sz="2" w:space="0" w:color="auto"/>
              <w:bottom w:val="single" w:sz="2" w:space="0" w:color="auto"/>
              <w:right w:val="single" w:sz="2" w:space="0" w:color="auto"/>
            </w:tcBorders>
          </w:tcPr>
          <w:p w14:paraId="753273D3" w14:textId="3DF1FBAA" w:rsidR="004B78EA" w:rsidRPr="00711388" w:rsidRDefault="004B78EA" w:rsidP="004B78EA">
            <w:pPr>
              <w:pStyle w:val="NormalLeft"/>
              <w:rPr>
                <w:ins w:id="1544" w:author="Author"/>
                <w:lang w:val="en-GB"/>
              </w:rPr>
            </w:pPr>
            <w:ins w:id="1545" w:author="Author">
              <w:r w:rsidRPr="00711388">
                <w:rPr>
                  <w:lang w:val="en-GB"/>
                </w:rPr>
                <w:t>C1</w:t>
              </w:r>
              <w:r w:rsidR="00AA28D7">
                <w:rPr>
                  <w:lang w:val="en-GB"/>
                </w:rPr>
                <w:t>79</w:t>
              </w:r>
              <w:del w:id="1546" w:author="Author">
                <w:r w:rsidRPr="00711388" w:rsidDel="00AA28D7">
                  <w:rPr>
                    <w:lang w:val="en-GB"/>
                  </w:rPr>
                  <w:delText>80</w:delText>
                </w:r>
              </w:del>
              <w:r w:rsidRPr="00711388">
                <w:rPr>
                  <w:lang w:val="en-GB"/>
                </w:rPr>
                <w:t>0</w:t>
              </w:r>
              <w:r w:rsidR="007B0B00" w:rsidRPr="00711388">
                <w:rPr>
                  <w:lang w:val="en-GB"/>
                </w:rPr>
                <w:t>/R071</w:t>
              </w:r>
              <w:r w:rsidR="00AA28D7">
                <w:rPr>
                  <w:lang w:val="en-GB"/>
                </w:rPr>
                <w:t>1</w:t>
              </w:r>
              <w:del w:id="1547" w:author="Author">
                <w:r w:rsidRPr="00711388" w:rsidDel="00AA28D7">
                  <w:rPr>
                    <w:lang w:val="en-GB"/>
                  </w:rPr>
                  <w:delText>0</w:delText>
                </w:r>
              </w:del>
            </w:ins>
          </w:p>
        </w:tc>
        <w:tc>
          <w:tcPr>
            <w:tcW w:w="2043" w:type="dxa"/>
            <w:tcBorders>
              <w:top w:val="single" w:sz="2" w:space="0" w:color="auto"/>
              <w:left w:val="single" w:sz="2" w:space="0" w:color="auto"/>
              <w:bottom w:val="single" w:sz="2" w:space="0" w:color="auto"/>
              <w:right w:val="single" w:sz="2" w:space="0" w:color="auto"/>
            </w:tcBorders>
          </w:tcPr>
          <w:p w14:paraId="2B92663B" w14:textId="034AB58C" w:rsidR="004B78EA" w:rsidRPr="00711388" w:rsidRDefault="004B78EA" w:rsidP="004B78EA">
            <w:pPr>
              <w:pStyle w:val="NormalLeft"/>
              <w:rPr>
                <w:ins w:id="1548" w:author="Author"/>
                <w:lang w:val="en-GB"/>
              </w:rPr>
            </w:pPr>
            <w:ins w:id="1549" w:author="Author">
              <w:r w:rsidRPr="00711388">
                <w:rPr>
                  <w:lang w:val="en-GB"/>
                </w:rPr>
                <w:t>Net Best Estimate Claims Provision administrative expenses</w:t>
              </w:r>
            </w:ins>
            <w:r w:rsidR="0094203F">
              <w:rPr>
                <w:lang w:val="en-GB"/>
              </w:rPr>
              <w:t xml:space="preserve"> </w:t>
            </w:r>
            <w:ins w:id="1550"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2A68B396" w14:textId="74FC9F34" w:rsidR="004B78EA" w:rsidRPr="00711388" w:rsidRDefault="004B78EA" w:rsidP="004B78EA">
            <w:pPr>
              <w:pStyle w:val="NormalLeft"/>
              <w:rPr>
                <w:ins w:id="1551" w:author="Author"/>
                <w:lang w:val="en-GB"/>
              </w:rPr>
            </w:pPr>
            <w:ins w:id="1552" w:author="Author">
              <w:r w:rsidRPr="00711388">
                <w:rPr>
                  <w:lang w:val="en-GB"/>
                </w:rPr>
                <w:t>Best Estimate administrative expenses in accordance with Art. 31 (1)</w:t>
              </w:r>
              <w:del w:id="1553" w:author="Author">
                <w:r w:rsidRPr="00711388" w:rsidDel="00AA28D7">
                  <w:rPr>
                    <w:lang w:val="en-GB"/>
                  </w:rPr>
                  <w:delText xml:space="preserve"> </w:delText>
                </w:r>
                <w:r w:rsidRPr="00711388" w:rsidDel="003323F0">
                  <w:rPr>
                    <w:lang w:val="en-GB"/>
                  </w:rPr>
                  <w:delText xml:space="preserve"> </w:delText>
                </w:r>
              </w:del>
              <w:r w:rsidR="003323F0">
                <w:rPr>
                  <w:lang w:val="en-GB"/>
                </w:rPr>
                <w:t xml:space="preserve"> </w:t>
              </w:r>
              <w:r w:rsidRPr="00711388">
                <w:rPr>
                  <w:lang w:val="en-GB"/>
                </w:rPr>
                <w:t>Delegated Regulation 2015/35 net of reinsurance.</w:t>
              </w:r>
            </w:ins>
          </w:p>
        </w:tc>
      </w:tr>
      <w:tr w:rsidR="004B78EA" w:rsidRPr="00711388" w14:paraId="282E95F6" w14:textId="77777777" w:rsidTr="004B78EA">
        <w:trPr>
          <w:ins w:id="1554" w:author="Author"/>
        </w:trPr>
        <w:tc>
          <w:tcPr>
            <w:tcW w:w="1114" w:type="dxa"/>
            <w:tcBorders>
              <w:top w:val="single" w:sz="2" w:space="0" w:color="auto"/>
              <w:left w:val="single" w:sz="2" w:space="0" w:color="auto"/>
              <w:bottom w:val="single" w:sz="2" w:space="0" w:color="auto"/>
              <w:right w:val="single" w:sz="2" w:space="0" w:color="auto"/>
            </w:tcBorders>
          </w:tcPr>
          <w:p w14:paraId="24A3217A" w14:textId="3418B22A" w:rsidR="004B78EA" w:rsidRPr="00711388" w:rsidRDefault="004B78EA" w:rsidP="004B78EA">
            <w:pPr>
              <w:pStyle w:val="NormalLeft"/>
              <w:rPr>
                <w:ins w:id="1555" w:author="Author"/>
                <w:lang w:val="en-GB"/>
              </w:rPr>
            </w:pPr>
            <w:ins w:id="1556" w:author="Author">
              <w:r w:rsidRPr="00711388">
                <w:rPr>
                  <w:lang w:val="en-GB"/>
                </w:rPr>
                <w:t>C1</w:t>
              </w:r>
              <w:del w:id="1557" w:author="Author">
                <w:r w:rsidRPr="00711388" w:rsidDel="00AA28D7">
                  <w:rPr>
                    <w:lang w:val="en-GB"/>
                  </w:rPr>
                  <w:delText>8</w:delText>
                </w:r>
              </w:del>
              <w:r w:rsidR="00AA28D7">
                <w:rPr>
                  <w:lang w:val="en-GB"/>
                </w:rPr>
                <w:t>79</w:t>
              </w:r>
              <w:del w:id="1558" w:author="Author">
                <w:r w:rsidRPr="00711388" w:rsidDel="00AA28D7">
                  <w:rPr>
                    <w:lang w:val="en-GB"/>
                  </w:rPr>
                  <w:delText>0</w:delText>
                </w:r>
              </w:del>
              <w:r w:rsidRPr="00711388">
                <w:rPr>
                  <w:lang w:val="en-GB"/>
                </w:rPr>
                <w:t>0/R07</w:t>
              </w:r>
              <w:r w:rsidR="007B0B00" w:rsidRPr="00711388">
                <w:rPr>
                  <w:lang w:val="en-GB"/>
                </w:rPr>
                <w:t>2</w:t>
              </w:r>
              <w:r w:rsidR="00AA28D7">
                <w:rPr>
                  <w:lang w:val="en-GB"/>
                </w:rPr>
                <w:t>1</w:t>
              </w:r>
              <w:del w:id="1559" w:author="Author">
                <w:r w:rsidRPr="00711388" w:rsidDel="00AA28D7">
                  <w:rPr>
                    <w:lang w:val="en-GB"/>
                  </w:rPr>
                  <w:delText>0</w:delText>
                </w:r>
              </w:del>
            </w:ins>
          </w:p>
        </w:tc>
        <w:tc>
          <w:tcPr>
            <w:tcW w:w="2043" w:type="dxa"/>
            <w:tcBorders>
              <w:top w:val="single" w:sz="2" w:space="0" w:color="auto"/>
              <w:left w:val="single" w:sz="2" w:space="0" w:color="auto"/>
              <w:bottom w:val="single" w:sz="2" w:space="0" w:color="auto"/>
              <w:right w:val="single" w:sz="2" w:space="0" w:color="auto"/>
            </w:tcBorders>
          </w:tcPr>
          <w:p w14:paraId="21480323" w14:textId="7AE85700" w:rsidR="004B78EA" w:rsidRPr="00711388" w:rsidRDefault="004B78EA" w:rsidP="0094203F">
            <w:pPr>
              <w:pStyle w:val="NormalLeft"/>
              <w:rPr>
                <w:ins w:id="1560" w:author="Author"/>
                <w:lang w:val="en-GB"/>
              </w:rPr>
            </w:pPr>
            <w:ins w:id="1561" w:author="Author">
              <w:r w:rsidRPr="00711388">
                <w:rPr>
                  <w:lang w:val="en-GB"/>
                </w:rPr>
                <w:t>Net Best Estimate Claims Provision investment management expenses</w:t>
              </w:r>
            </w:ins>
            <w:r w:rsidR="0094203F">
              <w:rPr>
                <w:lang w:val="en-GB"/>
              </w:rPr>
              <w:t xml:space="preserve"> </w:t>
            </w:r>
            <w:ins w:id="1562"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62AD29EF" w14:textId="1A7487CD" w:rsidR="004B78EA" w:rsidRPr="00711388" w:rsidRDefault="004B78EA" w:rsidP="004B78EA">
            <w:pPr>
              <w:pStyle w:val="NormalLeft"/>
              <w:rPr>
                <w:ins w:id="1563" w:author="Author"/>
                <w:lang w:val="en-GB"/>
              </w:rPr>
            </w:pPr>
            <w:ins w:id="1564" w:author="Author">
              <w:r w:rsidRPr="00711388">
                <w:rPr>
                  <w:lang w:val="en-GB"/>
                </w:rPr>
                <w:t>Best Estimate investment management expenses in accordance with Art. 31 (1)</w:t>
              </w:r>
              <w:del w:id="1565" w:author="Author">
                <w:r w:rsidRPr="00711388" w:rsidDel="003323F0">
                  <w:rPr>
                    <w:lang w:val="en-GB"/>
                  </w:rPr>
                  <w:delText xml:space="preserve"> </w:delText>
                </w:r>
                <w:r w:rsidRPr="00711388" w:rsidDel="00AA28D7">
                  <w:rPr>
                    <w:lang w:val="en-GB"/>
                  </w:rPr>
                  <w:delText xml:space="preserve"> </w:delText>
                </w:r>
              </w:del>
              <w:r w:rsidR="003323F0">
                <w:rPr>
                  <w:lang w:val="en-GB"/>
                </w:rPr>
                <w:t xml:space="preserve"> </w:t>
              </w:r>
              <w:r w:rsidRPr="00711388">
                <w:rPr>
                  <w:lang w:val="en-GB"/>
                </w:rPr>
                <w:t>Delegated Regulation 2015/35 net of reinsurance.</w:t>
              </w:r>
            </w:ins>
          </w:p>
        </w:tc>
      </w:tr>
      <w:tr w:rsidR="004B78EA" w:rsidRPr="00711388" w14:paraId="5CD41574" w14:textId="77777777" w:rsidTr="004B78EA">
        <w:trPr>
          <w:ins w:id="1566" w:author="Author"/>
        </w:trPr>
        <w:tc>
          <w:tcPr>
            <w:tcW w:w="1114" w:type="dxa"/>
            <w:tcBorders>
              <w:top w:val="single" w:sz="2" w:space="0" w:color="auto"/>
              <w:left w:val="single" w:sz="2" w:space="0" w:color="auto"/>
              <w:bottom w:val="single" w:sz="2" w:space="0" w:color="auto"/>
              <w:right w:val="single" w:sz="2" w:space="0" w:color="auto"/>
            </w:tcBorders>
          </w:tcPr>
          <w:p w14:paraId="02DD67F2" w14:textId="04273D42" w:rsidR="004B78EA" w:rsidRPr="00711388" w:rsidRDefault="004B78EA" w:rsidP="004B78EA">
            <w:pPr>
              <w:pStyle w:val="NormalLeft"/>
              <w:rPr>
                <w:ins w:id="1567" w:author="Author"/>
                <w:lang w:val="en-GB"/>
              </w:rPr>
            </w:pPr>
            <w:ins w:id="1568" w:author="Author">
              <w:r w:rsidRPr="00711388">
                <w:rPr>
                  <w:lang w:val="en-GB"/>
                </w:rPr>
                <w:t>C1</w:t>
              </w:r>
              <w:r w:rsidR="00AA28D7">
                <w:rPr>
                  <w:lang w:val="en-GB"/>
                </w:rPr>
                <w:t>79</w:t>
              </w:r>
              <w:del w:id="1569" w:author="Author">
                <w:r w:rsidRPr="00711388" w:rsidDel="00AA28D7">
                  <w:rPr>
                    <w:lang w:val="en-GB"/>
                  </w:rPr>
                  <w:delText>80</w:delText>
                </w:r>
              </w:del>
              <w:r w:rsidRPr="00711388">
                <w:rPr>
                  <w:lang w:val="en-GB"/>
                </w:rPr>
                <w:t>0</w:t>
              </w:r>
              <w:r w:rsidR="007B0B00" w:rsidRPr="00711388">
                <w:rPr>
                  <w:lang w:val="en-GB"/>
                </w:rPr>
                <w:t>/R073</w:t>
              </w:r>
              <w:r w:rsidR="00AA28D7">
                <w:rPr>
                  <w:lang w:val="en-GB"/>
                </w:rPr>
                <w:t>1</w:t>
              </w:r>
              <w:del w:id="1570" w:author="Author">
                <w:r w:rsidRPr="00711388" w:rsidDel="00AA28D7">
                  <w:rPr>
                    <w:lang w:val="en-GB"/>
                  </w:rPr>
                  <w:delText>0</w:delText>
                </w:r>
              </w:del>
            </w:ins>
          </w:p>
        </w:tc>
        <w:tc>
          <w:tcPr>
            <w:tcW w:w="2043" w:type="dxa"/>
            <w:tcBorders>
              <w:top w:val="single" w:sz="2" w:space="0" w:color="auto"/>
              <w:left w:val="single" w:sz="2" w:space="0" w:color="auto"/>
              <w:bottom w:val="single" w:sz="2" w:space="0" w:color="auto"/>
              <w:right w:val="single" w:sz="2" w:space="0" w:color="auto"/>
            </w:tcBorders>
          </w:tcPr>
          <w:p w14:paraId="02E969E3" w14:textId="2847FA3D" w:rsidR="004B78EA" w:rsidRPr="00711388" w:rsidRDefault="004B78EA" w:rsidP="0094203F">
            <w:pPr>
              <w:pStyle w:val="NormalLeft"/>
              <w:rPr>
                <w:ins w:id="1571" w:author="Author"/>
                <w:lang w:val="en-GB"/>
              </w:rPr>
            </w:pPr>
            <w:ins w:id="1572" w:author="Author">
              <w:r w:rsidRPr="00711388">
                <w:rPr>
                  <w:lang w:val="en-GB"/>
                </w:rPr>
                <w:t>Net Best Estimate Claims Provision acquisition expenses</w:t>
              </w:r>
            </w:ins>
            <w:r w:rsidR="0094203F">
              <w:rPr>
                <w:lang w:val="en-GB"/>
              </w:rPr>
              <w:t xml:space="preserve"> </w:t>
            </w:r>
            <w:ins w:id="1573"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4F8FDB12" w14:textId="25EF51DD" w:rsidR="004B78EA" w:rsidRPr="00711388" w:rsidRDefault="004B78EA" w:rsidP="004B78EA">
            <w:pPr>
              <w:pStyle w:val="NormalLeft"/>
              <w:rPr>
                <w:ins w:id="1574" w:author="Author"/>
                <w:lang w:val="en-GB"/>
              </w:rPr>
            </w:pPr>
            <w:ins w:id="1575" w:author="Author">
              <w:r w:rsidRPr="00711388">
                <w:rPr>
                  <w:lang w:val="en-GB"/>
                </w:rPr>
                <w:t>Best Estimate acquisition expenses in accordance with Art. 31 (1) Delegated Regulation 2015/35 net of reinsurance.</w:t>
              </w:r>
            </w:ins>
          </w:p>
        </w:tc>
      </w:tr>
      <w:tr w:rsidR="004B78EA" w:rsidRPr="00711388" w14:paraId="6AB8178D" w14:textId="77777777" w:rsidTr="004B78EA">
        <w:trPr>
          <w:ins w:id="1576" w:author="Author"/>
        </w:trPr>
        <w:tc>
          <w:tcPr>
            <w:tcW w:w="1114" w:type="dxa"/>
            <w:tcBorders>
              <w:top w:val="single" w:sz="2" w:space="0" w:color="auto"/>
              <w:left w:val="single" w:sz="2" w:space="0" w:color="auto"/>
              <w:bottom w:val="single" w:sz="2" w:space="0" w:color="auto"/>
              <w:right w:val="single" w:sz="2" w:space="0" w:color="auto"/>
            </w:tcBorders>
          </w:tcPr>
          <w:p w14:paraId="713786D9" w14:textId="0E319EF8" w:rsidR="004B78EA" w:rsidRPr="00711388" w:rsidRDefault="004B78EA" w:rsidP="004B78EA">
            <w:pPr>
              <w:pStyle w:val="NormalLeft"/>
              <w:rPr>
                <w:ins w:id="1577" w:author="Author"/>
                <w:lang w:val="en-GB"/>
              </w:rPr>
            </w:pPr>
            <w:ins w:id="1578" w:author="Author">
              <w:r w:rsidRPr="00711388">
                <w:rPr>
                  <w:lang w:val="en-GB"/>
                </w:rPr>
                <w:t>C</w:t>
              </w:r>
              <w:del w:id="1579" w:author="Author">
                <w:r w:rsidRPr="00711388" w:rsidDel="00AA28D7">
                  <w:rPr>
                    <w:lang w:val="en-GB"/>
                  </w:rPr>
                  <w:delText>0</w:delText>
                </w:r>
              </w:del>
              <w:r w:rsidRPr="00711388">
                <w:rPr>
                  <w:lang w:val="en-GB"/>
                </w:rPr>
                <w:t>1</w:t>
              </w:r>
              <w:r w:rsidR="00AA28D7">
                <w:rPr>
                  <w:lang w:val="en-GB"/>
                </w:rPr>
                <w:t>79</w:t>
              </w:r>
              <w:del w:id="1580" w:author="Author">
                <w:r w:rsidRPr="00711388" w:rsidDel="00AA28D7">
                  <w:rPr>
                    <w:lang w:val="en-GB"/>
                  </w:rPr>
                  <w:delText>8</w:delText>
                </w:r>
              </w:del>
              <w:r w:rsidRPr="00711388">
                <w:rPr>
                  <w:lang w:val="en-GB"/>
                </w:rPr>
                <w:t>0</w:t>
              </w:r>
              <w:r w:rsidR="007B0B00" w:rsidRPr="00711388">
                <w:rPr>
                  <w:lang w:val="en-GB"/>
                </w:rPr>
                <w:t>/R074</w:t>
              </w:r>
              <w:r w:rsidR="00AA28D7">
                <w:rPr>
                  <w:lang w:val="en-GB"/>
                </w:rPr>
                <w:t>1</w:t>
              </w:r>
              <w:del w:id="1581" w:author="Author">
                <w:r w:rsidRPr="00711388" w:rsidDel="00AA28D7">
                  <w:rPr>
                    <w:lang w:val="en-GB"/>
                  </w:rPr>
                  <w:delText>0</w:delText>
                </w:r>
              </w:del>
            </w:ins>
          </w:p>
        </w:tc>
        <w:tc>
          <w:tcPr>
            <w:tcW w:w="2043" w:type="dxa"/>
            <w:tcBorders>
              <w:top w:val="single" w:sz="2" w:space="0" w:color="auto"/>
              <w:left w:val="single" w:sz="2" w:space="0" w:color="auto"/>
              <w:bottom w:val="single" w:sz="2" w:space="0" w:color="auto"/>
              <w:right w:val="single" w:sz="2" w:space="0" w:color="auto"/>
            </w:tcBorders>
          </w:tcPr>
          <w:p w14:paraId="7A3D2F0F" w14:textId="3EA2C0BE" w:rsidR="004B78EA" w:rsidRPr="00711388" w:rsidRDefault="004B78EA" w:rsidP="004B78EA">
            <w:pPr>
              <w:pStyle w:val="NormalLeft"/>
              <w:rPr>
                <w:ins w:id="1582" w:author="Author"/>
                <w:lang w:val="en-GB"/>
              </w:rPr>
            </w:pPr>
            <w:ins w:id="1583" w:author="Author">
              <w:r w:rsidRPr="00711388">
                <w:rPr>
                  <w:lang w:val="en-GB"/>
                </w:rPr>
                <w:t>Net Best Estimate Claims Provision other cashflows</w:t>
              </w:r>
            </w:ins>
            <w:r w:rsidR="0094203F">
              <w:rPr>
                <w:lang w:val="en-GB"/>
              </w:rPr>
              <w:t xml:space="preserve"> </w:t>
            </w:r>
            <w:ins w:id="1584" w:author="Author">
              <w:r w:rsidRPr="00711388">
                <w:rPr>
                  <w:lang w:val="en-GB"/>
                </w:rPr>
                <w:t>(discounted data)</w:t>
              </w:r>
            </w:ins>
          </w:p>
        </w:tc>
        <w:tc>
          <w:tcPr>
            <w:tcW w:w="6129" w:type="dxa"/>
            <w:tcBorders>
              <w:top w:val="single" w:sz="2" w:space="0" w:color="auto"/>
              <w:left w:val="single" w:sz="2" w:space="0" w:color="auto"/>
              <w:bottom w:val="single" w:sz="2" w:space="0" w:color="auto"/>
              <w:right w:val="single" w:sz="2" w:space="0" w:color="auto"/>
            </w:tcBorders>
          </w:tcPr>
          <w:p w14:paraId="184358F3" w14:textId="345CE3F6" w:rsidR="004B78EA" w:rsidRPr="00711388" w:rsidRDefault="004B78EA" w:rsidP="004B78EA">
            <w:pPr>
              <w:pStyle w:val="NormalLeft"/>
              <w:rPr>
                <w:ins w:id="1585" w:author="Author"/>
                <w:lang w:val="en-GB"/>
              </w:rPr>
            </w:pPr>
            <w:ins w:id="1586" w:author="Author">
              <w:r w:rsidRPr="00711388">
                <w:rPr>
                  <w:lang w:val="en-GB"/>
                </w:rPr>
                <w:t>Best Estimate other cash</w:t>
              </w:r>
            </w:ins>
            <w:r w:rsidR="00711388" w:rsidRPr="00711388">
              <w:rPr>
                <w:lang w:val="en-GB"/>
              </w:rPr>
              <w:t>-</w:t>
            </w:r>
            <w:ins w:id="1587" w:author="Author">
              <w:r w:rsidRPr="00711388">
                <w:rPr>
                  <w:lang w:val="en-GB"/>
                </w:rPr>
                <w:t>flow items not relating to expenses net of reinsurance.</w:t>
              </w:r>
            </w:ins>
          </w:p>
        </w:tc>
      </w:tr>
      <w:tr w:rsidR="004B78EA" w:rsidRPr="00711388" w14:paraId="7950FD3E" w14:textId="77777777" w:rsidTr="004B78EA">
        <w:trPr>
          <w:ins w:id="1588" w:author="Author"/>
        </w:trPr>
        <w:tc>
          <w:tcPr>
            <w:tcW w:w="1114" w:type="dxa"/>
            <w:tcBorders>
              <w:top w:val="single" w:sz="2" w:space="0" w:color="auto"/>
              <w:left w:val="single" w:sz="2" w:space="0" w:color="auto"/>
              <w:bottom w:val="single" w:sz="2" w:space="0" w:color="auto"/>
              <w:right w:val="single" w:sz="2" w:space="0" w:color="auto"/>
            </w:tcBorders>
          </w:tcPr>
          <w:p w14:paraId="7CE12446" w14:textId="6A7FE9E0" w:rsidR="004B78EA" w:rsidRPr="00711388" w:rsidRDefault="004B78EA" w:rsidP="004B78EA">
            <w:pPr>
              <w:pStyle w:val="NormalLeft"/>
              <w:rPr>
                <w:ins w:id="1589" w:author="Author"/>
                <w:lang w:val="en-GB"/>
              </w:rPr>
            </w:pPr>
            <w:ins w:id="1590" w:author="Author">
              <w:r w:rsidRPr="00711388">
                <w:rPr>
                  <w:lang w:val="en-GB"/>
                </w:rPr>
                <w:t>C</w:t>
              </w:r>
              <w:del w:id="1591" w:author="Author">
                <w:r w:rsidRPr="00711388" w:rsidDel="00AA28D7">
                  <w:rPr>
                    <w:lang w:val="en-GB"/>
                  </w:rPr>
                  <w:delText>0</w:delText>
                </w:r>
              </w:del>
              <w:r w:rsidRPr="00711388">
                <w:rPr>
                  <w:lang w:val="en-GB"/>
                </w:rPr>
                <w:t>1</w:t>
              </w:r>
              <w:r w:rsidR="00AA28D7">
                <w:rPr>
                  <w:lang w:val="en-GB"/>
                </w:rPr>
                <w:t>79</w:t>
              </w:r>
              <w:del w:id="1592" w:author="Author">
                <w:r w:rsidRPr="00711388" w:rsidDel="00AA28D7">
                  <w:rPr>
                    <w:lang w:val="en-GB"/>
                  </w:rPr>
                  <w:delText>80</w:delText>
                </w:r>
              </w:del>
              <w:r w:rsidR="007B0B00" w:rsidRPr="00711388">
                <w:rPr>
                  <w:lang w:val="en-GB"/>
                </w:rPr>
                <w:t>/R075</w:t>
              </w:r>
              <w:r w:rsidR="00AA28D7">
                <w:rPr>
                  <w:lang w:val="en-GB"/>
                </w:rPr>
                <w:t>1</w:t>
              </w:r>
              <w:del w:id="1593" w:author="Author">
                <w:r w:rsidRPr="00711388" w:rsidDel="00AA28D7">
                  <w:rPr>
                    <w:lang w:val="en-GB"/>
                  </w:rPr>
                  <w:delText>0</w:delText>
                </w:r>
              </w:del>
            </w:ins>
          </w:p>
        </w:tc>
        <w:tc>
          <w:tcPr>
            <w:tcW w:w="2043" w:type="dxa"/>
            <w:tcBorders>
              <w:top w:val="single" w:sz="2" w:space="0" w:color="auto"/>
              <w:left w:val="single" w:sz="2" w:space="0" w:color="auto"/>
              <w:bottom w:val="single" w:sz="2" w:space="0" w:color="auto"/>
              <w:right w:val="single" w:sz="2" w:space="0" w:color="auto"/>
            </w:tcBorders>
          </w:tcPr>
          <w:p w14:paraId="64398258" w14:textId="28AD7294" w:rsidR="004B78EA" w:rsidRPr="00711388" w:rsidRDefault="004B78EA" w:rsidP="004B78EA">
            <w:pPr>
              <w:pStyle w:val="NormalLeft"/>
              <w:rPr>
                <w:ins w:id="1594" w:author="Author"/>
                <w:lang w:val="en-GB"/>
              </w:rPr>
            </w:pPr>
            <w:ins w:id="1595" w:author="Author">
              <w:r w:rsidRPr="00711388">
                <w:rPr>
                  <w:lang w:val="en-GB"/>
                </w:rPr>
                <w:t>Total</w:t>
              </w:r>
            </w:ins>
          </w:p>
        </w:tc>
        <w:tc>
          <w:tcPr>
            <w:tcW w:w="6129" w:type="dxa"/>
            <w:tcBorders>
              <w:top w:val="single" w:sz="2" w:space="0" w:color="auto"/>
              <w:left w:val="single" w:sz="2" w:space="0" w:color="auto"/>
              <w:bottom w:val="single" w:sz="2" w:space="0" w:color="auto"/>
              <w:right w:val="single" w:sz="2" w:space="0" w:color="auto"/>
            </w:tcBorders>
          </w:tcPr>
          <w:p w14:paraId="0D4A5FFC" w14:textId="1B54D327" w:rsidR="004B78EA" w:rsidRPr="00711388" w:rsidRDefault="004B78EA" w:rsidP="004B78EA">
            <w:pPr>
              <w:pStyle w:val="NormalLeft"/>
              <w:rPr>
                <w:ins w:id="1596" w:author="Author"/>
                <w:lang w:val="en-GB"/>
              </w:rPr>
            </w:pPr>
            <w:ins w:id="1597" w:author="Author">
              <w:r w:rsidRPr="00711388">
                <w:rPr>
                  <w:lang w:val="en-GB"/>
                </w:rPr>
                <w:t>Sum of discounted other expenses and other cash flows from cells C</w:t>
              </w:r>
              <w:r w:rsidR="00AA28D7">
                <w:rPr>
                  <w:lang w:val="en-GB"/>
                </w:rPr>
                <w:t>1790</w:t>
              </w:r>
              <w:del w:id="1598" w:author="Author">
                <w:r w:rsidRPr="00711388" w:rsidDel="00AA28D7">
                  <w:rPr>
                    <w:lang w:val="en-GB"/>
                  </w:rPr>
                  <w:delText>0060</w:delText>
                </w:r>
              </w:del>
              <w:r w:rsidRPr="00711388">
                <w:rPr>
                  <w:lang w:val="en-GB"/>
                </w:rPr>
                <w:t>/R0</w:t>
              </w:r>
              <w:r w:rsidR="00AA28D7">
                <w:rPr>
                  <w:lang w:val="en-GB"/>
                </w:rPr>
                <w:t>7</w:t>
              </w:r>
              <w:del w:id="1599" w:author="Author">
                <w:r w:rsidRPr="00711388" w:rsidDel="00AA28D7">
                  <w:rPr>
                    <w:lang w:val="en-GB"/>
                  </w:rPr>
                  <w:delText>3</w:delText>
                </w:r>
              </w:del>
              <w:r w:rsidRPr="00711388">
                <w:rPr>
                  <w:lang w:val="en-GB"/>
                </w:rPr>
                <w:t>0</w:t>
              </w:r>
              <w:r w:rsidR="00AA28D7">
                <w:rPr>
                  <w:lang w:val="en-GB"/>
                </w:rPr>
                <w:t>1</w:t>
              </w:r>
              <w:del w:id="1600" w:author="Author">
                <w:r w:rsidRPr="00711388" w:rsidDel="00AA28D7">
                  <w:rPr>
                    <w:lang w:val="en-GB"/>
                  </w:rPr>
                  <w:delText>0</w:delText>
                </w:r>
              </w:del>
              <w:r w:rsidRPr="00711388">
                <w:rPr>
                  <w:lang w:val="en-GB"/>
                </w:rPr>
                <w:t xml:space="preserve"> to C</w:t>
              </w:r>
              <w:r w:rsidR="00AA28D7">
                <w:rPr>
                  <w:lang w:val="en-GB"/>
                </w:rPr>
                <w:t>1790</w:t>
              </w:r>
              <w:del w:id="1601" w:author="Author">
                <w:r w:rsidRPr="00711388" w:rsidDel="00AA28D7">
                  <w:rPr>
                    <w:lang w:val="en-GB"/>
                  </w:rPr>
                  <w:delText>0060</w:delText>
                </w:r>
              </w:del>
              <w:r w:rsidRPr="00711388">
                <w:rPr>
                  <w:lang w:val="en-GB"/>
                </w:rPr>
                <w:t>/R0</w:t>
              </w:r>
              <w:r w:rsidR="00AA28D7">
                <w:rPr>
                  <w:lang w:val="en-GB"/>
                </w:rPr>
                <w:t>741</w:t>
              </w:r>
              <w:del w:id="1602" w:author="Author">
                <w:r w:rsidRPr="00711388" w:rsidDel="00AA28D7">
                  <w:rPr>
                    <w:lang w:val="en-GB"/>
                  </w:rPr>
                  <w:delText>350</w:delText>
                </w:r>
              </w:del>
              <w:r w:rsidRPr="00711388">
                <w:rPr>
                  <w:lang w:val="en-GB"/>
                </w:rPr>
                <w:t xml:space="preserve"> net of reinsurance.</w:t>
              </w:r>
              <w:del w:id="1603" w:author="Author">
                <w:r w:rsidRPr="00711388" w:rsidDel="00AA28D7">
                  <w:rPr>
                    <w:lang w:val="en-GB"/>
                  </w:rPr>
                  <w:delText xml:space="preserve"> </w:delText>
                </w:r>
              </w:del>
            </w:ins>
          </w:p>
        </w:tc>
      </w:tr>
      <w:tr w:rsidR="00872AFE" w:rsidRPr="00711388" w14:paraId="399E1DE8" w14:textId="77777777" w:rsidTr="004B78EA">
        <w:tc>
          <w:tcPr>
            <w:tcW w:w="9286" w:type="dxa"/>
            <w:gridSpan w:val="3"/>
            <w:tcBorders>
              <w:top w:val="single" w:sz="2" w:space="0" w:color="auto"/>
              <w:left w:val="single" w:sz="2" w:space="0" w:color="auto"/>
              <w:bottom w:val="single" w:sz="2" w:space="0" w:color="auto"/>
              <w:right w:val="single" w:sz="2" w:space="0" w:color="auto"/>
            </w:tcBorders>
          </w:tcPr>
          <w:p w14:paraId="5186C0C5" w14:textId="77777777" w:rsidR="00872AFE" w:rsidRPr="00711388" w:rsidRDefault="00872AFE" w:rsidP="00567869">
            <w:pPr>
              <w:pStyle w:val="NormalCentered"/>
              <w:jc w:val="left"/>
              <w:rPr>
                <w:lang w:val="en-GB"/>
              </w:rPr>
            </w:pPr>
            <w:r w:rsidRPr="00711388">
              <w:rPr>
                <w:i/>
                <w:iCs/>
                <w:lang w:val="en-GB"/>
              </w:rPr>
              <w:t>Inflation rates (only in the case of using methods that take into account inflation to adjust data)</w:t>
            </w:r>
          </w:p>
        </w:tc>
      </w:tr>
      <w:tr w:rsidR="00872AFE" w:rsidRPr="00711388" w14:paraId="257E0E3B" w14:textId="77777777" w:rsidTr="004B78EA">
        <w:tc>
          <w:tcPr>
            <w:tcW w:w="1114" w:type="dxa"/>
            <w:tcBorders>
              <w:top w:val="single" w:sz="2" w:space="0" w:color="auto"/>
              <w:left w:val="single" w:sz="2" w:space="0" w:color="auto"/>
              <w:bottom w:val="single" w:sz="2" w:space="0" w:color="auto"/>
              <w:right w:val="single" w:sz="2" w:space="0" w:color="auto"/>
            </w:tcBorders>
          </w:tcPr>
          <w:p w14:paraId="01EE2D0B" w14:textId="77777777" w:rsidR="00872AFE" w:rsidRPr="00711388" w:rsidRDefault="00872AFE" w:rsidP="00567869">
            <w:pPr>
              <w:pStyle w:val="NormalLeft"/>
              <w:rPr>
                <w:lang w:val="en-GB"/>
              </w:rPr>
            </w:pPr>
            <w:r w:rsidRPr="00711388">
              <w:rPr>
                <w:lang w:val="en-GB"/>
              </w:rPr>
              <w:lastRenderedPageBreak/>
              <w:t>C1800 to C1940/ R0700</w:t>
            </w:r>
          </w:p>
        </w:tc>
        <w:tc>
          <w:tcPr>
            <w:tcW w:w="2043" w:type="dxa"/>
            <w:tcBorders>
              <w:top w:val="single" w:sz="2" w:space="0" w:color="auto"/>
              <w:left w:val="single" w:sz="2" w:space="0" w:color="auto"/>
              <w:bottom w:val="single" w:sz="2" w:space="0" w:color="auto"/>
              <w:right w:val="single" w:sz="2" w:space="0" w:color="auto"/>
            </w:tcBorders>
          </w:tcPr>
          <w:p w14:paraId="2942B7B8" w14:textId="7D754D8D" w:rsidR="00872AFE" w:rsidRPr="00711388" w:rsidRDefault="00872AFE" w:rsidP="00567869">
            <w:pPr>
              <w:pStyle w:val="NormalLeft"/>
              <w:rPr>
                <w:lang w:val="en-GB"/>
              </w:rPr>
            </w:pPr>
            <w:r w:rsidRPr="00711388">
              <w:rPr>
                <w:lang w:val="en-GB"/>
              </w:rPr>
              <w:t xml:space="preserve">Historic inflation rate </w:t>
            </w:r>
            <w:r w:rsidR="00845F43" w:rsidRPr="00711388">
              <w:rPr>
                <w:lang w:val="en-GB"/>
              </w:rPr>
              <w:t>-</w:t>
            </w:r>
            <w:r w:rsidRPr="00711388">
              <w:rPr>
                <w:lang w:val="en-GB"/>
              </w:rPr>
              <w:t xml:space="preserve"> total</w:t>
            </w:r>
          </w:p>
        </w:tc>
        <w:tc>
          <w:tcPr>
            <w:tcW w:w="6129" w:type="dxa"/>
            <w:tcBorders>
              <w:top w:val="single" w:sz="2" w:space="0" w:color="auto"/>
              <w:left w:val="single" w:sz="2" w:space="0" w:color="auto"/>
              <w:bottom w:val="single" w:sz="2" w:space="0" w:color="auto"/>
              <w:right w:val="single" w:sz="2" w:space="0" w:color="auto"/>
            </w:tcBorders>
          </w:tcPr>
          <w:p w14:paraId="7F8ED493" w14:textId="6AB6BA37" w:rsidR="00872AFE" w:rsidRPr="00711388" w:rsidRDefault="00872AFE" w:rsidP="00567869">
            <w:pPr>
              <w:pStyle w:val="NormalLeft"/>
              <w:rPr>
                <w:lang w:val="en-GB"/>
              </w:rPr>
            </w:pPr>
            <w:r w:rsidRPr="00711388">
              <w:rPr>
                <w:lang w:val="en-GB"/>
              </w:rPr>
              <w:t>In the case of use of run</w:t>
            </w:r>
            <w:r w:rsidR="00711388" w:rsidRPr="00711388">
              <w:rPr>
                <w:lang w:val="en-GB"/>
              </w:rPr>
              <w:t>-</w:t>
            </w:r>
            <w:r w:rsidRPr="00711388">
              <w:rPr>
                <w:lang w:val="en-GB"/>
              </w:rPr>
              <w:t>off techniques that explicitly take into account inflation in order to adjust data report by year, and for the 15 years, historic inflation rate used to adjust historical paid losses triangles.</w:t>
            </w:r>
          </w:p>
        </w:tc>
      </w:tr>
      <w:tr w:rsidR="00872AFE" w:rsidRPr="00711388" w14:paraId="2A62F74E" w14:textId="77777777" w:rsidTr="004B78EA">
        <w:tc>
          <w:tcPr>
            <w:tcW w:w="1114" w:type="dxa"/>
            <w:tcBorders>
              <w:top w:val="single" w:sz="2" w:space="0" w:color="auto"/>
              <w:left w:val="single" w:sz="2" w:space="0" w:color="auto"/>
              <w:bottom w:val="single" w:sz="2" w:space="0" w:color="auto"/>
              <w:right w:val="single" w:sz="2" w:space="0" w:color="auto"/>
            </w:tcBorders>
          </w:tcPr>
          <w:p w14:paraId="6FF4A69A" w14:textId="77777777" w:rsidR="00872AFE" w:rsidRPr="00711388" w:rsidRDefault="00872AFE" w:rsidP="00567869">
            <w:pPr>
              <w:pStyle w:val="NormalLeft"/>
              <w:rPr>
                <w:lang w:val="en-GB"/>
              </w:rPr>
            </w:pPr>
            <w:r w:rsidRPr="00711388">
              <w:rPr>
                <w:lang w:val="en-GB"/>
              </w:rPr>
              <w:t>C1800 to C1940/ R0710</w:t>
            </w:r>
          </w:p>
        </w:tc>
        <w:tc>
          <w:tcPr>
            <w:tcW w:w="2043" w:type="dxa"/>
            <w:tcBorders>
              <w:top w:val="single" w:sz="2" w:space="0" w:color="auto"/>
              <w:left w:val="single" w:sz="2" w:space="0" w:color="auto"/>
              <w:bottom w:val="single" w:sz="2" w:space="0" w:color="auto"/>
              <w:right w:val="single" w:sz="2" w:space="0" w:color="auto"/>
            </w:tcBorders>
          </w:tcPr>
          <w:p w14:paraId="17A8527E" w14:textId="12D7B651" w:rsidR="00872AFE" w:rsidRPr="00711388" w:rsidRDefault="00872AFE" w:rsidP="00567869">
            <w:pPr>
              <w:pStyle w:val="NormalLeft"/>
              <w:rPr>
                <w:lang w:val="en-GB"/>
              </w:rPr>
            </w:pPr>
            <w:r w:rsidRPr="00711388">
              <w:rPr>
                <w:lang w:val="en-GB"/>
              </w:rPr>
              <w:t xml:space="preserve">Historic inflation rate </w:t>
            </w:r>
            <w:r w:rsidR="00845F43" w:rsidRPr="00711388">
              <w:rPr>
                <w:lang w:val="en-GB"/>
              </w:rPr>
              <w:t>-</w:t>
            </w:r>
            <w:r w:rsidRPr="00711388">
              <w:rPr>
                <w:lang w:val="en-GB"/>
              </w:rPr>
              <w:t xml:space="preserve"> external inflation</w:t>
            </w:r>
          </w:p>
        </w:tc>
        <w:tc>
          <w:tcPr>
            <w:tcW w:w="6129" w:type="dxa"/>
            <w:tcBorders>
              <w:top w:val="single" w:sz="2" w:space="0" w:color="auto"/>
              <w:left w:val="single" w:sz="2" w:space="0" w:color="auto"/>
              <w:bottom w:val="single" w:sz="2" w:space="0" w:color="auto"/>
              <w:right w:val="single" w:sz="2" w:space="0" w:color="auto"/>
            </w:tcBorders>
          </w:tcPr>
          <w:p w14:paraId="2F7158A8" w14:textId="1025689C" w:rsidR="00872AFE" w:rsidRPr="00711388" w:rsidRDefault="00872AFE" w:rsidP="00567869">
            <w:pPr>
              <w:pStyle w:val="NormalLeft"/>
              <w:rPr>
                <w:lang w:val="en-GB"/>
              </w:rPr>
            </w:pPr>
            <w:r w:rsidRPr="00711388">
              <w:rPr>
                <w:lang w:val="en-GB"/>
              </w:rPr>
              <w:t>In the case of use of run</w:t>
            </w:r>
            <w:r w:rsidR="00711388" w:rsidRPr="00711388">
              <w:rPr>
                <w:lang w:val="en-GB"/>
              </w:rPr>
              <w:t>-</w:t>
            </w:r>
            <w:r w:rsidRPr="00711388">
              <w:rPr>
                <w:lang w:val="en-GB"/>
              </w:rPr>
              <w:t>off techniques that explicitly take into account inflation in order to adjust data report, by year, and for the 15 years, historic external inflation: which is the ‘economic’ or ‘general’ inflation, i.e. the increase of the price of goods and services in a specific economy (e.g. Consumer Price Index, Producer Price Index, etc.</w:t>
            </w:r>
          </w:p>
        </w:tc>
      </w:tr>
      <w:tr w:rsidR="00872AFE" w:rsidRPr="00711388" w14:paraId="259D237D" w14:textId="77777777" w:rsidTr="004B78EA">
        <w:tc>
          <w:tcPr>
            <w:tcW w:w="1114" w:type="dxa"/>
            <w:tcBorders>
              <w:top w:val="single" w:sz="2" w:space="0" w:color="auto"/>
              <w:left w:val="single" w:sz="2" w:space="0" w:color="auto"/>
              <w:bottom w:val="single" w:sz="2" w:space="0" w:color="auto"/>
              <w:right w:val="single" w:sz="2" w:space="0" w:color="auto"/>
            </w:tcBorders>
          </w:tcPr>
          <w:p w14:paraId="31B62FBF" w14:textId="77777777" w:rsidR="00872AFE" w:rsidRPr="00711388" w:rsidRDefault="00872AFE" w:rsidP="00567869">
            <w:pPr>
              <w:pStyle w:val="NormalLeft"/>
              <w:rPr>
                <w:lang w:val="en-GB"/>
              </w:rPr>
            </w:pPr>
            <w:r w:rsidRPr="00711388">
              <w:rPr>
                <w:lang w:val="en-GB"/>
              </w:rPr>
              <w:t>C1800 to C1940/ R0720</w:t>
            </w:r>
          </w:p>
        </w:tc>
        <w:tc>
          <w:tcPr>
            <w:tcW w:w="2043" w:type="dxa"/>
            <w:tcBorders>
              <w:top w:val="single" w:sz="2" w:space="0" w:color="auto"/>
              <w:left w:val="single" w:sz="2" w:space="0" w:color="auto"/>
              <w:bottom w:val="single" w:sz="2" w:space="0" w:color="auto"/>
              <w:right w:val="single" w:sz="2" w:space="0" w:color="auto"/>
            </w:tcBorders>
          </w:tcPr>
          <w:p w14:paraId="35528602" w14:textId="7B0B2432" w:rsidR="00872AFE" w:rsidRPr="00711388" w:rsidRDefault="00872AFE" w:rsidP="00567869">
            <w:pPr>
              <w:pStyle w:val="NormalLeft"/>
              <w:rPr>
                <w:lang w:val="en-GB"/>
              </w:rPr>
            </w:pPr>
            <w:r w:rsidRPr="00711388">
              <w:rPr>
                <w:lang w:val="en-GB"/>
              </w:rPr>
              <w:t xml:space="preserve">Historic inflation rate </w:t>
            </w:r>
            <w:r w:rsidR="00845F43" w:rsidRPr="00711388">
              <w:rPr>
                <w:lang w:val="en-GB"/>
              </w:rPr>
              <w:t>-</w:t>
            </w:r>
            <w:r w:rsidRPr="00711388">
              <w:rPr>
                <w:lang w:val="en-GB"/>
              </w:rPr>
              <w:t xml:space="preserve"> endogenous inflation</w:t>
            </w:r>
          </w:p>
        </w:tc>
        <w:tc>
          <w:tcPr>
            <w:tcW w:w="6129" w:type="dxa"/>
            <w:tcBorders>
              <w:top w:val="single" w:sz="2" w:space="0" w:color="auto"/>
              <w:left w:val="single" w:sz="2" w:space="0" w:color="auto"/>
              <w:bottom w:val="single" w:sz="2" w:space="0" w:color="auto"/>
              <w:right w:val="single" w:sz="2" w:space="0" w:color="auto"/>
            </w:tcBorders>
          </w:tcPr>
          <w:p w14:paraId="39EBC97A" w14:textId="387CCAC0" w:rsidR="00872AFE" w:rsidRPr="00711388" w:rsidRDefault="00872AFE" w:rsidP="00567869">
            <w:pPr>
              <w:pStyle w:val="NormalLeft"/>
              <w:rPr>
                <w:lang w:val="en-GB"/>
              </w:rPr>
            </w:pPr>
            <w:r w:rsidRPr="00711388">
              <w:rPr>
                <w:lang w:val="en-GB"/>
              </w:rPr>
              <w:t>In the case of use of run</w:t>
            </w:r>
            <w:r w:rsidR="00711388" w:rsidRPr="00711388">
              <w:rPr>
                <w:lang w:val="en-GB"/>
              </w:rPr>
              <w:t>-</w:t>
            </w:r>
            <w:r w:rsidRPr="00711388">
              <w:rPr>
                <w:lang w:val="en-GB"/>
              </w:rPr>
              <w:t>off techniques that explicitly take into account inflation in order to adjust data report, by year, and for the 15 years, historic endogenous inflation: which is an increase of claim costs specific of the line of business, as defined in Annex I to Delegated Regulation (EU) 2015/35, under consideration.</w:t>
            </w:r>
          </w:p>
        </w:tc>
      </w:tr>
      <w:tr w:rsidR="00872AFE" w:rsidRPr="00711388" w14:paraId="1D398D18" w14:textId="77777777" w:rsidTr="004B78EA">
        <w:tc>
          <w:tcPr>
            <w:tcW w:w="1114" w:type="dxa"/>
            <w:tcBorders>
              <w:top w:val="single" w:sz="2" w:space="0" w:color="auto"/>
              <w:left w:val="single" w:sz="2" w:space="0" w:color="auto"/>
              <w:bottom w:val="single" w:sz="2" w:space="0" w:color="auto"/>
              <w:right w:val="single" w:sz="2" w:space="0" w:color="auto"/>
            </w:tcBorders>
          </w:tcPr>
          <w:p w14:paraId="186747E8" w14:textId="77777777" w:rsidR="00872AFE" w:rsidRPr="00711388" w:rsidRDefault="00872AFE" w:rsidP="00567869">
            <w:pPr>
              <w:pStyle w:val="NormalLeft"/>
              <w:rPr>
                <w:lang w:val="en-GB"/>
              </w:rPr>
            </w:pPr>
            <w:r w:rsidRPr="00711388">
              <w:rPr>
                <w:lang w:val="en-GB"/>
              </w:rPr>
              <w:t>C2000 to C2140/ R0730</w:t>
            </w:r>
          </w:p>
        </w:tc>
        <w:tc>
          <w:tcPr>
            <w:tcW w:w="2043" w:type="dxa"/>
            <w:tcBorders>
              <w:top w:val="single" w:sz="2" w:space="0" w:color="auto"/>
              <w:left w:val="single" w:sz="2" w:space="0" w:color="auto"/>
              <w:bottom w:val="single" w:sz="2" w:space="0" w:color="auto"/>
              <w:right w:val="single" w:sz="2" w:space="0" w:color="auto"/>
            </w:tcBorders>
          </w:tcPr>
          <w:p w14:paraId="4D3E4C6C" w14:textId="2EC4A430" w:rsidR="00872AFE" w:rsidRPr="00711388" w:rsidRDefault="00872AFE" w:rsidP="00567869">
            <w:pPr>
              <w:pStyle w:val="NormalLeft"/>
              <w:rPr>
                <w:lang w:val="en-GB"/>
              </w:rPr>
            </w:pPr>
            <w:r w:rsidRPr="00711388">
              <w:rPr>
                <w:lang w:val="en-GB"/>
              </w:rPr>
              <w:t xml:space="preserve">Expected inflation rate </w:t>
            </w:r>
            <w:r w:rsidR="00845F43" w:rsidRPr="00711388">
              <w:rPr>
                <w:lang w:val="en-GB"/>
              </w:rPr>
              <w:t>-</w:t>
            </w:r>
            <w:r w:rsidRPr="00711388">
              <w:rPr>
                <w:lang w:val="en-GB"/>
              </w:rPr>
              <w:t xml:space="preserve"> total</w:t>
            </w:r>
          </w:p>
        </w:tc>
        <w:tc>
          <w:tcPr>
            <w:tcW w:w="6129" w:type="dxa"/>
            <w:tcBorders>
              <w:top w:val="single" w:sz="2" w:space="0" w:color="auto"/>
              <w:left w:val="single" w:sz="2" w:space="0" w:color="auto"/>
              <w:bottom w:val="single" w:sz="2" w:space="0" w:color="auto"/>
              <w:right w:val="single" w:sz="2" w:space="0" w:color="auto"/>
            </w:tcBorders>
          </w:tcPr>
          <w:p w14:paraId="6A06AD77" w14:textId="54FC31ED" w:rsidR="00872AFE" w:rsidRPr="00711388" w:rsidRDefault="00872AFE" w:rsidP="00567869">
            <w:pPr>
              <w:pStyle w:val="NormalLeft"/>
              <w:rPr>
                <w:lang w:val="en-GB"/>
              </w:rPr>
            </w:pPr>
            <w:r w:rsidRPr="00711388">
              <w:rPr>
                <w:lang w:val="en-GB"/>
              </w:rPr>
              <w:t>In the case of use of run</w:t>
            </w:r>
            <w:r w:rsidR="00711388" w:rsidRPr="00711388">
              <w:rPr>
                <w:lang w:val="en-GB"/>
              </w:rPr>
              <w:t>-</w:t>
            </w:r>
            <w:r w:rsidRPr="00711388">
              <w:rPr>
                <w:lang w:val="en-GB"/>
              </w:rPr>
              <w:t>off techniques that explicitly take into account inflation in order to adjust data report by year, and for the 15 years, expected inflation rate used to adjusted historical paid losses triangles.</w:t>
            </w:r>
          </w:p>
        </w:tc>
      </w:tr>
      <w:tr w:rsidR="00872AFE" w:rsidRPr="00711388" w14:paraId="19640132" w14:textId="77777777" w:rsidTr="004B78EA">
        <w:tc>
          <w:tcPr>
            <w:tcW w:w="1114" w:type="dxa"/>
            <w:tcBorders>
              <w:top w:val="single" w:sz="2" w:space="0" w:color="auto"/>
              <w:left w:val="single" w:sz="2" w:space="0" w:color="auto"/>
              <w:bottom w:val="single" w:sz="2" w:space="0" w:color="auto"/>
              <w:right w:val="single" w:sz="2" w:space="0" w:color="auto"/>
            </w:tcBorders>
          </w:tcPr>
          <w:p w14:paraId="43E6838C" w14:textId="77777777" w:rsidR="00872AFE" w:rsidRPr="00711388" w:rsidRDefault="00872AFE" w:rsidP="00567869">
            <w:pPr>
              <w:pStyle w:val="NormalLeft"/>
              <w:rPr>
                <w:lang w:val="en-GB"/>
              </w:rPr>
            </w:pPr>
            <w:r w:rsidRPr="00711388">
              <w:rPr>
                <w:lang w:val="en-GB"/>
              </w:rPr>
              <w:t>C2000 to C2140/ R0740</w:t>
            </w:r>
          </w:p>
        </w:tc>
        <w:tc>
          <w:tcPr>
            <w:tcW w:w="2043" w:type="dxa"/>
            <w:tcBorders>
              <w:top w:val="single" w:sz="2" w:space="0" w:color="auto"/>
              <w:left w:val="single" w:sz="2" w:space="0" w:color="auto"/>
              <w:bottom w:val="single" w:sz="2" w:space="0" w:color="auto"/>
              <w:right w:val="single" w:sz="2" w:space="0" w:color="auto"/>
            </w:tcBorders>
          </w:tcPr>
          <w:p w14:paraId="7D5163AD" w14:textId="2B3E06B1" w:rsidR="00872AFE" w:rsidRPr="00711388" w:rsidRDefault="00872AFE" w:rsidP="00567869">
            <w:pPr>
              <w:pStyle w:val="NormalLeft"/>
              <w:rPr>
                <w:lang w:val="en-GB"/>
              </w:rPr>
            </w:pPr>
            <w:r w:rsidRPr="00711388">
              <w:rPr>
                <w:lang w:val="en-GB"/>
              </w:rPr>
              <w:t xml:space="preserve">Expected inflation rate </w:t>
            </w:r>
            <w:r w:rsidR="00845F43" w:rsidRPr="00711388">
              <w:rPr>
                <w:lang w:val="en-GB"/>
              </w:rPr>
              <w:t>-</w:t>
            </w:r>
            <w:r w:rsidRPr="00711388">
              <w:rPr>
                <w:lang w:val="en-GB"/>
              </w:rPr>
              <w:t xml:space="preserve"> external inflation</w:t>
            </w:r>
          </w:p>
        </w:tc>
        <w:tc>
          <w:tcPr>
            <w:tcW w:w="6129" w:type="dxa"/>
            <w:tcBorders>
              <w:top w:val="single" w:sz="2" w:space="0" w:color="auto"/>
              <w:left w:val="single" w:sz="2" w:space="0" w:color="auto"/>
              <w:bottom w:val="single" w:sz="2" w:space="0" w:color="auto"/>
              <w:right w:val="single" w:sz="2" w:space="0" w:color="auto"/>
            </w:tcBorders>
          </w:tcPr>
          <w:p w14:paraId="3669F18A" w14:textId="25FBE59E" w:rsidR="00872AFE" w:rsidRPr="00711388" w:rsidRDefault="00872AFE" w:rsidP="00567869">
            <w:pPr>
              <w:pStyle w:val="NormalLeft"/>
              <w:rPr>
                <w:lang w:val="en-GB"/>
              </w:rPr>
            </w:pPr>
            <w:r w:rsidRPr="00711388">
              <w:rPr>
                <w:lang w:val="en-GB"/>
              </w:rPr>
              <w:t>In the case of use of run</w:t>
            </w:r>
            <w:r w:rsidR="00711388" w:rsidRPr="00711388">
              <w:rPr>
                <w:lang w:val="en-GB"/>
              </w:rPr>
              <w:t>-</w:t>
            </w:r>
            <w:r w:rsidRPr="00711388">
              <w:rPr>
                <w:lang w:val="en-GB"/>
              </w:rPr>
              <w:t>off techniques that explicitly take into account inflation in order to adjust data report, by year, and for the 15 years, expected external inflation: which is the ‘economic’ or ‘general’ inflation, i.e. the increase of the price of goods and services in a specific economy (e.g. Consumer Price Index, Producer Price Index, etc.</w:t>
            </w:r>
          </w:p>
        </w:tc>
      </w:tr>
      <w:tr w:rsidR="00872AFE" w:rsidRPr="00711388" w14:paraId="3D3B8392" w14:textId="77777777" w:rsidTr="004B78EA">
        <w:tc>
          <w:tcPr>
            <w:tcW w:w="1114" w:type="dxa"/>
            <w:tcBorders>
              <w:top w:val="single" w:sz="2" w:space="0" w:color="auto"/>
              <w:left w:val="single" w:sz="2" w:space="0" w:color="auto"/>
              <w:bottom w:val="single" w:sz="2" w:space="0" w:color="auto"/>
              <w:right w:val="single" w:sz="2" w:space="0" w:color="auto"/>
            </w:tcBorders>
          </w:tcPr>
          <w:p w14:paraId="2C8E8846" w14:textId="77777777" w:rsidR="00872AFE" w:rsidRPr="00711388" w:rsidRDefault="00872AFE" w:rsidP="00567869">
            <w:pPr>
              <w:pStyle w:val="NormalLeft"/>
              <w:rPr>
                <w:lang w:val="en-GB"/>
              </w:rPr>
            </w:pPr>
            <w:r w:rsidRPr="00711388">
              <w:rPr>
                <w:lang w:val="en-GB"/>
              </w:rPr>
              <w:t>C2000 to C2140/ R0750</w:t>
            </w:r>
          </w:p>
        </w:tc>
        <w:tc>
          <w:tcPr>
            <w:tcW w:w="2043" w:type="dxa"/>
            <w:tcBorders>
              <w:top w:val="single" w:sz="2" w:space="0" w:color="auto"/>
              <w:left w:val="single" w:sz="2" w:space="0" w:color="auto"/>
              <w:bottom w:val="single" w:sz="2" w:space="0" w:color="auto"/>
              <w:right w:val="single" w:sz="2" w:space="0" w:color="auto"/>
            </w:tcBorders>
          </w:tcPr>
          <w:p w14:paraId="730EA63D" w14:textId="07A159B0" w:rsidR="00872AFE" w:rsidRPr="00711388" w:rsidRDefault="00872AFE" w:rsidP="00567869">
            <w:pPr>
              <w:pStyle w:val="NormalLeft"/>
              <w:rPr>
                <w:lang w:val="en-GB"/>
              </w:rPr>
            </w:pPr>
            <w:r w:rsidRPr="00711388">
              <w:rPr>
                <w:lang w:val="en-GB"/>
              </w:rPr>
              <w:t xml:space="preserve">Expected inflation rate </w:t>
            </w:r>
            <w:r w:rsidR="00845F43" w:rsidRPr="00711388">
              <w:rPr>
                <w:lang w:val="en-GB"/>
              </w:rPr>
              <w:t>-</w:t>
            </w:r>
            <w:r w:rsidRPr="00711388">
              <w:rPr>
                <w:lang w:val="en-GB"/>
              </w:rPr>
              <w:t xml:space="preserve"> endogenous inflation</w:t>
            </w:r>
          </w:p>
        </w:tc>
        <w:tc>
          <w:tcPr>
            <w:tcW w:w="6129" w:type="dxa"/>
            <w:tcBorders>
              <w:top w:val="single" w:sz="2" w:space="0" w:color="auto"/>
              <w:left w:val="single" w:sz="2" w:space="0" w:color="auto"/>
              <w:bottom w:val="single" w:sz="2" w:space="0" w:color="auto"/>
              <w:right w:val="single" w:sz="2" w:space="0" w:color="auto"/>
            </w:tcBorders>
          </w:tcPr>
          <w:p w14:paraId="140C76F0" w14:textId="03C7CCB0" w:rsidR="00872AFE" w:rsidRPr="00711388" w:rsidRDefault="00872AFE" w:rsidP="00567869">
            <w:pPr>
              <w:pStyle w:val="NormalLeft"/>
              <w:rPr>
                <w:lang w:val="en-GB"/>
              </w:rPr>
            </w:pPr>
            <w:r w:rsidRPr="00711388">
              <w:rPr>
                <w:lang w:val="en-GB"/>
              </w:rPr>
              <w:t>In the case of use of run</w:t>
            </w:r>
            <w:r w:rsidR="00711388" w:rsidRPr="00711388">
              <w:rPr>
                <w:lang w:val="en-GB"/>
              </w:rPr>
              <w:t>-</w:t>
            </w:r>
            <w:r w:rsidRPr="00711388">
              <w:rPr>
                <w:lang w:val="en-GB"/>
              </w:rPr>
              <w:t>off techniques that explicitly take into account inflation in order to adjust data report, by year, and for the 15 years, expected endogenous inflation: which is an increase of claim costs specific of the line of business, as defined in Annex I to Delegated Regulation (EU) 2015/35, under consideration.</w:t>
            </w:r>
          </w:p>
        </w:tc>
      </w:tr>
      <w:tr w:rsidR="00872AFE" w:rsidRPr="00711388" w14:paraId="29721266" w14:textId="77777777" w:rsidTr="004B78EA">
        <w:tc>
          <w:tcPr>
            <w:tcW w:w="1114" w:type="dxa"/>
            <w:tcBorders>
              <w:top w:val="single" w:sz="2" w:space="0" w:color="auto"/>
              <w:left w:val="single" w:sz="2" w:space="0" w:color="auto"/>
              <w:bottom w:val="single" w:sz="2" w:space="0" w:color="auto"/>
              <w:right w:val="single" w:sz="2" w:space="0" w:color="auto"/>
            </w:tcBorders>
          </w:tcPr>
          <w:p w14:paraId="2F333C3A" w14:textId="77777777" w:rsidR="00872AFE" w:rsidRPr="00711388" w:rsidRDefault="00872AFE" w:rsidP="00567869">
            <w:pPr>
              <w:pStyle w:val="NormalLeft"/>
              <w:rPr>
                <w:lang w:val="en-GB"/>
              </w:rPr>
            </w:pPr>
            <w:r w:rsidRPr="00711388">
              <w:rPr>
                <w:lang w:val="en-GB"/>
              </w:rPr>
              <w:t>C2200/ R0760</w:t>
            </w:r>
          </w:p>
        </w:tc>
        <w:tc>
          <w:tcPr>
            <w:tcW w:w="2043" w:type="dxa"/>
            <w:tcBorders>
              <w:top w:val="single" w:sz="2" w:space="0" w:color="auto"/>
              <w:left w:val="single" w:sz="2" w:space="0" w:color="auto"/>
              <w:bottom w:val="single" w:sz="2" w:space="0" w:color="auto"/>
              <w:right w:val="single" w:sz="2" w:space="0" w:color="auto"/>
            </w:tcBorders>
          </w:tcPr>
          <w:p w14:paraId="5B9A3BC9" w14:textId="77777777" w:rsidR="00872AFE" w:rsidRPr="00711388" w:rsidRDefault="00872AFE" w:rsidP="00567869">
            <w:pPr>
              <w:pStyle w:val="NormalLeft"/>
              <w:rPr>
                <w:lang w:val="en-GB"/>
              </w:rPr>
            </w:pPr>
            <w:r w:rsidRPr="00711388">
              <w:rPr>
                <w:lang w:val="en-GB"/>
              </w:rPr>
              <w:t>Description of inflation rate used</w:t>
            </w:r>
          </w:p>
        </w:tc>
        <w:tc>
          <w:tcPr>
            <w:tcW w:w="6129" w:type="dxa"/>
            <w:tcBorders>
              <w:top w:val="single" w:sz="2" w:space="0" w:color="auto"/>
              <w:left w:val="single" w:sz="2" w:space="0" w:color="auto"/>
              <w:bottom w:val="single" w:sz="2" w:space="0" w:color="auto"/>
              <w:right w:val="single" w:sz="2" w:space="0" w:color="auto"/>
            </w:tcBorders>
          </w:tcPr>
          <w:p w14:paraId="46F46922" w14:textId="73BB3A3F" w:rsidR="00872AFE" w:rsidRPr="00711388" w:rsidRDefault="00872AFE" w:rsidP="00567869">
            <w:pPr>
              <w:pStyle w:val="NormalLeft"/>
              <w:rPr>
                <w:lang w:val="en-GB"/>
              </w:rPr>
            </w:pPr>
            <w:r w:rsidRPr="00711388">
              <w:rPr>
                <w:lang w:val="en-GB"/>
              </w:rPr>
              <w:t>In the case of use of run</w:t>
            </w:r>
            <w:r w:rsidR="00711388" w:rsidRPr="00711388">
              <w:rPr>
                <w:lang w:val="en-GB"/>
              </w:rPr>
              <w:t>-</w:t>
            </w:r>
            <w:r w:rsidRPr="00711388">
              <w:rPr>
                <w:lang w:val="en-GB"/>
              </w:rPr>
              <w:t>off techniques that explicitly take into account inflation in order to adjust data report narrative description of inflation rate used.</w:t>
            </w:r>
          </w:p>
        </w:tc>
      </w:tr>
    </w:tbl>
    <w:p w14:paraId="18388CC1" w14:textId="77777777" w:rsidR="00872AFE" w:rsidRPr="00711388" w:rsidRDefault="00872AFE" w:rsidP="00872AFE">
      <w:pPr>
        <w:rPr>
          <w:lang w:val="en-GB"/>
        </w:rPr>
      </w:pPr>
    </w:p>
    <w:p w14:paraId="4C7C7658" w14:textId="46F7CE07" w:rsidR="00872AFE" w:rsidRPr="00711388" w:rsidRDefault="00872AFE" w:rsidP="00872AFE">
      <w:pPr>
        <w:pStyle w:val="ManualHeading2"/>
        <w:ind w:left="851" w:hanging="851"/>
        <w:rPr>
          <w:lang w:val="en-GB"/>
        </w:rPr>
      </w:pPr>
      <w:r w:rsidRPr="00711388">
        <w:rPr>
          <w:i/>
          <w:iCs/>
          <w:lang w:val="en-GB"/>
        </w:rPr>
        <w:t xml:space="preserve">S.20.01 </w:t>
      </w:r>
      <w:r w:rsidR="00845F43" w:rsidRPr="00711388">
        <w:rPr>
          <w:i/>
          <w:iCs/>
          <w:lang w:val="en-GB"/>
        </w:rPr>
        <w:t>-</w:t>
      </w:r>
      <w:r w:rsidRPr="00711388">
        <w:rPr>
          <w:i/>
          <w:iCs/>
          <w:lang w:val="en-GB"/>
        </w:rPr>
        <w:t xml:space="preserve"> Development of the distribution of the claims incurred</w:t>
      </w:r>
    </w:p>
    <w:p w14:paraId="5DD4EA94" w14:textId="77777777" w:rsidR="00872AFE" w:rsidRPr="00711388" w:rsidRDefault="00872AFE" w:rsidP="00872AFE">
      <w:pPr>
        <w:rPr>
          <w:lang w:val="en-GB"/>
        </w:rPr>
      </w:pPr>
      <w:r w:rsidRPr="00711388">
        <w:rPr>
          <w:i/>
          <w:iCs/>
          <w:lang w:val="en-GB"/>
        </w:rPr>
        <w:t>General comments:</w:t>
      </w:r>
    </w:p>
    <w:p w14:paraId="4C381D16" w14:textId="35551E8B" w:rsidR="00872AFE" w:rsidRPr="00711388" w:rsidRDefault="00872AFE" w:rsidP="00872AFE">
      <w:pPr>
        <w:rPr>
          <w:lang w:val="en-GB"/>
        </w:rPr>
      </w:pPr>
      <w:r w:rsidRPr="00711388">
        <w:rPr>
          <w:lang w:val="en-GB"/>
        </w:rPr>
        <w:lastRenderedPageBreak/>
        <w:t>This section provides an overview about the run</w:t>
      </w:r>
      <w:r w:rsidR="00711388" w:rsidRPr="00711388">
        <w:rPr>
          <w:lang w:val="en-GB"/>
        </w:rPr>
        <w:t>-</w:t>
      </w:r>
      <w:r w:rsidRPr="00711388">
        <w:rPr>
          <w:lang w:val="en-GB"/>
        </w:rPr>
        <w:t>off/movement of non</w:t>
      </w:r>
      <w:r w:rsidR="00711388" w:rsidRPr="00711388">
        <w:rPr>
          <w:lang w:val="en-GB"/>
        </w:rPr>
        <w:t>-</w:t>
      </w:r>
      <w:r w:rsidRPr="00711388">
        <w:rPr>
          <w:lang w:val="en-GB"/>
        </w:rPr>
        <w:t>life claims portfolios, in terms of both claims paid (split by different type of claims) and RBNS claims (as defined in S.19.01).</w:t>
      </w:r>
    </w:p>
    <w:p w14:paraId="1FC0AF5C" w14:textId="77777777" w:rsidR="00872AFE" w:rsidRPr="00711388" w:rsidRDefault="00872AFE" w:rsidP="00872AFE">
      <w:pPr>
        <w:rPr>
          <w:lang w:val="en-GB"/>
        </w:rPr>
      </w:pPr>
      <w:r w:rsidRPr="00711388">
        <w:rPr>
          <w:lang w:val="en-GB"/>
        </w:rPr>
        <w:t>RBNS claims shall be reported undiscounted.</w:t>
      </w:r>
    </w:p>
    <w:p w14:paraId="3E141225" w14:textId="77777777" w:rsidR="00872AFE" w:rsidRPr="00711388" w:rsidRDefault="00872AFE" w:rsidP="00872AFE">
      <w:pPr>
        <w:rPr>
          <w:lang w:val="en-GB"/>
        </w:rPr>
      </w:pPr>
      <w:r w:rsidRPr="00711388">
        <w:rPr>
          <w:lang w:val="en-GB"/>
        </w:rPr>
        <w:t>This template must be filled for each material non-life line of Business for direct business, as defined in Annex I to Delegated Regulation (EU) 2015/35, representing a coverage of 90% of the non-life technical provisions. Line of business should be selected using a decreasing order of technical provisions.</w:t>
      </w:r>
    </w:p>
    <w:p w14:paraId="2308F859" w14:textId="77777777" w:rsidR="00872AFE" w:rsidRPr="00711388" w:rsidRDefault="00872AFE" w:rsidP="00872AFE">
      <w:pPr>
        <w:rPr>
          <w:lang w:val="en-GB"/>
        </w:rPr>
      </w:pPr>
      <w:r w:rsidRPr="00711388">
        <w:rPr>
          <w:lang w:val="en-GB"/>
        </w:rPr>
        <w:t>The negative technical provisions at the level of the line of business shall be considered with absolute value for the purpose of the calculation of the materiality of the above thresholds.</w:t>
      </w:r>
    </w:p>
    <w:p w14:paraId="2A2C3F2E" w14:textId="77777777" w:rsidR="00872AFE" w:rsidRPr="00711388" w:rsidRDefault="00872AFE" w:rsidP="00872AFE">
      <w:pPr>
        <w:rPr>
          <w:lang w:val="en-GB"/>
        </w:rPr>
      </w:pPr>
      <w:r w:rsidRPr="00711388">
        <w:rPr>
          <w:lang w:val="en-GB"/>
        </w:rPr>
        <w:t>With regard to the number of claims to be reported, undertakings will use their specific definition or, if available, specification existing at national level (for instance requirement laid down by the National Supervisory Authority). However, each claim shall be reported once by Line of Business. If any claim is closed and reopened during the year, it shall not be reported in the column ‘Reopen Claims during the year’ but it shall be reported in relevant column regarding ‘Open Claims at the beginning of the year’ or ‘Claims reported during the year’.</w:t>
      </w:r>
    </w:p>
    <w:p w14:paraId="7E80A12C" w14:textId="77777777" w:rsidR="00872AFE" w:rsidRPr="00711388" w:rsidRDefault="00872AFE" w:rsidP="00872AFE">
      <w:pPr>
        <w:rPr>
          <w:lang w:val="en-GB"/>
        </w:rPr>
      </w:pPr>
      <w:r w:rsidRPr="00711388">
        <w:rPr>
          <w:lang w:val="en-GB"/>
        </w:rP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27B4108B" w14:textId="77777777" w:rsidR="00872AFE" w:rsidRPr="00711388" w:rsidRDefault="00872AFE" w:rsidP="00872AFE">
      <w:pPr>
        <w:rPr>
          <w:lang w:val="en-GB"/>
        </w:rPr>
      </w:pPr>
      <w:r w:rsidRPr="00711388">
        <w:rPr>
          <w:lang w:val="en-GB"/>
        </w:rPr>
        <w:t>As per the number of years to be reported, the same reporting requirement introduced in S.19.01 applies.</w:t>
      </w:r>
    </w:p>
    <w:tbl>
      <w:tblPr>
        <w:tblW w:w="0" w:type="auto"/>
        <w:tblLayout w:type="fixed"/>
        <w:tblLook w:val="0000" w:firstRow="0" w:lastRow="0" w:firstColumn="0" w:lastColumn="0" w:noHBand="0" w:noVBand="0"/>
      </w:tblPr>
      <w:tblGrid>
        <w:gridCol w:w="1671"/>
        <w:gridCol w:w="2415"/>
        <w:gridCol w:w="5200"/>
      </w:tblGrid>
      <w:tr w:rsidR="00872AFE" w:rsidRPr="00711388" w14:paraId="2538124A" w14:textId="77777777" w:rsidTr="00567869">
        <w:tc>
          <w:tcPr>
            <w:tcW w:w="1671" w:type="dxa"/>
            <w:tcBorders>
              <w:top w:val="single" w:sz="2" w:space="0" w:color="auto"/>
              <w:left w:val="single" w:sz="2" w:space="0" w:color="auto"/>
              <w:bottom w:val="single" w:sz="2" w:space="0" w:color="auto"/>
              <w:right w:val="single" w:sz="2" w:space="0" w:color="auto"/>
            </w:tcBorders>
          </w:tcPr>
          <w:p w14:paraId="41EB6C34" w14:textId="77777777" w:rsidR="00872AFE" w:rsidRPr="00711388" w:rsidRDefault="00872AFE" w:rsidP="00567869">
            <w:pPr>
              <w:adjustRightInd w:val="0"/>
              <w:spacing w:before="0" w:after="0"/>
              <w:jc w:val="left"/>
              <w:rPr>
                <w:lang w:val="en-GB"/>
              </w:rPr>
            </w:pPr>
          </w:p>
        </w:tc>
        <w:tc>
          <w:tcPr>
            <w:tcW w:w="2415" w:type="dxa"/>
            <w:tcBorders>
              <w:top w:val="single" w:sz="2" w:space="0" w:color="auto"/>
              <w:left w:val="single" w:sz="2" w:space="0" w:color="auto"/>
              <w:bottom w:val="single" w:sz="2" w:space="0" w:color="auto"/>
              <w:right w:val="single" w:sz="2" w:space="0" w:color="auto"/>
            </w:tcBorders>
          </w:tcPr>
          <w:p w14:paraId="7FA2DA35" w14:textId="77777777" w:rsidR="00872AFE" w:rsidRPr="00711388" w:rsidRDefault="00872AFE" w:rsidP="00567869">
            <w:pPr>
              <w:pStyle w:val="NormalCentered"/>
              <w:rPr>
                <w:lang w:val="en-GB"/>
              </w:rPr>
            </w:pPr>
            <w:r w:rsidRPr="00711388">
              <w:rPr>
                <w:lang w:val="en-GB"/>
              </w:rPr>
              <w:t>ITEM</w:t>
            </w:r>
          </w:p>
        </w:tc>
        <w:tc>
          <w:tcPr>
            <w:tcW w:w="5200" w:type="dxa"/>
            <w:tcBorders>
              <w:top w:val="single" w:sz="2" w:space="0" w:color="auto"/>
              <w:left w:val="single" w:sz="2" w:space="0" w:color="auto"/>
              <w:bottom w:val="single" w:sz="2" w:space="0" w:color="auto"/>
              <w:right w:val="single" w:sz="2" w:space="0" w:color="auto"/>
            </w:tcBorders>
          </w:tcPr>
          <w:p w14:paraId="259A22DC" w14:textId="77777777" w:rsidR="00872AFE" w:rsidRPr="00711388" w:rsidRDefault="00872AFE" w:rsidP="00567869">
            <w:pPr>
              <w:pStyle w:val="NormalCentered"/>
              <w:rPr>
                <w:lang w:val="en-GB"/>
              </w:rPr>
            </w:pPr>
            <w:r w:rsidRPr="00711388">
              <w:rPr>
                <w:lang w:val="en-GB"/>
              </w:rPr>
              <w:t>INSTRUCTIONS</w:t>
            </w:r>
          </w:p>
        </w:tc>
      </w:tr>
      <w:tr w:rsidR="00872AFE" w:rsidRPr="00711388" w14:paraId="0E6C664A" w14:textId="77777777" w:rsidTr="00567869">
        <w:tc>
          <w:tcPr>
            <w:tcW w:w="1671" w:type="dxa"/>
            <w:tcBorders>
              <w:top w:val="single" w:sz="2" w:space="0" w:color="auto"/>
              <w:left w:val="single" w:sz="2" w:space="0" w:color="auto"/>
              <w:bottom w:val="single" w:sz="2" w:space="0" w:color="auto"/>
              <w:right w:val="single" w:sz="2" w:space="0" w:color="auto"/>
            </w:tcBorders>
          </w:tcPr>
          <w:p w14:paraId="7322557B" w14:textId="77777777" w:rsidR="00872AFE" w:rsidRPr="00711388" w:rsidRDefault="00872AFE" w:rsidP="00567869">
            <w:pPr>
              <w:pStyle w:val="NormalLeft"/>
              <w:rPr>
                <w:lang w:val="en-GB"/>
              </w:rPr>
            </w:pPr>
            <w:r w:rsidRPr="00711388">
              <w:rPr>
                <w:lang w:val="en-GB"/>
              </w:rPr>
              <w:t>Z0010</w:t>
            </w:r>
          </w:p>
        </w:tc>
        <w:tc>
          <w:tcPr>
            <w:tcW w:w="2415" w:type="dxa"/>
            <w:tcBorders>
              <w:top w:val="single" w:sz="2" w:space="0" w:color="auto"/>
              <w:left w:val="single" w:sz="2" w:space="0" w:color="auto"/>
              <w:bottom w:val="single" w:sz="2" w:space="0" w:color="auto"/>
              <w:right w:val="single" w:sz="2" w:space="0" w:color="auto"/>
            </w:tcBorders>
          </w:tcPr>
          <w:p w14:paraId="07363D28" w14:textId="77777777" w:rsidR="00872AFE" w:rsidRPr="00711388" w:rsidRDefault="00872AFE" w:rsidP="00567869">
            <w:pPr>
              <w:pStyle w:val="NormalLeft"/>
              <w:rPr>
                <w:lang w:val="en-GB"/>
              </w:rPr>
            </w:pPr>
            <w:r w:rsidRPr="00711388">
              <w:rPr>
                <w:lang w:val="en-GB"/>
              </w:rPr>
              <w:t>Line of business</w:t>
            </w:r>
          </w:p>
        </w:tc>
        <w:tc>
          <w:tcPr>
            <w:tcW w:w="5200" w:type="dxa"/>
            <w:tcBorders>
              <w:top w:val="single" w:sz="2" w:space="0" w:color="auto"/>
              <w:left w:val="single" w:sz="2" w:space="0" w:color="auto"/>
              <w:bottom w:val="single" w:sz="2" w:space="0" w:color="auto"/>
              <w:right w:val="single" w:sz="2" w:space="0" w:color="auto"/>
            </w:tcBorders>
          </w:tcPr>
          <w:p w14:paraId="46D4E98B" w14:textId="77777777" w:rsidR="00872AFE" w:rsidRPr="00711388" w:rsidRDefault="00872AFE" w:rsidP="00567869">
            <w:pPr>
              <w:pStyle w:val="NormalLeft"/>
              <w:rPr>
                <w:lang w:val="en-GB"/>
              </w:rPr>
            </w:pPr>
            <w:r w:rsidRPr="00711388">
              <w:rPr>
                <w:lang w:val="en-GB"/>
              </w:rPr>
              <w:t>Identification of the line of business, as defined in Annex I to Delegated Regulation (EU) 2015/35, reported. The following closed list shall be used:</w:t>
            </w:r>
          </w:p>
          <w:p w14:paraId="7110544E" w14:textId="5BDED9B0"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Medical expense insurance</w:t>
            </w:r>
          </w:p>
          <w:p w14:paraId="1A7F3A3C" w14:textId="5BC8660C"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Income protection insurance</w:t>
            </w:r>
          </w:p>
          <w:p w14:paraId="1DE9DA0E" w14:textId="3C403CB7"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Workers' compensation insurance</w:t>
            </w:r>
          </w:p>
          <w:p w14:paraId="2F5EFECA" w14:textId="6EF406D3"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Motor vehicle liability insurance</w:t>
            </w:r>
          </w:p>
          <w:p w14:paraId="6A614B98" w14:textId="5828D2F6"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Other motor insurance</w:t>
            </w:r>
          </w:p>
          <w:p w14:paraId="319DF99C" w14:textId="69421EF2"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Marine, aviation and transport insurance</w:t>
            </w:r>
          </w:p>
          <w:p w14:paraId="147DA506" w14:textId="20CB8D58"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Fire and other damage to property insurance</w:t>
            </w:r>
          </w:p>
          <w:p w14:paraId="3330985E" w14:textId="066CA438"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General liability insurance</w:t>
            </w:r>
          </w:p>
          <w:p w14:paraId="6A522909" w14:textId="2D86E125"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Credit and suretyship insurance</w:t>
            </w:r>
          </w:p>
          <w:p w14:paraId="6CFD24C5" w14:textId="5E3810C8" w:rsidR="00872AFE" w:rsidRPr="00711388" w:rsidRDefault="00872AFE" w:rsidP="00567869">
            <w:pPr>
              <w:pStyle w:val="NormalLeft"/>
              <w:rPr>
                <w:lang w:val="en-GB"/>
              </w:rPr>
            </w:pPr>
            <w:r w:rsidRPr="00711388">
              <w:rPr>
                <w:lang w:val="en-GB"/>
              </w:rPr>
              <w:t xml:space="preserve">10 </w:t>
            </w:r>
            <w:r w:rsidR="00845F43" w:rsidRPr="00711388">
              <w:rPr>
                <w:lang w:val="en-GB"/>
              </w:rPr>
              <w:t>-</w:t>
            </w:r>
            <w:r w:rsidRPr="00711388">
              <w:rPr>
                <w:lang w:val="en-GB"/>
              </w:rPr>
              <w:t xml:space="preserve"> Legal expenses insurance</w:t>
            </w:r>
          </w:p>
          <w:p w14:paraId="467885FD" w14:textId="27465EEB" w:rsidR="00872AFE" w:rsidRPr="00711388" w:rsidRDefault="00872AFE" w:rsidP="00567869">
            <w:pPr>
              <w:pStyle w:val="NormalLeft"/>
              <w:rPr>
                <w:lang w:val="en-GB"/>
              </w:rPr>
            </w:pPr>
            <w:r w:rsidRPr="00711388">
              <w:rPr>
                <w:lang w:val="en-GB"/>
              </w:rPr>
              <w:lastRenderedPageBreak/>
              <w:t xml:space="preserve">11 </w:t>
            </w:r>
            <w:r w:rsidR="00845F43" w:rsidRPr="00711388">
              <w:rPr>
                <w:lang w:val="en-GB"/>
              </w:rPr>
              <w:t>-</w:t>
            </w:r>
            <w:r w:rsidRPr="00711388">
              <w:rPr>
                <w:lang w:val="en-GB"/>
              </w:rPr>
              <w:t xml:space="preserve"> Assistance</w:t>
            </w:r>
          </w:p>
          <w:p w14:paraId="18B90E75" w14:textId="0444C304" w:rsidR="00872AFE" w:rsidRPr="00711388" w:rsidRDefault="00872AFE" w:rsidP="00567869">
            <w:pPr>
              <w:pStyle w:val="NormalLeft"/>
              <w:rPr>
                <w:lang w:val="en-GB"/>
              </w:rPr>
            </w:pPr>
            <w:r w:rsidRPr="00711388">
              <w:rPr>
                <w:lang w:val="en-GB"/>
              </w:rPr>
              <w:t xml:space="preserve">12 </w:t>
            </w:r>
            <w:r w:rsidR="00845F43" w:rsidRPr="00711388">
              <w:rPr>
                <w:lang w:val="en-GB"/>
              </w:rPr>
              <w:t>-</w:t>
            </w:r>
            <w:r w:rsidRPr="00711388">
              <w:rPr>
                <w:lang w:val="en-GB"/>
              </w:rPr>
              <w:t xml:space="preserve"> Miscellaneous financial loss</w:t>
            </w:r>
          </w:p>
        </w:tc>
      </w:tr>
      <w:tr w:rsidR="00872AFE" w:rsidRPr="00711388" w14:paraId="6BA7CD81" w14:textId="77777777" w:rsidTr="00567869">
        <w:tc>
          <w:tcPr>
            <w:tcW w:w="1671" w:type="dxa"/>
            <w:tcBorders>
              <w:top w:val="single" w:sz="2" w:space="0" w:color="auto"/>
              <w:left w:val="single" w:sz="2" w:space="0" w:color="auto"/>
              <w:bottom w:val="single" w:sz="2" w:space="0" w:color="auto"/>
              <w:right w:val="single" w:sz="2" w:space="0" w:color="auto"/>
            </w:tcBorders>
          </w:tcPr>
          <w:p w14:paraId="6F9CD8CE" w14:textId="77777777" w:rsidR="00872AFE" w:rsidRPr="00711388" w:rsidRDefault="00872AFE" w:rsidP="00567869">
            <w:pPr>
              <w:pStyle w:val="NormalLeft"/>
              <w:rPr>
                <w:lang w:val="en-GB"/>
              </w:rPr>
            </w:pPr>
            <w:r w:rsidRPr="00711388">
              <w:rPr>
                <w:lang w:val="en-GB"/>
              </w:rPr>
              <w:lastRenderedPageBreak/>
              <w:t>Z0020</w:t>
            </w:r>
          </w:p>
        </w:tc>
        <w:tc>
          <w:tcPr>
            <w:tcW w:w="2415" w:type="dxa"/>
            <w:tcBorders>
              <w:top w:val="single" w:sz="2" w:space="0" w:color="auto"/>
              <w:left w:val="single" w:sz="2" w:space="0" w:color="auto"/>
              <w:bottom w:val="single" w:sz="2" w:space="0" w:color="auto"/>
              <w:right w:val="single" w:sz="2" w:space="0" w:color="auto"/>
            </w:tcBorders>
          </w:tcPr>
          <w:p w14:paraId="6F365251" w14:textId="77777777" w:rsidR="00872AFE" w:rsidRPr="00711388" w:rsidRDefault="00872AFE" w:rsidP="00567869">
            <w:pPr>
              <w:pStyle w:val="NormalLeft"/>
              <w:rPr>
                <w:lang w:val="en-GB"/>
              </w:rPr>
            </w:pPr>
            <w:r w:rsidRPr="00711388">
              <w:rPr>
                <w:lang w:val="en-GB"/>
              </w:rPr>
              <w:t>Accident year/Underwriting year</w:t>
            </w:r>
          </w:p>
        </w:tc>
        <w:tc>
          <w:tcPr>
            <w:tcW w:w="5200" w:type="dxa"/>
            <w:tcBorders>
              <w:top w:val="single" w:sz="2" w:space="0" w:color="auto"/>
              <w:left w:val="single" w:sz="2" w:space="0" w:color="auto"/>
              <w:bottom w:val="single" w:sz="2" w:space="0" w:color="auto"/>
              <w:right w:val="single" w:sz="2" w:space="0" w:color="auto"/>
            </w:tcBorders>
          </w:tcPr>
          <w:p w14:paraId="1200D475" w14:textId="77777777" w:rsidR="00872AFE" w:rsidRPr="00711388" w:rsidRDefault="00872AFE" w:rsidP="00567869">
            <w:pPr>
              <w:pStyle w:val="NormalLeft"/>
              <w:rPr>
                <w:lang w:val="en-GB"/>
              </w:rPr>
            </w:pPr>
            <w:r w:rsidRPr="00711388">
              <w:rPr>
                <w:lang w:val="en-GB"/>
              </w:rPr>
              <w:t>Report the standard used by the undertakings for reporting of claims development. One of the options from the following closed list shall be used:</w:t>
            </w:r>
          </w:p>
          <w:p w14:paraId="44E336B0" w14:textId="03C28D5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Accident year</w:t>
            </w:r>
          </w:p>
          <w:p w14:paraId="5BB5E1E4" w14:textId="6CB5F85F"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Underwriting year</w:t>
            </w:r>
          </w:p>
        </w:tc>
      </w:tr>
      <w:tr w:rsidR="00872AFE" w:rsidRPr="00711388" w14:paraId="2D5A249B" w14:textId="77777777" w:rsidTr="00567869">
        <w:tc>
          <w:tcPr>
            <w:tcW w:w="1671" w:type="dxa"/>
            <w:tcBorders>
              <w:top w:val="single" w:sz="2" w:space="0" w:color="auto"/>
              <w:left w:val="single" w:sz="2" w:space="0" w:color="auto"/>
              <w:bottom w:val="single" w:sz="2" w:space="0" w:color="auto"/>
              <w:right w:val="single" w:sz="2" w:space="0" w:color="auto"/>
            </w:tcBorders>
          </w:tcPr>
          <w:p w14:paraId="1F83BA5D" w14:textId="77777777" w:rsidR="00872AFE" w:rsidRPr="00711388" w:rsidRDefault="00872AFE" w:rsidP="00567869">
            <w:pPr>
              <w:pStyle w:val="NormalLeft"/>
              <w:rPr>
                <w:lang w:val="en-GB"/>
              </w:rPr>
            </w:pPr>
            <w:r w:rsidRPr="00711388">
              <w:rPr>
                <w:lang w:val="en-GB"/>
              </w:rPr>
              <w:t>C0020/R0010 to R0160</w:t>
            </w:r>
          </w:p>
        </w:tc>
        <w:tc>
          <w:tcPr>
            <w:tcW w:w="2415" w:type="dxa"/>
            <w:tcBorders>
              <w:top w:val="single" w:sz="2" w:space="0" w:color="auto"/>
              <w:left w:val="single" w:sz="2" w:space="0" w:color="auto"/>
              <w:bottom w:val="single" w:sz="2" w:space="0" w:color="auto"/>
              <w:right w:val="single" w:sz="2" w:space="0" w:color="auto"/>
            </w:tcBorders>
          </w:tcPr>
          <w:p w14:paraId="1B9135DD" w14:textId="370FC322" w:rsidR="00872AFE" w:rsidRPr="00711388" w:rsidRDefault="00872AFE" w:rsidP="00567869">
            <w:pPr>
              <w:pStyle w:val="NormalLeft"/>
              <w:rPr>
                <w:lang w:val="en-GB"/>
              </w:rPr>
            </w:pPr>
            <w:r w:rsidRPr="00711388">
              <w:rPr>
                <w:lang w:val="en-GB"/>
              </w:rPr>
              <w:t xml:space="preserve">RBNS claims. Open Claims at the beginning of the year, Open Claims at the end of the year </w:t>
            </w:r>
            <w:r w:rsidR="00845F43" w:rsidRPr="00711388">
              <w:rPr>
                <w:lang w:val="en-GB"/>
              </w:rPr>
              <w:t>-</w:t>
            </w:r>
            <w:r w:rsidRPr="00711388">
              <w:rPr>
                <w:lang w:val="en-GB"/>
              </w:rPr>
              <w:t xml:space="preserve"> Number of claims</w:t>
            </w:r>
          </w:p>
        </w:tc>
        <w:tc>
          <w:tcPr>
            <w:tcW w:w="5200" w:type="dxa"/>
            <w:tcBorders>
              <w:top w:val="single" w:sz="2" w:space="0" w:color="auto"/>
              <w:left w:val="single" w:sz="2" w:space="0" w:color="auto"/>
              <w:bottom w:val="single" w:sz="2" w:space="0" w:color="auto"/>
              <w:right w:val="single" w:sz="2" w:space="0" w:color="auto"/>
            </w:tcBorders>
          </w:tcPr>
          <w:p w14:paraId="2CCC1BFB" w14:textId="7D3274F3" w:rsidR="00872AFE" w:rsidRPr="00711388" w:rsidRDefault="00872AFE" w:rsidP="00567869">
            <w:pPr>
              <w:pStyle w:val="NormalLeft"/>
              <w:rPr>
                <w:lang w:val="en-GB"/>
              </w:rPr>
            </w:pPr>
            <w:r w:rsidRPr="00711388">
              <w:rPr>
                <w:lang w:val="en-GB"/>
              </w:rPr>
              <w:t>The number of open claims at the beginning of the year and still open at the end of the reporting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tc>
      </w:tr>
      <w:tr w:rsidR="00872AFE" w:rsidRPr="00711388" w14:paraId="0F8D0A55" w14:textId="77777777" w:rsidTr="00567869">
        <w:tc>
          <w:tcPr>
            <w:tcW w:w="1671" w:type="dxa"/>
            <w:tcBorders>
              <w:top w:val="single" w:sz="2" w:space="0" w:color="auto"/>
              <w:left w:val="single" w:sz="2" w:space="0" w:color="auto"/>
              <w:bottom w:val="single" w:sz="2" w:space="0" w:color="auto"/>
              <w:right w:val="single" w:sz="2" w:space="0" w:color="auto"/>
            </w:tcBorders>
          </w:tcPr>
          <w:p w14:paraId="763B1F87" w14:textId="77777777" w:rsidR="00872AFE" w:rsidRPr="00711388" w:rsidRDefault="00872AFE" w:rsidP="00567869">
            <w:pPr>
              <w:pStyle w:val="NormalLeft"/>
              <w:rPr>
                <w:lang w:val="en-GB"/>
              </w:rPr>
            </w:pPr>
            <w:r w:rsidRPr="00711388">
              <w:rPr>
                <w:lang w:val="en-GB"/>
              </w:rPr>
              <w:t>C0030/R0010 to R0160</w:t>
            </w:r>
          </w:p>
        </w:tc>
        <w:tc>
          <w:tcPr>
            <w:tcW w:w="2415" w:type="dxa"/>
            <w:tcBorders>
              <w:top w:val="single" w:sz="2" w:space="0" w:color="auto"/>
              <w:left w:val="single" w:sz="2" w:space="0" w:color="auto"/>
              <w:bottom w:val="single" w:sz="2" w:space="0" w:color="auto"/>
              <w:right w:val="single" w:sz="2" w:space="0" w:color="auto"/>
            </w:tcBorders>
          </w:tcPr>
          <w:p w14:paraId="55357A59" w14:textId="724CF777" w:rsidR="00872AFE" w:rsidRPr="00711388" w:rsidRDefault="00872AFE" w:rsidP="00567869">
            <w:pPr>
              <w:pStyle w:val="NormalLeft"/>
              <w:rPr>
                <w:lang w:val="en-GB"/>
              </w:rPr>
            </w:pPr>
            <w:r w:rsidRPr="00711388">
              <w:rPr>
                <w:lang w:val="en-GB"/>
              </w:rPr>
              <w:t xml:space="preserve">RBNS claims. Open Claims at the beginning of the year, Open Claims at the end of the year </w:t>
            </w:r>
            <w:r w:rsidR="00845F43" w:rsidRPr="00711388">
              <w:rPr>
                <w:lang w:val="en-GB"/>
              </w:rPr>
              <w:t>-</w:t>
            </w:r>
            <w:r w:rsidRPr="00711388">
              <w:rPr>
                <w:lang w:val="en-GB"/>
              </w:rPr>
              <w:t xml:space="preserve"> Gross RBNS at the beginning of the year</w:t>
            </w:r>
          </w:p>
        </w:tc>
        <w:tc>
          <w:tcPr>
            <w:tcW w:w="5200" w:type="dxa"/>
            <w:tcBorders>
              <w:top w:val="single" w:sz="2" w:space="0" w:color="auto"/>
              <w:left w:val="single" w:sz="2" w:space="0" w:color="auto"/>
              <w:bottom w:val="single" w:sz="2" w:space="0" w:color="auto"/>
              <w:right w:val="single" w:sz="2" w:space="0" w:color="auto"/>
            </w:tcBorders>
          </w:tcPr>
          <w:p w14:paraId="7FA38F5B" w14:textId="3D752AF0" w:rsidR="00872AFE" w:rsidRPr="00711388" w:rsidRDefault="00872AFE" w:rsidP="00567869">
            <w:pPr>
              <w:pStyle w:val="NormalLeft"/>
              <w:rPr>
                <w:lang w:val="en-GB"/>
              </w:rPr>
            </w:pPr>
            <w:r w:rsidRPr="00711388">
              <w:rPr>
                <w:lang w:val="en-GB"/>
              </w:rPr>
              <w:t>The amount of gross RBNS Claims, net of salvage and subrogation, at the beginning of the year and still open at the end of the reporting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40BF8CE5"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1518D74C" w14:textId="77777777" w:rsidTr="00567869">
        <w:tc>
          <w:tcPr>
            <w:tcW w:w="1671" w:type="dxa"/>
            <w:tcBorders>
              <w:top w:val="single" w:sz="2" w:space="0" w:color="auto"/>
              <w:left w:val="single" w:sz="2" w:space="0" w:color="auto"/>
              <w:bottom w:val="single" w:sz="2" w:space="0" w:color="auto"/>
              <w:right w:val="single" w:sz="2" w:space="0" w:color="auto"/>
            </w:tcBorders>
          </w:tcPr>
          <w:p w14:paraId="30D209E4" w14:textId="77777777" w:rsidR="00872AFE" w:rsidRPr="00711388" w:rsidRDefault="00872AFE" w:rsidP="00567869">
            <w:pPr>
              <w:pStyle w:val="NormalLeft"/>
              <w:rPr>
                <w:lang w:val="en-GB"/>
              </w:rPr>
            </w:pPr>
            <w:r w:rsidRPr="00711388">
              <w:rPr>
                <w:lang w:val="en-GB"/>
              </w:rPr>
              <w:t>C0040/R0010 to R0160</w:t>
            </w:r>
          </w:p>
        </w:tc>
        <w:tc>
          <w:tcPr>
            <w:tcW w:w="2415" w:type="dxa"/>
            <w:tcBorders>
              <w:top w:val="single" w:sz="2" w:space="0" w:color="auto"/>
              <w:left w:val="single" w:sz="2" w:space="0" w:color="auto"/>
              <w:bottom w:val="single" w:sz="2" w:space="0" w:color="auto"/>
              <w:right w:val="single" w:sz="2" w:space="0" w:color="auto"/>
            </w:tcBorders>
          </w:tcPr>
          <w:p w14:paraId="04D22D59" w14:textId="62F70139" w:rsidR="00872AFE" w:rsidRPr="00711388" w:rsidRDefault="00872AFE" w:rsidP="00567869">
            <w:pPr>
              <w:pStyle w:val="NormalLeft"/>
              <w:rPr>
                <w:lang w:val="en-GB"/>
              </w:rPr>
            </w:pPr>
            <w:r w:rsidRPr="00711388">
              <w:rPr>
                <w:lang w:val="en-GB"/>
              </w:rPr>
              <w:t xml:space="preserve">RBNS claims. Open Claims at the beginning of the year, Open Claims at the end of the year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E2267AE" w14:textId="74D4D1CB" w:rsidR="00872AFE" w:rsidRPr="00711388" w:rsidRDefault="00872AFE" w:rsidP="00567869">
            <w:pPr>
              <w:pStyle w:val="NormalLeft"/>
              <w:rPr>
                <w:lang w:val="en-GB"/>
              </w:rPr>
            </w:pPr>
            <w:r w:rsidRPr="00711388">
              <w:rPr>
                <w:lang w:val="en-GB"/>
              </w:rPr>
              <w:t>The amount of gross payments, net of salvage and subrogation, made during the current year regarding claims still open at the end of the reporting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58F04877"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3CBB1163" w14:textId="77777777" w:rsidTr="00567869">
        <w:tc>
          <w:tcPr>
            <w:tcW w:w="1671" w:type="dxa"/>
            <w:tcBorders>
              <w:top w:val="single" w:sz="2" w:space="0" w:color="auto"/>
              <w:left w:val="single" w:sz="2" w:space="0" w:color="auto"/>
              <w:bottom w:val="single" w:sz="2" w:space="0" w:color="auto"/>
              <w:right w:val="single" w:sz="2" w:space="0" w:color="auto"/>
            </w:tcBorders>
          </w:tcPr>
          <w:p w14:paraId="75083ED2" w14:textId="77777777" w:rsidR="00872AFE" w:rsidRPr="00711388" w:rsidRDefault="00872AFE" w:rsidP="00567869">
            <w:pPr>
              <w:pStyle w:val="NormalLeft"/>
              <w:rPr>
                <w:lang w:val="en-GB"/>
              </w:rPr>
            </w:pPr>
            <w:r w:rsidRPr="00711388">
              <w:rPr>
                <w:lang w:val="en-GB"/>
              </w:rPr>
              <w:t>C0050/R0010 to R0160</w:t>
            </w:r>
          </w:p>
        </w:tc>
        <w:tc>
          <w:tcPr>
            <w:tcW w:w="2415" w:type="dxa"/>
            <w:tcBorders>
              <w:top w:val="single" w:sz="2" w:space="0" w:color="auto"/>
              <w:left w:val="single" w:sz="2" w:space="0" w:color="auto"/>
              <w:bottom w:val="single" w:sz="2" w:space="0" w:color="auto"/>
              <w:right w:val="single" w:sz="2" w:space="0" w:color="auto"/>
            </w:tcBorders>
          </w:tcPr>
          <w:p w14:paraId="585EF1AD" w14:textId="720F141E" w:rsidR="00872AFE" w:rsidRPr="00711388" w:rsidRDefault="00872AFE" w:rsidP="00567869">
            <w:pPr>
              <w:pStyle w:val="NormalLeft"/>
              <w:rPr>
                <w:lang w:val="en-GB"/>
              </w:rPr>
            </w:pPr>
            <w:r w:rsidRPr="00711388">
              <w:rPr>
                <w:lang w:val="en-GB"/>
              </w:rPr>
              <w:t xml:space="preserve">RBNS claims. Open Claims at the beginning of the year, Open Claims at the end of the year </w:t>
            </w:r>
            <w:r w:rsidR="00845F43" w:rsidRPr="00711388">
              <w:rPr>
                <w:lang w:val="en-GB"/>
              </w:rPr>
              <w:t>-</w:t>
            </w:r>
            <w:r w:rsidRPr="00711388">
              <w:rPr>
                <w:lang w:val="en-GB"/>
              </w:rPr>
              <w:t xml:space="preserve"> Gross </w:t>
            </w:r>
            <w:r w:rsidRPr="00711388">
              <w:rPr>
                <w:lang w:val="en-GB"/>
              </w:rPr>
              <w:lastRenderedPageBreak/>
              <w:t>RBNS at the end of the period</w:t>
            </w:r>
          </w:p>
        </w:tc>
        <w:tc>
          <w:tcPr>
            <w:tcW w:w="5200" w:type="dxa"/>
            <w:tcBorders>
              <w:top w:val="single" w:sz="2" w:space="0" w:color="auto"/>
              <w:left w:val="single" w:sz="2" w:space="0" w:color="auto"/>
              <w:bottom w:val="single" w:sz="2" w:space="0" w:color="auto"/>
              <w:right w:val="single" w:sz="2" w:space="0" w:color="auto"/>
            </w:tcBorders>
          </w:tcPr>
          <w:p w14:paraId="4D6A6F8F" w14:textId="1B86F532" w:rsidR="00872AFE" w:rsidRPr="00711388" w:rsidRDefault="00872AFE" w:rsidP="00567869">
            <w:pPr>
              <w:pStyle w:val="NormalLeft"/>
              <w:rPr>
                <w:lang w:val="en-GB"/>
              </w:rPr>
            </w:pPr>
            <w:r w:rsidRPr="00711388">
              <w:rPr>
                <w:lang w:val="en-GB"/>
              </w:rPr>
              <w:lastRenderedPageBreak/>
              <w:t>The amount of gross RBNS Claims, net of salvage and subrogation, at the end of the period regarding claims still open at the end of the reporting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 xml:space="preserve">14, amount of </w:t>
            </w:r>
            <w:r w:rsidRPr="00711388">
              <w:rPr>
                <w:lang w:val="en-GB"/>
              </w:rPr>
              <w:lastRenderedPageBreak/>
              <w:t>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0746A881"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33CE4DC3" w14:textId="77777777" w:rsidTr="00567869">
        <w:tc>
          <w:tcPr>
            <w:tcW w:w="1671" w:type="dxa"/>
            <w:tcBorders>
              <w:top w:val="single" w:sz="2" w:space="0" w:color="auto"/>
              <w:left w:val="single" w:sz="2" w:space="0" w:color="auto"/>
              <w:bottom w:val="single" w:sz="2" w:space="0" w:color="auto"/>
              <w:right w:val="single" w:sz="2" w:space="0" w:color="auto"/>
            </w:tcBorders>
          </w:tcPr>
          <w:p w14:paraId="6F96E977" w14:textId="77777777" w:rsidR="00872AFE" w:rsidRPr="00711388" w:rsidRDefault="00872AFE" w:rsidP="00567869">
            <w:pPr>
              <w:pStyle w:val="NormalLeft"/>
              <w:rPr>
                <w:lang w:val="en-GB"/>
              </w:rPr>
            </w:pPr>
            <w:r w:rsidRPr="00711388">
              <w:rPr>
                <w:lang w:val="en-GB"/>
              </w:rPr>
              <w:lastRenderedPageBreak/>
              <w:t>C0060/R0010 to R0160</w:t>
            </w:r>
          </w:p>
        </w:tc>
        <w:tc>
          <w:tcPr>
            <w:tcW w:w="2415" w:type="dxa"/>
            <w:tcBorders>
              <w:top w:val="single" w:sz="2" w:space="0" w:color="auto"/>
              <w:left w:val="single" w:sz="2" w:space="0" w:color="auto"/>
              <w:bottom w:val="single" w:sz="2" w:space="0" w:color="auto"/>
              <w:right w:val="single" w:sz="2" w:space="0" w:color="auto"/>
            </w:tcBorders>
          </w:tcPr>
          <w:p w14:paraId="0B8766A8" w14:textId="22B5C73B" w:rsidR="00872AFE" w:rsidRPr="00711388" w:rsidRDefault="00872AFE" w:rsidP="00567869">
            <w:pPr>
              <w:pStyle w:val="NormalLeft"/>
              <w:rPr>
                <w:lang w:val="en-GB"/>
              </w:rPr>
            </w:pPr>
            <w:r w:rsidRPr="00711388">
              <w:rPr>
                <w:lang w:val="en-GB"/>
              </w:rPr>
              <w:t xml:space="preserve">RBNS claims. Open Claims at the beginning of the year, Closed Claims at the end of the year, settled with payment </w:t>
            </w:r>
            <w:r w:rsidR="00845F43" w:rsidRPr="00711388">
              <w:rPr>
                <w:lang w:val="en-GB"/>
              </w:rPr>
              <w:t>-</w:t>
            </w:r>
            <w:r w:rsidRPr="00711388">
              <w:rPr>
                <w:lang w:val="en-GB"/>
              </w:rPr>
              <w:t xml:space="preserve">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6479E836" w14:textId="5FAF3E79" w:rsidR="00872AFE" w:rsidRPr="00711388" w:rsidRDefault="00872AFE" w:rsidP="00567869">
            <w:pPr>
              <w:pStyle w:val="NormalLeft"/>
              <w:rPr>
                <w:lang w:val="en-GB"/>
              </w:rPr>
            </w:pPr>
            <w:r w:rsidRPr="00711388">
              <w:rPr>
                <w:lang w:val="en-GB"/>
              </w:rPr>
              <w:t>The number of Claims open at the beginning of the year and closed at the end of the year and settled with payments,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tc>
      </w:tr>
      <w:tr w:rsidR="00872AFE" w:rsidRPr="00711388" w14:paraId="2C3FE5F8" w14:textId="77777777" w:rsidTr="00567869">
        <w:tc>
          <w:tcPr>
            <w:tcW w:w="1671" w:type="dxa"/>
            <w:tcBorders>
              <w:top w:val="single" w:sz="2" w:space="0" w:color="auto"/>
              <w:left w:val="single" w:sz="2" w:space="0" w:color="auto"/>
              <w:bottom w:val="single" w:sz="2" w:space="0" w:color="auto"/>
              <w:right w:val="single" w:sz="2" w:space="0" w:color="auto"/>
            </w:tcBorders>
          </w:tcPr>
          <w:p w14:paraId="0C8A0C22" w14:textId="77777777" w:rsidR="00872AFE" w:rsidRPr="00711388" w:rsidRDefault="00872AFE" w:rsidP="00567869">
            <w:pPr>
              <w:pStyle w:val="NormalLeft"/>
              <w:rPr>
                <w:lang w:val="en-GB"/>
              </w:rPr>
            </w:pPr>
            <w:r w:rsidRPr="00711388">
              <w:rPr>
                <w:lang w:val="en-GB"/>
              </w:rPr>
              <w:t>C0070/R0010 to R0160</w:t>
            </w:r>
          </w:p>
        </w:tc>
        <w:tc>
          <w:tcPr>
            <w:tcW w:w="2415" w:type="dxa"/>
            <w:tcBorders>
              <w:top w:val="single" w:sz="2" w:space="0" w:color="auto"/>
              <w:left w:val="single" w:sz="2" w:space="0" w:color="auto"/>
              <w:bottom w:val="single" w:sz="2" w:space="0" w:color="auto"/>
              <w:right w:val="single" w:sz="2" w:space="0" w:color="auto"/>
            </w:tcBorders>
          </w:tcPr>
          <w:p w14:paraId="2700231C" w14:textId="129EB7C2" w:rsidR="00872AFE" w:rsidRPr="00711388" w:rsidRDefault="00872AFE" w:rsidP="00567869">
            <w:pPr>
              <w:pStyle w:val="NormalLeft"/>
              <w:rPr>
                <w:lang w:val="en-GB"/>
              </w:rPr>
            </w:pPr>
            <w:r w:rsidRPr="00711388">
              <w:rPr>
                <w:lang w:val="en-GB"/>
              </w:rPr>
              <w:t xml:space="preserve">RBNS claims. Open Claims at the beginning of the year, Closed Claims at the end of the year, settled with payment </w:t>
            </w:r>
            <w:r w:rsidR="00845F43" w:rsidRPr="00711388">
              <w:rPr>
                <w:lang w:val="en-GB"/>
              </w:rPr>
              <w:t>-</w:t>
            </w:r>
            <w:r w:rsidRPr="00711388">
              <w:rPr>
                <w:lang w:val="en-GB"/>
              </w:rPr>
              <w:t xml:space="preserve"> Gross RBNS at the beginning of the year</w:t>
            </w:r>
          </w:p>
        </w:tc>
        <w:tc>
          <w:tcPr>
            <w:tcW w:w="5200" w:type="dxa"/>
            <w:tcBorders>
              <w:top w:val="single" w:sz="2" w:space="0" w:color="auto"/>
              <w:left w:val="single" w:sz="2" w:space="0" w:color="auto"/>
              <w:bottom w:val="single" w:sz="2" w:space="0" w:color="auto"/>
              <w:right w:val="single" w:sz="2" w:space="0" w:color="auto"/>
            </w:tcBorders>
          </w:tcPr>
          <w:p w14:paraId="4B4FA9D6" w14:textId="03970181" w:rsidR="00872AFE" w:rsidRPr="00711388" w:rsidRDefault="00872AFE" w:rsidP="00567869">
            <w:pPr>
              <w:pStyle w:val="NormalLeft"/>
              <w:rPr>
                <w:lang w:val="en-GB"/>
              </w:rPr>
            </w:pPr>
            <w:r w:rsidRPr="00711388">
              <w:rPr>
                <w:lang w:val="en-GB"/>
              </w:rPr>
              <w:t>The amount of gross RBNS Claims, net of salvage and subrogation, open at the beginning of the year and closed at the end of the year and settled with payments,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4A334737"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1C962391" w14:textId="77777777" w:rsidTr="00567869">
        <w:tc>
          <w:tcPr>
            <w:tcW w:w="1671" w:type="dxa"/>
            <w:tcBorders>
              <w:top w:val="single" w:sz="2" w:space="0" w:color="auto"/>
              <w:left w:val="single" w:sz="2" w:space="0" w:color="auto"/>
              <w:bottom w:val="single" w:sz="2" w:space="0" w:color="auto"/>
              <w:right w:val="single" w:sz="2" w:space="0" w:color="auto"/>
            </w:tcBorders>
          </w:tcPr>
          <w:p w14:paraId="2A661E88" w14:textId="77777777" w:rsidR="00872AFE" w:rsidRPr="00711388" w:rsidRDefault="00872AFE" w:rsidP="00567869">
            <w:pPr>
              <w:pStyle w:val="NormalLeft"/>
              <w:rPr>
                <w:lang w:val="en-GB"/>
              </w:rPr>
            </w:pPr>
            <w:r w:rsidRPr="00711388">
              <w:rPr>
                <w:lang w:val="en-GB"/>
              </w:rPr>
              <w:t>C0080/R0010 to R0160</w:t>
            </w:r>
          </w:p>
        </w:tc>
        <w:tc>
          <w:tcPr>
            <w:tcW w:w="2415" w:type="dxa"/>
            <w:tcBorders>
              <w:top w:val="single" w:sz="2" w:space="0" w:color="auto"/>
              <w:left w:val="single" w:sz="2" w:space="0" w:color="auto"/>
              <w:bottom w:val="single" w:sz="2" w:space="0" w:color="auto"/>
              <w:right w:val="single" w:sz="2" w:space="0" w:color="auto"/>
            </w:tcBorders>
          </w:tcPr>
          <w:p w14:paraId="2AAE0D2B" w14:textId="0373E9E0" w:rsidR="00872AFE" w:rsidRPr="00711388" w:rsidRDefault="00872AFE" w:rsidP="00567869">
            <w:pPr>
              <w:pStyle w:val="NormalLeft"/>
              <w:rPr>
                <w:lang w:val="en-GB"/>
              </w:rPr>
            </w:pPr>
            <w:r w:rsidRPr="00711388">
              <w:rPr>
                <w:lang w:val="en-GB"/>
              </w:rPr>
              <w:t xml:space="preserve">RBNS claims. Open Claims at the beginning of the year, Closed Claims at the end of the year, settled with payment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723BE237" w14:textId="3C711E80" w:rsidR="00872AFE" w:rsidRPr="00711388" w:rsidRDefault="00872AFE" w:rsidP="00567869">
            <w:pPr>
              <w:pStyle w:val="NormalLeft"/>
              <w:rPr>
                <w:lang w:val="en-GB"/>
              </w:rPr>
            </w:pPr>
            <w:r w:rsidRPr="00711388">
              <w:rPr>
                <w:lang w:val="en-GB"/>
              </w:rPr>
              <w:t>The amount of gross payments, net of salvage and subrogation, made during the current year regarding claims closed at the end of the reporting year and settled with payments,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7E624FA3"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427F78D4" w14:textId="77777777" w:rsidTr="00567869">
        <w:tc>
          <w:tcPr>
            <w:tcW w:w="1671" w:type="dxa"/>
            <w:tcBorders>
              <w:top w:val="single" w:sz="2" w:space="0" w:color="auto"/>
              <w:left w:val="single" w:sz="2" w:space="0" w:color="auto"/>
              <w:bottom w:val="single" w:sz="2" w:space="0" w:color="auto"/>
              <w:right w:val="single" w:sz="2" w:space="0" w:color="auto"/>
            </w:tcBorders>
          </w:tcPr>
          <w:p w14:paraId="46DF3530" w14:textId="77777777" w:rsidR="00872AFE" w:rsidRPr="00711388" w:rsidRDefault="00872AFE" w:rsidP="00567869">
            <w:pPr>
              <w:pStyle w:val="NormalLeft"/>
              <w:rPr>
                <w:lang w:val="en-GB"/>
              </w:rPr>
            </w:pPr>
            <w:r w:rsidRPr="00711388">
              <w:rPr>
                <w:lang w:val="en-GB"/>
              </w:rPr>
              <w:t>C0090/R0010 to R0160</w:t>
            </w:r>
          </w:p>
        </w:tc>
        <w:tc>
          <w:tcPr>
            <w:tcW w:w="2415" w:type="dxa"/>
            <w:tcBorders>
              <w:top w:val="single" w:sz="2" w:space="0" w:color="auto"/>
              <w:left w:val="single" w:sz="2" w:space="0" w:color="auto"/>
              <w:bottom w:val="single" w:sz="2" w:space="0" w:color="auto"/>
              <w:right w:val="single" w:sz="2" w:space="0" w:color="auto"/>
            </w:tcBorders>
          </w:tcPr>
          <w:p w14:paraId="7C083F29" w14:textId="774F368E" w:rsidR="00872AFE" w:rsidRPr="00711388" w:rsidRDefault="00872AFE" w:rsidP="00567869">
            <w:pPr>
              <w:pStyle w:val="NormalLeft"/>
              <w:rPr>
                <w:lang w:val="en-GB"/>
              </w:rPr>
            </w:pPr>
            <w:r w:rsidRPr="00711388">
              <w:rPr>
                <w:lang w:val="en-GB"/>
              </w:rPr>
              <w:t xml:space="preserve">RBNS claims. Open Claims at the beginning of the year, Closed Claims at the end of the year, settled without any payment </w:t>
            </w:r>
            <w:r w:rsidR="00845F43" w:rsidRPr="00711388">
              <w:rPr>
                <w:lang w:val="en-GB"/>
              </w:rPr>
              <w:t>-</w:t>
            </w:r>
            <w:r w:rsidRPr="00711388">
              <w:rPr>
                <w:lang w:val="en-GB"/>
              </w:rPr>
              <w:t xml:space="preserve"> Number of claims </w:t>
            </w:r>
            <w:r w:rsidRPr="00711388">
              <w:rPr>
                <w:lang w:val="en-GB"/>
              </w:rPr>
              <w:lastRenderedPageBreak/>
              <w:t>ended without any payment</w:t>
            </w:r>
          </w:p>
        </w:tc>
        <w:tc>
          <w:tcPr>
            <w:tcW w:w="5200" w:type="dxa"/>
            <w:tcBorders>
              <w:top w:val="single" w:sz="2" w:space="0" w:color="auto"/>
              <w:left w:val="single" w:sz="2" w:space="0" w:color="auto"/>
              <w:bottom w:val="single" w:sz="2" w:space="0" w:color="auto"/>
              <w:right w:val="single" w:sz="2" w:space="0" w:color="auto"/>
            </w:tcBorders>
          </w:tcPr>
          <w:p w14:paraId="636C0818" w14:textId="5413B25A" w:rsidR="00872AFE" w:rsidRPr="00711388" w:rsidRDefault="00872AFE" w:rsidP="00567869">
            <w:pPr>
              <w:pStyle w:val="NormalLeft"/>
              <w:rPr>
                <w:lang w:val="en-GB"/>
              </w:rPr>
            </w:pPr>
            <w:r w:rsidRPr="00711388">
              <w:rPr>
                <w:lang w:val="en-GB"/>
              </w:rPr>
              <w:lastRenderedPageBreak/>
              <w:t>The number of Claims open at the beginning of the year and closed at the end of the year and settled without any payment,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tc>
      </w:tr>
      <w:tr w:rsidR="00872AFE" w:rsidRPr="00711388" w14:paraId="11576599" w14:textId="77777777" w:rsidTr="00567869">
        <w:tc>
          <w:tcPr>
            <w:tcW w:w="1671" w:type="dxa"/>
            <w:tcBorders>
              <w:top w:val="single" w:sz="2" w:space="0" w:color="auto"/>
              <w:left w:val="single" w:sz="2" w:space="0" w:color="auto"/>
              <w:bottom w:val="single" w:sz="2" w:space="0" w:color="auto"/>
              <w:right w:val="single" w:sz="2" w:space="0" w:color="auto"/>
            </w:tcBorders>
          </w:tcPr>
          <w:p w14:paraId="2F4B3D60" w14:textId="77777777" w:rsidR="00872AFE" w:rsidRPr="00711388" w:rsidRDefault="00872AFE" w:rsidP="00567869">
            <w:pPr>
              <w:pStyle w:val="NormalLeft"/>
              <w:rPr>
                <w:lang w:val="en-GB"/>
              </w:rPr>
            </w:pPr>
            <w:r w:rsidRPr="00711388">
              <w:rPr>
                <w:lang w:val="en-GB"/>
              </w:rPr>
              <w:t>C0100/R0010 to R0160</w:t>
            </w:r>
          </w:p>
        </w:tc>
        <w:tc>
          <w:tcPr>
            <w:tcW w:w="2415" w:type="dxa"/>
            <w:tcBorders>
              <w:top w:val="single" w:sz="2" w:space="0" w:color="auto"/>
              <w:left w:val="single" w:sz="2" w:space="0" w:color="auto"/>
              <w:bottom w:val="single" w:sz="2" w:space="0" w:color="auto"/>
              <w:right w:val="single" w:sz="2" w:space="0" w:color="auto"/>
            </w:tcBorders>
          </w:tcPr>
          <w:p w14:paraId="747E55FA" w14:textId="003AFC7F" w:rsidR="00872AFE" w:rsidRPr="00711388" w:rsidRDefault="00872AFE" w:rsidP="00567869">
            <w:pPr>
              <w:pStyle w:val="NormalLeft"/>
              <w:rPr>
                <w:lang w:val="en-GB"/>
              </w:rPr>
            </w:pPr>
            <w:r w:rsidRPr="00711388">
              <w:rPr>
                <w:lang w:val="en-GB"/>
              </w:rPr>
              <w:t xml:space="preserve">RBNS claims. Open Claims at the beginning of the year, Closed Claims at the end of the year, settled without any payment </w:t>
            </w:r>
            <w:r w:rsidR="00845F43" w:rsidRPr="00711388">
              <w:rPr>
                <w:lang w:val="en-GB"/>
              </w:rPr>
              <w:t>-</w:t>
            </w:r>
            <w:r w:rsidRPr="00711388">
              <w:rPr>
                <w:lang w:val="en-GB"/>
              </w:rPr>
              <w:t xml:space="preserve"> Gross RBNS at the beginning of the year referred to claims settled without any payment</w:t>
            </w:r>
          </w:p>
        </w:tc>
        <w:tc>
          <w:tcPr>
            <w:tcW w:w="5200" w:type="dxa"/>
            <w:tcBorders>
              <w:top w:val="single" w:sz="2" w:space="0" w:color="auto"/>
              <w:left w:val="single" w:sz="2" w:space="0" w:color="auto"/>
              <w:bottom w:val="single" w:sz="2" w:space="0" w:color="auto"/>
              <w:right w:val="single" w:sz="2" w:space="0" w:color="auto"/>
            </w:tcBorders>
          </w:tcPr>
          <w:p w14:paraId="2DB54A50" w14:textId="76832237" w:rsidR="00872AFE" w:rsidRPr="00711388" w:rsidRDefault="00872AFE" w:rsidP="00567869">
            <w:pPr>
              <w:pStyle w:val="NormalLeft"/>
              <w:rPr>
                <w:lang w:val="en-GB"/>
              </w:rPr>
            </w:pPr>
            <w:r w:rsidRPr="00711388">
              <w:rPr>
                <w:lang w:val="en-GB"/>
              </w:rPr>
              <w:t>The amount of gross RBNS Claims, net of salvage and subrogation, open at the beginning of the year and closed at the end of the year and settled without any payment,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1EF0A785"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01562492" w14:textId="77777777" w:rsidTr="00567869">
        <w:tc>
          <w:tcPr>
            <w:tcW w:w="1671" w:type="dxa"/>
            <w:tcBorders>
              <w:top w:val="single" w:sz="2" w:space="0" w:color="auto"/>
              <w:left w:val="single" w:sz="2" w:space="0" w:color="auto"/>
              <w:bottom w:val="single" w:sz="2" w:space="0" w:color="auto"/>
              <w:right w:val="single" w:sz="2" w:space="0" w:color="auto"/>
            </w:tcBorders>
          </w:tcPr>
          <w:p w14:paraId="60E14E9C" w14:textId="77777777" w:rsidR="00872AFE" w:rsidRPr="00711388" w:rsidRDefault="00872AFE" w:rsidP="00567869">
            <w:pPr>
              <w:pStyle w:val="NormalLeft"/>
              <w:rPr>
                <w:lang w:val="en-GB"/>
              </w:rPr>
            </w:pPr>
            <w:r w:rsidRPr="00711388">
              <w:rPr>
                <w:lang w:val="en-GB"/>
              </w:rPr>
              <w:t>C0110/R0010 to R0160</w:t>
            </w:r>
          </w:p>
        </w:tc>
        <w:tc>
          <w:tcPr>
            <w:tcW w:w="2415" w:type="dxa"/>
            <w:tcBorders>
              <w:top w:val="single" w:sz="2" w:space="0" w:color="auto"/>
              <w:left w:val="single" w:sz="2" w:space="0" w:color="auto"/>
              <w:bottom w:val="single" w:sz="2" w:space="0" w:color="auto"/>
              <w:right w:val="single" w:sz="2" w:space="0" w:color="auto"/>
            </w:tcBorders>
          </w:tcPr>
          <w:p w14:paraId="3E91A112" w14:textId="66EC24AF" w:rsidR="00872AFE" w:rsidRPr="00711388" w:rsidRDefault="00872AFE" w:rsidP="00567869">
            <w:pPr>
              <w:pStyle w:val="NormalLeft"/>
              <w:rPr>
                <w:lang w:val="en-GB"/>
              </w:rPr>
            </w:pPr>
            <w:r w:rsidRPr="00711388">
              <w:rPr>
                <w:lang w:val="en-GB"/>
              </w:rPr>
              <w:t xml:space="preserve">Claims reported during the year, Open Claims at the end of the year </w:t>
            </w:r>
            <w:r w:rsidR="00845F43" w:rsidRPr="00711388">
              <w:rPr>
                <w:lang w:val="en-GB"/>
              </w:rPr>
              <w:t>-</w:t>
            </w:r>
            <w:r w:rsidRPr="00711388">
              <w:rPr>
                <w:lang w:val="en-GB"/>
              </w:rPr>
              <w:t xml:space="preserve"> Number of claims</w:t>
            </w:r>
          </w:p>
        </w:tc>
        <w:tc>
          <w:tcPr>
            <w:tcW w:w="5200" w:type="dxa"/>
            <w:tcBorders>
              <w:top w:val="single" w:sz="2" w:space="0" w:color="auto"/>
              <w:left w:val="single" w:sz="2" w:space="0" w:color="auto"/>
              <w:bottom w:val="single" w:sz="2" w:space="0" w:color="auto"/>
              <w:right w:val="single" w:sz="2" w:space="0" w:color="auto"/>
            </w:tcBorders>
          </w:tcPr>
          <w:p w14:paraId="73DD06AE" w14:textId="0892EC9A" w:rsidR="00872AFE" w:rsidRPr="00711388" w:rsidRDefault="00872AFE" w:rsidP="00567869">
            <w:pPr>
              <w:pStyle w:val="NormalLeft"/>
              <w:rPr>
                <w:lang w:val="en-GB"/>
              </w:rPr>
            </w:pPr>
            <w:r w:rsidRPr="00711388">
              <w:rPr>
                <w:lang w:val="en-GB"/>
              </w:rPr>
              <w:t>The number of claims reported during the year and still open at the end of the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tc>
      </w:tr>
      <w:tr w:rsidR="00872AFE" w:rsidRPr="00711388" w14:paraId="65D8B52A" w14:textId="77777777" w:rsidTr="00567869">
        <w:tc>
          <w:tcPr>
            <w:tcW w:w="1671" w:type="dxa"/>
            <w:tcBorders>
              <w:top w:val="single" w:sz="2" w:space="0" w:color="auto"/>
              <w:left w:val="single" w:sz="2" w:space="0" w:color="auto"/>
              <w:bottom w:val="single" w:sz="2" w:space="0" w:color="auto"/>
              <w:right w:val="single" w:sz="2" w:space="0" w:color="auto"/>
            </w:tcBorders>
          </w:tcPr>
          <w:p w14:paraId="60C5A31E" w14:textId="77777777" w:rsidR="00872AFE" w:rsidRPr="00711388" w:rsidRDefault="00872AFE" w:rsidP="00567869">
            <w:pPr>
              <w:pStyle w:val="NormalLeft"/>
              <w:rPr>
                <w:lang w:val="en-GB"/>
              </w:rPr>
            </w:pPr>
            <w:r w:rsidRPr="00711388">
              <w:rPr>
                <w:lang w:val="en-GB"/>
              </w:rPr>
              <w:t>C0120/R0010 to R0160</w:t>
            </w:r>
          </w:p>
        </w:tc>
        <w:tc>
          <w:tcPr>
            <w:tcW w:w="2415" w:type="dxa"/>
            <w:tcBorders>
              <w:top w:val="single" w:sz="2" w:space="0" w:color="auto"/>
              <w:left w:val="single" w:sz="2" w:space="0" w:color="auto"/>
              <w:bottom w:val="single" w:sz="2" w:space="0" w:color="auto"/>
              <w:right w:val="single" w:sz="2" w:space="0" w:color="auto"/>
            </w:tcBorders>
          </w:tcPr>
          <w:p w14:paraId="190FAAF1" w14:textId="4B782D00" w:rsidR="00872AFE" w:rsidRPr="00711388" w:rsidRDefault="00872AFE" w:rsidP="00567869">
            <w:pPr>
              <w:pStyle w:val="NormalLeft"/>
              <w:rPr>
                <w:lang w:val="en-GB"/>
              </w:rPr>
            </w:pPr>
            <w:r w:rsidRPr="00711388">
              <w:rPr>
                <w:lang w:val="en-GB"/>
              </w:rPr>
              <w:t xml:space="preserve">Claims reported during the year, Open Claims at the end of the year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91D93DB" w14:textId="18D77D1E" w:rsidR="00872AFE" w:rsidRPr="00711388" w:rsidRDefault="00872AFE" w:rsidP="00567869">
            <w:pPr>
              <w:pStyle w:val="NormalLeft"/>
              <w:rPr>
                <w:lang w:val="en-GB"/>
              </w:rPr>
            </w:pPr>
            <w:r w:rsidRPr="00711388">
              <w:rPr>
                <w:lang w:val="en-GB"/>
              </w:rPr>
              <w:t>The amount of gross payments, net of salvage and subrogation, made during the current year regarding claims reported during the year and still open at the end of the reporting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4EBDE3CB"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15E8D423" w14:textId="77777777" w:rsidTr="00567869">
        <w:tc>
          <w:tcPr>
            <w:tcW w:w="1671" w:type="dxa"/>
            <w:tcBorders>
              <w:top w:val="single" w:sz="2" w:space="0" w:color="auto"/>
              <w:left w:val="single" w:sz="2" w:space="0" w:color="auto"/>
              <w:bottom w:val="single" w:sz="2" w:space="0" w:color="auto"/>
              <w:right w:val="single" w:sz="2" w:space="0" w:color="auto"/>
            </w:tcBorders>
          </w:tcPr>
          <w:p w14:paraId="45AB04F8" w14:textId="77777777" w:rsidR="00872AFE" w:rsidRPr="00711388" w:rsidRDefault="00872AFE" w:rsidP="00567869">
            <w:pPr>
              <w:pStyle w:val="NormalLeft"/>
              <w:rPr>
                <w:lang w:val="en-GB"/>
              </w:rPr>
            </w:pPr>
            <w:r w:rsidRPr="00711388">
              <w:rPr>
                <w:lang w:val="en-GB"/>
              </w:rPr>
              <w:t>C0130/R0010 to R0160</w:t>
            </w:r>
          </w:p>
        </w:tc>
        <w:tc>
          <w:tcPr>
            <w:tcW w:w="2415" w:type="dxa"/>
            <w:tcBorders>
              <w:top w:val="single" w:sz="2" w:space="0" w:color="auto"/>
              <w:left w:val="single" w:sz="2" w:space="0" w:color="auto"/>
              <w:bottom w:val="single" w:sz="2" w:space="0" w:color="auto"/>
              <w:right w:val="single" w:sz="2" w:space="0" w:color="auto"/>
            </w:tcBorders>
          </w:tcPr>
          <w:p w14:paraId="4CEA6979" w14:textId="66685F58" w:rsidR="00872AFE" w:rsidRPr="00711388" w:rsidRDefault="00872AFE" w:rsidP="00567869">
            <w:pPr>
              <w:pStyle w:val="NormalLeft"/>
              <w:rPr>
                <w:lang w:val="en-GB"/>
              </w:rPr>
            </w:pPr>
            <w:r w:rsidRPr="00711388">
              <w:rPr>
                <w:lang w:val="en-GB"/>
              </w:rPr>
              <w:t xml:space="preserve">Claims reported during the year, Open Claims at the end of the year </w:t>
            </w:r>
            <w:r w:rsidR="00845F43" w:rsidRPr="00711388">
              <w:rPr>
                <w:lang w:val="en-GB"/>
              </w:rPr>
              <w:t>-</w:t>
            </w:r>
            <w:r w:rsidRPr="00711388">
              <w:rPr>
                <w:lang w:val="en-GB"/>
              </w:rPr>
              <w:t xml:space="preserve">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57DD1674" w14:textId="2F22D10A" w:rsidR="00872AFE" w:rsidRPr="00711388" w:rsidRDefault="00872AFE" w:rsidP="00567869">
            <w:pPr>
              <w:pStyle w:val="NormalLeft"/>
              <w:rPr>
                <w:lang w:val="en-GB"/>
              </w:rPr>
            </w:pPr>
            <w:r w:rsidRPr="00711388">
              <w:rPr>
                <w:lang w:val="en-GB"/>
              </w:rPr>
              <w:t>The amount of gross RBNS Claims, net of salvage and subrogation, at the end of the period regarding claims reported during the year and still open at the end of the reporting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57B355A1"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2BDD66DB" w14:textId="77777777" w:rsidTr="00567869">
        <w:tc>
          <w:tcPr>
            <w:tcW w:w="1671" w:type="dxa"/>
            <w:tcBorders>
              <w:top w:val="single" w:sz="2" w:space="0" w:color="auto"/>
              <w:left w:val="single" w:sz="2" w:space="0" w:color="auto"/>
              <w:bottom w:val="single" w:sz="2" w:space="0" w:color="auto"/>
              <w:right w:val="single" w:sz="2" w:space="0" w:color="auto"/>
            </w:tcBorders>
          </w:tcPr>
          <w:p w14:paraId="201F039B" w14:textId="77777777" w:rsidR="00872AFE" w:rsidRPr="00711388" w:rsidRDefault="00872AFE" w:rsidP="00567869">
            <w:pPr>
              <w:pStyle w:val="NormalLeft"/>
              <w:rPr>
                <w:lang w:val="en-GB"/>
              </w:rPr>
            </w:pPr>
            <w:r w:rsidRPr="00711388">
              <w:rPr>
                <w:lang w:val="en-GB"/>
              </w:rPr>
              <w:lastRenderedPageBreak/>
              <w:t>C0140/R0010 to R0160</w:t>
            </w:r>
          </w:p>
        </w:tc>
        <w:tc>
          <w:tcPr>
            <w:tcW w:w="2415" w:type="dxa"/>
            <w:tcBorders>
              <w:top w:val="single" w:sz="2" w:space="0" w:color="auto"/>
              <w:left w:val="single" w:sz="2" w:space="0" w:color="auto"/>
              <w:bottom w:val="single" w:sz="2" w:space="0" w:color="auto"/>
              <w:right w:val="single" w:sz="2" w:space="0" w:color="auto"/>
            </w:tcBorders>
          </w:tcPr>
          <w:p w14:paraId="60DA1052" w14:textId="2823B1D7" w:rsidR="00872AFE" w:rsidRPr="00711388" w:rsidRDefault="00872AFE" w:rsidP="00567869">
            <w:pPr>
              <w:pStyle w:val="NormalLeft"/>
              <w:rPr>
                <w:lang w:val="en-GB"/>
              </w:rPr>
            </w:pPr>
            <w:r w:rsidRPr="00711388">
              <w:rPr>
                <w:lang w:val="en-GB"/>
              </w:rPr>
              <w:t xml:space="preserve">Claims reported during the year, Closed Claims at the end of the year, settled with payment </w:t>
            </w:r>
            <w:r w:rsidR="00845F43" w:rsidRPr="00711388">
              <w:rPr>
                <w:lang w:val="en-GB"/>
              </w:rPr>
              <w:t>-</w:t>
            </w:r>
            <w:r w:rsidRPr="00711388">
              <w:rPr>
                <w:lang w:val="en-GB"/>
              </w:rPr>
              <w:t xml:space="preserve">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28B110C7" w14:textId="0040B625" w:rsidR="00872AFE" w:rsidRPr="00711388" w:rsidRDefault="00872AFE" w:rsidP="00567869">
            <w:pPr>
              <w:pStyle w:val="NormalLeft"/>
              <w:rPr>
                <w:lang w:val="en-GB"/>
              </w:rPr>
            </w:pPr>
            <w:r w:rsidRPr="00711388">
              <w:rPr>
                <w:lang w:val="en-GB"/>
              </w:rPr>
              <w:t>The number of Claims reported during the year and closed at the end of the year and settled with payments,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tc>
      </w:tr>
      <w:tr w:rsidR="00872AFE" w:rsidRPr="00711388" w14:paraId="503A9F20" w14:textId="77777777" w:rsidTr="00567869">
        <w:tc>
          <w:tcPr>
            <w:tcW w:w="1671" w:type="dxa"/>
            <w:tcBorders>
              <w:top w:val="single" w:sz="2" w:space="0" w:color="auto"/>
              <w:left w:val="single" w:sz="2" w:space="0" w:color="auto"/>
              <w:bottom w:val="single" w:sz="2" w:space="0" w:color="auto"/>
              <w:right w:val="single" w:sz="2" w:space="0" w:color="auto"/>
            </w:tcBorders>
          </w:tcPr>
          <w:p w14:paraId="67BF9AC0" w14:textId="77777777" w:rsidR="00872AFE" w:rsidRPr="00711388" w:rsidRDefault="00872AFE" w:rsidP="00567869">
            <w:pPr>
              <w:pStyle w:val="NormalLeft"/>
              <w:rPr>
                <w:lang w:val="en-GB"/>
              </w:rPr>
            </w:pPr>
            <w:r w:rsidRPr="00711388">
              <w:rPr>
                <w:lang w:val="en-GB"/>
              </w:rPr>
              <w:t>C0150/R0010 to R0160</w:t>
            </w:r>
          </w:p>
        </w:tc>
        <w:tc>
          <w:tcPr>
            <w:tcW w:w="2415" w:type="dxa"/>
            <w:tcBorders>
              <w:top w:val="single" w:sz="2" w:space="0" w:color="auto"/>
              <w:left w:val="single" w:sz="2" w:space="0" w:color="auto"/>
              <w:bottom w:val="single" w:sz="2" w:space="0" w:color="auto"/>
              <w:right w:val="single" w:sz="2" w:space="0" w:color="auto"/>
            </w:tcBorders>
          </w:tcPr>
          <w:p w14:paraId="3CA0A49F" w14:textId="12C73545" w:rsidR="00872AFE" w:rsidRPr="00711388" w:rsidRDefault="00872AFE" w:rsidP="00567869">
            <w:pPr>
              <w:pStyle w:val="NormalLeft"/>
              <w:rPr>
                <w:lang w:val="en-GB"/>
              </w:rPr>
            </w:pPr>
            <w:r w:rsidRPr="00711388">
              <w:rPr>
                <w:lang w:val="en-GB"/>
              </w:rPr>
              <w:t xml:space="preserve">Claims reported during the year, Closed Claims at the end of the year, settled with payment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79D83EAD" w14:textId="5C8C6A06" w:rsidR="00872AFE" w:rsidRPr="00711388" w:rsidRDefault="00872AFE" w:rsidP="00567869">
            <w:pPr>
              <w:pStyle w:val="NormalLeft"/>
              <w:rPr>
                <w:lang w:val="en-GB"/>
              </w:rPr>
            </w:pPr>
            <w:r w:rsidRPr="00711388">
              <w:rPr>
                <w:lang w:val="en-GB"/>
              </w:rPr>
              <w:t>The amount of gross payments, net of salvage and subrogation, made during the current year regarding claims reported during the year and closed at the end of the year and settled with payments,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77E967A8"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5E0A31A6" w14:textId="77777777" w:rsidTr="00567869">
        <w:tc>
          <w:tcPr>
            <w:tcW w:w="1671" w:type="dxa"/>
            <w:tcBorders>
              <w:top w:val="single" w:sz="2" w:space="0" w:color="auto"/>
              <w:left w:val="single" w:sz="2" w:space="0" w:color="auto"/>
              <w:bottom w:val="single" w:sz="2" w:space="0" w:color="auto"/>
              <w:right w:val="single" w:sz="2" w:space="0" w:color="auto"/>
            </w:tcBorders>
          </w:tcPr>
          <w:p w14:paraId="73F77BA5" w14:textId="77777777" w:rsidR="00872AFE" w:rsidRPr="00711388" w:rsidRDefault="00872AFE" w:rsidP="00567869">
            <w:pPr>
              <w:pStyle w:val="NormalLeft"/>
              <w:rPr>
                <w:lang w:val="en-GB"/>
              </w:rPr>
            </w:pPr>
            <w:r w:rsidRPr="00711388">
              <w:rPr>
                <w:lang w:val="en-GB"/>
              </w:rPr>
              <w:t>C0160/R0010 to R0160</w:t>
            </w:r>
          </w:p>
        </w:tc>
        <w:tc>
          <w:tcPr>
            <w:tcW w:w="2415" w:type="dxa"/>
            <w:tcBorders>
              <w:top w:val="single" w:sz="2" w:space="0" w:color="auto"/>
              <w:left w:val="single" w:sz="2" w:space="0" w:color="auto"/>
              <w:bottom w:val="single" w:sz="2" w:space="0" w:color="auto"/>
              <w:right w:val="single" w:sz="2" w:space="0" w:color="auto"/>
            </w:tcBorders>
          </w:tcPr>
          <w:p w14:paraId="784F4DCB" w14:textId="38F06BE5" w:rsidR="00872AFE" w:rsidRPr="00711388" w:rsidRDefault="00872AFE" w:rsidP="00567869">
            <w:pPr>
              <w:pStyle w:val="NormalLeft"/>
              <w:rPr>
                <w:lang w:val="en-GB"/>
              </w:rPr>
            </w:pPr>
            <w:r w:rsidRPr="00711388">
              <w:rPr>
                <w:lang w:val="en-GB"/>
              </w:rPr>
              <w:t xml:space="preserve">Claims reported during the year, Closed Claims at the end of the year, settled without any payment </w:t>
            </w:r>
            <w:r w:rsidR="00845F43" w:rsidRPr="00711388">
              <w:rPr>
                <w:lang w:val="en-GB"/>
              </w:rPr>
              <w:t>-</w:t>
            </w:r>
            <w:r w:rsidRPr="00711388">
              <w:rPr>
                <w:lang w:val="en-GB"/>
              </w:rPr>
              <w:t xml:space="preserve">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15685178" w14:textId="71F6FBD5" w:rsidR="00872AFE" w:rsidRPr="00711388" w:rsidRDefault="00872AFE" w:rsidP="00567869">
            <w:pPr>
              <w:pStyle w:val="NormalLeft"/>
              <w:rPr>
                <w:lang w:val="en-GB"/>
              </w:rPr>
            </w:pPr>
            <w:r w:rsidRPr="00711388">
              <w:rPr>
                <w:lang w:val="en-GB"/>
              </w:rPr>
              <w:t>The number of Claims reported during the year and closed at the end of the year and settled without any payment,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tc>
      </w:tr>
      <w:tr w:rsidR="00872AFE" w:rsidRPr="00711388" w14:paraId="2812C1AA" w14:textId="77777777" w:rsidTr="00567869">
        <w:tc>
          <w:tcPr>
            <w:tcW w:w="1671" w:type="dxa"/>
            <w:tcBorders>
              <w:top w:val="single" w:sz="2" w:space="0" w:color="auto"/>
              <w:left w:val="single" w:sz="2" w:space="0" w:color="auto"/>
              <w:bottom w:val="single" w:sz="2" w:space="0" w:color="auto"/>
              <w:right w:val="single" w:sz="2" w:space="0" w:color="auto"/>
            </w:tcBorders>
          </w:tcPr>
          <w:p w14:paraId="481F8AF7" w14:textId="77777777" w:rsidR="00872AFE" w:rsidRPr="00711388" w:rsidRDefault="00872AFE" w:rsidP="00567869">
            <w:pPr>
              <w:pStyle w:val="NormalLeft"/>
              <w:rPr>
                <w:lang w:val="en-GB"/>
              </w:rPr>
            </w:pPr>
            <w:r w:rsidRPr="00711388">
              <w:rPr>
                <w:lang w:val="en-GB"/>
              </w:rPr>
              <w:t>C0170/R0010 to R0160</w:t>
            </w:r>
          </w:p>
        </w:tc>
        <w:tc>
          <w:tcPr>
            <w:tcW w:w="2415" w:type="dxa"/>
            <w:tcBorders>
              <w:top w:val="single" w:sz="2" w:space="0" w:color="auto"/>
              <w:left w:val="single" w:sz="2" w:space="0" w:color="auto"/>
              <w:bottom w:val="single" w:sz="2" w:space="0" w:color="auto"/>
              <w:right w:val="single" w:sz="2" w:space="0" w:color="auto"/>
            </w:tcBorders>
          </w:tcPr>
          <w:p w14:paraId="7D230184" w14:textId="01E8C284" w:rsidR="00872AFE" w:rsidRPr="00711388" w:rsidRDefault="00872AFE" w:rsidP="00567869">
            <w:pPr>
              <w:pStyle w:val="NormalLeft"/>
              <w:rPr>
                <w:lang w:val="en-GB"/>
              </w:rPr>
            </w:pPr>
            <w:r w:rsidRPr="00711388">
              <w:rPr>
                <w:lang w:val="en-GB"/>
              </w:rPr>
              <w:t xml:space="preserve">Reopen claims during the year, Open Claims at the end of the year </w:t>
            </w:r>
            <w:r w:rsidR="00845F43" w:rsidRPr="00711388">
              <w:rPr>
                <w:lang w:val="en-GB"/>
              </w:rPr>
              <w:t>-</w:t>
            </w:r>
            <w:r w:rsidRPr="00711388">
              <w:rPr>
                <w:lang w:val="en-GB"/>
              </w:rPr>
              <w:t xml:space="preserve"> Number of claims</w:t>
            </w:r>
          </w:p>
        </w:tc>
        <w:tc>
          <w:tcPr>
            <w:tcW w:w="5200" w:type="dxa"/>
            <w:tcBorders>
              <w:top w:val="single" w:sz="2" w:space="0" w:color="auto"/>
              <w:left w:val="single" w:sz="2" w:space="0" w:color="auto"/>
              <w:bottom w:val="single" w:sz="2" w:space="0" w:color="auto"/>
              <w:right w:val="single" w:sz="2" w:space="0" w:color="auto"/>
            </w:tcBorders>
          </w:tcPr>
          <w:p w14:paraId="42FE1259" w14:textId="62C7F198" w:rsidR="00872AFE" w:rsidRPr="00711388" w:rsidRDefault="00872AFE" w:rsidP="00567869">
            <w:pPr>
              <w:pStyle w:val="NormalLeft"/>
              <w:rPr>
                <w:lang w:val="en-GB"/>
              </w:rPr>
            </w:pPr>
            <w:r w:rsidRPr="00711388">
              <w:rPr>
                <w:lang w:val="en-GB"/>
              </w:rPr>
              <w:t>The number of Claims reopened during the year and still open at the end of the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tc>
      </w:tr>
      <w:tr w:rsidR="00872AFE" w:rsidRPr="00711388" w14:paraId="238E0C25" w14:textId="77777777" w:rsidTr="00567869">
        <w:tc>
          <w:tcPr>
            <w:tcW w:w="1671" w:type="dxa"/>
            <w:tcBorders>
              <w:top w:val="single" w:sz="2" w:space="0" w:color="auto"/>
              <w:left w:val="single" w:sz="2" w:space="0" w:color="auto"/>
              <w:bottom w:val="single" w:sz="2" w:space="0" w:color="auto"/>
              <w:right w:val="single" w:sz="2" w:space="0" w:color="auto"/>
            </w:tcBorders>
          </w:tcPr>
          <w:p w14:paraId="729C6EB9" w14:textId="77777777" w:rsidR="00872AFE" w:rsidRPr="00711388" w:rsidRDefault="00872AFE" w:rsidP="00567869">
            <w:pPr>
              <w:pStyle w:val="NormalLeft"/>
              <w:rPr>
                <w:lang w:val="en-GB"/>
              </w:rPr>
            </w:pPr>
            <w:r w:rsidRPr="00711388">
              <w:rPr>
                <w:lang w:val="en-GB"/>
              </w:rPr>
              <w:t>C0180/R0010 to R0160</w:t>
            </w:r>
          </w:p>
        </w:tc>
        <w:tc>
          <w:tcPr>
            <w:tcW w:w="2415" w:type="dxa"/>
            <w:tcBorders>
              <w:top w:val="single" w:sz="2" w:space="0" w:color="auto"/>
              <w:left w:val="single" w:sz="2" w:space="0" w:color="auto"/>
              <w:bottom w:val="single" w:sz="2" w:space="0" w:color="auto"/>
              <w:right w:val="single" w:sz="2" w:space="0" w:color="auto"/>
            </w:tcBorders>
          </w:tcPr>
          <w:p w14:paraId="7650927C" w14:textId="5E45C1B3" w:rsidR="00872AFE" w:rsidRPr="00711388" w:rsidRDefault="00872AFE" w:rsidP="00567869">
            <w:pPr>
              <w:pStyle w:val="NormalLeft"/>
              <w:rPr>
                <w:lang w:val="en-GB"/>
              </w:rPr>
            </w:pPr>
            <w:r w:rsidRPr="00711388">
              <w:rPr>
                <w:lang w:val="en-GB"/>
              </w:rPr>
              <w:t xml:space="preserve">Reopen claims during the year, Open Claims at the end of the year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0C1092D1" w14:textId="448C1669" w:rsidR="00872AFE" w:rsidRPr="00711388" w:rsidRDefault="00872AFE" w:rsidP="00567869">
            <w:pPr>
              <w:pStyle w:val="NormalLeft"/>
              <w:rPr>
                <w:lang w:val="en-GB"/>
              </w:rPr>
            </w:pPr>
            <w:r w:rsidRPr="00711388">
              <w:rPr>
                <w:lang w:val="en-GB"/>
              </w:rPr>
              <w:t>The amount of gross payments, net of salvage and subrogation, made during the current year regarding claims reopened during the year and still open at the end of the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72DD0176" w14:textId="77777777" w:rsidR="00872AFE" w:rsidRPr="00711388" w:rsidRDefault="00872AFE" w:rsidP="00567869">
            <w:pPr>
              <w:pStyle w:val="NormalLeft"/>
              <w:rPr>
                <w:lang w:val="en-GB"/>
              </w:rPr>
            </w:pPr>
            <w:r w:rsidRPr="00711388">
              <w:rPr>
                <w:lang w:val="en-GB"/>
              </w:rPr>
              <w:lastRenderedPageBreak/>
              <w:t>The amount includes all the elements that compose the claim itself but excludes any expenses except those attributable to specific claims.</w:t>
            </w:r>
          </w:p>
        </w:tc>
      </w:tr>
      <w:tr w:rsidR="00872AFE" w:rsidRPr="00711388" w14:paraId="275C9C94" w14:textId="77777777" w:rsidTr="00567869">
        <w:tc>
          <w:tcPr>
            <w:tcW w:w="1671" w:type="dxa"/>
            <w:tcBorders>
              <w:top w:val="single" w:sz="2" w:space="0" w:color="auto"/>
              <w:left w:val="single" w:sz="2" w:space="0" w:color="auto"/>
              <w:bottom w:val="single" w:sz="2" w:space="0" w:color="auto"/>
              <w:right w:val="single" w:sz="2" w:space="0" w:color="auto"/>
            </w:tcBorders>
          </w:tcPr>
          <w:p w14:paraId="1B74C016" w14:textId="77777777" w:rsidR="00872AFE" w:rsidRPr="00711388" w:rsidRDefault="00872AFE" w:rsidP="00567869">
            <w:pPr>
              <w:pStyle w:val="NormalLeft"/>
              <w:rPr>
                <w:lang w:val="en-GB"/>
              </w:rPr>
            </w:pPr>
            <w:r w:rsidRPr="00711388">
              <w:rPr>
                <w:lang w:val="en-GB"/>
              </w:rPr>
              <w:lastRenderedPageBreak/>
              <w:t>C0190/R0010 to R0160</w:t>
            </w:r>
          </w:p>
        </w:tc>
        <w:tc>
          <w:tcPr>
            <w:tcW w:w="2415" w:type="dxa"/>
            <w:tcBorders>
              <w:top w:val="single" w:sz="2" w:space="0" w:color="auto"/>
              <w:left w:val="single" w:sz="2" w:space="0" w:color="auto"/>
              <w:bottom w:val="single" w:sz="2" w:space="0" w:color="auto"/>
              <w:right w:val="single" w:sz="2" w:space="0" w:color="auto"/>
            </w:tcBorders>
          </w:tcPr>
          <w:p w14:paraId="68F9BAE5" w14:textId="643DC352" w:rsidR="00872AFE" w:rsidRPr="00711388" w:rsidRDefault="00872AFE" w:rsidP="00567869">
            <w:pPr>
              <w:pStyle w:val="NormalLeft"/>
              <w:rPr>
                <w:lang w:val="en-GB"/>
              </w:rPr>
            </w:pPr>
            <w:r w:rsidRPr="00711388">
              <w:rPr>
                <w:lang w:val="en-GB"/>
              </w:rPr>
              <w:t xml:space="preserve">Reopen claims during the year, Open Claims at the end of the year </w:t>
            </w:r>
            <w:r w:rsidR="00845F43" w:rsidRPr="00711388">
              <w:rPr>
                <w:lang w:val="en-GB"/>
              </w:rPr>
              <w:t>-</w:t>
            </w:r>
            <w:r w:rsidRPr="00711388">
              <w:rPr>
                <w:lang w:val="en-GB"/>
              </w:rPr>
              <w:t xml:space="preserve">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4F83D827" w14:textId="095C8F51" w:rsidR="00872AFE" w:rsidRPr="00711388" w:rsidRDefault="00872AFE" w:rsidP="00567869">
            <w:pPr>
              <w:pStyle w:val="NormalLeft"/>
              <w:rPr>
                <w:lang w:val="en-GB"/>
              </w:rPr>
            </w:pPr>
            <w:r w:rsidRPr="00711388">
              <w:rPr>
                <w:lang w:val="en-GB"/>
              </w:rPr>
              <w:t>The amount of gross RBNS Claims, net of salvage and subrogation, at the end of the period regarding claims reopened during the year and still open at the end of the year,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10083EC4"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19C6B5F1" w14:textId="77777777" w:rsidTr="00567869">
        <w:tc>
          <w:tcPr>
            <w:tcW w:w="1671" w:type="dxa"/>
            <w:tcBorders>
              <w:top w:val="single" w:sz="2" w:space="0" w:color="auto"/>
              <w:left w:val="single" w:sz="2" w:space="0" w:color="auto"/>
              <w:bottom w:val="single" w:sz="2" w:space="0" w:color="auto"/>
              <w:right w:val="single" w:sz="2" w:space="0" w:color="auto"/>
            </w:tcBorders>
          </w:tcPr>
          <w:p w14:paraId="26EF9629" w14:textId="77777777" w:rsidR="00872AFE" w:rsidRPr="00711388" w:rsidRDefault="00872AFE" w:rsidP="00567869">
            <w:pPr>
              <w:pStyle w:val="NormalLeft"/>
              <w:rPr>
                <w:lang w:val="en-GB"/>
              </w:rPr>
            </w:pPr>
            <w:r w:rsidRPr="00711388">
              <w:rPr>
                <w:lang w:val="en-GB"/>
              </w:rPr>
              <w:t>C0200/R0010 to R0160</w:t>
            </w:r>
          </w:p>
        </w:tc>
        <w:tc>
          <w:tcPr>
            <w:tcW w:w="2415" w:type="dxa"/>
            <w:tcBorders>
              <w:top w:val="single" w:sz="2" w:space="0" w:color="auto"/>
              <w:left w:val="single" w:sz="2" w:space="0" w:color="auto"/>
              <w:bottom w:val="single" w:sz="2" w:space="0" w:color="auto"/>
              <w:right w:val="single" w:sz="2" w:space="0" w:color="auto"/>
            </w:tcBorders>
          </w:tcPr>
          <w:p w14:paraId="506065CE" w14:textId="7BA844BB" w:rsidR="00872AFE" w:rsidRPr="00711388" w:rsidRDefault="00872AFE" w:rsidP="00567869">
            <w:pPr>
              <w:pStyle w:val="NormalLeft"/>
              <w:rPr>
                <w:lang w:val="en-GB"/>
              </w:rPr>
            </w:pPr>
            <w:r w:rsidRPr="00711388">
              <w:rPr>
                <w:lang w:val="en-GB"/>
              </w:rPr>
              <w:t xml:space="preserve">Reopen claims during the year, Closed Claims at the end of the period </w:t>
            </w:r>
            <w:r w:rsidR="00845F43" w:rsidRPr="00711388">
              <w:rPr>
                <w:lang w:val="en-GB"/>
              </w:rPr>
              <w:t>-</w:t>
            </w:r>
            <w:r w:rsidRPr="00711388">
              <w:rPr>
                <w:lang w:val="en-GB"/>
              </w:rPr>
              <w:t xml:space="preserve">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1D2E718B" w14:textId="53BDBBEC" w:rsidR="00872AFE" w:rsidRPr="00711388" w:rsidRDefault="00872AFE" w:rsidP="00567869">
            <w:pPr>
              <w:pStyle w:val="NormalLeft"/>
              <w:rPr>
                <w:lang w:val="en-GB"/>
              </w:rPr>
            </w:pPr>
            <w:r w:rsidRPr="00711388">
              <w:rPr>
                <w:lang w:val="en-GB"/>
              </w:rPr>
              <w:t>The number of Claims reopened during the year and closed at the end of the year and ended with payments,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tc>
      </w:tr>
      <w:tr w:rsidR="00872AFE" w:rsidRPr="00711388" w14:paraId="67E2243F" w14:textId="77777777" w:rsidTr="00567869">
        <w:tc>
          <w:tcPr>
            <w:tcW w:w="1671" w:type="dxa"/>
            <w:tcBorders>
              <w:top w:val="single" w:sz="2" w:space="0" w:color="auto"/>
              <w:left w:val="single" w:sz="2" w:space="0" w:color="auto"/>
              <w:bottom w:val="single" w:sz="2" w:space="0" w:color="auto"/>
              <w:right w:val="single" w:sz="2" w:space="0" w:color="auto"/>
            </w:tcBorders>
          </w:tcPr>
          <w:p w14:paraId="773EAD39" w14:textId="77777777" w:rsidR="00872AFE" w:rsidRPr="00711388" w:rsidRDefault="00872AFE" w:rsidP="00567869">
            <w:pPr>
              <w:pStyle w:val="NormalLeft"/>
              <w:rPr>
                <w:lang w:val="en-GB"/>
              </w:rPr>
            </w:pPr>
            <w:r w:rsidRPr="00711388">
              <w:rPr>
                <w:lang w:val="en-GB"/>
              </w:rPr>
              <w:t>C0210/R0010 to R0160</w:t>
            </w:r>
          </w:p>
        </w:tc>
        <w:tc>
          <w:tcPr>
            <w:tcW w:w="2415" w:type="dxa"/>
            <w:tcBorders>
              <w:top w:val="single" w:sz="2" w:space="0" w:color="auto"/>
              <w:left w:val="single" w:sz="2" w:space="0" w:color="auto"/>
              <w:bottom w:val="single" w:sz="2" w:space="0" w:color="auto"/>
              <w:right w:val="single" w:sz="2" w:space="0" w:color="auto"/>
            </w:tcBorders>
          </w:tcPr>
          <w:p w14:paraId="3A885945" w14:textId="1C850A05" w:rsidR="00872AFE" w:rsidRPr="00711388" w:rsidRDefault="00872AFE" w:rsidP="00567869">
            <w:pPr>
              <w:pStyle w:val="NormalLeft"/>
              <w:rPr>
                <w:lang w:val="en-GB"/>
              </w:rPr>
            </w:pPr>
            <w:r w:rsidRPr="00711388">
              <w:rPr>
                <w:lang w:val="en-GB"/>
              </w:rPr>
              <w:t xml:space="preserve">Reopen claims during the year, Closed Claims at the end of the period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1BD585C2" w14:textId="248113E7" w:rsidR="00872AFE" w:rsidRPr="00711388" w:rsidRDefault="00872AFE" w:rsidP="00567869">
            <w:pPr>
              <w:pStyle w:val="NormalLeft"/>
              <w:rPr>
                <w:lang w:val="en-GB"/>
              </w:rPr>
            </w:pPr>
            <w:r w:rsidRPr="00711388">
              <w:rPr>
                <w:lang w:val="en-GB"/>
              </w:rPr>
              <w:t>The amount of gross payments, net of salvage and subrogation, made during the current year regarding claims reopened during the year and closed at the end of the year with payments, by accident/underwriting years from the year N</w:t>
            </w:r>
            <w:r w:rsidR="00711388" w:rsidRPr="00711388">
              <w:rPr>
                <w:lang w:val="en-GB"/>
              </w:rPr>
              <w:t>-</w:t>
            </w:r>
            <w:r w:rsidRPr="00711388">
              <w:rPr>
                <w:lang w:val="en-GB"/>
              </w:rPr>
              <w:t>1 (the year before the reporting year) to N</w:t>
            </w:r>
            <w:r w:rsidR="00711388" w:rsidRPr="00711388">
              <w:rPr>
                <w:lang w:val="en-GB"/>
              </w:rPr>
              <w:t>-</w:t>
            </w:r>
            <w:r w:rsidRPr="00711388">
              <w:rPr>
                <w:lang w:val="en-GB"/>
              </w:rPr>
              <w:t>14, amount of all previous reporting periods prior to N</w:t>
            </w:r>
            <w:r w:rsidR="00711388" w:rsidRPr="00711388">
              <w:rPr>
                <w:lang w:val="en-GB"/>
              </w:rPr>
              <w:t>-</w:t>
            </w:r>
            <w:r w:rsidRPr="00711388">
              <w:rPr>
                <w:lang w:val="en-GB"/>
              </w:rPr>
              <w:t>14 and the total of all the years from N</w:t>
            </w:r>
            <w:r w:rsidR="00711388" w:rsidRPr="00711388">
              <w:rPr>
                <w:lang w:val="en-GB"/>
              </w:rPr>
              <w:t>-</w:t>
            </w:r>
            <w:r w:rsidRPr="00711388">
              <w:rPr>
                <w:lang w:val="en-GB"/>
              </w:rPr>
              <w:t>1 to prior to year N</w:t>
            </w:r>
            <w:r w:rsidR="00711388" w:rsidRPr="00711388">
              <w:rPr>
                <w:lang w:val="en-GB"/>
              </w:rPr>
              <w:t>-</w:t>
            </w:r>
            <w:r w:rsidRPr="00711388">
              <w:rPr>
                <w:lang w:val="en-GB"/>
              </w:rPr>
              <w:t>14.</w:t>
            </w:r>
          </w:p>
          <w:p w14:paraId="69792736"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5BD81B97" w14:textId="77777777" w:rsidTr="00567869">
        <w:tc>
          <w:tcPr>
            <w:tcW w:w="1671" w:type="dxa"/>
            <w:tcBorders>
              <w:top w:val="single" w:sz="2" w:space="0" w:color="auto"/>
              <w:left w:val="single" w:sz="2" w:space="0" w:color="auto"/>
              <w:bottom w:val="single" w:sz="2" w:space="0" w:color="auto"/>
              <w:right w:val="single" w:sz="2" w:space="0" w:color="auto"/>
            </w:tcBorders>
          </w:tcPr>
          <w:p w14:paraId="699578B9" w14:textId="77777777" w:rsidR="00872AFE" w:rsidRPr="00711388" w:rsidRDefault="00872AFE" w:rsidP="00567869">
            <w:pPr>
              <w:pStyle w:val="NormalLeft"/>
              <w:rPr>
                <w:lang w:val="en-GB"/>
              </w:rPr>
            </w:pPr>
            <w:r w:rsidRPr="00711388">
              <w:rPr>
                <w:lang w:val="en-GB"/>
              </w:rPr>
              <w:t>C0110/R0170</w:t>
            </w:r>
          </w:p>
        </w:tc>
        <w:tc>
          <w:tcPr>
            <w:tcW w:w="2415" w:type="dxa"/>
            <w:tcBorders>
              <w:top w:val="single" w:sz="2" w:space="0" w:color="auto"/>
              <w:left w:val="single" w:sz="2" w:space="0" w:color="auto"/>
              <w:bottom w:val="single" w:sz="2" w:space="0" w:color="auto"/>
              <w:right w:val="single" w:sz="2" w:space="0" w:color="auto"/>
            </w:tcBorders>
          </w:tcPr>
          <w:p w14:paraId="26454A5E" w14:textId="02C3C5D3" w:rsidR="00872AFE" w:rsidRPr="00711388" w:rsidRDefault="00872AFE" w:rsidP="00567869">
            <w:pPr>
              <w:pStyle w:val="NormalLeft"/>
              <w:rPr>
                <w:lang w:val="en-GB"/>
              </w:rPr>
            </w:pPr>
            <w:r w:rsidRPr="00711388">
              <w:rPr>
                <w:lang w:val="en-GB"/>
              </w:rPr>
              <w:t xml:space="preserve">Claims reported during the year, Open Claims at the end of the year </w:t>
            </w:r>
            <w:r w:rsidR="00845F43" w:rsidRPr="00711388">
              <w:rPr>
                <w:lang w:val="en-GB"/>
              </w:rPr>
              <w:t>-</w:t>
            </w:r>
            <w:r w:rsidRPr="00711388">
              <w:rPr>
                <w:lang w:val="en-GB"/>
              </w:rPr>
              <w:t xml:space="preserve"> Number of claims</w:t>
            </w:r>
          </w:p>
        </w:tc>
        <w:tc>
          <w:tcPr>
            <w:tcW w:w="5200" w:type="dxa"/>
            <w:tcBorders>
              <w:top w:val="single" w:sz="2" w:space="0" w:color="auto"/>
              <w:left w:val="single" w:sz="2" w:space="0" w:color="auto"/>
              <w:bottom w:val="single" w:sz="2" w:space="0" w:color="auto"/>
              <w:right w:val="single" w:sz="2" w:space="0" w:color="auto"/>
            </w:tcBorders>
          </w:tcPr>
          <w:p w14:paraId="4B42C6F9" w14:textId="77777777" w:rsidR="00872AFE" w:rsidRPr="00711388" w:rsidRDefault="00872AFE" w:rsidP="00567869">
            <w:pPr>
              <w:pStyle w:val="NormalLeft"/>
              <w:rPr>
                <w:lang w:val="en-GB"/>
              </w:rPr>
            </w:pPr>
            <w:r w:rsidRPr="00711388">
              <w:rPr>
                <w:lang w:val="en-GB"/>
              </w:rPr>
              <w:t>The number of claims reported during the year and still open at the end of the year, for the accident/underwriting year, regarding the reporting year N.</w:t>
            </w:r>
          </w:p>
        </w:tc>
      </w:tr>
      <w:tr w:rsidR="00872AFE" w:rsidRPr="00711388" w14:paraId="577DC33F" w14:textId="77777777" w:rsidTr="00567869">
        <w:tc>
          <w:tcPr>
            <w:tcW w:w="1671" w:type="dxa"/>
            <w:tcBorders>
              <w:top w:val="single" w:sz="2" w:space="0" w:color="auto"/>
              <w:left w:val="single" w:sz="2" w:space="0" w:color="auto"/>
              <w:bottom w:val="single" w:sz="2" w:space="0" w:color="auto"/>
              <w:right w:val="single" w:sz="2" w:space="0" w:color="auto"/>
            </w:tcBorders>
          </w:tcPr>
          <w:p w14:paraId="0CA76798" w14:textId="77777777" w:rsidR="00872AFE" w:rsidRPr="00711388" w:rsidRDefault="00872AFE" w:rsidP="00567869">
            <w:pPr>
              <w:pStyle w:val="NormalLeft"/>
              <w:rPr>
                <w:lang w:val="en-GB"/>
              </w:rPr>
            </w:pPr>
            <w:r w:rsidRPr="00711388">
              <w:rPr>
                <w:lang w:val="en-GB"/>
              </w:rPr>
              <w:t>C0120/R0170</w:t>
            </w:r>
          </w:p>
        </w:tc>
        <w:tc>
          <w:tcPr>
            <w:tcW w:w="2415" w:type="dxa"/>
            <w:tcBorders>
              <w:top w:val="single" w:sz="2" w:space="0" w:color="auto"/>
              <w:left w:val="single" w:sz="2" w:space="0" w:color="auto"/>
              <w:bottom w:val="single" w:sz="2" w:space="0" w:color="auto"/>
              <w:right w:val="single" w:sz="2" w:space="0" w:color="auto"/>
            </w:tcBorders>
          </w:tcPr>
          <w:p w14:paraId="0D3DEFBD" w14:textId="3FF97E15" w:rsidR="00872AFE" w:rsidRPr="00711388" w:rsidRDefault="00872AFE" w:rsidP="00567869">
            <w:pPr>
              <w:pStyle w:val="NormalLeft"/>
              <w:rPr>
                <w:lang w:val="en-GB"/>
              </w:rPr>
            </w:pPr>
            <w:r w:rsidRPr="00711388">
              <w:rPr>
                <w:lang w:val="en-GB"/>
              </w:rPr>
              <w:t xml:space="preserve">Claims reported during the year, Open Claims at the end of the year </w:t>
            </w:r>
            <w:r w:rsidR="00845F43" w:rsidRPr="00711388">
              <w:rPr>
                <w:lang w:val="en-GB"/>
              </w:rPr>
              <w:t>-</w:t>
            </w:r>
            <w:r w:rsidRPr="00711388">
              <w:rPr>
                <w:lang w:val="en-GB"/>
              </w:rPr>
              <w:t xml:space="preserve"> Gross </w:t>
            </w:r>
            <w:r w:rsidRPr="00711388">
              <w:rPr>
                <w:lang w:val="en-GB"/>
              </w:rPr>
              <w:lastRenderedPageBreak/>
              <w:t>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1C22DE02" w14:textId="77777777" w:rsidR="00872AFE" w:rsidRPr="00711388" w:rsidRDefault="00872AFE" w:rsidP="00567869">
            <w:pPr>
              <w:pStyle w:val="NormalLeft"/>
              <w:rPr>
                <w:lang w:val="en-GB"/>
              </w:rPr>
            </w:pPr>
            <w:r w:rsidRPr="00711388">
              <w:rPr>
                <w:lang w:val="en-GB"/>
              </w:rPr>
              <w:lastRenderedPageBreak/>
              <w:t xml:space="preserve">The amount of gross payments, net of salvage and subrogation, made during the current year regarding claims reported during the year and still open at the end of the reporting year, for the </w:t>
            </w:r>
            <w:r w:rsidRPr="00711388">
              <w:rPr>
                <w:lang w:val="en-GB"/>
              </w:rPr>
              <w:lastRenderedPageBreak/>
              <w:t>accident/underwriting year, regarding the reporting year N.</w:t>
            </w:r>
          </w:p>
          <w:p w14:paraId="00ABBCFC"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1DE4A14E" w14:textId="77777777" w:rsidTr="00567869">
        <w:tc>
          <w:tcPr>
            <w:tcW w:w="1671" w:type="dxa"/>
            <w:tcBorders>
              <w:top w:val="single" w:sz="2" w:space="0" w:color="auto"/>
              <w:left w:val="single" w:sz="2" w:space="0" w:color="auto"/>
              <w:bottom w:val="single" w:sz="2" w:space="0" w:color="auto"/>
              <w:right w:val="single" w:sz="2" w:space="0" w:color="auto"/>
            </w:tcBorders>
          </w:tcPr>
          <w:p w14:paraId="0EB82E78" w14:textId="77777777" w:rsidR="00872AFE" w:rsidRPr="00711388" w:rsidRDefault="00872AFE" w:rsidP="00567869">
            <w:pPr>
              <w:pStyle w:val="NormalLeft"/>
              <w:rPr>
                <w:lang w:val="en-GB"/>
              </w:rPr>
            </w:pPr>
            <w:r w:rsidRPr="00711388">
              <w:rPr>
                <w:lang w:val="en-GB"/>
              </w:rPr>
              <w:lastRenderedPageBreak/>
              <w:t>C0130/R0170</w:t>
            </w:r>
          </w:p>
        </w:tc>
        <w:tc>
          <w:tcPr>
            <w:tcW w:w="2415" w:type="dxa"/>
            <w:tcBorders>
              <w:top w:val="single" w:sz="2" w:space="0" w:color="auto"/>
              <w:left w:val="single" w:sz="2" w:space="0" w:color="auto"/>
              <w:bottom w:val="single" w:sz="2" w:space="0" w:color="auto"/>
              <w:right w:val="single" w:sz="2" w:space="0" w:color="auto"/>
            </w:tcBorders>
          </w:tcPr>
          <w:p w14:paraId="4ADB63B8" w14:textId="3DD2285A" w:rsidR="00872AFE" w:rsidRPr="00711388" w:rsidRDefault="00872AFE" w:rsidP="00567869">
            <w:pPr>
              <w:pStyle w:val="NormalLeft"/>
              <w:rPr>
                <w:lang w:val="en-GB"/>
              </w:rPr>
            </w:pPr>
            <w:r w:rsidRPr="00711388">
              <w:rPr>
                <w:lang w:val="en-GB"/>
              </w:rPr>
              <w:t xml:space="preserve">Claims reported during the year, Open Claims at the end of the year </w:t>
            </w:r>
            <w:r w:rsidR="00845F43" w:rsidRPr="00711388">
              <w:rPr>
                <w:lang w:val="en-GB"/>
              </w:rPr>
              <w:t>-</w:t>
            </w:r>
            <w:r w:rsidRPr="00711388">
              <w:rPr>
                <w:lang w:val="en-GB"/>
              </w:rPr>
              <w:t xml:space="preserve">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5D8D778A" w14:textId="77777777" w:rsidR="00872AFE" w:rsidRPr="00711388" w:rsidRDefault="00872AFE" w:rsidP="00567869">
            <w:pPr>
              <w:pStyle w:val="NormalLeft"/>
              <w:rPr>
                <w:lang w:val="en-GB"/>
              </w:rPr>
            </w:pPr>
            <w:r w:rsidRPr="00711388">
              <w:rPr>
                <w:lang w:val="en-GB"/>
              </w:rPr>
              <w:t>The amount of gross RBNS Claims, net of salvage and subrogation, at the end of the period regarding claims reported during the year and still open at the end of the reporting year, for the accident/underwriting year, regarding the reporting year N.</w:t>
            </w:r>
          </w:p>
          <w:p w14:paraId="172FBFFA"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5605DD57" w14:textId="77777777" w:rsidTr="00567869">
        <w:tc>
          <w:tcPr>
            <w:tcW w:w="1671" w:type="dxa"/>
            <w:tcBorders>
              <w:top w:val="single" w:sz="2" w:space="0" w:color="auto"/>
              <w:left w:val="single" w:sz="2" w:space="0" w:color="auto"/>
              <w:bottom w:val="single" w:sz="2" w:space="0" w:color="auto"/>
              <w:right w:val="single" w:sz="2" w:space="0" w:color="auto"/>
            </w:tcBorders>
          </w:tcPr>
          <w:p w14:paraId="670CEBC0" w14:textId="77777777" w:rsidR="00872AFE" w:rsidRPr="00711388" w:rsidRDefault="00872AFE" w:rsidP="00567869">
            <w:pPr>
              <w:pStyle w:val="NormalLeft"/>
              <w:rPr>
                <w:lang w:val="en-GB"/>
              </w:rPr>
            </w:pPr>
            <w:r w:rsidRPr="00711388">
              <w:rPr>
                <w:lang w:val="en-GB"/>
              </w:rPr>
              <w:t>C0140/R0170</w:t>
            </w:r>
          </w:p>
        </w:tc>
        <w:tc>
          <w:tcPr>
            <w:tcW w:w="2415" w:type="dxa"/>
            <w:tcBorders>
              <w:top w:val="single" w:sz="2" w:space="0" w:color="auto"/>
              <w:left w:val="single" w:sz="2" w:space="0" w:color="auto"/>
              <w:bottom w:val="single" w:sz="2" w:space="0" w:color="auto"/>
              <w:right w:val="single" w:sz="2" w:space="0" w:color="auto"/>
            </w:tcBorders>
          </w:tcPr>
          <w:p w14:paraId="75BD0A5A" w14:textId="681C6720" w:rsidR="00872AFE" w:rsidRPr="00711388" w:rsidRDefault="00872AFE" w:rsidP="00567869">
            <w:pPr>
              <w:pStyle w:val="NormalLeft"/>
              <w:rPr>
                <w:lang w:val="en-GB"/>
              </w:rPr>
            </w:pPr>
            <w:r w:rsidRPr="00711388">
              <w:rPr>
                <w:lang w:val="en-GB"/>
              </w:rPr>
              <w:t xml:space="preserve">Claims reported during the year, Closed Claims at the end of the year, settled with payment </w:t>
            </w:r>
            <w:r w:rsidR="00845F43" w:rsidRPr="00711388">
              <w:rPr>
                <w:lang w:val="en-GB"/>
              </w:rPr>
              <w:t>-</w:t>
            </w:r>
            <w:r w:rsidRPr="00711388">
              <w:rPr>
                <w:lang w:val="en-GB"/>
              </w:rPr>
              <w:t xml:space="preserve">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70430438" w14:textId="77777777" w:rsidR="00872AFE" w:rsidRPr="00711388" w:rsidRDefault="00872AFE" w:rsidP="00567869">
            <w:pPr>
              <w:pStyle w:val="NormalLeft"/>
              <w:rPr>
                <w:lang w:val="en-GB"/>
              </w:rPr>
            </w:pPr>
            <w:r w:rsidRPr="00711388">
              <w:rPr>
                <w:lang w:val="en-GB"/>
              </w:rPr>
              <w:t>The number of Claims reported during the year and closed at the end of the year and settled with payments, for the accident/underwriting year, regarding the reporting year N.</w:t>
            </w:r>
          </w:p>
        </w:tc>
      </w:tr>
      <w:tr w:rsidR="00872AFE" w:rsidRPr="00711388" w14:paraId="2725CFFF" w14:textId="77777777" w:rsidTr="00567869">
        <w:tc>
          <w:tcPr>
            <w:tcW w:w="1671" w:type="dxa"/>
            <w:tcBorders>
              <w:top w:val="single" w:sz="2" w:space="0" w:color="auto"/>
              <w:left w:val="single" w:sz="2" w:space="0" w:color="auto"/>
              <w:bottom w:val="single" w:sz="2" w:space="0" w:color="auto"/>
              <w:right w:val="single" w:sz="2" w:space="0" w:color="auto"/>
            </w:tcBorders>
          </w:tcPr>
          <w:p w14:paraId="3A093C54" w14:textId="77777777" w:rsidR="00872AFE" w:rsidRPr="00711388" w:rsidRDefault="00872AFE" w:rsidP="00567869">
            <w:pPr>
              <w:pStyle w:val="NormalLeft"/>
              <w:rPr>
                <w:lang w:val="en-GB"/>
              </w:rPr>
            </w:pPr>
            <w:r w:rsidRPr="00711388">
              <w:rPr>
                <w:lang w:val="en-GB"/>
              </w:rPr>
              <w:t>C0150/R0170</w:t>
            </w:r>
          </w:p>
        </w:tc>
        <w:tc>
          <w:tcPr>
            <w:tcW w:w="2415" w:type="dxa"/>
            <w:tcBorders>
              <w:top w:val="single" w:sz="2" w:space="0" w:color="auto"/>
              <w:left w:val="single" w:sz="2" w:space="0" w:color="auto"/>
              <w:bottom w:val="single" w:sz="2" w:space="0" w:color="auto"/>
              <w:right w:val="single" w:sz="2" w:space="0" w:color="auto"/>
            </w:tcBorders>
          </w:tcPr>
          <w:p w14:paraId="0F5C47AC" w14:textId="22EC8266" w:rsidR="00872AFE" w:rsidRPr="00711388" w:rsidRDefault="00872AFE" w:rsidP="00567869">
            <w:pPr>
              <w:pStyle w:val="NormalLeft"/>
              <w:rPr>
                <w:lang w:val="en-GB"/>
              </w:rPr>
            </w:pPr>
            <w:r w:rsidRPr="00711388">
              <w:rPr>
                <w:lang w:val="en-GB"/>
              </w:rPr>
              <w:t xml:space="preserve">Claims reported during the year, Closed Claims at the end of the year, settled with payment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62364D33" w14:textId="77777777" w:rsidR="00872AFE" w:rsidRPr="00711388" w:rsidRDefault="00872AFE" w:rsidP="00567869">
            <w:pPr>
              <w:pStyle w:val="NormalLeft"/>
              <w:rPr>
                <w:lang w:val="en-GB"/>
              </w:rPr>
            </w:pPr>
            <w:r w:rsidRPr="00711388">
              <w:rPr>
                <w:lang w:val="en-GB"/>
              </w:rPr>
              <w:t>The amount of gross payments, net of salvage and subrogation, made during the current year regarding claims reported during the year and closed at the end of the year and settled with payments, for the accident/underwriting year, regarding the reporting year N.</w:t>
            </w:r>
          </w:p>
          <w:p w14:paraId="583C94D0"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19E31522" w14:textId="77777777" w:rsidTr="00567869">
        <w:tc>
          <w:tcPr>
            <w:tcW w:w="1671" w:type="dxa"/>
            <w:tcBorders>
              <w:top w:val="single" w:sz="2" w:space="0" w:color="auto"/>
              <w:left w:val="single" w:sz="2" w:space="0" w:color="auto"/>
              <w:bottom w:val="single" w:sz="2" w:space="0" w:color="auto"/>
              <w:right w:val="single" w:sz="2" w:space="0" w:color="auto"/>
            </w:tcBorders>
          </w:tcPr>
          <w:p w14:paraId="70A93AB5" w14:textId="77777777" w:rsidR="00872AFE" w:rsidRPr="00711388" w:rsidRDefault="00872AFE" w:rsidP="00567869">
            <w:pPr>
              <w:pStyle w:val="NormalLeft"/>
              <w:rPr>
                <w:lang w:val="en-GB"/>
              </w:rPr>
            </w:pPr>
            <w:r w:rsidRPr="00711388">
              <w:rPr>
                <w:lang w:val="en-GB"/>
              </w:rPr>
              <w:t>C0160/R0170</w:t>
            </w:r>
          </w:p>
        </w:tc>
        <w:tc>
          <w:tcPr>
            <w:tcW w:w="2415" w:type="dxa"/>
            <w:tcBorders>
              <w:top w:val="single" w:sz="2" w:space="0" w:color="auto"/>
              <w:left w:val="single" w:sz="2" w:space="0" w:color="auto"/>
              <w:bottom w:val="single" w:sz="2" w:space="0" w:color="auto"/>
              <w:right w:val="single" w:sz="2" w:space="0" w:color="auto"/>
            </w:tcBorders>
          </w:tcPr>
          <w:p w14:paraId="273E2020" w14:textId="2387B840" w:rsidR="00872AFE" w:rsidRPr="00711388" w:rsidRDefault="00872AFE" w:rsidP="00567869">
            <w:pPr>
              <w:pStyle w:val="NormalLeft"/>
              <w:rPr>
                <w:lang w:val="en-GB"/>
              </w:rPr>
            </w:pPr>
            <w:r w:rsidRPr="00711388">
              <w:rPr>
                <w:lang w:val="en-GB"/>
              </w:rPr>
              <w:t xml:space="preserve">Claims reported during the year, Closed Claims at the end of the year, settled without any payment </w:t>
            </w:r>
            <w:r w:rsidR="00845F43" w:rsidRPr="00711388">
              <w:rPr>
                <w:lang w:val="en-GB"/>
              </w:rPr>
              <w:t>-</w:t>
            </w:r>
            <w:r w:rsidRPr="00711388">
              <w:rPr>
                <w:lang w:val="en-GB"/>
              </w:rPr>
              <w:t xml:space="preserve">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15633488" w14:textId="77777777" w:rsidR="00872AFE" w:rsidRPr="00711388" w:rsidRDefault="00872AFE" w:rsidP="00567869">
            <w:pPr>
              <w:pStyle w:val="NormalLeft"/>
              <w:rPr>
                <w:lang w:val="en-GB"/>
              </w:rPr>
            </w:pPr>
            <w:r w:rsidRPr="00711388">
              <w:rPr>
                <w:lang w:val="en-GB"/>
              </w:rPr>
              <w:t>The number of Claims reported during the year and closed at the end of the year and settled without any payment, for the accident/underwriting year, regarding the reporting year N.</w:t>
            </w:r>
          </w:p>
        </w:tc>
      </w:tr>
      <w:tr w:rsidR="00872AFE" w:rsidRPr="00711388" w14:paraId="14E19752" w14:textId="77777777" w:rsidTr="00567869">
        <w:tc>
          <w:tcPr>
            <w:tcW w:w="1671" w:type="dxa"/>
            <w:tcBorders>
              <w:top w:val="single" w:sz="2" w:space="0" w:color="auto"/>
              <w:left w:val="single" w:sz="2" w:space="0" w:color="auto"/>
              <w:bottom w:val="single" w:sz="2" w:space="0" w:color="auto"/>
              <w:right w:val="single" w:sz="2" w:space="0" w:color="auto"/>
            </w:tcBorders>
          </w:tcPr>
          <w:p w14:paraId="37AE7705" w14:textId="77777777" w:rsidR="00872AFE" w:rsidRPr="00711388" w:rsidRDefault="00872AFE" w:rsidP="00567869">
            <w:pPr>
              <w:pStyle w:val="NormalLeft"/>
              <w:rPr>
                <w:lang w:val="en-GB"/>
              </w:rPr>
            </w:pPr>
            <w:r w:rsidRPr="00711388">
              <w:rPr>
                <w:lang w:val="en-GB"/>
              </w:rPr>
              <w:t>C0110/R0180</w:t>
            </w:r>
          </w:p>
        </w:tc>
        <w:tc>
          <w:tcPr>
            <w:tcW w:w="2415" w:type="dxa"/>
            <w:tcBorders>
              <w:top w:val="single" w:sz="2" w:space="0" w:color="auto"/>
              <w:left w:val="single" w:sz="2" w:space="0" w:color="auto"/>
              <w:bottom w:val="single" w:sz="2" w:space="0" w:color="auto"/>
              <w:right w:val="single" w:sz="2" w:space="0" w:color="auto"/>
            </w:tcBorders>
          </w:tcPr>
          <w:p w14:paraId="3B18C11A" w14:textId="23BBB331" w:rsidR="00872AFE" w:rsidRPr="00711388" w:rsidRDefault="00872AFE" w:rsidP="00567869">
            <w:pPr>
              <w:pStyle w:val="NormalLeft"/>
              <w:rPr>
                <w:lang w:val="en-GB"/>
              </w:rPr>
            </w:pPr>
            <w:r w:rsidRPr="00711388">
              <w:rPr>
                <w:lang w:val="en-GB"/>
              </w:rPr>
              <w:t xml:space="preserve">Total Claims reported during the year, Open Claims at the end of </w:t>
            </w:r>
            <w:r w:rsidRPr="00711388">
              <w:rPr>
                <w:lang w:val="en-GB"/>
              </w:rPr>
              <w:lastRenderedPageBreak/>
              <w:t xml:space="preserve">the year </w:t>
            </w:r>
            <w:r w:rsidR="00845F43" w:rsidRPr="00711388">
              <w:rPr>
                <w:lang w:val="en-GB"/>
              </w:rPr>
              <w:t>-</w:t>
            </w:r>
            <w:r w:rsidRPr="00711388">
              <w:rPr>
                <w:lang w:val="en-GB"/>
              </w:rPr>
              <w:t xml:space="preserve"> Number of claims</w:t>
            </w:r>
          </w:p>
        </w:tc>
        <w:tc>
          <w:tcPr>
            <w:tcW w:w="5200" w:type="dxa"/>
            <w:tcBorders>
              <w:top w:val="single" w:sz="2" w:space="0" w:color="auto"/>
              <w:left w:val="single" w:sz="2" w:space="0" w:color="auto"/>
              <w:bottom w:val="single" w:sz="2" w:space="0" w:color="auto"/>
              <w:right w:val="single" w:sz="2" w:space="0" w:color="auto"/>
            </w:tcBorders>
          </w:tcPr>
          <w:p w14:paraId="3FB4C475" w14:textId="77777777" w:rsidR="00872AFE" w:rsidRPr="00711388" w:rsidRDefault="00872AFE" w:rsidP="00567869">
            <w:pPr>
              <w:pStyle w:val="NormalLeft"/>
              <w:rPr>
                <w:lang w:val="en-GB"/>
              </w:rPr>
            </w:pPr>
            <w:r w:rsidRPr="00711388">
              <w:rPr>
                <w:lang w:val="en-GB"/>
              </w:rPr>
              <w:lastRenderedPageBreak/>
              <w:t>Total number of claims reported during the year still open at the end of the year.</w:t>
            </w:r>
          </w:p>
        </w:tc>
      </w:tr>
      <w:tr w:rsidR="00872AFE" w:rsidRPr="00711388" w14:paraId="119E2A43" w14:textId="77777777" w:rsidTr="00567869">
        <w:tc>
          <w:tcPr>
            <w:tcW w:w="1671" w:type="dxa"/>
            <w:tcBorders>
              <w:top w:val="single" w:sz="2" w:space="0" w:color="auto"/>
              <w:left w:val="single" w:sz="2" w:space="0" w:color="auto"/>
              <w:bottom w:val="single" w:sz="2" w:space="0" w:color="auto"/>
              <w:right w:val="single" w:sz="2" w:space="0" w:color="auto"/>
            </w:tcBorders>
          </w:tcPr>
          <w:p w14:paraId="2D76DDF6" w14:textId="77777777" w:rsidR="00872AFE" w:rsidRPr="00711388" w:rsidRDefault="00872AFE" w:rsidP="00567869">
            <w:pPr>
              <w:pStyle w:val="NormalLeft"/>
              <w:rPr>
                <w:lang w:val="en-GB"/>
              </w:rPr>
            </w:pPr>
            <w:r w:rsidRPr="00711388">
              <w:rPr>
                <w:lang w:val="en-GB"/>
              </w:rPr>
              <w:t>C0120/R0180</w:t>
            </w:r>
          </w:p>
        </w:tc>
        <w:tc>
          <w:tcPr>
            <w:tcW w:w="2415" w:type="dxa"/>
            <w:tcBorders>
              <w:top w:val="single" w:sz="2" w:space="0" w:color="auto"/>
              <w:left w:val="single" w:sz="2" w:space="0" w:color="auto"/>
              <w:bottom w:val="single" w:sz="2" w:space="0" w:color="auto"/>
              <w:right w:val="single" w:sz="2" w:space="0" w:color="auto"/>
            </w:tcBorders>
          </w:tcPr>
          <w:p w14:paraId="442DF08C" w14:textId="19937EF3" w:rsidR="00872AFE" w:rsidRPr="00711388" w:rsidRDefault="00872AFE" w:rsidP="00567869">
            <w:pPr>
              <w:pStyle w:val="NormalLeft"/>
              <w:rPr>
                <w:lang w:val="en-GB"/>
              </w:rPr>
            </w:pPr>
            <w:r w:rsidRPr="00711388">
              <w:rPr>
                <w:lang w:val="en-GB"/>
              </w:rPr>
              <w:t xml:space="preserve">Total Claims reported during the year, Open Claims at the end of the year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3171FDF5" w14:textId="77777777" w:rsidR="00872AFE" w:rsidRPr="00711388" w:rsidRDefault="00872AFE" w:rsidP="00567869">
            <w:pPr>
              <w:pStyle w:val="NormalLeft"/>
              <w:rPr>
                <w:lang w:val="en-GB"/>
              </w:rPr>
            </w:pPr>
            <w:r w:rsidRPr="00711388">
              <w:rPr>
                <w:lang w:val="en-GB"/>
              </w:rPr>
              <w:t>Total of gross payments, net of salvage and subrogation, made during the current year in relation to total number of claims reported during the year still open at the end of the year.</w:t>
            </w:r>
          </w:p>
          <w:p w14:paraId="7D286456"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1BE8AD50" w14:textId="77777777" w:rsidTr="00567869">
        <w:tc>
          <w:tcPr>
            <w:tcW w:w="1671" w:type="dxa"/>
            <w:tcBorders>
              <w:top w:val="single" w:sz="2" w:space="0" w:color="auto"/>
              <w:left w:val="single" w:sz="2" w:space="0" w:color="auto"/>
              <w:bottom w:val="single" w:sz="2" w:space="0" w:color="auto"/>
              <w:right w:val="single" w:sz="2" w:space="0" w:color="auto"/>
            </w:tcBorders>
          </w:tcPr>
          <w:p w14:paraId="7BC7F8EB" w14:textId="77777777" w:rsidR="00872AFE" w:rsidRPr="00711388" w:rsidRDefault="00872AFE" w:rsidP="00567869">
            <w:pPr>
              <w:pStyle w:val="NormalLeft"/>
              <w:rPr>
                <w:lang w:val="en-GB"/>
              </w:rPr>
            </w:pPr>
            <w:r w:rsidRPr="00711388">
              <w:rPr>
                <w:lang w:val="en-GB"/>
              </w:rPr>
              <w:t>C0130/R0180</w:t>
            </w:r>
          </w:p>
        </w:tc>
        <w:tc>
          <w:tcPr>
            <w:tcW w:w="2415" w:type="dxa"/>
            <w:tcBorders>
              <w:top w:val="single" w:sz="2" w:space="0" w:color="auto"/>
              <w:left w:val="single" w:sz="2" w:space="0" w:color="auto"/>
              <w:bottom w:val="single" w:sz="2" w:space="0" w:color="auto"/>
              <w:right w:val="single" w:sz="2" w:space="0" w:color="auto"/>
            </w:tcBorders>
          </w:tcPr>
          <w:p w14:paraId="41A5527F" w14:textId="445F0F8A" w:rsidR="00872AFE" w:rsidRPr="00711388" w:rsidRDefault="00872AFE" w:rsidP="00567869">
            <w:pPr>
              <w:pStyle w:val="NormalLeft"/>
              <w:rPr>
                <w:lang w:val="en-GB"/>
              </w:rPr>
            </w:pPr>
            <w:r w:rsidRPr="00711388">
              <w:rPr>
                <w:lang w:val="en-GB"/>
              </w:rPr>
              <w:t xml:space="preserve">Total Claims reported during the year, Open Claims at the end of the year </w:t>
            </w:r>
            <w:r w:rsidR="00845F43" w:rsidRPr="00711388">
              <w:rPr>
                <w:lang w:val="en-GB"/>
              </w:rPr>
              <w:t>-</w:t>
            </w:r>
            <w:r w:rsidRPr="00711388">
              <w:rPr>
                <w:lang w:val="en-GB"/>
              </w:rPr>
              <w:t xml:space="preserve"> Gross RBNS at the end of the period</w:t>
            </w:r>
          </w:p>
        </w:tc>
        <w:tc>
          <w:tcPr>
            <w:tcW w:w="5200" w:type="dxa"/>
            <w:tcBorders>
              <w:top w:val="single" w:sz="2" w:space="0" w:color="auto"/>
              <w:left w:val="single" w:sz="2" w:space="0" w:color="auto"/>
              <w:bottom w:val="single" w:sz="2" w:space="0" w:color="auto"/>
              <w:right w:val="single" w:sz="2" w:space="0" w:color="auto"/>
            </w:tcBorders>
          </w:tcPr>
          <w:p w14:paraId="7E5AA72D" w14:textId="77777777" w:rsidR="00872AFE" w:rsidRPr="00711388" w:rsidRDefault="00872AFE" w:rsidP="00567869">
            <w:pPr>
              <w:pStyle w:val="NormalLeft"/>
              <w:rPr>
                <w:lang w:val="en-GB"/>
              </w:rPr>
            </w:pPr>
            <w:r w:rsidRPr="00711388">
              <w:rPr>
                <w:lang w:val="en-GB"/>
              </w:rPr>
              <w:t>Total of Gross RBNS, net of salvage and subrogation, at the end of the period in relation to total number of claims reported during the year still open at the end of the year.</w:t>
            </w:r>
          </w:p>
          <w:p w14:paraId="76CC6FC4"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0AA8E8B8" w14:textId="77777777" w:rsidTr="00567869">
        <w:tc>
          <w:tcPr>
            <w:tcW w:w="1671" w:type="dxa"/>
            <w:tcBorders>
              <w:top w:val="single" w:sz="2" w:space="0" w:color="auto"/>
              <w:left w:val="single" w:sz="2" w:space="0" w:color="auto"/>
              <w:bottom w:val="single" w:sz="2" w:space="0" w:color="auto"/>
              <w:right w:val="single" w:sz="2" w:space="0" w:color="auto"/>
            </w:tcBorders>
          </w:tcPr>
          <w:p w14:paraId="484D9A52" w14:textId="77777777" w:rsidR="00872AFE" w:rsidRPr="00711388" w:rsidRDefault="00872AFE" w:rsidP="00567869">
            <w:pPr>
              <w:pStyle w:val="NormalLeft"/>
              <w:rPr>
                <w:lang w:val="en-GB"/>
              </w:rPr>
            </w:pPr>
            <w:r w:rsidRPr="00711388">
              <w:rPr>
                <w:lang w:val="en-GB"/>
              </w:rPr>
              <w:t>C0140/R0180</w:t>
            </w:r>
          </w:p>
        </w:tc>
        <w:tc>
          <w:tcPr>
            <w:tcW w:w="2415" w:type="dxa"/>
            <w:tcBorders>
              <w:top w:val="single" w:sz="2" w:space="0" w:color="auto"/>
              <w:left w:val="single" w:sz="2" w:space="0" w:color="auto"/>
              <w:bottom w:val="single" w:sz="2" w:space="0" w:color="auto"/>
              <w:right w:val="single" w:sz="2" w:space="0" w:color="auto"/>
            </w:tcBorders>
          </w:tcPr>
          <w:p w14:paraId="642627D5" w14:textId="7E6AB0C3" w:rsidR="00872AFE" w:rsidRPr="00711388" w:rsidRDefault="00872AFE" w:rsidP="00567869">
            <w:pPr>
              <w:pStyle w:val="NormalLeft"/>
              <w:rPr>
                <w:lang w:val="en-GB"/>
              </w:rPr>
            </w:pPr>
            <w:r w:rsidRPr="00711388">
              <w:rPr>
                <w:lang w:val="en-GB"/>
              </w:rPr>
              <w:t xml:space="preserve">Total Claims reported during the year, Closed Claims at the end of the year, settled with payment </w:t>
            </w:r>
            <w:r w:rsidR="00845F43" w:rsidRPr="00711388">
              <w:rPr>
                <w:lang w:val="en-GB"/>
              </w:rPr>
              <w:t>-</w:t>
            </w:r>
            <w:r w:rsidRPr="00711388">
              <w:rPr>
                <w:lang w:val="en-GB"/>
              </w:rPr>
              <w:t xml:space="preserve"> Number of claims ended with payments</w:t>
            </w:r>
          </w:p>
        </w:tc>
        <w:tc>
          <w:tcPr>
            <w:tcW w:w="5200" w:type="dxa"/>
            <w:tcBorders>
              <w:top w:val="single" w:sz="2" w:space="0" w:color="auto"/>
              <w:left w:val="single" w:sz="2" w:space="0" w:color="auto"/>
              <w:bottom w:val="single" w:sz="2" w:space="0" w:color="auto"/>
              <w:right w:val="single" w:sz="2" w:space="0" w:color="auto"/>
            </w:tcBorders>
          </w:tcPr>
          <w:p w14:paraId="26D313BC" w14:textId="77777777" w:rsidR="00872AFE" w:rsidRPr="00711388" w:rsidRDefault="00872AFE" w:rsidP="00567869">
            <w:pPr>
              <w:pStyle w:val="NormalLeft"/>
              <w:rPr>
                <w:lang w:val="en-GB"/>
              </w:rPr>
            </w:pPr>
            <w:r w:rsidRPr="00711388">
              <w:rPr>
                <w:lang w:val="en-GB"/>
              </w:rPr>
              <w:t>Total number of claims reported during the year and settled with payments.</w:t>
            </w:r>
          </w:p>
        </w:tc>
      </w:tr>
      <w:tr w:rsidR="00872AFE" w:rsidRPr="00711388" w14:paraId="2B1DC6EE" w14:textId="77777777" w:rsidTr="00567869">
        <w:tc>
          <w:tcPr>
            <w:tcW w:w="1671" w:type="dxa"/>
            <w:tcBorders>
              <w:top w:val="single" w:sz="2" w:space="0" w:color="auto"/>
              <w:left w:val="single" w:sz="2" w:space="0" w:color="auto"/>
              <w:bottom w:val="single" w:sz="2" w:space="0" w:color="auto"/>
              <w:right w:val="single" w:sz="2" w:space="0" w:color="auto"/>
            </w:tcBorders>
          </w:tcPr>
          <w:p w14:paraId="0CF49105" w14:textId="77777777" w:rsidR="00872AFE" w:rsidRPr="00711388" w:rsidRDefault="00872AFE" w:rsidP="00567869">
            <w:pPr>
              <w:pStyle w:val="NormalLeft"/>
              <w:rPr>
                <w:lang w:val="en-GB"/>
              </w:rPr>
            </w:pPr>
            <w:r w:rsidRPr="00711388">
              <w:rPr>
                <w:lang w:val="en-GB"/>
              </w:rPr>
              <w:t>C0150/R0180</w:t>
            </w:r>
          </w:p>
        </w:tc>
        <w:tc>
          <w:tcPr>
            <w:tcW w:w="2415" w:type="dxa"/>
            <w:tcBorders>
              <w:top w:val="single" w:sz="2" w:space="0" w:color="auto"/>
              <w:left w:val="single" w:sz="2" w:space="0" w:color="auto"/>
              <w:bottom w:val="single" w:sz="2" w:space="0" w:color="auto"/>
              <w:right w:val="single" w:sz="2" w:space="0" w:color="auto"/>
            </w:tcBorders>
          </w:tcPr>
          <w:p w14:paraId="1D6C2CCF" w14:textId="14AECFD0" w:rsidR="00872AFE" w:rsidRPr="00711388" w:rsidRDefault="00872AFE" w:rsidP="00567869">
            <w:pPr>
              <w:pStyle w:val="NormalLeft"/>
              <w:rPr>
                <w:lang w:val="en-GB"/>
              </w:rPr>
            </w:pPr>
            <w:r w:rsidRPr="00711388">
              <w:rPr>
                <w:lang w:val="en-GB"/>
              </w:rPr>
              <w:t xml:space="preserve">Total Claims reported during the year, Closed Claims at the end of the year, settled with payment </w:t>
            </w:r>
            <w:r w:rsidR="00845F43" w:rsidRPr="00711388">
              <w:rPr>
                <w:lang w:val="en-GB"/>
              </w:rPr>
              <w:t>-</w:t>
            </w:r>
            <w:r w:rsidRPr="00711388">
              <w:rPr>
                <w:lang w:val="en-GB"/>
              </w:rPr>
              <w:t xml:space="preserve"> Gross payments made during the current year</w:t>
            </w:r>
          </w:p>
        </w:tc>
        <w:tc>
          <w:tcPr>
            <w:tcW w:w="5200" w:type="dxa"/>
            <w:tcBorders>
              <w:top w:val="single" w:sz="2" w:space="0" w:color="auto"/>
              <w:left w:val="single" w:sz="2" w:space="0" w:color="auto"/>
              <w:bottom w:val="single" w:sz="2" w:space="0" w:color="auto"/>
              <w:right w:val="single" w:sz="2" w:space="0" w:color="auto"/>
            </w:tcBorders>
          </w:tcPr>
          <w:p w14:paraId="59FFB952" w14:textId="77777777" w:rsidR="00872AFE" w:rsidRPr="00711388" w:rsidRDefault="00872AFE" w:rsidP="00567869">
            <w:pPr>
              <w:pStyle w:val="NormalLeft"/>
              <w:rPr>
                <w:lang w:val="en-GB"/>
              </w:rPr>
            </w:pPr>
            <w:r w:rsidRPr="00711388">
              <w:rPr>
                <w:lang w:val="en-GB"/>
              </w:rPr>
              <w:t>Gross payments, net of salvage and subrogation, made during the current year in relation to claims reported during the year and settled with payments.</w:t>
            </w:r>
          </w:p>
          <w:p w14:paraId="42755A80" w14:textId="77777777" w:rsidR="00872AFE" w:rsidRPr="00711388" w:rsidRDefault="00872AFE" w:rsidP="00567869">
            <w:pPr>
              <w:pStyle w:val="NormalLeft"/>
              <w:rPr>
                <w:lang w:val="en-GB"/>
              </w:rPr>
            </w:pPr>
            <w:r w:rsidRPr="00711388">
              <w:rPr>
                <w:lang w:val="en-GB"/>
              </w:rPr>
              <w:t>The amount includes all the elements that compose the claim itself but excludes any expenses except those attributable to specific claims.</w:t>
            </w:r>
          </w:p>
        </w:tc>
      </w:tr>
      <w:tr w:rsidR="00872AFE" w:rsidRPr="00711388" w14:paraId="417FC6B7" w14:textId="77777777" w:rsidTr="00567869">
        <w:tc>
          <w:tcPr>
            <w:tcW w:w="1671" w:type="dxa"/>
            <w:tcBorders>
              <w:top w:val="single" w:sz="2" w:space="0" w:color="auto"/>
              <w:left w:val="single" w:sz="2" w:space="0" w:color="auto"/>
              <w:bottom w:val="single" w:sz="2" w:space="0" w:color="auto"/>
              <w:right w:val="single" w:sz="2" w:space="0" w:color="auto"/>
            </w:tcBorders>
          </w:tcPr>
          <w:p w14:paraId="3065578D" w14:textId="77777777" w:rsidR="00872AFE" w:rsidRPr="00711388" w:rsidRDefault="00872AFE" w:rsidP="00567869">
            <w:pPr>
              <w:pStyle w:val="NormalLeft"/>
              <w:rPr>
                <w:lang w:val="en-GB"/>
              </w:rPr>
            </w:pPr>
            <w:r w:rsidRPr="00711388">
              <w:rPr>
                <w:lang w:val="en-GB"/>
              </w:rPr>
              <w:t>C0160/R0180</w:t>
            </w:r>
          </w:p>
        </w:tc>
        <w:tc>
          <w:tcPr>
            <w:tcW w:w="2415" w:type="dxa"/>
            <w:tcBorders>
              <w:top w:val="single" w:sz="2" w:space="0" w:color="auto"/>
              <w:left w:val="single" w:sz="2" w:space="0" w:color="auto"/>
              <w:bottom w:val="single" w:sz="2" w:space="0" w:color="auto"/>
              <w:right w:val="single" w:sz="2" w:space="0" w:color="auto"/>
            </w:tcBorders>
          </w:tcPr>
          <w:p w14:paraId="3ADC93D1" w14:textId="3CA15EFC" w:rsidR="00872AFE" w:rsidRPr="00711388" w:rsidRDefault="00872AFE" w:rsidP="00567869">
            <w:pPr>
              <w:pStyle w:val="NormalLeft"/>
              <w:rPr>
                <w:lang w:val="en-GB"/>
              </w:rPr>
            </w:pPr>
            <w:r w:rsidRPr="00711388">
              <w:rPr>
                <w:lang w:val="en-GB"/>
              </w:rPr>
              <w:t xml:space="preserve">Total Claims reported during the year, Closed Claims at the end of the year, settled without any payment </w:t>
            </w:r>
            <w:r w:rsidR="00845F43" w:rsidRPr="00711388">
              <w:rPr>
                <w:lang w:val="en-GB"/>
              </w:rPr>
              <w:t>-</w:t>
            </w:r>
            <w:r w:rsidRPr="00711388">
              <w:rPr>
                <w:lang w:val="en-GB"/>
              </w:rPr>
              <w:t xml:space="preserve"> Number of claims ended without any payment</w:t>
            </w:r>
          </w:p>
        </w:tc>
        <w:tc>
          <w:tcPr>
            <w:tcW w:w="5200" w:type="dxa"/>
            <w:tcBorders>
              <w:top w:val="single" w:sz="2" w:space="0" w:color="auto"/>
              <w:left w:val="single" w:sz="2" w:space="0" w:color="auto"/>
              <w:bottom w:val="single" w:sz="2" w:space="0" w:color="auto"/>
              <w:right w:val="single" w:sz="2" w:space="0" w:color="auto"/>
            </w:tcBorders>
          </w:tcPr>
          <w:p w14:paraId="3B1F795D" w14:textId="77777777" w:rsidR="00872AFE" w:rsidRPr="00711388" w:rsidRDefault="00872AFE" w:rsidP="00567869">
            <w:pPr>
              <w:pStyle w:val="NormalLeft"/>
              <w:rPr>
                <w:lang w:val="en-GB"/>
              </w:rPr>
            </w:pPr>
            <w:r w:rsidRPr="00711388">
              <w:rPr>
                <w:lang w:val="en-GB"/>
              </w:rPr>
              <w:t>Total number of claims reported during the year and settled without any payment.</w:t>
            </w:r>
          </w:p>
        </w:tc>
      </w:tr>
    </w:tbl>
    <w:p w14:paraId="5DF743D4" w14:textId="77777777" w:rsidR="00872AFE" w:rsidRPr="00711388" w:rsidRDefault="00872AFE" w:rsidP="00872AFE">
      <w:pPr>
        <w:rPr>
          <w:lang w:val="en-GB"/>
        </w:rPr>
      </w:pPr>
    </w:p>
    <w:p w14:paraId="71F204B0" w14:textId="5BCF0233" w:rsidR="00872AFE" w:rsidRPr="00711388" w:rsidDel="008279BE" w:rsidRDefault="00872AFE" w:rsidP="00872AFE">
      <w:pPr>
        <w:pStyle w:val="ManualHeading2"/>
        <w:ind w:left="851" w:hanging="851"/>
        <w:rPr>
          <w:del w:id="1604" w:author="Author"/>
          <w:lang w:val="en-GB"/>
        </w:rPr>
      </w:pPr>
      <w:commentRangeStart w:id="1605"/>
      <w:del w:id="1606" w:author="Author">
        <w:r w:rsidRPr="00711388" w:rsidDel="008279BE">
          <w:rPr>
            <w:i/>
            <w:lang w:val="en-GB"/>
          </w:rPr>
          <w:delText xml:space="preserve">S.21.01 </w:delText>
        </w:r>
      </w:del>
      <w:r w:rsidR="00845F43" w:rsidRPr="00711388">
        <w:rPr>
          <w:i/>
          <w:lang w:val="en-GB"/>
        </w:rPr>
        <w:t>-</w:t>
      </w:r>
      <w:del w:id="1607" w:author="Author">
        <w:r w:rsidRPr="00711388" w:rsidDel="008279BE">
          <w:rPr>
            <w:i/>
            <w:lang w:val="en-GB"/>
          </w:rPr>
          <w:delText xml:space="preserve"> Loss distribution risk profile</w:delText>
        </w:r>
      </w:del>
      <w:commentRangeEnd w:id="1605"/>
      <w:r w:rsidR="008279BE" w:rsidRPr="00711388">
        <w:rPr>
          <w:rStyle w:val="CommentReference"/>
          <w:b w:val="0"/>
          <w:bCs w:val="0"/>
          <w:lang w:val="en-GB"/>
        </w:rPr>
        <w:commentReference w:id="1605"/>
      </w:r>
    </w:p>
    <w:p w14:paraId="6CAACA9F" w14:textId="2432E19C" w:rsidR="00872AFE" w:rsidRPr="00711388" w:rsidDel="008279BE" w:rsidRDefault="00872AFE" w:rsidP="00872AFE">
      <w:pPr>
        <w:rPr>
          <w:del w:id="1608" w:author="Author"/>
          <w:lang w:val="en-GB"/>
        </w:rPr>
      </w:pPr>
      <w:commentRangeStart w:id="1609"/>
      <w:del w:id="1610" w:author="Author">
        <w:r w:rsidRPr="00711388" w:rsidDel="008279BE">
          <w:rPr>
            <w:i/>
            <w:lang w:val="en-GB"/>
          </w:rPr>
          <w:delText>General comments:</w:delText>
        </w:r>
        <w:commentRangeEnd w:id="1609"/>
        <w:r w:rsidR="00A4292F" w:rsidRPr="00711388" w:rsidDel="008279BE">
          <w:rPr>
            <w:rStyle w:val="CommentReference"/>
            <w:lang w:val="en-GB"/>
          </w:rPr>
          <w:commentReference w:id="1609"/>
        </w:r>
      </w:del>
    </w:p>
    <w:p w14:paraId="6F2C2B2C" w14:textId="2FC7B2DD" w:rsidR="00872AFE" w:rsidRPr="00711388" w:rsidDel="008279BE" w:rsidRDefault="00872AFE" w:rsidP="00872AFE">
      <w:pPr>
        <w:rPr>
          <w:del w:id="1611" w:author="Author"/>
          <w:lang w:val="en-GB"/>
        </w:rPr>
      </w:pPr>
      <w:del w:id="1612" w:author="Author">
        <w:r w:rsidRPr="00711388" w:rsidDel="008279BE">
          <w:rPr>
            <w:lang w:val="en-GB"/>
          </w:rPr>
          <w:lastRenderedPageBreak/>
          <w:delText>This section relates to annual submission of information for individual undertakings.</w:delText>
        </w:r>
      </w:del>
    </w:p>
    <w:p w14:paraId="0C81291B" w14:textId="0A45BFC8" w:rsidR="00872AFE" w:rsidRPr="00711388" w:rsidDel="008279BE" w:rsidRDefault="00872AFE" w:rsidP="00872AFE">
      <w:pPr>
        <w:rPr>
          <w:del w:id="1613" w:author="Author"/>
          <w:lang w:val="en-GB"/>
        </w:rPr>
      </w:pPr>
      <w:del w:id="1614" w:author="Author">
        <w:r w:rsidRPr="00711388" w:rsidDel="008279BE">
          <w:rPr>
            <w:lang w:val="en-GB"/>
          </w:rPr>
          <w:delText xml:space="preserve">This template shall be reported for each material non-life line of Business for direct business, as defined in Annex I to Delegated Regulation (EU) 2015/35, representing a coverage of 90% of the non-life technical provisions. Line of business shall be reported in accordance with the amount of technical provisions, i.e. the line of business with the highest amount of technical provisions. </w:delText>
        </w:r>
      </w:del>
    </w:p>
    <w:p w14:paraId="5212967F" w14:textId="5CA456C2" w:rsidR="00872AFE" w:rsidRPr="00711388" w:rsidDel="008279BE" w:rsidRDefault="00872AFE" w:rsidP="00872AFE">
      <w:pPr>
        <w:rPr>
          <w:del w:id="1615" w:author="Author"/>
          <w:lang w:val="en-GB"/>
        </w:rPr>
      </w:pPr>
      <w:del w:id="1616" w:author="Author">
        <w:r w:rsidRPr="00711388" w:rsidDel="008279BE">
          <w:rPr>
            <w:lang w:val="en-GB"/>
          </w:rPr>
          <w:delText xml:space="preserve">The negative technical provisions at the level of the line of business shall be considered with absolute value for the purpose of the calculation of the materiality of the threshold. </w:delText>
        </w:r>
      </w:del>
    </w:p>
    <w:p w14:paraId="2E246DFD" w14:textId="240A3CD9" w:rsidR="00872AFE" w:rsidRPr="00711388" w:rsidDel="008279BE" w:rsidRDefault="00872AFE" w:rsidP="00872AFE">
      <w:pPr>
        <w:rPr>
          <w:del w:id="1617" w:author="Author"/>
          <w:lang w:val="en-GB"/>
        </w:rPr>
      </w:pPr>
      <w:del w:id="1618" w:author="Author">
        <w:r w:rsidRPr="00711388" w:rsidDel="008279BE">
          <w:rPr>
            <w:lang w:val="en-GB"/>
          </w:rPr>
          <w:delText>The loss distribution profile non</w:delText>
        </w:r>
      </w:del>
      <w:r w:rsidR="00711388" w:rsidRPr="00711388">
        <w:rPr>
          <w:lang w:val="en-GB"/>
        </w:rPr>
        <w:t>-</w:t>
      </w:r>
      <w:del w:id="1619" w:author="Author">
        <w:r w:rsidRPr="00711388" w:rsidDel="008279BE">
          <w:rPr>
            <w:lang w:val="en-GB"/>
          </w:rPr>
          <w:delText>life shows the distribution, in (predefined) brackets, of the accumulated claims incurred at the end of the reporting year.</w:delText>
        </w:r>
      </w:del>
    </w:p>
    <w:p w14:paraId="469C534F" w14:textId="350BC3D4" w:rsidR="00872AFE" w:rsidRPr="00711388" w:rsidDel="008279BE" w:rsidRDefault="00872AFE" w:rsidP="00872AFE">
      <w:pPr>
        <w:rPr>
          <w:del w:id="1620" w:author="Author"/>
          <w:lang w:val="en-GB"/>
        </w:rPr>
      </w:pPr>
      <w:del w:id="1621" w:author="Author">
        <w:r w:rsidRPr="00711388" w:rsidDel="008279BE">
          <w:rPr>
            <w:lang w:val="en-GB"/>
          </w:rPr>
          <w:delText>Accumulated claims incurred means the sum of gross claims paid and gross reported but not settled claims (RBNS) on a case-by-case basis for each and every single claim, open or closed, which belongs to a specific accident year (‘AY’)/underwriting year (‘UWY’) (AY/UWY). Claims incurred amounts include all the elements that compose the claim itself but excludes any expenses except those attributable to specific claims. Data regarding claims shall be reported net of salvage and subrogation. Historical data, starting from the first time application of Solvency II, is required.</w:delText>
        </w:r>
      </w:del>
    </w:p>
    <w:p w14:paraId="7634D3B7" w14:textId="6D2F5709" w:rsidR="00872AFE" w:rsidRPr="00711388" w:rsidDel="008279BE" w:rsidRDefault="00872AFE" w:rsidP="00872AFE">
      <w:pPr>
        <w:rPr>
          <w:del w:id="1622" w:author="Author"/>
          <w:lang w:val="en-GB"/>
        </w:rPr>
      </w:pPr>
      <w:del w:id="1623" w:author="Author">
        <w:r w:rsidRPr="00711388" w:rsidDel="008279BE">
          <w:rPr>
            <w:lang w:val="en-GB"/>
          </w:rPr>
          <w:delTex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delText>
        </w:r>
      </w:del>
    </w:p>
    <w:p w14:paraId="63AB0166" w14:textId="271F95A3" w:rsidR="00872AFE" w:rsidRPr="00711388" w:rsidDel="008279BE" w:rsidRDefault="00872AFE" w:rsidP="00872AFE">
      <w:pPr>
        <w:rPr>
          <w:del w:id="1624" w:author="Author"/>
          <w:lang w:val="en-GB"/>
        </w:rPr>
      </w:pPr>
      <w:del w:id="1625" w:author="Author">
        <w:r w:rsidRPr="00711388" w:rsidDel="008279BE">
          <w:rPr>
            <w:lang w:val="en-GB"/>
          </w:rPr>
          <w:delText>The default brackets to be used are defined in euros. For different reporting currencies each relevant supervisory authority shall define the equivalent options for the amounts to be used in the 20 brackets.</w:delText>
        </w:r>
      </w:del>
    </w:p>
    <w:p w14:paraId="326191E1" w14:textId="30C8F719" w:rsidR="00872AFE" w:rsidRPr="00711388" w:rsidDel="008279BE" w:rsidRDefault="00872AFE" w:rsidP="00872AFE">
      <w:pPr>
        <w:rPr>
          <w:del w:id="1626" w:author="Author"/>
          <w:lang w:val="en-GB"/>
        </w:rPr>
      </w:pPr>
      <w:del w:id="1627" w:author="Author">
        <w:r w:rsidRPr="00711388" w:rsidDel="008279BE">
          <w:rPr>
            <w:lang w:val="en-GB"/>
          </w:rPr>
          <w:delText>An undertaking may use undertaking specific brackets, in particular when incurred losses are lower than EUR 100000. The brackets chosen shall be used consistently over the reporting periods, unless the distribution of claims changes significantly. In this case the undertaking shall notify the supervisory authority in advance, unless already specified by the supervisory authority.</w:delText>
        </w:r>
      </w:del>
    </w:p>
    <w:tbl>
      <w:tblPr>
        <w:tblW w:w="0" w:type="auto"/>
        <w:tblLayout w:type="fixed"/>
        <w:tblLook w:val="0000" w:firstRow="0" w:lastRow="0" w:firstColumn="0" w:lastColumn="0" w:noHBand="0" w:noVBand="0"/>
      </w:tblPr>
      <w:tblGrid>
        <w:gridCol w:w="1950"/>
        <w:gridCol w:w="1300"/>
        <w:gridCol w:w="6036"/>
      </w:tblGrid>
      <w:tr w:rsidR="00872AFE" w:rsidRPr="00711388" w:rsidDel="008279BE" w14:paraId="1A4CC437" w14:textId="762E7F71" w:rsidTr="00567869">
        <w:trPr>
          <w:del w:id="1628" w:author="Author"/>
        </w:trPr>
        <w:tc>
          <w:tcPr>
            <w:tcW w:w="1950" w:type="dxa"/>
            <w:tcBorders>
              <w:top w:val="single" w:sz="2" w:space="0" w:color="auto"/>
              <w:left w:val="single" w:sz="2" w:space="0" w:color="auto"/>
              <w:bottom w:val="single" w:sz="2" w:space="0" w:color="auto"/>
              <w:right w:val="single" w:sz="2" w:space="0" w:color="auto"/>
            </w:tcBorders>
          </w:tcPr>
          <w:p w14:paraId="642626D3" w14:textId="28BC5A98" w:rsidR="00872AFE" w:rsidRPr="00711388" w:rsidDel="008279BE" w:rsidRDefault="00872AFE" w:rsidP="00567869">
            <w:pPr>
              <w:adjustRightInd w:val="0"/>
              <w:spacing w:before="0" w:after="0"/>
              <w:jc w:val="left"/>
              <w:rPr>
                <w:del w:id="1629" w:author="Author"/>
                <w:lang w:val="en-GB"/>
              </w:rPr>
            </w:pPr>
          </w:p>
        </w:tc>
        <w:tc>
          <w:tcPr>
            <w:tcW w:w="1300" w:type="dxa"/>
            <w:tcBorders>
              <w:top w:val="single" w:sz="2" w:space="0" w:color="auto"/>
              <w:left w:val="single" w:sz="2" w:space="0" w:color="auto"/>
              <w:bottom w:val="single" w:sz="2" w:space="0" w:color="auto"/>
              <w:right w:val="single" w:sz="2" w:space="0" w:color="auto"/>
            </w:tcBorders>
          </w:tcPr>
          <w:p w14:paraId="26AC4E70" w14:textId="6EA8F5BC" w:rsidR="00872AFE" w:rsidRPr="00711388" w:rsidDel="008279BE" w:rsidRDefault="00872AFE" w:rsidP="00567869">
            <w:pPr>
              <w:pStyle w:val="NormalCentered"/>
              <w:rPr>
                <w:del w:id="1630" w:author="Author"/>
                <w:lang w:val="en-GB"/>
              </w:rPr>
            </w:pPr>
            <w:del w:id="1631" w:author="Author">
              <w:r w:rsidRPr="00711388" w:rsidDel="008279BE">
                <w:rPr>
                  <w:lang w:val="en-GB"/>
                </w:rPr>
                <w:delText>ITEM</w:delText>
              </w:r>
            </w:del>
          </w:p>
        </w:tc>
        <w:tc>
          <w:tcPr>
            <w:tcW w:w="6036" w:type="dxa"/>
            <w:tcBorders>
              <w:top w:val="single" w:sz="2" w:space="0" w:color="auto"/>
              <w:left w:val="single" w:sz="2" w:space="0" w:color="auto"/>
              <w:bottom w:val="single" w:sz="2" w:space="0" w:color="auto"/>
              <w:right w:val="single" w:sz="2" w:space="0" w:color="auto"/>
            </w:tcBorders>
          </w:tcPr>
          <w:p w14:paraId="3B49D3BD" w14:textId="7DC7D475" w:rsidR="00872AFE" w:rsidRPr="00711388" w:rsidDel="008279BE" w:rsidRDefault="00872AFE" w:rsidP="00567869">
            <w:pPr>
              <w:pStyle w:val="NormalCentered"/>
              <w:rPr>
                <w:del w:id="1632" w:author="Author"/>
                <w:lang w:val="en-GB"/>
              </w:rPr>
            </w:pPr>
            <w:del w:id="1633" w:author="Author">
              <w:r w:rsidRPr="00711388" w:rsidDel="008279BE">
                <w:rPr>
                  <w:lang w:val="en-GB"/>
                </w:rPr>
                <w:delText>INSTRUCTONS</w:delText>
              </w:r>
            </w:del>
          </w:p>
        </w:tc>
      </w:tr>
      <w:tr w:rsidR="00872AFE" w:rsidRPr="00711388" w:rsidDel="008279BE" w14:paraId="5C2B6B7D" w14:textId="248066D7" w:rsidTr="00567869">
        <w:trPr>
          <w:del w:id="1634" w:author="Author"/>
        </w:trPr>
        <w:tc>
          <w:tcPr>
            <w:tcW w:w="1950" w:type="dxa"/>
            <w:tcBorders>
              <w:top w:val="single" w:sz="2" w:space="0" w:color="auto"/>
              <w:left w:val="single" w:sz="2" w:space="0" w:color="auto"/>
              <w:bottom w:val="single" w:sz="2" w:space="0" w:color="auto"/>
              <w:right w:val="single" w:sz="2" w:space="0" w:color="auto"/>
            </w:tcBorders>
          </w:tcPr>
          <w:p w14:paraId="0E10418F" w14:textId="43A43128" w:rsidR="00872AFE" w:rsidRPr="00711388" w:rsidDel="008279BE" w:rsidRDefault="00872AFE" w:rsidP="00567869">
            <w:pPr>
              <w:pStyle w:val="NormalLeft"/>
              <w:rPr>
                <w:del w:id="1635" w:author="Author"/>
                <w:lang w:val="en-GB"/>
              </w:rPr>
            </w:pPr>
            <w:del w:id="1636" w:author="Author">
              <w:r w:rsidRPr="00711388" w:rsidDel="008279BE">
                <w:rPr>
                  <w:lang w:val="en-GB"/>
                </w:rPr>
                <w:delText>Z0010</w:delText>
              </w:r>
            </w:del>
          </w:p>
        </w:tc>
        <w:tc>
          <w:tcPr>
            <w:tcW w:w="1300" w:type="dxa"/>
            <w:tcBorders>
              <w:top w:val="single" w:sz="2" w:space="0" w:color="auto"/>
              <w:left w:val="single" w:sz="2" w:space="0" w:color="auto"/>
              <w:bottom w:val="single" w:sz="2" w:space="0" w:color="auto"/>
              <w:right w:val="single" w:sz="2" w:space="0" w:color="auto"/>
            </w:tcBorders>
          </w:tcPr>
          <w:p w14:paraId="20AFBAAE" w14:textId="1FBF0353" w:rsidR="00872AFE" w:rsidRPr="00711388" w:rsidDel="008279BE" w:rsidRDefault="00872AFE" w:rsidP="00567869">
            <w:pPr>
              <w:pStyle w:val="NormalLeft"/>
              <w:rPr>
                <w:del w:id="1637" w:author="Author"/>
                <w:lang w:val="en-GB"/>
              </w:rPr>
            </w:pPr>
            <w:del w:id="1638" w:author="Author">
              <w:r w:rsidRPr="00711388" w:rsidDel="008279BE">
                <w:rPr>
                  <w:lang w:val="en-GB"/>
                </w:rPr>
                <w:delText>Line of business</w:delText>
              </w:r>
            </w:del>
          </w:p>
        </w:tc>
        <w:tc>
          <w:tcPr>
            <w:tcW w:w="6036" w:type="dxa"/>
            <w:tcBorders>
              <w:top w:val="single" w:sz="2" w:space="0" w:color="auto"/>
              <w:left w:val="single" w:sz="2" w:space="0" w:color="auto"/>
              <w:bottom w:val="single" w:sz="2" w:space="0" w:color="auto"/>
              <w:right w:val="single" w:sz="2" w:space="0" w:color="auto"/>
            </w:tcBorders>
          </w:tcPr>
          <w:p w14:paraId="109973BD" w14:textId="601BA7F7" w:rsidR="00872AFE" w:rsidRPr="00711388" w:rsidDel="008279BE" w:rsidRDefault="00872AFE" w:rsidP="00567869">
            <w:pPr>
              <w:pStyle w:val="NormalLeft"/>
              <w:rPr>
                <w:del w:id="1639" w:author="Author"/>
                <w:lang w:val="en-GB"/>
              </w:rPr>
            </w:pPr>
            <w:del w:id="1640" w:author="Author">
              <w:r w:rsidRPr="00711388" w:rsidDel="008279BE">
                <w:rPr>
                  <w:lang w:val="en-GB"/>
                </w:rPr>
                <w:delText>Identification of the line of business, as defined in Annex I to Delegated Regulation (EU) 2015/35, reported. The following closed list shall be used:</w:delText>
              </w:r>
            </w:del>
          </w:p>
          <w:p w14:paraId="69F9DAEC" w14:textId="674E3CC5" w:rsidR="00872AFE" w:rsidRPr="00711388" w:rsidDel="008279BE" w:rsidRDefault="00872AFE" w:rsidP="00567869">
            <w:pPr>
              <w:pStyle w:val="NormalLeft"/>
              <w:rPr>
                <w:del w:id="1641" w:author="Author"/>
                <w:lang w:val="en-GB"/>
              </w:rPr>
            </w:pPr>
            <w:del w:id="1642" w:author="Author">
              <w:r w:rsidRPr="00711388" w:rsidDel="008279BE">
                <w:rPr>
                  <w:lang w:val="en-GB"/>
                </w:rPr>
                <w:delText xml:space="preserve">1 </w:delText>
              </w:r>
            </w:del>
            <w:r w:rsidR="00845F43" w:rsidRPr="00711388">
              <w:rPr>
                <w:lang w:val="en-GB"/>
              </w:rPr>
              <w:t>-</w:t>
            </w:r>
            <w:del w:id="1643" w:author="Author">
              <w:r w:rsidRPr="00711388" w:rsidDel="008279BE">
                <w:rPr>
                  <w:lang w:val="en-GB"/>
                </w:rPr>
                <w:delText xml:space="preserve"> Medical expense insurance</w:delText>
              </w:r>
            </w:del>
          </w:p>
          <w:p w14:paraId="31507198" w14:textId="6B5EAC62" w:rsidR="00872AFE" w:rsidRPr="00711388" w:rsidDel="008279BE" w:rsidRDefault="00872AFE" w:rsidP="00567869">
            <w:pPr>
              <w:pStyle w:val="NormalLeft"/>
              <w:rPr>
                <w:del w:id="1644" w:author="Author"/>
                <w:lang w:val="en-GB"/>
              </w:rPr>
            </w:pPr>
            <w:del w:id="1645" w:author="Author">
              <w:r w:rsidRPr="00711388" w:rsidDel="008279BE">
                <w:rPr>
                  <w:lang w:val="en-GB"/>
                </w:rPr>
                <w:delText xml:space="preserve">2 </w:delText>
              </w:r>
            </w:del>
            <w:r w:rsidR="00845F43" w:rsidRPr="00711388">
              <w:rPr>
                <w:lang w:val="en-GB"/>
              </w:rPr>
              <w:t>-</w:t>
            </w:r>
            <w:del w:id="1646" w:author="Author">
              <w:r w:rsidRPr="00711388" w:rsidDel="008279BE">
                <w:rPr>
                  <w:lang w:val="en-GB"/>
                </w:rPr>
                <w:delText xml:space="preserve"> Income protection insurance</w:delText>
              </w:r>
            </w:del>
          </w:p>
          <w:p w14:paraId="7622903C" w14:textId="151DFFD4" w:rsidR="00872AFE" w:rsidRPr="00711388" w:rsidDel="008279BE" w:rsidRDefault="00872AFE" w:rsidP="00567869">
            <w:pPr>
              <w:pStyle w:val="NormalLeft"/>
              <w:rPr>
                <w:del w:id="1647" w:author="Author"/>
                <w:lang w:val="en-GB"/>
              </w:rPr>
            </w:pPr>
            <w:del w:id="1648" w:author="Author">
              <w:r w:rsidRPr="00711388" w:rsidDel="008279BE">
                <w:rPr>
                  <w:lang w:val="en-GB"/>
                </w:rPr>
                <w:delText xml:space="preserve">3 </w:delText>
              </w:r>
            </w:del>
            <w:r w:rsidR="00845F43" w:rsidRPr="00711388">
              <w:rPr>
                <w:lang w:val="en-GB"/>
              </w:rPr>
              <w:t>-</w:t>
            </w:r>
            <w:del w:id="1649" w:author="Author">
              <w:r w:rsidRPr="00711388" w:rsidDel="008279BE">
                <w:rPr>
                  <w:lang w:val="en-GB"/>
                </w:rPr>
                <w:delText xml:space="preserve"> Workers' compensation insurance</w:delText>
              </w:r>
            </w:del>
          </w:p>
          <w:p w14:paraId="27043A98" w14:textId="0DA2B110" w:rsidR="00872AFE" w:rsidRPr="00711388" w:rsidDel="008279BE" w:rsidRDefault="00872AFE" w:rsidP="00567869">
            <w:pPr>
              <w:pStyle w:val="NormalLeft"/>
              <w:rPr>
                <w:del w:id="1650" w:author="Author"/>
                <w:lang w:val="en-GB"/>
              </w:rPr>
            </w:pPr>
            <w:del w:id="1651" w:author="Author">
              <w:r w:rsidRPr="00711388" w:rsidDel="008279BE">
                <w:rPr>
                  <w:lang w:val="en-GB"/>
                </w:rPr>
                <w:delText xml:space="preserve">4 </w:delText>
              </w:r>
            </w:del>
            <w:r w:rsidR="00845F43" w:rsidRPr="00711388">
              <w:rPr>
                <w:lang w:val="en-GB"/>
              </w:rPr>
              <w:t>-</w:t>
            </w:r>
            <w:del w:id="1652" w:author="Author">
              <w:r w:rsidRPr="00711388" w:rsidDel="008279BE">
                <w:rPr>
                  <w:lang w:val="en-GB"/>
                </w:rPr>
                <w:delText xml:space="preserve"> Motor vehicle liability insurance</w:delText>
              </w:r>
            </w:del>
          </w:p>
          <w:p w14:paraId="6848A92A" w14:textId="0E6ECE27" w:rsidR="00872AFE" w:rsidRPr="00711388" w:rsidDel="008279BE" w:rsidRDefault="00872AFE" w:rsidP="00567869">
            <w:pPr>
              <w:pStyle w:val="NormalLeft"/>
              <w:rPr>
                <w:del w:id="1653" w:author="Author"/>
                <w:lang w:val="en-GB"/>
              </w:rPr>
            </w:pPr>
            <w:del w:id="1654" w:author="Author">
              <w:r w:rsidRPr="00711388" w:rsidDel="008279BE">
                <w:rPr>
                  <w:lang w:val="en-GB"/>
                </w:rPr>
                <w:delText xml:space="preserve">5 </w:delText>
              </w:r>
            </w:del>
            <w:r w:rsidR="00845F43" w:rsidRPr="00711388">
              <w:rPr>
                <w:lang w:val="en-GB"/>
              </w:rPr>
              <w:t>-</w:t>
            </w:r>
            <w:del w:id="1655" w:author="Author">
              <w:r w:rsidRPr="00711388" w:rsidDel="008279BE">
                <w:rPr>
                  <w:lang w:val="en-GB"/>
                </w:rPr>
                <w:delText xml:space="preserve"> Other motor insurance</w:delText>
              </w:r>
            </w:del>
          </w:p>
          <w:p w14:paraId="468EA931" w14:textId="06A2683B" w:rsidR="00872AFE" w:rsidRPr="00711388" w:rsidDel="008279BE" w:rsidRDefault="00872AFE" w:rsidP="00567869">
            <w:pPr>
              <w:pStyle w:val="NormalLeft"/>
              <w:rPr>
                <w:del w:id="1656" w:author="Author"/>
                <w:lang w:val="en-GB"/>
              </w:rPr>
            </w:pPr>
            <w:del w:id="1657" w:author="Author">
              <w:r w:rsidRPr="00711388" w:rsidDel="008279BE">
                <w:rPr>
                  <w:lang w:val="en-GB"/>
                </w:rPr>
                <w:lastRenderedPageBreak/>
                <w:delText xml:space="preserve">6 </w:delText>
              </w:r>
            </w:del>
            <w:r w:rsidR="00845F43" w:rsidRPr="00711388">
              <w:rPr>
                <w:lang w:val="en-GB"/>
              </w:rPr>
              <w:t>-</w:t>
            </w:r>
            <w:del w:id="1658" w:author="Author">
              <w:r w:rsidRPr="00711388" w:rsidDel="008279BE">
                <w:rPr>
                  <w:lang w:val="en-GB"/>
                </w:rPr>
                <w:delText xml:space="preserve"> Marine, aviation and transport insurance</w:delText>
              </w:r>
            </w:del>
          </w:p>
          <w:p w14:paraId="69FD9D15" w14:textId="56DEFC6E" w:rsidR="00872AFE" w:rsidRPr="00711388" w:rsidDel="008279BE" w:rsidRDefault="00872AFE" w:rsidP="00567869">
            <w:pPr>
              <w:pStyle w:val="NormalLeft"/>
              <w:rPr>
                <w:del w:id="1659" w:author="Author"/>
                <w:lang w:val="en-GB"/>
              </w:rPr>
            </w:pPr>
            <w:del w:id="1660" w:author="Author">
              <w:r w:rsidRPr="00711388" w:rsidDel="008279BE">
                <w:rPr>
                  <w:lang w:val="en-GB"/>
                </w:rPr>
                <w:delText xml:space="preserve">7 </w:delText>
              </w:r>
            </w:del>
            <w:r w:rsidR="00845F43" w:rsidRPr="00711388">
              <w:rPr>
                <w:lang w:val="en-GB"/>
              </w:rPr>
              <w:t>-</w:t>
            </w:r>
            <w:del w:id="1661" w:author="Author">
              <w:r w:rsidRPr="00711388" w:rsidDel="008279BE">
                <w:rPr>
                  <w:lang w:val="en-GB"/>
                </w:rPr>
                <w:delText xml:space="preserve"> Fire and other damage to property insurance</w:delText>
              </w:r>
            </w:del>
          </w:p>
          <w:p w14:paraId="41801821" w14:textId="2A9F4F7B" w:rsidR="00872AFE" w:rsidRPr="00711388" w:rsidDel="008279BE" w:rsidRDefault="00872AFE" w:rsidP="00567869">
            <w:pPr>
              <w:pStyle w:val="NormalLeft"/>
              <w:rPr>
                <w:del w:id="1662" w:author="Author"/>
                <w:lang w:val="en-GB"/>
              </w:rPr>
            </w:pPr>
            <w:del w:id="1663" w:author="Author">
              <w:r w:rsidRPr="00711388" w:rsidDel="008279BE">
                <w:rPr>
                  <w:lang w:val="en-GB"/>
                </w:rPr>
                <w:delText xml:space="preserve">8 </w:delText>
              </w:r>
            </w:del>
            <w:r w:rsidR="00845F43" w:rsidRPr="00711388">
              <w:rPr>
                <w:lang w:val="en-GB"/>
              </w:rPr>
              <w:t>-</w:t>
            </w:r>
            <w:del w:id="1664" w:author="Author">
              <w:r w:rsidRPr="00711388" w:rsidDel="008279BE">
                <w:rPr>
                  <w:lang w:val="en-GB"/>
                </w:rPr>
                <w:delText xml:space="preserve"> General liability insurance</w:delText>
              </w:r>
            </w:del>
          </w:p>
          <w:p w14:paraId="6A2A7A3C" w14:textId="1BBC21B6" w:rsidR="00872AFE" w:rsidRPr="00711388" w:rsidDel="008279BE" w:rsidRDefault="00872AFE" w:rsidP="00567869">
            <w:pPr>
              <w:pStyle w:val="NormalLeft"/>
              <w:rPr>
                <w:del w:id="1665" w:author="Author"/>
                <w:lang w:val="en-GB"/>
              </w:rPr>
            </w:pPr>
            <w:del w:id="1666" w:author="Author">
              <w:r w:rsidRPr="00711388" w:rsidDel="008279BE">
                <w:rPr>
                  <w:lang w:val="en-GB"/>
                </w:rPr>
                <w:delText xml:space="preserve">9 </w:delText>
              </w:r>
            </w:del>
            <w:r w:rsidR="00845F43" w:rsidRPr="00711388">
              <w:rPr>
                <w:lang w:val="en-GB"/>
              </w:rPr>
              <w:t>-</w:t>
            </w:r>
            <w:del w:id="1667" w:author="Author">
              <w:r w:rsidRPr="00711388" w:rsidDel="008279BE">
                <w:rPr>
                  <w:lang w:val="en-GB"/>
                </w:rPr>
                <w:delText xml:space="preserve"> Credit and suretyship insurance</w:delText>
              </w:r>
            </w:del>
          </w:p>
          <w:p w14:paraId="7AA03E3D" w14:textId="367D5FAB" w:rsidR="00872AFE" w:rsidRPr="00711388" w:rsidDel="008279BE" w:rsidRDefault="00872AFE" w:rsidP="00567869">
            <w:pPr>
              <w:pStyle w:val="NormalLeft"/>
              <w:rPr>
                <w:del w:id="1668" w:author="Author"/>
                <w:lang w:val="en-GB"/>
              </w:rPr>
            </w:pPr>
            <w:del w:id="1669" w:author="Author">
              <w:r w:rsidRPr="00711388" w:rsidDel="008279BE">
                <w:rPr>
                  <w:lang w:val="en-GB"/>
                </w:rPr>
                <w:delText xml:space="preserve">10 </w:delText>
              </w:r>
            </w:del>
            <w:r w:rsidR="00845F43" w:rsidRPr="00711388">
              <w:rPr>
                <w:lang w:val="en-GB"/>
              </w:rPr>
              <w:t>-</w:t>
            </w:r>
            <w:del w:id="1670" w:author="Author">
              <w:r w:rsidRPr="00711388" w:rsidDel="008279BE">
                <w:rPr>
                  <w:lang w:val="en-GB"/>
                </w:rPr>
                <w:delText xml:space="preserve"> Legal expenses insurance</w:delText>
              </w:r>
            </w:del>
          </w:p>
          <w:p w14:paraId="7080A052" w14:textId="67639326" w:rsidR="00872AFE" w:rsidRPr="00711388" w:rsidDel="008279BE" w:rsidRDefault="00872AFE" w:rsidP="00567869">
            <w:pPr>
              <w:pStyle w:val="NormalLeft"/>
              <w:rPr>
                <w:del w:id="1671" w:author="Author"/>
                <w:lang w:val="en-GB"/>
              </w:rPr>
            </w:pPr>
            <w:del w:id="1672" w:author="Author">
              <w:r w:rsidRPr="00711388" w:rsidDel="008279BE">
                <w:rPr>
                  <w:lang w:val="en-GB"/>
                </w:rPr>
                <w:delText xml:space="preserve">11 </w:delText>
              </w:r>
            </w:del>
            <w:r w:rsidR="00845F43" w:rsidRPr="00711388">
              <w:rPr>
                <w:lang w:val="en-GB"/>
              </w:rPr>
              <w:t>-</w:t>
            </w:r>
            <w:del w:id="1673" w:author="Author">
              <w:r w:rsidRPr="00711388" w:rsidDel="008279BE">
                <w:rPr>
                  <w:lang w:val="en-GB"/>
                </w:rPr>
                <w:delText xml:space="preserve"> Assistance</w:delText>
              </w:r>
            </w:del>
          </w:p>
          <w:p w14:paraId="119354DD" w14:textId="11BA8FC8" w:rsidR="00872AFE" w:rsidRPr="00711388" w:rsidDel="008279BE" w:rsidRDefault="00872AFE" w:rsidP="00567869">
            <w:pPr>
              <w:pStyle w:val="NormalLeft"/>
              <w:rPr>
                <w:del w:id="1674" w:author="Author"/>
                <w:lang w:val="en-GB"/>
              </w:rPr>
            </w:pPr>
            <w:del w:id="1675" w:author="Author">
              <w:r w:rsidRPr="00711388" w:rsidDel="008279BE">
                <w:rPr>
                  <w:lang w:val="en-GB"/>
                </w:rPr>
                <w:delText xml:space="preserve">12 </w:delText>
              </w:r>
            </w:del>
            <w:r w:rsidR="00845F43" w:rsidRPr="00711388">
              <w:rPr>
                <w:lang w:val="en-GB"/>
              </w:rPr>
              <w:t>-</w:t>
            </w:r>
            <w:del w:id="1676" w:author="Author">
              <w:r w:rsidRPr="00711388" w:rsidDel="008279BE">
                <w:rPr>
                  <w:lang w:val="en-GB"/>
                </w:rPr>
                <w:delText xml:space="preserve"> Miscellaneous financial loss</w:delText>
              </w:r>
            </w:del>
          </w:p>
        </w:tc>
      </w:tr>
      <w:tr w:rsidR="00872AFE" w:rsidRPr="00711388" w:rsidDel="008279BE" w14:paraId="418D8515" w14:textId="44E87C36" w:rsidTr="00567869">
        <w:trPr>
          <w:del w:id="1677" w:author="Author"/>
        </w:trPr>
        <w:tc>
          <w:tcPr>
            <w:tcW w:w="1950" w:type="dxa"/>
            <w:tcBorders>
              <w:top w:val="single" w:sz="2" w:space="0" w:color="auto"/>
              <w:left w:val="single" w:sz="2" w:space="0" w:color="auto"/>
              <w:bottom w:val="single" w:sz="2" w:space="0" w:color="auto"/>
              <w:right w:val="single" w:sz="2" w:space="0" w:color="auto"/>
            </w:tcBorders>
          </w:tcPr>
          <w:p w14:paraId="08C78603" w14:textId="33ED555F" w:rsidR="00872AFE" w:rsidRPr="00711388" w:rsidDel="008279BE" w:rsidRDefault="00872AFE" w:rsidP="00567869">
            <w:pPr>
              <w:pStyle w:val="NormalLeft"/>
              <w:rPr>
                <w:del w:id="1678" w:author="Author"/>
                <w:lang w:val="en-GB"/>
              </w:rPr>
            </w:pPr>
            <w:del w:id="1679" w:author="Author">
              <w:r w:rsidRPr="00711388" w:rsidDel="008279BE">
                <w:rPr>
                  <w:lang w:val="en-GB"/>
                </w:rPr>
                <w:lastRenderedPageBreak/>
                <w:delText>Z0020</w:delText>
              </w:r>
            </w:del>
          </w:p>
        </w:tc>
        <w:tc>
          <w:tcPr>
            <w:tcW w:w="1300" w:type="dxa"/>
            <w:tcBorders>
              <w:top w:val="single" w:sz="2" w:space="0" w:color="auto"/>
              <w:left w:val="single" w:sz="2" w:space="0" w:color="auto"/>
              <w:bottom w:val="single" w:sz="2" w:space="0" w:color="auto"/>
              <w:right w:val="single" w:sz="2" w:space="0" w:color="auto"/>
            </w:tcBorders>
          </w:tcPr>
          <w:p w14:paraId="696CCE45" w14:textId="5E4BAC06" w:rsidR="00872AFE" w:rsidRPr="00711388" w:rsidDel="008279BE" w:rsidRDefault="00872AFE" w:rsidP="00567869">
            <w:pPr>
              <w:pStyle w:val="NormalLeft"/>
              <w:rPr>
                <w:del w:id="1680" w:author="Author"/>
                <w:lang w:val="en-GB"/>
              </w:rPr>
            </w:pPr>
            <w:del w:id="1681" w:author="Author">
              <w:r w:rsidRPr="00711388" w:rsidDel="008279BE">
                <w:rPr>
                  <w:lang w:val="en-GB"/>
                </w:rPr>
                <w:delText>Accident year/underwriting year</w:delText>
              </w:r>
            </w:del>
          </w:p>
        </w:tc>
        <w:tc>
          <w:tcPr>
            <w:tcW w:w="6036" w:type="dxa"/>
            <w:tcBorders>
              <w:top w:val="single" w:sz="2" w:space="0" w:color="auto"/>
              <w:left w:val="single" w:sz="2" w:space="0" w:color="auto"/>
              <w:bottom w:val="single" w:sz="2" w:space="0" w:color="auto"/>
              <w:right w:val="single" w:sz="2" w:space="0" w:color="auto"/>
            </w:tcBorders>
          </w:tcPr>
          <w:p w14:paraId="0E321B37" w14:textId="4271FE49" w:rsidR="00872AFE" w:rsidRPr="00711388" w:rsidDel="008279BE" w:rsidRDefault="00872AFE" w:rsidP="00567869">
            <w:pPr>
              <w:pStyle w:val="NormalLeft"/>
              <w:rPr>
                <w:del w:id="1682" w:author="Author"/>
                <w:lang w:val="en-GB"/>
              </w:rPr>
            </w:pPr>
            <w:del w:id="1683" w:author="Author">
              <w:r w:rsidRPr="00711388" w:rsidDel="008279BE">
                <w:rPr>
                  <w:lang w:val="en-GB"/>
                </w:rPr>
                <w:delText>Report the standard used by the undertakings for reporting of template S.19.01. The following closed list shall be used:</w:delText>
              </w:r>
            </w:del>
          </w:p>
          <w:p w14:paraId="334AC0E8" w14:textId="25FCBA7A" w:rsidR="00872AFE" w:rsidRPr="00711388" w:rsidDel="008279BE" w:rsidRDefault="00872AFE" w:rsidP="00567869">
            <w:pPr>
              <w:pStyle w:val="NormalLeft"/>
              <w:rPr>
                <w:del w:id="1684" w:author="Author"/>
                <w:lang w:val="en-GB"/>
              </w:rPr>
            </w:pPr>
            <w:del w:id="1685" w:author="Author">
              <w:r w:rsidRPr="00711388" w:rsidDel="008279BE">
                <w:rPr>
                  <w:lang w:val="en-GB"/>
                </w:rPr>
                <w:delText xml:space="preserve">1 </w:delText>
              </w:r>
            </w:del>
            <w:r w:rsidR="00845F43" w:rsidRPr="00711388">
              <w:rPr>
                <w:lang w:val="en-GB"/>
              </w:rPr>
              <w:t>-</w:t>
            </w:r>
            <w:del w:id="1686" w:author="Author">
              <w:r w:rsidRPr="00711388" w:rsidDel="008279BE">
                <w:rPr>
                  <w:lang w:val="en-GB"/>
                </w:rPr>
                <w:delText xml:space="preserve"> Accident year</w:delText>
              </w:r>
            </w:del>
          </w:p>
          <w:p w14:paraId="55D75966" w14:textId="3E5A522D" w:rsidR="00872AFE" w:rsidRPr="00711388" w:rsidDel="008279BE" w:rsidRDefault="00872AFE" w:rsidP="00567869">
            <w:pPr>
              <w:pStyle w:val="NormalLeft"/>
              <w:rPr>
                <w:del w:id="1687" w:author="Author"/>
                <w:lang w:val="en-GB"/>
              </w:rPr>
            </w:pPr>
            <w:del w:id="1688" w:author="Author">
              <w:r w:rsidRPr="00711388" w:rsidDel="008279BE">
                <w:rPr>
                  <w:lang w:val="en-GB"/>
                </w:rPr>
                <w:delText xml:space="preserve">2 </w:delText>
              </w:r>
            </w:del>
            <w:r w:rsidR="00845F43" w:rsidRPr="00711388">
              <w:rPr>
                <w:lang w:val="en-GB"/>
              </w:rPr>
              <w:t>-</w:t>
            </w:r>
            <w:del w:id="1689" w:author="Author">
              <w:r w:rsidRPr="00711388" w:rsidDel="008279BE">
                <w:rPr>
                  <w:lang w:val="en-GB"/>
                </w:rPr>
                <w:delText xml:space="preserve"> Underwriting year</w:delText>
              </w:r>
            </w:del>
          </w:p>
        </w:tc>
      </w:tr>
      <w:tr w:rsidR="00872AFE" w:rsidRPr="00711388" w:rsidDel="008279BE" w14:paraId="0F3D5B9B" w14:textId="2DD16E9A" w:rsidTr="00567869">
        <w:trPr>
          <w:del w:id="1690" w:author="Author"/>
        </w:trPr>
        <w:tc>
          <w:tcPr>
            <w:tcW w:w="1950" w:type="dxa"/>
            <w:tcBorders>
              <w:top w:val="single" w:sz="2" w:space="0" w:color="auto"/>
              <w:left w:val="single" w:sz="2" w:space="0" w:color="auto"/>
              <w:bottom w:val="single" w:sz="2" w:space="0" w:color="auto"/>
              <w:right w:val="single" w:sz="2" w:space="0" w:color="auto"/>
            </w:tcBorders>
          </w:tcPr>
          <w:p w14:paraId="6D374719" w14:textId="4FD48054" w:rsidR="00872AFE" w:rsidRPr="00711388" w:rsidDel="008279BE" w:rsidRDefault="00872AFE" w:rsidP="00567869">
            <w:pPr>
              <w:pStyle w:val="NormalLeft"/>
              <w:rPr>
                <w:del w:id="1691" w:author="Author"/>
                <w:lang w:val="en-GB"/>
              </w:rPr>
            </w:pPr>
            <w:del w:id="1692" w:author="Author">
              <w:r w:rsidRPr="00711388" w:rsidDel="008279BE">
                <w:rPr>
                  <w:lang w:val="en-GB"/>
                </w:rPr>
                <w:delText>C0030/R0010 to R0210</w:delText>
              </w:r>
            </w:del>
          </w:p>
        </w:tc>
        <w:tc>
          <w:tcPr>
            <w:tcW w:w="1300" w:type="dxa"/>
            <w:tcBorders>
              <w:top w:val="single" w:sz="2" w:space="0" w:color="auto"/>
              <w:left w:val="single" w:sz="2" w:space="0" w:color="auto"/>
              <w:bottom w:val="single" w:sz="2" w:space="0" w:color="auto"/>
              <w:right w:val="single" w:sz="2" w:space="0" w:color="auto"/>
            </w:tcBorders>
          </w:tcPr>
          <w:p w14:paraId="7CAF8D6E" w14:textId="4DE87B58" w:rsidR="00872AFE" w:rsidRPr="00711388" w:rsidDel="008279BE" w:rsidRDefault="00872AFE" w:rsidP="00567869">
            <w:pPr>
              <w:pStyle w:val="NormalLeft"/>
              <w:rPr>
                <w:del w:id="1693" w:author="Author"/>
                <w:lang w:val="en-GB"/>
              </w:rPr>
            </w:pPr>
            <w:del w:id="1694" w:author="Author">
              <w:r w:rsidRPr="00711388" w:rsidDel="008279BE">
                <w:rPr>
                  <w:lang w:val="en-GB"/>
                </w:rPr>
                <w:delText>Start claims incurred</w:delText>
              </w:r>
            </w:del>
          </w:p>
        </w:tc>
        <w:tc>
          <w:tcPr>
            <w:tcW w:w="6036" w:type="dxa"/>
            <w:tcBorders>
              <w:top w:val="single" w:sz="2" w:space="0" w:color="auto"/>
              <w:left w:val="single" w:sz="2" w:space="0" w:color="auto"/>
              <w:bottom w:val="single" w:sz="2" w:space="0" w:color="auto"/>
              <w:right w:val="single" w:sz="2" w:space="0" w:color="auto"/>
            </w:tcBorders>
          </w:tcPr>
          <w:p w14:paraId="75D19ED5" w14:textId="67D54643" w:rsidR="00872AFE" w:rsidRPr="00711388" w:rsidDel="008279BE" w:rsidRDefault="00872AFE" w:rsidP="00567869">
            <w:pPr>
              <w:pStyle w:val="NormalLeft"/>
              <w:rPr>
                <w:del w:id="1695" w:author="Author"/>
                <w:lang w:val="en-GB"/>
              </w:rPr>
            </w:pPr>
            <w:del w:id="1696" w:author="Author">
              <w:r w:rsidRPr="00711388" w:rsidDel="008279BE">
                <w:rPr>
                  <w:lang w:val="en-GB"/>
                </w:rPr>
                <w:delText>Start amount of the interval of the corresponding bracket.</w:delText>
              </w:r>
            </w:del>
          </w:p>
          <w:p w14:paraId="05C7448C" w14:textId="0ED9EF51" w:rsidR="00872AFE" w:rsidRPr="00711388" w:rsidDel="008279BE" w:rsidRDefault="00872AFE" w:rsidP="00567869">
            <w:pPr>
              <w:pStyle w:val="NormalLeft"/>
              <w:rPr>
                <w:del w:id="1697" w:author="Author"/>
                <w:lang w:val="en-GB"/>
              </w:rPr>
            </w:pPr>
            <w:del w:id="1698" w:author="Author">
              <w:r w:rsidRPr="00711388" w:rsidDel="008279BE">
                <w:rPr>
                  <w:lang w:val="en-GB"/>
                </w:rPr>
                <w:delText>In case the reporting currency is in Euros, one of the following 5 base options based on the normal loss distribution can be used:</w:delText>
              </w:r>
            </w:del>
          </w:p>
          <w:p w14:paraId="489D6961" w14:textId="2C3F1137" w:rsidR="00872AFE" w:rsidRPr="00711388" w:rsidDel="008279BE" w:rsidRDefault="00872AFE" w:rsidP="00567869">
            <w:pPr>
              <w:pStyle w:val="NormalLeft"/>
              <w:rPr>
                <w:del w:id="1699" w:author="Author"/>
                <w:lang w:val="en-GB"/>
              </w:rPr>
            </w:pPr>
            <w:del w:id="1700" w:author="Author">
              <w:r w:rsidRPr="00711388" w:rsidDel="008279BE">
                <w:rPr>
                  <w:lang w:val="en-GB"/>
                </w:rPr>
                <w:delText xml:space="preserve">1 </w:delText>
              </w:r>
            </w:del>
            <w:r w:rsidR="00845F43" w:rsidRPr="00711388">
              <w:rPr>
                <w:lang w:val="en-GB"/>
              </w:rPr>
              <w:t>-</w:t>
            </w:r>
            <w:del w:id="1701" w:author="Author">
              <w:r w:rsidRPr="00711388" w:rsidDel="008279BE">
                <w:rPr>
                  <w:lang w:val="en-GB"/>
                </w:rPr>
                <w:delText xml:space="preserve"> 20 brackets of 5000 plus 1 extra open bracket for accumulated incurred losses &gt; 100000.</w:delText>
              </w:r>
            </w:del>
          </w:p>
          <w:p w14:paraId="59E082C2" w14:textId="0A2C7932" w:rsidR="00872AFE" w:rsidRPr="00711388" w:rsidDel="008279BE" w:rsidRDefault="00872AFE" w:rsidP="00567869">
            <w:pPr>
              <w:pStyle w:val="NormalLeft"/>
              <w:rPr>
                <w:del w:id="1702" w:author="Author"/>
                <w:lang w:val="en-GB"/>
              </w:rPr>
            </w:pPr>
            <w:del w:id="1703" w:author="Author">
              <w:r w:rsidRPr="00711388" w:rsidDel="008279BE">
                <w:rPr>
                  <w:lang w:val="en-GB"/>
                </w:rPr>
                <w:delText xml:space="preserve">2 </w:delText>
              </w:r>
            </w:del>
            <w:r w:rsidR="00845F43" w:rsidRPr="00711388">
              <w:rPr>
                <w:lang w:val="en-GB"/>
              </w:rPr>
              <w:t>-</w:t>
            </w:r>
            <w:del w:id="1704" w:author="Author">
              <w:r w:rsidRPr="00711388" w:rsidDel="008279BE">
                <w:rPr>
                  <w:lang w:val="en-GB"/>
                </w:rPr>
                <w:delText xml:space="preserve"> 20 brackets of 50000 plus 1 extra open bracket for accumulated incurred losses &gt; 1 million.</w:delText>
              </w:r>
            </w:del>
          </w:p>
          <w:p w14:paraId="1505221F" w14:textId="0B1526D7" w:rsidR="00872AFE" w:rsidRPr="00711388" w:rsidDel="008279BE" w:rsidRDefault="00872AFE" w:rsidP="00567869">
            <w:pPr>
              <w:pStyle w:val="NormalLeft"/>
              <w:rPr>
                <w:del w:id="1705" w:author="Author"/>
                <w:lang w:val="en-GB"/>
              </w:rPr>
            </w:pPr>
            <w:del w:id="1706" w:author="Author">
              <w:r w:rsidRPr="00711388" w:rsidDel="008279BE">
                <w:rPr>
                  <w:lang w:val="en-GB"/>
                </w:rPr>
                <w:delText xml:space="preserve">3 </w:delText>
              </w:r>
            </w:del>
            <w:r w:rsidR="00845F43" w:rsidRPr="00711388">
              <w:rPr>
                <w:lang w:val="en-GB"/>
              </w:rPr>
              <w:t>-</w:t>
            </w:r>
            <w:del w:id="1707" w:author="Author">
              <w:r w:rsidRPr="00711388" w:rsidDel="008279BE">
                <w:rPr>
                  <w:lang w:val="en-GB"/>
                </w:rPr>
                <w:delText xml:space="preserve"> 20 brackets of 250000 plus 1 extra open bracket for accumulated incurred losses &gt; 5 million.</w:delText>
              </w:r>
            </w:del>
          </w:p>
          <w:p w14:paraId="00FACA58" w14:textId="4E223045" w:rsidR="00872AFE" w:rsidRPr="00711388" w:rsidDel="008279BE" w:rsidRDefault="00872AFE" w:rsidP="00567869">
            <w:pPr>
              <w:pStyle w:val="NormalLeft"/>
              <w:rPr>
                <w:del w:id="1708" w:author="Author"/>
                <w:lang w:val="en-GB"/>
              </w:rPr>
            </w:pPr>
            <w:del w:id="1709" w:author="Author">
              <w:r w:rsidRPr="00711388" w:rsidDel="008279BE">
                <w:rPr>
                  <w:lang w:val="en-GB"/>
                </w:rPr>
                <w:delText xml:space="preserve">4 </w:delText>
              </w:r>
            </w:del>
            <w:r w:rsidR="00845F43" w:rsidRPr="00711388">
              <w:rPr>
                <w:lang w:val="en-GB"/>
              </w:rPr>
              <w:t>-</w:t>
            </w:r>
            <w:del w:id="1710" w:author="Author">
              <w:r w:rsidRPr="00711388" w:rsidDel="008279BE">
                <w:rPr>
                  <w:lang w:val="en-GB"/>
                </w:rPr>
                <w:delText xml:space="preserve"> 20 brackets of 1 million plus 1 extra open bracket for accumulated incurred losses &gt; 20 million.</w:delText>
              </w:r>
            </w:del>
          </w:p>
          <w:p w14:paraId="30314598" w14:textId="48FB41DA" w:rsidR="00872AFE" w:rsidRPr="00711388" w:rsidDel="008279BE" w:rsidRDefault="00872AFE" w:rsidP="00567869">
            <w:pPr>
              <w:pStyle w:val="NormalLeft"/>
              <w:rPr>
                <w:del w:id="1711" w:author="Author"/>
                <w:lang w:val="en-GB"/>
              </w:rPr>
            </w:pPr>
            <w:del w:id="1712" w:author="Author">
              <w:r w:rsidRPr="00711388" w:rsidDel="008279BE">
                <w:rPr>
                  <w:lang w:val="en-GB"/>
                </w:rPr>
                <w:delText xml:space="preserve">5 </w:delText>
              </w:r>
            </w:del>
            <w:r w:rsidR="00845F43" w:rsidRPr="00711388">
              <w:rPr>
                <w:lang w:val="en-GB"/>
              </w:rPr>
              <w:t>-</w:t>
            </w:r>
            <w:del w:id="1713" w:author="Author">
              <w:r w:rsidRPr="00711388" w:rsidDel="008279BE">
                <w:rPr>
                  <w:lang w:val="en-GB"/>
                </w:rPr>
                <w:delText xml:space="preserve"> 20 brackets of 5 million plus 1 extra open bracket for accumulated incurred losses &gt; 100 million.</w:delText>
              </w:r>
            </w:del>
          </w:p>
          <w:p w14:paraId="6D47B7D3" w14:textId="038A8B55" w:rsidR="00872AFE" w:rsidRPr="00711388" w:rsidDel="008279BE" w:rsidRDefault="00872AFE" w:rsidP="00567869">
            <w:pPr>
              <w:pStyle w:val="NormalLeft"/>
              <w:rPr>
                <w:del w:id="1714" w:author="Author"/>
                <w:lang w:val="en-GB"/>
              </w:rPr>
            </w:pPr>
            <w:del w:id="1715" w:author="Author">
              <w:r w:rsidRPr="00711388" w:rsidDel="008279BE">
                <w:rPr>
                  <w:lang w:val="en-GB"/>
                </w:rPr>
                <w:delText>However, an undertaking shall use undertaking specific brackets, in particular when accumulated incurred losses &lt; 100000 to guarantee that the level of detail is sufficient to provide adequate insight in the distribution of the accumulated claims incurred, unless already specified by the supervisory authority.</w:delText>
              </w:r>
              <w:r w:rsidRPr="00711388" w:rsidDel="003323F0">
                <w:rPr>
                  <w:lang w:val="en-GB"/>
                </w:rPr>
                <w:delText xml:space="preserve">  </w:delText>
              </w:r>
            </w:del>
            <w:ins w:id="1716" w:author="Author">
              <w:r w:rsidR="003323F0">
                <w:rPr>
                  <w:lang w:val="en-GB"/>
                </w:rPr>
                <w:t xml:space="preserve"> </w:t>
              </w:r>
            </w:ins>
          </w:p>
          <w:p w14:paraId="73641CA9" w14:textId="5314F418" w:rsidR="00872AFE" w:rsidRPr="00711388" w:rsidDel="008279BE" w:rsidRDefault="00872AFE" w:rsidP="00567869">
            <w:pPr>
              <w:pStyle w:val="NormalLeft"/>
              <w:rPr>
                <w:del w:id="1717" w:author="Author"/>
                <w:lang w:val="en-GB"/>
              </w:rPr>
            </w:pPr>
            <w:del w:id="1718" w:author="Author">
              <w:r w:rsidRPr="00711388" w:rsidDel="008279BE">
                <w:rPr>
                  <w:lang w:val="en-GB"/>
                </w:rPr>
                <w:delText>The option chosen needs to be used consistently over the reporting periods, unless the distribution of claims changes significantly.</w:delText>
              </w:r>
            </w:del>
          </w:p>
          <w:p w14:paraId="62AC837E" w14:textId="1FF5A541" w:rsidR="00872AFE" w:rsidRPr="00711388" w:rsidDel="008279BE" w:rsidRDefault="00872AFE" w:rsidP="00567869">
            <w:pPr>
              <w:pStyle w:val="NormalLeft"/>
              <w:rPr>
                <w:del w:id="1719" w:author="Author"/>
                <w:lang w:val="en-GB"/>
              </w:rPr>
            </w:pPr>
            <w:del w:id="1720" w:author="Author">
              <w:r w:rsidRPr="00711388" w:rsidDel="008279BE">
                <w:rPr>
                  <w:lang w:val="en-GB"/>
                </w:rPr>
                <w:delText>For different reporting currencies National Supervisory Authorities need to define the equivalent options for the amounts to be used in the 20 brackets.</w:delText>
              </w:r>
            </w:del>
          </w:p>
        </w:tc>
      </w:tr>
      <w:tr w:rsidR="00872AFE" w:rsidRPr="00711388" w:rsidDel="008279BE" w14:paraId="3326E027" w14:textId="6E6870A7" w:rsidTr="00567869">
        <w:trPr>
          <w:del w:id="1721" w:author="Author"/>
        </w:trPr>
        <w:tc>
          <w:tcPr>
            <w:tcW w:w="1950" w:type="dxa"/>
            <w:tcBorders>
              <w:top w:val="single" w:sz="2" w:space="0" w:color="auto"/>
              <w:left w:val="single" w:sz="2" w:space="0" w:color="auto"/>
              <w:bottom w:val="single" w:sz="2" w:space="0" w:color="auto"/>
              <w:right w:val="single" w:sz="2" w:space="0" w:color="auto"/>
            </w:tcBorders>
          </w:tcPr>
          <w:p w14:paraId="3FF01330" w14:textId="76BD9FAC" w:rsidR="00872AFE" w:rsidRPr="00711388" w:rsidDel="008279BE" w:rsidRDefault="00872AFE" w:rsidP="00567869">
            <w:pPr>
              <w:pStyle w:val="NormalLeft"/>
              <w:rPr>
                <w:del w:id="1722" w:author="Author"/>
                <w:lang w:val="en-GB"/>
              </w:rPr>
            </w:pPr>
            <w:del w:id="1723" w:author="Author">
              <w:r w:rsidRPr="00711388" w:rsidDel="008279BE">
                <w:rPr>
                  <w:lang w:val="en-GB"/>
                </w:rPr>
                <w:lastRenderedPageBreak/>
                <w:delText>C0040/R0010 to R0200</w:delText>
              </w:r>
            </w:del>
          </w:p>
        </w:tc>
        <w:tc>
          <w:tcPr>
            <w:tcW w:w="1300" w:type="dxa"/>
            <w:tcBorders>
              <w:top w:val="single" w:sz="2" w:space="0" w:color="auto"/>
              <w:left w:val="single" w:sz="2" w:space="0" w:color="auto"/>
              <w:bottom w:val="single" w:sz="2" w:space="0" w:color="auto"/>
              <w:right w:val="single" w:sz="2" w:space="0" w:color="auto"/>
            </w:tcBorders>
          </w:tcPr>
          <w:p w14:paraId="781CF605" w14:textId="1009232D" w:rsidR="00872AFE" w:rsidRPr="00711388" w:rsidDel="008279BE" w:rsidRDefault="00872AFE" w:rsidP="00567869">
            <w:pPr>
              <w:pStyle w:val="NormalLeft"/>
              <w:rPr>
                <w:del w:id="1724" w:author="Author"/>
                <w:lang w:val="en-GB"/>
              </w:rPr>
            </w:pPr>
            <w:del w:id="1725" w:author="Author">
              <w:r w:rsidRPr="00711388" w:rsidDel="008279BE">
                <w:rPr>
                  <w:lang w:val="en-GB"/>
                </w:rPr>
                <w:delText>End claims incurred</w:delText>
              </w:r>
            </w:del>
          </w:p>
        </w:tc>
        <w:tc>
          <w:tcPr>
            <w:tcW w:w="6036" w:type="dxa"/>
            <w:tcBorders>
              <w:top w:val="single" w:sz="2" w:space="0" w:color="auto"/>
              <w:left w:val="single" w:sz="2" w:space="0" w:color="auto"/>
              <w:bottom w:val="single" w:sz="2" w:space="0" w:color="auto"/>
              <w:right w:val="single" w:sz="2" w:space="0" w:color="auto"/>
            </w:tcBorders>
          </w:tcPr>
          <w:p w14:paraId="0A171901" w14:textId="47BB102D" w:rsidR="00872AFE" w:rsidRPr="00711388" w:rsidDel="008279BE" w:rsidRDefault="00872AFE" w:rsidP="00567869">
            <w:pPr>
              <w:pStyle w:val="NormalLeft"/>
              <w:rPr>
                <w:del w:id="1726" w:author="Author"/>
                <w:lang w:val="en-GB"/>
              </w:rPr>
            </w:pPr>
            <w:del w:id="1727" w:author="Author">
              <w:r w:rsidRPr="00711388" w:rsidDel="008279BE">
                <w:rPr>
                  <w:lang w:val="en-GB"/>
                </w:rPr>
                <w:delText>End amount of the interval of the corresponding bracket.</w:delText>
              </w:r>
            </w:del>
          </w:p>
        </w:tc>
      </w:tr>
      <w:tr w:rsidR="00872AFE" w:rsidRPr="00711388" w:rsidDel="008279BE" w14:paraId="6873C8C5" w14:textId="5991C0F7" w:rsidTr="00567869">
        <w:trPr>
          <w:del w:id="1728" w:author="Author"/>
        </w:trPr>
        <w:tc>
          <w:tcPr>
            <w:tcW w:w="1950" w:type="dxa"/>
            <w:tcBorders>
              <w:top w:val="single" w:sz="2" w:space="0" w:color="auto"/>
              <w:left w:val="single" w:sz="2" w:space="0" w:color="auto"/>
              <w:bottom w:val="single" w:sz="2" w:space="0" w:color="auto"/>
              <w:right w:val="single" w:sz="2" w:space="0" w:color="auto"/>
            </w:tcBorders>
          </w:tcPr>
          <w:p w14:paraId="7572191F" w14:textId="739E8847" w:rsidR="00872AFE" w:rsidRPr="00711388" w:rsidDel="008279BE" w:rsidRDefault="00872AFE" w:rsidP="00567869">
            <w:pPr>
              <w:pStyle w:val="NormalLeft"/>
              <w:rPr>
                <w:del w:id="1729" w:author="Author"/>
                <w:lang w:val="en-GB"/>
              </w:rPr>
            </w:pPr>
            <w:del w:id="1730" w:author="Author">
              <w:r w:rsidRPr="00711388" w:rsidDel="008279BE">
                <w:rPr>
                  <w:lang w:val="en-GB"/>
                </w:rPr>
                <w:delText>C0050, C0070, C0090, C0110, C0130, C0150, C0170, C0190, C0210, C0230, C0250, C0270, C0290, C0310, C0330/R0010 to R0210</w:delText>
              </w:r>
            </w:del>
          </w:p>
        </w:tc>
        <w:tc>
          <w:tcPr>
            <w:tcW w:w="1300" w:type="dxa"/>
            <w:tcBorders>
              <w:top w:val="single" w:sz="2" w:space="0" w:color="auto"/>
              <w:left w:val="single" w:sz="2" w:space="0" w:color="auto"/>
              <w:bottom w:val="single" w:sz="2" w:space="0" w:color="auto"/>
              <w:right w:val="single" w:sz="2" w:space="0" w:color="auto"/>
            </w:tcBorders>
          </w:tcPr>
          <w:p w14:paraId="353ABC1D" w14:textId="4FBAD5E7" w:rsidR="00872AFE" w:rsidRPr="00711388" w:rsidDel="008279BE" w:rsidRDefault="00872AFE" w:rsidP="00567869">
            <w:pPr>
              <w:pStyle w:val="NormalLeft"/>
              <w:rPr>
                <w:del w:id="1731" w:author="Author"/>
                <w:lang w:val="en-GB"/>
              </w:rPr>
            </w:pPr>
            <w:del w:id="1732" w:author="Author">
              <w:r w:rsidRPr="00711388" w:rsidDel="008279BE">
                <w:rPr>
                  <w:lang w:val="en-GB"/>
                </w:rPr>
                <w:delText>Number of claims AY/UWY year N:N</w:delText>
              </w:r>
            </w:del>
            <w:r w:rsidR="00711388" w:rsidRPr="00711388">
              <w:rPr>
                <w:lang w:val="en-GB"/>
              </w:rPr>
              <w:t>-</w:t>
            </w:r>
            <w:del w:id="1733" w:author="Author">
              <w:r w:rsidRPr="00711388" w:rsidDel="008279BE">
                <w:rPr>
                  <w:lang w:val="en-GB"/>
                </w:rPr>
                <w:delText>14</w:delText>
              </w:r>
            </w:del>
          </w:p>
        </w:tc>
        <w:tc>
          <w:tcPr>
            <w:tcW w:w="6036" w:type="dxa"/>
            <w:tcBorders>
              <w:top w:val="single" w:sz="2" w:space="0" w:color="auto"/>
              <w:left w:val="single" w:sz="2" w:space="0" w:color="auto"/>
              <w:bottom w:val="single" w:sz="2" w:space="0" w:color="auto"/>
              <w:right w:val="single" w:sz="2" w:space="0" w:color="auto"/>
            </w:tcBorders>
          </w:tcPr>
          <w:p w14:paraId="294F7622" w14:textId="7E90B347" w:rsidR="00872AFE" w:rsidRPr="00711388" w:rsidDel="008279BE" w:rsidRDefault="00872AFE" w:rsidP="00567869">
            <w:pPr>
              <w:pStyle w:val="NormalLeft"/>
              <w:rPr>
                <w:del w:id="1734" w:author="Author"/>
                <w:lang w:val="en-GB"/>
              </w:rPr>
            </w:pPr>
            <w:del w:id="1735" w:author="Author">
              <w:r w:rsidRPr="00711388" w:rsidDel="008279BE">
                <w:rPr>
                  <w:lang w:val="en-GB"/>
                </w:rPr>
                <w:delText>The number of claims attributed to each of the accident/underwriting years N to N</w:delText>
              </w:r>
            </w:del>
            <w:r w:rsidR="00711388" w:rsidRPr="00711388">
              <w:rPr>
                <w:lang w:val="en-GB"/>
              </w:rPr>
              <w:t>-</w:t>
            </w:r>
            <w:del w:id="1736" w:author="Author">
              <w:r w:rsidRPr="00711388" w:rsidDel="008279BE">
                <w:rPr>
                  <w:lang w:val="en-GB"/>
                </w:rPr>
                <w:delText>14, whose accumulated claims incurred at the end of the reporting year falls within the start amount and end amount of the applicable bracket. The number of claims is the sum of the accumulated number of open claims at the end of the period plus the accumulated number of closed claims ended with payments.</w:delText>
              </w:r>
            </w:del>
          </w:p>
        </w:tc>
      </w:tr>
      <w:tr w:rsidR="00872AFE" w:rsidRPr="00711388" w:rsidDel="008279BE" w14:paraId="03022781" w14:textId="5F7F399C" w:rsidTr="00567869">
        <w:trPr>
          <w:del w:id="1737" w:author="Author"/>
        </w:trPr>
        <w:tc>
          <w:tcPr>
            <w:tcW w:w="1950" w:type="dxa"/>
            <w:tcBorders>
              <w:top w:val="single" w:sz="2" w:space="0" w:color="auto"/>
              <w:left w:val="single" w:sz="2" w:space="0" w:color="auto"/>
              <w:bottom w:val="single" w:sz="2" w:space="0" w:color="auto"/>
              <w:right w:val="single" w:sz="2" w:space="0" w:color="auto"/>
            </w:tcBorders>
          </w:tcPr>
          <w:p w14:paraId="3CEA2647" w14:textId="12E72893" w:rsidR="00872AFE" w:rsidRPr="00711388" w:rsidDel="008279BE" w:rsidRDefault="00872AFE" w:rsidP="00567869">
            <w:pPr>
              <w:pStyle w:val="NormalLeft"/>
              <w:rPr>
                <w:del w:id="1738" w:author="Author"/>
                <w:lang w:val="en-GB"/>
              </w:rPr>
            </w:pPr>
            <w:del w:id="1739" w:author="Author">
              <w:r w:rsidRPr="00711388" w:rsidDel="008279BE">
                <w:rPr>
                  <w:lang w:val="en-GB"/>
                </w:rPr>
                <w:delText>C0060, C0080, C0100, C0120, C0140, C0160, C0180, C0200, C0220, C0240, C0260, C0280, C0300, C0320, C0340/R0010 to R0210</w:delText>
              </w:r>
            </w:del>
          </w:p>
        </w:tc>
        <w:tc>
          <w:tcPr>
            <w:tcW w:w="1300" w:type="dxa"/>
            <w:tcBorders>
              <w:top w:val="single" w:sz="2" w:space="0" w:color="auto"/>
              <w:left w:val="single" w:sz="2" w:space="0" w:color="auto"/>
              <w:bottom w:val="single" w:sz="2" w:space="0" w:color="auto"/>
              <w:right w:val="single" w:sz="2" w:space="0" w:color="auto"/>
            </w:tcBorders>
          </w:tcPr>
          <w:p w14:paraId="7DCB3D2B" w14:textId="35FE078A" w:rsidR="00872AFE" w:rsidRPr="00711388" w:rsidDel="008279BE" w:rsidRDefault="00872AFE" w:rsidP="00567869">
            <w:pPr>
              <w:pStyle w:val="NormalLeft"/>
              <w:rPr>
                <w:del w:id="1740" w:author="Author"/>
                <w:lang w:val="en-GB"/>
              </w:rPr>
            </w:pPr>
            <w:del w:id="1741" w:author="Author">
              <w:r w:rsidRPr="00711388" w:rsidDel="008279BE">
                <w:rPr>
                  <w:lang w:val="en-GB"/>
                </w:rPr>
                <w:delText>Total claims incurred AY/UWY year N:N</w:delText>
              </w:r>
            </w:del>
            <w:r w:rsidR="00711388" w:rsidRPr="00711388">
              <w:rPr>
                <w:lang w:val="en-GB"/>
              </w:rPr>
              <w:t>-</w:t>
            </w:r>
            <w:del w:id="1742" w:author="Author">
              <w:r w:rsidRPr="00711388" w:rsidDel="008279BE">
                <w:rPr>
                  <w:lang w:val="en-GB"/>
                </w:rPr>
                <w:delText>14</w:delText>
              </w:r>
            </w:del>
          </w:p>
        </w:tc>
        <w:tc>
          <w:tcPr>
            <w:tcW w:w="6036" w:type="dxa"/>
            <w:tcBorders>
              <w:top w:val="single" w:sz="2" w:space="0" w:color="auto"/>
              <w:left w:val="single" w:sz="2" w:space="0" w:color="auto"/>
              <w:bottom w:val="single" w:sz="2" w:space="0" w:color="auto"/>
              <w:right w:val="single" w:sz="2" w:space="0" w:color="auto"/>
            </w:tcBorders>
          </w:tcPr>
          <w:p w14:paraId="78F6907B" w14:textId="750FF6C5" w:rsidR="00872AFE" w:rsidRPr="00711388" w:rsidDel="008279BE" w:rsidRDefault="00872AFE" w:rsidP="00567869">
            <w:pPr>
              <w:pStyle w:val="NormalLeft"/>
              <w:rPr>
                <w:del w:id="1743" w:author="Author"/>
                <w:lang w:val="en-GB"/>
              </w:rPr>
            </w:pPr>
            <w:del w:id="1744" w:author="Author">
              <w:r w:rsidRPr="00711388" w:rsidDel="008279BE">
                <w:rPr>
                  <w:lang w:val="en-GB"/>
                </w:rPr>
                <w:delText>The accumulated and aggregated amount of claims incurred of all individual claims, attributed to each of the accident/underwriting years N to N</w:delText>
              </w:r>
            </w:del>
            <w:r w:rsidR="00711388" w:rsidRPr="00711388">
              <w:rPr>
                <w:lang w:val="en-GB"/>
              </w:rPr>
              <w:t>-</w:t>
            </w:r>
            <w:del w:id="1745" w:author="Author">
              <w:r w:rsidRPr="00711388" w:rsidDel="008279BE">
                <w:rPr>
                  <w:lang w:val="en-GB"/>
                </w:rPr>
                <w:delText>14, whose accumulated claims incurred at the end of the reporting year falls within the start amount and end amount of the applicable bracket.</w:delText>
              </w:r>
              <w:r w:rsidRPr="00711388" w:rsidDel="003323F0">
                <w:rPr>
                  <w:lang w:val="en-GB"/>
                </w:rPr>
                <w:delText xml:space="preserve">  </w:delText>
              </w:r>
            </w:del>
            <w:ins w:id="1746" w:author="Author">
              <w:r w:rsidR="003323F0">
                <w:rPr>
                  <w:lang w:val="en-GB"/>
                </w:rPr>
                <w:t xml:space="preserve"> </w:t>
              </w:r>
            </w:ins>
          </w:p>
          <w:p w14:paraId="2611B43F" w14:textId="11BED1FE" w:rsidR="00872AFE" w:rsidRPr="00711388" w:rsidDel="008279BE" w:rsidRDefault="00872AFE" w:rsidP="00567869">
            <w:pPr>
              <w:pStyle w:val="NormalLeft"/>
              <w:rPr>
                <w:del w:id="1747" w:author="Author"/>
                <w:lang w:val="en-GB"/>
              </w:rPr>
            </w:pPr>
            <w:del w:id="1748" w:author="Author">
              <w:r w:rsidRPr="00711388" w:rsidDel="008279BE">
                <w:rPr>
                  <w:lang w:val="en-GB"/>
                </w:rPr>
                <w:delText>For smaller claims, estimations (e.g. default amount) are allowed as long as it is in line with the amounts considered in run</w:delText>
              </w:r>
            </w:del>
            <w:r w:rsidR="00711388" w:rsidRPr="00711388">
              <w:rPr>
                <w:lang w:val="en-GB"/>
              </w:rPr>
              <w:t>-</w:t>
            </w:r>
            <w:del w:id="1749" w:author="Author">
              <w:r w:rsidRPr="00711388" w:rsidDel="008279BE">
                <w:rPr>
                  <w:lang w:val="en-GB"/>
                </w:rPr>
                <w:delText>off triangles reported in Non</w:delText>
              </w:r>
            </w:del>
            <w:r w:rsidR="00711388" w:rsidRPr="00711388">
              <w:rPr>
                <w:lang w:val="en-GB"/>
              </w:rPr>
              <w:t>-</w:t>
            </w:r>
            <w:del w:id="1750" w:author="Author">
              <w:r w:rsidRPr="00711388" w:rsidDel="008279BE">
                <w:rPr>
                  <w:lang w:val="en-GB"/>
                </w:rPr>
                <w:delText>life Insurance Claims Information (template S.19.01).</w:delText>
              </w:r>
            </w:del>
          </w:p>
          <w:p w14:paraId="103CAE94" w14:textId="007ADAEE" w:rsidR="00872AFE" w:rsidRPr="00711388" w:rsidDel="008279BE" w:rsidRDefault="00872AFE" w:rsidP="00567869">
            <w:pPr>
              <w:pStyle w:val="NormalLeft"/>
              <w:rPr>
                <w:del w:id="1751" w:author="Author"/>
                <w:lang w:val="en-GB"/>
              </w:rPr>
            </w:pPr>
            <w:del w:id="1752" w:author="Author">
              <w:r w:rsidRPr="00711388" w:rsidDel="008279BE">
                <w:rPr>
                  <w:lang w:val="en-GB"/>
                </w:rPr>
                <w:delText>Accumulated claims incurred means the sum of gross claims paid and gross reported but not settled claims (RBNS) on a case-by-case basis for each and every single claim, open and closed, which belongs to a specific accident year/underwriting year (AY/UWY).</w:delText>
              </w:r>
              <w:r w:rsidRPr="00711388" w:rsidDel="003323F0">
                <w:rPr>
                  <w:lang w:val="en-GB"/>
                </w:rPr>
                <w:delText xml:space="preserve">  </w:delText>
              </w:r>
            </w:del>
            <w:ins w:id="1753" w:author="Author">
              <w:r w:rsidR="003323F0">
                <w:rPr>
                  <w:lang w:val="en-GB"/>
                </w:rPr>
                <w:t xml:space="preserve"> </w:t>
              </w:r>
            </w:ins>
          </w:p>
        </w:tc>
      </w:tr>
      <w:tr w:rsidR="00872AFE" w:rsidRPr="00711388" w:rsidDel="008279BE" w14:paraId="64EBE5AC" w14:textId="6426220F" w:rsidTr="00567869">
        <w:trPr>
          <w:del w:id="1754" w:author="Author"/>
        </w:trPr>
        <w:tc>
          <w:tcPr>
            <w:tcW w:w="1950" w:type="dxa"/>
            <w:tcBorders>
              <w:top w:val="single" w:sz="2" w:space="0" w:color="auto"/>
              <w:left w:val="single" w:sz="2" w:space="0" w:color="auto"/>
              <w:bottom w:val="single" w:sz="2" w:space="0" w:color="auto"/>
              <w:right w:val="single" w:sz="2" w:space="0" w:color="auto"/>
            </w:tcBorders>
          </w:tcPr>
          <w:p w14:paraId="04B23B23" w14:textId="474E6138" w:rsidR="00872AFE" w:rsidRPr="00711388" w:rsidDel="008279BE" w:rsidRDefault="00872AFE" w:rsidP="00567869">
            <w:pPr>
              <w:pStyle w:val="NormalLeft"/>
              <w:rPr>
                <w:del w:id="1755" w:author="Author"/>
                <w:lang w:val="en-GB"/>
              </w:rPr>
            </w:pPr>
            <w:del w:id="1756" w:author="Author">
              <w:r w:rsidRPr="00711388" w:rsidDel="008279BE">
                <w:rPr>
                  <w:lang w:val="en-GB"/>
                </w:rPr>
                <w:delText>C0050, C0070, C0090, C0110, C0130, C0150, C0170, C0190, C0210, C0230, C0250, C0270, C0290, C0310, C0330/R0300</w:delText>
              </w:r>
            </w:del>
          </w:p>
        </w:tc>
        <w:tc>
          <w:tcPr>
            <w:tcW w:w="1300" w:type="dxa"/>
            <w:tcBorders>
              <w:top w:val="single" w:sz="2" w:space="0" w:color="auto"/>
              <w:left w:val="single" w:sz="2" w:space="0" w:color="auto"/>
              <w:bottom w:val="single" w:sz="2" w:space="0" w:color="auto"/>
              <w:right w:val="single" w:sz="2" w:space="0" w:color="auto"/>
            </w:tcBorders>
          </w:tcPr>
          <w:p w14:paraId="449354D4" w14:textId="4526F65A" w:rsidR="00872AFE" w:rsidRPr="00711388" w:rsidDel="008279BE" w:rsidRDefault="00872AFE" w:rsidP="00567869">
            <w:pPr>
              <w:pStyle w:val="NormalLeft"/>
              <w:rPr>
                <w:del w:id="1757" w:author="Author"/>
                <w:lang w:val="en-GB"/>
              </w:rPr>
            </w:pPr>
            <w:del w:id="1758" w:author="Author">
              <w:r w:rsidRPr="00711388" w:rsidDel="008279BE">
                <w:rPr>
                  <w:lang w:val="en-GB"/>
                </w:rPr>
                <w:delText>Number of claims AY/UWY year N:N</w:delText>
              </w:r>
            </w:del>
            <w:r w:rsidR="00711388" w:rsidRPr="00711388">
              <w:rPr>
                <w:lang w:val="en-GB"/>
              </w:rPr>
              <w:t>-</w:t>
            </w:r>
            <w:del w:id="1759" w:author="Author">
              <w:r w:rsidRPr="00711388" w:rsidDel="008279BE">
                <w:rPr>
                  <w:lang w:val="en-GB"/>
                </w:rPr>
                <w:delText xml:space="preserve">14 </w:delText>
              </w:r>
            </w:del>
            <w:r w:rsidR="00845F43" w:rsidRPr="00711388">
              <w:rPr>
                <w:lang w:val="en-GB"/>
              </w:rPr>
              <w:t>-</w:t>
            </w:r>
            <w:del w:id="1760" w:author="Author">
              <w:r w:rsidRPr="00711388" w:rsidDel="008279BE">
                <w:rPr>
                  <w:lang w:val="en-GB"/>
                </w:rPr>
                <w:delText xml:space="preserve"> Total</w:delText>
              </w:r>
            </w:del>
          </w:p>
        </w:tc>
        <w:tc>
          <w:tcPr>
            <w:tcW w:w="6036" w:type="dxa"/>
            <w:tcBorders>
              <w:top w:val="single" w:sz="2" w:space="0" w:color="auto"/>
              <w:left w:val="single" w:sz="2" w:space="0" w:color="auto"/>
              <w:bottom w:val="single" w:sz="2" w:space="0" w:color="auto"/>
              <w:right w:val="single" w:sz="2" w:space="0" w:color="auto"/>
            </w:tcBorders>
          </w:tcPr>
          <w:p w14:paraId="632A32CE" w14:textId="74920A1D" w:rsidR="00872AFE" w:rsidRPr="00711388" w:rsidDel="008279BE" w:rsidRDefault="00872AFE" w:rsidP="00567869">
            <w:pPr>
              <w:pStyle w:val="NormalLeft"/>
              <w:rPr>
                <w:del w:id="1761" w:author="Author"/>
                <w:lang w:val="en-GB"/>
              </w:rPr>
            </w:pPr>
            <w:del w:id="1762" w:author="Author">
              <w:r w:rsidRPr="00711388" w:rsidDel="008279BE">
                <w:rPr>
                  <w:lang w:val="en-GB"/>
                </w:rPr>
                <w:delText>Total of the accumulated and aggregated number of claims for all brackets for each of the years N to N</w:delText>
              </w:r>
            </w:del>
            <w:r w:rsidR="00711388" w:rsidRPr="00711388">
              <w:rPr>
                <w:lang w:val="en-GB"/>
              </w:rPr>
              <w:t>-</w:t>
            </w:r>
            <w:del w:id="1763" w:author="Author">
              <w:r w:rsidRPr="00711388" w:rsidDel="008279BE">
                <w:rPr>
                  <w:lang w:val="en-GB"/>
                </w:rPr>
                <w:delText>14.</w:delText>
              </w:r>
            </w:del>
          </w:p>
        </w:tc>
      </w:tr>
      <w:tr w:rsidR="00872AFE" w:rsidRPr="00711388" w:rsidDel="008279BE" w14:paraId="5A5D9FB2" w14:textId="37CAB677" w:rsidTr="00567869">
        <w:trPr>
          <w:del w:id="1764" w:author="Author"/>
        </w:trPr>
        <w:tc>
          <w:tcPr>
            <w:tcW w:w="1950" w:type="dxa"/>
            <w:tcBorders>
              <w:top w:val="single" w:sz="2" w:space="0" w:color="auto"/>
              <w:left w:val="single" w:sz="2" w:space="0" w:color="auto"/>
              <w:bottom w:val="single" w:sz="2" w:space="0" w:color="auto"/>
              <w:right w:val="single" w:sz="2" w:space="0" w:color="auto"/>
            </w:tcBorders>
          </w:tcPr>
          <w:p w14:paraId="48D6D359" w14:textId="59DAEFED" w:rsidR="00872AFE" w:rsidRPr="00711388" w:rsidDel="008279BE" w:rsidRDefault="00872AFE" w:rsidP="00567869">
            <w:pPr>
              <w:pStyle w:val="NormalLeft"/>
              <w:rPr>
                <w:del w:id="1765" w:author="Author"/>
                <w:lang w:val="en-GB"/>
              </w:rPr>
            </w:pPr>
            <w:del w:id="1766" w:author="Author">
              <w:r w:rsidRPr="00711388" w:rsidDel="008279BE">
                <w:rPr>
                  <w:lang w:val="en-GB"/>
                </w:rPr>
                <w:delText>C0060, C0080, C0100, C0120, C0140, C0160, C0180, C0200, C0220, C0240, C0260, C0280, C0300, C0320, C0340/R0300</w:delText>
              </w:r>
            </w:del>
          </w:p>
        </w:tc>
        <w:tc>
          <w:tcPr>
            <w:tcW w:w="1300" w:type="dxa"/>
            <w:tcBorders>
              <w:top w:val="single" w:sz="2" w:space="0" w:color="auto"/>
              <w:left w:val="single" w:sz="2" w:space="0" w:color="auto"/>
              <w:bottom w:val="single" w:sz="2" w:space="0" w:color="auto"/>
              <w:right w:val="single" w:sz="2" w:space="0" w:color="auto"/>
            </w:tcBorders>
          </w:tcPr>
          <w:p w14:paraId="7476CB54" w14:textId="4EC92D68" w:rsidR="00872AFE" w:rsidRPr="00711388" w:rsidDel="008279BE" w:rsidRDefault="00872AFE" w:rsidP="00567869">
            <w:pPr>
              <w:pStyle w:val="NormalLeft"/>
              <w:rPr>
                <w:del w:id="1767" w:author="Author"/>
                <w:lang w:val="en-GB"/>
              </w:rPr>
            </w:pPr>
            <w:del w:id="1768" w:author="Author">
              <w:r w:rsidRPr="00711388" w:rsidDel="008279BE">
                <w:rPr>
                  <w:lang w:val="en-GB"/>
                </w:rPr>
                <w:delText>Total claims incurred AY/UWY year N:N</w:delText>
              </w:r>
            </w:del>
            <w:r w:rsidR="00711388" w:rsidRPr="00711388">
              <w:rPr>
                <w:lang w:val="en-GB"/>
              </w:rPr>
              <w:t>-</w:t>
            </w:r>
            <w:del w:id="1769" w:author="Author">
              <w:r w:rsidRPr="00711388" w:rsidDel="008279BE">
                <w:rPr>
                  <w:lang w:val="en-GB"/>
                </w:rPr>
                <w:delText xml:space="preserve">14 </w:delText>
              </w:r>
            </w:del>
            <w:r w:rsidR="00845F43" w:rsidRPr="00711388">
              <w:rPr>
                <w:lang w:val="en-GB"/>
              </w:rPr>
              <w:t>-</w:t>
            </w:r>
            <w:del w:id="1770" w:author="Author">
              <w:r w:rsidRPr="00711388" w:rsidDel="008279BE">
                <w:rPr>
                  <w:lang w:val="en-GB"/>
                </w:rPr>
                <w:delText xml:space="preserve"> Total</w:delText>
              </w:r>
            </w:del>
          </w:p>
        </w:tc>
        <w:tc>
          <w:tcPr>
            <w:tcW w:w="6036" w:type="dxa"/>
            <w:tcBorders>
              <w:top w:val="single" w:sz="2" w:space="0" w:color="auto"/>
              <w:left w:val="single" w:sz="2" w:space="0" w:color="auto"/>
              <w:bottom w:val="single" w:sz="2" w:space="0" w:color="auto"/>
              <w:right w:val="single" w:sz="2" w:space="0" w:color="auto"/>
            </w:tcBorders>
          </w:tcPr>
          <w:p w14:paraId="0C635918" w14:textId="24621371" w:rsidR="00872AFE" w:rsidRPr="00711388" w:rsidDel="008279BE" w:rsidRDefault="00872AFE" w:rsidP="00567869">
            <w:pPr>
              <w:pStyle w:val="NormalLeft"/>
              <w:rPr>
                <w:del w:id="1771" w:author="Author"/>
                <w:lang w:val="en-GB"/>
              </w:rPr>
            </w:pPr>
            <w:del w:id="1772" w:author="Author">
              <w:r w:rsidRPr="00711388" w:rsidDel="008279BE">
                <w:rPr>
                  <w:lang w:val="en-GB"/>
                </w:rPr>
                <w:delText>Total of the accumulated and aggregated claims incurred for all brackets for each of the years N to N</w:delText>
              </w:r>
            </w:del>
            <w:r w:rsidR="00711388" w:rsidRPr="00711388">
              <w:rPr>
                <w:lang w:val="en-GB"/>
              </w:rPr>
              <w:t>-</w:t>
            </w:r>
            <w:del w:id="1773" w:author="Author">
              <w:r w:rsidRPr="00711388" w:rsidDel="008279BE">
                <w:rPr>
                  <w:lang w:val="en-GB"/>
                </w:rPr>
                <w:delText>14.</w:delText>
              </w:r>
            </w:del>
          </w:p>
        </w:tc>
      </w:tr>
    </w:tbl>
    <w:p w14:paraId="54C44F6C" w14:textId="76C6CEA4" w:rsidR="00872AFE" w:rsidRPr="00711388" w:rsidDel="008279BE" w:rsidRDefault="00872AFE" w:rsidP="00872AFE">
      <w:pPr>
        <w:rPr>
          <w:del w:id="1774" w:author="Author"/>
          <w:lang w:val="en-GB"/>
        </w:rPr>
      </w:pPr>
    </w:p>
    <w:p w14:paraId="0A27C152" w14:textId="03405777" w:rsidR="00872AFE" w:rsidRPr="00711388" w:rsidDel="008279BE" w:rsidRDefault="00872AFE" w:rsidP="00872AFE">
      <w:pPr>
        <w:pStyle w:val="ManualHeading2"/>
        <w:ind w:left="851" w:hanging="851"/>
        <w:rPr>
          <w:del w:id="1775" w:author="Author"/>
          <w:lang w:val="en-GB"/>
        </w:rPr>
      </w:pPr>
      <w:commentRangeStart w:id="1776"/>
      <w:del w:id="1777" w:author="Author">
        <w:r w:rsidRPr="00711388" w:rsidDel="008279BE">
          <w:rPr>
            <w:i/>
            <w:lang w:val="en-GB"/>
          </w:rPr>
          <w:lastRenderedPageBreak/>
          <w:delText xml:space="preserve">S.21.02 </w:delText>
        </w:r>
      </w:del>
      <w:r w:rsidR="00845F43" w:rsidRPr="00711388">
        <w:rPr>
          <w:i/>
          <w:lang w:val="en-GB"/>
        </w:rPr>
        <w:t>-</w:t>
      </w:r>
      <w:del w:id="1778" w:author="Author">
        <w:r w:rsidRPr="00711388" w:rsidDel="008279BE">
          <w:rPr>
            <w:i/>
            <w:lang w:val="en-GB"/>
          </w:rPr>
          <w:delText xml:space="preserve"> Underwriting risks non</w:delText>
        </w:r>
      </w:del>
      <w:r w:rsidR="00711388" w:rsidRPr="00711388">
        <w:rPr>
          <w:i/>
          <w:lang w:val="en-GB"/>
        </w:rPr>
        <w:t>-</w:t>
      </w:r>
      <w:del w:id="1779" w:author="Author">
        <w:r w:rsidRPr="00711388" w:rsidDel="008279BE">
          <w:rPr>
            <w:i/>
            <w:lang w:val="en-GB"/>
          </w:rPr>
          <w:delText>life</w:delText>
        </w:r>
        <w:commentRangeEnd w:id="1776"/>
        <w:r w:rsidR="008279BE" w:rsidRPr="00711388" w:rsidDel="008279BE">
          <w:rPr>
            <w:rStyle w:val="CommentReference"/>
            <w:b w:val="0"/>
            <w:bCs w:val="0"/>
            <w:lang w:val="en-GB"/>
          </w:rPr>
          <w:commentReference w:id="1776"/>
        </w:r>
      </w:del>
    </w:p>
    <w:p w14:paraId="32302D86" w14:textId="6237A9AF" w:rsidR="00872AFE" w:rsidRPr="00711388" w:rsidDel="008279BE" w:rsidRDefault="00872AFE" w:rsidP="00872AFE">
      <w:pPr>
        <w:rPr>
          <w:del w:id="1780" w:author="Author"/>
          <w:lang w:val="en-GB"/>
        </w:rPr>
      </w:pPr>
      <w:del w:id="1781" w:author="Author">
        <w:r w:rsidRPr="00711388" w:rsidDel="008279BE">
          <w:rPr>
            <w:i/>
            <w:lang w:val="en-GB"/>
          </w:rPr>
          <w:delText>General comments:</w:delText>
        </w:r>
      </w:del>
    </w:p>
    <w:p w14:paraId="7D4F3323" w14:textId="1179AD9B" w:rsidR="00872AFE" w:rsidRPr="00711388" w:rsidDel="008279BE" w:rsidRDefault="00872AFE" w:rsidP="00872AFE">
      <w:pPr>
        <w:rPr>
          <w:del w:id="1782" w:author="Author"/>
          <w:lang w:val="en-GB"/>
        </w:rPr>
      </w:pPr>
      <w:del w:id="1783" w:author="Author">
        <w:r w:rsidRPr="00711388" w:rsidDel="008279BE">
          <w:rPr>
            <w:lang w:val="en-GB"/>
          </w:rPr>
          <w:delText>This section relates to annual submission of information for individual undertakings.</w:delText>
        </w:r>
      </w:del>
    </w:p>
    <w:p w14:paraId="6269AE2A" w14:textId="0275F15E" w:rsidR="00872AFE" w:rsidRPr="00711388" w:rsidDel="008279BE" w:rsidRDefault="00872AFE" w:rsidP="00872AFE">
      <w:pPr>
        <w:rPr>
          <w:del w:id="1784" w:author="Author"/>
          <w:lang w:val="en-GB"/>
        </w:rPr>
      </w:pPr>
      <w:del w:id="1785" w:author="Author">
        <w:r w:rsidRPr="00711388" w:rsidDel="008279BE">
          <w:rPr>
            <w:lang w:val="en-GB"/>
          </w:rPr>
          <w:delText>Template shall be filled in relation to non</w:delText>
        </w:r>
      </w:del>
      <w:r w:rsidR="00711388" w:rsidRPr="00711388">
        <w:rPr>
          <w:lang w:val="en-GB"/>
        </w:rPr>
        <w:t>-</w:t>
      </w:r>
      <w:del w:id="1786" w:author="Author">
        <w:r w:rsidRPr="00711388" w:rsidDel="008279BE">
          <w:rPr>
            <w:lang w:val="en-GB"/>
          </w:rPr>
          <w:delText>life business (including Non</w:delText>
        </w:r>
      </w:del>
      <w:r w:rsidR="00711388" w:rsidRPr="00711388">
        <w:rPr>
          <w:lang w:val="en-GB"/>
        </w:rPr>
        <w:t>-</w:t>
      </w:r>
      <w:del w:id="1787" w:author="Author">
        <w:r w:rsidRPr="00711388" w:rsidDel="008279BE">
          <w:rPr>
            <w:lang w:val="en-GB"/>
          </w:rPr>
          <w:delText>SLT Health) only for direct business.</w:delText>
        </w:r>
      </w:del>
    </w:p>
    <w:p w14:paraId="0B4B6331" w14:textId="124FA8FA" w:rsidR="00872AFE" w:rsidRPr="00711388" w:rsidDel="008279BE" w:rsidRDefault="00872AFE" w:rsidP="00872AFE">
      <w:pPr>
        <w:rPr>
          <w:del w:id="1788" w:author="Author"/>
          <w:lang w:val="en-GB"/>
        </w:rPr>
      </w:pPr>
      <w:del w:id="1789" w:author="Author">
        <w:r w:rsidRPr="00711388" w:rsidDel="008279BE">
          <w:rPr>
            <w:lang w:val="en-GB"/>
          </w:rPr>
          <w:delText>In this template the 20 biggest single underwriting risks, based on net retention, across all lines of business, as defined in Annex I to Delegated Regulation (EU) 2015/35, shall be reported. If the 2 biggest single underwriting risks for any of the lines of business, as defined in Annex I to Delegated Regulation (EU) 2015/35 are not covered through the above methodology, then they shall be reported in addition. In case a single underwriting risk of a specific line of business forms part of the top 20, the same risk of the affected line of business must only be filled in once.</w:delText>
        </w:r>
      </w:del>
    </w:p>
    <w:p w14:paraId="662911C9" w14:textId="11E19769" w:rsidR="00872AFE" w:rsidRPr="00711388" w:rsidDel="008279BE" w:rsidRDefault="00872AFE" w:rsidP="00872AFE">
      <w:pPr>
        <w:rPr>
          <w:del w:id="1790" w:author="Author"/>
          <w:lang w:val="en-GB"/>
        </w:rPr>
      </w:pPr>
      <w:del w:id="1791" w:author="Author">
        <w:r w:rsidRPr="00711388" w:rsidDel="008279BE">
          <w:rPr>
            <w:lang w:val="en-GB"/>
          </w:rPr>
          <w:delText>Net retention of the single underwriting risk means the maximum possible liability of the undertaking after the recoverables from reinsurers (including SPV and Finite Reinsurance) and the original deductible of the policyholder has been taken into account. In case the net retention is equal for too many risks the policy with the highest Sum insured shall be used as a second criteria. In case the Sum insured is also the same and the most appropriate risk considering the risk profile of the undertaking must be used as the ultimate criteria.</w:delText>
        </w:r>
      </w:del>
    </w:p>
    <w:tbl>
      <w:tblPr>
        <w:tblW w:w="0" w:type="auto"/>
        <w:tblLayout w:type="fixed"/>
        <w:tblLook w:val="0000" w:firstRow="0" w:lastRow="0" w:firstColumn="0" w:lastColumn="0" w:noHBand="0" w:noVBand="0"/>
      </w:tblPr>
      <w:tblGrid>
        <w:gridCol w:w="1021"/>
        <w:gridCol w:w="1672"/>
        <w:gridCol w:w="6593"/>
      </w:tblGrid>
      <w:tr w:rsidR="00872AFE" w:rsidRPr="00711388" w:rsidDel="008279BE" w14:paraId="7827E10B" w14:textId="20AD379D" w:rsidTr="00567869">
        <w:trPr>
          <w:del w:id="1792" w:author="Author"/>
        </w:trPr>
        <w:tc>
          <w:tcPr>
            <w:tcW w:w="1021" w:type="dxa"/>
            <w:tcBorders>
              <w:top w:val="single" w:sz="2" w:space="0" w:color="auto"/>
              <w:left w:val="single" w:sz="2" w:space="0" w:color="auto"/>
              <w:bottom w:val="single" w:sz="2" w:space="0" w:color="auto"/>
              <w:right w:val="single" w:sz="2" w:space="0" w:color="auto"/>
            </w:tcBorders>
          </w:tcPr>
          <w:p w14:paraId="509C34B2" w14:textId="167A509E" w:rsidR="00872AFE" w:rsidRPr="00711388" w:rsidDel="008279BE" w:rsidRDefault="00872AFE" w:rsidP="00567869">
            <w:pPr>
              <w:adjustRightInd w:val="0"/>
              <w:spacing w:before="0" w:after="0"/>
              <w:jc w:val="left"/>
              <w:rPr>
                <w:del w:id="1793" w:author="Author"/>
                <w:lang w:val="en-GB"/>
              </w:rPr>
            </w:pPr>
          </w:p>
        </w:tc>
        <w:tc>
          <w:tcPr>
            <w:tcW w:w="1672" w:type="dxa"/>
            <w:tcBorders>
              <w:top w:val="single" w:sz="2" w:space="0" w:color="auto"/>
              <w:left w:val="single" w:sz="2" w:space="0" w:color="auto"/>
              <w:bottom w:val="single" w:sz="2" w:space="0" w:color="auto"/>
              <w:right w:val="single" w:sz="2" w:space="0" w:color="auto"/>
            </w:tcBorders>
          </w:tcPr>
          <w:p w14:paraId="139E60FD" w14:textId="02929DF9" w:rsidR="00872AFE" w:rsidRPr="00711388" w:rsidDel="008279BE" w:rsidRDefault="00872AFE" w:rsidP="00567869">
            <w:pPr>
              <w:pStyle w:val="NormalCentered"/>
              <w:rPr>
                <w:del w:id="1794" w:author="Author"/>
                <w:lang w:val="en-GB"/>
              </w:rPr>
            </w:pPr>
            <w:del w:id="1795" w:author="Author">
              <w:r w:rsidRPr="00711388" w:rsidDel="008279BE">
                <w:rPr>
                  <w:lang w:val="en-GB"/>
                </w:rPr>
                <w:delText>ITEM</w:delText>
              </w:r>
            </w:del>
          </w:p>
        </w:tc>
        <w:tc>
          <w:tcPr>
            <w:tcW w:w="6593" w:type="dxa"/>
            <w:tcBorders>
              <w:top w:val="single" w:sz="2" w:space="0" w:color="auto"/>
              <w:left w:val="single" w:sz="2" w:space="0" w:color="auto"/>
              <w:bottom w:val="single" w:sz="2" w:space="0" w:color="auto"/>
              <w:right w:val="single" w:sz="2" w:space="0" w:color="auto"/>
            </w:tcBorders>
          </w:tcPr>
          <w:p w14:paraId="3DFB98F6" w14:textId="4BD760E6" w:rsidR="00872AFE" w:rsidRPr="00711388" w:rsidDel="008279BE" w:rsidRDefault="00872AFE" w:rsidP="00567869">
            <w:pPr>
              <w:pStyle w:val="NormalCentered"/>
              <w:rPr>
                <w:del w:id="1796" w:author="Author"/>
                <w:lang w:val="en-GB"/>
              </w:rPr>
            </w:pPr>
            <w:del w:id="1797" w:author="Author">
              <w:r w:rsidRPr="00711388" w:rsidDel="008279BE">
                <w:rPr>
                  <w:lang w:val="en-GB"/>
                </w:rPr>
                <w:delText>INSTRUCTIONS</w:delText>
              </w:r>
            </w:del>
          </w:p>
        </w:tc>
      </w:tr>
      <w:tr w:rsidR="00872AFE" w:rsidRPr="00711388" w:rsidDel="008279BE" w14:paraId="4CD4551E" w14:textId="334A8654" w:rsidTr="00567869">
        <w:trPr>
          <w:del w:id="1798" w:author="Author"/>
        </w:trPr>
        <w:tc>
          <w:tcPr>
            <w:tcW w:w="1021" w:type="dxa"/>
            <w:tcBorders>
              <w:top w:val="single" w:sz="2" w:space="0" w:color="auto"/>
              <w:left w:val="single" w:sz="2" w:space="0" w:color="auto"/>
              <w:bottom w:val="single" w:sz="2" w:space="0" w:color="auto"/>
              <w:right w:val="single" w:sz="2" w:space="0" w:color="auto"/>
            </w:tcBorders>
          </w:tcPr>
          <w:p w14:paraId="2CF14E5F" w14:textId="6F773B19" w:rsidR="00872AFE" w:rsidRPr="00711388" w:rsidDel="008279BE" w:rsidRDefault="00872AFE" w:rsidP="00567869">
            <w:pPr>
              <w:pStyle w:val="NormalLeft"/>
              <w:rPr>
                <w:del w:id="1799" w:author="Author"/>
                <w:lang w:val="en-GB"/>
              </w:rPr>
            </w:pPr>
            <w:del w:id="1800" w:author="Author">
              <w:r w:rsidRPr="00711388" w:rsidDel="008279BE">
                <w:rPr>
                  <w:lang w:val="en-GB"/>
                </w:rPr>
                <w:delText>C0010</w:delText>
              </w:r>
            </w:del>
          </w:p>
        </w:tc>
        <w:tc>
          <w:tcPr>
            <w:tcW w:w="1672" w:type="dxa"/>
            <w:tcBorders>
              <w:top w:val="single" w:sz="2" w:space="0" w:color="auto"/>
              <w:left w:val="single" w:sz="2" w:space="0" w:color="auto"/>
              <w:bottom w:val="single" w:sz="2" w:space="0" w:color="auto"/>
              <w:right w:val="single" w:sz="2" w:space="0" w:color="auto"/>
            </w:tcBorders>
          </w:tcPr>
          <w:p w14:paraId="4058513A" w14:textId="79DF18DA" w:rsidR="00872AFE" w:rsidRPr="00711388" w:rsidDel="008279BE" w:rsidRDefault="00872AFE" w:rsidP="00567869">
            <w:pPr>
              <w:pStyle w:val="NormalLeft"/>
              <w:rPr>
                <w:del w:id="1801" w:author="Author"/>
                <w:lang w:val="en-GB"/>
              </w:rPr>
            </w:pPr>
            <w:del w:id="1802" w:author="Author">
              <w:r w:rsidRPr="00711388" w:rsidDel="008279BE">
                <w:rPr>
                  <w:lang w:val="en-GB"/>
                </w:rPr>
                <w:delText>Risk identification code</w:delText>
              </w:r>
            </w:del>
          </w:p>
        </w:tc>
        <w:tc>
          <w:tcPr>
            <w:tcW w:w="6593" w:type="dxa"/>
            <w:tcBorders>
              <w:top w:val="single" w:sz="2" w:space="0" w:color="auto"/>
              <w:left w:val="single" w:sz="2" w:space="0" w:color="auto"/>
              <w:bottom w:val="single" w:sz="2" w:space="0" w:color="auto"/>
              <w:right w:val="single" w:sz="2" w:space="0" w:color="auto"/>
            </w:tcBorders>
          </w:tcPr>
          <w:p w14:paraId="1730F930" w14:textId="1058A1F9" w:rsidR="00872AFE" w:rsidRPr="00711388" w:rsidDel="008279BE" w:rsidRDefault="00872AFE" w:rsidP="00567869">
            <w:pPr>
              <w:pStyle w:val="NormalLeft"/>
              <w:rPr>
                <w:del w:id="1803" w:author="Author"/>
                <w:lang w:val="en-GB"/>
              </w:rPr>
            </w:pPr>
            <w:del w:id="1804" w:author="Author">
              <w:r w:rsidRPr="00711388" w:rsidDel="008279BE">
                <w:rPr>
                  <w:lang w:val="en-GB"/>
                </w:rPr>
                <w:delText>The code is a unique identifying number assigned by the undertaking that identifies the risk and shall remain unchanged for subsequent annual reports.</w:delText>
              </w:r>
            </w:del>
          </w:p>
        </w:tc>
      </w:tr>
      <w:tr w:rsidR="00872AFE" w:rsidRPr="00711388" w:rsidDel="008279BE" w14:paraId="5D7650B3" w14:textId="07048AFA" w:rsidTr="00567869">
        <w:trPr>
          <w:del w:id="1805" w:author="Author"/>
        </w:trPr>
        <w:tc>
          <w:tcPr>
            <w:tcW w:w="1021" w:type="dxa"/>
            <w:tcBorders>
              <w:top w:val="single" w:sz="2" w:space="0" w:color="auto"/>
              <w:left w:val="single" w:sz="2" w:space="0" w:color="auto"/>
              <w:bottom w:val="single" w:sz="2" w:space="0" w:color="auto"/>
              <w:right w:val="single" w:sz="2" w:space="0" w:color="auto"/>
            </w:tcBorders>
          </w:tcPr>
          <w:p w14:paraId="08D23FF6" w14:textId="7DA303A7" w:rsidR="00872AFE" w:rsidRPr="00711388" w:rsidDel="008279BE" w:rsidRDefault="00872AFE" w:rsidP="00567869">
            <w:pPr>
              <w:pStyle w:val="NormalLeft"/>
              <w:rPr>
                <w:del w:id="1806" w:author="Author"/>
                <w:lang w:val="en-GB"/>
              </w:rPr>
            </w:pPr>
            <w:del w:id="1807" w:author="Author">
              <w:r w:rsidRPr="00711388" w:rsidDel="008279BE">
                <w:rPr>
                  <w:lang w:val="en-GB"/>
                </w:rPr>
                <w:delText>C0020</w:delText>
              </w:r>
            </w:del>
          </w:p>
        </w:tc>
        <w:tc>
          <w:tcPr>
            <w:tcW w:w="1672" w:type="dxa"/>
            <w:tcBorders>
              <w:top w:val="single" w:sz="2" w:space="0" w:color="auto"/>
              <w:left w:val="single" w:sz="2" w:space="0" w:color="auto"/>
              <w:bottom w:val="single" w:sz="2" w:space="0" w:color="auto"/>
              <w:right w:val="single" w:sz="2" w:space="0" w:color="auto"/>
            </w:tcBorders>
          </w:tcPr>
          <w:p w14:paraId="04EC6E9A" w14:textId="54A44D63" w:rsidR="00872AFE" w:rsidRPr="00711388" w:rsidDel="008279BE" w:rsidRDefault="00872AFE" w:rsidP="00567869">
            <w:pPr>
              <w:pStyle w:val="NormalLeft"/>
              <w:rPr>
                <w:del w:id="1808" w:author="Author"/>
                <w:lang w:val="en-GB"/>
              </w:rPr>
            </w:pPr>
            <w:del w:id="1809" w:author="Author">
              <w:r w:rsidRPr="00711388" w:rsidDel="008279BE">
                <w:rPr>
                  <w:lang w:val="en-GB"/>
                </w:rPr>
                <w:delText>Identification of the company/person to which the risk relates</w:delText>
              </w:r>
            </w:del>
          </w:p>
        </w:tc>
        <w:tc>
          <w:tcPr>
            <w:tcW w:w="6593" w:type="dxa"/>
            <w:tcBorders>
              <w:top w:val="single" w:sz="2" w:space="0" w:color="auto"/>
              <w:left w:val="single" w:sz="2" w:space="0" w:color="auto"/>
              <w:bottom w:val="single" w:sz="2" w:space="0" w:color="auto"/>
              <w:right w:val="single" w:sz="2" w:space="0" w:color="auto"/>
            </w:tcBorders>
          </w:tcPr>
          <w:p w14:paraId="7D5BC031" w14:textId="44DFBA94" w:rsidR="00872AFE" w:rsidRPr="00711388" w:rsidDel="008279BE" w:rsidRDefault="00872AFE" w:rsidP="00567869">
            <w:pPr>
              <w:pStyle w:val="NormalLeft"/>
              <w:rPr>
                <w:del w:id="1810" w:author="Author"/>
                <w:lang w:val="en-GB"/>
              </w:rPr>
            </w:pPr>
            <w:del w:id="1811" w:author="Author">
              <w:r w:rsidRPr="00711388" w:rsidDel="008279BE">
                <w:rPr>
                  <w:lang w:val="en-GB"/>
                </w:rPr>
                <w:delText>If the risk relates to a company identify the name of the company to whom the risk relates.</w:delText>
              </w:r>
            </w:del>
          </w:p>
          <w:p w14:paraId="43E9051F" w14:textId="2E337461" w:rsidR="00872AFE" w:rsidRPr="00711388" w:rsidDel="008279BE" w:rsidRDefault="00872AFE" w:rsidP="00567869">
            <w:pPr>
              <w:pStyle w:val="NormalLeft"/>
              <w:rPr>
                <w:del w:id="1812" w:author="Author"/>
                <w:lang w:val="en-GB"/>
              </w:rPr>
            </w:pPr>
            <w:del w:id="1813" w:author="Author">
              <w:r w:rsidRPr="00711388" w:rsidDel="008279BE">
                <w:rPr>
                  <w:lang w:val="en-GB"/>
                </w:rPr>
                <w:delTex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delText>
              </w:r>
            </w:del>
          </w:p>
        </w:tc>
      </w:tr>
      <w:tr w:rsidR="00872AFE" w:rsidRPr="00711388" w:rsidDel="008279BE" w14:paraId="3D6CE4E0" w14:textId="3E73F7F0" w:rsidTr="00567869">
        <w:trPr>
          <w:del w:id="1814" w:author="Author"/>
        </w:trPr>
        <w:tc>
          <w:tcPr>
            <w:tcW w:w="1021" w:type="dxa"/>
            <w:tcBorders>
              <w:top w:val="single" w:sz="2" w:space="0" w:color="auto"/>
              <w:left w:val="single" w:sz="2" w:space="0" w:color="auto"/>
              <w:bottom w:val="single" w:sz="2" w:space="0" w:color="auto"/>
              <w:right w:val="single" w:sz="2" w:space="0" w:color="auto"/>
            </w:tcBorders>
          </w:tcPr>
          <w:p w14:paraId="1F02C616" w14:textId="4255E1E4" w:rsidR="00872AFE" w:rsidRPr="00711388" w:rsidDel="008279BE" w:rsidRDefault="00872AFE" w:rsidP="00567869">
            <w:pPr>
              <w:pStyle w:val="NormalLeft"/>
              <w:rPr>
                <w:del w:id="1815" w:author="Author"/>
                <w:lang w:val="en-GB"/>
              </w:rPr>
            </w:pPr>
            <w:del w:id="1816" w:author="Author">
              <w:r w:rsidRPr="00711388" w:rsidDel="008279BE">
                <w:rPr>
                  <w:lang w:val="en-GB"/>
                </w:rPr>
                <w:delText>C0030</w:delText>
              </w:r>
            </w:del>
          </w:p>
        </w:tc>
        <w:tc>
          <w:tcPr>
            <w:tcW w:w="1672" w:type="dxa"/>
            <w:tcBorders>
              <w:top w:val="single" w:sz="2" w:space="0" w:color="auto"/>
              <w:left w:val="single" w:sz="2" w:space="0" w:color="auto"/>
              <w:bottom w:val="single" w:sz="2" w:space="0" w:color="auto"/>
              <w:right w:val="single" w:sz="2" w:space="0" w:color="auto"/>
            </w:tcBorders>
          </w:tcPr>
          <w:p w14:paraId="4875F26A" w14:textId="528B6137" w:rsidR="00872AFE" w:rsidRPr="00711388" w:rsidDel="008279BE" w:rsidRDefault="00872AFE" w:rsidP="00567869">
            <w:pPr>
              <w:pStyle w:val="NormalLeft"/>
              <w:rPr>
                <w:del w:id="1817" w:author="Author"/>
                <w:lang w:val="en-GB"/>
              </w:rPr>
            </w:pPr>
            <w:del w:id="1818" w:author="Author">
              <w:r w:rsidRPr="00711388" w:rsidDel="008279BE">
                <w:rPr>
                  <w:lang w:val="en-GB"/>
                </w:rPr>
                <w:delText>Description risk</w:delText>
              </w:r>
            </w:del>
          </w:p>
        </w:tc>
        <w:tc>
          <w:tcPr>
            <w:tcW w:w="6593" w:type="dxa"/>
            <w:tcBorders>
              <w:top w:val="single" w:sz="2" w:space="0" w:color="auto"/>
              <w:left w:val="single" w:sz="2" w:space="0" w:color="auto"/>
              <w:bottom w:val="single" w:sz="2" w:space="0" w:color="auto"/>
              <w:right w:val="single" w:sz="2" w:space="0" w:color="auto"/>
            </w:tcBorders>
          </w:tcPr>
          <w:p w14:paraId="6FE19DBA" w14:textId="26A2611A" w:rsidR="00872AFE" w:rsidRPr="00711388" w:rsidDel="008279BE" w:rsidRDefault="00872AFE" w:rsidP="00567869">
            <w:pPr>
              <w:pStyle w:val="NormalLeft"/>
              <w:rPr>
                <w:del w:id="1819" w:author="Author"/>
                <w:lang w:val="en-GB"/>
              </w:rPr>
            </w:pPr>
            <w:del w:id="1820" w:author="Author">
              <w:r w:rsidRPr="00711388" w:rsidDel="008279BE">
                <w:rPr>
                  <w:lang w:val="en-GB"/>
                </w:rPr>
                <w:delText>The description of the risk. Depending on the line of business, as defined in Annex I to Delegated Regulation (EU) 2015/35, report the type of company, building or occupation of the specific risk insured.</w:delText>
              </w:r>
            </w:del>
          </w:p>
        </w:tc>
      </w:tr>
      <w:tr w:rsidR="00872AFE" w:rsidRPr="00711388" w:rsidDel="008279BE" w14:paraId="302F9973" w14:textId="347A108E" w:rsidTr="00567869">
        <w:trPr>
          <w:del w:id="1821" w:author="Author"/>
        </w:trPr>
        <w:tc>
          <w:tcPr>
            <w:tcW w:w="1021" w:type="dxa"/>
            <w:tcBorders>
              <w:top w:val="single" w:sz="2" w:space="0" w:color="auto"/>
              <w:left w:val="single" w:sz="2" w:space="0" w:color="auto"/>
              <w:bottom w:val="single" w:sz="2" w:space="0" w:color="auto"/>
              <w:right w:val="single" w:sz="2" w:space="0" w:color="auto"/>
            </w:tcBorders>
          </w:tcPr>
          <w:p w14:paraId="15954C68" w14:textId="2BAA8989" w:rsidR="00872AFE" w:rsidRPr="00711388" w:rsidDel="008279BE" w:rsidRDefault="00872AFE" w:rsidP="00567869">
            <w:pPr>
              <w:pStyle w:val="NormalLeft"/>
              <w:rPr>
                <w:del w:id="1822" w:author="Author"/>
                <w:lang w:val="en-GB"/>
              </w:rPr>
            </w:pPr>
            <w:del w:id="1823" w:author="Author">
              <w:r w:rsidRPr="00711388" w:rsidDel="008279BE">
                <w:rPr>
                  <w:lang w:val="en-GB"/>
                </w:rPr>
                <w:delText>C0040</w:delText>
              </w:r>
            </w:del>
          </w:p>
        </w:tc>
        <w:tc>
          <w:tcPr>
            <w:tcW w:w="1672" w:type="dxa"/>
            <w:tcBorders>
              <w:top w:val="single" w:sz="2" w:space="0" w:color="auto"/>
              <w:left w:val="single" w:sz="2" w:space="0" w:color="auto"/>
              <w:bottom w:val="single" w:sz="2" w:space="0" w:color="auto"/>
              <w:right w:val="single" w:sz="2" w:space="0" w:color="auto"/>
            </w:tcBorders>
          </w:tcPr>
          <w:p w14:paraId="1BA0DBE5" w14:textId="4CB5F0E5" w:rsidR="00872AFE" w:rsidRPr="00711388" w:rsidDel="008279BE" w:rsidRDefault="00872AFE" w:rsidP="00567869">
            <w:pPr>
              <w:pStyle w:val="NormalLeft"/>
              <w:rPr>
                <w:del w:id="1824" w:author="Author"/>
                <w:lang w:val="en-GB"/>
              </w:rPr>
            </w:pPr>
            <w:del w:id="1825" w:author="Author">
              <w:r w:rsidRPr="00711388" w:rsidDel="008279BE">
                <w:rPr>
                  <w:lang w:val="en-GB"/>
                </w:rPr>
                <w:delText>Line of business</w:delText>
              </w:r>
            </w:del>
          </w:p>
        </w:tc>
        <w:tc>
          <w:tcPr>
            <w:tcW w:w="6593" w:type="dxa"/>
            <w:tcBorders>
              <w:top w:val="single" w:sz="2" w:space="0" w:color="auto"/>
              <w:left w:val="single" w:sz="2" w:space="0" w:color="auto"/>
              <w:bottom w:val="single" w:sz="2" w:space="0" w:color="auto"/>
              <w:right w:val="single" w:sz="2" w:space="0" w:color="auto"/>
            </w:tcBorders>
          </w:tcPr>
          <w:p w14:paraId="052096D1" w14:textId="1BCC6EDA" w:rsidR="00872AFE" w:rsidRPr="00711388" w:rsidDel="008279BE" w:rsidRDefault="00872AFE" w:rsidP="00567869">
            <w:pPr>
              <w:pStyle w:val="NormalLeft"/>
              <w:rPr>
                <w:del w:id="1826" w:author="Author"/>
                <w:lang w:val="en-GB"/>
              </w:rPr>
            </w:pPr>
            <w:del w:id="1827" w:author="Author">
              <w:r w:rsidRPr="00711388" w:rsidDel="008279BE">
                <w:rPr>
                  <w:lang w:val="en-GB"/>
                </w:rPr>
                <w:delText>Identification of the line of business, as defined in Annex I to Delegated Regulation (EU) 2015/35. The following closed list shall be used:</w:delText>
              </w:r>
            </w:del>
          </w:p>
          <w:p w14:paraId="4E46935C" w14:textId="2851941D" w:rsidR="00872AFE" w:rsidRPr="00711388" w:rsidDel="008279BE" w:rsidRDefault="00872AFE" w:rsidP="00567869">
            <w:pPr>
              <w:pStyle w:val="NormalLeft"/>
              <w:rPr>
                <w:del w:id="1828" w:author="Author"/>
                <w:lang w:val="en-GB"/>
              </w:rPr>
            </w:pPr>
            <w:del w:id="1829" w:author="Author">
              <w:r w:rsidRPr="00711388" w:rsidDel="008279BE">
                <w:rPr>
                  <w:lang w:val="en-GB"/>
                </w:rPr>
                <w:delText xml:space="preserve">1 </w:delText>
              </w:r>
            </w:del>
            <w:r w:rsidR="00845F43" w:rsidRPr="00711388">
              <w:rPr>
                <w:lang w:val="en-GB"/>
              </w:rPr>
              <w:t>-</w:t>
            </w:r>
            <w:del w:id="1830" w:author="Author">
              <w:r w:rsidRPr="00711388" w:rsidDel="008279BE">
                <w:rPr>
                  <w:lang w:val="en-GB"/>
                </w:rPr>
                <w:delText xml:space="preserve"> Medical expense insurance</w:delText>
              </w:r>
            </w:del>
          </w:p>
          <w:p w14:paraId="04901C8C" w14:textId="472F6B10" w:rsidR="00872AFE" w:rsidRPr="00711388" w:rsidDel="008279BE" w:rsidRDefault="00872AFE" w:rsidP="00567869">
            <w:pPr>
              <w:pStyle w:val="NormalLeft"/>
              <w:rPr>
                <w:del w:id="1831" w:author="Author"/>
                <w:lang w:val="en-GB"/>
              </w:rPr>
            </w:pPr>
            <w:del w:id="1832" w:author="Author">
              <w:r w:rsidRPr="00711388" w:rsidDel="008279BE">
                <w:rPr>
                  <w:lang w:val="en-GB"/>
                </w:rPr>
                <w:lastRenderedPageBreak/>
                <w:delText xml:space="preserve">2 </w:delText>
              </w:r>
            </w:del>
            <w:r w:rsidR="00845F43" w:rsidRPr="00711388">
              <w:rPr>
                <w:lang w:val="en-GB"/>
              </w:rPr>
              <w:t>-</w:t>
            </w:r>
            <w:del w:id="1833" w:author="Author">
              <w:r w:rsidRPr="00711388" w:rsidDel="008279BE">
                <w:rPr>
                  <w:lang w:val="en-GB"/>
                </w:rPr>
                <w:delText xml:space="preserve"> Income protection insurance</w:delText>
              </w:r>
            </w:del>
          </w:p>
          <w:p w14:paraId="27A3DE75" w14:textId="6DDF22DD" w:rsidR="00872AFE" w:rsidRPr="00711388" w:rsidDel="008279BE" w:rsidRDefault="00872AFE" w:rsidP="00567869">
            <w:pPr>
              <w:pStyle w:val="NormalLeft"/>
              <w:rPr>
                <w:del w:id="1834" w:author="Author"/>
                <w:lang w:val="en-GB"/>
              </w:rPr>
            </w:pPr>
            <w:del w:id="1835" w:author="Author">
              <w:r w:rsidRPr="00711388" w:rsidDel="008279BE">
                <w:rPr>
                  <w:lang w:val="en-GB"/>
                </w:rPr>
                <w:delText xml:space="preserve">3 </w:delText>
              </w:r>
            </w:del>
            <w:r w:rsidR="00845F43" w:rsidRPr="00711388">
              <w:rPr>
                <w:lang w:val="en-GB"/>
              </w:rPr>
              <w:t>-</w:t>
            </w:r>
            <w:del w:id="1836" w:author="Author">
              <w:r w:rsidRPr="00711388" w:rsidDel="008279BE">
                <w:rPr>
                  <w:lang w:val="en-GB"/>
                </w:rPr>
                <w:delText xml:space="preserve"> Workers' compensation insurance</w:delText>
              </w:r>
            </w:del>
          </w:p>
          <w:p w14:paraId="5499FFCD" w14:textId="302D614E" w:rsidR="00872AFE" w:rsidRPr="00711388" w:rsidDel="008279BE" w:rsidRDefault="00872AFE" w:rsidP="00567869">
            <w:pPr>
              <w:pStyle w:val="NormalLeft"/>
              <w:rPr>
                <w:del w:id="1837" w:author="Author"/>
                <w:lang w:val="en-GB"/>
              </w:rPr>
            </w:pPr>
            <w:del w:id="1838" w:author="Author">
              <w:r w:rsidRPr="00711388" w:rsidDel="008279BE">
                <w:rPr>
                  <w:lang w:val="en-GB"/>
                </w:rPr>
                <w:delText xml:space="preserve">4 </w:delText>
              </w:r>
            </w:del>
            <w:r w:rsidR="00845F43" w:rsidRPr="00711388">
              <w:rPr>
                <w:lang w:val="en-GB"/>
              </w:rPr>
              <w:t>-</w:t>
            </w:r>
            <w:del w:id="1839" w:author="Author">
              <w:r w:rsidRPr="00711388" w:rsidDel="008279BE">
                <w:rPr>
                  <w:lang w:val="en-GB"/>
                </w:rPr>
                <w:delText xml:space="preserve"> Motor vehicle liability insurance</w:delText>
              </w:r>
            </w:del>
          </w:p>
          <w:p w14:paraId="32F73863" w14:textId="49AC870C" w:rsidR="00872AFE" w:rsidRPr="00711388" w:rsidDel="008279BE" w:rsidRDefault="00872AFE" w:rsidP="00567869">
            <w:pPr>
              <w:pStyle w:val="NormalLeft"/>
              <w:rPr>
                <w:del w:id="1840" w:author="Author"/>
                <w:lang w:val="en-GB"/>
              </w:rPr>
            </w:pPr>
            <w:del w:id="1841" w:author="Author">
              <w:r w:rsidRPr="00711388" w:rsidDel="008279BE">
                <w:rPr>
                  <w:lang w:val="en-GB"/>
                </w:rPr>
                <w:delText xml:space="preserve">5 </w:delText>
              </w:r>
            </w:del>
            <w:r w:rsidR="00845F43" w:rsidRPr="00711388">
              <w:rPr>
                <w:lang w:val="en-GB"/>
              </w:rPr>
              <w:t>-</w:t>
            </w:r>
            <w:del w:id="1842" w:author="Author">
              <w:r w:rsidRPr="00711388" w:rsidDel="008279BE">
                <w:rPr>
                  <w:lang w:val="en-GB"/>
                </w:rPr>
                <w:delText xml:space="preserve"> Other motor insurance</w:delText>
              </w:r>
            </w:del>
          </w:p>
          <w:p w14:paraId="513AEA6E" w14:textId="0D0C24A0" w:rsidR="00872AFE" w:rsidRPr="00711388" w:rsidDel="008279BE" w:rsidRDefault="00872AFE" w:rsidP="00567869">
            <w:pPr>
              <w:pStyle w:val="NormalLeft"/>
              <w:rPr>
                <w:del w:id="1843" w:author="Author"/>
                <w:lang w:val="en-GB"/>
              </w:rPr>
            </w:pPr>
            <w:del w:id="1844" w:author="Author">
              <w:r w:rsidRPr="00711388" w:rsidDel="008279BE">
                <w:rPr>
                  <w:lang w:val="en-GB"/>
                </w:rPr>
                <w:delText xml:space="preserve">6 </w:delText>
              </w:r>
            </w:del>
            <w:r w:rsidR="00845F43" w:rsidRPr="00711388">
              <w:rPr>
                <w:lang w:val="en-GB"/>
              </w:rPr>
              <w:t>-</w:t>
            </w:r>
            <w:del w:id="1845" w:author="Author">
              <w:r w:rsidRPr="00711388" w:rsidDel="008279BE">
                <w:rPr>
                  <w:lang w:val="en-GB"/>
                </w:rPr>
                <w:delText xml:space="preserve"> Marine, aviation and transport insurance</w:delText>
              </w:r>
            </w:del>
          </w:p>
          <w:p w14:paraId="5C406E34" w14:textId="7B3DF73C" w:rsidR="00872AFE" w:rsidRPr="00711388" w:rsidDel="008279BE" w:rsidRDefault="00872AFE" w:rsidP="00567869">
            <w:pPr>
              <w:pStyle w:val="NormalLeft"/>
              <w:rPr>
                <w:del w:id="1846" w:author="Author"/>
                <w:lang w:val="en-GB"/>
              </w:rPr>
            </w:pPr>
            <w:del w:id="1847" w:author="Author">
              <w:r w:rsidRPr="00711388" w:rsidDel="008279BE">
                <w:rPr>
                  <w:lang w:val="en-GB"/>
                </w:rPr>
                <w:delText xml:space="preserve">7 </w:delText>
              </w:r>
            </w:del>
            <w:r w:rsidR="00845F43" w:rsidRPr="00711388">
              <w:rPr>
                <w:lang w:val="en-GB"/>
              </w:rPr>
              <w:t>-</w:t>
            </w:r>
            <w:del w:id="1848" w:author="Author">
              <w:r w:rsidRPr="00711388" w:rsidDel="008279BE">
                <w:rPr>
                  <w:lang w:val="en-GB"/>
                </w:rPr>
                <w:delText xml:space="preserve"> Fire and other damage to property insurance</w:delText>
              </w:r>
            </w:del>
          </w:p>
          <w:p w14:paraId="2ED09E7A" w14:textId="7F13E586" w:rsidR="00872AFE" w:rsidRPr="00711388" w:rsidDel="008279BE" w:rsidRDefault="00872AFE" w:rsidP="00567869">
            <w:pPr>
              <w:pStyle w:val="NormalLeft"/>
              <w:rPr>
                <w:del w:id="1849" w:author="Author"/>
                <w:lang w:val="en-GB"/>
              </w:rPr>
            </w:pPr>
            <w:del w:id="1850" w:author="Author">
              <w:r w:rsidRPr="00711388" w:rsidDel="008279BE">
                <w:rPr>
                  <w:lang w:val="en-GB"/>
                </w:rPr>
                <w:delText xml:space="preserve">8 </w:delText>
              </w:r>
            </w:del>
            <w:r w:rsidR="00845F43" w:rsidRPr="00711388">
              <w:rPr>
                <w:lang w:val="en-GB"/>
              </w:rPr>
              <w:t>-</w:t>
            </w:r>
            <w:del w:id="1851" w:author="Author">
              <w:r w:rsidRPr="00711388" w:rsidDel="008279BE">
                <w:rPr>
                  <w:lang w:val="en-GB"/>
                </w:rPr>
                <w:delText xml:space="preserve"> General liability insurance</w:delText>
              </w:r>
            </w:del>
          </w:p>
          <w:p w14:paraId="145C8324" w14:textId="2F56B23C" w:rsidR="00872AFE" w:rsidRPr="00711388" w:rsidDel="008279BE" w:rsidRDefault="00872AFE" w:rsidP="00567869">
            <w:pPr>
              <w:pStyle w:val="NormalLeft"/>
              <w:rPr>
                <w:del w:id="1852" w:author="Author"/>
                <w:lang w:val="en-GB"/>
              </w:rPr>
            </w:pPr>
            <w:del w:id="1853" w:author="Author">
              <w:r w:rsidRPr="00711388" w:rsidDel="008279BE">
                <w:rPr>
                  <w:lang w:val="en-GB"/>
                </w:rPr>
                <w:delText xml:space="preserve">9 </w:delText>
              </w:r>
            </w:del>
            <w:r w:rsidR="00845F43" w:rsidRPr="00711388">
              <w:rPr>
                <w:lang w:val="en-GB"/>
              </w:rPr>
              <w:t>-</w:t>
            </w:r>
            <w:del w:id="1854" w:author="Author">
              <w:r w:rsidRPr="00711388" w:rsidDel="008279BE">
                <w:rPr>
                  <w:lang w:val="en-GB"/>
                </w:rPr>
                <w:delText xml:space="preserve"> Credit and suretyship insurance</w:delText>
              </w:r>
            </w:del>
          </w:p>
          <w:p w14:paraId="3C1FC73B" w14:textId="278BDDA4" w:rsidR="00872AFE" w:rsidRPr="00711388" w:rsidDel="008279BE" w:rsidRDefault="00872AFE" w:rsidP="00567869">
            <w:pPr>
              <w:pStyle w:val="NormalLeft"/>
              <w:rPr>
                <w:del w:id="1855" w:author="Author"/>
                <w:lang w:val="en-GB"/>
              </w:rPr>
            </w:pPr>
            <w:del w:id="1856" w:author="Author">
              <w:r w:rsidRPr="00711388" w:rsidDel="008279BE">
                <w:rPr>
                  <w:lang w:val="en-GB"/>
                </w:rPr>
                <w:delText xml:space="preserve">10 </w:delText>
              </w:r>
            </w:del>
            <w:r w:rsidR="00845F43" w:rsidRPr="00711388">
              <w:rPr>
                <w:lang w:val="en-GB"/>
              </w:rPr>
              <w:t>-</w:t>
            </w:r>
            <w:del w:id="1857" w:author="Author">
              <w:r w:rsidRPr="00711388" w:rsidDel="008279BE">
                <w:rPr>
                  <w:lang w:val="en-GB"/>
                </w:rPr>
                <w:delText xml:space="preserve"> Legal expenses insurance</w:delText>
              </w:r>
            </w:del>
          </w:p>
          <w:p w14:paraId="2A2B0364" w14:textId="380256DD" w:rsidR="00872AFE" w:rsidRPr="00711388" w:rsidDel="008279BE" w:rsidRDefault="00872AFE" w:rsidP="00567869">
            <w:pPr>
              <w:pStyle w:val="NormalLeft"/>
              <w:rPr>
                <w:del w:id="1858" w:author="Author"/>
                <w:lang w:val="en-GB"/>
              </w:rPr>
            </w:pPr>
            <w:del w:id="1859" w:author="Author">
              <w:r w:rsidRPr="00711388" w:rsidDel="008279BE">
                <w:rPr>
                  <w:lang w:val="en-GB"/>
                </w:rPr>
                <w:delText xml:space="preserve">11 </w:delText>
              </w:r>
            </w:del>
            <w:r w:rsidR="00845F43" w:rsidRPr="00711388">
              <w:rPr>
                <w:lang w:val="en-GB"/>
              </w:rPr>
              <w:t>-</w:t>
            </w:r>
            <w:del w:id="1860" w:author="Author">
              <w:r w:rsidRPr="00711388" w:rsidDel="008279BE">
                <w:rPr>
                  <w:lang w:val="en-GB"/>
                </w:rPr>
                <w:delText xml:space="preserve"> Assistance</w:delText>
              </w:r>
            </w:del>
          </w:p>
          <w:p w14:paraId="4F2DEED1" w14:textId="288F7654" w:rsidR="00872AFE" w:rsidRPr="00711388" w:rsidDel="008279BE" w:rsidRDefault="00872AFE" w:rsidP="00567869">
            <w:pPr>
              <w:pStyle w:val="NormalLeft"/>
              <w:rPr>
                <w:del w:id="1861" w:author="Author"/>
                <w:lang w:val="en-GB"/>
              </w:rPr>
            </w:pPr>
            <w:del w:id="1862" w:author="Author">
              <w:r w:rsidRPr="00711388" w:rsidDel="008279BE">
                <w:rPr>
                  <w:lang w:val="en-GB"/>
                </w:rPr>
                <w:delText xml:space="preserve">12 </w:delText>
              </w:r>
            </w:del>
            <w:r w:rsidR="00845F43" w:rsidRPr="00711388">
              <w:rPr>
                <w:lang w:val="en-GB"/>
              </w:rPr>
              <w:t>-</w:t>
            </w:r>
            <w:del w:id="1863" w:author="Author">
              <w:r w:rsidRPr="00711388" w:rsidDel="008279BE">
                <w:rPr>
                  <w:lang w:val="en-GB"/>
                </w:rPr>
                <w:delText xml:space="preserve"> Miscellaneous financial loss</w:delText>
              </w:r>
            </w:del>
          </w:p>
        </w:tc>
      </w:tr>
      <w:tr w:rsidR="00872AFE" w:rsidRPr="00711388" w:rsidDel="008279BE" w14:paraId="3C0FD9C1" w14:textId="4E7DFEDC" w:rsidTr="00567869">
        <w:trPr>
          <w:del w:id="1864" w:author="Author"/>
        </w:trPr>
        <w:tc>
          <w:tcPr>
            <w:tcW w:w="1021" w:type="dxa"/>
            <w:tcBorders>
              <w:top w:val="single" w:sz="2" w:space="0" w:color="auto"/>
              <w:left w:val="single" w:sz="2" w:space="0" w:color="auto"/>
              <w:bottom w:val="single" w:sz="2" w:space="0" w:color="auto"/>
              <w:right w:val="single" w:sz="2" w:space="0" w:color="auto"/>
            </w:tcBorders>
          </w:tcPr>
          <w:p w14:paraId="2D1E9C3B" w14:textId="4857BC8C" w:rsidR="00872AFE" w:rsidRPr="00711388" w:rsidDel="008279BE" w:rsidRDefault="00872AFE" w:rsidP="00567869">
            <w:pPr>
              <w:pStyle w:val="NormalLeft"/>
              <w:rPr>
                <w:del w:id="1865" w:author="Author"/>
                <w:lang w:val="en-GB"/>
              </w:rPr>
            </w:pPr>
            <w:del w:id="1866" w:author="Author">
              <w:r w:rsidRPr="00711388" w:rsidDel="008279BE">
                <w:rPr>
                  <w:lang w:val="en-GB"/>
                </w:rPr>
                <w:lastRenderedPageBreak/>
                <w:delText>C0050</w:delText>
              </w:r>
            </w:del>
          </w:p>
        </w:tc>
        <w:tc>
          <w:tcPr>
            <w:tcW w:w="1672" w:type="dxa"/>
            <w:tcBorders>
              <w:top w:val="single" w:sz="2" w:space="0" w:color="auto"/>
              <w:left w:val="single" w:sz="2" w:space="0" w:color="auto"/>
              <w:bottom w:val="single" w:sz="2" w:space="0" w:color="auto"/>
              <w:right w:val="single" w:sz="2" w:space="0" w:color="auto"/>
            </w:tcBorders>
          </w:tcPr>
          <w:p w14:paraId="0A5C59E8" w14:textId="51CF0DC0" w:rsidR="00872AFE" w:rsidRPr="00711388" w:rsidDel="008279BE" w:rsidRDefault="00872AFE" w:rsidP="00567869">
            <w:pPr>
              <w:pStyle w:val="NormalLeft"/>
              <w:rPr>
                <w:del w:id="1867" w:author="Author"/>
                <w:lang w:val="en-GB"/>
              </w:rPr>
            </w:pPr>
            <w:del w:id="1868" w:author="Author">
              <w:r w:rsidRPr="00711388" w:rsidDel="008279BE">
                <w:rPr>
                  <w:lang w:val="en-GB"/>
                </w:rPr>
                <w:delText>Description risk category covered</w:delText>
              </w:r>
            </w:del>
          </w:p>
        </w:tc>
        <w:tc>
          <w:tcPr>
            <w:tcW w:w="6593" w:type="dxa"/>
            <w:tcBorders>
              <w:top w:val="single" w:sz="2" w:space="0" w:color="auto"/>
              <w:left w:val="single" w:sz="2" w:space="0" w:color="auto"/>
              <w:bottom w:val="single" w:sz="2" w:space="0" w:color="auto"/>
              <w:right w:val="single" w:sz="2" w:space="0" w:color="auto"/>
            </w:tcBorders>
          </w:tcPr>
          <w:p w14:paraId="13F1BDED" w14:textId="11E66359" w:rsidR="00872AFE" w:rsidRPr="00711388" w:rsidDel="008279BE" w:rsidRDefault="00872AFE" w:rsidP="00567869">
            <w:pPr>
              <w:pStyle w:val="NormalLeft"/>
              <w:rPr>
                <w:del w:id="1869" w:author="Author"/>
                <w:lang w:val="en-GB"/>
              </w:rPr>
            </w:pPr>
            <w:del w:id="1870" w:author="Author">
              <w:r w:rsidRPr="00711388" w:rsidDel="008279BE">
                <w:rPr>
                  <w:lang w:val="en-GB"/>
                </w:rPr>
                <w:delText>The description of the risk category covered is entity specific and is not mandatory. Also the term ‘risk category’ isn't based on Level 1 and 2 terminologies but can be considered as an extra possibi</w:delText>
              </w:r>
              <w:r w:rsidR="00FC50B2" w:rsidRPr="00711388" w:rsidDel="008279BE">
                <w:rPr>
                  <w:lang w:val="en-GB"/>
                </w:rPr>
                <w:delText>lity to</w:delText>
              </w:r>
              <w:r w:rsidRPr="00711388" w:rsidDel="008279BE">
                <w:rPr>
                  <w:lang w:val="en-GB"/>
                </w:rPr>
                <w:delText xml:space="preserve"> give additional information about the underwriting risk(s).</w:delText>
              </w:r>
            </w:del>
          </w:p>
        </w:tc>
      </w:tr>
      <w:tr w:rsidR="00872AFE" w:rsidRPr="00711388" w:rsidDel="008279BE" w14:paraId="55593D34" w14:textId="22072FCB" w:rsidTr="00567869">
        <w:trPr>
          <w:del w:id="1871" w:author="Author"/>
        </w:trPr>
        <w:tc>
          <w:tcPr>
            <w:tcW w:w="1021" w:type="dxa"/>
            <w:tcBorders>
              <w:top w:val="single" w:sz="2" w:space="0" w:color="auto"/>
              <w:left w:val="single" w:sz="2" w:space="0" w:color="auto"/>
              <w:bottom w:val="single" w:sz="2" w:space="0" w:color="auto"/>
              <w:right w:val="single" w:sz="2" w:space="0" w:color="auto"/>
            </w:tcBorders>
          </w:tcPr>
          <w:p w14:paraId="4721A4D8" w14:textId="6FA6413E" w:rsidR="00872AFE" w:rsidRPr="00711388" w:rsidDel="008279BE" w:rsidRDefault="00872AFE" w:rsidP="00567869">
            <w:pPr>
              <w:pStyle w:val="NormalLeft"/>
              <w:rPr>
                <w:del w:id="1872" w:author="Author"/>
                <w:lang w:val="en-GB"/>
              </w:rPr>
            </w:pPr>
            <w:del w:id="1873" w:author="Author">
              <w:r w:rsidRPr="00711388" w:rsidDel="008279BE">
                <w:rPr>
                  <w:lang w:val="en-GB"/>
                </w:rPr>
                <w:delText>C0060</w:delText>
              </w:r>
            </w:del>
          </w:p>
        </w:tc>
        <w:tc>
          <w:tcPr>
            <w:tcW w:w="1672" w:type="dxa"/>
            <w:tcBorders>
              <w:top w:val="single" w:sz="2" w:space="0" w:color="auto"/>
              <w:left w:val="single" w:sz="2" w:space="0" w:color="auto"/>
              <w:bottom w:val="single" w:sz="2" w:space="0" w:color="auto"/>
              <w:right w:val="single" w:sz="2" w:space="0" w:color="auto"/>
            </w:tcBorders>
          </w:tcPr>
          <w:p w14:paraId="70BDC33D" w14:textId="24906140" w:rsidR="00872AFE" w:rsidRPr="00711388" w:rsidDel="008279BE" w:rsidRDefault="00872AFE" w:rsidP="00567869">
            <w:pPr>
              <w:pStyle w:val="NormalLeft"/>
              <w:rPr>
                <w:del w:id="1874" w:author="Author"/>
                <w:lang w:val="en-GB"/>
              </w:rPr>
            </w:pPr>
            <w:del w:id="1875" w:author="Author">
              <w:r w:rsidRPr="00711388" w:rsidDel="008279BE">
                <w:rPr>
                  <w:lang w:val="en-GB"/>
                </w:rPr>
                <w:delText>Validity period (start date)</w:delText>
              </w:r>
            </w:del>
          </w:p>
        </w:tc>
        <w:tc>
          <w:tcPr>
            <w:tcW w:w="6593" w:type="dxa"/>
            <w:tcBorders>
              <w:top w:val="single" w:sz="2" w:space="0" w:color="auto"/>
              <w:left w:val="single" w:sz="2" w:space="0" w:color="auto"/>
              <w:bottom w:val="single" w:sz="2" w:space="0" w:color="auto"/>
              <w:right w:val="single" w:sz="2" w:space="0" w:color="auto"/>
            </w:tcBorders>
          </w:tcPr>
          <w:p w14:paraId="3AF7F405" w14:textId="0C67260B" w:rsidR="00872AFE" w:rsidRPr="00711388" w:rsidDel="008279BE" w:rsidRDefault="00872AFE" w:rsidP="00567869">
            <w:pPr>
              <w:pStyle w:val="NormalLeft"/>
              <w:rPr>
                <w:del w:id="1876" w:author="Author"/>
                <w:lang w:val="en-GB"/>
              </w:rPr>
            </w:pPr>
            <w:del w:id="1877" w:author="Author">
              <w:r w:rsidRPr="00711388" w:rsidDel="008279BE">
                <w:rPr>
                  <w:lang w:val="en-GB"/>
                </w:rPr>
                <w:delText>Identify the ISO 8601 (yyyy</w:delText>
              </w:r>
            </w:del>
            <w:r w:rsidR="00711388" w:rsidRPr="00711388">
              <w:rPr>
                <w:lang w:val="en-GB"/>
              </w:rPr>
              <w:t>-</w:t>
            </w:r>
            <w:del w:id="1878" w:author="Author">
              <w:r w:rsidRPr="00711388" w:rsidDel="008279BE">
                <w:rPr>
                  <w:lang w:val="en-GB"/>
                </w:rPr>
                <w:delText>mm</w:delText>
              </w:r>
            </w:del>
            <w:r w:rsidR="00711388" w:rsidRPr="00711388">
              <w:rPr>
                <w:lang w:val="en-GB"/>
              </w:rPr>
              <w:t>-</w:t>
            </w:r>
            <w:del w:id="1879" w:author="Author">
              <w:r w:rsidRPr="00711388" w:rsidDel="008279BE">
                <w:rPr>
                  <w:lang w:val="en-GB"/>
                </w:rPr>
                <w:delText>dd) code of the date of commencement of the specific cover, i.e., date when the cover took effect.</w:delText>
              </w:r>
            </w:del>
          </w:p>
        </w:tc>
      </w:tr>
      <w:tr w:rsidR="00872AFE" w:rsidRPr="00711388" w:rsidDel="008279BE" w14:paraId="573930CA" w14:textId="4C74D108" w:rsidTr="00567869">
        <w:trPr>
          <w:del w:id="1880" w:author="Author"/>
        </w:trPr>
        <w:tc>
          <w:tcPr>
            <w:tcW w:w="1021" w:type="dxa"/>
            <w:tcBorders>
              <w:top w:val="single" w:sz="2" w:space="0" w:color="auto"/>
              <w:left w:val="single" w:sz="2" w:space="0" w:color="auto"/>
              <w:bottom w:val="single" w:sz="2" w:space="0" w:color="auto"/>
              <w:right w:val="single" w:sz="2" w:space="0" w:color="auto"/>
            </w:tcBorders>
          </w:tcPr>
          <w:p w14:paraId="5B8DE87A" w14:textId="79BE6333" w:rsidR="00872AFE" w:rsidRPr="00711388" w:rsidDel="008279BE" w:rsidRDefault="00872AFE" w:rsidP="00567869">
            <w:pPr>
              <w:pStyle w:val="NormalLeft"/>
              <w:rPr>
                <w:del w:id="1881" w:author="Author"/>
                <w:lang w:val="en-GB"/>
              </w:rPr>
            </w:pPr>
            <w:del w:id="1882" w:author="Author">
              <w:r w:rsidRPr="00711388" w:rsidDel="008279BE">
                <w:rPr>
                  <w:lang w:val="en-GB"/>
                </w:rPr>
                <w:delText>C0070</w:delText>
              </w:r>
            </w:del>
          </w:p>
        </w:tc>
        <w:tc>
          <w:tcPr>
            <w:tcW w:w="1672" w:type="dxa"/>
            <w:tcBorders>
              <w:top w:val="single" w:sz="2" w:space="0" w:color="auto"/>
              <w:left w:val="single" w:sz="2" w:space="0" w:color="auto"/>
              <w:bottom w:val="single" w:sz="2" w:space="0" w:color="auto"/>
              <w:right w:val="single" w:sz="2" w:space="0" w:color="auto"/>
            </w:tcBorders>
          </w:tcPr>
          <w:p w14:paraId="6E1C826F" w14:textId="033FF5F2" w:rsidR="00872AFE" w:rsidRPr="00711388" w:rsidDel="008279BE" w:rsidRDefault="00872AFE" w:rsidP="00567869">
            <w:pPr>
              <w:pStyle w:val="NormalLeft"/>
              <w:rPr>
                <w:del w:id="1883" w:author="Author"/>
                <w:lang w:val="en-GB"/>
              </w:rPr>
            </w:pPr>
            <w:del w:id="1884" w:author="Author">
              <w:r w:rsidRPr="00711388" w:rsidDel="008279BE">
                <w:rPr>
                  <w:lang w:val="en-GB"/>
                </w:rPr>
                <w:delText>Validity period (expiry date)</w:delText>
              </w:r>
            </w:del>
          </w:p>
        </w:tc>
        <w:tc>
          <w:tcPr>
            <w:tcW w:w="6593" w:type="dxa"/>
            <w:tcBorders>
              <w:top w:val="single" w:sz="2" w:space="0" w:color="auto"/>
              <w:left w:val="single" w:sz="2" w:space="0" w:color="auto"/>
              <w:bottom w:val="single" w:sz="2" w:space="0" w:color="auto"/>
              <w:right w:val="single" w:sz="2" w:space="0" w:color="auto"/>
            </w:tcBorders>
          </w:tcPr>
          <w:p w14:paraId="56C4CEAA" w14:textId="691BB17A" w:rsidR="00872AFE" w:rsidRPr="00711388" w:rsidDel="008279BE" w:rsidRDefault="00872AFE" w:rsidP="00567869">
            <w:pPr>
              <w:pStyle w:val="NormalLeft"/>
              <w:rPr>
                <w:del w:id="1885" w:author="Author"/>
                <w:lang w:val="en-GB"/>
              </w:rPr>
            </w:pPr>
            <w:del w:id="1886" w:author="Author">
              <w:r w:rsidRPr="00711388" w:rsidDel="008279BE">
                <w:rPr>
                  <w:lang w:val="en-GB"/>
                </w:rPr>
                <w:delText>Identify the ISO 8601 (yyyy</w:delText>
              </w:r>
            </w:del>
            <w:r w:rsidR="00711388" w:rsidRPr="00711388">
              <w:rPr>
                <w:lang w:val="en-GB"/>
              </w:rPr>
              <w:t>-</w:t>
            </w:r>
            <w:del w:id="1887" w:author="Author">
              <w:r w:rsidRPr="00711388" w:rsidDel="008279BE">
                <w:rPr>
                  <w:lang w:val="en-GB"/>
                </w:rPr>
                <w:delText>mm</w:delText>
              </w:r>
            </w:del>
            <w:r w:rsidR="00711388" w:rsidRPr="00711388">
              <w:rPr>
                <w:lang w:val="en-GB"/>
              </w:rPr>
              <w:t>-</w:t>
            </w:r>
            <w:del w:id="1888" w:author="Author">
              <w:r w:rsidRPr="00711388" w:rsidDel="008279BE">
                <w:rPr>
                  <w:lang w:val="en-GB"/>
                </w:rPr>
                <w:delText>dd) code of the final expiry date of the specific cover.</w:delText>
              </w:r>
            </w:del>
          </w:p>
        </w:tc>
      </w:tr>
      <w:tr w:rsidR="00872AFE" w:rsidRPr="00711388" w:rsidDel="008279BE" w14:paraId="29AC9709" w14:textId="6DF94356" w:rsidTr="00567869">
        <w:trPr>
          <w:del w:id="1889" w:author="Author"/>
        </w:trPr>
        <w:tc>
          <w:tcPr>
            <w:tcW w:w="1021" w:type="dxa"/>
            <w:tcBorders>
              <w:top w:val="single" w:sz="2" w:space="0" w:color="auto"/>
              <w:left w:val="single" w:sz="2" w:space="0" w:color="auto"/>
              <w:bottom w:val="single" w:sz="2" w:space="0" w:color="auto"/>
              <w:right w:val="single" w:sz="2" w:space="0" w:color="auto"/>
            </w:tcBorders>
          </w:tcPr>
          <w:p w14:paraId="481197D7" w14:textId="3847DA9F" w:rsidR="00872AFE" w:rsidRPr="00711388" w:rsidDel="008279BE" w:rsidRDefault="00872AFE" w:rsidP="00567869">
            <w:pPr>
              <w:pStyle w:val="NormalLeft"/>
              <w:rPr>
                <w:del w:id="1890" w:author="Author"/>
                <w:lang w:val="en-GB"/>
              </w:rPr>
            </w:pPr>
            <w:del w:id="1891" w:author="Author">
              <w:r w:rsidRPr="00711388" w:rsidDel="008279BE">
                <w:rPr>
                  <w:lang w:val="en-GB"/>
                </w:rPr>
                <w:delText>C0080</w:delText>
              </w:r>
            </w:del>
          </w:p>
        </w:tc>
        <w:tc>
          <w:tcPr>
            <w:tcW w:w="1672" w:type="dxa"/>
            <w:tcBorders>
              <w:top w:val="single" w:sz="2" w:space="0" w:color="auto"/>
              <w:left w:val="single" w:sz="2" w:space="0" w:color="auto"/>
              <w:bottom w:val="single" w:sz="2" w:space="0" w:color="auto"/>
              <w:right w:val="single" w:sz="2" w:space="0" w:color="auto"/>
            </w:tcBorders>
          </w:tcPr>
          <w:p w14:paraId="65FAE081" w14:textId="4BE58417" w:rsidR="00872AFE" w:rsidRPr="00711388" w:rsidDel="008279BE" w:rsidRDefault="00872AFE" w:rsidP="00567869">
            <w:pPr>
              <w:pStyle w:val="NormalLeft"/>
              <w:rPr>
                <w:del w:id="1892" w:author="Author"/>
                <w:lang w:val="en-GB"/>
              </w:rPr>
            </w:pPr>
            <w:del w:id="1893" w:author="Author">
              <w:r w:rsidRPr="00711388" w:rsidDel="008279BE">
                <w:rPr>
                  <w:lang w:val="en-GB"/>
                </w:rPr>
                <w:delText>Currency</w:delText>
              </w:r>
            </w:del>
          </w:p>
        </w:tc>
        <w:tc>
          <w:tcPr>
            <w:tcW w:w="6593" w:type="dxa"/>
            <w:tcBorders>
              <w:top w:val="single" w:sz="2" w:space="0" w:color="auto"/>
              <w:left w:val="single" w:sz="2" w:space="0" w:color="auto"/>
              <w:bottom w:val="single" w:sz="2" w:space="0" w:color="auto"/>
              <w:right w:val="single" w:sz="2" w:space="0" w:color="auto"/>
            </w:tcBorders>
          </w:tcPr>
          <w:p w14:paraId="6483A70D" w14:textId="042D9D94" w:rsidR="00872AFE" w:rsidRPr="00711388" w:rsidDel="008279BE" w:rsidRDefault="00872AFE" w:rsidP="00567869">
            <w:pPr>
              <w:pStyle w:val="NormalLeft"/>
              <w:rPr>
                <w:del w:id="1894" w:author="Author"/>
                <w:lang w:val="en-GB"/>
              </w:rPr>
            </w:pPr>
            <w:del w:id="1895" w:author="Author">
              <w:r w:rsidRPr="00711388" w:rsidDel="008279BE">
                <w:rPr>
                  <w:lang w:val="en-GB"/>
                </w:rPr>
                <w:delText>Identify the ISO 4217 alphabetic code of the original currency.</w:delText>
              </w:r>
              <w:r w:rsidRPr="00711388" w:rsidDel="003323F0">
                <w:rPr>
                  <w:lang w:val="en-GB"/>
                </w:rPr>
                <w:delText xml:space="preserve">  </w:delText>
              </w:r>
            </w:del>
            <w:ins w:id="1896" w:author="Author">
              <w:r w:rsidR="003323F0">
                <w:rPr>
                  <w:lang w:val="en-GB"/>
                </w:rPr>
                <w:t xml:space="preserve"> </w:t>
              </w:r>
            </w:ins>
          </w:p>
        </w:tc>
      </w:tr>
      <w:tr w:rsidR="00872AFE" w:rsidRPr="00711388" w14:paraId="357A2A06" w14:textId="77777777" w:rsidTr="00567869">
        <w:tc>
          <w:tcPr>
            <w:tcW w:w="1021" w:type="dxa"/>
            <w:tcBorders>
              <w:top w:val="single" w:sz="2" w:space="0" w:color="auto"/>
              <w:left w:val="single" w:sz="2" w:space="0" w:color="auto"/>
              <w:bottom w:val="single" w:sz="2" w:space="0" w:color="auto"/>
              <w:right w:val="single" w:sz="2" w:space="0" w:color="auto"/>
            </w:tcBorders>
          </w:tcPr>
          <w:p w14:paraId="5D2AEAAB" w14:textId="3649FBF6" w:rsidR="00872AFE" w:rsidRPr="00711388" w:rsidRDefault="00872AFE" w:rsidP="00567869">
            <w:pPr>
              <w:pStyle w:val="NormalLeft"/>
              <w:rPr>
                <w:lang w:val="en-GB"/>
              </w:rPr>
            </w:pPr>
            <w:del w:id="1897" w:author="Author">
              <w:r w:rsidRPr="00711388" w:rsidDel="008279BE">
                <w:rPr>
                  <w:lang w:val="en-GB"/>
                </w:rPr>
                <w:delText>C0090</w:delText>
              </w:r>
            </w:del>
          </w:p>
        </w:tc>
        <w:tc>
          <w:tcPr>
            <w:tcW w:w="1672" w:type="dxa"/>
            <w:tcBorders>
              <w:top w:val="single" w:sz="2" w:space="0" w:color="auto"/>
              <w:left w:val="single" w:sz="2" w:space="0" w:color="auto"/>
              <w:bottom w:val="single" w:sz="2" w:space="0" w:color="auto"/>
              <w:right w:val="single" w:sz="2" w:space="0" w:color="auto"/>
            </w:tcBorders>
          </w:tcPr>
          <w:p w14:paraId="52797704" w14:textId="627A75EE" w:rsidR="00872AFE" w:rsidRPr="00711388" w:rsidRDefault="00872AFE" w:rsidP="00567869">
            <w:pPr>
              <w:pStyle w:val="NormalLeft"/>
              <w:rPr>
                <w:lang w:val="en-GB"/>
              </w:rPr>
            </w:pPr>
            <w:del w:id="1898" w:author="Author">
              <w:r w:rsidRPr="00711388" w:rsidDel="008279BE">
                <w:rPr>
                  <w:lang w:val="en-GB"/>
                </w:rPr>
                <w:delText>Sum insured</w:delText>
              </w:r>
            </w:del>
          </w:p>
        </w:tc>
        <w:tc>
          <w:tcPr>
            <w:tcW w:w="6593" w:type="dxa"/>
            <w:tcBorders>
              <w:top w:val="single" w:sz="2" w:space="0" w:color="auto"/>
              <w:left w:val="single" w:sz="2" w:space="0" w:color="auto"/>
              <w:bottom w:val="single" w:sz="2" w:space="0" w:color="auto"/>
              <w:right w:val="single" w:sz="2" w:space="0" w:color="auto"/>
            </w:tcBorders>
          </w:tcPr>
          <w:p w14:paraId="18D7A694" w14:textId="6502E452" w:rsidR="00872AFE" w:rsidRPr="00711388" w:rsidDel="008279BE" w:rsidRDefault="00872AFE" w:rsidP="00567869">
            <w:pPr>
              <w:pStyle w:val="NormalLeft"/>
              <w:rPr>
                <w:del w:id="1899" w:author="Author"/>
                <w:lang w:val="en-GB"/>
              </w:rPr>
            </w:pPr>
            <w:del w:id="1900" w:author="Author">
              <w:r w:rsidRPr="00711388" w:rsidDel="008279BE">
                <w:rPr>
                  <w:lang w:val="en-GB"/>
                </w:rPr>
                <w:delText>The highest amount that the insurer can be obliged to pay out under the policy. The insured sum relates to the underwriting risk</w:delText>
              </w:r>
            </w:del>
            <w:ins w:id="1901" w:author="Author">
              <w:del w:id="1902" w:author="Author">
                <w:r w:rsidR="00666664" w:rsidRPr="00711388" w:rsidDel="008279BE">
                  <w:rPr>
                    <w:lang w:val="en-GB"/>
                  </w:rPr>
                  <w:delText xml:space="preserve"> </w:delText>
                </w:r>
              </w:del>
            </w:ins>
            <w:commentRangeStart w:id="1903"/>
            <w:del w:id="1904" w:author="Author">
              <w:r w:rsidR="00666664" w:rsidRPr="00E50019" w:rsidDel="008279BE">
                <w:rPr>
                  <w:highlight w:val="yellow"/>
                  <w:lang w:val="en-GB"/>
                  <w:rPrChange w:id="1905" w:author="Author">
                    <w:rPr>
                      <w:lang w:val="en-GB"/>
                    </w:rPr>
                  </w:rPrChange>
                </w:rPr>
                <w:delText>and</w:delText>
              </w:r>
              <w:r w:rsidR="00666664" w:rsidRPr="00E50019" w:rsidDel="003323F0">
                <w:rPr>
                  <w:highlight w:val="yellow"/>
                  <w:lang w:val="en-GB"/>
                  <w:rPrChange w:id="1906" w:author="Author">
                    <w:rPr>
                      <w:lang w:val="en-GB"/>
                    </w:rPr>
                  </w:rPrChange>
                </w:rPr>
                <w:delText xml:space="preserve"> </w:delText>
              </w:r>
              <w:r w:rsidR="00270E9A" w:rsidRPr="00E50019" w:rsidDel="003323F0">
                <w:rPr>
                  <w:highlight w:val="yellow"/>
                  <w:lang w:val="en-GB"/>
                  <w:rPrChange w:id="1907" w:author="Author">
                    <w:rPr>
                      <w:lang w:val="en-GB"/>
                    </w:rPr>
                  </w:rPrChange>
                </w:rPr>
                <w:delText xml:space="preserve"> </w:delText>
              </w:r>
            </w:del>
            <w:ins w:id="1908" w:author="Author">
              <w:r w:rsidR="003323F0">
                <w:rPr>
                  <w:highlight w:val="yellow"/>
                  <w:lang w:val="en-GB"/>
                </w:rPr>
                <w:t xml:space="preserve"> </w:t>
              </w:r>
            </w:ins>
            <w:del w:id="1909" w:author="Author">
              <w:r w:rsidR="00270E9A" w:rsidRPr="00E50019" w:rsidDel="008279BE">
                <w:rPr>
                  <w:highlight w:val="yellow"/>
                  <w:lang w:val="en-GB"/>
                  <w:rPrChange w:id="1910" w:author="Author">
                    <w:rPr>
                      <w:lang w:val="en-GB"/>
                    </w:rPr>
                  </w:rPrChange>
                </w:rPr>
                <w:delText xml:space="preserve">is </w:delText>
              </w:r>
              <w:r w:rsidR="00666664" w:rsidRPr="00E50019" w:rsidDel="008279BE">
                <w:rPr>
                  <w:highlight w:val="yellow"/>
                  <w:lang w:val="en-GB"/>
                  <w:rPrChange w:id="1911" w:author="Author">
                    <w:rPr>
                      <w:lang w:val="en-GB"/>
                    </w:rPr>
                  </w:rPrChange>
                </w:rPr>
                <w:delText xml:space="preserve">to be reported </w:delText>
              </w:r>
              <w:r w:rsidR="00270E9A" w:rsidRPr="00E50019" w:rsidDel="008279BE">
                <w:rPr>
                  <w:highlight w:val="yellow"/>
                  <w:lang w:val="en-GB"/>
                  <w:rPrChange w:id="1912" w:author="Author">
                    <w:rPr>
                      <w:lang w:val="en-GB"/>
                    </w:rPr>
                  </w:rPrChange>
                </w:rPr>
                <w:delText>gross from deductibles reported in C0100</w:delText>
              </w:r>
              <w:commentRangeEnd w:id="1903"/>
              <w:r w:rsidR="008279BE" w:rsidRPr="00711388" w:rsidDel="008279BE">
                <w:rPr>
                  <w:rStyle w:val="CommentReference"/>
                  <w:lang w:val="en-GB"/>
                </w:rPr>
                <w:commentReference w:id="1903"/>
              </w:r>
            </w:del>
          </w:p>
          <w:p w14:paraId="241E323E" w14:textId="3EA8BE8B" w:rsidR="00872AFE" w:rsidRPr="00711388" w:rsidRDefault="00872AFE" w:rsidP="00567869">
            <w:pPr>
              <w:pStyle w:val="NormalLeft"/>
              <w:rPr>
                <w:lang w:val="en-GB"/>
              </w:rPr>
            </w:pPr>
            <w:del w:id="1913" w:author="Author">
              <w:r w:rsidRPr="00711388" w:rsidDel="008279BE">
                <w:rPr>
                  <w:lang w:val="en-GB"/>
                </w:rPr>
                <w:delText>Where the policy covers a number of exposures/risks across the country the individual underwriting risk with the highest net retention shall be specified. If the risk has been accepted on a co</w:delText>
              </w:r>
            </w:del>
            <w:r w:rsidR="00711388" w:rsidRPr="00711388">
              <w:rPr>
                <w:lang w:val="en-GB"/>
              </w:rPr>
              <w:t>-</w:t>
            </w:r>
            <w:del w:id="1914" w:author="Author">
              <w:r w:rsidRPr="00711388" w:rsidDel="008279BE">
                <w:rPr>
                  <w:lang w:val="en-GB"/>
                </w:rPr>
                <w:delText>insurance basis, the insured sum indicates the maximum liability of the reporting non</w:delText>
              </w:r>
            </w:del>
            <w:r w:rsidR="00711388" w:rsidRPr="00711388">
              <w:rPr>
                <w:lang w:val="en-GB"/>
              </w:rPr>
              <w:t>-</w:t>
            </w:r>
            <w:del w:id="1915" w:author="Author">
              <w:r w:rsidRPr="00711388" w:rsidDel="008279BE">
                <w:rPr>
                  <w:lang w:val="en-GB"/>
                </w:rPr>
                <w:delText>life insurer. In case of a joint several liability, the part belonging to a defaulting co</w:delText>
              </w:r>
            </w:del>
            <w:r w:rsidR="00711388" w:rsidRPr="00711388">
              <w:rPr>
                <w:lang w:val="en-GB"/>
              </w:rPr>
              <w:t>-</w:t>
            </w:r>
            <w:del w:id="1916" w:author="Author">
              <w:r w:rsidRPr="00711388" w:rsidDel="008279BE">
                <w:rPr>
                  <w:lang w:val="en-GB"/>
                </w:rPr>
                <w:delText>insurer must be included as well.</w:delText>
              </w:r>
            </w:del>
          </w:p>
        </w:tc>
      </w:tr>
      <w:tr w:rsidR="00872AFE" w:rsidRPr="00711388" w14:paraId="221DADBD" w14:textId="77777777" w:rsidTr="00567869">
        <w:tc>
          <w:tcPr>
            <w:tcW w:w="1021" w:type="dxa"/>
            <w:tcBorders>
              <w:top w:val="single" w:sz="2" w:space="0" w:color="auto"/>
              <w:left w:val="single" w:sz="2" w:space="0" w:color="auto"/>
              <w:bottom w:val="single" w:sz="2" w:space="0" w:color="auto"/>
              <w:right w:val="single" w:sz="2" w:space="0" w:color="auto"/>
            </w:tcBorders>
          </w:tcPr>
          <w:p w14:paraId="2AAAF62F" w14:textId="36A2242A" w:rsidR="00872AFE" w:rsidRPr="00711388" w:rsidRDefault="00872AFE" w:rsidP="00567869">
            <w:pPr>
              <w:pStyle w:val="NormalLeft"/>
              <w:rPr>
                <w:lang w:val="en-GB"/>
              </w:rPr>
            </w:pPr>
            <w:del w:id="1917" w:author="Author">
              <w:r w:rsidRPr="00711388" w:rsidDel="008279BE">
                <w:rPr>
                  <w:lang w:val="en-GB"/>
                </w:rPr>
                <w:delText>C0100</w:delText>
              </w:r>
            </w:del>
          </w:p>
        </w:tc>
        <w:tc>
          <w:tcPr>
            <w:tcW w:w="1672" w:type="dxa"/>
            <w:tcBorders>
              <w:top w:val="single" w:sz="2" w:space="0" w:color="auto"/>
              <w:left w:val="single" w:sz="2" w:space="0" w:color="auto"/>
              <w:bottom w:val="single" w:sz="2" w:space="0" w:color="auto"/>
              <w:right w:val="single" w:sz="2" w:space="0" w:color="auto"/>
            </w:tcBorders>
          </w:tcPr>
          <w:p w14:paraId="7BB31FEB" w14:textId="6173E842" w:rsidR="00872AFE" w:rsidRPr="00711388" w:rsidRDefault="00872AFE" w:rsidP="00567869">
            <w:pPr>
              <w:pStyle w:val="NormalLeft"/>
              <w:rPr>
                <w:lang w:val="en-GB"/>
              </w:rPr>
            </w:pPr>
            <w:del w:id="1918" w:author="Author">
              <w:r w:rsidRPr="00711388" w:rsidDel="008279BE">
                <w:rPr>
                  <w:lang w:val="en-GB"/>
                </w:rPr>
                <w:delText>Original deductible policyholder</w:delText>
              </w:r>
            </w:del>
          </w:p>
        </w:tc>
        <w:tc>
          <w:tcPr>
            <w:tcW w:w="6593" w:type="dxa"/>
            <w:tcBorders>
              <w:top w:val="single" w:sz="2" w:space="0" w:color="auto"/>
              <w:left w:val="single" w:sz="2" w:space="0" w:color="auto"/>
              <w:bottom w:val="single" w:sz="2" w:space="0" w:color="auto"/>
              <w:right w:val="single" w:sz="2" w:space="0" w:color="auto"/>
            </w:tcBorders>
          </w:tcPr>
          <w:p w14:paraId="21DC7914" w14:textId="4F53EB3A" w:rsidR="00872AFE" w:rsidRPr="00711388" w:rsidRDefault="00872AFE" w:rsidP="00567869">
            <w:pPr>
              <w:pStyle w:val="NormalLeft"/>
              <w:rPr>
                <w:lang w:val="en-GB"/>
              </w:rPr>
            </w:pPr>
            <w:del w:id="1919" w:author="Author">
              <w:r w:rsidRPr="00711388" w:rsidDel="008279BE">
                <w:rPr>
                  <w:lang w:val="en-GB"/>
                </w:rPr>
                <w:delText>Part of the sum insured which is retained by the policyholder.</w:delText>
              </w:r>
            </w:del>
          </w:p>
        </w:tc>
      </w:tr>
      <w:tr w:rsidR="00872AFE" w:rsidRPr="00711388" w14:paraId="6276DCEE" w14:textId="77777777" w:rsidTr="00567869">
        <w:tc>
          <w:tcPr>
            <w:tcW w:w="1021" w:type="dxa"/>
            <w:tcBorders>
              <w:top w:val="single" w:sz="2" w:space="0" w:color="auto"/>
              <w:left w:val="single" w:sz="2" w:space="0" w:color="auto"/>
              <w:bottom w:val="single" w:sz="2" w:space="0" w:color="auto"/>
              <w:right w:val="single" w:sz="2" w:space="0" w:color="auto"/>
            </w:tcBorders>
          </w:tcPr>
          <w:p w14:paraId="679EEB59" w14:textId="6D054A02" w:rsidR="00872AFE" w:rsidRPr="00711388" w:rsidRDefault="00872AFE" w:rsidP="00567869">
            <w:pPr>
              <w:pStyle w:val="NormalLeft"/>
              <w:rPr>
                <w:lang w:val="en-GB"/>
              </w:rPr>
            </w:pPr>
            <w:del w:id="1920" w:author="Author">
              <w:r w:rsidRPr="00711388" w:rsidDel="008279BE">
                <w:rPr>
                  <w:lang w:val="en-GB"/>
                </w:rPr>
                <w:lastRenderedPageBreak/>
                <w:delText>C0110</w:delText>
              </w:r>
            </w:del>
          </w:p>
        </w:tc>
        <w:tc>
          <w:tcPr>
            <w:tcW w:w="1672" w:type="dxa"/>
            <w:tcBorders>
              <w:top w:val="single" w:sz="2" w:space="0" w:color="auto"/>
              <w:left w:val="single" w:sz="2" w:space="0" w:color="auto"/>
              <w:bottom w:val="single" w:sz="2" w:space="0" w:color="auto"/>
              <w:right w:val="single" w:sz="2" w:space="0" w:color="auto"/>
            </w:tcBorders>
          </w:tcPr>
          <w:p w14:paraId="56B79E4E" w14:textId="3FCE6BAB" w:rsidR="00872AFE" w:rsidRPr="00711388" w:rsidRDefault="00872AFE" w:rsidP="00567869">
            <w:pPr>
              <w:pStyle w:val="NormalLeft"/>
              <w:rPr>
                <w:lang w:val="en-GB"/>
              </w:rPr>
            </w:pPr>
            <w:del w:id="1921" w:author="Author">
              <w:r w:rsidRPr="00711388" w:rsidDel="008279BE">
                <w:rPr>
                  <w:lang w:val="en-GB"/>
                </w:rPr>
                <w:delText>Type of underwriting model</w:delText>
              </w:r>
            </w:del>
          </w:p>
        </w:tc>
        <w:tc>
          <w:tcPr>
            <w:tcW w:w="6593" w:type="dxa"/>
            <w:tcBorders>
              <w:top w:val="single" w:sz="2" w:space="0" w:color="auto"/>
              <w:left w:val="single" w:sz="2" w:space="0" w:color="auto"/>
              <w:bottom w:val="single" w:sz="2" w:space="0" w:color="auto"/>
              <w:right w:val="single" w:sz="2" w:space="0" w:color="auto"/>
            </w:tcBorders>
          </w:tcPr>
          <w:p w14:paraId="5D410288" w14:textId="3AAAF0B1" w:rsidR="00872AFE" w:rsidRPr="00711388" w:rsidDel="008279BE" w:rsidRDefault="00872AFE" w:rsidP="00567869">
            <w:pPr>
              <w:pStyle w:val="NormalLeft"/>
              <w:rPr>
                <w:del w:id="1922" w:author="Author"/>
                <w:lang w:val="en-GB"/>
              </w:rPr>
            </w:pPr>
            <w:del w:id="1923" w:author="Author">
              <w:r w:rsidRPr="00711388" w:rsidDel="008279BE">
                <w:rPr>
                  <w:lang w:val="en-GB"/>
                </w:rPr>
                <w:delText>Type of underwriting model which is used to estimate the exposure of the underwriting risk and the need for reinsurance protection. One of the options in the following closed list shall be used:</w:delText>
              </w:r>
            </w:del>
          </w:p>
          <w:p w14:paraId="220B0056" w14:textId="0380CFDA" w:rsidR="00872AFE" w:rsidRPr="00711388" w:rsidDel="008279BE" w:rsidRDefault="00872AFE" w:rsidP="00567869">
            <w:pPr>
              <w:pStyle w:val="NormalLeft"/>
              <w:rPr>
                <w:del w:id="1924" w:author="Author"/>
                <w:lang w:val="en-GB"/>
              </w:rPr>
            </w:pPr>
            <w:del w:id="1925" w:author="Author">
              <w:r w:rsidRPr="00711388" w:rsidDel="008279BE">
                <w:rPr>
                  <w:lang w:val="en-GB"/>
                </w:rPr>
                <w:delText xml:space="preserve">1 </w:delText>
              </w:r>
            </w:del>
            <w:r w:rsidR="00845F43" w:rsidRPr="00711388">
              <w:rPr>
                <w:lang w:val="en-GB"/>
              </w:rPr>
              <w:t>-</w:t>
            </w:r>
            <w:del w:id="1926" w:author="Author">
              <w:r w:rsidRPr="00711388" w:rsidDel="008279BE">
                <w:rPr>
                  <w:lang w:val="en-GB"/>
                </w:rPr>
                <w:delText xml:space="preserve"> Sum Insured:</w:delText>
              </w:r>
            </w:del>
          </w:p>
          <w:p w14:paraId="1B18B06C" w14:textId="6FC86835" w:rsidR="00872AFE" w:rsidRPr="00711388" w:rsidDel="008279BE" w:rsidRDefault="00872AFE" w:rsidP="00567869">
            <w:pPr>
              <w:pStyle w:val="NormalLeft"/>
              <w:rPr>
                <w:del w:id="1927" w:author="Author"/>
                <w:lang w:val="en-GB"/>
              </w:rPr>
            </w:pPr>
            <w:del w:id="1928" w:author="Author">
              <w:r w:rsidRPr="00711388" w:rsidDel="008279BE">
                <w:rPr>
                  <w:lang w:val="en-GB"/>
                </w:rPr>
                <w:delText>the highest amount that the insurer can be obliged to pay out according to the original policy. Sum insured must also be filled when type of underwriting model is not applicable</w:delText>
              </w:r>
            </w:del>
          </w:p>
          <w:p w14:paraId="1D34D629" w14:textId="7F7FF12E" w:rsidR="00872AFE" w:rsidRPr="00711388" w:rsidDel="008279BE" w:rsidRDefault="00872AFE" w:rsidP="00567869">
            <w:pPr>
              <w:pStyle w:val="NormalLeft"/>
              <w:rPr>
                <w:del w:id="1929" w:author="Author"/>
                <w:lang w:val="en-GB"/>
              </w:rPr>
            </w:pPr>
            <w:del w:id="1930" w:author="Author">
              <w:r w:rsidRPr="00711388" w:rsidDel="008279BE">
                <w:rPr>
                  <w:lang w:val="en-GB"/>
                </w:rPr>
                <w:delText xml:space="preserve">2 </w:delText>
              </w:r>
            </w:del>
            <w:r w:rsidR="00845F43" w:rsidRPr="00711388">
              <w:rPr>
                <w:lang w:val="en-GB"/>
              </w:rPr>
              <w:t>-</w:t>
            </w:r>
            <w:del w:id="1931" w:author="Author">
              <w:r w:rsidRPr="00711388" w:rsidDel="008279BE">
                <w:rPr>
                  <w:lang w:val="en-GB"/>
                </w:rPr>
                <w:delText xml:space="preserve"> Maximum Possible Loss:</w:delText>
              </w:r>
            </w:del>
          </w:p>
          <w:p w14:paraId="0F089BD8" w14:textId="64D2CA36" w:rsidR="00872AFE" w:rsidRPr="00711388" w:rsidDel="008279BE" w:rsidRDefault="00872AFE" w:rsidP="00567869">
            <w:pPr>
              <w:pStyle w:val="NormalLeft"/>
              <w:rPr>
                <w:del w:id="1932" w:author="Author"/>
                <w:lang w:val="en-GB"/>
              </w:rPr>
            </w:pPr>
            <w:del w:id="1933" w:author="Author">
              <w:r w:rsidRPr="00711388" w:rsidDel="008279BE">
                <w:rPr>
                  <w:lang w:val="en-GB"/>
                </w:rPr>
                <w:delText>loss which may occur when the most unfavourable circumstances being more or less exceptionally combined, the fire is only stopped by impassable obstacles or lack of substance.</w:delText>
              </w:r>
            </w:del>
          </w:p>
          <w:p w14:paraId="584F62BE" w14:textId="4486310C" w:rsidR="00872AFE" w:rsidRPr="00711388" w:rsidDel="008279BE" w:rsidRDefault="00872AFE" w:rsidP="00567869">
            <w:pPr>
              <w:pStyle w:val="NormalLeft"/>
              <w:rPr>
                <w:del w:id="1934" w:author="Author"/>
                <w:lang w:val="en-GB"/>
              </w:rPr>
            </w:pPr>
            <w:del w:id="1935" w:author="Author">
              <w:r w:rsidRPr="00711388" w:rsidDel="008279BE">
                <w:rPr>
                  <w:lang w:val="en-GB"/>
                </w:rPr>
                <w:delText xml:space="preserve">3 </w:delText>
              </w:r>
            </w:del>
            <w:r w:rsidR="00845F43" w:rsidRPr="00711388">
              <w:rPr>
                <w:lang w:val="en-GB"/>
              </w:rPr>
              <w:t>-</w:t>
            </w:r>
            <w:del w:id="1936" w:author="Author">
              <w:r w:rsidRPr="00711388" w:rsidDel="008279BE">
                <w:rPr>
                  <w:lang w:val="en-GB"/>
                </w:rPr>
                <w:delText xml:space="preserve"> Probable Maximum Loss:</w:delText>
              </w:r>
            </w:del>
          </w:p>
          <w:p w14:paraId="788BF27B" w14:textId="6B02C682" w:rsidR="00872AFE" w:rsidRPr="00711388" w:rsidDel="008279BE" w:rsidRDefault="00872AFE" w:rsidP="00567869">
            <w:pPr>
              <w:pStyle w:val="NormalLeft"/>
              <w:rPr>
                <w:del w:id="1937" w:author="Author"/>
                <w:lang w:val="en-GB"/>
              </w:rPr>
            </w:pPr>
            <w:del w:id="1938" w:author="Author">
              <w:r w:rsidRPr="00711388" w:rsidDel="008279BE">
                <w:rPr>
                  <w:lang w:val="en-GB"/>
                </w:rPr>
                <w:delTex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delText>
              </w:r>
            </w:del>
          </w:p>
          <w:p w14:paraId="2BE24242" w14:textId="0BFB8D09" w:rsidR="00872AFE" w:rsidRPr="00711388" w:rsidDel="008279BE" w:rsidRDefault="00872AFE" w:rsidP="00567869">
            <w:pPr>
              <w:pStyle w:val="NormalLeft"/>
              <w:rPr>
                <w:del w:id="1939" w:author="Author"/>
                <w:lang w:val="en-GB"/>
              </w:rPr>
            </w:pPr>
            <w:del w:id="1940" w:author="Author">
              <w:r w:rsidRPr="00711388" w:rsidDel="008279BE">
                <w:rPr>
                  <w:lang w:val="en-GB"/>
                </w:rPr>
                <w:delText xml:space="preserve">4 </w:delText>
              </w:r>
            </w:del>
            <w:r w:rsidR="00845F43" w:rsidRPr="00711388">
              <w:rPr>
                <w:lang w:val="en-GB"/>
              </w:rPr>
              <w:t>-</w:t>
            </w:r>
            <w:del w:id="1941" w:author="Author">
              <w:r w:rsidRPr="00711388" w:rsidDel="008279BE">
                <w:rPr>
                  <w:lang w:val="en-GB"/>
                </w:rPr>
                <w:delText xml:space="preserve"> Estimated Maximum Loss:</w:delText>
              </w:r>
            </w:del>
          </w:p>
          <w:p w14:paraId="2214B545" w14:textId="55C79B19" w:rsidR="00872AFE" w:rsidRPr="00711388" w:rsidDel="008279BE" w:rsidRDefault="00872AFE" w:rsidP="00567869">
            <w:pPr>
              <w:pStyle w:val="NormalLeft"/>
              <w:rPr>
                <w:del w:id="1942" w:author="Author"/>
                <w:lang w:val="en-GB"/>
              </w:rPr>
            </w:pPr>
            <w:del w:id="1943" w:author="Author">
              <w:r w:rsidRPr="00711388" w:rsidDel="008279BE">
                <w:rPr>
                  <w:lang w:val="en-GB"/>
                </w:rPr>
                <w:delTex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delText>
              </w:r>
            </w:del>
          </w:p>
          <w:p w14:paraId="0F7AE2FF" w14:textId="5AE25CD0" w:rsidR="00872AFE" w:rsidRPr="00711388" w:rsidDel="008279BE" w:rsidRDefault="00872AFE" w:rsidP="00567869">
            <w:pPr>
              <w:pStyle w:val="NormalLeft"/>
              <w:rPr>
                <w:del w:id="1944" w:author="Author"/>
                <w:lang w:val="en-GB"/>
              </w:rPr>
            </w:pPr>
            <w:del w:id="1945" w:author="Author">
              <w:r w:rsidRPr="00711388" w:rsidDel="008279BE">
                <w:rPr>
                  <w:lang w:val="en-GB"/>
                </w:rPr>
                <w:delText xml:space="preserve">5 </w:delText>
              </w:r>
            </w:del>
            <w:r w:rsidR="00845F43" w:rsidRPr="00711388">
              <w:rPr>
                <w:lang w:val="en-GB"/>
              </w:rPr>
              <w:t>-</w:t>
            </w:r>
            <w:del w:id="1946" w:author="Author">
              <w:r w:rsidRPr="00711388" w:rsidDel="008279BE">
                <w:rPr>
                  <w:lang w:val="en-GB"/>
                </w:rPr>
                <w:delText xml:space="preserve"> Other:</w:delText>
              </w:r>
            </w:del>
          </w:p>
          <w:p w14:paraId="78631CB0" w14:textId="011C0881" w:rsidR="00872AFE" w:rsidRPr="00711388" w:rsidDel="008279BE" w:rsidRDefault="00872AFE" w:rsidP="00567869">
            <w:pPr>
              <w:pStyle w:val="NormalLeft"/>
              <w:rPr>
                <w:del w:id="1947" w:author="Author"/>
                <w:lang w:val="en-GB"/>
              </w:rPr>
            </w:pPr>
            <w:del w:id="1948" w:author="Author">
              <w:r w:rsidRPr="00711388" w:rsidDel="008279BE">
                <w:rPr>
                  <w:lang w:val="en-GB"/>
                </w:rPr>
                <w:delText>defined as other possible underwriting models used. The type of ‘other’ underwriting model applied must be explained in the Regular Supervisory Report</w:delText>
              </w:r>
            </w:del>
          </w:p>
          <w:p w14:paraId="0D5073CB" w14:textId="2B7EF01E" w:rsidR="00872AFE" w:rsidRPr="00711388" w:rsidRDefault="00872AFE" w:rsidP="00567869">
            <w:pPr>
              <w:pStyle w:val="NormalLeft"/>
              <w:rPr>
                <w:lang w:val="en-GB"/>
              </w:rPr>
            </w:pPr>
            <w:del w:id="1949" w:author="Author">
              <w:r w:rsidRPr="00711388" w:rsidDel="008279BE">
                <w:rPr>
                  <w:lang w:val="en-GB"/>
                </w:rPr>
                <w:delText>Although abovementioned definitions are used for the line of business, as defined in Annex I to Delegated Regulation (EU) 2015/35, ‘Fire and other damage to property insurance’, similar definitions might be in place for other lines of business.</w:delText>
              </w:r>
            </w:del>
          </w:p>
        </w:tc>
      </w:tr>
      <w:tr w:rsidR="00872AFE" w:rsidRPr="00711388" w14:paraId="5FBEE07A" w14:textId="77777777" w:rsidTr="00567869">
        <w:tc>
          <w:tcPr>
            <w:tcW w:w="1021" w:type="dxa"/>
            <w:tcBorders>
              <w:top w:val="single" w:sz="2" w:space="0" w:color="auto"/>
              <w:left w:val="single" w:sz="2" w:space="0" w:color="auto"/>
              <w:bottom w:val="single" w:sz="2" w:space="0" w:color="auto"/>
              <w:right w:val="single" w:sz="2" w:space="0" w:color="auto"/>
            </w:tcBorders>
          </w:tcPr>
          <w:p w14:paraId="05067A6B" w14:textId="0641CB31" w:rsidR="00872AFE" w:rsidRPr="00711388" w:rsidRDefault="00872AFE" w:rsidP="00567869">
            <w:pPr>
              <w:pStyle w:val="NormalLeft"/>
              <w:rPr>
                <w:lang w:val="en-GB"/>
              </w:rPr>
            </w:pPr>
            <w:del w:id="1950" w:author="Author">
              <w:r w:rsidRPr="00711388" w:rsidDel="008279BE">
                <w:rPr>
                  <w:lang w:val="en-GB"/>
                </w:rPr>
                <w:lastRenderedPageBreak/>
                <w:delText>C0120</w:delText>
              </w:r>
            </w:del>
          </w:p>
        </w:tc>
        <w:tc>
          <w:tcPr>
            <w:tcW w:w="1672" w:type="dxa"/>
            <w:tcBorders>
              <w:top w:val="single" w:sz="2" w:space="0" w:color="auto"/>
              <w:left w:val="single" w:sz="2" w:space="0" w:color="auto"/>
              <w:bottom w:val="single" w:sz="2" w:space="0" w:color="auto"/>
              <w:right w:val="single" w:sz="2" w:space="0" w:color="auto"/>
            </w:tcBorders>
          </w:tcPr>
          <w:p w14:paraId="64931A2F" w14:textId="766E7314" w:rsidR="00872AFE" w:rsidRPr="00711388" w:rsidRDefault="00872AFE" w:rsidP="00567869">
            <w:pPr>
              <w:pStyle w:val="NormalLeft"/>
              <w:rPr>
                <w:lang w:val="en-GB"/>
              </w:rPr>
            </w:pPr>
            <w:del w:id="1951" w:author="Author">
              <w:r w:rsidRPr="00711388" w:rsidDel="008279BE">
                <w:rPr>
                  <w:lang w:val="en-GB"/>
                </w:rPr>
                <w:delText>Amount underwriting model</w:delText>
              </w:r>
            </w:del>
          </w:p>
        </w:tc>
        <w:tc>
          <w:tcPr>
            <w:tcW w:w="6593" w:type="dxa"/>
            <w:tcBorders>
              <w:top w:val="single" w:sz="2" w:space="0" w:color="auto"/>
              <w:left w:val="single" w:sz="2" w:space="0" w:color="auto"/>
              <w:bottom w:val="single" w:sz="2" w:space="0" w:color="auto"/>
              <w:right w:val="single" w:sz="2" w:space="0" w:color="auto"/>
            </w:tcBorders>
          </w:tcPr>
          <w:p w14:paraId="7A606991" w14:textId="1F5E0EE7" w:rsidR="00872AFE" w:rsidRPr="00711388" w:rsidRDefault="00872AFE" w:rsidP="00567869">
            <w:pPr>
              <w:pStyle w:val="NormalLeft"/>
              <w:rPr>
                <w:lang w:val="en-GB"/>
              </w:rPr>
            </w:pPr>
            <w:del w:id="1952" w:author="Author">
              <w:r w:rsidRPr="00711388" w:rsidDel="008279BE">
                <w:rPr>
                  <w:lang w:val="en-GB"/>
                </w:rPr>
                <w:delText>Maximum loss amount of the single underwriting risk which is the result of the underwriting model applied. In case no specific type of underwriting model is used the amount must be equal to the sum insured reported in C0090 minus the original deductible reported in C0100.</w:delText>
              </w:r>
            </w:del>
          </w:p>
        </w:tc>
      </w:tr>
      <w:tr w:rsidR="00872AFE" w:rsidRPr="00711388" w14:paraId="542FA78B" w14:textId="77777777" w:rsidTr="00567869">
        <w:tc>
          <w:tcPr>
            <w:tcW w:w="1021" w:type="dxa"/>
            <w:tcBorders>
              <w:top w:val="single" w:sz="2" w:space="0" w:color="auto"/>
              <w:left w:val="single" w:sz="2" w:space="0" w:color="auto"/>
              <w:bottom w:val="single" w:sz="2" w:space="0" w:color="auto"/>
              <w:right w:val="single" w:sz="2" w:space="0" w:color="auto"/>
            </w:tcBorders>
          </w:tcPr>
          <w:p w14:paraId="38B68B74" w14:textId="39C06C80" w:rsidR="00872AFE" w:rsidRPr="00711388" w:rsidRDefault="00872AFE" w:rsidP="00567869">
            <w:pPr>
              <w:pStyle w:val="NormalLeft"/>
              <w:rPr>
                <w:lang w:val="en-GB"/>
              </w:rPr>
            </w:pPr>
            <w:del w:id="1953" w:author="Author">
              <w:r w:rsidRPr="00711388" w:rsidDel="008279BE">
                <w:rPr>
                  <w:lang w:val="en-GB"/>
                </w:rPr>
                <w:delText>C0130</w:delText>
              </w:r>
            </w:del>
          </w:p>
        </w:tc>
        <w:tc>
          <w:tcPr>
            <w:tcW w:w="1672" w:type="dxa"/>
            <w:tcBorders>
              <w:top w:val="single" w:sz="2" w:space="0" w:color="auto"/>
              <w:left w:val="single" w:sz="2" w:space="0" w:color="auto"/>
              <w:bottom w:val="single" w:sz="2" w:space="0" w:color="auto"/>
              <w:right w:val="single" w:sz="2" w:space="0" w:color="auto"/>
            </w:tcBorders>
          </w:tcPr>
          <w:p w14:paraId="4E10A088" w14:textId="5DE1C7F2" w:rsidR="00872AFE" w:rsidRPr="00711388" w:rsidRDefault="00872AFE" w:rsidP="00567869">
            <w:pPr>
              <w:pStyle w:val="NormalLeft"/>
              <w:rPr>
                <w:lang w:val="en-GB"/>
              </w:rPr>
            </w:pPr>
            <w:del w:id="1954" w:author="Author">
              <w:r w:rsidRPr="00711388" w:rsidDel="008279BE">
                <w:rPr>
                  <w:lang w:val="en-GB"/>
                </w:rPr>
                <w:delText>Sum reinsured on a facultative basis, with all reinsurers</w:delText>
              </w:r>
            </w:del>
          </w:p>
        </w:tc>
        <w:tc>
          <w:tcPr>
            <w:tcW w:w="6593" w:type="dxa"/>
            <w:tcBorders>
              <w:top w:val="single" w:sz="2" w:space="0" w:color="auto"/>
              <w:left w:val="single" w:sz="2" w:space="0" w:color="auto"/>
              <w:bottom w:val="single" w:sz="2" w:space="0" w:color="auto"/>
              <w:right w:val="single" w:sz="2" w:space="0" w:color="auto"/>
            </w:tcBorders>
          </w:tcPr>
          <w:p w14:paraId="6EEB4E81" w14:textId="251CD345" w:rsidR="00872AFE" w:rsidRPr="00711388" w:rsidRDefault="00872AFE" w:rsidP="00567869">
            <w:pPr>
              <w:pStyle w:val="NormalLeft"/>
              <w:rPr>
                <w:lang w:val="en-GB"/>
              </w:rPr>
            </w:pPr>
            <w:del w:id="1955" w:author="Author">
              <w:r w:rsidRPr="00711388" w:rsidDel="008279BE">
                <w:rPr>
                  <w:lang w:val="en-GB"/>
                </w:rPr>
                <w:delText>Part of the sum insured that the insurer has reinsured on a facultative basis (by treaty and/or by individual cover) with the reinsurers. When the facultative cover is not placed for 100 % but only for 80 % the 20 % not placed shall be considered as retention.</w:delText>
              </w:r>
            </w:del>
          </w:p>
        </w:tc>
      </w:tr>
      <w:tr w:rsidR="00872AFE" w:rsidRPr="00711388" w14:paraId="542B443C" w14:textId="77777777" w:rsidTr="00567869">
        <w:tc>
          <w:tcPr>
            <w:tcW w:w="1021" w:type="dxa"/>
            <w:tcBorders>
              <w:top w:val="single" w:sz="2" w:space="0" w:color="auto"/>
              <w:left w:val="single" w:sz="2" w:space="0" w:color="auto"/>
              <w:bottom w:val="single" w:sz="2" w:space="0" w:color="auto"/>
              <w:right w:val="single" w:sz="2" w:space="0" w:color="auto"/>
            </w:tcBorders>
          </w:tcPr>
          <w:p w14:paraId="433B62ED" w14:textId="50C0B982" w:rsidR="00872AFE" w:rsidRPr="00711388" w:rsidRDefault="00872AFE" w:rsidP="00567869">
            <w:pPr>
              <w:pStyle w:val="NormalLeft"/>
              <w:rPr>
                <w:lang w:val="en-GB"/>
              </w:rPr>
            </w:pPr>
            <w:del w:id="1956" w:author="Author">
              <w:r w:rsidRPr="00711388" w:rsidDel="008279BE">
                <w:rPr>
                  <w:lang w:val="en-GB"/>
                </w:rPr>
                <w:delText>C0140</w:delText>
              </w:r>
            </w:del>
          </w:p>
        </w:tc>
        <w:tc>
          <w:tcPr>
            <w:tcW w:w="1672" w:type="dxa"/>
            <w:tcBorders>
              <w:top w:val="single" w:sz="2" w:space="0" w:color="auto"/>
              <w:left w:val="single" w:sz="2" w:space="0" w:color="auto"/>
              <w:bottom w:val="single" w:sz="2" w:space="0" w:color="auto"/>
              <w:right w:val="single" w:sz="2" w:space="0" w:color="auto"/>
            </w:tcBorders>
          </w:tcPr>
          <w:p w14:paraId="584EF95C" w14:textId="31FCF7F1" w:rsidR="00872AFE" w:rsidRPr="00711388" w:rsidRDefault="00872AFE" w:rsidP="00567869">
            <w:pPr>
              <w:pStyle w:val="NormalLeft"/>
              <w:rPr>
                <w:lang w:val="en-GB"/>
              </w:rPr>
            </w:pPr>
            <w:del w:id="1957" w:author="Author">
              <w:r w:rsidRPr="00711388" w:rsidDel="008279BE">
                <w:rPr>
                  <w:lang w:val="en-GB"/>
                </w:rPr>
                <w:delText>Sum reinsured, other than on facultative basis, with all reinsurers</w:delText>
              </w:r>
            </w:del>
          </w:p>
        </w:tc>
        <w:tc>
          <w:tcPr>
            <w:tcW w:w="6593" w:type="dxa"/>
            <w:tcBorders>
              <w:top w:val="single" w:sz="2" w:space="0" w:color="auto"/>
              <w:left w:val="single" w:sz="2" w:space="0" w:color="auto"/>
              <w:bottom w:val="single" w:sz="2" w:space="0" w:color="auto"/>
              <w:right w:val="single" w:sz="2" w:space="0" w:color="auto"/>
            </w:tcBorders>
          </w:tcPr>
          <w:p w14:paraId="68C12166" w14:textId="260F3F52" w:rsidR="00872AFE" w:rsidRPr="00711388" w:rsidRDefault="00872AFE" w:rsidP="00567869">
            <w:pPr>
              <w:pStyle w:val="NormalLeft"/>
              <w:rPr>
                <w:lang w:val="en-GB"/>
              </w:rPr>
            </w:pPr>
            <w:del w:id="1958" w:author="Author">
              <w:r w:rsidRPr="00711388" w:rsidDel="008279BE">
                <w:rPr>
                  <w:lang w:val="en-GB"/>
                </w:rPr>
                <w:delText>Part of the sum insured that the insurer has reinsured through traditional reinsurance treaties or another basis (including SPV and Finite Reinsurance) other than facultative reinsurance.</w:delText>
              </w:r>
            </w:del>
          </w:p>
        </w:tc>
      </w:tr>
      <w:tr w:rsidR="00872AFE" w:rsidRPr="00711388" w14:paraId="273681B2" w14:textId="77777777" w:rsidTr="00567869">
        <w:tc>
          <w:tcPr>
            <w:tcW w:w="1021" w:type="dxa"/>
            <w:tcBorders>
              <w:top w:val="single" w:sz="2" w:space="0" w:color="auto"/>
              <w:left w:val="single" w:sz="2" w:space="0" w:color="auto"/>
              <w:bottom w:val="single" w:sz="2" w:space="0" w:color="auto"/>
              <w:right w:val="single" w:sz="2" w:space="0" w:color="auto"/>
            </w:tcBorders>
          </w:tcPr>
          <w:p w14:paraId="1AE58725" w14:textId="670C9AD0" w:rsidR="00872AFE" w:rsidRPr="00711388" w:rsidRDefault="00872AFE" w:rsidP="00567869">
            <w:pPr>
              <w:pStyle w:val="NormalLeft"/>
              <w:rPr>
                <w:lang w:val="en-GB"/>
              </w:rPr>
            </w:pPr>
            <w:del w:id="1959" w:author="Author">
              <w:r w:rsidRPr="00711388" w:rsidDel="008279BE">
                <w:rPr>
                  <w:lang w:val="en-GB"/>
                </w:rPr>
                <w:delText>C0150</w:delText>
              </w:r>
            </w:del>
          </w:p>
        </w:tc>
        <w:tc>
          <w:tcPr>
            <w:tcW w:w="1672" w:type="dxa"/>
            <w:tcBorders>
              <w:top w:val="single" w:sz="2" w:space="0" w:color="auto"/>
              <w:left w:val="single" w:sz="2" w:space="0" w:color="auto"/>
              <w:bottom w:val="single" w:sz="2" w:space="0" w:color="auto"/>
              <w:right w:val="single" w:sz="2" w:space="0" w:color="auto"/>
            </w:tcBorders>
          </w:tcPr>
          <w:p w14:paraId="727E45A5" w14:textId="7991BD00" w:rsidR="00872AFE" w:rsidRPr="00711388" w:rsidRDefault="00872AFE" w:rsidP="00567869">
            <w:pPr>
              <w:pStyle w:val="NormalLeft"/>
              <w:rPr>
                <w:lang w:val="en-GB"/>
              </w:rPr>
            </w:pPr>
            <w:del w:id="1960" w:author="Author">
              <w:r w:rsidRPr="00711388" w:rsidDel="008279BE">
                <w:rPr>
                  <w:lang w:val="en-GB"/>
                </w:rPr>
                <w:delText>Net retention of the insurer</w:delText>
              </w:r>
            </w:del>
          </w:p>
        </w:tc>
        <w:tc>
          <w:tcPr>
            <w:tcW w:w="6593" w:type="dxa"/>
            <w:tcBorders>
              <w:top w:val="single" w:sz="2" w:space="0" w:color="auto"/>
              <w:left w:val="single" w:sz="2" w:space="0" w:color="auto"/>
              <w:bottom w:val="single" w:sz="2" w:space="0" w:color="auto"/>
              <w:right w:val="single" w:sz="2" w:space="0" w:color="auto"/>
            </w:tcBorders>
          </w:tcPr>
          <w:p w14:paraId="7142B569" w14:textId="0C998BB8" w:rsidR="00872AFE" w:rsidRPr="00711388" w:rsidRDefault="00872AFE" w:rsidP="00567869">
            <w:pPr>
              <w:pStyle w:val="NormalLeft"/>
              <w:rPr>
                <w:lang w:val="en-GB"/>
              </w:rPr>
            </w:pPr>
            <w:del w:id="1961" w:author="Author">
              <w:r w:rsidRPr="00711388" w:rsidDel="008279BE">
                <w:rPr>
                  <w:lang w:val="en-GB"/>
                </w:rPr>
                <w:delText>The net amount for which the insurer acts as risk carrier, i.e.: part of the sum insured that exceeds the original deductible of the policyholder and is not reinsured.</w:delText>
              </w:r>
            </w:del>
          </w:p>
        </w:tc>
      </w:tr>
    </w:tbl>
    <w:p w14:paraId="711A4993" w14:textId="77777777" w:rsidR="00872AFE" w:rsidRPr="00711388" w:rsidRDefault="00872AFE" w:rsidP="00872AFE">
      <w:pPr>
        <w:rPr>
          <w:lang w:val="en-GB"/>
        </w:rPr>
      </w:pPr>
    </w:p>
    <w:p w14:paraId="18858A49" w14:textId="7C88D475" w:rsidR="00872AFE" w:rsidRPr="00711388" w:rsidDel="008279BE" w:rsidRDefault="00872AFE" w:rsidP="00872AFE">
      <w:pPr>
        <w:pStyle w:val="ManualHeading2"/>
        <w:ind w:left="851" w:hanging="851"/>
        <w:rPr>
          <w:del w:id="1962" w:author="Author"/>
          <w:lang w:val="en-GB"/>
        </w:rPr>
      </w:pPr>
      <w:del w:id="1963" w:author="Author">
        <w:r w:rsidRPr="00711388" w:rsidDel="008279BE">
          <w:rPr>
            <w:i/>
            <w:lang w:val="en-GB"/>
          </w:rPr>
          <w:delText xml:space="preserve">S.21.03 </w:delText>
        </w:r>
      </w:del>
      <w:r w:rsidR="00845F43" w:rsidRPr="00711388">
        <w:rPr>
          <w:i/>
          <w:lang w:val="en-GB"/>
        </w:rPr>
        <w:t>-</w:t>
      </w:r>
      <w:del w:id="1964" w:author="Author">
        <w:r w:rsidRPr="00711388" w:rsidDel="008279BE">
          <w:rPr>
            <w:i/>
            <w:lang w:val="en-GB"/>
          </w:rPr>
          <w:delText xml:space="preserve"> Non</w:delText>
        </w:r>
      </w:del>
      <w:r w:rsidR="00711388" w:rsidRPr="00711388">
        <w:rPr>
          <w:i/>
          <w:lang w:val="en-GB"/>
        </w:rPr>
        <w:t>-</w:t>
      </w:r>
      <w:del w:id="1965" w:author="Author">
        <w:r w:rsidRPr="00711388" w:rsidDel="008279BE">
          <w:rPr>
            <w:i/>
            <w:lang w:val="en-GB"/>
          </w:rPr>
          <w:delText>l</w:delText>
        </w:r>
        <w:r w:rsidR="005C4193" w:rsidRPr="00711388" w:rsidDel="008279BE">
          <w:rPr>
            <w:i/>
            <w:lang w:val="en-GB"/>
          </w:rPr>
          <w:delText>ife distribution of</w:delText>
        </w:r>
        <w:r w:rsidRPr="00711388" w:rsidDel="008279BE">
          <w:rPr>
            <w:i/>
            <w:lang w:val="en-GB"/>
          </w:rPr>
          <w:delText xml:space="preserve"> underwriting risks </w:delText>
        </w:r>
      </w:del>
      <w:r w:rsidR="00845F43" w:rsidRPr="00711388">
        <w:rPr>
          <w:i/>
          <w:lang w:val="en-GB"/>
        </w:rPr>
        <w:t>-</w:t>
      </w:r>
      <w:del w:id="1966" w:author="Author">
        <w:r w:rsidRPr="00711388" w:rsidDel="008279BE">
          <w:rPr>
            <w:i/>
            <w:lang w:val="en-GB"/>
          </w:rPr>
          <w:delText xml:space="preserve"> by sum insured</w:delText>
        </w:r>
      </w:del>
    </w:p>
    <w:p w14:paraId="5616CBFD" w14:textId="52305EB3" w:rsidR="00872AFE" w:rsidRPr="00711388" w:rsidDel="008279BE" w:rsidRDefault="00872AFE" w:rsidP="00872AFE">
      <w:pPr>
        <w:rPr>
          <w:del w:id="1967" w:author="Author"/>
          <w:lang w:val="en-GB"/>
        </w:rPr>
      </w:pPr>
      <w:del w:id="1968" w:author="Author">
        <w:r w:rsidRPr="00711388" w:rsidDel="008279BE">
          <w:rPr>
            <w:i/>
            <w:lang w:val="en-GB"/>
          </w:rPr>
          <w:delText>General comments:</w:delText>
        </w:r>
      </w:del>
    </w:p>
    <w:p w14:paraId="439C8EF6" w14:textId="3CE99007" w:rsidR="00872AFE" w:rsidRPr="00711388" w:rsidDel="008279BE" w:rsidRDefault="00872AFE" w:rsidP="00872AFE">
      <w:pPr>
        <w:rPr>
          <w:del w:id="1969" w:author="Author"/>
          <w:lang w:val="en-GB"/>
        </w:rPr>
      </w:pPr>
      <w:del w:id="1970" w:author="Author">
        <w:r w:rsidRPr="00711388" w:rsidDel="008279BE">
          <w:rPr>
            <w:lang w:val="en-GB"/>
          </w:rPr>
          <w:delText>This section relates to annual submission of information for individual undertakings.</w:delText>
        </w:r>
      </w:del>
    </w:p>
    <w:p w14:paraId="68255C57" w14:textId="12D6BC0D" w:rsidR="00872AFE" w:rsidRPr="00711388" w:rsidDel="008279BE" w:rsidRDefault="00872AFE" w:rsidP="00872AFE">
      <w:pPr>
        <w:rPr>
          <w:del w:id="1971" w:author="Author"/>
          <w:lang w:val="en-GB"/>
        </w:rPr>
      </w:pPr>
      <w:del w:id="1972" w:author="Author">
        <w:r w:rsidRPr="00711388" w:rsidDel="008279BE">
          <w:rPr>
            <w:lang w:val="en-GB"/>
          </w:rPr>
          <w:delText xml:space="preserve">This template shall be reported for each material non-life line of Business for direct business, as defined in Annex I to Delegated Regulation (EU) 2015/35, representing a coverage of 90% of the non-life technical provisions. </w:delText>
        </w:r>
        <w:r w:rsidR="00D94A5A" w:rsidRPr="00711388" w:rsidDel="008279BE">
          <w:rPr>
            <w:lang w:val="en-GB"/>
          </w:rPr>
          <w:delText xml:space="preserve">The calculcation of the threshold shall be based only on direct business. </w:delText>
        </w:r>
        <w:r w:rsidRPr="00711388" w:rsidDel="008279BE">
          <w:rPr>
            <w:lang w:val="en-GB"/>
          </w:rPr>
          <w:delText xml:space="preserve">Line of business shall be reported in accordance with the amount of technical provisions, i.e. the line of business with the highest amount of technical provisions. </w:delText>
        </w:r>
      </w:del>
    </w:p>
    <w:p w14:paraId="7C5461CC" w14:textId="35F7231A" w:rsidR="00872AFE" w:rsidRPr="00711388" w:rsidDel="008279BE" w:rsidRDefault="00872AFE" w:rsidP="00872AFE">
      <w:pPr>
        <w:rPr>
          <w:del w:id="1973" w:author="Author"/>
          <w:lang w:val="en-GB"/>
        </w:rPr>
      </w:pPr>
      <w:del w:id="1974" w:author="Author">
        <w:r w:rsidRPr="00711388" w:rsidDel="008279BE">
          <w:rPr>
            <w:lang w:val="en-GB"/>
          </w:rPr>
          <w:delText xml:space="preserve">The negative technical provisions at the level of the line of business shall be considered with absolute value for the purpose of the calculation of the materiality of the threshold. </w:delText>
        </w:r>
      </w:del>
    </w:p>
    <w:p w14:paraId="4C38DA67" w14:textId="0241D95D" w:rsidR="00872AFE" w:rsidRPr="00711388" w:rsidDel="008279BE" w:rsidRDefault="00872AFE" w:rsidP="00872AFE">
      <w:pPr>
        <w:rPr>
          <w:del w:id="1975" w:author="Author"/>
          <w:lang w:val="en-GB"/>
        </w:rPr>
      </w:pPr>
      <w:del w:id="1976" w:author="Author">
        <w:r w:rsidRPr="00711388" w:rsidDel="008279BE">
          <w:rPr>
            <w:lang w:val="en-GB"/>
          </w:rPr>
          <w:delText>The underwriting risk portfolio is the distribution, in (predefined) brackets, of the sum insured of each and every single underwriting risk which have been accepted by the undertaking. The underwriting risk portfolio is per line of business. However, whereas some lines of business are reportable on a compulsory basis for all member states, the individual member states may also require compulsory basis reporting for further lines of business where deemed to be relevant. For certain lines of business, the template would not be applicable. (See also item Line of business).</w:delText>
        </w:r>
      </w:del>
    </w:p>
    <w:p w14:paraId="3C1F6EAB" w14:textId="30A801FC" w:rsidR="00872AFE" w:rsidRPr="00711388" w:rsidDel="008279BE" w:rsidRDefault="00872AFE" w:rsidP="00872AFE">
      <w:pPr>
        <w:rPr>
          <w:del w:id="1977" w:author="Author"/>
          <w:lang w:val="en-GB"/>
        </w:rPr>
      </w:pPr>
      <w:del w:id="1978" w:author="Author">
        <w:r w:rsidRPr="00711388" w:rsidDel="008279BE">
          <w:rPr>
            <w:lang w:val="en-GB"/>
          </w:rPr>
          <w:delText>The default brackets to be used are defined in euros. For different reporting currencies each relevant supervisory authority shall define the equivalent options for the amounts to be used in the 20 brackets.</w:delText>
        </w:r>
      </w:del>
    </w:p>
    <w:p w14:paraId="1CE57A61" w14:textId="76C98F4E" w:rsidR="00872AFE" w:rsidRPr="00711388" w:rsidDel="008279BE" w:rsidRDefault="00872AFE" w:rsidP="00872AFE">
      <w:pPr>
        <w:rPr>
          <w:del w:id="1979" w:author="Author"/>
          <w:lang w:val="en-GB"/>
        </w:rPr>
      </w:pPr>
      <w:del w:id="1980" w:author="Author">
        <w:r w:rsidRPr="00711388" w:rsidDel="008279BE">
          <w:rPr>
            <w:lang w:val="en-GB"/>
          </w:rPr>
          <w:delText xml:space="preserve">An undertaking may use undertaking specific brackets, in particular when sum insured is lower than EUR 100000. The brackets chosen shall be used consistently over the reporting periods, </w:delText>
        </w:r>
        <w:r w:rsidRPr="00711388" w:rsidDel="008279BE">
          <w:rPr>
            <w:lang w:val="en-GB"/>
          </w:rPr>
          <w:lastRenderedPageBreak/>
          <w:delText>unless the distribution of claims changes significantly. In this case the undertaking shall notify the supervisory authority in advance, unless already specified by the supervisory authority.</w:delText>
        </w:r>
      </w:del>
    </w:p>
    <w:p w14:paraId="2A949010" w14:textId="5E927389" w:rsidR="00872AFE" w:rsidRPr="00711388" w:rsidDel="008279BE" w:rsidRDefault="00872AFE" w:rsidP="00872AFE">
      <w:pPr>
        <w:rPr>
          <w:del w:id="1981" w:author="Author"/>
          <w:lang w:val="en-GB"/>
        </w:rPr>
      </w:pPr>
      <w:del w:id="1982" w:author="Author">
        <w:r w:rsidRPr="00711388" w:rsidDel="008279BE">
          <w:rPr>
            <w:lang w:val="en-GB"/>
          </w:rPr>
          <w:delText>By default the reference date shall be the end of the reporting year, however if duly justified, the undertaking may choose the reference date of collecting the information from the policy administration. This means that the underwriting risk portfolio can be based for example on the same reference date that is used to collect similar information for the renewal of reinsurance treaties and facultative cover.</w:delText>
        </w:r>
      </w:del>
    </w:p>
    <w:p w14:paraId="206791D4" w14:textId="1814D445" w:rsidR="00872AFE" w:rsidRPr="00711388" w:rsidDel="008279BE" w:rsidRDefault="00872AFE" w:rsidP="00872AFE">
      <w:pPr>
        <w:rPr>
          <w:del w:id="1983" w:author="Author"/>
          <w:lang w:val="en-GB"/>
        </w:rPr>
      </w:pPr>
      <w:del w:id="1984" w:author="Author">
        <w:r w:rsidRPr="00711388" w:rsidDel="008279BE">
          <w:rPr>
            <w:lang w:val="en-GB"/>
          </w:rPr>
          <w:delText>The sum insured relates to each and every individual underwriting risk, only looking at the main coverage of the policy per line of business, and means the highest amount that the insurer can be obliged to pay out. This means:</w:delText>
        </w:r>
      </w:del>
    </w:p>
    <w:p w14:paraId="40522797" w14:textId="5281A02D" w:rsidR="00872AFE" w:rsidRPr="00711388" w:rsidDel="008279BE" w:rsidRDefault="00872AFE" w:rsidP="0083381F">
      <w:pPr>
        <w:pStyle w:val="Tiret0"/>
        <w:numPr>
          <w:ilvl w:val="0"/>
          <w:numId w:val="3"/>
        </w:numPr>
        <w:ind w:left="851" w:hanging="851"/>
        <w:rPr>
          <w:del w:id="1985" w:author="Author"/>
          <w:lang w:val="en-GB"/>
        </w:rPr>
      </w:pPr>
      <w:del w:id="1986" w:author="Author">
        <w:r w:rsidRPr="00711388" w:rsidDel="008279BE">
          <w:rPr>
            <w:lang w:val="en-GB"/>
          </w:rPr>
          <w:delText>If the sum insured of the additional cover for ‘Theft’ is lower than the sum insured of the main cover for ‘Fire and other damage’ (both belonging to the same line of business), the highest sum insured must be taken.</w:delText>
        </w:r>
      </w:del>
    </w:p>
    <w:p w14:paraId="2AC5A0D3" w14:textId="368045E7" w:rsidR="00872AFE" w:rsidRPr="00711388" w:rsidDel="008279BE" w:rsidRDefault="00872AFE" w:rsidP="0083381F">
      <w:pPr>
        <w:pStyle w:val="Tiret0"/>
        <w:numPr>
          <w:ilvl w:val="0"/>
          <w:numId w:val="3"/>
        </w:numPr>
        <w:ind w:left="851" w:hanging="851"/>
        <w:rPr>
          <w:del w:id="1987" w:author="Author"/>
          <w:lang w:val="en-GB"/>
        </w:rPr>
      </w:pPr>
      <w:del w:id="1988" w:author="Author">
        <w:r w:rsidRPr="00711388" w:rsidDel="008279BE">
          <w:rPr>
            <w:lang w:val="en-GB"/>
          </w:rPr>
          <w:delText>A policy cover comprising a number of buildings across the country/car fleet etc must be broken down.</w:delText>
        </w:r>
      </w:del>
    </w:p>
    <w:p w14:paraId="7AB797BD" w14:textId="3DCA65B3" w:rsidR="00872AFE" w:rsidRPr="00711388" w:rsidDel="008279BE" w:rsidRDefault="00872AFE" w:rsidP="0083381F">
      <w:pPr>
        <w:pStyle w:val="Tiret0"/>
        <w:numPr>
          <w:ilvl w:val="0"/>
          <w:numId w:val="3"/>
        </w:numPr>
        <w:ind w:left="851" w:hanging="851"/>
        <w:rPr>
          <w:del w:id="1989" w:author="Author"/>
          <w:lang w:val="en-GB"/>
        </w:rPr>
      </w:pPr>
      <w:del w:id="1990" w:author="Author">
        <w:r w:rsidRPr="00711388" w:rsidDel="008279BE">
          <w:rPr>
            <w:lang w:val="en-GB"/>
          </w:rPr>
          <w:delText>If the risk has been accepted on a co</w:delText>
        </w:r>
      </w:del>
      <w:r w:rsidR="00711388" w:rsidRPr="00711388">
        <w:rPr>
          <w:lang w:val="en-GB"/>
        </w:rPr>
        <w:t>-</w:t>
      </w:r>
      <w:del w:id="1991" w:author="Author">
        <w:r w:rsidRPr="00711388" w:rsidDel="008279BE">
          <w:rPr>
            <w:lang w:val="en-GB"/>
          </w:rPr>
          <w:delText>insurance basis, the insured sum indicates the maximum liability of the reporting non</w:delText>
        </w:r>
      </w:del>
      <w:r w:rsidR="00711388" w:rsidRPr="00711388">
        <w:rPr>
          <w:lang w:val="en-GB"/>
        </w:rPr>
        <w:t>-</w:t>
      </w:r>
      <w:del w:id="1992" w:author="Author">
        <w:r w:rsidRPr="00711388" w:rsidDel="008279BE">
          <w:rPr>
            <w:lang w:val="en-GB"/>
          </w:rPr>
          <w:delText>life insurer.</w:delText>
        </w:r>
      </w:del>
    </w:p>
    <w:p w14:paraId="70452CBC" w14:textId="38360025" w:rsidR="00872AFE" w:rsidRPr="00711388" w:rsidDel="008279BE" w:rsidRDefault="00872AFE" w:rsidP="0083381F">
      <w:pPr>
        <w:pStyle w:val="Tiret0"/>
        <w:numPr>
          <w:ilvl w:val="0"/>
          <w:numId w:val="3"/>
        </w:numPr>
        <w:ind w:left="851" w:hanging="851"/>
        <w:rPr>
          <w:del w:id="1993" w:author="Author"/>
          <w:lang w:val="en-GB"/>
        </w:rPr>
      </w:pPr>
      <w:del w:id="1994" w:author="Author">
        <w:r w:rsidRPr="00711388" w:rsidDel="008279BE">
          <w:rPr>
            <w:lang w:val="en-GB"/>
          </w:rPr>
          <w:delText>In case of joint liability through co</w:delText>
        </w:r>
      </w:del>
      <w:r w:rsidR="00711388" w:rsidRPr="00711388">
        <w:rPr>
          <w:lang w:val="en-GB"/>
        </w:rPr>
        <w:t>-</w:t>
      </w:r>
      <w:del w:id="1995" w:author="Author">
        <w:r w:rsidRPr="00711388" w:rsidDel="008279BE">
          <w:rPr>
            <w:lang w:val="en-GB"/>
          </w:rPr>
          <w:delText>insurance, the part belonging to a defaulting co</w:delText>
        </w:r>
      </w:del>
      <w:r w:rsidR="00711388" w:rsidRPr="00711388">
        <w:rPr>
          <w:lang w:val="en-GB"/>
        </w:rPr>
        <w:t>-</w:t>
      </w:r>
      <w:del w:id="1996" w:author="Author">
        <w:r w:rsidRPr="00711388" w:rsidDel="008279BE">
          <w:rPr>
            <w:lang w:val="en-GB"/>
          </w:rPr>
          <w:delText>insurer must be included in the sum insured as well.</w:delText>
        </w:r>
      </w:del>
    </w:p>
    <w:tbl>
      <w:tblPr>
        <w:tblW w:w="0" w:type="auto"/>
        <w:tblLayout w:type="fixed"/>
        <w:tblLook w:val="0000" w:firstRow="0" w:lastRow="0" w:firstColumn="0" w:lastColumn="0" w:noHBand="0" w:noVBand="0"/>
      </w:tblPr>
      <w:tblGrid>
        <w:gridCol w:w="2322"/>
        <w:gridCol w:w="1207"/>
        <w:gridCol w:w="5757"/>
      </w:tblGrid>
      <w:tr w:rsidR="00872AFE" w:rsidRPr="00711388" w:rsidDel="008279BE" w14:paraId="0B3C767C" w14:textId="40F8BA58" w:rsidTr="00567869">
        <w:trPr>
          <w:del w:id="1997" w:author="Author"/>
        </w:trPr>
        <w:tc>
          <w:tcPr>
            <w:tcW w:w="2322" w:type="dxa"/>
            <w:tcBorders>
              <w:top w:val="single" w:sz="2" w:space="0" w:color="auto"/>
              <w:left w:val="single" w:sz="2" w:space="0" w:color="auto"/>
              <w:bottom w:val="single" w:sz="2" w:space="0" w:color="auto"/>
              <w:right w:val="single" w:sz="2" w:space="0" w:color="auto"/>
            </w:tcBorders>
          </w:tcPr>
          <w:p w14:paraId="28D22AE6" w14:textId="2BA3FE23" w:rsidR="00872AFE" w:rsidRPr="00711388" w:rsidDel="008279BE" w:rsidRDefault="00872AFE" w:rsidP="00567869">
            <w:pPr>
              <w:adjustRightInd w:val="0"/>
              <w:spacing w:before="0" w:after="0"/>
              <w:jc w:val="left"/>
              <w:rPr>
                <w:del w:id="1998" w:author="Author"/>
                <w:lang w:val="en-GB"/>
              </w:rPr>
            </w:pPr>
          </w:p>
        </w:tc>
        <w:tc>
          <w:tcPr>
            <w:tcW w:w="1207" w:type="dxa"/>
            <w:tcBorders>
              <w:top w:val="single" w:sz="2" w:space="0" w:color="auto"/>
              <w:left w:val="single" w:sz="2" w:space="0" w:color="auto"/>
              <w:bottom w:val="single" w:sz="2" w:space="0" w:color="auto"/>
              <w:right w:val="single" w:sz="2" w:space="0" w:color="auto"/>
            </w:tcBorders>
          </w:tcPr>
          <w:p w14:paraId="21C4841C" w14:textId="7590A1A8" w:rsidR="00872AFE" w:rsidRPr="00711388" w:rsidDel="008279BE" w:rsidRDefault="00872AFE" w:rsidP="00567869">
            <w:pPr>
              <w:pStyle w:val="NormalCentered"/>
              <w:rPr>
                <w:del w:id="1999" w:author="Author"/>
                <w:lang w:val="en-GB"/>
              </w:rPr>
            </w:pPr>
            <w:del w:id="2000" w:author="Author">
              <w:r w:rsidRPr="00711388" w:rsidDel="008279BE">
                <w:rPr>
                  <w:lang w:val="en-GB"/>
                </w:rPr>
                <w:delText>ITEMS</w:delText>
              </w:r>
            </w:del>
          </w:p>
        </w:tc>
        <w:tc>
          <w:tcPr>
            <w:tcW w:w="5757" w:type="dxa"/>
            <w:tcBorders>
              <w:top w:val="single" w:sz="2" w:space="0" w:color="auto"/>
              <w:left w:val="single" w:sz="2" w:space="0" w:color="auto"/>
              <w:bottom w:val="single" w:sz="2" w:space="0" w:color="auto"/>
              <w:right w:val="single" w:sz="2" w:space="0" w:color="auto"/>
            </w:tcBorders>
          </w:tcPr>
          <w:p w14:paraId="0B0CF5C0" w14:textId="5489AE83" w:rsidR="00872AFE" w:rsidRPr="00711388" w:rsidDel="008279BE" w:rsidRDefault="00872AFE" w:rsidP="00567869">
            <w:pPr>
              <w:pStyle w:val="NormalCentered"/>
              <w:rPr>
                <w:del w:id="2001" w:author="Author"/>
                <w:lang w:val="en-GB"/>
              </w:rPr>
            </w:pPr>
            <w:del w:id="2002" w:author="Author">
              <w:r w:rsidRPr="00711388" w:rsidDel="008279BE">
                <w:rPr>
                  <w:lang w:val="en-GB"/>
                </w:rPr>
                <w:delText>INSTRUCTIONS</w:delText>
              </w:r>
            </w:del>
          </w:p>
        </w:tc>
      </w:tr>
      <w:tr w:rsidR="00872AFE" w:rsidRPr="00711388" w:rsidDel="008279BE" w14:paraId="2E087C77" w14:textId="6701F5BF" w:rsidTr="00567869">
        <w:trPr>
          <w:del w:id="2003" w:author="Author"/>
        </w:trPr>
        <w:tc>
          <w:tcPr>
            <w:tcW w:w="2322" w:type="dxa"/>
            <w:tcBorders>
              <w:top w:val="single" w:sz="2" w:space="0" w:color="auto"/>
              <w:left w:val="single" w:sz="2" w:space="0" w:color="auto"/>
              <w:bottom w:val="single" w:sz="2" w:space="0" w:color="auto"/>
              <w:right w:val="single" w:sz="2" w:space="0" w:color="auto"/>
            </w:tcBorders>
          </w:tcPr>
          <w:p w14:paraId="299A1B36" w14:textId="3DE34B3B" w:rsidR="00872AFE" w:rsidRPr="00711388" w:rsidDel="008279BE" w:rsidRDefault="00872AFE" w:rsidP="00567869">
            <w:pPr>
              <w:pStyle w:val="NormalLeft"/>
              <w:rPr>
                <w:del w:id="2004" w:author="Author"/>
                <w:lang w:val="en-GB"/>
              </w:rPr>
            </w:pPr>
            <w:del w:id="2005" w:author="Author">
              <w:r w:rsidRPr="00711388" w:rsidDel="008279BE">
                <w:rPr>
                  <w:lang w:val="en-GB"/>
                </w:rPr>
                <w:delText>Z0010</w:delText>
              </w:r>
            </w:del>
          </w:p>
        </w:tc>
        <w:tc>
          <w:tcPr>
            <w:tcW w:w="1207" w:type="dxa"/>
            <w:tcBorders>
              <w:top w:val="single" w:sz="2" w:space="0" w:color="auto"/>
              <w:left w:val="single" w:sz="2" w:space="0" w:color="auto"/>
              <w:bottom w:val="single" w:sz="2" w:space="0" w:color="auto"/>
              <w:right w:val="single" w:sz="2" w:space="0" w:color="auto"/>
            </w:tcBorders>
          </w:tcPr>
          <w:p w14:paraId="1812A7E2" w14:textId="0444886B" w:rsidR="00872AFE" w:rsidRPr="00711388" w:rsidDel="008279BE" w:rsidRDefault="00872AFE" w:rsidP="00567869">
            <w:pPr>
              <w:pStyle w:val="NormalLeft"/>
              <w:rPr>
                <w:del w:id="2006" w:author="Author"/>
                <w:lang w:val="en-GB"/>
              </w:rPr>
            </w:pPr>
            <w:del w:id="2007" w:author="Author">
              <w:r w:rsidRPr="00711388" w:rsidDel="008279BE">
                <w:rPr>
                  <w:lang w:val="en-GB"/>
                </w:rPr>
                <w:delText>Line of business</w:delText>
              </w:r>
            </w:del>
          </w:p>
        </w:tc>
        <w:tc>
          <w:tcPr>
            <w:tcW w:w="5757" w:type="dxa"/>
            <w:tcBorders>
              <w:top w:val="single" w:sz="2" w:space="0" w:color="auto"/>
              <w:left w:val="single" w:sz="2" w:space="0" w:color="auto"/>
              <w:bottom w:val="single" w:sz="2" w:space="0" w:color="auto"/>
              <w:right w:val="single" w:sz="2" w:space="0" w:color="auto"/>
            </w:tcBorders>
          </w:tcPr>
          <w:p w14:paraId="1EBF4499" w14:textId="21110E5F" w:rsidR="00872AFE" w:rsidRPr="00711388" w:rsidDel="008279BE" w:rsidRDefault="00872AFE" w:rsidP="00567869">
            <w:pPr>
              <w:pStyle w:val="NormalLeft"/>
              <w:rPr>
                <w:del w:id="2008" w:author="Author"/>
                <w:lang w:val="en-GB"/>
              </w:rPr>
            </w:pPr>
            <w:del w:id="2009" w:author="Author">
              <w:r w:rsidRPr="00711388" w:rsidDel="008279BE">
                <w:rPr>
                  <w:lang w:val="en-GB"/>
                </w:rPr>
                <w:delText>Identification of the line of business, as defined in Annex I to Delegated Regulation (EU) 2015/35, reported.</w:delText>
              </w:r>
            </w:del>
          </w:p>
          <w:p w14:paraId="2AB75D9A" w14:textId="7493FC8B" w:rsidR="00872AFE" w:rsidRPr="00711388" w:rsidDel="008279BE" w:rsidRDefault="00872AFE" w:rsidP="00567869">
            <w:pPr>
              <w:pStyle w:val="NormalLeft"/>
              <w:rPr>
                <w:del w:id="2010" w:author="Author"/>
                <w:lang w:val="en-GB"/>
              </w:rPr>
            </w:pPr>
            <w:del w:id="2011" w:author="Author">
              <w:r w:rsidRPr="00711388" w:rsidDel="008279BE">
                <w:rPr>
                  <w:lang w:val="en-GB"/>
                </w:rPr>
                <w:delText>First category: lines of business that are compulsory for all member states:</w:delText>
              </w:r>
            </w:del>
          </w:p>
          <w:p w14:paraId="578EA360" w14:textId="6C4C53F5" w:rsidR="00872AFE" w:rsidRPr="00711388" w:rsidDel="008279BE" w:rsidRDefault="00872AFE" w:rsidP="00567869">
            <w:pPr>
              <w:pStyle w:val="NormalLeft"/>
              <w:rPr>
                <w:del w:id="2012" w:author="Author"/>
                <w:lang w:val="en-GB"/>
              </w:rPr>
            </w:pPr>
          </w:p>
          <w:p w14:paraId="161E9031" w14:textId="2AFE2EF4" w:rsidR="00872AFE" w:rsidRPr="00711388" w:rsidDel="008279BE" w:rsidRDefault="00872AFE" w:rsidP="0083381F">
            <w:pPr>
              <w:pStyle w:val="Tiret0"/>
              <w:numPr>
                <w:ilvl w:val="0"/>
                <w:numId w:val="3"/>
              </w:numPr>
              <w:ind w:left="851" w:hanging="851"/>
              <w:rPr>
                <w:del w:id="2013" w:author="Author"/>
                <w:lang w:val="en-GB"/>
              </w:rPr>
            </w:pPr>
            <w:del w:id="2014" w:author="Author">
              <w:r w:rsidRPr="00711388" w:rsidDel="008279BE">
                <w:rPr>
                  <w:lang w:val="en-GB"/>
                </w:rPr>
                <w:delText>Other motor insurance;</w:delText>
              </w:r>
            </w:del>
          </w:p>
          <w:p w14:paraId="2D8E5403" w14:textId="083AFB34" w:rsidR="00872AFE" w:rsidRPr="00711388" w:rsidDel="008279BE" w:rsidRDefault="00872AFE" w:rsidP="0083381F">
            <w:pPr>
              <w:pStyle w:val="Tiret0"/>
              <w:numPr>
                <w:ilvl w:val="0"/>
                <w:numId w:val="3"/>
              </w:numPr>
              <w:ind w:left="851" w:hanging="851"/>
              <w:rPr>
                <w:del w:id="2015" w:author="Author"/>
                <w:lang w:val="en-GB"/>
              </w:rPr>
            </w:pPr>
            <w:del w:id="2016" w:author="Author">
              <w:r w:rsidRPr="00711388" w:rsidDel="008279BE">
                <w:rPr>
                  <w:lang w:val="en-GB"/>
                </w:rPr>
                <w:delText>Marine, aviation and transport insurance;</w:delText>
              </w:r>
            </w:del>
          </w:p>
          <w:p w14:paraId="4839B102" w14:textId="421B499D" w:rsidR="00872AFE" w:rsidRPr="00711388" w:rsidDel="008279BE" w:rsidRDefault="00872AFE" w:rsidP="0083381F">
            <w:pPr>
              <w:pStyle w:val="Tiret0"/>
              <w:numPr>
                <w:ilvl w:val="0"/>
                <w:numId w:val="3"/>
              </w:numPr>
              <w:ind w:left="851" w:hanging="851"/>
              <w:rPr>
                <w:del w:id="2017" w:author="Author"/>
                <w:lang w:val="en-GB"/>
              </w:rPr>
            </w:pPr>
            <w:del w:id="2018" w:author="Author">
              <w:r w:rsidRPr="00711388" w:rsidDel="008279BE">
                <w:rPr>
                  <w:lang w:val="en-GB"/>
                </w:rPr>
                <w:delText>Fire &amp; other damage to property insurance;</w:delText>
              </w:r>
            </w:del>
          </w:p>
          <w:p w14:paraId="68488339" w14:textId="62A5C0A5" w:rsidR="00872AFE" w:rsidRPr="00711388" w:rsidDel="008279BE" w:rsidRDefault="00872AFE" w:rsidP="0083381F">
            <w:pPr>
              <w:pStyle w:val="Tiret0"/>
              <w:numPr>
                <w:ilvl w:val="0"/>
                <w:numId w:val="3"/>
              </w:numPr>
              <w:ind w:left="851" w:hanging="851"/>
              <w:rPr>
                <w:del w:id="2019" w:author="Author"/>
                <w:lang w:val="en-GB"/>
              </w:rPr>
            </w:pPr>
            <w:del w:id="2020" w:author="Author">
              <w:r w:rsidRPr="00711388" w:rsidDel="008279BE">
                <w:rPr>
                  <w:lang w:val="en-GB"/>
                </w:rPr>
                <w:delText>Credit &amp; Suretyship insurance.</w:delText>
              </w:r>
            </w:del>
          </w:p>
          <w:p w14:paraId="40DF1852" w14:textId="238EB764" w:rsidR="00872AFE" w:rsidRPr="00711388" w:rsidDel="008279BE" w:rsidRDefault="00872AFE" w:rsidP="00567869">
            <w:pPr>
              <w:pStyle w:val="NormalLeft"/>
              <w:rPr>
                <w:del w:id="2021" w:author="Author"/>
                <w:lang w:val="en-GB"/>
              </w:rPr>
            </w:pPr>
            <w:del w:id="2022" w:author="Author">
              <w:r w:rsidRPr="00711388" w:rsidDel="008279BE">
                <w:rPr>
                  <w:lang w:val="en-GB"/>
                </w:rPr>
                <w:delText>Second category: lines of business that are compulsory at the discretion of each individual NSAs:</w:delText>
              </w:r>
            </w:del>
          </w:p>
          <w:p w14:paraId="49B4C9DF" w14:textId="66537958" w:rsidR="00872AFE" w:rsidRPr="00711388" w:rsidDel="008279BE" w:rsidRDefault="00872AFE" w:rsidP="0083381F">
            <w:pPr>
              <w:pStyle w:val="Tiret0"/>
              <w:numPr>
                <w:ilvl w:val="0"/>
                <w:numId w:val="3"/>
              </w:numPr>
              <w:ind w:left="851" w:hanging="851"/>
              <w:rPr>
                <w:del w:id="2023" w:author="Author"/>
                <w:lang w:val="en-GB"/>
              </w:rPr>
            </w:pPr>
            <w:del w:id="2024" w:author="Author">
              <w:r w:rsidRPr="00711388" w:rsidDel="008279BE">
                <w:rPr>
                  <w:lang w:val="en-GB"/>
                </w:rPr>
                <w:delText>Motor vehicle liability insurance;</w:delText>
              </w:r>
            </w:del>
          </w:p>
          <w:p w14:paraId="37B13FD0" w14:textId="12C17B40" w:rsidR="00872AFE" w:rsidRPr="00711388" w:rsidDel="008279BE" w:rsidRDefault="00872AFE" w:rsidP="0083381F">
            <w:pPr>
              <w:pStyle w:val="Tiret0"/>
              <w:numPr>
                <w:ilvl w:val="0"/>
                <w:numId w:val="3"/>
              </w:numPr>
              <w:ind w:left="851" w:hanging="851"/>
              <w:rPr>
                <w:del w:id="2025" w:author="Author"/>
                <w:lang w:val="en-GB"/>
              </w:rPr>
            </w:pPr>
            <w:del w:id="2026" w:author="Author">
              <w:r w:rsidRPr="00711388" w:rsidDel="008279BE">
                <w:rPr>
                  <w:lang w:val="en-GB"/>
                </w:rPr>
                <w:delText>General liability insurance;</w:delText>
              </w:r>
            </w:del>
          </w:p>
          <w:p w14:paraId="25E9D333" w14:textId="184C625D" w:rsidR="00872AFE" w:rsidRPr="00711388" w:rsidDel="008279BE" w:rsidRDefault="00872AFE" w:rsidP="0083381F">
            <w:pPr>
              <w:pStyle w:val="Tiret0"/>
              <w:numPr>
                <w:ilvl w:val="0"/>
                <w:numId w:val="3"/>
              </w:numPr>
              <w:ind w:left="851" w:hanging="851"/>
              <w:rPr>
                <w:del w:id="2027" w:author="Author"/>
                <w:lang w:val="en-GB"/>
              </w:rPr>
            </w:pPr>
            <w:del w:id="2028" w:author="Author">
              <w:r w:rsidRPr="00711388" w:rsidDel="008279BE">
                <w:rPr>
                  <w:lang w:val="en-GB"/>
                </w:rPr>
                <w:delText>Medical expense insurance;</w:delText>
              </w:r>
            </w:del>
          </w:p>
          <w:p w14:paraId="16580DB1" w14:textId="02AFD252" w:rsidR="00872AFE" w:rsidRPr="00711388" w:rsidDel="008279BE" w:rsidRDefault="00872AFE" w:rsidP="0083381F">
            <w:pPr>
              <w:pStyle w:val="Tiret0"/>
              <w:numPr>
                <w:ilvl w:val="0"/>
                <w:numId w:val="3"/>
              </w:numPr>
              <w:ind w:left="851" w:hanging="851"/>
              <w:rPr>
                <w:del w:id="2029" w:author="Author"/>
                <w:lang w:val="en-GB"/>
              </w:rPr>
            </w:pPr>
            <w:del w:id="2030" w:author="Author">
              <w:r w:rsidRPr="00711388" w:rsidDel="008279BE">
                <w:rPr>
                  <w:lang w:val="en-GB"/>
                </w:rPr>
                <w:delText>Income protection insurance;</w:delText>
              </w:r>
            </w:del>
          </w:p>
          <w:p w14:paraId="4B1201B0" w14:textId="401C9565" w:rsidR="00872AFE" w:rsidRPr="00711388" w:rsidDel="008279BE" w:rsidRDefault="00872AFE" w:rsidP="0083381F">
            <w:pPr>
              <w:pStyle w:val="Tiret0"/>
              <w:numPr>
                <w:ilvl w:val="0"/>
                <w:numId w:val="3"/>
              </w:numPr>
              <w:ind w:left="851" w:hanging="851"/>
              <w:rPr>
                <w:del w:id="2031" w:author="Author"/>
                <w:lang w:val="en-GB"/>
              </w:rPr>
            </w:pPr>
            <w:del w:id="2032" w:author="Author">
              <w:r w:rsidRPr="00711388" w:rsidDel="008279BE">
                <w:rPr>
                  <w:lang w:val="en-GB"/>
                </w:rPr>
                <w:delText>Worker's compensation insurance;</w:delText>
              </w:r>
            </w:del>
          </w:p>
          <w:p w14:paraId="0CD7943B" w14:textId="3892CBA8" w:rsidR="00872AFE" w:rsidRPr="00711388" w:rsidDel="008279BE" w:rsidRDefault="00872AFE" w:rsidP="0083381F">
            <w:pPr>
              <w:pStyle w:val="Tiret0"/>
              <w:numPr>
                <w:ilvl w:val="0"/>
                <w:numId w:val="3"/>
              </w:numPr>
              <w:ind w:left="851" w:hanging="851"/>
              <w:rPr>
                <w:del w:id="2033" w:author="Author"/>
                <w:lang w:val="en-GB"/>
              </w:rPr>
            </w:pPr>
            <w:del w:id="2034" w:author="Author">
              <w:r w:rsidRPr="00711388" w:rsidDel="008279BE">
                <w:rPr>
                  <w:lang w:val="en-GB"/>
                </w:rPr>
                <w:delText>Miscellaneous financial loss;</w:delText>
              </w:r>
            </w:del>
          </w:p>
          <w:p w14:paraId="455E665D" w14:textId="593FD902" w:rsidR="00872AFE" w:rsidRPr="00711388" w:rsidDel="008279BE" w:rsidRDefault="00872AFE" w:rsidP="0083381F">
            <w:pPr>
              <w:pStyle w:val="Tiret0"/>
              <w:numPr>
                <w:ilvl w:val="0"/>
                <w:numId w:val="3"/>
              </w:numPr>
              <w:ind w:left="851" w:hanging="851"/>
              <w:rPr>
                <w:del w:id="2035" w:author="Author"/>
                <w:lang w:val="en-GB"/>
              </w:rPr>
            </w:pPr>
            <w:del w:id="2036" w:author="Author">
              <w:r w:rsidRPr="00711388" w:rsidDel="008279BE">
                <w:rPr>
                  <w:lang w:val="en-GB"/>
                </w:rPr>
                <w:lastRenderedPageBreak/>
                <w:delText>Legal expenses insurance;</w:delText>
              </w:r>
            </w:del>
          </w:p>
          <w:p w14:paraId="5189C9D6" w14:textId="7FC13CE5" w:rsidR="00872AFE" w:rsidRPr="00711388" w:rsidDel="008279BE" w:rsidRDefault="00872AFE" w:rsidP="0083381F">
            <w:pPr>
              <w:pStyle w:val="Tiret0"/>
              <w:numPr>
                <w:ilvl w:val="0"/>
                <w:numId w:val="3"/>
              </w:numPr>
              <w:ind w:left="851" w:hanging="851"/>
              <w:rPr>
                <w:del w:id="2037" w:author="Author"/>
                <w:lang w:val="en-GB"/>
              </w:rPr>
            </w:pPr>
            <w:del w:id="2038" w:author="Author">
              <w:r w:rsidRPr="00711388" w:rsidDel="008279BE">
                <w:rPr>
                  <w:lang w:val="en-GB"/>
                </w:rPr>
                <w:delText>Assistance.</w:delText>
              </w:r>
            </w:del>
          </w:p>
          <w:p w14:paraId="2E10FE98" w14:textId="3EEEB69D" w:rsidR="00872AFE" w:rsidRPr="00711388" w:rsidDel="008279BE" w:rsidRDefault="00872AFE" w:rsidP="00567869">
            <w:pPr>
              <w:pStyle w:val="NormalLeft"/>
              <w:rPr>
                <w:del w:id="2039" w:author="Author"/>
                <w:lang w:val="en-GB"/>
              </w:rPr>
            </w:pPr>
            <w:del w:id="2040" w:author="Author">
              <w:r w:rsidRPr="00711388" w:rsidDel="008279BE">
                <w:rPr>
                  <w:lang w:val="en-GB"/>
                </w:rPr>
                <w:delText>The following closed list shall be used:</w:delText>
              </w:r>
            </w:del>
          </w:p>
          <w:p w14:paraId="5D03DD9E" w14:textId="1D5460EE" w:rsidR="00872AFE" w:rsidRPr="00711388" w:rsidDel="008279BE" w:rsidRDefault="00872AFE" w:rsidP="00567869">
            <w:pPr>
              <w:pStyle w:val="NormalLeft"/>
              <w:rPr>
                <w:del w:id="2041" w:author="Author"/>
                <w:lang w:val="en-GB"/>
              </w:rPr>
            </w:pPr>
            <w:del w:id="2042" w:author="Author">
              <w:r w:rsidRPr="00711388" w:rsidDel="008279BE">
                <w:rPr>
                  <w:lang w:val="en-GB"/>
                </w:rPr>
                <w:delText xml:space="preserve">1 </w:delText>
              </w:r>
            </w:del>
            <w:r w:rsidR="00845F43" w:rsidRPr="00711388">
              <w:rPr>
                <w:lang w:val="en-GB"/>
              </w:rPr>
              <w:t>-</w:t>
            </w:r>
            <w:del w:id="2043" w:author="Author">
              <w:r w:rsidRPr="00711388" w:rsidDel="008279BE">
                <w:rPr>
                  <w:lang w:val="en-GB"/>
                </w:rPr>
                <w:delText xml:space="preserve"> Medical expense insurance</w:delText>
              </w:r>
            </w:del>
          </w:p>
          <w:p w14:paraId="7859CC6A" w14:textId="1E4AD3DC" w:rsidR="00872AFE" w:rsidRPr="00711388" w:rsidDel="008279BE" w:rsidRDefault="00872AFE" w:rsidP="00567869">
            <w:pPr>
              <w:pStyle w:val="NormalLeft"/>
              <w:rPr>
                <w:del w:id="2044" w:author="Author"/>
                <w:lang w:val="en-GB"/>
              </w:rPr>
            </w:pPr>
            <w:del w:id="2045" w:author="Author">
              <w:r w:rsidRPr="00711388" w:rsidDel="008279BE">
                <w:rPr>
                  <w:lang w:val="en-GB"/>
                </w:rPr>
                <w:delText xml:space="preserve">2 </w:delText>
              </w:r>
            </w:del>
            <w:r w:rsidR="00845F43" w:rsidRPr="00711388">
              <w:rPr>
                <w:lang w:val="en-GB"/>
              </w:rPr>
              <w:t>-</w:t>
            </w:r>
            <w:del w:id="2046" w:author="Author">
              <w:r w:rsidRPr="00711388" w:rsidDel="008279BE">
                <w:rPr>
                  <w:lang w:val="en-GB"/>
                </w:rPr>
                <w:delText xml:space="preserve"> Income protection insurance</w:delText>
              </w:r>
            </w:del>
          </w:p>
          <w:p w14:paraId="2803EC6E" w14:textId="35FDA055" w:rsidR="00872AFE" w:rsidRPr="00711388" w:rsidDel="008279BE" w:rsidRDefault="00872AFE" w:rsidP="00567869">
            <w:pPr>
              <w:pStyle w:val="NormalLeft"/>
              <w:rPr>
                <w:del w:id="2047" w:author="Author"/>
                <w:lang w:val="en-GB"/>
              </w:rPr>
            </w:pPr>
            <w:del w:id="2048" w:author="Author">
              <w:r w:rsidRPr="00711388" w:rsidDel="008279BE">
                <w:rPr>
                  <w:lang w:val="en-GB"/>
                </w:rPr>
                <w:delText xml:space="preserve">3 </w:delText>
              </w:r>
            </w:del>
            <w:r w:rsidR="00845F43" w:rsidRPr="00711388">
              <w:rPr>
                <w:lang w:val="en-GB"/>
              </w:rPr>
              <w:t>-</w:t>
            </w:r>
            <w:del w:id="2049" w:author="Author">
              <w:r w:rsidRPr="00711388" w:rsidDel="008279BE">
                <w:rPr>
                  <w:lang w:val="en-GB"/>
                </w:rPr>
                <w:delText xml:space="preserve"> Workers' compensation insurance</w:delText>
              </w:r>
            </w:del>
          </w:p>
          <w:p w14:paraId="3991FD6C" w14:textId="3F292E7D" w:rsidR="00872AFE" w:rsidRPr="00711388" w:rsidDel="008279BE" w:rsidRDefault="00872AFE" w:rsidP="00567869">
            <w:pPr>
              <w:pStyle w:val="NormalLeft"/>
              <w:rPr>
                <w:del w:id="2050" w:author="Author"/>
                <w:lang w:val="en-GB"/>
              </w:rPr>
            </w:pPr>
            <w:del w:id="2051" w:author="Author">
              <w:r w:rsidRPr="00711388" w:rsidDel="008279BE">
                <w:rPr>
                  <w:lang w:val="en-GB"/>
                </w:rPr>
                <w:delText xml:space="preserve">4 </w:delText>
              </w:r>
            </w:del>
            <w:r w:rsidR="00845F43" w:rsidRPr="00711388">
              <w:rPr>
                <w:lang w:val="en-GB"/>
              </w:rPr>
              <w:t>-</w:t>
            </w:r>
            <w:del w:id="2052" w:author="Author">
              <w:r w:rsidRPr="00711388" w:rsidDel="008279BE">
                <w:rPr>
                  <w:lang w:val="en-GB"/>
                </w:rPr>
                <w:delText xml:space="preserve"> Motor vehicle liability insurance</w:delText>
              </w:r>
            </w:del>
          </w:p>
          <w:p w14:paraId="30B3DA53" w14:textId="732A0840" w:rsidR="00872AFE" w:rsidRPr="00711388" w:rsidDel="008279BE" w:rsidRDefault="00872AFE" w:rsidP="00567869">
            <w:pPr>
              <w:pStyle w:val="NormalLeft"/>
              <w:rPr>
                <w:del w:id="2053" w:author="Author"/>
                <w:lang w:val="en-GB"/>
              </w:rPr>
            </w:pPr>
            <w:del w:id="2054" w:author="Author">
              <w:r w:rsidRPr="00711388" w:rsidDel="008279BE">
                <w:rPr>
                  <w:lang w:val="en-GB"/>
                </w:rPr>
                <w:delText xml:space="preserve">5 </w:delText>
              </w:r>
            </w:del>
            <w:r w:rsidR="00845F43" w:rsidRPr="00711388">
              <w:rPr>
                <w:lang w:val="en-GB"/>
              </w:rPr>
              <w:t>-</w:t>
            </w:r>
            <w:del w:id="2055" w:author="Author">
              <w:r w:rsidRPr="00711388" w:rsidDel="008279BE">
                <w:rPr>
                  <w:lang w:val="en-GB"/>
                </w:rPr>
                <w:delText xml:space="preserve"> Other motor insurance</w:delText>
              </w:r>
            </w:del>
          </w:p>
          <w:p w14:paraId="7ECB5D91" w14:textId="37BF613C" w:rsidR="00872AFE" w:rsidRPr="00711388" w:rsidDel="008279BE" w:rsidRDefault="00872AFE" w:rsidP="00567869">
            <w:pPr>
              <w:pStyle w:val="NormalLeft"/>
              <w:rPr>
                <w:del w:id="2056" w:author="Author"/>
                <w:lang w:val="en-GB"/>
              </w:rPr>
            </w:pPr>
            <w:del w:id="2057" w:author="Author">
              <w:r w:rsidRPr="00711388" w:rsidDel="008279BE">
                <w:rPr>
                  <w:lang w:val="en-GB"/>
                </w:rPr>
                <w:delText xml:space="preserve">6 </w:delText>
              </w:r>
            </w:del>
            <w:r w:rsidR="00845F43" w:rsidRPr="00711388">
              <w:rPr>
                <w:lang w:val="en-GB"/>
              </w:rPr>
              <w:t>-</w:t>
            </w:r>
            <w:del w:id="2058" w:author="Author">
              <w:r w:rsidRPr="00711388" w:rsidDel="008279BE">
                <w:rPr>
                  <w:lang w:val="en-GB"/>
                </w:rPr>
                <w:delText xml:space="preserve"> Marine, aviation and transport insurance</w:delText>
              </w:r>
            </w:del>
          </w:p>
          <w:p w14:paraId="5AD18573" w14:textId="1D82B28A" w:rsidR="00872AFE" w:rsidRPr="00711388" w:rsidDel="008279BE" w:rsidRDefault="00872AFE" w:rsidP="00567869">
            <w:pPr>
              <w:pStyle w:val="NormalLeft"/>
              <w:rPr>
                <w:del w:id="2059" w:author="Author"/>
                <w:lang w:val="en-GB"/>
              </w:rPr>
            </w:pPr>
            <w:del w:id="2060" w:author="Author">
              <w:r w:rsidRPr="00711388" w:rsidDel="008279BE">
                <w:rPr>
                  <w:lang w:val="en-GB"/>
                </w:rPr>
                <w:delText xml:space="preserve">7 </w:delText>
              </w:r>
            </w:del>
            <w:r w:rsidR="00845F43" w:rsidRPr="00711388">
              <w:rPr>
                <w:lang w:val="en-GB"/>
              </w:rPr>
              <w:t>-</w:t>
            </w:r>
            <w:del w:id="2061" w:author="Author">
              <w:r w:rsidRPr="00711388" w:rsidDel="008279BE">
                <w:rPr>
                  <w:lang w:val="en-GB"/>
                </w:rPr>
                <w:delText xml:space="preserve"> Fire and other damage to property insurance</w:delText>
              </w:r>
            </w:del>
          </w:p>
          <w:p w14:paraId="32F97DB2" w14:textId="619E123F" w:rsidR="00872AFE" w:rsidRPr="00711388" w:rsidDel="008279BE" w:rsidRDefault="00872AFE" w:rsidP="00567869">
            <w:pPr>
              <w:pStyle w:val="NormalLeft"/>
              <w:rPr>
                <w:del w:id="2062" w:author="Author"/>
                <w:lang w:val="en-GB"/>
              </w:rPr>
            </w:pPr>
            <w:del w:id="2063" w:author="Author">
              <w:r w:rsidRPr="00711388" w:rsidDel="008279BE">
                <w:rPr>
                  <w:lang w:val="en-GB"/>
                </w:rPr>
                <w:delText xml:space="preserve">8 </w:delText>
              </w:r>
            </w:del>
            <w:r w:rsidR="00845F43" w:rsidRPr="00711388">
              <w:rPr>
                <w:lang w:val="en-GB"/>
              </w:rPr>
              <w:t>-</w:t>
            </w:r>
            <w:del w:id="2064" w:author="Author">
              <w:r w:rsidRPr="00711388" w:rsidDel="008279BE">
                <w:rPr>
                  <w:lang w:val="en-GB"/>
                </w:rPr>
                <w:delText xml:space="preserve"> General liability insurance</w:delText>
              </w:r>
            </w:del>
          </w:p>
          <w:p w14:paraId="2857E53D" w14:textId="0BE5243B" w:rsidR="00872AFE" w:rsidRPr="00711388" w:rsidDel="008279BE" w:rsidRDefault="00872AFE" w:rsidP="00567869">
            <w:pPr>
              <w:pStyle w:val="NormalLeft"/>
              <w:rPr>
                <w:del w:id="2065" w:author="Author"/>
                <w:lang w:val="en-GB"/>
              </w:rPr>
            </w:pPr>
            <w:del w:id="2066" w:author="Author">
              <w:r w:rsidRPr="00711388" w:rsidDel="008279BE">
                <w:rPr>
                  <w:lang w:val="en-GB"/>
                </w:rPr>
                <w:delText xml:space="preserve">9 </w:delText>
              </w:r>
            </w:del>
            <w:r w:rsidR="00845F43" w:rsidRPr="00711388">
              <w:rPr>
                <w:lang w:val="en-GB"/>
              </w:rPr>
              <w:t>-</w:t>
            </w:r>
            <w:del w:id="2067" w:author="Author">
              <w:r w:rsidRPr="00711388" w:rsidDel="008279BE">
                <w:rPr>
                  <w:lang w:val="en-GB"/>
                </w:rPr>
                <w:delText xml:space="preserve"> Credit and suretyship insurance</w:delText>
              </w:r>
            </w:del>
          </w:p>
          <w:p w14:paraId="4F022B41" w14:textId="04917016" w:rsidR="00872AFE" w:rsidRPr="00711388" w:rsidDel="008279BE" w:rsidRDefault="00872AFE" w:rsidP="00567869">
            <w:pPr>
              <w:pStyle w:val="NormalLeft"/>
              <w:rPr>
                <w:del w:id="2068" w:author="Author"/>
                <w:lang w:val="en-GB"/>
              </w:rPr>
            </w:pPr>
            <w:del w:id="2069" w:author="Author">
              <w:r w:rsidRPr="00711388" w:rsidDel="008279BE">
                <w:rPr>
                  <w:lang w:val="en-GB"/>
                </w:rPr>
                <w:delText xml:space="preserve">10 </w:delText>
              </w:r>
            </w:del>
            <w:r w:rsidR="00845F43" w:rsidRPr="00711388">
              <w:rPr>
                <w:lang w:val="en-GB"/>
              </w:rPr>
              <w:t>-</w:t>
            </w:r>
            <w:del w:id="2070" w:author="Author">
              <w:r w:rsidRPr="00711388" w:rsidDel="008279BE">
                <w:rPr>
                  <w:lang w:val="en-GB"/>
                </w:rPr>
                <w:delText xml:space="preserve"> Legal expenses insurance</w:delText>
              </w:r>
            </w:del>
          </w:p>
          <w:p w14:paraId="21422B24" w14:textId="54C36A9C" w:rsidR="00872AFE" w:rsidRPr="00711388" w:rsidDel="008279BE" w:rsidRDefault="00872AFE" w:rsidP="00567869">
            <w:pPr>
              <w:pStyle w:val="NormalLeft"/>
              <w:rPr>
                <w:del w:id="2071" w:author="Author"/>
                <w:lang w:val="en-GB"/>
              </w:rPr>
            </w:pPr>
            <w:del w:id="2072" w:author="Author">
              <w:r w:rsidRPr="00711388" w:rsidDel="008279BE">
                <w:rPr>
                  <w:lang w:val="en-GB"/>
                </w:rPr>
                <w:delText xml:space="preserve">11 </w:delText>
              </w:r>
            </w:del>
            <w:r w:rsidR="00845F43" w:rsidRPr="00711388">
              <w:rPr>
                <w:lang w:val="en-GB"/>
              </w:rPr>
              <w:t>-</w:t>
            </w:r>
            <w:del w:id="2073" w:author="Author">
              <w:r w:rsidRPr="00711388" w:rsidDel="008279BE">
                <w:rPr>
                  <w:lang w:val="en-GB"/>
                </w:rPr>
                <w:delText xml:space="preserve"> Assistance</w:delText>
              </w:r>
            </w:del>
          </w:p>
          <w:p w14:paraId="027DC558" w14:textId="43EE58B9" w:rsidR="00872AFE" w:rsidRPr="00711388" w:rsidDel="008279BE" w:rsidRDefault="00872AFE" w:rsidP="00567869">
            <w:pPr>
              <w:pStyle w:val="NormalLeft"/>
              <w:rPr>
                <w:del w:id="2074" w:author="Author"/>
                <w:lang w:val="en-GB"/>
              </w:rPr>
            </w:pPr>
            <w:del w:id="2075" w:author="Author">
              <w:r w:rsidRPr="00711388" w:rsidDel="008279BE">
                <w:rPr>
                  <w:lang w:val="en-GB"/>
                </w:rPr>
                <w:delText xml:space="preserve">12 </w:delText>
              </w:r>
            </w:del>
            <w:r w:rsidR="00845F43" w:rsidRPr="00711388">
              <w:rPr>
                <w:lang w:val="en-GB"/>
              </w:rPr>
              <w:t>-</w:t>
            </w:r>
            <w:del w:id="2076" w:author="Author">
              <w:r w:rsidRPr="00711388" w:rsidDel="008279BE">
                <w:rPr>
                  <w:lang w:val="en-GB"/>
                </w:rPr>
                <w:delText xml:space="preserve"> Miscellaneous financial loss</w:delText>
              </w:r>
            </w:del>
          </w:p>
        </w:tc>
      </w:tr>
      <w:tr w:rsidR="00872AFE" w:rsidRPr="00711388" w:rsidDel="008279BE" w14:paraId="0C72DAAC" w14:textId="7DF8987E" w:rsidTr="00567869">
        <w:trPr>
          <w:del w:id="2077" w:author="Author"/>
        </w:trPr>
        <w:tc>
          <w:tcPr>
            <w:tcW w:w="2322" w:type="dxa"/>
            <w:tcBorders>
              <w:top w:val="single" w:sz="2" w:space="0" w:color="auto"/>
              <w:left w:val="single" w:sz="2" w:space="0" w:color="auto"/>
              <w:bottom w:val="single" w:sz="2" w:space="0" w:color="auto"/>
              <w:right w:val="single" w:sz="2" w:space="0" w:color="auto"/>
            </w:tcBorders>
          </w:tcPr>
          <w:p w14:paraId="169B9D41" w14:textId="2AB77D83" w:rsidR="00872AFE" w:rsidRPr="00711388" w:rsidDel="008279BE" w:rsidRDefault="00872AFE" w:rsidP="00567869">
            <w:pPr>
              <w:pStyle w:val="NormalLeft"/>
              <w:rPr>
                <w:del w:id="2078" w:author="Author"/>
                <w:lang w:val="en-GB"/>
              </w:rPr>
            </w:pPr>
            <w:del w:id="2079" w:author="Author">
              <w:r w:rsidRPr="00711388" w:rsidDel="008279BE">
                <w:rPr>
                  <w:lang w:val="en-GB"/>
                </w:rPr>
                <w:lastRenderedPageBreak/>
                <w:delText>C0020/R0010</w:delText>
              </w:r>
            </w:del>
            <w:r w:rsidR="00711388" w:rsidRPr="00711388">
              <w:rPr>
                <w:lang w:val="en-GB"/>
              </w:rPr>
              <w:t>-</w:t>
            </w:r>
            <w:del w:id="2080" w:author="Author">
              <w:r w:rsidRPr="00711388" w:rsidDel="008279BE">
                <w:rPr>
                  <w:lang w:val="en-GB"/>
                </w:rPr>
                <w:delText>R0210</w:delText>
              </w:r>
            </w:del>
          </w:p>
        </w:tc>
        <w:tc>
          <w:tcPr>
            <w:tcW w:w="1207" w:type="dxa"/>
            <w:tcBorders>
              <w:top w:val="single" w:sz="2" w:space="0" w:color="auto"/>
              <w:left w:val="single" w:sz="2" w:space="0" w:color="auto"/>
              <w:bottom w:val="single" w:sz="2" w:space="0" w:color="auto"/>
              <w:right w:val="single" w:sz="2" w:space="0" w:color="auto"/>
            </w:tcBorders>
          </w:tcPr>
          <w:p w14:paraId="6AEC7DAF" w14:textId="1B99A106" w:rsidR="00872AFE" w:rsidRPr="00711388" w:rsidDel="008279BE" w:rsidRDefault="00872AFE" w:rsidP="00567869">
            <w:pPr>
              <w:pStyle w:val="NormalLeft"/>
              <w:rPr>
                <w:del w:id="2081" w:author="Author"/>
                <w:lang w:val="en-GB"/>
              </w:rPr>
            </w:pPr>
            <w:del w:id="2082" w:author="Author">
              <w:r w:rsidRPr="00711388" w:rsidDel="008279BE">
                <w:rPr>
                  <w:lang w:val="en-GB"/>
                </w:rPr>
                <w:delText>Start sum insured</w:delText>
              </w:r>
            </w:del>
          </w:p>
        </w:tc>
        <w:tc>
          <w:tcPr>
            <w:tcW w:w="5757" w:type="dxa"/>
            <w:tcBorders>
              <w:top w:val="single" w:sz="2" w:space="0" w:color="auto"/>
              <w:left w:val="single" w:sz="2" w:space="0" w:color="auto"/>
              <w:bottom w:val="single" w:sz="2" w:space="0" w:color="auto"/>
              <w:right w:val="single" w:sz="2" w:space="0" w:color="auto"/>
            </w:tcBorders>
          </w:tcPr>
          <w:p w14:paraId="0D9E8FD3" w14:textId="29858580" w:rsidR="00872AFE" w:rsidRPr="00711388" w:rsidDel="008279BE" w:rsidRDefault="00872AFE" w:rsidP="00567869">
            <w:pPr>
              <w:pStyle w:val="NormalLeft"/>
              <w:rPr>
                <w:del w:id="2083" w:author="Author"/>
                <w:lang w:val="en-GB"/>
              </w:rPr>
            </w:pPr>
            <w:del w:id="2084" w:author="Author">
              <w:r w:rsidRPr="00711388" w:rsidDel="008279BE">
                <w:rPr>
                  <w:lang w:val="en-GB"/>
                </w:rPr>
                <w:delText>Start amount of the interval within which the sum insured of the individual underwriting risk belongs and needs to be aggregated.</w:delText>
              </w:r>
            </w:del>
          </w:p>
          <w:p w14:paraId="17003ED6" w14:textId="1AE85ED6" w:rsidR="00872AFE" w:rsidRPr="00711388" w:rsidDel="008279BE" w:rsidRDefault="00872AFE" w:rsidP="00567869">
            <w:pPr>
              <w:pStyle w:val="NormalLeft"/>
              <w:rPr>
                <w:del w:id="2085" w:author="Author"/>
                <w:lang w:val="en-GB"/>
              </w:rPr>
            </w:pPr>
            <w:del w:id="2086" w:author="Author">
              <w:r w:rsidRPr="00711388" w:rsidDel="008279BE">
                <w:rPr>
                  <w:lang w:val="en-GB"/>
                </w:rPr>
                <w:delText>In case the reporting currency is in Euros, one of the following 5 base options for the distribution of the underwriting risks can be used:</w:delText>
              </w:r>
            </w:del>
          </w:p>
          <w:p w14:paraId="7F775F85" w14:textId="73969E95" w:rsidR="00872AFE" w:rsidRPr="00711388" w:rsidDel="008279BE" w:rsidRDefault="00872AFE" w:rsidP="00567869">
            <w:pPr>
              <w:pStyle w:val="NormalLeft"/>
              <w:rPr>
                <w:del w:id="2087" w:author="Author"/>
                <w:lang w:val="en-GB"/>
              </w:rPr>
            </w:pPr>
            <w:del w:id="2088" w:author="Author">
              <w:r w:rsidRPr="00711388" w:rsidDel="008279BE">
                <w:rPr>
                  <w:lang w:val="en-GB"/>
                </w:rPr>
                <w:delText xml:space="preserve">1 </w:delText>
              </w:r>
            </w:del>
            <w:r w:rsidR="00845F43" w:rsidRPr="00711388">
              <w:rPr>
                <w:lang w:val="en-GB"/>
              </w:rPr>
              <w:t>-</w:t>
            </w:r>
            <w:del w:id="2089" w:author="Author">
              <w:r w:rsidRPr="00711388" w:rsidDel="008279BE">
                <w:rPr>
                  <w:lang w:val="en-GB"/>
                </w:rPr>
                <w:delText xml:space="preserve"> 20 brackets of 25000 plus 1 extra bracket for Sum Insured &gt; 500000.</w:delText>
              </w:r>
            </w:del>
          </w:p>
          <w:p w14:paraId="219871F8" w14:textId="0727907B" w:rsidR="00872AFE" w:rsidRPr="00711388" w:rsidDel="008279BE" w:rsidRDefault="00872AFE" w:rsidP="00567869">
            <w:pPr>
              <w:pStyle w:val="NormalLeft"/>
              <w:rPr>
                <w:del w:id="2090" w:author="Author"/>
                <w:lang w:val="en-GB"/>
              </w:rPr>
            </w:pPr>
            <w:del w:id="2091" w:author="Author">
              <w:r w:rsidRPr="00711388" w:rsidDel="008279BE">
                <w:rPr>
                  <w:lang w:val="en-GB"/>
                </w:rPr>
                <w:delText xml:space="preserve">2 </w:delText>
              </w:r>
            </w:del>
            <w:r w:rsidR="00845F43" w:rsidRPr="00711388">
              <w:rPr>
                <w:lang w:val="en-GB"/>
              </w:rPr>
              <w:t>-</w:t>
            </w:r>
            <w:del w:id="2092" w:author="Author">
              <w:r w:rsidRPr="00711388" w:rsidDel="008279BE">
                <w:rPr>
                  <w:lang w:val="en-GB"/>
                </w:rPr>
                <w:delText xml:space="preserve"> 20 brackets of 50000 plus 1 extra bracket for Sum Insured &gt; 1 million.</w:delText>
              </w:r>
            </w:del>
          </w:p>
          <w:p w14:paraId="70590C49" w14:textId="5755A5FF" w:rsidR="00872AFE" w:rsidRPr="00711388" w:rsidDel="008279BE" w:rsidRDefault="00872AFE" w:rsidP="00567869">
            <w:pPr>
              <w:pStyle w:val="NormalLeft"/>
              <w:rPr>
                <w:del w:id="2093" w:author="Author"/>
                <w:lang w:val="en-GB"/>
              </w:rPr>
            </w:pPr>
            <w:del w:id="2094" w:author="Author">
              <w:r w:rsidRPr="00711388" w:rsidDel="008279BE">
                <w:rPr>
                  <w:lang w:val="en-GB"/>
                </w:rPr>
                <w:delText xml:space="preserve">3 </w:delText>
              </w:r>
            </w:del>
            <w:r w:rsidR="00845F43" w:rsidRPr="00711388">
              <w:rPr>
                <w:lang w:val="en-GB"/>
              </w:rPr>
              <w:t>-</w:t>
            </w:r>
            <w:del w:id="2095" w:author="Author">
              <w:r w:rsidRPr="00711388" w:rsidDel="008279BE">
                <w:rPr>
                  <w:lang w:val="en-GB"/>
                </w:rPr>
                <w:delText xml:space="preserve"> 20 brackets of 250000 plus 1 extra bracket for Sum Insured &gt; 5 million.</w:delText>
              </w:r>
            </w:del>
          </w:p>
          <w:p w14:paraId="23393A84" w14:textId="7BFB55E2" w:rsidR="00872AFE" w:rsidRPr="00711388" w:rsidDel="008279BE" w:rsidRDefault="00872AFE" w:rsidP="00567869">
            <w:pPr>
              <w:pStyle w:val="NormalLeft"/>
              <w:rPr>
                <w:del w:id="2096" w:author="Author"/>
                <w:lang w:val="en-GB"/>
              </w:rPr>
            </w:pPr>
            <w:del w:id="2097" w:author="Author">
              <w:r w:rsidRPr="00711388" w:rsidDel="008279BE">
                <w:rPr>
                  <w:lang w:val="en-GB"/>
                </w:rPr>
                <w:delText xml:space="preserve">4 </w:delText>
              </w:r>
            </w:del>
            <w:r w:rsidR="00845F43" w:rsidRPr="00711388">
              <w:rPr>
                <w:lang w:val="en-GB"/>
              </w:rPr>
              <w:t>-</w:t>
            </w:r>
            <w:del w:id="2098" w:author="Author">
              <w:r w:rsidRPr="00711388" w:rsidDel="008279BE">
                <w:rPr>
                  <w:lang w:val="en-GB"/>
                </w:rPr>
                <w:delText xml:space="preserve"> 20 brackets of 1 million plus 1 extra bracket for Sum Insured &gt; 20 million.</w:delText>
              </w:r>
            </w:del>
          </w:p>
          <w:p w14:paraId="6586A64E" w14:textId="3E38C6F7" w:rsidR="00872AFE" w:rsidRPr="00711388" w:rsidDel="008279BE" w:rsidRDefault="00872AFE" w:rsidP="00567869">
            <w:pPr>
              <w:pStyle w:val="NormalLeft"/>
              <w:rPr>
                <w:del w:id="2099" w:author="Author"/>
                <w:lang w:val="en-GB"/>
              </w:rPr>
            </w:pPr>
            <w:del w:id="2100" w:author="Author">
              <w:r w:rsidRPr="00711388" w:rsidDel="008279BE">
                <w:rPr>
                  <w:lang w:val="en-GB"/>
                </w:rPr>
                <w:delText xml:space="preserve">5 </w:delText>
              </w:r>
            </w:del>
            <w:r w:rsidR="00845F43" w:rsidRPr="00711388">
              <w:rPr>
                <w:lang w:val="en-GB"/>
              </w:rPr>
              <w:t>-</w:t>
            </w:r>
            <w:del w:id="2101" w:author="Author">
              <w:r w:rsidRPr="00711388" w:rsidDel="008279BE">
                <w:rPr>
                  <w:lang w:val="en-GB"/>
                </w:rPr>
                <w:delText xml:space="preserve"> 20 brackets of 5 million plus 1 extra bracket for Sum Insured &gt; 100 million.</w:delText>
              </w:r>
            </w:del>
          </w:p>
          <w:p w14:paraId="79A6DBB2" w14:textId="6483E2CF" w:rsidR="00872AFE" w:rsidRPr="00711388" w:rsidDel="008279BE" w:rsidRDefault="00872AFE" w:rsidP="00567869">
            <w:pPr>
              <w:pStyle w:val="NormalLeft"/>
              <w:rPr>
                <w:del w:id="2102" w:author="Author"/>
                <w:lang w:val="en-GB"/>
              </w:rPr>
            </w:pPr>
            <w:del w:id="2103" w:author="Author">
              <w:r w:rsidRPr="00711388" w:rsidDel="008279BE">
                <w:rPr>
                  <w:lang w:val="en-GB"/>
                </w:rPr>
                <w:delText>However, an undertaking shall use undertaking specific brackets, in particular when Sum Insured &lt; 100000 to guarantee that the level of detail is sufficient to provide adequate insight in the distribution of the claims incurred, unless already specified by the supervisory authority.</w:delText>
              </w:r>
            </w:del>
          </w:p>
          <w:p w14:paraId="114721F2" w14:textId="66B22CF4" w:rsidR="00872AFE" w:rsidRPr="00711388" w:rsidDel="008279BE" w:rsidRDefault="00872AFE" w:rsidP="00567869">
            <w:pPr>
              <w:pStyle w:val="NormalLeft"/>
              <w:rPr>
                <w:del w:id="2104" w:author="Author"/>
                <w:lang w:val="en-GB"/>
              </w:rPr>
            </w:pPr>
            <w:del w:id="2105" w:author="Author">
              <w:r w:rsidRPr="00711388" w:rsidDel="008279BE">
                <w:rPr>
                  <w:lang w:val="en-GB"/>
                </w:rPr>
                <w:lastRenderedPageBreak/>
                <w:delText>For policies where there is no Sum Insured defined in the policy the undertaking shall do their own estimations or use default values.</w:delText>
              </w:r>
            </w:del>
          </w:p>
          <w:p w14:paraId="70EDF224" w14:textId="578D5089" w:rsidR="00872AFE" w:rsidRPr="00711388" w:rsidDel="008279BE" w:rsidRDefault="00872AFE" w:rsidP="00567869">
            <w:pPr>
              <w:pStyle w:val="NormalLeft"/>
              <w:rPr>
                <w:del w:id="2106" w:author="Author"/>
                <w:lang w:val="en-GB"/>
              </w:rPr>
            </w:pPr>
            <w:del w:id="2107" w:author="Author">
              <w:r w:rsidRPr="00711388" w:rsidDel="008279BE">
                <w:rPr>
                  <w:lang w:val="en-GB"/>
                </w:rPr>
                <w:delText>The option chosen needs to be used consistently over the reporting periods, unless the distribution of claims changes significantly.</w:delText>
              </w:r>
            </w:del>
          </w:p>
          <w:p w14:paraId="736F35E0" w14:textId="305D14ED" w:rsidR="00872AFE" w:rsidRPr="00711388" w:rsidDel="008279BE" w:rsidRDefault="00872AFE" w:rsidP="00567869">
            <w:pPr>
              <w:pStyle w:val="NormalLeft"/>
              <w:rPr>
                <w:del w:id="2108" w:author="Author"/>
                <w:lang w:val="en-GB"/>
              </w:rPr>
            </w:pPr>
            <w:del w:id="2109" w:author="Author">
              <w:r w:rsidRPr="00711388" w:rsidDel="008279BE">
                <w:rPr>
                  <w:lang w:val="en-GB"/>
                </w:rPr>
                <w:delText>For different reporting currencies National Supervisory Authorities need to define the equivalent options for the amounts to be used in the 20 brackets.</w:delText>
              </w:r>
            </w:del>
          </w:p>
        </w:tc>
      </w:tr>
      <w:tr w:rsidR="00872AFE" w:rsidRPr="00711388" w:rsidDel="008279BE" w14:paraId="4872F194" w14:textId="4EC4E1B5" w:rsidTr="00567869">
        <w:trPr>
          <w:del w:id="2110" w:author="Author"/>
        </w:trPr>
        <w:tc>
          <w:tcPr>
            <w:tcW w:w="2322" w:type="dxa"/>
            <w:tcBorders>
              <w:top w:val="single" w:sz="2" w:space="0" w:color="auto"/>
              <w:left w:val="single" w:sz="2" w:space="0" w:color="auto"/>
              <w:bottom w:val="single" w:sz="2" w:space="0" w:color="auto"/>
              <w:right w:val="single" w:sz="2" w:space="0" w:color="auto"/>
            </w:tcBorders>
          </w:tcPr>
          <w:p w14:paraId="2D3BBB8C" w14:textId="0BA30BDA" w:rsidR="00872AFE" w:rsidRPr="00711388" w:rsidDel="008279BE" w:rsidRDefault="00872AFE" w:rsidP="00567869">
            <w:pPr>
              <w:pStyle w:val="NormalLeft"/>
              <w:rPr>
                <w:del w:id="2111" w:author="Author"/>
                <w:lang w:val="en-GB"/>
              </w:rPr>
            </w:pPr>
            <w:del w:id="2112" w:author="Author">
              <w:r w:rsidRPr="00711388" w:rsidDel="008279BE">
                <w:rPr>
                  <w:lang w:val="en-GB"/>
                </w:rPr>
                <w:lastRenderedPageBreak/>
                <w:delText>C0030/R0010</w:delText>
              </w:r>
            </w:del>
            <w:r w:rsidR="00711388" w:rsidRPr="00711388">
              <w:rPr>
                <w:lang w:val="en-GB"/>
              </w:rPr>
              <w:t>-</w:t>
            </w:r>
            <w:del w:id="2113" w:author="Author">
              <w:r w:rsidRPr="00711388" w:rsidDel="008279BE">
                <w:rPr>
                  <w:lang w:val="en-GB"/>
                </w:rPr>
                <w:delText>R0200</w:delText>
              </w:r>
            </w:del>
          </w:p>
        </w:tc>
        <w:tc>
          <w:tcPr>
            <w:tcW w:w="1207" w:type="dxa"/>
            <w:tcBorders>
              <w:top w:val="single" w:sz="2" w:space="0" w:color="auto"/>
              <w:left w:val="single" w:sz="2" w:space="0" w:color="auto"/>
              <w:bottom w:val="single" w:sz="2" w:space="0" w:color="auto"/>
              <w:right w:val="single" w:sz="2" w:space="0" w:color="auto"/>
            </w:tcBorders>
          </w:tcPr>
          <w:p w14:paraId="6796B323" w14:textId="744E1324" w:rsidR="00872AFE" w:rsidRPr="00711388" w:rsidDel="008279BE" w:rsidRDefault="00872AFE" w:rsidP="00567869">
            <w:pPr>
              <w:pStyle w:val="NormalLeft"/>
              <w:rPr>
                <w:del w:id="2114" w:author="Author"/>
                <w:lang w:val="en-GB"/>
              </w:rPr>
            </w:pPr>
            <w:del w:id="2115" w:author="Author">
              <w:r w:rsidRPr="00711388" w:rsidDel="008279BE">
                <w:rPr>
                  <w:lang w:val="en-GB"/>
                </w:rPr>
                <w:delText>End sum insured</w:delText>
              </w:r>
            </w:del>
          </w:p>
        </w:tc>
        <w:tc>
          <w:tcPr>
            <w:tcW w:w="5757" w:type="dxa"/>
            <w:tcBorders>
              <w:top w:val="single" w:sz="2" w:space="0" w:color="auto"/>
              <w:left w:val="single" w:sz="2" w:space="0" w:color="auto"/>
              <w:bottom w:val="single" w:sz="2" w:space="0" w:color="auto"/>
              <w:right w:val="single" w:sz="2" w:space="0" w:color="auto"/>
            </w:tcBorders>
          </w:tcPr>
          <w:p w14:paraId="1B633848" w14:textId="5F9769DB" w:rsidR="00872AFE" w:rsidRPr="00711388" w:rsidDel="008279BE" w:rsidRDefault="00872AFE" w:rsidP="00567869">
            <w:pPr>
              <w:pStyle w:val="NormalLeft"/>
              <w:rPr>
                <w:del w:id="2116" w:author="Author"/>
                <w:lang w:val="en-GB"/>
              </w:rPr>
            </w:pPr>
            <w:del w:id="2117" w:author="Author">
              <w:r w:rsidRPr="00711388" w:rsidDel="008279BE">
                <w:rPr>
                  <w:lang w:val="en-GB"/>
                </w:rPr>
                <w:delText>End amount of the interval within which the sum insured of the individual underwriting risk belongs and needs to be aggregated.</w:delText>
              </w:r>
            </w:del>
          </w:p>
        </w:tc>
      </w:tr>
      <w:tr w:rsidR="00872AFE" w:rsidRPr="00711388" w:rsidDel="008279BE" w14:paraId="57A87255" w14:textId="53D61936" w:rsidTr="00567869">
        <w:trPr>
          <w:del w:id="2118" w:author="Author"/>
        </w:trPr>
        <w:tc>
          <w:tcPr>
            <w:tcW w:w="2322" w:type="dxa"/>
            <w:tcBorders>
              <w:top w:val="single" w:sz="2" w:space="0" w:color="auto"/>
              <w:left w:val="single" w:sz="2" w:space="0" w:color="auto"/>
              <w:bottom w:val="single" w:sz="2" w:space="0" w:color="auto"/>
              <w:right w:val="single" w:sz="2" w:space="0" w:color="auto"/>
            </w:tcBorders>
          </w:tcPr>
          <w:p w14:paraId="7CAAA948" w14:textId="7072E1BA" w:rsidR="00872AFE" w:rsidRPr="00711388" w:rsidDel="008279BE" w:rsidRDefault="00872AFE" w:rsidP="00567869">
            <w:pPr>
              <w:pStyle w:val="NormalLeft"/>
              <w:rPr>
                <w:del w:id="2119" w:author="Author"/>
                <w:lang w:val="en-GB"/>
              </w:rPr>
            </w:pPr>
            <w:del w:id="2120" w:author="Author">
              <w:r w:rsidRPr="00711388" w:rsidDel="008279BE">
                <w:rPr>
                  <w:lang w:val="en-GB"/>
                </w:rPr>
                <w:delText>C0040/R0010</w:delText>
              </w:r>
            </w:del>
            <w:r w:rsidR="00711388" w:rsidRPr="00711388">
              <w:rPr>
                <w:lang w:val="en-GB"/>
              </w:rPr>
              <w:t>-</w:t>
            </w:r>
            <w:del w:id="2121" w:author="Author">
              <w:r w:rsidRPr="00711388" w:rsidDel="008279BE">
                <w:rPr>
                  <w:lang w:val="en-GB"/>
                </w:rPr>
                <w:delText>R0210</w:delText>
              </w:r>
            </w:del>
          </w:p>
        </w:tc>
        <w:tc>
          <w:tcPr>
            <w:tcW w:w="1207" w:type="dxa"/>
            <w:tcBorders>
              <w:top w:val="single" w:sz="2" w:space="0" w:color="auto"/>
              <w:left w:val="single" w:sz="2" w:space="0" w:color="auto"/>
              <w:bottom w:val="single" w:sz="2" w:space="0" w:color="auto"/>
              <w:right w:val="single" w:sz="2" w:space="0" w:color="auto"/>
            </w:tcBorders>
          </w:tcPr>
          <w:p w14:paraId="3A2D2C4A" w14:textId="69BDD248" w:rsidR="00872AFE" w:rsidRPr="00711388" w:rsidDel="008279BE" w:rsidRDefault="00872AFE" w:rsidP="00567869">
            <w:pPr>
              <w:pStyle w:val="NormalLeft"/>
              <w:rPr>
                <w:del w:id="2122" w:author="Author"/>
                <w:lang w:val="en-GB"/>
              </w:rPr>
            </w:pPr>
            <w:del w:id="2123" w:author="Author">
              <w:r w:rsidRPr="00711388" w:rsidDel="008279BE">
                <w:rPr>
                  <w:lang w:val="en-GB"/>
                </w:rPr>
                <w:delText>Number of underwriting risks</w:delText>
              </w:r>
            </w:del>
          </w:p>
        </w:tc>
        <w:tc>
          <w:tcPr>
            <w:tcW w:w="5757" w:type="dxa"/>
            <w:tcBorders>
              <w:top w:val="single" w:sz="2" w:space="0" w:color="auto"/>
              <w:left w:val="single" w:sz="2" w:space="0" w:color="auto"/>
              <w:bottom w:val="single" w:sz="2" w:space="0" w:color="auto"/>
              <w:right w:val="single" w:sz="2" w:space="0" w:color="auto"/>
            </w:tcBorders>
          </w:tcPr>
          <w:p w14:paraId="7208D38B" w14:textId="515C0FC7" w:rsidR="00872AFE" w:rsidRPr="00711388" w:rsidDel="008279BE" w:rsidRDefault="00872AFE" w:rsidP="00567869">
            <w:pPr>
              <w:pStyle w:val="NormalLeft"/>
              <w:rPr>
                <w:del w:id="2124" w:author="Author"/>
                <w:lang w:val="en-GB"/>
              </w:rPr>
            </w:pPr>
            <w:del w:id="2125" w:author="Author">
              <w:r w:rsidRPr="00711388" w:rsidDel="008279BE">
                <w:rPr>
                  <w:lang w:val="en-GB"/>
                </w:rPr>
                <w:delText>The number of underwriting risks whose sum insured falls within the start amount and end amount of the applicable bracket.</w:delText>
              </w:r>
            </w:del>
          </w:p>
        </w:tc>
      </w:tr>
      <w:tr w:rsidR="00872AFE" w:rsidRPr="00711388" w:rsidDel="008279BE" w14:paraId="5C9B87EE" w14:textId="2745DC46" w:rsidTr="00567869">
        <w:trPr>
          <w:del w:id="2126" w:author="Author"/>
        </w:trPr>
        <w:tc>
          <w:tcPr>
            <w:tcW w:w="2322" w:type="dxa"/>
            <w:tcBorders>
              <w:top w:val="single" w:sz="2" w:space="0" w:color="auto"/>
              <w:left w:val="single" w:sz="2" w:space="0" w:color="auto"/>
              <w:bottom w:val="single" w:sz="2" w:space="0" w:color="auto"/>
              <w:right w:val="single" w:sz="2" w:space="0" w:color="auto"/>
            </w:tcBorders>
          </w:tcPr>
          <w:p w14:paraId="74370403" w14:textId="1A926B36" w:rsidR="00872AFE" w:rsidRPr="00711388" w:rsidDel="008279BE" w:rsidRDefault="00872AFE" w:rsidP="00567869">
            <w:pPr>
              <w:pStyle w:val="NormalLeft"/>
              <w:rPr>
                <w:del w:id="2127" w:author="Author"/>
                <w:lang w:val="en-GB"/>
              </w:rPr>
            </w:pPr>
            <w:del w:id="2128" w:author="Author">
              <w:r w:rsidRPr="00711388" w:rsidDel="008279BE">
                <w:rPr>
                  <w:lang w:val="en-GB"/>
                </w:rPr>
                <w:delText>C0040/R0220</w:delText>
              </w:r>
            </w:del>
          </w:p>
        </w:tc>
        <w:tc>
          <w:tcPr>
            <w:tcW w:w="1207" w:type="dxa"/>
            <w:tcBorders>
              <w:top w:val="single" w:sz="2" w:space="0" w:color="auto"/>
              <w:left w:val="single" w:sz="2" w:space="0" w:color="auto"/>
              <w:bottom w:val="single" w:sz="2" w:space="0" w:color="auto"/>
              <w:right w:val="single" w:sz="2" w:space="0" w:color="auto"/>
            </w:tcBorders>
          </w:tcPr>
          <w:p w14:paraId="7DA1DED2" w14:textId="63A11CC2" w:rsidR="00872AFE" w:rsidRPr="00711388" w:rsidDel="008279BE" w:rsidRDefault="00872AFE" w:rsidP="00567869">
            <w:pPr>
              <w:pStyle w:val="NormalLeft"/>
              <w:rPr>
                <w:del w:id="2129" w:author="Author"/>
                <w:lang w:val="en-GB"/>
              </w:rPr>
            </w:pPr>
            <w:del w:id="2130" w:author="Author">
              <w:r w:rsidRPr="00711388" w:rsidDel="008279BE">
                <w:rPr>
                  <w:lang w:val="en-GB"/>
                </w:rPr>
                <w:delText xml:space="preserve">Number of underwriting risks </w:delText>
              </w:r>
            </w:del>
            <w:r w:rsidR="00845F43" w:rsidRPr="00711388">
              <w:rPr>
                <w:lang w:val="en-GB"/>
              </w:rPr>
              <w:t>-</w:t>
            </w:r>
            <w:del w:id="2131" w:author="Author">
              <w:r w:rsidRPr="00711388" w:rsidDel="008279BE">
                <w:rPr>
                  <w:lang w:val="en-GB"/>
                </w:rPr>
                <w:delText xml:space="preserve"> Total</w:delText>
              </w:r>
            </w:del>
          </w:p>
        </w:tc>
        <w:tc>
          <w:tcPr>
            <w:tcW w:w="5757" w:type="dxa"/>
            <w:tcBorders>
              <w:top w:val="single" w:sz="2" w:space="0" w:color="auto"/>
              <w:left w:val="single" w:sz="2" w:space="0" w:color="auto"/>
              <w:bottom w:val="single" w:sz="2" w:space="0" w:color="auto"/>
              <w:right w:val="single" w:sz="2" w:space="0" w:color="auto"/>
            </w:tcBorders>
          </w:tcPr>
          <w:p w14:paraId="45EE28AE" w14:textId="1E4A665E" w:rsidR="00872AFE" w:rsidRPr="00711388" w:rsidDel="008279BE" w:rsidRDefault="00872AFE" w:rsidP="00567869">
            <w:pPr>
              <w:pStyle w:val="NormalLeft"/>
              <w:rPr>
                <w:del w:id="2132" w:author="Author"/>
                <w:lang w:val="en-GB"/>
              </w:rPr>
            </w:pPr>
            <w:del w:id="2133" w:author="Author">
              <w:r w:rsidRPr="00711388" w:rsidDel="008279BE">
                <w:rPr>
                  <w:lang w:val="en-GB"/>
                </w:rPr>
                <w:delText>Total number of underwriting risks reported in all brackets.</w:delText>
              </w:r>
            </w:del>
          </w:p>
        </w:tc>
      </w:tr>
      <w:tr w:rsidR="00872AFE" w:rsidRPr="00711388" w:rsidDel="008279BE" w14:paraId="2DCB1A4D" w14:textId="4499BF2B" w:rsidTr="00567869">
        <w:trPr>
          <w:del w:id="2134" w:author="Author"/>
        </w:trPr>
        <w:tc>
          <w:tcPr>
            <w:tcW w:w="2322" w:type="dxa"/>
            <w:tcBorders>
              <w:top w:val="single" w:sz="2" w:space="0" w:color="auto"/>
              <w:left w:val="single" w:sz="2" w:space="0" w:color="auto"/>
              <w:bottom w:val="single" w:sz="2" w:space="0" w:color="auto"/>
              <w:right w:val="single" w:sz="2" w:space="0" w:color="auto"/>
            </w:tcBorders>
          </w:tcPr>
          <w:p w14:paraId="55BAA4CE" w14:textId="02C3913C" w:rsidR="00872AFE" w:rsidRPr="00711388" w:rsidDel="008279BE" w:rsidRDefault="00872AFE" w:rsidP="00567869">
            <w:pPr>
              <w:pStyle w:val="NormalLeft"/>
              <w:rPr>
                <w:del w:id="2135" w:author="Author"/>
                <w:lang w:val="en-GB"/>
              </w:rPr>
            </w:pPr>
            <w:del w:id="2136" w:author="Author">
              <w:r w:rsidRPr="00711388" w:rsidDel="008279BE">
                <w:rPr>
                  <w:lang w:val="en-GB"/>
                </w:rPr>
                <w:delText>C0050/R0010</w:delText>
              </w:r>
            </w:del>
            <w:r w:rsidR="00711388" w:rsidRPr="00711388">
              <w:rPr>
                <w:lang w:val="en-GB"/>
              </w:rPr>
              <w:t>-</w:t>
            </w:r>
            <w:del w:id="2137" w:author="Author">
              <w:r w:rsidRPr="00711388" w:rsidDel="008279BE">
                <w:rPr>
                  <w:lang w:val="en-GB"/>
                </w:rPr>
                <w:delText>R0210</w:delText>
              </w:r>
            </w:del>
          </w:p>
        </w:tc>
        <w:tc>
          <w:tcPr>
            <w:tcW w:w="1207" w:type="dxa"/>
            <w:tcBorders>
              <w:top w:val="single" w:sz="2" w:space="0" w:color="auto"/>
              <w:left w:val="single" w:sz="2" w:space="0" w:color="auto"/>
              <w:bottom w:val="single" w:sz="2" w:space="0" w:color="auto"/>
              <w:right w:val="single" w:sz="2" w:space="0" w:color="auto"/>
            </w:tcBorders>
          </w:tcPr>
          <w:p w14:paraId="74514986" w14:textId="290EE15A" w:rsidR="00872AFE" w:rsidRPr="00711388" w:rsidDel="008279BE" w:rsidRDefault="00872AFE" w:rsidP="00567869">
            <w:pPr>
              <w:pStyle w:val="NormalLeft"/>
              <w:rPr>
                <w:del w:id="2138" w:author="Author"/>
                <w:lang w:val="en-GB"/>
              </w:rPr>
            </w:pPr>
            <w:del w:id="2139" w:author="Author">
              <w:r w:rsidRPr="00711388" w:rsidDel="008279BE">
                <w:rPr>
                  <w:lang w:val="en-GB"/>
                </w:rPr>
                <w:delText>Total sum insured</w:delText>
              </w:r>
            </w:del>
          </w:p>
        </w:tc>
        <w:tc>
          <w:tcPr>
            <w:tcW w:w="5757" w:type="dxa"/>
            <w:tcBorders>
              <w:top w:val="single" w:sz="2" w:space="0" w:color="auto"/>
              <w:left w:val="single" w:sz="2" w:space="0" w:color="auto"/>
              <w:bottom w:val="single" w:sz="2" w:space="0" w:color="auto"/>
              <w:right w:val="single" w:sz="2" w:space="0" w:color="auto"/>
            </w:tcBorders>
          </w:tcPr>
          <w:p w14:paraId="6D7E9FF3" w14:textId="728A743A" w:rsidR="00872AFE" w:rsidRPr="00711388" w:rsidDel="008279BE" w:rsidRDefault="00872AFE" w:rsidP="00567869">
            <w:pPr>
              <w:pStyle w:val="NormalLeft"/>
              <w:rPr>
                <w:del w:id="2140" w:author="Author"/>
                <w:lang w:val="en-GB"/>
              </w:rPr>
            </w:pPr>
            <w:del w:id="2141" w:author="Author">
              <w:r w:rsidRPr="00711388" w:rsidDel="008279BE">
                <w:rPr>
                  <w:lang w:val="en-GB"/>
                </w:rPr>
                <w:delText>The aggregated amount of the sum insured, on a gross basis and using the reporting currency, of all the individual underwriting risks, whose sum insured falls within the start amount and end amount of the applicable bracket.</w:delText>
              </w:r>
            </w:del>
          </w:p>
        </w:tc>
      </w:tr>
      <w:tr w:rsidR="00872AFE" w:rsidRPr="00711388" w:rsidDel="008279BE" w14:paraId="19D5DEDC" w14:textId="4D4F01D5" w:rsidTr="00567869">
        <w:trPr>
          <w:del w:id="2142" w:author="Author"/>
        </w:trPr>
        <w:tc>
          <w:tcPr>
            <w:tcW w:w="2322" w:type="dxa"/>
            <w:tcBorders>
              <w:top w:val="single" w:sz="2" w:space="0" w:color="auto"/>
              <w:left w:val="single" w:sz="2" w:space="0" w:color="auto"/>
              <w:bottom w:val="single" w:sz="2" w:space="0" w:color="auto"/>
              <w:right w:val="single" w:sz="2" w:space="0" w:color="auto"/>
            </w:tcBorders>
          </w:tcPr>
          <w:p w14:paraId="63BCBA89" w14:textId="2F27A917" w:rsidR="00872AFE" w:rsidRPr="00711388" w:rsidDel="008279BE" w:rsidRDefault="00872AFE" w:rsidP="00567869">
            <w:pPr>
              <w:pStyle w:val="NormalLeft"/>
              <w:rPr>
                <w:del w:id="2143" w:author="Author"/>
                <w:lang w:val="en-GB"/>
              </w:rPr>
            </w:pPr>
            <w:del w:id="2144" w:author="Author">
              <w:r w:rsidRPr="00711388" w:rsidDel="008279BE">
                <w:rPr>
                  <w:lang w:val="en-GB"/>
                </w:rPr>
                <w:delText>C0050/R0220</w:delText>
              </w:r>
            </w:del>
          </w:p>
        </w:tc>
        <w:tc>
          <w:tcPr>
            <w:tcW w:w="1207" w:type="dxa"/>
            <w:tcBorders>
              <w:top w:val="single" w:sz="2" w:space="0" w:color="auto"/>
              <w:left w:val="single" w:sz="2" w:space="0" w:color="auto"/>
              <w:bottom w:val="single" w:sz="2" w:space="0" w:color="auto"/>
              <w:right w:val="single" w:sz="2" w:space="0" w:color="auto"/>
            </w:tcBorders>
          </w:tcPr>
          <w:p w14:paraId="5A4D0D4F" w14:textId="44E5064D" w:rsidR="00872AFE" w:rsidRPr="00711388" w:rsidDel="008279BE" w:rsidRDefault="00872AFE" w:rsidP="00567869">
            <w:pPr>
              <w:pStyle w:val="NormalLeft"/>
              <w:rPr>
                <w:del w:id="2145" w:author="Author"/>
                <w:lang w:val="en-GB"/>
              </w:rPr>
            </w:pPr>
            <w:del w:id="2146" w:author="Author">
              <w:r w:rsidRPr="00711388" w:rsidDel="008279BE">
                <w:rPr>
                  <w:lang w:val="en-GB"/>
                </w:rPr>
                <w:delText xml:space="preserve">Total sum insured </w:delText>
              </w:r>
            </w:del>
            <w:r w:rsidR="00845F43" w:rsidRPr="00711388">
              <w:rPr>
                <w:lang w:val="en-GB"/>
              </w:rPr>
              <w:t>-</w:t>
            </w:r>
            <w:del w:id="2147" w:author="Author">
              <w:r w:rsidRPr="00711388" w:rsidDel="008279BE">
                <w:rPr>
                  <w:lang w:val="en-GB"/>
                </w:rPr>
                <w:delText xml:space="preserve"> Total</w:delText>
              </w:r>
            </w:del>
          </w:p>
        </w:tc>
        <w:tc>
          <w:tcPr>
            <w:tcW w:w="5757" w:type="dxa"/>
            <w:tcBorders>
              <w:top w:val="single" w:sz="2" w:space="0" w:color="auto"/>
              <w:left w:val="single" w:sz="2" w:space="0" w:color="auto"/>
              <w:bottom w:val="single" w:sz="2" w:space="0" w:color="auto"/>
              <w:right w:val="single" w:sz="2" w:space="0" w:color="auto"/>
            </w:tcBorders>
          </w:tcPr>
          <w:p w14:paraId="59046CFC" w14:textId="1C964E85" w:rsidR="00872AFE" w:rsidRPr="00711388" w:rsidDel="008279BE" w:rsidRDefault="00872AFE" w:rsidP="00567869">
            <w:pPr>
              <w:pStyle w:val="NormalLeft"/>
              <w:rPr>
                <w:del w:id="2148" w:author="Author"/>
                <w:lang w:val="en-GB"/>
              </w:rPr>
            </w:pPr>
            <w:del w:id="2149" w:author="Author">
              <w:r w:rsidRPr="00711388" w:rsidDel="008279BE">
                <w:rPr>
                  <w:lang w:val="en-GB"/>
                </w:rPr>
                <w:delText>Total of the aggregated amounts of the sum insured, on a gross basis and using the reporting currency, of all the individual underwriting risks reported in all brackets.</w:delText>
              </w:r>
            </w:del>
          </w:p>
        </w:tc>
      </w:tr>
      <w:tr w:rsidR="00872AFE" w:rsidRPr="00711388" w:rsidDel="008279BE" w14:paraId="4C1F0775" w14:textId="4937811F" w:rsidTr="00567869">
        <w:trPr>
          <w:del w:id="2150" w:author="Author"/>
        </w:trPr>
        <w:tc>
          <w:tcPr>
            <w:tcW w:w="2322" w:type="dxa"/>
            <w:tcBorders>
              <w:top w:val="single" w:sz="2" w:space="0" w:color="auto"/>
              <w:left w:val="single" w:sz="2" w:space="0" w:color="auto"/>
              <w:bottom w:val="single" w:sz="2" w:space="0" w:color="auto"/>
              <w:right w:val="single" w:sz="2" w:space="0" w:color="auto"/>
            </w:tcBorders>
          </w:tcPr>
          <w:p w14:paraId="3CD35332" w14:textId="68B89680" w:rsidR="00872AFE" w:rsidRPr="00711388" w:rsidDel="008279BE" w:rsidRDefault="00872AFE" w:rsidP="00567869">
            <w:pPr>
              <w:pStyle w:val="NormalLeft"/>
              <w:rPr>
                <w:del w:id="2151" w:author="Author"/>
                <w:lang w:val="en-GB"/>
              </w:rPr>
            </w:pPr>
            <w:del w:id="2152" w:author="Author">
              <w:r w:rsidRPr="00711388" w:rsidDel="008279BE">
                <w:rPr>
                  <w:lang w:val="en-GB"/>
                </w:rPr>
                <w:delText>C0060/R0010</w:delText>
              </w:r>
            </w:del>
            <w:r w:rsidR="00711388" w:rsidRPr="00711388">
              <w:rPr>
                <w:lang w:val="en-GB"/>
              </w:rPr>
              <w:t>-</w:t>
            </w:r>
            <w:del w:id="2153" w:author="Author">
              <w:r w:rsidRPr="00711388" w:rsidDel="008279BE">
                <w:rPr>
                  <w:lang w:val="en-GB"/>
                </w:rPr>
                <w:delText>R0210</w:delText>
              </w:r>
            </w:del>
          </w:p>
        </w:tc>
        <w:tc>
          <w:tcPr>
            <w:tcW w:w="1207" w:type="dxa"/>
            <w:tcBorders>
              <w:top w:val="single" w:sz="2" w:space="0" w:color="auto"/>
              <w:left w:val="single" w:sz="2" w:space="0" w:color="auto"/>
              <w:bottom w:val="single" w:sz="2" w:space="0" w:color="auto"/>
              <w:right w:val="single" w:sz="2" w:space="0" w:color="auto"/>
            </w:tcBorders>
          </w:tcPr>
          <w:p w14:paraId="122B84A0" w14:textId="6292E3BE" w:rsidR="00872AFE" w:rsidRPr="00711388" w:rsidDel="008279BE" w:rsidRDefault="00872AFE" w:rsidP="00567869">
            <w:pPr>
              <w:pStyle w:val="NormalLeft"/>
              <w:rPr>
                <w:del w:id="2154" w:author="Author"/>
                <w:lang w:val="en-GB"/>
              </w:rPr>
            </w:pPr>
            <w:del w:id="2155" w:author="Author">
              <w:r w:rsidRPr="00711388" w:rsidDel="008279BE">
                <w:rPr>
                  <w:lang w:val="en-GB"/>
                </w:rPr>
                <w:delText>Total annual written premium</w:delText>
              </w:r>
            </w:del>
          </w:p>
        </w:tc>
        <w:tc>
          <w:tcPr>
            <w:tcW w:w="5757" w:type="dxa"/>
            <w:tcBorders>
              <w:top w:val="single" w:sz="2" w:space="0" w:color="auto"/>
              <w:left w:val="single" w:sz="2" w:space="0" w:color="auto"/>
              <w:bottom w:val="single" w:sz="2" w:space="0" w:color="auto"/>
              <w:right w:val="single" w:sz="2" w:space="0" w:color="auto"/>
            </w:tcBorders>
          </w:tcPr>
          <w:p w14:paraId="2A8BB156" w14:textId="527E0FF8" w:rsidR="00872AFE" w:rsidRPr="00711388" w:rsidDel="008279BE" w:rsidRDefault="00872AFE" w:rsidP="00567869">
            <w:pPr>
              <w:pStyle w:val="NormalLeft"/>
              <w:rPr>
                <w:del w:id="2156" w:author="Author"/>
                <w:lang w:val="en-GB"/>
              </w:rPr>
            </w:pPr>
            <w:del w:id="2157" w:author="Author">
              <w:r w:rsidRPr="00711388" w:rsidDel="008279BE">
                <w:rPr>
                  <w:lang w:val="en-GB"/>
                </w:rPr>
                <w:delText>The aggregated amount of the written premium as defined in Article 1(11) of Delegated Regulation (EU) 2015/35of the underlying underwriting risks.</w:delText>
              </w:r>
            </w:del>
          </w:p>
        </w:tc>
      </w:tr>
      <w:tr w:rsidR="00872AFE" w:rsidRPr="00711388" w:rsidDel="008279BE" w14:paraId="1FDC8AEE" w14:textId="1EA844CC" w:rsidTr="00567869">
        <w:trPr>
          <w:del w:id="2158" w:author="Author"/>
        </w:trPr>
        <w:tc>
          <w:tcPr>
            <w:tcW w:w="2322" w:type="dxa"/>
            <w:tcBorders>
              <w:top w:val="single" w:sz="2" w:space="0" w:color="auto"/>
              <w:left w:val="single" w:sz="2" w:space="0" w:color="auto"/>
              <w:bottom w:val="single" w:sz="2" w:space="0" w:color="auto"/>
              <w:right w:val="single" w:sz="2" w:space="0" w:color="auto"/>
            </w:tcBorders>
          </w:tcPr>
          <w:p w14:paraId="5D6DFDD3" w14:textId="41E8A2A8" w:rsidR="00872AFE" w:rsidRPr="00711388" w:rsidDel="008279BE" w:rsidRDefault="00872AFE" w:rsidP="00567869">
            <w:pPr>
              <w:pStyle w:val="NormalLeft"/>
              <w:rPr>
                <w:del w:id="2159" w:author="Author"/>
                <w:lang w:val="en-GB"/>
              </w:rPr>
            </w:pPr>
            <w:del w:id="2160" w:author="Author">
              <w:r w:rsidRPr="00711388" w:rsidDel="008279BE">
                <w:rPr>
                  <w:lang w:val="en-GB"/>
                </w:rPr>
                <w:delText>C0060/R0220</w:delText>
              </w:r>
            </w:del>
          </w:p>
        </w:tc>
        <w:tc>
          <w:tcPr>
            <w:tcW w:w="1207" w:type="dxa"/>
            <w:tcBorders>
              <w:top w:val="single" w:sz="2" w:space="0" w:color="auto"/>
              <w:left w:val="single" w:sz="2" w:space="0" w:color="auto"/>
              <w:bottom w:val="single" w:sz="2" w:space="0" w:color="auto"/>
              <w:right w:val="single" w:sz="2" w:space="0" w:color="auto"/>
            </w:tcBorders>
          </w:tcPr>
          <w:p w14:paraId="5FAF7E30" w14:textId="379AFA03" w:rsidR="00872AFE" w:rsidRPr="00711388" w:rsidDel="008279BE" w:rsidRDefault="00872AFE" w:rsidP="00567869">
            <w:pPr>
              <w:pStyle w:val="NormalLeft"/>
              <w:rPr>
                <w:del w:id="2161" w:author="Author"/>
                <w:lang w:val="en-GB"/>
              </w:rPr>
            </w:pPr>
            <w:del w:id="2162" w:author="Author">
              <w:r w:rsidRPr="00711388" w:rsidDel="008279BE">
                <w:rPr>
                  <w:lang w:val="en-GB"/>
                </w:rPr>
                <w:delText xml:space="preserve">Total annual written premium </w:delText>
              </w:r>
            </w:del>
            <w:r w:rsidR="00845F43" w:rsidRPr="00711388">
              <w:rPr>
                <w:lang w:val="en-GB"/>
              </w:rPr>
              <w:t>-</w:t>
            </w:r>
            <w:del w:id="2163" w:author="Author">
              <w:r w:rsidRPr="00711388" w:rsidDel="008279BE">
                <w:rPr>
                  <w:lang w:val="en-GB"/>
                </w:rPr>
                <w:delText xml:space="preserve"> Total</w:delText>
              </w:r>
            </w:del>
          </w:p>
        </w:tc>
        <w:tc>
          <w:tcPr>
            <w:tcW w:w="5757" w:type="dxa"/>
            <w:tcBorders>
              <w:top w:val="single" w:sz="2" w:space="0" w:color="auto"/>
              <w:left w:val="single" w:sz="2" w:space="0" w:color="auto"/>
              <w:bottom w:val="single" w:sz="2" w:space="0" w:color="auto"/>
              <w:right w:val="single" w:sz="2" w:space="0" w:color="auto"/>
            </w:tcBorders>
          </w:tcPr>
          <w:p w14:paraId="6A88DEE9" w14:textId="075D3AE0" w:rsidR="00872AFE" w:rsidRPr="00711388" w:rsidDel="008279BE" w:rsidRDefault="00872AFE" w:rsidP="00567869">
            <w:pPr>
              <w:pStyle w:val="NormalLeft"/>
              <w:rPr>
                <w:del w:id="2164" w:author="Author"/>
                <w:lang w:val="en-GB"/>
              </w:rPr>
            </w:pPr>
            <w:del w:id="2165" w:author="Author">
              <w:r w:rsidRPr="00711388" w:rsidDel="008279BE">
                <w:rPr>
                  <w:lang w:val="en-GB"/>
                </w:rPr>
                <w:delText>Total of the aggregated amounts of the annual written premium reported in all brackets.</w:delText>
              </w:r>
            </w:del>
          </w:p>
        </w:tc>
      </w:tr>
    </w:tbl>
    <w:p w14:paraId="6ACA90B8" w14:textId="3863FA09" w:rsidR="00872AFE" w:rsidRPr="00711388" w:rsidDel="008279BE" w:rsidRDefault="00872AFE" w:rsidP="00872AFE">
      <w:pPr>
        <w:rPr>
          <w:del w:id="2166" w:author="Author"/>
          <w:lang w:val="en-GB"/>
        </w:rPr>
      </w:pPr>
    </w:p>
    <w:p w14:paraId="781ECEE3" w14:textId="02175BEE" w:rsidR="00872AFE" w:rsidRPr="00711388" w:rsidRDefault="00872AFE" w:rsidP="00872AFE">
      <w:pPr>
        <w:pStyle w:val="ManualHeading2"/>
        <w:ind w:left="851" w:hanging="851"/>
        <w:rPr>
          <w:lang w:val="en-GB"/>
        </w:rPr>
      </w:pPr>
      <w:r w:rsidRPr="00711388">
        <w:rPr>
          <w:i/>
          <w:lang w:val="en-GB"/>
        </w:rPr>
        <w:lastRenderedPageBreak/>
        <w:t xml:space="preserve">S.22.01 </w:t>
      </w:r>
      <w:r w:rsidR="00845F43" w:rsidRPr="00711388">
        <w:rPr>
          <w:i/>
          <w:lang w:val="en-GB"/>
        </w:rPr>
        <w:t>-</w:t>
      </w:r>
      <w:r w:rsidRPr="00711388">
        <w:rPr>
          <w:i/>
          <w:lang w:val="en-GB"/>
        </w:rPr>
        <w:t xml:space="preserve"> Impact of long term guarantees measures and transitionals</w:t>
      </w:r>
    </w:p>
    <w:p w14:paraId="50F3D7F8" w14:textId="77777777" w:rsidR="00872AFE" w:rsidRPr="00711388" w:rsidRDefault="00872AFE" w:rsidP="00872AFE">
      <w:pPr>
        <w:rPr>
          <w:lang w:val="en-GB"/>
        </w:rPr>
      </w:pPr>
      <w:r w:rsidRPr="00711388">
        <w:rPr>
          <w:i/>
          <w:lang w:val="en-GB"/>
        </w:rPr>
        <w:t>General comments:</w:t>
      </w:r>
    </w:p>
    <w:p w14:paraId="35B12886" w14:textId="77777777" w:rsidR="00872AFE" w:rsidRPr="00711388" w:rsidRDefault="00872AFE" w:rsidP="00872AFE">
      <w:pPr>
        <w:rPr>
          <w:lang w:val="en-GB"/>
        </w:rPr>
      </w:pPr>
      <w:r w:rsidRPr="00711388">
        <w:rPr>
          <w:lang w:val="en-GB"/>
        </w:rPr>
        <w:t>This section relates to annual submission of information for individual entities.</w:t>
      </w:r>
    </w:p>
    <w:p w14:paraId="5D4A7E69" w14:textId="5045397A" w:rsidR="003D4CD1" w:rsidRPr="00711388" w:rsidRDefault="00872AFE" w:rsidP="00872AFE">
      <w:pPr>
        <w:rPr>
          <w:ins w:id="2167" w:author="Author"/>
          <w:lang w:val="en-GB"/>
        </w:rPr>
      </w:pPr>
      <w:r w:rsidRPr="00711388">
        <w:rPr>
          <w:lang w:val="en-GB"/>
        </w:rPr>
        <w:t xml:space="preserve">This template is relevant when at least one long term guarantee </w:t>
      </w:r>
      <w:ins w:id="2168" w:author="Author">
        <w:r w:rsidR="005D45B6" w:rsidRPr="00711388">
          <w:rPr>
            <w:lang w:val="en-GB"/>
          </w:rPr>
          <w:t xml:space="preserve">(LTG) </w:t>
        </w:r>
      </w:ins>
      <w:r w:rsidRPr="00711388">
        <w:rPr>
          <w:lang w:val="en-GB"/>
        </w:rPr>
        <w:t xml:space="preserve">measure or transitional </w:t>
      </w:r>
      <w:commentRangeStart w:id="2169"/>
      <w:ins w:id="2170" w:author="Author">
        <w:r w:rsidR="00CA3693" w:rsidRPr="00711388">
          <w:rPr>
            <w:lang w:val="en-GB"/>
          </w:rPr>
          <w:t>measure</w:t>
        </w:r>
        <w:commentRangeEnd w:id="2169"/>
        <w:r w:rsidR="00482F9F" w:rsidRPr="00711388">
          <w:rPr>
            <w:rStyle w:val="CommentReference"/>
            <w:lang w:val="en-GB"/>
          </w:rPr>
          <w:commentReference w:id="2169"/>
        </w:r>
        <w:r w:rsidR="00CA3693" w:rsidRPr="00711388">
          <w:rPr>
            <w:lang w:val="en-GB"/>
          </w:rPr>
          <w:t xml:space="preserve"> set out in Articles 77a</w:t>
        </w:r>
        <w:r w:rsidR="001D01B8">
          <w:rPr>
            <w:lang w:val="en-GB"/>
          </w:rPr>
          <w:t xml:space="preserve"> </w:t>
        </w:r>
        <w:r w:rsidR="00CA3693" w:rsidRPr="00711388">
          <w:rPr>
            <w:lang w:val="en-GB"/>
          </w:rPr>
          <w:t xml:space="preserve">(2), Articles 308c and 308d or, where relevant, Article 111(1), second subparagraph of Directive 2009/138/EC </w:t>
        </w:r>
      </w:ins>
      <w:r w:rsidRPr="00711388">
        <w:rPr>
          <w:lang w:val="en-GB"/>
        </w:rPr>
        <w:t>is used by the undertaking.</w:t>
      </w:r>
    </w:p>
    <w:p w14:paraId="686C77F1" w14:textId="15EDEF07" w:rsidR="00872AFE" w:rsidRPr="00711388" w:rsidRDefault="003D4CD1" w:rsidP="00872AFE">
      <w:pPr>
        <w:rPr>
          <w:ins w:id="2171" w:author="Author"/>
          <w:lang w:val="en-GB"/>
        </w:rPr>
      </w:pPr>
      <w:ins w:id="2172" w:author="Author">
        <w:r w:rsidRPr="00711388">
          <w:rPr>
            <w:lang w:val="en-GB"/>
          </w:rPr>
          <w:t xml:space="preserve">Please note te following with respect to the phasing-in mechanism </w:t>
        </w:r>
        <w:r w:rsidR="00852BCB" w:rsidRPr="00711388">
          <w:rPr>
            <w:lang w:val="en-GB"/>
          </w:rPr>
          <w:t>for extrapolation set out in Article 77a</w:t>
        </w:r>
        <w:r w:rsidR="001D01B8">
          <w:rPr>
            <w:lang w:val="en-GB"/>
          </w:rPr>
          <w:t xml:space="preserve"> </w:t>
        </w:r>
        <w:r w:rsidR="00852BCB" w:rsidRPr="00711388">
          <w:rPr>
            <w:lang w:val="en-GB"/>
          </w:rPr>
          <w:t xml:space="preserve">(2) of Directive 2009/138/EC: </w:t>
        </w:r>
        <w:r w:rsidR="002335CD" w:rsidRPr="00711388">
          <w:rPr>
            <w:lang w:val="en-GB"/>
          </w:rPr>
          <w:t xml:space="preserve">According to </w:t>
        </w:r>
        <w:r w:rsidR="00852BCB" w:rsidRPr="00711388">
          <w:rPr>
            <w:lang w:val="en-GB"/>
          </w:rPr>
          <w:t xml:space="preserve">Article 51(8) of this Directive </w:t>
        </w:r>
        <w:r w:rsidR="002335CD" w:rsidRPr="00711388">
          <w:rPr>
            <w:lang w:val="en-GB"/>
          </w:rPr>
          <w:t xml:space="preserve">there is no requirement to disclose the impact for a certain currency, if one of two conditions is satisfied. </w:t>
        </w:r>
        <w:r w:rsidR="00540CA5" w:rsidRPr="00711388">
          <w:rPr>
            <w:lang w:val="en-GB"/>
          </w:rPr>
          <w:t>To not circumvent this proportionality measure, it is applied also to supervi</w:t>
        </w:r>
        <w:r w:rsidR="00256754" w:rsidRPr="00711388">
          <w:rPr>
            <w:lang w:val="en-GB"/>
          </w:rPr>
          <w:t>s</w:t>
        </w:r>
        <w:r w:rsidR="00540CA5" w:rsidRPr="00711388">
          <w:rPr>
            <w:lang w:val="en-GB"/>
          </w:rPr>
          <w:t>o</w:t>
        </w:r>
        <w:r w:rsidR="00256754" w:rsidRPr="00711388">
          <w:rPr>
            <w:lang w:val="en-GB"/>
          </w:rPr>
          <w:t>r</w:t>
        </w:r>
        <w:r w:rsidR="00540CA5" w:rsidRPr="00711388">
          <w:rPr>
            <w:lang w:val="en-GB"/>
          </w:rPr>
          <w:t>y reporting. Please also note the following implication:</w:t>
        </w:r>
        <w:r w:rsidR="009B3BFD" w:rsidRPr="00711388">
          <w:rPr>
            <w:lang w:val="en-GB"/>
          </w:rPr>
          <w:t xml:space="preserve"> Where the undertaking uses only the phasing-in for extrapolation set out in Article 77a</w:t>
        </w:r>
        <w:r w:rsidR="001D01B8">
          <w:rPr>
            <w:lang w:val="en-GB"/>
          </w:rPr>
          <w:t xml:space="preserve"> </w:t>
        </w:r>
        <w:r w:rsidR="009B3BFD" w:rsidRPr="00711388">
          <w:rPr>
            <w:lang w:val="en-GB"/>
          </w:rPr>
          <w:t>(2) of Directive 2009/138/EC, the template is only relevant where at least for one currency, both conditions set out in Article 51(8) points (i) and (ii) of the Directive are not satisfied.</w:t>
        </w:r>
      </w:ins>
    </w:p>
    <w:p w14:paraId="24423B88" w14:textId="3AFE13E9" w:rsidR="00872AFE" w:rsidRPr="00711388" w:rsidRDefault="00872AFE" w:rsidP="00872AFE">
      <w:pPr>
        <w:rPr>
          <w:lang w:val="en-GB"/>
        </w:rPr>
      </w:pPr>
      <w:r w:rsidRPr="00711388">
        <w:rPr>
          <w:lang w:val="en-GB"/>
        </w:rPr>
        <w:t xml:space="preserve">This template shall reflect the impact on the financial positions when no transitional </w:t>
      </w:r>
      <w:ins w:id="2173" w:author="Author">
        <w:r w:rsidR="003D4CD1" w:rsidRPr="00711388">
          <w:rPr>
            <w:lang w:val="en-GB"/>
          </w:rPr>
          <w:t xml:space="preserve">measure </w:t>
        </w:r>
      </w:ins>
      <w:r w:rsidRPr="00711388">
        <w:rPr>
          <w:lang w:val="en-GB"/>
        </w:rPr>
        <w:t xml:space="preserve">is used and each LTG </w:t>
      </w:r>
      <w:del w:id="2174" w:author="Author">
        <w:r w:rsidRPr="00711388">
          <w:rPr>
            <w:lang w:val="en-GB"/>
          </w:rPr>
          <w:delText>measures or transitional</w:delText>
        </w:r>
      </w:del>
      <w:ins w:id="2175" w:author="Author">
        <w:r w:rsidRPr="00711388">
          <w:rPr>
            <w:lang w:val="en-GB"/>
          </w:rPr>
          <w:t>measure</w:t>
        </w:r>
      </w:ins>
      <w:r w:rsidRPr="00711388">
        <w:rPr>
          <w:lang w:val="en-GB"/>
        </w:rPr>
        <w:t xml:space="preserve"> is set to zero. For that purpose, a cumulative step</w:t>
      </w:r>
      <w:r w:rsidR="00711388" w:rsidRPr="00711388">
        <w:rPr>
          <w:lang w:val="en-GB"/>
        </w:rPr>
        <w:t>-</w:t>
      </w:r>
      <w:r w:rsidRPr="00711388">
        <w:rPr>
          <w:lang w:val="en-GB"/>
        </w:rPr>
        <w:t>by</w:t>
      </w:r>
      <w:r w:rsidR="00711388" w:rsidRPr="00711388">
        <w:rPr>
          <w:lang w:val="en-GB"/>
        </w:rPr>
        <w:t>-</w:t>
      </w:r>
      <w:r w:rsidRPr="00711388">
        <w:rPr>
          <w:lang w:val="en-GB"/>
        </w:rPr>
        <w:t>step approach shall be followed taking out each transitional and LTG measure one by one and without recalculating the impact of the remaining measures after each step.</w:t>
      </w:r>
      <w:del w:id="2176" w:author="Author">
        <w:r w:rsidRPr="00711388" w:rsidDel="003323F0">
          <w:rPr>
            <w:lang w:val="en-GB"/>
          </w:rPr>
          <w:delText xml:space="preserve">  </w:delText>
        </w:r>
      </w:del>
      <w:ins w:id="2177" w:author="Author">
        <w:r w:rsidR="003323F0">
          <w:rPr>
            <w:lang w:val="en-GB"/>
          </w:rPr>
          <w:t xml:space="preserve"> </w:t>
        </w:r>
      </w:ins>
    </w:p>
    <w:p w14:paraId="1BF2A83A" w14:textId="77777777" w:rsidR="00872AFE" w:rsidRPr="00711388" w:rsidRDefault="00872AFE" w:rsidP="00872AFE">
      <w:pPr>
        <w:rPr>
          <w:lang w:val="en-GB"/>
        </w:rPr>
      </w:pPr>
      <w:r w:rsidRPr="00711388">
        <w:rPr>
          <w:lang w:val="en-GB"/>
        </w:rPr>
        <w:t>The impacts need to be reported positive if they increase the amount of the item being reported and negative if they decrease the amount of the item (e.g. if amount of SCR increases or if amount of Own Funds increases then positive values shall be reported).</w:t>
      </w:r>
    </w:p>
    <w:tbl>
      <w:tblPr>
        <w:tblW w:w="8928" w:type="dxa"/>
        <w:tblLayout w:type="fixed"/>
        <w:tblLook w:val="0000" w:firstRow="0" w:lastRow="0" w:firstColumn="0" w:lastColumn="0" w:noHBand="0" w:noVBand="0"/>
        <w:tblPrChange w:id="2178" w:author="Author">
          <w:tblPr>
            <w:tblW w:w="9286" w:type="dxa"/>
            <w:tblLayout w:type="fixed"/>
            <w:tblLook w:val="0000" w:firstRow="0" w:lastRow="0" w:firstColumn="0" w:lastColumn="0" w:noHBand="0" w:noVBand="0"/>
          </w:tblPr>
        </w:tblPrChange>
      </w:tblPr>
      <w:tblGrid>
        <w:gridCol w:w="1635"/>
        <w:gridCol w:w="1817"/>
        <w:gridCol w:w="5476"/>
        <w:tblGridChange w:id="2179">
          <w:tblGrid>
            <w:gridCol w:w="1635"/>
            <w:gridCol w:w="18"/>
            <w:gridCol w:w="1799"/>
            <w:gridCol w:w="38"/>
            <w:gridCol w:w="5438"/>
            <w:gridCol w:w="248"/>
          </w:tblGrid>
        </w:tblGridChange>
      </w:tblGrid>
      <w:tr w:rsidR="00872AFE" w:rsidRPr="00711388" w14:paraId="3059EE2B" w14:textId="77777777" w:rsidTr="00E50019">
        <w:trPr>
          <w:trPrChange w:id="2180"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181"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472C680D" w14:textId="77777777" w:rsidR="00872AFE" w:rsidRPr="00711388" w:rsidRDefault="00872AFE" w:rsidP="00567869">
            <w:pPr>
              <w:adjustRightInd w:val="0"/>
              <w:spacing w:before="0" w:after="0"/>
              <w:jc w:val="left"/>
              <w:rPr>
                <w:lang w:val="en-GB"/>
              </w:rPr>
            </w:pPr>
          </w:p>
        </w:tc>
        <w:tc>
          <w:tcPr>
            <w:tcW w:w="1817" w:type="dxa"/>
            <w:tcBorders>
              <w:top w:val="single" w:sz="2" w:space="0" w:color="auto"/>
              <w:left w:val="single" w:sz="2" w:space="0" w:color="auto"/>
              <w:bottom w:val="single" w:sz="2" w:space="0" w:color="auto"/>
              <w:right w:val="single" w:sz="2" w:space="0" w:color="auto"/>
            </w:tcBorders>
            <w:tcPrChange w:id="2182"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0DA0904B" w14:textId="77777777" w:rsidR="00872AFE" w:rsidRPr="00711388" w:rsidRDefault="00872AFE" w:rsidP="00567869">
            <w:pPr>
              <w:pStyle w:val="NormalCentered"/>
              <w:rPr>
                <w:lang w:val="en-GB"/>
              </w:rPr>
            </w:pPr>
            <w:commentRangeStart w:id="2183"/>
            <w:r w:rsidRPr="00711388">
              <w:rPr>
                <w:lang w:val="en-GB"/>
              </w:rPr>
              <w:t>ITEM</w:t>
            </w:r>
            <w:commentRangeEnd w:id="2183"/>
            <w:r w:rsidR="00482F9F" w:rsidRPr="00711388">
              <w:rPr>
                <w:rStyle w:val="CommentReference"/>
                <w:lang w:val="en-GB"/>
              </w:rPr>
              <w:commentReference w:id="2183"/>
            </w:r>
          </w:p>
        </w:tc>
        <w:tc>
          <w:tcPr>
            <w:tcW w:w="5476" w:type="dxa"/>
            <w:tcBorders>
              <w:top w:val="single" w:sz="2" w:space="0" w:color="auto"/>
              <w:left w:val="single" w:sz="2" w:space="0" w:color="auto"/>
              <w:bottom w:val="single" w:sz="2" w:space="0" w:color="auto"/>
              <w:right w:val="single" w:sz="2" w:space="0" w:color="auto"/>
            </w:tcBorders>
            <w:tcPrChange w:id="2184"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63CC515B" w14:textId="77777777" w:rsidR="00872AFE" w:rsidRPr="00711388" w:rsidRDefault="00872AFE" w:rsidP="00567869">
            <w:pPr>
              <w:pStyle w:val="NormalCentered"/>
              <w:rPr>
                <w:lang w:val="en-GB"/>
              </w:rPr>
            </w:pPr>
            <w:r w:rsidRPr="00711388">
              <w:rPr>
                <w:lang w:val="en-GB"/>
              </w:rPr>
              <w:t>INSTRUCTIONS</w:t>
            </w:r>
          </w:p>
        </w:tc>
      </w:tr>
      <w:tr w:rsidR="00872AFE" w:rsidRPr="00711388" w14:paraId="0067C182" w14:textId="77777777" w:rsidTr="00E50019">
        <w:trPr>
          <w:trPrChange w:id="2185"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186"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0512C6DC" w14:textId="77777777" w:rsidR="00872AFE" w:rsidRPr="00711388" w:rsidRDefault="00872AFE" w:rsidP="00567869">
            <w:pPr>
              <w:pStyle w:val="NormalLeft"/>
              <w:rPr>
                <w:lang w:val="en-GB"/>
              </w:rPr>
            </w:pPr>
            <w:r w:rsidRPr="00711388">
              <w:rPr>
                <w:lang w:val="en-GB"/>
              </w:rPr>
              <w:t>C0010/R0010</w:t>
            </w:r>
          </w:p>
        </w:tc>
        <w:tc>
          <w:tcPr>
            <w:tcW w:w="1817" w:type="dxa"/>
            <w:tcBorders>
              <w:top w:val="single" w:sz="2" w:space="0" w:color="auto"/>
              <w:left w:val="single" w:sz="2" w:space="0" w:color="auto"/>
              <w:bottom w:val="single" w:sz="2" w:space="0" w:color="auto"/>
              <w:right w:val="single" w:sz="2" w:space="0" w:color="auto"/>
            </w:tcBorders>
            <w:tcPrChange w:id="2187"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3C63943A" w14:textId="701ECFFB" w:rsidR="00872AFE" w:rsidRPr="00711388" w:rsidRDefault="00872AFE" w:rsidP="00567869">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188"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533A58A6" w14:textId="64B37480" w:rsidR="00872AFE" w:rsidRPr="00711388" w:rsidRDefault="00872AFE" w:rsidP="00A745EA">
            <w:pPr>
              <w:pStyle w:val="NormalLeft"/>
              <w:rPr>
                <w:lang w:val="en-GB"/>
              </w:rPr>
            </w:pPr>
            <w:r w:rsidRPr="00711388">
              <w:rPr>
                <w:lang w:val="en-GB"/>
              </w:rPr>
              <w:t>Total amount of gross technical provisions including</w:t>
            </w:r>
            <w:ins w:id="2189" w:author="Author">
              <w:r w:rsidR="00A745EA" w:rsidRPr="00711388">
                <w:rPr>
                  <w:lang w:val="en-GB"/>
                </w:rPr>
                <w:t xml:space="preserve"> the adjustm</w:t>
              </w:r>
              <w:r w:rsidR="0014734A" w:rsidRPr="00711388">
                <w:rPr>
                  <w:lang w:val="en-GB"/>
                </w:rPr>
                <w:t>en</w:t>
              </w:r>
              <w:r w:rsidR="00A745EA" w:rsidRPr="00711388">
                <w:rPr>
                  <w:lang w:val="en-GB"/>
                </w:rPr>
                <w:t>ts due to all</w:t>
              </w:r>
            </w:ins>
            <w:r w:rsidRPr="00711388">
              <w:rPr>
                <w:lang w:val="en-GB"/>
              </w:rPr>
              <w:t xml:space="preserve"> </w:t>
            </w:r>
            <w:del w:id="2190" w:author="Author">
              <w:r w:rsidRPr="00711388" w:rsidDel="00A745EA">
                <w:rPr>
                  <w:lang w:val="en-GB"/>
                </w:rPr>
                <w:delText>long term guarantee</w:delText>
              </w:r>
            </w:del>
            <w:ins w:id="2191" w:author="Author">
              <w:r w:rsidR="00A745EA" w:rsidRPr="00711388">
                <w:rPr>
                  <w:lang w:val="en-GB"/>
                </w:rPr>
                <w:t>LTG</w:t>
              </w:r>
            </w:ins>
            <w:r w:rsidRPr="00711388">
              <w:rPr>
                <w:lang w:val="en-GB"/>
              </w:rPr>
              <w:t xml:space="preserve"> measures and transitional measures</w:t>
            </w:r>
            <w:ins w:id="2192" w:author="Author">
              <w:r w:rsidR="00A745EA" w:rsidRPr="00711388">
                <w:rPr>
                  <w:lang w:val="en-GB"/>
                </w:rPr>
                <w:t>.</w:t>
              </w:r>
            </w:ins>
          </w:p>
        </w:tc>
      </w:tr>
      <w:tr w:rsidR="003C6398" w:rsidRPr="00711388" w14:paraId="6E6DDEF6" w14:textId="77777777" w:rsidTr="00E50019">
        <w:trPr>
          <w:ins w:id="2193" w:author="Author"/>
          <w:trPrChange w:id="2194"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195"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2B817A11" w14:textId="7C3E4D45" w:rsidR="003C6398" w:rsidRPr="00711388" w:rsidRDefault="003C6398" w:rsidP="003C6398">
            <w:pPr>
              <w:pStyle w:val="NormalLeft"/>
              <w:rPr>
                <w:ins w:id="2196" w:author="Author"/>
                <w:lang w:val="en-GB"/>
              </w:rPr>
            </w:pPr>
            <w:ins w:id="2197" w:author="Author">
              <w:r w:rsidRPr="00711388">
                <w:rPr>
                  <w:lang w:val="en-GB"/>
                </w:rPr>
                <w:t>C0012/R0010</w:t>
              </w:r>
            </w:ins>
          </w:p>
        </w:tc>
        <w:tc>
          <w:tcPr>
            <w:tcW w:w="1817" w:type="dxa"/>
            <w:tcBorders>
              <w:top w:val="single" w:sz="2" w:space="0" w:color="auto"/>
              <w:left w:val="single" w:sz="2" w:space="0" w:color="auto"/>
              <w:bottom w:val="single" w:sz="2" w:space="0" w:color="auto"/>
              <w:right w:val="single" w:sz="2" w:space="0" w:color="auto"/>
            </w:tcBorders>
            <w:tcPrChange w:id="2198"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2134AC67" w14:textId="36D0634C" w:rsidR="003C6398" w:rsidRPr="00711388" w:rsidRDefault="003C6398" w:rsidP="003C6398">
            <w:pPr>
              <w:pStyle w:val="NormalLeft"/>
              <w:rPr>
                <w:ins w:id="2199" w:author="Author"/>
                <w:lang w:val="en-GB"/>
              </w:rPr>
            </w:pPr>
            <w:ins w:id="2200" w:author="Author">
              <w:r w:rsidRPr="00711388">
                <w:rPr>
                  <w:lang w:val="en-GB"/>
                </w:rPr>
                <w:t xml:space="preserve">Without phasing-in mechanism for extrapolation </w:t>
              </w:r>
            </w:ins>
            <w:r w:rsidR="00845F43" w:rsidRPr="00711388">
              <w:rPr>
                <w:lang w:val="en-GB"/>
              </w:rPr>
              <w:t>-</w:t>
            </w:r>
            <w:ins w:id="2201" w:author="Author">
              <w:r w:rsidRPr="00711388">
                <w:rPr>
                  <w:lang w:val="en-GB"/>
                </w:rPr>
                <w:t xml:space="preserve"> Technical Provisions</w:t>
              </w:r>
            </w:ins>
          </w:p>
        </w:tc>
        <w:tc>
          <w:tcPr>
            <w:tcW w:w="5476" w:type="dxa"/>
            <w:tcBorders>
              <w:top w:val="single" w:sz="2" w:space="0" w:color="auto"/>
              <w:left w:val="single" w:sz="2" w:space="0" w:color="auto"/>
              <w:bottom w:val="single" w:sz="2" w:space="0" w:color="auto"/>
              <w:right w:val="single" w:sz="2" w:space="0" w:color="auto"/>
            </w:tcBorders>
            <w:tcPrChange w:id="2202"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69041FEA" w14:textId="7C7FBA00" w:rsidR="003C6398" w:rsidRPr="00711388" w:rsidRDefault="003C6398" w:rsidP="003C6398">
            <w:pPr>
              <w:pStyle w:val="NormalLeft"/>
              <w:rPr>
                <w:ins w:id="2203" w:author="Author"/>
                <w:lang w:val="en-GB"/>
              </w:rPr>
            </w:pPr>
            <w:ins w:id="2204" w:author="Author">
              <w:r w:rsidRPr="00711388">
                <w:rPr>
                  <w:lang w:val="en-GB"/>
                </w:rPr>
                <w:t xml:space="preserve">Total amount of gross technical provisions without the adjustment due to phasing-in mechanism for extrapolation, but </w:t>
              </w:r>
              <w:r w:rsidR="00D02710" w:rsidRPr="00711388">
                <w:rPr>
                  <w:lang w:val="en-GB"/>
                </w:rPr>
                <w:t xml:space="preserve">as applicable </w:t>
              </w:r>
              <w:r w:rsidRPr="00711388">
                <w:rPr>
                  <w:lang w:val="en-GB"/>
                </w:rPr>
                <w:t>keeping adjustments due to the volatility adjustment</w:t>
              </w:r>
              <w:r w:rsidR="00C04335" w:rsidRPr="00711388">
                <w:rPr>
                  <w:lang w:val="en-GB"/>
                </w:rPr>
                <w:t xml:space="preserve">, </w:t>
              </w:r>
              <w:r w:rsidRPr="00711388">
                <w:rPr>
                  <w:lang w:val="en-GB"/>
                </w:rPr>
                <w:t>the matching adjustment</w:t>
              </w:r>
              <w:r w:rsidR="00C04335" w:rsidRPr="00711388">
                <w:rPr>
                  <w:lang w:val="en-GB"/>
                </w:rPr>
                <w:t>, the transitional deduction to technical provisions and the transitional adjustment to the relevant risk-free interest rate term structure</w:t>
              </w:r>
              <w:r w:rsidRPr="00711388">
                <w:rPr>
                  <w:lang w:val="en-GB"/>
                </w:rPr>
                <w:t>.</w:t>
              </w:r>
            </w:ins>
          </w:p>
          <w:p w14:paraId="7CC6B72B" w14:textId="4B0F93DA" w:rsidR="003C6398" w:rsidRPr="00711388" w:rsidRDefault="003C6398" w:rsidP="00CB7A9D">
            <w:pPr>
              <w:pStyle w:val="NormalLeft"/>
              <w:rPr>
                <w:ins w:id="2205" w:author="Author"/>
                <w:lang w:val="en-GB"/>
              </w:rPr>
            </w:pPr>
            <w:ins w:id="2206" w:author="Author">
              <w:r w:rsidRPr="00711388">
                <w:rPr>
                  <w:lang w:val="en-GB"/>
                </w:rPr>
                <w:t xml:space="preserve">If </w:t>
              </w:r>
              <w:r w:rsidR="00956418" w:rsidRPr="00711388">
                <w:rPr>
                  <w:lang w:val="en-GB"/>
                </w:rPr>
                <w:t xml:space="preserve">the </w:t>
              </w:r>
              <w:r w:rsidRPr="00711388">
                <w:rPr>
                  <w:lang w:val="en-GB"/>
                </w:rPr>
                <w:t>phasing-in mechanism for extrapolation is not applicable report the same amount as in C0010.</w:t>
              </w:r>
            </w:ins>
          </w:p>
        </w:tc>
      </w:tr>
      <w:tr w:rsidR="003C6398" w:rsidRPr="00711388" w14:paraId="76980BB7" w14:textId="77777777" w:rsidTr="00E50019">
        <w:trPr>
          <w:ins w:id="2207" w:author="Author"/>
          <w:trPrChange w:id="2208"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209"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7A937748" w14:textId="3C983FA7" w:rsidR="003C6398" w:rsidRPr="00711388" w:rsidRDefault="003C6398" w:rsidP="003C6398">
            <w:pPr>
              <w:pStyle w:val="NormalLeft"/>
              <w:rPr>
                <w:ins w:id="2210" w:author="Author"/>
                <w:lang w:val="en-GB"/>
              </w:rPr>
            </w:pPr>
            <w:ins w:id="2211" w:author="Author">
              <w:r w:rsidRPr="00711388">
                <w:rPr>
                  <w:lang w:val="en-GB"/>
                </w:rPr>
                <w:t>C0014/R0010</w:t>
              </w:r>
            </w:ins>
          </w:p>
        </w:tc>
        <w:tc>
          <w:tcPr>
            <w:tcW w:w="1817" w:type="dxa"/>
            <w:tcBorders>
              <w:top w:val="single" w:sz="2" w:space="0" w:color="auto"/>
              <w:left w:val="single" w:sz="2" w:space="0" w:color="auto"/>
              <w:bottom w:val="single" w:sz="2" w:space="0" w:color="auto"/>
              <w:right w:val="single" w:sz="2" w:space="0" w:color="auto"/>
            </w:tcBorders>
            <w:tcPrChange w:id="2212"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0653F0FB" w14:textId="404E9E5F" w:rsidR="003C6398" w:rsidRPr="00711388" w:rsidRDefault="003C6398" w:rsidP="003C6398">
            <w:pPr>
              <w:pStyle w:val="NormalLeft"/>
              <w:rPr>
                <w:ins w:id="2213" w:author="Author"/>
                <w:lang w:val="en-GB"/>
              </w:rPr>
            </w:pPr>
            <w:ins w:id="2214" w:author="Author">
              <w:r w:rsidRPr="00711388">
                <w:rPr>
                  <w:lang w:val="en-GB"/>
                </w:rPr>
                <w:t>Impact of phasing-in mechanism for extrapolation</w:t>
              </w:r>
              <w:del w:id="2215" w:author="Author">
                <w:r w:rsidRPr="00711388" w:rsidDel="003323F0">
                  <w:rPr>
                    <w:lang w:val="en-GB"/>
                  </w:rPr>
                  <w:delText xml:space="preserve">  </w:delText>
                </w:r>
              </w:del>
              <w:r w:rsidR="003323F0">
                <w:rPr>
                  <w:lang w:val="en-GB"/>
                </w:rPr>
                <w:t xml:space="preserve"> </w:t>
              </w:r>
            </w:ins>
            <w:r w:rsidR="00845F43" w:rsidRPr="00711388">
              <w:rPr>
                <w:lang w:val="en-GB"/>
              </w:rPr>
              <w:t>-</w:t>
            </w:r>
            <w:ins w:id="2216" w:author="Author">
              <w:r w:rsidRPr="00711388">
                <w:rPr>
                  <w:lang w:val="en-GB"/>
                </w:rPr>
                <w:t xml:space="preserve"> </w:t>
              </w:r>
              <w:r w:rsidRPr="00711388">
                <w:rPr>
                  <w:lang w:val="en-GB"/>
                </w:rPr>
                <w:lastRenderedPageBreak/>
                <w:t>Technical Provisions</w:t>
              </w:r>
            </w:ins>
          </w:p>
        </w:tc>
        <w:tc>
          <w:tcPr>
            <w:tcW w:w="5476" w:type="dxa"/>
            <w:tcBorders>
              <w:top w:val="single" w:sz="2" w:space="0" w:color="auto"/>
              <w:left w:val="single" w:sz="2" w:space="0" w:color="auto"/>
              <w:bottom w:val="single" w:sz="2" w:space="0" w:color="auto"/>
              <w:right w:val="single" w:sz="2" w:space="0" w:color="auto"/>
            </w:tcBorders>
            <w:tcPrChange w:id="2217"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139393DD" w14:textId="459C8BB3" w:rsidR="003C6398" w:rsidRPr="00711388" w:rsidRDefault="003C6398" w:rsidP="003C6398">
            <w:pPr>
              <w:pStyle w:val="NormalLeft"/>
              <w:rPr>
                <w:ins w:id="2218" w:author="Author"/>
                <w:lang w:val="en-GB"/>
              </w:rPr>
            </w:pPr>
            <w:ins w:id="2219" w:author="Author">
              <w:r w:rsidRPr="00711388">
                <w:rPr>
                  <w:lang w:val="en-GB"/>
                </w:rPr>
                <w:lastRenderedPageBreak/>
                <w:t xml:space="preserve">Amount of the adjustment to the </w:t>
              </w:r>
              <w:r w:rsidR="000D47FB" w:rsidRPr="00711388">
                <w:rPr>
                  <w:lang w:val="en-GB"/>
                </w:rPr>
                <w:t xml:space="preserve">position of </w:t>
              </w:r>
              <w:r w:rsidRPr="00711388">
                <w:rPr>
                  <w:lang w:val="en-GB"/>
                </w:rPr>
                <w:t>gross technical provisions due to the application of the phasing-in mechanism for extrapolation.</w:t>
              </w:r>
            </w:ins>
          </w:p>
          <w:p w14:paraId="5D508F58" w14:textId="798F65E9" w:rsidR="003C6398" w:rsidRPr="00711388" w:rsidRDefault="003C6398" w:rsidP="000D47FB">
            <w:pPr>
              <w:pStyle w:val="NormalLeft"/>
              <w:rPr>
                <w:ins w:id="2220" w:author="Author"/>
                <w:lang w:val="en-GB"/>
              </w:rPr>
            </w:pPr>
            <w:ins w:id="2221" w:author="Author">
              <w:r w:rsidRPr="00711388">
                <w:rPr>
                  <w:lang w:val="en-GB"/>
                </w:rPr>
                <w:lastRenderedPageBreak/>
                <w:t xml:space="preserve">It shall be the difference between </w:t>
              </w:r>
              <w:r w:rsidR="000D47FB" w:rsidRPr="00711388">
                <w:rPr>
                  <w:lang w:val="en-GB"/>
                </w:rPr>
                <w:t>this position</w:t>
              </w:r>
              <w:r w:rsidRPr="00711388">
                <w:rPr>
                  <w:lang w:val="en-GB"/>
                </w:rPr>
                <w:t xml:space="preserve"> without </w:t>
              </w:r>
              <w:r w:rsidR="00F74A2E" w:rsidRPr="00711388">
                <w:rPr>
                  <w:lang w:val="en-GB"/>
                </w:rPr>
                <w:t xml:space="preserve">the </w:t>
              </w:r>
              <w:r w:rsidRPr="00711388">
                <w:rPr>
                  <w:lang w:val="en-GB"/>
                </w:rPr>
                <w:t xml:space="preserve">phasing-in mechanism for extrapolation and </w:t>
              </w:r>
              <w:r w:rsidR="000D47FB" w:rsidRPr="00711388">
                <w:rPr>
                  <w:lang w:val="en-GB"/>
                </w:rPr>
                <w:t>this position</w:t>
              </w:r>
              <w:r w:rsidRPr="00711388">
                <w:rPr>
                  <w:lang w:val="en-GB"/>
                </w:rPr>
                <w:t xml:space="preserve"> with </w:t>
              </w:r>
              <w:r w:rsidR="000D47FB" w:rsidRPr="00711388">
                <w:rPr>
                  <w:lang w:val="en-GB"/>
                </w:rPr>
                <w:t xml:space="preserve">all </w:t>
              </w:r>
              <w:r w:rsidRPr="00711388">
                <w:rPr>
                  <w:lang w:val="en-GB"/>
                </w:rPr>
                <w:t xml:space="preserve">LTG and </w:t>
              </w:r>
              <w:r w:rsidR="009445AD" w:rsidRPr="00711388">
                <w:rPr>
                  <w:lang w:val="en-GB"/>
                </w:rPr>
                <w:t xml:space="preserve">all </w:t>
              </w:r>
              <w:r w:rsidRPr="00711388">
                <w:rPr>
                  <w:lang w:val="en-GB"/>
                </w:rPr>
                <w:t>transitional measures.</w:t>
              </w:r>
            </w:ins>
          </w:p>
        </w:tc>
      </w:tr>
      <w:tr w:rsidR="00872AFE" w:rsidRPr="00711388" w14:paraId="0D080C17" w14:textId="77777777" w:rsidTr="00E50019">
        <w:trPr>
          <w:trPrChange w:id="2222"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223"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27774C9A" w14:textId="77777777" w:rsidR="00872AFE" w:rsidRPr="00711388" w:rsidRDefault="00872AFE" w:rsidP="00567869">
            <w:pPr>
              <w:pStyle w:val="NormalLeft"/>
              <w:rPr>
                <w:lang w:val="en-GB"/>
              </w:rPr>
            </w:pPr>
            <w:r w:rsidRPr="00711388">
              <w:rPr>
                <w:lang w:val="en-GB"/>
              </w:rPr>
              <w:lastRenderedPageBreak/>
              <w:t>C0020/R0010</w:t>
            </w:r>
          </w:p>
        </w:tc>
        <w:tc>
          <w:tcPr>
            <w:tcW w:w="1817" w:type="dxa"/>
            <w:tcBorders>
              <w:top w:val="single" w:sz="2" w:space="0" w:color="auto"/>
              <w:left w:val="single" w:sz="2" w:space="0" w:color="auto"/>
              <w:bottom w:val="single" w:sz="2" w:space="0" w:color="auto"/>
              <w:right w:val="single" w:sz="2" w:space="0" w:color="auto"/>
            </w:tcBorders>
            <w:tcPrChange w:id="2224"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26C28884" w14:textId="3AFFE098" w:rsidR="00872AFE" w:rsidRPr="00711388" w:rsidRDefault="00872AFE" w:rsidP="00567869">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225"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0FFBE648" w14:textId="77777777" w:rsidR="00872AFE" w:rsidRPr="00711388" w:rsidRDefault="00872AFE" w:rsidP="00567869">
            <w:pPr>
              <w:pStyle w:val="NormalLeft"/>
              <w:rPr>
                <w:lang w:val="en-GB"/>
              </w:rPr>
            </w:pPr>
            <w:r w:rsidRPr="00711388">
              <w:rPr>
                <w:lang w:val="en-GB"/>
              </w:rPr>
              <w:t xml:space="preserve">Total amount of gross technical provisions without the </w:t>
            </w:r>
            <w:del w:id="2226" w:author="Author">
              <w:r w:rsidRPr="00711388">
                <w:rPr>
                  <w:lang w:val="en-GB"/>
                </w:rPr>
                <w:delText>adjustment</w:delText>
              </w:r>
            </w:del>
            <w:ins w:id="2227" w:author="Author">
              <w:r w:rsidR="003C6398" w:rsidRPr="00711388">
                <w:rPr>
                  <w:lang w:val="en-GB"/>
                </w:rPr>
                <w:t>adjustment</w:t>
              </w:r>
              <w:r w:rsidR="00DD55AD" w:rsidRPr="00711388">
                <w:rPr>
                  <w:lang w:val="en-GB"/>
                </w:rPr>
                <w:t>s</w:t>
              </w:r>
              <w:r w:rsidR="003C6398" w:rsidRPr="00711388">
                <w:rPr>
                  <w:lang w:val="en-GB"/>
                </w:rPr>
                <w:t xml:space="preserve"> due to the </w:t>
              </w:r>
              <w:r w:rsidR="00240BC2" w:rsidRPr="00711388">
                <w:rPr>
                  <w:lang w:val="en-GB"/>
                </w:rPr>
                <w:t>phasin</w:t>
              </w:r>
              <w:r w:rsidR="00C04335" w:rsidRPr="00711388">
                <w:rPr>
                  <w:lang w:val="en-GB"/>
                </w:rPr>
                <w:t>g</w:t>
              </w:r>
              <w:r w:rsidR="00240BC2" w:rsidRPr="00711388">
                <w:rPr>
                  <w:lang w:val="en-GB"/>
                </w:rPr>
                <w:t>-in mechanism for</w:t>
              </w:r>
              <w:r w:rsidR="009D2BF5" w:rsidRPr="00711388">
                <w:rPr>
                  <w:lang w:val="en-GB"/>
                </w:rPr>
                <w:t xml:space="preserve"> extrapolation and</w:t>
              </w:r>
            </w:ins>
            <w:r w:rsidRPr="00711388">
              <w:rPr>
                <w:lang w:val="en-GB"/>
              </w:rPr>
              <w:t xml:space="preserve"> due to the transitional deduction to technical provisions</w:t>
            </w:r>
            <w:del w:id="2228" w:author="Author">
              <w:r w:rsidRPr="00711388" w:rsidDel="001D01B8">
                <w:rPr>
                  <w:lang w:val="en-GB"/>
                </w:rPr>
                <w:delText>,</w:delText>
              </w:r>
            </w:del>
            <w:r w:rsidRPr="00711388">
              <w:rPr>
                <w:lang w:val="en-GB"/>
              </w:rPr>
              <w:t xml:space="preserve"> but keeping adjustments due to the volatility adjustment and the matching adjustment.</w:t>
            </w:r>
          </w:p>
          <w:p w14:paraId="4DBDFFB8" w14:textId="231E7C5A" w:rsidR="00872AFE" w:rsidRPr="00711388" w:rsidRDefault="00872AFE" w:rsidP="00567869">
            <w:pPr>
              <w:pStyle w:val="NormalLeft"/>
              <w:rPr>
                <w:lang w:val="en-GB"/>
              </w:rPr>
            </w:pPr>
            <w:r w:rsidRPr="00711388">
              <w:rPr>
                <w:lang w:val="en-GB"/>
              </w:rPr>
              <w:t>If</w:t>
            </w:r>
            <w:ins w:id="2229" w:author="Author">
              <w:r w:rsidR="003C6398" w:rsidRPr="00711388">
                <w:rPr>
                  <w:lang w:val="en-GB"/>
                </w:rPr>
                <w:t xml:space="preserve"> </w:t>
              </w:r>
              <w:r w:rsidR="00956418" w:rsidRPr="00711388">
                <w:rPr>
                  <w:lang w:val="en-GB"/>
                </w:rPr>
                <w:t>the</w:t>
              </w:r>
            </w:ins>
            <w:r w:rsidRPr="00711388">
              <w:rPr>
                <w:lang w:val="en-GB"/>
              </w:rPr>
              <w:t xml:space="preserve"> transitional deduction to technical provisions is not applicable report the same amount as in C001</w:t>
            </w:r>
            <w:ins w:id="2230" w:author="Author">
              <w:r w:rsidR="00F422C6" w:rsidRPr="00711388">
                <w:rPr>
                  <w:lang w:val="en-GB"/>
                </w:rPr>
                <w:t>2</w:t>
              </w:r>
            </w:ins>
            <w:del w:id="2231" w:author="Author">
              <w:r w:rsidRPr="00711388" w:rsidDel="00F422C6">
                <w:rPr>
                  <w:lang w:val="en-GB"/>
                </w:rPr>
                <w:delText>0</w:delText>
              </w:r>
            </w:del>
            <w:r w:rsidRPr="00711388">
              <w:rPr>
                <w:lang w:val="en-GB"/>
              </w:rPr>
              <w:t>.</w:t>
            </w:r>
            <w:del w:id="2232" w:author="Author">
              <w:r w:rsidRPr="00711388" w:rsidDel="003323F0">
                <w:rPr>
                  <w:lang w:val="en-GB"/>
                </w:rPr>
                <w:delText xml:space="preserve">  </w:delText>
              </w:r>
            </w:del>
            <w:ins w:id="2233" w:author="Author">
              <w:r w:rsidR="003323F0">
                <w:rPr>
                  <w:lang w:val="en-GB"/>
                </w:rPr>
                <w:t xml:space="preserve"> </w:t>
              </w:r>
            </w:ins>
          </w:p>
        </w:tc>
      </w:tr>
      <w:tr w:rsidR="00872AFE" w:rsidRPr="00711388" w14:paraId="5E1C7281" w14:textId="77777777" w:rsidTr="00E50019">
        <w:trPr>
          <w:trPrChange w:id="2234"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235"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08C48475" w14:textId="77777777" w:rsidR="00872AFE" w:rsidRPr="00711388" w:rsidRDefault="00872AFE" w:rsidP="00567869">
            <w:pPr>
              <w:pStyle w:val="NormalLeft"/>
              <w:rPr>
                <w:lang w:val="en-GB"/>
              </w:rPr>
            </w:pPr>
            <w:r w:rsidRPr="00711388">
              <w:rPr>
                <w:lang w:val="en-GB"/>
              </w:rPr>
              <w:t>C0030/R0010</w:t>
            </w:r>
          </w:p>
        </w:tc>
        <w:tc>
          <w:tcPr>
            <w:tcW w:w="1817" w:type="dxa"/>
            <w:tcBorders>
              <w:top w:val="single" w:sz="2" w:space="0" w:color="auto"/>
              <w:left w:val="single" w:sz="2" w:space="0" w:color="auto"/>
              <w:bottom w:val="single" w:sz="2" w:space="0" w:color="auto"/>
              <w:right w:val="single" w:sz="2" w:space="0" w:color="auto"/>
            </w:tcBorders>
            <w:tcPrChange w:id="2236"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761A3585" w14:textId="1A3384E3" w:rsidR="00872AFE" w:rsidRPr="00711388" w:rsidRDefault="00872AFE" w:rsidP="00567869">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237"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66843849" w14:textId="7DA1BDE6" w:rsidR="00872AFE" w:rsidRPr="00711388" w:rsidRDefault="00872AFE" w:rsidP="00567869">
            <w:pPr>
              <w:pStyle w:val="NormalLeft"/>
              <w:rPr>
                <w:lang w:val="en-GB"/>
              </w:rPr>
            </w:pPr>
            <w:r w:rsidRPr="00711388">
              <w:rPr>
                <w:lang w:val="en-GB"/>
              </w:rPr>
              <w:t xml:space="preserve">Amount of the adjustment to the </w:t>
            </w:r>
            <w:commentRangeStart w:id="2238"/>
            <w:ins w:id="2239" w:author="Author">
              <w:r w:rsidR="00DD765F" w:rsidRPr="00711388">
                <w:rPr>
                  <w:lang w:val="en-GB"/>
                </w:rPr>
                <w:t>position of</w:t>
              </w:r>
            </w:ins>
            <w:commentRangeEnd w:id="2238"/>
            <w:r w:rsidR="00F422C6" w:rsidRPr="00E50019">
              <w:rPr>
                <w:rStyle w:val="CommentReference"/>
                <w:lang w:val="en-GB"/>
                <w:rPrChange w:id="2240" w:author="Author">
                  <w:rPr>
                    <w:rStyle w:val="CommentReference"/>
                  </w:rPr>
                </w:rPrChange>
              </w:rPr>
              <w:commentReference w:id="2238"/>
            </w:r>
            <w:ins w:id="2241" w:author="Author">
              <w:r w:rsidR="00DD765F" w:rsidRPr="00711388">
                <w:rPr>
                  <w:lang w:val="en-GB"/>
                </w:rPr>
                <w:t xml:space="preserve"> </w:t>
              </w:r>
            </w:ins>
            <w:r w:rsidRPr="00711388">
              <w:rPr>
                <w:lang w:val="en-GB"/>
              </w:rPr>
              <w:t>gross technical provisions due to the application of the transitional deduction to technical provisions.</w:t>
            </w:r>
          </w:p>
          <w:p w14:paraId="2DC236E4" w14:textId="77777777" w:rsidR="00C4247B" w:rsidRPr="00711388" w:rsidDel="00C4247B" w:rsidRDefault="00872AFE" w:rsidP="00C4247B">
            <w:pPr>
              <w:pStyle w:val="NormalLeft"/>
              <w:rPr>
                <w:del w:id="2242" w:author="Author"/>
                <w:lang w:val="en-GB"/>
              </w:rPr>
            </w:pPr>
            <w:r w:rsidRPr="00711388">
              <w:rPr>
                <w:lang w:val="en-GB"/>
              </w:rPr>
              <w:t xml:space="preserve">It shall be the difference between </w:t>
            </w:r>
            <w:del w:id="2243" w:author="Author">
              <w:r w:rsidRPr="00711388" w:rsidDel="00067FD0">
                <w:rPr>
                  <w:lang w:val="en-GB"/>
                </w:rPr>
                <w:delText>the technical provisions</w:delText>
              </w:r>
            </w:del>
            <w:ins w:id="2244" w:author="Author">
              <w:r w:rsidR="00067FD0" w:rsidRPr="00711388">
                <w:rPr>
                  <w:lang w:val="en-GB"/>
                </w:rPr>
                <w:t>this position</w:t>
              </w:r>
            </w:ins>
            <w:r w:rsidRPr="00711388">
              <w:rPr>
                <w:lang w:val="en-GB"/>
              </w:rPr>
              <w:t xml:space="preserve"> without </w:t>
            </w:r>
            <w:ins w:id="2245" w:author="Author">
              <w:r w:rsidR="00240BC2" w:rsidRPr="00711388">
                <w:rPr>
                  <w:lang w:val="en-GB"/>
                </w:rPr>
                <w:t xml:space="preserve">the phasing-in mechanism for extrapolation and without </w:t>
              </w:r>
              <w:r w:rsidR="00F74A2E" w:rsidRPr="00711388">
                <w:rPr>
                  <w:lang w:val="en-GB"/>
                </w:rPr>
                <w:t xml:space="preserve">the </w:t>
              </w:r>
            </w:ins>
            <w:r w:rsidRPr="00711388">
              <w:rPr>
                <w:lang w:val="en-GB"/>
              </w:rPr>
              <w:t xml:space="preserve">transitional deduction to technical provisions and </w:t>
            </w:r>
            <w:ins w:id="2246" w:author="Author">
              <w:r w:rsidR="00067FD0" w:rsidRPr="00711388">
                <w:rPr>
                  <w:lang w:val="en-GB"/>
                </w:rPr>
                <w:t>this position</w:t>
              </w:r>
            </w:ins>
            <w:del w:id="2247" w:author="Author">
              <w:r w:rsidRPr="00711388" w:rsidDel="00067FD0">
                <w:rPr>
                  <w:lang w:val="en-GB"/>
                </w:rPr>
                <w:delText>the technical provisions</w:delText>
              </w:r>
            </w:del>
            <w:r w:rsidRPr="00711388">
              <w:rPr>
                <w:lang w:val="en-GB"/>
              </w:rPr>
              <w:t xml:space="preserve"> </w:t>
            </w:r>
            <w:del w:id="2248" w:author="Author">
              <w:r w:rsidRPr="00711388">
                <w:rPr>
                  <w:lang w:val="en-GB"/>
                </w:rPr>
                <w:delText>with</w:delText>
              </w:r>
              <w:r w:rsidR="00C4247B" w:rsidRPr="00711388" w:rsidDel="00C4247B">
                <w:rPr>
                  <w:lang w:val="en-GB"/>
                </w:rPr>
                <w:delText xml:space="preserve"> LTG and </w:delText>
              </w:r>
            </w:del>
          </w:p>
          <w:p w14:paraId="797023DB" w14:textId="0EC09B41" w:rsidR="00872AFE" w:rsidRPr="00711388" w:rsidRDefault="00C4247B" w:rsidP="00C4247B">
            <w:pPr>
              <w:pStyle w:val="NormalLeft"/>
              <w:rPr>
                <w:lang w:val="en-GB"/>
              </w:rPr>
            </w:pPr>
            <w:del w:id="2249" w:author="Author">
              <w:r w:rsidRPr="00711388" w:rsidDel="00C4247B">
                <w:rPr>
                  <w:lang w:val="en-GB"/>
                </w:rPr>
                <w:delText>transitional measures</w:delText>
              </w:r>
            </w:del>
            <w:ins w:id="2250" w:author="Author">
              <w:r w:rsidR="009D2BF5" w:rsidRPr="00711388">
                <w:rPr>
                  <w:lang w:val="en-GB"/>
                </w:rPr>
                <w:t xml:space="preserve">without the </w:t>
              </w:r>
              <w:r w:rsidR="00240BC2" w:rsidRPr="00711388">
                <w:rPr>
                  <w:lang w:val="en-GB"/>
                </w:rPr>
                <w:t>phasing-in mechanism for</w:t>
              </w:r>
              <w:r w:rsidR="009D2BF5" w:rsidRPr="00711388">
                <w:rPr>
                  <w:lang w:val="en-GB"/>
                </w:rPr>
                <w:t xml:space="preserve"> extrapolation</w:t>
              </w:r>
              <w:r w:rsidR="00240BC2" w:rsidRPr="00711388">
                <w:rPr>
                  <w:lang w:val="en-GB"/>
                </w:rPr>
                <w:t>, i.e</w:t>
              </w:r>
              <w:r w:rsidR="00656692" w:rsidRPr="00711388">
                <w:rPr>
                  <w:lang w:val="en-GB"/>
                </w:rPr>
                <w:t>.</w:t>
              </w:r>
              <w:r w:rsidR="00240BC2" w:rsidRPr="00711388">
                <w:rPr>
                  <w:lang w:val="en-GB"/>
                </w:rPr>
                <w:t xml:space="preserve"> the amount in C0012</w:t>
              </w:r>
              <w:r w:rsidR="003C6398" w:rsidRPr="00711388">
                <w:rPr>
                  <w:lang w:val="en-GB"/>
                </w:rPr>
                <w:t>.</w:t>
              </w:r>
            </w:ins>
          </w:p>
        </w:tc>
      </w:tr>
      <w:tr w:rsidR="00872AFE" w:rsidRPr="00711388" w14:paraId="785DD50E" w14:textId="77777777" w:rsidTr="00E50019">
        <w:trPr>
          <w:trPrChange w:id="2251"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252"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0461B913" w14:textId="77777777" w:rsidR="00872AFE" w:rsidRPr="00711388" w:rsidRDefault="00872AFE" w:rsidP="00567869">
            <w:pPr>
              <w:pStyle w:val="NormalLeft"/>
              <w:rPr>
                <w:lang w:val="en-GB"/>
              </w:rPr>
            </w:pPr>
            <w:r w:rsidRPr="00711388">
              <w:rPr>
                <w:lang w:val="en-GB"/>
              </w:rPr>
              <w:t>C0040/R0010</w:t>
            </w:r>
          </w:p>
        </w:tc>
        <w:tc>
          <w:tcPr>
            <w:tcW w:w="1817" w:type="dxa"/>
            <w:tcBorders>
              <w:top w:val="single" w:sz="2" w:space="0" w:color="auto"/>
              <w:left w:val="single" w:sz="2" w:space="0" w:color="auto"/>
              <w:bottom w:val="single" w:sz="2" w:space="0" w:color="auto"/>
              <w:right w:val="single" w:sz="2" w:space="0" w:color="auto"/>
            </w:tcBorders>
            <w:tcPrChange w:id="2253"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3405CB32" w14:textId="009ED536" w:rsidR="00872AFE" w:rsidRPr="00711388" w:rsidRDefault="00872AFE" w:rsidP="00567869">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254"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5D5106F8" w14:textId="77777777" w:rsidR="00872AFE" w:rsidRPr="00711388" w:rsidRDefault="00872AFE" w:rsidP="00567869">
            <w:pPr>
              <w:pStyle w:val="NormalLeft"/>
              <w:rPr>
                <w:lang w:val="en-GB"/>
              </w:rPr>
            </w:pPr>
            <w:r w:rsidRPr="00711388">
              <w:rPr>
                <w:lang w:val="en-GB"/>
              </w:rPr>
              <w:t>Total amount of gross technical provisions without the adjustment</w:t>
            </w:r>
            <w:ins w:id="2255" w:author="Author">
              <w:r w:rsidRPr="00711388">
                <w:rPr>
                  <w:lang w:val="en-GB"/>
                </w:rPr>
                <w:t xml:space="preserve"> due to the </w:t>
              </w:r>
              <w:r w:rsidR="00240BC2" w:rsidRPr="00711388">
                <w:rPr>
                  <w:lang w:val="en-GB"/>
                </w:rPr>
                <w:t>phasing-in mechanism for extrapolation and due</w:t>
              </w:r>
              <w:r w:rsidR="009D2BF5" w:rsidRPr="00711388">
                <w:rPr>
                  <w:lang w:val="en-GB"/>
                </w:rPr>
                <w:t xml:space="preserve"> </w:t>
              </w:r>
              <w:r w:rsidR="003C6398" w:rsidRPr="00711388">
                <w:rPr>
                  <w:lang w:val="en-GB"/>
                </w:rPr>
                <w:t xml:space="preserve">to the </w:t>
              </w:r>
            </w:ins>
            <w:r w:rsidRPr="00711388">
              <w:rPr>
                <w:lang w:val="en-GB"/>
              </w:rPr>
              <w:t>transitional adjustment to the relevant risk-free interest rate term structure</w:t>
            </w:r>
            <w:del w:id="2256" w:author="Author">
              <w:r w:rsidRPr="00711388" w:rsidDel="001D01B8">
                <w:rPr>
                  <w:lang w:val="en-GB"/>
                </w:rPr>
                <w:delText>,</w:delText>
              </w:r>
            </w:del>
            <w:r w:rsidRPr="00711388">
              <w:rPr>
                <w:lang w:val="en-GB"/>
              </w:rPr>
              <w:t xml:space="preserve"> but keeping adjustments due to the volatility adjustment and the matching adjustment</w:t>
            </w:r>
            <w:del w:id="2257" w:author="Author">
              <w:r w:rsidRPr="00711388">
                <w:rPr>
                  <w:lang w:val="en-GB"/>
                </w:rPr>
                <w:delText xml:space="preserve"> (‘MA’).</w:delText>
              </w:r>
            </w:del>
            <w:ins w:id="2258" w:author="Author">
              <w:r w:rsidR="003C6398" w:rsidRPr="00711388">
                <w:rPr>
                  <w:lang w:val="en-GB"/>
                </w:rPr>
                <w:t>.</w:t>
              </w:r>
            </w:ins>
          </w:p>
          <w:p w14:paraId="08852EB7" w14:textId="63955A5E" w:rsidR="00872AFE" w:rsidRPr="00711388" w:rsidRDefault="00872AFE" w:rsidP="00567869">
            <w:pPr>
              <w:pStyle w:val="NormalLeft"/>
              <w:rPr>
                <w:lang w:val="en-GB"/>
              </w:rPr>
            </w:pPr>
            <w:r w:rsidRPr="00711388">
              <w:rPr>
                <w:lang w:val="en-GB"/>
              </w:rPr>
              <w:t xml:space="preserve">If </w:t>
            </w:r>
            <w:ins w:id="2259" w:author="Author">
              <w:r w:rsidR="00F74A2E" w:rsidRPr="00711388">
                <w:rPr>
                  <w:lang w:val="en-GB"/>
                </w:rPr>
                <w:t xml:space="preserve">the </w:t>
              </w:r>
            </w:ins>
            <w:r w:rsidRPr="00711388">
              <w:rPr>
                <w:lang w:val="en-GB"/>
              </w:rPr>
              <w:t>transitional adjustment to the relevant risk-free interest rate term structure is not applicable report the same amount as in C0020.</w:t>
            </w:r>
            <w:del w:id="2260" w:author="Author">
              <w:r w:rsidRPr="00711388" w:rsidDel="003323F0">
                <w:rPr>
                  <w:lang w:val="en-GB"/>
                </w:rPr>
                <w:delText xml:space="preserve">  </w:delText>
              </w:r>
            </w:del>
            <w:ins w:id="2261" w:author="Author">
              <w:r w:rsidR="003323F0">
                <w:rPr>
                  <w:lang w:val="en-GB"/>
                </w:rPr>
                <w:t xml:space="preserve"> </w:t>
              </w:r>
            </w:ins>
          </w:p>
        </w:tc>
      </w:tr>
      <w:tr w:rsidR="00872AFE" w:rsidRPr="00711388" w14:paraId="78AE7259" w14:textId="77777777" w:rsidTr="00E50019">
        <w:trPr>
          <w:trPrChange w:id="2262"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263"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42C36B3A" w14:textId="77777777" w:rsidR="00872AFE" w:rsidRPr="00711388" w:rsidRDefault="00872AFE" w:rsidP="00567869">
            <w:pPr>
              <w:pStyle w:val="NormalLeft"/>
              <w:rPr>
                <w:lang w:val="en-GB"/>
              </w:rPr>
            </w:pPr>
            <w:r w:rsidRPr="00711388">
              <w:rPr>
                <w:lang w:val="en-GB"/>
              </w:rPr>
              <w:t>C0050/R0010</w:t>
            </w:r>
          </w:p>
        </w:tc>
        <w:tc>
          <w:tcPr>
            <w:tcW w:w="1817" w:type="dxa"/>
            <w:tcBorders>
              <w:top w:val="single" w:sz="2" w:space="0" w:color="auto"/>
              <w:left w:val="single" w:sz="2" w:space="0" w:color="auto"/>
              <w:bottom w:val="single" w:sz="2" w:space="0" w:color="auto"/>
              <w:right w:val="single" w:sz="2" w:space="0" w:color="auto"/>
            </w:tcBorders>
            <w:tcPrChange w:id="2264"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5DF574B3" w14:textId="317FF45C" w:rsidR="00872AFE" w:rsidRPr="00711388" w:rsidRDefault="00872AFE" w:rsidP="00567869">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265"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2C8ACEB2" w14:textId="0C8DEAAB" w:rsidR="00872AFE" w:rsidRPr="00711388" w:rsidRDefault="00872AFE" w:rsidP="00567869">
            <w:pPr>
              <w:pStyle w:val="NormalLeft"/>
              <w:rPr>
                <w:lang w:val="en-GB"/>
              </w:rPr>
            </w:pPr>
            <w:r w:rsidRPr="00711388">
              <w:rPr>
                <w:lang w:val="en-GB"/>
              </w:rPr>
              <w:t xml:space="preserve">Amount of the adjustment to the </w:t>
            </w:r>
            <w:ins w:id="2266" w:author="Author">
              <w:r w:rsidR="00DD765F" w:rsidRPr="00711388">
                <w:rPr>
                  <w:lang w:val="en-GB"/>
                </w:rPr>
                <w:t xml:space="preserve">position of </w:t>
              </w:r>
            </w:ins>
            <w:r w:rsidRPr="00711388">
              <w:rPr>
                <w:lang w:val="en-GB"/>
              </w:rPr>
              <w:t>gross technical provisions due to the application of the transitional adjustment to the relevant risk-free interest rate term structure.</w:t>
            </w:r>
          </w:p>
          <w:p w14:paraId="64284A12" w14:textId="1D797026" w:rsidR="00872AFE" w:rsidRPr="00711388" w:rsidRDefault="00872AFE" w:rsidP="00567869">
            <w:pPr>
              <w:pStyle w:val="NormalLeft"/>
              <w:rPr>
                <w:lang w:val="en-GB"/>
              </w:rPr>
            </w:pPr>
            <w:r w:rsidRPr="00711388">
              <w:rPr>
                <w:lang w:val="en-GB"/>
              </w:rPr>
              <w:t xml:space="preserve">It shall be the difference between </w:t>
            </w:r>
            <w:ins w:id="2267" w:author="Author">
              <w:r w:rsidR="00067FD0" w:rsidRPr="00711388">
                <w:rPr>
                  <w:lang w:val="en-GB"/>
                </w:rPr>
                <w:t>this position</w:t>
              </w:r>
            </w:ins>
            <w:del w:id="2268" w:author="Author">
              <w:r w:rsidRPr="00711388" w:rsidDel="00067FD0">
                <w:rPr>
                  <w:lang w:val="en-GB"/>
                </w:rPr>
                <w:delText>the technical provisions</w:delText>
              </w:r>
            </w:del>
            <w:r w:rsidRPr="00711388">
              <w:rPr>
                <w:lang w:val="en-GB"/>
              </w:rPr>
              <w:t xml:space="preserve"> without </w:t>
            </w:r>
            <w:ins w:id="2269" w:author="Author">
              <w:r w:rsidR="00656692" w:rsidRPr="00711388">
                <w:rPr>
                  <w:lang w:val="en-GB"/>
                </w:rPr>
                <w:t xml:space="preserve">the phasing-in mechanism for extrapolation and without </w:t>
              </w:r>
              <w:r w:rsidR="00F74A2E" w:rsidRPr="00711388">
                <w:rPr>
                  <w:lang w:val="en-GB"/>
                </w:rPr>
                <w:t xml:space="preserve">the </w:t>
              </w:r>
            </w:ins>
            <w:r w:rsidRPr="00711388">
              <w:rPr>
                <w:lang w:val="en-GB"/>
              </w:rPr>
              <w:t xml:space="preserve">transitional adjustment to the relevant risk-free interest rate term structure and </w:t>
            </w:r>
            <w:ins w:id="2270" w:author="Author">
              <w:r w:rsidR="00067FD0" w:rsidRPr="00711388">
                <w:rPr>
                  <w:lang w:val="en-GB"/>
                </w:rPr>
                <w:t>this position</w:t>
              </w:r>
              <w:r w:rsidR="00F74A2E" w:rsidRPr="00711388">
                <w:rPr>
                  <w:lang w:val="en-GB"/>
                </w:rPr>
                <w:t xml:space="preserve"> </w:t>
              </w:r>
            </w:ins>
            <w:del w:id="2271" w:author="Author">
              <w:r w:rsidRPr="00711388" w:rsidDel="00067FD0">
                <w:rPr>
                  <w:lang w:val="en-GB"/>
                </w:rPr>
                <w:delText xml:space="preserve">the technical provisions </w:delText>
              </w:r>
              <w:r w:rsidRPr="00711388">
                <w:rPr>
                  <w:lang w:val="en-GB"/>
                </w:rPr>
                <w:delText xml:space="preserve">with LTG and transitional </w:delText>
              </w:r>
              <w:r w:rsidRPr="00711388">
                <w:rPr>
                  <w:lang w:val="en-GB"/>
                </w:rPr>
                <w:lastRenderedPageBreak/>
                <w:delText>measures.</w:delText>
              </w:r>
            </w:del>
            <w:ins w:id="2272" w:author="Author">
              <w:r w:rsidR="00656692" w:rsidRPr="00711388">
                <w:rPr>
                  <w:lang w:val="en-GB"/>
                </w:rPr>
                <w:t>without the phasing-in mechanism for extrapolation, i.e. the amount in C0012.</w:t>
              </w:r>
              <w:r w:rsidR="00656692" w:rsidRPr="00711388" w:rsidDel="00656692">
                <w:rPr>
                  <w:lang w:val="en-GB"/>
                </w:rPr>
                <w:t xml:space="preserve"> </w:t>
              </w:r>
            </w:ins>
          </w:p>
        </w:tc>
      </w:tr>
      <w:tr w:rsidR="00240BC2" w:rsidRPr="00711388" w14:paraId="67901681" w14:textId="77777777" w:rsidTr="00E50019">
        <w:trPr>
          <w:ins w:id="2273" w:author="Author"/>
          <w:trPrChange w:id="2274"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275"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4045F771" w14:textId="0C868E36" w:rsidR="00240BC2" w:rsidRPr="00711388" w:rsidRDefault="00240BC2" w:rsidP="00240BC2">
            <w:pPr>
              <w:pStyle w:val="NormalLeft"/>
              <w:rPr>
                <w:ins w:id="2276" w:author="Author"/>
                <w:lang w:val="en-GB"/>
              </w:rPr>
            </w:pPr>
            <w:ins w:id="2277" w:author="Author">
              <w:r w:rsidRPr="00711388">
                <w:rPr>
                  <w:lang w:val="en-GB"/>
                </w:rPr>
                <w:lastRenderedPageBreak/>
                <w:t>C005</w:t>
              </w:r>
              <w:r w:rsidR="00067FD0" w:rsidRPr="00711388">
                <w:rPr>
                  <w:lang w:val="en-GB"/>
                </w:rPr>
                <w:t>4</w:t>
              </w:r>
              <w:r w:rsidRPr="00711388">
                <w:rPr>
                  <w:lang w:val="en-GB"/>
                </w:rPr>
                <w:t>/R0010</w:t>
              </w:r>
            </w:ins>
          </w:p>
        </w:tc>
        <w:tc>
          <w:tcPr>
            <w:tcW w:w="1817" w:type="dxa"/>
            <w:tcBorders>
              <w:top w:val="single" w:sz="2" w:space="0" w:color="auto"/>
              <w:left w:val="single" w:sz="2" w:space="0" w:color="auto"/>
              <w:bottom w:val="single" w:sz="2" w:space="0" w:color="auto"/>
              <w:right w:val="single" w:sz="2" w:space="0" w:color="auto"/>
            </w:tcBorders>
            <w:tcPrChange w:id="2278"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573273B4" w14:textId="47ECCE62" w:rsidR="00240BC2" w:rsidRPr="00711388" w:rsidRDefault="00240BC2" w:rsidP="00240BC2">
            <w:pPr>
              <w:pStyle w:val="NormalLeft"/>
              <w:rPr>
                <w:ins w:id="2279" w:author="Author"/>
                <w:lang w:val="en-GB"/>
              </w:rPr>
            </w:pPr>
            <w:ins w:id="2280" w:author="Author">
              <w:r w:rsidRPr="00711388">
                <w:rPr>
                  <w:lang w:val="en-GB"/>
                </w:rPr>
                <w:t xml:space="preserve">Impact of all transitionals </w:t>
              </w:r>
            </w:ins>
            <w:r w:rsidR="00845F43" w:rsidRPr="00711388">
              <w:rPr>
                <w:lang w:val="en-GB"/>
              </w:rPr>
              <w:t>-</w:t>
            </w:r>
            <w:ins w:id="2281" w:author="Author">
              <w:r w:rsidRPr="00711388">
                <w:rPr>
                  <w:lang w:val="en-GB"/>
                </w:rPr>
                <w:t xml:space="preserve"> Technical provisions</w:t>
              </w:r>
            </w:ins>
          </w:p>
        </w:tc>
        <w:tc>
          <w:tcPr>
            <w:tcW w:w="5476" w:type="dxa"/>
            <w:tcBorders>
              <w:top w:val="single" w:sz="2" w:space="0" w:color="auto"/>
              <w:left w:val="single" w:sz="2" w:space="0" w:color="auto"/>
              <w:bottom w:val="single" w:sz="2" w:space="0" w:color="auto"/>
              <w:right w:val="single" w:sz="2" w:space="0" w:color="auto"/>
            </w:tcBorders>
            <w:tcPrChange w:id="2282"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1EF90A4C" w14:textId="4B91AE2D" w:rsidR="00240BC2" w:rsidRPr="00711388" w:rsidRDefault="00240BC2" w:rsidP="00240BC2">
            <w:pPr>
              <w:pStyle w:val="NormalLeft"/>
              <w:rPr>
                <w:ins w:id="2283" w:author="Author"/>
                <w:lang w:val="en-GB"/>
              </w:rPr>
            </w:pPr>
            <w:ins w:id="2284" w:author="Author">
              <w:r w:rsidRPr="00711388">
                <w:rPr>
                  <w:lang w:val="en-GB"/>
                </w:rPr>
                <w:t xml:space="preserve">Amount of the adjustment to the </w:t>
              </w:r>
              <w:r w:rsidR="00BD37C2" w:rsidRPr="00711388">
                <w:rPr>
                  <w:lang w:val="en-GB"/>
                </w:rPr>
                <w:t xml:space="preserve">position of </w:t>
              </w:r>
              <w:r w:rsidRPr="00711388">
                <w:rPr>
                  <w:lang w:val="en-GB"/>
                </w:rPr>
                <w:t xml:space="preserve">gross technical provisions due to the application of all transitional measures including the phasing-in </w:t>
              </w:r>
              <w:r w:rsidR="003361E2" w:rsidRPr="00711388">
                <w:rPr>
                  <w:lang w:val="en-GB"/>
                </w:rPr>
                <w:t xml:space="preserve">mechanism </w:t>
              </w:r>
              <w:r w:rsidRPr="00711388">
                <w:rPr>
                  <w:lang w:val="en-GB"/>
                </w:rPr>
                <w:t>for extrapolation.</w:t>
              </w:r>
            </w:ins>
          </w:p>
          <w:p w14:paraId="458DAF6F" w14:textId="7C92309A" w:rsidR="00240BC2" w:rsidRPr="00711388" w:rsidRDefault="00240BC2" w:rsidP="00240BC2">
            <w:pPr>
              <w:pStyle w:val="NormalLeft"/>
              <w:rPr>
                <w:ins w:id="2285" w:author="Author"/>
                <w:lang w:val="en-GB"/>
              </w:rPr>
            </w:pPr>
            <w:ins w:id="2286" w:author="Author">
              <w:r w:rsidRPr="00711388">
                <w:rPr>
                  <w:lang w:val="en-GB"/>
                </w:rPr>
                <w:t xml:space="preserve">It shall be the difference between </w:t>
              </w:r>
              <w:r w:rsidR="00067FD0" w:rsidRPr="00711388">
                <w:rPr>
                  <w:lang w:val="en-GB"/>
                </w:rPr>
                <w:t xml:space="preserve">this position </w:t>
              </w:r>
              <w:r w:rsidRPr="00711388">
                <w:rPr>
                  <w:lang w:val="en-GB"/>
                </w:rPr>
                <w:t xml:space="preserve">without any transitional measures, i.e. </w:t>
              </w:r>
              <w:r w:rsidR="00DE0596" w:rsidRPr="00711388">
                <w:rPr>
                  <w:lang w:val="en-GB"/>
                </w:rPr>
                <w:t>the amount as in C0040,</w:t>
              </w:r>
              <w:r w:rsidR="0046343D" w:rsidRPr="00711388">
                <w:rPr>
                  <w:lang w:val="en-GB"/>
                </w:rPr>
                <w:t xml:space="preserve"> </w:t>
              </w:r>
              <w:r w:rsidRPr="00711388">
                <w:rPr>
                  <w:lang w:val="en-GB"/>
                </w:rPr>
                <w:t xml:space="preserve">and </w:t>
              </w:r>
              <w:r w:rsidR="00067FD0" w:rsidRPr="00711388">
                <w:rPr>
                  <w:lang w:val="en-GB"/>
                </w:rPr>
                <w:t>this position</w:t>
              </w:r>
              <w:r w:rsidRPr="00711388">
                <w:rPr>
                  <w:lang w:val="en-GB"/>
                </w:rPr>
                <w:t xml:space="preserve"> with </w:t>
              </w:r>
              <w:r w:rsidR="00324BF2" w:rsidRPr="00711388">
                <w:rPr>
                  <w:lang w:val="en-GB"/>
                </w:rPr>
                <w:t xml:space="preserve">all </w:t>
              </w:r>
              <w:r w:rsidRPr="00711388">
                <w:rPr>
                  <w:lang w:val="en-GB"/>
                </w:rPr>
                <w:t xml:space="preserve">LTG and transitional measures, i.e. </w:t>
              </w:r>
              <w:r w:rsidR="00DE0596" w:rsidRPr="00711388">
                <w:rPr>
                  <w:lang w:val="en-GB"/>
                </w:rPr>
                <w:t>the amount as in C0010.</w:t>
              </w:r>
            </w:ins>
          </w:p>
        </w:tc>
      </w:tr>
      <w:tr w:rsidR="00872AFE" w:rsidRPr="00711388" w14:paraId="57534ACA" w14:textId="77777777" w:rsidTr="00211D5C">
        <w:tc>
          <w:tcPr>
            <w:tcW w:w="1635" w:type="dxa"/>
            <w:tcBorders>
              <w:top w:val="single" w:sz="2" w:space="0" w:color="auto"/>
              <w:left w:val="single" w:sz="2" w:space="0" w:color="auto"/>
              <w:bottom w:val="single" w:sz="2" w:space="0" w:color="auto"/>
              <w:right w:val="single" w:sz="2" w:space="0" w:color="auto"/>
            </w:tcBorders>
          </w:tcPr>
          <w:p w14:paraId="5765AA0E" w14:textId="77777777" w:rsidR="00872AFE" w:rsidRPr="00711388" w:rsidRDefault="00872AFE" w:rsidP="00567869">
            <w:pPr>
              <w:pStyle w:val="NormalLeft"/>
              <w:rPr>
                <w:lang w:val="en-GB"/>
              </w:rPr>
            </w:pPr>
            <w:r w:rsidRPr="00711388">
              <w:rPr>
                <w:lang w:val="en-GB"/>
              </w:rPr>
              <w:t>C0060/R0010</w:t>
            </w:r>
          </w:p>
        </w:tc>
        <w:tc>
          <w:tcPr>
            <w:tcW w:w="1817" w:type="dxa"/>
            <w:tcBorders>
              <w:top w:val="single" w:sz="2" w:space="0" w:color="auto"/>
              <w:left w:val="single" w:sz="2" w:space="0" w:color="auto"/>
              <w:bottom w:val="single" w:sz="2" w:space="0" w:color="auto"/>
              <w:right w:val="single" w:sz="2" w:space="0" w:color="auto"/>
            </w:tcBorders>
          </w:tcPr>
          <w:p w14:paraId="7239C050" w14:textId="0A1C1C5B" w:rsidR="00872AFE" w:rsidRPr="00711388" w:rsidRDefault="00872AFE" w:rsidP="00567869">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
          <w:p w14:paraId="2C93A61D" w14:textId="77777777" w:rsidR="00872AFE" w:rsidRPr="00711388" w:rsidRDefault="00872AFE" w:rsidP="00567869">
            <w:pPr>
              <w:pStyle w:val="NormalLeft"/>
              <w:rPr>
                <w:lang w:val="en-GB"/>
              </w:rPr>
            </w:pPr>
            <w:r w:rsidRPr="00711388">
              <w:rPr>
                <w:lang w:val="en-GB"/>
              </w:rPr>
              <w:t>Total amount of gross technical provisions without</w:t>
            </w:r>
            <w:ins w:id="2287" w:author="Author">
              <w:r w:rsidRPr="00711388">
                <w:rPr>
                  <w:lang w:val="en-GB"/>
                </w:rPr>
                <w:t xml:space="preserve"> the </w:t>
              </w:r>
              <w:r w:rsidR="00CB6A13" w:rsidRPr="00711388">
                <w:rPr>
                  <w:lang w:val="en-GB"/>
                </w:rPr>
                <w:t xml:space="preserve">phasing-in mechanism for extrapolation, </w:t>
              </w:r>
              <w:r w:rsidR="00240BC2" w:rsidRPr="00711388">
                <w:rPr>
                  <w:lang w:val="en-GB"/>
                </w:rPr>
                <w:t xml:space="preserve">the </w:t>
              </w:r>
            </w:ins>
            <w:r w:rsidRPr="00711388">
              <w:rPr>
                <w:lang w:val="en-GB"/>
              </w:rPr>
              <w:t>adjustments due to the transitional deduction to technical provisions, the transitional adjustment to the relevant risk-free interest rate term structure and the volatility adjustment, but keeping adjustments due to the matching adjustment, if any.</w:t>
            </w:r>
          </w:p>
          <w:p w14:paraId="3758737D" w14:textId="375C614A" w:rsidR="00872AFE" w:rsidRPr="00711388" w:rsidRDefault="00872AFE" w:rsidP="00567869">
            <w:pPr>
              <w:pStyle w:val="NormalLeft"/>
              <w:rPr>
                <w:lang w:val="en-GB"/>
              </w:rPr>
            </w:pPr>
            <w:r w:rsidRPr="00711388">
              <w:rPr>
                <w:lang w:val="en-GB"/>
              </w:rPr>
              <w:t xml:space="preserve">If </w:t>
            </w:r>
            <w:ins w:id="2288" w:author="Author">
              <w:r w:rsidR="00F74A2E" w:rsidRPr="00711388">
                <w:rPr>
                  <w:lang w:val="en-GB"/>
                </w:rPr>
                <w:t xml:space="preserve">the </w:t>
              </w:r>
            </w:ins>
            <w:r w:rsidRPr="00711388">
              <w:rPr>
                <w:lang w:val="en-GB"/>
              </w:rPr>
              <w:t>volatility adjustment is not applicable report the same amount as in C0040</w:t>
            </w:r>
            <w:r w:rsidR="0046343D" w:rsidRPr="00711388">
              <w:rPr>
                <w:lang w:val="en-GB"/>
              </w:rPr>
              <w:t>.</w:t>
            </w:r>
            <w:ins w:id="2289" w:author="Author">
              <w:r w:rsidR="00240BC2" w:rsidRPr="00711388">
                <w:rPr>
                  <w:lang w:val="en-GB"/>
                </w:rPr>
                <w:t xml:space="preserve"> </w:t>
              </w:r>
            </w:ins>
          </w:p>
        </w:tc>
      </w:tr>
      <w:tr w:rsidR="00872AFE" w:rsidRPr="00711388" w14:paraId="7BB4770D" w14:textId="77777777" w:rsidTr="00E50019">
        <w:trPr>
          <w:trPrChange w:id="2290"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291"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3169130E" w14:textId="77777777" w:rsidR="00872AFE" w:rsidRPr="00711388" w:rsidRDefault="00872AFE" w:rsidP="00567869">
            <w:pPr>
              <w:pStyle w:val="NormalLeft"/>
              <w:rPr>
                <w:lang w:val="en-GB"/>
              </w:rPr>
            </w:pPr>
            <w:r w:rsidRPr="00711388">
              <w:rPr>
                <w:lang w:val="en-GB"/>
              </w:rPr>
              <w:t>C0070/R0010</w:t>
            </w:r>
          </w:p>
        </w:tc>
        <w:tc>
          <w:tcPr>
            <w:tcW w:w="1817" w:type="dxa"/>
            <w:tcBorders>
              <w:top w:val="single" w:sz="2" w:space="0" w:color="auto"/>
              <w:left w:val="single" w:sz="2" w:space="0" w:color="auto"/>
              <w:bottom w:val="single" w:sz="2" w:space="0" w:color="auto"/>
              <w:right w:val="single" w:sz="2" w:space="0" w:color="auto"/>
            </w:tcBorders>
            <w:tcPrChange w:id="2292"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270CDA9A" w14:textId="706E3C5D" w:rsidR="00872AFE" w:rsidRPr="00711388" w:rsidRDefault="00872AFE" w:rsidP="00567869">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293"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332B099B" w14:textId="29AD9BE3" w:rsidR="00872AFE" w:rsidRPr="00711388" w:rsidRDefault="00872AFE" w:rsidP="00567869">
            <w:pPr>
              <w:pStyle w:val="NormalLeft"/>
              <w:rPr>
                <w:lang w:val="en-GB"/>
              </w:rPr>
            </w:pPr>
            <w:r w:rsidRPr="00711388">
              <w:rPr>
                <w:lang w:val="en-GB"/>
              </w:rPr>
              <w:t xml:space="preserve">Amount of the adjustment to the </w:t>
            </w:r>
            <w:ins w:id="2294" w:author="Author">
              <w:r w:rsidR="00BD37C2" w:rsidRPr="00711388">
                <w:rPr>
                  <w:lang w:val="en-GB"/>
                </w:rPr>
                <w:t xml:space="preserve">position of </w:t>
              </w:r>
            </w:ins>
            <w:r w:rsidRPr="00711388">
              <w:rPr>
                <w:lang w:val="en-GB"/>
              </w:rPr>
              <w:t>gross technical provisions due to the application of the volatility adjustment. It shall reflect the impact of setting the volatility adjustment to zero.</w:t>
            </w:r>
          </w:p>
          <w:p w14:paraId="151C59FA" w14:textId="67A0D3BC" w:rsidR="00872AFE" w:rsidRPr="00711388" w:rsidRDefault="00872AFE" w:rsidP="00567869">
            <w:pPr>
              <w:pStyle w:val="NormalLeft"/>
              <w:rPr>
                <w:lang w:val="en-GB"/>
              </w:rPr>
            </w:pPr>
            <w:r w:rsidRPr="00711388">
              <w:rPr>
                <w:lang w:val="en-GB"/>
              </w:rPr>
              <w:t xml:space="preserve">It shall be the difference between </w:t>
            </w:r>
            <w:ins w:id="2295" w:author="Author">
              <w:r w:rsidR="00067FD0" w:rsidRPr="00711388">
                <w:rPr>
                  <w:lang w:val="en-GB"/>
                </w:rPr>
                <w:t>this position</w:t>
              </w:r>
            </w:ins>
            <w:del w:id="2296" w:author="Author">
              <w:r w:rsidRPr="00711388" w:rsidDel="00067FD0">
                <w:rPr>
                  <w:lang w:val="en-GB"/>
                </w:rPr>
                <w:delText>the technical provisions</w:delText>
              </w:r>
            </w:del>
            <w:r w:rsidRPr="00711388">
              <w:rPr>
                <w:lang w:val="en-GB"/>
              </w:rPr>
              <w:t xml:space="preserve"> without </w:t>
            </w:r>
            <w:ins w:id="2297" w:author="Author">
              <w:r w:rsidR="00F74A2E" w:rsidRPr="00711388">
                <w:rPr>
                  <w:lang w:val="en-GB"/>
                </w:rPr>
                <w:t xml:space="preserve">the </w:t>
              </w:r>
            </w:ins>
            <w:r w:rsidRPr="00711388">
              <w:rPr>
                <w:lang w:val="en-GB"/>
              </w:rPr>
              <w:t xml:space="preserve">volatility adjustment and without </w:t>
            </w:r>
            <w:del w:id="2298" w:author="Author">
              <w:r w:rsidRPr="00711388">
                <w:rPr>
                  <w:lang w:val="en-GB"/>
                </w:rPr>
                <w:delText>other</w:delText>
              </w:r>
            </w:del>
            <w:ins w:id="2299" w:author="Author">
              <w:r w:rsidR="00907AE7" w:rsidRPr="00711388">
                <w:rPr>
                  <w:lang w:val="en-GB"/>
                </w:rPr>
                <w:t>all</w:t>
              </w:r>
            </w:ins>
            <w:r w:rsidRPr="00711388">
              <w:rPr>
                <w:lang w:val="en-GB"/>
              </w:rPr>
              <w:t xml:space="preserve"> transitional measures and </w:t>
            </w:r>
            <w:del w:id="2300" w:author="Author">
              <w:r w:rsidRPr="00711388" w:rsidDel="00026260">
                <w:rPr>
                  <w:lang w:val="en-GB"/>
                </w:rPr>
                <w:delText xml:space="preserve">the maximum between </w:delText>
              </w:r>
            </w:del>
            <w:ins w:id="2301" w:author="Author">
              <w:r w:rsidR="00067FD0" w:rsidRPr="00711388">
                <w:rPr>
                  <w:lang w:val="en-GB"/>
                </w:rPr>
                <w:t>this position</w:t>
              </w:r>
            </w:ins>
            <w:del w:id="2302" w:author="Author">
              <w:r w:rsidRPr="00711388" w:rsidDel="00067FD0">
                <w:rPr>
                  <w:lang w:val="en-GB"/>
                </w:rPr>
                <w:delText>the technical provisions</w:delText>
              </w:r>
            </w:del>
            <w:r w:rsidRPr="00711388">
              <w:rPr>
                <w:lang w:val="en-GB"/>
              </w:rPr>
              <w:t xml:space="preserve"> reported under </w:t>
            </w:r>
            <w:del w:id="2303" w:author="Author">
              <w:r w:rsidRPr="00711388" w:rsidDel="00026260">
                <w:rPr>
                  <w:lang w:val="en-GB"/>
                </w:rPr>
                <w:delText>C0010,</w:delText>
              </w:r>
            </w:del>
            <w:ins w:id="2304" w:author="Author">
              <w:del w:id="2305" w:author="Author">
                <w:r w:rsidR="00240BC2" w:rsidRPr="00711388" w:rsidDel="00026260">
                  <w:rPr>
                    <w:lang w:val="en-GB"/>
                  </w:rPr>
                  <w:delText xml:space="preserve"> </w:delText>
                </w:r>
              </w:del>
            </w:ins>
            <w:del w:id="2306" w:author="Author">
              <w:r w:rsidRPr="00711388" w:rsidDel="00026260">
                <w:rPr>
                  <w:lang w:val="en-GB"/>
                </w:rPr>
                <w:delText xml:space="preserve">C0020 and </w:delText>
              </w:r>
            </w:del>
            <w:r w:rsidRPr="00711388">
              <w:rPr>
                <w:lang w:val="en-GB"/>
              </w:rPr>
              <w:t>C0040.</w:t>
            </w:r>
          </w:p>
        </w:tc>
      </w:tr>
      <w:tr w:rsidR="00872AFE" w:rsidRPr="00711388" w14:paraId="26A8DEA8" w14:textId="77777777" w:rsidTr="00E50019">
        <w:trPr>
          <w:trPrChange w:id="2307"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308"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55482682" w14:textId="77777777" w:rsidR="00872AFE" w:rsidRPr="00711388" w:rsidRDefault="00872AFE" w:rsidP="00567869">
            <w:pPr>
              <w:pStyle w:val="NormalLeft"/>
              <w:rPr>
                <w:lang w:val="en-GB"/>
              </w:rPr>
            </w:pPr>
            <w:r w:rsidRPr="00711388">
              <w:rPr>
                <w:lang w:val="en-GB"/>
              </w:rPr>
              <w:t>C0080/R0010</w:t>
            </w:r>
          </w:p>
        </w:tc>
        <w:tc>
          <w:tcPr>
            <w:tcW w:w="1817" w:type="dxa"/>
            <w:tcBorders>
              <w:top w:val="single" w:sz="2" w:space="0" w:color="auto"/>
              <w:left w:val="single" w:sz="2" w:space="0" w:color="auto"/>
              <w:bottom w:val="single" w:sz="2" w:space="0" w:color="auto"/>
              <w:right w:val="single" w:sz="2" w:space="0" w:color="auto"/>
            </w:tcBorders>
            <w:tcPrChange w:id="2309"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4BFA1B93" w14:textId="5CDF123B" w:rsidR="00872AFE" w:rsidRPr="00711388" w:rsidRDefault="00872AFE" w:rsidP="00567869">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310"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5500A1C7" w14:textId="77777777" w:rsidR="00872AFE" w:rsidRPr="00711388" w:rsidRDefault="00872AFE" w:rsidP="00567869">
            <w:pPr>
              <w:pStyle w:val="NormalLeft"/>
              <w:rPr>
                <w:lang w:val="en-GB"/>
              </w:rPr>
            </w:pPr>
            <w:r w:rsidRPr="00711388">
              <w:rPr>
                <w:lang w:val="en-GB"/>
              </w:rPr>
              <w:t>Total amount of gross technical provisions without any LTG measure</w:t>
            </w:r>
            <w:ins w:id="2311" w:author="Author">
              <w:r w:rsidR="001516D8" w:rsidRPr="00711388">
                <w:rPr>
                  <w:lang w:val="en-GB"/>
                </w:rPr>
                <w:t xml:space="preserve"> </w:t>
              </w:r>
              <w:r w:rsidR="00A30386" w:rsidRPr="00711388">
                <w:rPr>
                  <w:lang w:val="en-GB"/>
                </w:rPr>
                <w:t>and</w:t>
              </w:r>
              <w:r w:rsidR="001516D8" w:rsidRPr="00711388">
                <w:rPr>
                  <w:lang w:val="en-GB"/>
                </w:rPr>
                <w:t xml:space="preserve"> transitional measure</w:t>
              </w:r>
            </w:ins>
            <w:r w:rsidRPr="00711388">
              <w:rPr>
                <w:lang w:val="en-GB"/>
              </w:rPr>
              <w:t>.</w:t>
            </w:r>
          </w:p>
          <w:p w14:paraId="144B4528" w14:textId="73B8A189" w:rsidR="00872AFE" w:rsidRPr="00711388" w:rsidRDefault="00872AFE" w:rsidP="00567869">
            <w:pPr>
              <w:pStyle w:val="NormalLeft"/>
              <w:rPr>
                <w:lang w:val="en-GB"/>
              </w:rPr>
            </w:pPr>
            <w:r w:rsidRPr="00711388">
              <w:rPr>
                <w:lang w:val="en-GB"/>
              </w:rPr>
              <w:t xml:space="preserve">If </w:t>
            </w:r>
            <w:ins w:id="2312" w:author="Author">
              <w:r w:rsidR="00F74A2E" w:rsidRPr="00711388">
                <w:rPr>
                  <w:lang w:val="en-GB"/>
                </w:rPr>
                <w:t xml:space="preserve">the </w:t>
              </w:r>
            </w:ins>
            <w:r w:rsidRPr="00711388">
              <w:rPr>
                <w:lang w:val="en-GB"/>
              </w:rPr>
              <w:t>matching adjustment is not applicable report the same amount as in C0060.</w:t>
            </w:r>
            <w:del w:id="2313" w:author="Author">
              <w:r w:rsidRPr="00711388" w:rsidDel="003323F0">
                <w:rPr>
                  <w:lang w:val="en-GB"/>
                </w:rPr>
                <w:delText xml:space="preserve">  </w:delText>
              </w:r>
            </w:del>
            <w:ins w:id="2314" w:author="Author">
              <w:r w:rsidR="003323F0">
                <w:rPr>
                  <w:lang w:val="en-GB"/>
                </w:rPr>
                <w:t xml:space="preserve"> </w:t>
              </w:r>
            </w:ins>
          </w:p>
        </w:tc>
      </w:tr>
      <w:tr w:rsidR="00872AFE" w:rsidRPr="00711388" w14:paraId="7F906654" w14:textId="77777777" w:rsidTr="00E50019">
        <w:trPr>
          <w:trPrChange w:id="2315"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316"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3772A5AE" w14:textId="77777777" w:rsidR="00872AFE" w:rsidRPr="00711388" w:rsidRDefault="00872AFE" w:rsidP="00567869">
            <w:pPr>
              <w:pStyle w:val="NormalLeft"/>
              <w:rPr>
                <w:lang w:val="en-GB"/>
              </w:rPr>
            </w:pPr>
            <w:r w:rsidRPr="00711388">
              <w:rPr>
                <w:lang w:val="en-GB"/>
              </w:rPr>
              <w:t>C0090/R0010</w:t>
            </w:r>
          </w:p>
        </w:tc>
        <w:tc>
          <w:tcPr>
            <w:tcW w:w="1817" w:type="dxa"/>
            <w:tcBorders>
              <w:top w:val="single" w:sz="2" w:space="0" w:color="auto"/>
              <w:left w:val="single" w:sz="2" w:space="0" w:color="auto"/>
              <w:bottom w:val="single" w:sz="2" w:space="0" w:color="auto"/>
              <w:right w:val="single" w:sz="2" w:space="0" w:color="auto"/>
            </w:tcBorders>
            <w:tcPrChange w:id="2317"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444AC519" w14:textId="33EA1B63" w:rsidR="00872AFE" w:rsidRPr="00711388" w:rsidRDefault="00872AFE" w:rsidP="00567869">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318"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03783577" w14:textId="75A2E183" w:rsidR="00872AFE" w:rsidRPr="00711388" w:rsidRDefault="00872AFE" w:rsidP="00567869">
            <w:pPr>
              <w:pStyle w:val="NormalLeft"/>
              <w:rPr>
                <w:lang w:val="en-GB"/>
              </w:rPr>
            </w:pPr>
            <w:r w:rsidRPr="00711388">
              <w:rPr>
                <w:lang w:val="en-GB"/>
              </w:rPr>
              <w:t xml:space="preserve">Amount of the adjustment to the </w:t>
            </w:r>
            <w:ins w:id="2319" w:author="Author">
              <w:r w:rsidR="00BD37C2" w:rsidRPr="00711388">
                <w:rPr>
                  <w:lang w:val="en-GB"/>
                </w:rPr>
                <w:t xml:space="preserve">position of </w:t>
              </w:r>
            </w:ins>
            <w:r w:rsidRPr="00711388">
              <w:rPr>
                <w:lang w:val="en-GB"/>
              </w:rPr>
              <w:t>gross technical provisions due to the application of the matching adjustment. It shall include the impact of setting the volatility adjustment and the matching adjustment to zero.</w:t>
            </w:r>
          </w:p>
          <w:p w14:paraId="35A7C07E" w14:textId="0D19F95D" w:rsidR="00872AFE" w:rsidRPr="00711388" w:rsidRDefault="00872AFE" w:rsidP="00567869">
            <w:pPr>
              <w:pStyle w:val="NormalLeft"/>
              <w:rPr>
                <w:lang w:val="en-GB"/>
              </w:rPr>
            </w:pPr>
            <w:r w:rsidRPr="00711388">
              <w:rPr>
                <w:lang w:val="en-GB"/>
              </w:rPr>
              <w:t xml:space="preserve">It shall be the difference between </w:t>
            </w:r>
            <w:ins w:id="2320" w:author="Author">
              <w:r w:rsidR="00067FD0" w:rsidRPr="00711388">
                <w:rPr>
                  <w:lang w:val="en-GB"/>
                </w:rPr>
                <w:t>this position</w:t>
              </w:r>
            </w:ins>
            <w:del w:id="2321" w:author="Author">
              <w:r w:rsidRPr="00711388" w:rsidDel="00067FD0">
                <w:rPr>
                  <w:lang w:val="en-GB"/>
                </w:rPr>
                <w:delText>the technical provisions</w:delText>
              </w:r>
            </w:del>
            <w:r w:rsidRPr="00711388">
              <w:rPr>
                <w:lang w:val="en-GB"/>
              </w:rPr>
              <w:t xml:space="preserve"> without </w:t>
            </w:r>
            <w:ins w:id="2322" w:author="Author">
              <w:r w:rsidR="00F74A2E" w:rsidRPr="00711388">
                <w:rPr>
                  <w:lang w:val="en-GB"/>
                </w:rPr>
                <w:t xml:space="preserve">the </w:t>
              </w:r>
            </w:ins>
            <w:r w:rsidRPr="00711388">
              <w:rPr>
                <w:lang w:val="en-GB"/>
              </w:rPr>
              <w:t xml:space="preserve">matching adjustment </w:t>
            </w:r>
            <w:r w:rsidRPr="00711388">
              <w:rPr>
                <w:lang w:val="en-GB"/>
              </w:rPr>
              <w:lastRenderedPageBreak/>
              <w:t xml:space="preserve">and without </w:t>
            </w:r>
            <w:ins w:id="2323" w:author="Author">
              <w:r w:rsidR="00907AE7" w:rsidRPr="00711388">
                <w:rPr>
                  <w:lang w:val="en-GB"/>
                </w:rPr>
                <w:t xml:space="preserve">the volatility adjustment and without </w:t>
              </w:r>
            </w:ins>
            <w:r w:rsidRPr="00711388">
              <w:rPr>
                <w:lang w:val="en-GB"/>
              </w:rPr>
              <w:t xml:space="preserve">all </w:t>
            </w:r>
            <w:del w:id="2324" w:author="Author">
              <w:r w:rsidRPr="00711388">
                <w:rPr>
                  <w:lang w:val="en-GB"/>
                </w:rPr>
                <w:delText>the other</w:delText>
              </w:r>
              <w:r w:rsidRPr="00711388" w:rsidDel="00F74A2E">
                <w:rPr>
                  <w:lang w:val="en-GB"/>
                </w:rPr>
                <w:delText xml:space="preserve"> </w:delText>
              </w:r>
            </w:del>
            <w:r w:rsidRPr="00711388">
              <w:rPr>
                <w:lang w:val="en-GB"/>
              </w:rPr>
              <w:t xml:space="preserve">transitional measures and </w:t>
            </w:r>
            <w:ins w:id="2325" w:author="Author">
              <w:r w:rsidR="00067FD0" w:rsidRPr="00711388">
                <w:rPr>
                  <w:lang w:val="en-GB"/>
                </w:rPr>
                <w:t>this position</w:t>
              </w:r>
            </w:ins>
            <w:del w:id="2326" w:author="Author">
              <w:r w:rsidRPr="00711388" w:rsidDel="00067FD0">
                <w:rPr>
                  <w:lang w:val="en-GB"/>
                </w:rPr>
                <w:delText xml:space="preserve">the </w:delText>
              </w:r>
              <w:r w:rsidRPr="00711388" w:rsidDel="00026260">
                <w:rPr>
                  <w:lang w:val="en-GB"/>
                </w:rPr>
                <w:delText xml:space="preserve">maximum between the </w:delText>
              </w:r>
              <w:r w:rsidRPr="00711388" w:rsidDel="00067FD0">
                <w:rPr>
                  <w:lang w:val="en-GB"/>
                </w:rPr>
                <w:delText>technical provisions</w:delText>
              </w:r>
              <w:r w:rsidRPr="00711388" w:rsidDel="003323F0">
                <w:rPr>
                  <w:lang w:val="en-GB"/>
                </w:rPr>
                <w:delText xml:space="preserve"> </w:delText>
              </w:r>
            </w:del>
            <w:ins w:id="2327" w:author="Author">
              <w:del w:id="2328" w:author="Author">
                <w:r w:rsidR="00067FD0" w:rsidRPr="00711388" w:rsidDel="003323F0">
                  <w:rPr>
                    <w:lang w:val="en-GB"/>
                  </w:rPr>
                  <w:delText xml:space="preserve"> </w:delText>
                </w:r>
              </w:del>
              <w:r w:rsidR="003323F0">
                <w:rPr>
                  <w:lang w:val="en-GB"/>
                </w:rPr>
                <w:t xml:space="preserve"> </w:t>
              </w:r>
            </w:ins>
            <w:r w:rsidRPr="00711388">
              <w:rPr>
                <w:lang w:val="en-GB"/>
              </w:rPr>
              <w:t xml:space="preserve">reported under </w:t>
            </w:r>
            <w:del w:id="2329" w:author="Author">
              <w:r w:rsidRPr="00711388" w:rsidDel="00026260">
                <w:rPr>
                  <w:lang w:val="en-GB"/>
                </w:rPr>
                <w:delText xml:space="preserve">C0010, C0020, C0040 and </w:delText>
              </w:r>
            </w:del>
            <w:r w:rsidRPr="00711388">
              <w:rPr>
                <w:lang w:val="en-GB"/>
              </w:rPr>
              <w:t>C0060.</w:t>
            </w:r>
          </w:p>
        </w:tc>
      </w:tr>
      <w:tr w:rsidR="00872AFE" w:rsidRPr="00711388" w14:paraId="63434BDC" w14:textId="77777777" w:rsidTr="00E50019">
        <w:trPr>
          <w:trPrChange w:id="2330"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331"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61B2AC6F" w14:textId="77777777" w:rsidR="00872AFE" w:rsidRPr="00711388" w:rsidRDefault="00872AFE" w:rsidP="00567869">
            <w:pPr>
              <w:pStyle w:val="NormalLeft"/>
              <w:rPr>
                <w:lang w:val="en-GB"/>
              </w:rPr>
            </w:pPr>
            <w:r w:rsidRPr="00711388">
              <w:rPr>
                <w:lang w:val="en-GB"/>
              </w:rPr>
              <w:lastRenderedPageBreak/>
              <w:t>C0100/R0010</w:t>
            </w:r>
          </w:p>
        </w:tc>
        <w:tc>
          <w:tcPr>
            <w:tcW w:w="1817" w:type="dxa"/>
            <w:tcBorders>
              <w:top w:val="single" w:sz="2" w:space="0" w:color="auto"/>
              <w:left w:val="single" w:sz="2" w:space="0" w:color="auto"/>
              <w:bottom w:val="single" w:sz="2" w:space="0" w:color="auto"/>
              <w:right w:val="single" w:sz="2" w:space="0" w:color="auto"/>
            </w:tcBorders>
            <w:tcPrChange w:id="2332"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1E8E0B59" w14:textId="4C6B8818" w:rsidR="00872AFE" w:rsidRPr="00711388" w:rsidRDefault="00872AFE" w:rsidP="00567869">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Technical Provisions</w:t>
            </w:r>
          </w:p>
        </w:tc>
        <w:tc>
          <w:tcPr>
            <w:tcW w:w="5476" w:type="dxa"/>
            <w:tcBorders>
              <w:top w:val="single" w:sz="2" w:space="0" w:color="auto"/>
              <w:left w:val="single" w:sz="2" w:space="0" w:color="auto"/>
              <w:bottom w:val="single" w:sz="2" w:space="0" w:color="auto"/>
              <w:right w:val="single" w:sz="2" w:space="0" w:color="auto"/>
            </w:tcBorders>
            <w:tcPrChange w:id="2333"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4A5613D2" w14:textId="74B6170B" w:rsidR="00872AFE" w:rsidRPr="00711388" w:rsidRDefault="00872AFE" w:rsidP="00567869">
            <w:pPr>
              <w:pStyle w:val="NormalLeft"/>
              <w:rPr>
                <w:lang w:val="en-GB"/>
              </w:rPr>
            </w:pPr>
            <w:r w:rsidRPr="00711388">
              <w:rPr>
                <w:lang w:val="en-GB"/>
              </w:rPr>
              <w:t xml:space="preserve">Amount of the adjustment to the </w:t>
            </w:r>
            <w:ins w:id="2334" w:author="Author">
              <w:r w:rsidR="00BD37C2" w:rsidRPr="00711388">
                <w:rPr>
                  <w:lang w:val="en-GB"/>
                </w:rPr>
                <w:t xml:space="preserve">position of </w:t>
              </w:r>
            </w:ins>
            <w:r w:rsidRPr="00711388">
              <w:rPr>
                <w:lang w:val="en-GB"/>
              </w:rPr>
              <w:t xml:space="preserve">gross technical provisions due to the application of the LTG measures and </w:t>
            </w:r>
            <w:del w:id="2335" w:author="Author">
              <w:r w:rsidRPr="00711388">
                <w:rPr>
                  <w:lang w:val="en-GB"/>
                </w:rPr>
                <w:delText>transitionals.</w:delText>
              </w:r>
            </w:del>
            <w:ins w:id="2336" w:author="Author">
              <w:r w:rsidR="00907AE7" w:rsidRPr="00711388">
                <w:rPr>
                  <w:lang w:val="en-GB"/>
                </w:rPr>
                <w:t xml:space="preserve">all </w:t>
              </w:r>
              <w:r w:rsidR="0071540C" w:rsidRPr="00711388">
                <w:rPr>
                  <w:lang w:val="en-GB"/>
                </w:rPr>
                <w:t>transitional measures</w:t>
              </w:r>
              <w:r w:rsidR="00240BC2" w:rsidRPr="00711388">
                <w:rPr>
                  <w:lang w:val="en-GB"/>
                </w:rPr>
                <w:t>.</w:t>
              </w:r>
            </w:ins>
          </w:p>
        </w:tc>
      </w:tr>
      <w:tr w:rsidR="00872AFE" w:rsidRPr="00711388" w14:paraId="7BE48BE3" w14:textId="77777777" w:rsidTr="00E50019">
        <w:trPr>
          <w:trPrChange w:id="2337" w:author="Author">
            <w:trPr>
              <w:wAfter w:w="110" w:type="dxa"/>
            </w:trPr>
          </w:trPrChange>
        </w:trPr>
        <w:tc>
          <w:tcPr>
            <w:tcW w:w="1635" w:type="dxa"/>
            <w:tcBorders>
              <w:top w:val="single" w:sz="2" w:space="0" w:color="auto"/>
              <w:left w:val="single" w:sz="2" w:space="0" w:color="auto"/>
              <w:bottom w:val="single" w:sz="2" w:space="0" w:color="auto"/>
              <w:right w:val="single" w:sz="2" w:space="0" w:color="auto"/>
            </w:tcBorders>
            <w:tcPrChange w:id="2338" w:author="Author">
              <w:tcPr>
                <w:tcW w:w="1653" w:type="dxa"/>
                <w:gridSpan w:val="2"/>
                <w:tcBorders>
                  <w:top w:val="single" w:sz="2" w:space="0" w:color="auto"/>
                  <w:left w:val="single" w:sz="2" w:space="0" w:color="auto"/>
                  <w:bottom w:val="single" w:sz="2" w:space="0" w:color="auto"/>
                  <w:right w:val="single" w:sz="2" w:space="0" w:color="auto"/>
                </w:tcBorders>
              </w:tcPr>
            </w:tcPrChange>
          </w:tcPr>
          <w:p w14:paraId="27C21855" w14:textId="77777777" w:rsidR="00872AFE" w:rsidRPr="00711388" w:rsidRDefault="00872AFE" w:rsidP="00567869">
            <w:pPr>
              <w:pStyle w:val="NormalLeft"/>
              <w:rPr>
                <w:lang w:val="en-GB"/>
              </w:rPr>
            </w:pPr>
            <w:r w:rsidRPr="00711388">
              <w:rPr>
                <w:lang w:val="en-GB"/>
              </w:rPr>
              <w:t>C0010/R0020</w:t>
            </w:r>
          </w:p>
        </w:tc>
        <w:tc>
          <w:tcPr>
            <w:tcW w:w="1817" w:type="dxa"/>
            <w:tcBorders>
              <w:top w:val="single" w:sz="2" w:space="0" w:color="auto"/>
              <w:left w:val="single" w:sz="2" w:space="0" w:color="auto"/>
              <w:bottom w:val="single" w:sz="2" w:space="0" w:color="auto"/>
              <w:right w:val="single" w:sz="2" w:space="0" w:color="auto"/>
            </w:tcBorders>
            <w:tcPrChange w:id="2339" w:author="Author">
              <w:tcPr>
                <w:tcW w:w="1837" w:type="dxa"/>
                <w:gridSpan w:val="2"/>
                <w:tcBorders>
                  <w:top w:val="single" w:sz="2" w:space="0" w:color="auto"/>
                  <w:left w:val="single" w:sz="2" w:space="0" w:color="auto"/>
                  <w:bottom w:val="single" w:sz="2" w:space="0" w:color="auto"/>
                  <w:right w:val="single" w:sz="2" w:space="0" w:color="auto"/>
                </w:tcBorders>
              </w:tcPr>
            </w:tcPrChange>
          </w:tcPr>
          <w:p w14:paraId="5C2C2D73" w14:textId="404D0A0C" w:rsidR="00872AFE" w:rsidRPr="00711388" w:rsidRDefault="00872AFE" w:rsidP="00567869">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Change w:id="2340" w:author="Author">
              <w:tcPr>
                <w:tcW w:w="5686" w:type="dxa"/>
                <w:gridSpan w:val="2"/>
                <w:tcBorders>
                  <w:top w:val="single" w:sz="2" w:space="0" w:color="auto"/>
                  <w:left w:val="single" w:sz="2" w:space="0" w:color="auto"/>
                  <w:bottom w:val="single" w:sz="2" w:space="0" w:color="auto"/>
                  <w:right w:val="single" w:sz="2" w:space="0" w:color="auto"/>
                </w:tcBorders>
              </w:tcPr>
            </w:tcPrChange>
          </w:tcPr>
          <w:p w14:paraId="25D873F0" w14:textId="6DC8EAD1" w:rsidR="00872AFE" w:rsidRPr="00711388" w:rsidRDefault="00872AFE" w:rsidP="009E78FF">
            <w:pPr>
              <w:pStyle w:val="NormalLeft"/>
              <w:rPr>
                <w:lang w:val="en-GB"/>
              </w:rPr>
            </w:pPr>
            <w:r w:rsidRPr="00711388">
              <w:rPr>
                <w:lang w:val="en-GB"/>
              </w:rPr>
              <w:t xml:space="preserve">Total amount of basic own funds calculated considering technical provisions including the adjustments due to the </w:t>
            </w:r>
            <w:del w:id="2341" w:author="Author">
              <w:r w:rsidRPr="00711388" w:rsidDel="009E78FF">
                <w:rPr>
                  <w:lang w:val="en-GB"/>
                </w:rPr>
                <w:delText>long-term guarantee</w:delText>
              </w:r>
            </w:del>
            <w:ins w:id="2342" w:author="Author">
              <w:r w:rsidR="009E78FF" w:rsidRPr="00711388">
                <w:rPr>
                  <w:lang w:val="en-GB"/>
                </w:rPr>
                <w:t>LTG</w:t>
              </w:r>
            </w:ins>
            <w:r w:rsidRPr="00711388">
              <w:rPr>
                <w:lang w:val="en-GB"/>
              </w:rPr>
              <w:t xml:space="preserve"> measures and transitional measures.</w:t>
            </w:r>
          </w:p>
        </w:tc>
      </w:tr>
      <w:tr w:rsidR="009E78FF" w:rsidRPr="00711388" w14:paraId="702FCB85" w14:textId="77777777" w:rsidTr="00AA7C45">
        <w:trPr>
          <w:ins w:id="2343" w:author="Author"/>
        </w:trPr>
        <w:tc>
          <w:tcPr>
            <w:tcW w:w="1635" w:type="dxa"/>
            <w:tcBorders>
              <w:top w:val="single" w:sz="2" w:space="0" w:color="auto"/>
              <w:left w:val="single" w:sz="2" w:space="0" w:color="auto"/>
              <w:bottom w:val="single" w:sz="2" w:space="0" w:color="auto"/>
              <w:right w:val="single" w:sz="2" w:space="0" w:color="auto"/>
            </w:tcBorders>
          </w:tcPr>
          <w:p w14:paraId="116C229B" w14:textId="77777777" w:rsidR="009E78FF" w:rsidRPr="00711388" w:rsidRDefault="009E78FF" w:rsidP="00AA7C45">
            <w:pPr>
              <w:pStyle w:val="NormalLeft"/>
              <w:rPr>
                <w:ins w:id="2344" w:author="Author"/>
                <w:lang w:val="en-GB"/>
              </w:rPr>
            </w:pPr>
            <w:ins w:id="2345" w:author="Author">
              <w:r w:rsidRPr="00711388">
                <w:rPr>
                  <w:lang w:val="en-GB"/>
                </w:rPr>
                <w:t>C0012/R0020</w:t>
              </w:r>
            </w:ins>
          </w:p>
        </w:tc>
        <w:tc>
          <w:tcPr>
            <w:tcW w:w="1817" w:type="dxa"/>
            <w:tcBorders>
              <w:top w:val="single" w:sz="2" w:space="0" w:color="auto"/>
              <w:left w:val="single" w:sz="2" w:space="0" w:color="auto"/>
              <w:bottom w:val="single" w:sz="2" w:space="0" w:color="auto"/>
              <w:right w:val="single" w:sz="2" w:space="0" w:color="auto"/>
            </w:tcBorders>
          </w:tcPr>
          <w:p w14:paraId="7C785412" w14:textId="38800A2D" w:rsidR="009E78FF" w:rsidRPr="00711388" w:rsidRDefault="009E78FF" w:rsidP="00AA7C45">
            <w:pPr>
              <w:pStyle w:val="NormalLeft"/>
              <w:rPr>
                <w:ins w:id="2346" w:author="Author"/>
                <w:lang w:val="en-GB"/>
              </w:rPr>
            </w:pPr>
            <w:ins w:id="2347" w:author="Author">
              <w:r w:rsidRPr="00711388">
                <w:rPr>
                  <w:lang w:val="en-GB"/>
                </w:rPr>
                <w:t>Without phasing-in mechanism for extrapolation</w:t>
              </w:r>
              <w:del w:id="2348" w:author="Author">
                <w:r w:rsidRPr="00711388" w:rsidDel="003323F0">
                  <w:rPr>
                    <w:lang w:val="en-GB"/>
                  </w:rPr>
                  <w:delText xml:space="preserve">  </w:delText>
                </w:r>
              </w:del>
              <w:r w:rsidR="003323F0">
                <w:rPr>
                  <w:lang w:val="en-GB"/>
                </w:rPr>
                <w:t xml:space="preserve"> </w:t>
              </w:r>
            </w:ins>
            <w:r w:rsidR="00845F43" w:rsidRPr="00711388">
              <w:rPr>
                <w:lang w:val="en-GB"/>
              </w:rPr>
              <w:t>-</w:t>
            </w:r>
            <w:ins w:id="2349" w:author="Author">
              <w:r w:rsidRPr="00711388">
                <w:rPr>
                  <w:lang w:val="en-GB"/>
                </w:rPr>
                <w:t xml:space="preserve"> Basic own funds</w:t>
              </w:r>
            </w:ins>
          </w:p>
        </w:tc>
        <w:tc>
          <w:tcPr>
            <w:tcW w:w="5476" w:type="dxa"/>
            <w:tcBorders>
              <w:top w:val="single" w:sz="2" w:space="0" w:color="auto"/>
              <w:left w:val="single" w:sz="2" w:space="0" w:color="auto"/>
              <w:bottom w:val="single" w:sz="2" w:space="0" w:color="auto"/>
              <w:right w:val="single" w:sz="2" w:space="0" w:color="auto"/>
            </w:tcBorders>
          </w:tcPr>
          <w:p w14:paraId="2F3E267C" w14:textId="77777777" w:rsidR="009E78FF" w:rsidRPr="00711388" w:rsidRDefault="009E78FF" w:rsidP="00AA7C45">
            <w:pPr>
              <w:pStyle w:val="NormalLeft"/>
              <w:rPr>
                <w:ins w:id="2350" w:author="Author"/>
                <w:lang w:val="en-GB"/>
              </w:rPr>
            </w:pPr>
            <w:ins w:id="2351" w:author="Author">
              <w:r w:rsidRPr="00711388">
                <w:rPr>
                  <w:lang w:val="en-GB"/>
                </w:rPr>
                <w:t>Total amount of basic own funds calculated considering technical provisions with adjustments for LTG and transitional measures as described in C0012/R0010.</w:t>
              </w:r>
            </w:ins>
          </w:p>
          <w:p w14:paraId="7E5724E8" w14:textId="77777777" w:rsidR="009E78FF" w:rsidRPr="00711388" w:rsidRDefault="009E78FF" w:rsidP="00AA7C45">
            <w:pPr>
              <w:pStyle w:val="NormalLeft"/>
              <w:rPr>
                <w:ins w:id="2352" w:author="Author"/>
                <w:lang w:val="en-GB"/>
              </w:rPr>
            </w:pPr>
            <w:ins w:id="2353" w:author="Author">
              <w:r w:rsidRPr="00711388">
                <w:rPr>
                  <w:lang w:val="en-GB"/>
                </w:rPr>
                <w:t>If the phasing-in mechanism for extrapolation is not applicable report the same amount as in C0010.</w:t>
              </w:r>
            </w:ins>
          </w:p>
        </w:tc>
      </w:tr>
      <w:tr w:rsidR="009E78FF" w:rsidRPr="00711388" w14:paraId="67962BB7" w14:textId="77777777" w:rsidTr="00AA7C45">
        <w:trPr>
          <w:ins w:id="2354" w:author="Author"/>
        </w:trPr>
        <w:tc>
          <w:tcPr>
            <w:tcW w:w="1635" w:type="dxa"/>
            <w:tcBorders>
              <w:top w:val="single" w:sz="2" w:space="0" w:color="auto"/>
              <w:left w:val="single" w:sz="2" w:space="0" w:color="auto"/>
              <w:bottom w:val="single" w:sz="2" w:space="0" w:color="auto"/>
              <w:right w:val="single" w:sz="2" w:space="0" w:color="auto"/>
            </w:tcBorders>
          </w:tcPr>
          <w:p w14:paraId="70A2E623" w14:textId="65C00F6D" w:rsidR="009E78FF" w:rsidRPr="00711388" w:rsidRDefault="009E78FF" w:rsidP="009E78FF">
            <w:pPr>
              <w:pStyle w:val="NormalLeft"/>
              <w:rPr>
                <w:ins w:id="2355" w:author="Author"/>
                <w:lang w:val="en-GB"/>
              </w:rPr>
            </w:pPr>
            <w:ins w:id="2356" w:author="Author">
              <w:r w:rsidRPr="00711388">
                <w:rPr>
                  <w:lang w:val="en-GB"/>
                </w:rPr>
                <w:t>C0014/R0020</w:t>
              </w:r>
            </w:ins>
          </w:p>
        </w:tc>
        <w:tc>
          <w:tcPr>
            <w:tcW w:w="1817" w:type="dxa"/>
            <w:tcBorders>
              <w:top w:val="single" w:sz="2" w:space="0" w:color="auto"/>
              <w:left w:val="single" w:sz="2" w:space="0" w:color="auto"/>
              <w:bottom w:val="single" w:sz="2" w:space="0" w:color="auto"/>
              <w:right w:val="single" w:sz="2" w:space="0" w:color="auto"/>
            </w:tcBorders>
          </w:tcPr>
          <w:p w14:paraId="3463D17D" w14:textId="23132C54" w:rsidR="009E78FF" w:rsidRPr="00711388" w:rsidRDefault="009E78FF" w:rsidP="009E78FF">
            <w:pPr>
              <w:pStyle w:val="NormalLeft"/>
              <w:rPr>
                <w:ins w:id="2357" w:author="Author"/>
                <w:lang w:val="en-GB"/>
              </w:rPr>
            </w:pPr>
            <w:ins w:id="2358" w:author="Author">
              <w:r w:rsidRPr="00711388">
                <w:rPr>
                  <w:lang w:val="en-GB"/>
                </w:rPr>
                <w:t>Impact of phasing-in mechanism for extrapolation</w:t>
              </w:r>
              <w:del w:id="2359" w:author="Author">
                <w:r w:rsidRPr="00711388" w:rsidDel="003323F0">
                  <w:rPr>
                    <w:lang w:val="en-GB"/>
                  </w:rPr>
                  <w:delText xml:space="preserve">  </w:delText>
                </w:r>
              </w:del>
              <w:r w:rsidR="003323F0">
                <w:rPr>
                  <w:lang w:val="en-GB"/>
                </w:rPr>
                <w:t xml:space="preserve"> </w:t>
              </w:r>
            </w:ins>
            <w:r w:rsidR="00845F43" w:rsidRPr="00711388">
              <w:rPr>
                <w:lang w:val="en-GB"/>
              </w:rPr>
              <w:t>-</w:t>
            </w:r>
            <w:ins w:id="2360" w:author="Author">
              <w:r w:rsidRPr="00711388">
                <w:rPr>
                  <w:lang w:val="en-GB"/>
                </w:rPr>
                <w:t xml:space="preserve"> Basic own funds</w:t>
              </w:r>
            </w:ins>
          </w:p>
        </w:tc>
        <w:tc>
          <w:tcPr>
            <w:tcW w:w="5476" w:type="dxa"/>
            <w:tcBorders>
              <w:top w:val="single" w:sz="2" w:space="0" w:color="auto"/>
              <w:left w:val="single" w:sz="2" w:space="0" w:color="auto"/>
              <w:bottom w:val="single" w:sz="2" w:space="0" w:color="auto"/>
              <w:right w:val="single" w:sz="2" w:space="0" w:color="auto"/>
            </w:tcBorders>
          </w:tcPr>
          <w:p w14:paraId="08775831" w14:textId="77777777" w:rsidR="009E78FF" w:rsidRPr="00711388" w:rsidRDefault="009E78FF" w:rsidP="009E78FF">
            <w:pPr>
              <w:pStyle w:val="NormalLeft"/>
              <w:rPr>
                <w:ins w:id="2361" w:author="Author"/>
                <w:lang w:val="en-GB"/>
              </w:rPr>
            </w:pPr>
            <w:ins w:id="2362" w:author="Author">
              <w:r w:rsidRPr="00711388">
                <w:rPr>
                  <w:lang w:val="en-GB"/>
                </w:rPr>
                <w:t>Amount of the adjustment to the position of basic own funds due to the application of the phasing-in mechanism for extrapolation.</w:t>
              </w:r>
            </w:ins>
          </w:p>
          <w:p w14:paraId="74687D27" w14:textId="75D41F42" w:rsidR="009E78FF" w:rsidRPr="00711388" w:rsidRDefault="009E78FF" w:rsidP="009E78FF">
            <w:pPr>
              <w:pStyle w:val="NormalLeft"/>
              <w:rPr>
                <w:ins w:id="2363" w:author="Author"/>
                <w:lang w:val="en-GB"/>
              </w:rPr>
            </w:pPr>
            <w:ins w:id="2364" w:author="Author">
              <w:r w:rsidRPr="00711388">
                <w:rPr>
                  <w:lang w:val="en-GB"/>
                </w:rPr>
                <w:t>T</w:t>
              </w:r>
              <w:r w:rsidRPr="00E50019">
                <w:rPr>
                  <w:lang w:val="en-GB"/>
                  <w:rPrChange w:id="2365" w:author="Author">
                    <w:rPr/>
                  </w:rPrChange>
                </w:rPr>
                <w:t>he calculation of this amount shall be performed in accordance with the instructions set out in C0014/R0010.</w:t>
              </w:r>
              <w:r w:rsidRPr="00711388">
                <w:rPr>
                  <w:lang w:val="en-GB"/>
                </w:rPr>
                <w:t xml:space="preserve"> </w:t>
              </w:r>
            </w:ins>
          </w:p>
        </w:tc>
      </w:tr>
      <w:tr w:rsidR="009E78FF" w:rsidRPr="00711388" w14:paraId="3AAD80A4" w14:textId="77777777" w:rsidTr="00572B0B">
        <w:tc>
          <w:tcPr>
            <w:tcW w:w="1635" w:type="dxa"/>
            <w:tcBorders>
              <w:top w:val="single" w:sz="2" w:space="0" w:color="auto"/>
              <w:left w:val="single" w:sz="2" w:space="0" w:color="auto"/>
              <w:bottom w:val="single" w:sz="2" w:space="0" w:color="auto"/>
              <w:right w:val="single" w:sz="2" w:space="0" w:color="auto"/>
            </w:tcBorders>
          </w:tcPr>
          <w:p w14:paraId="09D76B2B" w14:textId="42B66304" w:rsidR="009E78FF" w:rsidRPr="00711388" w:rsidRDefault="009E78FF" w:rsidP="009E78FF">
            <w:pPr>
              <w:pStyle w:val="NormalLeft"/>
              <w:rPr>
                <w:lang w:val="en-GB"/>
              </w:rPr>
            </w:pPr>
            <w:r w:rsidRPr="00711388">
              <w:rPr>
                <w:lang w:val="en-GB"/>
              </w:rPr>
              <w:t>C0020/R0020</w:t>
            </w:r>
          </w:p>
        </w:tc>
        <w:tc>
          <w:tcPr>
            <w:tcW w:w="1817" w:type="dxa"/>
            <w:tcBorders>
              <w:top w:val="single" w:sz="2" w:space="0" w:color="auto"/>
              <w:left w:val="single" w:sz="2" w:space="0" w:color="auto"/>
              <w:bottom w:val="single" w:sz="2" w:space="0" w:color="auto"/>
              <w:right w:val="single" w:sz="2" w:space="0" w:color="auto"/>
            </w:tcBorders>
          </w:tcPr>
          <w:p w14:paraId="28371316" w14:textId="0D8A385F" w:rsidR="009E78FF" w:rsidRPr="00711388" w:rsidRDefault="009E78FF" w:rsidP="009E78FF">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63E3EAE3" w14:textId="2382D17B" w:rsidR="009E78FF" w:rsidRPr="00711388" w:rsidRDefault="009E78FF" w:rsidP="009E78FF">
            <w:pPr>
              <w:pStyle w:val="NormalLeft"/>
              <w:rPr>
                <w:lang w:val="en-GB"/>
              </w:rPr>
            </w:pPr>
            <w:r w:rsidRPr="00711388">
              <w:rPr>
                <w:lang w:val="en-GB"/>
              </w:rPr>
              <w:t xml:space="preserve">Total amount of basic own funds calculated considering technical provisions </w:t>
            </w:r>
            <w:del w:id="2366" w:author="Author">
              <w:r w:rsidRPr="00711388" w:rsidDel="00B4418B">
                <w:rPr>
                  <w:lang w:val="en-GB"/>
                </w:rPr>
                <w:delText>without the</w:delText>
              </w:r>
            </w:del>
            <w:ins w:id="2367" w:author="Author">
              <w:r w:rsidR="00B4418B" w:rsidRPr="00711388">
                <w:rPr>
                  <w:lang w:val="en-GB"/>
                </w:rPr>
                <w:t>with</w:t>
              </w:r>
            </w:ins>
            <w:r w:rsidRPr="00711388">
              <w:rPr>
                <w:lang w:val="en-GB"/>
              </w:rPr>
              <w:t xml:space="preserve"> adjustment</w:t>
            </w:r>
            <w:ins w:id="2368" w:author="Author">
              <w:r w:rsidRPr="00711388">
                <w:rPr>
                  <w:lang w:val="en-GB"/>
                </w:rPr>
                <w:t>s</w:t>
              </w:r>
            </w:ins>
            <w:r w:rsidRPr="00711388">
              <w:rPr>
                <w:lang w:val="en-GB"/>
              </w:rPr>
              <w:t xml:space="preserve"> </w:t>
            </w:r>
            <w:ins w:id="2369" w:author="Author">
              <w:r w:rsidRPr="00711388">
                <w:rPr>
                  <w:lang w:val="en-GB"/>
                </w:rPr>
                <w:t>for LTG and transitional measures as described in C0020/R0010</w:t>
              </w:r>
            </w:ins>
            <w:del w:id="2370" w:author="Author">
              <w:r w:rsidRPr="00711388" w:rsidDel="009E78FF">
                <w:rPr>
                  <w:lang w:val="en-GB"/>
                </w:rPr>
                <w:delText>due to the transitional deduction to technical provisions, but</w:delText>
              </w:r>
            </w:del>
            <w:ins w:id="2371" w:author="Author">
              <w:del w:id="2372" w:author="Author">
                <w:r w:rsidRPr="00711388" w:rsidDel="009E78FF">
                  <w:rPr>
                    <w:lang w:val="en-GB"/>
                  </w:rPr>
                  <w:delText xml:space="preserve"> </w:delText>
                </w:r>
              </w:del>
            </w:ins>
            <w:del w:id="2373" w:author="Author">
              <w:r w:rsidRPr="00711388" w:rsidDel="009E78FF">
                <w:rPr>
                  <w:lang w:val="en-GB"/>
                </w:rPr>
                <w:delText>keeping the adjustments due to the volatility adjustment and</w:delText>
              </w:r>
            </w:del>
            <w:ins w:id="2374" w:author="Author">
              <w:del w:id="2375" w:author="Author">
                <w:r w:rsidRPr="00711388" w:rsidDel="009E78FF">
                  <w:rPr>
                    <w:lang w:val="en-GB"/>
                  </w:rPr>
                  <w:delText>,</w:delText>
                </w:r>
              </w:del>
            </w:ins>
            <w:del w:id="2376" w:author="Author">
              <w:r w:rsidRPr="00711388" w:rsidDel="009E78FF">
                <w:rPr>
                  <w:lang w:val="en-GB"/>
                </w:rPr>
                <w:delText xml:space="preserve"> the matching adjustment</w:delText>
              </w:r>
            </w:del>
            <w:r w:rsidRPr="00711388">
              <w:rPr>
                <w:lang w:val="en-GB"/>
              </w:rPr>
              <w:t>.</w:t>
            </w:r>
          </w:p>
          <w:p w14:paraId="39B6F3A3" w14:textId="31984D09" w:rsidR="009E78FF" w:rsidRPr="00711388" w:rsidRDefault="009E78FF" w:rsidP="009E78FF">
            <w:pPr>
              <w:pStyle w:val="NormalLeft"/>
              <w:rPr>
                <w:lang w:val="en-GB"/>
              </w:rPr>
            </w:pPr>
            <w:r w:rsidRPr="00711388">
              <w:rPr>
                <w:lang w:val="en-GB"/>
              </w:rPr>
              <w:t xml:space="preserve">If </w:t>
            </w:r>
            <w:ins w:id="2377" w:author="Author">
              <w:r w:rsidR="00711ECE" w:rsidRPr="00711388">
                <w:rPr>
                  <w:lang w:val="en-GB"/>
                </w:rPr>
                <w:t xml:space="preserve">the </w:t>
              </w:r>
            </w:ins>
            <w:r w:rsidRPr="00711388">
              <w:rPr>
                <w:lang w:val="en-GB"/>
              </w:rPr>
              <w:t>transitional deduction to technical provisions is not applicable report the same amount as in C001</w:t>
            </w:r>
            <w:ins w:id="2378" w:author="Author">
              <w:r w:rsidR="00711ECE" w:rsidRPr="00711388">
                <w:rPr>
                  <w:lang w:val="en-GB"/>
                </w:rPr>
                <w:t>2</w:t>
              </w:r>
            </w:ins>
            <w:del w:id="2379" w:author="Author">
              <w:r w:rsidRPr="00711388" w:rsidDel="00711ECE">
                <w:rPr>
                  <w:lang w:val="en-GB"/>
                </w:rPr>
                <w:delText>0</w:delText>
              </w:r>
            </w:del>
            <w:r w:rsidRPr="00711388">
              <w:rPr>
                <w:lang w:val="en-GB"/>
              </w:rPr>
              <w:t>.</w:t>
            </w:r>
            <w:del w:id="2380" w:author="Author">
              <w:r w:rsidRPr="00711388" w:rsidDel="003323F0">
                <w:rPr>
                  <w:lang w:val="en-GB"/>
                </w:rPr>
                <w:delText xml:space="preserve">  </w:delText>
              </w:r>
            </w:del>
            <w:ins w:id="2381" w:author="Author">
              <w:r w:rsidR="003323F0">
                <w:rPr>
                  <w:lang w:val="en-GB"/>
                </w:rPr>
                <w:t xml:space="preserve"> </w:t>
              </w:r>
            </w:ins>
          </w:p>
        </w:tc>
      </w:tr>
      <w:tr w:rsidR="009E78FF" w:rsidRPr="00711388" w14:paraId="205DF7B8" w14:textId="77777777" w:rsidTr="00572B0B">
        <w:tc>
          <w:tcPr>
            <w:tcW w:w="1635" w:type="dxa"/>
            <w:tcBorders>
              <w:top w:val="single" w:sz="2" w:space="0" w:color="auto"/>
              <w:left w:val="single" w:sz="2" w:space="0" w:color="auto"/>
              <w:bottom w:val="single" w:sz="2" w:space="0" w:color="auto"/>
              <w:right w:val="single" w:sz="2" w:space="0" w:color="auto"/>
            </w:tcBorders>
          </w:tcPr>
          <w:p w14:paraId="2D2CF7E9" w14:textId="77777777" w:rsidR="009E78FF" w:rsidRPr="00711388" w:rsidRDefault="009E78FF" w:rsidP="009E78FF">
            <w:pPr>
              <w:pStyle w:val="NormalLeft"/>
              <w:rPr>
                <w:lang w:val="en-GB"/>
              </w:rPr>
            </w:pPr>
            <w:r w:rsidRPr="00711388">
              <w:rPr>
                <w:lang w:val="en-GB"/>
              </w:rPr>
              <w:t>C0030/R0020</w:t>
            </w:r>
          </w:p>
        </w:tc>
        <w:tc>
          <w:tcPr>
            <w:tcW w:w="1817" w:type="dxa"/>
            <w:tcBorders>
              <w:top w:val="single" w:sz="2" w:space="0" w:color="auto"/>
              <w:left w:val="single" w:sz="2" w:space="0" w:color="auto"/>
              <w:bottom w:val="single" w:sz="2" w:space="0" w:color="auto"/>
              <w:right w:val="single" w:sz="2" w:space="0" w:color="auto"/>
            </w:tcBorders>
          </w:tcPr>
          <w:p w14:paraId="312F6170" w14:textId="686A858C" w:rsidR="009E78FF" w:rsidRPr="00711388" w:rsidRDefault="009E78FF" w:rsidP="009E78FF">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01B9DD95" w14:textId="75F8DE4D" w:rsidR="009E78FF" w:rsidRPr="00711388" w:rsidRDefault="009E78FF" w:rsidP="009E78FF">
            <w:pPr>
              <w:pStyle w:val="NormalLeft"/>
              <w:rPr>
                <w:lang w:val="en-GB"/>
              </w:rPr>
            </w:pPr>
            <w:r w:rsidRPr="00711388">
              <w:rPr>
                <w:lang w:val="en-GB"/>
              </w:rPr>
              <w:t xml:space="preserve">Amount of the adjustment to the </w:t>
            </w:r>
            <w:ins w:id="2382" w:author="Author">
              <w:r w:rsidRPr="00711388">
                <w:rPr>
                  <w:lang w:val="en-GB"/>
                </w:rPr>
                <w:t>position of b</w:t>
              </w:r>
            </w:ins>
            <w:del w:id="2383" w:author="Author">
              <w:r w:rsidRPr="00711388" w:rsidDel="00BD37C2">
                <w:rPr>
                  <w:lang w:val="en-GB"/>
                </w:rPr>
                <w:delText>B</w:delText>
              </w:r>
            </w:del>
            <w:r w:rsidRPr="00711388">
              <w:rPr>
                <w:lang w:val="en-GB"/>
              </w:rPr>
              <w:t>asic own funds due to the application of the transitional deduction to technical provisions.</w:t>
            </w:r>
          </w:p>
          <w:p w14:paraId="52765314" w14:textId="5BF9ABC8" w:rsidR="009E78FF" w:rsidRPr="00711388" w:rsidRDefault="009E78FF" w:rsidP="009E78FF">
            <w:pPr>
              <w:pStyle w:val="NormalLeft"/>
              <w:rPr>
                <w:lang w:val="en-GB"/>
              </w:rPr>
            </w:pPr>
            <w:ins w:id="2384" w:author="Author">
              <w:r w:rsidRPr="00711388">
                <w:rPr>
                  <w:lang w:val="en-GB"/>
                </w:rPr>
                <w:t>T</w:t>
              </w:r>
              <w:r w:rsidRPr="00E50019">
                <w:rPr>
                  <w:lang w:val="en-GB"/>
                  <w:rPrChange w:id="2385" w:author="Author">
                    <w:rPr/>
                  </w:rPrChange>
                </w:rPr>
                <w:t>he calculation of this amount shall be performed in accordance with the instructions set out in C0030/R0010.</w:t>
              </w:r>
              <w:r w:rsidRPr="00711388">
                <w:rPr>
                  <w:lang w:val="en-GB"/>
                </w:rPr>
                <w:t xml:space="preserve"> </w:t>
              </w:r>
            </w:ins>
            <w:del w:id="2386" w:author="Author">
              <w:r w:rsidRPr="00711388" w:rsidDel="00A7664F">
                <w:rPr>
                  <w:lang w:val="en-GB"/>
                </w:rPr>
                <w:delText xml:space="preserve">It shall be the difference between the </w:delText>
              </w:r>
              <w:r w:rsidRPr="00711388" w:rsidDel="00A7664F">
                <w:rPr>
                  <w:lang w:val="en-GB"/>
                </w:rPr>
                <w:lastRenderedPageBreak/>
                <w:delText>basic own funds calculated considering the technical provisions without transitional deduction to technical provisions and the basic own funds calculated with the technical provisions with LTG and transitional measures.</w:delText>
              </w:r>
            </w:del>
            <w:ins w:id="2387" w:author="Author">
              <w:del w:id="2388" w:author="Author">
                <w:r w:rsidRPr="00711388" w:rsidDel="00A7664F">
                  <w:rPr>
                    <w:lang w:val="en-GB"/>
                  </w:rPr>
                  <w:delText xml:space="preserve"> </w:delText>
                </w:r>
              </w:del>
            </w:ins>
          </w:p>
        </w:tc>
      </w:tr>
      <w:tr w:rsidR="009E78FF" w:rsidRPr="00711388" w14:paraId="0FF4E2C4" w14:textId="77777777" w:rsidTr="00572B0B">
        <w:tc>
          <w:tcPr>
            <w:tcW w:w="1635" w:type="dxa"/>
            <w:tcBorders>
              <w:top w:val="single" w:sz="2" w:space="0" w:color="auto"/>
              <w:left w:val="single" w:sz="2" w:space="0" w:color="auto"/>
              <w:bottom w:val="single" w:sz="2" w:space="0" w:color="auto"/>
              <w:right w:val="single" w:sz="2" w:space="0" w:color="auto"/>
            </w:tcBorders>
          </w:tcPr>
          <w:p w14:paraId="4FF502F8" w14:textId="77777777" w:rsidR="009E78FF" w:rsidRPr="00711388" w:rsidRDefault="009E78FF" w:rsidP="009E78FF">
            <w:pPr>
              <w:pStyle w:val="NormalLeft"/>
              <w:rPr>
                <w:lang w:val="en-GB"/>
              </w:rPr>
            </w:pPr>
            <w:r w:rsidRPr="00711388">
              <w:rPr>
                <w:lang w:val="en-GB"/>
              </w:rPr>
              <w:lastRenderedPageBreak/>
              <w:t>C0040/R0020</w:t>
            </w:r>
          </w:p>
        </w:tc>
        <w:tc>
          <w:tcPr>
            <w:tcW w:w="1817" w:type="dxa"/>
            <w:tcBorders>
              <w:top w:val="single" w:sz="2" w:space="0" w:color="auto"/>
              <w:left w:val="single" w:sz="2" w:space="0" w:color="auto"/>
              <w:bottom w:val="single" w:sz="2" w:space="0" w:color="auto"/>
              <w:right w:val="single" w:sz="2" w:space="0" w:color="auto"/>
            </w:tcBorders>
          </w:tcPr>
          <w:p w14:paraId="057FB59F" w14:textId="577ACD2A" w:rsidR="009E78FF" w:rsidRPr="00711388" w:rsidRDefault="009E78FF" w:rsidP="009E78FF">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0F6739DB" w14:textId="3AD026CA" w:rsidR="009E78FF" w:rsidRPr="00711388" w:rsidRDefault="009E78FF" w:rsidP="009E78FF">
            <w:pPr>
              <w:pStyle w:val="NormalLeft"/>
              <w:rPr>
                <w:lang w:val="en-GB"/>
              </w:rPr>
            </w:pPr>
            <w:r w:rsidRPr="00711388">
              <w:rPr>
                <w:lang w:val="en-GB"/>
              </w:rPr>
              <w:t xml:space="preserve">Total amount of basic own funds calculated considering technical provisions </w:t>
            </w:r>
            <w:ins w:id="2389" w:author="Author">
              <w:r w:rsidRPr="00711388">
                <w:rPr>
                  <w:lang w:val="en-GB"/>
                </w:rPr>
                <w:t>with adjustments for LTG and transitional measures as described in C0040/R0010.</w:t>
              </w:r>
            </w:ins>
            <w:del w:id="2390" w:author="Author">
              <w:r w:rsidRPr="00711388" w:rsidDel="008865CE">
                <w:rPr>
                  <w:lang w:val="en-GB"/>
                </w:rPr>
                <w:delText>without the adjustment due to the</w:delText>
              </w:r>
              <w:r w:rsidRPr="00711388" w:rsidDel="003323F0">
                <w:rPr>
                  <w:lang w:val="en-GB"/>
                </w:rPr>
                <w:delText xml:space="preserve"> </w:delText>
              </w:r>
            </w:del>
            <w:ins w:id="2391" w:author="Author">
              <w:del w:id="2392" w:author="Author">
                <w:r w:rsidRPr="00711388" w:rsidDel="003323F0">
                  <w:rPr>
                    <w:lang w:val="en-GB"/>
                  </w:rPr>
                  <w:delText xml:space="preserve"> </w:delText>
                </w:r>
              </w:del>
              <w:r w:rsidR="003323F0">
                <w:rPr>
                  <w:lang w:val="en-GB"/>
                </w:rPr>
                <w:t xml:space="preserve"> </w:t>
              </w:r>
            </w:ins>
            <w:del w:id="2393" w:author="Author">
              <w:r w:rsidRPr="00711388" w:rsidDel="008865CE">
                <w:rPr>
                  <w:lang w:val="en-GB"/>
                </w:rPr>
                <w:delText>transitional adjustment to the relevant risk-free interest rate term structure, but keeping the adjustments due to the volatility adjustment and the matching adjustment.</w:delText>
              </w:r>
            </w:del>
          </w:p>
          <w:p w14:paraId="062336AB" w14:textId="5E6CE906" w:rsidR="009E78FF" w:rsidRPr="00711388" w:rsidRDefault="009E78FF" w:rsidP="009E78FF">
            <w:pPr>
              <w:pStyle w:val="NormalLeft"/>
              <w:rPr>
                <w:lang w:val="en-GB"/>
              </w:rPr>
            </w:pPr>
            <w:r w:rsidRPr="00711388">
              <w:rPr>
                <w:lang w:val="en-GB"/>
              </w:rPr>
              <w:t xml:space="preserve">If </w:t>
            </w:r>
            <w:ins w:id="2394"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2395" w:author="Author">
              <w:r w:rsidRPr="00711388" w:rsidDel="003323F0">
                <w:rPr>
                  <w:lang w:val="en-GB"/>
                </w:rPr>
                <w:delText xml:space="preserve">  </w:delText>
              </w:r>
            </w:del>
            <w:ins w:id="2396" w:author="Author">
              <w:r w:rsidR="003323F0">
                <w:rPr>
                  <w:lang w:val="en-GB"/>
                </w:rPr>
                <w:t xml:space="preserve"> </w:t>
              </w:r>
            </w:ins>
          </w:p>
        </w:tc>
      </w:tr>
      <w:tr w:rsidR="009E78FF" w:rsidRPr="00711388" w14:paraId="14723C2D" w14:textId="77777777" w:rsidTr="00572B0B">
        <w:tc>
          <w:tcPr>
            <w:tcW w:w="1635" w:type="dxa"/>
            <w:tcBorders>
              <w:top w:val="single" w:sz="2" w:space="0" w:color="auto"/>
              <w:left w:val="single" w:sz="2" w:space="0" w:color="auto"/>
              <w:bottom w:val="single" w:sz="2" w:space="0" w:color="auto"/>
              <w:right w:val="single" w:sz="2" w:space="0" w:color="auto"/>
            </w:tcBorders>
          </w:tcPr>
          <w:p w14:paraId="40AC25DC" w14:textId="77777777" w:rsidR="009E78FF" w:rsidRPr="00711388" w:rsidRDefault="009E78FF" w:rsidP="009E78FF">
            <w:pPr>
              <w:pStyle w:val="NormalLeft"/>
              <w:rPr>
                <w:lang w:val="en-GB"/>
              </w:rPr>
            </w:pPr>
            <w:r w:rsidRPr="00711388">
              <w:rPr>
                <w:lang w:val="en-GB"/>
              </w:rPr>
              <w:t>C0050/R0020</w:t>
            </w:r>
          </w:p>
        </w:tc>
        <w:tc>
          <w:tcPr>
            <w:tcW w:w="1817" w:type="dxa"/>
            <w:tcBorders>
              <w:top w:val="single" w:sz="2" w:space="0" w:color="auto"/>
              <w:left w:val="single" w:sz="2" w:space="0" w:color="auto"/>
              <w:bottom w:val="single" w:sz="2" w:space="0" w:color="auto"/>
              <w:right w:val="single" w:sz="2" w:space="0" w:color="auto"/>
            </w:tcBorders>
          </w:tcPr>
          <w:p w14:paraId="27354CA7" w14:textId="13B17D7B" w:rsidR="009E78FF" w:rsidRPr="00711388" w:rsidRDefault="009E78FF" w:rsidP="009E78FF">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42CA7371" w14:textId="3235F054" w:rsidR="009E78FF" w:rsidRPr="00711388" w:rsidRDefault="009E78FF" w:rsidP="009E78FF">
            <w:pPr>
              <w:pStyle w:val="NormalLeft"/>
              <w:rPr>
                <w:lang w:val="en-GB"/>
              </w:rPr>
            </w:pPr>
            <w:r w:rsidRPr="00711388">
              <w:rPr>
                <w:lang w:val="en-GB"/>
              </w:rPr>
              <w:t xml:space="preserve">Amount of the adjustment to the </w:t>
            </w:r>
            <w:ins w:id="2397" w:author="Author">
              <w:r w:rsidRPr="00711388">
                <w:rPr>
                  <w:lang w:val="en-GB"/>
                </w:rPr>
                <w:t xml:space="preserve">position of </w:t>
              </w:r>
            </w:ins>
            <w:r w:rsidRPr="00711388">
              <w:rPr>
                <w:lang w:val="en-GB"/>
              </w:rPr>
              <w:t>basic own funds due to the application of the transitional adjustment to the relevant risk-free interest rate term structure.</w:t>
            </w:r>
          </w:p>
          <w:p w14:paraId="6BBB888B" w14:textId="13347CA0" w:rsidR="009E78FF" w:rsidRPr="00711388" w:rsidRDefault="009E78FF" w:rsidP="009E78FF">
            <w:pPr>
              <w:pStyle w:val="NormalLeft"/>
              <w:rPr>
                <w:lang w:val="en-GB"/>
              </w:rPr>
            </w:pPr>
            <w:ins w:id="2398" w:author="Author">
              <w:r w:rsidRPr="00711388">
                <w:rPr>
                  <w:lang w:val="en-GB"/>
                </w:rPr>
                <w:t>T</w:t>
              </w:r>
              <w:r w:rsidRPr="00E50019">
                <w:rPr>
                  <w:lang w:val="en-GB"/>
                  <w:rPrChange w:id="2399" w:author="Author">
                    <w:rPr/>
                  </w:rPrChange>
                </w:rPr>
                <w:t>he calculation of this amount shall be performed in accordance with the instructions set out in C0050/R0010.</w:t>
              </w:r>
            </w:ins>
            <w:del w:id="2400" w:author="Author">
              <w:r w:rsidRPr="00711388" w:rsidDel="00067FD0">
                <w:rPr>
                  <w:lang w:val="en-GB"/>
                </w:rPr>
                <w:delText>It shall be the difference between the basic own funds calculated considering the technical provisions without transitional adjustment to the relevant risk-free interest rate term structure and the basic own funds calculated with the technical provisions reported under C0020.</w:delText>
              </w:r>
              <w:r w:rsidRPr="00711388" w:rsidDel="003323F0">
                <w:rPr>
                  <w:lang w:val="en-GB"/>
                </w:rPr>
                <w:delText xml:space="preserve">  </w:delText>
              </w:r>
            </w:del>
            <w:ins w:id="2401" w:author="Author">
              <w:r w:rsidR="003323F0">
                <w:rPr>
                  <w:lang w:val="en-GB"/>
                </w:rPr>
                <w:t xml:space="preserve"> </w:t>
              </w:r>
            </w:ins>
          </w:p>
        </w:tc>
      </w:tr>
      <w:tr w:rsidR="009E78FF" w:rsidRPr="00711388" w14:paraId="21CA77E2" w14:textId="77777777" w:rsidTr="00572B0B">
        <w:trPr>
          <w:ins w:id="2402" w:author="Author"/>
        </w:trPr>
        <w:tc>
          <w:tcPr>
            <w:tcW w:w="1635" w:type="dxa"/>
            <w:tcBorders>
              <w:top w:val="single" w:sz="2" w:space="0" w:color="auto"/>
              <w:left w:val="single" w:sz="2" w:space="0" w:color="auto"/>
              <w:bottom w:val="single" w:sz="2" w:space="0" w:color="auto"/>
              <w:right w:val="single" w:sz="2" w:space="0" w:color="auto"/>
            </w:tcBorders>
          </w:tcPr>
          <w:p w14:paraId="42460C91" w14:textId="73D43A6E" w:rsidR="009E78FF" w:rsidRPr="00711388" w:rsidRDefault="009E78FF" w:rsidP="009E78FF">
            <w:pPr>
              <w:pStyle w:val="NormalLeft"/>
              <w:rPr>
                <w:ins w:id="2403" w:author="Author"/>
                <w:lang w:val="en-GB"/>
              </w:rPr>
            </w:pPr>
            <w:ins w:id="2404" w:author="Author">
              <w:r w:rsidRPr="00711388">
                <w:rPr>
                  <w:lang w:val="en-GB"/>
                </w:rPr>
                <w:t>C0054/R0020</w:t>
              </w:r>
            </w:ins>
          </w:p>
        </w:tc>
        <w:tc>
          <w:tcPr>
            <w:tcW w:w="1817" w:type="dxa"/>
            <w:tcBorders>
              <w:top w:val="single" w:sz="2" w:space="0" w:color="auto"/>
              <w:left w:val="single" w:sz="2" w:space="0" w:color="auto"/>
              <w:bottom w:val="single" w:sz="2" w:space="0" w:color="auto"/>
              <w:right w:val="single" w:sz="2" w:space="0" w:color="auto"/>
            </w:tcBorders>
          </w:tcPr>
          <w:p w14:paraId="145D0007" w14:textId="5A5F8F8B" w:rsidR="009E78FF" w:rsidRPr="00711388" w:rsidRDefault="009E78FF" w:rsidP="009E78FF">
            <w:pPr>
              <w:pStyle w:val="NormalLeft"/>
              <w:rPr>
                <w:ins w:id="2405" w:author="Author"/>
                <w:lang w:val="en-GB"/>
              </w:rPr>
            </w:pPr>
            <w:ins w:id="2406" w:author="Author">
              <w:r w:rsidRPr="00711388">
                <w:rPr>
                  <w:lang w:val="en-GB"/>
                </w:rPr>
                <w:t xml:space="preserve">Impact of all transitionals </w:t>
              </w:r>
            </w:ins>
            <w:r w:rsidR="00845F43" w:rsidRPr="00711388">
              <w:rPr>
                <w:lang w:val="en-GB"/>
              </w:rPr>
              <w:t>-</w:t>
            </w:r>
            <w:ins w:id="2407" w:author="Author">
              <w:r w:rsidRPr="00711388">
                <w:rPr>
                  <w:lang w:val="en-GB"/>
                </w:rPr>
                <w:t xml:space="preserve"> Basic own funds</w:t>
              </w:r>
            </w:ins>
          </w:p>
        </w:tc>
        <w:tc>
          <w:tcPr>
            <w:tcW w:w="5476" w:type="dxa"/>
            <w:tcBorders>
              <w:top w:val="single" w:sz="2" w:space="0" w:color="auto"/>
              <w:left w:val="single" w:sz="2" w:space="0" w:color="auto"/>
              <w:bottom w:val="single" w:sz="2" w:space="0" w:color="auto"/>
              <w:right w:val="single" w:sz="2" w:space="0" w:color="auto"/>
            </w:tcBorders>
          </w:tcPr>
          <w:p w14:paraId="7AD31A88" w14:textId="5F9DB9C0" w:rsidR="009E78FF" w:rsidRPr="00711388" w:rsidRDefault="009E78FF" w:rsidP="009E78FF">
            <w:pPr>
              <w:pStyle w:val="NormalLeft"/>
              <w:rPr>
                <w:ins w:id="2408" w:author="Author"/>
                <w:lang w:val="en-GB"/>
              </w:rPr>
            </w:pPr>
            <w:ins w:id="2409" w:author="Author">
              <w:r w:rsidRPr="00711388">
                <w:rPr>
                  <w:lang w:val="en-GB"/>
                </w:rPr>
                <w:t>Amount of the adjustment to the position of basic own funds due to the application of all transitionals including the phasing-in mechanism for extrapolation.</w:t>
              </w:r>
              <w:del w:id="2410" w:author="Author">
                <w:r w:rsidRPr="00711388" w:rsidDel="003323F0">
                  <w:rPr>
                    <w:lang w:val="en-GB"/>
                  </w:rPr>
                  <w:delText xml:space="preserve">  </w:delText>
                </w:r>
              </w:del>
              <w:r w:rsidR="003323F0">
                <w:rPr>
                  <w:lang w:val="en-GB"/>
                </w:rPr>
                <w:t xml:space="preserve"> </w:t>
              </w:r>
            </w:ins>
          </w:p>
          <w:p w14:paraId="4ED6CEDB" w14:textId="60733461" w:rsidR="009E78FF" w:rsidRPr="00711388" w:rsidRDefault="009E78FF" w:rsidP="009E78FF">
            <w:pPr>
              <w:pStyle w:val="NormalLeft"/>
              <w:rPr>
                <w:ins w:id="2411" w:author="Author"/>
                <w:lang w:val="en-GB"/>
              </w:rPr>
            </w:pPr>
            <w:ins w:id="2412" w:author="Author">
              <w:r w:rsidRPr="00711388">
                <w:rPr>
                  <w:lang w:val="en-GB"/>
                </w:rPr>
                <w:t>T</w:t>
              </w:r>
              <w:r w:rsidRPr="00E50019">
                <w:rPr>
                  <w:lang w:val="en-GB"/>
                  <w:rPrChange w:id="2413" w:author="Author">
                    <w:rPr/>
                  </w:rPrChange>
                </w:rPr>
                <w:t>he calculation of this amount shall be performed in accordance with the instructions set out in C0054/R0010.</w:t>
              </w:r>
            </w:ins>
          </w:p>
        </w:tc>
      </w:tr>
      <w:tr w:rsidR="009E78FF" w:rsidRPr="00711388" w14:paraId="461F7A07" w14:textId="77777777" w:rsidTr="00572B0B">
        <w:tc>
          <w:tcPr>
            <w:tcW w:w="1635" w:type="dxa"/>
            <w:tcBorders>
              <w:top w:val="single" w:sz="2" w:space="0" w:color="auto"/>
              <w:left w:val="single" w:sz="2" w:space="0" w:color="auto"/>
              <w:bottom w:val="single" w:sz="2" w:space="0" w:color="auto"/>
              <w:right w:val="single" w:sz="2" w:space="0" w:color="auto"/>
            </w:tcBorders>
          </w:tcPr>
          <w:p w14:paraId="7D7B519A" w14:textId="77777777" w:rsidR="009E78FF" w:rsidRPr="00711388" w:rsidRDefault="009E78FF" w:rsidP="009E78FF">
            <w:pPr>
              <w:pStyle w:val="NormalLeft"/>
              <w:rPr>
                <w:lang w:val="en-GB"/>
              </w:rPr>
            </w:pPr>
            <w:r w:rsidRPr="00711388">
              <w:rPr>
                <w:lang w:val="en-GB"/>
              </w:rPr>
              <w:t>C0060/R0020</w:t>
            </w:r>
          </w:p>
        </w:tc>
        <w:tc>
          <w:tcPr>
            <w:tcW w:w="1817" w:type="dxa"/>
            <w:tcBorders>
              <w:top w:val="single" w:sz="2" w:space="0" w:color="auto"/>
              <w:left w:val="single" w:sz="2" w:space="0" w:color="auto"/>
              <w:bottom w:val="single" w:sz="2" w:space="0" w:color="auto"/>
              <w:right w:val="single" w:sz="2" w:space="0" w:color="auto"/>
            </w:tcBorders>
          </w:tcPr>
          <w:p w14:paraId="7EF6772E" w14:textId="2B1A1704" w:rsidR="009E78FF" w:rsidRPr="00711388" w:rsidRDefault="009E78FF" w:rsidP="009E78FF">
            <w:pPr>
              <w:pStyle w:val="NormalLeft"/>
              <w:rPr>
                <w:lang w:val="en-GB"/>
              </w:rPr>
            </w:pPr>
            <w:r w:rsidRPr="00711388">
              <w:rPr>
                <w:lang w:val="en-GB"/>
              </w:rPr>
              <w:t xml:space="preserve">Without volatility adjustment and without </w:t>
            </w:r>
            <w:del w:id="2414" w:author="Author">
              <w:r w:rsidRPr="00711388" w:rsidDel="008A55D3">
                <w:rPr>
                  <w:lang w:val="en-GB"/>
                </w:rPr>
                <w:delText>other</w:delText>
              </w:r>
            </w:del>
            <w:r w:rsidRPr="00711388">
              <w:rPr>
                <w:lang w:val="en-GB"/>
              </w:rPr>
              <w:t xml:space="preserve"> transitional measures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504711D3" w14:textId="641EE256" w:rsidR="009E78FF" w:rsidRPr="00711388" w:rsidDel="00F74A2E" w:rsidRDefault="009E78FF" w:rsidP="009E78FF">
            <w:pPr>
              <w:pStyle w:val="NormalLeft"/>
              <w:rPr>
                <w:del w:id="2415" w:author="Author"/>
                <w:color w:val="002060"/>
                <w:lang w:val="en-GB"/>
              </w:rPr>
            </w:pPr>
            <w:r w:rsidRPr="00711388">
              <w:rPr>
                <w:lang w:val="en-GB"/>
              </w:rPr>
              <w:t xml:space="preserve">Total amount of basic own funds calculated considering technical provisions </w:t>
            </w:r>
            <w:ins w:id="2416" w:author="Author">
              <w:r w:rsidRPr="00711388">
                <w:rPr>
                  <w:lang w:val="en-GB"/>
                </w:rPr>
                <w:t xml:space="preserve">with adjustments for LTG and transitional measures as described in C0060/R0010. </w:t>
              </w:r>
            </w:ins>
            <w:del w:id="2417" w:author="Author">
              <w:r w:rsidRPr="00711388" w:rsidDel="000B4401">
                <w:rPr>
                  <w:lang w:val="en-GB"/>
                </w:rPr>
                <w:delText>without the</w:delText>
              </w:r>
            </w:del>
            <w:ins w:id="2418" w:author="Author">
              <w:del w:id="2419" w:author="Author">
                <w:r w:rsidRPr="00711388" w:rsidDel="00B13091">
                  <w:rPr>
                    <w:lang w:val="en-GB"/>
                  </w:rPr>
                  <w:delText xml:space="preserve"> </w:delText>
                </w:r>
              </w:del>
            </w:ins>
            <w:del w:id="2420" w:author="Author">
              <w:r w:rsidRPr="00711388" w:rsidDel="000B4401">
                <w:rPr>
                  <w:lang w:val="en-GB"/>
                </w:rPr>
                <w:delText xml:space="preserve">adjustments due to the transitional deduction to technical provisions, the transitional adjustment to the relevant risk-free interest rate term structure and the volatility </w:delText>
              </w:r>
              <w:r w:rsidRPr="00711388" w:rsidDel="000B4401">
                <w:rPr>
                  <w:lang w:val="en-GB"/>
                </w:rPr>
                <w:lastRenderedPageBreak/>
                <w:delText>adjustment, but keeping the adjustments due to the matching adjustment.</w:delText>
              </w:r>
            </w:del>
          </w:p>
          <w:p w14:paraId="60EEB087" w14:textId="77777777" w:rsidR="009E78FF" w:rsidRPr="00711388" w:rsidRDefault="009E78FF" w:rsidP="009E78FF">
            <w:pPr>
              <w:pStyle w:val="NormalLeft"/>
              <w:rPr>
                <w:ins w:id="2421" w:author="Author"/>
                <w:lang w:val="en-GB"/>
              </w:rPr>
            </w:pPr>
          </w:p>
          <w:p w14:paraId="5183BE11" w14:textId="0FADE2F8" w:rsidR="009E78FF" w:rsidRPr="00711388" w:rsidRDefault="009E78FF" w:rsidP="009E78FF">
            <w:pPr>
              <w:pStyle w:val="NormalLeft"/>
              <w:rPr>
                <w:lang w:val="en-GB"/>
              </w:rPr>
            </w:pPr>
            <w:r w:rsidRPr="00711388">
              <w:rPr>
                <w:lang w:val="en-GB"/>
              </w:rPr>
              <w:t xml:space="preserve">If </w:t>
            </w:r>
            <w:ins w:id="2422" w:author="Author">
              <w:r w:rsidRPr="00711388">
                <w:rPr>
                  <w:lang w:val="en-GB"/>
                </w:rPr>
                <w:t xml:space="preserve">the </w:t>
              </w:r>
            </w:ins>
            <w:r w:rsidRPr="00711388">
              <w:rPr>
                <w:lang w:val="en-GB"/>
              </w:rPr>
              <w:t>volatility adjustment is not applicable report the same amount as in C0040</w:t>
            </w:r>
            <w:r w:rsidR="00B13091" w:rsidRPr="00711388">
              <w:rPr>
                <w:lang w:val="en-GB"/>
              </w:rPr>
              <w:t>.</w:t>
            </w:r>
            <w:ins w:id="2423" w:author="Author">
              <w:r w:rsidRPr="00711388">
                <w:rPr>
                  <w:lang w:val="en-GB"/>
                </w:rPr>
                <w:t xml:space="preserve"> </w:t>
              </w:r>
            </w:ins>
          </w:p>
        </w:tc>
      </w:tr>
      <w:tr w:rsidR="009E78FF" w:rsidRPr="00711388" w14:paraId="2D30C437" w14:textId="77777777" w:rsidTr="00572B0B">
        <w:tc>
          <w:tcPr>
            <w:tcW w:w="1635" w:type="dxa"/>
            <w:tcBorders>
              <w:top w:val="single" w:sz="2" w:space="0" w:color="auto"/>
              <w:left w:val="single" w:sz="2" w:space="0" w:color="auto"/>
              <w:bottom w:val="single" w:sz="2" w:space="0" w:color="auto"/>
              <w:right w:val="single" w:sz="2" w:space="0" w:color="auto"/>
            </w:tcBorders>
          </w:tcPr>
          <w:p w14:paraId="40992EF1" w14:textId="77777777" w:rsidR="009E78FF" w:rsidRPr="00711388" w:rsidRDefault="009E78FF" w:rsidP="009E78FF">
            <w:pPr>
              <w:pStyle w:val="NormalLeft"/>
              <w:rPr>
                <w:lang w:val="en-GB"/>
              </w:rPr>
            </w:pPr>
            <w:r w:rsidRPr="00711388">
              <w:rPr>
                <w:lang w:val="en-GB"/>
              </w:rPr>
              <w:lastRenderedPageBreak/>
              <w:t>C0070/R0020</w:t>
            </w:r>
          </w:p>
        </w:tc>
        <w:tc>
          <w:tcPr>
            <w:tcW w:w="1817" w:type="dxa"/>
            <w:tcBorders>
              <w:top w:val="single" w:sz="2" w:space="0" w:color="auto"/>
              <w:left w:val="single" w:sz="2" w:space="0" w:color="auto"/>
              <w:bottom w:val="single" w:sz="2" w:space="0" w:color="auto"/>
              <w:right w:val="single" w:sz="2" w:space="0" w:color="auto"/>
            </w:tcBorders>
          </w:tcPr>
          <w:p w14:paraId="4FAAA991" w14:textId="2F78BC75" w:rsidR="009E78FF" w:rsidRPr="00711388" w:rsidRDefault="009E78FF" w:rsidP="009E78FF">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61380D98" w14:textId="63A8B573" w:rsidR="009E78FF" w:rsidRPr="00711388" w:rsidRDefault="009E78FF" w:rsidP="009E78FF">
            <w:pPr>
              <w:pStyle w:val="NormalLeft"/>
              <w:rPr>
                <w:lang w:val="en-GB"/>
              </w:rPr>
            </w:pPr>
            <w:r w:rsidRPr="00711388">
              <w:rPr>
                <w:lang w:val="en-GB"/>
              </w:rPr>
              <w:t xml:space="preserve">Amount of the adjustment to the </w:t>
            </w:r>
            <w:ins w:id="2424" w:author="Author">
              <w:r w:rsidRPr="00711388">
                <w:rPr>
                  <w:lang w:val="en-GB"/>
                </w:rPr>
                <w:t xml:space="preserve">position of </w:t>
              </w:r>
            </w:ins>
            <w:del w:id="2425" w:author="Author">
              <w:r w:rsidRPr="00711388" w:rsidDel="00BD37C2">
                <w:rPr>
                  <w:lang w:val="en-GB"/>
                </w:rPr>
                <w:delText>B</w:delText>
              </w:r>
            </w:del>
            <w:ins w:id="2426" w:author="Author">
              <w:r w:rsidRPr="00711388">
                <w:rPr>
                  <w:lang w:val="en-GB"/>
                </w:rPr>
                <w:t>b</w:t>
              </w:r>
            </w:ins>
            <w:r w:rsidRPr="00711388">
              <w:rPr>
                <w:lang w:val="en-GB"/>
              </w:rPr>
              <w:t>asic own funds due to the application of the volatility adjustment. It shall reflect the impact of setting the volatility adjustment to zero.</w:t>
            </w:r>
          </w:p>
          <w:p w14:paraId="3E6E6BF7" w14:textId="40EBDA5C" w:rsidR="009E78FF" w:rsidRPr="00711388" w:rsidRDefault="009E78FF" w:rsidP="009E78FF">
            <w:pPr>
              <w:pStyle w:val="NormalLeft"/>
              <w:rPr>
                <w:lang w:val="en-GB"/>
              </w:rPr>
            </w:pPr>
            <w:ins w:id="2427" w:author="Author">
              <w:r w:rsidRPr="00711388">
                <w:rPr>
                  <w:lang w:val="en-GB"/>
                </w:rPr>
                <w:t>T</w:t>
              </w:r>
              <w:r w:rsidRPr="00E50019">
                <w:rPr>
                  <w:lang w:val="en-GB"/>
                  <w:rPrChange w:id="2428" w:author="Author">
                    <w:rPr/>
                  </w:rPrChange>
                </w:rPr>
                <w:t>he calculation of this amount shall be performed in accordance with the instructions set out in C0070/R0010.</w:t>
              </w:r>
            </w:ins>
            <w:del w:id="2429" w:author="Author">
              <w:r w:rsidRPr="00711388" w:rsidDel="00067FD0">
                <w:rPr>
                  <w:lang w:val="en-GB"/>
                </w:rPr>
                <w:delText>It shall be the difference between the basic own funds calculated considering the technical provisions without volatility adjustment and without other</w:delText>
              </w:r>
            </w:del>
            <w:ins w:id="2430" w:author="Author">
              <w:del w:id="2431" w:author="Author">
                <w:r w:rsidRPr="00711388" w:rsidDel="00067FD0">
                  <w:rPr>
                    <w:lang w:val="en-GB"/>
                  </w:rPr>
                  <w:delText>all</w:delText>
                </w:r>
              </w:del>
            </w:ins>
            <w:del w:id="2432" w:author="Author">
              <w:r w:rsidRPr="00711388" w:rsidDel="00067FD0">
                <w:rPr>
                  <w:lang w:val="en-GB"/>
                </w:rPr>
                <w:delText xml:space="preserve"> transitional measures and the basic own funds calculated with the technical provisions reported under C0040.</w:delText>
              </w:r>
              <w:r w:rsidRPr="00711388" w:rsidDel="003323F0">
                <w:rPr>
                  <w:lang w:val="en-GB"/>
                </w:rPr>
                <w:delText xml:space="preserve">  </w:delText>
              </w:r>
            </w:del>
            <w:ins w:id="2433" w:author="Author">
              <w:r w:rsidR="003323F0">
                <w:rPr>
                  <w:lang w:val="en-GB"/>
                </w:rPr>
                <w:t xml:space="preserve"> </w:t>
              </w:r>
            </w:ins>
          </w:p>
        </w:tc>
      </w:tr>
      <w:tr w:rsidR="009E78FF" w:rsidRPr="00711388" w14:paraId="13F068A1" w14:textId="77777777" w:rsidTr="00572B0B">
        <w:tc>
          <w:tcPr>
            <w:tcW w:w="1635" w:type="dxa"/>
            <w:tcBorders>
              <w:top w:val="single" w:sz="2" w:space="0" w:color="auto"/>
              <w:left w:val="single" w:sz="2" w:space="0" w:color="auto"/>
              <w:bottom w:val="single" w:sz="2" w:space="0" w:color="auto"/>
              <w:right w:val="single" w:sz="2" w:space="0" w:color="auto"/>
            </w:tcBorders>
          </w:tcPr>
          <w:p w14:paraId="42E43185" w14:textId="77777777" w:rsidR="009E78FF" w:rsidRPr="00711388" w:rsidRDefault="009E78FF" w:rsidP="009E78FF">
            <w:pPr>
              <w:pStyle w:val="NormalLeft"/>
              <w:rPr>
                <w:lang w:val="en-GB"/>
              </w:rPr>
            </w:pPr>
            <w:r w:rsidRPr="00711388">
              <w:rPr>
                <w:lang w:val="en-GB"/>
              </w:rPr>
              <w:t>C0080/R0020</w:t>
            </w:r>
          </w:p>
        </w:tc>
        <w:tc>
          <w:tcPr>
            <w:tcW w:w="1817" w:type="dxa"/>
            <w:tcBorders>
              <w:top w:val="single" w:sz="2" w:space="0" w:color="auto"/>
              <w:left w:val="single" w:sz="2" w:space="0" w:color="auto"/>
              <w:bottom w:val="single" w:sz="2" w:space="0" w:color="auto"/>
              <w:right w:val="single" w:sz="2" w:space="0" w:color="auto"/>
            </w:tcBorders>
          </w:tcPr>
          <w:p w14:paraId="474C965B" w14:textId="21A0D62A" w:rsidR="009E78FF" w:rsidRPr="00711388" w:rsidRDefault="009E78FF" w:rsidP="009E78FF">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6030EF22" w14:textId="5BFC84EF" w:rsidR="009E78FF" w:rsidRPr="00711388" w:rsidRDefault="009E78FF" w:rsidP="009E78FF">
            <w:pPr>
              <w:pStyle w:val="NormalLeft"/>
              <w:rPr>
                <w:lang w:val="en-GB"/>
              </w:rPr>
            </w:pPr>
            <w:r w:rsidRPr="00711388">
              <w:rPr>
                <w:lang w:val="en-GB"/>
              </w:rPr>
              <w:t xml:space="preserve">Total amount of basic own funds calculated considering technical provisions </w:t>
            </w:r>
            <w:ins w:id="2434" w:author="Author">
              <w:r w:rsidRPr="00711388">
                <w:rPr>
                  <w:lang w:val="en-GB"/>
                </w:rPr>
                <w:t>with adjustments for LTG and transitional measures as described in C0080/R0010.</w:t>
              </w:r>
            </w:ins>
            <w:del w:id="2435" w:author="Author">
              <w:r w:rsidRPr="00711388" w:rsidDel="000B4401">
                <w:rPr>
                  <w:lang w:val="en-GB"/>
                </w:rPr>
                <w:delText>without any LTG measure.</w:delText>
              </w:r>
            </w:del>
          </w:p>
          <w:p w14:paraId="5052CF88" w14:textId="3324CC92" w:rsidR="009E78FF" w:rsidRPr="00711388" w:rsidRDefault="009E78FF" w:rsidP="009E78FF">
            <w:pPr>
              <w:pStyle w:val="NormalLeft"/>
              <w:rPr>
                <w:lang w:val="en-GB"/>
              </w:rPr>
            </w:pPr>
            <w:r w:rsidRPr="00711388">
              <w:rPr>
                <w:lang w:val="en-GB"/>
              </w:rPr>
              <w:t xml:space="preserve">If </w:t>
            </w:r>
            <w:ins w:id="2436" w:author="Author">
              <w:r w:rsidRPr="00711388">
                <w:rPr>
                  <w:lang w:val="en-GB"/>
                </w:rPr>
                <w:t xml:space="preserve">the </w:t>
              </w:r>
            </w:ins>
            <w:r w:rsidRPr="00711388">
              <w:rPr>
                <w:lang w:val="en-GB"/>
              </w:rPr>
              <w:t>matching adjustment is not applicable report the same amount as in C0060.</w:t>
            </w:r>
            <w:del w:id="2437" w:author="Author">
              <w:r w:rsidRPr="00711388" w:rsidDel="003323F0">
                <w:rPr>
                  <w:lang w:val="en-GB"/>
                </w:rPr>
                <w:delText xml:space="preserve">  </w:delText>
              </w:r>
            </w:del>
            <w:ins w:id="2438" w:author="Author">
              <w:r w:rsidR="003323F0">
                <w:rPr>
                  <w:lang w:val="en-GB"/>
                </w:rPr>
                <w:t xml:space="preserve"> </w:t>
              </w:r>
            </w:ins>
          </w:p>
        </w:tc>
      </w:tr>
      <w:tr w:rsidR="009E78FF" w:rsidRPr="00711388" w14:paraId="1BC4AF59" w14:textId="77777777" w:rsidTr="00572B0B">
        <w:tc>
          <w:tcPr>
            <w:tcW w:w="1635" w:type="dxa"/>
            <w:tcBorders>
              <w:top w:val="single" w:sz="2" w:space="0" w:color="auto"/>
              <w:left w:val="single" w:sz="2" w:space="0" w:color="auto"/>
              <w:bottom w:val="single" w:sz="2" w:space="0" w:color="auto"/>
              <w:right w:val="single" w:sz="2" w:space="0" w:color="auto"/>
            </w:tcBorders>
          </w:tcPr>
          <w:p w14:paraId="08EAA243" w14:textId="77777777" w:rsidR="009E78FF" w:rsidRPr="00711388" w:rsidRDefault="009E78FF" w:rsidP="009E78FF">
            <w:pPr>
              <w:pStyle w:val="NormalLeft"/>
              <w:rPr>
                <w:lang w:val="en-GB"/>
              </w:rPr>
            </w:pPr>
            <w:r w:rsidRPr="00711388">
              <w:rPr>
                <w:lang w:val="en-GB"/>
              </w:rPr>
              <w:t>C0090/R0020</w:t>
            </w:r>
          </w:p>
        </w:tc>
        <w:tc>
          <w:tcPr>
            <w:tcW w:w="1817" w:type="dxa"/>
            <w:tcBorders>
              <w:top w:val="single" w:sz="2" w:space="0" w:color="auto"/>
              <w:left w:val="single" w:sz="2" w:space="0" w:color="auto"/>
              <w:bottom w:val="single" w:sz="2" w:space="0" w:color="auto"/>
              <w:right w:val="single" w:sz="2" w:space="0" w:color="auto"/>
            </w:tcBorders>
          </w:tcPr>
          <w:p w14:paraId="2C5F998A" w14:textId="13FD7378" w:rsidR="009E78FF" w:rsidRPr="00711388" w:rsidRDefault="009E78FF" w:rsidP="009E78FF">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6A921B9F" w14:textId="5AF431DF" w:rsidR="009E78FF" w:rsidRPr="00711388" w:rsidRDefault="009E78FF" w:rsidP="009E78FF">
            <w:pPr>
              <w:pStyle w:val="NormalLeft"/>
              <w:rPr>
                <w:lang w:val="en-GB"/>
              </w:rPr>
            </w:pPr>
            <w:r w:rsidRPr="00711388">
              <w:rPr>
                <w:lang w:val="en-GB"/>
              </w:rPr>
              <w:t xml:space="preserve">Amount of the adjustment to the </w:t>
            </w:r>
            <w:ins w:id="2439" w:author="Author">
              <w:r w:rsidRPr="00711388">
                <w:rPr>
                  <w:lang w:val="en-GB"/>
                </w:rPr>
                <w:t xml:space="preserve">position of </w:t>
              </w:r>
            </w:ins>
            <w:r w:rsidRPr="00711388">
              <w:rPr>
                <w:lang w:val="en-GB"/>
              </w:rPr>
              <w:t>basic own funds due to the application of the matching adjustment. It shall include the impact of setting the volatility adjustment and the matching adjustment to zero.</w:t>
            </w:r>
          </w:p>
          <w:p w14:paraId="023A9076" w14:textId="25C8CC04" w:rsidR="009E78FF" w:rsidRPr="00711388" w:rsidRDefault="009E78FF" w:rsidP="009E78FF">
            <w:pPr>
              <w:pStyle w:val="NormalLeft"/>
              <w:rPr>
                <w:lang w:val="en-GB"/>
              </w:rPr>
            </w:pPr>
            <w:ins w:id="2440" w:author="Author">
              <w:r w:rsidRPr="00711388">
                <w:rPr>
                  <w:lang w:val="en-GB"/>
                </w:rPr>
                <w:t>T</w:t>
              </w:r>
              <w:r w:rsidRPr="00E50019">
                <w:rPr>
                  <w:lang w:val="en-GB"/>
                  <w:rPrChange w:id="2441" w:author="Author">
                    <w:rPr/>
                  </w:rPrChange>
                </w:rPr>
                <w:t>he calculation of this amount shall be performed in accordance with the instructions set out in C0090/R0010.</w:t>
              </w:r>
            </w:ins>
            <w:del w:id="2442" w:author="Author">
              <w:r w:rsidRPr="00711388" w:rsidDel="00067FD0">
                <w:rPr>
                  <w:lang w:val="en-GB"/>
                </w:rPr>
                <w:delText>It shall be the difference between the basic own funds calculated considering the technical provisions without matching adjustment and without all the other transitional measures and the basic own funds calculated with the technical provisions reported under C0060.</w:delText>
              </w:r>
              <w:r w:rsidRPr="00711388" w:rsidDel="003323F0">
                <w:rPr>
                  <w:lang w:val="en-GB"/>
                </w:rPr>
                <w:delText xml:space="preserve">  </w:delText>
              </w:r>
            </w:del>
            <w:ins w:id="2443" w:author="Author">
              <w:r w:rsidR="003323F0">
                <w:rPr>
                  <w:lang w:val="en-GB"/>
                </w:rPr>
                <w:t xml:space="preserve"> </w:t>
              </w:r>
            </w:ins>
          </w:p>
        </w:tc>
      </w:tr>
      <w:tr w:rsidR="009E78FF" w:rsidRPr="00711388" w14:paraId="5BFAA637" w14:textId="77777777" w:rsidTr="00572B0B">
        <w:tc>
          <w:tcPr>
            <w:tcW w:w="1635" w:type="dxa"/>
            <w:tcBorders>
              <w:top w:val="single" w:sz="2" w:space="0" w:color="auto"/>
              <w:left w:val="single" w:sz="2" w:space="0" w:color="auto"/>
              <w:bottom w:val="single" w:sz="2" w:space="0" w:color="auto"/>
              <w:right w:val="single" w:sz="2" w:space="0" w:color="auto"/>
            </w:tcBorders>
          </w:tcPr>
          <w:p w14:paraId="6387B0D0" w14:textId="77777777" w:rsidR="009E78FF" w:rsidRPr="00711388" w:rsidRDefault="009E78FF" w:rsidP="009E78FF">
            <w:pPr>
              <w:pStyle w:val="NormalLeft"/>
              <w:rPr>
                <w:lang w:val="en-GB"/>
              </w:rPr>
            </w:pPr>
            <w:r w:rsidRPr="00711388">
              <w:rPr>
                <w:lang w:val="en-GB"/>
              </w:rPr>
              <w:t>C0100/R0020</w:t>
            </w:r>
          </w:p>
        </w:tc>
        <w:tc>
          <w:tcPr>
            <w:tcW w:w="1817" w:type="dxa"/>
            <w:tcBorders>
              <w:top w:val="single" w:sz="2" w:space="0" w:color="auto"/>
              <w:left w:val="single" w:sz="2" w:space="0" w:color="auto"/>
              <w:bottom w:val="single" w:sz="2" w:space="0" w:color="auto"/>
              <w:right w:val="single" w:sz="2" w:space="0" w:color="auto"/>
            </w:tcBorders>
          </w:tcPr>
          <w:p w14:paraId="67971758" w14:textId="21CA4E8E" w:rsidR="009E78FF" w:rsidRPr="00711388" w:rsidRDefault="009E78FF" w:rsidP="009E78FF">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Basic own funds</w:t>
            </w:r>
          </w:p>
        </w:tc>
        <w:tc>
          <w:tcPr>
            <w:tcW w:w="5476" w:type="dxa"/>
            <w:tcBorders>
              <w:top w:val="single" w:sz="2" w:space="0" w:color="auto"/>
              <w:left w:val="single" w:sz="2" w:space="0" w:color="auto"/>
              <w:bottom w:val="single" w:sz="2" w:space="0" w:color="auto"/>
              <w:right w:val="single" w:sz="2" w:space="0" w:color="auto"/>
            </w:tcBorders>
          </w:tcPr>
          <w:p w14:paraId="2A676782" w14:textId="4C211839" w:rsidR="009E78FF" w:rsidRPr="00711388" w:rsidRDefault="009E78FF" w:rsidP="009E78FF">
            <w:pPr>
              <w:pStyle w:val="NormalLeft"/>
              <w:rPr>
                <w:lang w:val="en-GB"/>
              </w:rPr>
            </w:pPr>
            <w:r w:rsidRPr="00711388">
              <w:rPr>
                <w:lang w:val="en-GB"/>
              </w:rPr>
              <w:t xml:space="preserve">Amount of the adjustment to the </w:t>
            </w:r>
            <w:ins w:id="2444" w:author="Author">
              <w:r w:rsidRPr="00711388">
                <w:rPr>
                  <w:lang w:val="en-GB"/>
                </w:rPr>
                <w:t xml:space="preserve">position of </w:t>
              </w:r>
            </w:ins>
            <w:r w:rsidRPr="00711388">
              <w:rPr>
                <w:lang w:val="en-GB"/>
              </w:rPr>
              <w:t>basic own funds due to the application of the LTG measures and transitional</w:t>
            </w:r>
            <w:ins w:id="2445" w:author="Author">
              <w:r w:rsidR="00C52102" w:rsidRPr="00711388">
                <w:rPr>
                  <w:lang w:val="en-GB"/>
                </w:rPr>
                <w:t xml:space="preserve"> measure</w:t>
              </w:r>
            </w:ins>
            <w:r w:rsidRPr="00711388">
              <w:rPr>
                <w:lang w:val="en-GB"/>
              </w:rPr>
              <w:t>s.</w:t>
            </w:r>
          </w:p>
        </w:tc>
      </w:tr>
      <w:tr w:rsidR="009E78FF" w:rsidRPr="00711388" w14:paraId="4F2FB546" w14:textId="77777777" w:rsidTr="00572B0B">
        <w:tc>
          <w:tcPr>
            <w:tcW w:w="1635" w:type="dxa"/>
            <w:tcBorders>
              <w:top w:val="single" w:sz="2" w:space="0" w:color="auto"/>
              <w:left w:val="single" w:sz="2" w:space="0" w:color="auto"/>
              <w:bottom w:val="single" w:sz="2" w:space="0" w:color="auto"/>
              <w:right w:val="single" w:sz="2" w:space="0" w:color="auto"/>
            </w:tcBorders>
          </w:tcPr>
          <w:p w14:paraId="39C76A77" w14:textId="77777777" w:rsidR="009E78FF" w:rsidRPr="00711388" w:rsidRDefault="009E78FF" w:rsidP="009E78FF">
            <w:pPr>
              <w:pStyle w:val="NormalLeft"/>
              <w:rPr>
                <w:lang w:val="en-GB"/>
              </w:rPr>
            </w:pPr>
            <w:r w:rsidRPr="00711388">
              <w:rPr>
                <w:lang w:val="en-GB"/>
              </w:rPr>
              <w:lastRenderedPageBreak/>
              <w:t>C0010/R0030</w:t>
            </w:r>
          </w:p>
        </w:tc>
        <w:tc>
          <w:tcPr>
            <w:tcW w:w="1817" w:type="dxa"/>
            <w:tcBorders>
              <w:top w:val="single" w:sz="2" w:space="0" w:color="auto"/>
              <w:left w:val="single" w:sz="2" w:space="0" w:color="auto"/>
              <w:bottom w:val="single" w:sz="2" w:space="0" w:color="auto"/>
              <w:right w:val="single" w:sz="2" w:space="0" w:color="auto"/>
            </w:tcBorders>
          </w:tcPr>
          <w:p w14:paraId="324C32F2" w14:textId="3511D5DB" w:rsidR="009E78FF" w:rsidRPr="00711388" w:rsidRDefault="009E78FF" w:rsidP="009E78FF">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304B2DFB" w14:textId="5A07C9A6" w:rsidR="009E78FF" w:rsidRPr="00711388" w:rsidRDefault="009E78FF" w:rsidP="00C52102">
            <w:pPr>
              <w:pStyle w:val="NormalLeft"/>
              <w:rPr>
                <w:lang w:val="en-GB"/>
              </w:rPr>
            </w:pPr>
            <w:r w:rsidRPr="00711388">
              <w:rPr>
                <w:lang w:val="en-GB"/>
              </w:rPr>
              <w:t xml:space="preserve">Total amount of excess of assets over liabilities calculated considering technical provisions including the adjustments due to the </w:t>
            </w:r>
            <w:del w:id="2446" w:author="Author">
              <w:r w:rsidRPr="00711388" w:rsidDel="00C52102">
                <w:rPr>
                  <w:lang w:val="en-GB"/>
                </w:rPr>
                <w:delText>long-term guarantee</w:delText>
              </w:r>
            </w:del>
            <w:ins w:id="2447" w:author="Author">
              <w:r w:rsidR="00C52102" w:rsidRPr="00711388">
                <w:rPr>
                  <w:lang w:val="en-GB"/>
                </w:rPr>
                <w:t>LTG</w:t>
              </w:r>
            </w:ins>
            <w:r w:rsidRPr="00711388">
              <w:rPr>
                <w:lang w:val="en-GB"/>
              </w:rPr>
              <w:t xml:space="preserve"> measures and transitional measures.</w:t>
            </w:r>
          </w:p>
        </w:tc>
      </w:tr>
      <w:tr w:rsidR="00EC45BE" w:rsidRPr="00711388" w14:paraId="43E63E30" w14:textId="77777777" w:rsidTr="000D7AB1">
        <w:trPr>
          <w:ins w:id="2448" w:author="Author"/>
        </w:trPr>
        <w:tc>
          <w:tcPr>
            <w:tcW w:w="1635" w:type="dxa"/>
            <w:tcBorders>
              <w:top w:val="single" w:sz="2" w:space="0" w:color="auto"/>
              <w:left w:val="single" w:sz="2" w:space="0" w:color="auto"/>
              <w:bottom w:val="single" w:sz="2" w:space="0" w:color="auto"/>
              <w:right w:val="single" w:sz="2" w:space="0" w:color="auto"/>
            </w:tcBorders>
          </w:tcPr>
          <w:p w14:paraId="362D5A05" w14:textId="463FC71D" w:rsidR="00EC45BE" w:rsidRPr="00711388" w:rsidRDefault="00EC45BE" w:rsidP="00EC45BE">
            <w:pPr>
              <w:pStyle w:val="NormalLeft"/>
              <w:rPr>
                <w:ins w:id="2449" w:author="Author"/>
                <w:lang w:val="en-GB"/>
              </w:rPr>
            </w:pPr>
            <w:ins w:id="2450" w:author="Author">
              <w:r w:rsidRPr="00711388">
                <w:rPr>
                  <w:lang w:val="en-GB"/>
                </w:rPr>
                <w:t>C0012/R0030</w:t>
              </w:r>
            </w:ins>
          </w:p>
        </w:tc>
        <w:tc>
          <w:tcPr>
            <w:tcW w:w="1817" w:type="dxa"/>
            <w:tcBorders>
              <w:top w:val="single" w:sz="2" w:space="0" w:color="auto"/>
              <w:left w:val="single" w:sz="2" w:space="0" w:color="auto"/>
              <w:bottom w:val="single" w:sz="2" w:space="0" w:color="auto"/>
              <w:right w:val="single" w:sz="2" w:space="0" w:color="auto"/>
            </w:tcBorders>
          </w:tcPr>
          <w:p w14:paraId="04E332B5" w14:textId="69106DA5" w:rsidR="00EC45BE" w:rsidRPr="00711388" w:rsidRDefault="00EC45BE" w:rsidP="00EC45BE">
            <w:pPr>
              <w:pStyle w:val="NormalLeft"/>
              <w:rPr>
                <w:ins w:id="2451" w:author="Author"/>
                <w:lang w:val="en-GB"/>
              </w:rPr>
            </w:pPr>
            <w:ins w:id="2452" w:author="Author">
              <w:r w:rsidRPr="00711388">
                <w:rPr>
                  <w:lang w:val="en-GB"/>
                </w:rPr>
                <w:t xml:space="preserve">Without phasing-in mechanism for extrapolation </w:t>
              </w:r>
            </w:ins>
            <w:r w:rsidR="00845F43" w:rsidRPr="00711388">
              <w:rPr>
                <w:lang w:val="en-GB"/>
              </w:rPr>
              <w:t>-</w:t>
            </w:r>
            <w:ins w:id="2453" w:author="Author">
              <w:r w:rsidRPr="00711388">
                <w:rPr>
                  <w:lang w:val="en-GB"/>
                </w:rPr>
                <w:t xml:space="preserve"> Basic own funds </w:t>
              </w:r>
            </w:ins>
            <w:r w:rsidR="00845F43" w:rsidRPr="00711388">
              <w:rPr>
                <w:lang w:val="en-GB"/>
              </w:rPr>
              <w:t>-</w:t>
            </w:r>
            <w:ins w:id="2454" w:author="Author">
              <w:r w:rsidRPr="00711388">
                <w:rPr>
                  <w:lang w:val="en-GB"/>
                </w:rPr>
                <w:t xml:space="preserve"> Excess of assets over liabilities</w:t>
              </w:r>
            </w:ins>
          </w:p>
        </w:tc>
        <w:tc>
          <w:tcPr>
            <w:tcW w:w="5476" w:type="dxa"/>
            <w:tcBorders>
              <w:top w:val="single" w:sz="2" w:space="0" w:color="auto"/>
              <w:left w:val="single" w:sz="2" w:space="0" w:color="auto"/>
              <w:bottom w:val="single" w:sz="2" w:space="0" w:color="auto"/>
              <w:right w:val="single" w:sz="2" w:space="0" w:color="auto"/>
            </w:tcBorders>
          </w:tcPr>
          <w:p w14:paraId="4B9E34E9" w14:textId="77777777" w:rsidR="00EC45BE" w:rsidRPr="00711388" w:rsidRDefault="00EC45BE" w:rsidP="00EC45BE">
            <w:pPr>
              <w:pStyle w:val="NormalLeft"/>
              <w:rPr>
                <w:ins w:id="2455" w:author="Author"/>
                <w:lang w:val="en-GB"/>
              </w:rPr>
            </w:pPr>
            <w:ins w:id="2456" w:author="Author">
              <w:r w:rsidRPr="00711388">
                <w:rPr>
                  <w:lang w:val="en-GB"/>
                </w:rPr>
                <w:t>Total amount of excess of assets over liabilities calculated considering technical provisions with adjustments for LTG and transitional measures as described in C0012/R0010.</w:t>
              </w:r>
            </w:ins>
          </w:p>
          <w:p w14:paraId="1B1D08C5" w14:textId="477A9F58" w:rsidR="00EC45BE" w:rsidRPr="00711388" w:rsidRDefault="00EC45BE" w:rsidP="00EC45BE">
            <w:pPr>
              <w:pStyle w:val="NormalLeft"/>
              <w:rPr>
                <w:ins w:id="2457" w:author="Author"/>
                <w:lang w:val="en-GB"/>
              </w:rPr>
            </w:pPr>
            <w:ins w:id="2458" w:author="Author">
              <w:r w:rsidRPr="00711388">
                <w:rPr>
                  <w:lang w:val="en-GB"/>
                </w:rPr>
                <w:t>If the phasing-in mechanism for extrapolation is not applicable report the same amount as in C0010.</w:t>
              </w:r>
            </w:ins>
          </w:p>
        </w:tc>
      </w:tr>
      <w:tr w:rsidR="00EC45BE" w:rsidRPr="00711388" w14:paraId="60246714" w14:textId="77777777" w:rsidTr="000D7AB1">
        <w:trPr>
          <w:ins w:id="2459" w:author="Author"/>
        </w:trPr>
        <w:tc>
          <w:tcPr>
            <w:tcW w:w="1635" w:type="dxa"/>
            <w:tcBorders>
              <w:top w:val="single" w:sz="2" w:space="0" w:color="auto"/>
              <w:left w:val="single" w:sz="2" w:space="0" w:color="auto"/>
              <w:bottom w:val="single" w:sz="2" w:space="0" w:color="auto"/>
              <w:right w:val="single" w:sz="2" w:space="0" w:color="auto"/>
            </w:tcBorders>
          </w:tcPr>
          <w:p w14:paraId="2D3FC202" w14:textId="74038E65" w:rsidR="00EC45BE" w:rsidRPr="00711388" w:rsidRDefault="00EC45BE" w:rsidP="00EC45BE">
            <w:pPr>
              <w:pStyle w:val="NormalLeft"/>
              <w:rPr>
                <w:ins w:id="2460" w:author="Author"/>
                <w:lang w:val="en-GB"/>
              </w:rPr>
            </w:pPr>
            <w:ins w:id="2461" w:author="Author">
              <w:r w:rsidRPr="00711388">
                <w:rPr>
                  <w:lang w:val="en-GB"/>
                </w:rPr>
                <w:t>C0014/R0030</w:t>
              </w:r>
            </w:ins>
          </w:p>
        </w:tc>
        <w:tc>
          <w:tcPr>
            <w:tcW w:w="1817" w:type="dxa"/>
            <w:tcBorders>
              <w:top w:val="single" w:sz="2" w:space="0" w:color="auto"/>
              <w:left w:val="single" w:sz="2" w:space="0" w:color="auto"/>
              <w:bottom w:val="single" w:sz="2" w:space="0" w:color="auto"/>
              <w:right w:val="single" w:sz="2" w:space="0" w:color="auto"/>
            </w:tcBorders>
          </w:tcPr>
          <w:p w14:paraId="02029CE6" w14:textId="6B0391E7" w:rsidR="00EC45BE" w:rsidRPr="00711388" w:rsidRDefault="00EC45BE" w:rsidP="00EC45BE">
            <w:pPr>
              <w:pStyle w:val="NormalLeft"/>
              <w:rPr>
                <w:ins w:id="2462" w:author="Author"/>
                <w:lang w:val="en-GB"/>
              </w:rPr>
            </w:pPr>
            <w:ins w:id="2463" w:author="Author">
              <w:r w:rsidRPr="00711388">
                <w:rPr>
                  <w:lang w:val="en-GB"/>
                </w:rPr>
                <w:t xml:space="preserve">Impact of phasing-in mechanism for extrapolation </w:t>
              </w:r>
            </w:ins>
            <w:r w:rsidR="00845F43" w:rsidRPr="00711388">
              <w:rPr>
                <w:lang w:val="en-GB"/>
              </w:rPr>
              <w:t>-</w:t>
            </w:r>
            <w:ins w:id="2464" w:author="Author">
              <w:r w:rsidRPr="00711388">
                <w:rPr>
                  <w:lang w:val="en-GB"/>
                </w:rPr>
                <w:t xml:space="preserve"> Basic own funds </w:t>
              </w:r>
            </w:ins>
            <w:r w:rsidR="00845F43" w:rsidRPr="00711388">
              <w:rPr>
                <w:lang w:val="en-GB"/>
              </w:rPr>
              <w:t>-</w:t>
            </w:r>
            <w:ins w:id="2465" w:author="Author">
              <w:r w:rsidRPr="00711388">
                <w:rPr>
                  <w:lang w:val="en-GB"/>
                </w:rPr>
                <w:t xml:space="preserve"> Excess of assets over liabilities</w:t>
              </w:r>
            </w:ins>
          </w:p>
        </w:tc>
        <w:tc>
          <w:tcPr>
            <w:tcW w:w="5476" w:type="dxa"/>
            <w:tcBorders>
              <w:top w:val="single" w:sz="2" w:space="0" w:color="auto"/>
              <w:left w:val="single" w:sz="2" w:space="0" w:color="auto"/>
              <w:bottom w:val="single" w:sz="2" w:space="0" w:color="auto"/>
              <w:right w:val="single" w:sz="2" w:space="0" w:color="auto"/>
            </w:tcBorders>
          </w:tcPr>
          <w:p w14:paraId="70A768D8" w14:textId="77777777" w:rsidR="00EC45BE" w:rsidRPr="00711388" w:rsidRDefault="00EC45BE" w:rsidP="00EC45BE">
            <w:pPr>
              <w:pStyle w:val="NormalLeft"/>
              <w:rPr>
                <w:ins w:id="2466" w:author="Author"/>
                <w:lang w:val="en-GB"/>
              </w:rPr>
            </w:pPr>
            <w:ins w:id="2467" w:author="Author">
              <w:r w:rsidRPr="00711388">
                <w:rPr>
                  <w:lang w:val="en-GB"/>
                </w:rPr>
                <w:t>Amount of the adjustment to the position of excess of assets over liabilities due to the application of the phasing-in mechanism for extrapolation.</w:t>
              </w:r>
            </w:ins>
          </w:p>
          <w:p w14:paraId="3949D2AF" w14:textId="32E6786E" w:rsidR="00EC45BE" w:rsidRPr="00711388" w:rsidRDefault="00EC45BE" w:rsidP="00EC45BE">
            <w:pPr>
              <w:pStyle w:val="NormalLeft"/>
              <w:rPr>
                <w:ins w:id="2468" w:author="Author"/>
                <w:lang w:val="en-GB"/>
              </w:rPr>
            </w:pPr>
            <w:ins w:id="2469" w:author="Author">
              <w:r w:rsidRPr="00711388">
                <w:rPr>
                  <w:lang w:val="en-GB"/>
                </w:rPr>
                <w:t>T</w:t>
              </w:r>
              <w:r w:rsidRPr="00E50019">
                <w:rPr>
                  <w:lang w:val="en-GB"/>
                  <w:rPrChange w:id="2470" w:author="Author">
                    <w:rPr/>
                  </w:rPrChange>
                </w:rPr>
                <w:t>he calculation of this amount shall be performed in accordance with the instructions set out in C0014/R0010.</w:t>
              </w:r>
            </w:ins>
          </w:p>
        </w:tc>
      </w:tr>
      <w:tr w:rsidR="00EC45BE" w:rsidRPr="00711388" w14:paraId="3CDCA4F6" w14:textId="77777777" w:rsidTr="009F411E">
        <w:tc>
          <w:tcPr>
            <w:tcW w:w="1635" w:type="dxa"/>
            <w:tcBorders>
              <w:top w:val="single" w:sz="2" w:space="0" w:color="auto"/>
              <w:left w:val="single" w:sz="2" w:space="0" w:color="auto"/>
              <w:bottom w:val="single" w:sz="2" w:space="0" w:color="auto"/>
              <w:right w:val="single" w:sz="2" w:space="0" w:color="auto"/>
            </w:tcBorders>
          </w:tcPr>
          <w:p w14:paraId="744A1605" w14:textId="20E25C92" w:rsidR="00EC45BE" w:rsidRPr="00711388" w:rsidRDefault="00EC45BE" w:rsidP="00EC45BE">
            <w:pPr>
              <w:pStyle w:val="NormalLeft"/>
              <w:rPr>
                <w:lang w:val="en-GB"/>
              </w:rPr>
            </w:pPr>
            <w:r w:rsidRPr="00711388">
              <w:rPr>
                <w:lang w:val="en-GB"/>
              </w:rPr>
              <w:t>C0020/R0030</w:t>
            </w:r>
          </w:p>
        </w:tc>
        <w:tc>
          <w:tcPr>
            <w:tcW w:w="1817" w:type="dxa"/>
            <w:tcBorders>
              <w:top w:val="single" w:sz="2" w:space="0" w:color="auto"/>
              <w:left w:val="single" w:sz="2" w:space="0" w:color="auto"/>
              <w:bottom w:val="single" w:sz="2" w:space="0" w:color="auto"/>
              <w:right w:val="single" w:sz="2" w:space="0" w:color="auto"/>
            </w:tcBorders>
          </w:tcPr>
          <w:p w14:paraId="593BA49E" w14:textId="61A35F1F" w:rsidR="00EC45BE" w:rsidRPr="00711388" w:rsidRDefault="00EC45BE" w:rsidP="00EC45BE">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60272354" w14:textId="77BF2C35" w:rsidR="00EC45BE" w:rsidRPr="00711388" w:rsidRDefault="00EC45BE" w:rsidP="00EC45BE">
            <w:pPr>
              <w:pStyle w:val="NormalLeft"/>
              <w:rPr>
                <w:lang w:val="en-GB"/>
              </w:rPr>
            </w:pPr>
            <w:r w:rsidRPr="00711388">
              <w:rPr>
                <w:lang w:val="en-GB"/>
              </w:rPr>
              <w:t xml:space="preserve">Total amount of excess of assets over liabilities calculated considering technical provisions </w:t>
            </w:r>
            <w:ins w:id="2471" w:author="Author">
              <w:r w:rsidRPr="00711388">
                <w:rPr>
                  <w:lang w:val="en-GB"/>
                </w:rPr>
                <w:t>with adjustments for LTG and transitional measures as described in C00</w:t>
              </w:r>
              <w:r w:rsidR="00625BE2" w:rsidRPr="00711388">
                <w:rPr>
                  <w:lang w:val="en-GB"/>
                </w:rPr>
                <w:t>20</w:t>
              </w:r>
              <w:r w:rsidRPr="00711388">
                <w:rPr>
                  <w:lang w:val="en-GB"/>
                </w:rPr>
                <w:t>/R0010</w:t>
              </w:r>
            </w:ins>
            <w:del w:id="2472" w:author="Author">
              <w:r w:rsidRPr="00711388" w:rsidDel="0065247D">
                <w:rPr>
                  <w:lang w:val="en-GB"/>
                </w:rPr>
                <w:delText>without the adjustment due to the transitional deduction to technical provisions, but</w:delText>
              </w:r>
            </w:del>
            <w:ins w:id="2473" w:author="Author">
              <w:del w:id="2474" w:author="Author">
                <w:r w:rsidRPr="00711388" w:rsidDel="0065247D">
                  <w:rPr>
                    <w:lang w:val="en-GB"/>
                  </w:rPr>
                  <w:delText xml:space="preserve"> </w:delText>
                </w:r>
              </w:del>
            </w:ins>
            <w:del w:id="2475" w:author="Author">
              <w:r w:rsidRPr="00711388" w:rsidDel="0065247D">
                <w:rPr>
                  <w:lang w:val="en-GB"/>
                </w:rPr>
                <w:delText>keeping the adjustments due to the volatility adjustment and</w:delText>
              </w:r>
            </w:del>
            <w:ins w:id="2476" w:author="Author">
              <w:del w:id="2477" w:author="Author">
                <w:r w:rsidRPr="00711388" w:rsidDel="0065247D">
                  <w:rPr>
                    <w:lang w:val="en-GB"/>
                  </w:rPr>
                  <w:delText>,</w:delText>
                </w:r>
              </w:del>
            </w:ins>
            <w:del w:id="2478" w:author="Author">
              <w:r w:rsidRPr="00711388" w:rsidDel="0065247D">
                <w:rPr>
                  <w:lang w:val="en-GB"/>
                </w:rPr>
                <w:delText xml:space="preserve"> the matching adjustment</w:delText>
              </w:r>
            </w:del>
            <w:r w:rsidRPr="00711388">
              <w:rPr>
                <w:lang w:val="en-GB"/>
              </w:rPr>
              <w:t>.</w:t>
            </w:r>
          </w:p>
          <w:p w14:paraId="588336DD" w14:textId="23477A2A" w:rsidR="00EC45BE" w:rsidRPr="00711388" w:rsidRDefault="00EC45BE" w:rsidP="00EC45BE">
            <w:pPr>
              <w:pStyle w:val="NormalLeft"/>
              <w:rPr>
                <w:lang w:val="en-GB"/>
              </w:rPr>
            </w:pPr>
            <w:r w:rsidRPr="00711388">
              <w:rPr>
                <w:lang w:val="en-GB"/>
              </w:rPr>
              <w:t>If transitional deduction to technical provisions is not applicable report the same amount as in C001</w:t>
            </w:r>
            <w:ins w:id="2479" w:author="Author">
              <w:r w:rsidRPr="00711388">
                <w:rPr>
                  <w:lang w:val="en-GB"/>
                </w:rPr>
                <w:t>2</w:t>
              </w:r>
            </w:ins>
            <w:del w:id="2480" w:author="Author">
              <w:r w:rsidRPr="00711388" w:rsidDel="00EC45BE">
                <w:rPr>
                  <w:lang w:val="en-GB"/>
                </w:rPr>
                <w:delText>0</w:delText>
              </w:r>
            </w:del>
            <w:r w:rsidRPr="00711388">
              <w:rPr>
                <w:lang w:val="en-GB"/>
              </w:rPr>
              <w:t>.</w:t>
            </w:r>
            <w:del w:id="2481" w:author="Author">
              <w:r w:rsidRPr="00711388" w:rsidDel="003323F0">
                <w:rPr>
                  <w:lang w:val="en-GB"/>
                </w:rPr>
                <w:delText xml:space="preserve">  </w:delText>
              </w:r>
            </w:del>
            <w:ins w:id="2482" w:author="Author">
              <w:r w:rsidR="003323F0">
                <w:rPr>
                  <w:lang w:val="en-GB"/>
                </w:rPr>
                <w:t xml:space="preserve"> </w:t>
              </w:r>
            </w:ins>
          </w:p>
        </w:tc>
      </w:tr>
      <w:tr w:rsidR="00EC45BE" w:rsidRPr="00711388" w14:paraId="4AF099FF" w14:textId="77777777" w:rsidTr="009F411E">
        <w:tc>
          <w:tcPr>
            <w:tcW w:w="1635" w:type="dxa"/>
            <w:tcBorders>
              <w:top w:val="single" w:sz="2" w:space="0" w:color="auto"/>
              <w:left w:val="single" w:sz="2" w:space="0" w:color="auto"/>
              <w:bottom w:val="single" w:sz="2" w:space="0" w:color="auto"/>
              <w:right w:val="single" w:sz="2" w:space="0" w:color="auto"/>
            </w:tcBorders>
          </w:tcPr>
          <w:p w14:paraId="77B141B0" w14:textId="77777777" w:rsidR="00EC45BE" w:rsidRPr="00711388" w:rsidRDefault="00EC45BE" w:rsidP="00EC45BE">
            <w:pPr>
              <w:pStyle w:val="NormalLeft"/>
              <w:rPr>
                <w:lang w:val="en-GB"/>
              </w:rPr>
            </w:pPr>
            <w:r w:rsidRPr="00711388">
              <w:rPr>
                <w:lang w:val="en-GB"/>
              </w:rPr>
              <w:t>C0030/R0030</w:t>
            </w:r>
          </w:p>
        </w:tc>
        <w:tc>
          <w:tcPr>
            <w:tcW w:w="1817" w:type="dxa"/>
            <w:tcBorders>
              <w:top w:val="single" w:sz="2" w:space="0" w:color="auto"/>
              <w:left w:val="single" w:sz="2" w:space="0" w:color="auto"/>
              <w:bottom w:val="single" w:sz="2" w:space="0" w:color="auto"/>
              <w:right w:val="single" w:sz="2" w:space="0" w:color="auto"/>
            </w:tcBorders>
          </w:tcPr>
          <w:p w14:paraId="6631F259" w14:textId="2FC5B34F" w:rsidR="00EC45BE" w:rsidRPr="00711388" w:rsidRDefault="00EC45BE" w:rsidP="00EC45BE">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252B3273" w14:textId="3BDAEC06" w:rsidR="00EC45BE" w:rsidRPr="00711388" w:rsidRDefault="00EC45BE" w:rsidP="00EC45BE">
            <w:pPr>
              <w:pStyle w:val="NormalLeft"/>
              <w:rPr>
                <w:lang w:val="en-GB"/>
              </w:rPr>
            </w:pPr>
            <w:r w:rsidRPr="00711388">
              <w:rPr>
                <w:lang w:val="en-GB"/>
              </w:rPr>
              <w:t xml:space="preserve">Amount of the adjustment to the </w:t>
            </w:r>
            <w:ins w:id="2483" w:author="Author">
              <w:r w:rsidRPr="00711388">
                <w:rPr>
                  <w:lang w:val="en-GB"/>
                </w:rPr>
                <w:t xml:space="preserve">position of </w:t>
              </w:r>
            </w:ins>
            <w:r w:rsidRPr="00711388">
              <w:rPr>
                <w:lang w:val="en-GB"/>
              </w:rPr>
              <w:t>excess of assets over liabilities due to the application of the transitional deduction to technical provisions.</w:t>
            </w:r>
          </w:p>
          <w:p w14:paraId="053B31C2" w14:textId="78920170" w:rsidR="00EC45BE" w:rsidRPr="00711388" w:rsidRDefault="00EC45BE" w:rsidP="00EC45BE">
            <w:pPr>
              <w:pStyle w:val="NormalLeft"/>
              <w:rPr>
                <w:lang w:val="en-GB"/>
              </w:rPr>
            </w:pPr>
            <w:ins w:id="2484" w:author="Author">
              <w:r w:rsidRPr="00711388">
                <w:rPr>
                  <w:lang w:val="en-GB"/>
                </w:rPr>
                <w:t>T</w:t>
              </w:r>
              <w:r w:rsidRPr="00E50019">
                <w:rPr>
                  <w:lang w:val="en-GB"/>
                  <w:rPrChange w:id="2485" w:author="Author">
                    <w:rPr/>
                  </w:rPrChange>
                </w:rPr>
                <w:t>he calculation of this amount shall be performed in accordance with the instructions set out in C0030/R0010.</w:t>
              </w:r>
            </w:ins>
            <w:del w:id="2486" w:author="Author">
              <w:r w:rsidRPr="00711388" w:rsidDel="00067FD0">
                <w:rPr>
                  <w:lang w:val="en-GB"/>
                </w:rPr>
                <w:delText>It shall be the difference between the excess of assets over liabilities calculated considering the technical provisions without transitional deduction to technical provisions and the excess of assets over liabilities calculated with the technical provisions with LTG and transitional measures.</w:delText>
              </w:r>
            </w:del>
            <w:ins w:id="2487" w:author="Author">
              <w:del w:id="2488" w:author="Author">
                <w:r w:rsidRPr="00711388" w:rsidDel="00067FD0">
                  <w:rPr>
                    <w:lang w:val="en-GB"/>
                  </w:rPr>
                  <w:delText xml:space="preserve"> </w:delText>
                </w:r>
              </w:del>
            </w:ins>
          </w:p>
        </w:tc>
      </w:tr>
      <w:tr w:rsidR="00EC45BE" w:rsidRPr="00711388" w14:paraId="5563C21A" w14:textId="77777777" w:rsidTr="009F411E">
        <w:tc>
          <w:tcPr>
            <w:tcW w:w="1635" w:type="dxa"/>
            <w:tcBorders>
              <w:top w:val="single" w:sz="2" w:space="0" w:color="auto"/>
              <w:left w:val="single" w:sz="2" w:space="0" w:color="auto"/>
              <w:bottom w:val="single" w:sz="2" w:space="0" w:color="auto"/>
              <w:right w:val="single" w:sz="2" w:space="0" w:color="auto"/>
            </w:tcBorders>
          </w:tcPr>
          <w:p w14:paraId="0B50A029" w14:textId="77777777" w:rsidR="00EC45BE" w:rsidRPr="00711388" w:rsidRDefault="00EC45BE" w:rsidP="00EC45BE">
            <w:pPr>
              <w:pStyle w:val="NormalLeft"/>
              <w:rPr>
                <w:lang w:val="en-GB"/>
              </w:rPr>
            </w:pPr>
            <w:r w:rsidRPr="00711388">
              <w:rPr>
                <w:lang w:val="en-GB"/>
              </w:rPr>
              <w:lastRenderedPageBreak/>
              <w:t>C0040/R0030</w:t>
            </w:r>
          </w:p>
        </w:tc>
        <w:tc>
          <w:tcPr>
            <w:tcW w:w="1817" w:type="dxa"/>
            <w:tcBorders>
              <w:top w:val="single" w:sz="2" w:space="0" w:color="auto"/>
              <w:left w:val="single" w:sz="2" w:space="0" w:color="auto"/>
              <w:bottom w:val="single" w:sz="2" w:space="0" w:color="auto"/>
              <w:right w:val="single" w:sz="2" w:space="0" w:color="auto"/>
            </w:tcBorders>
          </w:tcPr>
          <w:p w14:paraId="2F1CF42D" w14:textId="2F50A478" w:rsidR="00EC45BE" w:rsidRPr="00711388" w:rsidRDefault="00EC45BE" w:rsidP="00EC45BE">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04D02D6E" w14:textId="0F5A6BF4" w:rsidR="00EC45BE" w:rsidRPr="00711388" w:rsidRDefault="00EC45BE" w:rsidP="00EC45BE">
            <w:pPr>
              <w:pStyle w:val="NormalLeft"/>
              <w:rPr>
                <w:lang w:val="en-GB"/>
              </w:rPr>
            </w:pPr>
            <w:r w:rsidRPr="00711388">
              <w:rPr>
                <w:lang w:val="en-GB"/>
              </w:rPr>
              <w:t xml:space="preserve">Total amount of excess of assets over liabilities calculated considering technical provisions </w:t>
            </w:r>
            <w:ins w:id="2489" w:author="Author">
              <w:r w:rsidRPr="00711388">
                <w:rPr>
                  <w:lang w:val="en-GB"/>
                </w:rPr>
                <w:t>with adjustments for LTG and transitional measures as described in C0040/R0010.</w:t>
              </w:r>
            </w:ins>
            <w:del w:id="2490" w:author="Author">
              <w:r w:rsidRPr="00711388" w:rsidDel="004E1E9F">
                <w:rPr>
                  <w:lang w:val="en-GB"/>
                </w:rPr>
                <w:delText>without the adjustment due to the transitional adjustment to the relevant risk-free interest rate term structure, but keeping the adjustments due to the volatility adjustment and the matching adjustment</w:delText>
              </w:r>
              <w:r w:rsidRPr="00711388" w:rsidDel="00F74A2E">
                <w:rPr>
                  <w:lang w:val="en-GB"/>
                </w:rPr>
                <w:delText>.</w:delText>
              </w:r>
            </w:del>
          </w:p>
          <w:p w14:paraId="416B8896" w14:textId="08266664" w:rsidR="00EC45BE" w:rsidRPr="00711388" w:rsidRDefault="00EC45BE" w:rsidP="00EC45BE">
            <w:pPr>
              <w:pStyle w:val="NormalLeft"/>
              <w:rPr>
                <w:lang w:val="en-GB"/>
              </w:rPr>
            </w:pPr>
            <w:r w:rsidRPr="00711388">
              <w:rPr>
                <w:lang w:val="en-GB"/>
              </w:rPr>
              <w:t xml:space="preserve">If </w:t>
            </w:r>
            <w:ins w:id="2491"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2492" w:author="Author">
              <w:r w:rsidRPr="00711388" w:rsidDel="003323F0">
                <w:rPr>
                  <w:lang w:val="en-GB"/>
                </w:rPr>
                <w:delText xml:space="preserve">  </w:delText>
              </w:r>
            </w:del>
            <w:ins w:id="2493" w:author="Author">
              <w:r w:rsidR="003323F0">
                <w:rPr>
                  <w:lang w:val="en-GB"/>
                </w:rPr>
                <w:t xml:space="preserve"> </w:t>
              </w:r>
            </w:ins>
          </w:p>
        </w:tc>
      </w:tr>
      <w:tr w:rsidR="00EC45BE" w:rsidRPr="00711388" w14:paraId="6314AF46" w14:textId="77777777" w:rsidTr="009F411E">
        <w:tc>
          <w:tcPr>
            <w:tcW w:w="1635" w:type="dxa"/>
            <w:tcBorders>
              <w:top w:val="single" w:sz="2" w:space="0" w:color="auto"/>
              <w:left w:val="single" w:sz="2" w:space="0" w:color="auto"/>
              <w:bottom w:val="single" w:sz="2" w:space="0" w:color="auto"/>
              <w:right w:val="single" w:sz="2" w:space="0" w:color="auto"/>
            </w:tcBorders>
          </w:tcPr>
          <w:p w14:paraId="6F1A3097" w14:textId="77777777" w:rsidR="00EC45BE" w:rsidRPr="00711388" w:rsidRDefault="00EC45BE" w:rsidP="00EC45BE">
            <w:pPr>
              <w:pStyle w:val="NormalLeft"/>
              <w:rPr>
                <w:lang w:val="en-GB"/>
              </w:rPr>
            </w:pPr>
            <w:r w:rsidRPr="00711388">
              <w:rPr>
                <w:lang w:val="en-GB"/>
              </w:rPr>
              <w:t>C0050/R0030</w:t>
            </w:r>
          </w:p>
        </w:tc>
        <w:tc>
          <w:tcPr>
            <w:tcW w:w="1817" w:type="dxa"/>
            <w:tcBorders>
              <w:top w:val="single" w:sz="2" w:space="0" w:color="auto"/>
              <w:left w:val="single" w:sz="2" w:space="0" w:color="auto"/>
              <w:bottom w:val="single" w:sz="2" w:space="0" w:color="auto"/>
              <w:right w:val="single" w:sz="2" w:space="0" w:color="auto"/>
            </w:tcBorders>
          </w:tcPr>
          <w:p w14:paraId="5AC70631" w14:textId="2F702CCC" w:rsidR="00EC45BE" w:rsidRPr="00711388" w:rsidRDefault="00EC45BE" w:rsidP="00EC45BE">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20457107" w14:textId="090112AB" w:rsidR="00EC45BE" w:rsidRPr="00711388" w:rsidRDefault="00EC45BE" w:rsidP="00EC45BE">
            <w:pPr>
              <w:pStyle w:val="NormalLeft"/>
              <w:rPr>
                <w:lang w:val="en-GB"/>
              </w:rPr>
            </w:pPr>
            <w:r w:rsidRPr="00711388">
              <w:rPr>
                <w:lang w:val="en-GB"/>
              </w:rPr>
              <w:t xml:space="preserve">Amount of the adjustment to the </w:t>
            </w:r>
            <w:ins w:id="2494" w:author="Author">
              <w:r w:rsidRPr="00711388">
                <w:rPr>
                  <w:lang w:val="en-GB"/>
                </w:rPr>
                <w:t xml:space="preserve">position of </w:t>
              </w:r>
            </w:ins>
            <w:r w:rsidRPr="00711388">
              <w:rPr>
                <w:lang w:val="en-GB"/>
              </w:rPr>
              <w:t>excess of assets over liabilities due to the application of the transitional adjustment to the relevant risk-free interest rate term structure.</w:t>
            </w:r>
          </w:p>
          <w:p w14:paraId="230DCA40" w14:textId="4432C898" w:rsidR="00EC45BE" w:rsidRPr="00711388" w:rsidRDefault="00EC45BE" w:rsidP="00EC45BE">
            <w:pPr>
              <w:pStyle w:val="NormalLeft"/>
              <w:rPr>
                <w:lang w:val="en-GB"/>
              </w:rPr>
            </w:pPr>
            <w:ins w:id="2495" w:author="Author">
              <w:r w:rsidRPr="00711388">
                <w:rPr>
                  <w:lang w:val="en-GB"/>
                </w:rPr>
                <w:t>T</w:t>
              </w:r>
              <w:r w:rsidRPr="00E50019">
                <w:rPr>
                  <w:lang w:val="en-GB"/>
                  <w:rPrChange w:id="2496" w:author="Author">
                    <w:rPr/>
                  </w:rPrChange>
                </w:rPr>
                <w:t>he calculation of this amount shall be performed in accordance with the instructions set out in C0050/R0010.</w:t>
              </w:r>
              <w:r w:rsidRPr="00711388">
                <w:rPr>
                  <w:lang w:val="en-GB"/>
                </w:rPr>
                <w:t xml:space="preserve"> </w:t>
              </w:r>
            </w:ins>
            <w:del w:id="2497" w:author="Author">
              <w:r w:rsidRPr="00711388" w:rsidDel="00067FD0">
                <w:rPr>
                  <w:lang w:val="en-GB"/>
                </w:rPr>
                <w:delText>It shall be the difference between the excess of assets over liabilities calculated considering the technical provisions without transitional adjustment to the relevant risk-free interest rate term structure and the excess of assets over liabilities calculated with the technical provisions reported under C0020.</w:delText>
              </w:r>
              <w:r w:rsidRPr="00711388" w:rsidDel="003323F0">
                <w:rPr>
                  <w:lang w:val="en-GB"/>
                </w:rPr>
                <w:delText xml:space="preserve">  </w:delText>
              </w:r>
            </w:del>
            <w:ins w:id="2498" w:author="Author">
              <w:r w:rsidR="003323F0">
                <w:rPr>
                  <w:lang w:val="en-GB"/>
                </w:rPr>
                <w:t xml:space="preserve"> </w:t>
              </w:r>
            </w:ins>
          </w:p>
        </w:tc>
      </w:tr>
      <w:tr w:rsidR="00EC45BE" w:rsidRPr="00711388" w14:paraId="258179E5" w14:textId="77777777" w:rsidTr="009F411E">
        <w:trPr>
          <w:ins w:id="2499" w:author="Author"/>
        </w:trPr>
        <w:tc>
          <w:tcPr>
            <w:tcW w:w="1635" w:type="dxa"/>
            <w:tcBorders>
              <w:top w:val="single" w:sz="2" w:space="0" w:color="auto"/>
              <w:left w:val="single" w:sz="2" w:space="0" w:color="auto"/>
              <w:bottom w:val="single" w:sz="2" w:space="0" w:color="auto"/>
              <w:right w:val="single" w:sz="2" w:space="0" w:color="auto"/>
            </w:tcBorders>
          </w:tcPr>
          <w:p w14:paraId="0526B54D" w14:textId="2C7D0601" w:rsidR="00EC45BE" w:rsidRPr="00711388" w:rsidRDefault="00EC45BE" w:rsidP="00EC45BE">
            <w:pPr>
              <w:pStyle w:val="NormalLeft"/>
              <w:rPr>
                <w:ins w:id="2500" w:author="Author"/>
                <w:lang w:val="en-GB"/>
              </w:rPr>
            </w:pPr>
            <w:ins w:id="2501" w:author="Author">
              <w:r w:rsidRPr="00711388">
                <w:rPr>
                  <w:lang w:val="en-GB"/>
                </w:rPr>
                <w:t>C0054/R0030</w:t>
              </w:r>
            </w:ins>
          </w:p>
        </w:tc>
        <w:tc>
          <w:tcPr>
            <w:tcW w:w="1817" w:type="dxa"/>
            <w:tcBorders>
              <w:top w:val="single" w:sz="2" w:space="0" w:color="auto"/>
              <w:left w:val="single" w:sz="2" w:space="0" w:color="auto"/>
              <w:bottom w:val="single" w:sz="2" w:space="0" w:color="auto"/>
              <w:right w:val="single" w:sz="2" w:space="0" w:color="auto"/>
            </w:tcBorders>
          </w:tcPr>
          <w:p w14:paraId="3905EE31" w14:textId="13FB6CDC" w:rsidR="00EC45BE" w:rsidRPr="00711388" w:rsidRDefault="00EC45BE" w:rsidP="00EC45BE">
            <w:pPr>
              <w:pStyle w:val="NormalLeft"/>
              <w:rPr>
                <w:ins w:id="2502" w:author="Author"/>
                <w:lang w:val="en-GB"/>
              </w:rPr>
            </w:pPr>
            <w:ins w:id="2503" w:author="Author">
              <w:r w:rsidRPr="00711388">
                <w:rPr>
                  <w:lang w:val="en-GB"/>
                </w:rPr>
                <w:t xml:space="preserve">Impact of all transitionals </w:t>
              </w:r>
            </w:ins>
            <w:r w:rsidR="00845F43" w:rsidRPr="00711388">
              <w:rPr>
                <w:lang w:val="en-GB"/>
              </w:rPr>
              <w:t>-</w:t>
            </w:r>
            <w:ins w:id="2504" w:author="Author">
              <w:r w:rsidRPr="00711388">
                <w:rPr>
                  <w:lang w:val="en-GB"/>
                </w:rPr>
                <w:t xml:space="preserve"> Basic own funds </w:t>
              </w:r>
            </w:ins>
            <w:r w:rsidR="00845F43" w:rsidRPr="00711388">
              <w:rPr>
                <w:lang w:val="en-GB"/>
              </w:rPr>
              <w:t>-</w:t>
            </w:r>
            <w:ins w:id="2505" w:author="Author">
              <w:r w:rsidRPr="00711388">
                <w:rPr>
                  <w:lang w:val="en-GB"/>
                </w:rPr>
                <w:t xml:space="preserve"> Excess of assets over liabilities</w:t>
              </w:r>
            </w:ins>
          </w:p>
        </w:tc>
        <w:tc>
          <w:tcPr>
            <w:tcW w:w="5476" w:type="dxa"/>
            <w:tcBorders>
              <w:top w:val="single" w:sz="2" w:space="0" w:color="auto"/>
              <w:left w:val="single" w:sz="2" w:space="0" w:color="auto"/>
              <w:bottom w:val="single" w:sz="2" w:space="0" w:color="auto"/>
              <w:right w:val="single" w:sz="2" w:space="0" w:color="auto"/>
            </w:tcBorders>
          </w:tcPr>
          <w:p w14:paraId="7F5076D5" w14:textId="6B4646E2" w:rsidR="00EC45BE" w:rsidRPr="00711388" w:rsidRDefault="00EC45BE" w:rsidP="00EC45BE">
            <w:pPr>
              <w:pStyle w:val="NormalLeft"/>
              <w:rPr>
                <w:ins w:id="2506" w:author="Author"/>
                <w:lang w:val="en-GB"/>
              </w:rPr>
            </w:pPr>
            <w:ins w:id="2507" w:author="Author">
              <w:r w:rsidRPr="00711388">
                <w:rPr>
                  <w:lang w:val="en-GB"/>
                </w:rPr>
                <w:t>Amount of the adjustment to the position of excess of assets over liabilities due to the application of all transitionals including the phasing-in mechanism for extrapolation.</w:t>
              </w:r>
              <w:del w:id="2508" w:author="Author">
                <w:r w:rsidRPr="00711388" w:rsidDel="003323F0">
                  <w:rPr>
                    <w:lang w:val="en-GB"/>
                  </w:rPr>
                  <w:delText xml:space="preserve">  </w:delText>
                </w:r>
              </w:del>
              <w:r w:rsidR="003323F0">
                <w:rPr>
                  <w:lang w:val="en-GB"/>
                </w:rPr>
                <w:t xml:space="preserve"> </w:t>
              </w:r>
            </w:ins>
          </w:p>
          <w:p w14:paraId="338F8F84" w14:textId="49301718" w:rsidR="00EC45BE" w:rsidRPr="00711388" w:rsidRDefault="00EC45BE" w:rsidP="00EC45BE">
            <w:pPr>
              <w:pStyle w:val="NormalLeft"/>
              <w:rPr>
                <w:ins w:id="2509" w:author="Author"/>
                <w:lang w:val="en-GB"/>
              </w:rPr>
            </w:pPr>
            <w:ins w:id="2510" w:author="Author">
              <w:r w:rsidRPr="00711388">
                <w:rPr>
                  <w:lang w:val="en-GB"/>
                </w:rPr>
                <w:t>T</w:t>
              </w:r>
              <w:r w:rsidRPr="00E50019">
                <w:rPr>
                  <w:lang w:val="en-GB"/>
                  <w:rPrChange w:id="2511" w:author="Author">
                    <w:rPr/>
                  </w:rPrChange>
                </w:rPr>
                <w:t>he calculation of this amount shall be performed in accordance with the instructions set out in C0054/R0010.</w:t>
              </w:r>
            </w:ins>
          </w:p>
        </w:tc>
      </w:tr>
      <w:tr w:rsidR="00EC45BE" w:rsidRPr="00711388" w14:paraId="04595819" w14:textId="77777777" w:rsidTr="009F411E">
        <w:tc>
          <w:tcPr>
            <w:tcW w:w="1635" w:type="dxa"/>
            <w:tcBorders>
              <w:top w:val="single" w:sz="2" w:space="0" w:color="auto"/>
              <w:left w:val="single" w:sz="2" w:space="0" w:color="auto"/>
              <w:bottom w:val="single" w:sz="2" w:space="0" w:color="auto"/>
              <w:right w:val="single" w:sz="2" w:space="0" w:color="auto"/>
            </w:tcBorders>
          </w:tcPr>
          <w:p w14:paraId="2B94E8D9" w14:textId="77777777" w:rsidR="00EC45BE" w:rsidRPr="00711388" w:rsidRDefault="00EC45BE" w:rsidP="00EC45BE">
            <w:pPr>
              <w:pStyle w:val="NormalLeft"/>
              <w:rPr>
                <w:lang w:val="en-GB"/>
              </w:rPr>
            </w:pPr>
            <w:r w:rsidRPr="00711388">
              <w:rPr>
                <w:lang w:val="en-GB"/>
              </w:rPr>
              <w:t>C0060/R0030</w:t>
            </w:r>
          </w:p>
        </w:tc>
        <w:tc>
          <w:tcPr>
            <w:tcW w:w="1817" w:type="dxa"/>
            <w:tcBorders>
              <w:top w:val="single" w:sz="2" w:space="0" w:color="auto"/>
              <w:left w:val="single" w:sz="2" w:space="0" w:color="auto"/>
              <w:bottom w:val="single" w:sz="2" w:space="0" w:color="auto"/>
              <w:right w:val="single" w:sz="2" w:space="0" w:color="auto"/>
            </w:tcBorders>
          </w:tcPr>
          <w:p w14:paraId="0AB58D33" w14:textId="5CD234AF" w:rsidR="00EC45BE" w:rsidRPr="00711388" w:rsidRDefault="00EC45BE" w:rsidP="00EC45BE">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71F69220" w14:textId="7CDE18F7" w:rsidR="00EC45BE" w:rsidRPr="00711388" w:rsidRDefault="00EC45BE" w:rsidP="00EC45BE">
            <w:pPr>
              <w:pStyle w:val="NormalLeft"/>
              <w:rPr>
                <w:lang w:val="en-GB"/>
              </w:rPr>
            </w:pPr>
            <w:r w:rsidRPr="00711388">
              <w:rPr>
                <w:lang w:val="en-GB"/>
              </w:rPr>
              <w:t xml:space="preserve">Total amount of excess of assets over liabilities calculated considering technical provisions </w:t>
            </w:r>
            <w:ins w:id="2512" w:author="Author">
              <w:r w:rsidRPr="00711388">
                <w:rPr>
                  <w:lang w:val="en-GB"/>
                </w:rPr>
                <w:t>with adjustments for LTG and transitional measures as described in C0060/R0010.</w:t>
              </w:r>
            </w:ins>
            <w:del w:id="2513" w:author="Author">
              <w:r w:rsidRPr="00711388" w:rsidDel="004E1E9F">
                <w:rPr>
                  <w:lang w:val="en-GB"/>
                </w:rPr>
                <w:delText>without the adjustments due to the transitional deduction to technical provisions, the transitional adjustment to the relevant risk-free interest rate term structure and the volatility adjustment, but keeping the adjustments due to the matching adjustment</w:delText>
              </w:r>
              <w:r w:rsidRPr="00711388" w:rsidDel="00F74A2E">
                <w:rPr>
                  <w:lang w:val="en-GB"/>
                </w:rPr>
                <w:delText>.</w:delText>
              </w:r>
            </w:del>
          </w:p>
          <w:p w14:paraId="1B50C319" w14:textId="14C97A72" w:rsidR="00EC45BE" w:rsidRPr="00711388" w:rsidRDefault="00EC45BE" w:rsidP="00EC45BE">
            <w:pPr>
              <w:pStyle w:val="NormalLeft"/>
              <w:rPr>
                <w:lang w:val="en-GB"/>
              </w:rPr>
            </w:pPr>
            <w:r w:rsidRPr="00711388">
              <w:rPr>
                <w:lang w:val="en-GB"/>
              </w:rPr>
              <w:t xml:space="preserve">If </w:t>
            </w:r>
            <w:ins w:id="2514" w:author="Author">
              <w:r w:rsidRPr="00711388">
                <w:rPr>
                  <w:lang w:val="en-GB"/>
                </w:rPr>
                <w:t xml:space="preserve">the </w:t>
              </w:r>
            </w:ins>
            <w:r w:rsidRPr="00711388">
              <w:rPr>
                <w:lang w:val="en-GB"/>
              </w:rPr>
              <w:t>volatility adjustment is not applicable report the same amount as in C0040.</w:t>
            </w:r>
            <w:ins w:id="2515" w:author="Author">
              <w:r w:rsidRPr="00711388">
                <w:rPr>
                  <w:lang w:val="en-GB"/>
                </w:rPr>
                <w:t xml:space="preserve"> </w:t>
              </w:r>
            </w:ins>
          </w:p>
        </w:tc>
      </w:tr>
      <w:tr w:rsidR="00EC45BE" w:rsidRPr="00711388" w14:paraId="10013023" w14:textId="77777777" w:rsidTr="009F411E">
        <w:tc>
          <w:tcPr>
            <w:tcW w:w="1635" w:type="dxa"/>
            <w:tcBorders>
              <w:top w:val="single" w:sz="2" w:space="0" w:color="auto"/>
              <w:left w:val="single" w:sz="2" w:space="0" w:color="auto"/>
              <w:bottom w:val="single" w:sz="2" w:space="0" w:color="auto"/>
              <w:right w:val="single" w:sz="2" w:space="0" w:color="auto"/>
            </w:tcBorders>
          </w:tcPr>
          <w:p w14:paraId="72956B87" w14:textId="77777777" w:rsidR="00EC45BE" w:rsidRPr="00711388" w:rsidRDefault="00EC45BE" w:rsidP="00EC45BE">
            <w:pPr>
              <w:pStyle w:val="NormalLeft"/>
              <w:rPr>
                <w:lang w:val="en-GB"/>
              </w:rPr>
            </w:pPr>
            <w:r w:rsidRPr="00711388">
              <w:rPr>
                <w:lang w:val="en-GB"/>
              </w:rPr>
              <w:lastRenderedPageBreak/>
              <w:t>C0070/R0030</w:t>
            </w:r>
          </w:p>
        </w:tc>
        <w:tc>
          <w:tcPr>
            <w:tcW w:w="1817" w:type="dxa"/>
            <w:tcBorders>
              <w:top w:val="single" w:sz="2" w:space="0" w:color="auto"/>
              <w:left w:val="single" w:sz="2" w:space="0" w:color="auto"/>
              <w:bottom w:val="single" w:sz="2" w:space="0" w:color="auto"/>
              <w:right w:val="single" w:sz="2" w:space="0" w:color="auto"/>
            </w:tcBorders>
          </w:tcPr>
          <w:p w14:paraId="694B1FF0" w14:textId="26B8DF16" w:rsidR="00EC45BE" w:rsidRPr="00711388" w:rsidRDefault="00EC45BE" w:rsidP="00EC45BE">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02152ACF" w14:textId="33DB8A1B" w:rsidR="00EC45BE" w:rsidRPr="00711388" w:rsidRDefault="00EC45BE" w:rsidP="00EC45BE">
            <w:pPr>
              <w:pStyle w:val="NormalLeft"/>
              <w:rPr>
                <w:lang w:val="en-GB"/>
              </w:rPr>
            </w:pPr>
            <w:r w:rsidRPr="00711388">
              <w:rPr>
                <w:lang w:val="en-GB"/>
              </w:rPr>
              <w:t xml:space="preserve">Amount of the adjustment to the </w:t>
            </w:r>
            <w:ins w:id="2516" w:author="Author">
              <w:r w:rsidRPr="00711388">
                <w:rPr>
                  <w:lang w:val="en-GB"/>
                </w:rPr>
                <w:t xml:space="preserve">position of </w:t>
              </w:r>
            </w:ins>
            <w:r w:rsidRPr="00711388">
              <w:rPr>
                <w:lang w:val="en-GB"/>
              </w:rPr>
              <w:t>excess of assets over liabilities due to the application of the volatility adjustment. It shall reflect the impact of setting the volatility adjustment to zero.</w:t>
            </w:r>
          </w:p>
          <w:p w14:paraId="0117FAE7" w14:textId="021A39E0" w:rsidR="00EC45BE" w:rsidRPr="00711388" w:rsidRDefault="00EC45BE" w:rsidP="00EC45BE">
            <w:pPr>
              <w:pStyle w:val="NormalLeft"/>
              <w:rPr>
                <w:lang w:val="en-GB"/>
              </w:rPr>
            </w:pPr>
            <w:ins w:id="2517" w:author="Author">
              <w:r w:rsidRPr="00711388">
                <w:rPr>
                  <w:lang w:val="en-GB"/>
                </w:rPr>
                <w:t>T</w:t>
              </w:r>
              <w:r w:rsidRPr="00E50019">
                <w:rPr>
                  <w:lang w:val="en-GB"/>
                  <w:rPrChange w:id="2518" w:author="Author">
                    <w:rPr/>
                  </w:rPrChange>
                </w:rPr>
                <w:t>he calculation of this amount shall be performed in accordance with the instructions set out in C0070/R0010.</w:t>
              </w:r>
            </w:ins>
            <w:del w:id="2519" w:author="Author">
              <w:r w:rsidRPr="00711388" w:rsidDel="00067FD0">
                <w:rPr>
                  <w:lang w:val="en-GB"/>
                </w:rPr>
                <w:delText>It shall be the difference between the excess of assets over liabilities calculated considering the technical provisions without volatility adjustment and without other transitional measures and the excess of assets over liabilities calculated with the technical provisions reported under C0040.</w:delText>
              </w:r>
              <w:r w:rsidRPr="00711388" w:rsidDel="003323F0">
                <w:rPr>
                  <w:lang w:val="en-GB"/>
                </w:rPr>
                <w:delText xml:space="preserve">  </w:delText>
              </w:r>
            </w:del>
            <w:ins w:id="2520" w:author="Author">
              <w:r w:rsidR="003323F0">
                <w:rPr>
                  <w:lang w:val="en-GB"/>
                </w:rPr>
                <w:t xml:space="preserve"> </w:t>
              </w:r>
            </w:ins>
          </w:p>
        </w:tc>
      </w:tr>
      <w:tr w:rsidR="00EC45BE" w:rsidRPr="00711388" w14:paraId="3C61F248" w14:textId="77777777" w:rsidTr="009F411E">
        <w:tc>
          <w:tcPr>
            <w:tcW w:w="1635" w:type="dxa"/>
            <w:tcBorders>
              <w:top w:val="single" w:sz="2" w:space="0" w:color="auto"/>
              <w:left w:val="single" w:sz="2" w:space="0" w:color="auto"/>
              <w:bottom w:val="single" w:sz="2" w:space="0" w:color="auto"/>
              <w:right w:val="single" w:sz="2" w:space="0" w:color="auto"/>
            </w:tcBorders>
          </w:tcPr>
          <w:p w14:paraId="18A06C61" w14:textId="77777777" w:rsidR="00EC45BE" w:rsidRPr="00711388" w:rsidRDefault="00EC45BE" w:rsidP="00EC45BE">
            <w:pPr>
              <w:pStyle w:val="NormalLeft"/>
              <w:rPr>
                <w:lang w:val="en-GB"/>
              </w:rPr>
            </w:pPr>
            <w:r w:rsidRPr="00711388">
              <w:rPr>
                <w:lang w:val="en-GB"/>
              </w:rPr>
              <w:t>C0080/R0030</w:t>
            </w:r>
          </w:p>
        </w:tc>
        <w:tc>
          <w:tcPr>
            <w:tcW w:w="1817" w:type="dxa"/>
            <w:tcBorders>
              <w:top w:val="single" w:sz="2" w:space="0" w:color="auto"/>
              <w:left w:val="single" w:sz="2" w:space="0" w:color="auto"/>
              <w:bottom w:val="single" w:sz="2" w:space="0" w:color="auto"/>
              <w:right w:val="single" w:sz="2" w:space="0" w:color="auto"/>
            </w:tcBorders>
          </w:tcPr>
          <w:p w14:paraId="5D6A7865" w14:textId="1D648192" w:rsidR="00EC45BE" w:rsidRPr="00711388" w:rsidRDefault="00EC45BE" w:rsidP="00EC45BE">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58999EB3" w14:textId="457F09D5" w:rsidR="00EC45BE" w:rsidRPr="00711388" w:rsidRDefault="00EC45BE" w:rsidP="00EC45BE">
            <w:pPr>
              <w:pStyle w:val="NormalLeft"/>
              <w:rPr>
                <w:lang w:val="en-GB"/>
              </w:rPr>
            </w:pPr>
            <w:r w:rsidRPr="00711388">
              <w:rPr>
                <w:lang w:val="en-GB"/>
              </w:rPr>
              <w:t xml:space="preserve">Total amount of excess of assets over liabilities calculated considering </w:t>
            </w:r>
            <w:ins w:id="2521" w:author="Author">
              <w:r w:rsidRPr="00711388">
                <w:rPr>
                  <w:lang w:val="en-GB"/>
                </w:rPr>
                <w:t>t</w:t>
              </w:r>
            </w:ins>
            <w:del w:id="2522" w:author="Author">
              <w:r w:rsidRPr="00711388" w:rsidDel="004E1E9F">
                <w:rPr>
                  <w:lang w:val="en-GB"/>
                </w:rPr>
                <w:delText>T</w:delText>
              </w:r>
            </w:del>
            <w:r w:rsidRPr="00711388">
              <w:rPr>
                <w:lang w:val="en-GB"/>
              </w:rPr>
              <w:t xml:space="preserve">echnical provisions </w:t>
            </w:r>
            <w:ins w:id="2523" w:author="Author">
              <w:r w:rsidRPr="00711388">
                <w:rPr>
                  <w:lang w:val="en-GB"/>
                </w:rPr>
                <w:t>with adjustments for LTG and transitional measures as described in C0080/R0010.</w:t>
              </w:r>
            </w:ins>
            <w:del w:id="2524" w:author="Author">
              <w:r w:rsidRPr="00711388" w:rsidDel="004E1E9F">
                <w:rPr>
                  <w:lang w:val="en-GB"/>
                </w:rPr>
                <w:delText>without any LTG measure</w:delText>
              </w:r>
              <w:r w:rsidRPr="00711388" w:rsidDel="00F74A2E">
                <w:rPr>
                  <w:lang w:val="en-GB"/>
                </w:rPr>
                <w:delText>.</w:delText>
              </w:r>
            </w:del>
          </w:p>
          <w:p w14:paraId="186A2D8B" w14:textId="432AFDE6" w:rsidR="00EC45BE" w:rsidRPr="00711388" w:rsidRDefault="00EC45BE" w:rsidP="00EC45BE">
            <w:pPr>
              <w:pStyle w:val="NormalLeft"/>
              <w:rPr>
                <w:lang w:val="en-GB"/>
              </w:rPr>
            </w:pPr>
            <w:r w:rsidRPr="00711388">
              <w:rPr>
                <w:lang w:val="en-GB"/>
              </w:rPr>
              <w:t>If matching adjustment is not applicable report the same amount as in C0060.</w:t>
            </w:r>
            <w:del w:id="2525" w:author="Author">
              <w:r w:rsidRPr="00711388" w:rsidDel="003323F0">
                <w:rPr>
                  <w:lang w:val="en-GB"/>
                </w:rPr>
                <w:delText xml:space="preserve">  </w:delText>
              </w:r>
            </w:del>
            <w:ins w:id="2526" w:author="Author">
              <w:r w:rsidR="003323F0">
                <w:rPr>
                  <w:lang w:val="en-GB"/>
                </w:rPr>
                <w:t xml:space="preserve"> </w:t>
              </w:r>
            </w:ins>
          </w:p>
        </w:tc>
      </w:tr>
      <w:tr w:rsidR="00EC45BE" w:rsidRPr="00711388" w14:paraId="1BB476EA" w14:textId="77777777" w:rsidTr="009F411E">
        <w:tc>
          <w:tcPr>
            <w:tcW w:w="1635" w:type="dxa"/>
            <w:tcBorders>
              <w:top w:val="single" w:sz="2" w:space="0" w:color="auto"/>
              <w:left w:val="single" w:sz="2" w:space="0" w:color="auto"/>
              <w:bottom w:val="single" w:sz="2" w:space="0" w:color="auto"/>
              <w:right w:val="single" w:sz="2" w:space="0" w:color="auto"/>
            </w:tcBorders>
          </w:tcPr>
          <w:p w14:paraId="14988442" w14:textId="77777777" w:rsidR="00EC45BE" w:rsidRPr="00711388" w:rsidRDefault="00EC45BE" w:rsidP="00EC45BE">
            <w:pPr>
              <w:pStyle w:val="NormalLeft"/>
              <w:rPr>
                <w:lang w:val="en-GB"/>
              </w:rPr>
            </w:pPr>
            <w:r w:rsidRPr="00711388">
              <w:rPr>
                <w:lang w:val="en-GB"/>
              </w:rPr>
              <w:t>C0090/R0030</w:t>
            </w:r>
          </w:p>
        </w:tc>
        <w:tc>
          <w:tcPr>
            <w:tcW w:w="1817" w:type="dxa"/>
            <w:tcBorders>
              <w:top w:val="single" w:sz="2" w:space="0" w:color="auto"/>
              <w:left w:val="single" w:sz="2" w:space="0" w:color="auto"/>
              <w:bottom w:val="single" w:sz="2" w:space="0" w:color="auto"/>
              <w:right w:val="single" w:sz="2" w:space="0" w:color="auto"/>
            </w:tcBorders>
          </w:tcPr>
          <w:p w14:paraId="3A16921F" w14:textId="6C92F942" w:rsidR="00EC45BE" w:rsidRPr="00711388" w:rsidRDefault="00EC45BE" w:rsidP="00EC45BE">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0EF0874E" w14:textId="064D71BA" w:rsidR="00EC45BE" w:rsidRPr="00711388" w:rsidRDefault="00EC45BE" w:rsidP="00EC45BE">
            <w:pPr>
              <w:pStyle w:val="NormalLeft"/>
              <w:rPr>
                <w:lang w:val="en-GB"/>
              </w:rPr>
            </w:pPr>
            <w:r w:rsidRPr="00711388">
              <w:rPr>
                <w:lang w:val="en-GB"/>
              </w:rPr>
              <w:t xml:space="preserve">Amount of the adjustment to the </w:t>
            </w:r>
            <w:ins w:id="2527" w:author="Author">
              <w:r w:rsidRPr="00711388">
                <w:rPr>
                  <w:lang w:val="en-GB"/>
                </w:rPr>
                <w:t xml:space="preserve">position of </w:t>
              </w:r>
            </w:ins>
            <w:r w:rsidRPr="00711388">
              <w:rPr>
                <w:lang w:val="en-GB"/>
              </w:rPr>
              <w:t>excess of assets over liabilities due to the application of the matching adjustment. It shall include the impact of setting the volatility adjustment and the matching adjustment to zero.</w:t>
            </w:r>
          </w:p>
          <w:p w14:paraId="3C837F39" w14:textId="635B2AE2" w:rsidR="00EC45BE" w:rsidRPr="00711388" w:rsidRDefault="00EC45BE" w:rsidP="00EC45BE">
            <w:pPr>
              <w:pStyle w:val="NormalLeft"/>
              <w:rPr>
                <w:lang w:val="en-GB"/>
              </w:rPr>
            </w:pPr>
            <w:ins w:id="2528" w:author="Author">
              <w:r w:rsidRPr="00711388">
                <w:rPr>
                  <w:lang w:val="en-GB"/>
                </w:rPr>
                <w:t>T</w:t>
              </w:r>
              <w:r w:rsidRPr="00E50019">
                <w:rPr>
                  <w:lang w:val="en-GB"/>
                  <w:rPrChange w:id="2529" w:author="Author">
                    <w:rPr/>
                  </w:rPrChange>
                </w:rPr>
                <w:t>he calculation of this amount shall be performed in accordance with the instructions set out in C0090/R0010.</w:t>
              </w:r>
            </w:ins>
            <w:del w:id="2530" w:author="Author">
              <w:r w:rsidRPr="00711388" w:rsidDel="00067FD0">
                <w:rPr>
                  <w:lang w:val="en-GB"/>
                </w:rPr>
                <w:delText>It shall be the difference between the excess of assets over liabilities calculated considering the technical provisions without matching adjustment and without all the other transitional measures and the excess of assets over liabilities calculated with the technical provisions reported under C0060.</w:delText>
              </w:r>
              <w:r w:rsidRPr="00711388" w:rsidDel="003323F0">
                <w:rPr>
                  <w:lang w:val="en-GB"/>
                </w:rPr>
                <w:delText xml:space="preserve">  </w:delText>
              </w:r>
            </w:del>
            <w:ins w:id="2531" w:author="Author">
              <w:r w:rsidR="003323F0">
                <w:rPr>
                  <w:lang w:val="en-GB"/>
                </w:rPr>
                <w:t xml:space="preserve"> </w:t>
              </w:r>
            </w:ins>
          </w:p>
        </w:tc>
      </w:tr>
      <w:tr w:rsidR="00EC45BE" w:rsidRPr="00711388" w14:paraId="794867F2" w14:textId="77777777" w:rsidTr="009F411E">
        <w:tc>
          <w:tcPr>
            <w:tcW w:w="1635" w:type="dxa"/>
            <w:tcBorders>
              <w:top w:val="single" w:sz="2" w:space="0" w:color="auto"/>
              <w:left w:val="single" w:sz="2" w:space="0" w:color="auto"/>
              <w:bottom w:val="single" w:sz="2" w:space="0" w:color="auto"/>
              <w:right w:val="single" w:sz="2" w:space="0" w:color="auto"/>
            </w:tcBorders>
          </w:tcPr>
          <w:p w14:paraId="7542B43D" w14:textId="77777777" w:rsidR="00EC45BE" w:rsidRPr="00711388" w:rsidRDefault="00EC45BE" w:rsidP="00EC45BE">
            <w:pPr>
              <w:pStyle w:val="NormalLeft"/>
              <w:rPr>
                <w:lang w:val="en-GB"/>
              </w:rPr>
            </w:pPr>
            <w:r w:rsidRPr="00711388">
              <w:rPr>
                <w:lang w:val="en-GB"/>
              </w:rPr>
              <w:t>C0100/R0030</w:t>
            </w:r>
          </w:p>
        </w:tc>
        <w:tc>
          <w:tcPr>
            <w:tcW w:w="1817" w:type="dxa"/>
            <w:tcBorders>
              <w:top w:val="single" w:sz="2" w:space="0" w:color="auto"/>
              <w:left w:val="single" w:sz="2" w:space="0" w:color="auto"/>
              <w:bottom w:val="single" w:sz="2" w:space="0" w:color="auto"/>
              <w:right w:val="single" w:sz="2" w:space="0" w:color="auto"/>
            </w:tcBorders>
          </w:tcPr>
          <w:p w14:paraId="1B098212" w14:textId="01C4E6D2" w:rsidR="00EC45BE" w:rsidRPr="00711388" w:rsidRDefault="00EC45BE" w:rsidP="00EC45BE">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Excess of assets over liabilities</w:t>
            </w:r>
          </w:p>
        </w:tc>
        <w:tc>
          <w:tcPr>
            <w:tcW w:w="5476" w:type="dxa"/>
            <w:tcBorders>
              <w:top w:val="single" w:sz="2" w:space="0" w:color="auto"/>
              <w:left w:val="single" w:sz="2" w:space="0" w:color="auto"/>
              <w:bottom w:val="single" w:sz="2" w:space="0" w:color="auto"/>
              <w:right w:val="single" w:sz="2" w:space="0" w:color="auto"/>
            </w:tcBorders>
          </w:tcPr>
          <w:p w14:paraId="56CFB465" w14:textId="5DF57823" w:rsidR="00EC45BE" w:rsidRPr="00711388" w:rsidRDefault="00EC45BE" w:rsidP="00EC45BE">
            <w:pPr>
              <w:pStyle w:val="NormalLeft"/>
              <w:rPr>
                <w:lang w:val="en-GB"/>
              </w:rPr>
            </w:pPr>
            <w:r w:rsidRPr="00711388">
              <w:rPr>
                <w:lang w:val="en-GB"/>
              </w:rPr>
              <w:t>Amount of the adjustment to the</w:t>
            </w:r>
            <w:ins w:id="2532" w:author="Author">
              <w:r w:rsidRPr="00711388">
                <w:rPr>
                  <w:lang w:val="en-GB"/>
                </w:rPr>
                <w:t xml:space="preserve"> position of</w:t>
              </w:r>
            </w:ins>
            <w:r w:rsidRPr="00711388">
              <w:rPr>
                <w:lang w:val="en-GB"/>
              </w:rPr>
              <w:t xml:space="preserve"> excess of assets over liabilities due to the application of the LTG measures and transitional</w:t>
            </w:r>
            <w:ins w:id="2533" w:author="Author">
              <w:r w:rsidR="00572B0B" w:rsidRPr="00711388">
                <w:rPr>
                  <w:lang w:val="en-GB"/>
                </w:rPr>
                <w:t xml:space="preserve"> measure</w:t>
              </w:r>
            </w:ins>
            <w:r w:rsidRPr="00711388">
              <w:rPr>
                <w:lang w:val="en-GB"/>
              </w:rPr>
              <w:t>s.</w:t>
            </w:r>
          </w:p>
        </w:tc>
      </w:tr>
      <w:tr w:rsidR="00EC45BE" w:rsidRPr="00711388" w14:paraId="56BB8926" w14:textId="77777777" w:rsidTr="009F411E">
        <w:tc>
          <w:tcPr>
            <w:tcW w:w="1635" w:type="dxa"/>
            <w:tcBorders>
              <w:top w:val="single" w:sz="2" w:space="0" w:color="auto"/>
              <w:left w:val="single" w:sz="2" w:space="0" w:color="auto"/>
              <w:bottom w:val="single" w:sz="2" w:space="0" w:color="auto"/>
              <w:right w:val="single" w:sz="2" w:space="0" w:color="auto"/>
            </w:tcBorders>
          </w:tcPr>
          <w:p w14:paraId="69C8A646" w14:textId="77777777" w:rsidR="00EC45BE" w:rsidRPr="00711388" w:rsidRDefault="00EC45BE" w:rsidP="00EC45BE">
            <w:pPr>
              <w:pStyle w:val="NormalLeft"/>
              <w:rPr>
                <w:lang w:val="en-GB"/>
              </w:rPr>
            </w:pPr>
            <w:r w:rsidRPr="00711388">
              <w:rPr>
                <w:lang w:val="en-GB"/>
              </w:rPr>
              <w:t>C0010/R0040</w:t>
            </w:r>
          </w:p>
        </w:tc>
        <w:tc>
          <w:tcPr>
            <w:tcW w:w="1817" w:type="dxa"/>
            <w:tcBorders>
              <w:top w:val="single" w:sz="2" w:space="0" w:color="auto"/>
              <w:left w:val="single" w:sz="2" w:space="0" w:color="auto"/>
              <w:bottom w:val="single" w:sz="2" w:space="0" w:color="auto"/>
              <w:right w:val="single" w:sz="2" w:space="0" w:color="auto"/>
            </w:tcBorders>
          </w:tcPr>
          <w:p w14:paraId="519FB2E8" w14:textId="319A482C" w:rsidR="00EC45BE" w:rsidRPr="00711388" w:rsidRDefault="00EC45BE" w:rsidP="00EC45BE">
            <w:pPr>
              <w:pStyle w:val="NormalLeft"/>
              <w:rPr>
                <w:lang w:val="en-GB"/>
              </w:rPr>
            </w:pPr>
            <w:r w:rsidRPr="00711388">
              <w:rPr>
                <w:lang w:val="en-GB"/>
              </w:rPr>
              <w:t xml:space="preserve">Amount with LTG measures and transitionals </w:t>
            </w:r>
            <w:r w:rsidR="00845F43" w:rsidRPr="00711388">
              <w:rPr>
                <w:lang w:val="en-GB"/>
              </w:rPr>
              <w:lastRenderedPageBreak/>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769F4233" w14:textId="62842565" w:rsidR="00EC45BE" w:rsidRPr="00711388" w:rsidRDefault="00EC45BE" w:rsidP="00EC45BE">
            <w:pPr>
              <w:pStyle w:val="NormalLeft"/>
              <w:rPr>
                <w:lang w:val="en-GB"/>
              </w:rPr>
            </w:pPr>
            <w:r w:rsidRPr="00711388">
              <w:rPr>
                <w:lang w:val="en-GB"/>
              </w:rPr>
              <w:lastRenderedPageBreak/>
              <w:t>Total amount of restricted own funds due to ring</w:t>
            </w:r>
            <w:r w:rsidR="00711388" w:rsidRPr="00711388">
              <w:rPr>
                <w:lang w:val="en-GB"/>
              </w:rPr>
              <w:t>-</w:t>
            </w:r>
            <w:r w:rsidRPr="00711388">
              <w:rPr>
                <w:lang w:val="en-GB"/>
              </w:rPr>
              <w:t xml:space="preserve">fencing calculated considering technical provisions </w:t>
            </w:r>
            <w:r w:rsidRPr="00711388">
              <w:rPr>
                <w:lang w:val="en-GB"/>
              </w:rPr>
              <w:lastRenderedPageBreak/>
              <w:t>including the adjustments due to the long-term guarantee measures and transitional measures.</w:t>
            </w:r>
          </w:p>
        </w:tc>
      </w:tr>
      <w:tr w:rsidR="00EC45BE" w:rsidRPr="00711388" w14:paraId="53F8A616" w14:textId="77777777" w:rsidTr="009F411E">
        <w:trPr>
          <w:ins w:id="2534" w:author="Author"/>
        </w:trPr>
        <w:tc>
          <w:tcPr>
            <w:tcW w:w="1635" w:type="dxa"/>
            <w:tcBorders>
              <w:top w:val="single" w:sz="2" w:space="0" w:color="auto"/>
              <w:left w:val="single" w:sz="2" w:space="0" w:color="auto"/>
              <w:bottom w:val="single" w:sz="2" w:space="0" w:color="auto"/>
              <w:right w:val="single" w:sz="2" w:space="0" w:color="auto"/>
            </w:tcBorders>
          </w:tcPr>
          <w:p w14:paraId="761E408C" w14:textId="7E60D37E" w:rsidR="00EC45BE" w:rsidRPr="00711388" w:rsidRDefault="00EC45BE" w:rsidP="00EC45BE">
            <w:pPr>
              <w:pStyle w:val="NormalLeft"/>
              <w:rPr>
                <w:ins w:id="2535" w:author="Author"/>
                <w:lang w:val="en-GB"/>
              </w:rPr>
            </w:pPr>
            <w:ins w:id="2536" w:author="Author">
              <w:r w:rsidRPr="00711388">
                <w:rPr>
                  <w:lang w:val="en-GB"/>
                </w:rPr>
                <w:lastRenderedPageBreak/>
                <w:t>C0012/R0040</w:t>
              </w:r>
            </w:ins>
          </w:p>
        </w:tc>
        <w:tc>
          <w:tcPr>
            <w:tcW w:w="1817" w:type="dxa"/>
            <w:tcBorders>
              <w:top w:val="single" w:sz="2" w:space="0" w:color="auto"/>
              <w:left w:val="single" w:sz="2" w:space="0" w:color="auto"/>
              <w:bottom w:val="single" w:sz="2" w:space="0" w:color="auto"/>
              <w:right w:val="single" w:sz="2" w:space="0" w:color="auto"/>
            </w:tcBorders>
          </w:tcPr>
          <w:p w14:paraId="019F3333" w14:textId="23636270" w:rsidR="00EC45BE" w:rsidRPr="00711388" w:rsidRDefault="00EC45BE" w:rsidP="00EC45BE">
            <w:pPr>
              <w:pStyle w:val="NormalLeft"/>
              <w:rPr>
                <w:ins w:id="2537" w:author="Author"/>
                <w:lang w:val="en-GB"/>
              </w:rPr>
            </w:pPr>
            <w:ins w:id="2538" w:author="Author">
              <w:r w:rsidRPr="00711388">
                <w:rPr>
                  <w:lang w:val="en-GB"/>
                </w:rPr>
                <w:t xml:space="preserve">Without phasing-in mechanism for extrapolation </w:t>
              </w:r>
            </w:ins>
            <w:r w:rsidR="00845F43" w:rsidRPr="00711388">
              <w:rPr>
                <w:lang w:val="en-GB"/>
              </w:rPr>
              <w:t>-</w:t>
            </w:r>
            <w:ins w:id="2539" w:author="Author">
              <w:r w:rsidRPr="00711388">
                <w:rPr>
                  <w:lang w:val="en-GB"/>
                </w:rPr>
                <w:t xml:space="preserve"> Basic own funds </w:t>
              </w:r>
            </w:ins>
            <w:r w:rsidR="00845F43" w:rsidRPr="00711388">
              <w:rPr>
                <w:lang w:val="en-GB"/>
              </w:rPr>
              <w:t>-</w:t>
            </w:r>
            <w:ins w:id="2540" w:author="Author">
              <w:r w:rsidRPr="00711388">
                <w:rPr>
                  <w:lang w:val="en-GB"/>
                </w:rPr>
                <w:t xml:space="preserve"> Restricted own funds due to ring</w:t>
              </w:r>
            </w:ins>
            <w:r w:rsidR="00711388" w:rsidRPr="00711388">
              <w:rPr>
                <w:lang w:val="en-GB"/>
              </w:rPr>
              <w:t>-</w:t>
            </w:r>
            <w:ins w:id="2541" w:author="Author">
              <w:r w:rsidRPr="00711388">
                <w:rPr>
                  <w:lang w:val="en-GB"/>
                </w:rPr>
                <w:t>fencing and matching portfolio</w:t>
              </w:r>
            </w:ins>
          </w:p>
        </w:tc>
        <w:tc>
          <w:tcPr>
            <w:tcW w:w="5476" w:type="dxa"/>
            <w:tcBorders>
              <w:top w:val="single" w:sz="2" w:space="0" w:color="auto"/>
              <w:left w:val="single" w:sz="2" w:space="0" w:color="auto"/>
              <w:bottom w:val="single" w:sz="2" w:space="0" w:color="auto"/>
              <w:right w:val="single" w:sz="2" w:space="0" w:color="auto"/>
            </w:tcBorders>
          </w:tcPr>
          <w:p w14:paraId="55979DF1" w14:textId="1DDD978D" w:rsidR="00EC45BE" w:rsidRPr="00711388" w:rsidRDefault="00EC45BE" w:rsidP="00EC45BE">
            <w:pPr>
              <w:pStyle w:val="NormalLeft"/>
              <w:rPr>
                <w:ins w:id="2542" w:author="Author"/>
                <w:lang w:val="en-GB"/>
              </w:rPr>
            </w:pPr>
            <w:ins w:id="2543" w:author="Author">
              <w:r w:rsidRPr="00711388">
                <w:rPr>
                  <w:lang w:val="en-GB"/>
                </w:rPr>
                <w:t>Total amount of restricted own funds due to ring</w:t>
              </w:r>
            </w:ins>
            <w:r w:rsidR="00711388" w:rsidRPr="00711388">
              <w:rPr>
                <w:lang w:val="en-GB"/>
              </w:rPr>
              <w:t>-</w:t>
            </w:r>
            <w:ins w:id="2544" w:author="Author">
              <w:r w:rsidRPr="00711388">
                <w:rPr>
                  <w:lang w:val="en-GB"/>
                </w:rPr>
                <w:t>fencing calculated considering technical provisions with adjustments for LTG and transitional measures as described in C0012/R0010.</w:t>
              </w:r>
            </w:ins>
          </w:p>
          <w:p w14:paraId="537BEB24" w14:textId="3B891823" w:rsidR="00EC45BE" w:rsidRPr="00711388" w:rsidRDefault="00EC45BE" w:rsidP="00EC45BE">
            <w:pPr>
              <w:pStyle w:val="NormalLeft"/>
              <w:rPr>
                <w:ins w:id="2545" w:author="Author"/>
                <w:lang w:val="en-GB"/>
              </w:rPr>
            </w:pPr>
            <w:ins w:id="2546" w:author="Author">
              <w:r w:rsidRPr="00711388">
                <w:rPr>
                  <w:lang w:val="en-GB"/>
                </w:rPr>
                <w:t>If the phasing-in mechanism for extrapolation is not applicable report the same amount as in C0010.</w:t>
              </w:r>
              <w:del w:id="2547" w:author="Author">
                <w:r w:rsidRPr="00711388" w:rsidDel="003323F0">
                  <w:rPr>
                    <w:lang w:val="en-GB"/>
                  </w:rPr>
                  <w:delText xml:space="preserve">  </w:delText>
                </w:r>
              </w:del>
              <w:r w:rsidR="003323F0">
                <w:rPr>
                  <w:lang w:val="en-GB"/>
                </w:rPr>
                <w:t xml:space="preserve"> </w:t>
              </w:r>
            </w:ins>
          </w:p>
        </w:tc>
      </w:tr>
      <w:tr w:rsidR="00EC45BE" w:rsidRPr="00711388" w14:paraId="2BAB0CF0" w14:textId="77777777" w:rsidTr="009F411E">
        <w:trPr>
          <w:ins w:id="2548" w:author="Author"/>
        </w:trPr>
        <w:tc>
          <w:tcPr>
            <w:tcW w:w="1635" w:type="dxa"/>
            <w:tcBorders>
              <w:top w:val="single" w:sz="2" w:space="0" w:color="auto"/>
              <w:left w:val="single" w:sz="2" w:space="0" w:color="auto"/>
              <w:bottom w:val="single" w:sz="2" w:space="0" w:color="auto"/>
              <w:right w:val="single" w:sz="2" w:space="0" w:color="auto"/>
            </w:tcBorders>
          </w:tcPr>
          <w:p w14:paraId="0BD98952" w14:textId="0A8ABF93" w:rsidR="00EC45BE" w:rsidRPr="00711388" w:rsidRDefault="00EC45BE" w:rsidP="00EC45BE">
            <w:pPr>
              <w:pStyle w:val="NormalLeft"/>
              <w:rPr>
                <w:ins w:id="2549" w:author="Author"/>
                <w:lang w:val="en-GB"/>
              </w:rPr>
            </w:pPr>
            <w:ins w:id="2550" w:author="Author">
              <w:r w:rsidRPr="00711388">
                <w:rPr>
                  <w:lang w:val="en-GB"/>
                </w:rPr>
                <w:t>C0014/R0040</w:t>
              </w:r>
            </w:ins>
          </w:p>
        </w:tc>
        <w:tc>
          <w:tcPr>
            <w:tcW w:w="1817" w:type="dxa"/>
            <w:tcBorders>
              <w:top w:val="single" w:sz="2" w:space="0" w:color="auto"/>
              <w:left w:val="single" w:sz="2" w:space="0" w:color="auto"/>
              <w:bottom w:val="single" w:sz="2" w:space="0" w:color="auto"/>
              <w:right w:val="single" w:sz="2" w:space="0" w:color="auto"/>
            </w:tcBorders>
          </w:tcPr>
          <w:p w14:paraId="3375BDB2" w14:textId="156FD01B" w:rsidR="00EC45BE" w:rsidRPr="00711388" w:rsidRDefault="00EC45BE" w:rsidP="00EC45BE">
            <w:pPr>
              <w:pStyle w:val="NormalLeft"/>
              <w:rPr>
                <w:ins w:id="2551" w:author="Author"/>
                <w:lang w:val="en-GB"/>
              </w:rPr>
            </w:pPr>
            <w:ins w:id="2552" w:author="Author">
              <w:r w:rsidRPr="00711388">
                <w:rPr>
                  <w:lang w:val="en-GB"/>
                </w:rPr>
                <w:t>Impact of phasing-in mechanism for extrapolation</w:t>
              </w:r>
              <w:del w:id="2553" w:author="Author">
                <w:r w:rsidRPr="00711388" w:rsidDel="003323F0">
                  <w:rPr>
                    <w:lang w:val="en-GB"/>
                  </w:rPr>
                  <w:delText xml:space="preserve">  </w:delText>
                </w:r>
              </w:del>
              <w:r w:rsidR="003323F0">
                <w:rPr>
                  <w:lang w:val="en-GB"/>
                </w:rPr>
                <w:t xml:space="preserve"> </w:t>
              </w:r>
            </w:ins>
            <w:r w:rsidR="00845F43" w:rsidRPr="00711388">
              <w:rPr>
                <w:lang w:val="en-GB"/>
              </w:rPr>
              <w:t>-</w:t>
            </w:r>
            <w:ins w:id="2554" w:author="Author">
              <w:r w:rsidRPr="00711388">
                <w:rPr>
                  <w:lang w:val="en-GB"/>
                </w:rPr>
                <w:t xml:space="preserve"> Basic own funds </w:t>
              </w:r>
            </w:ins>
            <w:r w:rsidR="00845F43" w:rsidRPr="00711388">
              <w:rPr>
                <w:lang w:val="en-GB"/>
              </w:rPr>
              <w:t>-</w:t>
            </w:r>
            <w:ins w:id="2555" w:author="Author">
              <w:r w:rsidRPr="00711388">
                <w:rPr>
                  <w:lang w:val="en-GB"/>
                </w:rPr>
                <w:t xml:space="preserve"> Restricted own funds due to ring</w:t>
              </w:r>
            </w:ins>
            <w:r w:rsidR="00711388" w:rsidRPr="00711388">
              <w:rPr>
                <w:lang w:val="en-GB"/>
              </w:rPr>
              <w:t>-</w:t>
            </w:r>
            <w:ins w:id="2556" w:author="Author">
              <w:r w:rsidRPr="00711388">
                <w:rPr>
                  <w:lang w:val="en-GB"/>
                </w:rPr>
                <w:t>fencing and matching portfolio</w:t>
              </w:r>
            </w:ins>
          </w:p>
        </w:tc>
        <w:tc>
          <w:tcPr>
            <w:tcW w:w="5476" w:type="dxa"/>
            <w:tcBorders>
              <w:top w:val="single" w:sz="2" w:space="0" w:color="auto"/>
              <w:left w:val="single" w:sz="2" w:space="0" w:color="auto"/>
              <w:bottom w:val="single" w:sz="2" w:space="0" w:color="auto"/>
              <w:right w:val="single" w:sz="2" w:space="0" w:color="auto"/>
            </w:tcBorders>
          </w:tcPr>
          <w:p w14:paraId="57CAD658" w14:textId="7016E915" w:rsidR="00EC45BE" w:rsidRPr="00711388" w:rsidRDefault="00EC45BE" w:rsidP="00EC45BE">
            <w:pPr>
              <w:pStyle w:val="NormalLeft"/>
              <w:rPr>
                <w:ins w:id="2557" w:author="Author"/>
                <w:lang w:val="en-GB"/>
              </w:rPr>
            </w:pPr>
            <w:ins w:id="2558" w:author="Author">
              <w:r w:rsidRPr="00711388">
                <w:rPr>
                  <w:lang w:val="en-GB"/>
                </w:rPr>
                <w:t>Amount of the adjustment to the position of restricted own funds due to ring</w:t>
              </w:r>
            </w:ins>
            <w:r w:rsidR="00711388" w:rsidRPr="00711388">
              <w:rPr>
                <w:lang w:val="en-GB"/>
              </w:rPr>
              <w:t>-</w:t>
            </w:r>
            <w:ins w:id="2559" w:author="Author">
              <w:r w:rsidRPr="00711388">
                <w:rPr>
                  <w:lang w:val="en-GB"/>
                </w:rPr>
                <w:t>fencing due to the application of the phasing-in mechanism for extrapolation.</w:t>
              </w:r>
            </w:ins>
          </w:p>
          <w:p w14:paraId="46FB2444" w14:textId="3A1B3C47" w:rsidR="00EC45BE" w:rsidRPr="00711388" w:rsidRDefault="00EC45BE" w:rsidP="00EC45BE">
            <w:pPr>
              <w:pStyle w:val="NormalLeft"/>
              <w:rPr>
                <w:ins w:id="2560" w:author="Author"/>
                <w:lang w:val="en-GB"/>
              </w:rPr>
            </w:pPr>
            <w:ins w:id="2561" w:author="Author">
              <w:r w:rsidRPr="00711388">
                <w:rPr>
                  <w:lang w:val="en-GB"/>
                </w:rPr>
                <w:t>T</w:t>
              </w:r>
              <w:r w:rsidRPr="00E50019">
                <w:rPr>
                  <w:lang w:val="en-GB"/>
                  <w:rPrChange w:id="2562" w:author="Author">
                    <w:rPr/>
                  </w:rPrChange>
                </w:rPr>
                <w:t>he calculation of this amount shall be performed in accordance with the instructions set out in C0014/R0010.</w:t>
              </w:r>
            </w:ins>
          </w:p>
        </w:tc>
      </w:tr>
      <w:tr w:rsidR="00EC45BE" w:rsidRPr="00711388" w14:paraId="3FDE822B" w14:textId="77777777" w:rsidTr="009F411E">
        <w:tc>
          <w:tcPr>
            <w:tcW w:w="1635" w:type="dxa"/>
            <w:tcBorders>
              <w:top w:val="single" w:sz="2" w:space="0" w:color="auto"/>
              <w:left w:val="single" w:sz="2" w:space="0" w:color="auto"/>
              <w:bottom w:val="single" w:sz="2" w:space="0" w:color="auto"/>
              <w:right w:val="single" w:sz="2" w:space="0" w:color="auto"/>
            </w:tcBorders>
          </w:tcPr>
          <w:p w14:paraId="738962EC" w14:textId="77777777" w:rsidR="00EC45BE" w:rsidRPr="00711388" w:rsidRDefault="00EC45BE" w:rsidP="00EC45BE">
            <w:pPr>
              <w:pStyle w:val="NormalLeft"/>
              <w:rPr>
                <w:lang w:val="en-GB"/>
              </w:rPr>
            </w:pPr>
            <w:r w:rsidRPr="00711388">
              <w:rPr>
                <w:lang w:val="en-GB"/>
              </w:rPr>
              <w:t>C0020/R0040</w:t>
            </w:r>
          </w:p>
        </w:tc>
        <w:tc>
          <w:tcPr>
            <w:tcW w:w="1817" w:type="dxa"/>
            <w:tcBorders>
              <w:top w:val="single" w:sz="2" w:space="0" w:color="auto"/>
              <w:left w:val="single" w:sz="2" w:space="0" w:color="auto"/>
              <w:bottom w:val="single" w:sz="2" w:space="0" w:color="auto"/>
              <w:right w:val="single" w:sz="2" w:space="0" w:color="auto"/>
            </w:tcBorders>
          </w:tcPr>
          <w:p w14:paraId="78A4FC0E" w14:textId="143D3096" w:rsidR="00EC45BE" w:rsidRPr="00711388" w:rsidRDefault="00EC45BE" w:rsidP="00EC45BE">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6C669CE5" w14:textId="10E29C1B" w:rsidR="00EC45BE" w:rsidRPr="00711388" w:rsidRDefault="00EC45BE" w:rsidP="00EC45BE">
            <w:pPr>
              <w:pStyle w:val="NormalLeft"/>
              <w:rPr>
                <w:color w:val="002060"/>
                <w:lang w:val="en-GB"/>
              </w:rPr>
            </w:pPr>
            <w:r w:rsidRPr="00711388">
              <w:rPr>
                <w:lang w:val="en-GB"/>
              </w:rPr>
              <w:t>Total amount of restricted own funds due to ring</w:t>
            </w:r>
            <w:r w:rsidR="00711388" w:rsidRPr="00711388">
              <w:rPr>
                <w:lang w:val="en-GB"/>
              </w:rPr>
              <w:t>-</w:t>
            </w:r>
            <w:r w:rsidRPr="00711388">
              <w:rPr>
                <w:lang w:val="en-GB"/>
              </w:rPr>
              <w:t xml:space="preserve">fencing calculated considering technical provisions </w:t>
            </w:r>
            <w:ins w:id="2563" w:author="Author">
              <w:r w:rsidRPr="00711388">
                <w:rPr>
                  <w:lang w:val="en-GB"/>
                </w:rPr>
                <w:t>with adjustments for LTG and transitional measures as described in C0020/R0010.</w:t>
              </w:r>
            </w:ins>
            <w:del w:id="2564" w:author="Author">
              <w:r w:rsidRPr="00711388" w:rsidDel="004E1E9F">
                <w:rPr>
                  <w:lang w:val="en-GB"/>
                </w:rPr>
                <w:delText>without the adjustment due to the transitional deduction to technical provisions, but keeping the adjustments due to the volatility adjustment and the matching adjustment</w:delText>
              </w:r>
              <w:r w:rsidRPr="00711388" w:rsidDel="00F74A2E">
                <w:rPr>
                  <w:lang w:val="en-GB"/>
                </w:rPr>
                <w:delText>.</w:delText>
              </w:r>
            </w:del>
          </w:p>
          <w:p w14:paraId="379DE81D" w14:textId="7D8F6A08" w:rsidR="00EC45BE" w:rsidRPr="00711388" w:rsidRDefault="00EC45BE" w:rsidP="00720DCA">
            <w:pPr>
              <w:pStyle w:val="NormalLeft"/>
              <w:rPr>
                <w:lang w:val="en-GB"/>
              </w:rPr>
            </w:pPr>
            <w:r w:rsidRPr="00711388">
              <w:rPr>
                <w:lang w:val="en-GB"/>
              </w:rPr>
              <w:t xml:space="preserve">If </w:t>
            </w:r>
            <w:ins w:id="2565" w:author="Author">
              <w:r w:rsidRPr="00711388">
                <w:rPr>
                  <w:lang w:val="en-GB"/>
                </w:rPr>
                <w:t xml:space="preserve">the </w:t>
              </w:r>
            </w:ins>
            <w:r w:rsidRPr="00711388">
              <w:rPr>
                <w:lang w:val="en-GB"/>
              </w:rPr>
              <w:t>transitional deduction to technical provisions is not applicable report the same amount as in C0010</w:t>
            </w:r>
            <w:ins w:id="2566" w:author="Author">
              <w:r w:rsidR="00720DCA" w:rsidRPr="00711388">
                <w:rPr>
                  <w:lang w:val="en-GB"/>
                </w:rPr>
                <w:t>2</w:t>
              </w:r>
            </w:ins>
            <w:r w:rsidRPr="00711388">
              <w:rPr>
                <w:lang w:val="en-GB"/>
              </w:rPr>
              <w:t>.</w:t>
            </w:r>
            <w:ins w:id="2567" w:author="Author">
              <w:del w:id="2568" w:author="Author">
                <w:r w:rsidRPr="00711388" w:rsidDel="003323F0">
                  <w:rPr>
                    <w:lang w:val="en-GB"/>
                  </w:rPr>
                  <w:delText xml:space="preserve"> </w:delText>
                </w:r>
              </w:del>
            </w:ins>
            <w:del w:id="2569" w:author="Author">
              <w:r w:rsidRPr="00711388" w:rsidDel="003323F0">
                <w:rPr>
                  <w:lang w:val="en-GB"/>
                </w:rPr>
                <w:delText xml:space="preserve"> </w:delText>
              </w:r>
            </w:del>
            <w:ins w:id="2570" w:author="Author">
              <w:r w:rsidR="003323F0">
                <w:rPr>
                  <w:lang w:val="en-GB"/>
                </w:rPr>
                <w:t xml:space="preserve"> </w:t>
              </w:r>
            </w:ins>
          </w:p>
        </w:tc>
      </w:tr>
      <w:tr w:rsidR="00EC45BE" w:rsidRPr="00711388" w14:paraId="56FCEE26" w14:textId="77777777" w:rsidTr="009F411E">
        <w:tc>
          <w:tcPr>
            <w:tcW w:w="1635" w:type="dxa"/>
            <w:tcBorders>
              <w:top w:val="single" w:sz="2" w:space="0" w:color="auto"/>
              <w:left w:val="single" w:sz="2" w:space="0" w:color="auto"/>
              <w:bottom w:val="single" w:sz="2" w:space="0" w:color="auto"/>
              <w:right w:val="single" w:sz="2" w:space="0" w:color="auto"/>
            </w:tcBorders>
          </w:tcPr>
          <w:p w14:paraId="56347919" w14:textId="77777777" w:rsidR="00EC45BE" w:rsidRPr="00711388" w:rsidRDefault="00EC45BE" w:rsidP="00EC45BE">
            <w:pPr>
              <w:pStyle w:val="NormalLeft"/>
              <w:rPr>
                <w:lang w:val="en-GB"/>
              </w:rPr>
            </w:pPr>
            <w:r w:rsidRPr="00711388">
              <w:rPr>
                <w:lang w:val="en-GB"/>
              </w:rPr>
              <w:t>C0030/R0040</w:t>
            </w:r>
          </w:p>
        </w:tc>
        <w:tc>
          <w:tcPr>
            <w:tcW w:w="1817" w:type="dxa"/>
            <w:tcBorders>
              <w:top w:val="single" w:sz="2" w:space="0" w:color="auto"/>
              <w:left w:val="single" w:sz="2" w:space="0" w:color="auto"/>
              <w:bottom w:val="single" w:sz="2" w:space="0" w:color="auto"/>
              <w:right w:val="single" w:sz="2" w:space="0" w:color="auto"/>
            </w:tcBorders>
          </w:tcPr>
          <w:p w14:paraId="361686E1" w14:textId="5E6C0F07" w:rsidR="00EC45BE" w:rsidRPr="00711388" w:rsidRDefault="00EC45BE" w:rsidP="00EC45BE">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 xml:space="preserve">fencing and </w:t>
            </w:r>
            <w:r w:rsidRPr="00711388">
              <w:rPr>
                <w:lang w:val="en-GB"/>
              </w:rPr>
              <w:lastRenderedPageBreak/>
              <w:t>matching portfolio</w:t>
            </w:r>
          </w:p>
        </w:tc>
        <w:tc>
          <w:tcPr>
            <w:tcW w:w="5476" w:type="dxa"/>
            <w:tcBorders>
              <w:top w:val="single" w:sz="2" w:space="0" w:color="auto"/>
              <w:left w:val="single" w:sz="2" w:space="0" w:color="auto"/>
              <w:bottom w:val="single" w:sz="2" w:space="0" w:color="auto"/>
              <w:right w:val="single" w:sz="2" w:space="0" w:color="auto"/>
            </w:tcBorders>
          </w:tcPr>
          <w:p w14:paraId="19413491" w14:textId="1CFCD655" w:rsidR="00EC45BE" w:rsidRPr="00711388" w:rsidRDefault="00EC45BE" w:rsidP="00EC45BE">
            <w:pPr>
              <w:pStyle w:val="NormalLeft"/>
              <w:rPr>
                <w:lang w:val="en-GB"/>
              </w:rPr>
            </w:pPr>
            <w:r w:rsidRPr="00711388">
              <w:rPr>
                <w:lang w:val="en-GB"/>
              </w:rPr>
              <w:lastRenderedPageBreak/>
              <w:t xml:space="preserve">Amount of the adjustment to the </w:t>
            </w:r>
            <w:ins w:id="2571" w:author="Author">
              <w:r w:rsidRPr="00711388">
                <w:rPr>
                  <w:lang w:val="en-GB"/>
                </w:rPr>
                <w:t xml:space="preserve">position of </w:t>
              </w:r>
            </w:ins>
            <w:r w:rsidRPr="00711388">
              <w:rPr>
                <w:lang w:val="en-GB"/>
              </w:rPr>
              <w:t>restricted own funds due to ring</w:t>
            </w:r>
            <w:r w:rsidR="00711388" w:rsidRPr="00711388">
              <w:rPr>
                <w:lang w:val="en-GB"/>
              </w:rPr>
              <w:t>-</w:t>
            </w:r>
            <w:r w:rsidRPr="00711388">
              <w:rPr>
                <w:lang w:val="en-GB"/>
              </w:rPr>
              <w:t>fencing due to the application of the transitional deduction to technical provisions.</w:t>
            </w:r>
          </w:p>
          <w:p w14:paraId="758A5572" w14:textId="1E84884A" w:rsidR="00EC45BE" w:rsidRPr="00711388" w:rsidRDefault="00EC45BE" w:rsidP="00EC45BE">
            <w:pPr>
              <w:pStyle w:val="NormalLeft"/>
              <w:rPr>
                <w:lang w:val="en-GB"/>
              </w:rPr>
            </w:pPr>
            <w:ins w:id="2572" w:author="Author">
              <w:r w:rsidRPr="00711388">
                <w:rPr>
                  <w:lang w:val="en-GB"/>
                </w:rPr>
                <w:t>T</w:t>
              </w:r>
              <w:r w:rsidRPr="00E50019">
                <w:rPr>
                  <w:lang w:val="en-GB"/>
                  <w:rPrChange w:id="2573" w:author="Author">
                    <w:rPr/>
                  </w:rPrChange>
                </w:rPr>
                <w:t>he calculation of this amount shall be performed in accordance with the instructions set out in C0030/R0010.</w:t>
              </w:r>
            </w:ins>
            <w:del w:id="2574" w:author="Author">
              <w:r w:rsidRPr="00711388" w:rsidDel="00067FD0">
                <w:rPr>
                  <w:lang w:val="en-GB"/>
                </w:rPr>
                <w:delText>It shall be the difference between the restricted own funds due to ring</w:delText>
              </w:r>
            </w:del>
            <w:r w:rsidR="00711388" w:rsidRPr="00711388">
              <w:rPr>
                <w:lang w:val="en-GB"/>
              </w:rPr>
              <w:t>-</w:t>
            </w:r>
            <w:del w:id="2575" w:author="Author">
              <w:r w:rsidRPr="00711388" w:rsidDel="00067FD0">
                <w:rPr>
                  <w:lang w:val="en-GB"/>
                </w:rPr>
                <w:delText xml:space="preserve">fencing calculated </w:delText>
              </w:r>
              <w:r w:rsidRPr="00711388" w:rsidDel="00067FD0">
                <w:rPr>
                  <w:lang w:val="en-GB"/>
                </w:rPr>
                <w:lastRenderedPageBreak/>
                <w:delText>considering the technical provisions without</w:delText>
              </w:r>
              <w:r w:rsidRPr="00711388" w:rsidDel="003323F0">
                <w:rPr>
                  <w:lang w:val="en-GB"/>
                </w:rPr>
                <w:delText xml:space="preserve"> </w:delText>
              </w:r>
            </w:del>
            <w:ins w:id="2576" w:author="Author">
              <w:del w:id="2577" w:author="Author">
                <w:r w:rsidRPr="00711388" w:rsidDel="003323F0">
                  <w:rPr>
                    <w:lang w:val="en-GB"/>
                  </w:rPr>
                  <w:delText xml:space="preserve"> </w:delText>
                </w:r>
              </w:del>
              <w:r w:rsidR="003323F0">
                <w:rPr>
                  <w:lang w:val="en-GB"/>
                </w:rPr>
                <w:t xml:space="preserve"> </w:t>
              </w:r>
            </w:ins>
            <w:del w:id="2578" w:author="Author">
              <w:r w:rsidRPr="00711388" w:rsidDel="00067FD0">
                <w:rPr>
                  <w:lang w:val="en-GB"/>
                </w:rPr>
                <w:delText>transitional deduction to technical provisions and the restricted own funds due to ring</w:delText>
              </w:r>
            </w:del>
            <w:r w:rsidR="00711388" w:rsidRPr="00711388">
              <w:rPr>
                <w:lang w:val="en-GB"/>
              </w:rPr>
              <w:t>-</w:t>
            </w:r>
            <w:del w:id="2579" w:author="Author">
              <w:r w:rsidRPr="00711388" w:rsidDel="00067FD0">
                <w:rPr>
                  <w:lang w:val="en-GB"/>
                </w:rPr>
                <w:delText>fencing calculated with the technical provisions with LTG and transitional measures.</w:delText>
              </w:r>
              <w:r w:rsidRPr="00711388" w:rsidDel="003323F0">
                <w:rPr>
                  <w:lang w:val="en-GB"/>
                </w:rPr>
                <w:delText xml:space="preserve">  </w:delText>
              </w:r>
            </w:del>
            <w:ins w:id="2580" w:author="Author">
              <w:r w:rsidR="003323F0">
                <w:rPr>
                  <w:lang w:val="en-GB"/>
                </w:rPr>
                <w:t xml:space="preserve"> </w:t>
              </w:r>
              <w:del w:id="2581" w:author="Author">
                <w:r w:rsidRPr="00711388" w:rsidDel="00067FD0">
                  <w:rPr>
                    <w:lang w:val="en-GB"/>
                  </w:rPr>
                  <w:delText>reported under C0012.</w:delText>
                </w:r>
                <w:r w:rsidRPr="00711388" w:rsidDel="003323F0">
                  <w:rPr>
                    <w:lang w:val="en-GB"/>
                  </w:rPr>
                  <w:delText xml:space="preserve">  </w:delText>
                </w:r>
              </w:del>
              <w:r w:rsidR="003323F0">
                <w:rPr>
                  <w:lang w:val="en-GB"/>
                </w:rPr>
                <w:t xml:space="preserve"> </w:t>
              </w:r>
            </w:ins>
          </w:p>
        </w:tc>
      </w:tr>
      <w:tr w:rsidR="00EC45BE" w:rsidRPr="00711388" w14:paraId="002A7398" w14:textId="77777777" w:rsidTr="009F411E">
        <w:tc>
          <w:tcPr>
            <w:tcW w:w="1635" w:type="dxa"/>
            <w:tcBorders>
              <w:top w:val="single" w:sz="2" w:space="0" w:color="auto"/>
              <w:left w:val="single" w:sz="2" w:space="0" w:color="auto"/>
              <w:bottom w:val="single" w:sz="2" w:space="0" w:color="auto"/>
              <w:right w:val="single" w:sz="2" w:space="0" w:color="auto"/>
            </w:tcBorders>
          </w:tcPr>
          <w:p w14:paraId="40490BD6" w14:textId="77777777" w:rsidR="00EC45BE" w:rsidRPr="00711388" w:rsidRDefault="00EC45BE" w:rsidP="00EC45BE">
            <w:pPr>
              <w:pStyle w:val="NormalLeft"/>
              <w:rPr>
                <w:lang w:val="en-GB"/>
              </w:rPr>
            </w:pPr>
            <w:r w:rsidRPr="00711388">
              <w:rPr>
                <w:lang w:val="en-GB"/>
              </w:rPr>
              <w:lastRenderedPageBreak/>
              <w:t>C0040/R0040</w:t>
            </w:r>
          </w:p>
        </w:tc>
        <w:tc>
          <w:tcPr>
            <w:tcW w:w="1817" w:type="dxa"/>
            <w:tcBorders>
              <w:top w:val="single" w:sz="2" w:space="0" w:color="auto"/>
              <w:left w:val="single" w:sz="2" w:space="0" w:color="auto"/>
              <w:bottom w:val="single" w:sz="2" w:space="0" w:color="auto"/>
              <w:right w:val="single" w:sz="2" w:space="0" w:color="auto"/>
            </w:tcBorders>
          </w:tcPr>
          <w:p w14:paraId="4D57D706" w14:textId="394FDB5C" w:rsidR="00EC45BE" w:rsidRPr="00711388" w:rsidRDefault="00EC45BE" w:rsidP="00EC45BE">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3DE0E98E" w14:textId="3F191FE1" w:rsidR="00EC45BE" w:rsidRPr="00711388" w:rsidRDefault="00EC45BE" w:rsidP="00EC45BE">
            <w:pPr>
              <w:pStyle w:val="NormalLeft"/>
              <w:rPr>
                <w:lang w:val="en-GB"/>
              </w:rPr>
            </w:pPr>
            <w:r w:rsidRPr="00711388">
              <w:rPr>
                <w:lang w:val="en-GB"/>
              </w:rPr>
              <w:t>Total amount of restricted own funds due to ring</w:t>
            </w:r>
            <w:r w:rsidR="00711388" w:rsidRPr="00711388">
              <w:rPr>
                <w:lang w:val="en-GB"/>
              </w:rPr>
              <w:t>-</w:t>
            </w:r>
            <w:r w:rsidRPr="00711388">
              <w:rPr>
                <w:lang w:val="en-GB"/>
              </w:rPr>
              <w:t xml:space="preserve">fencing calculated considering technical provisions </w:t>
            </w:r>
            <w:ins w:id="2582" w:author="Author">
              <w:r w:rsidRPr="00711388">
                <w:rPr>
                  <w:lang w:val="en-GB"/>
                </w:rPr>
                <w:t>with adjustments for LTG and transitional measures as described in C0040/R0010.</w:t>
              </w:r>
            </w:ins>
            <w:del w:id="2583" w:author="Author">
              <w:r w:rsidRPr="00711388" w:rsidDel="004E1E9F">
                <w:rPr>
                  <w:lang w:val="en-GB"/>
                </w:rPr>
                <w:delText>without the adjustment due to the transitional adjustment to the relevant risk-free interest rate term structure, but keeping the adjustments due to the volatility adjustment and the matching adjustment</w:delText>
              </w:r>
              <w:r w:rsidRPr="00711388" w:rsidDel="00F74A2E">
                <w:rPr>
                  <w:lang w:val="en-GB"/>
                </w:rPr>
                <w:delText>.</w:delText>
              </w:r>
            </w:del>
          </w:p>
          <w:p w14:paraId="786CC765" w14:textId="5D6D3FEB" w:rsidR="00EC45BE" w:rsidRPr="00711388" w:rsidRDefault="00EC45BE" w:rsidP="00EC45BE">
            <w:pPr>
              <w:pStyle w:val="NormalLeft"/>
              <w:rPr>
                <w:lang w:val="en-GB"/>
              </w:rPr>
            </w:pPr>
            <w:r w:rsidRPr="00711388">
              <w:rPr>
                <w:lang w:val="en-GB"/>
              </w:rPr>
              <w:t xml:space="preserve">If </w:t>
            </w:r>
            <w:ins w:id="2584"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2585" w:author="Author">
              <w:r w:rsidRPr="00711388" w:rsidDel="003323F0">
                <w:rPr>
                  <w:lang w:val="en-GB"/>
                </w:rPr>
                <w:delText xml:space="preserve">  </w:delText>
              </w:r>
            </w:del>
            <w:ins w:id="2586" w:author="Author">
              <w:r w:rsidR="003323F0">
                <w:rPr>
                  <w:lang w:val="en-GB"/>
                </w:rPr>
                <w:t xml:space="preserve"> </w:t>
              </w:r>
            </w:ins>
          </w:p>
        </w:tc>
      </w:tr>
      <w:tr w:rsidR="00EC45BE" w:rsidRPr="00711388" w14:paraId="3DCCDD25" w14:textId="77777777" w:rsidTr="009F411E">
        <w:tc>
          <w:tcPr>
            <w:tcW w:w="1635" w:type="dxa"/>
            <w:tcBorders>
              <w:top w:val="single" w:sz="2" w:space="0" w:color="auto"/>
              <w:left w:val="single" w:sz="2" w:space="0" w:color="auto"/>
              <w:bottom w:val="single" w:sz="2" w:space="0" w:color="auto"/>
              <w:right w:val="single" w:sz="2" w:space="0" w:color="auto"/>
            </w:tcBorders>
          </w:tcPr>
          <w:p w14:paraId="77A1321B" w14:textId="77777777" w:rsidR="00EC45BE" w:rsidRPr="00711388" w:rsidRDefault="00EC45BE" w:rsidP="00EC45BE">
            <w:pPr>
              <w:pStyle w:val="NormalLeft"/>
              <w:rPr>
                <w:lang w:val="en-GB"/>
              </w:rPr>
            </w:pPr>
            <w:r w:rsidRPr="00711388">
              <w:rPr>
                <w:lang w:val="en-GB"/>
              </w:rPr>
              <w:t>C0050/R0040</w:t>
            </w:r>
          </w:p>
        </w:tc>
        <w:tc>
          <w:tcPr>
            <w:tcW w:w="1817" w:type="dxa"/>
            <w:tcBorders>
              <w:top w:val="single" w:sz="2" w:space="0" w:color="auto"/>
              <w:left w:val="single" w:sz="2" w:space="0" w:color="auto"/>
              <w:bottom w:val="single" w:sz="2" w:space="0" w:color="auto"/>
              <w:right w:val="single" w:sz="2" w:space="0" w:color="auto"/>
            </w:tcBorders>
          </w:tcPr>
          <w:p w14:paraId="7E0C363C" w14:textId="1927E65C" w:rsidR="00EC45BE" w:rsidRPr="00711388" w:rsidRDefault="00EC45BE" w:rsidP="00EC45BE">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358990C3" w14:textId="314C6BBF" w:rsidR="00EC45BE" w:rsidRPr="00711388" w:rsidRDefault="00EC45BE" w:rsidP="00EC45BE">
            <w:pPr>
              <w:pStyle w:val="NormalLeft"/>
              <w:rPr>
                <w:lang w:val="en-GB"/>
              </w:rPr>
            </w:pPr>
            <w:r w:rsidRPr="00711388">
              <w:rPr>
                <w:lang w:val="en-GB"/>
              </w:rPr>
              <w:t xml:space="preserve">Amount of the adjustment to the </w:t>
            </w:r>
            <w:ins w:id="2587" w:author="Author">
              <w:r w:rsidRPr="00711388">
                <w:rPr>
                  <w:lang w:val="en-GB"/>
                </w:rPr>
                <w:t xml:space="preserve">position of </w:t>
              </w:r>
            </w:ins>
            <w:r w:rsidRPr="00711388">
              <w:rPr>
                <w:lang w:val="en-GB"/>
              </w:rPr>
              <w:t>restricted own funds due to ring</w:t>
            </w:r>
            <w:r w:rsidR="00711388" w:rsidRPr="00711388">
              <w:rPr>
                <w:lang w:val="en-GB"/>
              </w:rPr>
              <w:t>-</w:t>
            </w:r>
            <w:r w:rsidRPr="00711388">
              <w:rPr>
                <w:lang w:val="en-GB"/>
              </w:rPr>
              <w:t>fencing due to the application of the transitional adjustment to the relevant risk-free interest rate term structure.</w:t>
            </w:r>
          </w:p>
          <w:p w14:paraId="79835124" w14:textId="252BE152" w:rsidR="00EC45BE" w:rsidRPr="00711388" w:rsidRDefault="00EC45BE" w:rsidP="00EC45BE">
            <w:pPr>
              <w:pStyle w:val="NormalLeft"/>
              <w:rPr>
                <w:lang w:val="en-GB"/>
              </w:rPr>
            </w:pPr>
            <w:ins w:id="2588" w:author="Author">
              <w:r w:rsidRPr="00711388">
                <w:rPr>
                  <w:lang w:val="en-GB"/>
                </w:rPr>
                <w:t>T</w:t>
              </w:r>
              <w:r w:rsidRPr="00E50019">
                <w:rPr>
                  <w:lang w:val="en-GB"/>
                  <w:rPrChange w:id="2589" w:author="Author">
                    <w:rPr/>
                  </w:rPrChange>
                </w:rPr>
                <w:t>he calculation of this amount shall be performed in accordance with the instructions set out in C0050/R0010.</w:t>
              </w:r>
            </w:ins>
            <w:del w:id="2590" w:author="Author">
              <w:r w:rsidRPr="00711388" w:rsidDel="00067FD0">
                <w:rPr>
                  <w:lang w:val="en-GB"/>
                </w:rPr>
                <w:delText>It shall be the difference between the restricted own funds due to ring</w:delText>
              </w:r>
            </w:del>
            <w:r w:rsidR="00711388" w:rsidRPr="00711388">
              <w:rPr>
                <w:lang w:val="en-GB"/>
              </w:rPr>
              <w:t>-</w:t>
            </w:r>
            <w:del w:id="2591" w:author="Author">
              <w:r w:rsidRPr="00711388" w:rsidDel="00067FD0">
                <w:rPr>
                  <w:lang w:val="en-GB"/>
                </w:rPr>
                <w:delText>fencing calculated considering the technical provisions without</w:delText>
              </w:r>
              <w:r w:rsidRPr="00711388" w:rsidDel="003323F0">
                <w:rPr>
                  <w:lang w:val="en-GB"/>
                </w:rPr>
                <w:delText xml:space="preserve"> </w:delText>
              </w:r>
            </w:del>
            <w:ins w:id="2592" w:author="Author">
              <w:del w:id="2593" w:author="Author">
                <w:r w:rsidRPr="00711388" w:rsidDel="003323F0">
                  <w:rPr>
                    <w:lang w:val="en-GB"/>
                  </w:rPr>
                  <w:delText xml:space="preserve"> </w:delText>
                </w:r>
              </w:del>
              <w:r w:rsidR="003323F0">
                <w:rPr>
                  <w:lang w:val="en-GB"/>
                </w:rPr>
                <w:t xml:space="preserve"> </w:t>
              </w:r>
            </w:ins>
            <w:del w:id="2594" w:author="Author">
              <w:r w:rsidRPr="00711388" w:rsidDel="00067FD0">
                <w:rPr>
                  <w:lang w:val="en-GB"/>
                </w:rPr>
                <w:delText>transitional adjustment to the relevant risk-free interest rate term structure and the restricted own funds due to ring</w:delText>
              </w:r>
            </w:del>
            <w:r w:rsidR="00711388" w:rsidRPr="00711388">
              <w:rPr>
                <w:lang w:val="en-GB"/>
              </w:rPr>
              <w:t>-</w:t>
            </w:r>
            <w:del w:id="2595" w:author="Author">
              <w:r w:rsidRPr="00711388" w:rsidDel="00067FD0">
                <w:rPr>
                  <w:lang w:val="en-GB"/>
                </w:rPr>
                <w:delText>fencing calculated with the technical provisions reported under C0020.</w:delText>
              </w:r>
              <w:r w:rsidRPr="00711388" w:rsidDel="003323F0">
                <w:rPr>
                  <w:lang w:val="en-GB"/>
                </w:rPr>
                <w:delText xml:space="preserve">  </w:delText>
              </w:r>
            </w:del>
            <w:ins w:id="2596" w:author="Author">
              <w:r w:rsidR="003323F0">
                <w:rPr>
                  <w:lang w:val="en-GB"/>
                </w:rPr>
                <w:t xml:space="preserve"> </w:t>
              </w:r>
            </w:ins>
          </w:p>
        </w:tc>
      </w:tr>
      <w:tr w:rsidR="00EC45BE" w:rsidRPr="00711388" w14:paraId="19E3ED48" w14:textId="77777777" w:rsidTr="009F411E">
        <w:trPr>
          <w:ins w:id="2597" w:author="Author"/>
        </w:trPr>
        <w:tc>
          <w:tcPr>
            <w:tcW w:w="1635" w:type="dxa"/>
            <w:tcBorders>
              <w:top w:val="single" w:sz="2" w:space="0" w:color="auto"/>
              <w:left w:val="single" w:sz="2" w:space="0" w:color="auto"/>
              <w:bottom w:val="single" w:sz="2" w:space="0" w:color="auto"/>
              <w:right w:val="single" w:sz="2" w:space="0" w:color="auto"/>
            </w:tcBorders>
          </w:tcPr>
          <w:p w14:paraId="22315F0E" w14:textId="05A8AACB" w:rsidR="00EC45BE" w:rsidRPr="00711388" w:rsidRDefault="00EC45BE" w:rsidP="00EC45BE">
            <w:pPr>
              <w:pStyle w:val="NormalLeft"/>
              <w:rPr>
                <w:ins w:id="2598" w:author="Author"/>
                <w:lang w:val="en-GB"/>
              </w:rPr>
            </w:pPr>
            <w:ins w:id="2599" w:author="Author">
              <w:r w:rsidRPr="00711388">
                <w:rPr>
                  <w:lang w:val="en-GB"/>
                </w:rPr>
                <w:t>C0054/R0040</w:t>
              </w:r>
            </w:ins>
          </w:p>
        </w:tc>
        <w:tc>
          <w:tcPr>
            <w:tcW w:w="1817" w:type="dxa"/>
            <w:tcBorders>
              <w:top w:val="single" w:sz="2" w:space="0" w:color="auto"/>
              <w:left w:val="single" w:sz="2" w:space="0" w:color="auto"/>
              <w:bottom w:val="single" w:sz="2" w:space="0" w:color="auto"/>
              <w:right w:val="single" w:sz="2" w:space="0" w:color="auto"/>
            </w:tcBorders>
          </w:tcPr>
          <w:p w14:paraId="5B186C1C" w14:textId="4E9058A8" w:rsidR="00EC45BE" w:rsidRPr="00711388" w:rsidRDefault="00EC45BE" w:rsidP="00EC45BE">
            <w:pPr>
              <w:pStyle w:val="NormalLeft"/>
              <w:rPr>
                <w:ins w:id="2600" w:author="Author"/>
                <w:lang w:val="en-GB"/>
              </w:rPr>
            </w:pPr>
            <w:ins w:id="2601" w:author="Author">
              <w:r w:rsidRPr="00711388">
                <w:rPr>
                  <w:lang w:val="en-GB"/>
                </w:rPr>
                <w:t xml:space="preserve">Impact of all transitionals </w:t>
              </w:r>
            </w:ins>
            <w:r w:rsidR="00845F43" w:rsidRPr="00711388">
              <w:rPr>
                <w:lang w:val="en-GB"/>
              </w:rPr>
              <w:t>-</w:t>
            </w:r>
            <w:ins w:id="2602" w:author="Author">
              <w:r w:rsidRPr="00711388">
                <w:rPr>
                  <w:lang w:val="en-GB"/>
                </w:rPr>
                <w:t xml:space="preserve"> Basic own funds </w:t>
              </w:r>
            </w:ins>
            <w:r w:rsidR="00845F43" w:rsidRPr="00711388">
              <w:rPr>
                <w:lang w:val="en-GB"/>
              </w:rPr>
              <w:t>-</w:t>
            </w:r>
            <w:ins w:id="2603" w:author="Author">
              <w:r w:rsidRPr="00711388">
                <w:rPr>
                  <w:lang w:val="en-GB"/>
                </w:rPr>
                <w:t xml:space="preserve"> Restricted own funds due to ring</w:t>
              </w:r>
            </w:ins>
            <w:r w:rsidR="00711388" w:rsidRPr="00711388">
              <w:rPr>
                <w:lang w:val="en-GB"/>
              </w:rPr>
              <w:t>-</w:t>
            </w:r>
            <w:ins w:id="2604" w:author="Author">
              <w:r w:rsidRPr="00711388">
                <w:rPr>
                  <w:lang w:val="en-GB"/>
                </w:rPr>
                <w:t>fencing and matching portfolio</w:t>
              </w:r>
            </w:ins>
          </w:p>
        </w:tc>
        <w:tc>
          <w:tcPr>
            <w:tcW w:w="5476" w:type="dxa"/>
            <w:tcBorders>
              <w:top w:val="single" w:sz="2" w:space="0" w:color="auto"/>
              <w:left w:val="single" w:sz="2" w:space="0" w:color="auto"/>
              <w:bottom w:val="single" w:sz="2" w:space="0" w:color="auto"/>
              <w:right w:val="single" w:sz="2" w:space="0" w:color="auto"/>
            </w:tcBorders>
          </w:tcPr>
          <w:p w14:paraId="4B1E015C" w14:textId="04214ED8" w:rsidR="00EC45BE" w:rsidRPr="00711388" w:rsidRDefault="00EC45BE" w:rsidP="00EC45BE">
            <w:pPr>
              <w:pStyle w:val="NormalLeft"/>
              <w:rPr>
                <w:ins w:id="2605" w:author="Author"/>
                <w:lang w:val="en-GB"/>
              </w:rPr>
            </w:pPr>
            <w:ins w:id="2606" w:author="Author">
              <w:r w:rsidRPr="00711388">
                <w:rPr>
                  <w:lang w:val="en-GB"/>
                </w:rPr>
                <w:t>Amount of the adjustment to the position of restricted own funds due to ring</w:t>
              </w:r>
            </w:ins>
            <w:r w:rsidR="00711388" w:rsidRPr="00711388">
              <w:rPr>
                <w:lang w:val="en-GB"/>
              </w:rPr>
              <w:t>-</w:t>
            </w:r>
            <w:ins w:id="2607" w:author="Author">
              <w:r w:rsidRPr="00711388">
                <w:rPr>
                  <w:lang w:val="en-GB"/>
                </w:rPr>
                <w:t>fencing due to the application of all transitionals including the phasing-in mechanism for extrapolation.</w:t>
              </w:r>
            </w:ins>
          </w:p>
          <w:p w14:paraId="52F847B6" w14:textId="5AA350FC" w:rsidR="00EC45BE" w:rsidRPr="00711388" w:rsidRDefault="00EC45BE" w:rsidP="00EC45BE">
            <w:pPr>
              <w:pStyle w:val="NormalLeft"/>
              <w:rPr>
                <w:ins w:id="2608" w:author="Author"/>
                <w:lang w:val="en-GB"/>
              </w:rPr>
            </w:pPr>
            <w:ins w:id="2609" w:author="Author">
              <w:r w:rsidRPr="00711388">
                <w:rPr>
                  <w:lang w:val="en-GB"/>
                </w:rPr>
                <w:t>T</w:t>
              </w:r>
              <w:r w:rsidRPr="00E50019">
                <w:rPr>
                  <w:lang w:val="en-GB"/>
                  <w:rPrChange w:id="2610" w:author="Author">
                    <w:rPr/>
                  </w:rPrChange>
                </w:rPr>
                <w:t>he calculation of this amount shall be performed in accordance with the instructions set out in C0054/R0010.</w:t>
              </w:r>
            </w:ins>
          </w:p>
        </w:tc>
      </w:tr>
      <w:tr w:rsidR="00EC45BE" w:rsidRPr="00711388" w14:paraId="11D03AE1" w14:textId="77777777" w:rsidTr="009F411E">
        <w:tc>
          <w:tcPr>
            <w:tcW w:w="1635" w:type="dxa"/>
            <w:tcBorders>
              <w:top w:val="single" w:sz="2" w:space="0" w:color="auto"/>
              <w:left w:val="single" w:sz="2" w:space="0" w:color="auto"/>
              <w:bottom w:val="single" w:sz="2" w:space="0" w:color="auto"/>
              <w:right w:val="single" w:sz="2" w:space="0" w:color="auto"/>
            </w:tcBorders>
          </w:tcPr>
          <w:p w14:paraId="774CB313" w14:textId="77777777" w:rsidR="00EC45BE" w:rsidRPr="00711388" w:rsidRDefault="00EC45BE" w:rsidP="00EC45BE">
            <w:pPr>
              <w:pStyle w:val="NormalLeft"/>
              <w:rPr>
                <w:lang w:val="en-GB"/>
              </w:rPr>
            </w:pPr>
            <w:r w:rsidRPr="00711388">
              <w:rPr>
                <w:lang w:val="en-GB"/>
              </w:rPr>
              <w:t>C0060/R0040</w:t>
            </w:r>
          </w:p>
        </w:tc>
        <w:tc>
          <w:tcPr>
            <w:tcW w:w="1817" w:type="dxa"/>
            <w:tcBorders>
              <w:top w:val="single" w:sz="2" w:space="0" w:color="auto"/>
              <w:left w:val="single" w:sz="2" w:space="0" w:color="auto"/>
              <w:bottom w:val="single" w:sz="2" w:space="0" w:color="auto"/>
              <w:right w:val="single" w:sz="2" w:space="0" w:color="auto"/>
            </w:tcBorders>
          </w:tcPr>
          <w:p w14:paraId="547EC98D" w14:textId="3250FAE6" w:rsidR="00EC45BE" w:rsidRPr="00711388" w:rsidRDefault="00EC45BE" w:rsidP="00EC45BE">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Basic own funds </w:t>
            </w:r>
            <w:r w:rsidR="00845F43" w:rsidRPr="00711388">
              <w:rPr>
                <w:lang w:val="en-GB"/>
              </w:rPr>
              <w:lastRenderedPageBreak/>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1F07048F" w14:textId="4D3A1C3F" w:rsidR="00EC45BE" w:rsidRPr="00711388" w:rsidRDefault="00EC45BE" w:rsidP="00EC45BE">
            <w:pPr>
              <w:pStyle w:val="NormalLeft"/>
              <w:rPr>
                <w:lang w:val="en-GB"/>
              </w:rPr>
            </w:pPr>
            <w:r w:rsidRPr="00711388">
              <w:rPr>
                <w:lang w:val="en-GB"/>
              </w:rPr>
              <w:lastRenderedPageBreak/>
              <w:t>Total amount of restricted own funds due to ring</w:t>
            </w:r>
            <w:r w:rsidR="00711388" w:rsidRPr="00711388">
              <w:rPr>
                <w:lang w:val="en-GB"/>
              </w:rPr>
              <w:t>-</w:t>
            </w:r>
            <w:r w:rsidRPr="00711388">
              <w:rPr>
                <w:lang w:val="en-GB"/>
              </w:rPr>
              <w:t xml:space="preserve">fencing calculated considering technical provisions </w:t>
            </w:r>
            <w:ins w:id="2611" w:author="Author">
              <w:r w:rsidRPr="00711388">
                <w:rPr>
                  <w:lang w:val="en-GB"/>
                </w:rPr>
                <w:t>with adjustments for LTG and transitional measures as described in C0060/R0010.</w:t>
              </w:r>
            </w:ins>
            <w:del w:id="2612" w:author="Author">
              <w:r w:rsidRPr="00711388" w:rsidDel="004E1E9F">
                <w:rPr>
                  <w:lang w:val="en-GB"/>
                </w:rPr>
                <w:delText xml:space="preserve">without the adjustments due to the transitional deduction to technical provisions, the transitional adjustment to the relevant risk-free interest rate term structure and the volatility </w:delText>
              </w:r>
              <w:r w:rsidRPr="00711388" w:rsidDel="004E1E9F">
                <w:rPr>
                  <w:lang w:val="en-GB"/>
                </w:rPr>
                <w:lastRenderedPageBreak/>
                <w:delText>adjustment, but keeping the adjustments due to the matching adjustment</w:delText>
              </w:r>
              <w:r w:rsidRPr="00711388" w:rsidDel="003C7AC9">
                <w:rPr>
                  <w:lang w:val="en-GB"/>
                </w:rPr>
                <w:delText>.</w:delText>
              </w:r>
            </w:del>
          </w:p>
          <w:p w14:paraId="6B46AFB9" w14:textId="63A9F61D" w:rsidR="00EC45BE" w:rsidRPr="00711388" w:rsidRDefault="00EC45BE" w:rsidP="00EC45BE">
            <w:pPr>
              <w:pStyle w:val="NormalLeft"/>
              <w:rPr>
                <w:lang w:val="en-GB"/>
              </w:rPr>
            </w:pPr>
            <w:r w:rsidRPr="00711388">
              <w:rPr>
                <w:lang w:val="en-GB"/>
              </w:rPr>
              <w:t xml:space="preserve">If </w:t>
            </w:r>
            <w:ins w:id="2613" w:author="Author">
              <w:r w:rsidRPr="00711388">
                <w:rPr>
                  <w:lang w:val="en-GB"/>
                </w:rPr>
                <w:t xml:space="preserve">the </w:t>
              </w:r>
            </w:ins>
            <w:r w:rsidRPr="00711388">
              <w:rPr>
                <w:lang w:val="en-GB"/>
              </w:rPr>
              <w:t xml:space="preserve">volatility adjustment is not applicable report the same amount as in C0040. </w:t>
            </w:r>
          </w:p>
        </w:tc>
      </w:tr>
      <w:tr w:rsidR="00EC45BE" w:rsidRPr="00711388" w14:paraId="44D57D79" w14:textId="77777777" w:rsidTr="009F411E">
        <w:tc>
          <w:tcPr>
            <w:tcW w:w="1635" w:type="dxa"/>
            <w:tcBorders>
              <w:top w:val="single" w:sz="2" w:space="0" w:color="auto"/>
              <w:left w:val="single" w:sz="2" w:space="0" w:color="auto"/>
              <w:bottom w:val="single" w:sz="2" w:space="0" w:color="auto"/>
              <w:right w:val="single" w:sz="2" w:space="0" w:color="auto"/>
            </w:tcBorders>
          </w:tcPr>
          <w:p w14:paraId="7C6F8826" w14:textId="77777777" w:rsidR="00EC45BE" w:rsidRPr="00711388" w:rsidRDefault="00EC45BE" w:rsidP="00EC45BE">
            <w:pPr>
              <w:pStyle w:val="NormalLeft"/>
              <w:rPr>
                <w:lang w:val="en-GB"/>
              </w:rPr>
            </w:pPr>
            <w:r w:rsidRPr="00711388">
              <w:rPr>
                <w:lang w:val="en-GB"/>
              </w:rPr>
              <w:lastRenderedPageBreak/>
              <w:t>C0070/R0040</w:t>
            </w:r>
          </w:p>
        </w:tc>
        <w:tc>
          <w:tcPr>
            <w:tcW w:w="1817" w:type="dxa"/>
            <w:tcBorders>
              <w:top w:val="single" w:sz="2" w:space="0" w:color="auto"/>
              <w:left w:val="single" w:sz="2" w:space="0" w:color="auto"/>
              <w:bottom w:val="single" w:sz="2" w:space="0" w:color="auto"/>
              <w:right w:val="single" w:sz="2" w:space="0" w:color="auto"/>
            </w:tcBorders>
          </w:tcPr>
          <w:p w14:paraId="5DC725C5" w14:textId="31F367EE" w:rsidR="00EC45BE" w:rsidRPr="00711388" w:rsidRDefault="00EC45BE" w:rsidP="00EC45BE">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3C00DC18" w14:textId="6FA01ADF" w:rsidR="00EC45BE" w:rsidRPr="00711388" w:rsidRDefault="00EC45BE" w:rsidP="00EC45BE">
            <w:pPr>
              <w:pStyle w:val="NormalLeft"/>
              <w:rPr>
                <w:lang w:val="en-GB"/>
              </w:rPr>
            </w:pPr>
            <w:r w:rsidRPr="00711388">
              <w:rPr>
                <w:lang w:val="en-GB"/>
              </w:rPr>
              <w:t xml:space="preserve">Amount of the adjustment to </w:t>
            </w:r>
            <w:ins w:id="2614" w:author="Author">
              <w:r w:rsidRPr="00711388">
                <w:rPr>
                  <w:lang w:val="en-GB"/>
                </w:rPr>
                <w:t xml:space="preserve">position of </w:t>
              </w:r>
            </w:ins>
            <w:r w:rsidRPr="00711388">
              <w:rPr>
                <w:lang w:val="en-GB"/>
              </w:rPr>
              <w:t>the restricted own funds due to ring</w:t>
            </w:r>
            <w:r w:rsidR="00711388" w:rsidRPr="00711388">
              <w:rPr>
                <w:lang w:val="en-GB"/>
              </w:rPr>
              <w:t>-</w:t>
            </w:r>
            <w:r w:rsidRPr="00711388">
              <w:rPr>
                <w:lang w:val="en-GB"/>
              </w:rPr>
              <w:t>fencing due to the application of the volatility adjustment. It shall reflect the impact of setting the volatility adjustment to zero.</w:t>
            </w:r>
          </w:p>
          <w:p w14:paraId="08086348" w14:textId="1F6FCC1A" w:rsidR="00EC45BE" w:rsidRPr="00711388" w:rsidRDefault="00EC45BE" w:rsidP="00EC45BE">
            <w:pPr>
              <w:pStyle w:val="NormalLeft"/>
              <w:rPr>
                <w:lang w:val="en-GB"/>
              </w:rPr>
            </w:pPr>
            <w:ins w:id="2615" w:author="Author">
              <w:r w:rsidRPr="00711388">
                <w:rPr>
                  <w:lang w:val="en-GB"/>
                </w:rPr>
                <w:t>T</w:t>
              </w:r>
              <w:r w:rsidRPr="00E50019">
                <w:rPr>
                  <w:lang w:val="en-GB"/>
                  <w:rPrChange w:id="2616" w:author="Author">
                    <w:rPr/>
                  </w:rPrChange>
                </w:rPr>
                <w:t>he calculation of this amount shall be performed in accordance with the instructions set out in C0070/R0010.</w:t>
              </w:r>
            </w:ins>
            <w:del w:id="2617" w:author="Author">
              <w:r w:rsidRPr="00711388" w:rsidDel="00067FD0">
                <w:rPr>
                  <w:lang w:val="en-GB"/>
                </w:rPr>
                <w:delText>It shall be the difference between the restricted own funds due to ring</w:delText>
              </w:r>
            </w:del>
            <w:r w:rsidR="00711388" w:rsidRPr="00711388">
              <w:rPr>
                <w:lang w:val="en-GB"/>
              </w:rPr>
              <w:t>-</w:t>
            </w:r>
            <w:del w:id="2618" w:author="Author">
              <w:r w:rsidRPr="00711388" w:rsidDel="00067FD0">
                <w:rPr>
                  <w:lang w:val="en-GB"/>
                </w:rPr>
                <w:delText>fencing calculated considering the technical provisions without volatility adjustment and without other</w:delText>
              </w:r>
            </w:del>
            <w:ins w:id="2619" w:author="Author">
              <w:del w:id="2620" w:author="Author">
                <w:r w:rsidRPr="00711388" w:rsidDel="00067FD0">
                  <w:rPr>
                    <w:lang w:val="en-GB"/>
                  </w:rPr>
                  <w:delText>all</w:delText>
                </w:r>
              </w:del>
            </w:ins>
            <w:del w:id="2621" w:author="Author">
              <w:r w:rsidRPr="00711388" w:rsidDel="00067FD0">
                <w:rPr>
                  <w:lang w:val="en-GB"/>
                </w:rPr>
                <w:delText xml:space="preserve"> transitional measures and the restricted own funds due to ring</w:delText>
              </w:r>
            </w:del>
            <w:r w:rsidR="00711388" w:rsidRPr="00711388">
              <w:rPr>
                <w:lang w:val="en-GB"/>
              </w:rPr>
              <w:t>-</w:t>
            </w:r>
            <w:del w:id="2622" w:author="Author">
              <w:r w:rsidRPr="00711388" w:rsidDel="00067FD0">
                <w:rPr>
                  <w:lang w:val="en-GB"/>
                </w:rPr>
                <w:delText>fencing calculated with the technical provisions reported under C0040.</w:delText>
              </w:r>
              <w:r w:rsidRPr="00711388" w:rsidDel="003323F0">
                <w:rPr>
                  <w:lang w:val="en-GB"/>
                </w:rPr>
                <w:delText xml:space="preserve">  </w:delText>
              </w:r>
            </w:del>
            <w:ins w:id="2623" w:author="Author">
              <w:r w:rsidR="003323F0">
                <w:rPr>
                  <w:lang w:val="en-GB"/>
                </w:rPr>
                <w:t xml:space="preserve"> </w:t>
              </w:r>
            </w:ins>
          </w:p>
        </w:tc>
      </w:tr>
      <w:tr w:rsidR="00EC45BE" w:rsidRPr="00711388" w14:paraId="1FE47DAF" w14:textId="77777777" w:rsidTr="009F411E">
        <w:tc>
          <w:tcPr>
            <w:tcW w:w="1635" w:type="dxa"/>
            <w:tcBorders>
              <w:top w:val="single" w:sz="2" w:space="0" w:color="auto"/>
              <w:left w:val="single" w:sz="2" w:space="0" w:color="auto"/>
              <w:bottom w:val="single" w:sz="2" w:space="0" w:color="auto"/>
              <w:right w:val="single" w:sz="2" w:space="0" w:color="auto"/>
            </w:tcBorders>
          </w:tcPr>
          <w:p w14:paraId="4D3B6D43" w14:textId="77777777" w:rsidR="00EC45BE" w:rsidRPr="00711388" w:rsidRDefault="00EC45BE" w:rsidP="00EC45BE">
            <w:pPr>
              <w:pStyle w:val="NormalLeft"/>
              <w:rPr>
                <w:lang w:val="en-GB"/>
              </w:rPr>
            </w:pPr>
            <w:r w:rsidRPr="00711388">
              <w:rPr>
                <w:lang w:val="en-GB"/>
              </w:rPr>
              <w:t>C0080/R0040</w:t>
            </w:r>
          </w:p>
        </w:tc>
        <w:tc>
          <w:tcPr>
            <w:tcW w:w="1817" w:type="dxa"/>
            <w:tcBorders>
              <w:top w:val="single" w:sz="2" w:space="0" w:color="auto"/>
              <w:left w:val="single" w:sz="2" w:space="0" w:color="auto"/>
              <w:bottom w:val="single" w:sz="2" w:space="0" w:color="auto"/>
              <w:right w:val="single" w:sz="2" w:space="0" w:color="auto"/>
            </w:tcBorders>
          </w:tcPr>
          <w:p w14:paraId="7BDB892A" w14:textId="6436B598" w:rsidR="00EC45BE" w:rsidRPr="00711388" w:rsidRDefault="00EC45BE" w:rsidP="00EC45BE">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302A0AB1" w14:textId="5E96F9EE" w:rsidR="00EC45BE" w:rsidRPr="00711388" w:rsidRDefault="00EC45BE" w:rsidP="00EC45BE">
            <w:pPr>
              <w:pStyle w:val="NormalLeft"/>
              <w:rPr>
                <w:lang w:val="en-GB"/>
              </w:rPr>
            </w:pPr>
            <w:r w:rsidRPr="00711388">
              <w:rPr>
                <w:lang w:val="en-GB"/>
              </w:rPr>
              <w:t>Total amount of restricted own funds due to ring</w:t>
            </w:r>
            <w:r w:rsidR="00711388" w:rsidRPr="00711388">
              <w:rPr>
                <w:lang w:val="en-GB"/>
              </w:rPr>
              <w:t>-</w:t>
            </w:r>
            <w:r w:rsidRPr="00711388">
              <w:rPr>
                <w:lang w:val="en-GB"/>
              </w:rPr>
              <w:t xml:space="preserve">fencing calculated considering technical provisions </w:t>
            </w:r>
            <w:ins w:id="2624" w:author="Author">
              <w:r w:rsidRPr="00711388">
                <w:rPr>
                  <w:lang w:val="en-GB"/>
                </w:rPr>
                <w:t>with adjustments for LTG and transitional measures as described in C0080/R0010.</w:t>
              </w:r>
            </w:ins>
            <w:del w:id="2625" w:author="Author">
              <w:r w:rsidRPr="00711388" w:rsidDel="004E1E9F">
                <w:rPr>
                  <w:lang w:val="en-GB"/>
                </w:rPr>
                <w:delText>without any LTG measure</w:delText>
              </w:r>
              <w:r w:rsidRPr="00711388" w:rsidDel="00F74A2E">
                <w:rPr>
                  <w:lang w:val="en-GB"/>
                </w:rPr>
                <w:delText>.</w:delText>
              </w:r>
            </w:del>
          </w:p>
          <w:p w14:paraId="57E8FAA5" w14:textId="1EF5B599" w:rsidR="00EC45BE" w:rsidRPr="00711388" w:rsidRDefault="00EC45BE" w:rsidP="00EC45BE">
            <w:pPr>
              <w:pStyle w:val="NormalLeft"/>
              <w:rPr>
                <w:lang w:val="en-GB"/>
              </w:rPr>
            </w:pPr>
            <w:r w:rsidRPr="00711388">
              <w:rPr>
                <w:lang w:val="en-GB"/>
              </w:rPr>
              <w:t xml:space="preserve">If </w:t>
            </w:r>
            <w:ins w:id="2626" w:author="Author">
              <w:r w:rsidRPr="00711388">
                <w:rPr>
                  <w:lang w:val="en-GB"/>
                </w:rPr>
                <w:t xml:space="preserve">the </w:t>
              </w:r>
            </w:ins>
            <w:r w:rsidRPr="00711388">
              <w:rPr>
                <w:lang w:val="en-GB"/>
              </w:rPr>
              <w:t>matching adjustment is not applicable report the same amount as in C0060.</w:t>
            </w:r>
            <w:del w:id="2627" w:author="Author">
              <w:r w:rsidRPr="00711388" w:rsidDel="003323F0">
                <w:rPr>
                  <w:lang w:val="en-GB"/>
                </w:rPr>
                <w:delText xml:space="preserve">  </w:delText>
              </w:r>
            </w:del>
            <w:ins w:id="2628" w:author="Author">
              <w:r w:rsidR="003323F0">
                <w:rPr>
                  <w:lang w:val="en-GB"/>
                </w:rPr>
                <w:t xml:space="preserve"> </w:t>
              </w:r>
            </w:ins>
          </w:p>
        </w:tc>
      </w:tr>
      <w:tr w:rsidR="00EC45BE" w:rsidRPr="00711388" w14:paraId="4BEA6E51" w14:textId="77777777" w:rsidTr="009F411E">
        <w:tc>
          <w:tcPr>
            <w:tcW w:w="1635" w:type="dxa"/>
            <w:tcBorders>
              <w:top w:val="single" w:sz="2" w:space="0" w:color="auto"/>
              <w:left w:val="single" w:sz="2" w:space="0" w:color="auto"/>
              <w:bottom w:val="single" w:sz="2" w:space="0" w:color="auto"/>
              <w:right w:val="single" w:sz="2" w:space="0" w:color="auto"/>
            </w:tcBorders>
          </w:tcPr>
          <w:p w14:paraId="1BB67213" w14:textId="77777777" w:rsidR="00EC45BE" w:rsidRPr="00711388" w:rsidRDefault="00EC45BE" w:rsidP="00EC45BE">
            <w:pPr>
              <w:pStyle w:val="NormalLeft"/>
              <w:rPr>
                <w:lang w:val="en-GB"/>
              </w:rPr>
            </w:pPr>
            <w:r w:rsidRPr="00711388">
              <w:rPr>
                <w:lang w:val="en-GB"/>
              </w:rPr>
              <w:t>C0090/R0040</w:t>
            </w:r>
          </w:p>
        </w:tc>
        <w:tc>
          <w:tcPr>
            <w:tcW w:w="1817" w:type="dxa"/>
            <w:tcBorders>
              <w:top w:val="single" w:sz="2" w:space="0" w:color="auto"/>
              <w:left w:val="single" w:sz="2" w:space="0" w:color="auto"/>
              <w:bottom w:val="single" w:sz="2" w:space="0" w:color="auto"/>
              <w:right w:val="single" w:sz="2" w:space="0" w:color="auto"/>
            </w:tcBorders>
          </w:tcPr>
          <w:p w14:paraId="41431207" w14:textId="31050CC4" w:rsidR="00EC45BE" w:rsidRPr="00711388" w:rsidRDefault="00EC45BE" w:rsidP="00EC45BE">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45176930" w14:textId="6754A82F" w:rsidR="00EC45BE" w:rsidRPr="00711388" w:rsidRDefault="00EC45BE" w:rsidP="00EC45BE">
            <w:pPr>
              <w:pStyle w:val="NormalLeft"/>
              <w:rPr>
                <w:lang w:val="en-GB"/>
              </w:rPr>
            </w:pPr>
            <w:r w:rsidRPr="00711388">
              <w:rPr>
                <w:lang w:val="en-GB"/>
              </w:rPr>
              <w:t xml:space="preserve">Amount of the adjustment to the </w:t>
            </w:r>
            <w:ins w:id="2629" w:author="Author">
              <w:r w:rsidRPr="00711388">
                <w:rPr>
                  <w:lang w:val="en-GB"/>
                </w:rPr>
                <w:t xml:space="preserve">position of </w:t>
              </w:r>
            </w:ins>
            <w:r w:rsidRPr="00711388">
              <w:rPr>
                <w:lang w:val="en-GB"/>
              </w:rPr>
              <w:t>restricted own funds due to ring</w:t>
            </w:r>
            <w:r w:rsidR="00711388" w:rsidRPr="00711388">
              <w:rPr>
                <w:lang w:val="en-GB"/>
              </w:rPr>
              <w:t>-</w:t>
            </w:r>
            <w:r w:rsidRPr="00711388">
              <w:rPr>
                <w:lang w:val="en-GB"/>
              </w:rPr>
              <w:t>fencing due to the application of the matching adjustment. It shall include the impact of setting the volatility adjustment and the matching adjustment to zero.</w:t>
            </w:r>
          </w:p>
          <w:p w14:paraId="2E2B3DB1" w14:textId="5344723E" w:rsidR="00EC45BE" w:rsidRPr="00711388" w:rsidRDefault="00EC45BE" w:rsidP="00EC45BE">
            <w:pPr>
              <w:pStyle w:val="NormalLeft"/>
              <w:rPr>
                <w:lang w:val="en-GB"/>
              </w:rPr>
            </w:pPr>
            <w:ins w:id="2630" w:author="Author">
              <w:r w:rsidRPr="00711388">
                <w:rPr>
                  <w:lang w:val="en-GB"/>
                </w:rPr>
                <w:t>T</w:t>
              </w:r>
              <w:r w:rsidRPr="00E50019">
                <w:rPr>
                  <w:lang w:val="en-GB"/>
                  <w:rPrChange w:id="2631" w:author="Author">
                    <w:rPr/>
                  </w:rPrChange>
                </w:rPr>
                <w:t>he calculation of this amount shall be performed in accordance with the instructions set out in C0090/R0010.</w:t>
              </w:r>
            </w:ins>
            <w:del w:id="2632" w:author="Author">
              <w:r w:rsidRPr="00711388" w:rsidDel="00067FD0">
                <w:rPr>
                  <w:lang w:val="en-GB"/>
                </w:rPr>
                <w:delText>It shall be the difference between the restricted own funds due to ring</w:delText>
              </w:r>
            </w:del>
            <w:r w:rsidR="00711388" w:rsidRPr="00711388">
              <w:rPr>
                <w:lang w:val="en-GB"/>
              </w:rPr>
              <w:t>-</w:t>
            </w:r>
            <w:del w:id="2633" w:author="Author">
              <w:r w:rsidRPr="00711388" w:rsidDel="00067FD0">
                <w:rPr>
                  <w:lang w:val="en-GB"/>
                </w:rPr>
                <w:delText>fencing calculated considering the technical provisions without matching adjustment and without all the other transitional measures and the restricted own funds due to ring</w:delText>
              </w:r>
            </w:del>
            <w:r w:rsidR="00711388" w:rsidRPr="00711388">
              <w:rPr>
                <w:lang w:val="en-GB"/>
              </w:rPr>
              <w:t>-</w:t>
            </w:r>
            <w:del w:id="2634" w:author="Author">
              <w:r w:rsidRPr="00711388" w:rsidDel="00067FD0">
                <w:rPr>
                  <w:lang w:val="en-GB"/>
                </w:rPr>
                <w:delText>fencing calculated with the technical provisions reported under C0060</w:delText>
              </w:r>
            </w:del>
            <w:r w:rsidRPr="00711388">
              <w:rPr>
                <w:lang w:val="en-GB"/>
              </w:rPr>
              <w:t>.</w:t>
            </w:r>
            <w:del w:id="2635" w:author="Author">
              <w:r w:rsidRPr="00711388" w:rsidDel="003323F0">
                <w:rPr>
                  <w:lang w:val="en-GB"/>
                </w:rPr>
                <w:delText xml:space="preserve">  </w:delText>
              </w:r>
            </w:del>
            <w:ins w:id="2636" w:author="Author">
              <w:r w:rsidR="003323F0">
                <w:rPr>
                  <w:lang w:val="en-GB"/>
                </w:rPr>
                <w:t xml:space="preserve"> </w:t>
              </w:r>
            </w:ins>
          </w:p>
        </w:tc>
      </w:tr>
      <w:tr w:rsidR="00EC45BE" w:rsidRPr="00711388" w14:paraId="499172DC" w14:textId="77777777" w:rsidTr="009F411E">
        <w:tc>
          <w:tcPr>
            <w:tcW w:w="1635" w:type="dxa"/>
            <w:tcBorders>
              <w:top w:val="single" w:sz="2" w:space="0" w:color="auto"/>
              <w:left w:val="single" w:sz="2" w:space="0" w:color="auto"/>
              <w:bottom w:val="single" w:sz="2" w:space="0" w:color="auto"/>
              <w:right w:val="single" w:sz="2" w:space="0" w:color="auto"/>
            </w:tcBorders>
          </w:tcPr>
          <w:p w14:paraId="7B96EA0C" w14:textId="77777777" w:rsidR="00EC45BE" w:rsidRPr="00711388" w:rsidRDefault="00EC45BE" w:rsidP="00EC45BE">
            <w:pPr>
              <w:pStyle w:val="NormalLeft"/>
              <w:rPr>
                <w:lang w:val="en-GB"/>
              </w:rPr>
            </w:pPr>
            <w:r w:rsidRPr="00711388">
              <w:rPr>
                <w:lang w:val="en-GB"/>
              </w:rPr>
              <w:lastRenderedPageBreak/>
              <w:t>C0100/R0040</w:t>
            </w:r>
          </w:p>
        </w:tc>
        <w:tc>
          <w:tcPr>
            <w:tcW w:w="1817" w:type="dxa"/>
            <w:tcBorders>
              <w:top w:val="single" w:sz="2" w:space="0" w:color="auto"/>
              <w:left w:val="single" w:sz="2" w:space="0" w:color="auto"/>
              <w:bottom w:val="single" w:sz="2" w:space="0" w:color="auto"/>
              <w:right w:val="single" w:sz="2" w:space="0" w:color="auto"/>
            </w:tcBorders>
          </w:tcPr>
          <w:p w14:paraId="679DB948" w14:textId="7774BD88" w:rsidR="00EC45BE" w:rsidRPr="00711388" w:rsidRDefault="00EC45BE" w:rsidP="00EC45BE">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Basic own funds </w:t>
            </w:r>
            <w:r w:rsidR="00845F43" w:rsidRPr="00711388">
              <w:rPr>
                <w:lang w:val="en-GB"/>
              </w:rPr>
              <w:t>-</w:t>
            </w:r>
            <w:r w:rsidRPr="00711388">
              <w:rPr>
                <w:lang w:val="en-GB"/>
              </w:rPr>
              <w:t xml:space="preserve"> Restricted own funds due to ring</w:t>
            </w:r>
            <w:r w:rsidR="00711388" w:rsidRPr="00711388">
              <w:rPr>
                <w:lang w:val="en-GB"/>
              </w:rPr>
              <w:t>-</w:t>
            </w:r>
            <w:r w:rsidRPr="00711388">
              <w:rPr>
                <w:lang w:val="en-GB"/>
              </w:rPr>
              <w:t>fencing and matching portfolio</w:t>
            </w:r>
          </w:p>
        </w:tc>
        <w:tc>
          <w:tcPr>
            <w:tcW w:w="5476" w:type="dxa"/>
            <w:tcBorders>
              <w:top w:val="single" w:sz="2" w:space="0" w:color="auto"/>
              <w:left w:val="single" w:sz="2" w:space="0" w:color="auto"/>
              <w:bottom w:val="single" w:sz="2" w:space="0" w:color="auto"/>
              <w:right w:val="single" w:sz="2" w:space="0" w:color="auto"/>
            </w:tcBorders>
          </w:tcPr>
          <w:p w14:paraId="28D9E0CA" w14:textId="68C1CA12" w:rsidR="00EC45BE" w:rsidRPr="00711388" w:rsidRDefault="00EC45BE" w:rsidP="00EC45BE">
            <w:pPr>
              <w:pStyle w:val="NormalLeft"/>
              <w:rPr>
                <w:lang w:val="en-GB"/>
              </w:rPr>
            </w:pPr>
            <w:r w:rsidRPr="00711388">
              <w:rPr>
                <w:lang w:val="en-GB"/>
              </w:rPr>
              <w:t xml:space="preserve">Amount of the adjustment to the </w:t>
            </w:r>
            <w:ins w:id="2637" w:author="Author">
              <w:r w:rsidRPr="00711388">
                <w:rPr>
                  <w:lang w:val="en-GB"/>
                </w:rPr>
                <w:t xml:space="preserve">position of </w:t>
              </w:r>
            </w:ins>
            <w:r w:rsidRPr="00711388">
              <w:rPr>
                <w:lang w:val="en-GB"/>
              </w:rPr>
              <w:t>restricted own funds due to ring</w:t>
            </w:r>
            <w:r w:rsidR="00711388" w:rsidRPr="00711388">
              <w:rPr>
                <w:lang w:val="en-GB"/>
              </w:rPr>
              <w:t>-</w:t>
            </w:r>
            <w:r w:rsidRPr="00711388">
              <w:rPr>
                <w:lang w:val="en-GB"/>
              </w:rPr>
              <w:t>fencing due to the application of the LTG measures and transitional</w:t>
            </w:r>
            <w:ins w:id="2638" w:author="Author">
              <w:r w:rsidR="00194EB4" w:rsidRPr="00711388">
                <w:rPr>
                  <w:lang w:val="en-GB"/>
                </w:rPr>
                <w:t xml:space="preserve"> measure</w:t>
              </w:r>
            </w:ins>
            <w:r w:rsidRPr="00711388">
              <w:rPr>
                <w:lang w:val="en-GB"/>
              </w:rPr>
              <w:t>s.</w:t>
            </w:r>
          </w:p>
        </w:tc>
      </w:tr>
      <w:tr w:rsidR="00EC45BE" w:rsidRPr="00711388" w14:paraId="50424B6C" w14:textId="77777777" w:rsidTr="009F411E">
        <w:tc>
          <w:tcPr>
            <w:tcW w:w="1635" w:type="dxa"/>
            <w:tcBorders>
              <w:top w:val="single" w:sz="2" w:space="0" w:color="auto"/>
              <w:left w:val="single" w:sz="2" w:space="0" w:color="auto"/>
              <w:bottom w:val="single" w:sz="2" w:space="0" w:color="auto"/>
              <w:right w:val="single" w:sz="2" w:space="0" w:color="auto"/>
            </w:tcBorders>
          </w:tcPr>
          <w:p w14:paraId="6BF034B7" w14:textId="77777777" w:rsidR="00EC45BE" w:rsidRPr="00711388" w:rsidRDefault="00EC45BE" w:rsidP="00EC45BE">
            <w:pPr>
              <w:pStyle w:val="NormalLeft"/>
              <w:rPr>
                <w:lang w:val="en-GB"/>
              </w:rPr>
            </w:pPr>
            <w:r w:rsidRPr="00711388">
              <w:rPr>
                <w:lang w:val="en-GB"/>
              </w:rPr>
              <w:t>C0010/R0050</w:t>
            </w:r>
          </w:p>
        </w:tc>
        <w:tc>
          <w:tcPr>
            <w:tcW w:w="1817" w:type="dxa"/>
            <w:tcBorders>
              <w:top w:val="single" w:sz="2" w:space="0" w:color="auto"/>
              <w:left w:val="single" w:sz="2" w:space="0" w:color="auto"/>
              <w:bottom w:val="single" w:sz="2" w:space="0" w:color="auto"/>
              <w:right w:val="single" w:sz="2" w:space="0" w:color="auto"/>
            </w:tcBorders>
          </w:tcPr>
          <w:p w14:paraId="792345AA" w14:textId="3B151E88" w:rsidR="00EC45BE" w:rsidRPr="00711388" w:rsidRDefault="00EC45BE" w:rsidP="00EC45BE">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Eligible own funds to meet Solvency Capital Requirement</w:t>
            </w:r>
          </w:p>
        </w:tc>
        <w:tc>
          <w:tcPr>
            <w:tcW w:w="5476" w:type="dxa"/>
            <w:tcBorders>
              <w:top w:val="single" w:sz="2" w:space="0" w:color="auto"/>
              <w:left w:val="single" w:sz="2" w:space="0" w:color="auto"/>
              <w:bottom w:val="single" w:sz="2" w:space="0" w:color="auto"/>
              <w:right w:val="single" w:sz="2" w:space="0" w:color="auto"/>
            </w:tcBorders>
          </w:tcPr>
          <w:p w14:paraId="59348E41" w14:textId="732699B1" w:rsidR="00EC45BE" w:rsidRPr="00711388" w:rsidRDefault="00EC45BE" w:rsidP="000311AA">
            <w:pPr>
              <w:pStyle w:val="NormalLeft"/>
              <w:rPr>
                <w:lang w:val="en-GB"/>
              </w:rPr>
            </w:pPr>
            <w:r w:rsidRPr="00711388">
              <w:rPr>
                <w:lang w:val="en-GB"/>
              </w:rPr>
              <w:t xml:space="preserve">Total amount of eligible own funds to meet SCR calculated considering technical provisions including the adjustments due to the </w:t>
            </w:r>
            <w:del w:id="2639" w:author="Author">
              <w:r w:rsidRPr="00711388" w:rsidDel="000311AA">
                <w:rPr>
                  <w:lang w:val="en-GB"/>
                </w:rPr>
                <w:delText>long-term guarantee</w:delText>
              </w:r>
            </w:del>
            <w:ins w:id="2640" w:author="Author">
              <w:r w:rsidR="000311AA" w:rsidRPr="00711388">
                <w:rPr>
                  <w:lang w:val="en-GB"/>
                </w:rPr>
                <w:t>LTG</w:t>
              </w:r>
            </w:ins>
            <w:r w:rsidRPr="00711388">
              <w:rPr>
                <w:lang w:val="en-GB"/>
              </w:rPr>
              <w:t xml:space="preserve"> measures and transitional measures.</w:t>
            </w:r>
          </w:p>
        </w:tc>
      </w:tr>
      <w:tr w:rsidR="00EC45BE" w:rsidRPr="00711388" w14:paraId="33CEB124" w14:textId="77777777" w:rsidTr="009F411E">
        <w:trPr>
          <w:ins w:id="2641" w:author="Author"/>
        </w:trPr>
        <w:tc>
          <w:tcPr>
            <w:tcW w:w="1635" w:type="dxa"/>
            <w:tcBorders>
              <w:top w:val="single" w:sz="2" w:space="0" w:color="auto"/>
              <w:left w:val="single" w:sz="2" w:space="0" w:color="auto"/>
              <w:bottom w:val="single" w:sz="2" w:space="0" w:color="auto"/>
              <w:right w:val="single" w:sz="2" w:space="0" w:color="auto"/>
            </w:tcBorders>
          </w:tcPr>
          <w:p w14:paraId="4EB26970" w14:textId="052F605F" w:rsidR="00EC45BE" w:rsidRPr="00711388" w:rsidRDefault="00EC45BE" w:rsidP="00EC45BE">
            <w:pPr>
              <w:pStyle w:val="NormalLeft"/>
              <w:rPr>
                <w:ins w:id="2642" w:author="Author"/>
                <w:lang w:val="en-GB"/>
              </w:rPr>
            </w:pPr>
            <w:ins w:id="2643" w:author="Author">
              <w:r w:rsidRPr="00711388">
                <w:rPr>
                  <w:lang w:val="en-GB"/>
                </w:rPr>
                <w:t>C0012/R0050</w:t>
              </w:r>
            </w:ins>
          </w:p>
        </w:tc>
        <w:tc>
          <w:tcPr>
            <w:tcW w:w="1817" w:type="dxa"/>
            <w:tcBorders>
              <w:top w:val="single" w:sz="2" w:space="0" w:color="auto"/>
              <w:left w:val="single" w:sz="2" w:space="0" w:color="auto"/>
              <w:bottom w:val="single" w:sz="2" w:space="0" w:color="auto"/>
              <w:right w:val="single" w:sz="2" w:space="0" w:color="auto"/>
            </w:tcBorders>
          </w:tcPr>
          <w:p w14:paraId="2D83CE32" w14:textId="4126C540" w:rsidR="00EC45BE" w:rsidRPr="00711388" w:rsidRDefault="00EC45BE" w:rsidP="00EC45BE">
            <w:pPr>
              <w:pStyle w:val="NormalLeft"/>
              <w:rPr>
                <w:ins w:id="2644" w:author="Author"/>
                <w:lang w:val="en-GB"/>
              </w:rPr>
            </w:pPr>
            <w:ins w:id="2645" w:author="Author">
              <w:r w:rsidRPr="00711388">
                <w:rPr>
                  <w:lang w:val="en-GB"/>
                </w:rPr>
                <w:t xml:space="preserve">Without phasing-in mechanism for extrapolation </w:t>
              </w:r>
            </w:ins>
            <w:r w:rsidR="00845F43" w:rsidRPr="00711388">
              <w:rPr>
                <w:lang w:val="en-GB"/>
              </w:rPr>
              <w:t>-</w:t>
            </w:r>
            <w:ins w:id="2646" w:author="Author">
              <w:r w:rsidRPr="00711388">
                <w:rPr>
                  <w:lang w:val="en-GB"/>
                </w:rPr>
                <w:t xml:space="preserve"> Eligible own funds to meet Solvency Capital Requirement</w:t>
              </w:r>
            </w:ins>
          </w:p>
        </w:tc>
        <w:tc>
          <w:tcPr>
            <w:tcW w:w="5476" w:type="dxa"/>
            <w:tcBorders>
              <w:top w:val="single" w:sz="2" w:space="0" w:color="auto"/>
              <w:left w:val="single" w:sz="2" w:space="0" w:color="auto"/>
              <w:bottom w:val="single" w:sz="2" w:space="0" w:color="auto"/>
              <w:right w:val="single" w:sz="2" w:space="0" w:color="auto"/>
            </w:tcBorders>
          </w:tcPr>
          <w:p w14:paraId="206B045E" w14:textId="74537D5E" w:rsidR="00EC45BE" w:rsidRPr="00711388" w:rsidRDefault="00EC45BE" w:rsidP="00EC45BE">
            <w:pPr>
              <w:pStyle w:val="NormalLeft"/>
              <w:rPr>
                <w:ins w:id="2647" w:author="Author"/>
                <w:lang w:val="en-GB"/>
              </w:rPr>
            </w:pPr>
            <w:ins w:id="2648" w:author="Author">
              <w:r w:rsidRPr="00711388">
                <w:rPr>
                  <w:lang w:val="en-GB"/>
                </w:rPr>
                <w:t>Total amount of eligible own funds to meet SCR calculated considering technical provisions with adjustments for LTG and transitional measures as described in C0012/R0010.</w:t>
              </w:r>
            </w:ins>
          </w:p>
          <w:p w14:paraId="348A2C35" w14:textId="03DF8F31" w:rsidR="00EC45BE" w:rsidRPr="00711388" w:rsidRDefault="00EC45BE" w:rsidP="00EC45BE">
            <w:pPr>
              <w:pStyle w:val="NormalLeft"/>
              <w:rPr>
                <w:ins w:id="2649" w:author="Author"/>
                <w:lang w:val="en-GB"/>
              </w:rPr>
            </w:pPr>
            <w:ins w:id="2650" w:author="Author">
              <w:r w:rsidRPr="00711388">
                <w:rPr>
                  <w:lang w:val="en-GB"/>
                </w:rPr>
                <w:t>If the phasing-in mechanism for extrapolation is not applicable report the same amount as in C0010.</w:t>
              </w:r>
              <w:del w:id="2651" w:author="Author">
                <w:r w:rsidRPr="00711388" w:rsidDel="003323F0">
                  <w:rPr>
                    <w:lang w:val="en-GB"/>
                  </w:rPr>
                  <w:delText xml:space="preserve">  </w:delText>
                </w:r>
              </w:del>
              <w:r w:rsidR="003323F0">
                <w:rPr>
                  <w:lang w:val="en-GB"/>
                </w:rPr>
                <w:t xml:space="preserve"> </w:t>
              </w:r>
            </w:ins>
          </w:p>
        </w:tc>
      </w:tr>
      <w:tr w:rsidR="00EC45BE" w:rsidRPr="00711388" w14:paraId="553AB1A0" w14:textId="77777777" w:rsidTr="009F411E">
        <w:trPr>
          <w:ins w:id="2652" w:author="Author"/>
        </w:trPr>
        <w:tc>
          <w:tcPr>
            <w:tcW w:w="1635" w:type="dxa"/>
            <w:tcBorders>
              <w:top w:val="single" w:sz="2" w:space="0" w:color="auto"/>
              <w:left w:val="single" w:sz="2" w:space="0" w:color="auto"/>
              <w:bottom w:val="single" w:sz="2" w:space="0" w:color="auto"/>
              <w:right w:val="single" w:sz="2" w:space="0" w:color="auto"/>
            </w:tcBorders>
          </w:tcPr>
          <w:p w14:paraId="1C30E57E" w14:textId="6292B38F" w:rsidR="00EC45BE" w:rsidRPr="00711388" w:rsidRDefault="00EC45BE" w:rsidP="00EC45BE">
            <w:pPr>
              <w:pStyle w:val="NormalLeft"/>
              <w:rPr>
                <w:ins w:id="2653" w:author="Author"/>
                <w:lang w:val="en-GB"/>
              </w:rPr>
            </w:pPr>
            <w:ins w:id="2654" w:author="Author">
              <w:r w:rsidRPr="00711388">
                <w:rPr>
                  <w:lang w:val="en-GB"/>
                </w:rPr>
                <w:t>C0014/R0050</w:t>
              </w:r>
            </w:ins>
          </w:p>
        </w:tc>
        <w:tc>
          <w:tcPr>
            <w:tcW w:w="1817" w:type="dxa"/>
            <w:tcBorders>
              <w:top w:val="single" w:sz="2" w:space="0" w:color="auto"/>
              <w:left w:val="single" w:sz="2" w:space="0" w:color="auto"/>
              <w:bottom w:val="single" w:sz="2" w:space="0" w:color="auto"/>
              <w:right w:val="single" w:sz="2" w:space="0" w:color="auto"/>
            </w:tcBorders>
          </w:tcPr>
          <w:p w14:paraId="1AE0C8A6" w14:textId="073B50EA" w:rsidR="00EC45BE" w:rsidRPr="00711388" w:rsidRDefault="00EC45BE" w:rsidP="00EC45BE">
            <w:pPr>
              <w:pStyle w:val="NormalLeft"/>
              <w:rPr>
                <w:ins w:id="2655" w:author="Author"/>
                <w:lang w:val="en-GB"/>
              </w:rPr>
            </w:pPr>
            <w:ins w:id="2656" w:author="Author">
              <w:r w:rsidRPr="00711388">
                <w:rPr>
                  <w:lang w:val="en-GB"/>
                </w:rPr>
                <w:t xml:space="preserve">Impact of phasing-in mechanism for extrapolation </w:t>
              </w:r>
            </w:ins>
            <w:r w:rsidR="00845F43" w:rsidRPr="00711388">
              <w:rPr>
                <w:lang w:val="en-GB"/>
              </w:rPr>
              <w:t>-</w:t>
            </w:r>
            <w:ins w:id="2657" w:author="Author">
              <w:r w:rsidRPr="00711388">
                <w:rPr>
                  <w:lang w:val="en-GB"/>
                </w:rPr>
                <w:t xml:space="preserve"> Eligible own funds to meet Solvency Capital Requirement</w:t>
              </w:r>
            </w:ins>
          </w:p>
        </w:tc>
        <w:tc>
          <w:tcPr>
            <w:tcW w:w="5476" w:type="dxa"/>
            <w:tcBorders>
              <w:top w:val="single" w:sz="2" w:space="0" w:color="auto"/>
              <w:left w:val="single" w:sz="2" w:space="0" w:color="auto"/>
              <w:bottom w:val="single" w:sz="2" w:space="0" w:color="auto"/>
              <w:right w:val="single" w:sz="2" w:space="0" w:color="auto"/>
            </w:tcBorders>
          </w:tcPr>
          <w:p w14:paraId="4FAEF3D6" w14:textId="3A0339D5" w:rsidR="00EC45BE" w:rsidRPr="00711388" w:rsidRDefault="00EC45BE" w:rsidP="00EC45BE">
            <w:pPr>
              <w:pStyle w:val="NormalLeft"/>
              <w:rPr>
                <w:ins w:id="2658" w:author="Author"/>
                <w:lang w:val="en-GB"/>
              </w:rPr>
            </w:pPr>
            <w:ins w:id="2659" w:author="Author">
              <w:r w:rsidRPr="00711388">
                <w:rPr>
                  <w:lang w:val="en-GB"/>
                </w:rPr>
                <w:t>Amount of the adjustment to the position of eligible own funds to meet SCR due to the application of the phasing-in mechanism for extrapolation.</w:t>
              </w:r>
            </w:ins>
          </w:p>
          <w:p w14:paraId="3C7E52C9" w14:textId="2A3D4AEB" w:rsidR="00EC45BE" w:rsidRPr="00711388" w:rsidRDefault="00EC45BE" w:rsidP="00EC45BE">
            <w:pPr>
              <w:pStyle w:val="NormalLeft"/>
              <w:rPr>
                <w:ins w:id="2660" w:author="Author"/>
                <w:lang w:val="en-GB"/>
              </w:rPr>
            </w:pPr>
            <w:ins w:id="2661" w:author="Author">
              <w:r w:rsidRPr="00711388">
                <w:rPr>
                  <w:lang w:val="en-GB"/>
                </w:rPr>
                <w:t>T</w:t>
              </w:r>
              <w:r w:rsidRPr="00E50019">
                <w:rPr>
                  <w:lang w:val="en-GB"/>
                  <w:rPrChange w:id="2662" w:author="Author">
                    <w:rPr/>
                  </w:rPrChange>
                </w:rPr>
                <w:t>he calculation of this amount shall be performed in accordance with the instructions set out in C0014/R0010.</w:t>
              </w:r>
              <w:r w:rsidRPr="00711388">
                <w:rPr>
                  <w:lang w:val="en-GB"/>
                </w:rPr>
                <w:t xml:space="preserve"> </w:t>
              </w:r>
            </w:ins>
          </w:p>
        </w:tc>
      </w:tr>
      <w:tr w:rsidR="00EC45BE" w:rsidRPr="00711388" w14:paraId="3CA1C3F9" w14:textId="77777777" w:rsidTr="009F411E">
        <w:tc>
          <w:tcPr>
            <w:tcW w:w="1635" w:type="dxa"/>
            <w:tcBorders>
              <w:top w:val="single" w:sz="2" w:space="0" w:color="auto"/>
              <w:left w:val="single" w:sz="2" w:space="0" w:color="auto"/>
              <w:bottom w:val="single" w:sz="2" w:space="0" w:color="auto"/>
              <w:right w:val="single" w:sz="2" w:space="0" w:color="auto"/>
            </w:tcBorders>
          </w:tcPr>
          <w:p w14:paraId="1A545916" w14:textId="77777777" w:rsidR="00EC45BE" w:rsidRPr="00711388" w:rsidRDefault="00EC45BE" w:rsidP="00EC45BE">
            <w:pPr>
              <w:pStyle w:val="NormalLeft"/>
              <w:rPr>
                <w:lang w:val="en-GB"/>
              </w:rPr>
            </w:pPr>
            <w:r w:rsidRPr="00711388">
              <w:rPr>
                <w:lang w:val="en-GB"/>
              </w:rPr>
              <w:t>C0020/R0050</w:t>
            </w:r>
          </w:p>
        </w:tc>
        <w:tc>
          <w:tcPr>
            <w:tcW w:w="1817" w:type="dxa"/>
            <w:tcBorders>
              <w:top w:val="single" w:sz="2" w:space="0" w:color="auto"/>
              <w:left w:val="single" w:sz="2" w:space="0" w:color="auto"/>
              <w:bottom w:val="single" w:sz="2" w:space="0" w:color="auto"/>
              <w:right w:val="single" w:sz="2" w:space="0" w:color="auto"/>
            </w:tcBorders>
          </w:tcPr>
          <w:p w14:paraId="30EA5538" w14:textId="38508072" w:rsidR="00EC45BE" w:rsidRPr="00711388" w:rsidRDefault="00EC45BE" w:rsidP="00EC45BE">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Eligible own funds to meet Solvency </w:t>
            </w:r>
            <w:r w:rsidRPr="00711388">
              <w:rPr>
                <w:lang w:val="en-GB"/>
              </w:rPr>
              <w:lastRenderedPageBreak/>
              <w:t>Capital Requirement</w:t>
            </w:r>
          </w:p>
        </w:tc>
        <w:tc>
          <w:tcPr>
            <w:tcW w:w="5476" w:type="dxa"/>
            <w:tcBorders>
              <w:top w:val="single" w:sz="2" w:space="0" w:color="auto"/>
              <w:left w:val="single" w:sz="2" w:space="0" w:color="auto"/>
              <w:bottom w:val="single" w:sz="2" w:space="0" w:color="auto"/>
              <w:right w:val="single" w:sz="2" w:space="0" w:color="auto"/>
            </w:tcBorders>
          </w:tcPr>
          <w:p w14:paraId="28D40FF9" w14:textId="6B38CD31" w:rsidR="00EC45BE" w:rsidRPr="00711388" w:rsidRDefault="00EC45BE" w:rsidP="00EC45BE">
            <w:pPr>
              <w:pStyle w:val="NormalLeft"/>
              <w:rPr>
                <w:lang w:val="en-GB"/>
              </w:rPr>
            </w:pPr>
            <w:r w:rsidRPr="00711388">
              <w:rPr>
                <w:lang w:val="en-GB"/>
              </w:rPr>
              <w:lastRenderedPageBreak/>
              <w:t xml:space="preserve">Total amount of eligible own funds to meet SCR calculated considering technical provisions </w:t>
            </w:r>
            <w:ins w:id="2663" w:author="Author">
              <w:r w:rsidRPr="00711388">
                <w:rPr>
                  <w:lang w:val="en-GB"/>
                </w:rPr>
                <w:t>with adjustments for LTG and transitional measures as described in C0020/R0010.</w:t>
              </w:r>
            </w:ins>
            <w:del w:id="2664" w:author="Author">
              <w:r w:rsidR="005B4326" w:rsidRPr="00711388" w:rsidDel="005B4326">
                <w:rPr>
                  <w:lang w:val="en-GB"/>
                </w:rPr>
                <w:delText>w</w:delText>
              </w:r>
              <w:r w:rsidRPr="00711388" w:rsidDel="004E1E9F">
                <w:rPr>
                  <w:lang w:val="en-GB"/>
                </w:rPr>
                <w:delText>ithout the adjustment due to the transitional deduction to technical provisions, but keeping the adjustments due to the volatility adjustment and the matching adjustment</w:delText>
              </w:r>
              <w:r w:rsidRPr="00711388" w:rsidDel="00F74A2E">
                <w:rPr>
                  <w:lang w:val="en-GB"/>
                </w:rPr>
                <w:delText>.</w:delText>
              </w:r>
            </w:del>
          </w:p>
          <w:p w14:paraId="6A7599FF" w14:textId="3284F609" w:rsidR="00EC45BE" w:rsidRPr="00711388" w:rsidRDefault="00EC45BE" w:rsidP="00EC45BE">
            <w:pPr>
              <w:pStyle w:val="NormalLeft"/>
              <w:rPr>
                <w:lang w:val="en-GB"/>
              </w:rPr>
            </w:pPr>
            <w:r w:rsidRPr="00711388">
              <w:rPr>
                <w:lang w:val="en-GB"/>
              </w:rPr>
              <w:lastRenderedPageBreak/>
              <w:t xml:space="preserve">If </w:t>
            </w:r>
            <w:ins w:id="2665" w:author="Author">
              <w:r w:rsidRPr="00711388">
                <w:rPr>
                  <w:lang w:val="en-GB"/>
                </w:rPr>
                <w:t xml:space="preserve">the </w:t>
              </w:r>
            </w:ins>
            <w:r w:rsidRPr="00711388">
              <w:rPr>
                <w:lang w:val="en-GB"/>
              </w:rPr>
              <w:t>transitional deduction to technical provisions is not applicable report the same amount as in C001</w:t>
            </w:r>
            <w:ins w:id="2666" w:author="Author">
              <w:r w:rsidR="00B96DE7" w:rsidRPr="00711388">
                <w:rPr>
                  <w:lang w:val="en-GB"/>
                </w:rPr>
                <w:t>2</w:t>
              </w:r>
            </w:ins>
            <w:del w:id="2667" w:author="Author">
              <w:r w:rsidRPr="00711388" w:rsidDel="00B96DE7">
                <w:rPr>
                  <w:lang w:val="en-GB"/>
                </w:rPr>
                <w:delText>0</w:delText>
              </w:r>
            </w:del>
            <w:r w:rsidRPr="00711388">
              <w:rPr>
                <w:lang w:val="en-GB"/>
              </w:rPr>
              <w:t>.</w:t>
            </w:r>
            <w:del w:id="2668" w:author="Author">
              <w:r w:rsidRPr="00711388" w:rsidDel="003323F0">
                <w:rPr>
                  <w:lang w:val="en-GB"/>
                </w:rPr>
                <w:delText xml:space="preserve">  </w:delText>
              </w:r>
            </w:del>
            <w:ins w:id="2669" w:author="Author">
              <w:r w:rsidR="003323F0">
                <w:rPr>
                  <w:lang w:val="en-GB"/>
                </w:rPr>
                <w:t xml:space="preserve"> </w:t>
              </w:r>
            </w:ins>
          </w:p>
        </w:tc>
      </w:tr>
      <w:tr w:rsidR="00EC45BE" w:rsidRPr="00711388" w14:paraId="420AFDBE" w14:textId="77777777" w:rsidTr="009F411E">
        <w:tc>
          <w:tcPr>
            <w:tcW w:w="1635" w:type="dxa"/>
            <w:tcBorders>
              <w:top w:val="single" w:sz="2" w:space="0" w:color="auto"/>
              <w:left w:val="single" w:sz="2" w:space="0" w:color="auto"/>
              <w:bottom w:val="single" w:sz="2" w:space="0" w:color="auto"/>
              <w:right w:val="single" w:sz="2" w:space="0" w:color="auto"/>
            </w:tcBorders>
          </w:tcPr>
          <w:p w14:paraId="24E7F65C" w14:textId="77777777" w:rsidR="00EC45BE" w:rsidRPr="00711388" w:rsidRDefault="00EC45BE" w:rsidP="00EC45BE">
            <w:pPr>
              <w:pStyle w:val="NormalLeft"/>
              <w:rPr>
                <w:lang w:val="en-GB"/>
              </w:rPr>
            </w:pPr>
            <w:r w:rsidRPr="00711388">
              <w:rPr>
                <w:lang w:val="en-GB"/>
              </w:rPr>
              <w:lastRenderedPageBreak/>
              <w:t>C0030/R0050</w:t>
            </w:r>
          </w:p>
        </w:tc>
        <w:tc>
          <w:tcPr>
            <w:tcW w:w="1817" w:type="dxa"/>
            <w:tcBorders>
              <w:top w:val="single" w:sz="2" w:space="0" w:color="auto"/>
              <w:left w:val="single" w:sz="2" w:space="0" w:color="auto"/>
              <w:bottom w:val="single" w:sz="2" w:space="0" w:color="auto"/>
              <w:right w:val="single" w:sz="2" w:space="0" w:color="auto"/>
            </w:tcBorders>
          </w:tcPr>
          <w:p w14:paraId="71E2E529" w14:textId="0C589FF6" w:rsidR="00EC45BE" w:rsidRPr="00711388" w:rsidRDefault="00EC45BE" w:rsidP="00EC45BE">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Eligible own funds to meet Solvency Capital Requirement</w:t>
            </w:r>
          </w:p>
        </w:tc>
        <w:tc>
          <w:tcPr>
            <w:tcW w:w="5476" w:type="dxa"/>
            <w:tcBorders>
              <w:top w:val="single" w:sz="2" w:space="0" w:color="auto"/>
              <w:left w:val="single" w:sz="2" w:space="0" w:color="auto"/>
              <w:bottom w:val="single" w:sz="2" w:space="0" w:color="auto"/>
              <w:right w:val="single" w:sz="2" w:space="0" w:color="auto"/>
            </w:tcBorders>
          </w:tcPr>
          <w:p w14:paraId="287E4983" w14:textId="2FE60B70" w:rsidR="00EC45BE" w:rsidRPr="00711388" w:rsidRDefault="00EC45BE" w:rsidP="00EC45BE">
            <w:pPr>
              <w:pStyle w:val="NormalLeft"/>
              <w:rPr>
                <w:lang w:val="en-GB"/>
              </w:rPr>
            </w:pPr>
            <w:r w:rsidRPr="00711388">
              <w:rPr>
                <w:lang w:val="en-GB"/>
              </w:rPr>
              <w:t xml:space="preserve">Amount of the adjustment to the </w:t>
            </w:r>
            <w:ins w:id="2670" w:author="Author">
              <w:r w:rsidRPr="00711388">
                <w:rPr>
                  <w:lang w:val="en-GB"/>
                </w:rPr>
                <w:t xml:space="preserve">position of </w:t>
              </w:r>
            </w:ins>
            <w:r w:rsidRPr="00711388">
              <w:rPr>
                <w:lang w:val="en-GB"/>
              </w:rPr>
              <w:t>eligible own funds to meet SCR due to the application of the transitional deduction to technical provisions.</w:t>
            </w:r>
          </w:p>
          <w:p w14:paraId="0FD6E48F" w14:textId="67B21DA5" w:rsidR="00EC45BE" w:rsidRPr="00711388" w:rsidRDefault="00EC45BE" w:rsidP="00EC45BE">
            <w:pPr>
              <w:pStyle w:val="NormalLeft"/>
              <w:rPr>
                <w:lang w:val="en-GB"/>
              </w:rPr>
            </w:pPr>
            <w:ins w:id="2671" w:author="Author">
              <w:r w:rsidRPr="00711388">
                <w:rPr>
                  <w:lang w:val="en-GB"/>
                </w:rPr>
                <w:t>T</w:t>
              </w:r>
              <w:r w:rsidRPr="00E50019">
                <w:rPr>
                  <w:lang w:val="en-GB"/>
                  <w:rPrChange w:id="2672" w:author="Author">
                    <w:rPr/>
                  </w:rPrChange>
                </w:rPr>
                <w:t>he calculation of this amount shall be performed in accordance with the instructions set out in C0030/R0010.</w:t>
              </w:r>
            </w:ins>
            <w:del w:id="2673" w:author="Author">
              <w:r w:rsidRPr="00711388" w:rsidDel="00067FD0">
                <w:rPr>
                  <w:lang w:val="en-GB"/>
                </w:rPr>
                <w:delText>It shall be the difference between the eligible own funds to meet SCR calculated considering the technical provisions without</w:delText>
              </w:r>
              <w:r w:rsidRPr="00711388" w:rsidDel="003323F0">
                <w:rPr>
                  <w:lang w:val="en-GB"/>
                </w:rPr>
                <w:delText xml:space="preserve"> </w:delText>
              </w:r>
            </w:del>
            <w:ins w:id="2674" w:author="Author">
              <w:del w:id="2675" w:author="Author">
                <w:r w:rsidRPr="00711388" w:rsidDel="003323F0">
                  <w:rPr>
                    <w:lang w:val="en-GB"/>
                  </w:rPr>
                  <w:delText xml:space="preserve"> </w:delText>
                </w:r>
              </w:del>
              <w:r w:rsidR="003323F0">
                <w:rPr>
                  <w:lang w:val="en-GB"/>
                </w:rPr>
                <w:t xml:space="preserve"> </w:t>
              </w:r>
            </w:ins>
            <w:del w:id="2676" w:author="Author">
              <w:r w:rsidRPr="00711388" w:rsidDel="00067FD0">
                <w:rPr>
                  <w:lang w:val="en-GB"/>
                </w:rPr>
                <w:delText>transitional deduction to technical provisions and the eligible own funds to meet SCR calculated with the technical provisions with LTG and transitional measures.</w:delText>
              </w:r>
              <w:r w:rsidRPr="00711388" w:rsidDel="003323F0">
                <w:rPr>
                  <w:lang w:val="en-GB"/>
                </w:rPr>
                <w:delText xml:space="preserve">  </w:delText>
              </w:r>
            </w:del>
            <w:ins w:id="2677" w:author="Author">
              <w:r w:rsidR="003323F0">
                <w:rPr>
                  <w:lang w:val="en-GB"/>
                </w:rPr>
                <w:t xml:space="preserve"> </w:t>
              </w:r>
              <w:del w:id="2678" w:author="Author">
                <w:r w:rsidRPr="00711388" w:rsidDel="00067FD0">
                  <w:rPr>
                    <w:lang w:val="en-GB"/>
                  </w:rPr>
                  <w:delText xml:space="preserve"> </w:delText>
                </w:r>
              </w:del>
            </w:ins>
          </w:p>
        </w:tc>
      </w:tr>
      <w:tr w:rsidR="00EC45BE" w:rsidRPr="00711388" w14:paraId="6F2A3988" w14:textId="77777777" w:rsidTr="009F411E">
        <w:tc>
          <w:tcPr>
            <w:tcW w:w="1635" w:type="dxa"/>
            <w:tcBorders>
              <w:top w:val="single" w:sz="2" w:space="0" w:color="auto"/>
              <w:left w:val="single" w:sz="2" w:space="0" w:color="auto"/>
              <w:bottom w:val="single" w:sz="2" w:space="0" w:color="auto"/>
              <w:right w:val="single" w:sz="2" w:space="0" w:color="auto"/>
            </w:tcBorders>
          </w:tcPr>
          <w:p w14:paraId="3AB539EA" w14:textId="77777777" w:rsidR="00EC45BE" w:rsidRPr="00711388" w:rsidRDefault="00EC45BE" w:rsidP="00EC45BE">
            <w:pPr>
              <w:pStyle w:val="NormalLeft"/>
              <w:rPr>
                <w:lang w:val="en-GB"/>
              </w:rPr>
            </w:pPr>
            <w:r w:rsidRPr="00711388">
              <w:rPr>
                <w:lang w:val="en-GB"/>
              </w:rPr>
              <w:t>C0040/R0050</w:t>
            </w:r>
          </w:p>
        </w:tc>
        <w:tc>
          <w:tcPr>
            <w:tcW w:w="1817" w:type="dxa"/>
            <w:tcBorders>
              <w:top w:val="single" w:sz="2" w:space="0" w:color="auto"/>
              <w:left w:val="single" w:sz="2" w:space="0" w:color="auto"/>
              <w:bottom w:val="single" w:sz="2" w:space="0" w:color="auto"/>
              <w:right w:val="single" w:sz="2" w:space="0" w:color="auto"/>
            </w:tcBorders>
          </w:tcPr>
          <w:p w14:paraId="557BA252" w14:textId="17D6D386" w:rsidR="00EC45BE" w:rsidRPr="00711388" w:rsidRDefault="00EC45BE" w:rsidP="00EC45BE">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Eligible own funds to meet Solvency Capital Requirement</w:t>
            </w:r>
          </w:p>
        </w:tc>
        <w:tc>
          <w:tcPr>
            <w:tcW w:w="5476" w:type="dxa"/>
            <w:tcBorders>
              <w:top w:val="single" w:sz="2" w:space="0" w:color="auto"/>
              <w:left w:val="single" w:sz="2" w:space="0" w:color="auto"/>
              <w:bottom w:val="single" w:sz="2" w:space="0" w:color="auto"/>
              <w:right w:val="single" w:sz="2" w:space="0" w:color="auto"/>
            </w:tcBorders>
          </w:tcPr>
          <w:p w14:paraId="030EF53D" w14:textId="2BA0DD19" w:rsidR="00EC45BE" w:rsidRPr="00711388" w:rsidRDefault="00EC45BE" w:rsidP="00EC45BE">
            <w:pPr>
              <w:pStyle w:val="NormalLeft"/>
              <w:rPr>
                <w:lang w:val="en-GB"/>
              </w:rPr>
            </w:pPr>
            <w:r w:rsidRPr="00711388">
              <w:rPr>
                <w:lang w:val="en-GB"/>
              </w:rPr>
              <w:t xml:space="preserve">Total amount of eligible own funds to meet SCR calculated considering technical provisions </w:t>
            </w:r>
            <w:ins w:id="2679" w:author="Author">
              <w:r w:rsidRPr="00711388">
                <w:rPr>
                  <w:lang w:val="en-GB"/>
                </w:rPr>
                <w:t>with adjustments for LTG and transitional measures as described in C0040/R0010.</w:t>
              </w:r>
            </w:ins>
            <w:del w:id="2680" w:author="Author">
              <w:r w:rsidRPr="00711388" w:rsidDel="004E1E9F">
                <w:rPr>
                  <w:lang w:val="en-GB"/>
                </w:rPr>
                <w:delText>without the adjustment due to the transitional adjustment to the relevant risk-free interest rate term structure, but as applicable</w:delText>
              </w:r>
            </w:del>
            <w:ins w:id="2681" w:author="Author">
              <w:del w:id="2682" w:author="Author">
                <w:r w:rsidRPr="00711388" w:rsidDel="004E1E9F">
                  <w:rPr>
                    <w:lang w:val="en-GB"/>
                  </w:rPr>
                  <w:delText xml:space="preserve"> </w:delText>
                </w:r>
              </w:del>
            </w:ins>
            <w:del w:id="2683" w:author="Author">
              <w:r w:rsidRPr="00711388" w:rsidDel="004E1E9F">
                <w:rPr>
                  <w:lang w:val="en-GB"/>
                </w:rPr>
                <w:delText>keeping the adjustments due to the volatility adjustment and the matching adjustment</w:delText>
              </w:r>
              <w:r w:rsidRPr="00711388" w:rsidDel="00F74A2E">
                <w:rPr>
                  <w:lang w:val="en-GB"/>
                </w:rPr>
                <w:delText>.</w:delText>
              </w:r>
            </w:del>
          </w:p>
          <w:p w14:paraId="6FE2E9A4" w14:textId="372834AF" w:rsidR="00EC45BE" w:rsidRPr="00711388" w:rsidRDefault="00EC45BE" w:rsidP="00EC45BE">
            <w:pPr>
              <w:pStyle w:val="NormalLeft"/>
              <w:rPr>
                <w:lang w:val="en-GB"/>
              </w:rPr>
            </w:pPr>
            <w:r w:rsidRPr="00711388">
              <w:rPr>
                <w:lang w:val="en-GB"/>
              </w:rPr>
              <w:t>If t</w:t>
            </w:r>
            <w:ins w:id="2684" w:author="Author">
              <w:r w:rsidRPr="00711388">
                <w:rPr>
                  <w:lang w:val="en-GB"/>
                </w:rPr>
                <w:t>he t</w:t>
              </w:r>
            </w:ins>
            <w:r w:rsidRPr="00711388">
              <w:rPr>
                <w:lang w:val="en-GB"/>
              </w:rPr>
              <w:t>ransitional adjustment to the relevant risk-free interest rate term structure is not applicable report the same amount as in C0020.</w:t>
            </w:r>
            <w:del w:id="2685" w:author="Author">
              <w:r w:rsidRPr="00711388" w:rsidDel="003323F0">
                <w:rPr>
                  <w:lang w:val="en-GB"/>
                </w:rPr>
                <w:delText xml:space="preserve">  </w:delText>
              </w:r>
            </w:del>
            <w:ins w:id="2686" w:author="Author">
              <w:r w:rsidR="003323F0">
                <w:rPr>
                  <w:lang w:val="en-GB"/>
                </w:rPr>
                <w:t xml:space="preserve"> </w:t>
              </w:r>
            </w:ins>
          </w:p>
        </w:tc>
      </w:tr>
      <w:tr w:rsidR="00EC45BE" w:rsidRPr="00711388" w14:paraId="734299B5" w14:textId="77777777" w:rsidTr="009F411E">
        <w:tc>
          <w:tcPr>
            <w:tcW w:w="1635" w:type="dxa"/>
            <w:tcBorders>
              <w:top w:val="single" w:sz="2" w:space="0" w:color="auto"/>
              <w:left w:val="single" w:sz="2" w:space="0" w:color="auto"/>
              <w:bottom w:val="single" w:sz="2" w:space="0" w:color="auto"/>
              <w:right w:val="single" w:sz="2" w:space="0" w:color="auto"/>
            </w:tcBorders>
          </w:tcPr>
          <w:p w14:paraId="41EDF80A" w14:textId="77777777" w:rsidR="00EC45BE" w:rsidRPr="00711388" w:rsidRDefault="00EC45BE" w:rsidP="00EC45BE">
            <w:pPr>
              <w:pStyle w:val="NormalLeft"/>
              <w:rPr>
                <w:lang w:val="en-GB"/>
              </w:rPr>
            </w:pPr>
            <w:r w:rsidRPr="00711388">
              <w:rPr>
                <w:lang w:val="en-GB"/>
              </w:rPr>
              <w:t>C0050/R0050</w:t>
            </w:r>
          </w:p>
        </w:tc>
        <w:tc>
          <w:tcPr>
            <w:tcW w:w="1817" w:type="dxa"/>
            <w:tcBorders>
              <w:top w:val="single" w:sz="2" w:space="0" w:color="auto"/>
              <w:left w:val="single" w:sz="2" w:space="0" w:color="auto"/>
              <w:bottom w:val="single" w:sz="2" w:space="0" w:color="auto"/>
              <w:right w:val="single" w:sz="2" w:space="0" w:color="auto"/>
            </w:tcBorders>
          </w:tcPr>
          <w:p w14:paraId="6151652F" w14:textId="12016480" w:rsidR="00EC45BE" w:rsidRPr="00711388" w:rsidRDefault="00EC45BE" w:rsidP="00EC45BE">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Eligible own funds to meet Solvency Capital Requirement</w:t>
            </w:r>
          </w:p>
        </w:tc>
        <w:tc>
          <w:tcPr>
            <w:tcW w:w="5476" w:type="dxa"/>
            <w:tcBorders>
              <w:top w:val="single" w:sz="2" w:space="0" w:color="auto"/>
              <w:left w:val="single" w:sz="2" w:space="0" w:color="auto"/>
              <w:bottom w:val="single" w:sz="2" w:space="0" w:color="auto"/>
              <w:right w:val="single" w:sz="2" w:space="0" w:color="auto"/>
            </w:tcBorders>
          </w:tcPr>
          <w:p w14:paraId="0AA395D8" w14:textId="081EFF67" w:rsidR="00EC45BE" w:rsidRPr="00711388" w:rsidRDefault="00EC45BE" w:rsidP="00EC45BE">
            <w:pPr>
              <w:pStyle w:val="NormalLeft"/>
              <w:rPr>
                <w:lang w:val="en-GB"/>
              </w:rPr>
            </w:pPr>
            <w:r w:rsidRPr="00711388">
              <w:rPr>
                <w:lang w:val="en-GB"/>
              </w:rPr>
              <w:t xml:space="preserve">Amount of the adjustment to the </w:t>
            </w:r>
            <w:ins w:id="2687" w:author="Author">
              <w:r w:rsidRPr="00711388">
                <w:rPr>
                  <w:lang w:val="en-GB"/>
                </w:rPr>
                <w:t xml:space="preserve">position of </w:t>
              </w:r>
            </w:ins>
            <w:r w:rsidRPr="00711388">
              <w:rPr>
                <w:lang w:val="en-GB"/>
              </w:rPr>
              <w:t>eligible own funds to meet SCR due to the application of the transitional adjustment to the relevant risk-free interest rate term structure.</w:t>
            </w:r>
          </w:p>
          <w:p w14:paraId="40B823CF" w14:textId="1C79ED13" w:rsidR="00EC45BE" w:rsidRPr="00711388" w:rsidRDefault="00EC45BE" w:rsidP="00EC45BE">
            <w:pPr>
              <w:pStyle w:val="NormalLeft"/>
              <w:rPr>
                <w:lang w:val="en-GB"/>
              </w:rPr>
            </w:pPr>
            <w:ins w:id="2688" w:author="Author">
              <w:r w:rsidRPr="00711388">
                <w:rPr>
                  <w:lang w:val="en-GB"/>
                </w:rPr>
                <w:t>T</w:t>
              </w:r>
              <w:r w:rsidRPr="00E50019">
                <w:rPr>
                  <w:lang w:val="en-GB"/>
                  <w:rPrChange w:id="2689" w:author="Author">
                    <w:rPr/>
                  </w:rPrChange>
                </w:rPr>
                <w:t>he calculation of this amount shall be performed in accordance with the instructions set out in C0050/R0010.</w:t>
              </w:r>
            </w:ins>
            <w:del w:id="2690" w:author="Author">
              <w:r w:rsidRPr="00711388" w:rsidDel="00067FD0">
                <w:rPr>
                  <w:lang w:val="en-GB"/>
                </w:rPr>
                <w:delText>It shall be the difference between the eligible own funds to meet SCR calculated considering the technical provisions without transitional adjustment to the relevant risk-free interest rate term structure and the eligible own funds to meet SCR calculated with the technical provisions reported under C0020.</w:delText>
              </w:r>
              <w:r w:rsidRPr="00711388" w:rsidDel="003323F0">
                <w:rPr>
                  <w:lang w:val="en-GB"/>
                </w:rPr>
                <w:delText xml:space="preserve">  </w:delText>
              </w:r>
            </w:del>
            <w:ins w:id="2691" w:author="Author">
              <w:r w:rsidR="003323F0">
                <w:rPr>
                  <w:lang w:val="en-GB"/>
                </w:rPr>
                <w:t xml:space="preserve"> </w:t>
              </w:r>
            </w:ins>
          </w:p>
        </w:tc>
      </w:tr>
      <w:tr w:rsidR="00EC45BE" w:rsidRPr="00711388" w14:paraId="45008355" w14:textId="77777777" w:rsidTr="009F411E">
        <w:trPr>
          <w:ins w:id="2692" w:author="Author"/>
        </w:trPr>
        <w:tc>
          <w:tcPr>
            <w:tcW w:w="1635" w:type="dxa"/>
            <w:tcBorders>
              <w:top w:val="single" w:sz="2" w:space="0" w:color="auto"/>
              <w:left w:val="single" w:sz="2" w:space="0" w:color="auto"/>
              <w:bottom w:val="single" w:sz="2" w:space="0" w:color="auto"/>
              <w:right w:val="single" w:sz="2" w:space="0" w:color="auto"/>
            </w:tcBorders>
          </w:tcPr>
          <w:p w14:paraId="61C08DAB" w14:textId="10598A47" w:rsidR="00EC45BE" w:rsidRPr="00711388" w:rsidRDefault="00EC45BE" w:rsidP="00EC45BE">
            <w:pPr>
              <w:pStyle w:val="NormalLeft"/>
              <w:rPr>
                <w:ins w:id="2693" w:author="Author"/>
                <w:lang w:val="en-GB"/>
              </w:rPr>
            </w:pPr>
            <w:ins w:id="2694" w:author="Author">
              <w:r w:rsidRPr="00711388">
                <w:rPr>
                  <w:lang w:val="en-GB"/>
                </w:rPr>
                <w:t>C0054/R0050</w:t>
              </w:r>
            </w:ins>
          </w:p>
        </w:tc>
        <w:tc>
          <w:tcPr>
            <w:tcW w:w="1817" w:type="dxa"/>
            <w:tcBorders>
              <w:top w:val="single" w:sz="2" w:space="0" w:color="auto"/>
              <w:left w:val="single" w:sz="2" w:space="0" w:color="auto"/>
              <w:bottom w:val="single" w:sz="2" w:space="0" w:color="auto"/>
              <w:right w:val="single" w:sz="2" w:space="0" w:color="auto"/>
            </w:tcBorders>
          </w:tcPr>
          <w:p w14:paraId="3307CAF1" w14:textId="7774855A" w:rsidR="00EC45BE" w:rsidRPr="00711388" w:rsidRDefault="00EC45BE" w:rsidP="00EC45BE">
            <w:pPr>
              <w:pStyle w:val="NormalLeft"/>
              <w:rPr>
                <w:ins w:id="2695" w:author="Author"/>
                <w:lang w:val="en-GB"/>
              </w:rPr>
            </w:pPr>
            <w:ins w:id="2696" w:author="Author">
              <w:r w:rsidRPr="00711388">
                <w:rPr>
                  <w:lang w:val="en-GB"/>
                </w:rPr>
                <w:t xml:space="preserve">Impact of all transitionals </w:t>
              </w:r>
            </w:ins>
            <w:r w:rsidR="00845F43" w:rsidRPr="00711388">
              <w:rPr>
                <w:lang w:val="en-GB"/>
              </w:rPr>
              <w:t>-</w:t>
            </w:r>
            <w:ins w:id="2697" w:author="Author">
              <w:r w:rsidRPr="00711388">
                <w:rPr>
                  <w:lang w:val="en-GB"/>
                </w:rPr>
                <w:t xml:space="preserve"> Eligible own funds to meet Solvency </w:t>
              </w:r>
              <w:r w:rsidRPr="00711388">
                <w:rPr>
                  <w:lang w:val="en-GB"/>
                </w:rPr>
                <w:lastRenderedPageBreak/>
                <w:t>Capital Requirement</w:t>
              </w:r>
            </w:ins>
          </w:p>
        </w:tc>
        <w:tc>
          <w:tcPr>
            <w:tcW w:w="5476" w:type="dxa"/>
            <w:tcBorders>
              <w:top w:val="single" w:sz="2" w:space="0" w:color="auto"/>
              <w:left w:val="single" w:sz="2" w:space="0" w:color="auto"/>
              <w:bottom w:val="single" w:sz="2" w:space="0" w:color="auto"/>
              <w:right w:val="single" w:sz="2" w:space="0" w:color="auto"/>
            </w:tcBorders>
          </w:tcPr>
          <w:p w14:paraId="1E758673" w14:textId="28B01195" w:rsidR="00EC45BE" w:rsidRPr="00711388" w:rsidRDefault="00EC45BE" w:rsidP="00EC45BE">
            <w:pPr>
              <w:pStyle w:val="NormalLeft"/>
              <w:rPr>
                <w:ins w:id="2698" w:author="Author"/>
                <w:lang w:val="en-GB"/>
              </w:rPr>
            </w:pPr>
            <w:ins w:id="2699" w:author="Author">
              <w:r w:rsidRPr="00711388">
                <w:rPr>
                  <w:lang w:val="en-GB"/>
                </w:rPr>
                <w:lastRenderedPageBreak/>
                <w:t>Amount of the adjustment to the position of eligible own funds to meet SCR due to the application of all transitionals including the phasing-in mechanism for extrapolation. </w:t>
              </w:r>
            </w:ins>
          </w:p>
          <w:p w14:paraId="4D0146A8" w14:textId="02FE5AAD" w:rsidR="00EC45BE" w:rsidRPr="00711388" w:rsidRDefault="00EC45BE" w:rsidP="00EC45BE">
            <w:pPr>
              <w:pStyle w:val="NormalLeft"/>
              <w:rPr>
                <w:ins w:id="2700" w:author="Author"/>
                <w:lang w:val="en-GB"/>
              </w:rPr>
            </w:pPr>
            <w:ins w:id="2701" w:author="Author">
              <w:r w:rsidRPr="00711388">
                <w:rPr>
                  <w:lang w:val="en-GB"/>
                </w:rPr>
                <w:lastRenderedPageBreak/>
                <w:t>T</w:t>
              </w:r>
              <w:r w:rsidRPr="00E50019">
                <w:rPr>
                  <w:lang w:val="en-GB"/>
                  <w:rPrChange w:id="2702" w:author="Author">
                    <w:rPr/>
                  </w:rPrChange>
                </w:rPr>
                <w:t>he calculation of this amount shall be performed in accordance with the instructions set out in C0054/R0010.</w:t>
              </w:r>
              <w:del w:id="2703" w:author="Author">
                <w:r w:rsidRPr="00711388" w:rsidDel="00067FD0">
                  <w:rPr>
                    <w:lang w:val="en-GB"/>
                  </w:rPr>
                  <w:delText xml:space="preserve"> </w:delText>
                </w:r>
              </w:del>
            </w:ins>
          </w:p>
        </w:tc>
      </w:tr>
      <w:tr w:rsidR="00EC45BE" w:rsidRPr="00711388" w14:paraId="5BDB52E1" w14:textId="77777777" w:rsidTr="009F411E">
        <w:tc>
          <w:tcPr>
            <w:tcW w:w="1635" w:type="dxa"/>
            <w:tcBorders>
              <w:top w:val="single" w:sz="2" w:space="0" w:color="auto"/>
              <w:left w:val="single" w:sz="2" w:space="0" w:color="auto"/>
              <w:bottom w:val="single" w:sz="2" w:space="0" w:color="auto"/>
              <w:right w:val="single" w:sz="2" w:space="0" w:color="auto"/>
            </w:tcBorders>
          </w:tcPr>
          <w:p w14:paraId="5D0FA8F7" w14:textId="77777777" w:rsidR="00EC45BE" w:rsidRPr="00711388" w:rsidRDefault="00EC45BE" w:rsidP="00EC45BE">
            <w:pPr>
              <w:pStyle w:val="NormalLeft"/>
              <w:rPr>
                <w:lang w:val="en-GB"/>
              </w:rPr>
            </w:pPr>
            <w:r w:rsidRPr="00711388">
              <w:rPr>
                <w:lang w:val="en-GB"/>
              </w:rPr>
              <w:lastRenderedPageBreak/>
              <w:t>C0060/R0050</w:t>
            </w:r>
          </w:p>
        </w:tc>
        <w:tc>
          <w:tcPr>
            <w:tcW w:w="1817" w:type="dxa"/>
            <w:tcBorders>
              <w:top w:val="single" w:sz="2" w:space="0" w:color="auto"/>
              <w:left w:val="single" w:sz="2" w:space="0" w:color="auto"/>
              <w:bottom w:val="single" w:sz="2" w:space="0" w:color="auto"/>
              <w:right w:val="single" w:sz="2" w:space="0" w:color="auto"/>
            </w:tcBorders>
          </w:tcPr>
          <w:p w14:paraId="3CD20171" w14:textId="6B4EA00B" w:rsidR="00EC45BE" w:rsidRPr="00711388" w:rsidRDefault="00EC45BE" w:rsidP="00EC45BE">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Eligible own funds to meet Solvency Capital Requirement</w:t>
            </w:r>
          </w:p>
        </w:tc>
        <w:tc>
          <w:tcPr>
            <w:tcW w:w="5476" w:type="dxa"/>
            <w:tcBorders>
              <w:top w:val="single" w:sz="2" w:space="0" w:color="auto"/>
              <w:left w:val="single" w:sz="2" w:space="0" w:color="auto"/>
              <w:bottom w:val="single" w:sz="2" w:space="0" w:color="auto"/>
              <w:right w:val="single" w:sz="2" w:space="0" w:color="auto"/>
            </w:tcBorders>
          </w:tcPr>
          <w:p w14:paraId="5F8E339A" w14:textId="103167E2" w:rsidR="00EC45BE" w:rsidRPr="00711388" w:rsidRDefault="00EC45BE" w:rsidP="00EC45BE">
            <w:pPr>
              <w:pStyle w:val="NormalLeft"/>
              <w:rPr>
                <w:lang w:val="en-GB"/>
              </w:rPr>
            </w:pPr>
            <w:r w:rsidRPr="00711388">
              <w:rPr>
                <w:lang w:val="en-GB"/>
              </w:rPr>
              <w:t xml:space="preserve">Total amount of eligible own funds to meet SCR calculated considering technical provisions </w:t>
            </w:r>
            <w:ins w:id="2704" w:author="Author">
              <w:r w:rsidRPr="00711388">
                <w:rPr>
                  <w:lang w:val="en-GB"/>
                </w:rPr>
                <w:t>with adjustments for LTG and transitional measures as described in C0060/R0010.</w:t>
              </w:r>
            </w:ins>
            <w:del w:id="2705" w:author="Author">
              <w:r w:rsidRPr="00711388" w:rsidDel="004E1E9F">
                <w:rPr>
                  <w:lang w:val="en-GB"/>
                </w:rPr>
                <w:delText>without the adjustments due to the transitional deduction to technical provisions, the transitional adjustment to the relevant risk-free interest rate term structure and the volatility adjustment, but as applicable keeping the adjustments due to the matching adjustment</w:delText>
              </w:r>
              <w:r w:rsidRPr="00711388" w:rsidDel="003C7AC9">
                <w:rPr>
                  <w:lang w:val="en-GB"/>
                </w:rPr>
                <w:delText>.</w:delText>
              </w:r>
            </w:del>
          </w:p>
          <w:p w14:paraId="6D5E75D5" w14:textId="0C88C108" w:rsidR="00EC45BE" w:rsidRPr="00711388" w:rsidRDefault="00EC45BE" w:rsidP="00EC45BE">
            <w:pPr>
              <w:pStyle w:val="NormalLeft"/>
              <w:rPr>
                <w:lang w:val="en-GB"/>
              </w:rPr>
            </w:pPr>
            <w:r w:rsidRPr="00711388">
              <w:rPr>
                <w:lang w:val="en-GB"/>
              </w:rPr>
              <w:t xml:space="preserve">If </w:t>
            </w:r>
            <w:ins w:id="2706" w:author="Author">
              <w:r w:rsidRPr="00711388">
                <w:rPr>
                  <w:lang w:val="en-GB"/>
                </w:rPr>
                <w:t xml:space="preserve">the </w:t>
              </w:r>
            </w:ins>
            <w:r w:rsidRPr="00711388">
              <w:rPr>
                <w:lang w:val="en-GB"/>
              </w:rPr>
              <w:t>volatility adjustment is not applicable report the same amount as in C0040.</w:t>
            </w:r>
            <w:del w:id="2707" w:author="Author">
              <w:r w:rsidRPr="00711388" w:rsidDel="003323F0">
                <w:rPr>
                  <w:lang w:val="en-GB"/>
                </w:rPr>
                <w:delText xml:space="preserve">  </w:delText>
              </w:r>
            </w:del>
            <w:ins w:id="2708" w:author="Author">
              <w:r w:rsidR="003323F0">
                <w:rPr>
                  <w:lang w:val="en-GB"/>
                </w:rPr>
                <w:t xml:space="preserve"> </w:t>
              </w:r>
            </w:ins>
          </w:p>
        </w:tc>
      </w:tr>
      <w:tr w:rsidR="00EC45BE" w:rsidRPr="00711388" w14:paraId="2C7F420A" w14:textId="77777777" w:rsidTr="009F411E">
        <w:tc>
          <w:tcPr>
            <w:tcW w:w="1635" w:type="dxa"/>
            <w:tcBorders>
              <w:top w:val="single" w:sz="2" w:space="0" w:color="auto"/>
              <w:left w:val="single" w:sz="2" w:space="0" w:color="auto"/>
              <w:bottom w:val="single" w:sz="2" w:space="0" w:color="auto"/>
              <w:right w:val="single" w:sz="2" w:space="0" w:color="auto"/>
            </w:tcBorders>
          </w:tcPr>
          <w:p w14:paraId="08076E2A" w14:textId="77777777" w:rsidR="00EC45BE" w:rsidRPr="00711388" w:rsidRDefault="00EC45BE" w:rsidP="00EC45BE">
            <w:pPr>
              <w:pStyle w:val="NormalLeft"/>
              <w:rPr>
                <w:lang w:val="en-GB"/>
              </w:rPr>
            </w:pPr>
            <w:r w:rsidRPr="00711388">
              <w:rPr>
                <w:lang w:val="en-GB"/>
              </w:rPr>
              <w:t>C0070/R0050</w:t>
            </w:r>
          </w:p>
        </w:tc>
        <w:tc>
          <w:tcPr>
            <w:tcW w:w="1817" w:type="dxa"/>
            <w:tcBorders>
              <w:top w:val="single" w:sz="2" w:space="0" w:color="auto"/>
              <w:left w:val="single" w:sz="2" w:space="0" w:color="auto"/>
              <w:bottom w:val="single" w:sz="2" w:space="0" w:color="auto"/>
              <w:right w:val="single" w:sz="2" w:space="0" w:color="auto"/>
            </w:tcBorders>
          </w:tcPr>
          <w:p w14:paraId="2019EE5E" w14:textId="48314C59" w:rsidR="00EC45BE" w:rsidRPr="00711388" w:rsidRDefault="00EC45BE" w:rsidP="00EC45BE">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Eligible own funds to meet Solvency Capital Requirement</w:t>
            </w:r>
          </w:p>
        </w:tc>
        <w:tc>
          <w:tcPr>
            <w:tcW w:w="5476" w:type="dxa"/>
            <w:tcBorders>
              <w:top w:val="single" w:sz="2" w:space="0" w:color="auto"/>
              <w:left w:val="single" w:sz="2" w:space="0" w:color="auto"/>
              <w:bottom w:val="single" w:sz="2" w:space="0" w:color="auto"/>
              <w:right w:val="single" w:sz="2" w:space="0" w:color="auto"/>
            </w:tcBorders>
          </w:tcPr>
          <w:p w14:paraId="1DDA4CF7" w14:textId="242447D9" w:rsidR="00EC45BE" w:rsidRPr="00711388" w:rsidRDefault="00EC45BE" w:rsidP="00EC45BE">
            <w:pPr>
              <w:pStyle w:val="NormalLeft"/>
              <w:rPr>
                <w:lang w:val="en-GB"/>
              </w:rPr>
            </w:pPr>
            <w:r w:rsidRPr="00711388">
              <w:rPr>
                <w:lang w:val="en-GB"/>
              </w:rPr>
              <w:t xml:space="preserve">Amount of the adjustment to the </w:t>
            </w:r>
            <w:ins w:id="2709" w:author="Author">
              <w:r w:rsidRPr="00711388">
                <w:rPr>
                  <w:lang w:val="en-GB"/>
                </w:rPr>
                <w:t xml:space="preserve">position of </w:t>
              </w:r>
            </w:ins>
            <w:r w:rsidRPr="00711388">
              <w:rPr>
                <w:lang w:val="en-GB"/>
              </w:rPr>
              <w:t>eligible own funds to meet SCR due to the application of the volatility adjustment. It shall reflect the impact of setting the volatility adjustment to zero.</w:t>
            </w:r>
          </w:p>
          <w:p w14:paraId="5AC757C7" w14:textId="7561FC30" w:rsidR="00EC45BE" w:rsidRPr="00711388" w:rsidRDefault="00EC45BE" w:rsidP="00EC45BE">
            <w:pPr>
              <w:pStyle w:val="NormalLeft"/>
              <w:rPr>
                <w:lang w:val="en-GB"/>
              </w:rPr>
            </w:pPr>
            <w:ins w:id="2710" w:author="Author">
              <w:r w:rsidRPr="00711388">
                <w:rPr>
                  <w:lang w:val="en-GB"/>
                </w:rPr>
                <w:t>T</w:t>
              </w:r>
              <w:r w:rsidRPr="00E50019">
                <w:rPr>
                  <w:lang w:val="en-GB"/>
                  <w:rPrChange w:id="2711" w:author="Author">
                    <w:rPr/>
                  </w:rPrChange>
                </w:rPr>
                <w:t>he calculation of this amount shall be performed in accordance with the instructions set out in C0070/R0010.</w:t>
              </w:r>
            </w:ins>
            <w:del w:id="2712" w:author="Author">
              <w:r w:rsidRPr="00711388" w:rsidDel="00067FD0">
                <w:rPr>
                  <w:lang w:val="en-GB"/>
                </w:rPr>
                <w:delText>It shall be the difference between the eligible own funds to meet SCR calculated considering the technical provisions without volatility adjustment and without other transitional measures and the eligible own funds to meet SCR calculated with the technical provisions reported under C0040.</w:delText>
              </w:r>
              <w:r w:rsidRPr="00711388" w:rsidDel="003323F0">
                <w:rPr>
                  <w:lang w:val="en-GB"/>
                </w:rPr>
                <w:delText xml:space="preserve">  </w:delText>
              </w:r>
            </w:del>
            <w:ins w:id="2713" w:author="Author">
              <w:r w:rsidR="003323F0">
                <w:rPr>
                  <w:lang w:val="en-GB"/>
                </w:rPr>
                <w:t xml:space="preserve"> </w:t>
              </w:r>
            </w:ins>
          </w:p>
        </w:tc>
      </w:tr>
      <w:tr w:rsidR="00EC45BE" w:rsidRPr="00711388" w14:paraId="476001EB" w14:textId="77777777" w:rsidTr="009F411E">
        <w:tc>
          <w:tcPr>
            <w:tcW w:w="1635" w:type="dxa"/>
            <w:tcBorders>
              <w:top w:val="single" w:sz="2" w:space="0" w:color="auto"/>
              <w:left w:val="single" w:sz="2" w:space="0" w:color="auto"/>
              <w:bottom w:val="single" w:sz="2" w:space="0" w:color="auto"/>
              <w:right w:val="single" w:sz="2" w:space="0" w:color="auto"/>
            </w:tcBorders>
          </w:tcPr>
          <w:p w14:paraId="29153DD2" w14:textId="77777777" w:rsidR="00EC45BE" w:rsidRPr="00711388" w:rsidRDefault="00EC45BE" w:rsidP="00EC45BE">
            <w:pPr>
              <w:pStyle w:val="NormalLeft"/>
              <w:rPr>
                <w:lang w:val="en-GB"/>
              </w:rPr>
            </w:pPr>
            <w:r w:rsidRPr="00711388">
              <w:rPr>
                <w:lang w:val="en-GB"/>
              </w:rPr>
              <w:t>C0080/R0050</w:t>
            </w:r>
          </w:p>
        </w:tc>
        <w:tc>
          <w:tcPr>
            <w:tcW w:w="1817" w:type="dxa"/>
            <w:tcBorders>
              <w:top w:val="single" w:sz="2" w:space="0" w:color="auto"/>
              <w:left w:val="single" w:sz="2" w:space="0" w:color="auto"/>
              <w:bottom w:val="single" w:sz="2" w:space="0" w:color="auto"/>
              <w:right w:val="single" w:sz="2" w:space="0" w:color="auto"/>
            </w:tcBorders>
          </w:tcPr>
          <w:p w14:paraId="2EF16001" w14:textId="1D2035D3" w:rsidR="00EC45BE" w:rsidRPr="00711388" w:rsidRDefault="00EC45BE" w:rsidP="00EC45BE">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Eligible own funds to meet Solvency Capital Requirement</w:t>
            </w:r>
          </w:p>
        </w:tc>
        <w:tc>
          <w:tcPr>
            <w:tcW w:w="5476" w:type="dxa"/>
            <w:tcBorders>
              <w:top w:val="single" w:sz="2" w:space="0" w:color="auto"/>
              <w:left w:val="single" w:sz="2" w:space="0" w:color="auto"/>
              <w:bottom w:val="single" w:sz="2" w:space="0" w:color="auto"/>
              <w:right w:val="single" w:sz="2" w:space="0" w:color="auto"/>
            </w:tcBorders>
          </w:tcPr>
          <w:p w14:paraId="7CFCE179" w14:textId="78456B38" w:rsidR="00EC45BE" w:rsidRPr="00711388" w:rsidRDefault="00EC45BE" w:rsidP="00EC45BE">
            <w:pPr>
              <w:pStyle w:val="NormalLeft"/>
              <w:rPr>
                <w:lang w:val="en-GB"/>
              </w:rPr>
            </w:pPr>
            <w:r w:rsidRPr="00711388">
              <w:rPr>
                <w:lang w:val="en-GB"/>
              </w:rPr>
              <w:t>Total amount of eligible own funds to meet SCR calculated considering technical provisions</w:t>
            </w:r>
            <w:ins w:id="2714" w:author="Author">
              <w:r w:rsidRPr="00711388">
                <w:rPr>
                  <w:lang w:val="en-GB"/>
                </w:rPr>
                <w:t xml:space="preserve"> with adjustments for LTG and transitional measures as described in C0080/R0010.</w:t>
              </w:r>
            </w:ins>
            <w:del w:id="2715" w:author="Author">
              <w:r w:rsidRPr="00711388" w:rsidDel="004E1E9F">
                <w:rPr>
                  <w:lang w:val="en-GB"/>
                </w:rPr>
                <w:delText xml:space="preserve"> without any LTG measure.</w:delText>
              </w:r>
            </w:del>
          </w:p>
          <w:p w14:paraId="0C62DA5E" w14:textId="4B14A4B0" w:rsidR="00EC45BE" w:rsidRPr="00711388" w:rsidRDefault="00EC45BE" w:rsidP="00EC45BE">
            <w:pPr>
              <w:pStyle w:val="NormalLeft"/>
              <w:rPr>
                <w:lang w:val="en-GB"/>
              </w:rPr>
            </w:pPr>
            <w:r w:rsidRPr="00711388">
              <w:rPr>
                <w:lang w:val="en-GB"/>
              </w:rPr>
              <w:t xml:space="preserve">If </w:t>
            </w:r>
            <w:ins w:id="2716" w:author="Author">
              <w:r w:rsidRPr="00711388">
                <w:rPr>
                  <w:lang w:val="en-GB"/>
                </w:rPr>
                <w:t xml:space="preserve">the </w:t>
              </w:r>
            </w:ins>
            <w:r w:rsidRPr="00711388">
              <w:rPr>
                <w:lang w:val="en-GB"/>
              </w:rPr>
              <w:t>matching adjustment is not applicable report the same amount as in C0060.</w:t>
            </w:r>
            <w:del w:id="2717" w:author="Author">
              <w:r w:rsidRPr="00711388" w:rsidDel="003323F0">
                <w:rPr>
                  <w:lang w:val="en-GB"/>
                </w:rPr>
                <w:delText xml:space="preserve">  </w:delText>
              </w:r>
            </w:del>
            <w:ins w:id="2718" w:author="Author">
              <w:r w:rsidR="003323F0">
                <w:rPr>
                  <w:lang w:val="en-GB"/>
                </w:rPr>
                <w:t xml:space="preserve"> </w:t>
              </w:r>
            </w:ins>
          </w:p>
        </w:tc>
      </w:tr>
      <w:tr w:rsidR="00EC45BE" w:rsidRPr="00711388" w14:paraId="564F5C45" w14:textId="77777777" w:rsidTr="009F411E">
        <w:tc>
          <w:tcPr>
            <w:tcW w:w="1635" w:type="dxa"/>
            <w:tcBorders>
              <w:top w:val="single" w:sz="2" w:space="0" w:color="auto"/>
              <w:left w:val="single" w:sz="2" w:space="0" w:color="auto"/>
              <w:bottom w:val="single" w:sz="2" w:space="0" w:color="auto"/>
              <w:right w:val="single" w:sz="2" w:space="0" w:color="auto"/>
            </w:tcBorders>
          </w:tcPr>
          <w:p w14:paraId="49366FEF" w14:textId="77777777" w:rsidR="00EC45BE" w:rsidRPr="00711388" w:rsidRDefault="00EC45BE" w:rsidP="00EC45BE">
            <w:pPr>
              <w:pStyle w:val="NormalLeft"/>
              <w:rPr>
                <w:lang w:val="en-GB"/>
              </w:rPr>
            </w:pPr>
            <w:r w:rsidRPr="00711388">
              <w:rPr>
                <w:lang w:val="en-GB"/>
              </w:rPr>
              <w:t>C0090/R0050</w:t>
            </w:r>
          </w:p>
        </w:tc>
        <w:tc>
          <w:tcPr>
            <w:tcW w:w="1817" w:type="dxa"/>
            <w:tcBorders>
              <w:top w:val="single" w:sz="2" w:space="0" w:color="auto"/>
              <w:left w:val="single" w:sz="2" w:space="0" w:color="auto"/>
              <w:bottom w:val="single" w:sz="2" w:space="0" w:color="auto"/>
              <w:right w:val="single" w:sz="2" w:space="0" w:color="auto"/>
            </w:tcBorders>
          </w:tcPr>
          <w:p w14:paraId="4870FC50" w14:textId="41266F1D" w:rsidR="00EC45BE" w:rsidRPr="00711388" w:rsidRDefault="00EC45BE" w:rsidP="00EC45BE">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Eligible own funds to meet Solvency </w:t>
            </w:r>
            <w:r w:rsidRPr="00711388">
              <w:rPr>
                <w:lang w:val="en-GB"/>
              </w:rPr>
              <w:lastRenderedPageBreak/>
              <w:t>Capital Requirement</w:t>
            </w:r>
          </w:p>
        </w:tc>
        <w:tc>
          <w:tcPr>
            <w:tcW w:w="5476" w:type="dxa"/>
            <w:tcBorders>
              <w:top w:val="single" w:sz="2" w:space="0" w:color="auto"/>
              <w:left w:val="single" w:sz="2" w:space="0" w:color="auto"/>
              <w:bottom w:val="single" w:sz="2" w:space="0" w:color="auto"/>
              <w:right w:val="single" w:sz="2" w:space="0" w:color="auto"/>
            </w:tcBorders>
          </w:tcPr>
          <w:p w14:paraId="318C76C2" w14:textId="58C85726" w:rsidR="00EC45BE" w:rsidRPr="00711388" w:rsidRDefault="00EC45BE" w:rsidP="00EC45BE">
            <w:pPr>
              <w:pStyle w:val="NormalLeft"/>
              <w:rPr>
                <w:lang w:val="en-GB"/>
              </w:rPr>
            </w:pPr>
            <w:r w:rsidRPr="00711388">
              <w:rPr>
                <w:lang w:val="en-GB"/>
              </w:rPr>
              <w:lastRenderedPageBreak/>
              <w:t xml:space="preserve">Amount of the adjustment to the </w:t>
            </w:r>
            <w:ins w:id="2719" w:author="Author">
              <w:r w:rsidRPr="00711388">
                <w:rPr>
                  <w:lang w:val="en-GB"/>
                </w:rPr>
                <w:t xml:space="preserve">position of </w:t>
              </w:r>
            </w:ins>
            <w:r w:rsidRPr="00711388">
              <w:rPr>
                <w:lang w:val="en-GB"/>
              </w:rPr>
              <w:t>eligible own funds to meet SCR due to the application of the matching adjustment. It shall include the impact of setting the volatility adjustment and the matching adjustment to zero.</w:t>
            </w:r>
          </w:p>
          <w:p w14:paraId="74B4C751" w14:textId="71FED976" w:rsidR="00EC45BE" w:rsidRPr="00711388" w:rsidRDefault="00EC45BE" w:rsidP="00EC45BE">
            <w:pPr>
              <w:pStyle w:val="NormalLeft"/>
              <w:rPr>
                <w:lang w:val="en-GB"/>
              </w:rPr>
            </w:pPr>
            <w:ins w:id="2720" w:author="Author">
              <w:r w:rsidRPr="00711388">
                <w:rPr>
                  <w:lang w:val="en-GB"/>
                </w:rPr>
                <w:t>T</w:t>
              </w:r>
              <w:r w:rsidRPr="00E50019">
                <w:rPr>
                  <w:lang w:val="en-GB"/>
                  <w:rPrChange w:id="2721" w:author="Author">
                    <w:rPr/>
                  </w:rPrChange>
                </w:rPr>
                <w:t>he calculation of this amount shall be performed in accordance with the instructions set out in C0090/R0010.</w:t>
              </w:r>
            </w:ins>
            <w:del w:id="2722" w:author="Author">
              <w:r w:rsidRPr="00711388" w:rsidDel="00067FD0">
                <w:rPr>
                  <w:lang w:val="en-GB"/>
                </w:rPr>
                <w:delText xml:space="preserve">It shall be the difference between the </w:delText>
              </w:r>
              <w:r w:rsidRPr="00711388" w:rsidDel="00067FD0">
                <w:rPr>
                  <w:lang w:val="en-GB"/>
                </w:rPr>
                <w:lastRenderedPageBreak/>
                <w:delText>eligible own funds to meet SCR calculated considering the technical provisions without matching adjustment and without all the other transitional measures and the eligible own funds to meet SCR calculated with the technical provisions reported under C0060.</w:delText>
              </w:r>
              <w:r w:rsidRPr="00711388" w:rsidDel="003323F0">
                <w:rPr>
                  <w:lang w:val="en-GB"/>
                </w:rPr>
                <w:delText xml:space="preserve">  </w:delText>
              </w:r>
            </w:del>
            <w:ins w:id="2723" w:author="Author">
              <w:r w:rsidR="003323F0">
                <w:rPr>
                  <w:lang w:val="en-GB"/>
                </w:rPr>
                <w:t xml:space="preserve"> </w:t>
              </w:r>
            </w:ins>
          </w:p>
        </w:tc>
      </w:tr>
      <w:tr w:rsidR="00EC45BE" w:rsidRPr="00711388" w14:paraId="77FAEA23" w14:textId="77777777" w:rsidTr="009F411E">
        <w:tc>
          <w:tcPr>
            <w:tcW w:w="1635" w:type="dxa"/>
            <w:tcBorders>
              <w:top w:val="single" w:sz="2" w:space="0" w:color="auto"/>
              <w:left w:val="single" w:sz="2" w:space="0" w:color="auto"/>
              <w:bottom w:val="single" w:sz="2" w:space="0" w:color="auto"/>
              <w:right w:val="single" w:sz="2" w:space="0" w:color="auto"/>
            </w:tcBorders>
          </w:tcPr>
          <w:p w14:paraId="3D93A7FF" w14:textId="77777777" w:rsidR="00EC45BE" w:rsidRPr="00711388" w:rsidRDefault="00EC45BE" w:rsidP="00EC45BE">
            <w:pPr>
              <w:pStyle w:val="NormalLeft"/>
              <w:rPr>
                <w:lang w:val="en-GB"/>
              </w:rPr>
            </w:pPr>
            <w:r w:rsidRPr="00711388">
              <w:rPr>
                <w:lang w:val="en-GB"/>
              </w:rPr>
              <w:lastRenderedPageBreak/>
              <w:t>C0100/R0050</w:t>
            </w:r>
          </w:p>
        </w:tc>
        <w:tc>
          <w:tcPr>
            <w:tcW w:w="1817" w:type="dxa"/>
            <w:tcBorders>
              <w:top w:val="single" w:sz="2" w:space="0" w:color="auto"/>
              <w:left w:val="single" w:sz="2" w:space="0" w:color="auto"/>
              <w:bottom w:val="single" w:sz="2" w:space="0" w:color="auto"/>
              <w:right w:val="single" w:sz="2" w:space="0" w:color="auto"/>
            </w:tcBorders>
          </w:tcPr>
          <w:p w14:paraId="64A0AED0" w14:textId="56877E4E" w:rsidR="00EC45BE" w:rsidRPr="00711388" w:rsidRDefault="00EC45BE" w:rsidP="00EC45BE">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Eligible own funds to meet Solvency Capital Requirement</w:t>
            </w:r>
          </w:p>
        </w:tc>
        <w:tc>
          <w:tcPr>
            <w:tcW w:w="5476" w:type="dxa"/>
            <w:tcBorders>
              <w:top w:val="single" w:sz="2" w:space="0" w:color="auto"/>
              <w:left w:val="single" w:sz="2" w:space="0" w:color="auto"/>
              <w:bottom w:val="single" w:sz="2" w:space="0" w:color="auto"/>
              <w:right w:val="single" w:sz="2" w:space="0" w:color="auto"/>
            </w:tcBorders>
          </w:tcPr>
          <w:p w14:paraId="035F3EDA" w14:textId="5A3D280F" w:rsidR="00EC45BE" w:rsidRPr="00711388" w:rsidRDefault="00EC45BE" w:rsidP="00EC45BE">
            <w:pPr>
              <w:pStyle w:val="NormalLeft"/>
              <w:rPr>
                <w:lang w:val="en-GB"/>
              </w:rPr>
            </w:pPr>
            <w:r w:rsidRPr="00711388">
              <w:rPr>
                <w:lang w:val="en-GB"/>
              </w:rPr>
              <w:t xml:space="preserve">Amount of the adjustment to the </w:t>
            </w:r>
            <w:ins w:id="2724" w:author="Author">
              <w:r w:rsidRPr="00711388">
                <w:rPr>
                  <w:lang w:val="en-GB"/>
                </w:rPr>
                <w:t xml:space="preserve">position of </w:t>
              </w:r>
            </w:ins>
            <w:r w:rsidRPr="00711388">
              <w:rPr>
                <w:lang w:val="en-GB"/>
              </w:rPr>
              <w:t>eligible own funds to meet SCR due to the application of the LTG measures and transitional</w:t>
            </w:r>
            <w:ins w:id="2725" w:author="Author">
              <w:r w:rsidR="00413B45" w:rsidRPr="00711388">
                <w:rPr>
                  <w:lang w:val="en-GB"/>
                </w:rPr>
                <w:t xml:space="preserve"> measure</w:t>
              </w:r>
            </w:ins>
            <w:r w:rsidRPr="00711388">
              <w:rPr>
                <w:lang w:val="en-GB"/>
              </w:rPr>
              <w:t>s.</w:t>
            </w:r>
          </w:p>
        </w:tc>
      </w:tr>
      <w:tr w:rsidR="00EC45BE" w:rsidRPr="00711388" w14:paraId="63D0E6D1" w14:textId="77777777" w:rsidTr="009F411E">
        <w:tc>
          <w:tcPr>
            <w:tcW w:w="1635" w:type="dxa"/>
            <w:tcBorders>
              <w:top w:val="single" w:sz="2" w:space="0" w:color="auto"/>
              <w:left w:val="single" w:sz="2" w:space="0" w:color="auto"/>
              <w:bottom w:val="single" w:sz="2" w:space="0" w:color="auto"/>
              <w:right w:val="single" w:sz="2" w:space="0" w:color="auto"/>
            </w:tcBorders>
          </w:tcPr>
          <w:p w14:paraId="6FF542B6" w14:textId="399601C1" w:rsidR="00EC45BE" w:rsidRPr="00711388" w:rsidRDefault="00EC45BE" w:rsidP="00EC45BE">
            <w:pPr>
              <w:pStyle w:val="NormalLeft"/>
              <w:rPr>
                <w:lang w:val="en-GB"/>
              </w:rPr>
            </w:pPr>
            <w:r w:rsidRPr="00711388">
              <w:rPr>
                <w:lang w:val="en-GB"/>
              </w:rPr>
              <w:t>C0010/R0060</w:t>
            </w:r>
          </w:p>
        </w:tc>
        <w:tc>
          <w:tcPr>
            <w:tcW w:w="1817" w:type="dxa"/>
            <w:tcBorders>
              <w:top w:val="single" w:sz="2" w:space="0" w:color="auto"/>
              <w:left w:val="single" w:sz="2" w:space="0" w:color="auto"/>
              <w:bottom w:val="single" w:sz="2" w:space="0" w:color="auto"/>
              <w:right w:val="single" w:sz="2" w:space="0" w:color="auto"/>
            </w:tcBorders>
          </w:tcPr>
          <w:p w14:paraId="2F0D4604" w14:textId="4A22CAC2" w:rsidR="00EC45BE" w:rsidRPr="00711388" w:rsidRDefault="00EC45BE" w:rsidP="00EC45BE">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2B43D1B5" w14:textId="4E88F72E" w:rsidR="00EC45BE" w:rsidRPr="00711388" w:rsidRDefault="00EC45BE" w:rsidP="00072EF4">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1 calculated considering technical provisions including the adjustments due to the </w:t>
            </w:r>
            <w:del w:id="2726" w:author="Author">
              <w:r w:rsidRPr="00711388" w:rsidDel="00072EF4">
                <w:rPr>
                  <w:lang w:val="en-GB"/>
                </w:rPr>
                <w:delText>long-term guarantee</w:delText>
              </w:r>
            </w:del>
            <w:ins w:id="2727" w:author="Author">
              <w:r w:rsidR="00072EF4" w:rsidRPr="00711388">
                <w:rPr>
                  <w:lang w:val="en-GB"/>
                </w:rPr>
                <w:t>LTG</w:t>
              </w:r>
            </w:ins>
            <w:r w:rsidRPr="00711388">
              <w:rPr>
                <w:lang w:val="en-GB"/>
              </w:rPr>
              <w:t xml:space="preserve"> measures and transitional measures.</w:t>
            </w:r>
          </w:p>
        </w:tc>
      </w:tr>
      <w:tr w:rsidR="00072EF4" w:rsidRPr="00711388" w14:paraId="6ABA95C9" w14:textId="77777777" w:rsidTr="009F411E">
        <w:trPr>
          <w:ins w:id="2728" w:author="Author"/>
        </w:trPr>
        <w:tc>
          <w:tcPr>
            <w:tcW w:w="1635" w:type="dxa"/>
            <w:tcBorders>
              <w:top w:val="single" w:sz="2" w:space="0" w:color="auto"/>
              <w:left w:val="single" w:sz="2" w:space="0" w:color="auto"/>
              <w:bottom w:val="single" w:sz="2" w:space="0" w:color="auto"/>
              <w:right w:val="single" w:sz="2" w:space="0" w:color="auto"/>
            </w:tcBorders>
          </w:tcPr>
          <w:p w14:paraId="313E2779" w14:textId="0F9665E4" w:rsidR="00072EF4" w:rsidRPr="00711388" w:rsidRDefault="00072EF4" w:rsidP="00072EF4">
            <w:pPr>
              <w:pStyle w:val="NormalLeft"/>
              <w:rPr>
                <w:ins w:id="2729" w:author="Author"/>
                <w:lang w:val="en-GB"/>
              </w:rPr>
            </w:pPr>
            <w:ins w:id="2730" w:author="Author">
              <w:r w:rsidRPr="00711388">
                <w:rPr>
                  <w:lang w:val="en-GB"/>
                </w:rPr>
                <w:t>C0012/R0060</w:t>
              </w:r>
            </w:ins>
          </w:p>
        </w:tc>
        <w:tc>
          <w:tcPr>
            <w:tcW w:w="1817" w:type="dxa"/>
            <w:tcBorders>
              <w:top w:val="single" w:sz="2" w:space="0" w:color="auto"/>
              <w:left w:val="single" w:sz="2" w:space="0" w:color="auto"/>
              <w:bottom w:val="single" w:sz="2" w:space="0" w:color="auto"/>
              <w:right w:val="single" w:sz="2" w:space="0" w:color="auto"/>
            </w:tcBorders>
          </w:tcPr>
          <w:p w14:paraId="387D1736" w14:textId="72F64A68" w:rsidR="00072EF4" w:rsidRPr="00711388" w:rsidRDefault="00072EF4" w:rsidP="00072EF4">
            <w:pPr>
              <w:pStyle w:val="NormalLeft"/>
              <w:rPr>
                <w:ins w:id="2731" w:author="Author"/>
                <w:lang w:val="en-GB"/>
              </w:rPr>
            </w:pPr>
            <w:ins w:id="2732" w:author="Author">
              <w:r w:rsidRPr="00711388">
                <w:rPr>
                  <w:lang w:val="en-GB"/>
                </w:rPr>
                <w:t xml:space="preserve">Without phasing-in mechanism for extrapolation </w:t>
              </w:r>
            </w:ins>
            <w:r w:rsidR="00845F43" w:rsidRPr="00711388">
              <w:rPr>
                <w:lang w:val="en-GB"/>
              </w:rPr>
              <w:t>-</w:t>
            </w:r>
            <w:ins w:id="2733" w:author="Author">
              <w:r w:rsidRPr="00711388">
                <w:rPr>
                  <w:lang w:val="en-GB"/>
                </w:rPr>
                <w:t xml:space="preserve"> Eligible own funds to meet Solvency Capital Requirement </w:t>
              </w:r>
            </w:ins>
            <w:r w:rsidR="00711388" w:rsidRPr="00711388">
              <w:rPr>
                <w:lang w:val="en-GB"/>
              </w:rPr>
              <w:t>-</w:t>
            </w:r>
            <w:ins w:id="2734" w:author="Author">
              <w:r w:rsidRPr="00711388">
                <w:rPr>
                  <w:lang w:val="en-GB"/>
                </w:rPr>
                <w:t>Tier 1</w:t>
              </w:r>
            </w:ins>
          </w:p>
        </w:tc>
        <w:tc>
          <w:tcPr>
            <w:tcW w:w="5476" w:type="dxa"/>
            <w:tcBorders>
              <w:top w:val="single" w:sz="2" w:space="0" w:color="auto"/>
              <w:left w:val="single" w:sz="2" w:space="0" w:color="auto"/>
              <w:bottom w:val="single" w:sz="2" w:space="0" w:color="auto"/>
              <w:right w:val="single" w:sz="2" w:space="0" w:color="auto"/>
            </w:tcBorders>
          </w:tcPr>
          <w:p w14:paraId="58721E1C" w14:textId="7DD4F166" w:rsidR="00072EF4" w:rsidRPr="00711388" w:rsidRDefault="00072EF4" w:rsidP="00072EF4">
            <w:pPr>
              <w:pStyle w:val="NormalLeft"/>
              <w:rPr>
                <w:ins w:id="2735" w:author="Author"/>
                <w:lang w:val="en-GB"/>
              </w:rPr>
            </w:pPr>
            <w:ins w:id="2736" w:author="Author">
              <w:r w:rsidRPr="00711388">
                <w:rPr>
                  <w:lang w:val="en-GB"/>
                </w:rPr>
                <w:t>Total amount of eligible own funds to meet SCR</w:t>
              </w:r>
            </w:ins>
            <w:r w:rsidR="00711388" w:rsidRPr="00711388">
              <w:rPr>
                <w:lang w:val="en-GB"/>
              </w:rPr>
              <w:t>-</w:t>
            </w:r>
            <w:ins w:id="2737" w:author="Author">
              <w:r w:rsidRPr="00711388">
                <w:rPr>
                  <w:lang w:val="en-GB"/>
                </w:rPr>
                <w:t>Tier 1 calculated considering technical provisions with adjustments for LTG and transitional measures as described in C0012/R0010.</w:t>
              </w:r>
            </w:ins>
          </w:p>
          <w:p w14:paraId="31F04CAF" w14:textId="780915CE" w:rsidR="00072EF4" w:rsidRPr="00711388" w:rsidRDefault="00072EF4" w:rsidP="00072EF4">
            <w:pPr>
              <w:pStyle w:val="NormalLeft"/>
              <w:rPr>
                <w:ins w:id="2738" w:author="Author"/>
                <w:lang w:val="en-GB"/>
              </w:rPr>
            </w:pPr>
            <w:ins w:id="2739" w:author="Author">
              <w:r w:rsidRPr="00711388">
                <w:rPr>
                  <w:lang w:val="en-GB"/>
                </w:rPr>
                <w:t>If the phasing-in mechanism for extrapolation is not applicable report the same amount as in C0010.</w:t>
              </w:r>
            </w:ins>
          </w:p>
        </w:tc>
      </w:tr>
      <w:tr w:rsidR="00072EF4" w:rsidRPr="00711388" w14:paraId="74E75FEE" w14:textId="77777777" w:rsidTr="009F411E">
        <w:trPr>
          <w:ins w:id="2740" w:author="Author"/>
        </w:trPr>
        <w:tc>
          <w:tcPr>
            <w:tcW w:w="1635" w:type="dxa"/>
            <w:tcBorders>
              <w:top w:val="single" w:sz="2" w:space="0" w:color="auto"/>
              <w:left w:val="single" w:sz="2" w:space="0" w:color="auto"/>
              <w:bottom w:val="single" w:sz="2" w:space="0" w:color="auto"/>
              <w:right w:val="single" w:sz="2" w:space="0" w:color="auto"/>
            </w:tcBorders>
          </w:tcPr>
          <w:p w14:paraId="2E5079E4" w14:textId="5BF53BC1" w:rsidR="00072EF4" w:rsidRPr="00711388" w:rsidRDefault="00072EF4" w:rsidP="00072EF4">
            <w:pPr>
              <w:pStyle w:val="NormalLeft"/>
              <w:rPr>
                <w:ins w:id="2741" w:author="Author"/>
                <w:lang w:val="en-GB"/>
              </w:rPr>
            </w:pPr>
            <w:ins w:id="2742" w:author="Author">
              <w:r w:rsidRPr="00711388">
                <w:rPr>
                  <w:lang w:val="en-GB"/>
                </w:rPr>
                <w:t>C0014/R0060</w:t>
              </w:r>
            </w:ins>
          </w:p>
        </w:tc>
        <w:tc>
          <w:tcPr>
            <w:tcW w:w="1817" w:type="dxa"/>
            <w:tcBorders>
              <w:top w:val="single" w:sz="2" w:space="0" w:color="auto"/>
              <w:left w:val="single" w:sz="2" w:space="0" w:color="auto"/>
              <w:bottom w:val="single" w:sz="2" w:space="0" w:color="auto"/>
              <w:right w:val="single" w:sz="2" w:space="0" w:color="auto"/>
            </w:tcBorders>
          </w:tcPr>
          <w:p w14:paraId="6060FA7D" w14:textId="766E8972" w:rsidR="00072EF4" w:rsidRPr="00711388" w:rsidRDefault="00072EF4" w:rsidP="00072EF4">
            <w:pPr>
              <w:pStyle w:val="NormalLeft"/>
              <w:rPr>
                <w:ins w:id="2743" w:author="Author"/>
                <w:lang w:val="en-GB"/>
              </w:rPr>
            </w:pPr>
            <w:ins w:id="2744" w:author="Author">
              <w:r w:rsidRPr="00711388">
                <w:rPr>
                  <w:lang w:val="en-GB"/>
                </w:rPr>
                <w:t xml:space="preserve">Impact of phasing-in mechanism for extrapolation </w:t>
              </w:r>
            </w:ins>
            <w:r w:rsidR="00845F43" w:rsidRPr="00711388">
              <w:rPr>
                <w:lang w:val="en-GB"/>
              </w:rPr>
              <w:t>-</w:t>
            </w:r>
            <w:ins w:id="2745" w:author="Author">
              <w:r w:rsidRPr="00711388">
                <w:rPr>
                  <w:lang w:val="en-GB"/>
                </w:rPr>
                <w:t xml:space="preserve"> Eligible own funds to meet Solvency Capital Requirement </w:t>
              </w:r>
            </w:ins>
            <w:r w:rsidR="00711388" w:rsidRPr="00711388">
              <w:rPr>
                <w:lang w:val="en-GB"/>
              </w:rPr>
              <w:t>-</w:t>
            </w:r>
            <w:ins w:id="2746" w:author="Author">
              <w:r w:rsidRPr="00711388">
                <w:rPr>
                  <w:lang w:val="en-GB"/>
                </w:rPr>
                <w:t>Tier 1</w:t>
              </w:r>
            </w:ins>
          </w:p>
        </w:tc>
        <w:tc>
          <w:tcPr>
            <w:tcW w:w="5476" w:type="dxa"/>
            <w:tcBorders>
              <w:top w:val="single" w:sz="2" w:space="0" w:color="auto"/>
              <w:left w:val="single" w:sz="2" w:space="0" w:color="auto"/>
              <w:bottom w:val="single" w:sz="2" w:space="0" w:color="auto"/>
              <w:right w:val="single" w:sz="2" w:space="0" w:color="auto"/>
            </w:tcBorders>
          </w:tcPr>
          <w:p w14:paraId="56ABBC81" w14:textId="3C60A2A9" w:rsidR="00072EF4" w:rsidRPr="00711388" w:rsidRDefault="00072EF4" w:rsidP="00072EF4">
            <w:pPr>
              <w:pStyle w:val="NormalLeft"/>
              <w:rPr>
                <w:ins w:id="2747" w:author="Author"/>
                <w:lang w:val="en-GB"/>
              </w:rPr>
            </w:pPr>
            <w:ins w:id="2748" w:author="Author">
              <w:r w:rsidRPr="00711388">
                <w:rPr>
                  <w:lang w:val="en-GB"/>
                </w:rPr>
                <w:t>Amount of the adjustment to the position of eligible own funds to meet SCR</w:t>
              </w:r>
            </w:ins>
            <w:r w:rsidR="00711388" w:rsidRPr="00711388">
              <w:rPr>
                <w:lang w:val="en-GB"/>
              </w:rPr>
              <w:t>-</w:t>
            </w:r>
            <w:ins w:id="2749" w:author="Author">
              <w:r w:rsidRPr="00711388">
                <w:rPr>
                  <w:lang w:val="en-GB"/>
                </w:rPr>
                <w:t>Tier 1 due to the application of the phasing-in mechanism for extrapolation.</w:t>
              </w:r>
            </w:ins>
          </w:p>
          <w:p w14:paraId="03768560" w14:textId="77679613" w:rsidR="00072EF4" w:rsidRPr="00711388" w:rsidRDefault="00072EF4" w:rsidP="00072EF4">
            <w:pPr>
              <w:pStyle w:val="NormalLeft"/>
              <w:rPr>
                <w:ins w:id="2750" w:author="Author"/>
                <w:lang w:val="en-GB"/>
              </w:rPr>
            </w:pPr>
            <w:ins w:id="2751" w:author="Author">
              <w:r w:rsidRPr="00711388">
                <w:rPr>
                  <w:lang w:val="en-GB"/>
                </w:rPr>
                <w:t>T</w:t>
              </w:r>
              <w:r w:rsidRPr="00E50019">
                <w:rPr>
                  <w:lang w:val="en-GB"/>
                  <w:rPrChange w:id="2752" w:author="Author">
                    <w:rPr/>
                  </w:rPrChange>
                </w:rPr>
                <w:t>he calculation of this amount shall be performed in accordance with the instructions set out in C0014/R0010.</w:t>
              </w:r>
            </w:ins>
          </w:p>
        </w:tc>
      </w:tr>
      <w:tr w:rsidR="00072EF4" w:rsidRPr="00711388" w14:paraId="5B9BD871" w14:textId="77777777" w:rsidTr="009F411E">
        <w:tc>
          <w:tcPr>
            <w:tcW w:w="1635" w:type="dxa"/>
            <w:tcBorders>
              <w:top w:val="single" w:sz="2" w:space="0" w:color="auto"/>
              <w:left w:val="single" w:sz="2" w:space="0" w:color="auto"/>
              <w:bottom w:val="single" w:sz="2" w:space="0" w:color="auto"/>
              <w:right w:val="single" w:sz="2" w:space="0" w:color="auto"/>
            </w:tcBorders>
          </w:tcPr>
          <w:p w14:paraId="6033C680" w14:textId="77777777" w:rsidR="00072EF4" w:rsidRPr="00711388" w:rsidRDefault="00072EF4" w:rsidP="00072EF4">
            <w:pPr>
              <w:pStyle w:val="NormalLeft"/>
              <w:rPr>
                <w:lang w:val="en-GB"/>
              </w:rPr>
            </w:pPr>
            <w:r w:rsidRPr="00711388">
              <w:rPr>
                <w:lang w:val="en-GB"/>
              </w:rPr>
              <w:lastRenderedPageBreak/>
              <w:t>C0020/R0060</w:t>
            </w:r>
          </w:p>
        </w:tc>
        <w:tc>
          <w:tcPr>
            <w:tcW w:w="1817" w:type="dxa"/>
            <w:tcBorders>
              <w:top w:val="single" w:sz="2" w:space="0" w:color="auto"/>
              <w:left w:val="single" w:sz="2" w:space="0" w:color="auto"/>
              <w:bottom w:val="single" w:sz="2" w:space="0" w:color="auto"/>
              <w:right w:val="single" w:sz="2" w:space="0" w:color="auto"/>
            </w:tcBorders>
          </w:tcPr>
          <w:p w14:paraId="3D530FE4" w14:textId="40E77149" w:rsidR="00072EF4" w:rsidRPr="00711388" w:rsidRDefault="00072EF4" w:rsidP="00072EF4">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36956D2E" w14:textId="1FF37E2C" w:rsidR="00072EF4" w:rsidRPr="00711388" w:rsidRDefault="00072EF4" w:rsidP="00072EF4">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1 calculated considering technical provisions </w:t>
            </w:r>
            <w:ins w:id="2753" w:author="Author">
              <w:r w:rsidRPr="00711388">
                <w:rPr>
                  <w:lang w:val="en-GB"/>
                </w:rPr>
                <w:t>with adjustments for LTG and transitional measures as described in C0020/R0010.</w:t>
              </w:r>
            </w:ins>
            <w:del w:id="2754" w:author="Author">
              <w:r w:rsidRPr="00711388" w:rsidDel="004E1E9F">
                <w:rPr>
                  <w:lang w:val="en-GB"/>
                </w:rPr>
                <w:delText>without the adjustment due to the transitional deduction to technical provisions, but as applicable</w:delText>
              </w:r>
            </w:del>
            <w:ins w:id="2755" w:author="Author">
              <w:del w:id="2756" w:author="Author">
                <w:r w:rsidRPr="00711388" w:rsidDel="004E1E9F">
                  <w:rPr>
                    <w:lang w:val="en-GB"/>
                  </w:rPr>
                  <w:delText xml:space="preserve"> </w:delText>
                </w:r>
              </w:del>
            </w:ins>
            <w:del w:id="2757" w:author="Author">
              <w:r w:rsidRPr="00711388" w:rsidDel="004E1E9F">
                <w:rPr>
                  <w:lang w:val="en-GB"/>
                </w:rPr>
                <w:delText>keeping the adjustments due to the volatility adjustment and the matching adjustment</w:delText>
              </w:r>
              <w:r w:rsidRPr="00711388" w:rsidDel="003C7AC9">
                <w:rPr>
                  <w:lang w:val="en-GB"/>
                </w:rPr>
                <w:delText>.</w:delText>
              </w:r>
            </w:del>
          </w:p>
          <w:p w14:paraId="1D8A3EE7" w14:textId="3B8BBAB2" w:rsidR="00072EF4" w:rsidRPr="00711388" w:rsidRDefault="00072EF4" w:rsidP="00072EF4">
            <w:pPr>
              <w:pStyle w:val="NormalLeft"/>
              <w:rPr>
                <w:lang w:val="en-GB"/>
              </w:rPr>
            </w:pPr>
            <w:r w:rsidRPr="00711388">
              <w:rPr>
                <w:lang w:val="en-GB"/>
              </w:rPr>
              <w:t xml:space="preserve">If </w:t>
            </w:r>
            <w:ins w:id="2758" w:author="Author">
              <w:r w:rsidRPr="00711388">
                <w:rPr>
                  <w:lang w:val="en-GB"/>
                </w:rPr>
                <w:t xml:space="preserve">the </w:t>
              </w:r>
            </w:ins>
            <w:r w:rsidRPr="00711388">
              <w:rPr>
                <w:lang w:val="en-GB"/>
              </w:rPr>
              <w:t>transitional deduction to technical provisions is not applicable report the same amount as in C001</w:t>
            </w:r>
            <w:ins w:id="2759" w:author="Author">
              <w:r w:rsidR="00AA7C45" w:rsidRPr="00711388">
                <w:rPr>
                  <w:lang w:val="en-GB"/>
                </w:rPr>
                <w:t>2</w:t>
              </w:r>
            </w:ins>
            <w:del w:id="2760" w:author="Author">
              <w:r w:rsidRPr="00711388" w:rsidDel="00AA7C45">
                <w:rPr>
                  <w:lang w:val="en-GB"/>
                </w:rPr>
                <w:delText>0</w:delText>
              </w:r>
            </w:del>
            <w:r w:rsidRPr="00711388">
              <w:rPr>
                <w:lang w:val="en-GB"/>
              </w:rPr>
              <w:t>. </w:t>
            </w:r>
          </w:p>
        </w:tc>
      </w:tr>
      <w:tr w:rsidR="00072EF4" w:rsidRPr="00711388" w14:paraId="200E3233" w14:textId="77777777" w:rsidTr="009F411E">
        <w:tc>
          <w:tcPr>
            <w:tcW w:w="1635" w:type="dxa"/>
            <w:tcBorders>
              <w:top w:val="single" w:sz="2" w:space="0" w:color="auto"/>
              <w:left w:val="single" w:sz="2" w:space="0" w:color="auto"/>
              <w:bottom w:val="single" w:sz="2" w:space="0" w:color="auto"/>
              <w:right w:val="single" w:sz="2" w:space="0" w:color="auto"/>
            </w:tcBorders>
          </w:tcPr>
          <w:p w14:paraId="04CB4D8E" w14:textId="77777777" w:rsidR="00072EF4" w:rsidRPr="00711388" w:rsidRDefault="00072EF4" w:rsidP="00072EF4">
            <w:pPr>
              <w:pStyle w:val="NormalLeft"/>
              <w:rPr>
                <w:lang w:val="en-GB"/>
              </w:rPr>
            </w:pPr>
            <w:r w:rsidRPr="00711388">
              <w:rPr>
                <w:lang w:val="en-GB"/>
              </w:rPr>
              <w:t>C0030/R0060</w:t>
            </w:r>
          </w:p>
        </w:tc>
        <w:tc>
          <w:tcPr>
            <w:tcW w:w="1817" w:type="dxa"/>
            <w:tcBorders>
              <w:top w:val="single" w:sz="2" w:space="0" w:color="auto"/>
              <w:left w:val="single" w:sz="2" w:space="0" w:color="auto"/>
              <w:bottom w:val="single" w:sz="2" w:space="0" w:color="auto"/>
              <w:right w:val="single" w:sz="2" w:space="0" w:color="auto"/>
            </w:tcBorders>
          </w:tcPr>
          <w:p w14:paraId="066B06A6" w14:textId="2B2045E9" w:rsidR="00072EF4" w:rsidRPr="00711388" w:rsidRDefault="00072EF4" w:rsidP="00072EF4">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52EABB69" w14:textId="3AD63EDE" w:rsidR="00072EF4" w:rsidRPr="00711388" w:rsidRDefault="00072EF4" w:rsidP="00072EF4">
            <w:pPr>
              <w:pStyle w:val="NormalLeft"/>
              <w:rPr>
                <w:lang w:val="en-GB"/>
              </w:rPr>
            </w:pPr>
            <w:r w:rsidRPr="00711388">
              <w:rPr>
                <w:lang w:val="en-GB"/>
              </w:rPr>
              <w:t xml:space="preserve">Amount of the adjustment to the </w:t>
            </w:r>
            <w:ins w:id="2761"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1 due to the application of the transitional deduction to technical provisions.</w:t>
            </w:r>
          </w:p>
          <w:p w14:paraId="12249253" w14:textId="12319037" w:rsidR="00072EF4" w:rsidRPr="00711388" w:rsidRDefault="00072EF4" w:rsidP="00072EF4">
            <w:pPr>
              <w:pStyle w:val="NormalLeft"/>
              <w:rPr>
                <w:lang w:val="en-GB"/>
              </w:rPr>
            </w:pPr>
            <w:ins w:id="2762" w:author="Author">
              <w:r w:rsidRPr="00711388">
                <w:rPr>
                  <w:lang w:val="en-GB"/>
                </w:rPr>
                <w:t>T</w:t>
              </w:r>
              <w:r w:rsidRPr="00E50019">
                <w:rPr>
                  <w:lang w:val="en-GB"/>
                  <w:rPrChange w:id="2763" w:author="Author">
                    <w:rPr/>
                  </w:rPrChange>
                </w:rPr>
                <w:t>he calculation of this amount shall be performed in accordance with the instructions set out in C0030/R0010.</w:t>
              </w:r>
            </w:ins>
            <w:del w:id="2764" w:author="Author">
              <w:r w:rsidRPr="00711388" w:rsidDel="00067FD0">
                <w:rPr>
                  <w:lang w:val="en-GB"/>
                </w:rPr>
                <w:delText>It shall be the difference between the eligible own funds to meet SCR</w:delText>
              </w:r>
            </w:del>
            <w:r w:rsidR="00711388" w:rsidRPr="00711388">
              <w:rPr>
                <w:lang w:val="en-GB"/>
              </w:rPr>
              <w:t>-</w:t>
            </w:r>
            <w:del w:id="2765" w:author="Author">
              <w:r w:rsidRPr="00711388" w:rsidDel="00067FD0">
                <w:rPr>
                  <w:lang w:val="en-GB"/>
                </w:rPr>
                <w:delText>Tier 1 calculated considering the technical provisions without</w:delText>
              </w:r>
              <w:r w:rsidRPr="00711388" w:rsidDel="003323F0">
                <w:rPr>
                  <w:lang w:val="en-GB"/>
                </w:rPr>
                <w:delText xml:space="preserve"> </w:delText>
              </w:r>
            </w:del>
            <w:ins w:id="2766" w:author="Author">
              <w:del w:id="2767" w:author="Author">
                <w:r w:rsidRPr="00711388" w:rsidDel="003323F0">
                  <w:rPr>
                    <w:lang w:val="en-GB"/>
                  </w:rPr>
                  <w:delText xml:space="preserve"> </w:delText>
                </w:r>
              </w:del>
              <w:r w:rsidR="003323F0">
                <w:rPr>
                  <w:lang w:val="en-GB"/>
                </w:rPr>
                <w:t xml:space="preserve"> </w:t>
              </w:r>
            </w:ins>
            <w:del w:id="2768" w:author="Author">
              <w:r w:rsidRPr="00711388" w:rsidDel="00067FD0">
                <w:rPr>
                  <w:lang w:val="en-GB"/>
                </w:rPr>
                <w:delText>transitional deduction to technical provisions and the eligible own funds to meet SCR</w:delText>
              </w:r>
            </w:del>
            <w:r w:rsidR="00711388" w:rsidRPr="00711388">
              <w:rPr>
                <w:lang w:val="en-GB"/>
              </w:rPr>
              <w:t>-</w:t>
            </w:r>
            <w:del w:id="2769" w:author="Author">
              <w:r w:rsidRPr="00711388" w:rsidDel="00067FD0">
                <w:rPr>
                  <w:lang w:val="en-GB"/>
                </w:rPr>
                <w:delText>Tier 1 calculated with the technical provisions with LTG and transitional measures.</w:delText>
              </w:r>
              <w:r w:rsidRPr="00711388" w:rsidDel="003323F0">
                <w:rPr>
                  <w:lang w:val="en-GB"/>
                </w:rPr>
                <w:delText xml:space="preserve">  </w:delText>
              </w:r>
            </w:del>
            <w:ins w:id="2770" w:author="Author">
              <w:r w:rsidR="003323F0">
                <w:rPr>
                  <w:lang w:val="en-GB"/>
                </w:rPr>
                <w:t xml:space="preserve"> </w:t>
              </w:r>
              <w:del w:id="2771" w:author="Author">
                <w:r w:rsidRPr="00711388" w:rsidDel="00067FD0">
                  <w:rPr>
                    <w:lang w:val="en-GB"/>
                  </w:rPr>
                  <w:delText xml:space="preserve"> </w:delText>
                </w:r>
              </w:del>
            </w:ins>
          </w:p>
        </w:tc>
      </w:tr>
      <w:tr w:rsidR="00072EF4" w:rsidRPr="00711388" w14:paraId="18CD404C" w14:textId="77777777" w:rsidTr="009F411E">
        <w:tc>
          <w:tcPr>
            <w:tcW w:w="1635" w:type="dxa"/>
            <w:tcBorders>
              <w:top w:val="single" w:sz="2" w:space="0" w:color="auto"/>
              <w:left w:val="single" w:sz="2" w:space="0" w:color="auto"/>
              <w:bottom w:val="single" w:sz="2" w:space="0" w:color="auto"/>
              <w:right w:val="single" w:sz="2" w:space="0" w:color="auto"/>
            </w:tcBorders>
          </w:tcPr>
          <w:p w14:paraId="5BA8A345" w14:textId="77777777" w:rsidR="00072EF4" w:rsidRPr="00711388" w:rsidRDefault="00072EF4" w:rsidP="00072EF4">
            <w:pPr>
              <w:pStyle w:val="NormalLeft"/>
              <w:rPr>
                <w:lang w:val="en-GB"/>
              </w:rPr>
            </w:pPr>
            <w:r w:rsidRPr="00711388">
              <w:rPr>
                <w:lang w:val="en-GB"/>
              </w:rPr>
              <w:t>C0040/R0060</w:t>
            </w:r>
          </w:p>
        </w:tc>
        <w:tc>
          <w:tcPr>
            <w:tcW w:w="1817" w:type="dxa"/>
            <w:tcBorders>
              <w:top w:val="single" w:sz="2" w:space="0" w:color="auto"/>
              <w:left w:val="single" w:sz="2" w:space="0" w:color="auto"/>
              <w:bottom w:val="single" w:sz="2" w:space="0" w:color="auto"/>
              <w:right w:val="single" w:sz="2" w:space="0" w:color="auto"/>
            </w:tcBorders>
          </w:tcPr>
          <w:p w14:paraId="6F8C789D" w14:textId="470B0B58" w:rsidR="00072EF4" w:rsidRPr="00711388" w:rsidRDefault="00072EF4" w:rsidP="00072EF4">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7AFC041C" w14:textId="727D18FE" w:rsidR="00072EF4" w:rsidRPr="00711388" w:rsidRDefault="00072EF4" w:rsidP="00072EF4">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1 calculated considering technical provisions </w:t>
            </w:r>
            <w:ins w:id="2772" w:author="Author">
              <w:r w:rsidRPr="00711388">
                <w:rPr>
                  <w:lang w:val="en-GB"/>
                </w:rPr>
                <w:t>with adjustments for LTG and transitional measures as described in C0040/R0010.</w:t>
              </w:r>
            </w:ins>
            <w:del w:id="2773" w:author="Author">
              <w:r w:rsidRPr="00711388" w:rsidDel="004E1E9F">
                <w:rPr>
                  <w:lang w:val="en-GB"/>
                </w:rPr>
                <w:delText>without the adjustment due to the transitional adjustment to the relevant risk-free interest rate term structure, but keeping the adjustments due to the volatility adjustment and the matching adjustment.</w:delText>
              </w:r>
            </w:del>
          </w:p>
          <w:p w14:paraId="3136A7B9" w14:textId="127657DD" w:rsidR="00072EF4" w:rsidRPr="00711388" w:rsidRDefault="00072EF4" w:rsidP="00072EF4">
            <w:pPr>
              <w:pStyle w:val="NormalLeft"/>
              <w:rPr>
                <w:lang w:val="en-GB"/>
              </w:rPr>
            </w:pPr>
            <w:r w:rsidRPr="00711388">
              <w:rPr>
                <w:lang w:val="en-GB"/>
              </w:rPr>
              <w:t xml:space="preserve">If </w:t>
            </w:r>
            <w:ins w:id="2774"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2775" w:author="Author">
              <w:r w:rsidRPr="00711388" w:rsidDel="003323F0">
                <w:rPr>
                  <w:lang w:val="en-GB"/>
                </w:rPr>
                <w:delText xml:space="preserve">  </w:delText>
              </w:r>
            </w:del>
            <w:ins w:id="2776" w:author="Author">
              <w:r w:rsidR="003323F0">
                <w:rPr>
                  <w:lang w:val="en-GB"/>
                </w:rPr>
                <w:t xml:space="preserve"> </w:t>
              </w:r>
            </w:ins>
          </w:p>
        </w:tc>
      </w:tr>
      <w:tr w:rsidR="00072EF4" w:rsidRPr="00711388" w14:paraId="41130D4F" w14:textId="77777777" w:rsidTr="009F411E">
        <w:tc>
          <w:tcPr>
            <w:tcW w:w="1635" w:type="dxa"/>
            <w:tcBorders>
              <w:top w:val="single" w:sz="2" w:space="0" w:color="auto"/>
              <w:left w:val="single" w:sz="2" w:space="0" w:color="auto"/>
              <w:bottom w:val="single" w:sz="2" w:space="0" w:color="auto"/>
              <w:right w:val="single" w:sz="2" w:space="0" w:color="auto"/>
            </w:tcBorders>
          </w:tcPr>
          <w:p w14:paraId="15286028" w14:textId="77777777" w:rsidR="00072EF4" w:rsidRPr="00711388" w:rsidRDefault="00072EF4" w:rsidP="00072EF4">
            <w:pPr>
              <w:pStyle w:val="NormalLeft"/>
              <w:rPr>
                <w:lang w:val="en-GB"/>
              </w:rPr>
            </w:pPr>
            <w:r w:rsidRPr="00711388">
              <w:rPr>
                <w:lang w:val="en-GB"/>
              </w:rPr>
              <w:t>C0050/R0060</w:t>
            </w:r>
          </w:p>
        </w:tc>
        <w:tc>
          <w:tcPr>
            <w:tcW w:w="1817" w:type="dxa"/>
            <w:tcBorders>
              <w:top w:val="single" w:sz="2" w:space="0" w:color="auto"/>
              <w:left w:val="single" w:sz="2" w:space="0" w:color="auto"/>
              <w:bottom w:val="single" w:sz="2" w:space="0" w:color="auto"/>
              <w:right w:val="single" w:sz="2" w:space="0" w:color="auto"/>
            </w:tcBorders>
          </w:tcPr>
          <w:p w14:paraId="48FD8904" w14:textId="362FD6C3" w:rsidR="00072EF4" w:rsidRPr="00711388" w:rsidRDefault="00072EF4" w:rsidP="00072EF4">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417E37EB" w14:textId="3AF6BF6E" w:rsidR="00072EF4" w:rsidRPr="00711388" w:rsidRDefault="00072EF4" w:rsidP="00072EF4">
            <w:pPr>
              <w:pStyle w:val="NormalLeft"/>
              <w:rPr>
                <w:lang w:val="en-GB"/>
              </w:rPr>
            </w:pPr>
            <w:r w:rsidRPr="00711388">
              <w:rPr>
                <w:lang w:val="en-GB"/>
              </w:rPr>
              <w:t xml:space="preserve">Amount of the adjustment to the </w:t>
            </w:r>
            <w:ins w:id="2777"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1 due to the application of the transitional adjustment to the relevant risk-free interest rate term structure.</w:t>
            </w:r>
          </w:p>
          <w:p w14:paraId="22340791" w14:textId="0E8A000C" w:rsidR="00072EF4" w:rsidRPr="00711388" w:rsidRDefault="00072EF4" w:rsidP="00072EF4">
            <w:pPr>
              <w:pStyle w:val="NormalLeft"/>
              <w:rPr>
                <w:lang w:val="en-GB"/>
              </w:rPr>
            </w:pPr>
            <w:ins w:id="2778" w:author="Author">
              <w:r w:rsidRPr="00711388">
                <w:rPr>
                  <w:lang w:val="en-GB"/>
                </w:rPr>
                <w:t>T</w:t>
              </w:r>
              <w:r w:rsidRPr="00E50019">
                <w:rPr>
                  <w:lang w:val="en-GB"/>
                  <w:rPrChange w:id="2779" w:author="Author">
                    <w:rPr/>
                  </w:rPrChange>
                </w:rPr>
                <w:t>he calculation of this amount shall be performed in accordance with the instructions set out in C0050/R0010.</w:t>
              </w:r>
            </w:ins>
            <w:del w:id="2780" w:author="Author">
              <w:r w:rsidRPr="00711388" w:rsidDel="00067FD0">
                <w:rPr>
                  <w:lang w:val="en-GB"/>
                </w:rPr>
                <w:delText>It shall be the difference between the eligible own funds to meet SCR</w:delText>
              </w:r>
            </w:del>
            <w:r w:rsidR="00711388" w:rsidRPr="00711388">
              <w:rPr>
                <w:lang w:val="en-GB"/>
              </w:rPr>
              <w:t>-</w:t>
            </w:r>
            <w:del w:id="2781" w:author="Author">
              <w:r w:rsidRPr="00711388" w:rsidDel="00067FD0">
                <w:rPr>
                  <w:lang w:val="en-GB"/>
                </w:rPr>
                <w:delText>Tier 1 calculated considering the technical provisions without</w:delText>
              </w:r>
              <w:r w:rsidRPr="00711388" w:rsidDel="003323F0">
                <w:rPr>
                  <w:lang w:val="en-GB"/>
                </w:rPr>
                <w:delText xml:space="preserve"> </w:delText>
              </w:r>
            </w:del>
            <w:ins w:id="2782" w:author="Author">
              <w:del w:id="2783" w:author="Author">
                <w:r w:rsidRPr="00711388" w:rsidDel="003323F0">
                  <w:rPr>
                    <w:lang w:val="en-GB"/>
                  </w:rPr>
                  <w:delText xml:space="preserve"> </w:delText>
                </w:r>
              </w:del>
              <w:r w:rsidR="003323F0">
                <w:rPr>
                  <w:lang w:val="en-GB"/>
                </w:rPr>
                <w:t xml:space="preserve"> </w:t>
              </w:r>
            </w:ins>
            <w:del w:id="2784" w:author="Author">
              <w:r w:rsidRPr="00711388" w:rsidDel="00067FD0">
                <w:rPr>
                  <w:lang w:val="en-GB"/>
                </w:rPr>
                <w:delText xml:space="preserve">transitional adjustment to the relevant risk-free interest rate term structure and the eligible own funds </w:delText>
              </w:r>
              <w:r w:rsidRPr="00711388" w:rsidDel="00067FD0">
                <w:rPr>
                  <w:lang w:val="en-GB"/>
                </w:rPr>
                <w:lastRenderedPageBreak/>
                <w:delText>to meet SCR</w:delText>
              </w:r>
            </w:del>
            <w:r w:rsidR="00711388" w:rsidRPr="00711388">
              <w:rPr>
                <w:lang w:val="en-GB"/>
              </w:rPr>
              <w:t>-</w:t>
            </w:r>
            <w:del w:id="2785" w:author="Author">
              <w:r w:rsidRPr="00711388" w:rsidDel="00067FD0">
                <w:rPr>
                  <w:lang w:val="en-GB"/>
                </w:rPr>
                <w:delText>Tier 1 calculated with the technical provisions reported under C0020.</w:delText>
              </w:r>
              <w:r w:rsidRPr="00711388" w:rsidDel="003323F0">
                <w:rPr>
                  <w:lang w:val="en-GB"/>
                </w:rPr>
                <w:delText xml:space="preserve">  </w:delText>
              </w:r>
            </w:del>
            <w:ins w:id="2786" w:author="Author">
              <w:r w:rsidR="003323F0">
                <w:rPr>
                  <w:lang w:val="en-GB"/>
                </w:rPr>
                <w:t xml:space="preserve"> </w:t>
              </w:r>
            </w:ins>
          </w:p>
        </w:tc>
      </w:tr>
      <w:tr w:rsidR="00072EF4" w:rsidRPr="00711388" w14:paraId="6A964C84" w14:textId="77777777" w:rsidTr="009F411E">
        <w:trPr>
          <w:ins w:id="2787" w:author="Author"/>
        </w:trPr>
        <w:tc>
          <w:tcPr>
            <w:tcW w:w="1635" w:type="dxa"/>
            <w:tcBorders>
              <w:top w:val="single" w:sz="2" w:space="0" w:color="auto"/>
              <w:left w:val="single" w:sz="2" w:space="0" w:color="auto"/>
              <w:bottom w:val="single" w:sz="2" w:space="0" w:color="auto"/>
              <w:right w:val="single" w:sz="2" w:space="0" w:color="auto"/>
            </w:tcBorders>
          </w:tcPr>
          <w:p w14:paraId="1400A39D" w14:textId="22FFB634" w:rsidR="00072EF4" w:rsidRPr="00711388" w:rsidRDefault="00072EF4" w:rsidP="00072EF4">
            <w:pPr>
              <w:pStyle w:val="NormalLeft"/>
              <w:rPr>
                <w:ins w:id="2788" w:author="Author"/>
                <w:lang w:val="en-GB"/>
              </w:rPr>
            </w:pPr>
            <w:ins w:id="2789" w:author="Author">
              <w:r w:rsidRPr="00711388">
                <w:rPr>
                  <w:lang w:val="en-GB"/>
                </w:rPr>
                <w:lastRenderedPageBreak/>
                <w:t>C0054/R0060</w:t>
              </w:r>
            </w:ins>
          </w:p>
        </w:tc>
        <w:tc>
          <w:tcPr>
            <w:tcW w:w="1817" w:type="dxa"/>
            <w:tcBorders>
              <w:top w:val="single" w:sz="2" w:space="0" w:color="auto"/>
              <w:left w:val="single" w:sz="2" w:space="0" w:color="auto"/>
              <w:bottom w:val="single" w:sz="2" w:space="0" w:color="auto"/>
              <w:right w:val="single" w:sz="2" w:space="0" w:color="auto"/>
            </w:tcBorders>
          </w:tcPr>
          <w:p w14:paraId="77918C7B" w14:textId="24AAA1DA" w:rsidR="00072EF4" w:rsidRPr="00711388" w:rsidRDefault="00072EF4" w:rsidP="00072EF4">
            <w:pPr>
              <w:pStyle w:val="NormalLeft"/>
              <w:rPr>
                <w:ins w:id="2790" w:author="Author"/>
                <w:lang w:val="en-GB"/>
              </w:rPr>
            </w:pPr>
            <w:ins w:id="2791" w:author="Author">
              <w:r w:rsidRPr="00711388">
                <w:rPr>
                  <w:lang w:val="en-GB"/>
                </w:rPr>
                <w:t xml:space="preserve">Impact of all transitionals </w:t>
              </w:r>
            </w:ins>
            <w:r w:rsidR="00845F43" w:rsidRPr="00711388">
              <w:rPr>
                <w:lang w:val="en-GB"/>
              </w:rPr>
              <w:t>-</w:t>
            </w:r>
            <w:ins w:id="2792" w:author="Author">
              <w:r w:rsidRPr="00711388">
                <w:rPr>
                  <w:lang w:val="en-GB"/>
                </w:rPr>
                <w:t xml:space="preserve"> Eligible own funds to meet Solvency Capital Requirement </w:t>
              </w:r>
            </w:ins>
            <w:r w:rsidR="00711388" w:rsidRPr="00711388">
              <w:rPr>
                <w:lang w:val="en-GB"/>
              </w:rPr>
              <w:t>-</w:t>
            </w:r>
            <w:ins w:id="2793" w:author="Author">
              <w:r w:rsidRPr="00711388">
                <w:rPr>
                  <w:lang w:val="en-GB"/>
                </w:rPr>
                <w:t>Tier 1</w:t>
              </w:r>
            </w:ins>
          </w:p>
        </w:tc>
        <w:tc>
          <w:tcPr>
            <w:tcW w:w="5476" w:type="dxa"/>
            <w:tcBorders>
              <w:top w:val="single" w:sz="2" w:space="0" w:color="auto"/>
              <w:left w:val="single" w:sz="2" w:space="0" w:color="auto"/>
              <w:bottom w:val="single" w:sz="2" w:space="0" w:color="auto"/>
              <w:right w:val="single" w:sz="2" w:space="0" w:color="auto"/>
            </w:tcBorders>
          </w:tcPr>
          <w:p w14:paraId="02728393" w14:textId="1A4E116F" w:rsidR="00072EF4" w:rsidRPr="00711388" w:rsidRDefault="00072EF4" w:rsidP="00072EF4">
            <w:pPr>
              <w:pStyle w:val="NormalLeft"/>
              <w:rPr>
                <w:ins w:id="2794" w:author="Author"/>
                <w:lang w:val="en-GB"/>
              </w:rPr>
            </w:pPr>
            <w:ins w:id="2795" w:author="Author">
              <w:r w:rsidRPr="00711388">
                <w:rPr>
                  <w:lang w:val="en-GB"/>
                </w:rPr>
                <w:t>Amount of the adjustment to the position of eligible own funds to meet SCR</w:t>
              </w:r>
            </w:ins>
            <w:r w:rsidR="00711388" w:rsidRPr="00711388">
              <w:rPr>
                <w:lang w:val="en-GB"/>
              </w:rPr>
              <w:t>-</w:t>
            </w:r>
            <w:ins w:id="2796" w:author="Author">
              <w:r w:rsidRPr="00711388">
                <w:rPr>
                  <w:lang w:val="en-GB"/>
                </w:rPr>
                <w:t>Tier 1 due to the application of all transitionals including the phasing-in mechanism for extrapolation.</w:t>
              </w:r>
            </w:ins>
          </w:p>
          <w:p w14:paraId="25C751B5" w14:textId="0E6E90D9" w:rsidR="00072EF4" w:rsidRPr="00711388" w:rsidRDefault="00072EF4" w:rsidP="00072EF4">
            <w:pPr>
              <w:pStyle w:val="NormalLeft"/>
              <w:rPr>
                <w:ins w:id="2797" w:author="Author"/>
                <w:lang w:val="en-GB"/>
              </w:rPr>
            </w:pPr>
            <w:ins w:id="2798" w:author="Author">
              <w:r w:rsidRPr="00711388">
                <w:rPr>
                  <w:lang w:val="en-GB"/>
                </w:rPr>
                <w:t>T</w:t>
              </w:r>
              <w:r w:rsidRPr="00E50019">
                <w:rPr>
                  <w:lang w:val="en-GB"/>
                  <w:rPrChange w:id="2799" w:author="Author">
                    <w:rPr/>
                  </w:rPrChange>
                </w:rPr>
                <w:t>he calculation of this amount shall be performed in accordance with the instructions set out in C0054/R0010.</w:t>
              </w:r>
              <w:del w:id="2800" w:author="Author">
                <w:r w:rsidRPr="00711388" w:rsidDel="00067FD0">
                  <w:rPr>
                    <w:lang w:val="en-GB"/>
                  </w:rPr>
                  <w:delText xml:space="preserve"> </w:delText>
                </w:r>
              </w:del>
            </w:ins>
          </w:p>
        </w:tc>
      </w:tr>
      <w:tr w:rsidR="00072EF4" w:rsidRPr="00711388" w14:paraId="5DDE6FD0" w14:textId="77777777" w:rsidTr="009F411E">
        <w:tc>
          <w:tcPr>
            <w:tcW w:w="1635" w:type="dxa"/>
            <w:tcBorders>
              <w:top w:val="single" w:sz="2" w:space="0" w:color="auto"/>
              <w:left w:val="single" w:sz="2" w:space="0" w:color="auto"/>
              <w:bottom w:val="single" w:sz="2" w:space="0" w:color="auto"/>
              <w:right w:val="single" w:sz="2" w:space="0" w:color="auto"/>
            </w:tcBorders>
          </w:tcPr>
          <w:p w14:paraId="12F25C0E" w14:textId="77777777" w:rsidR="00072EF4" w:rsidRPr="00711388" w:rsidRDefault="00072EF4" w:rsidP="00072EF4">
            <w:pPr>
              <w:pStyle w:val="NormalLeft"/>
              <w:rPr>
                <w:lang w:val="en-GB"/>
              </w:rPr>
            </w:pPr>
            <w:r w:rsidRPr="00711388">
              <w:rPr>
                <w:lang w:val="en-GB"/>
              </w:rPr>
              <w:t>C0060/R0060</w:t>
            </w:r>
          </w:p>
        </w:tc>
        <w:tc>
          <w:tcPr>
            <w:tcW w:w="1817" w:type="dxa"/>
            <w:tcBorders>
              <w:top w:val="single" w:sz="2" w:space="0" w:color="auto"/>
              <w:left w:val="single" w:sz="2" w:space="0" w:color="auto"/>
              <w:bottom w:val="single" w:sz="2" w:space="0" w:color="auto"/>
              <w:right w:val="single" w:sz="2" w:space="0" w:color="auto"/>
            </w:tcBorders>
          </w:tcPr>
          <w:p w14:paraId="76C23C15" w14:textId="47F38806" w:rsidR="00072EF4" w:rsidRPr="00711388" w:rsidRDefault="00072EF4" w:rsidP="00072EF4">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1487D7E9" w14:textId="3C608B86" w:rsidR="00072EF4" w:rsidRPr="00711388" w:rsidRDefault="00072EF4" w:rsidP="00072EF4">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1 calculated considering technical provisions </w:t>
            </w:r>
            <w:ins w:id="2801" w:author="Author">
              <w:r w:rsidRPr="00711388">
                <w:rPr>
                  <w:lang w:val="en-GB"/>
                </w:rPr>
                <w:t>with adjustments for LTG and transitional measures as described in C0060/R0010.</w:t>
              </w:r>
            </w:ins>
            <w:del w:id="2802" w:author="Author">
              <w:r w:rsidRPr="00711388" w:rsidDel="004E1E9F">
                <w:rPr>
                  <w:lang w:val="en-GB"/>
                </w:rPr>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3A72B6E0" w14:textId="5F309783" w:rsidR="00072EF4" w:rsidRPr="00711388" w:rsidRDefault="00072EF4" w:rsidP="00072EF4">
            <w:pPr>
              <w:pStyle w:val="NormalLeft"/>
              <w:rPr>
                <w:lang w:val="en-GB"/>
              </w:rPr>
            </w:pPr>
            <w:r w:rsidRPr="00711388">
              <w:rPr>
                <w:lang w:val="en-GB"/>
              </w:rPr>
              <w:t xml:space="preserve">If </w:t>
            </w:r>
            <w:ins w:id="2803" w:author="Author">
              <w:r w:rsidRPr="00711388">
                <w:rPr>
                  <w:lang w:val="en-GB"/>
                </w:rPr>
                <w:t xml:space="preserve">the </w:t>
              </w:r>
            </w:ins>
            <w:r w:rsidRPr="00711388">
              <w:rPr>
                <w:lang w:val="en-GB"/>
              </w:rPr>
              <w:t>volatility adjustment is not applicable report the same amount as in C0040.</w:t>
            </w:r>
            <w:del w:id="2804" w:author="Author">
              <w:r w:rsidRPr="00711388" w:rsidDel="003323F0">
                <w:rPr>
                  <w:lang w:val="en-GB"/>
                </w:rPr>
                <w:delText xml:space="preserve">  </w:delText>
              </w:r>
            </w:del>
            <w:ins w:id="2805" w:author="Author">
              <w:r w:rsidR="003323F0">
                <w:rPr>
                  <w:lang w:val="en-GB"/>
                </w:rPr>
                <w:t xml:space="preserve"> </w:t>
              </w:r>
            </w:ins>
          </w:p>
        </w:tc>
      </w:tr>
      <w:tr w:rsidR="00072EF4" w:rsidRPr="00711388" w14:paraId="0C1CC7A5" w14:textId="77777777" w:rsidTr="009F411E">
        <w:tc>
          <w:tcPr>
            <w:tcW w:w="1635" w:type="dxa"/>
            <w:tcBorders>
              <w:top w:val="single" w:sz="2" w:space="0" w:color="auto"/>
              <w:left w:val="single" w:sz="2" w:space="0" w:color="auto"/>
              <w:bottom w:val="single" w:sz="2" w:space="0" w:color="auto"/>
              <w:right w:val="single" w:sz="2" w:space="0" w:color="auto"/>
            </w:tcBorders>
          </w:tcPr>
          <w:p w14:paraId="3974607F" w14:textId="77777777" w:rsidR="00072EF4" w:rsidRPr="00711388" w:rsidRDefault="00072EF4" w:rsidP="00072EF4">
            <w:pPr>
              <w:pStyle w:val="NormalLeft"/>
              <w:rPr>
                <w:lang w:val="en-GB"/>
              </w:rPr>
            </w:pPr>
            <w:r w:rsidRPr="00711388">
              <w:rPr>
                <w:lang w:val="en-GB"/>
              </w:rPr>
              <w:t>C0070/R0060</w:t>
            </w:r>
          </w:p>
        </w:tc>
        <w:tc>
          <w:tcPr>
            <w:tcW w:w="1817" w:type="dxa"/>
            <w:tcBorders>
              <w:top w:val="single" w:sz="2" w:space="0" w:color="auto"/>
              <w:left w:val="single" w:sz="2" w:space="0" w:color="auto"/>
              <w:bottom w:val="single" w:sz="2" w:space="0" w:color="auto"/>
              <w:right w:val="single" w:sz="2" w:space="0" w:color="auto"/>
            </w:tcBorders>
          </w:tcPr>
          <w:p w14:paraId="40A6AB1F" w14:textId="3950C199" w:rsidR="00072EF4" w:rsidRPr="00711388" w:rsidRDefault="00072EF4" w:rsidP="00072EF4">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54FFACF0" w14:textId="62ECE787" w:rsidR="00072EF4" w:rsidRPr="00711388" w:rsidRDefault="00072EF4" w:rsidP="00072EF4">
            <w:pPr>
              <w:pStyle w:val="NormalLeft"/>
              <w:rPr>
                <w:lang w:val="en-GB"/>
              </w:rPr>
            </w:pPr>
            <w:r w:rsidRPr="00711388">
              <w:rPr>
                <w:lang w:val="en-GB"/>
              </w:rPr>
              <w:t xml:space="preserve">Amount of the adjustment to the </w:t>
            </w:r>
            <w:ins w:id="2806"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1 due to the application of the volatility adjustment. It shall reflect the impact of setting the volatility adjustment to zero.</w:t>
            </w:r>
          </w:p>
          <w:p w14:paraId="6F9A4382" w14:textId="66315D8C" w:rsidR="00072EF4" w:rsidRPr="00711388" w:rsidRDefault="00072EF4" w:rsidP="00072EF4">
            <w:pPr>
              <w:pStyle w:val="NormalLeft"/>
              <w:rPr>
                <w:lang w:val="en-GB"/>
              </w:rPr>
            </w:pPr>
            <w:ins w:id="2807" w:author="Author">
              <w:r w:rsidRPr="00711388">
                <w:rPr>
                  <w:lang w:val="en-GB"/>
                </w:rPr>
                <w:t>T</w:t>
              </w:r>
              <w:r w:rsidRPr="00E50019">
                <w:rPr>
                  <w:lang w:val="en-GB"/>
                  <w:rPrChange w:id="2808" w:author="Author">
                    <w:rPr/>
                  </w:rPrChange>
                </w:rPr>
                <w:t>he calculation of this amount shall be performed in accordance with the instructions set out in C0070/R0010.</w:t>
              </w:r>
            </w:ins>
            <w:del w:id="2809" w:author="Author">
              <w:r w:rsidRPr="00711388" w:rsidDel="00067FD0">
                <w:rPr>
                  <w:lang w:val="en-GB"/>
                </w:rPr>
                <w:delText>It shall be the difference between the eligible own funds to meet SCR</w:delText>
              </w:r>
            </w:del>
            <w:r w:rsidR="00711388" w:rsidRPr="00711388">
              <w:rPr>
                <w:lang w:val="en-GB"/>
              </w:rPr>
              <w:t>-</w:t>
            </w:r>
            <w:del w:id="2810" w:author="Author">
              <w:r w:rsidRPr="00711388" w:rsidDel="00067FD0">
                <w:rPr>
                  <w:lang w:val="en-GB"/>
                </w:rPr>
                <w:delText>Tier 1 calculated considering the technical provisions without volatility adjustment and without other transitional measures and the eligible own funds to meet SCR</w:delText>
              </w:r>
            </w:del>
            <w:r w:rsidR="00711388" w:rsidRPr="00711388">
              <w:rPr>
                <w:lang w:val="en-GB"/>
              </w:rPr>
              <w:t>-</w:t>
            </w:r>
            <w:del w:id="2811" w:author="Author">
              <w:r w:rsidRPr="00711388" w:rsidDel="00067FD0">
                <w:rPr>
                  <w:lang w:val="en-GB"/>
                </w:rPr>
                <w:delText>Tier 1 calculated with the technical provisions reported under C0040.</w:delText>
              </w:r>
              <w:r w:rsidRPr="00711388" w:rsidDel="003323F0">
                <w:rPr>
                  <w:lang w:val="en-GB"/>
                </w:rPr>
                <w:delText xml:space="preserve">  </w:delText>
              </w:r>
            </w:del>
            <w:ins w:id="2812" w:author="Author">
              <w:r w:rsidR="003323F0">
                <w:rPr>
                  <w:lang w:val="en-GB"/>
                </w:rPr>
                <w:t xml:space="preserve"> </w:t>
              </w:r>
            </w:ins>
          </w:p>
        </w:tc>
      </w:tr>
      <w:tr w:rsidR="00072EF4" w:rsidRPr="00711388" w14:paraId="0072C1B0" w14:textId="77777777" w:rsidTr="009F411E">
        <w:tc>
          <w:tcPr>
            <w:tcW w:w="1635" w:type="dxa"/>
            <w:tcBorders>
              <w:top w:val="single" w:sz="2" w:space="0" w:color="auto"/>
              <w:left w:val="single" w:sz="2" w:space="0" w:color="auto"/>
              <w:bottom w:val="single" w:sz="2" w:space="0" w:color="auto"/>
              <w:right w:val="single" w:sz="2" w:space="0" w:color="auto"/>
            </w:tcBorders>
          </w:tcPr>
          <w:p w14:paraId="4723AA55" w14:textId="77777777" w:rsidR="00072EF4" w:rsidRPr="00711388" w:rsidRDefault="00072EF4" w:rsidP="00072EF4">
            <w:pPr>
              <w:pStyle w:val="NormalLeft"/>
              <w:rPr>
                <w:lang w:val="en-GB"/>
              </w:rPr>
            </w:pPr>
            <w:r w:rsidRPr="00711388">
              <w:rPr>
                <w:lang w:val="en-GB"/>
              </w:rPr>
              <w:t>C0080/R0060</w:t>
            </w:r>
          </w:p>
        </w:tc>
        <w:tc>
          <w:tcPr>
            <w:tcW w:w="1817" w:type="dxa"/>
            <w:tcBorders>
              <w:top w:val="single" w:sz="2" w:space="0" w:color="auto"/>
              <w:left w:val="single" w:sz="2" w:space="0" w:color="auto"/>
              <w:bottom w:val="single" w:sz="2" w:space="0" w:color="auto"/>
              <w:right w:val="single" w:sz="2" w:space="0" w:color="auto"/>
            </w:tcBorders>
          </w:tcPr>
          <w:p w14:paraId="3E4A4ADB" w14:textId="2F39F96A" w:rsidR="00072EF4" w:rsidRPr="00711388" w:rsidRDefault="00072EF4" w:rsidP="00072EF4">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Eligible own funds to meet Solvency Capital </w:t>
            </w:r>
            <w:r w:rsidRPr="00711388">
              <w:rPr>
                <w:lang w:val="en-GB"/>
              </w:rPr>
              <w:lastRenderedPageBreak/>
              <w:t xml:space="preserve">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43269471" w14:textId="5F9B42B6" w:rsidR="00072EF4" w:rsidRPr="00711388" w:rsidRDefault="00072EF4" w:rsidP="00072EF4">
            <w:pPr>
              <w:pStyle w:val="NormalLeft"/>
              <w:rPr>
                <w:lang w:val="en-GB"/>
              </w:rPr>
            </w:pPr>
            <w:r w:rsidRPr="00711388">
              <w:rPr>
                <w:lang w:val="en-GB"/>
              </w:rPr>
              <w:lastRenderedPageBreak/>
              <w:t>Total amount of eligible own funds to meet SCR</w:t>
            </w:r>
            <w:r w:rsidR="00711388" w:rsidRPr="00711388">
              <w:rPr>
                <w:lang w:val="en-GB"/>
              </w:rPr>
              <w:t>-</w:t>
            </w:r>
            <w:r w:rsidRPr="00711388">
              <w:rPr>
                <w:lang w:val="en-GB"/>
              </w:rPr>
              <w:t xml:space="preserve">Tier 1 calculated considering technical provisions </w:t>
            </w:r>
            <w:ins w:id="2813" w:author="Author">
              <w:r w:rsidRPr="00711388">
                <w:rPr>
                  <w:lang w:val="en-GB"/>
                </w:rPr>
                <w:t>with adjustments for LTG and transitional measures as described in C0080/R0010.</w:t>
              </w:r>
            </w:ins>
            <w:del w:id="2814" w:author="Author">
              <w:r w:rsidRPr="00711388" w:rsidDel="004E1E9F">
                <w:rPr>
                  <w:lang w:val="en-GB"/>
                </w:rPr>
                <w:delText>without any LTG measure</w:delText>
              </w:r>
              <w:r w:rsidRPr="00711388" w:rsidDel="00010C67">
                <w:rPr>
                  <w:lang w:val="en-GB"/>
                </w:rPr>
                <w:delText>.</w:delText>
              </w:r>
            </w:del>
          </w:p>
          <w:p w14:paraId="3A198792" w14:textId="0EDE9F5A" w:rsidR="00072EF4" w:rsidRPr="00711388" w:rsidRDefault="00072EF4" w:rsidP="00072EF4">
            <w:pPr>
              <w:pStyle w:val="NormalLeft"/>
              <w:rPr>
                <w:lang w:val="en-GB"/>
              </w:rPr>
            </w:pPr>
            <w:r w:rsidRPr="00711388">
              <w:rPr>
                <w:lang w:val="en-GB"/>
              </w:rPr>
              <w:t xml:space="preserve">If </w:t>
            </w:r>
            <w:ins w:id="2815" w:author="Author">
              <w:r w:rsidRPr="00711388">
                <w:rPr>
                  <w:lang w:val="en-GB"/>
                </w:rPr>
                <w:t xml:space="preserve">the </w:t>
              </w:r>
            </w:ins>
            <w:r w:rsidRPr="00711388">
              <w:rPr>
                <w:lang w:val="en-GB"/>
              </w:rPr>
              <w:t>matching adjustment is not applicable report the same amount as in C0060.</w:t>
            </w:r>
            <w:del w:id="2816" w:author="Author">
              <w:r w:rsidRPr="00711388" w:rsidDel="003323F0">
                <w:rPr>
                  <w:lang w:val="en-GB"/>
                </w:rPr>
                <w:delText xml:space="preserve">  </w:delText>
              </w:r>
            </w:del>
            <w:ins w:id="2817" w:author="Author">
              <w:r w:rsidR="003323F0">
                <w:rPr>
                  <w:lang w:val="en-GB"/>
                </w:rPr>
                <w:t xml:space="preserve"> </w:t>
              </w:r>
            </w:ins>
          </w:p>
        </w:tc>
      </w:tr>
      <w:tr w:rsidR="00072EF4" w:rsidRPr="00711388" w14:paraId="429308D1" w14:textId="77777777" w:rsidTr="009F411E">
        <w:tc>
          <w:tcPr>
            <w:tcW w:w="1635" w:type="dxa"/>
            <w:tcBorders>
              <w:top w:val="single" w:sz="2" w:space="0" w:color="auto"/>
              <w:left w:val="single" w:sz="2" w:space="0" w:color="auto"/>
              <w:bottom w:val="single" w:sz="2" w:space="0" w:color="auto"/>
              <w:right w:val="single" w:sz="2" w:space="0" w:color="auto"/>
            </w:tcBorders>
          </w:tcPr>
          <w:p w14:paraId="4D7D21A7" w14:textId="77777777" w:rsidR="00072EF4" w:rsidRPr="00711388" w:rsidRDefault="00072EF4" w:rsidP="00072EF4">
            <w:pPr>
              <w:pStyle w:val="NormalLeft"/>
              <w:rPr>
                <w:lang w:val="en-GB"/>
              </w:rPr>
            </w:pPr>
            <w:r w:rsidRPr="00711388">
              <w:rPr>
                <w:lang w:val="en-GB"/>
              </w:rPr>
              <w:t>C0090/R0060</w:t>
            </w:r>
          </w:p>
        </w:tc>
        <w:tc>
          <w:tcPr>
            <w:tcW w:w="1817" w:type="dxa"/>
            <w:tcBorders>
              <w:top w:val="single" w:sz="2" w:space="0" w:color="auto"/>
              <w:left w:val="single" w:sz="2" w:space="0" w:color="auto"/>
              <w:bottom w:val="single" w:sz="2" w:space="0" w:color="auto"/>
              <w:right w:val="single" w:sz="2" w:space="0" w:color="auto"/>
            </w:tcBorders>
          </w:tcPr>
          <w:p w14:paraId="5480DDA8" w14:textId="5E2784D8" w:rsidR="00072EF4" w:rsidRPr="00711388" w:rsidRDefault="00072EF4" w:rsidP="00072EF4">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6EC4611A" w14:textId="0D93EADB" w:rsidR="00072EF4" w:rsidRPr="00711388" w:rsidRDefault="00072EF4" w:rsidP="00072EF4">
            <w:pPr>
              <w:pStyle w:val="NormalLeft"/>
              <w:rPr>
                <w:lang w:val="en-GB"/>
              </w:rPr>
            </w:pPr>
            <w:r w:rsidRPr="00711388">
              <w:rPr>
                <w:lang w:val="en-GB"/>
              </w:rPr>
              <w:t xml:space="preserve">Amount of the adjustment to the </w:t>
            </w:r>
            <w:ins w:id="2818"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1</w:t>
            </w:r>
            <w:ins w:id="2819" w:author="Author">
              <w:del w:id="2820" w:author="Author">
                <w:r w:rsidRPr="00711388" w:rsidDel="003323F0">
                  <w:rPr>
                    <w:lang w:val="en-GB"/>
                  </w:rPr>
                  <w:delText xml:space="preserve"> </w:delText>
                </w:r>
              </w:del>
            </w:ins>
            <w:del w:id="2821" w:author="Author">
              <w:r w:rsidRPr="00711388" w:rsidDel="003323F0">
                <w:rPr>
                  <w:lang w:val="en-GB"/>
                </w:rPr>
                <w:delText xml:space="preserve"> </w:delText>
              </w:r>
            </w:del>
            <w:ins w:id="2822" w:author="Author">
              <w:r w:rsidR="003323F0">
                <w:rPr>
                  <w:lang w:val="en-GB"/>
                </w:rPr>
                <w:t xml:space="preserve"> </w:t>
              </w:r>
            </w:ins>
            <w:r w:rsidRPr="00711388">
              <w:rPr>
                <w:lang w:val="en-GB"/>
              </w:rPr>
              <w:t>due to the application of the matching adjustment. It shall include the impact of setting the volatility adjustment and the matching adjustment to zero.</w:t>
            </w:r>
          </w:p>
          <w:p w14:paraId="7ECE11EF" w14:textId="7EA59F02" w:rsidR="00072EF4" w:rsidRPr="00711388" w:rsidRDefault="00072EF4" w:rsidP="00072EF4">
            <w:pPr>
              <w:pStyle w:val="NormalLeft"/>
              <w:rPr>
                <w:lang w:val="en-GB"/>
              </w:rPr>
            </w:pPr>
            <w:ins w:id="2823" w:author="Author">
              <w:r w:rsidRPr="00711388">
                <w:rPr>
                  <w:lang w:val="en-GB"/>
                </w:rPr>
                <w:t>T</w:t>
              </w:r>
              <w:r w:rsidRPr="00E50019">
                <w:rPr>
                  <w:lang w:val="en-GB"/>
                  <w:rPrChange w:id="2824" w:author="Author">
                    <w:rPr/>
                  </w:rPrChange>
                </w:rPr>
                <w:t>he calculation of this amount shall be performed in accordance with the instructions set out in C0090/R0010.</w:t>
              </w:r>
            </w:ins>
            <w:del w:id="2825" w:author="Author">
              <w:r w:rsidRPr="00711388" w:rsidDel="00067FD0">
                <w:rPr>
                  <w:lang w:val="en-GB"/>
                </w:rPr>
                <w:delText>It shall be the difference between the eligible own funds to meet SCR</w:delText>
              </w:r>
            </w:del>
            <w:r w:rsidR="00711388" w:rsidRPr="00711388">
              <w:rPr>
                <w:lang w:val="en-GB"/>
              </w:rPr>
              <w:t>-</w:t>
            </w:r>
            <w:del w:id="2826" w:author="Author">
              <w:r w:rsidRPr="00711388" w:rsidDel="00067FD0">
                <w:rPr>
                  <w:lang w:val="en-GB"/>
                </w:rPr>
                <w:delText>Tier 1 calculated considering the technical provisions without matching adjustment and without all the other transitional measures and the eligible own funds to meet SCR</w:delText>
              </w:r>
            </w:del>
            <w:r w:rsidR="00711388" w:rsidRPr="00711388">
              <w:rPr>
                <w:lang w:val="en-GB"/>
              </w:rPr>
              <w:t>-</w:t>
            </w:r>
            <w:del w:id="2827" w:author="Author">
              <w:r w:rsidRPr="00711388" w:rsidDel="00067FD0">
                <w:rPr>
                  <w:lang w:val="en-GB"/>
                </w:rPr>
                <w:delText>Tier 1 calculated with the technical provisions reported under C0060.</w:delText>
              </w:r>
              <w:r w:rsidRPr="00711388" w:rsidDel="003323F0">
                <w:rPr>
                  <w:lang w:val="en-GB"/>
                </w:rPr>
                <w:delText xml:space="preserve">  </w:delText>
              </w:r>
            </w:del>
            <w:ins w:id="2828" w:author="Author">
              <w:r w:rsidR="003323F0">
                <w:rPr>
                  <w:lang w:val="en-GB"/>
                </w:rPr>
                <w:t xml:space="preserve"> </w:t>
              </w:r>
            </w:ins>
          </w:p>
        </w:tc>
      </w:tr>
      <w:tr w:rsidR="00072EF4" w:rsidRPr="00711388" w14:paraId="48AFF8C0" w14:textId="77777777" w:rsidTr="009F411E">
        <w:tc>
          <w:tcPr>
            <w:tcW w:w="1635" w:type="dxa"/>
            <w:tcBorders>
              <w:top w:val="single" w:sz="2" w:space="0" w:color="auto"/>
              <w:left w:val="single" w:sz="2" w:space="0" w:color="auto"/>
              <w:bottom w:val="single" w:sz="2" w:space="0" w:color="auto"/>
              <w:right w:val="single" w:sz="2" w:space="0" w:color="auto"/>
            </w:tcBorders>
          </w:tcPr>
          <w:p w14:paraId="1DC611AB" w14:textId="77777777" w:rsidR="00072EF4" w:rsidRPr="00711388" w:rsidRDefault="00072EF4" w:rsidP="00072EF4">
            <w:pPr>
              <w:pStyle w:val="NormalLeft"/>
              <w:rPr>
                <w:lang w:val="en-GB"/>
              </w:rPr>
            </w:pPr>
            <w:r w:rsidRPr="00711388">
              <w:rPr>
                <w:lang w:val="en-GB"/>
              </w:rPr>
              <w:t>C0100/R0060</w:t>
            </w:r>
          </w:p>
        </w:tc>
        <w:tc>
          <w:tcPr>
            <w:tcW w:w="1817" w:type="dxa"/>
            <w:tcBorders>
              <w:top w:val="single" w:sz="2" w:space="0" w:color="auto"/>
              <w:left w:val="single" w:sz="2" w:space="0" w:color="auto"/>
              <w:bottom w:val="single" w:sz="2" w:space="0" w:color="auto"/>
              <w:right w:val="single" w:sz="2" w:space="0" w:color="auto"/>
            </w:tcBorders>
          </w:tcPr>
          <w:p w14:paraId="52A09B7F" w14:textId="416A3E79" w:rsidR="00072EF4" w:rsidRPr="00711388" w:rsidRDefault="00072EF4" w:rsidP="00072EF4">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1</w:t>
            </w:r>
          </w:p>
        </w:tc>
        <w:tc>
          <w:tcPr>
            <w:tcW w:w="5476" w:type="dxa"/>
            <w:tcBorders>
              <w:top w:val="single" w:sz="2" w:space="0" w:color="auto"/>
              <w:left w:val="single" w:sz="2" w:space="0" w:color="auto"/>
              <w:bottom w:val="single" w:sz="2" w:space="0" w:color="auto"/>
              <w:right w:val="single" w:sz="2" w:space="0" w:color="auto"/>
            </w:tcBorders>
          </w:tcPr>
          <w:p w14:paraId="767A30D3" w14:textId="1F1B470C" w:rsidR="00072EF4" w:rsidRPr="00711388" w:rsidRDefault="00072EF4" w:rsidP="00072EF4">
            <w:pPr>
              <w:pStyle w:val="NormalLeft"/>
              <w:rPr>
                <w:lang w:val="en-GB"/>
              </w:rPr>
            </w:pPr>
            <w:r w:rsidRPr="00711388">
              <w:rPr>
                <w:lang w:val="en-GB"/>
              </w:rPr>
              <w:t xml:space="preserve">Amount of the adjustment to the </w:t>
            </w:r>
            <w:ins w:id="2829"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1 due to the application of the LTG measures and transitional</w:t>
            </w:r>
            <w:ins w:id="2830" w:author="Author">
              <w:r w:rsidR="00D00578" w:rsidRPr="00711388">
                <w:rPr>
                  <w:lang w:val="en-GB"/>
                </w:rPr>
                <w:t xml:space="preserve"> measure</w:t>
              </w:r>
            </w:ins>
            <w:r w:rsidRPr="00711388">
              <w:rPr>
                <w:lang w:val="en-GB"/>
              </w:rPr>
              <w:t>s.</w:t>
            </w:r>
          </w:p>
        </w:tc>
      </w:tr>
      <w:tr w:rsidR="00072EF4" w:rsidRPr="00711388" w14:paraId="7B925EA2" w14:textId="77777777" w:rsidTr="009F411E">
        <w:tc>
          <w:tcPr>
            <w:tcW w:w="1635" w:type="dxa"/>
            <w:tcBorders>
              <w:top w:val="single" w:sz="2" w:space="0" w:color="auto"/>
              <w:left w:val="single" w:sz="2" w:space="0" w:color="auto"/>
              <w:bottom w:val="single" w:sz="2" w:space="0" w:color="auto"/>
              <w:right w:val="single" w:sz="2" w:space="0" w:color="auto"/>
            </w:tcBorders>
          </w:tcPr>
          <w:p w14:paraId="21E6BF62" w14:textId="2FDE81EB" w:rsidR="00072EF4" w:rsidRPr="00711388" w:rsidRDefault="00072EF4" w:rsidP="00072EF4">
            <w:pPr>
              <w:pStyle w:val="NormalLeft"/>
              <w:rPr>
                <w:lang w:val="en-GB"/>
              </w:rPr>
            </w:pPr>
            <w:r w:rsidRPr="00711388">
              <w:rPr>
                <w:lang w:val="en-GB"/>
              </w:rPr>
              <w:t>C0010/R0070</w:t>
            </w:r>
          </w:p>
        </w:tc>
        <w:tc>
          <w:tcPr>
            <w:tcW w:w="1817" w:type="dxa"/>
            <w:tcBorders>
              <w:top w:val="single" w:sz="2" w:space="0" w:color="auto"/>
              <w:left w:val="single" w:sz="2" w:space="0" w:color="auto"/>
              <w:bottom w:val="single" w:sz="2" w:space="0" w:color="auto"/>
              <w:right w:val="single" w:sz="2" w:space="0" w:color="auto"/>
            </w:tcBorders>
          </w:tcPr>
          <w:p w14:paraId="2C48E014" w14:textId="22A47CF0" w:rsidR="00072EF4" w:rsidRPr="00711388" w:rsidRDefault="00072EF4" w:rsidP="00072EF4">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02C93211" w14:textId="5DDDD11D" w:rsidR="00072EF4" w:rsidRPr="00711388" w:rsidRDefault="00072EF4" w:rsidP="00D00578">
            <w:pPr>
              <w:pStyle w:val="NormalLeft"/>
              <w:rPr>
                <w:lang w:val="en-GB"/>
              </w:rPr>
            </w:pPr>
            <w:r w:rsidRPr="00711388">
              <w:rPr>
                <w:lang w:val="en-GB"/>
              </w:rPr>
              <w:t xml:space="preserve">Total amount of </w:t>
            </w:r>
            <w:ins w:id="2831"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 xml:space="preserve">Tier 2 calculated considering technical provisions including the adjustments due to the </w:t>
            </w:r>
            <w:del w:id="2832" w:author="Author">
              <w:r w:rsidRPr="00711388" w:rsidDel="00D00578">
                <w:rPr>
                  <w:lang w:val="en-GB"/>
                </w:rPr>
                <w:delText>long-term guarantee</w:delText>
              </w:r>
            </w:del>
            <w:ins w:id="2833" w:author="Author">
              <w:r w:rsidR="00D00578" w:rsidRPr="00711388">
                <w:rPr>
                  <w:lang w:val="en-GB"/>
                </w:rPr>
                <w:t>LTG</w:t>
              </w:r>
            </w:ins>
            <w:r w:rsidRPr="00711388">
              <w:rPr>
                <w:lang w:val="en-GB"/>
              </w:rPr>
              <w:t xml:space="preserve"> measures and transitional measures.</w:t>
            </w:r>
          </w:p>
        </w:tc>
      </w:tr>
      <w:tr w:rsidR="00D00578" w:rsidRPr="00711388" w14:paraId="3E6BDFEF" w14:textId="77777777" w:rsidTr="009F411E">
        <w:trPr>
          <w:ins w:id="2834" w:author="Author"/>
        </w:trPr>
        <w:tc>
          <w:tcPr>
            <w:tcW w:w="1635" w:type="dxa"/>
            <w:tcBorders>
              <w:top w:val="single" w:sz="2" w:space="0" w:color="auto"/>
              <w:left w:val="single" w:sz="2" w:space="0" w:color="auto"/>
              <w:bottom w:val="single" w:sz="2" w:space="0" w:color="auto"/>
              <w:right w:val="single" w:sz="2" w:space="0" w:color="auto"/>
            </w:tcBorders>
          </w:tcPr>
          <w:p w14:paraId="0AC070FA" w14:textId="1DE87E56" w:rsidR="00D00578" w:rsidRPr="00711388" w:rsidRDefault="00D00578" w:rsidP="00D00578">
            <w:pPr>
              <w:pStyle w:val="NormalLeft"/>
              <w:rPr>
                <w:ins w:id="2835" w:author="Author"/>
                <w:lang w:val="en-GB"/>
              </w:rPr>
            </w:pPr>
            <w:ins w:id="2836" w:author="Author">
              <w:r w:rsidRPr="00711388">
                <w:rPr>
                  <w:lang w:val="en-GB"/>
                </w:rPr>
                <w:t>C0012/R0070</w:t>
              </w:r>
            </w:ins>
          </w:p>
        </w:tc>
        <w:tc>
          <w:tcPr>
            <w:tcW w:w="1817" w:type="dxa"/>
            <w:tcBorders>
              <w:top w:val="single" w:sz="2" w:space="0" w:color="auto"/>
              <w:left w:val="single" w:sz="2" w:space="0" w:color="auto"/>
              <w:bottom w:val="single" w:sz="2" w:space="0" w:color="auto"/>
              <w:right w:val="single" w:sz="2" w:space="0" w:color="auto"/>
            </w:tcBorders>
          </w:tcPr>
          <w:p w14:paraId="13BAEF47" w14:textId="67CB830A" w:rsidR="00D00578" w:rsidRPr="00711388" w:rsidRDefault="00D00578" w:rsidP="00D00578">
            <w:pPr>
              <w:pStyle w:val="NormalLeft"/>
              <w:rPr>
                <w:ins w:id="2837" w:author="Author"/>
                <w:lang w:val="en-GB"/>
              </w:rPr>
            </w:pPr>
            <w:ins w:id="2838" w:author="Author">
              <w:r w:rsidRPr="00711388">
                <w:rPr>
                  <w:lang w:val="en-GB"/>
                </w:rPr>
                <w:t xml:space="preserve">Without phasing-in mechanism for extrapolation </w:t>
              </w:r>
            </w:ins>
            <w:r w:rsidR="00845F43" w:rsidRPr="00711388">
              <w:rPr>
                <w:lang w:val="en-GB"/>
              </w:rPr>
              <w:t>-</w:t>
            </w:r>
            <w:ins w:id="2839" w:author="Author">
              <w:r w:rsidRPr="00711388">
                <w:rPr>
                  <w:lang w:val="en-GB"/>
                </w:rPr>
                <w:t xml:space="preserve"> Eligible own funds to meet Solvency Capital Requirement </w:t>
              </w:r>
            </w:ins>
            <w:r w:rsidR="00711388" w:rsidRPr="00711388">
              <w:rPr>
                <w:lang w:val="en-GB"/>
              </w:rPr>
              <w:t>-</w:t>
            </w:r>
            <w:ins w:id="2840" w:author="Author">
              <w:r w:rsidRPr="00711388">
                <w:rPr>
                  <w:lang w:val="en-GB"/>
                </w:rPr>
                <w:t>Tier 2</w:t>
              </w:r>
            </w:ins>
          </w:p>
        </w:tc>
        <w:tc>
          <w:tcPr>
            <w:tcW w:w="5476" w:type="dxa"/>
            <w:tcBorders>
              <w:top w:val="single" w:sz="2" w:space="0" w:color="auto"/>
              <w:left w:val="single" w:sz="2" w:space="0" w:color="auto"/>
              <w:bottom w:val="single" w:sz="2" w:space="0" w:color="auto"/>
              <w:right w:val="single" w:sz="2" w:space="0" w:color="auto"/>
            </w:tcBorders>
          </w:tcPr>
          <w:p w14:paraId="0DC1371B" w14:textId="0E340ACD" w:rsidR="00D00578" w:rsidRPr="00711388" w:rsidRDefault="00D00578" w:rsidP="00D00578">
            <w:pPr>
              <w:pStyle w:val="NormalLeft"/>
              <w:rPr>
                <w:ins w:id="2841" w:author="Author"/>
                <w:lang w:val="en-GB"/>
              </w:rPr>
            </w:pPr>
            <w:ins w:id="2842" w:author="Author">
              <w:r w:rsidRPr="00711388">
                <w:rPr>
                  <w:lang w:val="en-GB"/>
                </w:rPr>
                <w:t>Total amount of eligible own funds to meet SCR</w:t>
              </w:r>
            </w:ins>
            <w:r w:rsidR="00711388" w:rsidRPr="00711388">
              <w:rPr>
                <w:lang w:val="en-GB"/>
              </w:rPr>
              <w:t>-</w:t>
            </w:r>
            <w:ins w:id="2843" w:author="Author">
              <w:r w:rsidRPr="00711388">
                <w:rPr>
                  <w:lang w:val="en-GB"/>
                </w:rPr>
                <w:t>Tier 2 calculated considering technical provisions with adjustments for LTG and transitional measures as described in C0012/R0010.</w:t>
              </w:r>
            </w:ins>
          </w:p>
          <w:p w14:paraId="486BB8B6" w14:textId="77777777" w:rsidR="00D00578" w:rsidRPr="00711388" w:rsidRDefault="00D00578" w:rsidP="00D00578">
            <w:pPr>
              <w:pStyle w:val="NormalLeft"/>
              <w:rPr>
                <w:ins w:id="2844" w:author="Author"/>
                <w:lang w:val="en-GB"/>
              </w:rPr>
            </w:pPr>
            <w:ins w:id="2845" w:author="Author">
              <w:r w:rsidRPr="00711388">
                <w:rPr>
                  <w:lang w:val="en-GB"/>
                </w:rPr>
                <w:t>If the phasing-in mechanism for extrapolation is not applicable report the same amount as in C0010.</w:t>
              </w:r>
            </w:ins>
          </w:p>
          <w:p w14:paraId="057A4313" w14:textId="7C5D2F32" w:rsidR="00D00578" w:rsidRPr="00711388" w:rsidRDefault="00D00578" w:rsidP="00D00578">
            <w:pPr>
              <w:pStyle w:val="NormalLeft"/>
              <w:rPr>
                <w:ins w:id="2846" w:author="Author"/>
                <w:lang w:val="en-GB"/>
              </w:rPr>
            </w:pPr>
          </w:p>
        </w:tc>
      </w:tr>
      <w:tr w:rsidR="00D00578" w:rsidRPr="00711388" w14:paraId="2C904EB2" w14:textId="77777777" w:rsidTr="009F411E">
        <w:trPr>
          <w:ins w:id="2847" w:author="Author"/>
        </w:trPr>
        <w:tc>
          <w:tcPr>
            <w:tcW w:w="1635" w:type="dxa"/>
            <w:tcBorders>
              <w:top w:val="single" w:sz="2" w:space="0" w:color="auto"/>
              <w:left w:val="single" w:sz="2" w:space="0" w:color="auto"/>
              <w:bottom w:val="single" w:sz="2" w:space="0" w:color="auto"/>
              <w:right w:val="single" w:sz="2" w:space="0" w:color="auto"/>
            </w:tcBorders>
          </w:tcPr>
          <w:p w14:paraId="243C7B30" w14:textId="6967A5A1" w:rsidR="00D00578" w:rsidRPr="00711388" w:rsidRDefault="00D00578" w:rsidP="00D00578">
            <w:pPr>
              <w:pStyle w:val="NormalLeft"/>
              <w:rPr>
                <w:ins w:id="2848" w:author="Author"/>
                <w:lang w:val="en-GB"/>
              </w:rPr>
            </w:pPr>
            <w:ins w:id="2849" w:author="Author">
              <w:r w:rsidRPr="00711388">
                <w:rPr>
                  <w:lang w:val="en-GB"/>
                </w:rPr>
                <w:lastRenderedPageBreak/>
                <w:t>C0014/R0070</w:t>
              </w:r>
            </w:ins>
          </w:p>
        </w:tc>
        <w:tc>
          <w:tcPr>
            <w:tcW w:w="1817" w:type="dxa"/>
            <w:tcBorders>
              <w:top w:val="single" w:sz="2" w:space="0" w:color="auto"/>
              <w:left w:val="single" w:sz="2" w:space="0" w:color="auto"/>
              <w:bottom w:val="single" w:sz="2" w:space="0" w:color="auto"/>
              <w:right w:val="single" w:sz="2" w:space="0" w:color="auto"/>
            </w:tcBorders>
          </w:tcPr>
          <w:p w14:paraId="3F4E932A" w14:textId="762D9CE4" w:rsidR="00D00578" w:rsidRPr="00711388" w:rsidRDefault="00D00578" w:rsidP="00D00578">
            <w:pPr>
              <w:pStyle w:val="NormalLeft"/>
              <w:rPr>
                <w:ins w:id="2850" w:author="Author"/>
                <w:lang w:val="en-GB"/>
              </w:rPr>
            </w:pPr>
            <w:ins w:id="2851" w:author="Author">
              <w:r w:rsidRPr="00711388">
                <w:rPr>
                  <w:lang w:val="en-GB"/>
                </w:rPr>
                <w:t xml:space="preserve">Impact of phasing-in mechanism for extrapolation </w:t>
              </w:r>
            </w:ins>
            <w:r w:rsidR="00845F43" w:rsidRPr="00711388">
              <w:rPr>
                <w:lang w:val="en-GB"/>
              </w:rPr>
              <w:t>-</w:t>
            </w:r>
            <w:ins w:id="2852" w:author="Author">
              <w:r w:rsidRPr="00711388">
                <w:rPr>
                  <w:lang w:val="en-GB"/>
                </w:rPr>
                <w:t xml:space="preserve"> Eligible own funds to meet Solvency Capital Requirement </w:t>
              </w:r>
            </w:ins>
            <w:r w:rsidR="00711388" w:rsidRPr="00711388">
              <w:rPr>
                <w:lang w:val="en-GB"/>
              </w:rPr>
              <w:t>-</w:t>
            </w:r>
            <w:ins w:id="2853" w:author="Author">
              <w:r w:rsidRPr="00711388">
                <w:rPr>
                  <w:lang w:val="en-GB"/>
                </w:rPr>
                <w:t>Tier 2</w:t>
              </w:r>
            </w:ins>
          </w:p>
        </w:tc>
        <w:tc>
          <w:tcPr>
            <w:tcW w:w="5476" w:type="dxa"/>
            <w:tcBorders>
              <w:top w:val="single" w:sz="2" w:space="0" w:color="auto"/>
              <w:left w:val="single" w:sz="2" w:space="0" w:color="auto"/>
              <w:bottom w:val="single" w:sz="2" w:space="0" w:color="auto"/>
              <w:right w:val="single" w:sz="2" w:space="0" w:color="auto"/>
            </w:tcBorders>
          </w:tcPr>
          <w:p w14:paraId="0C0E2698" w14:textId="55999F22" w:rsidR="00D00578" w:rsidRPr="00711388" w:rsidRDefault="00D00578" w:rsidP="00D00578">
            <w:pPr>
              <w:pStyle w:val="NormalLeft"/>
              <w:rPr>
                <w:ins w:id="2854" w:author="Author"/>
                <w:lang w:val="en-GB"/>
              </w:rPr>
            </w:pPr>
            <w:ins w:id="2855" w:author="Author">
              <w:r w:rsidRPr="00711388">
                <w:rPr>
                  <w:lang w:val="en-GB"/>
                </w:rPr>
                <w:t>Amount of the adjustment to the position of eligible own funds to meet SCR</w:t>
              </w:r>
            </w:ins>
            <w:r w:rsidR="00711388" w:rsidRPr="00711388">
              <w:rPr>
                <w:lang w:val="en-GB"/>
              </w:rPr>
              <w:t>-</w:t>
            </w:r>
            <w:ins w:id="2856" w:author="Author">
              <w:r w:rsidRPr="00711388">
                <w:rPr>
                  <w:lang w:val="en-GB"/>
                </w:rPr>
                <w:t>Tier 2 due to the application of the phasing-in mechanism for extrapolation.</w:t>
              </w:r>
            </w:ins>
          </w:p>
          <w:p w14:paraId="44708AF9" w14:textId="6309951C" w:rsidR="00D00578" w:rsidRPr="00711388" w:rsidRDefault="00D00578" w:rsidP="00D00578">
            <w:pPr>
              <w:pStyle w:val="NormalLeft"/>
              <w:rPr>
                <w:ins w:id="2857" w:author="Author"/>
                <w:lang w:val="en-GB"/>
              </w:rPr>
            </w:pPr>
            <w:ins w:id="2858" w:author="Author">
              <w:r w:rsidRPr="00711388">
                <w:rPr>
                  <w:lang w:val="en-GB"/>
                </w:rPr>
                <w:t>T</w:t>
              </w:r>
              <w:r w:rsidRPr="00E50019">
                <w:rPr>
                  <w:lang w:val="en-GB"/>
                  <w:rPrChange w:id="2859" w:author="Author">
                    <w:rPr/>
                  </w:rPrChange>
                </w:rPr>
                <w:t>he calculation of this amount shall be performed in accordance with the instructions set out in C0014/R0010.</w:t>
              </w:r>
            </w:ins>
          </w:p>
        </w:tc>
      </w:tr>
      <w:tr w:rsidR="00D00578" w:rsidRPr="00711388" w14:paraId="61CC2B9C" w14:textId="77777777" w:rsidTr="009F411E">
        <w:tc>
          <w:tcPr>
            <w:tcW w:w="1635" w:type="dxa"/>
            <w:tcBorders>
              <w:top w:val="single" w:sz="2" w:space="0" w:color="auto"/>
              <w:left w:val="single" w:sz="2" w:space="0" w:color="auto"/>
              <w:bottom w:val="single" w:sz="2" w:space="0" w:color="auto"/>
              <w:right w:val="single" w:sz="2" w:space="0" w:color="auto"/>
            </w:tcBorders>
          </w:tcPr>
          <w:p w14:paraId="3945705B" w14:textId="77777777" w:rsidR="00D00578" w:rsidRPr="00711388" w:rsidRDefault="00D00578" w:rsidP="00D00578">
            <w:pPr>
              <w:pStyle w:val="NormalLeft"/>
              <w:rPr>
                <w:lang w:val="en-GB"/>
              </w:rPr>
            </w:pPr>
            <w:r w:rsidRPr="00711388">
              <w:rPr>
                <w:lang w:val="en-GB"/>
              </w:rPr>
              <w:t>C0020/R0070</w:t>
            </w:r>
          </w:p>
        </w:tc>
        <w:tc>
          <w:tcPr>
            <w:tcW w:w="1817" w:type="dxa"/>
            <w:tcBorders>
              <w:top w:val="single" w:sz="2" w:space="0" w:color="auto"/>
              <w:left w:val="single" w:sz="2" w:space="0" w:color="auto"/>
              <w:bottom w:val="single" w:sz="2" w:space="0" w:color="auto"/>
              <w:right w:val="single" w:sz="2" w:space="0" w:color="auto"/>
            </w:tcBorders>
          </w:tcPr>
          <w:p w14:paraId="37F41512" w14:textId="5FC75975" w:rsidR="00D00578" w:rsidRPr="00711388" w:rsidRDefault="00D00578" w:rsidP="00D00578">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29D92E5B" w14:textId="407ED5DF" w:rsidR="00D00578" w:rsidRPr="00711388" w:rsidRDefault="00D00578" w:rsidP="00D00578">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2 calculated considering technical provisions </w:t>
            </w:r>
            <w:ins w:id="2860" w:author="Author">
              <w:r w:rsidRPr="00711388">
                <w:rPr>
                  <w:lang w:val="en-GB"/>
                </w:rPr>
                <w:t>with adjustments for LTG and transitional measures as described in C0020/R0010.</w:t>
              </w:r>
            </w:ins>
            <w:del w:id="2861" w:author="Author">
              <w:r w:rsidRPr="00711388" w:rsidDel="004E1E9F">
                <w:rPr>
                  <w:lang w:val="en-GB"/>
                </w:rPr>
                <w:delText>without the adjustment due to the transitional deduction to technical provisions, but</w:delText>
              </w:r>
            </w:del>
            <w:ins w:id="2862" w:author="Author">
              <w:del w:id="2863" w:author="Author">
                <w:r w:rsidRPr="00711388" w:rsidDel="004E1E9F">
                  <w:rPr>
                    <w:lang w:val="en-GB"/>
                  </w:rPr>
                  <w:delText xml:space="preserve"> </w:delText>
                </w:r>
              </w:del>
            </w:ins>
            <w:del w:id="2864" w:author="Author">
              <w:r w:rsidRPr="00711388" w:rsidDel="004E1E9F">
                <w:rPr>
                  <w:lang w:val="en-GB"/>
                </w:rPr>
                <w:delText>keeping the adjustments due to the volatility adjustment and the matching adjustment.</w:delText>
              </w:r>
            </w:del>
          </w:p>
          <w:p w14:paraId="0BD4123B" w14:textId="32D20C8F" w:rsidR="00D00578" w:rsidRPr="00711388" w:rsidRDefault="00D00578" w:rsidP="00D00578">
            <w:pPr>
              <w:pStyle w:val="NormalLeft"/>
              <w:rPr>
                <w:lang w:val="en-GB"/>
              </w:rPr>
            </w:pPr>
            <w:r w:rsidRPr="00711388">
              <w:rPr>
                <w:lang w:val="en-GB"/>
              </w:rPr>
              <w:t xml:space="preserve">If </w:t>
            </w:r>
            <w:ins w:id="2865" w:author="Author">
              <w:r w:rsidRPr="00711388">
                <w:rPr>
                  <w:lang w:val="en-GB"/>
                </w:rPr>
                <w:t xml:space="preserve">the </w:t>
              </w:r>
            </w:ins>
            <w:r w:rsidRPr="00711388">
              <w:rPr>
                <w:lang w:val="en-GB"/>
              </w:rPr>
              <w:t>transitional deduction to technical provisions is not applicable report the same amount as in C001</w:t>
            </w:r>
            <w:ins w:id="2866" w:author="Author">
              <w:r w:rsidR="00CF60ED" w:rsidRPr="00711388">
                <w:rPr>
                  <w:lang w:val="en-GB"/>
                </w:rPr>
                <w:t>2</w:t>
              </w:r>
            </w:ins>
            <w:del w:id="2867" w:author="Author">
              <w:r w:rsidRPr="00711388" w:rsidDel="00CF60ED">
                <w:rPr>
                  <w:lang w:val="en-GB"/>
                </w:rPr>
                <w:delText>0</w:delText>
              </w:r>
            </w:del>
            <w:r w:rsidRPr="00711388">
              <w:rPr>
                <w:lang w:val="en-GB"/>
              </w:rPr>
              <w:t>.</w:t>
            </w:r>
            <w:del w:id="2868" w:author="Author">
              <w:r w:rsidRPr="00711388" w:rsidDel="003323F0">
                <w:rPr>
                  <w:lang w:val="en-GB"/>
                </w:rPr>
                <w:delText xml:space="preserve">  </w:delText>
              </w:r>
            </w:del>
            <w:ins w:id="2869" w:author="Author">
              <w:r w:rsidR="003323F0">
                <w:rPr>
                  <w:lang w:val="en-GB"/>
                </w:rPr>
                <w:t xml:space="preserve"> </w:t>
              </w:r>
            </w:ins>
          </w:p>
        </w:tc>
      </w:tr>
      <w:tr w:rsidR="00D00578" w:rsidRPr="00711388" w14:paraId="57107D3C" w14:textId="77777777" w:rsidTr="009F411E">
        <w:tc>
          <w:tcPr>
            <w:tcW w:w="1635" w:type="dxa"/>
            <w:tcBorders>
              <w:top w:val="single" w:sz="2" w:space="0" w:color="auto"/>
              <w:left w:val="single" w:sz="2" w:space="0" w:color="auto"/>
              <w:bottom w:val="single" w:sz="2" w:space="0" w:color="auto"/>
              <w:right w:val="single" w:sz="2" w:space="0" w:color="auto"/>
            </w:tcBorders>
          </w:tcPr>
          <w:p w14:paraId="70B1F921" w14:textId="77777777" w:rsidR="00D00578" w:rsidRPr="00711388" w:rsidRDefault="00D00578" w:rsidP="00D00578">
            <w:pPr>
              <w:pStyle w:val="NormalLeft"/>
              <w:rPr>
                <w:lang w:val="en-GB"/>
              </w:rPr>
            </w:pPr>
            <w:r w:rsidRPr="00711388">
              <w:rPr>
                <w:lang w:val="en-GB"/>
              </w:rPr>
              <w:t>C0030/R0070</w:t>
            </w:r>
          </w:p>
        </w:tc>
        <w:tc>
          <w:tcPr>
            <w:tcW w:w="1817" w:type="dxa"/>
            <w:tcBorders>
              <w:top w:val="single" w:sz="2" w:space="0" w:color="auto"/>
              <w:left w:val="single" w:sz="2" w:space="0" w:color="auto"/>
              <w:bottom w:val="single" w:sz="2" w:space="0" w:color="auto"/>
              <w:right w:val="single" w:sz="2" w:space="0" w:color="auto"/>
            </w:tcBorders>
          </w:tcPr>
          <w:p w14:paraId="76AF51AF" w14:textId="08CE062F" w:rsidR="00D00578" w:rsidRPr="00711388" w:rsidRDefault="00D00578" w:rsidP="00D00578">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3EDD9997" w14:textId="5EC0E2BC" w:rsidR="00D00578" w:rsidRPr="00711388" w:rsidRDefault="00D00578" w:rsidP="00D00578">
            <w:pPr>
              <w:pStyle w:val="NormalLeft"/>
              <w:rPr>
                <w:lang w:val="en-GB"/>
              </w:rPr>
            </w:pPr>
            <w:r w:rsidRPr="00711388">
              <w:rPr>
                <w:lang w:val="en-GB"/>
              </w:rPr>
              <w:t xml:space="preserve">Amount of the adjustment to the </w:t>
            </w:r>
            <w:ins w:id="2870"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2 due to the application of the transitional deduction to technical provisions.</w:t>
            </w:r>
          </w:p>
          <w:p w14:paraId="565A08CD" w14:textId="78BCE766" w:rsidR="00D00578" w:rsidRPr="00711388" w:rsidRDefault="00D00578" w:rsidP="00D00578">
            <w:pPr>
              <w:pStyle w:val="NormalLeft"/>
              <w:rPr>
                <w:lang w:val="en-GB"/>
              </w:rPr>
            </w:pPr>
            <w:ins w:id="2871" w:author="Author">
              <w:r w:rsidRPr="00711388">
                <w:rPr>
                  <w:lang w:val="en-GB"/>
                </w:rPr>
                <w:t>T</w:t>
              </w:r>
              <w:r w:rsidRPr="00E50019">
                <w:rPr>
                  <w:lang w:val="en-GB"/>
                  <w:rPrChange w:id="2872" w:author="Author">
                    <w:rPr/>
                  </w:rPrChange>
                </w:rPr>
                <w:t>he calculation of this amount shall be performed in accordance with the instructions set out in C0030/R0010.</w:t>
              </w:r>
            </w:ins>
            <w:del w:id="2873" w:author="Author">
              <w:r w:rsidRPr="00711388" w:rsidDel="00067FD0">
                <w:rPr>
                  <w:lang w:val="en-GB"/>
                </w:rPr>
                <w:delText>It shall be the difference between the eligible own funds to meet SCR</w:delText>
              </w:r>
            </w:del>
            <w:r w:rsidR="00711388" w:rsidRPr="00711388">
              <w:rPr>
                <w:lang w:val="en-GB"/>
              </w:rPr>
              <w:t>-</w:t>
            </w:r>
            <w:del w:id="2874" w:author="Author">
              <w:r w:rsidRPr="00711388" w:rsidDel="00067FD0">
                <w:rPr>
                  <w:lang w:val="en-GB"/>
                </w:rPr>
                <w:delText>Tier 2 calculated considering the technical provisions without</w:delText>
              </w:r>
              <w:r w:rsidRPr="00711388" w:rsidDel="003323F0">
                <w:rPr>
                  <w:lang w:val="en-GB"/>
                </w:rPr>
                <w:delText xml:space="preserve"> </w:delText>
              </w:r>
            </w:del>
            <w:ins w:id="2875" w:author="Author">
              <w:del w:id="2876" w:author="Author">
                <w:r w:rsidRPr="00711388" w:rsidDel="003323F0">
                  <w:rPr>
                    <w:lang w:val="en-GB"/>
                  </w:rPr>
                  <w:delText xml:space="preserve"> </w:delText>
                </w:r>
              </w:del>
              <w:r w:rsidR="003323F0">
                <w:rPr>
                  <w:lang w:val="en-GB"/>
                </w:rPr>
                <w:t xml:space="preserve"> </w:t>
              </w:r>
            </w:ins>
            <w:del w:id="2877" w:author="Author">
              <w:r w:rsidRPr="00711388" w:rsidDel="00067FD0">
                <w:rPr>
                  <w:lang w:val="en-GB"/>
                </w:rPr>
                <w:delText>transitional deduction to technical provisions and the eligible own funds to meet SCR</w:delText>
              </w:r>
            </w:del>
            <w:r w:rsidR="00711388" w:rsidRPr="00711388">
              <w:rPr>
                <w:lang w:val="en-GB"/>
              </w:rPr>
              <w:t>-</w:t>
            </w:r>
            <w:del w:id="2878" w:author="Author">
              <w:r w:rsidRPr="00711388" w:rsidDel="00067FD0">
                <w:rPr>
                  <w:lang w:val="en-GB"/>
                </w:rPr>
                <w:delText>Tier 2 calculated with the technical provisions with LTG and transitional measures.</w:delText>
              </w:r>
              <w:r w:rsidRPr="00711388" w:rsidDel="003323F0">
                <w:rPr>
                  <w:lang w:val="en-GB"/>
                </w:rPr>
                <w:delText xml:space="preserve">  </w:delText>
              </w:r>
            </w:del>
            <w:ins w:id="2879" w:author="Author">
              <w:r w:rsidR="003323F0">
                <w:rPr>
                  <w:lang w:val="en-GB"/>
                </w:rPr>
                <w:t xml:space="preserve"> </w:t>
              </w:r>
              <w:del w:id="2880" w:author="Author">
                <w:r w:rsidRPr="00711388" w:rsidDel="00067FD0">
                  <w:rPr>
                    <w:lang w:val="en-GB"/>
                  </w:rPr>
                  <w:delText xml:space="preserve"> </w:delText>
                </w:r>
              </w:del>
            </w:ins>
          </w:p>
        </w:tc>
      </w:tr>
      <w:tr w:rsidR="00D00578" w:rsidRPr="00711388" w14:paraId="0B67025E" w14:textId="77777777" w:rsidTr="009F411E">
        <w:tc>
          <w:tcPr>
            <w:tcW w:w="1635" w:type="dxa"/>
            <w:tcBorders>
              <w:top w:val="single" w:sz="2" w:space="0" w:color="auto"/>
              <w:left w:val="single" w:sz="2" w:space="0" w:color="auto"/>
              <w:bottom w:val="single" w:sz="2" w:space="0" w:color="auto"/>
              <w:right w:val="single" w:sz="2" w:space="0" w:color="auto"/>
            </w:tcBorders>
          </w:tcPr>
          <w:p w14:paraId="2EA13BB1" w14:textId="77777777" w:rsidR="00D00578" w:rsidRPr="00711388" w:rsidRDefault="00D00578" w:rsidP="00D00578">
            <w:pPr>
              <w:pStyle w:val="NormalLeft"/>
              <w:rPr>
                <w:lang w:val="en-GB"/>
              </w:rPr>
            </w:pPr>
            <w:r w:rsidRPr="00711388">
              <w:rPr>
                <w:lang w:val="en-GB"/>
              </w:rPr>
              <w:t>C0040/R0070</w:t>
            </w:r>
          </w:p>
        </w:tc>
        <w:tc>
          <w:tcPr>
            <w:tcW w:w="1817" w:type="dxa"/>
            <w:tcBorders>
              <w:top w:val="single" w:sz="2" w:space="0" w:color="auto"/>
              <w:left w:val="single" w:sz="2" w:space="0" w:color="auto"/>
              <w:bottom w:val="single" w:sz="2" w:space="0" w:color="auto"/>
              <w:right w:val="single" w:sz="2" w:space="0" w:color="auto"/>
            </w:tcBorders>
          </w:tcPr>
          <w:p w14:paraId="7A7BC76B" w14:textId="7888E081" w:rsidR="00D00578" w:rsidRPr="00711388" w:rsidRDefault="00D00578" w:rsidP="00D00578">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799E5711" w14:textId="0F89C9DD" w:rsidR="00D00578" w:rsidRPr="00711388" w:rsidRDefault="00D00578" w:rsidP="00D00578">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2 calculated considering technical provisions </w:t>
            </w:r>
            <w:ins w:id="2881" w:author="Author">
              <w:r w:rsidRPr="00711388">
                <w:rPr>
                  <w:lang w:val="en-GB"/>
                </w:rPr>
                <w:t>with adjustments for LTG and transitional measures as described in C0040/R0010.</w:t>
              </w:r>
            </w:ins>
            <w:del w:id="2882" w:author="Author">
              <w:r w:rsidRPr="00711388" w:rsidDel="004E1E9F">
                <w:rPr>
                  <w:lang w:val="en-GB"/>
                </w:rPr>
                <w:delText>without the adjustment due to the transitional adjustment to the relevant risk-free interest rate term structure, but</w:delText>
              </w:r>
            </w:del>
            <w:ins w:id="2883" w:author="Author">
              <w:del w:id="2884" w:author="Author">
                <w:r w:rsidRPr="00711388" w:rsidDel="004E1E9F">
                  <w:rPr>
                    <w:lang w:val="en-GB"/>
                  </w:rPr>
                  <w:delText xml:space="preserve"> </w:delText>
                </w:r>
              </w:del>
            </w:ins>
            <w:del w:id="2885" w:author="Author">
              <w:r w:rsidRPr="00711388" w:rsidDel="004E1E9F">
                <w:rPr>
                  <w:lang w:val="en-GB"/>
                </w:rPr>
                <w:delText>keeping the adjustments due to the volatility adjustment and the matching adjustment.</w:delText>
              </w:r>
            </w:del>
          </w:p>
          <w:p w14:paraId="4A7F297A" w14:textId="020635E9" w:rsidR="00D00578" w:rsidRPr="00711388" w:rsidRDefault="00D00578" w:rsidP="00D00578">
            <w:pPr>
              <w:pStyle w:val="NormalLeft"/>
              <w:rPr>
                <w:lang w:val="en-GB"/>
              </w:rPr>
            </w:pPr>
            <w:r w:rsidRPr="00711388">
              <w:rPr>
                <w:lang w:val="en-GB"/>
              </w:rPr>
              <w:t xml:space="preserve">If </w:t>
            </w:r>
            <w:ins w:id="2886"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2887" w:author="Author">
              <w:r w:rsidRPr="00711388" w:rsidDel="003323F0">
                <w:rPr>
                  <w:lang w:val="en-GB"/>
                </w:rPr>
                <w:delText xml:space="preserve">  </w:delText>
              </w:r>
            </w:del>
            <w:ins w:id="2888" w:author="Author">
              <w:r w:rsidR="003323F0">
                <w:rPr>
                  <w:lang w:val="en-GB"/>
                </w:rPr>
                <w:t xml:space="preserve"> </w:t>
              </w:r>
            </w:ins>
          </w:p>
        </w:tc>
      </w:tr>
      <w:tr w:rsidR="00D00578" w:rsidRPr="00711388" w14:paraId="424CF7F3" w14:textId="77777777" w:rsidTr="009F411E">
        <w:tc>
          <w:tcPr>
            <w:tcW w:w="1635" w:type="dxa"/>
            <w:tcBorders>
              <w:top w:val="single" w:sz="2" w:space="0" w:color="auto"/>
              <w:left w:val="single" w:sz="2" w:space="0" w:color="auto"/>
              <w:bottom w:val="single" w:sz="2" w:space="0" w:color="auto"/>
              <w:right w:val="single" w:sz="2" w:space="0" w:color="auto"/>
            </w:tcBorders>
          </w:tcPr>
          <w:p w14:paraId="09D289D9" w14:textId="77777777" w:rsidR="00D00578" w:rsidRPr="00711388" w:rsidRDefault="00D00578" w:rsidP="00D00578">
            <w:pPr>
              <w:pStyle w:val="NormalLeft"/>
              <w:rPr>
                <w:lang w:val="en-GB"/>
              </w:rPr>
            </w:pPr>
            <w:r w:rsidRPr="00711388">
              <w:rPr>
                <w:lang w:val="en-GB"/>
              </w:rPr>
              <w:lastRenderedPageBreak/>
              <w:t>C0050/R0070</w:t>
            </w:r>
          </w:p>
        </w:tc>
        <w:tc>
          <w:tcPr>
            <w:tcW w:w="1817" w:type="dxa"/>
            <w:tcBorders>
              <w:top w:val="single" w:sz="2" w:space="0" w:color="auto"/>
              <w:left w:val="single" w:sz="2" w:space="0" w:color="auto"/>
              <w:bottom w:val="single" w:sz="2" w:space="0" w:color="auto"/>
              <w:right w:val="single" w:sz="2" w:space="0" w:color="auto"/>
            </w:tcBorders>
          </w:tcPr>
          <w:p w14:paraId="6CFEF80F" w14:textId="2A747382" w:rsidR="00D00578" w:rsidRPr="00711388" w:rsidRDefault="00D00578" w:rsidP="00D00578">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0C7F5A6D" w14:textId="58B1242C" w:rsidR="00D00578" w:rsidRPr="00711388" w:rsidRDefault="00D00578" w:rsidP="00D00578">
            <w:pPr>
              <w:pStyle w:val="NormalLeft"/>
              <w:rPr>
                <w:lang w:val="en-GB"/>
              </w:rPr>
            </w:pPr>
            <w:r w:rsidRPr="00711388">
              <w:rPr>
                <w:lang w:val="en-GB"/>
              </w:rPr>
              <w:t xml:space="preserve">Amount of the adjustment to the </w:t>
            </w:r>
            <w:ins w:id="2889"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2 due to the application of the transitional adjustment to the relevant risk-free interest rate term structure.</w:t>
            </w:r>
          </w:p>
          <w:p w14:paraId="0CBCCE8F" w14:textId="42964829" w:rsidR="00D00578" w:rsidRPr="00711388" w:rsidRDefault="00D00578" w:rsidP="00D00578">
            <w:pPr>
              <w:pStyle w:val="NormalLeft"/>
              <w:rPr>
                <w:lang w:val="en-GB"/>
              </w:rPr>
            </w:pPr>
            <w:ins w:id="2890" w:author="Author">
              <w:r w:rsidRPr="00711388">
                <w:rPr>
                  <w:lang w:val="en-GB"/>
                </w:rPr>
                <w:t>T</w:t>
              </w:r>
              <w:r w:rsidRPr="00E50019">
                <w:rPr>
                  <w:lang w:val="en-GB"/>
                  <w:rPrChange w:id="2891" w:author="Author">
                    <w:rPr/>
                  </w:rPrChange>
                </w:rPr>
                <w:t>he calculation of this amount shall be performed in accordance with the instructions set out in C0050/R0010.</w:t>
              </w:r>
            </w:ins>
            <w:del w:id="2892" w:author="Author">
              <w:r w:rsidRPr="00711388" w:rsidDel="00067FD0">
                <w:rPr>
                  <w:lang w:val="en-GB"/>
                </w:rPr>
                <w:delText>It shall be the difference between the eligible own funds to meet SCR</w:delText>
              </w:r>
            </w:del>
            <w:r w:rsidR="00711388" w:rsidRPr="00711388">
              <w:rPr>
                <w:lang w:val="en-GB"/>
              </w:rPr>
              <w:t>-</w:t>
            </w:r>
            <w:del w:id="2893" w:author="Author">
              <w:r w:rsidRPr="00711388" w:rsidDel="00067FD0">
                <w:rPr>
                  <w:lang w:val="en-GB"/>
                </w:rPr>
                <w:delText>Tier 2 calculated considering the technical provisions without</w:delText>
              </w:r>
              <w:r w:rsidRPr="00711388" w:rsidDel="003323F0">
                <w:rPr>
                  <w:lang w:val="en-GB"/>
                </w:rPr>
                <w:delText xml:space="preserve"> </w:delText>
              </w:r>
            </w:del>
            <w:ins w:id="2894" w:author="Author">
              <w:del w:id="2895" w:author="Author">
                <w:r w:rsidRPr="00711388" w:rsidDel="003323F0">
                  <w:rPr>
                    <w:lang w:val="en-GB"/>
                  </w:rPr>
                  <w:delText xml:space="preserve"> </w:delText>
                </w:r>
              </w:del>
              <w:r w:rsidR="003323F0">
                <w:rPr>
                  <w:lang w:val="en-GB"/>
                </w:rPr>
                <w:t xml:space="preserve"> </w:t>
              </w:r>
            </w:ins>
            <w:del w:id="2896" w:author="Author">
              <w:r w:rsidRPr="00711388" w:rsidDel="00067FD0">
                <w:rPr>
                  <w:lang w:val="en-GB"/>
                </w:rPr>
                <w:delText>transitional adjustment to the relevant risk-free interest rate term structure and the eligible own funds to meet SCR</w:delText>
              </w:r>
            </w:del>
            <w:r w:rsidR="00711388" w:rsidRPr="00711388">
              <w:rPr>
                <w:lang w:val="en-GB"/>
              </w:rPr>
              <w:t>-</w:t>
            </w:r>
            <w:del w:id="2897" w:author="Author">
              <w:r w:rsidRPr="00711388" w:rsidDel="00067FD0">
                <w:rPr>
                  <w:lang w:val="en-GB"/>
                </w:rPr>
                <w:delText>Tier 2 calculated with the technical provisions reported under C0020.</w:delText>
              </w:r>
              <w:r w:rsidRPr="00711388" w:rsidDel="003323F0">
                <w:rPr>
                  <w:lang w:val="en-GB"/>
                </w:rPr>
                <w:delText xml:space="preserve">  </w:delText>
              </w:r>
            </w:del>
            <w:ins w:id="2898" w:author="Author">
              <w:r w:rsidR="003323F0">
                <w:rPr>
                  <w:lang w:val="en-GB"/>
                </w:rPr>
                <w:t xml:space="preserve"> </w:t>
              </w:r>
            </w:ins>
          </w:p>
        </w:tc>
      </w:tr>
      <w:tr w:rsidR="00D00578" w:rsidRPr="00711388" w14:paraId="35E2E5B9" w14:textId="77777777" w:rsidTr="009F411E">
        <w:trPr>
          <w:ins w:id="2899" w:author="Author"/>
        </w:trPr>
        <w:tc>
          <w:tcPr>
            <w:tcW w:w="1635" w:type="dxa"/>
            <w:tcBorders>
              <w:top w:val="single" w:sz="2" w:space="0" w:color="auto"/>
              <w:left w:val="single" w:sz="2" w:space="0" w:color="auto"/>
              <w:bottom w:val="single" w:sz="2" w:space="0" w:color="auto"/>
              <w:right w:val="single" w:sz="2" w:space="0" w:color="auto"/>
            </w:tcBorders>
          </w:tcPr>
          <w:p w14:paraId="76A29BA2" w14:textId="02EF2A41" w:rsidR="00D00578" w:rsidRPr="00711388" w:rsidRDefault="00D00578" w:rsidP="00D00578">
            <w:pPr>
              <w:pStyle w:val="NormalLeft"/>
              <w:rPr>
                <w:ins w:id="2900" w:author="Author"/>
                <w:lang w:val="en-GB"/>
              </w:rPr>
            </w:pPr>
            <w:ins w:id="2901" w:author="Author">
              <w:r w:rsidRPr="00711388">
                <w:rPr>
                  <w:lang w:val="en-GB"/>
                </w:rPr>
                <w:t>C0054/R0070</w:t>
              </w:r>
            </w:ins>
          </w:p>
        </w:tc>
        <w:tc>
          <w:tcPr>
            <w:tcW w:w="1817" w:type="dxa"/>
            <w:tcBorders>
              <w:top w:val="single" w:sz="2" w:space="0" w:color="auto"/>
              <w:left w:val="single" w:sz="2" w:space="0" w:color="auto"/>
              <w:bottom w:val="single" w:sz="2" w:space="0" w:color="auto"/>
              <w:right w:val="single" w:sz="2" w:space="0" w:color="auto"/>
            </w:tcBorders>
          </w:tcPr>
          <w:p w14:paraId="57397ADB" w14:textId="01FE157C" w:rsidR="00D00578" w:rsidRPr="00711388" w:rsidRDefault="00D00578" w:rsidP="00D00578">
            <w:pPr>
              <w:pStyle w:val="NormalLeft"/>
              <w:rPr>
                <w:ins w:id="2902" w:author="Author"/>
                <w:lang w:val="en-GB"/>
              </w:rPr>
            </w:pPr>
            <w:ins w:id="2903" w:author="Author">
              <w:r w:rsidRPr="00711388">
                <w:rPr>
                  <w:lang w:val="en-GB"/>
                </w:rPr>
                <w:t xml:space="preserve">Impact of all transitionals </w:t>
              </w:r>
            </w:ins>
            <w:r w:rsidR="00845F43" w:rsidRPr="00711388">
              <w:rPr>
                <w:lang w:val="en-GB"/>
              </w:rPr>
              <w:t>-</w:t>
            </w:r>
            <w:ins w:id="2904" w:author="Author">
              <w:r w:rsidRPr="00711388">
                <w:rPr>
                  <w:lang w:val="en-GB"/>
                </w:rPr>
                <w:t xml:space="preserve"> Eligible own funds to meet Solvency Capital Requirement </w:t>
              </w:r>
            </w:ins>
            <w:r w:rsidR="00711388" w:rsidRPr="00711388">
              <w:rPr>
                <w:lang w:val="en-GB"/>
              </w:rPr>
              <w:t>-</w:t>
            </w:r>
            <w:ins w:id="2905" w:author="Author">
              <w:r w:rsidRPr="00711388">
                <w:rPr>
                  <w:lang w:val="en-GB"/>
                </w:rPr>
                <w:t>Tier 2</w:t>
              </w:r>
            </w:ins>
          </w:p>
        </w:tc>
        <w:tc>
          <w:tcPr>
            <w:tcW w:w="5476" w:type="dxa"/>
            <w:tcBorders>
              <w:top w:val="single" w:sz="2" w:space="0" w:color="auto"/>
              <w:left w:val="single" w:sz="2" w:space="0" w:color="auto"/>
              <w:bottom w:val="single" w:sz="2" w:space="0" w:color="auto"/>
              <w:right w:val="single" w:sz="2" w:space="0" w:color="auto"/>
            </w:tcBorders>
          </w:tcPr>
          <w:p w14:paraId="41F23032" w14:textId="6B97E691" w:rsidR="00D00578" w:rsidRPr="00711388" w:rsidRDefault="00D00578" w:rsidP="00D00578">
            <w:pPr>
              <w:pStyle w:val="NormalLeft"/>
              <w:rPr>
                <w:ins w:id="2906" w:author="Author"/>
                <w:lang w:val="en-GB"/>
              </w:rPr>
            </w:pPr>
            <w:ins w:id="2907" w:author="Author">
              <w:r w:rsidRPr="00711388">
                <w:rPr>
                  <w:lang w:val="en-GB"/>
                </w:rPr>
                <w:t>Amount of the adjustment to the position of eligible own funds to meet SCR</w:t>
              </w:r>
            </w:ins>
            <w:r w:rsidR="00711388" w:rsidRPr="00711388">
              <w:rPr>
                <w:lang w:val="en-GB"/>
              </w:rPr>
              <w:t>-</w:t>
            </w:r>
            <w:ins w:id="2908" w:author="Author">
              <w:r w:rsidRPr="00711388">
                <w:rPr>
                  <w:lang w:val="en-GB"/>
                </w:rPr>
                <w:t>Tier 2 due to the application of all transitionals including the phasing-in mechanism for extrapolation.</w:t>
              </w:r>
            </w:ins>
          </w:p>
          <w:p w14:paraId="532B0EC8" w14:textId="725D5BE1" w:rsidR="00D00578" w:rsidRPr="00711388" w:rsidRDefault="00D00578" w:rsidP="00D00578">
            <w:pPr>
              <w:pStyle w:val="NormalLeft"/>
              <w:rPr>
                <w:ins w:id="2909" w:author="Author"/>
                <w:lang w:val="en-GB"/>
              </w:rPr>
            </w:pPr>
            <w:ins w:id="2910" w:author="Author">
              <w:r w:rsidRPr="00711388">
                <w:rPr>
                  <w:lang w:val="en-GB"/>
                </w:rPr>
                <w:t>T</w:t>
              </w:r>
              <w:r w:rsidRPr="00E50019">
                <w:rPr>
                  <w:lang w:val="en-GB"/>
                  <w:rPrChange w:id="2911" w:author="Author">
                    <w:rPr/>
                  </w:rPrChange>
                </w:rPr>
                <w:t>he calculation of this amount shall be performed in accordance with the instructions set out in C0054/R0010.</w:t>
              </w:r>
              <w:del w:id="2912" w:author="Author">
                <w:r w:rsidRPr="00711388" w:rsidDel="00067FD0">
                  <w:rPr>
                    <w:lang w:val="en-GB"/>
                  </w:rPr>
                  <w:delText xml:space="preserve"> </w:delText>
                </w:r>
              </w:del>
            </w:ins>
          </w:p>
        </w:tc>
      </w:tr>
      <w:tr w:rsidR="00D00578" w:rsidRPr="00711388" w14:paraId="1835C522" w14:textId="77777777" w:rsidTr="009F411E">
        <w:tc>
          <w:tcPr>
            <w:tcW w:w="1635" w:type="dxa"/>
            <w:tcBorders>
              <w:top w:val="single" w:sz="2" w:space="0" w:color="auto"/>
              <w:left w:val="single" w:sz="2" w:space="0" w:color="auto"/>
              <w:bottom w:val="single" w:sz="2" w:space="0" w:color="auto"/>
              <w:right w:val="single" w:sz="2" w:space="0" w:color="auto"/>
            </w:tcBorders>
          </w:tcPr>
          <w:p w14:paraId="1DD1015E" w14:textId="77777777" w:rsidR="00D00578" w:rsidRPr="00711388" w:rsidRDefault="00D00578" w:rsidP="00D00578">
            <w:pPr>
              <w:pStyle w:val="NormalLeft"/>
              <w:rPr>
                <w:lang w:val="en-GB"/>
              </w:rPr>
            </w:pPr>
            <w:r w:rsidRPr="00711388">
              <w:rPr>
                <w:lang w:val="en-GB"/>
              </w:rPr>
              <w:t>C0060/R0070</w:t>
            </w:r>
          </w:p>
        </w:tc>
        <w:tc>
          <w:tcPr>
            <w:tcW w:w="1817" w:type="dxa"/>
            <w:tcBorders>
              <w:top w:val="single" w:sz="2" w:space="0" w:color="auto"/>
              <w:left w:val="single" w:sz="2" w:space="0" w:color="auto"/>
              <w:bottom w:val="single" w:sz="2" w:space="0" w:color="auto"/>
              <w:right w:val="single" w:sz="2" w:space="0" w:color="auto"/>
            </w:tcBorders>
          </w:tcPr>
          <w:p w14:paraId="762E2FB0" w14:textId="55402F14" w:rsidR="00D00578" w:rsidRPr="00711388" w:rsidRDefault="00D00578" w:rsidP="00D00578">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64E86A26" w14:textId="2F56E001" w:rsidR="00D00578" w:rsidRPr="00711388" w:rsidRDefault="00D00578" w:rsidP="00D00578">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2 calculated considering technical provisions </w:t>
            </w:r>
            <w:ins w:id="2913" w:author="Author">
              <w:r w:rsidRPr="00711388">
                <w:rPr>
                  <w:lang w:val="en-GB"/>
                </w:rPr>
                <w:t>with adjustments for LTG and transitional measures as described in C0060/R0010.</w:t>
              </w:r>
            </w:ins>
            <w:del w:id="2914" w:author="Author">
              <w:r w:rsidRPr="00711388" w:rsidDel="004E1E9F">
                <w:rPr>
                  <w:lang w:val="en-GB"/>
                </w:rPr>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433D0D58" w14:textId="1A5B363F" w:rsidR="00D00578" w:rsidRPr="00711388" w:rsidRDefault="00D00578" w:rsidP="00D00578">
            <w:pPr>
              <w:pStyle w:val="NormalLeft"/>
              <w:rPr>
                <w:lang w:val="en-GB"/>
              </w:rPr>
            </w:pPr>
            <w:r w:rsidRPr="00711388">
              <w:rPr>
                <w:lang w:val="en-GB"/>
              </w:rPr>
              <w:t xml:space="preserve">If </w:t>
            </w:r>
            <w:ins w:id="2915" w:author="Author">
              <w:r w:rsidRPr="00711388">
                <w:rPr>
                  <w:lang w:val="en-GB"/>
                </w:rPr>
                <w:t xml:space="preserve">the </w:t>
              </w:r>
            </w:ins>
            <w:r w:rsidRPr="00711388">
              <w:rPr>
                <w:lang w:val="en-GB"/>
              </w:rPr>
              <w:t>volatility adjustment is not applicable report the same amount as in C0040.</w:t>
            </w:r>
            <w:del w:id="2916" w:author="Author">
              <w:r w:rsidRPr="00711388" w:rsidDel="003323F0">
                <w:rPr>
                  <w:lang w:val="en-GB"/>
                </w:rPr>
                <w:delText xml:space="preserve">  </w:delText>
              </w:r>
            </w:del>
            <w:ins w:id="2917" w:author="Author">
              <w:r w:rsidR="003323F0">
                <w:rPr>
                  <w:lang w:val="en-GB"/>
                </w:rPr>
                <w:t xml:space="preserve"> </w:t>
              </w:r>
            </w:ins>
          </w:p>
        </w:tc>
      </w:tr>
      <w:tr w:rsidR="00D00578" w:rsidRPr="00711388" w14:paraId="7E456CE3" w14:textId="77777777" w:rsidTr="009F411E">
        <w:tc>
          <w:tcPr>
            <w:tcW w:w="1635" w:type="dxa"/>
            <w:tcBorders>
              <w:top w:val="single" w:sz="2" w:space="0" w:color="auto"/>
              <w:left w:val="single" w:sz="2" w:space="0" w:color="auto"/>
              <w:bottom w:val="single" w:sz="2" w:space="0" w:color="auto"/>
              <w:right w:val="single" w:sz="2" w:space="0" w:color="auto"/>
            </w:tcBorders>
          </w:tcPr>
          <w:p w14:paraId="61D86CDC" w14:textId="77777777" w:rsidR="00D00578" w:rsidRPr="00711388" w:rsidRDefault="00D00578" w:rsidP="00D00578">
            <w:pPr>
              <w:pStyle w:val="NormalLeft"/>
              <w:rPr>
                <w:lang w:val="en-GB"/>
              </w:rPr>
            </w:pPr>
            <w:r w:rsidRPr="00711388">
              <w:rPr>
                <w:lang w:val="en-GB"/>
              </w:rPr>
              <w:t>C0070/R0070</w:t>
            </w:r>
          </w:p>
        </w:tc>
        <w:tc>
          <w:tcPr>
            <w:tcW w:w="1817" w:type="dxa"/>
            <w:tcBorders>
              <w:top w:val="single" w:sz="2" w:space="0" w:color="auto"/>
              <w:left w:val="single" w:sz="2" w:space="0" w:color="auto"/>
              <w:bottom w:val="single" w:sz="2" w:space="0" w:color="auto"/>
              <w:right w:val="single" w:sz="2" w:space="0" w:color="auto"/>
            </w:tcBorders>
          </w:tcPr>
          <w:p w14:paraId="46D52703" w14:textId="4A63A812" w:rsidR="00D00578" w:rsidRPr="00711388" w:rsidRDefault="00D00578" w:rsidP="00D00578">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7A4677ED" w14:textId="14F7DA93" w:rsidR="00D00578" w:rsidRPr="00711388" w:rsidRDefault="00D00578" w:rsidP="00D00578">
            <w:pPr>
              <w:pStyle w:val="NormalLeft"/>
              <w:rPr>
                <w:lang w:val="en-GB"/>
              </w:rPr>
            </w:pPr>
            <w:r w:rsidRPr="00711388">
              <w:rPr>
                <w:lang w:val="en-GB"/>
              </w:rPr>
              <w:t xml:space="preserve">Amount of the adjustment to the </w:t>
            </w:r>
            <w:ins w:id="2918"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2 due to the application of the volatility adjustment. It shall reflect the impact of setting the volatility adjustment to zero.</w:t>
            </w:r>
          </w:p>
          <w:p w14:paraId="7C73B721" w14:textId="383CD133" w:rsidR="00D00578" w:rsidRPr="00711388" w:rsidRDefault="00D00578" w:rsidP="00D00578">
            <w:pPr>
              <w:pStyle w:val="NormalLeft"/>
              <w:rPr>
                <w:lang w:val="en-GB"/>
              </w:rPr>
            </w:pPr>
            <w:ins w:id="2919" w:author="Author">
              <w:r w:rsidRPr="00711388">
                <w:rPr>
                  <w:lang w:val="en-GB"/>
                </w:rPr>
                <w:t>T</w:t>
              </w:r>
              <w:r w:rsidRPr="00E50019">
                <w:rPr>
                  <w:lang w:val="en-GB"/>
                  <w:rPrChange w:id="2920" w:author="Author">
                    <w:rPr/>
                  </w:rPrChange>
                </w:rPr>
                <w:t>he calculation of this amount shall be performed in accordance with the instructions set out in C0070/R0010.</w:t>
              </w:r>
            </w:ins>
            <w:del w:id="2921" w:author="Author">
              <w:r w:rsidRPr="00711388" w:rsidDel="00067FD0">
                <w:rPr>
                  <w:lang w:val="en-GB"/>
                </w:rPr>
                <w:delText>It shall be the difference between the eligible own funds to meet SCR</w:delText>
              </w:r>
            </w:del>
            <w:r w:rsidR="00711388" w:rsidRPr="00711388">
              <w:rPr>
                <w:lang w:val="en-GB"/>
              </w:rPr>
              <w:t>-</w:t>
            </w:r>
            <w:del w:id="2922" w:author="Author">
              <w:r w:rsidRPr="00711388" w:rsidDel="00067FD0">
                <w:rPr>
                  <w:lang w:val="en-GB"/>
                </w:rPr>
                <w:delText>Tier 2 calculated considering the technical provisions without volatility adjustment and without other transitional measures and the eligible own funds to meet SCR</w:delText>
              </w:r>
            </w:del>
            <w:r w:rsidR="00711388" w:rsidRPr="00711388">
              <w:rPr>
                <w:lang w:val="en-GB"/>
              </w:rPr>
              <w:t>-</w:t>
            </w:r>
            <w:del w:id="2923" w:author="Author">
              <w:r w:rsidRPr="00711388" w:rsidDel="00067FD0">
                <w:rPr>
                  <w:lang w:val="en-GB"/>
                </w:rPr>
                <w:delText xml:space="preserve">Tier 2 </w:delText>
              </w:r>
              <w:r w:rsidRPr="00711388" w:rsidDel="00067FD0">
                <w:rPr>
                  <w:lang w:val="en-GB"/>
                </w:rPr>
                <w:lastRenderedPageBreak/>
                <w:delText>calculated with the technical provisions reported under C0040.</w:delText>
              </w:r>
              <w:r w:rsidRPr="00711388" w:rsidDel="003323F0">
                <w:rPr>
                  <w:lang w:val="en-GB"/>
                </w:rPr>
                <w:delText xml:space="preserve">  </w:delText>
              </w:r>
            </w:del>
            <w:ins w:id="2924" w:author="Author">
              <w:r w:rsidR="003323F0">
                <w:rPr>
                  <w:lang w:val="en-GB"/>
                </w:rPr>
                <w:t xml:space="preserve"> </w:t>
              </w:r>
            </w:ins>
          </w:p>
        </w:tc>
      </w:tr>
      <w:tr w:rsidR="00D00578" w:rsidRPr="00711388" w14:paraId="5079E30E" w14:textId="77777777" w:rsidTr="009F411E">
        <w:tc>
          <w:tcPr>
            <w:tcW w:w="1635" w:type="dxa"/>
            <w:tcBorders>
              <w:top w:val="single" w:sz="2" w:space="0" w:color="auto"/>
              <w:left w:val="single" w:sz="2" w:space="0" w:color="auto"/>
              <w:bottom w:val="single" w:sz="2" w:space="0" w:color="auto"/>
              <w:right w:val="single" w:sz="2" w:space="0" w:color="auto"/>
            </w:tcBorders>
          </w:tcPr>
          <w:p w14:paraId="486F4311" w14:textId="77777777" w:rsidR="00D00578" w:rsidRPr="00711388" w:rsidRDefault="00D00578" w:rsidP="00D00578">
            <w:pPr>
              <w:pStyle w:val="NormalLeft"/>
              <w:rPr>
                <w:lang w:val="en-GB"/>
              </w:rPr>
            </w:pPr>
            <w:r w:rsidRPr="00711388">
              <w:rPr>
                <w:lang w:val="en-GB"/>
              </w:rPr>
              <w:lastRenderedPageBreak/>
              <w:t>C0080/R0070</w:t>
            </w:r>
          </w:p>
        </w:tc>
        <w:tc>
          <w:tcPr>
            <w:tcW w:w="1817" w:type="dxa"/>
            <w:tcBorders>
              <w:top w:val="single" w:sz="2" w:space="0" w:color="auto"/>
              <w:left w:val="single" w:sz="2" w:space="0" w:color="auto"/>
              <w:bottom w:val="single" w:sz="2" w:space="0" w:color="auto"/>
              <w:right w:val="single" w:sz="2" w:space="0" w:color="auto"/>
            </w:tcBorders>
          </w:tcPr>
          <w:p w14:paraId="6F6CADBA" w14:textId="0B105AAA" w:rsidR="00D00578" w:rsidRPr="00711388" w:rsidRDefault="00D00578" w:rsidP="00D00578">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3751AE82" w14:textId="0CA57E8E" w:rsidR="00D00578" w:rsidRPr="00711388" w:rsidRDefault="00D00578" w:rsidP="00D00578">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2 calculated considering technical provisions </w:t>
            </w:r>
            <w:ins w:id="2925" w:author="Author">
              <w:r w:rsidRPr="00711388">
                <w:rPr>
                  <w:lang w:val="en-GB"/>
                </w:rPr>
                <w:t>with adjustments for LTG and transitional measures as described in C0080/R0010.</w:t>
              </w:r>
            </w:ins>
            <w:del w:id="2926" w:author="Author">
              <w:r w:rsidRPr="00711388" w:rsidDel="004E1E9F">
                <w:rPr>
                  <w:lang w:val="en-GB"/>
                </w:rPr>
                <w:delText>without any LTG measure.</w:delText>
              </w:r>
            </w:del>
          </w:p>
          <w:p w14:paraId="53A08778" w14:textId="103261DB" w:rsidR="00D00578" w:rsidRPr="00711388" w:rsidRDefault="00D00578" w:rsidP="00D00578">
            <w:pPr>
              <w:pStyle w:val="NormalLeft"/>
              <w:rPr>
                <w:lang w:val="en-GB"/>
              </w:rPr>
            </w:pPr>
            <w:r w:rsidRPr="00711388">
              <w:rPr>
                <w:lang w:val="en-GB"/>
              </w:rPr>
              <w:t xml:space="preserve">If </w:t>
            </w:r>
            <w:ins w:id="2927" w:author="Author">
              <w:r w:rsidRPr="00711388">
                <w:rPr>
                  <w:lang w:val="en-GB"/>
                </w:rPr>
                <w:t xml:space="preserve">the </w:t>
              </w:r>
            </w:ins>
            <w:r w:rsidRPr="00711388">
              <w:rPr>
                <w:lang w:val="en-GB"/>
              </w:rPr>
              <w:t>matching adjustment is not applicable report the same amount as in C0060.</w:t>
            </w:r>
            <w:del w:id="2928" w:author="Author">
              <w:r w:rsidRPr="00711388" w:rsidDel="003323F0">
                <w:rPr>
                  <w:lang w:val="en-GB"/>
                </w:rPr>
                <w:delText xml:space="preserve">  </w:delText>
              </w:r>
            </w:del>
            <w:ins w:id="2929" w:author="Author">
              <w:r w:rsidR="003323F0">
                <w:rPr>
                  <w:lang w:val="en-GB"/>
                </w:rPr>
                <w:t xml:space="preserve"> </w:t>
              </w:r>
            </w:ins>
          </w:p>
        </w:tc>
      </w:tr>
      <w:tr w:rsidR="00D00578" w:rsidRPr="00711388" w14:paraId="7F6F657D" w14:textId="77777777" w:rsidTr="009F411E">
        <w:tc>
          <w:tcPr>
            <w:tcW w:w="1635" w:type="dxa"/>
            <w:tcBorders>
              <w:top w:val="single" w:sz="2" w:space="0" w:color="auto"/>
              <w:left w:val="single" w:sz="2" w:space="0" w:color="auto"/>
              <w:bottom w:val="single" w:sz="2" w:space="0" w:color="auto"/>
              <w:right w:val="single" w:sz="2" w:space="0" w:color="auto"/>
            </w:tcBorders>
          </w:tcPr>
          <w:p w14:paraId="6F086F78" w14:textId="77777777" w:rsidR="00D00578" w:rsidRPr="00711388" w:rsidRDefault="00D00578" w:rsidP="00D00578">
            <w:pPr>
              <w:pStyle w:val="NormalLeft"/>
              <w:rPr>
                <w:lang w:val="en-GB"/>
              </w:rPr>
            </w:pPr>
            <w:r w:rsidRPr="00711388">
              <w:rPr>
                <w:lang w:val="en-GB"/>
              </w:rPr>
              <w:t>C0090/R0070</w:t>
            </w:r>
          </w:p>
        </w:tc>
        <w:tc>
          <w:tcPr>
            <w:tcW w:w="1817" w:type="dxa"/>
            <w:tcBorders>
              <w:top w:val="single" w:sz="2" w:space="0" w:color="auto"/>
              <w:left w:val="single" w:sz="2" w:space="0" w:color="auto"/>
              <w:bottom w:val="single" w:sz="2" w:space="0" w:color="auto"/>
              <w:right w:val="single" w:sz="2" w:space="0" w:color="auto"/>
            </w:tcBorders>
          </w:tcPr>
          <w:p w14:paraId="31A93133" w14:textId="222EB700" w:rsidR="00D00578" w:rsidRPr="00711388" w:rsidRDefault="00D00578" w:rsidP="00D00578">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42D14CDD" w14:textId="30F0EF25" w:rsidR="00D00578" w:rsidRPr="00711388" w:rsidRDefault="00D00578" w:rsidP="00D00578">
            <w:pPr>
              <w:pStyle w:val="NormalLeft"/>
              <w:rPr>
                <w:lang w:val="en-GB"/>
              </w:rPr>
            </w:pPr>
            <w:r w:rsidRPr="00711388">
              <w:rPr>
                <w:lang w:val="en-GB"/>
              </w:rPr>
              <w:t xml:space="preserve">Amount of the adjustment to the </w:t>
            </w:r>
            <w:ins w:id="2930"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2 due to the application of the matching adjustment. It shall include the impact of setting the volatility adjustment and the matching adjustment to zero.</w:t>
            </w:r>
          </w:p>
          <w:p w14:paraId="727EA43B" w14:textId="77E0B73E" w:rsidR="00D00578" w:rsidRPr="00711388" w:rsidRDefault="00D00578" w:rsidP="00D00578">
            <w:pPr>
              <w:pStyle w:val="NormalLeft"/>
              <w:rPr>
                <w:lang w:val="en-GB"/>
              </w:rPr>
            </w:pPr>
            <w:ins w:id="2931" w:author="Author">
              <w:r w:rsidRPr="00711388">
                <w:rPr>
                  <w:lang w:val="en-GB"/>
                </w:rPr>
                <w:t>T</w:t>
              </w:r>
              <w:r w:rsidRPr="00E50019">
                <w:rPr>
                  <w:lang w:val="en-GB"/>
                  <w:rPrChange w:id="2932" w:author="Author">
                    <w:rPr/>
                  </w:rPrChange>
                </w:rPr>
                <w:t>he calculation of this amount shall be performed in accordance with the instructions set out in C0090/R0010.</w:t>
              </w:r>
            </w:ins>
            <w:del w:id="2933" w:author="Author">
              <w:r w:rsidRPr="00711388" w:rsidDel="00067FD0">
                <w:rPr>
                  <w:lang w:val="en-GB"/>
                </w:rPr>
                <w:delText>It shall be the difference between the eligible own funds to meet SCR</w:delText>
              </w:r>
            </w:del>
            <w:r w:rsidR="00711388" w:rsidRPr="00711388">
              <w:rPr>
                <w:lang w:val="en-GB"/>
              </w:rPr>
              <w:t>-</w:t>
            </w:r>
            <w:del w:id="2934" w:author="Author">
              <w:r w:rsidRPr="00711388" w:rsidDel="00067FD0">
                <w:rPr>
                  <w:lang w:val="en-GB"/>
                </w:rPr>
                <w:delText>Tier 2 calculated considering the technical provisions without matching adjustment and without all the other transitional measures and the eligible own funds to meet SCR</w:delText>
              </w:r>
            </w:del>
            <w:r w:rsidR="00711388" w:rsidRPr="00711388">
              <w:rPr>
                <w:lang w:val="en-GB"/>
              </w:rPr>
              <w:t>-</w:t>
            </w:r>
            <w:del w:id="2935" w:author="Author">
              <w:r w:rsidRPr="00711388" w:rsidDel="00067FD0">
                <w:rPr>
                  <w:lang w:val="en-GB"/>
                </w:rPr>
                <w:delText>Tier 2 calculated with the technical provisions reported under C0060.</w:delText>
              </w:r>
              <w:r w:rsidRPr="00711388" w:rsidDel="003323F0">
                <w:rPr>
                  <w:lang w:val="en-GB"/>
                </w:rPr>
                <w:delText xml:space="preserve">  </w:delText>
              </w:r>
            </w:del>
            <w:ins w:id="2936" w:author="Author">
              <w:r w:rsidR="003323F0">
                <w:rPr>
                  <w:lang w:val="en-GB"/>
                </w:rPr>
                <w:t xml:space="preserve"> </w:t>
              </w:r>
            </w:ins>
          </w:p>
        </w:tc>
      </w:tr>
      <w:tr w:rsidR="00D00578" w:rsidRPr="00711388" w14:paraId="5E8A617A" w14:textId="77777777" w:rsidTr="009F411E">
        <w:tc>
          <w:tcPr>
            <w:tcW w:w="1635" w:type="dxa"/>
            <w:tcBorders>
              <w:top w:val="single" w:sz="2" w:space="0" w:color="auto"/>
              <w:left w:val="single" w:sz="2" w:space="0" w:color="auto"/>
              <w:bottom w:val="single" w:sz="2" w:space="0" w:color="auto"/>
              <w:right w:val="single" w:sz="2" w:space="0" w:color="auto"/>
            </w:tcBorders>
          </w:tcPr>
          <w:p w14:paraId="6F956890" w14:textId="77777777" w:rsidR="00D00578" w:rsidRPr="00711388" w:rsidRDefault="00D00578" w:rsidP="00D00578">
            <w:pPr>
              <w:pStyle w:val="NormalLeft"/>
              <w:rPr>
                <w:lang w:val="en-GB"/>
              </w:rPr>
            </w:pPr>
            <w:r w:rsidRPr="00711388">
              <w:rPr>
                <w:lang w:val="en-GB"/>
              </w:rPr>
              <w:t>C0100/R0070</w:t>
            </w:r>
          </w:p>
        </w:tc>
        <w:tc>
          <w:tcPr>
            <w:tcW w:w="1817" w:type="dxa"/>
            <w:tcBorders>
              <w:top w:val="single" w:sz="2" w:space="0" w:color="auto"/>
              <w:left w:val="single" w:sz="2" w:space="0" w:color="auto"/>
              <w:bottom w:val="single" w:sz="2" w:space="0" w:color="auto"/>
              <w:right w:val="single" w:sz="2" w:space="0" w:color="auto"/>
            </w:tcBorders>
          </w:tcPr>
          <w:p w14:paraId="51D95BC4" w14:textId="46B435E2" w:rsidR="00D00578" w:rsidRPr="00711388" w:rsidRDefault="00D00578" w:rsidP="00D00578">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2</w:t>
            </w:r>
          </w:p>
        </w:tc>
        <w:tc>
          <w:tcPr>
            <w:tcW w:w="5476" w:type="dxa"/>
            <w:tcBorders>
              <w:top w:val="single" w:sz="2" w:space="0" w:color="auto"/>
              <w:left w:val="single" w:sz="2" w:space="0" w:color="auto"/>
              <w:bottom w:val="single" w:sz="2" w:space="0" w:color="auto"/>
              <w:right w:val="single" w:sz="2" w:space="0" w:color="auto"/>
            </w:tcBorders>
          </w:tcPr>
          <w:p w14:paraId="1AA246FF" w14:textId="029916BF" w:rsidR="00D00578" w:rsidRPr="00711388" w:rsidRDefault="00D00578" w:rsidP="00D00578">
            <w:pPr>
              <w:pStyle w:val="NormalLeft"/>
              <w:rPr>
                <w:lang w:val="en-GB"/>
              </w:rPr>
            </w:pPr>
            <w:r w:rsidRPr="00711388">
              <w:rPr>
                <w:lang w:val="en-GB"/>
              </w:rPr>
              <w:t xml:space="preserve">Amount of the adjustment to the </w:t>
            </w:r>
            <w:ins w:id="2937"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2 due to the application of the LTG measures and transitionals.</w:t>
            </w:r>
          </w:p>
        </w:tc>
      </w:tr>
      <w:tr w:rsidR="00D00578" w:rsidRPr="00711388" w14:paraId="7F68D23C" w14:textId="77777777" w:rsidTr="009F411E">
        <w:tc>
          <w:tcPr>
            <w:tcW w:w="1635" w:type="dxa"/>
            <w:tcBorders>
              <w:top w:val="single" w:sz="2" w:space="0" w:color="auto"/>
              <w:left w:val="single" w:sz="2" w:space="0" w:color="auto"/>
              <w:bottom w:val="single" w:sz="2" w:space="0" w:color="auto"/>
              <w:right w:val="single" w:sz="2" w:space="0" w:color="auto"/>
            </w:tcBorders>
          </w:tcPr>
          <w:p w14:paraId="7DCA720A" w14:textId="77777777" w:rsidR="00D00578" w:rsidRPr="00711388" w:rsidRDefault="00D00578" w:rsidP="00D00578">
            <w:pPr>
              <w:pStyle w:val="NormalLeft"/>
              <w:rPr>
                <w:lang w:val="en-GB"/>
              </w:rPr>
            </w:pPr>
            <w:r w:rsidRPr="00711388">
              <w:rPr>
                <w:lang w:val="en-GB"/>
              </w:rPr>
              <w:t>C0010/R0080</w:t>
            </w:r>
          </w:p>
        </w:tc>
        <w:tc>
          <w:tcPr>
            <w:tcW w:w="1817" w:type="dxa"/>
            <w:tcBorders>
              <w:top w:val="single" w:sz="2" w:space="0" w:color="auto"/>
              <w:left w:val="single" w:sz="2" w:space="0" w:color="auto"/>
              <w:bottom w:val="single" w:sz="2" w:space="0" w:color="auto"/>
              <w:right w:val="single" w:sz="2" w:space="0" w:color="auto"/>
            </w:tcBorders>
          </w:tcPr>
          <w:p w14:paraId="5A85D8FA" w14:textId="141AC7FB" w:rsidR="00D00578" w:rsidRPr="00711388" w:rsidRDefault="00D00578" w:rsidP="00D00578">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5BE1C5A9" w14:textId="7CAB83A3" w:rsidR="00D00578" w:rsidRPr="00711388" w:rsidRDefault="00D00578" w:rsidP="000F0D93">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3 calculated considering technical provisions including the adjustments due to the </w:t>
            </w:r>
            <w:del w:id="2938" w:author="Author">
              <w:r w:rsidRPr="00711388" w:rsidDel="000F0D93">
                <w:rPr>
                  <w:lang w:val="en-GB"/>
                </w:rPr>
                <w:delText>long-term guarantee</w:delText>
              </w:r>
            </w:del>
            <w:ins w:id="2939" w:author="Author">
              <w:r w:rsidR="000F0D93" w:rsidRPr="00711388">
                <w:rPr>
                  <w:lang w:val="en-GB"/>
                </w:rPr>
                <w:t>LTG</w:t>
              </w:r>
            </w:ins>
            <w:r w:rsidRPr="00711388">
              <w:rPr>
                <w:lang w:val="en-GB"/>
              </w:rPr>
              <w:t xml:space="preserve"> measures and transitional measures.</w:t>
            </w:r>
          </w:p>
        </w:tc>
      </w:tr>
      <w:tr w:rsidR="00D00578" w:rsidRPr="00711388" w14:paraId="5EAEE175" w14:textId="77777777" w:rsidTr="009F411E">
        <w:trPr>
          <w:trHeight w:val="3786"/>
          <w:ins w:id="2940" w:author="Author"/>
        </w:trPr>
        <w:tc>
          <w:tcPr>
            <w:tcW w:w="1635" w:type="dxa"/>
            <w:tcBorders>
              <w:top w:val="single" w:sz="2" w:space="0" w:color="auto"/>
              <w:left w:val="single" w:sz="2" w:space="0" w:color="auto"/>
              <w:bottom w:val="single" w:sz="2" w:space="0" w:color="auto"/>
              <w:right w:val="single" w:sz="2" w:space="0" w:color="auto"/>
            </w:tcBorders>
          </w:tcPr>
          <w:p w14:paraId="43B4574C" w14:textId="49974769" w:rsidR="00D00578" w:rsidRPr="00711388" w:rsidRDefault="00D00578" w:rsidP="00D00578">
            <w:pPr>
              <w:pStyle w:val="NormalLeft"/>
              <w:rPr>
                <w:ins w:id="2941" w:author="Author"/>
                <w:lang w:val="en-GB"/>
              </w:rPr>
            </w:pPr>
            <w:ins w:id="2942" w:author="Author">
              <w:r w:rsidRPr="00711388">
                <w:rPr>
                  <w:lang w:val="en-GB"/>
                </w:rPr>
                <w:lastRenderedPageBreak/>
                <w:t>C0012/R0080</w:t>
              </w:r>
            </w:ins>
          </w:p>
        </w:tc>
        <w:tc>
          <w:tcPr>
            <w:tcW w:w="1817" w:type="dxa"/>
            <w:tcBorders>
              <w:top w:val="single" w:sz="2" w:space="0" w:color="auto"/>
              <w:left w:val="single" w:sz="2" w:space="0" w:color="auto"/>
              <w:bottom w:val="single" w:sz="2" w:space="0" w:color="auto"/>
              <w:right w:val="single" w:sz="2" w:space="0" w:color="auto"/>
            </w:tcBorders>
          </w:tcPr>
          <w:p w14:paraId="7885E961" w14:textId="474117A7" w:rsidR="00D00578" w:rsidRPr="00711388" w:rsidRDefault="00D00578" w:rsidP="00D00578">
            <w:pPr>
              <w:pStyle w:val="NormalLeft"/>
              <w:rPr>
                <w:ins w:id="2943" w:author="Author"/>
                <w:lang w:val="en-GB"/>
              </w:rPr>
            </w:pPr>
            <w:ins w:id="2944" w:author="Author">
              <w:r w:rsidRPr="00711388">
                <w:rPr>
                  <w:lang w:val="en-GB"/>
                </w:rPr>
                <w:t xml:space="preserve">Without phasing-in mechanism for extrapolation </w:t>
              </w:r>
            </w:ins>
            <w:r w:rsidR="00845F43" w:rsidRPr="00711388">
              <w:rPr>
                <w:lang w:val="en-GB"/>
              </w:rPr>
              <w:t>-</w:t>
            </w:r>
            <w:ins w:id="2945" w:author="Author">
              <w:r w:rsidRPr="00711388">
                <w:rPr>
                  <w:lang w:val="en-GB"/>
                </w:rPr>
                <w:t xml:space="preserve"> Eligible own funds to meet Solvency Capital Requirement </w:t>
              </w:r>
            </w:ins>
            <w:r w:rsidR="00711388" w:rsidRPr="00711388">
              <w:rPr>
                <w:lang w:val="en-GB"/>
              </w:rPr>
              <w:t>-</w:t>
            </w:r>
            <w:ins w:id="2946" w:author="Author">
              <w:r w:rsidRPr="00711388">
                <w:rPr>
                  <w:lang w:val="en-GB"/>
                </w:rPr>
                <w:t>Tier 3</w:t>
              </w:r>
            </w:ins>
          </w:p>
        </w:tc>
        <w:tc>
          <w:tcPr>
            <w:tcW w:w="5476" w:type="dxa"/>
            <w:tcBorders>
              <w:top w:val="single" w:sz="2" w:space="0" w:color="auto"/>
              <w:left w:val="single" w:sz="2" w:space="0" w:color="auto"/>
              <w:bottom w:val="single" w:sz="2" w:space="0" w:color="auto"/>
              <w:right w:val="single" w:sz="2" w:space="0" w:color="auto"/>
            </w:tcBorders>
          </w:tcPr>
          <w:p w14:paraId="3A30104E" w14:textId="40135D94" w:rsidR="00D00578" w:rsidRPr="00711388" w:rsidRDefault="00D00578" w:rsidP="00D00578">
            <w:pPr>
              <w:pStyle w:val="NormalLeft"/>
              <w:rPr>
                <w:ins w:id="2947" w:author="Author"/>
                <w:lang w:val="en-GB"/>
              </w:rPr>
            </w:pPr>
            <w:ins w:id="2948" w:author="Author">
              <w:r w:rsidRPr="00711388">
                <w:rPr>
                  <w:lang w:val="en-GB"/>
                </w:rPr>
                <w:t>Total amount of eligible own funds to meet SCR</w:t>
              </w:r>
            </w:ins>
            <w:r w:rsidR="00711388" w:rsidRPr="00711388">
              <w:rPr>
                <w:lang w:val="en-GB"/>
              </w:rPr>
              <w:t>-</w:t>
            </w:r>
            <w:ins w:id="2949" w:author="Author">
              <w:r w:rsidRPr="00711388">
                <w:rPr>
                  <w:lang w:val="en-GB"/>
                </w:rPr>
                <w:t>Tier 3 calculated considering technical provisions with adjustments for LTG and transitional measures as described in C0012/R0010.</w:t>
              </w:r>
            </w:ins>
          </w:p>
          <w:p w14:paraId="60EE5ED2" w14:textId="515D286C" w:rsidR="00D00578" w:rsidRPr="00711388" w:rsidDel="008279BE" w:rsidRDefault="00D00578" w:rsidP="00D00578">
            <w:pPr>
              <w:pStyle w:val="NormalLeft"/>
              <w:rPr>
                <w:ins w:id="2950" w:author="Author"/>
                <w:del w:id="2951" w:author="Author"/>
                <w:lang w:val="en-GB"/>
              </w:rPr>
            </w:pPr>
            <w:ins w:id="2952" w:author="Author">
              <w:r w:rsidRPr="00711388">
                <w:rPr>
                  <w:lang w:val="en-GB"/>
                </w:rPr>
                <w:t>If the phasing-in mechanism for extrapolation is not applicable report the same amount as in C0010.</w:t>
              </w:r>
            </w:ins>
          </w:p>
          <w:p w14:paraId="44572839" w14:textId="053AD3E4" w:rsidR="00D00578" w:rsidRPr="00711388" w:rsidRDefault="00D00578" w:rsidP="00D00578">
            <w:pPr>
              <w:pStyle w:val="NormalLeft"/>
              <w:rPr>
                <w:ins w:id="2953" w:author="Author"/>
                <w:lang w:val="en-GB"/>
              </w:rPr>
            </w:pPr>
          </w:p>
        </w:tc>
      </w:tr>
      <w:tr w:rsidR="00D00578" w:rsidRPr="00711388" w14:paraId="29AFB98B" w14:textId="77777777" w:rsidTr="009F411E">
        <w:trPr>
          <w:ins w:id="2954" w:author="Author"/>
        </w:trPr>
        <w:tc>
          <w:tcPr>
            <w:tcW w:w="1635" w:type="dxa"/>
            <w:tcBorders>
              <w:top w:val="single" w:sz="2" w:space="0" w:color="auto"/>
              <w:left w:val="single" w:sz="2" w:space="0" w:color="auto"/>
              <w:bottom w:val="single" w:sz="2" w:space="0" w:color="auto"/>
              <w:right w:val="single" w:sz="2" w:space="0" w:color="auto"/>
            </w:tcBorders>
          </w:tcPr>
          <w:p w14:paraId="7D8259EB" w14:textId="38920EB7" w:rsidR="00D00578" w:rsidRPr="00711388" w:rsidRDefault="00D00578" w:rsidP="00D00578">
            <w:pPr>
              <w:pStyle w:val="NormalLeft"/>
              <w:rPr>
                <w:ins w:id="2955" w:author="Author"/>
                <w:lang w:val="en-GB"/>
              </w:rPr>
            </w:pPr>
            <w:ins w:id="2956" w:author="Author">
              <w:r w:rsidRPr="00711388">
                <w:rPr>
                  <w:lang w:val="en-GB"/>
                </w:rPr>
                <w:t>C0014/R0080</w:t>
              </w:r>
            </w:ins>
          </w:p>
        </w:tc>
        <w:tc>
          <w:tcPr>
            <w:tcW w:w="1817" w:type="dxa"/>
            <w:tcBorders>
              <w:top w:val="single" w:sz="2" w:space="0" w:color="auto"/>
              <w:left w:val="single" w:sz="2" w:space="0" w:color="auto"/>
              <w:bottom w:val="single" w:sz="2" w:space="0" w:color="auto"/>
              <w:right w:val="single" w:sz="2" w:space="0" w:color="auto"/>
            </w:tcBorders>
          </w:tcPr>
          <w:p w14:paraId="0CC0932C" w14:textId="29FAE281" w:rsidR="00D00578" w:rsidRPr="00711388" w:rsidRDefault="00D00578" w:rsidP="00D00578">
            <w:pPr>
              <w:pStyle w:val="NormalLeft"/>
              <w:rPr>
                <w:ins w:id="2957" w:author="Author"/>
                <w:lang w:val="en-GB"/>
              </w:rPr>
            </w:pPr>
            <w:ins w:id="2958" w:author="Author">
              <w:r w:rsidRPr="00711388">
                <w:rPr>
                  <w:lang w:val="en-GB"/>
                </w:rPr>
                <w:t xml:space="preserve">Impact of phasing-in mechanism for extrapolation </w:t>
              </w:r>
            </w:ins>
            <w:r w:rsidR="00845F43" w:rsidRPr="00711388">
              <w:rPr>
                <w:lang w:val="en-GB"/>
              </w:rPr>
              <w:t>-</w:t>
            </w:r>
            <w:ins w:id="2959" w:author="Author">
              <w:r w:rsidRPr="00711388">
                <w:rPr>
                  <w:lang w:val="en-GB"/>
                </w:rPr>
                <w:t xml:space="preserve"> Eligible own funds to meet Solvency Capital Requirement </w:t>
              </w:r>
            </w:ins>
            <w:r w:rsidR="00711388" w:rsidRPr="00711388">
              <w:rPr>
                <w:lang w:val="en-GB"/>
              </w:rPr>
              <w:t>-</w:t>
            </w:r>
            <w:ins w:id="2960" w:author="Author">
              <w:r w:rsidRPr="00711388">
                <w:rPr>
                  <w:lang w:val="en-GB"/>
                </w:rPr>
                <w:t>Tier 3</w:t>
              </w:r>
            </w:ins>
          </w:p>
        </w:tc>
        <w:tc>
          <w:tcPr>
            <w:tcW w:w="5476" w:type="dxa"/>
            <w:tcBorders>
              <w:top w:val="single" w:sz="2" w:space="0" w:color="auto"/>
              <w:left w:val="single" w:sz="2" w:space="0" w:color="auto"/>
              <w:bottom w:val="single" w:sz="2" w:space="0" w:color="auto"/>
              <w:right w:val="single" w:sz="2" w:space="0" w:color="auto"/>
            </w:tcBorders>
          </w:tcPr>
          <w:p w14:paraId="3DF59A20" w14:textId="08821E94" w:rsidR="00D00578" w:rsidRPr="00711388" w:rsidRDefault="00D00578" w:rsidP="00D00578">
            <w:pPr>
              <w:pStyle w:val="NormalLeft"/>
              <w:rPr>
                <w:ins w:id="2961" w:author="Author"/>
                <w:lang w:val="en-GB"/>
              </w:rPr>
            </w:pPr>
            <w:ins w:id="2962" w:author="Author">
              <w:r w:rsidRPr="00711388">
                <w:rPr>
                  <w:lang w:val="en-GB"/>
                </w:rPr>
                <w:t>Amount of the adjustment to the position of eligible own funds to meet SCR</w:t>
              </w:r>
            </w:ins>
            <w:r w:rsidR="00711388" w:rsidRPr="00711388">
              <w:rPr>
                <w:lang w:val="en-GB"/>
              </w:rPr>
              <w:t>-</w:t>
            </w:r>
            <w:ins w:id="2963" w:author="Author">
              <w:r w:rsidRPr="00711388">
                <w:rPr>
                  <w:lang w:val="en-GB"/>
                </w:rPr>
                <w:t>Tier 3 due to the application of the phasing-in mechanism for extrapolation.</w:t>
              </w:r>
            </w:ins>
          </w:p>
          <w:p w14:paraId="52DAA9C5" w14:textId="181FECF1" w:rsidR="00D00578" w:rsidRPr="00711388" w:rsidRDefault="00D00578" w:rsidP="00D00578">
            <w:pPr>
              <w:pStyle w:val="NormalLeft"/>
              <w:rPr>
                <w:ins w:id="2964" w:author="Author"/>
                <w:lang w:val="en-GB"/>
              </w:rPr>
            </w:pPr>
            <w:ins w:id="2965" w:author="Author">
              <w:r w:rsidRPr="00711388">
                <w:rPr>
                  <w:lang w:val="en-GB"/>
                </w:rPr>
                <w:t>T</w:t>
              </w:r>
              <w:r w:rsidRPr="00E50019">
                <w:rPr>
                  <w:lang w:val="en-GB"/>
                  <w:rPrChange w:id="2966" w:author="Author">
                    <w:rPr/>
                  </w:rPrChange>
                </w:rPr>
                <w:t>he calculation of this amount shall be performed in accordance with the instructions set out in C0014/R0010.</w:t>
              </w:r>
              <w:del w:id="2967" w:author="Author">
                <w:r w:rsidRPr="00711388" w:rsidDel="00067FD0">
                  <w:rPr>
                    <w:lang w:val="en-GB"/>
                  </w:rPr>
                  <w:delText xml:space="preserve"> </w:delText>
                </w:r>
              </w:del>
            </w:ins>
          </w:p>
        </w:tc>
      </w:tr>
      <w:tr w:rsidR="00D00578" w:rsidRPr="00711388" w14:paraId="3A0AA4AA" w14:textId="77777777" w:rsidTr="009F411E">
        <w:tc>
          <w:tcPr>
            <w:tcW w:w="1635" w:type="dxa"/>
            <w:tcBorders>
              <w:top w:val="single" w:sz="2" w:space="0" w:color="auto"/>
              <w:left w:val="single" w:sz="2" w:space="0" w:color="auto"/>
              <w:bottom w:val="single" w:sz="2" w:space="0" w:color="auto"/>
              <w:right w:val="single" w:sz="2" w:space="0" w:color="auto"/>
            </w:tcBorders>
          </w:tcPr>
          <w:p w14:paraId="735652F0" w14:textId="77777777" w:rsidR="00D00578" w:rsidRPr="00711388" w:rsidRDefault="00D00578" w:rsidP="00D00578">
            <w:pPr>
              <w:pStyle w:val="NormalLeft"/>
              <w:rPr>
                <w:lang w:val="en-GB"/>
              </w:rPr>
            </w:pPr>
            <w:r w:rsidRPr="00711388">
              <w:rPr>
                <w:lang w:val="en-GB"/>
              </w:rPr>
              <w:t>C0020/R0080</w:t>
            </w:r>
          </w:p>
        </w:tc>
        <w:tc>
          <w:tcPr>
            <w:tcW w:w="1817" w:type="dxa"/>
            <w:tcBorders>
              <w:top w:val="single" w:sz="2" w:space="0" w:color="auto"/>
              <w:left w:val="single" w:sz="2" w:space="0" w:color="auto"/>
              <w:bottom w:val="single" w:sz="2" w:space="0" w:color="auto"/>
              <w:right w:val="single" w:sz="2" w:space="0" w:color="auto"/>
            </w:tcBorders>
          </w:tcPr>
          <w:p w14:paraId="51B8A6DD" w14:textId="41DF6512" w:rsidR="00D00578" w:rsidRPr="00711388" w:rsidRDefault="00D00578" w:rsidP="00D00578">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33E658DB" w14:textId="3E5E47FA" w:rsidR="00D00578" w:rsidRPr="00711388" w:rsidRDefault="00D00578" w:rsidP="00D00578">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3 calculated considering technical provisions </w:t>
            </w:r>
            <w:ins w:id="2968" w:author="Author">
              <w:r w:rsidRPr="00711388">
                <w:rPr>
                  <w:lang w:val="en-GB"/>
                </w:rPr>
                <w:t>with adjustments for LTG and transitional measures as described in C0020/R0010.</w:t>
              </w:r>
            </w:ins>
            <w:del w:id="2969" w:author="Author">
              <w:r w:rsidRPr="00711388" w:rsidDel="00096091">
                <w:rPr>
                  <w:lang w:val="en-GB"/>
                </w:rPr>
                <w:delText>without the adjustment due to the transitional deduction to technical provisions, but</w:delText>
              </w:r>
              <w:r w:rsidR="00B068FD" w:rsidRPr="00711388" w:rsidDel="00B068FD">
                <w:rPr>
                  <w:lang w:val="en-GB"/>
                </w:rPr>
                <w:delText xml:space="preserve"> </w:delText>
              </w:r>
              <w:r w:rsidRPr="00711388" w:rsidDel="00096091">
                <w:rPr>
                  <w:lang w:val="en-GB"/>
                </w:rPr>
                <w:delText>keeping the adjustments due to the volatility adjustment and the matching adjustment.</w:delText>
              </w:r>
            </w:del>
          </w:p>
          <w:p w14:paraId="26EBAAF8" w14:textId="02E2B792" w:rsidR="00D00578" w:rsidRPr="00711388" w:rsidRDefault="00D00578" w:rsidP="00D00578">
            <w:pPr>
              <w:pStyle w:val="NormalLeft"/>
              <w:rPr>
                <w:lang w:val="en-GB"/>
              </w:rPr>
            </w:pPr>
            <w:r w:rsidRPr="00711388">
              <w:rPr>
                <w:lang w:val="en-GB"/>
              </w:rPr>
              <w:t xml:space="preserve">If </w:t>
            </w:r>
            <w:ins w:id="2970" w:author="Author">
              <w:r w:rsidRPr="00711388">
                <w:rPr>
                  <w:lang w:val="en-GB"/>
                </w:rPr>
                <w:t xml:space="preserve">the </w:t>
              </w:r>
            </w:ins>
            <w:r w:rsidRPr="00711388">
              <w:rPr>
                <w:lang w:val="en-GB"/>
              </w:rPr>
              <w:t>transitional deduction to technical provisions is not applicable report the same amount as in C001</w:t>
            </w:r>
            <w:ins w:id="2971" w:author="Author">
              <w:r w:rsidR="00B068FD" w:rsidRPr="00711388">
                <w:rPr>
                  <w:lang w:val="en-GB"/>
                </w:rPr>
                <w:t>2</w:t>
              </w:r>
            </w:ins>
            <w:del w:id="2972" w:author="Author">
              <w:r w:rsidRPr="00711388" w:rsidDel="00B068FD">
                <w:rPr>
                  <w:lang w:val="en-GB"/>
                </w:rPr>
                <w:delText>0</w:delText>
              </w:r>
            </w:del>
            <w:r w:rsidRPr="00711388">
              <w:rPr>
                <w:lang w:val="en-GB"/>
              </w:rPr>
              <w:t>.</w:t>
            </w:r>
            <w:del w:id="2973" w:author="Author">
              <w:r w:rsidRPr="00711388" w:rsidDel="003323F0">
                <w:rPr>
                  <w:lang w:val="en-GB"/>
                </w:rPr>
                <w:delText xml:space="preserve">  </w:delText>
              </w:r>
            </w:del>
            <w:ins w:id="2974" w:author="Author">
              <w:r w:rsidR="003323F0">
                <w:rPr>
                  <w:lang w:val="en-GB"/>
                </w:rPr>
                <w:t xml:space="preserve"> </w:t>
              </w:r>
            </w:ins>
          </w:p>
        </w:tc>
      </w:tr>
      <w:tr w:rsidR="00D00578" w:rsidRPr="00711388" w14:paraId="28C6ACD0" w14:textId="77777777" w:rsidTr="009F411E">
        <w:tc>
          <w:tcPr>
            <w:tcW w:w="1635" w:type="dxa"/>
            <w:tcBorders>
              <w:top w:val="single" w:sz="2" w:space="0" w:color="auto"/>
              <w:left w:val="single" w:sz="2" w:space="0" w:color="auto"/>
              <w:bottom w:val="single" w:sz="2" w:space="0" w:color="auto"/>
              <w:right w:val="single" w:sz="2" w:space="0" w:color="auto"/>
            </w:tcBorders>
          </w:tcPr>
          <w:p w14:paraId="455BECEB" w14:textId="77777777" w:rsidR="00D00578" w:rsidRPr="00711388" w:rsidRDefault="00D00578" w:rsidP="00D00578">
            <w:pPr>
              <w:pStyle w:val="NormalLeft"/>
              <w:rPr>
                <w:lang w:val="en-GB"/>
              </w:rPr>
            </w:pPr>
            <w:r w:rsidRPr="00711388">
              <w:rPr>
                <w:lang w:val="en-GB"/>
              </w:rPr>
              <w:t>C0030/R0080</w:t>
            </w:r>
          </w:p>
        </w:tc>
        <w:tc>
          <w:tcPr>
            <w:tcW w:w="1817" w:type="dxa"/>
            <w:tcBorders>
              <w:top w:val="single" w:sz="2" w:space="0" w:color="auto"/>
              <w:left w:val="single" w:sz="2" w:space="0" w:color="auto"/>
              <w:bottom w:val="single" w:sz="2" w:space="0" w:color="auto"/>
              <w:right w:val="single" w:sz="2" w:space="0" w:color="auto"/>
            </w:tcBorders>
          </w:tcPr>
          <w:p w14:paraId="729CC112" w14:textId="7D738E72" w:rsidR="00D00578" w:rsidRPr="00711388" w:rsidRDefault="00D00578" w:rsidP="00D00578">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02A7B73E" w14:textId="2D30E49D" w:rsidR="00D00578" w:rsidRPr="00711388" w:rsidRDefault="00D00578" w:rsidP="00D00578">
            <w:pPr>
              <w:pStyle w:val="NormalLeft"/>
              <w:rPr>
                <w:lang w:val="en-GB"/>
              </w:rPr>
            </w:pPr>
            <w:r w:rsidRPr="00711388">
              <w:rPr>
                <w:lang w:val="en-GB"/>
              </w:rPr>
              <w:t xml:space="preserve">Amount of the adjustment to the </w:t>
            </w:r>
            <w:ins w:id="2975"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3 due to the application of the transitional deduction to technical provisions.</w:t>
            </w:r>
          </w:p>
          <w:p w14:paraId="772D87FB" w14:textId="43ABB052" w:rsidR="00D00578" w:rsidRPr="00711388" w:rsidRDefault="00D00578" w:rsidP="00D00578">
            <w:pPr>
              <w:pStyle w:val="NormalLeft"/>
              <w:rPr>
                <w:lang w:val="en-GB"/>
              </w:rPr>
            </w:pPr>
            <w:ins w:id="2976" w:author="Author">
              <w:r w:rsidRPr="00711388">
                <w:rPr>
                  <w:lang w:val="en-GB"/>
                </w:rPr>
                <w:t>T</w:t>
              </w:r>
              <w:r w:rsidRPr="00E50019">
                <w:rPr>
                  <w:lang w:val="en-GB"/>
                  <w:rPrChange w:id="2977" w:author="Author">
                    <w:rPr/>
                  </w:rPrChange>
                </w:rPr>
                <w:t>he calculation of this amount shall be performed in accordance with the instructions set out in C0030/R0010.</w:t>
              </w:r>
            </w:ins>
            <w:del w:id="2978" w:author="Author">
              <w:r w:rsidRPr="00711388" w:rsidDel="00067FD0">
                <w:rPr>
                  <w:lang w:val="en-GB"/>
                </w:rPr>
                <w:delText>It shall be the difference between the eligible own funds to meet SCR</w:delText>
              </w:r>
            </w:del>
            <w:r w:rsidR="00711388" w:rsidRPr="00711388">
              <w:rPr>
                <w:lang w:val="en-GB"/>
              </w:rPr>
              <w:t>-</w:t>
            </w:r>
            <w:del w:id="2979" w:author="Author">
              <w:r w:rsidRPr="00711388" w:rsidDel="00067FD0">
                <w:rPr>
                  <w:lang w:val="en-GB"/>
                </w:rPr>
                <w:delText>Tier 3 calculated considering the technical provisions without</w:delText>
              </w:r>
              <w:r w:rsidRPr="00711388" w:rsidDel="003323F0">
                <w:rPr>
                  <w:lang w:val="en-GB"/>
                </w:rPr>
                <w:delText xml:space="preserve"> </w:delText>
              </w:r>
            </w:del>
            <w:ins w:id="2980" w:author="Author">
              <w:del w:id="2981" w:author="Author">
                <w:r w:rsidRPr="00711388" w:rsidDel="003323F0">
                  <w:rPr>
                    <w:lang w:val="en-GB"/>
                  </w:rPr>
                  <w:delText xml:space="preserve"> </w:delText>
                </w:r>
              </w:del>
              <w:r w:rsidR="003323F0">
                <w:rPr>
                  <w:lang w:val="en-GB"/>
                </w:rPr>
                <w:t xml:space="preserve"> </w:t>
              </w:r>
            </w:ins>
            <w:del w:id="2982" w:author="Author">
              <w:r w:rsidRPr="00711388" w:rsidDel="00067FD0">
                <w:rPr>
                  <w:lang w:val="en-GB"/>
                </w:rPr>
                <w:delText>transitional deduction to technical provisions and the eligible own funds to meet SCR</w:delText>
              </w:r>
            </w:del>
            <w:r w:rsidR="00711388" w:rsidRPr="00711388">
              <w:rPr>
                <w:lang w:val="en-GB"/>
              </w:rPr>
              <w:t>-</w:t>
            </w:r>
            <w:del w:id="2983" w:author="Author">
              <w:r w:rsidRPr="00711388" w:rsidDel="00067FD0">
                <w:rPr>
                  <w:lang w:val="en-GB"/>
                </w:rPr>
                <w:delText xml:space="preserve">Tier 3 calculated with </w:delText>
              </w:r>
              <w:r w:rsidRPr="00711388" w:rsidDel="00067FD0">
                <w:rPr>
                  <w:lang w:val="en-GB"/>
                </w:rPr>
                <w:lastRenderedPageBreak/>
                <w:delText>the technical provisions with LTG and transitional measures.</w:delText>
              </w:r>
              <w:r w:rsidRPr="00711388" w:rsidDel="003323F0">
                <w:rPr>
                  <w:lang w:val="en-GB"/>
                </w:rPr>
                <w:delText> </w:delText>
              </w:r>
            </w:del>
            <w:ins w:id="2984" w:author="Author">
              <w:del w:id="2985" w:author="Author">
                <w:r w:rsidRPr="00711388" w:rsidDel="003323F0">
                  <w:rPr>
                    <w:lang w:val="en-GB"/>
                  </w:rPr>
                  <w:delText xml:space="preserve"> </w:delText>
                </w:r>
              </w:del>
              <w:r w:rsidR="003323F0">
                <w:rPr>
                  <w:lang w:val="en-GB"/>
                </w:rPr>
                <w:t xml:space="preserve"> </w:t>
              </w:r>
            </w:ins>
          </w:p>
        </w:tc>
      </w:tr>
      <w:tr w:rsidR="00D00578" w:rsidRPr="00711388" w14:paraId="404D2CCA" w14:textId="77777777" w:rsidTr="009F411E">
        <w:tc>
          <w:tcPr>
            <w:tcW w:w="1635" w:type="dxa"/>
            <w:tcBorders>
              <w:top w:val="single" w:sz="2" w:space="0" w:color="auto"/>
              <w:left w:val="single" w:sz="2" w:space="0" w:color="auto"/>
              <w:bottom w:val="single" w:sz="2" w:space="0" w:color="auto"/>
              <w:right w:val="single" w:sz="2" w:space="0" w:color="auto"/>
            </w:tcBorders>
          </w:tcPr>
          <w:p w14:paraId="68E05F15" w14:textId="77777777" w:rsidR="00D00578" w:rsidRPr="00711388" w:rsidRDefault="00D00578" w:rsidP="00D00578">
            <w:pPr>
              <w:pStyle w:val="NormalLeft"/>
              <w:rPr>
                <w:lang w:val="en-GB"/>
              </w:rPr>
            </w:pPr>
            <w:r w:rsidRPr="00711388">
              <w:rPr>
                <w:lang w:val="en-GB"/>
              </w:rPr>
              <w:lastRenderedPageBreak/>
              <w:t>C0040/R0080</w:t>
            </w:r>
          </w:p>
        </w:tc>
        <w:tc>
          <w:tcPr>
            <w:tcW w:w="1817" w:type="dxa"/>
            <w:tcBorders>
              <w:top w:val="single" w:sz="2" w:space="0" w:color="auto"/>
              <w:left w:val="single" w:sz="2" w:space="0" w:color="auto"/>
              <w:bottom w:val="single" w:sz="2" w:space="0" w:color="auto"/>
              <w:right w:val="single" w:sz="2" w:space="0" w:color="auto"/>
            </w:tcBorders>
          </w:tcPr>
          <w:p w14:paraId="02AC9953" w14:textId="0E97DD3D" w:rsidR="00D00578" w:rsidRPr="00711388" w:rsidRDefault="00D00578" w:rsidP="00D00578">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3282BFD3" w14:textId="29D9370E" w:rsidR="00D00578" w:rsidRPr="00711388" w:rsidRDefault="00D00578" w:rsidP="00D00578">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3 calculated considering technical provisions </w:t>
            </w:r>
            <w:ins w:id="2986" w:author="Author">
              <w:r w:rsidRPr="00711388">
                <w:rPr>
                  <w:lang w:val="en-GB"/>
                </w:rPr>
                <w:t>with adjustments for LTG and transitional measures as described in C0040/R0010.</w:t>
              </w:r>
            </w:ins>
            <w:del w:id="2987" w:author="Author">
              <w:r w:rsidRPr="00711388" w:rsidDel="00096091">
                <w:rPr>
                  <w:lang w:val="en-GB"/>
                </w:rPr>
                <w:delText>without the adjustment due to the transitional adjustment to the relevant risk-free interest rate term structure, but</w:delText>
              </w:r>
              <w:r w:rsidR="00B9431A" w:rsidRPr="00711388" w:rsidDel="00B9431A">
                <w:rPr>
                  <w:lang w:val="en-GB"/>
                </w:rPr>
                <w:delText xml:space="preserve"> </w:delText>
              </w:r>
              <w:r w:rsidRPr="00711388" w:rsidDel="00096091">
                <w:rPr>
                  <w:lang w:val="en-GB"/>
                </w:rPr>
                <w:delText>keeping the adjustments due to the volatility adjustment and the matching adjustment.</w:delText>
              </w:r>
            </w:del>
          </w:p>
          <w:p w14:paraId="5D05BDBF" w14:textId="2C981CB2" w:rsidR="00D00578" w:rsidRPr="00711388" w:rsidRDefault="00D00578" w:rsidP="00D00578">
            <w:pPr>
              <w:pStyle w:val="NormalLeft"/>
              <w:rPr>
                <w:lang w:val="en-GB"/>
              </w:rPr>
            </w:pPr>
            <w:r w:rsidRPr="00711388">
              <w:rPr>
                <w:lang w:val="en-GB"/>
              </w:rPr>
              <w:t xml:space="preserve">If </w:t>
            </w:r>
            <w:ins w:id="2988"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2989" w:author="Author">
              <w:r w:rsidRPr="00711388" w:rsidDel="003323F0">
                <w:rPr>
                  <w:lang w:val="en-GB"/>
                </w:rPr>
                <w:delText xml:space="preserve">  </w:delText>
              </w:r>
            </w:del>
            <w:ins w:id="2990" w:author="Author">
              <w:r w:rsidR="003323F0">
                <w:rPr>
                  <w:lang w:val="en-GB"/>
                </w:rPr>
                <w:t xml:space="preserve"> </w:t>
              </w:r>
            </w:ins>
          </w:p>
        </w:tc>
      </w:tr>
      <w:tr w:rsidR="00D00578" w:rsidRPr="00711388" w14:paraId="4432EA4A" w14:textId="77777777" w:rsidTr="009F411E">
        <w:tc>
          <w:tcPr>
            <w:tcW w:w="1635" w:type="dxa"/>
            <w:tcBorders>
              <w:top w:val="single" w:sz="2" w:space="0" w:color="auto"/>
              <w:left w:val="single" w:sz="2" w:space="0" w:color="auto"/>
              <w:bottom w:val="single" w:sz="2" w:space="0" w:color="auto"/>
              <w:right w:val="single" w:sz="2" w:space="0" w:color="auto"/>
            </w:tcBorders>
          </w:tcPr>
          <w:p w14:paraId="6BBC2A81" w14:textId="77777777" w:rsidR="00D00578" w:rsidRPr="00711388" w:rsidRDefault="00D00578" w:rsidP="00D00578">
            <w:pPr>
              <w:pStyle w:val="NormalLeft"/>
              <w:rPr>
                <w:lang w:val="en-GB"/>
              </w:rPr>
            </w:pPr>
            <w:r w:rsidRPr="00711388">
              <w:rPr>
                <w:lang w:val="en-GB"/>
              </w:rPr>
              <w:t>C0050/R0080</w:t>
            </w:r>
          </w:p>
        </w:tc>
        <w:tc>
          <w:tcPr>
            <w:tcW w:w="1817" w:type="dxa"/>
            <w:tcBorders>
              <w:top w:val="single" w:sz="2" w:space="0" w:color="auto"/>
              <w:left w:val="single" w:sz="2" w:space="0" w:color="auto"/>
              <w:bottom w:val="single" w:sz="2" w:space="0" w:color="auto"/>
              <w:right w:val="single" w:sz="2" w:space="0" w:color="auto"/>
            </w:tcBorders>
          </w:tcPr>
          <w:p w14:paraId="2CB790FF" w14:textId="692774FA" w:rsidR="00D00578" w:rsidRPr="00711388" w:rsidRDefault="00D00578" w:rsidP="00D00578">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1942637A" w14:textId="31BFFF7F" w:rsidR="00D00578" w:rsidRPr="00711388" w:rsidRDefault="00D00578" w:rsidP="00D00578">
            <w:pPr>
              <w:pStyle w:val="NormalLeft"/>
              <w:rPr>
                <w:lang w:val="en-GB"/>
              </w:rPr>
            </w:pPr>
            <w:r w:rsidRPr="00711388">
              <w:rPr>
                <w:lang w:val="en-GB"/>
              </w:rPr>
              <w:t xml:space="preserve">Amount of the adjustment to the </w:t>
            </w:r>
            <w:ins w:id="2991"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3 due to the application of the transitional adjustment to the relevant risk-free interest rate term structure.</w:t>
            </w:r>
          </w:p>
          <w:p w14:paraId="22EEF4D2" w14:textId="6291A983" w:rsidR="00D00578" w:rsidRPr="00711388" w:rsidRDefault="00D00578" w:rsidP="00D00578">
            <w:pPr>
              <w:pStyle w:val="NormalLeft"/>
              <w:rPr>
                <w:lang w:val="en-GB"/>
              </w:rPr>
            </w:pPr>
            <w:ins w:id="2992" w:author="Author">
              <w:r w:rsidRPr="00711388">
                <w:rPr>
                  <w:lang w:val="en-GB"/>
                </w:rPr>
                <w:t>T</w:t>
              </w:r>
              <w:r w:rsidRPr="00E50019">
                <w:rPr>
                  <w:lang w:val="en-GB"/>
                  <w:rPrChange w:id="2993" w:author="Author">
                    <w:rPr/>
                  </w:rPrChange>
                </w:rPr>
                <w:t>he calculation of this amount shall be performed in accordance with the instructions set out in C0050/R0010.</w:t>
              </w:r>
            </w:ins>
            <w:del w:id="2994" w:author="Author">
              <w:r w:rsidRPr="00711388" w:rsidDel="00067FD0">
                <w:rPr>
                  <w:lang w:val="en-GB"/>
                </w:rPr>
                <w:delText>It shall be the difference between the eligible own funds to meet SCR</w:delText>
              </w:r>
            </w:del>
            <w:r w:rsidR="00711388" w:rsidRPr="00711388">
              <w:rPr>
                <w:lang w:val="en-GB"/>
              </w:rPr>
              <w:t>-</w:t>
            </w:r>
            <w:del w:id="2995" w:author="Author">
              <w:r w:rsidRPr="00711388" w:rsidDel="00067FD0">
                <w:rPr>
                  <w:lang w:val="en-GB"/>
                </w:rPr>
                <w:delText>Tier 3 calculated considering the technical provisions without</w:delText>
              </w:r>
              <w:r w:rsidRPr="00711388" w:rsidDel="003323F0">
                <w:rPr>
                  <w:lang w:val="en-GB"/>
                </w:rPr>
                <w:delText xml:space="preserve"> </w:delText>
              </w:r>
            </w:del>
            <w:ins w:id="2996" w:author="Author">
              <w:del w:id="2997" w:author="Author">
                <w:r w:rsidRPr="00711388" w:rsidDel="003323F0">
                  <w:rPr>
                    <w:lang w:val="en-GB"/>
                  </w:rPr>
                  <w:delText xml:space="preserve"> </w:delText>
                </w:r>
              </w:del>
              <w:r w:rsidR="003323F0">
                <w:rPr>
                  <w:lang w:val="en-GB"/>
                </w:rPr>
                <w:t xml:space="preserve"> </w:t>
              </w:r>
            </w:ins>
            <w:del w:id="2998" w:author="Author">
              <w:r w:rsidRPr="00711388" w:rsidDel="00067FD0">
                <w:rPr>
                  <w:lang w:val="en-GB"/>
                </w:rPr>
                <w:delText>transitional adjustment to the relevant risk-free interest rate term structure and the eligible own funds to meet SCR</w:delText>
              </w:r>
            </w:del>
            <w:r w:rsidR="00711388" w:rsidRPr="00711388">
              <w:rPr>
                <w:lang w:val="en-GB"/>
              </w:rPr>
              <w:t>-</w:t>
            </w:r>
            <w:del w:id="2999" w:author="Author">
              <w:r w:rsidRPr="00711388" w:rsidDel="00067FD0">
                <w:rPr>
                  <w:lang w:val="en-GB"/>
                </w:rPr>
                <w:delText xml:space="preserve">Tier 3 calculated with the technical provisions reported under C0020. </w:delText>
              </w:r>
            </w:del>
          </w:p>
        </w:tc>
      </w:tr>
      <w:tr w:rsidR="00D00578" w:rsidRPr="00711388" w14:paraId="4E9E2C48" w14:textId="77777777" w:rsidTr="009F411E">
        <w:trPr>
          <w:ins w:id="3000" w:author="Author"/>
        </w:trPr>
        <w:tc>
          <w:tcPr>
            <w:tcW w:w="1635" w:type="dxa"/>
            <w:tcBorders>
              <w:top w:val="single" w:sz="2" w:space="0" w:color="auto"/>
              <w:left w:val="single" w:sz="2" w:space="0" w:color="auto"/>
              <w:bottom w:val="single" w:sz="2" w:space="0" w:color="auto"/>
              <w:right w:val="single" w:sz="2" w:space="0" w:color="auto"/>
            </w:tcBorders>
          </w:tcPr>
          <w:p w14:paraId="6E529183" w14:textId="0E954CC7" w:rsidR="00D00578" w:rsidRPr="00711388" w:rsidRDefault="00D00578" w:rsidP="00D00578">
            <w:pPr>
              <w:pStyle w:val="NormalLeft"/>
              <w:rPr>
                <w:ins w:id="3001" w:author="Author"/>
                <w:lang w:val="en-GB"/>
              </w:rPr>
            </w:pPr>
            <w:ins w:id="3002" w:author="Author">
              <w:r w:rsidRPr="00711388">
                <w:rPr>
                  <w:lang w:val="en-GB"/>
                </w:rPr>
                <w:t>C0054/R0080</w:t>
              </w:r>
            </w:ins>
          </w:p>
        </w:tc>
        <w:tc>
          <w:tcPr>
            <w:tcW w:w="1817" w:type="dxa"/>
            <w:tcBorders>
              <w:top w:val="single" w:sz="2" w:space="0" w:color="auto"/>
              <w:left w:val="single" w:sz="2" w:space="0" w:color="auto"/>
              <w:bottom w:val="single" w:sz="2" w:space="0" w:color="auto"/>
              <w:right w:val="single" w:sz="2" w:space="0" w:color="auto"/>
            </w:tcBorders>
          </w:tcPr>
          <w:p w14:paraId="70A5432D" w14:textId="73ACE293" w:rsidR="00D00578" w:rsidRPr="00711388" w:rsidRDefault="00D00578" w:rsidP="00D00578">
            <w:pPr>
              <w:pStyle w:val="NormalLeft"/>
              <w:rPr>
                <w:ins w:id="3003" w:author="Author"/>
                <w:lang w:val="en-GB"/>
              </w:rPr>
            </w:pPr>
            <w:ins w:id="3004" w:author="Author">
              <w:r w:rsidRPr="00711388">
                <w:rPr>
                  <w:lang w:val="en-GB"/>
                </w:rPr>
                <w:t xml:space="preserve">Impact of all transitionals </w:t>
              </w:r>
            </w:ins>
            <w:r w:rsidR="00845F43" w:rsidRPr="00711388">
              <w:rPr>
                <w:lang w:val="en-GB"/>
              </w:rPr>
              <w:t>-</w:t>
            </w:r>
            <w:ins w:id="3005" w:author="Author">
              <w:r w:rsidRPr="00711388">
                <w:rPr>
                  <w:lang w:val="en-GB"/>
                </w:rPr>
                <w:t xml:space="preserve"> Eligible own funds to meet Solvency Capital Requirement </w:t>
              </w:r>
            </w:ins>
            <w:r w:rsidR="00711388" w:rsidRPr="00711388">
              <w:rPr>
                <w:lang w:val="en-GB"/>
              </w:rPr>
              <w:t>-</w:t>
            </w:r>
            <w:ins w:id="3006" w:author="Author">
              <w:r w:rsidRPr="00711388">
                <w:rPr>
                  <w:lang w:val="en-GB"/>
                </w:rPr>
                <w:t>Tier 3</w:t>
              </w:r>
            </w:ins>
          </w:p>
        </w:tc>
        <w:tc>
          <w:tcPr>
            <w:tcW w:w="5476" w:type="dxa"/>
            <w:tcBorders>
              <w:top w:val="single" w:sz="2" w:space="0" w:color="auto"/>
              <w:left w:val="single" w:sz="2" w:space="0" w:color="auto"/>
              <w:bottom w:val="single" w:sz="2" w:space="0" w:color="auto"/>
              <w:right w:val="single" w:sz="2" w:space="0" w:color="auto"/>
            </w:tcBorders>
          </w:tcPr>
          <w:p w14:paraId="684E9356" w14:textId="3E6ABE73" w:rsidR="00D00578" w:rsidRPr="00711388" w:rsidRDefault="00D00578" w:rsidP="00D00578">
            <w:pPr>
              <w:pStyle w:val="NormalLeft"/>
              <w:rPr>
                <w:ins w:id="3007" w:author="Author"/>
                <w:lang w:val="en-GB"/>
              </w:rPr>
            </w:pPr>
            <w:ins w:id="3008" w:author="Author">
              <w:r w:rsidRPr="00711388">
                <w:rPr>
                  <w:lang w:val="en-GB"/>
                </w:rPr>
                <w:t>Amount of the adjustment to the position of eligible own funds to meet SCR</w:t>
              </w:r>
            </w:ins>
            <w:r w:rsidR="00711388" w:rsidRPr="00711388">
              <w:rPr>
                <w:lang w:val="en-GB"/>
              </w:rPr>
              <w:t>-</w:t>
            </w:r>
            <w:ins w:id="3009" w:author="Author">
              <w:r w:rsidRPr="00711388">
                <w:rPr>
                  <w:lang w:val="en-GB"/>
                </w:rPr>
                <w:t>Tier 3 due to the application of all transitionals including the phasing-in mechanism for extrapolation.</w:t>
              </w:r>
            </w:ins>
          </w:p>
          <w:p w14:paraId="0F0F0777" w14:textId="75C6FC01" w:rsidR="00D00578" w:rsidRPr="00711388" w:rsidRDefault="00D00578" w:rsidP="00D00578">
            <w:pPr>
              <w:pStyle w:val="NormalLeft"/>
              <w:rPr>
                <w:ins w:id="3010" w:author="Author"/>
                <w:lang w:val="en-GB"/>
              </w:rPr>
            </w:pPr>
            <w:ins w:id="3011" w:author="Author">
              <w:r w:rsidRPr="00711388">
                <w:rPr>
                  <w:lang w:val="en-GB"/>
                </w:rPr>
                <w:t>T</w:t>
              </w:r>
              <w:r w:rsidRPr="00E50019">
                <w:rPr>
                  <w:lang w:val="en-GB"/>
                  <w:rPrChange w:id="3012" w:author="Author">
                    <w:rPr/>
                  </w:rPrChange>
                </w:rPr>
                <w:t>he calculation of this amount shall be performed in accordance with the instructions set out in C0054/R0010.</w:t>
              </w:r>
            </w:ins>
          </w:p>
        </w:tc>
      </w:tr>
      <w:tr w:rsidR="00D00578" w:rsidRPr="00711388" w14:paraId="57E12C3A" w14:textId="77777777" w:rsidTr="009F411E">
        <w:tc>
          <w:tcPr>
            <w:tcW w:w="1635" w:type="dxa"/>
            <w:tcBorders>
              <w:top w:val="single" w:sz="2" w:space="0" w:color="auto"/>
              <w:left w:val="single" w:sz="2" w:space="0" w:color="auto"/>
              <w:bottom w:val="single" w:sz="2" w:space="0" w:color="auto"/>
              <w:right w:val="single" w:sz="2" w:space="0" w:color="auto"/>
            </w:tcBorders>
          </w:tcPr>
          <w:p w14:paraId="7052F617" w14:textId="77777777" w:rsidR="00D00578" w:rsidRPr="00711388" w:rsidRDefault="00D00578" w:rsidP="00D00578">
            <w:pPr>
              <w:pStyle w:val="NormalLeft"/>
              <w:rPr>
                <w:lang w:val="en-GB"/>
              </w:rPr>
            </w:pPr>
            <w:r w:rsidRPr="00711388">
              <w:rPr>
                <w:lang w:val="en-GB"/>
              </w:rPr>
              <w:t>C0060/R0080</w:t>
            </w:r>
          </w:p>
        </w:tc>
        <w:tc>
          <w:tcPr>
            <w:tcW w:w="1817" w:type="dxa"/>
            <w:tcBorders>
              <w:top w:val="single" w:sz="2" w:space="0" w:color="auto"/>
              <w:left w:val="single" w:sz="2" w:space="0" w:color="auto"/>
              <w:bottom w:val="single" w:sz="2" w:space="0" w:color="auto"/>
              <w:right w:val="single" w:sz="2" w:space="0" w:color="auto"/>
            </w:tcBorders>
          </w:tcPr>
          <w:p w14:paraId="39B7CF0F" w14:textId="00591626" w:rsidR="00D00578" w:rsidRPr="00711388" w:rsidRDefault="00D00578" w:rsidP="00D00578">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Eligible own funds to meet Solvency Capital </w:t>
            </w:r>
            <w:r w:rsidRPr="00711388">
              <w:rPr>
                <w:lang w:val="en-GB"/>
              </w:rPr>
              <w:lastRenderedPageBreak/>
              <w:t xml:space="preserve">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5B8F5248" w14:textId="219E2B34" w:rsidR="00D00578" w:rsidRPr="00711388" w:rsidRDefault="00D00578" w:rsidP="00D00578">
            <w:pPr>
              <w:pStyle w:val="NormalLeft"/>
              <w:rPr>
                <w:lang w:val="en-GB"/>
              </w:rPr>
            </w:pPr>
            <w:r w:rsidRPr="00711388">
              <w:rPr>
                <w:lang w:val="en-GB"/>
              </w:rPr>
              <w:lastRenderedPageBreak/>
              <w:t>Total amount of eligible own funds to meet SCR</w:t>
            </w:r>
            <w:r w:rsidR="00711388" w:rsidRPr="00711388">
              <w:rPr>
                <w:lang w:val="en-GB"/>
              </w:rPr>
              <w:t>-</w:t>
            </w:r>
            <w:r w:rsidRPr="00711388">
              <w:rPr>
                <w:lang w:val="en-GB"/>
              </w:rPr>
              <w:t xml:space="preserve">Tier 3 calculated considering technical provisions </w:t>
            </w:r>
            <w:ins w:id="3013" w:author="Author">
              <w:r w:rsidRPr="00711388">
                <w:rPr>
                  <w:lang w:val="en-GB"/>
                </w:rPr>
                <w:t>with adjustments for LTG and transitional measures as described in C0060/R0010.</w:t>
              </w:r>
            </w:ins>
            <w:del w:id="3014" w:author="Author">
              <w:r w:rsidRPr="00711388" w:rsidDel="00096091">
                <w:rPr>
                  <w:lang w:val="en-GB"/>
                </w:rPr>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24547A36" w14:textId="0920E00F" w:rsidR="00D00578" w:rsidRPr="00711388" w:rsidRDefault="00D00578" w:rsidP="00D00578">
            <w:pPr>
              <w:pStyle w:val="NormalLeft"/>
              <w:rPr>
                <w:lang w:val="en-GB"/>
              </w:rPr>
            </w:pPr>
            <w:r w:rsidRPr="00711388">
              <w:rPr>
                <w:lang w:val="en-GB"/>
              </w:rPr>
              <w:lastRenderedPageBreak/>
              <w:t xml:space="preserve">If </w:t>
            </w:r>
            <w:ins w:id="3015" w:author="Author">
              <w:r w:rsidRPr="00711388">
                <w:rPr>
                  <w:lang w:val="en-GB"/>
                </w:rPr>
                <w:t xml:space="preserve">the </w:t>
              </w:r>
            </w:ins>
            <w:r w:rsidRPr="00711388">
              <w:rPr>
                <w:lang w:val="en-GB"/>
              </w:rPr>
              <w:t>volatility adjustment is not applicable report the same amount as in C0040.</w:t>
            </w:r>
            <w:del w:id="3016" w:author="Author">
              <w:r w:rsidRPr="00711388" w:rsidDel="003323F0">
                <w:rPr>
                  <w:lang w:val="en-GB"/>
                </w:rPr>
                <w:delText xml:space="preserve">  </w:delText>
              </w:r>
            </w:del>
            <w:ins w:id="3017" w:author="Author">
              <w:r w:rsidR="003323F0">
                <w:rPr>
                  <w:lang w:val="en-GB"/>
                </w:rPr>
                <w:t xml:space="preserve"> </w:t>
              </w:r>
            </w:ins>
          </w:p>
        </w:tc>
      </w:tr>
      <w:tr w:rsidR="00D00578" w:rsidRPr="00711388" w14:paraId="7768B936" w14:textId="77777777" w:rsidTr="009F411E">
        <w:tc>
          <w:tcPr>
            <w:tcW w:w="1635" w:type="dxa"/>
            <w:tcBorders>
              <w:top w:val="single" w:sz="2" w:space="0" w:color="auto"/>
              <w:left w:val="single" w:sz="2" w:space="0" w:color="auto"/>
              <w:bottom w:val="single" w:sz="2" w:space="0" w:color="auto"/>
              <w:right w:val="single" w:sz="2" w:space="0" w:color="auto"/>
            </w:tcBorders>
          </w:tcPr>
          <w:p w14:paraId="746A9944" w14:textId="77777777" w:rsidR="00D00578" w:rsidRPr="00711388" w:rsidRDefault="00D00578" w:rsidP="00D00578">
            <w:pPr>
              <w:pStyle w:val="NormalLeft"/>
              <w:rPr>
                <w:lang w:val="en-GB"/>
              </w:rPr>
            </w:pPr>
            <w:r w:rsidRPr="00711388">
              <w:rPr>
                <w:lang w:val="en-GB"/>
              </w:rPr>
              <w:lastRenderedPageBreak/>
              <w:t>C0070/R0080</w:t>
            </w:r>
          </w:p>
        </w:tc>
        <w:tc>
          <w:tcPr>
            <w:tcW w:w="1817" w:type="dxa"/>
            <w:tcBorders>
              <w:top w:val="single" w:sz="2" w:space="0" w:color="auto"/>
              <w:left w:val="single" w:sz="2" w:space="0" w:color="auto"/>
              <w:bottom w:val="single" w:sz="2" w:space="0" w:color="auto"/>
              <w:right w:val="single" w:sz="2" w:space="0" w:color="auto"/>
            </w:tcBorders>
          </w:tcPr>
          <w:p w14:paraId="3886AAA2" w14:textId="3C57AF03" w:rsidR="00D00578" w:rsidRPr="00711388" w:rsidRDefault="00D00578" w:rsidP="00D00578">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214CD61B" w14:textId="1361A147" w:rsidR="00D00578" w:rsidRPr="00711388" w:rsidRDefault="00D00578" w:rsidP="00D00578">
            <w:pPr>
              <w:pStyle w:val="NormalLeft"/>
              <w:rPr>
                <w:lang w:val="en-GB"/>
              </w:rPr>
            </w:pPr>
            <w:r w:rsidRPr="00711388">
              <w:rPr>
                <w:lang w:val="en-GB"/>
              </w:rPr>
              <w:t xml:space="preserve">Amount of the adjustment to the </w:t>
            </w:r>
            <w:ins w:id="3018"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3 due to the application of the volatility adjustment. It shall reflect the impact of setting the volatility adjustment to zero.</w:t>
            </w:r>
          </w:p>
          <w:p w14:paraId="1BBE87B4" w14:textId="4D404E47" w:rsidR="00D00578" w:rsidRPr="00711388" w:rsidRDefault="00D00578" w:rsidP="00D00578">
            <w:pPr>
              <w:pStyle w:val="NormalLeft"/>
              <w:rPr>
                <w:lang w:val="en-GB"/>
              </w:rPr>
            </w:pPr>
            <w:ins w:id="3019" w:author="Author">
              <w:r w:rsidRPr="00711388">
                <w:rPr>
                  <w:lang w:val="en-GB"/>
                </w:rPr>
                <w:t>T</w:t>
              </w:r>
              <w:r w:rsidRPr="00E50019">
                <w:rPr>
                  <w:lang w:val="en-GB"/>
                  <w:rPrChange w:id="3020" w:author="Author">
                    <w:rPr/>
                  </w:rPrChange>
                </w:rPr>
                <w:t>he calculation of this amount shall be performed in accordance with the instructions set out in C0070/R0010.</w:t>
              </w:r>
            </w:ins>
            <w:del w:id="3021" w:author="Author">
              <w:r w:rsidRPr="00711388" w:rsidDel="00067FD0">
                <w:rPr>
                  <w:lang w:val="en-GB"/>
                </w:rPr>
                <w:delText>It shall be the difference between the eligible own funds to meet SCR</w:delText>
              </w:r>
            </w:del>
            <w:r w:rsidR="00711388" w:rsidRPr="00711388">
              <w:rPr>
                <w:lang w:val="en-GB"/>
              </w:rPr>
              <w:t>-</w:t>
            </w:r>
            <w:del w:id="3022" w:author="Author">
              <w:r w:rsidRPr="00711388" w:rsidDel="00067FD0">
                <w:rPr>
                  <w:lang w:val="en-GB"/>
                </w:rPr>
                <w:delText>Tier 3 calculated considering the technical provisions without volatility adjustment and without other transitional measures and the eligible own funds to meet SCR</w:delText>
              </w:r>
            </w:del>
            <w:r w:rsidR="00711388" w:rsidRPr="00711388">
              <w:rPr>
                <w:lang w:val="en-GB"/>
              </w:rPr>
              <w:t>-</w:t>
            </w:r>
            <w:del w:id="3023" w:author="Author">
              <w:r w:rsidRPr="00711388" w:rsidDel="00067FD0">
                <w:rPr>
                  <w:lang w:val="en-GB"/>
                </w:rPr>
                <w:delText>Tier 3 calculated with the technical provisions reported under C0040.</w:delText>
              </w:r>
              <w:r w:rsidRPr="00711388" w:rsidDel="003323F0">
                <w:rPr>
                  <w:lang w:val="en-GB"/>
                </w:rPr>
                <w:delText xml:space="preserve">  </w:delText>
              </w:r>
            </w:del>
            <w:ins w:id="3024" w:author="Author">
              <w:r w:rsidR="003323F0">
                <w:rPr>
                  <w:lang w:val="en-GB"/>
                </w:rPr>
                <w:t xml:space="preserve"> </w:t>
              </w:r>
            </w:ins>
          </w:p>
        </w:tc>
      </w:tr>
      <w:tr w:rsidR="00D00578" w:rsidRPr="00711388" w14:paraId="3E69E9D8" w14:textId="77777777" w:rsidTr="009F411E">
        <w:tc>
          <w:tcPr>
            <w:tcW w:w="1635" w:type="dxa"/>
            <w:tcBorders>
              <w:top w:val="single" w:sz="2" w:space="0" w:color="auto"/>
              <w:left w:val="single" w:sz="2" w:space="0" w:color="auto"/>
              <w:bottom w:val="single" w:sz="2" w:space="0" w:color="auto"/>
              <w:right w:val="single" w:sz="2" w:space="0" w:color="auto"/>
            </w:tcBorders>
          </w:tcPr>
          <w:p w14:paraId="07964EFF" w14:textId="77777777" w:rsidR="00D00578" w:rsidRPr="00711388" w:rsidRDefault="00D00578" w:rsidP="00D00578">
            <w:pPr>
              <w:pStyle w:val="NormalLeft"/>
              <w:rPr>
                <w:lang w:val="en-GB"/>
              </w:rPr>
            </w:pPr>
            <w:r w:rsidRPr="00711388">
              <w:rPr>
                <w:lang w:val="en-GB"/>
              </w:rPr>
              <w:t>C0080/R0080</w:t>
            </w:r>
          </w:p>
        </w:tc>
        <w:tc>
          <w:tcPr>
            <w:tcW w:w="1817" w:type="dxa"/>
            <w:tcBorders>
              <w:top w:val="single" w:sz="2" w:space="0" w:color="auto"/>
              <w:left w:val="single" w:sz="2" w:space="0" w:color="auto"/>
              <w:bottom w:val="single" w:sz="2" w:space="0" w:color="auto"/>
              <w:right w:val="single" w:sz="2" w:space="0" w:color="auto"/>
            </w:tcBorders>
          </w:tcPr>
          <w:p w14:paraId="2C614236" w14:textId="1F67AA3B" w:rsidR="00D00578" w:rsidRPr="00711388" w:rsidRDefault="00D00578" w:rsidP="00D00578">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2A35E696" w14:textId="306D1E61" w:rsidR="00D00578" w:rsidRPr="00711388" w:rsidRDefault="00D00578" w:rsidP="00D00578">
            <w:pPr>
              <w:pStyle w:val="NormalLeft"/>
              <w:rPr>
                <w:lang w:val="en-GB"/>
              </w:rPr>
            </w:pPr>
            <w:r w:rsidRPr="00711388">
              <w:rPr>
                <w:lang w:val="en-GB"/>
              </w:rPr>
              <w:t>Total amount of eligible own funds to meet SCR</w:t>
            </w:r>
            <w:r w:rsidR="00711388" w:rsidRPr="00711388">
              <w:rPr>
                <w:lang w:val="en-GB"/>
              </w:rPr>
              <w:t>-</w:t>
            </w:r>
            <w:r w:rsidRPr="00711388">
              <w:rPr>
                <w:lang w:val="en-GB"/>
              </w:rPr>
              <w:t xml:space="preserve">Tier 3 calculated considering technical provisions </w:t>
            </w:r>
            <w:ins w:id="3025" w:author="Author">
              <w:r w:rsidRPr="00711388">
                <w:rPr>
                  <w:lang w:val="en-GB"/>
                </w:rPr>
                <w:t>with adjustments for LTG and transitional measures as described in C0080/R0010.</w:t>
              </w:r>
            </w:ins>
            <w:del w:id="3026" w:author="Author">
              <w:r w:rsidRPr="00711388" w:rsidDel="00096091">
                <w:rPr>
                  <w:lang w:val="en-GB"/>
                </w:rPr>
                <w:delText>without any LTG measure.</w:delText>
              </w:r>
            </w:del>
          </w:p>
          <w:p w14:paraId="70DBE194" w14:textId="3707E7CA" w:rsidR="00D00578" w:rsidRPr="00711388" w:rsidRDefault="00D00578" w:rsidP="00D00578">
            <w:pPr>
              <w:pStyle w:val="NormalLeft"/>
              <w:rPr>
                <w:lang w:val="en-GB"/>
              </w:rPr>
            </w:pPr>
            <w:r w:rsidRPr="00711388">
              <w:rPr>
                <w:lang w:val="en-GB"/>
              </w:rPr>
              <w:t xml:space="preserve">If </w:t>
            </w:r>
            <w:ins w:id="3027" w:author="Author">
              <w:r w:rsidRPr="00711388">
                <w:rPr>
                  <w:lang w:val="en-GB"/>
                </w:rPr>
                <w:t xml:space="preserve">the </w:t>
              </w:r>
            </w:ins>
            <w:r w:rsidRPr="00711388">
              <w:rPr>
                <w:lang w:val="en-GB"/>
              </w:rPr>
              <w:t>matching adjustment is not applicable report the same amount as in C0060.</w:t>
            </w:r>
            <w:del w:id="3028" w:author="Author">
              <w:r w:rsidRPr="00711388" w:rsidDel="003323F0">
                <w:rPr>
                  <w:lang w:val="en-GB"/>
                </w:rPr>
                <w:delText xml:space="preserve">  </w:delText>
              </w:r>
            </w:del>
            <w:ins w:id="3029" w:author="Author">
              <w:r w:rsidR="003323F0">
                <w:rPr>
                  <w:lang w:val="en-GB"/>
                </w:rPr>
                <w:t xml:space="preserve"> </w:t>
              </w:r>
            </w:ins>
          </w:p>
        </w:tc>
      </w:tr>
      <w:tr w:rsidR="00D00578" w:rsidRPr="00711388" w14:paraId="5EB2982B" w14:textId="77777777" w:rsidTr="009F411E">
        <w:tc>
          <w:tcPr>
            <w:tcW w:w="1635" w:type="dxa"/>
            <w:tcBorders>
              <w:top w:val="single" w:sz="2" w:space="0" w:color="auto"/>
              <w:left w:val="single" w:sz="2" w:space="0" w:color="auto"/>
              <w:bottom w:val="single" w:sz="2" w:space="0" w:color="auto"/>
              <w:right w:val="single" w:sz="2" w:space="0" w:color="auto"/>
            </w:tcBorders>
          </w:tcPr>
          <w:p w14:paraId="003CDFB6" w14:textId="77777777" w:rsidR="00D00578" w:rsidRPr="00711388" w:rsidRDefault="00D00578" w:rsidP="00D00578">
            <w:pPr>
              <w:pStyle w:val="NormalLeft"/>
              <w:rPr>
                <w:lang w:val="en-GB"/>
              </w:rPr>
            </w:pPr>
            <w:r w:rsidRPr="00711388">
              <w:rPr>
                <w:lang w:val="en-GB"/>
              </w:rPr>
              <w:t>C0090/R0080</w:t>
            </w:r>
          </w:p>
        </w:tc>
        <w:tc>
          <w:tcPr>
            <w:tcW w:w="1817" w:type="dxa"/>
            <w:tcBorders>
              <w:top w:val="single" w:sz="2" w:space="0" w:color="auto"/>
              <w:left w:val="single" w:sz="2" w:space="0" w:color="auto"/>
              <w:bottom w:val="single" w:sz="2" w:space="0" w:color="auto"/>
              <w:right w:val="single" w:sz="2" w:space="0" w:color="auto"/>
            </w:tcBorders>
          </w:tcPr>
          <w:p w14:paraId="3A5EED3C" w14:textId="7ABE1EFD" w:rsidR="00D00578" w:rsidRPr="00711388" w:rsidRDefault="00D00578" w:rsidP="00D00578">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Eligible own funds to meet 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66BFDF67" w14:textId="25E35AE0" w:rsidR="00D00578" w:rsidRPr="00711388" w:rsidRDefault="00D00578" w:rsidP="00D00578">
            <w:pPr>
              <w:pStyle w:val="NormalLeft"/>
              <w:rPr>
                <w:lang w:val="en-GB"/>
              </w:rPr>
            </w:pPr>
            <w:r w:rsidRPr="00711388">
              <w:rPr>
                <w:lang w:val="en-GB"/>
              </w:rPr>
              <w:t xml:space="preserve">Amount of the adjustment to the </w:t>
            </w:r>
            <w:ins w:id="3030"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3 due to the application of the matching adjustment. It shall include the impact of setting the volatility adjustment and the matching adjustment to zero.</w:t>
            </w:r>
          </w:p>
          <w:p w14:paraId="69EA5B04" w14:textId="4553FCBC" w:rsidR="00D00578" w:rsidRPr="00711388" w:rsidRDefault="00D00578" w:rsidP="00D00578">
            <w:pPr>
              <w:pStyle w:val="NormalLeft"/>
              <w:rPr>
                <w:lang w:val="en-GB"/>
              </w:rPr>
            </w:pPr>
            <w:ins w:id="3031" w:author="Author">
              <w:r w:rsidRPr="00711388">
                <w:rPr>
                  <w:lang w:val="en-GB"/>
                </w:rPr>
                <w:t>T</w:t>
              </w:r>
              <w:r w:rsidRPr="00E50019">
                <w:rPr>
                  <w:lang w:val="en-GB"/>
                  <w:rPrChange w:id="3032" w:author="Author">
                    <w:rPr/>
                  </w:rPrChange>
                </w:rPr>
                <w:t>he calculation of this amount shall be performed in accordance with the instructions set out in C0090/R0010.</w:t>
              </w:r>
            </w:ins>
            <w:del w:id="3033" w:author="Author">
              <w:r w:rsidRPr="00711388" w:rsidDel="00067FD0">
                <w:rPr>
                  <w:lang w:val="en-GB"/>
                </w:rPr>
                <w:delText>It shall be the difference between the eligible own funds to meet SCR</w:delText>
              </w:r>
            </w:del>
            <w:r w:rsidR="00711388" w:rsidRPr="00711388">
              <w:rPr>
                <w:lang w:val="en-GB"/>
              </w:rPr>
              <w:t>-</w:t>
            </w:r>
            <w:del w:id="3034" w:author="Author">
              <w:r w:rsidRPr="00711388" w:rsidDel="00067FD0">
                <w:rPr>
                  <w:lang w:val="en-GB"/>
                </w:rPr>
                <w:delText>Tier 3 calculated considering the technical provisions without matching adjustment and without all the other transitional measures and the eligible own funds to meet SCR</w:delText>
              </w:r>
            </w:del>
            <w:r w:rsidR="00711388" w:rsidRPr="00711388">
              <w:rPr>
                <w:lang w:val="en-GB"/>
              </w:rPr>
              <w:t>-</w:t>
            </w:r>
            <w:del w:id="3035" w:author="Author">
              <w:r w:rsidRPr="00711388" w:rsidDel="00067FD0">
                <w:rPr>
                  <w:lang w:val="en-GB"/>
                </w:rPr>
                <w:delText>Tier 3 calculated with the technical provisions reported under C0060.</w:delText>
              </w:r>
              <w:r w:rsidRPr="00711388" w:rsidDel="003323F0">
                <w:rPr>
                  <w:lang w:val="en-GB"/>
                </w:rPr>
                <w:delText xml:space="preserve">  </w:delText>
              </w:r>
            </w:del>
            <w:ins w:id="3036" w:author="Author">
              <w:r w:rsidR="003323F0">
                <w:rPr>
                  <w:lang w:val="en-GB"/>
                </w:rPr>
                <w:t xml:space="preserve"> </w:t>
              </w:r>
            </w:ins>
          </w:p>
        </w:tc>
      </w:tr>
      <w:tr w:rsidR="00D00578" w:rsidRPr="00711388" w14:paraId="48D282AD" w14:textId="77777777" w:rsidTr="009F411E">
        <w:tc>
          <w:tcPr>
            <w:tcW w:w="1635" w:type="dxa"/>
            <w:tcBorders>
              <w:top w:val="single" w:sz="2" w:space="0" w:color="auto"/>
              <w:left w:val="single" w:sz="2" w:space="0" w:color="auto"/>
              <w:bottom w:val="single" w:sz="2" w:space="0" w:color="auto"/>
              <w:right w:val="single" w:sz="2" w:space="0" w:color="auto"/>
            </w:tcBorders>
          </w:tcPr>
          <w:p w14:paraId="0484A329" w14:textId="77777777" w:rsidR="00D00578" w:rsidRPr="00711388" w:rsidRDefault="00D00578" w:rsidP="00D00578">
            <w:pPr>
              <w:pStyle w:val="NormalLeft"/>
              <w:rPr>
                <w:lang w:val="en-GB"/>
              </w:rPr>
            </w:pPr>
            <w:r w:rsidRPr="00711388">
              <w:rPr>
                <w:lang w:val="en-GB"/>
              </w:rPr>
              <w:t>C0100/R0080</w:t>
            </w:r>
          </w:p>
        </w:tc>
        <w:tc>
          <w:tcPr>
            <w:tcW w:w="1817" w:type="dxa"/>
            <w:tcBorders>
              <w:top w:val="single" w:sz="2" w:space="0" w:color="auto"/>
              <w:left w:val="single" w:sz="2" w:space="0" w:color="auto"/>
              <w:bottom w:val="single" w:sz="2" w:space="0" w:color="auto"/>
              <w:right w:val="single" w:sz="2" w:space="0" w:color="auto"/>
            </w:tcBorders>
          </w:tcPr>
          <w:p w14:paraId="6F7400D5" w14:textId="1F669A31" w:rsidR="00D00578" w:rsidRPr="00711388" w:rsidRDefault="00D00578" w:rsidP="00D00578">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Eligible own funds to meet </w:t>
            </w:r>
            <w:r w:rsidRPr="00711388">
              <w:rPr>
                <w:lang w:val="en-GB"/>
              </w:rPr>
              <w:lastRenderedPageBreak/>
              <w:t xml:space="preserve">Solvency Capital Requirement </w:t>
            </w:r>
            <w:r w:rsidR="00711388" w:rsidRPr="00711388">
              <w:rPr>
                <w:lang w:val="en-GB"/>
              </w:rPr>
              <w:t>-</w:t>
            </w:r>
            <w:r w:rsidRPr="00711388">
              <w:rPr>
                <w:lang w:val="en-GB"/>
              </w:rPr>
              <w:t>Tier 3</w:t>
            </w:r>
          </w:p>
        </w:tc>
        <w:tc>
          <w:tcPr>
            <w:tcW w:w="5476" w:type="dxa"/>
            <w:tcBorders>
              <w:top w:val="single" w:sz="2" w:space="0" w:color="auto"/>
              <w:left w:val="single" w:sz="2" w:space="0" w:color="auto"/>
              <w:bottom w:val="single" w:sz="2" w:space="0" w:color="auto"/>
              <w:right w:val="single" w:sz="2" w:space="0" w:color="auto"/>
            </w:tcBorders>
          </w:tcPr>
          <w:p w14:paraId="5050DA46" w14:textId="38BB1909" w:rsidR="00D00578" w:rsidRPr="00711388" w:rsidRDefault="00D00578" w:rsidP="00D00578">
            <w:pPr>
              <w:pStyle w:val="NormalLeft"/>
              <w:rPr>
                <w:lang w:val="en-GB"/>
              </w:rPr>
            </w:pPr>
            <w:r w:rsidRPr="00711388">
              <w:rPr>
                <w:lang w:val="en-GB"/>
              </w:rPr>
              <w:lastRenderedPageBreak/>
              <w:t xml:space="preserve">Amount of the adjustment to the </w:t>
            </w:r>
            <w:ins w:id="3037" w:author="Author">
              <w:r w:rsidRPr="00711388">
                <w:rPr>
                  <w:lang w:val="en-GB"/>
                </w:rPr>
                <w:t xml:space="preserve">position of </w:t>
              </w:r>
            </w:ins>
            <w:r w:rsidRPr="00711388">
              <w:rPr>
                <w:lang w:val="en-GB"/>
              </w:rPr>
              <w:t>eligible own funds to meet SCR</w:t>
            </w:r>
            <w:r w:rsidR="00711388" w:rsidRPr="00711388">
              <w:rPr>
                <w:lang w:val="en-GB"/>
              </w:rPr>
              <w:t>-</w:t>
            </w:r>
            <w:r w:rsidRPr="00711388">
              <w:rPr>
                <w:lang w:val="en-GB"/>
              </w:rPr>
              <w:t>Tier 3 due to the application of the LTG measures and transitional</w:t>
            </w:r>
            <w:ins w:id="3038" w:author="Author">
              <w:r w:rsidR="00B9431A" w:rsidRPr="00711388">
                <w:rPr>
                  <w:lang w:val="en-GB"/>
                </w:rPr>
                <w:t xml:space="preserve"> measure</w:t>
              </w:r>
            </w:ins>
            <w:r w:rsidRPr="00711388">
              <w:rPr>
                <w:lang w:val="en-GB"/>
              </w:rPr>
              <w:t>s.</w:t>
            </w:r>
          </w:p>
        </w:tc>
      </w:tr>
      <w:tr w:rsidR="00D00578" w:rsidRPr="00711388" w14:paraId="45471A8F" w14:textId="77777777" w:rsidTr="009F411E">
        <w:tc>
          <w:tcPr>
            <w:tcW w:w="1635" w:type="dxa"/>
            <w:tcBorders>
              <w:top w:val="single" w:sz="2" w:space="0" w:color="auto"/>
              <w:left w:val="single" w:sz="2" w:space="0" w:color="auto"/>
              <w:bottom w:val="single" w:sz="2" w:space="0" w:color="auto"/>
              <w:right w:val="single" w:sz="2" w:space="0" w:color="auto"/>
            </w:tcBorders>
          </w:tcPr>
          <w:p w14:paraId="4EEBF91E" w14:textId="77777777" w:rsidR="00D00578" w:rsidRPr="00711388" w:rsidRDefault="00D00578" w:rsidP="00D00578">
            <w:pPr>
              <w:pStyle w:val="NormalLeft"/>
              <w:rPr>
                <w:lang w:val="en-GB"/>
              </w:rPr>
            </w:pPr>
            <w:r w:rsidRPr="00711388">
              <w:rPr>
                <w:lang w:val="en-GB"/>
              </w:rPr>
              <w:t>C0010/R0090</w:t>
            </w:r>
          </w:p>
        </w:tc>
        <w:tc>
          <w:tcPr>
            <w:tcW w:w="1817" w:type="dxa"/>
            <w:tcBorders>
              <w:top w:val="single" w:sz="2" w:space="0" w:color="auto"/>
              <w:left w:val="single" w:sz="2" w:space="0" w:color="auto"/>
              <w:bottom w:val="single" w:sz="2" w:space="0" w:color="auto"/>
              <w:right w:val="single" w:sz="2" w:space="0" w:color="auto"/>
            </w:tcBorders>
          </w:tcPr>
          <w:p w14:paraId="4DC0DEAC" w14:textId="08F9B423" w:rsidR="00D00578" w:rsidRPr="00711388" w:rsidRDefault="00D00578" w:rsidP="00D00578">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7B2B401A" w14:textId="77777777" w:rsidR="00D00578" w:rsidRPr="00711388" w:rsidRDefault="00D00578" w:rsidP="00D00578">
            <w:pPr>
              <w:pStyle w:val="NormalLeft"/>
              <w:rPr>
                <w:lang w:val="en-GB"/>
              </w:rPr>
            </w:pPr>
            <w:r w:rsidRPr="00711388">
              <w:rPr>
                <w:lang w:val="en-GB"/>
              </w:rPr>
              <w:t>Total amount of SCR calculated considering technical provisions including the adjustments due to the long-term guarantee measures and transitional measures</w:t>
            </w:r>
          </w:p>
        </w:tc>
      </w:tr>
      <w:tr w:rsidR="00D00578" w:rsidRPr="00711388" w14:paraId="46B6095F" w14:textId="77777777" w:rsidTr="009F411E">
        <w:trPr>
          <w:ins w:id="3039" w:author="Author"/>
        </w:trPr>
        <w:tc>
          <w:tcPr>
            <w:tcW w:w="1635" w:type="dxa"/>
            <w:tcBorders>
              <w:top w:val="single" w:sz="2" w:space="0" w:color="auto"/>
              <w:left w:val="single" w:sz="2" w:space="0" w:color="auto"/>
              <w:bottom w:val="single" w:sz="2" w:space="0" w:color="auto"/>
              <w:right w:val="single" w:sz="2" w:space="0" w:color="auto"/>
            </w:tcBorders>
          </w:tcPr>
          <w:p w14:paraId="13A5C74D" w14:textId="5FCEEEE5" w:rsidR="00D00578" w:rsidRPr="00711388" w:rsidRDefault="00D00578" w:rsidP="00D00578">
            <w:pPr>
              <w:pStyle w:val="NormalLeft"/>
              <w:rPr>
                <w:ins w:id="3040" w:author="Author"/>
                <w:lang w:val="en-GB"/>
              </w:rPr>
            </w:pPr>
            <w:ins w:id="3041" w:author="Author">
              <w:r w:rsidRPr="00711388">
                <w:rPr>
                  <w:lang w:val="en-GB"/>
                </w:rPr>
                <w:t>C0012/R0090</w:t>
              </w:r>
            </w:ins>
          </w:p>
        </w:tc>
        <w:tc>
          <w:tcPr>
            <w:tcW w:w="1817" w:type="dxa"/>
            <w:tcBorders>
              <w:top w:val="single" w:sz="2" w:space="0" w:color="auto"/>
              <w:left w:val="single" w:sz="2" w:space="0" w:color="auto"/>
              <w:bottom w:val="single" w:sz="2" w:space="0" w:color="auto"/>
              <w:right w:val="single" w:sz="2" w:space="0" w:color="auto"/>
            </w:tcBorders>
          </w:tcPr>
          <w:p w14:paraId="59DB879F" w14:textId="5B24CE80" w:rsidR="00D00578" w:rsidRPr="00711388" w:rsidRDefault="00D00578" w:rsidP="00D00578">
            <w:pPr>
              <w:pStyle w:val="NormalLeft"/>
              <w:rPr>
                <w:ins w:id="3042" w:author="Author"/>
                <w:lang w:val="en-GB"/>
              </w:rPr>
            </w:pPr>
            <w:ins w:id="3043" w:author="Author">
              <w:r w:rsidRPr="00711388">
                <w:rPr>
                  <w:lang w:val="en-GB"/>
                </w:rPr>
                <w:t xml:space="preserve">Without phasing-in mechanism for extrapolation </w:t>
              </w:r>
            </w:ins>
            <w:r w:rsidR="00711388" w:rsidRPr="00711388">
              <w:rPr>
                <w:lang w:val="en-GB"/>
              </w:rPr>
              <w:t>-</w:t>
            </w:r>
            <w:ins w:id="3044" w:author="Author">
              <w:r w:rsidRPr="00711388">
                <w:rPr>
                  <w:lang w:val="en-GB"/>
                </w:rPr>
                <w:t>Solvency Capital Requirement</w:t>
              </w:r>
            </w:ins>
          </w:p>
        </w:tc>
        <w:tc>
          <w:tcPr>
            <w:tcW w:w="5476" w:type="dxa"/>
            <w:tcBorders>
              <w:top w:val="single" w:sz="2" w:space="0" w:color="auto"/>
              <w:left w:val="single" w:sz="2" w:space="0" w:color="auto"/>
              <w:bottom w:val="single" w:sz="2" w:space="0" w:color="auto"/>
              <w:right w:val="single" w:sz="2" w:space="0" w:color="auto"/>
            </w:tcBorders>
          </w:tcPr>
          <w:p w14:paraId="62C6755F" w14:textId="352AAE90" w:rsidR="00D00578" w:rsidRPr="00711388" w:rsidRDefault="00D00578" w:rsidP="00D00578">
            <w:pPr>
              <w:pStyle w:val="NormalLeft"/>
              <w:rPr>
                <w:ins w:id="3045" w:author="Author"/>
                <w:lang w:val="en-GB"/>
              </w:rPr>
            </w:pPr>
            <w:ins w:id="3046" w:author="Author">
              <w:r w:rsidRPr="00711388">
                <w:rPr>
                  <w:lang w:val="en-GB"/>
                </w:rPr>
                <w:t>Total amount of SCR calculated considering technical provisions with adjustments for LTG and transitional measures as described in C0012/R0010.</w:t>
              </w:r>
            </w:ins>
          </w:p>
          <w:p w14:paraId="7291B4B8" w14:textId="717B4DEE" w:rsidR="00D00578" w:rsidRPr="00711388" w:rsidRDefault="00D00578" w:rsidP="00D00578">
            <w:pPr>
              <w:pStyle w:val="NormalLeft"/>
              <w:rPr>
                <w:ins w:id="3047" w:author="Author"/>
                <w:lang w:val="en-GB"/>
              </w:rPr>
            </w:pPr>
            <w:ins w:id="3048" w:author="Author">
              <w:r w:rsidRPr="00711388">
                <w:rPr>
                  <w:lang w:val="en-GB"/>
                </w:rPr>
                <w:t>If the phasing-in mechanism for extrapolation is not applicable report the same amount as in C0010.</w:t>
              </w:r>
            </w:ins>
          </w:p>
          <w:p w14:paraId="55EED6DF" w14:textId="0940964A" w:rsidR="00D00578" w:rsidRPr="00711388" w:rsidRDefault="00D00578" w:rsidP="00D00578">
            <w:pPr>
              <w:pStyle w:val="NormalLeft"/>
              <w:rPr>
                <w:ins w:id="3049" w:author="Author"/>
                <w:lang w:val="en-GB"/>
              </w:rPr>
            </w:pPr>
          </w:p>
        </w:tc>
      </w:tr>
      <w:tr w:rsidR="00D00578" w:rsidRPr="00711388" w14:paraId="6059409D" w14:textId="77777777" w:rsidTr="009F411E">
        <w:trPr>
          <w:ins w:id="3050" w:author="Author"/>
        </w:trPr>
        <w:tc>
          <w:tcPr>
            <w:tcW w:w="1635" w:type="dxa"/>
            <w:tcBorders>
              <w:top w:val="single" w:sz="2" w:space="0" w:color="auto"/>
              <w:left w:val="single" w:sz="2" w:space="0" w:color="auto"/>
              <w:bottom w:val="single" w:sz="2" w:space="0" w:color="auto"/>
              <w:right w:val="single" w:sz="2" w:space="0" w:color="auto"/>
            </w:tcBorders>
          </w:tcPr>
          <w:p w14:paraId="2F55354B" w14:textId="74F6EA8B" w:rsidR="00D00578" w:rsidRPr="00711388" w:rsidRDefault="00D00578" w:rsidP="00D00578">
            <w:pPr>
              <w:pStyle w:val="NormalLeft"/>
              <w:rPr>
                <w:ins w:id="3051" w:author="Author"/>
                <w:lang w:val="en-GB"/>
              </w:rPr>
            </w:pPr>
            <w:ins w:id="3052" w:author="Author">
              <w:r w:rsidRPr="00711388">
                <w:rPr>
                  <w:lang w:val="en-GB"/>
                </w:rPr>
                <w:t>C0014/R0090</w:t>
              </w:r>
            </w:ins>
          </w:p>
        </w:tc>
        <w:tc>
          <w:tcPr>
            <w:tcW w:w="1817" w:type="dxa"/>
            <w:tcBorders>
              <w:top w:val="single" w:sz="2" w:space="0" w:color="auto"/>
              <w:left w:val="single" w:sz="2" w:space="0" w:color="auto"/>
              <w:bottom w:val="single" w:sz="2" w:space="0" w:color="auto"/>
              <w:right w:val="single" w:sz="2" w:space="0" w:color="auto"/>
            </w:tcBorders>
          </w:tcPr>
          <w:p w14:paraId="72EA5AA2" w14:textId="4CF8D008" w:rsidR="00D00578" w:rsidRPr="00711388" w:rsidRDefault="00D00578" w:rsidP="00D00578">
            <w:pPr>
              <w:pStyle w:val="NormalLeft"/>
              <w:rPr>
                <w:ins w:id="3053" w:author="Author"/>
                <w:lang w:val="en-GB"/>
              </w:rPr>
            </w:pPr>
            <w:ins w:id="3054" w:author="Author">
              <w:r w:rsidRPr="00711388">
                <w:rPr>
                  <w:lang w:val="en-GB"/>
                </w:rPr>
                <w:t xml:space="preserve">Impact of phasing-in mechanism for extrapolation </w:t>
              </w:r>
            </w:ins>
            <w:r w:rsidR="00845F43" w:rsidRPr="00711388">
              <w:rPr>
                <w:lang w:val="en-GB"/>
              </w:rPr>
              <w:t>-</w:t>
            </w:r>
            <w:ins w:id="3055" w:author="Author">
              <w:r w:rsidRPr="00711388">
                <w:rPr>
                  <w:lang w:val="en-GB"/>
                </w:rPr>
                <w:t xml:space="preserve"> Solvency Capital Requirement</w:t>
              </w:r>
            </w:ins>
          </w:p>
        </w:tc>
        <w:tc>
          <w:tcPr>
            <w:tcW w:w="5476" w:type="dxa"/>
            <w:tcBorders>
              <w:top w:val="single" w:sz="2" w:space="0" w:color="auto"/>
              <w:left w:val="single" w:sz="2" w:space="0" w:color="auto"/>
              <w:bottom w:val="single" w:sz="2" w:space="0" w:color="auto"/>
              <w:right w:val="single" w:sz="2" w:space="0" w:color="auto"/>
            </w:tcBorders>
          </w:tcPr>
          <w:p w14:paraId="4563AD88" w14:textId="76490586" w:rsidR="00D00578" w:rsidRPr="00711388" w:rsidRDefault="00D00578" w:rsidP="00D00578">
            <w:pPr>
              <w:pStyle w:val="NormalLeft"/>
              <w:rPr>
                <w:ins w:id="3056" w:author="Author"/>
                <w:lang w:val="en-GB"/>
              </w:rPr>
            </w:pPr>
            <w:ins w:id="3057" w:author="Author">
              <w:r w:rsidRPr="00711388">
                <w:rPr>
                  <w:lang w:val="en-GB"/>
                </w:rPr>
                <w:t>Amount of the adjustment to the position of SCR due to the application of the phasing-in mechanism for extrapolation.</w:t>
              </w:r>
            </w:ins>
          </w:p>
          <w:p w14:paraId="23A3DCC5" w14:textId="7A98BEFB" w:rsidR="00D00578" w:rsidRPr="00711388" w:rsidRDefault="00D00578" w:rsidP="00D00578">
            <w:pPr>
              <w:pStyle w:val="NormalLeft"/>
              <w:rPr>
                <w:ins w:id="3058" w:author="Author"/>
                <w:lang w:val="en-GB"/>
              </w:rPr>
            </w:pPr>
            <w:ins w:id="3059" w:author="Author">
              <w:r w:rsidRPr="00711388">
                <w:rPr>
                  <w:lang w:val="en-GB"/>
                </w:rPr>
                <w:t>T</w:t>
              </w:r>
              <w:r w:rsidRPr="00E50019">
                <w:rPr>
                  <w:lang w:val="en-GB"/>
                  <w:rPrChange w:id="3060" w:author="Author">
                    <w:rPr/>
                  </w:rPrChange>
                </w:rPr>
                <w:t>he calculation of this amount shall be performed in accordance with the instructions set out in C0014/R0010.</w:t>
              </w:r>
              <w:del w:id="3061" w:author="Author">
                <w:r w:rsidRPr="00711388" w:rsidDel="00067FD0">
                  <w:rPr>
                    <w:lang w:val="en-GB"/>
                  </w:rPr>
                  <w:delText xml:space="preserve"> </w:delText>
                </w:r>
              </w:del>
            </w:ins>
          </w:p>
        </w:tc>
      </w:tr>
      <w:tr w:rsidR="00D00578" w:rsidRPr="00711388" w14:paraId="2835E0E7" w14:textId="77777777" w:rsidTr="009F411E">
        <w:tc>
          <w:tcPr>
            <w:tcW w:w="1635" w:type="dxa"/>
            <w:tcBorders>
              <w:top w:val="single" w:sz="2" w:space="0" w:color="auto"/>
              <w:left w:val="single" w:sz="2" w:space="0" w:color="auto"/>
              <w:bottom w:val="single" w:sz="2" w:space="0" w:color="auto"/>
              <w:right w:val="single" w:sz="2" w:space="0" w:color="auto"/>
            </w:tcBorders>
          </w:tcPr>
          <w:p w14:paraId="53D2B631" w14:textId="77777777" w:rsidR="00D00578" w:rsidRPr="00711388" w:rsidRDefault="00D00578" w:rsidP="00D00578">
            <w:pPr>
              <w:pStyle w:val="NormalLeft"/>
              <w:rPr>
                <w:lang w:val="en-GB"/>
              </w:rPr>
            </w:pPr>
            <w:r w:rsidRPr="00711388">
              <w:rPr>
                <w:lang w:val="en-GB"/>
              </w:rPr>
              <w:t>C0020/R0090</w:t>
            </w:r>
          </w:p>
        </w:tc>
        <w:tc>
          <w:tcPr>
            <w:tcW w:w="1817" w:type="dxa"/>
            <w:tcBorders>
              <w:top w:val="single" w:sz="2" w:space="0" w:color="auto"/>
              <w:left w:val="single" w:sz="2" w:space="0" w:color="auto"/>
              <w:bottom w:val="single" w:sz="2" w:space="0" w:color="auto"/>
              <w:right w:val="single" w:sz="2" w:space="0" w:color="auto"/>
            </w:tcBorders>
          </w:tcPr>
          <w:p w14:paraId="55A45243" w14:textId="29664D8C" w:rsidR="00D00578" w:rsidRPr="00711388" w:rsidRDefault="00D00578" w:rsidP="00D00578">
            <w:pPr>
              <w:pStyle w:val="NormalLeft"/>
              <w:rPr>
                <w:lang w:val="en-GB"/>
              </w:rPr>
            </w:pPr>
            <w:r w:rsidRPr="00711388">
              <w:rPr>
                <w:lang w:val="en-GB"/>
              </w:rPr>
              <w:t xml:space="preserve">Without transitional on technical provisions </w:t>
            </w:r>
            <w:r w:rsidR="00711388" w:rsidRPr="00711388">
              <w:rPr>
                <w:lang w:val="en-GB"/>
              </w:rPr>
              <w:t>-</w:t>
            </w:r>
            <w:r w:rsidRPr="00711388">
              <w:rPr>
                <w:lang w:val="en-GB"/>
              </w:rPr>
              <w:t>Solvency Capital Requirement</w:t>
            </w:r>
          </w:p>
        </w:tc>
        <w:tc>
          <w:tcPr>
            <w:tcW w:w="5476" w:type="dxa"/>
            <w:tcBorders>
              <w:top w:val="single" w:sz="2" w:space="0" w:color="auto"/>
              <w:left w:val="single" w:sz="2" w:space="0" w:color="auto"/>
              <w:bottom w:val="single" w:sz="2" w:space="0" w:color="auto"/>
              <w:right w:val="single" w:sz="2" w:space="0" w:color="auto"/>
            </w:tcBorders>
          </w:tcPr>
          <w:p w14:paraId="1BF4B3BA" w14:textId="041E4C3C" w:rsidR="00D00578" w:rsidRPr="00711388" w:rsidRDefault="00D00578" w:rsidP="00D00578">
            <w:pPr>
              <w:pStyle w:val="NormalLeft"/>
              <w:rPr>
                <w:lang w:val="en-GB"/>
              </w:rPr>
            </w:pPr>
            <w:r w:rsidRPr="00711388">
              <w:rPr>
                <w:lang w:val="en-GB"/>
              </w:rPr>
              <w:t xml:space="preserve">Total amount of SCR calculated considering technical provisions </w:t>
            </w:r>
            <w:ins w:id="3062" w:author="Author">
              <w:r w:rsidRPr="00711388">
                <w:rPr>
                  <w:lang w:val="en-GB"/>
                </w:rPr>
                <w:t>with adjustments for LTG and transitional measures as described in C0020/R0010.</w:t>
              </w:r>
            </w:ins>
            <w:del w:id="3063" w:author="Author">
              <w:r w:rsidRPr="00711388" w:rsidDel="00096091">
                <w:rPr>
                  <w:lang w:val="en-GB"/>
                </w:rPr>
                <w:delText>without the adjustment due to the transitional deduction to technical provisions, but keeping the adjustments due to the volatility adjustment and the matching adjustment.</w:delText>
              </w:r>
            </w:del>
          </w:p>
          <w:p w14:paraId="159FA2D1" w14:textId="421395A8" w:rsidR="00D00578" w:rsidRPr="00711388" w:rsidRDefault="00D00578" w:rsidP="00D00578">
            <w:pPr>
              <w:pStyle w:val="NormalLeft"/>
              <w:rPr>
                <w:lang w:val="en-GB"/>
              </w:rPr>
            </w:pPr>
            <w:r w:rsidRPr="00711388">
              <w:rPr>
                <w:lang w:val="en-GB"/>
              </w:rPr>
              <w:t xml:space="preserve">If </w:t>
            </w:r>
            <w:ins w:id="3064" w:author="Author">
              <w:r w:rsidRPr="00711388">
                <w:rPr>
                  <w:lang w:val="en-GB"/>
                </w:rPr>
                <w:t xml:space="preserve">the </w:t>
              </w:r>
            </w:ins>
            <w:r w:rsidRPr="00711388">
              <w:rPr>
                <w:lang w:val="en-GB"/>
              </w:rPr>
              <w:t>transitional deduction to technical provisions is not applicable report the same amount as in C001</w:t>
            </w:r>
            <w:ins w:id="3065" w:author="Author">
              <w:r w:rsidR="00687935" w:rsidRPr="00711388">
                <w:rPr>
                  <w:lang w:val="en-GB"/>
                </w:rPr>
                <w:t>2</w:t>
              </w:r>
            </w:ins>
            <w:del w:id="3066" w:author="Author">
              <w:r w:rsidRPr="00711388" w:rsidDel="00687935">
                <w:rPr>
                  <w:lang w:val="en-GB"/>
                </w:rPr>
                <w:delText>0</w:delText>
              </w:r>
            </w:del>
            <w:r w:rsidRPr="00711388">
              <w:rPr>
                <w:lang w:val="en-GB"/>
              </w:rPr>
              <w:t>.</w:t>
            </w:r>
            <w:del w:id="3067" w:author="Author">
              <w:r w:rsidRPr="00711388" w:rsidDel="003323F0">
                <w:rPr>
                  <w:lang w:val="en-GB"/>
                </w:rPr>
                <w:delText xml:space="preserve">  </w:delText>
              </w:r>
            </w:del>
            <w:ins w:id="3068" w:author="Author">
              <w:r w:rsidR="003323F0">
                <w:rPr>
                  <w:lang w:val="en-GB"/>
                </w:rPr>
                <w:t xml:space="preserve"> </w:t>
              </w:r>
            </w:ins>
          </w:p>
        </w:tc>
      </w:tr>
      <w:tr w:rsidR="00D00578" w:rsidRPr="00711388" w14:paraId="4E4AA590" w14:textId="77777777" w:rsidTr="009F411E">
        <w:tc>
          <w:tcPr>
            <w:tcW w:w="1635" w:type="dxa"/>
            <w:tcBorders>
              <w:top w:val="single" w:sz="2" w:space="0" w:color="auto"/>
              <w:left w:val="single" w:sz="2" w:space="0" w:color="auto"/>
              <w:bottom w:val="single" w:sz="2" w:space="0" w:color="auto"/>
              <w:right w:val="single" w:sz="2" w:space="0" w:color="auto"/>
            </w:tcBorders>
          </w:tcPr>
          <w:p w14:paraId="3601C181" w14:textId="77777777" w:rsidR="00D00578" w:rsidRPr="00711388" w:rsidRDefault="00D00578" w:rsidP="00D00578">
            <w:pPr>
              <w:pStyle w:val="NormalLeft"/>
              <w:rPr>
                <w:lang w:val="en-GB"/>
              </w:rPr>
            </w:pPr>
            <w:r w:rsidRPr="00711388">
              <w:rPr>
                <w:lang w:val="en-GB"/>
              </w:rPr>
              <w:t>C0030/R0090</w:t>
            </w:r>
          </w:p>
        </w:tc>
        <w:tc>
          <w:tcPr>
            <w:tcW w:w="1817" w:type="dxa"/>
            <w:tcBorders>
              <w:top w:val="single" w:sz="2" w:space="0" w:color="auto"/>
              <w:left w:val="single" w:sz="2" w:space="0" w:color="auto"/>
              <w:bottom w:val="single" w:sz="2" w:space="0" w:color="auto"/>
              <w:right w:val="single" w:sz="2" w:space="0" w:color="auto"/>
            </w:tcBorders>
          </w:tcPr>
          <w:p w14:paraId="7C69458E" w14:textId="53DAB55F" w:rsidR="00D00578" w:rsidRPr="00711388" w:rsidRDefault="00D00578" w:rsidP="00D00578">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6D9E54AA" w14:textId="311FC65A" w:rsidR="00D00578" w:rsidRPr="00711388" w:rsidRDefault="00D00578" w:rsidP="00D00578">
            <w:pPr>
              <w:pStyle w:val="NormalLeft"/>
              <w:rPr>
                <w:lang w:val="en-GB"/>
              </w:rPr>
            </w:pPr>
            <w:r w:rsidRPr="00711388">
              <w:rPr>
                <w:lang w:val="en-GB"/>
              </w:rPr>
              <w:t xml:space="preserve">Amount of the adjustment to the </w:t>
            </w:r>
            <w:ins w:id="3069" w:author="Author">
              <w:r w:rsidRPr="00711388">
                <w:rPr>
                  <w:lang w:val="en-GB"/>
                </w:rPr>
                <w:t xml:space="preserve">position of </w:t>
              </w:r>
            </w:ins>
            <w:r w:rsidRPr="00711388">
              <w:rPr>
                <w:lang w:val="en-GB"/>
              </w:rPr>
              <w:t>SCR due to the application of the transitional deduction to technical provisions.</w:t>
            </w:r>
          </w:p>
          <w:p w14:paraId="6E22F62A" w14:textId="04613450" w:rsidR="00D00578" w:rsidRPr="00711388" w:rsidRDefault="00D00578" w:rsidP="00D00578">
            <w:pPr>
              <w:pStyle w:val="NormalLeft"/>
              <w:rPr>
                <w:lang w:val="en-GB"/>
              </w:rPr>
            </w:pPr>
            <w:ins w:id="3070" w:author="Author">
              <w:r w:rsidRPr="00711388">
                <w:rPr>
                  <w:lang w:val="en-GB"/>
                </w:rPr>
                <w:t>T</w:t>
              </w:r>
              <w:r w:rsidRPr="00E50019">
                <w:rPr>
                  <w:lang w:val="en-GB"/>
                  <w:rPrChange w:id="3071" w:author="Author">
                    <w:rPr/>
                  </w:rPrChange>
                </w:rPr>
                <w:t>he calculation of this amount shall be performed in accordance with the instructions set out in C0030/R0010.</w:t>
              </w:r>
            </w:ins>
            <w:del w:id="3072" w:author="Author">
              <w:r w:rsidRPr="00711388" w:rsidDel="00067FD0">
                <w:rPr>
                  <w:lang w:val="en-GB"/>
                </w:rPr>
                <w:delText xml:space="preserve">It shall be the difference between the SCR calculated considering the technical provisions without transitional deduction to technical provisions </w:delText>
              </w:r>
              <w:r w:rsidRPr="00711388" w:rsidDel="00067FD0">
                <w:rPr>
                  <w:lang w:val="en-GB"/>
                </w:rPr>
                <w:lastRenderedPageBreak/>
                <w:delText>and the SCR calculated with the technical provisions with LTG and transitional measures.</w:delText>
              </w:r>
              <w:r w:rsidRPr="00711388" w:rsidDel="003323F0">
                <w:rPr>
                  <w:lang w:val="en-GB"/>
                </w:rPr>
                <w:delText xml:space="preserve">  </w:delText>
              </w:r>
            </w:del>
            <w:ins w:id="3073" w:author="Author">
              <w:r w:rsidR="003323F0">
                <w:rPr>
                  <w:lang w:val="en-GB"/>
                </w:rPr>
                <w:t xml:space="preserve"> </w:t>
              </w:r>
              <w:del w:id="3074" w:author="Author">
                <w:r w:rsidRPr="00711388" w:rsidDel="00067FD0">
                  <w:rPr>
                    <w:lang w:val="en-GB"/>
                  </w:rPr>
                  <w:delText xml:space="preserve"> </w:delText>
                </w:r>
              </w:del>
            </w:ins>
          </w:p>
        </w:tc>
      </w:tr>
      <w:tr w:rsidR="00D00578" w:rsidRPr="00711388" w14:paraId="22FCBF7C" w14:textId="77777777" w:rsidTr="009F411E">
        <w:tc>
          <w:tcPr>
            <w:tcW w:w="1635" w:type="dxa"/>
            <w:tcBorders>
              <w:top w:val="single" w:sz="2" w:space="0" w:color="auto"/>
              <w:left w:val="single" w:sz="2" w:space="0" w:color="auto"/>
              <w:bottom w:val="single" w:sz="2" w:space="0" w:color="auto"/>
              <w:right w:val="single" w:sz="2" w:space="0" w:color="auto"/>
            </w:tcBorders>
          </w:tcPr>
          <w:p w14:paraId="20BE6C57" w14:textId="77777777" w:rsidR="00D00578" w:rsidRPr="00711388" w:rsidRDefault="00D00578" w:rsidP="00D00578">
            <w:pPr>
              <w:pStyle w:val="NormalLeft"/>
              <w:rPr>
                <w:lang w:val="en-GB"/>
              </w:rPr>
            </w:pPr>
            <w:r w:rsidRPr="00711388">
              <w:rPr>
                <w:lang w:val="en-GB"/>
              </w:rPr>
              <w:lastRenderedPageBreak/>
              <w:t>C0040/R0090</w:t>
            </w:r>
          </w:p>
        </w:tc>
        <w:tc>
          <w:tcPr>
            <w:tcW w:w="1817" w:type="dxa"/>
            <w:tcBorders>
              <w:top w:val="single" w:sz="2" w:space="0" w:color="auto"/>
              <w:left w:val="single" w:sz="2" w:space="0" w:color="auto"/>
              <w:bottom w:val="single" w:sz="2" w:space="0" w:color="auto"/>
              <w:right w:val="single" w:sz="2" w:space="0" w:color="auto"/>
            </w:tcBorders>
          </w:tcPr>
          <w:p w14:paraId="444F1614" w14:textId="539CAB99" w:rsidR="00D00578" w:rsidRPr="00711388" w:rsidRDefault="00D00578" w:rsidP="00D00578">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290EDA41" w14:textId="713EC37B" w:rsidR="00D00578" w:rsidRPr="00711388" w:rsidRDefault="00D00578" w:rsidP="00D00578">
            <w:pPr>
              <w:pStyle w:val="NormalLeft"/>
              <w:rPr>
                <w:lang w:val="en-GB"/>
              </w:rPr>
            </w:pPr>
            <w:r w:rsidRPr="00711388">
              <w:rPr>
                <w:lang w:val="en-GB"/>
              </w:rPr>
              <w:t xml:space="preserve">Total amount of SCR calculated considering technical provisions </w:t>
            </w:r>
            <w:ins w:id="3075" w:author="Author">
              <w:r w:rsidRPr="00711388">
                <w:rPr>
                  <w:lang w:val="en-GB"/>
                </w:rPr>
                <w:t>with adjustments for LTG and transitional measures as described in C0040/R0010.</w:t>
              </w:r>
            </w:ins>
            <w:del w:id="3076" w:author="Author">
              <w:r w:rsidRPr="00711388" w:rsidDel="00096091">
                <w:rPr>
                  <w:lang w:val="en-GB"/>
                </w:rPr>
                <w:delText>without the adjustment due to the transitional adjustment to the relevant risk-free interest rate term structure, but</w:delText>
              </w:r>
            </w:del>
            <w:ins w:id="3077" w:author="Author">
              <w:del w:id="3078" w:author="Author">
                <w:r w:rsidRPr="00711388" w:rsidDel="00096091">
                  <w:rPr>
                    <w:lang w:val="en-GB"/>
                  </w:rPr>
                  <w:delText xml:space="preserve"> </w:delText>
                </w:r>
              </w:del>
            </w:ins>
            <w:del w:id="3079" w:author="Author">
              <w:r w:rsidRPr="00711388" w:rsidDel="00096091">
                <w:rPr>
                  <w:lang w:val="en-GB"/>
                </w:rPr>
                <w:delText>keeping the adjustments due to the volatility adjustment and the matching adjustment.</w:delText>
              </w:r>
            </w:del>
          </w:p>
          <w:p w14:paraId="39D7B30D" w14:textId="20209238" w:rsidR="00D00578" w:rsidRPr="00711388" w:rsidRDefault="00D00578" w:rsidP="00D00578">
            <w:pPr>
              <w:pStyle w:val="NormalLeft"/>
              <w:rPr>
                <w:lang w:val="en-GB"/>
              </w:rPr>
            </w:pPr>
            <w:r w:rsidRPr="00711388">
              <w:rPr>
                <w:lang w:val="en-GB"/>
              </w:rPr>
              <w:t xml:space="preserve">If </w:t>
            </w:r>
            <w:ins w:id="3080"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3081" w:author="Author">
              <w:r w:rsidRPr="00711388" w:rsidDel="003323F0">
                <w:rPr>
                  <w:lang w:val="en-GB"/>
                </w:rPr>
                <w:delText xml:space="preserve">  </w:delText>
              </w:r>
            </w:del>
            <w:ins w:id="3082" w:author="Author">
              <w:r w:rsidR="003323F0">
                <w:rPr>
                  <w:lang w:val="en-GB"/>
                </w:rPr>
                <w:t xml:space="preserve"> </w:t>
              </w:r>
            </w:ins>
          </w:p>
        </w:tc>
      </w:tr>
      <w:tr w:rsidR="00D00578" w:rsidRPr="00711388" w14:paraId="7D9B8663" w14:textId="77777777" w:rsidTr="009F411E">
        <w:tc>
          <w:tcPr>
            <w:tcW w:w="1635" w:type="dxa"/>
            <w:tcBorders>
              <w:top w:val="single" w:sz="2" w:space="0" w:color="auto"/>
              <w:left w:val="single" w:sz="2" w:space="0" w:color="auto"/>
              <w:bottom w:val="single" w:sz="2" w:space="0" w:color="auto"/>
              <w:right w:val="single" w:sz="2" w:space="0" w:color="auto"/>
            </w:tcBorders>
          </w:tcPr>
          <w:p w14:paraId="554AAFA5" w14:textId="77777777" w:rsidR="00D00578" w:rsidRPr="00711388" w:rsidRDefault="00D00578" w:rsidP="00D00578">
            <w:pPr>
              <w:pStyle w:val="NormalLeft"/>
              <w:rPr>
                <w:lang w:val="en-GB"/>
              </w:rPr>
            </w:pPr>
            <w:r w:rsidRPr="00711388">
              <w:rPr>
                <w:lang w:val="en-GB"/>
              </w:rPr>
              <w:t>C0050/R0090</w:t>
            </w:r>
          </w:p>
        </w:tc>
        <w:tc>
          <w:tcPr>
            <w:tcW w:w="1817" w:type="dxa"/>
            <w:tcBorders>
              <w:top w:val="single" w:sz="2" w:space="0" w:color="auto"/>
              <w:left w:val="single" w:sz="2" w:space="0" w:color="auto"/>
              <w:bottom w:val="single" w:sz="2" w:space="0" w:color="auto"/>
              <w:right w:val="single" w:sz="2" w:space="0" w:color="auto"/>
            </w:tcBorders>
          </w:tcPr>
          <w:p w14:paraId="2D411E3D" w14:textId="2A8E9E6D" w:rsidR="00D00578" w:rsidRPr="00711388" w:rsidRDefault="00D00578" w:rsidP="00D00578">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3631E712" w14:textId="33D5E88A" w:rsidR="00D00578" w:rsidRPr="00711388" w:rsidRDefault="00D00578" w:rsidP="00D00578">
            <w:pPr>
              <w:pStyle w:val="NormalLeft"/>
              <w:rPr>
                <w:lang w:val="en-GB"/>
              </w:rPr>
            </w:pPr>
            <w:r w:rsidRPr="00711388">
              <w:rPr>
                <w:lang w:val="en-GB"/>
              </w:rPr>
              <w:t>Amount of the adjustment to the</w:t>
            </w:r>
            <w:ins w:id="3083" w:author="Author">
              <w:r w:rsidRPr="00711388">
                <w:rPr>
                  <w:lang w:val="en-GB"/>
                </w:rPr>
                <w:t xml:space="preserve"> position of</w:t>
              </w:r>
            </w:ins>
            <w:r w:rsidRPr="00711388">
              <w:rPr>
                <w:lang w:val="en-GB"/>
              </w:rPr>
              <w:t xml:space="preserve"> SCR due to the application of the transitional adjustment to the relevant risk-free interest rate term structure.</w:t>
            </w:r>
          </w:p>
          <w:p w14:paraId="337A805F" w14:textId="1C9627D1" w:rsidR="00D00578" w:rsidRPr="00711388" w:rsidRDefault="00D00578" w:rsidP="00D00578">
            <w:pPr>
              <w:pStyle w:val="NormalLeft"/>
              <w:rPr>
                <w:lang w:val="en-GB"/>
              </w:rPr>
            </w:pPr>
            <w:ins w:id="3084" w:author="Author">
              <w:r w:rsidRPr="00711388">
                <w:rPr>
                  <w:lang w:val="en-GB"/>
                </w:rPr>
                <w:t>T</w:t>
              </w:r>
              <w:r w:rsidRPr="00E50019">
                <w:rPr>
                  <w:lang w:val="en-GB"/>
                  <w:rPrChange w:id="3085" w:author="Author">
                    <w:rPr/>
                  </w:rPrChange>
                </w:rPr>
                <w:t>he calculation of this amount shall be performed in accordance with the instructions set out in C0050/R0010.</w:t>
              </w:r>
            </w:ins>
            <w:del w:id="3086" w:author="Author">
              <w:r w:rsidRPr="00711388" w:rsidDel="00067FD0">
                <w:rPr>
                  <w:lang w:val="en-GB"/>
                </w:rPr>
                <w:delText>It shall be the difference between the SCR calculated considering the technical provisions without transitional adjustment to the relevant risk-free interest rate term structure and the SCR calculated with the technical provisions reported under C0020</w:delText>
              </w:r>
            </w:del>
            <w:r w:rsidRPr="00711388">
              <w:rPr>
                <w:lang w:val="en-GB"/>
              </w:rPr>
              <w:t>.</w:t>
            </w:r>
            <w:del w:id="3087" w:author="Author">
              <w:r w:rsidRPr="00711388" w:rsidDel="003323F0">
                <w:rPr>
                  <w:lang w:val="en-GB"/>
                </w:rPr>
                <w:delText xml:space="preserve">  </w:delText>
              </w:r>
            </w:del>
            <w:ins w:id="3088" w:author="Author">
              <w:r w:rsidR="003323F0">
                <w:rPr>
                  <w:lang w:val="en-GB"/>
                </w:rPr>
                <w:t xml:space="preserve"> </w:t>
              </w:r>
            </w:ins>
          </w:p>
        </w:tc>
      </w:tr>
      <w:tr w:rsidR="00D00578" w:rsidRPr="00711388" w14:paraId="62720C04" w14:textId="77777777" w:rsidTr="009F411E">
        <w:trPr>
          <w:ins w:id="3089" w:author="Author"/>
        </w:trPr>
        <w:tc>
          <w:tcPr>
            <w:tcW w:w="1635" w:type="dxa"/>
            <w:tcBorders>
              <w:top w:val="single" w:sz="2" w:space="0" w:color="auto"/>
              <w:left w:val="single" w:sz="2" w:space="0" w:color="auto"/>
              <w:bottom w:val="single" w:sz="2" w:space="0" w:color="auto"/>
              <w:right w:val="single" w:sz="2" w:space="0" w:color="auto"/>
            </w:tcBorders>
          </w:tcPr>
          <w:p w14:paraId="0A952DA9" w14:textId="59F0803F" w:rsidR="00D00578" w:rsidRPr="00711388" w:rsidRDefault="00D00578" w:rsidP="00D00578">
            <w:pPr>
              <w:pStyle w:val="NormalLeft"/>
              <w:rPr>
                <w:ins w:id="3090" w:author="Author"/>
                <w:lang w:val="en-GB"/>
              </w:rPr>
            </w:pPr>
            <w:ins w:id="3091" w:author="Author">
              <w:r w:rsidRPr="00711388">
                <w:rPr>
                  <w:lang w:val="en-GB"/>
                </w:rPr>
                <w:t>C0054/R0090</w:t>
              </w:r>
            </w:ins>
          </w:p>
        </w:tc>
        <w:tc>
          <w:tcPr>
            <w:tcW w:w="1817" w:type="dxa"/>
            <w:tcBorders>
              <w:top w:val="single" w:sz="2" w:space="0" w:color="auto"/>
              <w:left w:val="single" w:sz="2" w:space="0" w:color="auto"/>
              <w:bottom w:val="single" w:sz="2" w:space="0" w:color="auto"/>
              <w:right w:val="single" w:sz="2" w:space="0" w:color="auto"/>
            </w:tcBorders>
          </w:tcPr>
          <w:p w14:paraId="18057048" w14:textId="5F9F8360" w:rsidR="00D00578" w:rsidRPr="00711388" w:rsidRDefault="00D00578" w:rsidP="00D00578">
            <w:pPr>
              <w:pStyle w:val="NormalLeft"/>
              <w:rPr>
                <w:ins w:id="3092" w:author="Author"/>
                <w:lang w:val="en-GB"/>
              </w:rPr>
            </w:pPr>
            <w:ins w:id="3093" w:author="Author">
              <w:r w:rsidRPr="00711388">
                <w:rPr>
                  <w:lang w:val="en-GB"/>
                </w:rPr>
                <w:t xml:space="preserve">Impact of all transitionals </w:t>
              </w:r>
            </w:ins>
            <w:r w:rsidR="00845F43" w:rsidRPr="00711388">
              <w:rPr>
                <w:lang w:val="en-GB"/>
              </w:rPr>
              <w:t>-</w:t>
            </w:r>
            <w:ins w:id="3094" w:author="Author">
              <w:r w:rsidRPr="00711388">
                <w:rPr>
                  <w:lang w:val="en-GB"/>
                </w:rPr>
                <w:t xml:space="preserve"> Solvency Capital Requirement</w:t>
              </w:r>
            </w:ins>
          </w:p>
        </w:tc>
        <w:tc>
          <w:tcPr>
            <w:tcW w:w="5476" w:type="dxa"/>
            <w:tcBorders>
              <w:top w:val="single" w:sz="2" w:space="0" w:color="auto"/>
              <w:left w:val="single" w:sz="2" w:space="0" w:color="auto"/>
              <w:bottom w:val="single" w:sz="2" w:space="0" w:color="auto"/>
              <w:right w:val="single" w:sz="2" w:space="0" w:color="auto"/>
            </w:tcBorders>
          </w:tcPr>
          <w:p w14:paraId="21284E84" w14:textId="5C24A50F" w:rsidR="00D00578" w:rsidRPr="00711388" w:rsidRDefault="00D00578" w:rsidP="00D00578">
            <w:pPr>
              <w:pStyle w:val="NormalLeft"/>
              <w:rPr>
                <w:ins w:id="3095" w:author="Author"/>
                <w:lang w:val="en-GB"/>
              </w:rPr>
            </w:pPr>
            <w:ins w:id="3096" w:author="Author">
              <w:r w:rsidRPr="00711388">
                <w:rPr>
                  <w:lang w:val="en-GB"/>
                </w:rPr>
                <w:t>Amount of the adjustment to the position of SCR due to the application of all transitional measures including the phasing-in mechanism for extrapolation.</w:t>
              </w:r>
            </w:ins>
          </w:p>
          <w:p w14:paraId="23B1435D" w14:textId="42A5DE86" w:rsidR="00D00578" w:rsidRPr="00711388" w:rsidRDefault="00D00578" w:rsidP="00D00578">
            <w:pPr>
              <w:pStyle w:val="NormalLeft"/>
              <w:rPr>
                <w:ins w:id="3097" w:author="Author"/>
                <w:lang w:val="en-GB"/>
              </w:rPr>
            </w:pPr>
            <w:ins w:id="3098" w:author="Author">
              <w:r w:rsidRPr="00711388">
                <w:rPr>
                  <w:lang w:val="en-GB"/>
                </w:rPr>
                <w:t>T</w:t>
              </w:r>
              <w:r w:rsidRPr="00E50019">
                <w:rPr>
                  <w:lang w:val="en-GB"/>
                  <w:rPrChange w:id="3099" w:author="Author">
                    <w:rPr/>
                  </w:rPrChange>
                </w:rPr>
                <w:t>he calculation of this amount shall be performed in accordance with the instructions set out in C0054/R0010.</w:t>
              </w:r>
            </w:ins>
          </w:p>
        </w:tc>
      </w:tr>
      <w:tr w:rsidR="00D00578" w:rsidRPr="00711388" w14:paraId="3A32EEEC" w14:textId="77777777" w:rsidTr="009F411E">
        <w:tc>
          <w:tcPr>
            <w:tcW w:w="1635" w:type="dxa"/>
            <w:tcBorders>
              <w:top w:val="single" w:sz="2" w:space="0" w:color="auto"/>
              <w:left w:val="single" w:sz="2" w:space="0" w:color="auto"/>
              <w:bottom w:val="single" w:sz="2" w:space="0" w:color="auto"/>
              <w:right w:val="single" w:sz="2" w:space="0" w:color="auto"/>
            </w:tcBorders>
          </w:tcPr>
          <w:p w14:paraId="527F87EA" w14:textId="77777777" w:rsidR="00D00578" w:rsidRPr="00711388" w:rsidRDefault="00D00578" w:rsidP="00D00578">
            <w:pPr>
              <w:pStyle w:val="NormalLeft"/>
              <w:rPr>
                <w:lang w:val="en-GB"/>
              </w:rPr>
            </w:pPr>
            <w:r w:rsidRPr="00711388">
              <w:rPr>
                <w:lang w:val="en-GB"/>
              </w:rPr>
              <w:t>C0060/R0090</w:t>
            </w:r>
          </w:p>
        </w:tc>
        <w:tc>
          <w:tcPr>
            <w:tcW w:w="1817" w:type="dxa"/>
            <w:tcBorders>
              <w:top w:val="single" w:sz="2" w:space="0" w:color="auto"/>
              <w:left w:val="single" w:sz="2" w:space="0" w:color="auto"/>
              <w:bottom w:val="single" w:sz="2" w:space="0" w:color="auto"/>
              <w:right w:val="single" w:sz="2" w:space="0" w:color="auto"/>
            </w:tcBorders>
          </w:tcPr>
          <w:p w14:paraId="018DF0E8" w14:textId="17A43A38" w:rsidR="00D00578" w:rsidRPr="00711388" w:rsidRDefault="00D00578" w:rsidP="00D00578">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3D5FA00A" w14:textId="1B589577" w:rsidR="00D00578" w:rsidRPr="00711388" w:rsidRDefault="00D00578" w:rsidP="00D00578">
            <w:pPr>
              <w:pStyle w:val="NormalLeft"/>
              <w:rPr>
                <w:lang w:val="en-GB"/>
              </w:rPr>
            </w:pPr>
            <w:r w:rsidRPr="00711388">
              <w:rPr>
                <w:lang w:val="en-GB"/>
              </w:rPr>
              <w:t xml:space="preserve">Total amount of SCR calculated considering Technical provisions </w:t>
            </w:r>
            <w:ins w:id="3100" w:author="Author">
              <w:r w:rsidRPr="00711388">
                <w:rPr>
                  <w:lang w:val="en-GB"/>
                </w:rPr>
                <w:t>with adjustments for LTG and transitional measures as described in C0060/R0010.</w:t>
              </w:r>
            </w:ins>
            <w:del w:id="3101" w:author="Author">
              <w:r w:rsidRPr="00711388" w:rsidDel="00096091">
                <w:rPr>
                  <w:lang w:val="en-GB"/>
                </w:rPr>
                <w:delText>without the adjustments</w:delText>
              </w:r>
            </w:del>
            <w:ins w:id="3102" w:author="Author">
              <w:del w:id="3103" w:author="Author">
                <w:r w:rsidRPr="00711388" w:rsidDel="00096091">
                  <w:rPr>
                    <w:lang w:val="en-GB"/>
                  </w:rPr>
                  <w:delText xml:space="preserve"> due to the </w:delText>
                </w:r>
              </w:del>
            </w:ins>
            <w:del w:id="3104" w:author="Author">
              <w:r w:rsidRPr="00711388" w:rsidDel="00096091">
                <w:rPr>
                  <w:lang w:val="en-GB"/>
                </w:rPr>
                <w:delText>transitional deduction to technical provisions, the transitional adjustment to the relevant risk-free interest rate term structure and the volatility adjustment, but keeping the adjustments due to the matching adjustment.</w:delText>
              </w:r>
            </w:del>
          </w:p>
          <w:p w14:paraId="188B7C79" w14:textId="47823C9D" w:rsidR="00D00578" w:rsidRPr="00711388" w:rsidRDefault="00D00578" w:rsidP="00D00578">
            <w:pPr>
              <w:pStyle w:val="NormalLeft"/>
              <w:rPr>
                <w:lang w:val="en-GB"/>
              </w:rPr>
            </w:pPr>
            <w:r w:rsidRPr="00711388">
              <w:rPr>
                <w:lang w:val="en-GB"/>
              </w:rPr>
              <w:t xml:space="preserve">If </w:t>
            </w:r>
            <w:ins w:id="3105" w:author="Author">
              <w:r w:rsidRPr="00711388">
                <w:rPr>
                  <w:lang w:val="en-GB"/>
                </w:rPr>
                <w:t xml:space="preserve">the </w:t>
              </w:r>
            </w:ins>
            <w:r w:rsidRPr="00711388">
              <w:rPr>
                <w:lang w:val="en-GB"/>
              </w:rPr>
              <w:t>volatility adjustment is not applicable report the same amount as in C0040.</w:t>
            </w:r>
            <w:del w:id="3106" w:author="Author">
              <w:r w:rsidRPr="00711388" w:rsidDel="003323F0">
                <w:rPr>
                  <w:lang w:val="en-GB"/>
                </w:rPr>
                <w:delText xml:space="preserve">  </w:delText>
              </w:r>
            </w:del>
            <w:ins w:id="3107" w:author="Author">
              <w:r w:rsidR="003323F0">
                <w:rPr>
                  <w:lang w:val="en-GB"/>
                </w:rPr>
                <w:t xml:space="preserve"> </w:t>
              </w:r>
            </w:ins>
          </w:p>
        </w:tc>
      </w:tr>
      <w:tr w:rsidR="00D00578" w:rsidRPr="00711388" w14:paraId="6C5D37EC" w14:textId="77777777" w:rsidTr="009F411E">
        <w:tc>
          <w:tcPr>
            <w:tcW w:w="1635" w:type="dxa"/>
            <w:tcBorders>
              <w:top w:val="single" w:sz="2" w:space="0" w:color="auto"/>
              <w:left w:val="single" w:sz="2" w:space="0" w:color="auto"/>
              <w:bottom w:val="single" w:sz="2" w:space="0" w:color="auto"/>
              <w:right w:val="single" w:sz="2" w:space="0" w:color="auto"/>
            </w:tcBorders>
          </w:tcPr>
          <w:p w14:paraId="4F0499B8" w14:textId="77777777" w:rsidR="00D00578" w:rsidRPr="00711388" w:rsidRDefault="00D00578" w:rsidP="00D00578">
            <w:pPr>
              <w:pStyle w:val="NormalLeft"/>
              <w:rPr>
                <w:lang w:val="en-GB"/>
              </w:rPr>
            </w:pPr>
            <w:r w:rsidRPr="00711388">
              <w:rPr>
                <w:lang w:val="en-GB"/>
              </w:rPr>
              <w:t>C0070/R0090</w:t>
            </w:r>
          </w:p>
        </w:tc>
        <w:tc>
          <w:tcPr>
            <w:tcW w:w="1817" w:type="dxa"/>
            <w:tcBorders>
              <w:top w:val="single" w:sz="2" w:space="0" w:color="auto"/>
              <w:left w:val="single" w:sz="2" w:space="0" w:color="auto"/>
              <w:bottom w:val="single" w:sz="2" w:space="0" w:color="auto"/>
              <w:right w:val="single" w:sz="2" w:space="0" w:color="auto"/>
            </w:tcBorders>
          </w:tcPr>
          <w:p w14:paraId="7E89F458" w14:textId="29E0597F" w:rsidR="00D00578" w:rsidRPr="00711388" w:rsidRDefault="00D00578" w:rsidP="00D00578">
            <w:pPr>
              <w:pStyle w:val="NormalLeft"/>
              <w:rPr>
                <w:lang w:val="en-GB"/>
              </w:rPr>
            </w:pPr>
            <w:r w:rsidRPr="00711388">
              <w:rPr>
                <w:lang w:val="en-GB"/>
              </w:rPr>
              <w:t xml:space="preserve">Impact of volatility </w:t>
            </w:r>
            <w:r w:rsidRPr="00711388">
              <w:rPr>
                <w:lang w:val="en-GB"/>
              </w:rPr>
              <w:lastRenderedPageBreak/>
              <w:t xml:space="preserve">adjustment set to zero </w:t>
            </w:r>
            <w:r w:rsidR="00845F43"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0D6FBF45" w14:textId="51A36F0D" w:rsidR="00D00578" w:rsidRPr="00711388" w:rsidRDefault="00D00578" w:rsidP="00D00578">
            <w:pPr>
              <w:pStyle w:val="NormalLeft"/>
              <w:rPr>
                <w:lang w:val="en-GB"/>
              </w:rPr>
            </w:pPr>
            <w:r w:rsidRPr="00711388">
              <w:rPr>
                <w:lang w:val="en-GB"/>
              </w:rPr>
              <w:lastRenderedPageBreak/>
              <w:t xml:space="preserve">Amount of the adjustment to the </w:t>
            </w:r>
            <w:ins w:id="3108" w:author="Author">
              <w:r w:rsidRPr="00711388">
                <w:rPr>
                  <w:lang w:val="en-GB"/>
                </w:rPr>
                <w:t xml:space="preserve">position of </w:t>
              </w:r>
            </w:ins>
            <w:r w:rsidRPr="00711388">
              <w:rPr>
                <w:lang w:val="en-GB"/>
              </w:rPr>
              <w:t xml:space="preserve">SCR due to the application of the volatility adjustment. It shall </w:t>
            </w:r>
            <w:r w:rsidRPr="00711388">
              <w:rPr>
                <w:lang w:val="en-GB"/>
              </w:rPr>
              <w:lastRenderedPageBreak/>
              <w:t>reflect the impact of setting the volatility adjustment to zero.</w:t>
            </w:r>
          </w:p>
          <w:p w14:paraId="130971BE" w14:textId="6A5C3C02" w:rsidR="00D00578" w:rsidRPr="00711388" w:rsidRDefault="00D00578" w:rsidP="00D00578">
            <w:pPr>
              <w:pStyle w:val="NormalLeft"/>
              <w:rPr>
                <w:lang w:val="en-GB"/>
              </w:rPr>
            </w:pPr>
            <w:ins w:id="3109" w:author="Author">
              <w:r w:rsidRPr="00711388">
                <w:rPr>
                  <w:lang w:val="en-GB"/>
                </w:rPr>
                <w:t>T</w:t>
              </w:r>
              <w:r w:rsidRPr="00E50019">
                <w:rPr>
                  <w:lang w:val="en-GB"/>
                  <w:rPrChange w:id="3110" w:author="Author">
                    <w:rPr/>
                  </w:rPrChange>
                </w:rPr>
                <w:t>he calculation of this amount shall be performed in accordance with the instructions set out in C0070/R0010.</w:t>
              </w:r>
            </w:ins>
            <w:del w:id="3111" w:author="Author">
              <w:r w:rsidRPr="00711388" w:rsidDel="00067FD0">
                <w:rPr>
                  <w:lang w:val="en-GB"/>
                </w:rPr>
                <w:delText>It shall be the difference between the SCR calculated considering the technical provisions without volatility adjustment and without other</w:delText>
              </w:r>
            </w:del>
            <w:ins w:id="3112" w:author="Author">
              <w:del w:id="3113" w:author="Author">
                <w:r w:rsidRPr="00711388" w:rsidDel="00067FD0">
                  <w:rPr>
                    <w:lang w:val="en-GB"/>
                  </w:rPr>
                  <w:delText>all</w:delText>
                </w:r>
              </w:del>
            </w:ins>
            <w:del w:id="3114" w:author="Author">
              <w:r w:rsidRPr="00711388" w:rsidDel="00067FD0">
                <w:rPr>
                  <w:lang w:val="en-GB"/>
                </w:rPr>
                <w:delText xml:space="preserve"> transitional measures and the SCR calculated with the technical provisions reported under C0040.</w:delText>
              </w:r>
              <w:r w:rsidRPr="00711388" w:rsidDel="003323F0">
                <w:rPr>
                  <w:lang w:val="en-GB"/>
                </w:rPr>
                <w:delText xml:space="preserve">  </w:delText>
              </w:r>
            </w:del>
            <w:ins w:id="3115" w:author="Author">
              <w:r w:rsidR="003323F0">
                <w:rPr>
                  <w:lang w:val="en-GB"/>
                </w:rPr>
                <w:t xml:space="preserve"> </w:t>
              </w:r>
            </w:ins>
          </w:p>
        </w:tc>
      </w:tr>
      <w:tr w:rsidR="00D00578" w:rsidRPr="00711388" w14:paraId="4DCD03AC" w14:textId="77777777" w:rsidTr="009F411E">
        <w:tc>
          <w:tcPr>
            <w:tcW w:w="1635" w:type="dxa"/>
            <w:tcBorders>
              <w:top w:val="single" w:sz="2" w:space="0" w:color="auto"/>
              <w:left w:val="single" w:sz="2" w:space="0" w:color="auto"/>
              <w:bottom w:val="single" w:sz="2" w:space="0" w:color="auto"/>
              <w:right w:val="single" w:sz="2" w:space="0" w:color="auto"/>
            </w:tcBorders>
          </w:tcPr>
          <w:p w14:paraId="4F3757E3" w14:textId="77777777" w:rsidR="00D00578" w:rsidRPr="00711388" w:rsidRDefault="00D00578" w:rsidP="00D00578">
            <w:pPr>
              <w:pStyle w:val="NormalLeft"/>
              <w:rPr>
                <w:lang w:val="en-GB"/>
              </w:rPr>
            </w:pPr>
            <w:r w:rsidRPr="00711388">
              <w:rPr>
                <w:lang w:val="en-GB"/>
              </w:rPr>
              <w:lastRenderedPageBreak/>
              <w:t>C0080/R0090</w:t>
            </w:r>
          </w:p>
        </w:tc>
        <w:tc>
          <w:tcPr>
            <w:tcW w:w="1817" w:type="dxa"/>
            <w:tcBorders>
              <w:top w:val="single" w:sz="2" w:space="0" w:color="auto"/>
              <w:left w:val="single" w:sz="2" w:space="0" w:color="auto"/>
              <w:bottom w:val="single" w:sz="2" w:space="0" w:color="auto"/>
              <w:right w:val="single" w:sz="2" w:space="0" w:color="auto"/>
            </w:tcBorders>
          </w:tcPr>
          <w:p w14:paraId="193382BF" w14:textId="162E1E5D" w:rsidR="00D00578" w:rsidRPr="00711388" w:rsidRDefault="00D00578" w:rsidP="00D00578">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682BA6B6" w14:textId="0047DC87" w:rsidR="00D00578" w:rsidRPr="00711388" w:rsidRDefault="00D00578" w:rsidP="00D00578">
            <w:pPr>
              <w:pStyle w:val="NormalLeft"/>
              <w:rPr>
                <w:lang w:val="en-GB"/>
              </w:rPr>
            </w:pPr>
            <w:r w:rsidRPr="00711388">
              <w:rPr>
                <w:lang w:val="en-GB"/>
              </w:rPr>
              <w:t xml:space="preserve">Total amount of SCR calculated considering </w:t>
            </w:r>
            <w:ins w:id="3116" w:author="Author">
              <w:r w:rsidRPr="00711388">
                <w:rPr>
                  <w:lang w:val="en-GB"/>
                </w:rPr>
                <w:t>t</w:t>
              </w:r>
            </w:ins>
            <w:del w:id="3117" w:author="Author">
              <w:r w:rsidRPr="00711388" w:rsidDel="00096091">
                <w:rPr>
                  <w:lang w:val="en-GB"/>
                </w:rPr>
                <w:delText>T</w:delText>
              </w:r>
            </w:del>
            <w:r w:rsidRPr="00711388">
              <w:rPr>
                <w:lang w:val="en-GB"/>
              </w:rPr>
              <w:t xml:space="preserve">echnical provisions </w:t>
            </w:r>
            <w:ins w:id="3118" w:author="Author">
              <w:r w:rsidRPr="00711388">
                <w:rPr>
                  <w:lang w:val="en-GB"/>
                </w:rPr>
                <w:t>with adjustments for LTG and transitional measures as described in C0080/R0010.</w:t>
              </w:r>
            </w:ins>
            <w:del w:id="3119" w:author="Author">
              <w:r w:rsidRPr="00711388" w:rsidDel="00096091">
                <w:rPr>
                  <w:lang w:val="en-GB"/>
                </w:rPr>
                <w:delText>without any LTG measure.</w:delText>
              </w:r>
            </w:del>
          </w:p>
          <w:p w14:paraId="6DA77F56" w14:textId="6F7704EC" w:rsidR="00D00578" w:rsidRPr="00711388" w:rsidRDefault="00D00578" w:rsidP="00D00578">
            <w:pPr>
              <w:pStyle w:val="NormalLeft"/>
              <w:rPr>
                <w:lang w:val="en-GB"/>
              </w:rPr>
            </w:pPr>
            <w:r w:rsidRPr="00711388">
              <w:rPr>
                <w:lang w:val="en-GB"/>
              </w:rPr>
              <w:t xml:space="preserve">If </w:t>
            </w:r>
            <w:ins w:id="3120" w:author="Author">
              <w:r w:rsidRPr="00711388">
                <w:rPr>
                  <w:lang w:val="en-GB"/>
                </w:rPr>
                <w:t xml:space="preserve">the </w:t>
              </w:r>
            </w:ins>
            <w:r w:rsidRPr="00711388">
              <w:rPr>
                <w:lang w:val="en-GB"/>
              </w:rPr>
              <w:t>matching adjustment is not applicable report the same amount as in C0060.</w:t>
            </w:r>
            <w:del w:id="3121" w:author="Author">
              <w:r w:rsidRPr="00711388" w:rsidDel="003323F0">
                <w:rPr>
                  <w:lang w:val="en-GB"/>
                </w:rPr>
                <w:delText xml:space="preserve">  </w:delText>
              </w:r>
            </w:del>
            <w:ins w:id="3122" w:author="Author">
              <w:r w:rsidR="003323F0">
                <w:rPr>
                  <w:lang w:val="en-GB"/>
                </w:rPr>
                <w:t xml:space="preserve"> </w:t>
              </w:r>
            </w:ins>
          </w:p>
        </w:tc>
      </w:tr>
      <w:tr w:rsidR="00D00578" w:rsidRPr="00711388" w14:paraId="5EDCA7BE" w14:textId="77777777" w:rsidTr="009F411E">
        <w:tc>
          <w:tcPr>
            <w:tcW w:w="1635" w:type="dxa"/>
            <w:tcBorders>
              <w:top w:val="single" w:sz="2" w:space="0" w:color="auto"/>
              <w:left w:val="single" w:sz="2" w:space="0" w:color="auto"/>
              <w:bottom w:val="single" w:sz="2" w:space="0" w:color="auto"/>
              <w:right w:val="single" w:sz="2" w:space="0" w:color="auto"/>
            </w:tcBorders>
          </w:tcPr>
          <w:p w14:paraId="4D12BA05" w14:textId="77777777" w:rsidR="00D00578" w:rsidRPr="00711388" w:rsidRDefault="00D00578" w:rsidP="00D00578">
            <w:pPr>
              <w:pStyle w:val="NormalLeft"/>
              <w:rPr>
                <w:lang w:val="en-GB"/>
              </w:rPr>
            </w:pPr>
            <w:r w:rsidRPr="00711388">
              <w:rPr>
                <w:lang w:val="en-GB"/>
              </w:rPr>
              <w:t>C0090/R0090</w:t>
            </w:r>
          </w:p>
        </w:tc>
        <w:tc>
          <w:tcPr>
            <w:tcW w:w="1817" w:type="dxa"/>
            <w:tcBorders>
              <w:top w:val="single" w:sz="2" w:space="0" w:color="auto"/>
              <w:left w:val="single" w:sz="2" w:space="0" w:color="auto"/>
              <w:bottom w:val="single" w:sz="2" w:space="0" w:color="auto"/>
              <w:right w:val="single" w:sz="2" w:space="0" w:color="auto"/>
            </w:tcBorders>
          </w:tcPr>
          <w:p w14:paraId="6277382B" w14:textId="429646E3" w:rsidR="00D00578" w:rsidRPr="00711388" w:rsidRDefault="00D00578" w:rsidP="00D00578">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12B2A81C" w14:textId="36FA356D" w:rsidR="00D00578" w:rsidRPr="00711388" w:rsidRDefault="00D00578" w:rsidP="00D00578">
            <w:pPr>
              <w:pStyle w:val="NormalLeft"/>
              <w:rPr>
                <w:lang w:val="en-GB"/>
              </w:rPr>
            </w:pPr>
            <w:r w:rsidRPr="00711388">
              <w:rPr>
                <w:lang w:val="en-GB"/>
              </w:rPr>
              <w:t xml:space="preserve">Amount of the adjustment to the </w:t>
            </w:r>
            <w:ins w:id="3123" w:author="Author">
              <w:r w:rsidRPr="00711388">
                <w:rPr>
                  <w:lang w:val="en-GB"/>
                </w:rPr>
                <w:t xml:space="preserve">position of </w:t>
              </w:r>
            </w:ins>
            <w:r w:rsidRPr="00711388">
              <w:rPr>
                <w:lang w:val="en-GB"/>
              </w:rPr>
              <w:t>SCR due to the application of the matching adjustment. It shall include the impact of setting the volatility adjustment and the matching adjustment to zero.</w:t>
            </w:r>
          </w:p>
          <w:p w14:paraId="6AE7EF85" w14:textId="4404B6AA" w:rsidR="00D00578" w:rsidRPr="00711388" w:rsidRDefault="00D00578" w:rsidP="00D00578">
            <w:pPr>
              <w:pStyle w:val="NormalLeft"/>
              <w:rPr>
                <w:lang w:val="en-GB"/>
              </w:rPr>
            </w:pPr>
            <w:ins w:id="3124" w:author="Author">
              <w:r w:rsidRPr="00711388">
                <w:rPr>
                  <w:lang w:val="en-GB"/>
                </w:rPr>
                <w:t>T</w:t>
              </w:r>
              <w:r w:rsidRPr="00E50019">
                <w:rPr>
                  <w:lang w:val="en-GB"/>
                  <w:rPrChange w:id="3125" w:author="Author">
                    <w:rPr/>
                  </w:rPrChange>
                </w:rPr>
                <w:t>he calculation of this amount shall be performed in accordance with the instructions set out in C0090/R0010.</w:t>
              </w:r>
            </w:ins>
            <w:del w:id="3126" w:author="Author">
              <w:r w:rsidRPr="00711388" w:rsidDel="00067FD0">
                <w:rPr>
                  <w:lang w:val="en-GB"/>
                </w:rPr>
                <w:delText>It shall be the difference between the SCR calculated considering the technical provisions without matching adjustment and without all the other transitional measures and the SCR calculated with the technical provisions reported under C0060.</w:delText>
              </w:r>
              <w:r w:rsidRPr="00711388" w:rsidDel="003323F0">
                <w:rPr>
                  <w:lang w:val="en-GB"/>
                </w:rPr>
                <w:delText xml:space="preserve">  </w:delText>
              </w:r>
            </w:del>
            <w:ins w:id="3127" w:author="Author">
              <w:r w:rsidR="003323F0">
                <w:rPr>
                  <w:lang w:val="en-GB"/>
                </w:rPr>
                <w:t xml:space="preserve"> </w:t>
              </w:r>
            </w:ins>
          </w:p>
        </w:tc>
      </w:tr>
      <w:tr w:rsidR="00D00578" w:rsidRPr="00711388" w14:paraId="6AB5B88C" w14:textId="77777777" w:rsidTr="009F411E">
        <w:tc>
          <w:tcPr>
            <w:tcW w:w="1635" w:type="dxa"/>
            <w:tcBorders>
              <w:top w:val="single" w:sz="2" w:space="0" w:color="auto"/>
              <w:left w:val="single" w:sz="2" w:space="0" w:color="auto"/>
              <w:bottom w:val="single" w:sz="2" w:space="0" w:color="auto"/>
              <w:right w:val="single" w:sz="2" w:space="0" w:color="auto"/>
            </w:tcBorders>
          </w:tcPr>
          <w:p w14:paraId="521C098D" w14:textId="77777777" w:rsidR="00D00578" w:rsidRPr="00711388" w:rsidRDefault="00D00578" w:rsidP="00D00578">
            <w:pPr>
              <w:pStyle w:val="NormalLeft"/>
              <w:rPr>
                <w:lang w:val="en-GB"/>
              </w:rPr>
            </w:pPr>
            <w:r w:rsidRPr="00711388">
              <w:rPr>
                <w:lang w:val="en-GB"/>
              </w:rPr>
              <w:t>C0100/R0090</w:t>
            </w:r>
          </w:p>
        </w:tc>
        <w:tc>
          <w:tcPr>
            <w:tcW w:w="1817" w:type="dxa"/>
            <w:tcBorders>
              <w:top w:val="single" w:sz="2" w:space="0" w:color="auto"/>
              <w:left w:val="single" w:sz="2" w:space="0" w:color="auto"/>
              <w:bottom w:val="single" w:sz="2" w:space="0" w:color="auto"/>
              <w:right w:val="single" w:sz="2" w:space="0" w:color="auto"/>
            </w:tcBorders>
          </w:tcPr>
          <w:p w14:paraId="18A744C9" w14:textId="7731DC67" w:rsidR="00D00578" w:rsidRPr="00711388" w:rsidRDefault="00D00578" w:rsidP="00D00578">
            <w:pPr>
              <w:pStyle w:val="NormalLeft"/>
              <w:rPr>
                <w:lang w:val="en-GB"/>
              </w:rPr>
            </w:pPr>
            <w:r w:rsidRPr="00711388">
              <w:rPr>
                <w:lang w:val="en-GB"/>
              </w:rPr>
              <w:t xml:space="preserve">Impact of all LTG measures and transitionals </w:t>
            </w:r>
            <w:r w:rsidR="00711388" w:rsidRPr="00711388">
              <w:rPr>
                <w:lang w:val="en-GB"/>
              </w:rPr>
              <w:t>-</w:t>
            </w:r>
            <w:r w:rsidRPr="00711388">
              <w:rPr>
                <w:lang w:val="en-GB"/>
              </w:rPr>
              <w:t xml:space="preserve"> Solvency Capital Requirement</w:t>
            </w:r>
          </w:p>
        </w:tc>
        <w:tc>
          <w:tcPr>
            <w:tcW w:w="5476" w:type="dxa"/>
            <w:tcBorders>
              <w:top w:val="single" w:sz="2" w:space="0" w:color="auto"/>
              <w:left w:val="single" w:sz="2" w:space="0" w:color="auto"/>
              <w:bottom w:val="single" w:sz="2" w:space="0" w:color="auto"/>
              <w:right w:val="single" w:sz="2" w:space="0" w:color="auto"/>
            </w:tcBorders>
          </w:tcPr>
          <w:p w14:paraId="64068F56" w14:textId="691AEBBD" w:rsidR="00D00578" w:rsidRPr="00711388" w:rsidRDefault="00D00578" w:rsidP="00D00578">
            <w:pPr>
              <w:pStyle w:val="NormalLeft"/>
              <w:rPr>
                <w:lang w:val="en-GB"/>
              </w:rPr>
            </w:pPr>
            <w:r w:rsidRPr="00711388">
              <w:rPr>
                <w:lang w:val="en-GB"/>
              </w:rPr>
              <w:t xml:space="preserve">Amount of the adjustment to the </w:t>
            </w:r>
            <w:ins w:id="3128" w:author="Author">
              <w:r w:rsidRPr="00711388">
                <w:rPr>
                  <w:lang w:val="en-GB"/>
                </w:rPr>
                <w:t xml:space="preserve">position of </w:t>
              </w:r>
            </w:ins>
            <w:r w:rsidRPr="00711388">
              <w:rPr>
                <w:lang w:val="en-GB"/>
              </w:rPr>
              <w:t>SCR due to the application of the LTG measures and transitional</w:t>
            </w:r>
            <w:ins w:id="3129" w:author="Author">
              <w:r w:rsidR="00786883" w:rsidRPr="00711388">
                <w:rPr>
                  <w:lang w:val="en-GB"/>
                </w:rPr>
                <w:t xml:space="preserve"> measure</w:t>
              </w:r>
            </w:ins>
            <w:r w:rsidRPr="00711388">
              <w:rPr>
                <w:lang w:val="en-GB"/>
              </w:rPr>
              <w:t>s.</w:t>
            </w:r>
          </w:p>
        </w:tc>
      </w:tr>
      <w:tr w:rsidR="00D00578" w:rsidRPr="00711388" w14:paraId="4AA0938A" w14:textId="77777777" w:rsidTr="009F411E">
        <w:tc>
          <w:tcPr>
            <w:tcW w:w="1635" w:type="dxa"/>
            <w:tcBorders>
              <w:top w:val="single" w:sz="2" w:space="0" w:color="auto"/>
              <w:left w:val="single" w:sz="2" w:space="0" w:color="auto"/>
              <w:bottom w:val="single" w:sz="2" w:space="0" w:color="auto"/>
              <w:right w:val="single" w:sz="2" w:space="0" w:color="auto"/>
            </w:tcBorders>
          </w:tcPr>
          <w:p w14:paraId="5875B8B0" w14:textId="77777777" w:rsidR="00D00578" w:rsidRPr="00711388" w:rsidRDefault="00D00578" w:rsidP="00D00578">
            <w:pPr>
              <w:pStyle w:val="NormalLeft"/>
              <w:rPr>
                <w:lang w:val="en-GB"/>
              </w:rPr>
            </w:pPr>
            <w:r w:rsidRPr="00711388">
              <w:rPr>
                <w:lang w:val="en-GB"/>
              </w:rPr>
              <w:t>C0010/R0100</w:t>
            </w:r>
          </w:p>
        </w:tc>
        <w:tc>
          <w:tcPr>
            <w:tcW w:w="1817" w:type="dxa"/>
            <w:tcBorders>
              <w:top w:val="single" w:sz="2" w:space="0" w:color="auto"/>
              <w:left w:val="single" w:sz="2" w:space="0" w:color="auto"/>
              <w:bottom w:val="single" w:sz="2" w:space="0" w:color="auto"/>
              <w:right w:val="single" w:sz="2" w:space="0" w:color="auto"/>
            </w:tcBorders>
          </w:tcPr>
          <w:p w14:paraId="373B0C02" w14:textId="6567A1DE" w:rsidR="00D00578" w:rsidRPr="00711388" w:rsidRDefault="00D00578" w:rsidP="00D00578">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Eligible own 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6F487AEC" w14:textId="7D0AD339" w:rsidR="00D00578" w:rsidRPr="00711388" w:rsidRDefault="00D00578" w:rsidP="00F71E84">
            <w:pPr>
              <w:pStyle w:val="NormalLeft"/>
              <w:rPr>
                <w:lang w:val="en-GB"/>
              </w:rPr>
            </w:pPr>
            <w:r w:rsidRPr="00711388">
              <w:rPr>
                <w:lang w:val="en-GB"/>
              </w:rPr>
              <w:t xml:space="preserve">Total amount of eligible own funds to meet MCR calculated considering technical provisions including the adjustments due to the </w:t>
            </w:r>
            <w:del w:id="3130" w:author="Author">
              <w:r w:rsidRPr="00711388" w:rsidDel="00F71E84">
                <w:rPr>
                  <w:lang w:val="en-GB"/>
                </w:rPr>
                <w:delText>long-term guarantee</w:delText>
              </w:r>
            </w:del>
            <w:ins w:id="3131" w:author="Author">
              <w:r w:rsidR="00F71E84" w:rsidRPr="00711388">
                <w:rPr>
                  <w:lang w:val="en-GB"/>
                </w:rPr>
                <w:t>LTG</w:t>
              </w:r>
            </w:ins>
            <w:r w:rsidRPr="00711388">
              <w:rPr>
                <w:lang w:val="en-GB"/>
              </w:rPr>
              <w:t xml:space="preserve"> measures and transitional measures.</w:t>
            </w:r>
          </w:p>
        </w:tc>
      </w:tr>
      <w:tr w:rsidR="00D00578" w:rsidRPr="00711388" w14:paraId="0D45D7D5" w14:textId="77777777" w:rsidTr="009F411E">
        <w:trPr>
          <w:ins w:id="3132" w:author="Author"/>
        </w:trPr>
        <w:tc>
          <w:tcPr>
            <w:tcW w:w="1635" w:type="dxa"/>
            <w:tcBorders>
              <w:top w:val="single" w:sz="2" w:space="0" w:color="auto"/>
              <w:left w:val="single" w:sz="2" w:space="0" w:color="auto"/>
              <w:bottom w:val="single" w:sz="2" w:space="0" w:color="auto"/>
              <w:right w:val="single" w:sz="2" w:space="0" w:color="auto"/>
            </w:tcBorders>
          </w:tcPr>
          <w:p w14:paraId="6E2F7CB2" w14:textId="7C8EEBD2" w:rsidR="00D00578" w:rsidRPr="00711388" w:rsidRDefault="00D00578" w:rsidP="00D00578">
            <w:pPr>
              <w:pStyle w:val="NormalLeft"/>
              <w:rPr>
                <w:ins w:id="3133" w:author="Author"/>
                <w:lang w:val="en-GB"/>
              </w:rPr>
            </w:pPr>
            <w:ins w:id="3134" w:author="Author">
              <w:r w:rsidRPr="00711388">
                <w:rPr>
                  <w:lang w:val="en-GB"/>
                </w:rPr>
                <w:lastRenderedPageBreak/>
                <w:t>C0012/R0100</w:t>
              </w:r>
            </w:ins>
          </w:p>
        </w:tc>
        <w:tc>
          <w:tcPr>
            <w:tcW w:w="1817" w:type="dxa"/>
            <w:tcBorders>
              <w:top w:val="single" w:sz="2" w:space="0" w:color="auto"/>
              <w:left w:val="single" w:sz="2" w:space="0" w:color="auto"/>
              <w:bottom w:val="single" w:sz="2" w:space="0" w:color="auto"/>
              <w:right w:val="single" w:sz="2" w:space="0" w:color="auto"/>
            </w:tcBorders>
          </w:tcPr>
          <w:p w14:paraId="2ECFA250" w14:textId="17770392" w:rsidR="00D00578" w:rsidRPr="00711388" w:rsidRDefault="00D00578" w:rsidP="00D00578">
            <w:pPr>
              <w:pStyle w:val="NormalLeft"/>
              <w:rPr>
                <w:ins w:id="3135" w:author="Author"/>
                <w:lang w:val="en-GB"/>
              </w:rPr>
            </w:pPr>
            <w:ins w:id="3136" w:author="Author">
              <w:r w:rsidRPr="00711388">
                <w:rPr>
                  <w:lang w:val="en-GB"/>
                </w:rPr>
                <w:t xml:space="preserve">Without phasing-in mechanism for extrapolation </w:t>
              </w:r>
            </w:ins>
            <w:r w:rsidR="00845F43" w:rsidRPr="00711388">
              <w:rPr>
                <w:lang w:val="en-GB"/>
              </w:rPr>
              <w:t>-</w:t>
            </w:r>
            <w:ins w:id="3137" w:author="Author">
              <w:r w:rsidRPr="00711388">
                <w:rPr>
                  <w:lang w:val="en-GB"/>
                </w:rPr>
                <w:t xml:space="preserve"> Eligible own funds to meet Minimum Capital Requirement</w:t>
              </w:r>
            </w:ins>
          </w:p>
        </w:tc>
        <w:tc>
          <w:tcPr>
            <w:tcW w:w="5476" w:type="dxa"/>
            <w:tcBorders>
              <w:top w:val="single" w:sz="2" w:space="0" w:color="auto"/>
              <w:left w:val="single" w:sz="2" w:space="0" w:color="auto"/>
              <w:bottom w:val="single" w:sz="2" w:space="0" w:color="auto"/>
              <w:right w:val="single" w:sz="2" w:space="0" w:color="auto"/>
            </w:tcBorders>
          </w:tcPr>
          <w:p w14:paraId="1DF7AABE" w14:textId="14A61C3B" w:rsidR="00D00578" w:rsidRPr="00711388" w:rsidRDefault="00D00578" w:rsidP="00D00578">
            <w:pPr>
              <w:pStyle w:val="NormalLeft"/>
              <w:rPr>
                <w:ins w:id="3138" w:author="Author"/>
                <w:lang w:val="en-GB"/>
              </w:rPr>
            </w:pPr>
            <w:ins w:id="3139" w:author="Author">
              <w:r w:rsidRPr="00711388">
                <w:rPr>
                  <w:lang w:val="en-GB"/>
                </w:rPr>
                <w:t>Total amount of eligible own funds to meet MCR calculated considering technical provisions with adjustments for LTG and transitional measures as described in C0012/R0010.</w:t>
              </w:r>
            </w:ins>
          </w:p>
          <w:p w14:paraId="415DF252" w14:textId="2627A28D" w:rsidR="00D00578" w:rsidRPr="00711388" w:rsidRDefault="00D00578" w:rsidP="00D00578">
            <w:pPr>
              <w:pStyle w:val="NormalLeft"/>
              <w:rPr>
                <w:ins w:id="3140" w:author="Author"/>
                <w:lang w:val="en-GB"/>
              </w:rPr>
            </w:pPr>
            <w:ins w:id="3141" w:author="Author">
              <w:r w:rsidRPr="00711388">
                <w:rPr>
                  <w:lang w:val="en-GB"/>
                </w:rPr>
                <w:t>If the phasing-in mechanism for extrapolation is not applicable report the same amount as in C0010.</w:t>
              </w:r>
            </w:ins>
          </w:p>
          <w:p w14:paraId="6E92B565" w14:textId="6649A4B1" w:rsidR="00D00578" w:rsidRPr="00711388" w:rsidRDefault="00D00578" w:rsidP="00D00578">
            <w:pPr>
              <w:pStyle w:val="NormalLeft"/>
              <w:rPr>
                <w:ins w:id="3142" w:author="Author"/>
                <w:lang w:val="en-GB"/>
              </w:rPr>
            </w:pPr>
          </w:p>
        </w:tc>
      </w:tr>
      <w:tr w:rsidR="00D00578" w:rsidRPr="00711388" w14:paraId="175CA0FF" w14:textId="77777777" w:rsidTr="009F411E">
        <w:trPr>
          <w:ins w:id="3143" w:author="Author"/>
        </w:trPr>
        <w:tc>
          <w:tcPr>
            <w:tcW w:w="1635" w:type="dxa"/>
            <w:tcBorders>
              <w:top w:val="single" w:sz="2" w:space="0" w:color="auto"/>
              <w:left w:val="single" w:sz="2" w:space="0" w:color="auto"/>
              <w:bottom w:val="single" w:sz="2" w:space="0" w:color="auto"/>
              <w:right w:val="single" w:sz="2" w:space="0" w:color="auto"/>
            </w:tcBorders>
          </w:tcPr>
          <w:p w14:paraId="45ABEB2B" w14:textId="57D0AF1C" w:rsidR="00D00578" w:rsidRPr="00711388" w:rsidRDefault="00D00578" w:rsidP="00D00578">
            <w:pPr>
              <w:pStyle w:val="NormalLeft"/>
              <w:rPr>
                <w:ins w:id="3144" w:author="Author"/>
                <w:lang w:val="en-GB"/>
              </w:rPr>
            </w:pPr>
            <w:ins w:id="3145" w:author="Author">
              <w:r w:rsidRPr="00711388">
                <w:rPr>
                  <w:lang w:val="en-GB"/>
                </w:rPr>
                <w:t>C0014/R0100</w:t>
              </w:r>
            </w:ins>
          </w:p>
        </w:tc>
        <w:tc>
          <w:tcPr>
            <w:tcW w:w="1817" w:type="dxa"/>
            <w:tcBorders>
              <w:top w:val="single" w:sz="2" w:space="0" w:color="auto"/>
              <w:left w:val="single" w:sz="2" w:space="0" w:color="auto"/>
              <w:bottom w:val="single" w:sz="2" w:space="0" w:color="auto"/>
              <w:right w:val="single" w:sz="2" w:space="0" w:color="auto"/>
            </w:tcBorders>
          </w:tcPr>
          <w:p w14:paraId="6F69B1BA" w14:textId="1F92D5A7" w:rsidR="00D00578" w:rsidRPr="00711388" w:rsidRDefault="00D00578" w:rsidP="00D00578">
            <w:pPr>
              <w:pStyle w:val="NormalLeft"/>
              <w:rPr>
                <w:ins w:id="3146" w:author="Author"/>
                <w:lang w:val="en-GB"/>
              </w:rPr>
            </w:pPr>
            <w:ins w:id="3147" w:author="Author">
              <w:r w:rsidRPr="00711388">
                <w:rPr>
                  <w:lang w:val="en-GB"/>
                </w:rPr>
                <w:t xml:space="preserve">Impact of phasing-in mechanism for extrapolation </w:t>
              </w:r>
            </w:ins>
            <w:r w:rsidR="00845F43" w:rsidRPr="00711388">
              <w:rPr>
                <w:lang w:val="en-GB"/>
              </w:rPr>
              <w:t>-</w:t>
            </w:r>
            <w:ins w:id="3148" w:author="Author">
              <w:r w:rsidRPr="00711388">
                <w:rPr>
                  <w:lang w:val="en-GB"/>
                </w:rPr>
                <w:t xml:space="preserve"> Eligible own funds to meet Minimum Capital Requirement</w:t>
              </w:r>
            </w:ins>
          </w:p>
        </w:tc>
        <w:tc>
          <w:tcPr>
            <w:tcW w:w="5476" w:type="dxa"/>
            <w:tcBorders>
              <w:top w:val="single" w:sz="2" w:space="0" w:color="auto"/>
              <w:left w:val="single" w:sz="2" w:space="0" w:color="auto"/>
              <w:bottom w:val="single" w:sz="2" w:space="0" w:color="auto"/>
              <w:right w:val="single" w:sz="2" w:space="0" w:color="auto"/>
            </w:tcBorders>
          </w:tcPr>
          <w:p w14:paraId="16FC61FC" w14:textId="529C4C0C" w:rsidR="00D00578" w:rsidRPr="00711388" w:rsidRDefault="00D00578" w:rsidP="00D00578">
            <w:pPr>
              <w:pStyle w:val="NormalLeft"/>
              <w:rPr>
                <w:ins w:id="3149" w:author="Author"/>
                <w:lang w:val="en-GB"/>
              </w:rPr>
            </w:pPr>
            <w:ins w:id="3150" w:author="Author">
              <w:r w:rsidRPr="00711388">
                <w:rPr>
                  <w:lang w:val="en-GB"/>
                </w:rPr>
                <w:t>Amount of the adjustment to the position of eligible own funds to meet MCR due to the application of the phasing-in mechanism for extrapolation.</w:t>
              </w:r>
            </w:ins>
          </w:p>
          <w:p w14:paraId="44D415FF" w14:textId="0D171846" w:rsidR="00D00578" w:rsidRPr="00711388" w:rsidRDefault="00D00578" w:rsidP="00D00578">
            <w:pPr>
              <w:pStyle w:val="NormalLeft"/>
              <w:rPr>
                <w:ins w:id="3151" w:author="Author"/>
                <w:lang w:val="en-GB"/>
              </w:rPr>
            </w:pPr>
            <w:ins w:id="3152" w:author="Author">
              <w:r w:rsidRPr="00711388">
                <w:rPr>
                  <w:lang w:val="en-GB"/>
                </w:rPr>
                <w:t>T</w:t>
              </w:r>
              <w:r w:rsidRPr="00E50019">
                <w:rPr>
                  <w:lang w:val="en-GB"/>
                  <w:rPrChange w:id="3153" w:author="Author">
                    <w:rPr/>
                  </w:rPrChange>
                </w:rPr>
                <w:t>he calculation of this amount shall be performed in accordance with the instructions set out in C0014/R0010.</w:t>
              </w:r>
              <w:del w:id="3154" w:author="Author">
                <w:r w:rsidRPr="00711388" w:rsidDel="00067FD0">
                  <w:rPr>
                    <w:lang w:val="en-GB"/>
                  </w:rPr>
                  <w:delText xml:space="preserve"> </w:delText>
                </w:r>
              </w:del>
            </w:ins>
          </w:p>
        </w:tc>
      </w:tr>
      <w:tr w:rsidR="00D00578" w:rsidRPr="00711388" w14:paraId="4B0E08A7" w14:textId="77777777" w:rsidTr="009F411E">
        <w:tc>
          <w:tcPr>
            <w:tcW w:w="1635" w:type="dxa"/>
            <w:tcBorders>
              <w:top w:val="single" w:sz="2" w:space="0" w:color="auto"/>
              <w:left w:val="single" w:sz="2" w:space="0" w:color="auto"/>
              <w:bottom w:val="single" w:sz="2" w:space="0" w:color="auto"/>
              <w:right w:val="single" w:sz="2" w:space="0" w:color="auto"/>
            </w:tcBorders>
          </w:tcPr>
          <w:p w14:paraId="0D48ECE1" w14:textId="77777777" w:rsidR="00D00578" w:rsidRPr="00711388" w:rsidRDefault="00D00578" w:rsidP="00D00578">
            <w:pPr>
              <w:pStyle w:val="NormalLeft"/>
              <w:rPr>
                <w:lang w:val="en-GB"/>
              </w:rPr>
            </w:pPr>
            <w:r w:rsidRPr="00711388">
              <w:rPr>
                <w:lang w:val="en-GB"/>
              </w:rPr>
              <w:t>C0020/R0100</w:t>
            </w:r>
          </w:p>
        </w:tc>
        <w:tc>
          <w:tcPr>
            <w:tcW w:w="1817" w:type="dxa"/>
            <w:tcBorders>
              <w:top w:val="single" w:sz="2" w:space="0" w:color="auto"/>
              <w:left w:val="single" w:sz="2" w:space="0" w:color="auto"/>
              <w:bottom w:val="single" w:sz="2" w:space="0" w:color="auto"/>
              <w:right w:val="single" w:sz="2" w:space="0" w:color="auto"/>
            </w:tcBorders>
          </w:tcPr>
          <w:p w14:paraId="41B41BC0" w14:textId="30E6E9D8" w:rsidR="00D00578" w:rsidRPr="00711388" w:rsidRDefault="00D00578" w:rsidP="00D00578">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Eligible own 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35996E71" w14:textId="03E06503" w:rsidR="00D00578" w:rsidRPr="00711388" w:rsidRDefault="00D00578" w:rsidP="00D00578">
            <w:pPr>
              <w:pStyle w:val="NormalLeft"/>
              <w:rPr>
                <w:lang w:val="en-GB"/>
              </w:rPr>
            </w:pPr>
            <w:r w:rsidRPr="00711388">
              <w:rPr>
                <w:lang w:val="en-GB"/>
              </w:rPr>
              <w:t xml:space="preserve">Total amount of eligible own funds to meet MCR calculated considering technical provisions </w:t>
            </w:r>
            <w:ins w:id="3155" w:author="Author">
              <w:r w:rsidRPr="00711388">
                <w:rPr>
                  <w:lang w:val="en-GB"/>
                </w:rPr>
                <w:t>with adjustments for LTG and transitional measures as in C0020/R0010.</w:t>
              </w:r>
            </w:ins>
            <w:del w:id="3156" w:author="Author">
              <w:r w:rsidRPr="00711388" w:rsidDel="00096091">
                <w:rPr>
                  <w:lang w:val="en-GB"/>
                </w:rPr>
                <w:delText>without the adjustment due to the</w:delText>
              </w:r>
              <w:r w:rsidRPr="00711388" w:rsidDel="003323F0">
                <w:rPr>
                  <w:lang w:val="en-GB"/>
                </w:rPr>
                <w:delText xml:space="preserve"> </w:delText>
              </w:r>
            </w:del>
            <w:ins w:id="3157" w:author="Author">
              <w:del w:id="3158" w:author="Author">
                <w:r w:rsidRPr="00711388" w:rsidDel="003323F0">
                  <w:rPr>
                    <w:lang w:val="en-GB"/>
                  </w:rPr>
                  <w:delText xml:space="preserve"> </w:delText>
                </w:r>
              </w:del>
              <w:r w:rsidR="003323F0">
                <w:rPr>
                  <w:lang w:val="en-GB"/>
                </w:rPr>
                <w:t xml:space="preserve"> </w:t>
              </w:r>
            </w:ins>
            <w:del w:id="3159" w:author="Author">
              <w:r w:rsidRPr="00711388" w:rsidDel="00096091">
                <w:rPr>
                  <w:lang w:val="en-GB"/>
                </w:rPr>
                <w:delText>transitional deduction to technical provisions, but</w:delText>
              </w:r>
            </w:del>
            <w:ins w:id="3160" w:author="Author">
              <w:del w:id="3161" w:author="Author">
                <w:r w:rsidRPr="00711388" w:rsidDel="00096091">
                  <w:rPr>
                    <w:lang w:val="en-GB"/>
                  </w:rPr>
                  <w:delText xml:space="preserve"> </w:delText>
                </w:r>
              </w:del>
            </w:ins>
            <w:del w:id="3162" w:author="Author">
              <w:r w:rsidRPr="00711388" w:rsidDel="00096091">
                <w:rPr>
                  <w:lang w:val="en-GB"/>
                </w:rPr>
                <w:delText>keeping the adjustments due to the volatility adjustment and the matching adjustment.</w:delText>
              </w:r>
            </w:del>
          </w:p>
          <w:p w14:paraId="5A2EA8C9" w14:textId="528FE1FB" w:rsidR="00D00578" w:rsidRPr="00711388" w:rsidRDefault="00D00578" w:rsidP="00D00578">
            <w:pPr>
              <w:pStyle w:val="NormalLeft"/>
              <w:rPr>
                <w:lang w:val="en-GB"/>
              </w:rPr>
            </w:pPr>
            <w:r w:rsidRPr="00711388">
              <w:rPr>
                <w:lang w:val="en-GB"/>
              </w:rPr>
              <w:t xml:space="preserve">If </w:t>
            </w:r>
            <w:ins w:id="3163" w:author="Author">
              <w:r w:rsidRPr="00711388">
                <w:rPr>
                  <w:lang w:val="en-GB"/>
                </w:rPr>
                <w:t xml:space="preserve">the </w:t>
              </w:r>
            </w:ins>
            <w:r w:rsidRPr="00711388">
              <w:rPr>
                <w:lang w:val="en-GB"/>
              </w:rPr>
              <w:t>transitional deduction to technical provisions is not applicable report the same amount as in C001</w:t>
            </w:r>
            <w:ins w:id="3164" w:author="Author">
              <w:r w:rsidR="00F71E84" w:rsidRPr="00711388">
                <w:rPr>
                  <w:lang w:val="en-GB"/>
                </w:rPr>
                <w:t>2</w:t>
              </w:r>
            </w:ins>
            <w:del w:id="3165" w:author="Author">
              <w:r w:rsidRPr="00711388" w:rsidDel="00F71E84">
                <w:rPr>
                  <w:lang w:val="en-GB"/>
                </w:rPr>
                <w:delText>0</w:delText>
              </w:r>
            </w:del>
            <w:r w:rsidRPr="00711388">
              <w:rPr>
                <w:lang w:val="en-GB"/>
              </w:rPr>
              <w:t>.</w:t>
            </w:r>
            <w:del w:id="3166" w:author="Author">
              <w:r w:rsidRPr="00711388" w:rsidDel="003323F0">
                <w:rPr>
                  <w:lang w:val="en-GB"/>
                </w:rPr>
                <w:delText xml:space="preserve">  </w:delText>
              </w:r>
            </w:del>
            <w:ins w:id="3167" w:author="Author">
              <w:r w:rsidR="003323F0">
                <w:rPr>
                  <w:lang w:val="en-GB"/>
                </w:rPr>
                <w:t xml:space="preserve"> </w:t>
              </w:r>
            </w:ins>
          </w:p>
        </w:tc>
      </w:tr>
      <w:tr w:rsidR="00D00578" w:rsidRPr="00711388" w14:paraId="6B4DE8D6" w14:textId="77777777" w:rsidTr="009F411E">
        <w:tc>
          <w:tcPr>
            <w:tcW w:w="1635" w:type="dxa"/>
            <w:tcBorders>
              <w:top w:val="single" w:sz="2" w:space="0" w:color="auto"/>
              <w:left w:val="single" w:sz="2" w:space="0" w:color="auto"/>
              <w:bottom w:val="single" w:sz="2" w:space="0" w:color="auto"/>
              <w:right w:val="single" w:sz="2" w:space="0" w:color="auto"/>
            </w:tcBorders>
          </w:tcPr>
          <w:p w14:paraId="746EBC24" w14:textId="77777777" w:rsidR="00D00578" w:rsidRPr="00711388" w:rsidRDefault="00D00578" w:rsidP="00D00578">
            <w:pPr>
              <w:pStyle w:val="NormalLeft"/>
              <w:rPr>
                <w:lang w:val="en-GB"/>
              </w:rPr>
            </w:pPr>
            <w:r w:rsidRPr="00711388">
              <w:rPr>
                <w:lang w:val="en-GB"/>
              </w:rPr>
              <w:t>C0030/R0100</w:t>
            </w:r>
          </w:p>
        </w:tc>
        <w:tc>
          <w:tcPr>
            <w:tcW w:w="1817" w:type="dxa"/>
            <w:tcBorders>
              <w:top w:val="single" w:sz="2" w:space="0" w:color="auto"/>
              <w:left w:val="single" w:sz="2" w:space="0" w:color="auto"/>
              <w:bottom w:val="single" w:sz="2" w:space="0" w:color="auto"/>
              <w:right w:val="single" w:sz="2" w:space="0" w:color="auto"/>
            </w:tcBorders>
          </w:tcPr>
          <w:p w14:paraId="5734AA3C" w14:textId="6467B10E" w:rsidR="00D00578" w:rsidRPr="00711388" w:rsidRDefault="00D00578" w:rsidP="00D00578">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Eligible own 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1A73B510" w14:textId="35C55ADF" w:rsidR="00D00578" w:rsidRPr="00711388" w:rsidRDefault="00D00578" w:rsidP="00D00578">
            <w:pPr>
              <w:pStyle w:val="NormalLeft"/>
              <w:rPr>
                <w:lang w:val="en-GB"/>
              </w:rPr>
            </w:pPr>
            <w:r w:rsidRPr="00711388">
              <w:rPr>
                <w:lang w:val="en-GB"/>
              </w:rPr>
              <w:t xml:space="preserve">Amount of the adjustment to the </w:t>
            </w:r>
            <w:ins w:id="3168" w:author="Author">
              <w:r w:rsidRPr="00711388">
                <w:rPr>
                  <w:lang w:val="en-GB"/>
                </w:rPr>
                <w:t xml:space="preserve">position of </w:t>
              </w:r>
            </w:ins>
            <w:r w:rsidRPr="00711388">
              <w:rPr>
                <w:lang w:val="en-GB"/>
              </w:rPr>
              <w:t>eligible own funds to meet MCR due to the application of the transitional deduction to technical provisions.</w:t>
            </w:r>
          </w:p>
          <w:p w14:paraId="63F5E48D" w14:textId="65555986" w:rsidR="00D00578" w:rsidRPr="00711388" w:rsidRDefault="00D00578" w:rsidP="00D00578">
            <w:pPr>
              <w:pStyle w:val="NormalLeft"/>
              <w:rPr>
                <w:lang w:val="en-GB"/>
              </w:rPr>
            </w:pPr>
            <w:ins w:id="3169" w:author="Author">
              <w:r w:rsidRPr="00711388">
                <w:rPr>
                  <w:lang w:val="en-GB"/>
                </w:rPr>
                <w:t>T</w:t>
              </w:r>
              <w:r w:rsidRPr="00E50019">
                <w:rPr>
                  <w:lang w:val="en-GB"/>
                  <w:rPrChange w:id="3170" w:author="Author">
                    <w:rPr/>
                  </w:rPrChange>
                </w:rPr>
                <w:t>he calculation of this amount shall be performed in accordance with the instructions set out in C0030/R0010.</w:t>
              </w:r>
            </w:ins>
            <w:del w:id="3171" w:author="Author">
              <w:r w:rsidRPr="00711388" w:rsidDel="00067FD0">
                <w:rPr>
                  <w:lang w:val="en-GB"/>
                </w:rPr>
                <w:delText>It shall be the difference between the eligible own funds to meet MCR calculated considering the technical provisions without</w:delText>
              </w:r>
              <w:r w:rsidRPr="00711388" w:rsidDel="003323F0">
                <w:rPr>
                  <w:lang w:val="en-GB"/>
                </w:rPr>
                <w:delText xml:space="preserve"> </w:delText>
              </w:r>
            </w:del>
            <w:ins w:id="3172" w:author="Author">
              <w:del w:id="3173" w:author="Author">
                <w:r w:rsidRPr="00711388" w:rsidDel="003323F0">
                  <w:rPr>
                    <w:lang w:val="en-GB"/>
                  </w:rPr>
                  <w:delText xml:space="preserve"> </w:delText>
                </w:r>
              </w:del>
              <w:r w:rsidR="003323F0">
                <w:rPr>
                  <w:lang w:val="en-GB"/>
                </w:rPr>
                <w:t xml:space="preserve"> </w:t>
              </w:r>
            </w:ins>
            <w:del w:id="3174" w:author="Author">
              <w:r w:rsidRPr="00711388" w:rsidDel="00067FD0">
                <w:rPr>
                  <w:lang w:val="en-GB"/>
                </w:rPr>
                <w:delText>transitional deduction to technical provisions and the eligible own funds to meet MCR calculated with the technical provisions with LTG and transitional measures.</w:delText>
              </w:r>
              <w:r w:rsidRPr="00711388" w:rsidDel="003323F0">
                <w:rPr>
                  <w:lang w:val="en-GB"/>
                </w:rPr>
                <w:delText xml:space="preserve">  </w:delText>
              </w:r>
            </w:del>
            <w:ins w:id="3175" w:author="Author">
              <w:r w:rsidR="003323F0">
                <w:rPr>
                  <w:lang w:val="en-GB"/>
                </w:rPr>
                <w:t xml:space="preserve"> </w:t>
              </w:r>
            </w:ins>
          </w:p>
        </w:tc>
      </w:tr>
      <w:tr w:rsidR="00D00578" w:rsidRPr="00711388" w14:paraId="7556EF09" w14:textId="77777777" w:rsidTr="009F411E">
        <w:tc>
          <w:tcPr>
            <w:tcW w:w="1635" w:type="dxa"/>
            <w:tcBorders>
              <w:top w:val="single" w:sz="2" w:space="0" w:color="auto"/>
              <w:left w:val="single" w:sz="2" w:space="0" w:color="auto"/>
              <w:bottom w:val="single" w:sz="2" w:space="0" w:color="auto"/>
              <w:right w:val="single" w:sz="2" w:space="0" w:color="auto"/>
            </w:tcBorders>
          </w:tcPr>
          <w:p w14:paraId="26EA3E00" w14:textId="77777777" w:rsidR="00D00578" w:rsidRPr="00711388" w:rsidRDefault="00D00578" w:rsidP="00D00578">
            <w:pPr>
              <w:pStyle w:val="NormalLeft"/>
              <w:rPr>
                <w:lang w:val="en-GB"/>
              </w:rPr>
            </w:pPr>
            <w:r w:rsidRPr="00711388">
              <w:rPr>
                <w:lang w:val="en-GB"/>
              </w:rPr>
              <w:t>C0040/R0100</w:t>
            </w:r>
          </w:p>
        </w:tc>
        <w:tc>
          <w:tcPr>
            <w:tcW w:w="1817" w:type="dxa"/>
            <w:tcBorders>
              <w:top w:val="single" w:sz="2" w:space="0" w:color="auto"/>
              <w:left w:val="single" w:sz="2" w:space="0" w:color="auto"/>
              <w:bottom w:val="single" w:sz="2" w:space="0" w:color="auto"/>
              <w:right w:val="single" w:sz="2" w:space="0" w:color="auto"/>
            </w:tcBorders>
          </w:tcPr>
          <w:p w14:paraId="03593AFA" w14:textId="1B648478" w:rsidR="00D00578" w:rsidRPr="00711388" w:rsidRDefault="00D00578" w:rsidP="00D00578">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Eligible own </w:t>
            </w:r>
            <w:r w:rsidRPr="00711388">
              <w:rPr>
                <w:lang w:val="en-GB"/>
              </w:rPr>
              <w:lastRenderedPageBreak/>
              <w:t>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11384C69" w14:textId="28DA115E" w:rsidR="00D00578" w:rsidRPr="00711388" w:rsidRDefault="00D00578" w:rsidP="00D00578">
            <w:pPr>
              <w:pStyle w:val="NormalLeft"/>
              <w:rPr>
                <w:lang w:val="en-GB"/>
              </w:rPr>
            </w:pPr>
            <w:r w:rsidRPr="00711388">
              <w:rPr>
                <w:lang w:val="en-GB"/>
              </w:rPr>
              <w:lastRenderedPageBreak/>
              <w:t xml:space="preserve">Total amount of eligible own funds to meet MCR calculated considering technical provisions </w:t>
            </w:r>
            <w:ins w:id="3176" w:author="Author">
              <w:r w:rsidRPr="00711388">
                <w:rPr>
                  <w:lang w:val="en-GB"/>
                </w:rPr>
                <w:t>with adjustments for LTG and transitional measures as described in C0040/R0010.</w:t>
              </w:r>
            </w:ins>
            <w:del w:id="3177" w:author="Author">
              <w:r w:rsidRPr="00711388" w:rsidDel="00096091">
                <w:rPr>
                  <w:lang w:val="en-GB"/>
                </w:rPr>
                <w:delText xml:space="preserve">without the adjustment due </w:delText>
              </w:r>
              <w:r w:rsidRPr="00711388" w:rsidDel="00096091">
                <w:rPr>
                  <w:lang w:val="en-GB"/>
                </w:rPr>
                <w:lastRenderedPageBreak/>
                <w:delText>to the transitional adjustment to the relevant risk-free interest rate term structure, but keeping the adjustments due to the volatility adjustment and the matching adjustment.</w:delText>
              </w:r>
            </w:del>
          </w:p>
          <w:p w14:paraId="37D8057A" w14:textId="1658459F" w:rsidR="00D00578" w:rsidRPr="00711388" w:rsidRDefault="00D00578" w:rsidP="00D00578">
            <w:pPr>
              <w:pStyle w:val="NormalLeft"/>
              <w:rPr>
                <w:lang w:val="en-GB"/>
              </w:rPr>
            </w:pPr>
            <w:r w:rsidRPr="00711388">
              <w:rPr>
                <w:lang w:val="en-GB"/>
              </w:rPr>
              <w:t xml:space="preserve">If </w:t>
            </w:r>
            <w:ins w:id="3178"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3179" w:author="Author">
              <w:r w:rsidRPr="00711388" w:rsidDel="003323F0">
                <w:rPr>
                  <w:lang w:val="en-GB"/>
                </w:rPr>
                <w:delText xml:space="preserve">  </w:delText>
              </w:r>
            </w:del>
            <w:ins w:id="3180" w:author="Author">
              <w:r w:rsidR="003323F0">
                <w:rPr>
                  <w:lang w:val="en-GB"/>
                </w:rPr>
                <w:t xml:space="preserve"> </w:t>
              </w:r>
            </w:ins>
          </w:p>
        </w:tc>
      </w:tr>
      <w:tr w:rsidR="00D00578" w:rsidRPr="00711388" w14:paraId="7D9F1E4F" w14:textId="77777777" w:rsidTr="009F411E">
        <w:tc>
          <w:tcPr>
            <w:tcW w:w="1635" w:type="dxa"/>
            <w:tcBorders>
              <w:top w:val="single" w:sz="2" w:space="0" w:color="auto"/>
              <w:left w:val="single" w:sz="2" w:space="0" w:color="auto"/>
              <w:bottom w:val="single" w:sz="2" w:space="0" w:color="auto"/>
              <w:right w:val="single" w:sz="2" w:space="0" w:color="auto"/>
            </w:tcBorders>
          </w:tcPr>
          <w:p w14:paraId="231D24AE" w14:textId="77777777" w:rsidR="00D00578" w:rsidRPr="00711388" w:rsidRDefault="00D00578" w:rsidP="00D00578">
            <w:pPr>
              <w:pStyle w:val="NormalLeft"/>
              <w:rPr>
                <w:lang w:val="en-GB"/>
              </w:rPr>
            </w:pPr>
            <w:r w:rsidRPr="00711388">
              <w:rPr>
                <w:lang w:val="en-GB"/>
              </w:rPr>
              <w:lastRenderedPageBreak/>
              <w:t>C0050/R0100</w:t>
            </w:r>
          </w:p>
        </w:tc>
        <w:tc>
          <w:tcPr>
            <w:tcW w:w="1817" w:type="dxa"/>
            <w:tcBorders>
              <w:top w:val="single" w:sz="2" w:space="0" w:color="auto"/>
              <w:left w:val="single" w:sz="2" w:space="0" w:color="auto"/>
              <w:bottom w:val="single" w:sz="2" w:space="0" w:color="auto"/>
              <w:right w:val="single" w:sz="2" w:space="0" w:color="auto"/>
            </w:tcBorders>
          </w:tcPr>
          <w:p w14:paraId="3014FD28" w14:textId="3746B2EF" w:rsidR="00D00578" w:rsidRPr="00711388" w:rsidRDefault="00D00578" w:rsidP="00D00578">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Eligible own 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3040A81F" w14:textId="05E1FDD4" w:rsidR="00D00578" w:rsidRPr="00711388" w:rsidRDefault="00D00578" w:rsidP="00D00578">
            <w:pPr>
              <w:pStyle w:val="NormalLeft"/>
              <w:rPr>
                <w:lang w:val="en-GB"/>
              </w:rPr>
            </w:pPr>
            <w:r w:rsidRPr="00711388">
              <w:rPr>
                <w:lang w:val="en-GB"/>
              </w:rPr>
              <w:t xml:space="preserve">Amount of the adjustment to the </w:t>
            </w:r>
            <w:ins w:id="3181" w:author="Author">
              <w:r w:rsidRPr="00711388">
                <w:rPr>
                  <w:lang w:val="en-GB"/>
                </w:rPr>
                <w:t xml:space="preserve">position of </w:t>
              </w:r>
            </w:ins>
            <w:del w:id="3182" w:author="Author">
              <w:r w:rsidRPr="00711388" w:rsidDel="00625B70">
                <w:rPr>
                  <w:lang w:val="en-GB"/>
                </w:rPr>
                <w:delText>E</w:delText>
              </w:r>
            </w:del>
            <w:ins w:id="3183" w:author="Author">
              <w:r w:rsidRPr="00711388">
                <w:rPr>
                  <w:lang w:val="en-GB"/>
                </w:rPr>
                <w:t>e</w:t>
              </w:r>
            </w:ins>
            <w:r w:rsidRPr="00711388">
              <w:rPr>
                <w:lang w:val="en-GB"/>
              </w:rPr>
              <w:t>ligible own funds to meet MCR due to the application of the transitional adjustment to the relevant risk-free interest rate term structure.</w:t>
            </w:r>
          </w:p>
          <w:p w14:paraId="3B7E76C4" w14:textId="13E9563E" w:rsidR="00D00578" w:rsidRPr="00711388" w:rsidRDefault="00D00578" w:rsidP="00D00578">
            <w:pPr>
              <w:pStyle w:val="NormalLeft"/>
              <w:rPr>
                <w:lang w:val="en-GB"/>
              </w:rPr>
            </w:pPr>
            <w:ins w:id="3184" w:author="Author">
              <w:r w:rsidRPr="00711388">
                <w:rPr>
                  <w:lang w:val="en-GB"/>
                </w:rPr>
                <w:t>T</w:t>
              </w:r>
              <w:r w:rsidRPr="00E50019">
                <w:rPr>
                  <w:lang w:val="en-GB"/>
                  <w:rPrChange w:id="3185" w:author="Author">
                    <w:rPr/>
                  </w:rPrChange>
                </w:rPr>
                <w:t>he calculation of this amount shall be performed in accordance with the instructions set out in C0050/R0010.</w:t>
              </w:r>
            </w:ins>
            <w:del w:id="3186" w:author="Author">
              <w:r w:rsidRPr="00711388" w:rsidDel="00067FD0">
                <w:rPr>
                  <w:lang w:val="en-GB"/>
                </w:rPr>
                <w:delText>It shall be the difference between the eligible own funds to meet MCR calculated considering the technical provisions without</w:delText>
              </w:r>
              <w:r w:rsidRPr="00711388" w:rsidDel="003323F0">
                <w:rPr>
                  <w:lang w:val="en-GB"/>
                </w:rPr>
                <w:delText xml:space="preserve"> </w:delText>
              </w:r>
            </w:del>
            <w:ins w:id="3187" w:author="Author">
              <w:del w:id="3188" w:author="Author">
                <w:r w:rsidRPr="00711388" w:rsidDel="003323F0">
                  <w:rPr>
                    <w:lang w:val="en-GB"/>
                  </w:rPr>
                  <w:delText xml:space="preserve"> </w:delText>
                </w:r>
              </w:del>
              <w:r w:rsidR="003323F0">
                <w:rPr>
                  <w:lang w:val="en-GB"/>
                </w:rPr>
                <w:t xml:space="preserve"> </w:t>
              </w:r>
            </w:ins>
            <w:del w:id="3189" w:author="Author">
              <w:r w:rsidRPr="00711388" w:rsidDel="00067FD0">
                <w:rPr>
                  <w:lang w:val="en-GB"/>
                </w:rPr>
                <w:delText>transitional adjustment to the relevant risk-free interest rate term structure and the eligible own funds to meet MCR calculated with the technical provisions reported under C0020.</w:delText>
              </w:r>
              <w:r w:rsidRPr="00711388" w:rsidDel="003323F0">
                <w:rPr>
                  <w:lang w:val="en-GB"/>
                </w:rPr>
                <w:delText xml:space="preserve">  </w:delText>
              </w:r>
            </w:del>
            <w:ins w:id="3190" w:author="Author">
              <w:r w:rsidR="003323F0">
                <w:rPr>
                  <w:lang w:val="en-GB"/>
                </w:rPr>
                <w:t xml:space="preserve"> </w:t>
              </w:r>
            </w:ins>
          </w:p>
        </w:tc>
      </w:tr>
      <w:tr w:rsidR="00D00578" w:rsidRPr="00711388" w14:paraId="1DC082A6" w14:textId="77777777" w:rsidTr="009F411E">
        <w:trPr>
          <w:ins w:id="3191" w:author="Author"/>
        </w:trPr>
        <w:tc>
          <w:tcPr>
            <w:tcW w:w="1635" w:type="dxa"/>
            <w:tcBorders>
              <w:top w:val="single" w:sz="2" w:space="0" w:color="auto"/>
              <w:left w:val="single" w:sz="2" w:space="0" w:color="auto"/>
              <w:bottom w:val="single" w:sz="2" w:space="0" w:color="auto"/>
              <w:right w:val="single" w:sz="2" w:space="0" w:color="auto"/>
            </w:tcBorders>
          </w:tcPr>
          <w:p w14:paraId="734888D1" w14:textId="4767438C" w:rsidR="00D00578" w:rsidRPr="00711388" w:rsidRDefault="00D00578" w:rsidP="00D00578">
            <w:pPr>
              <w:pStyle w:val="NormalLeft"/>
              <w:rPr>
                <w:ins w:id="3192" w:author="Author"/>
                <w:lang w:val="en-GB"/>
              </w:rPr>
            </w:pPr>
            <w:ins w:id="3193" w:author="Author">
              <w:r w:rsidRPr="00711388">
                <w:rPr>
                  <w:lang w:val="en-GB"/>
                </w:rPr>
                <w:t>C0054/R0100</w:t>
              </w:r>
            </w:ins>
          </w:p>
        </w:tc>
        <w:tc>
          <w:tcPr>
            <w:tcW w:w="1817" w:type="dxa"/>
            <w:tcBorders>
              <w:top w:val="single" w:sz="2" w:space="0" w:color="auto"/>
              <w:left w:val="single" w:sz="2" w:space="0" w:color="auto"/>
              <w:bottom w:val="single" w:sz="2" w:space="0" w:color="auto"/>
              <w:right w:val="single" w:sz="2" w:space="0" w:color="auto"/>
            </w:tcBorders>
          </w:tcPr>
          <w:p w14:paraId="40B5ABBE" w14:textId="1BA847AC" w:rsidR="00D00578" w:rsidRPr="00711388" w:rsidRDefault="00D00578" w:rsidP="00D00578">
            <w:pPr>
              <w:pStyle w:val="NormalLeft"/>
              <w:rPr>
                <w:ins w:id="3194" w:author="Author"/>
                <w:lang w:val="en-GB"/>
              </w:rPr>
            </w:pPr>
            <w:ins w:id="3195" w:author="Author">
              <w:r w:rsidRPr="00711388">
                <w:rPr>
                  <w:lang w:val="en-GB"/>
                </w:rPr>
                <w:t xml:space="preserve">Impact of all transitionals </w:t>
              </w:r>
            </w:ins>
            <w:r w:rsidR="00845F43" w:rsidRPr="00711388">
              <w:rPr>
                <w:lang w:val="en-GB"/>
              </w:rPr>
              <w:t>-</w:t>
            </w:r>
            <w:ins w:id="3196" w:author="Author">
              <w:r w:rsidRPr="00711388">
                <w:rPr>
                  <w:lang w:val="en-GB"/>
                </w:rPr>
                <w:t xml:space="preserve"> Eligible own funds to meet Minimum Capital Requirement</w:t>
              </w:r>
            </w:ins>
          </w:p>
        </w:tc>
        <w:tc>
          <w:tcPr>
            <w:tcW w:w="5476" w:type="dxa"/>
            <w:tcBorders>
              <w:top w:val="single" w:sz="2" w:space="0" w:color="auto"/>
              <w:left w:val="single" w:sz="2" w:space="0" w:color="auto"/>
              <w:bottom w:val="single" w:sz="2" w:space="0" w:color="auto"/>
              <w:right w:val="single" w:sz="2" w:space="0" w:color="auto"/>
            </w:tcBorders>
          </w:tcPr>
          <w:p w14:paraId="42697DCF" w14:textId="5C2DF17B" w:rsidR="00D00578" w:rsidRPr="00711388" w:rsidRDefault="00D00578" w:rsidP="00D00578">
            <w:pPr>
              <w:pStyle w:val="NormalLeft"/>
              <w:rPr>
                <w:ins w:id="3197" w:author="Author"/>
                <w:lang w:val="en-GB"/>
              </w:rPr>
            </w:pPr>
            <w:ins w:id="3198" w:author="Author">
              <w:r w:rsidRPr="00711388">
                <w:rPr>
                  <w:lang w:val="en-GB"/>
                </w:rPr>
                <w:t>Amount of the adjustment to the eligible own funds to meet MCR due to the application of all transitional measures including the phasing-in mechanism for extrapolation.</w:t>
              </w:r>
            </w:ins>
          </w:p>
          <w:p w14:paraId="148A6E92" w14:textId="33C94F0B" w:rsidR="00D00578" w:rsidRPr="00711388" w:rsidRDefault="00D00578" w:rsidP="00D00578">
            <w:pPr>
              <w:pStyle w:val="NormalLeft"/>
              <w:rPr>
                <w:ins w:id="3199" w:author="Author"/>
                <w:lang w:val="en-GB"/>
              </w:rPr>
            </w:pPr>
            <w:ins w:id="3200" w:author="Author">
              <w:r w:rsidRPr="00711388">
                <w:rPr>
                  <w:lang w:val="en-GB"/>
                </w:rPr>
                <w:t>T</w:t>
              </w:r>
              <w:r w:rsidRPr="00E50019">
                <w:rPr>
                  <w:lang w:val="en-GB"/>
                  <w:rPrChange w:id="3201" w:author="Author">
                    <w:rPr/>
                  </w:rPrChange>
                </w:rPr>
                <w:t>he calculation of this amount shall be performed in accordance with the instructions set out in C0054/R0010.</w:t>
              </w:r>
            </w:ins>
          </w:p>
        </w:tc>
      </w:tr>
      <w:tr w:rsidR="00D00578" w:rsidRPr="00711388" w14:paraId="65160850" w14:textId="77777777" w:rsidTr="009F411E">
        <w:tc>
          <w:tcPr>
            <w:tcW w:w="1635" w:type="dxa"/>
            <w:tcBorders>
              <w:top w:val="single" w:sz="2" w:space="0" w:color="auto"/>
              <w:left w:val="single" w:sz="2" w:space="0" w:color="auto"/>
              <w:bottom w:val="single" w:sz="2" w:space="0" w:color="auto"/>
              <w:right w:val="single" w:sz="2" w:space="0" w:color="auto"/>
            </w:tcBorders>
          </w:tcPr>
          <w:p w14:paraId="5C5AA61F" w14:textId="77777777" w:rsidR="00D00578" w:rsidRPr="00711388" w:rsidRDefault="00D00578" w:rsidP="00D00578">
            <w:pPr>
              <w:pStyle w:val="NormalLeft"/>
              <w:rPr>
                <w:lang w:val="en-GB"/>
              </w:rPr>
            </w:pPr>
            <w:r w:rsidRPr="00711388">
              <w:rPr>
                <w:lang w:val="en-GB"/>
              </w:rPr>
              <w:t>C0060/R0100</w:t>
            </w:r>
          </w:p>
        </w:tc>
        <w:tc>
          <w:tcPr>
            <w:tcW w:w="1817" w:type="dxa"/>
            <w:tcBorders>
              <w:top w:val="single" w:sz="2" w:space="0" w:color="auto"/>
              <w:left w:val="single" w:sz="2" w:space="0" w:color="auto"/>
              <w:bottom w:val="single" w:sz="2" w:space="0" w:color="auto"/>
              <w:right w:val="single" w:sz="2" w:space="0" w:color="auto"/>
            </w:tcBorders>
          </w:tcPr>
          <w:p w14:paraId="1CA3E2FB" w14:textId="1DCB7F17" w:rsidR="00D00578" w:rsidRPr="00711388" w:rsidRDefault="00D00578" w:rsidP="00D00578">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Eligible own 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56478A5A" w14:textId="28DA8D48" w:rsidR="00D00578" w:rsidRPr="00711388" w:rsidRDefault="00D00578" w:rsidP="00D00578">
            <w:pPr>
              <w:pStyle w:val="NormalLeft"/>
              <w:rPr>
                <w:lang w:val="en-GB"/>
              </w:rPr>
            </w:pPr>
            <w:r w:rsidRPr="00711388">
              <w:rPr>
                <w:lang w:val="en-GB"/>
              </w:rPr>
              <w:t xml:space="preserve">Total amount of </w:t>
            </w:r>
            <w:del w:id="3202" w:author="Author">
              <w:r w:rsidRPr="00711388" w:rsidDel="00625B70">
                <w:rPr>
                  <w:lang w:val="en-GB"/>
                </w:rPr>
                <w:delText>E</w:delText>
              </w:r>
            </w:del>
            <w:ins w:id="3203" w:author="Author">
              <w:r w:rsidRPr="00711388">
                <w:rPr>
                  <w:lang w:val="en-GB"/>
                </w:rPr>
                <w:t>e</w:t>
              </w:r>
            </w:ins>
            <w:r w:rsidRPr="00711388">
              <w:rPr>
                <w:lang w:val="en-GB"/>
              </w:rPr>
              <w:t xml:space="preserve">ligible own funds to meet MCR calculated considering Technical provisions </w:t>
            </w:r>
            <w:ins w:id="3204" w:author="Author">
              <w:r w:rsidRPr="00711388">
                <w:rPr>
                  <w:lang w:val="en-GB"/>
                </w:rPr>
                <w:t>with adjustments for LTG and transitional measures as described in C0060/R0010.</w:t>
              </w:r>
            </w:ins>
            <w:del w:id="3205" w:author="Author">
              <w:r w:rsidRPr="00711388" w:rsidDel="00096091">
                <w:rPr>
                  <w:lang w:val="en-GB"/>
                </w:rPr>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1193905D" w14:textId="799E3ADF" w:rsidR="00D00578" w:rsidRPr="00711388" w:rsidRDefault="00D00578" w:rsidP="00D00578">
            <w:pPr>
              <w:pStyle w:val="NormalLeft"/>
              <w:rPr>
                <w:lang w:val="en-GB"/>
              </w:rPr>
            </w:pPr>
            <w:r w:rsidRPr="00711388">
              <w:rPr>
                <w:lang w:val="en-GB"/>
              </w:rPr>
              <w:t xml:space="preserve">If </w:t>
            </w:r>
            <w:ins w:id="3206" w:author="Author">
              <w:r w:rsidRPr="00711388">
                <w:rPr>
                  <w:lang w:val="en-GB"/>
                </w:rPr>
                <w:t xml:space="preserve">the </w:t>
              </w:r>
            </w:ins>
            <w:r w:rsidRPr="00711388">
              <w:rPr>
                <w:lang w:val="en-GB"/>
              </w:rPr>
              <w:t>volatility adjustment is not applicable report the same amount as in C0040.</w:t>
            </w:r>
            <w:del w:id="3207" w:author="Author">
              <w:r w:rsidRPr="00711388" w:rsidDel="003323F0">
                <w:rPr>
                  <w:lang w:val="en-GB"/>
                </w:rPr>
                <w:delText xml:space="preserve">  </w:delText>
              </w:r>
            </w:del>
            <w:ins w:id="3208" w:author="Author">
              <w:r w:rsidR="003323F0">
                <w:rPr>
                  <w:lang w:val="en-GB"/>
                </w:rPr>
                <w:t xml:space="preserve"> </w:t>
              </w:r>
            </w:ins>
          </w:p>
        </w:tc>
      </w:tr>
      <w:tr w:rsidR="00D00578" w:rsidRPr="00711388" w14:paraId="641CCEBD" w14:textId="77777777" w:rsidTr="009F411E">
        <w:tc>
          <w:tcPr>
            <w:tcW w:w="1635" w:type="dxa"/>
            <w:tcBorders>
              <w:top w:val="single" w:sz="2" w:space="0" w:color="auto"/>
              <w:left w:val="single" w:sz="2" w:space="0" w:color="auto"/>
              <w:bottom w:val="single" w:sz="2" w:space="0" w:color="auto"/>
              <w:right w:val="single" w:sz="2" w:space="0" w:color="auto"/>
            </w:tcBorders>
          </w:tcPr>
          <w:p w14:paraId="1949DEAC" w14:textId="77777777" w:rsidR="00D00578" w:rsidRPr="00711388" w:rsidRDefault="00D00578" w:rsidP="00D00578">
            <w:pPr>
              <w:pStyle w:val="NormalLeft"/>
              <w:rPr>
                <w:lang w:val="en-GB"/>
              </w:rPr>
            </w:pPr>
            <w:r w:rsidRPr="00711388">
              <w:rPr>
                <w:lang w:val="en-GB"/>
              </w:rPr>
              <w:t>C0070/R0100</w:t>
            </w:r>
          </w:p>
        </w:tc>
        <w:tc>
          <w:tcPr>
            <w:tcW w:w="1817" w:type="dxa"/>
            <w:tcBorders>
              <w:top w:val="single" w:sz="2" w:space="0" w:color="auto"/>
              <w:left w:val="single" w:sz="2" w:space="0" w:color="auto"/>
              <w:bottom w:val="single" w:sz="2" w:space="0" w:color="auto"/>
              <w:right w:val="single" w:sz="2" w:space="0" w:color="auto"/>
            </w:tcBorders>
          </w:tcPr>
          <w:p w14:paraId="41F03EC1" w14:textId="38C9DCC6" w:rsidR="00D00578" w:rsidRPr="00711388" w:rsidRDefault="00D00578" w:rsidP="00D00578">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Eligible own </w:t>
            </w:r>
            <w:r w:rsidRPr="00711388">
              <w:rPr>
                <w:lang w:val="en-GB"/>
              </w:rPr>
              <w:lastRenderedPageBreak/>
              <w:t>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38A45CE3" w14:textId="1F0E5726" w:rsidR="00D00578" w:rsidRPr="00711388" w:rsidRDefault="00D00578" w:rsidP="00D00578">
            <w:pPr>
              <w:pStyle w:val="NormalLeft"/>
              <w:rPr>
                <w:lang w:val="en-GB"/>
              </w:rPr>
            </w:pPr>
            <w:r w:rsidRPr="00711388">
              <w:rPr>
                <w:lang w:val="en-GB"/>
              </w:rPr>
              <w:lastRenderedPageBreak/>
              <w:t xml:space="preserve">Amount of the adjustment to the </w:t>
            </w:r>
            <w:ins w:id="3209" w:author="Author">
              <w:r w:rsidRPr="00711388">
                <w:rPr>
                  <w:lang w:val="en-GB"/>
                </w:rPr>
                <w:t>position of e</w:t>
              </w:r>
            </w:ins>
            <w:del w:id="3210" w:author="Author">
              <w:r w:rsidRPr="00711388" w:rsidDel="00625B70">
                <w:rPr>
                  <w:lang w:val="en-GB"/>
                </w:rPr>
                <w:delText>E</w:delText>
              </w:r>
            </w:del>
            <w:r w:rsidRPr="00711388">
              <w:rPr>
                <w:lang w:val="en-GB"/>
              </w:rPr>
              <w:t>ligible own funds to meet MCR due to the application of the volatility adjustment. It shall reflect the impact of setting the volatility adjustment to zero.</w:t>
            </w:r>
          </w:p>
          <w:p w14:paraId="148C4416" w14:textId="46457F9D" w:rsidR="00D00578" w:rsidRPr="00711388" w:rsidRDefault="00D00578" w:rsidP="00D00578">
            <w:pPr>
              <w:pStyle w:val="NormalLeft"/>
              <w:rPr>
                <w:lang w:val="en-GB"/>
              </w:rPr>
            </w:pPr>
            <w:ins w:id="3211" w:author="Author">
              <w:r w:rsidRPr="00711388">
                <w:rPr>
                  <w:lang w:val="en-GB"/>
                </w:rPr>
                <w:lastRenderedPageBreak/>
                <w:t>T</w:t>
              </w:r>
              <w:r w:rsidRPr="00E50019">
                <w:rPr>
                  <w:lang w:val="en-GB"/>
                  <w:rPrChange w:id="3212" w:author="Author">
                    <w:rPr/>
                  </w:rPrChange>
                </w:rPr>
                <w:t>he calculation of this amount shall be performed in accordance with the instructions set out in C0070/R0010.</w:t>
              </w:r>
            </w:ins>
            <w:del w:id="3213" w:author="Author">
              <w:r w:rsidRPr="00711388" w:rsidDel="00067FD0">
                <w:rPr>
                  <w:lang w:val="en-GB"/>
                </w:rPr>
                <w:delText>It shall be the difference between the eligible own funds to meet MCR calculated considering the technical provisions without volatility adjustment and without other transitional measures and the eligible own funds to meet MCR calculated with the technical provisions reported under C0040.</w:delText>
              </w:r>
              <w:r w:rsidRPr="00711388" w:rsidDel="003323F0">
                <w:rPr>
                  <w:lang w:val="en-GB"/>
                </w:rPr>
                <w:delText xml:space="preserve">  </w:delText>
              </w:r>
            </w:del>
            <w:ins w:id="3214" w:author="Author">
              <w:r w:rsidR="003323F0">
                <w:rPr>
                  <w:lang w:val="en-GB"/>
                </w:rPr>
                <w:t xml:space="preserve"> </w:t>
              </w:r>
            </w:ins>
          </w:p>
        </w:tc>
      </w:tr>
      <w:tr w:rsidR="00D00578" w:rsidRPr="00711388" w14:paraId="04B15D1F" w14:textId="77777777" w:rsidTr="009F411E">
        <w:tc>
          <w:tcPr>
            <w:tcW w:w="1635" w:type="dxa"/>
            <w:tcBorders>
              <w:top w:val="single" w:sz="2" w:space="0" w:color="auto"/>
              <w:left w:val="single" w:sz="2" w:space="0" w:color="auto"/>
              <w:bottom w:val="single" w:sz="2" w:space="0" w:color="auto"/>
              <w:right w:val="single" w:sz="2" w:space="0" w:color="auto"/>
            </w:tcBorders>
          </w:tcPr>
          <w:p w14:paraId="40342531" w14:textId="77777777" w:rsidR="00D00578" w:rsidRPr="00711388" w:rsidRDefault="00D00578" w:rsidP="00D00578">
            <w:pPr>
              <w:pStyle w:val="NormalLeft"/>
              <w:rPr>
                <w:lang w:val="en-GB"/>
              </w:rPr>
            </w:pPr>
            <w:r w:rsidRPr="00711388">
              <w:rPr>
                <w:lang w:val="en-GB"/>
              </w:rPr>
              <w:lastRenderedPageBreak/>
              <w:t>C0080/R0100</w:t>
            </w:r>
          </w:p>
        </w:tc>
        <w:tc>
          <w:tcPr>
            <w:tcW w:w="1817" w:type="dxa"/>
            <w:tcBorders>
              <w:top w:val="single" w:sz="2" w:space="0" w:color="auto"/>
              <w:left w:val="single" w:sz="2" w:space="0" w:color="auto"/>
              <w:bottom w:val="single" w:sz="2" w:space="0" w:color="auto"/>
              <w:right w:val="single" w:sz="2" w:space="0" w:color="auto"/>
            </w:tcBorders>
          </w:tcPr>
          <w:p w14:paraId="2B839E4C" w14:textId="0BEB1CBE" w:rsidR="00D00578" w:rsidRPr="00711388" w:rsidRDefault="00D00578" w:rsidP="00D00578">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Eligible own 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735C86C0" w14:textId="733E5A2A" w:rsidR="00D00578" w:rsidRPr="00711388" w:rsidRDefault="00D00578" w:rsidP="00D00578">
            <w:pPr>
              <w:pStyle w:val="NormalLeft"/>
              <w:rPr>
                <w:lang w:val="en-GB"/>
              </w:rPr>
            </w:pPr>
            <w:r w:rsidRPr="00711388">
              <w:rPr>
                <w:lang w:val="en-GB"/>
              </w:rPr>
              <w:t xml:space="preserve">Total amount of </w:t>
            </w:r>
            <w:ins w:id="3215" w:author="Author">
              <w:r w:rsidRPr="00711388">
                <w:rPr>
                  <w:lang w:val="en-GB"/>
                </w:rPr>
                <w:t>e</w:t>
              </w:r>
            </w:ins>
            <w:del w:id="3216" w:author="Author">
              <w:r w:rsidRPr="00711388" w:rsidDel="00625B70">
                <w:rPr>
                  <w:lang w:val="en-GB"/>
                </w:rPr>
                <w:delText>E</w:delText>
              </w:r>
            </w:del>
            <w:r w:rsidRPr="00711388">
              <w:rPr>
                <w:lang w:val="en-GB"/>
              </w:rPr>
              <w:t xml:space="preserve">ligible own funds to meet MCR calculated considering </w:t>
            </w:r>
            <w:ins w:id="3217" w:author="Author">
              <w:r w:rsidRPr="00711388">
                <w:rPr>
                  <w:lang w:val="en-GB"/>
                </w:rPr>
                <w:t>t</w:t>
              </w:r>
            </w:ins>
            <w:del w:id="3218" w:author="Author">
              <w:r w:rsidRPr="00711388" w:rsidDel="00096091">
                <w:rPr>
                  <w:lang w:val="en-GB"/>
                </w:rPr>
                <w:delText>T</w:delText>
              </w:r>
            </w:del>
            <w:r w:rsidRPr="00711388">
              <w:rPr>
                <w:lang w:val="en-GB"/>
              </w:rPr>
              <w:t xml:space="preserve">echnical provisions </w:t>
            </w:r>
            <w:ins w:id="3219" w:author="Author">
              <w:r w:rsidRPr="00711388">
                <w:rPr>
                  <w:lang w:val="en-GB"/>
                </w:rPr>
                <w:t>with adjustments for LTG and transitional measures as described in C0080/R0010.</w:t>
              </w:r>
            </w:ins>
            <w:del w:id="3220" w:author="Author">
              <w:r w:rsidRPr="00711388" w:rsidDel="00096091">
                <w:rPr>
                  <w:lang w:val="en-GB"/>
                </w:rPr>
                <w:delText xml:space="preserve">without any LTG </w:delText>
              </w:r>
            </w:del>
            <w:ins w:id="3221" w:author="Author">
              <w:del w:id="3222" w:author="Author">
                <w:r w:rsidRPr="00711388" w:rsidDel="00096091">
                  <w:rPr>
                    <w:lang w:val="en-GB"/>
                  </w:rPr>
                  <w:delText xml:space="preserve">and transitional </w:delText>
                </w:r>
              </w:del>
            </w:ins>
            <w:del w:id="3223" w:author="Author">
              <w:r w:rsidRPr="00711388" w:rsidDel="00096091">
                <w:rPr>
                  <w:lang w:val="en-GB"/>
                </w:rPr>
                <w:delText>measure.</w:delText>
              </w:r>
            </w:del>
          </w:p>
          <w:p w14:paraId="3FAA55FB" w14:textId="733D7496" w:rsidR="00D00578" w:rsidRPr="00711388" w:rsidRDefault="00D00578" w:rsidP="00D00578">
            <w:pPr>
              <w:pStyle w:val="NormalLeft"/>
              <w:rPr>
                <w:lang w:val="en-GB"/>
              </w:rPr>
            </w:pPr>
            <w:r w:rsidRPr="00711388">
              <w:rPr>
                <w:lang w:val="en-GB"/>
              </w:rPr>
              <w:t xml:space="preserve">If </w:t>
            </w:r>
            <w:ins w:id="3224" w:author="Author">
              <w:r w:rsidRPr="00711388">
                <w:rPr>
                  <w:lang w:val="en-GB"/>
                </w:rPr>
                <w:t xml:space="preserve">the </w:t>
              </w:r>
            </w:ins>
            <w:r w:rsidRPr="00711388">
              <w:rPr>
                <w:lang w:val="en-GB"/>
              </w:rPr>
              <w:t>matching adjustment is not applicable report the same amount as in C0060.</w:t>
            </w:r>
            <w:del w:id="3225" w:author="Author">
              <w:r w:rsidRPr="00711388" w:rsidDel="003323F0">
                <w:rPr>
                  <w:lang w:val="en-GB"/>
                </w:rPr>
                <w:delText xml:space="preserve">  </w:delText>
              </w:r>
            </w:del>
            <w:ins w:id="3226" w:author="Author">
              <w:r w:rsidR="003323F0">
                <w:rPr>
                  <w:lang w:val="en-GB"/>
                </w:rPr>
                <w:t xml:space="preserve"> </w:t>
              </w:r>
            </w:ins>
          </w:p>
        </w:tc>
      </w:tr>
      <w:tr w:rsidR="00D00578" w:rsidRPr="00711388" w14:paraId="076CA033" w14:textId="77777777" w:rsidTr="009F411E">
        <w:tc>
          <w:tcPr>
            <w:tcW w:w="1635" w:type="dxa"/>
            <w:tcBorders>
              <w:top w:val="single" w:sz="2" w:space="0" w:color="auto"/>
              <w:left w:val="single" w:sz="2" w:space="0" w:color="auto"/>
              <w:bottom w:val="single" w:sz="2" w:space="0" w:color="auto"/>
              <w:right w:val="single" w:sz="2" w:space="0" w:color="auto"/>
            </w:tcBorders>
          </w:tcPr>
          <w:p w14:paraId="234E270F" w14:textId="77777777" w:rsidR="00D00578" w:rsidRPr="00711388" w:rsidRDefault="00D00578" w:rsidP="00D00578">
            <w:pPr>
              <w:pStyle w:val="NormalLeft"/>
              <w:rPr>
                <w:lang w:val="en-GB"/>
              </w:rPr>
            </w:pPr>
            <w:r w:rsidRPr="00711388">
              <w:rPr>
                <w:lang w:val="en-GB"/>
              </w:rPr>
              <w:t>C0090/R0100</w:t>
            </w:r>
          </w:p>
        </w:tc>
        <w:tc>
          <w:tcPr>
            <w:tcW w:w="1817" w:type="dxa"/>
            <w:tcBorders>
              <w:top w:val="single" w:sz="2" w:space="0" w:color="auto"/>
              <w:left w:val="single" w:sz="2" w:space="0" w:color="auto"/>
              <w:bottom w:val="single" w:sz="2" w:space="0" w:color="auto"/>
              <w:right w:val="single" w:sz="2" w:space="0" w:color="auto"/>
            </w:tcBorders>
          </w:tcPr>
          <w:p w14:paraId="083D3827" w14:textId="677D8835" w:rsidR="00D00578" w:rsidRPr="00711388" w:rsidRDefault="00D00578" w:rsidP="00D00578">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Eligible own 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2F9FF182" w14:textId="35855FF7" w:rsidR="00D00578" w:rsidRPr="00711388" w:rsidRDefault="00D00578" w:rsidP="00D00578">
            <w:pPr>
              <w:pStyle w:val="NormalLeft"/>
              <w:rPr>
                <w:lang w:val="en-GB"/>
              </w:rPr>
            </w:pPr>
            <w:r w:rsidRPr="00711388">
              <w:rPr>
                <w:lang w:val="en-GB"/>
              </w:rPr>
              <w:t xml:space="preserve">Amount of the adjustment to the </w:t>
            </w:r>
            <w:ins w:id="3227" w:author="Author">
              <w:r w:rsidRPr="00711388">
                <w:rPr>
                  <w:lang w:val="en-GB"/>
                </w:rPr>
                <w:t>position of e</w:t>
              </w:r>
            </w:ins>
            <w:del w:id="3228" w:author="Author">
              <w:r w:rsidRPr="00711388" w:rsidDel="00625B70">
                <w:rPr>
                  <w:lang w:val="en-GB"/>
                </w:rPr>
                <w:delText>E</w:delText>
              </w:r>
            </w:del>
            <w:r w:rsidRPr="00711388">
              <w:rPr>
                <w:lang w:val="en-GB"/>
              </w:rPr>
              <w:t>ligible own funds to meet MCR due to the application of the matching adjustment. It shall include the impact of setting the volatility adjustment and the matching adjustment to zero.</w:t>
            </w:r>
          </w:p>
          <w:p w14:paraId="2600CAB1" w14:textId="17AE946F" w:rsidR="00D00578" w:rsidRPr="00711388" w:rsidRDefault="00D00578" w:rsidP="00D00578">
            <w:pPr>
              <w:pStyle w:val="NormalLeft"/>
              <w:rPr>
                <w:lang w:val="en-GB"/>
              </w:rPr>
            </w:pPr>
            <w:ins w:id="3229" w:author="Author">
              <w:r w:rsidRPr="00711388">
                <w:rPr>
                  <w:lang w:val="en-GB"/>
                </w:rPr>
                <w:t>T</w:t>
              </w:r>
              <w:r w:rsidRPr="00E50019">
                <w:rPr>
                  <w:lang w:val="en-GB"/>
                  <w:rPrChange w:id="3230" w:author="Author">
                    <w:rPr/>
                  </w:rPrChange>
                </w:rPr>
                <w:t>he calculation of this amount shall be performed in accordance with the instructions set out in C0090/R0010.</w:t>
              </w:r>
            </w:ins>
            <w:del w:id="3231" w:author="Author">
              <w:r w:rsidRPr="00711388" w:rsidDel="00067FD0">
                <w:rPr>
                  <w:lang w:val="en-GB"/>
                </w:rPr>
                <w:delText>It shall be the difference between the eligible own funds to meet MCR calculated considering the technical provisions without matching adjustment and without all the other transitional measures and the eligible own funds to meet MCR calculated with the technical provisions reported under C0060.</w:delText>
              </w:r>
              <w:r w:rsidRPr="00711388" w:rsidDel="003323F0">
                <w:rPr>
                  <w:lang w:val="en-GB"/>
                </w:rPr>
                <w:delText xml:space="preserve">  </w:delText>
              </w:r>
            </w:del>
            <w:ins w:id="3232" w:author="Author">
              <w:r w:rsidR="003323F0">
                <w:rPr>
                  <w:lang w:val="en-GB"/>
                </w:rPr>
                <w:t xml:space="preserve"> </w:t>
              </w:r>
            </w:ins>
          </w:p>
        </w:tc>
      </w:tr>
      <w:tr w:rsidR="00D00578" w:rsidRPr="00711388" w14:paraId="6E1E2FEE" w14:textId="77777777" w:rsidTr="009F411E">
        <w:tc>
          <w:tcPr>
            <w:tcW w:w="1635" w:type="dxa"/>
            <w:tcBorders>
              <w:top w:val="single" w:sz="2" w:space="0" w:color="auto"/>
              <w:left w:val="single" w:sz="2" w:space="0" w:color="auto"/>
              <w:bottom w:val="single" w:sz="2" w:space="0" w:color="auto"/>
              <w:right w:val="single" w:sz="2" w:space="0" w:color="auto"/>
            </w:tcBorders>
          </w:tcPr>
          <w:p w14:paraId="6D4A8B55" w14:textId="77777777" w:rsidR="00D00578" w:rsidRPr="00711388" w:rsidRDefault="00D00578" w:rsidP="00D00578">
            <w:pPr>
              <w:pStyle w:val="NormalLeft"/>
              <w:rPr>
                <w:lang w:val="en-GB"/>
              </w:rPr>
            </w:pPr>
            <w:r w:rsidRPr="00711388">
              <w:rPr>
                <w:lang w:val="en-GB"/>
              </w:rPr>
              <w:t>C0100/R0100</w:t>
            </w:r>
          </w:p>
        </w:tc>
        <w:tc>
          <w:tcPr>
            <w:tcW w:w="1817" w:type="dxa"/>
            <w:tcBorders>
              <w:top w:val="single" w:sz="2" w:space="0" w:color="auto"/>
              <w:left w:val="single" w:sz="2" w:space="0" w:color="auto"/>
              <w:bottom w:val="single" w:sz="2" w:space="0" w:color="auto"/>
              <w:right w:val="single" w:sz="2" w:space="0" w:color="auto"/>
            </w:tcBorders>
          </w:tcPr>
          <w:p w14:paraId="5FD02EAB" w14:textId="707E1CF4" w:rsidR="00D00578" w:rsidRPr="00711388" w:rsidRDefault="00D00578" w:rsidP="00D00578">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Eligible own funds to meet Minimum Capital Requirement</w:t>
            </w:r>
          </w:p>
        </w:tc>
        <w:tc>
          <w:tcPr>
            <w:tcW w:w="5476" w:type="dxa"/>
            <w:tcBorders>
              <w:top w:val="single" w:sz="2" w:space="0" w:color="auto"/>
              <w:left w:val="single" w:sz="2" w:space="0" w:color="auto"/>
              <w:bottom w:val="single" w:sz="2" w:space="0" w:color="auto"/>
              <w:right w:val="single" w:sz="2" w:space="0" w:color="auto"/>
            </w:tcBorders>
          </w:tcPr>
          <w:p w14:paraId="509B3A73" w14:textId="38826E82" w:rsidR="00D00578" w:rsidRPr="00711388" w:rsidRDefault="00D00578" w:rsidP="00D00578">
            <w:pPr>
              <w:pStyle w:val="NormalLeft"/>
              <w:rPr>
                <w:lang w:val="en-GB"/>
              </w:rPr>
            </w:pPr>
            <w:r w:rsidRPr="00711388">
              <w:rPr>
                <w:lang w:val="en-GB"/>
              </w:rPr>
              <w:t xml:space="preserve">Amount of the adjustment to the </w:t>
            </w:r>
            <w:ins w:id="3233" w:author="Author">
              <w:r w:rsidRPr="00711388">
                <w:rPr>
                  <w:lang w:val="en-GB"/>
                </w:rPr>
                <w:t>position of e</w:t>
              </w:r>
            </w:ins>
            <w:del w:id="3234" w:author="Author">
              <w:r w:rsidRPr="00711388" w:rsidDel="00625B70">
                <w:rPr>
                  <w:lang w:val="en-GB"/>
                </w:rPr>
                <w:delText>E</w:delText>
              </w:r>
            </w:del>
            <w:r w:rsidRPr="00711388">
              <w:rPr>
                <w:lang w:val="en-GB"/>
              </w:rPr>
              <w:t>ligible own funds to meet MCR due to the application of the LTG measures and transitional</w:t>
            </w:r>
            <w:ins w:id="3235" w:author="Author">
              <w:r w:rsidR="006753EC" w:rsidRPr="00711388">
                <w:rPr>
                  <w:lang w:val="en-GB"/>
                </w:rPr>
                <w:t xml:space="preserve"> measure</w:t>
              </w:r>
            </w:ins>
            <w:r w:rsidRPr="00711388">
              <w:rPr>
                <w:lang w:val="en-GB"/>
              </w:rPr>
              <w:t>s.</w:t>
            </w:r>
          </w:p>
        </w:tc>
      </w:tr>
      <w:tr w:rsidR="00D00578" w:rsidRPr="00711388" w14:paraId="09A7048B" w14:textId="77777777" w:rsidTr="009F411E">
        <w:tc>
          <w:tcPr>
            <w:tcW w:w="1635" w:type="dxa"/>
            <w:tcBorders>
              <w:top w:val="single" w:sz="2" w:space="0" w:color="auto"/>
              <w:left w:val="single" w:sz="2" w:space="0" w:color="auto"/>
              <w:bottom w:val="single" w:sz="2" w:space="0" w:color="auto"/>
              <w:right w:val="single" w:sz="2" w:space="0" w:color="auto"/>
            </w:tcBorders>
          </w:tcPr>
          <w:p w14:paraId="1721BBB8" w14:textId="77777777" w:rsidR="00D00578" w:rsidRPr="00711388" w:rsidRDefault="00D00578" w:rsidP="00D00578">
            <w:pPr>
              <w:pStyle w:val="NormalLeft"/>
              <w:rPr>
                <w:lang w:val="en-GB"/>
              </w:rPr>
            </w:pPr>
            <w:r w:rsidRPr="00711388">
              <w:rPr>
                <w:lang w:val="en-GB"/>
              </w:rPr>
              <w:t>C0010/R0110</w:t>
            </w:r>
          </w:p>
        </w:tc>
        <w:tc>
          <w:tcPr>
            <w:tcW w:w="1817" w:type="dxa"/>
            <w:tcBorders>
              <w:top w:val="single" w:sz="2" w:space="0" w:color="auto"/>
              <w:left w:val="single" w:sz="2" w:space="0" w:color="auto"/>
              <w:bottom w:val="single" w:sz="2" w:space="0" w:color="auto"/>
              <w:right w:val="single" w:sz="2" w:space="0" w:color="auto"/>
            </w:tcBorders>
          </w:tcPr>
          <w:p w14:paraId="042B37DF" w14:textId="29557B2F" w:rsidR="00D00578" w:rsidRPr="00711388" w:rsidRDefault="00D00578" w:rsidP="00D00578">
            <w:pPr>
              <w:pStyle w:val="NormalLeft"/>
              <w:rPr>
                <w:lang w:val="en-GB"/>
              </w:rPr>
            </w:pPr>
            <w:r w:rsidRPr="00711388">
              <w:rPr>
                <w:lang w:val="en-GB"/>
              </w:rPr>
              <w:t xml:space="preserve">Amount with LTG measures and transitionals </w:t>
            </w:r>
            <w:r w:rsidR="00845F43" w:rsidRPr="00711388">
              <w:rPr>
                <w:lang w:val="en-GB"/>
              </w:rPr>
              <w:t>-</w:t>
            </w:r>
            <w:r w:rsidRPr="00711388">
              <w:rPr>
                <w:lang w:val="en-GB"/>
              </w:rPr>
              <w:t xml:space="preserve"> Minimum </w:t>
            </w:r>
            <w:r w:rsidRPr="00711388">
              <w:rPr>
                <w:lang w:val="en-GB"/>
              </w:rPr>
              <w:lastRenderedPageBreak/>
              <w:t>Capital Requirement</w:t>
            </w:r>
          </w:p>
        </w:tc>
        <w:tc>
          <w:tcPr>
            <w:tcW w:w="5476" w:type="dxa"/>
            <w:tcBorders>
              <w:top w:val="single" w:sz="2" w:space="0" w:color="auto"/>
              <w:left w:val="single" w:sz="2" w:space="0" w:color="auto"/>
              <w:bottom w:val="single" w:sz="2" w:space="0" w:color="auto"/>
              <w:right w:val="single" w:sz="2" w:space="0" w:color="auto"/>
            </w:tcBorders>
          </w:tcPr>
          <w:p w14:paraId="090B1811" w14:textId="798214DE" w:rsidR="00D00578" w:rsidRPr="00711388" w:rsidRDefault="00D00578" w:rsidP="00D00578">
            <w:pPr>
              <w:pStyle w:val="NormalLeft"/>
              <w:rPr>
                <w:lang w:val="en-GB"/>
              </w:rPr>
            </w:pPr>
            <w:r w:rsidRPr="00711388">
              <w:rPr>
                <w:lang w:val="en-GB"/>
              </w:rPr>
              <w:lastRenderedPageBreak/>
              <w:t>Total amount of MCR calculated considering technical provisions including the adjustments due to the long-term guarantee measures and transitional measures.</w:t>
            </w:r>
          </w:p>
        </w:tc>
      </w:tr>
      <w:tr w:rsidR="00D00578" w:rsidRPr="00711388" w14:paraId="5D17FBB9" w14:textId="77777777" w:rsidTr="009F411E">
        <w:trPr>
          <w:ins w:id="3236" w:author="Author"/>
        </w:trPr>
        <w:tc>
          <w:tcPr>
            <w:tcW w:w="1635" w:type="dxa"/>
            <w:tcBorders>
              <w:top w:val="single" w:sz="2" w:space="0" w:color="auto"/>
              <w:left w:val="single" w:sz="2" w:space="0" w:color="auto"/>
              <w:bottom w:val="single" w:sz="2" w:space="0" w:color="auto"/>
              <w:right w:val="single" w:sz="2" w:space="0" w:color="auto"/>
            </w:tcBorders>
          </w:tcPr>
          <w:p w14:paraId="3C7B5C1E" w14:textId="2AC8C38D" w:rsidR="00D00578" w:rsidRPr="00711388" w:rsidRDefault="00D00578" w:rsidP="00D00578">
            <w:pPr>
              <w:pStyle w:val="NormalLeft"/>
              <w:rPr>
                <w:ins w:id="3237" w:author="Author"/>
                <w:lang w:val="en-GB"/>
              </w:rPr>
            </w:pPr>
            <w:ins w:id="3238" w:author="Author">
              <w:r w:rsidRPr="00711388">
                <w:rPr>
                  <w:lang w:val="en-GB"/>
                </w:rPr>
                <w:t>C0012/R0110</w:t>
              </w:r>
            </w:ins>
          </w:p>
        </w:tc>
        <w:tc>
          <w:tcPr>
            <w:tcW w:w="1817" w:type="dxa"/>
            <w:tcBorders>
              <w:top w:val="single" w:sz="2" w:space="0" w:color="auto"/>
              <w:left w:val="single" w:sz="2" w:space="0" w:color="auto"/>
              <w:bottom w:val="single" w:sz="2" w:space="0" w:color="auto"/>
              <w:right w:val="single" w:sz="2" w:space="0" w:color="auto"/>
            </w:tcBorders>
          </w:tcPr>
          <w:p w14:paraId="6389ADCF" w14:textId="36379755" w:rsidR="00D00578" w:rsidRPr="00711388" w:rsidRDefault="00D00578" w:rsidP="00D00578">
            <w:pPr>
              <w:pStyle w:val="NormalLeft"/>
              <w:rPr>
                <w:ins w:id="3239" w:author="Author"/>
                <w:lang w:val="en-GB"/>
              </w:rPr>
            </w:pPr>
            <w:ins w:id="3240" w:author="Author">
              <w:r w:rsidRPr="00711388">
                <w:rPr>
                  <w:lang w:val="en-GB"/>
                </w:rPr>
                <w:t xml:space="preserve">Without phasing-in mechanism for extrapolation </w:t>
              </w:r>
            </w:ins>
            <w:r w:rsidR="00845F43" w:rsidRPr="00711388">
              <w:rPr>
                <w:lang w:val="en-GB"/>
              </w:rPr>
              <w:t>-</w:t>
            </w:r>
            <w:ins w:id="3241" w:author="Author">
              <w:r w:rsidRPr="00711388">
                <w:rPr>
                  <w:lang w:val="en-GB"/>
                </w:rPr>
                <w:t xml:space="preserve"> Minimum Capital Requirement</w:t>
              </w:r>
            </w:ins>
          </w:p>
        </w:tc>
        <w:tc>
          <w:tcPr>
            <w:tcW w:w="5476" w:type="dxa"/>
            <w:tcBorders>
              <w:top w:val="single" w:sz="2" w:space="0" w:color="auto"/>
              <w:left w:val="single" w:sz="2" w:space="0" w:color="auto"/>
              <w:bottom w:val="single" w:sz="2" w:space="0" w:color="auto"/>
              <w:right w:val="single" w:sz="2" w:space="0" w:color="auto"/>
            </w:tcBorders>
          </w:tcPr>
          <w:p w14:paraId="4984780F" w14:textId="4AC9BC24" w:rsidR="00D00578" w:rsidRPr="00711388" w:rsidRDefault="00D00578" w:rsidP="00D00578">
            <w:pPr>
              <w:pStyle w:val="NormalLeft"/>
              <w:rPr>
                <w:ins w:id="3242" w:author="Author"/>
                <w:lang w:val="en-GB"/>
              </w:rPr>
            </w:pPr>
            <w:ins w:id="3243" w:author="Author">
              <w:r w:rsidRPr="00711388">
                <w:rPr>
                  <w:lang w:val="en-GB"/>
                </w:rPr>
                <w:t>Total amount of MCR calculated considering technical provisions with adjustments for LTG and transitional measures as in C0012/R0010.</w:t>
              </w:r>
            </w:ins>
          </w:p>
          <w:p w14:paraId="79FEBD93" w14:textId="77777777" w:rsidR="00D00578" w:rsidRPr="00711388" w:rsidRDefault="00D00578" w:rsidP="00D00578">
            <w:pPr>
              <w:pStyle w:val="NormalLeft"/>
              <w:rPr>
                <w:ins w:id="3244" w:author="Author"/>
                <w:lang w:val="en-GB"/>
              </w:rPr>
            </w:pPr>
            <w:ins w:id="3245" w:author="Author">
              <w:r w:rsidRPr="00711388">
                <w:rPr>
                  <w:lang w:val="en-GB"/>
                </w:rPr>
                <w:t>If the phasing-in mechanism for extrapolation is not applicable report the same amount as in C0010.</w:t>
              </w:r>
            </w:ins>
          </w:p>
          <w:p w14:paraId="33DDBFE8" w14:textId="77777777" w:rsidR="00D00578" w:rsidRPr="00711388" w:rsidRDefault="00D00578" w:rsidP="00D00578">
            <w:pPr>
              <w:pStyle w:val="NormalLeft"/>
              <w:rPr>
                <w:ins w:id="3246" w:author="Author"/>
                <w:lang w:val="en-GB"/>
              </w:rPr>
            </w:pPr>
          </w:p>
        </w:tc>
      </w:tr>
      <w:tr w:rsidR="00D00578" w:rsidRPr="00711388" w14:paraId="078334FE" w14:textId="77777777" w:rsidTr="009F411E">
        <w:trPr>
          <w:ins w:id="3247" w:author="Author"/>
        </w:trPr>
        <w:tc>
          <w:tcPr>
            <w:tcW w:w="1635" w:type="dxa"/>
            <w:tcBorders>
              <w:top w:val="single" w:sz="2" w:space="0" w:color="auto"/>
              <w:left w:val="single" w:sz="2" w:space="0" w:color="auto"/>
              <w:bottom w:val="single" w:sz="2" w:space="0" w:color="auto"/>
              <w:right w:val="single" w:sz="2" w:space="0" w:color="auto"/>
            </w:tcBorders>
          </w:tcPr>
          <w:p w14:paraId="546A0800" w14:textId="56BBD8C8" w:rsidR="00D00578" w:rsidRPr="00711388" w:rsidRDefault="00D00578" w:rsidP="00D00578">
            <w:pPr>
              <w:pStyle w:val="NormalLeft"/>
              <w:rPr>
                <w:ins w:id="3248" w:author="Author"/>
                <w:lang w:val="en-GB"/>
              </w:rPr>
            </w:pPr>
            <w:ins w:id="3249" w:author="Author">
              <w:r w:rsidRPr="00711388">
                <w:rPr>
                  <w:lang w:val="en-GB"/>
                </w:rPr>
                <w:t>C0014/R0110</w:t>
              </w:r>
            </w:ins>
          </w:p>
        </w:tc>
        <w:tc>
          <w:tcPr>
            <w:tcW w:w="1817" w:type="dxa"/>
            <w:tcBorders>
              <w:top w:val="single" w:sz="2" w:space="0" w:color="auto"/>
              <w:left w:val="single" w:sz="2" w:space="0" w:color="auto"/>
              <w:bottom w:val="single" w:sz="2" w:space="0" w:color="auto"/>
              <w:right w:val="single" w:sz="2" w:space="0" w:color="auto"/>
            </w:tcBorders>
          </w:tcPr>
          <w:p w14:paraId="02C1CEA8" w14:textId="04515799" w:rsidR="00D00578" w:rsidRPr="00711388" w:rsidRDefault="00D00578" w:rsidP="00D00578">
            <w:pPr>
              <w:pStyle w:val="NormalLeft"/>
              <w:rPr>
                <w:ins w:id="3250" w:author="Author"/>
                <w:lang w:val="en-GB"/>
              </w:rPr>
            </w:pPr>
            <w:ins w:id="3251" w:author="Author">
              <w:r w:rsidRPr="00711388">
                <w:rPr>
                  <w:lang w:val="en-GB"/>
                </w:rPr>
                <w:t xml:space="preserve">Impact of phasing-in mechanism for extrapolation </w:t>
              </w:r>
            </w:ins>
            <w:r w:rsidR="00845F43" w:rsidRPr="00711388">
              <w:rPr>
                <w:lang w:val="en-GB"/>
              </w:rPr>
              <w:t>-</w:t>
            </w:r>
            <w:ins w:id="3252" w:author="Author">
              <w:r w:rsidRPr="00711388">
                <w:rPr>
                  <w:lang w:val="en-GB"/>
                </w:rPr>
                <w:t xml:space="preserve"> Minimum Capital Requirement</w:t>
              </w:r>
            </w:ins>
          </w:p>
        </w:tc>
        <w:tc>
          <w:tcPr>
            <w:tcW w:w="5476" w:type="dxa"/>
            <w:tcBorders>
              <w:top w:val="single" w:sz="2" w:space="0" w:color="auto"/>
              <w:left w:val="single" w:sz="2" w:space="0" w:color="auto"/>
              <w:bottom w:val="single" w:sz="2" w:space="0" w:color="auto"/>
              <w:right w:val="single" w:sz="2" w:space="0" w:color="auto"/>
            </w:tcBorders>
          </w:tcPr>
          <w:p w14:paraId="43F165C4" w14:textId="49826252" w:rsidR="00D00578" w:rsidRPr="00711388" w:rsidRDefault="00D00578" w:rsidP="00D00578">
            <w:pPr>
              <w:pStyle w:val="NormalLeft"/>
              <w:rPr>
                <w:ins w:id="3253" w:author="Author"/>
                <w:lang w:val="en-GB"/>
              </w:rPr>
            </w:pPr>
            <w:ins w:id="3254" w:author="Author">
              <w:r w:rsidRPr="00711388">
                <w:rPr>
                  <w:lang w:val="en-GB"/>
                </w:rPr>
                <w:t>Amount of the adjustment to the position of MCR due to the application of the phasing-in mechanism for extrapolation.</w:t>
              </w:r>
            </w:ins>
          </w:p>
          <w:p w14:paraId="6021B0A9" w14:textId="68D061CE" w:rsidR="00D00578" w:rsidRPr="00711388" w:rsidRDefault="00D00578" w:rsidP="00D00578">
            <w:pPr>
              <w:pStyle w:val="NormalLeft"/>
              <w:rPr>
                <w:ins w:id="3255" w:author="Author"/>
                <w:lang w:val="en-GB"/>
              </w:rPr>
            </w:pPr>
            <w:ins w:id="3256" w:author="Author">
              <w:r w:rsidRPr="00711388">
                <w:rPr>
                  <w:lang w:val="en-GB"/>
                </w:rPr>
                <w:t>T</w:t>
              </w:r>
              <w:r w:rsidRPr="00E50019">
                <w:rPr>
                  <w:lang w:val="en-GB"/>
                  <w:rPrChange w:id="3257" w:author="Author">
                    <w:rPr/>
                  </w:rPrChange>
                </w:rPr>
                <w:t>he calculation of this amount shall be performed in accordance with the instructions set out in C0014/R0010.</w:t>
              </w:r>
            </w:ins>
          </w:p>
        </w:tc>
      </w:tr>
      <w:tr w:rsidR="00D00578" w:rsidRPr="00711388" w14:paraId="4A04D285" w14:textId="77777777" w:rsidTr="009F411E">
        <w:tc>
          <w:tcPr>
            <w:tcW w:w="1635" w:type="dxa"/>
            <w:tcBorders>
              <w:top w:val="single" w:sz="2" w:space="0" w:color="auto"/>
              <w:left w:val="single" w:sz="2" w:space="0" w:color="auto"/>
              <w:bottom w:val="single" w:sz="2" w:space="0" w:color="auto"/>
              <w:right w:val="single" w:sz="2" w:space="0" w:color="auto"/>
            </w:tcBorders>
          </w:tcPr>
          <w:p w14:paraId="6765FD18" w14:textId="77777777" w:rsidR="00D00578" w:rsidRPr="00711388" w:rsidRDefault="00D00578" w:rsidP="00D00578">
            <w:pPr>
              <w:pStyle w:val="NormalLeft"/>
              <w:rPr>
                <w:lang w:val="en-GB"/>
              </w:rPr>
            </w:pPr>
            <w:r w:rsidRPr="00711388">
              <w:rPr>
                <w:lang w:val="en-GB"/>
              </w:rPr>
              <w:t>C0020/R0110</w:t>
            </w:r>
          </w:p>
        </w:tc>
        <w:tc>
          <w:tcPr>
            <w:tcW w:w="1817" w:type="dxa"/>
            <w:tcBorders>
              <w:top w:val="single" w:sz="2" w:space="0" w:color="auto"/>
              <w:left w:val="single" w:sz="2" w:space="0" w:color="auto"/>
              <w:bottom w:val="single" w:sz="2" w:space="0" w:color="auto"/>
              <w:right w:val="single" w:sz="2" w:space="0" w:color="auto"/>
            </w:tcBorders>
          </w:tcPr>
          <w:p w14:paraId="4EAB6F30" w14:textId="1B357AAB" w:rsidR="00D00578" w:rsidRPr="00711388" w:rsidRDefault="00D00578" w:rsidP="00D00578">
            <w:pPr>
              <w:pStyle w:val="NormalLeft"/>
              <w:rPr>
                <w:lang w:val="en-GB"/>
              </w:rPr>
            </w:pPr>
            <w:r w:rsidRPr="00711388">
              <w:rPr>
                <w:lang w:val="en-GB"/>
              </w:rPr>
              <w:t xml:space="preserve">Without transitional on technical provisions </w:t>
            </w:r>
            <w:r w:rsidR="00845F43" w:rsidRPr="00711388">
              <w:rPr>
                <w:lang w:val="en-GB"/>
              </w:rPr>
              <w:t>-</w:t>
            </w:r>
            <w:r w:rsidRPr="00711388">
              <w:rPr>
                <w:lang w:val="en-GB"/>
              </w:rPr>
              <w:t xml:space="preserve"> Minimum Capital Requirement</w:t>
            </w:r>
          </w:p>
        </w:tc>
        <w:tc>
          <w:tcPr>
            <w:tcW w:w="5476" w:type="dxa"/>
            <w:tcBorders>
              <w:top w:val="single" w:sz="2" w:space="0" w:color="auto"/>
              <w:left w:val="single" w:sz="2" w:space="0" w:color="auto"/>
              <w:bottom w:val="single" w:sz="2" w:space="0" w:color="auto"/>
              <w:right w:val="single" w:sz="2" w:space="0" w:color="auto"/>
            </w:tcBorders>
          </w:tcPr>
          <w:p w14:paraId="21D56CBD" w14:textId="1F811635" w:rsidR="00D00578" w:rsidRPr="00711388" w:rsidDel="00EC7728" w:rsidRDefault="00D00578" w:rsidP="00D00578">
            <w:pPr>
              <w:pStyle w:val="NormalLeft"/>
              <w:rPr>
                <w:del w:id="3258" w:author="Author"/>
                <w:color w:val="002060"/>
                <w:lang w:val="en-GB"/>
              </w:rPr>
            </w:pPr>
            <w:r w:rsidRPr="00711388">
              <w:rPr>
                <w:lang w:val="en-GB"/>
              </w:rPr>
              <w:t xml:space="preserve">Total amount of MCR calculated considering technical provisions </w:t>
            </w:r>
            <w:ins w:id="3259" w:author="Author">
              <w:r w:rsidRPr="00711388">
                <w:rPr>
                  <w:lang w:val="en-GB"/>
                </w:rPr>
                <w:t>with adjustments for LTG and transitional measures as described in C0020/R0010.</w:t>
              </w:r>
            </w:ins>
            <w:del w:id="3260" w:author="Author">
              <w:r w:rsidRPr="00711388" w:rsidDel="00EC472D">
                <w:rPr>
                  <w:lang w:val="en-GB"/>
                </w:rPr>
                <w:delText>without the adjustment due to the</w:delText>
              </w:r>
              <w:r w:rsidRPr="00711388" w:rsidDel="003323F0">
                <w:rPr>
                  <w:lang w:val="en-GB"/>
                </w:rPr>
                <w:delText xml:space="preserve"> </w:delText>
              </w:r>
            </w:del>
            <w:ins w:id="3261" w:author="Author">
              <w:del w:id="3262" w:author="Author">
                <w:r w:rsidRPr="00711388" w:rsidDel="003323F0">
                  <w:rPr>
                    <w:lang w:val="en-GB"/>
                  </w:rPr>
                  <w:delText xml:space="preserve"> </w:delText>
                </w:r>
              </w:del>
              <w:r w:rsidR="003323F0">
                <w:rPr>
                  <w:lang w:val="en-GB"/>
                </w:rPr>
                <w:t xml:space="preserve"> </w:t>
              </w:r>
            </w:ins>
            <w:del w:id="3263" w:author="Author">
              <w:r w:rsidRPr="00711388" w:rsidDel="00EC472D">
                <w:rPr>
                  <w:lang w:val="en-GB"/>
                </w:rPr>
                <w:delText>transitional deduction to technical provisions, but</w:delText>
              </w:r>
            </w:del>
            <w:ins w:id="3264" w:author="Author">
              <w:del w:id="3265" w:author="Author">
                <w:r w:rsidRPr="00711388" w:rsidDel="00EC472D">
                  <w:rPr>
                    <w:lang w:val="en-GB"/>
                  </w:rPr>
                  <w:delText xml:space="preserve"> </w:delText>
                </w:r>
              </w:del>
            </w:ins>
            <w:del w:id="3266" w:author="Author">
              <w:r w:rsidRPr="00711388" w:rsidDel="00EC472D">
                <w:rPr>
                  <w:lang w:val="en-GB"/>
                </w:rPr>
                <w:delText>keeping the adjustments due to the volatility adjustment and the matching adjustment.</w:delText>
              </w:r>
            </w:del>
          </w:p>
          <w:p w14:paraId="7BA4C6C7" w14:textId="77777777" w:rsidR="00D00578" w:rsidRPr="00711388" w:rsidRDefault="00D00578" w:rsidP="00D00578">
            <w:pPr>
              <w:pStyle w:val="NormalLeft"/>
              <w:rPr>
                <w:ins w:id="3267" w:author="Author"/>
                <w:lang w:val="en-GB"/>
              </w:rPr>
            </w:pPr>
          </w:p>
          <w:p w14:paraId="13B96282" w14:textId="363DA55A" w:rsidR="00D00578" w:rsidRPr="00711388" w:rsidRDefault="00D00578" w:rsidP="00D00578">
            <w:pPr>
              <w:pStyle w:val="NormalLeft"/>
              <w:rPr>
                <w:lang w:val="en-GB"/>
              </w:rPr>
            </w:pPr>
            <w:r w:rsidRPr="00711388">
              <w:rPr>
                <w:lang w:val="en-GB"/>
              </w:rPr>
              <w:t xml:space="preserve">If </w:t>
            </w:r>
            <w:ins w:id="3268" w:author="Author">
              <w:r w:rsidRPr="00711388">
                <w:rPr>
                  <w:lang w:val="en-GB"/>
                </w:rPr>
                <w:t xml:space="preserve">the </w:t>
              </w:r>
            </w:ins>
            <w:r w:rsidRPr="00711388">
              <w:rPr>
                <w:lang w:val="en-GB"/>
              </w:rPr>
              <w:t>transitional deduction to technical provisions is not applicable report the same amount as in C001</w:t>
            </w:r>
            <w:ins w:id="3269" w:author="Author">
              <w:r w:rsidR="006753EC" w:rsidRPr="00711388">
                <w:rPr>
                  <w:lang w:val="en-GB"/>
                </w:rPr>
                <w:t>2</w:t>
              </w:r>
            </w:ins>
            <w:del w:id="3270" w:author="Author">
              <w:r w:rsidRPr="00711388" w:rsidDel="006753EC">
                <w:rPr>
                  <w:lang w:val="en-GB"/>
                </w:rPr>
                <w:delText>0</w:delText>
              </w:r>
            </w:del>
            <w:r w:rsidRPr="00711388">
              <w:rPr>
                <w:lang w:val="en-GB"/>
              </w:rPr>
              <w:t>.</w:t>
            </w:r>
            <w:del w:id="3271" w:author="Author">
              <w:r w:rsidRPr="00711388" w:rsidDel="003323F0">
                <w:rPr>
                  <w:lang w:val="en-GB"/>
                </w:rPr>
                <w:delText xml:space="preserve">  </w:delText>
              </w:r>
            </w:del>
            <w:ins w:id="3272" w:author="Author">
              <w:r w:rsidR="003323F0">
                <w:rPr>
                  <w:lang w:val="en-GB"/>
                </w:rPr>
                <w:t xml:space="preserve"> </w:t>
              </w:r>
            </w:ins>
          </w:p>
        </w:tc>
      </w:tr>
      <w:tr w:rsidR="00D00578" w:rsidRPr="00711388" w14:paraId="11DA3064" w14:textId="77777777" w:rsidTr="009F411E">
        <w:tc>
          <w:tcPr>
            <w:tcW w:w="1635" w:type="dxa"/>
            <w:tcBorders>
              <w:top w:val="single" w:sz="2" w:space="0" w:color="auto"/>
              <w:left w:val="single" w:sz="2" w:space="0" w:color="auto"/>
              <w:bottom w:val="single" w:sz="2" w:space="0" w:color="auto"/>
              <w:right w:val="single" w:sz="2" w:space="0" w:color="auto"/>
            </w:tcBorders>
          </w:tcPr>
          <w:p w14:paraId="360D021F" w14:textId="77777777" w:rsidR="00D00578" w:rsidRPr="00711388" w:rsidRDefault="00D00578" w:rsidP="00D00578">
            <w:pPr>
              <w:pStyle w:val="NormalLeft"/>
              <w:rPr>
                <w:lang w:val="en-GB"/>
              </w:rPr>
            </w:pPr>
            <w:r w:rsidRPr="00711388">
              <w:rPr>
                <w:lang w:val="en-GB"/>
              </w:rPr>
              <w:t>C0030/R0110</w:t>
            </w:r>
          </w:p>
        </w:tc>
        <w:tc>
          <w:tcPr>
            <w:tcW w:w="1817" w:type="dxa"/>
            <w:tcBorders>
              <w:top w:val="single" w:sz="2" w:space="0" w:color="auto"/>
              <w:left w:val="single" w:sz="2" w:space="0" w:color="auto"/>
              <w:bottom w:val="single" w:sz="2" w:space="0" w:color="auto"/>
              <w:right w:val="single" w:sz="2" w:space="0" w:color="auto"/>
            </w:tcBorders>
          </w:tcPr>
          <w:p w14:paraId="2C1735E1" w14:textId="062313C0" w:rsidR="00D00578" w:rsidRPr="00711388" w:rsidRDefault="00D00578" w:rsidP="00D00578">
            <w:pPr>
              <w:pStyle w:val="NormalLeft"/>
              <w:rPr>
                <w:lang w:val="en-GB"/>
              </w:rPr>
            </w:pPr>
            <w:r w:rsidRPr="00711388">
              <w:rPr>
                <w:lang w:val="en-GB"/>
              </w:rPr>
              <w:t xml:space="preserve">Impact of transitional on technical provisions </w:t>
            </w:r>
            <w:r w:rsidR="00845F43" w:rsidRPr="00711388">
              <w:rPr>
                <w:lang w:val="en-GB"/>
              </w:rPr>
              <w:t>-</w:t>
            </w:r>
            <w:r w:rsidRPr="00711388">
              <w:rPr>
                <w:lang w:val="en-GB"/>
              </w:rPr>
              <w:t xml:space="preserve"> Minimum Capital Requirement</w:t>
            </w:r>
          </w:p>
        </w:tc>
        <w:tc>
          <w:tcPr>
            <w:tcW w:w="5476" w:type="dxa"/>
            <w:tcBorders>
              <w:top w:val="single" w:sz="2" w:space="0" w:color="auto"/>
              <w:left w:val="single" w:sz="2" w:space="0" w:color="auto"/>
              <w:bottom w:val="single" w:sz="2" w:space="0" w:color="auto"/>
              <w:right w:val="single" w:sz="2" w:space="0" w:color="auto"/>
            </w:tcBorders>
          </w:tcPr>
          <w:p w14:paraId="117AD1AE" w14:textId="72AD8FA5" w:rsidR="00D00578" w:rsidRPr="00711388" w:rsidRDefault="00D00578" w:rsidP="00D00578">
            <w:pPr>
              <w:pStyle w:val="NormalLeft"/>
              <w:rPr>
                <w:lang w:val="en-GB"/>
              </w:rPr>
            </w:pPr>
            <w:r w:rsidRPr="00711388">
              <w:rPr>
                <w:lang w:val="en-GB"/>
              </w:rPr>
              <w:t xml:space="preserve">Amount of the adjustment to the </w:t>
            </w:r>
            <w:ins w:id="3273" w:author="Author">
              <w:r w:rsidRPr="00711388">
                <w:rPr>
                  <w:lang w:val="en-GB"/>
                </w:rPr>
                <w:t xml:space="preserve">position of </w:t>
              </w:r>
            </w:ins>
            <w:r w:rsidRPr="00711388">
              <w:rPr>
                <w:lang w:val="en-GB"/>
              </w:rPr>
              <w:t>MCR due to the application of the transitional deduction to technical provisions.</w:t>
            </w:r>
          </w:p>
          <w:p w14:paraId="2FCACAFE" w14:textId="75FD4D13" w:rsidR="00D00578" w:rsidRPr="00711388" w:rsidRDefault="00D00578" w:rsidP="00D00578">
            <w:pPr>
              <w:pStyle w:val="NormalLeft"/>
              <w:rPr>
                <w:lang w:val="en-GB"/>
              </w:rPr>
            </w:pPr>
            <w:ins w:id="3274" w:author="Author">
              <w:r w:rsidRPr="00711388">
                <w:rPr>
                  <w:lang w:val="en-GB"/>
                </w:rPr>
                <w:t>T</w:t>
              </w:r>
              <w:r w:rsidRPr="00E50019">
                <w:rPr>
                  <w:lang w:val="en-GB"/>
                  <w:rPrChange w:id="3275" w:author="Author">
                    <w:rPr/>
                  </w:rPrChange>
                </w:rPr>
                <w:t>he calculation of this amount shall be performed in accordance with the instructions set out in C0030/R0010.</w:t>
              </w:r>
            </w:ins>
            <w:del w:id="3276" w:author="Author">
              <w:r w:rsidRPr="00711388" w:rsidDel="00067FD0">
                <w:rPr>
                  <w:lang w:val="en-GB"/>
                </w:rPr>
                <w:delText>It shall be the difference between the MCR calculated considering the technical provisions without transitional deduction to technical provisions and the MCR calculated with the technical provisions with LTG and transitional measures.</w:delText>
              </w:r>
              <w:r w:rsidRPr="00711388" w:rsidDel="003323F0">
                <w:rPr>
                  <w:lang w:val="en-GB"/>
                </w:rPr>
                <w:delText xml:space="preserve">  </w:delText>
              </w:r>
            </w:del>
            <w:ins w:id="3277" w:author="Author">
              <w:r w:rsidR="003323F0">
                <w:rPr>
                  <w:lang w:val="en-GB"/>
                </w:rPr>
                <w:t xml:space="preserve"> </w:t>
              </w:r>
              <w:del w:id="3278" w:author="Author">
                <w:r w:rsidRPr="00711388" w:rsidDel="00067FD0">
                  <w:rPr>
                    <w:lang w:val="en-GB"/>
                  </w:rPr>
                  <w:delText xml:space="preserve"> </w:delText>
                </w:r>
              </w:del>
            </w:ins>
          </w:p>
        </w:tc>
      </w:tr>
      <w:tr w:rsidR="00D00578" w:rsidRPr="00711388" w14:paraId="178C4E3C" w14:textId="77777777" w:rsidTr="009F411E">
        <w:tc>
          <w:tcPr>
            <w:tcW w:w="1635" w:type="dxa"/>
            <w:tcBorders>
              <w:top w:val="single" w:sz="2" w:space="0" w:color="auto"/>
              <w:left w:val="single" w:sz="2" w:space="0" w:color="auto"/>
              <w:bottom w:val="single" w:sz="2" w:space="0" w:color="auto"/>
              <w:right w:val="single" w:sz="2" w:space="0" w:color="auto"/>
            </w:tcBorders>
          </w:tcPr>
          <w:p w14:paraId="7A7F360E" w14:textId="77777777" w:rsidR="00D00578" w:rsidRPr="00711388" w:rsidRDefault="00D00578" w:rsidP="00D00578">
            <w:pPr>
              <w:pStyle w:val="NormalLeft"/>
              <w:rPr>
                <w:lang w:val="en-GB"/>
              </w:rPr>
            </w:pPr>
            <w:r w:rsidRPr="00711388">
              <w:rPr>
                <w:lang w:val="en-GB"/>
              </w:rPr>
              <w:t>C0040/R0110</w:t>
            </w:r>
          </w:p>
        </w:tc>
        <w:tc>
          <w:tcPr>
            <w:tcW w:w="1817" w:type="dxa"/>
            <w:tcBorders>
              <w:top w:val="single" w:sz="2" w:space="0" w:color="auto"/>
              <w:left w:val="single" w:sz="2" w:space="0" w:color="auto"/>
              <w:bottom w:val="single" w:sz="2" w:space="0" w:color="auto"/>
              <w:right w:val="single" w:sz="2" w:space="0" w:color="auto"/>
            </w:tcBorders>
          </w:tcPr>
          <w:p w14:paraId="7D49AD18" w14:textId="040C69FD" w:rsidR="00D00578" w:rsidRPr="00711388" w:rsidRDefault="00D00578" w:rsidP="00D00578">
            <w:pPr>
              <w:pStyle w:val="NormalLeft"/>
              <w:rPr>
                <w:lang w:val="en-GB"/>
              </w:rPr>
            </w:pPr>
            <w:r w:rsidRPr="00711388">
              <w:rPr>
                <w:lang w:val="en-GB"/>
              </w:rPr>
              <w:t xml:space="preserve">Without transitional on interest rate </w:t>
            </w:r>
            <w:r w:rsidR="00845F43" w:rsidRPr="00711388">
              <w:rPr>
                <w:lang w:val="en-GB"/>
              </w:rPr>
              <w:t>-</w:t>
            </w:r>
            <w:r w:rsidRPr="00711388">
              <w:rPr>
                <w:lang w:val="en-GB"/>
              </w:rPr>
              <w:t xml:space="preserve"> Minimum Capital Requirement</w:t>
            </w:r>
          </w:p>
        </w:tc>
        <w:tc>
          <w:tcPr>
            <w:tcW w:w="5476" w:type="dxa"/>
            <w:tcBorders>
              <w:top w:val="single" w:sz="2" w:space="0" w:color="auto"/>
              <w:left w:val="single" w:sz="2" w:space="0" w:color="auto"/>
              <w:bottom w:val="single" w:sz="2" w:space="0" w:color="auto"/>
              <w:right w:val="single" w:sz="2" w:space="0" w:color="auto"/>
            </w:tcBorders>
          </w:tcPr>
          <w:p w14:paraId="0E827539" w14:textId="1182DAE0" w:rsidR="00D00578" w:rsidRPr="00711388" w:rsidRDefault="00D00578" w:rsidP="00D00578">
            <w:pPr>
              <w:pStyle w:val="NormalLeft"/>
              <w:rPr>
                <w:lang w:val="en-GB"/>
              </w:rPr>
            </w:pPr>
            <w:r w:rsidRPr="00711388">
              <w:rPr>
                <w:lang w:val="en-GB"/>
              </w:rPr>
              <w:t xml:space="preserve">Total amount of MCR calculated considering technical provisions </w:t>
            </w:r>
            <w:ins w:id="3279" w:author="Author">
              <w:r w:rsidRPr="00711388">
                <w:rPr>
                  <w:lang w:val="en-GB"/>
                </w:rPr>
                <w:t>with adjustments for LTG and transitional measures as described in C0040/R0010.</w:t>
              </w:r>
            </w:ins>
            <w:del w:id="3280" w:author="Author">
              <w:r w:rsidRPr="00711388" w:rsidDel="00EC472D">
                <w:rPr>
                  <w:lang w:val="en-GB"/>
                </w:rPr>
                <w:delText>without the adjustment due to the</w:delText>
              </w:r>
              <w:r w:rsidRPr="00711388" w:rsidDel="003323F0">
                <w:rPr>
                  <w:lang w:val="en-GB"/>
                </w:rPr>
                <w:delText xml:space="preserve"> </w:delText>
              </w:r>
            </w:del>
            <w:ins w:id="3281" w:author="Author">
              <w:del w:id="3282" w:author="Author">
                <w:r w:rsidRPr="00711388" w:rsidDel="003323F0">
                  <w:rPr>
                    <w:lang w:val="en-GB"/>
                  </w:rPr>
                  <w:delText xml:space="preserve"> </w:delText>
                </w:r>
              </w:del>
              <w:r w:rsidR="003323F0">
                <w:rPr>
                  <w:lang w:val="en-GB"/>
                </w:rPr>
                <w:t xml:space="preserve"> </w:t>
              </w:r>
            </w:ins>
            <w:del w:id="3283" w:author="Author">
              <w:r w:rsidRPr="00711388" w:rsidDel="00EC472D">
                <w:rPr>
                  <w:lang w:val="en-GB"/>
                </w:rPr>
                <w:delText>transitional adjustment to the relevant risk-free interest rate term structure, but</w:delText>
              </w:r>
            </w:del>
            <w:ins w:id="3284" w:author="Author">
              <w:del w:id="3285" w:author="Author">
                <w:r w:rsidRPr="00711388" w:rsidDel="00EC472D">
                  <w:rPr>
                    <w:lang w:val="en-GB"/>
                  </w:rPr>
                  <w:delText xml:space="preserve"> </w:delText>
                </w:r>
              </w:del>
            </w:ins>
            <w:del w:id="3286" w:author="Author">
              <w:r w:rsidRPr="00711388" w:rsidDel="00EC472D">
                <w:rPr>
                  <w:lang w:val="en-GB"/>
                </w:rPr>
                <w:delText xml:space="preserve">keeping the </w:delText>
              </w:r>
              <w:r w:rsidRPr="00711388" w:rsidDel="00EC472D">
                <w:rPr>
                  <w:lang w:val="en-GB"/>
                </w:rPr>
                <w:lastRenderedPageBreak/>
                <w:delText>adjustments due to the volatility adjustment and the matching adjustment.</w:delText>
              </w:r>
            </w:del>
          </w:p>
          <w:p w14:paraId="3DD7B6CB" w14:textId="64137859" w:rsidR="00D00578" w:rsidRPr="00711388" w:rsidRDefault="00D00578" w:rsidP="00D00578">
            <w:pPr>
              <w:pStyle w:val="NormalLeft"/>
              <w:rPr>
                <w:lang w:val="en-GB"/>
              </w:rPr>
            </w:pPr>
            <w:r w:rsidRPr="00711388">
              <w:rPr>
                <w:lang w:val="en-GB"/>
              </w:rPr>
              <w:t xml:space="preserve">If </w:t>
            </w:r>
            <w:ins w:id="3287" w:author="Author">
              <w:r w:rsidRPr="00711388">
                <w:rPr>
                  <w:lang w:val="en-GB"/>
                </w:rPr>
                <w:t xml:space="preserve">the </w:t>
              </w:r>
            </w:ins>
            <w:r w:rsidRPr="00711388">
              <w:rPr>
                <w:lang w:val="en-GB"/>
              </w:rPr>
              <w:t>transitional adjustment to the relevant risk-free interest rate term structure is not applicable report the same amount as in C0020.</w:t>
            </w:r>
            <w:del w:id="3288" w:author="Author">
              <w:r w:rsidRPr="00711388" w:rsidDel="003323F0">
                <w:rPr>
                  <w:lang w:val="en-GB"/>
                </w:rPr>
                <w:delText xml:space="preserve">  </w:delText>
              </w:r>
            </w:del>
            <w:ins w:id="3289" w:author="Author">
              <w:r w:rsidR="003323F0">
                <w:rPr>
                  <w:lang w:val="en-GB"/>
                </w:rPr>
                <w:t xml:space="preserve"> </w:t>
              </w:r>
            </w:ins>
          </w:p>
        </w:tc>
      </w:tr>
      <w:tr w:rsidR="00D00578" w:rsidRPr="00711388" w14:paraId="6F94B268" w14:textId="77777777" w:rsidTr="009F411E">
        <w:tc>
          <w:tcPr>
            <w:tcW w:w="1635" w:type="dxa"/>
            <w:tcBorders>
              <w:top w:val="single" w:sz="2" w:space="0" w:color="auto"/>
              <w:left w:val="single" w:sz="2" w:space="0" w:color="auto"/>
              <w:bottom w:val="single" w:sz="2" w:space="0" w:color="auto"/>
              <w:right w:val="single" w:sz="2" w:space="0" w:color="auto"/>
            </w:tcBorders>
          </w:tcPr>
          <w:p w14:paraId="7CA20805" w14:textId="77777777" w:rsidR="00D00578" w:rsidRPr="00711388" w:rsidRDefault="00D00578" w:rsidP="00D00578">
            <w:pPr>
              <w:pStyle w:val="NormalLeft"/>
              <w:rPr>
                <w:lang w:val="en-GB"/>
              </w:rPr>
            </w:pPr>
            <w:r w:rsidRPr="00711388">
              <w:rPr>
                <w:lang w:val="en-GB"/>
              </w:rPr>
              <w:lastRenderedPageBreak/>
              <w:t>C0050/R0110</w:t>
            </w:r>
          </w:p>
        </w:tc>
        <w:tc>
          <w:tcPr>
            <w:tcW w:w="1817" w:type="dxa"/>
            <w:tcBorders>
              <w:top w:val="single" w:sz="2" w:space="0" w:color="auto"/>
              <w:left w:val="single" w:sz="2" w:space="0" w:color="auto"/>
              <w:bottom w:val="single" w:sz="2" w:space="0" w:color="auto"/>
              <w:right w:val="single" w:sz="2" w:space="0" w:color="auto"/>
            </w:tcBorders>
          </w:tcPr>
          <w:p w14:paraId="6F1A98CE" w14:textId="2E15E161" w:rsidR="00D00578" w:rsidRPr="00711388" w:rsidRDefault="00D00578" w:rsidP="00D00578">
            <w:pPr>
              <w:pStyle w:val="NormalLeft"/>
              <w:rPr>
                <w:lang w:val="en-GB"/>
              </w:rPr>
            </w:pPr>
            <w:r w:rsidRPr="00711388">
              <w:rPr>
                <w:lang w:val="en-GB"/>
              </w:rPr>
              <w:t xml:space="preserve">Impact of transitional on interest rate </w:t>
            </w:r>
            <w:r w:rsidR="00845F43" w:rsidRPr="00711388">
              <w:rPr>
                <w:lang w:val="en-GB"/>
              </w:rPr>
              <w:t>-</w:t>
            </w:r>
            <w:r w:rsidRPr="00711388">
              <w:rPr>
                <w:lang w:val="en-GB"/>
              </w:rPr>
              <w:t xml:space="preserve"> Minimum Capital Requirement</w:t>
            </w:r>
          </w:p>
        </w:tc>
        <w:tc>
          <w:tcPr>
            <w:tcW w:w="5476" w:type="dxa"/>
            <w:tcBorders>
              <w:top w:val="single" w:sz="2" w:space="0" w:color="auto"/>
              <w:left w:val="single" w:sz="2" w:space="0" w:color="auto"/>
              <w:bottom w:val="single" w:sz="2" w:space="0" w:color="auto"/>
              <w:right w:val="single" w:sz="2" w:space="0" w:color="auto"/>
            </w:tcBorders>
          </w:tcPr>
          <w:p w14:paraId="6A6513BD" w14:textId="3A372703" w:rsidR="00D00578" w:rsidRPr="00711388" w:rsidRDefault="00D00578" w:rsidP="00D00578">
            <w:pPr>
              <w:pStyle w:val="NormalLeft"/>
              <w:rPr>
                <w:lang w:val="en-GB"/>
              </w:rPr>
            </w:pPr>
            <w:r w:rsidRPr="00711388">
              <w:rPr>
                <w:lang w:val="en-GB"/>
              </w:rPr>
              <w:t xml:space="preserve">Amount of the adjustment to the </w:t>
            </w:r>
            <w:ins w:id="3290" w:author="Author">
              <w:r w:rsidRPr="00711388">
                <w:rPr>
                  <w:lang w:val="en-GB"/>
                </w:rPr>
                <w:t xml:space="preserve">position of </w:t>
              </w:r>
            </w:ins>
            <w:r w:rsidRPr="00711388">
              <w:rPr>
                <w:lang w:val="en-GB"/>
              </w:rPr>
              <w:t>MCR due to the application of the transitional adjustment to the relevant risk-free interest rate term structure.</w:t>
            </w:r>
          </w:p>
          <w:p w14:paraId="42B33212" w14:textId="59FCD848" w:rsidR="00D00578" w:rsidRPr="00711388" w:rsidRDefault="00D00578" w:rsidP="00D00578">
            <w:pPr>
              <w:pStyle w:val="NormalLeft"/>
              <w:rPr>
                <w:lang w:val="en-GB"/>
              </w:rPr>
            </w:pPr>
            <w:ins w:id="3291" w:author="Author">
              <w:r w:rsidRPr="00711388">
                <w:rPr>
                  <w:lang w:val="en-GB"/>
                </w:rPr>
                <w:t>T</w:t>
              </w:r>
              <w:r w:rsidRPr="00E50019">
                <w:rPr>
                  <w:lang w:val="en-GB"/>
                  <w:rPrChange w:id="3292" w:author="Author">
                    <w:rPr/>
                  </w:rPrChange>
                </w:rPr>
                <w:t>he calculation of this amount shall be performed in accordance with the instructions set out in C0050/R0010.</w:t>
              </w:r>
            </w:ins>
            <w:del w:id="3293" w:author="Author">
              <w:r w:rsidRPr="00711388" w:rsidDel="00067FD0">
                <w:rPr>
                  <w:lang w:val="en-GB"/>
                </w:rPr>
                <w:delText>It shall be the difference between the MCR calculated considering the technical provisions without transitional adjustment to the relevant risk-free interest rate term structure and MCR calculated with the technical provisions reported under C0020.</w:delText>
              </w:r>
              <w:r w:rsidRPr="00711388" w:rsidDel="003323F0">
                <w:rPr>
                  <w:lang w:val="en-GB"/>
                </w:rPr>
                <w:delText xml:space="preserve">  </w:delText>
              </w:r>
            </w:del>
            <w:ins w:id="3294" w:author="Author">
              <w:r w:rsidR="003323F0">
                <w:rPr>
                  <w:lang w:val="en-GB"/>
                </w:rPr>
                <w:t xml:space="preserve"> </w:t>
              </w:r>
            </w:ins>
          </w:p>
        </w:tc>
      </w:tr>
      <w:tr w:rsidR="00D00578" w:rsidRPr="00711388" w14:paraId="38659707" w14:textId="77777777" w:rsidTr="009F411E">
        <w:trPr>
          <w:ins w:id="3295" w:author="Author"/>
        </w:trPr>
        <w:tc>
          <w:tcPr>
            <w:tcW w:w="1635" w:type="dxa"/>
            <w:tcBorders>
              <w:top w:val="single" w:sz="2" w:space="0" w:color="auto"/>
              <w:left w:val="single" w:sz="2" w:space="0" w:color="auto"/>
              <w:bottom w:val="single" w:sz="2" w:space="0" w:color="auto"/>
              <w:right w:val="single" w:sz="2" w:space="0" w:color="auto"/>
            </w:tcBorders>
          </w:tcPr>
          <w:p w14:paraId="411E5DA7" w14:textId="0F8F796C" w:rsidR="00D00578" w:rsidRPr="00711388" w:rsidRDefault="00D00578" w:rsidP="00D00578">
            <w:pPr>
              <w:pStyle w:val="NormalLeft"/>
              <w:jc w:val="center"/>
              <w:rPr>
                <w:ins w:id="3296" w:author="Author"/>
                <w:lang w:val="en-GB"/>
              </w:rPr>
            </w:pPr>
            <w:ins w:id="3297" w:author="Author">
              <w:r w:rsidRPr="00711388">
                <w:rPr>
                  <w:lang w:val="en-GB"/>
                </w:rPr>
                <w:t>C0054/R0110</w:t>
              </w:r>
            </w:ins>
          </w:p>
        </w:tc>
        <w:tc>
          <w:tcPr>
            <w:tcW w:w="1817" w:type="dxa"/>
            <w:tcBorders>
              <w:top w:val="single" w:sz="2" w:space="0" w:color="auto"/>
              <w:left w:val="single" w:sz="2" w:space="0" w:color="auto"/>
              <w:bottom w:val="single" w:sz="2" w:space="0" w:color="auto"/>
              <w:right w:val="single" w:sz="2" w:space="0" w:color="auto"/>
            </w:tcBorders>
          </w:tcPr>
          <w:p w14:paraId="44FB9593" w14:textId="38B1FFF1" w:rsidR="00D00578" w:rsidRPr="00711388" w:rsidRDefault="00D00578" w:rsidP="00D00578">
            <w:pPr>
              <w:pStyle w:val="NormalLeft"/>
              <w:rPr>
                <w:ins w:id="3298" w:author="Author"/>
                <w:lang w:val="en-GB"/>
              </w:rPr>
            </w:pPr>
            <w:ins w:id="3299" w:author="Author">
              <w:r w:rsidRPr="00711388">
                <w:rPr>
                  <w:lang w:val="en-GB"/>
                </w:rPr>
                <w:t xml:space="preserve">Impact of all transitionals </w:t>
              </w:r>
            </w:ins>
            <w:r w:rsidR="00845F43" w:rsidRPr="00711388">
              <w:rPr>
                <w:lang w:val="en-GB"/>
              </w:rPr>
              <w:t>-</w:t>
            </w:r>
            <w:ins w:id="3300" w:author="Author">
              <w:r w:rsidRPr="00711388">
                <w:rPr>
                  <w:lang w:val="en-GB"/>
                </w:rPr>
                <w:t xml:space="preserve"> Minimum Capital Requirement</w:t>
              </w:r>
            </w:ins>
          </w:p>
        </w:tc>
        <w:tc>
          <w:tcPr>
            <w:tcW w:w="5476" w:type="dxa"/>
            <w:tcBorders>
              <w:top w:val="single" w:sz="2" w:space="0" w:color="auto"/>
              <w:left w:val="single" w:sz="2" w:space="0" w:color="auto"/>
              <w:bottom w:val="single" w:sz="2" w:space="0" w:color="auto"/>
              <w:right w:val="single" w:sz="2" w:space="0" w:color="auto"/>
            </w:tcBorders>
          </w:tcPr>
          <w:p w14:paraId="59D6C7B8" w14:textId="5828080A" w:rsidR="00D00578" w:rsidRPr="00711388" w:rsidRDefault="00D00578" w:rsidP="00D00578">
            <w:pPr>
              <w:pStyle w:val="NormalLeft"/>
              <w:rPr>
                <w:ins w:id="3301" w:author="Author"/>
                <w:lang w:val="en-GB"/>
              </w:rPr>
            </w:pPr>
            <w:ins w:id="3302" w:author="Author">
              <w:r w:rsidRPr="00711388">
                <w:rPr>
                  <w:lang w:val="en-GB"/>
                </w:rPr>
                <w:t>Amount of the adjustment to the position of MCR due to the application of all transitional measures including the phasing-in mechanism for extrapolation.</w:t>
              </w:r>
            </w:ins>
          </w:p>
          <w:p w14:paraId="02A6144E" w14:textId="57A1A9ED" w:rsidR="00D00578" w:rsidRPr="00711388" w:rsidRDefault="00D00578" w:rsidP="00D00578">
            <w:pPr>
              <w:pStyle w:val="NormalLeft"/>
              <w:rPr>
                <w:ins w:id="3303" w:author="Author"/>
                <w:lang w:val="en-GB"/>
              </w:rPr>
            </w:pPr>
            <w:ins w:id="3304" w:author="Author">
              <w:r w:rsidRPr="00711388">
                <w:rPr>
                  <w:lang w:val="en-GB"/>
                </w:rPr>
                <w:t>T</w:t>
              </w:r>
              <w:r w:rsidRPr="00E50019">
                <w:rPr>
                  <w:lang w:val="en-GB"/>
                  <w:rPrChange w:id="3305" w:author="Author">
                    <w:rPr/>
                  </w:rPrChange>
                </w:rPr>
                <w:t>he calculation of this amount shall be performed in accordance with the instructions set out in C0054/R0010.</w:t>
              </w:r>
            </w:ins>
          </w:p>
        </w:tc>
      </w:tr>
      <w:tr w:rsidR="00D00578" w:rsidRPr="00711388" w14:paraId="7D067EF7" w14:textId="77777777" w:rsidTr="009F411E">
        <w:tc>
          <w:tcPr>
            <w:tcW w:w="1635" w:type="dxa"/>
            <w:tcBorders>
              <w:top w:val="single" w:sz="2" w:space="0" w:color="auto"/>
              <w:left w:val="single" w:sz="2" w:space="0" w:color="auto"/>
              <w:bottom w:val="single" w:sz="2" w:space="0" w:color="auto"/>
              <w:right w:val="single" w:sz="2" w:space="0" w:color="auto"/>
            </w:tcBorders>
          </w:tcPr>
          <w:p w14:paraId="368D1FC4" w14:textId="77777777" w:rsidR="00D00578" w:rsidRPr="00711388" w:rsidRDefault="00D00578" w:rsidP="00D00578">
            <w:pPr>
              <w:pStyle w:val="NormalLeft"/>
              <w:rPr>
                <w:lang w:val="en-GB"/>
              </w:rPr>
            </w:pPr>
            <w:r w:rsidRPr="00711388">
              <w:rPr>
                <w:lang w:val="en-GB"/>
              </w:rPr>
              <w:t>C0060/R0110</w:t>
            </w:r>
          </w:p>
        </w:tc>
        <w:tc>
          <w:tcPr>
            <w:tcW w:w="1817" w:type="dxa"/>
            <w:tcBorders>
              <w:top w:val="single" w:sz="2" w:space="0" w:color="auto"/>
              <w:left w:val="single" w:sz="2" w:space="0" w:color="auto"/>
              <w:bottom w:val="single" w:sz="2" w:space="0" w:color="auto"/>
              <w:right w:val="single" w:sz="2" w:space="0" w:color="auto"/>
            </w:tcBorders>
          </w:tcPr>
          <w:p w14:paraId="5F086FE7" w14:textId="6B692478" w:rsidR="00D00578" w:rsidRPr="00711388" w:rsidRDefault="00D00578" w:rsidP="00D00578">
            <w:pPr>
              <w:pStyle w:val="NormalLeft"/>
              <w:rPr>
                <w:lang w:val="en-GB"/>
              </w:rPr>
            </w:pPr>
            <w:r w:rsidRPr="00711388">
              <w:rPr>
                <w:lang w:val="en-GB"/>
              </w:rPr>
              <w:t xml:space="preserve">Without volatility adjustment and without other transitional measures </w:t>
            </w:r>
            <w:r w:rsidR="00845F43" w:rsidRPr="00711388">
              <w:rPr>
                <w:lang w:val="en-GB"/>
              </w:rPr>
              <w:t>-</w:t>
            </w:r>
            <w:r w:rsidRPr="00711388">
              <w:rPr>
                <w:lang w:val="en-GB"/>
              </w:rPr>
              <w:t xml:space="preserve"> Minimum Capital Requirement</w:t>
            </w:r>
          </w:p>
        </w:tc>
        <w:tc>
          <w:tcPr>
            <w:tcW w:w="5476" w:type="dxa"/>
            <w:tcBorders>
              <w:top w:val="single" w:sz="2" w:space="0" w:color="auto"/>
              <w:left w:val="single" w:sz="2" w:space="0" w:color="auto"/>
              <w:bottom w:val="single" w:sz="2" w:space="0" w:color="auto"/>
              <w:right w:val="single" w:sz="2" w:space="0" w:color="auto"/>
            </w:tcBorders>
          </w:tcPr>
          <w:p w14:paraId="61B9D89E" w14:textId="540215DA" w:rsidR="00D00578" w:rsidRPr="00711388" w:rsidRDefault="00D00578" w:rsidP="00D00578">
            <w:pPr>
              <w:pStyle w:val="NormalLeft"/>
              <w:rPr>
                <w:lang w:val="en-GB"/>
              </w:rPr>
            </w:pPr>
            <w:r w:rsidRPr="00711388">
              <w:rPr>
                <w:lang w:val="en-GB"/>
              </w:rPr>
              <w:t xml:space="preserve">Total amount of MCR calculated considering technical provisions </w:t>
            </w:r>
            <w:ins w:id="3306" w:author="Author">
              <w:r w:rsidRPr="00711388">
                <w:rPr>
                  <w:lang w:val="en-GB"/>
                </w:rPr>
                <w:t>with adjustments for LTG and transitional measures as described in C0060/R0010.</w:t>
              </w:r>
            </w:ins>
            <w:del w:id="3307" w:author="Author">
              <w:r w:rsidRPr="00711388" w:rsidDel="00EC472D">
                <w:rPr>
                  <w:lang w:val="en-GB"/>
                </w:rPr>
                <w:delText>without the adjustments</w:delText>
              </w:r>
            </w:del>
            <w:ins w:id="3308" w:author="Author">
              <w:del w:id="3309" w:author="Author">
                <w:r w:rsidRPr="00711388" w:rsidDel="00EC472D">
                  <w:rPr>
                    <w:lang w:val="en-GB"/>
                  </w:rPr>
                  <w:delText xml:space="preserve"> due to the</w:delText>
                </w:r>
                <w:r w:rsidRPr="00711388" w:rsidDel="003323F0">
                  <w:rPr>
                    <w:lang w:val="en-GB"/>
                  </w:rPr>
                  <w:delText xml:space="preserve">  </w:delText>
                </w:r>
              </w:del>
              <w:r w:rsidR="003323F0">
                <w:rPr>
                  <w:lang w:val="en-GB"/>
                </w:rPr>
                <w:t xml:space="preserve"> </w:t>
              </w:r>
            </w:ins>
            <w:del w:id="3310" w:author="Author">
              <w:r w:rsidRPr="00711388" w:rsidDel="00EC472D">
                <w:rPr>
                  <w:lang w:val="en-GB"/>
                </w:rPr>
                <w:delText>transitional deduction to technical provisions, the transitional adjustment to the relevant risk-free interest rate term structure and the volatility adjustment, but keeping the adjustments due to the matching adjustment.</w:delText>
              </w:r>
            </w:del>
          </w:p>
          <w:p w14:paraId="31B80E39" w14:textId="6F0D21E9" w:rsidR="00D00578" w:rsidRPr="00711388" w:rsidRDefault="00D00578" w:rsidP="00D00578">
            <w:pPr>
              <w:pStyle w:val="NormalLeft"/>
              <w:rPr>
                <w:lang w:val="en-GB"/>
              </w:rPr>
            </w:pPr>
            <w:r w:rsidRPr="00711388">
              <w:rPr>
                <w:lang w:val="en-GB"/>
              </w:rPr>
              <w:t xml:space="preserve">If </w:t>
            </w:r>
            <w:ins w:id="3311" w:author="Author">
              <w:r w:rsidRPr="00711388">
                <w:rPr>
                  <w:lang w:val="en-GB"/>
                </w:rPr>
                <w:t xml:space="preserve">the </w:t>
              </w:r>
            </w:ins>
            <w:r w:rsidRPr="00711388">
              <w:rPr>
                <w:lang w:val="en-GB"/>
              </w:rPr>
              <w:t>volatility adjustment is not applicable report the same amount as in C0040.</w:t>
            </w:r>
            <w:del w:id="3312" w:author="Author">
              <w:r w:rsidRPr="00711388" w:rsidDel="003323F0">
                <w:rPr>
                  <w:lang w:val="en-GB"/>
                </w:rPr>
                <w:delText xml:space="preserve">  </w:delText>
              </w:r>
            </w:del>
            <w:ins w:id="3313" w:author="Author">
              <w:r w:rsidR="003323F0">
                <w:rPr>
                  <w:lang w:val="en-GB"/>
                </w:rPr>
                <w:t xml:space="preserve"> </w:t>
              </w:r>
            </w:ins>
          </w:p>
        </w:tc>
      </w:tr>
      <w:tr w:rsidR="00D00578" w:rsidRPr="00711388" w14:paraId="56A65E30" w14:textId="77777777" w:rsidTr="009F411E">
        <w:tc>
          <w:tcPr>
            <w:tcW w:w="1635" w:type="dxa"/>
            <w:tcBorders>
              <w:top w:val="single" w:sz="2" w:space="0" w:color="auto"/>
              <w:left w:val="single" w:sz="2" w:space="0" w:color="auto"/>
              <w:bottom w:val="single" w:sz="2" w:space="0" w:color="auto"/>
              <w:right w:val="single" w:sz="2" w:space="0" w:color="auto"/>
            </w:tcBorders>
          </w:tcPr>
          <w:p w14:paraId="7D41B6E6" w14:textId="77777777" w:rsidR="00D00578" w:rsidRPr="00711388" w:rsidRDefault="00D00578" w:rsidP="00D00578">
            <w:pPr>
              <w:pStyle w:val="NormalLeft"/>
              <w:rPr>
                <w:lang w:val="en-GB"/>
              </w:rPr>
            </w:pPr>
            <w:r w:rsidRPr="00711388">
              <w:rPr>
                <w:lang w:val="en-GB"/>
              </w:rPr>
              <w:t>C0070/R0110</w:t>
            </w:r>
          </w:p>
        </w:tc>
        <w:tc>
          <w:tcPr>
            <w:tcW w:w="1817" w:type="dxa"/>
            <w:tcBorders>
              <w:top w:val="single" w:sz="2" w:space="0" w:color="auto"/>
              <w:left w:val="single" w:sz="2" w:space="0" w:color="auto"/>
              <w:bottom w:val="single" w:sz="2" w:space="0" w:color="auto"/>
              <w:right w:val="single" w:sz="2" w:space="0" w:color="auto"/>
            </w:tcBorders>
          </w:tcPr>
          <w:p w14:paraId="5D12886B" w14:textId="5BAE0672" w:rsidR="00D00578" w:rsidRPr="00711388" w:rsidRDefault="00D00578" w:rsidP="00D00578">
            <w:pPr>
              <w:pStyle w:val="NormalLeft"/>
              <w:rPr>
                <w:lang w:val="en-GB"/>
              </w:rPr>
            </w:pPr>
            <w:r w:rsidRPr="00711388">
              <w:rPr>
                <w:lang w:val="en-GB"/>
              </w:rPr>
              <w:t xml:space="preserve">Impact of volatility adjustment set to zero </w:t>
            </w:r>
            <w:r w:rsidR="00845F43" w:rsidRPr="00711388">
              <w:rPr>
                <w:lang w:val="en-GB"/>
              </w:rPr>
              <w:t>-</w:t>
            </w:r>
            <w:r w:rsidRPr="00711388">
              <w:rPr>
                <w:lang w:val="en-GB"/>
              </w:rPr>
              <w:t xml:space="preserve"> Minimum Capital Requirement</w:t>
            </w:r>
          </w:p>
        </w:tc>
        <w:tc>
          <w:tcPr>
            <w:tcW w:w="5476" w:type="dxa"/>
            <w:tcBorders>
              <w:top w:val="single" w:sz="2" w:space="0" w:color="auto"/>
              <w:left w:val="single" w:sz="2" w:space="0" w:color="auto"/>
              <w:bottom w:val="single" w:sz="2" w:space="0" w:color="auto"/>
              <w:right w:val="single" w:sz="2" w:space="0" w:color="auto"/>
            </w:tcBorders>
          </w:tcPr>
          <w:p w14:paraId="2B085C3F" w14:textId="1B14B87D" w:rsidR="00D00578" w:rsidRPr="00711388" w:rsidRDefault="00D00578" w:rsidP="00D00578">
            <w:pPr>
              <w:pStyle w:val="NormalLeft"/>
              <w:rPr>
                <w:lang w:val="en-GB"/>
              </w:rPr>
            </w:pPr>
            <w:r w:rsidRPr="00711388">
              <w:rPr>
                <w:lang w:val="en-GB"/>
              </w:rPr>
              <w:t xml:space="preserve">Amount of the adjustment to the </w:t>
            </w:r>
            <w:ins w:id="3314" w:author="Author">
              <w:r w:rsidRPr="00711388">
                <w:rPr>
                  <w:lang w:val="en-GB"/>
                </w:rPr>
                <w:t xml:space="preserve">position of </w:t>
              </w:r>
            </w:ins>
            <w:r w:rsidRPr="00711388">
              <w:rPr>
                <w:lang w:val="en-GB"/>
              </w:rPr>
              <w:t>MCR due to the application of the volatility adjustment. It shall reflect the impact of setting the volatility adjustment to zero.</w:t>
            </w:r>
          </w:p>
          <w:p w14:paraId="7AC79B86" w14:textId="65DAE00D" w:rsidR="00D00578" w:rsidRPr="00711388" w:rsidRDefault="00D00578" w:rsidP="00D00578">
            <w:pPr>
              <w:pStyle w:val="NormalLeft"/>
              <w:rPr>
                <w:lang w:val="en-GB"/>
              </w:rPr>
            </w:pPr>
            <w:ins w:id="3315" w:author="Author">
              <w:r w:rsidRPr="00711388">
                <w:rPr>
                  <w:lang w:val="en-GB"/>
                </w:rPr>
                <w:t>T</w:t>
              </w:r>
              <w:r w:rsidRPr="00E50019">
                <w:rPr>
                  <w:lang w:val="en-GB"/>
                  <w:rPrChange w:id="3316" w:author="Author">
                    <w:rPr/>
                  </w:rPrChange>
                </w:rPr>
                <w:t>he calculation of this amount shall be performed in accordance with the instructions set out in C0070/R0010.</w:t>
              </w:r>
            </w:ins>
            <w:del w:id="3317" w:author="Author">
              <w:r w:rsidRPr="00711388" w:rsidDel="00067FD0">
                <w:rPr>
                  <w:lang w:val="en-GB"/>
                </w:rPr>
                <w:delText>It shall be the difference between the MCR calculated considering the technical provisions without volatility adjustment and without other</w:delText>
              </w:r>
            </w:del>
            <w:ins w:id="3318" w:author="Author">
              <w:del w:id="3319" w:author="Author">
                <w:r w:rsidRPr="00711388" w:rsidDel="00067FD0">
                  <w:rPr>
                    <w:lang w:val="en-GB"/>
                  </w:rPr>
                  <w:delText>all</w:delText>
                </w:r>
              </w:del>
            </w:ins>
            <w:del w:id="3320" w:author="Author">
              <w:r w:rsidRPr="00711388" w:rsidDel="00067FD0">
                <w:rPr>
                  <w:lang w:val="en-GB"/>
                </w:rPr>
                <w:delText xml:space="preserve"> </w:delText>
              </w:r>
              <w:r w:rsidRPr="00711388" w:rsidDel="00067FD0">
                <w:rPr>
                  <w:lang w:val="en-GB"/>
                </w:rPr>
                <w:lastRenderedPageBreak/>
                <w:delText>transitional measures and the MCR calculated with the technical provisions reported under C0040.</w:delText>
              </w:r>
              <w:r w:rsidRPr="00711388" w:rsidDel="003323F0">
                <w:rPr>
                  <w:lang w:val="en-GB"/>
                </w:rPr>
                <w:delText xml:space="preserve">  </w:delText>
              </w:r>
            </w:del>
            <w:ins w:id="3321" w:author="Author">
              <w:r w:rsidR="003323F0">
                <w:rPr>
                  <w:lang w:val="en-GB"/>
                </w:rPr>
                <w:t xml:space="preserve"> </w:t>
              </w:r>
            </w:ins>
          </w:p>
        </w:tc>
      </w:tr>
      <w:tr w:rsidR="00D00578" w:rsidRPr="00711388" w14:paraId="14A15FB7" w14:textId="77777777" w:rsidTr="009F411E">
        <w:tc>
          <w:tcPr>
            <w:tcW w:w="1635" w:type="dxa"/>
            <w:tcBorders>
              <w:top w:val="single" w:sz="2" w:space="0" w:color="auto"/>
              <w:left w:val="single" w:sz="2" w:space="0" w:color="auto"/>
              <w:bottom w:val="single" w:sz="2" w:space="0" w:color="auto"/>
              <w:right w:val="single" w:sz="2" w:space="0" w:color="auto"/>
            </w:tcBorders>
          </w:tcPr>
          <w:p w14:paraId="477830AD" w14:textId="77777777" w:rsidR="00D00578" w:rsidRPr="00711388" w:rsidRDefault="00D00578" w:rsidP="00D00578">
            <w:pPr>
              <w:pStyle w:val="NormalLeft"/>
              <w:rPr>
                <w:lang w:val="en-GB"/>
              </w:rPr>
            </w:pPr>
            <w:r w:rsidRPr="00711388">
              <w:rPr>
                <w:lang w:val="en-GB"/>
              </w:rPr>
              <w:lastRenderedPageBreak/>
              <w:t>C0080/R0110</w:t>
            </w:r>
          </w:p>
        </w:tc>
        <w:tc>
          <w:tcPr>
            <w:tcW w:w="1817" w:type="dxa"/>
            <w:tcBorders>
              <w:top w:val="single" w:sz="2" w:space="0" w:color="auto"/>
              <w:left w:val="single" w:sz="2" w:space="0" w:color="auto"/>
              <w:bottom w:val="single" w:sz="2" w:space="0" w:color="auto"/>
              <w:right w:val="single" w:sz="2" w:space="0" w:color="auto"/>
            </w:tcBorders>
          </w:tcPr>
          <w:p w14:paraId="68F0437F" w14:textId="5A8909DB" w:rsidR="00D00578" w:rsidRPr="00711388" w:rsidRDefault="00D00578" w:rsidP="00D00578">
            <w:pPr>
              <w:pStyle w:val="NormalLeft"/>
              <w:rPr>
                <w:lang w:val="en-GB"/>
              </w:rPr>
            </w:pPr>
            <w:r w:rsidRPr="00711388">
              <w:rPr>
                <w:lang w:val="en-GB"/>
              </w:rPr>
              <w:t xml:space="preserve">Without matching adjustment and without all the others </w:t>
            </w:r>
            <w:r w:rsidR="00845F43" w:rsidRPr="00711388">
              <w:rPr>
                <w:lang w:val="en-GB"/>
              </w:rPr>
              <w:t>-</w:t>
            </w:r>
            <w:r w:rsidRPr="00711388">
              <w:rPr>
                <w:lang w:val="en-GB"/>
              </w:rPr>
              <w:t xml:space="preserve"> MCR</w:t>
            </w:r>
          </w:p>
        </w:tc>
        <w:tc>
          <w:tcPr>
            <w:tcW w:w="5476" w:type="dxa"/>
            <w:tcBorders>
              <w:top w:val="single" w:sz="2" w:space="0" w:color="auto"/>
              <w:left w:val="single" w:sz="2" w:space="0" w:color="auto"/>
              <w:bottom w:val="single" w:sz="2" w:space="0" w:color="auto"/>
              <w:right w:val="single" w:sz="2" w:space="0" w:color="auto"/>
            </w:tcBorders>
          </w:tcPr>
          <w:p w14:paraId="645A597E" w14:textId="18D24F08" w:rsidR="00D00578" w:rsidRPr="00711388" w:rsidRDefault="00D00578" w:rsidP="00D00578">
            <w:pPr>
              <w:pStyle w:val="NormalLeft"/>
              <w:rPr>
                <w:lang w:val="en-GB"/>
              </w:rPr>
            </w:pPr>
            <w:r w:rsidRPr="00711388">
              <w:rPr>
                <w:lang w:val="en-GB"/>
              </w:rPr>
              <w:t xml:space="preserve">Total amount of MCR calculated considering technical provisions </w:t>
            </w:r>
            <w:ins w:id="3322" w:author="Author">
              <w:r w:rsidRPr="00711388">
                <w:rPr>
                  <w:lang w:val="en-GB"/>
                </w:rPr>
                <w:t>with adjustments for LTG and transitional measures as described in C0080/R0010.</w:t>
              </w:r>
            </w:ins>
            <w:del w:id="3323" w:author="Author">
              <w:r w:rsidRPr="00711388" w:rsidDel="00EC472D">
                <w:rPr>
                  <w:lang w:val="en-GB"/>
                </w:rPr>
                <w:delText>without any LTG</w:delText>
              </w:r>
              <w:r w:rsidRPr="00711388" w:rsidDel="003323F0">
                <w:rPr>
                  <w:lang w:val="en-GB"/>
                </w:rPr>
                <w:delText xml:space="preserve"> </w:delText>
              </w:r>
            </w:del>
            <w:ins w:id="3324" w:author="Author">
              <w:del w:id="3325" w:author="Author">
                <w:r w:rsidRPr="00711388" w:rsidDel="003323F0">
                  <w:rPr>
                    <w:lang w:val="en-GB"/>
                  </w:rPr>
                  <w:delText xml:space="preserve"> </w:delText>
                </w:r>
              </w:del>
              <w:r w:rsidR="003323F0">
                <w:rPr>
                  <w:lang w:val="en-GB"/>
                </w:rPr>
                <w:t xml:space="preserve"> </w:t>
              </w:r>
            </w:ins>
            <w:del w:id="3326" w:author="Author">
              <w:r w:rsidRPr="00711388" w:rsidDel="00EC472D">
                <w:rPr>
                  <w:lang w:val="en-GB"/>
                </w:rPr>
                <w:delText>measure.</w:delText>
              </w:r>
            </w:del>
          </w:p>
          <w:p w14:paraId="7928285D" w14:textId="572EA67E" w:rsidR="00D00578" w:rsidRPr="00711388" w:rsidRDefault="00D00578" w:rsidP="00D00578">
            <w:pPr>
              <w:pStyle w:val="NormalLeft"/>
              <w:rPr>
                <w:lang w:val="en-GB"/>
              </w:rPr>
            </w:pPr>
            <w:r w:rsidRPr="00711388">
              <w:rPr>
                <w:lang w:val="en-GB"/>
              </w:rPr>
              <w:t xml:space="preserve">If </w:t>
            </w:r>
            <w:ins w:id="3327" w:author="Author">
              <w:r w:rsidRPr="00711388">
                <w:rPr>
                  <w:lang w:val="en-GB"/>
                </w:rPr>
                <w:t xml:space="preserve">the </w:t>
              </w:r>
            </w:ins>
            <w:r w:rsidRPr="00711388">
              <w:rPr>
                <w:lang w:val="en-GB"/>
              </w:rPr>
              <w:t>matching adjustment is not applicable report the same amount as in C0060.</w:t>
            </w:r>
            <w:del w:id="3328" w:author="Author">
              <w:r w:rsidRPr="00711388" w:rsidDel="003323F0">
                <w:rPr>
                  <w:lang w:val="en-GB"/>
                </w:rPr>
                <w:delText xml:space="preserve">  </w:delText>
              </w:r>
            </w:del>
            <w:ins w:id="3329" w:author="Author">
              <w:r w:rsidR="003323F0">
                <w:rPr>
                  <w:lang w:val="en-GB"/>
                </w:rPr>
                <w:t xml:space="preserve"> </w:t>
              </w:r>
            </w:ins>
          </w:p>
        </w:tc>
      </w:tr>
      <w:tr w:rsidR="00D00578" w:rsidRPr="00711388" w14:paraId="3B1FFFE9" w14:textId="77777777" w:rsidTr="009F411E">
        <w:tc>
          <w:tcPr>
            <w:tcW w:w="1635" w:type="dxa"/>
            <w:tcBorders>
              <w:top w:val="single" w:sz="2" w:space="0" w:color="auto"/>
              <w:left w:val="single" w:sz="2" w:space="0" w:color="auto"/>
              <w:bottom w:val="single" w:sz="2" w:space="0" w:color="auto"/>
              <w:right w:val="single" w:sz="2" w:space="0" w:color="auto"/>
            </w:tcBorders>
          </w:tcPr>
          <w:p w14:paraId="0DE1A090" w14:textId="77777777" w:rsidR="00D00578" w:rsidRPr="00711388" w:rsidRDefault="00D00578" w:rsidP="00D00578">
            <w:pPr>
              <w:pStyle w:val="NormalLeft"/>
              <w:rPr>
                <w:lang w:val="en-GB"/>
              </w:rPr>
            </w:pPr>
            <w:r w:rsidRPr="00711388">
              <w:rPr>
                <w:lang w:val="en-GB"/>
              </w:rPr>
              <w:t>C0090/R0110</w:t>
            </w:r>
          </w:p>
        </w:tc>
        <w:tc>
          <w:tcPr>
            <w:tcW w:w="1817" w:type="dxa"/>
            <w:tcBorders>
              <w:top w:val="single" w:sz="2" w:space="0" w:color="auto"/>
              <w:left w:val="single" w:sz="2" w:space="0" w:color="auto"/>
              <w:bottom w:val="single" w:sz="2" w:space="0" w:color="auto"/>
              <w:right w:val="single" w:sz="2" w:space="0" w:color="auto"/>
            </w:tcBorders>
          </w:tcPr>
          <w:p w14:paraId="23D966D1" w14:textId="3CC20EAA" w:rsidR="00D00578" w:rsidRPr="00711388" w:rsidRDefault="00D00578" w:rsidP="00D00578">
            <w:pPr>
              <w:pStyle w:val="NormalLeft"/>
              <w:rPr>
                <w:lang w:val="en-GB"/>
              </w:rPr>
            </w:pPr>
            <w:r w:rsidRPr="00711388">
              <w:rPr>
                <w:lang w:val="en-GB"/>
              </w:rPr>
              <w:t xml:space="preserve">Impact of matching adjustment set to zero </w:t>
            </w:r>
            <w:r w:rsidR="00845F43" w:rsidRPr="00711388">
              <w:rPr>
                <w:lang w:val="en-GB"/>
              </w:rPr>
              <w:t>-</w:t>
            </w:r>
            <w:r w:rsidRPr="00711388">
              <w:rPr>
                <w:lang w:val="en-GB"/>
              </w:rPr>
              <w:t xml:space="preserve"> Minimum Capital Requirement</w:t>
            </w:r>
          </w:p>
        </w:tc>
        <w:tc>
          <w:tcPr>
            <w:tcW w:w="5476" w:type="dxa"/>
            <w:tcBorders>
              <w:top w:val="single" w:sz="2" w:space="0" w:color="auto"/>
              <w:left w:val="single" w:sz="2" w:space="0" w:color="auto"/>
              <w:bottom w:val="single" w:sz="2" w:space="0" w:color="auto"/>
              <w:right w:val="single" w:sz="2" w:space="0" w:color="auto"/>
            </w:tcBorders>
          </w:tcPr>
          <w:p w14:paraId="664A23BC" w14:textId="404A4F99" w:rsidR="00D00578" w:rsidRPr="00711388" w:rsidRDefault="00D00578" w:rsidP="00D00578">
            <w:pPr>
              <w:pStyle w:val="NormalLeft"/>
              <w:rPr>
                <w:lang w:val="en-GB"/>
              </w:rPr>
            </w:pPr>
            <w:r w:rsidRPr="00711388">
              <w:rPr>
                <w:lang w:val="en-GB"/>
              </w:rPr>
              <w:t xml:space="preserve">Amount of the adjustment to the </w:t>
            </w:r>
            <w:ins w:id="3330" w:author="Author">
              <w:r w:rsidRPr="00711388">
                <w:rPr>
                  <w:lang w:val="en-GB"/>
                </w:rPr>
                <w:t xml:space="preserve">position of </w:t>
              </w:r>
            </w:ins>
            <w:r w:rsidRPr="00711388">
              <w:rPr>
                <w:lang w:val="en-GB"/>
              </w:rPr>
              <w:t>MCR due to the application of the matching adjustment. It shall include the impact of setting the volatility adjustment and the matching adjustment to zero.</w:t>
            </w:r>
          </w:p>
          <w:p w14:paraId="4549CBE6" w14:textId="33B61FA4" w:rsidR="00D00578" w:rsidRPr="00711388" w:rsidRDefault="00D00578" w:rsidP="00D00578">
            <w:pPr>
              <w:pStyle w:val="NormalLeft"/>
              <w:rPr>
                <w:lang w:val="en-GB"/>
              </w:rPr>
            </w:pPr>
            <w:ins w:id="3331" w:author="Author">
              <w:r w:rsidRPr="00711388">
                <w:rPr>
                  <w:lang w:val="en-GB"/>
                </w:rPr>
                <w:t>T</w:t>
              </w:r>
              <w:r w:rsidRPr="00E50019">
                <w:rPr>
                  <w:lang w:val="en-GB"/>
                  <w:rPrChange w:id="3332" w:author="Author">
                    <w:rPr/>
                  </w:rPrChange>
                </w:rPr>
                <w:t>he calculation of this amount shall be performed in accordance with the instructions set out in C0090/R0010.</w:t>
              </w:r>
            </w:ins>
            <w:del w:id="3333" w:author="Author">
              <w:r w:rsidRPr="00711388" w:rsidDel="00067FD0">
                <w:rPr>
                  <w:lang w:val="en-GB"/>
                </w:rPr>
                <w:delText>It shall be the difference between the MCR calculated considering the technical provisions without matching adjustment and without all the other transitional measures and the MCR calculated with the technical provisions reported under C0060.</w:delText>
              </w:r>
              <w:r w:rsidRPr="00711388" w:rsidDel="003323F0">
                <w:rPr>
                  <w:lang w:val="en-GB"/>
                </w:rPr>
                <w:delText xml:space="preserve">  </w:delText>
              </w:r>
            </w:del>
            <w:ins w:id="3334" w:author="Author">
              <w:r w:rsidR="003323F0">
                <w:rPr>
                  <w:lang w:val="en-GB"/>
                </w:rPr>
                <w:t xml:space="preserve"> </w:t>
              </w:r>
            </w:ins>
          </w:p>
        </w:tc>
      </w:tr>
      <w:tr w:rsidR="00D00578" w:rsidRPr="00711388" w14:paraId="51013EFA" w14:textId="77777777" w:rsidTr="009F411E">
        <w:tc>
          <w:tcPr>
            <w:tcW w:w="1635" w:type="dxa"/>
            <w:tcBorders>
              <w:top w:val="single" w:sz="2" w:space="0" w:color="auto"/>
              <w:left w:val="single" w:sz="2" w:space="0" w:color="auto"/>
              <w:bottom w:val="single" w:sz="2" w:space="0" w:color="auto"/>
              <w:right w:val="single" w:sz="2" w:space="0" w:color="auto"/>
            </w:tcBorders>
          </w:tcPr>
          <w:p w14:paraId="55A960D0" w14:textId="77777777" w:rsidR="00D00578" w:rsidRPr="00711388" w:rsidRDefault="00D00578" w:rsidP="00D00578">
            <w:pPr>
              <w:pStyle w:val="NormalLeft"/>
              <w:rPr>
                <w:lang w:val="en-GB"/>
              </w:rPr>
            </w:pPr>
            <w:r w:rsidRPr="00711388">
              <w:rPr>
                <w:lang w:val="en-GB"/>
              </w:rPr>
              <w:t>C0100/R0110</w:t>
            </w:r>
          </w:p>
        </w:tc>
        <w:tc>
          <w:tcPr>
            <w:tcW w:w="1817" w:type="dxa"/>
            <w:tcBorders>
              <w:top w:val="single" w:sz="2" w:space="0" w:color="auto"/>
              <w:left w:val="single" w:sz="2" w:space="0" w:color="auto"/>
              <w:bottom w:val="single" w:sz="2" w:space="0" w:color="auto"/>
              <w:right w:val="single" w:sz="2" w:space="0" w:color="auto"/>
            </w:tcBorders>
          </w:tcPr>
          <w:p w14:paraId="5DF3FD3A" w14:textId="113A9999" w:rsidR="00D00578" w:rsidRPr="00711388" w:rsidRDefault="00D00578" w:rsidP="00D00578">
            <w:pPr>
              <w:pStyle w:val="NormalLeft"/>
              <w:rPr>
                <w:lang w:val="en-GB"/>
              </w:rPr>
            </w:pPr>
            <w:r w:rsidRPr="00711388">
              <w:rPr>
                <w:lang w:val="en-GB"/>
              </w:rPr>
              <w:t xml:space="preserve">Impact of all LTG measures and transitionals </w:t>
            </w:r>
            <w:r w:rsidR="00845F43" w:rsidRPr="00711388">
              <w:rPr>
                <w:lang w:val="en-GB"/>
              </w:rPr>
              <w:t>-</w:t>
            </w:r>
            <w:r w:rsidRPr="00711388">
              <w:rPr>
                <w:lang w:val="en-GB"/>
              </w:rPr>
              <w:t xml:space="preserve"> Minimum Capital Requirement</w:t>
            </w:r>
          </w:p>
        </w:tc>
        <w:tc>
          <w:tcPr>
            <w:tcW w:w="5476" w:type="dxa"/>
            <w:tcBorders>
              <w:top w:val="single" w:sz="2" w:space="0" w:color="auto"/>
              <w:left w:val="single" w:sz="2" w:space="0" w:color="auto"/>
              <w:bottom w:val="single" w:sz="2" w:space="0" w:color="auto"/>
              <w:right w:val="single" w:sz="2" w:space="0" w:color="auto"/>
            </w:tcBorders>
          </w:tcPr>
          <w:p w14:paraId="744688F6" w14:textId="36124235" w:rsidR="00D00578" w:rsidRPr="00711388" w:rsidRDefault="00D00578" w:rsidP="00D00578">
            <w:pPr>
              <w:pStyle w:val="NormalLeft"/>
              <w:rPr>
                <w:lang w:val="en-GB"/>
              </w:rPr>
            </w:pPr>
            <w:r w:rsidRPr="00711388">
              <w:rPr>
                <w:lang w:val="en-GB"/>
              </w:rPr>
              <w:t xml:space="preserve">Amount of the adjustment to the </w:t>
            </w:r>
            <w:ins w:id="3335" w:author="Author">
              <w:r w:rsidRPr="00711388">
                <w:rPr>
                  <w:lang w:val="en-GB"/>
                </w:rPr>
                <w:t xml:space="preserve">position of </w:t>
              </w:r>
            </w:ins>
            <w:r w:rsidRPr="00711388">
              <w:rPr>
                <w:lang w:val="en-GB"/>
              </w:rPr>
              <w:t>MCR due to the application of the LTG measures and transitional</w:t>
            </w:r>
            <w:ins w:id="3336" w:author="Author">
              <w:r w:rsidR="00CB174E" w:rsidRPr="00711388">
                <w:rPr>
                  <w:lang w:val="en-GB"/>
                </w:rPr>
                <w:t xml:space="preserve"> measure</w:t>
              </w:r>
            </w:ins>
            <w:r w:rsidRPr="00711388">
              <w:rPr>
                <w:lang w:val="en-GB"/>
              </w:rPr>
              <w:t>s.</w:t>
            </w:r>
          </w:p>
        </w:tc>
      </w:tr>
      <w:tr w:rsidR="00D00578" w:rsidRPr="00711388" w:rsidDel="00EC472D" w14:paraId="49566CC5" w14:textId="63C50CD9" w:rsidTr="009F411E">
        <w:trPr>
          <w:del w:id="3337" w:author="Author"/>
        </w:trPr>
        <w:tc>
          <w:tcPr>
            <w:tcW w:w="1635" w:type="dxa"/>
            <w:tcBorders>
              <w:top w:val="single" w:sz="2" w:space="0" w:color="auto"/>
              <w:left w:val="single" w:sz="2" w:space="0" w:color="auto"/>
              <w:bottom w:val="single" w:sz="2" w:space="0" w:color="auto"/>
              <w:right w:val="single" w:sz="2" w:space="0" w:color="auto"/>
            </w:tcBorders>
          </w:tcPr>
          <w:p w14:paraId="37D9CF2B" w14:textId="757E85F1" w:rsidR="00D00578" w:rsidRPr="00711388" w:rsidDel="00EC472D" w:rsidRDefault="00D00578" w:rsidP="00D00578">
            <w:pPr>
              <w:pStyle w:val="NormalLeft"/>
              <w:rPr>
                <w:del w:id="3338" w:author="Author"/>
                <w:lang w:val="en-GB"/>
              </w:rPr>
            </w:pPr>
            <w:del w:id="3339" w:author="Author">
              <w:r w:rsidRPr="00711388" w:rsidDel="00EC472D">
                <w:rPr>
                  <w:lang w:val="en-GB"/>
                </w:rPr>
                <w:delText>C0010-C0100/R0120</w:delText>
              </w:r>
            </w:del>
          </w:p>
        </w:tc>
        <w:tc>
          <w:tcPr>
            <w:tcW w:w="1817" w:type="dxa"/>
            <w:tcBorders>
              <w:top w:val="single" w:sz="2" w:space="0" w:color="auto"/>
              <w:left w:val="single" w:sz="2" w:space="0" w:color="auto"/>
              <w:bottom w:val="single" w:sz="2" w:space="0" w:color="auto"/>
              <w:right w:val="single" w:sz="2" w:space="0" w:color="auto"/>
            </w:tcBorders>
          </w:tcPr>
          <w:p w14:paraId="39ED7000" w14:textId="6CE8B7AF" w:rsidR="00D00578" w:rsidRPr="00711388" w:rsidDel="00EC472D" w:rsidRDefault="00D00578" w:rsidP="00D00578">
            <w:pPr>
              <w:pStyle w:val="NormalLeft"/>
              <w:rPr>
                <w:del w:id="3340" w:author="Author"/>
                <w:lang w:val="en-GB"/>
              </w:rPr>
            </w:pPr>
            <w:ins w:id="3341" w:author="Author">
              <w:del w:id="3342" w:author="Author">
                <w:r w:rsidRPr="00711388" w:rsidDel="00EC472D">
                  <w:rPr>
                    <w:lang w:val="en-GB"/>
                  </w:rPr>
                  <w:delText>AmontAmount</w:delText>
                </w:r>
                <w:r w:rsidRPr="00711388" w:rsidDel="003323F0">
                  <w:rPr>
                    <w:lang w:val="en-GB"/>
                  </w:rPr>
                  <w:delText xml:space="preserve">  </w:delText>
                </w:r>
              </w:del>
              <w:r w:rsidR="003323F0">
                <w:rPr>
                  <w:lang w:val="en-GB"/>
                </w:rPr>
                <w:t xml:space="preserve"> </w:t>
              </w:r>
            </w:ins>
            <w:del w:id="3343" w:author="Author">
              <w:r w:rsidRPr="00711388" w:rsidDel="00EC472D">
                <w:rPr>
                  <w:lang w:val="en-GB"/>
                </w:rPr>
                <w:delText>W</w:delText>
              </w:r>
            </w:del>
            <w:ins w:id="3344" w:author="Author">
              <w:del w:id="3345" w:author="Author">
                <w:r w:rsidRPr="00711388" w:rsidDel="00EC472D">
                  <w:rPr>
                    <w:lang w:val="en-GB"/>
                  </w:rPr>
                  <w:delText>w</w:delText>
                </w:r>
              </w:del>
            </w:ins>
            <w:del w:id="3346" w:author="Author">
              <w:r w:rsidRPr="00711388" w:rsidDel="00EC472D">
                <w:rPr>
                  <w:lang w:val="en-GB"/>
                </w:rPr>
                <w:delText xml:space="preserve">ith LTG measures and transitionals </w:delText>
              </w:r>
            </w:del>
            <w:r w:rsidR="00845F43" w:rsidRPr="00711388">
              <w:rPr>
                <w:lang w:val="en-GB"/>
              </w:rPr>
              <w:t>-</w:t>
            </w:r>
            <w:del w:id="3347" w:author="Author">
              <w:r w:rsidRPr="00711388" w:rsidDel="00EC472D">
                <w:rPr>
                  <w:lang w:val="en-GB"/>
                </w:rPr>
                <w:delText xml:space="preserve"> Solvency Capital Requirement Ratio</w:delText>
              </w:r>
            </w:del>
          </w:p>
        </w:tc>
        <w:tc>
          <w:tcPr>
            <w:tcW w:w="5476" w:type="dxa"/>
            <w:tcBorders>
              <w:top w:val="single" w:sz="2" w:space="0" w:color="auto"/>
              <w:left w:val="single" w:sz="2" w:space="0" w:color="auto"/>
              <w:bottom w:val="single" w:sz="2" w:space="0" w:color="auto"/>
              <w:right w:val="single" w:sz="2" w:space="0" w:color="auto"/>
            </w:tcBorders>
          </w:tcPr>
          <w:p w14:paraId="64EE7F7F" w14:textId="1BBBE8D0" w:rsidR="00D00578" w:rsidRPr="00711388" w:rsidDel="00EC472D" w:rsidRDefault="00D00578" w:rsidP="00D00578">
            <w:pPr>
              <w:pStyle w:val="NormalLeft"/>
              <w:rPr>
                <w:del w:id="3348" w:author="Author"/>
                <w:lang w:val="en-GB"/>
              </w:rPr>
            </w:pPr>
            <w:del w:id="3349" w:author="Author">
              <w:r w:rsidRPr="00711388" w:rsidDel="00EC472D">
                <w:rPr>
                  <w:lang w:val="en-GB"/>
                </w:rPr>
                <w:delText xml:space="preserve">Solvency Capital Requirement ratio calculated considering technical provisions as reported in R0010 of each column </w:delText>
              </w:r>
            </w:del>
          </w:p>
          <w:p w14:paraId="2C9E20A0" w14:textId="0D5A7EF4" w:rsidR="00D00578" w:rsidRPr="00711388" w:rsidDel="00EC472D" w:rsidRDefault="00D00578" w:rsidP="00D00578">
            <w:pPr>
              <w:pStyle w:val="NormalLeft"/>
              <w:rPr>
                <w:del w:id="3350" w:author="Author"/>
                <w:lang w:val="en-GB"/>
              </w:rPr>
            </w:pPr>
            <w:del w:id="3351" w:author="Author">
              <w:r w:rsidRPr="00711388" w:rsidDel="00EC472D">
                <w:rPr>
                  <w:lang w:val="en-GB"/>
                </w:rPr>
                <w:delText>Total amount of eligible own funds to meet SCR (R0050) divided by the total amount of SCR (R0090) of each column.</w:delText>
              </w:r>
            </w:del>
          </w:p>
        </w:tc>
      </w:tr>
      <w:tr w:rsidR="00D00578" w:rsidRPr="00711388" w:rsidDel="00EC472D" w14:paraId="22179DA8" w14:textId="239E123C" w:rsidTr="009F411E">
        <w:trPr>
          <w:del w:id="3352" w:author="Author"/>
        </w:trPr>
        <w:tc>
          <w:tcPr>
            <w:tcW w:w="1635" w:type="dxa"/>
            <w:tcBorders>
              <w:top w:val="single" w:sz="2" w:space="0" w:color="auto"/>
              <w:left w:val="single" w:sz="2" w:space="0" w:color="auto"/>
              <w:bottom w:val="single" w:sz="2" w:space="0" w:color="auto"/>
              <w:right w:val="single" w:sz="2" w:space="0" w:color="auto"/>
            </w:tcBorders>
          </w:tcPr>
          <w:p w14:paraId="1397A8D2" w14:textId="7F6DBD79" w:rsidR="00D00578" w:rsidRPr="00711388" w:rsidDel="00EC472D" w:rsidRDefault="00D00578" w:rsidP="00D00578">
            <w:pPr>
              <w:pStyle w:val="NormalLeft"/>
              <w:rPr>
                <w:del w:id="3353" w:author="Author"/>
                <w:lang w:val="en-GB"/>
              </w:rPr>
            </w:pPr>
            <w:del w:id="3354" w:author="Author">
              <w:r w:rsidRPr="00711388" w:rsidDel="00EC472D">
                <w:rPr>
                  <w:lang w:val="en-GB"/>
                </w:rPr>
                <w:delText>C0010-C0100/R0130</w:delText>
              </w:r>
            </w:del>
          </w:p>
        </w:tc>
        <w:tc>
          <w:tcPr>
            <w:tcW w:w="1817" w:type="dxa"/>
            <w:tcBorders>
              <w:top w:val="single" w:sz="2" w:space="0" w:color="auto"/>
              <w:left w:val="single" w:sz="2" w:space="0" w:color="auto"/>
              <w:bottom w:val="single" w:sz="2" w:space="0" w:color="auto"/>
              <w:right w:val="single" w:sz="2" w:space="0" w:color="auto"/>
            </w:tcBorders>
          </w:tcPr>
          <w:p w14:paraId="3C343F4E" w14:textId="09F0444B" w:rsidR="00D00578" w:rsidRPr="00711388" w:rsidDel="00EC472D" w:rsidRDefault="00D00578" w:rsidP="00D00578">
            <w:pPr>
              <w:pStyle w:val="NormalLeft"/>
              <w:rPr>
                <w:del w:id="3355" w:author="Author"/>
                <w:lang w:val="en-GB"/>
              </w:rPr>
            </w:pPr>
            <w:del w:id="3356" w:author="Author">
              <w:r w:rsidRPr="00711388" w:rsidDel="00EC472D">
                <w:rPr>
                  <w:lang w:val="en-GB"/>
                </w:rPr>
                <w:delText xml:space="preserve">Amount with LTG measures and transitionals </w:delText>
              </w:r>
            </w:del>
            <w:r w:rsidR="00845F43" w:rsidRPr="00711388">
              <w:rPr>
                <w:lang w:val="en-GB"/>
              </w:rPr>
              <w:t>-</w:t>
            </w:r>
            <w:del w:id="3357" w:author="Author">
              <w:r w:rsidRPr="00711388" w:rsidDel="00EC472D">
                <w:rPr>
                  <w:lang w:val="en-GB"/>
                </w:rPr>
                <w:delText xml:space="preserve"> Minimum Capital Requirement Ratio</w:delText>
              </w:r>
            </w:del>
          </w:p>
        </w:tc>
        <w:tc>
          <w:tcPr>
            <w:tcW w:w="5476" w:type="dxa"/>
            <w:tcBorders>
              <w:top w:val="single" w:sz="2" w:space="0" w:color="auto"/>
              <w:left w:val="single" w:sz="2" w:space="0" w:color="auto"/>
              <w:bottom w:val="single" w:sz="2" w:space="0" w:color="auto"/>
              <w:right w:val="single" w:sz="2" w:space="0" w:color="auto"/>
            </w:tcBorders>
          </w:tcPr>
          <w:p w14:paraId="3B6D63F6" w14:textId="29EBA064" w:rsidR="00D00578" w:rsidRPr="00711388" w:rsidDel="00EC472D" w:rsidRDefault="00D00578" w:rsidP="00D00578">
            <w:pPr>
              <w:pStyle w:val="NormalLeft"/>
              <w:rPr>
                <w:del w:id="3358" w:author="Author"/>
                <w:lang w:val="en-GB"/>
              </w:rPr>
            </w:pPr>
            <w:del w:id="3359" w:author="Author">
              <w:r w:rsidRPr="00711388" w:rsidDel="00EC472D">
                <w:rPr>
                  <w:lang w:val="en-GB"/>
                </w:rPr>
                <w:delText>Minimum Capital Requirement ratio calculated considering technical provisions as reported in R0010 of each column.</w:delText>
              </w:r>
            </w:del>
          </w:p>
          <w:p w14:paraId="6EA098ED" w14:textId="515777DC" w:rsidR="00D00578" w:rsidRPr="00711388" w:rsidDel="00EC472D" w:rsidRDefault="00D00578" w:rsidP="00D00578">
            <w:pPr>
              <w:pStyle w:val="NormalLeft"/>
              <w:rPr>
                <w:del w:id="3360" w:author="Author"/>
                <w:lang w:val="en-GB"/>
              </w:rPr>
            </w:pPr>
            <w:del w:id="3361" w:author="Author">
              <w:r w:rsidRPr="00711388" w:rsidDel="00EC472D">
                <w:rPr>
                  <w:lang w:val="en-GB"/>
                </w:rPr>
                <w:delText>Total amount of eligible own funds to meet MCR (R0100) divided by the total amount of MCR (R0110) of each column.</w:delText>
              </w:r>
            </w:del>
          </w:p>
        </w:tc>
      </w:tr>
    </w:tbl>
    <w:p w14:paraId="7F07FCAF" w14:textId="2A119EF1" w:rsidR="00872AFE" w:rsidRPr="00711388" w:rsidRDefault="00872AFE" w:rsidP="00872AFE">
      <w:pPr>
        <w:pStyle w:val="ManualHeading2"/>
        <w:ind w:left="851" w:hanging="851"/>
        <w:rPr>
          <w:lang w:val="en-GB"/>
        </w:rPr>
      </w:pPr>
      <w:r w:rsidRPr="00711388">
        <w:rPr>
          <w:i/>
          <w:iCs/>
          <w:lang w:val="en-GB"/>
        </w:rPr>
        <w:lastRenderedPageBreak/>
        <w:t xml:space="preserve">S.22.02 </w:t>
      </w:r>
      <w:r w:rsidR="00845F43" w:rsidRPr="00711388">
        <w:rPr>
          <w:i/>
          <w:iCs/>
          <w:lang w:val="en-GB"/>
        </w:rPr>
        <w:t>-</w:t>
      </w:r>
      <w:r w:rsidRPr="00711388">
        <w:rPr>
          <w:i/>
          <w:iCs/>
          <w:lang w:val="en-GB"/>
        </w:rPr>
        <w:t xml:space="preserve"> Projection of future cash flows (Best Estimate </w:t>
      </w:r>
      <w:r w:rsidR="00845F43" w:rsidRPr="00711388">
        <w:rPr>
          <w:i/>
          <w:iCs/>
          <w:lang w:val="en-GB"/>
        </w:rPr>
        <w:t>-</w:t>
      </w:r>
      <w:r w:rsidRPr="00711388">
        <w:rPr>
          <w:i/>
          <w:iCs/>
          <w:lang w:val="en-GB"/>
        </w:rPr>
        <w:t xml:space="preserve"> Matching portfolios)</w:t>
      </w:r>
    </w:p>
    <w:p w14:paraId="7075D0CA" w14:textId="77777777" w:rsidR="00872AFE" w:rsidRPr="00711388" w:rsidRDefault="00872AFE" w:rsidP="00872AFE">
      <w:pPr>
        <w:rPr>
          <w:lang w:val="en-GB"/>
        </w:rPr>
      </w:pPr>
      <w:r w:rsidRPr="00711388">
        <w:rPr>
          <w:i/>
          <w:iCs/>
          <w:lang w:val="en-GB"/>
        </w:rPr>
        <w:t>General comments:</w:t>
      </w:r>
    </w:p>
    <w:p w14:paraId="72D7C21A" w14:textId="77777777" w:rsidR="00872AFE" w:rsidRPr="00711388" w:rsidRDefault="00872AFE" w:rsidP="00872AFE">
      <w:pPr>
        <w:rPr>
          <w:lang w:val="en-GB"/>
        </w:rPr>
      </w:pPr>
      <w:r w:rsidRPr="00711388">
        <w:rPr>
          <w:lang w:val="en-GB"/>
        </w:rPr>
        <w:t>This section relates to annual submission of information for individual entities.</w:t>
      </w:r>
    </w:p>
    <w:p w14:paraId="5A3E4EDD" w14:textId="77777777" w:rsidR="00872AFE" w:rsidRPr="00711388" w:rsidRDefault="00872AFE" w:rsidP="00872AFE">
      <w:pPr>
        <w:rPr>
          <w:lang w:val="en-GB"/>
        </w:rPr>
      </w:pPr>
      <w:r w:rsidRPr="00711388">
        <w:rPr>
          <w:lang w:val="en-GB"/>
        </w:rPr>
        <w:t>This template shall be reported by each matching portfolio approved by the supervisory authority.</w:t>
      </w:r>
    </w:p>
    <w:tbl>
      <w:tblPr>
        <w:tblW w:w="0" w:type="auto"/>
        <w:tblLayout w:type="fixed"/>
        <w:tblLook w:val="0000" w:firstRow="0" w:lastRow="0" w:firstColumn="0" w:lastColumn="0" w:noHBand="0" w:noVBand="0"/>
      </w:tblPr>
      <w:tblGrid>
        <w:gridCol w:w="1671"/>
        <w:gridCol w:w="2322"/>
        <w:gridCol w:w="5293"/>
      </w:tblGrid>
      <w:tr w:rsidR="00872AFE" w:rsidRPr="00711388" w14:paraId="740C0CC4" w14:textId="77777777" w:rsidTr="00567869">
        <w:tc>
          <w:tcPr>
            <w:tcW w:w="1671" w:type="dxa"/>
            <w:tcBorders>
              <w:top w:val="single" w:sz="2" w:space="0" w:color="auto"/>
              <w:left w:val="single" w:sz="2" w:space="0" w:color="auto"/>
              <w:bottom w:val="single" w:sz="2" w:space="0" w:color="auto"/>
              <w:right w:val="single" w:sz="2" w:space="0" w:color="auto"/>
            </w:tcBorders>
          </w:tcPr>
          <w:p w14:paraId="23645206" w14:textId="77777777" w:rsidR="00872AFE" w:rsidRPr="00711388" w:rsidRDefault="00872AFE" w:rsidP="00567869">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5AAB6C92" w14:textId="77777777" w:rsidR="00872AFE" w:rsidRPr="00711388" w:rsidRDefault="00872AFE" w:rsidP="00567869">
            <w:pPr>
              <w:pStyle w:val="NormalCentered"/>
              <w:rPr>
                <w:lang w:val="en-GB"/>
              </w:rPr>
            </w:pPr>
            <w:r w:rsidRPr="00711388">
              <w:rPr>
                <w:lang w:val="en-GB"/>
              </w:rPr>
              <w:t>ITEM</w:t>
            </w:r>
          </w:p>
        </w:tc>
        <w:tc>
          <w:tcPr>
            <w:tcW w:w="5293" w:type="dxa"/>
            <w:tcBorders>
              <w:top w:val="single" w:sz="2" w:space="0" w:color="auto"/>
              <w:left w:val="single" w:sz="2" w:space="0" w:color="auto"/>
              <w:bottom w:val="single" w:sz="2" w:space="0" w:color="auto"/>
              <w:right w:val="single" w:sz="2" w:space="0" w:color="auto"/>
            </w:tcBorders>
          </w:tcPr>
          <w:p w14:paraId="7D71064F" w14:textId="77777777" w:rsidR="00872AFE" w:rsidRPr="00711388" w:rsidRDefault="00872AFE" w:rsidP="00567869">
            <w:pPr>
              <w:pStyle w:val="NormalCentered"/>
              <w:rPr>
                <w:lang w:val="en-GB"/>
              </w:rPr>
            </w:pPr>
            <w:r w:rsidRPr="00711388">
              <w:rPr>
                <w:lang w:val="en-GB"/>
              </w:rPr>
              <w:t>INSTRUCTIONS</w:t>
            </w:r>
          </w:p>
        </w:tc>
      </w:tr>
      <w:tr w:rsidR="00872AFE" w:rsidRPr="00711388" w14:paraId="5155E43D" w14:textId="77777777" w:rsidTr="00567869">
        <w:tc>
          <w:tcPr>
            <w:tcW w:w="1671" w:type="dxa"/>
            <w:tcBorders>
              <w:top w:val="single" w:sz="2" w:space="0" w:color="auto"/>
              <w:left w:val="single" w:sz="2" w:space="0" w:color="auto"/>
              <w:bottom w:val="single" w:sz="2" w:space="0" w:color="auto"/>
              <w:right w:val="single" w:sz="2" w:space="0" w:color="auto"/>
            </w:tcBorders>
          </w:tcPr>
          <w:p w14:paraId="0D52B604" w14:textId="77777777" w:rsidR="00872AFE" w:rsidRPr="00711388" w:rsidRDefault="00872AFE" w:rsidP="00567869">
            <w:pPr>
              <w:pStyle w:val="NormalLeft"/>
              <w:rPr>
                <w:lang w:val="en-GB"/>
              </w:rPr>
            </w:pPr>
            <w:r w:rsidRPr="00711388">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391D5FD7" w14:textId="77777777" w:rsidR="00872AFE" w:rsidRPr="00711388" w:rsidRDefault="00872AFE" w:rsidP="00567869">
            <w:pPr>
              <w:pStyle w:val="NormalLeft"/>
              <w:rPr>
                <w:lang w:val="en-GB"/>
              </w:rPr>
            </w:pPr>
            <w:r w:rsidRPr="00711388">
              <w:rPr>
                <w:lang w:val="en-GB"/>
              </w:rPr>
              <w:t>Matching portfolio</w:t>
            </w:r>
          </w:p>
        </w:tc>
        <w:tc>
          <w:tcPr>
            <w:tcW w:w="5293" w:type="dxa"/>
            <w:tcBorders>
              <w:top w:val="single" w:sz="2" w:space="0" w:color="auto"/>
              <w:left w:val="single" w:sz="2" w:space="0" w:color="auto"/>
              <w:bottom w:val="single" w:sz="2" w:space="0" w:color="auto"/>
              <w:right w:val="single" w:sz="2" w:space="0" w:color="auto"/>
            </w:tcBorders>
          </w:tcPr>
          <w:p w14:paraId="36F29146" w14:textId="77777777" w:rsidR="00872AFE" w:rsidRPr="00711388" w:rsidRDefault="00872AFE" w:rsidP="00567869">
            <w:pPr>
              <w:pStyle w:val="NormalLeft"/>
              <w:rPr>
                <w:lang w:val="en-GB"/>
              </w:rPr>
            </w:pPr>
            <w:r w:rsidRPr="00711388">
              <w:rPr>
                <w:lang w:val="en-GB"/>
              </w:rPr>
              <w:t>Indicate the number which is attributed by the undertaking, corresponding to the unique number assigned to each matching portfolio.</w:t>
            </w:r>
          </w:p>
          <w:p w14:paraId="12BBFFED" w14:textId="77777777" w:rsidR="00872AFE" w:rsidRPr="00711388" w:rsidRDefault="00872AFE" w:rsidP="00567869">
            <w:pPr>
              <w:pStyle w:val="NormalLeft"/>
              <w:rPr>
                <w:lang w:val="en-GB"/>
              </w:rPr>
            </w:pPr>
            <w:r w:rsidRPr="00711388">
              <w:rPr>
                <w:lang w:val="en-GB"/>
              </w:rPr>
              <w:t>This number shall be consistent over time and shall be used to identify the matching portfolio number in other templates.</w:t>
            </w:r>
          </w:p>
        </w:tc>
      </w:tr>
      <w:tr w:rsidR="00872AFE" w:rsidRPr="00711388" w14:paraId="4D496C4F" w14:textId="77777777" w:rsidTr="00567869">
        <w:tc>
          <w:tcPr>
            <w:tcW w:w="1671" w:type="dxa"/>
            <w:tcBorders>
              <w:top w:val="single" w:sz="2" w:space="0" w:color="auto"/>
              <w:left w:val="single" w:sz="2" w:space="0" w:color="auto"/>
              <w:bottom w:val="single" w:sz="2" w:space="0" w:color="auto"/>
              <w:right w:val="single" w:sz="2" w:space="0" w:color="auto"/>
            </w:tcBorders>
          </w:tcPr>
          <w:p w14:paraId="6721DA64" w14:textId="77777777" w:rsidR="00872AFE" w:rsidRPr="00711388" w:rsidRDefault="00872AFE" w:rsidP="00567869">
            <w:pPr>
              <w:pStyle w:val="NormalLeft"/>
              <w:rPr>
                <w:lang w:val="en-GB"/>
              </w:rPr>
            </w:pPr>
            <w:r w:rsidRPr="00711388">
              <w:rPr>
                <w:lang w:val="en-GB"/>
              </w:rPr>
              <w:t>C0020/R0010 to R0450</w:t>
            </w:r>
          </w:p>
        </w:tc>
        <w:tc>
          <w:tcPr>
            <w:tcW w:w="2322" w:type="dxa"/>
            <w:tcBorders>
              <w:top w:val="single" w:sz="2" w:space="0" w:color="auto"/>
              <w:left w:val="single" w:sz="2" w:space="0" w:color="auto"/>
              <w:bottom w:val="single" w:sz="2" w:space="0" w:color="auto"/>
              <w:right w:val="single" w:sz="2" w:space="0" w:color="auto"/>
            </w:tcBorders>
          </w:tcPr>
          <w:p w14:paraId="18C40D31" w14:textId="36063A33" w:rsidR="00872AFE" w:rsidRPr="00711388" w:rsidRDefault="00872AFE" w:rsidP="00567869">
            <w:pPr>
              <w:pStyle w:val="NormalLeft"/>
              <w:rPr>
                <w:lang w:val="en-GB"/>
              </w:rPr>
            </w:pPr>
            <w:r w:rsidRPr="00711388">
              <w:rPr>
                <w:lang w:val="en-GB"/>
              </w:rPr>
              <w:t>Projection of future cash</w:t>
            </w:r>
            <w:r w:rsidR="00711388" w:rsidRPr="00711388">
              <w:rPr>
                <w:lang w:val="en-GB"/>
              </w:rPr>
              <w:t>-</w:t>
            </w:r>
            <w:r w:rsidRPr="00711388">
              <w:rPr>
                <w:lang w:val="en-GB"/>
              </w:rPr>
              <w:t xml:space="preserve">flows at the end of the reporting period </w:t>
            </w:r>
            <w:r w:rsidR="00845F43" w:rsidRPr="00711388">
              <w:rPr>
                <w:lang w:val="en-GB"/>
              </w:rPr>
              <w:t>-</w:t>
            </w:r>
            <w:r w:rsidRPr="00711388">
              <w:rPr>
                <w:lang w:val="en-GB"/>
              </w:rPr>
              <w:t xml:space="preserve"> Longevity, mortality and revision obligations cash outflows</w:t>
            </w:r>
          </w:p>
        </w:tc>
        <w:tc>
          <w:tcPr>
            <w:tcW w:w="5293" w:type="dxa"/>
            <w:tcBorders>
              <w:top w:val="single" w:sz="2" w:space="0" w:color="auto"/>
              <w:left w:val="single" w:sz="2" w:space="0" w:color="auto"/>
              <w:bottom w:val="single" w:sz="2" w:space="0" w:color="auto"/>
              <w:right w:val="single" w:sz="2" w:space="0" w:color="auto"/>
            </w:tcBorders>
          </w:tcPr>
          <w:p w14:paraId="343AC2A1" w14:textId="455DDEAD" w:rsidR="00872AFE" w:rsidRPr="00711388" w:rsidRDefault="00872AFE" w:rsidP="00567869">
            <w:pPr>
              <w:pStyle w:val="NormalLeft"/>
              <w:rPr>
                <w:lang w:val="en-GB"/>
              </w:rPr>
            </w:pPr>
            <w:r w:rsidRPr="00711388">
              <w:rPr>
                <w:lang w:val="en-GB"/>
              </w:rPr>
              <w:t>Future cash out</w:t>
            </w:r>
            <w:r w:rsidR="00711388" w:rsidRPr="00711388">
              <w:rPr>
                <w:lang w:val="en-GB"/>
              </w:rPr>
              <w:t>-</w:t>
            </w:r>
            <w:r w:rsidRPr="00711388">
              <w:rPr>
                <w:lang w:val="en-GB"/>
              </w:rPr>
              <w:t>flows related to the longevity, mortality and revision benefits of insurance and reinsurance obligations for each matching portfolio and split by year of due payment of the cash flow, counting the periods of 12 months from the date of reference of the reporting.</w:t>
            </w:r>
          </w:p>
        </w:tc>
      </w:tr>
      <w:tr w:rsidR="00872AFE" w:rsidRPr="00711388" w14:paraId="16600ECC" w14:textId="77777777" w:rsidTr="00567869">
        <w:tc>
          <w:tcPr>
            <w:tcW w:w="1671" w:type="dxa"/>
            <w:tcBorders>
              <w:top w:val="single" w:sz="2" w:space="0" w:color="auto"/>
              <w:left w:val="single" w:sz="2" w:space="0" w:color="auto"/>
              <w:bottom w:val="single" w:sz="2" w:space="0" w:color="auto"/>
              <w:right w:val="single" w:sz="2" w:space="0" w:color="auto"/>
            </w:tcBorders>
          </w:tcPr>
          <w:p w14:paraId="14CCFA07" w14:textId="77777777" w:rsidR="00872AFE" w:rsidRPr="00711388" w:rsidRDefault="00872AFE" w:rsidP="00567869">
            <w:pPr>
              <w:pStyle w:val="NormalLeft"/>
              <w:rPr>
                <w:lang w:val="en-GB"/>
              </w:rPr>
            </w:pPr>
            <w:r w:rsidRPr="00711388">
              <w:rPr>
                <w:lang w:val="en-GB"/>
              </w:rPr>
              <w:t>C0030/R0010 to R0450</w:t>
            </w:r>
          </w:p>
        </w:tc>
        <w:tc>
          <w:tcPr>
            <w:tcW w:w="2322" w:type="dxa"/>
            <w:tcBorders>
              <w:top w:val="single" w:sz="2" w:space="0" w:color="auto"/>
              <w:left w:val="single" w:sz="2" w:space="0" w:color="auto"/>
              <w:bottom w:val="single" w:sz="2" w:space="0" w:color="auto"/>
              <w:right w:val="single" w:sz="2" w:space="0" w:color="auto"/>
            </w:tcBorders>
          </w:tcPr>
          <w:p w14:paraId="16A0A487" w14:textId="1D65E2B1" w:rsidR="00872AFE" w:rsidRPr="00711388" w:rsidRDefault="00872AFE" w:rsidP="00567869">
            <w:pPr>
              <w:pStyle w:val="NormalLeft"/>
              <w:rPr>
                <w:lang w:val="en-GB"/>
              </w:rPr>
            </w:pPr>
            <w:r w:rsidRPr="00711388">
              <w:rPr>
                <w:lang w:val="en-GB"/>
              </w:rPr>
              <w:t>Projection of future cash</w:t>
            </w:r>
            <w:r w:rsidR="00711388" w:rsidRPr="00711388">
              <w:rPr>
                <w:lang w:val="en-GB"/>
              </w:rPr>
              <w:t>-</w:t>
            </w:r>
            <w:r w:rsidRPr="00711388">
              <w:rPr>
                <w:lang w:val="en-GB"/>
              </w:rPr>
              <w:t xml:space="preserve">flows at the end of the reporting period </w:t>
            </w:r>
            <w:r w:rsidR="00845F43" w:rsidRPr="00711388">
              <w:rPr>
                <w:lang w:val="en-GB"/>
              </w:rPr>
              <w:t>-</w:t>
            </w:r>
            <w:r w:rsidRPr="00711388">
              <w:rPr>
                <w:lang w:val="en-GB"/>
              </w:rPr>
              <w:t xml:space="preserve"> Expenses cash outflows</w:t>
            </w:r>
          </w:p>
        </w:tc>
        <w:tc>
          <w:tcPr>
            <w:tcW w:w="5293" w:type="dxa"/>
            <w:tcBorders>
              <w:top w:val="single" w:sz="2" w:space="0" w:color="auto"/>
              <w:left w:val="single" w:sz="2" w:space="0" w:color="auto"/>
              <w:bottom w:val="single" w:sz="2" w:space="0" w:color="auto"/>
              <w:right w:val="single" w:sz="2" w:space="0" w:color="auto"/>
            </w:tcBorders>
          </w:tcPr>
          <w:p w14:paraId="2BD49B8C" w14:textId="3895C9FD" w:rsidR="00872AFE" w:rsidRPr="00711388" w:rsidRDefault="00872AFE" w:rsidP="00567869">
            <w:pPr>
              <w:pStyle w:val="NormalLeft"/>
              <w:rPr>
                <w:lang w:val="en-GB"/>
              </w:rPr>
            </w:pPr>
            <w:r w:rsidRPr="00711388">
              <w:rPr>
                <w:lang w:val="en-GB"/>
              </w:rPr>
              <w:t>Future cash out</w:t>
            </w:r>
            <w:r w:rsidR="00711388" w:rsidRPr="00711388">
              <w:rPr>
                <w:lang w:val="en-GB"/>
              </w:rPr>
              <w:t>-</w:t>
            </w:r>
            <w:r w:rsidRPr="00711388">
              <w:rPr>
                <w:lang w:val="en-GB"/>
              </w:rPr>
              <w:t>flows related to the expenses of insurance and reinsurance obligations for each matching portfolio and split by year of due payment of the cash flow, counting the periods of 12 months from the date of reference of the reporting.</w:t>
            </w:r>
          </w:p>
        </w:tc>
      </w:tr>
      <w:tr w:rsidR="00872AFE" w:rsidRPr="00711388" w14:paraId="71C980A0" w14:textId="77777777" w:rsidTr="00567869">
        <w:tc>
          <w:tcPr>
            <w:tcW w:w="1671" w:type="dxa"/>
            <w:tcBorders>
              <w:top w:val="single" w:sz="2" w:space="0" w:color="auto"/>
              <w:left w:val="single" w:sz="2" w:space="0" w:color="auto"/>
              <w:bottom w:val="single" w:sz="2" w:space="0" w:color="auto"/>
              <w:right w:val="single" w:sz="2" w:space="0" w:color="auto"/>
            </w:tcBorders>
          </w:tcPr>
          <w:p w14:paraId="7E245FC7" w14:textId="77777777" w:rsidR="00872AFE" w:rsidRPr="00711388" w:rsidRDefault="00872AFE" w:rsidP="00567869">
            <w:pPr>
              <w:pStyle w:val="NormalLeft"/>
              <w:rPr>
                <w:lang w:val="en-GB"/>
              </w:rPr>
            </w:pPr>
            <w:r w:rsidRPr="00711388">
              <w:rPr>
                <w:lang w:val="en-GB"/>
              </w:rPr>
              <w:t>C0040/R0010 to R0450</w:t>
            </w:r>
          </w:p>
        </w:tc>
        <w:tc>
          <w:tcPr>
            <w:tcW w:w="2322" w:type="dxa"/>
            <w:tcBorders>
              <w:top w:val="single" w:sz="2" w:space="0" w:color="auto"/>
              <w:left w:val="single" w:sz="2" w:space="0" w:color="auto"/>
              <w:bottom w:val="single" w:sz="2" w:space="0" w:color="auto"/>
              <w:right w:val="single" w:sz="2" w:space="0" w:color="auto"/>
            </w:tcBorders>
          </w:tcPr>
          <w:p w14:paraId="547B53EC" w14:textId="186988E8" w:rsidR="00872AFE" w:rsidRPr="00711388" w:rsidRDefault="00872AFE" w:rsidP="00567869">
            <w:pPr>
              <w:pStyle w:val="NormalLeft"/>
              <w:rPr>
                <w:lang w:val="en-GB"/>
              </w:rPr>
            </w:pPr>
            <w:r w:rsidRPr="00711388">
              <w:rPr>
                <w:lang w:val="en-GB"/>
              </w:rPr>
              <w:t>Projection of future cash</w:t>
            </w:r>
            <w:r w:rsidR="00711388" w:rsidRPr="00711388">
              <w:rPr>
                <w:lang w:val="en-GB"/>
              </w:rPr>
              <w:t>-</w:t>
            </w:r>
            <w:r w:rsidRPr="00711388">
              <w:rPr>
                <w:lang w:val="en-GB"/>
              </w:rPr>
              <w:t xml:space="preserve">flows at the end of the reporting period </w:t>
            </w:r>
            <w:r w:rsidR="00845F43" w:rsidRPr="00711388">
              <w:rPr>
                <w:lang w:val="en-GB"/>
              </w:rPr>
              <w:t>-</w:t>
            </w:r>
            <w:r w:rsidRPr="00711388">
              <w:rPr>
                <w:lang w:val="en-GB"/>
              </w:rPr>
              <w:t xml:space="preserve"> De</w:t>
            </w:r>
            <w:r w:rsidR="00711388" w:rsidRPr="00711388">
              <w:rPr>
                <w:lang w:val="en-GB"/>
              </w:rPr>
              <w:t>-</w:t>
            </w:r>
            <w:r w:rsidRPr="00711388">
              <w:rPr>
                <w:lang w:val="en-GB"/>
              </w:rPr>
              <w:t>risked Assets cash</w:t>
            </w:r>
            <w:r w:rsidR="00711388" w:rsidRPr="00711388">
              <w:rPr>
                <w:lang w:val="en-GB"/>
              </w:rPr>
              <w:t>-</w:t>
            </w:r>
            <w:r w:rsidRPr="00711388">
              <w:rPr>
                <w:lang w:val="en-GB"/>
              </w:rPr>
              <w:t>flows</w:t>
            </w:r>
          </w:p>
        </w:tc>
        <w:tc>
          <w:tcPr>
            <w:tcW w:w="5293" w:type="dxa"/>
            <w:tcBorders>
              <w:top w:val="single" w:sz="2" w:space="0" w:color="auto"/>
              <w:left w:val="single" w:sz="2" w:space="0" w:color="auto"/>
              <w:bottom w:val="single" w:sz="2" w:space="0" w:color="auto"/>
              <w:right w:val="single" w:sz="2" w:space="0" w:color="auto"/>
            </w:tcBorders>
          </w:tcPr>
          <w:p w14:paraId="1A4F5DAD" w14:textId="308041E5" w:rsidR="00872AFE" w:rsidRPr="00711388" w:rsidRDefault="00872AFE" w:rsidP="00567869">
            <w:pPr>
              <w:pStyle w:val="NormalLeft"/>
              <w:rPr>
                <w:lang w:val="en-GB"/>
              </w:rPr>
            </w:pPr>
            <w:r w:rsidRPr="00711388">
              <w:rPr>
                <w:lang w:val="en-GB"/>
              </w:rPr>
              <w:t>Cash flows (out</w:t>
            </w:r>
            <w:r w:rsidR="00711388" w:rsidRPr="00711388">
              <w:rPr>
                <w:lang w:val="en-GB"/>
              </w:rPr>
              <w:t>-</w:t>
            </w:r>
            <w:r w:rsidRPr="00711388">
              <w:rPr>
                <w:lang w:val="en-GB"/>
              </w:rPr>
              <w:t>flows and in</w:t>
            </w:r>
            <w:r w:rsidR="00711388" w:rsidRPr="00711388">
              <w:rPr>
                <w:lang w:val="en-GB"/>
              </w:rPr>
              <w:t>-</w:t>
            </w:r>
            <w:r w:rsidRPr="00711388">
              <w:rPr>
                <w:lang w:val="en-GB"/>
              </w:rPr>
              <w:t>flows) of assets linked to each matching portfolio and split by year of due payment or receipt of the cash flow. These flows shall be appropriately corrected to take into account the probability of default or the portion of the long term average of the spread over the risk</w:t>
            </w:r>
            <w:r w:rsidR="00711388" w:rsidRPr="00711388">
              <w:rPr>
                <w:lang w:val="en-GB"/>
              </w:rPr>
              <w:t>-</w:t>
            </w:r>
            <w:r w:rsidRPr="00711388">
              <w:rPr>
                <w:lang w:val="en-GB"/>
              </w:rPr>
              <w:t>free interest rate as set out in Article 53 of Delegated Regulation (EU) 2015/35.</w:t>
            </w:r>
          </w:p>
        </w:tc>
      </w:tr>
      <w:tr w:rsidR="00872AFE" w:rsidRPr="00711388" w14:paraId="3F1D02F3" w14:textId="77777777" w:rsidTr="00567869">
        <w:tc>
          <w:tcPr>
            <w:tcW w:w="1671" w:type="dxa"/>
            <w:tcBorders>
              <w:top w:val="single" w:sz="2" w:space="0" w:color="auto"/>
              <w:left w:val="single" w:sz="2" w:space="0" w:color="auto"/>
              <w:bottom w:val="single" w:sz="2" w:space="0" w:color="auto"/>
              <w:right w:val="single" w:sz="2" w:space="0" w:color="auto"/>
            </w:tcBorders>
          </w:tcPr>
          <w:p w14:paraId="5A585E9A" w14:textId="77777777" w:rsidR="00872AFE" w:rsidRPr="00711388" w:rsidRDefault="00872AFE" w:rsidP="00567869">
            <w:pPr>
              <w:pStyle w:val="NormalLeft"/>
              <w:rPr>
                <w:lang w:val="en-GB"/>
              </w:rPr>
            </w:pPr>
            <w:r w:rsidRPr="00711388">
              <w:rPr>
                <w:lang w:val="en-GB"/>
              </w:rPr>
              <w:t>C0050/R0010 to R0450</w:t>
            </w:r>
          </w:p>
        </w:tc>
        <w:tc>
          <w:tcPr>
            <w:tcW w:w="2322" w:type="dxa"/>
            <w:tcBorders>
              <w:top w:val="single" w:sz="2" w:space="0" w:color="auto"/>
              <w:left w:val="single" w:sz="2" w:space="0" w:color="auto"/>
              <w:bottom w:val="single" w:sz="2" w:space="0" w:color="auto"/>
              <w:right w:val="single" w:sz="2" w:space="0" w:color="auto"/>
            </w:tcBorders>
          </w:tcPr>
          <w:p w14:paraId="0B322A1E" w14:textId="198335D8" w:rsidR="00872AFE" w:rsidRPr="00711388" w:rsidRDefault="00872AFE" w:rsidP="00567869">
            <w:pPr>
              <w:pStyle w:val="NormalLeft"/>
              <w:rPr>
                <w:lang w:val="en-GB"/>
              </w:rPr>
            </w:pPr>
            <w:r w:rsidRPr="00711388">
              <w:rPr>
                <w:lang w:val="en-GB"/>
              </w:rPr>
              <w:t xml:space="preserve">Mismatch during reporting period </w:t>
            </w:r>
            <w:r w:rsidR="00845F43" w:rsidRPr="00711388">
              <w:rPr>
                <w:lang w:val="en-GB"/>
              </w:rPr>
              <w:t>-</w:t>
            </w:r>
            <w:r w:rsidRPr="00711388">
              <w:rPr>
                <w:lang w:val="en-GB"/>
              </w:rPr>
              <w:t xml:space="preserve"> Positive undiscounted mismatch (inflows &gt; outflows)</w:t>
            </w:r>
          </w:p>
        </w:tc>
        <w:tc>
          <w:tcPr>
            <w:tcW w:w="5293" w:type="dxa"/>
            <w:tcBorders>
              <w:top w:val="single" w:sz="2" w:space="0" w:color="auto"/>
              <w:left w:val="single" w:sz="2" w:space="0" w:color="auto"/>
              <w:bottom w:val="single" w:sz="2" w:space="0" w:color="auto"/>
              <w:right w:val="single" w:sz="2" w:space="0" w:color="auto"/>
            </w:tcBorders>
          </w:tcPr>
          <w:p w14:paraId="1E867128" w14:textId="77777777" w:rsidR="00872AFE" w:rsidRPr="00711388" w:rsidRDefault="00872AFE" w:rsidP="00567869">
            <w:pPr>
              <w:pStyle w:val="NormalLeft"/>
              <w:rPr>
                <w:lang w:val="en-GB"/>
              </w:rPr>
            </w:pPr>
            <w:r w:rsidRPr="00711388">
              <w:rPr>
                <w:lang w:val="en-GB"/>
              </w:rPr>
              <w:t>If the frequency is lower than yearly, then report the sum of the positive undiscounted mismatches (inflows &gt; outflows) through the year of each row.</w:t>
            </w:r>
          </w:p>
          <w:p w14:paraId="26AFBE1C" w14:textId="77777777" w:rsidR="00872AFE" w:rsidRPr="00711388" w:rsidRDefault="00872AFE" w:rsidP="00567869">
            <w:pPr>
              <w:pStyle w:val="NormalLeft"/>
              <w:rPr>
                <w:lang w:val="en-GB"/>
              </w:rPr>
            </w:pPr>
            <w:r w:rsidRPr="00711388">
              <w:rPr>
                <w:lang w:val="en-GB"/>
              </w:rPr>
              <w:t>Positive mismatches for some periods shall not be netted off of negative mismatches.</w:t>
            </w:r>
          </w:p>
        </w:tc>
      </w:tr>
      <w:tr w:rsidR="00872AFE" w:rsidRPr="00711388" w14:paraId="4D3F4D96" w14:textId="77777777" w:rsidTr="00567869">
        <w:tc>
          <w:tcPr>
            <w:tcW w:w="1671" w:type="dxa"/>
            <w:tcBorders>
              <w:top w:val="single" w:sz="2" w:space="0" w:color="auto"/>
              <w:left w:val="single" w:sz="2" w:space="0" w:color="auto"/>
              <w:bottom w:val="single" w:sz="2" w:space="0" w:color="auto"/>
              <w:right w:val="single" w:sz="2" w:space="0" w:color="auto"/>
            </w:tcBorders>
          </w:tcPr>
          <w:p w14:paraId="570708C1" w14:textId="77777777" w:rsidR="00872AFE" w:rsidRPr="00711388" w:rsidRDefault="00872AFE" w:rsidP="00567869">
            <w:pPr>
              <w:pStyle w:val="NormalLeft"/>
              <w:rPr>
                <w:lang w:val="en-GB"/>
              </w:rPr>
            </w:pPr>
            <w:r w:rsidRPr="00711388">
              <w:rPr>
                <w:lang w:val="en-GB"/>
              </w:rPr>
              <w:lastRenderedPageBreak/>
              <w:t>C0060/R0010 to R0450</w:t>
            </w:r>
          </w:p>
        </w:tc>
        <w:tc>
          <w:tcPr>
            <w:tcW w:w="2322" w:type="dxa"/>
            <w:tcBorders>
              <w:top w:val="single" w:sz="2" w:space="0" w:color="auto"/>
              <w:left w:val="single" w:sz="2" w:space="0" w:color="auto"/>
              <w:bottom w:val="single" w:sz="2" w:space="0" w:color="auto"/>
              <w:right w:val="single" w:sz="2" w:space="0" w:color="auto"/>
            </w:tcBorders>
          </w:tcPr>
          <w:p w14:paraId="43E7C435" w14:textId="1C38FFB8" w:rsidR="00872AFE" w:rsidRPr="00711388" w:rsidRDefault="00872AFE" w:rsidP="00567869">
            <w:pPr>
              <w:pStyle w:val="NormalLeft"/>
              <w:rPr>
                <w:lang w:val="en-GB"/>
              </w:rPr>
            </w:pPr>
            <w:r w:rsidRPr="00711388">
              <w:rPr>
                <w:lang w:val="en-GB"/>
              </w:rPr>
              <w:t xml:space="preserve">Mismatch during reporting period </w:t>
            </w:r>
            <w:r w:rsidR="00845F43" w:rsidRPr="00711388">
              <w:rPr>
                <w:lang w:val="en-GB"/>
              </w:rPr>
              <w:t>-</w:t>
            </w:r>
            <w:r w:rsidRPr="00711388">
              <w:rPr>
                <w:lang w:val="en-GB"/>
              </w:rPr>
              <w:t xml:space="preserve"> Negative undiscounted mismatch (inflows &lt; outflows)</w:t>
            </w:r>
          </w:p>
        </w:tc>
        <w:tc>
          <w:tcPr>
            <w:tcW w:w="5293" w:type="dxa"/>
            <w:tcBorders>
              <w:top w:val="single" w:sz="2" w:space="0" w:color="auto"/>
              <w:left w:val="single" w:sz="2" w:space="0" w:color="auto"/>
              <w:bottom w:val="single" w:sz="2" w:space="0" w:color="auto"/>
              <w:right w:val="single" w:sz="2" w:space="0" w:color="auto"/>
            </w:tcBorders>
          </w:tcPr>
          <w:p w14:paraId="2D5EF4E7" w14:textId="77777777" w:rsidR="00872AFE" w:rsidRPr="00711388" w:rsidRDefault="00872AFE" w:rsidP="00567869">
            <w:pPr>
              <w:pStyle w:val="NormalLeft"/>
              <w:rPr>
                <w:lang w:val="en-GB"/>
              </w:rPr>
            </w:pPr>
            <w:r w:rsidRPr="00711388">
              <w:rPr>
                <w:lang w:val="en-GB"/>
              </w:rPr>
              <w:t>If the frequency is lower than yearly, then report the sum of the deficit undiscounted mismatches (inflows &lt; outflows) through the year of each row.</w:t>
            </w:r>
          </w:p>
          <w:p w14:paraId="2EE61EFB" w14:textId="77777777" w:rsidR="00872AFE" w:rsidRPr="00711388" w:rsidRDefault="00872AFE" w:rsidP="00567869">
            <w:pPr>
              <w:pStyle w:val="NormalLeft"/>
              <w:rPr>
                <w:lang w:val="en-GB"/>
              </w:rPr>
            </w:pPr>
            <w:r w:rsidRPr="00711388">
              <w:rPr>
                <w:lang w:val="en-GB"/>
              </w:rPr>
              <w:t>Negative mismatches for some periods shall not be netted off of positive mismatches.</w:t>
            </w:r>
          </w:p>
        </w:tc>
      </w:tr>
    </w:tbl>
    <w:p w14:paraId="10905B7F" w14:textId="77777777" w:rsidR="00872AFE" w:rsidRPr="00711388" w:rsidRDefault="00872AFE" w:rsidP="00872AFE">
      <w:pPr>
        <w:rPr>
          <w:lang w:val="en-GB"/>
        </w:rPr>
      </w:pPr>
    </w:p>
    <w:p w14:paraId="0D12CF1D" w14:textId="3C34CFC1" w:rsidR="00872AFE" w:rsidRPr="00711388" w:rsidRDefault="00872AFE" w:rsidP="00872AFE">
      <w:pPr>
        <w:pStyle w:val="ManualHeading2"/>
        <w:ind w:left="851" w:hanging="851"/>
        <w:rPr>
          <w:lang w:val="en-GB"/>
        </w:rPr>
      </w:pPr>
      <w:r w:rsidRPr="00711388">
        <w:rPr>
          <w:i/>
          <w:iCs/>
          <w:lang w:val="en-GB"/>
        </w:rPr>
        <w:t xml:space="preserve">S.22.03 </w:t>
      </w:r>
      <w:r w:rsidR="00711388" w:rsidRPr="00711388">
        <w:rPr>
          <w:i/>
          <w:iCs/>
          <w:lang w:val="en-GB"/>
        </w:rPr>
        <w:t>-</w:t>
      </w:r>
      <w:r w:rsidRPr="00711388">
        <w:rPr>
          <w:i/>
          <w:iCs/>
          <w:lang w:val="en-GB"/>
        </w:rPr>
        <w:t>Information on the matching adjustment calculation</w:t>
      </w:r>
    </w:p>
    <w:p w14:paraId="25A032F3" w14:textId="77777777" w:rsidR="00872AFE" w:rsidRPr="00711388" w:rsidRDefault="00872AFE" w:rsidP="00872AFE">
      <w:pPr>
        <w:rPr>
          <w:lang w:val="en-GB"/>
        </w:rPr>
      </w:pPr>
      <w:r w:rsidRPr="00711388">
        <w:rPr>
          <w:i/>
          <w:iCs/>
          <w:lang w:val="en-GB"/>
        </w:rPr>
        <w:t>General comments:</w:t>
      </w:r>
    </w:p>
    <w:p w14:paraId="0DCF5C96" w14:textId="77777777" w:rsidR="00872AFE" w:rsidRPr="00711388" w:rsidRDefault="00872AFE" w:rsidP="00872AFE">
      <w:pPr>
        <w:rPr>
          <w:lang w:val="en-GB"/>
        </w:rPr>
      </w:pPr>
      <w:r w:rsidRPr="00711388">
        <w:rPr>
          <w:lang w:val="en-GB"/>
        </w:rPr>
        <w:t>This section relates to annual submission of information for individual entities.</w:t>
      </w:r>
    </w:p>
    <w:p w14:paraId="671FA4D5" w14:textId="77777777" w:rsidR="00872AFE" w:rsidRPr="00711388" w:rsidRDefault="00872AFE" w:rsidP="00872AFE">
      <w:pPr>
        <w:rPr>
          <w:lang w:val="en-GB"/>
        </w:rPr>
      </w:pPr>
      <w:r w:rsidRPr="00711388">
        <w:rPr>
          <w:lang w:val="en-GB"/>
        </w:rPr>
        <w:t>This template shall be reported by each matching portfolio approved by the supervisory authority.</w:t>
      </w:r>
    </w:p>
    <w:tbl>
      <w:tblPr>
        <w:tblW w:w="9286" w:type="dxa"/>
        <w:tblLayout w:type="fixed"/>
        <w:tblLook w:val="0000" w:firstRow="0" w:lastRow="0" w:firstColumn="0" w:lastColumn="0" w:noHBand="0" w:noVBand="0"/>
      </w:tblPr>
      <w:tblGrid>
        <w:gridCol w:w="1950"/>
        <w:gridCol w:w="1857"/>
        <w:gridCol w:w="5479"/>
      </w:tblGrid>
      <w:tr w:rsidR="00872AFE" w:rsidRPr="00711388" w14:paraId="442DC6AC" w14:textId="77777777" w:rsidTr="003323F0">
        <w:tc>
          <w:tcPr>
            <w:tcW w:w="1950" w:type="dxa"/>
            <w:tcBorders>
              <w:top w:val="single" w:sz="2" w:space="0" w:color="auto"/>
              <w:left w:val="single" w:sz="2" w:space="0" w:color="auto"/>
              <w:bottom w:val="single" w:sz="2" w:space="0" w:color="auto"/>
              <w:right w:val="single" w:sz="2" w:space="0" w:color="auto"/>
            </w:tcBorders>
          </w:tcPr>
          <w:p w14:paraId="44035E03" w14:textId="77777777" w:rsidR="00872AFE" w:rsidRPr="00711388" w:rsidRDefault="00872AFE" w:rsidP="00567869">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503A82BD" w14:textId="77777777" w:rsidR="00872AFE" w:rsidRPr="00711388" w:rsidRDefault="00872AFE" w:rsidP="00567869">
            <w:pPr>
              <w:pStyle w:val="NormalCentered"/>
              <w:rPr>
                <w:lang w:val="en-GB"/>
              </w:rPr>
            </w:pPr>
            <w:r w:rsidRPr="00711388">
              <w:rPr>
                <w:lang w:val="en-GB"/>
              </w:rPr>
              <w:t>ITEM</w:t>
            </w:r>
          </w:p>
        </w:tc>
        <w:tc>
          <w:tcPr>
            <w:tcW w:w="5479" w:type="dxa"/>
            <w:tcBorders>
              <w:top w:val="single" w:sz="2" w:space="0" w:color="auto"/>
              <w:left w:val="single" w:sz="2" w:space="0" w:color="auto"/>
              <w:bottom w:val="single" w:sz="2" w:space="0" w:color="auto"/>
              <w:right w:val="single" w:sz="2" w:space="0" w:color="auto"/>
            </w:tcBorders>
          </w:tcPr>
          <w:p w14:paraId="6FB66AD8" w14:textId="77777777" w:rsidR="00872AFE" w:rsidRPr="00711388" w:rsidRDefault="00872AFE" w:rsidP="00567869">
            <w:pPr>
              <w:pStyle w:val="NormalCentered"/>
              <w:rPr>
                <w:lang w:val="en-GB"/>
              </w:rPr>
            </w:pPr>
            <w:r w:rsidRPr="00711388">
              <w:rPr>
                <w:lang w:val="en-GB"/>
              </w:rPr>
              <w:t>INSTRUCTIONS</w:t>
            </w:r>
          </w:p>
        </w:tc>
      </w:tr>
      <w:tr w:rsidR="00872AFE" w:rsidRPr="00711388" w14:paraId="6B1E93B4" w14:textId="77777777" w:rsidTr="003323F0">
        <w:tc>
          <w:tcPr>
            <w:tcW w:w="1950" w:type="dxa"/>
            <w:tcBorders>
              <w:top w:val="single" w:sz="2" w:space="0" w:color="auto"/>
              <w:left w:val="single" w:sz="2" w:space="0" w:color="auto"/>
              <w:bottom w:val="single" w:sz="2" w:space="0" w:color="auto"/>
              <w:right w:val="single" w:sz="2" w:space="0" w:color="auto"/>
            </w:tcBorders>
          </w:tcPr>
          <w:p w14:paraId="2B2B8509" w14:textId="77777777" w:rsidR="00872AFE" w:rsidRPr="00711388" w:rsidRDefault="00872AFE" w:rsidP="00567869">
            <w:pPr>
              <w:pStyle w:val="NormalLeft"/>
              <w:rPr>
                <w:lang w:val="en-GB"/>
              </w:rPr>
            </w:pPr>
            <w:r w:rsidRPr="00711388">
              <w:rPr>
                <w:lang w:val="en-GB"/>
              </w:rPr>
              <w:t>Z0010</w:t>
            </w:r>
          </w:p>
        </w:tc>
        <w:tc>
          <w:tcPr>
            <w:tcW w:w="1857" w:type="dxa"/>
            <w:tcBorders>
              <w:top w:val="single" w:sz="2" w:space="0" w:color="auto"/>
              <w:left w:val="single" w:sz="2" w:space="0" w:color="auto"/>
              <w:bottom w:val="single" w:sz="2" w:space="0" w:color="auto"/>
              <w:right w:val="single" w:sz="2" w:space="0" w:color="auto"/>
            </w:tcBorders>
          </w:tcPr>
          <w:p w14:paraId="3F9B67DC" w14:textId="77777777" w:rsidR="00872AFE" w:rsidRPr="00711388" w:rsidRDefault="00872AFE" w:rsidP="00567869">
            <w:pPr>
              <w:pStyle w:val="NormalLeft"/>
              <w:rPr>
                <w:lang w:val="en-GB"/>
              </w:rPr>
            </w:pPr>
            <w:r w:rsidRPr="00711388">
              <w:rPr>
                <w:lang w:val="en-GB"/>
              </w:rPr>
              <w:t>Matching portfolio</w:t>
            </w:r>
          </w:p>
        </w:tc>
        <w:tc>
          <w:tcPr>
            <w:tcW w:w="5479" w:type="dxa"/>
            <w:tcBorders>
              <w:top w:val="single" w:sz="2" w:space="0" w:color="auto"/>
              <w:left w:val="single" w:sz="2" w:space="0" w:color="auto"/>
              <w:bottom w:val="single" w:sz="2" w:space="0" w:color="auto"/>
              <w:right w:val="single" w:sz="2" w:space="0" w:color="auto"/>
            </w:tcBorders>
          </w:tcPr>
          <w:p w14:paraId="47EC4899" w14:textId="77777777" w:rsidR="00872AFE" w:rsidRPr="00711388" w:rsidRDefault="00872AFE" w:rsidP="00567869">
            <w:pPr>
              <w:pStyle w:val="NormalLeft"/>
              <w:rPr>
                <w:lang w:val="en-GB"/>
              </w:rPr>
            </w:pPr>
            <w:r w:rsidRPr="00711388">
              <w:rPr>
                <w:lang w:val="en-GB"/>
              </w:rPr>
              <w:t>Indicate the number which is attributed by the undertaking, corresponding to the unique number assigned to each matching portfolio.</w:t>
            </w:r>
          </w:p>
          <w:p w14:paraId="4EAA0214" w14:textId="77777777" w:rsidR="00872AFE" w:rsidRPr="00711388" w:rsidRDefault="00872AFE" w:rsidP="00567869">
            <w:pPr>
              <w:pStyle w:val="NormalLeft"/>
              <w:rPr>
                <w:lang w:val="en-GB"/>
              </w:rPr>
            </w:pPr>
            <w:r w:rsidRPr="00711388">
              <w:rPr>
                <w:lang w:val="en-GB"/>
              </w:rPr>
              <w:t>This number has to be consistent over time and shall be used to identify the matching portfolio number in other templates.</w:t>
            </w:r>
          </w:p>
        </w:tc>
      </w:tr>
      <w:tr w:rsidR="003323F0" w:rsidRPr="00711388" w14:paraId="6BEDD379" w14:textId="77777777" w:rsidTr="003323F0">
        <w:tc>
          <w:tcPr>
            <w:tcW w:w="9286" w:type="dxa"/>
            <w:gridSpan w:val="3"/>
            <w:tcBorders>
              <w:top w:val="single" w:sz="2" w:space="0" w:color="auto"/>
              <w:left w:val="single" w:sz="2" w:space="0" w:color="auto"/>
              <w:bottom w:val="single" w:sz="2" w:space="0" w:color="auto"/>
              <w:right w:val="single" w:sz="2" w:space="0" w:color="auto"/>
            </w:tcBorders>
          </w:tcPr>
          <w:p w14:paraId="6E5C747D" w14:textId="43097758" w:rsidR="003323F0" w:rsidRPr="00711388" w:rsidRDefault="003323F0">
            <w:pPr>
              <w:pStyle w:val="NormalCentered"/>
              <w:jc w:val="left"/>
              <w:rPr>
                <w:lang w:val="en-GB"/>
              </w:rPr>
              <w:pPrChange w:id="3362" w:author="Author">
                <w:pPr>
                  <w:pStyle w:val="NormalCentered"/>
                </w:pPr>
              </w:pPrChange>
            </w:pPr>
            <w:r w:rsidRPr="00711388">
              <w:rPr>
                <w:i/>
                <w:iCs/>
                <w:lang w:val="en-GB"/>
              </w:rPr>
              <w:t>Overall calculation of the matching adjustment</w:t>
            </w:r>
          </w:p>
        </w:tc>
      </w:tr>
      <w:tr w:rsidR="00872AFE" w:rsidRPr="00711388" w14:paraId="2C6A7931" w14:textId="77777777" w:rsidTr="003323F0">
        <w:tc>
          <w:tcPr>
            <w:tcW w:w="1950" w:type="dxa"/>
            <w:tcBorders>
              <w:top w:val="single" w:sz="2" w:space="0" w:color="auto"/>
              <w:left w:val="single" w:sz="2" w:space="0" w:color="auto"/>
              <w:bottom w:val="single" w:sz="2" w:space="0" w:color="auto"/>
              <w:right w:val="single" w:sz="2" w:space="0" w:color="auto"/>
            </w:tcBorders>
          </w:tcPr>
          <w:p w14:paraId="1DD6B0BC" w14:textId="77777777" w:rsidR="00872AFE" w:rsidRPr="00711388" w:rsidRDefault="00872AFE" w:rsidP="00567869">
            <w:pPr>
              <w:pStyle w:val="NormalLeft"/>
              <w:rPr>
                <w:lang w:val="en-GB"/>
              </w:rPr>
            </w:pPr>
            <w:r w:rsidRPr="00711388">
              <w:rPr>
                <w:lang w:val="en-GB"/>
              </w:rPr>
              <w:t>C0010/R0010</w:t>
            </w:r>
          </w:p>
        </w:tc>
        <w:tc>
          <w:tcPr>
            <w:tcW w:w="1857" w:type="dxa"/>
            <w:tcBorders>
              <w:top w:val="single" w:sz="2" w:space="0" w:color="auto"/>
              <w:left w:val="single" w:sz="2" w:space="0" w:color="auto"/>
              <w:bottom w:val="single" w:sz="2" w:space="0" w:color="auto"/>
              <w:right w:val="single" w:sz="2" w:space="0" w:color="auto"/>
            </w:tcBorders>
          </w:tcPr>
          <w:p w14:paraId="5046E5CD" w14:textId="77777777" w:rsidR="00872AFE" w:rsidRPr="00711388" w:rsidRDefault="00872AFE" w:rsidP="00567869">
            <w:pPr>
              <w:pStyle w:val="NormalLeft"/>
              <w:rPr>
                <w:lang w:val="en-GB"/>
              </w:rPr>
            </w:pPr>
            <w:r w:rsidRPr="00711388">
              <w:rPr>
                <w:lang w:val="en-GB"/>
              </w:rPr>
              <w:t>Annual effective rate applied to the CF of the obligations</w:t>
            </w:r>
          </w:p>
        </w:tc>
        <w:tc>
          <w:tcPr>
            <w:tcW w:w="5479" w:type="dxa"/>
            <w:tcBorders>
              <w:top w:val="single" w:sz="2" w:space="0" w:color="auto"/>
              <w:left w:val="single" w:sz="2" w:space="0" w:color="auto"/>
              <w:bottom w:val="single" w:sz="2" w:space="0" w:color="auto"/>
              <w:right w:val="single" w:sz="2" w:space="0" w:color="auto"/>
            </w:tcBorders>
          </w:tcPr>
          <w:p w14:paraId="4AEACA94" w14:textId="77777777" w:rsidR="00872AFE" w:rsidRPr="00711388" w:rsidRDefault="00872AFE" w:rsidP="00567869">
            <w:pPr>
              <w:pStyle w:val="NormalLeft"/>
              <w:rPr>
                <w:lang w:val="en-GB"/>
              </w:rPr>
            </w:pPr>
            <w:r w:rsidRPr="00711388">
              <w:rPr>
                <w:lang w:val="en-GB"/>
              </w:rPr>
              <w:t>The annual effective rate, calculated as the single discount rate that, where applied to the cash flows (‘CF’) of the portfolio of insurance or reinsurance obligations, results in a value that is equal to the value in accordance with Article 75 of Directive 2009/138/EC of the portfolio of assigned assets.</w:t>
            </w:r>
          </w:p>
        </w:tc>
      </w:tr>
      <w:tr w:rsidR="00872AFE" w:rsidRPr="00711388" w14:paraId="1F40DFFF" w14:textId="77777777" w:rsidTr="003323F0">
        <w:tc>
          <w:tcPr>
            <w:tcW w:w="1950" w:type="dxa"/>
            <w:tcBorders>
              <w:top w:val="single" w:sz="2" w:space="0" w:color="auto"/>
              <w:left w:val="single" w:sz="2" w:space="0" w:color="auto"/>
              <w:bottom w:val="single" w:sz="2" w:space="0" w:color="auto"/>
              <w:right w:val="single" w:sz="2" w:space="0" w:color="auto"/>
            </w:tcBorders>
          </w:tcPr>
          <w:p w14:paraId="0BB81616" w14:textId="77777777" w:rsidR="00872AFE" w:rsidRPr="00711388" w:rsidRDefault="00872AFE" w:rsidP="00567869">
            <w:pPr>
              <w:pStyle w:val="NormalLeft"/>
              <w:rPr>
                <w:lang w:val="en-GB"/>
              </w:rPr>
            </w:pPr>
            <w:r w:rsidRPr="00711388">
              <w:rPr>
                <w:lang w:val="en-GB"/>
              </w:rPr>
              <w:t>C0010/R0020</w:t>
            </w:r>
          </w:p>
        </w:tc>
        <w:tc>
          <w:tcPr>
            <w:tcW w:w="1857" w:type="dxa"/>
            <w:tcBorders>
              <w:top w:val="single" w:sz="2" w:space="0" w:color="auto"/>
              <w:left w:val="single" w:sz="2" w:space="0" w:color="auto"/>
              <w:bottom w:val="single" w:sz="2" w:space="0" w:color="auto"/>
              <w:right w:val="single" w:sz="2" w:space="0" w:color="auto"/>
            </w:tcBorders>
          </w:tcPr>
          <w:p w14:paraId="3033EFD5" w14:textId="77777777" w:rsidR="00872AFE" w:rsidRPr="00711388" w:rsidRDefault="00872AFE" w:rsidP="00567869">
            <w:pPr>
              <w:pStyle w:val="NormalLeft"/>
              <w:rPr>
                <w:lang w:val="en-GB"/>
              </w:rPr>
            </w:pPr>
            <w:r w:rsidRPr="00711388">
              <w:rPr>
                <w:lang w:val="en-GB"/>
              </w:rPr>
              <w:t>Annual effective rate of the best estimate</w:t>
            </w:r>
          </w:p>
        </w:tc>
        <w:tc>
          <w:tcPr>
            <w:tcW w:w="5479" w:type="dxa"/>
            <w:tcBorders>
              <w:top w:val="single" w:sz="2" w:space="0" w:color="auto"/>
              <w:left w:val="single" w:sz="2" w:space="0" w:color="auto"/>
              <w:bottom w:val="single" w:sz="2" w:space="0" w:color="auto"/>
              <w:right w:val="single" w:sz="2" w:space="0" w:color="auto"/>
            </w:tcBorders>
          </w:tcPr>
          <w:p w14:paraId="53848DCD" w14:textId="61162C9A" w:rsidR="00872AFE" w:rsidRPr="00711388" w:rsidRDefault="00872AFE" w:rsidP="00567869">
            <w:pPr>
              <w:pStyle w:val="NormalLeft"/>
              <w:rPr>
                <w:lang w:val="en-GB"/>
              </w:rPr>
            </w:pPr>
            <w:r w:rsidRPr="00711388">
              <w:rPr>
                <w:lang w:val="en-GB"/>
              </w:rPr>
              <w:t>The annual effective rate, calculated as the single discount rate that, where applied to the cash flows of the portfolio of insurance or reinsurance obligations, results in a value that is equal to the value of the best estimate of the portfolio of insurance or reinsurance obligations where the time value of money is taken into account using the basic risk</w:t>
            </w:r>
            <w:r w:rsidR="00711388" w:rsidRPr="00711388">
              <w:rPr>
                <w:lang w:val="en-GB"/>
              </w:rPr>
              <w:t>-</w:t>
            </w:r>
            <w:r w:rsidRPr="00711388">
              <w:rPr>
                <w:lang w:val="en-GB"/>
              </w:rPr>
              <w:t>free interest rate term structure.</w:t>
            </w:r>
          </w:p>
        </w:tc>
      </w:tr>
      <w:tr w:rsidR="00872AFE" w:rsidRPr="00711388" w14:paraId="7149EDA2" w14:textId="77777777" w:rsidTr="003323F0">
        <w:tc>
          <w:tcPr>
            <w:tcW w:w="1950" w:type="dxa"/>
            <w:tcBorders>
              <w:top w:val="single" w:sz="2" w:space="0" w:color="auto"/>
              <w:left w:val="single" w:sz="2" w:space="0" w:color="auto"/>
              <w:bottom w:val="single" w:sz="2" w:space="0" w:color="auto"/>
              <w:right w:val="single" w:sz="2" w:space="0" w:color="auto"/>
            </w:tcBorders>
          </w:tcPr>
          <w:p w14:paraId="16DDEA0B" w14:textId="77777777" w:rsidR="00872AFE" w:rsidRPr="00711388" w:rsidRDefault="00872AFE" w:rsidP="00567869">
            <w:pPr>
              <w:pStyle w:val="NormalLeft"/>
              <w:rPr>
                <w:lang w:val="en-GB"/>
              </w:rPr>
            </w:pPr>
            <w:r w:rsidRPr="00711388">
              <w:rPr>
                <w:lang w:val="en-GB"/>
              </w:rPr>
              <w:t>C0010/R0030</w:t>
            </w:r>
          </w:p>
        </w:tc>
        <w:tc>
          <w:tcPr>
            <w:tcW w:w="1857" w:type="dxa"/>
            <w:tcBorders>
              <w:top w:val="single" w:sz="2" w:space="0" w:color="auto"/>
              <w:left w:val="single" w:sz="2" w:space="0" w:color="auto"/>
              <w:bottom w:val="single" w:sz="2" w:space="0" w:color="auto"/>
              <w:right w:val="single" w:sz="2" w:space="0" w:color="auto"/>
            </w:tcBorders>
          </w:tcPr>
          <w:p w14:paraId="5A686882" w14:textId="3CBFEDDC" w:rsidR="00872AFE" w:rsidRPr="00711388" w:rsidRDefault="00872AFE" w:rsidP="00567869">
            <w:pPr>
              <w:pStyle w:val="NormalLeft"/>
              <w:rPr>
                <w:lang w:val="en-GB"/>
              </w:rPr>
            </w:pPr>
            <w:r w:rsidRPr="00711388">
              <w:rPr>
                <w:lang w:val="en-GB"/>
              </w:rPr>
              <w:t>Probability of default used to de</w:t>
            </w:r>
            <w:r w:rsidR="00711388" w:rsidRPr="00711388">
              <w:rPr>
                <w:lang w:val="en-GB"/>
              </w:rPr>
              <w:t>-</w:t>
            </w:r>
            <w:r w:rsidRPr="00711388">
              <w:rPr>
                <w:lang w:val="en-GB"/>
              </w:rPr>
              <w:t>risk assets cash flows</w:t>
            </w:r>
          </w:p>
        </w:tc>
        <w:tc>
          <w:tcPr>
            <w:tcW w:w="5479" w:type="dxa"/>
            <w:tcBorders>
              <w:top w:val="single" w:sz="2" w:space="0" w:color="auto"/>
              <w:left w:val="single" w:sz="2" w:space="0" w:color="auto"/>
              <w:bottom w:val="single" w:sz="2" w:space="0" w:color="auto"/>
              <w:right w:val="single" w:sz="2" w:space="0" w:color="auto"/>
            </w:tcBorders>
          </w:tcPr>
          <w:p w14:paraId="727E2C20" w14:textId="77777777" w:rsidR="00872AFE" w:rsidRPr="00711388" w:rsidRDefault="00872AFE" w:rsidP="00567869">
            <w:pPr>
              <w:pStyle w:val="NormalLeft"/>
              <w:rPr>
                <w:lang w:val="en-GB"/>
              </w:rPr>
            </w:pPr>
            <w:r w:rsidRPr="00711388">
              <w:rPr>
                <w:lang w:val="en-GB"/>
              </w:rPr>
              <w:t>The probability of default corresponds to the amount expressed as a financial percentage (same format as for rows R0010 and R0020) used to adjust the assets cash flows of the assigned portfolio of assets pursuant to Article 53 of Delegated Regulation (EU) 2015/35.</w:t>
            </w:r>
          </w:p>
          <w:p w14:paraId="6D6FACDA" w14:textId="7DCF7F58" w:rsidR="00872AFE" w:rsidRPr="00711388" w:rsidRDefault="00872AFE" w:rsidP="00567869">
            <w:pPr>
              <w:pStyle w:val="NormalLeft"/>
              <w:rPr>
                <w:lang w:val="en-GB"/>
              </w:rPr>
            </w:pPr>
            <w:r w:rsidRPr="00711388">
              <w:rPr>
                <w:lang w:val="en-GB"/>
              </w:rPr>
              <w:lastRenderedPageBreak/>
              <w:t>‘De</w:t>
            </w:r>
            <w:r w:rsidR="00711388" w:rsidRPr="00711388">
              <w:rPr>
                <w:lang w:val="en-GB"/>
              </w:rPr>
              <w:t>-</w:t>
            </w:r>
            <w:r w:rsidRPr="00711388">
              <w:rPr>
                <w:lang w:val="en-GB"/>
              </w:rPr>
              <w:t>risked assets cash flows’ means ‘expected assets cash</w:t>
            </w:r>
            <w:r w:rsidR="00711388" w:rsidRPr="00711388">
              <w:rPr>
                <w:lang w:val="en-GB"/>
              </w:rPr>
              <w:t>-</w:t>
            </w:r>
            <w:r w:rsidRPr="00711388">
              <w:rPr>
                <w:lang w:val="en-GB"/>
              </w:rPr>
              <w:t>flows’ as referred to in Article 53 of Delegated Regulation (EU) 2015/35.</w:t>
            </w:r>
          </w:p>
          <w:p w14:paraId="70471051" w14:textId="77777777" w:rsidR="00872AFE" w:rsidRPr="00711388" w:rsidRDefault="00872AFE" w:rsidP="00567869">
            <w:pPr>
              <w:pStyle w:val="NormalLeft"/>
              <w:rPr>
                <w:lang w:val="en-GB"/>
              </w:rPr>
            </w:pPr>
            <w:r w:rsidRPr="00711388">
              <w:rPr>
                <w:lang w:val="en-GB"/>
              </w:rPr>
              <w:t>This amount shall not include the increase reported in row R0050.</w:t>
            </w:r>
          </w:p>
        </w:tc>
      </w:tr>
      <w:tr w:rsidR="00872AFE" w:rsidRPr="00711388" w14:paraId="7022FC1C" w14:textId="77777777" w:rsidTr="003323F0">
        <w:tc>
          <w:tcPr>
            <w:tcW w:w="1950" w:type="dxa"/>
            <w:tcBorders>
              <w:top w:val="single" w:sz="2" w:space="0" w:color="auto"/>
              <w:left w:val="single" w:sz="2" w:space="0" w:color="auto"/>
              <w:bottom w:val="single" w:sz="2" w:space="0" w:color="auto"/>
              <w:right w:val="single" w:sz="2" w:space="0" w:color="auto"/>
            </w:tcBorders>
          </w:tcPr>
          <w:p w14:paraId="3C2E4395" w14:textId="77777777" w:rsidR="00872AFE" w:rsidRPr="00711388" w:rsidRDefault="00872AFE" w:rsidP="00567869">
            <w:pPr>
              <w:pStyle w:val="NormalLeft"/>
              <w:rPr>
                <w:lang w:val="en-GB"/>
              </w:rPr>
            </w:pPr>
            <w:r w:rsidRPr="00711388">
              <w:rPr>
                <w:lang w:val="en-GB"/>
              </w:rPr>
              <w:lastRenderedPageBreak/>
              <w:t>C0010/R0040</w:t>
            </w:r>
          </w:p>
        </w:tc>
        <w:tc>
          <w:tcPr>
            <w:tcW w:w="1857" w:type="dxa"/>
            <w:tcBorders>
              <w:top w:val="single" w:sz="2" w:space="0" w:color="auto"/>
              <w:left w:val="single" w:sz="2" w:space="0" w:color="auto"/>
              <w:bottom w:val="single" w:sz="2" w:space="0" w:color="auto"/>
              <w:right w:val="single" w:sz="2" w:space="0" w:color="auto"/>
            </w:tcBorders>
          </w:tcPr>
          <w:p w14:paraId="55E37BFA" w14:textId="0CF7D841" w:rsidR="00872AFE" w:rsidRPr="00711388" w:rsidRDefault="00872AFE" w:rsidP="00567869">
            <w:pPr>
              <w:pStyle w:val="NormalLeft"/>
              <w:rPr>
                <w:lang w:val="en-GB"/>
              </w:rPr>
            </w:pPr>
            <w:r w:rsidRPr="00711388">
              <w:rPr>
                <w:lang w:val="en-GB"/>
              </w:rPr>
              <w:t>Portion of the fundamental spread not reflected when de</w:t>
            </w:r>
            <w:r w:rsidR="00711388" w:rsidRPr="00711388">
              <w:rPr>
                <w:lang w:val="en-GB"/>
              </w:rPr>
              <w:t>-</w:t>
            </w:r>
            <w:r w:rsidRPr="00711388">
              <w:rPr>
                <w:lang w:val="en-GB"/>
              </w:rPr>
              <w:t>risking assets cash flows</w:t>
            </w:r>
          </w:p>
        </w:tc>
        <w:tc>
          <w:tcPr>
            <w:tcW w:w="5479" w:type="dxa"/>
            <w:tcBorders>
              <w:top w:val="single" w:sz="2" w:space="0" w:color="auto"/>
              <w:left w:val="single" w:sz="2" w:space="0" w:color="auto"/>
              <w:bottom w:val="single" w:sz="2" w:space="0" w:color="auto"/>
              <w:right w:val="single" w:sz="2" w:space="0" w:color="auto"/>
            </w:tcBorders>
          </w:tcPr>
          <w:p w14:paraId="1317FF4A" w14:textId="18B78166" w:rsidR="00872AFE" w:rsidRPr="00711388" w:rsidRDefault="00872AFE" w:rsidP="00567869">
            <w:pPr>
              <w:pStyle w:val="NormalLeft"/>
              <w:rPr>
                <w:lang w:val="en-GB"/>
              </w:rPr>
            </w:pPr>
            <w:r w:rsidRPr="00711388">
              <w:rPr>
                <w:lang w:val="en-GB"/>
              </w:rPr>
              <w:t>Portion of the fundamental spread that has not been reflected in the adjustment to the cash</w:t>
            </w:r>
            <w:r w:rsidR="00711388" w:rsidRPr="00711388">
              <w:rPr>
                <w:lang w:val="en-GB"/>
              </w:rPr>
              <w:t>-</w:t>
            </w:r>
            <w:r w:rsidRPr="00711388">
              <w:rPr>
                <w:lang w:val="en-GB"/>
              </w:rPr>
              <w:t>flows of the assigned portfolio of assets as set out in Article 53 of Delegated Regulation (EU) 2015/35.</w:t>
            </w:r>
          </w:p>
          <w:p w14:paraId="1AA968B7" w14:textId="77777777" w:rsidR="00872AFE" w:rsidRPr="00711388" w:rsidRDefault="00872AFE" w:rsidP="00567869">
            <w:pPr>
              <w:pStyle w:val="NormalLeft"/>
              <w:rPr>
                <w:lang w:val="en-GB"/>
              </w:rPr>
            </w:pPr>
            <w:r w:rsidRPr="00711388">
              <w:rPr>
                <w:lang w:val="en-GB"/>
              </w:rPr>
              <w:t>This amount shall be expressed as a financial percentage (same format as rows R0010 and R0020). This amount shall not include the increase reported in row R0050.</w:t>
            </w:r>
          </w:p>
        </w:tc>
      </w:tr>
      <w:tr w:rsidR="00872AFE" w:rsidRPr="00711388" w14:paraId="0E8FF8DF" w14:textId="77777777" w:rsidTr="003323F0">
        <w:tc>
          <w:tcPr>
            <w:tcW w:w="1950" w:type="dxa"/>
            <w:tcBorders>
              <w:top w:val="single" w:sz="2" w:space="0" w:color="auto"/>
              <w:left w:val="single" w:sz="2" w:space="0" w:color="auto"/>
              <w:bottom w:val="single" w:sz="2" w:space="0" w:color="auto"/>
              <w:right w:val="single" w:sz="2" w:space="0" w:color="auto"/>
            </w:tcBorders>
          </w:tcPr>
          <w:p w14:paraId="092EB0E4" w14:textId="77777777" w:rsidR="00872AFE" w:rsidRPr="00711388" w:rsidRDefault="00872AFE" w:rsidP="00567869">
            <w:pPr>
              <w:pStyle w:val="NormalLeft"/>
              <w:rPr>
                <w:lang w:val="en-GB"/>
              </w:rPr>
            </w:pPr>
            <w:r w:rsidRPr="00711388">
              <w:rPr>
                <w:lang w:val="en-GB"/>
              </w:rPr>
              <w:t>C0010/R0050</w:t>
            </w:r>
          </w:p>
        </w:tc>
        <w:tc>
          <w:tcPr>
            <w:tcW w:w="1857" w:type="dxa"/>
            <w:tcBorders>
              <w:top w:val="single" w:sz="2" w:space="0" w:color="auto"/>
              <w:left w:val="single" w:sz="2" w:space="0" w:color="auto"/>
              <w:bottom w:val="single" w:sz="2" w:space="0" w:color="auto"/>
              <w:right w:val="single" w:sz="2" w:space="0" w:color="auto"/>
            </w:tcBorders>
          </w:tcPr>
          <w:p w14:paraId="5F44D1E6" w14:textId="77777777" w:rsidR="00872AFE" w:rsidRPr="00711388" w:rsidRDefault="00872AFE" w:rsidP="00567869">
            <w:pPr>
              <w:pStyle w:val="NormalLeft"/>
              <w:rPr>
                <w:lang w:val="en-GB"/>
              </w:rPr>
            </w:pPr>
            <w:r w:rsidRPr="00711388">
              <w:rPr>
                <w:lang w:val="en-GB"/>
              </w:rPr>
              <w:t>Increase of fundamental spread for sub investment grade assets</w:t>
            </w:r>
          </w:p>
        </w:tc>
        <w:tc>
          <w:tcPr>
            <w:tcW w:w="5479" w:type="dxa"/>
            <w:tcBorders>
              <w:top w:val="single" w:sz="2" w:space="0" w:color="auto"/>
              <w:left w:val="single" w:sz="2" w:space="0" w:color="auto"/>
              <w:bottom w:val="single" w:sz="2" w:space="0" w:color="auto"/>
              <w:right w:val="single" w:sz="2" w:space="0" w:color="auto"/>
            </w:tcBorders>
          </w:tcPr>
          <w:p w14:paraId="6E3551CC" w14:textId="2C170EC7" w:rsidR="00872AFE" w:rsidRPr="00711388" w:rsidRDefault="00872AFE" w:rsidP="00567869">
            <w:pPr>
              <w:pStyle w:val="NormalLeft"/>
              <w:rPr>
                <w:lang w:val="en-GB"/>
              </w:rPr>
            </w:pPr>
            <w:r w:rsidRPr="00711388">
              <w:rPr>
                <w:lang w:val="en-GB"/>
              </w:rPr>
              <w:t>Increase of the fundamental spread for sub</w:t>
            </w:r>
            <w:r w:rsidR="00711388" w:rsidRPr="00711388">
              <w:rPr>
                <w:lang w:val="en-GB"/>
              </w:rPr>
              <w:t>-</w:t>
            </w:r>
            <w:r w:rsidRPr="00711388">
              <w:rPr>
                <w:lang w:val="en-GB"/>
              </w:rPr>
              <w:t>investment grade assets expressed as a financial percentage (same format as rows R0010, R0020 and R0120). The increase of the probability of default for sub investment grade assets shall be considered in the de</w:t>
            </w:r>
            <w:r w:rsidR="00711388" w:rsidRPr="00711388">
              <w:rPr>
                <w:lang w:val="en-GB"/>
              </w:rPr>
              <w:t>-</w:t>
            </w:r>
            <w:r w:rsidRPr="00711388">
              <w:rPr>
                <w:lang w:val="en-GB"/>
              </w:rPr>
              <w:t>risking of cash flows.</w:t>
            </w:r>
          </w:p>
        </w:tc>
      </w:tr>
      <w:tr w:rsidR="00872AFE" w:rsidRPr="00711388" w14:paraId="4EE0E57B" w14:textId="77777777" w:rsidTr="003323F0">
        <w:tc>
          <w:tcPr>
            <w:tcW w:w="1950" w:type="dxa"/>
            <w:tcBorders>
              <w:top w:val="single" w:sz="2" w:space="0" w:color="auto"/>
              <w:left w:val="single" w:sz="2" w:space="0" w:color="auto"/>
              <w:bottom w:val="single" w:sz="2" w:space="0" w:color="auto"/>
              <w:right w:val="single" w:sz="2" w:space="0" w:color="auto"/>
            </w:tcBorders>
          </w:tcPr>
          <w:p w14:paraId="444B3CEE" w14:textId="77777777" w:rsidR="00872AFE" w:rsidRPr="00711388" w:rsidRDefault="00872AFE" w:rsidP="00567869">
            <w:pPr>
              <w:pStyle w:val="NormalLeft"/>
              <w:rPr>
                <w:lang w:val="en-GB"/>
              </w:rPr>
            </w:pPr>
            <w:r w:rsidRPr="00711388">
              <w:rPr>
                <w:lang w:val="en-GB"/>
              </w:rPr>
              <w:t>C0010/R0060</w:t>
            </w:r>
          </w:p>
        </w:tc>
        <w:tc>
          <w:tcPr>
            <w:tcW w:w="1857" w:type="dxa"/>
            <w:tcBorders>
              <w:top w:val="single" w:sz="2" w:space="0" w:color="auto"/>
              <w:left w:val="single" w:sz="2" w:space="0" w:color="auto"/>
              <w:bottom w:val="single" w:sz="2" w:space="0" w:color="auto"/>
              <w:right w:val="single" w:sz="2" w:space="0" w:color="auto"/>
            </w:tcBorders>
          </w:tcPr>
          <w:p w14:paraId="156D5FF7" w14:textId="77777777" w:rsidR="00872AFE" w:rsidRPr="00711388" w:rsidRDefault="00872AFE" w:rsidP="00567869">
            <w:pPr>
              <w:pStyle w:val="NormalLeft"/>
              <w:rPr>
                <w:lang w:val="en-GB"/>
              </w:rPr>
            </w:pPr>
            <w:r w:rsidRPr="00711388">
              <w:rPr>
                <w:lang w:val="en-GB"/>
              </w:rPr>
              <w:t>Matching adjustment to the risk free rate</w:t>
            </w:r>
          </w:p>
        </w:tc>
        <w:tc>
          <w:tcPr>
            <w:tcW w:w="5479" w:type="dxa"/>
            <w:tcBorders>
              <w:top w:val="single" w:sz="2" w:space="0" w:color="auto"/>
              <w:left w:val="single" w:sz="2" w:space="0" w:color="auto"/>
              <w:bottom w:val="single" w:sz="2" w:space="0" w:color="auto"/>
              <w:right w:val="single" w:sz="2" w:space="0" w:color="auto"/>
            </w:tcBorders>
          </w:tcPr>
          <w:p w14:paraId="2007309E" w14:textId="36DB9E00" w:rsidR="00872AFE" w:rsidRPr="00711388" w:rsidRDefault="00872AFE" w:rsidP="00567869">
            <w:pPr>
              <w:pStyle w:val="NormalLeft"/>
              <w:rPr>
                <w:lang w:val="en-GB"/>
              </w:rPr>
            </w:pPr>
            <w:r w:rsidRPr="00711388">
              <w:rPr>
                <w:lang w:val="en-GB"/>
              </w:rPr>
              <w:t>Matching adjustment to the risk-free rate for the reported portfolio, reported in basis points using decimal notation, e.g. 100bp reported as 0.01.</w:t>
            </w:r>
            <w:del w:id="3363" w:author="Author">
              <w:r w:rsidRPr="00711388" w:rsidDel="003323F0">
                <w:rPr>
                  <w:lang w:val="en-GB"/>
                </w:rPr>
                <w:delText xml:space="preserve">  </w:delText>
              </w:r>
            </w:del>
            <w:ins w:id="3364" w:author="Author">
              <w:r w:rsidR="003323F0">
                <w:rPr>
                  <w:lang w:val="en-GB"/>
                </w:rPr>
                <w:t xml:space="preserve"> </w:t>
              </w:r>
            </w:ins>
          </w:p>
        </w:tc>
      </w:tr>
      <w:tr w:rsidR="00096FDE" w:rsidRPr="00711388" w14:paraId="24B05020" w14:textId="77777777" w:rsidTr="00F12CA2">
        <w:tc>
          <w:tcPr>
            <w:tcW w:w="9286" w:type="dxa"/>
            <w:gridSpan w:val="3"/>
            <w:tcBorders>
              <w:top w:val="single" w:sz="2" w:space="0" w:color="auto"/>
              <w:left w:val="single" w:sz="2" w:space="0" w:color="auto"/>
              <w:bottom w:val="single" w:sz="2" w:space="0" w:color="auto"/>
              <w:right w:val="single" w:sz="2" w:space="0" w:color="auto"/>
            </w:tcBorders>
          </w:tcPr>
          <w:p w14:paraId="375A77BD" w14:textId="1567F3E0" w:rsidR="00096FDE" w:rsidRPr="00711388" w:rsidRDefault="00096FDE">
            <w:pPr>
              <w:pStyle w:val="NormalCentered"/>
              <w:jc w:val="left"/>
              <w:rPr>
                <w:lang w:val="en-GB"/>
              </w:rPr>
              <w:pPrChange w:id="3365" w:author="Author">
                <w:pPr>
                  <w:pStyle w:val="NormalCentered"/>
                </w:pPr>
              </w:pPrChange>
            </w:pPr>
            <w:r w:rsidRPr="00711388">
              <w:rPr>
                <w:i/>
                <w:iCs/>
                <w:lang w:val="en-GB"/>
              </w:rPr>
              <w:t>Eligibility criteria using SCR mortality stress</w:t>
            </w:r>
          </w:p>
        </w:tc>
      </w:tr>
      <w:tr w:rsidR="00872AFE" w:rsidRPr="00711388" w14:paraId="29F6D313" w14:textId="77777777" w:rsidTr="003323F0">
        <w:tc>
          <w:tcPr>
            <w:tcW w:w="1950" w:type="dxa"/>
            <w:tcBorders>
              <w:top w:val="single" w:sz="2" w:space="0" w:color="auto"/>
              <w:left w:val="single" w:sz="2" w:space="0" w:color="auto"/>
              <w:bottom w:val="single" w:sz="2" w:space="0" w:color="auto"/>
              <w:right w:val="single" w:sz="2" w:space="0" w:color="auto"/>
            </w:tcBorders>
          </w:tcPr>
          <w:p w14:paraId="1AFE9386" w14:textId="77777777" w:rsidR="00872AFE" w:rsidRPr="00711388" w:rsidRDefault="00872AFE" w:rsidP="00567869">
            <w:pPr>
              <w:pStyle w:val="NormalLeft"/>
              <w:rPr>
                <w:lang w:val="en-GB"/>
              </w:rPr>
            </w:pPr>
            <w:r w:rsidRPr="00711388">
              <w:rPr>
                <w:lang w:val="en-GB"/>
              </w:rPr>
              <w:t>C0010/R0070</w:t>
            </w:r>
          </w:p>
        </w:tc>
        <w:tc>
          <w:tcPr>
            <w:tcW w:w="1857" w:type="dxa"/>
            <w:tcBorders>
              <w:top w:val="single" w:sz="2" w:space="0" w:color="auto"/>
              <w:left w:val="single" w:sz="2" w:space="0" w:color="auto"/>
              <w:bottom w:val="single" w:sz="2" w:space="0" w:color="auto"/>
              <w:right w:val="single" w:sz="2" w:space="0" w:color="auto"/>
            </w:tcBorders>
          </w:tcPr>
          <w:p w14:paraId="336E427D" w14:textId="77777777" w:rsidR="00872AFE" w:rsidRPr="00711388" w:rsidRDefault="00872AFE" w:rsidP="00567869">
            <w:pPr>
              <w:pStyle w:val="NormalLeft"/>
              <w:rPr>
                <w:lang w:val="en-GB"/>
              </w:rPr>
            </w:pPr>
            <w:r w:rsidRPr="00711388">
              <w:rPr>
                <w:lang w:val="en-GB"/>
              </w:rPr>
              <w:t>Mortality risk stress for the purpose of the matching adjustment</w:t>
            </w:r>
          </w:p>
        </w:tc>
        <w:tc>
          <w:tcPr>
            <w:tcW w:w="5479" w:type="dxa"/>
            <w:tcBorders>
              <w:top w:val="single" w:sz="2" w:space="0" w:color="auto"/>
              <w:left w:val="single" w:sz="2" w:space="0" w:color="auto"/>
              <w:bottom w:val="single" w:sz="2" w:space="0" w:color="auto"/>
              <w:right w:val="single" w:sz="2" w:space="0" w:color="auto"/>
            </w:tcBorders>
          </w:tcPr>
          <w:p w14:paraId="27F981D7" w14:textId="64EC1FA0" w:rsidR="00872AFE" w:rsidRPr="00711388" w:rsidRDefault="00872AFE" w:rsidP="00567869">
            <w:pPr>
              <w:pStyle w:val="NormalLeft"/>
              <w:rPr>
                <w:lang w:val="en-GB"/>
              </w:rPr>
            </w:pPr>
            <w:r w:rsidRPr="00711388">
              <w:rPr>
                <w:lang w:val="en-GB"/>
              </w:rPr>
              <w:t>Increase of the gross best estimate calculated with the basic risk-free rate following a mortality risk stress compared to the gross best estimate calculated with the basic risk rate, as set out in Article 77b (1</w:t>
            </w:r>
            <w:r w:rsidR="00711388" w:rsidRPr="00711388">
              <w:rPr>
                <w:lang w:val="en-GB"/>
              </w:rPr>
              <w:t>-</w:t>
            </w:r>
            <w:r w:rsidRPr="00711388">
              <w:rPr>
                <w:lang w:val="en-GB"/>
              </w:rPr>
              <w:t>f) of Directive 2009/138/EC and Article 52 of Delegated Regulation (EU) 2015/35.</w:t>
            </w:r>
          </w:p>
        </w:tc>
      </w:tr>
      <w:tr w:rsidR="00872AFE" w:rsidRPr="00711388" w14:paraId="229AAAE0" w14:textId="77777777" w:rsidTr="003323F0">
        <w:tc>
          <w:tcPr>
            <w:tcW w:w="1950" w:type="dxa"/>
            <w:tcBorders>
              <w:top w:val="single" w:sz="2" w:space="0" w:color="auto"/>
              <w:left w:val="single" w:sz="2" w:space="0" w:color="auto"/>
              <w:bottom w:val="single" w:sz="2" w:space="0" w:color="auto"/>
              <w:right w:val="single" w:sz="2" w:space="0" w:color="auto"/>
            </w:tcBorders>
          </w:tcPr>
          <w:p w14:paraId="7D0C3BB1" w14:textId="77777777" w:rsidR="00872AFE" w:rsidRPr="00711388" w:rsidRDefault="00872AFE" w:rsidP="00567869">
            <w:pPr>
              <w:pStyle w:val="NormalCentered"/>
              <w:rPr>
                <w:lang w:val="en-GB"/>
              </w:rPr>
            </w:pPr>
            <w:r w:rsidRPr="00711388">
              <w:rPr>
                <w:i/>
                <w:iCs/>
                <w:lang w:val="en-GB"/>
              </w:rPr>
              <w:t>Portfolio</w:t>
            </w:r>
          </w:p>
        </w:tc>
        <w:tc>
          <w:tcPr>
            <w:tcW w:w="1857" w:type="dxa"/>
            <w:tcBorders>
              <w:top w:val="single" w:sz="2" w:space="0" w:color="auto"/>
              <w:left w:val="single" w:sz="2" w:space="0" w:color="auto"/>
              <w:bottom w:val="single" w:sz="2" w:space="0" w:color="auto"/>
              <w:right w:val="single" w:sz="2" w:space="0" w:color="auto"/>
            </w:tcBorders>
          </w:tcPr>
          <w:p w14:paraId="595AF38E" w14:textId="77777777" w:rsidR="00872AFE" w:rsidRPr="00711388" w:rsidRDefault="00872AFE" w:rsidP="00567869">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113E6AFA" w14:textId="77777777" w:rsidR="00872AFE" w:rsidRPr="00711388" w:rsidRDefault="00872AFE" w:rsidP="00567869">
            <w:pPr>
              <w:pStyle w:val="NormalCentered"/>
              <w:rPr>
                <w:lang w:val="en-GB"/>
              </w:rPr>
            </w:pPr>
          </w:p>
        </w:tc>
      </w:tr>
      <w:tr w:rsidR="00872AFE" w:rsidRPr="00711388" w14:paraId="6D7D90BB" w14:textId="77777777" w:rsidTr="003323F0">
        <w:tc>
          <w:tcPr>
            <w:tcW w:w="1950" w:type="dxa"/>
            <w:tcBorders>
              <w:top w:val="single" w:sz="2" w:space="0" w:color="auto"/>
              <w:left w:val="single" w:sz="2" w:space="0" w:color="auto"/>
              <w:bottom w:val="single" w:sz="2" w:space="0" w:color="auto"/>
              <w:right w:val="single" w:sz="2" w:space="0" w:color="auto"/>
            </w:tcBorders>
          </w:tcPr>
          <w:p w14:paraId="229A13BE" w14:textId="77777777" w:rsidR="00872AFE" w:rsidRPr="00711388" w:rsidRDefault="00872AFE" w:rsidP="00567869">
            <w:pPr>
              <w:pStyle w:val="NormalLeft"/>
              <w:rPr>
                <w:lang w:val="en-GB"/>
              </w:rPr>
            </w:pPr>
            <w:r w:rsidRPr="00711388">
              <w:rPr>
                <w:lang w:val="en-GB"/>
              </w:rPr>
              <w:t>C0010/R0080</w:t>
            </w:r>
          </w:p>
        </w:tc>
        <w:tc>
          <w:tcPr>
            <w:tcW w:w="1857" w:type="dxa"/>
            <w:tcBorders>
              <w:top w:val="single" w:sz="2" w:space="0" w:color="auto"/>
              <w:left w:val="single" w:sz="2" w:space="0" w:color="auto"/>
              <w:bottom w:val="single" w:sz="2" w:space="0" w:color="auto"/>
              <w:right w:val="single" w:sz="2" w:space="0" w:color="auto"/>
            </w:tcBorders>
          </w:tcPr>
          <w:p w14:paraId="0BF414A0" w14:textId="77777777" w:rsidR="00872AFE" w:rsidRPr="00711388" w:rsidRDefault="00872AFE" w:rsidP="00567869">
            <w:pPr>
              <w:pStyle w:val="NormalLeft"/>
              <w:rPr>
                <w:lang w:val="en-GB"/>
              </w:rPr>
            </w:pPr>
            <w:r w:rsidRPr="00711388">
              <w:rPr>
                <w:lang w:val="en-GB"/>
              </w:rPr>
              <w:t>Market value of the assets of the portfolio</w:t>
            </w:r>
          </w:p>
        </w:tc>
        <w:tc>
          <w:tcPr>
            <w:tcW w:w="5479" w:type="dxa"/>
            <w:tcBorders>
              <w:top w:val="single" w:sz="2" w:space="0" w:color="auto"/>
              <w:left w:val="single" w:sz="2" w:space="0" w:color="auto"/>
              <w:bottom w:val="single" w:sz="2" w:space="0" w:color="auto"/>
              <w:right w:val="single" w:sz="2" w:space="0" w:color="auto"/>
            </w:tcBorders>
          </w:tcPr>
          <w:p w14:paraId="2DC8053C" w14:textId="77777777" w:rsidR="00872AFE" w:rsidRPr="00711388" w:rsidRDefault="00872AFE" w:rsidP="00567869">
            <w:pPr>
              <w:pStyle w:val="NormalLeft"/>
              <w:rPr>
                <w:lang w:val="en-GB"/>
              </w:rPr>
            </w:pPr>
            <w:r w:rsidRPr="00711388">
              <w:rPr>
                <w:lang w:val="en-GB"/>
              </w:rPr>
              <w:t>Solvency II value of the assets of the portfolio.</w:t>
            </w:r>
          </w:p>
        </w:tc>
      </w:tr>
      <w:tr w:rsidR="00872AFE" w:rsidRPr="00711388" w14:paraId="6C7E9BF3" w14:textId="77777777" w:rsidTr="003323F0">
        <w:tc>
          <w:tcPr>
            <w:tcW w:w="1950" w:type="dxa"/>
            <w:tcBorders>
              <w:top w:val="single" w:sz="2" w:space="0" w:color="auto"/>
              <w:left w:val="single" w:sz="2" w:space="0" w:color="auto"/>
              <w:bottom w:val="single" w:sz="2" w:space="0" w:color="auto"/>
              <w:right w:val="single" w:sz="2" w:space="0" w:color="auto"/>
            </w:tcBorders>
          </w:tcPr>
          <w:p w14:paraId="05265025" w14:textId="77777777" w:rsidR="00872AFE" w:rsidRPr="00711388" w:rsidRDefault="00872AFE" w:rsidP="00567869">
            <w:pPr>
              <w:pStyle w:val="NormalLeft"/>
              <w:rPr>
                <w:lang w:val="en-GB"/>
              </w:rPr>
            </w:pPr>
            <w:r w:rsidRPr="00711388">
              <w:rPr>
                <w:lang w:val="en-GB"/>
              </w:rPr>
              <w:t>C0010/R0090</w:t>
            </w:r>
          </w:p>
        </w:tc>
        <w:tc>
          <w:tcPr>
            <w:tcW w:w="1857" w:type="dxa"/>
            <w:tcBorders>
              <w:top w:val="single" w:sz="2" w:space="0" w:color="auto"/>
              <w:left w:val="single" w:sz="2" w:space="0" w:color="auto"/>
              <w:bottom w:val="single" w:sz="2" w:space="0" w:color="auto"/>
              <w:right w:val="single" w:sz="2" w:space="0" w:color="auto"/>
            </w:tcBorders>
          </w:tcPr>
          <w:p w14:paraId="29DD58CF" w14:textId="77777777" w:rsidR="00872AFE" w:rsidRPr="00711388" w:rsidRDefault="00872AFE" w:rsidP="00567869">
            <w:pPr>
              <w:pStyle w:val="NormalLeft"/>
              <w:rPr>
                <w:lang w:val="en-GB"/>
              </w:rPr>
            </w:pPr>
            <w:r w:rsidRPr="00711388">
              <w:rPr>
                <w:lang w:val="en-GB"/>
              </w:rPr>
              <w:t>Market value of assets linked to inflation</w:t>
            </w:r>
          </w:p>
        </w:tc>
        <w:tc>
          <w:tcPr>
            <w:tcW w:w="5479" w:type="dxa"/>
            <w:tcBorders>
              <w:top w:val="single" w:sz="2" w:space="0" w:color="auto"/>
              <w:left w:val="single" w:sz="2" w:space="0" w:color="auto"/>
              <w:bottom w:val="single" w:sz="2" w:space="0" w:color="auto"/>
              <w:right w:val="single" w:sz="2" w:space="0" w:color="auto"/>
            </w:tcBorders>
          </w:tcPr>
          <w:p w14:paraId="2BA4CDF9" w14:textId="77777777" w:rsidR="00872AFE" w:rsidRPr="00711388" w:rsidRDefault="00872AFE" w:rsidP="00567869">
            <w:pPr>
              <w:pStyle w:val="NormalLeft"/>
              <w:rPr>
                <w:lang w:val="en-GB"/>
              </w:rPr>
            </w:pPr>
            <w:r w:rsidRPr="00711388">
              <w:rPr>
                <w:lang w:val="en-GB"/>
              </w:rPr>
              <w:t>Solvency II value of the assets with return linked to inflation (Article 77b (1) of Directive 2009/138/EC).</w:t>
            </w:r>
          </w:p>
        </w:tc>
      </w:tr>
      <w:tr w:rsidR="00872AFE" w:rsidRPr="00711388" w14:paraId="4D58C195" w14:textId="77777777" w:rsidTr="003323F0">
        <w:tc>
          <w:tcPr>
            <w:tcW w:w="1950" w:type="dxa"/>
            <w:tcBorders>
              <w:top w:val="single" w:sz="2" w:space="0" w:color="auto"/>
              <w:left w:val="single" w:sz="2" w:space="0" w:color="auto"/>
              <w:bottom w:val="single" w:sz="2" w:space="0" w:color="auto"/>
              <w:right w:val="single" w:sz="2" w:space="0" w:color="auto"/>
            </w:tcBorders>
          </w:tcPr>
          <w:p w14:paraId="5031B8F4" w14:textId="77777777" w:rsidR="00872AFE" w:rsidRPr="00711388" w:rsidRDefault="00872AFE" w:rsidP="00567869">
            <w:pPr>
              <w:pStyle w:val="NormalLeft"/>
              <w:rPr>
                <w:lang w:val="en-GB"/>
              </w:rPr>
            </w:pPr>
            <w:r w:rsidRPr="00711388">
              <w:rPr>
                <w:lang w:val="en-GB"/>
              </w:rPr>
              <w:t>C0010/R0100</w:t>
            </w:r>
          </w:p>
        </w:tc>
        <w:tc>
          <w:tcPr>
            <w:tcW w:w="1857" w:type="dxa"/>
            <w:tcBorders>
              <w:top w:val="single" w:sz="2" w:space="0" w:color="auto"/>
              <w:left w:val="single" w:sz="2" w:space="0" w:color="auto"/>
              <w:bottom w:val="single" w:sz="2" w:space="0" w:color="auto"/>
              <w:right w:val="single" w:sz="2" w:space="0" w:color="auto"/>
            </w:tcBorders>
          </w:tcPr>
          <w:p w14:paraId="1E915643" w14:textId="77777777" w:rsidR="00872AFE" w:rsidRPr="00711388" w:rsidRDefault="00872AFE" w:rsidP="00567869">
            <w:pPr>
              <w:pStyle w:val="NormalLeft"/>
              <w:rPr>
                <w:lang w:val="en-GB"/>
              </w:rPr>
            </w:pPr>
            <w:r w:rsidRPr="00711388">
              <w:rPr>
                <w:lang w:val="en-GB"/>
              </w:rPr>
              <w:t>Best estimate linked to inflation</w:t>
            </w:r>
          </w:p>
        </w:tc>
        <w:tc>
          <w:tcPr>
            <w:tcW w:w="5479" w:type="dxa"/>
            <w:tcBorders>
              <w:top w:val="single" w:sz="2" w:space="0" w:color="auto"/>
              <w:left w:val="single" w:sz="2" w:space="0" w:color="auto"/>
              <w:bottom w:val="single" w:sz="2" w:space="0" w:color="auto"/>
              <w:right w:val="single" w:sz="2" w:space="0" w:color="auto"/>
            </w:tcBorders>
          </w:tcPr>
          <w:p w14:paraId="48A71837" w14:textId="77777777" w:rsidR="00872AFE" w:rsidRPr="00711388" w:rsidRDefault="00872AFE" w:rsidP="00567869">
            <w:pPr>
              <w:pStyle w:val="NormalLeft"/>
              <w:rPr>
                <w:lang w:val="en-GB"/>
              </w:rPr>
            </w:pPr>
            <w:r w:rsidRPr="00711388">
              <w:rPr>
                <w:lang w:val="en-GB"/>
              </w:rPr>
              <w:t>Amount of best estimate of cash flows of the insurance or reinsurance obligations that depend on inflation.</w:t>
            </w:r>
          </w:p>
        </w:tc>
      </w:tr>
      <w:tr w:rsidR="00872AFE" w:rsidRPr="00711388" w14:paraId="29539F2F" w14:textId="77777777" w:rsidTr="003323F0">
        <w:tc>
          <w:tcPr>
            <w:tcW w:w="1950" w:type="dxa"/>
            <w:tcBorders>
              <w:top w:val="single" w:sz="2" w:space="0" w:color="auto"/>
              <w:left w:val="single" w:sz="2" w:space="0" w:color="auto"/>
              <w:bottom w:val="single" w:sz="2" w:space="0" w:color="auto"/>
              <w:right w:val="single" w:sz="2" w:space="0" w:color="auto"/>
            </w:tcBorders>
          </w:tcPr>
          <w:p w14:paraId="61075588" w14:textId="77777777" w:rsidR="00872AFE" w:rsidRPr="00711388" w:rsidRDefault="00872AFE" w:rsidP="00567869">
            <w:pPr>
              <w:pStyle w:val="NormalLeft"/>
              <w:rPr>
                <w:lang w:val="en-GB"/>
              </w:rPr>
            </w:pPr>
            <w:r w:rsidRPr="00711388">
              <w:rPr>
                <w:lang w:val="en-GB"/>
              </w:rPr>
              <w:lastRenderedPageBreak/>
              <w:t>C0010/R0110</w:t>
            </w:r>
          </w:p>
        </w:tc>
        <w:tc>
          <w:tcPr>
            <w:tcW w:w="1857" w:type="dxa"/>
            <w:tcBorders>
              <w:top w:val="single" w:sz="2" w:space="0" w:color="auto"/>
              <w:left w:val="single" w:sz="2" w:space="0" w:color="auto"/>
              <w:bottom w:val="single" w:sz="2" w:space="0" w:color="auto"/>
              <w:right w:val="single" w:sz="2" w:space="0" w:color="auto"/>
            </w:tcBorders>
          </w:tcPr>
          <w:p w14:paraId="71692B87" w14:textId="77777777" w:rsidR="00872AFE" w:rsidRPr="00711388" w:rsidRDefault="00872AFE" w:rsidP="00567869">
            <w:pPr>
              <w:pStyle w:val="NormalLeft"/>
              <w:rPr>
                <w:lang w:val="en-GB"/>
              </w:rPr>
            </w:pPr>
            <w:r w:rsidRPr="00711388">
              <w:rPr>
                <w:lang w:val="en-GB"/>
              </w:rPr>
              <w:t>Market value assets where third party can change the cash flows</w:t>
            </w:r>
          </w:p>
        </w:tc>
        <w:tc>
          <w:tcPr>
            <w:tcW w:w="5479" w:type="dxa"/>
            <w:tcBorders>
              <w:top w:val="single" w:sz="2" w:space="0" w:color="auto"/>
              <w:left w:val="single" w:sz="2" w:space="0" w:color="auto"/>
              <w:bottom w:val="single" w:sz="2" w:space="0" w:color="auto"/>
              <w:right w:val="single" w:sz="2" w:space="0" w:color="auto"/>
            </w:tcBorders>
          </w:tcPr>
          <w:p w14:paraId="6AB7D42C" w14:textId="77777777" w:rsidR="00872AFE" w:rsidRPr="00711388" w:rsidRDefault="00872AFE" w:rsidP="00567869">
            <w:pPr>
              <w:pStyle w:val="NormalLeft"/>
              <w:rPr>
                <w:lang w:val="en-GB"/>
              </w:rPr>
            </w:pPr>
            <w:r w:rsidRPr="00711388">
              <w:rPr>
                <w:lang w:val="en-GB"/>
              </w:rPr>
              <w:t>Value of the assets where third party can change the cash flows (Article 77b (1) of Directive 2009/138/EC).</w:t>
            </w:r>
          </w:p>
        </w:tc>
      </w:tr>
      <w:tr w:rsidR="00872AFE" w:rsidRPr="00711388" w14:paraId="288FC8A6" w14:textId="77777777" w:rsidTr="003323F0">
        <w:tc>
          <w:tcPr>
            <w:tcW w:w="1950" w:type="dxa"/>
            <w:tcBorders>
              <w:top w:val="single" w:sz="2" w:space="0" w:color="auto"/>
              <w:left w:val="single" w:sz="2" w:space="0" w:color="auto"/>
              <w:bottom w:val="single" w:sz="2" w:space="0" w:color="auto"/>
              <w:right w:val="single" w:sz="2" w:space="0" w:color="auto"/>
            </w:tcBorders>
          </w:tcPr>
          <w:p w14:paraId="080EA9F1" w14:textId="77777777" w:rsidR="00872AFE" w:rsidRPr="00711388" w:rsidRDefault="00872AFE" w:rsidP="00567869">
            <w:pPr>
              <w:pStyle w:val="NormalLeft"/>
              <w:rPr>
                <w:lang w:val="en-GB"/>
              </w:rPr>
            </w:pPr>
            <w:r w:rsidRPr="00711388">
              <w:rPr>
                <w:lang w:val="en-GB"/>
              </w:rPr>
              <w:t>C0010/R0120</w:t>
            </w:r>
          </w:p>
        </w:tc>
        <w:tc>
          <w:tcPr>
            <w:tcW w:w="1857" w:type="dxa"/>
            <w:tcBorders>
              <w:top w:val="single" w:sz="2" w:space="0" w:color="auto"/>
              <w:left w:val="single" w:sz="2" w:space="0" w:color="auto"/>
              <w:bottom w:val="single" w:sz="2" w:space="0" w:color="auto"/>
              <w:right w:val="single" w:sz="2" w:space="0" w:color="auto"/>
            </w:tcBorders>
          </w:tcPr>
          <w:p w14:paraId="359A2A30" w14:textId="71AE9A1F" w:rsidR="00872AFE" w:rsidRPr="00711388" w:rsidRDefault="00872AFE" w:rsidP="00567869">
            <w:pPr>
              <w:pStyle w:val="NormalLeft"/>
              <w:rPr>
                <w:lang w:val="en-GB"/>
              </w:rPr>
            </w:pPr>
            <w:r w:rsidRPr="00711388">
              <w:rPr>
                <w:lang w:val="en-GB"/>
              </w:rPr>
              <w:t xml:space="preserve">Return on assets </w:t>
            </w:r>
            <w:r w:rsidR="00845F43" w:rsidRPr="00711388">
              <w:rPr>
                <w:lang w:val="en-GB"/>
              </w:rPr>
              <w:t>-</w:t>
            </w:r>
            <w:r w:rsidRPr="00711388">
              <w:rPr>
                <w:lang w:val="en-GB"/>
              </w:rPr>
              <w:t xml:space="preserve"> portfolio assets</w:t>
            </w:r>
          </w:p>
        </w:tc>
        <w:tc>
          <w:tcPr>
            <w:tcW w:w="5479" w:type="dxa"/>
            <w:tcBorders>
              <w:top w:val="single" w:sz="2" w:space="0" w:color="auto"/>
              <w:left w:val="single" w:sz="2" w:space="0" w:color="auto"/>
              <w:bottom w:val="single" w:sz="2" w:space="0" w:color="auto"/>
              <w:right w:val="single" w:sz="2" w:space="0" w:color="auto"/>
            </w:tcBorders>
          </w:tcPr>
          <w:p w14:paraId="765150A5" w14:textId="6897894C" w:rsidR="00872AFE" w:rsidRPr="00711388" w:rsidRDefault="00872AFE" w:rsidP="00567869">
            <w:pPr>
              <w:pStyle w:val="NormalLeft"/>
              <w:rPr>
                <w:lang w:val="en-GB"/>
              </w:rPr>
            </w:pPr>
            <w:r w:rsidRPr="00711388">
              <w:rPr>
                <w:lang w:val="en-GB"/>
              </w:rPr>
              <w:t>Identify the de</w:t>
            </w:r>
            <w:r w:rsidR="00711388" w:rsidRPr="00711388">
              <w:rPr>
                <w:lang w:val="en-GB"/>
              </w:rPr>
              <w:t>-</w:t>
            </w:r>
            <w:r w:rsidRPr="00711388">
              <w:rPr>
                <w:lang w:val="en-GB"/>
              </w:rPr>
              <w:t>risked Internal Rate of Return (‘IRR’) of the assets linked to any matching adjustment portfolio measured as the discount rate at which the present value of the cash outflows of an asset equals the present value of its de</w:t>
            </w:r>
            <w:r w:rsidR="00711388" w:rsidRPr="00711388">
              <w:rPr>
                <w:lang w:val="en-GB"/>
              </w:rPr>
              <w:t>-</w:t>
            </w:r>
            <w:r w:rsidRPr="00711388">
              <w:rPr>
                <w:lang w:val="en-GB"/>
              </w:rPr>
              <w:t>risked cash inflows.</w:t>
            </w:r>
          </w:p>
        </w:tc>
      </w:tr>
      <w:tr w:rsidR="00872AFE" w:rsidRPr="00711388" w14:paraId="65E8B6BA" w14:textId="77777777" w:rsidTr="003323F0">
        <w:tc>
          <w:tcPr>
            <w:tcW w:w="1950" w:type="dxa"/>
            <w:tcBorders>
              <w:top w:val="single" w:sz="2" w:space="0" w:color="auto"/>
              <w:left w:val="single" w:sz="2" w:space="0" w:color="auto"/>
              <w:bottom w:val="single" w:sz="2" w:space="0" w:color="auto"/>
              <w:right w:val="single" w:sz="2" w:space="0" w:color="auto"/>
            </w:tcBorders>
          </w:tcPr>
          <w:p w14:paraId="2F1141C7" w14:textId="77777777" w:rsidR="00872AFE" w:rsidRPr="00711388" w:rsidRDefault="00872AFE" w:rsidP="00567869">
            <w:pPr>
              <w:pStyle w:val="NormalLeft"/>
              <w:rPr>
                <w:lang w:val="en-GB"/>
              </w:rPr>
            </w:pPr>
            <w:r w:rsidRPr="00711388">
              <w:rPr>
                <w:lang w:val="en-GB"/>
              </w:rPr>
              <w:t>C0010/R0130</w:t>
            </w:r>
          </w:p>
        </w:tc>
        <w:tc>
          <w:tcPr>
            <w:tcW w:w="1857" w:type="dxa"/>
            <w:tcBorders>
              <w:top w:val="single" w:sz="2" w:space="0" w:color="auto"/>
              <w:left w:val="single" w:sz="2" w:space="0" w:color="auto"/>
              <w:bottom w:val="single" w:sz="2" w:space="0" w:color="auto"/>
              <w:right w:val="single" w:sz="2" w:space="0" w:color="auto"/>
            </w:tcBorders>
          </w:tcPr>
          <w:p w14:paraId="44152EFB" w14:textId="77777777" w:rsidR="00872AFE" w:rsidRPr="00711388" w:rsidRDefault="00872AFE" w:rsidP="00567869">
            <w:pPr>
              <w:pStyle w:val="NormalLeft"/>
              <w:rPr>
                <w:lang w:val="en-GB"/>
              </w:rPr>
            </w:pPr>
            <w:r w:rsidRPr="00711388">
              <w:rPr>
                <w:lang w:val="en-GB"/>
              </w:rPr>
              <w:t>Market value of surrendered contracts</w:t>
            </w:r>
          </w:p>
        </w:tc>
        <w:tc>
          <w:tcPr>
            <w:tcW w:w="5479" w:type="dxa"/>
            <w:tcBorders>
              <w:top w:val="single" w:sz="2" w:space="0" w:color="auto"/>
              <w:left w:val="single" w:sz="2" w:space="0" w:color="auto"/>
              <w:bottom w:val="single" w:sz="2" w:space="0" w:color="auto"/>
              <w:right w:val="single" w:sz="2" w:space="0" w:color="auto"/>
            </w:tcBorders>
          </w:tcPr>
          <w:p w14:paraId="7BB83C28" w14:textId="77777777" w:rsidR="00872AFE" w:rsidRPr="00711388" w:rsidRDefault="00872AFE" w:rsidP="00567869">
            <w:pPr>
              <w:pStyle w:val="NormalLeft"/>
              <w:rPr>
                <w:lang w:val="en-GB"/>
              </w:rPr>
            </w:pPr>
            <w:r w:rsidRPr="00711388">
              <w:rPr>
                <w:lang w:val="en-GB"/>
              </w:rPr>
              <w:t>Value of the best estimate of the insurance and reinsurance obligations stemming from contracts underlying each matching adjustment portfolio which have been surrendered during the reporting period.</w:t>
            </w:r>
          </w:p>
        </w:tc>
      </w:tr>
      <w:tr w:rsidR="00872AFE" w:rsidRPr="00711388" w14:paraId="68B2D6A8" w14:textId="77777777" w:rsidTr="003323F0">
        <w:tc>
          <w:tcPr>
            <w:tcW w:w="1950" w:type="dxa"/>
            <w:tcBorders>
              <w:top w:val="single" w:sz="2" w:space="0" w:color="auto"/>
              <w:left w:val="single" w:sz="2" w:space="0" w:color="auto"/>
              <w:bottom w:val="single" w:sz="2" w:space="0" w:color="auto"/>
              <w:right w:val="single" w:sz="2" w:space="0" w:color="auto"/>
            </w:tcBorders>
          </w:tcPr>
          <w:p w14:paraId="2BB6E280" w14:textId="77777777" w:rsidR="00872AFE" w:rsidRPr="00711388" w:rsidRDefault="00872AFE" w:rsidP="00567869">
            <w:pPr>
              <w:pStyle w:val="NormalLeft"/>
              <w:rPr>
                <w:lang w:val="en-GB"/>
              </w:rPr>
            </w:pPr>
            <w:r w:rsidRPr="00711388">
              <w:rPr>
                <w:lang w:val="en-GB"/>
              </w:rPr>
              <w:t>C0010/R0140</w:t>
            </w:r>
          </w:p>
        </w:tc>
        <w:tc>
          <w:tcPr>
            <w:tcW w:w="1857" w:type="dxa"/>
            <w:tcBorders>
              <w:top w:val="single" w:sz="2" w:space="0" w:color="auto"/>
              <w:left w:val="single" w:sz="2" w:space="0" w:color="auto"/>
              <w:bottom w:val="single" w:sz="2" w:space="0" w:color="auto"/>
              <w:right w:val="single" w:sz="2" w:space="0" w:color="auto"/>
            </w:tcBorders>
          </w:tcPr>
          <w:p w14:paraId="221C15AE" w14:textId="77777777" w:rsidR="00872AFE" w:rsidRPr="00711388" w:rsidRDefault="00872AFE" w:rsidP="00567869">
            <w:pPr>
              <w:pStyle w:val="NormalLeft"/>
              <w:rPr>
                <w:lang w:val="en-GB"/>
              </w:rPr>
            </w:pPr>
            <w:r w:rsidRPr="00711388">
              <w:rPr>
                <w:lang w:val="en-GB"/>
              </w:rPr>
              <w:t>Number of surrender options exercised</w:t>
            </w:r>
          </w:p>
        </w:tc>
        <w:tc>
          <w:tcPr>
            <w:tcW w:w="5479" w:type="dxa"/>
            <w:tcBorders>
              <w:top w:val="single" w:sz="2" w:space="0" w:color="auto"/>
              <w:left w:val="single" w:sz="2" w:space="0" w:color="auto"/>
              <w:bottom w:val="single" w:sz="2" w:space="0" w:color="auto"/>
              <w:right w:val="single" w:sz="2" w:space="0" w:color="auto"/>
            </w:tcBorders>
          </w:tcPr>
          <w:p w14:paraId="2A786B23" w14:textId="77777777" w:rsidR="00872AFE" w:rsidRPr="00711388" w:rsidRDefault="00872AFE" w:rsidP="00567869">
            <w:pPr>
              <w:pStyle w:val="NormalLeft"/>
              <w:rPr>
                <w:lang w:val="en-GB"/>
              </w:rPr>
            </w:pPr>
            <w:r w:rsidRPr="00711388">
              <w:rPr>
                <w:lang w:val="en-GB"/>
              </w:rPr>
              <w:t>Number of surrender options exercised during the reporting period related to insurance and reinsurance obligations of each matching portfolio.</w:t>
            </w:r>
          </w:p>
        </w:tc>
      </w:tr>
      <w:tr w:rsidR="00872AFE" w:rsidRPr="00711388" w14:paraId="46F938A3" w14:textId="77777777" w:rsidTr="003323F0">
        <w:tc>
          <w:tcPr>
            <w:tcW w:w="1950" w:type="dxa"/>
            <w:tcBorders>
              <w:top w:val="single" w:sz="2" w:space="0" w:color="auto"/>
              <w:left w:val="single" w:sz="2" w:space="0" w:color="auto"/>
              <w:bottom w:val="single" w:sz="2" w:space="0" w:color="auto"/>
              <w:right w:val="single" w:sz="2" w:space="0" w:color="auto"/>
            </w:tcBorders>
          </w:tcPr>
          <w:p w14:paraId="2FE1ED08" w14:textId="77777777" w:rsidR="00872AFE" w:rsidRPr="00711388" w:rsidRDefault="00872AFE" w:rsidP="00567869">
            <w:pPr>
              <w:pStyle w:val="NormalLeft"/>
              <w:rPr>
                <w:lang w:val="en-GB"/>
              </w:rPr>
            </w:pPr>
            <w:r w:rsidRPr="00711388">
              <w:rPr>
                <w:lang w:val="en-GB"/>
              </w:rPr>
              <w:t>C0010/R0150</w:t>
            </w:r>
          </w:p>
        </w:tc>
        <w:tc>
          <w:tcPr>
            <w:tcW w:w="1857" w:type="dxa"/>
            <w:tcBorders>
              <w:top w:val="single" w:sz="2" w:space="0" w:color="auto"/>
              <w:left w:val="single" w:sz="2" w:space="0" w:color="auto"/>
              <w:bottom w:val="single" w:sz="2" w:space="0" w:color="auto"/>
              <w:right w:val="single" w:sz="2" w:space="0" w:color="auto"/>
            </w:tcBorders>
          </w:tcPr>
          <w:p w14:paraId="094F2B5E" w14:textId="77777777" w:rsidR="00872AFE" w:rsidRPr="00711388" w:rsidRDefault="00872AFE" w:rsidP="00567869">
            <w:pPr>
              <w:pStyle w:val="NormalLeft"/>
              <w:rPr>
                <w:lang w:val="en-GB"/>
              </w:rPr>
            </w:pPr>
            <w:r w:rsidRPr="00711388">
              <w:rPr>
                <w:lang w:val="en-GB"/>
              </w:rPr>
              <w:t>Market value of assets covering surrendered contracts</w:t>
            </w:r>
          </w:p>
        </w:tc>
        <w:tc>
          <w:tcPr>
            <w:tcW w:w="5479" w:type="dxa"/>
            <w:tcBorders>
              <w:top w:val="single" w:sz="2" w:space="0" w:color="auto"/>
              <w:left w:val="single" w:sz="2" w:space="0" w:color="auto"/>
              <w:bottom w:val="single" w:sz="2" w:space="0" w:color="auto"/>
              <w:right w:val="single" w:sz="2" w:space="0" w:color="auto"/>
            </w:tcBorders>
          </w:tcPr>
          <w:p w14:paraId="3D3F785C" w14:textId="77777777" w:rsidR="00872AFE" w:rsidRPr="00711388" w:rsidRDefault="00872AFE" w:rsidP="00567869">
            <w:pPr>
              <w:pStyle w:val="NormalLeft"/>
              <w:rPr>
                <w:lang w:val="en-GB"/>
              </w:rPr>
            </w:pPr>
            <w:r w:rsidRPr="00711388">
              <w:rPr>
                <w:lang w:val="en-GB"/>
              </w:rPr>
              <w:t>Value of the assets, valued in accordance with Article 75 of the Directive 2009/138/EC, covering the insurance and reinsurance obligations surrendered at the time the surrender options were exercised.</w:t>
            </w:r>
          </w:p>
        </w:tc>
      </w:tr>
      <w:tr w:rsidR="00872AFE" w:rsidRPr="00711388" w14:paraId="7E2BF762" w14:textId="77777777" w:rsidTr="003323F0">
        <w:tc>
          <w:tcPr>
            <w:tcW w:w="1950" w:type="dxa"/>
            <w:tcBorders>
              <w:top w:val="single" w:sz="2" w:space="0" w:color="auto"/>
              <w:left w:val="single" w:sz="2" w:space="0" w:color="auto"/>
              <w:bottom w:val="single" w:sz="2" w:space="0" w:color="auto"/>
              <w:right w:val="single" w:sz="2" w:space="0" w:color="auto"/>
            </w:tcBorders>
          </w:tcPr>
          <w:p w14:paraId="61FEAF89" w14:textId="77777777" w:rsidR="00872AFE" w:rsidRPr="00711388" w:rsidRDefault="00872AFE" w:rsidP="00567869">
            <w:pPr>
              <w:pStyle w:val="NormalLeft"/>
              <w:rPr>
                <w:lang w:val="en-GB"/>
              </w:rPr>
            </w:pPr>
            <w:r w:rsidRPr="00711388">
              <w:rPr>
                <w:lang w:val="en-GB"/>
              </w:rPr>
              <w:t>C0010/R0160</w:t>
            </w:r>
          </w:p>
        </w:tc>
        <w:tc>
          <w:tcPr>
            <w:tcW w:w="1857" w:type="dxa"/>
            <w:tcBorders>
              <w:top w:val="single" w:sz="2" w:space="0" w:color="auto"/>
              <w:left w:val="single" w:sz="2" w:space="0" w:color="auto"/>
              <w:bottom w:val="single" w:sz="2" w:space="0" w:color="auto"/>
              <w:right w:val="single" w:sz="2" w:space="0" w:color="auto"/>
            </w:tcBorders>
          </w:tcPr>
          <w:p w14:paraId="02A1114F" w14:textId="77777777" w:rsidR="00872AFE" w:rsidRPr="00711388" w:rsidRDefault="00872AFE" w:rsidP="00567869">
            <w:pPr>
              <w:pStyle w:val="NormalLeft"/>
              <w:rPr>
                <w:lang w:val="en-GB"/>
              </w:rPr>
            </w:pPr>
            <w:r w:rsidRPr="00711388">
              <w:rPr>
                <w:lang w:val="en-GB"/>
              </w:rPr>
              <w:t>Amount paid to policyholders</w:t>
            </w:r>
          </w:p>
        </w:tc>
        <w:tc>
          <w:tcPr>
            <w:tcW w:w="5479" w:type="dxa"/>
            <w:tcBorders>
              <w:top w:val="single" w:sz="2" w:space="0" w:color="auto"/>
              <w:left w:val="single" w:sz="2" w:space="0" w:color="auto"/>
              <w:bottom w:val="single" w:sz="2" w:space="0" w:color="auto"/>
              <w:right w:val="single" w:sz="2" w:space="0" w:color="auto"/>
            </w:tcBorders>
          </w:tcPr>
          <w:p w14:paraId="7821C4CF" w14:textId="77777777" w:rsidR="00872AFE" w:rsidRPr="00711388" w:rsidRDefault="00872AFE" w:rsidP="00567869">
            <w:pPr>
              <w:pStyle w:val="NormalLeft"/>
              <w:rPr>
                <w:lang w:val="en-GB"/>
              </w:rPr>
            </w:pPr>
            <w:r w:rsidRPr="00711388">
              <w:rPr>
                <w:lang w:val="en-GB"/>
              </w:rPr>
              <w:t>Value of the amount paid to policyholders according to their surrender rights.</w:t>
            </w:r>
          </w:p>
          <w:p w14:paraId="4288337C" w14:textId="77777777" w:rsidR="00872AFE" w:rsidRPr="00711388" w:rsidRDefault="00872AFE" w:rsidP="00567869">
            <w:pPr>
              <w:pStyle w:val="NormalLeft"/>
              <w:rPr>
                <w:lang w:val="en-GB"/>
              </w:rPr>
            </w:pPr>
            <w:r w:rsidRPr="00711388">
              <w:rPr>
                <w:lang w:val="en-GB"/>
              </w:rPr>
              <w:t>This amount differs from row R0130 and R0150 where the surrender clause of the contract does not give the policyholder the right to receive the full amount in those rows.</w:t>
            </w:r>
          </w:p>
        </w:tc>
      </w:tr>
      <w:tr w:rsidR="00096FDE" w:rsidRPr="00711388" w14:paraId="2926E90E" w14:textId="77777777" w:rsidTr="0087579A">
        <w:tc>
          <w:tcPr>
            <w:tcW w:w="9286" w:type="dxa"/>
            <w:gridSpan w:val="3"/>
            <w:tcBorders>
              <w:top w:val="single" w:sz="2" w:space="0" w:color="auto"/>
              <w:left w:val="single" w:sz="2" w:space="0" w:color="auto"/>
              <w:bottom w:val="single" w:sz="2" w:space="0" w:color="auto"/>
              <w:right w:val="single" w:sz="2" w:space="0" w:color="auto"/>
            </w:tcBorders>
          </w:tcPr>
          <w:p w14:paraId="353764E8" w14:textId="4034E88A" w:rsidR="00096FDE" w:rsidRPr="00711388" w:rsidRDefault="00096FDE">
            <w:pPr>
              <w:pStyle w:val="NormalCentered"/>
              <w:jc w:val="left"/>
              <w:rPr>
                <w:lang w:val="en-GB"/>
              </w:rPr>
              <w:pPrChange w:id="3366" w:author="Author">
                <w:pPr>
                  <w:pStyle w:val="NormalCentered"/>
                </w:pPr>
              </w:pPrChange>
            </w:pPr>
            <w:r w:rsidRPr="00711388">
              <w:rPr>
                <w:i/>
                <w:iCs/>
                <w:lang w:val="en-GB"/>
              </w:rPr>
              <w:t>Liabilities</w:t>
            </w:r>
          </w:p>
        </w:tc>
      </w:tr>
      <w:tr w:rsidR="00872AFE" w:rsidRPr="00711388" w14:paraId="7DE4A75B" w14:textId="77777777" w:rsidTr="003323F0">
        <w:tc>
          <w:tcPr>
            <w:tcW w:w="1950" w:type="dxa"/>
            <w:tcBorders>
              <w:top w:val="single" w:sz="2" w:space="0" w:color="auto"/>
              <w:left w:val="single" w:sz="2" w:space="0" w:color="auto"/>
              <w:bottom w:val="single" w:sz="2" w:space="0" w:color="auto"/>
              <w:right w:val="single" w:sz="2" w:space="0" w:color="auto"/>
            </w:tcBorders>
          </w:tcPr>
          <w:p w14:paraId="54C79095" w14:textId="77777777" w:rsidR="00872AFE" w:rsidRPr="00711388" w:rsidRDefault="00872AFE" w:rsidP="00567869">
            <w:pPr>
              <w:pStyle w:val="NormalLeft"/>
              <w:rPr>
                <w:lang w:val="en-GB"/>
              </w:rPr>
            </w:pPr>
            <w:r w:rsidRPr="00711388">
              <w:rPr>
                <w:lang w:val="en-GB"/>
              </w:rPr>
              <w:t>C0010/R0170</w:t>
            </w:r>
          </w:p>
        </w:tc>
        <w:tc>
          <w:tcPr>
            <w:tcW w:w="1857" w:type="dxa"/>
            <w:tcBorders>
              <w:top w:val="single" w:sz="2" w:space="0" w:color="auto"/>
              <w:left w:val="single" w:sz="2" w:space="0" w:color="auto"/>
              <w:bottom w:val="single" w:sz="2" w:space="0" w:color="auto"/>
              <w:right w:val="single" w:sz="2" w:space="0" w:color="auto"/>
            </w:tcBorders>
          </w:tcPr>
          <w:p w14:paraId="07027D72" w14:textId="77777777" w:rsidR="00872AFE" w:rsidRPr="00711388" w:rsidRDefault="00872AFE" w:rsidP="00567869">
            <w:pPr>
              <w:pStyle w:val="NormalLeft"/>
              <w:rPr>
                <w:lang w:val="en-GB"/>
              </w:rPr>
            </w:pPr>
            <w:r w:rsidRPr="00711388">
              <w:rPr>
                <w:lang w:val="en-GB"/>
              </w:rPr>
              <w:t>Duration</w:t>
            </w:r>
          </w:p>
        </w:tc>
        <w:tc>
          <w:tcPr>
            <w:tcW w:w="5479" w:type="dxa"/>
            <w:tcBorders>
              <w:top w:val="single" w:sz="2" w:space="0" w:color="auto"/>
              <w:left w:val="single" w:sz="2" w:space="0" w:color="auto"/>
              <w:bottom w:val="single" w:sz="2" w:space="0" w:color="auto"/>
              <w:right w:val="single" w:sz="2" w:space="0" w:color="auto"/>
            </w:tcBorders>
          </w:tcPr>
          <w:p w14:paraId="059345AD" w14:textId="77777777" w:rsidR="00872AFE" w:rsidRPr="00711388" w:rsidRDefault="00872AFE" w:rsidP="00567869">
            <w:pPr>
              <w:pStyle w:val="NormalLeft"/>
              <w:rPr>
                <w:lang w:val="en-GB"/>
              </w:rPr>
            </w:pPr>
            <w:r w:rsidRPr="00711388">
              <w:rPr>
                <w:lang w:val="en-GB"/>
              </w:rPr>
              <w:t>Measure equivalent to Macaulay duration for liabilities considering all cash flows of insurance or reinsurance obligations arising from portfolios where the matching adjustment has been used.</w:t>
            </w:r>
          </w:p>
        </w:tc>
      </w:tr>
    </w:tbl>
    <w:p w14:paraId="47F54006" w14:textId="1D39344A" w:rsidR="00872AFE" w:rsidRPr="00711388" w:rsidRDefault="00872AFE" w:rsidP="00872AFE">
      <w:pPr>
        <w:pStyle w:val="ManualHeading2"/>
        <w:ind w:left="851" w:hanging="851"/>
        <w:rPr>
          <w:lang w:val="en-GB"/>
        </w:rPr>
      </w:pPr>
      <w:r w:rsidRPr="00711388">
        <w:rPr>
          <w:i/>
          <w:iCs/>
          <w:lang w:val="en-GB"/>
        </w:rPr>
        <w:t xml:space="preserve">S.22.04 </w:t>
      </w:r>
      <w:r w:rsidR="00845F43" w:rsidRPr="00711388">
        <w:rPr>
          <w:i/>
          <w:iCs/>
          <w:lang w:val="en-GB"/>
        </w:rPr>
        <w:t>-</w:t>
      </w:r>
      <w:r w:rsidRPr="00711388">
        <w:rPr>
          <w:i/>
          <w:iCs/>
          <w:lang w:val="en-GB"/>
        </w:rPr>
        <w:t xml:space="preserve"> Information on the transitional on interest rates calculation</w:t>
      </w:r>
    </w:p>
    <w:p w14:paraId="26A60AA9" w14:textId="77777777" w:rsidR="00872AFE" w:rsidRPr="00711388" w:rsidRDefault="00872AFE" w:rsidP="00872AFE">
      <w:pPr>
        <w:rPr>
          <w:lang w:val="en-GB"/>
        </w:rPr>
      </w:pPr>
      <w:r w:rsidRPr="00711388">
        <w:rPr>
          <w:i/>
          <w:iCs/>
          <w:lang w:val="en-GB"/>
        </w:rPr>
        <w:t>General comments:</w:t>
      </w:r>
    </w:p>
    <w:p w14:paraId="4AF3BF20" w14:textId="77777777" w:rsidR="00872AFE" w:rsidRPr="00711388" w:rsidRDefault="00872AFE" w:rsidP="00872AFE">
      <w:pPr>
        <w:rPr>
          <w:lang w:val="en-GB"/>
        </w:rPr>
      </w:pPr>
      <w:r w:rsidRPr="00711388">
        <w:rPr>
          <w:lang w:val="en-GB"/>
        </w:rPr>
        <w:t>This section relates to annual submission of information for individual entities.</w:t>
      </w:r>
    </w:p>
    <w:p w14:paraId="03F7FE47" w14:textId="77777777" w:rsidR="00872AFE" w:rsidRPr="00711388" w:rsidRDefault="00872AFE" w:rsidP="00872AFE">
      <w:pPr>
        <w:rPr>
          <w:lang w:val="en-GB"/>
        </w:rPr>
      </w:pPr>
      <w:r w:rsidRPr="00711388">
        <w:rPr>
          <w:lang w:val="en-GB"/>
        </w:rPr>
        <w:t xml:space="preserve">This template shall be reported by currency for which the transitional adjustment to the relevant risk-free interest rate term structure is applied. When filling C0020 only the guaranteed Best </w:t>
      </w:r>
      <w:r w:rsidRPr="00711388">
        <w:rPr>
          <w:lang w:val="en-GB"/>
        </w:rPr>
        <w:lastRenderedPageBreak/>
        <w:t>Estimate of obligations stemming from products providing a guaranteed rate shall be considered. The Future Discretionary Benefits shall not be considered.</w:t>
      </w:r>
    </w:p>
    <w:p w14:paraId="5BE2A07D" w14:textId="77777777" w:rsidR="00872AFE" w:rsidRPr="00711388" w:rsidRDefault="00872AFE" w:rsidP="00872AFE">
      <w:pPr>
        <w:rPr>
          <w:lang w:val="en-GB"/>
        </w:rPr>
      </w:pPr>
      <w:r w:rsidRPr="00711388">
        <w:rPr>
          <w:lang w:val="en-GB"/>
        </w:rPr>
        <w:t>The assessment to distinguish between the Solvency I interest rate intervals might be done by Homogeneous Risk Groups (HRG).</w:t>
      </w:r>
    </w:p>
    <w:tbl>
      <w:tblPr>
        <w:tblW w:w="9286" w:type="dxa"/>
        <w:tblLayout w:type="fixed"/>
        <w:tblLook w:val="0000" w:firstRow="0" w:lastRow="0" w:firstColumn="0" w:lastColumn="0" w:noHBand="0" w:noVBand="0"/>
      </w:tblPr>
      <w:tblGrid>
        <w:gridCol w:w="1857"/>
        <w:gridCol w:w="2043"/>
        <w:gridCol w:w="5386"/>
      </w:tblGrid>
      <w:tr w:rsidR="00872AFE" w:rsidRPr="00711388" w14:paraId="31C1A3F9" w14:textId="77777777" w:rsidTr="00096FDE">
        <w:tc>
          <w:tcPr>
            <w:tcW w:w="1857" w:type="dxa"/>
            <w:tcBorders>
              <w:top w:val="single" w:sz="2" w:space="0" w:color="auto"/>
              <w:left w:val="single" w:sz="2" w:space="0" w:color="auto"/>
              <w:bottom w:val="single" w:sz="2" w:space="0" w:color="auto"/>
              <w:right w:val="single" w:sz="2" w:space="0" w:color="auto"/>
            </w:tcBorders>
          </w:tcPr>
          <w:p w14:paraId="2033CC2E" w14:textId="77777777" w:rsidR="00872AFE" w:rsidRPr="00711388" w:rsidRDefault="00872AFE" w:rsidP="00567869">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7E2CC258" w14:textId="77777777" w:rsidR="00872AFE" w:rsidRPr="00711388" w:rsidRDefault="00872AFE" w:rsidP="00567869">
            <w:pPr>
              <w:pStyle w:val="NormalCentered"/>
              <w:rPr>
                <w:lang w:val="en-GB"/>
              </w:rPr>
            </w:pPr>
            <w:r w:rsidRPr="00711388">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1628AEAB" w14:textId="77777777" w:rsidR="00872AFE" w:rsidRPr="00711388" w:rsidRDefault="00872AFE" w:rsidP="00567869">
            <w:pPr>
              <w:pStyle w:val="NormalCentered"/>
              <w:rPr>
                <w:lang w:val="en-GB"/>
              </w:rPr>
            </w:pPr>
            <w:r w:rsidRPr="00711388">
              <w:rPr>
                <w:lang w:val="en-GB"/>
              </w:rPr>
              <w:t>INSTRUCTIONS</w:t>
            </w:r>
          </w:p>
        </w:tc>
      </w:tr>
      <w:tr w:rsidR="00096FDE" w:rsidRPr="00711388" w14:paraId="127D355E" w14:textId="77777777" w:rsidTr="00096FDE">
        <w:tc>
          <w:tcPr>
            <w:tcW w:w="9286" w:type="dxa"/>
            <w:gridSpan w:val="3"/>
            <w:tcBorders>
              <w:top w:val="single" w:sz="2" w:space="0" w:color="auto"/>
              <w:left w:val="single" w:sz="2" w:space="0" w:color="auto"/>
              <w:bottom w:val="single" w:sz="2" w:space="0" w:color="auto"/>
              <w:right w:val="single" w:sz="2" w:space="0" w:color="auto"/>
            </w:tcBorders>
          </w:tcPr>
          <w:p w14:paraId="207DBB0A" w14:textId="31E24D90" w:rsidR="00096FDE" w:rsidRPr="00711388" w:rsidRDefault="00096FDE">
            <w:pPr>
              <w:pStyle w:val="NormalCentered"/>
              <w:jc w:val="left"/>
              <w:rPr>
                <w:lang w:val="en-GB"/>
              </w:rPr>
              <w:pPrChange w:id="3367" w:author="Author">
                <w:pPr>
                  <w:pStyle w:val="NormalCentered"/>
                </w:pPr>
              </w:pPrChange>
            </w:pPr>
            <w:r w:rsidRPr="00711388">
              <w:rPr>
                <w:i/>
                <w:iCs/>
                <w:lang w:val="en-GB"/>
              </w:rPr>
              <w:t>Overall calculation of the transitional adjustment</w:t>
            </w:r>
          </w:p>
        </w:tc>
      </w:tr>
      <w:tr w:rsidR="00872AFE" w:rsidRPr="00711388" w14:paraId="2A2EA177" w14:textId="77777777" w:rsidTr="00096FDE">
        <w:tc>
          <w:tcPr>
            <w:tcW w:w="1857" w:type="dxa"/>
            <w:tcBorders>
              <w:top w:val="single" w:sz="2" w:space="0" w:color="auto"/>
              <w:left w:val="single" w:sz="2" w:space="0" w:color="auto"/>
              <w:bottom w:val="single" w:sz="2" w:space="0" w:color="auto"/>
              <w:right w:val="single" w:sz="2" w:space="0" w:color="auto"/>
            </w:tcBorders>
          </w:tcPr>
          <w:p w14:paraId="68751C9B" w14:textId="77777777" w:rsidR="00872AFE" w:rsidRPr="00711388" w:rsidRDefault="00872AFE" w:rsidP="00567869">
            <w:pPr>
              <w:pStyle w:val="NormalLeft"/>
              <w:rPr>
                <w:lang w:val="en-GB"/>
              </w:rPr>
            </w:pPr>
            <w:r w:rsidRPr="00711388">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6FD74EC2" w14:textId="77777777" w:rsidR="00872AFE" w:rsidRPr="00711388" w:rsidRDefault="00872AFE" w:rsidP="00567869">
            <w:pPr>
              <w:pStyle w:val="NormalLeft"/>
              <w:rPr>
                <w:lang w:val="en-GB"/>
              </w:rPr>
            </w:pPr>
            <w:r w:rsidRPr="00711388">
              <w:rPr>
                <w:lang w:val="en-GB"/>
              </w:rPr>
              <w:t>Currency</w:t>
            </w:r>
          </w:p>
        </w:tc>
        <w:tc>
          <w:tcPr>
            <w:tcW w:w="5386" w:type="dxa"/>
            <w:tcBorders>
              <w:top w:val="single" w:sz="2" w:space="0" w:color="auto"/>
              <w:left w:val="single" w:sz="2" w:space="0" w:color="auto"/>
              <w:bottom w:val="single" w:sz="2" w:space="0" w:color="auto"/>
              <w:right w:val="single" w:sz="2" w:space="0" w:color="auto"/>
            </w:tcBorders>
          </w:tcPr>
          <w:p w14:paraId="31F54A42" w14:textId="77777777" w:rsidR="00872AFE" w:rsidRPr="00711388" w:rsidRDefault="00872AFE" w:rsidP="00567869">
            <w:pPr>
              <w:pStyle w:val="NormalLeft"/>
              <w:rPr>
                <w:lang w:val="en-GB"/>
              </w:rPr>
            </w:pPr>
            <w:r w:rsidRPr="00711388">
              <w:rPr>
                <w:lang w:val="en-GB"/>
              </w:rPr>
              <w:t>Identify the ISO 4217 alphabetic code of each of the currency for which the transitional adjustment to the relevant risk-free interest rate term structure is applied.</w:t>
            </w:r>
          </w:p>
        </w:tc>
      </w:tr>
      <w:tr w:rsidR="00872AFE" w:rsidRPr="00711388" w14:paraId="5F246171" w14:textId="77777777" w:rsidTr="00096FDE">
        <w:tc>
          <w:tcPr>
            <w:tcW w:w="1857" w:type="dxa"/>
            <w:tcBorders>
              <w:top w:val="single" w:sz="2" w:space="0" w:color="auto"/>
              <w:left w:val="single" w:sz="2" w:space="0" w:color="auto"/>
              <w:bottom w:val="single" w:sz="2" w:space="0" w:color="auto"/>
              <w:right w:val="single" w:sz="2" w:space="0" w:color="auto"/>
            </w:tcBorders>
          </w:tcPr>
          <w:p w14:paraId="59F523C0" w14:textId="77777777" w:rsidR="00872AFE" w:rsidRPr="00711388" w:rsidRDefault="00872AFE" w:rsidP="00567869">
            <w:pPr>
              <w:pStyle w:val="NormalLeft"/>
              <w:rPr>
                <w:lang w:val="en-GB"/>
              </w:rPr>
            </w:pPr>
            <w:r w:rsidRPr="00711388">
              <w:rPr>
                <w:lang w:val="en-GB"/>
              </w:rPr>
              <w:t>C0010/R0010</w:t>
            </w:r>
          </w:p>
        </w:tc>
        <w:tc>
          <w:tcPr>
            <w:tcW w:w="2043" w:type="dxa"/>
            <w:tcBorders>
              <w:top w:val="single" w:sz="2" w:space="0" w:color="auto"/>
              <w:left w:val="single" w:sz="2" w:space="0" w:color="auto"/>
              <w:bottom w:val="single" w:sz="2" w:space="0" w:color="auto"/>
              <w:right w:val="single" w:sz="2" w:space="0" w:color="auto"/>
            </w:tcBorders>
          </w:tcPr>
          <w:p w14:paraId="2C696E91" w14:textId="77777777" w:rsidR="00872AFE" w:rsidRPr="00711388" w:rsidRDefault="00872AFE" w:rsidP="00567869">
            <w:pPr>
              <w:pStyle w:val="NormalLeft"/>
              <w:rPr>
                <w:lang w:val="en-GB"/>
              </w:rPr>
            </w:pPr>
            <w:r w:rsidRPr="00711388">
              <w:rPr>
                <w:lang w:val="en-GB"/>
              </w:rPr>
              <w:t>Solvency I interest rate</w:t>
            </w:r>
          </w:p>
        </w:tc>
        <w:tc>
          <w:tcPr>
            <w:tcW w:w="5386" w:type="dxa"/>
            <w:tcBorders>
              <w:top w:val="single" w:sz="2" w:space="0" w:color="auto"/>
              <w:left w:val="single" w:sz="2" w:space="0" w:color="auto"/>
              <w:bottom w:val="single" w:sz="2" w:space="0" w:color="auto"/>
              <w:right w:val="single" w:sz="2" w:space="0" w:color="auto"/>
            </w:tcBorders>
          </w:tcPr>
          <w:p w14:paraId="63C38724" w14:textId="77777777" w:rsidR="00872AFE" w:rsidRPr="00711388" w:rsidRDefault="00872AFE" w:rsidP="00567869">
            <w:pPr>
              <w:pStyle w:val="NormalLeft"/>
              <w:rPr>
                <w:lang w:val="en-GB"/>
              </w:rPr>
            </w:pPr>
            <w:r w:rsidRPr="00711388">
              <w:rPr>
                <w:lang w:val="en-GB"/>
              </w:rPr>
              <w:t>The interest rate (as a decimal) as determined by the insurance or reinsurance undertaking in accordance with the laws, regulations and administrative provisions which are adopted pursuant to Article 20 of Directive 2002/83/EC at the last date of the application of that Directive.</w:t>
            </w:r>
          </w:p>
        </w:tc>
      </w:tr>
      <w:tr w:rsidR="00872AFE" w:rsidRPr="00711388" w14:paraId="42DA5E6B" w14:textId="77777777" w:rsidTr="00096FDE">
        <w:tc>
          <w:tcPr>
            <w:tcW w:w="1857" w:type="dxa"/>
            <w:tcBorders>
              <w:top w:val="single" w:sz="2" w:space="0" w:color="auto"/>
              <w:left w:val="single" w:sz="2" w:space="0" w:color="auto"/>
              <w:bottom w:val="single" w:sz="2" w:space="0" w:color="auto"/>
              <w:right w:val="single" w:sz="2" w:space="0" w:color="auto"/>
            </w:tcBorders>
          </w:tcPr>
          <w:p w14:paraId="11BB2570" w14:textId="77777777" w:rsidR="00872AFE" w:rsidRPr="00711388" w:rsidRDefault="00872AFE" w:rsidP="00567869">
            <w:pPr>
              <w:pStyle w:val="NormalLeft"/>
              <w:rPr>
                <w:lang w:val="en-GB"/>
              </w:rPr>
            </w:pPr>
            <w:r w:rsidRPr="00711388">
              <w:rPr>
                <w:lang w:val="en-GB"/>
              </w:rPr>
              <w:t>C0010/R0020</w:t>
            </w:r>
          </w:p>
        </w:tc>
        <w:tc>
          <w:tcPr>
            <w:tcW w:w="2043" w:type="dxa"/>
            <w:tcBorders>
              <w:top w:val="single" w:sz="2" w:space="0" w:color="auto"/>
              <w:left w:val="single" w:sz="2" w:space="0" w:color="auto"/>
              <w:bottom w:val="single" w:sz="2" w:space="0" w:color="auto"/>
              <w:right w:val="single" w:sz="2" w:space="0" w:color="auto"/>
            </w:tcBorders>
          </w:tcPr>
          <w:p w14:paraId="5397F70E" w14:textId="77777777" w:rsidR="00872AFE" w:rsidRPr="00711388" w:rsidRDefault="00872AFE" w:rsidP="00567869">
            <w:pPr>
              <w:pStyle w:val="NormalLeft"/>
              <w:rPr>
                <w:lang w:val="en-GB"/>
              </w:rPr>
            </w:pPr>
            <w:r w:rsidRPr="00711388">
              <w:rPr>
                <w:lang w:val="en-GB"/>
              </w:rPr>
              <w:t>Annual effective rate</w:t>
            </w:r>
          </w:p>
        </w:tc>
        <w:tc>
          <w:tcPr>
            <w:tcW w:w="5386" w:type="dxa"/>
            <w:tcBorders>
              <w:top w:val="single" w:sz="2" w:space="0" w:color="auto"/>
              <w:left w:val="single" w:sz="2" w:space="0" w:color="auto"/>
              <w:bottom w:val="single" w:sz="2" w:space="0" w:color="auto"/>
              <w:right w:val="single" w:sz="2" w:space="0" w:color="auto"/>
            </w:tcBorders>
          </w:tcPr>
          <w:p w14:paraId="07EDA4DD" w14:textId="46F38F95" w:rsidR="00872AFE" w:rsidRPr="00711388" w:rsidRDefault="00872AFE" w:rsidP="00567869">
            <w:pPr>
              <w:pStyle w:val="NormalLeft"/>
              <w:rPr>
                <w:lang w:val="en-GB"/>
              </w:rPr>
            </w:pPr>
            <w:r w:rsidRPr="00711388">
              <w:rPr>
                <w:lang w:val="en-GB"/>
              </w:rPr>
              <w:t>The annual effective rate, calculated as the single discount rate that, where applied to the cash flows of the portfolio of admissible insurance and reinsurance obligations, results in a value that is equal to the value of the best estimate of the portfolio of admissible insurance and reinsurance obligations where the time value of money is taken into account using the relevant risk</w:t>
            </w:r>
            <w:r w:rsidR="00711388" w:rsidRPr="00711388">
              <w:rPr>
                <w:lang w:val="en-GB"/>
              </w:rPr>
              <w:t>-</w:t>
            </w:r>
            <w:r w:rsidRPr="00711388">
              <w:rPr>
                <w:lang w:val="en-GB"/>
              </w:rPr>
              <w:t>free interest rate term structure referred to in Article 77(2) of Directive 2009/138/EC.</w:t>
            </w:r>
          </w:p>
        </w:tc>
      </w:tr>
      <w:tr w:rsidR="00872AFE" w:rsidRPr="00711388" w14:paraId="6BE065BC" w14:textId="77777777" w:rsidTr="00096FDE">
        <w:tc>
          <w:tcPr>
            <w:tcW w:w="1857" w:type="dxa"/>
            <w:tcBorders>
              <w:top w:val="single" w:sz="2" w:space="0" w:color="auto"/>
              <w:left w:val="single" w:sz="2" w:space="0" w:color="auto"/>
              <w:bottom w:val="single" w:sz="2" w:space="0" w:color="auto"/>
              <w:right w:val="single" w:sz="2" w:space="0" w:color="auto"/>
            </w:tcBorders>
          </w:tcPr>
          <w:p w14:paraId="4E65082F" w14:textId="77777777" w:rsidR="00872AFE" w:rsidRPr="00711388" w:rsidRDefault="00872AFE" w:rsidP="00567869">
            <w:pPr>
              <w:pStyle w:val="NormalLeft"/>
              <w:rPr>
                <w:lang w:val="en-GB"/>
              </w:rPr>
            </w:pPr>
            <w:r w:rsidRPr="00711388">
              <w:rPr>
                <w:lang w:val="en-GB"/>
              </w:rPr>
              <w:t>C0010/R0030</w:t>
            </w:r>
          </w:p>
        </w:tc>
        <w:tc>
          <w:tcPr>
            <w:tcW w:w="2043" w:type="dxa"/>
            <w:tcBorders>
              <w:top w:val="single" w:sz="2" w:space="0" w:color="auto"/>
              <w:left w:val="single" w:sz="2" w:space="0" w:color="auto"/>
              <w:bottom w:val="single" w:sz="2" w:space="0" w:color="auto"/>
              <w:right w:val="single" w:sz="2" w:space="0" w:color="auto"/>
            </w:tcBorders>
          </w:tcPr>
          <w:p w14:paraId="14F7E0B2" w14:textId="77777777" w:rsidR="00872AFE" w:rsidRPr="00711388" w:rsidRDefault="00872AFE" w:rsidP="00567869">
            <w:pPr>
              <w:pStyle w:val="NormalLeft"/>
              <w:rPr>
                <w:lang w:val="en-GB"/>
              </w:rPr>
            </w:pPr>
            <w:r w:rsidRPr="00711388">
              <w:rPr>
                <w:lang w:val="en-GB"/>
              </w:rPr>
              <w:t>Portion of the difference applied at the reporting date</w:t>
            </w:r>
          </w:p>
        </w:tc>
        <w:tc>
          <w:tcPr>
            <w:tcW w:w="5386" w:type="dxa"/>
            <w:tcBorders>
              <w:top w:val="single" w:sz="2" w:space="0" w:color="auto"/>
              <w:left w:val="single" w:sz="2" w:space="0" w:color="auto"/>
              <w:bottom w:val="single" w:sz="2" w:space="0" w:color="auto"/>
              <w:right w:val="single" w:sz="2" w:space="0" w:color="auto"/>
            </w:tcBorders>
          </w:tcPr>
          <w:p w14:paraId="0473DC8B" w14:textId="77777777" w:rsidR="00872AFE" w:rsidRPr="00711388" w:rsidRDefault="00872AFE" w:rsidP="00567869">
            <w:pPr>
              <w:pStyle w:val="NormalLeft"/>
              <w:rPr>
                <w:lang w:val="en-GB"/>
              </w:rPr>
            </w:pPr>
            <w:r w:rsidRPr="00711388">
              <w:rPr>
                <w:lang w:val="en-GB"/>
              </w:rPr>
              <w:t>Percentage (as a decimal) of the difference between the Solvency I interest rate (R0010) and the Annual effective rate (R0020) (e.g. 1,00 at the beginning of the transitional period and 0,00 at the end).</w:t>
            </w:r>
          </w:p>
        </w:tc>
      </w:tr>
      <w:tr w:rsidR="00872AFE" w:rsidRPr="00711388" w14:paraId="697C53DF" w14:textId="77777777" w:rsidTr="00096FDE">
        <w:tc>
          <w:tcPr>
            <w:tcW w:w="1857" w:type="dxa"/>
            <w:tcBorders>
              <w:top w:val="single" w:sz="2" w:space="0" w:color="auto"/>
              <w:left w:val="single" w:sz="2" w:space="0" w:color="auto"/>
              <w:bottom w:val="single" w:sz="2" w:space="0" w:color="auto"/>
              <w:right w:val="single" w:sz="2" w:space="0" w:color="auto"/>
            </w:tcBorders>
          </w:tcPr>
          <w:p w14:paraId="1AABC1B4" w14:textId="77777777" w:rsidR="00872AFE" w:rsidRPr="00711388" w:rsidRDefault="00872AFE" w:rsidP="00567869">
            <w:pPr>
              <w:pStyle w:val="NormalLeft"/>
              <w:rPr>
                <w:lang w:val="en-GB"/>
              </w:rPr>
            </w:pPr>
            <w:r w:rsidRPr="00711388">
              <w:rPr>
                <w:lang w:val="en-GB"/>
              </w:rPr>
              <w:t>C0010/R0040</w:t>
            </w:r>
          </w:p>
        </w:tc>
        <w:tc>
          <w:tcPr>
            <w:tcW w:w="2043" w:type="dxa"/>
            <w:tcBorders>
              <w:top w:val="single" w:sz="2" w:space="0" w:color="auto"/>
              <w:left w:val="single" w:sz="2" w:space="0" w:color="auto"/>
              <w:bottom w:val="single" w:sz="2" w:space="0" w:color="auto"/>
              <w:right w:val="single" w:sz="2" w:space="0" w:color="auto"/>
            </w:tcBorders>
          </w:tcPr>
          <w:p w14:paraId="4A32D927" w14:textId="77777777" w:rsidR="00872AFE" w:rsidRPr="00711388" w:rsidRDefault="00872AFE" w:rsidP="00567869">
            <w:pPr>
              <w:pStyle w:val="NormalLeft"/>
              <w:rPr>
                <w:lang w:val="en-GB"/>
              </w:rPr>
            </w:pPr>
            <w:r w:rsidRPr="00711388">
              <w:rPr>
                <w:lang w:val="en-GB"/>
              </w:rPr>
              <w:t>Adjustment to risk free rate</w:t>
            </w:r>
          </w:p>
        </w:tc>
        <w:tc>
          <w:tcPr>
            <w:tcW w:w="5386" w:type="dxa"/>
            <w:tcBorders>
              <w:top w:val="single" w:sz="2" w:space="0" w:color="auto"/>
              <w:left w:val="single" w:sz="2" w:space="0" w:color="auto"/>
              <w:bottom w:val="single" w:sz="2" w:space="0" w:color="auto"/>
              <w:right w:val="single" w:sz="2" w:space="0" w:color="auto"/>
            </w:tcBorders>
          </w:tcPr>
          <w:p w14:paraId="1BC180F1" w14:textId="77777777" w:rsidR="00872AFE" w:rsidRPr="00711388" w:rsidRDefault="00872AFE" w:rsidP="00567869">
            <w:pPr>
              <w:pStyle w:val="NormalLeft"/>
              <w:rPr>
                <w:lang w:val="en-GB"/>
              </w:rPr>
            </w:pPr>
            <w:r w:rsidRPr="00711388">
              <w:rPr>
                <w:lang w:val="en-GB"/>
              </w:rPr>
              <w:t>Transitional adjustment to the risk-free rate expressed as a percentage (as a decimal).</w:t>
            </w:r>
          </w:p>
        </w:tc>
      </w:tr>
      <w:tr w:rsidR="00096FDE" w:rsidRPr="00711388" w14:paraId="0BAC3E70" w14:textId="77777777" w:rsidTr="004562A3">
        <w:tc>
          <w:tcPr>
            <w:tcW w:w="9286" w:type="dxa"/>
            <w:gridSpan w:val="3"/>
            <w:tcBorders>
              <w:top w:val="single" w:sz="2" w:space="0" w:color="auto"/>
              <w:left w:val="single" w:sz="2" w:space="0" w:color="auto"/>
              <w:bottom w:val="single" w:sz="2" w:space="0" w:color="auto"/>
              <w:right w:val="single" w:sz="2" w:space="0" w:color="auto"/>
            </w:tcBorders>
          </w:tcPr>
          <w:p w14:paraId="1F013072" w14:textId="200A93AC" w:rsidR="00096FDE" w:rsidRPr="00711388" w:rsidRDefault="00096FDE">
            <w:pPr>
              <w:pStyle w:val="NormalCentered"/>
              <w:jc w:val="left"/>
              <w:rPr>
                <w:lang w:val="en-GB"/>
              </w:rPr>
              <w:pPrChange w:id="3368" w:author="Author">
                <w:pPr>
                  <w:pStyle w:val="NormalCentered"/>
                </w:pPr>
              </w:pPrChange>
            </w:pPr>
            <w:r w:rsidRPr="00711388">
              <w:rPr>
                <w:i/>
                <w:iCs/>
                <w:lang w:val="en-GB"/>
              </w:rPr>
              <w:t>Solvency I interest rate</w:t>
            </w:r>
          </w:p>
        </w:tc>
      </w:tr>
      <w:tr w:rsidR="00872AFE" w:rsidRPr="00711388" w14:paraId="222126E7" w14:textId="77777777" w:rsidTr="00096FDE">
        <w:tc>
          <w:tcPr>
            <w:tcW w:w="1857" w:type="dxa"/>
            <w:tcBorders>
              <w:top w:val="single" w:sz="2" w:space="0" w:color="auto"/>
              <w:left w:val="single" w:sz="2" w:space="0" w:color="auto"/>
              <w:bottom w:val="single" w:sz="2" w:space="0" w:color="auto"/>
              <w:right w:val="single" w:sz="2" w:space="0" w:color="auto"/>
            </w:tcBorders>
          </w:tcPr>
          <w:p w14:paraId="69E40AED" w14:textId="77777777" w:rsidR="00872AFE" w:rsidRPr="00711388" w:rsidRDefault="00872AFE" w:rsidP="00567869">
            <w:pPr>
              <w:pStyle w:val="NormalLeft"/>
              <w:rPr>
                <w:lang w:val="en-GB"/>
              </w:rPr>
            </w:pPr>
            <w:r w:rsidRPr="00711388">
              <w:rPr>
                <w:lang w:val="en-GB"/>
              </w:rPr>
              <w:t>C0020/R0100</w:t>
            </w:r>
          </w:p>
        </w:tc>
        <w:tc>
          <w:tcPr>
            <w:tcW w:w="2043" w:type="dxa"/>
            <w:tcBorders>
              <w:top w:val="single" w:sz="2" w:space="0" w:color="auto"/>
              <w:left w:val="single" w:sz="2" w:space="0" w:color="auto"/>
              <w:bottom w:val="single" w:sz="2" w:space="0" w:color="auto"/>
              <w:right w:val="single" w:sz="2" w:space="0" w:color="auto"/>
            </w:tcBorders>
          </w:tcPr>
          <w:p w14:paraId="6C8427CC" w14:textId="76E5D01D" w:rsidR="00872AFE" w:rsidRPr="00711388" w:rsidRDefault="00872AFE" w:rsidP="00567869">
            <w:pPr>
              <w:pStyle w:val="NormalLeft"/>
              <w:rPr>
                <w:lang w:val="en-GB"/>
              </w:rPr>
            </w:pPr>
            <w:r w:rsidRPr="00711388">
              <w:rPr>
                <w:lang w:val="en-GB"/>
              </w:rPr>
              <w:t xml:space="preserve">Best estimate </w:t>
            </w:r>
            <w:r w:rsidR="00845F43" w:rsidRPr="00711388">
              <w:rPr>
                <w:lang w:val="en-GB"/>
              </w:rPr>
              <w:t>-</w:t>
            </w:r>
            <w:r w:rsidRPr="00711388">
              <w:rPr>
                <w:lang w:val="en-GB"/>
              </w:rPr>
              <w:t xml:space="preserve"> Up to 0.5 per cent</w:t>
            </w:r>
          </w:p>
        </w:tc>
        <w:tc>
          <w:tcPr>
            <w:tcW w:w="5386" w:type="dxa"/>
            <w:tcBorders>
              <w:top w:val="single" w:sz="2" w:space="0" w:color="auto"/>
              <w:left w:val="single" w:sz="2" w:space="0" w:color="auto"/>
              <w:bottom w:val="single" w:sz="2" w:space="0" w:color="auto"/>
              <w:right w:val="single" w:sz="2" w:space="0" w:color="auto"/>
            </w:tcBorders>
          </w:tcPr>
          <w:p w14:paraId="24F7A70F" w14:textId="77777777" w:rsidR="00872AFE" w:rsidRPr="00711388" w:rsidRDefault="00872AFE" w:rsidP="00567869">
            <w:pPr>
              <w:pStyle w:val="NormalLeft"/>
              <w:rPr>
                <w:lang w:val="en-GB"/>
              </w:rPr>
            </w:pPr>
            <w:r w:rsidRPr="00711388">
              <w:rPr>
                <w:lang w:val="en-GB"/>
              </w:rPr>
              <w:t xml:space="preserve">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w:t>
            </w:r>
            <w:r w:rsidRPr="00711388">
              <w:rPr>
                <w:lang w:val="en-GB"/>
              </w:rPr>
              <w:lastRenderedPageBreak/>
              <w:t>last date of the application of that Directive was up to 0,5 % (inclusive).</w:t>
            </w:r>
          </w:p>
          <w:p w14:paraId="4BD0BE4B" w14:textId="77777777" w:rsidR="00872AFE" w:rsidRPr="00711388" w:rsidRDefault="00872AFE" w:rsidP="00567869">
            <w:pPr>
              <w:pStyle w:val="NormalLeft"/>
              <w:rPr>
                <w:lang w:val="en-GB"/>
              </w:rPr>
            </w:pPr>
            <w:r w:rsidRPr="00711388">
              <w:rPr>
                <w:lang w:val="en-GB"/>
              </w:rPr>
              <w:t>Only the guaranteed Best Estimate of obligations stemming from products providing a guaranteed rate shall be considered. The Future Discretionary Benefits shall not be considered.</w:t>
            </w:r>
          </w:p>
        </w:tc>
      </w:tr>
      <w:tr w:rsidR="00872AFE" w:rsidRPr="00711388" w14:paraId="08BD13B5" w14:textId="77777777" w:rsidTr="00096FDE">
        <w:tc>
          <w:tcPr>
            <w:tcW w:w="1857" w:type="dxa"/>
            <w:tcBorders>
              <w:top w:val="single" w:sz="2" w:space="0" w:color="auto"/>
              <w:left w:val="single" w:sz="2" w:space="0" w:color="auto"/>
              <w:bottom w:val="single" w:sz="2" w:space="0" w:color="auto"/>
              <w:right w:val="single" w:sz="2" w:space="0" w:color="auto"/>
            </w:tcBorders>
          </w:tcPr>
          <w:p w14:paraId="6CDE35B8" w14:textId="77777777" w:rsidR="00872AFE" w:rsidRPr="00711388" w:rsidRDefault="00872AFE" w:rsidP="00567869">
            <w:pPr>
              <w:pStyle w:val="NormalLeft"/>
              <w:rPr>
                <w:lang w:val="en-GB"/>
              </w:rPr>
            </w:pPr>
            <w:r w:rsidRPr="00711388">
              <w:rPr>
                <w:lang w:val="en-GB"/>
              </w:rPr>
              <w:lastRenderedPageBreak/>
              <w:t>C0020/R0110 to R0200</w:t>
            </w:r>
          </w:p>
        </w:tc>
        <w:tc>
          <w:tcPr>
            <w:tcW w:w="2043" w:type="dxa"/>
            <w:tcBorders>
              <w:top w:val="single" w:sz="2" w:space="0" w:color="auto"/>
              <w:left w:val="single" w:sz="2" w:space="0" w:color="auto"/>
              <w:bottom w:val="single" w:sz="2" w:space="0" w:color="auto"/>
              <w:right w:val="single" w:sz="2" w:space="0" w:color="auto"/>
            </w:tcBorders>
          </w:tcPr>
          <w:p w14:paraId="23BFD0D4" w14:textId="3633671A" w:rsidR="00872AFE" w:rsidRPr="00711388" w:rsidRDefault="00872AFE" w:rsidP="00567869">
            <w:pPr>
              <w:pStyle w:val="NormalLeft"/>
              <w:rPr>
                <w:lang w:val="en-GB"/>
              </w:rPr>
            </w:pPr>
            <w:r w:rsidRPr="00711388">
              <w:rPr>
                <w:lang w:val="en-GB"/>
              </w:rPr>
              <w:t xml:space="preserve">Best estimate </w:t>
            </w:r>
            <w:r w:rsidR="00845F43" w:rsidRPr="00711388">
              <w:rPr>
                <w:lang w:val="en-GB"/>
              </w:rPr>
              <w:t>-</w:t>
            </w:r>
            <w:r w:rsidRPr="00711388">
              <w:rPr>
                <w:lang w:val="en-GB"/>
              </w:rPr>
              <w:t xml:space="preserve"> between 0.5% and 8.0%</w:t>
            </w:r>
          </w:p>
        </w:tc>
        <w:tc>
          <w:tcPr>
            <w:tcW w:w="5386" w:type="dxa"/>
            <w:tcBorders>
              <w:top w:val="single" w:sz="2" w:space="0" w:color="auto"/>
              <w:left w:val="single" w:sz="2" w:space="0" w:color="auto"/>
              <w:bottom w:val="single" w:sz="2" w:space="0" w:color="auto"/>
              <w:right w:val="single" w:sz="2" w:space="0" w:color="auto"/>
            </w:tcBorders>
          </w:tcPr>
          <w:p w14:paraId="10BB0798" w14:textId="77777777" w:rsidR="00872AFE" w:rsidRPr="00711388" w:rsidRDefault="00872AFE" w:rsidP="00567869">
            <w:pPr>
              <w:pStyle w:val="NormalLeft"/>
              <w:rPr>
                <w:lang w:val="en-GB"/>
              </w:rPr>
            </w:pPr>
            <w:r w:rsidRPr="00711388">
              <w:rPr>
                <w:lang w:val="en-GB"/>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14:paraId="721F1CFF" w14:textId="77777777" w:rsidR="00872AFE" w:rsidRPr="00711388" w:rsidRDefault="00872AFE" w:rsidP="00567869">
            <w:pPr>
              <w:pStyle w:val="NormalLeft"/>
              <w:rPr>
                <w:lang w:val="en-GB"/>
              </w:rPr>
            </w:pPr>
            <w:r w:rsidRPr="00711388">
              <w:rPr>
                <w:lang w:val="en-GB"/>
              </w:rPr>
              <w:t>The lower reference is exclusive and the higher reference is inclusive.</w:t>
            </w:r>
          </w:p>
          <w:p w14:paraId="2EA8471E" w14:textId="77777777" w:rsidR="00872AFE" w:rsidRPr="00711388" w:rsidRDefault="00872AFE" w:rsidP="00567869">
            <w:pPr>
              <w:pStyle w:val="NormalLeft"/>
              <w:rPr>
                <w:lang w:val="en-GB"/>
              </w:rPr>
            </w:pPr>
            <w:r w:rsidRPr="00711388">
              <w:rPr>
                <w:lang w:val="en-GB"/>
              </w:rPr>
              <w:t>Only the guaranteed Best Estimate of obligations stemming from products providing a guaranteed rate shall be considered. The Future Discretionary Benefits shall not be considered.</w:t>
            </w:r>
          </w:p>
        </w:tc>
      </w:tr>
      <w:tr w:rsidR="00872AFE" w:rsidRPr="00711388" w14:paraId="1CAF0001" w14:textId="77777777" w:rsidTr="00096FDE">
        <w:tc>
          <w:tcPr>
            <w:tcW w:w="1857" w:type="dxa"/>
            <w:tcBorders>
              <w:top w:val="single" w:sz="2" w:space="0" w:color="auto"/>
              <w:left w:val="single" w:sz="2" w:space="0" w:color="auto"/>
              <w:bottom w:val="single" w:sz="2" w:space="0" w:color="auto"/>
              <w:right w:val="single" w:sz="2" w:space="0" w:color="auto"/>
            </w:tcBorders>
          </w:tcPr>
          <w:p w14:paraId="58A9B702" w14:textId="77777777" w:rsidR="00872AFE" w:rsidRPr="00711388" w:rsidRDefault="00872AFE" w:rsidP="00567869">
            <w:pPr>
              <w:pStyle w:val="NormalLeft"/>
              <w:rPr>
                <w:lang w:val="en-GB"/>
              </w:rPr>
            </w:pPr>
            <w:r w:rsidRPr="00711388">
              <w:rPr>
                <w:lang w:val="en-GB"/>
              </w:rPr>
              <w:t>C0020/R0210</w:t>
            </w:r>
          </w:p>
        </w:tc>
        <w:tc>
          <w:tcPr>
            <w:tcW w:w="2043" w:type="dxa"/>
            <w:tcBorders>
              <w:top w:val="single" w:sz="2" w:space="0" w:color="auto"/>
              <w:left w:val="single" w:sz="2" w:space="0" w:color="auto"/>
              <w:bottom w:val="single" w:sz="2" w:space="0" w:color="auto"/>
              <w:right w:val="single" w:sz="2" w:space="0" w:color="auto"/>
            </w:tcBorders>
          </w:tcPr>
          <w:p w14:paraId="01DEA0AC" w14:textId="48389552" w:rsidR="00872AFE" w:rsidRPr="00711388" w:rsidRDefault="00872AFE" w:rsidP="00567869">
            <w:pPr>
              <w:pStyle w:val="NormalLeft"/>
              <w:rPr>
                <w:lang w:val="en-GB"/>
              </w:rPr>
            </w:pPr>
            <w:r w:rsidRPr="00711388">
              <w:rPr>
                <w:lang w:val="en-GB"/>
              </w:rPr>
              <w:t xml:space="preserve">Best estimate </w:t>
            </w:r>
            <w:r w:rsidR="00845F43" w:rsidRPr="00711388">
              <w:rPr>
                <w:lang w:val="en-GB"/>
              </w:rPr>
              <w:t>-</w:t>
            </w:r>
            <w:r w:rsidRPr="00711388">
              <w:rPr>
                <w:lang w:val="en-GB"/>
              </w:rPr>
              <w:t xml:space="preserve"> Above 8.0 per cent</w:t>
            </w:r>
          </w:p>
        </w:tc>
        <w:tc>
          <w:tcPr>
            <w:tcW w:w="5386" w:type="dxa"/>
            <w:tcBorders>
              <w:top w:val="single" w:sz="2" w:space="0" w:color="auto"/>
              <w:left w:val="single" w:sz="2" w:space="0" w:color="auto"/>
              <w:bottom w:val="single" w:sz="2" w:space="0" w:color="auto"/>
              <w:right w:val="single" w:sz="2" w:space="0" w:color="auto"/>
            </w:tcBorders>
          </w:tcPr>
          <w:p w14:paraId="54C68AE6" w14:textId="77777777" w:rsidR="00872AFE" w:rsidRPr="00711388" w:rsidRDefault="00872AFE" w:rsidP="00567869">
            <w:pPr>
              <w:pStyle w:val="NormalLeft"/>
              <w:rPr>
                <w:lang w:val="en-GB"/>
              </w:rPr>
            </w:pPr>
            <w:r w:rsidRPr="00711388">
              <w:rPr>
                <w:lang w:val="en-GB"/>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 (exclusive).</w:t>
            </w:r>
          </w:p>
          <w:p w14:paraId="5FCB7E09" w14:textId="77777777" w:rsidR="00872AFE" w:rsidRPr="00711388" w:rsidRDefault="00872AFE" w:rsidP="00567869">
            <w:pPr>
              <w:pStyle w:val="NormalLeft"/>
              <w:rPr>
                <w:lang w:val="en-GB"/>
              </w:rPr>
            </w:pPr>
            <w:r w:rsidRPr="00711388">
              <w:rPr>
                <w:lang w:val="en-GB"/>
              </w:rPr>
              <w:t>Only the guaranteed Best Estimate of obligations stemming from products providing a guaranteed rate shall be considered. The Future Discretionary Benefits shall not be considered.</w:t>
            </w:r>
          </w:p>
        </w:tc>
      </w:tr>
      <w:tr w:rsidR="00872AFE" w:rsidRPr="00711388" w14:paraId="24B56402" w14:textId="77777777" w:rsidTr="00096FDE">
        <w:tc>
          <w:tcPr>
            <w:tcW w:w="1857" w:type="dxa"/>
            <w:tcBorders>
              <w:top w:val="single" w:sz="2" w:space="0" w:color="auto"/>
              <w:left w:val="single" w:sz="2" w:space="0" w:color="auto"/>
              <w:bottom w:val="single" w:sz="2" w:space="0" w:color="auto"/>
              <w:right w:val="single" w:sz="2" w:space="0" w:color="auto"/>
            </w:tcBorders>
          </w:tcPr>
          <w:p w14:paraId="009FECF3" w14:textId="77777777" w:rsidR="00872AFE" w:rsidRPr="00711388" w:rsidRDefault="00872AFE" w:rsidP="00567869">
            <w:pPr>
              <w:pStyle w:val="NormalLeft"/>
              <w:rPr>
                <w:lang w:val="en-GB"/>
              </w:rPr>
            </w:pPr>
            <w:r w:rsidRPr="00711388">
              <w:rPr>
                <w:lang w:val="en-GB"/>
              </w:rPr>
              <w:t>C0030/R0100</w:t>
            </w:r>
          </w:p>
        </w:tc>
        <w:tc>
          <w:tcPr>
            <w:tcW w:w="2043" w:type="dxa"/>
            <w:tcBorders>
              <w:top w:val="single" w:sz="2" w:space="0" w:color="auto"/>
              <w:left w:val="single" w:sz="2" w:space="0" w:color="auto"/>
              <w:bottom w:val="single" w:sz="2" w:space="0" w:color="auto"/>
              <w:right w:val="single" w:sz="2" w:space="0" w:color="auto"/>
            </w:tcBorders>
          </w:tcPr>
          <w:p w14:paraId="1251DDCD" w14:textId="51CFFE37" w:rsidR="00872AFE" w:rsidRPr="00711388" w:rsidRDefault="00872AFE" w:rsidP="00567869">
            <w:pPr>
              <w:pStyle w:val="NormalLeft"/>
              <w:rPr>
                <w:lang w:val="en-GB"/>
              </w:rPr>
            </w:pPr>
            <w:r w:rsidRPr="00711388">
              <w:rPr>
                <w:lang w:val="en-GB"/>
              </w:rPr>
              <w:t xml:space="preserve">Average duration of insurance and reinsurance obligations </w:t>
            </w:r>
            <w:r w:rsidR="00845F43" w:rsidRPr="00711388">
              <w:rPr>
                <w:lang w:val="en-GB"/>
              </w:rPr>
              <w:t>-</w:t>
            </w:r>
            <w:r w:rsidRPr="00711388">
              <w:rPr>
                <w:lang w:val="en-GB"/>
              </w:rPr>
              <w:t xml:space="preserve"> Up to 0.5 per cent</w:t>
            </w:r>
          </w:p>
        </w:tc>
        <w:tc>
          <w:tcPr>
            <w:tcW w:w="5386" w:type="dxa"/>
            <w:tcBorders>
              <w:top w:val="single" w:sz="2" w:space="0" w:color="auto"/>
              <w:left w:val="single" w:sz="2" w:space="0" w:color="auto"/>
              <w:bottom w:val="single" w:sz="2" w:space="0" w:color="auto"/>
              <w:right w:val="single" w:sz="2" w:space="0" w:color="auto"/>
            </w:tcBorders>
          </w:tcPr>
          <w:p w14:paraId="69B6CBCD" w14:textId="77777777" w:rsidR="00872AFE" w:rsidRPr="00711388" w:rsidRDefault="00872AFE" w:rsidP="00567869">
            <w:pPr>
              <w:pStyle w:val="NormalLeft"/>
              <w:rPr>
                <w:lang w:val="en-GB"/>
              </w:rPr>
            </w:pPr>
            <w:r w:rsidRPr="00711388">
              <w:rPr>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 (inclusive).</w:t>
            </w:r>
          </w:p>
        </w:tc>
      </w:tr>
      <w:tr w:rsidR="00872AFE" w:rsidRPr="00711388" w14:paraId="28499CE9" w14:textId="77777777" w:rsidTr="00096FDE">
        <w:tc>
          <w:tcPr>
            <w:tcW w:w="1857" w:type="dxa"/>
            <w:tcBorders>
              <w:top w:val="single" w:sz="2" w:space="0" w:color="auto"/>
              <w:left w:val="single" w:sz="2" w:space="0" w:color="auto"/>
              <w:bottom w:val="single" w:sz="2" w:space="0" w:color="auto"/>
              <w:right w:val="single" w:sz="2" w:space="0" w:color="auto"/>
            </w:tcBorders>
          </w:tcPr>
          <w:p w14:paraId="5DCA6B81" w14:textId="77777777" w:rsidR="00872AFE" w:rsidRPr="00711388" w:rsidRDefault="00872AFE" w:rsidP="00567869">
            <w:pPr>
              <w:pStyle w:val="NormalLeft"/>
              <w:rPr>
                <w:lang w:val="en-GB"/>
              </w:rPr>
            </w:pPr>
            <w:r w:rsidRPr="00711388">
              <w:rPr>
                <w:lang w:val="en-GB"/>
              </w:rPr>
              <w:t>C0030/R0110 to R0200</w:t>
            </w:r>
          </w:p>
        </w:tc>
        <w:tc>
          <w:tcPr>
            <w:tcW w:w="2043" w:type="dxa"/>
            <w:tcBorders>
              <w:top w:val="single" w:sz="2" w:space="0" w:color="auto"/>
              <w:left w:val="single" w:sz="2" w:space="0" w:color="auto"/>
              <w:bottom w:val="single" w:sz="2" w:space="0" w:color="auto"/>
              <w:right w:val="single" w:sz="2" w:space="0" w:color="auto"/>
            </w:tcBorders>
          </w:tcPr>
          <w:p w14:paraId="398B1858" w14:textId="5FE61507" w:rsidR="00872AFE" w:rsidRPr="00711388" w:rsidRDefault="00872AFE" w:rsidP="00567869">
            <w:pPr>
              <w:pStyle w:val="NormalLeft"/>
              <w:rPr>
                <w:lang w:val="en-GB"/>
              </w:rPr>
            </w:pPr>
            <w:r w:rsidRPr="00711388">
              <w:rPr>
                <w:lang w:val="en-GB"/>
              </w:rPr>
              <w:t xml:space="preserve">Average duration of insurance and reinsurance </w:t>
            </w:r>
            <w:r w:rsidRPr="00711388">
              <w:rPr>
                <w:lang w:val="en-GB"/>
              </w:rPr>
              <w:lastRenderedPageBreak/>
              <w:t xml:space="preserve">obligations </w:t>
            </w:r>
            <w:r w:rsidR="00845F43" w:rsidRPr="00711388">
              <w:rPr>
                <w:lang w:val="en-GB"/>
              </w:rPr>
              <w:t>-</w:t>
            </w:r>
            <w:r w:rsidRPr="00711388">
              <w:rPr>
                <w:lang w:val="en-GB"/>
              </w:rPr>
              <w:t xml:space="preserve"> between 0.5% and 8.0%</w:t>
            </w:r>
          </w:p>
        </w:tc>
        <w:tc>
          <w:tcPr>
            <w:tcW w:w="5386" w:type="dxa"/>
            <w:tcBorders>
              <w:top w:val="single" w:sz="2" w:space="0" w:color="auto"/>
              <w:left w:val="single" w:sz="2" w:space="0" w:color="auto"/>
              <w:bottom w:val="single" w:sz="2" w:space="0" w:color="auto"/>
              <w:right w:val="single" w:sz="2" w:space="0" w:color="auto"/>
            </w:tcBorders>
          </w:tcPr>
          <w:p w14:paraId="2831B1B3" w14:textId="77777777" w:rsidR="00872AFE" w:rsidRPr="00711388" w:rsidRDefault="00872AFE" w:rsidP="00567869">
            <w:pPr>
              <w:pStyle w:val="NormalLeft"/>
              <w:rPr>
                <w:lang w:val="en-GB"/>
              </w:rPr>
            </w:pPr>
            <w:r w:rsidRPr="00711388">
              <w:rPr>
                <w:lang w:val="en-GB"/>
              </w:rPr>
              <w:lastRenderedPageBreak/>
              <w:t xml:space="preserve">Residual Macaulay duration of the insurance and reinsurance obligations for which the interest rate as determined by the insurance or reinsurance </w:t>
            </w:r>
            <w:r w:rsidRPr="00711388">
              <w:rPr>
                <w:lang w:val="en-GB"/>
              </w:rPr>
              <w:lastRenderedPageBreak/>
              <w:t>undertaking in accordance with the laws, regulations and administrative provisions which are adopted pursuant to Article 20 of Directive 2002/83/EC at the last date of the application of that Directive was in the correspondent interval.</w:t>
            </w:r>
          </w:p>
          <w:p w14:paraId="157AEFAE" w14:textId="77777777" w:rsidR="00872AFE" w:rsidRPr="00711388" w:rsidRDefault="00872AFE" w:rsidP="00567869">
            <w:pPr>
              <w:pStyle w:val="NormalLeft"/>
              <w:rPr>
                <w:lang w:val="en-GB"/>
              </w:rPr>
            </w:pPr>
            <w:r w:rsidRPr="00711388">
              <w:rPr>
                <w:lang w:val="en-GB"/>
              </w:rPr>
              <w:t>The lower reference is exclusive and the higher reference is inclusive.</w:t>
            </w:r>
          </w:p>
        </w:tc>
      </w:tr>
      <w:tr w:rsidR="00872AFE" w:rsidRPr="00711388" w14:paraId="4C44C454" w14:textId="77777777" w:rsidTr="00096FDE">
        <w:tc>
          <w:tcPr>
            <w:tcW w:w="1857" w:type="dxa"/>
            <w:tcBorders>
              <w:top w:val="single" w:sz="2" w:space="0" w:color="auto"/>
              <w:left w:val="single" w:sz="2" w:space="0" w:color="auto"/>
              <w:bottom w:val="single" w:sz="2" w:space="0" w:color="auto"/>
              <w:right w:val="single" w:sz="2" w:space="0" w:color="auto"/>
            </w:tcBorders>
          </w:tcPr>
          <w:p w14:paraId="2B15610D" w14:textId="77777777" w:rsidR="00872AFE" w:rsidRPr="00711388" w:rsidRDefault="00872AFE" w:rsidP="00567869">
            <w:pPr>
              <w:pStyle w:val="NormalLeft"/>
              <w:rPr>
                <w:lang w:val="en-GB"/>
              </w:rPr>
            </w:pPr>
            <w:r w:rsidRPr="00711388">
              <w:rPr>
                <w:lang w:val="en-GB"/>
              </w:rPr>
              <w:lastRenderedPageBreak/>
              <w:t>C0030/R0210</w:t>
            </w:r>
          </w:p>
        </w:tc>
        <w:tc>
          <w:tcPr>
            <w:tcW w:w="2043" w:type="dxa"/>
            <w:tcBorders>
              <w:top w:val="single" w:sz="2" w:space="0" w:color="auto"/>
              <w:left w:val="single" w:sz="2" w:space="0" w:color="auto"/>
              <w:bottom w:val="single" w:sz="2" w:space="0" w:color="auto"/>
              <w:right w:val="single" w:sz="2" w:space="0" w:color="auto"/>
            </w:tcBorders>
          </w:tcPr>
          <w:p w14:paraId="6E38F15B" w14:textId="57841D75" w:rsidR="00872AFE" w:rsidRPr="00711388" w:rsidRDefault="00872AFE" w:rsidP="00567869">
            <w:pPr>
              <w:pStyle w:val="NormalLeft"/>
              <w:rPr>
                <w:lang w:val="en-GB"/>
              </w:rPr>
            </w:pPr>
            <w:r w:rsidRPr="00711388">
              <w:rPr>
                <w:lang w:val="en-GB"/>
              </w:rPr>
              <w:t xml:space="preserve">Average duration of insurance and reinsurance obligations </w:t>
            </w:r>
            <w:r w:rsidR="00845F43" w:rsidRPr="00711388">
              <w:rPr>
                <w:lang w:val="en-GB"/>
              </w:rPr>
              <w:t>-</w:t>
            </w:r>
            <w:r w:rsidRPr="00711388">
              <w:rPr>
                <w:lang w:val="en-GB"/>
              </w:rPr>
              <w:t xml:space="preserve"> Above 8.0 per cent</w:t>
            </w:r>
          </w:p>
        </w:tc>
        <w:tc>
          <w:tcPr>
            <w:tcW w:w="5386" w:type="dxa"/>
            <w:tcBorders>
              <w:top w:val="single" w:sz="2" w:space="0" w:color="auto"/>
              <w:left w:val="single" w:sz="2" w:space="0" w:color="auto"/>
              <w:bottom w:val="single" w:sz="2" w:space="0" w:color="auto"/>
              <w:right w:val="single" w:sz="2" w:space="0" w:color="auto"/>
            </w:tcBorders>
          </w:tcPr>
          <w:p w14:paraId="199034C2" w14:textId="77777777" w:rsidR="00872AFE" w:rsidRPr="00711388" w:rsidRDefault="00872AFE" w:rsidP="00567869">
            <w:pPr>
              <w:pStyle w:val="NormalLeft"/>
              <w:rPr>
                <w:lang w:val="en-GB"/>
              </w:rPr>
            </w:pPr>
            <w:r w:rsidRPr="00711388">
              <w:rPr>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 (exclusive).</w:t>
            </w:r>
          </w:p>
        </w:tc>
      </w:tr>
    </w:tbl>
    <w:p w14:paraId="052C99CB" w14:textId="77777777" w:rsidR="00872AFE" w:rsidRPr="00711388" w:rsidRDefault="00872AFE" w:rsidP="00872AFE">
      <w:pPr>
        <w:rPr>
          <w:lang w:val="en-GB"/>
        </w:rPr>
      </w:pPr>
    </w:p>
    <w:p w14:paraId="1B14BAF8" w14:textId="5B68D9EA" w:rsidR="00872AFE" w:rsidRPr="00711388" w:rsidRDefault="00872AFE" w:rsidP="00872AFE">
      <w:pPr>
        <w:pStyle w:val="ManualHeading2"/>
        <w:ind w:left="851" w:hanging="851"/>
        <w:rPr>
          <w:lang w:val="en-GB"/>
        </w:rPr>
      </w:pPr>
      <w:r w:rsidRPr="00711388">
        <w:rPr>
          <w:i/>
          <w:iCs/>
          <w:lang w:val="en-GB"/>
        </w:rPr>
        <w:t xml:space="preserve">S.22.05 </w:t>
      </w:r>
      <w:r w:rsidR="00845F43" w:rsidRPr="00711388">
        <w:rPr>
          <w:i/>
          <w:iCs/>
          <w:lang w:val="en-GB"/>
        </w:rPr>
        <w:t>-</w:t>
      </w:r>
      <w:r w:rsidRPr="00711388">
        <w:rPr>
          <w:i/>
          <w:iCs/>
          <w:lang w:val="en-GB"/>
        </w:rPr>
        <w:t xml:space="preserve"> Overall calculation of the transitional on technical provisions</w:t>
      </w:r>
    </w:p>
    <w:p w14:paraId="055574BE" w14:textId="77777777" w:rsidR="00872AFE" w:rsidRPr="00711388" w:rsidRDefault="00872AFE" w:rsidP="00872AFE">
      <w:pPr>
        <w:rPr>
          <w:lang w:val="en-GB"/>
        </w:rPr>
      </w:pPr>
      <w:r w:rsidRPr="00711388">
        <w:rPr>
          <w:i/>
          <w:iCs/>
          <w:lang w:val="en-GB"/>
        </w:rPr>
        <w:t>General comments:</w:t>
      </w:r>
    </w:p>
    <w:p w14:paraId="3A6C5CCA" w14:textId="77777777" w:rsidR="00872AFE" w:rsidRPr="00711388" w:rsidRDefault="00872AFE" w:rsidP="00872AFE">
      <w:pPr>
        <w:rPr>
          <w:lang w:val="en-GB"/>
        </w:rPr>
      </w:pPr>
      <w:r w:rsidRPr="00711388">
        <w:rPr>
          <w:lang w:val="en-GB"/>
        </w:rPr>
        <w:t>This section relates to annual submission of information for individual entities.</w:t>
      </w:r>
    </w:p>
    <w:tbl>
      <w:tblPr>
        <w:tblW w:w="0" w:type="auto"/>
        <w:tblLayout w:type="fixed"/>
        <w:tblLook w:val="0000" w:firstRow="0" w:lastRow="0" w:firstColumn="0" w:lastColumn="0" w:noHBand="0" w:noVBand="0"/>
      </w:tblPr>
      <w:tblGrid>
        <w:gridCol w:w="1671"/>
        <w:gridCol w:w="1765"/>
        <w:gridCol w:w="5850"/>
      </w:tblGrid>
      <w:tr w:rsidR="00872AFE" w:rsidRPr="00711388" w14:paraId="762F7FB6" w14:textId="77777777" w:rsidTr="00567869">
        <w:tc>
          <w:tcPr>
            <w:tcW w:w="1671" w:type="dxa"/>
            <w:tcBorders>
              <w:top w:val="single" w:sz="2" w:space="0" w:color="auto"/>
              <w:left w:val="single" w:sz="2" w:space="0" w:color="auto"/>
              <w:bottom w:val="single" w:sz="2" w:space="0" w:color="auto"/>
              <w:right w:val="single" w:sz="2" w:space="0" w:color="auto"/>
            </w:tcBorders>
          </w:tcPr>
          <w:p w14:paraId="6A307AF6" w14:textId="77777777" w:rsidR="00872AFE" w:rsidRPr="00711388" w:rsidRDefault="00872AFE" w:rsidP="00567869">
            <w:pPr>
              <w:adjustRightInd w:val="0"/>
              <w:spacing w:before="0" w:after="0"/>
              <w:jc w:val="left"/>
              <w:rPr>
                <w:lang w:val="en-GB"/>
              </w:rPr>
            </w:pPr>
          </w:p>
        </w:tc>
        <w:tc>
          <w:tcPr>
            <w:tcW w:w="1765" w:type="dxa"/>
            <w:tcBorders>
              <w:top w:val="single" w:sz="2" w:space="0" w:color="auto"/>
              <w:left w:val="single" w:sz="2" w:space="0" w:color="auto"/>
              <w:bottom w:val="single" w:sz="2" w:space="0" w:color="auto"/>
              <w:right w:val="single" w:sz="2" w:space="0" w:color="auto"/>
            </w:tcBorders>
          </w:tcPr>
          <w:p w14:paraId="60EA1771" w14:textId="77777777" w:rsidR="00872AFE" w:rsidRPr="00711388" w:rsidRDefault="00872AFE" w:rsidP="00567869">
            <w:pPr>
              <w:pStyle w:val="NormalCentered"/>
              <w:rPr>
                <w:lang w:val="en-GB"/>
              </w:rPr>
            </w:pPr>
            <w:r w:rsidRPr="00711388">
              <w:rPr>
                <w:lang w:val="en-GB"/>
              </w:rPr>
              <w:t>ITEM</w:t>
            </w:r>
          </w:p>
        </w:tc>
        <w:tc>
          <w:tcPr>
            <w:tcW w:w="5850" w:type="dxa"/>
            <w:tcBorders>
              <w:top w:val="single" w:sz="2" w:space="0" w:color="auto"/>
              <w:left w:val="single" w:sz="2" w:space="0" w:color="auto"/>
              <w:bottom w:val="single" w:sz="2" w:space="0" w:color="auto"/>
              <w:right w:val="single" w:sz="2" w:space="0" w:color="auto"/>
            </w:tcBorders>
          </w:tcPr>
          <w:p w14:paraId="0F922F5B" w14:textId="77777777" w:rsidR="00872AFE" w:rsidRPr="00711388" w:rsidRDefault="00872AFE" w:rsidP="00567869">
            <w:pPr>
              <w:pStyle w:val="NormalCentered"/>
              <w:rPr>
                <w:lang w:val="en-GB"/>
              </w:rPr>
            </w:pPr>
            <w:r w:rsidRPr="00711388">
              <w:rPr>
                <w:lang w:val="en-GB"/>
              </w:rPr>
              <w:t>INSTRUCTIONS</w:t>
            </w:r>
          </w:p>
        </w:tc>
      </w:tr>
      <w:tr w:rsidR="00872AFE" w:rsidRPr="00711388" w14:paraId="59B5418C" w14:textId="77777777" w:rsidTr="00567869">
        <w:tc>
          <w:tcPr>
            <w:tcW w:w="1671" w:type="dxa"/>
            <w:tcBorders>
              <w:top w:val="single" w:sz="2" w:space="0" w:color="auto"/>
              <w:left w:val="single" w:sz="2" w:space="0" w:color="auto"/>
              <w:bottom w:val="single" w:sz="2" w:space="0" w:color="auto"/>
              <w:right w:val="single" w:sz="2" w:space="0" w:color="auto"/>
            </w:tcBorders>
          </w:tcPr>
          <w:p w14:paraId="1743582A" w14:textId="77777777" w:rsidR="00872AFE" w:rsidRPr="00711388" w:rsidRDefault="00872AFE" w:rsidP="00567869">
            <w:pPr>
              <w:pStyle w:val="NormalLeft"/>
              <w:rPr>
                <w:lang w:val="en-GB"/>
              </w:rPr>
            </w:pPr>
            <w:r w:rsidRPr="00711388">
              <w:rPr>
                <w:lang w:val="en-GB"/>
              </w:rPr>
              <w:t>C0010/R0010</w:t>
            </w:r>
          </w:p>
        </w:tc>
        <w:tc>
          <w:tcPr>
            <w:tcW w:w="1765" w:type="dxa"/>
            <w:tcBorders>
              <w:top w:val="single" w:sz="2" w:space="0" w:color="auto"/>
              <w:left w:val="single" w:sz="2" w:space="0" w:color="auto"/>
              <w:bottom w:val="single" w:sz="2" w:space="0" w:color="auto"/>
              <w:right w:val="single" w:sz="2" w:space="0" w:color="auto"/>
            </w:tcBorders>
          </w:tcPr>
          <w:p w14:paraId="0D99FE3B" w14:textId="77777777" w:rsidR="00872AFE" w:rsidRPr="00711388" w:rsidRDefault="00872AFE" w:rsidP="00567869">
            <w:pPr>
              <w:pStyle w:val="NormalLeft"/>
              <w:rPr>
                <w:lang w:val="en-GB"/>
              </w:rPr>
            </w:pPr>
            <w:r w:rsidRPr="00711388">
              <w:rPr>
                <w:lang w:val="en-GB"/>
              </w:rPr>
              <w:t>Day 1 Solvency II technical provisions</w:t>
            </w:r>
          </w:p>
        </w:tc>
        <w:tc>
          <w:tcPr>
            <w:tcW w:w="5850" w:type="dxa"/>
            <w:tcBorders>
              <w:top w:val="single" w:sz="2" w:space="0" w:color="auto"/>
              <w:left w:val="single" w:sz="2" w:space="0" w:color="auto"/>
              <w:bottom w:val="single" w:sz="2" w:space="0" w:color="auto"/>
              <w:right w:val="single" w:sz="2" w:space="0" w:color="auto"/>
            </w:tcBorders>
          </w:tcPr>
          <w:p w14:paraId="67BACF09" w14:textId="77777777" w:rsidR="00872AFE" w:rsidRPr="00711388" w:rsidRDefault="00872AFE" w:rsidP="00567869">
            <w:pPr>
              <w:pStyle w:val="NormalLeft"/>
              <w:rPr>
                <w:lang w:val="en-GB"/>
              </w:rPr>
            </w:pPr>
            <w:r w:rsidRPr="00711388">
              <w:rPr>
                <w:lang w:val="en-GB"/>
              </w:rPr>
              <w:t>Amount of technical provisions, subject to transitional deduction to technical provisions, after deduction of the amounts recoverable from reinsurance contracts and special purpose vehicles, calculated in accordance with Article 76 of Directive 2009/138/EC at the first date of the application of the Directive 2009/138/EC. This calculation shall consider all insurance and reinsurance obligations existing at the first date of application of the Directive 2009/138/EC.</w:t>
            </w:r>
          </w:p>
          <w:p w14:paraId="04A56F8E" w14:textId="22492F5B" w:rsidR="00872AFE" w:rsidRPr="00711388" w:rsidRDefault="00872AFE" w:rsidP="00567869">
            <w:pPr>
              <w:pStyle w:val="NormalLeft"/>
              <w:rPr>
                <w:lang w:val="en-GB"/>
              </w:rPr>
            </w:pPr>
            <w:r w:rsidRPr="00711388">
              <w:rPr>
                <w:lang w:val="en-GB"/>
              </w:rPr>
              <w:t>If a re</w:t>
            </w:r>
            <w:r w:rsidR="00711388" w:rsidRPr="00711388">
              <w:rPr>
                <w:lang w:val="en-GB"/>
              </w:rPr>
              <w:t>-</w:t>
            </w:r>
            <w:r w:rsidRPr="00711388">
              <w:rPr>
                <w:lang w:val="en-GB"/>
              </w:rPr>
              <w:t>calculation was requested on the basis of Article 308d(3) of the Directive 2009/138/EC this calculation shall consider only those insurance and reinsurance obligations subject to the transitional and that still exist at the recalculation reference date valued at the reporting date (Solvency II value reducing the contracts not existing anymore).</w:t>
            </w:r>
            <w:del w:id="3369" w:author="Author">
              <w:r w:rsidRPr="00711388" w:rsidDel="003323F0">
                <w:rPr>
                  <w:lang w:val="en-GB"/>
                </w:rPr>
                <w:delText xml:space="preserve">  </w:delText>
              </w:r>
            </w:del>
            <w:ins w:id="3370" w:author="Author">
              <w:r w:rsidR="003323F0">
                <w:rPr>
                  <w:lang w:val="en-GB"/>
                </w:rPr>
                <w:t xml:space="preserve"> </w:t>
              </w:r>
            </w:ins>
          </w:p>
        </w:tc>
      </w:tr>
      <w:tr w:rsidR="00872AFE" w:rsidRPr="00711388" w14:paraId="73B35470" w14:textId="77777777" w:rsidTr="00567869">
        <w:tc>
          <w:tcPr>
            <w:tcW w:w="1671" w:type="dxa"/>
            <w:tcBorders>
              <w:top w:val="single" w:sz="2" w:space="0" w:color="auto"/>
              <w:left w:val="single" w:sz="2" w:space="0" w:color="auto"/>
              <w:bottom w:val="single" w:sz="2" w:space="0" w:color="auto"/>
              <w:right w:val="single" w:sz="2" w:space="0" w:color="auto"/>
            </w:tcBorders>
          </w:tcPr>
          <w:p w14:paraId="19A08316" w14:textId="77777777" w:rsidR="00872AFE" w:rsidRPr="00711388" w:rsidRDefault="00872AFE" w:rsidP="00567869">
            <w:pPr>
              <w:pStyle w:val="NormalLeft"/>
              <w:rPr>
                <w:lang w:val="en-GB"/>
              </w:rPr>
            </w:pPr>
            <w:r w:rsidRPr="00711388">
              <w:rPr>
                <w:lang w:val="en-GB"/>
              </w:rPr>
              <w:t>C0010/R0020</w:t>
            </w:r>
          </w:p>
        </w:tc>
        <w:tc>
          <w:tcPr>
            <w:tcW w:w="1765" w:type="dxa"/>
            <w:tcBorders>
              <w:top w:val="single" w:sz="2" w:space="0" w:color="auto"/>
              <w:left w:val="single" w:sz="2" w:space="0" w:color="auto"/>
              <w:bottom w:val="single" w:sz="2" w:space="0" w:color="auto"/>
              <w:right w:val="single" w:sz="2" w:space="0" w:color="auto"/>
            </w:tcBorders>
          </w:tcPr>
          <w:p w14:paraId="3DD193B2" w14:textId="2F28F5DE" w:rsidR="00872AFE" w:rsidRPr="00711388" w:rsidRDefault="00872AFE" w:rsidP="00567869">
            <w:pPr>
              <w:pStyle w:val="NormalLeft"/>
              <w:rPr>
                <w:lang w:val="en-GB"/>
              </w:rPr>
            </w:pPr>
            <w:r w:rsidRPr="00711388">
              <w:rPr>
                <w:lang w:val="en-GB"/>
              </w:rPr>
              <w:t xml:space="preserve">Technical provisions subject to transitional measure on </w:t>
            </w:r>
            <w:r w:rsidRPr="00711388">
              <w:rPr>
                <w:lang w:val="en-GB"/>
              </w:rPr>
              <w:lastRenderedPageBreak/>
              <w:t xml:space="preserve">technical provisions </w:t>
            </w:r>
            <w:r w:rsidR="00845F43" w:rsidRPr="00711388">
              <w:rPr>
                <w:lang w:val="en-GB"/>
              </w:rPr>
              <w:t>-</w:t>
            </w:r>
            <w:r w:rsidRPr="00711388">
              <w:rPr>
                <w:lang w:val="en-GB"/>
              </w:rPr>
              <w:t xml:space="preserve"> TP calculated as a whole</w:t>
            </w:r>
          </w:p>
        </w:tc>
        <w:tc>
          <w:tcPr>
            <w:tcW w:w="5850" w:type="dxa"/>
            <w:tcBorders>
              <w:top w:val="single" w:sz="2" w:space="0" w:color="auto"/>
              <w:left w:val="single" w:sz="2" w:space="0" w:color="auto"/>
              <w:bottom w:val="single" w:sz="2" w:space="0" w:color="auto"/>
              <w:right w:val="single" w:sz="2" w:space="0" w:color="auto"/>
            </w:tcBorders>
          </w:tcPr>
          <w:p w14:paraId="2C1BF00D" w14:textId="77777777" w:rsidR="00872AFE" w:rsidRPr="00711388" w:rsidRDefault="00872AFE" w:rsidP="00567869">
            <w:pPr>
              <w:pStyle w:val="NormalLeft"/>
              <w:rPr>
                <w:lang w:val="en-GB"/>
              </w:rPr>
            </w:pPr>
            <w:r w:rsidRPr="00711388">
              <w:rPr>
                <w:lang w:val="en-GB"/>
              </w:rPr>
              <w:lastRenderedPageBreak/>
              <w:t xml:space="preserve">Amount of the technical provisions calculated as a whole, subject to transitional deduction to technical provisions, after deduction of the amounts recoverable from reinsurance contracts and special purpose vehicles, calculated in accordance with Article 76 of Directive </w:t>
            </w:r>
            <w:r w:rsidRPr="00711388">
              <w:rPr>
                <w:lang w:val="en-GB"/>
              </w:rPr>
              <w:lastRenderedPageBreak/>
              <w:t>2009/138/EC at the reporting date, before the application of the transitional.</w:t>
            </w:r>
          </w:p>
          <w:p w14:paraId="46D4FB23" w14:textId="77777777" w:rsidR="00872AFE" w:rsidRPr="00711388" w:rsidRDefault="00872AFE" w:rsidP="00567869">
            <w:pPr>
              <w:pStyle w:val="NormalLeft"/>
              <w:rPr>
                <w:lang w:val="en-GB"/>
              </w:rPr>
            </w:pPr>
            <w:r w:rsidRPr="00711388">
              <w:rPr>
                <w:lang w:val="en-GB"/>
              </w:rPr>
              <w:t xml:space="preserve"> </w:t>
            </w:r>
          </w:p>
        </w:tc>
      </w:tr>
      <w:tr w:rsidR="00872AFE" w:rsidRPr="00711388" w14:paraId="7EB30FC7" w14:textId="77777777" w:rsidTr="00567869">
        <w:tc>
          <w:tcPr>
            <w:tcW w:w="1671" w:type="dxa"/>
            <w:tcBorders>
              <w:top w:val="single" w:sz="2" w:space="0" w:color="auto"/>
              <w:left w:val="single" w:sz="2" w:space="0" w:color="auto"/>
              <w:bottom w:val="single" w:sz="2" w:space="0" w:color="auto"/>
              <w:right w:val="single" w:sz="2" w:space="0" w:color="auto"/>
            </w:tcBorders>
          </w:tcPr>
          <w:p w14:paraId="41BB4E04" w14:textId="77777777" w:rsidR="00872AFE" w:rsidRPr="00711388" w:rsidRDefault="00872AFE" w:rsidP="00567869">
            <w:pPr>
              <w:pStyle w:val="NormalLeft"/>
              <w:rPr>
                <w:lang w:val="en-GB"/>
              </w:rPr>
            </w:pPr>
            <w:r w:rsidRPr="00711388">
              <w:rPr>
                <w:lang w:val="en-GB"/>
              </w:rPr>
              <w:lastRenderedPageBreak/>
              <w:t>C0010/R0030</w:t>
            </w:r>
          </w:p>
        </w:tc>
        <w:tc>
          <w:tcPr>
            <w:tcW w:w="1765" w:type="dxa"/>
            <w:tcBorders>
              <w:top w:val="single" w:sz="2" w:space="0" w:color="auto"/>
              <w:left w:val="single" w:sz="2" w:space="0" w:color="auto"/>
              <w:bottom w:val="single" w:sz="2" w:space="0" w:color="auto"/>
              <w:right w:val="single" w:sz="2" w:space="0" w:color="auto"/>
            </w:tcBorders>
          </w:tcPr>
          <w:p w14:paraId="49ACB6B6" w14:textId="6033090A" w:rsidR="00872AFE" w:rsidRPr="00711388" w:rsidRDefault="00872AFE" w:rsidP="00567869">
            <w:pPr>
              <w:pStyle w:val="NormalLeft"/>
              <w:rPr>
                <w:lang w:val="en-GB"/>
              </w:rPr>
            </w:pPr>
            <w:r w:rsidRPr="00711388">
              <w:rPr>
                <w:lang w:val="en-GB"/>
              </w:rPr>
              <w:t xml:space="preserve">Technical provisions subject to transitional measure on technical provisions </w:t>
            </w:r>
            <w:r w:rsidR="00845F43" w:rsidRPr="00711388">
              <w:rPr>
                <w:lang w:val="en-GB"/>
              </w:rPr>
              <w:t>-</w:t>
            </w:r>
            <w:r w:rsidRPr="00711388">
              <w:rPr>
                <w:lang w:val="en-GB"/>
              </w:rPr>
              <w:t xml:space="preserve"> Best estimate</w:t>
            </w:r>
          </w:p>
        </w:tc>
        <w:tc>
          <w:tcPr>
            <w:tcW w:w="5850" w:type="dxa"/>
            <w:tcBorders>
              <w:top w:val="single" w:sz="2" w:space="0" w:color="auto"/>
              <w:left w:val="single" w:sz="2" w:space="0" w:color="auto"/>
              <w:bottom w:val="single" w:sz="2" w:space="0" w:color="auto"/>
              <w:right w:val="single" w:sz="2" w:space="0" w:color="auto"/>
            </w:tcBorders>
          </w:tcPr>
          <w:p w14:paraId="01EA33FF" w14:textId="77777777" w:rsidR="00872AFE" w:rsidRPr="00711388" w:rsidRDefault="00872AFE" w:rsidP="00567869">
            <w:pPr>
              <w:pStyle w:val="NormalLeft"/>
              <w:rPr>
                <w:lang w:val="en-GB"/>
              </w:rPr>
            </w:pPr>
            <w:r w:rsidRPr="00711388">
              <w:rPr>
                <w:lang w:val="en-GB"/>
              </w:rPr>
              <w:t>Amount of the best estimate, subject to transitional deduction to technical provisions, after deduction of the amounts recoverable from reinsurance contracts and special purpose vehicles, calculated in accordance with Article 76 of Directive 2009/138/EC at the reporting date, before the application of the transitional.</w:t>
            </w:r>
          </w:p>
          <w:p w14:paraId="10D962E1" w14:textId="6CAA893A" w:rsidR="00872AFE" w:rsidRPr="00711388" w:rsidRDefault="00872AFE" w:rsidP="00567869">
            <w:pPr>
              <w:pStyle w:val="NormalLeft"/>
              <w:rPr>
                <w:lang w:val="en-GB"/>
              </w:rPr>
            </w:pPr>
            <w:r w:rsidRPr="00711388">
              <w:rPr>
                <w:lang w:val="en-GB"/>
              </w:rPr>
              <w:t>If a re</w:t>
            </w:r>
            <w:r w:rsidR="00711388" w:rsidRPr="00711388">
              <w:rPr>
                <w:lang w:val="en-GB"/>
              </w:rPr>
              <w:t>-</w:t>
            </w:r>
            <w:r w:rsidRPr="00711388">
              <w:rPr>
                <w:lang w:val="en-GB"/>
              </w:rPr>
              <w:t>calculation was requested on the basis of Article 308d(3) of Directive 2009/138/EC this calculation shall consider only those insurance and reinsurance obligations subject to the transitional and that still exist at the recalculation reference date valued at the reporting date (Solvency II value minus contracts not existing anymore).</w:t>
            </w:r>
            <w:del w:id="3371" w:author="Author">
              <w:r w:rsidRPr="00711388" w:rsidDel="003323F0">
                <w:rPr>
                  <w:lang w:val="en-GB"/>
                </w:rPr>
                <w:delText xml:space="preserve">  </w:delText>
              </w:r>
            </w:del>
            <w:ins w:id="3372" w:author="Author">
              <w:r w:rsidR="003323F0">
                <w:rPr>
                  <w:lang w:val="en-GB"/>
                </w:rPr>
                <w:t xml:space="preserve"> </w:t>
              </w:r>
            </w:ins>
          </w:p>
        </w:tc>
      </w:tr>
      <w:tr w:rsidR="00872AFE" w:rsidRPr="00711388" w14:paraId="7D1BED6A" w14:textId="77777777" w:rsidTr="00567869">
        <w:tc>
          <w:tcPr>
            <w:tcW w:w="1671" w:type="dxa"/>
            <w:tcBorders>
              <w:top w:val="single" w:sz="2" w:space="0" w:color="auto"/>
              <w:left w:val="single" w:sz="2" w:space="0" w:color="auto"/>
              <w:bottom w:val="single" w:sz="2" w:space="0" w:color="auto"/>
              <w:right w:val="single" w:sz="2" w:space="0" w:color="auto"/>
            </w:tcBorders>
          </w:tcPr>
          <w:p w14:paraId="3671456C" w14:textId="77777777" w:rsidR="00872AFE" w:rsidRPr="00711388" w:rsidRDefault="00872AFE" w:rsidP="00567869">
            <w:pPr>
              <w:pStyle w:val="NormalLeft"/>
              <w:rPr>
                <w:lang w:val="en-GB"/>
              </w:rPr>
            </w:pPr>
            <w:r w:rsidRPr="00711388">
              <w:rPr>
                <w:lang w:val="en-GB"/>
              </w:rPr>
              <w:t>C0010/R0040</w:t>
            </w:r>
          </w:p>
        </w:tc>
        <w:tc>
          <w:tcPr>
            <w:tcW w:w="1765" w:type="dxa"/>
            <w:tcBorders>
              <w:top w:val="single" w:sz="2" w:space="0" w:color="auto"/>
              <w:left w:val="single" w:sz="2" w:space="0" w:color="auto"/>
              <w:bottom w:val="single" w:sz="2" w:space="0" w:color="auto"/>
              <w:right w:val="single" w:sz="2" w:space="0" w:color="auto"/>
            </w:tcBorders>
          </w:tcPr>
          <w:p w14:paraId="32810B17" w14:textId="016709E9" w:rsidR="00872AFE" w:rsidRPr="00711388" w:rsidRDefault="00872AFE" w:rsidP="00567869">
            <w:pPr>
              <w:pStyle w:val="NormalLeft"/>
              <w:rPr>
                <w:lang w:val="en-GB"/>
              </w:rPr>
            </w:pPr>
            <w:r w:rsidRPr="00711388">
              <w:rPr>
                <w:lang w:val="en-GB"/>
              </w:rPr>
              <w:t xml:space="preserve">transitional measure on technical provisions </w:t>
            </w:r>
            <w:r w:rsidR="00845F43" w:rsidRPr="00711388">
              <w:rPr>
                <w:lang w:val="en-GB"/>
              </w:rPr>
              <w:t>-</w:t>
            </w:r>
            <w:r w:rsidRPr="00711388">
              <w:rPr>
                <w:lang w:val="en-GB"/>
              </w:rPr>
              <w:t xml:space="preserve"> Risk margin</w:t>
            </w:r>
          </w:p>
        </w:tc>
        <w:tc>
          <w:tcPr>
            <w:tcW w:w="5850" w:type="dxa"/>
            <w:tcBorders>
              <w:top w:val="single" w:sz="2" w:space="0" w:color="auto"/>
              <w:left w:val="single" w:sz="2" w:space="0" w:color="auto"/>
              <w:bottom w:val="single" w:sz="2" w:space="0" w:color="auto"/>
              <w:right w:val="single" w:sz="2" w:space="0" w:color="auto"/>
            </w:tcBorders>
          </w:tcPr>
          <w:p w14:paraId="1B933671" w14:textId="77777777" w:rsidR="00872AFE" w:rsidRPr="00711388" w:rsidRDefault="00872AFE" w:rsidP="00567869">
            <w:pPr>
              <w:pStyle w:val="NormalLeft"/>
              <w:rPr>
                <w:lang w:val="en-GB"/>
              </w:rPr>
            </w:pPr>
            <w:r w:rsidRPr="00711388">
              <w:rPr>
                <w:lang w:val="en-GB"/>
              </w:rPr>
              <w:t>Amount of the Risk margin, subject to transitional deduction to technical provisions, after deduction of the amounts recoverable from reinsurance contracts and special purpose vehicles, calculated in accordance with Article 76 of Directive 2009/138/EC at the reporting date, before the application of the transitional.</w:t>
            </w:r>
          </w:p>
          <w:p w14:paraId="799C52A8" w14:textId="655F67BC" w:rsidR="00872AFE" w:rsidRPr="00711388" w:rsidRDefault="00872AFE" w:rsidP="00567869">
            <w:pPr>
              <w:pStyle w:val="NormalLeft"/>
              <w:rPr>
                <w:lang w:val="en-GB"/>
              </w:rPr>
            </w:pPr>
            <w:r w:rsidRPr="00711388">
              <w:rPr>
                <w:lang w:val="en-GB"/>
              </w:rPr>
              <w:t>If a re</w:t>
            </w:r>
            <w:r w:rsidR="00711388" w:rsidRPr="00711388">
              <w:rPr>
                <w:lang w:val="en-GB"/>
              </w:rPr>
              <w:t>-</w:t>
            </w:r>
            <w:r w:rsidRPr="00711388">
              <w:rPr>
                <w:lang w:val="en-GB"/>
              </w:rPr>
              <w:t>calculation was requested on the basis of Article 308d(3) of Directive 2009/138/EC this calculation shall consider only those insurance and reinsurance obligations subject to the transitional and that still exist at the recalculation reference date valued at the reporting date (Solvency II value minus contracts not existing anymore).</w:t>
            </w:r>
            <w:del w:id="3373" w:author="Author">
              <w:r w:rsidRPr="00711388" w:rsidDel="003323F0">
                <w:rPr>
                  <w:lang w:val="en-GB"/>
                </w:rPr>
                <w:delText xml:space="preserve">  </w:delText>
              </w:r>
            </w:del>
            <w:ins w:id="3374" w:author="Author">
              <w:r w:rsidR="003323F0">
                <w:rPr>
                  <w:lang w:val="en-GB"/>
                </w:rPr>
                <w:t xml:space="preserve"> </w:t>
              </w:r>
            </w:ins>
          </w:p>
        </w:tc>
      </w:tr>
      <w:tr w:rsidR="00872AFE" w:rsidRPr="00711388" w14:paraId="778FFB02" w14:textId="77777777" w:rsidTr="00567869">
        <w:tc>
          <w:tcPr>
            <w:tcW w:w="1671" w:type="dxa"/>
            <w:tcBorders>
              <w:top w:val="single" w:sz="2" w:space="0" w:color="auto"/>
              <w:left w:val="single" w:sz="2" w:space="0" w:color="auto"/>
              <w:bottom w:val="single" w:sz="2" w:space="0" w:color="auto"/>
              <w:right w:val="single" w:sz="2" w:space="0" w:color="auto"/>
            </w:tcBorders>
          </w:tcPr>
          <w:p w14:paraId="336FFB69" w14:textId="77777777" w:rsidR="00872AFE" w:rsidRPr="00711388" w:rsidRDefault="00872AFE" w:rsidP="00567869">
            <w:pPr>
              <w:pStyle w:val="NormalLeft"/>
              <w:rPr>
                <w:lang w:val="en-GB"/>
              </w:rPr>
            </w:pPr>
            <w:r w:rsidRPr="00711388">
              <w:rPr>
                <w:lang w:val="en-GB"/>
              </w:rPr>
              <w:t>C0010/R0050</w:t>
            </w:r>
          </w:p>
        </w:tc>
        <w:tc>
          <w:tcPr>
            <w:tcW w:w="1765" w:type="dxa"/>
            <w:tcBorders>
              <w:top w:val="single" w:sz="2" w:space="0" w:color="auto"/>
              <w:left w:val="single" w:sz="2" w:space="0" w:color="auto"/>
              <w:bottom w:val="single" w:sz="2" w:space="0" w:color="auto"/>
              <w:right w:val="single" w:sz="2" w:space="0" w:color="auto"/>
            </w:tcBorders>
          </w:tcPr>
          <w:p w14:paraId="6A0CC761" w14:textId="715F76C8" w:rsidR="00872AFE" w:rsidRPr="00711388" w:rsidRDefault="00872AFE" w:rsidP="00567869">
            <w:pPr>
              <w:pStyle w:val="NormalLeft"/>
              <w:rPr>
                <w:lang w:val="en-GB"/>
              </w:rPr>
            </w:pPr>
            <w:r w:rsidRPr="00711388">
              <w:rPr>
                <w:lang w:val="en-GB"/>
              </w:rPr>
              <w:t xml:space="preserve">Technical provisions subject to transitional measure on technical provisions </w:t>
            </w:r>
            <w:r w:rsidR="00845F43" w:rsidRPr="00711388">
              <w:rPr>
                <w:lang w:val="en-GB"/>
              </w:rPr>
              <w:t>-</w:t>
            </w:r>
            <w:r w:rsidRPr="00711388">
              <w:rPr>
                <w:lang w:val="en-GB"/>
              </w:rPr>
              <w:t xml:space="preserve"> Solvency I technical provisions</w:t>
            </w:r>
          </w:p>
        </w:tc>
        <w:tc>
          <w:tcPr>
            <w:tcW w:w="5850" w:type="dxa"/>
            <w:tcBorders>
              <w:top w:val="single" w:sz="2" w:space="0" w:color="auto"/>
              <w:left w:val="single" w:sz="2" w:space="0" w:color="auto"/>
              <w:bottom w:val="single" w:sz="2" w:space="0" w:color="auto"/>
              <w:right w:val="single" w:sz="2" w:space="0" w:color="auto"/>
            </w:tcBorders>
          </w:tcPr>
          <w:p w14:paraId="0749C516" w14:textId="77777777" w:rsidR="00872AFE" w:rsidRPr="00711388" w:rsidRDefault="00872AFE" w:rsidP="00567869">
            <w:pPr>
              <w:pStyle w:val="NormalLeft"/>
              <w:rPr>
                <w:lang w:val="en-GB"/>
              </w:rPr>
            </w:pPr>
            <w:r w:rsidRPr="00711388">
              <w:rPr>
                <w:lang w:val="en-GB"/>
              </w:rPr>
              <w:t>Amount of technical provisions, subject to transitional deduction to technical provisions, after deduction of the amounts recoverable from reinsurance contracts calculated in accordance with the laws, regulations and administrative provisions which are adopted pursuant to Article 15 of Directive 73/239/EEC, Article 20 of Directive 2002/83/EC and Article 32 of Directive 2005/68/EC on the day before those Directives are repealed pursuant to Article 310 of Directive 2009/138/EC.</w:t>
            </w:r>
          </w:p>
          <w:p w14:paraId="341A7F3C" w14:textId="181B8645" w:rsidR="00872AFE" w:rsidRPr="00711388" w:rsidRDefault="00872AFE" w:rsidP="00567869">
            <w:pPr>
              <w:pStyle w:val="NormalLeft"/>
              <w:rPr>
                <w:lang w:val="en-GB"/>
              </w:rPr>
            </w:pPr>
            <w:r w:rsidRPr="00711388">
              <w:rPr>
                <w:lang w:val="en-GB"/>
              </w:rPr>
              <w:t>If a re</w:t>
            </w:r>
            <w:r w:rsidR="00711388" w:rsidRPr="00711388">
              <w:rPr>
                <w:lang w:val="en-GB"/>
              </w:rPr>
              <w:t>-</w:t>
            </w:r>
            <w:r w:rsidRPr="00711388">
              <w:rPr>
                <w:lang w:val="en-GB"/>
              </w:rPr>
              <w:t>calculation was requested on the basis of Article 308d(3) of Directive 2009/138/EC this calculation shall consider only those insurance and reinsurance obligations existing at the recalculation reference date.</w:t>
            </w:r>
            <w:del w:id="3375" w:author="Author">
              <w:r w:rsidRPr="00711388" w:rsidDel="003323F0">
                <w:rPr>
                  <w:lang w:val="en-GB"/>
                </w:rPr>
                <w:delText xml:space="preserve">  </w:delText>
              </w:r>
            </w:del>
            <w:ins w:id="3376" w:author="Author">
              <w:r w:rsidR="003323F0">
                <w:rPr>
                  <w:lang w:val="en-GB"/>
                </w:rPr>
                <w:t xml:space="preserve"> </w:t>
              </w:r>
            </w:ins>
          </w:p>
        </w:tc>
      </w:tr>
      <w:tr w:rsidR="00872AFE" w:rsidRPr="00711388" w14:paraId="74CC50B7" w14:textId="77777777" w:rsidTr="00567869">
        <w:tc>
          <w:tcPr>
            <w:tcW w:w="1671" w:type="dxa"/>
            <w:tcBorders>
              <w:top w:val="single" w:sz="2" w:space="0" w:color="auto"/>
              <w:left w:val="single" w:sz="2" w:space="0" w:color="auto"/>
              <w:bottom w:val="single" w:sz="2" w:space="0" w:color="auto"/>
              <w:right w:val="single" w:sz="2" w:space="0" w:color="auto"/>
            </w:tcBorders>
          </w:tcPr>
          <w:p w14:paraId="699D703D" w14:textId="77777777" w:rsidR="00872AFE" w:rsidRPr="00711388" w:rsidRDefault="00872AFE" w:rsidP="00567869">
            <w:pPr>
              <w:pStyle w:val="NormalLeft"/>
              <w:rPr>
                <w:lang w:val="en-GB"/>
              </w:rPr>
            </w:pPr>
            <w:r w:rsidRPr="00711388">
              <w:rPr>
                <w:lang w:val="en-GB"/>
              </w:rPr>
              <w:lastRenderedPageBreak/>
              <w:t>C0010/R0060</w:t>
            </w:r>
          </w:p>
        </w:tc>
        <w:tc>
          <w:tcPr>
            <w:tcW w:w="1765" w:type="dxa"/>
            <w:tcBorders>
              <w:top w:val="single" w:sz="2" w:space="0" w:color="auto"/>
              <w:left w:val="single" w:sz="2" w:space="0" w:color="auto"/>
              <w:bottom w:val="single" w:sz="2" w:space="0" w:color="auto"/>
              <w:right w:val="single" w:sz="2" w:space="0" w:color="auto"/>
            </w:tcBorders>
          </w:tcPr>
          <w:p w14:paraId="57E7BF62" w14:textId="6301C3C9" w:rsidR="00872AFE" w:rsidRPr="00711388" w:rsidRDefault="00872AFE" w:rsidP="00567869">
            <w:pPr>
              <w:pStyle w:val="NormalLeft"/>
              <w:rPr>
                <w:lang w:val="en-GB"/>
              </w:rPr>
            </w:pPr>
            <w:r w:rsidRPr="00711388">
              <w:rPr>
                <w:lang w:val="en-GB"/>
              </w:rPr>
              <w:t xml:space="preserve">Technical provisions subject to transitional measure on technical provisions </w:t>
            </w:r>
            <w:r w:rsidR="00845F43" w:rsidRPr="00711388">
              <w:rPr>
                <w:lang w:val="en-GB"/>
              </w:rPr>
              <w:t>-</w:t>
            </w:r>
            <w:r w:rsidRPr="00711388">
              <w:rPr>
                <w:lang w:val="en-GB"/>
              </w:rPr>
              <w:t xml:space="preserve"> Portion of the difference adjusted</w:t>
            </w:r>
          </w:p>
        </w:tc>
        <w:tc>
          <w:tcPr>
            <w:tcW w:w="5850" w:type="dxa"/>
            <w:tcBorders>
              <w:top w:val="single" w:sz="2" w:space="0" w:color="auto"/>
              <w:left w:val="single" w:sz="2" w:space="0" w:color="auto"/>
              <w:bottom w:val="single" w:sz="2" w:space="0" w:color="auto"/>
              <w:right w:val="single" w:sz="2" w:space="0" w:color="auto"/>
            </w:tcBorders>
          </w:tcPr>
          <w:p w14:paraId="70A5E9AA" w14:textId="77777777" w:rsidR="00872AFE" w:rsidRPr="00711388" w:rsidRDefault="00872AFE" w:rsidP="00567869">
            <w:pPr>
              <w:pStyle w:val="NormalLeft"/>
              <w:rPr>
                <w:lang w:val="en-GB"/>
              </w:rPr>
            </w:pPr>
            <w:r w:rsidRPr="00711388">
              <w:rPr>
                <w:lang w:val="en-GB"/>
              </w:rPr>
              <w:t>Percentage (in decimals) of the portion of the difference adjusted.</w:t>
            </w:r>
          </w:p>
          <w:p w14:paraId="28022182" w14:textId="77777777" w:rsidR="00872AFE" w:rsidRPr="00711388" w:rsidRDefault="00872AFE" w:rsidP="00567869">
            <w:pPr>
              <w:pStyle w:val="NormalLeft"/>
              <w:rPr>
                <w:lang w:val="en-GB"/>
              </w:rPr>
            </w:pPr>
            <w:r w:rsidRPr="00711388">
              <w:rPr>
                <w:lang w:val="en-GB"/>
              </w:rPr>
              <w:t>The maximum portion deductible shall decrease linearly at the end of each year from 1 during the year starting from 1 January 2016 to 0 on 1 January 2032.</w:t>
            </w:r>
          </w:p>
        </w:tc>
      </w:tr>
      <w:tr w:rsidR="00872AFE" w:rsidRPr="00711388" w14:paraId="0C25B681" w14:textId="77777777" w:rsidTr="00567869">
        <w:tc>
          <w:tcPr>
            <w:tcW w:w="1671" w:type="dxa"/>
            <w:tcBorders>
              <w:top w:val="single" w:sz="2" w:space="0" w:color="auto"/>
              <w:left w:val="single" w:sz="2" w:space="0" w:color="auto"/>
              <w:bottom w:val="single" w:sz="2" w:space="0" w:color="auto"/>
              <w:right w:val="single" w:sz="2" w:space="0" w:color="auto"/>
            </w:tcBorders>
          </w:tcPr>
          <w:p w14:paraId="5D416A2D" w14:textId="77777777" w:rsidR="00872AFE" w:rsidRPr="00711388" w:rsidRDefault="00872AFE" w:rsidP="00567869">
            <w:pPr>
              <w:pStyle w:val="NormalLeft"/>
              <w:rPr>
                <w:lang w:val="en-GB"/>
              </w:rPr>
            </w:pPr>
            <w:r w:rsidRPr="00711388">
              <w:rPr>
                <w:lang w:val="en-GB"/>
              </w:rPr>
              <w:t>C0010/R0070</w:t>
            </w:r>
          </w:p>
        </w:tc>
        <w:tc>
          <w:tcPr>
            <w:tcW w:w="1765" w:type="dxa"/>
            <w:tcBorders>
              <w:top w:val="single" w:sz="2" w:space="0" w:color="auto"/>
              <w:left w:val="single" w:sz="2" w:space="0" w:color="auto"/>
              <w:bottom w:val="single" w:sz="2" w:space="0" w:color="auto"/>
              <w:right w:val="single" w:sz="2" w:space="0" w:color="auto"/>
            </w:tcBorders>
          </w:tcPr>
          <w:p w14:paraId="31931731" w14:textId="77777777" w:rsidR="00872AFE" w:rsidRPr="00711388" w:rsidRDefault="00872AFE" w:rsidP="00567869">
            <w:pPr>
              <w:pStyle w:val="NormalLeft"/>
              <w:rPr>
                <w:lang w:val="en-GB"/>
              </w:rPr>
            </w:pPr>
            <w:r w:rsidRPr="00711388">
              <w:rPr>
                <w:lang w:val="en-GB"/>
              </w:rPr>
              <w:t>Adjustment to technical provisions after any limitation applied in accordance with Article 308d(4)</w:t>
            </w:r>
          </w:p>
        </w:tc>
        <w:tc>
          <w:tcPr>
            <w:tcW w:w="5850" w:type="dxa"/>
            <w:tcBorders>
              <w:top w:val="single" w:sz="2" w:space="0" w:color="auto"/>
              <w:left w:val="single" w:sz="2" w:space="0" w:color="auto"/>
              <w:bottom w:val="single" w:sz="2" w:space="0" w:color="auto"/>
              <w:right w:val="single" w:sz="2" w:space="0" w:color="auto"/>
            </w:tcBorders>
          </w:tcPr>
          <w:p w14:paraId="72ED7A48" w14:textId="72FAB8EA" w:rsidR="00872AFE" w:rsidRPr="00711388" w:rsidRDefault="00872AFE" w:rsidP="00567869">
            <w:pPr>
              <w:pStyle w:val="NormalLeft"/>
              <w:rPr>
                <w:lang w:val="en-GB"/>
              </w:rPr>
            </w:pPr>
            <w:r w:rsidRPr="00711388">
              <w:rPr>
                <w:lang w:val="en-GB"/>
              </w:rPr>
              <w:t>Amount of the adjustment to the technical provisions after any limitation applied in accordance with Article 308d(4) of Directive 2009/138/EC, if applicable.</w:t>
            </w:r>
            <w:del w:id="3377" w:author="Author">
              <w:r w:rsidRPr="00711388" w:rsidDel="003323F0">
                <w:rPr>
                  <w:lang w:val="en-GB"/>
                </w:rPr>
                <w:delText xml:space="preserve">  </w:delText>
              </w:r>
            </w:del>
            <w:ins w:id="3378" w:author="Author">
              <w:r w:rsidR="003323F0">
                <w:rPr>
                  <w:lang w:val="en-GB"/>
                </w:rPr>
                <w:t xml:space="preserve"> </w:t>
              </w:r>
            </w:ins>
          </w:p>
          <w:p w14:paraId="1B7900F0" w14:textId="1794DD86" w:rsidR="00872AFE" w:rsidRPr="00711388" w:rsidRDefault="00872AFE" w:rsidP="00567869">
            <w:pPr>
              <w:pStyle w:val="NormalLeft"/>
              <w:rPr>
                <w:lang w:val="en-GB"/>
              </w:rPr>
            </w:pPr>
            <w:r w:rsidRPr="00711388">
              <w:rPr>
                <w:lang w:val="en-GB"/>
              </w:rPr>
              <w:t>If no limitation the amount calculated as R0060*(R0010-R0050) shall be reported.</w:t>
            </w:r>
            <w:del w:id="3379" w:author="Author">
              <w:r w:rsidRPr="00711388" w:rsidDel="003323F0">
                <w:rPr>
                  <w:lang w:val="en-GB"/>
                </w:rPr>
                <w:delText xml:space="preserve">  </w:delText>
              </w:r>
            </w:del>
            <w:ins w:id="3380" w:author="Author">
              <w:r w:rsidR="003323F0">
                <w:rPr>
                  <w:lang w:val="en-GB"/>
                </w:rPr>
                <w:t xml:space="preserve"> </w:t>
              </w:r>
            </w:ins>
          </w:p>
        </w:tc>
      </w:tr>
      <w:tr w:rsidR="00872AFE" w:rsidRPr="00711388" w14:paraId="6443F5C9" w14:textId="77777777" w:rsidTr="00567869">
        <w:tc>
          <w:tcPr>
            <w:tcW w:w="1671" w:type="dxa"/>
            <w:tcBorders>
              <w:top w:val="single" w:sz="2" w:space="0" w:color="auto"/>
              <w:left w:val="single" w:sz="2" w:space="0" w:color="auto"/>
              <w:bottom w:val="single" w:sz="2" w:space="0" w:color="auto"/>
              <w:right w:val="single" w:sz="2" w:space="0" w:color="auto"/>
            </w:tcBorders>
          </w:tcPr>
          <w:p w14:paraId="1DD73900" w14:textId="77777777" w:rsidR="00872AFE" w:rsidRPr="00711388" w:rsidRDefault="00872AFE" w:rsidP="00567869">
            <w:pPr>
              <w:pStyle w:val="NormalLeft"/>
              <w:rPr>
                <w:lang w:val="en-GB"/>
              </w:rPr>
            </w:pPr>
            <w:r w:rsidRPr="00711388">
              <w:rPr>
                <w:lang w:val="en-GB"/>
              </w:rPr>
              <w:t>C0010/R0080</w:t>
            </w:r>
          </w:p>
        </w:tc>
        <w:tc>
          <w:tcPr>
            <w:tcW w:w="1765" w:type="dxa"/>
            <w:tcBorders>
              <w:top w:val="single" w:sz="2" w:space="0" w:color="auto"/>
              <w:left w:val="single" w:sz="2" w:space="0" w:color="auto"/>
              <w:bottom w:val="single" w:sz="2" w:space="0" w:color="auto"/>
              <w:right w:val="single" w:sz="2" w:space="0" w:color="auto"/>
            </w:tcBorders>
          </w:tcPr>
          <w:p w14:paraId="64B26913" w14:textId="77777777" w:rsidR="00872AFE" w:rsidRPr="00711388" w:rsidRDefault="00872AFE" w:rsidP="00567869">
            <w:pPr>
              <w:pStyle w:val="NormalLeft"/>
              <w:rPr>
                <w:lang w:val="en-GB"/>
              </w:rPr>
            </w:pPr>
            <w:r w:rsidRPr="00711388">
              <w:rPr>
                <w:lang w:val="en-GB"/>
              </w:rPr>
              <w:t>Technical provision after transitional on technical provisions</w:t>
            </w:r>
          </w:p>
        </w:tc>
        <w:tc>
          <w:tcPr>
            <w:tcW w:w="5850" w:type="dxa"/>
            <w:tcBorders>
              <w:top w:val="single" w:sz="2" w:space="0" w:color="auto"/>
              <w:left w:val="single" w:sz="2" w:space="0" w:color="auto"/>
              <w:bottom w:val="single" w:sz="2" w:space="0" w:color="auto"/>
              <w:right w:val="single" w:sz="2" w:space="0" w:color="auto"/>
            </w:tcBorders>
          </w:tcPr>
          <w:p w14:paraId="2B75E0F6" w14:textId="77777777" w:rsidR="00872AFE" w:rsidRPr="00711388" w:rsidRDefault="00872AFE" w:rsidP="00567869">
            <w:pPr>
              <w:pStyle w:val="NormalLeft"/>
              <w:rPr>
                <w:lang w:val="en-GB"/>
              </w:rPr>
            </w:pPr>
            <w:r w:rsidRPr="00711388">
              <w:rPr>
                <w:lang w:val="en-GB"/>
              </w:rPr>
              <w:t>Amount of technical provisions, subject to transitional deduction to technical provisions, after transitional deduction to technical provisions.</w:t>
            </w:r>
          </w:p>
        </w:tc>
      </w:tr>
    </w:tbl>
    <w:p w14:paraId="1E39179C" w14:textId="77777777" w:rsidR="00872AFE" w:rsidRPr="00711388" w:rsidRDefault="00872AFE" w:rsidP="00872AFE">
      <w:pPr>
        <w:rPr>
          <w:lang w:val="en-GB"/>
        </w:rPr>
      </w:pPr>
    </w:p>
    <w:p w14:paraId="0F4B6B41" w14:textId="6667FDBD" w:rsidR="00872AFE" w:rsidRPr="00711388" w:rsidRDefault="00872AFE" w:rsidP="00872AFE">
      <w:pPr>
        <w:pStyle w:val="ManualHeading2"/>
        <w:ind w:left="851" w:hanging="851"/>
        <w:rPr>
          <w:lang w:val="en-GB"/>
        </w:rPr>
      </w:pPr>
      <w:r w:rsidRPr="00711388">
        <w:rPr>
          <w:i/>
          <w:iCs/>
          <w:lang w:val="en-GB"/>
        </w:rPr>
        <w:t>S.22.0</w:t>
      </w:r>
      <w:del w:id="3381" w:author="Author">
        <w:r w:rsidRPr="00711388" w:rsidDel="00E5251D">
          <w:rPr>
            <w:i/>
            <w:iCs/>
            <w:lang w:val="en-GB"/>
          </w:rPr>
          <w:delText>6</w:delText>
        </w:r>
      </w:del>
      <w:ins w:id="3382" w:author="Author">
        <w:r w:rsidR="00E5251D" w:rsidRPr="00711388">
          <w:rPr>
            <w:i/>
            <w:iCs/>
            <w:lang w:val="en-GB"/>
          </w:rPr>
          <w:t>7</w:t>
        </w:r>
      </w:ins>
      <w:r w:rsidRPr="00711388">
        <w:rPr>
          <w:i/>
          <w:iCs/>
          <w:lang w:val="en-GB"/>
        </w:rPr>
        <w:t xml:space="preserve"> </w:t>
      </w:r>
      <w:r w:rsidR="00845F43" w:rsidRPr="00711388">
        <w:rPr>
          <w:i/>
          <w:iCs/>
          <w:lang w:val="en-GB"/>
        </w:rPr>
        <w:t>-</w:t>
      </w:r>
      <w:r w:rsidRPr="00711388">
        <w:rPr>
          <w:i/>
          <w:iCs/>
          <w:lang w:val="en-GB"/>
        </w:rPr>
        <w:t xml:space="preserve"> </w:t>
      </w:r>
      <w:del w:id="3383" w:author="Author">
        <w:r w:rsidRPr="00711388">
          <w:rPr>
            <w:i/>
            <w:iCs/>
            <w:lang w:val="en-GB"/>
          </w:rPr>
          <w:delText xml:space="preserve">Best estimate subject </w:delText>
        </w:r>
        <w:bookmarkStart w:id="3384" w:name="_Hlk198804803"/>
        <w:r w:rsidRPr="00711388">
          <w:rPr>
            <w:i/>
            <w:iCs/>
            <w:lang w:val="en-GB"/>
          </w:rPr>
          <w:delText>to</w:delText>
        </w:r>
      </w:del>
      <w:ins w:id="3385" w:author="Author">
        <w:r w:rsidR="009A16D5" w:rsidRPr="00711388">
          <w:rPr>
            <w:i/>
            <w:iCs/>
            <w:lang w:val="en-GB"/>
          </w:rPr>
          <w:t>Calculated</w:t>
        </w:r>
      </w:ins>
      <w:r w:rsidRPr="00711388">
        <w:rPr>
          <w:i/>
          <w:iCs/>
          <w:lang w:val="en-GB"/>
        </w:rPr>
        <w:t xml:space="preserve"> volatility adjustment </w:t>
      </w:r>
      <w:ins w:id="3386" w:author="Author">
        <w:r w:rsidR="009A16D5" w:rsidRPr="00711388">
          <w:rPr>
            <w:i/>
            <w:iCs/>
            <w:lang w:val="en-GB"/>
          </w:rPr>
          <w:t>and corresponding b</w:t>
        </w:r>
        <w:r w:rsidRPr="00711388">
          <w:rPr>
            <w:i/>
            <w:iCs/>
            <w:lang w:val="en-GB"/>
          </w:rPr>
          <w:t>est estimate</w:t>
        </w:r>
        <w:r w:rsidR="009A16D5" w:rsidRPr="00711388">
          <w:rPr>
            <w:i/>
            <w:iCs/>
            <w:lang w:val="en-GB"/>
          </w:rPr>
          <w:t>s</w:t>
        </w:r>
        <w:r w:rsidRPr="00711388">
          <w:rPr>
            <w:i/>
            <w:iCs/>
            <w:lang w:val="en-GB"/>
          </w:rPr>
          <w:t xml:space="preserve"> </w:t>
        </w:r>
      </w:ins>
      <w:r w:rsidRPr="00711388">
        <w:rPr>
          <w:i/>
          <w:iCs/>
          <w:lang w:val="en-GB"/>
        </w:rPr>
        <w:t>by country and currency</w:t>
      </w:r>
      <w:bookmarkEnd w:id="3384"/>
    </w:p>
    <w:p w14:paraId="5B5E5D33" w14:textId="77777777" w:rsidR="00872AFE" w:rsidRPr="00711388" w:rsidRDefault="00872AFE" w:rsidP="00872AFE">
      <w:pPr>
        <w:rPr>
          <w:lang w:val="en-GB"/>
        </w:rPr>
      </w:pPr>
      <w:r w:rsidRPr="00711388">
        <w:rPr>
          <w:i/>
          <w:iCs/>
          <w:lang w:val="en-GB"/>
        </w:rPr>
        <w:t>General comments:</w:t>
      </w:r>
    </w:p>
    <w:p w14:paraId="4E2A5D65" w14:textId="77777777" w:rsidR="00872AFE" w:rsidRPr="00711388" w:rsidRDefault="00872AFE" w:rsidP="00872AFE">
      <w:pPr>
        <w:rPr>
          <w:lang w:val="en-GB"/>
        </w:rPr>
      </w:pPr>
      <w:r w:rsidRPr="00711388">
        <w:rPr>
          <w:lang w:val="en-GB"/>
        </w:rPr>
        <w:t>This section relates to annual submission of information for individual entities.</w:t>
      </w:r>
    </w:p>
    <w:p w14:paraId="4A4DCCCC" w14:textId="2BAE564E" w:rsidR="00872AFE" w:rsidRPr="00711388" w:rsidRDefault="00872AFE" w:rsidP="00872AFE">
      <w:pPr>
        <w:rPr>
          <w:lang w:val="en-GB"/>
        </w:rPr>
      </w:pPr>
      <w:r w:rsidRPr="00711388">
        <w:rPr>
          <w:lang w:val="en-GB"/>
        </w:rPr>
        <w:t xml:space="preserve">This template shall only be reported by insurance and reinsurance undertakings that apply </w:t>
      </w:r>
      <w:ins w:id="3387" w:author="Author">
        <w:r w:rsidR="00A16DB9" w:rsidRPr="00711388">
          <w:rPr>
            <w:lang w:val="en-GB"/>
          </w:rPr>
          <w:t xml:space="preserve">the </w:t>
        </w:r>
      </w:ins>
      <w:r w:rsidRPr="00711388">
        <w:rPr>
          <w:lang w:val="en-GB"/>
        </w:rPr>
        <w:t>volatility adjustment in accordance with Article 77d of Directive 2009/138/EC.</w:t>
      </w:r>
    </w:p>
    <w:p w14:paraId="50282467" w14:textId="276CD2B4" w:rsidR="00157013" w:rsidRPr="00711388" w:rsidRDefault="00872AFE" w:rsidP="00C335F6">
      <w:pPr>
        <w:rPr>
          <w:lang w:val="en-GB"/>
        </w:rPr>
      </w:pPr>
      <w:r w:rsidRPr="00711388">
        <w:rPr>
          <w:lang w:val="en-GB"/>
        </w:rPr>
        <w:t xml:space="preserve">This template </w:t>
      </w:r>
      <w:ins w:id="3388" w:author="Author">
        <w:r w:rsidR="00C335F6" w:rsidRPr="00711388">
          <w:rPr>
            <w:lang w:val="en-GB"/>
          </w:rPr>
          <w:t xml:space="preserve">according to Article 51 (1c) (b) </w:t>
        </w:r>
        <w:r w:rsidR="00AB7A92" w:rsidRPr="00711388">
          <w:rPr>
            <w:lang w:val="en-GB"/>
          </w:rPr>
          <w:t xml:space="preserve">of Directive 2009/138/EC </w:t>
        </w:r>
        <w:r w:rsidR="00C335F6" w:rsidRPr="00711388">
          <w:rPr>
            <w:lang w:val="en-GB"/>
          </w:rPr>
          <w:t xml:space="preserve">collects for each relevant currency or, as applicable, country, the volatility adjustment calculated in accordance with Article 77d </w:t>
        </w:r>
        <w:r w:rsidR="00AB7A92" w:rsidRPr="00711388">
          <w:rPr>
            <w:lang w:val="en-GB"/>
          </w:rPr>
          <w:t xml:space="preserve">of Directive 2009/138/EC </w:t>
        </w:r>
        <w:r w:rsidR="00C335F6" w:rsidRPr="00711388">
          <w:rPr>
            <w:lang w:val="en-GB"/>
          </w:rPr>
          <w:t>and the corresponding best estimates for insurance or reinsurance obligations</w:t>
        </w:r>
        <w:r w:rsidR="00AB7A92" w:rsidRPr="00711388">
          <w:rPr>
            <w:lang w:val="en-GB"/>
          </w:rPr>
          <w:t>. Regard</w:t>
        </w:r>
        <w:r w:rsidR="00A16DB9" w:rsidRPr="00711388">
          <w:rPr>
            <w:lang w:val="en-GB"/>
          </w:rPr>
          <w:t>i</w:t>
        </w:r>
        <w:r w:rsidR="00AB7A92" w:rsidRPr="00711388">
          <w:rPr>
            <w:lang w:val="en-GB"/>
          </w:rPr>
          <w:t>ng the best estimate it</w:t>
        </w:r>
        <w:r w:rsidR="00027574" w:rsidRPr="00711388">
          <w:rPr>
            <w:lang w:val="en-GB"/>
          </w:rPr>
          <w:t xml:space="preserve"> </w:t>
        </w:r>
        <w:del w:id="3389" w:author="Author">
          <w:r w:rsidR="00C335F6" w:rsidRPr="00711388" w:rsidDel="00027574">
            <w:rPr>
              <w:lang w:val="en-GB"/>
            </w:rPr>
            <w:delText>.</w:delText>
          </w:r>
        </w:del>
      </w:ins>
      <w:r w:rsidRPr="00711388">
        <w:rPr>
          <w:lang w:val="en-GB"/>
        </w:rPr>
        <w:t xml:space="preserve">shall reflect the gross best estimate of insurance and reinsurance </w:t>
      </w:r>
      <w:del w:id="3390" w:author="Author">
        <w:r w:rsidRPr="00711388">
          <w:rPr>
            <w:lang w:val="en-GB"/>
          </w:rPr>
          <w:delText xml:space="preserve">life </w:delText>
        </w:r>
      </w:del>
      <w:r w:rsidRPr="00711388">
        <w:rPr>
          <w:lang w:val="en-GB"/>
        </w:rPr>
        <w:t>obligations subject to volatility adjustment split by currency of the obligations and</w:t>
      </w:r>
      <w:ins w:id="3391" w:author="Author">
        <w:r w:rsidR="00A16DB9" w:rsidRPr="00711388">
          <w:rPr>
            <w:lang w:val="en-GB"/>
          </w:rPr>
          <w:t xml:space="preserve">, when written in </w:t>
        </w:r>
        <w:r w:rsidR="00A9740E" w:rsidRPr="00711388">
          <w:rPr>
            <w:lang w:val="en-GB"/>
          </w:rPr>
          <w:t xml:space="preserve">currency </w:t>
        </w:r>
        <w:r w:rsidR="00A16DB9" w:rsidRPr="00711388">
          <w:rPr>
            <w:lang w:val="en-GB"/>
          </w:rPr>
          <w:t>euro,</w:t>
        </w:r>
      </w:ins>
      <w:r w:rsidRPr="00711388">
        <w:rPr>
          <w:lang w:val="en-GB"/>
        </w:rPr>
        <w:t xml:space="preserve"> by country in which </w:t>
      </w:r>
      <w:commentRangeStart w:id="3392"/>
      <w:r w:rsidRPr="00711388">
        <w:rPr>
          <w:lang w:val="en-GB"/>
        </w:rPr>
        <w:t>the</w:t>
      </w:r>
      <w:commentRangeEnd w:id="3392"/>
      <w:r w:rsidR="002451D6" w:rsidRPr="00711388">
        <w:rPr>
          <w:rStyle w:val="CommentReference"/>
          <w:lang w:val="en-GB"/>
        </w:rPr>
        <w:commentReference w:id="3392"/>
      </w:r>
      <w:del w:id="3393" w:author="Author">
        <w:r w:rsidRPr="00711388">
          <w:rPr>
            <w:lang w:val="en-GB"/>
          </w:rPr>
          <w:delText xml:space="preserve"> contract was entered into.</w:delText>
        </w:r>
      </w:del>
      <w:ins w:id="3394" w:author="Author">
        <w:r w:rsidRPr="00711388">
          <w:rPr>
            <w:lang w:val="en-GB"/>
          </w:rPr>
          <w:t xml:space="preserve"> </w:t>
        </w:r>
        <w:r w:rsidR="004512BE" w:rsidRPr="00711388">
          <w:rPr>
            <w:lang w:val="en-GB"/>
          </w:rPr>
          <w:t>products giving rise to the obligations were sold</w:t>
        </w:r>
        <w:r w:rsidRPr="00711388">
          <w:rPr>
            <w:lang w:val="en-GB"/>
          </w:rPr>
          <w:t xml:space="preserve">. </w:t>
        </w:r>
      </w:ins>
      <w:r w:rsidRPr="00711388">
        <w:rPr>
          <w:lang w:val="en-GB"/>
        </w:rPr>
        <w:t>The best estimate reported shall take into account the volatility adjustment. The best estimate subject to any matching adjustment shall not be reported in this template.</w:t>
      </w:r>
      <w:ins w:id="3395" w:author="Author">
        <w:r w:rsidR="00AB7A92" w:rsidRPr="00711388">
          <w:rPr>
            <w:lang w:val="en-GB"/>
          </w:rPr>
          <w:t xml:space="preserve"> Furthermore, the nominator and the denominator of the Credit Spread Sensitivity Ratio (CSSR) are collected. If the undertaking</w:t>
        </w:r>
        <w:del w:id="3396" w:author="Author">
          <w:r w:rsidR="00AB7A92" w:rsidRPr="00711388" w:rsidDel="00A16DB9">
            <w:rPr>
              <w:lang w:val="en-GB"/>
            </w:rPr>
            <w:delText>s</w:delText>
          </w:r>
        </w:del>
        <w:r w:rsidR="00AB7A92" w:rsidRPr="00711388">
          <w:rPr>
            <w:lang w:val="en-GB"/>
          </w:rPr>
          <w:t xml:space="preserve"> applies the undertaking specific adjustment to the risk corrected spread according to Article </w:t>
        </w:r>
        <w:r w:rsidR="00157013" w:rsidRPr="00711388">
          <w:rPr>
            <w:lang w:val="en-GB"/>
          </w:rPr>
          <w:t>77d (1c) of Directive 2009/138/EC, also the risk corrected spread on the undertakings own portfolio is collected.</w:t>
        </w:r>
      </w:ins>
    </w:p>
    <w:p w14:paraId="37C9345D" w14:textId="7A624487" w:rsidR="002B162E" w:rsidRPr="00711388" w:rsidRDefault="00872AFE" w:rsidP="00872AFE">
      <w:pPr>
        <w:rPr>
          <w:lang w:val="en-GB"/>
        </w:rPr>
      </w:pPr>
      <w:commentRangeStart w:id="3397"/>
      <w:del w:id="3398" w:author="Author">
        <w:r w:rsidRPr="00711388" w:rsidDel="00AC5170">
          <w:rPr>
            <w:lang w:val="en-GB"/>
          </w:rPr>
          <w:lastRenderedPageBreak/>
          <w:delText>Information shall be reported in relation to material obligations</w:delText>
        </w:r>
      </w:del>
      <w:commentRangeEnd w:id="3397"/>
      <w:r w:rsidR="00AC5170" w:rsidRPr="00E50019">
        <w:rPr>
          <w:rStyle w:val="CommentReference"/>
          <w:lang w:val="en-GB"/>
          <w:rPrChange w:id="3399" w:author="Author">
            <w:rPr>
              <w:rStyle w:val="CommentReference"/>
            </w:rPr>
          </w:rPrChange>
        </w:rPr>
        <w:commentReference w:id="3397"/>
      </w:r>
      <w:del w:id="3400" w:author="Author">
        <w:r w:rsidRPr="00711388" w:rsidDel="00AC5170">
          <w:rPr>
            <w:lang w:val="en-GB"/>
          </w:rPr>
          <w:delText xml:space="preserve"> in countries and currencies for which a currency volatility adjustment, and a country increase if applicable, is applied until 90 % of the total best estimate subject to volatility adjustment is reported by currency and country.</w:delText>
        </w:r>
      </w:del>
      <w:ins w:id="3401" w:author="Author">
        <w:r w:rsidR="00AC5170" w:rsidRPr="00711388">
          <w:rPr>
            <w:lang w:val="en-GB"/>
          </w:rPr>
          <w:t xml:space="preserve"> </w:t>
        </w:r>
      </w:ins>
    </w:p>
    <w:tbl>
      <w:tblPr>
        <w:tblW w:w="9286" w:type="dxa"/>
        <w:tblLayout w:type="fixed"/>
        <w:tblLook w:val="0000" w:firstRow="0" w:lastRow="0" w:firstColumn="0" w:lastColumn="0" w:noHBand="0" w:noVBand="0"/>
      </w:tblPr>
      <w:tblGrid>
        <w:gridCol w:w="1727"/>
        <w:gridCol w:w="1611"/>
        <w:gridCol w:w="5948"/>
      </w:tblGrid>
      <w:tr w:rsidR="00872AFE" w:rsidRPr="00711388" w14:paraId="406EA182" w14:textId="77777777" w:rsidTr="003A67A5">
        <w:tc>
          <w:tcPr>
            <w:tcW w:w="1727" w:type="dxa"/>
            <w:tcBorders>
              <w:top w:val="single" w:sz="2" w:space="0" w:color="auto"/>
              <w:left w:val="single" w:sz="2" w:space="0" w:color="auto"/>
              <w:bottom w:val="single" w:sz="2" w:space="0" w:color="auto"/>
              <w:right w:val="single" w:sz="2" w:space="0" w:color="auto"/>
            </w:tcBorders>
          </w:tcPr>
          <w:p w14:paraId="7B06BAEC" w14:textId="77777777" w:rsidR="00872AFE" w:rsidRPr="00711388" w:rsidRDefault="00872AFE" w:rsidP="00567869">
            <w:pPr>
              <w:adjustRightInd w:val="0"/>
              <w:spacing w:before="0" w:after="0"/>
              <w:jc w:val="left"/>
              <w:rPr>
                <w:lang w:val="en-GB"/>
              </w:rPr>
            </w:pPr>
          </w:p>
        </w:tc>
        <w:tc>
          <w:tcPr>
            <w:tcW w:w="1611" w:type="dxa"/>
            <w:tcBorders>
              <w:top w:val="single" w:sz="2" w:space="0" w:color="auto"/>
              <w:left w:val="single" w:sz="2" w:space="0" w:color="auto"/>
              <w:bottom w:val="single" w:sz="2" w:space="0" w:color="auto"/>
              <w:right w:val="single" w:sz="2" w:space="0" w:color="auto"/>
            </w:tcBorders>
          </w:tcPr>
          <w:p w14:paraId="4C3DE585" w14:textId="77777777" w:rsidR="00872AFE" w:rsidRPr="00711388" w:rsidRDefault="00872AFE" w:rsidP="00567869">
            <w:pPr>
              <w:pStyle w:val="NormalCentered"/>
              <w:rPr>
                <w:lang w:val="en-GB"/>
              </w:rPr>
            </w:pPr>
            <w:r w:rsidRPr="00711388">
              <w:rPr>
                <w:lang w:val="en-GB"/>
              </w:rPr>
              <w:t>ITEM</w:t>
            </w:r>
          </w:p>
        </w:tc>
        <w:tc>
          <w:tcPr>
            <w:tcW w:w="5948" w:type="dxa"/>
            <w:tcBorders>
              <w:top w:val="single" w:sz="2" w:space="0" w:color="auto"/>
              <w:left w:val="single" w:sz="2" w:space="0" w:color="auto"/>
              <w:bottom w:val="single" w:sz="2" w:space="0" w:color="auto"/>
              <w:right w:val="single" w:sz="2" w:space="0" w:color="auto"/>
            </w:tcBorders>
          </w:tcPr>
          <w:p w14:paraId="7D9B0DD5" w14:textId="77777777" w:rsidR="00872AFE" w:rsidRPr="00711388" w:rsidRDefault="00872AFE" w:rsidP="00567869">
            <w:pPr>
              <w:pStyle w:val="NormalCentered"/>
              <w:rPr>
                <w:lang w:val="en-GB"/>
              </w:rPr>
            </w:pPr>
            <w:r w:rsidRPr="00711388">
              <w:rPr>
                <w:lang w:val="en-GB"/>
              </w:rPr>
              <w:t>INSTRUCTIONS</w:t>
            </w:r>
          </w:p>
        </w:tc>
      </w:tr>
      <w:tr w:rsidR="00872AFE" w:rsidRPr="00711388" w:rsidDel="00EC472D" w14:paraId="7AD5962E" w14:textId="236BFD6A" w:rsidTr="003A67A5">
        <w:trPr>
          <w:del w:id="3402" w:author="Author"/>
        </w:trPr>
        <w:tc>
          <w:tcPr>
            <w:tcW w:w="1727" w:type="dxa"/>
            <w:tcBorders>
              <w:top w:val="single" w:sz="2" w:space="0" w:color="auto"/>
              <w:left w:val="single" w:sz="2" w:space="0" w:color="auto"/>
              <w:bottom w:val="single" w:sz="2" w:space="0" w:color="auto"/>
              <w:right w:val="single" w:sz="2" w:space="0" w:color="auto"/>
            </w:tcBorders>
          </w:tcPr>
          <w:p w14:paraId="6F36DF40" w14:textId="112DF6AA" w:rsidR="00872AFE" w:rsidRPr="00711388" w:rsidDel="00EC472D" w:rsidRDefault="00872AFE" w:rsidP="00567869">
            <w:pPr>
              <w:pStyle w:val="NormalLeft"/>
              <w:rPr>
                <w:del w:id="3403" w:author="Author"/>
                <w:lang w:val="en-GB"/>
              </w:rPr>
            </w:pPr>
            <w:del w:id="3404" w:author="Author">
              <w:r w:rsidRPr="00711388" w:rsidDel="00EC472D">
                <w:rPr>
                  <w:lang w:val="en-GB"/>
                </w:rPr>
                <w:delText>Z0010</w:delText>
              </w:r>
            </w:del>
          </w:p>
        </w:tc>
        <w:tc>
          <w:tcPr>
            <w:tcW w:w="1611" w:type="dxa"/>
            <w:tcBorders>
              <w:top w:val="single" w:sz="2" w:space="0" w:color="auto"/>
              <w:left w:val="single" w:sz="2" w:space="0" w:color="auto"/>
              <w:bottom w:val="single" w:sz="2" w:space="0" w:color="auto"/>
              <w:right w:val="single" w:sz="2" w:space="0" w:color="auto"/>
            </w:tcBorders>
          </w:tcPr>
          <w:p w14:paraId="271F9117" w14:textId="1A5BB731" w:rsidR="00872AFE" w:rsidRPr="00711388" w:rsidDel="00EC472D" w:rsidRDefault="00872AFE" w:rsidP="00567869">
            <w:pPr>
              <w:pStyle w:val="NormalLeft"/>
              <w:rPr>
                <w:del w:id="3405" w:author="Author"/>
                <w:lang w:val="en-GB"/>
              </w:rPr>
            </w:pPr>
            <w:del w:id="3406" w:author="Author">
              <w:r w:rsidRPr="00711388" w:rsidDel="00EC472D">
                <w:rPr>
                  <w:lang w:val="en-GB"/>
                </w:rPr>
                <w:delText>Line of Business</w:delText>
              </w:r>
            </w:del>
          </w:p>
        </w:tc>
        <w:tc>
          <w:tcPr>
            <w:tcW w:w="5948" w:type="dxa"/>
            <w:tcBorders>
              <w:top w:val="single" w:sz="2" w:space="0" w:color="auto"/>
              <w:left w:val="single" w:sz="2" w:space="0" w:color="auto"/>
              <w:bottom w:val="single" w:sz="2" w:space="0" w:color="auto"/>
              <w:right w:val="single" w:sz="2" w:space="0" w:color="auto"/>
            </w:tcBorders>
          </w:tcPr>
          <w:p w14:paraId="394D456B" w14:textId="3EF7F6B6" w:rsidR="00872AFE" w:rsidRPr="00711388" w:rsidDel="00EC472D" w:rsidRDefault="00872AFE" w:rsidP="00567869">
            <w:pPr>
              <w:pStyle w:val="NormalLeft"/>
              <w:rPr>
                <w:del w:id="3407" w:author="Author"/>
                <w:lang w:val="en-GB"/>
              </w:rPr>
            </w:pPr>
            <w:del w:id="3408" w:author="Author">
              <w:r w:rsidRPr="00711388" w:rsidDel="00EC472D">
                <w:rPr>
                  <w:lang w:val="en-GB"/>
                </w:rPr>
                <w:delText>Identify if the information is being reported in relation to life or non-life activity. The following close</w:delText>
              </w:r>
              <w:r w:rsidR="0035144A" w:rsidRPr="00711388" w:rsidDel="00EC472D">
                <w:rPr>
                  <w:lang w:val="en-GB"/>
                </w:rPr>
                <w:delText>d</w:delText>
              </w:r>
              <w:r w:rsidRPr="00711388" w:rsidDel="00EC472D">
                <w:rPr>
                  <w:lang w:val="en-GB"/>
                </w:rPr>
                <w:delText xml:space="preserve"> list shall be used:</w:delText>
              </w:r>
            </w:del>
          </w:p>
          <w:p w14:paraId="646CE433" w14:textId="0A896D72" w:rsidR="00872AFE" w:rsidRPr="00711388" w:rsidDel="00EC472D" w:rsidRDefault="00872AFE" w:rsidP="00567869">
            <w:pPr>
              <w:pStyle w:val="NormalLeft"/>
              <w:rPr>
                <w:del w:id="3409" w:author="Author"/>
                <w:lang w:val="en-GB"/>
              </w:rPr>
            </w:pPr>
            <w:del w:id="3410" w:author="Author">
              <w:r w:rsidRPr="00711388" w:rsidDel="00EC472D">
                <w:rPr>
                  <w:lang w:val="en-GB"/>
                </w:rPr>
                <w:delText xml:space="preserve">1 </w:delText>
              </w:r>
            </w:del>
            <w:r w:rsidR="00845F43" w:rsidRPr="00711388">
              <w:rPr>
                <w:lang w:val="en-GB"/>
              </w:rPr>
              <w:t>-</w:t>
            </w:r>
            <w:del w:id="3411" w:author="Author">
              <w:r w:rsidRPr="00711388" w:rsidDel="00EC472D">
                <w:rPr>
                  <w:lang w:val="en-GB"/>
                </w:rPr>
                <w:delText xml:space="preserve"> Life and health SLT</w:delText>
              </w:r>
            </w:del>
          </w:p>
          <w:p w14:paraId="010DD622" w14:textId="3624CB7F" w:rsidR="00872AFE" w:rsidRPr="00711388" w:rsidDel="00EC472D" w:rsidRDefault="00872AFE" w:rsidP="00567869">
            <w:pPr>
              <w:pStyle w:val="NormalLeft"/>
              <w:rPr>
                <w:ins w:id="3412" w:author="Author"/>
                <w:del w:id="3413" w:author="Author"/>
                <w:lang w:val="en-GB"/>
              </w:rPr>
            </w:pPr>
            <w:del w:id="3414" w:author="Author">
              <w:r w:rsidRPr="00711388" w:rsidDel="00EC472D">
                <w:rPr>
                  <w:lang w:val="en-GB"/>
                </w:rPr>
                <w:delText xml:space="preserve">2 </w:delText>
              </w:r>
            </w:del>
            <w:r w:rsidR="00845F43" w:rsidRPr="00711388">
              <w:rPr>
                <w:lang w:val="en-GB"/>
              </w:rPr>
              <w:t>-</w:t>
            </w:r>
            <w:del w:id="3415" w:author="Author">
              <w:r w:rsidRPr="00711388" w:rsidDel="00EC472D">
                <w:rPr>
                  <w:lang w:val="en-GB"/>
                </w:rPr>
                <w:delText xml:space="preserve"> Non</w:delText>
              </w:r>
            </w:del>
            <w:r w:rsidR="00711388" w:rsidRPr="00711388">
              <w:rPr>
                <w:lang w:val="en-GB"/>
              </w:rPr>
              <w:t>-</w:t>
            </w:r>
            <w:del w:id="3416" w:author="Author">
              <w:r w:rsidRPr="00711388" w:rsidDel="00EC472D">
                <w:rPr>
                  <w:lang w:val="en-GB"/>
                </w:rPr>
                <w:delText>life and health other than that pursued on a similar basis to that of life insurance</w:delText>
              </w:r>
            </w:del>
          </w:p>
          <w:p w14:paraId="485B8A4D" w14:textId="771A160F" w:rsidR="00872AFE" w:rsidRPr="00711388" w:rsidDel="00EC472D" w:rsidRDefault="00872AFE" w:rsidP="00567869">
            <w:pPr>
              <w:pStyle w:val="NormalLeft"/>
              <w:rPr>
                <w:del w:id="3417" w:author="Author"/>
                <w:lang w:val="en-GB"/>
              </w:rPr>
            </w:pPr>
          </w:p>
        </w:tc>
      </w:tr>
      <w:tr w:rsidR="00872AFE" w:rsidRPr="00711388" w14:paraId="36AE9B43" w14:textId="77777777" w:rsidTr="003A67A5">
        <w:tc>
          <w:tcPr>
            <w:tcW w:w="1727" w:type="dxa"/>
            <w:tcBorders>
              <w:top w:val="single" w:sz="2" w:space="0" w:color="auto"/>
              <w:left w:val="single" w:sz="2" w:space="0" w:color="auto"/>
              <w:bottom w:val="single" w:sz="2" w:space="0" w:color="auto"/>
              <w:right w:val="single" w:sz="2" w:space="0" w:color="auto"/>
            </w:tcBorders>
          </w:tcPr>
          <w:p w14:paraId="6EEF61F0" w14:textId="77777777" w:rsidR="00872AFE" w:rsidRPr="00711388" w:rsidRDefault="00872AFE" w:rsidP="00567869">
            <w:pPr>
              <w:pStyle w:val="NormalLeft"/>
              <w:rPr>
                <w:lang w:val="en-GB"/>
              </w:rPr>
            </w:pPr>
            <w:r w:rsidRPr="00711388">
              <w:rPr>
                <w:lang w:val="en-GB"/>
              </w:rPr>
              <w:t>R0010</w:t>
            </w:r>
          </w:p>
        </w:tc>
        <w:tc>
          <w:tcPr>
            <w:tcW w:w="1611" w:type="dxa"/>
            <w:tcBorders>
              <w:top w:val="single" w:sz="2" w:space="0" w:color="auto"/>
              <w:left w:val="single" w:sz="2" w:space="0" w:color="auto"/>
              <w:bottom w:val="single" w:sz="2" w:space="0" w:color="auto"/>
              <w:right w:val="single" w:sz="2" w:space="0" w:color="auto"/>
            </w:tcBorders>
          </w:tcPr>
          <w:p w14:paraId="708D1E82" w14:textId="2ADF37F8" w:rsidR="00872AFE" w:rsidRPr="00711388" w:rsidRDefault="00872AFE" w:rsidP="004C6548">
            <w:pPr>
              <w:pStyle w:val="NormalLeft"/>
              <w:rPr>
                <w:lang w:val="en-GB"/>
              </w:rPr>
            </w:pPr>
            <w:r w:rsidRPr="00711388">
              <w:rPr>
                <w:lang w:val="en-GB"/>
              </w:rPr>
              <w:t xml:space="preserve">Other than </w:t>
            </w:r>
            <w:del w:id="3418" w:author="Author">
              <w:r w:rsidRPr="00711388" w:rsidDel="004C6548">
                <w:rPr>
                  <w:lang w:val="en-GB"/>
                </w:rPr>
                <w:delText xml:space="preserve">reporting </w:delText>
              </w:r>
            </w:del>
            <w:r w:rsidRPr="00711388">
              <w:rPr>
                <w:lang w:val="en-GB"/>
              </w:rPr>
              <w:t>currency</w:t>
            </w:r>
            <w:ins w:id="3419" w:author="Author">
              <w:r w:rsidR="00615EA7" w:rsidRPr="00711388">
                <w:rPr>
                  <w:lang w:val="en-GB"/>
                </w:rPr>
                <w:t xml:space="preserve"> euro</w:t>
              </w:r>
            </w:ins>
          </w:p>
        </w:tc>
        <w:tc>
          <w:tcPr>
            <w:tcW w:w="5948" w:type="dxa"/>
            <w:tcBorders>
              <w:top w:val="single" w:sz="2" w:space="0" w:color="auto"/>
              <w:left w:val="single" w:sz="2" w:space="0" w:color="auto"/>
              <w:bottom w:val="single" w:sz="2" w:space="0" w:color="auto"/>
              <w:right w:val="single" w:sz="2" w:space="0" w:color="auto"/>
            </w:tcBorders>
          </w:tcPr>
          <w:p w14:paraId="70D857D6" w14:textId="77777777" w:rsidR="00872AFE" w:rsidRPr="00711388" w:rsidRDefault="00872AFE" w:rsidP="00567869">
            <w:pPr>
              <w:pStyle w:val="NormalLeft"/>
              <w:rPr>
                <w:lang w:val="en-GB"/>
              </w:rPr>
            </w:pPr>
            <w:r w:rsidRPr="00711388">
              <w:rPr>
                <w:lang w:val="en-GB"/>
              </w:rPr>
              <w:t>Report the ISO 4217 alphabetic code of each currency reported.</w:t>
            </w:r>
          </w:p>
        </w:tc>
      </w:tr>
      <w:tr w:rsidR="00872AFE" w:rsidRPr="00711388" w14:paraId="5450428E"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6387302E" w14:textId="6E53386B" w:rsidR="00872AFE" w:rsidRPr="00711388" w:rsidRDefault="0048054C" w:rsidP="0048054C">
            <w:pPr>
              <w:pStyle w:val="NormalCentered"/>
              <w:rPr>
                <w:lang w:val="en-GB"/>
              </w:rPr>
            </w:pPr>
            <w:ins w:id="3420" w:author="Author">
              <w:r w:rsidRPr="00711388">
                <w:rPr>
                  <w:i/>
                  <w:iCs/>
                  <w:lang w:val="en-GB"/>
                </w:rPr>
                <w:t>Cal</w:t>
              </w:r>
              <w:del w:id="3421" w:author="Author">
                <w:r w:rsidRPr="00711388" w:rsidDel="00B91378">
                  <w:rPr>
                    <w:i/>
                    <w:iCs/>
                    <w:lang w:val="en-GB"/>
                  </w:rPr>
                  <w:delText>d</w:delText>
                </w:r>
              </w:del>
              <w:r w:rsidR="00B91378">
                <w:rPr>
                  <w:i/>
                  <w:iCs/>
                  <w:lang w:val="en-GB"/>
                </w:rPr>
                <w:t>c</w:t>
              </w:r>
              <w:r w:rsidRPr="00711388">
                <w:rPr>
                  <w:i/>
                  <w:iCs/>
                  <w:lang w:val="en-GB"/>
                </w:rPr>
                <w:t xml:space="preserve">ulated volatility adjustment and total </w:t>
              </w:r>
            </w:ins>
            <w:del w:id="3422" w:author="Author">
              <w:r w:rsidR="00872AFE" w:rsidRPr="00711388" w:rsidDel="0048054C">
                <w:rPr>
                  <w:i/>
                  <w:iCs/>
                  <w:lang w:val="en-GB"/>
                </w:rPr>
                <w:delText>B</w:delText>
              </w:r>
            </w:del>
            <w:ins w:id="3423" w:author="Author">
              <w:r w:rsidRPr="00711388">
                <w:rPr>
                  <w:i/>
                  <w:iCs/>
                  <w:lang w:val="en-GB"/>
                </w:rPr>
                <w:t>b</w:t>
              </w:r>
            </w:ins>
            <w:r w:rsidR="00872AFE" w:rsidRPr="00711388">
              <w:rPr>
                <w:i/>
                <w:iCs/>
                <w:lang w:val="en-GB"/>
              </w:rPr>
              <w:t xml:space="preserve">est estimate subject to </w:t>
            </w:r>
            <w:del w:id="3424" w:author="Author">
              <w:r w:rsidR="00872AFE" w:rsidRPr="00711388" w:rsidDel="0048054C">
                <w:rPr>
                  <w:i/>
                  <w:iCs/>
                  <w:lang w:val="en-GB"/>
                </w:rPr>
                <w:delText>country and currency</w:delText>
              </w:r>
            </w:del>
            <w:ins w:id="3425" w:author="Author">
              <w:r w:rsidRPr="00711388">
                <w:rPr>
                  <w:i/>
                  <w:iCs/>
                  <w:lang w:val="en-GB"/>
                </w:rPr>
                <w:t>the</w:t>
              </w:r>
            </w:ins>
            <w:r w:rsidR="00872AFE" w:rsidRPr="00711388">
              <w:rPr>
                <w:i/>
                <w:iCs/>
                <w:lang w:val="en-GB"/>
              </w:rPr>
              <w:t xml:space="preserve"> volatility adjustment </w:t>
            </w:r>
            <w:r w:rsidR="00845F43" w:rsidRPr="00711388">
              <w:rPr>
                <w:i/>
                <w:iCs/>
                <w:lang w:val="en-GB"/>
              </w:rPr>
              <w:t>-</w:t>
            </w:r>
            <w:r w:rsidR="00872AFE" w:rsidRPr="00711388">
              <w:rPr>
                <w:i/>
                <w:iCs/>
                <w:lang w:val="en-GB"/>
              </w:rPr>
              <w:t xml:space="preserve"> Total </w:t>
            </w:r>
            <w:del w:id="3426" w:author="Author">
              <w:r w:rsidR="00872AFE" w:rsidRPr="00711388" w:rsidDel="0048054C">
                <w:rPr>
                  <w:i/>
                  <w:iCs/>
                  <w:lang w:val="en-GB"/>
                </w:rPr>
                <w:delText>and home</w:delText>
              </w:r>
            </w:del>
            <w:ins w:id="3427" w:author="Author">
              <w:r w:rsidRPr="00711388">
                <w:rPr>
                  <w:i/>
                  <w:iCs/>
                  <w:lang w:val="en-GB"/>
                </w:rPr>
                <w:t>all</w:t>
              </w:r>
            </w:ins>
            <w:r w:rsidR="00872AFE" w:rsidRPr="00711388">
              <w:rPr>
                <w:i/>
                <w:iCs/>
                <w:lang w:val="en-GB"/>
              </w:rPr>
              <w:t xml:space="preserve"> countr</w:t>
            </w:r>
            <w:ins w:id="3428" w:author="Author">
              <w:r w:rsidRPr="00711388">
                <w:rPr>
                  <w:i/>
                  <w:iCs/>
                  <w:lang w:val="en-GB"/>
                </w:rPr>
                <w:t>ies</w:t>
              </w:r>
            </w:ins>
            <w:del w:id="3429" w:author="Author">
              <w:r w:rsidR="00872AFE" w:rsidRPr="00711388" w:rsidDel="0048054C">
                <w:rPr>
                  <w:i/>
                  <w:iCs/>
                  <w:lang w:val="en-GB"/>
                </w:rPr>
                <w:delText>y</w:delText>
              </w:r>
            </w:del>
            <w:r w:rsidR="00872AFE" w:rsidRPr="00711388">
              <w:rPr>
                <w:i/>
                <w:iCs/>
                <w:lang w:val="en-GB"/>
              </w:rPr>
              <w:t xml:space="preserve"> by currency</w:t>
            </w:r>
          </w:p>
        </w:tc>
      </w:tr>
      <w:tr w:rsidR="00872AFE" w:rsidRPr="00711388" w:rsidDel="00A9740E" w14:paraId="7265AA55" w14:textId="07B684E4" w:rsidTr="00E45205">
        <w:trPr>
          <w:del w:id="3430" w:author="Author"/>
        </w:trPr>
        <w:tc>
          <w:tcPr>
            <w:tcW w:w="1727" w:type="dxa"/>
            <w:tcBorders>
              <w:top w:val="single" w:sz="2" w:space="0" w:color="auto"/>
              <w:left w:val="single" w:sz="2" w:space="0" w:color="auto"/>
              <w:bottom w:val="single" w:sz="2" w:space="0" w:color="auto"/>
              <w:right w:val="single" w:sz="2" w:space="0" w:color="auto"/>
            </w:tcBorders>
          </w:tcPr>
          <w:p w14:paraId="2616265E" w14:textId="70A9A745" w:rsidR="00872AFE" w:rsidRPr="00711388" w:rsidDel="00A9740E" w:rsidRDefault="00872AFE" w:rsidP="00567869">
            <w:pPr>
              <w:pStyle w:val="NormalLeft"/>
              <w:rPr>
                <w:del w:id="3431" w:author="Author"/>
                <w:lang w:val="en-GB"/>
              </w:rPr>
            </w:pPr>
            <w:del w:id="3432" w:author="Author">
              <w:r w:rsidRPr="00711388" w:rsidDel="00A9740E">
                <w:rPr>
                  <w:lang w:val="en-GB"/>
                </w:rPr>
                <w:delText>C0030/R0020</w:delText>
              </w:r>
            </w:del>
          </w:p>
        </w:tc>
        <w:tc>
          <w:tcPr>
            <w:tcW w:w="1611" w:type="dxa"/>
            <w:tcBorders>
              <w:top w:val="single" w:sz="2" w:space="0" w:color="auto"/>
              <w:left w:val="single" w:sz="2" w:space="0" w:color="auto"/>
              <w:bottom w:val="single" w:sz="2" w:space="0" w:color="auto"/>
              <w:right w:val="single" w:sz="2" w:space="0" w:color="auto"/>
            </w:tcBorders>
          </w:tcPr>
          <w:p w14:paraId="3ACAA363" w14:textId="7F832CE3" w:rsidR="00872AFE" w:rsidRPr="00711388" w:rsidDel="00A9740E" w:rsidRDefault="00872AFE" w:rsidP="00567869">
            <w:pPr>
              <w:pStyle w:val="NormalLeft"/>
              <w:rPr>
                <w:del w:id="3433" w:author="Author"/>
                <w:lang w:val="en-GB"/>
              </w:rPr>
            </w:pPr>
            <w:del w:id="3434" w:author="Author">
              <w:r w:rsidRPr="00711388" w:rsidDel="00A9740E">
                <w:rPr>
                  <w:lang w:val="en-GB"/>
                </w:rPr>
                <w:delText xml:space="preserve">Total value of Best Estimate subject to volatility adjustment </w:delText>
              </w:r>
              <w:commentRangeStart w:id="3435"/>
              <w:r w:rsidRPr="00711388" w:rsidDel="00A9740E">
                <w:rPr>
                  <w:lang w:val="en-GB"/>
                </w:rPr>
                <w:delText>(for all currencies)/Total value of all countries</w:delText>
              </w:r>
              <w:commentRangeEnd w:id="3435"/>
              <w:r w:rsidR="005557CB" w:rsidRPr="00E50019" w:rsidDel="00A9740E">
                <w:rPr>
                  <w:rStyle w:val="CommentReference"/>
                  <w:lang w:val="en-GB"/>
                  <w:rPrChange w:id="3436" w:author="Author">
                    <w:rPr>
                      <w:rStyle w:val="CommentReference"/>
                    </w:rPr>
                  </w:rPrChange>
                </w:rPr>
                <w:commentReference w:id="3435"/>
              </w:r>
            </w:del>
          </w:p>
        </w:tc>
        <w:tc>
          <w:tcPr>
            <w:tcW w:w="5948" w:type="dxa"/>
            <w:tcBorders>
              <w:top w:val="single" w:sz="2" w:space="0" w:color="auto"/>
              <w:left w:val="single" w:sz="2" w:space="0" w:color="auto"/>
              <w:bottom w:val="single" w:sz="2" w:space="0" w:color="auto"/>
              <w:right w:val="single" w:sz="2" w:space="0" w:color="auto"/>
            </w:tcBorders>
          </w:tcPr>
          <w:p w14:paraId="0AEAF27F" w14:textId="103977D3" w:rsidR="00872AFE" w:rsidRPr="00711388" w:rsidDel="00A9740E" w:rsidRDefault="00872AFE" w:rsidP="00567869">
            <w:pPr>
              <w:pStyle w:val="NormalLeft"/>
              <w:rPr>
                <w:del w:id="3437" w:author="Author"/>
                <w:lang w:val="en-GB"/>
              </w:rPr>
            </w:pPr>
            <w:del w:id="3438" w:author="Author">
              <w:r w:rsidRPr="00711388" w:rsidDel="00A9740E">
                <w:rPr>
                  <w:lang w:val="en-GB"/>
                </w:rPr>
                <w:delText>Total value, for all currencies and all countries, of the best estimate of the insurance and reinsurance obligations subject to volatility adjustment.</w:delText>
              </w:r>
            </w:del>
          </w:p>
        </w:tc>
      </w:tr>
      <w:tr w:rsidR="00872AFE" w:rsidRPr="00711388" w14:paraId="34EE1903" w14:textId="77777777" w:rsidTr="00E45205">
        <w:tc>
          <w:tcPr>
            <w:tcW w:w="1727" w:type="dxa"/>
            <w:tcBorders>
              <w:top w:val="single" w:sz="2" w:space="0" w:color="auto"/>
              <w:left w:val="single" w:sz="2" w:space="0" w:color="auto"/>
              <w:bottom w:val="single" w:sz="2" w:space="0" w:color="auto"/>
              <w:right w:val="single" w:sz="2" w:space="0" w:color="auto"/>
            </w:tcBorders>
          </w:tcPr>
          <w:p w14:paraId="4144618F" w14:textId="77777777" w:rsidR="00872AFE" w:rsidRPr="00711388" w:rsidRDefault="00872AFE" w:rsidP="00567869">
            <w:pPr>
              <w:pStyle w:val="NormalLeft"/>
              <w:rPr>
                <w:lang w:val="en-GB"/>
              </w:rPr>
            </w:pPr>
            <w:r w:rsidRPr="00711388">
              <w:rPr>
                <w:lang w:val="en-GB"/>
              </w:rPr>
              <w:t>C0040/R0020</w:t>
            </w:r>
          </w:p>
        </w:tc>
        <w:tc>
          <w:tcPr>
            <w:tcW w:w="1611" w:type="dxa"/>
            <w:tcBorders>
              <w:top w:val="single" w:sz="2" w:space="0" w:color="auto"/>
              <w:left w:val="single" w:sz="2" w:space="0" w:color="auto"/>
              <w:bottom w:val="single" w:sz="2" w:space="0" w:color="auto"/>
              <w:right w:val="single" w:sz="2" w:space="0" w:color="auto"/>
            </w:tcBorders>
          </w:tcPr>
          <w:p w14:paraId="775F8D54" w14:textId="1BF2609C" w:rsidR="00872AFE" w:rsidRPr="00711388" w:rsidRDefault="00872AFE" w:rsidP="00027574">
            <w:pPr>
              <w:pStyle w:val="NormalLeft"/>
              <w:rPr>
                <w:lang w:val="en-GB"/>
              </w:rPr>
            </w:pPr>
            <w:r w:rsidRPr="00711388">
              <w:rPr>
                <w:lang w:val="en-GB"/>
              </w:rPr>
              <w:t xml:space="preserve">Part of the </w:t>
            </w:r>
            <w:ins w:id="3439" w:author="Author">
              <w:r w:rsidR="00027574" w:rsidRPr="00711388">
                <w:rPr>
                  <w:lang w:val="en-GB"/>
                </w:rPr>
                <w:t>b</w:t>
              </w:r>
            </w:ins>
            <w:del w:id="3440" w:author="Author">
              <w:r w:rsidRPr="00711388" w:rsidDel="00027574">
                <w:rPr>
                  <w:lang w:val="en-GB"/>
                </w:rPr>
                <w:delText>B</w:delText>
              </w:r>
            </w:del>
            <w:r w:rsidRPr="00711388">
              <w:rPr>
                <w:lang w:val="en-GB"/>
              </w:rPr>
              <w:t xml:space="preserve">est </w:t>
            </w:r>
            <w:ins w:id="3441" w:author="Author">
              <w:r w:rsidR="00027574" w:rsidRPr="00711388">
                <w:rPr>
                  <w:lang w:val="en-GB"/>
                </w:rPr>
                <w:t>e</w:t>
              </w:r>
            </w:ins>
            <w:del w:id="3442" w:author="Author">
              <w:r w:rsidRPr="00711388" w:rsidDel="00027574">
                <w:rPr>
                  <w:lang w:val="en-GB"/>
                </w:rPr>
                <w:delText>E</w:delText>
              </w:r>
            </w:del>
            <w:r w:rsidRPr="00711388">
              <w:rPr>
                <w:lang w:val="en-GB"/>
              </w:rPr>
              <w:t xml:space="preserve">stimate subject to </w:t>
            </w:r>
            <w:ins w:id="3443" w:author="Author">
              <w:r w:rsidR="00F03D62" w:rsidRPr="00711388">
                <w:rPr>
                  <w:lang w:val="en-GB"/>
                </w:rPr>
                <w:t xml:space="preserve">the </w:t>
              </w:r>
            </w:ins>
            <w:r w:rsidRPr="00711388">
              <w:rPr>
                <w:lang w:val="en-GB"/>
              </w:rPr>
              <w:t xml:space="preserve">volatility adjustment written in </w:t>
            </w:r>
            <w:del w:id="3444" w:author="Author">
              <w:r w:rsidRPr="00711388" w:rsidDel="004C6548">
                <w:rPr>
                  <w:lang w:val="en-GB"/>
                </w:rPr>
                <w:delText xml:space="preserve">the reporting </w:delText>
              </w:r>
            </w:del>
            <w:ins w:id="3445" w:author="Author">
              <w:r w:rsidR="00027574" w:rsidRPr="00711388">
                <w:rPr>
                  <w:lang w:val="en-GB"/>
                </w:rPr>
                <w:t xml:space="preserve">currency </w:t>
              </w:r>
              <w:r w:rsidR="004C6548" w:rsidRPr="00711388">
                <w:rPr>
                  <w:lang w:val="en-GB"/>
                </w:rPr>
                <w:t xml:space="preserve">euro </w:t>
              </w:r>
            </w:ins>
            <w:r w:rsidRPr="00711388">
              <w:rPr>
                <w:lang w:val="en-GB"/>
              </w:rPr>
              <w:t>/Total value of all countries</w:t>
            </w:r>
          </w:p>
        </w:tc>
        <w:tc>
          <w:tcPr>
            <w:tcW w:w="5948" w:type="dxa"/>
            <w:tcBorders>
              <w:top w:val="single" w:sz="2" w:space="0" w:color="auto"/>
              <w:left w:val="single" w:sz="2" w:space="0" w:color="auto"/>
              <w:bottom w:val="single" w:sz="2" w:space="0" w:color="auto"/>
              <w:right w:val="single" w:sz="2" w:space="0" w:color="auto"/>
            </w:tcBorders>
          </w:tcPr>
          <w:p w14:paraId="27BDBC50" w14:textId="56B4063A" w:rsidR="00872AFE" w:rsidRPr="00711388" w:rsidRDefault="00872AFE" w:rsidP="00027574">
            <w:pPr>
              <w:pStyle w:val="NormalLeft"/>
              <w:rPr>
                <w:lang w:val="en-GB"/>
              </w:rPr>
            </w:pPr>
            <w:r w:rsidRPr="00711388">
              <w:rPr>
                <w:lang w:val="en-GB"/>
              </w:rPr>
              <w:t xml:space="preserve">Total value for all countries, of the best estimate of the insurance and reinsurance obligations subject to volatility adjustment for the </w:t>
            </w:r>
            <w:del w:id="3446" w:author="Author">
              <w:r w:rsidRPr="00711388" w:rsidDel="004C6548">
                <w:rPr>
                  <w:lang w:val="en-GB"/>
                </w:rPr>
                <w:delText xml:space="preserve">reporting </w:delText>
              </w:r>
            </w:del>
            <w:r w:rsidRPr="00711388">
              <w:rPr>
                <w:lang w:val="en-GB"/>
              </w:rPr>
              <w:t>currency</w:t>
            </w:r>
            <w:ins w:id="3447" w:author="Author">
              <w:r w:rsidR="00027574" w:rsidRPr="00711388">
                <w:rPr>
                  <w:lang w:val="en-GB"/>
                </w:rPr>
                <w:t xml:space="preserve"> euro</w:t>
              </w:r>
            </w:ins>
            <w:r w:rsidRPr="00711388">
              <w:rPr>
                <w:lang w:val="en-GB"/>
              </w:rPr>
              <w:t>.</w:t>
            </w:r>
          </w:p>
        </w:tc>
      </w:tr>
      <w:tr w:rsidR="00450904" w:rsidRPr="00711388" w14:paraId="6B8A5470" w14:textId="77777777" w:rsidTr="00E45205">
        <w:trPr>
          <w:ins w:id="3448" w:author="Author"/>
        </w:trPr>
        <w:tc>
          <w:tcPr>
            <w:tcW w:w="1727" w:type="dxa"/>
            <w:tcBorders>
              <w:top w:val="single" w:sz="2" w:space="0" w:color="auto"/>
              <w:left w:val="single" w:sz="2" w:space="0" w:color="auto"/>
              <w:bottom w:val="single" w:sz="2" w:space="0" w:color="auto"/>
              <w:right w:val="single" w:sz="2" w:space="0" w:color="auto"/>
            </w:tcBorders>
          </w:tcPr>
          <w:p w14:paraId="1EE1F7A7" w14:textId="43096698" w:rsidR="00450904" w:rsidRPr="00711388" w:rsidRDefault="00450904" w:rsidP="00450904">
            <w:pPr>
              <w:pStyle w:val="NormalLeft"/>
              <w:rPr>
                <w:ins w:id="3449" w:author="Author"/>
                <w:lang w:val="en-GB"/>
              </w:rPr>
            </w:pPr>
            <w:ins w:id="3450" w:author="Author">
              <w:r w:rsidRPr="00711388">
                <w:rPr>
                  <w:lang w:val="en-GB"/>
                </w:rPr>
                <w:t>C0042/R0020</w:t>
              </w:r>
            </w:ins>
          </w:p>
        </w:tc>
        <w:tc>
          <w:tcPr>
            <w:tcW w:w="1611" w:type="dxa"/>
            <w:tcBorders>
              <w:top w:val="single" w:sz="2" w:space="0" w:color="auto"/>
              <w:left w:val="single" w:sz="2" w:space="0" w:color="auto"/>
              <w:bottom w:val="single" w:sz="2" w:space="0" w:color="auto"/>
              <w:right w:val="single" w:sz="2" w:space="0" w:color="auto"/>
            </w:tcBorders>
          </w:tcPr>
          <w:p w14:paraId="5DE6736B" w14:textId="4E5E187F" w:rsidR="00450904" w:rsidRPr="00711388" w:rsidRDefault="00450904" w:rsidP="00596421">
            <w:pPr>
              <w:pStyle w:val="NormalLeft"/>
              <w:rPr>
                <w:ins w:id="3451" w:author="Author"/>
                <w:lang w:val="en-GB"/>
              </w:rPr>
            </w:pPr>
            <w:ins w:id="3452" w:author="Author">
              <w:r w:rsidRPr="00711388">
                <w:rPr>
                  <w:lang w:val="en-GB"/>
                </w:rPr>
                <w:t xml:space="preserve">Sensitivity of assets </w:t>
              </w:r>
              <w:r w:rsidR="00A70C36" w:rsidRPr="00711388">
                <w:rPr>
                  <w:lang w:val="en-GB"/>
                </w:rPr>
                <w:t xml:space="preserve">in the currency euro </w:t>
              </w:r>
              <w:r w:rsidRPr="00711388">
                <w:rPr>
                  <w:lang w:val="en-GB"/>
                </w:rPr>
                <w:lastRenderedPageBreak/>
                <w:t>to changes in credit spreads</w:t>
              </w:r>
              <w:r w:rsidR="00596421" w:rsidRPr="00711388">
                <w:rPr>
                  <w:lang w:val="en-GB"/>
                </w:rPr>
                <w:t xml:space="preserve"> </w:t>
              </w:r>
              <w:r w:rsidRPr="00711388">
                <w:rPr>
                  <w:lang w:val="en-GB"/>
                </w:rPr>
                <w:t>/</w:t>
              </w:r>
              <w:r w:rsidR="00596421" w:rsidRPr="00711388">
                <w:rPr>
                  <w:lang w:val="en-GB"/>
                </w:rPr>
                <w:t xml:space="preserve"> </w:t>
              </w:r>
              <w:r w:rsidRPr="00711388">
                <w:rPr>
                  <w:lang w:val="en-GB"/>
                </w:rPr>
                <w:t>all countries</w:t>
              </w:r>
            </w:ins>
          </w:p>
        </w:tc>
        <w:tc>
          <w:tcPr>
            <w:tcW w:w="5948" w:type="dxa"/>
            <w:tcBorders>
              <w:top w:val="single" w:sz="2" w:space="0" w:color="auto"/>
              <w:left w:val="single" w:sz="2" w:space="0" w:color="auto"/>
              <w:bottom w:val="single" w:sz="2" w:space="0" w:color="auto"/>
              <w:right w:val="single" w:sz="2" w:space="0" w:color="auto"/>
            </w:tcBorders>
          </w:tcPr>
          <w:p w14:paraId="6CE6C116" w14:textId="04D503B0" w:rsidR="00450904" w:rsidRPr="00711388" w:rsidRDefault="00450904" w:rsidP="00A9740E">
            <w:pPr>
              <w:pStyle w:val="NormalLeft"/>
              <w:rPr>
                <w:ins w:id="3453" w:author="Author"/>
                <w:lang w:val="en-GB"/>
              </w:rPr>
            </w:pPr>
            <w:ins w:id="3454" w:author="Author">
              <w:r w:rsidRPr="00711388">
                <w:rPr>
                  <w:lang w:val="en-GB"/>
                </w:rPr>
                <w:lastRenderedPageBreak/>
                <w:t>Calculated nominator of the Credit Spread Sensitivity Ratio (CSSR) for the currency euro.</w:t>
              </w:r>
            </w:ins>
          </w:p>
        </w:tc>
      </w:tr>
      <w:tr w:rsidR="00450904" w:rsidRPr="00711388" w14:paraId="77A98812" w14:textId="77777777" w:rsidTr="00E45205">
        <w:trPr>
          <w:ins w:id="3455" w:author="Author"/>
        </w:trPr>
        <w:tc>
          <w:tcPr>
            <w:tcW w:w="1727" w:type="dxa"/>
            <w:tcBorders>
              <w:top w:val="single" w:sz="2" w:space="0" w:color="auto"/>
              <w:left w:val="single" w:sz="2" w:space="0" w:color="auto"/>
              <w:bottom w:val="single" w:sz="2" w:space="0" w:color="auto"/>
              <w:right w:val="single" w:sz="2" w:space="0" w:color="auto"/>
            </w:tcBorders>
          </w:tcPr>
          <w:p w14:paraId="6BDA1355" w14:textId="3131B956" w:rsidR="00450904" w:rsidRPr="00711388" w:rsidRDefault="00450904" w:rsidP="00450904">
            <w:pPr>
              <w:pStyle w:val="NormalLeft"/>
              <w:rPr>
                <w:ins w:id="3456" w:author="Author"/>
                <w:lang w:val="en-GB"/>
              </w:rPr>
            </w:pPr>
            <w:ins w:id="3457" w:author="Author">
              <w:r w:rsidRPr="00711388">
                <w:rPr>
                  <w:lang w:val="en-GB"/>
                </w:rPr>
                <w:t>C0044/R0020</w:t>
              </w:r>
            </w:ins>
          </w:p>
        </w:tc>
        <w:tc>
          <w:tcPr>
            <w:tcW w:w="1611" w:type="dxa"/>
            <w:tcBorders>
              <w:top w:val="single" w:sz="2" w:space="0" w:color="auto"/>
              <w:left w:val="single" w:sz="2" w:space="0" w:color="auto"/>
              <w:bottom w:val="single" w:sz="2" w:space="0" w:color="auto"/>
              <w:right w:val="single" w:sz="2" w:space="0" w:color="auto"/>
            </w:tcBorders>
          </w:tcPr>
          <w:p w14:paraId="28249D57" w14:textId="6DF83F2A" w:rsidR="00450904" w:rsidRPr="00711388" w:rsidRDefault="00450904" w:rsidP="00596421">
            <w:pPr>
              <w:pStyle w:val="NormalLeft"/>
              <w:rPr>
                <w:ins w:id="3458" w:author="Author"/>
                <w:lang w:val="en-GB"/>
              </w:rPr>
            </w:pPr>
            <w:ins w:id="3459" w:author="Author">
              <w:r w:rsidRPr="00711388">
                <w:rPr>
                  <w:lang w:val="en-GB"/>
                </w:rPr>
                <w:t xml:space="preserve">Sensitivity of the best estimate </w:t>
              </w:r>
              <w:r w:rsidR="00A70C36" w:rsidRPr="00711388">
                <w:rPr>
                  <w:lang w:val="en-GB"/>
                </w:rPr>
                <w:t xml:space="preserve">in the currency euro </w:t>
              </w:r>
              <w:r w:rsidRPr="00711388">
                <w:rPr>
                  <w:lang w:val="en-GB"/>
                </w:rPr>
                <w:t>to changes in interest rates</w:t>
              </w:r>
              <w:r w:rsidR="00596421" w:rsidRPr="00711388">
                <w:rPr>
                  <w:lang w:val="en-GB"/>
                </w:rPr>
                <w:t xml:space="preserve"> / all countries</w:t>
              </w:r>
            </w:ins>
          </w:p>
        </w:tc>
        <w:tc>
          <w:tcPr>
            <w:tcW w:w="5948" w:type="dxa"/>
            <w:tcBorders>
              <w:top w:val="single" w:sz="2" w:space="0" w:color="auto"/>
              <w:left w:val="single" w:sz="2" w:space="0" w:color="auto"/>
              <w:bottom w:val="single" w:sz="2" w:space="0" w:color="auto"/>
              <w:right w:val="single" w:sz="2" w:space="0" w:color="auto"/>
            </w:tcBorders>
          </w:tcPr>
          <w:p w14:paraId="1FB4D704" w14:textId="579F0B93" w:rsidR="00450904" w:rsidRPr="00711388" w:rsidRDefault="00450904" w:rsidP="00A9740E">
            <w:pPr>
              <w:pStyle w:val="NormalLeft"/>
              <w:rPr>
                <w:ins w:id="3460" w:author="Author"/>
                <w:lang w:val="en-GB"/>
              </w:rPr>
            </w:pPr>
            <w:ins w:id="3461" w:author="Author">
              <w:r w:rsidRPr="00711388">
                <w:rPr>
                  <w:lang w:val="en-GB"/>
                </w:rPr>
                <w:t>Calculated denominator of the Credit Spread Sensitivity Ratio (CSSR) for the currency euro.</w:t>
              </w:r>
            </w:ins>
          </w:p>
        </w:tc>
      </w:tr>
      <w:tr w:rsidR="00450904" w:rsidRPr="00711388" w14:paraId="6C47B49E" w14:textId="77777777" w:rsidTr="00824DA5">
        <w:trPr>
          <w:ins w:id="3462" w:author="Author"/>
        </w:trPr>
        <w:tc>
          <w:tcPr>
            <w:tcW w:w="1727" w:type="dxa"/>
            <w:tcBorders>
              <w:top w:val="single" w:sz="2" w:space="0" w:color="auto"/>
              <w:left w:val="single" w:sz="2" w:space="0" w:color="auto"/>
              <w:bottom w:val="single" w:sz="2" w:space="0" w:color="auto"/>
              <w:right w:val="single" w:sz="2" w:space="0" w:color="auto"/>
            </w:tcBorders>
          </w:tcPr>
          <w:p w14:paraId="10C0950C" w14:textId="77777777" w:rsidR="00450904" w:rsidRPr="00711388" w:rsidRDefault="00450904" w:rsidP="00824DA5">
            <w:pPr>
              <w:pStyle w:val="NormalLeft"/>
              <w:rPr>
                <w:ins w:id="3463" w:author="Author"/>
                <w:lang w:val="en-GB"/>
              </w:rPr>
            </w:pPr>
            <w:ins w:id="3464" w:author="Author">
              <w:r w:rsidRPr="00711388">
                <w:rPr>
                  <w:lang w:val="en-GB"/>
                </w:rPr>
                <w:t>C0046/R0020</w:t>
              </w:r>
            </w:ins>
          </w:p>
        </w:tc>
        <w:tc>
          <w:tcPr>
            <w:tcW w:w="1611" w:type="dxa"/>
            <w:tcBorders>
              <w:top w:val="single" w:sz="2" w:space="0" w:color="auto"/>
              <w:left w:val="single" w:sz="2" w:space="0" w:color="auto"/>
              <w:bottom w:val="single" w:sz="2" w:space="0" w:color="auto"/>
              <w:right w:val="single" w:sz="2" w:space="0" w:color="auto"/>
            </w:tcBorders>
          </w:tcPr>
          <w:p w14:paraId="4722A7E1" w14:textId="4503228A" w:rsidR="00450904" w:rsidRPr="00711388" w:rsidRDefault="00450904" w:rsidP="00824DA5">
            <w:pPr>
              <w:pStyle w:val="NormalLeft"/>
              <w:rPr>
                <w:ins w:id="3465" w:author="Author"/>
                <w:lang w:val="en-GB"/>
              </w:rPr>
            </w:pPr>
            <w:ins w:id="3466" w:author="Author">
              <w:r w:rsidRPr="00711388">
                <w:rPr>
                  <w:lang w:val="en-GB"/>
                </w:rPr>
                <w:t>Risk-corrected spread calculated on the basis of the undertaking's portfolio of investments in debt instruments for the</w:t>
              </w:r>
              <w:del w:id="3467" w:author="Author">
                <w:r w:rsidRPr="00711388" w:rsidDel="003323F0">
                  <w:rPr>
                    <w:lang w:val="en-GB"/>
                  </w:rPr>
                  <w:delText xml:space="preserve">  </w:delText>
                </w:r>
              </w:del>
              <w:r w:rsidR="003323F0">
                <w:rPr>
                  <w:lang w:val="en-GB"/>
                </w:rPr>
                <w:t xml:space="preserve"> </w:t>
              </w:r>
              <w:r w:rsidRPr="00711388">
                <w:rPr>
                  <w:lang w:val="en-GB"/>
                </w:rPr>
                <w:t>currency euro/all countries</w:t>
              </w:r>
            </w:ins>
          </w:p>
        </w:tc>
        <w:tc>
          <w:tcPr>
            <w:tcW w:w="5948" w:type="dxa"/>
            <w:tcBorders>
              <w:top w:val="single" w:sz="2" w:space="0" w:color="auto"/>
              <w:left w:val="single" w:sz="2" w:space="0" w:color="auto"/>
              <w:bottom w:val="single" w:sz="2" w:space="0" w:color="auto"/>
              <w:right w:val="single" w:sz="2" w:space="0" w:color="auto"/>
            </w:tcBorders>
          </w:tcPr>
          <w:p w14:paraId="178F3743" w14:textId="2450DF34" w:rsidR="00450904" w:rsidRPr="00711388" w:rsidRDefault="00450904" w:rsidP="00526850">
            <w:pPr>
              <w:pStyle w:val="NormalLeft"/>
              <w:rPr>
                <w:ins w:id="3468" w:author="Author"/>
                <w:lang w:val="en-GB"/>
              </w:rPr>
            </w:pPr>
            <w:ins w:id="3469" w:author="Author">
              <w:r w:rsidRPr="00711388">
                <w:rPr>
                  <w:lang w:val="en-GB"/>
                </w:rPr>
                <w:t>If relevant, calculated nominator of the undertaking-specific adjustment to the risk-corrected spread referred to in Article 77d (1c) of Directive 2009/138/EC, for the</w:t>
              </w:r>
              <w:del w:id="3470" w:author="Author">
                <w:r w:rsidRPr="00711388" w:rsidDel="003323F0">
                  <w:rPr>
                    <w:lang w:val="en-GB"/>
                  </w:rPr>
                  <w:delText xml:space="preserve">  </w:delText>
                </w:r>
              </w:del>
              <w:r w:rsidR="003323F0">
                <w:rPr>
                  <w:lang w:val="en-GB"/>
                </w:rPr>
                <w:t xml:space="preserve"> </w:t>
              </w:r>
              <w:r w:rsidRPr="00711388">
                <w:rPr>
                  <w:lang w:val="en-GB"/>
                </w:rPr>
                <w:t>currency euro.</w:t>
              </w:r>
            </w:ins>
          </w:p>
        </w:tc>
      </w:tr>
      <w:tr w:rsidR="00450904" w:rsidRPr="00711388" w14:paraId="343AB195" w14:textId="77777777" w:rsidTr="00E45205">
        <w:tc>
          <w:tcPr>
            <w:tcW w:w="1727" w:type="dxa"/>
            <w:tcBorders>
              <w:top w:val="single" w:sz="2" w:space="0" w:color="auto"/>
              <w:left w:val="single" w:sz="2" w:space="0" w:color="auto"/>
              <w:bottom w:val="single" w:sz="2" w:space="0" w:color="auto"/>
              <w:right w:val="single" w:sz="2" w:space="0" w:color="auto"/>
            </w:tcBorders>
          </w:tcPr>
          <w:p w14:paraId="2D425AAA" w14:textId="77777777" w:rsidR="00450904" w:rsidRPr="00711388" w:rsidRDefault="00450904" w:rsidP="00450904">
            <w:pPr>
              <w:pStyle w:val="NormalLeft"/>
              <w:rPr>
                <w:lang w:val="en-GB"/>
              </w:rPr>
            </w:pPr>
            <w:r w:rsidRPr="00711388">
              <w:rPr>
                <w:lang w:val="en-GB"/>
              </w:rPr>
              <w:t>C0050/R0020</w:t>
            </w:r>
          </w:p>
        </w:tc>
        <w:tc>
          <w:tcPr>
            <w:tcW w:w="1611" w:type="dxa"/>
            <w:tcBorders>
              <w:top w:val="single" w:sz="2" w:space="0" w:color="auto"/>
              <w:left w:val="single" w:sz="2" w:space="0" w:color="auto"/>
              <w:bottom w:val="single" w:sz="2" w:space="0" w:color="auto"/>
              <w:right w:val="single" w:sz="2" w:space="0" w:color="auto"/>
            </w:tcBorders>
          </w:tcPr>
          <w:p w14:paraId="659CE5AD" w14:textId="0C461D0D" w:rsidR="00450904" w:rsidRPr="00711388" w:rsidRDefault="00450904" w:rsidP="00450904">
            <w:pPr>
              <w:pStyle w:val="NormalLeft"/>
              <w:rPr>
                <w:lang w:val="en-GB"/>
              </w:rPr>
            </w:pPr>
            <w:r w:rsidRPr="00711388">
              <w:rPr>
                <w:lang w:val="en-GB"/>
              </w:rPr>
              <w:t xml:space="preserve">Part of the </w:t>
            </w:r>
            <w:ins w:id="3471" w:author="Author">
              <w:r w:rsidRPr="00711388">
                <w:rPr>
                  <w:lang w:val="en-GB"/>
                </w:rPr>
                <w:t>b</w:t>
              </w:r>
            </w:ins>
            <w:del w:id="3472" w:author="Author">
              <w:r w:rsidRPr="00711388" w:rsidDel="00027574">
                <w:rPr>
                  <w:lang w:val="en-GB"/>
                </w:rPr>
                <w:delText>B</w:delText>
              </w:r>
            </w:del>
            <w:r w:rsidRPr="00711388">
              <w:rPr>
                <w:lang w:val="en-GB"/>
              </w:rPr>
              <w:t xml:space="preserve">est </w:t>
            </w:r>
            <w:ins w:id="3473" w:author="Author">
              <w:r w:rsidRPr="00711388">
                <w:rPr>
                  <w:lang w:val="en-GB"/>
                </w:rPr>
                <w:t>e</w:t>
              </w:r>
            </w:ins>
            <w:del w:id="3474" w:author="Author">
              <w:r w:rsidRPr="00711388" w:rsidDel="00027574">
                <w:rPr>
                  <w:lang w:val="en-GB"/>
                </w:rPr>
                <w:delText>E</w:delText>
              </w:r>
            </w:del>
            <w:r w:rsidRPr="00711388">
              <w:rPr>
                <w:lang w:val="en-GB"/>
              </w:rPr>
              <w:t>stimate subject to volatility adjustment written in currencies/Total value of all countries</w:t>
            </w:r>
          </w:p>
        </w:tc>
        <w:tc>
          <w:tcPr>
            <w:tcW w:w="5948" w:type="dxa"/>
            <w:tcBorders>
              <w:top w:val="single" w:sz="2" w:space="0" w:color="auto"/>
              <w:left w:val="single" w:sz="2" w:space="0" w:color="auto"/>
              <w:bottom w:val="single" w:sz="2" w:space="0" w:color="auto"/>
              <w:right w:val="single" w:sz="2" w:space="0" w:color="auto"/>
            </w:tcBorders>
          </w:tcPr>
          <w:p w14:paraId="4F240759" w14:textId="77777777" w:rsidR="00450904" w:rsidRPr="00711388" w:rsidRDefault="00450904" w:rsidP="00450904">
            <w:pPr>
              <w:pStyle w:val="NormalLeft"/>
              <w:rPr>
                <w:lang w:val="en-GB"/>
              </w:rPr>
            </w:pPr>
            <w:r w:rsidRPr="00711388">
              <w:rPr>
                <w:lang w:val="en-GB"/>
              </w:rPr>
              <w:t>Total value for all countries of the best estimate of the insurance and reinsurance obligations subject to volatility adjustment split by currency.</w:t>
            </w:r>
          </w:p>
        </w:tc>
      </w:tr>
      <w:tr w:rsidR="00A70C36" w:rsidRPr="00711388" w14:paraId="249FC5C8" w14:textId="77777777" w:rsidTr="00E45205">
        <w:trPr>
          <w:ins w:id="3475" w:author="Author"/>
        </w:trPr>
        <w:tc>
          <w:tcPr>
            <w:tcW w:w="1727" w:type="dxa"/>
            <w:tcBorders>
              <w:top w:val="single" w:sz="2" w:space="0" w:color="auto"/>
              <w:left w:val="single" w:sz="2" w:space="0" w:color="auto"/>
              <w:bottom w:val="single" w:sz="2" w:space="0" w:color="auto"/>
              <w:right w:val="single" w:sz="2" w:space="0" w:color="auto"/>
            </w:tcBorders>
          </w:tcPr>
          <w:p w14:paraId="59687020" w14:textId="71D73E92" w:rsidR="00A70C36" w:rsidRPr="00711388" w:rsidRDefault="00A70C36" w:rsidP="00A70C36">
            <w:pPr>
              <w:pStyle w:val="NormalLeft"/>
              <w:rPr>
                <w:ins w:id="3476" w:author="Author"/>
                <w:lang w:val="en-GB"/>
              </w:rPr>
            </w:pPr>
            <w:ins w:id="3477" w:author="Author">
              <w:r w:rsidRPr="00711388">
                <w:rPr>
                  <w:lang w:val="en-GB"/>
                </w:rPr>
                <w:t>C0052/R0020</w:t>
              </w:r>
            </w:ins>
          </w:p>
        </w:tc>
        <w:tc>
          <w:tcPr>
            <w:tcW w:w="1611" w:type="dxa"/>
            <w:tcBorders>
              <w:top w:val="single" w:sz="2" w:space="0" w:color="auto"/>
              <w:left w:val="single" w:sz="2" w:space="0" w:color="auto"/>
              <w:bottom w:val="single" w:sz="2" w:space="0" w:color="auto"/>
              <w:right w:val="single" w:sz="2" w:space="0" w:color="auto"/>
            </w:tcBorders>
          </w:tcPr>
          <w:p w14:paraId="16A25B50" w14:textId="218DC087" w:rsidR="00A70C36" w:rsidRPr="00711388" w:rsidRDefault="00A70C36" w:rsidP="00526850">
            <w:pPr>
              <w:pStyle w:val="NormalLeft"/>
              <w:rPr>
                <w:ins w:id="3478" w:author="Author"/>
                <w:lang w:val="en-GB"/>
              </w:rPr>
            </w:pPr>
            <w:ins w:id="3479" w:author="Author">
              <w:r w:rsidRPr="00711388">
                <w:rPr>
                  <w:lang w:val="en-GB"/>
                </w:rPr>
                <w:t xml:space="preserve">Sensitivity of assets </w:t>
              </w:r>
              <w:r w:rsidR="00526850" w:rsidRPr="00711388">
                <w:rPr>
                  <w:lang w:val="en-GB"/>
                </w:rPr>
                <w:t xml:space="preserve">in currencies other than euro </w:t>
              </w:r>
              <w:r w:rsidRPr="00711388">
                <w:rPr>
                  <w:lang w:val="en-GB"/>
                </w:rPr>
                <w:t xml:space="preserve">to changes in credit spreads </w:t>
              </w:r>
              <w:r w:rsidR="00526850" w:rsidRPr="00711388">
                <w:rPr>
                  <w:lang w:val="en-GB"/>
                </w:rPr>
                <w:t xml:space="preserve">/ </w:t>
              </w:r>
              <w:r w:rsidRPr="00711388">
                <w:rPr>
                  <w:lang w:val="en-GB"/>
                </w:rPr>
                <w:t>all countries</w:t>
              </w:r>
            </w:ins>
          </w:p>
        </w:tc>
        <w:tc>
          <w:tcPr>
            <w:tcW w:w="5948" w:type="dxa"/>
            <w:tcBorders>
              <w:top w:val="single" w:sz="2" w:space="0" w:color="auto"/>
              <w:left w:val="single" w:sz="2" w:space="0" w:color="auto"/>
              <w:bottom w:val="single" w:sz="2" w:space="0" w:color="auto"/>
              <w:right w:val="single" w:sz="2" w:space="0" w:color="auto"/>
            </w:tcBorders>
          </w:tcPr>
          <w:p w14:paraId="2F721858" w14:textId="24CCA224" w:rsidR="00A70C36" w:rsidRPr="00711388" w:rsidRDefault="00A70C36" w:rsidP="00A70C36">
            <w:pPr>
              <w:pStyle w:val="NormalLeft"/>
              <w:rPr>
                <w:ins w:id="3480" w:author="Author"/>
                <w:lang w:val="en-GB"/>
              </w:rPr>
            </w:pPr>
            <w:ins w:id="3481" w:author="Author">
              <w:r w:rsidRPr="00711388">
                <w:rPr>
                  <w:lang w:val="en-GB"/>
                </w:rPr>
                <w:t>Calculated nominator of the Credit Spread Sensitivity Ratio (CSSR) split by currency</w:t>
              </w:r>
              <w:r w:rsidR="00526850" w:rsidRPr="00711388">
                <w:rPr>
                  <w:lang w:val="en-GB"/>
                </w:rPr>
                <w:t xml:space="preserve"> for currencies other than euro</w:t>
              </w:r>
              <w:r w:rsidRPr="00711388">
                <w:rPr>
                  <w:lang w:val="en-GB"/>
                </w:rPr>
                <w:t xml:space="preserve">. </w:t>
              </w:r>
            </w:ins>
          </w:p>
          <w:p w14:paraId="6D95BDD0" w14:textId="77777777" w:rsidR="00A70C36" w:rsidRPr="00711388" w:rsidRDefault="00A70C36" w:rsidP="00A70C36">
            <w:pPr>
              <w:pStyle w:val="NormalLeft"/>
              <w:rPr>
                <w:ins w:id="3482" w:author="Author"/>
                <w:lang w:val="en-GB"/>
              </w:rPr>
            </w:pPr>
          </w:p>
        </w:tc>
      </w:tr>
      <w:tr w:rsidR="00526850" w:rsidRPr="00711388" w14:paraId="6D9E0979" w14:textId="77777777" w:rsidTr="00E45205">
        <w:trPr>
          <w:ins w:id="3483" w:author="Author"/>
        </w:trPr>
        <w:tc>
          <w:tcPr>
            <w:tcW w:w="1727" w:type="dxa"/>
            <w:tcBorders>
              <w:top w:val="single" w:sz="2" w:space="0" w:color="auto"/>
              <w:left w:val="single" w:sz="2" w:space="0" w:color="auto"/>
              <w:bottom w:val="single" w:sz="2" w:space="0" w:color="auto"/>
              <w:right w:val="single" w:sz="2" w:space="0" w:color="auto"/>
            </w:tcBorders>
          </w:tcPr>
          <w:p w14:paraId="13F7A0A3" w14:textId="57360809" w:rsidR="00526850" w:rsidRPr="00711388" w:rsidRDefault="00526850" w:rsidP="00526850">
            <w:pPr>
              <w:pStyle w:val="NormalLeft"/>
              <w:rPr>
                <w:ins w:id="3484" w:author="Author"/>
                <w:lang w:val="en-GB"/>
              </w:rPr>
            </w:pPr>
            <w:ins w:id="3485" w:author="Author">
              <w:r w:rsidRPr="00711388">
                <w:rPr>
                  <w:lang w:val="en-GB"/>
                </w:rPr>
                <w:lastRenderedPageBreak/>
                <w:t>C0054/R0020</w:t>
              </w:r>
            </w:ins>
          </w:p>
        </w:tc>
        <w:tc>
          <w:tcPr>
            <w:tcW w:w="1611" w:type="dxa"/>
            <w:tcBorders>
              <w:top w:val="single" w:sz="2" w:space="0" w:color="auto"/>
              <w:left w:val="single" w:sz="2" w:space="0" w:color="auto"/>
              <w:bottom w:val="single" w:sz="2" w:space="0" w:color="auto"/>
              <w:right w:val="single" w:sz="2" w:space="0" w:color="auto"/>
            </w:tcBorders>
          </w:tcPr>
          <w:p w14:paraId="1DDA487C" w14:textId="7352FE1F" w:rsidR="00526850" w:rsidRPr="00711388" w:rsidRDefault="00526850" w:rsidP="00526850">
            <w:pPr>
              <w:pStyle w:val="NormalLeft"/>
              <w:rPr>
                <w:ins w:id="3486" w:author="Author"/>
                <w:lang w:val="en-GB"/>
              </w:rPr>
            </w:pPr>
            <w:ins w:id="3487" w:author="Author">
              <w:r w:rsidRPr="00711388">
                <w:rPr>
                  <w:lang w:val="en-GB"/>
                </w:rPr>
                <w:t>Sensitivity of the best estimate in currencies other than euro to changes in interest rates / all countries</w:t>
              </w:r>
            </w:ins>
          </w:p>
        </w:tc>
        <w:tc>
          <w:tcPr>
            <w:tcW w:w="5948" w:type="dxa"/>
            <w:tcBorders>
              <w:top w:val="single" w:sz="2" w:space="0" w:color="auto"/>
              <w:left w:val="single" w:sz="2" w:space="0" w:color="auto"/>
              <w:bottom w:val="single" w:sz="2" w:space="0" w:color="auto"/>
              <w:right w:val="single" w:sz="2" w:space="0" w:color="auto"/>
            </w:tcBorders>
          </w:tcPr>
          <w:p w14:paraId="5A1B8A85" w14:textId="78F14C4D" w:rsidR="00526850" w:rsidRPr="00711388" w:rsidRDefault="00526850" w:rsidP="00526850">
            <w:pPr>
              <w:pStyle w:val="NormalLeft"/>
              <w:rPr>
                <w:ins w:id="3488" w:author="Author"/>
                <w:lang w:val="en-GB"/>
              </w:rPr>
            </w:pPr>
            <w:ins w:id="3489" w:author="Author">
              <w:r w:rsidRPr="00711388">
                <w:rPr>
                  <w:lang w:val="en-GB"/>
                </w:rPr>
                <w:t xml:space="preserve">Calculated denominator of the Credit Spread Sensitivity Ratio (CSSR) split by currency for currencies other than euro. </w:t>
              </w:r>
            </w:ins>
          </w:p>
        </w:tc>
      </w:tr>
      <w:tr w:rsidR="00223BE3" w:rsidRPr="00711388" w14:paraId="0FEAB557" w14:textId="77777777" w:rsidTr="00E45205">
        <w:trPr>
          <w:ins w:id="3490" w:author="Author"/>
        </w:trPr>
        <w:tc>
          <w:tcPr>
            <w:tcW w:w="1727" w:type="dxa"/>
            <w:tcBorders>
              <w:top w:val="single" w:sz="2" w:space="0" w:color="auto"/>
              <w:left w:val="single" w:sz="2" w:space="0" w:color="auto"/>
              <w:bottom w:val="single" w:sz="2" w:space="0" w:color="auto"/>
              <w:right w:val="single" w:sz="2" w:space="0" w:color="auto"/>
            </w:tcBorders>
          </w:tcPr>
          <w:p w14:paraId="547F7304" w14:textId="3FA151B7" w:rsidR="00223BE3" w:rsidRPr="00711388" w:rsidRDefault="00223BE3" w:rsidP="00223BE3">
            <w:pPr>
              <w:pStyle w:val="NormalLeft"/>
              <w:rPr>
                <w:ins w:id="3491" w:author="Author"/>
                <w:lang w:val="en-GB"/>
              </w:rPr>
            </w:pPr>
            <w:ins w:id="3492" w:author="Author">
              <w:r w:rsidRPr="00711388">
                <w:rPr>
                  <w:lang w:val="en-GB"/>
                </w:rPr>
                <w:t>C0056/R0020</w:t>
              </w:r>
            </w:ins>
          </w:p>
        </w:tc>
        <w:tc>
          <w:tcPr>
            <w:tcW w:w="1611" w:type="dxa"/>
            <w:tcBorders>
              <w:top w:val="single" w:sz="2" w:space="0" w:color="auto"/>
              <w:left w:val="single" w:sz="2" w:space="0" w:color="auto"/>
              <w:bottom w:val="single" w:sz="2" w:space="0" w:color="auto"/>
              <w:right w:val="single" w:sz="2" w:space="0" w:color="auto"/>
            </w:tcBorders>
          </w:tcPr>
          <w:p w14:paraId="386C5292" w14:textId="0290671F" w:rsidR="00223BE3" w:rsidRPr="00711388" w:rsidRDefault="00223BE3" w:rsidP="00223BE3">
            <w:pPr>
              <w:pStyle w:val="NormalLeft"/>
              <w:rPr>
                <w:ins w:id="3493" w:author="Author"/>
                <w:lang w:val="en-GB"/>
              </w:rPr>
            </w:pPr>
            <w:ins w:id="3494" w:author="Author">
              <w:r w:rsidRPr="00711388">
                <w:rPr>
                  <w:lang w:val="en-GB"/>
                </w:rPr>
                <w:t>Risk-corrected spread calculated on the basis of the undertaking's portfolio of investments in debt instruments for currencies</w:t>
              </w:r>
              <w:r w:rsidR="00400470" w:rsidRPr="00711388">
                <w:rPr>
                  <w:lang w:val="en-GB"/>
                </w:rPr>
                <w:t xml:space="preserve"> other than euro </w:t>
              </w:r>
              <w:r w:rsidRPr="00711388">
                <w:rPr>
                  <w:lang w:val="en-GB"/>
                </w:rPr>
                <w:t>/</w:t>
              </w:r>
              <w:r w:rsidR="00400470" w:rsidRPr="00711388">
                <w:rPr>
                  <w:lang w:val="en-GB"/>
                </w:rPr>
                <w:t xml:space="preserve"> </w:t>
              </w:r>
              <w:r w:rsidRPr="00711388">
                <w:rPr>
                  <w:lang w:val="en-GB"/>
                </w:rPr>
                <w:t>all countries</w:t>
              </w:r>
            </w:ins>
          </w:p>
        </w:tc>
        <w:tc>
          <w:tcPr>
            <w:tcW w:w="5948" w:type="dxa"/>
            <w:tcBorders>
              <w:top w:val="single" w:sz="2" w:space="0" w:color="auto"/>
              <w:left w:val="single" w:sz="2" w:space="0" w:color="auto"/>
              <w:bottom w:val="single" w:sz="2" w:space="0" w:color="auto"/>
              <w:right w:val="single" w:sz="2" w:space="0" w:color="auto"/>
            </w:tcBorders>
          </w:tcPr>
          <w:p w14:paraId="2EA87705" w14:textId="3329B8D3" w:rsidR="00223BE3" w:rsidRPr="00711388" w:rsidRDefault="00223BE3" w:rsidP="00CC493B">
            <w:pPr>
              <w:pStyle w:val="NormalLeft"/>
              <w:rPr>
                <w:ins w:id="3495" w:author="Author"/>
                <w:lang w:val="en-GB"/>
              </w:rPr>
            </w:pPr>
            <w:ins w:id="3496" w:author="Author">
              <w:r w:rsidRPr="00711388">
                <w:rPr>
                  <w:lang w:val="en-GB"/>
                </w:rPr>
                <w:t xml:space="preserve">If relevant, calculated nominator of the undertaking-specific adjustment to the risk-corrected spread referred to in </w:t>
              </w:r>
              <w:r w:rsidR="00B518E2" w:rsidRPr="00711388">
                <w:rPr>
                  <w:lang w:val="en-GB"/>
                </w:rPr>
                <w:t>A</w:t>
              </w:r>
              <w:r w:rsidRPr="00711388">
                <w:rPr>
                  <w:lang w:val="en-GB"/>
                </w:rPr>
                <w:t>rt</w:t>
              </w:r>
              <w:r w:rsidR="00B518E2" w:rsidRPr="00711388">
                <w:rPr>
                  <w:lang w:val="en-GB"/>
                </w:rPr>
                <w:t>icle</w:t>
              </w:r>
              <w:r w:rsidRPr="00711388">
                <w:rPr>
                  <w:lang w:val="en-GB"/>
                </w:rPr>
                <w:t xml:space="preserve"> 77d (1c)</w:t>
              </w:r>
              <w:r w:rsidR="00B518E2" w:rsidRPr="00711388">
                <w:rPr>
                  <w:lang w:val="en-GB"/>
                </w:rPr>
                <w:t xml:space="preserve"> of Directive 2009/138/EC</w:t>
              </w:r>
              <w:r w:rsidRPr="00711388">
                <w:rPr>
                  <w:lang w:val="en-GB"/>
                </w:rPr>
                <w:t>, split by currency</w:t>
              </w:r>
              <w:r w:rsidR="00400470" w:rsidRPr="00711388">
                <w:rPr>
                  <w:lang w:val="en-GB"/>
                </w:rPr>
                <w:t xml:space="preserve"> for currencies other than euro</w:t>
              </w:r>
              <w:r w:rsidRPr="00711388">
                <w:rPr>
                  <w:lang w:val="en-GB"/>
                </w:rPr>
                <w:t xml:space="preserve">. </w:t>
              </w:r>
            </w:ins>
          </w:p>
        </w:tc>
      </w:tr>
      <w:tr w:rsidR="00223BE3" w:rsidRPr="00711388" w14:paraId="4FC1E866" w14:textId="77777777" w:rsidTr="00E45205">
        <w:trPr>
          <w:ins w:id="3497" w:author="Author"/>
        </w:trPr>
        <w:tc>
          <w:tcPr>
            <w:tcW w:w="1727" w:type="dxa"/>
            <w:tcBorders>
              <w:top w:val="single" w:sz="2" w:space="0" w:color="auto"/>
              <w:left w:val="single" w:sz="2" w:space="0" w:color="auto"/>
              <w:bottom w:val="single" w:sz="2" w:space="0" w:color="auto"/>
              <w:right w:val="single" w:sz="2" w:space="0" w:color="auto"/>
            </w:tcBorders>
          </w:tcPr>
          <w:p w14:paraId="7450BC4F" w14:textId="20B10AC2" w:rsidR="00223BE3" w:rsidRPr="00711388" w:rsidRDefault="00223BE3" w:rsidP="00223BE3">
            <w:pPr>
              <w:pStyle w:val="NormalLeft"/>
              <w:rPr>
                <w:ins w:id="3498" w:author="Author"/>
                <w:lang w:val="en-GB"/>
              </w:rPr>
            </w:pPr>
            <w:ins w:id="3499" w:author="Author">
              <w:r w:rsidRPr="00711388">
                <w:rPr>
                  <w:lang w:val="en-GB"/>
                </w:rPr>
                <w:t>C0058/R0020</w:t>
              </w:r>
            </w:ins>
          </w:p>
        </w:tc>
        <w:tc>
          <w:tcPr>
            <w:tcW w:w="1611" w:type="dxa"/>
            <w:tcBorders>
              <w:top w:val="single" w:sz="2" w:space="0" w:color="auto"/>
              <w:left w:val="single" w:sz="2" w:space="0" w:color="auto"/>
              <w:bottom w:val="single" w:sz="2" w:space="0" w:color="auto"/>
              <w:right w:val="single" w:sz="2" w:space="0" w:color="auto"/>
            </w:tcBorders>
          </w:tcPr>
          <w:p w14:paraId="58552A3E" w14:textId="5E5B9A88" w:rsidR="00223BE3" w:rsidRPr="00711388" w:rsidRDefault="00223BE3" w:rsidP="00223BE3">
            <w:pPr>
              <w:pStyle w:val="NormalLeft"/>
              <w:rPr>
                <w:ins w:id="3500" w:author="Author"/>
                <w:lang w:val="en-GB"/>
              </w:rPr>
            </w:pPr>
            <w:ins w:id="3501" w:author="Author">
              <w:r w:rsidRPr="00711388">
                <w:rPr>
                  <w:lang w:val="en-GB"/>
                </w:rPr>
                <w:t>Volatility Adjustment for currencies</w:t>
              </w:r>
              <w:r w:rsidR="00400470" w:rsidRPr="00711388">
                <w:rPr>
                  <w:lang w:val="en-GB"/>
                </w:rPr>
                <w:t xml:space="preserve"> other than euro </w:t>
              </w:r>
              <w:r w:rsidRPr="00711388">
                <w:rPr>
                  <w:lang w:val="en-GB"/>
                </w:rPr>
                <w:t>/</w:t>
              </w:r>
              <w:r w:rsidR="00400470" w:rsidRPr="00711388">
                <w:rPr>
                  <w:lang w:val="en-GB"/>
                </w:rPr>
                <w:t xml:space="preserve"> </w:t>
              </w:r>
              <w:r w:rsidRPr="00711388">
                <w:rPr>
                  <w:lang w:val="en-GB"/>
                </w:rPr>
                <w:t>all countries</w:t>
              </w:r>
            </w:ins>
          </w:p>
        </w:tc>
        <w:tc>
          <w:tcPr>
            <w:tcW w:w="5948" w:type="dxa"/>
            <w:tcBorders>
              <w:top w:val="single" w:sz="2" w:space="0" w:color="auto"/>
              <w:left w:val="single" w:sz="2" w:space="0" w:color="auto"/>
              <w:bottom w:val="single" w:sz="2" w:space="0" w:color="auto"/>
              <w:right w:val="single" w:sz="2" w:space="0" w:color="auto"/>
            </w:tcBorders>
          </w:tcPr>
          <w:p w14:paraId="56427CFD" w14:textId="7E4AB4F8" w:rsidR="00223BE3" w:rsidRPr="00711388" w:rsidRDefault="00223BE3" w:rsidP="00223BE3">
            <w:pPr>
              <w:pStyle w:val="NormalLeft"/>
              <w:rPr>
                <w:ins w:id="3502" w:author="Author"/>
                <w:lang w:val="en-GB"/>
              </w:rPr>
            </w:pPr>
            <w:ins w:id="3503" w:author="Author">
              <w:r w:rsidRPr="00711388">
                <w:rPr>
                  <w:lang w:val="en-GB"/>
                </w:rPr>
                <w:t>Calculated volatility adjustment, split by currency</w:t>
              </w:r>
              <w:r w:rsidR="00400470" w:rsidRPr="00711388">
                <w:rPr>
                  <w:lang w:val="en-GB"/>
                </w:rPr>
                <w:t xml:space="preserve"> for currencies other than euro</w:t>
              </w:r>
              <w:r w:rsidRPr="00711388">
                <w:rPr>
                  <w:lang w:val="en-GB"/>
                </w:rPr>
                <w:t>.</w:t>
              </w:r>
            </w:ins>
          </w:p>
        </w:tc>
      </w:tr>
      <w:tr w:rsidR="00223BE3" w:rsidRPr="00711388" w:rsidDel="004953AD" w14:paraId="30AA2264" w14:textId="08F852F6" w:rsidTr="00E27D35">
        <w:trPr>
          <w:del w:id="3504" w:author="Author"/>
        </w:trPr>
        <w:tc>
          <w:tcPr>
            <w:tcW w:w="1727" w:type="dxa"/>
            <w:tcBorders>
              <w:top w:val="single" w:sz="2" w:space="0" w:color="auto"/>
              <w:left w:val="single" w:sz="2" w:space="0" w:color="auto"/>
              <w:bottom w:val="single" w:sz="2" w:space="0" w:color="auto"/>
              <w:right w:val="single" w:sz="2" w:space="0" w:color="auto"/>
            </w:tcBorders>
          </w:tcPr>
          <w:p w14:paraId="4ABB6936" w14:textId="5C803EB8" w:rsidR="00223BE3" w:rsidRPr="00711388" w:rsidDel="004953AD" w:rsidRDefault="00223BE3" w:rsidP="00223BE3">
            <w:pPr>
              <w:pStyle w:val="NormalLeft"/>
              <w:rPr>
                <w:del w:id="3505" w:author="Author"/>
                <w:lang w:val="en-GB"/>
              </w:rPr>
            </w:pPr>
            <w:del w:id="3506" w:author="Author">
              <w:r w:rsidRPr="00711388" w:rsidDel="004953AD">
                <w:rPr>
                  <w:lang w:val="en-GB"/>
                </w:rPr>
                <w:delText>C0030/R0030</w:delText>
              </w:r>
            </w:del>
          </w:p>
        </w:tc>
        <w:tc>
          <w:tcPr>
            <w:tcW w:w="1611" w:type="dxa"/>
            <w:tcBorders>
              <w:top w:val="single" w:sz="2" w:space="0" w:color="auto"/>
              <w:left w:val="single" w:sz="2" w:space="0" w:color="auto"/>
              <w:bottom w:val="single" w:sz="2" w:space="0" w:color="auto"/>
              <w:right w:val="single" w:sz="2" w:space="0" w:color="auto"/>
            </w:tcBorders>
          </w:tcPr>
          <w:p w14:paraId="12C00C6B" w14:textId="0AB68558" w:rsidR="00223BE3" w:rsidRPr="00711388" w:rsidDel="004953AD" w:rsidRDefault="00223BE3" w:rsidP="00223BE3">
            <w:pPr>
              <w:pStyle w:val="NormalLeft"/>
              <w:rPr>
                <w:del w:id="3507" w:author="Author"/>
                <w:lang w:val="en-GB"/>
              </w:rPr>
            </w:pPr>
            <w:del w:id="3508" w:author="Author">
              <w:r w:rsidRPr="00711388" w:rsidDel="004953AD">
                <w:rPr>
                  <w:lang w:val="en-GB"/>
                </w:rPr>
                <w:delText>Total value of Best Estimate subject to volatility adjustment (for all currencies)/Home country</w:delText>
              </w:r>
            </w:del>
          </w:p>
        </w:tc>
        <w:tc>
          <w:tcPr>
            <w:tcW w:w="5948" w:type="dxa"/>
            <w:tcBorders>
              <w:top w:val="single" w:sz="2" w:space="0" w:color="auto"/>
              <w:left w:val="single" w:sz="2" w:space="0" w:color="auto"/>
              <w:bottom w:val="single" w:sz="2" w:space="0" w:color="auto"/>
              <w:right w:val="single" w:sz="2" w:space="0" w:color="auto"/>
            </w:tcBorders>
          </w:tcPr>
          <w:p w14:paraId="6CA92981" w14:textId="2E6C39F6" w:rsidR="00223BE3" w:rsidRPr="00711388" w:rsidDel="004953AD" w:rsidRDefault="00223BE3" w:rsidP="00223BE3">
            <w:pPr>
              <w:pStyle w:val="NormalLeft"/>
              <w:rPr>
                <w:del w:id="3509" w:author="Author"/>
                <w:lang w:val="en-GB"/>
              </w:rPr>
            </w:pPr>
            <w:del w:id="3510" w:author="Author">
              <w:r w:rsidRPr="00711388" w:rsidDel="004953AD">
                <w:rPr>
                  <w:lang w:val="en-GB"/>
                </w:rPr>
                <w:delText>Total value, for all currencies for the home country, of the best estimate of the insurance and reinsurance obligations subject to volatility adjustment.</w:delText>
              </w:r>
            </w:del>
          </w:p>
        </w:tc>
      </w:tr>
      <w:tr w:rsidR="00223BE3" w:rsidRPr="00711388" w:rsidDel="004953AD" w14:paraId="100D052E" w14:textId="63FB36C7" w:rsidTr="00E27D35">
        <w:trPr>
          <w:del w:id="3511" w:author="Author"/>
        </w:trPr>
        <w:tc>
          <w:tcPr>
            <w:tcW w:w="1727" w:type="dxa"/>
            <w:tcBorders>
              <w:top w:val="single" w:sz="2" w:space="0" w:color="auto"/>
              <w:left w:val="single" w:sz="2" w:space="0" w:color="auto"/>
              <w:bottom w:val="single" w:sz="2" w:space="0" w:color="auto"/>
              <w:right w:val="single" w:sz="2" w:space="0" w:color="auto"/>
            </w:tcBorders>
          </w:tcPr>
          <w:p w14:paraId="09F618CB" w14:textId="6BCA2C4D" w:rsidR="00223BE3" w:rsidRPr="00711388" w:rsidDel="004953AD" w:rsidRDefault="00223BE3" w:rsidP="00223BE3">
            <w:pPr>
              <w:pStyle w:val="NormalLeft"/>
              <w:rPr>
                <w:del w:id="3512" w:author="Author"/>
                <w:lang w:val="en-GB"/>
              </w:rPr>
            </w:pPr>
            <w:del w:id="3513" w:author="Author">
              <w:r w:rsidRPr="00711388" w:rsidDel="004953AD">
                <w:rPr>
                  <w:lang w:val="en-GB"/>
                </w:rPr>
                <w:delText>C0040/R0030</w:delText>
              </w:r>
            </w:del>
          </w:p>
        </w:tc>
        <w:tc>
          <w:tcPr>
            <w:tcW w:w="1611" w:type="dxa"/>
            <w:tcBorders>
              <w:top w:val="single" w:sz="2" w:space="0" w:color="auto"/>
              <w:left w:val="single" w:sz="2" w:space="0" w:color="auto"/>
              <w:bottom w:val="single" w:sz="2" w:space="0" w:color="auto"/>
              <w:right w:val="single" w:sz="2" w:space="0" w:color="auto"/>
            </w:tcBorders>
          </w:tcPr>
          <w:p w14:paraId="4121DBA5" w14:textId="2B4EA84C" w:rsidR="00223BE3" w:rsidRPr="00711388" w:rsidDel="004953AD" w:rsidRDefault="00223BE3" w:rsidP="00223BE3">
            <w:pPr>
              <w:pStyle w:val="NormalLeft"/>
              <w:rPr>
                <w:del w:id="3514" w:author="Author"/>
                <w:lang w:val="en-GB"/>
              </w:rPr>
            </w:pPr>
            <w:del w:id="3515" w:author="Author">
              <w:r w:rsidRPr="00711388" w:rsidDel="004953AD">
                <w:rPr>
                  <w:lang w:val="en-GB"/>
                </w:rPr>
                <w:delText xml:space="preserve">Part of the Best Estimate subject to volatility adjustment written in the </w:delText>
              </w:r>
              <w:r w:rsidRPr="00711388" w:rsidDel="004953AD">
                <w:rPr>
                  <w:lang w:val="en-GB"/>
                </w:rPr>
                <w:lastRenderedPageBreak/>
                <w:delText>reporting currency/Home country</w:delText>
              </w:r>
            </w:del>
          </w:p>
        </w:tc>
        <w:tc>
          <w:tcPr>
            <w:tcW w:w="5948" w:type="dxa"/>
            <w:tcBorders>
              <w:top w:val="single" w:sz="2" w:space="0" w:color="auto"/>
              <w:left w:val="single" w:sz="2" w:space="0" w:color="auto"/>
              <w:bottom w:val="single" w:sz="2" w:space="0" w:color="auto"/>
              <w:right w:val="single" w:sz="2" w:space="0" w:color="auto"/>
            </w:tcBorders>
          </w:tcPr>
          <w:p w14:paraId="4AF40FC0" w14:textId="0B80B70D" w:rsidR="00223BE3" w:rsidRPr="00711388" w:rsidDel="004953AD" w:rsidRDefault="00223BE3" w:rsidP="00223BE3">
            <w:pPr>
              <w:pStyle w:val="NormalLeft"/>
              <w:rPr>
                <w:del w:id="3516" w:author="Author"/>
                <w:lang w:val="en-GB"/>
              </w:rPr>
            </w:pPr>
            <w:del w:id="3517" w:author="Author">
              <w:r w:rsidRPr="00711388" w:rsidDel="004953AD">
                <w:rPr>
                  <w:lang w:val="en-GB"/>
                </w:rPr>
                <w:lastRenderedPageBreak/>
                <w:delText>Total value for the home country, of the best estimate of the insurance and reinsurance obligations subject to volatility adjustment for the reporting currency.</w:delText>
              </w:r>
            </w:del>
          </w:p>
        </w:tc>
      </w:tr>
      <w:tr w:rsidR="00223BE3" w:rsidRPr="00711388" w:rsidDel="004953AD" w14:paraId="49252D58" w14:textId="524087D2" w:rsidTr="00E27D35">
        <w:trPr>
          <w:del w:id="3518" w:author="Author"/>
        </w:trPr>
        <w:tc>
          <w:tcPr>
            <w:tcW w:w="1727" w:type="dxa"/>
            <w:tcBorders>
              <w:top w:val="single" w:sz="2" w:space="0" w:color="auto"/>
              <w:left w:val="single" w:sz="2" w:space="0" w:color="auto"/>
              <w:bottom w:val="single" w:sz="2" w:space="0" w:color="auto"/>
              <w:right w:val="single" w:sz="2" w:space="0" w:color="auto"/>
            </w:tcBorders>
          </w:tcPr>
          <w:p w14:paraId="47B9A45A" w14:textId="10C8656E" w:rsidR="00223BE3" w:rsidRPr="00711388" w:rsidDel="004953AD" w:rsidRDefault="00223BE3" w:rsidP="00223BE3">
            <w:pPr>
              <w:pStyle w:val="NormalLeft"/>
              <w:rPr>
                <w:del w:id="3519" w:author="Author"/>
                <w:lang w:val="en-GB"/>
              </w:rPr>
            </w:pPr>
            <w:del w:id="3520" w:author="Author">
              <w:r w:rsidRPr="00711388" w:rsidDel="004953AD">
                <w:rPr>
                  <w:lang w:val="en-GB"/>
                </w:rPr>
                <w:delText>C0050/R0030</w:delText>
              </w:r>
            </w:del>
          </w:p>
        </w:tc>
        <w:tc>
          <w:tcPr>
            <w:tcW w:w="1611" w:type="dxa"/>
            <w:tcBorders>
              <w:top w:val="single" w:sz="2" w:space="0" w:color="auto"/>
              <w:left w:val="single" w:sz="2" w:space="0" w:color="auto"/>
              <w:bottom w:val="single" w:sz="2" w:space="0" w:color="auto"/>
              <w:right w:val="single" w:sz="2" w:space="0" w:color="auto"/>
            </w:tcBorders>
          </w:tcPr>
          <w:p w14:paraId="75207D5C" w14:textId="4788389B" w:rsidR="00223BE3" w:rsidRPr="00711388" w:rsidDel="004953AD" w:rsidRDefault="00223BE3" w:rsidP="00223BE3">
            <w:pPr>
              <w:pStyle w:val="NormalLeft"/>
              <w:rPr>
                <w:del w:id="3521" w:author="Author"/>
                <w:lang w:val="en-GB"/>
              </w:rPr>
            </w:pPr>
            <w:del w:id="3522" w:author="Author">
              <w:r w:rsidRPr="00711388" w:rsidDel="004953AD">
                <w:rPr>
                  <w:lang w:val="en-GB"/>
                </w:rPr>
                <w:delText>Part of the Best Estimate subject to volatility adjustment written in currencies/Home country</w:delText>
              </w:r>
            </w:del>
          </w:p>
        </w:tc>
        <w:tc>
          <w:tcPr>
            <w:tcW w:w="5948" w:type="dxa"/>
            <w:tcBorders>
              <w:top w:val="single" w:sz="2" w:space="0" w:color="auto"/>
              <w:left w:val="single" w:sz="2" w:space="0" w:color="auto"/>
              <w:bottom w:val="single" w:sz="2" w:space="0" w:color="auto"/>
              <w:right w:val="single" w:sz="2" w:space="0" w:color="auto"/>
            </w:tcBorders>
          </w:tcPr>
          <w:p w14:paraId="2D3E468C" w14:textId="79FF4D2C" w:rsidR="00223BE3" w:rsidRPr="00711388" w:rsidDel="004953AD" w:rsidRDefault="00223BE3" w:rsidP="00223BE3">
            <w:pPr>
              <w:pStyle w:val="NormalLeft"/>
              <w:rPr>
                <w:del w:id="3523" w:author="Author"/>
                <w:lang w:val="en-GB"/>
              </w:rPr>
            </w:pPr>
            <w:del w:id="3524" w:author="Author">
              <w:r w:rsidRPr="00711388" w:rsidDel="004953AD">
                <w:rPr>
                  <w:lang w:val="en-GB"/>
                </w:rPr>
                <w:delText>Value of the best</w:delText>
              </w:r>
              <w:r w:rsidRPr="00711388" w:rsidDel="004953AD">
                <w:rPr>
                  <w:i/>
                  <w:lang w:val="en-GB"/>
                </w:rPr>
                <w:delText xml:space="preserve"> estimate </w:delText>
              </w:r>
              <w:r w:rsidRPr="00711388" w:rsidDel="004953AD">
                <w:rPr>
                  <w:lang w:val="en-GB"/>
                </w:rPr>
                <w:delText xml:space="preserve">of the insurance and reinsurance obligations </w:delText>
              </w:r>
              <w:r w:rsidRPr="00711388" w:rsidDel="004953AD">
                <w:rPr>
                  <w:i/>
                  <w:lang w:val="en-GB"/>
                </w:rPr>
                <w:delText xml:space="preserve">subject to volatility adjustment </w:delText>
              </w:r>
              <w:r w:rsidRPr="00711388" w:rsidDel="004953AD">
                <w:rPr>
                  <w:lang w:val="en-GB"/>
                </w:rPr>
                <w:delText>split by</w:delText>
              </w:r>
              <w:r w:rsidRPr="00711388" w:rsidDel="004953AD">
                <w:rPr>
                  <w:i/>
                  <w:lang w:val="en-GB"/>
                </w:rPr>
                <w:delText xml:space="preserve"> currency</w:delText>
              </w:r>
              <w:r w:rsidRPr="00711388" w:rsidDel="004953AD">
                <w:rPr>
                  <w:lang w:val="en-GB"/>
                </w:rPr>
                <w:delText xml:space="preserve"> for the home country.</w:delText>
              </w:r>
            </w:del>
          </w:p>
        </w:tc>
      </w:tr>
      <w:tr w:rsidR="00223BE3" w:rsidRPr="00711388" w14:paraId="21B22AC5"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7A76268F" w14:textId="526B2E71" w:rsidR="00223BE3" w:rsidRPr="00711388" w:rsidRDefault="00CA7A9F" w:rsidP="00CA7A9F">
            <w:pPr>
              <w:pStyle w:val="NormalCentered"/>
              <w:rPr>
                <w:lang w:val="en-GB"/>
              </w:rPr>
            </w:pPr>
            <w:ins w:id="3525" w:author="Author">
              <w:r w:rsidRPr="00711388">
                <w:rPr>
                  <w:i/>
                  <w:iCs/>
                  <w:lang w:val="en-GB"/>
                </w:rPr>
                <w:t xml:space="preserve">Calculated volatility adjustment and </w:t>
              </w:r>
            </w:ins>
            <w:del w:id="3526" w:author="Author">
              <w:r w:rsidRPr="00711388" w:rsidDel="00CA7A9F">
                <w:rPr>
                  <w:i/>
                  <w:iCs/>
                  <w:lang w:val="en-GB"/>
                </w:rPr>
                <w:delText>B</w:delText>
              </w:r>
            </w:del>
            <w:ins w:id="3527" w:author="Author">
              <w:r w:rsidRPr="00711388">
                <w:rPr>
                  <w:i/>
                  <w:iCs/>
                  <w:lang w:val="en-GB"/>
                </w:rPr>
                <w:t>b</w:t>
              </w:r>
            </w:ins>
            <w:r w:rsidRPr="00711388">
              <w:rPr>
                <w:i/>
                <w:iCs/>
                <w:lang w:val="en-GB"/>
              </w:rPr>
              <w:t xml:space="preserve">est estimate subject to </w:t>
            </w:r>
            <w:del w:id="3528" w:author="Author">
              <w:r w:rsidRPr="00711388" w:rsidDel="00CA7A9F">
                <w:rPr>
                  <w:i/>
                  <w:iCs/>
                  <w:lang w:val="en-GB"/>
                </w:rPr>
                <w:delText>country and currency</w:delText>
              </w:r>
            </w:del>
            <w:ins w:id="3529" w:author="Author">
              <w:r w:rsidRPr="00711388">
                <w:rPr>
                  <w:i/>
                  <w:iCs/>
                  <w:lang w:val="en-GB"/>
                </w:rPr>
                <w:t>the</w:t>
              </w:r>
            </w:ins>
            <w:r w:rsidRPr="00711388">
              <w:rPr>
                <w:i/>
                <w:iCs/>
                <w:lang w:val="en-GB"/>
              </w:rPr>
              <w:t xml:space="preserve"> volatility adjustment </w:t>
            </w:r>
            <w:ins w:id="3530" w:author="Author">
              <w:r w:rsidRPr="00711388">
                <w:rPr>
                  <w:i/>
                  <w:iCs/>
                  <w:lang w:val="en-GB"/>
                </w:rPr>
                <w:t xml:space="preserve">for the currency euro </w:t>
              </w:r>
            </w:ins>
            <w:r w:rsidR="00711388" w:rsidRPr="00711388">
              <w:rPr>
                <w:i/>
                <w:iCs/>
                <w:lang w:val="en-GB"/>
              </w:rPr>
              <w:t>-</w:t>
            </w:r>
            <w:r w:rsidRPr="00711388">
              <w:rPr>
                <w:i/>
                <w:iCs/>
                <w:lang w:val="en-GB"/>
              </w:rPr>
              <w:t xml:space="preserve"> By country</w:t>
            </w:r>
            <w:del w:id="3531" w:author="Author">
              <w:r w:rsidRPr="00711388" w:rsidDel="00CA7A9F">
                <w:rPr>
                  <w:i/>
                  <w:iCs/>
                  <w:lang w:val="en-GB"/>
                </w:rPr>
                <w:delText xml:space="preserve"> and currency</w:delText>
              </w:r>
            </w:del>
          </w:p>
        </w:tc>
      </w:tr>
      <w:tr w:rsidR="00223BE3" w:rsidRPr="00711388" w14:paraId="6C6603AB" w14:textId="77777777" w:rsidTr="00CA7A9F">
        <w:tc>
          <w:tcPr>
            <w:tcW w:w="1727" w:type="dxa"/>
            <w:tcBorders>
              <w:top w:val="single" w:sz="2" w:space="0" w:color="auto"/>
              <w:left w:val="single" w:sz="2" w:space="0" w:color="auto"/>
              <w:bottom w:val="single" w:sz="2" w:space="0" w:color="auto"/>
              <w:right w:val="single" w:sz="2" w:space="0" w:color="auto"/>
            </w:tcBorders>
          </w:tcPr>
          <w:p w14:paraId="3249638F" w14:textId="77777777" w:rsidR="00223BE3" w:rsidRPr="00711388" w:rsidRDefault="00223BE3" w:rsidP="00223BE3">
            <w:pPr>
              <w:pStyle w:val="NormalLeft"/>
              <w:rPr>
                <w:lang w:val="en-GB"/>
              </w:rPr>
            </w:pPr>
            <w:r w:rsidRPr="00711388">
              <w:rPr>
                <w:lang w:val="en-GB"/>
              </w:rPr>
              <w:t>C0020/R0040</w:t>
            </w:r>
          </w:p>
        </w:tc>
        <w:tc>
          <w:tcPr>
            <w:tcW w:w="1611" w:type="dxa"/>
            <w:tcBorders>
              <w:top w:val="single" w:sz="2" w:space="0" w:color="auto"/>
              <w:left w:val="single" w:sz="2" w:space="0" w:color="auto"/>
              <w:bottom w:val="single" w:sz="2" w:space="0" w:color="auto"/>
              <w:right w:val="single" w:sz="2" w:space="0" w:color="auto"/>
            </w:tcBorders>
          </w:tcPr>
          <w:p w14:paraId="447D2F94" w14:textId="77777777" w:rsidR="00223BE3" w:rsidRPr="00711388" w:rsidRDefault="00223BE3" w:rsidP="00223BE3">
            <w:pPr>
              <w:pStyle w:val="NormalLeft"/>
              <w:rPr>
                <w:lang w:val="en-GB"/>
              </w:rPr>
            </w:pPr>
            <w:r w:rsidRPr="00711388">
              <w:rPr>
                <w:lang w:val="en-GB"/>
              </w:rPr>
              <w:t>Countries</w:t>
            </w:r>
          </w:p>
        </w:tc>
        <w:tc>
          <w:tcPr>
            <w:tcW w:w="5948" w:type="dxa"/>
            <w:tcBorders>
              <w:top w:val="single" w:sz="2" w:space="0" w:color="auto"/>
              <w:left w:val="single" w:sz="2" w:space="0" w:color="auto"/>
              <w:bottom w:val="single" w:sz="2" w:space="0" w:color="auto"/>
              <w:right w:val="single" w:sz="2" w:space="0" w:color="auto"/>
            </w:tcBorders>
          </w:tcPr>
          <w:p w14:paraId="11971750" w14:textId="18ED4E7F" w:rsidR="00223BE3" w:rsidRPr="00711388" w:rsidRDefault="00223BE3" w:rsidP="00223BE3">
            <w:pPr>
              <w:pStyle w:val="NormalLeft"/>
              <w:rPr>
                <w:lang w:val="en-GB"/>
              </w:rPr>
            </w:pPr>
            <w:r w:rsidRPr="00711388">
              <w:rPr>
                <w:lang w:val="en-GB"/>
              </w:rPr>
              <w:t>Report the ISO 3166</w:t>
            </w:r>
            <w:r w:rsidR="00711388" w:rsidRPr="00711388">
              <w:rPr>
                <w:lang w:val="en-GB"/>
              </w:rPr>
              <w:t>-</w:t>
            </w:r>
            <w:r w:rsidRPr="00711388">
              <w:rPr>
                <w:lang w:val="en-GB"/>
              </w:rPr>
              <w:t>1 alpha</w:t>
            </w:r>
            <w:r w:rsidR="00711388" w:rsidRPr="00711388">
              <w:rPr>
                <w:lang w:val="en-GB"/>
              </w:rPr>
              <w:t>-</w:t>
            </w:r>
            <w:r w:rsidRPr="00711388">
              <w:rPr>
                <w:lang w:val="en-GB"/>
              </w:rPr>
              <w:t>2 code of each country reported.</w:t>
            </w:r>
          </w:p>
        </w:tc>
      </w:tr>
      <w:tr w:rsidR="00223BE3" w:rsidRPr="00711388" w:rsidDel="00957E33" w14:paraId="0AD65483" w14:textId="2930F1AB" w:rsidTr="00CA7A9F">
        <w:trPr>
          <w:del w:id="3532" w:author="Author"/>
        </w:trPr>
        <w:tc>
          <w:tcPr>
            <w:tcW w:w="1727" w:type="dxa"/>
            <w:tcBorders>
              <w:top w:val="single" w:sz="2" w:space="0" w:color="auto"/>
              <w:left w:val="single" w:sz="2" w:space="0" w:color="auto"/>
              <w:bottom w:val="single" w:sz="2" w:space="0" w:color="auto"/>
              <w:right w:val="single" w:sz="2" w:space="0" w:color="auto"/>
            </w:tcBorders>
          </w:tcPr>
          <w:p w14:paraId="20A7AC63" w14:textId="5AE6B6D9" w:rsidR="00223BE3" w:rsidRPr="00711388" w:rsidDel="00957E33" w:rsidRDefault="00223BE3" w:rsidP="00223BE3">
            <w:pPr>
              <w:pStyle w:val="NormalLeft"/>
              <w:rPr>
                <w:del w:id="3533" w:author="Author"/>
                <w:lang w:val="en-GB"/>
              </w:rPr>
            </w:pPr>
            <w:del w:id="3534" w:author="Author">
              <w:r w:rsidRPr="00711388" w:rsidDel="00957E33">
                <w:rPr>
                  <w:lang w:val="en-GB"/>
                </w:rPr>
                <w:delText>C0030/R0040</w:delText>
              </w:r>
            </w:del>
          </w:p>
        </w:tc>
        <w:tc>
          <w:tcPr>
            <w:tcW w:w="1611" w:type="dxa"/>
            <w:tcBorders>
              <w:top w:val="single" w:sz="2" w:space="0" w:color="auto"/>
              <w:left w:val="single" w:sz="2" w:space="0" w:color="auto"/>
              <w:bottom w:val="single" w:sz="2" w:space="0" w:color="auto"/>
              <w:right w:val="single" w:sz="2" w:space="0" w:color="auto"/>
            </w:tcBorders>
          </w:tcPr>
          <w:p w14:paraId="5B8D0FC8" w14:textId="59AF0C09" w:rsidR="00223BE3" w:rsidRPr="00711388" w:rsidDel="00957E33" w:rsidRDefault="00223BE3" w:rsidP="00223BE3">
            <w:pPr>
              <w:pStyle w:val="NormalLeft"/>
              <w:rPr>
                <w:del w:id="3535" w:author="Author"/>
                <w:lang w:val="en-GB"/>
              </w:rPr>
            </w:pPr>
            <w:del w:id="3536" w:author="Author">
              <w:r w:rsidRPr="00711388" w:rsidDel="00957E33">
                <w:rPr>
                  <w:lang w:val="en-GB"/>
                </w:rPr>
                <w:delText xml:space="preserve">Total value of Best Estimate subject to volatility adjustment (for all currencies) </w:delText>
              </w:r>
            </w:del>
            <w:r w:rsidR="00845F43" w:rsidRPr="00711388">
              <w:rPr>
                <w:lang w:val="en-GB"/>
              </w:rPr>
              <w:t>-</w:t>
            </w:r>
            <w:del w:id="3537" w:author="Author">
              <w:r w:rsidRPr="00711388" w:rsidDel="00957E33">
                <w:rPr>
                  <w:lang w:val="en-GB"/>
                </w:rPr>
                <w:delText xml:space="preserve"> by country</w:delText>
              </w:r>
            </w:del>
          </w:p>
        </w:tc>
        <w:tc>
          <w:tcPr>
            <w:tcW w:w="5948" w:type="dxa"/>
            <w:tcBorders>
              <w:top w:val="single" w:sz="2" w:space="0" w:color="auto"/>
              <w:left w:val="single" w:sz="2" w:space="0" w:color="auto"/>
              <w:bottom w:val="single" w:sz="2" w:space="0" w:color="auto"/>
              <w:right w:val="single" w:sz="2" w:space="0" w:color="auto"/>
            </w:tcBorders>
          </w:tcPr>
          <w:p w14:paraId="4DA33FE0" w14:textId="45500086" w:rsidR="00223BE3" w:rsidRPr="00711388" w:rsidDel="00957E33" w:rsidRDefault="00223BE3" w:rsidP="00223BE3">
            <w:pPr>
              <w:pStyle w:val="NormalLeft"/>
              <w:rPr>
                <w:del w:id="3538" w:author="Author"/>
                <w:lang w:val="en-GB"/>
              </w:rPr>
            </w:pPr>
            <w:del w:id="3539" w:author="Author">
              <w:r w:rsidRPr="00711388" w:rsidDel="00957E33">
                <w:rPr>
                  <w:lang w:val="en-GB"/>
                </w:rPr>
                <w:delText>Total value, for all currencies by country, of the best estimate of the insurance and reinsurance obligations subject to volatility adjustment.</w:delText>
              </w:r>
            </w:del>
          </w:p>
        </w:tc>
      </w:tr>
      <w:tr w:rsidR="00223BE3" w:rsidRPr="00711388" w14:paraId="69E8F598" w14:textId="77777777" w:rsidTr="00CA7A9F">
        <w:tc>
          <w:tcPr>
            <w:tcW w:w="1727" w:type="dxa"/>
            <w:tcBorders>
              <w:top w:val="single" w:sz="2" w:space="0" w:color="auto"/>
              <w:left w:val="single" w:sz="2" w:space="0" w:color="auto"/>
              <w:bottom w:val="single" w:sz="2" w:space="0" w:color="auto"/>
              <w:right w:val="single" w:sz="2" w:space="0" w:color="auto"/>
            </w:tcBorders>
          </w:tcPr>
          <w:p w14:paraId="5B74DACA" w14:textId="77777777" w:rsidR="00223BE3" w:rsidRPr="00711388" w:rsidRDefault="00223BE3" w:rsidP="00223BE3">
            <w:pPr>
              <w:pStyle w:val="NormalLeft"/>
              <w:rPr>
                <w:lang w:val="en-GB"/>
              </w:rPr>
            </w:pPr>
            <w:r w:rsidRPr="00711388">
              <w:rPr>
                <w:lang w:val="en-GB"/>
              </w:rPr>
              <w:t>C0040/R0040</w:t>
            </w:r>
          </w:p>
        </w:tc>
        <w:tc>
          <w:tcPr>
            <w:tcW w:w="1611" w:type="dxa"/>
            <w:tcBorders>
              <w:top w:val="single" w:sz="2" w:space="0" w:color="auto"/>
              <w:left w:val="single" w:sz="2" w:space="0" w:color="auto"/>
              <w:bottom w:val="single" w:sz="2" w:space="0" w:color="auto"/>
              <w:right w:val="single" w:sz="2" w:space="0" w:color="auto"/>
            </w:tcBorders>
          </w:tcPr>
          <w:p w14:paraId="2CFA4FE0" w14:textId="290329B6" w:rsidR="00223BE3" w:rsidRPr="00711388" w:rsidRDefault="00223BE3" w:rsidP="00223BE3">
            <w:pPr>
              <w:pStyle w:val="NormalLeft"/>
              <w:rPr>
                <w:lang w:val="en-GB"/>
              </w:rPr>
            </w:pPr>
            <w:r w:rsidRPr="00711388">
              <w:rPr>
                <w:lang w:val="en-GB"/>
              </w:rPr>
              <w:t xml:space="preserve">Part of the </w:t>
            </w:r>
            <w:ins w:id="3540" w:author="Author">
              <w:r w:rsidRPr="00711388">
                <w:rPr>
                  <w:lang w:val="en-GB"/>
                </w:rPr>
                <w:t>b</w:t>
              </w:r>
            </w:ins>
            <w:del w:id="3541" w:author="Author">
              <w:r w:rsidRPr="00711388" w:rsidDel="00027574">
                <w:rPr>
                  <w:lang w:val="en-GB"/>
                </w:rPr>
                <w:delText>B</w:delText>
              </w:r>
            </w:del>
            <w:r w:rsidRPr="00711388">
              <w:rPr>
                <w:lang w:val="en-GB"/>
              </w:rPr>
              <w:t xml:space="preserve">est </w:t>
            </w:r>
            <w:ins w:id="3542" w:author="Author">
              <w:r w:rsidRPr="00711388">
                <w:rPr>
                  <w:lang w:val="en-GB"/>
                </w:rPr>
                <w:t>e</w:t>
              </w:r>
            </w:ins>
            <w:del w:id="3543" w:author="Author">
              <w:r w:rsidRPr="00711388" w:rsidDel="00027574">
                <w:rPr>
                  <w:lang w:val="en-GB"/>
                </w:rPr>
                <w:delText>E</w:delText>
              </w:r>
            </w:del>
            <w:r w:rsidRPr="00711388">
              <w:rPr>
                <w:lang w:val="en-GB"/>
              </w:rPr>
              <w:t xml:space="preserve">stimate subject to </w:t>
            </w:r>
            <w:ins w:id="3544" w:author="Author">
              <w:r w:rsidR="00E22347" w:rsidRPr="00711388">
                <w:rPr>
                  <w:lang w:val="en-GB"/>
                </w:rPr>
                <w:t xml:space="preserve">the </w:t>
              </w:r>
            </w:ins>
            <w:r w:rsidRPr="00711388">
              <w:rPr>
                <w:lang w:val="en-GB"/>
              </w:rPr>
              <w:t xml:space="preserve">volatility adjustment written in </w:t>
            </w:r>
            <w:del w:id="3545" w:author="Author">
              <w:r w:rsidRPr="00711388" w:rsidDel="004C6548">
                <w:rPr>
                  <w:lang w:val="en-GB"/>
                </w:rPr>
                <w:delText>the reporting</w:delText>
              </w:r>
              <w:r w:rsidRPr="00711388" w:rsidDel="00D46629">
                <w:rPr>
                  <w:lang w:val="en-GB"/>
                </w:rPr>
                <w:delText xml:space="preserve"> </w:delText>
              </w:r>
            </w:del>
            <w:r w:rsidRPr="00711388">
              <w:rPr>
                <w:lang w:val="en-GB"/>
              </w:rPr>
              <w:t xml:space="preserve">currency </w:t>
            </w:r>
            <w:ins w:id="3546" w:author="Author">
              <w:r w:rsidRPr="00711388">
                <w:rPr>
                  <w:lang w:val="en-GB"/>
                </w:rPr>
                <w:t xml:space="preserve">euro </w:t>
              </w:r>
            </w:ins>
            <w:r w:rsidR="00845F43" w:rsidRPr="00711388">
              <w:rPr>
                <w:lang w:val="en-GB"/>
              </w:rPr>
              <w:t>-</w:t>
            </w:r>
            <w:r w:rsidRPr="00711388">
              <w:rPr>
                <w:lang w:val="en-GB"/>
              </w:rPr>
              <w:t xml:space="preserve"> by country</w:t>
            </w:r>
          </w:p>
        </w:tc>
        <w:tc>
          <w:tcPr>
            <w:tcW w:w="5948" w:type="dxa"/>
            <w:tcBorders>
              <w:top w:val="single" w:sz="2" w:space="0" w:color="auto"/>
              <w:left w:val="single" w:sz="2" w:space="0" w:color="auto"/>
              <w:bottom w:val="single" w:sz="2" w:space="0" w:color="auto"/>
              <w:right w:val="single" w:sz="2" w:space="0" w:color="auto"/>
            </w:tcBorders>
          </w:tcPr>
          <w:p w14:paraId="19D70BB6" w14:textId="1879DD75" w:rsidR="00223BE3" w:rsidRPr="00711388" w:rsidRDefault="00223BE3" w:rsidP="00223BE3">
            <w:pPr>
              <w:pStyle w:val="NormalLeft"/>
              <w:rPr>
                <w:lang w:val="en-GB"/>
              </w:rPr>
            </w:pPr>
            <w:r w:rsidRPr="00711388">
              <w:rPr>
                <w:lang w:val="en-GB"/>
              </w:rPr>
              <w:t xml:space="preserve">Value of the best estimate of the insurance and reinsurance obligations subject to </w:t>
            </w:r>
            <w:ins w:id="3547" w:author="Author">
              <w:r w:rsidR="00E22347" w:rsidRPr="00711388">
                <w:rPr>
                  <w:lang w:val="en-GB"/>
                </w:rPr>
                <w:t xml:space="preserve">the </w:t>
              </w:r>
            </w:ins>
            <w:r w:rsidRPr="00711388">
              <w:rPr>
                <w:lang w:val="en-GB"/>
              </w:rPr>
              <w:t xml:space="preserve">volatility adjustment for the </w:t>
            </w:r>
            <w:del w:id="3548" w:author="Author">
              <w:r w:rsidRPr="00711388" w:rsidDel="004C6548">
                <w:rPr>
                  <w:lang w:val="en-GB"/>
                </w:rPr>
                <w:delText xml:space="preserve">reporting </w:delText>
              </w:r>
            </w:del>
            <w:r w:rsidRPr="00711388">
              <w:rPr>
                <w:lang w:val="en-GB"/>
              </w:rPr>
              <w:t xml:space="preserve">currency </w:t>
            </w:r>
            <w:ins w:id="3549" w:author="Author">
              <w:r w:rsidRPr="00711388">
                <w:rPr>
                  <w:lang w:val="en-GB"/>
                </w:rPr>
                <w:t xml:space="preserve">euro </w:t>
              </w:r>
            </w:ins>
            <w:r w:rsidRPr="00711388">
              <w:rPr>
                <w:lang w:val="en-GB"/>
              </w:rPr>
              <w:t>split by country.</w:t>
            </w:r>
          </w:p>
        </w:tc>
      </w:tr>
      <w:tr w:rsidR="00223BE3" w:rsidRPr="00711388" w14:paraId="470B3AB7" w14:textId="77777777" w:rsidTr="00CA7A9F">
        <w:trPr>
          <w:ins w:id="3550" w:author="Author"/>
        </w:trPr>
        <w:tc>
          <w:tcPr>
            <w:tcW w:w="1727" w:type="dxa"/>
            <w:tcBorders>
              <w:top w:val="single" w:sz="2" w:space="0" w:color="auto"/>
              <w:left w:val="single" w:sz="2" w:space="0" w:color="auto"/>
              <w:bottom w:val="single" w:sz="2" w:space="0" w:color="auto"/>
              <w:right w:val="single" w:sz="2" w:space="0" w:color="auto"/>
            </w:tcBorders>
          </w:tcPr>
          <w:p w14:paraId="445D92BA" w14:textId="3D0DA85B" w:rsidR="00223BE3" w:rsidRPr="00711388" w:rsidRDefault="00223BE3" w:rsidP="00223BE3">
            <w:pPr>
              <w:pStyle w:val="NormalLeft"/>
              <w:rPr>
                <w:ins w:id="3551" w:author="Author"/>
                <w:lang w:val="en-GB"/>
              </w:rPr>
            </w:pPr>
            <w:ins w:id="3552" w:author="Author">
              <w:r w:rsidRPr="00711388">
                <w:rPr>
                  <w:lang w:val="en-GB"/>
                </w:rPr>
                <w:t>C0044/R0040</w:t>
              </w:r>
            </w:ins>
          </w:p>
        </w:tc>
        <w:tc>
          <w:tcPr>
            <w:tcW w:w="1611" w:type="dxa"/>
            <w:tcBorders>
              <w:top w:val="single" w:sz="2" w:space="0" w:color="auto"/>
              <w:left w:val="single" w:sz="2" w:space="0" w:color="auto"/>
              <w:bottom w:val="single" w:sz="2" w:space="0" w:color="auto"/>
              <w:right w:val="single" w:sz="2" w:space="0" w:color="auto"/>
            </w:tcBorders>
          </w:tcPr>
          <w:p w14:paraId="54D2C32F" w14:textId="4D8F83EA" w:rsidR="00223BE3" w:rsidRPr="00711388" w:rsidRDefault="00223BE3" w:rsidP="00223BE3">
            <w:pPr>
              <w:pStyle w:val="NormalLeft"/>
              <w:rPr>
                <w:ins w:id="3553" w:author="Author"/>
                <w:lang w:val="en-GB"/>
              </w:rPr>
            </w:pPr>
            <w:ins w:id="3554" w:author="Author">
              <w:r w:rsidRPr="00711388">
                <w:rPr>
                  <w:lang w:val="en-GB"/>
                </w:rPr>
                <w:t xml:space="preserve">Volatility </w:t>
              </w:r>
              <w:r w:rsidR="00A9740E" w:rsidRPr="00711388">
                <w:rPr>
                  <w:lang w:val="en-GB"/>
                </w:rPr>
                <w:t>a</w:t>
              </w:r>
              <w:r w:rsidRPr="00711388">
                <w:rPr>
                  <w:lang w:val="en-GB"/>
                </w:rPr>
                <w:t>djustment for the</w:t>
              </w:r>
              <w:del w:id="3555" w:author="Author">
                <w:r w:rsidRPr="00711388" w:rsidDel="003323F0">
                  <w:rPr>
                    <w:lang w:val="en-GB"/>
                  </w:rPr>
                  <w:delText xml:space="preserve">  </w:delText>
                </w:r>
              </w:del>
              <w:r w:rsidR="003323F0">
                <w:rPr>
                  <w:lang w:val="en-GB"/>
                </w:rPr>
                <w:t xml:space="preserve"> </w:t>
              </w:r>
              <w:r w:rsidRPr="00711388">
                <w:rPr>
                  <w:lang w:val="en-GB"/>
                </w:rPr>
                <w:t xml:space="preserve">currency euro </w:t>
              </w:r>
            </w:ins>
            <w:r w:rsidR="00845F43" w:rsidRPr="00711388">
              <w:rPr>
                <w:lang w:val="en-GB"/>
              </w:rPr>
              <w:t>-</w:t>
            </w:r>
            <w:ins w:id="3556" w:author="Author">
              <w:r w:rsidRPr="00711388">
                <w:rPr>
                  <w:lang w:val="en-GB"/>
                </w:rPr>
                <w:t xml:space="preserve"> by country</w:t>
              </w:r>
            </w:ins>
          </w:p>
        </w:tc>
        <w:tc>
          <w:tcPr>
            <w:tcW w:w="5948" w:type="dxa"/>
            <w:tcBorders>
              <w:top w:val="single" w:sz="2" w:space="0" w:color="auto"/>
              <w:left w:val="single" w:sz="2" w:space="0" w:color="auto"/>
              <w:bottom w:val="single" w:sz="2" w:space="0" w:color="auto"/>
              <w:right w:val="single" w:sz="2" w:space="0" w:color="auto"/>
            </w:tcBorders>
          </w:tcPr>
          <w:p w14:paraId="3496C535" w14:textId="0D87515C" w:rsidR="00223BE3" w:rsidRPr="00711388" w:rsidRDefault="00223BE3" w:rsidP="00223BE3">
            <w:pPr>
              <w:pStyle w:val="NormalLeft"/>
              <w:rPr>
                <w:ins w:id="3557" w:author="Author"/>
                <w:lang w:val="en-GB"/>
              </w:rPr>
            </w:pPr>
            <w:ins w:id="3558" w:author="Author">
              <w:r w:rsidRPr="00711388">
                <w:rPr>
                  <w:lang w:val="en-GB"/>
                </w:rPr>
                <w:t>Calculated volatility adjustment for the currency euro, split by country.</w:t>
              </w:r>
            </w:ins>
          </w:p>
        </w:tc>
      </w:tr>
      <w:tr w:rsidR="00223BE3" w:rsidRPr="00711388" w:rsidDel="00A1686D" w14:paraId="696AC408" w14:textId="308E9330" w:rsidTr="00CA7A9F">
        <w:trPr>
          <w:del w:id="3559" w:author="Author"/>
        </w:trPr>
        <w:tc>
          <w:tcPr>
            <w:tcW w:w="1727" w:type="dxa"/>
            <w:tcBorders>
              <w:top w:val="single" w:sz="2" w:space="0" w:color="auto"/>
              <w:left w:val="single" w:sz="2" w:space="0" w:color="auto"/>
              <w:bottom w:val="single" w:sz="2" w:space="0" w:color="auto"/>
              <w:right w:val="single" w:sz="2" w:space="0" w:color="auto"/>
            </w:tcBorders>
          </w:tcPr>
          <w:p w14:paraId="2922B611" w14:textId="103A3E39" w:rsidR="00223BE3" w:rsidRPr="00711388" w:rsidDel="00A1686D" w:rsidRDefault="00223BE3" w:rsidP="00223BE3">
            <w:pPr>
              <w:pStyle w:val="NormalLeft"/>
              <w:rPr>
                <w:del w:id="3560" w:author="Author"/>
                <w:lang w:val="en-GB"/>
              </w:rPr>
            </w:pPr>
            <w:del w:id="3561" w:author="Author">
              <w:r w:rsidRPr="00711388" w:rsidDel="00A1686D">
                <w:rPr>
                  <w:lang w:val="en-GB"/>
                </w:rPr>
                <w:delText>C0050/R0040</w:delText>
              </w:r>
            </w:del>
          </w:p>
        </w:tc>
        <w:tc>
          <w:tcPr>
            <w:tcW w:w="1611" w:type="dxa"/>
            <w:tcBorders>
              <w:top w:val="single" w:sz="2" w:space="0" w:color="auto"/>
              <w:left w:val="single" w:sz="2" w:space="0" w:color="auto"/>
              <w:bottom w:val="single" w:sz="2" w:space="0" w:color="auto"/>
              <w:right w:val="single" w:sz="2" w:space="0" w:color="auto"/>
            </w:tcBorders>
          </w:tcPr>
          <w:p w14:paraId="33AF6898" w14:textId="1B561826" w:rsidR="00223BE3" w:rsidRPr="00711388" w:rsidDel="00A1686D" w:rsidRDefault="00223BE3" w:rsidP="00223BE3">
            <w:pPr>
              <w:pStyle w:val="NormalLeft"/>
              <w:rPr>
                <w:del w:id="3562" w:author="Author"/>
                <w:lang w:val="en-GB"/>
              </w:rPr>
            </w:pPr>
            <w:del w:id="3563" w:author="Author">
              <w:r w:rsidRPr="00711388" w:rsidDel="00A1686D">
                <w:rPr>
                  <w:lang w:val="en-GB"/>
                </w:rPr>
                <w:delText xml:space="preserve">Part of the Best Estimate subject to volatility </w:delText>
              </w:r>
              <w:r w:rsidRPr="00711388" w:rsidDel="00A1686D">
                <w:rPr>
                  <w:lang w:val="en-GB"/>
                </w:rPr>
                <w:lastRenderedPageBreak/>
                <w:delText xml:space="preserve">adjustment written in currencies </w:delText>
              </w:r>
            </w:del>
            <w:r w:rsidR="00845F43" w:rsidRPr="00711388">
              <w:rPr>
                <w:lang w:val="en-GB"/>
              </w:rPr>
              <w:t>-</w:t>
            </w:r>
            <w:del w:id="3564" w:author="Author">
              <w:r w:rsidRPr="00711388" w:rsidDel="00A1686D">
                <w:rPr>
                  <w:lang w:val="en-GB"/>
                </w:rPr>
                <w:delText xml:space="preserve"> by country</w:delText>
              </w:r>
            </w:del>
          </w:p>
        </w:tc>
        <w:tc>
          <w:tcPr>
            <w:tcW w:w="5948" w:type="dxa"/>
            <w:tcBorders>
              <w:top w:val="single" w:sz="2" w:space="0" w:color="auto"/>
              <w:left w:val="single" w:sz="2" w:space="0" w:color="auto"/>
              <w:bottom w:val="single" w:sz="2" w:space="0" w:color="auto"/>
              <w:right w:val="single" w:sz="2" w:space="0" w:color="auto"/>
            </w:tcBorders>
          </w:tcPr>
          <w:p w14:paraId="6B4C4E75" w14:textId="1F0C2906" w:rsidR="00223BE3" w:rsidRPr="00711388" w:rsidDel="00A1686D" w:rsidRDefault="00223BE3" w:rsidP="00223BE3">
            <w:pPr>
              <w:pStyle w:val="NormalLeft"/>
              <w:rPr>
                <w:del w:id="3565" w:author="Author"/>
                <w:lang w:val="en-GB"/>
              </w:rPr>
            </w:pPr>
            <w:del w:id="3566" w:author="Author">
              <w:r w:rsidRPr="00711388" w:rsidDel="00A1686D">
                <w:rPr>
                  <w:lang w:val="en-GB"/>
                </w:rPr>
                <w:lastRenderedPageBreak/>
                <w:delText>Value of the best estimate of the insurance and reinsurance obligations subject to volatility adjustment split by currency and by country.</w:delText>
              </w:r>
            </w:del>
          </w:p>
        </w:tc>
      </w:tr>
    </w:tbl>
    <w:p w14:paraId="3FEF458A" w14:textId="77777777" w:rsidR="00872AFE" w:rsidRPr="00711388" w:rsidRDefault="00872AFE" w:rsidP="00872AFE">
      <w:pPr>
        <w:rPr>
          <w:lang w:val="en-GB"/>
        </w:rPr>
      </w:pPr>
    </w:p>
    <w:p w14:paraId="594BA8C8" w14:textId="1AC19D12" w:rsidR="00872AFE" w:rsidRPr="00711388" w:rsidRDefault="00872AFE" w:rsidP="00872AFE">
      <w:pPr>
        <w:pStyle w:val="ManualHeading2"/>
        <w:ind w:left="851" w:hanging="851"/>
        <w:rPr>
          <w:lang w:val="en-GB"/>
        </w:rPr>
      </w:pPr>
      <w:r w:rsidRPr="00711388">
        <w:rPr>
          <w:i/>
          <w:iCs/>
          <w:lang w:val="en-GB"/>
        </w:rPr>
        <w:t xml:space="preserve">S.23.01 </w:t>
      </w:r>
      <w:r w:rsidR="00845F43" w:rsidRPr="00711388">
        <w:rPr>
          <w:i/>
          <w:iCs/>
          <w:lang w:val="en-GB"/>
        </w:rPr>
        <w:t>-</w:t>
      </w:r>
      <w:r w:rsidRPr="00711388">
        <w:rPr>
          <w:i/>
          <w:iCs/>
          <w:lang w:val="en-GB"/>
        </w:rPr>
        <w:t xml:space="preserve"> Own Funds</w:t>
      </w:r>
    </w:p>
    <w:p w14:paraId="4696DED7" w14:textId="77777777" w:rsidR="00872AFE" w:rsidRPr="00711388" w:rsidRDefault="00872AFE" w:rsidP="00872AFE">
      <w:pPr>
        <w:rPr>
          <w:lang w:val="en-GB"/>
        </w:rPr>
      </w:pPr>
      <w:r w:rsidRPr="00711388">
        <w:rPr>
          <w:i/>
          <w:iCs/>
          <w:lang w:val="en-GB"/>
        </w:rPr>
        <w:t>General comments:</w:t>
      </w:r>
    </w:p>
    <w:p w14:paraId="24EFC44F" w14:textId="77777777" w:rsidR="00872AFE" w:rsidRPr="00711388" w:rsidRDefault="00872AFE" w:rsidP="00872AFE">
      <w:pPr>
        <w:rPr>
          <w:ins w:id="3567" w:author="Author"/>
          <w:lang w:val="en-GB"/>
        </w:rPr>
      </w:pPr>
      <w:r w:rsidRPr="00711388">
        <w:rPr>
          <w:lang w:val="en-GB"/>
        </w:rPr>
        <w:t>This section relates to quarterly and annual submission for individual entities.</w:t>
      </w:r>
    </w:p>
    <w:p w14:paraId="75F663DD" w14:textId="2098A218" w:rsidR="00C15CDD" w:rsidRDefault="00C15CDD" w:rsidP="00872AFE">
      <w:pPr>
        <w:rPr>
          <w:ins w:id="3568" w:author="Author"/>
          <w:lang w:val="en-GB"/>
        </w:rPr>
      </w:pPr>
      <w:ins w:id="3569" w:author="Author">
        <w:r w:rsidRPr="00711388">
          <w:rPr>
            <w:lang w:val="en-GB"/>
          </w:rPr>
          <w:t>For undertakings with ring-fenced funds the restricted tier 3 own funds as defined in Article 80 of Delegated Regulation should only be included there in case</w:t>
        </w:r>
        <w:r w:rsidR="001D01B8">
          <w:rPr>
            <w:lang w:val="en-GB"/>
          </w:rPr>
          <w:t>,</w:t>
        </w:r>
        <w:r w:rsidRPr="00711388">
          <w:rPr>
            <w:lang w:val="en-GB"/>
          </w:rPr>
          <w:t xml:space="preserve"> they are not part of the adjustment to the reconciliation reserve laid down in Article 81 of Delegated Regulation 2015/35</w:t>
        </w:r>
        <w:r w:rsidR="00D3616E">
          <w:rPr>
            <w:lang w:val="en-GB"/>
          </w:rPr>
          <w:t>.</w:t>
        </w:r>
      </w:ins>
    </w:p>
    <w:p w14:paraId="11A87056" w14:textId="4CD2F3A3" w:rsidR="00D3616E" w:rsidRPr="00711388" w:rsidRDefault="00D3616E" w:rsidP="00872AFE">
      <w:pPr>
        <w:rPr>
          <w:lang w:val="en-GB"/>
        </w:rPr>
      </w:pPr>
      <w:ins w:id="3570" w:author="Author">
        <w:r w:rsidRPr="00D3616E">
          <w:rPr>
            <w:lang w:val="en-GB"/>
          </w:rPr>
          <w:t xml:space="preserve">Undertakings exempted of </w:t>
        </w:r>
        <w:r>
          <w:rPr>
            <w:lang w:val="en-GB"/>
          </w:rPr>
          <w:t>reporting</w:t>
        </w:r>
        <w:r w:rsidRPr="00D3616E">
          <w:rPr>
            <w:lang w:val="en-GB"/>
          </w:rPr>
          <w:t xml:space="preserve"> quarterly </w:t>
        </w:r>
        <w:r>
          <w:rPr>
            <w:lang w:val="en-GB"/>
          </w:rPr>
          <w:t xml:space="preserve">the template </w:t>
        </w:r>
        <w:r w:rsidRPr="00D3616E">
          <w:rPr>
            <w:lang w:val="en-GB"/>
          </w:rPr>
          <w:t xml:space="preserve">shall report quarterly only </w:t>
        </w:r>
        <w:del w:id="3571" w:author="Author">
          <w:r w:rsidRPr="00D3616E" w:rsidDel="001D01B8">
            <w:rPr>
              <w:lang w:val="en-GB"/>
            </w:rPr>
            <w:delText xml:space="preserve"> </w:delText>
          </w:r>
        </w:del>
        <w:r w:rsidRPr="00D3616E">
          <w:rPr>
            <w:lang w:val="en-GB"/>
          </w:rPr>
          <w:t xml:space="preserve">C0010/R0600.  </w:t>
        </w:r>
      </w:ins>
    </w:p>
    <w:tbl>
      <w:tblPr>
        <w:tblW w:w="0" w:type="auto"/>
        <w:tblLayout w:type="fixed"/>
        <w:tblLook w:val="0000" w:firstRow="0" w:lastRow="0" w:firstColumn="0" w:lastColumn="0" w:noHBand="0" w:noVBand="0"/>
      </w:tblPr>
      <w:tblGrid>
        <w:gridCol w:w="2507"/>
        <w:gridCol w:w="2322"/>
        <w:gridCol w:w="4457"/>
      </w:tblGrid>
      <w:tr w:rsidR="00872AFE" w:rsidRPr="00711388" w14:paraId="27F6A927" w14:textId="77777777" w:rsidTr="00567869">
        <w:tc>
          <w:tcPr>
            <w:tcW w:w="2507" w:type="dxa"/>
            <w:tcBorders>
              <w:top w:val="single" w:sz="2" w:space="0" w:color="auto"/>
              <w:left w:val="single" w:sz="2" w:space="0" w:color="auto"/>
              <w:bottom w:val="single" w:sz="2" w:space="0" w:color="auto"/>
              <w:right w:val="single" w:sz="2" w:space="0" w:color="auto"/>
            </w:tcBorders>
          </w:tcPr>
          <w:p w14:paraId="1D4ADB40" w14:textId="77777777" w:rsidR="00872AFE" w:rsidRPr="00711388" w:rsidRDefault="00872AFE" w:rsidP="00567869">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5BC9E3D7" w14:textId="77777777" w:rsidR="00872AFE" w:rsidRPr="00711388" w:rsidRDefault="00872AFE" w:rsidP="00567869">
            <w:pPr>
              <w:pStyle w:val="NormalCentered"/>
              <w:rPr>
                <w:lang w:val="en-GB"/>
              </w:rPr>
            </w:pPr>
            <w:r w:rsidRPr="00711388">
              <w:rPr>
                <w:lang w:val="en-GB"/>
              </w:rPr>
              <w:t>ITEM</w:t>
            </w:r>
          </w:p>
        </w:tc>
        <w:tc>
          <w:tcPr>
            <w:tcW w:w="4457" w:type="dxa"/>
            <w:tcBorders>
              <w:top w:val="single" w:sz="2" w:space="0" w:color="auto"/>
              <w:left w:val="single" w:sz="2" w:space="0" w:color="auto"/>
              <w:bottom w:val="single" w:sz="2" w:space="0" w:color="auto"/>
              <w:right w:val="single" w:sz="2" w:space="0" w:color="auto"/>
            </w:tcBorders>
          </w:tcPr>
          <w:p w14:paraId="6B3694C8" w14:textId="77777777" w:rsidR="00872AFE" w:rsidRPr="00711388" w:rsidRDefault="00872AFE" w:rsidP="00567869">
            <w:pPr>
              <w:pStyle w:val="NormalCentered"/>
              <w:rPr>
                <w:lang w:val="en-GB"/>
              </w:rPr>
            </w:pPr>
            <w:r w:rsidRPr="00711388">
              <w:rPr>
                <w:lang w:val="en-GB"/>
              </w:rPr>
              <w:t>INSTRUCTIONS</w:t>
            </w:r>
          </w:p>
        </w:tc>
      </w:tr>
      <w:tr w:rsidR="00872AFE" w:rsidRPr="00711388" w14:paraId="49CA785D"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3CC4179B" w14:textId="77777777" w:rsidR="00872AFE" w:rsidRPr="00711388" w:rsidRDefault="00872AFE" w:rsidP="00567869">
            <w:pPr>
              <w:pStyle w:val="NormalCentered"/>
              <w:jc w:val="left"/>
              <w:rPr>
                <w:lang w:val="en-GB"/>
              </w:rPr>
            </w:pPr>
            <w:r w:rsidRPr="00711388">
              <w:rPr>
                <w:i/>
                <w:iCs/>
                <w:lang w:val="en-GB"/>
              </w:rPr>
              <w:t>Basic own funds before deduction for participations in other financial sector as foreseen in Article 68 of Delegated Regulation (EU) 2015/35</w:t>
            </w:r>
          </w:p>
        </w:tc>
      </w:tr>
      <w:tr w:rsidR="00872AFE" w:rsidRPr="00711388" w14:paraId="0858D11D" w14:textId="77777777" w:rsidTr="00567869">
        <w:tc>
          <w:tcPr>
            <w:tcW w:w="2507" w:type="dxa"/>
            <w:tcBorders>
              <w:top w:val="single" w:sz="2" w:space="0" w:color="auto"/>
              <w:left w:val="single" w:sz="2" w:space="0" w:color="auto"/>
              <w:bottom w:val="single" w:sz="2" w:space="0" w:color="auto"/>
              <w:right w:val="single" w:sz="2" w:space="0" w:color="auto"/>
            </w:tcBorders>
          </w:tcPr>
          <w:p w14:paraId="77786691" w14:textId="77777777" w:rsidR="00872AFE" w:rsidRPr="00711388" w:rsidRDefault="00872AFE" w:rsidP="00567869">
            <w:pPr>
              <w:pStyle w:val="NormalLeft"/>
              <w:rPr>
                <w:lang w:val="en-GB"/>
              </w:rPr>
            </w:pPr>
            <w:r w:rsidRPr="00711388">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6103C042" w14:textId="51D5DA2C" w:rsidR="00872AFE" w:rsidRPr="00711388" w:rsidRDefault="00872AFE" w:rsidP="00567869">
            <w:pPr>
              <w:pStyle w:val="NormalLeft"/>
              <w:rPr>
                <w:lang w:val="en-GB"/>
              </w:rPr>
            </w:pPr>
            <w:r w:rsidRPr="00711388">
              <w:rPr>
                <w:lang w:val="en-GB"/>
              </w:rPr>
              <w:t xml:space="preserve">Ordinary share capital (gross of own shares)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67F3A048" w14:textId="77777777" w:rsidR="00872AFE" w:rsidRPr="00711388" w:rsidRDefault="00872AFE" w:rsidP="00567869">
            <w:pPr>
              <w:pStyle w:val="NormalLeft"/>
              <w:rPr>
                <w:lang w:val="en-GB"/>
              </w:rPr>
            </w:pPr>
            <w:r w:rsidRPr="00711388">
              <w:rPr>
                <w:lang w:val="en-GB"/>
              </w:rPr>
              <w:t>This is the total ordinary share capital, both held directly and indirectly (before deduction of own shares). This is the total ordinary share capital of the undertaking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872AFE" w:rsidRPr="00711388" w14:paraId="16FB2475" w14:textId="77777777" w:rsidTr="00567869">
        <w:tc>
          <w:tcPr>
            <w:tcW w:w="2507" w:type="dxa"/>
            <w:tcBorders>
              <w:top w:val="single" w:sz="2" w:space="0" w:color="auto"/>
              <w:left w:val="single" w:sz="2" w:space="0" w:color="auto"/>
              <w:bottom w:val="single" w:sz="2" w:space="0" w:color="auto"/>
              <w:right w:val="single" w:sz="2" w:space="0" w:color="auto"/>
            </w:tcBorders>
          </w:tcPr>
          <w:p w14:paraId="525AE8AD" w14:textId="77777777" w:rsidR="00872AFE" w:rsidRPr="00711388" w:rsidRDefault="00872AFE" w:rsidP="00567869">
            <w:pPr>
              <w:pStyle w:val="NormalLeft"/>
              <w:rPr>
                <w:lang w:val="en-GB"/>
              </w:rPr>
            </w:pPr>
            <w:r w:rsidRPr="00711388">
              <w:rPr>
                <w:lang w:val="en-GB"/>
              </w:rPr>
              <w:t>R0010/C0020</w:t>
            </w:r>
          </w:p>
        </w:tc>
        <w:tc>
          <w:tcPr>
            <w:tcW w:w="2322" w:type="dxa"/>
            <w:tcBorders>
              <w:top w:val="single" w:sz="2" w:space="0" w:color="auto"/>
              <w:left w:val="single" w:sz="2" w:space="0" w:color="auto"/>
              <w:bottom w:val="single" w:sz="2" w:space="0" w:color="auto"/>
              <w:right w:val="single" w:sz="2" w:space="0" w:color="auto"/>
            </w:tcBorders>
          </w:tcPr>
          <w:p w14:paraId="049D15F5" w14:textId="1D949F0D" w:rsidR="00872AFE" w:rsidRPr="00711388" w:rsidRDefault="00872AFE" w:rsidP="00567869">
            <w:pPr>
              <w:pStyle w:val="NormalLeft"/>
              <w:rPr>
                <w:lang w:val="en-GB"/>
              </w:rPr>
            </w:pPr>
            <w:r w:rsidRPr="00711388">
              <w:rPr>
                <w:lang w:val="en-GB"/>
              </w:rPr>
              <w:t xml:space="preserve">Ordinary share capital (gross of own shares)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19601B11" w14:textId="77777777" w:rsidR="00872AFE" w:rsidRPr="00711388" w:rsidRDefault="00872AFE" w:rsidP="00567869">
            <w:pPr>
              <w:pStyle w:val="NormalLeft"/>
              <w:rPr>
                <w:lang w:val="en-GB"/>
              </w:rPr>
            </w:pPr>
            <w:r w:rsidRPr="00711388">
              <w:rPr>
                <w:lang w:val="en-GB"/>
              </w:rPr>
              <w:t>This is the amount of paid up ordinary share capital that meets unrestricted Tier 1 criteria.</w:t>
            </w:r>
          </w:p>
        </w:tc>
      </w:tr>
      <w:tr w:rsidR="00872AFE" w:rsidRPr="00711388" w14:paraId="3F65466A" w14:textId="77777777" w:rsidTr="00567869">
        <w:tc>
          <w:tcPr>
            <w:tcW w:w="2507" w:type="dxa"/>
            <w:tcBorders>
              <w:top w:val="single" w:sz="2" w:space="0" w:color="auto"/>
              <w:left w:val="single" w:sz="2" w:space="0" w:color="auto"/>
              <w:bottom w:val="single" w:sz="2" w:space="0" w:color="auto"/>
              <w:right w:val="single" w:sz="2" w:space="0" w:color="auto"/>
            </w:tcBorders>
          </w:tcPr>
          <w:p w14:paraId="3BB268B5" w14:textId="77777777" w:rsidR="00872AFE" w:rsidRPr="00711388" w:rsidRDefault="00872AFE" w:rsidP="00567869">
            <w:pPr>
              <w:pStyle w:val="NormalLeft"/>
              <w:rPr>
                <w:lang w:val="en-GB"/>
              </w:rPr>
            </w:pPr>
            <w:r w:rsidRPr="00711388">
              <w:rPr>
                <w:lang w:val="en-GB"/>
              </w:rPr>
              <w:t>R0010/C0040</w:t>
            </w:r>
          </w:p>
        </w:tc>
        <w:tc>
          <w:tcPr>
            <w:tcW w:w="2322" w:type="dxa"/>
            <w:tcBorders>
              <w:top w:val="single" w:sz="2" w:space="0" w:color="auto"/>
              <w:left w:val="single" w:sz="2" w:space="0" w:color="auto"/>
              <w:bottom w:val="single" w:sz="2" w:space="0" w:color="auto"/>
              <w:right w:val="single" w:sz="2" w:space="0" w:color="auto"/>
            </w:tcBorders>
          </w:tcPr>
          <w:p w14:paraId="4667B72E" w14:textId="30C553B3" w:rsidR="00872AFE" w:rsidRPr="00711388" w:rsidRDefault="00872AFE" w:rsidP="00567869">
            <w:pPr>
              <w:pStyle w:val="NormalLeft"/>
              <w:rPr>
                <w:lang w:val="en-GB"/>
              </w:rPr>
            </w:pPr>
            <w:r w:rsidRPr="00711388">
              <w:rPr>
                <w:lang w:val="en-GB"/>
              </w:rPr>
              <w:t xml:space="preserve">Ordinary share capital (gross of own shares)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13EB27DF" w14:textId="77777777" w:rsidR="00872AFE" w:rsidRPr="00711388" w:rsidRDefault="00872AFE" w:rsidP="00567869">
            <w:pPr>
              <w:pStyle w:val="NormalLeft"/>
              <w:rPr>
                <w:lang w:val="en-GB"/>
              </w:rPr>
            </w:pPr>
            <w:r w:rsidRPr="00711388">
              <w:rPr>
                <w:lang w:val="en-GB"/>
              </w:rPr>
              <w:t>This is the amount of called up ordinary share capital that meets the criteria for Tier 2.</w:t>
            </w:r>
          </w:p>
        </w:tc>
      </w:tr>
      <w:tr w:rsidR="00872AFE" w:rsidRPr="00711388" w14:paraId="38F41AB2" w14:textId="77777777" w:rsidTr="00567869">
        <w:tc>
          <w:tcPr>
            <w:tcW w:w="2507" w:type="dxa"/>
            <w:tcBorders>
              <w:top w:val="single" w:sz="2" w:space="0" w:color="auto"/>
              <w:left w:val="single" w:sz="2" w:space="0" w:color="auto"/>
              <w:bottom w:val="single" w:sz="2" w:space="0" w:color="auto"/>
              <w:right w:val="single" w:sz="2" w:space="0" w:color="auto"/>
            </w:tcBorders>
          </w:tcPr>
          <w:p w14:paraId="2B4B3763" w14:textId="77777777" w:rsidR="00872AFE" w:rsidRPr="00711388" w:rsidRDefault="00872AFE" w:rsidP="00567869">
            <w:pPr>
              <w:pStyle w:val="NormalLeft"/>
              <w:rPr>
                <w:lang w:val="en-GB"/>
              </w:rPr>
            </w:pPr>
            <w:r w:rsidRPr="00711388">
              <w:rPr>
                <w:lang w:val="en-GB"/>
              </w:rPr>
              <w:t>R0030/C0010</w:t>
            </w:r>
          </w:p>
        </w:tc>
        <w:tc>
          <w:tcPr>
            <w:tcW w:w="2322" w:type="dxa"/>
            <w:tcBorders>
              <w:top w:val="single" w:sz="2" w:space="0" w:color="auto"/>
              <w:left w:val="single" w:sz="2" w:space="0" w:color="auto"/>
              <w:bottom w:val="single" w:sz="2" w:space="0" w:color="auto"/>
              <w:right w:val="single" w:sz="2" w:space="0" w:color="auto"/>
            </w:tcBorders>
          </w:tcPr>
          <w:p w14:paraId="7F98937F" w14:textId="40F04D5B" w:rsidR="00872AFE" w:rsidRPr="00711388" w:rsidRDefault="00872AFE" w:rsidP="00567869">
            <w:pPr>
              <w:pStyle w:val="NormalLeft"/>
              <w:rPr>
                <w:lang w:val="en-GB"/>
              </w:rPr>
            </w:pPr>
            <w:r w:rsidRPr="00711388">
              <w:rPr>
                <w:lang w:val="en-GB"/>
              </w:rPr>
              <w:t xml:space="preserve">Share premium account related to ordinary share capital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1B5F7ABB" w14:textId="77777777" w:rsidR="00872AFE" w:rsidRPr="00711388" w:rsidRDefault="00872AFE" w:rsidP="00567869">
            <w:pPr>
              <w:pStyle w:val="NormalLeft"/>
              <w:rPr>
                <w:lang w:val="en-GB"/>
              </w:rPr>
            </w:pPr>
            <w:r w:rsidRPr="00711388">
              <w:rPr>
                <w:lang w:val="en-GB"/>
              </w:rPr>
              <w:t>The total share premium account related to ordinary share capital of the undertaking that fully satisfies the criteria for Tier 1 or Tier 2 items.</w:t>
            </w:r>
          </w:p>
        </w:tc>
      </w:tr>
      <w:tr w:rsidR="00872AFE" w:rsidRPr="00711388" w14:paraId="11F47DB3" w14:textId="77777777" w:rsidTr="00567869">
        <w:tc>
          <w:tcPr>
            <w:tcW w:w="2507" w:type="dxa"/>
            <w:tcBorders>
              <w:top w:val="single" w:sz="2" w:space="0" w:color="auto"/>
              <w:left w:val="single" w:sz="2" w:space="0" w:color="auto"/>
              <w:bottom w:val="single" w:sz="2" w:space="0" w:color="auto"/>
              <w:right w:val="single" w:sz="2" w:space="0" w:color="auto"/>
            </w:tcBorders>
          </w:tcPr>
          <w:p w14:paraId="07B0F270" w14:textId="77777777" w:rsidR="00872AFE" w:rsidRPr="00711388" w:rsidRDefault="00872AFE" w:rsidP="00567869">
            <w:pPr>
              <w:pStyle w:val="NormalLeft"/>
              <w:rPr>
                <w:lang w:val="en-GB"/>
              </w:rPr>
            </w:pPr>
            <w:r w:rsidRPr="00711388">
              <w:rPr>
                <w:lang w:val="en-GB"/>
              </w:rPr>
              <w:lastRenderedPageBreak/>
              <w:t>R0030/C0020</w:t>
            </w:r>
          </w:p>
        </w:tc>
        <w:tc>
          <w:tcPr>
            <w:tcW w:w="2322" w:type="dxa"/>
            <w:tcBorders>
              <w:top w:val="single" w:sz="2" w:space="0" w:color="auto"/>
              <w:left w:val="single" w:sz="2" w:space="0" w:color="auto"/>
              <w:bottom w:val="single" w:sz="2" w:space="0" w:color="auto"/>
              <w:right w:val="single" w:sz="2" w:space="0" w:color="auto"/>
            </w:tcBorders>
          </w:tcPr>
          <w:p w14:paraId="2A516903" w14:textId="3C81F5CB" w:rsidR="00872AFE" w:rsidRPr="00711388" w:rsidRDefault="00872AFE" w:rsidP="00567869">
            <w:pPr>
              <w:pStyle w:val="NormalLeft"/>
              <w:rPr>
                <w:lang w:val="en-GB"/>
              </w:rPr>
            </w:pPr>
            <w:r w:rsidRPr="00711388">
              <w:rPr>
                <w:lang w:val="en-GB"/>
              </w:rPr>
              <w:t xml:space="preserve">Share premium account related to ordinary share capital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10366605" w14:textId="77777777" w:rsidR="00872AFE" w:rsidRPr="00711388" w:rsidRDefault="00872AFE" w:rsidP="00567869">
            <w:pPr>
              <w:pStyle w:val="NormalLeft"/>
              <w:rPr>
                <w:lang w:val="en-GB"/>
              </w:rPr>
            </w:pPr>
            <w:r w:rsidRPr="00711388">
              <w:rPr>
                <w:lang w:val="en-GB"/>
              </w:rPr>
              <w:t>This is the amount of the share premium account related to ordinary shares that meets the criteria for Tier 1 unrestricted because it relates to ordinary share capital treated as unrestricted Tier 1.</w:t>
            </w:r>
          </w:p>
        </w:tc>
      </w:tr>
      <w:tr w:rsidR="00872AFE" w:rsidRPr="00711388" w14:paraId="41B18816" w14:textId="77777777" w:rsidTr="00567869">
        <w:tc>
          <w:tcPr>
            <w:tcW w:w="2507" w:type="dxa"/>
            <w:tcBorders>
              <w:top w:val="single" w:sz="2" w:space="0" w:color="auto"/>
              <w:left w:val="single" w:sz="2" w:space="0" w:color="auto"/>
              <w:bottom w:val="single" w:sz="2" w:space="0" w:color="auto"/>
              <w:right w:val="single" w:sz="2" w:space="0" w:color="auto"/>
            </w:tcBorders>
          </w:tcPr>
          <w:p w14:paraId="6B86F220" w14:textId="77777777" w:rsidR="00872AFE" w:rsidRPr="00711388" w:rsidRDefault="00872AFE" w:rsidP="00567869">
            <w:pPr>
              <w:pStyle w:val="NormalLeft"/>
              <w:rPr>
                <w:lang w:val="en-GB"/>
              </w:rPr>
            </w:pPr>
            <w:r w:rsidRPr="00711388">
              <w:rPr>
                <w:lang w:val="en-GB"/>
              </w:rPr>
              <w:t>R0030/C0040</w:t>
            </w:r>
          </w:p>
        </w:tc>
        <w:tc>
          <w:tcPr>
            <w:tcW w:w="2322" w:type="dxa"/>
            <w:tcBorders>
              <w:top w:val="single" w:sz="2" w:space="0" w:color="auto"/>
              <w:left w:val="single" w:sz="2" w:space="0" w:color="auto"/>
              <w:bottom w:val="single" w:sz="2" w:space="0" w:color="auto"/>
              <w:right w:val="single" w:sz="2" w:space="0" w:color="auto"/>
            </w:tcBorders>
          </w:tcPr>
          <w:p w14:paraId="33039503" w14:textId="251AB922" w:rsidR="00872AFE" w:rsidRPr="00711388" w:rsidRDefault="00872AFE" w:rsidP="00567869">
            <w:pPr>
              <w:pStyle w:val="NormalLeft"/>
              <w:rPr>
                <w:lang w:val="en-GB"/>
              </w:rPr>
            </w:pPr>
            <w:r w:rsidRPr="00711388">
              <w:rPr>
                <w:lang w:val="en-GB"/>
              </w:rPr>
              <w:t xml:space="preserve">Share premium account related to ordinary share capital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2B785069" w14:textId="77777777" w:rsidR="00872AFE" w:rsidRPr="00711388" w:rsidRDefault="00872AFE" w:rsidP="00567869">
            <w:pPr>
              <w:pStyle w:val="NormalLeft"/>
              <w:rPr>
                <w:lang w:val="en-GB"/>
              </w:rPr>
            </w:pPr>
            <w:r w:rsidRPr="00711388">
              <w:rPr>
                <w:lang w:val="en-GB"/>
              </w:rPr>
              <w:t>This is the amount of the share premium account related to ordinary shares that meets the criteria for Tier 2 because it relates to ordinary share capital treated as Tier 2.</w:t>
            </w:r>
          </w:p>
        </w:tc>
      </w:tr>
      <w:tr w:rsidR="00872AFE" w:rsidRPr="00711388" w14:paraId="44F58947" w14:textId="77777777" w:rsidTr="00567869">
        <w:tc>
          <w:tcPr>
            <w:tcW w:w="2507" w:type="dxa"/>
            <w:tcBorders>
              <w:top w:val="single" w:sz="2" w:space="0" w:color="auto"/>
              <w:left w:val="single" w:sz="2" w:space="0" w:color="auto"/>
              <w:bottom w:val="single" w:sz="2" w:space="0" w:color="auto"/>
              <w:right w:val="single" w:sz="2" w:space="0" w:color="auto"/>
            </w:tcBorders>
          </w:tcPr>
          <w:p w14:paraId="52BE99D2" w14:textId="77777777" w:rsidR="00872AFE" w:rsidRPr="00711388" w:rsidRDefault="00872AFE" w:rsidP="00567869">
            <w:pPr>
              <w:pStyle w:val="NormalLeft"/>
              <w:rPr>
                <w:lang w:val="en-GB"/>
              </w:rPr>
            </w:pPr>
            <w:r w:rsidRPr="00711388">
              <w:rPr>
                <w:lang w:val="en-GB"/>
              </w:rPr>
              <w:t>R0040/C0010</w:t>
            </w:r>
          </w:p>
        </w:tc>
        <w:tc>
          <w:tcPr>
            <w:tcW w:w="2322" w:type="dxa"/>
            <w:tcBorders>
              <w:top w:val="single" w:sz="2" w:space="0" w:color="auto"/>
              <w:left w:val="single" w:sz="2" w:space="0" w:color="auto"/>
              <w:bottom w:val="single" w:sz="2" w:space="0" w:color="auto"/>
              <w:right w:val="single" w:sz="2" w:space="0" w:color="auto"/>
            </w:tcBorders>
          </w:tcPr>
          <w:p w14:paraId="751FE15B" w14:textId="267D15DC" w:rsidR="00872AFE" w:rsidRPr="00711388" w:rsidRDefault="00872AFE" w:rsidP="00567869">
            <w:pPr>
              <w:pStyle w:val="NormalLeft"/>
              <w:rPr>
                <w:lang w:val="en-GB"/>
              </w:rPr>
            </w:pPr>
            <w:r w:rsidRPr="00711388">
              <w:rPr>
                <w:lang w:val="en-GB"/>
              </w:rPr>
              <w:t>Initial funds, members' contributions or the equivalent basic own fund item for mutual and mutual</w:t>
            </w:r>
            <w:r w:rsidR="00711388" w:rsidRPr="00711388">
              <w:rPr>
                <w:lang w:val="en-GB"/>
              </w:rPr>
              <w:t>-</w:t>
            </w:r>
            <w:r w:rsidRPr="00711388">
              <w:rPr>
                <w:lang w:val="en-GB"/>
              </w:rPr>
              <w:t xml:space="preserve">type undertakings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6315589E" w14:textId="7F3026B0" w:rsidR="00872AFE" w:rsidRPr="00711388" w:rsidRDefault="00872AFE" w:rsidP="00567869">
            <w:pPr>
              <w:pStyle w:val="NormalLeft"/>
              <w:rPr>
                <w:lang w:val="en-GB"/>
              </w:rPr>
            </w:pPr>
            <w:r w:rsidRPr="00711388">
              <w:rPr>
                <w:lang w:val="en-GB"/>
              </w:rPr>
              <w:t>The initial funds, members' contributions or the equivalent basic own fund item for mutual and mutual</w:t>
            </w:r>
            <w:r w:rsidR="00711388" w:rsidRPr="00711388">
              <w:rPr>
                <w:lang w:val="en-GB"/>
              </w:rPr>
              <w:t>-</w:t>
            </w:r>
            <w:r w:rsidRPr="00711388">
              <w:rPr>
                <w:lang w:val="en-GB"/>
              </w:rPr>
              <w:t>type undertakings that fully meets the criteria for Tier 1 or Tier 2 items.</w:t>
            </w:r>
          </w:p>
        </w:tc>
      </w:tr>
      <w:tr w:rsidR="00872AFE" w:rsidRPr="00711388" w14:paraId="694375F1" w14:textId="77777777" w:rsidTr="00567869">
        <w:tc>
          <w:tcPr>
            <w:tcW w:w="2507" w:type="dxa"/>
            <w:tcBorders>
              <w:top w:val="single" w:sz="2" w:space="0" w:color="auto"/>
              <w:left w:val="single" w:sz="2" w:space="0" w:color="auto"/>
              <w:bottom w:val="single" w:sz="2" w:space="0" w:color="auto"/>
              <w:right w:val="single" w:sz="2" w:space="0" w:color="auto"/>
            </w:tcBorders>
          </w:tcPr>
          <w:p w14:paraId="1AA04781" w14:textId="77777777" w:rsidR="00872AFE" w:rsidRPr="00711388" w:rsidRDefault="00872AFE" w:rsidP="00567869">
            <w:pPr>
              <w:pStyle w:val="NormalLeft"/>
              <w:rPr>
                <w:lang w:val="en-GB"/>
              </w:rPr>
            </w:pPr>
            <w:r w:rsidRPr="00711388">
              <w:rPr>
                <w:lang w:val="en-GB"/>
              </w:rPr>
              <w:t>R0040/C0020</w:t>
            </w:r>
          </w:p>
        </w:tc>
        <w:tc>
          <w:tcPr>
            <w:tcW w:w="2322" w:type="dxa"/>
            <w:tcBorders>
              <w:top w:val="single" w:sz="2" w:space="0" w:color="auto"/>
              <w:left w:val="single" w:sz="2" w:space="0" w:color="auto"/>
              <w:bottom w:val="single" w:sz="2" w:space="0" w:color="auto"/>
              <w:right w:val="single" w:sz="2" w:space="0" w:color="auto"/>
            </w:tcBorders>
          </w:tcPr>
          <w:p w14:paraId="11E3EA1F" w14:textId="119342D0" w:rsidR="00872AFE" w:rsidRPr="00711388" w:rsidRDefault="00872AFE" w:rsidP="00567869">
            <w:pPr>
              <w:pStyle w:val="NormalLeft"/>
              <w:rPr>
                <w:lang w:val="en-GB"/>
              </w:rPr>
            </w:pPr>
            <w:r w:rsidRPr="00711388">
              <w:rPr>
                <w:lang w:val="en-GB"/>
              </w:rPr>
              <w:t>Initial funds, members' contributions or the equivalent basic own fund item for mutual and mutual</w:t>
            </w:r>
            <w:r w:rsidR="00711388" w:rsidRPr="00711388">
              <w:rPr>
                <w:lang w:val="en-GB"/>
              </w:rPr>
              <w:t>-</w:t>
            </w:r>
            <w:r w:rsidRPr="00711388">
              <w:rPr>
                <w:lang w:val="en-GB"/>
              </w:rPr>
              <w:t xml:space="preserve">type undertakings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6F995AF6" w14:textId="41EF4998" w:rsidR="00872AFE" w:rsidRPr="00711388" w:rsidRDefault="00872AFE" w:rsidP="00567869">
            <w:pPr>
              <w:pStyle w:val="NormalLeft"/>
              <w:rPr>
                <w:lang w:val="en-GB"/>
              </w:rPr>
            </w:pPr>
            <w:r w:rsidRPr="00711388">
              <w:rPr>
                <w:lang w:val="en-GB"/>
              </w:rPr>
              <w:t>This is the amount of the initial funds, members' contributions or the equivalent basic own fund item for mutual and mutual</w:t>
            </w:r>
            <w:r w:rsidR="00711388" w:rsidRPr="00711388">
              <w:rPr>
                <w:lang w:val="en-GB"/>
              </w:rPr>
              <w:t>-</w:t>
            </w:r>
            <w:r w:rsidRPr="00711388">
              <w:rPr>
                <w:lang w:val="en-GB"/>
              </w:rPr>
              <w:t>type undertakings that meets the criteria for Tier 1 unrestricted.</w:t>
            </w:r>
          </w:p>
        </w:tc>
      </w:tr>
      <w:tr w:rsidR="00872AFE" w:rsidRPr="00711388" w14:paraId="52ECDAE7" w14:textId="77777777" w:rsidTr="00567869">
        <w:tc>
          <w:tcPr>
            <w:tcW w:w="2507" w:type="dxa"/>
            <w:tcBorders>
              <w:top w:val="single" w:sz="2" w:space="0" w:color="auto"/>
              <w:left w:val="single" w:sz="2" w:space="0" w:color="auto"/>
              <w:bottom w:val="single" w:sz="2" w:space="0" w:color="auto"/>
              <w:right w:val="single" w:sz="2" w:space="0" w:color="auto"/>
            </w:tcBorders>
          </w:tcPr>
          <w:p w14:paraId="5C109204" w14:textId="77777777" w:rsidR="00872AFE" w:rsidRPr="00711388" w:rsidRDefault="00872AFE" w:rsidP="00567869">
            <w:pPr>
              <w:pStyle w:val="NormalLeft"/>
              <w:rPr>
                <w:lang w:val="en-GB"/>
              </w:rPr>
            </w:pPr>
            <w:r w:rsidRPr="00711388">
              <w:rPr>
                <w:lang w:val="en-GB"/>
              </w:rPr>
              <w:t>R0040/C0040</w:t>
            </w:r>
          </w:p>
        </w:tc>
        <w:tc>
          <w:tcPr>
            <w:tcW w:w="2322" w:type="dxa"/>
            <w:tcBorders>
              <w:top w:val="single" w:sz="2" w:space="0" w:color="auto"/>
              <w:left w:val="single" w:sz="2" w:space="0" w:color="auto"/>
              <w:bottom w:val="single" w:sz="2" w:space="0" w:color="auto"/>
              <w:right w:val="single" w:sz="2" w:space="0" w:color="auto"/>
            </w:tcBorders>
          </w:tcPr>
          <w:p w14:paraId="02BE79C6" w14:textId="267AD5D0" w:rsidR="00872AFE" w:rsidRPr="00711388" w:rsidRDefault="00872AFE" w:rsidP="00567869">
            <w:pPr>
              <w:pStyle w:val="NormalLeft"/>
              <w:rPr>
                <w:lang w:val="en-GB"/>
              </w:rPr>
            </w:pPr>
            <w:r w:rsidRPr="00711388">
              <w:rPr>
                <w:lang w:val="en-GB"/>
              </w:rPr>
              <w:t>Initial funds, members' contributions or the equivalent basic own fund item for mutual and mutual</w:t>
            </w:r>
            <w:r w:rsidR="00711388" w:rsidRPr="00711388">
              <w:rPr>
                <w:lang w:val="en-GB"/>
              </w:rPr>
              <w:t>-</w:t>
            </w:r>
            <w:r w:rsidRPr="00711388">
              <w:rPr>
                <w:lang w:val="en-GB"/>
              </w:rPr>
              <w:t xml:space="preserve">type undertakings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60525DFF" w14:textId="4F40407E" w:rsidR="00872AFE" w:rsidRPr="00711388" w:rsidRDefault="00872AFE" w:rsidP="00567869">
            <w:pPr>
              <w:pStyle w:val="NormalLeft"/>
              <w:rPr>
                <w:lang w:val="en-GB"/>
              </w:rPr>
            </w:pPr>
            <w:r w:rsidRPr="00711388">
              <w:rPr>
                <w:lang w:val="en-GB"/>
              </w:rPr>
              <w:t>This is the amount of the initial funds, members' contributions or the equivalent basic own fund item for mutual and mutual</w:t>
            </w:r>
            <w:r w:rsidR="00711388" w:rsidRPr="00711388">
              <w:rPr>
                <w:lang w:val="en-GB"/>
              </w:rPr>
              <w:t>-</w:t>
            </w:r>
            <w:r w:rsidRPr="00711388">
              <w:rPr>
                <w:lang w:val="en-GB"/>
              </w:rPr>
              <w:t>type undertakings that meets Tier 2 criteria.</w:t>
            </w:r>
          </w:p>
        </w:tc>
      </w:tr>
      <w:tr w:rsidR="00872AFE" w:rsidRPr="00711388" w14:paraId="6DE61B8F" w14:textId="77777777" w:rsidTr="00567869">
        <w:tc>
          <w:tcPr>
            <w:tcW w:w="2507" w:type="dxa"/>
            <w:tcBorders>
              <w:top w:val="single" w:sz="2" w:space="0" w:color="auto"/>
              <w:left w:val="single" w:sz="2" w:space="0" w:color="auto"/>
              <w:bottom w:val="single" w:sz="2" w:space="0" w:color="auto"/>
              <w:right w:val="single" w:sz="2" w:space="0" w:color="auto"/>
            </w:tcBorders>
          </w:tcPr>
          <w:p w14:paraId="6396A389" w14:textId="77777777" w:rsidR="00872AFE" w:rsidRPr="00711388" w:rsidRDefault="00872AFE" w:rsidP="00567869">
            <w:pPr>
              <w:pStyle w:val="NormalLeft"/>
              <w:rPr>
                <w:lang w:val="en-GB"/>
              </w:rPr>
            </w:pPr>
            <w:r w:rsidRPr="00711388">
              <w:rPr>
                <w:lang w:val="en-GB"/>
              </w:rPr>
              <w:t>R0050/C0010</w:t>
            </w:r>
          </w:p>
        </w:tc>
        <w:tc>
          <w:tcPr>
            <w:tcW w:w="2322" w:type="dxa"/>
            <w:tcBorders>
              <w:top w:val="single" w:sz="2" w:space="0" w:color="auto"/>
              <w:left w:val="single" w:sz="2" w:space="0" w:color="auto"/>
              <w:bottom w:val="single" w:sz="2" w:space="0" w:color="auto"/>
              <w:right w:val="single" w:sz="2" w:space="0" w:color="auto"/>
            </w:tcBorders>
          </w:tcPr>
          <w:p w14:paraId="250CB3E2" w14:textId="052A674C"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735DBB44" w14:textId="77777777" w:rsidR="00872AFE" w:rsidRPr="00711388" w:rsidRDefault="00872AFE" w:rsidP="00567869">
            <w:pPr>
              <w:pStyle w:val="NormalLeft"/>
              <w:rPr>
                <w:lang w:val="en-GB"/>
              </w:rPr>
            </w:pPr>
            <w:r w:rsidRPr="00711388">
              <w:rPr>
                <w:lang w:val="en-GB"/>
              </w:rPr>
              <w:t>This is the total amount of subordinated mutual member accounts that fully satisfy the criteria for Tier 1 restricted, Tier 2 or Tier 3 items.</w:t>
            </w:r>
          </w:p>
        </w:tc>
      </w:tr>
      <w:tr w:rsidR="00872AFE" w:rsidRPr="00711388" w14:paraId="122CA1CD" w14:textId="77777777" w:rsidTr="00567869">
        <w:tc>
          <w:tcPr>
            <w:tcW w:w="2507" w:type="dxa"/>
            <w:tcBorders>
              <w:top w:val="single" w:sz="2" w:space="0" w:color="auto"/>
              <w:left w:val="single" w:sz="2" w:space="0" w:color="auto"/>
              <w:bottom w:val="single" w:sz="2" w:space="0" w:color="auto"/>
              <w:right w:val="single" w:sz="2" w:space="0" w:color="auto"/>
            </w:tcBorders>
          </w:tcPr>
          <w:p w14:paraId="2FBC2088" w14:textId="77777777" w:rsidR="00872AFE" w:rsidRPr="00711388" w:rsidRDefault="00872AFE" w:rsidP="00567869">
            <w:pPr>
              <w:pStyle w:val="NormalLeft"/>
              <w:rPr>
                <w:lang w:val="en-GB"/>
              </w:rPr>
            </w:pPr>
            <w:r w:rsidRPr="00711388">
              <w:rPr>
                <w:lang w:val="en-GB"/>
              </w:rPr>
              <w:t>R0050/C0030</w:t>
            </w:r>
          </w:p>
        </w:tc>
        <w:tc>
          <w:tcPr>
            <w:tcW w:w="2322" w:type="dxa"/>
            <w:tcBorders>
              <w:top w:val="single" w:sz="2" w:space="0" w:color="auto"/>
              <w:left w:val="single" w:sz="2" w:space="0" w:color="auto"/>
              <w:bottom w:val="single" w:sz="2" w:space="0" w:color="auto"/>
              <w:right w:val="single" w:sz="2" w:space="0" w:color="auto"/>
            </w:tcBorders>
          </w:tcPr>
          <w:p w14:paraId="5F38C451" w14:textId="3BA756A1"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1FD03922" w14:textId="77777777" w:rsidR="00872AFE" w:rsidRPr="00711388" w:rsidRDefault="00872AFE" w:rsidP="00567869">
            <w:pPr>
              <w:pStyle w:val="NormalLeft"/>
              <w:rPr>
                <w:lang w:val="en-GB"/>
              </w:rPr>
            </w:pPr>
            <w:r w:rsidRPr="00711388">
              <w:rPr>
                <w:lang w:val="en-GB"/>
              </w:rPr>
              <w:t>This is the amount of subordinated mutual member accounts that meet the criteria for Tier 1 restricted.</w:t>
            </w:r>
          </w:p>
        </w:tc>
      </w:tr>
      <w:tr w:rsidR="00872AFE" w:rsidRPr="00711388" w14:paraId="2770F223" w14:textId="77777777" w:rsidTr="00567869">
        <w:tc>
          <w:tcPr>
            <w:tcW w:w="2507" w:type="dxa"/>
            <w:tcBorders>
              <w:top w:val="single" w:sz="2" w:space="0" w:color="auto"/>
              <w:left w:val="single" w:sz="2" w:space="0" w:color="auto"/>
              <w:bottom w:val="single" w:sz="2" w:space="0" w:color="auto"/>
              <w:right w:val="single" w:sz="2" w:space="0" w:color="auto"/>
            </w:tcBorders>
          </w:tcPr>
          <w:p w14:paraId="5547DDC8" w14:textId="77777777" w:rsidR="00872AFE" w:rsidRPr="00711388" w:rsidRDefault="00872AFE" w:rsidP="00567869">
            <w:pPr>
              <w:pStyle w:val="NormalLeft"/>
              <w:rPr>
                <w:lang w:val="en-GB"/>
              </w:rPr>
            </w:pPr>
            <w:r w:rsidRPr="00711388">
              <w:rPr>
                <w:lang w:val="en-GB"/>
              </w:rPr>
              <w:lastRenderedPageBreak/>
              <w:t>R0050/C0040</w:t>
            </w:r>
          </w:p>
        </w:tc>
        <w:tc>
          <w:tcPr>
            <w:tcW w:w="2322" w:type="dxa"/>
            <w:tcBorders>
              <w:top w:val="single" w:sz="2" w:space="0" w:color="auto"/>
              <w:left w:val="single" w:sz="2" w:space="0" w:color="auto"/>
              <w:bottom w:val="single" w:sz="2" w:space="0" w:color="auto"/>
              <w:right w:val="single" w:sz="2" w:space="0" w:color="auto"/>
            </w:tcBorders>
          </w:tcPr>
          <w:p w14:paraId="41143738" w14:textId="004277A8"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3F9738F5" w14:textId="77777777" w:rsidR="00872AFE" w:rsidRPr="00711388" w:rsidRDefault="00872AFE" w:rsidP="00567869">
            <w:pPr>
              <w:pStyle w:val="NormalLeft"/>
              <w:rPr>
                <w:lang w:val="en-GB"/>
              </w:rPr>
            </w:pPr>
            <w:r w:rsidRPr="00711388">
              <w:rPr>
                <w:lang w:val="en-GB"/>
              </w:rPr>
              <w:t>This is the amount of subordinated mutual member accounts that meet the criteria for Tier 2.</w:t>
            </w:r>
          </w:p>
        </w:tc>
      </w:tr>
      <w:tr w:rsidR="00872AFE" w:rsidRPr="00711388" w14:paraId="3E19A0CC" w14:textId="77777777" w:rsidTr="00567869">
        <w:tc>
          <w:tcPr>
            <w:tcW w:w="2507" w:type="dxa"/>
            <w:tcBorders>
              <w:top w:val="single" w:sz="2" w:space="0" w:color="auto"/>
              <w:left w:val="single" w:sz="2" w:space="0" w:color="auto"/>
              <w:bottom w:val="single" w:sz="2" w:space="0" w:color="auto"/>
              <w:right w:val="single" w:sz="2" w:space="0" w:color="auto"/>
            </w:tcBorders>
          </w:tcPr>
          <w:p w14:paraId="3305E81B" w14:textId="77777777" w:rsidR="00872AFE" w:rsidRPr="00711388" w:rsidRDefault="00872AFE" w:rsidP="00567869">
            <w:pPr>
              <w:pStyle w:val="NormalLeft"/>
              <w:rPr>
                <w:lang w:val="en-GB"/>
              </w:rPr>
            </w:pPr>
            <w:r w:rsidRPr="00711388">
              <w:rPr>
                <w:lang w:val="en-GB"/>
              </w:rPr>
              <w:t>R0050/C0050</w:t>
            </w:r>
          </w:p>
        </w:tc>
        <w:tc>
          <w:tcPr>
            <w:tcW w:w="2322" w:type="dxa"/>
            <w:tcBorders>
              <w:top w:val="single" w:sz="2" w:space="0" w:color="auto"/>
              <w:left w:val="single" w:sz="2" w:space="0" w:color="auto"/>
              <w:bottom w:val="single" w:sz="2" w:space="0" w:color="auto"/>
              <w:right w:val="single" w:sz="2" w:space="0" w:color="auto"/>
            </w:tcBorders>
          </w:tcPr>
          <w:p w14:paraId="04A620EA" w14:textId="2597A2A0"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744960F6" w14:textId="77777777" w:rsidR="00872AFE" w:rsidRPr="00711388" w:rsidRDefault="00872AFE" w:rsidP="00567869">
            <w:pPr>
              <w:pStyle w:val="NormalLeft"/>
              <w:rPr>
                <w:lang w:val="en-GB"/>
              </w:rPr>
            </w:pPr>
            <w:r w:rsidRPr="00711388">
              <w:rPr>
                <w:lang w:val="en-GB"/>
              </w:rPr>
              <w:t>This is the amount of subordinated mutual member accounts that meet the criteria for Tier 3.</w:t>
            </w:r>
          </w:p>
        </w:tc>
      </w:tr>
      <w:tr w:rsidR="00872AFE" w:rsidRPr="00711388" w14:paraId="6BECD337" w14:textId="77777777" w:rsidTr="00567869">
        <w:tc>
          <w:tcPr>
            <w:tcW w:w="2507" w:type="dxa"/>
            <w:tcBorders>
              <w:top w:val="single" w:sz="2" w:space="0" w:color="auto"/>
              <w:left w:val="single" w:sz="2" w:space="0" w:color="auto"/>
              <w:bottom w:val="single" w:sz="2" w:space="0" w:color="auto"/>
              <w:right w:val="single" w:sz="2" w:space="0" w:color="auto"/>
            </w:tcBorders>
          </w:tcPr>
          <w:p w14:paraId="783A8D72" w14:textId="77777777" w:rsidR="00872AFE" w:rsidRPr="00711388" w:rsidRDefault="00872AFE" w:rsidP="00567869">
            <w:pPr>
              <w:pStyle w:val="NormalLeft"/>
              <w:rPr>
                <w:lang w:val="en-GB"/>
              </w:rPr>
            </w:pPr>
            <w:r w:rsidRPr="00711388">
              <w:rPr>
                <w:lang w:val="en-GB"/>
              </w:rPr>
              <w:t>R0070/C0010</w:t>
            </w:r>
          </w:p>
        </w:tc>
        <w:tc>
          <w:tcPr>
            <w:tcW w:w="2322" w:type="dxa"/>
            <w:tcBorders>
              <w:top w:val="single" w:sz="2" w:space="0" w:color="auto"/>
              <w:left w:val="single" w:sz="2" w:space="0" w:color="auto"/>
              <w:bottom w:val="single" w:sz="2" w:space="0" w:color="auto"/>
              <w:right w:val="single" w:sz="2" w:space="0" w:color="auto"/>
            </w:tcBorders>
          </w:tcPr>
          <w:p w14:paraId="7951385C" w14:textId="434139D1" w:rsidR="00872AFE" w:rsidRPr="00711388" w:rsidRDefault="00872AFE" w:rsidP="00567869">
            <w:pPr>
              <w:pStyle w:val="NormalLeft"/>
              <w:rPr>
                <w:lang w:val="en-GB"/>
              </w:rPr>
            </w:pPr>
            <w:r w:rsidRPr="00711388">
              <w:rPr>
                <w:lang w:val="en-GB"/>
              </w:rPr>
              <w:t xml:space="preserve">Surplus funds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3BEC1BA1" w14:textId="77777777" w:rsidR="00872AFE" w:rsidRPr="00711388" w:rsidRDefault="00872AFE" w:rsidP="00567869">
            <w:pPr>
              <w:pStyle w:val="NormalLeft"/>
              <w:rPr>
                <w:lang w:val="en-GB"/>
              </w:rPr>
            </w:pPr>
            <w:r w:rsidRPr="00711388">
              <w:rPr>
                <w:lang w:val="en-GB"/>
              </w:rPr>
              <w:t>This is the total amount of surplus funds that fall under Article 91 (2) of Directive 2009/138/EC.</w:t>
            </w:r>
          </w:p>
        </w:tc>
      </w:tr>
      <w:tr w:rsidR="00872AFE" w:rsidRPr="00711388" w14:paraId="7DA438A2" w14:textId="77777777" w:rsidTr="00567869">
        <w:tc>
          <w:tcPr>
            <w:tcW w:w="2507" w:type="dxa"/>
            <w:tcBorders>
              <w:top w:val="single" w:sz="2" w:space="0" w:color="auto"/>
              <w:left w:val="single" w:sz="2" w:space="0" w:color="auto"/>
              <w:bottom w:val="single" w:sz="2" w:space="0" w:color="auto"/>
              <w:right w:val="single" w:sz="2" w:space="0" w:color="auto"/>
            </w:tcBorders>
          </w:tcPr>
          <w:p w14:paraId="776FDC1D" w14:textId="77777777" w:rsidR="00872AFE" w:rsidRPr="00711388" w:rsidRDefault="00872AFE" w:rsidP="00567869">
            <w:pPr>
              <w:pStyle w:val="NormalLeft"/>
              <w:rPr>
                <w:lang w:val="en-GB"/>
              </w:rPr>
            </w:pPr>
            <w:r w:rsidRPr="00711388">
              <w:rPr>
                <w:lang w:val="en-GB"/>
              </w:rPr>
              <w:t>R0070/C0020</w:t>
            </w:r>
          </w:p>
        </w:tc>
        <w:tc>
          <w:tcPr>
            <w:tcW w:w="2322" w:type="dxa"/>
            <w:tcBorders>
              <w:top w:val="single" w:sz="2" w:space="0" w:color="auto"/>
              <w:left w:val="single" w:sz="2" w:space="0" w:color="auto"/>
              <w:bottom w:val="single" w:sz="2" w:space="0" w:color="auto"/>
              <w:right w:val="single" w:sz="2" w:space="0" w:color="auto"/>
            </w:tcBorders>
          </w:tcPr>
          <w:p w14:paraId="195C3D8C" w14:textId="040AFA94" w:rsidR="00872AFE" w:rsidRPr="00711388" w:rsidRDefault="00872AFE" w:rsidP="00567869">
            <w:pPr>
              <w:pStyle w:val="NormalLeft"/>
              <w:rPr>
                <w:lang w:val="en-GB"/>
              </w:rPr>
            </w:pPr>
            <w:r w:rsidRPr="00711388">
              <w:rPr>
                <w:lang w:val="en-GB"/>
              </w:rPr>
              <w:t xml:space="preserve">Surplus funds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02B1E4D4" w14:textId="77777777" w:rsidR="00872AFE" w:rsidRPr="00711388" w:rsidRDefault="00872AFE" w:rsidP="00567869">
            <w:pPr>
              <w:pStyle w:val="NormalLeft"/>
              <w:rPr>
                <w:lang w:val="en-GB"/>
              </w:rPr>
            </w:pPr>
            <w:r w:rsidRPr="00711388">
              <w:rPr>
                <w:lang w:val="en-GB"/>
              </w:rPr>
              <w:t>These are the surplus funds that fall under Article 91 (2) of Directive 2009/138/EC and that meet the criteria for Tier 1, unrestricted items.</w:t>
            </w:r>
          </w:p>
        </w:tc>
      </w:tr>
      <w:tr w:rsidR="00872AFE" w:rsidRPr="00711388" w14:paraId="4EEF7F37" w14:textId="77777777" w:rsidTr="00567869">
        <w:tc>
          <w:tcPr>
            <w:tcW w:w="2507" w:type="dxa"/>
            <w:tcBorders>
              <w:top w:val="single" w:sz="2" w:space="0" w:color="auto"/>
              <w:left w:val="single" w:sz="2" w:space="0" w:color="auto"/>
              <w:bottom w:val="single" w:sz="2" w:space="0" w:color="auto"/>
              <w:right w:val="single" w:sz="2" w:space="0" w:color="auto"/>
            </w:tcBorders>
          </w:tcPr>
          <w:p w14:paraId="201D91B9" w14:textId="77777777" w:rsidR="00872AFE" w:rsidRPr="00711388" w:rsidRDefault="00872AFE" w:rsidP="00567869">
            <w:pPr>
              <w:pStyle w:val="NormalLeft"/>
              <w:rPr>
                <w:lang w:val="en-GB"/>
              </w:rPr>
            </w:pPr>
            <w:r w:rsidRPr="00711388">
              <w:rPr>
                <w:lang w:val="en-GB"/>
              </w:rPr>
              <w:t>R0090/C0010</w:t>
            </w:r>
          </w:p>
        </w:tc>
        <w:tc>
          <w:tcPr>
            <w:tcW w:w="2322" w:type="dxa"/>
            <w:tcBorders>
              <w:top w:val="single" w:sz="2" w:space="0" w:color="auto"/>
              <w:left w:val="single" w:sz="2" w:space="0" w:color="auto"/>
              <w:bottom w:val="single" w:sz="2" w:space="0" w:color="auto"/>
              <w:right w:val="single" w:sz="2" w:space="0" w:color="auto"/>
            </w:tcBorders>
          </w:tcPr>
          <w:p w14:paraId="296C1BC8" w14:textId="719A4038"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33729CA0" w14:textId="77777777" w:rsidR="00872AFE" w:rsidRPr="00711388" w:rsidRDefault="00872AFE" w:rsidP="00567869">
            <w:pPr>
              <w:pStyle w:val="NormalLeft"/>
              <w:rPr>
                <w:lang w:val="en-GB"/>
              </w:rPr>
            </w:pPr>
            <w:r w:rsidRPr="00711388">
              <w:rPr>
                <w:lang w:val="en-GB"/>
              </w:rPr>
              <w:t>This is the total amount of preference shares issued by the undertaking that fully satisfy the criteria for Tier 1 restricted, Tier 2 or Tier 3 items.</w:t>
            </w:r>
          </w:p>
        </w:tc>
      </w:tr>
      <w:tr w:rsidR="00872AFE" w:rsidRPr="00711388" w14:paraId="4E6FBEA9" w14:textId="77777777" w:rsidTr="00567869">
        <w:tc>
          <w:tcPr>
            <w:tcW w:w="2507" w:type="dxa"/>
            <w:tcBorders>
              <w:top w:val="single" w:sz="2" w:space="0" w:color="auto"/>
              <w:left w:val="single" w:sz="2" w:space="0" w:color="auto"/>
              <w:bottom w:val="single" w:sz="2" w:space="0" w:color="auto"/>
              <w:right w:val="single" w:sz="2" w:space="0" w:color="auto"/>
            </w:tcBorders>
          </w:tcPr>
          <w:p w14:paraId="54F039B2" w14:textId="77777777" w:rsidR="00872AFE" w:rsidRPr="00711388" w:rsidRDefault="00872AFE" w:rsidP="00567869">
            <w:pPr>
              <w:pStyle w:val="NormalLeft"/>
              <w:rPr>
                <w:lang w:val="en-GB"/>
              </w:rPr>
            </w:pPr>
            <w:r w:rsidRPr="00711388">
              <w:rPr>
                <w:lang w:val="en-GB"/>
              </w:rPr>
              <w:t>R0090/C0030</w:t>
            </w:r>
          </w:p>
        </w:tc>
        <w:tc>
          <w:tcPr>
            <w:tcW w:w="2322" w:type="dxa"/>
            <w:tcBorders>
              <w:top w:val="single" w:sz="2" w:space="0" w:color="auto"/>
              <w:left w:val="single" w:sz="2" w:space="0" w:color="auto"/>
              <w:bottom w:val="single" w:sz="2" w:space="0" w:color="auto"/>
              <w:right w:val="single" w:sz="2" w:space="0" w:color="auto"/>
            </w:tcBorders>
          </w:tcPr>
          <w:p w14:paraId="1EE23DE7" w14:textId="6F556079"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686D9165" w14:textId="77777777" w:rsidR="00872AFE" w:rsidRPr="00711388" w:rsidRDefault="00872AFE" w:rsidP="00567869">
            <w:pPr>
              <w:pStyle w:val="NormalLeft"/>
              <w:rPr>
                <w:lang w:val="en-GB"/>
              </w:rPr>
            </w:pPr>
            <w:r w:rsidRPr="00711388">
              <w:rPr>
                <w:lang w:val="en-GB"/>
              </w:rPr>
              <w:t>This is the amount of the preference shares issued by the undertaking that meet the criteria for Tier 1 restricted.</w:t>
            </w:r>
          </w:p>
        </w:tc>
      </w:tr>
      <w:tr w:rsidR="00872AFE" w:rsidRPr="00711388" w14:paraId="18E0ACF0" w14:textId="77777777" w:rsidTr="00567869">
        <w:tc>
          <w:tcPr>
            <w:tcW w:w="2507" w:type="dxa"/>
            <w:tcBorders>
              <w:top w:val="single" w:sz="2" w:space="0" w:color="auto"/>
              <w:left w:val="single" w:sz="2" w:space="0" w:color="auto"/>
              <w:bottom w:val="single" w:sz="2" w:space="0" w:color="auto"/>
              <w:right w:val="single" w:sz="2" w:space="0" w:color="auto"/>
            </w:tcBorders>
          </w:tcPr>
          <w:p w14:paraId="2FF2339C" w14:textId="77777777" w:rsidR="00872AFE" w:rsidRPr="00711388" w:rsidRDefault="00872AFE" w:rsidP="00567869">
            <w:pPr>
              <w:pStyle w:val="NormalLeft"/>
              <w:rPr>
                <w:lang w:val="en-GB"/>
              </w:rPr>
            </w:pPr>
            <w:r w:rsidRPr="00711388">
              <w:rPr>
                <w:lang w:val="en-GB"/>
              </w:rPr>
              <w:t>R0090/C0040</w:t>
            </w:r>
          </w:p>
        </w:tc>
        <w:tc>
          <w:tcPr>
            <w:tcW w:w="2322" w:type="dxa"/>
            <w:tcBorders>
              <w:top w:val="single" w:sz="2" w:space="0" w:color="auto"/>
              <w:left w:val="single" w:sz="2" w:space="0" w:color="auto"/>
              <w:bottom w:val="single" w:sz="2" w:space="0" w:color="auto"/>
              <w:right w:val="single" w:sz="2" w:space="0" w:color="auto"/>
            </w:tcBorders>
          </w:tcPr>
          <w:p w14:paraId="79B2B5D2" w14:textId="23967067"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57F6246F" w14:textId="77777777" w:rsidR="00872AFE" w:rsidRPr="00711388" w:rsidRDefault="00872AFE" w:rsidP="00567869">
            <w:pPr>
              <w:pStyle w:val="NormalLeft"/>
              <w:rPr>
                <w:lang w:val="en-GB"/>
              </w:rPr>
            </w:pPr>
            <w:r w:rsidRPr="00711388">
              <w:rPr>
                <w:lang w:val="en-GB"/>
              </w:rPr>
              <w:t>This is the amount of the preference shares issued by the undertaking that meet the criteria for Tier 2.</w:t>
            </w:r>
          </w:p>
        </w:tc>
      </w:tr>
      <w:tr w:rsidR="00872AFE" w:rsidRPr="00711388" w14:paraId="4530D4A0" w14:textId="77777777" w:rsidTr="00567869">
        <w:tc>
          <w:tcPr>
            <w:tcW w:w="2507" w:type="dxa"/>
            <w:tcBorders>
              <w:top w:val="single" w:sz="2" w:space="0" w:color="auto"/>
              <w:left w:val="single" w:sz="2" w:space="0" w:color="auto"/>
              <w:bottom w:val="single" w:sz="2" w:space="0" w:color="auto"/>
              <w:right w:val="single" w:sz="2" w:space="0" w:color="auto"/>
            </w:tcBorders>
          </w:tcPr>
          <w:p w14:paraId="7E573B44" w14:textId="77777777" w:rsidR="00872AFE" w:rsidRPr="00711388" w:rsidRDefault="00872AFE" w:rsidP="00567869">
            <w:pPr>
              <w:pStyle w:val="NormalLeft"/>
              <w:rPr>
                <w:lang w:val="en-GB"/>
              </w:rPr>
            </w:pPr>
            <w:r w:rsidRPr="00711388">
              <w:rPr>
                <w:lang w:val="en-GB"/>
              </w:rPr>
              <w:t>R0090/C0050</w:t>
            </w:r>
          </w:p>
        </w:tc>
        <w:tc>
          <w:tcPr>
            <w:tcW w:w="2322" w:type="dxa"/>
            <w:tcBorders>
              <w:top w:val="single" w:sz="2" w:space="0" w:color="auto"/>
              <w:left w:val="single" w:sz="2" w:space="0" w:color="auto"/>
              <w:bottom w:val="single" w:sz="2" w:space="0" w:color="auto"/>
              <w:right w:val="single" w:sz="2" w:space="0" w:color="auto"/>
            </w:tcBorders>
          </w:tcPr>
          <w:p w14:paraId="738995DD" w14:textId="371B6081"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00472A5D" w14:textId="77777777" w:rsidR="00872AFE" w:rsidRPr="00711388" w:rsidRDefault="00872AFE" w:rsidP="00567869">
            <w:pPr>
              <w:pStyle w:val="NormalLeft"/>
              <w:rPr>
                <w:lang w:val="en-GB"/>
              </w:rPr>
            </w:pPr>
            <w:r w:rsidRPr="00711388">
              <w:rPr>
                <w:lang w:val="en-GB"/>
              </w:rPr>
              <w:t>This is the amount of the preference shares issued by the undertaking that meet the criteria for Tier 3.</w:t>
            </w:r>
          </w:p>
        </w:tc>
      </w:tr>
      <w:tr w:rsidR="00872AFE" w:rsidRPr="00711388" w14:paraId="50B4F66F" w14:textId="77777777" w:rsidTr="00567869">
        <w:tc>
          <w:tcPr>
            <w:tcW w:w="2507" w:type="dxa"/>
            <w:tcBorders>
              <w:top w:val="single" w:sz="2" w:space="0" w:color="auto"/>
              <w:left w:val="single" w:sz="2" w:space="0" w:color="auto"/>
              <w:bottom w:val="single" w:sz="2" w:space="0" w:color="auto"/>
              <w:right w:val="single" w:sz="2" w:space="0" w:color="auto"/>
            </w:tcBorders>
          </w:tcPr>
          <w:p w14:paraId="7D59E9B8" w14:textId="77777777" w:rsidR="00872AFE" w:rsidRPr="00711388" w:rsidRDefault="00872AFE" w:rsidP="00567869">
            <w:pPr>
              <w:pStyle w:val="NormalLeft"/>
              <w:rPr>
                <w:lang w:val="en-GB"/>
              </w:rPr>
            </w:pPr>
            <w:r w:rsidRPr="00711388">
              <w:rPr>
                <w:lang w:val="en-GB"/>
              </w:rPr>
              <w:t>R0110/C0010</w:t>
            </w:r>
          </w:p>
        </w:tc>
        <w:tc>
          <w:tcPr>
            <w:tcW w:w="2322" w:type="dxa"/>
            <w:tcBorders>
              <w:top w:val="single" w:sz="2" w:space="0" w:color="auto"/>
              <w:left w:val="single" w:sz="2" w:space="0" w:color="auto"/>
              <w:bottom w:val="single" w:sz="2" w:space="0" w:color="auto"/>
              <w:right w:val="single" w:sz="2" w:space="0" w:color="auto"/>
            </w:tcBorders>
          </w:tcPr>
          <w:p w14:paraId="7D684023" w14:textId="57DCB79F" w:rsidR="00872AFE" w:rsidRPr="00711388" w:rsidRDefault="00872AFE" w:rsidP="00567869">
            <w:pPr>
              <w:pStyle w:val="NormalLeft"/>
              <w:rPr>
                <w:lang w:val="en-GB"/>
              </w:rPr>
            </w:pPr>
            <w:r w:rsidRPr="00711388">
              <w:rPr>
                <w:lang w:val="en-GB"/>
              </w:rPr>
              <w:t xml:space="preserve">Share premium account related to preference shares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23716824" w14:textId="77777777" w:rsidR="00872AFE" w:rsidRPr="00711388" w:rsidRDefault="00872AFE" w:rsidP="00567869">
            <w:pPr>
              <w:pStyle w:val="NormalLeft"/>
              <w:rPr>
                <w:lang w:val="en-GB"/>
              </w:rPr>
            </w:pPr>
            <w:r w:rsidRPr="00711388">
              <w:rPr>
                <w:lang w:val="en-GB"/>
              </w:rPr>
              <w:t>The total share premium account related to preference shares capital of the undertaking that fully satisfies the criteria for Tier 1 restricted, Tier 2 or Tier 3 items.</w:t>
            </w:r>
          </w:p>
        </w:tc>
      </w:tr>
      <w:tr w:rsidR="00872AFE" w:rsidRPr="00711388" w14:paraId="028E6C61" w14:textId="77777777" w:rsidTr="00567869">
        <w:tc>
          <w:tcPr>
            <w:tcW w:w="2507" w:type="dxa"/>
            <w:tcBorders>
              <w:top w:val="single" w:sz="2" w:space="0" w:color="auto"/>
              <w:left w:val="single" w:sz="2" w:space="0" w:color="auto"/>
              <w:bottom w:val="single" w:sz="2" w:space="0" w:color="auto"/>
              <w:right w:val="single" w:sz="2" w:space="0" w:color="auto"/>
            </w:tcBorders>
          </w:tcPr>
          <w:p w14:paraId="495ED37F" w14:textId="77777777" w:rsidR="00872AFE" w:rsidRPr="00711388" w:rsidRDefault="00872AFE" w:rsidP="00567869">
            <w:pPr>
              <w:pStyle w:val="NormalLeft"/>
              <w:rPr>
                <w:lang w:val="en-GB"/>
              </w:rPr>
            </w:pPr>
            <w:r w:rsidRPr="00711388">
              <w:rPr>
                <w:lang w:val="en-GB"/>
              </w:rPr>
              <w:t>R0110/C0030</w:t>
            </w:r>
          </w:p>
        </w:tc>
        <w:tc>
          <w:tcPr>
            <w:tcW w:w="2322" w:type="dxa"/>
            <w:tcBorders>
              <w:top w:val="single" w:sz="2" w:space="0" w:color="auto"/>
              <w:left w:val="single" w:sz="2" w:space="0" w:color="auto"/>
              <w:bottom w:val="single" w:sz="2" w:space="0" w:color="auto"/>
              <w:right w:val="single" w:sz="2" w:space="0" w:color="auto"/>
            </w:tcBorders>
          </w:tcPr>
          <w:p w14:paraId="55E47A70" w14:textId="626303EA" w:rsidR="00872AFE" w:rsidRPr="00711388" w:rsidRDefault="00872AFE" w:rsidP="00567869">
            <w:pPr>
              <w:pStyle w:val="NormalLeft"/>
              <w:rPr>
                <w:lang w:val="en-GB"/>
              </w:rPr>
            </w:pPr>
            <w:r w:rsidRPr="00711388">
              <w:rPr>
                <w:lang w:val="en-GB"/>
              </w:rPr>
              <w:t xml:space="preserve">Share premium account related to preference shares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393A0995" w14:textId="77777777" w:rsidR="00872AFE" w:rsidRPr="00711388" w:rsidRDefault="00872AFE" w:rsidP="00567869">
            <w:pPr>
              <w:pStyle w:val="NormalLeft"/>
              <w:rPr>
                <w:lang w:val="en-GB"/>
              </w:rPr>
            </w:pPr>
            <w:r w:rsidRPr="00711388">
              <w:rPr>
                <w:lang w:val="en-GB"/>
              </w:rPr>
              <w:t>This is the amount of the share premium account that relates to preference shares that meets the criteria for Tier 1 restricted items because it relates to preference shares treated as Tier 1 restricted items.</w:t>
            </w:r>
          </w:p>
        </w:tc>
      </w:tr>
      <w:tr w:rsidR="00872AFE" w:rsidRPr="00711388" w14:paraId="5E0A62FE" w14:textId="77777777" w:rsidTr="00567869">
        <w:tc>
          <w:tcPr>
            <w:tcW w:w="2507" w:type="dxa"/>
            <w:tcBorders>
              <w:top w:val="single" w:sz="2" w:space="0" w:color="auto"/>
              <w:left w:val="single" w:sz="2" w:space="0" w:color="auto"/>
              <w:bottom w:val="single" w:sz="2" w:space="0" w:color="auto"/>
              <w:right w:val="single" w:sz="2" w:space="0" w:color="auto"/>
            </w:tcBorders>
          </w:tcPr>
          <w:p w14:paraId="2CE07126" w14:textId="77777777" w:rsidR="00872AFE" w:rsidRPr="00711388" w:rsidRDefault="00872AFE" w:rsidP="00567869">
            <w:pPr>
              <w:pStyle w:val="NormalLeft"/>
              <w:rPr>
                <w:lang w:val="en-GB"/>
              </w:rPr>
            </w:pPr>
            <w:r w:rsidRPr="00711388">
              <w:rPr>
                <w:lang w:val="en-GB"/>
              </w:rPr>
              <w:t>R0110/C0040</w:t>
            </w:r>
          </w:p>
        </w:tc>
        <w:tc>
          <w:tcPr>
            <w:tcW w:w="2322" w:type="dxa"/>
            <w:tcBorders>
              <w:top w:val="single" w:sz="2" w:space="0" w:color="auto"/>
              <w:left w:val="single" w:sz="2" w:space="0" w:color="auto"/>
              <w:bottom w:val="single" w:sz="2" w:space="0" w:color="auto"/>
              <w:right w:val="single" w:sz="2" w:space="0" w:color="auto"/>
            </w:tcBorders>
          </w:tcPr>
          <w:p w14:paraId="39618338" w14:textId="33A0D5D1" w:rsidR="00872AFE" w:rsidRPr="00711388" w:rsidRDefault="00872AFE" w:rsidP="00567869">
            <w:pPr>
              <w:pStyle w:val="NormalLeft"/>
              <w:rPr>
                <w:lang w:val="en-GB"/>
              </w:rPr>
            </w:pPr>
            <w:r w:rsidRPr="00711388">
              <w:rPr>
                <w:lang w:val="en-GB"/>
              </w:rPr>
              <w:t xml:space="preserve">Share premium account related to </w:t>
            </w:r>
            <w:r w:rsidRPr="00711388">
              <w:rPr>
                <w:lang w:val="en-GB"/>
              </w:rPr>
              <w:lastRenderedPageBreak/>
              <w:t xml:space="preserve">preference shares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6CF3BF9A" w14:textId="77777777" w:rsidR="00872AFE" w:rsidRPr="00711388" w:rsidRDefault="00872AFE" w:rsidP="00567869">
            <w:pPr>
              <w:pStyle w:val="NormalLeft"/>
              <w:rPr>
                <w:lang w:val="en-GB"/>
              </w:rPr>
            </w:pPr>
            <w:r w:rsidRPr="00711388">
              <w:rPr>
                <w:lang w:val="en-GB"/>
              </w:rPr>
              <w:lastRenderedPageBreak/>
              <w:t xml:space="preserve">This is the amount of the share premium account that relates to preference shares that meets the criteria for Tier 2 because it </w:t>
            </w:r>
            <w:r w:rsidRPr="00711388">
              <w:rPr>
                <w:lang w:val="en-GB"/>
              </w:rPr>
              <w:lastRenderedPageBreak/>
              <w:t>relates to preference shares treated as Tier 2.</w:t>
            </w:r>
          </w:p>
        </w:tc>
      </w:tr>
      <w:tr w:rsidR="00872AFE" w:rsidRPr="00711388" w14:paraId="342630DE" w14:textId="77777777" w:rsidTr="00567869">
        <w:tc>
          <w:tcPr>
            <w:tcW w:w="2507" w:type="dxa"/>
            <w:tcBorders>
              <w:top w:val="single" w:sz="2" w:space="0" w:color="auto"/>
              <w:left w:val="single" w:sz="2" w:space="0" w:color="auto"/>
              <w:bottom w:val="single" w:sz="2" w:space="0" w:color="auto"/>
              <w:right w:val="single" w:sz="2" w:space="0" w:color="auto"/>
            </w:tcBorders>
          </w:tcPr>
          <w:p w14:paraId="4F84816A" w14:textId="77777777" w:rsidR="00872AFE" w:rsidRPr="00711388" w:rsidRDefault="00872AFE" w:rsidP="00567869">
            <w:pPr>
              <w:pStyle w:val="NormalLeft"/>
              <w:rPr>
                <w:lang w:val="en-GB"/>
              </w:rPr>
            </w:pPr>
            <w:r w:rsidRPr="00711388">
              <w:rPr>
                <w:lang w:val="en-GB"/>
              </w:rPr>
              <w:lastRenderedPageBreak/>
              <w:t>R0110/C0050</w:t>
            </w:r>
          </w:p>
        </w:tc>
        <w:tc>
          <w:tcPr>
            <w:tcW w:w="2322" w:type="dxa"/>
            <w:tcBorders>
              <w:top w:val="single" w:sz="2" w:space="0" w:color="auto"/>
              <w:left w:val="single" w:sz="2" w:space="0" w:color="auto"/>
              <w:bottom w:val="single" w:sz="2" w:space="0" w:color="auto"/>
              <w:right w:val="single" w:sz="2" w:space="0" w:color="auto"/>
            </w:tcBorders>
          </w:tcPr>
          <w:p w14:paraId="2965A2DD" w14:textId="38AD3D8F" w:rsidR="00872AFE" w:rsidRPr="00711388" w:rsidRDefault="00872AFE" w:rsidP="00567869">
            <w:pPr>
              <w:pStyle w:val="NormalLeft"/>
              <w:rPr>
                <w:lang w:val="en-GB"/>
              </w:rPr>
            </w:pPr>
            <w:r w:rsidRPr="00711388">
              <w:rPr>
                <w:lang w:val="en-GB"/>
              </w:rPr>
              <w:t xml:space="preserve">Share premium account related to preference shares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3B25CC95" w14:textId="77777777" w:rsidR="00872AFE" w:rsidRPr="00711388" w:rsidRDefault="00872AFE" w:rsidP="00567869">
            <w:pPr>
              <w:pStyle w:val="NormalLeft"/>
              <w:rPr>
                <w:lang w:val="en-GB"/>
              </w:rPr>
            </w:pPr>
            <w:r w:rsidRPr="00711388">
              <w:rPr>
                <w:lang w:val="en-GB"/>
              </w:rPr>
              <w:t>This is the amount of the share premium account that relates to preference shares that meets the criteria for Tier 3 because it relates to preference shares treated as Tier 3.</w:t>
            </w:r>
          </w:p>
        </w:tc>
      </w:tr>
      <w:tr w:rsidR="00872AFE" w:rsidRPr="00711388" w14:paraId="69DFA58D" w14:textId="77777777" w:rsidTr="00567869">
        <w:tc>
          <w:tcPr>
            <w:tcW w:w="2507" w:type="dxa"/>
            <w:tcBorders>
              <w:top w:val="single" w:sz="2" w:space="0" w:color="auto"/>
              <w:left w:val="single" w:sz="2" w:space="0" w:color="auto"/>
              <w:bottom w:val="single" w:sz="2" w:space="0" w:color="auto"/>
              <w:right w:val="single" w:sz="2" w:space="0" w:color="auto"/>
            </w:tcBorders>
          </w:tcPr>
          <w:p w14:paraId="382D8C17" w14:textId="77777777" w:rsidR="00872AFE" w:rsidRPr="00711388" w:rsidRDefault="00872AFE" w:rsidP="00567869">
            <w:pPr>
              <w:pStyle w:val="NormalLeft"/>
              <w:rPr>
                <w:lang w:val="en-GB"/>
              </w:rPr>
            </w:pPr>
            <w:r w:rsidRPr="00711388">
              <w:rPr>
                <w:lang w:val="en-GB"/>
              </w:rPr>
              <w:t>R0130/C0010</w:t>
            </w:r>
          </w:p>
        </w:tc>
        <w:tc>
          <w:tcPr>
            <w:tcW w:w="2322" w:type="dxa"/>
            <w:tcBorders>
              <w:top w:val="single" w:sz="2" w:space="0" w:color="auto"/>
              <w:left w:val="single" w:sz="2" w:space="0" w:color="auto"/>
              <w:bottom w:val="single" w:sz="2" w:space="0" w:color="auto"/>
              <w:right w:val="single" w:sz="2" w:space="0" w:color="auto"/>
            </w:tcBorders>
          </w:tcPr>
          <w:p w14:paraId="46642738" w14:textId="7553B145" w:rsidR="00872AFE" w:rsidRPr="00711388" w:rsidRDefault="00872AFE" w:rsidP="00567869">
            <w:pPr>
              <w:pStyle w:val="NormalLeft"/>
              <w:rPr>
                <w:lang w:val="en-GB"/>
              </w:rPr>
            </w:pPr>
            <w:r w:rsidRPr="00711388">
              <w:rPr>
                <w:lang w:val="en-GB"/>
              </w:rPr>
              <w:t xml:space="preserve">Reconciliation reserve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0B417985" w14:textId="14420628" w:rsidR="00872AFE" w:rsidRPr="00711388" w:rsidRDefault="00872AFE" w:rsidP="00567869">
            <w:pPr>
              <w:pStyle w:val="NormalLeft"/>
              <w:rPr>
                <w:lang w:val="en-GB"/>
              </w:rPr>
            </w:pPr>
            <w:r w:rsidRPr="00711388">
              <w:rPr>
                <w:lang w:val="en-GB"/>
              </w:rPr>
              <w:t>The total reconciliation reserve represents reserves (e.g. retained earnings), net of adjustments (e.g. ring</w:t>
            </w:r>
            <w:r w:rsidR="00711388" w:rsidRPr="00711388">
              <w:rPr>
                <w:lang w:val="en-GB"/>
              </w:rPr>
              <w:t>-</w:t>
            </w:r>
            <w:r w:rsidRPr="00711388">
              <w:rPr>
                <w:lang w:val="en-GB"/>
              </w:rPr>
              <w:t xml:space="preserve">fenced funds). It results mainly from differences between accounting valuation and valuation </w:t>
            </w:r>
            <w:r w:rsidRPr="00711388">
              <w:rPr>
                <w:rFonts w:eastAsia="Times New Roman"/>
                <w:lang w:val="en-GB" w:eastAsia="es-ES"/>
              </w:rPr>
              <w:t xml:space="preserve">in accordance with </w:t>
            </w:r>
            <w:r w:rsidRPr="00711388">
              <w:rPr>
                <w:lang w:val="en-GB"/>
              </w:rPr>
              <w:t>Article 75 of Directive 2009/138/EC.</w:t>
            </w:r>
          </w:p>
        </w:tc>
      </w:tr>
      <w:tr w:rsidR="00872AFE" w:rsidRPr="00711388" w14:paraId="662FD31E" w14:textId="77777777" w:rsidTr="00567869">
        <w:tc>
          <w:tcPr>
            <w:tcW w:w="2507" w:type="dxa"/>
            <w:tcBorders>
              <w:top w:val="single" w:sz="2" w:space="0" w:color="auto"/>
              <w:left w:val="single" w:sz="2" w:space="0" w:color="auto"/>
              <w:bottom w:val="single" w:sz="2" w:space="0" w:color="auto"/>
              <w:right w:val="single" w:sz="2" w:space="0" w:color="auto"/>
            </w:tcBorders>
          </w:tcPr>
          <w:p w14:paraId="43DF01F1" w14:textId="77777777" w:rsidR="00872AFE" w:rsidRPr="00711388" w:rsidRDefault="00872AFE" w:rsidP="00567869">
            <w:pPr>
              <w:pStyle w:val="NormalLeft"/>
              <w:rPr>
                <w:lang w:val="en-GB"/>
              </w:rPr>
            </w:pPr>
            <w:r w:rsidRPr="00711388">
              <w:rPr>
                <w:lang w:val="en-GB"/>
              </w:rPr>
              <w:t>R0130/C0020</w:t>
            </w:r>
          </w:p>
        </w:tc>
        <w:tc>
          <w:tcPr>
            <w:tcW w:w="2322" w:type="dxa"/>
            <w:tcBorders>
              <w:top w:val="single" w:sz="2" w:space="0" w:color="auto"/>
              <w:left w:val="single" w:sz="2" w:space="0" w:color="auto"/>
              <w:bottom w:val="single" w:sz="2" w:space="0" w:color="auto"/>
              <w:right w:val="single" w:sz="2" w:space="0" w:color="auto"/>
            </w:tcBorders>
          </w:tcPr>
          <w:p w14:paraId="5D5A4DB8" w14:textId="5DD97FAD" w:rsidR="00872AFE" w:rsidRPr="00711388" w:rsidRDefault="00872AFE" w:rsidP="00567869">
            <w:pPr>
              <w:pStyle w:val="NormalLeft"/>
              <w:rPr>
                <w:lang w:val="en-GB"/>
              </w:rPr>
            </w:pPr>
            <w:r w:rsidRPr="00711388">
              <w:rPr>
                <w:lang w:val="en-GB"/>
              </w:rPr>
              <w:t xml:space="preserve">Reconciliation reserve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6C647D82" w14:textId="5B934FD7" w:rsidR="00872AFE" w:rsidRPr="00711388" w:rsidRDefault="00872AFE" w:rsidP="00567869">
            <w:pPr>
              <w:pStyle w:val="NormalLeft"/>
              <w:rPr>
                <w:lang w:val="en-GB"/>
              </w:rPr>
            </w:pPr>
            <w:r w:rsidRPr="00711388">
              <w:rPr>
                <w:lang w:val="en-GB"/>
              </w:rPr>
              <w:t>The reconciliation reserve represents reserves (e.g. retained earnings), net of adjustments (e.g. ring</w:t>
            </w:r>
            <w:r w:rsidR="00711388" w:rsidRPr="00711388">
              <w:rPr>
                <w:lang w:val="en-GB"/>
              </w:rPr>
              <w:t>-</w:t>
            </w:r>
            <w:r w:rsidRPr="00711388">
              <w:rPr>
                <w:lang w:val="en-GB"/>
              </w:rPr>
              <w:t xml:space="preserve">fenced funds). It results mainly from differences between accounting valuation and valuation </w:t>
            </w:r>
            <w:r w:rsidRPr="00711388">
              <w:rPr>
                <w:rFonts w:eastAsia="Times New Roman"/>
                <w:lang w:val="en-GB" w:eastAsia="es-ES"/>
              </w:rPr>
              <w:t xml:space="preserve">in accordance with </w:t>
            </w:r>
            <w:r w:rsidRPr="00711388">
              <w:rPr>
                <w:lang w:val="en-GB"/>
              </w:rPr>
              <w:t>Directive 2009/138/EC.</w:t>
            </w:r>
          </w:p>
        </w:tc>
      </w:tr>
      <w:tr w:rsidR="00872AFE" w:rsidRPr="00711388" w14:paraId="6BF3B856" w14:textId="77777777" w:rsidTr="00567869">
        <w:tc>
          <w:tcPr>
            <w:tcW w:w="2507" w:type="dxa"/>
            <w:tcBorders>
              <w:top w:val="single" w:sz="2" w:space="0" w:color="auto"/>
              <w:left w:val="single" w:sz="2" w:space="0" w:color="auto"/>
              <w:bottom w:val="single" w:sz="2" w:space="0" w:color="auto"/>
              <w:right w:val="single" w:sz="2" w:space="0" w:color="auto"/>
            </w:tcBorders>
          </w:tcPr>
          <w:p w14:paraId="53C31F82" w14:textId="77777777" w:rsidR="00872AFE" w:rsidRPr="00711388" w:rsidRDefault="00872AFE" w:rsidP="00567869">
            <w:pPr>
              <w:pStyle w:val="NormalLeft"/>
              <w:rPr>
                <w:lang w:val="en-GB"/>
              </w:rPr>
            </w:pPr>
            <w:r w:rsidRPr="00711388">
              <w:rPr>
                <w:lang w:val="en-GB"/>
              </w:rPr>
              <w:t>R0140/C0010</w:t>
            </w:r>
          </w:p>
        </w:tc>
        <w:tc>
          <w:tcPr>
            <w:tcW w:w="2322" w:type="dxa"/>
            <w:tcBorders>
              <w:top w:val="single" w:sz="2" w:space="0" w:color="auto"/>
              <w:left w:val="single" w:sz="2" w:space="0" w:color="auto"/>
              <w:bottom w:val="single" w:sz="2" w:space="0" w:color="auto"/>
              <w:right w:val="single" w:sz="2" w:space="0" w:color="auto"/>
            </w:tcBorders>
          </w:tcPr>
          <w:p w14:paraId="7F9C907F" w14:textId="3E95E62F"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346042E9" w14:textId="77777777" w:rsidR="00872AFE" w:rsidRPr="00711388" w:rsidRDefault="00872AFE" w:rsidP="00567869">
            <w:pPr>
              <w:pStyle w:val="NormalLeft"/>
              <w:rPr>
                <w:lang w:val="en-GB"/>
              </w:rPr>
            </w:pPr>
            <w:r w:rsidRPr="00711388">
              <w:rPr>
                <w:lang w:val="en-GB"/>
              </w:rPr>
              <w:t>This is the total amount of subordinated liabilities issued by the undertaking.</w:t>
            </w:r>
          </w:p>
        </w:tc>
      </w:tr>
      <w:tr w:rsidR="00872AFE" w:rsidRPr="00711388" w14:paraId="61F4998B" w14:textId="77777777" w:rsidTr="00567869">
        <w:tc>
          <w:tcPr>
            <w:tcW w:w="2507" w:type="dxa"/>
            <w:tcBorders>
              <w:top w:val="single" w:sz="2" w:space="0" w:color="auto"/>
              <w:left w:val="single" w:sz="2" w:space="0" w:color="auto"/>
              <w:bottom w:val="single" w:sz="2" w:space="0" w:color="auto"/>
              <w:right w:val="single" w:sz="2" w:space="0" w:color="auto"/>
            </w:tcBorders>
          </w:tcPr>
          <w:p w14:paraId="7FF3B752" w14:textId="77777777" w:rsidR="00872AFE" w:rsidRPr="00711388" w:rsidRDefault="00872AFE" w:rsidP="00567869">
            <w:pPr>
              <w:pStyle w:val="NormalLeft"/>
              <w:rPr>
                <w:lang w:val="en-GB"/>
              </w:rPr>
            </w:pPr>
            <w:r w:rsidRPr="00711388">
              <w:rPr>
                <w:lang w:val="en-GB"/>
              </w:rPr>
              <w:t>R0140/C0030</w:t>
            </w:r>
          </w:p>
        </w:tc>
        <w:tc>
          <w:tcPr>
            <w:tcW w:w="2322" w:type="dxa"/>
            <w:tcBorders>
              <w:top w:val="single" w:sz="2" w:space="0" w:color="auto"/>
              <w:left w:val="single" w:sz="2" w:space="0" w:color="auto"/>
              <w:bottom w:val="single" w:sz="2" w:space="0" w:color="auto"/>
              <w:right w:val="single" w:sz="2" w:space="0" w:color="auto"/>
            </w:tcBorders>
          </w:tcPr>
          <w:p w14:paraId="43CCBD33" w14:textId="4FC0F5A9"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20832379" w14:textId="77777777" w:rsidR="00872AFE" w:rsidRPr="00711388" w:rsidRDefault="00872AFE" w:rsidP="00567869">
            <w:pPr>
              <w:pStyle w:val="NormalLeft"/>
              <w:rPr>
                <w:lang w:val="en-GB"/>
              </w:rPr>
            </w:pPr>
            <w:r w:rsidRPr="00711388">
              <w:rPr>
                <w:lang w:val="en-GB"/>
              </w:rPr>
              <w:t>This is the amount of subordinated liabilities issued by the undertaking that meet the criteria for Tier 1 restricted items.</w:t>
            </w:r>
          </w:p>
        </w:tc>
      </w:tr>
      <w:tr w:rsidR="00872AFE" w:rsidRPr="00711388" w14:paraId="32CED7E5" w14:textId="77777777" w:rsidTr="00567869">
        <w:tc>
          <w:tcPr>
            <w:tcW w:w="2507" w:type="dxa"/>
            <w:tcBorders>
              <w:top w:val="single" w:sz="2" w:space="0" w:color="auto"/>
              <w:left w:val="single" w:sz="2" w:space="0" w:color="auto"/>
              <w:bottom w:val="single" w:sz="2" w:space="0" w:color="auto"/>
              <w:right w:val="single" w:sz="2" w:space="0" w:color="auto"/>
            </w:tcBorders>
          </w:tcPr>
          <w:p w14:paraId="7FB3595C" w14:textId="77777777" w:rsidR="00872AFE" w:rsidRPr="00711388" w:rsidRDefault="00872AFE" w:rsidP="00567869">
            <w:pPr>
              <w:pStyle w:val="NormalLeft"/>
              <w:rPr>
                <w:lang w:val="en-GB"/>
              </w:rPr>
            </w:pPr>
            <w:r w:rsidRPr="00711388">
              <w:rPr>
                <w:lang w:val="en-GB"/>
              </w:rPr>
              <w:t>R0140/C0040</w:t>
            </w:r>
          </w:p>
        </w:tc>
        <w:tc>
          <w:tcPr>
            <w:tcW w:w="2322" w:type="dxa"/>
            <w:tcBorders>
              <w:top w:val="single" w:sz="2" w:space="0" w:color="auto"/>
              <w:left w:val="single" w:sz="2" w:space="0" w:color="auto"/>
              <w:bottom w:val="single" w:sz="2" w:space="0" w:color="auto"/>
              <w:right w:val="single" w:sz="2" w:space="0" w:color="auto"/>
            </w:tcBorders>
          </w:tcPr>
          <w:p w14:paraId="1E7825E5" w14:textId="00400E44"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02528542" w14:textId="77777777" w:rsidR="00872AFE" w:rsidRPr="00711388" w:rsidRDefault="00872AFE" w:rsidP="00567869">
            <w:pPr>
              <w:pStyle w:val="NormalLeft"/>
              <w:rPr>
                <w:lang w:val="en-GB"/>
              </w:rPr>
            </w:pPr>
            <w:r w:rsidRPr="00711388">
              <w:rPr>
                <w:lang w:val="en-GB"/>
              </w:rPr>
              <w:t>This is the amount of subordinated liabilities issued by the undertaking that meet the criteria for Tier 2.</w:t>
            </w:r>
          </w:p>
        </w:tc>
      </w:tr>
      <w:tr w:rsidR="00872AFE" w:rsidRPr="00711388" w14:paraId="08DDD171" w14:textId="77777777" w:rsidTr="00567869">
        <w:tc>
          <w:tcPr>
            <w:tcW w:w="2507" w:type="dxa"/>
            <w:tcBorders>
              <w:top w:val="single" w:sz="2" w:space="0" w:color="auto"/>
              <w:left w:val="single" w:sz="2" w:space="0" w:color="auto"/>
              <w:bottom w:val="single" w:sz="2" w:space="0" w:color="auto"/>
              <w:right w:val="single" w:sz="2" w:space="0" w:color="auto"/>
            </w:tcBorders>
          </w:tcPr>
          <w:p w14:paraId="443D3865" w14:textId="77777777" w:rsidR="00872AFE" w:rsidRPr="00711388" w:rsidRDefault="00872AFE" w:rsidP="00567869">
            <w:pPr>
              <w:pStyle w:val="NormalLeft"/>
              <w:rPr>
                <w:lang w:val="en-GB"/>
              </w:rPr>
            </w:pPr>
            <w:r w:rsidRPr="00711388">
              <w:rPr>
                <w:lang w:val="en-GB"/>
              </w:rPr>
              <w:t>R0140/C0050</w:t>
            </w:r>
          </w:p>
        </w:tc>
        <w:tc>
          <w:tcPr>
            <w:tcW w:w="2322" w:type="dxa"/>
            <w:tcBorders>
              <w:top w:val="single" w:sz="2" w:space="0" w:color="auto"/>
              <w:left w:val="single" w:sz="2" w:space="0" w:color="auto"/>
              <w:bottom w:val="single" w:sz="2" w:space="0" w:color="auto"/>
              <w:right w:val="single" w:sz="2" w:space="0" w:color="auto"/>
            </w:tcBorders>
          </w:tcPr>
          <w:p w14:paraId="7BA9611D" w14:textId="488CB4FC"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2BFFA15A" w14:textId="77777777" w:rsidR="00872AFE" w:rsidRPr="00711388" w:rsidRDefault="00872AFE" w:rsidP="00567869">
            <w:pPr>
              <w:pStyle w:val="NormalLeft"/>
              <w:rPr>
                <w:lang w:val="en-GB"/>
              </w:rPr>
            </w:pPr>
            <w:r w:rsidRPr="00711388">
              <w:rPr>
                <w:lang w:val="en-GB"/>
              </w:rPr>
              <w:t>This is the amount of subordinated liabilities issued by the undertaking that meet the criteria for Tier 3.</w:t>
            </w:r>
          </w:p>
        </w:tc>
      </w:tr>
      <w:tr w:rsidR="00872AFE" w:rsidRPr="00711388" w14:paraId="71929237" w14:textId="77777777" w:rsidTr="00567869">
        <w:tc>
          <w:tcPr>
            <w:tcW w:w="2507" w:type="dxa"/>
            <w:tcBorders>
              <w:top w:val="single" w:sz="2" w:space="0" w:color="auto"/>
              <w:left w:val="single" w:sz="2" w:space="0" w:color="auto"/>
              <w:bottom w:val="single" w:sz="2" w:space="0" w:color="auto"/>
              <w:right w:val="single" w:sz="2" w:space="0" w:color="auto"/>
            </w:tcBorders>
          </w:tcPr>
          <w:p w14:paraId="40B88410" w14:textId="77777777" w:rsidR="00872AFE" w:rsidRPr="00711388" w:rsidRDefault="00872AFE" w:rsidP="00567869">
            <w:pPr>
              <w:pStyle w:val="NormalLeft"/>
              <w:rPr>
                <w:lang w:val="en-GB"/>
              </w:rPr>
            </w:pPr>
            <w:r w:rsidRPr="00711388">
              <w:rPr>
                <w:lang w:val="en-GB"/>
              </w:rPr>
              <w:t>R0160/C0010</w:t>
            </w:r>
          </w:p>
        </w:tc>
        <w:tc>
          <w:tcPr>
            <w:tcW w:w="2322" w:type="dxa"/>
            <w:tcBorders>
              <w:top w:val="single" w:sz="2" w:space="0" w:color="auto"/>
              <w:left w:val="single" w:sz="2" w:space="0" w:color="auto"/>
              <w:bottom w:val="single" w:sz="2" w:space="0" w:color="auto"/>
              <w:right w:val="single" w:sz="2" w:space="0" w:color="auto"/>
            </w:tcBorders>
          </w:tcPr>
          <w:p w14:paraId="01AF3381" w14:textId="2499F416" w:rsidR="00872AFE" w:rsidRPr="00711388" w:rsidRDefault="00872AFE" w:rsidP="00567869">
            <w:pPr>
              <w:pStyle w:val="NormalLeft"/>
              <w:rPr>
                <w:lang w:val="en-GB"/>
              </w:rPr>
            </w:pPr>
            <w:r w:rsidRPr="00711388">
              <w:rPr>
                <w:lang w:val="en-GB"/>
              </w:rPr>
              <w:t xml:space="preserve">An amount equal to the value of net deferred tax assets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39579F99" w14:textId="77777777" w:rsidR="00872AFE" w:rsidRPr="00711388" w:rsidRDefault="00872AFE" w:rsidP="00567869">
            <w:pPr>
              <w:pStyle w:val="NormalLeft"/>
              <w:rPr>
                <w:lang w:val="en-GB"/>
              </w:rPr>
            </w:pPr>
            <w:r w:rsidRPr="00711388">
              <w:rPr>
                <w:lang w:val="en-GB"/>
              </w:rPr>
              <w:t>This is the total amount of net deferred tax assets of the undertaking.</w:t>
            </w:r>
          </w:p>
        </w:tc>
      </w:tr>
      <w:tr w:rsidR="00872AFE" w:rsidRPr="00711388" w14:paraId="064ADB64" w14:textId="77777777" w:rsidTr="00567869">
        <w:tc>
          <w:tcPr>
            <w:tcW w:w="2507" w:type="dxa"/>
            <w:tcBorders>
              <w:top w:val="single" w:sz="2" w:space="0" w:color="auto"/>
              <w:left w:val="single" w:sz="2" w:space="0" w:color="auto"/>
              <w:bottom w:val="single" w:sz="2" w:space="0" w:color="auto"/>
              <w:right w:val="single" w:sz="2" w:space="0" w:color="auto"/>
            </w:tcBorders>
          </w:tcPr>
          <w:p w14:paraId="1F002C76" w14:textId="77777777" w:rsidR="00872AFE" w:rsidRPr="00711388" w:rsidRDefault="00872AFE" w:rsidP="00567869">
            <w:pPr>
              <w:pStyle w:val="NormalLeft"/>
              <w:rPr>
                <w:lang w:val="en-GB"/>
              </w:rPr>
            </w:pPr>
            <w:r w:rsidRPr="00711388">
              <w:rPr>
                <w:lang w:val="en-GB"/>
              </w:rPr>
              <w:t>R0160/C0050</w:t>
            </w:r>
          </w:p>
        </w:tc>
        <w:tc>
          <w:tcPr>
            <w:tcW w:w="2322" w:type="dxa"/>
            <w:tcBorders>
              <w:top w:val="single" w:sz="2" w:space="0" w:color="auto"/>
              <w:left w:val="single" w:sz="2" w:space="0" w:color="auto"/>
              <w:bottom w:val="single" w:sz="2" w:space="0" w:color="auto"/>
              <w:right w:val="single" w:sz="2" w:space="0" w:color="auto"/>
            </w:tcBorders>
          </w:tcPr>
          <w:p w14:paraId="64B674AB" w14:textId="432BB47D" w:rsidR="00872AFE" w:rsidRPr="00711388" w:rsidRDefault="00872AFE" w:rsidP="00567869">
            <w:pPr>
              <w:pStyle w:val="NormalLeft"/>
              <w:rPr>
                <w:lang w:val="en-GB"/>
              </w:rPr>
            </w:pPr>
            <w:r w:rsidRPr="00711388">
              <w:rPr>
                <w:lang w:val="en-GB"/>
              </w:rPr>
              <w:t xml:space="preserve">An amount equal to the value of net deferred tax assets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34915CDA" w14:textId="77E6C993" w:rsidR="00872AFE" w:rsidRPr="00711388" w:rsidDel="00C15CDD" w:rsidRDefault="00872AFE" w:rsidP="00C15CDD">
            <w:pPr>
              <w:pStyle w:val="NormalLeft"/>
              <w:rPr>
                <w:ins w:id="3572" w:author="Author"/>
                <w:del w:id="3573" w:author="Author"/>
                <w:lang w:val="en-GB"/>
              </w:rPr>
            </w:pPr>
            <w:r w:rsidRPr="00711388">
              <w:rPr>
                <w:lang w:val="en-GB"/>
              </w:rPr>
              <w:t xml:space="preserve">This is the amount of net deferred tax assets of the undertaking that meet the tier 3 classification criteria. </w:t>
            </w:r>
            <w:ins w:id="3574" w:author="Author">
              <w:del w:id="3575" w:author="Author">
                <w:r w:rsidR="00F155A8" w:rsidRPr="00711388" w:rsidDel="00C15CDD">
                  <w:rPr>
                    <w:lang w:val="en-GB"/>
                  </w:rPr>
                  <w:delText xml:space="preserve">This includes the requirements on netting according to Article 15 Delegated Regulation (EU) </w:delText>
                </w:r>
                <w:r w:rsidR="00F155A8" w:rsidRPr="00711388" w:rsidDel="00C15CDD">
                  <w:rPr>
                    <w:lang w:val="en-GB"/>
                  </w:rPr>
                  <w:lastRenderedPageBreak/>
                  <w:delText>2015/35.</w:delText>
                </w:r>
              </w:del>
            </w:ins>
            <w:del w:id="3576" w:author="Author">
              <w:r w:rsidRPr="00711388" w:rsidDel="00C15CDD">
                <w:rPr>
                  <w:lang w:val="en-GB"/>
                </w:rPr>
                <w:delText xml:space="preserve">Net deferred taxes should appear, if there is an excess of deferred tax assets over the deferred tax liabilities. If the deferred tax liabilities </w:delText>
              </w:r>
            </w:del>
            <w:ins w:id="3577" w:author="Author">
              <w:del w:id="3578" w:author="Author">
                <w:r w:rsidR="00F155A8" w:rsidRPr="00711388" w:rsidDel="00C15CDD">
                  <w:rPr>
                    <w:lang w:val="en-GB"/>
                  </w:rPr>
                  <w:delText xml:space="preserve">which allow for netting </w:delText>
                </w:r>
              </w:del>
            </w:ins>
            <w:del w:id="3579" w:author="Author">
              <w:r w:rsidRPr="00711388" w:rsidDel="00C15CDD">
                <w:rPr>
                  <w:lang w:val="en-GB"/>
                </w:rPr>
                <w:delText>are higher than the deferred tax assets, then the net deferred tax assets should be equal to 0.</w:delText>
              </w:r>
            </w:del>
          </w:p>
          <w:p w14:paraId="46A6C11A" w14:textId="4EFA43C8" w:rsidR="003A65A4" w:rsidRPr="00711388" w:rsidRDefault="003A65A4" w:rsidP="00567869">
            <w:pPr>
              <w:pStyle w:val="NormalLeft"/>
              <w:rPr>
                <w:lang w:val="en-GB"/>
              </w:rPr>
            </w:pPr>
            <w:ins w:id="3580" w:author="Author">
              <w:del w:id="3581" w:author="Author">
                <w:r w:rsidRPr="00711388" w:rsidDel="006E2EF6">
                  <w:rPr>
                    <w:lang w:val="en-GB"/>
                  </w:rPr>
                  <w:delText>R</w:delText>
                </w:r>
                <w:r w:rsidRPr="00711388" w:rsidDel="00C15CDD">
                  <w:rPr>
                    <w:lang w:val="en-GB"/>
                  </w:rPr>
                  <w:delText xml:space="preserve">estricted </w:delText>
                </w:r>
                <w:r w:rsidRPr="00711388" w:rsidDel="00E03B18">
                  <w:rPr>
                    <w:lang w:val="en-GB"/>
                  </w:rPr>
                  <w:delText>T</w:delText>
                </w:r>
                <w:r w:rsidRPr="00711388" w:rsidDel="00C15CDD">
                  <w:rPr>
                    <w:lang w:val="en-GB"/>
                  </w:rPr>
                  <w:delText>ier</w:delText>
                </w:r>
                <w:r w:rsidRPr="00711388" w:rsidDel="00E03B18">
                  <w:rPr>
                    <w:lang w:val="en-GB"/>
                  </w:rPr>
                  <w:delText xml:space="preserve"> III</w:delText>
                </w:r>
                <w:r w:rsidRPr="00711388" w:rsidDel="00C15CDD">
                  <w:rPr>
                    <w:lang w:val="en-GB"/>
                  </w:rPr>
                  <w:delText xml:space="preserve"> own funds as defined in Article 80 of </w:delText>
                </w:r>
                <w:r w:rsidRPr="00711388" w:rsidDel="00E03B18">
                  <w:rPr>
                    <w:lang w:val="en-GB"/>
                  </w:rPr>
                  <w:delText xml:space="preserve">the </w:delText>
                </w:r>
                <w:r w:rsidRPr="00711388" w:rsidDel="00C15CDD">
                  <w:rPr>
                    <w:lang w:val="en-GB"/>
                  </w:rPr>
                  <w:delText xml:space="preserve">Delegated Regulation should only be included </w:delText>
                </w:r>
                <w:r w:rsidRPr="00711388" w:rsidDel="00E03B18">
                  <w:rPr>
                    <w:lang w:val="en-GB"/>
                  </w:rPr>
                  <w:delText>in R0160/C0050</w:delText>
                </w:r>
                <w:r w:rsidRPr="00711388" w:rsidDel="00C15CDD">
                  <w:rPr>
                    <w:lang w:val="en-GB"/>
                  </w:rPr>
                  <w:delText xml:space="preserve"> in case they are not part of the adjustment to the reconciliation reserve laid down in Article 81 of </w:delText>
                </w:r>
                <w:r w:rsidRPr="00711388" w:rsidDel="00E03B18">
                  <w:rPr>
                    <w:lang w:val="en-GB"/>
                  </w:rPr>
                  <w:delText xml:space="preserve">the </w:delText>
                </w:r>
                <w:r w:rsidRPr="00711388" w:rsidDel="00C15CDD">
                  <w:rPr>
                    <w:lang w:val="en-GB"/>
                  </w:rPr>
                  <w:delText>Delegated Regulation 2015/35</w:delText>
                </w:r>
              </w:del>
            </w:ins>
          </w:p>
        </w:tc>
      </w:tr>
      <w:tr w:rsidR="00872AFE" w:rsidRPr="00711388" w14:paraId="1829785F" w14:textId="77777777" w:rsidTr="00567869">
        <w:tc>
          <w:tcPr>
            <w:tcW w:w="2507" w:type="dxa"/>
            <w:tcBorders>
              <w:top w:val="single" w:sz="2" w:space="0" w:color="auto"/>
              <w:left w:val="single" w:sz="2" w:space="0" w:color="auto"/>
              <w:bottom w:val="single" w:sz="2" w:space="0" w:color="auto"/>
              <w:right w:val="single" w:sz="2" w:space="0" w:color="auto"/>
            </w:tcBorders>
          </w:tcPr>
          <w:p w14:paraId="00CF2FBF" w14:textId="77777777" w:rsidR="00872AFE" w:rsidRPr="00711388" w:rsidRDefault="00872AFE" w:rsidP="00567869">
            <w:pPr>
              <w:pStyle w:val="NormalLeft"/>
              <w:rPr>
                <w:lang w:val="en-GB"/>
              </w:rPr>
            </w:pPr>
            <w:r w:rsidRPr="00711388">
              <w:rPr>
                <w:lang w:val="en-GB"/>
              </w:rPr>
              <w:lastRenderedPageBreak/>
              <w:t>R0180/C0010</w:t>
            </w:r>
          </w:p>
        </w:tc>
        <w:tc>
          <w:tcPr>
            <w:tcW w:w="2322" w:type="dxa"/>
            <w:tcBorders>
              <w:top w:val="single" w:sz="2" w:space="0" w:color="auto"/>
              <w:left w:val="single" w:sz="2" w:space="0" w:color="auto"/>
              <w:bottom w:val="single" w:sz="2" w:space="0" w:color="auto"/>
              <w:right w:val="single" w:sz="2" w:space="0" w:color="auto"/>
            </w:tcBorders>
          </w:tcPr>
          <w:p w14:paraId="27677081" w14:textId="77777777" w:rsidR="00872AFE" w:rsidRPr="00711388" w:rsidRDefault="00872AFE" w:rsidP="00567869">
            <w:pPr>
              <w:pStyle w:val="NormalLeft"/>
              <w:rPr>
                <w:lang w:val="en-GB"/>
              </w:rPr>
            </w:pPr>
            <w:r w:rsidRPr="00711388">
              <w:rPr>
                <w:lang w:val="en-GB"/>
              </w:rPr>
              <w:t>Other own fund items approved by the supervisory authority as basic own funds not specified above - total</w:t>
            </w:r>
          </w:p>
        </w:tc>
        <w:tc>
          <w:tcPr>
            <w:tcW w:w="4457" w:type="dxa"/>
            <w:tcBorders>
              <w:top w:val="single" w:sz="2" w:space="0" w:color="auto"/>
              <w:left w:val="single" w:sz="2" w:space="0" w:color="auto"/>
              <w:bottom w:val="single" w:sz="2" w:space="0" w:color="auto"/>
              <w:right w:val="single" w:sz="2" w:space="0" w:color="auto"/>
            </w:tcBorders>
          </w:tcPr>
          <w:p w14:paraId="4653CE98" w14:textId="77777777" w:rsidR="00872AFE" w:rsidRPr="00711388" w:rsidRDefault="00872AFE" w:rsidP="00567869">
            <w:pPr>
              <w:pStyle w:val="NormalLeft"/>
              <w:rPr>
                <w:lang w:val="en-GB"/>
              </w:rPr>
            </w:pPr>
            <w:r w:rsidRPr="00711388">
              <w:rPr>
                <w:lang w:val="en-GB"/>
              </w:rPr>
              <w:t>This is the total of basic own fund items not identified above and that received supervisory approval.</w:t>
            </w:r>
          </w:p>
        </w:tc>
      </w:tr>
      <w:tr w:rsidR="00872AFE" w:rsidRPr="00711388" w14:paraId="101A6C02" w14:textId="77777777" w:rsidTr="00567869">
        <w:tc>
          <w:tcPr>
            <w:tcW w:w="2507" w:type="dxa"/>
            <w:tcBorders>
              <w:top w:val="single" w:sz="2" w:space="0" w:color="auto"/>
              <w:left w:val="single" w:sz="2" w:space="0" w:color="auto"/>
              <w:bottom w:val="single" w:sz="2" w:space="0" w:color="auto"/>
              <w:right w:val="single" w:sz="2" w:space="0" w:color="auto"/>
            </w:tcBorders>
          </w:tcPr>
          <w:p w14:paraId="09FB99E6" w14:textId="77777777" w:rsidR="00872AFE" w:rsidRPr="00711388" w:rsidRDefault="00872AFE" w:rsidP="00567869">
            <w:pPr>
              <w:pStyle w:val="NormalLeft"/>
              <w:rPr>
                <w:lang w:val="en-GB"/>
              </w:rPr>
            </w:pPr>
            <w:r w:rsidRPr="00711388">
              <w:rPr>
                <w:lang w:val="en-GB"/>
              </w:rPr>
              <w:t>R0180/C0020</w:t>
            </w:r>
          </w:p>
        </w:tc>
        <w:tc>
          <w:tcPr>
            <w:tcW w:w="2322" w:type="dxa"/>
            <w:tcBorders>
              <w:top w:val="single" w:sz="2" w:space="0" w:color="auto"/>
              <w:left w:val="single" w:sz="2" w:space="0" w:color="auto"/>
              <w:bottom w:val="single" w:sz="2" w:space="0" w:color="auto"/>
              <w:right w:val="single" w:sz="2" w:space="0" w:color="auto"/>
            </w:tcBorders>
          </w:tcPr>
          <w:p w14:paraId="144BC7AD" w14:textId="723565AE" w:rsidR="00872AFE" w:rsidRPr="00711388" w:rsidRDefault="00872AFE" w:rsidP="00567869">
            <w:pPr>
              <w:pStyle w:val="NormalLeft"/>
              <w:rPr>
                <w:lang w:val="en-GB"/>
              </w:rPr>
            </w:pPr>
            <w:r w:rsidRPr="00711388">
              <w:rPr>
                <w:lang w:val="en-GB"/>
              </w:rPr>
              <w:t xml:space="preserve">Other own fund items approved by the supervisory authority as basic own funds not specified above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3A37F763" w14:textId="77777777" w:rsidR="00872AFE" w:rsidRPr="00711388" w:rsidRDefault="00872AFE" w:rsidP="00567869">
            <w:pPr>
              <w:pStyle w:val="NormalLeft"/>
              <w:rPr>
                <w:lang w:val="en-GB"/>
              </w:rPr>
            </w:pPr>
            <w:r w:rsidRPr="00711388">
              <w:rPr>
                <w:lang w:val="en-GB"/>
              </w:rPr>
              <w:t>This is the amount of basic own fund items not identified above that meet Tier 1 unrestricted criteria and that received supervisory approval.</w:t>
            </w:r>
          </w:p>
        </w:tc>
      </w:tr>
      <w:tr w:rsidR="00872AFE" w:rsidRPr="00711388" w14:paraId="61ABD8C8" w14:textId="77777777" w:rsidTr="00567869">
        <w:tc>
          <w:tcPr>
            <w:tcW w:w="2507" w:type="dxa"/>
            <w:tcBorders>
              <w:top w:val="single" w:sz="2" w:space="0" w:color="auto"/>
              <w:left w:val="single" w:sz="2" w:space="0" w:color="auto"/>
              <w:bottom w:val="single" w:sz="2" w:space="0" w:color="auto"/>
              <w:right w:val="single" w:sz="2" w:space="0" w:color="auto"/>
            </w:tcBorders>
          </w:tcPr>
          <w:p w14:paraId="60AE3070" w14:textId="77777777" w:rsidR="00872AFE" w:rsidRPr="00711388" w:rsidRDefault="00872AFE" w:rsidP="00567869">
            <w:pPr>
              <w:pStyle w:val="NormalLeft"/>
              <w:rPr>
                <w:lang w:val="en-GB"/>
              </w:rPr>
            </w:pPr>
            <w:r w:rsidRPr="00711388">
              <w:rPr>
                <w:lang w:val="en-GB"/>
              </w:rPr>
              <w:t>R0180/C0030</w:t>
            </w:r>
          </w:p>
        </w:tc>
        <w:tc>
          <w:tcPr>
            <w:tcW w:w="2322" w:type="dxa"/>
            <w:tcBorders>
              <w:top w:val="single" w:sz="2" w:space="0" w:color="auto"/>
              <w:left w:val="single" w:sz="2" w:space="0" w:color="auto"/>
              <w:bottom w:val="single" w:sz="2" w:space="0" w:color="auto"/>
              <w:right w:val="single" w:sz="2" w:space="0" w:color="auto"/>
            </w:tcBorders>
          </w:tcPr>
          <w:p w14:paraId="15851CDF" w14:textId="34620D80" w:rsidR="00872AFE" w:rsidRPr="00711388" w:rsidRDefault="00872AFE" w:rsidP="00567869">
            <w:pPr>
              <w:pStyle w:val="NormalLeft"/>
              <w:rPr>
                <w:lang w:val="en-GB"/>
              </w:rPr>
            </w:pPr>
            <w:r w:rsidRPr="00711388">
              <w:rPr>
                <w:lang w:val="en-GB"/>
              </w:rPr>
              <w:t xml:space="preserve">Other own fund items approved by the supervisory authority as basic own funds not specified above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2EB144DF" w14:textId="77777777" w:rsidR="00872AFE" w:rsidRPr="00711388" w:rsidRDefault="00872AFE" w:rsidP="00567869">
            <w:pPr>
              <w:pStyle w:val="NormalLeft"/>
              <w:rPr>
                <w:lang w:val="en-GB"/>
              </w:rPr>
            </w:pPr>
            <w:r w:rsidRPr="00711388">
              <w:rPr>
                <w:lang w:val="en-GB"/>
              </w:rPr>
              <w:t>This is the amount of basic own fund items not identified above which meet the criteria for Tier 1, restricted items and that received supervisory approval.</w:t>
            </w:r>
          </w:p>
        </w:tc>
      </w:tr>
      <w:tr w:rsidR="00872AFE" w:rsidRPr="00711388" w14:paraId="72321CBE" w14:textId="77777777" w:rsidTr="00567869">
        <w:tc>
          <w:tcPr>
            <w:tcW w:w="2507" w:type="dxa"/>
            <w:tcBorders>
              <w:top w:val="single" w:sz="2" w:space="0" w:color="auto"/>
              <w:left w:val="single" w:sz="2" w:space="0" w:color="auto"/>
              <w:bottom w:val="single" w:sz="2" w:space="0" w:color="auto"/>
              <w:right w:val="single" w:sz="2" w:space="0" w:color="auto"/>
            </w:tcBorders>
          </w:tcPr>
          <w:p w14:paraId="18A84C39" w14:textId="77777777" w:rsidR="00872AFE" w:rsidRPr="00711388" w:rsidRDefault="00872AFE" w:rsidP="00567869">
            <w:pPr>
              <w:pStyle w:val="NormalLeft"/>
              <w:rPr>
                <w:lang w:val="en-GB"/>
              </w:rPr>
            </w:pPr>
            <w:r w:rsidRPr="00711388">
              <w:rPr>
                <w:lang w:val="en-GB"/>
              </w:rPr>
              <w:t>R0180/C0040</w:t>
            </w:r>
          </w:p>
        </w:tc>
        <w:tc>
          <w:tcPr>
            <w:tcW w:w="2322" w:type="dxa"/>
            <w:tcBorders>
              <w:top w:val="single" w:sz="2" w:space="0" w:color="auto"/>
              <w:left w:val="single" w:sz="2" w:space="0" w:color="auto"/>
              <w:bottom w:val="single" w:sz="2" w:space="0" w:color="auto"/>
              <w:right w:val="single" w:sz="2" w:space="0" w:color="auto"/>
            </w:tcBorders>
          </w:tcPr>
          <w:p w14:paraId="0B80D8D6" w14:textId="6F201129" w:rsidR="00872AFE" w:rsidRPr="00711388" w:rsidRDefault="00872AFE" w:rsidP="00567869">
            <w:pPr>
              <w:pStyle w:val="NormalLeft"/>
              <w:rPr>
                <w:lang w:val="en-GB"/>
              </w:rPr>
            </w:pPr>
            <w:r w:rsidRPr="00711388">
              <w:rPr>
                <w:lang w:val="en-GB"/>
              </w:rPr>
              <w:t xml:space="preserve">Other own fund items approved by the supervisory authority as basic own funds not specified above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690B5112" w14:textId="77777777" w:rsidR="00872AFE" w:rsidRPr="00711388" w:rsidRDefault="00872AFE" w:rsidP="00567869">
            <w:pPr>
              <w:pStyle w:val="NormalLeft"/>
              <w:rPr>
                <w:lang w:val="en-GB"/>
              </w:rPr>
            </w:pPr>
            <w:r w:rsidRPr="00711388">
              <w:rPr>
                <w:lang w:val="en-GB"/>
              </w:rPr>
              <w:t>This is the amount of basic own fund items not identified above that meet the criteria for Tier 2 and that received supervisory approval.</w:t>
            </w:r>
          </w:p>
        </w:tc>
      </w:tr>
      <w:tr w:rsidR="00872AFE" w:rsidRPr="00711388" w14:paraId="0030D7D7" w14:textId="77777777" w:rsidTr="00567869">
        <w:tc>
          <w:tcPr>
            <w:tcW w:w="2507" w:type="dxa"/>
            <w:tcBorders>
              <w:top w:val="single" w:sz="2" w:space="0" w:color="auto"/>
              <w:left w:val="single" w:sz="2" w:space="0" w:color="auto"/>
              <w:bottom w:val="single" w:sz="2" w:space="0" w:color="auto"/>
              <w:right w:val="single" w:sz="2" w:space="0" w:color="auto"/>
            </w:tcBorders>
          </w:tcPr>
          <w:p w14:paraId="078592DF" w14:textId="77777777" w:rsidR="00872AFE" w:rsidRPr="00711388" w:rsidRDefault="00872AFE" w:rsidP="00567869">
            <w:pPr>
              <w:pStyle w:val="NormalLeft"/>
              <w:rPr>
                <w:lang w:val="en-GB"/>
              </w:rPr>
            </w:pPr>
            <w:r w:rsidRPr="00711388">
              <w:rPr>
                <w:lang w:val="en-GB"/>
              </w:rPr>
              <w:t>R0180/C0050</w:t>
            </w:r>
          </w:p>
        </w:tc>
        <w:tc>
          <w:tcPr>
            <w:tcW w:w="2322" w:type="dxa"/>
            <w:tcBorders>
              <w:top w:val="single" w:sz="2" w:space="0" w:color="auto"/>
              <w:left w:val="single" w:sz="2" w:space="0" w:color="auto"/>
              <w:bottom w:val="single" w:sz="2" w:space="0" w:color="auto"/>
              <w:right w:val="single" w:sz="2" w:space="0" w:color="auto"/>
            </w:tcBorders>
          </w:tcPr>
          <w:p w14:paraId="2A603394" w14:textId="64B33573" w:rsidR="00872AFE" w:rsidRPr="00711388" w:rsidRDefault="00872AFE" w:rsidP="00567869">
            <w:pPr>
              <w:pStyle w:val="NormalLeft"/>
              <w:rPr>
                <w:lang w:val="en-GB"/>
              </w:rPr>
            </w:pPr>
            <w:r w:rsidRPr="00711388">
              <w:rPr>
                <w:lang w:val="en-GB"/>
              </w:rPr>
              <w:t xml:space="preserve">Other own fund items approved by the supervisory authority as basic own funds </w:t>
            </w:r>
            <w:r w:rsidRPr="00711388">
              <w:rPr>
                <w:lang w:val="en-GB"/>
              </w:rPr>
              <w:lastRenderedPageBreak/>
              <w:t xml:space="preserve">not specified above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47A781F1" w14:textId="77777777" w:rsidR="00872AFE" w:rsidRPr="00711388" w:rsidRDefault="00872AFE" w:rsidP="00567869">
            <w:pPr>
              <w:pStyle w:val="NormalLeft"/>
              <w:rPr>
                <w:lang w:val="en-GB"/>
              </w:rPr>
            </w:pPr>
            <w:r w:rsidRPr="00711388">
              <w:rPr>
                <w:lang w:val="en-GB"/>
              </w:rPr>
              <w:lastRenderedPageBreak/>
              <w:t>This is the amount of basic own fund items not identified above that meet the criteria for Tier 3 and that received supervisory approval.</w:t>
            </w:r>
          </w:p>
        </w:tc>
      </w:tr>
      <w:tr w:rsidR="00872AFE" w:rsidRPr="00711388" w14:paraId="443C2A5D"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6CD50C0C" w14:textId="77777777" w:rsidR="00872AFE" w:rsidRPr="00711388" w:rsidRDefault="00872AFE" w:rsidP="00567869">
            <w:pPr>
              <w:pStyle w:val="NormalCentered"/>
              <w:jc w:val="left"/>
              <w:rPr>
                <w:lang w:val="en-GB"/>
              </w:rPr>
            </w:pPr>
            <w:r w:rsidRPr="00711388">
              <w:rPr>
                <w:i/>
                <w:iCs/>
                <w:lang w:val="en-GB"/>
              </w:rPr>
              <w:t>Own funds from the financial statements that should not be represented by the reconciliation reserve and do not meet the criteria to be classified as Solvency II own funds</w:t>
            </w:r>
          </w:p>
        </w:tc>
      </w:tr>
      <w:tr w:rsidR="00872AFE" w:rsidRPr="00711388" w14:paraId="71F71A2E" w14:textId="77777777" w:rsidTr="00567869">
        <w:tc>
          <w:tcPr>
            <w:tcW w:w="2507" w:type="dxa"/>
            <w:tcBorders>
              <w:top w:val="single" w:sz="2" w:space="0" w:color="auto"/>
              <w:left w:val="single" w:sz="2" w:space="0" w:color="auto"/>
              <w:bottom w:val="single" w:sz="2" w:space="0" w:color="auto"/>
              <w:right w:val="single" w:sz="2" w:space="0" w:color="auto"/>
            </w:tcBorders>
          </w:tcPr>
          <w:p w14:paraId="5331F957" w14:textId="77777777" w:rsidR="00872AFE" w:rsidRPr="00711388" w:rsidRDefault="00872AFE" w:rsidP="00567869">
            <w:pPr>
              <w:pStyle w:val="NormalLeft"/>
              <w:rPr>
                <w:lang w:val="en-GB"/>
              </w:rPr>
            </w:pPr>
            <w:r w:rsidRPr="00711388">
              <w:rPr>
                <w:lang w:val="en-GB"/>
              </w:rPr>
              <w:t>R0220/C0010</w:t>
            </w:r>
          </w:p>
        </w:tc>
        <w:tc>
          <w:tcPr>
            <w:tcW w:w="2322" w:type="dxa"/>
            <w:tcBorders>
              <w:top w:val="single" w:sz="2" w:space="0" w:color="auto"/>
              <w:left w:val="single" w:sz="2" w:space="0" w:color="auto"/>
              <w:bottom w:val="single" w:sz="2" w:space="0" w:color="auto"/>
              <w:right w:val="single" w:sz="2" w:space="0" w:color="auto"/>
            </w:tcBorders>
          </w:tcPr>
          <w:p w14:paraId="3F376A5A" w14:textId="59613667" w:rsidR="00872AFE" w:rsidRPr="00711388" w:rsidRDefault="00872AFE" w:rsidP="00567869">
            <w:pPr>
              <w:pStyle w:val="NormalLeft"/>
              <w:rPr>
                <w:lang w:val="en-GB"/>
              </w:rPr>
            </w:pPr>
            <w:r w:rsidRPr="00711388">
              <w:rPr>
                <w:lang w:val="en-GB"/>
              </w:rPr>
              <w:t xml:space="preserve">Own funds from the financial statements that shall not be represented by the reconciliation reserve and do not meet the criteria to be classified as Solvency II own funds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4BF7E02D" w14:textId="77777777" w:rsidR="00872AFE" w:rsidRPr="00711388" w:rsidRDefault="00872AFE" w:rsidP="00567869">
            <w:pPr>
              <w:pStyle w:val="NormalLeft"/>
              <w:rPr>
                <w:lang w:val="en-GB"/>
              </w:rPr>
            </w:pPr>
            <w:r w:rsidRPr="00711388">
              <w:rPr>
                <w:lang w:val="en-GB"/>
              </w:rPr>
              <w:t>This is the total amount of own fund items from financial statements that are not represented by the reconciliation reserve and do not meet the criteria to be classified as Solvency II own funds.</w:t>
            </w:r>
          </w:p>
          <w:p w14:paraId="7F60043F" w14:textId="77777777" w:rsidR="00872AFE" w:rsidRPr="00711388" w:rsidRDefault="00872AFE" w:rsidP="00567869">
            <w:pPr>
              <w:pStyle w:val="NormalLeft"/>
              <w:rPr>
                <w:lang w:val="en-GB"/>
              </w:rPr>
            </w:pPr>
            <w:r w:rsidRPr="00711388">
              <w:rPr>
                <w:lang w:val="en-GB"/>
              </w:rPr>
              <w:t>These own fund items are either:</w:t>
            </w:r>
          </w:p>
          <w:p w14:paraId="218FE64A" w14:textId="77777777" w:rsidR="00872AFE" w:rsidRPr="00711388" w:rsidRDefault="00872AFE" w:rsidP="00567869">
            <w:pPr>
              <w:pStyle w:val="Point0"/>
              <w:rPr>
                <w:lang w:val="en-GB"/>
              </w:rPr>
            </w:pPr>
            <w:r w:rsidRPr="00711388">
              <w:rPr>
                <w:lang w:val="en-GB"/>
              </w:rPr>
              <w:tab/>
              <w:t>i)</w:t>
            </w:r>
            <w:r w:rsidRPr="00711388">
              <w:rPr>
                <w:lang w:val="en-GB"/>
              </w:rPr>
              <w:tab/>
              <w:t>items that appear in the lists of own fund items, but fail to meet the classification criteria or the transitional provisions; or</w:t>
            </w:r>
          </w:p>
          <w:p w14:paraId="28827309" w14:textId="77777777" w:rsidR="00872AFE" w:rsidRPr="00711388" w:rsidRDefault="00872AFE" w:rsidP="00567869">
            <w:pPr>
              <w:pStyle w:val="Point0"/>
              <w:rPr>
                <w:lang w:val="en-GB"/>
              </w:rPr>
            </w:pPr>
            <w:r w:rsidRPr="00711388">
              <w:rPr>
                <w:lang w:val="en-GB"/>
              </w:rPr>
              <w:tab/>
              <w:t>ii)</w:t>
            </w:r>
            <w:r w:rsidRPr="00711388">
              <w:rPr>
                <w:lang w:val="en-GB"/>
              </w:rPr>
              <w:tab/>
              <w:t>items intended to perform the role of own funds that are not on the list of own fund items and have not been approved by the supervisory authority, and do not appear on the balance sheet as liabilities.</w:t>
            </w:r>
          </w:p>
          <w:p w14:paraId="2F83E50E" w14:textId="77777777" w:rsidR="00872AFE" w:rsidRPr="00711388" w:rsidRDefault="00872AFE" w:rsidP="00567869">
            <w:pPr>
              <w:pStyle w:val="NormalLeft"/>
              <w:rPr>
                <w:lang w:val="en-GB"/>
              </w:rPr>
            </w:pPr>
            <w:r w:rsidRPr="00711388">
              <w:rPr>
                <w:lang w:val="en-GB"/>
              </w:rPr>
              <w:t>Subordinated liabilities which do not count as basic own funds shall not be reported here, but on the balance sheet (template S.02.01) as subordinated liabilities that do not count as basic own funds.</w:t>
            </w:r>
          </w:p>
        </w:tc>
      </w:tr>
      <w:tr w:rsidR="00872AFE" w:rsidRPr="00711388" w14:paraId="3576F52C"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2FB45D95" w14:textId="77777777" w:rsidR="00872AFE" w:rsidRPr="00711388" w:rsidRDefault="00872AFE">
            <w:pPr>
              <w:pStyle w:val="NormalCentered"/>
              <w:jc w:val="left"/>
              <w:rPr>
                <w:lang w:val="en-GB"/>
              </w:rPr>
              <w:pPrChange w:id="3582" w:author="Author">
                <w:pPr>
                  <w:pStyle w:val="NormalCentered"/>
                </w:pPr>
              </w:pPrChange>
            </w:pPr>
            <w:r w:rsidRPr="00711388">
              <w:rPr>
                <w:i/>
                <w:iCs/>
                <w:lang w:val="en-GB"/>
              </w:rPr>
              <w:t>Deductions</w:t>
            </w:r>
          </w:p>
        </w:tc>
      </w:tr>
      <w:tr w:rsidR="00872AFE" w:rsidRPr="00711388" w14:paraId="1FBD8650" w14:textId="77777777" w:rsidTr="00567869">
        <w:tc>
          <w:tcPr>
            <w:tcW w:w="2507" w:type="dxa"/>
            <w:tcBorders>
              <w:top w:val="single" w:sz="2" w:space="0" w:color="auto"/>
              <w:left w:val="single" w:sz="2" w:space="0" w:color="auto"/>
              <w:bottom w:val="single" w:sz="2" w:space="0" w:color="auto"/>
              <w:right w:val="single" w:sz="2" w:space="0" w:color="auto"/>
            </w:tcBorders>
          </w:tcPr>
          <w:p w14:paraId="2FA85CDF" w14:textId="77777777" w:rsidR="00872AFE" w:rsidRPr="00711388" w:rsidRDefault="00872AFE" w:rsidP="00567869">
            <w:pPr>
              <w:pStyle w:val="NormalLeft"/>
              <w:rPr>
                <w:lang w:val="en-GB"/>
              </w:rPr>
            </w:pPr>
            <w:r w:rsidRPr="00711388">
              <w:rPr>
                <w:lang w:val="en-GB"/>
              </w:rPr>
              <w:t>R0230/C0010</w:t>
            </w:r>
          </w:p>
        </w:tc>
        <w:tc>
          <w:tcPr>
            <w:tcW w:w="2322" w:type="dxa"/>
            <w:tcBorders>
              <w:top w:val="single" w:sz="2" w:space="0" w:color="auto"/>
              <w:left w:val="single" w:sz="2" w:space="0" w:color="auto"/>
              <w:bottom w:val="single" w:sz="2" w:space="0" w:color="auto"/>
              <w:right w:val="single" w:sz="2" w:space="0" w:color="auto"/>
            </w:tcBorders>
          </w:tcPr>
          <w:p w14:paraId="68FFA037" w14:textId="62A40950" w:rsidR="00872AFE" w:rsidRPr="00711388" w:rsidRDefault="00872AFE" w:rsidP="00567869">
            <w:pPr>
              <w:pStyle w:val="NormalLeft"/>
              <w:rPr>
                <w:lang w:val="en-GB"/>
              </w:rPr>
            </w:pPr>
            <w:r w:rsidRPr="00711388">
              <w:rPr>
                <w:lang w:val="en-GB"/>
              </w:rPr>
              <w:t xml:space="preserve">Deduction for participations in financial and credit institutions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31B24994" w14:textId="77777777" w:rsidR="00872AFE" w:rsidRPr="00711388" w:rsidRDefault="00872AFE" w:rsidP="00567869">
            <w:pPr>
              <w:pStyle w:val="NormalLeft"/>
              <w:rPr>
                <w:lang w:val="en-GB"/>
              </w:rPr>
            </w:pPr>
            <w:r w:rsidRPr="00711388">
              <w:rPr>
                <w:lang w:val="en-GB"/>
              </w:rPr>
              <w:t>This is the total deduction for participations in financial and credit institutions in accordance with Article 68 of Delegated Regulation (EU) 2015/35.</w:t>
            </w:r>
          </w:p>
        </w:tc>
      </w:tr>
      <w:tr w:rsidR="00872AFE" w:rsidRPr="00711388" w14:paraId="09BFCB40" w14:textId="77777777" w:rsidTr="00567869">
        <w:tc>
          <w:tcPr>
            <w:tcW w:w="2507" w:type="dxa"/>
            <w:tcBorders>
              <w:top w:val="single" w:sz="2" w:space="0" w:color="auto"/>
              <w:left w:val="single" w:sz="2" w:space="0" w:color="auto"/>
              <w:bottom w:val="single" w:sz="2" w:space="0" w:color="auto"/>
              <w:right w:val="single" w:sz="2" w:space="0" w:color="auto"/>
            </w:tcBorders>
          </w:tcPr>
          <w:p w14:paraId="44D672D8" w14:textId="77777777" w:rsidR="00872AFE" w:rsidRPr="00711388" w:rsidRDefault="00872AFE" w:rsidP="00567869">
            <w:pPr>
              <w:pStyle w:val="NormalLeft"/>
              <w:rPr>
                <w:lang w:val="en-GB"/>
              </w:rPr>
            </w:pPr>
            <w:r w:rsidRPr="00711388">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7200A2C1" w14:textId="687A5DC4" w:rsidR="00872AFE" w:rsidRPr="00711388" w:rsidRDefault="00872AFE" w:rsidP="00567869">
            <w:pPr>
              <w:pStyle w:val="NormalLeft"/>
              <w:rPr>
                <w:lang w:val="en-GB"/>
              </w:rPr>
            </w:pPr>
            <w:r w:rsidRPr="00711388">
              <w:rPr>
                <w:lang w:val="en-GB"/>
              </w:rPr>
              <w:t xml:space="preserve">Deduction for participations in financial and credit institutions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1D70C199" w14:textId="77777777" w:rsidR="00872AFE" w:rsidRPr="00711388" w:rsidRDefault="00872AFE" w:rsidP="00567869">
            <w:pPr>
              <w:pStyle w:val="NormalLeft"/>
              <w:rPr>
                <w:lang w:val="en-GB"/>
              </w:rPr>
            </w:pPr>
            <w:r w:rsidRPr="00711388">
              <w:rPr>
                <w:lang w:val="en-GB"/>
              </w:rPr>
              <w:t>This is the amount of the deduction for participations in financial and credit institutions that are deducted from tier 1 unrestricted in accordance with Article 68 of Delegated Regulation (EU) 2015/35.</w:t>
            </w:r>
          </w:p>
        </w:tc>
      </w:tr>
      <w:tr w:rsidR="00872AFE" w:rsidRPr="00711388" w14:paraId="7B4A92E2" w14:textId="77777777" w:rsidTr="00567869">
        <w:tc>
          <w:tcPr>
            <w:tcW w:w="2507" w:type="dxa"/>
            <w:tcBorders>
              <w:top w:val="single" w:sz="2" w:space="0" w:color="auto"/>
              <w:left w:val="single" w:sz="2" w:space="0" w:color="auto"/>
              <w:bottom w:val="single" w:sz="2" w:space="0" w:color="auto"/>
              <w:right w:val="single" w:sz="2" w:space="0" w:color="auto"/>
            </w:tcBorders>
          </w:tcPr>
          <w:p w14:paraId="1DE5005D" w14:textId="77777777" w:rsidR="00872AFE" w:rsidRPr="00711388" w:rsidRDefault="00872AFE" w:rsidP="00567869">
            <w:pPr>
              <w:pStyle w:val="NormalLeft"/>
              <w:rPr>
                <w:lang w:val="en-GB"/>
              </w:rPr>
            </w:pPr>
            <w:r w:rsidRPr="00711388">
              <w:rPr>
                <w:lang w:val="en-GB"/>
              </w:rPr>
              <w:t>R0230/C0030</w:t>
            </w:r>
          </w:p>
        </w:tc>
        <w:tc>
          <w:tcPr>
            <w:tcW w:w="2322" w:type="dxa"/>
            <w:tcBorders>
              <w:top w:val="single" w:sz="2" w:space="0" w:color="auto"/>
              <w:left w:val="single" w:sz="2" w:space="0" w:color="auto"/>
              <w:bottom w:val="single" w:sz="2" w:space="0" w:color="auto"/>
              <w:right w:val="single" w:sz="2" w:space="0" w:color="auto"/>
            </w:tcBorders>
          </w:tcPr>
          <w:p w14:paraId="754BA668" w14:textId="02E44BA6" w:rsidR="00872AFE" w:rsidRPr="00711388" w:rsidRDefault="00872AFE" w:rsidP="00567869">
            <w:pPr>
              <w:pStyle w:val="NormalLeft"/>
              <w:rPr>
                <w:lang w:val="en-GB"/>
              </w:rPr>
            </w:pPr>
            <w:r w:rsidRPr="00711388">
              <w:rPr>
                <w:lang w:val="en-GB"/>
              </w:rPr>
              <w:t xml:space="preserve">Deduction for participations in financial and credit institutions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723BCD94" w14:textId="77777777" w:rsidR="00872AFE" w:rsidRPr="00711388" w:rsidRDefault="00872AFE" w:rsidP="00567869">
            <w:pPr>
              <w:pStyle w:val="NormalLeft"/>
              <w:rPr>
                <w:lang w:val="en-GB"/>
              </w:rPr>
            </w:pPr>
            <w:r w:rsidRPr="00711388">
              <w:rPr>
                <w:lang w:val="en-GB"/>
              </w:rPr>
              <w:t>This is the amount of the deduction for participations in financial and credit institutions that are deducted from tier 1 restricted in accordance with Article 68 of Delegated Regulation (EU) 2015/35.</w:t>
            </w:r>
          </w:p>
        </w:tc>
      </w:tr>
      <w:tr w:rsidR="00872AFE" w:rsidRPr="00711388" w14:paraId="6DA88A3D" w14:textId="77777777" w:rsidTr="00567869">
        <w:tc>
          <w:tcPr>
            <w:tcW w:w="2507" w:type="dxa"/>
            <w:tcBorders>
              <w:top w:val="single" w:sz="2" w:space="0" w:color="auto"/>
              <w:left w:val="single" w:sz="2" w:space="0" w:color="auto"/>
              <w:bottom w:val="single" w:sz="2" w:space="0" w:color="auto"/>
              <w:right w:val="single" w:sz="2" w:space="0" w:color="auto"/>
            </w:tcBorders>
          </w:tcPr>
          <w:p w14:paraId="76F1EC7F" w14:textId="77777777" w:rsidR="00872AFE" w:rsidRPr="00711388" w:rsidRDefault="00872AFE" w:rsidP="00567869">
            <w:pPr>
              <w:pStyle w:val="NormalLeft"/>
              <w:rPr>
                <w:lang w:val="en-GB"/>
              </w:rPr>
            </w:pPr>
            <w:r w:rsidRPr="00711388">
              <w:rPr>
                <w:lang w:val="en-GB"/>
              </w:rPr>
              <w:lastRenderedPageBreak/>
              <w:t>R0230/C0040</w:t>
            </w:r>
          </w:p>
        </w:tc>
        <w:tc>
          <w:tcPr>
            <w:tcW w:w="2322" w:type="dxa"/>
            <w:tcBorders>
              <w:top w:val="single" w:sz="2" w:space="0" w:color="auto"/>
              <w:left w:val="single" w:sz="2" w:space="0" w:color="auto"/>
              <w:bottom w:val="single" w:sz="2" w:space="0" w:color="auto"/>
              <w:right w:val="single" w:sz="2" w:space="0" w:color="auto"/>
            </w:tcBorders>
          </w:tcPr>
          <w:p w14:paraId="3A0AC2D7" w14:textId="5396F96E" w:rsidR="00872AFE" w:rsidRPr="00711388" w:rsidRDefault="00872AFE" w:rsidP="00567869">
            <w:pPr>
              <w:pStyle w:val="NormalLeft"/>
              <w:rPr>
                <w:lang w:val="en-GB"/>
              </w:rPr>
            </w:pPr>
            <w:r w:rsidRPr="00711388">
              <w:rPr>
                <w:lang w:val="en-GB"/>
              </w:rPr>
              <w:t xml:space="preserve">Deduction for participations in financial and credit institutions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49E191F0" w14:textId="77777777" w:rsidR="00872AFE" w:rsidRPr="00711388" w:rsidRDefault="00872AFE" w:rsidP="00567869">
            <w:pPr>
              <w:pStyle w:val="NormalLeft"/>
              <w:rPr>
                <w:lang w:val="en-GB"/>
              </w:rPr>
            </w:pPr>
            <w:r w:rsidRPr="00711388">
              <w:rPr>
                <w:lang w:val="en-GB"/>
              </w:rPr>
              <w:t>This is the amount of the deduction for participations in financial and credit institutions that are deducted from tier 2 in accordance with Article 68 of Delegated Regulation (EU) 2015/35.</w:t>
            </w:r>
          </w:p>
        </w:tc>
      </w:tr>
      <w:tr w:rsidR="00872AFE" w:rsidRPr="00711388" w14:paraId="04AA6E53" w14:textId="77777777" w:rsidTr="00567869">
        <w:tc>
          <w:tcPr>
            <w:tcW w:w="2507" w:type="dxa"/>
            <w:tcBorders>
              <w:top w:val="single" w:sz="2" w:space="0" w:color="auto"/>
              <w:left w:val="single" w:sz="2" w:space="0" w:color="auto"/>
              <w:bottom w:val="single" w:sz="2" w:space="0" w:color="auto"/>
              <w:right w:val="single" w:sz="2" w:space="0" w:color="auto"/>
            </w:tcBorders>
          </w:tcPr>
          <w:p w14:paraId="75CC2F22" w14:textId="15C4806D" w:rsidR="00872AFE" w:rsidRPr="00711388" w:rsidRDefault="00872AFE" w:rsidP="00567869">
            <w:pPr>
              <w:pStyle w:val="NormalLeft"/>
              <w:rPr>
                <w:lang w:val="en-GB"/>
              </w:rPr>
            </w:pPr>
            <w:r w:rsidRPr="00711388">
              <w:rPr>
                <w:lang w:val="en-GB"/>
              </w:rPr>
              <w:t>R0230/C0050</w:t>
            </w:r>
            <w:del w:id="3583" w:author="Author">
              <w:r w:rsidRPr="00711388" w:rsidDel="003323F0">
                <w:rPr>
                  <w:lang w:val="en-GB"/>
                </w:rPr>
                <w:delText xml:space="preserve">  </w:delText>
              </w:r>
            </w:del>
            <w:ins w:id="3584" w:author="Author">
              <w:r w:rsidR="003323F0">
                <w:rPr>
                  <w:lang w:val="en-GB"/>
                </w:rPr>
                <w:t xml:space="preserve"> </w:t>
              </w:r>
            </w:ins>
          </w:p>
        </w:tc>
        <w:tc>
          <w:tcPr>
            <w:tcW w:w="2322" w:type="dxa"/>
            <w:tcBorders>
              <w:top w:val="single" w:sz="2" w:space="0" w:color="auto"/>
              <w:left w:val="single" w:sz="2" w:space="0" w:color="auto"/>
              <w:bottom w:val="single" w:sz="2" w:space="0" w:color="auto"/>
              <w:right w:val="single" w:sz="2" w:space="0" w:color="auto"/>
            </w:tcBorders>
          </w:tcPr>
          <w:p w14:paraId="353917A0" w14:textId="2E7F95F6" w:rsidR="00872AFE" w:rsidRPr="00711388" w:rsidRDefault="00872AFE" w:rsidP="00567869">
            <w:pPr>
              <w:pStyle w:val="NormalLeft"/>
              <w:rPr>
                <w:lang w:val="en-GB"/>
              </w:rPr>
            </w:pPr>
            <w:r w:rsidRPr="00711388">
              <w:rPr>
                <w:lang w:val="en-GB"/>
              </w:rPr>
              <w:t xml:space="preserve">Deduction for participations in financial and credit institutions </w:t>
            </w:r>
            <w:r w:rsidR="00845F43" w:rsidRPr="00711388">
              <w:rPr>
                <w:lang w:val="en-GB"/>
              </w:rPr>
              <w:t>-</w:t>
            </w:r>
            <w:r w:rsidRPr="00711388">
              <w:rPr>
                <w:lang w:val="en-GB"/>
              </w:rPr>
              <w:t xml:space="preserve"> Tier 3</w:t>
            </w:r>
            <w:del w:id="3585" w:author="Author">
              <w:r w:rsidRPr="00711388" w:rsidDel="003323F0">
                <w:rPr>
                  <w:lang w:val="en-GB"/>
                </w:rPr>
                <w:delText xml:space="preserve">  </w:delText>
              </w:r>
            </w:del>
            <w:ins w:id="3586" w:author="Author">
              <w:r w:rsidR="003323F0">
                <w:rPr>
                  <w:lang w:val="en-GB"/>
                </w:rPr>
                <w:t xml:space="preserve"> </w:t>
              </w:r>
            </w:ins>
          </w:p>
        </w:tc>
        <w:tc>
          <w:tcPr>
            <w:tcW w:w="4457" w:type="dxa"/>
            <w:tcBorders>
              <w:top w:val="single" w:sz="2" w:space="0" w:color="auto"/>
              <w:left w:val="single" w:sz="2" w:space="0" w:color="auto"/>
              <w:bottom w:val="single" w:sz="2" w:space="0" w:color="auto"/>
              <w:right w:val="single" w:sz="2" w:space="0" w:color="auto"/>
            </w:tcBorders>
          </w:tcPr>
          <w:p w14:paraId="6A4C1ABB" w14:textId="6FA8D954" w:rsidR="00872AFE" w:rsidRPr="00711388" w:rsidRDefault="00872AFE" w:rsidP="00567869">
            <w:pPr>
              <w:pStyle w:val="NormalLeft"/>
              <w:rPr>
                <w:lang w:val="en-GB"/>
              </w:rPr>
            </w:pPr>
            <w:r w:rsidRPr="00711388">
              <w:rPr>
                <w:lang w:val="en-GB"/>
              </w:rPr>
              <w:t>This is the amount of the deduction for participations in financial and credit institutions that are deducted from Tier 3 in accordance with Article 68 of Delegated Regulation (EU) 2015/35.</w:t>
            </w:r>
            <w:del w:id="3587" w:author="Author">
              <w:r w:rsidRPr="00711388" w:rsidDel="003323F0">
                <w:rPr>
                  <w:lang w:val="en-GB"/>
                </w:rPr>
                <w:delText xml:space="preserve">  </w:delText>
              </w:r>
            </w:del>
            <w:ins w:id="3588" w:author="Author">
              <w:r w:rsidR="003323F0">
                <w:rPr>
                  <w:lang w:val="en-GB"/>
                </w:rPr>
                <w:t xml:space="preserve"> </w:t>
              </w:r>
            </w:ins>
          </w:p>
        </w:tc>
      </w:tr>
      <w:tr w:rsidR="00872AFE" w:rsidRPr="00711388" w14:paraId="3D7387AE"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19571955" w14:textId="77777777" w:rsidR="00872AFE" w:rsidRPr="00711388" w:rsidRDefault="00872AFE">
            <w:pPr>
              <w:pStyle w:val="NormalCentered"/>
              <w:jc w:val="left"/>
              <w:rPr>
                <w:lang w:val="en-GB"/>
              </w:rPr>
              <w:pPrChange w:id="3589" w:author="Author">
                <w:pPr>
                  <w:pStyle w:val="NormalCentered"/>
                </w:pPr>
              </w:pPrChange>
            </w:pPr>
            <w:r w:rsidRPr="00711388">
              <w:rPr>
                <w:i/>
                <w:iCs/>
                <w:lang w:val="en-GB"/>
              </w:rPr>
              <w:t>Total basic own funds after deductions</w:t>
            </w:r>
          </w:p>
        </w:tc>
      </w:tr>
      <w:tr w:rsidR="00872AFE" w:rsidRPr="00711388" w14:paraId="74A5DF80" w14:textId="77777777" w:rsidTr="00567869">
        <w:tc>
          <w:tcPr>
            <w:tcW w:w="2507" w:type="dxa"/>
            <w:tcBorders>
              <w:top w:val="single" w:sz="2" w:space="0" w:color="auto"/>
              <w:left w:val="single" w:sz="2" w:space="0" w:color="auto"/>
              <w:bottom w:val="single" w:sz="2" w:space="0" w:color="auto"/>
              <w:right w:val="single" w:sz="2" w:space="0" w:color="auto"/>
            </w:tcBorders>
          </w:tcPr>
          <w:p w14:paraId="1428E1B9" w14:textId="77777777" w:rsidR="00872AFE" w:rsidRPr="00711388" w:rsidRDefault="00872AFE" w:rsidP="00567869">
            <w:pPr>
              <w:pStyle w:val="NormalLeft"/>
              <w:rPr>
                <w:lang w:val="en-GB"/>
              </w:rPr>
            </w:pPr>
            <w:r w:rsidRPr="00711388">
              <w:rPr>
                <w:lang w:val="en-GB"/>
              </w:rPr>
              <w:t>R0290/C0010</w:t>
            </w:r>
          </w:p>
        </w:tc>
        <w:tc>
          <w:tcPr>
            <w:tcW w:w="2322" w:type="dxa"/>
            <w:tcBorders>
              <w:top w:val="single" w:sz="2" w:space="0" w:color="auto"/>
              <w:left w:val="single" w:sz="2" w:space="0" w:color="auto"/>
              <w:bottom w:val="single" w:sz="2" w:space="0" w:color="auto"/>
              <w:right w:val="single" w:sz="2" w:space="0" w:color="auto"/>
            </w:tcBorders>
          </w:tcPr>
          <w:p w14:paraId="7F6842EE" w14:textId="45E3F4A3" w:rsidR="00872AFE" w:rsidRPr="00711388" w:rsidRDefault="00872AFE" w:rsidP="00567869">
            <w:pPr>
              <w:pStyle w:val="NormalLeft"/>
              <w:rPr>
                <w:lang w:val="en-GB"/>
              </w:rPr>
            </w:pPr>
            <w:r w:rsidRPr="00711388">
              <w:rPr>
                <w:lang w:val="en-GB"/>
              </w:rPr>
              <w:t xml:space="preserve">Total basic own funds after deductions </w:t>
            </w:r>
            <w:r w:rsidR="00711388"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5DDCA4A9" w14:textId="77777777" w:rsidR="00872AFE" w:rsidRPr="00711388" w:rsidRDefault="00872AFE" w:rsidP="00567869">
            <w:pPr>
              <w:pStyle w:val="NormalLeft"/>
              <w:rPr>
                <w:lang w:val="en-GB"/>
              </w:rPr>
            </w:pPr>
            <w:r w:rsidRPr="00711388">
              <w:rPr>
                <w:lang w:val="en-GB"/>
              </w:rPr>
              <w:t>This is the total amount of basic own fund items after deductions.</w:t>
            </w:r>
          </w:p>
        </w:tc>
      </w:tr>
      <w:tr w:rsidR="00872AFE" w:rsidRPr="00711388" w14:paraId="4446E98A" w14:textId="77777777" w:rsidTr="00567869">
        <w:tc>
          <w:tcPr>
            <w:tcW w:w="2507" w:type="dxa"/>
            <w:tcBorders>
              <w:top w:val="single" w:sz="2" w:space="0" w:color="auto"/>
              <w:left w:val="single" w:sz="2" w:space="0" w:color="auto"/>
              <w:bottom w:val="single" w:sz="2" w:space="0" w:color="auto"/>
              <w:right w:val="single" w:sz="2" w:space="0" w:color="auto"/>
            </w:tcBorders>
          </w:tcPr>
          <w:p w14:paraId="1A7C3839" w14:textId="77777777" w:rsidR="00872AFE" w:rsidRPr="00711388" w:rsidRDefault="00872AFE" w:rsidP="00567869">
            <w:pPr>
              <w:pStyle w:val="NormalLeft"/>
              <w:rPr>
                <w:lang w:val="en-GB"/>
              </w:rPr>
            </w:pPr>
            <w:r w:rsidRPr="00711388">
              <w:rPr>
                <w:lang w:val="en-GB"/>
              </w:rPr>
              <w:t>R0290/C0020</w:t>
            </w:r>
          </w:p>
        </w:tc>
        <w:tc>
          <w:tcPr>
            <w:tcW w:w="2322" w:type="dxa"/>
            <w:tcBorders>
              <w:top w:val="single" w:sz="2" w:space="0" w:color="auto"/>
              <w:left w:val="single" w:sz="2" w:space="0" w:color="auto"/>
              <w:bottom w:val="single" w:sz="2" w:space="0" w:color="auto"/>
              <w:right w:val="single" w:sz="2" w:space="0" w:color="auto"/>
            </w:tcBorders>
          </w:tcPr>
          <w:p w14:paraId="2A85ACF6" w14:textId="5BAE9137" w:rsidR="00872AFE" w:rsidRPr="00711388" w:rsidRDefault="00872AFE" w:rsidP="00567869">
            <w:pPr>
              <w:pStyle w:val="NormalLeft"/>
              <w:rPr>
                <w:lang w:val="en-GB"/>
              </w:rPr>
            </w:pPr>
            <w:r w:rsidRPr="00711388">
              <w:rPr>
                <w:lang w:val="en-GB"/>
              </w:rPr>
              <w:t xml:space="preserve">Total basic own funds after deductions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6549336E" w14:textId="77777777" w:rsidR="00872AFE" w:rsidRPr="00711388" w:rsidRDefault="00872AFE" w:rsidP="00567869">
            <w:pPr>
              <w:pStyle w:val="NormalLeft"/>
              <w:rPr>
                <w:lang w:val="en-GB"/>
              </w:rPr>
            </w:pPr>
            <w:r w:rsidRPr="00711388">
              <w:rPr>
                <w:lang w:val="en-GB"/>
              </w:rPr>
              <w:t>This is the amount of basic own fund items after deductions that meet the criteria for Tier 1 unrestricted items.</w:t>
            </w:r>
          </w:p>
        </w:tc>
      </w:tr>
      <w:tr w:rsidR="00872AFE" w:rsidRPr="00711388" w14:paraId="7FF6F1A8" w14:textId="77777777" w:rsidTr="00567869">
        <w:tc>
          <w:tcPr>
            <w:tcW w:w="2507" w:type="dxa"/>
            <w:tcBorders>
              <w:top w:val="single" w:sz="2" w:space="0" w:color="auto"/>
              <w:left w:val="single" w:sz="2" w:space="0" w:color="auto"/>
              <w:bottom w:val="single" w:sz="2" w:space="0" w:color="auto"/>
              <w:right w:val="single" w:sz="2" w:space="0" w:color="auto"/>
            </w:tcBorders>
          </w:tcPr>
          <w:p w14:paraId="6F7A2028" w14:textId="77777777" w:rsidR="00872AFE" w:rsidRPr="00711388" w:rsidRDefault="00872AFE" w:rsidP="00567869">
            <w:pPr>
              <w:pStyle w:val="NormalLeft"/>
              <w:rPr>
                <w:lang w:val="en-GB"/>
              </w:rPr>
            </w:pPr>
            <w:r w:rsidRPr="00711388">
              <w:rPr>
                <w:lang w:val="en-GB"/>
              </w:rPr>
              <w:t>R0290/C0030</w:t>
            </w:r>
          </w:p>
        </w:tc>
        <w:tc>
          <w:tcPr>
            <w:tcW w:w="2322" w:type="dxa"/>
            <w:tcBorders>
              <w:top w:val="single" w:sz="2" w:space="0" w:color="auto"/>
              <w:left w:val="single" w:sz="2" w:space="0" w:color="auto"/>
              <w:bottom w:val="single" w:sz="2" w:space="0" w:color="auto"/>
              <w:right w:val="single" w:sz="2" w:space="0" w:color="auto"/>
            </w:tcBorders>
          </w:tcPr>
          <w:p w14:paraId="3B30943F" w14:textId="2050D2F8" w:rsidR="00872AFE" w:rsidRPr="00711388" w:rsidRDefault="00872AFE" w:rsidP="00567869">
            <w:pPr>
              <w:pStyle w:val="NormalLeft"/>
              <w:rPr>
                <w:lang w:val="en-GB"/>
              </w:rPr>
            </w:pPr>
            <w:r w:rsidRPr="00711388">
              <w:rPr>
                <w:lang w:val="en-GB"/>
              </w:rPr>
              <w:t xml:space="preserve">Total basic own funds after deductions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51B3F626" w14:textId="3BA658FD" w:rsidR="00872AFE" w:rsidRPr="00711388" w:rsidRDefault="00872AFE" w:rsidP="00567869">
            <w:pPr>
              <w:pStyle w:val="NormalLeft"/>
              <w:rPr>
                <w:lang w:val="en-GB"/>
              </w:rPr>
            </w:pPr>
            <w:r w:rsidRPr="00711388">
              <w:rPr>
                <w:lang w:val="en-GB"/>
              </w:rPr>
              <w:t>This is the amount of basic own fund items after deductions that meet the criteria for Tier 1 restricted items.</w:t>
            </w:r>
            <w:del w:id="3590" w:author="Author">
              <w:r w:rsidRPr="00711388" w:rsidDel="003323F0">
                <w:rPr>
                  <w:lang w:val="en-GB"/>
                </w:rPr>
                <w:delText xml:space="preserve">  </w:delText>
              </w:r>
            </w:del>
            <w:ins w:id="3591" w:author="Author">
              <w:r w:rsidR="003323F0">
                <w:rPr>
                  <w:lang w:val="en-GB"/>
                </w:rPr>
                <w:t xml:space="preserve"> </w:t>
              </w:r>
            </w:ins>
          </w:p>
        </w:tc>
      </w:tr>
      <w:tr w:rsidR="00872AFE" w:rsidRPr="00711388" w14:paraId="238ADFC8" w14:textId="77777777" w:rsidTr="00567869">
        <w:tc>
          <w:tcPr>
            <w:tcW w:w="2507" w:type="dxa"/>
            <w:tcBorders>
              <w:top w:val="single" w:sz="2" w:space="0" w:color="auto"/>
              <w:left w:val="single" w:sz="2" w:space="0" w:color="auto"/>
              <w:bottom w:val="single" w:sz="2" w:space="0" w:color="auto"/>
              <w:right w:val="single" w:sz="2" w:space="0" w:color="auto"/>
            </w:tcBorders>
          </w:tcPr>
          <w:p w14:paraId="3FA1C2C7" w14:textId="77777777" w:rsidR="00872AFE" w:rsidRPr="00711388" w:rsidRDefault="00872AFE" w:rsidP="00567869">
            <w:pPr>
              <w:pStyle w:val="NormalLeft"/>
              <w:rPr>
                <w:lang w:val="en-GB"/>
              </w:rPr>
            </w:pPr>
            <w:r w:rsidRPr="00711388">
              <w:rPr>
                <w:lang w:val="en-GB"/>
              </w:rPr>
              <w:t>R0290/C0040</w:t>
            </w:r>
          </w:p>
        </w:tc>
        <w:tc>
          <w:tcPr>
            <w:tcW w:w="2322" w:type="dxa"/>
            <w:tcBorders>
              <w:top w:val="single" w:sz="2" w:space="0" w:color="auto"/>
              <w:left w:val="single" w:sz="2" w:space="0" w:color="auto"/>
              <w:bottom w:val="single" w:sz="2" w:space="0" w:color="auto"/>
              <w:right w:val="single" w:sz="2" w:space="0" w:color="auto"/>
            </w:tcBorders>
          </w:tcPr>
          <w:p w14:paraId="3BBA12CD" w14:textId="207AC4F0" w:rsidR="00872AFE" w:rsidRPr="00711388" w:rsidRDefault="00872AFE" w:rsidP="00567869">
            <w:pPr>
              <w:pStyle w:val="NormalLeft"/>
              <w:rPr>
                <w:lang w:val="en-GB"/>
              </w:rPr>
            </w:pPr>
            <w:r w:rsidRPr="00711388">
              <w:rPr>
                <w:lang w:val="en-GB"/>
              </w:rPr>
              <w:t xml:space="preserve">Total basic own funds after deductions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6C701963" w14:textId="77B0A3EB" w:rsidR="00872AFE" w:rsidRPr="00711388" w:rsidRDefault="00872AFE" w:rsidP="00567869">
            <w:pPr>
              <w:pStyle w:val="NormalLeft"/>
              <w:rPr>
                <w:lang w:val="en-GB"/>
              </w:rPr>
            </w:pPr>
            <w:r w:rsidRPr="00711388">
              <w:rPr>
                <w:lang w:val="en-GB"/>
              </w:rPr>
              <w:t>This is the amount of basic own fund items after deductions that meet the criteria for Tier 2.</w:t>
            </w:r>
            <w:del w:id="3592" w:author="Author">
              <w:r w:rsidRPr="00711388" w:rsidDel="003323F0">
                <w:rPr>
                  <w:lang w:val="en-GB"/>
                </w:rPr>
                <w:delText xml:space="preserve">  </w:delText>
              </w:r>
            </w:del>
            <w:ins w:id="3593" w:author="Author">
              <w:r w:rsidR="003323F0">
                <w:rPr>
                  <w:lang w:val="en-GB"/>
                </w:rPr>
                <w:t xml:space="preserve"> </w:t>
              </w:r>
            </w:ins>
          </w:p>
        </w:tc>
      </w:tr>
      <w:tr w:rsidR="00872AFE" w:rsidRPr="00711388" w14:paraId="200909EC" w14:textId="77777777" w:rsidTr="00567869">
        <w:tc>
          <w:tcPr>
            <w:tcW w:w="2507" w:type="dxa"/>
            <w:tcBorders>
              <w:top w:val="single" w:sz="2" w:space="0" w:color="auto"/>
              <w:left w:val="single" w:sz="2" w:space="0" w:color="auto"/>
              <w:bottom w:val="single" w:sz="2" w:space="0" w:color="auto"/>
              <w:right w:val="single" w:sz="2" w:space="0" w:color="auto"/>
            </w:tcBorders>
          </w:tcPr>
          <w:p w14:paraId="21B7B607" w14:textId="77777777" w:rsidR="00872AFE" w:rsidRPr="00711388" w:rsidRDefault="00872AFE" w:rsidP="00567869">
            <w:pPr>
              <w:pStyle w:val="NormalLeft"/>
              <w:rPr>
                <w:lang w:val="en-GB"/>
              </w:rPr>
            </w:pPr>
            <w:r w:rsidRPr="00711388">
              <w:rPr>
                <w:lang w:val="en-GB"/>
              </w:rPr>
              <w:t>R0290/C0050</w:t>
            </w:r>
          </w:p>
        </w:tc>
        <w:tc>
          <w:tcPr>
            <w:tcW w:w="2322" w:type="dxa"/>
            <w:tcBorders>
              <w:top w:val="single" w:sz="2" w:space="0" w:color="auto"/>
              <w:left w:val="single" w:sz="2" w:space="0" w:color="auto"/>
              <w:bottom w:val="single" w:sz="2" w:space="0" w:color="auto"/>
              <w:right w:val="single" w:sz="2" w:space="0" w:color="auto"/>
            </w:tcBorders>
          </w:tcPr>
          <w:p w14:paraId="1FCEF121" w14:textId="18ED9A78" w:rsidR="00872AFE" w:rsidRPr="00711388" w:rsidRDefault="00872AFE" w:rsidP="00567869">
            <w:pPr>
              <w:pStyle w:val="NormalLeft"/>
              <w:rPr>
                <w:lang w:val="en-GB"/>
              </w:rPr>
            </w:pPr>
            <w:r w:rsidRPr="00711388">
              <w:rPr>
                <w:lang w:val="en-GB"/>
              </w:rPr>
              <w:t xml:space="preserve">Total basic own funds after deductions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61053682" w14:textId="4E8D6F8C" w:rsidR="00872AFE" w:rsidRPr="00711388" w:rsidRDefault="00872AFE" w:rsidP="00567869">
            <w:pPr>
              <w:pStyle w:val="NormalLeft"/>
              <w:rPr>
                <w:lang w:val="en-GB"/>
              </w:rPr>
            </w:pPr>
            <w:r w:rsidRPr="00711388">
              <w:rPr>
                <w:lang w:val="en-GB"/>
              </w:rPr>
              <w:t>This is the amount of basic own fund items after deductions that meet the criteria for Tier 3.</w:t>
            </w:r>
            <w:del w:id="3594" w:author="Author">
              <w:r w:rsidRPr="00711388" w:rsidDel="003323F0">
                <w:rPr>
                  <w:lang w:val="en-GB"/>
                </w:rPr>
                <w:delText xml:space="preserve">  </w:delText>
              </w:r>
            </w:del>
            <w:ins w:id="3595" w:author="Author">
              <w:r w:rsidR="003323F0">
                <w:rPr>
                  <w:lang w:val="en-GB"/>
                </w:rPr>
                <w:t xml:space="preserve"> </w:t>
              </w:r>
            </w:ins>
          </w:p>
        </w:tc>
      </w:tr>
      <w:tr w:rsidR="00872AFE" w:rsidRPr="00711388" w14:paraId="28E21AE0"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15CE5D68" w14:textId="77777777" w:rsidR="00872AFE" w:rsidRPr="00711388" w:rsidRDefault="00872AFE">
            <w:pPr>
              <w:pStyle w:val="NormalCentered"/>
              <w:jc w:val="left"/>
              <w:rPr>
                <w:lang w:val="en-GB"/>
              </w:rPr>
              <w:pPrChange w:id="3596" w:author="Author">
                <w:pPr>
                  <w:pStyle w:val="NormalCentered"/>
                </w:pPr>
              </w:pPrChange>
            </w:pPr>
            <w:r w:rsidRPr="00711388">
              <w:rPr>
                <w:i/>
                <w:iCs/>
                <w:lang w:val="en-GB"/>
              </w:rPr>
              <w:t>Ancillary own funds</w:t>
            </w:r>
          </w:p>
        </w:tc>
      </w:tr>
      <w:tr w:rsidR="00872AFE" w:rsidRPr="00711388" w14:paraId="09BE8405" w14:textId="77777777" w:rsidTr="00567869">
        <w:tc>
          <w:tcPr>
            <w:tcW w:w="2507" w:type="dxa"/>
            <w:tcBorders>
              <w:top w:val="single" w:sz="2" w:space="0" w:color="auto"/>
              <w:left w:val="single" w:sz="2" w:space="0" w:color="auto"/>
              <w:bottom w:val="single" w:sz="2" w:space="0" w:color="auto"/>
              <w:right w:val="single" w:sz="2" w:space="0" w:color="auto"/>
            </w:tcBorders>
          </w:tcPr>
          <w:p w14:paraId="052DD0C8" w14:textId="77777777" w:rsidR="00872AFE" w:rsidRPr="00711388" w:rsidRDefault="00872AFE" w:rsidP="00567869">
            <w:pPr>
              <w:pStyle w:val="NormalLeft"/>
              <w:rPr>
                <w:lang w:val="en-GB"/>
              </w:rPr>
            </w:pPr>
            <w:r w:rsidRPr="00711388">
              <w:rPr>
                <w:lang w:val="en-GB"/>
              </w:rPr>
              <w:t>R0300/C0010</w:t>
            </w:r>
          </w:p>
        </w:tc>
        <w:tc>
          <w:tcPr>
            <w:tcW w:w="2322" w:type="dxa"/>
            <w:tcBorders>
              <w:top w:val="single" w:sz="2" w:space="0" w:color="auto"/>
              <w:left w:val="single" w:sz="2" w:space="0" w:color="auto"/>
              <w:bottom w:val="single" w:sz="2" w:space="0" w:color="auto"/>
              <w:right w:val="single" w:sz="2" w:space="0" w:color="auto"/>
            </w:tcBorders>
          </w:tcPr>
          <w:p w14:paraId="49AF2E1F" w14:textId="685A8B18" w:rsidR="00872AFE" w:rsidRPr="00711388" w:rsidRDefault="00872AFE" w:rsidP="00567869">
            <w:pPr>
              <w:pStyle w:val="NormalLeft"/>
              <w:rPr>
                <w:lang w:val="en-GB"/>
              </w:rPr>
            </w:pPr>
            <w:r w:rsidRPr="00711388">
              <w:rPr>
                <w:lang w:val="en-GB"/>
              </w:rPr>
              <w:t xml:space="preserve">Unpaid and uncalled ordinary share capital callable on demand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60892E35" w14:textId="77777777" w:rsidR="00872AFE" w:rsidRPr="00711388" w:rsidRDefault="00872AFE" w:rsidP="00567869">
            <w:pPr>
              <w:pStyle w:val="NormalLeft"/>
              <w:rPr>
                <w:lang w:val="en-GB"/>
              </w:rPr>
            </w:pPr>
            <w:r w:rsidRPr="00711388">
              <w:rPr>
                <w:lang w:val="en-GB"/>
              </w:rPr>
              <w:t>This is the total amount of issued ordinary share capital that has not been called up or paid up but that is callable on demand.</w:t>
            </w:r>
          </w:p>
        </w:tc>
      </w:tr>
      <w:tr w:rsidR="00872AFE" w:rsidRPr="00711388" w14:paraId="2C4D2AAF" w14:textId="77777777" w:rsidTr="00567869">
        <w:tc>
          <w:tcPr>
            <w:tcW w:w="2507" w:type="dxa"/>
            <w:tcBorders>
              <w:top w:val="single" w:sz="2" w:space="0" w:color="auto"/>
              <w:left w:val="single" w:sz="2" w:space="0" w:color="auto"/>
              <w:bottom w:val="single" w:sz="2" w:space="0" w:color="auto"/>
              <w:right w:val="single" w:sz="2" w:space="0" w:color="auto"/>
            </w:tcBorders>
          </w:tcPr>
          <w:p w14:paraId="6CDB6258" w14:textId="77777777" w:rsidR="00872AFE" w:rsidRPr="00711388" w:rsidRDefault="00872AFE" w:rsidP="00567869">
            <w:pPr>
              <w:pStyle w:val="NormalLeft"/>
              <w:rPr>
                <w:lang w:val="en-GB"/>
              </w:rPr>
            </w:pPr>
            <w:r w:rsidRPr="00711388">
              <w:rPr>
                <w:lang w:val="en-GB"/>
              </w:rPr>
              <w:t>R0300/C0040</w:t>
            </w:r>
          </w:p>
        </w:tc>
        <w:tc>
          <w:tcPr>
            <w:tcW w:w="2322" w:type="dxa"/>
            <w:tcBorders>
              <w:top w:val="single" w:sz="2" w:space="0" w:color="auto"/>
              <w:left w:val="single" w:sz="2" w:space="0" w:color="auto"/>
              <w:bottom w:val="single" w:sz="2" w:space="0" w:color="auto"/>
              <w:right w:val="single" w:sz="2" w:space="0" w:color="auto"/>
            </w:tcBorders>
          </w:tcPr>
          <w:p w14:paraId="3758C274" w14:textId="614FE37E" w:rsidR="00872AFE" w:rsidRPr="00711388" w:rsidRDefault="00872AFE" w:rsidP="00567869">
            <w:pPr>
              <w:pStyle w:val="NormalLeft"/>
              <w:rPr>
                <w:lang w:val="en-GB"/>
              </w:rPr>
            </w:pPr>
            <w:r w:rsidRPr="00711388">
              <w:rPr>
                <w:lang w:val="en-GB"/>
              </w:rPr>
              <w:t xml:space="preserve">Unpaid and uncalled ordinary share capital callable on demand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6328B8FA" w14:textId="77777777" w:rsidR="00872AFE" w:rsidRPr="00711388" w:rsidRDefault="00872AFE" w:rsidP="00567869">
            <w:pPr>
              <w:pStyle w:val="NormalLeft"/>
              <w:rPr>
                <w:lang w:val="en-GB"/>
              </w:rPr>
            </w:pPr>
            <w:r w:rsidRPr="00711388">
              <w:rPr>
                <w:lang w:val="en-GB"/>
              </w:rPr>
              <w:t>This is the amount of issued ordinary share capital that has not been called up or paid up but that is callable on demand that meet the criteria for Tier 2.</w:t>
            </w:r>
          </w:p>
        </w:tc>
      </w:tr>
      <w:tr w:rsidR="00872AFE" w:rsidRPr="00711388" w14:paraId="4B4536A2" w14:textId="77777777" w:rsidTr="00567869">
        <w:tc>
          <w:tcPr>
            <w:tcW w:w="2507" w:type="dxa"/>
            <w:tcBorders>
              <w:top w:val="single" w:sz="2" w:space="0" w:color="auto"/>
              <w:left w:val="single" w:sz="2" w:space="0" w:color="auto"/>
              <w:bottom w:val="single" w:sz="2" w:space="0" w:color="auto"/>
              <w:right w:val="single" w:sz="2" w:space="0" w:color="auto"/>
            </w:tcBorders>
          </w:tcPr>
          <w:p w14:paraId="276B4994" w14:textId="77777777" w:rsidR="00872AFE" w:rsidRPr="00711388" w:rsidRDefault="00872AFE" w:rsidP="00567869">
            <w:pPr>
              <w:pStyle w:val="NormalLeft"/>
              <w:rPr>
                <w:lang w:val="en-GB"/>
              </w:rPr>
            </w:pPr>
            <w:r w:rsidRPr="00711388">
              <w:rPr>
                <w:lang w:val="en-GB"/>
              </w:rPr>
              <w:lastRenderedPageBreak/>
              <w:t>R0310/C0010</w:t>
            </w:r>
          </w:p>
        </w:tc>
        <w:tc>
          <w:tcPr>
            <w:tcW w:w="2322" w:type="dxa"/>
            <w:tcBorders>
              <w:top w:val="single" w:sz="2" w:space="0" w:color="auto"/>
              <w:left w:val="single" w:sz="2" w:space="0" w:color="auto"/>
              <w:bottom w:val="single" w:sz="2" w:space="0" w:color="auto"/>
              <w:right w:val="single" w:sz="2" w:space="0" w:color="auto"/>
            </w:tcBorders>
          </w:tcPr>
          <w:p w14:paraId="59F2699D" w14:textId="34E0E52D" w:rsidR="00872AFE" w:rsidRPr="00711388" w:rsidRDefault="00872AFE" w:rsidP="00567869">
            <w:pPr>
              <w:pStyle w:val="NormalLeft"/>
              <w:rPr>
                <w:lang w:val="en-GB"/>
              </w:rPr>
            </w:pPr>
            <w:r w:rsidRPr="00711388">
              <w:rPr>
                <w:lang w:val="en-GB"/>
              </w:rPr>
              <w:t xml:space="preserve">Unpaid and uncalled initial funds, members' contributions or the equivalent basic own fund item for mutual and mutual </w:t>
            </w:r>
            <w:r w:rsidR="00845F43" w:rsidRPr="00711388">
              <w:rPr>
                <w:lang w:val="en-GB"/>
              </w:rPr>
              <w:t>-</w:t>
            </w:r>
            <w:r w:rsidRPr="00711388">
              <w:rPr>
                <w:lang w:val="en-GB"/>
              </w:rPr>
              <w:t xml:space="preserve"> type undertakings, callable on demand </w:t>
            </w:r>
            <w:r w:rsidR="00711388"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43CA8460" w14:textId="410857E3" w:rsidR="00872AFE" w:rsidRPr="00711388" w:rsidRDefault="00872AFE" w:rsidP="00567869">
            <w:pPr>
              <w:pStyle w:val="NormalLeft"/>
              <w:rPr>
                <w:lang w:val="en-GB"/>
              </w:rPr>
            </w:pPr>
            <w:r w:rsidRPr="00711388">
              <w:rPr>
                <w:lang w:val="en-GB"/>
              </w:rPr>
              <w:t>This is the total amount of initial funds, members' contributions or the equivalent basic own fund item for mutual and mutual</w:t>
            </w:r>
            <w:r w:rsidR="00711388" w:rsidRPr="00711388">
              <w:rPr>
                <w:lang w:val="en-GB"/>
              </w:rPr>
              <w:t>-</w:t>
            </w:r>
            <w:r w:rsidRPr="00711388">
              <w:rPr>
                <w:lang w:val="en-GB"/>
              </w:rPr>
              <w:t>type undertakings that has not been called up or paid up but that is callable on demand.</w:t>
            </w:r>
          </w:p>
        </w:tc>
      </w:tr>
      <w:tr w:rsidR="00872AFE" w:rsidRPr="00711388" w14:paraId="106D2B54" w14:textId="77777777" w:rsidTr="00567869">
        <w:tc>
          <w:tcPr>
            <w:tcW w:w="2507" w:type="dxa"/>
            <w:tcBorders>
              <w:top w:val="single" w:sz="2" w:space="0" w:color="auto"/>
              <w:left w:val="single" w:sz="2" w:space="0" w:color="auto"/>
              <w:bottom w:val="single" w:sz="2" w:space="0" w:color="auto"/>
              <w:right w:val="single" w:sz="2" w:space="0" w:color="auto"/>
            </w:tcBorders>
          </w:tcPr>
          <w:p w14:paraId="394DC3F0" w14:textId="77777777" w:rsidR="00872AFE" w:rsidRPr="00711388" w:rsidRDefault="00872AFE" w:rsidP="00567869">
            <w:pPr>
              <w:pStyle w:val="NormalLeft"/>
              <w:rPr>
                <w:lang w:val="en-GB"/>
              </w:rPr>
            </w:pPr>
            <w:r w:rsidRPr="00711388">
              <w:rPr>
                <w:lang w:val="en-GB"/>
              </w:rPr>
              <w:t>R0310/C0040</w:t>
            </w:r>
          </w:p>
        </w:tc>
        <w:tc>
          <w:tcPr>
            <w:tcW w:w="2322" w:type="dxa"/>
            <w:tcBorders>
              <w:top w:val="single" w:sz="2" w:space="0" w:color="auto"/>
              <w:left w:val="single" w:sz="2" w:space="0" w:color="auto"/>
              <w:bottom w:val="single" w:sz="2" w:space="0" w:color="auto"/>
              <w:right w:val="single" w:sz="2" w:space="0" w:color="auto"/>
            </w:tcBorders>
          </w:tcPr>
          <w:p w14:paraId="776294EB" w14:textId="116470CE" w:rsidR="00872AFE" w:rsidRPr="00711388" w:rsidRDefault="00872AFE" w:rsidP="00567869">
            <w:pPr>
              <w:pStyle w:val="NormalLeft"/>
              <w:rPr>
                <w:lang w:val="en-GB"/>
              </w:rPr>
            </w:pPr>
            <w:r w:rsidRPr="00711388">
              <w:rPr>
                <w:lang w:val="en-GB"/>
              </w:rPr>
              <w:t>Unpaid and uncalled initial funds, members' contributions or the equivalent basic own fund item for mutual and mutual</w:t>
            </w:r>
            <w:r w:rsidR="00711388" w:rsidRPr="00711388">
              <w:rPr>
                <w:lang w:val="en-GB"/>
              </w:rPr>
              <w:t>-</w:t>
            </w:r>
            <w:r w:rsidRPr="00711388">
              <w:rPr>
                <w:lang w:val="en-GB"/>
              </w:rPr>
              <w:t xml:space="preserve">type undertakings, callable on demand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1BF7E732" w14:textId="4F335399" w:rsidR="00872AFE" w:rsidRPr="00711388" w:rsidRDefault="00872AFE" w:rsidP="00567869">
            <w:pPr>
              <w:pStyle w:val="NormalLeft"/>
              <w:rPr>
                <w:lang w:val="en-GB"/>
              </w:rPr>
            </w:pPr>
            <w:r w:rsidRPr="00711388">
              <w:rPr>
                <w:lang w:val="en-GB"/>
              </w:rPr>
              <w:t>This is the amount of initial funds, members' contributions or the equivalent basic own fund item for mutual and mutual</w:t>
            </w:r>
            <w:r w:rsidR="00711388" w:rsidRPr="00711388">
              <w:rPr>
                <w:lang w:val="en-GB"/>
              </w:rPr>
              <w:t>-</w:t>
            </w:r>
            <w:r w:rsidRPr="00711388">
              <w:rPr>
                <w:lang w:val="en-GB"/>
              </w:rPr>
              <w:t>type undertakings that has not been called up or paid up but that is callable on demand that meet the criteria for Tier 2.</w:t>
            </w:r>
          </w:p>
        </w:tc>
      </w:tr>
      <w:tr w:rsidR="00872AFE" w:rsidRPr="00711388" w14:paraId="499390E9" w14:textId="77777777" w:rsidTr="00567869">
        <w:tc>
          <w:tcPr>
            <w:tcW w:w="2507" w:type="dxa"/>
            <w:tcBorders>
              <w:top w:val="single" w:sz="2" w:space="0" w:color="auto"/>
              <w:left w:val="single" w:sz="2" w:space="0" w:color="auto"/>
              <w:bottom w:val="single" w:sz="2" w:space="0" w:color="auto"/>
              <w:right w:val="single" w:sz="2" w:space="0" w:color="auto"/>
            </w:tcBorders>
          </w:tcPr>
          <w:p w14:paraId="4723F7E7" w14:textId="77777777" w:rsidR="00872AFE" w:rsidRPr="00711388" w:rsidRDefault="00872AFE" w:rsidP="00567869">
            <w:pPr>
              <w:pStyle w:val="NormalLeft"/>
              <w:rPr>
                <w:lang w:val="en-GB"/>
              </w:rPr>
            </w:pPr>
            <w:r w:rsidRPr="00711388">
              <w:rPr>
                <w:lang w:val="en-GB"/>
              </w:rPr>
              <w:t>R0320/C0010</w:t>
            </w:r>
          </w:p>
        </w:tc>
        <w:tc>
          <w:tcPr>
            <w:tcW w:w="2322" w:type="dxa"/>
            <w:tcBorders>
              <w:top w:val="single" w:sz="2" w:space="0" w:color="auto"/>
              <w:left w:val="single" w:sz="2" w:space="0" w:color="auto"/>
              <w:bottom w:val="single" w:sz="2" w:space="0" w:color="auto"/>
              <w:right w:val="single" w:sz="2" w:space="0" w:color="auto"/>
            </w:tcBorders>
          </w:tcPr>
          <w:p w14:paraId="49EA3036" w14:textId="591C5693" w:rsidR="00872AFE" w:rsidRPr="00711388" w:rsidRDefault="00872AFE" w:rsidP="00567869">
            <w:pPr>
              <w:pStyle w:val="NormalLeft"/>
              <w:rPr>
                <w:lang w:val="en-GB"/>
              </w:rPr>
            </w:pPr>
            <w:r w:rsidRPr="00711388">
              <w:rPr>
                <w:lang w:val="en-GB"/>
              </w:rPr>
              <w:t xml:space="preserve">Unpaid and uncalled preference shares callable on demand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3848528C" w14:textId="77777777" w:rsidR="00872AFE" w:rsidRPr="00711388" w:rsidRDefault="00872AFE" w:rsidP="00567869">
            <w:pPr>
              <w:pStyle w:val="NormalLeft"/>
              <w:rPr>
                <w:lang w:val="en-GB"/>
              </w:rPr>
            </w:pPr>
            <w:r w:rsidRPr="00711388">
              <w:rPr>
                <w:lang w:val="en-GB"/>
              </w:rPr>
              <w:t>This is the total amount of preference shares that have not been called up or paid up but that are callable on demand.</w:t>
            </w:r>
          </w:p>
        </w:tc>
      </w:tr>
      <w:tr w:rsidR="00872AFE" w:rsidRPr="00711388" w14:paraId="4AF817F0" w14:textId="77777777" w:rsidTr="00567869">
        <w:tc>
          <w:tcPr>
            <w:tcW w:w="2507" w:type="dxa"/>
            <w:tcBorders>
              <w:top w:val="single" w:sz="2" w:space="0" w:color="auto"/>
              <w:left w:val="single" w:sz="2" w:space="0" w:color="auto"/>
              <w:bottom w:val="single" w:sz="2" w:space="0" w:color="auto"/>
              <w:right w:val="single" w:sz="2" w:space="0" w:color="auto"/>
            </w:tcBorders>
          </w:tcPr>
          <w:p w14:paraId="3D2B227F" w14:textId="77777777" w:rsidR="00872AFE" w:rsidRPr="00711388" w:rsidRDefault="00872AFE" w:rsidP="00567869">
            <w:pPr>
              <w:pStyle w:val="NormalLeft"/>
              <w:rPr>
                <w:lang w:val="en-GB"/>
              </w:rPr>
            </w:pPr>
            <w:r w:rsidRPr="00711388">
              <w:rPr>
                <w:lang w:val="en-GB"/>
              </w:rPr>
              <w:t>R0320/C0040</w:t>
            </w:r>
          </w:p>
        </w:tc>
        <w:tc>
          <w:tcPr>
            <w:tcW w:w="2322" w:type="dxa"/>
            <w:tcBorders>
              <w:top w:val="single" w:sz="2" w:space="0" w:color="auto"/>
              <w:left w:val="single" w:sz="2" w:space="0" w:color="auto"/>
              <w:bottom w:val="single" w:sz="2" w:space="0" w:color="auto"/>
              <w:right w:val="single" w:sz="2" w:space="0" w:color="auto"/>
            </w:tcBorders>
          </w:tcPr>
          <w:p w14:paraId="3AD73289" w14:textId="304D060D" w:rsidR="00872AFE" w:rsidRPr="00711388" w:rsidRDefault="00872AFE" w:rsidP="00567869">
            <w:pPr>
              <w:pStyle w:val="NormalLeft"/>
              <w:rPr>
                <w:lang w:val="en-GB"/>
              </w:rPr>
            </w:pPr>
            <w:r w:rsidRPr="00711388">
              <w:rPr>
                <w:lang w:val="en-GB"/>
              </w:rPr>
              <w:t xml:space="preserve">Unpaid and uncalled preference shares callable on demand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6CBA87C9" w14:textId="77777777" w:rsidR="00872AFE" w:rsidRPr="00711388" w:rsidRDefault="00872AFE" w:rsidP="00567869">
            <w:pPr>
              <w:pStyle w:val="NormalLeft"/>
              <w:rPr>
                <w:lang w:val="en-GB"/>
              </w:rPr>
            </w:pPr>
            <w:r w:rsidRPr="00711388">
              <w:rPr>
                <w:lang w:val="en-GB"/>
              </w:rPr>
              <w:t>This is the amount of preference shares that have not been called up or paid up but that are callable on demand that meet the criteria for Tier 2.</w:t>
            </w:r>
          </w:p>
        </w:tc>
      </w:tr>
      <w:tr w:rsidR="00872AFE" w:rsidRPr="00711388" w14:paraId="1B8AC07A" w14:textId="77777777" w:rsidTr="00567869">
        <w:tc>
          <w:tcPr>
            <w:tcW w:w="2507" w:type="dxa"/>
            <w:tcBorders>
              <w:top w:val="single" w:sz="2" w:space="0" w:color="auto"/>
              <w:left w:val="single" w:sz="2" w:space="0" w:color="auto"/>
              <w:bottom w:val="single" w:sz="2" w:space="0" w:color="auto"/>
              <w:right w:val="single" w:sz="2" w:space="0" w:color="auto"/>
            </w:tcBorders>
          </w:tcPr>
          <w:p w14:paraId="2ABB3E03" w14:textId="77777777" w:rsidR="00872AFE" w:rsidRPr="00711388" w:rsidRDefault="00872AFE" w:rsidP="00567869">
            <w:pPr>
              <w:pStyle w:val="NormalLeft"/>
              <w:rPr>
                <w:lang w:val="en-GB"/>
              </w:rPr>
            </w:pPr>
            <w:r w:rsidRPr="00711388">
              <w:rPr>
                <w:lang w:val="en-GB"/>
              </w:rPr>
              <w:t>R0320/C0050</w:t>
            </w:r>
          </w:p>
        </w:tc>
        <w:tc>
          <w:tcPr>
            <w:tcW w:w="2322" w:type="dxa"/>
            <w:tcBorders>
              <w:top w:val="single" w:sz="2" w:space="0" w:color="auto"/>
              <w:left w:val="single" w:sz="2" w:space="0" w:color="auto"/>
              <w:bottom w:val="single" w:sz="2" w:space="0" w:color="auto"/>
              <w:right w:val="single" w:sz="2" w:space="0" w:color="auto"/>
            </w:tcBorders>
          </w:tcPr>
          <w:p w14:paraId="6C46BB2D" w14:textId="63DDAD10" w:rsidR="00872AFE" w:rsidRPr="00711388" w:rsidRDefault="00872AFE" w:rsidP="00567869">
            <w:pPr>
              <w:pStyle w:val="NormalLeft"/>
              <w:rPr>
                <w:lang w:val="en-GB"/>
              </w:rPr>
            </w:pPr>
            <w:r w:rsidRPr="00711388">
              <w:rPr>
                <w:lang w:val="en-GB"/>
              </w:rPr>
              <w:t xml:space="preserve">Unpaid and uncalled preference shares callable on demand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70878F20" w14:textId="77777777" w:rsidR="00872AFE" w:rsidRPr="00711388" w:rsidRDefault="00872AFE" w:rsidP="00567869">
            <w:pPr>
              <w:pStyle w:val="NormalLeft"/>
              <w:rPr>
                <w:lang w:val="en-GB"/>
              </w:rPr>
            </w:pPr>
            <w:r w:rsidRPr="00711388">
              <w:rPr>
                <w:lang w:val="en-GB"/>
              </w:rPr>
              <w:t>This is the amount of preference shares that have not been called up or paid up but that are callable on demand that meet the criteria for Tier 3</w:t>
            </w:r>
          </w:p>
        </w:tc>
      </w:tr>
      <w:tr w:rsidR="00872AFE" w:rsidRPr="00711388" w14:paraId="29003819" w14:textId="77777777" w:rsidTr="00567869">
        <w:tc>
          <w:tcPr>
            <w:tcW w:w="2507" w:type="dxa"/>
            <w:tcBorders>
              <w:top w:val="single" w:sz="2" w:space="0" w:color="auto"/>
              <w:left w:val="single" w:sz="2" w:space="0" w:color="auto"/>
              <w:bottom w:val="single" w:sz="2" w:space="0" w:color="auto"/>
              <w:right w:val="single" w:sz="2" w:space="0" w:color="auto"/>
            </w:tcBorders>
          </w:tcPr>
          <w:p w14:paraId="3506D9EB" w14:textId="77777777" w:rsidR="00872AFE" w:rsidRPr="00711388" w:rsidRDefault="00872AFE" w:rsidP="00567869">
            <w:pPr>
              <w:pStyle w:val="NormalLeft"/>
              <w:rPr>
                <w:lang w:val="en-GB"/>
              </w:rPr>
            </w:pPr>
            <w:r w:rsidRPr="00711388">
              <w:rPr>
                <w:lang w:val="en-GB"/>
              </w:rPr>
              <w:t>R0330/C0010</w:t>
            </w:r>
          </w:p>
        </w:tc>
        <w:tc>
          <w:tcPr>
            <w:tcW w:w="2322" w:type="dxa"/>
            <w:tcBorders>
              <w:top w:val="single" w:sz="2" w:space="0" w:color="auto"/>
              <w:left w:val="single" w:sz="2" w:space="0" w:color="auto"/>
              <w:bottom w:val="single" w:sz="2" w:space="0" w:color="auto"/>
              <w:right w:val="single" w:sz="2" w:space="0" w:color="auto"/>
            </w:tcBorders>
          </w:tcPr>
          <w:p w14:paraId="62E2DECA" w14:textId="5AAC8F5C" w:rsidR="00872AFE" w:rsidRPr="00711388" w:rsidRDefault="00872AFE" w:rsidP="00567869">
            <w:pPr>
              <w:pStyle w:val="NormalLeft"/>
              <w:rPr>
                <w:lang w:val="en-GB"/>
              </w:rPr>
            </w:pPr>
            <w:r w:rsidRPr="00711388">
              <w:rPr>
                <w:lang w:val="en-GB"/>
              </w:rPr>
              <w:t xml:space="preserve">A legally binding commitment to subscribe and pay for subordinated liabilities on demand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3489E418" w14:textId="77777777" w:rsidR="00872AFE" w:rsidRPr="00711388" w:rsidRDefault="00872AFE" w:rsidP="00567869">
            <w:pPr>
              <w:pStyle w:val="NormalLeft"/>
              <w:rPr>
                <w:lang w:val="en-GB"/>
              </w:rPr>
            </w:pPr>
            <w:r w:rsidRPr="00711388">
              <w:rPr>
                <w:lang w:val="en-GB"/>
              </w:rPr>
              <w:t>This is the total amount of legally binding commitments to subscribe and pay for subordinated liabilities on demand.</w:t>
            </w:r>
          </w:p>
        </w:tc>
      </w:tr>
      <w:tr w:rsidR="00872AFE" w:rsidRPr="00711388" w14:paraId="380F143B" w14:textId="77777777" w:rsidTr="00567869">
        <w:tc>
          <w:tcPr>
            <w:tcW w:w="2507" w:type="dxa"/>
            <w:tcBorders>
              <w:top w:val="single" w:sz="2" w:space="0" w:color="auto"/>
              <w:left w:val="single" w:sz="2" w:space="0" w:color="auto"/>
              <w:bottom w:val="single" w:sz="2" w:space="0" w:color="auto"/>
              <w:right w:val="single" w:sz="2" w:space="0" w:color="auto"/>
            </w:tcBorders>
          </w:tcPr>
          <w:p w14:paraId="0874E696" w14:textId="77777777" w:rsidR="00872AFE" w:rsidRPr="00711388" w:rsidRDefault="00872AFE" w:rsidP="00567869">
            <w:pPr>
              <w:pStyle w:val="NormalLeft"/>
              <w:rPr>
                <w:lang w:val="en-GB"/>
              </w:rPr>
            </w:pPr>
            <w:r w:rsidRPr="00711388">
              <w:rPr>
                <w:lang w:val="en-GB"/>
              </w:rPr>
              <w:t>R0330/C0040</w:t>
            </w:r>
          </w:p>
        </w:tc>
        <w:tc>
          <w:tcPr>
            <w:tcW w:w="2322" w:type="dxa"/>
            <w:tcBorders>
              <w:top w:val="single" w:sz="2" w:space="0" w:color="auto"/>
              <w:left w:val="single" w:sz="2" w:space="0" w:color="auto"/>
              <w:bottom w:val="single" w:sz="2" w:space="0" w:color="auto"/>
              <w:right w:val="single" w:sz="2" w:space="0" w:color="auto"/>
            </w:tcBorders>
          </w:tcPr>
          <w:p w14:paraId="07BEB142" w14:textId="33721292" w:rsidR="00872AFE" w:rsidRPr="00711388" w:rsidRDefault="00872AFE" w:rsidP="00567869">
            <w:pPr>
              <w:pStyle w:val="NormalLeft"/>
              <w:rPr>
                <w:lang w:val="en-GB"/>
              </w:rPr>
            </w:pPr>
            <w:r w:rsidRPr="00711388">
              <w:rPr>
                <w:lang w:val="en-GB"/>
              </w:rPr>
              <w:t xml:space="preserve">A legally binding commitment to subscribe and pay for subordinated liabilities on demand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39A2DD43" w14:textId="77777777" w:rsidR="00872AFE" w:rsidRPr="00711388" w:rsidRDefault="00872AFE" w:rsidP="00567869">
            <w:pPr>
              <w:pStyle w:val="NormalLeft"/>
              <w:rPr>
                <w:lang w:val="en-GB"/>
              </w:rPr>
            </w:pPr>
            <w:r w:rsidRPr="00711388">
              <w:rPr>
                <w:lang w:val="en-GB"/>
              </w:rPr>
              <w:t>This is the amount of legally binding commitments to subscribe and pay for subordinated liabilities on demand that meet the criteria for Tier 2.</w:t>
            </w:r>
          </w:p>
        </w:tc>
      </w:tr>
      <w:tr w:rsidR="00872AFE" w:rsidRPr="00711388" w14:paraId="6D6D8D60" w14:textId="77777777" w:rsidTr="00567869">
        <w:tc>
          <w:tcPr>
            <w:tcW w:w="2507" w:type="dxa"/>
            <w:tcBorders>
              <w:top w:val="single" w:sz="2" w:space="0" w:color="auto"/>
              <w:left w:val="single" w:sz="2" w:space="0" w:color="auto"/>
              <w:bottom w:val="single" w:sz="2" w:space="0" w:color="auto"/>
              <w:right w:val="single" w:sz="2" w:space="0" w:color="auto"/>
            </w:tcBorders>
          </w:tcPr>
          <w:p w14:paraId="3587DA73" w14:textId="77777777" w:rsidR="00872AFE" w:rsidRPr="00711388" w:rsidRDefault="00872AFE" w:rsidP="00567869">
            <w:pPr>
              <w:pStyle w:val="NormalLeft"/>
              <w:rPr>
                <w:lang w:val="en-GB"/>
              </w:rPr>
            </w:pPr>
            <w:r w:rsidRPr="00711388">
              <w:rPr>
                <w:lang w:val="en-GB"/>
              </w:rPr>
              <w:lastRenderedPageBreak/>
              <w:t>R0330/C0050</w:t>
            </w:r>
          </w:p>
        </w:tc>
        <w:tc>
          <w:tcPr>
            <w:tcW w:w="2322" w:type="dxa"/>
            <w:tcBorders>
              <w:top w:val="single" w:sz="2" w:space="0" w:color="auto"/>
              <w:left w:val="single" w:sz="2" w:space="0" w:color="auto"/>
              <w:bottom w:val="single" w:sz="2" w:space="0" w:color="auto"/>
              <w:right w:val="single" w:sz="2" w:space="0" w:color="auto"/>
            </w:tcBorders>
          </w:tcPr>
          <w:p w14:paraId="37D43E67" w14:textId="23CD10C1" w:rsidR="00872AFE" w:rsidRPr="00711388" w:rsidRDefault="00872AFE" w:rsidP="00567869">
            <w:pPr>
              <w:pStyle w:val="NormalLeft"/>
              <w:rPr>
                <w:lang w:val="en-GB"/>
              </w:rPr>
            </w:pPr>
            <w:r w:rsidRPr="00711388">
              <w:rPr>
                <w:lang w:val="en-GB"/>
              </w:rPr>
              <w:t xml:space="preserve">A legally binding commitment to subscribe and pay for subordinated liabilities on demand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646AB9FA" w14:textId="77777777" w:rsidR="00872AFE" w:rsidRPr="00711388" w:rsidRDefault="00872AFE" w:rsidP="00567869">
            <w:pPr>
              <w:pStyle w:val="NormalLeft"/>
              <w:rPr>
                <w:lang w:val="en-GB"/>
              </w:rPr>
            </w:pPr>
            <w:r w:rsidRPr="00711388">
              <w:rPr>
                <w:lang w:val="en-GB"/>
              </w:rPr>
              <w:t>This is the amount of legally binding commitments to subscribe and pay for subordinated liabilities on demand that meet the criteria for Tier 3.</w:t>
            </w:r>
          </w:p>
        </w:tc>
      </w:tr>
      <w:tr w:rsidR="00872AFE" w:rsidRPr="00711388" w14:paraId="02227D93" w14:textId="77777777" w:rsidTr="00567869">
        <w:tc>
          <w:tcPr>
            <w:tcW w:w="2507" w:type="dxa"/>
            <w:tcBorders>
              <w:top w:val="single" w:sz="2" w:space="0" w:color="auto"/>
              <w:left w:val="single" w:sz="2" w:space="0" w:color="auto"/>
              <w:bottom w:val="single" w:sz="2" w:space="0" w:color="auto"/>
              <w:right w:val="single" w:sz="2" w:space="0" w:color="auto"/>
            </w:tcBorders>
          </w:tcPr>
          <w:p w14:paraId="1ED588C0" w14:textId="77777777" w:rsidR="00872AFE" w:rsidRPr="00711388" w:rsidRDefault="00872AFE" w:rsidP="00567869">
            <w:pPr>
              <w:pStyle w:val="NormalLeft"/>
              <w:rPr>
                <w:lang w:val="en-GB"/>
              </w:rPr>
            </w:pPr>
            <w:r w:rsidRPr="00711388">
              <w:rPr>
                <w:lang w:val="en-GB"/>
              </w:rPr>
              <w:t>R0340/C0010</w:t>
            </w:r>
          </w:p>
        </w:tc>
        <w:tc>
          <w:tcPr>
            <w:tcW w:w="2322" w:type="dxa"/>
            <w:tcBorders>
              <w:top w:val="single" w:sz="2" w:space="0" w:color="auto"/>
              <w:left w:val="single" w:sz="2" w:space="0" w:color="auto"/>
              <w:bottom w:val="single" w:sz="2" w:space="0" w:color="auto"/>
              <w:right w:val="single" w:sz="2" w:space="0" w:color="auto"/>
            </w:tcBorders>
          </w:tcPr>
          <w:p w14:paraId="00EBDE62" w14:textId="474AB621" w:rsidR="00872AFE" w:rsidRPr="00711388" w:rsidRDefault="00872AFE" w:rsidP="00567869">
            <w:pPr>
              <w:pStyle w:val="NormalLeft"/>
              <w:rPr>
                <w:lang w:val="en-GB"/>
              </w:rPr>
            </w:pPr>
            <w:r w:rsidRPr="00711388">
              <w:rPr>
                <w:lang w:val="en-GB"/>
              </w:rPr>
              <w:t xml:space="preserve">Letters of credit and guarantees under Article 96(2) of the Directive 2009/138/EC </w:t>
            </w:r>
            <w:r w:rsidR="00711388"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73BF04A7" w14:textId="37DD8BFC" w:rsidR="00872AFE" w:rsidRPr="00711388" w:rsidRDefault="00872AFE" w:rsidP="00567869">
            <w:pPr>
              <w:pStyle w:val="NormalLeft"/>
              <w:rPr>
                <w:lang w:val="en-GB"/>
              </w:rPr>
            </w:pPr>
            <w:r w:rsidRPr="00711388">
              <w:rPr>
                <w:lang w:val="en-GB"/>
              </w:rPr>
              <w:t>This is the total amount of letters of credit and guarantees that are held in trust for the benefit of insurance creditors by an independent trustee and provided by credit institutions authorised in accordance with Directive 20</w:t>
            </w:r>
            <w:del w:id="3597" w:author="Author">
              <w:r w:rsidRPr="00711388" w:rsidDel="00A425C4">
                <w:rPr>
                  <w:lang w:val="en-GB"/>
                </w:rPr>
                <w:delText>06</w:delText>
              </w:r>
              <w:r w:rsidRPr="00711388">
                <w:rPr>
                  <w:lang w:val="en-GB"/>
                </w:rPr>
                <w:delText>/</w:delText>
              </w:r>
            </w:del>
            <w:ins w:id="3598" w:author="Author">
              <w:r w:rsidR="00A425C4" w:rsidRPr="00711388">
                <w:rPr>
                  <w:lang w:val="en-GB"/>
                </w:rPr>
                <w:t>13</w:t>
              </w:r>
              <w:r w:rsidRPr="00711388">
                <w:rPr>
                  <w:lang w:val="en-GB"/>
                </w:rPr>
                <w:t>/</w:t>
              </w:r>
              <w:r w:rsidR="00A425C4" w:rsidRPr="00711388">
                <w:rPr>
                  <w:lang w:val="en-GB"/>
                </w:rPr>
                <w:t>36</w:t>
              </w:r>
            </w:ins>
            <w:del w:id="3599" w:author="Author">
              <w:r w:rsidRPr="00711388" w:rsidDel="00A425C4">
                <w:rPr>
                  <w:lang w:val="en-GB"/>
                </w:rPr>
                <w:delText>48</w:delText>
              </w:r>
            </w:del>
            <w:r w:rsidRPr="00711388">
              <w:rPr>
                <w:lang w:val="en-GB"/>
              </w:rPr>
              <w:t>/EC.</w:t>
            </w:r>
          </w:p>
        </w:tc>
      </w:tr>
      <w:tr w:rsidR="00872AFE" w:rsidRPr="00711388" w14:paraId="628F7227" w14:textId="77777777" w:rsidTr="00567869">
        <w:tc>
          <w:tcPr>
            <w:tcW w:w="2507" w:type="dxa"/>
            <w:tcBorders>
              <w:top w:val="single" w:sz="2" w:space="0" w:color="auto"/>
              <w:left w:val="single" w:sz="2" w:space="0" w:color="auto"/>
              <w:bottom w:val="single" w:sz="2" w:space="0" w:color="auto"/>
              <w:right w:val="single" w:sz="2" w:space="0" w:color="auto"/>
            </w:tcBorders>
          </w:tcPr>
          <w:p w14:paraId="003815A5" w14:textId="77777777" w:rsidR="00872AFE" w:rsidRPr="00711388" w:rsidRDefault="00872AFE" w:rsidP="00567869">
            <w:pPr>
              <w:pStyle w:val="NormalLeft"/>
              <w:rPr>
                <w:lang w:val="en-GB"/>
              </w:rPr>
            </w:pPr>
            <w:r w:rsidRPr="00711388">
              <w:rPr>
                <w:lang w:val="en-GB"/>
              </w:rPr>
              <w:t>R0340/C0040</w:t>
            </w:r>
          </w:p>
        </w:tc>
        <w:tc>
          <w:tcPr>
            <w:tcW w:w="2322" w:type="dxa"/>
            <w:tcBorders>
              <w:top w:val="single" w:sz="2" w:space="0" w:color="auto"/>
              <w:left w:val="single" w:sz="2" w:space="0" w:color="auto"/>
              <w:bottom w:val="single" w:sz="2" w:space="0" w:color="auto"/>
              <w:right w:val="single" w:sz="2" w:space="0" w:color="auto"/>
            </w:tcBorders>
          </w:tcPr>
          <w:p w14:paraId="02A318FD" w14:textId="02C624EE" w:rsidR="00872AFE" w:rsidRPr="00711388" w:rsidRDefault="00872AFE" w:rsidP="00567869">
            <w:pPr>
              <w:pStyle w:val="NormalLeft"/>
              <w:rPr>
                <w:lang w:val="en-GB"/>
              </w:rPr>
            </w:pPr>
            <w:r w:rsidRPr="00711388">
              <w:rPr>
                <w:lang w:val="en-GB"/>
              </w:rPr>
              <w:t xml:space="preserve">Letters of credit and guarantees under Article 96(2) of the Directive 2009/138/EC </w:t>
            </w:r>
            <w:r w:rsidR="00711388"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4602554E" w14:textId="0C4B65C5" w:rsidR="00872AFE" w:rsidRPr="00711388" w:rsidRDefault="00872AFE" w:rsidP="00567869">
            <w:pPr>
              <w:pStyle w:val="NormalLeft"/>
              <w:rPr>
                <w:lang w:val="en-GB"/>
              </w:rPr>
            </w:pPr>
            <w:r w:rsidRPr="00711388">
              <w:rPr>
                <w:lang w:val="en-GB"/>
              </w:rPr>
              <w:t>This is the amount of letters of credit and guarantees that are held in trust for the benefit of insurance creditors by an independent trustee and provided by credit institutions authorised in accordance with Directive 20</w:t>
            </w:r>
            <w:del w:id="3600" w:author="Author">
              <w:r w:rsidRPr="00711388" w:rsidDel="00A425C4">
                <w:rPr>
                  <w:lang w:val="en-GB"/>
                </w:rPr>
                <w:delText>06</w:delText>
              </w:r>
              <w:r w:rsidRPr="00711388">
                <w:rPr>
                  <w:lang w:val="en-GB"/>
                </w:rPr>
                <w:delText>/48</w:delText>
              </w:r>
            </w:del>
            <w:ins w:id="3601" w:author="Author">
              <w:r w:rsidR="00A425C4" w:rsidRPr="00711388">
                <w:rPr>
                  <w:lang w:val="en-GB"/>
                </w:rPr>
                <w:t>13</w:t>
              </w:r>
              <w:r w:rsidRPr="00711388">
                <w:rPr>
                  <w:lang w:val="en-GB"/>
                </w:rPr>
                <w:t>/</w:t>
              </w:r>
            </w:ins>
            <w:del w:id="3602" w:author="Author">
              <w:r w:rsidRPr="00711388" w:rsidDel="00A425C4">
                <w:rPr>
                  <w:lang w:val="en-GB"/>
                </w:rPr>
                <w:delText>48</w:delText>
              </w:r>
            </w:del>
            <w:ins w:id="3603" w:author="Author">
              <w:r w:rsidR="00A425C4" w:rsidRPr="00711388">
                <w:rPr>
                  <w:lang w:val="en-GB"/>
                </w:rPr>
                <w:t>36</w:t>
              </w:r>
            </w:ins>
            <w:r w:rsidRPr="00711388">
              <w:rPr>
                <w:lang w:val="en-GB"/>
              </w:rPr>
              <w:t>/EC that meet the criteria for Tier 2.</w:t>
            </w:r>
          </w:p>
        </w:tc>
      </w:tr>
      <w:tr w:rsidR="00872AFE" w:rsidRPr="00711388" w14:paraId="3A28DFC0" w14:textId="77777777" w:rsidTr="00567869">
        <w:tc>
          <w:tcPr>
            <w:tcW w:w="2507" w:type="dxa"/>
            <w:tcBorders>
              <w:top w:val="single" w:sz="2" w:space="0" w:color="auto"/>
              <w:left w:val="single" w:sz="2" w:space="0" w:color="auto"/>
              <w:bottom w:val="single" w:sz="2" w:space="0" w:color="auto"/>
              <w:right w:val="single" w:sz="2" w:space="0" w:color="auto"/>
            </w:tcBorders>
          </w:tcPr>
          <w:p w14:paraId="341B1F01" w14:textId="77777777" w:rsidR="00872AFE" w:rsidRPr="00711388" w:rsidRDefault="00872AFE" w:rsidP="00567869">
            <w:pPr>
              <w:pStyle w:val="NormalLeft"/>
              <w:rPr>
                <w:lang w:val="en-GB"/>
              </w:rPr>
            </w:pPr>
            <w:r w:rsidRPr="00711388">
              <w:rPr>
                <w:lang w:val="en-GB"/>
              </w:rPr>
              <w:t>R0350/C0010</w:t>
            </w:r>
          </w:p>
        </w:tc>
        <w:tc>
          <w:tcPr>
            <w:tcW w:w="2322" w:type="dxa"/>
            <w:tcBorders>
              <w:top w:val="single" w:sz="2" w:space="0" w:color="auto"/>
              <w:left w:val="single" w:sz="2" w:space="0" w:color="auto"/>
              <w:bottom w:val="single" w:sz="2" w:space="0" w:color="auto"/>
              <w:right w:val="single" w:sz="2" w:space="0" w:color="auto"/>
            </w:tcBorders>
          </w:tcPr>
          <w:p w14:paraId="0F81453B" w14:textId="7C2F906D" w:rsidR="00872AFE" w:rsidRPr="00711388" w:rsidRDefault="00872AFE" w:rsidP="00567869">
            <w:pPr>
              <w:pStyle w:val="NormalLeft"/>
              <w:rPr>
                <w:lang w:val="en-GB"/>
              </w:rPr>
            </w:pPr>
            <w:r w:rsidRPr="00711388">
              <w:rPr>
                <w:lang w:val="en-GB"/>
              </w:rPr>
              <w:t xml:space="preserve">Letters of credit and guarantees other than under Article 96(2) of the Directive 2009/138/EC </w:t>
            </w:r>
            <w:r w:rsidR="00711388"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6D499011" w14:textId="0CE7C851" w:rsidR="00872AFE" w:rsidRPr="00711388" w:rsidRDefault="00872AFE" w:rsidP="00567869">
            <w:pPr>
              <w:pStyle w:val="NormalLeft"/>
              <w:rPr>
                <w:lang w:val="en-GB"/>
              </w:rPr>
            </w:pPr>
            <w:r w:rsidRPr="00711388">
              <w:rPr>
                <w:lang w:val="en-GB"/>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w:t>
            </w:r>
            <w:del w:id="3604" w:author="Author">
              <w:r w:rsidRPr="00711388" w:rsidDel="00A425C4">
                <w:rPr>
                  <w:lang w:val="en-GB"/>
                </w:rPr>
                <w:delText>06</w:delText>
              </w:r>
              <w:r w:rsidRPr="00711388">
                <w:rPr>
                  <w:lang w:val="en-GB"/>
                </w:rPr>
                <w:delText>/</w:delText>
              </w:r>
            </w:del>
            <w:ins w:id="3605" w:author="Author">
              <w:r w:rsidR="00A425C4" w:rsidRPr="00711388">
                <w:rPr>
                  <w:lang w:val="en-GB"/>
                </w:rPr>
                <w:t>13</w:t>
              </w:r>
              <w:r w:rsidRPr="00711388">
                <w:rPr>
                  <w:lang w:val="en-GB"/>
                </w:rPr>
                <w:t>/</w:t>
              </w:r>
              <w:r w:rsidR="00A425C4" w:rsidRPr="00711388">
                <w:rPr>
                  <w:lang w:val="en-GB"/>
                </w:rPr>
                <w:t>36</w:t>
              </w:r>
            </w:ins>
            <w:del w:id="3606" w:author="Author">
              <w:r w:rsidRPr="00711388" w:rsidDel="00A425C4">
                <w:rPr>
                  <w:lang w:val="en-GB"/>
                </w:rPr>
                <w:delText>48</w:delText>
              </w:r>
            </w:del>
            <w:r w:rsidRPr="00711388">
              <w:rPr>
                <w:lang w:val="en-GB"/>
              </w:rPr>
              <w:t>/EC.</w:t>
            </w:r>
          </w:p>
        </w:tc>
      </w:tr>
      <w:tr w:rsidR="00872AFE" w:rsidRPr="00711388" w14:paraId="0B411C7F" w14:textId="77777777" w:rsidTr="00567869">
        <w:tc>
          <w:tcPr>
            <w:tcW w:w="2507" w:type="dxa"/>
            <w:tcBorders>
              <w:top w:val="single" w:sz="2" w:space="0" w:color="auto"/>
              <w:left w:val="single" w:sz="2" w:space="0" w:color="auto"/>
              <w:bottom w:val="single" w:sz="2" w:space="0" w:color="auto"/>
              <w:right w:val="single" w:sz="2" w:space="0" w:color="auto"/>
            </w:tcBorders>
          </w:tcPr>
          <w:p w14:paraId="4D1CA117" w14:textId="77777777" w:rsidR="00872AFE" w:rsidRPr="00711388" w:rsidRDefault="00872AFE" w:rsidP="00567869">
            <w:pPr>
              <w:pStyle w:val="NormalLeft"/>
              <w:rPr>
                <w:lang w:val="en-GB"/>
              </w:rPr>
            </w:pPr>
            <w:r w:rsidRPr="00711388">
              <w:rPr>
                <w:lang w:val="en-GB"/>
              </w:rPr>
              <w:t>R0350/C0040</w:t>
            </w:r>
          </w:p>
        </w:tc>
        <w:tc>
          <w:tcPr>
            <w:tcW w:w="2322" w:type="dxa"/>
            <w:tcBorders>
              <w:top w:val="single" w:sz="2" w:space="0" w:color="auto"/>
              <w:left w:val="single" w:sz="2" w:space="0" w:color="auto"/>
              <w:bottom w:val="single" w:sz="2" w:space="0" w:color="auto"/>
              <w:right w:val="single" w:sz="2" w:space="0" w:color="auto"/>
            </w:tcBorders>
          </w:tcPr>
          <w:p w14:paraId="5E5CCF1D" w14:textId="1B53FB80" w:rsidR="00872AFE" w:rsidRPr="00711388" w:rsidRDefault="00872AFE" w:rsidP="00567869">
            <w:pPr>
              <w:pStyle w:val="NormalLeft"/>
              <w:rPr>
                <w:lang w:val="en-GB"/>
              </w:rPr>
            </w:pPr>
            <w:r w:rsidRPr="00711388">
              <w:rPr>
                <w:lang w:val="en-GB"/>
              </w:rPr>
              <w:t xml:space="preserve">Letters of credit and guarantees other than under Article 96(2) of the Directive 2009/138/EC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29826A9F" w14:textId="2160DC98" w:rsidR="00872AFE" w:rsidRPr="00711388" w:rsidRDefault="00872AFE" w:rsidP="00567869">
            <w:pPr>
              <w:pStyle w:val="NormalLeft"/>
              <w:rPr>
                <w:lang w:val="en-GB"/>
              </w:rPr>
            </w:pPr>
            <w:r w:rsidRPr="00711388">
              <w:rPr>
                <w:lang w:val="en-GB"/>
              </w:rPr>
              <w:t>This is the amount of letters of credit and guarantees that meet the criteria for Tier 2, other than those which are held in trust for the benefit of insurance creditors by an independent trustee and provided by credit institutions authorised in accordance with Directive 20</w:t>
            </w:r>
            <w:del w:id="3607" w:author="Author">
              <w:r w:rsidRPr="00711388">
                <w:rPr>
                  <w:lang w:val="en-GB"/>
                </w:rPr>
                <w:delText>06/</w:delText>
              </w:r>
              <w:r w:rsidRPr="00711388" w:rsidDel="00A425C4">
                <w:rPr>
                  <w:lang w:val="en-GB"/>
                </w:rPr>
                <w:delText>00</w:delText>
              </w:r>
            </w:del>
            <w:ins w:id="3608" w:author="Author">
              <w:r w:rsidR="00A425C4" w:rsidRPr="00711388">
                <w:rPr>
                  <w:lang w:val="en-GB"/>
                </w:rPr>
                <w:t>13</w:t>
              </w:r>
            </w:ins>
            <w:del w:id="3609" w:author="Author">
              <w:r w:rsidRPr="00711388" w:rsidDel="00A425C4">
                <w:rPr>
                  <w:lang w:val="en-GB"/>
                </w:rPr>
                <w:delText>6</w:delText>
              </w:r>
            </w:del>
            <w:ins w:id="3610" w:author="Author">
              <w:r w:rsidRPr="00711388">
                <w:rPr>
                  <w:lang w:val="en-GB"/>
                </w:rPr>
                <w:t>/</w:t>
              </w:r>
              <w:r w:rsidR="00A425C4" w:rsidRPr="00711388">
                <w:rPr>
                  <w:lang w:val="en-GB"/>
                </w:rPr>
                <w:t>36</w:t>
              </w:r>
            </w:ins>
            <w:del w:id="3611" w:author="Author">
              <w:r w:rsidRPr="00711388" w:rsidDel="00A425C4">
                <w:rPr>
                  <w:lang w:val="en-GB"/>
                </w:rPr>
                <w:delText>48</w:delText>
              </w:r>
            </w:del>
            <w:r w:rsidRPr="00711388">
              <w:rPr>
                <w:lang w:val="en-GB"/>
              </w:rPr>
              <w:t>/EC.</w:t>
            </w:r>
          </w:p>
        </w:tc>
      </w:tr>
      <w:tr w:rsidR="00872AFE" w:rsidRPr="00711388" w14:paraId="20BC9A68" w14:textId="77777777" w:rsidTr="00567869">
        <w:tc>
          <w:tcPr>
            <w:tcW w:w="2507" w:type="dxa"/>
            <w:tcBorders>
              <w:top w:val="single" w:sz="2" w:space="0" w:color="auto"/>
              <w:left w:val="single" w:sz="2" w:space="0" w:color="auto"/>
              <w:bottom w:val="single" w:sz="2" w:space="0" w:color="auto"/>
              <w:right w:val="single" w:sz="2" w:space="0" w:color="auto"/>
            </w:tcBorders>
          </w:tcPr>
          <w:p w14:paraId="5BEEF998" w14:textId="77777777" w:rsidR="00872AFE" w:rsidRPr="00711388" w:rsidRDefault="00872AFE" w:rsidP="00567869">
            <w:pPr>
              <w:pStyle w:val="NormalLeft"/>
              <w:rPr>
                <w:lang w:val="en-GB"/>
              </w:rPr>
            </w:pPr>
            <w:r w:rsidRPr="00711388">
              <w:rPr>
                <w:lang w:val="en-GB"/>
              </w:rPr>
              <w:t>R0350/C0050</w:t>
            </w:r>
          </w:p>
        </w:tc>
        <w:tc>
          <w:tcPr>
            <w:tcW w:w="2322" w:type="dxa"/>
            <w:tcBorders>
              <w:top w:val="single" w:sz="2" w:space="0" w:color="auto"/>
              <w:left w:val="single" w:sz="2" w:space="0" w:color="auto"/>
              <w:bottom w:val="single" w:sz="2" w:space="0" w:color="auto"/>
              <w:right w:val="single" w:sz="2" w:space="0" w:color="auto"/>
            </w:tcBorders>
          </w:tcPr>
          <w:p w14:paraId="79EA24AA" w14:textId="5E893A3D" w:rsidR="00872AFE" w:rsidRPr="00711388" w:rsidRDefault="00872AFE" w:rsidP="00567869">
            <w:pPr>
              <w:pStyle w:val="NormalLeft"/>
              <w:rPr>
                <w:lang w:val="en-GB"/>
              </w:rPr>
            </w:pPr>
            <w:r w:rsidRPr="00711388">
              <w:rPr>
                <w:lang w:val="en-GB"/>
              </w:rPr>
              <w:t>Letters of credit and guarantees other than under Article 96(2) of the Directive 2009/138/EC</w:t>
            </w:r>
            <w:r w:rsidR="00711388"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268D95E8" w14:textId="277A1250" w:rsidR="00872AFE" w:rsidRPr="00711388" w:rsidRDefault="00872AFE" w:rsidP="00567869">
            <w:pPr>
              <w:pStyle w:val="NormalLeft"/>
              <w:rPr>
                <w:lang w:val="en-GB"/>
              </w:rPr>
            </w:pPr>
            <w:r w:rsidRPr="00711388">
              <w:rPr>
                <w:lang w:val="en-GB"/>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w:t>
            </w:r>
            <w:del w:id="3612" w:author="Author">
              <w:r w:rsidRPr="00711388" w:rsidDel="00A425C4">
                <w:rPr>
                  <w:lang w:val="en-GB"/>
                </w:rPr>
                <w:delText>06</w:delText>
              </w:r>
              <w:r w:rsidRPr="00711388">
                <w:rPr>
                  <w:lang w:val="en-GB"/>
                </w:rPr>
                <w:delText>/</w:delText>
              </w:r>
            </w:del>
            <w:ins w:id="3613" w:author="Author">
              <w:r w:rsidR="00A425C4" w:rsidRPr="00711388">
                <w:rPr>
                  <w:lang w:val="en-GB"/>
                </w:rPr>
                <w:t>13</w:t>
              </w:r>
              <w:r w:rsidRPr="00711388">
                <w:rPr>
                  <w:lang w:val="en-GB"/>
                </w:rPr>
                <w:t>/</w:t>
              </w:r>
              <w:r w:rsidR="00A425C4" w:rsidRPr="00711388">
                <w:rPr>
                  <w:lang w:val="en-GB"/>
                </w:rPr>
                <w:t>36</w:t>
              </w:r>
            </w:ins>
            <w:del w:id="3614" w:author="Author">
              <w:r w:rsidRPr="00711388" w:rsidDel="00A425C4">
                <w:rPr>
                  <w:lang w:val="en-GB"/>
                </w:rPr>
                <w:delText>48</w:delText>
              </w:r>
            </w:del>
            <w:r w:rsidRPr="00711388">
              <w:rPr>
                <w:lang w:val="en-GB"/>
              </w:rPr>
              <w:t>/EC.</w:t>
            </w:r>
          </w:p>
        </w:tc>
      </w:tr>
      <w:tr w:rsidR="00872AFE" w:rsidRPr="00711388" w14:paraId="76D87511" w14:textId="77777777" w:rsidTr="00567869">
        <w:tc>
          <w:tcPr>
            <w:tcW w:w="2507" w:type="dxa"/>
            <w:tcBorders>
              <w:top w:val="single" w:sz="2" w:space="0" w:color="auto"/>
              <w:left w:val="single" w:sz="2" w:space="0" w:color="auto"/>
              <w:bottom w:val="single" w:sz="2" w:space="0" w:color="auto"/>
              <w:right w:val="single" w:sz="2" w:space="0" w:color="auto"/>
            </w:tcBorders>
          </w:tcPr>
          <w:p w14:paraId="7E7C594D" w14:textId="77777777" w:rsidR="00872AFE" w:rsidRPr="00711388" w:rsidRDefault="00872AFE" w:rsidP="00567869">
            <w:pPr>
              <w:pStyle w:val="NormalLeft"/>
              <w:rPr>
                <w:lang w:val="en-GB"/>
              </w:rPr>
            </w:pPr>
            <w:r w:rsidRPr="00711388">
              <w:rPr>
                <w:lang w:val="en-GB"/>
              </w:rPr>
              <w:t>R0360/C0010</w:t>
            </w:r>
          </w:p>
        </w:tc>
        <w:tc>
          <w:tcPr>
            <w:tcW w:w="2322" w:type="dxa"/>
            <w:tcBorders>
              <w:top w:val="single" w:sz="2" w:space="0" w:color="auto"/>
              <w:left w:val="single" w:sz="2" w:space="0" w:color="auto"/>
              <w:bottom w:val="single" w:sz="2" w:space="0" w:color="auto"/>
              <w:right w:val="single" w:sz="2" w:space="0" w:color="auto"/>
            </w:tcBorders>
          </w:tcPr>
          <w:p w14:paraId="037AD0CB" w14:textId="05ECBA90" w:rsidR="00872AFE" w:rsidRPr="00711388" w:rsidRDefault="00872AFE" w:rsidP="00567869">
            <w:pPr>
              <w:pStyle w:val="NormalLeft"/>
              <w:rPr>
                <w:lang w:val="en-GB"/>
              </w:rPr>
            </w:pPr>
            <w:r w:rsidRPr="00711388">
              <w:rPr>
                <w:lang w:val="en-GB"/>
              </w:rPr>
              <w:t xml:space="preserve">Supplementary members calls under </w:t>
            </w:r>
            <w:r w:rsidRPr="00711388">
              <w:rPr>
                <w:lang w:val="en-GB"/>
              </w:rPr>
              <w:lastRenderedPageBreak/>
              <w:t xml:space="preserve">first subparagraph of Article 96(3) of the Directive 2009/138/EC </w:t>
            </w:r>
            <w:r w:rsidR="00711388"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19A8ABED" w14:textId="3FCEC6C1" w:rsidR="00872AFE" w:rsidRPr="00711388" w:rsidRDefault="00872AFE" w:rsidP="00567869">
            <w:pPr>
              <w:pStyle w:val="NormalLeft"/>
              <w:rPr>
                <w:lang w:val="en-GB"/>
              </w:rPr>
            </w:pPr>
            <w:r w:rsidRPr="00711388">
              <w:rPr>
                <w:lang w:val="en-GB"/>
              </w:rPr>
              <w:lastRenderedPageBreak/>
              <w:t>This is the total amount of any future claims which mutual or mutual</w:t>
            </w:r>
            <w:r w:rsidR="00711388" w:rsidRPr="00711388">
              <w:rPr>
                <w:lang w:val="en-GB"/>
              </w:rPr>
              <w:t>-</w:t>
            </w:r>
            <w:r w:rsidRPr="00711388">
              <w:rPr>
                <w:lang w:val="en-GB"/>
              </w:rPr>
              <w:t xml:space="preserve">type </w:t>
            </w:r>
            <w:r w:rsidRPr="00711388">
              <w:rPr>
                <w:lang w:val="en-GB"/>
              </w:rPr>
              <w:lastRenderedPageBreak/>
              <w:t>associations of ship owners with variable contributions solely insuring risks listed in classes 6, 12 and 17 in Part A of Annex I may have against their members by way of a call for supplementary contributions, within the following 12 months.</w:t>
            </w:r>
          </w:p>
        </w:tc>
      </w:tr>
      <w:tr w:rsidR="00872AFE" w:rsidRPr="00711388" w14:paraId="0DA4F2C9" w14:textId="77777777" w:rsidTr="00567869">
        <w:tc>
          <w:tcPr>
            <w:tcW w:w="2507" w:type="dxa"/>
            <w:tcBorders>
              <w:top w:val="single" w:sz="2" w:space="0" w:color="auto"/>
              <w:left w:val="single" w:sz="2" w:space="0" w:color="auto"/>
              <w:bottom w:val="single" w:sz="2" w:space="0" w:color="auto"/>
              <w:right w:val="single" w:sz="2" w:space="0" w:color="auto"/>
            </w:tcBorders>
          </w:tcPr>
          <w:p w14:paraId="69100270" w14:textId="77777777" w:rsidR="00872AFE" w:rsidRPr="00711388" w:rsidRDefault="00872AFE" w:rsidP="00567869">
            <w:pPr>
              <w:pStyle w:val="NormalLeft"/>
              <w:rPr>
                <w:lang w:val="en-GB"/>
              </w:rPr>
            </w:pPr>
            <w:r w:rsidRPr="00711388">
              <w:rPr>
                <w:lang w:val="en-GB"/>
              </w:rPr>
              <w:lastRenderedPageBreak/>
              <w:t>R0360/C0040</w:t>
            </w:r>
          </w:p>
        </w:tc>
        <w:tc>
          <w:tcPr>
            <w:tcW w:w="2322" w:type="dxa"/>
            <w:tcBorders>
              <w:top w:val="single" w:sz="2" w:space="0" w:color="auto"/>
              <w:left w:val="single" w:sz="2" w:space="0" w:color="auto"/>
              <w:bottom w:val="single" w:sz="2" w:space="0" w:color="auto"/>
              <w:right w:val="single" w:sz="2" w:space="0" w:color="auto"/>
            </w:tcBorders>
          </w:tcPr>
          <w:p w14:paraId="263A66DE" w14:textId="6BDC3372" w:rsidR="00872AFE" w:rsidRPr="00711388" w:rsidRDefault="00872AFE" w:rsidP="00567869">
            <w:pPr>
              <w:pStyle w:val="NormalLeft"/>
              <w:rPr>
                <w:lang w:val="en-GB"/>
              </w:rPr>
            </w:pPr>
            <w:r w:rsidRPr="00711388">
              <w:rPr>
                <w:lang w:val="en-GB"/>
              </w:rPr>
              <w:t xml:space="preserve">Supplementary members calls under first subparagraph of Article 96(3) of the Directive 2009/138/EC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298926DF" w14:textId="25BF24DC" w:rsidR="00872AFE" w:rsidRPr="00711388" w:rsidRDefault="00872AFE" w:rsidP="00567869">
            <w:pPr>
              <w:pStyle w:val="NormalLeft"/>
              <w:rPr>
                <w:lang w:val="en-GB"/>
              </w:rPr>
            </w:pPr>
            <w:r w:rsidRPr="00711388">
              <w:rPr>
                <w:lang w:val="en-GB"/>
              </w:rPr>
              <w:t>This is the amount of any future claims which mutual or mutual</w:t>
            </w:r>
            <w:r w:rsidR="00711388" w:rsidRPr="00711388">
              <w:rPr>
                <w:lang w:val="en-GB"/>
              </w:rPr>
              <w:t>-</w:t>
            </w:r>
            <w:r w:rsidRPr="00711388">
              <w:rPr>
                <w:lang w:val="en-GB"/>
              </w:rPr>
              <w:t>type associations of ship owners with variable contributions solely insuring risks listed in classes 6, 12 and 17 in Part A of Annex I may have against their members by way of a call for supplementary contributions, within the following 12 months.</w:t>
            </w:r>
          </w:p>
        </w:tc>
      </w:tr>
      <w:tr w:rsidR="00872AFE" w:rsidRPr="00711388" w14:paraId="520656BE" w14:textId="77777777" w:rsidTr="00567869">
        <w:tc>
          <w:tcPr>
            <w:tcW w:w="2507" w:type="dxa"/>
            <w:tcBorders>
              <w:top w:val="single" w:sz="2" w:space="0" w:color="auto"/>
              <w:left w:val="single" w:sz="2" w:space="0" w:color="auto"/>
              <w:bottom w:val="single" w:sz="2" w:space="0" w:color="auto"/>
              <w:right w:val="single" w:sz="2" w:space="0" w:color="auto"/>
            </w:tcBorders>
          </w:tcPr>
          <w:p w14:paraId="0C02BE39" w14:textId="77777777" w:rsidR="00872AFE" w:rsidRPr="00711388" w:rsidRDefault="00872AFE" w:rsidP="00567869">
            <w:pPr>
              <w:pStyle w:val="NormalLeft"/>
              <w:rPr>
                <w:lang w:val="en-GB"/>
              </w:rPr>
            </w:pPr>
            <w:r w:rsidRPr="00711388">
              <w:rPr>
                <w:lang w:val="en-GB"/>
              </w:rPr>
              <w:t>R0370/C0010</w:t>
            </w:r>
          </w:p>
        </w:tc>
        <w:tc>
          <w:tcPr>
            <w:tcW w:w="2322" w:type="dxa"/>
            <w:tcBorders>
              <w:top w:val="single" w:sz="2" w:space="0" w:color="auto"/>
              <w:left w:val="single" w:sz="2" w:space="0" w:color="auto"/>
              <w:bottom w:val="single" w:sz="2" w:space="0" w:color="auto"/>
              <w:right w:val="single" w:sz="2" w:space="0" w:color="auto"/>
            </w:tcBorders>
          </w:tcPr>
          <w:p w14:paraId="604842D5" w14:textId="3995F856" w:rsidR="00872AFE" w:rsidRPr="00711388" w:rsidRDefault="00872AFE" w:rsidP="00567869">
            <w:pPr>
              <w:pStyle w:val="NormalLeft"/>
              <w:rPr>
                <w:lang w:val="en-GB"/>
              </w:rPr>
            </w:pPr>
            <w:r w:rsidRPr="00711388">
              <w:rPr>
                <w:lang w:val="en-GB"/>
              </w:rPr>
              <w:t xml:space="preserve">Supplementary members calls </w:t>
            </w:r>
            <w:r w:rsidR="00845F43" w:rsidRPr="00711388">
              <w:rPr>
                <w:lang w:val="en-GB"/>
              </w:rPr>
              <w:t>-</w:t>
            </w:r>
            <w:r w:rsidRPr="00711388">
              <w:rPr>
                <w:lang w:val="en-GB"/>
              </w:rPr>
              <w:t xml:space="preserve"> other than under first subparagraph of Article 96(3) of the Directive 2009/138/EC - total</w:t>
            </w:r>
          </w:p>
        </w:tc>
        <w:tc>
          <w:tcPr>
            <w:tcW w:w="4457" w:type="dxa"/>
            <w:tcBorders>
              <w:top w:val="single" w:sz="2" w:space="0" w:color="auto"/>
              <w:left w:val="single" w:sz="2" w:space="0" w:color="auto"/>
              <w:bottom w:val="single" w:sz="2" w:space="0" w:color="auto"/>
              <w:right w:val="single" w:sz="2" w:space="0" w:color="auto"/>
            </w:tcBorders>
          </w:tcPr>
          <w:p w14:paraId="4F38D313" w14:textId="63BE840C" w:rsidR="00872AFE" w:rsidRPr="00711388" w:rsidRDefault="00872AFE" w:rsidP="00567869">
            <w:pPr>
              <w:pStyle w:val="NormalLeft"/>
              <w:rPr>
                <w:lang w:val="en-GB"/>
              </w:rPr>
            </w:pPr>
            <w:r w:rsidRPr="00711388">
              <w:rPr>
                <w:lang w:val="en-GB"/>
              </w:rPr>
              <w:t>This is the total amount of any future claims which mutual or mutual</w:t>
            </w:r>
            <w:r w:rsidR="00711388" w:rsidRPr="00711388">
              <w:rPr>
                <w:lang w:val="en-GB"/>
              </w:rPr>
              <w:t>-</w:t>
            </w:r>
            <w:r w:rsidRPr="00711388">
              <w:rPr>
                <w:lang w:val="en-GB"/>
              </w:rPr>
              <w:t>type associations with variable contributions may have against their members by way of a call for supplementary contributions, within the following 12 months, other than those described in the first subparagraph of Article 96(3) of the Directive 2009/138/EC.</w:t>
            </w:r>
          </w:p>
        </w:tc>
      </w:tr>
      <w:tr w:rsidR="00872AFE" w:rsidRPr="00711388" w14:paraId="033D5E0F" w14:textId="77777777" w:rsidTr="00567869">
        <w:tc>
          <w:tcPr>
            <w:tcW w:w="2507" w:type="dxa"/>
            <w:tcBorders>
              <w:top w:val="single" w:sz="2" w:space="0" w:color="auto"/>
              <w:left w:val="single" w:sz="2" w:space="0" w:color="auto"/>
              <w:bottom w:val="single" w:sz="2" w:space="0" w:color="auto"/>
              <w:right w:val="single" w:sz="2" w:space="0" w:color="auto"/>
            </w:tcBorders>
          </w:tcPr>
          <w:p w14:paraId="583AA4DE" w14:textId="77777777" w:rsidR="00872AFE" w:rsidRPr="00711388" w:rsidRDefault="00872AFE" w:rsidP="00567869">
            <w:pPr>
              <w:pStyle w:val="NormalLeft"/>
              <w:rPr>
                <w:lang w:val="en-GB"/>
              </w:rPr>
            </w:pPr>
            <w:r w:rsidRPr="00711388">
              <w:rPr>
                <w:lang w:val="en-GB"/>
              </w:rPr>
              <w:t>R0370/C0040</w:t>
            </w:r>
          </w:p>
        </w:tc>
        <w:tc>
          <w:tcPr>
            <w:tcW w:w="2322" w:type="dxa"/>
            <w:tcBorders>
              <w:top w:val="single" w:sz="2" w:space="0" w:color="auto"/>
              <w:left w:val="single" w:sz="2" w:space="0" w:color="auto"/>
              <w:bottom w:val="single" w:sz="2" w:space="0" w:color="auto"/>
              <w:right w:val="single" w:sz="2" w:space="0" w:color="auto"/>
            </w:tcBorders>
          </w:tcPr>
          <w:p w14:paraId="5CD3BD6D" w14:textId="01997A66" w:rsidR="00872AFE" w:rsidRPr="00711388" w:rsidRDefault="00872AFE" w:rsidP="00567869">
            <w:pPr>
              <w:pStyle w:val="NormalLeft"/>
              <w:rPr>
                <w:lang w:val="en-GB"/>
              </w:rPr>
            </w:pPr>
            <w:r w:rsidRPr="00711388">
              <w:rPr>
                <w:lang w:val="en-GB"/>
              </w:rPr>
              <w:t xml:space="preserve">Supplementary members calls </w:t>
            </w:r>
            <w:r w:rsidR="00845F43" w:rsidRPr="00711388">
              <w:rPr>
                <w:lang w:val="en-GB"/>
              </w:rPr>
              <w:t>-</w:t>
            </w:r>
            <w:r w:rsidRPr="00711388">
              <w:rPr>
                <w:lang w:val="en-GB"/>
              </w:rPr>
              <w:t xml:space="preserve"> other than under first subparagraph of Article 96(3) of the Directive 2009/138/EC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4216E433" w14:textId="10876308" w:rsidR="00872AFE" w:rsidRPr="00711388" w:rsidRDefault="00872AFE" w:rsidP="00567869">
            <w:pPr>
              <w:pStyle w:val="NormalLeft"/>
              <w:rPr>
                <w:lang w:val="en-GB"/>
              </w:rPr>
            </w:pPr>
            <w:r w:rsidRPr="00711388">
              <w:rPr>
                <w:lang w:val="en-GB"/>
              </w:rPr>
              <w:t>This is the amount of any future claims which mutual or mutual</w:t>
            </w:r>
            <w:r w:rsidR="00711388" w:rsidRPr="00711388">
              <w:rPr>
                <w:lang w:val="en-GB"/>
              </w:rPr>
              <w:t>-</w:t>
            </w:r>
            <w:r w:rsidRPr="00711388">
              <w:rPr>
                <w:lang w:val="en-GB"/>
              </w:rPr>
              <w:t>type associations of with variable contributions may have against their members by way of a call for supplementary contributions within the following 12 months, other than those described in the first subparagraph of Article 96(3) of the Directive 2009/138/EC that meet the criteria for Tier 2.</w:t>
            </w:r>
          </w:p>
        </w:tc>
      </w:tr>
      <w:tr w:rsidR="00872AFE" w:rsidRPr="00711388" w14:paraId="49BE154D" w14:textId="77777777" w:rsidTr="00567869">
        <w:tc>
          <w:tcPr>
            <w:tcW w:w="2507" w:type="dxa"/>
            <w:tcBorders>
              <w:top w:val="single" w:sz="2" w:space="0" w:color="auto"/>
              <w:left w:val="single" w:sz="2" w:space="0" w:color="auto"/>
              <w:bottom w:val="single" w:sz="2" w:space="0" w:color="auto"/>
              <w:right w:val="single" w:sz="2" w:space="0" w:color="auto"/>
            </w:tcBorders>
          </w:tcPr>
          <w:p w14:paraId="644E1DA5" w14:textId="77777777" w:rsidR="00872AFE" w:rsidRPr="00711388" w:rsidRDefault="00872AFE" w:rsidP="00567869">
            <w:pPr>
              <w:pStyle w:val="NormalLeft"/>
              <w:rPr>
                <w:lang w:val="en-GB"/>
              </w:rPr>
            </w:pPr>
            <w:r w:rsidRPr="00711388">
              <w:rPr>
                <w:lang w:val="en-GB"/>
              </w:rPr>
              <w:t>R0370/C0050</w:t>
            </w:r>
          </w:p>
        </w:tc>
        <w:tc>
          <w:tcPr>
            <w:tcW w:w="2322" w:type="dxa"/>
            <w:tcBorders>
              <w:top w:val="single" w:sz="2" w:space="0" w:color="auto"/>
              <w:left w:val="single" w:sz="2" w:space="0" w:color="auto"/>
              <w:bottom w:val="single" w:sz="2" w:space="0" w:color="auto"/>
              <w:right w:val="single" w:sz="2" w:space="0" w:color="auto"/>
            </w:tcBorders>
          </w:tcPr>
          <w:p w14:paraId="23D425A0" w14:textId="403C6423" w:rsidR="00872AFE" w:rsidRPr="00711388" w:rsidRDefault="00872AFE" w:rsidP="00567869">
            <w:pPr>
              <w:pStyle w:val="NormalLeft"/>
              <w:rPr>
                <w:lang w:val="en-GB"/>
              </w:rPr>
            </w:pPr>
            <w:r w:rsidRPr="00711388">
              <w:rPr>
                <w:lang w:val="en-GB"/>
              </w:rPr>
              <w:t xml:space="preserve">Supplementary members calls </w:t>
            </w:r>
            <w:r w:rsidR="00845F43" w:rsidRPr="00711388">
              <w:rPr>
                <w:lang w:val="en-GB"/>
              </w:rPr>
              <w:t>-</w:t>
            </w:r>
            <w:r w:rsidRPr="00711388">
              <w:rPr>
                <w:lang w:val="en-GB"/>
              </w:rPr>
              <w:t xml:space="preserve"> other than under first subparagraph of Article 96(3) of the Directive 2009/138/EC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1CB43E13" w14:textId="48E99EB5" w:rsidR="00872AFE" w:rsidRPr="00711388" w:rsidRDefault="00872AFE" w:rsidP="00567869">
            <w:pPr>
              <w:pStyle w:val="NormalLeft"/>
              <w:rPr>
                <w:lang w:val="en-GB"/>
              </w:rPr>
            </w:pPr>
            <w:r w:rsidRPr="00711388">
              <w:rPr>
                <w:lang w:val="en-GB"/>
              </w:rPr>
              <w:t>This is the amount of any future claims which mutual or mutual</w:t>
            </w:r>
            <w:r w:rsidR="00711388" w:rsidRPr="00711388">
              <w:rPr>
                <w:lang w:val="en-GB"/>
              </w:rPr>
              <w:t>-</w:t>
            </w:r>
            <w:r w:rsidRPr="00711388">
              <w:rPr>
                <w:lang w:val="en-GB"/>
              </w:rPr>
              <w:t>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872AFE" w:rsidRPr="00711388" w14:paraId="6507265A" w14:textId="77777777" w:rsidTr="00567869">
        <w:tc>
          <w:tcPr>
            <w:tcW w:w="2507" w:type="dxa"/>
            <w:tcBorders>
              <w:top w:val="single" w:sz="2" w:space="0" w:color="auto"/>
              <w:left w:val="single" w:sz="2" w:space="0" w:color="auto"/>
              <w:bottom w:val="single" w:sz="2" w:space="0" w:color="auto"/>
              <w:right w:val="single" w:sz="2" w:space="0" w:color="auto"/>
            </w:tcBorders>
          </w:tcPr>
          <w:p w14:paraId="1C43FFDE" w14:textId="77777777" w:rsidR="00872AFE" w:rsidRPr="00711388" w:rsidRDefault="00872AFE" w:rsidP="00567869">
            <w:pPr>
              <w:pStyle w:val="NormalLeft"/>
              <w:rPr>
                <w:lang w:val="en-GB"/>
              </w:rPr>
            </w:pPr>
            <w:r w:rsidRPr="00711388">
              <w:rPr>
                <w:lang w:val="en-GB"/>
              </w:rPr>
              <w:t>R0390/C0010</w:t>
            </w:r>
          </w:p>
        </w:tc>
        <w:tc>
          <w:tcPr>
            <w:tcW w:w="2322" w:type="dxa"/>
            <w:tcBorders>
              <w:top w:val="single" w:sz="2" w:space="0" w:color="auto"/>
              <w:left w:val="single" w:sz="2" w:space="0" w:color="auto"/>
              <w:bottom w:val="single" w:sz="2" w:space="0" w:color="auto"/>
              <w:right w:val="single" w:sz="2" w:space="0" w:color="auto"/>
            </w:tcBorders>
          </w:tcPr>
          <w:p w14:paraId="77BBB9C4" w14:textId="4218CE88" w:rsidR="00872AFE" w:rsidRPr="00711388" w:rsidRDefault="00872AFE" w:rsidP="00567869">
            <w:pPr>
              <w:pStyle w:val="NormalLeft"/>
              <w:rPr>
                <w:lang w:val="en-GB"/>
              </w:rPr>
            </w:pPr>
            <w:r w:rsidRPr="00711388">
              <w:rPr>
                <w:lang w:val="en-GB"/>
              </w:rPr>
              <w:t xml:space="preserve">Other ancillary own funds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77D29766" w14:textId="77777777" w:rsidR="00872AFE" w:rsidRPr="00711388" w:rsidRDefault="00872AFE" w:rsidP="00567869">
            <w:pPr>
              <w:pStyle w:val="NormalLeft"/>
              <w:rPr>
                <w:lang w:val="en-GB"/>
              </w:rPr>
            </w:pPr>
            <w:r w:rsidRPr="00711388">
              <w:rPr>
                <w:lang w:val="en-GB"/>
              </w:rPr>
              <w:t>This is the total amount of other ancillary own funds.</w:t>
            </w:r>
          </w:p>
        </w:tc>
      </w:tr>
      <w:tr w:rsidR="00872AFE" w:rsidRPr="00711388" w14:paraId="10E3551E" w14:textId="77777777" w:rsidTr="00567869">
        <w:tc>
          <w:tcPr>
            <w:tcW w:w="2507" w:type="dxa"/>
            <w:tcBorders>
              <w:top w:val="single" w:sz="2" w:space="0" w:color="auto"/>
              <w:left w:val="single" w:sz="2" w:space="0" w:color="auto"/>
              <w:bottom w:val="single" w:sz="2" w:space="0" w:color="auto"/>
              <w:right w:val="single" w:sz="2" w:space="0" w:color="auto"/>
            </w:tcBorders>
          </w:tcPr>
          <w:p w14:paraId="5E57461A" w14:textId="77777777" w:rsidR="00872AFE" w:rsidRPr="00711388" w:rsidRDefault="00872AFE" w:rsidP="00567869">
            <w:pPr>
              <w:pStyle w:val="NormalLeft"/>
              <w:rPr>
                <w:lang w:val="en-GB"/>
              </w:rPr>
            </w:pPr>
            <w:r w:rsidRPr="00711388">
              <w:rPr>
                <w:lang w:val="en-GB"/>
              </w:rPr>
              <w:lastRenderedPageBreak/>
              <w:t>R0390/C0040</w:t>
            </w:r>
          </w:p>
        </w:tc>
        <w:tc>
          <w:tcPr>
            <w:tcW w:w="2322" w:type="dxa"/>
            <w:tcBorders>
              <w:top w:val="single" w:sz="2" w:space="0" w:color="auto"/>
              <w:left w:val="single" w:sz="2" w:space="0" w:color="auto"/>
              <w:bottom w:val="single" w:sz="2" w:space="0" w:color="auto"/>
              <w:right w:val="single" w:sz="2" w:space="0" w:color="auto"/>
            </w:tcBorders>
          </w:tcPr>
          <w:p w14:paraId="55293381" w14:textId="4ECA94EB" w:rsidR="00872AFE" w:rsidRPr="00711388" w:rsidRDefault="00872AFE" w:rsidP="00567869">
            <w:pPr>
              <w:pStyle w:val="NormalLeft"/>
              <w:rPr>
                <w:lang w:val="en-GB"/>
              </w:rPr>
            </w:pPr>
            <w:r w:rsidRPr="00711388">
              <w:rPr>
                <w:lang w:val="en-GB"/>
              </w:rPr>
              <w:t xml:space="preserve">Other ancillary own funds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28A9B076" w14:textId="77777777" w:rsidR="00872AFE" w:rsidRPr="00711388" w:rsidRDefault="00872AFE" w:rsidP="00567869">
            <w:pPr>
              <w:pStyle w:val="NormalLeft"/>
              <w:rPr>
                <w:lang w:val="en-GB"/>
              </w:rPr>
            </w:pPr>
            <w:r w:rsidRPr="00711388">
              <w:rPr>
                <w:lang w:val="en-GB"/>
              </w:rPr>
              <w:t>This is the amount of other ancillary own funds that meet criteria for Tier 2.</w:t>
            </w:r>
          </w:p>
        </w:tc>
      </w:tr>
      <w:tr w:rsidR="00872AFE" w:rsidRPr="00711388" w14:paraId="0C50D0F0" w14:textId="77777777" w:rsidTr="00567869">
        <w:tc>
          <w:tcPr>
            <w:tcW w:w="2507" w:type="dxa"/>
            <w:tcBorders>
              <w:top w:val="single" w:sz="2" w:space="0" w:color="auto"/>
              <w:left w:val="single" w:sz="2" w:space="0" w:color="auto"/>
              <w:bottom w:val="single" w:sz="2" w:space="0" w:color="auto"/>
              <w:right w:val="single" w:sz="2" w:space="0" w:color="auto"/>
            </w:tcBorders>
          </w:tcPr>
          <w:p w14:paraId="7C4526DA" w14:textId="77777777" w:rsidR="00872AFE" w:rsidRPr="00711388" w:rsidRDefault="00872AFE" w:rsidP="00567869">
            <w:pPr>
              <w:pStyle w:val="NormalLeft"/>
              <w:rPr>
                <w:lang w:val="en-GB"/>
              </w:rPr>
            </w:pPr>
            <w:r w:rsidRPr="00711388">
              <w:rPr>
                <w:lang w:val="en-GB"/>
              </w:rPr>
              <w:t>R0390/C0050</w:t>
            </w:r>
          </w:p>
        </w:tc>
        <w:tc>
          <w:tcPr>
            <w:tcW w:w="2322" w:type="dxa"/>
            <w:tcBorders>
              <w:top w:val="single" w:sz="2" w:space="0" w:color="auto"/>
              <w:left w:val="single" w:sz="2" w:space="0" w:color="auto"/>
              <w:bottom w:val="single" w:sz="2" w:space="0" w:color="auto"/>
              <w:right w:val="single" w:sz="2" w:space="0" w:color="auto"/>
            </w:tcBorders>
          </w:tcPr>
          <w:p w14:paraId="03F079ED" w14:textId="75945399" w:rsidR="00872AFE" w:rsidRPr="00711388" w:rsidRDefault="00872AFE" w:rsidP="00567869">
            <w:pPr>
              <w:pStyle w:val="NormalLeft"/>
              <w:rPr>
                <w:lang w:val="en-GB"/>
              </w:rPr>
            </w:pPr>
            <w:r w:rsidRPr="00711388">
              <w:rPr>
                <w:lang w:val="en-GB"/>
              </w:rPr>
              <w:t xml:space="preserve">Other ancillary own funds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3B822EF9" w14:textId="77777777" w:rsidR="00872AFE" w:rsidRPr="00711388" w:rsidRDefault="00872AFE" w:rsidP="00567869">
            <w:pPr>
              <w:pStyle w:val="NormalLeft"/>
              <w:rPr>
                <w:lang w:val="en-GB"/>
              </w:rPr>
            </w:pPr>
            <w:r w:rsidRPr="00711388">
              <w:rPr>
                <w:lang w:val="en-GB"/>
              </w:rPr>
              <w:t>This is the amount of other ancillary own funds that meet criteria for Tier 3.</w:t>
            </w:r>
          </w:p>
        </w:tc>
      </w:tr>
      <w:tr w:rsidR="00872AFE" w:rsidRPr="00711388" w14:paraId="394D8A1A" w14:textId="77777777" w:rsidTr="00567869">
        <w:tc>
          <w:tcPr>
            <w:tcW w:w="2507" w:type="dxa"/>
            <w:tcBorders>
              <w:top w:val="single" w:sz="2" w:space="0" w:color="auto"/>
              <w:left w:val="single" w:sz="2" w:space="0" w:color="auto"/>
              <w:bottom w:val="single" w:sz="2" w:space="0" w:color="auto"/>
              <w:right w:val="single" w:sz="2" w:space="0" w:color="auto"/>
            </w:tcBorders>
          </w:tcPr>
          <w:p w14:paraId="136C4FCC" w14:textId="77777777" w:rsidR="00872AFE" w:rsidRPr="00711388" w:rsidRDefault="00872AFE" w:rsidP="00567869">
            <w:pPr>
              <w:pStyle w:val="NormalLeft"/>
              <w:rPr>
                <w:lang w:val="en-GB"/>
              </w:rPr>
            </w:pPr>
            <w:r w:rsidRPr="00711388">
              <w:rPr>
                <w:lang w:val="en-GB"/>
              </w:rPr>
              <w:t>R0400/C0010</w:t>
            </w:r>
          </w:p>
        </w:tc>
        <w:tc>
          <w:tcPr>
            <w:tcW w:w="2322" w:type="dxa"/>
            <w:tcBorders>
              <w:top w:val="single" w:sz="2" w:space="0" w:color="auto"/>
              <w:left w:val="single" w:sz="2" w:space="0" w:color="auto"/>
              <w:bottom w:val="single" w:sz="2" w:space="0" w:color="auto"/>
              <w:right w:val="single" w:sz="2" w:space="0" w:color="auto"/>
            </w:tcBorders>
          </w:tcPr>
          <w:p w14:paraId="3D3DF8F6" w14:textId="77777777" w:rsidR="00872AFE" w:rsidRPr="00711388" w:rsidRDefault="00872AFE" w:rsidP="00567869">
            <w:pPr>
              <w:pStyle w:val="NormalLeft"/>
              <w:rPr>
                <w:lang w:val="en-GB"/>
              </w:rPr>
            </w:pPr>
            <w:r w:rsidRPr="00711388">
              <w:rPr>
                <w:lang w:val="en-GB"/>
              </w:rPr>
              <w:t>Total ancillary own funds</w:t>
            </w:r>
          </w:p>
        </w:tc>
        <w:tc>
          <w:tcPr>
            <w:tcW w:w="4457" w:type="dxa"/>
            <w:tcBorders>
              <w:top w:val="single" w:sz="2" w:space="0" w:color="auto"/>
              <w:left w:val="single" w:sz="2" w:space="0" w:color="auto"/>
              <w:bottom w:val="single" w:sz="2" w:space="0" w:color="auto"/>
              <w:right w:val="single" w:sz="2" w:space="0" w:color="auto"/>
            </w:tcBorders>
          </w:tcPr>
          <w:p w14:paraId="0D84C385" w14:textId="77777777" w:rsidR="00872AFE" w:rsidRPr="00711388" w:rsidRDefault="00872AFE" w:rsidP="00567869">
            <w:pPr>
              <w:pStyle w:val="NormalLeft"/>
              <w:rPr>
                <w:lang w:val="en-GB"/>
              </w:rPr>
            </w:pPr>
            <w:r w:rsidRPr="00711388">
              <w:rPr>
                <w:lang w:val="en-GB"/>
              </w:rPr>
              <w:t>This is the total amount of ancillary own fund items.</w:t>
            </w:r>
          </w:p>
        </w:tc>
      </w:tr>
      <w:tr w:rsidR="00872AFE" w:rsidRPr="00711388" w14:paraId="162FEFAB" w14:textId="77777777" w:rsidTr="00567869">
        <w:tc>
          <w:tcPr>
            <w:tcW w:w="2507" w:type="dxa"/>
            <w:tcBorders>
              <w:top w:val="single" w:sz="2" w:space="0" w:color="auto"/>
              <w:left w:val="single" w:sz="2" w:space="0" w:color="auto"/>
              <w:bottom w:val="single" w:sz="2" w:space="0" w:color="auto"/>
              <w:right w:val="single" w:sz="2" w:space="0" w:color="auto"/>
            </w:tcBorders>
          </w:tcPr>
          <w:p w14:paraId="6EB7D78B" w14:textId="77777777" w:rsidR="00872AFE" w:rsidRPr="00711388" w:rsidRDefault="00872AFE" w:rsidP="00567869">
            <w:pPr>
              <w:pStyle w:val="NormalLeft"/>
              <w:rPr>
                <w:lang w:val="en-GB"/>
              </w:rPr>
            </w:pPr>
            <w:r w:rsidRPr="00711388">
              <w:rPr>
                <w:lang w:val="en-GB"/>
              </w:rPr>
              <w:t>R0400/C0040</w:t>
            </w:r>
          </w:p>
        </w:tc>
        <w:tc>
          <w:tcPr>
            <w:tcW w:w="2322" w:type="dxa"/>
            <w:tcBorders>
              <w:top w:val="single" w:sz="2" w:space="0" w:color="auto"/>
              <w:left w:val="single" w:sz="2" w:space="0" w:color="auto"/>
              <w:bottom w:val="single" w:sz="2" w:space="0" w:color="auto"/>
              <w:right w:val="single" w:sz="2" w:space="0" w:color="auto"/>
            </w:tcBorders>
          </w:tcPr>
          <w:p w14:paraId="1DD4D002" w14:textId="77777777" w:rsidR="00872AFE" w:rsidRPr="00711388" w:rsidRDefault="00872AFE" w:rsidP="00567869">
            <w:pPr>
              <w:pStyle w:val="NormalLeft"/>
              <w:rPr>
                <w:lang w:val="en-GB"/>
              </w:rPr>
            </w:pPr>
            <w:r w:rsidRPr="00711388">
              <w:rPr>
                <w:lang w:val="en-GB"/>
              </w:rPr>
              <w:t>Total ancillary own funds tier 2</w:t>
            </w:r>
          </w:p>
        </w:tc>
        <w:tc>
          <w:tcPr>
            <w:tcW w:w="4457" w:type="dxa"/>
            <w:tcBorders>
              <w:top w:val="single" w:sz="2" w:space="0" w:color="auto"/>
              <w:left w:val="single" w:sz="2" w:space="0" w:color="auto"/>
              <w:bottom w:val="single" w:sz="2" w:space="0" w:color="auto"/>
              <w:right w:val="single" w:sz="2" w:space="0" w:color="auto"/>
            </w:tcBorders>
          </w:tcPr>
          <w:p w14:paraId="083C8E68" w14:textId="77777777" w:rsidR="00872AFE" w:rsidRPr="00711388" w:rsidRDefault="00872AFE" w:rsidP="00567869">
            <w:pPr>
              <w:pStyle w:val="NormalLeft"/>
              <w:rPr>
                <w:lang w:val="en-GB"/>
              </w:rPr>
            </w:pPr>
            <w:r w:rsidRPr="00711388">
              <w:rPr>
                <w:lang w:val="en-GB"/>
              </w:rPr>
              <w:t>This is the amount of ancillary own fund items that meet the criteria for Tier 2.</w:t>
            </w:r>
          </w:p>
        </w:tc>
      </w:tr>
      <w:tr w:rsidR="00872AFE" w:rsidRPr="00711388" w14:paraId="65155F64" w14:textId="77777777" w:rsidTr="00567869">
        <w:tc>
          <w:tcPr>
            <w:tcW w:w="2507" w:type="dxa"/>
            <w:tcBorders>
              <w:top w:val="single" w:sz="2" w:space="0" w:color="auto"/>
              <w:left w:val="single" w:sz="2" w:space="0" w:color="auto"/>
              <w:bottom w:val="single" w:sz="2" w:space="0" w:color="auto"/>
              <w:right w:val="single" w:sz="2" w:space="0" w:color="auto"/>
            </w:tcBorders>
          </w:tcPr>
          <w:p w14:paraId="480A3C53" w14:textId="77777777" w:rsidR="00872AFE" w:rsidRPr="00711388" w:rsidRDefault="00872AFE" w:rsidP="00567869">
            <w:pPr>
              <w:pStyle w:val="NormalLeft"/>
              <w:rPr>
                <w:lang w:val="en-GB"/>
              </w:rPr>
            </w:pPr>
            <w:r w:rsidRPr="00711388">
              <w:rPr>
                <w:lang w:val="en-GB"/>
              </w:rPr>
              <w:t>R0400/C0050</w:t>
            </w:r>
          </w:p>
        </w:tc>
        <w:tc>
          <w:tcPr>
            <w:tcW w:w="2322" w:type="dxa"/>
            <w:tcBorders>
              <w:top w:val="single" w:sz="2" w:space="0" w:color="auto"/>
              <w:left w:val="single" w:sz="2" w:space="0" w:color="auto"/>
              <w:bottom w:val="single" w:sz="2" w:space="0" w:color="auto"/>
              <w:right w:val="single" w:sz="2" w:space="0" w:color="auto"/>
            </w:tcBorders>
          </w:tcPr>
          <w:p w14:paraId="4BB927C0" w14:textId="0A8A0722" w:rsidR="00872AFE" w:rsidRPr="00711388" w:rsidRDefault="00872AFE" w:rsidP="00567869">
            <w:pPr>
              <w:pStyle w:val="NormalLeft"/>
              <w:rPr>
                <w:lang w:val="en-GB"/>
              </w:rPr>
            </w:pPr>
            <w:r w:rsidRPr="00711388">
              <w:rPr>
                <w:lang w:val="en-GB"/>
              </w:rPr>
              <w:t xml:space="preserve">Total ancillary own funds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1936C44C" w14:textId="77777777" w:rsidR="00872AFE" w:rsidRPr="00711388" w:rsidRDefault="00872AFE" w:rsidP="00567869">
            <w:pPr>
              <w:pStyle w:val="NormalLeft"/>
              <w:rPr>
                <w:lang w:val="en-GB"/>
              </w:rPr>
            </w:pPr>
            <w:r w:rsidRPr="00711388">
              <w:rPr>
                <w:lang w:val="en-GB"/>
              </w:rPr>
              <w:t>This is the amount of ancillary own fund items that meet the criteria for Tier 3.</w:t>
            </w:r>
          </w:p>
        </w:tc>
      </w:tr>
      <w:tr w:rsidR="00872AFE" w:rsidRPr="00711388" w14:paraId="1BEFD785"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7FF9599D" w14:textId="77777777" w:rsidR="00872AFE" w:rsidRPr="00711388" w:rsidRDefault="00872AFE">
            <w:pPr>
              <w:pStyle w:val="NormalCentered"/>
              <w:jc w:val="left"/>
              <w:rPr>
                <w:lang w:val="en-GB"/>
              </w:rPr>
              <w:pPrChange w:id="3615" w:author="Author">
                <w:pPr>
                  <w:pStyle w:val="NormalCentered"/>
                </w:pPr>
              </w:pPrChange>
            </w:pPr>
            <w:r w:rsidRPr="00711388">
              <w:rPr>
                <w:i/>
                <w:iCs/>
                <w:lang w:val="en-GB"/>
              </w:rPr>
              <w:t>Available and eligible own funds</w:t>
            </w:r>
          </w:p>
        </w:tc>
      </w:tr>
      <w:tr w:rsidR="00872AFE" w:rsidRPr="00711388" w14:paraId="2D4EA741" w14:textId="77777777" w:rsidTr="00567869">
        <w:tc>
          <w:tcPr>
            <w:tcW w:w="2507" w:type="dxa"/>
            <w:tcBorders>
              <w:top w:val="single" w:sz="2" w:space="0" w:color="auto"/>
              <w:left w:val="single" w:sz="2" w:space="0" w:color="auto"/>
              <w:bottom w:val="single" w:sz="2" w:space="0" w:color="auto"/>
              <w:right w:val="single" w:sz="2" w:space="0" w:color="auto"/>
            </w:tcBorders>
          </w:tcPr>
          <w:p w14:paraId="5B2BC9FA" w14:textId="77777777" w:rsidR="00872AFE" w:rsidRPr="00711388" w:rsidRDefault="00872AFE" w:rsidP="00567869">
            <w:pPr>
              <w:pStyle w:val="NormalLeft"/>
              <w:rPr>
                <w:lang w:val="en-GB"/>
              </w:rPr>
            </w:pPr>
            <w:r w:rsidRPr="00711388">
              <w:rPr>
                <w:lang w:val="en-GB"/>
              </w:rPr>
              <w:t>R0500/C0010</w:t>
            </w:r>
          </w:p>
        </w:tc>
        <w:tc>
          <w:tcPr>
            <w:tcW w:w="2322" w:type="dxa"/>
            <w:tcBorders>
              <w:top w:val="single" w:sz="2" w:space="0" w:color="auto"/>
              <w:left w:val="single" w:sz="2" w:space="0" w:color="auto"/>
              <w:bottom w:val="single" w:sz="2" w:space="0" w:color="auto"/>
              <w:right w:val="single" w:sz="2" w:space="0" w:color="auto"/>
            </w:tcBorders>
          </w:tcPr>
          <w:p w14:paraId="39F072A8" w14:textId="77777777" w:rsidR="00872AFE" w:rsidRPr="00711388" w:rsidRDefault="00872AFE" w:rsidP="00567869">
            <w:pPr>
              <w:pStyle w:val="NormalLeft"/>
              <w:rPr>
                <w:lang w:val="en-GB"/>
              </w:rPr>
            </w:pPr>
            <w:r w:rsidRPr="00711388">
              <w:rPr>
                <w:lang w:val="en-GB"/>
              </w:rPr>
              <w:t>Total available own funds to meet the SCR</w:t>
            </w:r>
          </w:p>
        </w:tc>
        <w:tc>
          <w:tcPr>
            <w:tcW w:w="4457" w:type="dxa"/>
            <w:tcBorders>
              <w:top w:val="single" w:sz="2" w:space="0" w:color="auto"/>
              <w:left w:val="single" w:sz="2" w:space="0" w:color="auto"/>
              <w:bottom w:val="single" w:sz="2" w:space="0" w:color="auto"/>
              <w:right w:val="single" w:sz="2" w:space="0" w:color="auto"/>
            </w:tcBorders>
          </w:tcPr>
          <w:p w14:paraId="586B7404" w14:textId="22FD2D65" w:rsidR="00872AFE" w:rsidRPr="00711388" w:rsidRDefault="00872AFE" w:rsidP="00567869">
            <w:pPr>
              <w:pStyle w:val="NormalLeft"/>
              <w:rPr>
                <w:lang w:val="en-GB"/>
              </w:rPr>
            </w:pPr>
            <w:r w:rsidRPr="00711388">
              <w:rPr>
                <w:lang w:val="en-GB"/>
              </w:rPr>
              <w:t>This is the sum of all basic own fund items, after deductions, and ancillary own fund items that meet the Tier 1, Tier 2 and Tier 3 criteria and that are therefore available to meet the SCR.</w:t>
            </w:r>
            <w:del w:id="3616" w:author="Author">
              <w:r w:rsidRPr="00711388" w:rsidDel="003323F0">
                <w:rPr>
                  <w:lang w:val="en-GB"/>
                </w:rPr>
                <w:delText xml:space="preserve">  </w:delText>
              </w:r>
            </w:del>
            <w:ins w:id="3617" w:author="Author">
              <w:r w:rsidR="003323F0">
                <w:rPr>
                  <w:lang w:val="en-GB"/>
                </w:rPr>
                <w:t xml:space="preserve"> </w:t>
              </w:r>
            </w:ins>
          </w:p>
        </w:tc>
      </w:tr>
      <w:tr w:rsidR="00872AFE" w:rsidRPr="00711388" w14:paraId="57103186" w14:textId="77777777" w:rsidTr="00567869">
        <w:tc>
          <w:tcPr>
            <w:tcW w:w="2507" w:type="dxa"/>
            <w:tcBorders>
              <w:top w:val="single" w:sz="2" w:space="0" w:color="auto"/>
              <w:left w:val="single" w:sz="2" w:space="0" w:color="auto"/>
              <w:bottom w:val="single" w:sz="2" w:space="0" w:color="auto"/>
              <w:right w:val="single" w:sz="2" w:space="0" w:color="auto"/>
            </w:tcBorders>
          </w:tcPr>
          <w:p w14:paraId="3D732E5F" w14:textId="77777777" w:rsidR="00872AFE" w:rsidRPr="00711388" w:rsidRDefault="00872AFE" w:rsidP="00567869">
            <w:pPr>
              <w:pStyle w:val="NormalLeft"/>
              <w:rPr>
                <w:lang w:val="en-GB"/>
              </w:rPr>
            </w:pPr>
            <w:r w:rsidRPr="00711388">
              <w:rPr>
                <w:lang w:val="en-GB"/>
              </w:rPr>
              <w:t>R0500/C0020</w:t>
            </w:r>
          </w:p>
        </w:tc>
        <w:tc>
          <w:tcPr>
            <w:tcW w:w="2322" w:type="dxa"/>
            <w:tcBorders>
              <w:top w:val="single" w:sz="2" w:space="0" w:color="auto"/>
              <w:left w:val="single" w:sz="2" w:space="0" w:color="auto"/>
              <w:bottom w:val="single" w:sz="2" w:space="0" w:color="auto"/>
              <w:right w:val="single" w:sz="2" w:space="0" w:color="auto"/>
            </w:tcBorders>
          </w:tcPr>
          <w:p w14:paraId="06C6D07A" w14:textId="7DBF989F" w:rsidR="00872AFE" w:rsidRPr="00711388" w:rsidRDefault="00872AFE" w:rsidP="00567869">
            <w:pPr>
              <w:pStyle w:val="NormalLeft"/>
              <w:rPr>
                <w:lang w:val="en-GB"/>
              </w:rPr>
            </w:pPr>
            <w:r w:rsidRPr="00711388">
              <w:rPr>
                <w:lang w:val="en-GB"/>
              </w:rPr>
              <w:t xml:space="preserve">Total available own funds to meet the SCR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14388342" w14:textId="65C345DE" w:rsidR="00872AFE" w:rsidRPr="00711388" w:rsidRDefault="00872AFE" w:rsidP="00567869">
            <w:pPr>
              <w:pStyle w:val="NormalLeft"/>
              <w:rPr>
                <w:lang w:val="en-GB"/>
              </w:rPr>
            </w:pPr>
            <w:r w:rsidRPr="00711388">
              <w:rPr>
                <w:lang w:val="en-GB"/>
              </w:rPr>
              <w:t>This is the sum of all basic own fund items, after deductions, that meet the criteria to be included in Tier 1 unrestricted items and that are therefore available to meet the SCR.</w:t>
            </w:r>
            <w:del w:id="3618" w:author="Author">
              <w:r w:rsidRPr="00711388" w:rsidDel="003323F0">
                <w:rPr>
                  <w:lang w:val="en-GB"/>
                </w:rPr>
                <w:delText xml:space="preserve">  </w:delText>
              </w:r>
            </w:del>
            <w:ins w:id="3619" w:author="Author">
              <w:r w:rsidR="003323F0">
                <w:rPr>
                  <w:lang w:val="en-GB"/>
                </w:rPr>
                <w:t xml:space="preserve"> </w:t>
              </w:r>
            </w:ins>
          </w:p>
        </w:tc>
      </w:tr>
      <w:tr w:rsidR="00872AFE" w:rsidRPr="00711388" w14:paraId="2F7D6588" w14:textId="77777777" w:rsidTr="00567869">
        <w:tc>
          <w:tcPr>
            <w:tcW w:w="2507" w:type="dxa"/>
            <w:tcBorders>
              <w:top w:val="single" w:sz="2" w:space="0" w:color="auto"/>
              <w:left w:val="single" w:sz="2" w:space="0" w:color="auto"/>
              <w:bottom w:val="single" w:sz="2" w:space="0" w:color="auto"/>
              <w:right w:val="single" w:sz="2" w:space="0" w:color="auto"/>
            </w:tcBorders>
          </w:tcPr>
          <w:p w14:paraId="2348C483" w14:textId="77777777" w:rsidR="00872AFE" w:rsidRPr="00711388" w:rsidRDefault="00872AFE" w:rsidP="00567869">
            <w:pPr>
              <w:pStyle w:val="NormalLeft"/>
              <w:rPr>
                <w:lang w:val="en-GB"/>
              </w:rPr>
            </w:pPr>
            <w:r w:rsidRPr="00711388">
              <w:rPr>
                <w:lang w:val="en-GB"/>
              </w:rPr>
              <w:t>R0500/C0030</w:t>
            </w:r>
          </w:p>
        </w:tc>
        <w:tc>
          <w:tcPr>
            <w:tcW w:w="2322" w:type="dxa"/>
            <w:tcBorders>
              <w:top w:val="single" w:sz="2" w:space="0" w:color="auto"/>
              <w:left w:val="single" w:sz="2" w:space="0" w:color="auto"/>
              <w:bottom w:val="single" w:sz="2" w:space="0" w:color="auto"/>
              <w:right w:val="single" w:sz="2" w:space="0" w:color="auto"/>
            </w:tcBorders>
          </w:tcPr>
          <w:p w14:paraId="39A79F78" w14:textId="03B369B1" w:rsidR="00872AFE" w:rsidRPr="00711388" w:rsidRDefault="00872AFE" w:rsidP="00567869">
            <w:pPr>
              <w:pStyle w:val="NormalLeft"/>
              <w:rPr>
                <w:lang w:val="en-GB"/>
              </w:rPr>
            </w:pPr>
            <w:r w:rsidRPr="00711388">
              <w:rPr>
                <w:lang w:val="en-GB"/>
              </w:rPr>
              <w:t xml:space="preserve">Total available own funds to meet the SCR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6E9D9C2D" w14:textId="0F5C4F1C" w:rsidR="00872AFE" w:rsidRPr="00711388" w:rsidRDefault="00872AFE" w:rsidP="00567869">
            <w:pPr>
              <w:pStyle w:val="NormalLeft"/>
              <w:rPr>
                <w:lang w:val="en-GB"/>
              </w:rPr>
            </w:pPr>
            <w:r w:rsidRPr="00711388">
              <w:rPr>
                <w:lang w:val="en-GB"/>
              </w:rPr>
              <w:t>This is the sum of all basic own fund items, after deductions, that meet the criteria to be included in Tier 1 restricted items and that are therefore available to meet the SCR.</w:t>
            </w:r>
            <w:del w:id="3620" w:author="Author">
              <w:r w:rsidRPr="00711388" w:rsidDel="003323F0">
                <w:rPr>
                  <w:lang w:val="en-GB"/>
                </w:rPr>
                <w:delText xml:space="preserve">  </w:delText>
              </w:r>
            </w:del>
            <w:ins w:id="3621" w:author="Author">
              <w:r w:rsidR="003323F0">
                <w:rPr>
                  <w:lang w:val="en-GB"/>
                </w:rPr>
                <w:t xml:space="preserve"> </w:t>
              </w:r>
            </w:ins>
          </w:p>
        </w:tc>
      </w:tr>
      <w:tr w:rsidR="00872AFE" w:rsidRPr="00711388" w14:paraId="6FA468D4" w14:textId="77777777" w:rsidTr="00567869">
        <w:tc>
          <w:tcPr>
            <w:tcW w:w="2507" w:type="dxa"/>
            <w:tcBorders>
              <w:top w:val="single" w:sz="2" w:space="0" w:color="auto"/>
              <w:left w:val="single" w:sz="2" w:space="0" w:color="auto"/>
              <w:bottom w:val="single" w:sz="2" w:space="0" w:color="auto"/>
              <w:right w:val="single" w:sz="2" w:space="0" w:color="auto"/>
            </w:tcBorders>
          </w:tcPr>
          <w:p w14:paraId="78ACDD8E" w14:textId="77777777" w:rsidR="00872AFE" w:rsidRPr="00711388" w:rsidRDefault="00872AFE" w:rsidP="00567869">
            <w:pPr>
              <w:pStyle w:val="NormalLeft"/>
              <w:rPr>
                <w:lang w:val="en-GB"/>
              </w:rPr>
            </w:pPr>
            <w:r w:rsidRPr="00711388">
              <w:rPr>
                <w:lang w:val="en-GB"/>
              </w:rPr>
              <w:t>R0500/C0040</w:t>
            </w:r>
          </w:p>
        </w:tc>
        <w:tc>
          <w:tcPr>
            <w:tcW w:w="2322" w:type="dxa"/>
            <w:tcBorders>
              <w:top w:val="single" w:sz="2" w:space="0" w:color="auto"/>
              <w:left w:val="single" w:sz="2" w:space="0" w:color="auto"/>
              <w:bottom w:val="single" w:sz="2" w:space="0" w:color="auto"/>
              <w:right w:val="single" w:sz="2" w:space="0" w:color="auto"/>
            </w:tcBorders>
          </w:tcPr>
          <w:p w14:paraId="1ABC97E9" w14:textId="7D09780F" w:rsidR="00872AFE" w:rsidRPr="00711388" w:rsidRDefault="00872AFE" w:rsidP="00567869">
            <w:pPr>
              <w:pStyle w:val="NormalLeft"/>
              <w:rPr>
                <w:lang w:val="en-GB"/>
              </w:rPr>
            </w:pPr>
            <w:r w:rsidRPr="00711388">
              <w:rPr>
                <w:lang w:val="en-GB"/>
              </w:rPr>
              <w:t xml:space="preserve">Total available own funds to meet the SCR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501C7AEB" w14:textId="6353A981" w:rsidR="00872AFE" w:rsidRPr="00711388" w:rsidRDefault="00872AFE" w:rsidP="00567869">
            <w:pPr>
              <w:pStyle w:val="NormalLeft"/>
              <w:rPr>
                <w:lang w:val="en-GB"/>
              </w:rPr>
            </w:pPr>
            <w:r w:rsidRPr="00711388">
              <w:rPr>
                <w:lang w:val="en-GB"/>
              </w:rPr>
              <w:t>This is the sum of all basic own fund items, after deductions, and ancillary own fund items that meet the criteria to be included in Tier 2 and that are therefore available to meet the SCR.</w:t>
            </w:r>
            <w:del w:id="3622" w:author="Author">
              <w:r w:rsidRPr="00711388" w:rsidDel="003323F0">
                <w:rPr>
                  <w:lang w:val="en-GB"/>
                </w:rPr>
                <w:delText xml:space="preserve">  </w:delText>
              </w:r>
            </w:del>
            <w:ins w:id="3623" w:author="Author">
              <w:r w:rsidR="003323F0">
                <w:rPr>
                  <w:lang w:val="en-GB"/>
                </w:rPr>
                <w:t xml:space="preserve"> </w:t>
              </w:r>
            </w:ins>
          </w:p>
        </w:tc>
      </w:tr>
      <w:tr w:rsidR="00872AFE" w:rsidRPr="00711388" w14:paraId="5A998A59" w14:textId="77777777" w:rsidTr="00567869">
        <w:tc>
          <w:tcPr>
            <w:tcW w:w="2507" w:type="dxa"/>
            <w:tcBorders>
              <w:top w:val="single" w:sz="2" w:space="0" w:color="auto"/>
              <w:left w:val="single" w:sz="2" w:space="0" w:color="auto"/>
              <w:bottom w:val="single" w:sz="2" w:space="0" w:color="auto"/>
              <w:right w:val="single" w:sz="2" w:space="0" w:color="auto"/>
            </w:tcBorders>
          </w:tcPr>
          <w:p w14:paraId="11567698" w14:textId="77777777" w:rsidR="00872AFE" w:rsidRPr="00711388" w:rsidRDefault="00872AFE" w:rsidP="00567869">
            <w:pPr>
              <w:pStyle w:val="NormalLeft"/>
              <w:rPr>
                <w:lang w:val="en-GB"/>
              </w:rPr>
            </w:pPr>
            <w:r w:rsidRPr="00711388">
              <w:rPr>
                <w:lang w:val="en-GB"/>
              </w:rPr>
              <w:t>R0500/C0050</w:t>
            </w:r>
          </w:p>
        </w:tc>
        <w:tc>
          <w:tcPr>
            <w:tcW w:w="2322" w:type="dxa"/>
            <w:tcBorders>
              <w:top w:val="single" w:sz="2" w:space="0" w:color="auto"/>
              <w:left w:val="single" w:sz="2" w:space="0" w:color="auto"/>
              <w:bottom w:val="single" w:sz="2" w:space="0" w:color="auto"/>
              <w:right w:val="single" w:sz="2" w:space="0" w:color="auto"/>
            </w:tcBorders>
          </w:tcPr>
          <w:p w14:paraId="3D105626" w14:textId="63536762" w:rsidR="00872AFE" w:rsidRPr="00711388" w:rsidRDefault="00872AFE" w:rsidP="00567869">
            <w:pPr>
              <w:pStyle w:val="NormalLeft"/>
              <w:rPr>
                <w:lang w:val="en-GB"/>
              </w:rPr>
            </w:pPr>
            <w:r w:rsidRPr="00711388">
              <w:rPr>
                <w:lang w:val="en-GB"/>
              </w:rPr>
              <w:t xml:space="preserve">Total available own funds to meet the SCR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36C5BABC" w14:textId="1B9AACE1" w:rsidR="00872AFE" w:rsidRPr="00711388" w:rsidRDefault="00872AFE" w:rsidP="00567869">
            <w:pPr>
              <w:pStyle w:val="NormalLeft"/>
              <w:rPr>
                <w:lang w:val="en-GB"/>
              </w:rPr>
            </w:pPr>
            <w:r w:rsidRPr="00711388">
              <w:rPr>
                <w:lang w:val="en-GB"/>
              </w:rPr>
              <w:t>This is the sum of all basic own fund items, after deductions, and ancillary own fund items that meet the criteria to be included in Tier 3 and that are therefore available to meet the SCR.</w:t>
            </w:r>
            <w:del w:id="3624" w:author="Author">
              <w:r w:rsidRPr="00711388" w:rsidDel="003323F0">
                <w:rPr>
                  <w:lang w:val="en-GB"/>
                </w:rPr>
                <w:delText xml:space="preserve">  </w:delText>
              </w:r>
            </w:del>
            <w:ins w:id="3625" w:author="Author">
              <w:r w:rsidR="003323F0">
                <w:rPr>
                  <w:lang w:val="en-GB"/>
                </w:rPr>
                <w:t xml:space="preserve"> </w:t>
              </w:r>
            </w:ins>
          </w:p>
        </w:tc>
      </w:tr>
      <w:tr w:rsidR="00872AFE" w:rsidRPr="00711388" w14:paraId="7E34CC60" w14:textId="77777777" w:rsidTr="00567869">
        <w:tc>
          <w:tcPr>
            <w:tcW w:w="2507" w:type="dxa"/>
            <w:tcBorders>
              <w:top w:val="single" w:sz="2" w:space="0" w:color="auto"/>
              <w:left w:val="single" w:sz="2" w:space="0" w:color="auto"/>
              <w:bottom w:val="single" w:sz="2" w:space="0" w:color="auto"/>
              <w:right w:val="single" w:sz="2" w:space="0" w:color="auto"/>
            </w:tcBorders>
          </w:tcPr>
          <w:p w14:paraId="4F5D602F" w14:textId="77777777" w:rsidR="00872AFE" w:rsidRPr="00711388" w:rsidRDefault="00872AFE" w:rsidP="00567869">
            <w:pPr>
              <w:pStyle w:val="NormalLeft"/>
              <w:rPr>
                <w:lang w:val="en-GB"/>
              </w:rPr>
            </w:pPr>
            <w:r w:rsidRPr="00711388">
              <w:rPr>
                <w:lang w:val="en-GB"/>
              </w:rPr>
              <w:lastRenderedPageBreak/>
              <w:t>R0510/C0010</w:t>
            </w:r>
          </w:p>
        </w:tc>
        <w:tc>
          <w:tcPr>
            <w:tcW w:w="2322" w:type="dxa"/>
            <w:tcBorders>
              <w:top w:val="single" w:sz="2" w:space="0" w:color="auto"/>
              <w:left w:val="single" w:sz="2" w:space="0" w:color="auto"/>
              <w:bottom w:val="single" w:sz="2" w:space="0" w:color="auto"/>
              <w:right w:val="single" w:sz="2" w:space="0" w:color="auto"/>
            </w:tcBorders>
          </w:tcPr>
          <w:p w14:paraId="4C3FBB79" w14:textId="77777777" w:rsidR="00872AFE" w:rsidRPr="00711388" w:rsidRDefault="00872AFE" w:rsidP="00567869">
            <w:pPr>
              <w:pStyle w:val="NormalLeft"/>
              <w:rPr>
                <w:lang w:val="en-GB"/>
              </w:rPr>
            </w:pPr>
            <w:r w:rsidRPr="00711388">
              <w:rPr>
                <w:lang w:val="en-GB"/>
              </w:rPr>
              <w:t>Total available own funds to meet the MCR</w:t>
            </w:r>
          </w:p>
        </w:tc>
        <w:tc>
          <w:tcPr>
            <w:tcW w:w="4457" w:type="dxa"/>
            <w:tcBorders>
              <w:top w:val="single" w:sz="2" w:space="0" w:color="auto"/>
              <w:left w:val="single" w:sz="2" w:space="0" w:color="auto"/>
              <w:bottom w:val="single" w:sz="2" w:space="0" w:color="auto"/>
              <w:right w:val="single" w:sz="2" w:space="0" w:color="auto"/>
            </w:tcBorders>
          </w:tcPr>
          <w:p w14:paraId="4407E6FA" w14:textId="17E7069D" w:rsidR="00872AFE" w:rsidRPr="00711388" w:rsidRDefault="00872AFE" w:rsidP="00567869">
            <w:pPr>
              <w:pStyle w:val="NormalLeft"/>
              <w:rPr>
                <w:lang w:val="en-GB"/>
              </w:rPr>
            </w:pPr>
            <w:r w:rsidRPr="00711388">
              <w:rPr>
                <w:lang w:val="en-GB"/>
              </w:rPr>
              <w:t>This is the sum of all basic own fund items, after deductions, that meet the Tier 1 and Tier 2 criteria and that are therefore available to meet the MCR.</w:t>
            </w:r>
            <w:del w:id="3626" w:author="Author">
              <w:r w:rsidRPr="00711388" w:rsidDel="003323F0">
                <w:rPr>
                  <w:lang w:val="en-GB"/>
                </w:rPr>
                <w:delText xml:space="preserve">  </w:delText>
              </w:r>
            </w:del>
            <w:ins w:id="3627" w:author="Author">
              <w:r w:rsidR="003323F0">
                <w:rPr>
                  <w:lang w:val="en-GB"/>
                </w:rPr>
                <w:t xml:space="preserve"> </w:t>
              </w:r>
            </w:ins>
          </w:p>
        </w:tc>
      </w:tr>
      <w:tr w:rsidR="00872AFE" w:rsidRPr="00711388" w14:paraId="7BF3A36A" w14:textId="77777777" w:rsidTr="00567869">
        <w:tc>
          <w:tcPr>
            <w:tcW w:w="2507" w:type="dxa"/>
            <w:tcBorders>
              <w:top w:val="single" w:sz="2" w:space="0" w:color="auto"/>
              <w:left w:val="single" w:sz="2" w:space="0" w:color="auto"/>
              <w:bottom w:val="single" w:sz="2" w:space="0" w:color="auto"/>
              <w:right w:val="single" w:sz="2" w:space="0" w:color="auto"/>
            </w:tcBorders>
          </w:tcPr>
          <w:p w14:paraId="4A916A9F" w14:textId="77777777" w:rsidR="00872AFE" w:rsidRPr="00711388" w:rsidRDefault="00872AFE" w:rsidP="00567869">
            <w:pPr>
              <w:pStyle w:val="NormalLeft"/>
              <w:rPr>
                <w:lang w:val="en-GB"/>
              </w:rPr>
            </w:pPr>
            <w:r w:rsidRPr="00711388">
              <w:rPr>
                <w:lang w:val="en-GB"/>
              </w:rPr>
              <w:t>R0510/C0020</w:t>
            </w:r>
          </w:p>
        </w:tc>
        <w:tc>
          <w:tcPr>
            <w:tcW w:w="2322" w:type="dxa"/>
            <w:tcBorders>
              <w:top w:val="single" w:sz="2" w:space="0" w:color="auto"/>
              <w:left w:val="single" w:sz="2" w:space="0" w:color="auto"/>
              <w:bottom w:val="single" w:sz="2" w:space="0" w:color="auto"/>
              <w:right w:val="single" w:sz="2" w:space="0" w:color="auto"/>
            </w:tcBorders>
          </w:tcPr>
          <w:p w14:paraId="47B43765" w14:textId="76AA3A4D" w:rsidR="00872AFE" w:rsidRPr="00711388" w:rsidRDefault="00872AFE" w:rsidP="00567869">
            <w:pPr>
              <w:pStyle w:val="NormalLeft"/>
              <w:rPr>
                <w:lang w:val="en-GB"/>
              </w:rPr>
            </w:pPr>
            <w:r w:rsidRPr="00711388">
              <w:rPr>
                <w:lang w:val="en-GB"/>
              </w:rPr>
              <w:t xml:space="preserve">Total available own funds to meet the MCR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67BDEB2A" w14:textId="14F56478" w:rsidR="00872AFE" w:rsidRPr="00711388" w:rsidRDefault="00872AFE" w:rsidP="00567869">
            <w:pPr>
              <w:pStyle w:val="NormalLeft"/>
              <w:rPr>
                <w:lang w:val="en-GB"/>
              </w:rPr>
            </w:pPr>
            <w:r w:rsidRPr="00711388">
              <w:rPr>
                <w:lang w:val="en-GB"/>
              </w:rPr>
              <w:t>This is the sum of all basic own fund items, after deductions, that meet the criteria to be included in Tier 1 unrestricted items and that are therefore available to meet the MCR.</w:t>
            </w:r>
            <w:del w:id="3628" w:author="Author">
              <w:r w:rsidRPr="00711388" w:rsidDel="003323F0">
                <w:rPr>
                  <w:lang w:val="en-GB"/>
                </w:rPr>
                <w:delText xml:space="preserve">  </w:delText>
              </w:r>
            </w:del>
            <w:ins w:id="3629" w:author="Author">
              <w:r w:rsidR="003323F0">
                <w:rPr>
                  <w:lang w:val="en-GB"/>
                </w:rPr>
                <w:t xml:space="preserve"> </w:t>
              </w:r>
            </w:ins>
          </w:p>
        </w:tc>
      </w:tr>
      <w:tr w:rsidR="00872AFE" w:rsidRPr="00711388" w14:paraId="0688DE5A" w14:textId="77777777" w:rsidTr="00567869">
        <w:tc>
          <w:tcPr>
            <w:tcW w:w="2507" w:type="dxa"/>
            <w:tcBorders>
              <w:top w:val="single" w:sz="2" w:space="0" w:color="auto"/>
              <w:left w:val="single" w:sz="2" w:space="0" w:color="auto"/>
              <w:bottom w:val="single" w:sz="2" w:space="0" w:color="auto"/>
              <w:right w:val="single" w:sz="2" w:space="0" w:color="auto"/>
            </w:tcBorders>
          </w:tcPr>
          <w:p w14:paraId="4CD10EB2" w14:textId="77777777" w:rsidR="00872AFE" w:rsidRPr="00711388" w:rsidRDefault="00872AFE" w:rsidP="00567869">
            <w:pPr>
              <w:pStyle w:val="NormalLeft"/>
              <w:rPr>
                <w:lang w:val="en-GB"/>
              </w:rPr>
            </w:pPr>
            <w:r w:rsidRPr="00711388">
              <w:rPr>
                <w:lang w:val="en-GB"/>
              </w:rPr>
              <w:t>R0510/C0030</w:t>
            </w:r>
          </w:p>
        </w:tc>
        <w:tc>
          <w:tcPr>
            <w:tcW w:w="2322" w:type="dxa"/>
            <w:tcBorders>
              <w:top w:val="single" w:sz="2" w:space="0" w:color="auto"/>
              <w:left w:val="single" w:sz="2" w:space="0" w:color="auto"/>
              <w:bottom w:val="single" w:sz="2" w:space="0" w:color="auto"/>
              <w:right w:val="single" w:sz="2" w:space="0" w:color="auto"/>
            </w:tcBorders>
          </w:tcPr>
          <w:p w14:paraId="0B2D9FCE" w14:textId="34890C64" w:rsidR="00872AFE" w:rsidRPr="00711388" w:rsidRDefault="00872AFE" w:rsidP="00567869">
            <w:pPr>
              <w:pStyle w:val="NormalLeft"/>
              <w:rPr>
                <w:lang w:val="en-GB"/>
              </w:rPr>
            </w:pPr>
            <w:r w:rsidRPr="00711388">
              <w:rPr>
                <w:lang w:val="en-GB"/>
              </w:rPr>
              <w:t xml:space="preserve">Total available own funds to meet the MCR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70584CD8" w14:textId="251C023F" w:rsidR="00872AFE" w:rsidRPr="00711388" w:rsidRDefault="00872AFE" w:rsidP="00567869">
            <w:pPr>
              <w:pStyle w:val="NormalLeft"/>
              <w:rPr>
                <w:lang w:val="en-GB"/>
              </w:rPr>
            </w:pPr>
            <w:r w:rsidRPr="00711388">
              <w:rPr>
                <w:lang w:val="en-GB"/>
              </w:rPr>
              <w:t>This is the sum of all basic own fund items, after deductions, that meet the criteria to be included in Tier 1 restricted items and that are therefore available to meet the MCR.</w:t>
            </w:r>
            <w:del w:id="3630" w:author="Author">
              <w:r w:rsidRPr="00711388" w:rsidDel="003323F0">
                <w:rPr>
                  <w:lang w:val="en-GB"/>
                </w:rPr>
                <w:delText xml:space="preserve">  </w:delText>
              </w:r>
            </w:del>
            <w:ins w:id="3631" w:author="Author">
              <w:r w:rsidR="003323F0">
                <w:rPr>
                  <w:lang w:val="en-GB"/>
                </w:rPr>
                <w:t xml:space="preserve"> </w:t>
              </w:r>
            </w:ins>
          </w:p>
        </w:tc>
      </w:tr>
      <w:tr w:rsidR="00872AFE" w:rsidRPr="00711388" w14:paraId="185277D8" w14:textId="77777777" w:rsidTr="00567869">
        <w:tc>
          <w:tcPr>
            <w:tcW w:w="2507" w:type="dxa"/>
            <w:tcBorders>
              <w:top w:val="single" w:sz="2" w:space="0" w:color="auto"/>
              <w:left w:val="single" w:sz="2" w:space="0" w:color="auto"/>
              <w:bottom w:val="single" w:sz="2" w:space="0" w:color="auto"/>
              <w:right w:val="single" w:sz="2" w:space="0" w:color="auto"/>
            </w:tcBorders>
          </w:tcPr>
          <w:p w14:paraId="4BC6DB1E" w14:textId="77777777" w:rsidR="00872AFE" w:rsidRPr="00711388" w:rsidRDefault="00872AFE" w:rsidP="00567869">
            <w:pPr>
              <w:pStyle w:val="NormalLeft"/>
              <w:rPr>
                <w:lang w:val="en-GB"/>
              </w:rPr>
            </w:pPr>
            <w:r w:rsidRPr="00711388">
              <w:rPr>
                <w:lang w:val="en-GB"/>
              </w:rPr>
              <w:t>R0510/C0040</w:t>
            </w:r>
          </w:p>
        </w:tc>
        <w:tc>
          <w:tcPr>
            <w:tcW w:w="2322" w:type="dxa"/>
            <w:tcBorders>
              <w:top w:val="single" w:sz="2" w:space="0" w:color="auto"/>
              <w:left w:val="single" w:sz="2" w:space="0" w:color="auto"/>
              <w:bottom w:val="single" w:sz="2" w:space="0" w:color="auto"/>
              <w:right w:val="single" w:sz="2" w:space="0" w:color="auto"/>
            </w:tcBorders>
          </w:tcPr>
          <w:p w14:paraId="26D0DF1F" w14:textId="75BB40B0" w:rsidR="00872AFE" w:rsidRPr="00711388" w:rsidRDefault="00872AFE" w:rsidP="00567869">
            <w:pPr>
              <w:pStyle w:val="NormalLeft"/>
              <w:rPr>
                <w:lang w:val="en-GB"/>
              </w:rPr>
            </w:pPr>
            <w:r w:rsidRPr="00711388">
              <w:rPr>
                <w:lang w:val="en-GB"/>
              </w:rPr>
              <w:t xml:space="preserve">Total available own funds to meet the MCR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360C7E35" w14:textId="3E8EFCA2" w:rsidR="00872AFE" w:rsidRPr="00711388" w:rsidRDefault="00872AFE" w:rsidP="00567869">
            <w:pPr>
              <w:pStyle w:val="NormalLeft"/>
              <w:rPr>
                <w:lang w:val="en-GB"/>
              </w:rPr>
            </w:pPr>
            <w:r w:rsidRPr="00711388">
              <w:rPr>
                <w:lang w:val="en-GB"/>
              </w:rPr>
              <w:t>This is the sum of all basic own fund items, after deductions, that meet the criteria to be included in Tier 2 and that are therefore available to meet the MCR.</w:t>
            </w:r>
            <w:del w:id="3632" w:author="Author">
              <w:r w:rsidRPr="00711388" w:rsidDel="003323F0">
                <w:rPr>
                  <w:lang w:val="en-GB"/>
                </w:rPr>
                <w:delText xml:space="preserve">  </w:delText>
              </w:r>
            </w:del>
            <w:ins w:id="3633" w:author="Author">
              <w:r w:rsidR="003323F0">
                <w:rPr>
                  <w:lang w:val="en-GB"/>
                </w:rPr>
                <w:t xml:space="preserve"> </w:t>
              </w:r>
            </w:ins>
          </w:p>
        </w:tc>
      </w:tr>
      <w:tr w:rsidR="00872AFE" w:rsidRPr="00711388" w14:paraId="6961E803" w14:textId="77777777" w:rsidTr="00567869">
        <w:tc>
          <w:tcPr>
            <w:tcW w:w="2507" w:type="dxa"/>
            <w:tcBorders>
              <w:top w:val="single" w:sz="2" w:space="0" w:color="auto"/>
              <w:left w:val="single" w:sz="2" w:space="0" w:color="auto"/>
              <w:bottom w:val="single" w:sz="2" w:space="0" w:color="auto"/>
              <w:right w:val="single" w:sz="2" w:space="0" w:color="auto"/>
            </w:tcBorders>
          </w:tcPr>
          <w:p w14:paraId="2ECC62FA" w14:textId="77777777" w:rsidR="00872AFE" w:rsidRPr="00711388" w:rsidRDefault="00872AFE" w:rsidP="00567869">
            <w:pPr>
              <w:pStyle w:val="NormalLeft"/>
              <w:rPr>
                <w:lang w:val="en-GB"/>
              </w:rPr>
            </w:pPr>
            <w:r w:rsidRPr="00711388">
              <w:rPr>
                <w:lang w:val="en-GB"/>
              </w:rPr>
              <w:t>R0540/C0010</w:t>
            </w:r>
          </w:p>
        </w:tc>
        <w:tc>
          <w:tcPr>
            <w:tcW w:w="2322" w:type="dxa"/>
            <w:tcBorders>
              <w:top w:val="single" w:sz="2" w:space="0" w:color="auto"/>
              <w:left w:val="single" w:sz="2" w:space="0" w:color="auto"/>
              <w:bottom w:val="single" w:sz="2" w:space="0" w:color="auto"/>
              <w:right w:val="single" w:sz="2" w:space="0" w:color="auto"/>
            </w:tcBorders>
          </w:tcPr>
          <w:p w14:paraId="71FDCB90" w14:textId="77777777" w:rsidR="00872AFE" w:rsidRPr="00711388" w:rsidRDefault="00872AFE" w:rsidP="00567869">
            <w:pPr>
              <w:pStyle w:val="NormalLeft"/>
              <w:rPr>
                <w:lang w:val="en-GB"/>
              </w:rPr>
            </w:pPr>
            <w:r w:rsidRPr="00711388">
              <w:rPr>
                <w:lang w:val="en-GB"/>
              </w:rPr>
              <w:t>Total eligible own funds to meet the SCR</w:t>
            </w:r>
          </w:p>
        </w:tc>
        <w:tc>
          <w:tcPr>
            <w:tcW w:w="4457" w:type="dxa"/>
            <w:tcBorders>
              <w:top w:val="single" w:sz="2" w:space="0" w:color="auto"/>
              <w:left w:val="single" w:sz="2" w:space="0" w:color="auto"/>
              <w:bottom w:val="single" w:sz="2" w:space="0" w:color="auto"/>
              <w:right w:val="single" w:sz="2" w:space="0" w:color="auto"/>
            </w:tcBorders>
          </w:tcPr>
          <w:p w14:paraId="30773CBD" w14:textId="77777777" w:rsidR="00872AFE" w:rsidRPr="00711388" w:rsidRDefault="00872AFE" w:rsidP="00567869">
            <w:pPr>
              <w:pStyle w:val="NormalLeft"/>
              <w:rPr>
                <w:lang w:val="en-GB"/>
              </w:rPr>
            </w:pPr>
            <w:r w:rsidRPr="00711388">
              <w:rPr>
                <w:lang w:val="en-GB"/>
              </w:rPr>
              <w:t>This is the total amount of available own funds that are eligible to cover the SCR.</w:t>
            </w:r>
          </w:p>
        </w:tc>
      </w:tr>
      <w:tr w:rsidR="00872AFE" w:rsidRPr="00711388" w14:paraId="321579E4" w14:textId="77777777" w:rsidTr="00567869">
        <w:tc>
          <w:tcPr>
            <w:tcW w:w="2507" w:type="dxa"/>
            <w:tcBorders>
              <w:top w:val="single" w:sz="2" w:space="0" w:color="auto"/>
              <w:left w:val="single" w:sz="2" w:space="0" w:color="auto"/>
              <w:bottom w:val="single" w:sz="2" w:space="0" w:color="auto"/>
              <w:right w:val="single" w:sz="2" w:space="0" w:color="auto"/>
            </w:tcBorders>
          </w:tcPr>
          <w:p w14:paraId="6C0EB49F" w14:textId="77777777" w:rsidR="00872AFE" w:rsidRPr="00711388" w:rsidRDefault="00872AFE" w:rsidP="00567869">
            <w:pPr>
              <w:pStyle w:val="NormalLeft"/>
              <w:rPr>
                <w:lang w:val="en-GB"/>
              </w:rPr>
            </w:pPr>
            <w:r w:rsidRPr="00711388">
              <w:rPr>
                <w:lang w:val="en-GB"/>
              </w:rPr>
              <w:t>R0540/C0020</w:t>
            </w:r>
          </w:p>
        </w:tc>
        <w:tc>
          <w:tcPr>
            <w:tcW w:w="2322" w:type="dxa"/>
            <w:tcBorders>
              <w:top w:val="single" w:sz="2" w:space="0" w:color="auto"/>
              <w:left w:val="single" w:sz="2" w:space="0" w:color="auto"/>
              <w:bottom w:val="single" w:sz="2" w:space="0" w:color="auto"/>
              <w:right w:val="single" w:sz="2" w:space="0" w:color="auto"/>
            </w:tcBorders>
          </w:tcPr>
          <w:p w14:paraId="0B34296E" w14:textId="3F7AD01A" w:rsidR="00872AFE" w:rsidRPr="00711388" w:rsidRDefault="00872AFE" w:rsidP="00567869">
            <w:pPr>
              <w:pStyle w:val="NormalLeft"/>
              <w:rPr>
                <w:lang w:val="en-GB"/>
              </w:rPr>
            </w:pPr>
            <w:r w:rsidRPr="00711388">
              <w:rPr>
                <w:lang w:val="en-GB"/>
              </w:rPr>
              <w:t xml:space="preserve">Total eligible own funds to meet the SCR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6B262990" w14:textId="77777777" w:rsidR="00872AFE" w:rsidRPr="00711388" w:rsidRDefault="00872AFE" w:rsidP="00567869">
            <w:pPr>
              <w:pStyle w:val="NormalLeft"/>
              <w:rPr>
                <w:lang w:val="en-GB"/>
              </w:rPr>
            </w:pPr>
            <w:r w:rsidRPr="00711388">
              <w:rPr>
                <w:lang w:val="en-GB"/>
              </w:rPr>
              <w:t>This is the amount of unrestricted Tier 1 own fund items that are eligible to meet the SCR.</w:t>
            </w:r>
          </w:p>
        </w:tc>
      </w:tr>
      <w:tr w:rsidR="00872AFE" w:rsidRPr="00711388" w14:paraId="1B6A940D" w14:textId="77777777" w:rsidTr="00567869">
        <w:tc>
          <w:tcPr>
            <w:tcW w:w="2507" w:type="dxa"/>
            <w:tcBorders>
              <w:top w:val="single" w:sz="2" w:space="0" w:color="auto"/>
              <w:left w:val="single" w:sz="2" w:space="0" w:color="auto"/>
              <w:bottom w:val="single" w:sz="2" w:space="0" w:color="auto"/>
              <w:right w:val="single" w:sz="2" w:space="0" w:color="auto"/>
            </w:tcBorders>
          </w:tcPr>
          <w:p w14:paraId="7CF1EDFA" w14:textId="77777777" w:rsidR="00872AFE" w:rsidRPr="00711388" w:rsidRDefault="00872AFE" w:rsidP="00567869">
            <w:pPr>
              <w:pStyle w:val="NormalLeft"/>
              <w:rPr>
                <w:lang w:val="en-GB"/>
              </w:rPr>
            </w:pPr>
            <w:r w:rsidRPr="00711388">
              <w:rPr>
                <w:lang w:val="en-GB"/>
              </w:rPr>
              <w:t>R0540/C0030</w:t>
            </w:r>
          </w:p>
        </w:tc>
        <w:tc>
          <w:tcPr>
            <w:tcW w:w="2322" w:type="dxa"/>
            <w:tcBorders>
              <w:top w:val="single" w:sz="2" w:space="0" w:color="auto"/>
              <w:left w:val="single" w:sz="2" w:space="0" w:color="auto"/>
              <w:bottom w:val="single" w:sz="2" w:space="0" w:color="auto"/>
              <w:right w:val="single" w:sz="2" w:space="0" w:color="auto"/>
            </w:tcBorders>
          </w:tcPr>
          <w:p w14:paraId="68437AF7" w14:textId="1D2030BD" w:rsidR="00872AFE" w:rsidRPr="00711388" w:rsidRDefault="00872AFE" w:rsidP="00567869">
            <w:pPr>
              <w:pStyle w:val="NormalLeft"/>
              <w:rPr>
                <w:lang w:val="en-GB"/>
              </w:rPr>
            </w:pPr>
            <w:r w:rsidRPr="00711388">
              <w:rPr>
                <w:lang w:val="en-GB"/>
              </w:rPr>
              <w:t xml:space="preserve">Total eligible own funds to meet the SCR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7FD14C57" w14:textId="77777777" w:rsidR="00872AFE" w:rsidRPr="00711388" w:rsidRDefault="00872AFE" w:rsidP="00567869">
            <w:pPr>
              <w:pStyle w:val="NormalLeft"/>
              <w:rPr>
                <w:lang w:val="en-GB"/>
              </w:rPr>
            </w:pPr>
            <w:r w:rsidRPr="00711388">
              <w:rPr>
                <w:lang w:val="en-GB"/>
              </w:rPr>
              <w:t>This is the amount of restricted Tier 1 own fund items that are eligible to meet the SCR.</w:t>
            </w:r>
          </w:p>
        </w:tc>
      </w:tr>
      <w:tr w:rsidR="00872AFE" w:rsidRPr="00711388" w14:paraId="582D33A5" w14:textId="77777777" w:rsidTr="00567869">
        <w:tc>
          <w:tcPr>
            <w:tcW w:w="2507" w:type="dxa"/>
            <w:tcBorders>
              <w:top w:val="single" w:sz="2" w:space="0" w:color="auto"/>
              <w:left w:val="single" w:sz="2" w:space="0" w:color="auto"/>
              <w:bottom w:val="single" w:sz="2" w:space="0" w:color="auto"/>
              <w:right w:val="single" w:sz="2" w:space="0" w:color="auto"/>
            </w:tcBorders>
          </w:tcPr>
          <w:p w14:paraId="62BE86AB" w14:textId="77777777" w:rsidR="00872AFE" w:rsidRPr="00711388" w:rsidRDefault="00872AFE" w:rsidP="00567869">
            <w:pPr>
              <w:pStyle w:val="NormalLeft"/>
              <w:rPr>
                <w:lang w:val="en-GB"/>
              </w:rPr>
            </w:pPr>
            <w:r w:rsidRPr="00711388">
              <w:rPr>
                <w:lang w:val="en-GB"/>
              </w:rPr>
              <w:t>R0540/C0040</w:t>
            </w:r>
          </w:p>
        </w:tc>
        <w:tc>
          <w:tcPr>
            <w:tcW w:w="2322" w:type="dxa"/>
            <w:tcBorders>
              <w:top w:val="single" w:sz="2" w:space="0" w:color="auto"/>
              <w:left w:val="single" w:sz="2" w:space="0" w:color="auto"/>
              <w:bottom w:val="single" w:sz="2" w:space="0" w:color="auto"/>
              <w:right w:val="single" w:sz="2" w:space="0" w:color="auto"/>
            </w:tcBorders>
          </w:tcPr>
          <w:p w14:paraId="4241470E" w14:textId="069214D7" w:rsidR="00872AFE" w:rsidRPr="00711388" w:rsidRDefault="00872AFE" w:rsidP="00567869">
            <w:pPr>
              <w:pStyle w:val="NormalLeft"/>
              <w:rPr>
                <w:lang w:val="en-GB"/>
              </w:rPr>
            </w:pPr>
            <w:r w:rsidRPr="00711388">
              <w:rPr>
                <w:lang w:val="en-GB"/>
              </w:rPr>
              <w:t xml:space="preserve">Total eligible own funds to meet the SCR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5D4FC45E" w14:textId="77777777" w:rsidR="00872AFE" w:rsidRPr="00711388" w:rsidRDefault="00872AFE" w:rsidP="00567869">
            <w:pPr>
              <w:pStyle w:val="NormalLeft"/>
              <w:rPr>
                <w:lang w:val="en-GB"/>
              </w:rPr>
            </w:pPr>
            <w:r w:rsidRPr="00711388">
              <w:rPr>
                <w:lang w:val="en-GB"/>
              </w:rPr>
              <w:t>This is the amount of Tier 2 own fund items that are eligible to meet the SCR.</w:t>
            </w:r>
          </w:p>
        </w:tc>
      </w:tr>
      <w:tr w:rsidR="00872AFE" w:rsidRPr="00711388" w14:paraId="66194F5E" w14:textId="77777777" w:rsidTr="00567869">
        <w:tc>
          <w:tcPr>
            <w:tcW w:w="2507" w:type="dxa"/>
            <w:tcBorders>
              <w:top w:val="single" w:sz="2" w:space="0" w:color="auto"/>
              <w:left w:val="single" w:sz="2" w:space="0" w:color="auto"/>
              <w:bottom w:val="single" w:sz="2" w:space="0" w:color="auto"/>
              <w:right w:val="single" w:sz="2" w:space="0" w:color="auto"/>
            </w:tcBorders>
          </w:tcPr>
          <w:p w14:paraId="5923378D" w14:textId="77777777" w:rsidR="00872AFE" w:rsidRPr="00711388" w:rsidRDefault="00872AFE" w:rsidP="00567869">
            <w:pPr>
              <w:pStyle w:val="NormalLeft"/>
              <w:rPr>
                <w:lang w:val="en-GB"/>
              </w:rPr>
            </w:pPr>
            <w:r w:rsidRPr="00711388">
              <w:rPr>
                <w:lang w:val="en-GB"/>
              </w:rPr>
              <w:t>R0540/C0050</w:t>
            </w:r>
          </w:p>
        </w:tc>
        <w:tc>
          <w:tcPr>
            <w:tcW w:w="2322" w:type="dxa"/>
            <w:tcBorders>
              <w:top w:val="single" w:sz="2" w:space="0" w:color="auto"/>
              <w:left w:val="single" w:sz="2" w:space="0" w:color="auto"/>
              <w:bottom w:val="single" w:sz="2" w:space="0" w:color="auto"/>
              <w:right w:val="single" w:sz="2" w:space="0" w:color="auto"/>
            </w:tcBorders>
          </w:tcPr>
          <w:p w14:paraId="37170AAB" w14:textId="13E02C63" w:rsidR="00872AFE" w:rsidRPr="00711388" w:rsidRDefault="00872AFE" w:rsidP="00567869">
            <w:pPr>
              <w:pStyle w:val="NormalLeft"/>
              <w:rPr>
                <w:lang w:val="en-GB"/>
              </w:rPr>
            </w:pPr>
            <w:r w:rsidRPr="00711388">
              <w:rPr>
                <w:lang w:val="en-GB"/>
              </w:rPr>
              <w:t xml:space="preserve">Total eligible own funds to meet the SCR </w:t>
            </w:r>
            <w:r w:rsidR="00845F43" w:rsidRPr="00711388">
              <w:rPr>
                <w:lang w:val="en-GB"/>
              </w:rPr>
              <w:t>-</w:t>
            </w:r>
            <w:r w:rsidRPr="00711388">
              <w:rPr>
                <w:lang w:val="en-GB"/>
              </w:rPr>
              <w:t xml:space="preserve"> tier 3</w:t>
            </w:r>
          </w:p>
        </w:tc>
        <w:tc>
          <w:tcPr>
            <w:tcW w:w="4457" w:type="dxa"/>
            <w:tcBorders>
              <w:top w:val="single" w:sz="2" w:space="0" w:color="auto"/>
              <w:left w:val="single" w:sz="2" w:space="0" w:color="auto"/>
              <w:bottom w:val="single" w:sz="2" w:space="0" w:color="auto"/>
              <w:right w:val="single" w:sz="2" w:space="0" w:color="auto"/>
            </w:tcBorders>
          </w:tcPr>
          <w:p w14:paraId="0A0111EC" w14:textId="77777777" w:rsidR="00872AFE" w:rsidRPr="00711388" w:rsidRDefault="00872AFE" w:rsidP="00567869">
            <w:pPr>
              <w:pStyle w:val="NormalLeft"/>
              <w:rPr>
                <w:lang w:val="en-GB"/>
              </w:rPr>
            </w:pPr>
            <w:r w:rsidRPr="00711388">
              <w:rPr>
                <w:lang w:val="en-GB"/>
              </w:rPr>
              <w:t>This is the amount of Tier 3 own fund items that are eligible to meet the SCR.</w:t>
            </w:r>
          </w:p>
        </w:tc>
      </w:tr>
      <w:tr w:rsidR="00872AFE" w:rsidRPr="00711388" w14:paraId="029E3A07" w14:textId="77777777" w:rsidTr="00567869">
        <w:tc>
          <w:tcPr>
            <w:tcW w:w="2507" w:type="dxa"/>
            <w:tcBorders>
              <w:top w:val="single" w:sz="2" w:space="0" w:color="auto"/>
              <w:left w:val="single" w:sz="2" w:space="0" w:color="auto"/>
              <w:bottom w:val="single" w:sz="2" w:space="0" w:color="auto"/>
              <w:right w:val="single" w:sz="2" w:space="0" w:color="auto"/>
            </w:tcBorders>
          </w:tcPr>
          <w:p w14:paraId="7406B1AC" w14:textId="77777777" w:rsidR="00872AFE" w:rsidRPr="00711388" w:rsidRDefault="00872AFE" w:rsidP="00567869">
            <w:pPr>
              <w:pStyle w:val="NormalLeft"/>
              <w:rPr>
                <w:lang w:val="en-GB"/>
              </w:rPr>
            </w:pPr>
            <w:r w:rsidRPr="00711388">
              <w:rPr>
                <w:lang w:val="en-GB"/>
              </w:rPr>
              <w:t>R0550/C0010</w:t>
            </w:r>
          </w:p>
        </w:tc>
        <w:tc>
          <w:tcPr>
            <w:tcW w:w="2322" w:type="dxa"/>
            <w:tcBorders>
              <w:top w:val="single" w:sz="2" w:space="0" w:color="auto"/>
              <w:left w:val="single" w:sz="2" w:space="0" w:color="auto"/>
              <w:bottom w:val="single" w:sz="2" w:space="0" w:color="auto"/>
              <w:right w:val="single" w:sz="2" w:space="0" w:color="auto"/>
            </w:tcBorders>
          </w:tcPr>
          <w:p w14:paraId="3FDAFC3C" w14:textId="77777777" w:rsidR="00872AFE" w:rsidRPr="00711388" w:rsidRDefault="00872AFE" w:rsidP="00567869">
            <w:pPr>
              <w:pStyle w:val="NormalLeft"/>
              <w:rPr>
                <w:lang w:val="en-GB"/>
              </w:rPr>
            </w:pPr>
            <w:r w:rsidRPr="00711388">
              <w:rPr>
                <w:lang w:val="en-GB"/>
              </w:rPr>
              <w:t>Total eligible own funds to meet the MCR</w:t>
            </w:r>
          </w:p>
        </w:tc>
        <w:tc>
          <w:tcPr>
            <w:tcW w:w="4457" w:type="dxa"/>
            <w:tcBorders>
              <w:top w:val="single" w:sz="2" w:space="0" w:color="auto"/>
              <w:left w:val="single" w:sz="2" w:space="0" w:color="auto"/>
              <w:bottom w:val="single" w:sz="2" w:space="0" w:color="auto"/>
              <w:right w:val="single" w:sz="2" w:space="0" w:color="auto"/>
            </w:tcBorders>
          </w:tcPr>
          <w:p w14:paraId="4F0B613D" w14:textId="77777777" w:rsidR="00872AFE" w:rsidRPr="00711388" w:rsidRDefault="00872AFE" w:rsidP="00567869">
            <w:pPr>
              <w:pStyle w:val="NormalLeft"/>
              <w:rPr>
                <w:lang w:val="en-GB"/>
              </w:rPr>
            </w:pPr>
            <w:r w:rsidRPr="00711388">
              <w:rPr>
                <w:lang w:val="en-GB"/>
              </w:rPr>
              <w:t>This is the total amount of own fund items that are eligible to meet the MCR.</w:t>
            </w:r>
          </w:p>
        </w:tc>
      </w:tr>
      <w:tr w:rsidR="00872AFE" w:rsidRPr="00711388" w14:paraId="7A86A638" w14:textId="77777777" w:rsidTr="00567869">
        <w:tc>
          <w:tcPr>
            <w:tcW w:w="2507" w:type="dxa"/>
            <w:tcBorders>
              <w:top w:val="single" w:sz="2" w:space="0" w:color="auto"/>
              <w:left w:val="single" w:sz="2" w:space="0" w:color="auto"/>
              <w:bottom w:val="single" w:sz="2" w:space="0" w:color="auto"/>
              <w:right w:val="single" w:sz="2" w:space="0" w:color="auto"/>
            </w:tcBorders>
          </w:tcPr>
          <w:p w14:paraId="0B24E25B" w14:textId="77777777" w:rsidR="00872AFE" w:rsidRPr="00711388" w:rsidRDefault="00872AFE" w:rsidP="00567869">
            <w:pPr>
              <w:pStyle w:val="NormalLeft"/>
              <w:rPr>
                <w:lang w:val="en-GB"/>
              </w:rPr>
            </w:pPr>
            <w:r w:rsidRPr="00711388">
              <w:rPr>
                <w:lang w:val="en-GB"/>
              </w:rPr>
              <w:lastRenderedPageBreak/>
              <w:t>R0550/C0020</w:t>
            </w:r>
          </w:p>
        </w:tc>
        <w:tc>
          <w:tcPr>
            <w:tcW w:w="2322" w:type="dxa"/>
            <w:tcBorders>
              <w:top w:val="single" w:sz="2" w:space="0" w:color="auto"/>
              <w:left w:val="single" w:sz="2" w:space="0" w:color="auto"/>
              <w:bottom w:val="single" w:sz="2" w:space="0" w:color="auto"/>
              <w:right w:val="single" w:sz="2" w:space="0" w:color="auto"/>
            </w:tcBorders>
          </w:tcPr>
          <w:p w14:paraId="210C7F4D" w14:textId="7DD5A4F9" w:rsidR="00872AFE" w:rsidRPr="00711388" w:rsidRDefault="00872AFE" w:rsidP="00567869">
            <w:pPr>
              <w:pStyle w:val="NormalLeft"/>
              <w:rPr>
                <w:lang w:val="en-GB"/>
              </w:rPr>
            </w:pPr>
            <w:r w:rsidRPr="00711388">
              <w:rPr>
                <w:lang w:val="en-GB"/>
              </w:rPr>
              <w:t xml:space="preserve">Total eligible own funds to meet the MCR </w:t>
            </w:r>
            <w:r w:rsidR="00845F43" w:rsidRPr="00711388">
              <w:rPr>
                <w:lang w:val="en-GB"/>
              </w:rPr>
              <w:t>-</w:t>
            </w:r>
            <w:r w:rsidRPr="00711388">
              <w:rPr>
                <w:lang w:val="en-GB"/>
              </w:rPr>
              <w:t xml:space="preserve"> tier 1 unrestricted</w:t>
            </w:r>
          </w:p>
        </w:tc>
        <w:tc>
          <w:tcPr>
            <w:tcW w:w="4457" w:type="dxa"/>
            <w:tcBorders>
              <w:top w:val="single" w:sz="2" w:space="0" w:color="auto"/>
              <w:left w:val="single" w:sz="2" w:space="0" w:color="auto"/>
              <w:bottom w:val="single" w:sz="2" w:space="0" w:color="auto"/>
              <w:right w:val="single" w:sz="2" w:space="0" w:color="auto"/>
            </w:tcBorders>
          </w:tcPr>
          <w:p w14:paraId="777C66F4" w14:textId="77777777" w:rsidR="00872AFE" w:rsidRPr="00711388" w:rsidRDefault="00872AFE" w:rsidP="00567869">
            <w:pPr>
              <w:pStyle w:val="NormalLeft"/>
              <w:rPr>
                <w:lang w:val="en-GB"/>
              </w:rPr>
            </w:pPr>
            <w:r w:rsidRPr="00711388">
              <w:rPr>
                <w:lang w:val="en-GB"/>
              </w:rPr>
              <w:t>This is the amount of unrestricted Tier 1 own fund items that are eligible to meet the MCR.</w:t>
            </w:r>
          </w:p>
        </w:tc>
      </w:tr>
      <w:tr w:rsidR="00872AFE" w:rsidRPr="00711388" w14:paraId="15F454E2" w14:textId="77777777" w:rsidTr="00567869">
        <w:tc>
          <w:tcPr>
            <w:tcW w:w="2507" w:type="dxa"/>
            <w:tcBorders>
              <w:top w:val="single" w:sz="2" w:space="0" w:color="auto"/>
              <w:left w:val="single" w:sz="2" w:space="0" w:color="auto"/>
              <w:bottom w:val="single" w:sz="2" w:space="0" w:color="auto"/>
              <w:right w:val="single" w:sz="2" w:space="0" w:color="auto"/>
            </w:tcBorders>
          </w:tcPr>
          <w:p w14:paraId="1AA3B971" w14:textId="77777777" w:rsidR="00872AFE" w:rsidRPr="00711388" w:rsidRDefault="00872AFE" w:rsidP="00567869">
            <w:pPr>
              <w:pStyle w:val="NormalLeft"/>
              <w:rPr>
                <w:lang w:val="en-GB"/>
              </w:rPr>
            </w:pPr>
            <w:r w:rsidRPr="00711388">
              <w:rPr>
                <w:lang w:val="en-GB"/>
              </w:rPr>
              <w:t>R0550/C0030</w:t>
            </w:r>
          </w:p>
        </w:tc>
        <w:tc>
          <w:tcPr>
            <w:tcW w:w="2322" w:type="dxa"/>
            <w:tcBorders>
              <w:top w:val="single" w:sz="2" w:space="0" w:color="auto"/>
              <w:left w:val="single" w:sz="2" w:space="0" w:color="auto"/>
              <w:bottom w:val="single" w:sz="2" w:space="0" w:color="auto"/>
              <w:right w:val="single" w:sz="2" w:space="0" w:color="auto"/>
            </w:tcBorders>
          </w:tcPr>
          <w:p w14:paraId="160DEAB6" w14:textId="5616850A" w:rsidR="00872AFE" w:rsidRPr="00711388" w:rsidRDefault="00872AFE" w:rsidP="00567869">
            <w:pPr>
              <w:pStyle w:val="NormalLeft"/>
              <w:rPr>
                <w:lang w:val="en-GB"/>
              </w:rPr>
            </w:pPr>
            <w:r w:rsidRPr="00711388">
              <w:rPr>
                <w:lang w:val="en-GB"/>
              </w:rPr>
              <w:t xml:space="preserve">Total eligible own funds to meet the MCR </w:t>
            </w:r>
            <w:r w:rsidR="00845F43" w:rsidRPr="00711388">
              <w:rPr>
                <w:lang w:val="en-GB"/>
              </w:rPr>
              <w:t>-</w:t>
            </w:r>
            <w:r w:rsidRPr="00711388">
              <w:rPr>
                <w:lang w:val="en-GB"/>
              </w:rPr>
              <w:t xml:space="preserve"> tier 1 restricted</w:t>
            </w:r>
          </w:p>
        </w:tc>
        <w:tc>
          <w:tcPr>
            <w:tcW w:w="4457" w:type="dxa"/>
            <w:tcBorders>
              <w:top w:val="single" w:sz="2" w:space="0" w:color="auto"/>
              <w:left w:val="single" w:sz="2" w:space="0" w:color="auto"/>
              <w:bottom w:val="single" w:sz="2" w:space="0" w:color="auto"/>
              <w:right w:val="single" w:sz="2" w:space="0" w:color="auto"/>
            </w:tcBorders>
          </w:tcPr>
          <w:p w14:paraId="2EF2069C" w14:textId="77777777" w:rsidR="00872AFE" w:rsidRPr="00711388" w:rsidRDefault="00872AFE" w:rsidP="00567869">
            <w:pPr>
              <w:pStyle w:val="NormalLeft"/>
              <w:rPr>
                <w:lang w:val="en-GB"/>
              </w:rPr>
            </w:pPr>
            <w:r w:rsidRPr="00711388">
              <w:rPr>
                <w:lang w:val="en-GB"/>
              </w:rPr>
              <w:t>This is the amount of restricted Tier 1 own fund items that are eligible to meet the MCR.</w:t>
            </w:r>
          </w:p>
        </w:tc>
      </w:tr>
      <w:tr w:rsidR="00872AFE" w:rsidRPr="00711388" w14:paraId="342DEBF9" w14:textId="77777777" w:rsidTr="00567869">
        <w:tc>
          <w:tcPr>
            <w:tcW w:w="2507" w:type="dxa"/>
            <w:tcBorders>
              <w:top w:val="single" w:sz="2" w:space="0" w:color="auto"/>
              <w:left w:val="single" w:sz="2" w:space="0" w:color="auto"/>
              <w:bottom w:val="single" w:sz="2" w:space="0" w:color="auto"/>
              <w:right w:val="single" w:sz="2" w:space="0" w:color="auto"/>
            </w:tcBorders>
          </w:tcPr>
          <w:p w14:paraId="59691D25" w14:textId="77777777" w:rsidR="00872AFE" w:rsidRPr="00711388" w:rsidRDefault="00872AFE" w:rsidP="00567869">
            <w:pPr>
              <w:pStyle w:val="NormalLeft"/>
              <w:rPr>
                <w:lang w:val="en-GB"/>
              </w:rPr>
            </w:pPr>
            <w:r w:rsidRPr="00711388">
              <w:rPr>
                <w:lang w:val="en-GB"/>
              </w:rPr>
              <w:t>R0550/C0040</w:t>
            </w:r>
          </w:p>
        </w:tc>
        <w:tc>
          <w:tcPr>
            <w:tcW w:w="2322" w:type="dxa"/>
            <w:tcBorders>
              <w:top w:val="single" w:sz="2" w:space="0" w:color="auto"/>
              <w:left w:val="single" w:sz="2" w:space="0" w:color="auto"/>
              <w:bottom w:val="single" w:sz="2" w:space="0" w:color="auto"/>
              <w:right w:val="single" w:sz="2" w:space="0" w:color="auto"/>
            </w:tcBorders>
          </w:tcPr>
          <w:p w14:paraId="308FF360" w14:textId="03B85224" w:rsidR="00872AFE" w:rsidRPr="00711388" w:rsidRDefault="00872AFE" w:rsidP="00567869">
            <w:pPr>
              <w:pStyle w:val="NormalLeft"/>
              <w:rPr>
                <w:lang w:val="en-GB"/>
              </w:rPr>
            </w:pPr>
            <w:r w:rsidRPr="00711388">
              <w:rPr>
                <w:lang w:val="en-GB"/>
              </w:rPr>
              <w:t xml:space="preserve">Total eligible own funds to meet the MCR </w:t>
            </w:r>
            <w:r w:rsidR="00845F43" w:rsidRPr="00711388">
              <w:rPr>
                <w:lang w:val="en-GB"/>
              </w:rPr>
              <w:t>-</w:t>
            </w:r>
            <w:r w:rsidRPr="00711388">
              <w:rPr>
                <w:lang w:val="en-GB"/>
              </w:rPr>
              <w:t xml:space="preserve"> tier 2</w:t>
            </w:r>
          </w:p>
        </w:tc>
        <w:tc>
          <w:tcPr>
            <w:tcW w:w="4457" w:type="dxa"/>
            <w:tcBorders>
              <w:top w:val="single" w:sz="2" w:space="0" w:color="auto"/>
              <w:left w:val="single" w:sz="2" w:space="0" w:color="auto"/>
              <w:bottom w:val="single" w:sz="2" w:space="0" w:color="auto"/>
              <w:right w:val="single" w:sz="2" w:space="0" w:color="auto"/>
            </w:tcBorders>
          </w:tcPr>
          <w:p w14:paraId="1D788909" w14:textId="77777777" w:rsidR="00872AFE" w:rsidRPr="00711388" w:rsidRDefault="00872AFE" w:rsidP="00567869">
            <w:pPr>
              <w:pStyle w:val="NormalLeft"/>
              <w:rPr>
                <w:lang w:val="en-GB"/>
              </w:rPr>
            </w:pPr>
            <w:r w:rsidRPr="00711388">
              <w:rPr>
                <w:lang w:val="en-GB"/>
              </w:rPr>
              <w:t>This is the amount of Tier 2 basic own fund items that are eligible to meet the MCR.</w:t>
            </w:r>
          </w:p>
        </w:tc>
      </w:tr>
      <w:tr w:rsidR="00872AFE" w:rsidRPr="00711388" w14:paraId="715449D3" w14:textId="77777777" w:rsidTr="00567869">
        <w:tc>
          <w:tcPr>
            <w:tcW w:w="2507" w:type="dxa"/>
            <w:tcBorders>
              <w:top w:val="single" w:sz="2" w:space="0" w:color="auto"/>
              <w:left w:val="single" w:sz="2" w:space="0" w:color="auto"/>
              <w:bottom w:val="single" w:sz="2" w:space="0" w:color="auto"/>
              <w:right w:val="single" w:sz="2" w:space="0" w:color="auto"/>
            </w:tcBorders>
          </w:tcPr>
          <w:p w14:paraId="60C270CB" w14:textId="77777777" w:rsidR="00872AFE" w:rsidRPr="00711388" w:rsidRDefault="00872AFE" w:rsidP="00567869">
            <w:pPr>
              <w:pStyle w:val="NormalLeft"/>
              <w:rPr>
                <w:lang w:val="en-GB"/>
              </w:rPr>
            </w:pPr>
            <w:r w:rsidRPr="00711388">
              <w:rPr>
                <w:lang w:val="en-GB"/>
              </w:rPr>
              <w:t>R0580/C0010</w:t>
            </w:r>
          </w:p>
        </w:tc>
        <w:tc>
          <w:tcPr>
            <w:tcW w:w="2322" w:type="dxa"/>
            <w:tcBorders>
              <w:top w:val="single" w:sz="2" w:space="0" w:color="auto"/>
              <w:left w:val="single" w:sz="2" w:space="0" w:color="auto"/>
              <w:bottom w:val="single" w:sz="2" w:space="0" w:color="auto"/>
              <w:right w:val="single" w:sz="2" w:space="0" w:color="auto"/>
            </w:tcBorders>
          </w:tcPr>
          <w:p w14:paraId="1E6E0493" w14:textId="77777777" w:rsidR="00872AFE" w:rsidRPr="00711388" w:rsidRDefault="00872AFE" w:rsidP="00567869">
            <w:pPr>
              <w:pStyle w:val="NormalLeft"/>
              <w:rPr>
                <w:lang w:val="en-GB"/>
              </w:rPr>
            </w:pPr>
            <w:r w:rsidRPr="00711388">
              <w:rPr>
                <w:lang w:val="en-GB"/>
              </w:rPr>
              <w:t>SCR</w:t>
            </w:r>
          </w:p>
        </w:tc>
        <w:tc>
          <w:tcPr>
            <w:tcW w:w="4457" w:type="dxa"/>
            <w:tcBorders>
              <w:top w:val="single" w:sz="2" w:space="0" w:color="auto"/>
              <w:left w:val="single" w:sz="2" w:space="0" w:color="auto"/>
              <w:bottom w:val="single" w:sz="2" w:space="0" w:color="auto"/>
              <w:right w:val="single" w:sz="2" w:space="0" w:color="auto"/>
            </w:tcBorders>
          </w:tcPr>
          <w:p w14:paraId="7DB2334C" w14:textId="77777777" w:rsidR="00872AFE" w:rsidRPr="00711388" w:rsidRDefault="00872AFE" w:rsidP="00567869">
            <w:pPr>
              <w:pStyle w:val="NormalLeft"/>
              <w:rPr>
                <w:lang w:val="en-GB"/>
              </w:rPr>
            </w:pPr>
            <w:r w:rsidRPr="00711388">
              <w:rPr>
                <w:lang w:val="en-GB"/>
              </w:rPr>
              <w:t>This is the total SCR of the undertaking as a whole and shall correspond to the SCR reported on the relevant SCR template.</w:t>
            </w:r>
          </w:p>
          <w:p w14:paraId="3866D7C8" w14:textId="77777777" w:rsidR="00872AFE" w:rsidRPr="00711388" w:rsidRDefault="00872AFE" w:rsidP="00567869">
            <w:pPr>
              <w:pStyle w:val="NormalLeft"/>
              <w:rPr>
                <w:lang w:val="en-GB"/>
              </w:rPr>
            </w:pPr>
            <w:r w:rsidRPr="00711388">
              <w:rPr>
                <w:lang w:val="en-GB"/>
              </w:rPr>
              <w:t xml:space="preserve">For quarterly reporting this is the latest SCR to be calculated and reported in accordance with Articles 103 to 127 of Directive 2009/138/EC, either the annual one or a more recent one in case the SCR has been recalculated due to for example a change in risk profile, a breach or a risk of breaching the SCR. The amount shall include any capital add on set by the National Supervisory Authority. </w:t>
            </w:r>
          </w:p>
          <w:p w14:paraId="5C70E028" w14:textId="77777777" w:rsidR="00872AFE" w:rsidRPr="00711388" w:rsidRDefault="00872AFE" w:rsidP="00567869">
            <w:pPr>
              <w:pStyle w:val="NormalLeft"/>
              <w:rPr>
                <w:lang w:val="en-GB"/>
              </w:rPr>
            </w:pPr>
            <w:r w:rsidRPr="00711388">
              <w:rPr>
                <w:lang w:val="en-GB"/>
              </w:rPr>
              <w:t>In case no full recalculation has been performed for the purpose of the quarterly reporting but undertakings have updated the SCR via approximations, then this updated SCR can be reported in the quarterly submission.</w:t>
            </w:r>
          </w:p>
        </w:tc>
      </w:tr>
      <w:tr w:rsidR="00872AFE" w:rsidRPr="00711388" w14:paraId="22CEFC20" w14:textId="77777777" w:rsidTr="00567869">
        <w:tc>
          <w:tcPr>
            <w:tcW w:w="2507" w:type="dxa"/>
            <w:tcBorders>
              <w:top w:val="single" w:sz="2" w:space="0" w:color="auto"/>
              <w:left w:val="single" w:sz="2" w:space="0" w:color="auto"/>
              <w:bottom w:val="single" w:sz="2" w:space="0" w:color="auto"/>
              <w:right w:val="single" w:sz="2" w:space="0" w:color="auto"/>
            </w:tcBorders>
          </w:tcPr>
          <w:p w14:paraId="49A1280D" w14:textId="77777777" w:rsidR="00872AFE" w:rsidRPr="00711388" w:rsidRDefault="00872AFE" w:rsidP="00567869">
            <w:pPr>
              <w:pStyle w:val="NormalLeft"/>
              <w:rPr>
                <w:lang w:val="en-GB"/>
              </w:rPr>
            </w:pPr>
            <w:r w:rsidRPr="00711388">
              <w:rPr>
                <w:lang w:val="en-GB"/>
              </w:rPr>
              <w:t>R0600/C0010</w:t>
            </w:r>
          </w:p>
        </w:tc>
        <w:tc>
          <w:tcPr>
            <w:tcW w:w="2322" w:type="dxa"/>
            <w:tcBorders>
              <w:top w:val="single" w:sz="2" w:space="0" w:color="auto"/>
              <w:left w:val="single" w:sz="2" w:space="0" w:color="auto"/>
              <w:bottom w:val="single" w:sz="2" w:space="0" w:color="auto"/>
              <w:right w:val="single" w:sz="2" w:space="0" w:color="auto"/>
            </w:tcBorders>
          </w:tcPr>
          <w:p w14:paraId="468A5310" w14:textId="77777777" w:rsidR="00872AFE" w:rsidRPr="00711388" w:rsidRDefault="00872AFE" w:rsidP="00567869">
            <w:pPr>
              <w:pStyle w:val="NormalLeft"/>
              <w:rPr>
                <w:lang w:val="en-GB"/>
              </w:rPr>
            </w:pPr>
            <w:r w:rsidRPr="00711388">
              <w:rPr>
                <w:lang w:val="en-GB"/>
              </w:rPr>
              <w:t>MCR</w:t>
            </w:r>
          </w:p>
        </w:tc>
        <w:tc>
          <w:tcPr>
            <w:tcW w:w="4457" w:type="dxa"/>
            <w:tcBorders>
              <w:top w:val="single" w:sz="2" w:space="0" w:color="auto"/>
              <w:left w:val="single" w:sz="2" w:space="0" w:color="auto"/>
              <w:bottom w:val="single" w:sz="2" w:space="0" w:color="auto"/>
              <w:right w:val="single" w:sz="2" w:space="0" w:color="auto"/>
            </w:tcBorders>
          </w:tcPr>
          <w:p w14:paraId="43A16C92" w14:textId="77777777" w:rsidR="00872AFE" w:rsidRPr="00711388" w:rsidRDefault="00872AFE" w:rsidP="00567869">
            <w:pPr>
              <w:pStyle w:val="NormalLeft"/>
              <w:rPr>
                <w:lang w:val="en-GB"/>
              </w:rPr>
            </w:pPr>
            <w:r w:rsidRPr="00711388">
              <w:rPr>
                <w:lang w:val="en-GB"/>
              </w:rPr>
              <w:t>This is the MCR of the undertaking and shall correspond to the total MCR reported in the relevant MCR template.</w:t>
            </w:r>
          </w:p>
        </w:tc>
      </w:tr>
      <w:tr w:rsidR="00872AFE" w:rsidRPr="00711388" w14:paraId="053E2718" w14:textId="77777777" w:rsidTr="00567869">
        <w:tc>
          <w:tcPr>
            <w:tcW w:w="2507" w:type="dxa"/>
            <w:tcBorders>
              <w:top w:val="single" w:sz="2" w:space="0" w:color="auto"/>
              <w:left w:val="single" w:sz="2" w:space="0" w:color="auto"/>
              <w:bottom w:val="single" w:sz="2" w:space="0" w:color="auto"/>
              <w:right w:val="single" w:sz="2" w:space="0" w:color="auto"/>
            </w:tcBorders>
          </w:tcPr>
          <w:p w14:paraId="79AB1E5B" w14:textId="77777777" w:rsidR="00872AFE" w:rsidRPr="00711388" w:rsidRDefault="00872AFE" w:rsidP="00567869">
            <w:pPr>
              <w:pStyle w:val="NormalLeft"/>
              <w:rPr>
                <w:lang w:val="en-GB"/>
              </w:rPr>
            </w:pPr>
            <w:r w:rsidRPr="00711388">
              <w:rPr>
                <w:lang w:val="en-GB"/>
              </w:rPr>
              <w:t>R0620/C0010</w:t>
            </w:r>
          </w:p>
        </w:tc>
        <w:tc>
          <w:tcPr>
            <w:tcW w:w="2322" w:type="dxa"/>
            <w:tcBorders>
              <w:top w:val="single" w:sz="2" w:space="0" w:color="auto"/>
              <w:left w:val="single" w:sz="2" w:space="0" w:color="auto"/>
              <w:bottom w:val="single" w:sz="2" w:space="0" w:color="auto"/>
              <w:right w:val="single" w:sz="2" w:space="0" w:color="auto"/>
            </w:tcBorders>
          </w:tcPr>
          <w:p w14:paraId="34B874E2" w14:textId="77777777" w:rsidR="00872AFE" w:rsidRPr="00711388" w:rsidRDefault="00872AFE" w:rsidP="00567869">
            <w:pPr>
              <w:pStyle w:val="NormalLeft"/>
              <w:rPr>
                <w:lang w:val="en-GB"/>
              </w:rPr>
            </w:pPr>
            <w:r w:rsidRPr="00711388">
              <w:rPr>
                <w:lang w:val="en-GB"/>
              </w:rPr>
              <w:t>Ratio of eligible own funds to SCR</w:t>
            </w:r>
          </w:p>
        </w:tc>
        <w:tc>
          <w:tcPr>
            <w:tcW w:w="4457" w:type="dxa"/>
            <w:tcBorders>
              <w:top w:val="single" w:sz="2" w:space="0" w:color="auto"/>
              <w:left w:val="single" w:sz="2" w:space="0" w:color="auto"/>
              <w:bottom w:val="single" w:sz="2" w:space="0" w:color="auto"/>
              <w:right w:val="single" w:sz="2" w:space="0" w:color="auto"/>
            </w:tcBorders>
          </w:tcPr>
          <w:p w14:paraId="2368C444" w14:textId="77777777" w:rsidR="00872AFE" w:rsidRPr="00711388" w:rsidRDefault="00872AFE" w:rsidP="00567869">
            <w:pPr>
              <w:pStyle w:val="NormalLeft"/>
              <w:rPr>
                <w:lang w:val="en-GB"/>
              </w:rPr>
            </w:pPr>
            <w:r w:rsidRPr="00711388">
              <w:rPr>
                <w:lang w:val="en-GB"/>
              </w:rPr>
              <w:t>This is the solvency ratio calculated as the total eligible own funds to meet the SCR divided by the SCR amount.</w:t>
            </w:r>
          </w:p>
        </w:tc>
      </w:tr>
      <w:tr w:rsidR="00872AFE" w:rsidRPr="00711388" w14:paraId="7787F8C1" w14:textId="77777777" w:rsidTr="00567869">
        <w:tc>
          <w:tcPr>
            <w:tcW w:w="2507" w:type="dxa"/>
            <w:tcBorders>
              <w:top w:val="single" w:sz="2" w:space="0" w:color="auto"/>
              <w:left w:val="single" w:sz="2" w:space="0" w:color="auto"/>
              <w:bottom w:val="single" w:sz="2" w:space="0" w:color="auto"/>
              <w:right w:val="single" w:sz="2" w:space="0" w:color="auto"/>
            </w:tcBorders>
          </w:tcPr>
          <w:p w14:paraId="3C6E74A6" w14:textId="77777777" w:rsidR="00872AFE" w:rsidRPr="00711388" w:rsidRDefault="00872AFE" w:rsidP="00567869">
            <w:pPr>
              <w:pStyle w:val="NormalLeft"/>
              <w:rPr>
                <w:lang w:val="en-GB"/>
              </w:rPr>
            </w:pPr>
            <w:r w:rsidRPr="00711388">
              <w:rPr>
                <w:lang w:val="en-GB"/>
              </w:rPr>
              <w:t>R0640/C0010</w:t>
            </w:r>
          </w:p>
        </w:tc>
        <w:tc>
          <w:tcPr>
            <w:tcW w:w="2322" w:type="dxa"/>
            <w:tcBorders>
              <w:top w:val="single" w:sz="2" w:space="0" w:color="auto"/>
              <w:left w:val="single" w:sz="2" w:space="0" w:color="auto"/>
              <w:bottom w:val="single" w:sz="2" w:space="0" w:color="auto"/>
              <w:right w:val="single" w:sz="2" w:space="0" w:color="auto"/>
            </w:tcBorders>
          </w:tcPr>
          <w:p w14:paraId="747DCF3B" w14:textId="77777777" w:rsidR="00872AFE" w:rsidRPr="00711388" w:rsidRDefault="00872AFE" w:rsidP="00567869">
            <w:pPr>
              <w:pStyle w:val="NormalLeft"/>
              <w:rPr>
                <w:lang w:val="en-GB"/>
              </w:rPr>
            </w:pPr>
            <w:r w:rsidRPr="00711388">
              <w:rPr>
                <w:lang w:val="en-GB"/>
              </w:rPr>
              <w:t>Ratio of eligible own funds to MCR</w:t>
            </w:r>
          </w:p>
        </w:tc>
        <w:tc>
          <w:tcPr>
            <w:tcW w:w="4457" w:type="dxa"/>
            <w:tcBorders>
              <w:top w:val="single" w:sz="2" w:space="0" w:color="auto"/>
              <w:left w:val="single" w:sz="2" w:space="0" w:color="auto"/>
              <w:bottom w:val="single" w:sz="2" w:space="0" w:color="auto"/>
              <w:right w:val="single" w:sz="2" w:space="0" w:color="auto"/>
            </w:tcBorders>
          </w:tcPr>
          <w:p w14:paraId="1983FCDA" w14:textId="77777777" w:rsidR="00872AFE" w:rsidRPr="00711388" w:rsidRDefault="00872AFE" w:rsidP="00567869">
            <w:pPr>
              <w:pStyle w:val="NormalLeft"/>
              <w:rPr>
                <w:lang w:val="en-GB"/>
              </w:rPr>
            </w:pPr>
            <w:r w:rsidRPr="00711388">
              <w:rPr>
                <w:lang w:val="en-GB"/>
              </w:rPr>
              <w:t>This is the MCR ratio calculated as the total of eligible own funds to meet the MCR divided by the MCR amount.</w:t>
            </w:r>
          </w:p>
        </w:tc>
      </w:tr>
      <w:tr w:rsidR="00872AFE" w:rsidRPr="00711388" w14:paraId="75D68D83"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365F01D8" w14:textId="77777777" w:rsidR="00872AFE" w:rsidRPr="00711388" w:rsidRDefault="00872AFE">
            <w:pPr>
              <w:pStyle w:val="NormalCentered"/>
              <w:jc w:val="left"/>
              <w:rPr>
                <w:lang w:val="en-GB"/>
              </w:rPr>
              <w:pPrChange w:id="3634" w:author="Author">
                <w:pPr>
                  <w:pStyle w:val="NormalCentered"/>
                </w:pPr>
              </w:pPrChange>
            </w:pPr>
            <w:r w:rsidRPr="00711388">
              <w:rPr>
                <w:i/>
                <w:iCs/>
                <w:lang w:val="en-GB"/>
              </w:rPr>
              <w:t>Reconciliation Reserve</w:t>
            </w:r>
          </w:p>
        </w:tc>
      </w:tr>
      <w:tr w:rsidR="00872AFE" w:rsidRPr="00711388" w14:paraId="0F2C52C1" w14:textId="77777777" w:rsidTr="00567869">
        <w:tc>
          <w:tcPr>
            <w:tcW w:w="2507" w:type="dxa"/>
            <w:tcBorders>
              <w:top w:val="single" w:sz="2" w:space="0" w:color="auto"/>
              <w:left w:val="single" w:sz="2" w:space="0" w:color="auto"/>
              <w:bottom w:val="single" w:sz="2" w:space="0" w:color="auto"/>
              <w:right w:val="single" w:sz="2" w:space="0" w:color="auto"/>
            </w:tcBorders>
          </w:tcPr>
          <w:p w14:paraId="42FFD6D2" w14:textId="77777777" w:rsidR="00872AFE" w:rsidRPr="00711388" w:rsidRDefault="00872AFE" w:rsidP="00567869">
            <w:pPr>
              <w:pStyle w:val="NormalLeft"/>
              <w:rPr>
                <w:lang w:val="en-GB"/>
              </w:rPr>
            </w:pPr>
            <w:r w:rsidRPr="00711388">
              <w:rPr>
                <w:lang w:val="en-GB"/>
              </w:rPr>
              <w:lastRenderedPageBreak/>
              <w:t>R0700/C0060</w:t>
            </w:r>
          </w:p>
        </w:tc>
        <w:tc>
          <w:tcPr>
            <w:tcW w:w="2322" w:type="dxa"/>
            <w:tcBorders>
              <w:top w:val="single" w:sz="2" w:space="0" w:color="auto"/>
              <w:left w:val="single" w:sz="2" w:space="0" w:color="auto"/>
              <w:bottom w:val="single" w:sz="2" w:space="0" w:color="auto"/>
              <w:right w:val="single" w:sz="2" w:space="0" w:color="auto"/>
            </w:tcBorders>
          </w:tcPr>
          <w:p w14:paraId="6BE1166B" w14:textId="77777777" w:rsidR="00872AFE" w:rsidRPr="00711388" w:rsidRDefault="00872AFE" w:rsidP="00567869">
            <w:pPr>
              <w:pStyle w:val="NormalLeft"/>
              <w:rPr>
                <w:lang w:val="en-GB"/>
              </w:rPr>
            </w:pPr>
            <w:r w:rsidRPr="00711388">
              <w:rPr>
                <w:lang w:val="en-GB"/>
              </w:rPr>
              <w:t>Excess of assets over liabilities</w:t>
            </w:r>
          </w:p>
        </w:tc>
        <w:tc>
          <w:tcPr>
            <w:tcW w:w="4457" w:type="dxa"/>
            <w:tcBorders>
              <w:top w:val="single" w:sz="2" w:space="0" w:color="auto"/>
              <w:left w:val="single" w:sz="2" w:space="0" w:color="auto"/>
              <w:bottom w:val="single" w:sz="2" w:space="0" w:color="auto"/>
              <w:right w:val="single" w:sz="2" w:space="0" w:color="auto"/>
            </w:tcBorders>
          </w:tcPr>
          <w:p w14:paraId="352608CC" w14:textId="77777777" w:rsidR="00872AFE" w:rsidRPr="00711388" w:rsidRDefault="00872AFE" w:rsidP="00567869">
            <w:pPr>
              <w:pStyle w:val="NormalLeft"/>
              <w:rPr>
                <w:lang w:val="en-GB"/>
              </w:rPr>
            </w:pPr>
            <w:r w:rsidRPr="00711388">
              <w:rPr>
                <w:lang w:val="en-GB"/>
              </w:rPr>
              <w:t>This is the excess of assets over liabilities as reported in the Solvency 2 balance sheet.</w:t>
            </w:r>
          </w:p>
        </w:tc>
      </w:tr>
      <w:tr w:rsidR="00872AFE" w:rsidRPr="00711388" w14:paraId="2F1E272F" w14:textId="77777777" w:rsidTr="00567869">
        <w:tc>
          <w:tcPr>
            <w:tcW w:w="2507" w:type="dxa"/>
            <w:tcBorders>
              <w:top w:val="single" w:sz="2" w:space="0" w:color="auto"/>
              <w:left w:val="single" w:sz="2" w:space="0" w:color="auto"/>
              <w:bottom w:val="single" w:sz="2" w:space="0" w:color="auto"/>
              <w:right w:val="single" w:sz="2" w:space="0" w:color="auto"/>
            </w:tcBorders>
          </w:tcPr>
          <w:p w14:paraId="326F6505" w14:textId="77777777" w:rsidR="00872AFE" w:rsidRPr="00711388" w:rsidRDefault="00872AFE" w:rsidP="00567869">
            <w:pPr>
              <w:pStyle w:val="NormalLeft"/>
              <w:rPr>
                <w:lang w:val="en-GB"/>
              </w:rPr>
            </w:pPr>
            <w:r w:rsidRPr="00711388">
              <w:rPr>
                <w:lang w:val="en-GB"/>
              </w:rPr>
              <w:t>R0710/C0060</w:t>
            </w:r>
          </w:p>
        </w:tc>
        <w:tc>
          <w:tcPr>
            <w:tcW w:w="2322" w:type="dxa"/>
            <w:tcBorders>
              <w:top w:val="single" w:sz="2" w:space="0" w:color="auto"/>
              <w:left w:val="single" w:sz="2" w:space="0" w:color="auto"/>
              <w:bottom w:val="single" w:sz="2" w:space="0" w:color="auto"/>
              <w:right w:val="single" w:sz="2" w:space="0" w:color="auto"/>
            </w:tcBorders>
          </w:tcPr>
          <w:p w14:paraId="76833F6A" w14:textId="77777777" w:rsidR="00872AFE" w:rsidRPr="00711388" w:rsidRDefault="00872AFE" w:rsidP="00567869">
            <w:pPr>
              <w:pStyle w:val="NormalLeft"/>
              <w:rPr>
                <w:lang w:val="en-GB"/>
              </w:rPr>
            </w:pPr>
            <w:r w:rsidRPr="00711388">
              <w:rPr>
                <w:lang w:val="en-GB"/>
              </w:rPr>
              <w:t>Own shares (held directly and indirectly)</w:t>
            </w:r>
          </w:p>
        </w:tc>
        <w:tc>
          <w:tcPr>
            <w:tcW w:w="4457" w:type="dxa"/>
            <w:tcBorders>
              <w:top w:val="single" w:sz="2" w:space="0" w:color="auto"/>
              <w:left w:val="single" w:sz="2" w:space="0" w:color="auto"/>
              <w:bottom w:val="single" w:sz="2" w:space="0" w:color="auto"/>
              <w:right w:val="single" w:sz="2" w:space="0" w:color="auto"/>
            </w:tcBorders>
          </w:tcPr>
          <w:p w14:paraId="2424B41B" w14:textId="77777777" w:rsidR="00872AFE" w:rsidRPr="00711388" w:rsidRDefault="00872AFE" w:rsidP="00567869">
            <w:pPr>
              <w:pStyle w:val="NormalLeft"/>
              <w:rPr>
                <w:lang w:val="en-GB"/>
              </w:rPr>
            </w:pPr>
            <w:r w:rsidRPr="00711388">
              <w:rPr>
                <w:lang w:val="en-GB"/>
              </w:rPr>
              <w:t>This is the amount of own shares held by the undertaking, both directly and indirectly.</w:t>
            </w:r>
          </w:p>
        </w:tc>
      </w:tr>
      <w:tr w:rsidR="00872AFE" w:rsidRPr="00711388" w14:paraId="07450329" w14:textId="77777777" w:rsidTr="00567869">
        <w:tc>
          <w:tcPr>
            <w:tcW w:w="2507" w:type="dxa"/>
            <w:tcBorders>
              <w:top w:val="single" w:sz="2" w:space="0" w:color="auto"/>
              <w:left w:val="single" w:sz="2" w:space="0" w:color="auto"/>
              <w:bottom w:val="single" w:sz="2" w:space="0" w:color="auto"/>
              <w:right w:val="single" w:sz="2" w:space="0" w:color="auto"/>
            </w:tcBorders>
          </w:tcPr>
          <w:p w14:paraId="32D1F278" w14:textId="77777777" w:rsidR="00872AFE" w:rsidRPr="00711388" w:rsidRDefault="00872AFE" w:rsidP="00567869">
            <w:pPr>
              <w:pStyle w:val="NormalLeft"/>
              <w:rPr>
                <w:lang w:val="en-GB"/>
              </w:rPr>
            </w:pPr>
            <w:r w:rsidRPr="00711388">
              <w:rPr>
                <w:lang w:val="en-GB"/>
              </w:rPr>
              <w:t>R0720/C0060</w:t>
            </w:r>
          </w:p>
        </w:tc>
        <w:tc>
          <w:tcPr>
            <w:tcW w:w="2322" w:type="dxa"/>
            <w:tcBorders>
              <w:top w:val="single" w:sz="2" w:space="0" w:color="auto"/>
              <w:left w:val="single" w:sz="2" w:space="0" w:color="auto"/>
              <w:bottom w:val="single" w:sz="2" w:space="0" w:color="auto"/>
              <w:right w:val="single" w:sz="2" w:space="0" w:color="auto"/>
            </w:tcBorders>
          </w:tcPr>
          <w:p w14:paraId="3B4FA881" w14:textId="77777777" w:rsidR="00872AFE" w:rsidRPr="00711388" w:rsidRDefault="00872AFE" w:rsidP="00567869">
            <w:pPr>
              <w:pStyle w:val="NormalLeft"/>
              <w:rPr>
                <w:lang w:val="en-GB"/>
              </w:rPr>
            </w:pPr>
            <w:r w:rsidRPr="00711388">
              <w:rPr>
                <w:lang w:val="en-GB"/>
              </w:rPr>
              <w:t>Foreseeable dividends, distributions and charges</w:t>
            </w:r>
          </w:p>
        </w:tc>
        <w:tc>
          <w:tcPr>
            <w:tcW w:w="4457" w:type="dxa"/>
            <w:tcBorders>
              <w:top w:val="single" w:sz="2" w:space="0" w:color="auto"/>
              <w:left w:val="single" w:sz="2" w:space="0" w:color="auto"/>
              <w:bottom w:val="single" w:sz="2" w:space="0" w:color="auto"/>
              <w:right w:val="single" w:sz="2" w:space="0" w:color="auto"/>
            </w:tcBorders>
          </w:tcPr>
          <w:p w14:paraId="7A003E91" w14:textId="0E7EB336" w:rsidR="00872AFE" w:rsidRPr="00711388" w:rsidRDefault="00872AFE" w:rsidP="00567869">
            <w:pPr>
              <w:pStyle w:val="NormalLeft"/>
              <w:rPr>
                <w:lang w:val="en-GB"/>
              </w:rPr>
            </w:pPr>
            <w:r w:rsidRPr="00711388">
              <w:rPr>
                <w:lang w:val="en-GB"/>
              </w:rPr>
              <w:t xml:space="preserve">These are the </w:t>
            </w:r>
            <w:ins w:id="3635" w:author="Author">
              <w:r w:rsidR="00A02D31" w:rsidRPr="00711388">
                <w:rPr>
                  <w:lang w:val="en-GB"/>
                </w:rPr>
                <w:t xml:space="preserve">foreseeable </w:t>
              </w:r>
            </w:ins>
            <w:r w:rsidRPr="00711388">
              <w:rPr>
                <w:lang w:val="en-GB"/>
              </w:rPr>
              <w:t xml:space="preserve">dividends, distributions and charges </w:t>
            </w:r>
            <w:ins w:id="3636" w:author="Author">
              <w:r w:rsidR="00A02D31" w:rsidRPr="00711388">
                <w:rPr>
                  <w:lang w:val="en-GB"/>
                </w:rPr>
                <w:t>according to Article 70 Delegated Regulation (EU) 2015/35</w:t>
              </w:r>
            </w:ins>
            <w:del w:id="3637" w:author="Author">
              <w:r w:rsidRPr="00711388" w:rsidDel="00A02D31">
                <w:rPr>
                  <w:lang w:val="en-GB"/>
                </w:rPr>
                <w:delText>foreseeable by the undertaking</w:delText>
              </w:r>
            </w:del>
            <w:r w:rsidRPr="00711388">
              <w:rPr>
                <w:lang w:val="en-GB"/>
              </w:rPr>
              <w:t xml:space="preserve">. </w:t>
            </w:r>
            <w:del w:id="3638" w:author="Author">
              <w:r w:rsidRPr="00711388" w:rsidDel="0044081B">
                <w:rPr>
                  <w:lang w:val="en-GB"/>
                </w:rPr>
                <w:delText>As soon as a dividend is foreseeable it is considered in full in the quarterly reporting.</w:delText>
              </w:r>
              <w:r w:rsidRPr="00711388" w:rsidDel="003323F0">
                <w:rPr>
                  <w:lang w:val="en-GB"/>
                </w:rPr>
                <w:delText xml:space="preserve">  </w:delText>
              </w:r>
            </w:del>
            <w:ins w:id="3639" w:author="Author">
              <w:r w:rsidR="003323F0">
                <w:rPr>
                  <w:lang w:val="en-GB"/>
                </w:rPr>
                <w:t xml:space="preserve"> </w:t>
              </w:r>
            </w:ins>
            <w:del w:id="3640" w:author="Author">
              <w:r w:rsidRPr="00711388" w:rsidDel="0044081B">
                <w:rPr>
                  <w:lang w:val="en-GB"/>
                </w:rPr>
                <w:delText xml:space="preserve">As soon as a dividend is foreseeable, the full amount of dividend must be included in the quarterly reporting at one time, which means that it shall not be added incrementally from quarter to quarter. </w:delText>
              </w:r>
            </w:del>
          </w:p>
          <w:p w14:paraId="766D3B7B" w14:textId="4E3ECE51" w:rsidR="00872AFE" w:rsidRPr="00711388" w:rsidDel="00726BF2" w:rsidRDefault="00872AFE" w:rsidP="00567869">
            <w:pPr>
              <w:pStyle w:val="NormalLeft"/>
              <w:rPr>
                <w:del w:id="3641" w:author="Author"/>
                <w:lang w:val="en-GB"/>
              </w:rPr>
            </w:pPr>
            <w:del w:id="3642" w:author="Author">
              <w:r w:rsidRPr="00711388" w:rsidDel="00726BF2">
                <w:rPr>
                  <w:lang w:val="en-GB"/>
                </w:rPr>
                <w:delText>A dividend is foreseeable when the payment becomes likely considering the dividend payment history of the company, the business development throughout the year, the reference date of the assessment and, where appropriate, other relevant circumstances.</w:delText>
              </w:r>
            </w:del>
          </w:p>
          <w:p w14:paraId="578FD2CC" w14:textId="1DB53E59" w:rsidR="00872AFE" w:rsidRPr="00711388" w:rsidDel="00726BF2" w:rsidRDefault="00872AFE" w:rsidP="00567869">
            <w:pPr>
              <w:pStyle w:val="NormalLeft"/>
              <w:rPr>
                <w:del w:id="3643" w:author="Author"/>
                <w:lang w:val="en-GB"/>
              </w:rPr>
            </w:pPr>
            <w:del w:id="3644" w:author="Author">
              <w:r w:rsidRPr="00711388" w:rsidDel="00726BF2">
                <w:rPr>
                  <w:lang w:val="en-GB"/>
                </w:rPr>
                <w:delText>The dividend shall be reported as foreseeable until it has been approved at the annual general meeting (not until it has been paid).</w:delText>
              </w:r>
            </w:del>
          </w:p>
          <w:p w14:paraId="4396B25A" w14:textId="77777777" w:rsidR="00872AFE" w:rsidRPr="00711388" w:rsidRDefault="00872AFE" w:rsidP="0034795D">
            <w:pPr>
              <w:pStyle w:val="NormalLeft"/>
              <w:rPr>
                <w:lang w:val="en-GB"/>
              </w:rPr>
            </w:pPr>
          </w:p>
        </w:tc>
      </w:tr>
      <w:tr w:rsidR="00872AFE" w:rsidRPr="00711388" w14:paraId="687E4F75" w14:textId="77777777" w:rsidTr="00567869">
        <w:tc>
          <w:tcPr>
            <w:tcW w:w="2507" w:type="dxa"/>
            <w:tcBorders>
              <w:top w:val="single" w:sz="2" w:space="0" w:color="auto"/>
              <w:left w:val="single" w:sz="2" w:space="0" w:color="auto"/>
              <w:bottom w:val="single" w:sz="2" w:space="0" w:color="auto"/>
              <w:right w:val="single" w:sz="2" w:space="0" w:color="auto"/>
            </w:tcBorders>
          </w:tcPr>
          <w:p w14:paraId="7D96F4E9" w14:textId="77777777" w:rsidR="00872AFE" w:rsidRPr="00711388" w:rsidRDefault="00872AFE" w:rsidP="00567869">
            <w:pPr>
              <w:pStyle w:val="NormalLeft"/>
              <w:rPr>
                <w:lang w:val="en-GB"/>
              </w:rPr>
            </w:pPr>
            <w:r w:rsidRPr="00711388">
              <w:rPr>
                <w:lang w:val="en-GB"/>
              </w:rPr>
              <w:t>R0730/C0060</w:t>
            </w:r>
          </w:p>
        </w:tc>
        <w:tc>
          <w:tcPr>
            <w:tcW w:w="2322" w:type="dxa"/>
            <w:tcBorders>
              <w:top w:val="single" w:sz="2" w:space="0" w:color="auto"/>
              <w:left w:val="single" w:sz="2" w:space="0" w:color="auto"/>
              <w:bottom w:val="single" w:sz="2" w:space="0" w:color="auto"/>
              <w:right w:val="single" w:sz="2" w:space="0" w:color="auto"/>
            </w:tcBorders>
          </w:tcPr>
          <w:p w14:paraId="233E979E" w14:textId="77777777" w:rsidR="00872AFE" w:rsidRPr="00711388" w:rsidRDefault="00872AFE" w:rsidP="00567869">
            <w:pPr>
              <w:pStyle w:val="NormalLeft"/>
              <w:rPr>
                <w:lang w:val="en-GB"/>
              </w:rPr>
            </w:pPr>
            <w:r w:rsidRPr="00711388">
              <w:rPr>
                <w:lang w:val="en-GB"/>
              </w:rPr>
              <w:t>Other basic own fund items</w:t>
            </w:r>
          </w:p>
        </w:tc>
        <w:tc>
          <w:tcPr>
            <w:tcW w:w="4457" w:type="dxa"/>
            <w:tcBorders>
              <w:top w:val="single" w:sz="2" w:space="0" w:color="auto"/>
              <w:left w:val="single" w:sz="2" w:space="0" w:color="auto"/>
              <w:bottom w:val="single" w:sz="2" w:space="0" w:color="auto"/>
              <w:right w:val="single" w:sz="2" w:space="0" w:color="auto"/>
            </w:tcBorders>
          </w:tcPr>
          <w:p w14:paraId="334B3D60" w14:textId="77777777" w:rsidR="00872AFE" w:rsidRPr="00711388" w:rsidRDefault="00872AFE" w:rsidP="00567869">
            <w:pPr>
              <w:pStyle w:val="NormalLeft"/>
              <w:rPr>
                <w:lang w:val="en-GB"/>
              </w:rPr>
            </w:pPr>
            <w:r w:rsidRPr="00711388">
              <w:rPr>
                <w:lang w:val="en-GB"/>
              </w:rPr>
              <w:t>These are the basic own fund items included in points (a)(i) to (v) of Article 69, Article 72(a) and Article 76(a), as well as those basic own fund items approved by the supervisory authority in accordance with Article 79 of the Delegated Regulation (EU) 2015/35.</w:t>
            </w:r>
          </w:p>
        </w:tc>
      </w:tr>
      <w:tr w:rsidR="00872AFE" w:rsidRPr="00711388" w14:paraId="54381D82" w14:textId="77777777" w:rsidTr="00567869">
        <w:tc>
          <w:tcPr>
            <w:tcW w:w="2507" w:type="dxa"/>
            <w:tcBorders>
              <w:top w:val="single" w:sz="2" w:space="0" w:color="auto"/>
              <w:left w:val="single" w:sz="2" w:space="0" w:color="auto"/>
              <w:bottom w:val="single" w:sz="2" w:space="0" w:color="auto"/>
              <w:right w:val="single" w:sz="2" w:space="0" w:color="auto"/>
            </w:tcBorders>
          </w:tcPr>
          <w:p w14:paraId="50BB3590" w14:textId="77777777" w:rsidR="00872AFE" w:rsidRPr="00711388" w:rsidRDefault="00872AFE" w:rsidP="00567869">
            <w:pPr>
              <w:pStyle w:val="NormalLeft"/>
              <w:rPr>
                <w:lang w:val="en-GB"/>
              </w:rPr>
            </w:pPr>
            <w:r w:rsidRPr="00711388">
              <w:rPr>
                <w:lang w:val="en-GB"/>
              </w:rPr>
              <w:t>R0740/C0060</w:t>
            </w:r>
          </w:p>
        </w:tc>
        <w:tc>
          <w:tcPr>
            <w:tcW w:w="2322" w:type="dxa"/>
            <w:tcBorders>
              <w:top w:val="single" w:sz="2" w:space="0" w:color="auto"/>
              <w:left w:val="single" w:sz="2" w:space="0" w:color="auto"/>
              <w:bottom w:val="single" w:sz="2" w:space="0" w:color="auto"/>
              <w:right w:val="single" w:sz="2" w:space="0" w:color="auto"/>
            </w:tcBorders>
          </w:tcPr>
          <w:p w14:paraId="3902AB08" w14:textId="77777777" w:rsidR="00872AFE" w:rsidRPr="00711388" w:rsidRDefault="00872AFE" w:rsidP="00567869">
            <w:pPr>
              <w:pStyle w:val="NormalLeft"/>
              <w:rPr>
                <w:lang w:val="en-GB"/>
              </w:rPr>
            </w:pPr>
            <w:r w:rsidRPr="00711388">
              <w:rPr>
                <w:lang w:val="en-GB"/>
              </w:rPr>
              <w:t>Adjustment for restricted own fund items in respect of matching adjustment portfolios and ring-fenced funds</w:t>
            </w:r>
          </w:p>
        </w:tc>
        <w:tc>
          <w:tcPr>
            <w:tcW w:w="4457" w:type="dxa"/>
            <w:tcBorders>
              <w:top w:val="single" w:sz="2" w:space="0" w:color="auto"/>
              <w:left w:val="single" w:sz="2" w:space="0" w:color="auto"/>
              <w:bottom w:val="single" w:sz="2" w:space="0" w:color="auto"/>
              <w:right w:val="single" w:sz="2" w:space="0" w:color="auto"/>
            </w:tcBorders>
          </w:tcPr>
          <w:p w14:paraId="366823F4" w14:textId="02789E7B" w:rsidR="00872AFE" w:rsidRPr="00711388" w:rsidRDefault="00872AFE" w:rsidP="00567869">
            <w:pPr>
              <w:pStyle w:val="NormalLeft"/>
              <w:rPr>
                <w:lang w:val="en-GB"/>
              </w:rPr>
            </w:pPr>
            <w:r w:rsidRPr="00711388">
              <w:rPr>
                <w:lang w:val="en-GB"/>
              </w:rPr>
              <w:t>This is the total amount of the adjustment to the reconciliation reserve due to the existence of restricted own fund items in respect of ring</w:t>
            </w:r>
            <w:r w:rsidR="00711388" w:rsidRPr="00711388">
              <w:rPr>
                <w:lang w:val="en-GB"/>
              </w:rPr>
              <w:t>-</w:t>
            </w:r>
            <w:r w:rsidRPr="00711388">
              <w:rPr>
                <w:lang w:val="en-GB"/>
              </w:rPr>
              <w:t>fenced funds and matching portfolios.</w:t>
            </w:r>
          </w:p>
        </w:tc>
      </w:tr>
      <w:tr w:rsidR="00872AFE" w:rsidRPr="00711388" w14:paraId="0D338AA3" w14:textId="77777777" w:rsidTr="00567869">
        <w:tc>
          <w:tcPr>
            <w:tcW w:w="2507" w:type="dxa"/>
            <w:tcBorders>
              <w:top w:val="single" w:sz="2" w:space="0" w:color="auto"/>
              <w:left w:val="single" w:sz="2" w:space="0" w:color="auto"/>
              <w:bottom w:val="single" w:sz="2" w:space="0" w:color="auto"/>
              <w:right w:val="single" w:sz="2" w:space="0" w:color="auto"/>
            </w:tcBorders>
          </w:tcPr>
          <w:p w14:paraId="07D0E437" w14:textId="77777777" w:rsidR="00872AFE" w:rsidRPr="00711388" w:rsidRDefault="00872AFE" w:rsidP="00567869">
            <w:pPr>
              <w:pStyle w:val="NormalLeft"/>
              <w:rPr>
                <w:lang w:val="en-GB"/>
              </w:rPr>
            </w:pPr>
            <w:r w:rsidRPr="00711388">
              <w:rPr>
                <w:lang w:val="en-GB"/>
              </w:rPr>
              <w:lastRenderedPageBreak/>
              <w:t>R0760/C0060</w:t>
            </w:r>
          </w:p>
        </w:tc>
        <w:tc>
          <w:tcPr>
            <w:tcW w:w="2322" w:type="dxa"/>
            <w:tcBorders>
              <w:top w:val="single" w:sz="2" w:space="0" w:color="auto"/>
              <w:left w:val="single" w:sz="2" w:space="0" w:color="auto"/>
              <w:bottom w:val="single" w:sz="2" w:space="0" w:color="auto"/>
              <w:right w:val="single" w:sz="2" w:space="0" w:color="auto"/>
            </w:tcBorders>
          </w:tcPr>
          <w:p w14:paraId="73CFB93D" w14:textId="4F088D70" w:rsidR="00872AFE" w:rsidRPr="00711388" w:rsidRDefault="00872AFE" w:rsidP="00567869">
            <w:pPr>
              <w:pStyle w:val="NormalLeft"/>
              <w:rPr>
                <w:lang w:val="en-GB"/>
              </w:rPr>
            </w:pPr>
            <w:r w:rsidRPr="00711388">
              <w:rPr>
                <w:lang w:val="en-GB"/>
              </w:rPr>
              <w:t xml:space="preserve">Reconciliation reserve </w:t>
            </w:r>
            <w:r w:rsidR="00845F43" w:rsidRPr="00711388">
              <w:rPr>
                <w:lang w:val="en-GB"/>
              </w:rPr>
              <w:t>-</w:t>
            </w:r>
            <w:r w:rsidRPr="00711388">
              <w:rPr>
                <w:lang w:val="en-GB"/>
              </w:rPr>
              <w:t xml:space="preserve"> total</w:t>
            </w:r>
          </w:p>
        </w:tc>
        <w:tc>
          <w:tcPr>
            <w:tcW w:w="4457" w:type="dxa"/>
            <w:tcBorders>
              <w:top w:val="single" w:sz="2" w:space="0" w:color="auto"/>
              <w:left w:val="single" w:sz="2" w:space="0" w:color="auto"/>
              <w:bottom w:val="single" w:sz="2" w:space="0" w:color="auto"/>
              <w:right w:val="single" w:sz="2" w:space="0" w:color="auto"/>
            </w:tcBorders>
          </w:tcPr>
          <w:p w14:paraId="03026043" w14:textId="77777777" w:rsidR="00872AFE" w:rsidRPr="00711388" w:rsidRDefault="00872AFE" w:rsidP="00567869">
            <w:pPr>
              <w:pStyle w:val="NormalLeft"/>
              <w:rPr>
                <w:lang w:val="en-GB"/>
              </w:rPr>
            </w:pPr>
            <w:r w:rsidRPr="00711388">
              <w:rPr>
                <w:lang w:val="en-GB"/>
              </w:rPr>
              <w:t>This the reconciliation reserve of the undertaking, before deduction for participations in other financial sector as foreseen in Article 68 of Delegated Regulation (EU) 2015/35.</w:t>
            </w:r>
          </w:p>
        </w:tc>
      </w:tr>
      <w:tr w:rsidR="00872AFE" w:rsidRPr="00711388" w14:paraId="76686A01" w14:textId="77777777" w:rsidTr="00567869">
        <w:tc>
          <w:tcPr>
            <w:tcW w:w="2507" w:type="dxa"/>
            <w:tcBorders>
              <w:top w:val="single" w:sz="2" w:space="0" w:color="auto"/>
              <w:left w:val="single" w:sz="2" w:space="0" w:color="auto"/>
              <w:bottom w:val="single" w:sz="2" w:space="0" w:color="auto"/>
              <w:right w:val="single" w:sz="2" w:space="0" w:color="auto"/>
            </w:tcBorders>
          </w:tcPr>
          <w:p w14:paraId="0D5A4DB6" w14:textId="77777777" w:rsidR="00872AFE" w:rsidRPr="00711388" w:rsidRDefault="00872AFE" w:rsidP="00567869">
            <w:pPr>
              <w:pStyle w:val="NormalLeft"/>
              <w:rPr>
                <w:lang w:val="en-GB"/>
              </w:rPr>
            </w:pPr>
            <w:r w:rsidRPr="00711388">
              <w:rPr>
                <w:lang w:val="en-GB"/>
              </w:rPr>
              <w:t>R0770/C0060</w:t>
            </w:r>
          </w:p>
        </w:tc>
        <w:tc>
          <w:tcPr>
            <w:tcW w:w="2322" w:type="dxa"/>
            <w:tcBorders>
              <w:top w:val="single" w:sz="2" w:space="0" w:color="auto"/>
              <w:left w:val="single" w:sz="2" w:space="0" w:color="auto"/>
              <w:bottom w:val="single" w:sz="2" w:space="0" w:color="auto"/>
              <w:right w:val="single" w:sz="2" w:space="0" w:color="auto"/>
            </w:tcBorders>
          </w:tcPr>
          <w:p w14:paraId="5C63F5F4" w14:textId="6CA3B17F" w:rsidR="00872AFE" w:rsidRPr="00711388" w:rsidRDefault="00872AFE" w:rsidP="00567869">
            <w:pPr>
              <w:pStyle w:val="NormalLeft"/>
              <w:rPr>
                <w:lang w:val="en-GB"/>
              </w:rPr>
            </w:pPr>
            <w:r w:rsidRPr="00711388">
              <w:rPr>
                <w:lang w:val="en-GB"/>
              </w:rPr>
              <w:t xml:space="preserve">Expected profits included in future premiums (EPIFP) </w:t>
            </w:r>
            <w:r w:rsidR="00845F43" w:rsidRPr="00711388">
              <w:rPr>
                <w:lang w:val="en-GB"/>
              </w:rPr>
              <w:t>-</w:t>
            </w:r>
            <w:r w:rsidRPr="00711388">
              <w:rPr>
                <w:lang w:val="en-GB"/>
              </w:rPr>
              <w:t xml:space="preserve"> Life business</w:t>
            </w:r>
          </w:p>
        </w:tc>
        <w:tc>
          <w:tcPr>
            <w:tcW w:w="4457" w:type="dxa"/>
            <w:tcBorders>
              <w:top w:val="single" w:sz="2" w:space="0" w:color="auto"/>
              <w:left w:val="single" w:sz="2" w:space="0" w:color="auto"/>
              <w:bottom w:val="single" w:sz="2" w:space="0" w:color="auto"/>
              <w:right w:val="single" w:sz="2" w:space="0" w:color="auto"/>
            </w:tcBorders>
          </w:tcPr>
          <w:p w14:paraId="01DF811A" w14:textId="77777777" w:rsidR="00872AFE" w:rsidRPr="00711388" w:rsidRDefault="00872AFE" w:rsidP="00567869">
            <w:pPr>
              <w:pStyle w:val="NormalLeft"/>
              <w:rPr>
                <w:lang w:val="en-GB"/>
              </w:rPr>
            </w:pPr>
            <w:r w:rsidRPr="00711388">
              <w:rPr>
                <w:lang w:val="en-GB"/>
              </w:rPr>
              <w:t>The reconciliation reserve includes an amount of the excess of assets over liabilities that corresponds to the expected profit in future premiums (‘EPIFP’). This cell represents that amount gross of reinsurance and taxes (i.e. without considering their impact) for the life business of the undertaking.</w:t>
            </w:r>
          </w:p>
        </w:tc>
      </w:tr>
      <w:tr w:rsidR="00872AFE" w:rsidRPr="00711388" w14:paraId="4719C122" w14:textId="77777777" w:rsidTr="00567869">
        <w:tc>
          <w:tcPr>
            <w:tcW w:w="2507" w:type="dxa"/>
            <w:tcBorders>
              <w:top w:val="single" w:sz="2" w:space="0" w:color="auto"/>
              <w:left w:val="single" w:sz="2" w:space="0" w:color="auto"/>
              <w:bottom w:val="single" w:sz="2" w:space="0" w:color="auto"/>
              <w:right w:val="single" w:sz="2" w:space="0" w:color="auto"/>
            </w:tcBorders>
          </w:tcPr>
          <w:p w14:paraId="1EB7A4F9" w14:textId="77777777" w:rsidR="00872AFE" w:rsidRPr="00711388" w:rsidRDefault="00872AFE" w:rsidP="00567869">
            <w:pPr>
              <w:pStyle w:val="NormalLeft"/>
              <w:rPr>
                <w:lang w:val="en-GB"/>
              </w:rPr>
            </w:pPr>
            <w:r w:rsidRPr="00711388">
              <w:rPr>
                <w:lang w:val="en-GB"/>
              </w:rPr>
              <w:t>R0780/C0060</w:t>
            </w:r>
          </w:p>
        </w:tc>
        <w:tc>
          <w:tcPr>
            <w:tcW w:w="2322" w:type="dxa"/>
            <w:tcBorders>
              <w:top w:val="single" w:sz="2" w:space="0" w:color="auto"/>
              <w:left w:val="single" w:sz="2" w:space="0" w:color="auto"/>
              <w:bottom w:val="single" w:sz="2" w:space="0" w:color="auto"/>
              <w:right w:val="single" w:sz="2" w:space="0" w:color="auto"/>
            </w:tcBorders>
          </w:tcPr>
          <w:p w14:paraId="0640B190" w14:textId="74919583" w:rsidR="00872AFE" w:rsidRPr="00711388" w:rsidRDefault="00872AFE" w:rsidP="00567869">
            <w:pPr>
              <w:pStyle w:val="NormalLeft"/>
              <w:rPr>
                <w:lang w:val="en-GB"/>
              </w:rPr>
            </w:pPr>
            <w:r w:rsidRPr="00711388">
              <w:rPr>
                <w:lang w:val="en-GB"/>
              </w:rPr>
              <w:t xml:space="preserve">Expected profits included in future premiums (EPIFP)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 life business</w:t>
            </w:r>
          </w:p>
        </w:tc>
        <w:tc>
          <w:tcPr>
            <w:tcW w:w="4457" w:type="dxa"/>
            <w:tcBorders>
              <w:top w:val="single" w:sz="2" w:space="0" w:color="auto"/>
              <w:left w:val="single" w:sz="2" w:space="0" w:color="auto"/>
              <w:bottom w:val="single" w:sz="2" w:space="0" w:color="auto"/>
              <w:right w:val="single" w:sz="2" w:space="0" w:color="auto"/>
            </w:tcBorders>
          </w:tcPr>
          <w:p w14:paraId="7AE89143" w14:textId="7A9F530A" w:rsidR="00872AFE" w:rsidRPr="00711388" w:rsidRDefault="00872AFE" w:rsidP="00567869">
            <w:pPr>
              <w:pStyle w:val="NormalLeft"/>
              <w:rPr>
                <w:lang w:val="en-GB"/>
              </w:rPr>
            </w:pPr>
            <w:r w:rsidRPr="00711388">
              <w:rPr>
                <w:lang w:val="en-GB"/>
              </w:rPr>
              <w:t>The reconciliation reserve includes an amount of the excess of assets over liabilities that corresponds to the expected profit in future premiums (EPIFP). This cell represents that amount gross of reinsurance and taxes (i.e. without considering their impact) for the non</w:t>
            </w:r>
            <w:r w:rsidR="00711388" w:rsidRPr="00711388">
              <w:rPr>
                <w:lang w:val="en-GB"/>
              </w:rPr>
              <w:t>-</w:t>
            </w:r>
            <w:r w:rsidRPr="00711388">
              <w:rPr>
                <w:lang w:val="en-GB"/>
              </w:rPr>
              <w:t>life business of the undertaking.</w:t>
            </w:r>
          </w:p>
        </w:tc>
      </w:tr>
      <w:tr w:rsidR="00872AFE" w:rsidRPr="00711388" w14:paraId="17C413B1" w14:textId="77777777" w:rsidTr="00567869">
        <w:tc>
          <w:tcPr>
            <w:tcW w:w="2507" w:type="dxa"/>
            <w:tcBorders>
              <w:top w:val="single" w:sz="2" w:space="0" w:color="auto"/>
              <w:left w:val="single" w:sz="2" w:space="0" w:color="auto"/>
              <w:bottom w:val="single" w:sz="2" w:space="0" w:color="auto"/>
              <w:right w:val="single" w:sz="2" w:space="0" w:color="auto"/>
            </w:tcBorders>
          </w:tcPr>
          <w:p w14:paraId="421310B0" w14:textId="77777777" w:rsidR="00872AFE" w:rsidRPr="00711388" w:rsidRDefault="00872AFE" w:rsidP="00567869">
            <w:pPr>
              <w:pStyle w:val="NormalLeft"/>
              <w:rPr>
                <w:lang w:val="en-GB"/>
              </w:rPr>
            </w:pPr>
            <w:r w:rsidRPr="00711388">
              <w:rPr>
                <w:lang w:val="en-GB"/>
              </w:rPr>
              <w:t>R0790/C0060</w:t>
            </w:r>
          </w:p>
        </w:tc>
        <w:tc>
          <w:tcPr>
            <w:tcW w:w="2322" w:type="dxa"/>
            <w:tcBorders>
              <w:top w:val="single" w:sz="2" w:space="0" w:color="auto"/>
              <w:left w:val="single" w:sz="2" w:space="0" w:color="auto"/>
              <w:bottom w:val="single" w:sz="2" w:space="0" w:color="auto"/>
              <w:right w:val="single" w:sz="2" w:space="0" w:color="auto"/>
            </w:tcBorders>
          </w:tcPr>
          <w:p w14:paraId="707419E2" w14:textId="77777777" w:rsidR="00872AFE" w:rsidRPr="00711388" w:rsidRDefault="00872AFE" w:rsidP="00567869">
            <w:pPr>
              <w:pStyle w:val="NormalLeft"/>
              <w:rPr>
                <w:lang w:val="en-GB"/>
              </w:rPr>
            </w:pPr>
            <w:r w:rsidRPr="00711388">
              <w:rPr>
                <w:lang w:val="en-GB"/>
              </w:rPr>
              <w:t>Total Expected profits included in future premiums (EPIFP)</w:t>
            </w:r>
          </w:p>
        </w:tc>
        <w:tc>
          <w:tcPr>
            <w:tcW w:w="4457" w:type="dxa"/>
            <w:tcBorders>
              <w:top w:val="single" w:sz="2" w:space="0" w:color="auto"/>
              <w:left w:val="single" w:sz="2" w:space="0" w:color="auto"/>
              <w:bottom w:val="single" w:sz="2" w:space="0" w:color="auto"/>
              <w:right w:val="single" w:sz="2" w:space="0" w:color="auto"/>
            </w:tcBorders>
          </w:tcPr>
          <w:p w14:paraId="3111ED29" w14:textId="770E4205" w:rsidR="00872AFE" w:rsidRPr="00711388" w:rsidRDefault="00872AFE" w:rsidP="00567869">
            <w:pPr>
              <w:pStyle w:val="NormalLeft"/>
              <w:rPr>
                <w:lang w:val="en-GB"/>
              </w:rPr>
            </w:pPr>
            <w:r w:rsidRPr="00711388">
              <w:rPr>
                <w:lang w:val="en-GB"/>
              </w:rPr>
              <w:t>This is the total amount calculated as expected profits included in future premiums.</w:t>
            </w:r>
            <w:ins w:id="3645" w:author="Author">
              <w:r w:rsidR="00E6387D" w:rsidRPr="00E50019">
                <w:rPr>
                  <w:lang w:val="en-GB"/>
                  <w:rPrChange w:id="3646" w:author="Author">
                    <w:rPr/>
                  </w:rPrChange>
                </w:rPr>
                <w:t xml:space="preserve"> </w:t>
              </w:r>
              <w:commentRangeStart w:id="3647"/>
              <w:r w:rsidR="00E6387D" w:rsidRPr="00711388">
                <w:rPr>
                  <w:lang w:val="en-GB"/>
                </w:rPr>
                <w:t>It shall be reported gross of reinsurance and taxes.</w:t>
              </w:r>
              <w:commentRangeEnd w:id="3647"/>
              <w:r w:rsidR="00E6387D" w:rsidRPr="00711388">
                <w:rPr>
                  <w:rStyle w:val="CommentReference"/>
                  <w:lang w:val="en-GB"/>
                </w:rPr>
                <w:commentReference w:id="3647"/>
              </w:r>
            </w:ins>
          </w:p>
        </w:tc>
      </w:tr>
    </w:tbl>
    <w:p w14:paraId="58341FF3" w14:textId="77777777" w:rsidR="00872AFE" w:rsidRPr="00711388" w:rsidRDefault="00872AFE" w:rsidP="00872AFE">
      <w:pPr>
        <w:rPr>
          <w:lang w:val="en-GB"/>
        </w:rPr>
      </w:pPr>
    </w:p>
    <w:p w14:paraId="62BAA563" w14:textId="3CDCFA98" w:rsidR="00872AFE" w:rsidRPr="00711388" w:rsidDel="004D643F" w:rsidRDefault="00872AFE" w:rsidP="00872AFE">
      <w:pPr>
        <w:pStyle w:val="ManualHeading2"/>
        <w:ind w:left="851" w:hanging="851"/>
        <w:rPr>
          <w:del w:id="3648" w:author="Author"/>
          <w:lang w:val="en-GB"/>
        </w:rPr>
      </w:pPr>
      <w:commentRangeStart w:id="3649"/>
      <w:del w:id="3650" w:author="Author">
        <w:r w:rsidRPr="00711388" w:rsidDel="004D643F">
          <w:rPr>
            <w:i/>
            <w:iCs/>
            <w:lang w:val="en-GB"/>
          </w:rPr>
          <w:delText xml:space="preserve">S.23.02 </w:delText>
        </w:r>
      </w:del>
      <w:r w:rsidR="00845F43" w:rsidRPr="00711388">
        <w:rPr>
          <w:i/>
          <w:iCs/>
          <w:lang w:val="en-GB"/>
        </w:rPr>
        <w:t>-</w:t>
      </w:r>
      <w:del w:id="3651" w:author="Author">
        <w:r w:rsidRPr="00711388" w:rsidDel="004D643F">
          <w:rPr>
            <w:i/>
            <w:iCs/>
            <w:lang w:val="en-GB"/>
          </w:rPr>
          <w:delText xml:space="preserve"> Detailed information by tiers on own funds</w:delText>
        </w:r>
        <w:commentRangeEnd w:id="3649"/>
        <w:r w:rsidR="004D643F" w:rsidRPr="00711388" w:rsidDel="004D643F">
          <w:rPr>
            <w:rStyle w:val="CommentReference"/>
            <w:b w:val="0"/>
            <w:bCs w:val="0"/>
            <w:lang w:val="en-GB"/>
          </w:rPr>
          <w:commentReference w:id="3649"/>
        </w:r>
      </w:del>
    </w:p>
    <w:p w14:paraId="2D67A753" w14:textId="64C1EB76" w:rsidR="00872AFE" w:rsidRPr="00711388" w:rsidDel="004D643F" w:rsidRDefault="00872AFE" w:rsidP="00872AFE">
      <w:pPr>
        <w:rPr>
          <w:del w:id="3652" w:author="Author"/>
          <w:lang w:val="en-GB"/>
        </w:rPr>
      </w:pPr>
      <w:del w:id="3653" w:author="Author">
        <w:r w:rsidRPr="00711388" w:rsidDel="004D643F">
          <w:rPr>
            <w:i/>
            <w:iCs/>
            <w:lang w:val="en-GB"/>
          </w:rPr>
          <w:delText>General comments:</w:delText>
        </w:r>
      </w:del>
    </w:p>
    <w:p w14:paraId="7C8AE541" w14:textId="1DB36870" w:rsidR="00872AFE" w:rsidRPr="00711388" w:rsidDel="004D643F" w:rsidRDefault="00872AFE" w:rsidP="00872AFE">
      <w:pPr>
        <w:rPr>
          <w:del w:id="3654" w:author="Author"/>
          <w:lang w:val="en-GB"/>
        </w:rPr>
      </w:pPr>
      <w:del w:id="3655" w:author="Author">
        <w:r w:rsidRPr="00711388" w:rsidDel="004D643F">
          <w:rPr>
            <w:lang w:val="en-GB"/>
          </w:rPr>
          <w:delText>This section relates to annual submission for individual entities.</w:delText>
        </w:r>
      </w:del>
    </w:p>
    <w:tbl>
      <w:tblPr>
        <w:tblW w:w="0" w:type="auto"/>
        <w:tblLayout w:type="fixed"/>
        <w:tblLook w:val="0000" w:firstRow="0" w:lastRow="0" w:firstColumn="0" w:lastColumn="0" w:noHBand="0" w:noVBand="0"/>
      </w:tblPr>
      <w:tblGrid>
        <w:gridCol w:w="1671"/>
        <w:gridCol w:w="3529"/>
        <w:gridCol w:w="4086"/>
      </w:tblGrid>
      <w:tr w:rsidR="00872AFE" w:rsidRPr="00711388" w:rsidDel="004D643F" w14:paraId="352AB886" w14:textId="64FB956A" w:rsidTr="00567869">
        <w:trPr>
          <w:del w:id="3656" w:author="Author"/>
        </w:trPr>
        <w:tc>
          <w:tcPr>
            <w:tcW w:w="1671" w:type="dxa"/>
            <w:tcBorders>
              <w:top w:val="single" w:sz="2" w:space="0" w:color="auto"/>
              <w:left w:val="single" w:sz="2" w:space="0" w:color="auto"/>
              <w:bottom w:val="single" w:sz="2" w:space="0" w:color="auto"/>
              <w:right w:val="single" w:sz="2" w:space="0" w:color="auto"/>
            </w:tcBorders>
          </w:tcPr>
          <w:p w14:paraId="7789E11A" w14:textId="06BA630A" w:rsidR="00872AFE" w:rsidRPr="00711388" w:rsidDel="004D643F" w:rsidRDefault="00872AFE" w:rsidP="00567869">
            <w:pPr>
              <w:adjustRightInd w:val="0"/>
              <w:spacing w:before="0" w:after="0"/>
              <w:jc w:val="left"/>
              <w:rPr>
                <w:del w:id="3657" w:author="Author"/>
                <w:lang w:val="en-GB"/>
              </w:rPr>
            </w:pPr>
          </w:p>
        </w:tc>
        <w:tc>
          <w:tcPr>
            <w:tcW w:w="3529" w:type="dxa"/>
            <w:tcBorders>
              <w:top w:val="single" w:sz="2" w:space="0" w:color="auto"/>
              <w:left w:val="single" w:sz="2" w:space="0" w:color="auto"/>
              <w:bottom w:val="single" w:sz="2" w:space="0" w:color="auto"/>
              <w:right w:val="single" w:sz="2" w:space="0" w:color="auto"/>
            </w:tcBorders>
          </w:tcPr>
          <w:p w14:paraId="7F8D9143" w14:textId="490F7ECE" w:rsidR="00872AFE" w:rsidRPr="00711388" w:rsidDel="004D643F" w:rsidRDefault="00872AFE" w:rsidP="00567869">
            <w:pPr>
              <w:pStyle w:val="NormalCentered"/>
              <w:rPr>
                <w:del w:id="3658" w:author="Author"/>
                <w:lang w:val="en-GB"/>
              </w:rPr>
            </w:pPr>
            <w:del w:id="3659" w:author="Author">
              <w:r w:rsidRPr="00711388" w:rsidDel="004D643F">
                <w:rPr>
                  <w:lang w:val="en-GB"/>
                </w:rPr>
                <w:delText>ITEM</w:delText>
              </w:r>
            </w:del>
          </w:p>
        </w:tc>
        <w:tc>
          <w:tcPr>
            <w:tcW w:w="4086" w:type="dxa"/>
            <w:tcBorders>
              <w:top w:val="single" w:sz="2" w:space="0" w:color="auto"/>
              <w:left w:val="single" w:sz="2" w:space="0" w:color="auto"/>
              <w:bottom w:val="single" w:sz="2" w:space="0" w:color="auto"/>
              <w:right w:val="single" w:sz="2" w:space="0" w:color="auto"/>
            </w:tcBorders>
          </w:tcPr>
          <w:p w14:paraId="750AAA0D" w14:textId="44ED7703" w:rsidR="00872AFE" w:rsidRPr="00711388" w:rsidDel="004D643F" w:rsidRDefault="00872AFE" w:rsidP="00567869">
            <w:pPr>
              <w:pStyle w:val="NormalCentered"/>
              <w:rPr>
                <w:del w:id="3660" w:author="Author"/>
                <w:lang w:val="en-GB"/>
              </w:rPr>
            </w:pPr>
            <w:del w:id="3661" w:author="Author">
              <w:r w:rsidRPr="00711388" w:rsidDel="004D643F">
                <w:rPr>
                  <w:lang w:val="en-GB"/>
                </w:rPr>
                <w:delText>INSTRUCTIONS</w:delText>
              </w:r>
            </w:del>
          </w:p>
        </w:tc>
      </w:tr>
      <w:tr w:rsidR="00872AFE" w:rsidRPr="00711388" w:rsidDel="004D643F" w14:paraId="4492111A" w14:textId="1D8A5C17" w:rsidTr="00567869">
        <w:trPr>
          <w:del w:id="3662" w:author="Author"/>
        </w:trPr>
        <w:tc>
          <w:tcPr>
            <w:tcW w:w="1671" w:type="dxa"/>
            <w:tcBorders>
              <w:top w:val="single" w:sz="2" w:space="0" w:color="auto"/>
              <w:left w:val="single" w:sz="2" w:space="0" w:color="auto"/>
              <w:bottom w:val="single" w:sz="2" w:space="0" w:color="auto"/>
              <w:right w:val="single" w:sz="2" w:space="0" w:color="auto"/>
            </w:tcBorders>
          </w:tcPr>
          <w:p w14:paraId="42F5B3A3" w14:textId="6CC1710F" w:rsidR="00872AFE" w:rsidRPr="00711388" w:rsidDel="004D643F" w:rsidRDefault="00872AFE" w:rsidP="00567869">
            <w:pPr>
              <w:pStyle w:val="NormalLeft"/>
              <w:rPr>
                <w:del w:id="3663" w:author="Author"/>
                <w:lang w:val="en-GB"/>
              </w:rPr>
            </w:pPr>
            <w:del w:id="3664" w:author="Author">
              <w:r w:rsidRPr="00711388" w:rsidDel="004D643F">
                <w:rPr>
                  <w:lang w:val="en-GB"/>
                </w:rPr>
                <w:delText>R0010/C0010</w:delText>
              </w:r>
            </w:del>
          </w:p>
        </w:tc>
        <w:tc>
          <w:tcPr>
            <w:tcW w:w="3529" w:type="dxa"/>
            <w:tcBorders>
              <w:top w:val="single" w:sz="2" w:space="0" w:color="auto"/>
              <w:left w:val="single" w:sz="2" w:space="0" w:color="auto"/>
              <w:bottom w:val="single" w:sz="2" w:space="0" w:color="auto"/>
              <w:right w:val="single" w:sz="2" w:space="0" w:color="auto"/>
            </w:tcBorders>
          </w:tcPr>
          <w:p w14:paraId="66F94E94" w14:textId="68516C97" w:rsidR="00872AFE" w:rsidRPr="00711388" w:rsidDel="004D643F" w:rsidRDefault="00872AFE" w:rsidP="00567869">
            <w:pPr>
              <w:pStyle w:val="NormalLeft"/>
              <w:rPr>
                <w:del w:id="3665" w:author="Author"/>
                <w:lang w:val="en-GB"/>
              </w:rPr>
            </w:pPr>
            <w:del w:id="3666" w:author="Author">
              <w:r w:rsidRPr="00711388" w:rsidDel="004D643F">
                <w:rPr>
                  <w:lang w:val="en-GB"/>
                </w:rPr>
                <w:delText xml:space="preserve">Ordinary share capital </w:delText>
              </w:r>
            </w:del>
            <w:r w:rsidR="00711388" w:rsidRPr="00711388">
              <w:rPr>
                <w:lang w:val="en-GB"/>
              </w:rPr>
              <w:t>-</w:t>
            </w:r>
            <w:del w:id="3667" w:author="Author">
              <w:r w:rsidRPr="00711388" w:rsidDel="004D643F">
                <w:rPr>
                  <w:lang w:val="en-GB"/>
                </w:rPr>
                <w:delText xml:space="preserve">Paid in </w:delText>
              </w:r>
            </w:del>
            <w:r w:rsidR="00845F43" w:rsidRPr="00711388">
              <w:rPr>
                <w:lang w:val="en-GB"/>
              </w:rPr>
              <w:t>-</w:t>
            </w:r>
            <w:del w:id="3668"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05485FDB" w14:textId="3811CA4A" w:rsidR="00872AFE" w:rsidRPr="00711388" w:rsidDel="004D643F" w:rsidRDefault="00872AFE" w:rsidP="00567869">
            <w:pPr>
              <w:pStyle w:val="NormalLeft"/>
              <w:rPr>
                <w:del w:id="3669" w:author="Author"/>
                <w:lang w:val="en-GB"/>
              </w:rPr>
            </w:pPr>
            <w:del w:id="3670" w:author="Author">
              <w:r w:rsidRPr="00711388" w:rsidDel="004D643F">
                <w:rPr>
                  <w:lang w:val="en-GB"/>
                </w:rPr>
                <w:delText>This is the total of paid in ordinary share capital, including own shares.</w:delText>
              </w:r>
            </w:del>
          </w:p>
        </w:tc>
      </w:tr>
      <w:tr w:rsidR="00872AFE" w:rsidRPr="00711388" w:rsidDel="004D643F" w14:paraId="5C6E48B1" w14:textId="46821793" w:rsidTr="00567869">
        <w:trPr>
          <w:del w:id="3671" w:author="Author"/>
        </w:trPr>
        <w:tc>
          <w:tcPr>
            <w:tcW w:w="1671" w:type="dxa"/>
            <w:tcBorders>
              <w:top w:val="single" w:sz="2" w:space="0" w:color="auto"/>
              <w:left w:val="single" w:sz="2" w:space="0" w:color="auto"/>
              <w:bottom w:val="single" w:sz="2" w:space="0" w:color="auto"/>
              <w:right w:val="single" w:sz="2" w:space="0" w:color="auto"/>
            </w:tcBorders>
          </w:tcPr>
          <w:p w14:paraId="32A6E34B" w14:textId="53EAC976" w:rsidR="00872AFE" w:rsidRPr="00711388" w:rsidDel="004D643F" w:rsidRDefault="00872AFE" w:rsidP="00567869">
            <w:pPr>
              <w:pStyle w:val="NormalLeft"/>
              <w:rPr>
                <w:del w:id="3672" w:author="Author"/>
                <w:lang w:val="en-GB"/>
              </w:rPr>
            </w:pPr>
            <w:del w:id="3673" w:author="Author">
              <w:r w:rsidRPr="00711388" w:rsidDel="004D643F">
                <w:rPr>
                  <w:lang w:val="en-GB"/>
                </w:rPr>
                <w:delText>R0010/C0020</w:delText>
              </w:r>
            </w:del>
          </w:p>
        </w:tc>
        <w:tc>
          <w:tcPr>
            <w:tcW w:w="3529" w:type="dxa"/>
            <w:tcBorders>
              <w:top w:val="single" w:sz="2" w:space="0" w:color="auto"/>
              <w:left w:val="single" w:sz="2" w:space="0" w:color="auto"/>
              <w:bottom w:val="single" w:sz="2" w:space="0" w:color="auto"/>
              <w:right w:val="single" w:sz="2" w:space="0" w:color="auto"/>
            </w:tcBorders>
          </w:tcPr>
          <w:p w14:paraId="476A8DB6" w14:textId="3DE8FAED" w:rsidR="00872AFE" w:rsidRPr="00711388" w:rsidDel="004D643F" w:rsidRDefault="00872AFE" w:rsidP="00567869">
            <w:pPr>
              <w:pStyle w:val="NormalLeft"/>
              <w:rPr>
                <w:del w:id="3674" w:author="Author"/>
                <w:lang w:val="en-GB"/>
              </w:rPr>
            </w:pPr>
            <w:del w:id="3675" w:author="Author">
              <w:r w:rsidRPr="00711388" w:rsidDel="004D643F">
                <w:rPr>
                  <w:lang w:val="en-GB"/>
                </w:rPr>
                <w:delText xml:space="preserve">Ordinary share capital </w:delText>
              </w:r>
            </w:del>
            <w:r w:rsidR="00845F43" w:rsidRPr="00711388">
              <w:rPr>
                <w:lang w:val="en-GB"/>
              </w:rPr>
              <w:t>-</w:t>
            </w:r>
            <w:del w:id="3676" w:author="Author">
              <w:r w:rsidRPr="00711388" w:rsidDel="004D643F">
                <w:rPr>
                  <w:lang w:val="en-GB"/>
                </w:rPr>
                <w:delText xml:space="preserve"> Paid in </w:delText>
              </w:r>
            </w:del>
            <w:r w:rsidR="00845F43" w:rsidRPr="00711388">
              <w:rPr>
                <w:lang w:val="en-GB"/>
              </w:rPr>
              <w:t>-</w:t>
            </w:r>
            <w:del w:id="3677"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5DCB544F" w14:textId="19F77CF9" w:rsidR="00872AFE" w:rsidRPr="00711388" w:rsidDel="004D643F" w:rsidRDefault="00872AFE" w:rsidP="00567869">
            <w:pPr>
              <w:pStyle w:val="NormalLeft"/>
              <w:rPr>
                <w:del w:id="3678" w:author="Author"/>
                <w:lang w:val="en-GB"/>
              </w:rPr>
            </w:pPr>
            <w:del w:id="3679" w:author="Author">
              <w:r w:rsidRPr="00711388" w:rsidDel="004D643F">
                <w:rPr>
                  <w:lang w:val="en-GB"/>
                </w:rPr>
                <w:delText>This is the total of paid in ordinary share capital that meets the criteria for Tier 1, including own shares.</w:delText>
              </w:r>
            </w:del>
          </w:p>
        </w:tc>
      </w:tr>
      <w:tr w:rsidR="00872AFE" w:rsidRPr="00711388" w:rsidDel="004D643F" w14:paraId="2AB307A0" w14:textId="36AF5151" w:rsidTr="00567869">
        <w:trPr>
          <w:del w:id="3680" w:author="Author"/>
        </w:trPr>
        <w:tc>
          <w:tcPr>
            <w:tcW w:w="1671" w:type="dxa"/>
            <w:tcBorders>
              <w:top w:val="single" w:sz="2" w:space="0" w:color="auto"/>
              <w:left w:val="single" w:sz="2" w:space="0" w:color="auto"/>
              <w:bottom w:val="single" w:sz="2" w:space="0" w:color="auto"/>
              <w:right w:val="single" w:sz="2" w:space="0" w:color="auto"/>
            </w:tcBorders>
          </w:tcPr>
          <w:p w14:paraId="0DE7A105" w14:textId="3615B360" w:rsidR="00872AFE" w:rsidRPr="00711388" w:rsidDel="004D643F" w:rsidRDefault="00872AFE" w:rsidP="00567869">
            <w:pPr>
              <w:pStyle w:val="NormalLeft"/>
              <w:rPr>
                <w:del w:id="3681" w:author="Author"/>
                <w:lang w:val="en-GB"/>
              </w:rPr>
            </w:pPr>
            <w:del w:id="3682" w:author="Author">
              <w:r w:rsidRPr="00711388" w:rsidDel="004D643F">
                <w:rPr>
                  <w:lang w:val="en-GB"/>
                </w:rPr>
                <w:delText>R0020/C0010</w:delText>
              </w:r>
            </w:del>
          </w:p>
        </w:tc>
        <w:tc>
          <w:tcPr>
            <w:tcW w:w="3529" w:type="dxa"/>
            <w:tcBorders>
              <w:top w:val="single" w:sz="2" w:space="0" w:color="auto"/>
              <w:left w:val="single" w:sz="2" w:space="0" w:color="auto"/>
              <w:bottom w:val="single" w:sz="2" w:space="0" w:color="auto"/>
              <w:right w:val="single" w:sz="2" w:space="0" w:color="auto"/>
            </w:tcBorders>
          </w:tcPr>
          <w:p w14:paraId="0A18F3D1" w14:textId="586E072F" w:rsidR="00872AFE" w:rsidRPr="00711388" w:rsidDel="004D643F" w:rsidRDefault="00872AFE" w:rsidP="00567869">
            <w:pPr>
              <w:pStyle w:val="NormalLeft"/>
              <w:rPr>
                <w:del w:id="3683" w:author="Author"/>
                <w:lang w:val="en-GB"/>
              </w:rPr>
            </w:pPr>
            <w:del w:id="3684" w:author="Author">
              <w:r w:rsidRPr="00711388" w:rsidDel="004D643F">
                <w:rPr>
                  <w:lang w:val="en-GB"/>
                </w:rPr>
                <w:delText xml:space="preserve">Ordinary share capital </w:delText>
              </w:r>
            </w:del>
            <w:r w:rsidR="00711388" w:rsidRPr="00711388">
              <w:rPr>
                <w:lang w:val="en-GB"/>
              </w:rPr>
              <w:t>-</w:t>
            </w:r>
            <w:del w:id="3685" w:author="Author">
              <w:r w:rsidRPr="00711388" w:rsidDel="004D643F">
                <w:rPr>
                  <w:lang w:val="en-GB"/>
                </w:rPr>
                <w:delText xml:space="preserve"> Called up but not yet paid in </w:delText>
              </w:r>
            </w:del>
            <w:r w:rsidR="00845F43" w:rsidRPr="00711388">
              <w:rPr>
                <w:lang w:val="en-GB"/>
              </w:rPr>
              <w:t>-</w:t>
            </w:r>
            <w:del w:id="3686"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7A4E58D6" w14:textId="5A8B8D0F" w:rsidR="00872AFE" w:rsidRPr="00711388" w:rsidDel="004D643F" w:rsidRDefault="00872AFE" w:rsidP="00567869">
            <w:pPr>
              <w:pStyle w:val="NormalLeft"/>
              <w:rPr>
                <w:del w:id="3687" w:author="Author"/>
                <w:lang w:val="en-GB"/>
              </w:rPr>
            </w:pPr>
            <w:del w:id="3688" w:author="Author">
              <w:r w:rsidRPr="00711388" w:rsidDel="004D643F">
                <w:rPr>
                  <w:lang w:val="en-GB"/>
                </w:rPr>
                <w:delText>This is the total amount of ordinary shares that have been called up but not yet paid in, including own shares.</w:delText>
              </w:r>
            </w:del>
          </w:p>
        </w:tc>
      </w:tr>
      <w:tr w:rsidR="00872AFE" w:rsidRPr="00711388" w:rsidDel="004D643F" w14:paraId="1F45B6D5" w14:textId="4023BD1A" w:rsidTr="00567869">
        <w:trPr>
          <w:del w:id="3689" w:author="Author"/>
        </w:trPr>
        <w:tc>
          <w:tcPr>
            <w:tcW w:w="1671" w:type="dxa"/>
            <w:tcBorders>
              <w:top w:val="single" w:sz="2" w:space="0" w:color="auto"/>
              <w:left w:val="single" w:sz="2" w:space="0" w:color="auto"/>
              <w:bottom w:val="single" w:sz="2" w:space="0" w:color="auto"/>
              <w:right w:val="single" w:sz="2" w:space="0" w:color="auto"/>
            </w:tcBorders>
          </w:tcPr>
          <w:p w14:paraId="31383E99" w14:textId="7497369B" w:rsidR="00872AFE" w:rsidRPr="00711388" w:rsidDel="004D643F" w:rsidRDefault="00872AFE" w:rsidP="00567869">
            <w:pPr>
              <w:pStyle w:val="NormalLeft"/>
              <w:rPr>
                <w:del w:id="3690" w:author="Author"/>
                <w:lang w:val="en-GB"/>
              </w:rPr>
            </w:pPr>
            <w:del w:id="3691" w:author="Author">
              <w:r w:rsidRPr="00711388" w:rsidDel="004D643F">
                <w:rPr>
                  <w:lang w:val="en-GB"/>
                </w:rPr>
                <w:lastRenderedPageBreak/>
                <w:delText>R0020/C0040</w:delText>
              </w:r>
            </w:del>
          </w:p>
        </w:tc>
        <w:tc>
          <w:tcPr>
            <w:tcW w:w="3529" w:type="dxa"/>
            <w:tcBorders>
              <w:top w:val="single" w:sz="2" w:space="0" w:color="auto"/>
              <w:left w:val="single" w:sz="2" w:space="0" w:color="auto"/>
              <w:bottom w:val="single" w:sz="2" w:space="0" w:color="auto"/>
              <w:right w:val="single" w:sz="2" w:space="0" w:color="auto"/>
            </w:tcBorders>
          </w:tcPr>
          <w:p w14:paraId="55C63345" w14:textId="46E1A06A" w:rsidR="00872AFE" w:rsidRPr="00711388" w:rsidDel="004D643F" w:rsidRDefault="00872AFE" w:rsidP="00567869">
            <w:pPr>
              <w:pStyle w:val="NormalLeft"/>
              <w:rPr>
                <w:del w:id="3692" w:author="Author"/>
                <w:lang w:val="en-GB"/>
              </w:rPr>
            </w:pPr>
            <w:del w:id="3693" w:author="Author">
              <w:r w:rsidRPr="00711388" w:rsidDel="004D643F">
                <w:rPr>
                  <w:lang w:val="en-GB"/>
                </w:rPr>
                <w:delText xml:space="preserve">Ordinary share capital </w:delText>
              </w:r>
            </w:del>
            <w:r w:rsidR="00711388" w:rsidRPr="00711388">
              <w:rPr>
                <w:lang w:val="en-GB"/>
              </w:rPr>
              <w:t>-</w:t>
            </w:r>
            <w:del w:id="3694" w:author="Author">
              <w:r w:rsidRPr="00711388" w:rsidDel="004D643F">
                <w:rPr>
                  <w:lang w:val="en-GB"/>
                </w:rPr>
                <w:delText xml:space="preserve"> Called up but not yet paid in </w:delText>
              </w:r>
            </w:del>
            <w:r w:rsidR="00845F43" w:rsidRPr="00711388">
              <w:rPr>
                <w:lang w:val="en-GB"/>
              </w:rPr>
              <w:t>-</w:t>
            </w:r>
            <w:del w:id="3695"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2FA9C70B" w14:textId="393EFAAE" w:rsidR="00872AFE" w:rsidRPr="00711388" w:rsidDel="004D643F" w:rsidRDefault="00872AFE" w:rsidP="00567869">
            <w:pPr>
              <w:pStyle w:val="NormalLeft"/>
              <w:rPr>
                <w:del w:id="3696" w:author="Author"/>
                <w:lang w:val="en-GB"/>
              </w:rPr>
            </w:pPr>
            <w:del w:id="3697" w:author="Author">
              <w:r w:rsidRPr="00711388" w:rsidDel="004D643F">
                <w:rPr>
                  <w:lang w:val="en-GB"/>
                </w:rPr>
                <w:delText>This is the amount of ordinary shares that have been called up but not yet paid in that meet the criteria for Tier 2, including own shares.</w:delText>
              </w:r>
            </w:del>
          </w:p>
        </w:tc>
      </w:tr>
      <w:tr w:rsidR="00872AFE" w:rsidRPr="00711388" w:rsidDel="004D643F" w14:paraId="28EA61E3" w14:textId="20BC4C79" w:rsidTr="00567869">
        <w:trPr>
          <w:del w:id="3698" w:author="Author"/>
        </w:trPr>
        <w:tc>
          <w:tcPr>
            <w:tcW w:w="1671" w:type="dxa"/>
            <w:tcBorders>
              <w:top w:val="single" w:sz="2" w:space="0" w:color="auto"/>
              <w:left w:val="single" w:sz="2" w:space="0" w:color="auto"/>
              <w:bottom w:val="single" w:sz="2" w:space="0" w:color="auto"/>
              <w:right w:val="single" w:sz="2" w:space="0" w:color="auto"/>
            </w:tcBorders>
          </w:tcPr>
          <w:p w14:paraId="5083C7F1" w14:textId="2E7E65ED" w:rsidR="00872AFE" w:rsidRPr="00711388" w:rsidDel="004D643F" w:rsidRDefault="00872AFE" w:rsidP="00567869">
            <w:pPr>
              <w:pStyle w:val="NormalLeft"/>
              <w:rPr>
                <w:del w:id="3699" w:author="Author"/>
                <w:lang w:val="en-GB"/>
              </w:rPr>
            </w:pPr>
            <w:del w:id="3700" w:author="Author">
              <w:r w:rsidRPr="00711388" w:rsidDel="004D643F">
                <w:rPr>
                  <w:lang w:val="en-GB"/>
                </w:rPr>
                <w:delText>R0030/C0010</w:delText>
              </w:r>
            </w:del>
          </w:p>
        </w:tc>
        <w:tc>
          <w:tcPr>
            <w:tcW w:w="3529" w:type="dxa"/>
            <w:tcBorders>
              <w:top w:val="single" w:sz="2" w:space="0" w:color="auto"/>
              <w:left w:val="single" w:sz="2" w:space="0" w:color="auto"/>
              <w:bottom w:val="single" w:sz="2" w:space="0" w:color="auto"/>
              <w:right w:val="single" w:sz="2" w:space="0" w:color="auto"/>
            </w:tcBorders>
          </w:tcPr>
          <w:p w14:paraId="6A9A5C17" w14:textId="52DD8D2E" w:rsidR="00872AFE" w:rsidRPr="00711388" w:rsidDel="004D643F" w:rsidRDefault="00872AFE" w:rsidP="00567869">
            <w:pPr>
              <w:pStyle w:val="NormalLeft"/>
              <w:rPr>
                <w:del w:id="3701" w:author="Author"/>
                <w:lang w:val="en-GB"/>
              </w:rPr>
            </w:pPr>
            <w:del w:id="3702" w:author="Author">
              <w:r w:rsidRPr="00711388" w:rsidDel="004D643F">
                <w:rPr>
                  <w:lang w:val="en-GB"/>
                </w:rPr>
                <w:delText xml:space="preserve">Own shares held </w:delText>
              </w:r>
            </w:del>
            <w:r w:rsidR="00845F43" w:rsidRPr="00711388">
              <w:rPr>
                <w:lang w:val="en-GB"/>
              </w:rPr>
              <w:t>-</w:t>
            </w:r>
            <w:del w:id="3703"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3ECBBBA4" w14:textId="1830BC81" w:rsidR="00872AFE" w:rsidRPr="00711388" w:rsidDel="004D643F" w:rsidRDefault="00872AFE" w:rsidP="00567869">
            <w:pPr>
              <w:pStyle w:val="NormalLeft"/>
              <w:rPr>
                <w:del w:id="3704" w:author="Author"/>
                <w:lang w:val="en-GB"/>
              </w:rPr>
            </w:pPr>
            <w:del w:id="3705" w:author="Author">
              <w:r w:rsidRPr="00711388" w:rsidDel="004D643F">
                <w:rPr>
                  <w:lang w:val="en-GB"/>
                </w:rPr>
                <w:delText>This is the total amount of own shares held by the undertaking.</w:delText>
              </w:r>
            </w:del>
          </w:p>
        </w:tc>
      </w:tr>
      <w:tr w:rsidR="00872AFE" w:rsidRPr="00711388" w:rsidDel="004D643F" w14:paraId="01963912" w14:textId="7BC854D1" w:rsidTr="00567869">
        <w:trPr>
          <w:del w:id="3706" w:author="Author"/>
        </w:trPr>
        <w:tc>
          <w:tcPr>
            <w:tcW w:w="1671" w:type="dxa"/>
            <w:tcBorders>
              <w:top w:val="single" w:sz="2" w:space="0" w:color="auto"/>
              <w:left w:val="single" w:sz="2" w:space="0" w:color="auto"/>
              <w:bottom w:val="single" w:sz="2" w:space="0" w:color="auto"/>
              <w:right w:val="single" w:sz="2" w:space="0" w:color="auto"/>
            </w:tcBorders>
          </w:tcPr>
          <w:p w14:paraId="42BA1D1A" w14:textId="78FE91A9" w:rsidR="00872AFE" w:rsidRPr="00711388" w:rsidDel="004D643F" w:rsidRDefault="00872AFE" w:rsidP="00567869">
            <w:pPr>
              <w:pStyle w:val="NormalLeft"/>
              <w:rPr>
                <w:del w:id="3707" w:author="Author"/>
                <w:lang w:val="en-GB"/>
              </w:rPr>
            </w:pPr>
            <w:del w:id="3708" w:author="Author">
              <w:r w:rsidRPr="00711388" w:rsidDel="004D643F">
                <w:rPr>
                  <w:lang w:val="en-GB"/>
                </w:rPr>
                <w:delText>R0030/C0020</w:delText>
              </w:r>
            </w:del>
          </w:p>
        </w:tc>
        <w:tc>
          <w:tcPr>
            <w:tcW w:w="3529" w:type="dxa"/>
            <w:tcBorders>
              <w:top w:val="single" w:sz="2" w:space="0" w:color="auto"/>
              <w:left w:val="single" w:sz="2" w:space="0" w:color="auto"/>
              <w:bottom w:val="single" w:sz="2" w:space="0" w:color="auto"/>
              <w:right w:val="single" w:sz="2" w:space="0" w:color="auto"/>
            </w:tcBorders>
          </w:tcPr>
          <w:p w14:paraId="78FB4DE7" w14:textId="35E772DE" w:rsidR="00872AFE" w:rsidRPr="00711388" w:rsidDel="004D643F" w:rsidRDefault="00872AFE" w:rsidP="00567869">
            <w:pPr>
              <w:pStyle w:val="NormalLeft"/>
              <w:rPr>
                <w:del w:id="3709" w:author="Author"/>
                <w:lang w:val="en-GB"/>
              </w:rPr>
            </w:pPr>
            <w:del w:id="3710" w:author="Author">
              <w:r w:rsidRPr="00711388" w:rsidDel="004D643F">
                <w:rPr>
                  <w:lang w:val="en-GB"/>
                </w:rPr>
                <w:delText xml:space="preserve">Own shares held </w:delText>
              </w:r>
            </w:del>
            <w:r w:rsidR="00845F43" w:rsidRPr="00711388">
              <w:rPr>
                <w:lang w:val="en-GB"/>
              </w:rPr>
              <w:t>-</w:t>
            </w:r>
            <w:del w:id="3711"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5BE8807E" w14:textId="7AB48E69" w:rsidR="00872AFE" w:rsidRPr="00711388" w:rsidDel="004D643F" w:rsidRDefault="00872AFE" w:rsidP="00567869">
            <w:pPr>
              <w:pStyle w:val="NormalLeft"/>
              <w:rPr>
                <w:del w:id="3712" w:author="Author"/>
                <w:lang w:val="en-GB"/>
              </w:rPr>
            </w:pPr>
            <w:del w:id="3713" w:author="Author">
              <w:r w:rsidRPr="00711388" w:rsidDel="004D643F">
                <w:rPr>
                  <w:lang w:val="en-GB"/>
                </w:rPr>
                <w:delText>This is the total amount of own shares held by the undertaking, that meet the criteria for Tier 1.</w:delText>
              </w:r>
            </w:del>
          </w:p>
        </w:tc>
      </w:tr>
      <w:tr w:rsidR="00872AFE" w:rsidRPr="00711388" w:rsidDel="004D643F" w14:paraId="78781647" w14:textId="35B3F327" w:rsidTr="00567869">
        <w:trPr>
          <w:del w:id="3714" w:author="Author"/>
        </w:trPr>
        <w:tc>
          <w:tcPr>
            <w:tcW w:w="1671" w:type="dxa"/>
            <w:tcBorders>
              <w:top w:val="single" w:sz="2" w:space="0" w:color="auto"/>
              <w:left w:val="single" w:sz="2" w:space="0" w:color="auto"/>
              <w:bottom w:val="single" w:sz="2" w:space="0" w:color="auto"/>
              <w:right w:val="single" w:sz="2" w:space="0" w:color="auto"/>
            </w:tcBorders>
          </w:tcPr>
          <w:p w14:paraId="7B180C1A" w14:textId="4F639038" w:rsidR="00872AFE" w:rsidRPr="00711388" w:rsidDel="004D643F" w:rsidRDefault="00872AFE" w:rsidP="00567869">
            <w:pPr>
              <w:pStyle w:val="NormalLeft"/>
              <w:rPr>
                <w:del w:id="3715" w:author="Author"/>
                <w:lang w:val="en-GB"/>
              </w:rPr>
            </w:pPr>
            <w:del w:id="3716" w:author="Author">
              <w:r w:rsidRPr="00711388" w:rsidDel="004D643F">
                <w:rPr>
                  <w:lang w:val="en-GB"/>
                </w:rPr>
                <w:delText>R0100/C0010</w:delText>
              </w:r>
            </w:del>
          </w:p>
        </w:tc>
        <w:tc>
          <w:tcPr>
            <w:tcW w:w="3529" w:type="dxa"/>
            <w:tcBorders>
              <w:top w:val="single" w:sz="2" w:space="0" w:color="auto"/>
              <w:left w:val="single" w:sz="2" w:space="0" w:color="auto"/>
              <w:bottom w:val="single" w:sz="2" w:space="0" w:color="auto"/>
              <w:right w:val="single" w:sz="2" w:space="0" w:color="auto"/>
            </w:tcBorders>
          </w:tcPr>
          <w:p w14:paraId="649533DC" w14:textId="60A3856C" w:rsidR="00872AFE" w:rsidRPr="00711388" w:rsidDel="004D643F" w:rsidRDefault="00872AFE" w:rsidP="00567869">
            <w:pPr>
              <w:pStyle w:val="NormalLeft"/>
              <w:rPr>
                <w:del w:id="3717" w:author="Author"/>
                <w:lang w:val="en-GB"/>
              </w:rPr>
            </w:pPr>
            <w:del w:id="3718" w:author="Author">
              <w:r w:rsidRPr="00711388" w:rsidDel="004D643F">
                <w:rPr>
                  <w:lang w:val="en-GB"/>
                </w:rPr>
                <w:delText>Total ordinary share capital</w:delText>
              </w:r>
            </w:del>
          </w:p>
        </w:tc>
        <w:tc>
          <w:tcPr>
            <w:tcW w:w="4086" w:type="dxa"/>
            <w:tcBorders>
              <w:top w:val="single" w:sz="2" w:space="0" w:color="auto"/>
              <w:left w:val="single" w:sz="2" w:space="0" w:color="auto"/>
              <w:bottom w:val="single" w:sz="2" w:space="0" w:color="auto"/>
              <w:right w:val="single" w:sz="2" w:space="0" w:color="auto"/>
            </w:tcBorders>
          </w:tcPr>
          <w:p w14:paraId="4AF37263" w14:textId="1DD5FF68" w:rsidR="00872AFE" w:rsidRPr="00711388" w:rsidDel="004D643F" w:rsidRDefault="00872AFE" w:rsidP="00567869">
            <w:pPr>
              <w:pStyle w:val="NormalLeft"/>
              <w:rPr>
                <w:del w:id="3719" w:author="Author"/>
                <w:lang w:val="en-GB"/>
              </w:rPr>
            </w:pPr>
            <w:del w:id="3720" w:author="Author">
              <w:r w:rsidRPr="00711388" w:rsidDel="004D643F">
                <w:rPr>
                  <w:lang w:val="en-GB"/>
                </w:rPr>
                <w:delText>This is the total of ordinary share capital. Note that own shares held will be included in either paid in or called up but not yet paid in.</w:delText>
              </w:r>
            </w:del>
          </w:p>
        </w:tc>
      </w:tr>
      <w:tr w:rsidR="00872AFE" w:rsidRPr="00711388" w:rsidDel="004D643F" w14:paraId="7442216C" w14:textId="62837BA2" w:rsidTr="00567869">
        <w:trPr>
          <w:del w:id="3721" w:author="Author"/>
        </w:trPr>
        <w:tc>
          <w:tcPr>
            <w:tcW w:w="1671" w:type="dxa"/>
            <w:tcBorders>
              <w:top w:val="single" w:sz="2" w:space="0" w:color="auto"/>
              <w:left w:val="single" w:sz="2" w:space="0" w:color="auto"/>
              <w:bottom w:val="single" w:sz="2" w:space="0" w:color="auto"/>
              <w:right w:val="single" w:sz="2" w:space="0" w:color="auto"/>
            </w:tcBorders>
          </w:tcPr>
          <w:p w14:paraId="31FBAB96" w14:textId="0611D4A4" w:rsidR="00872AFE" w:rsidRPr="00711388" w:rsidDel="004D643F" w:rsidRDefault="00872AFE" w:rsidP="00567869">
            <w:pPr>
              <w:pStyle w:val="NormalLeft"/>
              <w:rPr>
                <w:del w:id="3722" w:author="Author"/>
                <w:lang w:val="en-GB"/>
              </w:rPr>
            </w:pPr>
            <w:del w:id="3723" w:author="Author">
              <w:r w:rsidRPr="00711388" w:rsidDel="004D643F">
                <w:rPr>
                  <w:lang w:val="en-GB"/>
                </w:rPr>
                <w:delText>R0100/C0020</w:delText>
              </w:r>
            </w:del>
          </w:p>
        </w:tc>
        <w:tc>
          <w:tcPr>
            <w:tcW w:w="3529" w:type="dxa"/>
            <w:tcBorders>
              <w:top w:val="single" w:sz="2" w:space="0" w:color="auto"/>
              <w:left w:val="single" w:sz="2" w:space="0" w:color="auto"/>
              <w:bottom w:val="single" w:sz="2" w:space="0" w:color="auto"/>
              <w:right w:val="single" w:sz="2" w:space="0" w:color="auto"/>
            </w:tcBorders>
          </w:tcPr>
          <w:p w14:paraId="1EF274D5" w14:textId="108DB3BC" w:rsidR="00872AFE" w:rsidRPr="00711388" w:rsidDel="004D643F" w:rsidRDefault="00872AFE" w:rsidP="00567869">
            <w:pPr>
              <w:pStyle w:val="NormalLeft"/>
              <w:rPr>
                <w:del w:id="3724" w:author="Author"/>
                <w:lang w:val="en-GB"/>
              </w:rPr>
            </w:pPr>
            <w:del w:id="3725" w:author="Author">
              <w:r w:rsidRPr="00711388" w:rsidDel="004D643F">
                <w:rPr>
                  <w:lang w:val="en-GB"/>
                </w:rPr>
                <w:delText xml:space="preserve">Total ordinary share capital </w:delText>
              </w:r>
            </w:del>
            <w:r w:rsidR="00845F43" w:rsidRPr="00711388">
              <w:rPr>
                <w:lang w:val="en-GB"/>
              </w:rPr>
              <w:t>-</w:t>
            </w:r>
            <w:del w:id="3726"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5678D2F7" w14:textId="2C1CA8C6" w:rsidR="00872AFE" w:rsidRPr="00711388" w:rsidDel="004D643F" w:rsidRDefault="00872AFE" w:rsidP="00567869">
            <w:pPr>
              <w:pStyle w:val="NormalLeft"/>
              <w:rPr>
                <w:del w:id="3727" w:author="Author"/>
                <w:lang w:val="en-GB"/>
              </w:rPr>
            </w:pPr>
            <w:del w:id="3728" w:author="Author">
              <w:r w:rsidRPr="00711388" w:rsidDel="004D643F">
                <w:rPr>
                  <w:lang w:val="en-GB"/>
                </w:rPr>
                <w:delText>This is the total of ordinary share capital that meets the criteria for Tier 1. Note that own shares held will be included in either paid in or called up but not yet paid in.</w:delText>
              </w:r>
            </w:del>
          </w:p>
        </w:tc>
      </w:tr>
      <w:tr w:rsidR="00872AFE" w:rsidRPr="00711388" w:rsidDel="004D643F" w14:paraId="73FD5EA3" w14:textId="03E0EE64" w:rsidTr="00567869">
        <w:trPr>
          <w:del w:id="3729" w:author="Author"/>
        </w:trPr>
        <w:tc>
          <w:tcPr>
            <w:tcW w:w="1671" w:type="dxa"/>
            <w:tcBorders>
              <w:top w:val="single" w:sz="2" w:space="0" w:color="auto"/>
              <w:left w:val="single" w:sz="2" w:space="0" w:color="auto"/>
              <w:bottom w:val="single" w:sz="2" w:space="0" w:color="auto"/>
              <w:right w:val="single" w:sz="2" w:space="0" w:color="auto"/>
            </w:tcBorders>
          </w:tcPr>
          <w:p w14:paraId="28092851" w14:textId="2F343403" w:rsidR="00872AFE" w:rsidRPr="00711388" w:rsidDel="004D643F" w:rsidRDefault="00872AFE" w:rsidP="00567869">
            <w:pPr>
              <w:pStyle w:val="NormalLeft"/>
              <w:rPr>
                <w:del w:id="3730" w:author="Author"/>
                <w:lang w:val="en-GB"/>
              </w:rPr>
            </w:pPr>
            <w:del w:id="3731" w:author="Author">
              <w:r w:rsidRPr="00711388" w:rsidDel="004D643F">
                <w:rPr>
                  <w:lang w:val="en-GB"/>
                </w:rPr>
                <w:delText>R0100/C0040</w:delText>
              </w:r>
            </w:del>
          </w:p>
        </w:tc>
        <w:tc>
          <w:tcPr>
            <w:tcW w:w="3529" w:type="dxa"/>
            <w:tcBorders>
              <w:top w:val="single" w:sz="2" w:space="0" w:color="auto"/>
              <w:left w:val="single" w:sz="2" w:space="0" w:color="auto"/>
              <w:bottom w:val="single" w:sz="2" w:space="0" w:color="auto"/>
              <w:right w:val="single" w:sz="2" w:space="0" w:color="auto"/>
            </w:tcBorders>
          </w:tcPr>
          <w:p w14:paraId="025C7D7A" w14:textId="36184DFD" w:rsidR="00872AFE" w:rsidRPr="00711388" w:rsidDel="004D643F" w:rsidRDefault="00872AFE" w:rsidP="00567869">
            <w:pPr>
              <w:pStyle w:val="NormalLeft"/>
              <w:rPr>
                <w:del w:id="3732" w:author="Author"/>
                <w:lang w:val="en-GB"/>
              </w:rPr>
            </w:pPr>
            <w:del w:id="3733" w:author="Author">
              <w:r w:rsidRPr="00711388" w:rsidDel="004D643F">
                <w:rPr>
                  <w:lang w:val="en-GB"/>
                </w:rPr>
                <w:delText xml:space="preserve">Total ordinary share capital </w:delText>
              </w:r>
            </w:del>
            <w:r w:rsidR="00845F43" w:rsidRPr="00711388">
              <w:rPr>
                <w:lang w:val="en-GB"/>
              </w:rPr>
              <w:t>-</w:t>
            </w:r>
            <w:del w:id="3734"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314660D3" w14:textId="77975691" w:rsidR="00872AFE" w:rsidRPr="00711388" w:rsidDel="004D643F" w:rsidRDefault="00872AFE" w:rsidP="00567869">
            <w:pPr>
              <w:pStyle w:val="NormalLeft"/>
              <w:rPr>
                <w:del w:id="3735" w:author="Author"/>
                <w:lang w:val="en-GB"/>
              </w:rPr>
            </w:pPr>
            <w:del w:id="3736" w:author="Author">
              <w:r w:rsidRPr="00711388" w:rsidDel="004D643F">
                <w:rPr>
                  <w:lang w:val="en-GB"/>
                </w:rPr>
                <w:delText>This is the total of ordinary share capital that meets the criteria for Tier 2.</w:delText>
              </w:r>
            </w:del>
          </w:p>
        </w:tc>
      </w:tr>
      <w:tr w:rsidR="00872AFE" w:rsidRPr="00711388" w:rsidDel="004D643F" w14:paraId="61D3D3F6" w14:textId="6E002327" w:rsidTr="00567869">
        <w:trPr>
          <w:del w:id="3737" w:author="Author"/>
        </w:trPr>
        <w:tc>
          <w:tcPr>
            <w:tcW w:w="1671" w:type="dxa"/>
            <w:tcBorders>
              <w:top w:val="single" w:sz="2" w:space="0" w:color="auto"/>
              <w:left w:val="single" w:sz="2" w:space="0" w:color="auto"/>
              <w:bottom w:val="single" w:sz="2" w:space="0" w:color="auto"/>
              <w:right w:val="single" w:sz="2" w:space="0" w:color="auto"/>
            </w:tcBorders>
          </w:tcPr>
          <w:p w14:paraId="5A2477D8" w14:textId="3F9609B6" w:rsidR="00872AFE" w:rsidRPr="00711388" w:rsidDel="004D643F" w:rsidRDefault="00872AFE" w:rsidP="00567869">
            <w:pPr>
              <w:pStyle w:val="NormalLeft"/>
              <w:rPr>
                <w:del w:id="3738" w:author="Author"/>
                <w:lang w:val="en-GB"/>
              </w:rPr>
            </w:pPr>
            <w:del w:id="3739" w:author="Author">
              <w:r w:rsidRPr="00711388" w:rsidDel="004D643F">
                <w:rPr>
                  <w:lang w:val="en-GB"/>
                </w:rPr>
                <w:delText>R0110/C0010</w:delText>
              </w:r>
            </w:del>
          </w:p>
        </w:tc>
        <w:tc>
          <w:tcPr>
            <w:tcW w:w="3529" w:type="dxa"/>
            <w:tcBorders>
              <w:top w:val="single" w:sz="2" w:space="0" w:color="auto"/>
              <w:left w:val="single" w:sz="2" w:space="0" w:color="auto"/>
              <w:bottom w:val="single" w:sz="2" w:space="0" w:color="auto"/>
              <w:right w:val="single" w:sz="2" w:space="0" w:color="auto"/>
            </w:tcBorders>
          </w:tcPr>
          <w:p w14:paraId="44167136" w14:textId="313B80FC" w:rsidR="00872AFE" w:rsidRPr="00711388" w:rsidDel="004D643F" w:rsidRDefault="00872AFE" w:rsidP="00567869">
            <w:pPr>
              <w:pStyle w:val="NormalLeft"/>
              <w:rPr>
                <w:del w:id="3740" w:author="Author"/>
                <w:lang w:val="en-GB"/>
              </w:rPr>
            </w:pPr>
            <w:del w:id="3741" w:author="Author">
              <w:r w:rsidRPr="00711388" w:rsidDel="004D643F">
                <w:rPr>
                  <w:lang w:val="en-GB"/>
                </w:rPr>
                <w:delText>Initial funds, members' contributions or the equivalent basic own</w:delText>
              </w:r>
            </w:del>
            <w:r w:rsidR="00711388" w:rsidRPr="00711388">
              <w:rPr>
                <w:lang w:val="en-GB"/>
              </w:rPr>
              <w:t>-</w:t>
            </w:r>
            <w:del w:id="3742" w:author="Author">
              <w:r w:rsidRPr="00711388" w:rsidDel="004D643F">
                <w:rPr>
                  <w:lang w:val="en-GB"/>
                </w:rPr>
                <w:delText>fund items for mutual and mutual</w:delText>
              </w:r>
            </w:del>
            <w:r w:rsidR="00711388" w:rsidRPr="00711388">
              <w:rPr>
                <w:lang w:val="en-GB"/>
              </w:rPr>
              <w:t>-</w:t>
            </w:r>
            <w:del w:id="3743" w:author="Author">
              <w:r w:rsidRPr="00711388" w:rsidDel="004D643F">
                <w:rPr>
                  <w:lang w:val="en-GB"/>
                </w:rPr>
                <w:delText xml:space="preserve">type undertaking </w:delText>
              </w:r>
            </w:del>
            <w:r w:rsidR="00711388" w:rsidRPr="00711388">
              <w:rPr>
                <w:lang w:val="en-GB"/>
              </w:rPr>
              <w:t>-</w:t>
            </w:r>
            <w:del w:id="3744" w:author="Author">
              <w:r w:rsidRPr="00711388" w:rsidDel="004D643F">
                <w:rPr>
                  <w:lang w:val="en-GB"/>
                </w:rPr>
                <w:delText xml:space="preserve">Paid in </w:delText>
              </w:r>
            </w:del>
            <w:r w:rsidR="00845F43" w:rsidRPr="00711388">
              <w:rPr>
                <w:lang w:val="en-GB"/>
              </w:rPr>
              <w:t>-</w:t>
            </w:r>
            <w:del w:id="3745"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2C01F2FE" w14:textId="06E6A0D7" w:rsidR="00872AFE" w:rsidRPr="00711388" w:rsidDel="004D643F" w:rsidRDefault="00872AFE" w:rsidP="00567869">
            <w:pPr>
              <w:pStyle w:val="NormalLeft"/>
              <w:rPr>
                <w:del w:id="3746" w:author="Author"/>
                <w:lang w:val="en-GB"/>
              </w:rPr>
            </w:pPr>
            <w:del w:id="3747" w:author="Author">
              <w:r w:rsidRPr="00711388" w:rsidDel="004D643F">
                <w:rPr>
                  <w:lang w:val="en-GB"/>
                </w:rPr>
                <w:delText>This is the total of paid in initial funds, members' contributions or the equivalent basic own</w:delText>
              </w:r>
            </w:del>
            <w:r w:rsidR="00711388" w:rsidRPr="00711388">
              <w:rPr>
                <w:lang w:val="en-GB"/>
              </w:rPr>
              <w:t>-</w:t>
            </w:r>
            <w:del w:id="3748" w:author="Author">
              <w:r w:rsidRPr="00711388" w:rsidDel="004D643F">
                <w:rPr>
                  <w:lang w:val="en-GB"/>
                </w:rPr>
                <w:delText>fund item for mutual and mutual</w:delText>
              </w:r>
            </w:del>
            <w:r w:rsidR="00711388" w:rsidRPr="00711388">
              <w:rPr>
                <w:lang w:val="en-GB"/>
              </w:rPr>
              <w:t>-</w:t>
            </w:r>
            <w:del w:id="3749" w:author="Author">
              <w:r w:rsidRPr="00711388" w:rsidDel="004D643F">
                <w:rPr>
                  <w:lang w:val="en-GB"/>
                </w:rPr>
                <w:delText>type undertaking.</w:delText>
              </w:r>
            </w:del>
          </w:p>
        </w:tc>
      </w:tr>
      <w:tr w:rsidR="00872AFE" w:rsidRPr="00711388" w:rsidDel="004D643F" w14:paraId="757A76C8" w14:textId="595A95B2" w:rsidTr="00567869">
        <w:trPr>
          <w:del w:id="3750" w:author="Author"/>
        </w:trPr>
        <w:tc>
          <w:tcPr>
            <w:tcW w:w="1671" w:type="dxa"/>
            <w:tcBorders>
              <w:top w:val="single" w:sz="2" w:space="0" w:color="auto"/>
              <w:left w:val="single" w:sz="2" w:space="0" w:color="auto"/>
              <w:bottom w:val="single" w:sz="2" w:space="0" w:color="auto"/>
              <w:right w:val="single" w:sz="2" w:space="0" w:color="auto"/>
            </w:tcBorders>
          </w:tcPr>
          <w:p w14:paraId="16776E78" w14:textId="50862033" w:rsidR="00872AFE" w:rsidRPr="00711388" w:rsidDel="004D643F" w:rsidRDefault="00872AFE" w:rsidP="00567869">
            <w:pPr>
              <w:pStyle w:val="NormalLeft"/>
              <w:rPr>
                <w:del w:id="3751" w:author="Author"/>
                <w:lang w:val="en-GB"/>
              </w:rPr>
            </w:pPr>
            <w:del w:id="3752" w:author="Author">
              <w:r w:rsidRPr="00711388" w:rsidDel="004D643F">
                <w:rPr>
                  <w:lang w:val="en-GB"/>
                </w:rPr>
                <w:delText>R0110/C0020</w:delText>
              </w:r>
            </w:del>
          </w:p>
        </w:tc>
        <w:tc>
          <w:tcPr>
            <w:tcW w:w="3529" w:type="dxa"/>
            <w:tcBorders>
              <w:top w:val="single" w:sz="2" w:space="0" w:color="auto"/>
              <w:left w:val="single" w:sz="2" w:space="0" w:color="auto"/>
              <w:bottom w:val="single" w:sz="2" w:space="0" w:color="auto"/>
              <w:right w:val="single" w:sz="2" w:space="0" w:color="auto"/>
            </w:tcBorders>
          </w:tcPr>
          <w:p w14:paraId="7ED5ACDC" w14:textId="0AD1FF26" w:rsidR="00872AFE" w:rsidRPr="00711388" w:rsidDel="004D643F" w:rsidRDefault="00872AFE" w:rsidP="00567869">
            <w:pPr>
              <w:pStyle w:val="NormalLeft"/>
              <w:rPr>
                <w:del w:id="3753" w:author="Author"/>
                <w:lang w:val="en-GB"/>
              </w:rPr>
            </w:pPr>
            <w:del w:id="3754" w:author="Author">
              <w:r w:rsidRPr="00711388" w:rsidDel="004D643F">
                <w:rPr>
                  <w:lang w:val="en-GB"/>
                </w:rPr>
                <w:delText>Initial funds, members' contributions or the equivalent basic own</w:delText>
              </w:r>
            </w:del>
            <w:r w:rsidR="00711388" w:rsidRPr="00711388">
              <w:rPr>
                <w:lang w:val="en-GB"/>
              </w:rPr>
              <w:t>-</w:t>
            </w:r>
            <w:del w:id="3755" w:author="Author">
              <w:r w:rsidRPr="00711388" w:rsidDel="004D643F">
                <w:rPr>
                  <w:lang w:val="en-GB"/>
                </w:rPr>
                <w:delText>fund items for mutual and mutual</w:delText>
              </w:r>
            </w:del>
            <w:r w:rsidR="00711388" w:rsidRPr="00711388">
              <w:rPr>
                <w:lang w:val="en-GB"/>
              </w:rPr>
              <w:t>-</w:t>
            </w:r>
            <w:del w:id="3756" w:author="Author">
              <w:r w:rsidRPr="00711388" w:rsidDel="004D643F">
                <w:rPr>
                  <w:lang w:val="en-GB"/>
                </w:rPr>
                <w:delText xml:space="preserve">type undertaking </w:delText>
              </w:r>
            </w:del>
            <w:r w:rsidR="00711388" w:rsidRPr="00711388">
              <w:rPr>
                <w:lang w:val="en-GB"/>
              </w:rPr>
              <w:t>-</w:t>
            </w:r>
            <w:del w:id="3757" w:author="Author">
              <w:r w:rsidRPr="00711388" w:rsidDel="004D643F">
                <w:rPr>
                  <w:lang w:val="en-GB"/>
                </w:rPr>
                <w:delText xml:space="preserve">Paid in </w:delText>
              </w:r>
            </w:del>
            <w:r w:rsidR="00845F43" w:rsidRPr="00711388">
              <w:rPr>
                <w:lang w:val="en-GB"/>
              </w:rPr>
              <w:t>-</w:t>
            </w:r>
            <w:del w:id="3758"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665567C2" w14:textId="49DA5E25" w:rsidR="00872AFE" w:rsidRPr="00711388" w:rsidDel="004D643F" w:rsidRDefault="00872AFE" w:rsidP="00567869">
            <w:pPr>
              <w:pStyle w:val="NormalLeft"/>
              <w:rPr>
                <w:del w:id="3759" w:author="Author"/>
                <w:lang w:val="en-GB"/>
              </w:rPr>
            </w:pPr>
            <w:del w:id="3760" w:author="Author">
              <w:r w:rsidRPr="00711388" w:rsidDel="004D643F">
                <w:rPr>
                  <w:lang w:val="en-GB"/>
                </w:rPr>
                <w:delText>This is the total of initial funds, members' contributions or the equivalent basic own fund item for mutual and mutual type undertaking that meet the criteria for Tier 1.</w:delText>
              </w:r>
            </w:del>
          </w:p>
        </w:tc>
      </w:tr>
      <w:tr w:rsidR="00872AFE" w:rsidRPr="00711388" w:rsidDel="004D643F" w14:paraId="29683975" w14:textId="079BF324" w:rsidTr="00567869">
        <w:trPr>
          <w:del w:id="3761" w:author="Author"/>
        </w:trPr>
        <w:tc>
          <w:tcPr>
            <w:tcW w:w="1671" w:type="dxa"/>
            <w:tcBorders>
              <w:top w:val="single" w:sz="2" w:space="0" w:color="auto"/>
              <w:left w:val="single" w:sz="2" w:space="0" w:color="auto"/>
              <w:bottom w:val="single" w:sz="2" w:space="0" w:color="auto"/>
              <w:right w:val="single" w:sz="2" w:space="0" w:color="auto"/>
            </w:tcBorders>
          </w:tcPr>
          <w:p w14:paraId="762BD9C7" w14:textId="09B38F36" w:rsidR="00872AFE" w:rsidRPr="00711388" w:rsidDel="004D643F" w:rsidRDefault="00872AFE" w:rsidP="00567869">
            <w:pPr>
              <w:pStyle w:val="NormalLeft"/>
              <w:rPr>
                <w:del w:id="3762" w:author="Author"/>
                <w:lang w:val="en-GB"/>
              </w:rPr>
            </w:pPr>
            <w:del w:id="3763" w:author="Author">
              <w:r w:rsidRPr="00711388" w:rsidDel="004D643F">
                <w:rPr>
                  <w:lang w:val="en-GB"/>
                </w:rPr>
                <w:delText>R0120/C0010</w:delText>
              </w:r>
            </w:del>
          </w:p>
        </w:tc>
        <w:tc>
          <w:tcPr>
            <w:tcW w:w="3529" w:type="dxa"/>
            <w:tcBorders>
              <w:top w:val="single" w:sz="2" w:space="0" w:color="auto"/>
              <w:left w:val="single" w:sz="2" w:space="0" w:color="auto"/>
              <w:bottom w:val="single" w:sz="2" w:space="0" w:color="auto"/>
              <w:right w:val="single" w:sz="2" w:space="0" w:color="auto"/>
            </w:tcBorders>
          </w:tcPr>
          <w:p w14:paraId="0B4EA2B4" w14:textId="620B81F5" w:rsidR="00872AFE" w:rsidRPr="00711388" w:rsidDel="004D643F" w:rsidRDefault="00872AFE" w:rsidP="00567869">
            <w:pPr>
              <w:pStyle w:val="NormalLeft"/>
              <w:rPr>
                <w:del w:id="3764" w:author="Author"/>
                <w:lang w:val="en-GB"/>
              </w:rPr>
            </w:pPr>
            <w:del w:id="3765" w:author="Author">
              <w:r w:rsidRPr="00711388" w:rsidDel="004D643F">
                <w:rPr>
                  <w:lang w:val="en-GB"/>
                </w:rPr>
                <w:delText>Initial funds, members' contributions or the equivalent basic own</w:delText>
              </w:r>
            </w:del>
            <w:r w:rsidR="00711388" w:rsidRPr="00711388">
              <w:rPr>
                <w:lang w:val="en-GB"/>
              </w:rPr>
              <w:t>-</w:t>
            </w:r>
            <w:del w:id="3766" w:author="Author">
              <w:r w:rsidRPr="00711388" w:rsidDel="004D643F">
                <w:rPr>
                  <w:lang w:val="en-GB"/>
                </w:rPr>
                <w:delText>fund items for mutual and mutual</w:delText>
              </w:r>
            </w:del>
            <w:r w:rsidR="00711388" w:rsidRPr="00711388">
              <w:rPr>
                <w:lang w:val="en-GB"/>
              </w:rPr>
              <w:t>-</w:t>
            </w:r>
            <w:del w:id="3767" w:author="Author">
              <w:r w:rsidRPr="00711388" w:rsidDel="004D643F">
                <w:rPr>
                  <w:lang w:val="en-GB"/>
                </w:rPr>
                <w:delText xml:space="preserve">type undertaking </w:delText>
              </w:r>
            </w:del>
            <w:r w:rsidR="00711388" w:rsidRPr="00711388">
              <w:rPr>
                <w:lang w:val="en-GB"/>
              </w:rPr>
              <w:t>-</w:t>
            </w:r>
            <w:del w:id="3768" w:author="Author">
              <w:r w:rsidRPr="00711388" w:rsidDel="004D643F">
                <w:rPr>
                  <w:lang w:val="en-GB"/>
                </w:rPr>
                <w:delText xml:space="preserve">Called up but not yet paid in </w:delText>
              </w:r>
            </w:del>
            <w:r w:rsidR="00845F43" w:rsidRPr="00711388">
              <w:rPr>
                <w:lang w:val="en-GB"/>
              </w:rPr>
              <w:t>-</w:t>
            </w:r>
            <w:del w:id="3769"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62C48D29" w14:textId="382892FE" w:rsidR="00872AFE" w:rsidRPr="00711388" w:rsidDel="004D643F" w:rsidRDefault="00872AFE" w:rsidP="00567869">
            <w:pPr>
              <w:pStyle w:val="NormalLeft"/>
              <w:rPr>
                <w:del w:id="3770" w:author="Author"/>
                <w:lang w:val="en-GB"/>
              </w:rPr>
            </w:pPr>
            <w:del w:id="3771" w:author="Author">
              <w:r w:rsidRPr="00711388" w:rsidDel="004D643F">
                <w:rPr>
                  <w:lang w:val="en-GB"/>
                </w:rPr>
                <w:delText>This is the total of called up but not yet paid in initial funds, members' contributions or the equivalent basic own fund item for mutual and mutual type undertaking</w:delText>
              </w:r>
            </w:del>
          </w:p>
        </w:tc>
      </w:tr>
      <w:tr w:rsidR="00872AFE" w:rsidRPr="00711388" w:rsidDel="004D643F" w14:paraId="6AC9CCBE" w14:textId="7DC45EC8" w:rsidTr="00567869">
        <w:trPr>
          <w:del w:id="3772" w:author="Author"/>
        </w:trPr>
        <w:tc>
          <w:tcPr>
            <w:tcW w:w="1671" w:type="dxa"/>
            <w:tcBorders>
              <w:top w:val="single" w:sz="2" w:space="0" w:color="auto"/>
              <w:left w:val="single" w:sz="2" w:space="0" w:color="auto"/>
              <w:bottom w:val="single" w:sz="2" w:space="0" w:color="auto"/>
              <w:right w:val="single" w:sz="2" w:space="0" w:color="auto"/>
            </w:tcBorders>
          </w:tcPr>
          <w:p w14:paraId="1E7115FF" w14:textId="0B904011" w:rsidR="00872AFE" w:rsidRPr="00711388" w:rsidDel="004D643F" w:rsidRDefault="00872AFE" w:rsidP="00567869">
            <w:pPr>
              <w:pStyle w:val="NormalLeft"/>
              <w:rPr>
                <w:del w:id="3773" w:author="Author"/>
                <w:lang w:val="en-GB"/>
              </w:rPr>
            </w:pPr>
            <w:del w:id="3774" w:author="Author">
              <w:r w:rsidRPr="00711388" w:rsidDel="004D643F">
                <w:rPr>
                  <w:lang w:val="en-GB"/>
                </w:rPr>
                <w:delText>R0120/C0040</w:delText>
              </w:r>
            </w:del>
          </w:p>
        </w:tc>
        <w:tc>
          <w:tcPr>
            <w:tcW w:w="3529" w:type="dxa"/>
            <w:tcBorders>
              <w:top w:val="single" w:sz="2" w:space="0" w:color="auto"/>
              <w:left w:val="single" w:sz="2" w:space="0" w:color="auto"/>
              <w:bottom w:val="single" w:sz="2" w:space="0" w:color="auto"/>
              <w:right w:val="single" w:sz="2" w:space="0" w:color="auto"/>
            </w:tcBorders>
          </w:tcPr>
          <w:p w14:paraId="73659EF7" w14:textId="5A4E9853" w:rsidR="00872AFE" w:rsidRPr="00711388" w:rsidDel="004D643F" w:rsidRDefault="00872AFE" w:rsidP="00567869">
            <w:pPr>
              <w:pStyle w:val="NormalLeft"/>
              <w:rPr>
                <w:del w:id="3775" w:author="Author"/>
                <w:lang w:val="en-GB"/>
              </w:rPr>
            </w:pPr>
            <w:del w:id="3776" w:author="Author">
              <w:r w:rsidRPr="00711388" w:rsidDel="004D643F">
                <w:rPr>
                  <w:lang w:val="en-GB"/>
                </w:rPr>
                <w:delText>Initial funds, members' contributions or the equivalent basic own</w:delText>
              </w:r>
            </w:del>
            <w:r w:rsidR="00711388" w:rsidRPr="00711388">
              <w:rPr>
                <w:lang w:val="en-GB"/>
              </w:rPr>
              <w:t>-</w:t>
            </w:r>
            <w:del w:id="3777" w:author="Author">
              <w:r w:rsidRPr="00711388" w:rsidDel="004D643F">
                <w:rPr>
                  <w:lang w:val="en-GB"/>
                </w:rPr>
                <w:delText>fund items for mutual and mutual</w:delText>
              </w:r>
            </w:del>
            <w:r w:rsidR="00711388" w:rsidRPr="00711388">
              <w:rPr>
                <w:lang w:val="en-GB"/>
              </w:rPr>
              <w:t>-</w:t>
            </w:r>
            <w:del w:id="3778" w:author="Author">
              <w:r w:rsidRPr="00711388" w:rsidDel="004D643F">
                <w:rPr>
                  <w:lang w:val="en-GB"/>
                </w:rPr>
                <w:delText xml:space="preserve">type undertaking </w:delText>
              </w:r>
            </w:del>
            <w:r w:rsidR="00711388" w:rsidRPr="00711388">
              <w:rPr>
                <w:lang w:val="en-GB"/>
              </w:rPr>
              <w:t>-</w:t>
            </w:r>
            <w:del w:id="3779" w:author="Author">
              <w:r w:rsidRPr="00711388" w:rsidDel="004D643F">
                <w:rPr>
                  <w:lang w:val="en-GB"/>
                </w:rPr>
                <w:lastRenderedPageBreak/>
                <w:delText xml:space="preserve">Called up but not yet paid in </w:delText>
              </w:r>
            </w:del>
            <w:r w:rsidR="00845F43" w:rsidRPr="00711388">
              <w:rPr>
                <w:lang w:val="en-GB"/>
              </w:rPr>
              <w:t>-</w:t>
            </w:r>
            <w:del w:id="3780"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1C9066F0" w14:textId="4F68AD12" w:rsidR="00872AFE" w:rsidRPr="00711388" w:rsidDel="004D643F" w:rsidRDefault="00872AFE" w:rsidP="00567869">
            <w:pPr>
              <w:pStyle w:val="NormalLeft"/>
              <w:rPr>
                <w:del w:id="3781" w:author="Author"/>
                <w:lang w:val="en-GB"/>
              </w:rPr>
            </w:pPr>
            <w:del w:id="3782" w:author="Author">
              <w:r w:rsidRPr="00711388" w:rsidDel="004D643F">
                <w:rPr>
                  <w:lang w:val="en-GB"/>
                </w:rPr>
                <w:lastRenderedPageBreak/>
                <w:delText xml:space="preserve">This is the total of initial funds, members' contributions or the equivalent basic own fund item for </w:delText>
              </w:r>
              <w:r w:rsidRPr="00711388" w:rsidDel="004D643F">
                <w:rPr>
                  <w:lang w:val="en-GB"/>
                </w:rPr>
                <w:lastRenderedPageBreak/>
                <w:delText>mutual and mutual type undertaking that meet the criteria for Tier 2.</w:delText>
              </w:r>
            </w:del>
          </w:p>
        </w:tc>
      </w:tr>
      <w:tr w:rsidR="00872AFE" w:rsidRPr="00711388" w:rsidDel="004D643F" w14:paraId="1F7EC229" w14:textId="49DF5950" w:rsidTr="00567869">
        <w:trPr>
          <w:del w:id="3783" w:author="Author"/>
        </w:trPr>
        <w:tc>
          <w:tcPr>
            <w:tcW w:w="1671" w:type="dxa"/>
            <w:tcBorders>
              <w:top w:val="single" w:sz="2" w:space="0" w:color="auto"/>
              <w:left w:val="single" w:sz="2" w:space="0" w:color="auto"/>
              <w:bottom w:val="single" w:sz="2" w:space="0" w:color="auto"/>
              <w:right w:val="single" w:sz="2" w:space="0" w:color="auto"/>
            </w:tcBorders>
          </w:tcPr>
          <w:p w14:paraId="5AC080C5" w14:textId="340B5CCE" w:rsidR="00872AFE" w:rsidRPr="00711388" w:rsidDel="004D643F" w:rsidRDefault="00872AFE" w:rsidP="00567869">
            <w:pPr>
              <w:pStyle w:val="NormalLeft"/>
              <w:rPr>
                <w:del w:id="3784" w:author="Author"/>
                <w:lang w:val="en-GB"/>
              </w:rPr>
            </w:pPr>
            <w:del w:id="3785" w:author="Author">
              <w:r w:rsidRPr="00711388" w:rsidDel="004D643F">
                <w:rPr>
                  <w:lang w:val="en-GB"/>
                </w:rPr>
                <w:lastRenderedPageBreak/>
                <w:delText>R0200/C0010</w:delText>
              </w:r>
            </w:del>
          </w:p>
        </w:tc>
        <w:tc>
          <w:tcPr>
            <w:tcW w:w="3529" w:type="dxa"/>
            <w:tcBorders>
              <w:top w:val="single" w:sz="2" w:space="0" w:color="auto"/>
              <w:left w:val="single" w:sz="2" w:space="0" w:color="auto"/>
              <w:bottom w:val="single" w:sz="2" w:space="0" w:color="auto"/>
              <w:right w:val="single" w:sz="2" w:space="0" w:color="auto"/>
            </w:tcBorders>
          </w:tcPr>
          <w:p w14:paraId="2618E733" w14:textId="5C5AC511" w:rsidR="00872AFE" w:rsidRPr="00711388" w:rsidDel="004D643F" w:rsidRDefault="00872AFE" w:rsidP="00567869">
            <w:pPr>
              <w:pStyle w:val="NormalLeft"/>
              <w:rPr>
                <w:del w:id="3786" w:author="Author"/>
                <w:lang w:val="en-GB"/>
              </w:rPr>
            </w:pPr>
            <w:del w:id="3787" w:author="Author">
              <w:r w:rsidRPr="00711388" w:rsidDel="004D643F">
                <w:rPr>
                  <w:lang w:val="en-GB"/>
                </w:rPr>
                <w:delText>Total initial funds, members' contributions or the equivalent basic own fund item for mutual and mutual type undertaking</w:delText>
              </w:r>
            </w:del>
          </w:p>
        </w:tc>
        <w:tc>
          <w:tcPr>
            <w:tcW w:w="4086" w:type="dxa"/>
            <w:tcBorders>
              <w:top w:val="single" w:sz="2" w:space="0" w:color="auto"/>
              <w:left w:val="single" w:sz="2" w:space="0" w:color="auto"/>
              <w:bottom w:val="single" w:sz="2" w:space="0" w:color="auto"/>
              <w:right w:val="single" w:sz="2" w:space="0" w:color="auto"/>
            </w:tcBorders>
          </w:tcPr>
          <w:p w14:paraId="246A5D01" w14:textId="3F30B011" w:rsidR="00872AFE" w:rsidRPr="00711388" w:rsidDel="004D643F" w:rsidRDefault="00872AFE" w:rsidP="00567869">
            <w:pPr>
              <w:pStyle w:val="NormalLeft"/>
              <w:rPr>
                <w:del w:id="3788" w:author="Author"/>
                <w:lang w:val="en-GB"/>
              </w:rPr>
            </w:pPr>
            <w:del w:id="3789" w:author="Author">
              <w:r w:rsidRPr="00711388" w:rsidDel="004D643F">
                <w:rPr>
                  <w:lang w:val="en-GB"/>
                </w:rPr>
                <w:delText>This is the total initial funds, members' contributions or the equivalent basic own fund item for mutual and mutual type undertaking</w:delText>
              </w:r>
            </w:del>
          </w:p>
        </w:tc>
      </w:tr>
      <w:tr w:rsidR="00872AFE" w:rsidRPr="00711388" w:rsidDel="004D643F" w14:paraId="0B3B6978" w14:textId="676EBC0B" w:rsidTr="00567869">
        <w:trPr>
          <w:del w:id="3790" w:author="Author"/>
        </w:trPr>
        <w:tc>
          <w:tcPr>
            <w:tcW w:w="1671" w:type="dxa"/>
            <w:tcBorders>
              <w:top w:val="single" w:sz="2" w:space="0" w:color="auto"/>
              <w:left w:val="single" w:sz="2" w:space="0" w:color="auto"/>
              <w:bottom w:val="single" w:sz="2" w:space="0" w:color="auto"/>
              <w:right w:val="single" w:sz="2" w:space="0" w:color="auto"/>
            </w:tcBorders>
          </w:tcPr>
          <w:p w14:paraId="5CEB6DB8" w14:textId="6DC63D33" w:rsidR="00872AFE" w:rsidRPr="00711388" w:rsidDel="004D643F" w:rsidRDefault="00872AFE" w:rsidP="00567869">
            <w:pPr>
              <w:pStyle w:val="NormalLeft"/>
              <w:rPr>
                <w:del w:id="3791" w:author="Author"/>
                <w:lang w:val="en-GB"/>
              </w:rPr>
            </w:pPr>
            <w:del w:id="3792" w:author="Author">
              <w:r w:rsidRPr="00711388" w:rsidDel="004D643F">
                <w:rPr>
                  <w:lang w:val="en-GB"/>
                </w:rPr>
                <w:delText>R0200/C0020</w:delText>
              </w:r>
            </w:del>
          </w:p>
        </w:tc>
        <w:tc>
          <w:tcPr>
            <w:tcW w:w="3529" w:type="dxa"/>
            <w:tcBorders>
              <w:top w:val="single" w:sz="2" w:space="0" w:color="auto"/>
              <w:left w:val="single" w:sz="2" w:space="0" w:color="auto"/>
              <w:bottom w:val="single" w:sz="2" w:space="0" w:color="auto"/>
              <w:right w:val="single" w:sz="2" w:space="0" w:color="auto"/>
            </w:tcBorders>
          </w:tcPr>
          <w:p w14:paraId="4EDD08FB" w14:textId="34B37DA0" w:rsidR="00872AFE" w:rsidRPr="00711388" w:rsidDel="004D643F" w:rsidRDefault="00872AFE" w:rsidP="00567869">
            <w:pPr>
              <w:pStyle w:val="NormalLeft"/>
              <w:rPr>
                <w:del w:id="3793" w:author="Author"/>
                <w:lang w:val="en-GB"/>
              </w:rPr>
            </w:pPr>
            <w:del w:id="3794" w:author="Author">
              <w:r w:rsidRPr="00711388" w:rsidDel="004D643F">
                <w:rPr>
                  <w:lang w:val="en-GB"/>
                </w:rPr>
                <w:delText xml:space="preserve">Total initial funds, members' contributions or the equivalent basic own fund item for mutual and mutual type undertaking </w:delText>
              </w:r>
            </w:del>
            <w:r w:rsidR="00845F43" w:rsidRPr="00711388">
              <w:rPr>
                <w:lang w:val="en-GB"/>
              </w:rPr>
              <w:t>-</w:t>
            </w:r>
            <w:del w:id="3795"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10AE568F" w14:textId="617F3059" w:rsidR="00872AFE" w:rsidRPr="00711388" w:rsidDel="004D643F" w:rsidRDefault="00872AFE" w:rsidP="00567869">
            <w:pPr>
              <w:pStyle w:val="NormalLeft"/>
              <w:rPr>
                <w:del w:id="3796" w:author="Author"/>
                <w:lang w:val="en-GB"/>
              </w:rPr>
            </w:pPr>
            <w:del w:id="3797" w:author="Author">
              <w:r w:rsidRPr="00711388" w:rsidDel="004D643F">
                <w:rPr>
                  <w:lang w:val="en-GB"/>
                </w:rPr>
                <w:delText>This is the total of the initial funds, members' contributions or the equivalent basic own fund item for mutual and mutual type undertaking that meet the criteria for Tier 1.</w:delText>
              </w:r>
            </w:del>
          </w:p>
        </w:tc>
      </w:tr>
      <w:tr w:rsidR="00872AFE" w:rsidRPr="00711388" w:rsidDel="004D643F" w14:paraId="0382D8A3" w14:textId="189960AC" w:rsidTr="00567869">
        <w:trPr>
          <w:del w:id="3798" w:author="Author"/>
        </w:trPr>
        <w:tc>
          <w:tcPr>
            <w:tcW w:w="1671" w:type="dxa"/>
            <w:tcBorders>
              <w:top w:val="single" w:sz="2" w:space="0" w:color="auto"/>
              <w:left w:val="single" w:sz="2" w:space="0" w:color="auto"/>
              <w:bottom w:val="single" w:sz="2" w:space="0" w:color="auto"/>
              <w:right w:val="single" w:sz="2" w:space="0" w:color="auto"/>
            </w:tcBorders>
          </w:tcPr>
          <w:p w14:paraId="0149D8F2" w14:textId="5316AABF" w:rsidR="00872AFE" w:rsidRPr="00711388" w:rsidDel="004D643F" w:rsidRDefault="00872AFE" w:rsidP="00567869">
            <w:pPr>
              <w:pStyle w:val="NormalLeft"/>
              <w:rPr>
                <w:del w:id="3799" w:author="Author"/>
                <w:lang w:val="en-GB"/>
              </w:rPr>
            </w:pPr>
            <w:del w:id="3800" w:author="Author">
              <w:r w:rsidRPr="00711388" w:rsidDel="004D643F">
                <w:rPr>
                  <w:lang w:val="en-GB"/>
                </w:rPr>
                <w:delText>R0200/C0040</w:delText>
              </w:r>
            </w:del>
          </w:p>
        </w:tc>
        <w:tc>
          <w:tcPr>
            <w:tcW w:w="3529" w:type="dxa"/>
            <w:tcBorders>
              <w:top w:val="single" w:sz="2" w:space="0" w:color="auto"/>
              <w:left w:val="single" w:sz="2" w:space="0" w:color="auto"/>
              <w:bottom w:val="single" w:sz="2" w:space="0" w:color="auto"/>
              <w:right w:val="single" w:sz="2" w:space="0" w:color="auto"/>
            </w:tcBorders>
          </w:tcPr>
          <w:p w14:paraId="09145FCF" w14:textId="1229AECC" w:rsidR="00872AFE" w:rsidRPr="00711388" w:rsidDel="004D643F" w:rsidRDefault="00872AFE" w:rsidP="00567869">
            <w:pPr>
              <w:pStyle w:val="NormalLeft"/>
              <w:rPr>
                <w:del w:id="3801" w:author="Author"/>
                <w:lang w:val="en-GB"/>
              </w:rPr>
            </w:pPr>
            <w:del w:id="3802" w:author="Author">
              <w:r w:rsidRPr="00711388" w:rsidDel="004D643F">
                <w:rPr>
                  <w:lang w:val="en-GB"/>
                </w:rPr>
                <w:delText xml:space="preserve">Total initial funds, members' contributions or the equivalent basic own fund item for mutual and mutual type undertaking </w:delText>
              </w:r>
            </w:del>
            <w:r w:rsidR="00845F43" w:rsidRPr="00711388">
              <w:rPr>
                <w:lang w:val="en-GB"/>
              </w:rPr>
              <w:t>-</w:t>
            </w:r>
            <w:del w:id="3803"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6DAC3BE6" w14:textId="2E3DEC27" w:rsidR="00872AFE" w:rsidRPr="00711388" w:rsidDel="004D643F" w:rsidRDefault="00872AFE" w:rsidP="00567869">
            <w:pPr>
              <w:pStyle w:val="NormalLeft"/>
              <w:rPr>
                <w:del w:id="3804" w:author="Author"/>
                <w:lang w:val="en-GB"/>
              </w:rPr>
            </w:pPr>
            <w:del w:id="3805" w:author="Author">
              <w:r w:rsidRPr="00711388" w:rsidDel="004D643F">
                <w:rPr>
                  <w:lang w:val="en-GB"/>
                </w:rPr>
                <w:delText>This is the total of the initial funds, members' contributions or the equivalent basic own fund item for mutual and mutual type undertaking that meet the criteria for Tier 2.</w:delText>
              </w:r>
            </w:del>
          </w:p>
        </w:tc>
      </w:tr>
      <w:tr w:rsidR="00872AFE" w:rsidRPr="00711388" w:rsidDel="004D643F" w14:paraId="75CEA467" w14:textId="59929542" w:rsidTr="00567869">
        <w:trPr>
          <w:del w:id="3806" w:author="Author"/>
        </w:trPr>
        <w:tc>
          <w:tcPr>
            <w:tcW w:w="1671" w:type="dxa"/>
            <w:tcBorders>
              <w:top w:val="single" w:sz="2" w:space="0" w:color="auto"/>
              <w:left w:val="single" w:sz="2" w:space="0" w:color="auto"/>
              <w:bottom w:val="single" w:sz="2" w:space="0" w:color="auto"/>
              <w:right w:val="single" w:sz="2" w:space="0" w:color="auto"/>
            </w:tcBorders>
          </w:tcPr>
          <w:p w14:paraId="4DBD9AA3" w14:textId="5D0BC5E8" w:rsidR="00872AFE" w:rsidRPr="00711388" w:rsidDel="004D643F" w:rsidRDefault="00872AFE" w:rsidP="00567869">
            <w:pPr>
              <w:pStyle w:val="NormalLeft"/>
              <w:rPr>
                <w:del w:id="3807" w:author="Author"/>
                <w:lang w:val="en-GB"/>
              </w:rPr>
            </w:pPr>
            <w:del w:id="3808" w:author="Author">
              <w:r w:rsidRPr="00711388" w:rsidDel="004D643F">
                <w:rPr>
                  <w:lang w:val="en-GB"/>
                </w:rPr>
                <w:delText>R0210/C0010</w:delText>
              </w:r>
            </w:del>
          </w:p>
        </w:tc>
        <w:tc>
          <w:tcPr>
            <w:tcW w:w="3529" w:type="dxa"/>
            <w:tcBorders>
              <w:top w:val="single" w:sz="2" w:space="0" w:color="auto"/>
              <w:left w:val="single" w:sz="2" w:space="0" w:color="auto"/>
              <w:bottom w:val="single" w:sz="2" w:space="0" w:color="auto"/>
              <w:right w:val="single" w:sz="2" w:space="0" w:color="auto"/>
            </w:tcBorders>
          </w:tcPr>
          <w:p w14:paraId="7DE24C9B" w14:textId="7AE10D82" w:rsidR="00872AFE" w:rsidRPr="00711388" w:rsidDel="004D643F" w:rsidRDefault="00872AFE" w:rsidP="00567869">
            <w:pPr>
              <w:pStyle w:val="NormalLeft"/>
              <w:rPr>
                <w:del w:id="3809" w:author="Author"/>
                <w:lang w:val="en-GB"/>
              </w:rPr>
            </w:pPr>
            <w:del w:id="3810" w:author="Author">
              <w:r w:rsidRPr="00711388" w:rsidDel="004D643F">
                <w:rPr>
                  <w:lang w:val="en-GB"/>
                </w:rPr>
                <w:delText xml:space="preserve">Subordinated mutual member accounts </w:delText>
              </w:r>
            </w:del>
            <w:r w:rsidR="00845F43" w:rsidRPr="00711388">
              <w:rPr>
                <w:lang w:val="en-GB"/>
              </w:rPr>
              <w:t>-</w:t>
            </w:r>
            <w:del w:id="3811" w:author="Author">
              <w:r w:rsidRPr="00711388" w:rsidDel="004D643F">
                <w:rPr>
                  <w:lang w:val="en-GB"/>
                </w:rPr>
                <w:delText xml:space="preserve"> Dated subordinated </w:delText>
              </w:r>
            </w:del>
            <w:r w:rsidR="00845F43" w:rsidRPr="00711388">
              <w:rPr>
                <w:lang w:val="en-GB"/>
              </w:rPr>
              <w:t>-</w:t>
            </w:r>
            <w:del w:id="3812"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6DA1DE00" w14:textId="66CCCAF2" w:rsidR="00872AFE" w:rsidRPr="00711388" w:rsidDel="004D643F" w:rsidRDefault="00872AFE" w:rsidP="00567869">
            <w:pPr>
              <w:pStyle w:val="NormalLeft"/>
              <w:rPr>
                <w:del w:id="3813" w:author="Author"/>
                <w:lang w:val="en-GB"/>
              </w:rPr>
            </w:pPr>
            <w:del w:id="3814" w:author="Author">
              <w:r w:rsidRPr="00711388" w:rsidDel="004D643F">
                <w:rPr>
                  <w:lang w:val="en-GB"/>
                </w:rPr>
                <w:delText>This is the total amount of dated subordinated mutual member accounts</w:delText>
              </w:r>
            </w:del>
          </w:p>
        </w:tc>
      </w:tr>
      <w:tr w:rsidR="00872AFE" w:rsidRPr="00711388" w:rsidDel="004D643F" w14:paraId="05E77464" w14:textId="5874142B" w:rsidTr="00567869">
        <w:trPr>
          <w:del w:id="3815" w:author="Author"/>
        </w:trPr>
        <w:tc>
          <w:tcPr>
            <w:tcW w:w="1671" w:type="dxa"/>
            <w:tcBorders>
              <w:top w:val="single" w:sz="2" w:space="0" w:color="auto"/>
              <w:left w:val="single" w:sz="2" w:space="0" w:color="auto"/>
              <w:bottom w:val="single" w:sz="2" w:space="0" w:color="auto"/>
              <w:right w:val="single" w:sz="2" w:space="0" w:color="auto"/>
            </w:tcBorders>
          </w:tcPr>
          <w:p w14:paraId="1385EDBF" w14:textId="091C0F08" w:rsidR="00872AFE" w:rsidRPr="00711388" w:rsidDel="004D643F" w:rsidRDefault="00872AFE" w:rsidP="00567869">
            <w:pPr>
              <w:pStyle w:val="NormalLeft"/>
              <w:rPr>
                <w:del w:id="3816" w:author="Author"/>
                <w:lang w:val="en-GB"/>
              </w:rPr>
            </w:pPr>
            <w:del w:id="3817" w:author="Author">
              <w:r w:rsidRPr="00711388" w:rsidDel="004D643F">
                <w:rPr>
                  <w:lang w:val="en-GB"/>
                </w:rPr>
                <w:delText>R0210/C0020</w:delText>
              </w:r>
            </w:del>
          </w:p>
        </w:tc>
        <w:tc>
          <w:tcPr>
            <w:tcW w:w="3529" w:type="dxa"/>
            <w:tcBorders>
              <w:top w:val="single" w:sz="2" w:space="0" w:color="auto"/>
              <w:left w:val="single" w:sz="2" w:space="0" w:color="auto"/>
              <w:bottom w:val="single" w:sz="2" w:space="0" w:color="auto"/>
              <w:right w:val="single" w:sz="2" w:space="0" w:color="auto"/>
            </w:tcBorders>
          </w:tcPr>
          <w:p w14:paraId="13FE6246" w14:textId="48463A31" w:rsidR="00872AFE" w:rsidRPr="00711388" w:rsidDel="004D643F" w:rsidRDefault="00872AFE" w:rsidP="00567869">
            <w:pPr>
              <w:pStyle w:val="NormalLeft"/>
              <w:rPr>
                <w:del w:id="3818" w:author="Author"/>
                <w:lang w:val="en-GB"/>
              </w:rPr>
            </w:pPr>
            <w:del w:id="3819" w:author="Author">
              <w:r w:rsidRPr="00711388" w:rsidDel="004D643F">
                <w:rPr>
                  <w:lang w:val="en-GB"/>
                </w:rPr>
                <w:delText xml:space="preserve">Subordinated mutual member accounts </w:delText>
              </w:r>
            </w:del>
            <w:r w:rsidR="00845F43" w:rsidRPr="00711388">
              <w:rPr>
                <w:lang w:val="en-GB"/>
              </w:rPr>
              <w:t>-</w:t>
            </w:r>
            <w:del w:id="3820" w:author="Author">
              <w:r w:rsidRPr="00711388" w:rsidDel="004D643F">
                <w:rPr>
                  <w:lang w:val="en-GB"/>
                </w:rPr>
                <w:delText xml:space="preserve"> Dated subordinated </w:delText>
              </w:r>
            </w:del>
            <w:r w:rsidR="00845F43" w:rsidRPr="00711388">
              <w:rPr>
                <w:lang w:val="en-GB"/>
              </w:rPr>
              <w:t>-</w:t>
            </w:r>
            <w:del w:id="3821"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210CDF83" w14:textId="1A76BE6D" w:rsidR="00872AFE" w:rsidRPr="00711388" w:rsidDel="004D643F" w:rsidRDefault="00872AFE" w:rsidP="00567869">
            <w:pPr>
              <w:pStyle w:val="NormalLeft"/>
              <w:rPr>
                <w:del w:id="3822" w:author="Author"/>
                <w:lang w:val="en-GB"/>
              </w:rPr>
            </w:pPr>
            <w:del w:id="3823" w:author="Author">
              <w:r w:rsidRPr="00711388" w:rsidDel="004D643F">
                <w:rPr>
                  <w:lang w:val="en-GB"/>
                </w:rPr>
                <w:delText>This is the total amount of dated subordinated mutual member accounts that meet the criteria for Tier 1.</w:delText>
              </w:r>
            </w:del>
          </w:p>
        </w:tc>
      </w:tr>
      <w:tr w:rsidR="00872AFE" w:rsidRPr="00711388" w:rsidDel="004D643F" w14:paraId="72C00D0E" w14:textId="7769ECF9" w:rsidTr="00567869">
        <w:trPr>
          <w:del w:id="3824" w:author="Author"/>
        </w:trPr>
        <w:tc>
          <w:tcPr>
            <w:tcW w:w="1671" w:type="dxa"/>
            <w:tcBorders>
              <w:top w:val="single" w:sz="2" w:space="0" w:color="auto"/>
              <w:left w:val="single" w:sz="2" w:space="0" w:color="auto"/>
              <w:bottom w:val="single" w:sz="2" w:space="0" w:color="auto"/>
              <w:right w:val="single" w:sz="2" w:space="0" w:color="auto"/>
            </w:tcBorders>
          </w:tcPr>
          <w:p w14:paraId="1B68E4F7" w14:textId="60F68A5B" w:rsidR="00872AFE" w:rsidRPr="00711388" w:rsidDel="004D643F" w:rsidRDefault="00872AFE" w:rsidP="00567869">
            <w:pPr>
              <w:pStyle w:val="NormalLeft"/>
              <w:rPr>
                <w:del w:id="3825" w:author="Author"/>
                <w:lang w:val="en-GB"/>
              </w:rPr>
            </w:pPr>
            <w:del w:id="3826" w:author="Author">
              <w:r w:rsidRPr="00711388" w:rsidDel="004D643F">
                <w:rPr>
                  <w:lang w:val="en-GB"/>
                </w:rPr>
                <w:delText>R0210/C0030</w:delText>
              </w:r>
            </w:del>
          </w:p>
        </w:tc>
        <w:tc>
          <w:tcPr>
            <w:tcW w:w="3529" w:type="dxa"/>
            <w:tcBorders>
              <w:top w:val="single" w:sz="2" w:space="0" w:color="auto"/>
              <w:left w:val="single" w:sz="2" w:space="0" w:color="auto"/>
              <w:bottom w:val="single" w:sz="2" w:space="0" w:color="auto"/>
              <w:right w:val="single" w:sz="2" w:space="0" w:color="auto"/>
            </w:tcBorders>
          </w:tcPr>
          <w:p w14:paraId="222499E5" w14:textId="52C475F8" w:rsidR="00872AFE" w:rsidRPr="00711388" w:rsidDel="004D643F" w:rsidRDefault="00872AFE" w:rsidP="00567869">
            <w:pPr>
              <w:pStyle w:val="NormalLeft"/>
              <w:rPr>
                <w:del w:id="3827" w:author="Author"/>
                <w:lang w:val="en-GB"/>
              </w:rPr>
            </w:pPr>
            <w:del w:id="3828" w:author="Author">
              <w:r w:rsidRPr="00711388" w:rsidDel="004D643F">
                <w:rPr>
                  <w:lang w:val="en-GB"/>
                </w:rPr>
                <w:delText xml:space="preserve">Subordinated mutual member accounts </w:delText>
              </w:r>
            </w:del>
            <w:r w:rsidR="00845F43" w:rsidRPr="00711388">
              <w:rPr>
                <w:lang w:val="en-GB"/>
              </w:rPr>
              <w:t>-</w:t>
            </w:r>
            <w:del w:id="3829" w:author="Author">
              <w:r w:rsidRPr="00711388" w:rsidDel="004D643F">
                <w:rPr>
                  <w:lang w:val="en-GB"/>
                </w:rPr>
                <w:delText xml:space="preserve"> Dated subordinated </w:delText>
              </w:r>
            </w:del>
            <w:r w:rsidR="00845F43" w:rsidRPr="00711388">
              <w:rPr>
                <w:lang w:val="en-GB"/>
              </w:rPr>
              <w:t>-</w:t>
            </w:r>
            <w:del w:id="3830"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7130A893" w14:textId="49164BE2" w:rsidR="00872AFE" w:rsidRPr="00711388" w:rsidDel="004D643F" w:rsidRDefault="00872AFE" w:rsidP="00567869">
            <w:pPr>
              <w:pStyle w:val="NormalLeft"/>
              <w:rPr>
                <w:del w:id="3831" w:author="Author"/>
                <w:lang w:val="en-GB"/>
              </w:rPr>
            </w:pPr>
            <w:del w:id="3832" w:author="Author">
              <w:r w:rsidRPr="00711388" w:rsidDel="004D643F">
                <w:rPr>
                  <w:lang w:val="en-GB"/>
                </w:rPr>
                <w:delText>This is the total amount of dated subordinated mutual member accounts that meet the criteria for Tier 1 that are counted under the transitional provisions.</w:delText>
              </w:r>
            </w:del>
          </w:p>
        </w:tc>
      </w:tr>
      <w:tr w:rsidR="00872AFE" w:rsidRPr="00711388" w:rsidDel="004D643F" w14:paraId="6E7E88C9" w14:textId="33973A4F" w:rsidTr="00567869">
        <w:trPr>
          <w:del w:id="3833" w:author="Author"/>
        </w:trPr>
        <w:tc>
          <w:tcPr>
            <w:tcW w:w="1671" w:type="dxa"/>
            <w:tcBorders>
              <w:top w:val="single" w:sz="2" w:space="0" w:color="auto"/>
              <w:left w:val="single" w:sz="2" w:space="0" w:color="auto"/>
              <w:bottom w:val="single" w:sz="2" w:space="0" w:color="auto"/>
              <w:right w:val="single" w:sz="2" w:space="0" w:color="auto"/>
            </w:tcBorders>
          </w:tcPr>
          <w:p w14:paraId="4CC1C374" w14:textId="7B9159B6" w:rsidR="00872AFE" w:rsidRPr="00711388" w:rsidDel="004D643F" w:rsidRDefault="00872AFE" w:rsidP="00567869">
            <w:pPr>
              <w:pStyle w:val="NormalLeft"/>
              <w:rPr>
                <w:del w:id="3834" w:author="Author"/>
                <w:lang w:val="en-GB"/>
              </w:rPr>
            </w:pPr>
            <w:del w:id="3835" w:author="Author">
              <w:r w:rsidRPr="00711388" w:rsidDel="004D643F">
                <w:rPr>
                  <w:lang w:val="en-GB"/>
                </w:rPr>
                <w:delText>R0210/C0040</w:delText>
              </w:r>
            </w:del>
          </w:p>
        </w:tc>
        <w:tc>
          <w:tcPr>
            <w:tcW w:w="3529" w:type="dxa"/>
            <w:tcBorders>
              <w:top w:val="single" w:sz="2" w:space="0" w:color="auto"/>
              <w:left w:val="single" w:sz="2" w:space="0" w:color="auto"/>
              <w:bottom w:val="single" w:sz="2" w:space="0" w:color="auto"/>
              <w:right w:val="single" w:sz="2" w:space="0" w:color="auto"/>
            </w:tcBorders>
          </w:tcPr>
          <w:p w14:paraId="40740C3D" w14:textId="7AFA718E" w:rsidR="00872AFE" w:rsidRPr="00711388" w:rsidDel="004D643F" w:rsidRDefault="00872AFE" w:rsidP="00567869">
            <w:pPr>
              <w:pStyle w:val="NormalLeft"/>
              <w:rPr>
                <w:del w:id="3836" w:author="Author"/>
                <w:lang w:val="en-GB"/>
              </w:rPr>
            </w:pPr>
            <w:del w:id="3837" w:author="Author">
              <w:r w:rsidRPr="00711388" w:rsidDel="004D643F">
                <w:rPr>
                  <w:lang w:val="en-GB"/>
                </w:rPr>
                <w:delText xml:space="preserve">Subordinated mutual member accounts </w:delText>
              </w:r>
            </w:del>
            <w:r w:rsidR="00845F43" w:rsidRPr="00711388">
              <w:rPr>
                <w:lang w:val="en-GB"/>
              </w:rPr>
              <w:t>-</w:t>
            </w:r>
            <w:del w:id="3838" w:author="Author">
              <w:r w:rsidRPr="00711388" w:rsidDel="004D643F">
                <w:rPr>
                  <w:lang w:val="en-GB"/>
                </w:rPr>
                <w:delText xml:space="preserve"> Dated subordinated </w:delText>
              </w:r>
            </w:del>
            <w:r w:rsidR="00845F43" w:rsidRPr="00711388">
              <w:rPr>
                <w:lang w:val="en-GB"/>
              </w:rPr>
              <w:t>-</w:t>
            </w:r>
            <w:del w:id="3839"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3F06447F" w14:textId="59DDF89B" w:rsidR="00872AFE" w:rsidRPr="00711388" w:rsidDel="004D643F" w:rsidRDefault="00872AFE" w:rsidP="00567869">
            <w:pPr>
              <w:pStyle w:val="NormalLeft"/>
              <w:rPr>
                <w:del w:id="3840" w:author="Author"/>
                <w:lang w:val="en-GB"/>
              </w:rPr>
            </w:pPr>
            <w:del w:id="3841" w:author="Author">
              <w:r w:rsidRPr="00711388" w:rsidDel="004D643F">
                <w:rPr>
                  <w:lang w:val="en-GB"/>
                </w:rPr>
                <w:delText>This is the total amount of dated subordinated mutual member accounts that meet the criteria for Tier 2.</w:delText>
              </w:r>
            </w:del>
          </w:p>
        </w:tc>
      </w:tr>
      <w:tr w:rsidR="00872AFE" w:rsidRPr="00711388" w:rsidDel="004D643F" w14:paraId="3E3D18A4" w14:textId="5D29401C" w:rsidTr="00567869">
        <w:trPr>
          <w:del w:id="3842" w:author="Author"/>
        </w:trPr>
        <w:tc>
          <w:tcPr>
            <w:tcW w:w="1671" w:type="dxa"/>
            <w:tcBorders>
              <w:top w:val="single" w:sz="2" w:space="0" w:color="auto"/>
              <w:left w:val="single" w:sz="2" w:space="0" w:color="auto"/>
              <w:bottom w:val="single" w:sz="2" w:space="0" w:color="auto"/>
              <w:right w:val="single" w:sz="2" w:space="0" w:color="auto"/>
            </w:tcBorders>
          </w:tcPr>
          <w:p w14:paraId="07528042" w14:textId="0B74720C" w:rsidR="00872AFE" w:rsidRPr="00711388" w:rsidDel="004D643F" w:rsidRDefault="00872AFE" w:rsidP="00567869">
            <w:pPr>
              <w:pStyle w:val="NormalLeft"/>
              <w:rPr>
                <w:del w:id="3843" w:author="Author"/>
                <w:lang w:val="en-GB"/>
              </w:rPr>
            </w:pPr>
            <w:del w:id="3844" w:author="Author">
              <w:r w:rsidRPr="00711388" w:rsidDel="004D643F">
                <w:rPr>
                  <w:lang w:val="en-GB"/>
                </w:rPr>
                <w:delText>R0210/C0050</w:delText>
              </w:r>
            </w:del>
          </w:p>
        </w:tc>
        <w:tc>
          <w:tcPr>
            <w:tcW w:w="3529" w:type="dxa"/>
            <w:tcBorders>
              <w:top w:val="single" w:sz="2" w:space="0" w:color="auto"/>
              <w:left w:val="single" w:sz="2" w:space="0" w:color="auto"/>
              <w:bottom w:val="single" w:sz="2" w:space="0" w:color="auto"/>
              <w:right w:val="single" w:sz="2" w:space="0" w:color="auto"/>
            </w:tcBorders>
          </w:tcPr>
          <w:p w14:paraId="030F138F" w14:textId="7B0A5CE6" w:rsidR="00872AFE" w:rsidRPr="00711388" w:rsidDel="004D643F" w:rsidRDefault="00872AFE" w:rsidP="00567869">
            <w:pPr>
              <w:pStyle w:val="NormalLeft"/>
              <w:rPr>
                <w:del w:id="3845" w:author="Author"/>
                <w:lang w:val="en-GB"/>
              </w:rPr>
            </w:pPr>
            <w:del w:id="3846" w:author="Author">
              <w:r w:rsidRPr="00711388" w:rsidDel="004D643F">
                <w:rPr>
                  <w:lang w:val="en-GB"/>
                </w:rPr>
                <w:delText xml:space="preserve">Subordinated mutual member accounts </w:delText>
              </w:r>
            </w:del>
            <w:r w:rsidR="00845F43" w:rsidRPr="00711388">
              <w:rPr>
                <w:lang w:val="en-GB"/>
              </w:rPr>
              <w:t>-</w:t>
            </w:r>
            <w:del w:id="3847" w:author="Author">
              <w:r w:rsidRPr="00711388" w:rsidDel="004D643F">
                <w:rPr>
                  <w:lang w:val="en-GB"/>
                </w:rPr>
                <w:delText xml:space="preserve"> Dated subordinated </w:delText>
              </w:r>
            </w:del>
            <w:r w:rsidR="00845F43" w:rsidRPr="00711388">
              <w:rPr>
                <w:lang w:val="en-GB"/>
              </w:rPr>
              <w:t>-</w:t>
            </w:r>
            <w:del w:id="3848"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746E1589" w14:textId="4F8930FD" w:rsidR="00872AFE" w:rsidRPr="00711388" w:rsidDel="004D643F" w:rsidRDefault="00872AFE" w:rsidP="00567869">
            <w:pPr>
              <w:pStyle w:val="NormalLeft"/>
              <w:rPr>
                <w:del w:id="3849" w:author="Author"/>
                <w:lang w:val="en-GB"/>
              </w:rPr>
            </w:pPr>
            <w:del w:id="3850" w:author="Author">
              <w:r w:rsidRPr="00711388" w:rsidDel="004D643F">
                <w:rPr>
                  <w:lang w:val="en-GB"/>
                </w:rPr>
                <w:delText>This is the total amount of dated subordinated mutual member accounts that meet the criteria for Tier 2 that are counted under the transitional provisions.</w:delText>
              </w:r>
            </w:del>
          </w:p>
        </w:tc>
      </w:tr>
      <w:tr w:rsidR="00872AFE" w:rsidRPr="00711388" w:rsidDel="004D643F" w14:paraId="4EEBB8CA" w14:textId="3664209E" w:rsidTr="00567869">
        <w:trPr>
          <w:del w:id="3851" w:author="Author"/>
        </w:trPr>
        <w:tc>
          <w:tcPr>
            <w:tcW w:w="1671" w:type="dxa"/>
            <w:tcBorders>
              <w:top w:val="single" w:sz="2" w:space="0" w:color="auto"/>
              <w:left w:val="single" w:sz="2" w:space="0" w:color="auto"/>
              <w:bottom w:val="single" w:sz="2" w:space="0" w:color="auto"/>
              <w:right w:val="single" w:sz="2" w:space="0" w:color="auto"/>
            </w:tcBorders>
          </w:tcPr>
          <w:p w14:paraId="48E71D53" w14:textId="56052E95" w:rsidR="00872AFE" w:rsidRPr="00711388" w:rsidDel="004D643F" w:rsidRDefault="00872AFE" w:rsidP="00567869">
            <w:pPr>
              <w:pStyle w:val="NormalLeft"/>
              <w:rPr>
                <w:del w:id="3852" w:author="Author"/>
                <w:lang w:val="en-GB"/>
              </w:rPr>
            </w:pPr>
            <w:del w:id="3853" w:author="Author">
              <w:r w:rsidRPr="00711388" w:rsidDel="004D643F">
                <w:rPr>
                  <w:lang w:val="en-GB"/>
                </w:rPr>
                <w:delText>R0210/C0060</w:delText>
              </w:r>
            </w:del>
          </w:p>
        </w:tc>
        <w:tc>
          <w:tcPr>
            <w:tcW w:w="3529" w:type="dxa"/>
            <w:tcBorders>
              <w:top w:val="single" w:sz="2" w:space="0" w:color="auto"/>
              <w:left w:val="single" w:sz="2" w:space="0" w:color="auto"/>
              <w:bottom w:val="single" w:sz="2" w:space="0" w:color="auto"/>
              <w:right w:val="single" w:sz="2" w:space="0" w:color="auto"/>
            </w:tcBorders>
          </w:tcPr>
          <w:p w14:paraId="655CD982" w14:textId="72628B14" w:rsidR="00872AFE" w:rsidRPr="00711388" w:rsidDel="004D643F" w:rsidRDefault="00872AFE" w:rsidP="00567869">
            <w:pPr>
              <w:pStyle w:val="NormalLeft"/>
              <w:rPr>
                <w:del w:id="3854" w:author="Author"/>
                <w:lang w:val="en-GB"/>
              </w:rPr>
            </w:pPr>
            <w:del w:id="3855" w:author="Author">
              <w:r w:rsidRPr="00711388" w:rsidDel="004D643F">
                <w:rPr>
                  <w:lang w:val="en-GB"/>
                </w:rPr>
                <w:delText xml:space="preserve">Subordinated mutual member accounts </w:delText>
              </w:r>
            </w:del>
            <w:r w:rsidR="00845F43" w:rsidRPr="00711388">
              <w:rPr>
                <w:lang w:val="en-GB"/>
              </w:rPr>
              <w:t>-</w:t>
            </w:r>
            <w:del w:id="3856" w:author="Author">
              <w:r w:rsidRPr="00711388" w:rsidDel="004D643F">
                <w:rPr>
                  <w:lang w:val="en-GB"/>
                </w:rPr>
                <w:delText xml:space="preserve"> Dated subordinated </w:delText>
              </w:r>
            </w:del>
            <w:r w:rsidR="00845F43" w:rsidRPr="00711388">
              <w:rPr>
                <w:lang w:val="en-GB"/>
              </w:rPr>
              <w:t>-</w:t>
            </w:r>
            <w:del w:id="3857"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361140B2" w14:textId="7604EF7A" w:rsidR="00872AFE" w:rsidRPr="00711388" w:rsidDel="004D643F" w:rsidRDefault="00872AFE" w:rsidP="00567869">
            <w:pPr>
              <w:pStyle w:val="NormalLeft"/>
              <w:rPr>
                <w:del w:id="3858" w:author="Author"/>
                <w:lang w:val="en-GB"/>
              </w:rPr>
            </w:pPr>
            <w:del w:id="3859" w:author="Author">
              <w:r w:rsidRPr="00711388" w:rsidDel="004D643F">
                <w:rPr>
                  <w:lang w:val="en-GB"/>
                </w:rPr>
                <w:delText>This is the total amount of dated subordinated mutual member accounts that meet the criteria for Tier 3.</w:delText>
              </w:r>
            </w:del>
          </w:p>
        </w:tc>
      </w:tr>
      <w:tr w:rsidR="00872AFE" w:rsidRPr="00711388" w:rsidDel="004D643F" w14:paraId="5755507D" w14:textId="58E37853" w:rsidTr="00567869">
        <w:trPr>
          <w:del w:id="3860" w:author="Author"/>
        </w:trPr>
        <w:tc>
          <w:tcPr>
            <w:tcW w:w="1671" w:type="dxa"/>
            <w:tcBorders>
              <w:top w:val="single" w:sz="2" w:space="0" w:color="auto"/>
              <w:left w:val="single" w:sz="2" w:space="0" w:color="auto"/>
              <w:bottom w:val="single" w:sz="2" w:space="0" w:color="auto"/>
              <w:right w:val="single" w:sz="2" w:space="0" w:color="auto"/>
            </w:tcBorders>
          </w:tcPr>
          <w:p w14:paraId="441D0C34" w14:textId="64711785" w:rsidR="00872AFE" w:rsidRPr="00711388" w:rsidDel="004D643F" w:rsidRDefault="00872AFE" w:rsidP="00567869">
            <w:pPr>
              <w:pStyle w:val="NormalLeft"/>
              <w:rPr>
                <w:del w:id="3861" w:author="Author"/>
                <w:lang w:val="en-GB"/>
              </w:rPr>
            </w:pPr>
            <w:del w:id="3862" w:author="Author">
              <w:r w:rsidRPr="00711388" w:rsidDel="004D643F">
                <w:rPr>
                  <w:lang w:val="en-GB"/>
                </w:rPr>
                <w:lastRenderedPageBreak/>
                <w:delText>R0220/C0010</w:delText>
              </w:r>
            </w:del>
          </w:p>
        </w:tc>
        <w:tc>
          <w:tcPr>
            <w:tcW w:w="3529" w:type="dxa"/>
            <w:tcBorders>
              <w:top w:val="single" w:sz="2" w:space="0" w:color="auto"/>
              <w:left w:val="single" w:sz="2" w:space="0" w:color="auto"/>
              <w:bottom w:val="single" w:sz="2" w:space="0" w:color="auto"/>
              <w:right w:val="single" w:sz="2" w:space="0" w:color="auto"/>
            </w:tcBorders>
          </w:tcPr>
          <w:p w14:paraId="2969F32B" w14:textId="0B31358D" w:rsidR="00872AFE" w:rsidRPr="00711388" w:rsidDel="004D643F" w:rsidRDefault="00872AFE" w:rsidP="00567869">
            <w:pPr>
              <w:pStyle w:val="NormalLeft"/>
              <w:rPr>
                <w:del w:id="3863" w:author="Author"/>
                <w:lang w:val="en-GB"/>
              </w:rPr>
            </w:pPr>
            <w:del w:id="3864" w:author="Author">
              <w:r w:rsidRPr="00711388" w:rsidDel="004D643F">
                <w:rPr>
                  <w:lang w:val="en-GB"/>
                </w:rPr>
                <w:delText xml:space="preserve">Subordinated mutual member accounts </w:delText>
              </w:r>
            </w:del>
            <w:r w:rsidR="00845F43" w:rsidRPr="00711388">
              <w:rPr>
                <w:lang w:val="en-GB"/>
              </w:rPr>
              <w:t>-</w:t>
            </w:r>
            <w:del w:id="3865" w:author="Author">
              <w:r w:rsidRPr="00711388" w:rsidDel="004D643F">
                <w:rPr>
                  <w:lang w:val="en-GB"/>
                </w:rPr>
                <w:delText xml:space="preserve"> Undated subordinated with a call option </w:delText>
              </w:r>
            </w:del>
            <w:r w:rsidR="00845F43" w:rsidRPr="00711388">
              <w:rPr>
                <w:lang w:val="en-GB"/>
              </w:rPr>
              <w:t>-</w:t>
            </w:r>
            <w:del w:id="3866"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60A28F03" w14:textId="607DE5BD" w:rsidR="00872AFE" w:rsidRPr="00711388" w:rsidDel="004D643F" w:rsidRDefault="00872AFE" w:rsidP="00567869">
            <w:pPr>
              <w:pStyle w:val="NormalLeft"/>
              <w:rPr>
                <w:del w:id="3867" w:author="Author"/>
                <w:lang w:val="en-GB"/>
              </w:rPr>
            </w:pPr>
            <w:del w:id="3868" w:author="Author">
              <w:r w:rsidRPr="00711388" w:rsidDel="004D643F">
                <w:rPr>
                  <w:lang w:val="en-GB"/>
                </w:rPr>
                <w:delText>This is the total of undated subordinated mutual member accounts with a call option.</w:delText>
              </w:r>
            </w:del>
          </w:p>
        </w:tc>
      </w:tr>
      <w:tr w:rsidR="00872AFE" w:rsidRPr="00711388" w:rsidDel="004D643F" w14:paraId="3745EE4B" w14:textId="0CF5CBDC" w:rsidTr="00567869">
        <w:trPr>
          <w:del w:id="3869" w:author="Author"/>
        </w:trPr>
        <w:tc>
          <w:tcPr>
            <w:tcW w:w="1671" w:type="dxa"/>
            <w:tcBorders>
              <w:top w:val="single" w:sz="2" w:space="0" w:color="auto"/>
              <w:left w:val="single" w:sz="2" w:space="0" w:color="auto"/>
              <w:bottom w:val="single" w:sz="2" w:space="0" w:color="auto"/>
              <w:right w:val="single" w:sz="2" w:space="0" w:color="auto"/>
            </w:tcBorders>
          </w:tcPr>
          <w:p w14:paraId="7EFDA28C" w14:textId="75588B3A" w:rsidR="00872AFE" w:rsidRPr="00711388" w:rsidDel="004D643F" w:rsidRDefault="00872AFE" w:rsidP="00567869">
            <w:pPr>
              <w:pStyle w:val="NormalLeft"/>
              <w:rPr>
                <w:del w:id="3870" w:author="Author"/>
                <w:lang w:val="en-GB"/>
              </w:rPr>
            </w:pPr>
            <w:del w:id="3871" w:author="Author">
              <w:r w:rsidRPr="00711388" w:rsidDel="004D643F">
                <w:rPr>
                  <w:lang w:val="en-GB"/>
                </w:rPr>
                <w:delText>R0220/C0020</w:delText>
              </w:r>
            </w:del>
          </w:p>
        </w:tc>
        <w:tc>
          <w:tcPr>
            <w:tcW w:w="3529" w:type="dxa"/>
            <w:tcBorders>
              <w:top w:val="single" w:sz="2" w:space="0" w:color="auto"/>
              <w:left w:val="single" w:sz="2" w:space="0" w:color="auto"/>
              <w:bottom w:val="single" w:sz="2" w:space="0" w:color="auto"/>
              <w:right w:val="single" w:sz="2" w:space="0" w:color="auto"/>
            </w:tcBorders>
          </w:tcPr>
          <w:p w14:paraId="6351DE93" w14:textId="0D017F95" w:rsidR="00872AFE" w:rsidRPr="00711388" w:rsidDel="004D643F" w:rsidRDefault="00872AFE" w:rsidP="00567869">
            <w:pPr>
              <w:pStyle w:val="NormalLeft"/>
              <w:rPr>
                <w:del w:id="3872" w:author="Author"/>
                <w:lang w:val="en-GB"/>
              </w:rPr>
            </w:pPr>
            <w:del w:id="3873" w:author="Author">
              <w:r w:rsidRPr="00711388" w:rsidDel="004D643F">
                <w:rPr>
                  <w:lang w:val="en-GB"/>
                </w:rPr>
                <w:delText xml:space="preserve">Subordinated mutual member accounts </w:delText>
              </w:r>
            </w:del>
            <w:r w:rsidR="00845F43" w:rsidRPr="00711388">
              <w:rPr>
                <w:lang w:val="en-GB"/>
              </w:rPr>
              <w:t>-</w:t>
            </w:r>
            <w:del w:id="3874" w:author="Author">
              <w:r w:rsidRPr="00711388" w:rsidDel="004D643F">
                <w:rPr>
                  <w:lang w:val="en-GB"/>
                </w:rPr>
                <w:delText xml:space="preserve"> Undated subordinated with a call option </w:delText>
              </w:r>
            </w:del>
            <w:r w:rsidR="00845F43" w:rsidRPr="00711388">
              <w:rPr>
                <w:lang w:val="en-GB"/>
              </w:rPr>
              <w:t>-</w:t>
            </w:r>
            <w:del w:id="3875"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56D4A835" w14:textId="2510B4D3" w:rsidR="00872AFE" w:rsidRPr="00711388" w:rsidDel="004D643F" w:rsidRDefault="00872AFE" w:rsidP="00567869">
            <w:pPr>
              <w:pStyle w:val="NormalLeft"/>
              <w:rPr>
                <w:del w:id="3876" w:author="Author"/>
                <w:lang w:val="en-GB"/>
              </w:rPr>
            </w:pPr>
            <w:del w:id="3877" w:author="Author">
              <w:r w:rsidRPr="00711388" w:rsidDel="004D643F">
                <w:rPr>
                  <w:lang w:val="en-GB"/>
                </w:rPr>
                <w:delText>This is the total of undated subordinated mutual member accounts with a call option that meet the criteria for Tier 1.</w:delText>
              </w:r>
            </w:del>
          </w:p>
        </w:tc>
      </w:tr>
      <w:tr w:rsidR="00872AFE" w:rsidRPr="00711388" w:rsidDel="004D643F" w14:paraId="6D55B03C" w14:textId="0CD4A87E" w:rsidTr="00567869">
        <w:trPr>
          <w:del w:id="3878" w:author="Author"/>
        </w:trPr>
        <w:tc>
          <w:tcPr>
            <w:tcW w:w="1671" w:type="dxa"/>
            <w:tcBorders>
              <w:top w:val="single" w:sz="2" w:space="0" w:color="auto"/>
              <w:left w:val="single" w:sz="2" w:space="0" w:color="auto"/>
              <w:bottom w:val="single" w:sz="2" w:space="0" w:color="auto"/>
              <w:right w:val="single" w:sz="2" w:space="0" w:color="auto"/>
            </w:tcBorders>
          </w:tcPr>
          <w:p w14:paraId="10D38273" w14:textId="5D99DE13" w:rsidR="00872AFE" w:rsidRPr="00711388" w:rsidDel="004D643F" w:rsidRDefault="00872AFE" w:rsidP="00567869">
            <w:pPr>
              <w:pStyle w:val="NormalLeft"/>
              <w:rPr>
                <w:del w:id="3879" w:author="Author"/>
                <w:lang w:val="en-GB"/>
              </w:rPr>
            </w:pPr>
            <w:del w:id="3880" w:author="Author">
              <w:r w:rsidRPr="00711388" w:rsidDel="004D643F">
                <w:rPr>
                  <w:lang w:val="en-GB"/>
                </w:rPr>
                <w:delText>R0220/C0030</w:delText>
              </w:r>
            </w:del>
          </w:p>
        </w:tc>
        <w:tc>
          <w:tcPr>
            <w:tcW w:w="3529" w:type="dxa"/>
            <w:tcBorders>
              <w:top w:val="single" w:sz="2" w:space="0" w:color="auto"/>
              <w:left w:val="single" w:sz="2" w:space="0" w:color="auto"/>
              <w:bottom w:val="single" w:sz="2" w:space="0" w:color="auto"/>
              <w:right w:val="single" w:sz="2" w:space="0" w:color="auto"/>
            </w:tcBorders>
          </w:tcPr>
          <w:p w14:paraId="1D402908" w14:textId="60A17813" w:rsidR="00872AFE" w:rsidRPr="00711388" w:rsidDel="004D643F" w:rsidRDefault="00872AFE" w:rsidP="00567869">
            <w:pPr>
              <w:pStyle w:val="NormalLeft"/>
              <w:rPr>
                <w:del w:id="3881" w:author="Author"/>
                <w:lang w:val="en-GB"/>
              </w:rPr>
            </w:pPr>
            <w:del w:id="3882" w:author="Author">
              <w:r w:rsidRPr="00711388" w:rsidDel="004D643F">
                <w:rPr>
                  <w:lang w:val="en-GB"/>
                </w:rPr>
                <w:delText xml:space="preserve">Subordinated mutual member accounts </w:delText>
              </w:r>
            </w:del>
            <w:r w:rsidR="00845F43" w:rsidRPr="00711388">
              <w:rPr>
                <w:lang w:val="en-GB"/>
              </w:rPr>
              <w:t>-</w:t>
            </w:r>
            <w:del w:id="3883" w:author="Author">
              <w:r w:rsidRPr="00711388" w:rsidDel="004D643F">
                <w:rPr>
                  <w:lang w:val="en-GB"/>
                </w:rPr>
                <w:delText xml:space="preserve"> Undated subordinated with a call option </w:delText>
              </w:r>
            </w:del>
            <w:r w:rsidR="00845F43" w:rsidRPr="00711388">
              <w:rPr>
                <w:lang w:val="en-GB"/>
              </w:rPr>
              <w:t>-</w:t>
            </w:r>
            <w:del w:id="3884"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4172D4AC" w14:textId="6C762E21" w:rsidR="00872AFE" w:rsidRPr="00711388" w:rsidDel="004D643F" w:rsidRDefault="00872AFE" w:rsidP="00567869">
            <w:pPr>
              <w:pStyle w:val="NormalLeft"/>
              <w:rPr>
                <w:del w:id="3885" w:author="Author"/>
                <w:lang w:val="en-GB"/>
              </w:rPr>
            </w:pPr>
            <w:del w:id="3886" w:author="Author">
              <w:r w:rsidRPr="00711388" w:rsidDel="004D643F">
                <w:rPr>
                  <w:lang w:val="en-GB"/>
                </w:rPr>
                <w:delText>This is the total of undated subordinated mutual member accounts with a call option that meet the criteria for Tier 1 that are counted under the transitional provisions.</w:delText>
              </w:r>
            </w:del>
          </w:p>
        </w:tc>
      </w:tr>
      <w:tr w:rsidR="00872AFE" w:rsidRPr="00711388" w:rsidDel="004D643F" w14:paraId="60690905" w14:textId="7084913E" w:rsidTr="00567869">
        <w:trPr>
          <w:del w:id="3887" w:author="Author"/>
        </w:trPr>
        <w:tc>
          <w:tcPr>
            <w:tcW w:w="1671" w:type="dxa"/>
            <w:tcBorders>
              <w:top w:val="single" w:sz="2" w:space="0" w:color="auto"/>
              <w:left w:val="single" w:sz="2" w:space="0" w:color="auto"/>
              <w:bottom w:val="single" w:sz="2" w:space="0" w:color="auto"/>
              <w:right w:val="single" w:sz="2" w:space="0" w:color="auto"/>
            </w:tcBorders>
          </w:tcPr>
          <w:p w14:paraId="0B56E144" w14:textId="13A44FC8" w:rsidR="00872AFE" w:rsidRPr="00711388" w:rsidDel="004D643F" w:rsidRDefault="00872AFE" w:rsidP="00567869">
            <w:pPr>
              <w:pStyle w:val="NormalLeft"/>
              <w:rPr>
                <w:del w:id="3888" w:author="Author"/>
                <w:lang w:val="en-GB"/>
              </w:rPr>
            </w:pPr>
            <w:del w:id="3889" w:author="Author">
              <w:r w:rsidRPr="00711388" w:rsidDel="004D643F">
                <w:rPr>
                  <w:lang w:val="en-GB"/>
                </w:rPr>
                <w:delText>R0220/C0040</w:delText>
              </w:r>
            </w:del>
          </w:p>
        </w:tc>
        <w:tc>
          <w:tcPr>
            <w:tcW w:w="3529" w:type="dxa"/>
            <w:tcBorders>
              <w:top w:val="single" w:sz="2" w:space="0" w:color="auto"/>
              <w:left w:val="single" w:sz="2" w:space="0" w:color="auto"/>
              <w:bottom w:val="single" w:sz="2" w:space="0" w:color="auto"/>
              <w:right w:val="single" w:sz="2" w:space="0" w:color="auto"/>
            </w:tcBorders>
          </w:tcPr>
          <w:p w14:paraId="1F0C9DBC" w14:textId="38159121" w:rsidR="00872AFE" w:rsidRPr="00711388" w:rsidDel="004D643F" w:rsidRDefault="00872AFE" w:rsidP="00567869">
            <w:pPr>
              <w:pStyle w:val="NormalLeft"/>
              <w:rPr>
                <w:del w:id="3890" w:author="Author"/>
                <w:lang w:val="en-GB"/>
              </w:rPr>
            </w:pPr>
            <w:del w:id="3891" w:author="Author">
              <w:r w:rsidRPr="00711388" w:rsidDel="004D643F">
                <w:rPr>
                  <w:lang w:val="en-GB"/>
                </w:rPr>
                <w:delText xml:space="preserve">Subordinated mutual member accounts </w:delText>
              </w:r>
            </w:del>
            <w:r w:rsidR="00845F43" w:rsidRPr="00711388">
              <w:rPr>
                <w:lang w:val="en-GB"/>
              </w:rPr>
              <w:t>-</w:t>
            </w:r>
            <w:del w:id="3892" w:author="Author">
              <w:r w:rsidRPr="00711388" w:rsidDel="004D643F">
                <w:rPr>
                  <w:lang w:val="en-GB"/>
                </w:rPr>
                <w:delText xml:space="preserve"> Undated subordinated with a call option </w:delText>
              </w:r>
            </w:del>
            <w:r w:rsidR="00845F43" w:rsidRPr="00711388">
              <w:rPr>
                <w:lang w:val="en-GB"/>
              </w:rPr>
              <w:t>-</w:t>
            </w:r>
            <w:del w:id="3893"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420BF955" w14:textId="201F6C25" w:rsidR="00872AFE" w:rsidRPr="00711388" w:rsidDel="004D643F" w:rsidRDefault="00872AFE" w:rsidP="00567869">
            <w:pPr>
              <w:pStyle w:val="NormalLeft"/>
              <w:rPr>
                <w:del w:id="3894" w:author="Author"/>
                <w:lang w:val="en-GB"/>
              </w:rPr>
            </w:pPr>
            <w:del w:id="3895" w:author="Author">
              <w:r w:rsidRPr="00711388" w:rsidDel="004D643F">
                <w:rPr>
                  <w:lang w:val="en-GB"/>
                </w:rPr>
                <w:delText>This is the total of undated subordinated mutual member accounts with a call option that meet the criteria for Tier 2.</w:delText>
              </w:r>
            </w:del>
          </w:p>
        </w:tc>
      </w:tr>
      <w:tr w:rsidR="00872AFE" w:rsidRPr="00711388" w:rsidDel="004D643F" w14:paraId="3E2F9EA2" w14:textId="6F7C12C4" w:rsidTr="00567869">
        <w:trPr>
          <w:del w:id="3896" w:author="Author"/>
        </w:trPr>
        <w:tc>
          <w:tcPr>
            <w:tcW w:w="1671" w:type="dxa"/>
            <w:tcBorders>
              <w:top w:val="single" w:sz="2" w:space="0" w:color="auto"/>
              <w:left w:val="single" w:sz="2" w:space="0" w:color="auto"/>
              <w:bottom w:val="single" w:sz="2" w:space="0" w:color="auto"/>
              <w:right w:val="single" w:sz="2" w:space="0" w:color="auto"/>
            </w:tcBorders>
          </w:tcPr>
          <w:p w14:paraId="388BE82C" w14:textId="26E4D1CE" w:rsidR="00872AFE" w:rsidRPr="00711388" w:rsidDel="004D643F" w:rsidRDefault="00872AFE" w:rsidP="00567869">
            <w:pPr>
              <w:pStyle w:val="NormalLeft"/>
              <w:rPr>
                <w:del w:id="3897" w:author="Author"/>
                <w:lang w:val="en-GB"/>
              </w:rPr>
            </w:pPr>
            <w:del w:id="3898" w:author="Author">
              <w:r w:rsidRPr="00711388" w:rsidDel="004D643F">
                <w:rPr>
                  <w:lang w:val="en-GB"/>
                </w:rPr>
                <w:delText>R0220/C0050</w:delText>
              </w:r>
            </w:del>
          </w:p>
        </w:tc>
        <w:tc>
          <w:tcPr>
            <w:tcW w:w="3529" w:type="dxa"/>
            <w:tcBorders>
              <w:top w:val="single" w:sz="2" w:space="0" w:color="auto"/>
              <w:left w:val="single" w:sz="2" w:space="0" w:color="auto"/>
              <w:bottom w:val="single" w:sz="2" w:space="0" w:color="auto"/>
              <w:right w:val="single" w:sz="2" w:space="0" w:color="auto"/>
            </w:tcBorders>
          </w:tcPr>
          <w:p w14:paraId="6A56B447" w14:textId="50F5A0FE" w:rsidR="00872AFE" w:rsidRPr="00711388" w:rsidDel="004D643F" w:rsidRDefault="00872AFE" w:rsidP="00567869">
            <w:pPr>
              <w:pStyle w:val="NormalLeft"/>
              <w:rPr>
                <w:del w:id="3899" w:author="Author"/>
                <w:lang w:val="en-GB"/>
              </w:rPr>
            </w:pPr>
            <w:del w:id="3900" w:author="Author">
              <w:r w:rsidRPr="00711388" w:rsidDel="004D643F">
                <w:rPr>
                  <w:lang w:val="en-GB"/>
                </w:rPr>
                <w:delText xml:space="preserve">Subordinated mutual member accounts </w:delText>
              </w:r>
            </w:del>
            <w:r w:rsidR="00845F43" w:rsidRPr="00711388">
              <w:rPr>
                <w:lang w:val="en-GB"/>
              </w:rPr>
              <w:t>-</w:t>
            </w:r>
            <w:del w:id="3901" w:author="Author">
              <w:r w:rsidRPr="00711388" w:rsidDel="004D643F">
                <w:rPr>
                  <w:lang w:val="en-GB"/>
                </w:rPr>
                <w:delText xml:space="preserve"> Undated subordinated with a call option </w:delText>
              </w:r>
            </w:del>
            <w:r w:rsidR="00845F43" w:rsidRPr="00711388">
              <w:rPr>
                <w:lang w:val="en-GB"/>
              </w:rPr>
              <w:t>-</w:t>
            </w:r>
            <w:del w:id="3902"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1B4EEEE6" w14:textId="32E0A739" w:rsidR="00872AFE" w:rsidRPr="00711388" w:rsidDel="004D643F" w:rsidRDefault="00872AFE" w:rsidP="00567869">
            <w:pPr>
              <w:pStyle w:val="NormalLeft"/>
              <w:rPr>
                <w:del w:id="3903" w:author="Author"/>
                <w:lang w:val="en-GB"/>
              </w:rPr>
            </w:pPr>
            <w:del w:id="3904" w:author="Author">
              <w:r w:rsidRPr="00711388" w:rsidDel="004D643F">
                <w:rPr>
                  <w:lang w:val="en-GB"/>
                </w:rPr>
                <w:delText>This is the total of undated subordinated mutual member accounts with a call option that meet the criteria for Tier 2 that are counted under the transitional provisions.</w:delText>
              </w:r>
            </w:del>
          </w:p>
        </w:tc>
      </w:tr>
      <w:tr w:rsidR="00872AFE" w:rsidRPr="00711388" w:rsidDel="004D643F" w14:paraId="1FE6126C" w14:textId="5DF7B64E" w:rsidTr="00567869">
        <w:trPr>
          <w:del w:id="3905" w:author="Author"/>
        </w:trPr>
        <w:tc>
          <w:tcPr>
            <w:tcW w:w="1671" w:type="dxa"/>
            <w:tcBorders>
              <w:top w:val="single" w:sz="2" w:space="0" w:color="auto"/>
              <w:left w:val="single" w:sz="2" w:space="0" w:color="auto"/>
              <w:bottom w:val="single" w:sz="2" w:space="0" w:color="auto"/>
              <w:right w:val="single" w:sz="2" w:space="0" w:color="auto"/>
            </w:tcBorders>
          </w:tcPr>
          <w:p w14:paraId="43E585B7" w14:textId="50FEE72B" w:rsidR="00872AFE" w:rsidRPr="00711388" w:rsidDel="004D643F" w:rsidRDefault="00872AFE" w:rsidP="00567869">
            <w:pPr>
              <w:pStyle w:val="NormalLeft"/>
              <w:rPr>
                <w:del w:id="3906" w:author="Author"/>
                <w:lang w:val="en-GB"/>
              </w:rPr>
            </w:pPr>
            <w:del w:id="3907" w:author="Author">
              <w:r w:rsidRPr="00711388" w:rsidDel="004D643F">
                <w:rPr>
                  <w:lang w:val="en-GB"/>
                </w:rPr>
                <w:delText>R0220/C0060</w:delText>
              </w:r>
            </w:del>
          </w:p>
        </w:tc>
        <w:tc>
          <w:tcPr>
            <w:tcW w:w="3529" w:type="dxa"/>
            <w:tcBorders>
              <w:top w:val="single" w:sz="2" w:space="0" w:color="auto"/>
              <w:left w:val="single" w:sz="2" w:space="0" w:color="auto"/>
              <w:bottom w:val="single" w:sz="2" w:space="0" w:color="auto"/>
              <w:right w:val="single" w:sz="2" w:space="0" w:color="auto"/>
            </w:tcBorders>
          </w:tcPr>
          <w:p w14:paraId="5747A7A7" w14:textId="24AC2190" w:rsidR="00872AFE" w:rsidRPr="00711388" w:rsidDel="004D643F" w:rsidRDefault="00872AFE" w:rsidP="00567869">
            <w:pPr>
              <w:pStyle w:val="NormalLeft"/>
              <w:rPr>
                <w:del w:id="3908" w:author="Author"/>
                <w:lang w:val="en-GB"/>
              </w:rPr>
            </w:pPr>
            <w:del w:id="3909" w:author="Author">
              <w:r w:rsidRPr="00711388" w:rsidDel="004D643F">
                <w:rPr>
                  <w:lang w:val="en-GB"/>
                </w:rPr>
                <w:delText xml:space="preserve">Subordinated mutual member accounts </w:delText>
              </w:r>
            </w:del>
            <w:r w:rsidR="00845F43" w:rsidRPr="00711388">
              <w:rPr>
                <w:lang w:val="en-GB"/>
              </w:rPr>
              <w:t>-</w:t>
            </w:r>
            <w:del w:id="3910" w:author="Author">
              <w:r w:rsidRPr="00711388" w:rsidDel="004D643F">
                <w:rPr>
                  <w:lang w:val="en-GB"/>
                </w:rPr>
                <w:delText xml:space="preserve"> Undated subordinated with a call option </w:delText>
              </w:r>
            </w:del>
            <w:r w:rsidR="00845F43" w:rsidRPr="00711388">
              <w:rPr>
                <w:lang w:val="en-GB"/>
              </w:rPr>
              <w:t>-</w:t>
            </w:r>
            <w:del w:id="3911"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72F79A44" w14:textId="326B6B14" w:rsidR="00872AFE" w:rsidRPr="00711388" w:rsidDel="004D643F" w:rsidRDefault="00872AFE" w:rsidP="00567869">
            <w:pPr>
              <w:pStyle w:val="NormalLeft"/>
              <w:rPr>
                <w:del w:id="3912" w:author="Author"/>
                <w:lang w:val="en-GB"/>
              </w:rPr>
            </w:pPr>
            <w:del w:id="3913" w:author="Author">
              <w:r w:rsidRPr="00711388" w:rsidDel="004D643F">
                <w:rPr>
                  <w:lang w:val="en-GB"/>
                </w:rPr>
                <w:delText>This is the total of undated subordinated mutual member accounts with a call option that meet the criteria for Tier 3.</w:delText>
              </w:r>
            </w:del>
          </w:p>
        </w:tc>
      </w:tr>
      <w:tr w:rsidR="00872AFE" w:rsidRPr="00711388" w:rsidDel="004D643F" w14:paraId="25556121" w14:textId="16F4A161" w:rsidTr="00567869">
        <w:trPr>
          <w:del w:id="3914" w:author="Author"/>
        </w:trPr>
        <w:tc>
          <w:tcPr>
            <w:tcW w:w="1671" w:type="dxa"/>
            <w:tcBorders>
              <w:top w:val="single" w:sz="2" w:space="0" w:color="auto"/>
              <w:left w:val="single" w:sz="2" w:space="0" w:color="auto"/>
              <w:bottom w:val="single" w:sz="2" w:space="0" w:color="auto"/>
              <w:right w:val="single" w:sz="2" w:space="0" w:color="auto"/>
            </w:tcBorders>
          </w:tcPr>
          <w:p w14:paraId="585D8C7B" w14:textId="0CCB1BB3" w:rsidR="00872AFE" w:rsidRPr="00711388" w:rsidDel="004D643F" w:rsidRDefault="00872AFE" w:rsidP="00567869">
            <w:pPr>
              <w:pStyle w:val="NormalLeft"/>
              <w:rPr>
                <w:del w:id="3915" w:author="Author"/>
                <w:lang w:val="en-GB"/>
              </w:rPr>
            </w:pPr>
            <w:del w:id="3916" w:author="Author">
              <w:r w:rsidRPr="00711388" w:rsidDel="004D643F">
                <w:rPr>
                  <w:lang w:val="en-GB"/>
                </w:rPr>
                <w:delText>R0230/C0010</w:delText>
              </w:r>
            </w:del>
          </w:p>
        </w:tc>
        <w:tc>
          <w:tcPr>
            <w:tcW w:w="3529" w:type="dxa"/>
            <w:tcBorders>
              <w:top w:val="single" w:sz="2" w:space="0" w:color="auto"/>
              <w:left w:val="single" w:sz="2" w:space="0" w:color="auto"/>
              <w:bottom w:val="single" w:sz="2" w:space="0" w:color="auto"/>
              <w:right w:val="single" w:sz="2" w:space="0" w:color="auto"/>
            </w:tcBorders>
          </w:tcPr>
          <w:p w14:paraId="17E31CF5" w14:textId="07708255" w:rsidR="00872AFE" w:rsidRPr="00711388" w:rsidDel="004D643F" w:rsidRDefault="00872AFE" w:rsidP="00567869">
            <w:pPr>
              <w:pStyle w:val="NormalLeft"/>
              <w:rPr>
                <w:del w:id="3917" w:author="Author"/>
                <w:lang w:val="en-GB"/>
              </w:rPr>
            </w:pPr>
            <w:del w:id="3918" w:author="Author">
              <w:r w:rsidRPr="00711388" w:rsidDel="004D643F">
                <w:rPr>
                  <w:lang w:val="en-GB"/>
                </w:rPr>
                <w:delText xml:space="preserve">Subordinated mutual member accounts </w:delText>
              </w:r>
            </w:del>
            <w:r w:rsidR="00845F43" w:rsidRPr="00711388">
              <w:rPr>
                <w:lang w:val="en-GB"/>
              </w:rPr>
              <w:t>-</w:t>
            </w:r>
            <w:del w:id="3919" w:author="Author">
              <w:r w:rsidRPr="00711388" w:rsidDel="004D643F">
                <w:rPr>
                  <w:lang w:val="en-GB"/>
                </w:rPr>
                <w:delText xml:space="preserve"> Undated subordinated with no contractual opportunity to redeem </w:delText>
              </w:r>
            </w:del>
            <w:r w:rsidR="00845F43" w:rsidRPr="00711388">
              <w:rPr>
                <w:lang w:val="en-GB"/>
              </w:rPr>
              <w:t>-</w:t>
            </w:r>
            <w:del w:id="3920"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7EDAA769" w14:textId="52DD82ED" w:rsidR="00872AFE" w:rsidRPr="00711388" w:rsidDel="004D643F" w:rsidRDefault="00872AFE" w:rsidP="00567869">
            <w:pPr>
              <w:pStyle w:val="NormalLeft"/>
              <w:rPr>
                <w:del w:id="3921" w:author="Author"/>
                <w:lang w:val="en-GB"/>
              </w:rPr>
            </w:pPr>
            <w:del w:id="3922" w:author="Author">
              <w:r w:rsidRPr="00711388" w:rsidDel="004D643F">
                <w:rPr>
                  <w:lang w:val="en-GB"/>
                </w:rPr>
                <w:delText>This is the total of undated subordinated mutual member accounts with no contractual opportunity to redeem.</w:delText>
              </w:r>
            </w:del>
          </w:p>
        </w:tc>
      </w:tr>
      <w:tr w:rsidR="00872AFE" w:rsidRPr="00711388" w:rsidDel="004D643F" w14:paraId="411CA9BB" w14:textId="7EE148A9" w:rsidTr="00567869">
        <w:trPr>
          <w:del w:id="3923" w:author="Author"/>
        </w:trPr>
        <w:tc>
          <w:tcPr>
            <w:tcW w:w="1671" w:type="dxa"/>
            <w:tcBorders>
              <w:top w:val="single" w:sz="2" w:space="0" w:color="auto"/>
              <w:left w:val="single" w:sz="2" w:space="0" w:color="auto"/>
              <w:bottom w:val="single" w:sz="2" w:space="0" w:color="auto"/>
              <w:right w:val="single" w:sz="2" w:space="0" w:color="auto"/>
            </w:tcBorders>
          </w:tcPr>
          <w:p w14:paraId="577BFDBD" w14:textId="42C42689" w:rsidR="00872AFE" w:rsidRPr="00711388" w:rsidDel="004D643F" w:rsidRDefault="00872AFE" w:rsidP="00567869">
            <w:pPr>
              <w:pStyle w:val="NormalLeft"/>
              <w:rPr>
                <w:del w:id="3924" w:author="Author"/>
                <w:lang w:val="en-GB"/>
              </w:rPr>
            </w:pPr>
            <w:del w:id="3925" w:author="Author">
              <w:r w:rsidRPr="00711388" w:rsidDel="004D643F">
                <w:rPr>
                  <w:lang w:val="en-GB"/>
                </w:rPr>
                <w:delText>R0230/C0020</w:delText>
              </w:r>
            </w:del>
          </w:p>
        </w:tc>
        <w:tc>
          <w:tcPr>
            <w:tcW w:w="3529" w:type="dxa"/>
            <w:tcBorders>
              <w:top w:val="single" w:sz="2" w:space="0" w:color="auto"/>
              <w:left w:val="single" w:sz="2" w:space="0" w:color="auto"/>
              <w:bottom w:val="single" w:sz="2" w:space="0" w:color="auto"/>
              <w:right w:val="single" w:sz="2" w:space="0" w:color="auto"/>
            </w:tcBorders>
          </w:tcPr>
          <w:p w14:paraId="4AC211D4" w14:textId="69A23170" w:rsidR="00872AFE" w:rsidRPr="00711388" w:rsidDel="004D643F" w:rsidRDefault="00872AFE" w:rsidP="00567869">
            <w:pPr>
              <w:pStyle w:val="NormalLeft"/>
              <w:rPr>
                <w:del w:id="3926" w:author="Author"/>
                <w:lang w:val="en-GB"/>
              </w:rPr>
            </w:pPr>
            <w:del w:id="3927" w:author="Author">
              <w:r w:rsidRPr="00711388" w:rsidDel="004D643F">
                <w:rPr>
                  <w:lang w:val="en-GB"/>
                </w:rPr>
                <w:delText xml:space="preserve">Subordinated mutual member accounts </w:delText>
              </w:r>
            </w:del>
            <w:r w:rsidR="00845F43" w:rsidRPr="00711388">
              <w:rPr>
                <w:lang w:val="en-GB"/>
              </w:rPr>
              <w:t>-</w:t>
            </w:r>
            <w:del w:id="3928" w:author="Author">
              <w:r w:rsidRPr="00711388" w:rsidDel="004D643F">
                <w:rPr>
                  <w:lang w:val="en-GB"/>
                </w:rPr>
                <w:delText xml:space="preserve"> Undated subordinated with no contractual opportunity to redeem </w:delText>
              </w:r>
            </w:del>
            <w:r w:rsidR="00845F43" w:rsidRPr="00711388">
              <w:rPr>
                <w:lang w:val="en-GB"/>
              </w:rPr>
              <w:t>-</w:t>
            </w:r>
            <w:del w:id="3929"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1232C783" w14:textId="69125204" w:rsidR="00872AFE" w:rsidRPr="00711388" w:rsidDel="004D643F" w:rsidRDefault="00872AFE" w:rsidP="00567869">
            <w:pPr>
              <w:pStyle w:val="NormalLeft"/>
              <w:rPr>
                <w:del w:id="3930" w:author="Author"/>
                <w:lang w:val="en-GB"/>
              </w:rPr>
            </w:pPr>
            <w:del w:id="3931" w:author="Author">
              <w:r w:rsidRPr="00711388" w:rsidDel="004D643F">
                <w:rPr>
                  <w:lang w:val="en-GB"/>
                </w:rPr>
                <w:delText>This is the total of undated subordinated mutual member accounts with no contractual opportunity to redeem that meet the criteria for Tier 1.</w:delText>
              </w:r>
            </w:del>
          </w:p>
        </w:tc>
      </w:tr>
      <w:tr w:rsidR="00872AFE" w:rsidRPr="00711388" w:rsidDel="004D643F" w14:paraId="46C65A2D" w14:textId="728A8D95" w:rsidTr="00567869">
        <w:trPr>
          <w:del w:id="3932" w:author="Author"/>
        </w:trPr>
        <w:tc>
          <w:tcPr>
            <w:tcW w:w="1671" w:type="dxa"/>
            <w:tcBorders>
              <w:top w:val="single" w:sz="2" w:space="0" w:color="auto"/>
              <w:left w:val="single" w:sz="2" w:space="0" w:color="auto"/>
              <w:bottom w:val="single" w:sz="2" w:space="0" w:color="auto"/>
              <w:right w:val="single" w:sz="2" w:space="0" w:color="auto"/>
            </w:tcBorders>
          </w:tcPr>
          <w:p w14:paraId="03A84D2B" w14:textId="4F2108B6" w:rsidR="00872AFE" w:rsidRPr="00711388" w:rsidDel="004D643F" w:rsidRDefault="00872AFE" w:rsidP="00567869">
            <w:pPr>
              <w:pStyle w:val="NormalLeft"/>
              <w:rPr>
                <w:del w:id="3933" w:author="Author"/>
                <w:lang w:val="en-GB"/>
              </w:rPr>
            </w:pPr>
            <w:del w:id="3934" w:author="Author">
              <w:r w:rsidRPr="00711388" w:rsidDel="004D643F">
                <w:rPr>
                  <w:lang w:val="en-GB"/>
                </w:rPr>
                <w:delText>R0230/C0030</w:delText>
              </w:r>
            </w:del>
          </w:p>
        </w:tc>
        <w:tc>
          <w:tcPr>
            <w:tcW w:w="3529" w:type="dxa"/>
            <w:tcBorders>
              <w:top w:val="single" w:sz="2" w:space="0" w:color="auto"/>
              <w:left w:val="single" w:sz="2" w:space="0" w:color="auto"/>
              <w:bottom w:val="single" w:sz="2" w:space="0" w:color="auto"/>
              <w:right w:val="single" w:sz="2" w:space="0" w:color="auto"/>
            </w:tcBorders>
          </w:tcPr>
          <w:p w14:paraId="6AA5231D" w14:textId="7D4800EC" w:rsidR="00872AFE" w:rsidRPr="00711388" w:rsidDel="004D643F" w:rsidRDefault="00872AFE" w:rsidP="00567869">
            <w:pPr>
              <w:pStyle w:val="NormalLeft"/>
              <w:rPr>
                <w:del w:id="3935" w:author="Author"/>
                <w:lang w:val="en-GB"/>
              </w:rPr>
            </w:pPr>
            <w:del w:id="3936" w:author="Author">
              <w:r w:rsidRPr="00711388" w:rsidDel="004D643F">
                <w:rPr>
                  <w:lang w:val="en-GB"/>
                </w:rPr>
                <w:delText xml:space="preserve">Subordinated mutual member accounts </w:delText>
              </w:r>
            </w:del>
            <w:r w:rsidR="00845F43" w:rsidRPr="00711388">
              <w:rPr>
                <w:lang w:val="en-GB"/>
              </w:rPr>
              <w:t>-</w:t>
            </w:r>
            <w:del w:id="3937" w:author="Author">
              <w:r w:rsidRPr="00711388" w:rsidDel="004D643F">
                <w:rPr>
                  <w:lang w:val="en-GB"/>
                </w:rPr>
                <w:delText xml:space="preserve"> Undated subordinated with no contractual opportunity to redeem </w:delText>
              </w:r>
            </w:del>
            <w:r w:rsidR="00845F43" w:rsidRPr="00711388">
              <w:rPr>
                <w:lang w:val="en-GB"/>
              </w:rPr>
              <w:t>-</w:t>
            </w:r>
            <w:del w:id="3938"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5C410E16" w14:textId="7BDD441A" w:rsidR="00872AFE" w:rsidRPr="00711388" w:rsidDel="004D643F" w:rsidRDefault="00872AFE" w:rsidP="00567869">
            <w:pPr>
              <w:pStyle w:val="NormalLeft"/>
              <w:rPr>
                <w:del w:id="3939" w:author="Author"/>
                <w:lang w:val="en-GB"/>
              </w:rPr>
            </w:pPr>
            <w:del w:id="3940" w:author="Author">
              <w:r w:rsidRPr="00711388" w:rsidDel="004D643F">
                <w:rPr>
                  <w:lang w:val="en-GB"/>
                </w:rPr>
                <w:delText>This is the total of undated subordinated mutual member accounts with no contractual opportunity to redeem that meet the criteria for Tier 1 that are counted under the transitional provisions.</w:delText>
              </w:r>
            </w:del>
          </w:p>
        </w:tc>
      </w:tr>
      <w:tr w:rsidR="00872AFE" w:rsidRPr="00711388" w:rsidDel="004D643F" w14:paraId="03D2930A" w14:textId="2C570A60" w:rsidTr="00567869">
        <w:trPr>
          <w:del w:id="3941" w:author="Author"/>
        </w:trPr>
        <w:tc>
          <w:tcPr>
            <w:tcW w:w="1671" w:type="dxa"/>
            <w:tcBorders>
              <w:top w:val="single" w:sz="2" w:space="0" w:color="auto"/>
              <w:left w:val="single" w:sz="2" w:space="0" w:color="auto"/>
              <w:bottom w:val="single" w:sz="2" w:space="0" w:color="auto"/>
              <w:right w:val="single" w:sz="2" w:space="0" w:color="auto"/>
            </w:tcBorders>
          </w:tcPr>
          <w:p w14:paraId="427E57AD" w14:textId="1EADE5A2" w:rsidR="00872AFE" w:rsidRPr="00711388" w:rsidDel="004D643F" w:rsidRDefault="00872AFE" w:rsidP="00567869">
            <w:pPr>
              <w:pStyle w:val="NormalLeft"/>
              <w:rPr>
                <w:del w:id="3942" w:author="Author"/>
                <w:lang w:val="en-GB"/>
              </w:rPr>
            </w:pPr>
            <w:del w:id="3943" w:author="Author">
              <w:r w:rsidRPr="00711388" w:rsidDel="004D643F">
                <w:rPr>
                  <w:lang w:val="en-GB"/>
                </w:rPr>
                <w:delText>R0230/C0040</w:delText>
              </w:r>
            </w:del>
          </w:p>
        </w:tc>
        <w:tc>
          <w:tcPr>
            <w:tcW w:w="3529" w:type="dxa"/>
            <w:tcBorders>
              <w:top w:val="single" w:sz="2" w:space="0" w:color="auto"/>
              <w:left w:val="single" w:sz="2" w:space="0" w:color="auto"/>
              <w:bottom w:val="single" w:sz="2" w:space="0" w:color="auto"/>
              <w:right w:val="single" w:sz="2" w:space="0" w:color="auto"/>
            </w:tcBorders>
          </w:tcPr>
          <w:p w14:paraId="03F64DD6" w14:textId="276F7343" w:rsidR="00872AFE" w:rsidRPr="00711388" w:rsidDel="004D643F" w:rsidRDefault="00872AFE" w:rsidP="00567869">
            <w:pPr>
              <w:pStyle w:val="NormalLeft"/>
              <w:rPr>
                <w:del w:id="3944" w:author="Author"/>
                <w:lang w:val="en-GB"/>
              </w:rPr>
            </w:pPr>
            <w:del w:id="3945" w:author="Author">
              <w:r w:rsidRPr="00711388" w:rsidDel="004D643F">
                <w:rPr>
                  <w:lang w:val="en-GB"/>
                </w:rPr>
                <w:delText xml:space="preserve">Subordinated mutual member accounts </w:delText>
              </w:r>
            </w:del>
            <w:r w:rsidR="00845F43" w:rsidRPr="00711388">
              <w:rPr>
                <w:lang w:val="en-GB"/>
              </w:rPr>
              <w:t>-</w:t>
            </w:r>
            <w:del w:id="3946" w:author="Author">
              <w:r w:rsidRPr="00711388" w:rsidDel="004D643F">
                <w:rPr>
                  <w:lang w:val="en-GB"/>
                </w:rPr>
                <w:delText xml:space="preserve"> Undated subordinated </w:delText>
              </w:r>
              <w:r w:rsidRPr="00711388" w:rsidDel="004D643F">
                <w:rPr>
                  <w:lang w:val="en-GB"/>
                </w:rPr>
                <w:lastRenderedPageBreak/>
                <w:delText xml:space="preserve">with no contractual opportunity to redeem </w:delText>
              </w:r>
            </w:del>
            <w:r w:rsidR="00845F43" w:rsidRPr="00711388">
              <w:rPr>
                <w:lang w:val="en-GB"/>
              </w:rPr>
              <w:t>-</w:t>
            </w:r>
            <w:del w:id="3947"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1B14B0E2" w14:textId="776D049E" w:rsidR="00872AFE" w:rsidRPr="00711388" w:rsidDel="004D643F" w:rsidRDefault="00872AFE" w:rsidP="00567869">
            <w:pPr>
              <w:pStyle w:val="NormalLeft"/>
              <w:rPr>
                <w:del w:id="3948" w:author="Author"/>
                <w:lang w:val="en-GB"/>
              </w:rPr>
            </w:pPr>
            <w:del w:id="3949" w:author="Author">
              <w:r w:rsidRPr="00711388" w:rsidDel="004D643F">
                <w:rPr>
                  <w:lang w:val="en-GB"/>
                </w:rPr>
                <w:lastRenderedPageBreak/>
                <w:delText xml:space="preserve">This is the total of undated subordinated mutual member accounts with no </w:delText>
              </w:r>
              <w:r w:rsidRPr="00711388" w:rsidDel="004D643F">
                <w:rPr>
                  <w:lang w:val="en-GB"/>
                </w:rPr>
                <w:lastRenderedPageBreak/>
                <w:delText>contractual opportunity to redeem that meet the criteria for Tier 2.</w:delText>
              </w:r>
            </w:del>
          </w:p>
        </w:tc>
      </w:tr>
      <w:tr w:rsidR="00872AFE" w:rsidRPr="00711388" w:rsidDel="004D643F" w14:paraId="5636A980" w14:textId="6D8DCF07" w:rsidTr="00567869">
        <w:trPr>
          <w:del w:id="3950" w:author="Author"/>
        </w:trPr>
        <w:tc>
          <w:tcPr>
            <w:tcW w:w="1671" w:type="dxa"/>
            <w:tcBorders>
              <w:top w:val="single" w:sz="2" w:space="0" w:color="auto"/>
              <w:left w:val="single" w:sz="2" w:space="0" w:color="auto"/>
              <w:bottom w:val="single" w:sz="2" w:space="0" w:color="auto"/>
              <w:right w:val="single" w:sz="2" w:space="0" w:color="auto"/>
            </w:tcBorders>
          </w:tcPr>
          <w:p w14:paraId="405F9E4E" w14:textId="04B1468F" w:rsidR="00872AFE" w:rsidRPr="00711388" w:rsidDel="004D643F" w:rsidRDefault="00872AFE" w:rsidP="00567869">
            <w:pPr>
              <w:pStyle w:val="NormalLeft"/>
              <w:rPr>
                <w:del w:id="3951" w:author="Author"/>
                <w:lang w:val="en-GB"/>
              </w:rPr>
            </w:pPr>
            <w:del w:id="3952" w:author="Author">
              <w:r w:rsidRPr="00711388" w:rsidDel="004D643F">
                <w:rPr>
                  <w:lang w:val="en-GB"/>
                </w:rPr>
                <w:lastRenderedPageBreak/>
                <w:delText>R0230/C0050</w:delText>
              </w:r>
            </w:del>
          </w:p>
        </w:tc>
        <w:tc>
          <w:tcPr>
            <w:tcW w:w="3529" w:type="dxa"/>
            <w:tcBorders>
              <w:top w:val="single" w:sz="2" w:space="0" w:color="auto"/>
              <w:left w:val="single" w:sz="2" w:space="0" w:color="auto"/>
              <w:bottom w:val="single" w:sz="2" w:space="0" w:color="auto"/>
              <w:right w:val="single" w:sz="2" w:space="0" w:color="auto"/>
            </w:tcBorders>
          </w:tcPr>
          <w:p w14:paraId="2F48EE9A" w14:textId="65497C6B" w:rsidR="00872AFE" w:rsidRPr="00711388" w:rsidDel="004D643F" w:rsidRDefault="00872AFE" w:rsidP="00567869">
            <w:pPr>
              <w:pStyle w:val="NormalLeft"/>
              <w:rPr>
                <w:del w:id="3953" w:author="Author"/>
                <w:lang w:val="en-GB"/>
              </w:rPr>
            </w:pPr>
            <w:del w:id="3954" w:author="Author">
              <w:r w:rsidRPr="00711388" w:rsidDel="004D643F">
                <w:rPr>
                  <w:lang w:val="en-GB"/>
                </w:rPr>
                <w:delText xml:space="preserve">Subordinated mutual member accounts </w:delText>
              </w:r>
            </w:del>
            <w:r w:rsidR="00845F43" w:rsidRPr="00711388">
              <w:rPr>
                <w:lang w:val="en-GB"/>
              </w:rPr>
              <w:t>-</w:t>
            </w:r>
            <w:del w:id="3955" w:author="Author">
              <w:r w:rsidRPr="00711388" w:rsidDel="004D643F">
                <w:rPr>
                  <w:lang w:val="en-GB"/>
                </w:rPr>
                <w:delText xml:space="preserve"> Undated subordinated with no contractual opportunity to redeem </w:delText>
              </w:r>
            </w:del>
            <w:r w:rsidR="00845F43" w:rsidRPr="00711388">
              <w:rPr>
                <w:lang w:val="en-GB"/>
              </w:rPr>
              <w:t>-</w:t>
            </w:r>
            <w:del w:id="3956"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1BF662BD" w14:textId="35EA034F" w:rsidR="00872AFE" w:rsidRPr="00711388" w:rsidDel="004D643F" w:rsidRDefault="00872AFE" w:rsidP="00567869">
            <w:pPr>
              <w:pStyle w:val="NormalLeft"/>
              <w:rPr>
                <w:del w:id="3957" w:author="Author"/>
                <w:lang w:val="en-GB"/>
              </w:rPr>
            </w:pPr>
            <w:del w:id="3958" w:author="Author">
              <w:r w:rsidRPr="00711388" w:rsidDel="004D643F">
                <w:rPr>
                  <w:lang w:val="en-GB"/>
                </w:rPr>
                <w:delText>This is the total of undated subordinated mutual member accounts with no contractual opportunity to redeem that meet the criteria for Tier 2 that are counted under the transitional provisions.</w:delText>
              </w:r>
            </w:del>
          </w:p>
        </w:tc>
      </w:tr>
      <w:tr w:rsidR="00872AFE" w:rsidRPr="00711388" w:rsidDel="004D643F" w14:paraId="17C44966" w14:textId="3C3EDF00" w:rsidTr="00567869">
        <w:trPr>
          <w:del w:id="3959" w:author="Author"/>
        </w:trPr>
        <w:tc>
          <w:tcPr>
            <w:tcW w:w="1671" w:type="dxa"/>
            <w:tcBorders>
              <w:top w:val="single" w:sz="2" w:space="0" w:color="auto"/>
              <w:left w:val="single" w:sz="2" w:space="0" w:color="auto"/>
              <w:bottom w:val="single" w:sz="2" w:space="0" w:color="auto"/>
              <w:right w:val="single" w:sz="2" w:space="0" w:color="auto"/>
            </w:tcBorders>
          </w:tcPr>
          <w:p w14:paraId="0A118039" w14:textId="2BEE7771" w:rsidR="00872AFE" w:rsidRPr="00711388" w:rsidDel="004D643F" w:rsidRDefault="00872AFE" w:rsidP="00567869">
            <w:pPr>
              <w:pStyle w:val="NormalLeft"/>
              <w:rPr>
                <w:del w:id="3960" w:author="Author"/>
                <w:lang w:val="en-GB"/>
              </w:rPr>
            </w:pPr>
            <w:del w:id="3961" w:author="Author">
              <w:r w:rsidRPr="00711388" w:rsidDel="004D643F">
                <w:rPr>
                  <w:lang w:val="en-GB"/>
                </w:rPr>
                <w:delText>R0230/C0060</w:delText>
              </w:r>
            </w:del>
          </w:p>
        </w:tc>
        <w:tc>
          <w:tcPr>
            <w:tcW w:w="3529" w:type="dxa"/>
            <w:tcBorders>
              <w:top w:val="single" w:sz="2" w:space="0" w:color="auto"/>
              <w:left w:val="single" w:sz="2" w:space="0" w:color="auto"/>
              <w:bottom w:val="single" w:sz="2" w:space="0" w:color="auto"/>
              <w:right w:val="single" w:sz="2" w:space="0" w:color="auto"/>
            </w:tcBorders>
          </w:tcPr>
          <w:p w14:paraId="5C70D3B0" w14:textId="3C289EED" w:rsidR="00872AFE" w:rsidRPr="00711388" w:rsidDel="004D643F" w:rsidRDefault="00872AFE" w:rsidP="00567869">
            <w:pPr>
              <w:pStyle w:val="NormalLeft"/>
              <w:rPr>
                <w:del w:id="3962" w:author="Author"/>
                <w:lang w:val="en-GB"/>
              </w:rPr>
            </w:pPr>
            <w:del w:id="3963" w:author="Author">
              <w:r w:rsidRPr="00711388" w:rsidDel="004D643F">
                <w:rPr>
                  <w:lang w:val="en-GB"/>
                </w:rPr>
                <w:delText xml:space="preserve">Subordinated mutual member accounts </w:delText>
              </w:r>
            </w:del>
            <w:r w:rsidR="00845F43" w:rsidRPr="00711388">
              <w:rPr>
                <w:lang w:val="en-GB"/>
              </w:rPr>
              <w:t>-</w:t>
            </w:r>
            <w:del w:id="3964" w:author="Author">
              <w:r w:rsidRPr="00711388" w:rsidDel="004D643F">
                <w:rPr>
                  <w:lang w:val="en-GB"/>
                </w:rPr>
                <w:delText xml:space="preserve"> Undated subordinated with no contractual opportunity to redeem </w:delText>
              </w:r>
            </w:del>
            <w:r w:rsidR="00845F43" w:rsidRPr="00711388">
              <w:rPr>
                <w:lang w:val="en-GB"/>
              </w:rPr>
              <w:t>-</w:t>
            </w:r>
            <w:del w:id="3965"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6F75DDA1" w14:textId="582C72D9" w:rsidR="00872AFE" w:rsidRPr="00711388" w:rsidDel="004D643F" w:rsidRDefault="00872AFE" w:rsidP="00567869">
            <w:pPr>
              <w:pStyle w:val="NormalLeft"/>
              <w:rPr>
                <w:del w:id="3966" w:author="Author"/>
                <w:lang w:val="en-GB"/>
              </w:rPr>
            </w:pPr>
            <w:del w:id="3967" w:author="Author">
              <w:r w:rsidRPr="00711388" w:rsidDel="004D643F">
                <w:rPr>
                  <w:lang w:val="en-GB"/>
                </w:rPr>
                <w:delText>This is the total of undated subordinated mutual member accounts with no contractual opportunity to redeem that meet the criteria for Tier 3.</w:delText>
              </w:r>
            </w:del>
          </w:p>
        </w:tc>
      </w:tr>
      <w:tr w:rsidR="00872AFE" w:rsidRPr="00711388" w:rsidDel="004D643F" w14:paraId="0C0A372B" w14:textId="73DBA301" w:rsidTr="00567869">
        <w:trPr>
          <w:del w:id="3968" w:author="Author"/>
        </w:trPr>
        <w:tc>
          <w:tcPr>
            <w:tcW w:w="1671" w:type="dxa"/>
            <w:tcBorders>
              <w:top w:val="single" w:sz="2" w:space="0" w:color="auto"/>
              <w:left w:val="single" w:sz="2" w:space="0" w:color="auto"/>
              <w:bottom w:val="single" w:sz="2" w:space="0" w:color="auto"/>
              <w:right w:val="single" w:sz="2" w:space="0" w:color="auto"/>
            </w:tcBorders>
          </w:tcPr>
          <w:p w14:paraId="604094B6" w14:textId="6F925B56" w:rsidR="00872AFE" w:rsidRPr="00711388" w:rsidDel="004D643F" w:rsidRDefault="00872AFE" w:rsidP="00567869">
            <w:pPr>
              <w:pStyle w:val="NormalLeft"/>
              <w:rPr>
                <w:del w:id="3969" w:author="Author"/>
                <w:lang w:val="en-GB"/>
              </w:rPr>
            </w:pPr>
            <w:del w:id="3970" w:author="Author">
              <w:r w:rsidRPr="00711388" w:rsidDel="004D643F">
                <w:rPr>
                  <w:lang w:val="en-GB"/>
                </w:rPr>
                <w:delText>R0300/C0010</w:delText>
              </w:r>
            </w:del>
          </w:p>
        </w:tc>
        <w:tc>
          <w:tcPr>
            <w:tcW w:w="3529" w:type="dxa"/>
            <w:tcBorders>
              <w:top w:val="single" w:sz="2" w:space="0" w:color="auto"/>
              <w:left w:val="single" w:sz="2" w:space="0" w:color="auto"/>
              <w:bottom w:val="single" w:sz="2" w:space="0" w:color="auto"/>
              <w:right w:val="single" w:sz="2" w:space="0" w:color="auto"/>
            </w:tcBorders>
          </w:tcPr>
          <w:p w14:paraId="2895EEF9" w14:textId="550E0B3B" w:rsidR="00872AFE" w:rsidRPr="00711388" w:rsidDel="004D643F" w:rsidRDefault="00872AFE" w:rsidP="00567869">
            <w:pPr>
              <w:pStyle w:val="NormalLeft"/>
              <w:rPr>
                <w:del w:id="3971" w:author="Author"/>
                <w:lang w:val="en-GB"/>
              </w:rPr>
            </w:pPr>
            <w:del w:id="3972" w:author="Author">
              <w:r w:rsidRPr="00711388" w:rsidDel="004D643F">
                <w:rPr>
                  <w:lang w:val="en-GB"/>
                </w:rPr>
                <w:delText>Total Subordinated mutual member accounts</w:delText>
              </w:r>
            </w:del>
          </w:p>
        </w:tc>
        <w:tc>
          <w:tcPr>
            <w:tcW w:w="4086" w:type="dxa"/>
            <w:tcBorders>
              <w:top w:val="single" w:sz="2" w:space="0" w:color="auto"/>
              <w:left w:val="single" w:sz="2" w:space="0" w:color="auto"/>
              <w:bottom w:val="single" w:sz="2" w:space="0" w:color="auto"/>
              <w:right w:val="single" w:sz="2" w:space="0" w:color="auto"/>
            </w:tcBorders>
          </w:tcPr>
          <w:p w14:paraId="1AFD8CAB" w14:textId="0510E2DB" w:rsidR="00872AFE" w:rsidRPr="00711388" w:rsidDel="004D643F" w:rsidRDefault="00872AFE" w:rsidP="00567869">
            <w:pPr>
              <w:pStyle w:val="NormalLeft"/>
              <w:rPr>
                <w:del w:id="3973" w:author="Author"/>
                <w:lang w:val="en-GB"/>
              </w:rPr>
            </w:pPr>
            <w:del w:id="3974" w:author="Author">
              <w:r w:rsidRPr="00711388" w:rsidDel="004D643F">
                <w:rPr>
                  <w:lang w:val="en-GB"/>
                </w:rPr>
                <w:delText>This is the total subordinated mutual member accounts.</w:delText>
              </w:r>
            </w:del>
          </w:p>
        </w:tc>
      </w:tr>
      <w:tr w:rsidR="00872AFE" w:rsidRPr="00711388" w:rsidDel="004D643F" w14:paraId="42E6719E" w14:textId="692D0FF9" w:rsidTr="00567869">
        <w:trPr>
          <w:del w:id="3975" w:author="Author"/>
        </w:trPr>
        <w:tc>
          <w:tcPr>
            <w:tcW w:w="1671" w:type="dxa"/>
            <w:tcBorders>
              <w:top w:val="single" w:sz="2" w:space="0" w:color="auto"/>
              <w:left w:val="single" w:sz="2" w:space="0" w:color="auto"/>
              <w:bottom w:val="single" w:sz="2" w:space="0" w:color="auto"/>
              <w:right w:val="single" w:sz="2" w:space="0" w:color="auto"/>
            </w:tcBorders>
          </w:tcPr>
          <w:p w14:paraId="7EF32530" w14:textId="1AF8FC39" w:rsidR="00872AFE" w:rsidRPr="00711388" w:rsidDel="004D643F" w:rsidRDefault="00872AFE" w:rsidP="00567869">
            <w:pPr>
              <w:pStyle w:val="NormalLeft"/>
              <w:rPr>
                <w:del w:id="3976" w:author="Author"/>
                <w:lang w:val="en-GB"/>
              </w:rPr>
            </w:pPr>
            <w:del w:id="3977" w:author="Author">
              <w:r w:rsidRPr="00711388" w:rsidDel="004D643F">
                <w:rPr>
                  <w:lang w:val="en-GB"/>
                </w:rPr>
                <w:delText>R0300/C0020</w:delText>
              </w:r>
            </w:del>
          </w:p>
        </w:tc>
        <w:tc>
          <w:tcPr>
            <w:tcW w:w="3529" w:type="dxa"/>
            <w:tcBorders>
              <w:top w:val="single" w:sz="2" w:space="0" w:color="auto"/>
              <w:left w:val="single" w:sz="2" w:space="0" w:color="auto"/>
              <w:bottom w:val="single" w:sz="2" w:space="0" w:color="auto"/>
              <w:right w:val="single" w:sz="2" w:space="0" w:color="auto"/>
            </w:tcBorders>
          </w:tcPr>
          <w:p w14:paraId="50E6A7F6" w14:textId="428831F7" w:rsidR="00872AFE" w:rsidRPr="00711388" w:rsidDel="004D643F" w:rsidRDefault="00872AFE" w:rsidP="00567869">
            <w:pPr>
              <w:pStyle w:val="NormalLeft"/>
              <w:rPr>
                <w:del w:id="3978" w:author="Author"/>
                <w:lang w:val="en-GB"/>
              </w:rPr>
            </w:pPr>
            <w:del w:id="3979" w:author="Author">
              <w:r w:rsidRPr="00711388" w:rsidDel="004D643F">
                <w:rPr>
                  <w:lang w:val="en-GB"/>
                </w:rPr>
                <w:delText xml:space="preserve">Total Subordinated mutual member accounts </w:delText>
              </w:r>
            </w:del>
            <w:r w:rsidR="00845F43" w:rsidRPr="00711388">
              <w:rPr>
                <w:lang w:val="en-GB"/>
              </w:rPr>
              <w:t>-</w:t>
            </w:r>
            <w:del w:id="3980"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3BC65638" w14:textId="3B167FAE" w:rsidR="00872AFE" w:rsidRPr="00711388" w:rsidDel="004D643F" w:rsidRDefault="00872AFE" w:rsidP="00567869">
            <w:pPr>
              <w:pStyle w:val="NormalLeft"/>
              <w:rPr>
                <w:del w:id="3981" w:author="Author"/>
                <w:lang w:val="en-GB"/>
              </w:rPr>
            </w:pPr>
            <w:del w:id="3982" w:author="Author">
              <w:r w:rsidRPr="00711388" w:rsidDel="004D643F">
                <w:rPr>
                  <w:lang w:val="en-GB"/>
                </w:rPr>
                <w:delText>This is the total of the subordinated mutual member accounts that meet the criteria for Tier 1.</w:delText>
              </w:r>
            </w:del>
          </w:p>
        </w:tc>
      </w:tr>
      <w:tr w:rsidR="00872AFE" w:rsidRPr="00711388" w:rsidDel="004D643F" w14:paraId="593FFB0A" w14:textId="2081CDDF" w:rsidTr="00567869">
        <w:trPr>
          <w:del w:id="3983" w:author="Author"/>
        </w:trPr>
        <w:tc>
          <w:tcPr>
            <w:tcW w:w="1671" w:type="dxa"/>
            <w:tcBorders>
              <w:top w:val="single" w:sz="2" w:space="0" w:color="auto"/>
              <w:left w:val="single" w:sz="2" w:space="0" w:color="auto"/>
              <w:bottom w:val="single" w:sz="2" w:space="0" w:color="auto"/>
              <w:right w:val="single" w:sz="2" w:space="0" w:color="auto"/>
            </w:tcBorders>
          </w:tcPr>
          <w:p w14:paraId="1DA19AFC" w14:textId="7B7C5630" w:rsidR="00872AFE" w:rsidRPr="00711388" w:rsidDel="004D643F" w:rsidRDefault="00872AFE" w:rsidP="00567869">
            <w:pPr>
              <w:pStyle w:val="NormalLeft"/>
              <w:rPr>
                <w:del w:id="3984" w:author="Author"/>
                <w:lang w:val="en-GB"/>
              </w:rPr>
            </w:pPr>
            <w:del w:id="3985" w:author="Author">
              <w:r w:rsidRPr="00711388" w:rsidDel="004D643F">
                <w:rPr>
                  <w:lang w:val="en-GB"/>
                </w:rPr>
                <w:delText>R0300/C0030</w:delText>
              </w:r>
            </w:del>
          </w:p>
        </w:tc>
        <w:tc>
          <w:tcPr>
            <w:tcW w:w="3529" w:type="dxa"/>
            <w:tcBorders>
              <w:top w:val="single" w:sz="2" w:space="0" w:color="auto"/>
              <w:left w:val="single" w:sz="2" w:space="0" w:color="auto"/>
              <w:bottom w:val="single" w:sz="2" w:space="0" w:color="auto"/>
              <w:right w:val="single" w:sz="2" w:space="0" w:color="auto"/>
            </w:tcBorders>
          </w:tcPr>
          <w:p w14:paraId="5BC36E31" w14:textId="3B5772A4" w:rsidR="00872AFE" w:rsidRPr="00711388" w:rsidDel="004D643F" w:rsidRDefault="00872AFE" w:rsidP="00567869">
            <w:pPr>
              <w:pStyle w:val="NormalLeft"/>
              <w:rPr>
                <w:del w:id="3986" w:author="Author"/>
                <w:lang w:val="en-GB"/>
              </w:rPr>
            </w:pPr>
            <w:del w:id="3987" w:author="Author">
              <w:r w:rsidRPr="00711388" w:rsidDel="004D643F">
                <w:rPr>
                  <w:lang w:val="en-GB"/>
                </w:rPr>
                <w:delText xml:space="preserve">Total Subordinated mutual member accounts </w:delText>
              </w:r>
            </w:del>
            <w:r w:rsidR="00845F43" w:rsidRPr="00711388">
              <w:rPr>
                <w:lang w:val="en-GB"/>
              </w:rPr>
              <w:t>-</w:t>
            </w:r>
            <w:del w:id="3988"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736733ED" w14:textId="0A95664A" w:rsidR="00872AFE" w:rsidRPr="00711388" w:rsidDel="004D643F" w:rsidRDefault="00872AFE" w:rsidP="00567869">
            <w:pPr>
              <w:pStyle w:val="NormalLeft"/>
              <w:rPr>
                <w:del w:id="3989" w:author="Author"/>
                <w:lang w:val="en-GB"/>
              </w:rPr>
            </w:pPr>
            <w:del w:id="3990" w:author="Author">
              <w:r w:rsidRPr="00711388" w:rsidDel="004D643F">
                <w:rPr>
                  <w:lang w:val="en-GB"/>
                </w:rPr>
                <w:delText>This is the total of the subordinated mutual member accounts that meet the criteria for Tier 1 that are counted under the transitional provisions.</w:delText>
              </w:r>
            </w:del>
          </w:p>
        </w:tc>
      </w:tr>
      <w:tr w:rsidR="00872AFE" w:rsidRPr="00711388" w:rsidDel="004D643F" w14:paraId="728B94E4" w14:textId="73C8BFB7" w:rsidTr="00567869">
        <w:trPr>
          <w:del w:id="3991" w:author="Author"/>
        </w:trPr>
        <w:tc>
          <w:tcPr>
            <w:tcW w:w="1671" w:type="dxa"/>
            <w:tcBorders>
              <w:top w:val="single" w:sz="2" w:space="0" w:color="auto"/>
              <w:left w:val="single" w:sz="2" w:space="0" w:color="auto"/>
              <w:bottom w:val="single" w:sz="2" w:space="0" w:color="auto"/>
              <w:right w:val="single" w:sz="2" w:space="0" w:color="auto"/>
            </w:tcBorders>
          </w:tcPr>
          <w:p w14:paraId="068E96DD" w14:textId="22A5706B" w:rsidR="00872AFE" w:rsidRPr="00711388" w:rsidDel="004D643F" w:rsidRDefault="00872AFE" w:rsidP="00567869">
            <w:pPr>
              <w:pStyle w:val="NormalLeft"/>
              <w:rPr>
                <w:del w:id="3992" w:author="Author"/>
                <w:lang w:val="en-GB"/>
              </w:rPr>
            </w:pPr>
            <w:del w:id="3993" w:author="Author">
              <w:r w:rsidRPr="00711388" w:rsidDel="004D643F">
                <w:rPr>
                  <w:lang w:val="en-GB"/>
                </w:rPr>
                <w:delText>R0300/C0040</w:delText>
              </w:r>
            </w:del>
          </w:p>
        </w:tc>
        <w:tc>
          <w:tcPr>
            <w:tcW w:w="3529" w:type="dxa"/>
            <w:tcBorders>
              <w:top w:val="single" w:sz="2" w:space="0" w:color="auto"/>
              <w:left w:val="single" w:sz="2" w:space="0" w:color="auto"/>
              <w:bottom w:val="single" w:sz="2" w:space="0" w:color="auto"/>
              <w:right w:val="single" w:sz="2" w:space="0" w:color="auto"/>
            </w:tcBorders>
          </w:tcPr>
          <w:p w14:paraId="273E42CD" w14:textId="3C486370" w:rsidR="00872AFE" w:rsidRPr="00711388" w:rsidDel="004D643F" w:rsidRDefault="00872AFE" w:rsidP="00567869">
            <w:pPr>
              <w:pStyle w:val="NormalLeft"/>
              <w:rPr>
                <w:del w:id="3994" w:author="Author"/>
                <w:lang w:val="en-GB"/>
              </w:rPr>
            </w:pPr>
            <w:del w:id="3995" w:author="Author">
              <w:r w:rsidRPr="00711388" w:rsidDel="004D643F">
                <w:rPr>
                  <w:lang w:val="en-GB"/>
                </w:rPr>
                <w:delText xml:space="preserve">Total Subordinated mutual member accounts </w:delText>
              </w:r>
            </w:del>
            <w:r w:rsidR="00845F43" w:rsidRPr="00711388">
              <w:rPr>
                <w:lang w:val="en-GB"/>
              </w:rPr>
              <w:t>-</w:t>
            </w:r>
            <w:del w:id="3996"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1A9573E3" w14:textId="40BED39B" w:rsidR="00872AFE" w:rsidRPr="00711388" w:rsidDel="004D643F" w:rsidRDefault="00872AFE" w:rsidP="00567869">
            <w:pPr>
              <w:pStyle w:val="NormalLeft"/>
              <w:rPr>
                <w:del w:id="3997" w:author="Author"/>
                <w:lang w:val="en-GB"/>
              </w:rPr>
            </w:pPr>
            <w:del w:id="3998" w:author="Author">
              <w:r w:rsidRPr="00711388" w:rsidDel="004D643F">
                <w:rPr>
                  <w:lang w:val="en-GB"/>
                </w:rPr>
                <w:delText>This is the total of the subordinated mutual member accounts that meet the criteria for Tier 2.</w:delText>
              </w:r>
            </w:del>
          </w:p>
        </w:tc>
      </w:tr>
      <w:tr w:rsidR="00872AFE" w:rsidRPr="00711388" w:rsidDel="004D643F" w14:paraId="3749B154" w14:textId="25EE6FFB" w:rsidTr="00567869">
        <w:trPr>
          <w:del w:id="3999" w:author="Author"/>
        </w:trPr>
        <w:tc>
          <w:tcPr>
            <w:tcW w:w="1671" w:type="dxa"/>
            <w:tcBorders>
              <w:top w:val="single" w:sz="2" w:space="0" w:color="auto"/>
              <w:left w:val="single" w:sz="2" w:space="0" w:color="auto"/>
              <w:bottom w:val="single" w:sz="2" w:space="0" w:color="auto"/>
              <w:right w:val="single" w:sz="2" w:space="0" w:color="auto"/>
            </w:tcBorders>
          </w:tcPr>
          <w:p w14:paraId="6FDBEF54" w14:textId="16BBC71E" w:rsidR="00872AFE" w:rsidRPr="00711388" w:rsidDel="004D643F" w:rsidRDefault="00872AFE" w:rsidP="00567869">
            <w:pPr>
              <w:pStyle w:val="NormalLeft"/>
              <w:rPr>
                <w:del w:id="4000" w:author="Author"/>
                <w:lang w:val="en-GB"/>
              </w:rPr>
            </w:pPr>
            <w:del w:id="4001" w:author="Author">
              <w:r w:rsidRPr="00711388" w:rsidDel="004D643F">
                <w:rPr>
                  <w:lang w:val="en-GB"/>
                </w:rPr>
                <w:delText>R0300/C0050</w:delText>
              </w:r>
            </w:del>
          </w:p>
        </w:tc>
        <w:tc>
          <w:tcPr>
            <w:tcW w:w="3529" w:type="dxa"/>
            <w:tcBorders>
              <w:top w:val="single" w:sz="2" w:space="0" w:color="auto"/>
              <w:left w:val="single" w:sz="2" w:space="0" w:color="auto"/>
              <w:bottom w:val="single" w:sz="2" w:space="0" w:color="auto"/>
              <w:right w:val="single" w:sz="2" w:space="0" w:color="auto"/>
            </w:tcBorders>
          </w:tcPr>
          <w:p w14:paraId="63795722" w14:textId="7D92E513" w:rsidR="00872AFE" w:rsidRPr="00711388" w:rsidDel="004D643F" w:rsidRDefault="00872AFE" w:rsidP="00567869">
            <w:pPr>
              <w:pStyle w:val="NormalLeft"/>
              <w:rPr>
                <w:del w:id="4002" w:author="Author"/>
                <w:lang w:val="en-GB"/>
              </w:rPr>
            </w:pPr>
            <w:del w:id="4003" w:author="Author">
              <w:r w:rsidRPr="00711388" w:rsidDel="004D643F">
                <w:rPr>
                  <w:lang w:val="en-GB"/>
                </w:rPr>
                <w:delText xml:space="preserve">Total Subordinated mutual member accounts </w:delText>
              </w:r>
            </w:del>
            <w:r w:rsidR="00845F43" w:rsidRPr="00711388">
              <w:rPr>
                <w:lang w:val="en-GB"/>
              </w:rPr>
              <w:t>-</w:t>
            </w:r>
            <w:del w:id="4004"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4110A9AA" w14:textId="73192006" w:rsidR="00872AFE" w:rsidRPr="00711388" w:rsidDel="004D643F" w:rsidRDefault="00872AFE" w:rsidP="00567869">
            <w:pPr>
              <w:pStyle w:val="NormalLeft"/>
              <w:rPr>
                <w:del w:id="4005" w:author="Author"/>
                <w:lang w:val="en-GB"/>
              </w:rPr>
            </w:pPr>
            <w:del w:id="4006" w:author="Author">
              <w:r w:rsidRPr="00711388" w:rsidDel="004D643F">
                <w:rPr>
                  <w:lang w:val="en-GB"/>
                </w:rPr>
                <w:delText>This is the total of the subordinated mutual member accounts that meet the criteria for Tier 2 that are counted under the transitional provisions.</w:delText>
              </w:r>
            </w:del>
          </w:p>
        </w:tc>
      </w:tr>
      <w:tr w:rsidR="00872AFE" w:rsidRPr="00711388" w:rsidDel="004D643F" w14:paraId="2177F7D1" w14:textId="49AD594F" w:rsidTr="00567869">
        <w:trPr>
          <w:del w:id="4007" w:author="Author"/>
        </w:trPr>
        <w:tc>
          <w:tcPr>
            <w:tcW w:w="1671" w:type="dxa"/>
            <w:tcBorders>
              <w:top w:val="single" w:sz="2" w:space="0" w:color="auto"/>
              <w:left w:val="single" w:sz="2" w:space="0" w:color="auto"/>
              <w:bottom w:val="single" w:sz="2" w:space="0" w:color="auto"/>
              <w:right w:val="single" w:sz="2" w:space="0" w:color="auto"/>
            </w:tcBorders>
          </w:tcPr>
          <w:p w14:paraId="2124C3CD" w14:textId="1832BC83" w:rsidR="00872AFE" w:rsidRPr="00711388" w:rsidDel="004D643F" w:rsidRDefault="00872AFE" w:rsidP="00567869">
            <w:pPr>
              <w:pStyle w:val="NormalLeft"/>
              <w:rPr>
                <w:del w:id="4008" w:author="Author"/>
                <w:lang w:val="en-GB"/>
              </w:rPr>
            </w:pPr>
            <w:del w:id="4009" w:author="Author">
              <w:r w:rsidRPr="00711388" w:rsidDel="004D643F">
                <w:rPr>
                  <w:lang w:val="en-GB"/>
                </w:rPr>
                <w:delText>R0300/C0060</w:delText>
              </w:r>
            </w:del>
          </w:p>
        </w:tc>
        <w:tc>
          <w:tcPr>
            <w:tcW w:w="3529" w:type="dxa"/>
            <w:tcBorders>
              <w:top w:val="single" w:sz="2" w:space="0" w:color="auto"/>
              <w:left w:val="single" w:sz="2" w:space="0" w:color="auto"/>
              <w:bottom w:val="single" w:sz="2" w:space="0" w:color="auto"/>
              <w:right w:val="single" w:sz="2" w:space="0" w:color="auto"/>
            </w:tcBorders>
          </w:tcPr>
          <w:p w14:paraId="1A78529C" w14:textId="2F2D8E0B" w:rsidR="00872AFE" w:rsidRPr="00711388" w:rsidDel="004D643F" w:rsidRDefault="00872AFE" w:rsidP="00567869">
            <w:pPr>
              <w:pStyle w:val="NormalLeft"/>
              <w:rPr>
                <w:del w:id="4010" w:author="Author"/>
                <w:lang w:val="en-GB"/>
              </w:rPr>
            </w:pPr>
            <w:del w:id="4011" w:author="Author">
              <w:r w:rsidRPr="00711388" w:rsidDel="004D643F">
                <w:rPr>
                  <w:lang w:val="en-GB"/>
                </w:rPr>
                <w:delText xml:space="preserve">Total Subordinated mutual member accounts </w:delText>
              </w:r>
            </w:del>
            <w:r w:rsidR="00845F43" w:rsidRPr="00711388">
              <w:rPr>
                <w:lang w:val="en-GB"/>
              </w:rPr>
              <w:t>-</w:t>
            </w:r>
            <w:del w:id="4012"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1505FAEC" w14:textId="54FB59B5" w:rsidR="00872AFE" w:rsidRPr="00711388" w:rsidDel="004D643F" w:rsidRDefault="00872AFE" w:rsidP="00567869">
            <w:pPr>
              <w:pStyle w:val="NormalLeft"/>
              <w:rPr>
                <w:del w:id="4013" w:author="Author"/>
                <w:lang w:val="en-GB"/>
              </w:rPr>
            </w:pPr>
            <w:del w:id="4014" w:author="Author">
              <w:r w:rsidRPr="00711388" w:rsidDel="004D643F">
                <w:rPr>
                  <w:lang w:val="en-GB"/>
                </w:rPr>
                <w:delText>This is the total of the subordinated mutual member accounts that meet the criteria for Tier 3.</w:delText>
              </w:r>
            </w:del>
          </w:p>
        </w:tc>
      </w:tr>
      <w:tr w:rsidR="00872AFE" w:rsidRPr="00711388" w:rsidDel="004D643F" w14:paraId="6026E242" w14:textId="4EB6F3A9" w:rsidTr="00567869">
        <w:trPr>
          <w:del w:id="4015" w:author="Author"/>
        </w:trPr>
        <w:tc>
          <w:tcPr>
            <w:tcW w:w="1671" w:type="dxa"/>
            <w:tcBorders>
              <w:top w:val="single" w:sz="2" w:space="0" w:color="auto"/>
              <w:left w:val="single" w:sz="2" w:space="0" w:color="auto"/>
              <w:bottom w:val="single" w:sz="2" w:space="0" w:color="auto"/>
              <w:right w:val="single" w:sz="2" w:space="0" w:color="auto"/>
            </w:tcBorders>
          </w:tcPr>
          <w:p w14:paraId="126ADCBA" w14:textId="56AAA095" w:rsidR="00872AFE" w:rsidRPr="00711388" w:rsidDel="004D643F" w:rsidRDefault="00872AFE" w:rsidP="00567869">
            <w:pPr>
              <w:pStyle w:val="NormalLeft"/>
              <w:rPr>
                <w:del w:id="4016" w:author="Author"/>
                <w:lang w:val="en-GB"/>
              </w:rPr>
            </w:pPr>
            <w:del w:id="4017" w:author="Author">
              <w:r w:rsidRPr="00711388" w:rsidDel="004D643F">
                <w:rPr>
                  <w:lang w:val="en-GB"/>
                </w:rPr>
                <w:delText>R0310/C0010</w:delText>
              </w:r>
            </w:del>
          </w:p>
        </w:tc>
        <w:tc>
          <w:tcPr>
            <w:tcW w:w="3529" w:type="dxa"/>
            <w:tcBorders>
              <w:top w:val="single" w:sz="2" w:space="0" w:color="auto"/>
              <w:left w:val="single" w:sz="2" w:space="0" w:color="auto"/>
              <w:bottom w:val="single" w:sz="2" w:space="0" w:color="auto"/>
              <w:right w:val="single" w:sz="2" w:space="0" w:color="auto"/>
            </w:tcBorders>
          </w:tcPr>
          <w:p w14:paraId="28A29035" w14:textId="304DD94F" w:rsidR="00872AFE" w:rsidRPr="00711388" w:rsidDel="004D643F" w:rsidRDefault="00872AFE" w:rsidP="00567869">
            <w:pPr>
              <w:pStyle w:val="NormalLeft"/>
              <w:rPr>
                <w:del w:id="4018" w:author="Author"/>
                <w:lang w:val="en-GB"/>
              </w:rPr>
            </w:pPr>
            <w:del w:id="4019" w:author="Author">
              <w:r w:rsidRPr="00711388" w:rsidDel="004D643F">
                <w:rPr>
                  <w:lang w:val="en-GB"/>
                </w:rPr>
                <w:delText xml:space="preserve">Dated preference shares </w:delText>
              </w:r>
            </w:del>
            <w:r w:rsidR="00845F43" w:rsidRPr="00711388">
              <w:rPr>
                <w:lang w:val="en-GB"/>
              </w:rPr>
              <w:t>-</w:t>
            </w:r>
            <w:del w:id="4020"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7F830369" w14:textId="63304AEB" w:rsidR="00872AFE" w:rsidRPr="00711388" w:rsidDel="004D643F" w:rsidRDefault="00872AFE" w:rsidP="00567869">
            <w:pPr>
              <w:pStyle w:val="NormalLeft"/>
              <w:rPr>
                <w:del w:id="4021" w:author="Author"/>
                <w:lang w:val="en-GB"/>
              </w:rPr>
            </w:pPr>
            <w:del w:id="4022" w:author="Author">
              <w:r w:rsidRPr="00711388" w:rsidDel="004D643F">
                <w:rPr>
                  <w:lang w:val="en-GB"/>
                </w:rPr>
                <w:delText>This is the total dated preference shares.</w:delText>
              </w:r>
            </w:del>
          </w:p>
        </w:tc>
      </w:tr>
      <w:tr w:rsidR="00872AFE" w:rsidRPr="00711388" w:rsidDel="004D643F" w14:paraId="5C4FB431" w14:textId="475DD860" w:rsidTr="00567869">
        <w:trPr>
          <w:del w:id="4023" w:author="Author"/>
        </w:trPr>
        <w:tc>
          <w:tcPr>
            <w:tcW w:w="1671" w:type="dxa"/>
            <w:tcBorders>
              <w:top w:val="single" w:sz="2" w:space="0" w:color="auto"/>
              <w:left w:val="single" w:sz="2" w:space="0" w:color="auto"/>
              <w:bottom w:val="single" w:sz="2" w:space="0" w:color="auto"/>
              <w:right w:val="single" w:sz="2" w:space="0" w:color="auto"/>
            </w:tcBorders>
          </w:tcPr>
          <w:p w14:paraId="4EC2D56B" w14:textId="4DF8DB9E" w:rsidR="00872AFE" w:rsidRPr="00711388" w:rsidDel="004D643F" w:rsidRDefault="00872AFE" w:rsidP="00567869">
            <w:pPr>
              <w:pStyle w:val="NormalLeft"/>
              <w:rPr>
                <w:del w:id="4024" w:author="Author"/>
                <w:lang w:val="en-GB"/>
              </w:rPr>
            </w:pPr>
            <w:del w:id="4025" w:author="Author">
              <w:r w:rsidRPr="00711388" w:rsidDel="004D643F">
                <w:rPr>
                  <w:lang w:val="en-GB"/>
                </w:rPr>
                <w:delText>R0310/C0020</w:delText>
              </w:r>
            </w:del>
          </w:p>
        </w:tc>
        <w:tc>
          <w:tcPr>
            <w:tcW w:w="3529" w:type="dxa"/>
            <w:tcBorders>
              <w:top w:val="single" w:sz="2" w:space="0" w:color="auto"/>
              <w:left w:val="single" w:sz="2" w:space="0" w:color="auto"/>
              <w:bottom w:val="single" w:sz="2" w:space="0" w:color="auto"/>
              <w:right w:val="single" w:sz="2" w:space="0" w:color="auto"/>
            </w:tcBorders>
          </w:tcPr>
          <w:p w14:paraId="238242BD" w14:textId="6A1DCCD9" w:rsidR="00872AFE" w:rsidRPr="00711388" w:rsidDel="004D643F" w:rsidRDefault="00872AFE" w:rsidP="00567869">
            <w:pPr>
              <w:pStyle w:val="NormalLeft"/>
              <w:rPr>
                <w:del w:id="4026" w:author="Author"/>
                <w:lang w:val="en-GB"/>
              </w:rPr>
            </w:pPr>
            <w:del w:id="4027" w:author="Author">
              <w:r w:rsidRPr="00711388" w:rsidDel="004D643F">
                <w:rPr>
                  <w:lang w:val="en-GB"/>
                </w:rPr>
                <w:delText xml:space="preserve">Dated preference shares </w:delText>
              </w:r>
            </w:del>
            <w:r w:rsidR="00845F43" w:rsidRPr="00711388">
              <w:rPr>
                <w:lang w:val="en-GB"/>
              </w:rPr>
              <w:t>-</w:t>
            </w:r>
            <w:del w:id="4028"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57471078" w14:textId="46D72972" w:rsidR="00872AFE" w:rsidRPr="00711388" w:rsidDel="004D643F" w:rsidRDefault="00872AFE" w:rsidP="00567869">
            <w:pPr>
              <w:pStyle w:val="NormalLeft"/>
              <w:rPr>
                <w:del w:id="4029" w:author="Author"/>
                <w:lang w:val="en-GB"/>
              </w:rPr>
            </w:pPr>
            <w:del w:id="4030" w:author="Author">
              <w:r w:rsidRPr="00711388" w:rsidDel="004D643F">
                <w:rPr>
                  <w:lang w:val="en-GB"/>
                </w:rPr>
                <w:delText>This is the total of dated preference shares that meet the criteria for Tier 1.</w:delText>
              </w:r>
            </w:del>
          </w:p>
        </w:tc>
      </w:tr>
      <w:tr w:rsidR="00872AFE" w:rsidRPr="00711388" w:rsidDel="004D643F" w14:paraId="701582C0" w14:textId="564D1CB6" w:rsidTr="00567869">
        <w:trPr>
          <w:del w:id="4031" w:author="Author"/>
        </w:trPr>
        <w:tc>
          <w:tcPr>
            <w:tcW w:w="1671" w:type="dxa"/>
            <w:tcBorders>
              <w:top w:val="single" w:sz="2" w:space="0" w:color="auto"/>
              <w:left w:val="single" w:sz="2" w:space="0" w:color="auto"/>
              <w:bottom w:val="single" w:sz="2" w:space="0" w:color="auto"/>
              <w:right w:val="single" w:sz="2" w:space="0" w:color="auto"/>
            </w:tcBorders>
          </w:tcPr>
          <w:p w14:paraId="78C0AB84" w14:textId="76D3F0E4" w:rsidR="00872AFE" w:rsidRPr="00711388" w:rsidDel="004D643F" w:rsidRDefault="00872AFE" w:rsidP="00567869">
            <w:pPr>
              <w:pStyle w:val="NormalLeft"/>
              <w:rPr>
                <w:del w:id="4032" w:author="Author"/>
                <w:lang w:val="en-GB"/>
              </w:rPr>
            </w:pPr>
            <w:del w:id="4033" w:author="Author">
              <w:r w:rsidRPr="00711388" w:rsidDel="004D643F">
                <w:rPr>
                  <w:lang w:val="en-GB"/>
                </w:rPr>
                <w:delText>R0310/C0030</w:delText>
              </w:r>
            </w:del>
          </w:p>
        </w:tc>
        <w:tc>
          <w:tcPr>
            <w:tcW w:w="3529" w:type="dxa"/>
            <w:tcBorders>
              <w:top w:val="single" w:sz="2" w:space="0" w:color="auto"/>
              <w:left w:val="single" w:sz="2" w:space="0" w:color="auto"/>
              <w:bottom w:val="single" w:sz="2" w:space="0" w:color="auto"/>
              <w:right w:val="single" w:sz="2" w:space="0" w:color="auto"/>
            </w:tcBorders>
          </w:tcPr>
          <w:p w14:paraId="1280E07D" w14:textId="41006BD2" w:rsidR="00872AFE" w:rsidRPr="00711388" w:rsidDel="004D643F" w:rsidRDefault="00872AFE" w:rsidP="00567869">
            <w:pPr>
              <w:pStyle w:val="NormalLeft"/>
              <w:rPr>
                <w:del w:id="4034" w:author="Author"/>
                <w:lang w:val="en-GB"/>
              </w:rPr>
            </w:pPr>
            <w:del w:id="4035" w:author="Author">
              <w:r w:rsidRPr="00711388" w:rsidDel="004D643F">
                <w:rPr>
                  <w:lang w:val="en-GB"/>
                </w:rPr>
                <w:delText xml:space="preserve">Dated preference shares </w:delText>
              </w:r>
            </w:del>
            <w:r w:rsidR="00845F43" w:rsidRPr="00711388">
              <w:rPr>
                <w:lang w:val="en-GB"/>
              </w:rPr>
              <w:t>-</w:t>
            </w:r>
            <w:del w:id="4036"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7530E6DC" w14:textId="51F244FA" w:rsidR="00872AFE" w:rsidRPr="00711388" w:rsidDel="004D643F" w:rsidRDefault="00872AFE" w:rsidP="00567869">
            <w:pPr>
              <w:pStyle w:val="NormalLeft"/>
              <w:rPr>
                <w:del w:id="4037" w:author="Author"/>
                <w:lang w:val="en-GB"/>
              </w:rPr>
            </w:pPr>
            <w:del w:id="4038" w:author="Author">
              <w:r w:rsidRPr="00711388" w:rsidDel="004D643F">
                <w:rPr>
                  <w:lang w:val="en-GB"/>
                </w:rPr>
                <w:delText>This is the total of dated preference shares that meet the criteria for Tier 1 that are counted under the transitional provisions.</w:delText>
              </w:r>
            </w:del>
          </w:p>
        </w:tc>
      </w:tr>
      <w:tr w:rsidR="00872AFE" w:rsidRPr="00711388" w:rsidDel="004D643F" w14:paraId="6976DD83" w14:textId="754A8704" w:rsidTr="00567869">
        <w:trPr>
          <w:del w:id="4039" w:author="Author"/>
        </w:trPr>
        <w:tc>
          <w:tcPr>
            <w:tcW w:w="1671" w:type="dxa"/>
            <w:tcBorders>
              <w:top w:val="single" w:sz="2" w:space="0" w:color="auto"/>
              <w:left w:val="single" w:sz="2" w:space="0" w:color="auto"/>
              <w:bottom w:val="single" w:sz="2" w:space="0" w:color="auto"/>
              <w:right w:val="single" w:sz="2" w:space="0" w:color="auto"/>
            </w:tcBorders>
          </w:tcPr>
          <w:p w14:paraId="0445F145" w14:textId="021FC179" w:rsidR="00872AFE" w:rsidRPr="00711388" w:rsidDel="004D643F" w:rsidRDefault="00872AFE" w:rsidP="00567869">
            <w:pPr>
              <w:pStyle w:val="NormalLeft"/>
              <w:rPr>
                <w:del w:id="4040" w:author="Author"/>
                <w:lang w:val="en-GB"/>
              </w:rPr>
            </w:pPr>
            <w:del w:id="4041" w:author="Author">
              <w:r w:rsidRPr="00711388" w:rsidDel="004D643F">
                <w:rPr>
                  <w:lang w:val="en-GB"/>
                </w:rPr>
                <w:lastRenderedPageBreak/>
                <w:delText>R0310/C0040</w:delText>
              </w:r>
            </w:del>
          </w:p>
        </w:tc>
        <w:tc>
          <w:tcPr>
            <w:tcW w:w="3529" w:type="dxa"/>
            <w:tcBorders>
              <w:top w:val="single" w:sz="2" w:space="0" w:color="auto"/>
              <w:left w:val="single" w:sz="2" w:space="0" w:color="auto"/>
              <w:bottom w:val="single" w:sz="2" w:space="0" w:color="auto"/>
              <w:right w:val="single" w:sz="2" w:space="0" w:color="auto"/>
            </w:tcBorders>
          </w:tcPr>
          <w:p w14:paraId="0A459EBD" w14:textId="3CE102B2" w:rsidR="00872AFE" w:rsidRPr="00711388" w:rsidDel="004D643F" w:rsidRDefault="00872AFE" w:rsidP="00567869">
            <w:pPr>
              <w:pStyle w:val="NormalLeft"/>
              <w:rPr>
                <w:del w:id="4042" w:author="Author"/>
                <w:lang w:val="en-GB"/>
              </w:rPr>
            </w:pPr>
            <w:del w:id="4043" w:author="Author">
              <w:r w:rsidRPr="00711388" w:rsidDel="004D643F">
                <w:rPr>
                  <w:lang w:val="en-GB"/>
                </w:rPr>
                <w:delText xml:space="preserve">Dated preference shares </w:delText>
              </w:r>
            </w:del>
            <w:r w:rsidR="00845F43" w:rsidRPr="00711388">
              <w:rPr>
                <w:lang w:val="en-GB"/>
              </w:rPr>
              <w:t>-</w:t>
            </w:r>
            <w:del w:id="4044"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2BE774C1" w14:textId="1D6636A1" w:rsidR="00872AFE" w:rsidRPr="00711388" w:rsidDel="004D643F" w:rsidRDefault="00872AFE" w:rsidP="00567869">
            <w:pPr>
              <w:pStyle w:val="NormalLeft"/>
              <w:rPr>
                <w:del w:id="4045" w:author="Author"/>
                <w:lang w:val="en-GB"/>
              </w:rPr>
            </w:pPr>
            <w:del w:id="4046" w:author="Author">
              <w:r w:rsidRPr="00711388" w:rsidDel="004D643F">
                <w:rPr>
                  <w:lang w:val="en-GB"/>
                </w:rPr>
                <w:delText>This is the total of dated preference shares that meet the criteria for Tier 2.</w:delText>
              </w:r>
            </w:del>
          </w:p>
        </w:tc>
      </w:tr>
      <w:tr w:rsidR="00872AFE" w:rsidRPr="00711388" w:rsidDel="004D643F" w14:paraId="5EBED3A5" w14:textId="179B1BBB" w:rsidTr="00567869">
        <w:trPr>
          <w:del w:id="4047" w:author="Author"/>
        </w:trPr>
        <w:tc>
          <w:tcPr>
            <w:tcW w:w="1671" w:type="dxa"/>
            <w:tcBorders>
              <w:top w:val="single" w:sz="2" w:space="0" w:color="auto"/>
              <w:left w:val="single" w:sz="2" w:space="0" w:color="auto"/>
              <w:bottom w:val="single" w:sz="2" w:space="0" w:color="auto"/>
              <w:right w:val="single" w:sz="2" w:space="0" w:color="auto"/>
            </w:tcBorders>
          </w:tcPr>
          <w:p w14:paraId="101CDCC9" w14:textId="48FE9E29" w:rsidR="00872AFE" w:rsidRPr="00711388" w:rsidDel="004D643F" w:rsidRDefault="00872AFE" w:rsidP="00567869">
            <w:pPr>
              <w:pStyle w:val="NormalLeft"/>
              <w:rPr>
                <w:del w:id="4048" w:author="Author"/>
                <w:lang w:val="en-GB"/>
              </w:rPr>
            </w:pPr>
            <w:del w:id="4049" w:author="Author">
              <w:r w:rsidRPr="00711388" w:rsidDel="004D643F">
                <w:rPr>
                  <w:lang w:val="en-GB"/>
                </w:rPr>
                <w:delText>R0310/C0050</w:delText>
              </w:r>
            </w:del>
          </w:p>
        </w:tc>
        <w:tc>
          <w:tcPr>
            <w:tcW w:w="3529" w:type="dxa"/>
            <w:tcBorders>
              <w:top w:val="single" w:sz="2" w:space="0" w:color="auto"/>
              <w:left w:val="single" w:sz="2" w:space="0" w:color="auto"/>
              <w:bottom w:val="single" w:sz="2" w:space="0" w:color="auto"/>
              <w:right w:val="single" w:sz="2" w:space="0" w:color="auto"/>
            </w:tcBorders>
          </w:tcPr>
          <w:p w14:paraId="3E4EB79A" w14:textId="3BFDCF25" w:rsidR="00872AFE" w:rsidRPr="00711388" w:rsidDel="004D643F" w:rsidRDefault="00872AFE" w:rsidP="00567869">
            <w:pPr>
              <w:pStyle w:val="NormalLeft"/>
              <w:rPr>
                <w:del w:id="4050" w:author="Author"/>
                <w:lang w:val="en-GB"/>
              </w:rPr>
            </w:pPr>
            <w:del w:id="4051" w:author="Author">
              <w:r w:rsidRPr="00711388" w:rsidDel="004D643F">
                <w:rPr>
                  <w:lang w:val="en-GB"/>
                </w:rPr>
                <w:delText xml:space="preserve">Dated preference shares </w:delText>
              </w:r>
            </w:del>
            <w:r w:rsidR="00845F43" w:rsidRPr="00711388">
              <w:rPr>
                <w:lang w:val="en-GB"/>
              </w:rPr>
              <w:t>-</w:t>
            </w:r>
            <w:del w:id="4052"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6CE66BB4" w14:textId="466E7C15" w:rsidR="00872AFE" w:rsidRPr="00711388" w:rsidDel="004D643F" w:rsidRDefault="00872AFE" w:rsidP="00567869">
            <w:pPr>
              <w:pStyle w:val="NormalLeft"/>
              <w:rPr>
                <w:del w:id="4053" w:author="Author"/>
                <w:lang w:val="en-GB"/>
              </w:rPr>
            </w:pPr>
            <w:del w:id="4054" w:author="Author">
              <w:r w:rsidRPr="00711388" w:rsidDel="004D643F">
                <w:rPr>
                  <w:lang w:val="en-GB"/>
                </w:rPr>
                <w:delText>This is the total of dated preference shares that meet the criteria for Tier 2 that are counted under the transitional provisions.</w:delText>
              </w:r>
            </w:del>
          </w:p>
        </w:tc>
      </w:tr>
      <w:tr w:rsidR="00872AFE" w:rsidRPr="00711388" w:rsidDel="004D643F" w14:paraId="301D14A4" w14:textId="367BBA90" w:rsidTr="00567869">
        <w:trPr>
          <w:del w:id="4055" w:author="Author"/>
        </w:trPr>
        <w:tc>
          <w:tcPr>
            <w:tcW w:w="1671" w:type="dxa"/>
            <w:tcBorders>
              <w:top w:val="single" w:sz="2" w:space="0" w:color="auto"/>
              <w:left w:val="single" w:sz="2" w:space="0" w:color="auto"/>
              <w:bottom w:val="single" w:sz="2" w:space="0" w:color="auto"/>
              <w:right w:val="single" w:sz="2" w:space="0" w:color="auto"/>
            </w:tcBorders>
          </w:tcPr>
          <w:p w14:paraId="59CA5980" w14:textId="363FE85E" w:rsidR="00872AFE" w:rsidRPr="00711388" w:rsidDel="004D643F" w:rsidRDefault="00872AFE" w:rsidP="00567869">
            <w:pPr>
              <w:pStyle w:val="NormalLeft"/>
              <w:rPr>
                <w:del w:id="4056" w:author="Author"/>
                <w:lang w:val="en-GB"/>
              </w:rPr>
            </w:pPr>
            <w:del w:id="4057" w:author="Author">
              <w:r w:rsidRPr="00711388" w:rsidDel="004D643F">
                <w:rPr>
                  <w:lang w:val="en-GB"/>
                </w:rPr>
                <w:delText>R0310/C0060</w:delText>
              </w:r>
            </w:del>
          </w:p>
        </w:tc>
        <w:tc>
          <w:tcPr>
            <w:tcW w:w="3529" w:type="dxa"/>
            <w:tcBorders>
              <w:top w:val="single" w:sz="2" w:space="0" w:color="auto"/>
              <w:left w:val="single" w:sz="2" w:space="0" w:color="auto"/>
              <w:bottom w:val="single" w:sz="2" w:space="0" w:color="auto"/>
              <w:right w:val="single" w:sz="2" w:space="0" w:color="auto"/>
            </w:tcBorders>
          </w:tcPr>
          <w:p w14:paraId="42D8674E" w14:textId="1740E674" w:rsidR="00872AFE" w:rsidRPr="00711388" w:rsidDel="004D643F" w:rsidRDefault="00872AFE" w:rsidP="00567869">
            <w:pPr>
              <w:pStyle w:val="NormalLeft"/>
              <w:rPr>
                <w:del w:id="4058" w:author="Author"/>
                <w:lang w:val="en-GB"/>
              </w:rPr>
            </w:pPr>
            <w:del w:id="4059" w:author="Author">
              <w:r w:rsidRPr="00711388" w:rsidDel="004D643F">
                <w:rPr>
                  <w:lang w:val="en-GB"/>
                </w:rPr>
                <w:delText xml:space="preserve">Dated preference shares </w:delText>
              </w:r>
            </w:del>
            <w:r w:rsidR="00845F43" w:rsidRPr="00711388">
              <w:rPr>
                <w:lang w:val="en-GB"/>
              </w:rPr>
              <w:t>-</w:t>
            </w:r>
            <w:del w:id="4060"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02FFF315" w14:textId="5D37887B" w:rsidR="00872AFE" w:rsidRPr="00711388" w:rsidDel="004D643F" w:rsidRDefault="00872AFE" w:rsidP="00567869">
            <w:pPr>
              <w:pStyle w:val="NormalLeft"/>
              <w:rPr>
                <w:del w:id="4061" w:author="Author"/>
                <w:lang w:val="en-GB"/>
              </w:rPr>
            </w:pPr>
            <w:del w:id="4062" w:author="Author">
              <w:r w:rsidRPr="00711388" w:rsidDel="004D643F">
                <w:rPr>
                  <w:lang w:val="en-GB"/>
                </w:rPr>
                <w:delText>This is the total of dated preference shares that meet the criteria for Tier 3.</w:delText>
              </w:r>
            </w:del>
          </w:p>
        </w:tc>
      </w:tr>
      <w:tr w:rsidR="00872AFE" w:rsidRPr="00711388" w:rsidDel="004D643F" w14:paraId="0136A6B9" w14:textId="075C2681" w:rsidTr="00567869">
        <w:trPr>
          <w:del w:id="4063" w:author="Author"/>
        </w:trPr>
        <w:tc>
          <w:tcPr>
            <w:tcW w:w="1671" w:type="dxa"/>
            <w:tcBorders>
              <w:top w:val="single" w:sz="2" w:space="0" w:color="auto"/>
              <w:left w:val="single" w:sz="2" w:space="0" w:color="auto"/>
              <w:bottom w:val="single" w:sz="2" w:space="0" w:color="auto"/>
              <w:right w:val="single" w:sz="2" w:space="0" w:color="auto"/>
            </w:tcBorders>
          </w:tcPr>
          <w:p w14:paraId="66ADB145" w14:textId="791A816E" w:rsidR="00872AFE" w:rsidRPr="00711388" w:rsidDel="004D643F" w:rsidRDefault="00872AFE" w:rsidP="00567869">
            <w:pPr>
              <w:pStyle w:val="NormalLeft"/>
              <w:rPr>
                <w:del w:id="4064" w:author="Author"/>
                <w:lang w:val="en-GB"/>
              </w:rPr>
            </w:pPr>
            <w:del w:id="4065" w:author="Author">
              <w:r w:rsidRPr="00711388" w:rsidDel="004D643F">
                <w:rPr>
                  <w:lang w:val="en-GB"/>
                </w:rPr>
                <w:delText>R0320/C0010</w:delText>
              </w:r>
            </w:del>
          </w:p>
        </w:tc>
        <w:tc>
          <w:tcPr>
            <w:tcW w:w="3529" w:type="dxa"/>
            <w:tcBorders>
              <w:top w:val="single" w:sz="2" w:space="0" w:color="auto"/>
              <w:left w:val="single" w:sz="2" w:space="0" w:color="auto"/>
              <w:bottom w:val="single" w:sz="2" w:space="0" w:color="auto"/>
              <w:right w:val="single" w:sz="2" w:space="0" w:color="auto"/>
            </w:tcBorders>
          </w:tcPr>
          <w:p w14:paraId="30767ECE" w14:textId="349357CF" w:rsidR="00872AFE" w:rsidRPr="00711388" w:rsidDel="004D643F" w:rsidRDefault="00872AFE" w:rsidP="00567869">
            <w:pPr>
              <w:pStyle w:val="NormalLeft"/>
              <w:rPr>
                <w:del w:id="4066" w:author="Author"/>
                <w:lang w:val="en-GB"/>
              </w:rPr>
            </w:pPr>
            <w:del w:id="4067" w:author="Author">
              <w:r w:rsidRPr="00711388" w:rsidDel="004D643F">
                <w:rPr>
                  <w:lang w:val="en-GB"/>
                </w:rPr>
                <w:delText xml:space="preserve">Undated preference shares with a call option </w:delText>
              </w:r>
            </w:del>
            <w:r w:rsidR="00845F43" w:rsidRPr="00711388">
              <w:rPr>
                <w:lang w:val="en-GB"/>
              </w:rPr>
              <w:t>-</w:t>
            </w:r>
            <w:del w:id="4068"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4CEB7D67" w14:textId="445B8DCF" w:rsidR="00872AFE" w:rsidRPr="00711388" w:rsidDel="004D643F" w:rsidRDefault="00872AFE" w:rsidP="00567869">
            <w:pPr>
              <w:pStyle w:val="NormalLeft"/>
              <w:rPr>
                <w:del w:id="4069" w:author="Author"/>
                <w:lang w:val="en-GB"/>
              </w:rPr>
            </w:pPr>
            <w:del w:id="4070" w:author="Author">
              <w:r w:rsidRPr="00711388" w:rsidDel="004D643F">
                <w:rPr>
                  <w:lang w:val="en-GB"/>
                </w:rPr>
                <w:delText>This is the total undated preference shares with a call option.</w:delText>
              </w:r>
            </w:del>
          </w:p>
        </w:tc>
      </w:tr>
      <w:tr w:rsidR="00872AFE" w:rsidRPr="00711388" w:rsidDel="004D643F" w14:paraId="3DEC11E7" w14:textId="22FC4920" w:rsidTr="00567869">
        <w:trPr>
          <w:del w:id="4071" w:author="Author"/>
        </w:trPr>
        <w:tc>
          <w:tcPr>
            <w:tcW w:w="1671" w:type="dxa"/>
            <w:tcBorders>
              <w:top w:val="single" w:sz="2" w:space="0" w:color="auto"/>
              <w:left w:val="single" w:sz="2" w:space="0" w:color="auto"/>
              <w:bottom w:val="single" w:sz="2" w:space="0" w:color="auto"/>
              <w:right w:val="single" w:sz="2" w:space="0" w:color="auto"/>
            </w:tcBorders>
          </w:tcPr>
          <w:p w14:paraId="28A6B391" w14:textId="5F6EA39F" w:rsidR="00872AFE" w:rsidRPr="00711388" w:rsidDel="004D643F" w:rsidRDefault="00872AFE" w:rsidP="00567869">
            <w:pPr>
              <w:pStyle w:val="NormalLeft"/>
              <w:rPr>
                <w:del w:id="4072" w:author="Author"/>
                <w:lang w:val="en-GB"/>
              </w:rPr>
            </w:pPr>
            <w:del w:id="4073" w:author="Author">
              <w:r w:rsidRPr="00711388" w:rsidDel="004D643F">
                <w:rPr>
                  <w:lang w:val="en-GB"/>
                </w:rPr>
                <w:delText>R0320/C0020</w:delText>
              </w:r>
            </w:del>
          </w:p>
        </w:tc>
        <w:tc>
          <w:tcPr>
            <w:tcW w:w="3529" w:type="dxa"/>
            <w:tcBorders>
              <w:top w:val="single" w:sz="2" w:space="0" w:color="auto"/>
              <w:left w:val="single" w:sz="2" w:space="0" w:color="auto"/>
              <w:bottom w:val="single" w:sz="2" w:space="0" w:color="auto"/>
              <w:right w:val="single" w:sz="2" w:space="0" w:color="auto"/>
            </w:tcBorders>
          </w:tcPr>
          <w:p w14:paraId="1E438989" w14:textId="74282D21" w:rsidR="00872AFE" w:rsidRPr="00711388" w:rsidDel="004D643F" w:rsidRDefault="00872AFE" w:rsidP="00567869">
            <w:pPr>
              <w:pStyle w:val="NormalLeft"/>
              <w:rPr>
                <w:del w:id="4074" w:author="Author"/>
                <w:lang w:val="en-GB"/>
              </w:rPr>
            </w:pPr>
            <w:del w:id="4075" w:author="Author">
              <w:r w:rsidRPr="00711388" w:rsidDel="004D643F">
                <w:rPr>
                  <w:lang w:val="en-GB"/>
                </w:rPr>
                <w:delText xml:space="preserve">Undated preference shares with a call option </w:delText>
              </w:r>
            </w:del>
            <w:r w:rsidR="00845F43" w:rsidRPr="00711388">
              <w:rPr>
                <w:lang w:val="en-GB"/>
              </w:rPr>
              <w:t>-</w:t>
            </w:r>
            <w:del w:id="4076"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2000132B" w14:textId="7DC8FF6F" w:rsidR="00872AFE" w:rsidRPr="00711388" w:rsidDel="004D643F" w:rsidRDefault="00872AFE" w:rsidP="00567869">
            <w:pPr>
              <w:pStyle w:val="NormalLeft"/>
              <w:rPr>
                <w:del w:id="4077" w:author="Author"/>
                <w:lang w:val="en-GB"/>
              </w:rPr>
            </w:pPr>
            <w:del w:id="4078" w:author="Author">
              <w:r w:rsidRPr="00711388" w:rsidDel="004D643F">
                <w:rPr>
                  <w:lang w:val="en-GB"/>
                </w:rPr>
                <w:delText>This is the total of undated preference shares with a call option that meet the criteria for Tier 1.</w:delText>
              </w:r>
            </w:del>
          </w:p>
        </w:tc>
      </w:tr>
      <w:tr w:rsidR="00872AFE" w:rsidRPr="00711388" w:rsidDel="004D643F" w14:paraId="59163C42" w14:textId="029BB6F3" w:rsidTr="00567869">
        <w:trPr>
          <w:del w:id="4079" w:author="Author"/>
        </w:trPr>
        <w:tc>
          <w:tcPr>
            <w:tcW w:w="1671" w:type="dxa"/>
            <w:tcBorders>
              <w:top w:val="single" w:sz="2" w:space="0" w:color="auto"/>
              <w:left w:val="single" w:sz="2" w:space="0" w:color="auto"/>
              <w:bottom w:val="single" w:sz="2" w:space="0" w:color="auto"/>
              <w:right w:val="single" w:sz="2" w:space="0" w:color="auto"/>
            </w:tcBorders>
          </w:tcPr>
          <w:p w14:paraId="2477B2BC" w14:textId="3D2B897E" w:rsidR="00872AFE" w:rsidRPr="00711388" w:rsidDel="004D643F" w:rsidRDefault="00872AFE" w:rsidP="00567869">
            <w:pPr>
              <w:pStyle w:val="NormalLeft"/>
              <w:rPr>
                <w:del w:id="4080" w:author="Author"/>
                <w:lang w:val="en-GB"/>
              </w:rPr>
            </w:pPr>
            <w:del w:id="4081" w:author="Author">
              <w:r w:rsidRPr="00711388" w:rsidDel="004D643F">
                <w:rPr>
                  <w:lang w:val="en-GB"/>
                </w:rPr>
                <w:delText>R0320/C0030</w:delText>
              </w:r>
            </w:del>
          </w:p>
        </w:tc>
        <w:tc>
          <w:tcPr>
            <w:tcW w:w="3529" w:type="dxa"/>
            <w:tcBorders>
              <w:top w:val="single" w:sz="2" w:space="0" w:color="auto"/>
              <w:left w:val="single" w:sz="2" w:space="0" w:color="auto"/>
              <w:bottom w:val="single" w:sz="2" w:space="0" w:color="auto"/>
              <w:right w:val="single" w:sz="2" w:space="0" w:color="auto"/>
            </w:tcBorders>
          </w:tcPr>
          <w:p w14:paraId="1F108FFE" w14:textId="0B299E77" w:rsidR="00872AFE" w:rsidRPr="00711388" w:rsidDel="004D643F" w:rsidRDefault="00872AFE" w:rsidP="00567869">
            <w:pPr>
              <w:pStyle w:val="NormalLeft"/>
              <w:rPr>
                <w:del w:id="4082" w:author="Author"/>
                <w:lang w:val="en-GB"/>
              </w:rPr>
            </w:pPr>
            <w:del w:id="4083" w:author="Author">
              <w:r w:rsidRPr="00711388" w:rsidDel="004D643F">
                <w:rPr>
                  <w:lang w:val="en-GB"/>
                </w:rPr>
                <w:delText xml:space="preserve">Undated preference shares with a call option </w:delText>
              </w:r>
            </w:del>
            <w:r w:rsidR="00845F43" w:rsidRPr="00711388">
              <w:rPr>
                <w:lang w:val="en-GB"/>
              </w:rPr>
              <w:t>-</w:t>
            </w:r>
            <w:del w:id="4084"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5970D7DE" w14:textId="1E60CCC0" w:rsidR="00872AFE" w:rsidRPr="00711388" w:rsidDel="004D643F" w:rsidRDefault="00872AFE" w:rsidP="00567869">
            <w:pPr>
              <w:pStyle w:val="NormalLeft"/>
              <w:rPr>
                <w:del w:id="4085" w:author="Author"/>
                <w:lang w:val="en-GB"/>
              </w:rPr>
            </w:pPr>
            <w:del w:id="4086" w:author="Author">
              <w:r w:rsidRPr="00711388" w:rsidDel="004D643F">
                <w:rPr>
                  <w:lang w:val="en-GB"/>
                </w:rPr>
                <w:delText>This is the total of undated preference shares with a call option that meet the criteria for Tier 1 that are counted under the transitional provisions.</w:delText>
              </w:r>
            </w:del>
          </w:p>
        </w:tc>
      </w:tr>
      <w:tr w:rsidR="00872AFE" w:rsidRPr="00711388" w:rsidDel="004D643F" w14:paraId="67F9A979" w14:textId="5F308ED7" w:rsidTr="00567869">
        <w:trPr>
          <w:del w:id="4087" w:author="Author"/>
        </w:trPr>
        <w:tc>
          <w:tcPr>
            <w:tcW w:w="1671" w:type="dxa"/>
            <w:tcBorders>
              <w:top w:val="single" w:sz="2" w:space="0" w:color="auto"/>
              <w:left w:val="single" w:sz="2" w:space="0" w:color="auto"/>
              <w:bottom w:val="single" w:sz="2" w:space="0" w:color="auto"/>
              <w:right w:val="single" w:sz="2" w:space="0" w:color="auto"/>
            </w:tcBorders>
          </w:tcPr>
          <w:p w14:paraId="45129D4C" w14:textId="0F34AC38" w:rsidR="00872AFE" w:rsidRPr="00711388" w:rsidDel="004D643F" w:rsidRDefault="00872AFE" w:rsidP="00567869">
            <w:pPr>
              <w:pStyle w:val="NormalLeft"/>
              <w:rPr>
                <w:del w:id="4088" w:author="Author"/>
                <w:lang w:val="en-GB"/>
              </w:rPr>
            </w:pPr>
            <w:del w:id="4089" w:author="Author">
              <w:r w:rsidRPr="00711388" w:rsidDel="004D643F">
                <w:rPr>
                  <w:lang w:val="en-GB"/>
                </w:rPr>
                <w:delText>R0320/C0040</w:delText>
              </w:r>
            </w:del>
          </w:p>
        </w:tc>
        <w:tc>
          <w:tcPr>
            <w:tcW w:w="3529" w:type="dxa"/>
            <w:tcBorders>
              <w:top w:val="single" w:sz="2" w:space="0" w:color="auto"/>
              <w:left w:val="single" w:sz="2" w:space="0" w:color="auto"/>
              <w:bottom w:val="single" w:sz="2" w:space="0" w:color="auto"/>
              <w:right w:val="single" w:sz="2" w:space="0" w:color="auto"/>
            </w:tcBorders>
          </w:tcPr>
          <w:p w14:paraId="762946F8" w14:textId="5B8ED543" w:rsidR="00872AFE" w:rsidRPr="00711388" w:rsidDel="004D643F" w:rsidRDefault="00872AFE" w:rsidP="00567869">
            <w:pPr>
              <w:pStyle w:val="NormalLeft"/>
              <w:rPr>
                <w:del w:id="4090" w:author="Author"/>
                <w:lang w:val="en-GB"/>
              </w:rPr>
            </w:pPr>
            <w:del w:id="4091" w:author="Author">
              <w:r w:rsidRPr="00711388" w:rsidDel="004D643F">
                <w:rPr>
                  <w:lang w:val="en-GB"/>
                </w:rPr>
                <w:delText xml:space="preserve">Undated preference shares with a call option </w:delText>
              </w:r>
            </w:del>
            <w:r w:rsidR="00845F43" w:rsidRPr="00711388">
              <w:rPr>
                <w:lang w:val="en-GB"/>
              </w:rPr>
              <w:t>-</w:t>
            </w:r>
            <w:del w:id="4092"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28949A8C" w14:textId="6463AEAA" w:rsidR="00872AFE" w:rsidRPr="00711388" w:rsidDel="004D643F" w:rsidRDefault="00872AFE" w:rsidP="00567869">
            <w:pPr>
              <w:pStyle w:val="NormalLeft"/>
              <w:rPr>
                <w:del w:id="4093" w:author="Author"/>
                <w:lang w:val="en-GB"/>
              </w:rPr>
            </w:pPr>
            <w:del w:id="4094" w:author="Author">
              <w:r w:rsidRPr="00711388" w:rsidDel="004D643F">
                <w:rPr>
                  <w:lang w:val="en-GB"/>
                </w:rPr>
                <w:delText>This is the total of undated preference shares with a call option that meet the criteria for Tier 2.</w:delText>
              </w:r>
            </w:del>
          </w:p>
        </w:tc>
      </w:tr>
      <w:tr w:rsidR="00872AFE" w:rsidRPr="00711388" w:rsidDel="004D643F" w14:paraId="610C51CC" w14:textId="772AF692" w:rsidTr="00567869">
        <w:trPr>
          <w:del w:id="4095" w:author="Author"/>
        </w:trPr>
        <w:tc>
          <w:tcPr>
            <w:tcW w:w="1671" w:type="dxa"/>
            <w:tcBorders>
              <w:top w:val="single" w:sz="2" w:space="0" w:color="auto"/>
              <w:left w:val="single" w:sz="2" w:space="0" w:color="auto"/>
              <w:bottom w:val="single" w:sz="2" w:space="0" w:color="auto"/>
              <w:right w:val="single" w:sz="2" w:space="0" w:color="auto"/>
            </w:tcBorders>
          </w:tcPr>
          <w:p w14:paraId="6FE78522" w14:textId="35EE7F5A" w:rsidR="00872AFE" w:rsidRPr="00711388" w:rsidDel="004D643F" w:rsidRDefault="00872AFE" w:rsidP="00567869">
            <w:pPr>
              <w:pStyle w:val="NormalLeft"/>
              <w:rPr>
                <w:del w:id="4096" w:author="Author"/>
                <w:lang w:val="en-GB"/>
              </w:rPr>
            </w:pPr>
            <w:del w:id="4097" w:author="Author">
              <w:r w:rsidRPr="00711388" w:rsidDel="004D643F">
                <w:rPr>
                  <w:lang w:val="en-GB"/>
                </w:rPr>
                <w:delText>R0320/C0050</w:delText>
              </w:r>
            </w:del>
          </w:p>
        </w:tc>
        <w:tc>
          <w:tcPr>
            <w:tcW w:w="3529" w:type="dxa"/>
            <w:tcBorders>
              <w:top w:val="single" w:sz="2" w:space="0" w:color="auto"/>
              <w:left w:val="single" w:sz="2" w:space="0" w:color="auto"/>
              <w:bottom w:val="single" w:sz="2" w:space="0" w:color="auto"/>
              <w:right w:val="single" w:sz="2" w:space="0" w:color="auto"/>
            </w:tcBorders>
          </w:tcPr>
          <w:p w14:paraId="1FEB650F" w14:textId="1C68C771" w:rsidR="00872AFE" w:rsidRPr="00711388" w:rsidDel="004D643F" w:rsidRDefault="00872AFE" w:rsidP="00567869">
            <w:pPr>
              <w:pStyle w:val="NormalLeft"/>
              <w:rPr>
                <w:del w:id="4098" w:author="Author"/>
                <w:lang w:val="en-GB"/>
              </w:rPr>
            </w:pPr>
            <w:del w:id="4099" w:author="Author">
              <w:r w:rsidRPr="00711388" w:rsidDel="004D643F">
                <w:rPr>
                  <w:lang w:val="en-GB"/>
                </w:rPr>
                <w:delText xml:space="preserve">Undated preference shares with a call option </w:delText>
              </w:r>
            </w:del>
            <w:r w:rsidR="00845F43" w:rsidRPr="00711388">
              <w:rPr>
                <w:lang w:val="en-GB"/>
              </w:rPr>
              <w:t>-</w:t>
            </w:r>
            <w:del w:id="4100"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2490C618" w14:textId="778652FF" w:rsidR="00872AFE" w:rsidRPr="00711388" w:rsidDel="004D643F" w:rsidRDefault="00872AFE" w:rsidP="00567869">
            <w:pPr>
              <w:pStyle w:val="NormalLeft"/>
              <w:rPr>
                <w:del w:id="4101" w:author="Author"/>
                <w:lang w:val="en-GB"/>
              </w:rPr>
            </w:pPr>
            <w:del w:id="4102" w:author="Author">
              <w:r w:rsidRPr="00711388" w:rsidDel="004D643F">
                <w:rPr>
                  <w:lang w:val="en-GB"/>
                </w:rPr>
                <w:delText>This is the total of undated preference shares with a call option that meet the criteria for Tier 2 that are counted under the transitional provisions.</w:delText>
              </w:r>
            </w:del>
          </w:p>
        </w:tc>
      </w:tr>
      <w:tr w:rsidR="00872AFE" w:rsidRPr="00711388" w:rsidDel="004D643F" w14:paraId="7DE2F0C0" w14:textId="59FE7132" w:rsidTr="00567869">
        <w:trPr>
          <w:del w:id="4103" w:author="Author"/>
        </w:trPr>
        <w:tc>
          <w:tcPr>
            <w:tcW w:w="1671" w:type="dxa"/>
            <w:tcBorders>
              <w:top w:val="single" w:sz="2" w:space="0" w:color="auto"/>
              <w:left w:val="single" w:sz="2" w:space="0" w:color="auto"/>
              <w:bottom w:val="single" w:sz="2" w:space="0" w:color="auto"/>
              <w:right w:val="single" w:sz="2" w:space="0" w:color="auto"/>
            </w:tcBorders>
          </w:tcPr>
          <w:p w14:paraId="30AAD919" w14:textId="75F7057A" w:rsidR="00872AFE" w:rsidRPr="00711388" w:rsidDel="004D643F" w:rsidRDefault="00872AFE" w:rsidP="00567869">
            <w:pPr>
              <w:pStyle w:val="NormalLeft"/>
              <w:rPr>
                <w:del w:id="4104" w:author="Author"/>
                <w:lang w:val="en-GB"/>
              </w:rPr>
            </w:pPr>
            <w:del w:id="4105" w:author="Author">
              <w:r w:rsidRPr="00711388" w:rsidDel="004D643F">
                <w:rPr>
                  <w:lang w:val="en-GB"/>
                </w:rPr>
                <w:delText>R0320/C0060</w:delText>
              </w:r>
            </w:del>
          </w:p>
        </w:tc>
        <w:tc>
          <w:tcPr>
            <w:tcW w:w="3529" w:type="dxa"/>
            <w:tcBorders>
              <w:top w:val="single" w:sz="2" w:space="0" w:color="auto"/>
              <w:left w:val="single" w:sz="2" w:space="0" w:color="auto"/>
              <w:bottom w:val="single" w:sz="2" w:space="0" w:color="auto"/>
              <w:right w:val="single" w:sz="2" w:space="0" w:color="auto"/>
            </w:tcBorders>
          </w:tcPr>
          <w:p w14:paraId="255773B1" w14:textId="7FBDE794" w:rsidR="00872AFE" w:rsidRPr="00711388" w:rsidDel="004D643F" w:rsidRDefault="00872AFE" w:rsidP="00567869">
            <w:pPr>
              <w:pStyle w:val="NormalLeft"/>
              <w:rPr>
                <w:del w:id="4106" w:author="Author"/>
                <w:lang w:val="en-GB"/>
              </w:rPr>
            </w:pPr>
            <w:del w:id="4107" w:author="Author">
              <w:r w:rsidRPr="00711388" w:rsidDel="004D643F">
                <w:rPr>
                  <w:lang w:val="en-GB"/>
                </w:rPr>
                <w:delText xml:space="preserve">Undated preference shares with a call option </w:delText>
              </w:r>
            </w:del>
            <w:r w:rsidR="00845F43" w:rsidRPr="00711388">
              <w:rPr>
                <w:lang w:val="en-GB"/>
              </w:rPr>
              <w:t>-</w:t>
            </w:r>
            <w:del w:id="4108"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26FE1E73" w14:textId="1947290C" w:rsidR="00872AFE" w:rsidRPr="00711388" w:rsidDel="004D643F" w:rsidRDefault="00872AFE" w:rsidP="00567869">
            <w:pPr>
              <w:pStyle w:val="NormalLeft"/>
              <w:rPr>
                <w:del w:id="4109" w:author="Author"/>
                <w:lang w:val="en-GB"/>
              </w:rPr>
            </w:pPr>
            <w:del w:id="4110" w:author="Author">
              <w:r w:rsidRPr="00711388" w:rsidDel="004D643F">
                <w:rPr>
                  <w:lang w:val="en-GB"/>
                </w:rPr>
                <w:delText>This is the total of undated preference shares with a call option that meet the criteria for Tier 3.</w:delText>
              </w:r>
            </w:del>
          </w:p>
        </w:tc>
      </w:tr>
      <w:tr w:rsidR="00872AFE" w:rsidRPr="00711388" w:rsidDel="004D643F" w14:paraId="79CCBA13" w14:textId="4F06F146" w:rsidTr="00567869">
        <w:trPr>
          <w:del w:id="4111" w:author="Author"/>
        </w:trPr>
        <w:tc>
          <w:tcPr>
            <w:tcW w:w="1671" w:type="dxa"/>
            <w:tcBorders>
              <w:top w:val="single" w:sz="2" w:space="0" w:color="auto"/>
              <w:left w:val="single" w:sz="2" w:space="0" w:color="auto"/>
              <w:bottom w:val="single" w:sz="2" w:space="0" w:color="auto"/>
              <w:right w:val="single" w:sz="2" w:space="0" w:color="auto"/>
            </w:tcBorders>
          </w:tcPr>
          <w:p w14:paraId="063AE0D4" w14:textId="4C0FF6DB" w:rsidR="00872AFE" w:rsidRPr="00711388" w:rsidDel="004D643F" w:rsidRDefault="00872AFE" w:rsidP="00567869">
            <w:pPr>
              <w:pStyle w:val="NormalLeft"/>
              <w:rPr>
                <w:del w:id="4112" w:author="Author"/>
                <w:lang w:val="en-GB"/>
              </w:rPr>
            </w:pPr>
            <w:del w:id="4113" w:author="Author">
              <w:r w:rsidRPr="00711388" w:rsidDel="004D643F">
                <w:rPr>
                  <w:lang w:val="en-GB"/>
                </w:rPr>
                <w:delText>R0330/C0010</w:delText>
              </w:r>
            </w:del>
          </w:p>
        </w:tc>
        <w:tc>
          <w:tcPr>
            <w:tcW w:w="3529" w:type="dxa"/>
            <w:tcBorders>
              <w:top w:val="single" w:sz="2" w:space="0" w:color="auto"/>
              <w:left w:val="single" w:sz="2" w:space="0" w:color="auto"/>
              <w:bottom w:val="single" w:sz="2" w:space="0" w:color="auto"/>
              <w:right w:val="single" w:sz="2" w:space="0" w:color="auto"/>
            </w:tcBorders>
          </w:tcPr>
          <w:p w14:paraId="1BCFC7DC" w14:textId="0813366E" w:rsidR="00872AFE" w:rsidRPr="00711388" w:rsidDel="004D643F" w:rsidRDefault="00872AFE" w:rsidP="00567869">
            <w:pPr>
              <w:pStyle w:val="NormalLeft"/>
              <w:rPr>
                <w:del w:id="4114" w:author="Author"/>
                <w:lang w:val="en-GB"/>
              </w:rPr>
            </w:pPr>
            <w:del w:id="4115" w:author="Author">
              <w:r w:rsidRPr="00711388" w:rsidDel="004D643F">
                <w:rPr>
                  <w:lang w:val="en-GB"/>
                </w:rPr>
                <w:delText xml:space="preserve">Undated preference shares with no contractual opportunity to redeem </w:delText>
              </w:r>
            </w:del>
            <w:r w:rsidR="00845F43" w:rsidRPr="00711388">
              <w:rPr>
                <w:lang w:val="en-GB"/>
              </w:rPr>
              <w:t>-</w:t>
            </w:r>
            <w:del w:id="4116"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0D330829" w14:textId="67269AA1" w:rsidR="00872AFE" w:rsidRPr="00711388" w:rsidDel="004D643F" w:rsidRDefault="00872AFE" w:rsidP="00567869">
            <w:pPr>
              <w:pStyle w:val="NormalLeft"/>
              <w:rPr>
                <w:del w:id="4117" w:author="Author"/>
                <w:lang w:val="en-GB"/>
              </w:rPr>
            </w:pPr>
            <w:del w:id="4118" w:author="Author">
              <w:r w:rsidRPr="00711388" w:rsidDel="004D643F">
                <w:rPr>
                  <w:lang w:val="en-GB"/>
                </w:rPr>
                <w:delText>This is the total undated preference shares with no contractual opportunity to redeem.</w:delText>
              </w:r>
            </w:del>
          </w:p>
        </w:tc>
      </w:tr>
      <w:tr w:rsidR="00872AFE" w:rsidRPr="00711388" w:rsidDel="004D643F" w14:paraId="4509BE0B" w14:textId="707A1138" w:rsidTr="00567869">
        <w:trPr>
          <w:del w:id="4119" w:author="Author"/>
        </w:trPr>
        <w:tc>
          <w:tcPr>
            <w:tcW w:w="1671" w:type="dxa"/>
            <w:tcBorders>
              <w:top w:val="single" w:sz="2" w:space="0" w:color="auto"/>
              <w:left w:val="single" w:sz="2" w:space="0" w:color="auto"/>
              <w:bottom w:val="single" w:sz="2" w:space="0" w:color="auto"/>
              <w:right w:val="single" w:sz="2" w:space="0" w:color="auto"/>
            </w:tcBorders>
          </w:tcPr>
          <w:p w14:paraId="3E0B590C" w14:textId="63916B9C" w:rsidR="00872AFE" w:rsidRPr="00711388" w:rsidDel="004D643F" w:rsidRDefault="00872AFE" w:rsidP="00567869">
            <w:pPr>
              <w:pStyle w:val="NormalLeft"/>
              <w:rPr>
                <w:del w:id="4120" w:author="Author"/>
                <w:lang w:val="en-GB"/>
              </w:rPr>
            </w:pPr>
            <w:del w:id="4121" w:author="Author">
              <w:r w:rsidRPr="00711388" w:rsidDel="004D643F">
                <w:rPr>
                  <w:lang w:val="en-GB"/>
                </w:rPr>
                <w:delText>R0330/C0020</w:delText>
              </w:r>
            </w:del>
          </w:p>
        </w:tc>
        <w:tc>
          <w:tcPr>
            <w:tcW w:w="3529" w:type="dxa"/>
            <w:tcBorders>
              <w:top w:val="single" w:sz="2" w:space="0" w:color="auto"/>
              <w:left w:val="single" w:sz="2" w:space="0" w:color="auto"/>
              <w:bottom w:val="single" w:sz="2" w:space="0" w:color="auto"/>
              <w:right w:val="single" w:sz="2" w:space="0" w:color="auto"/>
            </w:tcBorders>
          </w:tcPr>
          <w:p w14:paraId="5463FBCC" w14:textId="1B799E48" w:rsidR="00872AFE" w:rsidRPr="00711388" w:rsidDel="004D643F" w:rsidRDefault="00872AFE" w:rsidP="00567869">
            <w:pPr>
              <w:pStyle w:val="NormalLeft"/>
              <w:rPr>
                <w:del w:id="4122" w:author="Author"/>
                <w:lang w:val="en-GB"/>
              </w:rPr>
            </w:pPr>
            <w:del w:id="4123" w:author="Author">
              <w:r w:rsidRPr="00711388" w:rsidDel="004D643F">
                <w:rPr>
                  <w:lang w:val="en-GB"/>
                </w:rPr>
                <w:delText xml:space="preserve">Undated preference shares with no contractual opportunity to redeem </w:delText>
              </w:r>
            </w:del>
            <w:r w:rsidR="00845F43" w:rsidRPr="00711388">
              <w:rPr>
                <w:lang w:val="en-GB"/>
              </w:rPr>
              <w:t>-</w:t>
            </w:r>
            <w:del w:id="4124"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1ABFA42B" w14:textId="7681E6A4" w:rsidR="00872AFE" w:rsidRPr="00711388" w:rsidDel="004D643F" w:rsidRDefault="00872AFE" w:rsidP="00567869">
            <w:pPr>
              <w:pStyle w:val="NormalLeft"/>
              <w:rPr>
                <w:del w:id="4125" w:author="Author"/>
                <w:lang w:val="en-GB"/>
              </w:rPr>
            </w:pPr>
            <w:del w:id="4126" w:author="Author">
              <w:r w:rsidRPr="00711388" w:rsidDel="004D643F">
                <w:rPr>
                  <w:lang w:val="en-GB"/>
                </w:rPr>
                <w:delText>This is the total of undated preference shares with no contractual opportunity to redeem that meet the criteria for Tier 1.</w:delText>
              </w:r>
            </w:del>
          </w:p>
        </w:tc>
      </w:tr>
      <w:tr w:rsidR="00872AFE" w:rsidRPr="00711388" w:rsidDel="004D643F" w14:paraId="23D50177" w14:textId="22692619" w:rsidTr="00567869">
        <w:trPr>
          <w:del w:id="4127" w:author="Author"/>
        </w:trPr>
        <w:tc>
          <w:tcPr>
            <w:tcW w:w="1671" w:type="dxa"/>
            <w:tcBorders>
              <w:top w:val="single" w:sz="2" w:space="0" w:color="auto"/>
              <w:left w:val="single" w:sz="2" w:space="0" w:color="auto"/>
              <w:bottom w:val="single" w:sz="2" w:space="0" w:color="auto"/>
              <w:right w:val="single" w:sz="2" w:space="0" w:color="auto"/>
            </w:tcBorders>
          </w:tcPr>
          <w:p w14:paraId="21CC7D38" w14:textId="3A1E10E3" w:rsidR="00872AFE" w:rsidRPr="00711388" w:rsidDel="004D643F" w:rsidRDefault="00872AFE" w:rsidP="00567869">
            <w:pPr>
              <w:pStyle w:val="NormalLeft"/>
              <w:rPr>
                <w:del w:id="4128" w:author="Author"/>
                <w:lang w:val="en-GB"/>
              </w:rPr>
            </w:pPr>
            <w:del w:id="4129" w:author="Author">
              <w:r w:rsidRPr="00711388" w:rsidDel="004D643F">
                <w:rPr>
                  <w:lang w:val="en-GB"/>
                </w:rPr>
                <w:delText>R0330/C0030</w:delText>
              </w:r>
            </w:del>
          </w:p>
        </w:tc>
        <w:tc>
          <w:tcPr>
            <w:tcW w:w="3529" w:type="dxa"/>
            <w:tcBorders>
              <w:top w:val="single" w:sz="2" w:space="0" w:color="auto"/>
              <w:left w:val="single" w:sz="2" w:space="0" w:color="auto"/>
              <w:bottom w:val="single" w:sz="2" w:space="0" w:color="auto"/>
              <w:right w:val="single" w:sz="2" w:space="0" w:color="auto"/>
            </w:tcBorders>
          </w:tcPr>
          <w:p w14:paraId="3CECA349" w14:textId="301ECFD7" w:rsidR="00872AFE" w:rsidRPr="00711388" w:rsidDel="004D643F" w:rsidRDefault="00872AFE" w:rsidP="00567869">
            <w:pPr>
              <w:pStyle w:val="NormalLeft"/>
              <w:rPr>
                <w:del w:id="4130" w:author="Author"/>
                <w:lang w:val="en-GB"/>
              </w:rPr>
            </w:pPr>
            <w:del w:id="4131" w:author="Author">
              <w:r w:rsidRPr="00711388" w:rsidDel="004D643F">
                <w:rPr>
                  <w:lang w:val="en-GB"/>
                </w:rPr>
                <w:delText xml:space="preserve">Undated preference shares with no contractual opportunity to </w:delText>
              </w:r>
              <w:r w:rsidRPr="00711388" w:rsidDel="004D643F">
                <w:rPr>
                  <w:lang w:val="en-GB"/>
                </w:rPr>
                <w:lastRenderedPageBreak/>
                <w:delText xml:space="preserve">redeem </w:delText>
              </w:r>
            </w:del>
            <w:r w:rsidR="00845F43" w:rsidRPr="00711388">
              <w:rPr>
                <w:lang w:val="en-GB"/>
              </w:rPr>
              <w:t>-</w:t>
            </w:r>
            <w:del w:id="4132"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5D410E78" w14:textId="269E4FD3" w:rsidR="00872AFE" w:rsidRPr="00711388" w:rsidDel="004D643F" w:rsidRDefault="00872AFE" w:rsidP="00567869">
            <w:pPr>
              <w:pStyle w:val="NormalLeft"/>
              <w:rPr>
                <w:del w:id="4133" w:author="Author"/>
                <w:lang w:val="en-GB"/>
              </w:rPr>
            </w:pPr>
            <w:del w:id="4134" w:author="Author">
              <w:r w:rsidRPr="00711388" w:rsidDel="004D643F">
                <w:rPr>
                  <w:lang w:val="en-GB"/>
                </w:rPr>
                <w:lastRenderedPageBreak/>
                <w:delText xml:space="preserve">This is the total of undated preference shares with no contractual opportunity to redeem that meet the criteria for Tier </w:delText>
              </w:r>
              <w:r w:rsidRPr="00711388" w:rsidDel="004D643F">
                <w:rPr>
                  <w:lang w:val="en-GB"/>
                </w:rPr>
                <w:lastRenderedPageBreak/>
                <w:delText>1 that are counted under the transitional provisions.</w:delText>
              </w:r>
            </w:del>
          </w:p>
        </w:tc>
      </w:tr>
      <w:tr w:rsidR="00872AFE" w:rsidRPr="00711388" w:rsidDel="004D643F" w14:paraId="35F983CE" w14:textId="5FDA682B" w:rsidTr="00567869">
        <w:trPr>
          <w:del w:id="4135" w:author="Author"/>
        </w:trPr>
        <w:tc>
          <w:tcPr>
            <w:tcW w:w="1671" w:type="dxa"/>
            <w:tcBorders>
              <w:top w:val="single" w:sz="2" w:space="0" w:color="auto"/>
              <w:left w:val="single" w:sz="2" w:space="0" w:color="auto"/>
              <w:bottom w:val="single" w:sz="2" w:space="0" w:color="auto"/>
              <w:right w:val="single" w:sz="2" w:space="0" w:color="auto"/>
            </w:tcBorders>
          </w:tcPr>
          <w:p w14:paraId="3DA5ECFA" w14:textId="64B7F0AD" w:rsidR="00872AFE" w:rsidRPr="00711388" w:rsidDel="004D643F" w:rsidRDefault="00872AFE" w:rsidP="00567869">
            <w:pPr>
              <w:pStyle w:val="NormalLeft"/>
              <w:rPr>
                <w:del w:id="4136" w:author="Author"/>
                <w:lang w:val="en-GB"/>
              </w:rPr>
            </w:pPr>
            <w:del w:id="4137" w:author="Author">
              <w:r w:rsidRPr="00711388" w:rsidDel="004D643F">
                <w:rPr>
                  <w:lang w:val="en-GB"/>
                </w:rPr>
                <w:lastRenderedPageBreak/>
                <w:delText>R0330/C0040</w:delText>
              </w:r>
            </w:del>
          </w:p>
        </w:tc>
        <w:tc>
          <w:tcPr>
            <w:tcW w:w="3529" w:type="dxa"/>
            <w:tcBorders>
              <w:top w:val="single" w:sz="2" w:space="0" w:color="auto"/>
              <w:left w:val="single" w:sz="2" w:space="0" w:color="auto"/>
              <w:bottom w:val="single" w:sz="2" w:space="0" w:color="auto"/>
              <w:right w:val="single" w:sz="2" w:space="0" w:color="auto"/>
            </w:tcBorders>
          </w:tcPr>
          <w:p w14:paraId="2180F5E2" w14:textId="2133FF72" w:rsidR="00872AFE" w:rsidRPr="00711388" w:rsidDel="004D643F" w:rsidRDefault="00872AFE" w:rsidP="00567869">
            <w:pPr>
              <w:pStyle w:val="NormalLeft"/>
              <w:rPr>
                <w:del w:id="4138" w:author="Author"/>
                <w:lang w:val="en-GB"/>
              </w:rPr>
            </w:pPr>
            <w:del w:id="4139" w:author="Author">
              <w:r w:rsidRPr="00711388" w:rsidDel="004D643F">
                <w:rPr>
                  <w:lang w:val="en-GB"/>
                </w:rPr>
                <w:delText xml:space="preserve">Undated preference shares with no contractual opportunity to redeem </w:delText>
              </w:r>
            </w:del>
            <w:r w:rsidR="00845F43" w:rsidRPr="00711388">
              <w:rPr>
                <w:lang w:val="en-GB"/>
              </w:rPr>
              <w:t>-</w:t>
            </w:r>
            <w:del w:id="4140"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6B65A861" w14:textId="5E117C4C" w:rsidR="00872AFE" w:rsidRPr="00711388" w:rsidDel="004D643F" w:rsidRDefault="00872AFE" w:rsidP="00567869">
            <w:pPr>
              <w:pStyle w:val="NormalLeft"/>
              <w:rPr>
                <w:del w:id="4141" w:author="Author"/>
                <w:lang w:val="en-GB"/>
              </w:rPr>
            </w:pPr>
            <w:del w:id="4142" w:author="Author">
              <w:r w:rsidRPr="00711388" w:rsidDel="004D643F">
                <w:rPr>
                  <w:lang w:val="en-GB"/>
                </w:rPr>
                <w:delText>This is the total of undated preference shares with no contractual opportunity to redeem that meet the criteria for Tier 2.</w:delText>
              </w:r>
            </w:del>
          </w:p>
        </w:tc>
      </w:tr>
      <w:tr w:rsidR="00872AFE" w:rsidRPr="00711388" w:rsidDel="004D643F" w14:paraId="662BB5FF" w14:textId="5D642447" w:rsidTr="00567869">
        <w:trPr>
          <w:del w:id="4143" w:author="Author"/>
        </w:trPr>
        <w:tc>
          <w:tcPr>
            <w:tcW w:w="1671" w:type="dxa"/>
            <w:tcBorders>
              <w:top w:val="single" w:sz="2" w:space="0" w:color="auto"/>
              <w:left w:val="single" w:sz="2" w:space="0" w:color="auto"/>
              <w:bottom w:val="single" w:sz="2" w:space="0" w:color="auto"/>
              <w:right w:val="single" w:sz="2" w:space="0" w:color="auto"/>
            </w:tcBorders>
          </w:tcPr>
          <w:p w14:paraId="40424556" w14:textId="6904B656" w:rsidR="00872AFE" w:rsidRPr="00711388" w:rsidDel="004D643F" w:rsidRDefault="00872AFE" w:rsidP="00567869">
            <w:pPr>
              <w:pStyle w:val="NormalLeft"/>
              <w:rPr>
                <w:del w:id="4144" w:author="Author"/>
                <w:lang w:val="en-GB"/>
              </w:rPr>
            </w:pPr>
            <w:del w:id="4145" w:author="Author">
              <w:r w:rsidRPr="00711388" w:rsidDel="004D643F">
                <w:rPr>
                  <w:lang w:val="en-GB"/>
                </w:rPr>
                <w:delText>R0330/C0050</w:delText>
              </w:r>
            </w:del>
          </w:p>
        </w:tc>
        <w:tc>
          <w:tcPr>
            <w:tcW w:w="3529" w:type="dxa"/>
            <w:tcBorders>
              <w:top w:val="single" w:sz="2" w:space="0" w:color="auto"/>
              <w:left w:val="single" w:sz="2" w:space="0" w:color="auto"/>
              <w:bottom w:val="single" w:sz="2" w:space="0" w:color="auto"/>
              <w:right w:val="single" w:sz="2" w:space="0" w:color="auto"/>
            </w:tcBorders>
          </w:tcPr>
          <w:p w14:paraId="496AC35E" w14:textId="1798B210" w:rsidR="00872AFE" w:rsidRPr="00711388" w:rsidDel="004D643F" w:rsidRDefault="00872AFE" w:rsidP="00567869">
            <w:pPr>
              <w:pStyle w:val="NormalLeft"/>
              <w:rPr>
                <w:del w:id="4146" w:author="Author"/>
                <w:lang w:val="en-GB"/>
              </w:rPr>
            </w:pPr>
            <w:del w:id="4147" w:author="Author">
              <w:r w:rsidRPr="00711388" w:rsidDel="004D643F">
                <w:rPr>
                  <w:lang w:val="en-GB"/>
                </w:rPr>
                <w:delText xml:space="preserve">Undated preference shares with no contractual opportunity to redeem </w:delText>
              </w:r>
            </w:del>
            <w:r w:rsidR="00845F43" w:rsidRPr="00711388">
              <w:rPr>
                <w:lang w:val="en-GB"/>
              </w:rPr>
              <w:t>-</w:t>
            </w:r>
            <w:del w:id="4148"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1FD5BFCC" w14:textId="4FCF43AD" w:rsidR="00872AFE" w:rsidRPr="00711388" w:rsidDel="004D643F" w:rsidRDefault="00872AFE" w:rsidP="00567869">
            <w:pPr>
              <w:pStyle w:val="NormalLeft"/>
              <w:rPr>
                <w:del w:id="4149" w:author="Author"/>
                <w:lang w:val="en-GB"/>
              </w:rPr>
            </w:pPr>
            <w:del w:id="4150" w:author="Author">
              <w:r w:rsidRPr="00711388" w:rsidDel="004D643F">
                <w:rPr>
                  <w:lang w:val="en-GB"/>
                </w:rPr>
                <w:delText>This is the total of undated preference shares with no contractual opportunity to redeem that meet the criteria for Tier 2 that are counted under the transitional provisions.</w:delText>
              </w:r>
            </w:del>
          </w:p>
        </w:tc>
      </w:tr>
      <w:tr w:rsidR="00872AFE" w:rsidRPr="00711388" w:rsidDel="004D643F" w14:paraId="2B03E236" w14:textId="3DB91DD1" w:rsidTr="00567869">
        <w:trPr>
          <w:del w:id="4151" w:author="Author"/>
        </w:trPr>
        <w:tc>
          <w:tcPr>
            <w:tcW w:w="1671" w:type="dxa"/>
            <w:tcBorders>
              <w:top w:val="single" w:sz="2" w:space="0" w:color="auto"/>
              <w:left w:val="single" w:sz="2" w:space="0" w:color="auto"/>
              <w:bottom w:val="single" w:sz="2" w:space="0" w:color="auto"/>
              <w:right w:val="single" w:sz="2" w:space="0" w:color="auto"/>
            </w:tcBorders>
          </w:tcPr>
          <w:p w14:paraId="35F1DD04" w14:textId="11DF3271" w:rsidR="00872AFE" w:rsidRPr="00711388" w:rsidDel="004D643F" w:rsidRDefault="00872AFE" w:rsidP="00567869">
            <w:pPr>
              <w:pStyle w:val="NormalLeft"/>
              <w:rPr>
                <w:del w:id="4152" w:author="Author"/>
                <w:lang w:val="en-GB"/>
              </w:rPr>
            </w:pPr>
            <w:del w:id="4153" w:author="Author">
              <w:r w:rsidRPr="00711388" w:rsidDel="004D643F">
                <w:rPr>
                  <w:lang w:val="en-GB"/>
                </w:rPr>
                <w:delText>R0330/C0060</w:delText>
              </w:r>
            </w:del>
          </w:p>
        </w:tc>
        <w:tc>
          <w:tcPr>
            <w:tcW w:w="3529" w:type="dxa"/>
            <w:tcBorders>
              <w:top w:val="single" w:sz="2" w:space="0" w:color="auto"/>
              <w:left w:val="single" w:sz="2" w:space="0" w:color="auto"/>
              <w:bottom w:val="single" w:sz="2" w:space="0" w:color="auto"/>
              <w:right w:val="single" w:sz="2" w:space="0" w:color="auto"/>
            </w:tcBorders>
          </w:tcPr>
          <w:p w14:paraId="1AB8B314" w14:textId="3E6F55DB" w:rsidR="00872AFE" w:rsidRPr="00711388" w:rsidDel="004D643F" w:rsidRDefault="00872AFE" w:rsidP="00567869">
            <w:pPr>
              <w:pStyle w:val="NormalLeft"/>
              <w:rPr>
                <w:del w:id="4154" w:author="Author"/>
                <w:lang w:val="en-GB"/>
              </w:rPr>
            </w:pPr>
            <w:del w:id="4155" w:author="Author">
              <w:r w:rsidRPr="00711388" w:rsidDel="004D643F">
                <w:rPr>
                  <w:lang w:val="en-GB"/>
                </w:rPr>
                <w:delText xml:space="preserve">Undated preference shares with no contractual opportunity to redeem </w:delText>
              </w:r>
            </w:del>
            <w:r w:rsidR="00845F43" w:rsidRPr="00711388">
              <w:rPr>
                <w:lang w:val="en-GB"/>
              </w:rPr>
              <w:t>-</w:t>
            </w:r>
            <w:del w:id="4156"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3ABACAD3" w14:textId="1E4AFC2D" w:rsidR="00872AFE" w:rsidRPr="00711388" w:rsidDel="004D643F" w:rsidRDefault="00872AFE" w:rsidP="00567869">
            <w:pPr>
              <w:pStyle w:val="NormalLeft"/>
              <w:rPr>
                <w:del w:id="4157" w:author="Author"/>
                <w:lang w:val="en-GB"/>
              </w:rPr>
            </w:pPr>
            <w:del w:id="4158" w:author="Author">
              <w:r w:rsidRPr="00711388" w:rsidDel="004D643F">
                <w:rPr>
                  <w:lang w:val="en-GB"/>
                </w:rPr>
                <w:delText>This is the total of undated preference shares with no contractual opportunity to redeem that meet the criteria for Tier 3.</w:delText>
              </w:r>
            </w:del>
          </w:p>
        </w:tc>
      </w:tr>
      <w:tr w:rsidR="00872AFE" w:rsidRPr="00711388" w:rsidDel="004D643F" w14:paraId="54D90892" w14:textId="5C9AB921" w:rsidTr="00567869">
        <w:trPr>
          <w:del w:id="4159" w:author="Author"/>
        </w:trPr>
        <w:tc>
          <w:tcPr>
            <w:tcW w:w="1671" w:type="dxa"/>
            <w:tcBorders>
              <w:top w:val="single" w:sz="2" w:space="0" w:color="auto"/>
              <w:left w:val="single" w:sz="2" w:space="0" w:color="auto"/>
              <w:bottom w:val="single" w:sz="2" w:space="0" w:color="auto"/>
              <w:right w:val="single" w:sz="2" w:space="0" w:color="auto"/>
            </w:tcBorders>
          </w:tcPr>
          <w:p w14:paraId="4F09F820" w14:textId="4E583DDB" w:rsidR="00872AFE" w:rsidRPr="00711388" w:rsidDel="004D643F" w:rsidRDefault="00872AFE" w:rsidP="00567869">
            <w:pPr>
              <w:pStyle w:val="NormalLeft"/>
              <w:rPr>
                <w:del w:id="4160" w:author="Author"/>
                <w:lang w:val="en-GB"/>
              </w:rPr>
            </w:pPr>
            <w:del w:id="4161" w:author="Author">
              <w:r w:rsidRPr="00711388" w:rsidDel="004D643F">
                <w:rPr>
                  <w:lang w:val="en-GB"/>
                </w:rPr>
                <w:delText>R0400/C0010</w:delText>
              </w:r>
            </w:del>
          </w:p>
        </w:tc>
        <w:tc>
          <w:tcPr>
            <w:tcW w:w="3529" w:type="dxa"/>
            <w:tcBorders>
              <w:top w:val="single" w:sz="2" w:space="0" w:color="auto"/>
              <w:left w:val="single" w:sz="2" w:space="0" w:color="auto"/>
              <w:bottom w:val="single" w:sz="2" w:space="0" w:color="auto"/>
              <w:right w:val="single" w:sz="2" w:space="0" w:color="auto"/>
            </w:tcBorders>
          </w:tcPr>
          <w:p w14:paraId="4C80BA8B" w14:textId="6CA2BE85" w:rsidR="00872AFE" w:rsidRPr="00711388" w:rsidDel="004D643F" w:rsidRDefault="00872AFE" w:rsidP="00567869">
            <w:pPr>
              <w:pStyle w:val="NormalLeft"/>
              <w:rPr>
                <w:del w:id="4162" w:author="Author"/>
                <w:lang w:val="en-GB"/>
              </w:rPr>
            </w:pPr>
            <w:del w:id="4163" w:author="Author">
              <w:r w:rsidRPr="00711388" w:rsidDel="004D643F">
                <w:rPr>
                  <w:lang w:val="en-GB"/>
                </w:rPr>
                <w:delText>Total preference shares</w:delText>
              </w:r>
            </w:del>
          </w:p>
        </w:tc>
        <w:tc>
          <w:tcPr>
            <w:tcW w:w="4086" w:type="dxa"/>
            <w:tcBorders>
              <w:top w:val="single" w:sz="2" w:space="0" w:color="auto"/>
              <w:left w:val="single" w:sz="2" w:space="0" w:color="auto"/>
              <w:bottom w:val="single" w:sz="2" w:space="0" w:color="auto"/>
              <w:right w:val="single" w:sz="2" w:space="0" w:color="auto"/>
            </w:tcBorders>
          </w:tcPr>
          <w:p w14:paraId="018134F3" w14:textId="0DCBC03E" w:rsidR="00872AFE" w:rsidRPr="00711388" w:rsidDel="004D643F" w:rsidRDefault="00872AFE" w:rsidP="00567869">
            <w:pPr>
              <w:pStyle w:val="NormalLeft"/>
              <w:rPr>
                <w:del w:id="4164" w:author="Author"/>
                <w:lang w:val="en-GB"/>
              </w:rPr>
            </w:pPr>
            <w:del w:id="4165" w:author="Author">
              <w:r w:rsidRPr="00711388" w:rsidDel="004D643F">
                <w:rPr>
                  <w:lang w:val="en-GB"/>
                </w:rPr>
                <w:delText>This is the total preference shares.</w:delText>
              </w:r>
            </w:del>
          </w:p>
        </w:tc>
      </w:tr>
      <w:tr w:rsidR="00872AFE" w:rsidRPr="00711388" w:rsidDel="004D643F" w14:paraId="29153C1E" w14:textId="2448DB68" w:rsidTr="00567869">
        <w:trPr>
          <w:del w:id="4166" w:author="Author"/>
        </w:trPr>
        <w:tc>
          <w:tcPr>
            <w:tcW w:w="1671" w:type="dxa"/>
            <w:tcBorders>
              <w:top w:val="single" w:sz="2" w:space="0" w:color="auto"/>
              <w:left w:val="single" w:sz="2" w:space="0" w:color="auto"/>
              <w:bottom w:val="single" w:sz="2" w:space="0" w:color="auto"/>
              <w:right w:val="single" w:sz="2" w:space="0" w:color="auto"/>
            </w:tcBorders>
          </w:tcPr>
          <w:p w14:paraId="252AAF05" w14:textId="0BB8D7FC" w:rsidR="00872AFE" w:rsidRPr="00711388" w:rsidDel="004D643F" w:rsidRDefault="00872AFE" w:rsidP="00567869">
            <w:pPr>
              <w:pStyle w:val="NormalLeft"/>
              <w:rPr>
                <w:del w:id="4167" w:author="Author"/>
                <w:lang w:val="en-GB"/>
              </w:rPr>
            </w:pPr>
            <w:del w:id="4168" w:author="Author">
              <w:r w:rsidRPr="00711388" w:rsidDel="004D643F">
                <w:rPr>
                  <w:lang w:val="en-GB"/>
                </w:rPr>
                <w:delText>R0400/C0020</w:delText>
              </w:r>
            </w:del>
          </w:p>
        </w:tc>
        <w:tc>
          <w:tcPr>
            <w:tcW w:w="3529" w:type="dxa"/>
            <w:tcBorders>
              <w:top w:val="single" w:sz="2" w:space="0" w:color="auto"/>
              <w:left w:val="single" w:sz="2" w:space="0" w:color="auto"/>
              <w:bottom w:val="single" w:sz="2" w:space="0" w:color="auto"/>
              <w:right w:val="single" w:sz="2" w:space="0" w:color="auto"/>
            </w:tcBorders>
          </w:tcPr>
          <w:p w14:paraId="718919EC" w14:textId="63DB5B40" w:rsidR="00872AFE" w:rsidRPr="00711388" w:rsidDel="004D643F" w:rsidRDefault="00872AFE" w:rsidP="00567869">
            <w:pPr>
              <w:pStyle w:val="NormalLeft"/>
              <w:rPr>
                <w:del w:id="4169" w:author="Author"/>
                <w:lang w:val="en-GB"/>
              </w:rPr>
            </w:pPr>
            <w:del w:id="4170" w:author="Author">
              <w:r w:rsidRPr="00711388" w:rsidDel="004D643F">
                <w:rPr>
                  <w:lang w:val="en-GB"/>
                </w:rPr>
                <w:delText xml:space="preserve">Total preference shares </w:delText>
              </w:r>
            </w:del>
            <w:r w:rsidR="00845F43" w:rsidRPr="00711388">
              <w:rPr>
                <w:lang w:val="en-GB"/>
              </w:rPr>
              <w:t>-</w:t>
            </w:r>
            <w:del w:id="4171"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33B45B09" w14:textId="670ACC34" w:rsidR="00872AFE" w:rsidRPr="00711388" w:rsidDel="004D643F" w:rsidRDefault="00872AFE" w:rsidP="00567869">
            <w:pPr>
              <w:pStyle w:val="NormalLeft"/>
              <w:rPr>
                <w:del w:id="4172" w:author="Author"/>
                <w:lang w:val="en-GB"/>
              </w:rPr>
            </w:pPr>
            <w:del w:id="4173" w:author="Author">
              <w:r w:rsidRPr="00711388" w:rsidDel="004D643F">
                <w:rPr>
                  <w:lang w:val="en-GB"/>
                </w:rPr>
                <w:delText>This is the total of preference shares that meet the criteria for Tier 1.</w:delText>
              </w:r>
            </w:del>
          </w:p>
        </w:tc>
      </w:tr>
      <w:tr w:rsidR="00872AFE" w:rsidRPr="00711388" w:rsidDel="004D643F" w14:paraId="17853E0A" w14:textId="79AE2A5E" w:rsidTr="00567869">
        <w:trPr>
          <w:del w:id="4174" w:author="Author"/>
        </w:trPr>
        <w:tc>
          <w:tcPr>
            <w:tcW w:w="1671" w:type="dxa"/>
            <w:tcBorders>
              <w:top w:val="single" w:sz="2" w:space="0" w:color="auto"/>
              <w:left w:val="single" w:sz="2" w:space="0" w:color="auto"/>
              <w:bottom w:val="single" w:sz="2" w:space="0" w:color="auto"/>
              <w:right w:val="single" w:sz="2" w:space="0" w:color="auto"/>
            </w:tcBorders>
          </w:tcPr>
          <w:p w14:paraId="2EB00831" w14:textId="55AE2FC6" w:rsidR="00872AFE" w:rsidRPr="00711388" w:rsidDel="004D643F" w:rsidRDefault="00872AFE" w:rsidP="00567869">
            <w:pPr>
              <w:pStyle w:val="NormalLeft"/>
              <w:rPr>
                <w:del w:id="4175" w:author="Author"/>
                <w:lang w:val="en-GB"/>
              </w:rPr>
            </w:pPr>
            <w:del w:id="4176" w:author="Author">
              <w:r w:rsidRPr="00711388" w:rsidDel="004D643F">
                <w:rPr>
                  <w:lang w:val="en-GB"/>
                </w:rPr>
                <w:delText>R0400/C0030</w:delText>
              </w:r>
            </w:del>
          </w:p>
        </w:tc>
        <w:tc>
          <w:tcPr>
            <w:tcW w:w="3529" w:type="dxa"/>
            <w:tcBorders>
              <w:top w:val="single" w:sz="2" w:space="0" w:color="auto"/>
              <w:left w:val="single" w:sz="2" w:space="0" w:color="auto"/>
              <w:bottom w:val="single" w:sz="2" w:space="0" w:color="auto"/>
              <w:right w:val="single" w:sz="2" w:space="0" w:color="auto"/>
            </w:tcBorders>
          </w:tcPr>
          <w:p w14:paraId="3237099B" w14:textId="09B3B280" w:rsidR="00872AFE" w:rsidRPr="00711388" w:rsidDel="004D643F" w:rsidRDefault="00872AFE" w:rsidP="00567869">
            <w:pPr>
              <w:pStyle w:val="NormalLeft"/>
              <w:rPr>
                <w:del w:id="4177" w:author="Author"/>
                <w:lang w:val="en-GB"/>
              </w:rPr>
            </w:pPr>
            <w:del w:id="4178" w:author="Author">
              <w:r w:rsidRPr="00711388" w:rsidDel="004D643F">
                <w:rPr>
                  <w:lang w:val="en-GB"/>
                </w:rPr>
                <w:delText xml:space="preserve">Total preference shares </w:delText>
              </w:r>
            </w:del>
            <w:r w:rsidR="00845F43" w:rsidRPr="00711388">
              <w:rPr>
                <w:lang w:val="en-GB"/>
              </w:rPr>
              <w:t>-</w:t>
            </w:r>
            <w:del w:id="4179"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047855EE" w14:textId="2188017F" w:rsidR="00872AFE" w:rsidRPr="00711388" w:rsidDel="004D643F" w:rsidRDefault="00872AFE" w:rsidP="00567869">
            <w:pPr>
              <w:pStyle w:val="NormalLeft"/>
              <w:rPr>
                <w:del w:id="4180" w:author="Author"/>
                <w:lang w:val="en-GB"/>
              </w:rPr>
            </w:pPr>
            <w:del w:id="4181" w:author="Author">
              <w:r w:rsidRPr="00711388" w:rsidDel="004D643F">
                <w:rPr>
                  <w:lang w:val="en-GB"/>
                </w:rPr>
                <w:delText>This is the total of preference shares that meet the criteria for Tier 1 that are counted under the transitional provisions.</w:delText>
              </w:r>
            </w:del>
          </w:p>
        </w:tc>
      </w:tr>
      <w:tr w:rsidR="00872AFE" w:rsidRPr="00711388" w:rsidDel="004D643F" w14:paraId="76E80813" w14:textId="3D19096A" w:rsidTr="00567869">
        <w:trPr>
          <w:del w:id="4182" w:author="Author"/>
        </w:trPr>
        <w:tc>
          <w:tcPr>
            <w:tcW w:w="1671" w:type="dxa"/>
            <w:tcBorders>
              <w:top w:val="single" w:sz="2" w:space="0" w:color="auto"/>
              <w:left w:val="single" w:sz="2" w:space="0" w:color="auto"/>
              <w:bottom w:val="single" w:sz="2" w:space="0" w:color="auto"/>
              <w:right w:val="single" w:sz="2" w:space="0" w:color="auto"/>
            </w:tcBorders>
          </w:tcPr>
          <w:p w14:paraId="6DA9D069" w14:textId="6D04D14E" w:rsidR="00872AFE" w:rsidRPr="00711388" w:rsidDel="004D643F" w:rsidRDefault="00872AFE" w:rsidP="00567869">
            <w:pPr>
              <w:pStyle w:val="NormalLeft"/>
              <w:rPr>
                <w:del w:id="4183" w:author="Author"/>
                <w:lang w:val="en-GB"/>
              </w:rPr>
            </w:pPr>
            <w:del w:id="4184" w:author="Author">
              <w:r w:rsidRPr="00711388" w:rsidDel="004D643F">
                <w:rPr>
                  <w:lang w:val="en-GB"/>
                </w:rPr>
                <w:delText>R0400/C0040</w:delText>
              </w:r>
            </w:del>
          </w:p>
        </w:tc>
        <w:tc>
          <w:tcPr>
            <w:tcW w:w="3529" w:type="dxa"/>
            <w:tcBorders>
              <w:top w:val="single" w:sz="2" w:space="0" w:color="auto"/>
              <w:left w:val="single" w:sz="2" w:space="0" w:color="auto"/>
              <w:bottom w:val="single" w:sz="2" w:space="0" w:color="auto"/>
              <w:right w:val="single" w:sz="2" w:space="0" w:color="auto"/>
            </w:tcBorders>
          </w:tcPr>
          <w:p w14:paraId="26AD30A0" w14:textId="46CD9194" w:rsidR="00872AFE" w:rsidRPr="00711388" w:rsidDel="004D643F" w:rsidRDefault="00872AFE" w:rsidP="00567869">
            <w:pPr>
              <w:pStyle w:val="NormalLeft"/>
              <w:rPr>
                <w:del w:id="4185" w:author="Author"/>
                <w:lang w:val="en-GB"/>
              </w:rPr>
            </w:pPr>
            <w:del w:id="4186" w:author="Author">
              <w:r w:rsidRPr="00711388" w:rsidDel="004D643F">
                <w:rPr>
                  <w:lang w:val="en-GB"/>
                </w:rPr>
                <w:delText xml:space="preserve">Total preference shares </w:delText>
              </w:r>
            </w:del>
            <w:r w:rsidR="00845F43" w:rsidRPr="00711388">
              <w:rPr>
                <w:lang w:val="en-GB"/>
              </w:rPr>
              <w:t>-</w:t>
            </w:r>
            <w:del w:id="4187"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5D2F33EE" w14:textId="3CCA6F35" w:rsidR="00872AFE" w:rsidRPr="00711388" w:rsidDel="004D643F" w:rsidRDefault="00872AFE" w:rsidP="00567869">
            <w:pPr>
              <w:pStyle w:val="NormalLeft"/>
              <w:rPr>
                <w:del w:id="4188" w:author="Author"/>
                <w:lang w:val="en-GB"/>
              </w:rPr>
            </w:pPr>
            <w:del w:id="4189" w:author="Author">
              <w:r w:rsidRPr="00711388" w:rsidDel="004D643F">
                <w:rPr>
                  <w:lang w:val="en-GB"/>
                </w:rPr>
                <w:delText>This is the total of preference shares that meet the criteria for Tier 2.</w:delText>
              </w:r>
            </w:del>
          </w:p>
        </w:tc>
      </w:tr>
      <w:tr w:rsidR="00872AFE" w:rsidRPr="00711388" w:rsidDel="004D643F" w14:paraId="29B3C0BD" w14:textId="14629E9A" w:rsidTr="00567869">
        <w:trPr>
          <w:del w:id="4190" w:author="Author"/>
        </w:trPr>
        <w:tc>
          <w:tcPr>
            <w:tcW w:w="1671" w:type="dxa"/>
            <w:tcBorders>
              <w:top w:val="single" w:sz="2" w:space="0" w:color="auto"/>
              <w:left w:val="single" w:sz="2" w:space="0" w:color="auto"/>
              <w:bottom w:val="single" w:sz="2" w:space="0" w:color="auto"/>
              <w:right w:val="single" w:sz="2" w:space="0" w:color="auto"/>
            </w:tcBorders>
          </w:tcPr>
          <w:p w14:paraId="3E8AC035" w14:textId="61C2BBE5" w:rsidR="00872AFE" w:rsidRPr="00711388" w:rsidDel="004D643F" w:rsidRDefault="00872AFE" w:rsidP="00567869">
            <w:pPr>
              <w:pStyle w:val="NormalLeft"/>
              <w:rPr>
                <w:del w:id="4191" w:author="Author"/>
                <w:lang w:val="en-GB"/>
              </w:rPr>
            </w:pPr>
            <w:del w:id="4192" w:author="Author">
              <w:r w:rsidRPr="00711388" w:rsidDel="004D643F">
                <w:rPr>
                  <w:lang w:val="en-GB"/>
                </w:rPr>
                <w:delText>R0400/C0050</w:delText>
              </w:r>
            </w:del>
          </w:p>
        </w:tc>
        <w:tc>
          <w:tcPr>
            <w:tcW w:w="3529" w:type="dxa"/>
            <w:tcBorders>
              <w:top w:val="single" w:sz="2" w:space="0" w:color="auto"/>
              <w:left w:val="single" w:sz="2" w:space="0" w:color="auto"/>
              <w:bottom w:val="single" w:sz="2" w:space="0" w:color="auto"/>
              <w:right w:val="single" w:sz="2" w:space="0" w:color="auto"/>
            </w:tcBorders>
          </w:tcPr>
          <w:p w14:paraId="6BFC7C1B" w14:textId="3677D7AB" w:rsidR="00872AFE" w:rsidRPr="00711388" w:rsidDel="004D643F" w:rsidRDefault="00872AFE" w:rsidP="00567869">
            <w:pPr>
              <w:pStyle w:val="NormalLeft"/>
              <w:rPr>
                <w:del w:id="4193" w:author="Author"/>
                <w:lang w:val="en-GB"/>
              </w:rPr>
            </w:pPr>
            <w:del w:id="4194" w:author="Author">
              <w:r w:rsidRPr="00711388" w:rsidDel="004D643F">
                <w:rPr>
                  <w:lang w:val="en-GB"/>
                </w:rPr>
                <w:delText xml:space="preserve">Total preference shares </w:delText>
              </w:r>
            </w:del>
            <w:r w:rsidR="00845F43" w:rsidRPr="00711388">
              <w:rPr>
                <w:lang w:val="en-GB"/>
              </w:rPr>
              <w:t>-</w:t>
            </w:r>
            <w:del w:id="4195"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50320341" w14:textId="1BD34DF6" w:rsidR="00872AFE" w:rsidRPr="00711388" w:rsidDel="004D643F" w:rsidRDefault="00872AFE" w:rsidP="00567869">
            <w:pPr>
              <w:pStyle w:val="NormalLeft"/>
              <w:rPr>
                <w:del w:id="4196" w:author="Author"/>
                <w:lang w:val="en-GB"/>
              </w:rPr>
            </w:pPr>
            <w:del w:id="4197" w:author="Author">
              <w:r w:rsidRPr="00711388" w:rsidDel="004D643F">
                <w:rPr>
                  <w:lang w:val="en-GB"/>
                </w:rPr>
                <w:delText>This is the total of preference shares that meet the criteria for Tier 2 that are counted under the transitional provisions.</w:delText>
              </w:r>
            </w:del>
          </w:p>
        </w:tc>
      </w:tr>
      <w:tr w:rsidR="00872AFE" w:rsidRPr="00711388" w:rsidDel="004D643F" w14:paraId="31068D4F" w14:textId="2DD1901A" w:rsidTr="00567869">
        <w:trPr>
          <w:del w:id="4198" w:author="Author"/>
        </w:trPr>
        <w:tc>
          <w:tcPr>
            <w:tcW w:w="1671" w:type="dxa"/>
            <w:tcBorders>
              <w:top w:val="single" w:sz="2" w:space="0" w:color="auto"/>
              <w:left w:val="single" w:sz="2" w:space="0" w:color="auto"/>
              <w:bottom w:val="single" w:sz="2" w:space="0" w:color="auto"/>
              <w:right w:val="single" w:sz="2" w:space="0" w:color="auto"/>
            </w:tcBorders>
          </w:tcPr>
          <w:p w14:paraId="6FF5CA41" w14:textId="794FD32E" w:rsidR="00872AFE" w:rsidRPr="00711388" w:rsidDel="004D643F" w:rsidRDefault="00872AFE" w:rsidP="00567869">
            <w:pPr>
              <w:pStyle w:val="NormalLeft"/>
              <w:rPr>
                <w:del w:id="4199" w:author="Author"/>
                <w:lang w:val="en-GB"/>
              </w:rPr>
            </w:pPr>
            <w:del w:id="4200" w:author="Author">
              <w:r w:rsidRPr="00711388" w:rsidDel="004D643F">
                <w:rPr>
                  <w:lang w:val="en-GB"/>
                </w:rPr>
                <w:delText>R0400/C0060</w:delText>
              </w:r>
            </w:del>
          </w:p>
        </w:tc>
        <w:tc>
          <w:tcPr>
            <w:tcW w:w="3529" w:type="dxa"/>
            <w:tcBorders>
              <w:top w:val="single" w:sz="2" w:space="0" w:color="auto"/>
              <w:left w:val="single" w:sz="2" w:space="0" w:color="auto"/>
              <w:bottom w:val="single" w:sz="2" w:space="0" w:color="auto"/>
              <w:right w:val="single" w:sz="2" w:space="0" w:color="auto"/>
            </w:tcBorders>
          </w:tcPr>
          <w:p w14:paraId="435D1746" w14:textId="53C3C0BF" w:rsidR="00872AFE" w:rsidRPr="00711388" w:rsidDel="004D643F" w:rsidRDefault="00872AFE" w:rsidP="00567869">
            <w:pPr>
              <w:pStyle w:val="NormalLeft"/>
              <w:rPr>
                <w:del w:id="4201" w:author="Author"/>
                <w:lang w:val="en-GB"/>
              </w:rPr>
            </w:pPr>
            <w:del w:id="4202" w:author="Author">
              <w:r w:rsidRPr="00711388" w:rsidDel="004D643F">
                <w:rPr>
                  <w:lang w:val="en-GB"/>
                </w:rPr>
                <w:delText xml:space="preserve">Total preference shares </w:delText>
              </w:r>
            </w:del>
            <w:r w:rsidR="00845F43" w:rsidRPr="00711388">
              <w:rPr>
                <w:lang w:val="en-GB"/>
              </w:rPr>
              <w:t>-</w:t>
            </w:r>
            <w:del w:id="4203"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6552B56A" w14:textId="12645305" w:rsidR="00872AFE" w:rsidRPr="00711388" w:rsidDel="004D643F" w:rsidRDefault="00872AFE" w:rsidP="00567869">
            <w:pPr>
              <w:pStyle w:val="NormalLeft"/>
              <w:rPr>
                <w:del w:id="4204" w:author="Author"/>
                <w:lang w:val="en-GB"/>
              </w:rPr>
            </w:pPr>
            <w:del w:id="4205" w:author="Author">
              <w:r w:rsidRPr="00711388" w:rsidDel="004D643F">
                <w:rPr>
                  <w:lang w:val="en-GB"/>
                </w:rPr>
                <w:delText>This is the total of preference shares that meet the criteria for Tier 3.</w:delText>
              </w:r>
            </w:del>
          </w:p>
        </w:tc>
      </w:tr>
      <w:tr w:rsidR="00872AFE" w:rsidRPr="00711388" w:rsidDel="004D643F" w14:paraId="7682A4F3" w14:textId="013186E9" w:rsidTr="00567869">
        <w:trPr>
          <w:del w:id="4206" w:author="Author"/>
        </w:trPr>
        <w:tc>
          <w:tcPr>
            <w:tcW w:w="1671" w:type="dxa"/>
            <w:tcBorders>
              <w:top w:val="single" w:sz="2" w:space="0" w:color="auto"/>
              <w:left w:val="single" w:sz="2" w:space="0" w:color="auto"/>
              <w:bottom w:val="single" w:sz="2" w:space="0" w:color="auto"/>
              <w:right w:val="single" w:sz="2" w:space="0" w:color="auto"/>
            </w:tcBorders>
          </w:tcPr>
          <w:p w14:paraId="6367D575" w14:textId="0DDCCFA2" w:rsidR="00872AFE" w:rsidRPr="00711388" w:rsidDel="004D643F" w:rsidRDefault="00872AFE" w:rsidP="00567869">
            <w:pPr>
              <w:pStyle w:val="NormalLeft"/>
              <w:rPr>
                <w:del w:id="4207" w:author="Author"/>
                <w:lang w:val="en-GB"/>
              </w:rPr>
            </w:pPr>
            <w:del w:id="4208" w:author="Author">
              <w:r w:rsidRPr="00711388" w:rsidDel="004D643F">
                <w:rPr>
                  <w:lang w:val="en-GB"/>
                </w:rPr>
                <w:delText>R0410/C0010</w:delText>
              </w:r>
            </w:del>
          </w:p>
        </w:tc>
        <w:tc>
          <w:tcPr>
            <w:tcW w:w="3529" w:type="dxa"/>
            <w:tcBorders>
              <w:top w:val="single" w:sz="2" w:space="0" w:color="auto"/>
              <w:left w:val="single" w:sz="2" w:space="0" w:color="auto"/>
              <w:bottom w:val="single" w:sz="2" w:space="0" w:color="auto"/>
              <w:right w:val="single" w:sz="2" w:space="0" w:color="auto"/>
            </w:tcBorders>
          </w:tcPr>
          <w:p w14:paraId="2174C777" w14:textId="2CB61EEA" w:rsidR="00872AFE" w:rsidRPr="00711388" w:rsidDel="004D643F" w:rsidRDefault="00872AFE" w:rsidP="00567869">
            <w:pPr>
              <w:pStyle w:val="NormalLeft"/>
              <w:rPr>
                <w:del w:id="4209" w:author="Author"/>
                <w:lang w:val="en-GB"/>
              </w:rPr>
            </w:pPr>
            <w:del w:id="4210" w:author="Author">
              <w:r w:rsidRPr="00711388" w:rsidDel="004D643F">
                <w:rPr>
                  <w:lang w:val="en-GB"/>
                </w:rPr>
                <w:delText xml:space="preserve">Dated subordinated liabilities </w:delText>
              </w:r>
            </w:del>
            <w:r w:rsidR="00845F43" w:rsidRPr="00711388">
              <w:rPr>
                <w:lang w:val="en-GB"/>
              </w:rPr>
              <w:t>-</w:t>
            </w:r>
            <w:del w:id="4211"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1814F188" w14:textId="7C9BD46E" w:rsidR="00872AFE" w:rsidRPr="00711388" w:rsidDel="004D643F" w:rsidRDefault="00872AFE" w:rsidP="00567869">
            <w:pPr>
              <w:pStyle w:val="NormalLeft"/>
              <w:rPr>
                <w:del w:id="4212" w:author="Author"/>
                <w:lang w:val="en-GB"/>
              </w:rPr>
            </w:pPr>
            <w:del w:id="4213" w:author="Author">
              <w:r w:rsidRPr="00711388" w:rsidDel="004D643F">
                <w:rPr>
                  <w:lang w:val="en-GB"/>
                </w:rPr>
                <w:delText>This is the total of dated subordinated liabilities.</w:delText>
              </w:r>
            </w:del>
          </w:p>
        </w:tc>
      </w:tr>
      <w:tr w:rsidR="00872AFE" w:rsidRPr="00711388" w:rsidDel="004D643F" w14:paraId="4B654E3A" w14:textId="5D44E99D" w:rsidTr="00567869">
        <w:trPr>
          <w:del w:id="4214" w:author="Author"/>
        </w:trPr>
        <w:tc>
          <w:tcPr>
            <w:tcW w:w="1671" w:type="dxa"/>
            <w:tcBorders>
              <w:top w:val="single" w:sz="2" w:space="0" w:color="auto"/>
              <w:left w:val="single" w:sz="2" w:space="0" w:color="auto"/>
              <w:bottom w:val="single" w:sz="2" w:space="0" w:color="auto"/>
              <w:right w:val="single" w:sz="2" w:space="0" w:color="auto"/>
            </w:tcBorders>
          </w:tcPr>
          <w:p w14:paraId="0CFF0779" w14:textId="076B49E3" w:rsidR="00872AFE" w:rsidRPr="00711388" w:rsidDel="004D643F" w:rsidRDefault="00872AFE" w:rsidP="00567869">
            <w:pPr>
              <w:pStyle w:val="NormalLeft"/>
              <w:rPr>
                <w:del w:id="4215" w:author="Author"/>
                <w:lang w:val="en-GB"/>
              </w:rPr>
            </w:pPr>
            <w:del w:id="4216" w:author="Author">
              <w:r w:rsidRPr="00711388" w:rsidDel="004D643F">
                <w:rPr>
                  <w:lang w:val="en-GB"/>
                </w:rPr>
                <w:delText>R0410/C0020</w:delText>
              </w:r>
            </w:del>
          </w:p>
        </w:tc>
        <w:tc>
          <w:tcPr>
            <w:tcW w:w="3529" w:type="dxa"/>
            <w:tcBorders>
              <w:top w:val="single" w:sz="2" w:space="0" w:color="auto"/>
              <w:left w:val="single" w:sz="2" w:space="0" w:color="auto"/>
              <w:bottom w:val="single" w:sz="2" w:space="0" w:color="auto"/>
              <w:right w:val="single" w:sz="2" w:space="0" w:color="auto"/>
            </w:tcBorders>
          </w:tcPr>
          <w:p w14:paraId="2ECE76EA" w14:textId="0AC0F7F7" w:rsidR="00872AFE" w:rsidRPr="00711388" w:rsidDel="004D643F" w:rsidRDefault="00872AFE" w:rsidP="00567869">
            <w:pPr>
              <w:pStyle w:val="NormalLeft"/>
              <w:rPr>
                <w:del w:id="4217" w:author="Author"/>
                <w:lang w:val="en-GB"/>
              </w:rPr>
            </w:pPr>
            <w:del w:id="4218" w:author="Author">
              <w:r w:rsidRPr="00711388" w:rsidDel="004D643F">
                <w:rPr>
                  <w:lang w:val="en-GB"/>
                </w:rPr>
                <w:delText>Dated subordinated liabilities</w:delText>
              </w:r>
            </w:del>
            <w:r w:rsidR="00711388" w:rsidRPr="00711388">
              <w:rPr>
                <w:lang w:val="en-GB"/>
              </w:rPr>
              <w:t>-</w:t>
            </w:r>
            <w:del w:id="4219"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41B4AD33" w14:textId="15EA6C2E" w:rsidR="00872AFE" w:rsidRPr="00711388" w:rsidDel="004D643F" w:rsidRDefault="00872AFE" w:rsidP="00567869">
            <w:pPr>
              <w:pStyle w:val="NormalLeft"/>
              <w:rPr>
                <w:del w:id="4220" w:author="Author"/>
                <w:lang w:val="en-GB"/>
              </w:rPr>
            </w:pPr>
            <w:del w:id="4221" w:author="Author">
              <w:r w:rsidRPr="00711388" w:rsidDel="004D643F">
                <w:rPr>
                  <w:lang w:val="en-GB"/>
                </w:rPr>
                <w:delText>This is the amount of dated subordinated liabilities that meet the criteria for Tier 1.</w:delText>
              </w:r>
            </w:del>
          </w:p>
        </w:tc>
      </w:tr>
      <w:tr w:rsidR="00872AFE" w:rsidRPr="00711388" w:rsidDel="004D643F" w14:paraId="3650D16C" w14:textId="75D570CA" w:rsidTr="00567869">
        <w:trPr>
          <w:del w:id="4222" w:author="Author"/>
        </w:trPr>
        <w:tc>
          <w:tcPr>
            <w:tcW w:w="1671" w:type="dxa"/>
            <w:tcBorders>
              <w:top w:val="single" w:sz="2" w:space="0" w:color="auto"/>
              <w:left w:val="single" w:sz="2" w:space="0" w:color="auto"/>
              <w:bottom w:val="single" w:sz="2" w:space="0" w:color="auto"/>
              <w:right w:val="single" w:sz="2" w:space="0" w:color="auto"/>
            </w:tcBorders>
          </w:tcPr>
          <w:p w14:paraId="0876D29A" w14:textId="5400E34A" w:rsidR="00872AFE" w:rsidRPr="00711388" w:rsidDel="004D643F" w:rsidRDefault="00872AFE" w:rsidP="00567869">
            <w:pPr>
              <w:pStyle w:val="NormalLeft"/>
              <w:rPr>
                <w:del w:id="4223" w:author="Author"/>
                <w:lang w:val="en-GB"/>
              </w:rPr>
            </w:pPr>
            <w:del w:id="4224" w:author="Author">
              <w:r w:rsidRPr="00711388" w:rsidDel="004D643F">
                <w:rPr>
                  <w:lang w:val="en-GB"/>
                </w:rPr>
                <w:lastRenderedPageBreak/>
                <w:delText>R0410/C0030</w:delText>
              </w:r>
            </w:del>
          </w:p>
        </w:tc>
        <w:tc>
          <w:tcPr>
            <w:tcW w:w="3529" w:type="dxa"/>
            <w:tcBorders>
              <w:top w:val="single" w:sz="2" w:space="0" w:color="auto"/>
              <w:left w:val="single" w:sz="2" w:space="0" w:color="auto"/>
              <w:bottom w:val="single" w:sz="2" w:space="0" w:color="auto"/>
              <w:right w:val="single" w:sz="2" w:space="0" w:color="auto"/>
            </w:tcBorders>
          </w:tcPr>
          <w:p w14:paraId="517A1504" w14:textId="05CBD0AB" w:rsidR="00872AFE" w:rsidRPr="00711388" w:rsidDel="004D643F" w:rsidRDefault="00872AFE" w:rsidP="00567869">
            <w:pPr>
              <w:pStyle w:val="NormalLeft"/>
              <w:rPr>
                <w:del w:id="4225" w:author="Author"/>
                <w:lang w:val="en-GB"/>
              </w:rPr>
            </w:pPr>
            <w:del w:id="4226" w:author="Author">
              <w:r w:rsidRPr="00711388" w:rsidDel="004D643F">
                <w:rPr>
                  <w:lang w:val="en-GB"/>
                </w:rPr>
                <w:delText xml:space="preserve">Dated subordinated liabilities </w:delText>
              </w:r>
            </w:del>
            <w:r w:rsidR="00845F43" w:rsidRPr="00711388">
              <w:rPr>
                <w:lang w:val="en-GB"/>
              </w:rPr>
              <w:t>-</w:t>
            </w:r>
            <w:del w:id="4227"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538527B3" w14:textId="61939559" w:rsidR="00872AFE" w:rsidRPr="00711388" w:rsidDel="004D643F" w:rsidRDefault="00872AFE" w:rsidP="00567869">
            <w:pPr>
              <w:pStyle w:val="NormalLeft"/>
              <w:rPr>
                <w:del w:id="4228" w:author="Author"/>
                <w:lang w:val="en-GB"/>
              </w:rPr>
            </w:pPr>
            <w:del w:id="4229" w:author="Author">
              <w:r w:rsidRPr="00711388" w:rsidDel="004D643F">
                <w:rPr>
                  <w:lang w:val="en-GB"/>
                </w:rPr>
                <w:delText>This is the amount of dated subordinated liabilities that meet the criteria for Tier 1 that are counted under the transitional provisions.</w:delText>
              </w:r>
            </w:del>
          </w:p>
        </w:tc>
      </w:tr>
      <w:tr w:rsidR="00872AFE" w:rsidRPr="00711388" w:rsidDel="004D643F" w14:paraId="7FE68334" w14:textId="36537791" w:rsidTr="00567869">
        <w:trPr>
          <w:del w:id="4230" w:author="Author"/>
        </w:trPr>
        <w:tc>
          <w:tcPr>
            <w:tcW w:w="1671" w:type="dxa"/>
            <w:tcBorders>
              <w:top w:val="single" w:sz="2" w:space="0" w:color="auto"/>
              <w:left w:val="single" w:sz="2" w:space="0" w:color="auto"/>
              <w:bottom w:val="single" w:sz="2" w:space="0" w:color="auto"/>
              <w:right w:val="single" w:sz="2" w:space="0" w:color="auto"/>
            </w:tcBorders>
          </w:tcPr>
          <w:p w14:paraId="557EFC71" w14:textId="0B255249" w:rsidR="00872AFE" w:rsidRPr="00711388" w:rsidDel="004D643F" w:rsidRDefault="00872AFE" w:rsidP="00567869">
            <w:pPr>
              <w:pStyle w:val="NormalLeft"/>
              <w:rPr>
                <w:del w:id="4231" w:author="Author"/>
                <w:lang w:val="en-GB"/>
              </w:rPr>
            </w:pPr>
            <w:del w:id="4232" w:author="Author">
              <w:r w:rsidRPr="00711388" w:rsidDel="004D643F">
                <w:rPr>
                  <w:lang w:val="en-GB"/>
                </w:rPr>
                <w:delText>R0410/C0040</w:delText>
              </w:r>
            </w:del>
          </w:p>
        </w:tc>
        <w:tc>
          <w:tcPr>
            <w:tcW w:w="3529" w:type="dxa"/>
            <w:tcBorders>
              <w:top w:val="single" w:sz="2" w:space="0" w:color="auto"/>
              <w:left w:val="single" w:sz="2" w:space="0" w:color="auto"/>
              <w:bottom w:val="single" w:sz="2" w:space="0" w:color="auto"/>
              <w:right w:val="single" w:sz="2" w:space="0" w:color="auto"/>
            </w:tcBorders>
          </w:tcPr>
          <w:p w14:paraId="03A75D96" w14:textId="0F3F2084" w:rsidR="00872AFE" w:rsidRPr="00711388" w:rsidDel="004D643F" w:rsidRDefault="00872AFE" w:rsidP="00567869">
            <w:pPr>
              <w:pStyle w:val="NormalLeft"/>
              <w:rPr>
                <w:del w:id="4233" w:author="Author"/>
                <w:lang w:val="en-GB"/>
              </w:rPr>
            </w:pPr>
            <w:del w:id="4234" w:author="Author">
              <w:r w:rsidRPr="00711388" w:rsidDel="004D643F">
                <w:rPr>
                  <w:lang w:val="en-GB"/>
                </w:rPr>
                <w:delText>Dated subordinated liabilities</w:delText>
              </w:r>
            </w:del>
            <w:r w:rsidR="00711388" w:rsidRPr="00711388">
              <w:rPr>
                <w:lang w:val="en-GB"/>
              </w:rPr>
              <w:t>-</w:t>
            </w:r>
            <w:del w:id="4235"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46BDF180" w14:textId="1FAC76BA" w:rsidR="00872AFE" w:rsidRPr="00711388" w:rsidDel="004D643F" w:rsidRDefault="00872AFE" w:rsidP="00567869">
            <w:pPr>
              <w:pStyle w:val="NormalLeft"/>
              <w:rPr>
                <w:del w:id="4236" w:author="Author"/>
                <w:lang w:val="en-GB"/>
              </w:rPr>
            </w:pPr>
            <w:del w:id="4237" w:author="Author">
              <w:r w:rsidRPr="00711388" w:rsidDel="004D643F">
                <w:rPr>
                  <w:lang w:val="en-GB"/>
                </w:rPr>
                <w:delText>This is the amount of dated subordinated liabilities that meet the criteria for Tier 2.</w:delText>
              </w:r>
            </w:del>
          </w:p>
        </w:tc>
      </w:tr>
      <w:tr w:rsidR="00872AFE" w:rsidRPr="00711388" w:rsidDel="004D643F" w14:paraId="0BFEA46F" w14:textId="5F8BBFA1" w:rsidTr="00567869">
        <w:trPr>
          <w:del w:id="4238" w:author="Author"/>
        </w:trPr>
        <w:tc>
          <w:tcPr>
            <w:tcW w:w="1671" w:type="dxa"/>
            <w:tcBorders>
              <w:top w:val="single" w:sz="2" w:space="0" w:color="auto"/>
              <w:left w:val="single" w:sz="2" w:space="0" w:color="auto"/>
              <w:bottom w:val="single" w:sz="2" w:space="0" w:color="auto"/>
              <w:right w:val="single" w:sz="2" w:space="0" w:color="auto"/>
            </w:tcBorders>
          </w:tcPr>
          <w:p w14:paraId="49445B93" w14:textId="25B027C9" w:rsidR="00872AFE" w:rsidRPr="00711388" w:rsidDel="004D643F" w:rsidRDefault="00872AFE" w:rsidP="00567869">
            <w:pPr>
              <w:pStyle w:val="NormalLeft"/>
              <w:rPr>
                <w:del w:id="4239" w:author="Author"/>
                <w:lang w:val="en-GB"/>
              </w:rPr>
            </w:pPr>
            <w:del w:id="4240" w:author="Author">
              <w:r w:rsidRPr="00711388" w:rsidDel="004D643F">
                <w:rPr>
                  <w:lang w:val="en-GB"/>
                </w:rPr>
                <w:delText>R0410/C0050</w:delText>
              </w:r>
            </w:del>
          </w:p>
        </w:tc>
        <w:tc>
          <w:tcPr>
            <w:tcW w:w="3529" w:type="dxa"/>
            <w:tcBorders>
              <w:top w:val="single" w:sz="2" w:space="0" w:color="auto"/>
              <w:left w:val="single" w:sz="2" w:space="0" w:color="auto"/>
              <w:bottom w:val="single" w:sz="2" w:space="0" w:color="auto"/>
              <w:right w:val="single" w:sz="2" w:space="0" w:color="auto"/>
            </w:tcBorders>
          </w:tcPr>
          <w:p w14:paraId="5E79EFA4" w14:textId="397EF21A" w:rsidR="00872AFE" w:rsidRPr="00711388" w:rsidDel="004D643F" w:rsidRDefault="00872AFE" w:rsidP="00567869">
            <w:pPr>
              <w:pStyle w:val="NormalLeft"/>
              <w:rPr>
                <w:del w:id="4241" w:author="Author"/>
                <w:lang w:val="en-GB"/>
              </w:rPr>
            </w:pPr>
            <w:del w:id="4242" w:author="Author">
              <w:r w:rsidRPr="00711388" w:rsidDel="004D643F">
                <w:rPr>
                  <w:lang w:val="en-GB"/>
                </w:rPr>
                <w:delText>Dated subordinated liabilities</w:delText>
              </w:r>
            </w:del>
            <w:r w:rsidR="00711388" w:rsidRPr="00711388">
              <w:rPr>
                <w:lang w:val="en-GB"/>
              </w:rPr>
              <w:t>-</w:t>
            </w:r>
            <w:del w:id="4243"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06EB4D3C" w14:textId="6521DF98" w:rsidR="00872AFE" w:rsidRPr="00711388" w:rsidDel="004D643F" w:rsidRDefault="00872AFE" w:rsidP="00567869">
            <w:pPr>
              <w:pStyle w:val="NormalLeft"/>
              <w:rPr>
                <w:del w:id="4244" w:author="Author"/>
                <w:lang w:val="en-GB"/>
              </w:rPr>
            </w:pPr>
            <w:del w:id="4245" w:author="Author">
              <w:r w:rsidRPr="00711388" w:rsidDel="004D643F">
                <w:rPr>
                  <w:lang w:val="en-GB"/>
                </w:rPr>
                <w:delText>This is the amount of dated subordinated liabilities that meet the criteria for Tier 2 that are counted under the transitional provisions.</w:delText>
              </w:r>
            </w:del>
          </w:p>
        </w:tc>
      </w:tr>
      <w:tr w:rsidR="00872AFE" w:rsidRPr="00711388" w:rsidDel="004D643F" w14:paraId="587DDD10" w14:textId="3A573FAA" w:rsidTr="00567869">
        <w:trPr>
          <w:del w:id="4246" w:author="Author"/>
        </w:trPr>
        <w:tc>
          <w:tcPr>
            <w:tcW w:w="1671" w:type="dxa"/>
            <w:tcBorders>
              <w:top w:val="single" w:sz="2" w:space="0" w:color="auto"/>
              <w:left w:val="single" w:sz="2" w:space="0" w:color="auto"/>
              <w:bottom w:val="single" w:sz="2" w:space="0" w:color="auto"/>
              <w:right w:val="single" w:sz="2" w:space="0" w:color="auto"/>
            </w:tcBorders>
          </w:tcPr>
          <w:p w14:paraId="42F6DB30" w14:textId="2A00A76B" w:rsidR="00872AFE" w:rsidRPr="00711388" w:rsidDel="004D643F" w:rsidRDefault="00872AFE" w:rsidP="00567869">
            <w:pPr>
              <w:pStyle w:val="NormalLeft"/>
              <w:rPr>
                <w:del w:id="4247" w:author="Author"/>
                <w:lang w:val="en-GB"/>
              </w:rPr>
            </w:pPr>
            <w:del w:id="4248" w:author="Author">
              <w:r w:rsidRPr="00711388" w:rsidDel="004D643F">
                <w:rPr>
                  <w:lang w:val="en-GB"/>
                </w:rPr>
                <w:delText>R0410/C0060</w:delText>
              </w:r>
            </w:del>
          </w:p>
        </w:tc>
        <w:tc>
          <w:tcPr>
            <w:tcW w:w="3529" w:type="dxa"/>
            <w:tcBorders>
              <w:top w:val="single" w:sz="2" w:space="0" w:color="auto"/>
              <w:left w:val="single" w:sz="2" w:space="0" w:color="auto"/>
              <w:bottom w:val="single" w:sz="2" w:space="0" w:color="auto"/>
              <w:right w:val="single" w:sz="2" w:space="0" w:color="auto"/>
            </w:tcBorders>
          </w:tcPr>
          <w:p w14:paraId="1343A85E" w14:textId="56D4B317" w:rsidR="00872AFE" w:rsidRPr="00711388" w:rsidDel="004D643F" w:rsidRDefault="00872AFE" w:rsidP="00567869">
            <w:pPr>
              <w:pStyle w:val="NormalLeft"/>
              <w:rPr>
                <w:del w:id="4249" w:author="Author"/>
                <w:lang w:val="en-GB"/>
              </w:rPr>
            </w:pPr>
            <w:del w:id="4250" w:author="Author">
              <w:r w:rsidRPr="00711388" w:rsidDel="004D643F">
                <w:rPr>
                  <w:lang w:val="en-GB"/>
                </w:rPr>
                <w:delText>Dated subordinated liabilities</w:delText>
              </w:r>
            </w:del>
            <w:r w:rsidR="00711388" w:rsidRPr="00711388">
              <w:rPr>
                <w:lang w:val="en-GB"/>
              </w:rPr>
              <w:t>-</w:t>
            </w:r>
            <w:del w:id="4251"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259ECF27" w14:textId="0B54413C" w:rsidR="00872AFE" w:rsidRPr="00711388" w:rsidDel="004D643F" w:rsidRDefault="00872AFE" w:rsidP="00567869">
            <w:pPr>
              <w:pStyle w:val="NormalLeft"/>
              <w:rPr>
                <w:del w:id="4252" w:author="Author"/>
                <w:lang w:val="en-GB"/>
              </w:rPr>
            </w:pPr>
            <w:del w:id="4253" w:author="Author">
              <w:r w:rsidRPr="00711388" w:rsidDel="004D643F">
                <w:rPr>
                  <w:lang w:val="en-GB"/>
                </w:rPr>
                <w:delText>This is the amount of dated subordinated liabilities that meet the criteria for Tier 3.</w:delText>
              </w:r>
            </w:del>
          </w:p>
        </w:tc>
      </w:tr>
      <w:tr w:rsidR="00872AFE" w:rsidRPr="00711388" w:rsidDel="004D643F" w14:paraId="18E9C618" w14:textId="40507B25" w:rsidTr="00567869">
        <w:trPr>
          <w:del w:id="4254" w:author="Author"/>
        </w:trPr>
        <w:tc>
          <w:tcPr>
            <w:tcW w:w="1671" w:type="dxa"/>
            <w:tcBorders>
              <w:top w:val="single" w:sz="2" w:space="0" w:color="auto"/>
              <w:left w:val="single" w:sz="2" w:space="0" w:color="auto"/>
              <w:bottom w:val="single" w:sz="2" w:space="0" w:color="auto"/>
              <w:right w:val="single" w:sz="2" w:space="0" w:color="auto"/>
            </w:tcBorders>
          </w:tcPr>
          <w:p w14:paraId="6F969D1B" w14:textId="5DC20727" w:rsidR="00872AFE" w:rsidRPr="00711388" w:rsidDel="004D643F" w:rsidRDefault="00872AFE" w:rsidP="00567869">
            <w:pPr>
              <w:pStyle w:val="NormalLeft"/>
              <w:rPr>
                <w:del w:id="4255" w:author="Author"/>
                <w:lang w:val="en-GB"/>
              </w:rPr>
            </w:pPr>
            <w:del w:id="4256" w:author="Author">
              <w:r w:rsidRPr="00711388" w:rsidDel="004D643F">
                <w:rPr>
                  <w:lang w:val="en-GB"/>
                </w:rPr>
                <w:delText>R0420/C0010</w:delText>
              </w:r>
            </w:del>
          </w:p>
        </w:tc>
        <w:tc>
          <w:tcPr>
            <w:tcW w:w="3529" w:type="dxa"/>
            <w:tcBorders>
              <w:top w:val="single" w:sz="2" w:space="0" w:color="auto"/>
              <w:left w:val="single" w:sz="2" w:space="0" w:color="auto"/>
              <w:bottom w:val="single" w:sz="2" w:space="0" w:color="auto"/>
              <w:right w:val="single" w:sz="2" w:space="0" w:color="auto"/>
            </w:tcBorders>
          </w:tcPr>
          <w:p w14:paraId="0015FD0A" w14:textId="5E03B5BC" w:rsidR="00872AFE" w:rsidRPr="00711388" w:rsidDel="004D643F" w:rsidRDefault="00872AFE" w:rsidP="00567869">
            <w:pPr>
              <w:pStyle w:val="NormalLeft"/>
              <w:rPr>
                <w:del w:id="4257" w:author="Author"/>
                <w:lang w:val="en-GB"/>
              </w:rPr>
            </w:pPr>
            <w:del w:id="4258" w:author="Author">
              <w:r w:rsidRPr="00711388" w:rsidDel="004D643F">
                <w:rPr>
                  <w:lang w:val="en-GB"/>
                </w:rPr>
                <w:delText xml:space="preserve">Undated subordinated liabilities with a contractual opportunity to redeem </w:delText>
              </w:r>
            </w:del>
            <w:r w:rsidR="00845F43" w:rsidRPr="00711388">
              <w:rPr>
                <w:lang w:val="en-GB"/>
              </w:rPr>
              <w:t>-</w:t>
            </w:r>
            <w:del w:id="4259"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66990F38" w14:textId="7F822EF5" w:rsidR="00872AFE" w:rsidRPr="00711388" w:rsidDel="004D643F" w:rsidRDefault="00872AFE" w:rsidP="00567869">
            <w:pPr>
              <w:pStyle w:val="NormalLeft"/>
              <w:rPr>
                <w:del w:id="4260" w:author="Author"/>
                <w:lang w:val="en-GB"/>
              </w:rPr>
            </w:pPr>
            <w:del w:id="4261" w:author="Author">
              <w:r w:rsidRPr="00711388" w:rsidDel="004D643F">
                <w:rPr>
                  <w:lang w:val="en-GB"/>
                </w:rPr>
                <w:delText>This is the total of undated subordinated liabilities that have a contractual opportunity to redeem.</w:delText>
              </w:r>
            </w:del>
          </w:p>
        </w:tc>
      </w:tr>
      <w:tr w:rsidR="00872AFE" w:rsidRPr="00711388" w:rsidDel="004D643F" w14:paraId="34539BEC" w14:textId="0E34E19C" w:rsidTr="00567869">
        <w:trPr>
          <w:del w:id="4262" w:author="Author"/>
        </w:trPr>
        <w:tc>
          <w:tcPr>
            <w:tcW w:w="1671" w:type="dxa"/>
            <w:tcBorders>
              <w:top w:val="single" w:sz="2" w:space="0" w:color="auto"/>
              <w:left w:val="single" w:sz="2" w:space="0" w:color="auto"/>
              <w:bottom w:val="single" w:sz="2" w:space="0" w:color="auto"/>
              <w:right w:val="single" w:sz="2" w:space="0" w:color="auto"/>
            </w:tcBorders>
          </w:tcPr>
          <w:p w14:paraId="5B61334D" w14:textId="58513C05" w:rsidR="00872AFE" w:rsidRPr="00711388" w:rsidDel="004D643F" w:rsidRDefault="00872AFE" w:rsidP="00567869">
            <w:pPr>
              <w:pStyle w:val="NormalLeft"/>
              <w:rPr>
                <w:del w:id="4263" w:author="Author"/>
                <w:lang w:val="en-GB"/>
              </w:rPr>
            </w:pPr>
            <w:del w:id="4264" w:author="Author">
              <w:r w:rsidRPr="00711388" w:rsidDel="004D643F">
                <w:rPr>
                  <w:lang w:val="en-GB"/>
                </w:rPr>
                <w:delText>R0420/C0020</w:delText>
              </w:r>
            </w:del>
          </w:p>
        </w:tc>
        <w:tc>
          <w:tcPr>
            <w:tcW w:w="3529" w:type="dxa"/>
            <w:tcBorders>
              <w:top w:val="single" w:sz="2" w:space="0" w:color="auto"/>
              <w:left w:val="single" w:sz="2" w:space="0" w:color="auto"/>
              <w:bottom w:val="single" w:sz="2" w:space="0" w:color="auto"/>
              <w:right w:val="single" w:sz="2" w:space="0" w:color="auto"/>
            </w:tcBorders>
          </w:tcPr>
          <w:p w14:paraId="3AF9EDBC" w14:textId="2BA33624" w:rsidR="00872AFE" w:rsidRPr="00711388" w:rsidDel="004D643F" w:rsidRDefault="00872AFE" w:rsidP="00567869">
            <w:pPr>
              <w:pStyle w:val="NormalLeft"/>
              <w:rPr>
                <w:del w:id="4265" w:author="Author"/>
                <w:lang w:val="en-GB"/>
              </w:rPr>
            </w:pPr>
            <w:del w:id="4266" w:author="Author">
              <w:r w:rsidRPr="00711388" w:rsidDel="004D643F">
                <w:rPr>
                  <w:lang w:val="en-GB"/>
                </w:rPr>
                <w:delText xml:space="preserve">Undated subordinated liabilities with a contractual opportunity to redeem </w:delText>
              </w:r>
            </w:del>
            <w:r w:rsidR="00845F43" w:rsidRPr="00711388">
              <w:rPr>
                <w:lang w:val="en-GB"/>
              </w:rPr>
              <w:t>-</w:t>
            </w:r>
            <w:del w:id="4267"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21221A31" w14:textId="7A6BA20E" w:rsidR="00872AFE" w:rsidRPr="00711388" w:rsidDel="004D643F" w:rsidRDefault="00872AFE" w:rsidP="00567869">
            <w:pPr>
              <w:pStyle w:val="NormalLeft"/>
              <w:rPr>
                <w:del w:id="4268" w:author="Author"/>
                <w:lang w:val="en-GB"/>
              </w:rPr>
            </w:pPr>
            <w:del w:id="4269" w:author="Author">
              <w:r w:rsidRPr="00711388" w:rsidDel="004D643F">
                <w:rPr>
                  <w:lang w:val="en-GB"/>
                </w:rPr>
                <w:delText>This is the amount of undated subordinated liabilities with contractual opportunity to redeem that meet the criteria for Tier 1.</w:delText>
              </w:r>
            </w:del>
          </w:p>
        </w:tc>
      </w:tr>
      <w:tr w:rsidR="00872AFE" w:rsidRPr="00711388" w:rsidDel="004D643F" w14:paraId="7B3D3C94" w14:textId="23002EA7" w:rsidTr="00567869">
        <w:trPr>
          <w:del w:id="4270" w:author="Author"/>
        </w:trPr>
        <w:tc>
          <w:tcPr>
            <w:tcW w:w="1671" w:type="dxa"/>
            <w:tcBorders>
              <w:top w:val="single" w:sz="2" w:space="0" w:color="auto"/>
              <w:left w:val="single" w:sz="2" w:space="0" w:color="auto"/>
              <w:bottom w:val="single" w:sz="2" w:space="0" w:color="auto"/>
              <w:right w:val="single" w:sz="2" w:space="0" w:color="auto"/>
            </w:tcBorders>
          </w:tcPr>
          <w:p w14:paraId="06918993" w14:textId="625475A6" w:rsidR="00872AFE" w:rsidRPr="00711388" w:rsidDel="004D643F" w:rsidRDefault="00872AFE" w:rsidP="00567869">
            <w:pPr>
              <w:pStyle w:val="NormalLeft"/>
              <w:rPr>
                <w:del w:id="4271" w:author="Author"/>
                <w:lang w:val="en-GB"/>
              </w:rPr>
            </w:pPr>
            <w:del w:id="4272" w:author="Author">
              <w:r w:rsidRPr="00711388" w:rsidDel="004D643F">
                <w:rPr>
                  <w:lang w:val="en-GB"/>
                </w:rPr>
                <w:delText>R0420/C0030</w:delText>
              </w:r>
            </w:del>
          </w:p>
        </w:tc>
        <w:tc>
          <w:tcPr>
            <w:tcW w:w="3529" w:type="dxa"/>
            <w:tcBorders>
              <w:top w:val="single" w:sz="2" w:space="0" w:color="auto"/>
              <w:left w:val="single" w:sz="2" w:space="0" w:color="auto"/>
              <w:bottom w:val="single" w:sz="2" w:space="0" w:color="auto"/>
              <w:right w:val="single" w:sz="2" w:space="0" w:color="auto"/>
            </w:tcBorders>
          </w:tcPr>
          <w:p w14:paraId="185781E7" w14:textId="3252B1AE" w:rsidR="00872AFE" w:rsidRPr="00711388" w:rsidDel="004D643F" w:rsidRDefault="00872AFE" w:rsidP="00567869">
            <w:pPr>
              <w:pStyle w:val="NormalLeft"/>
              <w:rPr>
                <w:del w:id="4273" w:author="Author"/>
                <w:lang w:val="en-GB"/>
              </w:rPr>
            </w:pPr>
            <w:del w:id="4274" w:author="Author">
              <w:r w:rsidRPr="00711388" w:rsidDel="004D643F">
                <w:rPr>
                  <w:lang w:val="en-GB"/>
                </w:rPr>
                <w:delText xml:space="preserve">Undated subordinated liabilities with a contractual opportunity to redeem </w:delText>
              </w:r>
            </w:del>
            <w:r w:rsidR="00845F43" w:rsidRPr="00711388">
              <w:rPr>
                <w:lang w:val="en-GB"/>
              </w:rPr>
              <w:t>-</w:t>
            </w:r>
            <w:del w:id="4275"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701F48EA" w14:textId="43620900" w:rsidR="00872AFE" w:rsidRPr="00711388" w:rsidDel="004D643F" w:rsidRDefault="00872AFE" w:rsidP="00567869">
            <w:pPr>
              <w:pStyle w:val="NormalLeft"/>
              <w:rPr>
                <w:del w:id="4276" w:author="Author"/>
                <w:lang w:val="en-GB"/>
              </w:rPr>
            </w:pPr>
            <w:del w:id="4277" w:author="Author">
              <w:r w:rsidRPr="00711388" w:rsidDel="004D643F">
                <w:rPr>
                  <w:lang w:val="en-GB"/>
                </w:rPr>
                <w:delText>This is the amount of undated subordinated liabilities with a contractual opportunity to redeem that meet the criteria for Tier 1 that are counted under the transitional provisions.</w:delText>
              </w:r>
            </w:del>
          </w:p>
        </w:tc>
      </w:tr>
      <w:tr w:rsidR="00872AFE" w:rsidRPr="00711388" w:rsidDel="004D643F" w14:paraId="49A3E339" w14:textId="62F7DE16" w:rsidTr="00567869">
        <w:trPr>
          <w:del w:id="4278" w:author="Author"/>
        </w:trPr>
        <w:tc>
          <w:tcPr>
            <w:tcW w:w="1671" w:type="dxa"/>
            <w:tcBorders>
              <w:top w:val="single" w:sz="2" w:space="0" w:color="auto"/>
              <w:left w:val="single" w:sz="2" w:space="0" w:color="auto"/>
              <w:bottom w:val="single" w:sz="2" w:space="0" w:color="auto"/>
              <w:right w:val="single" w:sz="2" w:space="0" w:color="auto"/>
            </w:tcBorders>
          </w:tcPr>
          <w:p w14:paraId="7749F877" w14:textId="0123C59E" w:rsidR="00872AFE" w:rsidRPr="00711388" w:rsidDel="004D643F" w:rsidRDefault="00872AFE" w:rsidP="00567869">
            <w:pPr>
              <w:pStyle w:val="NormalLeft"/>
              <w:rPr>
                <w:del w:id="4279" w:author="Author"/>
                <w:lang w:val="en-GB"/>
              </w:rPr>
            </w:pPr>
            <w:del w:id="4280" w:author="Author">
              <w:r w:rsidRPr="00711388" w:rsidDel="004D643F">
                <w:rPr>
                  <w:lang w:val="en-GB"/>
                </w:rPr>
                <w:delText>R0420/C0040</w:delText>
              </w:r>
            </w:del>
          </w:p>
        </w:tc>
        <w:tc>
          <w:tcPr>
            <w:tcW w:w="3529" w:type="dxa"/>
            <w:tcBorders>
              <w:top w:val="single" w:sz="2" w:space="0" w:color="auto"/>
              <w:left w:val="single" w:sz="2" w:space="0" w:color="auto"/>
              <w:bottom w:val="single" w:sz="2" w:space="0" w:color="auto"/>
              <w:right w:val="single" w:sz="2" w:space="0" w:color="auto"/>
            </w:tcBorders>
          </w:tcPr>
          <w:p w14:paraId="6BCDF36D" w14:textId="5F1A4976" w:rsidR="00872AFE" w:rsidRPr="00711388" w:rsidDel="004D643F" w:rsidRDefault="00872AFE" w:rsidP="00567869">
            <w:pPr>
              <w:pStyle w:val="NormalLeft"/>
              <w:rPr>
                <w:del w:id="4281" w:author="Author"/>
                <w:lang w:val="en-GB"/>
              </w:rPr>
            </w:pPr>
            <w:del w:id="4282" w:author="Author">
              <w:r w:rsidRPr="00711388" w:rsidDel="004D643F">
                <w:rPr>
                  <w:lang w:val="en-GB"/>
                </w:rPr>
                <w:delText xml:space="preserve">Undated subordinated liabilities with a contractual opportunity to redeem </w:delText>
              </w:r>
            </w:del>
            <w:r w:rsidR="00845F43" w:rsidRPr="00711388">
              <w:rPr>
                <w:lang w:val="en-GB"/>
              </w:rPr>
              <w:t>-</w:t>
            </w:r>
            <w:del w:id="4283"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570082B9" w14:textId="7D69E80B" w:rsidR="00872AFE" w:rsidRPr="00711388" w:rsidDel="004D643F" w:rsidRDefault="00872AFE" w:rsidP="00567869">
            <w:pPr>
              <w:pStyle w:val="NormalLeft"/>
              <w:rPr>
                <w:del w:id="4284" w:author="Author"/>
                <w:lang w:val="en-GB"/>
              </w:rPr>
            </w:pPr>
            <w:del w:id="4285" w:author="Author">
              <w:r w:rsidRPr="00711388" w:rsidDel="004D643F">
                <w:rPr>
                  <w:lang w:val="en-GB"/>
                </w:rPr>
                <w:delText>This is the amount of undated subordinated liabilities with a contractual opportunity to redeem that meet the criteria for Tier 2.</w:delText>
              </w:r>
            </w:del>
          </w:p>
        </w:tc>
      </w:tr>
      <w:tr w:rsidR="00872AFE" w:rsidRPr="00711388" w:rsidDel="004D643F" w14:paraId="18078EB8" w14:textId="351E3A20" w:rsidTr="00567869">
        <w:trPr>
          <w:del w:id="4286" w:author="Author"/>
        </w:trPr>
        <w:tc>
          <w:tcPr>
            <w:tcW w:w="1671" w:type="dxa"/>
            <w:tcBorders>
              <w:top w:val="single" w:sz="2" w:space="0" w:color="auto"/>
              <w:left w:val="single" w:sz="2" w:space="0" w:color="auto"/>
              <w:bottom w:val="single" w:sz="2" w:space="0" w:color="auto"/>
              <w:right w:val="single" w:sz="2" w:space="0" w:color="auto"/>
            </w:tcBorders>
          </w:tcPr>
          <w:p w14:paraId="2F50F0C1" w14:textId="2F444B6D" w:rsidR="00872AFE" w:rsidRPr="00711388" w:rsidDel="004D643F" w:rsidRDefault="00872AFE" w:rsidP="00567869">
            <w:pPr>
              <w:pStyle w:val="NormalLeft"/>
              <w:rPr>
                <w:del w:id="4287" w:author="Author"/>
                <w:lang w:val="en-GB"/>
              </w:rPr>
            </w:pPr>
            <w:del w:id="4288" w:author="Author">
              <w:r w:rsidRPr="00711388" w:rsidDel="004D643F">
                <w:rPr>
                  <w:lang w:val="en-GB"/>
                </w:rPr>
                <w:delText>R0420/C0050</w:delText>
              </w:r>
            </w:del>
          </w:p>
        </w:tc>
        <w:tc>
          <w:tcPr>
            <w:tcW w:w="3529" w:type="dxa"/>
            <w:tcBorders>
              <w:top w:val="single" w:sz="2" w:space="0" w:color="auto"/>
              <w:left w:val="single" w:sz="2" w:space="0" w:color="auto"/>
              <w:bottom w:val="single" w:sz="2" w:space="0" w:color="auto"/>
              <w:right w:val="single" w:sz="2" w:space="0" w:color="auto"/>
            </w:tcBorders>
          </w:tcPr>
          <w:p w14:paraId="4F30D6EE" w14:textId="0961DA22" w:rsidR="00872AFE" w:rsidRPr="00711388" w:rsidDel="004D643F" w:rsidRDefault="00872AFE" w:rsidP="00567869">
            <w:pPr>
              <w:pStyle w:val="NormalLeft"/>
              <w:rPr>
                <w:del w:id="4289" w:author="Author"/>
                <w:lang w:val="en-GB"/>
              </w:rPr>
            </w:pPr>
            <w:del w:id="4290" w:author="Author">
              <w:r w:rsidRPr="00711388" w:rsidDel="004D643F">
                <w:rPr>
                  <w:lang w:val="en-GB"/>
                </w:rPr>
                <w:delText xml:space="preserve">Undated subordinated liabilities with a contractual opportunity to redeem </w:delText>
              </w:r>
            </w:del>
            <w:r w:rsidR="00845F43" w:rsidRPr="00711388">
              <w:rPr>
                <w:lang w:val="en-GB"/>
              </w:rPr>
              <w:t>-</w:t>
            </w:r>
            <w:del w:id="4291"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1FB258DB" w14:textId="4DA45A04" w:rsidR="00872AFE" w:rsidRPr="00711388" w:rsidDel="004D643F" w:rsidRDefault="00872AFE" w:rsidP="00567869">
            <w:pPr>
              <w:pStyle w:val="NormalLeft"/>
              <w:rPr>
                <w:del w:id="4292" w:author="Author"/>
                <w:lang w:val="en-GB"/>
              </w:rPr>
            </w:pPr>
            <w:del w:id="4293" w:author="Author">
              <w:r w:rsidRPr="00711388" w:rsidDel="004D643F">
                <w:rPr>
                  <w:lang w:val="en-GB"/>
                </w:rPr>
                <w:delText>This is the amount of undated subordinated liabilities with contractual opportunity to redeem that meet the criteria for Tier 2 that are counted under the transitional provisions.</w:delText>
              </w:r>
            </w:del>
          </w:p>
        </w:tc>
      </w:tr>
      <w:tr w:rsidR="00872AFE" w:rsidRPr="00711388" w:rsidDel="004D643F" w14:paraId="5BA96CFF" w14:textId="466C0C63" w:rsidTr="00567869">
        <w:trPr>
          <w:del w:id="4294" w:author="Author"/>
        </w:trPr>
        <w:tc>
          <w:tcPr>
            <w:tcW w:w="1671" w:type="dxa"/>
            <w:tcBorders>
              <w:top w:val="single" w:sz="2" w:space="0" w:color="auto"/>
              <w:left w:val="single" w:sz="2" w:space="0" w:color="auto"/>
              <w:bottom w:val="single" w:sz="2" w:space="0" w:color="auto"/>
              <w:right w:val="single" w:sz="2" w:space="0" w:color="auto"/>
            </w:tcBorders>
          </w:tcPr>
          <w:p w14:paraId="74FAF56B" w14:textId="5674315D" w:rsidR="00872AFE" w:rsidRPr="00711388" w:rsidDel="004D643F" w:rsidRDefault="00872AFE" w:rsidP="00567869">
            <w:pPr>
              <w:pStyle w:val="NormalLeft"/>
              <w:rPr>
                <w:del w:id="4295" w:author="Author"/>
                <w:lang w:val="en-GB"/>
              </w:rPr>
            </w:pPr>
            <w:del w:id="4296" w:author="Author">
              <w:r w:rsidRPr="00711388" w:rsidDel="004D643F">
                <w:rPr>
                  <w:lang w:val="en-GB"/>
                </w:rPr>
                <w:delText>R0420/C0060</w:delText>
              </w:r>
            </w:del>
          </w:p>
        </w:tc>
        <w:tc>
          <w:tcPr>
            <w:tcW w:w="3529" w:type="dxa"/>
            <w:tcBorders>
              <w:top w:val="single" w:sz="2" w:space="0" w:color="auto"/>
              <w:left w:val="single" w:sz="2" w:space="0" w:color="auto"/>
              <w:bottom w:val="single" w:sz="2" w:space="0" w:color="auto"/>
              <w:right w:val="single" w:sz="2" w:space="0" w:color="auto"/>
            </w:tcBorders>
          </w:tcPr>
          <w:p w14:paraId="5AA5FC23" w14:textId="592661AF" w:rsidR="00872AFE" w:rsidRPr="00711388" w:rsidDel="004D643F" w:rsidRDefault="00872AFE" w:rsidP="00567869">
            <w:pPr>
              <w:pStyle w:val="NormalLeft"/>
              <w:rPr>
                <w:del w:id="4297" w:author="Author"/>
                <w:lang w:val="en-GB"/>
              </w:rPr>
            </w:pPr>
            <w:del w:id="4298" w:author="Author">
              <w:r w:rsidRPr="00711388" w:rsidDel="004D643F">
                <w:rPr>
                  <w:lang w:val="en-GB"/>
                </w:rPr>
                <w:delText xml:space="preserve">Undated subordinated liabilities with a contractual opportunity to redeem </w:delText>
              </w:r>
            </w:del>
            <w:r w:rsidR="00845F43" w:rsidRPr="00711388">
              <w:rPr>
                <w:lang w:val="en-GB"/>
              </w:rPr>
              <w:t>-</w:t>
            </w:r>
            <w:del w:id="4299"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2CC6A4B5" w14:textId="2E712A2F" w:rsidR="00872AFE" w:rsidRPr="00711388" w:rsidDel="004D643F" w:rsidRDefault="00872AFE" w:rsidP="00567869">
            <w:pPr>
              <w:pStyle w:val="NormalLeft"/>
              <w:rPr>
                <w:del w:id="4300" w:author="Author"/>
                <w:lang w:val="en-GB"/>
              </w:rPr>
            </w:pPr>
            <w:del w:id="4301" w:author="Author">
              <w:r w:rsidRPr="00711388" w:rsidDel="004D643F">
                <w:rPr>
                  <w:lang w:val="en-GB"/>
                </w:rPr>
                <w:delText xml:space="preserve">This is the amount of undated subordinated liabilities with contractual </w:delText>
              </w:r>
              <w:r w:rsidRPr="00711388" w:rsidDel="004D643F">
                <w:rPr>
                  <w:lang w:val="en-GB"/>
                </w:rPr>
                <w:lastRenderedPageBreak/>
                <w:delText>opportunity to redeem that meet the criteria for Tier 3.</w:delText>
              </w:r>
            </w:del>
          </w:p>
        </w:tc>
      </w:tr>
      <w:tr w:rsidR="00872AFE" w:rsidRPr="00711388" w:rsidDel="004D643F" w14:paraId="296B1A48" w14:textId="242475D3" w:rsidTr="00567869">
        <w:trPr>
          <w:del w:id="4302" w:author="Author"/>
        </w:trPr>
        <w:tc>
          <w:tcPr>
            <w:tcW w:w="1671" w:type="dxa"/>
            <w:tcBorders>
              <w:top w:val="single" w:sz="2" w:space="0" w:color="auto"/>
              <w:left w:val="single" w:sz="2" w:space="0" w:color="auto"/>
              <w:bottom w:val="single" w:sz="2" w:space="0" w:color="auto"/>
              <w:right w:val="single" w:sz="2" w:space="0" w:color="auto"/>
            </w:tcBorders>
          </w:tcPr>
          <w:p w14:paraId="0DC76A27" w14:textId="16B16F4F" w:rsidR="00872AFE" w:rsidRPr="00711388" w:rsidDel="004D643F" w:rsidRDefault="00872AFE" w:rsidP="00567869">
            <w:pPr>
              <w:pStyle w:val="NormalLeft"/>
              <w:rPr>
                <w:del w:id="4303" w:author="Author"/>
                <w:lang w:val="en-GB"/>
              </w:rPr>
            </w:pPr>
            <w:del w:id="4304" w:author="Author">
              <w:r w:rsidRPr="00711388" w:rsidDel="004D643F">
                <w:rPr>
                  <w:lang w:val="en-GB"/>
                </w:rPr>
                <w:lastRenderedPageBreak/>
                <w:delText>R0430/C0010</w:delText>
              </w:r>
            </w:del>
          </w:p>
        </w:tc>
        <w:tc>
          <w:tcPr>
            <w:tcW w:w="3529" w:type="dxa"/>
            <w:tcBorders>
              <w:top w:val="single" w:sz="2" w:space="0" w:color="auto"/>
              <w:left w:val="single" w:sz="2" w:space="0" w:color="auto"/>
              <w:bottom w:val="single" w:sz="2" w:space="0" w:color="auto"/>
              <w:right w:val="single" w:sz="2" w:space="0" w:color="auto"/>
            </w:tcBorders>
          </w:tcPr>
          <w:p w14:paraId="364002C8" w14:textId="79417FC8" w:rsidR="00872AFE" w:rsidRPr="00711388" w:rsidDel="004D643F" w:rsidRDefault="00872AFE" w:rsidP="00567869">
            <w:pPr>
              <w:pStyle w:val="NormalLeft"/>
              <w:rPr>
                <w:del w:id="4305" w:author="Author"/>
                <w:lang w:val="en-GB"/>
              </w:rPr>
            </w:pPr>
            <w:del w:id="4306" w:author="Author">
              <w:r w:rsidRPr="00711388" w:rsidDel="004D643F">
                <w:rPr>
                  <w:lang w:val="en-GB"/>
                </w:rPr>
                <w:delText xml:space="preserve">Undated subordinated liabilities with no contractual opportunity to redeem </w:delText>
              </w:r>
            </w:del>
            <w:r w:rsidR="00845F43" w:rsidRPr="00711388">
              <w:rPr>
                <w:lang w:val="en-GB"/>
              </w:rPr>
              <w:t>-</w:t>
            </w:r>
            <w:del w:id="4307"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50B7775D" w14:textId="68E13E6B" w:rsidR="00872AFE" w:rsidRPr="00711388" w:rsidDel="004D643F" w:rsidRDefault="00872AFE" w:rsidP="00567869">
            <w:pPr>
              <w:pStyle w:val="NormalLeft"/>
              <w:rPr>
                <w:del w:id="4308" w:author="Author"/>
                <w:lang w:val="en-GB"/>
              </w:rPr>
            </w:pPr>
            <w:del w:id="4309" w:author="Author">
              <w:r w:rsidRPr="00711388" w:rsidDel="004D643F">
                <w:rPr>
                  <w:lang w:val="en-GB"/>
                </w:rPr>
                <w:delText>This is the total of undated subordinated liabilities with no contractual opportunity to redeem.</w:delText>
              </w:r>
            </w:del>
          </w:p>
        </w:tc>
      </w:tr>
      <w:tr w:rsidR="00872AFE" w:rsidRPr="00711388" w:rsidDel="004D643F" w14:paraId="5F229709" w14:textId="5DF423E1" w:rsidTr="00567869">
        <w:trPr>
          <w:del w:id="4310" w:author="Author"/>
        </w:trPr>
        <w:tc>
          <w:tcPr>
            <w:tcW w:w="1671" w:type="dxa"/>
            <w:tcBorders>
              <w:top w:val="single" w:sz="2" w:space="0" w:color="auto"/>
              <w:left w:val="single" w:sz="2" w:space="0" w:color="auto"/>
              <w:bottom w:val="single" w:sz="2" w:space="0" w:color="auto"/>
              <w:right w:val="single" w:sz="2" w:space="0" w:color="auto"/>
            </w:tcBorders>
          </w:tcPr>
          <w:p w14:paraId="0CDBFA6D" w14:textId="27A584A4" w:rsidR="00872AFE" w:rsidRPr="00711388" w:rsidDel="004D643F" w:rsidRDefault="00872AFE" w:rsidP="00567869">
            <w:pPr>
              <w:pStyle w:val="NormalLeft"/>
              <w:rPr>
                <w:del w:id="4311" w:author="Author"/>
                <w:lang w:val="en-GB"/>
              </w:rPr>
            </w:pPr>
            <w:del w:id="4312" w:author="Author">
              <w:r w:rsidRPr="00711388" w:rsidDel="004D643F">
                <w:rPr>
                  <w:lang w:val="en-GB"/>
                </w:rPr>
                <w:delText>R0430/C0020</w:delText>
              </w:r>
            </w:del>
          </w:p>
        </w:tc>
        <w:tc>
          <w:tcPr>
            <w:tcW w:w="3529" w:type="dxa"/>
            <w:tcBorders>
              <w:top w:val="single" w:sz="2" w:space="0" w:color="auto"/>
              <w:left w:val="single" w:sz="2" w:space="0" w:color="auto"/>
              <w:bottom w:val="single" w:sz="2" w:space="0" w:color="auto"/>
              <w:right w:val="single" w:sz="2" w:space="0" w:color="auto"/>
            </w:tcBorders>
          </w:tcPr>
          <w:p w14:paraId="6E22D8E6" w14:textId="26F844A4" w:rsidR="00872AFE" w:rsidRPr="00711388" w:rsidDel="004D643F" w:rsidRDefault="00872AFE" w:rsidP="00567869">
            <w:pPr>
              <w:pStyle w:val="NormalLeft"/>
              <w:rPr>
                <w:del w:id="4313" w:author="Author"/>
                <w:lang w:val="en-GB"/>
              </w:rPr>
            </w:pPr>
            <w:del w:id="4314" w:author="Author">
              <w:r w:rsidRPr="00711388" w:rsidDel="004D643F">
                <w:rPr>
                  <w:lang w:val="en-GB"/>
                </w:rPr>
                <w:delText xml:space="preserve">Undated subordinated liabilities with no contractual opportunity to redeem </w:delText>
              </w:r>
            </w:del>
            <w:r w:rsidR="00845F43" w:rsidRPr="00711388">
              <w:rPr>
                <w:lang w:val="en-GB"/>
              </w:rPr>
              <w:t>-</w:t>
            </w:r>
            <w:del w:id="4315"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49E7DD53" w14:textId="5A327D0C" w:rsidR="00872AFE" w:rsidRPr="00711388" w:rsidDel="004D643F" w:rsidRDefault="00872AFE" w:rsidP="00567869">
            <w:pPr>
              <w:pStyle w:val="NormalLeft"/>
              <w:rPr>
                <w:del w:id="4316" w:author="Author"/>
                <w:lang w:val="en-GB"/>
              </w:rPr>
            </w:pPr>
            <w:del w:id="4317" w:author="Author">
              <w:r w:rsidRPr="00711388" w:rsidDel="004D643F">
                <w:rPr>
                  <w:lang w:val="en-GB"/>
                </w:rPr>
                <w:delText>This is the amount of undated subordinated liabilities with no contractual opportunity to redeem that meet the criteria for Tier 1.</w:delText>
              </w:r>
            </w:del>
          </w:p>
        </w:tc>
      </w:tr>
      <w:tr w:rsidR="00872AFE" w:rsidRPr="00711388" w:rsidDel="004D643F" w14:paraId="495FF024" w14:textId="17B04F9C" w:rsidTr="00567869">
        <w:trPr>
          <w:del w:id="4318" w:author="Author"/>
        </w:trPr>
        <w:tc>
          <w:tcPr>
            <w:tcW w:w="1671" w:type="dxa"/>
            <w:tcBorders>
              <w:top w:val="single" w:sz="2" w:space="0" w:color="auto"/>
              <w:left w:val="single" w:sz="2" w:space="0" w:color="auto"/>
              <w:bottom w:val="single" w:sz="2" w:space="0" w:color="auto"/>
              <w:right w:val="single" w:sz="2" w:space="0" w:color="auto"/>
            </w:tcBorders>
          </w:tcPr>
          <w:p w14:paraId="4D0924F6" w14:textId="03A44CBE" w:rsidR="00872AFE" w:rsidRPr="00711388" w:rsidDel="004D643F" w:rsidRDefault="00872AFE" w:rsidP="00567869">
            <w:pPr>
              <w:pStyle w:val="NormalLeft"/>
              <w:rPr>
                <w:del w:id="4319" w:author="Author"/>
                <w:lang w:val="en-GB"/>
              </w:rPr>
            </w:pPr>
            <w:del w:id="4320" w:author="Author">
              <w:r w:rsidRPr="00711388" w:rsidDel="004D643F">
                <w:rPr>
                  <w:lang w:val="en-GB"/>
                </w:rPr>
                <w:delText>R0430/C0030</w:delText>
              </w:r>
            </w:del>
          </w:p>
        </w:tc>
        <w:tc>
          <w:tcPr>
            <w:tcW w:w="3529" w:type="dxa"/>
            <w:tcBorders>
              <w:top w:val="single" w:sz="2" w:space="0" w:color="auto"/>
              <w:left w:val="single" w:sz="2" w:space="0" w:color="auto"/>
              <w:bottom w:val="single" w:sz="2" w:space="0" w:color="auto"/>
              <w:right w:val="single" w:sz="2" w:space="0" w:color="auto"/>
            </w:tcBorders>
          </w:tcPr>
          <w:p w14:paraId="72DBD266" w14:textId="23418BD9" w:rsidR="00872AFE" w:rsidRPr="00711388" w:rsidDel="004D643F" w:rsidRDefault="00872AFE" w:rsidP="00567869">
            <w:pPr>
              <w:pStyle w:val="NormalLeft"/>
              <w:rPr>
                <w:del w:id="4321" w:author="Author"/>
                <w:lang w:val="en-GB"/>
              </w:rPr>
            </w:pPr>
            <w:del w:id="4322" w:author="Author">
              <w:r w:rsidRPr="00711388" w:rsidDel="004D643F">
                <w:rPr>
                  <w:lang w:val="en-GB"/>
                </w:rPr>
                <w:delText xml:space="preserve">Undated subordinated liabilities with no contractual opportunity to redeem </w:delText>
              </w:r>
            </w:del>
            <w:r w:rsidR="00845F43" w:rsidRPr="00711388">
              <w:rPr>
                <w:lang w:val="en-GB"/>
              </w:rPr>
              <w:t>-</w:t>
            </w:r>
            <w:del w:id="4323"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76237582" w14:textId="642C6F22" w:rsidR="00872AFE" w:rsidRPr="00711388" w:rsidDel="004D643F" w:rsidRDefault="00872AFE" w:rsidP="00567869">
            <w:pPr>
              <w:pStyle w:val="NormalLeft"/>
              <w:rPr>
                <w:del w:id="4324" w:author="Author"/>
                <w:lang w:val="en-GB"/>
              </w:rPr>
            </w:pPr>
            <w:del w:id="4325" w:author="Author">
              <w:r w:rsidRPr="00711388" w:rsidDel="004D643F">
                <w:rPr>
                  <w:lang w:val="en-GB"/>
                </w:rPr>
                <w:delText>This is the amount of undated subordinated liabilities with no contractual opportunity to redeem that meet the criteria for Tier 1 that are counted under the transitional provisions.</w:delText>
              </w:r>
            </w:del>
          </w:p>
        </w:tc>
      </w:tr>
      <w:tr w:rsidR="00872AFE" w:rsidRPr="00711388" w:rsidDel="004D643F" w14:paraId="7F4409B0" w14:textId="45C16624" w:rsidTr="00567869">
        <w:trPr>
          <w:del w:id="4326" w:author="Author"/>
        </w:trPr>
        <w:tc>
          <w:tcPr>
            <w:tcW w:w="1671" w:type="dxa"/>
            <w:tcBorders>
              <w:top w:val="single" w:sz="2" w:space="0" w:color="auto"/>
              <w:left w:val="single" w:sz="2" w:space="0" w:color="auto"/>
              <w:bottom w:val="single" w:sz="2" w:space="0" w:color="auto"/>
              <w:right w:val="single" w:sz="2" w:space="0" w:color="auto"/>
            </w:tcBorders>
          </w:tcPr>
          <w:p w14:paraId="008C6EEC" w14:textId="071A8C27" w:rsidR="00872AFE" w:rsidRPr="00711388" w:rsidDel="004D643F" w:rsidRDefault="00872AFE" w:rsidP="00567869">
            <w:pPr>
              <w:pStyle w:val="NormalLeft"/>
              <w:rPr>
                <w:del w:id="4327" w:author="Author"/>
                <w:lang w:val="en-GB"/>
              </w:rPr>
            </w:pPr>
            <w:del w:id="4328" w:author="Author">
              <w:r w:rsidRPr="00711388" w:rsidDel="004D643F">
                <w:rPr>
                  <w:lang w:val="en-GB"/>
                </w:rPr>
                <w:delText>R0430/C0040</w:delText>
              </w:r>
            </w:del>
          </w:p>
        </w:tc>
        <w:tc>
          <w:tcPr>
            <w:tcW w:w="3529" w:type="dxa"/>
            <w:tcBorders>
              <w:top w:val="single" w:sz="2" w:space="0" w:color="auto"/>
              <w:left w:val="single" w:sz="2" w:space="0" w:color="auto"/>
              <w:bottom w:val="single" w:sz="2" w:space="0" w:color="auto"/>
              <w:right w:val="single" w:sz="2" w:space="0" w:color="auto"/>
            </w:tcBorders>
          </w:tcPr>
          <w:p w14:paraId="2687FF0B" w14:textId="7CD34ADA" w:rsidR="00872AFE" w:rsidRPr="00711388" w:rsidDel="004D643F" w:rsidRDefault="00872AFE" w:rsidP="00567869">
            <w:pPr>
              <w:pStyle w:val="NormalLeft"/>
              <w:rPr>
                <w:del w:id="4329" w:author="Author"/>
                <w:lang w:val="en-GB"/>
              </w:rPr>
            </w:pPr>
            <w:del w:id="4330" w:author="Author">
              <w:r w:rsidRPr="00711388" w:rsidDel="004D643F">
                <w:rPr>
                  <w:lang w:val="en-GB"/>
                </w:rPr>
                <w:delText xml:space="preserve">Undated subordinated liabilities with no contractual opportunity to redeem </w:delText>
              </w:r>
            </w:del>
            <w:r w:rsidR="00845F43" w:rsidRPr="00711388">
              <w:rPr>
                <w:lang w:val="en-GB"/>
              </w:rPr>
              <w:t>-</w:t>
            </w:r>
            <w:del w:id="4331"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4A502263" w14:textId="63C2DDBC" w:rsidR="00872AFE" w:rsidRPr="00711388" w:rsidDel="004D643F" w:rsidRDefault="00872AFE" w:rsidP="00567869">
            <w:pPr>
              <w:pStyle w:val="NormalLeft"/>
              <w:rPr>
                <w:del w:id="4332" w:author="Author"/>
                <w:lang w:val="en-GB"/>
              </w:rPr>
            </w:pPr>
            <w:del w:id="4333" w:author="Author">
              <w:r w:rsidRPr="00711388" w:rsidDel="004D643F">
                <w:rPr>
                  <w:lang w:val="en-GB"/>
                </w:rPr>
                <w:delText>This is the amount of undated subordinated liabilities with no contractual opportunity to redeem that meet the criteria for Tier 2.</w:delText>
              </w:r>
            </w:del>
          </w:p>
        </w:tc>
      </w:tr>
      <w:tr w:rsidR="00872AFE" w:rsidRPr="00711388" w:rsidDel="004D643F" w14:paraId="688A7A5F" w14:textId="6A83D7AB" w:rsidTr="00567869">
        <w:trPr>
          <w:del w:id="4334" w:author="Author"/>
        </w:trPr>
        <w:tc>
          <w:tcPr>
            <w:tcW w:w="1671" w:type="dxa"/>
            <w:tcBorders>
              <w:top w:val="single" w:sz="2" w:space="0" w:color="auto"/>
              <w:left w:val="single" w:sz="2" w:space="0" w:color="auto"/>
              <w:bottom w:val="single" w:sz="2" w:space="0" w:color="auto"/>
              <w:right w:val="single" w:sz="2" w:space="0" w:color="auto"/>
            </w:tcBorders>
          </w:tcPr>
          <w:p w14:paraId="7034A5A9" w14:textId="4A9682CA" w:rsidR="00872AFE" w:rsidRPr="00711388" w:rsidDel="004D643F" w:rsidRDefault="00872AFE" w:rsidP="00567869">
            <w:pPr>
              <w:pStyle w:val="NormalLeft"/>
              <w:rPr>
                <w:del w:id="4335" w:author="Author"/>
                <w:lang w:val="en-GB"/>
              </w:rPr>
            </w:pPr>
            <w:del w:id="4336" w:author="Author">
              <w:r w:rsidRPr="00711388" w:rsidDel="004D643F">
                <w:rPr>
                  <w:lang w:val="en-GB"/>
                </w:rPr>
                <w:delText>R0430/C0050</w:delText>
              </w:r>
            </w:del>
          </w:p>
        </w:tc>
        <w:tc>
          <w:tcPr>
            <w:tcW w:w="3529" w:type="dxa"/>
            <w:tcBorders>
              <w:top w:val="single" w:sz="2" w:space="0" w:color="auto"/>
              <w:left w:val="single" w:sz="2" w:space="0" w:color="auto"/>
              <w:bottom w:val="single" w:sz="2" w:space="0" w:color="auto"/>
              <w:right w:val="single" w:sz="2" w:space="0" w:color="auto"/>
            </w:tcBorders>
          </w:tcPr>
          <w:p w14:paraId="2EC446FF" w14:textId="77DE70E6" w:rsidR="00872AFE" w:rsidRPr="00711388" w:rsidDel="004D643F" w:rsidRDefault="00872AFE" w:rsidP="00567869">
            <w:pPr>
              <w:pStyle w:val="NormalLeft"/>
              <w:rPr>
                <w:del w:id="4337" w:author="Author"/>
                <w:lang w:val="en-GB"/>
              </w:rPr>
            </w:pPr>
            <w:del w:id="4338" w:author="Author">
              <w:r w:rsidRPr="00711388" w:rsidDel="004D643F">
                <w:rPr>
                  <w:lang w:val="en-GB"/>
                </w:rPr>
                <w:delText xml:space="preserve">Undated subordinated liabilities with no contractual opportunity to redeem </w:delText>
              </w:r>
            </w:del>
            <w:r w:rsidR="00845F43" w:rsidRPr="00711388">
              <w:rPr>
                <w:lang w:val="en-GB"/>
              </w:rPr>
              <w:t>-</w:t>
            </w:r>
            <w:del w:id="4339"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3AE46F31" w14:textId="2711A215" w:rsidR="00872AFE" w:rsidRPr="00711388" w:rsidDel="004D643F" w:rsidRDefault="00872AFE" w:rsidP="00567869">
            <w:pPr>
              <w:pStyle w:val="NormalLeft"/>
              <w:rPr>
                <w:del w:id="4340" w:author="Author"/>
                <w:lang w:val="en-GB"/>
              </w:rPr>
            </w:pPr>
            <w:del w:id="4341" w:author="Author">
              <w:r w:rsidRPr="00711388" w:rsidDel="004D643F">
                <w:rPr>
                  <w:lang w:val="en-GB"/>
                </w:rPr>
                <w:delText>This is the amount of undated subordinated liabilities with no contractual opportunity to redeem that meet the criteria for Tier 2 that are counted under the transitional provisions.</w:delText>
              </w:r>
            </w:del>
          </w:p>
        </w:tc>
      </w:tr>
      <w:tr w:rsidR="00872AFE" w:rsidRPr="00711388" w:rsidDel="004D643F" w14:paraId="6F355309" w14:textId="1FAB3FFD" w:rsidTr="00567869">
        <w:trPr>
          <w:del w:id="4342" w:author="Author"/>
        </w:trPr>
        <w:tc>
          <w:tcPr>
            <w:tcW w:w="1671" w:type="dxa"/>
            <w:tcBorders>
              <w:top w:val="single" w:sz="2" w:space="0" w:color="auto"/>
              <w:left w:val="single" w:sz="2" w:space="0" w:color="auto"/>
              <w:bottom w:val="single" w:sz="2" w:space="0" w:color="auto"/>
              <w:right w:val="single" w:sz="2" w:space="0" w:color="auto"/>
            </w:tcBorders>
          </w:tcPr>
          <w:p w14:paraId="23858AF8" w14:textId="10D5F6B8" w:rsidR="00872AFE" w:rsidRPr="00711388" w:rsidDel="004D643F" w:rsidRDefault="00872AFE" w:rsidP="00567869">
            <w:pPr>
              <w:pStyle w:val="NormalLeft"/>
              <w:rPr>
                <w:del w:id="4343" w:author="Author"/>
                <w:lang w:val="en-GB"/>
              </w:rPr>
            </w:pPr>
            <w:del w:id="4344" w:author="Author">
              <w:r w:rsidRPr="00711388" w:rsidDel="004D643F">
                <w:rPr>
                  <w:lang w:val="en-GB"/>
                </w:rPr>
                <w:delText>R0430/C0060</w:delText>
              </w:r>
            </w:del>
          </w:p>
        </w:tc>
        <w:tc>
          <w:tcPr>
            <w:tcW w:w="3529" w:type="dxa"/>
            <w:tcBorders>
              <w:top w:val="single" w:sz="2" w:space="0" w:color="auto"/>
              <w:left w:val="single" w:sz="2" w:space="0" w:color="auto"/>
              <w:bottom w:val="single" w:sz="2" w:space="0" w:color="auto"/>
              <w:right w:val="single" w:sz="2" w:space="0" w:color="auto"/>
            </w:tcBorders>
          </w:tcPr>
          <w:p w14:paraId="55311A9E" w14:textId="6CB8B72F" w:rsidR="00872AFE" w:rsidRPr="00711388" w:rsidDel="004D643F" w:rsidRDefault="00872AFE" w:rsidP="00567869">
            <w:pPr>
              <w:pStyle w:val="NormalLeft"/>
              <w:rPr>
                <w:del w:id="4345" w:author="Author"/>
                <w:lang w:val="en-GB"/>
              </w:rPr>
            </w:pPr>
            <w:del w:id="4346" w:author="Author">
              <w:r w:rsidRPr="00711388" w:rsidDel="004D643F">
                <w:rPr>
                  <w:lang w:val="en-GB"/>
                </w:rPr>
                <w:delText xml:space="preserve">Undated subordinated liabilities with no contractual opportunity to redeem </w:delText>
              </w:r>
            </w:del>
            <w:r w:rsidR="00845F43" w:rsidRPr="00711388">
              <w:rPr>
                <w:lang w:val="en-GB"/>
              </w:rPr>
              <w:t>-</w:t>
            </w:r>
            <w:del w:id="4347"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57D70706" w14:textId="44CDA121" w:rsidR="00872AFE" w:rsidRPr="00711388" w:rsidDel="004D643F" w:rsidRDefault="00872AFE" w:rsidP="00567869">
            <w:pPr>
              <w:pStyle w:val="NormalLeft"/>
              <w:rPr>
                <w:del w:id="4348" w:author="Author"/>
                <w:lang w:val="en-GB"/>
              </w:rPr>
            </w:pPr>
            <w:del w:id="4349" w:author="Author">
              <w:r w:rsidRPr="00711388" w:rsidDel="004D643F">
                <w:rPr>
                  <w:lang w:val="en-GB"/>
                </w:rPr>
                <w:delText>This is the amount of undated subordinated liabilities with no contractual opportunity to redeem that meet the criteria for Tier 3.</w:delText>
              </w:r>
            </w:del>
          </w:p>
        </w:tc>
      </w:tr>
      <w:tr w:rsidR="00872AFE" w:rsidRPr="00711388" w:rsidDel="004D643F" w14:paraId="6AA8DF05" w14:textId="133CDDF3" w:rsidTr="00567869">
        <w:trPr>
          <w:del w:id="4350" w:author="Author"/>
        </w:trPr>
        <w:tc>
          <w:tcPr>
            <w:tcW w:w="1671" w:type="dxa"/>
            <w:tcBorders>
              <w:top w:val="single" w:sz="2" w:space="0" w:color="auto"/>
              <w:left w:val="single" w:sz="2" w:space="0" w:color="auto"/>
              <w:bottom w:val="single" w:sz="2" w:space="0" w:color="auto"/>
              <w:right w:val="single" w:sz="2" w:space="0" w:color="auto"/>
            </w:tcBorders>
          </w:tcPr>
          <w:p w14:paraId="6BBF62A6" w14:textId="4DCC703A" w:rsidR="00872AFE" w:rsidRPr="00711388" w:rsidDel="004D643F" w:rsidRDefault="00872AFE" w:rsidP="00567869">
            <w:pPr>
              <w:pStyle w:val="NormalLeft"/>
              <w:rPr>
                <w:del w:id="4351" w:author="Author"/>
                <w:lang w:val="en-GB"/>
              </w:rPr>
            </w:pPr>
            <w:del w:id="4352" w:author="Author">
              <w:r w:rsidRPr="00711388" w:rsidDel="004D643F">
                <w:rPr>
                  <w:lang w:val="en-GB"/>
                </w:rPr>
                <w:delText>R0500/C0010</w:delText>
              </w:r>
            </w:del>
          </w:p>
        </w:tc>
        <w:tc>
          <w:tcPr>
            <w:tcW w:w="3529" w:type="dxa"/>
            <w:tcBorders>
              <w:top w:val="single" w:sz="2" w:space="0" w:color="auto"/>
              <w:left w:val="single" w:sz="2" w:space="0" w:color="auto"/>
              <w:bottom w:val="single" w:sz="2" w:space="0" w:color="auto"/>
              <w:right w:val="single" w:sz="2" w:space="0" w:color="auto"/>
            </w:tcBorders>
          </w:tcPr>
          <w:p w14:paraId="2838672D" w14:textId="2F9749F4" w:rsidR="00872AFE" w:rsidRPr="00711388" w:rsidDel="004D643F" w:rsidRDefault="00872AFE" w:rsidP="00567869">
            <w:pPr>
              <w:pStyle w:val="NormalLeft"/>
              <w:rPr>
                <w:del w:id="4353" w:author="Author"/>
                <w:lang w:val="en-GB"/>
              </w:rPr>
            </w:pPr>
            <w:del w:id="4354" w:author="Author">
              <w:r w:rsidRPr="00711388" w:rsidDel="004D643F">
                <w:rPr>
                  <w:lang w:val="en-GB"/>
                </w:rPr>
                <w:delText xml:space="preserve">Total subordinated liabilities </w:delText>
              </w:r>
            </w:del>
            <w:r w:rsidR="00845F43" w:rsidRPr="00711388">
              <w:rPr>
                <w:lang w:val="en-GB"/>
              </w:rPr>
              <w:t>-</w:t>
            </w:r>
            <w:del w:id="4355" w:author="Author">
              <w:r w:rsidRPr="00711388" w:rsidDel="004D643F">
                <w:rPr>
                  <w:lang w:val="en-GB"/>
                </w:rPr>
                <w:delText xml:space="preserve"> total</w:delText>
              </w:r>
            </w:del>
          </w:p>
        </w:tc>
        <w:tc>
          <w:tcPr>
            <w:tcW w:w="4086" w:type="dxa"/>
            <w:tcBorders>
              <w:top w:val="single" w:sz="2" w:space="0" w:color="auto"/>
              <w:left w:val="single" w:sz="2" w:space="0" w:color="auto"/>
              <w:bottom w:val="single" w:sz="2" w:space="0" w:color="auto"/>
              <w:right w:val="single" w:sz="2" w:space="0" w:color="auto"/>
            </w:tcBorders>
          </w:tcPr>
          <w:p w14:paraId="16DB0058" w14:textId="794CD2B8" w:rsidR="00872AFE" w:rsidRPr="00711388" w:rsidDel="004D643F" w:rsidRDefault="00872AFE" w:rsidP="00567869">
            <w:pPr>
              <w:pStyle w:val="NormalLeft"/>
              <w:rPr>
                <w:del w:id="4356" w:author="Author"/>
                <w:lang w:val="en-GB"/>
              </w:rPr>
            </w:pPr>
            <w:del w:id="4357" w:author="Author">
              <w:r w:rsidRPr="00711388" w:rsidDel="004D643F">
                <w:rPr>
                  <w:lang w:val="en-GB"/>
                </w:rPr>
                <w:delText>This is the total of subordinated liabilities.</w:delText>
              </w:r>
            </w:del>
          </w:p>
        </w:tc>
      </w:tr>
      <w:tr w:rsidR="00872AFE" w:rsidRPr="00711388" w:rsidDel="004D643F" w14:paraId="77ECF9BC" w14:textId="27F8BE7F" w:rsidTr="00567869">
        <w:trPr>
          <w:del w:id="4358" w:author="Author"/>
        </w:trPr>
        <w:tc>
          <w:tcPr>
            <w:tcW w:w="1671" w:type="dxa"/>
            <w:tcBorders>
              <w:top w:val="single" w:sz="2" w:space="0" w:color="auto"/>
              <w:left w:val="single" w:sz="2" w:space="0" w:color="auto"/>
              <w:bottom w:val="single" w:sz="2" w:space="0" w:color="auto"/>
              <w:right w:val="single" w:sz="2" w:space="0" w:color="auto"/>
            </w:tcBorders>
          </w:tcPr>
          <w:p w14:paraId="6B80C5B7" w14:textId="3313CDDB" w:rsidR="00872AFE" w:rsidRPr="00711388" w:rsidDel="004D643F" w:rsidRDefault="00872AFE" w:rsidP="00567869">
            <w:pPr>
              <w:pStyle w:val="NormalLeft"/>
              <w:rPr>
                <w:del w:id="4359" w:author="Author"/>
                <w:lang w:val="en-GB"/>
              </w:rPr>
            </w:pPr>
            <w:del w:id="4360" w:author="Author">
              <w:r w:rsidRPr="00711388" w:rsidDel="004D643F">
                <w:rPr>
                  <w:lang w:val="en-GB"/>
                </w:rPr>
                <w:delText>R0500/C0020</w:delText>
              </w:r>
            </w:del>
          </w:p>
        </w:tc>
        <w:tc>
          <w:tcPr>
            <w:tcW w:w="3529" w:type="dxa"/>
            <w:tcBorders>
              <w:top w:val="single" w:sz="2" w:space="0" w:color="auto"/>
              <w:left w:val="single" w:sz="2" w:space="0" w:color="auto"/>
              <w:bottom w:val="single" w:sz="2" w:space="0" w:color="auto"/>
              <w:right w:val="single" w:sz="2" w:space="0" w:color="auto"/>
            </w:tcBorders>
          </w:tcPr>
          <w:p w14:paraId="462DE3D5" w14:textId="5545CCD5" w:rsidR="00872AFE" w:rsidRPr="00711388" w:rsidDel="004D643F" w:rsidRDefault="00872AFE" w:rsidP="00567869">
            <w:pPr>
              <w:pStyle w:val="NormalLeft"/>
              <w:rPr>
                <w:del w:id="4361" w:author="Author"/>
                <w:lang w:val="en-GB"/>
              </w:rPr>
            </w:pPr>
            <w:del w:id="4362" w:author="Author">
              <w:r w:rsidRPr="00711388" w:rsidDel="004D643F">
                <w:rPr>
                  <w:lang w:val="en-GB"/>
                </w:rPr>
                <w:delText xml:space="preserve">Total subordinated liabilities </w:delText>
              </w:r>
            </w:del>
            <w:r w:rsidR="00845F43" w:rsidRPr="00711388">
              <w:rPr>
                <w:lang w:val="en-GB"/>
              </w:rPr>
              <w:t>-</w:t>
            </w:r>
            <w:del w:id="4363" w:author="Author">
              <w:r w:rsidRPr="00711388" w:rsidDel="004D643F">
                <w:rPr>
                  <w:lang w:val="en-GB"/>
                </w:rPr>
                <w:delText xml:space="preserve"> tier 1</w:delText>
              </w:r>
            </w:del>
          </w:p>
        </w:tc>
        <w:tc>
          <w:tcPr>
            <w:tcW w:w="4086" w:type="dxa"/>
            <w:tcBorders>
              <w:top w:val="single" w:sz="2" w:space="0" w:color="auto"/>
              <w:left w:val="single" w:sz="2" w:space="0" w:color="auto"/>
              <w:bottom w:val="single" w:sz="2" w:space="0" w:color="auto"/>
              <w:right w:val="single" w:sz="2" w:space="0" w:color="auto"/>
            </w:tcBorders>
          </w:tcPr>
          <w:p w14:paraId="698A4103" w14:textId="74F9A340" w:rsidR="00872AFE" w:rsidRPr="00711388" w:rsidDel="004D643F" w:rsidRDefault="00872AFE" w:rsidP="00567869">
            <w:pPr>
              <w:pStyle w:val="NormalLeft"/>
              <w:rPr>
                <w:del w:id="4364" w:author="Author"/>
                <w:lang w:val="en-GB"/>
              </w:rPr>
            </w:pPr>
            <w:del w:id="4365" w:author="Author">
              <w:r w:rsidRPr="00711388" w:rsidDel="004D643F">
                <w:rPr>
                  <w:lang w:val="en-GB"/>
                </w:rPr>
                <w:delText>This is the total of subordinated liabilities that meet the criteria for Tier 1.</w:delText>
              </w:r>
            </w:del>
          </w:p>
        </w:tc>
      </w:tr>
      <w:tr w:rsidR="00872AFE" w:rsidRPr="00711388" w:rsidDel="004D643F" w14:paraId="4475F8C0" w14:textId="3C79D8D0" w:rsidTr="00567869">
        <w:trPr>
          <w:del w:id="4366" w:author="Author"/>
        </w:trPr>
        <w:tc>
          <w:tcPr>
            <w:tcW w:w="1671" w:type="dxa"/>
            <w:tcBorders>
              <w:top w:val="single" w:sz="2" w:space="0" w:color="auto"/>
              <w:left w:val="single" w:sz="2" w:space="0" w:color="auto"/>
              <w:bottom w:val="single" w:sz="2" w:space="0" w:color="auto"/>
              <w:right w:val="single" w:sz="2" w:space="0" w:color="auto"/>
            </w:tcBorders>
          </w:tcPr>
          <w:p w14:paraId="5935A5D8" w14:textId="7495EEFB" w:rsidR="00872AFE" w:rsidRPr="00711388" w:rsidDel="004D643F" w:rsidRDefault="00872AFE" w:rsidP="00567869">
            <w:pPr>
              <w:pStyle w:val="NormalLeft"/>
              <w:rPr>
                <w:del w:id="4367" w:author="Author"/>
                <w:lang w:val="en-GB"/>
              </w:rPr>
            </w:pPr>
            <w:del w:id="4368" w:author="Author">
              <w:r w:rsidRPr="00711388" w:rsidDel="004D643F">
                <w:rPr>
                  <w:lang w:val="en-GB"/>
                </w:rPr>
                <w:delText>R0500/C0030</w:delText>
              </w:r>
            </w:del>
          </w:p>
        </w:tc>
        <w:tc>
          <w:tcPr>
            <w:tcW w:w="3529" w:type="dxa"/>
            <w:tcBorders>
              <w:top w:val="single" w:sz="2" w:space="0" w:color="auto"/>
              <w:left w:val="single" w:sz="2" w:space="0" w:color="auto"/>
              <w:bottom w:val="single" w:sz="2" w:space="0" w:color="auto"/>
              <w:right w:val="single" w:sz="2" w:space="0" w:color="auto"/>
            </w:tcBorders>
          </w:tcPr>
          <w:p w14:paraId="7A2835BE" w14:textId="4FDD490F" w:rsidR="00872AFE" w:rsidRPr="00711388" w:rsidDel="004D643F" w:rsidRDefault="00872AFE" w:rsidP="00567869">
            <w:pPr>
              <w:pStyle w:val="NormalLeft"/>
              <w:rPr>
                <w:del w:id="4369" w:author="Author"/>
                <w:lang w:val="en-GB"/>
              </w:rPr>
            </w:pPr>
            <w:del w:id="4370" w:author="Author">
              <w:r w:rsidRPr="00711388" w:rsidDel="004D643F">
                <w:rPr>
                  <w:lang w:val="en-GB"/>
                </w:rPr>
                <w:delText xml:space="preserve">Total subordinated liabilities </w:delText>
              </w:r>
            </w:del>
            <w:r w:rsidR="00845F43" w:rsidRPr="00711388">
              <w:rPr>
                <w:lang w:val="en-GB"/>
              </w:rPr>
              <w:t>-</w:t>
            </w:r>
            <w:del w:id="4371" w:author="Author">
              <w:r w:rsidRPr="00711388" w:rsidDel="004D643F">
                <w:rPr>
                  <w:lang w:val="en-GB"/>
                </w:rPr>
                <w:delText xml:space="preserve"> tier 1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73A2B7E6" w14:textId="03F08062" w:rsidR="00872AFE" w:rsidRPr="00711388" w:rsidDel="004D643F" w:rsidRDefault="00872AFE" w:rsidP="00567869">
            <w:pPr>
              <w:pStyle w:val="NormalLeft"/>
              <w:rPr>
                <w:del w:id="4372" w:author="Author"/>
                <w:lang w:val="en-GB"/>
              </w:rPr>
            </w:pPr>
            <w:del w:id="4373" w:author="Author">
              <w:r w:rsidRPr="00711388" w:rsidDel="004D643F">
                <w:rPr>
                  <w:lang w:val="en-GB"/>
                </w:rPr>
                <w:delText>This is the total of subordinated liabilities that meet the criteria for Tier 1 that are counted under the transitional provisions.</w:delText>
              </w:r>
            </w:del>
          </w:p>
        </w:tc>
      </w:tr>
      <w:tr w:rsidR="00872AFE" w:rsidRPr="00711388" w:rsidDel="004D643F" w14:paraId="7820EA8B" w14:textId="7F9F6F94" w:rsidTr="00567869">
        <w:trPr>
          <w:del w:id="4374" w:author="Author"/>
        </w:trPr>
        <w:tc>
          <w:tcPr>
            <w:tcW w:w="1671" w:type="dxa"/>
            <w:tcBorders>
              <w:top w:val="single" w:sz="2" w:space="0" w:color="auto"/>
              <w:left w:val="single" w:sz="2" w:space="0" w:color="auto"/>
              <w:bottom w:val="single" w:sz="2" w:space="0" w:color="auto"/>
              <w:right w:val="single" w:sz="2" w:space="0" w:color="auto"/>
            </w:tcBorders>
          </w:tcPr>
          <w:p w14:paraId="7CD4C3E0" w14:textId="1A6AF08F" w:rsidR="00872AFE" w:rsidRPr="00711388" w:rsidDel="004D643F" w:rsidRDefault="00872AFE" w:rsidP="00567869">
            <w:pPr>
              <w:pStyle w:val="NormalLeft"/>
              <w:rPr>
                <w:del w:id="4375" w:author="Author"/>
                <w:lang w:val="en-GB"/>
              </w:rPr>
            </w:pPr>
            <w:del w:id="4376" w:author="Author">
              <w:r w:rsidRPr="00711388" w:rsidDel="004D643F">
                <w:rPr>
                  <w:lang w:val="en-GB"/>
                </w:rPr>
                <w:lastRenderedPageBreak/>
                <w:delText>R0500/C0040</w:delText>
              </w:r>
            </w:del>
          </w:p>
        </w:tc>
        <w:tc>
          <w:tcPr>
            <w:tcW w:w="3529" w:type="dxa"/>
            <w:tcBorders>
              <w:top w:val="single" w:sz="2" w:space="0" w:color="auto"/>
              <w:left w:val="single" w:sz="2" w:space="0" w:color="auto"/>
              <w:bottom w:val="single" w:sz="2" w:space="0" w:color="auto"/>
              <w:right w:val="single" w:sz="2" w:space="0" w:color="auto"/>
            </w:tcBorders>
          </w:tcPr>
          <w:p w14:paraId="096B5852" w14:textId="364F612E" w:rsidR="00872AFE" w:rsidRPr="00711388" w:rsidDel="004D643F" w:rsidRDefault="00872AFE" w:rsidP="00567869">
            <w:pPr>
              <w:pStyle w:val="NormalLeft"/>
              <w:rPr>
                <w:del w:id="4377" w:author="Author"/>
                <w:lang w:val="en-GB"/>
              </w:rPr>
            </w:pPr>
            <w:del w:id="4378" w:author="Author">
              <w:r w:rsidRPr="00711388" w:rsidDel="004D643F">
                <w:rPr>
                  <w:lang w:val="en-GB"/>
                </w:rPr>
                <w:delText xml:space="preserve">Total subordinated liabilities </w:delText>
              </w:r>
            </w:del>
            <w:r w:rsidR="00845F43" w:rsidRPr="00711388">
              <w:rPr>
                <w:lang w:val="en-GB"/>
              </w:rPr>
              <w:t>-</w:t>
            </w:r>
            <w:del w:id="4379" w:author="Author">
              <w:r w:rsidRPr="00711388" w:rsidDel="004D643F">
                <w:rPr>
                  <w:lang w:val="en-GB"/>
                </w:rPr>
                <w:delText xml:space="preserve"> tier 2</w:delText>
              </w:r>
            </w:del>
          </w:p>
        </w:tc>
        <w:tc>
          <w:tcPr>
            <w:tcW w:w="4086" w:type="dxa"/>
            <w:tcBorders>
              <w:top w:val="single" w:sz="2" w:space="0" w:color="auto"/>
              <w:left w:val="single" w:sz="2" w:space="0" w:color="auto"/>
              <w:bottom w:val="single" w:sz="2" w:space="0" w:color="auto"/>
              <w:right w:val="single" w:sz="2" w:space="0" w:color="auto"/>
            </w:tcBorders>
          </w:tcPr>
          <w:p w14:paraId="762803A6" w14:textId="2783A00A" w:rsidR="00872AFE" w:rsidRPr="00711388" w:rsidDel="004D643F" w:rsidRDefault="00872AFE" w:rsidP="00567869">
            <w:pPr>
              <w:pStyle w:val="NormalLeft"/>
              <w:rPr>
                <w:del w:id="4380" w:author="Author"/>
                <w:lang w:val="en-GB"/>
              </w:rPr>
            </w:pPr>
            <w:del w:id="4381" w:author="Author">
              <w:r w:rsidRPr="00711388" w:rsidDel="004D643F">
                <w:rPr>
                  <w:lang w:val="en-GB"/>
                </w:rPr>
                <w:delText>This is the amount of subordinated liabilities that meet the criteria for Tier 2.</w:delText>
              </w:r>
            </w:del>
          </w:p>
        </w:tc>
      </w:tr>
      <w:tr w:rsidR="00872AFE" w:rsidRPr="00711388" w:rsidDel="004D643F" w14:paraId="52412D4A" w14:textId="469940F3" w:rsidTr="00567869">
        <w:trPr>
          <w:del w:id="4382" w:author="Author"/>
        </w:trPr>
        <w:tc>
          <w:tcPr>
            <w:tcW w:w="1671" w:type="dxa"/>
            <w:tcBorders>
              <w:top w:val="single" w:sz="2" w:space="0" w:color="auto"/>
              <w:left w:val="single" w:sz="2" w:space="0" w:color="auto"/>
              <w:bottom w:val="single" w:sz="2" w:space="0" w:color="auto"/>
              <w:right w:val="single" w:sz="2" w:space="0" w:color="auto"/>
            </w:tcBorders>
          </w:tcPr>
          <w:p w14:paraId="21D2BE6C" w14:textId="68B1A875" w:rsidR="00872AFE" w:rsidRPr="00711388" w:rsidDel="004D643F" w:rsidRDefault="00872AFE" w:rsidP="00567869">
            <w:pPr>
              <w:pStyle w:val="NormalLeft"/>
              <w:rPr>
                <w:del w:id="4383" w:author="Author"/>
                <w:lang w:val="en-GB"/>
              </w:rPr>
            </w:pPr>
            <w:del w:id="4384" w:author="Author">
              <w:r w:rsidRPr="00711388" w:rsidDel="004D643F">
                <w:rPr>
                  <w:lang w:val="en-GB"/>
                </w:rPr>
                <w:delText>R0500/C0050</w:delText>
              </w:r>
            </w:del>
          </w:p>
        </w:tc>
        <w:tc>
          <w:tcPr>
            <w:tcW w:w="3529" w:type="dxa"/>
            <w:tcBorders>
              <w:top w:val="single" w:sz="2" w:space="0" w:color="auto"/>
              <w:left w:val="single" w:sz="2" w:space="0" w:color="auto"/>
              <w:bottom w:val="single" w:sz="2" w:space="0" w:color="auto"/>
              <w:right w:val="single" w:sz="2" w:space="0" w:color="auto"/>
            </w:tcBorders>
          </w:tcPr>
          <w:p w14:paraId="2CE00CAD" w14:textId="7A58C596" w:rsidR="00872AFE" w:rsidRPr="00711388" w:rsidDel="004D643F" w:rsidRDefault="00872AFE" w:rsidP="00567869">
            <w:pPr>
              <w:pStyle w:val="NormalLeft"/>
              <w:rPr>
                <w:del w:id="4385" w:author="Author"/>
                <w:lang w:val="en-GB"/>
              </w:rPr>
            </w:pPr>
            <w:del w:id="4386" w:author="Author">
              <w:r w:rsidRPr="00711388" w:rsidDel="004D643F">
                <w:rPr>
                  <w:lang w:val="en-GB"/>
                </w:rPr>
                <w:delText xml:space="preserve">Total subordinated liabilities </w:delText>
              </w:r>
            </w:del>
            <w:r w:rsidR="00845F43" w:rsidRPr="00711388">
              <w:rPr>
                <w:lang w:val="en-GB"/>
              </w:rPr>
              <w:t>-</w:t>
            </w:r>
            <w:del w:id="4387" w:author="Author">
              <w:r w:rsidRPr="00711388" w:rsidDel="004D643F">
                <w:rPr>
                  <w:lang w:val="en-GB"/>
                </w:rPr>
                <w:delText xml:space="preserve"> tier 2 of which counted under transitionals</w:delText>
              </w:r>
            </w:del>
          </w:p>
        </w:tc>
        <w:tc>
          <w:tcPr>
            <w:tcW w:w="4086" w:type="dxa"/>
            <w:tcBorders>
              <w:top w:val="single" w:sz="2" w:space="0" w:color="auto"/>
              <w:left w:val="single" w:sz="2" w:space="0" w:color="auto"/>
              <w:bottom w:val="single" w:sz="2" w:space="0" w:color="auto"/>
              <w:right w:val="single" w:sz="2" w:space="0" w:color="auto"/>
            </w:tcBorders>
          </w:tcPr>
          <w:p w14:paraId="2A5321B7" w14:textId="062B4F98" w:rsidR="00872AFE" w:rsidRPr="00711388" w:rsidDel="004D643F" w:rsidRDefault="00872AFE" w:rsidP="00567869">
            <w:pPr>
              <w:pStyle w:val="NormalLeft"/>
              <w:rPr>
                <w:del w:id="4388" w:author="Author"/>
                <w:lang w:val="en-GB"/>
              </w:rPr>
            </w:pPr>
            <w:del w:id="4389" w:author="Author">
              <w:r w:rsidRPr="00711388" w:rsidDel="004D643F">
                <w:rPr>
                  <w:lang w:val="en-GB"/>
                </w:rPr>
                <w:delText>This is the amount of subordinated liabilities that meet the criteria for Tier 2 that are counted under the transitional provisions.</w:delText>
              </w:r>
            </w:del>
          </w:p>
        </w:tc>
      </w:tr>
      <w:tr w:rsidR="00872AFE" w:rsidRPr="00711388" w:rsidDel="004D643F" w14:paraId="303AEC29" w14:textId="18939B2E" w:rsidTr="00567869">
        <w:trPr>
          <w:del w:id="4390" w:author="Author"/>
        </w:trPr>
        <w:tc>
          <w:tcPr>
            <w:tcW w:w="1671" w:type="dxa"/>
            <w:tcBorders>
              <w:top w:val="single" w:sz="2" w:space="0" w:color="auto"/>
              <w:left w:val="single" w:sz="2" w:space="0" w:color="auto"/>
              <w:bottom w:val="single" w:sz="2" w:space="0" w:color="auto"/>
              <w:right w:val="single" w:sz="2" w:space="0" w:color="auto"/>
            </w:tcBorders>
          </w:tcPr>
          <w:p w14:paraId="2973587C" w14:textId="21542589" w:rsidR="00872AFE" w:rsidRPr="00711388" w:rsidDel="004D643F" w:rsidRDefault="00872AFE" w:rsidP="00567869">
            <w:pPr>
              <w:pStyle w:val="NormalLeft"/>
              <w:rPr>
                <w:del w:id="4391" w:author="Author"/>
                <w:lang w:val="en-GB"/>
              </w:rPr>
            </w:pPr>
            <w:del w:id="4392" w:author="Author">
              <w:r w:rsidRPr="00711388" w:rsidDel="004D643F">
                <w:rPr>
                  <w:lang w:val="en-GB"/>
                </w:rPr>
                <w:delText>R0500/C0060</w:delText>
              </w:r>
            </w:del>
          </w:p>
        </w:tc>
        <w:tc>
          <w:tcPr>
            <w:tcW w:w="3529" w:type="dxa"/>
            <w:tcBorders>
              <w:top w:val="single" w:sz="2" w:space="0" w:color="auto"/>
              <w:left w:val="single" w:sz="2" w:space="0" w:color="auto"/>
              <w:bottom w:val="single" w:sz="2" w:space="0" w:color="auto"/>
              <w:right w:val="single" w:sz="2" w:space="0" w:color="auto"/>
            </w:tcBorders>
          </w:tcPr>
          <w:p w14:paraId="49165667" w14:textId="4D33D577" w:rsidR="00872AFE" w:rsidRPr="00711388" w:rsidDel="004D643F" w:rsidRDefault="00872AFE" w:rsidP="00567869">
            <w:pPr>
              <w:pStyle w:val="NormalLeft"/>
              <w:rPr>
                <w:del w:id="4393" w:author="Author"/>
                <w:lang w:val="en-GB"/>
              </w:rPr>
            </w:pPr>
            <w:del w:id="4394" w:author="Author">
              <w:r w:rsidRPr="00711388" w:rsidDel="004D643F">
                <w:rPr>
                  <w:lang w:val="en-GB"/>
                </w:rPr>
                <w:delText xml:space="preserve">Total subordinated liabilities </w:delText>
              </w:r>
            </w:del>
            <w:r w:rsidR="00845F43" w:rsidRPr="00711388">
              <w:rPr>
                <w:lang w:val="en-GB"/>
              </w:rPr>
              <w:t>-</w:t>
            </w:r>
            <w:del w:id="4395" w:author="Author">
              <w:r w:rsidRPr="00711388" w:rsidDel="004D643F">
                <w:rPr>
                  <w:lang w:val="en-GB"/>
                </w:rPr>
                <w:delText xml:space="preserve"> tier 3</w:delText>
              </w:r>
            </w:del>
          </w:p>
        </w:tc>
        <w:tc>
          <w:tcPr>
            <w:tcW w:w="4086" w:type="dxa"/>
            <w:tcBorders>
              <w:top w:val="single" w:sz="2" w:space="0" w:color="auto"/>
              <w:left w:val="single" w:sz="2" w:space="0" w:color="auto"/>
              <w:bottom w:val="single" w:sz="2" w:space="0" w:color="auto"/>
              <w:right w:val="single" w:sz="2" w:space="0" w:color="auto"/>
            </w:tcBorders>
          </w:tcPr>
          <w:p w14:paraId="78FD8096" w14:textId="60077154" w:rsidR="00872AFE" w:rsidRPr="00711388" w:rsidDel="004D643F" w:rsidRDefault="00872AFE" w:rsidP="00567869">
            <w:pPr>
              <w:pStyle w:val="NormalLeft"/>
              <w:rPr>
                <w:del w:id="4396" w:author="Author"/>
                <w:lang w:val="en-GB"/>
              </w:rPr>
            </w:pPr>
            <w:del w:id="4397" w:author="Author">
              <w:r w:rsidRPr="00711388" w:rsidDel="004D643F">
                <w:rPr>
                  <w:lang w:val="en-GB"/>
                </w:rPr>
                <w:delText>This is the amount of subordinated liabilities that meet the criteria for Tier 3.</w:delText>
              </w:r>
            </w:del>
          </w:p>
        </w:tc>
      </w:tr>
      <w:tr w:rsidR="00872AFE" w:rsidRPr="00711388" w:rsidDel="004D643F" w14:paraId="1801B2A3" w14:textId="5B3839A2" w:rsidTr="00567869">
        <w:trPr>
          <w:del w:id="4398" w:author="Author"/>
        </w:trPr>
        <w:tc>
          <w:tcPr>
            <w:tcW w:w="1671" w:type="dxa"/>
            <w:tcBorders>
              <w:top w:val="single" w:sz="2" w:space="0" w:color="auto"/>
              <w:left w:val="single" w:sz="2" w:space="0" w:color="auto"/>
              <w:bottom w:val="single" w:sz="2" w:space="0" w:color="auto"/>
              <w:right w:val="single" w:sz="2" w:space="0" w:color="auto"/>
            </w:tcBorders>
          </w:tcPr>
          <w:p w14:paraId="5F82A980" w14:textId="448BC8CF" w:rsidR="00872AFE" w:rsidRPr="00711388" w:rsidDel="004D643F" w:rsidRDefault="00872AFE" w:rsidP="00567869">
            <w:pPr>
              <w:pStyle w:val="NormalLeft"/>
              <w:rPr>
                <w:del w:id="4399" w:author="Author"/>
                <w:lang w:val="en-GB"/>
              </w:rPr>
            </w:pPr>
            <w:del w:id="4400" w:author="Author">
              <w:r w:rsidRPr="00711388" w:rsidDel="004D643F">
                <w:rPr>
                  <w:lang w:val="en-GB"/>
                </w:rPr>
                <w:delText>R0510/C0070</w:delText>
              </w:r>
            </w:del>
          </w:p>
        </w:tc>
        <w:tc>
          <w:tcPr>
            <w:tcW w:w="3529" w:type="dxa"/>
            <w:tcBorders>
              <w:top w:val="single" w:sz="2" w:space="0" w:color="auto"/>
              <w:left w:val="single" w:sz="2" w:space="0" w:color="auto"/>
              <w:bottom w:val="single" w:sz="2" w:space="0" w:color="auto"/>
              <w:right w:val="single" w:sz="2" w:space="0" w:color="auto"/>
            </w:tcBorders>
          </w:tcPr>
          <w:p w14:paraId="32AD6DB7" w14:textId="50FFAA41" w:rsidR="00872AFE" w:rsidRPr="00711388" w:rsidDel="004D643F" w:rsidRDefault="00872AFE" w:rsidP="00567869">
            <w:pPr>
              <w:pStyle w:val="NormalLeft"/>
              <w:rPr>
                <w:del w:id="4401" w:author="Author"/>
                <w:lang w:val="en-GB"/>
              </w:rPr>
            </w:pPr>
            <w:del w:id="4402" w:author="Author">
              <w:r w:rsidRPr="00711388" w:rsidDel="004D643F">
                <w:rPr>
                  <w:lang w:val="en-GB"/>
                </w:rPr>
                <w:delText xml:space="preserve">Ancillary own fund items for which an amount was approved </w:delText>
              </w:r>
            </w:del>
            <w:r w:rsidR="00845F43" w:rsidRPr="00711388">
              <w:rPr>
                <w:lang w:val="en-GB"/>
              </w:rPr>
              <w:t>-</w:t>
            </w:r>
            <w:del w:id="4403" w:author="Author">
              <w:r w:rsidRPr="00711388" w:rsidDel="004D643F">
                <w:rPr>
                  <w:lang w:val="en-GB"/>
                </w:rPr>
                <w:delText xml:space="preserve"> tier 2 initial amounts approved</w:delText>
              </w:r>
            </w:del>
          </w:p>
        </w:tc>
        <w:tc>
          <w:tcPr>
            <w:tcW w:w="4086" w:type="dxa"/>
            <w:tcBorders>
              <w:top w:val="single" w:sz="2" w:space="0" w:color="auto"/>
              <w:left w:val="single" w:sz="2" w:space="0" w:color="auto"/>
              <w:bottom w:val="single" w:sz="2" w:space="0" w:color="auto"/>
              <w:right w:val="single" w:sz="2" w:space="0" w:color="auto"/>
            </w:tcBorders>
          </w:tcPr>
          <w:p w14:paraId="4256D3A2" w14:textId="69EA43CF" w:rsidR="00872AFE" w:rsidRPr="00711388" w:rsidDel="004D643F" w:rsidRDefault="00872AFE" w:rsidP="00567869">
            <w:pPr>
              <w:pStyle w:val="NormalLeft"/>
              <w:rPr>
                <w:del w:id="4404" w:author="Author"/>
                <w:lang w:val="en-GB"/>
              </w:rPr>
            </w:pPr>
            <w:del w:id="4405" w:author="Author">
              <w:r w:rsidRPr="00711388" w:rsidDel="004D643F">
                <w:rPr>
                  <w:lang w:val="en-GB"/>
                </w:rPr>
                <w:delText>This the initial amount approved for ancillary own funds for which an amount was approved under Tier 2.</w:delText>
              </w:r>
            </w:del>
          </w:p>
        </w:tc>
      </w:tr>
      <w:tr w:rsidR="00872AFE" w:rsidRPr="00711388" w:rsidDel="004D643F" w14:paraId="11342684" w14:textId="602A1E9C" w:rsidTr="00567869">
        <w:trPr>
          <w:del w:id="4406" w:author="Author"/>
        </w:trPr>
        <w:tc>
          <w:tcPr>
            <w:tcW w:w="1671" w:type="dxa"/>
            <w:tcBorders>
              <w:top w:val="single" w:sz="2" w:space="0" w:color="auto"/>
              <w:left w:val="single" w:sz="2" w:space="0" w:color="auto"/>
              <w:bottom w:val="single" w:sz="2" w:space="0" w:color="auto"/>
              <w:right w:val="single" w:sz="2" w:space="0" w:color="auto"/>
            </w:tcBorders>
          </w:tcPr>
          <w:p w14:paraId="142EE751" w14:textId="2586377B" w:rsidR="00872AFE" w:rsidRPr="00711388" w:rsidDel="004D643F" w:rsidRDefault="00872AFE" w:rsidP="00567869">
            <w:pPr>
              <w:pStyle w:val="NormalLeft"/>
              <w:rPr>
                <w:del w:id="4407" w:author="Author"/>
                <w:lang w:val="en-GB"/>
              </w:rPr>
            </w:pPr>
            <w:del w:id="4408" w:author="Author">
              <w:r w:rsidRPr="00711388" w:rsidDel="004D643F">
                <w:rPr>
                  <w:lang w:val="en-GB"/>
                </w:rPr>
                <w:delText>R0510/C0080</w:delText>
              </w:r>
            </w:del>
          </w:p>
        </w:tc>
        <w:tc>
          <w:tcPr>
            <w:tcW w:w="3529" w:type="dxa"/>
            <w:tcBorders>
              <w:top w:val="single" w:sz="2" w:space="0" w:color="auto"/>
              <w:left w:val="single" w:sz="2" w:space="0" w:color="auto"/>
              <w:bottom w:val="single" w:sz="2" w:space="0" w:color="auto"/>
              <w:right w:val="single" w:sz="2" w:space="0" w:color="auto"/>
            </w:tcBorders>
          </w:tcPr>
          <w:p w14:paraId="666CC891" w14:textId="7A5ABB90" w:rsidR="00872AFE" w:rsidRPr="00711388" w:rsidDel="004D643F" w:rsidRDefault="00872AFE" w:rsidP="00567869">
            <w:pPr>
              <w:pStyle w:val="NormalLeft"/>
              <w:rPr>
                <w:del w:id="4409" w:author="Author"/>
                <w:lang w:val="en-GB"/>
              </w:rPr>
            </w:pPr>
            <w:del w:id="4410" w:author="Author">
              <w:r w:rsidRPr="00711388" w:rsidDel="004D643F">
                <w:rPr>
                  <w:lang w:val="en-GB"/>
                </w:rPr>
                <w:delText xml:space="preserve">Ancillary own fund items for which an amount was approved </w:delText>
              </w:r>
            </w:del>
            <w:r w:rsidR="00845F43" w:rsidRPr="00711388">
              <w:rPr>
                <w:lang w:val="en-GB"/>
              </w:rPr>
              <w:t>-</w:t>
            </w:r>
            <w:del w:id="4411" w:author="Author">
              <w:r w:rsidRPr="00711388" w:rsidDel="004D643F">
                <w:rPr>
                  <w:lang w:val="en-GB"/>
                </w:rPr>
                <w:delText xml:space="preserve"> tier 2 current amounts</w:delText>
              </w:r>
            </w:del>
          </w:p>
        </w:tc>
        <w:tc>
          <w:tcPr>
            <w:tcW w:w="4086" w:type="dxa"/>
            <w:tcBorders>
              <w:top w:val="single" w:sz="2" w:space="0" w:color="auto"/>
              <w:left w:val="single" w:sz="2" w:space="0" w:color="auto"/>
              <w:bottom w:val="single" w:sz="2" w:space="0" w:color="auto"/>
              <w:right w:val="single" w:sz="2" w:space="0" w:color="auto"/>
            </w:tcBorders>
          </w:tcPr>
          <w:p w14:paraId="76576114" w14:textId="5F4E76A2" w:rsidR="00872AFE" w:rsidRPr="00711388" w:rsidDel="004D643F" w:rsidRDefault="00872AFE" w:rsidP="00567869">
            <w:pPr>
              <w:pStyle w:val="NormalLeft"/>
              <w:rPr>
                <w:del w:id="4412" w:author="Author"/>
                <w:lang w:val="en-GB"/>
              </w:rPr>
            </w:pPr>
            <w:del w:id="4413" w:author="Author">
              <w:r w:rsidRPr="00711388" w:rsidDel="004D643F">
                <w:rPr>
                  <w:lang w:val="en-GB"/>
                </w:rPr>
                <w:delText>This is the current amount for ancillary own funds for which an amount was approved under Tier 2.</w:delText>
              </w:r>
            </w:del>
          </w:p>
        </w:tc>
      </w:tr>
      <w:tr w:rsidR="00872AFE" w:rsidRPr="00711388" w:rsidDel="004D643F" w14:paraId="2BD015F5" w14:textId="4C90722B" w:rsidTr="00567869">
        <w:trPr>
          <w:del w:id="4414" w:author="Author"/>
        </w:trPr>
        <w:tc>
          <w:tcPr>
            <w:tcW w:w="1671" w:type="dxa"/>
            <w:tcBorders>
              <w:top w:val="single" w:sz="2" w:space="0" w:color="auto"/>
              <w:left w:val="single" w:sz="2" w:space="0" w:color="auto"/>
              <w:bottom w:val="single" w:sz="2" w:space="0" w:color="auto"/>
              <w:right w:val="single" w:sz="2" w:space="0" w:color="auto"/>
            </w:tcBorders>
          </w:tcPr>
          <w:p w14:paraId="18B65F50" w14:textId="54116845" w:rsidR="00872AFE" w:rsidRPr="00711388" w:rsidDel="004D643F" w:rsidRDefault="00872AFE" w:rsidP="00567869">
            <w:pPr>
              <w:pStyle w:val="NormalLeft"/>
              <w:rPr>
                <w:del w:id="4415" w:author="Author"/>
                <w:lang w:val="en-GB"/>
              </w:rPr>
            </w:pPr>
            <w:del w:id="4416" w:author="Author">
              <w:r w:rsidRPr="00711388" w:rsidDel="004D643F">
                <w:rPr>
                  <w:lang w:val="en-GB"/>
                </w:rPr>
                <w:delText>R0510/C0090</w:delText>
              </w:r>
            </w:del>
          </w:p>
        </w:tc>
        <w:tc>
          <w:tcPr>
            <w:tcW w:w="3529" w:type="dxa"/>
            <w:tcBorders>
              <w:top w:val="single" w:sz="2" w:space="0" w:color="auto"/>
              <w:left w:val="single" w:sz="2" w:space="0" w:color="auto"/>
              <w:bottom w:val="single" w:sz="2" w:space="0" w:color="auto"/>
              <w:right w:val="single" w:sz="2" w:space="0" w:color="auto"/>
            </w:tcBorders>
          </w:tcPr>
          <w:p w14:paraId="27732CDF" w14:textId="28760D69" w:rsidR="00872AFE" w:rsidRPr="00711388" w:rsidDel="004D643F" w:rsidRDefault="00872AFE" w:rsidP="00567869">
            <w:pPr>
              <w:pStyle w:val="NormalLeft"/>
              <w:rPr>
                <w:del w:id="4417" w:author="Author"/>
                <w:lang w:val="en-GB"/>
              </w:rPr>
            </w:pPr>
            <w:del w:id="4418" w:author="Author">
              <w:r w:rsidRPr="00711388" w:rsidDel="004D643F">
                <w:rPr>
                  <w:lang w:val="en-GB"/>
                </w:rPr>
                <w:delText xml:space="preserve">Ancillary own fund items for which an amount was approved </w:delText>
              </w:r>
            </w:del>
            <w:r w:rsidR="00845F43" w:rsidRPr="00711388">
              <w:rPr>
                <w:lang w:val="en-GB"/>
              </w:rPr>
              <w:t>-</w:t>
            </w:r>
            <w:del w:id="4419" w:author="Author">
              <w:r w:rsidRPr="00711388" w:rsidDel="004D643F">
                <w:rPr>
                  <w:lang w:val="en-GB"/>
                </w:rPr>
                <w:delText xml:space="preserve"> tier 3 initial amounts approved</w:delText>
              </w:r>
            </w:del>
          </w:p>
        </w:tc>
        <w:tc>
          <w:tcPr>
            <w:tcW w:w="4086" w:type="dxa"/>
            <w:tcBorders>
              <w:top w:val="single" w:sz="2" w:space="0" w:color="auto"/>
              <w:left w:val="single" w:sz="2" w:space="0" w:color="auto"/>
              <w:bottom w:val="single" w:sz="2" w:space="0" w:color="auto"/>
              <w:right w:val="single" w:sz="2" w:space="0" w:color="auto"/>
            </w:tcBorders>
          </w:tcPr>
          <w:p w14:paraId="088D3252" w14:textId="5D597954" w:rsidR="00872AFE" w:rsidRPr="00711388" w:rsidDel="004D643F" w:rsidRDefault="00872AFE" w:rsidP="00567869">
            <w:pPr>
              <w:pStyle w:val="NormalLeft"/>
              <w:rPr>
                <w:del w:id="4420" w:author="Author"/>
                <w:lang w:val="en-GB"/>
              </w:rPr>
            </w:pPr>
            <w:del w:id="4421" w:author="Author">
              <w:r w:rsidRPr="00711388" w:rsidDel="004D643F">
                <w:rPr>
                  <w:lang w:val="en-GB"/>
                </w:rPr>
                <w:delText>This the initial amount approved for ancillary own funds for which an amount was approved under Tier 3.</w:delText>
              </w:r>
            </w:del>
          </w:p>
        </w:tc>
      </w:tr>
      <w:tr w:rsidR="00872AFE" w:rsidRPr="00711388" w:rsidDel="004D643F" w14:paraId="146E62FA" w14:textId="150814B9" w:rsidTr="00567869">
        <w:trPr>
          <w:del w:id="4422" w:author="Author"/>
        </w:trPr>
        <w:tc>
          <w:tcPr>
            <w:tcW w:w="1671" w:type="dxa"/>
            <w:tcBorders>
              <w:top w:val="single" w:sz="2" w:space="0" w:color="auto"/>
              <w:left w:val="single" w:sz="2" w:space="0" w:color="auto"/>
              <w:bottom w:val="single" w:sz="2" w:space="0" w:color="auto"/>
              <w:right w:val="single" w:sz="2" w:space="0" w:color="auto"/>
            </w:tcBorders>
          </w:tcPr>
          <w:p w14:paraId="68E72B3F" w14:textId="1CF60BA1" w:rsidR="00872AFE" w:rsidRPr="00711388" w:rsidDel="004D643F" w:rsidRDefault="00872AFE" w:rsidP="00567869">
            <w:pPr>
              <w:pStyle w:val="NormalLeft"/>
              <w:rPr>
                <w:del w:id="4423" w:author="Author"/>
                <w:lang w:val="en-GB"/>
              </w:rPr>
            </w:pPr>
            <w:del w:id="4424" w:author="Author">
              <w:r w:rsidRPr="00711388" w:rsidDel="004D643F">
                <w:rPr>
                  <w:lang w:val="en-GB"/>
                </w:rPr>
                <w:delText>R0510/C0100</w:delText>
              </w:r>
            </w:del>
          </w:p>
        </w:tc>
        <w:tc>
          <w:tcPr>
            <w:tcW w:w="3529" w:type="dxa"/>
            <w:tcBorders>
              <w:top w:val="single" w:sz="2" w:space="0" w:color="auto"/>
              <w:left w:val="single" w:sz="2" w:space="0" w:color="auto"/>
              <w:bottom w:val="single" w:sz="2" w:space="0" w:color="auto"/>
              <w:right w:val="single" w:sz="2" w:space="0" w:color="auto"/>
            </w:tcBorders>
          </w:tcPr>
          <w:p w14:paraId="07730886" w14:textId="5215CA0E" w:rsidR="00872AFE" w:rsidRPr="00711388" w:rsidDel="004D643F" w:rsidRDefault="00872AFE" w:rsidP="00567869">
            <w:pPr>
              <w:pStyle w:val="NormalLeft"/>
              <w:rPr>
                <w:del w:id="4425" w:author="Author"/>
                <w:lang w:val="en-GB"/>
              </w:rPr>
            </w:pPr>
            <w:del w:id="4426" w:author="Author">
              <w:r w:rsidRPr="00711388" w:rsidDel="004D643F">
                <w:rPr>
                  <w:lang w:val="en-GB"/>
                </w:rPr>
                <w:delText xml:space="preserve">Ancillary own fund items for which an amount was approved </w:delText>
              </w:r>
            </w:del>
            <w:r w:rsidR="00845F43" w:rsidRPr="00711388">
              <w:rPr>
                <w:lang w:val="en-GB"/>
              </w:rPr>
              <w:t>-</w:t>
            </w:r>
            <w:del w:id="4427" w:author="Author">
              <w:r w:rsidRPr="00711388" w:rsidDel="004D643F">
                <w:rPr>
                  <w:lang w:val="en-GB"/>
                </w:rPr>
                <w:delText xml:space="preserve"> tier 3 current amounts</w:delText>
              </w:r>
            </w:del>
          </w:p>
        </w:tc>
        <w:tc>
          <w:tcPr>
            <w:tcW w:w="4086" w:type="dxa"/>
            <w:tcBorders>
              <w:top w:val="single" w:sz="2" w:space="0" w:color="auto"/>
              <w:left w:val="single" w:sz="2" w:space="0" w:color="auto"/>
              <w:bottom w:val="single" w:sz="2" w:space="0" w:color="auto"/>
              <w:right w:val="single" w:sz="2" w:space="0" w:color="auto"/>
            </w:tcBorders>
          </w:tcPr>
          <w:p w14:paraId="631AC116" w14:textId="5B6A388B" w:rsidR="00872AFE" w:rsidRPr="00711388" w:rsidDel="004D643F" w:rsidRDefault="00872AFE" w:rsidP="00567869">
            <w:pPr>
              <w:pStyle w:val="NormalLeft"/>
              <w:rPr>
                <w:del w:id="4428" w:author="Author"/>
                <w:lang w:val="en-GB"/>
              </w:rPr>
            </w:pPr>
            <w:del w:id="4429" w:author="Author">
              <w:r w:rsidRPr="00711388" w:rsidDel="004D643F">
                <w:rPr>
                  <w:lang w:val="en-GB"/>
                </w:rPr>
                <w:delText>This is the current amount for ancillary own funds for which an amount was approved under Tier 3.</w:delText>
              </w:r>
            </w:del>
          </w:p>
        </w:tc>
      </w:tr>
      <w:tr w:rsidR="00872AFE" w:rsidRPr="00711388" w:rsidDel="004D643F" w14:paraId="03E57AE5" w14:textId="50EFC511" w:rsidTr="00567869">
        <w:trPr>
          <w:del w:id="4430" w:author="Author"/>
        </w:trPr>
        <w:tc>
          <w:tcPr>
            <w:tcW w:w="1671" w:type="dxa"/>
            <w:tcBorders>
              <w:top w:val="single" w:sz="2" w:space="0" w:color="auto"/>
              <w:left w:val="single" w:sz="2" w:space="0" w:color="auto"/>
              <w:bottom w:val="single" w:sz="2" w:space="0" w:color="auto"/>
              <w:right w:val="single" w:sz="2" w:space="0" w:color="auto"/>
            </w:tcBorders>
          </w:tcPr>
          <w:p w14:paraId="69D7DF91" w14:textId="62C86F67" w:rsidR="00872AFE" w:rsidRPr="00711388" w:rsidDel="004D643F" w:rsidRDefault="00872AFE" w:rsidP="00567869">
            <w:pPr>
              <w:pStyle w:val="NormalLeft"/>
              <w:rPr>
                <w:del w:id="4431" w:author="Author"/>
                <w:lang w:val="en-GB"/>
              </w:rPr>
            </w:pPr>
            <w:del w:id="4432" w:author="Author">
              <w:r w:rsidRPr="00711388" w:rsidDel="004D643F">
                <w:rPr>
                  <w:lang w:val="en-GB"/>
                </w:rPr>
                <w:delText>R0520/C0080</w:delText>
              </w:r>
            </w:del>
          </w:p>
        </w:tc>
        <w:tc>
          <w:tcPr>
            <w:tcW w:w="3529" w:type="dxa"/>
            <w:tcBorders>
              <w:top w:val="single" w:sz="2" w:space="0" w:color="auto"/>
              <w:left w:val="single" w:sz="2" w:space="0" w:color="auto"/>
              <w:bottom w:val="single" w:sz="2" w:space="0" w:color="auto"/>
              <w:right w:val="single" w:sz="2" w:space="0" w:color="auto"/>
            </w:tcBorders>
          </w:tcPr>
          <w:p w14:paraId="19A8BA36" w14:textId="66E77858" w:rsidR="00872AFE" w:rsidRPr="00711388" w:rsidDel="004D643F" w:rsidRDefault="00872AFE" w:rsidP="00567869">
            <w:pPr>
              <w:pStyle w:val="NormalLeft"/>
              <w:rPr>
                <w:del w:id="4433" w:author="Author"/>
                <w:lang w:val="en-GB"/>
              </w:rPr>
            </w:pPr>
            <w:del w:id="4434" w:author="Author">
              <w:r w:rsidRPr="00711388" w:rsidDel="004D643F">
                <w:rPr>
                  <w:lang w:val="en-GB"/>
                </w:rPr>
                <w:delText xml:space="preserve">Ancillary own fund items for which a method was approved </w:delText>
              </w:r>
            </w:del>
            <w:r w:rsidR="00845F43" w:rsidRPr="00711388">
              <w:rPr>
                <w:lang w:val="en-GB"/>
              </w:rPr>
              <w:t>-</w:t>
            </w:r>
            <w:del w:id="4435" w:author="Author">
              <w:r w:rsidRPr="00711388" w:rsidDel="004D643F">
                <w:rPr>
                  <w:lang w:val="en-GB"/>
                </w:rPr>
                <w:delText xml:space="preserve"> tier 2 current amounts</w:delText>
              </w:r>
            </w:del>
          </w:p>
        </w:tc>
        <w:tc>
          <w:tcPr>
            <w:tcW w:w="4086" w:type="dxa"/>
            <w:tcBorders>
              <w:top w:val="single" w:sz="2" w:space="0" w:color="auto"/>
              <w:left w:val="single" w:sz="2" w:space="0" w:color="auto"/>
              <w:bottom w:val="single" w:sz="2" w:space="0" w:color="auto"/>
              <w:right w:val="single" w:sz="2" w:space="0" w:color="auto"/>
            </w:tcBorders>
          </w:tcPr>
          <w:p w14:paraId="78FC58BE" w14:textId="644BF480" w:rsidR="00872AFE" w:rsidRPr="00711388" w:rsidDel="004D643F" w:rsidRDefault="00872AFE" w:rsidP="00567869">
            <w:pPr>
              <w:pStyle w:val="NormalLeft"/>
              <w:rPr>
                <w:del w:id="4436" w:author="Author"/>
                <w:lang w:val="en-GB"/>
              </w:rPr>
            </w:pPr>
            <w:del w:id="4437" w:author="Author">
              <w:r w:rsidRPr="00711388" w:rsidDel="004D643F">
                <w:rPr>
                  <w:lang w:val="en-GB"/>
                </w:rPr>
                <w:delText>This is the current amount for ancillary own funds for which a method was approved under Tier 2.</w:delText>
              </w:r>
            </w:del>
          </w:p>
        </w:tc>
      </w:tr>
      <w:tr w:rsidR="00872AFE" w:rsidRPr="00711388" w:rsidDel="004D643F" w14:paraId="2A809BBA" w14:textId="507D122A" w:rsidTr="00567869">
        <w:trPr>
          <w:del w:id="4438" w:author="Author"/>
        </w:trPr>
        <w:tc>
          <w:tcPr>
            <w:tcW w:w="1671" w:type="dxa"/>
            <w:tcBorders>
              <w:top w:val="single" w:sz="2" w:space="0" w:color="auto"/>
              <w:left w:val="single" w:sz="2" w:space="0" w:color="auto"/>
              <w:bottom w:val="single" w:sz="2" w:space="0" w:color="auto"/>
              <w:right w:val="single" w:sz="2" w:space="0" w:color="auto"/>
            </w:tcBorders>
          </w:tcPr>
          <w:p w14:paraId="15A85F10" w14:textId="42EC981A" w:rsidR="00872AFE" w:rsidRPr="00711388" w:rsidDel="004D643F" w:rsidRDefault="00872AFE" w:rsidP="00567869">
            <w:pPr>
              <w:pStyle w:val="NormalLeft"/>
              <w:rPr>
                <w:del w:id="4439" w:author="Author"/>
                <w:lang w:val="en-GB"/>
              </w:rPr>
            </w:pPr>
            <w:del w:id="4440" w:author="Author">
              <w:r w:rsidRPr="00711388" w:rsidDel="004D643F">
                <w:rPr>
                  <w:lang w:val="en-GB"/>
                </w:rPr>
                <w:delText>R0520/C0100</w:delText>
              </w:r>
            </w:del>
          </w:p>
        </w:tc>
        <w:tc>
          <w:tcPr>
            <w:tcW w:w="3529" w:type="dxa"/>
            <w:tcBorders>
              <w:top w:val="single" w:sz="2" w:space="0" w:color="auto"/>
              <w:left w:val="single" w:sz="2" w:space="0" w:color="auto"/>
              <w:bottom w:val="single" w:sz="2" w:space="0" w:color="auto"/>
              <w:right w:val="single" w:sz="2" w:space="0" w:color="auto"/>
            </w:tcBorders>
          </w:tcPr>
          <w:p w14:paraId="7753A14E" w14:textId="0CEF7E77" w:rsidR="00872AFE" w:rsidRPr="00711388" w:rsidDel="004D643F" w:rsidRDefault="00872AFE" w:rsidP="00567869">
            <w:pPr>
              <w:pStyle w:val="NormalLeft"/>
              <w:rPr>
                <w:del w:id="4441" w:author="Author"/>
                <w:lang w:val="en-GB"/>
              </w:rPr>
            </w:pPr>
            <w:del w:id="4442" w:author="Author">
              <w:r w:rsidRPr="00711388" w:rsidDel="004D643F">
                <w:rPr>
                  <w:lang w:val="en-GB"/>
                </w:rPr>
                <w:delText xml:space="preserve">Ancillary own fund items for which a method was approved </w:delText>
              </w:r>
            </w:del>
            <w:r w:rsidR="00845F43" w:rsidRPr="00711388">
              <w:rPr>
                <w:lang w:val="en-GB"/>
              </w:rPr>
              <w:t>-</w:t>
            </w:r>
            <w:del w:id="4443" w:author="Author">
              <w:r w:rsidRPr="00711388" w:rsidDel="004D643F">
                <w:rPr>
                  <w:lang w:val="en-GB"/>
                </w:rPr>
                <w:delText xml:space="preserve"> tier 3 current amounts</w:delText>
              </w:r>
            </w:del>
          </w:p>
        </w:tc>
        <w:tc>
          <w:tcPr>
            <w:tcW w:w="4086" w:type="dxa"/>
            <w:tcBorders>
              <w:top w:val="single" w:sz="2" w:space="0" w:color="auto"/>
              <w:left w:val="single" w:sz="2" w:space="0" w:color="auto"/>
              <w:bottom w:val="single" w:sz="2" w:space="0" w:color="auto"/>
              <w:right w:val="single" w:sz="2" w:space="0" w:color="auto"/>
            </w:tcBorders>
          </w:tcPr>
          <w:p w14:paraId="5E602BE3" w14:textId="55343FB6" w:rsidR="00872AFE" w:rsidRPr="00711388" w:rsidDel="004D643F" w:rsidRDefault="00872AFE" w:rsidP="00567869">
            <w:pPr>
              <w:pStyle w:val="NormalLeft"/>
              <w:rPr>
                <w:del w:id="4444" w:author="Author"/>
                <w:lang w:val="en-GB"/>
              </w:rPr>
            </w:pPr>
            <w:del w:id="4445" w:author="Author">
              <w:r w:rsidRPr="00711388" w:rsidDel="004D643F">
                <w:rPr>
                  <w:lang w:val="en-GB"/>
                </w:rPr>
                <w:delText>This is the current amount for ancillary own funds for which a method was approved under Tier 3.</w:delText>
              </w:r>
            </w:del>
          </w:p>
        </w:tc>
      </w:tr>
    </w:tbl>
    <w:p w14:paraId="22E2F681" w14:textId="77777777" w:rsidR="00872AFE" w:rsidRPr="00711388" w:rsidRDefault="00872AFE" w:rsidP="00872AFE">
      <w:pPr>
        <w:rPr>
          <w:lang w:val="en-GB"/>
        </w:rPr>
      </w:pPr>
    </w:p>
    <w:p w14:paraId="781774B9" w14:textId="75548062" w:rsidR="00872AFE" w:rsidRPr="00711388" w:rsidDel="004D643F" w:rsidRDefault="00872AFE" w:rsidP="00872AFE">
      <w:pPr>
        <w:pStyle w:val="ManualHeading2"/>
        <w:ind w:left="851" w:hanging="851"/>
        <w:rPr>
          <w:del w:id="4446" w:author="Author"/>
          <w:lang w:val="en-GB"/>
        </w:rPr>
      </w:pPr>
      <w:commentRangeStart w:id="4447"/>
      <w:del w:id="4448" w:author="Author">
        <w:r w:rsidRPr="00711388" w:rsidDel="004D643F">
          <w:rPr>
            <w:i/>
            <w:iCs/>
            <w:lang w:val="en-GB"/>
          </w:rPr>
          <w:delText xml:space="preserve">S.23.03 </w:delText>
        </w:r>
      </w:del>
      <w:r w:rsidR="00845F43" w:rsidRPr="00711388">
        <w:rPr>
          <w:i/>
          <w:iCs/>
          <w:lang w:val="en-GB"/>
        </w:rPr>
        <w:t>-</w:t>
      </w:r>
      <w:del w:id="4449" w:author="Author">
        <w:r w:rsidRPr="00711388" w:rsidDel="004D643F">
          <w:rPr>
            <w:i/>
            <w:iCs/>
            <w:lang w:val="en-GB"/>
          </w:rPr>
          <w:delText xml:space="preserve"> Annual movements on own funds</w:delText>
        </w:r>
        <w:commentRangeEnd w:id="4447"/>
        <w:r w:rsidR="004D643F" w:rsidRPr="00711388" w:rsidDel="004D643F">
          <w:rPr>
            <w:rStyle w:val="CommentReference"/>
            <w:b w:val="0"/>
            <w:bCs w:val="0"/>
            <w:lang w:val="en-GB"/>
          </w:rPr>
          <w:commentReference w:id="4447"/>
        </w:r>
      </w:del>
    </w:p>
    <w:p w14:paraId="36E5D073" w14:textId="371955DD" w:rsidR="00872AFE" w:rsidRPr="00711388" w:rsidDel="004D643F" w:rsidRDefault="00872AFE" w:rsidP="00872AFE">
      <w:pPr>
        <w:rPr>
          <w:del w:id="4450" w:author="Author"/>
          <w:lang w:val="en-GB"/>
        </w:rPr>
      </w:pPr>
      <w:del w:id="4451" w:author="Author">
        <w:r w:rsidRPr="00711388" w:rsidDel="004D643F">
          <w:rPr>
            <w:i/>
            <w:iCs/>
            <w:lang w:val="en-GB"/>
          </w:rPr>
          <w:delText>General comments:</w:delText>
        </w:r>
      </w:del>
    </w:p>
    <w:p w14:paraId="297A8D57" w14:textId="7B5F4F1F" w:rsidR="00872AFE" w:rsidRPr="00711388" w:rsidDel="004D643F" w:rsidRDefault="00872AFE" w:rsidP="00872AFE">
      <w:pPr>
        <w:rPr>
          <w:del w:id="4452" w:author="Author"/>
          <w:lang w:val="en-GB"/>
        </w:rPr>
      </w:pPr>
      <w:del w:id="4453" w:author="Author">
        <w:r w:rsidRPr="00711388" w:rsidDel="004D643F">
          <w:rPr>
            <w:lang w:val="en-GB"/>
          </w:rPr>
          <w:delText>This template shall be reported if the amount of the own funds for any tier change more than 5% compared to the previous year calculated as below.</w:delText>
        </w:r>
      </w:del>
    </w:p>
    <w:p w14:paraId="5D8D19F8" w14:textId="6AB91295" w:rsidR="00872AFE" w:rsidRPr="00711388" w:rsidDel="004D643F" w:rsidRDefault="00872AFE" w:rsidP="00872AFE">
      <w:pPr>
        <w:rPr>
          <w:del w:id="4454" w:author="Author"/>
          <w:lang w:val="en-GB"/>
        </w:rPr>
      </w:pPr>
      <w:del w:id="4455" w:author="Author">
        <w:r w:rsidRPr="00711388" w:rsidDel="004D643F">
          <w:rPr>
            <w:i/>
            <w:sz w:val="20"/>
            <w:lang w:val="en-GB"/>
          </w:rPr>
          <w:delText>% change (T; T-1)</w:delText>
        </w:r>
        <w:r w:rsidRPr="00711388" w:rsidDel="004D643F">
          <w:rPr>
            <w:lang w:val="en-GB"/>
          </w:rPr>
          <w:delText xml:space="preserve">:= </w:delText>
        </w:r>
      </w:del>
      <m:oMath>
        <m:f>
          <m:fPr>
            <m:ctrlPr>
              <w:ins w:id="4456" w:author="Author">
                <w:del w:id="4457" w:author="Author">
                  <w:rPr>
                    <w:rFonts w:ascii="Cambria Math" w:hAnsi="Cambria Math"/>
                    <w:i/>
                    <w:lang w:val="en-GB"/>
                  </w:rPr>
                </w:del>
              </w:ins>
            </m:ctrlPr>
          </m:fPr>
          <m:num>
            <m:r>
              <w:del w:id="4458" w:author="Author">
                <w:rPr>
                  <w:rFonts w:ascii="Cambria Math" w:hAnsi="Cambria Math"/>
                  <w:lang w:val="en-GB"/>
                </w:rPr>
                <m:t>Available Own funds in tier i to cover SCR in T</m:t>
              </w:del>
            </m:r>
          </m:num>
          <m:den>
            <m:r>
              <w:del w:id="4459" w:author="Author">
                <w:rPr>
                  <w:rFonts w:ascii="Cambria Math" w:hAnsi="Cambria Math"/>
                  <w:lang w:val="en-GB"/>
                </w:rPr>
                <m:t>Available Own funds in tier to cover SCR in T-1</m:t>
              </w:del>
            </m:r>
          </m:den>
        </m:f>
      </m:oMath>
    </w:p>
    <w:p w14:paraId="092A375B" w14:textId="590AD5DD" w:rsidR="00872AFE" w:rsidRPr="00711388" w:rsidDel="004D643F" w:rsidRDefault="00872AFE" w:rsidP="00872AFE">
      <w:pPr>
        <w:rPr>
          <w:del w:id="4460" w:author="Author"/>
          <w:lang w:val="en-GB"/>
        </w:rPr>
      </w:pPr>
    </w:p>
    <w:p w14:paraId="339A65FE" w14:textId="22D820F8" w:rsidR="00872AFE" w:rsidRPr="00711388" w:rsidDel="004D643F" w:rsidRDefault="00872AFE" w:rsidP="00872AFE">
      <w:pPr>
        <w:rPr>
          <w:del w:id="4461" w:author="Author"/>
          <w:lang w:val="en-GB"/>
        </w:rPr>
      </w:pPr>
      <w:del w:id="4462" w:author="Author">
        <w:r w:rsidRPr="00711388" w:rsidDel="004D643F">
          <w:rPr>
            <w:lang w:val="en-GB"/>
          </w:rPr>
          <w:delText>This section relates to annual submission for individual entities.</w:delText>
        </w:r>
      </w:del>
    </w:p>
    <w:tbl>
      <w:tblPr>
        <w:tblW w:w="0" w:type="auto"/>
        <w:tblLayout w:type="fixed"/>
        <w:tblLook w:val="0000" w:firstRow="0" w:lastRow="0" w:firstColumn="0" w:lastColumn="0" w:noHBand="0" w:noVBand="0"/>
      </w:tblPr>
      <w:tblGrid>
        <w:gridCol w:w="2879"/>
        <w:gridCol w:w="2414"/>
        <w:gridCol w:w="3993"/>
      </w:tblGrid>
      <w:tr w:rsidR="00872AFE" w:rsidRPr="00711388" w:rsidDel="004D643F" w14:paraId="3744AA48" w14:textId="6F03E0B9" w:rsidTr="00567869">
        <w:trPr>
          <w:del w:id="4463" w:author="Author"/>
        </w:trPr>
        <w:tc>
          <w:tcPr>
            <w:tcW w:w="2879" w:type="dxa"/>
            <w:tcBorders>
              <w:top w:val="single" w:sz="2" w:space="0" w:color="auto"/>
              <w:left w:val="single" w:sz="2" w:space="0" w:color="auto"/>
              <w:bottom w:val="single" w:sz="2" w:space="0" w:color="auto"/>
              <w:right w:val="single" w:sz="2" w:space="0" w:color="auto"/>
            </w:tcBorders>
          </w:tcPr>
          <w:p w14:paraId="45478323" w14:textId="58759459" w:rsidR="00872AFE" w:rsidRPr="00711388" w:rsidDel="004D643F" w:rsidRDefault="00872AFE" w:rsidP="00567869">
            <w:pPr>
              <w:adjustRightInd w:val="0"/>
              <w:spacing w:before="0" w:after="0"/>
              <w:jc w:val="left"/>
              <w:rPr>
                <w:del w:id="4464" w:author="Author"/>
                <w:lang w:val="en-GB"/>
              </w:rPr>
            </w:pPr>
          </w:p>
        </w:tc>
        <w:tc>
          <w:tcPr>
            <w:tcW w:w="2414" w:type="dxa"/>
            <w:tcBorders>
              <w:top w:val="single" w:sz="2" w:space="0" w:color="auto"/>
              <w:left w:val="single" w:sz="2" w:space="0" w:color="auto"/>
              <w:bottom w:val="single" w:sz="2" w:space="0" w:color="auto"/>
              <w:right w:val="single" w:sz="2" w:space="0" w:color="auto"/>
            </w:tcBorders>
          </w:tcPr>
          <w:p w14:paraId="637EA297" w14:textId="0554AD46" w:rsidR="00872AFE" w:rsidRPr="00711388" w:rsidDel="004D643F" w:rsidRDefault="00872AFE" w:rsidP="00567869">
            <w:pPr>
              <w:pStyle w:val="NormalCentered"/>
              <w:rPr>
                <w:del w:id="4465" w:author="Author"/>
                <w:lang w:val="en-GB"/>
              </w:rPr>
            </w:pPr>
            <w:del w:id="4466" w:author="Author">
              <w:r w:rsidRPr="00711388" w:rsidDel="004D643F">
                <w:rPr>
                  <w:lang w:val="en-GB"/>
                </w:rPr>
                <w:delText>ITEM</w:delText>
              </w:r>
            </w:del>
          </w:p>
        </w:tc>
        <w:tc>
          <w:tcPr>
            <w:tcW w:w="3993" w:type="dxa"/>
            <w:tcBorders>
              <w:top w:val="single" w:sz="2" w:space="0" w:color="auto"/>
              <w:left w:val="single" w:sz="2" w:space="0" w:color="auto"/>
              <w:bottom w:val="single" w:sz="2" w:space="0" w:color="auto"/>
              <w:right w:val="single" w:sz="2" w:space="0" w:color="auto"/>
            </w:tcBorders>
          </w:tcPr>
          <w:p w14:paraId="0C3062A2" w14:textId="28055112" w:rsidR="00872AFE" w:rsidRPr="00711388" w:rsidDel="004D643F" w:rsidRDefault="00872AFE" w:rsidP="00567869">
            <w:pPr>
              <w:pStyle w:val="NormalCentered"/>
              <w:rPr>
                <w:del w:id="4467" w:author="Author"/>
                <w:lang w:val="en-GB"/>
              </w:rPr>
            </w:pPr>
            <w:del w:id="4468" w:author="Author">
              <w:r w:rsidRPr="00711388" w:rsidDel="004D643F">
                <w:rPr>
                  <w:lang w:val="en-GB"/>
                </w:rPr>
                <w:delText>INSTRUCTIONS</w:delText>
              </w:r>
            </w:del>
          </w:p>
        </w:tc>
      </w:tr>
      <w:tr w:rsidR="00872AFE" w:rsidRPr="00711388" w:rsidDel="004D643F" w14:paraId="617238CA" w14:textId="75F7AFA8" w:rsidTr="00567869">
        <w:trPr>
          <w:del w:id="4469" w:author="Author"/>
        </w:trPr>
        <w:tc>
          <w:tcPr>
            <w:tcW w:w="9286" w:type="dxa"/>
            <w:gridSpan w:val="3"/>
            <w:tcBorders>
              <w:top w:val="single" w:sz="2" w:space="0" w:color="auto"/>
              <w:left w:val="single" w:sz="2" w:space="0" w:color="auto"/>
              <w:bottom w:val="single" w:sz="2" w:space="0" w:color="auto"/>
              <w:right w:val="single" w:sz="2" w:space="0" w:color="auto"/>
            </w:tcBorders>
          </w:tcPr>
          <w:p w14:paraId="6045664B" w14:textId="1071B601" w:rsidR="00872AFE" w:rsidRPr="00711388" w:rsidDel="004D643F" w:rsidRDefault="00872AFE" w:rsidP="00567869">
            <w:pPr>
              <w:pStyle w:val="NormalCentered"/>
              <w:jc w:val="left"/>
              <w:rPr>
                <w:del w:id="4470" w:author="Author"/>
                <w:lang w:val="en-GB"/>
              </w:rPr>
            </w:pPr>
            <w:del w:id="4471" w:author="Author">
              <w:r w:rsidRPr="00711388" w:rsidDel="004D643F">
                <w:rPr>
                  <w:i/>
                  <w:iCs/>
                  <w:lang w:val="en-GB"/>
                </w:rPr>
                <w:delText xml:space="preserve">Ordinary share capital </w:delText>
              </w:r>
            </w:del>
            <w:r w:rsidR="00845F43" w:rsidRPr="00711388">
              <w:rPr>
                <w:i/>
                <w:iCs/>
                <w:lang w:val="en-GB"/>
              </w:rPr>
              <w:t>-</w:t>
            </w:r>
            <w:del w:id="4472" w:author="Author">
              <w:r w:rsidRPr="00711388" w:rsidDel="004D643F">
                <w:rPr>
                  <w:i/>
                  <w:iCs/>
                  <w:lang w:val="en-GB"/>
                </w:rPr>
                <w:delText xml:space="preserve"> movements in the reporting period</w:delText>
              </w:r>
            </w:del>
          </w:p>
        </w:tc>
      </w:tr>
      <w:tr w:rsidR="00872AFE" w:rsidRPr="00711388" w:rsidDel="004D643F" w14:paraId="286DB1B5" w14:textId="677DEC2A" w:rsidTr="00567869">
        <w:trPr>
          <w:del w:id="4473" w:author="Author"/>
        </w:trPr>
        <w:tc>
          <w:tcPr>
            <w:tcW w:w="2879" w:type="dxa"/>
            <w:tcBorders>
              <w:top w:val="single" w:sz="2" w:space="0" w:color="auto"/>
              <w:left w:val="single" w:sz="2" w:space="0" w:color="auto"/>
              <w:bottom w:val="single" w:sz="2" w:space="0" w:color="auto"/>
              <w:right w:val="single" w:sz="2" w:space="0" w:color="auto"/>
            </w:tcBorders>
          </w:tcPr>
          <w:p w14:paraId="75F98CA6" w14:textId="2B6DDC3D" w:rsidR="00872AFE" w:rsidRPr="00711388" w:rsidDel="004D643F" w:rsidRDefault="00872AFE" w:rsidP="00567869">
            <w:pPr>
              <w:pStyle w:val="NormalLeft"/>
              <w:rPr>
                <w:del w:id="4474" w:author="Author"/>
                <w:lang w:val="en-GB"/>
              </w:rPr>
            </w:pPr>
            <w:del w:id="4475" w:author="Author">
              <w:r w:rsidRPr="00711388" w:rsidDel="004D643F">
                <w:rPr>
                  <w:lang w:val="en-GB"/>
                </w:rPr>
                <w:delText>R0010/C0010</w:delText>
              </w:r>
            </w:del>
          </w:p>
        </w:tc>
        <w:tc>
          <w:tcPr>
            <w:tcW w:w="2414" w:type="dxa"/>
            <w:tcBorders>
              <w:top w:val="single" w:sz="2" w:space="0" w:color="auto"/>
              <w:left w:val="single" w:sz="2" w:space="0" w:color="auto"/>
              <w:bottom w:val="single" w:sz="2" w:space="0" w:color="auto"/>
              <w:right w:val="single" w:sz="2" w:space="0" w:color="auto"/>
            </w:tcBorders>
          </w:tcPr>
          <w:p w14:paraId="0195B265" w14:textId="1CB1BF60" w:rsidR="00872AFE" w:rsidRPr="00711388" w:rsidDel="004D643F" w:rsidRDefault="00872AFE" w:rsidP="00567869">
            <w:pPr>
              <w:pStyle w:val="NormalLeft"/>
              <w:rPr>
                <w:del w:id="4476" w:author="Author"/>
                <w:lang w:val="en-GB"/>
              </w:rPr>
            </w:pPr>
            <w:del w:id="4477" w:author="Author">
              <w:r w:rsidRPr="00711388" w:rsidDel="004D643F">
                <w:rPr>
                  <w:lang w:val="en-GB"/>
                </w:rPr>
                <w:delText xml:space="preserve">Ordinary share capital </w:delText>
              </w:r>
            </w:del>
            <w:r w:rsidR="00711388" w:rsidRPr="00711388">
              <w:rPr>
                <w:lang w:val="en-GB"/>
              </w:rPr>
              <w:t>-</w:t>
            </w:r>
            <w:del w:id="4478" w:author="Author">
              <w:r w:rsidRPr="00711388" w:rsidDel="004D643F">
                <w:rPr>
                  <w:lang w:val="en-GB"/>
                </w:rPr>
                <w:delText xml:space="preserve">Paid in </w:delText>
              </w:r>
            </w:del>
            <w:r w:rsidR="00845F43" w:rsidRPr="00711388">
              <w:rPr>
                <w:lang w:val="en-GB"/>
              </w:rPr>
              <w:t>-</w:t>
            </w:r>
            <w:del w:id="4479"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66E98A5B" w14:textId="75A21EA1" w:rsidR="00872AFE" w:rsidRPr="00711388" w:rsidDel="004D643F" w:rsidRDefault="00872AFE" w:rsidP="00567869">
            <w:pPr>
              <w:pStyle w:val="NormalLeft"/>
              <w:rPr>
                <w:del w:id="4480" w:author="Author"/>
                <w:lang w:val="en-GB"/>
              </w:rPr>
            </w:pPr>
            <w:del w:id="4481" w:author="Author">
              <w:r w:rsidRPr="00711388" w:rsidDel="004D643F">
                <w:rPr>
                  <w:lang w:val="en-GB"/>
                </w:rPr>
                <w:delText>This is the balance of paid in ordinary share capital brought forward from the previous reporting period.</w:delText>
              </w:r>
            </w:del>
          </w:p>
        </w:tc>
      </w:tr>
      <w:tr w:rsidR="00872AFE" w:rsidRPr="00711388" w:rsidDel="004D643F" w14:paraId="14D0AB1E" w14:textId="78CEADF3" w:rsidTr="00567869">
        <w:trPr>
          <w:del w:id="4482" w:author="Author"/>
        </w:trPr>
        <w:tc>
          <w:tcPr>
            <w:tcW w:w="2879" w:type="dxa"/>
            <w:tcBorders>
              <w:top w:val="single" w:sz="2" w:space="0" w:color="auto"/>
              <w:left w:val="single" w:sz="2" w:space="0" w:color="auto"/>
              <w:bottom w:val="single" w:sz="2" w:space="0" w:color="auto"/>
              <w:right w:val="single" w:sz="2" w:space="0" w:color="auto"/>
            </w:tcBorders>
          </w:tcPr>
          <w:p w14:paraId="13473A3C" w14:textId="186BED6D" w:rsidR="00872AFE" w:rsidRPr="00711388" w:rsidDel="004D643F" w:rsidRDefault="00872AFE" w:rsidP="00567869">
            <w:pPr>
              <w:pStyle w:val="NormalLeft"/>
              <w:rPr>
                <w:del w:id="4483" w:author="Author"/>
                <w:lang w:val="en-GB"/>
              </w:rPr>
            </w:pPr>
            <w:del w:id="4484" w:author="Author">
              <w:r w:rsidRPr="00711388" w:rsidDel="004D643F">
                <w:rPr>
                  <w:lang w:val="en-GB"/>
                </w:rPr>
                <w:delText>R0010/C0020</w:delText>
              </w:r>
            </w:del>
          </w:p>
        </w:tc>
        <w:tc>
          <w:tcPr>
            <w:tcW w:w="2414" w:type="dxa"/>
            <w:tcBorders>
              <w:top w:val="single" w:sz="2" w:space="0" w:color="auto"/>
              <w:left w:val="single" w:sz="2" w:space="0" w:color="auto"/>
              <w:bottom w:val="single" w:sz="2" w:space="0" w:color="auto"/>
              <w:right w:val="single" w:sz="2" w:space="0" w:color="auto"/>
            </w:tcBorders>
          </w:tcPr>
          <w:p w14:paraId="2E91BC3B" w14:textId="3C3A3E32" w:rsidR="00872AFE" w:rsidRPr="00711388" w:rsidDel="004D643F" w:rsidRDefault="00872AFE" w:rsidP="00567869">
            <w:pPr>
              <w:pStyle w:val="NormalLeft"/>
              <w:rPr>
                <w:del w:id="4485" w:author="Author"/>
                <w:lang w:val="en-GB"/>
              </w:rPr>
            </w:pPr>
            <w:del w:id="4486" w:author="Author">
              <w:r w:rsidRPr="00711388" w:rsidDel="004D643F">
                <w:rPr>
                  <w:lang w:val="en-GB"/>
                </w:rPr>
                <w:delText xml:space="preserve">Ordinary share capital </w:delText>
              </w:r>
            </w:del>
            <w:r w:rsidR="00711388" w:rsidRPr="00711388">
              <w:rPr>
                <w:lang w:val="en-GB"/>
              </w:rPr>
              <w:t>-</w:t>
            </w:r>
            <w:del w:id="4487" w:author="Author">
              <w:r w:rsidRPr="00711388" w:rsidDel="004D643F">
                <w:rPr>
                  <w:lang w:val="en-GB"/>
                </w:rPr>
                <w:delText xml:space="preserve">Paid in </w:delText>
              </w:r>
            </w:del>
            <w:r w:rsidR="00845F43" w:rsidRPr="00711388">
              <w:rPr>
                <w:lang w:val="en-GB"/>
              </w:rPr>
              <w:t>-</w:t>
            </w:r>
            <w:del w:id="4488"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27EEF243" w14:textId="4840CB93" w:rsidR="00872AFE" w:rsidRPr="00711388" w:rsidDel="004D643F" w:rsidRDefault="00872AFE" w:rsidP="00567869">
            <w:pPr>
              <w:pStyle w:val="NormalLeft"/>
              <w:rPr>
                <w:del w:id="4489" w:author="Author"/>
                <w:lang w:val="en-GB"/>
              </w:rPr>
            </w:pPr>
            <w:del w:id="4490" w:author="Author">
              <w:r w:rsidRPr="00711388" w:rsidDel="004D643F">
                <w:rPr>
                  <w:lang w:val="en-GB"/>
                </w:rPr>
                <w:delText>This is the increase in paid in ordinary share capital over the reporting period.</w:delText>
              </w:r>
            </w:del>
          </w:p>
        </w:tc>
      </w:tr>
      <w:tr w:rsidR="00872AFE" w:rsidRPr="00711388" w:rsidDel="004D643F" w14:paraId="30776B90" w14:textId="7237BE37" w:rsidTr="00567869">
        <w:trPr>
          <w:del w:id="4491" w:author="Author"/>
        </w:trPr>
        <w:tc>
          <w:tcPr>
            <w:tcW w:w="2879" w:type="dxa"/>
            <w:tcBorders>
              <w:top w:val="single" w:sz="2" w:space="0" w:color="auto"/>
              <w:left w:val="single" w:sz="2" w:space="0" w:color="auto"/>
              <w:bottom w:val="single" w:sz="2" w:space="0" w:color="auto"/>
              <w:right w:val="single" w:sz="2" w:space="0" w:color="auto"/>
            </w:tcBorders>
          </w:tcPr>
          <w:p w14:paraId="244148E9" w14:textId="54F5D59E" w:rsidR="00872AFE" w:rsidRPr="00711388" w:rsidDel="004D643F" w:rsidRDefault="00872AFE" w:rsidP="00567869">
            <w:pPr>
              <w:pStyle w:val="NormalLeft"/>
              <w:rPr>
                <w:del w:id="4492" w:author="Author"/>
                <w:lang w:val="en-GB"/>
              </w:rPr>
            </w:pPr>
            <w:del w:id="4493" w:author="Author">
              <w:r w:rsidRPr="00711388" w:rsidDel="004D643F">
                <w:rPr>
                  <w:lang w:val="en-GB"/>
                </w:rPr>
                <w:delText>R0010/C0030</w:delText>
              </w:r>
            </w:del>
          </w:p>
        </w:tc>
        <w:tc>
          <w:tcPr>
            <w:tcW w:w="2414" w:type="dxa"/>
            <w:tcBorders>
              <w:top w:val="single" w:sz="2" w:space="0" w:color="auto"/>
              <w:left w:val="single" w:sz="2" w:space="0" w:color="auto"/>
              <w:bottom w:val="single" w:sz="2" w:space="0" w:color="auto"/>
              <w:right w:val="single" w:sz="2" w:space="0" w:color="auto"/>
            </w:tcBorders>
          </w:tcPr>
          <w:p w14:paraId="7796D028" w14:textId="003B7279" w:rsidR="00872AFE" w:rsidRPr="00711388" w:rsidDel="004D643F" w:rsidRDefault="00872AFE" w:rsidP="00567869">
            <w:pPr>
              <w:pStyle w:val="NormalLeft"/>
              <w:rPr>
                <w:del w:id="4494" w:author="Author"/>
                <w:lang w:val="en-GB"/>
              </w:rPr>
            </w:pPr>
            <w:del w:id="4495" w:author="Author">
              <w:r w:rsidRPr="00711388" w:rsidDel="004D643F">
                <w:rPr>
                  <w:lang w:val="en-GB"/>
                </w:rPr>
                <w:delText xml:space="preserve">Ordinary share capital </w:delText>
              </w:r>
            </w:del>
            <w:r w:rsidR="00711388" w:rsidRPr="00711388">
              <w:rPr>
                <w:lang w:val="en-GB"/>
              </w:rPr>
              <w:t>-</w:t>
            </w:r>
            <w:del w:id="4496" w:author="Author">
              <w:r w:rsidRPr="00711388" w:rsidDel="004D643F">
                <w:rPr>
                  <w:lang w:val="en-GB"/>
                </w:rPr>
                <w:delText xml:space="preserve">Paid in </w:delText>
              </w:r>
            </w:del>
            <w:r w:rsidR="00845F43" w:rsidRPr="00711388">
              <w:rPr>
                <w:lang w:val="en-GB"/>
              </w:rPr>
              <w:t>-</w:t>
            </w:r>
            <w:del w:id="4497"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6FBC939A" w14:textId="04E221CF" w:rsidR="00872AFE" w:rsidRPr="00711388" w:rsidDel="004D643F" w:rsidRDefault="00872AFE" w:rsidP="00567869">
            <w:pPr>
              <w:pStyle w:val="NormalLeft"/>
              <w:rPr>
                <w:del w:id="4498" w:author="Author"/>
                <w:lang w:val="en-GB"/>
              </w:rPr>
            </w:pPr>
            <w:del w:id="4499" w:author="Author">
              <w:r w:rsidRPr="00711388" w:rsidDel="004D643F">
                <w:rPr>
                  <w:lang w:val="en-GB"/>
                </w:rPr>
                <w:delText>This is the reduction in paid in ordinary share capital over the reporting period.</w:delText>
              </w:r>
            </w:del>
          </w:p>
        </w:tc>
      </w:tr>
      <w:tr w:rsidR="00872AFE" w:rsidRPr="00711388" w:rsidDel="004D643F" w14:paraId="6CCF35E9" w14:textId="620D8455" w:rsidTr="00567869">
        <w:trPr>
          <w:del w:id="4500" w:author="Author"/>
        </w:trPr>
        <w:tc>
          <w:tcPr>
            <w:tcW w:w="2879" w:type="dxa"/>
            <w:tcBorders>
              <w:top w:val="single" w:sz="2" w:space="0" w:color="auto"/>
              <w:left w:val="single" w:sz="2" w:space="0" w:color="auto"/>
              <w:bottom w:val="single" w:sz="2" w:space="0" w:color="auto"/>
              <w:right w:val="single" w:sz="2" w:space="0" w:color="auto"/>
            </w:tcBorders>
          </w:tcPr>
          <w:p w14:paraId="70664D73" w14:textId="2D21123E" w:rsidR="00872AFE" w:rsidRPr="00711388" w:rsidDel="004D643F" w:rsidRDefault="00872AFE" w:rsidP="00567869">
            <w:pPr>
              <w:pStyle w:val="NormalLeft"/>
              <w:rPr>
                <w:del w:id="4501" w:author="Author"/>
                <w:lang w:val="en-GB"/>
              </w:rPr>
            </w:pPr>
            <w:del w:id="4502" w:author="Author">
              <w:r w:rsidRPr="00711388" w:rsidDel="004D643F">
                <w:rPr>
                  <w:lang w:val="en-GB"/>
                </w:rPr>
                <w:delText>R0010/C0060</w:delText>
              </w:r>
            </w:del>
          </w:p>
        </w:tc>
        <w:tc>
          <w:tcPr>
            <w:tcW w:w="2414" w:type="dxa"/>
            <w:tcBorders>
              <w:top w:val="single" w:sz="2" w:space="0" w:color="auto"/>
              <w:left w:val="single" w:sz="2" w:space="0" w:color="auto"/>
              <w:bottom w:val="single" w:sz="2" w:space="0" w:color="auto"/>
              <w:right w:val="single" w:sz="2" w:space="0" w:color="auto"/>
            </w:tcBorders>
          </w:tcPr>
          <w:p w14:paraId="1FB62253" w14:textId="288BD996" w:rsidR="00872AFE" w:rsidRPr="00711388" w:rsidDel="004D643F" w:rsidRDefault="00872AFE" w:rsidP="00567869">
            <w:pPr>
              <w:pStyle w:val="NormalLeft"/>
              <w:rPr>
                <w:del w:id="4503" w:author="Author"/>
                <w:lang w:val="en-GB"/>
              </w:rPr>
            </w:pPr>
            <w:del w:id="4504" w:author="Author">
              <w:r w:rsidRPr="00711388" w:rsidDel="004D643F">
                <w:rPr>
                  <w:lang w:val="en-GB"/>
                </w:rPr>
                <w:delText xml:space="preserve">Ordinary share capital </w:delText>
              </w:r>
            </w:del>
            <w:r w:rsidR="00711388" w:rsidRPr="00711388">
              <w:rPr>
                <w:lang w:val="en-GB"/>
              </w:rPr>
              <w:t>-</w:t>
            </w:r>
            <w:del w:id="4505" w:author="Author">
              <w:r w:rsidRPr="00711388" w:rsidDel="004D643F">
                <w:rPr>
                  <w:lang w:val="en-GB"/>
                </w:rPr>
                <w:delText xml:space="preserve">Paid in </w:delText>
              </w:r>
            </w:del>
            <w:r w:rsidR="00845F43" w:rsidRPr="00711388">
              <w:rPr>
                <w:lang w:val="en-GB"/>
              </w:rPr>
              <w:t>-</w:t>
            </w:r>
            <w:del w:id="4506"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294F9336" w14:textId="24FEE7C0" w:rsidR="00872AFE" w:rsidRPr="00711388" w:rsidDel="004D643F" w:rsidRDefault="00872AFE" w:rsidP="00567869">
            <w:pPr>
              <w:pStyle w:val="NormalLeft"/>
              <w:rPr>
                <w:del w:id="4507" w:author="Author"/>
                <w:lang w:val="en-GB"/>
              </w:rPr>
            </w:pPr>
            <w:del w:id="4508" w:author="Author">
              <w:r w:rsidRPr="00711388" w:rsidDel="004D643F">
                <w:rPr>
                  <w:lang w:val="en-GB"/>
                </w:rPr>
                <w:delText>This is the balance of paid in ordinary share capital carried forward to the next reporting period.</w:delText>
              </w:r>
            </w:del>
          </w:p>
        </w:tc>
      </w:tr>
      <w:tr w:rsidR="00872AFE" w:rsidRPr="00711388" w:rsidDel="004D643F" w14:paraId="21F52E01" w14:textId="75EA3F09" w:rsidTr="00567869">
        <w:trPr>
          <w:del w:id="4509" w:author="Author"/>
        </w:trPr>
        <w:tc>
          <w:tcPr>
            <w:tcW w:w="2879" w:type="dxa"/>
            <w:tcBorders>
              <w:top w:val="single" w:sz="2" w:space="0" w:color="auto"/>
              <w:left w:val="single" w:sz="2" w:space="0" w:color="auto"/>
              <w:bottom w:val="single" w:sz="2" w:space="0" w:color="auto"/>
              <w:right w:val="single" w:sz="2" w:space="0" w:color="auto"/>
            </w:tcBorders>
          </w:tcPr>
          <w:p w14:paraId="64542DCB" w14:textId="33794E9A" w:rsidR="00872AFE" w:rsidRPr="00711388" w:rsidDel="004D643F" w:rsidRDefault="00872AFE" w:rsidP="00567869">
            <w:pPr>
              <w:pStyle w:val="NormalLeft"/>
              <w:rPr>
                <w:del w:id="4510" w:author="Author"/>
                <w:lang w:val="en-GB"/>
              </w:rPr>
            </w:pPr>
            <w:del w:id="4511" w:author="Author">
              <w:r w:rsidRPr="00711388" w:rsidDel="004D643F">
                <w:rPr>
                  <w:lang w:val="en-GB"/>
                </w:rPr>
                <w:delText>R0020/C0010</w:delText>
              </w:r>
            </w:del>
          </w:p>
        </w:tc>
        <w:tc>
          <w:tcPr>
            <w:tcW w:w="2414" w:type="dxa"/>
            <w:tcBorders>
              <w:top w:val="single" w:sz="2" w:space="0" w:color="auto"/>
              <w:left w:val="single" w:sz="2" w:space="0" w:color="auto"/>
              <w:bottom w:val="single" w:sz="2" w:space="0" w:color="auto"/>
              <w:right w:val="single" w:sz="2" w:space="0" w:color="auto"/>
            </w:tcBorders>
          </w:tcPr>
          <w:p w14:paraId="0C6DB238" w14:textId="2E9A49E7" w:rsidR="00872AFE" w:rsidRPr="00711388" w:rsidDel="004D643F" w:rsidRDefault="00872AFE" w:rsidP="00567869">
            <w:pPr>
              <w:pStyle w:val="NormalLeft"/>
              <w:rPr>
                <w:del w:id="4512" w:author="Author"/>
                <w:lang w:val="en-GB"/>
              </w:rPr>
            </w:pPr>
            <w:del w:id="4513" w:author="Author">
              <w:r w:rsidRPr="00711388" w:rsidDel="004D643F">
                <w:rPr>
                  <w:lang w:val="en-GB"/>
                </w:rPr>
                <w:delText xml:space="preserve">Ordinary share capital </w:delText>
              </w:r>
            </w:del>
            <w:r w:rsidR="00711388" w:rsidRPr="00711388">
              <w:rPr>
                <w:lang w:val="en-GB"/>
              </w:rPr>
              <w:t>-</w:t>
            </w:r>
            <w:del w:id="4514" w:author="Author">
              <w:r w:rsidRPr="00711388" w:rsidDel="004D643F">
                <w:rPr>
                  <w:lang w:val="en-GB"/>
                </w:rPr>
                <w:delText xml:space="preserve">Called up but not yet paid in </w:delText>
              </w:r>
            </w:del>
            <w:r w:rsidR="00845F43" w:rsidRPr="00711388">
              <w:rPr>
                <w:lang w:val="en-GB"/>
              </w:rPr>
              <w:t>-</w:t>
            </w:r>
            <w:del w:id="4515"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675AD047" w14:textId="723EFFDA" w:rsidR="00872AFE" w:rsidRPr="00711388" w:rsidDel="004D643F" w:rsidRDefault="00872AFE" w:rsidP="00567869">
            <w:pPr>
              <w:pStyle w:val="NormalLeft"/>
              <w:rPr>
                <w:del w:id="4516" w:author="Author"/>
                <w:lang w:val="en-GB"/>
              </w:rPr>
            </w:pPr>
            <w:del w:id="4517" w:author="Author">
              <w:r w:rsidRPr="00711388" w:rsidDel="004D643F">
                <w:rPr>
                  <w:lang w:val="en-GB"/>
                </w:rPr>
                <w:delText>This is the balance of called up but not yet paid in ordinary share capital brought forward from the previous reporting period.</w:delText>
              </w:r>
            </w:del>
          </w:p>
        </w:tc>
      </w:tr>
      <w:tr w:rsidR="00872AFE" w:rsidRPr="00711388" w:rsidDel="004D643F" w14:paraId="568C0D5C" w14:textId="005C5FC2" w:rsidTr="00567869">
        <w:trPr>
          <w:del w:id="4518" w:author="Author"/>
        </w:trPr>
        <w:tc>
          <w:tcPr>
            <w:tcW w:w="2879" w:type="dxa"/>
            <w:tcBorders>
              <w:top w:val="single" w:sz="2" w:space="0" w:color="auto"/>
              <w:left w:val="single" w:sz="2" w:space="0" w:color="auto"/>
              <w:bottom w:val="single" w:sz="2" w:space="0" w:color="auto"/>
              <w:right w:val="single" w:sz="2" w:space="0" w:color="auto"/>
            </w:tcBorders>
          </w:tcPr>
          <w:p w14:paraId="55F299A7" w14:textId="146A5D31" w:rsidR="00872AFE" w:rsidRPr="00711388" w:rsidDel="004D643F" w:rsidRDefault="00872AFE" w:rsidP="00567869">
            <w:pPr>
              <w:pStyle w:val="NormalLeft"/>
              <w:rPr>
                <w:del w:id="4519" w:author="Author"/>
                <w:lang w:val="en-GB"/>
              </w:rPr>
            </w:pPr>
            <w:del w:id="4520" w:author="Author">
              <w:r w:rsidRPr="00711388" w:rsidDel="004D643F">
                <w:rPr>
                  <w:lang w:val="en-GB"/>
                </w:rPr>
                <w:delText>R0020/C0020</w:delText>
              </w:r>
            </w:del>
          </w:p>
        </w:tc>
        <w:tc>
          <w:tcPr>
            <w:tcW w:w="2414" w:type="dxa"/>
            <w:tcBorders>
              <w:top w:val="single" w:sz="2" w:space="0" w:color="auto"/>
              <w:left w:val="single" w:sz="2" w:space="0" w:color="auto"/>
              <w:bottom w:val="single" w:sz="2" w:space="0" w:color="auto"/>
              <w:right w:val="single" w:sz="2" w:space="0" w:color="auto"/>
            </w:tcBorders>
          </w:tcPr>
          <w:p w14:paraId="56FD8BD6" w14:textId="7C4169E9" w:rsidR="00872AFE" w:rsidRPr="00711388" w:rsidDel="004D643F" w:rsidRDefault="00872AFE" w:rsidP="00567869">
            <w:pPr>
              <w:pStyle w:val="NormalLeft"/>
              <w:rPr>
                <w:del w:id="4521" w:author="Author"/>
                <w:lang w:val="en-GB"/>
              </w:rPr>
            </w:pPr>
            <w:del w:id="4522" w:author="Author">
              <w:r w:rsidRPr="00711388" w:rsidDel="004D643F">
                <w:rPr>
                  <w:lang w:val="en-GB"/>
                </w:rPr>
                <w:delText xml:space="preserve">Ordinary share capital </w:delText>
              </w:r>
            </w:del>
            <w:r w:rsidR="00711388" w:rsidRPr="00711388">
              <w:rPr>
                <w:lang w:val="en-GB"/>
              </w:rPr>
              <w:t>-</w:t>
            </w:r>
            <w:del w:id="4523" w:author="Author">
              <w:r w:rsidRPr="00711388" w:rsidDel="004D643F">
                <w:rPr>
                  <w:lang w:val="en-GB"/>
                </w:rPr>
                <w:delText xml:space="preserve">Called up but not yet paid in </w:delText>
              </w:r>
            </w:del>
            <w:r w:rsidR="00845F43" w:rsidRPr="00711388">
              <w:rPr>
                <w:lang w:val="en-GB"/>
              </w:rPr>
              <w:t>-</w:t>
            </w:r>
            <w:del w:id="4524"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57EA675C" w14:textId="1A350DBA" w:rsidR="00872AFE" w:rsidRPr="00711388" w:rsidDel="004D643F" w:rsidRDefault="00872AFE" w:rsidP="00567869">
            <w:pPr>
              <w:pStyle w:val="NormalLeft"/>
              <w:rPr>
                <w:del w:id="4525" w:author="Author"/>
                <w:lang w:val="en-GB"/>
              </w:rPr>
            </w:pPr>
            <w:del w:id="4526" w:author="Author">
              <w:r w:rsidRPr="00711388" w:rsidDel="004D643F">
                <w:rPr>
                  <w:lang w:val="en-GB"/>
                </w:rPr>
                <w:delText>This is the increase in called up but not yet paid in ordinary share capital over the reporting period.</w:delText>
              </w:r>
            </w:del>
          </w:p>
        </w:tc>
      </w:tr>
      <w:tr w:rsidR="00872AFE" w:rsidRPr="00711388" w:rsidDel="004D643F" w14:paraId="04BECFF9" w14:textId="64B64C03" w:rsidTr="00567869">
        <w:trPr>
          <w:del w:id="4527" w:author="Author"/>
        </w:trPr>
        <w:tc>
          <w:tcPr>
            <w:tcW w:w="2879" w:type="dxa"/>
            <w:tcBorders>
              <w:top w:val="single" w:sz="2" w:space="0" w:color="auto"/>
              <w:left w:val="single" w:sz="2" w:space="0" w:color="auto"/>
              <w:bottom w:val="single" w:sz="2" w:space="0" w:color="auto"/>
              <w:right w:val="single" w:sz="2" w:space="0" w:color="auto"/>
            </w:tcBorders>
          </w:tcPr>
          <w:p w14:paraId="55E97390" w14:textId="05BBE78C" w:rsidR="00872AFE" w:rsidRPr="00711388" w:rsidDel="004D643F" w:rsidRDefault="00872AFE" w:rsidP="00567869">
            <w:pPr>
              <w:pStyle w:val="NormalLeft"/>
              <w:rPr>
                <w:del w:id="4528" w:author="Author"/>
                <w:lang w:val="en-GB"/>
              </w:rPr>
            </w:pPr>
            <w:del w:id="4529" w:author="Author">
              <w:r w:rsidRPr="00711388" w:rsidDel="004D643F">
                <w:rPr>
                  <w:lang w:val="en-GB"/>
                </w:rPr>
                <w:delText>R0020/C0030</w:delText>
              </w:r>
            </w:del>
          </w:p>
        </w:tc>
        <w:tc>
          <w:tcPr>
            <w:tcW w:w="2414" w:type="dxa"/>
            <w:tcBorders>
              <w:top w:val="single" w:sz="2" w:space="0" w:color="auto"/>
              <w:left w:val="single" w:sz="2" w:space="0" w:color="auto"/>
              <w:bottom w:val="single" w:sz="2" w:space="0" w:color="auto"/>
              <w:right w:val="single" w:sz="2" w:space="0" w:color="auto"/>
            </w:tcBorders>
          </w:tcPr>
          <w:p w14:paraId="78033FCA" w14:textId="46E763F6" w:rsidR="00872AFE" w:rsidRPr="00711388" w:rsidDel="004D643F" w:rsidRDefault="00872AFE" w:rsidP="00567869">
            <w:pPr>
              <w:pStyle w:val="NormalLeft"/>
              <w:rPr>
                <w:del w:id="4530" w:author="Author"/>
                <w:lang w:val="en-GB"/>
              </w:rPr>
            </w:pPr>
            <w:del w:id="4531" w:author="Author">
              <w:r w:rsidRPr="00711388" w:rsidDel="004D643F">
                <w:rPr>
                  <w:lang w:val="en-GB"/>
                </w:rPr>
                <w:delText xml:space="preserve">Ordinary share capital </w:delText>
              </w:r>
            </w:del>
            <w:r w:rsidR="00711388" w:rsidRPr="00711388">
              <w:rPr>
                <w:lang w:val="en-GB"/>
              </w:rPr>
              <w:t>-</w:t>
            </w:r>
            <w:del w:id="4532" w:author="Author">
              <w:r w:rsidRPr="00711388" w:rsidDel="004D643F">
                <w:rPr>
                  <w:lang w:val="en-GB"/>
                </w:rPr>
                <w:delText xml:space="preserve">Called up but not yet paid in </w:delText>
              </w:r>
            </w:del>
            <w:r w:rsidR="00845F43" w:rsidRPr="00711388">
              <w:rPr>
                <w:lang w:val="en-GB"/>
              </w:rPr>
              <w:t>-</w:t>
            </w:r>
            <w:del w:id="4533"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2FB3187A" w14:textId="3069C4F9" w:rsidR="00872AFE" w:rsidRPr="00711388" w:rsidDel="004D643F" w:rsidRDefault="00872AFE" w:rsidP="00567869">
            <w:pPr>
              <w:pStyle w:val="NormalLeft"/>
              <w:rPr>
                <w:del w:id="4534" w:author="Author"/>
                <w:lang w:val="en-GB"/>
              </w:rPr>
            </w:pPr>
            <w:del w:id="4535" w:author="Author">
              <w:r w:rsidRPr="00711388" w:rsidDel="004D643F">
                <w:rPr>
                  <w:lang w:val="en-GB"/>
                </w:rPr>
                <w:delText>This is the reduction in called up but not yet paid in ordinary share capital over the reporting period.</w:delText>
              </w:r>
            </w:del>
          </w:p>
        </w:tc>
      </w:tr>
      <w:tr w:rsidR="00872AFE" w:rsidRPr="00711388" w:rsidDel="004D643F" w14:paraId="76187EFC" w14:textId="59BFE5CB" w:rsidTr="00567869">
        <w:trPr>
          <w:del w:id="4536" w:author="Author"/>
        </w:trPr>
        <w:tc>
          <w:tcPr>
            <w:tcW w:w="2879" w:type="dxa"/>
            <w:tcBorders>
              <w:top w:val="single" w:sz="2" w:space="0" w:color="auto"/>
              <w:left w:val="single" w:sz="2" w:space="0" w:color="auto"/>
              <w:bottom w:val="single" w:sz="2" w:space="0" w:color="auto"/>
              <w:right w:val="single" w:sz="2" w:space="0" w:color="auto"/>
            </w:tcBorders>
          </w:tcPr>
          <w:p w14:paraId="273D3A28" w14:textId="4839C539" w:rsidR="00872AFE" w:rsidRPr="00711388" w:rsidDel="004D643F" w:rsidRDefault="00872AFE" w:rsidP="00567869">
            <w:pPr>
              <w:pStyle w:val="NormalLeft"/>
              <w:rPr>
                <w:del w:id="4537" w:author="Author"/>
                <w:lang w:val="en-GB"/>
              </w:rPr>
            </w:pPr>
            <w:del w:id="4538" w:author="Author">
              <w:r w:rsidRPr="00711388" w:rsidDel="004D643F">
                <w:rPr>
                  <w:lang w:val="en-GB"/>
                </w:rPr>
                <w:delText>R0020/C0060</w:delText>
              </w:r>
            </w:del>
          </w:p>
        </w:tc>
        <w:tc>
          <w:tcPr>
            <w:tcW w:w="2414" w:type="dxa"/>
            <w:tcBorders>
              <w:top w:val="single" w:sz="2" w:space="0" w:color="auto"/>
              <w:left w:val="single" w:sz="2" w:space="0" w:color="auto"/>
              <w:bottom w:val="single" w:sz="2" w:space="0" w:color="auto"/>
              <w:right w:val="single" w:sz="2" w:space="0" w:color="auto"/>
            </w:tcBorders>
          </w:tcPr>
          <w:p w14:paraId="72ECDAEF" w14:textId="3A90733C" w:rsidR="00872AFE" w:rsidRPr="00711388" w:rsidDel="004D643F" w:rsidRDefault="00872AFE" w:rsidP="00567869">
            <w:pPr>
              <w:pStyle w:val="NormalLeft"/>
              <w:rPr>
                <w:del w:id="4539" w:author="Author"/>
                <w:lang w:val="en-GB"/>
              </w:rPr>
            </w:pPr>
            <w:del w:id="4540" w:author="Author">
              <w:r w:rsidRPr="00711388" w:rsidDel="004D643F">
                <w:rPr>
                  <w:lang w:val="en-GB"/>
                </w:rPr>
                <w:delText xml:space="preserve">Ordinary share capital </w:delText>
              </w:r>
            </w:del>
            <w:r w:rsidR="00711388" w:rsidRPr="00711388">
              <w:rPr>
                <w:lang w:val="en-GB"/>
              </w:rPr>
              <w:t>-</w:t>
            </w:r>
            <w:del w:id="4541" w:author="Author">
              <w:r w:rsidRPr="00711388" w:rsidDel="004D643F">
                <w:rPr>
                  <w:lang w:val="en-GB"/>
                </w:rPr>
                <w:delText xml:space="preserve">Called up but not yet paid in </w:delText>
              </w:r>
            </w:del>
            <w:r w:rsidR="00845F43" w:rsidRPr="00711388">
              <w:rPr>
                <w:lang w:val="en-GB"/>
              </w:rPr>
              <w:t>-</w:t>
            </w:r>
            <w:del w:id="4542"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0397EAD4" w14:textId="1957D62B" w:rsidR="00872AFE" w:rsidRPr="00711388" w:rsidDel="004D643F" w:rsidRDefault="00872AFE" w:rsidP="00567869">
            <w:pPr>
              <w:pStyle w:val="NormalLeft"/>
              <w:rPr>
                <w:del w:id="4543" w:author="Author"/>
                <w:lang w:val="en-GB"/>
              </w:rPr>
            </w:pPr>
            <w:del w:id="4544" w:author="Author">
              <w:r w:rsidRPr="00711388" w:rsidDel="004D643F">
                <w:rPr>
                  <w:lang w:val="en-GB"/>
                </w:rPr>
                <w:delText>This is the balance of called up but not yet paid in ordinary share capital carried forward to the next reporting period.</w:delText>
              </w:r>
            </w:del>
          </w:p>
        </w:tc>
      </w:tr>
      <w:tr w:rsidR="00872AFE" w:rsidRPr="00711388" w:rsidDel="004D643F" w14:paraId="2C984F7D" w14:textId="0976D6B1" w:rsidTr="00567869">
        <w:trPr>
          <w:del w:id="4545" w:author="Author"/>
        </w:trPr>
        <w:tc>
          <w:tcPr>
            <w:tcW w:w="2879" w:type="dxa"/>
            <w:tcBorders>
              <w:top w:val="single" w:sz="2" w:space="0" w:color="auto"/>
              <w:left w:val="single" w:sz="2" w:space="0" w:color="auto"/>
              <w:bottom w:val="single" w:sz="2" w:space="0" w:color="auto"/>
              <w:right w:val="single" w:sz="2" w:space="0" w:color="auto"/>
            </w:tcBorders>
          </w:tcPr>
          <w:p w14:paraId="24CC7DB0" w14:textId="66B53491" w:rsidR="00872AFE" w:rsidRPr="00711388" w:rsidDel="004D643F" w:rsidRDefault="00872AFE" w:rsidP="00567869">
            <w:pPr>
              <w:pStyle w:val="NormalLeft"/>
              <w:rPr>
                <w:del w:id="4546" w:author="Author"/>
                <w:lang w:val="en-GB"/>
              </w:rPr>
            </w:pPr>
            <w:del w:id="4547" w:author="Author">
              <w:r w:rsidRPr="00711388" w:rsidDel="004D643F">
                <w:rPr>
                  <w:lang w:val="en-GB"/>
                </w:rPr>
                <w:delText>R0030/C0010</w:delText>
              </w:r>
            </w:del>
          </w:p>
        </w:tc>
        <w:tc>
          <w:tcPr>
            <w:tcW w:w="2414" w:type="dxa"/>
            <w:tcBorders>
              <w:top w:val="single" w:sz="2" w:space="0" w:color="auto"/>
              <w:left w:val="single" w:sz="2" w:space="0" w:color="auto"/>
              <w:bottom w:val="single" w:sz="2" w:space="0" w:color="auto"/>
              <w:right w:val="single" w:sz="2" w:space="0" w:color="auto"/>
            </w:tcBorders>
          </w:tcPr>
          <w:p w14:paraId="53FE9164" w14:textId="11406D50" w:rsidR="00872AFE" w:rsidRPr="00711388" w:rsidDel="004D643F" w:rsidRDefault="00872AFE" w:rsidP="00567869">
            <w:pPr>
              <w:pStyle w:val="NormalLeft"/>
              <w:rPr>
                <w:del w:id="4548" w:author="Author"/>
                <w:lang w:val="en-GB"/>
              </w:rPr>
            </w:pPr>
            <w:del w:id="4549" w:author="Author">
              <w:r w:rsidRPr="00711388" w:rsidDel="004D643F">
                <w:rPr>
                  <w:lang w:val="en-GB"/>
                </w:rPr>
                <w:delText xml:space="preserve">Own shares held </w:delText>
              </w:r>
            </w:del>
            <w:r w:rsidR="00845F43" w:rsidRPr="00711388">
              <w:rPr>
                <w:lang w:val="en-GB"/>
              </w:rPr>
              <w:t>-</w:t>
            </w:r>
            <w:del w:id="4550"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681C9BF7" w14:textId="0EFC8B40" w:rsidR="00872AFE" w:rsidRPr="00711388" w:rsidDel="004D643F" w:rsidRDefault="00872AFE" w:rsidP="00567869">
            <w:pPr>
              <w:pStyle w:val="NormalLeft"/>
              <w:rPr>
                <w:del w:id="4551" w:author="Author"/>
                <w:lang w:val="en-GB"/>
              </w:rPr>
            </w:pPr>
            <w:del w:id="4552" w:author="Author">
              <w:r w:rsidRPr="00711388" w:rsidDel="004D643F">
                <w:rPr>
                  <w:lang w:val="en-GB"/>
                </w:rPr>
                <w:delText>This is the balance of own shares held, brought forward from the previous reporting period.</w:delText>
              </w:r>
            </w:del>
          </w:p>
        </w:tc>
      </w:tr>
      <w:tr w:rsidR="00872AFE" w:rsidRPr="00711388" w:rsidDel="004D643F" w14:paraId="5E8779D8" w14:textId="2986FB5D" w:rsidTr="00567869">
        <w:trPr>
          <w:del w:id="4553" w:author="Author"/>
        </w:trPr>
        <w:tc>
          <w:tcPr>
            <w:tcW w:w="2879" w:type="dxa"/>
            <w:tcBorders>
              <w:top w:val="single" w:sz="2" w:space="0" w:color="auto"/>
              <w:left w:val="single" w:sz="2" w:space="0" w:color="auto"/>
              <w:bottom w:val="single" w:sz="2" w:space="0" w:color="auto"/>
              <w:right w:val="single" w:sz="2" w:space="0" w:color="auto"/>
            </w:tcBorders>
          </w:tcPr>
          <w:p w14:paraId="6A2E3271" w14:textId="2062D100" w:rsidR="00872AFE" w:rsidRPr="00711388" w:rsidDel="004D643F" w:rsidRDefault="00872AFE" w:rsidP="00567869">
            <w:pPr>
              <w:pStyle w:val="NormalLeft"/>
              <w:rPr>
                <w:del w:id="4554" w:author="Author"/>
                <w:lang w:val="en-GB"/>
              </w:rPr>
            </w:pPr>
            <w:del w:id="4555" w:author="Author">
              <w:r w:rsidRPr="00711388" w:rsidDel="004D643F">
                <w:rPr>
                  <w:lang w:val="en-GB"/>
                </w:rPr>
                <w:delText>R0030/C0020</w:delText>
              </w:r>
            </w:del>
          </w:p>
        </w:tc>
        <w:tc>
          <w:tcPr>
            <w:tcW w:w="2414" w:type="dxa"/>
            <w:tcBorders>
              <w:top w:val="single" w:sz="2" w:space="0" w:color="auto"/>
              <w:left w:val="single" w:sz="2" w:space="0" w:color="auto"/>
              <w:bottom w:val="single" w:sz="2" w:space="0" w:color="auto"/>
              <w:right w:val="single" w:sz="2" w:space="0" w:color="auto"/>
            </w:tcBorders>
          </w:tcPr>
          <w:p w14:paraId="0952168F" w14:textId="0BAFABAA" w:rsidR="00872AFE" w:rsidRPr="00711388" w:rsidDel="004D643F" w:rsidRDefault="00872AFE" w:rsidP="00567869">
            <w:pPr>
              <w:pStyle w:val="NormalLeft"/>
              <w:rPr>
                <w:del w:id="4556" w:author="Author"/>
                <w:lang w:val="en-GB"/>
              </w:rPr>
            </w:pPr>
            <w:del w:id="4557" w:author="Author">
              <w:r w:rsidRPr="00711388" w:rsidDel="004D643F">
                <w:rPr>
                  <w:lang w:val="en-GB"/>
                </w:rPr>
                <w:delText xml:space="preserve">Own shares held </w:delText>
              </w:r>
            </w:del>
            <w:r w:rsidR="00845F43" w:rsidRPr="00711388">
              <w:rPr>
                <w:lang w:val="en-GB"/>
              </w:rPr>
              <w:t>-</w:t>
            </w:r>
            <w:del w:id="4558"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2D3828F1" w14:textId="4EFBB621" w:rsidR="00872AFE" w:rsidRPr="00711388" w:rsidDel="004D643F" w:rsidRDefault="00872AFE" w:rsidP="00567869">
            <w:pPr>
              <w:pStyle w:val="NormalLeft"/>
              <w:rPr>
                <w:del w:id="4559" w:author="Author"/>
                <w:lang w:val="en-GB"/>
              </w:rPr>
            </w:pPr>
            <w:del w:id="4560" w:author="Author">
              <w:r w:rsidRPr="00711388" w:rsidDel="004D643F">
                <w:rPr>
                  <w:lang w:val="en-GB"/>
                </w:rPr>
                <w:delText>This is the increase in own shares held, brought over the reporting period.</w:delText>
              </w:r>
            </w:del>
          </w:p>
        </w:tc>
      </w:tr>
      <w:tr w:rsidR="00872AFE" w:rsidRPr="00711388" w:rsidDel="004D643F" w14:paraId="65364A08" w14:textId="65167835" w:rsidTr="00567869">
        <w:trPr>
          <w:del w:id="4561" w:author="Author"/>
        </w:trPr>
        <w:tc>
          <w:tcPr>
            <w:tcW w:w="2879" w:type="dxa"/>
            <w:tcBorders>
              <w:top w:val="single" w:sz="2" w:space="0" w:color="auto"/>
              <w:left w:val="single" w:sz="2" w:space="0" w:color="auto"/>
              <w:bottom w:val="single" w:sz="2" w:space="0" w:color="auto"/>
              <w:right w:val="single" w:sz="2" w:space="0" w:color="auto"/>
            </w:tcBorders>
          </w:tcPr>
          <w:p w14:paraId="0E5A3A93" w14:textId="70EC72BD" w:rsidR="00872AFE" w:rsidRPr="00711388" w:rsidDel="004D643F" w:rsidRDefault="00872AFE" w:rsidP="00567869">
            <w:pPr>
              <w:pStyle w:val="NormalLeft"/>
              <w:rPr>
                <w:del w:id="4562" w:author="Author"/>
                <w:lang w:val="en-GB"/>
              </w:rPr>
            </w:pPr>
            <w:del w:id="4563" w:author="Author">
              <w:r w:rsidRPr="00711388" w:rsidDel="004D643F">
                <w:rPr>
                  <w:lang w:val="en-GB"/>
                </w:rPr>
                <w:delText>R0030/C0030</w:delText>
              </w:r>
            </w:del>
          </w:p>
        </w:tc>
        <w:tc>
          <w:tcPr>
            <w:tcW w:w="2414" w:type="dxa"/>
            <w:tcBorders>
              <w:top w:val="single" w:sz="2" w:space="0" w:color="auto"/>
              <w:left w:val="single" w:sz="2" w:space="0" w:color="auto"/>
              <w:bottom w:val="single" w:sz="2" w:space="0" w:color="auto"/>
              <w:right w:val="single" w:sz="2" w:space="0" w:color="auto"/>
            </w:tcBorders>
          </w:tcPr>
          <w:p w14:paraId="3685CA7B" w14:textId="13FCC06C" w:rsidR="00872AFE" w:rsidRPr="00711388" w:rsidDel="004D643F" w:rsidRDefault="00872AFE" w:rsidP="00567869">
            <w:pPr>
              <w:pStyle w:val="NormalLeft"/>
              <w:rPr>
                <w:del w:id="4564" w:author="Author"/>
                <w:lang w:val="en-GB"/>
              </w:rPr>
            </w:pPr>
            <w:del w:id="4565" w:author="Author">
              <w:r w:rsidRPr="00711388" w:rsidDel="004D643F">
                <w:rPr>
                  <w:lang w:val="en-GB"/>
                </w:rPr>
                <w:delText xml:space="preserve">Own shares held </w:delText>
              </w:r>
            </w:del>
            <w:r w:rsidR="00845F43" w:rsidRPr="00711388">
              <w:rPr>
                <w:lang w:val="en-GB"/>
              </w:rPr>
              <w:t>-</w:t>
            </w:r>
            <w:del w:id="4566"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45B5A98C" w14:textId="20A495E0" w:rsidR="00872AFE" w:rsidRPr="00711388" w:rsidDel="004D643F" w:rsidRDefault="00872AFE" w:rsidP="00567869">
            <w:pPr>
              <w:pStyle w:val="NormalLeft"/>
              <w:rPr>
                <w:del w:id="4567" w:author="Author"/>
                <w:lang w:val="en-GB"/>
              </w:rPr>
            </w:pPr>
            <w:del w:id="4568" w:author="Author">
              <w:r w:rsidRPr="00711388" w:rsidDel="004D643F">
                <w:rPr>
                  <w:lang w:val="en-GB"/>
                </w:rPr>
                <w:delText>This is the reduction in own shares held, brought over the reporting period.</w:delText>
              </w:r>
            </w:del>
          </w:p>
        </w:tc>
      </w:tr>
      <w:tr w:rsidR="00872AFE" w:rsidRPr="00711388" w:rsidDel="004D643F" w14:paraId="0FAAB526" w14:textId="3B354C73" w:rsidTr="00567869">
        <w:trPr>
          <w:del w:id="4569" w:author="Author"/>
        </w:trPr>
        <w:tc>
          <w:tcPr>
            <w:tcW w:w="2879" w:type="dxa"/>
            <w:tcBorders>
              <w:top w:val="single" w:sz="2" w:space="0" w:color="auto"/>
              <w:left w:val="single" w:sz="2" w:space="0" w:color="auto"/>
              <w:bottom w:val="single" w:sz="2" w:space="0" w:color="auto"/>
              <w:right w:val="single" w:sz="2" w:space="0" w:color="auto"/>
            </w:tcBorders>
          </w:tcPr>
          <w:p w14:paraId="6EC2FD81" w14:textId="06A5CE41" w:rsidR="00872AFE" w:rsidRPr="00711388" w:rsidDel="004D643F" w:rsidRDefault="00872AFE" w:rsidP="00567869">
            <w:pPr>
              <w:pStyle w:val="NormalLeft"/>
              <w:rPr>
                <w:del w:id="4570" w:author="Author"/>
                <w:lang w:val="en-GB"/>
              </w:rPr>
            </w:pPr>
            <w:del w:id="4571" w:author="Author">
              <w:r w:rsidRPr="00711388" w:rsidDel="004D643F">
                <w:rPr>
                  <w:lang w:val="en-GB"/>
                </w:rPr>
                <w:lastRenderedPageBreak/>
                <w:delText>R0030/C0060</w:delText>
              </w:r>
            </w:del>
          </w:p>
        </w:tc>
        <w:tc>
          <w:tcPr>
            <w:tcW w:w="2414" w:type="dxa"/>
            <w:tcBorders>
              <w:top w:val="single" w:sz="2" w:space="0" w:color="auto"/>
              <w:left w:val="single" w:sz="2" w:space="0" w:color="auto"/>
              <w:bottom w:val="single" w:sz="2" w:space="0" w:color="auto"/>
              <w:right w:val="single" w:sz="2" w:space="0" w:color="auto"/>
            </w:tcBorders>
          </w:tcPr>
          <w:p w14:paraId="49842D95" w14:textId="4BA3D7EC" w:rsidR="00872AFE" w:rsidRPr="00711388" w:rsidDel="004D643F" w:rsidRDefault="00872AFE" w:rsidP="00567869">
            <w:pPr>
              <w:pStyle w:val="NormalLeft"/>
              <w:rPr>
                <w:del w:id="4572" w:author="Author"/>
                <w:lang w:val="en-GB"/>
              </w:rPr>
            </w:pPr>
            <w:del w:id="4573" w:author="Author">
              <w:r w:rsidRPr="00711388" w:rsidDel="004D643F">
                <w:rPr>
                  <w:lang w:val="en-GB"/>
                </w:rPr>
                <w:delText xml:space="preserve">Own shares held </w:delText>
              </w:r>
            </w:del>
            <w:r w:rsidR="00845F43" w:rsidRPr="00711388">
              <w:rPr>
                <w:lang w:val="en-GB"/>
              </w:rPr>
              <w:t>-</w:t>
            </w:r>
            <w:del w:id="4574"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6ED5805F" w14:textId="2AE20061" w:rsidR="00872AFE" w:rsidRPr="00711388" w:rsidDel="004D643F" w:rsidRDefault="00872AFE" w:rsidP="00567869">
            <w:pPr>
              <w:pStyle w:val="NormalLeft"/>
              <w:rPr>
                <w:del w:id="4575" w:author="Author"/>
                <w:lang w:val="en-GB"/>
              </w:rPr>
            </w:pPr>
            <w:del w:id="4576" w:author="Author">
              <w:r w:rsidRPr="00711388" w:rsidDel="004D643F">
                <w:rPr>
                  <w:lang w:val="en-GB"/>
                </w:rPr>
                <w:delText>This is the balance of own shares held carried forward to the next reporting period.</w:delText>
              </w:r>
            </w:del>
          </w:p>
        </w:tc>
      </w:tr>
      <w:tr w:rsidR="00872AFE" w:rsidRPr="00711388" w:rsidDel="004D643F" w14:paraId="2029A93D" w14:textId="40625F94" w:rsidTr="00567869">
        <w:trPr>
          <w:del w:id="4577" w:author="Author"/>
        </w:trPr>
        <w:tc>
          <w:tcPr>
            <w:tcW w:w="2879" w:type="dxa"/>
            <w:tcBorders>
              <w:top w:val="single" w:sz="2" w:space="0" w:color="auto"/>
              <w:left w:val="single" w:sz="2" w:space="0" w:color="auto"/>
              <w:bottom w:val="single" w:sz="2" w:space="0" w:color="auto"/>
              <w:right w:val="single" w:sz="2" w:space="0" w:color="auto"/>
            </w:tcBorders>
          </w:tcPr>
          <w:p w14:paraId="22F4375E" w14:textId="75C03098" w:rsidR="00872AFE" w:rsidRPr="00711388" w:rsidDel="004D643F" w:rsidRDefault="00872AFE" w:rsidP="00567869">
            <w:pPr>
              <w:pStyle w:val="NormalLeft"/>
              <w:rPr>
                <w:del w:id="4578" w:author="Author"/>
                <w:lang w:val="en-GB"/>
              </w:rPr>
            </w:pPr>
            <w:del w:id="4579" w:author="Author">
              <w:r w:rsidRPr="00711388" w:rsidDel="004D643F">
                <w:rPr>
                  <w:lang w:val="en-GB"/>
                </w:rPr>
                <w:delText>R0100/C0010</w:delText>
              </w:r>
            </w:del>
          </w:p>
        </w:tc>
        <w:tc>
          <w:tcPr>
            <w:tcW w:w="2414" w:type="dxa"/>
            <w:tcBorders>
              <w:top w:val="single" w:sz="2" w:space="0" w:color="auto"/>
              <w:left w:val="single" w:sz="2" w:space="0" w:color="auto"/>
              <w:bottom w:val="single" w:sz="2" w:space="0" w:color="auto"/>
              <w:right w:val="single" w:sz="2" w:space="0" w:color="auto"/>
            </w:tcBorders>
          </w:tcPr>
          <w:p w14:paraId="0DFCCC58" w14:textId="691541B5" w:rsidR="00872AFE" w:rsidRPr="00711388" w:rsidDel="004D643F" w:rsidRDefault="00872AFE" w:rsidP="00567869">
            <w:pPr>
              <w:pStyle w:val="NormalLeft"/>
              <w:rPr>
                <w:del w:id="4580" w:author="Author"/>
                <w:lang w:val="en-GB"/>
              </w:rPr>
            </w:pPr>
            <w:del w:id="4581" w:author="Author">
              <w:r w:rsidRPr="00711388" w:rsidDel="004D643F">
                <w:rPr>
                  <w:lang w:val="en-GB"/>
                </w:rPr>
                <w:delText xml:space="preserve">Total ordinary share capital </w:delText>
              </w:r>
            </w:del>
            <w:r w:rsidR="00845F43" w:rsidRPr="00711388">
              <w:rPr>
                <w:lang w:val="en-GB"/>
              </w:rPr>
              <w:t>-</w:t>
            </w:r>
            <w:del w:id="4582"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3638127A" w14:textId="6704DB6A" w:rsidR="00872AFE" w:rsidRPr="00711388" w:rsidDel="004D643F" w:rsidRDefault="00872AFE" w:rsidP="00567869">
            <w:pPr>
              <w:pStyle w:val="NormalLeft"/>
              <w:rPr>
                <w:del w:id="4583" w:author="Author"/>
                <w:lang w:val="en-GB"/>
              </w:rPr>
            </w:pPr>
            <w:del w:id="4584" w:author="Author">
              <w:r w:rsidRPr="00711388" w:rsidDel="004D643F">
                <w:rPr>
                  <w:lang w:val="en-GB"/>
                </w:rPr>
                <w:delText>This is the balance of total ordinary share capital brought forward from the previous reporting period. R0100/C0010 includes own shares held.</w:delText>
              </w:r>
            </w:del>
          </w:p>
        </w:tc>
      </w:tr>
      <w:tr w:rsidR="00872AFE" w:rsidRPr="00711388" w:rsidDel="004D643F" w14:paraId="15C34B86" w14:textId="0F4933F3" w:rsidTr="00567869">
        <w:trPr>
          <w:del w:id="4585" w:author="Author"/>
        </w:trPr>
        <w:tc>
          <w:tcPr>
            <w:tcW w:w="2879" w:type="dxa"/>
            <w:tcBorders>
              <w:top w:val="single" w:sz="2" w:space="0" w:color="auto"/>
              <w:left w:val="single" w:sz="2" w:space="0" w:color="auto"/>
              <w:bottom w:val="single" w:sz="2" w:space="0" w:color="auto"/>
              <w:right w:val="single" w:sz="2" w:space="0" w:color="auto"/>
            </w:tcBorders>
          </w:tcPr>
          <w:p w14:paraId="794E579B" w14:textId="374D193C" w:rsidR="00872AFE" w:rsidRPr="00711388" w:rsidDel="004D643F" w:rsidRDefault="00872AFE" w:rsidP="00567869">
            <w:pPr>
              <w:pStyle w:val="NormalLeft"/>
              <w:rPr>
                <w:del w:id="4586" w:author="Author"/>
                <w:lang w:val="en-GB"/>
              </w:rPr>
            </w:pPr>
            <w:del w:id="4587" w:author="Author">
              <w:r w:rsidRPr="00711388" w:rsidDel="004D643F">
                <w:rPr>
                  <w:lang w:val="en-GB"/>
                </w:rPr>
                <w:delText>R0100/C0020</w:delText>
              </w:r>
            </w:del>
          </w:p>
        </w:tc>
        <w:tc>
          <w:tcPr>
            <w:tcW w:w="2414" w:type="dxa"/>
            <w:tcBorders>
              <w:top w:val="single" w:sz="2" w:space="0" w:color="auto"/>
              <w:left w:val="single" w:sz="2" w:space="0" w:color="auto"/>
              <w:bottom w:val="single" w:sz="2" w:space="0" w:color="auto"/>
              <w:right w:val="single" w:sz="2" w:space="0" w:color="auto"/>
            </w:tcBorders>
          </w:tcPr>
          <w:p w14:paraId="4D83DC54" w14:textId="1ADE84CA" w:rsidR="00872AFE" w:rsidRPr="00711388" w:rsidDel="004D643F" w:rsidRDefault="00872AFE" w:rsidP="00567869">
            <w:pPr>
              <w:pStyle w:val="NormalLeft"/>
              <w:rPr>
                <w:del w:id="4588" w:author="Author"/>
                <w:lang w:val="en-GB"/>
              </w:rPr>
            </w:pPr>
            <w:del w:id="4589" w:author="Author">
              <w:r w:rsidRPr="00711388" w:rsidDel="004D643F">
                <w:rPr>
                  <w:lang w:val="en-GB"/>
                </w:rPr>
                <w:delText xml:space="preserve">Total ordinary share capital </w:delText>
              </w:r>
            </w:del>
            <w:r w:rsidR="00845F43" w:rsidRPr="00711388">
              <w:rPr>
                <w:lang w:val="en-GB"/>
              </w:rPr>
              <w:t>-</w:t>
            </w:r>
            <w:del w:id="4590"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56A868A4" w14:textId="33C45DA4" w:rsidR="00872AFE" w:rsidRPr="00711388" w:rsidDel="004D643F" w:rsidRDefault="00872AFE" w:rsidP="00567869">
            <w:pPr>
              <w:pStyle w:val="NormalLeft"/>
              <w:rPr>
                <w:del w:id="4591" w:author="Author"/>
                <w:lang w:val="en-GB"/>
              </w:rPr>
            </w:pPr>
            <w:del w:id="4592" w:author="Author">
              <w:r w:rsidRPr="00711388" w:rsidDel="004D643F">
                <w:rPr>
                  <w:lang w:val="en-GB"/>
                </w:rPr>
                <w:delText>This is the increase in total ordinary share capital over the reporting period.</w:delText>
              </w:r>
            </w:del>
          </w:p>
        </w:tc>
      </w:tr>
      <w:tr w:rsidR="00872AFE" w:rsidRPr="00711388" w:rsidDel="004D643F" w14:paraId="7D693445" w14:textId="5E375EB8" w:rsidTr="00567869">
        <w:trPr>
          <w:del w:id="4593" w:author="Author"/>
        </w:trPr>
        <w:tc>
          <w:tcPr>
            <w:tcW w:w="2879" w:type="dxa"/>
            <w:tcBorders>
              <w:top w:val="single" w:sz="2" w:space="0" w:color="auto"/>
              <w:left w:val="single" w:sz="2" w:space="0" w:color="auto"/>
              <w:bottom w:val="single" w:sz="2" w:space="0" w:color="auto"/>
              <w:right w:val="single" w:sz="2" w:space="0" w:color="auto"/>
            </w:tcBorders>
          </w:tcPr>
          <w:p w14:paraId="00351565" w14:textId="5D3E9F7E" w:rsidR="00872AFE" w:rsidRPr="00711388" w:rsidDel="004D643F" w:rsidRDefault="00872AFE" w:rsidP="00567869">
            <w:pPr>
              <w:pStyle w:val="NormalLeft"/>
              <w:rPr>
                <w:del w:id="4594" w:author="Author"/>
                <w:lang w:val="en-GB"/>
              </w:rPr>
            </w:pPr>
            <w:del w:id="4595" w:author="Author">
              <w:r w:rsidRPr="00711388" w:rsidDel="004D643F">
                <w:rPr>
                  <w:lang w:val="en-GB"/>
                </w:rPr>
                <w:delText>R0100/C0030</w:delText>
              </w:r>
            </w:del>
          </w:p>
        </w:tc>
        <w:tc>
          <w:tcPr>
            <w:tcW w:w="2414" w:type="dxa"/>
            <w:tcBorders>
              <w:top w:val="single" w:sz="2" w:space="0" w:color="auto"/>
              <w:left w:val="single" w:sz="2" w:space="0" w:color="auto"/>
              <w:bottom w:val="single" w:sz="2" w:space="0" w:color="auto"/>
              <w:right w:val="single" w:sz="2" w:space="0" w:color="auto"/>
            </w:tcBorders>
          </w:tcPr>
          <w:p w14:paraId="0F8282A2" w14:textId="367E88B3" w:rsidR="00872AFE" w:rsidRPr="00711388" w:rsidDel="004D643F" w:rsidRDefault="00872AFE" w:rsidP="00567869">
            <w:pPr>
              <w:pStyle w:val="NormalLeft"/>
              <w:rPr>
                <w:del w:id="4596" w:author="Author"/>
                <w:lang w:val="en-GB"/>
              </w:rPr>
            </w:pPr>
            <w:del w:id="4597" w:author="Author">
              <w:r w:rsidRPr="00711388" w:rsidDel="004D643F">
                <w:rPr>
                  <w:lang w:val="en-GB"/>
                </w:rPr>
                <w:delText xml:space="preserve">Total ordinary share capital </w:delText>
              </w:r>
            </w:del>
            <w:r w:rsidR="00845F43" w:rsidRPr="00711388">
              <w:rPr>
                <w:lang w:val="en-GB"/>
              </w:rPr>
              <w:t>-</w:t>
            </w:r>
            <w:del w:id="4598"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1CDA4A83" w14:textId="521A8399" w:rsidR="00872AFE" w:rsidRPr="00711388" w:rsidDel="004D643F" w:rsidRDefault="00872AFE" w:rsidP="00567869">
            <w:pPr>
              <w:pStyle w:val="NormalLeft"/>
              <w:rPr>
                <w:del w:id="4599" w:author="Author"/>
                <w:lang w:val="en-GB"/>
              </w:rPr>
            </w:pPr>
            <w:del w:id="4600" w:author="Author">
              <w:r w:rsidRPr="00711388" w:rsidDel="004D643F">
                <w:rPr>
                  <w:lang w:val="en-GB"/>
                </w:rPr>
                <w:delText>This is the reduction in total ordinary share capital over the reporting period.</w:delText>
              </w:r>
            </w:del>
          </w:p>
        </w:tc>
      </w:tr>
      <w:tr w:rsidR="00872AFE" w:rsidRPr="00711388" w:rsidDel="004D643F" w14:paraId="217AABEA" w14:textId="58DCF408" w:rsidTr="00567869">
        <w:trPr>
          <w:del w:id="4601" w:author="Author"/>
        </w:trPr>
        <w:tc>
          <w:tcPr>
            <w:tcW w:w="2879" w:type="dxa"/>
            <w:tcBorders>
              <w:top w:val="single" w:sz="2" w:space="0" w:color="auto"/>
              <w:left w:val="single" w:sz="2" w:space="0" w:color="auto"/>
              <w:bottom w:val="single" w:sz="2" w:space="0" w:color="auto"/>
              <w:right w:val="single" w:sz="2" w:space="0" w:color="auto"/>
            </w:tcBorders>
          </w:tcPr>
          <w:p w14:paraId="480745AF" w14:textId="77B1133B" w:rsidR="00872AFE" w:rsidRPr="00711388" w:rsidDel="004D643F" w:rsidRDefault="00872AFE" w:rsidP="00567869">
            <w:pPr>
              <w:pStyle w:val="NormalLeft"/>
              <w:rPr>
                <w:del w:id="4602" w:author="Author"/>
                <w:lang w:val="en-GB"/>
              </w:rPr>
            </w:pPr>
            <w:del w:id="4603" w:author="Author">
              <w:r w:rsidRPr="00711388" w:rsidDel="004D643F">
                <w:rPr>
                  <w:lang w:val="en-GB"/>
                </w:rPr>
                <w:delText>R0100/C0060</w:delText>
              </w:r>
            </w:del>
          </w:p>
        </w:tc>
        <w:tc>
          <w:tcPr>
            <w:tcW w:w="2414" w:type="dxa"/>
            <w:tcBorders>
              <w:top w:val="single" w:sz="2" w:space="0" w:color="auto"/>
              <w:left w:val="single" w:sz="2" w:space="0" w:color="auto"/>
              <w:bottom w:val="single" w:sz="2" w:space="0" w:color="auto"/>
              <w:right w:val="single" w:sz="2" w:space="0" w:color="auto"/>
            </w:tcBorders>
          </w:tcPr>
          <w:p w14:paraId="5A0925E9" w14:textId="05623709" w:rsidR="00872AFE" w:rsidRPr="00711388" w:rsidDel="004D643F" w:rsidRDefault="00872AFE" w:rsidP="00567869">
            <w:pPr>
              <w:pStyle w:val="NormalLeft"/>
              <w:rPr>
                <w:del w:id="4604" w:author="Author"/>
                <w:lang w:val="en-GB"/>
              </w:rPr>
            </w:pPr>
            <w:del w:id="4605" w:author="Author">
              <w:r w:rsidRPr="00711388" w:rsidDel="004D643F">
                <w:rPr>
                  <w:lang w:val="en-GB"/>
                </w:rPr>
                <w:delText xml:space="preserve">Total ordinary share capital </w:delText>
              </w:r>
            </w:del>
            <w:r w:rsidR="00845F43" w:rsidRPr="00711388">
              <w:rPr>
                <w:lang w:val="en-GB"/>
              </w:rPr>
              <w:t>-</w:t>
            </w:r>
            <w:del w:id="4606"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2C004598" w14:textId="66620169" w:rsidR="00872AFE" w:rsidRPr="00711388" w:rsidDel="004D643F" w:rsidRDefault="00872AFE" w:rsidP="00567869">
            <w:pPr>
              <w:pStyle w:val="NormalLeft"/>
              <w:rPr>
                <w:del w:id="4607" w:author="Author"/>
                <w:lang w:val="en-GB"/>
              </w:rPr>
            </w:pPr>
            <w:del w:id="4608" w:author="Author">
              <w:r w:rsidRPr="00711388" w:rsidDel="004D643F">
                <w:rPr>
                  <w:lang w:val="en-GB"/>
                </w:rPr>
                <w:delText>This is the balance of total ordinary share capital carried forward to the next reporting period.</w:delText>
              </w:r>
            </w:del>
          </w:p>
        </w:tc>
      </w:tr>
      <w:tr w:rsidR="00872AFE" w:rsidRPr="00711388" w:rsidDel="004D643F" w14:paraId="0642829F" w14:textId="74333D5C" w:rsidTr="00567869">
        <w:trPr>
          <w:del w:id="4609" w:author="Author"/>
        </w:trPr>
        <w:tc>
          <w:tcPr>
            <w:tcW w:w="9286" w:type="dxa"/>
            <w:gridSpan w:val="3"/>
            <w:tcBorders>
              <w:top w:val="single" w:sz="2" w:space="0" w:color="auto"/>
              <w:left w:val="single" w:sz="2" w:space="0" w:color="auto"/>
              <w:bottom w:val="single" w:sz="2" w:space="0" w:color="auto"/>
              <w:right w:val="single" w:sz="2" w:space="0" w:color="auto"/>
            </w:tcBorders>
          </w:tcPr>
          <w:p w14:paraId="7A2205B9" w14:textId="49D286EC" w:rsidR="00872AFE" w:rsidRPr="00711388" w:rsidDel="004D643F" w:rsidRDefault="00872AFE" w:rsidP="00567869">
            <w:pPr>
              <w:pStyle w:val="NormalCentered"/>
              <w:jc w:val="left"/>
              <w:rPr>
                <w:del w:id="4610" w:author="Author"/>
                <w:lang w:val="en-GB"/>
              </w:rPr>
            </w:pPr>
            <w:del w:id="4611" w:author="Author">
              <w:r w:rsidRPr="00711388" w:rsidDel="004D643F">
                <w:rPr>
                  <w:i/>
                  <w:iCs/>
                  <w:lang w:val="en-GB"/>
                </w:rPr>
                <w:delText xml:space="preserve">Share premium account related to ordinary share capital </w:delText>
              </w:r>
            </w:del>
            <w:r w:rsidR="00845F43" w:rsidRPr="00711388">
              <w:rPr>
                <w:i/>
                <w:iCs/>
                <w:lang w:val="en-GB"/>
              </w:rPr>
              <w:t>-</w:t>
            </w:r>
            <w:del w:id="4612" w:author="Author">
              <w:r w:rsidRPr="00711388" w:rsidDel="004D643F">
                <w:rPr>
                  <w:i/>
                  <w:iCs/>
                  <w:lang w:val="en-GB"/>
                </w:rPr>
                <w:delText xml:space="preserve"> movements in the reporting period</w:delText>
              </w:r>
            </w:del>
          </w:p>
        </w:tc>
      </w:tr>
      <w:tr w:rsidR="00872AFE" w:rsidRPr="00711388" w:rsidDel="004D643F" w14:paraId="2DEC5F40" w14:textId="60D3F111" w:rsidTr="00567869">
        <w:trPr>
          <w:del w:id="4613" w:author="Author"/>
        </w:trPr>
        <w:tc>
          <w:tcPr>
            <w:tcW w:w="2879" w:type="dxa"/>
            <w:tcBorders>
              <w:top w:val="single" w:sz="2" w:space="0" w:color="auto"/>
              <w:left w:val="single" w:sz="2" w:space="0" w:color="auto"/>
              <w:bottom w:val="single" w:sz="2" w:space="0" w:color="auto"/>
              <w:right w:val="single" w:sz="2" w:space="0" w:color="auto"/>
            </w:tcBorders>
          </w:tcPr>
          <w:p w14:paraId="4099BD57" w14:textId="7D3F60CE" w:rsidR="00872AFE" w:rsidRPr="00711388" w:rsidDel="004D643F" w:rsidRDefault="00872AFE" w:rsidP="00567869">
            <w:pPr>
              <w:pStyle w:val="NormalLeft"/>
              <w:rPr>
                <w:del w:id="4614" w:author="Author"/>
                <w:lang w:val="en-GB"/>
              </w:rPr>
            </w:pPr>
            <w:del w:id="4615" w:author="Author">
              <w:r w:rsidRPr="00711388" w:rsidDel="004D643F">
                <w:rPr>
                  <w:lang w:val="en-GB"/>
                </w:rPr>
                <w:delText>R0110/C0010</w:delText>
              </w:r>
            </w:del>
          </w:p>
        </w:tc>
        <w:tc>
          <w:tcPr>
            <w:tcW w:w="2414" w:type="dxa"/>
            <w:tcBorders>
              <w:top w:val="single" w:sz="2" w:space="0" w:color="auto"/>
              <w:left w:val="single" w:sz="2" w:space="0" w:color="auto"/>
              <w:bottom w:val="single" w:sz="2" w:space="0" w:color="auto"/>
              <w:right w:val="single" w:sz="2" w:space="0" w:color="auto"/>
            </w:tcBorders>
          </w:tcPr>
          <w:p w14:paraId="6501998E" w14:textId="1ED0D38F" w:rsidR="00872AFE" w:rsidRPr="00711388" w:rsidDel="004D643F" w:rsidRDefault="00872AFE" w:rsidP="00567869">
            <w:pPr>
              <w:pStyle w:val="NormalLeft"/>
              <w:rPr>
                <w:del w:id="4616" w:author="Author"/>
                <w:lang w:val="en-GB"/>
              </w:rPr>
            </w:pPr>
            <w:del w:id="4617" w:author="Author">
              <w:r w:rsidRPr="00711388" w:rsidDel="004D643F">
                <w:rPr>
                  <w:lang w:val="en-GB"/>
                </w:rPr>
                <w:delText xml:space="preserve">Share premium account related to ordinary share capital </w:delText>
              </w:r>
            </w:del>
            <w:r w:rsidR="00711388" w:rsidRPr="00711388">
              <w:rPr>
                <w:lang w:val="en-GB"/>
              </w:rPr>
              <w:t>-</w:t>
            </w:r>
            <w:del w:id="4618" w:author="Author">
              <w:r w:rsidRPr="00711388" w:rsidDel="004D643F">
                <w:rPr>
                  <w:lang w:val="en-GB"/>
                </w:rPr>
                <w:delText xml:space="preserve">Tier 1 </w:delText>
              </w:r>
            </w:del>
            <w:r w:rsidR="00845F43" w:rsidRPr="00711388">
              <w:rPr>
                <w:lang w:val="en-GB"/>
              </w:rPr>
              <w:t>-</w:t>
            </w:r>
            <w:del w:id="4619"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096CCC75" w14:textId="0B1FDFA8" w:rsidR="00872AFE" w:rsidRPr="00711388" w:rsidDel="004D643F" w:rsidRDefault="00872AFE" w:rsidP="00567869">
            <w:pPr>
              <w:pStyle w:val="NormalLeft"/>
              <w:rPr>
                <w:del w:id="4620" w:author="Author"/>
                <w:lang w:val="en-GB"/>
              </w:rPr>
            </w:pPr>
            <w:del w:id="4621" w:author="Author">
              <w:r w:rsidRPr="00711388" w:rsidDel="004D643F">
                <w:rPr>
                  <w:lang w:val="en-GB"/>
                </w:rPr>
                <w:delText>This is the balance of the share premium account related to ordinary share capital that is tier 1 brought forward from the previous reporting period.</w:delText>
              </w:r>
            </w:del>
          </w:p>
        </w:tc>
      </w:tr>
      <w:tr w:rsidR="00872AFE" w:rsidRPr="00711388" w:rsidDel="004D643F" w14:paraId="3D7FBA69" w14:textId="539F1819" w:rsidTr="00567869">
        <w:trPr>
          <w:del w:id="4622" w:author="Author"/>
        </w:trPr>
        <w:tc>
          <w:tcPr>
            <w:tcW w:w="2879" w:type="dxa"/>
            <w:tcBorders>
              <w:top w:val="single" w:sz="2" w:space="0" w:color="auto"/>
              <w:left w:val="single" w:sz="2" w:space="0" w:color="auto"/>
              <w:bottom w:val="single" w:sz="2" w:space="0" w:color="auto"/>
              <w:right w:val="single" w:sz="2" w:space="0" w:color="auto"/>
            </w:tcBorders>
          </w:tcPr>
          <w:p w14:paraId="600EDD4F" w14:textId="0AF00628" w:rsidR="00872AFE" w:rsidRPr="00711388" w:rsidDel="004D643F" w:rsidRDefault="00872AFE" w:rsidP="00567869">
            <w:pPr>
              <w:pStyle w:val="NormalLeft"/>
              <w:rPr>
                <w:del w:id="4623" w:author="Author"/>
                <w:lang w:val="en-GB"/>
              </w:rPr>
            </w:pPr>
            <w:del w:id="4624" w:author="Author">
              <w:r w:rsidRPr="00711388" w:rsidDel="004D643F">
                <w:rPr>
                  <w:lang w:val="en-GB"/>
                </w:rPr>
                <w:delText>R0110/C0020</w:delText>
              </w:r>
            </w:del>
          </w:p>
        </w:tc>
        <w:tc>
          <w:tcPr>
            <w:tcW w:w="2414" w:type="dxa"/>
            <w:tcBorders>
              <w:top w:val="single" w:sz="2" w:space="0" w:color="auto"/>
              <w:left w:val="single" w:sz="2" w:space="0" w:color="auto"/>
              <w:bottom w:val="single" w:sz="2" w:space="0" w:color="auto"/>
              <w:right w:val="single" w:sz="2" w:space="0" w:color="auto"/>
            </w:tcBorders>
          </w:tcPr>
          <w:p w14:paraId="354D0F58" w14:textId="558FA7F4" w:rsidR="00872AFE" w:rsidRPr="00711388" w:rsidDel="004D643F" w:rsidRDefault="00872AFE" w:rsidP="00567869">
            <w:pPr>
              <w:pStyle w:val="NormalLeft"/>
              <w:rPr>
                <w:del w:id="4625" w:author="Author"/>
                <w:lang w:val="en-GB"/>
              </w:rPr>
            </w:pPr>
            <w:del w:id="4626" w:author="Author">
              <w:r w:rsidRPr="00711388" w:rsidDel="004D643F">
                <w:rPr>
                  <w:lang w:val="en-GB"/>
                </w:rPr>
                <w:delText xml:space="preserve">Share premium account related to ordinary share capital </w:delText>
              </w:r>
            </w:del>
            <w:r w:rsidR="00711388" w:rsidRPr="00711388">
              <w:rPr>
                <w:lang w:val="en-GB"/>
              </w:rPr>
              <w:t>-</w:t>
            </w:r>
            <w:del w:id="4627" w:author="Author">
              <w:r w:rsidRPr="00711388" w:rsidDel="004D643F">
                <w:rPr>
                  <w:lang w:val="en-GB"/>
                </w:rPr>
                <w:delText xml:space="preserve">Tier 1 </w:delText>
              </w:r>
            </w:del>
            <w:r w:rsidR="00845F43" w:rsidRPr="00711388">
              <w:rPr>
                <w:lang w:val="en-GB"/>
              </w:rPr>
              <w:t>-</w:t>
            </w:r>
            <w:del w:id="4628"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68526F2B" w14:textId="1993BBFA" w:rsidR="00872AFE" w:rsidRPr="00711388" w:rsidDel="004D643F" w:rsidRDefault="00872AFE" w:rsidP="00567869">
            <w:pPr>
              <w:pStyle w:val="NormalLeft"/>
              <w:rPr>
                <w:del w:id="4629" w:author="Author"/>
                <w:lang w:val="en-GB"/>
              </w:rPr>
            </w:pPr>
            <w:del w:id="4630" w:author="Author">
              <w:r w:rsidRPr="00711388" w:rsidDel="004D643F">
                <w:rPr>
                  <w:lang w:val="en-GB"/>
                </w:rPr>
                <w:delText>This is the increase in the share premium account related to ordinary share capital that is tier 1 over the reporting period.</w:delText>
              </w:r>
            </w:del>
          </w:p>
        </w:tc>
      </w:tr>
      <w:tr w:rsidR="00872AFE" w:rsidRPr="00711388" w:rsidDel="004D643F" w14:paraId="705FF3AB" w14:textId="2DA22A8D" w:rsidTr="00567869">
        <w:trPr>
          <w:del w:id="4631" w:author="Author"/>
        </w:trPr>
        <w:tc>
          <w:tcPr>
            <w:tcW w:w="2879" w:type="dxa"/>
            <w:tcBorders>
              <w:top w:val="single" w:sz="2" w:space="0" w:color="auto"/>
              <w:left w:val="single" w:sz="2" w:space="0" w:color="auto"/>
              <w:bottom w:val="single" w:sz="2" w:space="0" w:color="auto"/>
              <w:right w:val="single" w:sz="2" w:space="0" w:color="auto"/>
            </w:tcBorders>
          </w:tcPr>
          <w:p w14:paraId="681F164C" w14:textId="6AB9E74B" w:rsidR="00872AFE" w:rsidRPr="00711388" w:rsidDel="004D643F" w:rsidRDefault="00872AFE" w:rsidP="00567869">
            <w:pPr>
              <w:pStyle w:val="NormalLeft"/>
              <w:rPr>
                <w:del w:id="4632" w:author="Author"/>
                <w:lang w:val="en-GB"/>
              </w:rPr>
            </w:pPr>
            <w:del w:id="4633" w:author="Author">
              <w:r w:rsidRPr="00711388" w:rsidDel="004D643F">
                <w:rPr>
                  <w:lang w:val="en-GB"/>
                </w:rPr>
                <w:delText>R0110/C0030</w:delText>
              </w:r>
            </w:del>
          </w:p>
        </w:tc>
        <w:tc>
          <w:tcPr>
            <w:tcW w:w="2414" w:type="dxa"/>
            <w:tcBorders>
              <w:top w:val="single" w:sz="2" w:space="0" w:color="auto"/>
              <w:left w:val="single" w:sz="2" w:space="0" w:color="auto"/>
              <w:bottom w:val="single" w:sz="2" w:space="0" w:color="auto"/>
              <w:right w:val="single" w:sz="2" w:space="0" w:color="auto"/>
            </w:tcBorders>
          </w:tcPr>
          <w:p w14:paraId="0BA75EBE" w14:textId="28CC8B5F" w:rsidR="00872AFE" w:rsidRPr="00711388" w:rsidDel="004D643F" w:rsidRDefault="00872AFE" w:rsidP="00567869">
            <w:pPr>
              <w:pStyle w:val="NormalLeft"/>
              <w:rPr>
                <w:del w:id="4634" w:author="Author"/>
                <w:lang w:val="en-GB"/>
              </w:rPr>
            </w:pPr>
            <w:del w:id="4635" w:author="Author">
              <w:r w:rsidRPr="00711388" w:rsidDel="004D643F">
                <w:rPr>
                  <w:lang w:val="en-GB"/>
                </w:rPr>
                <w:delText xml:space="preserve">Share premium account related to ordinary share capital </w:delText>
              </w:r>
            </w:del>
            <w:r w:rsidR="00711388" w:rsidRPr="00711388">
              <w:rPr>
                <w:lang w:val="en-GB"/>
              </w:rPr>
              <w:t>-</w:t>
            </w:r>
            <w:del w:id="4636" w:author="Author">
              <w:r w:rsidRPr="00711388" w:rsidDel="004D643F">
                <w:rPr>
                  <w:lang w:val="en-GB"/>
                </w:rPr>
                <w:delText xml:space="preserve">Tier 1 </w:delText>
              </w:r>
            </w:del>
            <w:r w:rsidR="00845F43" w:rsidRPr="00711388">
              <w:rPr>
                <w:lang w:val="en-GB"/>
              </w:rPr>
              <w:t>-</w:t>
            </w:r>
            <w:del w:id="4637"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2EEA5F8A" w14:textId="5E1A2FA1" w:rsidR="00872AFE" w:rsidRPr="00711388" w:rsidDel="004D643F" w:rsidRDefault="00872AFE" w:rsidP="00567869">
            <w:pPr>
              <w:pStyle w:val="NormalLeft"/>
              <w:rPr>
                <w:del w:id="4638" w:author="Author"/>
                <w:lang w:val="en-GB"/>
              </w:rPr>
            </w:pPr>
            <w:del w:id="4639" w:author="Author">
              <w:r w:rsidRPr="00711388" w:rsidDel="004D643F">
                <w:rPr>
                  <w:lang w:val="en-GB"/>
                </w:rPr>
                <w:delText>This is the reduction in the share premium account related to ordinary share capital that is tier 1 over the reporting period.</w:delText>
              </w:r>
            </w:del>
          </w:p>
        </w:tc>
      </w:tr>
      <w:tr w:rsidR="00872AFE" w:rsidRPr="00711388" w:rsidDel="004D643F" w14:paraId="17A8391E" w14:textId="1239A14F" w:rsidTr="00567869">
        <w:trPr>
          <w:del w:id="4640" w:author="Author"/>
        </w:trPr>
        <w:tc>
          <w:tcPr>
            <w:tcW w:w="2879" w:type="dxa"/>
            <w:tcBorders>
              <w:top w:val="single" w:sz="2" w:space="0" w:color="auto"/>
              <w:left w:val="single" w:sz="2" w:space="0" w:color="auto"/>
              <w:bottom w:val="single" w:sz="2" w:space="0" w:color="auto"/>
              <w:right w:val="single" w:sz="2" w:space="0" w:color="auto"/>
            </w:tcBorders>
          </w:tcPr>
          <w:p w14:paraId="2C13CC5A" w14:textId="62D9592F" w:rsidR="00872AFE" w:rsidRPr="00711388" w:rsidDel="004D643F" w:rsidRDefault="00872AFE" w:rsidP="00567869">
            <w:pPr>
              <w:pStyle w:val="NormalLeft"/>
              <w:rPr>
                <w:del w:id="4641" w:author="Author"/>
                <w:lang w:val="en-GB"/>
              </w:rPr>
            </w:pPr>
            <w:del w:id="4642" w:author="Author">
              <w:r w:rsidRPr="00711388" w:rsidDel="004D643F">
                <w:rPr>
                  <w:lang w:val="en-GB"/>
                </w:rPr>
                <w:delText>R0110/C0060</w:delText>
              </w:r>
            </w:del>
          </w:p>
        </w:tc>
        <w:tc>
          <w:tcPr>
            <w:tcW w:w="2414" w:type="dxa"/>
            <w:tcBorders>
              <w:top w:val="single" w:sz="2" w:space="0" w:color="auto"/>
              <w:left w:val="single" w:sz="2" w:space="0" w:color="auto"/>
              <w:bottom w:val="single" w:sz="2" w:space="0" w:color="auto"/>
              <w:right w:val="single" w:sz="2" w:space="0" w:color="auto"/>
            </w:tcBorders>
          </w:tcPr>
          <w:p w14:paraId="0E935B76" w14:textId="37DB187A" w:rsidR="00872AFE" w:rsidRPr="00711388" w:rsidDel="004D643F" w:rsidRDefault="00872AFE" w:rsidP="00567869">
            <w:pPr>
              <w:pStyle w:val="NormalLeft"/>
              <w:rPr>
                <w:del w:id="4643" w:author="Author"/>
                <w:lang w:val="en-GB"/>
              </w:rPr>
            </w:pPr>
            <w:del w:id="4644" w:author="Author">
              <w:r w:rsidRPr="00711388" w:rsidDel="004D643F">
                <w:rPr>
                  <w:lang w:val="en-GB"/>
                </w:rPr>
                <w:delText xml:space="preserve">Share premium account related to ordinary share capital </w:delText>
              </w:r>
            </w:del>
            <w:r w:rsidR="00711388" w:rsidRPr="00711388">
              <w:rPr>
                <w:lang w:val="en-GB"/>
              </w:rPr>
              <w:t>-</w:t>
            </w:r>
            <w:del w:id="4645" w:author="Author">
              <w:r w:rsidRPr="00711388" w:rsidDel="004D643F">
                <w:rPr>
                  <w:lang w:val="en-GB"/>
                </w:rPr>
                <w:delText xml:space="preserve">Tier 1 </w:delText>
              </w:r>
            </w:del>
            <w:r w:rsidR="00845F43" w:rsidRPr="00711388">
              <w:rPr>
                <w:lang w:val="en-GB"/>
              </w:rPr>
              <w:t>-</w:t>
            </w:r>
            <w:del w:id="4646"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46286B46" w14:textId="29BB51B0" w:rsidR="00872AFE" w:rsidRPr="00711388" w:rsidDel="004D643F" w:rsidRDefault="00872AFE" w:rsidP="00567869">
            <w:pPr>
              <w:pStyle w:val="NormalLeft"/>
              <w:rPr>
                <w:del w:id="4647" w:author="Author"/>
                <w:lang w:val="en-GB"/>
              </w:rPr>
            </w:pPr>
            <w:del w:id="4648" w:author="Author">
              <w:r w:rsidRPr="00711388" w:rsidDel="004D643F">
                <w:rPr>
                  <w:lang w:val="en-GB"/>
                </w:rPr>
                <w:delText>This is the balance of the share premium account related to ordinary share capital that is tier 1 carried forward to the next reporting period.</w:delText>
              </w:r>
            </w:del>
          </w:p>
        </w:tc>
      </w:tr>
      <w:tr w:rsidR="00872AFE" w:rsidRPr="00711388" w:rsidDel="004D643F" w14:paraId="7D7E580C" w14:textId="2AB60869" w:rsidTr="00567869">
        <w:trPr>
          <w:del w:id="4649" w:author="Author"/>
        </w:trPr>
        <w:tc>
          <w:tcPr>
            <w:tcW w:w="2879" w:type="dxa"/>
            <w:tcBorders>
              <w:top w:val="single" w:sz="2" w:space="0" w:color="auto"/>
              <w:left w:val="single" w:sz="2" w:space="0" w:color="auto"/>
              <w:bottom w:val="single" w:sz="2" w:space="0" w:color="auto"/>
              <w:right w:val="single" w:sz="2" w:space="0" w:color="auto"/>
            </w:tcBorders>
          </w:tcPr>
          <w:p w14:paraId="2BA401D3" w14:textId="149E381B" w:rsidR="00872AFE" w:rsidRPr="00711388" w:rsidDel="004D643F" w:rsidRDefault="00872AFE" w:rsidP="00567869">
            <w:pPr>
              <w:pStyle w:val="NormalLeft"/>
              <w:rPr>
                <w:del w:id="4650" w:author="Author"/>
                <w:lang w:val="en-GB"/>
              </w:rPr>
            </w:pPr>
            <w:del w:id="4651" w:author="Author">
              <w:r w:rsidRPr="00711388" w:rsidDel="004D643F">
                <w:rPr>
                  <w:lang w:val="en-GB"/>
                </w:rPr>
                <w:delText>R0120/C0010</w:delText>
              </w:r>
            </w:del>
          </w:p>
        </w:tc>
        <w:tc>
          <w:tcPr>
            <w:tcW w:w="2414" w:type="dxa"/>
            <w:tcBorders>
              <w:top w:val="single" w:sz="2" w:space="0" w:color="auto"/>
              <w:left w:val="single" w:sz="2" w:space="0" w:color="auto"/>
              <w:bottom w:val="single" w:sz="2" w:space="0" w:color="auto"/>
              <w:right w:val="single" w:sz="2" w:space="0" w:color="auto"/>
            </w:tcBorders>
          </w:tcPr>
          <w:p w14:paraId="4DE6D1E5" w14:textId="16F89668" w:rsidR="00872AFE" w:rsidRPr="00711388" w:rsidDel="004D643F" w:rsidRDefault="00872AFE" w:rsidP="00567869">
            <w:pPr>
              <w:pStyle w:val="NormalLeft"/>
              <w:rPr>
                <w:del w:id="4652" w:author="Author"/>
                <w:lang w:val="en-GB"/>
              </w:rPr>
            </w:pPr>
            <w:del w:id="4653" w:author="Author">
              <w:r w:rsidRPr="00711388" w:rsidDel="004D643F">
                <w:rPr>
                  <w:lang w:val="en-GB"/>
                </w:rPr>
                <w:delText xml:space="preserve">Share premium account related to ordinary share capital </w:delText>
              </w:r>
            </w:del>
            <w:r w:rsidR="00711388" w:rsidRPr="00711388">
              <w:rPr>
                <w:lang w:val="en-GB"/>
              </w:rPr>
              <w:lastRenderedPageBreak/>
              <w:t>-</w:t>
            </w:r>
            <w:del w:id="4654" w:author="Author">
              <w:r w:rsidRPr="00711388" w:rsidDel="004D643F">
                <w:rPr>
                  <w:lang w:val="en-GB"/>
                </w:rPr>
                <w:delText xml:space="preserve">Tier 2 </w:delText>
              </w:r>
            </w:del>
            <w:r w:rsidR="00845F43" w:rsidRPr="00711388">
              <w:rPr>
                <w:lang w:val="en-GB"/>
              </w:rPr>
              <w:t>-</w:t>
            </w:r>
            <w:del w:id="4655"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2B0F1AA8" w14:textId="7E29F557" w:rsidR="00872AFE" w:rsidRPr="00711388" w:rsidDel="004D643F" w:rsidRDefault="00872AFE" w:rsidP="00567869">
            <w:pPr>
              <w:pStyle w:val="NormalLeft"/>
              <w:rPr>
                <w:del w:id="4656" w:author="Author"/>
                <w:lang w:val="en-GB"/>
              </w:rPr>
            </w:pPr>
            <w:del w:id="4657" w:author="Author">
              <w:r w:rsidRPr="00711388" w:rsidDel="004D643F">
                <w:rPr>
                  <w:lang w:val="en-GB"/>
                </w:rPr>
                <w:lastRenderedPageBreak/>
                <w:delText xml:space="preserve">This is the balance of the share premium account related to ordinary share capital that is tier 2 brought </w:delText>
              </w:r>
              <w:r w:rsidRPr="00711388" w:rsidDel="004D643F">
                <w:rPr>
                  <w:lang w:val="en-GB"/>
                </w:rPr>
                <w:lastRenderedPageBreak/>
                <w:delText>forward from the previous reporting period.</w:delText>
              </w:r>
            </w:del>
          </w:p>
        </w:tc>
      </w:tr>
      <w:tr w:rsidR="00872AFE" w:rsidRPr="00711388" w:rsidDel="004D643F" w14:paraId="13691A03" w14:textId="2FD41427" w:rsidTr="00567869">
        <w:trPr>
          <w:del w:id="4658" w:author="Author"/>
        </w:trPr>
        <w:tc>
          <w:tcPr>
            <w:tcW w:w="2879" w:type="dxa"/>
            <w:tcBorders>
              <w:top w:val="single" w:sz="2" w:space="0" w:color="auto"/>
              <w:left w:val="single" w:sz="2" w:space="0" w:color="auto"/>
              <w:bottom w:val="single" w:sz="2" w:space="0" w:color="auto"/>
              <w:right w:val="single" w:sz="2" w:space="0" w:color="auto"/>
            </w:tcBorders>
          </w:tcPr>
          <w:p w14:paraId="7304CD53" w14:textId="17647FC6" w:rsidR="00872AFE" w:rsidRPr="00711388" w:rsidDel="004D643F" w:rsidRDefault="00872AFE" w:rsidP="00567869">
            <w:pPr>
              <w:pStyle w:val="NormalLeft"/>
              <w:rPr>
                <w:del w:id="4659" w:author="Author"/>
                <w:lang w:val="en-GB"/>
              </w:rPr>
            </w:pPr>
            <w:del w:id="4660" w:author="Author">
              <w:r w:rsidRPr="00711388" w:rsidDel="004D643F">
                <w:rPr>
                  <w:lang w:val="en-GB"/>
                </w:rPr>
                <w:lastRenderedPageBreak/>
                <w:delText>R0120/C0020</w:delText>
              </w:r>
            </w:del>
          </w:p>
        </w:tc>
        <w:tc>
          <w:tcPr>
            <w:tcW w:w="2414" w:type="dxa"/>
            <w:tcBorders>
              <w:top w:val="single" w:sz="2" w:space="0" w:color="auto"/>
              <w:left w:val="single" w:sz="2" w:space="0" w:color="auto"/>
              <w:bottom w:val="single" w:sz="2" w:space="0" w:color="auto"/>
              <w:right w:val="single" w:sz="2" w:space="0" w:color="auto"/>
            </w:tcBorders>
          </w:tcPr>
          <w:p w14:paraId="1A45EADB" w14:textId="23E7E094" w:rsidR="00872AFE" w:rsidRPr="00711388" w:rsidDel="004D643F" w:rsidRDefault="00872AFE" w:rsidP="00567869">
            <w:pPr>
              <w:pStyle w:val="NormalLeft"/>
              <w:rPr>
                <w:del w:id="4661" w:author="Author"/>
                <w:lang w:val="en-GB"/>
              </w:rPr>
            </w:pPr>
            <w:del w:id="4662" w:author="Author">
              <w:r w:rsidRPr="00711388" w:rsidDel="004D643F">
                <w:rPr>
                  <w:lang w:val="en-GB"/>
                </w:rPr>
                <w:delText xml:space="preserve">Share premium account related to ordinary share capital </w:delText>
              </w:r>
            </w:del>
            <w:r w:rsidR="00711388" w:rsidRPr="00711388">
              <w:rPr>
                <w:lang w:val="en-GB"/>
              </w:rPr>
              <w:t>-</w:t>
            </w:r>
            <w:del w:id="4663" w:author="Author">
              <w:r w:rsidRPr="00711388" w:rsidDel="004D643F">
                <w:rPr>
                  <w:lang w:val="en-GB"/>
                </w:rPr>
                <w:delText xml:space="preserve">Tier 2 </w:delText>
              </w:r>
            </w:del>
            <w:r w:rsidR="00845F43" w:rsidRPr="00711388">
              <w:rPr>
                <w:lang w:val="en-GB"/>
              </w:rPr>
              <w:t>-</w:t>
            </w:r>
            <w:del w:id="4664"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074F9739" w14:textId="37BB846D" w:rsidR="00872AFE" w:rsidRPr="00711388" w:rsidDel="004D643F" w:rsidRDefault="00872AFE" w:rsidP="00567869">
            <w:pPr>
              <w:pStyle w:val="NormalLeft"/>
              <w:rPr>
                <w:del w:id="4665" w:author="Author"/>
                <w:lang w:val="en-GB"/>
              </w:rPr>
            </w:pPr>
            <w:del w:id="4666" w:author="Author">
              <w:r w:rsidRPr="00711388" w:rsidDel="004D643F">
                <w:rPr>
                  <w:lang w:val="en-GB"/>
                </w:rPr>
                <w:delText>This is the increase in the share premium account related to ordinary share capital that is tier 2 over the reporting period.</w:delText>
              </w:r>
            </w:del>
          </w:p>
        </w:tc>
      </w:tr>
      <w:tr w:rsidR="00872AFE" w:rsidRPr="00711388" w:rsidDel="004D643F" w14:paraId="308D0821" w14:textId="1B69B0A7" w:rsidTr="00567869">
        <w:trPr>
          <w:del w:id="4667" w:author="Author"/>
        </w:trPr>
        <w:tc>
          <w:tcPr>
            <w:tcW w:w="2879" w:type="dxa"/>
            <w:tcBorders>
              <w:top w:val="single" w:sz="2" w:space="0" w:color="auto"/>
              <w:left w:val="single" w:sz="2" w:space="0" w:color="auto"/>
              <w:bottom w:val="single" w:sz="2" w:space="0" w:color="auto"/>
              <w:right w:val="single" w:sz="2" w:space="0" w:color="auto"/>
            </w:tcBorders>
          </w:tcPr>
          <w:p w14:paraId="42179053" w14:textId="4201AE1E" w:rsidR="00872AFE" w:rsidRPr="00711388" w:rsidDel="004D643F" w:rsidRDefault="00872AFE" w:rsidP="00567869">
            <w:pPr>
              <w:pStyle w:val="NormalLeft"/>
              <w:rPr>
                <w:del w:id="4668" w:author="Author"/>
                <w:lang w:val="en-GB"/>
              </w:rPr>
            </w:pPr>
            <w:del w:id="4669" w:author="Author">
              <w:r w:rsidRPr="00711388" w:rsidDel="004D643F">
                <w:rPr>
                  <w:lang w:val="en-GB"/>
                </w:rPr>
                <w:delText>R0120/C0030</w:delText>
              </w:r>
            </w:del>
          </w:p>
        </w:tc>
        <w:tc>
          <w:tcPr>
            <w:tcW w:w="2414" w:type="dxa"/>
            <w:tcBorders>
              <w:top w:val="single" w:sz="2" w:space="0" w:color="auto"/>
              <w:left w:val="single" w:sz="2" w:space="0" w:color="auto"/>
              <w:bottom w:val="single" w:sz="2" w:space="0" w:color="auto"/>
              <w:right w:val="single" w:sz="2" w:space="0" w:color="auto"/>
            </w:tcBorders>
          </w:tcPr>
          <w:p w14:paraId="1D089293" w14:textId="2796622D" w:rsidR="00872AFE" w:rsidRPr="00711388" w:rsidDel="004D643F" w:rsidRDefault="00872AFE" w:rsidP="00567869">
            <w:pPr>
              <w:pStyle w:val="NormalLeft"/>
              <w:rPr>
                <w:del w:id="4670" w:author="Author"/>
                <w:lang w:val="en-GB"/>
              </w:rPr>
            </w:pPr>
            <w:del w:id="4671" w:author="Author">
              <w:r w:rsidRPr="00711388" w:rsidDel="004D643F">
                <w:rPr>
                  <w:lang w:val="en-GB"/>
                </w:rPr>
                <w:delText xml:space="preserve">Share premium account related to ordinary share capital </w:delText>
              </w:r>
            </w:del>
            <w:r w:rsidR="00711388" w:rsidRPr="00711388">
              <w:rPr>
                <w:lang w:val="en-GB"/>
              </w:rPr>
              <w:t>-</w:t>
            </w:r>
            <w:del w:id="4672" w:author="Author">
              <w:r w:rsidRPr="00711388" w:rsidDel="004D643F">
                <w:rPr>
                  <w:lang w:val="en-GB"/>
                </w:rPr>
                <w:delText xml:space="preserve">Tier 2 </w:delText>
              </w:r>
            </w:del>
            <w:r w:rsidR="00845F43" w:rsidRPr="00711388">
              <w:rPr>
                <w:lang w:val="en-GB"/>
              </w:rPr>
              <w:t>-</w:t>
            </w:r>
            <w:del w:id="4673"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6CEBE3BF" w14:textId="4C48AEE0" w:rsidR="00872AFE" w:rsidRPr="00711388" w:rsidDel="004D643F" w:rsidRDefault="00872AFE" w:rsidP="00567869">
            <w:pPr>
              <w:pStyle w:val="NormalLeft"/>
              <w:rPr>
                <w:del w:id="4674" w:author="Author"/>
                <w:lang w:val="en-GB"/>
              </w:rPr>
            </w:pPr>
            <w:del w:id="4675" w:author="Author">
              <w:r w:rsidRPr="00711388" w:rsidDel="004D643F">
                <w:rPr>
                  <w:lang w:val="en-GB"/>
                </w:rPr>
                <w:delText>This is the reduction in the share premium account related to ordinary share capital that is tier 2 over the reporting period.</w:delText>
              </w:r>
            </w:del>
          </w:p>
        </w:tc>
      </w:tr>
      <w:tr w:rsidR="00872AFE" w:rsidRPr="00711388" w:rsidDel="004D643F" w14:paraId="5550C32A" w14:textId="0BC7F2B3" w:rsidTr="00567869">
        <w:trPr>
          <w:del w:id="4676" w:author="Author"/>
        </w:trPr>
        <w:tc>
          <w:tcPr>
            <w:tcW w:w="2879" w:type="dxa"/>
            <w:tcBorders>
              <w:top w:val="single" w:sz="2" w:space="0" w:color="auto"/>
              <w:left w:val="single" w:sz="2" w:space="0" w:color="auto"/>
              <w:bottom w:val="single" w:sz="2" w:space="0" w:color="auto"/>
              <w:right w:val="single" w:sz="2" w:space="0" w:color="auto"/>
            </w:tcBorders>
          </w:tcPr>
          <w:p w14:paraId="2D7DA9A3" w14:textId="6F7BF188" w:rsidR="00872AFE" w:rsidRPr="00711388" w:rsidDel="004D643F" w:rsidRDefault="00872AFE" w:rsidP="00567869">
            <w:pPr>
              <w:pStyle w:val="NormalLeft"/>
              <w:rPr>
                <w:del w:id="4677" w:author="Author"/>
                <w:lang w:val="en-GB"/>
              </w:rPr>
            </w:pPr>
            <w:del w:id="4678" w:author="Author">
              <w:r w:rsidRPr="00711388" w:rsidDel="004D643F">
                <w:rPr>
                  <w:lang w:val="en-GB"/>
                </w:rPr>
                <w:delText>R0120/C0060</w:delText>
              </w:r>
            </w:del>
          </w:p>
        </w:tc>
        <w:tc>
          <w:tcPr>
            <w:tcW w:w="2414" w:type="dxa"/>
            <w:tcBorders>
              <w:top w:val="single" w:sz="2" w:space="0" w:color="auto"/>
              <w:left w:val="single" w:sz="2" w:space="0" w:color="auto"/>
              <w:bottom w:val="single" w:sz="2" w:space="0" w:color="auto"/>
              <w:right w:val="single" w:sz="2" w:space="0" w:color="auto"/>
            </w:tcBorders>
          </w:tcPr>
          <w:p w14:paraId="48E1AF47" w14:textId="126BB5E8" w:rsidR="00872AFE" w:rsidRPr="00711388" w:rsidDel="004D643F" w:rsidRDefault="00872AFE" w:rsidP="00567869">
            <w:pPr>
              <w:pStyle w:val="NormalLeft"/>
              <w:rPr>
                <w:del w:id="4679" w:author="Author"/>
                <w:lang w:val="en-GB"/>
              </w:rPr>
            </w:pPr>
            <w:del w:id="4680" w:author="Author">
              <w:r w:rsidRPr="00711388" w:rsidDel="004D643F">
                <w:rPr>
                  <w:lang w:val="en-GB"/>
                </w:rPr>
                <w:delText xml:space="preserve">Share premium account related to ordinary share capital </w:delText>
              </w:r>
            </w:del>
            <w:r w:rsidR="00711388" w:rsidRPr="00711388">
              <w:rPr>
                <w:lang w:val="en-GB"/>
              </w:rPr>
              <w:t>-</w:t>
            </w:r>
            <w:del w:id="4681" w:author="Author">
              <w:r w:rsidRPr="00711388" w:rsidDel="004D643F">
                <w:rPr>
                  <w:lang w:val="en-GB"/>
                </w:rPr>
                <w:delText xml:space="preserve">Tier 2 </w:delText>
              </w:r>
            </w:del>
            <w:r w:rsidR="00845F43" w:rsidRPr="00711388">
              <w:rPr>
                <w:lang w:val="en-GB"/>
              </w:rPr>
              <w:t>-</w:t>
            </w:r>
            <w:del w:id="4682"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150E0133" w14:textId="28F2F5AF" w:rsidR="00872AFE" w:rsidRPr="00711388" w:rsidDel="004D643F" w:rsidRDefault="00872AFE" w:rsidP="00567869">
            <w:pPr>
              <w:pStyle w:val="NormalLeft"/>
              <w:rPr>
                <w:del w:id="4683" w:author="Author"/>
                <w:lang w:val="en-GB"/>
              </w:rPr>
            </w:pPr>
            <w:del w:id="4684" w:author="Author">
              <w:r w:rsidRPr="00711388" w:rsidDel="004D643F">
                <w:rPr>
                  <w:lang w:val="en-GB"/>
                </w:rPr>
                <w:delText>This is the balance of the share premium account related to ordinary share capital that is tier 2 carried forward to the next reporting period.</w:delText>
              </w:r>
            </w:del>
          </w:p>
        </w:tc>
      </w:tr>
      <w:tr w:rsidR="00872AFE" w:rsidRPr="00711388" w:rsidDel="004D643F" w14:paraId="5D6A7C41" w14:textId="4D1898B4" w:rsidTr="00567869">
        <w:trPr>
          <w:del w:id="4685" w:author="Author"/>
        </w:trPr>
        <w:tc>
          <w:tcPr>
            <w:tcW w:w="2879" w:type="dxa"/>
            <w:tcBorders>
              <w:top w:val="single" w:sz="2" w:space="0" w:color="auto"/>
              <w:left w:val="single" w:sz="2" w:space="0" w:color="auto"/>
              <w:bottom w:val="single" w:sz="2" w:space="0" w:color="auto"/>
              <w:right w:val="single" w:sz="2" w:space="0" w:color="auto"/>
            </w:tcBorders>
          </w:tcPr>
          <w:p w14:paraId="165C0098" w14:textId="424EB34D" w:rsidR="00872AFE" w:rsidRPr="00711388" w:rsidDel="004D643F" w:rsidRDefault="00872AFE" w:rsidP="00567869">
            <w:pPr>
              <w:pStyle w:val="NormalLeft"/>
              <w:rPr>
                <w:del w:id="4686" w:author="Author"/>
                <w:lang w:val="en-GB"/>
              </w:rPr>
            </w:pPr>
            <w:del w:id="4687" w:author="Author">
              <w:r w:rsidRPr="00711388" w:rsidDel="004D643F">
                <w:rPr>
                  <w:lang w:val="en-GB"/>
                </w:rPr>
                <w:delText>R0200/C0010</w:delText>
              </w:r>
            </w:del>
          </w:p>
        </w:tc>
        <w:tc>
          <w:tcPr>
            <w:tcW w:w="2414" w:type="dxa"/>
            <w:tcBorders>
              <w:top w:val="single" w:sz="2" w:space="0" w:color="auto"/>
              <w:left w:val="single" w:sz="2" w:space="0" w:color="auto"/>
              <w:bottom w:val="single" w:sz="2" w:space="0" w:color="auto"/>
              <w:right w:val="single" w:sz="2" w:space="0" w:color="auto"/>
            </w:tcBorders>
          </w:tcPr>
          <w:p w14:paraId="628F94FE" w14:textId="0EF368C1" w:rsidR="00872AFE" w:rsidRPr="00711388" w:rsidDel="004D643F" w:rsidRDefault="00872AFE" w:rsidP="00567869">
            <w:pPr>
              <w:pStyle w:val="NormalLeft"/>
              <w:rPr>
                <w:del w:id="4688" w:author="Author"/>
                <w:lang w:val="en-GB"/>
              </w:rPr>
            </w:pPr>
            <w:del w:id="4689" w:author="Author">
              <w:r w:rsidRPr="00711388" w:rsidDel="004D643F">
                <w:rPr>
                  <w:lang w:val="en-GB"/>
                </w:rPr>
                <w:delText xml:space="preserve">Share premium account related to ordinary share capital </w:delText>
              </w:r>
            </w:del>
            <w:r w:rsidR="00711388" w:rsidRPr="00711388">
              <w:rPr>
                <w:lang w:val="en-GB"/>
              </w:rPr>
              <w:t>-</w:t>
            </w:r>
            <w:del w:id="4690" w:author="Author">
              <w:r w:rsidRPr="00711388" w:rsidDel="004D643F">
                <w:rPr>
                  <w:lang w:val="en-GB"/>
                </w:rPr>
                <w:delText xml:space="preserve">Total </w:delText>
              </w:r>
            </w:del>
            <w:r w:rsidR="00845F43" w:rsidRPr="00711388">
              <w:rPr>
                <w:lang w:val="en-GB"/>
              </w:rPr>
              <w:t>-</w:t>
            </w:r>
            <w:del w:id="4691"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3953C2F1" w14:textId="1B8B6118" w:rsidR="00872AFE" w:rsidRPr="00711388" w:rsidDel="004D643F" w:rsidRDefault="00872AFE" w:rsidP="00567869">
            <w:pPr>
              <w:pStyle w:val="NormalLeft"/>
              <w:rPr>
                <w:del w:id="4692" w:author="Author"/>
                <w:lang w:val="en-GB"/>
              </w:rPr>
            </w:pPr>
            <w:del w:id="4693" w:author="Author">
              <w:r w:rsidRPr="00711388" w:rsidDel="004D643F">
                <w:rPr>
                  <w:lang w:val="en-GB"/>
                </w:rPr>
                <w:delText>This is the total balance of the share premium account related to ordinary share capital brought forward from the previous reporting period.</w:delText>
              </w:r>
            </w:del>
          </w:p>
        </w:tc>
      </w:tr>
      <w:tr w:rsidR="00872AFE" w:rsidRPr="00711388" w:rsidDel="004D643F" w14:paraId="377419D8" w14:textId="0F42FFCC" w:rsidTr="00567869">
        <w:trPr>
          <w:del w:id="4694" w:author="Author"/>
        </w:trPr>
        <w:tc>
          <w:tcPr>
            <w:tcW w:w="2879" w:type="dxa"/>
            <w:tcBorders>
              <w:top w:val="single" w:sz="2" w:space="0" w:color="auto"/>
              <w:left w:val="single" w:sz="2" w:space="0" w:color="auto"/>
              <w:bottom w:val="single" w:sz="2" w:space="0" w:color="auto"/>
              <w:right w:val="single" w:sz="2" w:space="0" w:color="auto"/>
            </w:tcBorders>
          </w:tcPr>
          <w:p w14:paraId="592DA83F" w14:textId="7C9FCE7F" w:rsidR="00872AFE" w:rsidRPr="00711388" w:rsidDel="004D643F" w:rsidRDefault="00872AFE" w:rsidP="00567869">
            <w:pPr>
              <w:pStyle w:val="NormalLeft"/>
              <w:rPr>
                <w:del w:id="4695" w:author="Author"/>
                <w:lang w:val="en-GB"/>
              </w:rPr>
            </w:pPr>
            <w:del w:id="4696" w:author="Author">
              <w:r w:rsidRPr="00711388" w:rsidDel="004D643F">
                <w:rPr>
                  <w:lang w:val="en-GB"/>
                </w:rPr>
                <w:delText>R0200/C0020</w:delText>
              </w:r>
            </w:del>
          </w:p>
        </w:tc>
        <w:tc>
          <w:tcPr>
            <w:tcW w:w="2414" w:type="dxa"/>
            <w:tcBorders>
              <w:top w:val="single" w:sz="2" w:space="0" w:color="auto"/>
              <w:left w:val="single" w:sz="2" w:space="0" w:color="auto"/>
              <w:bottom w:val="single" w:sz="2" w:space="0" w:color="auto"/>
              <w:right w:val="single" w:sz="2" w:space="0" w:color="auto"/>
            </w:tcBorders>
          </w:tcPr>
          <w:p w14:paraId="479C6289" w14:textId="2F08E5CE" w:rsidR="00872AFE" w:rsidRPr="00711388" w:rsidDel="004D643F" w:rsidRDefault="00872AFE" w:rsidP="00567869">
            <w:pPr>
              <w:pStyle w:val="NormalLeft"/>
              <w:rPr>
                <w:del w:id="4697" w:author="Author"/>
                <w:lang w:val="en-GB"/>
              </w:rPr>
            </w:pPr>
            <w:del w:id="4698" w:author="Author">
              <w:r w:rsidRPr="00711388" w:rsidDel="004D643F">
                <w:rPr>
                  <w:lang w:val="en-GB"/>
                </w:rPr>
                <w:delText xml:space="preserve">Share premium account related to ordinary share capital </w:delText>
              </w:r>
            </w:del>
            <w:r w:rsidR="00711388" w:rsidRPr="00711388">
              <w:rPr>
                <w:lang w:val="en-GB"/>
              </w:rPr>
              <w:t>-</w:t>
            </w:r>
            <w:del w:id="4699" w:author="Author">
              <w:r w:rsidRPr="00711388" w:rsidDel="004D643F">
                <w:rPr>
                  <w:lang w:val="en-GB"/>
                </w:rPr>
                <w:delText xml:space="preserve">Total </w:delText>
              </w:r>
            </w:del>
            <w:r w:rsidR="00845F43" w:rsidRPr="00711388">
              <w:rPr>
                <w:lang w:val="en-GB"/>
              </w:rPr>
              <w:t>-</w:t>
            </w:r>
            <w:del w:id="4700"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557CFFF4" w14:textId="35B8D7FE" w:rsidR="00872AFE" w:rsidRPr="00711388" w:rsidDel="004D643F" w:rsidRDefault="00872AFE" w:rsidP="00567869">
            <w:pPr>
              <w:pStyle w:val="NormalLeft"/>
              <w:rPr>
                <w:del w:id="4701" w:author="Author"/>
                <w:lang w:val="en-GB"/>
              </w:rPr>
            </w:pPr>
            <w:del w:id="4702" w:author="Author">
              <w:r w:rsidRPr="00711388" w:rsidDel="004D643F">
                <w:rPr>
                  <w:lang w:val="en-GB"/>
                </w:rPr>
                <w:delText>This is the increase in the total share premium account related to ordinary share capital over the reporting period.</w:delText>
              </w:r>
            </w:del>
          </w:p>
        </w:tc>
      </w:tr>
      <w:tr w:rsidR="00872AFE" w:rsidRPr="00711388" w:rsidDel="004D643F" w14:paraId="52105CBE" w14:textId="1BD877C3" w:rsidTr="00567869">
        <w:trPr>
          <w:del w:id="4703" w:author="Author"/>
        </w:trPr>
        <w:tc>
          <w:tcPr>
            <w:tcW w:w="2879" w:type="dxa"/>
            <w:tcBorders>
              <w:top w:val="single" w:sz="2" w:space="0" w:color="auto"/>
              <w:left w:val="single" w:sz="2" w:space="0" w:color="auto"/>
              <w:bottom w:val="single" w:sz="2" w:space="0" w:color="auto"/>
              <w:right w:val="single" w:sz="2" w:space="0" w:color="auto"/>
            </w:tcBorders>
          </w:tcPr>
          <w:p w14:paraId="7C104403" w14:textId="18559B69" w:rsidR="00872AFE" w:rsidRPr="00711388" w:rsidDel="004D643F" w:rsidRDefault="00872AFE" w:rsidP="00567869">
            <w:pPr>
              <w:pStyle w:val="NormalLeft"/>
              <w:rPr>
                <w:del w:id="4704" w:author="Author"/>
                <w:lang w:val="en-GB"/>
              </w:rPr>
            </w:pPr>
            <w:del w:id="4705" w:author="Author">
              <w:r w:rsidRPr="00711388" w:rsidDel="004D643F">
                <w:rPr>
                  <w:lang w:val="en-GB"/>
                </w:rPr>
                <w:delText>R0200/C0030</w:delText>
              </w:r>
            </w:del>
          </w:p>
        </w:tc>
        <w:tc>
          <w:tcPr>
            <w:tcW w:w="2414" w:type="dxa"/>
            <w:tcBorders>
              <w:top w:val="single" w:sz="2" w:space="0" w:color="auto"/>
              <w:left w:val="single" w:sz="2" w:space="0" w:color="auto"/>
              <w:bottom w:val="single" w:sz="2" w:space="0" w:color="auto"/>
              <w:right w:val="single" w:sz="2" w:space="0" w:color="auto"/>
            </w:tcBorders>
          </w:tcPr>
          <w:p w14:paraId="170E3169" w14:textId="509C2C92" w:rsidR="00872AFE" w:rsidRPr="00711388" w:rsidDel="004D643F" w:rsidRDefault="00872AFE" w:rsidP="00567869">
            <w:pPr>
              <w:pStyle w:val="NormalLeft"/>
              <w:rPr>
                <w:del w:id="4706" w:author="Author"/>
                <w:lang w:val="en-GB"/>
              </w:rPr>
            </w:pPr>
            <w:del w:id="4707" w:author="Author">
              <w:r w:rsidRPr="00711388" w:rsidDel="004D643F">
                <w:rPr>
                  <w:lang w:val="en-GB"/>
                </w:rPr>
                <w:delText xml:space="preserve">Share premium account related to ordinary share capital </w:delText>
              </w:r>
            </w:del>
            <w:r w:rsidR="00711388" w:rsidRPr="00711388">
              <w:rPr>
                <w:lang w:val="en-GB"/>
              </w:rPr>
              <w:t>-</w:t>
            </w:r>
            <w:del w:id="4708" w:author="Author">
              <w:r w:rsidRPr="00711388" w:rsidDel="004D643F">
                <w:rPr>
                  <w:lang w:val="en-GB"/>
                </w:rPr>
                <w:delText xml:space="preserve">Total </w:delText>
              </w:r>
            </w:del>
            <w:r w:rsidR="00845F43" w:rsidRPr="00711388">
              <w:rPr>
                <w:lang w:val="en-GB"/>
              </w:rPr>
              <w:t>-</w:t>
            </w:r>
            <w:del w:id="4709"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168A489D" w14:textId="2B2A9665" w:rsidR="00872AFE" w:rsidRPr="00711388" w:rsidDel="004D643F" w:rsidRDefault="00872AFE" w:rsidP="00567869">
            <w:pPr>
              <w:pStyle w:val="NormalLeft"/>
              <w:rPr>
                <w:del w:id="4710" w:author="Author"/>
                <w:lang w:val="en-GB"/>
              </w:rPr>
            </w:pPr>
            <w:del w:id="4711" w:author="Author">
              <w:r w:rsidRPr="00711388" w:rsidDel="004D643F">
                <w:rPr>
                  <w:lang w:val="en-GB"/>
                </w:rPr>
                <w:delText>This is the reduction in the total share premium account related to ordinary share capital over the reporting period.</w:delText>
              </w:r>
            </w:del>
          </w:p>
        </w:tc>
      </w:tr>
      <w:tr w:rsidR="00872AFE" w:rsidRPr="00711388" w:rsidDel="004D643F" w14:paraId="12D6A93D" w14:textId="233E3469" w:rsidTr="00567869">
        <w:trPr>
          <w:del w:id="4712" w:author="Author"/>
        </w:trPr>
        <w:tc>
          <w:tcPr>
            <w:tcW w:w="2879" w:type="dxa"/>
            <w:tcBorders>
              <w:top w:val="single" w:sz="2" w:space="0" w:color="auto"/>
              <w:left w:val="single" w:sz="2" w:space="0" w:color="auto"/>
              <w:bottom w:val="single" w:sz="2" w:space="0" w:color="auto"/>
              <w:right w:val="single" w:sz="2" w:space="0" w:color="auto"/>
            </w:tcBorders>
          </w:tcPr>
          <w:p w14:paraId="58C2B738" w14:textId="288DDBB4" w:rsidR="00872AFE" w:rsidRPr="00711388" w:rsidDel="004D643F" w:rsidRDefault="00872AFE" w:rsidP="00567869">
            <w:pPr>
              <w:pStyle w:val="NormalLeft"/>
              <w:rPr>
                <w:del w:id="4713" w:author="Author"/>
                <w:lang w:val="en-GB"/>
              </w:rPr>
            </w:pPr>
            <w:del w:id="4714" w:author="Author">
              <w:r w:rsidRPr="00711388" w:rsidDel="004D643F">
                <w:rPr>
                  <w:lang w:val="en-GB"/>
                </w:rPr>
                <w:delText>R0200/C0060</w:delText>
              </w:r>
            </w:del>
          </w:p>
        </w:tc>
        <w:tc>
          <w:tcPr>
            <w:tcW w:w="2414" w:type="dxa"/>
            <w:tcBorders>
              <w:top w:val="single" w:sz="2" w:space="0" w:color="auto"/>
              <w:left w:val="single" w:sz="2" w:space="0" w:color="auto"/>
              <w:bottom w:val="single" w:sz="2" w:space="0" w:color="auto"/>
              <w:right w:val="single" w:sz="2" w:space="0" w:color="auto"/>
            </w:tcBorders>
          </w:tcPr>
          <w:p w14:paraId="40FBC326" w14:textId="0C6E05CA" w:rsidR="00872AFE" w:rsidRPr="00711388" w:rsidDel="004D643F" w:rsidRDefault="00872AFE" w:rsidP="00567869">
            <w:pPr>
              <w:pStyle w:val="NormalLeft"/>
              <w:rPr>
                <w:del w:id="4715" w:author="Author"/>
                <w:lang w:val="en-GB"/>
              </w:rPr>
            </w:pPr>
            <w:del w:id="4716" w:author="Author">
              <w:r w:rsidRPr="00711388" w:rsidDel="004D643F">
                <w:rPr>
                  <w:lang w:val="en-GB"/>
                </w:rPr>
                <w:delText xml:space="preserve">Share premium account related to ordinary share capital </w:delText>
              </w:r>
            </w:del>
            <w:r w:rsidR="00711388" w:rsidRPr="00711388">
              <w:rPr>
                <w:lang w:val="en-GB"/>
              </w:rPr>
              <w:t>-</w:t>
            </w:r>
            <w:del w:id="4717" w:author="Author">
              <w:r w:rsidRPr="00711388" w:rsidDel="004D643F">
                <w:rPr>
                  <w:lang w:val="en-GB"/>
                </w:rPr>
                <w:delText xml:space="preserve">Total </w:delText>
              </w:r>
            </w:del>
            <w:r w:rsidR="00845F43" w:rsidRPr="00711388">
              <w:rPr>
                <w:lang w:val="en-GB"/>
              </w:rPr>
              <w:t>-</w:t>
            </w:r>
            <w:del w:id="4718"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157A608C" w14:textId="062DB9D1" w:rsidR="00872AFE" w:rsidRPr="00711388" w:rsidDel="004D643F" w:rsidRDefault="00872AFE" w:rsidP="00567869">
            <w:pPr>
              <w:pStyle w:val="NormalLeft"/>
              <w:rPr>
                <w:del w:id="4719" w:author="Author"/>
                <w:lang w:val="en-GB"/>
              </w:rPr>
            </w:pPr>
            <w:del w:id="4720" w:author="Author">
              <w:r w:rsidRPr="00711388" w:rsidDel="004D643F">
                <w:rPr>
                  <w:lang w:val="en-GB"/>
                </w:rPr>
                <w:delText>This is the balance of the share premium account related to ordinary share capital carried forward to the next reporting period.</w:delText>
              </w:r>
            </w:del>
          </w:p>
        </w:tc>
      </w:tr>
      <w:tr w:rsidR="00872AFE" w:rsidRPr="00711388" w:rsidDel="004D643F" w14:paraId="0C484B26" w14:textId="1310C765" w:rsidTr="00567869">
        <w:trPr>
          <w:del w:id="4721" w:author="Author"/>
        </w:trPr>
        <w:tc>
          <w:tcPr>
            <w:tcW w:w="9286" w:type="dxa"/>
            <w:gridSpan w:val="3"/>
            <w:tcBorders>
              <w:top w:val="single" w:sz="2" w:space="0" w:color="auto"/>
              <w:left w:val="single" w:sz="2" w:space="0" w:color="auto"/>
              <w:bottom w:val="single" w:sz="2" w:space="0" w:color="auto"/>
              <w:right w:val="single" w:sz="2" w:space="0" w:color="auto"/>
            </w:tcBorders>
          </w:tcPr>
          <w:p w14:paraId="50273C7C" w14:textId="4D850367" w:rsidR="00872AFE" w:rsidRPr="00711388" w:rsidDel="004D643F" w:rsidRDefault="00872AFE" w:rsidP="00567869">
            <w:pPr>
              <w:pStyle w:val="NormalCentered"/>
              <w:jc w:val="left"/>
              <w:rPr>
                <w:del w:id="4722" w:author="Author"/>
                <w:lang w:val="en-GB"/>
              </w:rPr>
            </w:pPr>
            <w:del w:id="4723" w:author="Author">
              <w:r w:rsidRPr="00711388" w:rsidDel="004D643F">
                <w:rPr>
                  <w:i/>
                  <w:iCs/>
                  <w:lang w:val="en-GB"/>
                </w:rPr>
                <w:delText xml:space="preserve">Initial funds, members' contributions or the equivalent basic own fund item for mutual and mutual type undertakings </w:delText>
              </w:r>
            </w:del>
            <w:r w:rsidR="00845F43" w:rsidRPr="00711388">
              <w:rPr>
                <w:i/>
                <w:iCs/>
                <w:lang w:val="en-GB"/>
              </w:rPr>
              <w:t>-</w:t>
            </w:r>
            <w:del w:id="4724" w:author="Author">
              <w:r w:rsidRPr="00711388" w:rsidDel="004D643F">
                <w:rPr>
                  <w:i/>
                  <w:iCs/>
                  <w:lang w:val="en-GB"/>
                </w:rPr>
                <w:delText xml:space="preserve"> movements in the reporting period</w:delText>
              </w:r>
            </w:del>
          </w:p>
        </w:tc>
      </w:tr>
      <w:tr w:rsidR="00872AFE" w:rsidRPr="00711388" w:rsidDel="004D643F" w14:paraId="6B344617" w14:textId="70B53397" w:rsidTr="00567869">
        <w:trPr>
          <w:del w:id="4725" w:author="Author"/>
        </w:trPr>
        <w:tc>
          <w:tcPr>
            <w:tcW w:w="2879" w:type="dxa"/>
            <w:tcBorders>
              <w:top w:val="single" w:sz="2" w:space="0" w:color="auto"/>
              <w:left w:val="single" w:sz="2" w:space="0" w:color="auto"/>
              <w:bottom w:val="single" w:sz="2" w:space="0" w:color="auto"/>
              <w:right w:val="single" w:sz="2" w:space="0" w:color="auto"/>
            </w:tcBorders>
          </w:tcPr>
          <w:p w14:paraId="4C77AC13" w14:textId="69E8C1D8" w:rsidR="00872AFE" w:rsidRPr="00711388" w:rsidDel="004D643F" w:rsidRDefault="00872AFE" w:rsidP="00567869">
            <w:pPr>
              <w:pStyle w:val="NormalLeft"/>
              <w:rPr>
                <w:del w:id="4726" w:author="Author"/>
                <w:lang w:val="en-GB"/>
              </w:rPr>
            </w:pPr>
            <w:del w:id="4727" w:author="Author">
              <w:r w:rsidRPr="00711388" w:rsidDel="004D643F">
                <w:rPr>
                  <w:lang w:val="en-GB"/>
                </w:rPr>
                <w:delText>R0210/C0010</w:delText>
              </w:r>
            </w:del>
          </w:p>
        </w:tc>
        <w:tc>
          <w:tcPr>
            <w:tcW w:w="2414" w:type="dxa"/>
            <w:tcBorders>
              <w:top w:val="single" w:sz="2" w:space="0" w:color="auto"/>
              <w:left w:val="single" w:sz="2" w:space="0" w:color="auto"/>
              <w:bottom w:val="single" w:sz="2" w:space="0" w:color="auto"/>
              <w:right w:val="single" w:sz="2" w:space="0" w:color="auto"/>
            </w:tcBorders>
          </w:tcPr>
          <w:p w14:paraId="26112261" w14:textId="4A8A72FB" w:rsidR="00872AFE" w:rsidRPr="00711388" w:rsidDel="004D643F" w:rsidRDefault="00872AFE" w:rsidP="00567869">
            <w:pPr>
              <w:pStyle w:val="NormalLeft"/>
              <w:rPr>
                <w:del w:id="4728" w:author="Author"/>
                <w:lang w:val="en-GB"/>
              </w:rPr>
            </w:pPr>
            <w:del w:id="4729" w:author="Author">
              <w:r w:rsidRPr="00711388" w:rsidDel="004D643F">
                <w:rPr>
                  <w:lang w:val="en-GB"/>
                </w:rPr>
                <w:delText xml:space="preserve">Initial funds, members' contributions or the equivalent basic own fund item for mutual </w:delText>
              </w:r>
              <w:r w:rsidRPr="00711388" w:rsidDel="004D643F">
                <w:rPr>
                  <w:lang w:val="en-GB"/>
                </w:rPr>
                <w:lastRenderedPageBreak/>
                <w:delText xml:space="preserve">and mutual type undertakings </w:delText>
              </w:r>
            </w:del>
            <w:r w:rsidR="00711388" w:rsidRPr="00711388">
              <w:rPr>
                <w:lang w:val="en-GB"/>
              </w:rPr>
              <w:t>--</w:t>
            </w:r>
            <w:del w:id="4730" w:author="Author">
              <w:r w:rsidRPr="00711388" w:rsidDel="004D643F">
                <w:rPr>
                  <w:lang w:val="en-GB"/>
                </w:rPr>
                <w:delText xml:space="preserve">Paid in </w:delText>
              </w:r>
            </w:del>
            <w:r w:rsidR="00845F43" w:rsidRPr="00711388">
              <w:rPr>
                <w:lang w:val="en-GB"/>
              </w:rPr>
              <w:t>-</w:t>
            </w:r>
            <w:del w:id="4731"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7A60B608" w14:textId="61FFAFBF" w:rsidR="00872AFE" w:rsidRPr="00711388" w:rsidDel="004D643F" w:rsidRDefault="00872AFE" w:rsidP="00567869">
            <w:pPr>
              <w:pStyle w:val="NormalLeft"/>
              <w:rPr>
                <w:del w:id="4732" w:author="Author"/>
                <w:lang w:val="en-GB"/>
              </w:rPr>
            </w:pPr>
            <w:del w:id="4733" w:author="Author">
              <w:r w:rsidRPr="00711388" w:rsidDel="004D643F">
                <w:rPr>
                  <w:lang w:val="en-GB"/>
                </w:rPr>
                <w:lastRenderedPageBreak/>
                <w:delText xml:space="preserve">This is the balance of the paid in initial funds, members' contributions or the equivalent basic own </w:delText>
              </w:r>
            </w:del>
            <w:r w:rsidR="00845F43" w:rsidRPr="00711388">
              <w:rPr>
                <w:lang w:val="en-GB"/>
              </w:rPr>
              <w:t>-</w:t>
            </w:r>
            <w:del w:id="4734" w:author="Author">
              <w:r w:rsidRPr="00711388" w:rsidDel="004D643F">
                <w:rPr>
                  <w:lang w:val="en-GB"/>
                </w:rPr>
                <w:delText xml:space="preserve"> fund item for mutual and mutual type undertakings </w:delText>
              </w:r>
              <w:r w:rsidRPr="00711388" w:rsidDel="004D643F">
                <w:rPr>
                  <w:lang w:val="en-GB"/>
                </w:rPr>
                <w:lastRenderedPageBreak/>
                <w:delText>brought forward from the previous reporting period.</w:delText>
              </w:r>
            </w:del>
          </w:p>
        </w:tc>
      </w:tr>
      <w:tr w:rsidR="00872AFE" w:rsidRPr="00711388" w:rsidDel="004D643F" w14:paraId="24178935" w14:textId="14AC2C62" w:rsidTr="00567869">
        <w:trPr>
          <w:del w:id="4735" w:author="Author"/>
        </w:trPr>
        <w:tc>
          <w:tcPr>
            <w:tcW w:w="2879" w:type="dxa"/>
            <w:tcBorders>
              <w:top w:val="single" w:sz="2" w:space="0" w:color="auto"/>
              <w:left w:val="single" w:sz="2" w:space="0" w:color="auto"/>
              <w:bottom w:val="single" w:sz="2" w:space="0" w:color="auto"/>
              <w:right w:val="single" w:sz="2" w:space="0" w:color="auto"/>
            </w:tcBorders>
          </w:tcPr>
          <w:p w14:paraId="4F71E3DB" w14:textId="0F3222E6" w:rsidR="00872AFE" w:rsidRPr="00711388" w:rsidDel="004D643F" w:rsidRDefault="00872AFE" w:rsidP="00567869">
            <w:pPr>
              <w:pStyle w:val="NormalLeft"/>
              <w:rPr>
                <w:del w:id="4736" w:author="Author"/>
                <w:lang w:val="en-GB"/>
              </w:rPr>
            </w:pPr>
            <w:del w:id="4737" w:author="Author">
              <w:r w:rsidRPr="00711388" w:rsidDel="004D643F">
                <w:rPr>
                  <w:lang w:val="en-GB"/>
                </w:rPr>
                <w:lastRenderedPageBreak/>
                <w:delText>R0210/C0020</w:delText>
              </w:r>
            </w:del>
          </w:p>
        </w:tc>
        <w:tc>
          <w:tcPr>
            <w:tcW w:w="2414" w:type="dxa"/>
            <w:tcBorders>
              <w:top w:val="single" w:sz="2" w:space="0" w:color="auto"/>
              <w:left w:val="single" w:sz="2" w:space="0" w:color="auto"/>
              <w:bottom w:val="single" w:sz="2" w:space="0" w:color="auto"/>
              <w:right w:val="single" w:sz="2" w:space="0" w:color="auto"/>
            </w:tcBorders>
          </w:tcPr>
          <w:p w14:paraId="5F3F1A01" w14:textId="44383CDF" w:rsidR="00872AFE" w:rsidRPr="00711388" w:rsidDel="004D643F" w:rsidRDefault="00872AFE" w:rsidP="00567869">
            <w:pPr>
              <w:pStyle w:val="NormalLeft"/>
              <w:rPr>
                <w:del w:id="4738" w:author="Author"/>
                <w:lang w:val="en-GB"/>
              </w:rPr>
            </w:pPr>
            <w:del w:id="4739" w:author="Author">
              <w:r w:rsidRPr="00711388" w:rsidDel="004D643F">
                <w:rPr>
                  <w:lang w:val="en-GB"/>
                </w:rPr>
                <w:delText xml:space="preserve">Initial funds, members' contributions or the equivalent basic own fund item for mutual and mutual type undertakings </w:delText>
              </w:r>
            </w:del>
            <w:r w:rsidR="00711388" w:rsidRPr="00711388">
              <w:rPr>
                <w:lang w:val="en-GB"/>
              </w:rPr>
              <w:t>-</w:t>
            </w:r>
            <w:del w:id="4740" w:author="Author">
              <w:r w:rsidRPr="00711388" w:rsidDel="004D643F">
                <w:rPr>
                  <w:lang w:val="en-GB"/>
                </w:rPr>
                <w:delText xml:space="preserve">Paid in </w:delText>
              </w:r>
            </w:del>
            <w:r w:rsidR="00845F43" w:rsidRPr="00711388">
              <w:rPr>
                <w:lang w:val="en-GB"/>
              </w:rPr>
              <w:t>-</w:t>
            </w:r>
            <w:del w:id="4741"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12D58337" w14:textId="2BF318F0" w:rsidR="00872AFE" w:rsidRPr="00711388" w:rsidDel="004D643F" w:rsidRDefault="00872AFE" w:rsidP="00567869">
            <w:pPr>
              <w:pStyle w:val="NormalLeft"/>
              <w:rPr>
                <w:del w:id="4742" w:author="Author"/>
                <w:lang w:val="en-GB"/>
              </w:rPr>
            </w:pPr>
            <w:del w:id="4743" w:author="Author">
              <w:r w:rsidRPr="00711388" w:rsidDel="004D643F">
                <w:rPr>
                  <w:lang w:val="en-GB"/>
                </w:rPr>
                <w:delText xml:space="preserve">This is the increase in the paid in initial funds, members' contributions or the equivalent basic own </w:delText>
              </w:r>
            </w:del>
            <w:r w:rsidR="00845F43" w:rsidRPr="00711388">
              <w:rPr>
                <w:lang w:val="en-GB"/>
              </w:rPr>
              <w:t>-</w:t>
            </w:r>
            <w:del w:id="4744" w:author="Author">
              <w:r w:rsidRPr="00711388" w:rsidDel="004D643F">
                <w:rPr>
                  <w:lang w:val="en-GB"/>
                </w:rPr>
                <w:delText xml:space="preserve"> fund item for mutual and mutual type undertakings over the reporting period.</w:delText>
              </w:r>
            </w:del>
          </w:p>
        </w:tc>
      </w:tr>
      <w:tr w:rsidR="00872AFE" w:rsidRPr="00711388" w:rsidDel="004D643F" w14:paraId="12DA330F" w14:textId="7A15C745" w:rsidTr="00567869">
        <w:trPr>
          <w:del w:id="4745" w:author="Author"/>
        </w:trPr>
        <w:tc>
          <w:tcPr>
            <w:tcW w:w="2879" w:type="dxa"/>
            <w:tcBorders>
              <w:top w:val="single" w:sz="2" w:space="0" w:color="auto"/>
              <w:left w:val="single" w:sz="2" w:space="0" w:color="auto"/>
              <w:bottom w:val="single" w:sz="2" w:space="0" w:color="auto"/>
              <w:right w:val="single" w:sz="2" w:space="0" w:color="auto"/>
            </w:tcBorders>
          </w:tcPr>
          <w:p w14:paraId="35F780E2" w14:textId="32817B5E" w:rsidR="00872AFE" w:rsidRPr="00711388" w:rsidDel="004D643F" w:rsidRDefault="00872AFE" w:rsidP="00567869">
            <w:pPr>
              <w:pStyle w:val="NormalLeft"/>
              <w:rPr>
                <w:del w:id="4746" w:author="Author"/>
                <w:lang w:val="en-GB"/>
              </w:rPr>
            </w:pPr>
            <w:del w:id="4747" w:author="Author">
              <w:r w:rsidRPr="00711388" w:rsidDel="004D643F">
                <w:rPr>
                  <w:lang w:val="en-GB"/>
                </w:rPr>
                <w:delText>R0210/C0030</w:delText>
              </w:r>
            </w:del>
          </w:p>
        </w:tc>
        <w:tc>
          <w:tcPr>
            <w:tcW w:w="2414" w:type="dxa"/>
            <w:tcBorders>
              <w:top w:val="single" w:sz="2" w:space="0" w:color="auto"/>
              <w:left w:val="single" w:sz="2" w:space="0" w:color="auto"/>
              <w:bottom w:val="single" w:sz="2" w:space="0" w:color="auto"/>
              <w:right w:val="single" w:sz="2" w:space="0" w:color="auto"/>
            </w:tcBorders>
          </w:tcPr>
          <w:p w14:paraId="731834A4" w14:textId="2F81E426" w:rsidR="00872AFE" w:rsidRPr="00711388" w:rsidDel="004D643F" w:rsidRDefault="00872AFE" w:rsidP="00567869">
            <w:pPr>
              <w:pStyle w:val="NormalLeft"/>
              <w:rPr>
                <w:del w:id="4748" w:author="Author"/>
                <w:lang w:val="en-GB"/>
              </w:rPr>
            </w:pPr>
            <w:del w:id="4749" w:author="Author">
              <w:r w:rsidRPr="00711388" w:rsidDel="004D643F">
                <w:rPr>
                  <w:lang w:val="en-GB"/>
                </w:rPr>
                <w:delText xml:space="preserve">Initial funds, members' contributions or the equivalent basic own fund item for mutual and mutual type undertakings </w:delText>
              </w:r>
            </w:del>
            <w:r w:rsidR="00711388" w:rsidRPr="00711388">
              <w:rPr>
                <w:lang w:val="en-GB"/>
              </w:rPr>
              <w:t>-</w:t>
            </w:r>
            <w:del w:id="4750" w:author="Author">
              <w:r w:rsidRPr="00711388" w:rsidDel="004D643F">
                <w:rPr>
                  <w:lang w:val="en-GB"/>
                </w:rPr>
                <w:delText xml:space="preserve">Paid in </w:delText>
              </w:r>
            </w:del>
            <w:r w:rsidR="00845F43" w:rsidRPr="00711388">
              <w:rPr>
                <w:lang w:val="en-GB"/>
              </w:rPr>
              <w:t>-</w:t>
            </w:r>
            <w:del w:id="4751"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02A86FEB" w14:textId="4744C116" w:rsidR="00872AFE" w:rsidRPr="00711388" w:rsidDel="004D643F" w:rsidRDefault="00872AFE" w:rsidP="00567869">
            <w:pPr>
              <w:pStyle w:val="NormalLeft"/>
              <w:rPr>
                <w:del w:id="4752" w:author="Author"/>
                <w:lang w:val="en-GB"/>
              </w:rPr>
            </w:pPr>
            <w:del w:id="4753" w:author="Author">
              <w:r w:rsidRPr="00711388" w:rsidDel="004D643F">
                <w:rPr>
                  <w:lang w:val="en-GB"/>
                </w:rPr>
                <w:delText xml:space="preserve">This is the reduction in the paid in initial funds, members' contributions or the equivalent basic own </w:delText>
              </w:r>
            </w:del>
            <w:r w:rsidR="00845F43" w:rsidRPr="00711388">
              <w:rPr>
                <w:lang w:val="en-GB"/>
              </w:rPr>
              <w:t>-</w:t>
            </w:r>
            <w:del w:id="4754" w:author="Author">
              <w:r w:rsidRPr="00711388" w:rsidDel="004D643F">
                <w:rPr>
                  <w:lang w:val="en-GB"/>
                </w:rPr>
                <w:delText xml:space="preserve"> fund item for mutual and mutual type undertakings over the reporting period.</w:delText>
              </w:r>
            </w:del>
          </w:p>
        </w:tc>
      </w:tr>
      <w:tr w:rsidR="00872AFE" w:rsidRPr="00711388" w:rsidDel="004D643F" w14:paraId="56FAF328" w14:textId="16769AE6" w:rsidTr="00567869">
        <w:trPr>
          <w:del w:id="4755" w:author="Author"/>
        </w:trPr>
        <w:tc>
          <w:tcPr>
            <w:tcW w:w="2879" w:type="dxa"/>
            <w:tcBorders>
              <w:top w:val="single" w:sz="2" w:space="0" w:color="auto"/>
              <w:left w:val="single" w:sz="2" w:space="0" w:color="auto"/>
              <w:bottom w:val="single" w:sz="2" w:space="0" w:color="auto"/>
              <w:right w:val="single" w:sz="2" w:space="0" w:color="auto"/>
            </w:tcBorders>
          </w:tcPr>
          <w:p w14:paraId="57E59221" w14:textId="4FE4F53B" w:rsidR="00872AFE" w:rsidRPr="00711388" w:rsidDel="004D643F" w:rsidRDefault="00872AFE" w:rsidP="00567869">
            <w:pPr>
              <w:pStyle w:val="NormalLeft"/>
              <w:rPr>
                <w:del w:id="4756" w:author="Author"/>
                <w:lang w:val="en-GB"/>
              </w:rPr>
            </w:pPr>
            <w:del w:id="4757" w:author="Author">
              <w:r w:rsidRPr="00711388" w:rsidDel="004D643F">
                <w:rPr>
                  <w:lang w:val="en-GB"/>
                </w:rPr>
                <w:delText>R0210/C0060</w:delText>
              </w:r>
            </w:del>
          </w:p>
        </w:tc>
        <w:tc>
          <w:tcPr>
            <w:tcW w:w="2414" w:type="dxa"/>
            <w:tcBorders>
              <w:top w:val="single" w:sz="2" w:space="0" w:color="auto"/>
              <w:left w:val="single" w:sz="2" w:space="0" w:color="auto"/>
              <w:bottom w:val="single" w:sz="2" w:space="0" w:color="auto"/>
              <w:right w:val="single" w:sz="2" w:space="0" w:color="auto"/>
            </w:tcBorders>
          </w:tcPr>
          <w:p w14:paraId="1D23D801" w14:textId="7BF17B5B" w:rsidR="00872AFE" w:rsidRPr="00711388" w:rsidDel="004D643F" w:rsidRDefault="00872AFE" w:rsidP="00567869">
            <w:pPr>
              <w:pStyle w:val="NormalLeft"/>
              <w:rPr>
                <w:del w:id="4758" w:author="Author"/>
                <w:lang w:val="en-GB"/>
              </w:rPr>
            </w:pPr>
            <w:del w:id="4759" w:author="Author">
              <w:r w:rsidRPr="00711388" w:rsidDel="004D643F">
                <w:rPr>
                  <w:lang w:val="en-GB"/>
                </w:rPr>
                <w:delText xml:space="preserve">Initial funds, members' contributions or the equivalent basic own fund item for mutual and mutual type undertakings </w:delText>
              </w:r>
            </w:del>
            <w:r w:rsidR="00711388" w:rsidRPr="00711388">
              <w:rPr>
                <w:lang w:val="en-GB"/>
              </w:rPr>
              <w:t>-</w:t>
            </w:r>
            <w:del w:id="4760" w:author="Author">
              <w:r w:rsidRPr="00711388" w:rsidDel="004D643F">
                <w:rPr>
                  <w:lang w:val="en-GB"/>
                </w:rPr>
                <w:delText xml:space="preserve">Paid in </w:delText>
              </w:r>
            </w:del>
            <w:r w:rsidR="00845F43" w:rsidRPr="00711388">
              <w:rPr>
                <w:lang w:val="en-GB"/>
              </w:rPr>
              <w:t>-</w:t>
            </w:r>
            <w:del w:id="4761"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032253F1" w14:textId="78B0D70C" w:rsidR="00872AFE" w:rsidRPr="00711388" w:rsidDel="004D643F" w:rsidRDefault="00872AFE" w:rsidP="00567869">
            <w:pPr>
              <w:pStyle w:val="NormalLeft"/>
              <w:rPr>
                <w:del w:id="4762" w:author="Author"/>
                <w:lang w:val="en-GB"/>
              </w:rPr>
            </w:pPr>
            <w:del w:id="4763" w:author="Author">
              <w:r w:rsidRPr="00711388" w:rsidDel="004D643F">
                <w:rPr>
                  <w:lang w:val="en-GB"/>
                </w:rPr>
                <w:delText xml:space="preserve">This is the balance of the paid in initial funds, members' contributions or the equivalent basic own </w:delText>
              </w:r>
            </w:del>
            <w:r w:rsidR="00845F43" w:rsidRPr="00711388">
              <w:rPr>
                <w:lang w:val="en-GB"/>
              </w:rPr>
              <w:t>-</w:t>
            </w:r>
            <w:del w:id="4764" w:author="Author">
              <w:r w:rsidRPr="00711388" w:rsidDel="004D643F">
                <w:rPr>
                  <w:lang w:val="en-GB"/>
                </w:rPr>
                <w:delText xml:space="preserve"> fund item for mutual and mutual type undertakings carried forward to the next reporting period.</w:delText>
              </w:r>
            </w:del>
          </w:p>
        </w:tc>
      </w:tr>
      <w:tr w:rsidR="00872AFE" w:rsidRPr="00711388" w:rsidDel="004D643F" w14:paraId="5900CABB" w14:textId="678D8591" w:rsidTr="00567869">
        <w:trPr>
          <w:del w:id="4765" w:author="Author"/>
        </w:trPr>
        <w:tc>
          <w:tcPr>
            <w:tcW w:w="2879" w:type="dxa"/>
            <w:tcBorders>
              <w:top w:val="single" w:sz="2" w:space="0" w:color="auto"/>
              <w:left w:val="single" w:sz="2" w:space="0" w:color="auto"/>
              <w:bottom w:val="single" w:sz="2" w:space="0" w:color="auto"/>
              <w:right w:val="single" w:sz="2" w:space="0" w:color="auto"/>
            </w:tcBorders>
          </w:tcPr>
          <w:p w14:paraId="744F1E9F" w14:textId="17436C79" w:rsidR="00872AFE" w:rsidRPr="00711388" w:rsidDel="004D643F" w:rsidRDefault="00872AFE" w:rsidP="00567869">
            <w:pPr>
              <w:pStyle w:val="NormalLeft"/>
              <w:rPr>
                <w:del w:id="4766" w:author="Author"/>
                <w:lang w:val="en-GB"/>
              </w:rPr>
            </w:pPr>
            <w:del w:id="4767" w:author="Author">
              <w:r w:rsidRPr="00711388" w:rsidDel="004D643F">
                <w:rPr>
                  <w:lang w:val="en-GB"/>
                </w:rPr>
                <w:delText>R0220/C0010</w:delText>
              </w:r>
            </w:del>
          </w:p>
        </w:tc>
        <w:tc>
          <w:tcPr>
            <w:tcW w:w="2414" w:type="dxa"/>
            <w:tcBorders>
              <w:top w:val="single" w:sz="2" w:space="0" w:color="auto"/>
              <w:left w:val="single" w:sz="2" w:space="0" w:color="auto"/>
              <w:bottom w:val="single" w:sz="2" w:space="0" w:color="auto"/>
              <w:right w:val="single" w:sz="2" w:space="0" w:color="auto"/>
            </w:tcBorders>
          </w:tcPr>
          <w:p w14:paraId="1A56A97C" w14:textId="46449BBE" w:rsidR="00872AFE" w:rsidRPr="00711388" w:rsidDel="004D643F" w:rsidRDefault="00872AFE" w:rsidP="00567869">
            <w:pPr>
              <w:pStyle w:val="NormalLeft"/>
              <w:rPr>
                <w:del w:id="4768" w:author="Author"/>
                <w:lang w:val="en-GB"/>
              </w:rPr>
            </w:pPr>
            <w:del w:id="4769" w:author="Author">
              <w:r w:rsidRPr="00711388" w:rsidDel="004D643F">
                <w:rPr>
                  <w:lang w:val="en-GB"/>
                </w:rPr>
                <w:delText xml:space="preserve">Initial funds, members' contributions or the equivalent basic own fund item for mutual and mutual type undertakings </w:delText>
              </w:r>
            </w:del>
            <w:r w:rsidR="00711388" w:rsidRPr="00711388">
              <w:rPr>
                <w:lang w:val="en-GB"/>
              </w:rPr>
              <w:t>-</w:t>
            </w:r>
            <w:del w:id="4770" w:author="Author">
              <w:r w:rsidRPr="00711388" w:rsidDel="004D643F">
                <w:rPr>
                  <w:lang w:val="en-GB"/>
                </w:rPr>
                <w:delText xml:space="preserve">Called up but not yet paid in </w:delText>
              </w:r>
            </w:del>
            <w:r w:rsidR="00845F43" w:rsidRPr="00711388">
              <w:rPr>
                <w:lang w:val="en-GB"/>
              </w:rPr>
              <w:t>-</w:t>
            </w:r>
            <w:del w:id="4771"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09B0A6EF" w14:textId="4CF350CE" w:rsidR="00872AFE" w:rsidRPr="00711388" w:rsidDel="004D643F" w:rsidRDefault="00872AFE" w:rsidP="00567869">
            <w:pPr>
              <w:pStyle w:val="NormalLeft"/>
              <w:rPr>
                <w:del w:id="4772" w:author="Author"/>
                <w:lang w:val="en-GB"/>
              </w:rPr>
            </w:pPr>
            <w:del w:id="4773" w:author="Author">
              <w:r w:rsidRPr="00711388" w:rsidDel="004D643F">
                <w:rPr>
                  <w:lang w:val="en-GB"/>
                </w:rPr>
                <w:delText xml:space="preserve">This is the balance of the called up but not yet paid in initial funds, members' contributions or the equivalent basic own </w:delText>
              </w:r>
            </w:del>
            <w:r w:rsidR="00845F43" w:rsidRPr="00711388">
              <w:rPr>
                <w:lang w:val="en-GB"/>
              </w:rPr>
              <w:t>-</w:t>
            </w:r>
            <w:del w:id="4774" w:author="Author">
              <w:r w:rsidRPr="00711388" w:rsidDel="004D643F">
                <w:rPr>
                  <w:lang w:val="en-GB"/>
                </w:rPr>
                <w:delText xml:space="preserve"> fund item for mutual and mutual type undertakings brought forward from the previous reporting period.</w:delText>
              </w:r>
            </w:del>
          </w:p>
        </w:tc>
      </w:tr>
      <w:tr w:rsidR="00872AFE" w:rsidRPr="00711388" w:rsidDel="004D643F" w14:paraId="2948024B" w14:textId="4E61D879" w:rsidTr="00567869">
        <w:trPr>
          <w:del w:id="4775" w:author="Author"/>
        </w:trPr>
        <w:tc>
          <w:tcPr>
            <w:tcW w:w="2879" w:type="dxa"/>
            <w:tcBorders>
              <w:top w:val="single" w:sz="2" w:space="0" w:color="auto"/>
              <w:left w:val="single" w:sz="2" w:space="0" w:color="auto"/>
              <w:bottom w:val="single" w:sz="2" w:space="0" w:color="auto"/>
              <w:right w:val="single" w:sz="2" w:space="0" w:color="auto"/>
            </w:tcBorders>
          </w:tcPr>
          <w:p w14:paraId="0E6E52B6" w14:textId="1F0A92B4" w:rsidR="00872AFE" w:rsidRPr="00711388" w:rsidDel="004D643F" w:rsidRDefault="00872AFE" w:rsidP="00567869">
            <w:pPr>
              <w:pStyle w:val="NormalLeft"/>
              <w:rPr>
                <w:del w:id="4776" w:author="Author"/>
                <w:lang w:val="en-GB"/>
              </w:rPr>
            </w:pPr>
            <w:del w:id="4777" w:author="Author">
              <w:r w:rsidRPr="00711388" w:rsidDel="004D643F">
                <w:rPr>
                  <w:lang w:val="en-GB"/>
                </w:rPr>
                <w:delText>R0220/C0020</w:delText>
              </w:r>
            </w:del>
          </w:p>
        </w:tc>
        <w:tc>
          <w:tcPr>
            <w:tcW w:w="2414" w:type="dxa"/>
            <w:tcBorders>
              <w:top w:val="single" w:sz="2" w:space="0" w:color="auto"/>
              <w:left w:val="single" w:sz="2" w:space="0" w:color="auto"/>
              <w:bottom w:val="single" w:sz="2" w:space="0" w:color="auto"/>
              <w:right w:val="single" w:sz="2" w:space="0" w:color="auto"/>
            </w:tcBorders>
          </w:tcPr>
          <w:p w14:paraId="3967BD60" w14:textId="103C88E5" w:rsidR="00872AFE" w:rsidRPr="00711388" w:rsidDel="004D643F" w:rsidRDefault="00872AFE" w:rsidP="00567869">
            <w:pPr>
              <w:pStyle w:val="NormalLeft"/>
              <w:rPr>
                <w:del w:id="4778" w:author="Author"/>
                <w:lang w:val="en-GB"/>
              </w:rPr>
            </w:pPr>
            <w:del w:id="4779" w:author="Author">
              <w:r w:rsidRPr="00711388" w:rsidDel="004D643F">
                <w:rPr>
                  <w:lang w:val="en-GB"/>
                </w:rPr>
                <w:delText xml:space="preserve">Initial funds, members' contributions or the equivalent basic own fund item for mutual </w:delText>
              </w:r>
              <w:r w:rsidRPr="00711388" w:rsidDel="004D643F">
                <w:rPr>
                  <w:lang w:val="en-GB"/>
                </w:rPr>
                <w:lastRenderedPageBreak/>
                <w:delText xml:space="preserve">and mutual type undertakings </w:delText>
              </w:r>
            </w:del>
            <w:r w:rsidR="00711388" w:rsidRPr="00711388">
              <w:rPr>
                <w:lang w:val="en-GB"/>
              </w:rPr>
              <w:t>-</w:t>
            </w:r>
            <w:del w:id="4780" w:author="Author">
              <w:r w:rsidRPr="00711388" w:rsidDel="004D643F">
                <w:rPr>
                  <w:lang w:val="en-GB"/>
                </w:rPr>
                <w:delText xml:space="preserve">Called up but not yet paid in </w:delText>
              </w:r>
            </w:del>
            <w:r w:rsidR="00845F43" w:rsidRPr="00711388">
              <w:rPr>
                <w:lang w:val="en-GB"/>
              </w:rPr>
              <w:t>-</w:t>
            </w:r>
            <w:del w:id="4781"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5BD8DAA0" w14:textId="75B79572" w:rsidR="00872AFE" w:rsidRPr="00711388" w:rsidDel="004D643F" w:rsidRDefault="00872AFE" w:rsidP="00567869">
            <w:pPr>
              <w:pStyle w:val="NormalLeft"/>
              <w:rPr>
                <w:del w:id="4782" w:author="Author"/>
                <w:lang w:val="en-GB"/>
              </w:rPr>
            </w:pPr>
            <w:del w:id="4783" w:author="Author">
              <w:r w:rsidRPr="00711388" w:rsidDel="004D643F">
                <w:rPr>
                  <w:lang w:val="en-GB"/>
                </w:rPr>
                <w:lastRenderedPageBreak/>
                <w:delText xml:space="preserve">This is the increase in the called up but not yet paid in initial funds, members' contributions or the equivalent basic own </w:delText>
              </w:r>
            </w:del>
            <w:r w:rsidR="00845F43" w:rsidRPr="00711388">
              <w:rPr>
                <w:lang w:val="en-GB"/>
              </w:rPr>
              <w:t>-</w:t>
            </w:r>
            <w:del w:id="4784" w:author="Author">
              <w:r w:rsidRPr="00711388" w:rsidDel="004D643F">
                <w:rPr>
                  <w:lang w:val="en-GB"/>
                </w:rPr>
                <w:delText xml:space="preserve"> fund item for mutual and mutual </w:delText>
              </w:r>
              <w:r w:rsidRPr="00711388" w:rsidDel="004D643F">
                <w:rPr>
                  <w:lang w:val="en-GB"/>
                </w:rPr>
                <w:lastRenderedPageBreak/>
                <w:delText>type undertakings over the reporting period.</w:delText>
              </w:r>
            </w:del>
          </w:p>
        </w:tc>
      </w:tr>
      <w:tr w:rsidR="00872AFE" w:rsidRPr="00711388" w:rsidDel="004D643F" w14:paraId="6C1E5544" w14:textId="783D5BB4" w:rsidTr="00567869">
        <w:trPr>
          <w:del w:id="4785" w:author="Author"/>
        </w:trPr>
        <w:tc>
          <w:tcPr>
            <w:tcW w:w="2879" w:type="dxa"/>
            <w:tcBorders>
              <w:top w:val="single" w:sz="2" w:space="0" w:color="auto"/>
              <w:left w:val="single" w:sz="2" w:space="0" w:color="auto"/>
              <w:bottom w:val="single" w:sz="2" w:space="0" w:color="auto"/>
              <w:right w:val="single" w:sz="2" w:space="0" w:color="auto"/>
            </w:tcBorders>
          </w:tcPr>
          <w:p w14:paraId="4A8CCCBD" w14:textId="7D1EB49B" w:rsidR="00872AFE" w:rsidRPr="00711388" w:rsidDel="004D643F" w:rsidRDefault="00872AFE" w:rsidP="00567869">
            <w:pPr>
              <w:pStyle w:val="NormalLeft"/>
              <w:rPr>
                <w:del w:id="4786" w:author="Author"/>
                <w:lang w:val="en-GB"/>
              </w:rPr>
            </w:pPr>
            <w:del w:id="4787" w:author="Author">
              <w:r w:rsidRPr="00711388" w:rsidDel="004D643F">
                <w:rPr>
                  <w:lang w:val="en-GB"/>
                </w:rPr>
                <w:lastRenderedPageBreak/>
                <w:delText>R0220/C0030</w:delText>
              </w:r>
            </w:del>
          </w:p>
        </w:tc>
        <w:tc>
          <w:tcPr>
            <w:tcW w:w="2414" w:type="dxa"/>
            <w:tcBorders>
              <w:top w:val="single" w:sz="2" w:space="0" w:color="auto"/>
              <w:left w:val="single" w:sz="2" w:space="0" w:color="auto"/>
              <w:bottom w:val="single" w:sz="2" w:space="0" w:color="auto"/>
              <w:right w:val="single" w:sz="2" w:space="0" w:color="auto"/>
            </w:tcBorders>
          </w:tcPr>
          <w:p w14:paraId="1697522B" w14:textId="5EDB611E" w:rsidR="00872AFE" w:rsidRPr="00711388" w:rsidDel="004D643F" w:rsidRDefault="00872AFE" w:rsidP="00567869">
            <w:pPr>
              <w:pStyle w:val="NormalLeft"/>
              <w:rPr>
                <w:del w:id="4788" w:author="Author"/>
                <w:lang w:val="en-GB"/>
              </w:rPr>
            </w:pPr>
            <w:del w:id="4789" w:author="Author">
              <w:r w:rsidRPr="00711388" w:rsidDel="004D643F">
                <w:rPr>
                  <w:lang w:val="en-GB"/>
                </w:rPr>
                <w:delText xml:space="preserve">Initial funds, members' contributions or the equivalent basic own fund item for mutual and mutual type undertakings </w:delText>
              </w:r>
            </w:del>
            <w:r w:rsidR="00711388" w:rsidRPr="00711388">
              <w:rPr>
                <w:lang w:val="en-GB"/>
              </w:rPr>
              <w:t>-</w:t>
            </w:r>
            <w:del w:id="4790" w:author="Author">
              <w:r w:rsidRPr="00711388" w:rsidDel="004D643F">
                <w:rPr>
                  <w:lang w:val="en-GB"/>
                </w:rPr>
                <w:delText xml:space="preserve">Called up but not yet paid in </w:delText>
              </w:r>
            </w:del>
            <w:r w:rsidR="00845F43" w:rsidRPr="00711388">
              <w:rPr>
                <w:lang w:val="en-GB"/>
              </w:rPr>
              <w:t>-</w:t>
            </w:r>
            <w:del w:id="4791"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4637F77D" w14:textId="56A84736" w:rsidR="00872AFE" w:rsidRPr="00711388" w:rsidDel="004D643F" w:rsidRDefault="00872AFE" w:rsidP="00567869">
            <w:pPr>
              <w:pStyle w:val="NormalLeft"/>
              <w:rPr>
                <w:del w:id="4792" w:author="Author"/>
                <w:lang w:val="en-GB"/>
              </w:rPr>
            </w:pPr>
            <w:del w:id="4793" w:author="Author">
              <w:r w:rsidRPr="00711388" w:rsidDel="004D643F">
                <w:rPr>
                  <w:lang w:val="en-GB"/>
                </w:rPr>
                <w:delText xml:space="preserve">This is the reduction in the called up but not yet paid in initial funds, members' contributions or the equivalent basic own </w:delText>
              </w:r>
            </w:del>
            <w:r w:rsidR="00845F43" w:rsidRPr="00711388">
              <w:rPr>
                <w:lang w:val="en-GB"/>
              </w:rPr>
              <w:t>-</w:t>
            </w:r>
            <w:del w:id="4794" w:author="Author">
              <w:r w:rsidRPr="00711388" w:rsidDel="004D643F">
                <w:rPr>
                  <w:lang w:val="en-GB"/>
                </w:rPr>
                <w:delText xml:space="preserve"> fund item for mutual and mutual type undertakings over the reporting period.</w:delText>
              </w:r>
            </w:del>
          </w:p>
        </w:tc>
      </w:tr>
      <w:tr w:rsidR="00872AFE" w:rsidRPr="00711388" w:rsidDel="004D643F" w14:paraId="69BC5A8F" w14:textId="1F884704" w:rsidTr="00567869">
        <w:trPr>
          <w:del w:id="4795" w:author="Author"/>
        </w:trPr>
        <w:tc>
          <w:tcPr>
            <w:tcW w:w="2879" w:type="dxa"/>
            <w:tcBorders>
              <w:top w:val="single" w:sz="2" w:space="0" w:color="auto"/>
              <w:left w:val="single" w:sz="2" w:space="0" w:color="auto"/>
              <w:bottom w:val="single" w:sz="2" w:space="0" w:color="auto"/>
              <w:right w:val="single" w:sz="2" w:space="0" w:color="auto"/>
            </w:tcBorders>
          </w:tcPr>
          <w:p w14:paraId="62BA1041" w14:textId="00090BD5" w:rsidR="00872AFE" w:rsidRPr="00711388" w:rsidDel="004D643F" w:rsidRDefault="00872AFE" w:rsidP="00567869">
            <w:pPr>
              <w:pStyle w:val="NormalLeft"/>
              <w:rPr>
                <w:del w:id="4796" w:author="Author"/>
                <w:lang w:val="en-GB"/>
              </w:rPr>
            </w:pPr>
            <w:del w:id="4797" w:author="Author">
              <w:r w:rsidRPr="00711388" w:rsidDel="004D643F">
                <w:rPr>
                  <w:lang w:val="en-GB"/>
                </w:rPr>
                <w:delText>R0220/C0060</w:delText>
              </w:r>
            </w:del>
          </w:p>
        </w:tc>
        <w:tc>
          <w:tcPr>
            <w:tcW w:w="2414" w:type="dxa"/>
            <w:tcBorders>
              <w:top w:val="single" w:sz="2" w:space="0" w:color="auto"/>
              <w:left w:val="single" w:sz="2" w:space="0" w:color="auto"/>
              <w:bottom w:val="single" w:sz="2" w:space="0" w:color="auto"/>
              <w:right w:val="single" w:sz="2" w:space="0" w:color="auto"/>
            </w:tcBorders>
          </w:tcPr>
          <w:p w14:paraId="170E85E0" w14:textId="5608A6CF" w:rsidR="00872AFE" w:rsidRPr="00711388" w:rsidDel="004D643F" w:rsidRDefault="00872AFE" w:rsidP="00567869">
            <w:pPr>
              <w:pStyle w:val="NormalLeft"/>
              <w:rPr>
                <w:del w:id="4798" w:author="Author"/>
                <w:lang w:val="en-GB"/>
              </w:rPr>
            </w:pPr>
            <w:del w:id="4799" w:author="Author">
              <w:r w:rsidRPr="00711388" w:rsidDel="004D643F">
                <w:rPr>
                  <w:lang w:val="en-GB"/>
                </w:rPr>
                <w:delText xml:space="preserve">Initial funds, members' contributions or the equivalent basic own fund item for mutual and mutual type undertakings </w:delText>
              </w:r>
            </w:del>
            <w:r w:rsidR="00711388" w:rsidRPr="00711388">
              <w:rPr>
                <w:lang w:val="en-GB"/>
              </w:rPr>
              <w:t>-</w:t>
            </w:r>
            <w:del w:id="4800" w:author="Author">
              <w:r w:rsidRPr="00711388" w:rsidDel="004D643F">
                <w:rPr>
                  <w:lang w:val="en-GB"/>
                </w:rPr>
                <w:delText xml:space="preserve">Called up but not yet paid in </w:delText>
              </w:r>
            </w:del>
            <w:r w:rsidR="00845F43" w:rsidRPr="00711388">
              <w:rPr>
                <w:lang w:val="en-GB"/>
              </w:rPr>
              <w:t>-</w:t>
            </w:r>
            <w:del w:id="4801"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2332AA4F" w14:textId="4CE57DA5" w:rsidR="00872AFE" w:rsidRPr="00711388" w:rsidDel="004D643F" w:rsidRDefault="00872AFE" w:rsidP="00567869">
            <w:pPr>
              <w:pStyle w:val="NormalLeft"/>
              <w:rPr>
                <w:del w:id="4802" w:author="Author"/>
                <w:lang w:val="en-GB"/>
              </w:rPr>
            </w:pPr>
            <w:del w:id="4803" w:author="Author">
              <w:r w:rsidRPr="00711388" w:rsidDel="004D643F">
                <w:rPr>
                  <w:lang w:val="en-GB"/>
                </w:rPr>
                <w:delText xml:space="preserve">This is the balance of the called up but not yet paid in initial funds, members' contributions or the equivalent basic own </w:delText>
              </w:r>
            </w:del>
            <w:r w:rsidR="00845F43" w:rsidRPr="00711388">
              <w:rPr>
                <w:lang w:val="en-GB"/>
              </w:rPr>
              <w:t>-</w:t>
            </w:r>
            <w:del w:id="4804" w:author="Author">
              <w:r w:rsidRPr="00711388" w:rsidDel="004D643F">
                <w:rPr>
                  <w:lang w:val="en-GB"/>
                </w:rPr>
                <w:delText xml:space="preserve"> fund item for mutual and mutual type undertakings carried forward to the next reporting period.</w:delText>
              </w:r>
            </w:del>
          </w:p>
        </w:tc>
      </w:tr>
      <w:tr w:rsidR="00872AFE" w:rsidRPr="00711388" w:rsidDel="004D643F" w14:paraId="02790128" w14:textId="67D29269" w:rsidTr="00567869">
        <w:trPr>
          <w:del w:id="4805" w:author="Author"/>
        </w:trPr>
        <w:tc>
          <w:tcPr>
            <w:tcW w:w="2879" w:type="dxa"/>
            <w:tcBorders>
              <w:top w:val="single" w:sz="2" w:space="0" w:color="auto"/>
              <w:left w:val="single" w:sz="2" w:space="0" w:color="auto"/>
              <w:bottom w:val="single" w:sz="2" w:space="0" w:color="auto"/>
              <w:right w:val="single" w:sz="2" w:space="0" w:color="auto"/>
            </w:tcBorders>
          </w:tcPr>
          <w:p w14:paraId="79EB1330" w14:textId="412AA673" w:rsidR="00872AFE" w:rsidRPr="00711388" w:rsidDel="004D643F" w:rsidRDefault="00872AFE" w:rsidP="00567869">
            <w:pPr>
              <w:pStyle w:val="NormalLeft"/>
              <w:rPr>
                <w:del w:id="4806" w:author="Author"/>
                <w:lang w:val="en-GB"/>
              </w:rPr>
            </w:pPr>
            <w:del w:id="4807" w:author="Author">
              <w:r w:rsidRPr="00711388" w:rsidDel="004D643F">
                <w:rPr>
                  <w:lang w:val="en-GB"/>
                </w:rPr>
                <w:delText>R0300/C0010</w:delText>
              </w:r>
            </w:del>
          </w:p>
        </w:tc>
        <w:tc>
          <w:tcPr>
            <w:tcW w:w="2414" w:type="dxa"/>
            <w:tcBorders>
              <w:top w:val="single" w:sz="2" w:space="0" w:color="auto"/>
              <w:left w:val="single" w:sz="2" w:space="0" w:color="auto"/>
              <w:bottom w:val="single" w:sz="2" w:space="0" w:color="auto"/>
              <w:right w:val="single" w:sz="2" w:space="0" w:color="auto"/>
            </w:tcBorders>
          </w:tcPr>
          <w:p w14:paraId="4A4C0036" w14:textId="1DE181E6" w:rsidR="00872AFE" w:rsidRPr="00711388" w:rsidDel="004D643F" w:rsidRDefault="00872AFE" w:rsidP="00567869">
            <w:pPr>
              <w:pStyle w:val="NormalLeft"/>
              <w:rPr>
                <w:del w:id="4808" w:author="Author"/>
                <w:lang w:val="en-GB"/>
              </w:rPr>
            </w:pPr>
            <w:del w:id="4809" w:author="Author">
              <w:r w:rsidRPr="00711388" w:rsidDel="004D643F">
                <w:rPr>
                  <w:lang w:val="en-GB"/>
                </w:rPr>
                <w:delText xml:space="preserve">Total initial funds, members' contributions or the equivalent basic own fund item for mutual and mutual type undertakings </w:delText>
              </w:r>
            </w:del>
            <w:r w:rsidR="00845F43" w:rsidRPr="00711388">
              <w:rPr>
                <w:lang w:val="en-GB"/>
              </w:rPr>
              <w:t>-</w:t>
            </w:r>
            <w:del w:id="4810"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60B1077C" w14:textId="2CF4EB8C" w:rsidR="00872AFE" w:rsidRPr="00711388" w:rsidDel="004D643F" w:rsidRDefault="00872AFE" w:rsidP="00567869">
            <w:pPr>
              <w:pStyle w:val="NormalLeft"/>
              <w:rPr>
                <w:del w:id="4811" w:author="Author"/>
                <w:lang w:val="en-GB"/>
              </w:rPr>
            </w:pPr>
            <w:del w:id="4812" w:author="Author">
              <w:r w:rsidRPr="00711388" w:rsidDel="004D643F">
                <w:rPr>
                  <w:lang w:val="en-GB"/>
                </w:rPr>
                <w:delText xml:space="preserve">This is the balance of the total initial funds, members' contributions or the equivalent basic own </w:delText>
              </w:r>
            </w:del>
            <w:r w:rsidR="00845F43" w:rsidRPr="00711388">
              <w:rPr>
                <w:lang w:val="en-GB"/>
              </w:rPr>
              <w:t>-</w:t>
            </w:r>
            <w:del w:id="4813" w:author="Author">
              <w:r w:rsidRPr="00711388" w:rsidDel="004D643F">
                <w:rPr>
                  <w:lang w:val="en-GB"/>
                </w:rPr>
                <w:delText xml:space="preserve"> fund item for mutual and mutual type undertakings brought forward from the previous reporting period.</w:delText>
              </w:r>
            </w:del>
          </w:p>
        </w:tc>
      </w:tr>
      <w:tr w:rsidR="00872AFE" w:rsidRPr="00711388" w:rsidDel="004D643F" w14:paraId="4DE998FB" w14:textId="5BCD1B71" w:rsidTr="00567869">
        <w:trPr>
          <w:del w:id="4814" w:author="Author"/>
        </w:trPr>
        <w:tc>
          <w:tcPr>
            <w:tcW w:w="2879" w:type="dxa"/>
            <w:tcBorders>
              <w:top w:val="single" w:sz="2" w:space="0" w:color="auto"/>
              <w:left w:val="single" w:sz="2" w:space="0" w:color="auto"/>
              <w:bottom w:val="single" w:sz="2" w:space="0" w:color="auto"/>
              <w:right w:val="single" w:sz="2" w:space="0" w:color="auto"/>
            </w:tcBorders>
          </w:tcPr>
          <w:p w14:paraId="772E1E97" w14:textId="1E916D07" w:rsidR="00872AFE" w:rsidRPr="00711388" w:rsidDel="004D643F" w:rsidRDefault="00872AFE" w:rsidP="00567869">
            <w:pPr>
              <w:pStyle w:val="NormalLeft"/>
              <w:rPr>
                <w:del w:id="4815" w:author="Author"/>
                <w:lang w:val="en-GB"/>
              </w:rPr>
            </w:pPr>
            <w:del w:id="4816" w:author="Author">
              <w:r w:rsidRPr="00711388" w:rsidDel="004D643F">
                <w:rPr>
                  <w:lang w:val="en-GB"/>
                </w:rPr>
                <w:delText>R0300/C0020</w:delText>
              </w:r>
            </w:del>
          </w:p>
        </w:tc>
        <w:tc>
          <w:tcPr>
            <w:tcW w:w="2414" w:type="dxa"/>
            <w:tcBorders>
              <w:top w:val="single" w:sz="2" w:space="0" w:color="auto"/>
              <w:left w:val="single" w:sz="2" w:space="0" w:color="auto"/>
              <w:bottom w:val="single" w:sz="2" w:space="0" w:color="auto"/>
              <w:right w:val="single" w:sz="2" w:space="0" w:color="auto"/>
            </w:tcBorders>
          </w:tcPr>
          <w:p w14:paraId="3F587680" w14:textId="69B8E51E" w:rsidR="00872AFE" w:rsidRPr="00711388" w:rsidDel="004D643F" w:rsidRDefault="00872AFE" w:rsidP="00567869">
            <w:pPr>
              <w:pStyle w:val="NormalLeft"/>
              <w:rPr>
                <w:del w:id="4817" w:author="Author"/>
                <w:lang w:val="en-GB"/>
              </w:rPr>
            </w:pPr>
            <w:del w:id="4818" w:author="Author">
              <w:r w:rsidRPr="00711388" w:rsidDel="004D643F">
                <w:rPr>
                  <w:lang w:val="en-GB"/>
                </w:rPr>
                <w:delText xml:space="preserve">Total initial funds, members' contributions or the equivalent basic own fund item for mutual and mutual type undertakings </w:delText>
              </w:r>
            </w:del>
            <w:r w:rsidR="00845F43" w:rsidRPr="00711388">
              <w:rPr>
                <w:lang w:val="en-GB"/>
              </w:rPr>
              <w:t>-</w:t>
            </w:r>
            <w:del w:id="4819"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3FC6EFC8" w14:textId="65B0FC11" w:rsidR="00872AFE" w:rsidRPr="00711388" w:rsidDel="004D643F" w:rsidRDefault="00872AFE" w:rsidP="00567869">
            <w:pPr>
              <w:pStyle w:val="NormalLeft"/>
              <w:rPr>
                <w:del w:id="4820" w:author="Author"/>
                <w:lang w:val="en-GB"/>
              </w:rPr>
            </w:pPr>
            <w:del w:id="4821" w:author="Author">
              <w:r w:rsidRPr="00711388" w:rsidDel="004D643F">
                <w:rPr>
                  <w:lang w:val="en-GB"/>
                </w:rPr>
                <w:delText xml:space="preserve">This is the increase in the total initial funds, members' contributions or the equivalent basic own </w:delText>
              </w:r>
            </w:del>
            <w:r w:rsidR="00845F43" w:rsidRPr="00711388">
              <w:rPr>
                <w:lang w:val="en-GB"/>
              </w:rPr>
              <w:t>-</w:t>
            </w:r>
            <w:del w:id="4822" w:author="Author">
              <w:r w:rsidRPr="00711388" w:rsidDel="004D643F">
                <w:rPr>
                  <w:lang w:val="en-GB"/>
                </w:rPr>
                <w:delText xml:space="preserve"> fund item for mutual and mutual type undertakings over the reporting period.</w:delText>
              </w:r>
            </w:del>
          </w:p>
        </w:tc>
      </w:tr>
      <w:tr w:rsidR="00872AFE" w:rsidRPr="00711388" w:rsidDel="004D643F" w14:paraId="421E05C2" w14:textId="5DEC29DD" w:rsidTr="00567869">
        <w:trPr>
          <w:del w:id="4823" w:author="Author"/>
        </w:trPr>
        <w:tc>
          <w:tcPr>
            <w:tcW w:w="2879" w:type="dxa"/>
            <w:tcBorders>
              <w:top w:val="single" w:sz="2" w:space="0" w:color="auto"/>
              <w:left w:val="single" w:sz="2" w:space="0" w:color="auto"/>
              <w:bottom w:val="single" w:sz="2" w:space="0" w:color="auto"/>
              <w:right w:val="single" w:sz="2" w:space="0" w:color="auto"/>
            </w:tcBorders>
          </w:tcPr>
          <w:p w14:paraId="159EC069" w14:textId="09E5B242" w:rsidR="00872AFE" w:rsidRPr="00711388" w:rsidDel="004D643F" w:rsidRDefault="00872AFE" w:rsidP="00567869">
            <w:pPr>
              <w:pStyle w:val="NormalLeft"/>
              <w:rPr>
                <w:del w:id="4824" w:author="Author"/>
                <w:lang w:val="en-GB"/>
              </w:rPr>
            </w:pPr>
            <w:del w:id="4825" w:author="Author">
              <w:r w:rsidRPr="00711388" w:rsidDel="004D643F">
                <w:rPr>
                  <w:lang w:val="en-GB"/>
                </w:rPr>
                <w:delText>R0300/C0030</w:delText>
              </w:r>
            </w:del>
          </w:p>
        </w:tc>
        <w:tc>
          <w:tcPr>
            <w:tcW w:w="2414" w:type="dxa"/>
            <w:tcBorders>
              <w:top w:val="single" w:sz="2" w:space="0" w:color="auto"/>
              <w:left w:val="single" w:sz="2" w:space="0" w:color="auto"/>
              <w:bottom w:val="single" w:sz="2" w:space="0" w:color="auto"/>
              <w:right w:val="single" w:sz="2" w:space="0" w:color="auto"/>
            </w:tcBorders>
          </w:tcPr>
          <w:p w14:paraId="06482CDA" w14:textId="410A3B43" w:rsidR="00872AFE" w:rsidRPr="00711388" w:rsidDel="004D643F" w:rsidRDefault="00872AFE" w:rsidP="00567869">
            <w:pPr>
              <w:pStyle w:val="NormalLeft"/>
              <w:rPr>
                <w:del w:id="4826" w:author="Author"/>
                <w:lang w:val="en-GB"/>
              </w:rPr>
            </w:pPr>
            <w:del w:id="4827" w:author="Author">
              <w:r w:rsidRPr="00711388" w:rsidDel="004D643F">
                <w:rPr>
                  <w:lang w:val="en-GB"/>
                </w:rPr>
                <w:delText xml:space="preserve">Total initial funds, members' contributions or the equivalent basic own fund item for mutual </w:delText>
              </w:r>
              <w:r w:rsidRPr="00711388" w:rsidDel="004D643F">
                <w:rPr>
                  <w:lang w:val="en-GB"/>
                </w:rPr>
                <w:lastRenderedPageBreak/>
                <w:delText xml:space="preserve">and mutual type undertakings </w:delText>
              </w:r>
            </w:del>
            <w:r w:rsidR="00845F43" w:rsidRPr="00711388">
              <w:rPr>
                <w:lang w:val="en-GB"/>
              </w:rPr>
              <w:t>-</w:t>
            </w:r>
            <w:del w:id="4828"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19ED5D39" w14:textId="78F9BE3A" w:rsidR="00872AFE" w:rsidRPr="00711388" w:rsidDel="004D643F" w:rsidRDefault="00872AFE" w:rsidP="00567869">
            <w:pPr>
              <w:pStyle w:val="NormalLeft"/>
              <w:rPr>
                <w:del w:id="4829" w:author="Author"/>
                <w:lang w:val="en-GB"/>
              </w:rPr>
            </w:pPr>
            <w:del w:id="4830" w:author="Author">
              <w:r w:rsidRPr="00711388" w:rsidDel="004D643F">
                <w:rPr>
                  <w:lang w:val="en-GB"/>
                </w:rPr>
                <w:lastRenderedPageBreak/>
                <w:delText xml:space="preserve">This is the decrease in the total initial funds, members' contributions or the equivalent basic own </w:delText>
              </w:r>
            </w:del>
            <w:r w:rsidR="00845F43" w:rsidRPr="00711388">
              <w:rPr>
                <w:lang w:val="en-GB"/>
              </w:rPr>
              <w:t>-</w:t>
            </w:r>
            <w:del w:id="4831" w:author="Author">
              <w:r w:rsidRPr="00711388" w:rsidDel="004D643F">
                <w:rPr>
                  <w:lang w:val="en-GB"/>
                </w:rPr>
                <w:delText xml:space="preserve"> fund item for </w:delText>
              </w:r>
              <w:r w:rsidRPr="00711388" w:rsidDel="004D643F">
                <w:rPr>
                  <w:lang w:val="en-GB"/>
                </w:rPr>
                <w:lastRenderedPageBreak/>
                <w:delText>mutual and mutual type undertakings over the reporting period.</w:delText>
              </w:r>
            </w:del>
          </w:p>
        </w:tc>
      </w:tr>
      <w:tr w:rsidR="00872AFE" w:rsidRPr="00711388" w:rsidDel="004D643F" w14:paraId="172C1910" w14:textId="00279670" w:rsidTr="00567869">
        <w:trPr>
          <w:del w:id="4832" w:author="Author"/>
        </w:trPr>
        <w:tc>
          <w:tcPr>
            <w:tcW w:w="2879" w:type="dxa"/>
            <w:tcBorders>
              <w:top w:val="single" w:sz="2" w:space="0" w:color="auto"/>
              <w:left w:val="single" w:sz="2" w:space="0" w:color="auto"/>
              <w:bottom w:val="single" w:sz="2" w:space="0" w:color="auto"/>
              <w:right w:val="single" w:sz="2" w:space="0" w:color="auto"/>
            </w:tcBorders>
          </w:tcPr>
          <w:p w14:paraId="14CFCA35" w14:textId="008780CC" w:rsidR="00872AFE" w:rsidRPr="00711388" w:rsidDel="004D643F" w:rsidRDefault="00872AFE" w:rsidP="00567869">
            <w:pPr>
              <w:pStyle w:val="NormalLeft"/>
              <w:rPr>
                <w:del w:id="4833" w:author="Author"/>
                <w:lang w:val="en-GB"/>
              </w:rPr>
            </w:pPr>
            <w:del w:id="4834" w:author="Author">
              <w:r w:rsidRPr="00711388" w:rsidDel="004D643F">
                <w:rPr>
                  <w:lang w:val="en-GB"/>
                </w:rPr>
                <w:lastRenderedPageBreak/>
                <w:delText>R0300/C0060</w:delText>
              </w:r>
            </w:del>
          </w:p>
        </w:tc>
        <w:tc>
          <w:tcPr>
            <w:tcW w:w="2414" w:type="dxa"/>
            <w:tcBorders>
              <w:top w:val="single" w:sz="2" w:space="0" w:color="auto"/>
              <w:left w:val="single" w:sz="2" w:space="0" w:color="auto"/>
              <w:bottom w:val="single" w:sz="2" w:space="0" w:color="auto"/>
              <w:right w:val="single" w:sz="2" w:space="0" w:color="auto"/>
            </w:tcBorders>
          </w:tcPr>
          <w:p w14:paraId="028D07DC" w14:textId="4B2D3812" w:rsidR="00872AFE" w:rsidRPr="00711388" w:rsidDel="004D643F" w:rsidRDefault="00872AFE" w:rsidP="00567869">
            <w:pPr>
              <w:pStyle w:val="NormalLeft"/>
              <w:rPr>
                <w:del w:id="4835" w:author="Author"/>
                <w:lang w:val="en-GB"/>
              </w:rPr>
            </w:pPr>
            <w:del w:id="4836" w:author="Author">
              <w:r w:rsidRPr="00711388" w:rsidDel="004D643F">
                <w:rPr>
                  <w:lang w:val="en-GB"/>
                </w:rPr>
                <w:delText xml:space="preserve">Total initial funds, members' contributions or the equivalent basic own fund item for mutual and mutual type undertakings </w:delText>
              </w:r>
            </w:del>
            <w:r w:rsidR="00845F43" w:rsidRPr="00711388">
              <w:rPr>
                <w:lang w:val="en-GB"/>
              </w:rPr>
              <w:t>-</w:t>
            </w:r>
            <w:del w:id="4837"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777323AA" w14:textId="7022C63E" w:rsidR="00872AFE" w:rsidRPr="00711388" w:rsidDel="004D643F" w:rsidRDefault="00872AFE" w:rsidP="00567869">
            <w:pPr>
              <w:pStyle w:val="NormalLeft"/>
              <w:rPr>
                <w:del w:id="4838" w:author="Author"/>
                <w:lang w:val="en-GB"/>
              </w:rPr>
            </w:pPr>
            <w:del w:id="4839" w:author="Author">
              <w:r w:rsidRPr="00711388" w:rsidDel="004D643F">
                <w:rPr>
                  <w:lang w:val="en-GB"/>
                </w:rPr>
                <w:delText xml:space="preserve">This is the balance of the total initial funds, members' contributions or the equivalent basic own </w:delText>
              </w:r>
            </w:del>
            <w:r w:rsidR="00845F43" w:rsidRPr="00711388">
              <w:rPr>
                <w:lang w:val="en-GB"/>
              </w:rPr>
              <w:t>-</w:t>
            </w:r>
            <w:del w:id="4840" w:author="Author">
              <w:r w:rsidRPr="00711388" w:rsidDel="004D643F">
                <w:rPr>
                  <w:lang w:val="en-GB"/>
                </w:rPr>
                <w:delText xml:space="preserve"> fund item for mutual and mutual type undertakings carried forward to the next reporting period.</w:delText>
              </w:r>
            </w:del>
          </w:p>
        </w:tc>
      </w:tr>
      <w:tr w:rsidR="00872AFE" w:rsidRPr="00711388" w:rsidDel="004D643F" w14:paraId="16EE0112" w14:textId="2B5A9392" w:rsidTr="00567869">
        <w:trPr>
          <w:del w:id="4841" w:author="Author"/>
        </w:trPr>
        <w:tc>
          <w:tcPr>
            <w:tcW w:w="9286" w:type="dxa"/>
            <w:gridSpan w:val="3"/>
            <w:tcBorders>
              <w:top w:val="single" w:sz="2" w:space="0" w:color="auto"/>
              <w:left w:val="single" w:sz="2" w:space="0" w:color="auto"/>
              <w:bottom w:val="single" w:sz="2" w:space="0" w:color="auto"/>
              <w:right w:val="single" w:sz="2" w:space="0" w:color="auto"/>
            </w:tcBorders>
          </w:tcPr>
          <w:p w14:paraId="11CA3F60" w14:textId="31857715" w:rsidR="00872AFE" w:rsidRPr="00711388" w:rsidDel="004D643F" w:rsidRDefault="00872AFE" w:rsidP="00567869">
            <w:pPr>
              <w:pStyle w:val="NormalCentered"/>
              <w:jc w:val="left"/>
              <w:rPr>
                <w:del w:id="4842" w:author="Author"/>
                <w:lang w:val="en-GB"/>
              </w:rPr>
            </w:pPr>
            <w:del w:id="4843" w:author="Author">
              <w:r w:rsidRPr="00711388" w:rsidDel="004D643F">
                <w:rPr>
                  <w:i/>
                  <w:iCs/>
                  <w:lang w:val="en-GB"/>
                </w:rPr>
                <w:delText xml:space="preserve">Subordinated mutual member accounts </w:delText>
              </w:r>
            </w:del>
            <w:r w:rsidR="00845F43" w:rsidRPr="00711388">
              <w:rPr>
                <w:i/>
                <w:iCs/>
                <w:lang w:val="en-GB"/>
              </w:rPr>
              <w:t>-</w:t>
            </w:r>
            <w:del w:id="4844" w:author="Author">
              <w:r w:rsidRPr="00711388" w:rsidDel="004D643F">
                <w:rPr>
                  <w:i/>
                  <w:iCs/>
                  <w:lang w:val="en-GB"/>
                </w:rPr>
                <w:delText xml:space="preserve"> movements in the reporting period</w:delText>
              </w:r>
            </w:del>
          </w:p>
        </w:tc>
      </w:tr>
      <w:tr w:rsidR="00872AFE" w:rsidRPr="00711388" w:rsidDel="004D643F" w14:paraId="0AE6BE2F" w14:textId="2747CC80" w:rsidTr="00567869">
        <w:trPr>
          <w:del w:id="4845" w:author="Author"/>
        </w:trPr>
        <w:tc>
          <w:tcPr>
            <w:tcW w:w="2879" w:type="dxa"/>
            <w:tcBorders>
              <w:top w:val="single" w:sz="2" w:space="0" w:color="auto"/>
              <w:left w:val="single" w:sz="2" w:space="0" w:color="auto"/>
              <w:bottom w:val="single" w:sz="2" w:space="0" w:color="auto"/>
              <w:right w:val="single" w:sz="2" w:space="0" w:color="auto"/>
            </w:tcBorders>
          </w:tcPr>
          <w:p w14:paraId="43ABD60C" w14:textId="32DD440E" w:rsidR="00872AFE" w:rsidRPr="00711388" w:rsidDel="004D643F" w:rsidRDefault="00872AFE" w:rsidP="00567869">
            <w:pPr>
              <w:pStyle w:val="NormalLeft"/>
              <w:rPr>
                <w:del w:id="4846" w:author="Author"/>
                <w:lang w:val="en-GB"/>
              </w:rPr>
            </w:pPr>
            <w:del w:id="4847" w:author="Author">
              <w:r w:rsidRPr="00711388" w:rsidDel="004D643F">
                <w:rPr>
                  <w:lang w:val="en-GB"/>
                </w:rPr>
                <w:delText>R0310/C0010</w:delText>
              </w:r>
            </w:del>
          </w:p>
        </w:tc>
        <w:tc>
          <w:tcPr>
            <w:tcW w:w="2414" w:type="dxa"/>
            <w:tcBorders>
              <w:top w:val="single" w:sz="2" w:space="0" w:color="auto"/>
              <w:left w:val="single" w:sz="2" w:space="0" w:color="auto"/>
              <w:bottom w:val="single" w:sz="2" w:space="0" w:color="auto"/>
              <w:right w:val="single" w:sz="2" w:space="0" w:color="auto"/>
            </w:tcBorders>
          </w:tcPr>
          <w:p w14:paraId="323F6147" w14:textId="430D085D" w:rsidR="00872AFE" w:rsidRPr="00711388" w:rsidDel="004D643F" w:rsidRDefault="00872AFE" w:rsidP="00567869">
            <w:pPr>
              <w:pStyle w:val="NormalLeft"/>
              <w:rPr>
                <w:del w:id="4848" w:author="Author"/>
                <w:lang w:val="en-GB"/>
              </w:rPr>
            </w:pPr>
            <w:del w:id="4849" w:author="Author">
              <w:r w:rsidRPr="00711388" w:rsidDel="004D643F">
                <w:rPr>
                  <w:lang w:val="en-GB"/>
                </w:rPr>
                <w:delText xml:space="preserve">Subordinated mutual member accounts </w:delText>
              </w:r>
            </w:del>
            <w:r w:rsidR="00845F43" w:rsidRPr="00711388">
              <w:rPr>
                <w:lang w:val="en-GB"/>
              </w:rPr>
              <w:t>-</w:t>
            </w:r>
            <w:del w:id="4850" w:author="Author">
              <w:r w:rsidRPr="00711388" w:rsidDel="004D643F">
                <w:rPr>
                  <w:lang w:val="en-GB"/>
                </w:rPr>
                <w:delText xml:space="preserve"> Tier 1 </w:delText>
              </w:r>
            </w:del>
            <w:r w:rsidR="00845F43" w:rsidRPr="00711388">
              <w:rPr>
                <w:lang w:val="en-GB"/>
              </w:rPr>
              <w:t>-</w:t>
            </w:r>
            <w:del w:id="4851"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4483AF3E" w14:textId="417B03A6" w:rsidR="00872AFE" w:rsidRPr="00711388" w:rsidDel="004D643F" w:rsidRDefault="00872AFE" w:rsidP="00567869">
            <w:pPr>
              <w:pStyle w:val="NormalLeft"/>
              <w:rPr>
                <w:del w:id="4852" w:author="Author"/>
                <w:lang w:val="en-GB"/>
              </w:rPr>
            </w:pPr>
            <w:del w:id="4853" w:author="Author">
              <w:r w:rsidRPr="00711388" w:rsidDel="004D643F">
                <w:rPr>
                  <w:lang w:val="en-GB"/>
                </w:rPr>
                <w:delText>This is the balance of tier 1 subordinated mutual member accounts brought forward from the previous reporting period.</w:delText>
              </w:r>
            </w:del>
          </w:p>
        </w:tc>
      </w:tr>
      <w:tr w:rsidR="00872AFE" w:rsidRPr="00711388" w:rsidDel="004D643F" w14:paraId="07C2FB35" w14:textId="0E12DF49" w:rsidTr="00567869">
        <w:trPr>
          <w:del w:id="4854" w:author="Author"/>
        </w:trPr>
        <w:tc>
          <w:tcPr>
            <w:tcW w:w="2879" w:type="dxa"/>
            <w:tcBorders>
              <w:top w:val="single" w:sz="2" w:space="0" w:color="auto"/>
              <w:left w:val="single" w:sz="2" w:space="0" w:color="auto"/>
              <w:bottom w:val="single" w:sz="2" w:space="0" w:color="auto"/>
              <w:right w:val="single" w:sz="2" w:space="0" w:color="auto"/>
            </w:tcBorders>
          </w:tcPr>
          <w:p w14:paraId="511AD0B0" w14:textId="412D6EB4" w:rsidR="00872AFE" w:rsidRPr="00711388" w:rsidDel="004D643F" w:rsidRDefault="00872AFE" w:rsidP="00567869">
            <w:pPr>
              <w:pStyle w:val="NormalLeft"/>
              <w:rPr>
                <w:del w:id="4855" w:author="Author"/>
                <w:lang w:val="en-GB"/>
              </w:rPr>
            </w:pPr>
            <w:del w:id="4856" w:author="Author">
              <w:r w:rsidRPr="00711388" w:rsidDel="004D643F">
                <w:rPr>
                  <w:lang w:val="en-GB"/>
                </w:rPr>
                <w:delText>R0310/C0070</w:delText>
              </w:r>
            </w:del>
          </w:p>
        </w:tc>
        <w:tc>
          <w:tcPr>
            <w:tcW w:w="2414" w:type="dxa"/>
            <w:tcBorders>
              <w:top w:val="single" w:sz="2" w:space="0" w:color="auto"/>
              <w:left w:val="single" w:sz="2" w:space="0" w:color="auto"/>
              <w:bottom w:val="single" w:sz="2" w:space="0" w:color="auto"/>
              <w:right w:val="single" w:sz="2" w:space="0" w:color="auto"/>
            </w:tcBorders>
          </w:tcPr>
          <w:p w14:paraId="0CC4D1F2" w14:textId="4A19C025" w:rsidR="00872AFE" w:rsidRPr="00711388" w:rsidDel="004D643F" w:rsidRDefault="00872AFE" w:rsidP="00567869">
            <w:pPr>
              <w:pStyle w:val="NormalLeft"/>
              <w:rPr>
                <w:del w:id="4857" w:author="Author"/>
                <w:lang w:val="en-GB"/>
              </w:rPr>
            </w:pPr>
            <w:del w:id="4858" w:author="Author">
              <w:r w:rsidRPr="00711388" w:rsidDel="004D643F">
                <w:rPr>
                  <w:lang w:val="en-GB"/>
                </w:rPr>
                <w:delText xml:space="preserve">Subordinated mutual member accounts </w:delText>
              </w:r>
            </w:del>
            <w:r w:rsidR="00711388" w:rsidRPr="00711388">
              <w:rPr>
                <w:lang w:val="en-GB"/>
              </w:rPr>
              <w:t>-</w:t>
            </w:r>
            <w:del w:id="4859" w:author="Author">
              <w:r w:rsidRPr="00711388" w:rsidDel="004D643F">
                <w:rPr>
                  <w:lang w:val="en-GB"/>
                </w:rPr>
                <w:delText xml:space="preserve">Tier 1 </w:delText>
              </w:r>
            </w:del>
            <w:r w:rsidR="00845F43" w:rsidRPr="00711388">
              <w:rPr>
                <w:lang w:val="en-GB"/>
              </w:rPr>
              <w:t>-</w:t>
            </w:r>
            <w:del w:id="4860"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75B6FADE" w14:textId="30F6FB49" w:rsidR="00872AFE" w:rsidRPr="00711388" w:rsidDel="004D643F" w:rsidRDefault="00872AFE" w:rsidP="00567869">
            <w:pPr>
              <w:pStyle w:val="NormalLeft"/>
              <w:rPr>
                <w:del w:id="4861" w:author="Author"/>
                <w:lang w:val="en-GB"/>
              </w:rPr>
            </w:pPr>
            <w:del w:id="4862" w:author="Author">
              <w:r w:rsidRPr="00711388" w:rsidDel="004D643F">
                <w:rPr>
                  <w:lang w:val="en-GB"/>
                </w:rPr>
                <w:delText>This is the amount of tier 1 subordinated mutual member accounts issued over the reporting period.</w:delText>
              </w:r>
            </w:del>
          </w:p>
        </w:tc>
      </w:tr>
      <w:tr w:rsidR="00872AFE" w:rsidRPr="00711388" w:rsidDel="004D643F" w14:paraId="25CDDDEC" w14:textId="0112D5A5" w:rsidTr="00567869">
        <w:trPr>
          <w:del w:id="4863" w:author="Author"/>
        </w:trPr>
        <w:tc>
          <w:tcPr>
            <w:tcW w:w="2879" w:type="dxa"/>
            <w:tcBorders>
              <w:top w:val="single" w:sz="2" w:space="0" w:color="auto"/>
              <w:left w:val="single" w:sz="2" w:space="0" w:color="auto"/>
              <w:bottom w:val="single" w:sz="2" w:space="0" w:color="auto"/>
              <w:right w:val="single" w:sz="2" w:space="0" w:color="auto"/>
            </w:tcBorders>
          </w:tcPr>
          <w:p w14:paraId="5E2BCABD" w14:textId="54BF5028" w:rsidR="00872AFE" w:rsidRPr="00711388" w:rsidDel="004D643F" w:rsidRDefault="00872AFE" w:rsidP="00567869">
            <w:pPr>
              <w:pStyle w:val="NormalLeft"/>
              <w:rPr>
                <w:del w:id="4864" w:author="Author"/>
                <w:lang w:val="en-GB"/>
              </w:rPr>
            </w:pPr>
            <w:del w:id="4865" w:author="Author">
              <w:r w:rsidRPr="00711388" w:rsidDel="004D643F">
                <w:rPr>
                  <w:lang w:val="en-GB"/>
                </w:rPr>
                <w:delText>R0310/C0080</w:delText>
              </w:r>
            </w:del>
          </w:p>
        </w:tc>
        <w:tc>
          <w:tcPr>
            <w:tcW w:w="2414" w:type="dxa"/>
            <w:tcBorders>
              <w:top w:val="single" w:sz="2" w:space="0" w:color="auto"/>
              <w:left w:val="single" w:sz="2" w:space="0" w:color="auto"/>
              <w:bottom w:val="single" w:sz="2" w:space="0" w:color="auto"/>
              <w:right w:val="single" w:sz="2" w:space="0" w:color="auto"/>
            </w:tcBorders>
          </w:tcPr>
          <w:p w14:paraId="510D8E20" w14:textId="1C8E0EE6" w:rsidR="00872AFE" w:rsidRPr="00711388" w:rsidDel="004D643F" w:rsidRDefault="00872AFE" w:rsidP="00567869">
            <w:pPr>
              <w:pStyle w:val="NormalLeft"/>
              <w:rPr>
                <w:del w:id="4866" w:author="Author"/>
                <w:lang w:val="en-GB"/>
              </w:rPr>
            </w:pPr>
            <w:del w:id="4867" w:author="Author">
              <w:r w:rsidRPr="00711388" w:rsidDel="004D643F">
                <w:rPr>
                  <w:lang w:val="en-GB"/>
                </w:rPr>
                <w:delText xml:space="preserve">Subordinated mutual member accounts </w:delText>
              </w:r>
            </w:del>
            <w:r w:rsidR="00711388" w:rsidRPr="00711388">
              <w:rPr>
                <w:lang w:val="en-GB"/>
              </w:rPr>
              <w:t>-</w:t>
            </w:r>
            <w:del w:id="4868" w:author="Author">
              <w:r w:rsidRPr="00711388" w:rsidDel="004D643F">
                <w:rPr>
                  <w:lang w:val="en-GB"/>
                </w:rPr>
                <w:delText xml:space="preserve">Tier 1 </w:delText>
              </w:r>
            </w:del>
            <w:r w:rsidR="00845F43" w:rsidRPr="00711388">
              <w:rPr>
                <w:lang w:val="en-GB"/>
              </w:rPr>
              <w:t>-</w:t>
            </w:r>
            <w:del w:id="4869"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101236D2" w14:textId="3D22F4B7" w:rsidR="00872AFE" w:rsidRPr="00711388" w:rsidDel="004D643F" w:rsidRDefault="00872AFE" w:rsidP="00567869">
            <w:pPr>
              <w:pStyle w:val="NormalLeft"/>
              <w:rPr>
                <w:del w:id="4870" w:author="Author"/>
                <w:lang w:val="en-GB"/>
              </w:rPr>
            </w:pPr>
            <w:del w:id="4871" w:author="Author">
              <w:r w:rsidRPr="00711388" w:rsidDel="004D643F">
                <w:rPr>
                  <w:lang w:val="en-GB"/>
                </w:rPr>
                <w:delText>This is the amount of tier 1 subordinated mutual member accounts redeemed over the reporting period.</w:delText>
              </w:r>
            </w:del>
          </w:p>
        </w:tc>
      </w:tr>
      <w:tr w:rsidR="00872AFE" w:rsidRPr="00711388" w:rsidDel="004D643F" w14:paraId="3B0631F9" w14:textId="79E9EDDE" w:rsidTr="00567869">
        <w:trPr>
          <w:del w:id="4872" w:author="Author"/>
        </w:trPr>
        <w:tc>
          <w:tcPr>
            <w:tcW w:w="2879" w:type="dxa"/>
            <w:tcBorders>
              <w:top w:val="single" w:sz="2" w:space="0" w:color="auto"/>
              <w:left w:val="single" w:sz="2" w:space="0" w:color="auto"/>
              <w:bottom w:val="single" w:sz="2" w:space="0" w:color="auto"/>
              <w:right w:val="single" w:sz="2" w:space="0" w:color="auto"/>
            </w:tcBorders>
          </w:tcPr>
          <w:p w14:paraId="65C77316" w14:textId="31635FBC" w:rsidR="00872AFE" w:rsidRPr="00711388" w:rsidDel="004D643F" w:rsidRDefault="00872AFE" w:rsidP="00567869">
            <w:pPr>
              <w:pStyle w:val="NormalLeft"/>
              <w:rPr>
                <w:del w:id="4873" w:author="Author"/>
                <w:lang w:val="en-GB"/>
              </w:rPr>
            </w:pPr>
            <w:del w:id="4874" w:author="Author">
              <w:r w:rsidRPr="00711388" w:rsidDel="004D643F">
                <w:rPr>
                  <w:lang w:val="en-GB"/>
                </w:rPr>
                <w:delText>R0310/C0090</w:delText>
              </w:r>
            </w:del>
          </w:p>
        </w:tc>
        <w:tc>
          <w:tcPr>
            <w:tcW w:w="2414" w:type="dxa"/>
            <w:tcBorders>
              <w:top w:val="single" w:sz="2" w:space="0" w:color="auto"/>
              <w:left w:val="single" w:sz="2" w:space="0" w:color="auto"/>
              <w:bottom w:val="single" w:sz="2" w:space="0" w:color="auto"/>
              <w:right w:val="single" w:sz="2" w:space="0" w:color="auto"/>
            </w:tcBorders>
          </w:tcPr>
          <w:p w14:paraId="2F96F05B" w14:textId="3D8232C3" w:rsidR="00872AFE" w:rsidRPr="00711388" w:rsidDel="004D643F" w:rsidRDefault="00872AFE" w:rsidP="00567869">
            <w:pPr>
              <w:pStyle w:val="NormalLeft"/>
              <w:rPr>
                <w:del w:id="4875" w:author="Author"/>
                <w:lang w:val="en-GB"/>
              </w:rPr>
            </w:pPr>
            <w:del w:id="4876" w:author="Author">
              <w:r w:rsidRPr="00711388" w:rsidDel="004D643F">
                <w:rPr>
                  <w:lang w:val="en-GB"/>
                </w:rPr>
                <w:delText xml:space="preserve">Subordinated mutual member accounts </w:delText>
              </w:r>
            </w:del>
            <w:r w:rsidR="00711388" w:rsidRPr="00711388">
              <w:rPr>
                <w:lang w:val="en-GB"/>
              </w:rPr>
              <w:t>-</w:t>
            </w:r>
            <w:del w:id="4877" w:author="Author">
              <w:r w:rsidRPr="00711388" w:rsidDel="004D643F">
                <w:rPr>
                  <w:lang w:val="en-GB"/>
                </w:rPr>
                <w:delText xml:space="preserve">Tier 1 </w:delText>
              </w:r>
            </w:del>
            <w:r w:rsidR="00845F43" w:rsidRPr="00711388">
              <w:rPr>
                <w:lang w:val="en-GB"/>
              </w:rPr>
              <w:t>-</w:t>
            </w:r>
            <w:del w:id="4878"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4C8F92F9" w14:textId="34E96C3B" w:rsidR="00872AFE" w:rsidRPr="00711388" w:rsidDel="004D643F" w:rsidRDefault="00872AFE" w:rsidP="00567869">
            <w:pPr>
              <w:pStyle w:val="NormalLeft"/>
              <w:rPr>
                <w:del w:id="4879" w:author="Author"/>
                <w:lang w:val="en-GB"/>
              </w:rPr>
            </w:pPr>
            <w:del w:id="4880" w:author="Author">
              <w:r w:rsidRPr="00711388" w:rsidDel="004D643F">
                <w:rPr>
                  <w:lang w:val="en-GB"/>
                </w:rPr>
                <w:delText>This is the amount reflecting movement in valuation tier 1 subordinated mutual member accounts over the reporting period.</w:delText>
              </w:r>
            </w:del>
          </w:p>
        </w:tc>
      </w:tr>
      <w:tr w:rsidR="00872AFE" w:rsidRPr="00711388" w:rsidDel="004D643F" w14:paraId="517B400C" w14:textId="3AE9953D" w:rsidTr="00567869">
        <w:trPr>
          <w:del w:id="4881" w:author="Author"/>
        </w:trPr>
        <w:tc>
          <w:tcPr>
            <w:tcW w:w="2879" w:type="dxa"/>
            <w:tcBorders>
              <w:top w:val="single" w:sz="2" w:space="0" w:color="auto"/>
              <w:left w:val="single" w:sz="2" w:space="0" w:color="auto"/>
              <w:bottom w:val="single" w:sz="2" w:space="0" w:color="auto"/>
              <w:right w:val="single" w:sz="2" w:space="0" w:color="auto"/>
            </w:tcBorders>
          </w:tcPr>
          <w:p w14:paraId="77B7FD4A" w14:textId="1A19D61D" w:rsidR="00872AFE" w:rsidRPr="00711388" w:rsidDel="004D643F" w:rsidRDefault="00872AFE" w:rsidP="00567869">
            <w:pPr>
              <w:pStyle w:val="NormalLeft"/>
              <w:rPr>
                <w:del w:id="4882" w:author="Author"/>
                <w:lang w:val="en-GB"/>
              </w:rPr>
            </w:pPr>
            <w:del w:id="4883" w:author="Author">
              <w:r w:rsidRPr="00711388" w:rsidDel="004D643F">
                <w:rPr>
                  <w:lang w:val="en-GB"/>
                </w:rPr>
                <w:delText>R0310/C0100</w:delText>
              </w:r>
            </w:del>
          </w:p>
        </w:tc>
        <w:tc>
          <w:tcPr>
            <w:tcW w:w="2414" w:type="dxa"/>
            <w:tcBorders>
              <w:top w:val="single" w:sz="2" w:space="0" w:color="auto"/>
              <w:left w:val="single" w:sz="2" w:space="0" w:color="auto"/>
              <w:bottom w:val="single" w:sz="2" w:space="0" w:color="auto"/>
              <w:right w:val="single" w:sz="2" w:space="0" w:color="auto"/>
            </w:tcBorders>
          </w:tcPr>
          <w:p w14:paraId="687CE5EF" w14:textId="70D42A28" w:rsidR="00872AFE" w:rsidRPr="00711388" w:rsidDel="004D643F" w:rsidRDefault="00872AFE" w:rsidP="00567869">
            <w:pPr>
              <w:pStyle w:val="NormalLeft"/>
              <w:rPr>
                <w:del w:id="4884" w:author="Author"/>
                <w:lang w:val="en-GB"/>
              </w:rPr>
            </w:pPr>
            <w:del w:id="4885" w:author="Author">
              <w:r w:rsidRPr="00711388" w:rsidDel="004D643F">
                <w:rPr>
                  <w:lang w:val="en-GB"/>
                </w:rPr>
                <w:delText xml:space="preserve">Subordinated mutual member accounts </w:delText>
              </w:r>
            </w:del>
            <w:r w:rsidR="00711388" w:rsidRPr="00711388">
              <w:rPr>
                <w:lang w:val="en-GB"/>
              </w:rPr>
              <w:t>-</w:t>
            </w:r>
            <w:del w:id="4886" w:author="Author">
              <w:r w:rsidRPr="00711388" w:rsidDel="004D643F">
                <w:rPr>
                  <w:lang w:val="en-GB"/>
                </w:rPr>
                <w:delText xml:space="preserve">Tier 1 </w:delText>
              </w:r>
            </w:del>
            <w:r w:rsidR="00845F43" w:rsidRPr="00711388">
              <w:rPr>
                <w:lang w:val="en-GB"/>
              </w:rPr>
              <w:t>-</w:t>
            </w:r>
            <w:del w:id="4887" w:author="Author">
              <w:r w:rsidRPr="00711388" w:rsidDel="004D643F">
                <w:rPr>
                  <w:lang w:val="en-GB"/>
                </w:rPr>
                <w:delText xml:space="preserve"> regulatory action</w:delText>
              </w:r>
            </w:del>
          </w:p>
        </w:tc>
        <w:tc>
          <w:tcPr>
            <w:tcW w:w="3993" w:type="dxa"/>
            <w:tcBorders>
              <w:top w:val="single" w:sz="2" w:space="0" w:color="auto"/>
              <w:left w:val="single" w:sz="2" w:space="0" w:color="auto"/>
              <w:bottom w:val="single" w:sz="2" w:space="0" w:color="auto"/>
              <w:right w:val="single" w:sz="2" w:space="0" w:color="auto"/>
            </w:tcBorders>
          </w:tcPr>
          <w:p w14:paraId="1A8DEAF4" w14:textId="17BCA3EE" w:rsidR="00872AFE" w:rsidRPr="00711388" w:rsidDel="004D643F" w:rsidRDefault="00872AFE" w:rsidP="00567869">
            <w:pPr>
              <w:pStyle w:val="NormalLeft"/>
              <w:rPr>
                <w:del w:id="4888" w:author="Author"/>
                <w:lang w:val="en-GB"/>
              </w:rPr>
            </w:pPr>
            <w:del w:id="4889" w:author="Author">
              <w:r w:rsidRPr="00711388" w:rsidDel="004D643F">
                <w:rPr>
                  <w:lang w:val="en-GB"/>
                </w:rPr>
                <w:delText>This is the amount reflecting an increase/decrease in tier 1 subordinated mutual member accounts due to regulatory action over the reporting period.</w:delText>
              </w:r>
            </w:del>
          </w:p>
        </w:tc>
      </w:tr>
      <w:tr w:rsidR="00872AFE" w:rsidRPr="00711388" w:rsidDel="004D643F" w14:paraId="490A88B0" w14:textId="584E28C9" w:rsidTr="00567869">
        <w:trPr>
          <w:del w:id="4890" w:author="Author"/>
        </w:trPr>
        <w:tc>
          <w:tcPr>
            <w:tcW w:w="2879" w:type="dxa"/>
            <w:tcBorders>
              <w:top w:val="single" w:sz="2" w:space="0" w:color="auto"/>
              <w:left w:val="single" w:sz="2" w:space="0" w:color="auto"/>
              <w:bottom w:val="single" w:sz="2" w:space="0" w:color="auto"/>
              <w:right w:val="single" w:sz="2" w:space="0" w:color="auto"/>
            </w:tcBorders>
          </w:tcPr>
          <w:p w14:paraId="0054E90D" w14:textId="125954E1" w:rsidR="00872AFE" w:rsidRPr="00711388" w:rsidDel="004D643F" w:rsidRDefault="00872AFE" w:rsidP="00567869">
            <w:pPr>
              <w:pStyle w:val="NormalLeft"/>
              <w:rPr>
                <w:del w:id="4891" w:author="Author"/>
                <w:lang w:val="en-GB"/>
              </w:rPr>
            </w:pPr>
            <w:del w:id="4892" w:author="Author">
              <w:r w:rsidRPr="00711388" w:rsidDel="004D643F">
                <w:rPr>
                  <w:lang w:val="en-GB"/>
                </w:rPr>
                <w:delText>R0310/C0060</w:delText>
              </w:r>
            </w:del>
          </w:p>
        </w:tc>
        <w:tc>
          <w:tcPr>
            <w:tcW w:w="2414" w:type="dxa"/>
            <w:tcBorders>
              <w:top w:val="single" w:sz="2" w:space="0" w:color="auto"/>
              <w:left w:val="single" w:sz="2" w:space="0" w:color="auto"/>
              <w:bottom w:val="single" w:sz="2" w:space="0" w:color="auto"/>
              <w:right w:val="single" w:sz="2" w:space="0" w:color="auto"/>
            </w:tcBorders>
          </w:tcPr>
          <w:p w14:paraId="547D3F49" w14:textId="4EEAA59E" w:rsidR="00872AFE" w:rsidRPr="00711388" w:rsidDel="004D643F" w:rsidRDefault="00872AFE" w:rsidP="00567869">
            <w:pPr>
              <w:pStyle w:val="NormalLeft"/>
              <w:rPr>
                <w:del w:id="4893" w:author="Author"/>
                <w:lang w:val="en-GB"/>
              </w:rPr>
            </w:pPr>
            <w:del w:id="4894" w:author="Author">
              <w:r w:rsidRPr="00711388" w:rsidDel="004D643F">
                <w:rPr>
                  <w:lang w:val="en-GB"/>
                </w:rPr>
                <w:delText xml:space="preserve">Subordinated mutual member accounts </w:delText>
              </w:r>
            </w:del>
            <w:r w:rsidR="00711388" w:rsidRPr="00711388">
              <w:rPr>
                <w:lang w:val="en-GB"/>
              </w:rPr>
              <w:t>-</w:t>
            </w:r>
            <w:del w:id="4895" w:author="Author">
              <w:r w:rsidRPr="00711388" w:rsidDel="004D643F">
                <w:rPr>
                  <w:lang w:val="en-GB"/>
                </w:rPr>
                <w:delText xml:space="preserve">Tier 1 </w:delText>
              </w:r>
            </w:del>
            <w:r w:rsidR="00845F43" w:rsidRPr="00711388">
              <w:rPr>
                <w:lang w:val="en-GB"/>
              </w:rPr>
              <w:t>-</w:t>
            </w:r>
            <w:del w:id="4896"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63F1A9C3" w14:textId="42A8944D" w:rsidR="00872AFE" w:rsidRPr="00711388" w:rsidDel="004D643F" w:rsidRDefault="00872AFE" w:rsidP="00567869">
            <w:pPr>
              <w:pStyle w:val="NormalLeft"/>
              <w:rPr>
                <w:del w:id="4897" w:author="Author"/>
                <w:lang w:val="en-GB"/>
              </w:rPr>
            </w:pPr>
            <w:del w:id="4898" w:author="Author">
              <w:r w:rsidRPr="00711388" w:rsidDel="004D643F">
                <w:rPr>
                  <w:lang w:val="en-GB"/>
                </w:rPr>
                <w:delText>This is the balance of tier 1 subordinated mutual member accounts carried forward to the next reporting period.</w:delText>
              </w:r>
            </w:del>
          </w:p>
        </w:tc>
      </w:tr>
      <w:tr w:rsidR="00872AFE" w:rsidRPr="00711388" w:rsidDel="004D643F" w14:paraId="7565FE83" w14:textId="3E6E6978" w:rsidTr="00567869">
        <w:trPr>
          <w:del w:id="4899" w:author="Author"/>
        </w:trPr>
        <w:tc>
          <w:tcPr>
            <w:tcW w:w="2879" w:type="dxa"/>
            <w:tcBorders>
              <w:top w:val="single" w:sz="2" w:space="0" w:color="auto"/>
              <w:left w:val="single" w:sz="2" w:space="0" w:color="auto"/>
              <w:bottom w:val="single" w:sz="2" w:space="0" w:color="auto"/>
              <w:right w:val="single" w:sz="2" w:space="0" w:color="auto"/>
            </w:tcBorders>
          </w:tcPr>
          <w:p w14:paraId="342AA287" w14:textId="3C59BFC4" w:rsidR="00872AFE" w:rsidRPr="00711388" w:rsidDel="004D643F" w:rsidRDefault="00872AFE" w:rsidP="00567869">
            <w:pPr>
              <w:pStyle w:val="NormalLeft"/>
              <w:rPr>
                <w:del w:id="4900" w:author="Author"/>
                <w:lang w:val="en-GB"/>
              </w:rPr>
            </w:pPr>
            <w:del w:id="4901" w:author="Author">
              <w:r w:rsidRPr="00711388" w:rsidDel="004D643F">
                <w:rPr>
                  <w:lang w:val="en-GB"/>
                </w:rPr>
                <w:delText>R0320/C0010</w:delText>
              </w:r>
            </w:del>
          </w:p>
        </w:tc>
        <w:tc>
          <w:tcPr>
            <w:tcW w:w="2414" w:type="dxa"/>
            <w:tcBorders>
              <w:top w:val="single" w:sz="2" w:space="0" w:color="auto"/>
              <w:left w:val="single" w:sz="2" w:space="0" w:color="auto"/>
              <w:bottom w:val="single" w:sz="2" w:space="0" w:color="auto"/>
              <w:right w:val="single" w:sz="2" w:space="0" w:color="auto"/>
            </w:tcBorders>
          </w:tcPr>
          <w:p w14:paraId="62A9DFAB" w14:textId="30ADEB1E" w:rsidR="00872AFE" w:rsidRPr="00711388" w:rsidDel="004D643F" w:rsidRDefault="00872AFE" w:rsidP="00567869">
            <w:pPr>
              <w:pStyle w:val="NormalLeft"/>
              <w:rPr>
                <w:del w:id="4902" w:author="Author"/>
                <w:lang w:val="en-GB"/>
              </w:rPr>
            </w:pPr>
            <w:del w:id="4903" w:author="Author">
              <w:r w:rsidRPr="00711388" w:rsidDel="004D643F">
                <w:rPr>
                  <w:lang w:val="en-GB"/>
                </w:rPr>
                <w:delText xml:space="preserve">Subordinated mutual member accounts </w:delText>
              </w:r>
            </w:del>
            <w:r w:rsidR="00711388" w:rsidRPr="00711388">
              <w:rPr>
                <w:lang w:val="en-GB"/>
              </w:rPr>
              <w:t>-</w:t>
            </w:r>
            <w:del w:id="4904" w:author="Author">
              <w:r w:rsidRPr="00711388" w:rsidDel="004D643F">
                <w:rPr>
                  <w:lang w:val="en-GB"/>
                </w:rPr>
                <w:delText xml:space="preserve">Tier 2 </w:delText>
              </w:r>
            </w:del>
            <w:r w:rsidR="00845F43" w:rsidRPr="00711388">
              <w:rPr>
                <w:lang w:val="en-GB"/>
              </w:rPr>
              <w:t>-</w:t>
            </w:r>
            <w:del w:id="4905"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29F6A007" w14:textId="7AEBAD90" w:rsidR="00872AFE" w:rsidRPr="00711388" w:rsidDel="004D643F" w:rsidRDefault="00872AFE" w:rsidP="00567869">
            <w:pPr>
              <w:pStyle w:val="NormalLeft"/>
              <w:rPr>
                <w:del w:id="4906" w:author="Author"/>
                <w:lang w:val="en-GB"/>
              </w:rPr>
            </w:pPr>
            <w:del w:id="4907" w:author="Author">
              <w:r w:rsidRPr="00711388" w:rsidDel="004D643F">
                <w:rPr>
                  <w:lang w:val="en-GB"/>
                </w:rPr>
                <w:delText>This is the balance of tier 2 subordinated mutual member accounts brought forward from the previous reporting period.</w:delText>
              </w:r>
            </w:del>
          </w:p>
        </w:tc>
      </w:tr>
      <w:tr w:rsidR="00872AFE" w:rsidRPr="00711388" w:rsidDel="004D643F" w14:paraId="68BF06D9" w14:textId="18940B7D" w:rsidTr="00567869">
        <w:trPr>
          <w:del w:id="4908" w:author="Author"/>
        </w:trPr>
        <w:tc>
          <w:tcPr>
            <w:tcW w:w="2879" w:type="dxa"/>
            <w:tcBorders>
              <w:top w:val="single" w:sz="2" w:space="0" w:color="auto"/>
              <w:left w:val="single" w:sz="2" w:space="0" w:color="auto"/>
              <w:bottom w:val="single" w:sz="2" w:space="0" w:color="auto"/>
              <w:right w:val="single" w:sz="2" w:space="0" w:color="auto"/>
            </w:tcBorders>
          </w:tcPr>
          <w:p w14:paraId="64E1DCDA" w14:textId="6807874A" w:rsidR="00872AFE" w:rsidRPr="00711388" w:rsidDel="004D643F" w:rsidRDefault="00872AFE" w:rsidP="00567869">
            <w:pPr>
              <w:pStyle w:val="NormalLeft"/>
              <w:rPr>
                <w:del w:id="4909" w:author="Author"/>
                <w:lang w:val="en-GB"/>
              </w:rPr>
            </w:pPr>
            <w:del w:id="4910" w:author="Author">
              <w:r w:rsidRPr="00711388" w:rsidDel="004D643F">
                <w:rPr>
                  <w:lang w:val="en-GB"/>
                </w:rPr>
                <w:lastRenderedPageBreak/>
                <w:delText>R0320/C0070</w:delText>
              </w:r>
            </w:del>
          </w:p>
        </w:tc>
        <w:tc>
          <w:tcPr>
            <w:tcW w:w="2414" w:type="dxa"/>
            <w:tcBorders>
              <w:top w:val="single" w:sz="2" w:space="0" w:color="auto"/>
              <w:left w:val="single" w:sz="2" w:space="0" w:color="auto"/>
              <w:bottom w:val="single" w:sz="2" w:space="0" w:color="auto"/>
              <w:right w:val="single" w:sz="2" w:space="0" w:color="auto"/>
            </w:tcBorders>
          </w:tcPr>
          <w:p w14:paraId="47E27B60" w14:textId="7608D10C" w:rsidR="00872AFE" w:rsidRPr="00711388" w:rsidDel="004D643F" w:rsidRDefault="00872AFE" w:rsidP="00567869">
            <w:pPr>
              <w:pStyle w:val="NormalLeft"/>
              <w:rPr>
                <w:del w:id="4911" w:author="Author"/>
                <w:lang w:val="en-GB"/>
              </w:rPr>
            </w:pPr>
            <w:del w:id="4912" w:author="Author">
              <w:r w:rsidRPr="00711388" w:rsidDel="004D643F">
                <w:rPr>
                  <w:lang w:val="en-GB"/>
                </w:rPr>
                <w:delText xml:space="preserve">Subordinated mutual member accounts </w:delText>
              </w:r>
            </w:del>
            <w:r w:rsidR="00711388" w:rsidRPr="00711388">
              <w:rPr>
                <w:lang w:val="en-GB"/>
              </w:rPr>
              <w:t>-</w:t>
            </w:r>
            <w:del w:id="4913" w:author="Author">
              <w:r w:rsidRPr="00711388" w:rsidDel="004D643F">
                <w:rPr>
                  <w:lang w:val="en-GB"/>
                </w:rPr>
                <w:delText xml:space="preserve">Tier 2 </w:delText>
              </w:r>
            </w:del>
            <w:r w:rsidR="00845F43" w:rsidRPr="00711388">
              <w:rPr>
                <w:lang w:val="en-GB"/>
              </w:rPr>
              <w:t>-</w:t>
            </w:r>
            <w:del w:id="4914"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56A3E618" w14:textId="6530B4C6" w:rsidR="00872AFE" w:rsidRPr="00711388" w:rsidDel="004D643F" w:rsidRDefault="00872AFE" w:rsidP="00567869">
            <w:pPr>
              <w:pStyle w:val="NormalLeft"/>
              <w:rPr>
                <w:del w:id="4915" w:author="Author"/>
                <w:lang w:val="en-GB"/>
              </w:rPr>
            </w:pPr>
            <w:del w:id="4916" w:author="Author">
              <w:r w:rsidRPr="00711388" w:rsidDel="004D643F">
                <w:rPr>
                  <w:lang w:val="en-GB"/>
                </w:rPr>
                <w:delText>This is the amount of tier 2 subordinated mutual member accounts issued over the reporting period.</w:delText>
              </w:r>
            </w:del>
          </w:p>
        </w:tc>
      </w:tr>
      <w:tr w:rsidR="00872AFE" w:rsidRPr="00711388" w:rsidDel="004D643F" w14:paraId="6BA3F770" w14:textId="5C149B7D" w:rsidTr="00567869">
        <w:trPr>
          <w:del w:id="4917" w:author="Author"/>
        </w:trPr>
        <w:tc>
          <w:tcPr>
            <w:tcW w:w="2879" w:type="dxa"/>
            <w:tcBorders>
              <w:top w:val="single" w:sz="2" w:space="0" w:color="auto"/>
              <w:left w:val="single" w:sz="2" w:space="0" w:color="auto"/>
              <w:bottom w:val="single" w:sz="2" w:space="0" w:color="auto"/>
              <w:right w:val="single" w:sz="2" w:space="0" w:color="auto"/>
            </w:tcBorders>
          </w:tcPr>
          <w:p w14:paraId="0376B4C3" w14:textId="704EAC58" w:rsidR="00872AFE" w:rsidRPr="00711388" w:rsidDel="004D643F" w:rsidRDefault="00872AFE" w:rsidP="00567869">
            <w:pPr>
              <w:pStyle w:val="NormalLeft"/>
              <w:rPr>
                <w:del w:id="4918" w:author="Author"/>
                <w:lang w:val="en-GB"/>
              </w:rPr>
            </w:pPr>
            <w:del w:id="4919" w:author="Author">
              <w:r w:rsidRPr="00711388" w:rsidDel="004D643F">
                <w:rPr>
                  <w:lang w:val="en-GB"/>
                </w:rPr>
                <w:delText>R0320/C0080</w:delText>
              </w:r>
            </w:del>
          </w:p>
        </w:tc>
        <w:tc>
          <w:tcPr>
            <w:tcW w:w="2414" w:type="dxa"/>
            <w:tcBorders>
              <w:top w:val="single" w:sz="2" w:space="0" w:color="auto"/>
              <w:left w:val="single" w:sz="2" w:space="0" w:color="auto"/>
              <w:bottom w:val="single" w:sz="2" w:space="0" w:color="auto"/>
              <w:right w:val="single" w:sz="2" w:space="0" w:color="auto"/>
            </w:tcBorders>
          </w:tcPr>
          <w:p w14:paraId="7C014EF7" w14:textId="3E518E83" w:rsidR="00872AFE" w:rsidRPr="00711388" w:rsidDel="004D643F" w:rsidRDefault="00872AFE" w:rsidP="00567869">
            <w:pPr>
              <w:pStyle w:val="NormalLeft"/>
              <w:rPr>
                <w:del w:id="4920" w:author="Author"/>
                <w:lang w:val="en-GB"/>
              </w:rPr>
            </w:pPr>
            <w:del w:id="4921" w:author="Author">
              <w:r w:rsidRPr="00711388" w:rsidDel="004D643F">
                <w:rPr>
                  <w:lang w:val="en-GB"/>
                </w:rPr>
                <w:delText xml:space="preserve">Subordinated mutual member accounts </w:delText>
              </w:r>
            </w:del>
            <w:r w:rsidR="00711388" w:rsidRPr="00711388">
              <w:rPr>
                <w:lang w:val="en-GB"/>
              </w:rPr>
              <w:t>-</w:t>
            </w:r>
            <w:del w:id="4922" w:author="Author">
              <w:r w:rsidRPr="00711388" w:rsidDel="004D643F">
                <w:rPr>
                  <w:lang w:val="en-GB"/>
                </w:rPr>
                <w:delText xml:space="preserve">Tier 2 </w:delText>
              </w:r>
            </w:del>
            <w:r w:rsidR="00845F43" w:rsidRPr="00711388">
              <w:rPr>
                <w:lang w:val="en-GB"/>
              </w:rPr>
              <w:t>-</w:t>
            </w:r>
            <w:del w:id="4923"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593F476D" w14:textId="36BF1851" w:rsidR="00872AFE" w:rsidRPr="00711388" w:rsidDel="004D643F" w:rsidRDefault="00872AFE" w:rsidP="00567869">
            <w:pPr>
              <w:pStyle w:val="NormalLeft"/>
              <w:rPr>
                <w:del w:id="4924" w:author="Author"/>
                <w:lang w:val="en-GB"/>
              </w:rPr>
            </w:pPr>
            <w:del w:id="4925" w:author="Author">
              <w:r w:rsidRPr="00711388" w:rsidDel="004D643F">
                <w:rPr>
                  <w:lang w:val="en-GB"/>
                </w:rPr>
                <w:delText>This is the amount of tier 2 subordinated mutual member accounts redeemed over the reporting period.</w:delText>
              </w:r>
            </w:del>
          </w:p>
        </w:tc>
      </w:tr>
      <w:tr w:rsidR="00872AFE" w:rsidRPr="00711388" w:rsidDel="004D643F" w14:paraId="54620128" w14:textId="62C91454" w:rsidTr="00567869">
        <w:trPr>
          <w:del w:id="4926" w:author="Author"/>
        </w:trPr>
        <w:tc>
          <w:tcPr>
            <w:tcW w:w="2879" w:type="dxa"/>
            <w:tcBorders>
              <w:top w:val="single" w:sz="2" w:space="0" w:color="auto"/>
              <w:left w:val="single" w:sz="2" w:space="0" w:color="auto"/>
              <w:bottom w:val="single" w:sz="2" w:space="0" w:color="auto"/>
              <w:right w:val="single" w:sz="2" w:space="0" w:color="auto"/>
            </w:tcBorders>
          </w:tcPr>
          <w:p w14:paraId="0C587189" w14:textId="4F07C8E0" w:rsidR="00872AFE" w:rsidRPr="00711388" w:rsidDel="004D643F" w:rsidRDefault="00872AFE" w:rsidP="00567869">
            <w:pPr>
              <w:pStyle w:val="NormalLeft"/>
              <w:rPr>
                <w:del w:id="4927" w:author="Author"/>
                <w:lang w:val="en-GB"/>
              </w:rPr>
            </w:pPr>
            <w:del w:id="4928" w:author="Author">
              <w:r w:rsidRPr="00711388" w:rsidDel="004D643F">
                <w:rPr>
                  <w:lang w:val="en-GB"/>
                </w:rPr>
                <w:delText>R0320/C0090</w:delText>
              </w:r>
            </w:del>
          </w:p>
        </w:tc>
        <w:tc>
          <w:tcPr>
            <w:tcW w:w="2414" w:type="dxa"/>
            <w:tcBorders>
              <w:top w:val="single" w:sz="2" w:space="0" w:color="auto"/>
              <w:left w:val="single" w:sz="2" w:space="0" w:color="auto"/>
              <w:bottom w:val="single" w:sz="2" w:space="0" w:color="auto"/>
              <w:right w:val="single" w:sz="2" w:space="0" w:color="auto"/>
            </w:tcBorders>
          </w:tcPr>
          <w:p w14:paraId="38085356" w14:textId="5F3E0CCB" w:rsidR="00872AFE" w:rsidRPr="00711388" w:rsidDel="004D643F" w:rsidRDefault="00872AFE" w:rsidP="00567869">
            <w:pPr>
              <w:pStyle w:val="NormalLeft"/>
              <w:rPr>
                <w:del w:id="4929" w:author="Author"/>
                <w:lang w:val="en-GB"/>
              </w:rPr>
            </w:pPr>
            <w:del w:id="4930" w:author="Author">
              <w:r w:rsidRPr="00711388" w:rsidDel="004D643F">
                <w:rPr>
                  <w:lang w:val="en-GB"/>
                </w:rPr>
                <w:delText xml:space="preserve">Subordinated mutual member accounts </w:delText>
              </w:r>
            </w:del>
            <w:r w:rsidR="00711388" w:rsidRPr="00711388">
              <w:rPr>
                <w:lang w:val="en-GB"/>
              </w:rPr>
              <w:t>-</w:t>
            </w:r>
            <w:del w:id="4931" w:author="Author">
              <w:r w:rsidRPr="00711388" w:rsidDel="004D643F">
                <w:rPr>
                  <w:lang w:val="en-GB"/>
                </w:rPr>
                <w:delText xml:space="preserve">Tier 2 </w:delText>
              </w:r>
            </w:del>
            <w:r w:rsidR="00845F43" w:rsidRPr="00711388">
              <w:rPr>
                <w:lang w:val="en-GB"/>
              </w:rPr>
              <w:t>-</w:t>
            </w:r>
            <w:del w:id="4932"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3271D76B" w14:textId="7594A69F" w:rsidR="00872AFE" w:rsidRPr="00711388" w:rsidDel="004D643F" w:rsidRDefault="00872AFE" w:rsidP="00567869">
            <w:pPr>
              <w:pStyle w:val="NormalLeft"/>
              <w:rPr>
                <w:del w:id="4933" w:author="Author"/>
                <w:lang w:val="en-GB"/>
              </w:rPr>
            </w:pPr>
            <w:del w:id="4934" w:author="Author">
              <w:r w:rsidRPr="00711388" w:rsidDel="004D643F">
                <w:rPr>
                  <w:lang w:val="en-GB"/>
                </w:rPr>
                <w:delText>This is the amount reflecting movement in valuation tier 2 subordinated mutual member accounts over the reporting period.</w:delText>
              </w:r>
            </w:del>
          </w:p>
        </w:tc>
      </w:tr>
      <w:tr w:rsidR="00872AFE" w:rsidRPr="00711388" w:rsidDel="004D643F" w14:paraId="440F5D42" w14:textId="38D6979B" w:rsidTr="00567869">
        <w:trPr>
          <w:del w:id="4935" w:author="Author"/>
        </w:trPr>
        <w:tc>
          <w:tcPr>
            <w:tcW w:w="2879" w:type="dxa"/>
            <w:tcBorders>
              <w:top w:val="single" w:sz="2" w:space="0" w:color="auto"/>
              <w:left w:val="single" w:sz="2" w:space="0" w:color="auto"/>
              <w:bottom w:val="single" w:sz="2" w:space="0" w:color="auto"/>
              <w:right w:val="single" w:sz="2" w:space="0" w:color="auto"/>
            </w:tcBorders>
          </w:tcPr>
          <w:p w14:paraId="4ED33AD7" w14:textId="29CAD6AA" w:rsidR="00872AFE" w:rsidRPr="00711388" w:rsidDel="004D643F" w:rsidRDefault="00872AFE" w:rsidP="00567869">
            <w:pPr>
              <w:pStyle w:val="NormalLeft"/>
              <w:rPr>
                <w:del w:id="4936" w:author="Author"/>
                <w:lang w:val="en-GB"/>
              </w:rPr>
            </w:pPr>
            <w:del w:id="4937" w:author="Author">
              <w:r w:rsidRPr="00711388" w:rsidDel="004D643F">
                <w:rPr>
                  <w:lang w:val="en-GB"/>
                </w:rPr>
                <w:delText>R0320/C0100</w:delText>
              </w:r>
            </w:del>
          </w:p>
        </w:tc>
        <w:tc>
          <w:tcPr>
            <w:tcW w:w="2414" w:type="dxa"/>
            <w:tcBorders>
              <w:top w:val="single" w:sz="2" w:space="0" w:color="auto"/>
              <w:left w:val="single" w:sz="2" w:space="0" w:color="auto"/>
              <w:bottom w:val="single" w:sz="2" w:space="0" w:color="auto"/>
              <w:right w:val="single" w:sz="2" w:space="0" w:color="auto"/>
            </w:tcBorders>
          </w:tcPr>
          <w:p w14:paraId="188525BF" w14:textId="73840871" w:rsidR="00872AFE" w:rsidRPr="00711388" w:rsidDel="004D643F" w:rsidRDefault="00872AFE" w:rsidP="00567869">
            <w:pPr>
              <w:pStyle w:val="NormalLeft"/>
              <w:rPr>
                <w:del w:id="4938" w:author="Author"/>
                <w:lang w:val="en-GB"/>
              </w:rPr>
            </w:pPr>
            <w:del w:id="4939" w:author="Author">
              <w:r w:rsidRPr="00711388" w:rsidDel="004D643F">
                <w:rPr>
                  <w:lang w:val="en-GB"/>
                </w:rPr>
                <w:delText xml:space="preserve">Subordinated mutual member accounts </w:delText>
              </w:r>
            </w:del>
            <w:r w:rsidR="00711388" w:rsidRPr="00711388">
              <w:rPr>
                <w:lang w:val="en-GB"/>
              </w:rPr>
              <w:t>-</w:t>
            </w:r>
            <w:del w:id="4940" w:author="Author">
              <w:r w:rsidRPr="00711388" w:rsidDel="004D643F">
                <w:rPr>
                  <w:lang w:val="en-GB"/>
                </w:rPr>
                <w:delText xml:space="preserve">Tier 2 </w:delText>
              </w:r>
            </w:del>
            <w:r w:rsidR="00845F43" w:rsidRPr="00711388">
              <w:rPr>
                <w:lang w:val="en-GB"/>
              </w:rPr>
              <w:t>-</w:t>
            </w:r>
            <w:del w:id="4941" w:author="Author">
              <w:r w:rsidRPr="00711388" w:rsidDel="004D643F">
                <w:rPr>
                  <w:lang w:val="en-GB"/>
                </w:rPr>
                <w:delText xml:space="preserve"> regulatory action</w:delText>
              </w:r>
            </w:del>
          </w:p>
        </w:tc>
        <w:tc>
          <w:tcPr>
            <w:tcW w:w="3993" w:type="dxa"/>
            <w:tcBorders>
              <w:top w:val="single" w:sz="2" w:space="0" w:color="auto"/>
              <w:left w:val="single" w:sz="2" w:space="0" w:color="auto"/>
              <w:bottom w:val="single" w:sz="2" w:space="0" w:color="auto"/>
              <w:right w:val="single" w:sz="2" w:space="0" w:color="auto"/>
            </w:tcBorders>
          </w:tcPr>
          <w:p w14:paraId="4705C97B" w14:textId="0B8CEFC2" w:rsidR="00872AFE" w:rsidRPr="00711388" w:rsidDel="004D643F" w:rsidRDefault="00872AFE" w:rsidP="00567869">
            <w:pPr>
              <w:pStyle w:val="NormalLeft"/>
              <w:rPr>
                <w:del w:id="4942" w:author="Author"/>
                <w:lang w:val="en-GB"/>
              </w:rPr>
            </w:pPr>
            <w:del w:id="4943" w:author="Author">
              <w:r w:rsidRPr="00711388" w:rsidDel="004D643F">
                <w:rPr>
                  <w:lang w:val="en-GB"/>
                </w:rPr>
                <w:delText>This is the amount reflecting an increase/decrease in tier 2 subordinated mutual member accounts due to regulatory action over the reporting period.</w:delText>
              </w:r>
            </w:del>
          </w:p>
        </w:tc>
      </w:tr>
      <w:tr w:rsidR="00872AFE" w:rsidRPr="00711388" w:rsidDel="004D643F" w14:paraId="4CB42EBC" w14:textId="03A3DCCF" w:rsidTr="00567869">
        <w:trPr>
          <w:del w:id="4944" w:author="Author"/>
        </w:trPr>
        <w:tc>
          <w:tcPr>
            <w:tcW w:w="2879" w:type="dxa"/>
            <w:tcBorders>
              <w:top w:val="single" w:sz="2" w:space="0" w:color="auto"/>
              <w:left w:val="single" w:sz="2" w:space="0" w:color="auto"/>
              <w:bottom w:val="single" w:sz="2" w:space="0" w:color="auto"/>
              <w:right w:val="single" w:sz="2" w:space="0" w:color="auto"/>
            </w:tcBorders>
          </w:tcPr>
          <w:p w14:paraId="1C798432" w14:textId="0657566D" w:rsidR="00872AFE" w:rsidRPr="00711388" w:rsidDel="004D643F" w:rsidRDefault="00872AFE" w:rsidP="00567869">
            <w:pPr>
              <w:pStyle w:val="NormalLeft"/>
              <w:rPr>
                <w:del w:id="4945" w:author="Author"/>
                <w:lang w:val="en-GB"/>
              </w:rPr>
            </w:pPr>
            <w:del w:id="4946" w:author="Author">
              <w:r w:rsidRPr="00711388" w:rsidDel="004D643F">
                <w:rPr>
                  <w:lang w:val="en-GB"/>
                </w:rPr>
                <w:delText>R0320/C0060</w:delText>
              </w:r>
            </w:del>
          </w:p>
        </w:tc>
        <w:tc>
          <w:tcPr>
            <w:tcW w:w="2414" w:type="dxa"/>
            <w:tcBorders>
              <w:top w:val="single" w:sz="2" w:space="0" w:color="auto"/>
              <w:left w:val="single" w:sz="2" w:space="0" w:color="auto"/>
              <w:bottom w:val="single" w:sz="2" w:space="0" w:color="auto"/>
              <w:right w:val="single" w:sz="2" w:space="0" w:color="auto"/>
            </w:tcBorders>
          </w:tcPr>
          <w:p w14:paraId="7CD1361F" w14:textId="09EBD6FC" w:rsidR="00872AFE" w:rsidRPr="00711388" w:rsidDel="004D643F" w:rsidRDefault="00872AFE" w:rsidP="00567869">
            <w:pPr>
              <w:pStyle w:val="NormalLeft"/>
              <w:rPr>
                <w:del w:id="4947" w:author="Author"/>
                <w:lang w:val="en-GB"/>
              </w:rPr>
            </w:pPr>
            <w:del w:id="4948" w:author="Author">
              <w:r w:rsidRPr="00711388" w:rsidDel="004D643F">
                <w:rPr>
                  <w:lang w:val="en-GB"/>
                </w:rPr>
                <w:delText xml:space="preserve">Subordinated mutual member accounts </w:delText>
              </w:r>
            </w:del>
            <w:r w:rsidR="00711388" w:rsidRPr="00711388">
              <w:rPr>
                <w:lang w:val="en-GB"/>
              </w:rPr>
              <w:t>-</w:t>
            </w:r>
            <w:del w:id="4949" w:author="Author">
              <w:r w:rsidRPr="00711388" w:rsidDel="004D643F">
                <w:rPr>
                  <w:lang w:val="en-GB"/>
                </w:rPr>
                <w:delText xml:space="preserve">Tier 2 </w:delText>
              </w:r>
            </w:del>
            <w:r w:rsidR="00845F43" w:rsidRPr="00711388">
              <w:rPr>
                <w:lang w:val="en-GB"/>
              </w:rPr>
              <w:t>-</w:t>
            </w:r>
            <w:del w:id="4950"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011639CD" w14:textId="545CB54B" w:rsidR="00872AFE" w:rsidRPr="00711388" w:rsidDel="004D643F" w:rsidRDefault="00872AFE" w:rsidP="00567869">
            <w:pPr>
              <w:pStyle w:val="NormalLeft"/>
              <w:rPr>
                <w:del w:id="4951" w:author="Author"/>
                <w:lang w:val="en-GB"/>
              </w:rPr>
            </w:pPr>
            <w:del w:id="4952" w:author="Author">
              <w:r w:rsidRPr="00711388" w:rsidDel="004D643F">
                <w:rPr>
                  <w:lang w:val="en-GB"/>
                </w:rPr>
                <w:delText>This is the balance of tier 2 subordinated mutual member accounts carried forward to the next reporting period.</w:delText>
              </w:r>
            </w:del>
          </w:p>
        </w:tc>
      </w:tr>
      <w:tr w:rsidR="00872AFE" w:rsidRPr="00711388" w:rsidDel="004D643F" w14:paraId="44350F40" w14:textId="43378F92" w:rsidTr="00567869">
        <w:trPr>
          <w:del w:id="4953" w:author="Author"/>
        </w:trPr>
        <w:tc>
          <w:tcPr>
            <w:tcW w:w="2879" w:type="dxa"/>
            <w:tcBorders>
              <w:top w:val="single" w:sz="2" w:space="0" w:color="auto"/>
              <w:left w:val="single" w:sz="2" w:space="0" w:color="auto"/>
              <w:bottom w:val="single" w:sz="2" w:space="0" w:color="auto"/>
              <w:right w:val="single" w:sz="2" w:space="0" w:color="auto"/>
            </w:tcBorders>
          </w:tcPr>
          <w:p w14:paraId="3771C428" w14:textId="71BF8342" w:rsidR="00872AFE" w:rsidRPr="00711388" w:rsidDel="004D643F" w:rsidRDefault="00872AFE" w:rsidP="00567869">
            <w:pPr>
              <w:pStyle w:val="NormalLeft"/>
              <w:rPr>
                <w:del w:id="4954" w:author="Author"/>
                <w:lang w:val="en-GB"/>
              </w:rPr>
            </w:pPr>
            <w:del w:id="4955" w:author="Author">
              <w:r w:rsidRPr="00711388" w:rsidDel="004D643F">
                <w:rPr>
                  <w:lang w:val="en-GB"/>
                </w:rPr>
                <w:delText>R0330/C0010</w:delText>
              </w:r>
            </w:del>
          </w:p>
        </w:tc>
        <w:tc>
          <w:tcPr>
            <w:tcW w:w="2414" w:type="dxa"/>
            <w:tcBorders>
              <w:top w:val="single" w:sz="2" w:space="0" w:color="auto"/>
              <w:left w:val="single" w:sz="2" w:space="0" w:color="auto"/>
              <w:bottom w:val="single" w:sz="2" w:space="0" w:color="auto"/>
              <w:right w:val="single" w:sz="2" w:space="0" w:color="auto"/>
            </w:tcBorders>
          </w:tcPr>
          <w:p w14:paraId="227EFA04" w14:textId="09E5A7FC" w:rsidR="00872AFE" w:rsidRPr="00711388" w:rsidDel="004D643F" w:rsidRDefault="00872AFE" w:rsidP="00567869">
            <w:pPr>
              <w:pStyle w:val="NormalLeft"/>
              <w:rPr>
                <w:del w:id="4956" w:author="Author"/>
                <w:lang w:val="en-GB"/>
              </w:rPr>
            </w:pPr>
            <w:del w:id="4957" w:author="Author">
              <w:r w:rsidRPr="00711388" w:rsidDel="004D643F">
                <w:rPr>
                  <w:lang w:val="en-GB"/>
                </w:rPr>
                <w:delText xml:space="preserve">Subordinated mutual member accounts </w:delText>
              </w:r>
            </w:del>
            <w:r w:rsidR="00711388" w:rsidRPr="00711388">
              <w:rPr>
                <w:lang w:val="en-GB"/>
              </w:rPr>
              <w:t>-</w:t>
            </w:r>
            <w:del w:id="4958" w:author="Author">
              <w:r w:rsidRPr="00711388" w:rsidDel="004D643F">
                <w:rPr>
                  <w:lang w:val="en-GB"/>
                </w:rPr>
                <w:delText xml:space="preserve">Tier 3 </w:delText>
              </w:r>
            </w:del>
            <w:r w:rsidR="00845F43" w:rsidRPr="00711388">
              <w:rPr>
                <w:lang w:val="en-GB"/>
              </w:rPr>
              <w:t>-</w:t>
            </w:r>
            <w:del w:id="4959"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7C4A29DD" w14:textId="2A34B604" w:rsidR="00872AFE" w:rsidRPr="00711388" w:rsidDel="004D643F" w:rsidRDefault="00872AFE" w:rsidP="00567869">
            <w:pPr>
              <w:pStyle w:val="NormalLeft"/>
              <w:rPr>
                <w:del w:id="4960" w:author="Author"/>
                <w:lang w:val="en-GB"/>
              </w:rPr>
            </w:pPr>
            <w:del w:id="4961" w:author="Author">
              <w:r w:rsidRPr="00711388" w:rsidDel="004D643F">
                <w:rPr>
                  <w:lang w:val="en-GB"/>
                </w:rPr>
                <w:delText>This is the balance of tier 3 subordinated mutual member accounts brought forward from the previous reporting period.</w:delText>
              </w:r>
            </w:del>
          </w:p>
        </w:tc>
      </w:tr>
      <w:tr w:rsidR="00872AFE" w:rsidRPr="00711388" w:rsidDel="004D643F" w14:paraId="1AC787AF" w14:textId="6D6CB453" w:rsidTr="00567869">
        <w:trPr>
          <w:del w:id="4962" w:author="Author"/>
        </w:trPr>
        <w:tc>
          <w:tcPr>
            <w:tcW w:w="2879" w:type="dxa"/>
            <w:tcBorders>
              <w:top w:val="single" w:sz="2" w:space="0" w:color="auto"/>
              <w:left w:val="single" w:sz="2" w:space="0" w:color="auto"/>
              <w:bottom w:val="single" w:sz="2" w:space="0" w:color="auto"/>
              <w:right w:val="single" w:sz="2" w:space="0" w:color="auto"/>
            </w:tcBorders>
          </w:tcPr>
          <w:p w14:paraId="4296EFC7" w14:textId="185B7C47" w:rsidR="00872AFE" w:rsidRPr="00711388" w:rsidDel="004D643F" w:rsidRDefault="00872AFE" w:rsidP="00567869">
            <w:pPr>
              <w:pStyle w:val="NormalLeft"/>
              <w:rPr>
                <w:del w:id="4963" w:author="Author"/>
                <w:lang w:val="en-GB"/>
              </w:rPr>
            </w:pPr>
            <w:del w:id="4964" w:author="Author">
              <w:r w:rsidRPr="00711388" w:rsidDel="004D643F">
                <w:rPr>
                  <w:lang w:val="en-GB"/>
                </w:rPr>
                <w:delText>R0330/C0070</w:delText>
              </w:r>
            </w:del>
          </w:p>
        </w:tc>
        <w:tc>
          <w:tcPr>
            <w:tcW w:w="2414" w:type="dxa"/>
            <w:tcBorders>
              <w:top w:val="single" w:sz="2" w:space="0" w:color="auto"/>
              <w:left w:val="single" w:sz="2" w:space="0" w:color="auto"/>
              <w:bottom w:val="single" w:sz="2" w:space="0" w:color="auto"/>
              <w:right w:val="single" w:sz="2" w:space="0" w:color="auto"/>
            </w:tcBorders>
          </w:tcPr>
          <w:p w14:paraId="337983DB" w14:textId="67DB4CFE" w:rsidR="00872AFE" w:rsidRPr="00711388" w:rsidDel="004D643F" w:rsidRDefault="00872AFE" w:rsidP="00567869">
            <w:pPr>
              <w:pStyle w:val="NormalLeft"/>
              <w:rPr>
                <w:del w:id="4965" w:author="Author"/>
                <w:lang w:val="en-GB"/>
              </w:rPr>
            </w:pPr>
            <w:del w:id="4966" w:author="Author">
              <w:r w:rsidRPr="00711388" w:rsidDel="004D643F">
                <w:rPr>
                  <w:lang w:val="en-GB"/>
                </w:rPr>
                <w:delText xml:space="preserve">Subordinated mutual member accounts </w:delText>
              </w:r>
            </w:del>
            <w:r w:rsidR="00711388" w:rsidRPr="00711388">
              <w:rPr>
                <w:lang w:val="en-GB"/>
              </w:rPr>
              <w:t>-</w:t>
            </w:r>
            <w:del w:id="4967" w:author="Author">
              <w:r w:rsidRPr="00711388" w:rsidDel="004D643F">
                <w:rPr>
                  <w:lang w:val="en-GB"/>
                </w:rPr>
                <w:delText xml:space="preserve">Tier 3 </w:delText>
              </w:r>
            </w:del>
            <w:r w:rsidR="00845F43" w:rsidRPr="00711388">
              <w:rPr>
                <w:lang w:val="en-GB"/>
              </w:rPr>
              <w:t>-</w:t>
            </w:r>
            <w:del w:id="4968"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57C424E0" w14:textId="1366E505" w:rsidR="00872AFE" w:rsidRPr="00711388" w:rsidDel="004D643F" w:rsidRDefault="00872AFE" w:rsidP="00567869">
            <w:pPr>
              <w:pStyle w:val="NormalLeft"/>
              <w:rPr>
                <w:del w:id="4969" w:author="Author"/>
                <w:lang w:val="en-GB"/>
              </w:rPr>
            </w:pPr>
            <w:del w:id="4970" w:author="Author">
              <w:r w:rsidRPr="00711388" w:rsidDel="004D643F">
                <w:rPr>
                  <w:lang w:val="en-GB"/>
                </w:rPr>
                <w:delText>This is the amount of tier 3 subordinated mutual member accounts issued over the reporting period.</w:delText>
              </w:r>
            </w:del>
          </w:p>
        </w:tc>
      </w:tr>
      <w:tr w:rsidR="00872AFE" w:rsidRPr="00711388" w:rsidDel="004D643F" w14:paraId="58C71C09" w14:textId="48CB1157" w:rsidTr="00567869">
        <w:trPr>
          <w:del w:id="4971" w:author="Author"/>
        </w:trPr>
        <w:tc>
          <w:tcPr>
            <w:tcW w:w="2879" w:type="dxa"/>
            <w:tcBorders>
              <w:top w:val="single" w:sz="2" w:space="0" w:color="auto"/>
              <w:left w:val="single" w:sz="2" w:space="0" w:color="auto"/>
              <w:bottom w:val="single" w:sz="2" w:space="0" w:color="auto"/>
              <w:right w:val="single" w:sz="2" w:space="0" w:color="auto"/>
            </w:tcBorders>
          </w:tcPr>
          <w:p w14:paraId="73AD0409" w14:textId="2F3E6F5D" w:rsidR="00872AFE" w:rsidRPr="00711388" w:rsidDel="004D643F" w:rsidRDefault="00872AFE" w:rsidP="00567869">
            <w:pPr>
              <w:pStyle w:val="NormalLeft"/>
              <w:rPr>
                <w:del w:id="4972" w:author="Author"/>
                <w:lang w:val="en-GB"/>
              </w:rPr>
            </w:pPr>
            <w:del w:id="4973" w:author="Author">
              <w:r w:rsidRPr="00711388" w:rsidDel="004D643F">
                <w:rPr>
                  <w:lang w:val="en-GB"/>
                </w:rPr>
                <w:delText>R0330/C0080</w:delText>
              </w:r>
            </w:del>
          </w:p>
        </w:tc>
        <w:tc>
          <w:tcPr>
            <w:tcW w:w="2414" w:type="dxa"/>
            <w:tcBorders>
              <w:top w:val="single" w:sz="2" w:space="0" w:color="auto"/>
              <w:left w:val="single" w:sz="2" w:space="0" w:color="auto"/>
              <w:bottom w:val="single" w:sz="2" w:space="0" w:color="auto"/>
              <w:right w:val="single" w:sz="2" w:space="0" w:color="auto"/>
            </w:tcBorders>
          </w:tcPr>
          <w:p w14:paraId="4F80C7B4" w14:textId="33BBDF82" w:rsidR="00872AFE" w:rsidRPr="00711388" w:rsidDel="004D643F" w:rsidRDefault="00872AFE" w:rsidP="00567869">
            <w:pPr>
              <w:pStyle w:val="NormalLeft"/>
              <w:rPr>
                <w:del w:id="4974" w:author="Author"/>
                <w:lang w:val="en-GB"/>
              </w:rPr>
            </w:pPr>
            <w:del w:id="4975" w:author="Author">
              <w:r w:rsidRPr="00711388" w:rsidDel="004D643F">
                <w:rPr>
                  <w:lang w:val="en-GB"/>
                </w:rPr>
                <w:delText xml:space="preserve">Subordinated mutual member accounts </w:delText>
              </w:r>
            </w:del>
            <w:r w:rsidR="00711388" w:rsidRPr="00711388">
              <w:rPr>
                <w:lang w:val="en-GB"/>
              </w:rPr>
              <w:t>-</w:t>
            </w:r>
            <w:del w:id="4976" w:author="Author">
              <w:r w:rsidRPr="00711388" w:rsidDel="004D643F">
                <w:rPr>
                  <w:lang w:val="en-GB"/>
                </w:rPr>
                <w:delText xml:space="preserve">Tier 3 </w:delText>
              </w:r>
            </w:del>
            <w:r w:rsidR="00845F43" w:rsidRPr="00711388">
              <w:rPr>
                <w:lang w:val="en-GB"/>
              </w:rPr>
              <w:t>-</w:t>
            </w:r>
            <w:del w:id="4977"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1A7A16BD" w14:textId="2687F4E7" w:rsidR="00872AFE" w:rsidRPr="00711388" w:rsidDel="004D643F" w:rsidRDefault="00872AFE" w:rsidP="00567869">
            <w:pPr>
              <w:pStyle w:val="NormalLeft"/>
              <w:rPr>
                <w:del w:id="4978" w:author="Author"/>
                <w:lang w:val="en-GB"/>
              </w:rPr>
            </w:pPr>
            <w:del w:id="4979" w:author="Author">
              <w:r w:rsidRPr="00711388" w:rsidDel="004D643F">
                <w:rPr>
                  <w:lang w:val="en-GB"/>
                </w:rPr>
                <w:delText>This is the amount of tier 3 subordinated mutual member accounts redeemed over the reporting period.</w:delText>
              </w:r>
            </w:del>
          </w:p>
        </w:tc>
      </w:tr>
      <w:tr w:rsidR="00872AFE" w:rsidRPr="00711388" w:rsidDel="004D643F" w14:paraId="4DC522FB" w14:textId="7F34239B" w:rsidTr="00567869">
        <w:trPr>
          <w:del w:id="4980" w:author="Author"/>
        </w:trPr>
        <w:tc>
          <w:tcPr>
            <w:tcW w:w="2879" w:type="dxa"/>
            <w:tcBorders>
              <w:top w:val="single" w:sz="2" w:space="0" w:color="auto"/>
              <w:left w:val="single" w:sz="2" w:space="0" w:color="auto"/>
              <w:bottom w:val="single" w:sz="2" w:space="0" w:color="auto"/>
              <w:right w:val="single" w:sz="2" w:space="0" w:color="auto"/>
            </w:tcBorders>
          </w:tcPr>
          <w:p w14:paraId="698B7B21" w14:textId="104E1365" w:rsidR="00872AFE" w:rsidRPr="00711388" w:rsidDel="004D643F" w:rsidRDefault="00872AFE" w:rsidP="00567869">
            <w:pPr>
              <w:pStyle w:val="NormalLeft"/>
              <w:rPr>
                <w:del w:id="4981" w:author="Author"/>
                <w:lang w:val="en-GB"/>
              </w:rPr>
            </w:pPr>
            <w:del w:id="4982" w:author="Author">
              <w:r w:rsidRPr="00711388" w:rsidDel="004D643F">
                <w:rPr>
                  <w:lang w:val="en-GB"/>
                </w:rPr>
                <w:delText>R0330/C0090</w:delText>
              </w:r>
            </w:del>
          </w:p>
        </w:tc>
        <w:tc>
          <w:tcPr>
            <w:tcW w:w="2414" w:type="dxa"/>
            <w:tcBorders>
              <w:top w:val="single" w:sz="2" w:space="0" w:color="auto"/>
              <w:left w:val="single" w:sz="2" w:space="0" w:color="auto"/>
              <w:bottom w:val="single" w:sz="2" w:space="0" w:color="auto"/>
              <w:right w:val="single" w:sz="2" w:space="0" w:color="auto"/>
            </w:tcBorders>
          </w:tcPr>
          <w:p w14:paraId="26FF967A" w14:textId="728658E4" w:rsidR="00872AFE" w:rsidRPr="00711388" w:rsidDel="004D643F" w:rsidRDefault="00872AFE" w:rsidP="00567869">
            <w:pPr>
              <w:pStyle w:val="NormalLeft"/>
              <w:rPr>
                <w:del w:id="4983" w:author="Author"/>
                <w:lang w:val="en-GB"/>
              </w:rPr>
            </w:pPr>
            <w:del w:id="4984" w:author="Author">
              <w:r w:rsidRPr="00711388" w:rsidDel="004D643F">
                <w:rPr>
                  <w:lang w:val="en-GB"/>
                </w:rPr>
                <w:delText xml:space="preserve">Subordinated mutual member accounts </w:delText>
              </w:r>
            </w:del>
            <w:r w:rsidR="00711388" w:rsidRPr="00711388">
              <w:rPr>
                <w:lang w:val="en-GB"/>
              </w:rPr>
              <w:t>-</w:t>
            </w:r>
            <w:del w:id="4985" w:author="Author">
              <w:r w:rsidRPr="00711388" w:rsidDel="004D643F">
                <w:rPr>
                  <w:lang w:val="en-GB"/>
                </w:rPr>
                <w:delText xml:space="preserve">Tier 3 </w:delText>
              </w:r>
            </w:del>
            <w:r w:rsidR="00845F43" w:rsidRPr="00711388">
              <w:rPr>
                <w:lang w:val="en-GB"/>
              </w:rPr>
              <w:t>-</w:t>
            </w:r>
            <w:del w:id="4986"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363C98F8" w14:textId="31A76E02" w:rsidR="00872AFE" w:rsidRPr="00711388" w:rsidDel="004D643F" w:rsidRDefault="00872AFE" w:rsidP="00567869">
            <w:pPr>
              <w:pStyle w:val="NormalLeft"/>
              <w:rPr>
                <w:del w:id="4987" w:author="Author"/>
                <w:lang w:val="en-GB"/>
              </w:rPr>
            </w:pPr>
            <w:del w:id="4988" w:author="Author">
              <w:r w:rsidRPr="00711388" w:rsidDel="004D643F">
                <w:rPr>
                  <w:lang w:val="en-GB"/>
                </w:rPr>
                <w:delText>This is the amount reflecting movement in valuation tier 3 subordinated mutual member accounts over the reporting period.</w:delText>
              </w:r>
            </w:del>
          </w:p>
        </w:tc>
      </w:tr>
      <w:tr w:rsidR="00872AFE" w:rsidRPr="00711388" w:rsidDel="004D643F" w14:paraId="379F4005" w14:textId="6F48C312" w:rsidTr="00567869">
        <w:trPr>
          <w:del w:id="4989" w:author="Author"/>
        </w:trPr>
        <w:tc>
          <w:tcPr>
            <w:tcW w:w="2879" w:type="dxa"/>
            <w:tcBorders>
              <w:top w:val="single" w:sz="2" w:space="0" w:color="auto"/>
              <w:left w:val="single" w:sz="2" w:space="0" w:color="auto"/>
              <w:bottom w:val="single" w:sz="2" w:space="0" w:color="auto"/>
              <w:right w:val="single" w:sz="2" w:space="0" w:color="auto"/>
            </w:tcBorders>
          </w:tcPr>
          <w:p w14:paraId="1EDBDC90" w14:textId="51DFE971" w:rsidR="00872AFE" w:rsidRPr="00711388" w:rsidDel="004D643F" w:rsidRDefault="00872AFE" w:rsidP="00567869">
            <w:pPr>
              <w:pStyle w:val="NormalLeft"/>
              <w:rPr>
                <w:del w:id="4990" w:author="Author"/>
                <w:lang w:val="en-GB"/>
              </w:rPr>
            </w:pPr>
            <w:del w:id="4991" w:author="Author">
              <w:r w:rsidRPr="00711388" w:rsidDel="004D643F">
                <w:rPr>
                  <w:lang w:val="en-GB"/>
                </w:rPr>
                <w:delText>R0330/C0100</w:delText>
              </w:r>
            </w:del>
          </w:p>
        </w:tc>
        <w:tc>
          <w:tcPr>
            <w:tcW w:w="2414" w:type="dxa"/>
            <w:tcBorders>
              <w:top w:val="single" w:sz="2" w:space="0" w:color="auto"/>
              <w:left w:val="single" w:sz="2" w:space="0" w:color="auto"/>
              <w:bottom w:val="single" w:sz="2" w:space="0" w:color="auto"/>
              <w:right w:val="single" w:sz="2" w:space="0" w:color="auto"/>
            </w:tcBorders>
          </w:tcPr>
          <w:p w14:paraId="73A950EF" w14:textId="3E985522" w:rsidR="00872AFE" w:rsidRPr="00711388" w:rsidDel="004D643F" w:rsidRDefault="00872AFE" w:rsidP="00567869">
            <w:pPr>
              <w:pStyle w:val="NormalLeft"/>
              <w:rPr>
                <w:del w:id="4992" w:author="Author"/>
                <w:lang w:val="en-GB"/>
              </w:rPr>
            </w:pPr>
            <w:del w:id="4993" w:author="Author">
              <w:r w:rsidRPr="00711388" w:rsidDel="004D643F">
                <w:rPr>
                  <w:lang w:val="en-GB"/>
                </w:rPr>
                <w:delText xml:space="preserve">Subordinated mutual member accounts </w:delText>
              </w:r>
            </w:del>
            <w:r w:rsidR="00711388" w:rsidRPr="00711388">
              <w:rPr>
                <w:lang w:val="en-GB"/>
              </w:rPr>
              <w:t>-</w:t>
            </w:r>
            <w:del w:id="4994" w:author="Author">
              <w:r w:rsidRPr="00711388" w:rsidDel="004D643F">
                <w:rPr>
                  <w:lang w:val="en-GB"/>
                </w:rPr>
                <w:delText xml:space="preserve">Tier 3 </w:delText>
              </w:r>
            </w:del>
            <w:r w:rsidR="00845F43" w:rsidRPr="00711388">
              <w:rPr>
                <w:lang w:val="en-GB"/>
              </w:rPr>
              <w:t>-</w:t>
            </w:r>
            <w:del w:id="4995" w:author="Author">
              <w:r w:rsidRPr="00711388" w:rsidDel="004D643F">
                <w:rPr>
                  <w:lang w:val="en-GB"/>
                </w:rPr>
                <w:delText xml:space="preserve"> regulatory action</w:delText>
              </w:r>
            </w:del>
          </w:p>
        </w:tc>
        <w:tc>
          <w:tcPr>
            <w:tcW w:w="3993" w:type="dxa"/>
            <w:tcBorders>
              <w:top w:val="single" w:sz="2" w:space="0" w:color="auto"/>
              <w:left w:val="single" w:sz="2" w:space="0" w:color="auto"/>
              <w:bottom w:val="single" w:sz="2" w:space="0" w:color="auto"/>
              <w:right w:val="single" w:sz="2" w:space="0" w:color="auto"/>
            </w:tcBorders>
          </w:tcPr>
          <w:p w14:paraId="4192CBBF" w14:textId="041330EE" w:rsidR="00872AFE" w:rsidRPr="00711388" w:rsidDel="004D643F" w:rsidRDefault="00872AFE" w:rsidP="00567869">
            <w:pPr>
              <w:pStyle w:val="NormalLeft"/>
              <w:rPr>
                <w:del w:id="4996" w:author="Author"/>
                <w:lang w:val="en-GB"/>
              </w:rPr>
            </w:pPr>
            <w:del w:id="4997" w:author="Author">
              <w:r w:rsidRPr="00711388" w:rsidDel="004D643F">
                <w:rPr>
                  <w:lang w:val="en-GB"/>
                </w:rPr>
                <w:delText>This is the amount reflecting an increase/decrease in tier 3 subordinated mutual member accounts due to regulatory action over the reporting period.</w:delText>
              </w:r>
            </w:del>
          </w:p>
        </w:tc>
      </w:tr>
      <w:tr w:rsidR="00872AFE" w:rsidRPr="00711388" w:rsidDel="004D643F" w14:paraId="5E8AEA5E" w14:textId="226DEB73" w:rsidTr="00567869">
        <w:trPr>
          <w:del w:id="4998" w:author="Author"/>
        </w:trPr>
        <w:tc>
          <w:tcPr>
            <w:tcW w:w="2879" w:type="dxa"/>
            <w:tcBorders>
              <w:top w:val="single" w:sz="2" w:space="0" w:color="auto"/>
              <w:left w:val="single" w:sz="2" w:space="0" w:color="auto"/>
              <w:bottom w:val="single" w:sz="2" w:space="0" w:color="auto"/>
              <w:right w:val="single" w:sz="2" w:space="0" w:color="auto"/>
            </w:tcBorders>
          </w:tcPr>
          <w:p w14:paraId="7367CD4A" w14:textId="5636743D" w:rsidR="00872AFE" w:rsidRPr="00711388" w:rsidDel="004D643F" w:rsidRDefault="00872AFE" w:rsidP="00567869">
            <w:pPr>
              <w:pStyle w:val="NormalLeft"/>
              <w:rPr>
                <w:del w:id="4999" w:author="Author"/>
                <w:lang w:val="en-GB"/>
              </w:rPr>
            </w:pPr>
            <w:del w:id="5000" w:author="Author">
              <w:r w:rsidRPr="00711388" w:rsidDel="004D643F">
                <w:rPr>
                  <w:lang w:val="en-GB"/>
                </w:rPr>
                <w:lastRenderedPageBreak/>
                <w:delText>R0330/C0060</w:delText>
              </w:r>
            </w:del>
          </w:p>
        </w:tc>
        <w:tc>
          <w:tcPr>
            <w:tcW w:w="2414" w:type="dxa"/>
            <w:tcBorders>
              <w:top w:val="single" w:sz="2" w:space="0" w:color="auto"/>
              <w:left w:val="single" w:sz="2" w:space="0" w:color="auto"/>
              <w:bottom w:val="single" w:sz="2" w:space="0" w:color="auto"/>
              <w:right w:val="single" w:sz="2" w:space="0" w:color="auto"/>
            </w:tcBorders>
          </w:tcPr>
          <w:p w14:paraId="703B890A" w14:textId="2125F8E2" w:rsidR="00872AFE" w:rsidRPr="00711388" w:rsidDel="004D643F" w:rsidRDefault="00872AFE" w:rsidP="00567869">
            <w:pPr>
              <w:pStyle w:val="NormalLeft"/>
              <w:rPr>
                <w:del w:id="5001" w:author="Author"/>
                <w:lang w:val="en-GB"/>
              </w:rPr>
            </w:pPr>
            <w:del w:id="5002" w:author="Author">
              <w:r w:rsidRPr="00711388" w:rsidDel="004D643F">
                <w:rPr>
                  <w:lang w:val="en-GB"/>
                </w:rPr>
                <w:delText xml:space="preserve">Subordinated mutual member accounts </w:delText>
              </w:r>
            </w:del>
            <w:r w:rsidR="00711388" w:rsidRPr="00711388">
              <w:rPr>
                <w:lang w:val="en-GB"/>
              </w:rPr>
              <w:t>-</w:t>
            </w:r>
            <w:del w:id="5003" w:author="Author">
              <w:r w:rsidRPr="00711388" w:rsidDel="004D643F">
                <w:rPr>
                  <w:lang w:val="en-GB"/>
                </w:rPr>
                <w:delText xml:space="preserve">Tier 3 </w:delText>
              </w:r>
            </w:del>
            <w:r w:rsidR="00845F43" w:rsidRPr="00711388">
              <w:rPr>
                <w:lang w:val="en-GB"/>
              </w:rPr>
              <w:t>-</w:t>
            </w:r>
            <w:del w:id="5004"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370539E5" w14:textId="3ED23CA9" w:rsidR="00872AFE" w:rsidRPr="00711388" w:rsidDel="004D643F" w:rsidRDefault="00872AFE" w:rsidP="00567869">
            <w:pPr>
              <w:pStyle w:val="NormalLeft"/>
              <w:rPr>
                <w:del w:id="5005" w:author="Author"/>
                <w:lang w:val="en-GB"/>
              </w:rPr>
            </w:pPr>
            <w:del w:id="5006" w:author="Author">
              <w:r w:rsidRPr="00711388" w:rsidDel="004D643F">
                <w:rPr>
                  <w:lang w:val="en-GB"/>
                </w:rPr>
                <w:delText>This is the balance of tier 3 subordinated mutual member accounts carried forward to the next reporting period.</w:delText>
              </w:r>
            </w:del>
          </w:p>
        </w:tc>
      </w:tr>
      <w:tr w:rsidR="00872AFE" w:rsidRPr="00711388" w:rsidDel="004D643F" w14:paraId="078C8627" w14:textId="6D88010C" w:rsidTr="00567869">
        <w:trPr>
          <w:del w:id="5007" w:author="Author"/>
        </w:trPr>
        <w:tc>
          <w:tcPr>
            <w:tcW w:w="2879" w:type="dxa"/>
            <w:tcBorders>
              <w:top w:val="single" w:sz="2" w:space="0" w:color="auto"/>
              <w:left w:val="single" w:sz="2" w:space="0" w:color="auto"/>
              <w:bottom w:val="single" w:sz="2" w:space="0" w:color="auto"/>
              <w:right w:val="single" w:sz="2" w:space="0" w:color="auto"/>
            </w:tcBorders>
          </w:tcPr>
          <w:p w14:paraId="124E12BC" w14:textId="6C566D19" w:rsidR="00872AFE" w:rsidRPr="00711388" w:rsidDel="004D643F" w:rsidRDefault="00872AFE" w:rsidP="00567869">
            <w:pPr>
              <w:pStyle w:val="NormalLeft"/>
              <w:rPr>
                <w:del w:id="5008" w:author="Author"/>
                <w:lang w:val="en-GB"/>
              </w:rPr>
            </w:pPr>
            <w:del w:id="5009" w:author="Author">
              <w:r w:rsidRPr="00711388" w:rsidDel="004D643F">
                <w:rPr>
                  <w:lang w:val="en-GB"/>
                </w:rPr>
                <w:delText>R0400/C0010</w:delText>
              </w:r>
            </w:del>
          </w:p>
        </w:tc>
        <w:tc>
          <w:tcPr>
            <w:tcW w:w="2414" w:type="dxa"/>
            <w:tcBorders>
              <w:top w:val="single" w:sz="2" w:space="0" w:color="auto"/>
              <w:left w:val="single" w:sz="2" w:space="0" w:color="auto"/>
              <w:bottom w:val="single" w:sz="2" w:space="0" w:color="auto"/>
              <w:right w:val="single" w:sz="2" w:space="0" w:color="auto"/>
            </w:tcBorders>
          </w:tcPr>
          <w:p w14:paraId="58317011" w14:textId="5568C8BA" w:rsidR="00872AFE" w:rsidRPr="00711388" w:rsidDel="004D643F" w:rsidRDefault="00872AFE" w:rsidP="00567869">
            <w:pPr>
              <w:pStyle w:val="NormalLeft"/>
              <w:rPr>
                <w:del w:id="5010" w:author="Author"/>
                <w:lang w:val="en-GB"/>
              </w:rPr>
            </w:pPr>
            <w:del w:id="5011" w:author="Author">
              <w:r w:rsidRPr="00711388" w:rsidDel="004D643F">
                <w:rPr>
                  <w:lang w:val="en-GB"/>
                </w:rPr>
                <w:delText xml:space="preserve">Total subordinated mutual member accounts </w:delText>
              </w:r>
            </w:del>
            <w:r w:rsidR="00711388" w:rsidRPr="00711388">
              <w:rPr>
                <w:lang w:val="en-GB"/>
              </w:rPr>
              <w:t>--</w:t>
            </w:r>
            <w:del w:id="5012"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7BA517BC" w14:textId="29E5BCC8" w:rsidR="00872AFE" w:rsidRPr="00711388" w:rsidDel="004D643F" w:rsidRDefault="00872AFE" w:rsidP="00567869">
            <w:pPr>
              <w:pStyle w:val="NormalLeft"/>
              <w:rPr>
                <w:del w:id="5013" w:author="Author"/>
                <w:lang w:val="en-GB"/>
              </w:rPr>
            </w:pPr>
            <w:del w:id="5014" w:author="Author">
              <w:r w:rsidRPr="00711388" w:rsidDel="004D643F">
                <w:rPr>
                  <w:lang w:val="en-GB"/>
                </w:rPr>
                <w:delText>This is the total balance of subordinated mutual member accounts brought forward from the previous reporting period.</w:delText>
              </w:r>
            </w:del>
          </w:p>
        </w:tc>
      </w:tr>
      <w:tr w:rsidR="00872AFE" w:rsidRPr="00711388" w:rsidDel="004D643F" w14:paraId="109099C3" w14:textId="7B59AAF3" w:rsidTr="00567869">
        <w:trPr>
          <w:del w:id="5015" w:author="Author"/>
        </w:trPr>
        <w:tc>
          <w:tcPr>
            <w:tcW w:w="2879" w:type="dxa"/>
            <w:tcBorders>
              <w:top w:val="single" w:sz="2" w:space="0" w:color="auto"/>
              <w:left w:val="single" w:sz="2" w:space="0" w:color="auto"/>
              <w:bottom w:val="single" w:sz="2" w:space="0" w:color="auto"/>
              <w:right w:val="single" w:sz="2" w:space="0" w:color="auto"/>
            </w:tcBorders>
          </w:tcPr>
          <w:p w14:paraId="35034D93" w14:textId="45E0B2A2" w:rsidR="00872AFE" w:rsidRPr="00711388" w:rsidDel="004D643F" w:rsidRDefault="00872AFE" w:rsidP="00567869">
            <w:pPr>
              <w:pStyle w:val="NormalLeft"/>
              <w:rPr>
                <w:del w:id="5016" w:author="Author"/>
                <w:lang w:val="en-GB"/>
              </w:rPr>
            </w:pPr>
            <w:del w:id="5017" w:author="Author">
              <w:r w:rsidRPr="00711388" w:rsidDel="004D643F">
                <w:rPr>
                  <w:lang w:val="en-GB"/>
                </w:rPr>
                <w:delText>R0400/C0070</w:delText>
              </w:r>
            </w:del>
          </w:p>
        </w:tc>
        <w:tc>
          <w:tcPr>
            <w:tcW w:w="2414" w:type="dxa"/>
            <w:tcBorders>
              <w:top w:val="single" w:sz="2" w:space="0" w:color="auto"/>
              <w:left w:val="single" w:sz="2" w:space="0" w:color="auto"/>
              <w:bottom w:val="single" w:sz="2" w:space="0" w:color="auto"/>
              <w:right w:val="single" w:sz="2" w:space="0" w:color="auto"/>
            </w:tcBorders>
          </w:tcPr>
          <w:p w14:paraId="5AC3DE36" w14:textId="3BC26D9E" w:rsidR="00872AFE" w:rsidRPr="00711388" w:rsidDel="004D643F" w:rsidRDefault="00872AFE" w:rsidP="00567869">
            <w:pPr>
              <w:pStyle w:val="NormalLeft"/>
              <w:rPr>
                <w:del w:id="5018" w:author="Author"/>
                <w:lang w:val="en-GB"/>
              </w:rPr>
            </w:pPr>
            <w:del w:id="5019" w:author="Author">
              <w:r w:rsidRPr="00711388" w:rsidDel="004D643F">
                <w:rPr>
                  <w:lang w:val="en-GB"/>
                </w:rPr>
                <w:delText xml:space="preserve">Total subordinated mutual member accounts </w:delText>
              </w:r>
            </w:del>
            <w:r w:rsidR="00845F43" w:rsidRPr="00711388">
              <w:rPr>
                <w:lang w:val="en-GB"/>
              </w:rPr>
              <w:t>-</w:t>
            </w:r>
            <w:del w:id="5020"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2730A758" w14:textId="16A60D51" w:rsidR="00872AFE" w:rsidRPr="00711388" w:rsidDel="004D643F" w:rsidRDefault="00872AFE" w:rsidP="00567869">
            <w:pPr>
              <w:pStyle w:val="NormalLeft"/>
              <w:rPr>
                <w:del w:id="5021" w:author="Author"/>
                <w:lang w:val="en-GB"/>
              </w:rPr>
            </w:pPr>
            <w:del w:id="5022" w:author="Author">
              <w:r w:rsidRPr="00711388" w:rsidDel="004D643F">
                <w:rPr>
                  <w:lang w:val="en-GB"/>
                </w:rPr>
                <w:delText>This is the total amount of subordinated mutual member accounts issued over the reporting period.</w:delText>
              </w:r>
            </w:del>
          </w:p>
        </w:tc>
      </w:tr>
      <w:tr w:rsidR="00872AFE" w:rsidRPr="00711388" w:rsidDel="004D643F" w14:paraId="6FC7807C" w14:textId="692CF9DF" w:rsidTr="00567869">
        <w:trPr>
          <w:del w:id="5023" w:author="Author"/>
        </w:trPr>
        <w:tc>
          <w:tcPr>
            <w:tcW w:w="2879" w:type="dxa"/>
            <w:tcBorders>
              <w:top w:val="single" w:sz="2" w:space="0" w:color="auto"/>
              <w:left w:val="single" w:sz="2" w:space="0" w:color="auto"/>
              <w:bottom w:val="single" w:sz="2" w:space="0" w:color="auto"/>
              <w:right w:val="single" w:sz="2" w:space="0" w:color="auto"/>
            </w:tcBorders>
          </w:tcPr>
          <w:p w14:paraId="16678990" w14:textId="300866DA" w:rsidR="00872AFE" w:rsidRPr="00711388" w:rsidDel="004D643F" w:rsidRDefault="00872AFE" w:rsidP="00567869">
            <w:pPr>
              <w:pStyle w:val="NormalLeft"/>
              <w:rPr>
                <w:del w:id="5024" w:author="Author"/>
                <w:lang w:val="en-GB"/>
              </w:rPr>
            </w:pPr>
            <w:del w:id="5025" w:author="Author">
              <w:r w:rsidRPr="00711388" w:rsidDel="004D643F">
                <w:rPr>
                  <w:lang w:val="en-GB"/>
                </w:rPr>
                <w:delText>R0400/C0080</w:delText>
              </w:r>
            </w:del>
          </w:p>
        </w:tc>
        <w:tc>
          <w:tcPr>
            <w:tcW w:w="2414" w:type="dxa"/>
            <w:tcBorders>
              <w:top w:val="single" w:sz="2" w:space="0" w:color="auto"/>
              <w:left w:val="single" w:sz="2" w:space="0" w:color="auto"/>
              <w:bottom w:val="single" w:sz="2" w:space="0" w:color="auto"/>
              <w:right w:val="single" w:sz="2" w:space="0" w:color="auto"/>
            </w:tcBorders>
          </w:tcPr>
          <w:p w14:paraId="1D1503E0" w14:textId="28FEFE71" w:rsidR="00872AFE" w:rsidRPr="00711388" w:rsidDel="004D643F" w:rsidRDefault="00872AFE" w:rsidP="00567869">
            <w:pPr>
              <w:pStyle w:val="NormalLeft"/>
              <w:rPr>
                <w:del w:id="5026" w:author="Author"/>
                <w:lang w:val="en-GB"/>
              </w:rPr>
            </w:pPr>
            <w:del w:id="5027" w:author="Author">
              <w:r w:rsidRPr="00711388" w:rsidDel="004D643F">
                <w:rPr>
                  <w:lang w:val="en-GB"/>
                </w:rPr>
                <w:delText xml:space="preserve">Total subordinated mutual member accounts </w:delText>
              </w:r>
            </w:del>
            <w:r w:rsidR="00845F43" w:rsidRPr="00711388">
              <w:rPr>
                <w:lang w:val="en-GB"/>
              </w:rPr>
              <w:t>-</w:t>
            </w:r>
            <w:del w:id="5028"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4A426272" w14:textId="2FB26081" w:rsidR="00872AFE" w:rsidRPr="00711388" w:rsidDel="004D643F" w:rsidRDefault="00872AFE" w:rsidP="00567869">
            <w:pPr>
              <w:pStyle w:val="NormalLeft"/>
              <w:rPr>
                <w:del w:id="5029" w:author="Author"/>
                <w:lang w:val="en-GB"/>
              </w:rPr>
            </w:pPr>
            <w:del w:id="5030" w:author="Author">
              <w:r w:rsidRPr="00711388" w:rsidDel="004D643F">
                <w:rPr>
                  <w:lang w:val="en-GB"/>
                </w:rPr>
                <w:delText>This is the total amount of subordinated mutual member accounts redeemed over the reporting period.</w:delText>
              </w:r>
            </w:del>
          </w:p>
        </w:tc>
      </w:tr>
      <w:tr w:rsidR="00872AFE" w:rsidRPr="00711388" w:rsidDel="004D643F" w14:paraId="71D87F7B" w14:textId="13C9DCCB" w:rsidTr="00567869">
        <w:trPr>
          <w:del w:id="5031" w:author="Author"/>
        </w:trPr>
        <w:tc>
          <w:tcPr>
            <w:tcW w:w="2879" w:type="dxa"/>
            <w:tcBorders>
              <w:top w:val="single" w:sz="2" w:space="0" w:color="auto"/>
              <w:left w:val="single" w:sz="2" w:space="0" w:color="auto"/>
              <w:bottom w:val="single" w:sz="2" w:space="0" w:color="auto"/>
              <w:right w:val="single" w:sz="2" w:space="0" w:color="auto"/>
            </w:tcBorders>
          </w:tcPr>
          <w:p w14:paraId="5399036A" w14:textId="69E4FE98" w:rsidR="00872AFE" w:rsidRPr="00711388" w:rsidDel="004D643F" w:rsidRDefault="00872AFE" w:rsidP="00567869">
            <w:pPr>
              <w:pStyle w:val="NormalLeft"/>
              <w:rPr>
                <w:del w:id="5032" w:author="Author"/>
                <w:lang w:val="en-GB"/>
              </w:rPr>
            </w:pPr>
            <w:del w:id="5033" w:author="Author">
              <w:r w:rsidRPr="00711388" w:rsidDel="004D643F">
                <w:rPr>
                  <w:lang w:val="en-GB"/>
                </w:rPr>
                <w:delText>R0400/C0090</w:delText>
              </w:r>
            </w:del>
          </w:p>
        </w:tc>
        <w:tc>
          <w:tcPr>
            <w:tcW w:w="2414" w:type="dxa"/>
            <w:tcBorders>
              <w:top w:val="single" w:sz="2" w:space="0" w:color="auto"/>
              <w:left w:val="single" w:sz="2" w:space="0" w:color="auto"/>
              <w:bottom w:val="single" w:sz="2" w:space="0" w:color="auto"/>
              <w:right w:val="single" w:sz="2" w:space="0" w:color="auto"/>
            </w:tcBorders>
          </w:tcPr>
          <w:p w14:paraId="3024E8C7" w14:textId="27DD6439" w:rsidR="00872AFE" w:rsidRPr="00711388" w:rsidDel="004D643F" w:rsidRDefault="00872AFE" w:rsidP="00567869">
            <w:pPr>
              <w:pStyle w:val="NormalLeft"/>
              <w:rPr>
                <w:del w:id="5034" w:author="Author"/>
                <w:lang w:val="en-GB"/>
              </w:rPr>
            </w:pPr>
            <w:del w:id="5035" w:author="Author">
              <w:r w:rsidRPr="00711388" w:rsidDel="004D643F">
                <w:rPr>
                  <w:lang w:val="en-GB"/>
                </w:rPr>
                <w:delText>Total subordinated mutual member accounts</w:delText>
              </w:r>
            </w:del>
            <w:r w:rsidR="00711388" w:rsidRPr="00711388">
              <w:rPr>
                <w:lang w:val="en-GB"/>
              </w:rPr>
              <w:t>-</w:t>
            </w:r>
            <w:del w:id="5036"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1302EA05" w14:textId="7B735D29" w:rsidR="00872AFE" w:rsidRPr="00711388" w:rsidDel="004D643F" w:rsidRDefault="00872AFE" w:rsidP="00567869">
            <w:pPr>
              <w:pStyle w:val="NormalLeft"/>
              <w:rPr>
                <w:del w:id="5037" w:author="Author"/>
                <w:lang w:val="en-GB"/>
              </w:rPr>
            </w:pPr>
            <w:del w:id="5038" w:author="Author">
              <w:r w:rsidRPr="00711388" w:rsidDel="004D643F">
                <w:rPr>
                  <w:lang w:val="en-GB"/>
                </w:rPr>
                <w:delText>This is the amount reflecting the total movement in valuation subordinated mutual member accounts over the reporting period.</w:delText>
              </w:r>
            </w:del>
          </w:p>
        </w:tc>
      </w:tr>
      <w:tr w:rsidR="00872AFE" w:rsidRPr="00711388" w:rsidDel="004D643F" w14:paraId="621C7BE4" w14:textId="1C556339" w:rsidTr="00567869">
        <w:trPr>
          <w:del w:id="5039" w:author="Author"/>
        </w:trPr>
        <w:tc>
          <w:tcPr>
            <w:tcW w:w="2879" w:type="dxa"/>
            <w:tcBorders>
              <w:top w:val="single" w:sz="2" w:space="0" w:color="auto"/>
              <w:left w:val="single" w:sz="2" w:space="0" w:color="auto"/>
              <w:bottom w:val="single" w:sz="2" w:space="0" w:color="auto"/>
              <w:right w:val="single" w:sz="2" w:space="0" w:color="auto"/>
            </w:tcBorders>
          </w:tcPr>
          <w:p w14:paraId="199F7E55" w14:textId="144666C3" w:rsidR="00872AFE" w:rsidRPr="00711388" w:rsidDel="004D643F" w:rsidRDefault="00872AFE" w:rsidP="00567869">
            <w:pPr>
              <w:pStyle w:val="NormalLeft"/>
              <w:rPr>
                <w:del w:id="5040" w:author="Author"/>
                <w:lang w:val="en-GB"/>
              </w:rPr>
            </w:pPr>
            <w:del w:id="5041" w:author="Author">
              <w:r w:rsidRPr="00711388" w:rsidDel="004D643F">
                <w:rPr>
                  <w:lang w:val="en-GB"/>
                </w:rPr>
                <w:delText>R0400/C0100</w:delText>
              </w:r>
            </w:del>
          </w:p>
        </w:tc>
        <w:tc>
          <w:tcPr>
            <w:tcW w:w="2414" w:type="dxa"/>
            <w:tcBorders>
              <w:top w:val="single" w:sz="2" w:space="0" w:color="auto"/>
              <w:left w:val="single" w:sz="2" w:space="0" w:color="auto"/>
              <w:bottom w:val="single" w:sz="2" w:space="0" w:color="auto"/>
              <w:right w:val="single" w:sz="2" w:space="0" w:color="auto"/>
            </w:tcBorders>
          </w:tcPr>
          <w:p w14:paraId="16BE450B" w14:textId="52CE251F" w:rsidR="00872AFE" w:rsidRPr="00711388" w:rsidDel="004D643F" w:rsidRDefault="00872AFE" w:rsidP="00567869">
            <w:pPr>
              <w:pStyle w:val="NormalLeft"/>
              <w:rPr>
                <w:del w:id="5042" w:author="Author"/>
                <w:lang w:val="en-GB"/>
              </w:rPr>
            </w:pPr>
            <w:del w:id="5043" w:author="Author">
              <w:r w:rsidRPr="00711388" w:rsidDel="004D643F">
                <w:rPr>
                  <w:lang w:val="en-GB"/>
                </w:rPr>
                <w:delText xml:space="preserve">Total subordinated mutual member accounts </w:delText>
              </w:r>
            </w:del>
            <w:r w:rsidR="00845F43" w:rsidRPr="00711388">
              <w:rPr>
                <w:lang w:val="en-GB"/>
              </w:rPr>
              <w:t>-</w:t>
            </w:r>
            <w:del w:id="5044" w:author="Author">
              <w:r w:rsidRPr="00711388" w:rsidDel="004D643F">
                <w:rPr>
                  <w:lang w:val="en-GB"/>
                </w:rPr>
                <w:delText xml:space="preserve"> regulatory action</w:delText>
              </w:r>
            </w:del>
          </w:p>
        </w:tc>
        <w:tc>
          <w:tcPr>
            <w:tcW w:w="3993" w:type="dxa"/>
            <w:tcBorders>
              <w:top w:val="single" w:sz="2" w:space="0" w:color="auto"/>
              <w:left w:val="single" w:sz="2" w:space="0" w:color="auto"/>
              <w:bottom w:val="single" w:sz="2" w:space="0" w:color="auto"/>
              <w:right w:val="single" w:sz="2" w:space="0" w:color="auto"/>
            </w:tcBorders>
          </w:tcPr>
          <w:p w14:paraId="1C6B7963" w14:textId="3B433502" w:rsidR="00872AFE" w:rsidRPr="00711388" w:rsidDel="004D643F" w:rsidRDefault="00872AFE" w:rsidP="00567869">
            <w:pPr>
              <w:pStyle w:val="NormalLeft"/>
              <w:rPr>
                <w:del w:id="5045" w:author="Author"/>
                <w:lang w:val="en-GB"/>
              </w:rPr>
            </w:pPr>
            <w:del w:id="5046" w:author="Author">
              <w:r w:rsidRPr="00711388" w:rsidDel="004D643F">
                <w:rPr>
                  <w:lang w:val="en-GB"/>
                </w:rPr>
                <w:delText>This is the amount reflecting the total increase/decrease in subordinated mutual member accounts due to regulatory action over the reporting period.</w:delText>
              </w:r>
            </w:del>
          </w:p>
        </w:tc>
      </w:tr>
      <w:tr w:rsidR="00872AFE" w:rsidRPr="00711388" w:rsidDel="004D643F" w14:paraId="6DBD4546" w14:textId="07DA3DC4" w:rsidTr="00567869">
        <w:trPr>
          <w:del w:id="5047" w:author="Author"/>
        </w:trPr>
        <w:tc>
          <w:tcPr>
            <w:tcW w:w="2879" w:type="dxa"/>
            <w:tcBorders>
              <w:top w:val="single" w:sz="2" w:space="0" w:color="auto"/>
              <w:left w:val="single" w:sz="2" w:space="0" w:color="auto"/>
              <w:bottom w:val="single" w:sz="2" w:space="0" w:color="auto"/>
              <w:right w:val="single" w:sz="2" w:space="0" w:color="auto"/>
            </w:tcBorders>
          </w:tcPr>
          <w:p w14:paraId="79C9CB1E" w14:textId="4093ED10" w:rsidR="00872AFE" w:rsidRPr="00711388" w:rsidDel="004D643F" w:rsidRDefault="00872AFE" w:rsidP="00567869">
            <w:pPr>
              <w:pStyle w:val="NormalLeft"/>
              <w:rPr>
                <w:del w:id="5048" w:author="Author"/>
                <w:lang w:val="en-GB"/>
              </w:rPr>
            </w:pPr>
            <w:del w:id="5049" w:author="Author">
              <w:r w:rsidRPr="00711388" w:rsidDel="004D643F">
                <w:rPr>
                  <w:lang w:val="en-GB"/>
                </w:rPr>
                <w:delText>R0400/C0060</w:delText>
              </w:r>
            </w:del>
          </w:p>
        </w:tc>
        <w:tc>
          <w:tcPr>
            <w:tcW w:w="2414" w:type="dxa"/>
            <w:tcBorders>
              <w:top w:val="single" w:sz="2" w:space="0" w:color="auto"/>
              <w:left w:val="single" w:sz="2" w:space="0" w:color="auto"/>
              <w:bottom w:val="single" w:sz="2" w:space="0" w:color="auto"/>
              <w:right w:val="single" w:sz="2" w:space="0" w:color="auto"/>
            </w:tcBorders>
          </w:tcPr>
          <w:p w14:paraId="4D823050" w14:textId="5C1288DA" w:rsidR="00872AFE" w:rsidRPr="00711388" w:rsidDel="004D643F" w:rsidRDefault="00872AFE" w:rsidP="00567869">
            <w:pPr>
              <w:pStyle w:val="NormalLeft"/>
              <w:rPr>
                <w:del w:id="5050" w:author="Author"/>
                <w:lang w:val="en-GB"/>
              </w:rPr>
            </w:pPr>
            <w:del w:id="5051" w:author="Author">
              <w:r w:rsidRPr="00711388" w:rsidDel="004D643F">
                <w:rPr>
                  <w:lang w:val="en-GB"/>
                </w:rPr>
                <w:delText xml:space="preserve">Total subordinated mutual member accounts </w:delText>
              </w:r>
            </w:del>
            <w:r w:rsidR="00845F43" w:rsidRPr="00711388">
              <w:rPr>
                <w:lang w:val="en-GB"/>
              </w:rPr>
              <w:t>-</w:t>
            </w:r>
            <w:del w:id="5052"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168454FE" w14:textId="4BF16C72" w:rsidR="00872AFE" w:rsidRPr="00711388" w:rsidDel="004D643F" w:rsidRDefault="00872AFE" w:rsidP="00567869">
            <w:pPr>
              <w:pStyle w:val="NormalLeft"/>
              <w:rPr>
                <w:del w:id="5053" w:author="Author"/>
                <w:lang w:val="en-GB"/>
              </w:rPr>
            </w:pPr>
            <w:del w:id="5054" w:author="Author">
              <w:r w:rsidRPr="00711388" w:rsidDel="004D643F">
                <w:rPr>
                  <w:lang w:val="en-GB"/>
                </w:rPr>
                <w:delText>This is the total balance of subordinated mutual member accounts carried forward to the next reporting period.</w:delText>
              </w:r>
            </w:del>
          </w:p>
        </w:tc>
      </w:tr>
      <w:tr w:rsidR="00872AFE" w:rsidRPr="00711388" w:rsidDel="004D643F" w14:paraId="4B44C929" w14:textId="1BF26114" w:rsidTr="00567869">
        <w:trPr>
          <w:del w:id="5055" w:author="Author"/>
        </w:trPr>
        <w:tc>
          <w:tcPr>
            <w:tcW w:w="2879" w:type="dxa"/>
            <w:tcBorders>
              <w:top w:val="single" w:sz="2" w:space="0" w:color="auto"/>
              <w:left w:val="single" w:sz="2" w:space="0" w:color="auto"/>
              <w:bottom w:val="single" w:sz="2" w:space="0" w:color="auto"/>
              <w:right w:val="single" w:sz="2" w:space="0" w:color="auto"/>
            </w:tcBorders>
          </w:tcPr>
          <w:p w14:paraId="111786B1" w14:textId="027EAAE8" w:rsidR="00872AFE" w:rsidRPr="00711388" w:rsidDel="004D643F" w:rsidRDefault="00872AFE" w:rsidP="00567869">
            <w:pPr>
              <w:pStyle w:val="NormalCentered"/>
              <w:rPr>
                <w:del w:id="5056" w:author="Author"/>
                <w:lang w:val="en-GB"/>
              </w:rPr>
            </w:pPr>
            <w:del w:id="5057" w:author="Author">
              <w:r w:rsidRPr="00711388" w:rsidDel="004D643F">
                <w:rPr>
                  <w:i/>
                  <w:iCs/>
                  <w:lang w:val="en-GB"/>
                </w:rPr>
                <w:delText>Surplus funds</w:delText>
              </w:r>
            </w:del>
          </w:p>
        </w:tc>
        <w:tc>
          <w:tcPr>
            <w:tcW w:w="2414" w:type="dxa"/>
            <w:tcBorders>
              <w:top w:val="single" w:sz="2" w:space="0" w:color="auto"/>
              <w:left w:val="single" w:sz="2" w:space="0" w:color="auto"/>
              <w:bottom w:val="single" w:sz="2" w:space="0" w:color="auto"/>
              <w:right w:val="single" w:sz="2" w:space="0" w:color="auto"/>
            </w:tcBorders>
          </w:tcPr>
          <w:p w14:paraId="4E96FC4E" w14:textId="506F3DF4" w:rsidR="00872AFE" w:rsidRPr="00711388" w:rsidDel="004D643F" w:rsidRDefault="00872AFE" w:rsidP="00567869">
            <w:pPr>
              <w:pStyle w:val="NormalCentered"/>
              <w:rPr>
                <w:del w:id="5058" w:author="Author"/>
                <w:lang w:val="en-GB"/>
              </w:rPr>
            </w:pPr>
          </w:p>
        </w:tc>
        <w:tc>
          <w:tcPr>
            <w:tcW w:w="3993" w:type="dxa"/>
            <w:tcBorders>
              <w:top w:val="single" w:sz="2" w:space="0" w:color="auto"/>
              <w:left w:val="single" w:sz="2" w:space="0" w:color="auto"/>
              <w:bottom w:val="single" w:sz="2" w:space="0" w:color="auto"/>
              <w:right w:val="single" w:sz="2" w:space="0" w:color="auto"/>
            </w:tcBorders>
          </w:tcPr>
          <w:p w14:paraId="115A2B88" w14:textId="56A891E8" w:rsidR="00872AFE" w:rsidRPr="00711388" w:rsidDel="004D643F" w:rsidRDefault="00872AFE" w:rsidP="00567869">
            <w:pPr>
              <w:pStyle w:val="NormalCentered"/>
              <w:rPr>
                <w:del w:id="5059" w:author="Author"/>
                <w:lang w:val="en-GB"/>
              </w:rPr>
            </w:pPr>
          </w:p>
        </w:tc>
      </w:tr>
      <w:tr w:rsidR="00872AFE" w:rsidRPr="00711388" w:rsidDel="004D643F" w14:paraId="2F7A0500" w14:textId="31EDED6D" w:rsidTr="00567869">
        <w:trPr>
          <w:del w:id="5060" w:author="Author"/>
        </w:trPr>
        <w:tc>
          <w:tcPr>
            <w:tcW w:w="2879" w:type="dxa"/>
            <w:tcBorders>
              <w:top w:val="single" w:sz="2" w:space="0" w:color="auto"/>
              <w:left w:val="single" w:sz="2" w:space="0" w:color="auto"/>
              <w:bottom w:val="single" w:sz="2" w:space="0" w:color="auto"/>
              <w:right w:val="single" w:sz="2" w:space="0" w:color="auto"/>
            </w:tcBorders>
          </w:tcPr>
          <w:p w14:paraId="28E6120C" w14:textId="063F9D2F" w:rsidR="00872AFE" w:rsidRPr="00711388" w:rsidDel="004D643F" w:rsidRDefault="00872AFE" w:rsidP="00567869">
            <w:pPr>
              <w:pStyle w:val="NormalLeft"/>
              <w:rPr>
                <w:del w:id="5061" w:author="Author"/>
                <w:lang w:val="en-GB"/>
              </w:rPr>
            </w:pPr>
            <w:del w:id="5062" w:author="Author">
              <w:r w:rsidRPr="00711388" w:rsidDel="004D643F">
                <w:rPr>
                  <w:lang w:val="en-GB"/>
                </w:rPr>
                <w:delText>R0500/C0010</w:delText>
              </w:r>
            </w:del>
          </w:p>
        </w:tc>
        <w:tc>
          <w:tcPr>
            <w:tcW w:w="2414" w:type="dxa"/>
            <w:tcBorders>
              <w:top w:val="single" w:sz="2" w:space="0" w:color="auto"/>
              <w:left w:val="single" w:sz="2" w:space="0" w:color="auto"/>
              <w:bottom w:val="single" w:sz="2" w:space="0" w:color="auto"/>
              <w:right w:val="single" w:sz="2" w:space="0" w:color="auto"/>
            </w:tcBorders>
          </w:tcPr>
          <w:p w14:paraId="1D4F1C45" w14:textId="779524FD" w:rsidR="00872AFE" w:rsidRPr="00711388" w:rsidDel="004D643F" w:rsidRDefault="00872AFE" w:rsidP="00567869">
            <w:pPr>
              <w:pStyle w:val="NormalLeft"/>
              <w:rPr>
                <w:del w:id="5063" w:author="Author"/>
                <w:lang w:val="en-GB"/>
              </w:rPr>
            </w:pPr>
            <w:del w:id="5064" w:author="Author">
              <w:r w:rsidRPr="00711388" w:rsidDel="004D643F">
                <w:rPr>
                  <w:lang w:val="en-GB"/>
                </w:rPr>
                <w:delText xml:space="preserve">Surplus funds </w:delText>
              </w:r>
            </w:del>
            <w:r w:rsidR="00711388" w:rsidRPr="00711388">
              <w:rPr>
                <w:lang w:val="en-GB"/>
              </w:rPr>
              <w:t>-</w:t>
            </w:r>
            <w:del w:id="5065" w:author="Author">
              <w:r w:rsidRPr="00711388" w:rsidDel="004D643F">
                <w:rPr>
                  <w:lang w:val="en-GB"/>
                </w:rPr>
                <w:delText>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7EFC4899" w14:textId="596FD291" w:rsidR="00872AFE" w:rsidRPr="00711388" w:rsidDel="004D643F" w:rsidRDefault="00872AFE" w:rsidP="00567869">
            <w:pPr>
              <w:pStyle w:val="NormalLeft"/>
              <w:rPr>
                <w:del w:id="5066" w:author="Author"/>
                <w:lang w:val="en-GB"/>
              </w:rPr>
            </w:pPr>
            <w:del w:id="5067" w:author="Author">
              <w:r w:rsidRPr="00711388" w:rsidDel="004D643F">
                <w:rPr>
                  <w:lang w:val="en-GB"/>
                </w:rPr>
                <w:delText>This is the balance of surplus funds brought forward from the previous reporting period.</w:delText>
              </w:r>
            </w:del>
          </w:p>
        </w:tc>
      </w:tr>
      <w:tr w:rsidR="00872AFE" w:rsidRPr="00711388" w:rsidDel="004D643F" w14:paraId="2DF99429" w14:textId="1C99E623" w:rsidTr="00567869">
        <w:trPr>
          <w:del w:id="5068" w:author="Author"/>
        </w:trPr>
        <w:tc>
          <w:tcPr>
            <w:tcW w:w="2879" w:type="dxa"/>
            <w:tcBorders>
              <w:top w:val="single" w:sz="2" w:space="0" w:color="auto"/>
              <w:left w:val="single" w:sz="2" w:space="0" w:color="auto"/>
              <w:bottom w:val="single" w:sz="2" w:space="0" w:color="auto"/>
              <w:right w:val="single" w:sz="2" w:space="0" w:color="auto"/>
            </w:tcBorders>
          </w:tcPr>
          <w:p w14:paraId="771EAEBB" w14:textId="781806C1" w:rsidR="00872AFE" w:rsidRPr="00711388" w:rsidDel="004D643F" w:rsidRDefault="00872AFE" w:rsidP="00567869">
            <w:pPr>
              <w:pStyle w:val="NormalLeft"/>
              <w:rPr>
                <w:del w:id="5069" w:author="Author"/>
                <w:lang w:val="en-GB"/>
              </w:rPr>
            </w:pPr>
            <w:del w:id="5070" w:author="Author">
              <w:r w:rsidRPr="00711388" w:rsidDel="004D643F">
                <w:rPr>
                  <w:lang w:val="en-GB"/>
                </w:rPr>
                <w:delText>R0500/C0060</w:delText>
              </w:r>
            </w:del>
          </w:p>
        </w:tc>
        <w:tc>
          <w:tcPr>
            <w:tcW w:w="2414" w:type="dxa"/>
            <w:tcBorders>
              <w:top w:val="single" w:sz="2" w:space="0" w:color="auto"/>
              <w:left w:val="single" w:sz="2" w:space="0" w:color="auto"/>
              <w:bottom w:val="single" w:sz="2" w:space="0" w:color="auto"/>
              <w:right w:val="single" w:sz="2" w:space="0" w:color="auto"/>
            </w:tcBorders>
          </w:tcPr>
          <w:p w14:paraId="6F22450D" w14:textId="66B47362" w:rsidR="00872AFE" w:rsidRPr="00711388" w:rsidDel="004D643F" w:rsidRDefault="00872AFE" w:rsidP="00567869">
            <w:pPr>
              <w:pStyle w:val="NormalLeft"/>
              <w:rPr>
                <w:del w:id="5071" w:author="Author"/>
                <w:lang w:val="en-GB"/>
              </w:rPr>
            </w:pPr>
            <w:del w:id="5072" w:author="Author">
              <w:r w:rsidRPr="00711388" w:rsidDel="004D643F">
                <w:rPr>
                  <w:lang w:val="en-GB"/>
                </w:rPr>
                <w:delText xml:space="preserve">Surplus funds </w:delText>
              </w:r>
            </w:del>
            <w:r w:rsidR="00711388" w:rsidRPr="00711388">
              <w:rPr>
                <w:lang w:val="en-GB"/>
              </w:rPr>
              <w:t>-</w:t>
            </w:r>
            <w:del w:id="5073" w:author="Author">
              <w:r w:rsidRPr="00711388" w:rsidDel="004D643F">
                <w:rPr>
                  <w:lang w:val="en-GB"/>
                </w:rPr>
                <w:delText>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10BFED26" w14:textId="36D4CBC4" w:rsidR="00872AFE" w:rsidRPr="00711388" w:rsidDel="004D643F" w:rsidRDefault="00872AFE" w:rsidP="00567869">
            <w:pPr>
              <w:pStyle w:val="NormalLeft"/>
              <w:rPr>
                <w:del w:id="5074" w:author="Author"/>
                <w:lang w:val="en-GB"/>
              </w:rPr>
            </w:pPr>
            <w:del w:id="5075" w:author="Author">
              <w:r w:rsidRPr="00711388" w:rsidDel="004D643F">
                <w:rPr>
                  <w:lang w:val="en-GB"/>
                </w:rPr>
                <w:delText>This is the balance of surplus funds carried forward to the next reporting period.</w:delText>
              </w:r>
            </w:del>
          </w:p>
        </w:tc>
      </w:tr>
      <w:tr w:rsidR="00872AFE" w:rsidRPr="00711388" w:rsidDel="004D643F" w14:paraId="4749073A" w14:textId="3510348D" w:rsidTr="00567869">
        <w:trPr>
          <w:del w:id="5076" w:author="Author"/>
        </w:trPr>
        <w:tc>
          <w:tcPr>
            <w:tcW w:w="2879" w:type="dxa"/>
            <w:tcBorders>
              <w:top w:val="single" w:sz="2" w:space="0" w:color="auto"/>
              <w:left w:val="single" w:sz="2" w:space="0" w:color="auto"/>
              <w:bottom w:val="single" w:sz="2" w:space="0" w:color="auto"/>
              <w:right w:val="single" w:sz="2" w:space="0" w:color="auto"/>
            </w:tcBorders>
          </w:tcPr>
          <w:p w14:paraId="5AB5BC10" w14:textId="322F8B8E" w:rsidR="00872AFE" w:rsidRPr="00711388" w:rsidDel="004D643F" w:rsidRDefault="00872AFE" w:rsidP="00567869">
            <w:pPr>
              <w:pStyle w:val="NormalCentered"/>
              <w:rPr>
                <w:del w:id="5077" w:author="Author"/>
                <w:lang w:val="en-GB"/>
              </w:rPr>
            </w:pPr>
            <w:del w:id="5078" w:author="Author">
              <w:r w:rsidRPr="00711388" w:rsidDel="004D643F">
                <w:rPr>
                  <w:i/>
                  <w:iCs/>
                  <w:lang w:val="en-GB"/>
                </w:rPr>
                <w:delText xml:space="preserve">Preference shares </w:delText>
              </w:r>
            </w:del>
            <w:r w:rsidR="00845F43" w:rsidRPr="00711388">
              <w:rPr>
                <w:i/>
                <w:iCs/>
                <w:lang w:val="en-GB"/>
              </w:rPr>
              <w:t>-</w:t>
            </w:r>
            <w:del w:id="5079" w:author="Author">
              <w:r w:rsidRPr="00711388" w:rsidDel="004D643F">
                <w:rPr>
                  <w:i/>
                  <w:iCs/>
                  <w:lang w:val="en-GB"/>
                </w:rPr>
                <w:delText xml:space="preserve"> movements in the reporting period</w:delText>
              </w:r>
            </w:del>
          </w:p>
        </w:tc>
        <w:tc>
          <w:tcPr>
            <w:tcW w:w="2414" w:type="dxa"/>
            <w:tcBorders>
              <w:top w:val="single" w:sz="2" w:space="0" w:color="auto"/>
              <w:left w:val="single" w:sz="2" w:space="0" w:color="auto"/>
              <w:bottom w:val="single" w:sz="2" w:space="0" w:color="auto"/>
              <w:right w:val="single" w:sz="2" w:space="0" w:color="auto"/>
            </w:tcBorders>
          </w:tcPr>
          <w:p w14:paraId="08FCA37B" w14:textId="0FC9CB5B" w:rsidR="00872AFE" w:rsidRPr="00711388" w:rsidDel="004D643F" w:rsidRDefault="00872AFE" w:rsidP="00567869">
            <w:pPr>
              <w:pStyle w:val="NormalCentered"/>
              <w:rPr>
                <w:del w:id="5080" w:author="Author"/>
                <w:lang w:val="en-GB"/>
              </w:rPr>
            </w:pPr>
          </w:p>
        </w:tc>
        <w:tc>
          <w:tcPr>
            <w:tcW w:w="3993" w:type="dxa"/>
            <w:tcBorders>
              <w:top w:val="single" w:sz="2" w:space="0" w:color="auto"/>
              <w:left w:val="single" w:sz="2" w:space="0" w:color="auto"/>
              <w:bottom w:val="single" w:sz="2" w:space="0" w:color="auto"/>
              <w:right w:val="single" w:sz="2" w:space="0" w:color="auto"/>
            </w:tcBorders>
          </w:tcPr>
          <w:p w14:paraId="5F186E36" w14:textId="4B8B2B7D" w:rsidR="00872AFE" w:rsidRPr="00711388" w:rsidDel="004D643F" w:rsidRDefault="00872AFE" w:rsidP="00567869">
            <w:pPr>
              <w:pStyle w:val="NormalCentered"/>
              <w:rPr>
                <w:del w:id="5081" w:author="Author"/>
                <w:lang w:val="en-GB"/>
              </w:rPr>
            </w:pPr>
          </w:p>
        </w:tc>
      </w:tr>
      <w:tr w:rsidR="00872AFE" w:rsidRPr="00711388" w:rsidDel="004D643F" w14:paraId="437E0CAC" w14:textId="450537DE" w:rsidTr="00567869">
        <w:trPr>
          <w:del w:id="5082" w:author="Author"/>
        </w:trPr>
        <w:tc>
          <w:tcPr>
            <w:tcW w:w="2879" w:type="dxa"/>
            <w:tcBorders>
              <w:top w:val="single" w:sz="2" w:space="0" w:color="auto"/>
              <w:left w:val="single" w:sz="2" w:space="0" w:color="auto"/>
              <w:bottom w:val="single" w:sz="2" w:space="0" w:color="auto"/>
              <w:right w:val="single" w:sz="2" w:space="0" w:color="auto"/>
            </w:tcBorders>
          </w:tcPr>
          <w:p w14:paraId="57A70E57" w14:textId="6AFA7AAF" w:rsidR="00872AFE" w:rsidRPr="00711388" w:rsidDel="004D643F" w:rsidRDefault="00872AFE" w:rsidP="00567869">
            <w:pPr>
              <w:pStyle w:val="NormalLeft"/>
              <w:rPr>
                <w:del w:id="5083" w:author="Author"/>
                <w:lang w:val="en-GB"/>
              </w:rPr>
            </w:pPr>
            <w:del w:id="5084" w:author="Author">
              <w:r w:rsidRPr="00711388" w:rsidDel="004D643F">
                <w:rPr>
                  <w:lang w:val="en-GB"/>
                </w:rPr>
                <w:lastRenderedPageBreak/>
                <w:delText>R0510/C0010</w:delText>
              </w:r>
            </w:del>
          </w:p>
        </w:tc>
        <w:tc>
          <w:tcPr>
            <w:tcW w:w="2414" w:type="dxa"/>
            <w:tcBorders>
              <w:top w:val="single" w:sz="2" w:space="0" w:color="auto"/>
              <w:left w:val="single" w:sz="2" w:space="0" w:color="auto"/>
              <w:bottom w:val="single" w:sz="2" w:space="0" w:color="auto"/>
              <w:right w:val="single" w:sz="2" w:space="0" w:color="auto"/>
            </w:tcBorders>
          </w:tcPr>
          <w:p w14:paraId="3EDE0A61" w14:textId="3856BF31" w:rsidR="00872AFE" w:rsidRPr="00711388" w:rsidDel="004D643F" w:rsidRDefault="00872AFE" w:rsidP="00567869">
            <w:pPr>
              <w:pStyle w:val="NormalLeft"/>
              <w:rPr>
                <w:del w:id="5085" w:author="Author"/>
                <w:lang w:val="en-GB"/>
              </w:rPr>
            </w:pPr>
            <w:del w:id="5086" w:author="Author">
              <w:r w:rsidRPr="00711388" w:rsidDel="004D643F">
                <w:rPr>
                  <w:lang w:val="en-GB"/>
                </w:rPr>
                <w:delText xml:space="preserve">Preference shares </w:delText>
              </w:r>
            </w:del>
            <w:r w:rsidR="00711388" w:rsidRPr="00711388">
              <w:rPr>
                <w:lang w:val="en-GB"/>
              </w:rPr>
              <w:t>-</w:t>
            </w:r>
            <w:del w:id="5087" w:author="Author">
              <w:r w:rsidRPr="00711388" w:rsidDel="004D643F">
                <w:rPr>
                  <w:lang w:val="en-GB"/>
                </w:rPr>
                <w:delText xml:space="preserve">Tier 1 </w:delText>
              </w:r>
            </w:del>
            <w:r w:rsidR="00845F43" w:rsidRPr="00711388">
              <w:rPr>
                <w:lang w:val="en-GB"/>
              </w:rPr>
              <w:t>-</w:t>
            </w:r>
            <w:del w:id="5088"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6740FEDB" w14:textId="40A2EA59" w:rsidR="00872AFE" w:rsidRPr="00711388" w:rsidDel="004D643F" w:rsidRDefault="00872AFE" w:rsidP="00567869">
            <w:pPr>
              <w:pStyle w:val="NormalLeft"/>
              <w:rPr>
                <w:del w:id="5089" w:author="Author"/>
                <w:lang w:val="en-GB"/>
              </w:rPr>
            </w:pPr>
            <w:del w:id="5090" w:author="Author">
              <w:r w:rsidRPr="00711388" w:rsidDel="004D643F">
                <w:rPr>
                  <w:lang w:val="en-GB"/>
                </w:rPr>
                <w:delText>This is the balance of Tier 1 preference shares brought forward from the previous reporting period.</w:delText>
              </w:r>
            </w:del>
          </w:p>
        </w:tc>
      </w:tr>
      <w:tr w:rsidR="00872AFE" w:rsidRPr="00711388" w:rsidDel="004D643F" w14:paraId="42B8A749" w14:textId="0F210C8B" w:rsidTr="00567869">
        <w:trPr>
          <w:del w:id="5091" w:author="Author"/>
        </w:trPr>
        <w:tc>
          <w:tcPr>
            <w:tcW w:w="2879" w:type="dxa"/>
            <w:tcBorders>
              <w:top w:val="single" w:sz="2" w:space="0" w:color="auto"/>
              <w:left w:val="single" w:sz="2" w:space="0" w:color="auto"/>
              <w:bottom w:val="single" w:sz="2" w:space="0" w:color="auto"/>
              <w:right w:val="single" w:sz="2" w:space="0" w:color="auto"/>
            </w:tcBorders>
          </w:tcPr>
          <w:p w14:paraId="55B8F8A7" w14:textId="64AEDD1C" w:rsidR="00872AFE" w:rsidRPr="00711388" w:rsidDel="004D643F" w:rsidRDefault="00872AFE" w:rsidP="00567869">
            <w:pPr>
              <w:pStyle w:val="NormalLeft"/>
              <w:rPr>
                <w:del w:id="5092" w:author="Author"/>
                <w:lang w:val="en-GB"/>
              </w:rPr>
            </w:pPr>
            <w:del w:id="5093" w:author="Author">
              <w:r w:rsidRPr="00711388" w:rsidDel="004D643F">
                <w:rPr>
                  <w:lang w:val="en-GB"/>
                </w:rPr>
                <w:delText>R0510/C0020</w:delText>
              </w:r>
            </w:del>
          </w:p>
        </w:tc>
        <w:tc>
          <w:tcPr>
            <w:tcW w:w="2414" w:type="dxa"/>
            <w:tcBorders>
              <w:top w:val="single" w:sz="2" w:space="0" w:color="auto"/>
              <w:left w:val="single" w:sz="2" w:space="0" w:color="auto"/>
              <w:bottom w:val="single" w:sz="2" w:space="0" w:color="auto"/>
              <w:right w:val="single" w:sz="2" w:space="0" w:color="auto"/>
            </w:tcBorders>
          </w:tcPr>
          <w:p w14:paraId="3427F42A" w14:textId="37FD1378" w:rsidR="00872AFE" w:rsidRPr="00711388" w:rsidDel="004D643F" w:rsidRDefault="00872AFE" w:rsidP="00567869">
            <w:pPr>
              <w:pStyle w:val="NormalLeft"/>
              <w:rPr>
                <w:del w:id="5094" w:author="Author"/>
                <w:lang w:val="en-GB"/>
              </w:rPr>
            </w:pPr>
            <w:del w:id="5095" w:author="Author">
              <w:r w:rsidRPr="00711388" w:rsidDel="004D643F">
                <w:rPr>
                  <w:lang w:val="en-GB"/>
                </w:rPr>
                <w:delText xml:space="preserve">Preference shares </w:delText>
              </w:r>
            </w:del>
            <w:r w:rsidR="00711388" w:rsidRPr="00711388">
              <w:rPr>
                <w:lang w:val="en-GB"/>
              </w:rPr>
              <w:t>-</w:t>
            </w:r>
            <w:del w:id="5096" w:author="Author">
              <w:r w:rsidRPr="00711388" w:rsidDel="004D643F">
                <w:rPr>
                  <w:lang w:val="en-GB"/>
                </w:rPr>
                <w:delText xml:space="preserve">Tier 1 </w:delText>
              </w:r>
            </w:del>
            <w:r w:rsidR="00845F43" w:rsidRPr="00711388">
              <w:rPr>
                <w:lang w:val="en-GB"/>
              </w:rPr>
              <w:t>-</w:t>
            </w:r>
            <w:del w:id="5097"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7BCEAC65" w14:textId="506A0A7C" w:rsidR="00872AFE" w:rsidRPr="00711388" w:rsidDel="004D643F" w:rsidRDefault="00872AFE" w:rsidP="00567869">
            <w:pPr>
              <w:pStyle w:val="NormalLeft"/>
              <w:rPr>
                <w:del w:id="5098" w:author="Author"/>
                <w:lang w:val="en-GB"/>
              </w:rPr>
            </w:pPr>
            <w:del w:id="5099" w:author="Author">
              <w:r w:rsidRPr="00711388" w:rsidDel="004D643F">
                <w:rPr>
                  <w:lang w:val="en-GB"/>
                </w:rPr>
                <w:delText>This is the increase in Tier 1 preference shares over the reporting period.</w:delText>
              </w:r>
            </w:del>
          </w:p>
        </w:tc>
      </w:tr>
      <w:tr w:rsidR="00872AFE" w:rsidRPr="00711388" w:rsidDel="004D643F" w14:paraId="11C6B430" w14:textId="0B539DBD" w:rsidTr="00567869">
        <w:trPr>
          <w:del w:id="5100" w:author="Author"/>
        </w:trPr>
        <w:tc>
          <w:tcPr>
            <w:tcW w:w="2879" w:type="dxa"/>
            <w:tcBorders>
              <w:top w:val="single" w:sz="2" w:space="0" w:color="auto"/>
              <w:left w:val="single" w:sz="2" w:space="0" w:color="auto"/>
              <w:bottom w:val="single" w:sz="2" w:space="0" w:color="auto"/>
              <w:right w:val="single" w:sz="2" w:space="0" w:color="auto"/>
            </w:tcBorders>
          </w:tcPr>
          <w:p w14:paraId="40F67A74" w14:textId="2CAB6873" w:rsidR="00872AFE" w:rsidRPr="00711388" w:rsidDel="004D643F" w:rsidRDefault="00872AFE" w:rsidP="00567869">
            <w:pPr>
              <w:pStyle w:val="NormalLeft"/>
              <w:rPr>
                <w:del w:id="5101" w:author="Author"/>
                <w:lang w:val="en-GB"/>
              </w:rPr>
            </w:pPr>
            <w:del w:id="5102" w:author="Author">
              <w:r w:rsidRPr="00711388" w:rsidDel="004D643F">
                <w:rPr>
                  <w:lang w:val="en-GB"/>
                </w:rPr>
                <w:delText>R0510/C0030</w:delText>
              </w:r>
            </w:del>
          </w:p>
        </w:tc>
        <w:tc>
          <w:tcPr>
            <w:tcW w:w="2414" w:type="dxa"/>
            <w:tcBorders>
              <w:top w:val="single" w:sz="2" w:space="0" w:color="auto"/>
              <w:left w:val="single" w:sz="2" w:space="0" w:color="auto"/>
              <w:bottom w:val="single" w:sz="2" w:space="0" w:color="auto"/>
              <w:right w:val="single" w:sz="2" w:space="0" w:color="auto"/>
            </w:tcBorders>
          </w:tcPr>
          <w:p w14:paraId="4AC4934D" w14:textId="7FA762A7" w:rsidR="00872AFE" w:rsidRPr="00711388" w:rsidDel="004D643F" w:rsidRDefault="00872AFE" w:rsidP="00567869">
            <w:pPr>
              <w:pStyle w:val="NormalLeft"/>
              <w:rPr>
                <w:del w:id="5103" w:author="Author"/>
                <w:lang w:val="en-GB"/>
              </w:rPr>
            </w:pPr>
            <w:del w:id="5104" w:author="Author">
              <w:r w:rsidRPr="00711388" w:rsidDel="004D643F">
                <w:rPr>
                  <w:lang w:val="en-GB"/>
                </w:rPr>
                <w:delText xml:space="preserve">Preference shares </w:delText>
              </w:r>
            </w:del>
            <w:r w:rsidR="00711388" w:rsidRPr="00711388">
              <w:rPr>
                <w:lang w:val="en-GB"/>
              </w:rPr>
              <w:t>-</w:t>
            </w:r>
            <w:del w:id="5105" w:author="Author">
              <w:r w:rsidRPr="00711388" w:rsidDel="004D643F">
                <w:rPr>
                  <w:lang w:val="en-GB"/>
                </w:rPr>
                <w:delText xml:space="preserve">Tier 1 </w:delText>
              </w:r>
            </w:del>
            <w:r w:rsidR="00845F43" w:rsidRPr="00711388">
              <w:rPr>
                <w:lang w:val="en-GB"/>
              </w:rPr>
              <w:t>-</w:t>
            </w:r>
            <w:del w:id="5106"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7253BEAC" w14:textId="097291E4" w:rsidR="00872AFE" w:rsidRPr="00711388" w:rsidDel="004D643F" w:rsidRDefault="00872AFE" w:rsidP="00567869">
            <w:pPr>
              <w:pStyle w:val="NormalLeft"/>
              <w:rPr>
                <w:del w:id="5107" w:author="Author"/>
                <w:lang w:val="en-GB"/>
              </w:rPr>
            </w:pPr>
            <w:del w:id="5108" w:author="Author">
              <w:r w:rsidRPr="00711388" w:rsidDel="004D643F">
                <w:rPr>
                  <w:lang w:val="en-GB"/>
                </w:rPr>
                <w:delText>This is the reduction in Tier 1 preference shares over the reporting period.</w:delText>
              </w:r>
            </w:del>
          </w:p>
        </w:tc>
      </w:tr>
      <w:tr w:rsidR="00872AFE" w:rsidRPr="00711388" w:rsidDel="004D643F" w14:paraId="168920BA" w14:textId="57CE5305" w:rsidTr="00567869">
        <w:trPr>
          <w:del w:id="5109" w:author="Author"/>
        </w:trPr>
        <w:tc>
          <w:tcPr>
            <w:tcW w:w="2879" w:type="dxa"/>
            <w:tcBorders>
              <w:top w:val="single" w:sz="2" w:space="0" w:color="auto"/>
              <w:left w:val="single" w:sz="2" w:space="0" w:color="auto"/>
              <w:bottom w:val="single" w:sz="2" w:space="0" w:color="auto"/>
              <w:right w:val="single" w:sz="2" w:space="0" w:color="auto"/>
            </w:tcBorders>
          </w:tcPr>
          <w:p w14:paraId="0EFB57E7" w14:textId="55214438" w:rsidR="00872AFE" w:rsidRPr="00711388" w:rsidDel="004D643F" w:rsidRDefault="00872AFE" w:rsidP="00567869">
            <w:pPr>
              <w:pStyle w:val="NormalLeft"/>
              <w:rPr>
                <w:del w:id="5110" w:author="Author"/>
                <w:lang w:val="en-GB"/>
              </w:rPr>
            </w:pPr>
            <w:del w:id="5111" w:author="Author">
              <w:r w:rsidRPr="00711388" w:rsidDel="004D643F">
                <w:rPr>
                  <w:lang w:val="en-GB"/>
                </w:rPr>
                <w:delText>R0510/C0060</w:delText>
              </w:r>
            </w:del>
          </w:p>
        </w:tc>
        <w:tc>
          <w:tcPr>
            <w:tcW w:w="2414" w:type="dxa"/>
            <w:tcBorders>
              <w:top w:val="single" w:sz="2" w:space="0" w:color="auto"/>
              <w:left w:val="single" w:sz="2" w:space="0" w:color="auto"/>
              <w:bottom w:val="single" w:sz="2" w:space="0" w:color="auto"/>
              <w:right w:val="single" w:sz="2" w:space="0" w:color="auto"/>
            </w:tcBorders>
          </w:tcPr>
          <w:p w14:paraId="5B67F0D0" w14:textId="0760C26F" w:rsidR="00872AFE" w:rsidRPr="00711388" w:rsidDel="004D643F" w:rsidRDefault="00872AFE" w:rsidP="00567869">
            <w:pPr>
              <w:pStyle w:val="NormalLeft"/>
              <w:rPr>
                <w:del w:id="5112" w:author="Author"/>
                <w:lang w:val="en-GB"/>
              </w:rPr>
            </w:pPr>
            <w:del w:id="5113" w:author="Author">
              <w:r w:rsidRPr="00711388" w:rsidDel="004D643F">
                <w:rPr>
                  <w:lang w:val="en-GB"/>
                </w:rPr>
                <w:delText xml:space="preserve">Preference shares </w:delText>
              </w:r>
            </w:del>
            <w:r w:rsidR="00711388" w:rsidRPr="00711388">
              <w:rPr>
                <w:lang w:val="en-GB"/>
              </w:rPr>
              <w:t>-</w:t>
            </w:r>
            <w:del w:id="5114" w:author="Author">
              <w:r w:rsidRPr="00711388" w:rsidDel="004D643F">
                <w:rPr>
                  <w:lang w:val="en-GB"/>
                </w:rPr>
                <w:delText xml:space="preserve">Tier 1 </w:delText>
              </w:r>
            </w:del>
            <w:r w:rsidR="00845F43" w:rsidRPr="00711388">
              <w:rPr>
                <w:lang w:val="en-GB"/>
              </w:rPr>
              <w:t>-</w:t>
            </w:r>
            <w:del w:id="5115"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3D8E48BC" w14:textId="441E41C7" w:rsidR="00872AFE" w:rsidRPr="00711388" w:rsidDel="004D643F" w:rsidRDefault="00872AFE" w:rsidP="00567869">
            <w:pPr>
              <w:pStyle w:val="NormalLeft"/>
              <w:rPr>
                <w:del w:id="5116" w:author="Author"/>
                <w:lang w:val="en-GB"/>
              </w:rPr>
            </w:pPr>
            <w:del w:id="5117" w:author="Author">
              <w:r w:rsidRPr="00711388" w:rsidDel="004D643F">
                <w:rPr>
                  <w:lang w:val="en-GB"/>
                </w:rPr>
                <w:delText>This is the balance of Tier 1 preference shares carried forward to the next reporting period.</w:delText>
              </w:r>
            </w:del>
          </w:p>
        </w:tc>
      </w:tr>
      <w:tr w:rsidR="00872AFE" w:rsidRPr="00711388" w:rsidDel="004D643F" w14:paraId="334C7739" w14:textId="6D82D50B" w:rsidTr="00567869">
        <w:trPr>
          <w:del w:id="5118" w:author="Author"/>
        </w:trPr>
        <w:tc>
          <w:tcPr>
            <w:tcW w:w="2879" w:type="dxa"/>
            <w:tcBorders>
              <w:top w:val="single" w:sz="2" w:space="0" w:color="auto"/>
              <w:left w:val="single" w:sz="2" w:space="0" w:color="auto"/>
              <w:bottom w:val="single" w:sz="2" w:space="0" w:color="auto"/>
              <w:right w:val="single" w:sz="2" w:space="0" w:color="auto"/>
            </w:tcBorders>
          </w:tcPr>
          <w:p w14:paraId="25B93D8A" w14:textId="2976AC23" w:rsidR="00872AFE" w:rsidRPr="00711388" w:rsidDel="004D643F" w:rsidRDefault="00872AFE" w:rsidP="00567869">
            <w:pPr>
              <w:pStyle w:val="NormalLeft"/>
              <w:rPr>
                <w:del w:id="5119" w:author="Author"/>
                <w:lang w:val="en-GB"/>
              </w:rPr>
            </w:pPr>
            <w:del w:id="5120" w:author="Author">
              <w:r w:rsidRPr="00711388" w:rsidDel="004D643F">
                <w:rPr>
                  <w:lang w:val="en-GB"/>
                </w:rPr>
                <w:delText>R0520/C0010</w:delText>
              </w:r>
            </w:del>
          </w:p>
        </w:tc>
        <w:tc>
          <w:tcPr>
            <w:tcW w:w="2414" w:type="dxa"/>
            <w:tcBorders>
              <w:top w:val="single" w:sz="2" w:space="0" w:color="auto"/>
              <w:left w:val="single" w:sz="2" w:space="0" w:color="auto"/>
              <w:bottom w:val="single" w:sz="2" w:space="0" w:color="auto"/>
              <w:right w:val="single" w:sz="2" w:space="0" w:color="auto"/>
            </w:tcBorders>
          </w:tcPr>
          <w:p w14:paraId="4E7A92ED" w14:textId="47A0DD46" w:rsidR="00872AFE" w:rsidRPr="00711388" w:rsidDel="004D643F" w:rsidRDefault="00872AFE" w:rsidP="00567869">
            <w:pPr>
              <w:pStyle w:val="NormalLeft"/>
              <w:rPr>
                <w:del w:id="5121" w:author="Author"/>
                <w:lang w:val="en-GB"/>
              </w:rPr>
            </w:pPr>
            <w:del w:id="5122" w:author="Author">
              <w:r w:rsidRPr="00711388" w:rsidDel="004D643F">
                <w:rPr>
                  <w:lang w:val="en-GB"/>
                </w:rPr>
                <w:delText xml:space="preserve">Preference shares </w:delText>
              </w:r>
            </w:del>
            <w:r w:rsidR="00711388" w:rsidRPr="00711388">
              <w:rPr>
                <w:lang w:val="en-GB"/>
              </w:rPr>
              <w:t>-</w:t>
            </w:r>
            <w:del w:id="5123" w:author="Author">
              <w:r w:rsidRPr="00711388" w:rsidDel="004D643F">
                <w:rPr>
                  <w:lang w:val="en-GB"/>
                </w:rPr>
                <w:delText xml:space="preserve">Tier 2 </w:delText>
              </w:r>
            </w:del>
            <w:r w:rsidR="00845F43" w:rsidRPr="00711388">
              <w:rPr>
                <w:lang w:val="en-GB"/>
              </w:rPr>
              <w:t>-</w:t>
            </w:r>
            <w:del w:id="5124"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4F6365FD" w14:textId="67C0E0F4" w:rsidR="00872AFE" w:rsidRPr="00711388" w:rsidDel="004D643F" w:rsidRDefault="00872AFE" w:rsidP="00567869">
            <w:pPr>
              <w:pStyle w:val="NormalLeft"/>
              <w:rPr>
                <w:del w:id="5125" w:author="Author"/>
                <w:lang w:val="en-GB"/>
              </w:rPr>
            </w:pPr>
            <w:del w:id="5126" w:author="Author">
              <w:r w:rsidRPr="00711388" w:rsidDel="004D643F">
                <w:rPr>
                  <w:lang w:val="en-GB"/>
                </w:rPr>
                <w:delText>This is the balance of Tier 2 preference shares brought forward from the previous reporting period.</w:delText>
              </w:r>
            </w:del>
          </w:p>
        </w:tc>
      </w:tr>
      <w:tr w:rsidR="00872AFE" w:rsidRPr="00711388" w:rsidDel="004D643F" w14:paraId="1774A2A1" w14:textId="42AF3F8F" w:rsidTr="00567869">
        <w:trPr>
          <w:del w:id="5127" w:author="Author"/>
        </w:trPr>
        <w:tc>
          <w:tcPr>
            <w:tcW w:w="2879" w:type="dxa"/>
            <w:tcBorders>
              <w:top w:val="single" w:sz="2" w:space="0" w:color="auto"/>
              <w:left w:val="single" w:sz="2" w:space="0" w:color="auto"/>
              <w:bottom w:val="single" w:sz="2" w:space="0" w:color="auto"/>
              <w:right w:val="single" w:sz="2" w:space="0" w:color="auto"/>
            </w:tcBorders>
          </w:tcPr>
          <w:p w14:paraId="17869728" w14:textId="168FA91C" w:rsidR="00872AFE" w:rsidRPr="00711388" w:rsidDel="004D643F" w:rsidRDefault="00872AFE" w:rsidP="00567869">
            <w:pPr>
              <w:pStyle w:val="NormalLeft"/>
              <w:rPr>
                <w:del w:id="5128" w:author="Author"/>
                <w:lang w:val="en-GB"/>
              </w:rPr>
            </w:pPr>
            <w:del w:id="5129" w:author="Author">
              <w:r w:rsidRPr="00711388" w:rsidDel="004D643F">
                <w:rPr>
                  <w:lang w:val="en-GB"/>
                </w:rPr>
                <w:delText>R0520/C0020</w:delText>
              </w:r>
            </w:del>
          </w:p>
        </w:tc>
        <w:tc>
          <w:tcPr>
            <w:tcW w:w="2414" w:type="dxa"/>
            <w:tcBorders>
              <w:top w:val="single" w:sz="2" w:space="0" w:color="auto"/>
              <w:left w:val="single" w:sz="2" w:space="0" w:color="auto"/>
              <w:bottom w:val="single" w:sz="2" w:space="0" w:color="auto"/>
              <w:right w:val="single" w:sz="2" w:space="0" w:color="auto"/>
            </w:tcBorders>
          </w:tcPr>
          <w:p w14:paraId="21619E05" w14:textId="4D7F2267" w:rsidR="00872AFE" w:rsidRPr="00711388" w:rsidDel="004D643F" w:rsidRDefault="00872AFE" w:rsidP="00567869">
            <w:pPr>
              <w:pStyle w:val="NormalLeft"/>
              <w:rPr>
                <w:del w:id="5130" w:author="Author"/>
                <w:lang w:val="en-GB"/>
              </w:rPr>
            </w:pPr>
            <w:del w:id="5131" w:author="Author">
              <w:r w:rsidRPr="00711388" w:rsidDel="004D643F">
                <w:rPr>
                  <w:lang w:val="en-GB"/>
                </w:rPr>
                <w:delText xml:space="preserve">Preference shares </w:delText>
              </w:r>
            </w:del>
            <w:r w:rsidR="00711388" w:rsidRPr="00711388">
              <w:rPr>
                <w:lang w:val="en-GB"/>
              </w:rPr>
              <w:t>-</w:t>
            </w:r>
            <w:del w:id="5132" w:author="Author">
              <w:r w:rsidRPr="00711388" w:rsidDel="004D643F">
                <w:rPr>
                  <w:lang w:val="en-GB"/>
                </w:rPr>
                <w:delText xml:space="preserve">Tier 2 </w:delText>
              </w:r>
            </w:del>
            <w:r w:rsidR="00845F43" w:rsidRPr="00711388">
              <w:rPr>
                <w:lang w:val="en-GB"/>
              </w:rPr>
              <w:t>-</w:t>
            </w:r>
            <w:del w:id="5133"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38F7DA0B" w14:textId="29126B68" w:rsidR="00872AFE" w:rsidRPr="00711388" w:rsidDel="004D643F" w:rsidRDefault="00872AFE" w:rsidP="00567869">
            <w:pPr>
              <w:pStyle w:val="NormalLeft"/>
              <w:rPr>
                <w:del w:id="5134" w:author="Author"/>
                <w:lang w:val="en-GB"/>
              </w:rPr>
            </w:pPr>
            <w:del w:id="5135" w:author="Author">
              <w:r w:rsidRPr="00711388" w:rsidDel="004D643F">
                <w:rPr>
                  <w:lang w:val="en-GB"/>
                </w:rPr>
                <w:delText>This is the increase in Tier 2 preference shares over the reporting period.</w:delText>
              </w:r>
            </w:del>
          </w:p>
        </w:tc>
      </w:tr>
      <w:tr w:rsidR="00872AFE" w:rsidRPr="00711388" w:rsidDel="004D643F" w14:paraId="2E61903F" w14:textId="42C8CBC7" w:rsidTr="00567869">
        <w:trPr>
          <w:del w:id="5136" w:author="Author"/>
        </w:trPr>
        <w:tc>
          <w:tcPr>
            <w:tcW w:w="2879" w:type="dxa"/>
            <w:tcBorders>
              <w:top w:val="single" w:sz="2" w:space="0" w:color="auto"/>
              <w:left w:val="single" w:sz="2" w:space="0" w:color="auto"/>
              <w:bottom w:val="single" w:sz="2" w:space="0" w:color="auto"/>
              <w:right w:val="single" w:sz="2" w:space="0" w:color="auto"/>
            </w:tcBorders>
          </w:tcPr>
          <w:p w14:paraId="708FAAAA" w14:textId="4CDC86B1" w:rsidR="00872AFE" w:rsidRPr="00711388" w:rsidDel="004D643F" w:rsidRDefault="00872AFE" w:rsidP="00567869">
            <w:pPr>
              <w:pStyle w:val="NormalLeft"/>
              <w:rPr>
                <w:del w:id="5137" w:author="Author"/>
                <w:lang w:val="en-GB"/>
              </w:rPr>
            </w:pPr>
            <w:del w:id="5138" w:author="Author">
              <w:r w:rsidRPr="00711388" w:rsidDel="004D643F">
                <w:rPr>
                  <w:lang w:val="en-GB"/>
                </w:rPr>
                <w:delText>R0520/C0030</w:delText>
              </w:r>
            </w:del>
          </w:p>
        </w:tc>
        <w:tc>
          <w:tcPr>
            <w:tcW w:w="2414" w:type="dxa"/>
            <w:tcBorders>
              <w:top w:val="single" w:sz="2" w:space="0" w:color="auto"/>
              <w:left w:val="single" w:sz="2" w:space="0" w:color="auto"/>
              <w:bottom w:val="single" w:sz="2" w:space="0" w:color="auto"/>
              <w:right w:val="single" w:sz="2" w:space="0" w:color="auto"/>
            </w:tcBorders>
          </w:tcPr>
          <w:p w14:paraId="52933418" w14:textId="3889AA59" w:rsidR="00872AFE" w:rsidRPr="00711388" w:rsidDel="004D643F" w:rsidRDefault="00872AFE" w:rsidP="00567869">
            <w:pPr>
              <w:pStyle w:val="NormalLeft"/>
              <w:rPr>
                <w:del w:id="5139" w:author="Author"/>
                <w:lang w:val="en-GB"/>
              </w:rPr>
            </w:pPr>
            <w:del w:id="5140" w:author="Author">
              <w:r w:rsidRPr="00711388" w:rsidDel="004D643F">
                <w:rPr>
                  <w:lang w:val="en-GB"/>
                </w:rPr>
                <w:delText xml:space="preserve">Preference shares </w:delText>
              </w:r>
            </w:del>
            <w:r w:rsidR="00711388" w:rsidRPr="00711388">
              <w:rPr>
                <w:lang w:val="en-GB"/>
              </w:rPr>
              <w:t>-</w:t>
            </w:r>
            <w:del w:id="5141" w:author="Author">
              <w:r w:rsidRPr="00711388" w:rsidDel="004D643F">
                <w:rPr>
                  <w:lang w:val="en-GB"/>
                </w:rPr>
                <w:delText xml:space="preserve">Tier 2 </w:delText>
              </w:r>
            </w:del>
            <w:r w:rsidR="00845F43" w:rsidRPr="00711388">
              <w:rPr>
                <w:lang w:val="en-GB"/>
              </w:rPr>
              <w:t>-</w:t>
            </w:r>
            <w:del w:id="5142"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74424BC4" w14:textId="082306CE" w:rsidR="00872AFE" w:rsidRPr="00711388" w:rsidDel="004D643F" w:rsidRDefault="00872AFE" w:rsidP="00567869">
            <w:pPr>
              <w:pStyle w:val="NormalLeft"/>
              <w:rPr>
                <w:del w:id="5143" w:author="Author"/>
                <w:lang w:val="en-GB"/>
              </w:rPr>
            </w:pPr>
            <w:del w:id="5144" w:author="Author">
              <w:r w:rsidRPr="00711388" w:rsidDel="004D643F">
                <w:rPr>
                  <w:lang w:val="en-GB"/>
                </w:rPr>
                <w:delText>This is the reduction in Tier 2 preference shares over the reporting period.</w:delText>
              </w:r>
            </w:del>
          </w:p>
        </w:tc>
      </w:tr>
      <w:tr w:rsidR="00872AFE" w:rsidRPr="00711388" w:rsidDel="004D643F" w14:paraId="27A1D903" w14:textId="1F6B4D69" w:rsidTr="00567869">
        <w:trPr>
          <w:del w:id="5145" w:author="Author"/>
        </w:trPr>
        <w:tc>
          <w:tcPr>
            <w:tcW w:w="2879" w:type="dxa"/>
            <w:tcBorders>
              <w:top w:val="single" w:sz="2" w:space="0" w:color="auto"/>
              <w:left w:val="single" w:sz="2" w:space="0" w:color="auto"/>
              <w:bottom w:val="single" w:sz="2" w:space="0" w:color="auto"/>
              <w:right w:val="single" w:sz="2" w:space="0" w:color="auto"/>
            </w:tcBorders>
          </w:tcPr>
          <w:p w14:paraId="6FE7860B" w14:textId="6F33E4F5" w:rsidR="00872AFE" w:rsidRPr="00711388" w:rsidDel="004D643F" w:rsidRDefault="00872AFE" w:rsidP="00567869">
            <w:pPr>
              <w:pStyle w:val="NormalLeft"/>
              <w:rPr>
                <w:del w:id="5146" w:author="Author"/>
                <w:lang w:val="en-GB"/>
              </w:rPr>
            </w:pPr>
            <w:del w:id="5147" w:author="Author">
              <w:r w:rsidRPr="00711388" w:rsidDel="004D643F">
                <w:rPr>
                  <w:lang w:val="en-GB"/>
                </w:rPr>
                <w:delText>R0520/C0060</w:delText>
              </w:r>
            </w:del>
          </w:p>
        </w:tc>
        <w:tc>
          <w:tcPr>
            <w:tcW w:w="2414" w:type="dxa"/>
            <w:tcBorders>
              <w:top w:val="single" w:sz="2" w:space="0" w:color="auto"/>
              <w:left w:val="single" w:sz="2" w:space="0" w:color="auto"/>
              <w:bottom w:val="single" w:sz="2" w:space="0" w:color="auto"/>
              <w:right w:val="single" w:sz="2" w:space="0" w:color="auto"/>
            </w:tcBorders>
          </w:tcPr>
          <w:p w14:paraId="200E46F0" w14:textId="32E21892" w:rsidR="00872AFE" w:rsidRPr="00711388" w:rsidDel="004D643F" w:rsidRDefault="00872AFE" w:rsidP="00567869">
            <w:pPr>
              <w:pStyle w:val="NormalLeft"/>
              <w:rPr>
                <w:del w:id="5148" w:author="Author"/>
                <w:lang w:val="en-GB"/>
              </w:rPr>
            </w:pPr>
            <w:del w:id="5149" w:author="Author">
              <w:r w:rsidRPr="00711388" w:rsidDel="004D643F">
                <w:rPr>
                  <w:lang w:val="en-GB"/>
                </w:rPr>
                <w:delText xml:space="preserve">Preference shares </w:delText>
              </w:r>
            </w:del>
            <w:r w:rsidR="00711388" w:rsidRPr="00711388">
              <w:rPr>
                <w:lang w:val="en-GB"/>
              </w:rPr>
              <w:t>-</w:t>
            </w:r>
            <w:del w:id="5150" w:author="Author">
              <w:r w:rsidRPr="00711388" w:rsidDel="004D643F">
                <w:rPr>
                  <w:lang w:val="en-GB"/>
                </w:rPr>
                <w:delText xml:space="preserve">Tier 2 </w:delText>
              </w:r>
            </w:del>
            <w:r w:rsidR="00845F43" w:rsidRPr="00711388">
              <w:rPr>
                <w:lang w:val="en-GB"/>
              </w:rPr>
              <w:t>-</w:t>
            </w:r>
            <w:del w:id="5151"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5EC4313D" w14:textId="74EC1194" w:rsidR="00872AFE" w:rsidRPr="00711388" w:rsidDel="004D643F" w:rsidRDefault="00872AFE" w:rsidP="00567869">
            <w:pPr>
              <w:pStyle w:val="NormalLeft"/>
              <w:rPr>
                <w:del w:id="5152" w:author="Author"/>
                <w:lang w:val="en-GB"/>
              </w:rPr>
            </w:pPr>
            <w:del w:id="5153" w:author="Author">
              <w:r w:rsidRPr="00711388" w:rsidDel="004D643F">
                <w:rPr>
                  <w:lang w:val="en-GB"/>
                </w:rPr>
                <w:delText>This is the balance of Tier 2 preference shares carried forward to the next reporting period.</w:delText>
              </w:r>
            </w:del>
          </w:p>
        </w:tc>
      </w:tr>
      <w:tr w:rsidR="00872AFE" w:rsidRPr="00711388" w:rsidDel="004D643F" w14:paraId="4B955BB3" w14:textId="52961F2C" w:rsidTr="00567869">
        <w:trPr>
          <w:del w:id="5154" w:author="Author"/>
        </w:trPr>
        <w:tc>
          <w:tcPr>
            <w:tcW w:w="2879" w:type="dxa"/>
            <w:tcBorders>
              <w:top w:val="single" w:sz="2" w:space="0" w:color="auto"/>
              <w:left w:val="single" w:sz="2" w:space="0" w:color="auto"/>
              <w:bottom w:val="single" w:sz="2" w:space="0" w:color="auto"/>
              <w:right w:val="single" w:sz="2" w:space="0" w:color="auto"/>
            </w:tcBorders>
          </w:tcPr>
          <w:p w14:paraId="070F187E" w14:textId="028CF321" w:rsidR="00872AFE" w:rsidRPr="00711388" w:rsidDel="004D643F" w:rsidRDefault="00872AFE" w:rsidP="00567869">
            <w:pPr>
              <w:pStyle w:val="NormalLeft"/>
              <w:rPr>
                <w:del w:id="5155" w:author="Author"/>
                <w:lang w:val="en-GB"/>
              </w:rPr>
            </w:pPr>
            <w:del w:id="5156" w:author="Author">
              <w:r w:rsidRPr="00711388" w:rsidDel="004D643F">
                <w:rPr>
                  <w:lang w:val="en-GB"/>
                </w:rPr>
                <w:delText>R0530/C0010</w:delText>
              </w:r>
            </w:del>
          </w:p>
        </w:tc>
        <w:tc>
          <w:tcPr>
            <w:tcW w:w="2414" w:type="dxa"/>
            <w:tcBorders>
              <w:top w:val="single" w:sz="2" w:space="0" w:color="auto"/>
              <w:left w:val="single" w:sz="2" w:space="0" w:color="auto"/>
              <w:bottom w:val="single" w:sz="2" w:space="0" w:color="auto"/>
              <w:right w:val="single" w:sz="2" w:space="0" w:color="auto"/>
            </w:tcBorders>
          </w:tcPr>
          <w:p w14:paraId="692B496D" w14:textId="660C6EC1" w:rsidR="00872AFE" w:rsidRPr="00711388" w:rsidDel="004D643F" w:rsidRDefault="00872AFE" w:rsidP="00567869">
            <w:pPr>
              <w:pStyle w:val="NormalLeft"/>
              <w:rPr>
                <w:del w:id="5157" w:author="Author"/>
                <w:lang w:val="en-GB"/>
              </w:rPr>
            </w:pPr>
            <w:del w:id="5158" w:author="Author">
              <w:r w:rsidRPr="00711388" w:rsidDel="004D643F">
                <w:rPr>
                  <w:lang w:val="en-GB"/>
                </w:rPr>
                <w:delText xml:space="preserve">Preference shares </w:delText>
              </w:r>
            </w:del>
            <w:r w:rsidR="00711388" w:rsidRPr="00711388">
              <w:rPr>
                <w:lang w:val="en-GB"/>
              </w:rPr>
              <w:t>-</w:t>
            </w:r>
            <w:del w:id="5159" w:author="Author">
              <w:r w:rsidRPr="00711388" w:rsidDel="004D643F">
                <w:rPr>
                  <w:lang w:val="en-GB"/>
                </w:rPr>
                <w:delText xml:space="preserve">Tier 3 </w:delText>
              </w:r>
            </w:del>
            <w:r w:rsidR="00845F43" w:rsidRPr="00711388">
              <w:rPr>
                <w:lang w:val="en-GB"/>
              </w:rPr>
              <w:t>-</w:t>
            </w:r>
            <w:del w:id="5160"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3CACC885" w14:textId="60DE7E0A" w:rsidR="00872AFE" w:rsidRPr="00711388" w:rsidDel="004D643F" w:rsidRDefault="00872AFE" w:rsidP="00567869">
            <w:pPr>
              <w:pStyle w:val="NormalLeft"/>
              <w:rPr>
                <w:del w:id="5161" w:author="Author"/>
                <w:lang w:val="en-GB"/>
              </w:rPr>
            </w:pPr>
            <w:del w:id="5162" w:author="Author">
              <w:r w:rsidRPr="00711388" w:rsidDel="004D643F">
                <w:rPr>
                  <w:lang w:val="en-GB"/>
                </w:rPr>
                <w:delText>This is the balance of Tier 3 preference shares brought forward from the previous reporting period.</w:delText>
              </w:r>
            </w:del>
          </w:p>
        </w:tc>
      </w:tr>
      <w:tr w:rsidR="00872AFE" w:rsidRPr="00711388" w:rsidDel="004D643F" w14:paraId="3CEF4B9E" w14:textId="653865A3" w:rsidTr="00567869">
        <w:trPr>
          <w:del w:id="5163" w:author="Author"/>
        </w:trPr>
        <w:tc>
          <w:tcPr>
            <w:tcW w:w="2879" w:type="dxa"/>
            <w:tcBorders>
              <w:top w:val="single" w:sz="2" w:space="0" w:color="auto"/>
              <w:left w:val="single" w:sz="2" w:space="0" w:color="auto"/>
              <w:bottom w:val="single" w:sz="2" w:space="0" w:color="auto"/>
              <w:right w:val="single" w:sz="2" w:space="0" w:color="auto"/>
            </w:tcBorders>
          </w:tcPr>
          <w:p w14:paraId="3BEBC382" w14:textId="221CF051" w:rsidR="00872AFE" w:rsidRPr="00711388" w:rsidDel="004D643F" w:rsidRDefault="00872AFE" w:rsidP="00567869">
            <w:pPr>
              <w:pStyle w:val="NormalLeft"/>
              <w:rPr>
                <w:del w:id="5164" w:author="Author"/>
                <w:lang w:val="en-GB"/>
              </w:rPr>
            </w:pPr>
            <w:del w:id="5165" w:author="Author">
              <w:r w:rsidRPr="00711388" w:rsidDel="004D643F">
                <w:rPr>
                  <w:lang w:val="en-GB"/>
                </w:rPr>
                <w:delText>R0530/C0020</w:delText>
              </w:r>
            </w:del>
          </w:p>
        </w:tc>
        <w:tc>
          <w:tcPr>
            <w:tcW w:w="2414" w:type="dxa"/>
            <w:tcBorders>
              <w:top w:val="single" w:sz="2" w:space="0" w:color="auto"/>
              <w:left w:val="single" w:sz="2" w:space="0" w:color="auto"/>
              <w:bottom w:val="single" w:sz="2" w:space="0" w:color="auto"/>
              <w:right w:val="single" w:sz="2" w:space="0" w:color="auto"/>
            </w:tcBorders>
          </w:tcPr>
          <w:p w14:paraId="5EB83821" w14:textId="0C46894C" w:rsidR="00872AFE" w:rsidRPr="00711388" w:rsidDel="004D643F" w:rsidRDefault="00872AFE" w:rsidP="00567869">
            <w:pPr>
              <w:pStyle w:val="NormalLeft"/>
              <w:rPr>
                <w:del w:id="5166" w:author="Author"/>
                <w:lang w:val="en-GB"/>
              </w:rPr>
            </w:pPr>
            <w:del w:id="5167" w:author="Author">
              <w:r w:rsidRPr="00711388" w:rsidDel="004D643F">
                <w:rPr>
                  <w:lang w:val="en-GB"/>
                </w:rPr>
                <w:delText xml:space="preserve">Preference shares </w:delText>
              </w:r>
            </w:del>
            <w:r w:rsidR="00711388" w:rsidRPr="00711388">
              <w:rPr>
                <w:lang w:val="en-GB"/>
              </w:rPr>
              <w:t>-</w:t>
            </w:r>
            <w:del w:id="5168" w:author="Author">
              <w:r w:rsidRPr="00711388" w:rsidDel="004D643F">
                <w:rPr>
                  <w:lang w:val="en-GB"/>
                </w:rPr>
                <w:delText xml:space="preserve">Tier 3 </w:delText>
              </w:r>
            </w:del>
            <w:r w:rsidR="00845F43" w:rsidRPr="00711388">
              <w:rPr>
                <w:lang w:val="en-GB"/>
              </w:rPr>
              <w:t>-</w:t>
            </w:r>
            <w:del w:id="5169"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5C4E2506" w14:textId="0F986A73" w:rsidR="00872AFE" w:rsidRPr="00711388" w:rsidDel="004D643F" w:rsidRDefault="00872AFE" w:rsidP="00567869">
            <w:pPr>
              <w:pStyle w:val="NormalLeft"/>
              <w:rPr>
                <w:del w:id="5170" w:author="Author"/>
                <w:lang w:val="en-GB"/>
              </w:rPr>
            </w:pPr>
            <w:del w:id="5171" w:author="Author">
              <w:r w:rsidRPr="00711388" w:rsidDel="004D643F">
                <w:rPr>
                  <w:lang w:val="en-GB"/>
                </w:rPr>
                <w:delText>This is the increase in Tier 3 preference shares over the reporting period.</w:delText>
              </w:r>
            </w:del>
          </w:p>
        </w:tc>
      </w:tr>
      <w:tr w:rsidR="00872AFE" w:rsidRPr="00711388" w:rsidDel="004D643F" w14:paraId="687EFEC5" w14:textId="2CD323DC" w:rsidTr="00567869">
        <w:trPr>
          <w:del w:id="5172" w:author="Author"/>
        </w:trPr>
        <w:tc>
          <w:tcPr>
            <w:tcW w:w="2879" w:type="dxa"/>
            <w:tcBorders>
              <w:top w:val="single" w:sz="2" w:space="0" w:color="auto"/>
              <w:left w:val="single" w:sz="2" w:space="0" w:color="auto"/>
              <w:bottom w:val="single" w:sz="2" w:space="0" w:color="auto"/>
              <w:right w:val="single" w:sz="2" w:space="0" w:color="auto"/>
            </w:tcBorders>
          </w:tcPr>
          <w:p w14:paraId="4334D094" w14:textId="7A9F58DA" w:rsidR="00872AFE" w:rsidRPr="00711388" w:rsidDel="004D643F" w:rsidRDefault="00872AFE" w:rsidP="00567869">
            <w:pPr>
              <w:pStyle w:val="NormalLeft"/>
              <w:rPr>
                <w:del w:id="5173" w:author="Author"/>
                <w:lang w:val="en-GB"/>
              </w:rPr>
            </w:pPr>
            <w:del w:id="5174" w:author="Author">
              <w:r w:rsidRPr="00711388" w:rsidDel="004D643F">
                <w:rPr>
                  <w:lang w:val="en-GB"/>
                </w:rPr>
                <w:delText>R0530/C0030</w:delText>
              </w:r>
            </w:del>
          </w:p>
        </w:tc>
        <w:tc>
          <w:tcPr>
            <w:tcW w:w="2414" w:type="dxa"/>
            <w:tcBorders>
              <w:top w:val="single" w:sz="2" w:space="0" w:color="auto"/>
              <w:left w:val="single" w:sz="2" w:space="0" w:color="auto"/>
              <w:bottom w:val="single" w:sz="2" w:space="0" w:color="auto"/>
              <w:right w:val="single" w:sz="2" w:space="0" w:color="auto"/>
            </w:tcBorders>
          </w:tcPr>
          <w:p w14:paraId="5C3291FC" w14:textId="75A3F3EF" w:rsidR="00872AFE" w:rsidRPr="00711388" w:rsidDel="004D643F" w:rsidRDefault="00872AFE" w:rsidP="00567869">
            <w:pPr>
              <w:pStyle w:val="NormalLeft"/>
              <w:rPr>
                <w:del w:id="5175" w:author="Author"/>
                <w:lang w:val="en-GB"/>
              </w:rPr>
            </w:pPr>
            <w:del w:id="5176" w:author="Author">
              <w:r w:rsidRPr="00711388" w:rsidDel="004D643F">
                <w:rPr>
                  <w:lang w:val="en-GB"/>
                </w:rPr>
                <w:delText xml:space="preserve">Preference shares </w:delText>
              </w:r>
            </w:del>
            <w:r w:rsidR="00711388" w:rsidRPr="00711388">
              <w:rPr>
                <w:lang w:val="en-GB"/>
              </w:rPr>
              <w:t>-</w:t>
            </w:r>
            <w:del w:id="5177" w:author="Author">
              <w:r w:rsidRPr="00711388" w:rsidDel="004D643F">
                <w:rPr>
                  <w:lang w:val="en-GB"/>
                </w:rPr>
                <w:delText xml:space="preserve">Tier 3 </w:delText>
              </w:r>
            </w:del>
            <w:r w:rsidR="00845F43" w:rsidRPr="00711388">
              <w:rPr>
                <w:lang w:val="en-GB"/>
              </w:rPr>
              <w:t>-</w:t>
            </w:r>
            <w:del w:id="5178"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1B1750AF" w14:textId="75D5F98A" w:rsidR="00872AFE" w:rsidRPr="00711388" w:rsidDel="004D643F" w:rsidRDefault="00872AFE" w:rsidP="00567869">
            <w:pPr>
              <w:pStyle w:val="NormalLeft"/>
              <w:rPr>
                <w:del w:id="5179" w:author="Author"/>
                <w:lang w:val="en-GB"/>
              </w:rPr>
            </w:pPr>
            <w:del w:id="5180" w:author="Author">
              <w:r w:rsidRPr="00711388" w:rsidDel="004D643F">
                <w:rPr>
                  <w:lang w:val="en-GB"/>
                </w:rPr>
                <w:delText>This is the reduction in Tier 3 preference shares over the reporting period.</w:delText>
              </w:r>
            </w:del>
          </w:p>
        </w:tc>
      </w:tr>
      <w:tr w:rsidR="00872AFE" w:rsidRPr="00711388" w:rsidDel="004D643F" w14:paraId="00647ACD" w14:textId="270D2870" w:rsidTr="00567869">
        <w:trPr>
          <w:del w:id="5181" w:author="Author"/>
        </w:trPr>
        <w:tc>
          <w:tcPr>
            <w:tcW w:w="2879" w:type="dxa"/>
            <w:tcBorders>
              <w:top w:val="single" w:sz="2" w:space="0" w:color="auto"/>
              <w:left w:val="single" w:sz="2" w:space="0" w:color="auto"/>
              <w:bottom w:val="single" w:sz="2" w:space="0" w:color="auto"/>
              <w:right w:val="single" w:sz="2" w:space="0" w:color="auto"/>
            </w:tcBorders>
          </w:tcPr>
          <w:p w14:paraId="6B00CA6B" w14:textId="77CE6E5F" w:rsidR="00872AFE" w:rsidRPr="00711388" w:rsidDel="004D643F" w:rsidRDefault="00872AFE" w:rsidP="00567869">
            <w:pPr>
              <w:pStyle w:val="NormalLeft"/>
              <w:rPr>
                <w:del w:id="5182" w:author="Author"/>
                <w:lang w:val="en-GB"/>
              </w:rPr>
            </w:pPr>
            <w:del w:id="5183" w:author="Author">
              <w:r w:rsidRPr="00711388" w:rsidDel="004D643F">
                <w:rPr>
                  <w:lang w:val="en-GB"/>
                </w:rPr>
                <w:delText>R0530/C0060</w:delText>
              </w:r>
            </w:del>
          </w:p>
        </w:tc>
        <w:tc>
          <w:tcPr>
            <w:tcW w:w="2414" w:type="dxa"/>
            <w:tcBorders>
              <w:top w:val="single" w:sz="2" w:space="0" w:color="auto"/>
              <w:left w:val="single" w:sz="2" w:space="0" w:color="auto"/>
              <w:bottom w:val="single" w:sz="2" w:space="0" w:color="auto"/>
              <w:right w:val="single" w:sz="2" w:space="0" w:color="auto"/>
            </w:tcBorders>
          </w:tcPr>
          <w:p w14:paraId="18625892" w14:textId="6F9A5A2B" w:rsidR="00872AFE" w:rsidRPr="00711388" w:rsidDel="004D643F" w:rsidRDefault="00872AFE" w:rsidP="00567869">
            <w:pPr>
              <w:pStyle w:val="NormalLeft"/>
              <w:rPr>
                <w:del w:id="5184" w:author="Author"/>
                <w:lang w:val="en-GB"/>
              </w:rPr>
            </w:pPr>
            <w:del w:id="5185" w:author="Author">
              <w:r w:rsidRPr="00711388" w:rsidDel="004D643F">
                <w:rPr>
                  <w:lang w:val="en-GB"/>
                </w:rPr>
                <w:delText xml:space="preserve">Preference shares </w:delText>
              </w:r>
            </w:del>
            <w:r w:rsidR="00711388" w:rsidRPr="00711388">
              <w:rPr>
                <w:lang w:val="en-GB"/>
              </w:rPr>
              <w:t>-</w:t>
            </w:r>
            <w:del w:id="5186" w:author="Author">
              <w:r w:rsidRPr="00711388" w:rsidDel="004D643F">
                <w:rPr>
                  <w:lang w:val="en-GB"/>
                </w:rPr>
                <w:delText xml:space="preserve">Tier 3 </w:delText>
              </w:r>
            </w:del>
            <w:r w:rsidR="00845F43" w:rsidRPr="00711388">
              <w:rPr>
                <w:lang w:val="en-GB"/>
              </w:rPr>
              <w:t>-</w:t>
            </w:r>
            <w:del w:id="5187"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0FEC8985" w14:textId="59798C6D" w:rsidR="00872AFE" w:rsidRPr="00711388" w:rsidDel="004D643F" w:rsidRDefault="00872AFE" w:rsidP="00567869">
            <w:pPr>
              <w:pStyle w:val="NormalLeft"/>
              <w:rPr>
                <w:del w:id="5188" w:author="Author"/>
                <w:lang w:val="en-GB"/>
              </w:rPr>
            </w:pPr>
            <w:del w:id="5189" w:author="Author">
              <w:r w:rsidRPr="00711388" w:rsidDel="004D643F">
                <w:rPr>
                  <w:lang w:val="en-GB"/>
                </w:rPr>
                <w:delText>This is the balance of Tier 3 preference shares carried forward to the next reporting period.</w:delText>
              </w:r>
            </w:del>
          </w:p>
        </w:tc>
      </w:tr>
      <w:tr w:rsidR="00872AFE" w:rsidRPr="00711388" w:rsidDel="004D643F" w14:paraId="0A706E33" w14:textId="5223E3EB" w:rsidTr="00567869">
        <w:trPr>
          <w:del w:id="5190" w:author="Author"/>
        </w:trPr>
        <w:tc>
          <w:tcPr>
            <w:tcW w:w="2879" w:type="dxa"/>
            <w:tcBorders>
              <w:top w:val="single" w:sz="2" w:space="0" w:color="auto"/>
              <w:left w:val="single" w:sz="2" w:space="0" w:color="auto"/>
              <w:bottom w:val="single" w:sz="2" w:space="0" w:color="auto"/>
              <w:right w:val="single" w:sz="2" w:space="0" w:color="auto"/>
            </w:tcBorders>
          </w:tcPr>
          <w:p w14:paraId="29C7C8E4" w14:textId="0D864B80" w:rsidR="00872AFE" w:rsidRPr="00711388" w:rsidDel="004D643F" w:rsidRDefault="00872AFE" w:rsidP="00567869">
            <w:pPr>
              <w:pStyle w:val="NormalLeft"/>
              <w:rPr>
                <w:del w:id="5191" w:author="Author"/>
                <w:lang w:val="en-GB"/>
              </w:rPr>
            </w:pPr>
            <w:del w:id="5192" w:author="Author">
              <w:r w:rsidRPr="00711388" w:rsidDel="004D643F">
                <w:rPr>
                  <w:lang w:val="en-GB"/>
                </w:rPr>
                <w:lastRenderedPageBreak/>
                <w:delText>R0600/C0010</w:delText>
              </w:r>
            </w:del>
          </w:p>
        </w:tc>
        <w:tc>
          <w:tcPr>
            <w:tcW w:w="2414" w:type="dxa"/>
            <w:tcBorders>
              <w:top w:val="single" w:sz="2" w:space="0" w:color="auto"/>
              <w:left w:val="single" w:sz="2" w:space="0" w:color="auto"/>
              <w:bottom w:val="single" w:sz="2" w:space="0" w:color="auto"/>
              <w:right w:val="single" w:sz="2" w:space="0" w:color="auto"/>
            </w:tcBorders>
          </w:tcPr>
          <w:p w14:paraId="70729211" w14:textId="446AC72F" w:rsidR="00872AFE" w:rsidRPr="00711388" w:rsidDel="004D643F" w:rsidRDefault="00872AFE" w:rsidP="00567869">
            <w:pPr>
              <w:pStyle w:val="NormalLeft"/>
              <w:rPr>
                <w:del w:id="5193" w:author="Author"/>
                <w:lang w:val="en-GB"/>
              </w:rPr>
            </w:pPr>
            <w:del w:id="5194" w:author="Author">
              <w:r w:rsidRPr="00711388" w:rsidDel="004D643F">
                <w:rPr>
                  <w:lang w:val="en-GB"/>
                </w:rPr>
                <w:delText xml:space="preserve">Total preference shares </w:delText>
              </w:r>
            </w:del>
            <w:r w:rsidR="00845F43" w:rsidRPr="00711388">
              <w:rPr>
                <w:lang w:val="en-GB"/>
              </w:rPr>
              <w:t>-</w:t>
            </w:r>
            <w:del w:id="5195"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765A8A16" w14:textId="11CBCA7D" w:rsidR="00872AFE" w:rsidRPr="00711388" w:rsidDel="004D643F" w:rsidRDefault="00872AFE" w:rsidP="00567869">
            <w:pPr>
              <w:pStyle w:val="NormalLeft"/>
              <w:rPr>
                <w:del w:id="5196" w:author="Author"/>
                <w:lang w:val="en-GB"/>
              </w:rPr>
            </w:pPr>
            <w:del w:id="5197" w:author="Author">
              <w:r w:rsidRPr="00711388" w:rsidDel="004D643F">
                <w:rPr>
                  <w:lang w:val="en-GB"/>
                </w:rPr>
                <w:delText>This is the balance of total preference shares brought forward from the previous reporting period.</w:delText>
              </w:r>
            </w:del>
          </w:p>
        </w:tc>
      </w:tr>
      <w:tr w:rsidR="00872AFE" w:rsidRPr="00711388" w:rsidDel="004D643F" w14:paraId="7500B3B8" w14:textId="72B5B50B" w:rsidTr="00567869">
        <w:trPr>
          <w:del w:id="5198" w:author="Author"/>
        </w:trPr>
        <w:tc>
          <w:tcPr>
            <w:tcW w:w="2879" w:type="dxa"/>
            <w:tcBorders>
              <w:top w:val="single" w:sz="2" w:space="0" w:color="auto"/>
              <w:left w:val="single" w:sz="2" w:space="0" w:color="auto"/>
              <w:bottom w:val="single" w:sz="2" w:space="0" w:color="auto"/>
              <w:right w:val="single" w:sz="2" w:space="0" w:color="auto"/>
            </w:tcBorders>
          </w:tcPr>
          <w:p w14:paraId="164045EA" w14:textId="77653654" w:rsidR="00872AFE" w:rsidRPr="00711388" w:rsidDel="004D643F" w:rsidRDefault="00872AFE" w:rsidP="00567869">
            <w:pPr>
              <w:pStyle w:val="NormalLeft"/>
              <w:rPr>
                <w:del w:id="5199" w:author="Author"/>
                <w:lang w:val="en-GB"/>
              </w:rPr>
            </w:pPr>
            <w:del w:id="5200" w:author="Author">
              <w:r w:rsidRPr="00711388" w:rsidDel="004D643F">
                <w:rPr>
                  <w:lang w:val="en-GB"/>
                </w:rPr>
                <w:delText>R0600/C0020</w:delText>
              </w:r>
            </w:del>
          </w:p>
        </w:tc>
        <w:tc>
          <w:tcPr>
            <w:tcW w:w="2414" w:type="dxa"/>
            <w:tcBorders>
              <w:top w:val="single" w:sz="2" w:space="0" w:color="auto"/>
              <w:left w:val="single" w:sz="2" w:space="0" w:color="auto"/>
              <w:bottom w:val="single" w:sz="2" w:space="0" w:color="auto"/>
              <w:right w:val="single" w:sz="2" w:space="0" w:color="auto"/>
            </w:tcBorders>
          </w:tcPr>
          <w:p w14:paraId="3AC6DC01" w14:textId="689EB139" w:rsidR="00872AFE" w:rsidRPr="00711388" w:rsidDel="004D643F" w:rsidRDefault="00872AFE" w:rsidP="00567869">
            <w:pPr>
              <w:pStyle w:val="NormalLeft"/>
              <w:rPr>
                <w:del w:id="5201" w:author="Author"/>
                <w:lang w:val="en-GB"/>
              </w:rPr>
            </w:pPr>
            <w:del w:id="5202" w:author="Author">
              <w:r w:rsidRPr="00711388" w:rsidDel="004D643F">
                <w:rPr>
                  <w:lang w:val="en-GB"/>
                </w:rPr>
                <w:delText xml:space="preserve">Total preference shares </w:delText>
              </w:r>
            </w:del>
            <w:r w:rsidR="00845F43" w:rsidRPr="00711388">
              <w:rPr>
                <w:lang w:val="en-GB"/>
              </w:rPr>
              <w:t>-</w:t>
            </w:r>
            <w:del w:id="5203"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79F2DC77" w14:textId="301D64ED" w:rsidR="00872AFE" w:rsidRPr="00711388" w:rsidDel="004D643F" w:rsidRDefault="00872AFE" w:rsidP="00567869">
            <w:pPr>
              <w:pStyle w:val="NormalLeft"/>
              <w:rPr>
                <w:del w:id="5204" w:author="Author"/>
                <w:lang w:val="en-GB"/>
              </w:rPr>
            </w:pPr>
            <w:del w:id="5205" w:author="Author">
              <w:r w:rsidRPr="00711388" w:rsidDel="004D643F">
                <w:rPr>
                  <w:lang w:val="en-GB"/>
                </w:rPr>
                <w:delText>This is the increase in total preference shares over the reporting period.</w:delText>
              </w:r>
            </w:del>
          </w:p>
        </w:tc>
      </w:tr>
      <w:tr w:rsidR="00872AFE" w:rsidRPr="00711388" w:rsidDel="004D643F" w14:paraId="727258AE" w14:textId="7D7BCD0C" w:rsidTr="00567869">
        <w:trPr>
          <w:del w:id="5206" w:author="Author"/>
        </w:trPr>
        <w:tc>
          <w:tcPr>
            <w:tcW w:w="2879" w:type="dxa"/>
            <w:tcBorders>
              <w:top w:val="single" w:sz="2" w:space="0" w:color="auto"/>
              <w:left w:val="single" w:sz="2" w:space="0" w:color="auto"/>
              <w:bottom w:val="single" w:sz="2" w:space="0" w:color="auto"/>
              <w:right w:val="single" w:sz="2" w:space="0" w:color="auto"/>
            </w:tcBorders>
          </w:tcPr>
          <w:p w14:paraId="36FB88AA" w14:textId="5D559CCF" w:rsidR="00872AFE" w:rsidRPr="00711388" w:rsidDel="004D643F" w:rsidRDefault="00872AFE" w:rsidP="00567869">
            <w:pPr>
              <w:pStyle w:val="NormalLeft"/>
              <w:rPr>
                <w:del w:id="5207" w:author="Author"/>
                <w:lang w:val="en-GB"/>
              </w:rPr>
            </w:pPr>
            <w:del w:id="5208" w:author="Author">
              <w:r w:rsidRPr="00711388" w:rsidDel="004D643F">
                <w:rPr>
                  <w:lang w:val="en-GB"/>
                </w:rPr>
                <w:delText>R0600/C0030</w:delText>
              </w:r>
            </w:del>
          </w:p>
        </w:tc>
        <w:tc>
          <w:tcPr>
            <w:tcW w:w="2414" w:type="dxa"/>
            <w:tcBorders>
              <w:top w:val="single" w:sz="2" w:space="0" w:color="auto"/>
              <w:left w:val="single" w:sz="2" w:space="0" w:color="auto"/>
              <w:bottom w:val="single" w:sz="2" w:space="0" w:color="auto"/>
              <w:right w:val="single" w:sz="2" w:space="0" w:color="auto"/>
            </w:tcBorders>
          </w:tcPr>
          <w:p w14:paraId="6AB6AE1C" w14:textId="00043FFC" w:rsidR="00872AFE" w:rsidRPr="00711388" w:rsidDel="004D643F" w:rsidRDefault="00872AFE" w:rsidP="00567869">
            <w:pPr>
              <w:pStyle w:val="NormalLeft"/>
              <w:rPr>
                <w:del w:id="5209" w:author="Author"/>
                <w:lang w:val="en-GB"/>
              </w:rPr>
            </w:pPr>
            <w:del w:id="5210" w:author="Author">
              <w:r w:rsidRPr="00711388" w:rsidDel="004D643F">
                <w:rPr>
                  <w:lang w:val="en-GB"/>
                </w:rPr>
                <w:delText xml:space="preserve">Total preference shares </w:delText>
              </w:r>
            </w:del>
            <w:r w:rsidR="00845F43" w:rsidRPr="00711388">
              <w:rPr>
                <w:lang w:val="en-GB"/>
              </w:rPr>
              <w:t>-</w:t>
            </w:r>
            <w:del w:id="5211"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7D424587" w14:textId="4BFE7FDB" w:rsidR="00872AFE" w:rsidRPr="00711388" w:rsidDel="004D643F" w:rsidRDefault="00872AFE" w:rsidP="00567869">
            <w:pPr>
              <w:pStyle w:val="NormalLeft"/>
              <w:rPr>
                <w:del w:id="5212" w:author="Author"/>
                <w:lang w:val="en-GB"/>
              </w:rPr>
            </w:pPr>
            <w:del w:id="5213" w:author="Author">
              <w:r w:rsidRPr="00711388" w:rsidDel="004D643F">
                <w:rPr>
                  <w:lang w:val="en-GB"/>
                </w:rPr>
                <w:delText>This is the reduction in total preference shares over the reporting period.</w:delText>
              </w:r>
            </w:del>
          </w:p>
        </w:tc>
      </w:tr>
      <w:tr w:rsidR="00872AFE" w:rsidRPr="00711388" w:rsidDel="004D643F" w14:paraId="5990487A" w14:textId="224DCD4E" w:rsidTr="00567869">
        <w:trPr>
          <w:del w:id="5214" w:author="Author"/>
        </w:trPr>
        <w:tc>
          <w:tcPr>
            <w:tcW w:w="2879" w:type="dxa"/>
            <w:tcBorders>
              <w:top w:val="single" w:sz="2" w:space="0" w:color="auto"/>
              <w:left w:val="single" w:sz="2" w:space="0" w:color="auto"/>
              <w:bottom w:val="single" w:sz="2" w:space="0" w:color="auto"/>
              <w:right w:val="single" w:sz="2" w:space="0" w:color="auto"/>
            </w:tcBorders>
          </w:tcPr>
          <w:p w14:paraId="27C1092B" w14:textId="7E9176ED" w:rsidR="00872AFE" w:rsidRPr="00711388" w:rsidDel="004D643F" w:rsidRDefault="00872AFE" w:rsidP="00567869">
            <w:pPr>
              <w:pStyle w:val="NormalLeft"/>
              <w:rPr>
                <w:del w:id="5215" w:author="Author"/>
                <w:lang w:val="en-GB"/>
              </w:rPr>
            </w:pPr>
            <w:del w:id="5216" w:author="Author">
              <w:r w:rsidRPr="00711388" w:rsidDel="004D643F">
                <w:rPr>
                  <w:lang w:val="en-GB"/>
                </w:rPr>
                <w:delText>R0600/C0060</w:delText>
              </w:r>
            </w:del>
          </w:p>
        </w:tc>
        <w:tc>
          <w:tcPr>
            <w:tcW w:w="2414" w:type="dxa"/>
            <w:tcBorders>
              <w:top w:val="single" w:sz="2" w:space="0" w:color="auto"/>
              <w:left w:val="single" w:sz="2" w:space="0" w:color="auto"/>
              <w:bottom w:val="single" w:sz="2" w:space="0" w:color="auto"/>
              <w:right w:val="single" w:sz="2" w:space="0" w:color="auto"/>
            </w:tcBorders>
          </w:tcPr>
          <w:p w14:paraId="33897723" w14:textId="21F67D92" w:rsidR="00872AFE" w:rsidRPr="00711388" w:rsidDel="004D643F" w:rsidRDefault="00872AFE" w:rsidP="00567869">
            <w:pPr>
              <w:pStyle w:val="NormalLeft"/>
              <w:rPr>
                <w:del w:id="5217" w:author="Author"/>
                <w:lang w:val="en-GB"/>
              </w:rPr>
            </w:pPr>
            <w:del w:id="5218" w:author="Author">
              <w:r w:rsidRPr="00711388" w:rsidDel="004D643F">
                <w:rPr>
                  <w:lang w:val="en-GB"/>
                </w:rPr>
                <w:delText xml:space="preserve">Total preference shares </w:delText>
              </w:r>
            </w:del>
            <w:r w:rsidR="00845F43" w:rsidRPr="00711388">
              <w:rPr>
                <w:lang w:val="en-GB"/>
              </w:rPr>
              <w:t>-</w:t>
            </w:r>
            <w:del w:id="5219"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3BAC3C40" w14:textId="3CB2615C" w:rsidR="00872AFE" w:rsidRPr="00711388" w:rsidDel="004D643F" w:rsidRDefault="00872AFE" w:rsidP="00567869">
            <w:pPr>
              <w:pStyle w:val="NormalLeft"/>
              <w:rPr>
                <w:del w:id="5220" w:author="Author"/>
                <w:lang w:val="en-GB"/>
              </w:rPr>
            </w:pPr>
            <w:del w:id="5221" w:author="Author">
              <w:r w:rsidRPr="00711388" w:rsidDel="004D643F">
                <w:rPr>
                  <w:lang w:val="en-GB"/>
                </w:rPr>
                <w:delText>This is the balance of total preference shares carried forward to the next reporting period.</w:delText>
              </w:r>
            </w:del>
          </w:p>
        </w:tc>
      </w:tr>
      <w:tr w:rsidR="00872AFE" w:rsidRPr="00711388" w:rsidDel="004D643F" w14:paraId="26265E51" w14:textId="11B4B19D" w:rsidTr="00567869">
        <w:trPr>
          <w:del w:id="5222" w:author="Author"/>
        </w:trPr>
        <w:tc>
          <w:tcPr>
            <w:tcW w:w="9286" w:type="dxa"/>
            <w:gridSpan w:val="3"/>
            <w:tcBorders>
              <w:top w:val="single" w:sz="2" w:space="0" w:color="auto"/>
              <w:left w:val="single" w:sz="2" w:space="0" w:color="auto"/>
              <w:bottom w:val="single" w:sz="2" w:space="0" w:color="auto"/>
              <w:right w:val="single" w:sz="2" w:space="0" w:color="auto"/>
            </w:tcBorders>
          </w:tcPr>
          <w:p w14:paraId="0F395960" w14:textId="68F17224" w:rsidR="00872AFE" w:rsidRPr="00711388" w:rsidDel="004D643F" w:rsidRDefault="00872AFE" w:rsidP="00567869">
            <w:pPr>
              <w:pStyle w:val="NormalCentered"/>
              <w:jc w:val="left"/>
              <w:rPr>
                <w:del w:id="5223" w:author="Author"/>
                <w:lang w:val="en-GB"/>
              </w:rPr>
            </w:pPr>
            <w:del w:id="5224" w:author="Author">
              <w:r w:rsidRPr="00711388" w:rsidDel="004D643F">
                <w:rPr>
                  <w:i/>
                  <w:iCs/>
                  <w:lang w:val="en-GB"/>
                </w:rPr>
                <w:delText>Share premium relating to preference shares</w:delText>
              </w:r>
            </w:del>
          </w:p>
        </w:tc>
      </w:tr>
      <w:tr w:rsidR="00872AFE" w:rsidRPr="00711388" w:rsidDel="004D643F" w14:paraId="41D0C6F8" w14:textId="37FA68C4" w:rsidTr="00567869">
        <w:trPr>
          <w:del w:id="5225" w:author="Author"/>
        </w:trPr>
        <w:tc>
          <w:tcPr>
            <w:tcW w:w="2879" w:type="dxa"/>
            <w:tcBorders>
              <w:top w:val="single" w:sz="2" w:space="0" w:color="auto"/>
              <w:left w:val="single" w:sz="2" w:space="0" w:color="auto"/>
              <w:bottom w:val="single" w:sz="2" w:space="0" w:color="auto"/>
              <w:right w:val="single" w:sz="2" w:space="0" w:color="auto"/>
            </w:tcBorders>
          </w:tcPr>
          <w:p w14:paraId="28FD03DF" w14:textId="339FA7B4" w:rsidR="00872AFE" w:rsidRPr="00711388" w:rsidDel="004D643F" w:rsidRDefault="00872AFE" w:rsidP="00567869">
            <w:pPr>
              <w:pStyle w:val="NormalLeft"/>
              <w:rPr>
                <w:del w:id="5226" w:author="Author"/>
                <w:lang w:val="en-GB"/>
              </w:rPr>
            </w:pPr>
            <w:del w:id="5227" w:author="Author">
              <w:r w:rsidRPr="00711388" w:rsidDel="004D643F">
                <w:rPr>
                  <w:lang w:val="en-GB"/>
                </w:rPr>
                <w:delText>R0610/C0010</w:delText>
              </w:r>
            </w:del>
          </w:p>
        </w:tc>
        <w:tc>
          <w:tcPr>
            <w:tcW w:w="2414" w:type="dxa"/>
            <w:tcBorders>
              <w:top w:val="single" w:sz="2" w:space="0" w:color="auto"/>
              <w:left w:val="single" w:sz="2" w:space="0" w:color="auto"/>
              <w:bottom w:val="single" w:sz="2" w:space="0" w:color="auto"/>
              <w:right w:val="single" w:sz="2" w:space="0" w:color="auto"/>
            </w:tcBorders>
          </w:tcPr>
          <w:p w14:paraId="0D8A4F91" w14:textId="0B272F8C" w:rsidR="00872AFE" w:rsidRPr="00711388" w:rsidDel="004D643F" w:rsidRDefault="00872AFE" w:rsidP="00567869">
            <w:pPr>
              <w:pStyle w:val="NormalLeft"/>
              <w:rPr>
                <w:del w:id="5228" w:author="Author"/>
                <w:lang w:val="en-GB"/>
              </w:rPr>
            </w:pPr>
            <w:del w:id="5229" w:author="Author">
              <w:r w:rsidRPr="00711388" w:rsidDel="004D643F">
                <w:rPr>
                  <w:lang w:val="en-GB"/>
                </w:rPr>
                <w:delText xml:space="preserve">Share premium relating to preference shares </w:delText>
              </w:r>
            </w:del>
            <w:r w:rsidR="00711388" w:rsidRPr="00711388">
              <w:rPr>
                <w:lang w:val="en-GB"/>
              </w:rPr>
              <w:t>-</w:t>
            </w:r>
            <w:del w:id="5230" w:author="Author">
              <w:r w:rsidRPr="00711388" w:rsidDel="004D643F">
                <w:rPr>
                  <w:lang w:val="en-GB"/>
                </w:rPr>
                <w:delText xml:space="preserve">Tier 1 </w:delText>
              </w:r>
            </w:del>
            <w:r w:rsidR="00845F43" w:rsidRPr="00711388">
              <w:rPr>
                <w:lang w:val="en-GB"/>
              </w:rPr>
              <w:t>-</w:t>
            </w:r>
            <w:del w:id="5231"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0E1B2114" w14:textId="297CE8C4" w:rsidR="00872AFE" w:rsidRPr="00711388" w:rsidDel="004D643F" w:rsidRDefault="00872AFE" w:rsidP="00567869">
            <w:pPr>
              <w:pStyle w:val="NormalLeft"/>
              <w:rPr>
                <w:del w:id="5232" w:author="Author"/>
                <w:lang w:val="en-GB"/>
              </w:rPr>
            </w:pPr>
            <w:del w:id="5233" w:author="Author">
              <w:r w:rsidRPr="00711388" w:rsidDel="004D643F">
                <w:rPr>
                  <w:lang w:val="en-GB"/>
                </w:rPr>
                <w:delText>This is the balance of the share premium account relating to preference shares that is tier 1 brought forward from the previous reporting period.</w:delText>
              </w:r>
            </w:del>
          </w:p>
        </w:tc>
      </w:tr>
      <w:tr w:rsidR="00872AFE" w:rsidRPr="00711388" w:rsidDel="004D643F" w14:paraId="7FEE12BD" w14:textId="07F84D3A" w:rsidTr="00567869">
        <w:trPr>
          <w:del w:id="5234" w:author="Author"/>
        </w:trPr>
        <w:tc>
          <w:tcPr>
            <w:tcW w:w="2879" w:type="dxa"/>
            <w:tcBorders>
              <w:top w:val="single" w:sz="2" w:space="0" w:color="auto"/>
              <w:left w:val="single" w:sz="2" w:space="0" w:color="auto"/>
              <w:bottom w:val="single" w:sz="2" w:space="0" w:color="auto"/>
              <w:right w:val="single" w:sz="2" w:space="0" w:color="auto"/>
            </w:tcBorders>
          </w:tcPr>
          <w:p w14:paraId="016DF59C" w14:textId="27DFF8F0" w:rsidR="00872AFE" w:rsidRPr="00711388" w:rsidDel="004D643F" w:rsidRDefault="00872AFE" w:rsidP="00567869">
            <w:pPr>
              <w:pStyle w:val="NormalLeft"/>
              <w:rPr>
                <w:del w:id="5235" w:author="Author"/>
                <w:lang w:val="en-GB"/>
              </w:rPr>
            </w:pPr>
            <w:del w:id="5236" w:author="Author">
              <w:r w:rsidRPr="00711388" w:rsidDel="004D643F">
                <w:rPr>
                  <w:lang w:val="en-GB"/>
                </w:rPr>
                <w:delText>R0610/C0020</w:delText>
              </w:r>
            </w:del>
          </w:p>
        </w:tc>
        <w:tc>
          <w:tcPr>
            <w:tcW w:w="2414" w:type="dxa"/>
            <w:tcBorders>
              <w:top w:val="single" w:sz="2" w:space="0" w:color="auto"/>
              <w:left w:val="single" w:sz="2" w:space="0" w:color="auto"/>
              <w:bottom w:val="single" w:sz="2" w:space="0" w:color="auto"/>
              <w:right w:val="single" w:sz="2" w:space="0" w:color="auto"/>
            </w:tcBorders>
          </w:tcPr>
          <w:p w14:paraId="72740928" w14:textId="38E857A9" w:rsidR="00872AFE" w:rsidRPr="00711388" w:rsidDel="004D643F" w:rsidRDefault="00872AFE" w:rsidP="00567869">
            <w:pPr>
              <w:pStyle w:val="NormalLeft"/>
              <w:rPr>
                <w:del w:id="5237" w:author="Author"/>
                <w:lang w:val="en-GB"/>
              </w:rPr>
            </w:pPr>
            <w:del w:id="5238" w:author="Author">
              <w:r w:rsidRPr="00711388" w:rsidDel="004D643F">
                <w:rPr>
                  <w:lang w:val="en-GB"/>
                </w:rPr>
                <w:delText xml:space="preserve">Share premium relating to preference shares </w:delText>
              </w:r>
            </w:del>
            <w:r w:rsidR="00711388" w:rsidRPr="00711388">
              <w:rPr>
                <w:lang w:val="en-GB"/>
              </w:rPr>
              <w:t>-</w:t>
            </w:r>
            <w:del w:id="5239" w:author="Author">
              <w:r w:rsidRPr="00711388" w:rsidDel="004D643F">
                <w:rPr>
                  <w:lang w:val="en-GB"/>
                </w:rPr>
                <w:delText xml:space="preserve">Tier 1 </w:delText>
              </w:r>
            </w:del>
            <w:r w:rsidR="00845F43" w:rsidRPr="00711388">
              <w:rPr>
                <w:lang w:val="en-GB"/>
              </w:rPr>
              <w:t>-</w:t>
            </w:r>
            <w:del w:id="5240"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6890392B" w14:textId="34966047" w:rsidR="00872AFE" w:rsidRPr="00711388" w:rsidDel="004D643F" w:rsidRDefault="00872AFE" w:rsidP="00567869">
            <w:pPr>
              <w:pStyle w:val="NormalLeft"/>
              <w:rPr>
                <w:del w:id="5241" w:author="Author"/>
                <w:lang w:val="en-GB"/>
              </w:rPr>
            </w:pPr>
            <w:del w:id="5242" w:author="Author">
              <w:r w:rsidRPr="00711388" w:rsidDel="004D643F">
                <w:rPr>
                  <w:lang w:val="en-GB"/>
                </w:rPr>
                <w:delText>This is the increase in the share premium account relating to preference shares that is tier 1 over the reporting period.</w:delText>
              </w:r>
            </w:del>
          </w:p>
        </w:tc>
      </w:tr>
      <w:tr w:rsidR="00872AFE" w:rsidRPr="00711388" w:rsidDel="004D643F" w14:paraId="5B6F22B8" w14:textId="32CBEBB0" w:rsidTr="00567869">
        <w:trPr>
          <w:del w:id="5243" w:author="Author"/>
        </w:trPr>
        <w:tc>
          <w:tcPr>
            <w:tcW w:w="2879" w:type="dxa"/>
            <w:tcBorders>
              <w:top w:val="single" w:sz="2" w:space="0" w:color="auto"/>
              <w:left w:val="single" w:sz="2" w:space="0" w:color="auto"/>
              <w:bottom w:val="single" w:sz="2" w:space="0" w:color="auto"/>
              <w:right w:val="single" w:sz="2" w:space="0" w:color="auto"/>
            </w:tcBorders>
          </w:tcPr>
          <w:p w14:paraId="6B51E0FB" w14:textId="24981504" w:rsidR="00872AFE" w:rsidRPr="00711388" w:rsidDel="004D643F" w:rsidRDefault="00872AFE" w:rsidP="00567869">
            <w:pPr>
              <w:pStyle w:val="NormalLeft"/>
              <w:rPr>
                <w:del w:id="5244" w:author="Author"/>
                <w:lang w:val="en-GB"/>
              </w:rPr>
            </w:pPr>
            <w:del w:id="5245" w:author="Author">
              <w:r w:rsidRPr="00711388" w:rsidDel="004D643F">
                <w:rPr>
                  <w:lang w:val="en-GB"/>
                </w:rPr>
                <w:delText>R0610/C0030</w:delText>
              </w:r>
            </w:del>
          </w:p>
        </w:tc>
        <w:tc>
          <w:tcPr>
            <w:tcW w:w="2414" w:type="dxa"/>
            <w:tcBorders>
              <w:top w:val="single" w:sz="2" w:space="0" w:color="auto"/>
              <w:left w:val="single" w:sz="2" w:space="0" w:color="auto"/>
              <w:bottom w:val="single" w:sz="2" w:space="0" w:color="auto"/>
              <w:right w:val="single" w:sz="2" w:space="0" w:color="auto"/>
            </w:tcBorders>
          </w:tcPr>
          <w:p w14:paraId="3F30F4FF" w14:textId="4357AB50" w:rsidR="00872AFE" w:rsidRPr="00711388" w:rsidDel="004D643F" w:rsidRDefault="00872AFE" w:rsidP="00567869">
            <w:pPr>
              <w:pStyle w:val="NormalLeft"/>
              <w:rPr>
                <w:del w:id="5246" w:author="Author"/>
                <w:lang w:val="en-GB"/>
              </w:rPr>
            </w:pPr>
            <w:del w:id="5247" w:author="Author">
              <w:r w:rsidRPr="00711388" w:rsidDel="004D643F">
                <w:rPr>
                  <w:lang w:val="en-GB"/>
                </w:rPr>
                <w:delText xml:space="preserve">Share premium relating to preference shares </w:delText>
              </w:r>
            </w:del>
            <w:r w:rsidR="00711388" w:rsidRPr="00711388">
              <w:rPr>
                <w:lang w:val="en-GB"/>
              </w:rPr>
              <w:t>-</w:t>
            </w:r>
            <w:del w:id="5248" w:author="Author">
              <w:r w:rsidRPr="00711388" w:rsidDel="004D643F">
                <w:rPr>
                  <w:lang w:val="en-GB"/>
                </w:rPr>
                <w:delText xml:space="preserve">Tier 1 </w:delText>
              </w:r>
            </w:del>
            <w:r w:rsidR="00845F43" w:rsidRPr="00711388">
              <w:rPr>
                <w:lang w:val="en-GB"/>
              </w:rPr>
              <w:t>-</w:t>
            </w:r>
            <w:del w:id="5249"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54339F32" w14:textId="31916B3E" w:rsidR="00872AFE" w:rsidRPr="00711388" w:rsidDel="004D643F" w:rsidRDefault="00872AFE" w:rsidP="00567869">
            <w:pPr>
              <w:pStyle w:val="NormalLeft"/>
              <w:rPr>
                <w:del w:id="5250" w:author="Author"/>
                <w:lang w:val="en-GB"/>
              </w:rPr>
            </w:pPr>
            <w:del w:id="5251" w:author="Author">
              <w:r w:rsidRPr="00711388" w:rsidDel="004D643F">
                <w:rPr>
                  <w:lang w:val="en-GB"/>
                </w:rPr>
                <w:delText>This is the reduction in the share premium account relating to preference shares that is tier 1 over the reporting period.</w:delText>
              </w:r>
            </w:del>
          </w:p>
        </w:tc>
      </w:tr>
      <w:tr w:rsidR="00872AFE" w:rsidRPr="00711388" w:rsidDel="004D643F" w14:paraId="1D3D6886" w14:textId="65DCB355" w:rsidTr="00567869">
        <w:trPr>
          <w:del w:id="5252" w:author="Author"/>
        </w:trPr>
        <w:tc>
          <w:tcPr>
            <w:tcW w:w="2879" w:type="dxa"/>
            <w:tcBorders>
              <w:top w:val="single" w:sz="2" w:space="0" w:color="auto"/>
              <w:left w:val="single" w:sz="2" w:space="0" w:color="auto"/>
              <w:bottom w:val="single" w:sz="2" w:space="0" w:color="auto"/>
              <w:right w:val="single" w:sz="2" w:space="0" w:color="auto"/>
            </w:tcBorders>
          </w:tcPr>
          <w:p w14:paraId="5193D9B7" w14:textId="0AF72473" w:rsidR="00872AFE" w:rsidRPr="00711388" w:rsidDel="004D643F" w:rsidRDefault="00872AFE" w:rsidP="00567869">
            <w:pPr>
              <w:pStyle w:val="NormalLeft"/>
              <w:rPr>
                <w:del w:id="5253" w:author="Author"/>
                <w:lang w:val="en-GB"/>
              </w:rPr>
            </w:pPr>
            <w:del w:id="5254" w:author="Author">
              <w:r w:rsidRPr="00711388" w:rsidDel="004D643F">
                <w:rPr>
                  <w:lang w:val="en-GB"/>
                </w:rPr>
                <w:delText>R0610/C0060</w:delText>
              </w:r>
            </w:del>
          </w:p>
        </w:tc>
        <w:tc>
          <w:tcPr>
            <w:tcW w:w="2414" w:type="dxa"/>
            <w:tcBorders>
              <w:top w:val="single" w:sz="2" w:space="0" w:color="auto"/>
              <w:left w:val="single" w:sz="2" w:space="0" w:color="auto"/>
              <w:bottom w:val="single" w:sz="2" w:space="0" w:color="auto"/>
              <w:right w:val="single" w:sz="2" w:space="0" w:color="auto"/>
            </w:tcBorders>
          </w:tcPr>
          <w:p w14:paraId="30141866" w14:textId="506C77D5" w:rsidR="00872AFE" w:rsidRPr="00711388" w:rsidDel="004D643F" w:rsidRDefault="00872AFE" w:rsidP="00567869">
            <w:pPr>
              <w:pStyle w:val="NormalLeft"/>
              <w:rPr>
                <w:del w:id="5255" w:author="Author"/>
                <w:lang w:val="en-GB"/>
              </w:rPr>
            </w:pPr>
            <w:del w:id="5256" w:author="Author">
              <w:r w:rsidRPr="00711388" w:rsidDel="004D643F">
                <w:rPr>
                  <w:lang w:val="en-GB"/>
                </w:rPr>
                <w:delText xml:space="preserve">Share premium relating to preference shares </w:delText>
              </w:r>
            </w:del>
            <w:r w:rsidR="00711388" w:rsidRPr="00711388">
              <w:rPr>
                <w:lang w:val="en-GB"/>
              </w:rPr>
              <w:t>-</w:t>
            </w:r>
            <w:del w:id="5257" w:author="Author">
              <w:r w:rsidRPr="00711388" w:rsidDel="004D643F">
                <w:rPr>
                  <w:lang w:val="en-GB"/>
                </w:rPr>
                <w:delText xml:space="preserve">Tier 1 </w:delText>
              </w:r>
            </w:del>
            <w:r w:rsidR="00845F43" w:rsidRPr="00711388">
              <w:rPr>
                <w:lang w:val="en-GB"/>
              </w:rPr>
              <w:t>-</w:t>
            </w:r>
            <w:del w:id="5258"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0DF8CF82" w14:textId="522EBB85" w:rsidR="00872AFE" w:rsidRPr="00711388" w:rsidDel="004D643F" w:rsidRDefault="00872AFE" w:rsidP="00567869">
            <w:pPr>
              <w:pStyle w:val="NormalLeft"/>
              <w:rPr>
                <w:del w:id="5259" w:author="Author"/>
                <w:lang w:val="en-GB"/>
              </w:rPr>
            </w:pPr>
            <w:del w:id="5260" w:author="Author">
              <w:r w:rsidRPr="00711388" w:rsidDel="004D643F">
                <w:rPr>
                  <w:lang w:val="en-GB"/>
                </w:rPr>
                <w:delText>This is the balance of the share premium account relating to preference shares that is tier 1 carried forward to the next reporting period.</w:delText>
              </w:r>
            </w:del>
          </w:p>
        </w:tc>
      </w:tr>
      <w:tr w:rsidR="00872AFE" w:rsidRPr="00711388" w:rsidDel="004D643F" w14:paraId="7D6D0D3A" w14:textId="5973F88E" w:rsidTr="00567869">
        <w:trPr>
          <w:del w:id="5261" w:author="Author"/>
        </w:trPr>
        <w:tc>
          <w:tcPr>
            <w:tcW w:w="2879" w:type="dxa"/>
            <w:tcBorders>
              <w:top w:val="single" w:sz="2" w:space="0" w:color="auto"/>
              <w:left w:val="single" w:sz="2" w:space="0" w:color="auto"/>
              <w:bottom w:val="single" w:sz="2" w:space="0" w:color="auto"/>
              <w:right w:val="single" w:sz="2" w:space="0" w:color="auto"/>
            </w:tcBorders>
          </w:tcPr>
          <w:p w14:paraId="57DF9C4B" w14:textId="3A29CADB" w:rsidR="00872AFE" w:rsidRPr="00711388" w:rsidDel="004D643F" w:rsidRDefault="00872AFE" w:rsidP="00567869">
            <w:pPr>
              <w:pStyle w:val="NormalLeft"/>
              <w:rPr>
                <w:del w:id="5262" w:author="Author"/>
                <w:lang w:val="en-GB"/>
              </w:rPr>
            </w:pPr>
            <w:del w:id="5263" w:author="Author">
              <w:r w:rsidRPr="00711388" w:rsidDel="004D643F">
                <w:rPr>
                  <w:lang w:val="en-GB"/>
                </w:rPr>
                <w:delText>R0620/C0010</w:delText>
              </w:r>
            </w:del>
          </w:p>
        </w:tc>
        <w:tc>
          <w:tcPr>
            <w:tcW w:w="2414" w:type="dxa"/>
            <w:tcBorders>
              <w:top w:val="single" w:sz="2" w:space="0" w:color="auto"/>
              <w:left w:val="single" w:sz="2" w:space="0" w:color="auto"/>
              <w:bottom w:val="single" w:sz="2" w:space="0" w:color="auto"/>
              <w:right w:val="single" w:sz="2" w:space="0" w:color="auto"/>
            </w:tcBorders>
          </w:tcPr>
          <w:p w14:paraId="387BCB41" w14:textId="21A0F5C2" w:rsidR="00872AFE" w:rsidRPr="00711388" w:rsidDel="004D643F" w:rsidRDefault="00872AFE" w:rsidP="00567869">
            <w:pPr>
              <w:pStyle w:val="NormalLeft"/>
              <w:rPr>
                <w:del w:id="5264" w:author="Author"/>
                <w:lang w:val="en-GB"/>
              </w:rPr>
            </w:pPr>
            <w:del w:id="5265" w:author="Author">
              <w:r w:rsidRPr="00711388" w:rsidDel="004D643F">
                <w:rPr>
                  <w:lang w:val="en-GB"/>
                </w:rPr>
                <w:delText xml:space="preserve">Share premium relating to preference shares </w:delText>
              </w:r>
            </w:del>
            <w:r w:rsidR="00711388" w:rsidRPr="00711388">
              <w:rPr>
                <w:lang w:val="en-GB"/>
              </w:rPr>
              <w:t>-</w:t>
            </w:r>
            <w:del w:id="5266" w:author="Author">
              <w:r w:rsidRPr="00711388" w:rsidDel="004D643F">
                <w:rPr>
                  <w:lang w:val="en-GB"/>
                </w:rPr>
                <w:delText xml:space="preserve">Tier 2 </w:delText>
              </w:r>
            </w:del>
            <w:r w:rsidR="00845F43" w:rsidRPr="00711388">
              <w:rPr>
                <w:lang w:val="en-GB"/>
              </w:rPr>
              <w:t>-</w:t>
            </w:r>
            <w:del w:id="5267"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00314692" w14:textId="75D72359" w:rsidR="00872AFE" w:rsidRPr="00711388" w:rsidDel="004D643F" w:rsidRDefault="00872AFE" w:rsidP="00567869">
            <w:pPr>
              <w:pStyle w:val="NormalLeft"/>
              <w:rPr>
                <w:del w:id="5268" w:author="Author"/>
                <w:lang w:val="en-GB"/>
              </w:rPr>
            </w:pPr>
            <w:del w:id="5269" w:author="Author">
              <w:r w:rsidRPr="00711388" w:rsidDel="004D643F">
                <w:rPr>
                  <w:lang w:val="en-GB"/>
                </w:rPr>
                <w:delText>This is the balance of the share premium account relating to preference shares that is tier 2 brought forward from the previous reporting period.</w:delText>
              </w:r>
            </w:del>
          </w:p>
        </w:tc>
      </w:tr>
      <w:tr w:rsidR="00872AFE" w:rsidRPr="00711388" w:rsidDel="004D643F" w14:paraId="2BC49B21" w14:textId="18122E55" w:rsidTr="00567869">
        <w:trPr>
          <w:del w:id="5270" w:author="Author"/>
        </w:trPr>
        <w:tc>
          <w:tcPr>
            <w:tcW w:w="2879" w:type="dxa"/>
            <w:tcBorders>
              <w:top w:val="single" w:sz="2" w:space="0" w:color="auto"/>
              <w:left w:val="single" w:sz="2" w:space="0" w:color="auto"/>
              <w:bottom w:val="single" w:sz="2" w:space="0" w:color="auto"/>
              <w:right w:val="single" w:sz="2" w:space="0" w:color="auto"/>
            </w:tcBorders>
          </w:tcPr>
          <w:p w14:paraId="5BA16122" w14:textId="692760EC" w:rsidR="00872AFE" w:rsidRPr="00711388" w:rsidDel="004D643F" w:rsidRDefault="00872AFE" w:rsidP="00567869">
            <w:pPr>
              <w:pStyle w:val="NormalLeft"/>
              <w:rPr>
                <w:del w:id="5271" w:author="Author"/>
                <w:lang w:val="en-GB"/>
              </w:rPr>
            </w:pPr>
            <w:del w:id="5272" w:author="Author">
              <w:r w:rsidRPr="00711388" w:rsidDel="004D643F">
                <w:rPr>
                  <w:lang w:val="en-GB"/>
                </w:rPr>
                <w:delText>R0620/C0020</w:delText>
              </w:r>
            </w:del>
          </w:p>
        </w:tc>
        <w:tc>
          <w:tcPr>
            <w:tcW w:w="2414" w:type="dxa"/>
            <w:tcBorders>
              <w:top w:val="single" w:sz="2" w:space="0" w:color="auto"/>
              <w:left w:val="single" w:sz="2" w:space="0" w:color="auto"/>
              <w:bottom w:val="single" w:sz="2" w:space="0" w:color="auto"/>
              <w:right w:val="single" w:sz="2" w:space="0" w:color="auto"/>
            </w:tcBorders>
          </w:tcPr>
          <w:p w14:paraId="59182F57" w14:textId="09C7CEAA" w:rsidR="00872AFE" w:rsidRPr="00711388" w:rsidDel="004D643F" w:rsidRDefault="00872AFE" w:rsidP="00567869">
            <w:pPr>
              <w:pStyle w:val="NormalLeft"/>
              <w:rPr>
                <w:del w:id="5273" w:author="Author"/>
                <w:lang w:val="en-GB"/>
              </w:rPr>
            </w:pPr>
            <w:del w:id="5274" w:author="Author">
              <w:r w:rsidRPr="00711388" w:rsidDel="004D643F">
                <w:rPr>
                  <w:lang w:val="en-GB"/>
                </w:rPr>
                <w:delText xml:space="preserve">Share premium relating to preference shares </w:delText>
              </w:r>
            </w:del>
            <w:r w:rsidR="00711388" w:rsidRPr="00711388">
              <w:rPr>
                <w:lang w:val="en-GB"/>
              </w:rPr>
              <w:t>-</w:t>
            </w:r>
            <w:del w:id="5275" w:author="Author">
              <w:r w:rsidRPr="00711388" w:rsidDel="004D643F">
                <w:rPr>
                  <w:lang w:val="en-GB"/>
                </w:rPr>
                <w:delText>Tier 2</w:delText>
              </w:r>
            </w:del>
            <w:r w:rsidR="00711388" w:rsidRPr="00711388">
              <w:rPr>
                <w:lang w:val="en-GB"/>
              </w:rPr>
              <w:t>-</w:t>
            </w:r>
            <w:del w:id="5276"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0FDCFC38" w14:textId="1108C249" w:rsidR="00872AFE" w:rsidRPr="00711388" w:rsidDel="004D643F" w:rsidRDefault="00872AFE" w:rsidP="00567869">
            <w:pPr>
              <w:pStyle w:val="NormalLeft"/>
              <w:rPr>
                <w:del w:id="5277" w:author="Author"/>
                <w:lang w:val="en-GB"/>
              </w:rPr>
            </w:pPr>
            <w:del w:id="5278" w:author="Author">
              <w:r w:rsidRPr="00711388" w:rsidDel="004D643F">
                <w:rPr>
                  <w:lang w:val="en-GB"/>
                </w:rPr>
                <w:delText>This is the increase in the share premium account relating to preference shares that is tier 2 over the reporting period.</w:delText>
              </w:r>
            </w:del>
          </w:p>
        </w:tc>
      </w:tr>
      <w:tr w:rsidR="00872AFE" w:rsidRPr="00711388" w:rsidDel="004D643F" w14:paraId="0C25F458" w14:textId="6BCDC9EC" w:rsidTr="00567869">
        <w:trPr>
          <w:del w:id="5279" w:author="Author"/>
        </w:trPr>
        <w:tc>
          <w:tcPr>
            <w:tcW w:w="2879" w:type="dxa"/>
            <w:tcBorders>
              <w:top w:val="single" w:sz="2" w:space="0" w:color="auto"/>
              <w:left w:val="single" w:sz="2" w:space="0" w:color="auto"/>
              <w:bottom w:val="single" w:sz="2" w:space="0" w:color="auto"/>
              <w:right w:val="single" w:sz="2" w:space="0" w:color="auto"/>
            </w:tcBorders>
          </w:tcPr>
          <w:p w14:paraId="30800FF7" w14:textId="606A8940" w:rsidR="00872AFE" w:rsidRPr="00711388" w:rsidDel="004D643F" w:rsidRDefault="00872AFE" w:rsidP="00567869">
            <w:pPr>
              <w:pStyle w:val="NormalLeft"/>
              <w:rPr>
                <w:del w:id="5280" w:author="Author"/>
                <w:lang w:val="en-GB"/>
              </w:rPr>
            </w:pPr>
            <w:del w:id="5281" w:author="Author">
              <w:r w:rsidRPr="00711388" w:rsidDel="004D643F">
                <w:rPr>
                  <w:lang w:val="en-GB"/>
                </w:rPr>
                <w:lastRenderedPageBreak/>
                <w:delText>R0620/C0030</w:delText>
              </w:r>
            </w:del>
          </w:p>
        </w:tc>
        <w:tc>
          <w:tcPr>
            <w:tcW w:w="2414" w:type="dxa"/>
            <w:tcBorders>
              <w:top w:val="single" w:sz="2" w:space="0" w:color="auto"/>
              <w:left w:val="single" w:sz="2" w:space="0" w:color="auto"/>
              <w:bottom w:val="single" w:sz="2" w:space="0" w:color="auto"/>
              <w:right w:val="single" w:sz="2" w:space="0" w:color="auto"/>
            </w:tcBorders>
          </w:tcPr>
          <w:p w14:paraId="3BF13B71" w14:textId="0736D3D9" w:rsidR="00872AFE" w:rsidRPr="00711388" w:rsidDel="004D643F" w:rsidRDefault="00872AFE" w:rsidP="00567869">
            <w:pPr>
              <w:pStyle w:val="NormalLeft"/>
              <w:rPr>
                <w:del w:id="5282" w:author="Author"/>
                <w:lang w:val="en-GB"/>
              </w:rPr>
            </w:pPr>
            <w:del w:id="5283" w:author="Author">
              <w:r w:rsidRPr="00711388" w:rsidDel="004D643F">
                <w:rPr>
                  <w:lang w:val="en-GB"/>
                </w:rPr>
                <w:delText xml:space="preserve">Share premium relating to preference shares </w:delText>
              </w:r>
            </w:del>
            <w:r w:rsidR="00711388" w:rsidRPr="00711388">
              <w:rPr>
                <w:lang w:val="en-GB"/>
              </w:rPr>
              <w:t>-</w:t>
            </w:r>
            <w:del w:id="5284" w:author="Author">
              <w:r w:rsidRPr="00711388" w:rsidDel="004D643F">
                <w:rPr>
                  <w:lang w:val="en-GB"/>
                </w:rPr>
                <w:delText xml:space="preserve">Tier 2 </w:delText>
              </w:r>
            </w:del>
            <w:r w:rsidR="00845F43" w:rsidRPr="00711388">
              <w:rPr>
                <w:lang w:val="en-GB"/>
              </w:rPr>
              <w:t>-</w:t>
            </w:r>
            <w:del w:id="5285"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3082272F" w14:textId="1ACDFF74" w:rsidR="00872AFE" w:rsidRPr="00711388" w:rsidDel="004D643F" w:rsidRDefault="00872AFE" w:rsidP="00567869">
            <w:pPr>
              <w:pStyle w:val="NormalLeft"/>
              <w:rPr>
                <w:del w:id="5286" w:author="Author"/>
                <w:lang w:val="en-GB"/>
              </w:rPr>
            </w:pPr>
            <w:del w:id="5287" w:author="Author">
              <w:r w:rsidRPr="00711388" w:rsidDel="004D643F">
                <w:rPr>
                  <w:lang w:val="en-GB"/>
                </w:rPr>
                <w:delText>This is the reduction in the share premium account relating to preference shares that is tier 2 over the reporting period.</w:delText>
              </w:r>
            </w:del>
          </w:p>
        </w:tc>
      </w:tr>
      <w:tr w:rsidR="00872AFE" w:rsidRPr="00711388" w:rsidDel="004D643F" w14:paraId="36D8DAF3" w14:textId="4E546082" w:rsidTr="00567869">
        <w:trPr>
          <w:del w:id="5288" w:author="Author"/>
        </w:trPr>
        <w:tc>
          <w:tcPr>
            <w:tcW w:w="2879" w:type="dxa"/>
            <w:tcBorders>
              <w:top w:val="single" w:sz="2" w:space="0" w:color="auto"/>
              <w:left w:val="single" w:sz="2" w:space="0" w:color="auto"/>
              <w:bottom w:val="single" w:sz="2" w:space="0" w:color="auto"/>
              <w:right w:val="single" w:sz="2" w:space="0" w:color="auto"/>
            </w:tcBorders>
          </w:tcPr>
          <w:p w14:paraId="271B8546" w14:textId="3112B3BF" w:rsidR="00872AFE" w:rsidRPr="00711388" w:rsidDel="004D643F" w:rsidRDefault="00872AFE" w:rsidP="00567869">
            <w:pPr>
              <w:pStyle w:val="NormalLeft"/>
              <w:rPr>
                <w:del w:id="5289" w:author="Author"/>
                <w:lang w:val="en-GB"/>
              </w:rPr>
            </w:pPr>
            <w:del w:id="5290" w:author="Author">
              <w:r w:rsidRPr="00711388" w:rsidDel="004D643F">
                <w:rPr>
                  <w:lang w:val="en-GB"/>
                </w:rPr>
                <w:delText>R0620/C0060</w:delText>
              </w:r>
            </w:del>
          </w:p>
        </w:tc>
        <w:tc>
          <w:tcPr>
            <w:tcW w:w="2414" w:type="dxa"/>
            <w:tcBorders>
              <w:top w:val="single" w:sz="2" w:space="0" w:color="auto"/>
              <w:left w:val="single" w:sz="2" w:space="0" w:color="auto"/>
              <w:bottom w:val="single" w:sz="2" w:space="0" w:color="auto"/>
              <w:right w:val="single" w:sz="2" w:space="0" w:color="auto"/>
            </w:tcBorders>
          </w:tcPr>
          <w:p w14:paraId="65D495D6" w14:textId="44A548F8" w:rsidR="00872AFE" w:rsidRPr="00711388" w:rsidDel="004D643F" w:rsidRDefault="00872AFE" w:rsidP="00567869">
            <w:pPr>
              <w:pStyle w:val="NormalLeft"/>
              <w:rPr>
                <w:del w:id="5291" w:author="Author"/>
                <w:lang w:val="en-GB"/>
              </w:rPr>
            </w:pPr>
            <w:del w:id="5292" w:author="Author">
              <w:r w:rsidRPr="00711388" w:rsidDel="004D643F">
                <w:rPr>
                  <w:lang w:val="en-GB"/>
                </w:rPr>
                <w:delText xml:space="preserve">Share premium relating to preference shares </w:delText>
              </w:r>
            </w:del>
            <w:r w:rsidR="00711388" w:rsidRPr="00711388">
              <w:rPr>
                <w:lang w:val="en-GB"/>
              </w:rPr>
              <w:t>-</w:t>
            </w:r>
            <w:del w:id="5293" w:author="Author">
              <w:r w:rsidRPr="00711388" w:rsidDel="004D643F">
                <w:rPr>
                  <w:lang w:val="en-GB"/>
                </w:rPr>
                <w:delText xml:space="preserve">Tier 2 </w:delText>
              </w:r>
            </w:del>
            <w:r w:rsidR="00845F43" w:rsidRPr="00711388">
              <w:rPr>
                <w:lang w:val="en-GB"/>
              </w:rPr>
              <w:t>-</w:t>
            </w:r>
            <w:del w:id="5294"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2785108E" w14:textId="415AAAB9" w:rsidR="00872AFE" w:rsidRPr="00711388" w:rsidDel="004D643F" w:rsidRDefault="00872AFE" w:rsidP="00567869">
            <w:pPr>
              <w:pStyle w:val="NormalLeft"/>
              <w:rPr>
                <w:del w:id="5295" w:author="Author"/>
                <w:lang w:val="en-GB"/>
              </w:rPr>
            </w:pPr>
            <w:del w:id="5296" w:author="Author">
              <w:r w:rsidRPr="00711388" w:rsidDel="004D643F">
                <w:rPr>
                  <w:lang w:val="en-GB"/>
                </w:rPr>
                <w:delText>This is the balance of the share premium account relating to preference shares that is tier 2 carried forward to the next reporting period.</w:delText>
              </w:r>
            </w:del>
          </w:p>
        </w:tc>
      </w:tr>
      <w:tr w:rsidR="00872AFE" w:rsidRPr="00711388" w:rsidDel="004D643F" w14:paraId="0837E0FE" w14:textId="1B7834C7" w:rsidTr="00567869">
        <w:trPr>
          <w:del w:id="5297" w:author="Author"/>
        </w:trPr>
        <w:tc>
          <w:tcPr>
            <w:tcW w:w="2879" w:type="dxa"/>
            <w:tcBorders>
              <w:top w:val="single" w:sz="2" w:space="0" w:color="auto"/>
              <w:left w:val="single" w:sz="2" w:space="0" w:color="auto"/>
              <w:bottom w:val="single" w:sz="2" w:space="0" w:color="auto"/>
              <w:right w:val="single" w:sz="2" w:space="0" w:color="auto"/>
            </w:tcBorders>
          </w:tcPr>
          <w:p w14:paraId="38545B11" w14:textId="30DE7892" w:rsidR="00872AFE" w:rsidRPr="00711388" w:rsidDel="004D643F" w:rsidRDefault="00872AFE" w:rsidP="00567869">
            <w:pPr>
              <w:pStyle w:val="NormalLeft"/>
              <w:rPr>
                <w:del w:id="5298" w:author="Author"/>
                <w:lang w:val="en-GB"/>
              </w:rPr>
            </w:pPr>
            <w:del w:id="5299" w:author="Author">
              <w:r w:rsidRPr="00711388" w:rsidDel="004D643F">
                <w:rPr>
                  <w:lang w:val="en-GB"/>
                </w:rPr>
                <w:delText>R0630/C0010</w:delText>
              </w:r>
            </w:del>
          </w:p>
        </w:tc>
        <w:tc>
          <w:tcPr>
            <w:tcW w:w="2414" w:type="dxa"/>
            <w:tcBorders>
              <w:top w:val="single" w:sz="2" w:space="0" w:color="auto"/>
              <w:left w:val="single" w:sz="2" w:space="0" w:color="auto"/>
              <w:bottom w:val="single" w:sz="2" w:space="0" w:color="auto"/>
              <w:right w:val="single" w:sz="2" w:space="0" w:color="auto"/>
            </w:tcBorders>
          </w:tcPr>
          <w:p w14:paraId="17367D42" w14:textId="0F1CA615" w:rsidR="00872AFE" w:rsidRPr="00711388" w:rsidDel="004D643F" w:rsidRDefault="00872AFE" w:rsidP="00567869">
            <w:pPr>
              <w:pStyle w:val="NormalLeft"/>
              <w:rPr>
                <w:del w:id="5300" w:author="Author"/>
                <w:lang w:val="en-GB"/>
              </w:rPr>
            </w:pPr>
            <w:del w:id="5301" w:author="Author">
              <w:r w:rsidRPr="00711388" w:rsidDel="004D643F">
                <w:rPr>
                  <w:lang w:val="en-GB"/>
                </w:rPr>
                <w:delText xml:space="preserve">Share premium relating to preference shares </w:delText>
              </w:r>
            </w:del>
            <w:r w:rsidR="00711388" w:rsidRPr="00711388">
              <w:rPr>
                <w:lang w:val="en-GB"/>
              </w:rPr>
              <w:t>-</w:t>
            </w:r>
            <w:del w:id="5302" w:author="Author">
              <w:r w:rsidRPr="00711388" w:rsidDel="004D643F">
                <w:rPr>
                  <w:lang w:val="en-GB"/>
                </w:rPr>
                <w:delText xml:space="preserve">Tier 3 </w:delText>
              </w:r>
            </w:del>
            <w:r w:rsidR="00845F43" w:rsidRPr="00711388">
              <w:rPr>
                <w:lang w:val="en-GB"/>
              </w:rPr>
              <w:t>-</w:t>
            </w:r>
            <w:del w:id="5303"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20701DE7" w14:textId="25CBEE0D" w:rsidR="00872AFE" w:rsidRPr="00711388" w:rsidDel="004D643F" w:rsidRDefault="00872AFE" w:rsidP="00567869">
            <w:pPr>
              <w:pStyle w:val="NormalLeft"/>
              <w:rPr>
                <w:del w:id="5304" w:author="Author"/>
                <w:lang w:val="en-GB"/>
              </w:rPr>
            </w:pPr>
            <w:del w:id="5305" w:author="Author">
              <w:r w:rsidRPr="00711388" w:rsidDel="004D643F">
                <w:rPr>
                  <w:lang w:val="en-GB"/>
                </w:rPr>
                <w:delText>This is the balance of the share premium account relating to preference shares that is tier 3 brought forward from the previous reporting period.</w:delText>
              </w:r>
            </w:del>
          </w:p>
        </w:tc>
      </w:tr>
      <w:tr w:rsidR="00872AFE" w:rsidRPr="00711388" w:rsidDel="004D643F" w14:paraId="0D3646A1" w14:textId="22B4A0BD" w:rsidTr="00567869">
        <w:trPr>
          <w:del w:id="5306" w:author="Author"/>
        </w:trPr>
        <w:tc>
          <w:tcPr>
            <w:tcW w:w="2879" w:type="dxa"/>
            <w:tcBorders>
              <w:top w:val="single" w:sz="2" w:space="0" w:color="auto"/>
              <w:left w:val="single" w:sz="2" w:space="0" w:color="auto"/>
              <w:bottom w:val="single" w:sz="2" w:space="0" w:color="auto"/>
              <w:right w:val="single" w:sz="2" w:space="0" w:color="auto"/>
            </w:tcBorders>
          </w:tcPr>
          <w:p w14:paraId="62BF1AFB" w14:textId="6739040D" w:rsidR="00872AFE" w:rsidRPr="00711388" w:rsidDel="004D643F" w:rsidRDefault="00872AFE" w:rsidP="00567869">
            <w:pPr>
              <w:pStyle w:val="NormalLeft"/>
              <w:rPr>
                <w:del w:id="5307" w:author="Author"/>
                <w:lang w:val="en-GB"/>
              </w:rPr>
            </w:pPr>
            <w:del w:id="5308" w:author="Author">
              <w:r w:rsidRPr="00711388" w:rsidDel="004D643F">
                <w:rPr>
                  <w:lang w:val="en-GB"/>
                </w:rPr>
                <w:delText>R0630/C0020</w:delText>
              </w:r>
            </w:del>
          </w:p>
        </w:tc>
        <w:tc>
          <w:tcPr>
            <w:tcW w:w="2414" w:type="dxa"/>
            <w:tcBorders>
              <w:top w:val="single" w:sz="2" w:space="0" w:color="auto"/>
              <w:left w:val="single" w:sz="2" w:space="0" w:color="auto"/>
              <w:bottom w:val="single" w:sz="2" w:space="0" w:color="auto"/>
              <w:right w:val="single" w:sz="2" w:space="0" w:color="auto"/>
            </w:tcBorders>
          </w:tcPr>
          <w:p w14:paraId="587AFD8D" w14:textId="29513A42" w:rsidR="00872AFE" w:rsidRPr="00711388" w:rsidDel="004D643F" w:rsidRDefault="00872AFE" w:rsidP="00567869">
            <w:pPr>
              <w:pStyle w:val="NormalLeft"/>
              <w:rPr>
                <w:del w:id="5309" w:author="Author"/>
                <w:lang w:val="en-GB"/>
              </w:rPr>
            </w:pPr>
            <w:del w:id="5310" w:author="Author">
              <w:r w:rsidRPr="00711388" w:rsidDel="004D643F">
                <w:rPr>
                  <w:lang w:val="en-GB"/>
                </w:rPr>
                <w:delText xml:space="preserve">Share premium relating to preference shares </w:delText>
              </w:r>
            </w:del>
            <w:r w:rsidR="00711388" w:rsidRPr="00711388">
              <w:rPr>
                <w:lang w:val="en-GB"/>
              </w:rPr>
              <w:t>-</w:t>
            </w:r>
            <w:del w:id="5311" w:author="Author">
              <w:r w:rsidRPr="00711388" w:rsidDel="004D643F">
                <w:rPr>
                  <w:lang w:val="en-GB"/>
                </w:rPr>
                <w:delText xml:space="preserve">Tier 3 </w:delText>
              </w:r>
            </w:del>
            <w:r w:rsidR="00845F43" w:rsidRPr="00711388">
              <w:rPr>
                <w:lang w:val="en-GB"/>
              </w:rPr>
              <w:t>-</w:t>
            </w:r>
            <w:del w:id="5312"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015DF96C" w14:textId="71D8BC17" w:rsidR="00872AFE" w:rsidRPr="00711388" w:rsidDel="004D643F" w:rsidRDefault="00872AFE" w:rsidP="00567869">
            <w:pPr>
              <w:pStyle w:val="NormalLeft"/>
              <w:rPr>
                <w:del w:id="5313" w:author="Author"/>
                <w:lang w:val="en-GB"/>
              </w:rPr>
            </w:pPr>
            <w:del w:id="5314" w:author="Author">
              <w:r w:rsidRPr="00711388" w:rsidDel="004D643F">
                <w:rPr>
                  <w:lang w:val="en-GB"/>
                </w:rPr>
                <w:delText>This is the increase in the share premium account relating to preference shares that is tier 3 over the reporting period.</w:delText>
              </w:r>
            </w:del>
          </w:p>
        </w:tc>
      </w:tr>
      <w:tr w:rsidR="00872AFE" w:rsidRPr="00711388" w:rsidDel="004D643F" w14:paraId="60B9222D" w14:textId="70C7D8E5" w:rsidTr="00567869">
        <w:trPr>
          <w:del w:id="5315" w:author="Author"/>
        </w:trPr>
        <w:tc>
          <w:tcPr>
            <w:tcW w:w="2879" w:type="dxa"/>
            <w:tcBorders>
              <w:top w:val="single" w:sz="2" w:space="0" w:color="auto"/>
              <w:left w:val="single" w:sz="2" w:space="0" w:color="auto"/>
              <w:bottom w:val="single" w:sz="2" w:space="0" w:color="auto"/>
              <w:right w:val="single" w:sz="2" w:space="0" w:color="auto"/>
            </w:tcBorders>
          </w:tcPr>
          <w:p w14:paraId="76405046" w14:textId="0CA8FD8B" w:rsidR="00872AFE" w:rsidRPr="00711388" w:rsidDel="004D643F" w:rsidRDefault="00872AFE" w:rsidP="00567869">
            <w:pPr>
              <w:pStyle w:val="NormalLeft"/>
              <w:rPr>
                <w:del w:id="5316" w:author="Author"/>
                <w:lang w:val="en-GB"/>
              </w:rPr>
            </w:pPr>
            <w:del w:id="5317" w:author="Author">
              <w:r w:rsidRPr="00711388" w:rsidDel="004D643F">
                <w:rPr>
                  <w:lang w:val="en-GB"/>
                </w:rPr>
                <w:delText>R0630/C0030</w:delText>
              </w:r>
            </w:del>
          </w:p>
        </w:tc>
        <w:tc>
          <w:tcPr>
            <w:tcW w:w="2414" w:type="dxa"/>
            <w:tcBorders>
              <w:top w:val="single" w:sz="2" w:space="0" w:color="auto"/>
              <w:left w:val="single" w:sz="2" w:space="0" w:color="auto"/>
              <w:bottom w:val="single" w:sz="2" w:space="0" w:color="auto"/>
              <w:right w:val="single" w:sz="2" w:space="0" w:color="auto"/>
            </w:tcBorders>
          </w:tcPr>
          <w:p w14:paraId="1C548534" w14:textId="7C528D6E" w:rsidR="00872AFE" w:rsidRPr="00711388" w:rsidDel="004D643F" w:rsidRDefault="00872AFE" w:rsidP="00567869">
            <w:pPr>
              <w:pStyle w:val="NormalLeft"/>
              <w:rPr>
                <w:del w:id="5318" w:author="Author"/>
                <w:lang w:val="en-GB"/>
              </w:rPr>
            </w:pPr>
            <w:del w:id="5319" w:author="Author">
              <w:r w:rsidRPr="00711388" w:rsidDel="004D643F">
                <w:rPr>
                  <w:lang w:val="en-GB"/>
                </w:rPr>
                <w:delText xml:space="preserve">Share premium relating to preference shares </w:delText>
              </w:r>
            </w:del>
            <w:r w:rsidR="00711388" w:rsidRPr="00711388">
              <w:rPr>
                <w:lang w:val="en-GB"/>
              </w:rPr>
              <w:t>-</w:t>
            </w:r>
            <w:del w:id="5320" w:author="Author">
              <w:r w:rsidRPr="00711388" w:rsidDel="004D643F">
                <w:rPr>
                  <w:lang w:val="en-GB"/>
                </w:rPr>
                <w:delText xml:space="preserve">Tier 3 </w:delText>
              </w:r>
            </w:del>
            <w:r w:rsidR="00845F43" w:rsidRPr="00711388">
              <w:rPr>
                <w:lang w:val="en-GB"/>
              </w:rPr>
              <w:t>-</w:t>
            </w:r>
            <w:del w:id="5321"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7186F02F" w14:textId="4CBC59A4" w:rsidR="00872AFE" w:rsidRPr="00711388" w:rsidDel="004D643F" w:rsidRDefault="00872AFE" w:rsidP="00567869">
            <w:pPr>
              <w:pStyle w:val="NormalLeft"/>
              <w:rPr>
                <w:del w:id="5322" w:author="Author"/>
                <w:lang w:val="en-GB"/>
              </w:rPr>
            </w:pPr>
            <w:del w:id="5323" w:author="Author">
              <w:r w:rsidRPr="00711388" w:rsidDel="004D643F">
                <w:rPr>
                  <w:lang w:val="en-GB"/>
                </w:rPr>
                <w:delText>This is the reduction in the share premium account relating to preference shares that is tier 3 over the reporting period.</w:delText>
              </w:r>
            </w:del>
          </w:p>
        </w:tc>
      </w:tr>
      <w:tr w:rsidR="00872AFE" w:rsidRPr="00711388" w:rsidDel="004D643F" w14:paraId="264D700D" w14:textId="76F01D5F" w:rsidTr="00567869">
        <w:trPr>
          <w:del w:id="5324" w:author="Author"/>
        </w:trPr>
        <w:tc>
          <w:tcPr>
            <w:tcW w:w="2879" w:type="dxa"/>
            <w:tcBorders>
              <w:top w:val="single" w:sz="2" w:space="0" w:color="auto"/>
              <w:left w:val="single" w:sz="2" w:space="0" w:color="auto"/>
              <w:bottom w:val="single" w:sz="2" w:space="0" w:color="auto"/>
              <w:right w:val="single" w:sz="2" w:space="0" w:color="auto"/>
            </w:tcBorders>
          </w:tcPr>
          <w:p w14:paraId="3960EFCA" w14:textId="3C8E493C" w:rsidR="00872AFE" w:rsidRPr="00711388" w:rsidDel="004D643F" w:rsidRDefault="00872AFE" w:rsidP="00567869">
            <w:pPr>
              <w:pStyle w:val="NormalLeft"/>
              <w:rPr>
                <w:del w:id="5325" w:author="Author"/>
                <w:lang w:val="en-GB"/>
              </w:rPr>
            </w:pPr>
            <w:del w:id="5326" w:author="Author">
              <w:r w:rsidRPr="00711388" w:rsidDel="004D643F">
                <w:rPr>
                  <w:lang w:val="en-GB"/>
                </w:rPr>
                <w:delText>R0630/C0060</w:delText>
              </w:r>
            </w:del>
          </w:p>
        </w:tc>
        <w:tc>
          <w:tcPr>
            <w:tcW w:w="2414" w:type="dxa"/>
            <w:tcBorders>
              <w:top w:val="single" w:sz="2" w:space="0" w:color="auto"/>
              <w:left w:val="single" w:sz="2" w:space="0" w:color="auto"/>
              <w:bottom w:val="single" w:sz="2" w:space="0" w:color="auto"/>
              <w:right w:val="single" w:sz="2" w:space="0" w:color="auto"/>
            </w:tcBorders>
          </w:tcPr>
          <w:p w14:paraId="56DBF13F" w14:textId="146EBCCA" w:rsidR="00872AFE" w:rsidRPr="00711388" w:rsidDel="004D643F" w:rsidRDefault="00872AFE" w:rsidP="00567869">
            <w:pPr>
              <w:pStyle w:val="NormalLeft"/>
              <w:rPr>
                <w:del w:id="5327" w:author="Author"/>
                <w:lang w:val="en-GB"/>
              </w:rPr>
            </w:pPr>
            <w:del w:id="5328" w:author="Author">
              <w:r w:rsidRPr="00711388" w:rsidDel="004D643F">
                <w:rPr>
                  <w:lang w:val="en-GB"/>
                </w:rPr>
                <w:delText xml:space="preserve">Share premium relating to preference shares </w:delText>
              </w:r>
            </w:del>
            <w:r w:rsidR="00711388" w:rsidRPr="00711388">
              <w:rPr>
                <w:lang w:val="en-GB"/>
              </w:rPr>
              <w:t>-</w:t>
            </w:r>
            <w:del w:id="5329" w:author="Author">
              <w:r w:rsidRPr="00711388" w:rsidDel="004D643F">
                <w:rPr>
                  <w:lang w:val="en-GB"/>
                </w:rPr>
                <w:delText xml:space="preserve">Tier 3 </w:delText>
              </w:r>
            </w:del>
            <w:r w:rsidR="00845F43" w:rsidRPr="00711388">
              <w:rPr>
                <w:lang w:val="en-GB"/>
              </w:rPr>
              <w:t>-</w:t>
            </w:r>
            <w:del w:id="5330"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4EC2E80F" w14:textId="1EFD4FEE" w:rsidR="00872AFE" w:rsidRPr="00711388" w:rsidDel="004D643F" w:rsidRDefault="00872AFE" w:rsidP="00567869">
            <w:pPr>
              <w:pStyle w:val="NormalLeft"/>
              <w:rPr>
                <w:del w:id="5331" w:author="Author"/>
                <w:lang w:val="en-GB"/>
              </w:rPr>
            </w:pPr>
            <w:del w:id="5332" w:author="Author">
              <w:r w:rsidRPr="00711388" w:rsidDel="004D643F">
                <w:rPr>
                  <w:lang w:val="en-GB"/>
                </w:rPr>
                <w:delText>This is the balance of the share premium account relating to preference shares that is tier 3 carried forward to the next reporting period.</w:delText>
              </w:r>
            </w:del>
          </w:p>
        </w:tc>
      </w:tr>
      <w:tr w:rsidR="00872AFE" w:rsidRPr="00711388" w:rsidDel="004D643F" w14:paraId="5FAB3DE1" w14:textId="4BA699B2" w:rsidTr="00567869">
        <w:trPr>
          <w:del w:id="5333" w:author="Author"/>
        </w:trPr>
        <w:tc>
          <w:tcPr>
            <w:tcW w:w="2879" w:type="dxa"/>
            <w:tcBorders>
              <w:top w:val="single" w:sz="2" w:space="0" w:color="auto"/>
              <w:left w:val="single" w:sz="2" w:space="0" w:color="auto"/>
              <w:bottom w:val="single" w:sz="2" w:space="0" w:color="auto"/>
              <w:right w:val="single" w:sz="2" w:space="0" w:color="auto"/>
            </w:tcBorders>
          </w:tcPr>
          <w:p w14:paraId="03D06C15" w14:textId="498BB329" w:rsidR="00872AFE" w:rsidRPr="00711388" w:rsidDel="004D643F" w:rsidRDefault="00872AFE" w:rsidP="00567869">
            <w:pPr>
              <w:pStyle w:val="NormalLeft"/>
              <w:rPr>
                <w:del w:id="5334" w:author="Author"/>
                <w:lang w:val="en-GB"/>
              </w:rPr>
            </w:pPr>
            <w:del w:id="5335" w:author="Author">
              <w:r w:rsidRPr="00711388" w:rsidDel="004D643F">
                <w:rPr>
                  <w:lang w:val="en-GB"/>
                </w:rPr>
                <w:delText>R0700/C0010</w:delText>
              </w:r>
            </w:del>
          </w:p>
        </w:tc>
        <w:tc>
          <w:tcPr>
            <w:tcW w:w="2414" w:type="dxa"/>
            <w:tcBorders>
              <w:top w:val="single" w:sz="2" w:space="0" w:color="auto"/>
              <w:left w:val="single" w:sz="2" w:space="0" w:color="auto"/>
              <w:bottom w:val="single" w:sz="2" w:space="0" w:color="auto"/>
              <w:right w:val="single" w:sz="2" w:space="0" w:color="auto"/>
            </w:tcBorders>
          </w:tcPr>
          <w:p w14:paraId="6DCF0E6F" w14:textId="68D36F0D" w:rsidR="00872AFE" w:rsidRPr="00711388" w:rsidDel="004D643F" w:rsidRDefault="00872AFE" w:rsidP="00567869">
            <w:pPr>
              <w:pStyle w:val="NormalLeft"/>
              <w:rPr>
                <w:del w:id="5336" w:author="Author"/>
                <w:lang w:val="en-GB"/>
              </w:rPr>
            </w:pPr>
            <w:del w:id="5337" w:author="Author">
              <w:r w:rsidRPr="00711388" w:rsidDel="004D643F">
                <w:rPr>
                  <w:lang w:val="en-GB"/>
                </w:rPr>
                <w:delText xml:space="preserve">Share premium relating to preference shares </w:delText>
              </w:r>
            </w:del>
            <w:r w:rsidR="00711388" w:rsidRPr="00711388">
              <w:rPr>
                <w:lang w:val="en-GB"/>
              </w:rPr>
              <w:t>-</w:t>
            </w:r>
            <w:del w:id="5338" w:author="Author">
              <w:r w:rsidRPr="00711388" w:rsidDel="004D643F">
                <w:rPr>
                  <w:lang w:val="en-GB"/>
                </w:rPr>
                <w:delText xml:space="preserve">Total </w:delText>
              </w:r>
            </w:del>
            <w:r w:rsidR="00845F43" w:rsidRPr="00711388">
              <w:rPr>
                <w:lang w:val="en-GB"/>
              </w:rPr>
              <w:t>-</w:t>
            </w:r>
            <w:del w:id="5339"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3B69A9FE" w14:textId="36789987" w:rsidR="00872AFE" w:rsidRPr="00711388" w:rsidDel="004D643F" w:rsidRDefault="00872AFE" w:rsidP="00567869">
            <w:pPr>
              <w:pStyle w:val="NormalLeft"/>
              <w:rPr>
                <w:del w:id="5340" w:author="Author"/>
                <w:lang w:val="en-GB"/>
              </w:rPr>
            </w:pPr>
            <w:del w:id="5341" w:author="Author">
              <w:r w:rsidRPr="00711388" w:rsidDel="004D643F">
                <w:rPr>
                  <w:lang w:val="en-GB"/>
                </w:rPr>
                <w:delText>This is the balance of the total share premium account relating to preference shares that is brought forward from the previous reporting period.</w:delText>
              </w:r>
            </w:del>
          </w:p>
        </w:tc>
      </w:tr>
      <w:tr w:rsidR="00872AFE" w:rsidRPr="00711388" w:rsidDel="004D643F" w14:paraId="5DA311A7" w14:textId="4ACEF38E" w:rsidTr="00567869">
        <w:trPr>
          <w:del w:id="5342" w:author="Author"/>
        </w:trPr>
        <w:tc>
          <w:tcPr>
            <w:tcW w:w="2879" w:type="dxa"/>
            <w:tcBorders>
              <w:top w:val="single" w:sz="2" w:space="0" w:color="auto"/>
              <w:left w:val="single" w:sz="2" w:space="0" w:color="auto"/>
              <w:bottom w:val="single" w:sz="2" w:space="0" w:color="auto"/>
              <w:right w:val="single" w:sz="2" w:space="0" w:color="auto"/>
            </w:tcBorders>
          </w:tcPr>
          <w:p w14:paraId="4771BAF4" w14:textId="655070EF" w:rsidR="00872AFE" w:rsidRPr="00711388" w:rsidDel="004D643F" w:rsidRDefault="00872AFE" w:rsidP="00567869">
            <w:pPr>
              <w:pStyle w:val="NormalLeft"/>
              <w:rPr>
                <w:del w:id="5343" w:author="Author"/>
                <w:lang w:val="en-GB"/>
              </w:rPr>
            </w:pPr>
            <w:del w:id="5344" w:author="Author">
              <w:r w:rsidRPr="00711388" w:rsidDel="004D643F">
                <w:rPr>
                  <w:lang w:val="en-GB"/>
                </w:rPr>
                <w:delText>R0700/C0020</w:delText>
              </w:r>
            </w:del>
          </w:p>
        </w:tc>
        <w:tc>
          <w:tcPr>
            <w:tcW w:w="2414" w:type="dxa"/>
            <w:tcBorders>
              <w:top w:val="single" w:sz="2" w:space="0" w:color="auto"/>
              <w:left w:val="single" w:sz="2" w:space="0" w:color="auto"/>
              <w:bottom w:val="single" w:sz="2" w:space="0" w:color="auto"/>
              <w:right w:val="single" w:sz="2" w:space="0" w:color="auto"/>
            </w:tcBorders>
          </w:tcPr>
          <w:p w14:paraId="711DF0CA" w14:textId="5C940865" w:rsidR="00872AFE" w:rsidRPr="00711388" w:rsidDel="004D643F" w:rsidRDefault="00872AFE" w:rsidP="00567869">
            <w:pPr>
              <w:pStyle w:val="NormalLeft"/>
              <w:rPr>
                <w:del w:id="5345" w:author="Author"/>
                <w:lang w:val="en-GB"/>
              </w:rPr>
            </w:pPr>
            <w:del w:id="5346" w:author="Author">
              <w:r w:rsidRPr="00711388" w:rsidDel="004D643F">
                <w:rPr>
                  <w:lang w:val="en-GB"/>
                </w:rPr>
                <w:delText xml:space="preserve">Share premium relating to preference shares </w:delText>
              </w:r>
            </w:del>
            <w:r w:rsidR="00711388" w:rsidRPr="00711388">
              <w:rPr>
                <w:lang w:val="en-GB"/>
              </w:rPr>
              <w:t>-</w:t>
            </w:r>
            <w:del w:id="5347" w:author="Author">
              <w:r w:rsidRPr="00711388" w:rsidDel="004D643F">
                <w:rPr>
                  <w:lang w:val="en-GB"/>
                </w:rPr>
                <w:delText xml:space="preserve">Total </w:delText>
              </w:r>
            </w:del>
            <w:r w:rsidR="00845F43" w:rsidRPr="00711388">
              <w:rPr>
                <w:lang w:val="en-GB"/>
              </w:rPr>
              <w:t>-</w:t>
            </w:r>
            <w:del w:id="5348" w:author="Author">
              <w:r w:rsidRPr="00711388" w:rsidDel="004D643F">
                <w:rPr>
                  <w:lang w:val="en-GB"/>
                </w:rPr>
                <w:delText xml:space="preserve"> increase</w:delText>
              </w:r>
            </w:del>
          </w:p>
        </w:tc>
        <w:tc>
          <w:tcPr>
            <w:tcW w:w="3993" w:type="dxa"/>
            <w:tcBorders>
              <w:top w:val="single" w:sz="2" w:space="0" w:color="auto"/>
              <w:left w:val="single" w:sz="2" w:space="0" w:color="auto"/>
              <w:bottom w:val="single" w:sz="2" w:space="0" w:color="auto"/>
              <w:right w:val="single" w:sz="2" w:space="0" w:color="auto"/>
            </w:tcBorders>
          </w:tcPr>
          <w:p w14:paraId="24AB6088" w14:textId="7A091DF3" w:rsidR="00872AFE" w:rsidRPr="00711388" w:rsidDel="004D643F" w:rsidRDefault="00872AFE" w:rsidP="00567869">
            <w:pPr>
              <w:pStyle w:val="NormalLeft"/>
              <w:rPr>
                <w:del w:id="5349" w:author="Author"/>
                <w:lang w:val="en-GB"/>
              </w:rPr>
            </w:pPr>
            <w:del w:id="5350" w:author="Author">
              <w:r w:rsidRPr="00711388" w:rsidDel="004D643F">
                <w:rPr>
                  <w:lang w:val="en-GB"/>
                </w:rPr>
                <w:delText>This is the increase in the total share premium account relating to preference shares over the reporting period.</w:delText>
              </w:r>
            </w:del>
          </w:p>
        </w:tc>
      </w:tr>
      <w:tr w:rsidR="00872AFE" w:rsidRPr="00711388" w:rsidDel="004D643F" w14:paraId="516836E6" w14:textId="0ED8EF5A" w:rsidTr="00567869">
        <w:trPr>
          <w:del w:id="5351" w:author="Author"/>
        </w:trPr>
        <w:tc>
          <w:tcPr>
            <w:tcW w:w="2879" w:type="dxa"/>
            <w:tcBorders>
              <w:top w:val="single" w:sz="2" w:space="0" w:color="auto"/>
              <w:left w:val="single" w:sz="2" w:space="0" w:color="auto"/>
              <w:bottom w:val="single" w:sz="2" w:space="0" w:color="auto"/>
              <w:right w:val="single" w:sz="2" w:space="0" w:color="auto"/>
            </w:tcBorders>
          </w:tcPr>
          <w:p w14:paraId="53E9221D" w14:textId="5A1EF156" w:rsidR="00872AFE" w:rsidRPr="00711388" w:rsidDel="004D643F" w:rsidRDefault="00872AFE" w:rsidP="00567869">
            <w:pPr>
              <w:pStyle w:val="NormalLeft"/>
              <w:rPr>
                <w:del w:id="5352" w:author="Author"/>
                <w:lang w:val="en-GB"/>
              </w:rPr>
            </w:pPr>
            <w:del w:id="5353" w:author="Author">
              <w:r w:rsidRPr="00711388" w:rsidDel="004D643F">
                <w:rPr>
                  <w:lang w:val="en-GB"/>
                </w:rPr>
                <w:delText>R0700/C0030</w:delText>
              </w:r>
            </w:del>
          </w:p>
        </w:tc>
        <w:tc>
          <w:tcPr>
            <w:tcW w:w="2414" w:type="dxa"/>
            <w:tcBorders>
              <w:top w:val="single" w:sz="2" w:space="0" w:color="auto"/>
              <w:left w:val="single" w:sz="2" w:space="0" w:color="auto"/>
              <w:bottom w:val="single" w:sz="2" w:space="0" w:color="auto"/>
              <w:right w:val="single" w:sz="2" w:space="0" w:color="auto"/>
            </w:tcBorders>
          </w:tcPr>
          <w:p w14:paraId="31CE8256" w14:textId="0D5D4C83" w:rsidR="00872AFE" w:rsidRPr="00711388" w:rsidDel="004D643F" w:rsidRDefault="00872AFE" w:rsidP="00567869">
            <w:pPr>
              <w:pStyle w:val="NormalLeft"/>
              <w:rPr>
                <w:del w:id="5354" w:author="Author"/>
                <w:lang w:val="en-GB"/>
              </w:rPr>
            </w:pPr>
            <w:del w:id="5355" w:author="Author">
              <w:r w:rsidRPr="00711388" w:rsidDel="004D643F">
                <w:rPr>
                  <w:lang w:val="en-GB"/>
                </w:rPr>
                <w:delText xml:space="preserve">Share premium relating to preference shares </w:delText>
              </w:r>
            </w:del>
            <w:r w:rsidR="00711388" w:rsidRPr="00711388">
              <w:rPr>
                <w:lang w:val="en-GB"/>
              </w:rPr>
              <w:t>-</w:t>
            </w:r>
            <w:del w:id="5356" w:author="Author">
              <w:r w:rsidRPr="00711388" w:rsidDel="004D643F">
                <w:rPr>
                  <w:lang w:val="en-GB"/>
                </w:rPr>
                <w:delText xml:space="preserve">Total </w:delText>
              </w:r>
            </w:del>
            <w:r w:rsidR="00845F43" w:rsidRPr="00711388">
              <w:rPr>
                <w:lang w:val="en-GB"/>
              </w:rPr>
              <w:t>-</w:t>
            </w:r>
            <w:del w:id="5357" w:author="Author">
              <w:r w:rsidRPr="00711388" w:rsidDel="004D643F">
                <w:rPr>
                  <w:lang w:val="en-GB"/>
                </w:rPr>
                <w:delText xml:space="preserve"> reduction</w:delText>
              </w:r>
            </w:del>
          </w:p>
        </w:tc>
        <w:tc>
          <w:tcPr>
            <w:tcW w:w="3993" w:type="dxa"/>
            <w:tcBorders>
              <w:top w:val="single" w:sz="2" w:space="0" w:color="auto"/>
              <w:left w:val="single" w:sz="2" w:space="0" w:color="auto"/>
              <w:bottom w:val="single" w:sz="2" w:space="0" w:color="auto"/>
              <w:right w:val="single" w:sz="2" w:space="0" w:color="auto"/>
            </w:tcBorders>
          </w:tcPr>
          <w:p w14:paraId="5A6AE1E0" w14:textId="52A7EA6B" w:rsidR="00872AFE" w:rsidRPr="00711388" w:rsidDel="004D643F" w:rsidRDefault="00872AFE" w:rsidP="00567869">
            <w:pPr>
              <w:pStyle w:val="NormalLeft"/>
              <w:rPr>
                <w:del w:id="5358" w:author="Author"/>
                <w:lang w:val="en-GB"/>
              </w:rPr>
            </w:pPr>
            <w:del w:id="5359" w:author="Author">
              <w:r w:rsidRPr="00711388" w:rsidDel="004D643F">
                <w:rPr>
                  <w:lang w:val="en-GB"/>
                </w:rPr>
                <w:delText>This is the reduction in the total share premium account relating to preference shares over the reporting period.</w:delText>
              </w:r>
            </w:del>
          </w:p>
        </w:tc>
      </w:tr>
      <w:tr w:rsidR="00872AFE" w:rsidRPr="00711388" w:rsidDel="004D643F" w14:paraId="5C1028EC" w14:textId="18E00FB7" w:rsidTr="00567869">
        <w:trPr>
          <w:del w:id="5360" w:author="Author"/>
        </w:trPr>
        <w:tc>
          <w:tcPr>
            <w:tcW w:w="2879" w:type="dxa"/>
            <w:tcBorders>
              <w:top w:val="single" w:sz="2" w:space="0" w:color="auto"/>
              <w:left w:val="single" w:sz="2" w:space="0" w:color="auto"/>
              <w:bottom w:val="single" w:sz="2" w:space="0" w:color="auto"/>
              <w:right w:val="single" w:sz="2" w:space="0" w:color="auto"/>
            </w:tcBorders>
          </w:tcPr>
          <w:p w14:paraId="260EFE4E" w14:textId="7BD33A3E" w:rsidR="00872AFE" w:rsidRPr="00711388" w:rsidDel="004D643F" w:rsidRDefault="00872AFE" w:rsidP="00567869">
            <w:pPr>
              <w:pStyle w:val="NormalLeft"/>
              <w:rPr>
                <w:del w:id="5361" w:author="Author"/>
                <w:lang w:val="en-GB"/>
              </w:rPr>
            </w:pPr>
            <w:del w:id="5362" w:author="Author">
              <w:r w:rsidRPr="00711388" w:rsidDel="004D643F">
                <w:rPr>
                  <w:lang w:val="en-GB"/>
                </w:rPr>
                <w:lastRenderedPageBreak/>
                <w:delText>R0700/C0060</w:delText>
              </w:r>
            </w:del>
          </w:p>
        </w:tc>
        <w:tc>
          <w:tcPr>
            <w:tcW w:w="2414" w:type="dxa"/>
            <w:tcBorders>
              <w:top w:val="single" w:sz="2" w:space="0" w:color="auto"/>
              <w:left w:val="single" w:sz="2" w:space="0" w:color="auto"/>
              <w:bottom w:val="single" w:sz="2" w:space="0" w:color="auto"/>
              <w:right w:val="single" w:sz="2" w:space="0" w:color="auto"/>
            </w:tcBorders>
          </w:tcPr>
          <w:p w14:paraId="283ECDA1" w14:textId="58A8C9BD" w:rsidR="00872AFE" w:rsidRPr="00711388" w:rsidDel="004D643F" w:rsidRDefault="00872AFE" w:rsidP="00567869">
            <w:pPr>
              <w:pStyle w:val="NormalLeft"/>
              <w:rPr>
                <w:del w:id="5363" w:author="Author"/>
                <w:lang w:val="en-GB"/>
              </w:rPr>
            </w:pPr>
            <w:del w:id="5364" w:author="Author">
              <w:r w:rsidRPr="00711388" w:rsidDel="004D643F">
                <w:rPr>
                  <w:lang w:val="en-GB"/>
                </w:rPr>
                <w:delText xml:space="preserve">Share premium relating to preference shares </w:delText>
              </w:r>
            </w:del>
            <w:r w:rsidR="00711388" w:rsidRPr="00711388">
              <w:rPr>
                <w:lang w:val="en-GB"/>
              </w:rPr>
              <w:t>-</w:t>
            </w:r>
            <w:del w:id="5365" w:author="Author">
              <w:r w:rsidRPr="00711388" w:rsidDel="004D643F">
                <w:rPr>
                  <w:lang w:val="en-GB"/>
                </w:rPr>
                <w:delText xml:space="preserve">Total </w:delText>
              </w:r>
            </w:del>
            <w:r w:rsidR="00845F43" w:rsidRPr="00711388">
              <w:rPr>
                <w:lang w:val="en-GB"/>
              </w:rPr>
              <w:t>-</w:t>
            </w:r>
            <w:del w:id="5366"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0C63646C" w14:textId="5575879A" w:rsidR="00872AFE" w:rsidRPr="00711388" w:rsidDel="004D643F" w:rsidRDefault="00872AFE" w:rsidP="00567869">
            <w:pPr>
              <w:pStyle w:val="NormalLeft"/>
              <w:rPr>
                <w:del w:id="5367" w:author="Author"/>
                <w:lang w:val="en-GB"/>
              </w:rPr>
            </w:pPr>
            <w:del w:id="5368" w:author="Author">
              <w:r w:rsidRPr="00711388" w:rsidDel="004D643F">
                <w:rPr>
                  <w:lang w:val="en-GB"/>
                </w:rPr>
                <w:delText>This is the balance of the total share premium account relating to preference shares that is carried forward to the next reporting period.</w:delText>
              </w:r>
            </w:del>
          </w:p>
        </w:tc>
      </w:tr>
      <w:tr w:rsidR="00872AFE" w:rsidRPr="00711388" w:rsidDel="004D643F" w14:paraId="3421C3E4" w14:textId="37CCFD93" w:rsidTr="00567869">
        <w:trPr>
          <w:del w:id="5369" w:author="Author"/>
        </w:trPr>
        <w:tc>
          <w:tcPr>
            <w:tcW w:w="9286" w:type="dxa"/>
            <w:gridSpan w:val="3"/>
            <w:tcBorders>
              <w:top w:val="single" w:sz="2" w:space="0" w:color="auto"/>
              <w:left w:val="single" w:sz="2" w:space="0" w:color="auto"/>
              <w:bottom w:val="single" w:sz="2" w:space="0" w:color="auto"/>
              <w:right w:val="single" w:sz="2" w:space="0" w:color="auto"/>
            </w:tcBorders>
          </w:tcPr>
          <w:p w14:paraId="72FECD95" w14:textId="71BE8DC5" w:rsidR="00872AFE" w:rsidRPr="00711388" w:rsidDel="004D643F" w:rsidRDefault="00872AFE" w:rsidP="00567869">
            <w:pPr>
              <w:pStyle w:val="NormalCentered"/>
              <w:jc w:val="left"/>
              <w:rPr>
                <w:del w:id="5370" w:author="Author"/>
                <w:lang w:val="en-GB"/>
              </w:rPr>
            </w:pPr>
            <w:del w:id="5371" w:author="Author">
              <w:r w:rsidRPr="00711388" w:rsidDel="004D643F">
                <w:rPr>
                  <w:i/>
                  <w:iCs/>
                  <w:lang w:val="en-GB"/>
                </w:rPr>
                <w:delText xml:space="preserve">Subordinated liabilities </w:delText>
              </w:r>
            </w:del>
            <w:r w:rsidR="00845F43" w:rsidRPr="00711388">
              <w:rPr>
                <w:i/>
                <w:iCs/>
                <w:lang w:val="en-GB"/>
              </w:rPr>
              <w:t>-</w:t>
            </w:r>
            <w:del w:id="5372" w:author="Author">
              <w:r w:rsidRPr="00711388" w:rsidDel="004D643F">
                <w:rPr>
                  <w:i/>
                  <w:iCs/>
                  <w:lang w:val="en-GB"/>
                </w:rPr>
                <w:delText xml:space="preserve"> movements in the reporting period</w:delText>
              </w:r>
            </w:del>
          </w:p>
        </w:tc>
      </w:tr>
      <w:tr w:rsidR="00872AFE" w:rsidRPr="00711388" w:rsidDel="004D643F" w14:paraId="56CC73CD" w14:textId="6B5F8428" w:rsidTr="00567869">
        <w:trPr>
          <w:del w:id="5373" w:author="Author"/>
        </w:trPr>
        <w:tc>
          <w:tcPr>
            <w:tcW w:w="2879" w:type="dxa"/>
            <w:tcBorders>
              <w:top w:val="single" w:sz="2" w:space="0" w:color="auto"/>
              <w:left w:val="single" w:sz="2" w:space="0" w:color="auto"/>
              <w:bottom w:val="single" w:sz="2" w:space="0" w:color="auto"/>
              <w:right w:val="single" w:sz="2" w:space="0" w:color="auto"/>
            </w:tcBorders>
          </w:tcPr>
          <w:p w14:paraId="0E64D7ED" w14:textId="0B42DC76" w:rsidR="00872AFE" w:rsidRPr="00711388" w:rsidDel="004D643F" w:rsidRDefault="00872AFE" w:rsidP="00567869">
            <w:pPr>
              <w:pStyle w:val="NormalLeft"/>
              <w:rPr>
                <w:del w:id="5374" w:author="Author"/>
                <w:lang w:val="en-GB"/>
              </w:rPr>
            </w:pPr>
            <w:del w:id="5375" w:author="Author">
              <w:r w:rsidRPr="00711388" w:rsidDel="004D643F">
                <w:rPr>
                  <w:lang w:val="en-GB"/>
                </w:rPr>
                <w:delText>R0710/C0010</w:delText>
              </w:r>
            </w:del>
          </w:p>
        </w:tc>
        <w:tc>
          <w:tcPr>
            <w:tcW w:w="2414" w:type="dxa"/>
            <w:tcBorders>
              <w:top w:val="single" w:sz="2" w:space="0" w:color="auto"/>
              <w:left w:val="single" w:sz="2" w:space="0" w:color="auto"/>
              <w:bottom w:val="single" w:sz="2" w:space="0" w:color="auto"/>
              <w:right w:val="single" w:sz="2" w:space="0" w:color="auto"/>
            </w:tcBorders>
          </w:tcPr>
          <w:p w14:paraId="4DBC4742" w14:textId="48566CD7" w:rsidR="00872AFE" w:rsidRPr="00711388" w:rsidDel="004D643F" w:rsidRDefault="00872AFE" w:rsidP="00567869">
            <w:pPr>
              <w:pStyle w:val="NormalLeft"/>
              <w:rPr>
                <w:del w:id="5376" w:author="Author"/>
                <w:lang w:val="en-GB"/>
              </w:rPr>
            </w:pPr>
            <w:del w:id="5377" w:author="Author">
              <w:r w:rsidRPr="00711388" w:rsidDel="004D643F">
                <w:rPr>
                  <w:lang w:val="en-GB"/>
                </w:rPr>
                <w:delText xml:space="preserve">Subordinated liabilities </w:delText>
              </w:r>
            </w:del>
            <w:r w:rsidR="00711388" w:rsidRPr="00711388">
              <w:rPr>
                <w:lang w:val="en-GB"/>
              </w:rPr>
              <w:t>-</w:t>
            </w:r>
            <w:del w:id="5378" w:author="Author">
              <w:r w:rsidRPr="00711388" w:rsidDel="004D643F">
                <w:rPr>
                  <w:lang w:val="en-GB"/>
                </w:rPr>
                <w:delText xml:space="preserve">Tier 1 </w:delText>
              </w:r>
            </w:del>
            <w:r w:rsidR="00845F43" w:rsidRPr="00711388">
              <w:rPr>
                <w:lang w:val="en-GB"/>
              </w:rPr>
              <w:t>-</w:t>
            </w:r>
            <w:del w:id="5379"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4B06969A" w14:textId="344F904C" w:rsidR="00872AFE" w:rsidRPr="00711388" w:rsidDel="004D643F" w:rsidRDefault="00872AFE" w:rsidP="00567869">
            <w:pPr>
              <w:pStyle w:val="NormalLeft"/>
              <w:rPr>
                <w:del w:id="5380" w:author="Author"/>
                <w:lang w:val="en-GB"/>
              </w:rPr>
            </w:pPr>
            <w:del w:id="5381" w:author="Author">
              <w:r w:rsidRPr="00711388" w:rsidDel="004D643F">
                <w:rPr>
                  <w:lang w:val="en-GB"/>
                </w:rPr>
                <w:delText>This is the balance of Tier 1 subordinated liabilities brought forward from the previous reporting period.</w:delText>
              </w:r>
            </w:del>
          </w:p>
        </w:tc>
      </w:tr>
      <w:tr w:rsidR="00872AFE" w:rsidRPr="00711388" w:rsidDel="004D643F" w14:paraId="37703147" w14:textId="60EAE276" w:rsidTr="00567869">
        <w:trPr>
          <w:del w:id="5382" w:author="Author"/>
        </w:trPr>
        <w:tc>
          <w:tcPr>
            <w:tcW w:w="2879" w:type="dxa"/>
            <w:tcBorders>
              <w:top w:val="single" w:sz="2" w:space="0" w:color="auto"/>
              <w:left w:val="single" w:sz="2" w:space="0" w:color="auto"/>
              <w:bottom w:val="single" w:sz="2" w:space="0" w:color="auto"/>
              <w:right w:val="single" w:sz="2" w:space="0" w:color="auto"/>
            </w:tcBorders>
          </w:tcPr>
          <w:p w14:paraId="7C8361DA" w14:textId="0EB374EA" w:rsidR="00872AFE" w:rsidRPr="00711388" w:rsidDel="004D643F" w:rsidRDefault="00872AFE" w:rsidP="00567869">
            <w:pPr>
              <w:pStyle w:val="NormalLeft"/>
              <w:rPr>
                <w:del w:id="5383" w:author="Author"/>
                <w:lang w:val="en-GB"/>
              </w:rPr>
            </w:pPr>
            <w:del w:id="5384" w:author="Author">
              <w:r w:rsidRPr="00711388" w:rsidDel="004D643F">
                <w:rPr>
                  <w:lang w:val="en-GB"/>
                </w:rPr>
                <w:delText>R0710/C0070</w:delText>
              </w:r>
            </w:del>
          </w:p>
        </w:tc>
        <w:tc>
          <w:tcPr>
            <w:tcW w:w="2414" w:type="dxa"/>
            <w:tcBorders>
              <w:top w:val="single" w:sz="2" w:space="0" w:color="auto"/>
              <w:left w:val="single" w:sz="2" w:space="0" w:color="auto"/>
              <w:bottom w:val="single" w:sz="2" w:space="0" w:color="auto"/>
              <w:right w:val="single" w:sz="2" w:space="0" w:color="auto"/>
            </w:tcBorders>
          </w:tcPr>
          <w:p w14:paraId="574DD4FD" w14:textId="597085CA" w:rsidR="00872AFE" w:rsidRPr="00711388" w:rsidDel="004D643F" w:rsidRDefault="00872AFE" w:rsidP="00567869">
            <w:pPr>
              <w:pStyle w:val="NormalLeft"/>
              <w:rPr>
                <w:del w:id="5385" w:author="Author"/>
                <w:lang w:val="en-GB"/>
              </w:rPr>
            </w:pPr>
            <w:del w:id="5386" w:author="Author">
              <w:r w:rsidRPr="00711388" w:rsidDel="004D643F">
                <w:rPr>
                  <w:lang w:val="en-GB"/>
                </w:rPr>
                <w:delText xml:space="preserve">Subordinated liabilities </w:delText>
              </w:r>
            </w:del>
            <w:r w:rsidR="00711388" w:rsidRPr="00711388">
              <w:rPr>
                <w:lang w:val="en-GB"/>
              </w:rPr>
              <w:t>-</w:t>
            </w:r>
            <w:del w:id="5387" w:author="Author">
              <w:r w:rsidRPr="00711388" w:rsidDel="004D643F">
                <w:rPr>
                  <w:lang w:val="en-GB"/>
                </w:rPr>
                <w:delText xml:space="preserve">Tier 1 </w:delText>
              </w:r>
            </w:del>
            <w:r w:rsidR="00845F43" w:rsidRPr="00711388">
              <w:rPr>
                <w:lang w:val="en-GB"/>
              </w:rPr>
              <w:t>-</w:t>
            </w:r>
            <w:del w:id="5388"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5FF0E438" w14:textId="5F79DB9C" w:rsidR="00872AFE" w:rsidRPr="00711388" w:rsidDel="004D643F" w:rsidRDefault="00872AFE" w:rsidP="00567869">
            <w:pPr>
              <w:pStyle w:val="NormalLeft"/>
              <w:rPr>
                <w:del w:id="5389" w:author="Author"/>
                <w:lang w:val="en-GB"/>
              </w:rPr>
            </w:pPr>
            <w:del w:id="5390" w:author="Author">
              <w:r w:rsidRPr="00711388" w:rsidDel="004D643F">
                <w:rPr>
                  <w:lang w:val="en-GB"/>
                </w:rPr>
                <w:delText>This is the amount of Tier 1 subordinated liabilities issued over the reporting period.</w:delText>
              </w:r>
            </w:del>
          </w:p>
        </w:tc>
      </w:tr>
      <w:tr w:rsidR="00872AFE" w:rsidRPr="00711388" w:rsidDel="004D643F" w14:paraId="7E413233" w14:textId="2146118C" w:rsidTr="00567869">
        <w:trPr>
          <w:del w:id="5391" w:author="Author"/>
        </w:trPr>
        <w:tc>
          <w:tcPr>
            <w:tcW w:w="2879" w:type="dxa"/>
            <w:tcBorders>
              <w:top w:val="single" w:sz="2" w:space="0" w:color="auto"/>
              <w:left w:val="single" w:sz="2" w:space="0" w:color="auto"/>
              <w:bottom w:val="single" w:sz="2" w:space="0" w:color="auto"/>
              <w:right w:val="single" w:sz="2" w:space="0" w:color="auto"/>
            </w:tcBorders>
          </w:tcPr>
          <w:p w14:paraId="661F5113" w14:textId="1E473953" w:rsidR="00872AFE" w:rsidRPr="00711388" w:rsidDel="004D643F" w:rsidRDefault="00872AFE" w:rsidP="00567869">
            <w:pPr>
              <w:pStyle w:val="NormalLeft"/>
              <w:rPr>
                <w:del w:id="5392" w:author="Author"/>
                <w:lang w:val="en-GB"/>
              </w:rPr>
            </w:pPr>
            <w:del w:id="5393" w:author="Author">
              <w:r w:rsidRPr="00711388" w:rsidDel="004D643F">
                <w:rPr>
                  <w:lang w:val="en-GB"/>
                </w:rPr>
                <w:delText>R0710/C0080</w:delText>
              </w:r>
            </w:del>
          </w:p>
        </w:tc>
        <w:tc>
          <w:tcPr>
            <w:tcW w:w="2414" w:type="dxa"/>
            <w:tcBorders>
              <w:top w:val="single" w:sz="2" w:space="0" w:color="auto"/>
              <w:left w:val="single" w:sz="2" w:space="0" w:color="auto"/>
              <w:bottom w:val="single" w:sz="2" w:space="0" w:color="auto"/>
              <w:right w:val="single" w:sz="2" w:space="0" w:color="auto"/>
            </w:tcBorders>
          </w:tcPr>
          <w:p w14:paraId="5A762F66" w14:textId="6AD11F1D" w:rsidR="00872AFE" w:rsidRPr="00711388" w:rsidDel="004D643F" w:rsidRDefault="00872AFE" w:rsidP="00567869">
            <w:pPr>
              <w:pStyle w:val="NormalLeft"/>
              <w:rPr>
                <w:del w:id="5394" w:author="Author"/>
                <w:lang w:val="en-GB"/>
              </w:rPr>
            </w:pPr>
            <w:del w:id="5395" w:author="Author">
              <w:r w:rsidRPr="00711388" w:rsidDel="004D643F">
                <w:rPr>
                  <w:lang w:val="en-GB"/>
                </w:rPr>
                <w:delText xml:space="preserve">Subordinated liabilities </w:delText>
              </w:r>
            </w:del>
            <w:r w:rsidR="00711388" w:rsidRPr="00711388">
              <w:rPr>
                <w:lang w:val="en-GB"/>
              </w:rPr>
              <w:t>-</w:t>
            </w:r>
            <w:del w:id="5396" w:author="Author">
              <w:r w:rsidRPr="00711388" w:rsidDel="004D643F">
                <w:rPr>
                  <w:lang w:val="en-GB"/>
                </w:rPr>
                <w:delText xml:space="preserve">Tier 1 </w:delText>
              </w:r>
            </w:del>
            <w:r w:rsidR="00845F43" w:rsidRPr="00711388">
              <w:rPr>
                <w:lang w:val="en-GB"/>
              </w:rPr>
              <w:t>-</w:t>
            </w:r>
            <w:del w:id="5397"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030552AC" w14:textId="1588197A" w:rsidR="00872AFE" w:rsidRPr="00711388" w:rsidDel="004D643F" w:rsidRDefault="00872AFE" w:rsidP="00567869">
            <w:pPr>
              <w:pStyle w:val="NormalLeft"/>
              <w:rPr>
                <w:del w:id="5398" w:author="Author"/>
                <w:lang w:val="en-GB"/>
              </w:rPr>
            </w:pPr>
            <w:del w:id="5399" w:author="Author">
              <w:r w:rsidRPr="00711388" w:rsidDel="004D643F">
                <w:rPr>
                  <w:lang w:val="en-GB"/>
                </w:rPr>
                <w:delText>This is the amount of Tier 1 subordinated liabilities redeemed over the reporting period.</w:delText>
              </w:r>
            </w:del>
          </w:p>
        </w:tc>
      </w:tr>
      <w:tr w:rsidR="00872AFE" w:rsidRPr="00711388" w:rsidDel="004D643F" w14:paraId="1B3E5E85" w14:textId="72EC3FCD" w:rsidTr="00567869">
        <w:trPr>
          <w:del w:id="5400" w:author="Author"/>
        </w:trPr>
        <w:tc>
          <w:tcPr>
            <w:tcW w:w="2879" w:type="dxa"/>
            <w:tcBorders>
              <w:top w:val="single" w:sz="2" w:space="0" w:color="auto"/>
              <w:left w:val="single" w:sz="2" w:space="0" w:color="auto"/>
              <w:bottom w:val="single" w:sz="2" w:space="0" w:color="auto"/>
              <w:right w:val="single" w:sz="2" w:space="0" w:color="auto"/>
            </w:tcBorders>
          </w:tcPr>
          <w:p w14:paraId="262FC4B2" w14:textId="03327BF5" w:rsidR="00872AFE" w:rsidRPr="00711388" w:rsidDel="004D643F" w:rsidRDefault="00872AFE" w:rsidP="00567869">
            <w:pPr>
              <w:pStyle w:val="NormalLeft"/>
              <w:rPr>
                <w:del w:id="5401" w:author="Author"/>
                <w:lang w:val="en-GB"/>
              </w:rPr>
            </w:pPr>
            <w:del w:id="5402" w:author="Author">
              <w:r w:rsidRPr="00711388" w:rsidDel="004D643F">
                <w:rPr>
                  <w:lang w:val="en-GB"/>
                </w:rPr>
                <w:delText>R0710/C0090</w:delText>
              </w:r>
            </w:del>
          </w:p>
        </w:tc>
        <w:tc>
          <w:tcPr>
            <w:tcW w:w="2414" w:type="dxa"/>
            <w:tcBorders>
              <w:top w:val="single" w:sz="2" w:space="0" w:color="auto"/>
              <w:left w:val="single" w:sz="2" w:space="0" w:color="auto"/>
              <w:bottom w:val="single" w:sz="2" w:space="0" w:color="auto"/>
              <w:right w:val="single" w:sz="2" w:space="0" w:color="auto"/>
            </w:tcBorders>
          </w:tcPr>
          <w:p w14:paraId="119995F1" w14:textId="63199BC1" w:rsidR="00872AFE" w:rsidRPr="00711388" w:rsidDel="004D643F" w:rsidRDefault="00872AFE" w:rsidP="00567869">
            <w:pPr>
              <w:pStyle w:val="NormalLeft"/>
              <w:rPr>
                <w:del w:id="5403" w:author="Author"/>
                <w:lang w:val="en-GB"/>
              </w:rPr>
            </w:pPr>
            <w:del w:id="5404" w:author="Author">
              <w:r w:rsidRPr="00711388" w:rsidDel="004D643F">
                <w:rPr>
                  <w:lang w:val="en-GB"/>
                </w:rPr>
                <w:delText xml:space="preserve">Subordinated liabilities </w:delText>
              </w:r>
            </w:del>
            <w:r w:rsidR="00711388" w:rsidRPr="00711388">
              <w:rPr>
                <w:lang w:val="en-GB"/>
              </w:rPr>
              <w:t>-</w:t>
            </w:r>
            <w:del w:id="5405" w:author="Author">
              <w:r w:rsidRPr="00711388" w:rsidDel="004D643F">
                <w:rPr>
                  <w:lang w:val="en-GB"/>
                </w:rPr>
                <w:delText xml:space="preserve">Tier 1 </w:delText>
              </w:r>
            </w:del>
            <w:r w:rsidR="00845F43" w:rsidRPr="00711388">
              <w:rPr>
                <w:lang w:val="en-GB"/>
              </w:rPr>
              <w:t>-</w:t>
            </w:r>
            <w:del w:id="5406"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4C19F7A5" w14:textId="758E6602" w:rsidR="00872AFE" w:rsidRPr="00711388" w:rsidDel="004D643F" w:rsidRDefault="00872AFE" w:rsidP="00567869">
            <w:pPr>
              <w:pStyle w:val="NormalLeft"/>
              <w:rPr>
                <w:del w:id="5407" w:author="Author"/>
                <w:lang w:val="en-GB"/>
              </w:rPr>
            </w:pPr>
            <w:del w:id="5408" w:author="Author">
              <w:r w:rsidRPr="00711388" w:rsidDel="004D643F">
                <w:rPr>
                  <w:lang w:val="en-GB"/>
                </w:rPr>
                <w:delText>This is an amount reflecting the movements in valuation of Tier 1 subordinated liabilities over the reporting period.</w:delText>
              </w:r>
            </w:del>
          </w:p>
        </w:tc>
      </w:tr>
      <w:tr w:rsidR="00872AFE" w:rsidRPr="00711388" w:rsidDel="004D643F" w14:paraId="5CD5C377" w14:textId="2B548147" w:rsidTr="00567869">
        <w:trPr>
          <w:del w:id="5409" w:author="Author"/>
        </w:trPr>
        <w:tc>
          <w:tcPr>
            <w:tcW w:w="2879" w:type="dxa"/>
            <w:tcBorders>
              <w:top w:val="single" w:sz="2" w:space="0" w:color="auto"/>
              <w:left w:val="single" w:sz="2" w:space="0" w:color="auto"/>
              <w:bottom w:val="single" w:sz="2" w:space="0" w:color="auto"/>
              <w:right w:val="single" w:sz="2" w:space="0" w:color="auto"/>
            </w:tcBorders>
          </w:tcPr>
          <w:p w14:paraId="42BCC52B" w14:textId="1E8CCB45" w:rsidR="00872AFE" w:rsidRPr="00711388" w:rsidDel="004D643F" w:rsidRDefault="00872AFE" w:rsidP="00567869">
            <w:pPr>
              <w:pStyle w:val="NormalLeft"/>
              <w:rPr>
                <w:del w:id="5410" w:author="Author"/>
                <w:lang w:val="en-GB"/>
              </w:rPr>
            </w:pPr>
            <w:del w:id="5411" w:author="Author">
              <w:r w:rsidRPr="00711388" w:rsidDel="004D643F">
                <w:rPr>
                  <w:lang w:val="en-GB"/>
                </w:rPr>
                <w:delText>R0710/C0100</w:delText>
              </w:r>
            </w:del>
          </w:p>
        </w:tc>
        <w:tc>
          <w:tcPr>
            <w:tcW w:w="2414" w:type="dxa"/>
            <w:tcBorders>
              <w:top w:val="single" w:sz="2" w:space="0" w:color="auto"/>
              <w:left w:val="single" w:sz="2" w:space="0" w:color="auto"/>
              <w:bottom w:val="single" w:sz="2" w:space="0" w:color="auto"/>
              <w:right w:val="single" w:sz="2" w:space="0" w:color="auto"/>
            </w:tcBorders>
          </w:tcPr>
          <w:p w14:paraId="5EE4ECF1" w14:textId="0C1978CB" w:rsidR="00872AFE" w:rsidRPr="00711388" w:rsidDel="004D643F" w:rsidRDefault="00872AFE" w:rsidP="00567869">
            <w:pPr>
              <w:pStyle w:val="NormalLeft"/>
              <w:rPr>
                <w:del w:id="5412" w:author="Author"/>
                <w:lang w:val="en-GB"/>
              </w:rPr>
            </w:pPr>
            <w:del w:id="5413" w:author="Author">
              <w:r w:rsidRPr="00711388" w:rsidDel="004D643F">
                <w:rPr>
                  <w:lang w:val="en-GB"/>
                </w:rPr>
                <w:delText xml:space="preserve">Subordinated liabilities </w:delText>
              </w:r>
            </w:del>
            <w:r w:rsidR="00711388" w:rsidRPr="00711388">
              <w:rPr>
                <w:lang w:val="en-GB"/>
              </w:rPr>
              <w:t>-</w:t>
            </w:r>
            <w:del w:id="5414" w:author="Author">
              <w:r w:rsidRPr="00711388" w:rsidDel="004D643F">
                <w:rPr>
                  <w:lang w:val="en-GB"/>
                </w:rPr>
                <w:delText xml:space="preserve">Tier 1 </w:delText>
              </w:r>
            </w:del>
            <w:r w:rsidR="00845F43" w:rsidRPr="00711388">
              <w:rPr>
                <w:lang w:val="en-GB"/>
              </w:rPr>
              <w:t>-</w:t>
            </w:r>
            <w:del w:id="5415" w:author="Author">
              <w:r w:rsidRPr="00711388" w:rsidDel="004D643F">
                <w:rPr>
                  <w:lang w:val="en-GB"/>
                </w:rPr>
                <w:delText xml:space="preserve"> regulatory action</w:delText>
              </w:r>
            </w:del>
          </w:p>
        </w:tc>
        <w:tc>
          <w:tcPr>
            <w:tcW w:w="3993" w:type="dxa"/>
            <w:tcBorders>
              <w:top w:val="single" w:sz="2" w:space="0" w:color="auto"/>
              <w:left w:val="single" w:sz="2" w:space="0" w:color="auto"/>
              <w:bottom w:val="single" w:sz="2" w:space="0" w:color="auto"/>
              <w:right w:val="single" w:sz="2" w:space="0" w:color="auto"/>
            </w:tcBorders>
          </w:tcPr>
          <w:p w14:paraId="0F62D017" w14:textId="72546931" w:rsidR="00872AFE" w:rsidRPr="00711388" w:rsidDel="004D643F" w:rsidRDefault="00872AFE" w:rsidP="00567869">
            <w:pPr>
              <w:pStyle w:val="NormalLeft"/>
              <w:rPr>
                <w:del w:id="5416" w:author="Author"/>
                <w:lang w:val="en-GB"/>
              </w:rPr>
            </w:pPr>
            <w:del w:id="5417" w:author="Author">
              <w:r w:rsidRPr="00711388" w:rsidDel="004D643F">
                <w:rPr>
                  <w:lang w:val="en-GB"/>
                </w:rPr>
                <w:delText>This is an amount reflecting change to Tier 1 subordinated liabilities due to regulatory action.</w:delText>
              </w:r>
            </w:del>
          </w:p>
        </w:tc>
      </w:tr>
      <w:tr w:rsidR="00872AFE" w:rsidRPr="00711388" w:rsidDel="004D643F" w14:paraId="3A6F91C0" w14:textId="5C972546" w:rsidTr="00567869">
        <w:trPr>
          <w:del w:id="5418" w:author="Author"/>
        </w:trPr>
        <w:tc>
          <w:tcPr>
            <w:tcW w:w="2879" w:type="dxa"/>
            <w:tcBorders>
              <w:top w:val="single" w:sz="2" w:space="0" w:color="auto"/>
              <w:left w:val="single" w:sz="2" w:space="0" w:color="auto"/>
              <w:bottom w:val="single" w:sz="2" w:space="0" w:color="auto"/>
              <w:right w:val="single" w:sz="2" w:space="0" w:color="auto"/>
            </w:tcBorders>
          </w:tcPr>
          <w:p w14:paraId="0FB8A684" w14:textId="11E1036E" w:rsidR="00872AFE" w:rsidRPr="00711388" w:rsidDel="004D643F" w:rsidRDefault="00872AFE" w:rsidP="00567869">
            <w:pPr>
              <w:pStyle w:val="NormalLeft"/>
              <w:rPr>
                <w:del w:id="5419" w:author="Author"/>
                <w:lang w:val="en-GB"/>
              </w:rPr>
            </w:pPr>
            <w:del w:id="5420" w:author="Author">
              <w:r w:rsidRPr="00711388" w:rsidDel="004D643F">
                <w:rPr>
                  <w:lang w:val="en-GB"/>
                </w:rPr>
                <w:delText>R0710/C0060</w:delText>
              </w:r>
            </w:del>
          </w:p>
        </w:tc>
        <w:tc>
          <w:tcPr>
            <w:tcW w:w="2414" w:type="dxa"/>
            <w:tcBorders>
              <w:top w:val="single" w:sz="2" w:space="0" w:color="auto"/>
              <w:left w:val="single" w:sz="2" w:space="0" w:color="auto"/>
              <w:bottom w:val="single" w:sz="2" w:space="0" w:color="auto"/>
              <w:right w:val="single" w:sz="2" w:space="0" w:color="auto"/>
            </w:tcBorders>
          </w:tcPr>
          <w:p w14:paraId="39D8DA37" w14:textId="36F38BBE" w:rsidR="00872AFE" w:rsidRPr="00711388" w:rsidDel="004D643F" w:rsidRDefault="00872AFE" w:rsidP="00567869">
            <w:pPr>
              <w:pStyle w:val="NormalLeft"/>
              <w:rPr>
                <w:del w:id="5421" w:author="Author"/>
                <w:lang w:val="en-GB"/>
              </w:rPr>
            </w:pPr>
            <w:del w:id="5422" w:author="Author">
              <w:r w:rsidRPr="00711388" w:rsidDel="004D643F">
                <w:rPr>
                  <w:lang w:val="en-GB"/>
                </w:rPr>
                <w:delText xml:space="preserve">Subordinated liabilities </w:delText>
              </w:r>
            </w:del>
            <w:r w:rsidR="00711388" w:rsidRPr="00711388">
              <w:rPr>
                <w:lang w:val="en-GB"/>
              </w:rPr>
              <w:t>-</w:t>
            </w:r>
            <w:del w:id="5423" w:author="Author">
              <w:r w:rsidRPr="00711388" w:rsidDel="004D643F">
                <w:rPr>
                  <w:lang w:val="en-GB"/>
                </w:rPr>
                <w:delText xml:space="preserve">Tier 1 </w:delText>
              </w:r>
            </w:del>
            <w:r w:rsidR="00845F43" w:rsidRPr="00711388">
              <w:rPr>
                <w:lang w:val="en-GB"/>
              </w:rPr>
              <w:t>-</w:t>
            </w:r>
            <w:del w:id="5424"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4F3835AA" w14:textId="31C7E489" w:rsidR="00872AFE" w:rsidRPr="00711388" w:rsidDel="004D643F" w:rsidRDefault="00872AFE" w:rsidP="00567869">
            <w:pPr>
              <w:pStyle w:val="NormalLeft"/>
              <w:rPr>
                <w:del w:id="5425" w:author="Author"/>
                <w:lang w:val="en-GB"/>
              </w:rPr>
            </w:pPr>
            <w:del w:id="5426" w:author="Author">
              <w:r w:rsidRPr="00711388" w:rsidDel="004D643F">
                <w:rPr>
                  <w:lang w:val="en-GB"/>
                </w:rPr>
                <w:delText>This is the balance of Tier 1 subordinated liabilities carried forward to the next reporting period.</w:delText>
              </w:r>
            </w:del>
          </w:p>
        </w:tc>
      </w:tr>
      <w:tr w:rsidR="00872AFE" w:rsidRPr="00711388" w:rsidDel="004D643F" w14:paraId="75F63695" w14:textId="68CFDFDB" w:rsidTr="00567869">
        <w:trPr>
          <w:del w:id="5427" w:author="Author"/>
        </w:trPr>
        <w:tc>
          <w:tcPr>
            <w:tcW w:w="2879" w:type="dxa"/>
            <w:tcBorders>
              <w:top w:val="single" w:sz="2" w:space="0" w:color="auto"/>
              <w:left w:val="single" w:sz="2" w:space="0" w:color="auto"/>
              <w:bottom w:val="single" w:sz="2" w:space="0" w:color="auto"/>
              <w:right w:val="single" w:sz="2" w:space="0" w:color="auto"/>
            </w:tcBorders>
          </w:tcPr>
          <w:p w14:paraId="6537482B" w14:textId="4E8FA431" w:rsidR="00872AFE" w:rsidRPr="00711388" w:rsidDel="004D643F" w:rsidRDefault="00872AFE" w:rsidP="00567869">
            <w:pPr>
              <w:pStyle w:val="NormalLeft"/>
              <w:rPr>
                <w:del w:id="5428" w:author="Author"/>
                <w:lang w:val="en-GB"/>
              </w:rPr>
            </w:pPr>
            <w:del w:id="5429" w:author="Author">
              <w:r w:rsidRPr="00711388" w:rsidDel="004D643F">
                <w:rPr>
                  <w:lang w:val="en-GB"/>
                </w:rPr>
                <w:delText>R0720/C0010</w:delText>
              </w:r>
            </w:del>
          </w:p>
        </w:tc>
        <w:tc>
          <w:tcPr>
            <w:tcW w:w="2414" w:type="dxa"/>
            <w:tcBorders>
              <w:top w:val="single" w:sz="2" w:space="0" w:color="auto"/>
              <w:left w:val="single" w:sz="2" w:space="0" w:color="auto"/>
              <w:bottom w:val="single" w:sz="2" w:space="0" w:color="auto"/>
              <w:right w:val="single" w:sz="2" w:space="0" w:color="auto"/>
            </w:tcBorders>
          </w:tcPr>
          <w:p w14:paraId="14D87629" w14:textId="3F4B89F6" w:rsidR="00872AFE" w:rsidRPr="00711388" w:rsidDel="004D643F" w:rsidRDefault="00872AFE" w:rsidP="00567869">
            <w:pPr>
              <w:pStyle w:val="NormalLeft"/>
              <w:rPr>
                <w:del w:id="5430" w:author="Author"/>
                <w:lang w:val="en-GB"/>
              </w:rPr>
            </w:pPr>
            <w:del w:id="5431" w:author="Author">
              <w:r w:rsidRPr="00711388" w:rsidDel="004D643F">
                <w:rPr>
                  <w:lang w:val="en-GB"/>
                </w:rPr>
                <w:delText xml:space="preserve">Subordinated liabilities </w:delText>
              </w:r>
            </w:del>
            <w:r w:rsidR="00711388" w:rsidRPr="00711388">
              <w:rPr>
                <w:lang w:val="en-GB"/>
              </w:rPr>
              <w:t>-</w:t>
            </w:r>
            <w:del w:id="5432" w:author="Author">
              <w:r w:rsidRPr="00711388" w:rsidDel="004D643F">
                <w:rPr>
                  <w:lang w:val="en-GB"/>
                </w:rPr>
                <w:delText xml:space="preserve">Tier 2 </w:delText>
              </w:r>
            </w:del>
            <w:r w:rsidR="00845F43" w:rsidRPr="00711388">
              <w:rPr>
                <w:lang w:val="en-GB"/>
              </w:rPr>
              <w:t>-</w:t>
            </w:r>
            <w:del w:id="5433"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4F39C2E2" w14:textId="6C8942AD" w:rsidR="00872AFE" w:rsidRPr="00711388" w:rsidDel="004D643F" w:rsidRDefault="00872AFE" w:rsidP="00567869">
            <w:pPr>
              <w:pStyle w:val="NormalLeft"/>
              <w:rPr>
                <w:del w:id="5434" w:author="Author"/>
                <w:lang w:val="en-GB"/>
              </w:rPr>
            </w:pPr>
            <w:del w:id="5435" w:author="Author">
              <w:r w:rsidRPr="00711388" w:rsidDel="004D643F">
                <w:rPr>
                  <w:lang w:val="en-GB"/>
                </w:rPr>
                <w:delText>This is the balance of Tier 2 subordinated liabilities brought forward from the previous reporting period.</w:delText>
              </w:r>
            </w:del>
          </w:p>
        </w:tc>
      </w:tr>
      <w:tr w:rsidR="00872AFE" w:rsidRPr="00711388" w:rsidDel="004D643F" w14:paraId="65FF3FCB" w14:textId="0C01EBE2" w:rsidTr="00567869">
        <w:trPr>
          <w:del w:id="5436" w:author="Author"/>
        </w:trPr>
        <w:tc>
          <w:tcPr>
            <w:tcW w:w="2879" w:type="dxa"/>
            <w:tcBorders>
              <w:top w:val="single" w:sz="2" w:space="0" w:color="auto"/>
              <w:left w:val="single" w:sz="2" w:space="0" w:color="auto"/>
              <w:bottom w:val="single" w:sz="2" w:space="0" w:color="auto"/>
              <w:right w:val="single" w:sz="2" w:space="0" w:color="auto"/>
            </w:tcBorders>
          </w:tcPr>
          <w:p w14:paraId="0198F435" w14:textId="67F3B972" w:rsidR="00872AFE" w:rsidRPr="00711388" w:rsidDel="004D643F" w:rsidRDefault="00872AFE" w:rsidP="00567869">
            <w:pPr>
              <w:pStyle w:val="NormalLeft"/>
              <w:rPr>
                <w:del w:id="5437" w:author="Author"/>
                <w:lang w:val="en-GB"/>
              </w:rPr>
            </w:pPr>
            <w:del w:id="5438" w:author="Author">
              <w:r w:rsidRPr="00711388" w:rsidDel="004D643F">
                <w:rPr>
                  <w:lang w:val="en-GB"/>
                </w:rPr>
                <w:delText>R0720/C0070</w:delText>
              </w:r>
            </w:del>
          </w:p>
        </w:tc>
        <w:tc>
          <w:tcPr>
            <w:tcW w:w="2414" w:type="dxa"/>
            <w:tcBorders>
              <w:top w:val="single" w:sz="2" w:space="0" w:color="auto"/>
              <w:left w:val="single" w:sz="2" w:space="0" w:color="auto"/>
              <w:bottom w:val="single" w:sz="2" w:space="0" w:color="auto"/>
              <w:right w:val="single" w:sz="2" w:space="0" w:color="auto"/>
            </w:tcBorders>
          </w:tcPr>
          <w:p w14:paraId="63DD5551" w14:textId="0CE3F65B" w:rsidR="00872AFE" w:rsidRPr="00711388" w:rsidDel="004D643F" w:rsidRDefault="00872AFE" w:rsidP="00567869">
            <w:pPr>
              <w:pStyle w:val="NormalLeft"/>
              <w:rPr>
                <w:del w:id="5439" w:author="Author"/>
                <w:lang w:val="en-GB"/>
              </w:rPr>
            </w:pPr>
            <w:del w:id="5440" w:author="Author">
              <w:r w:rsidRPr="00711388" w:rsidDel="004D643F">
                <w:rPr>
                  <w:lang w:val="en-GB"/>
                </w:rPr>
                <w:delText xml:space="preserve">Subordinated liabilities </w:delText>
              </w:r>
            </w:del>
            <w:r w:rsidR="00711388" w:rsidRPr="00711388">
              <w:rPr>
                <w:lang w:val="en-GB"/>
              </w:rPr>
              <w:t>-</w:t>
            </w:r>
            <w:del w:id="5441" w:author="Author">
              <w:r w:rsidRPr="00711388" w:rsidDel="004D643F">
                <w:rPr>
                  <w:lang w:val="en-GB"/>
                </w:rPr>
                <w:delText xml:space="preserve">Tier 2 </w:delText>
              </w:r>
            </w:del>
            <w:r w:rsidR="00845F43" w:rsidRPr="00711388">
              <w:rPr>
                <w:lang w:val="en-GB"/>
              </w:rPr>
              <w:t>-</w:t>
            </w:r>
            <w:del w:id="5442"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3D1EE9E1" w14:textId="5A3A5CAB" w:rsidR="00872AFE" w:rsidRPr="00711388" w:rsidDel="004D643F" w:rsidRDefault="00872AFE" w:rsidP="00567869">
            <w:pPr>
              <w:pStyle w:val="NormalLeft"/>
              <w:rPr>
                <w:del w:id="5443" w:author="Author"/>
                <w:lang w:val="en-GB"/>
              </w:rPr>
            </w:pPr>
            <w:del w:id="5444" w:author="Author">
              <w:r w:rsidRPr="00711388" w:rsidDel="004D643F">
                <w:rPr>
                  <w:lang w:val="en-GB"/>
                </w:rPr>
                <w:delText>This is the amount of Tier 2 subordinated liabilities issued over the reporting period.</w:delText>
              </w:r>
            </w:del>
          </w:p>
        </w:tc>
      </w:tr>
      <w:tr w:rsidR="00872AFE" w:rsidRPr="00711388" w:rsidDel="004D643F" w14:paraId="406CE3FD" w14:textId="76E55182" w:rsidTr="00567869">
        <w:trPr>
          <w:del w:id="5445" w:author="Author"/>
        </w:trPr>
        <w:tc>
          <w:tcPr>
            <w:tcW w:w="2879" w:type="dxa"/>
            <w:tcBorders>
              <w:top w:val="single" w:sz="2" w:space="0" w:color="auto"/>
              <w:left w:val="single" w:sz="2" w:space="0" w:color="auto"/>
              <w:bottom w:val="single" w:sz="2" w:space="0" w:color="auto"/>
              <w:right w:val="single" w:sz="2" w:space="0" w:color="auto"/>
            </w:tcBorders>
          </w:tcPr>
          <w:p w14:paraId="0C3F2D89" w14:textId="125D6663" w:rsidR="00872AFE" w:rsidRPr="00711388" w:rsidDel="004D643F" w:rsidRDefault="00872AFE" w:rsidP="00567869">
            <w:pPr>
              <w:pStyle w:val="NormalLeft"/>
              <w:rPr>
                <w:del w:id="5446" w:author="Author"/>
                <w:lang w:val="en-GB"/>
              </w:rPr>
            </w:pPr>
            <w:del w:id="5447" w:author="Author">
              <w:r w:rsidRPr="00711388" w:rsidDel="004D643F">
                <w:rPr>
                  <w:lang w:val="en-GB"/>
                </w:rPr>
                <w:delText>R0720/C0080</w:delText>
              </w:r>
            </w:del>
          </w:p>
        </w:tc>
        <w:tc>
          <w:tcPr>
            <w:tcW w:w="2414" w:type="dxa"/>
            <w:tcBorders>
              <w:top w:val="single" w:sz="2" w:space="0" w:color="auto"/>
              <w:left w:val="single" w:sz="2" w:space="0" w:color="auto"/>
              <w:bottom w:val="single" w:sz="2" w:space="0" w:color="auto"/>
              <w:right w:val="single" w:sz="2" w:space="0" w:color="auto"/>
            </w:tcBorders>
          </w:tcPr>
          <w:p w14:paraId="6EC28BA0" w14:textId="55639729" w:rsidR="00872AFE" w:rsidRPr="00711388" w:rsidDel="004D643F" w:rsidRDefault="00872AFE" w:rsidP="00567869">
            <w:pPr>
              <w:pStyle w:val="NormalLeft"/>
              <w:rPr>
                <w:del w:id="5448" w:author="Author"/>
                <w:lang w:val="en-GB"/>
              </w:rPr>
            </w:pPr>
            <w:del w:id="5449" w:author="Author">
              <w:r w:rsidRPr="00711388" w:rsidDel="004D643F">
                <w:rPr>
                  <w:lang w:val="en-GB"/>
                </w:rPr>
                <w:delText xml:space="preserve">Subordinated liabilities </w:delText>
              </w:r>
            </w:del>
            <w:r w:rsidR="00711388" w:rsidRPr="00711388">
              <w:rPr>
                <w:lang w:val="en-GB"/>
              </w:rPr>
              <w:t>-</w:t>
            </w:r>
            <w:del w:id="5450" w:author="Author">
              <w:r w:rsidRPr="00711388" w:rsidDel="004D643F">
                <w:rPr>
                  <w:lang w:val="en-GB"/>
                </w:rPr>
                <w:delText xml:space="preserve">Tier 2 </w:delText>
              </w:r>
            </w:del>
            <w:r w:rsidR="00845F43" w:rsidRPr="00711388">
              <w:rPr>
                <w:lang w:val="en-GB"/>
              </w:rPr>
              <w:t>-</w:t>
            </w:r>
            <w:del w:id="5451"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3873756F" w14:textId="5F0FA978" w:rsidR="00872AFE" w:rsidRPr="00711388" w:rsidDel="004D643F" w:rsidRDefault="00872AFE" w:rsidP="00567869">
            <w:pPr>
              <w:pStyle w:val="NormalLeft"/>
              <w:rPr>
                <w:del w:id="5452" w:author="Author"/>
                <w:lang w:val="en-GB"/>
              </w:rPr>
            </w:pPr>
            <w:del w:id="5453" w:author="Author">
              <w:r w:rsidRPr="00711388" w:rsidDel="004D643F">
                <w:rPr>
                  <w:lang w:val="en-GB"/>
                </w:rPr>
                <w:delText>This is the amount of Tier 2 subordinated liabilities redeemed over the reporting period.</w:delText>
              </w:r>
            </w:del>
          </w:p>
        </w:tc>
      </w:tr>
      <w:tr w:rsidR="00872AFE" w:rsidRPr="00711388" w:rsidDel="004D643F" w14:paraId="0A503802" w14:textId="35EECBA4" w:rsidTr="00567869">
        <w:trPr>
          <w:del w:id="5454" w:author="Author"/>
        </w:trPr>
        <w:tc>
          <w:tcPr>
            <w:tcW w:w="2879" w:type="dxa"/>
            <w:tcBorders>
              <w:top w:val="single" w:sz="2" w:space="0" w:color="auto"/>
              <w:left w:val="single" w:sz="2" w:space="0" w:color="auto"/>
              <w:bottom w:val="single" w:sz="2" w:space="0" w:color="auto"/>
              <w:right w:val="single" w:sz="2" w:space="0" w:color="auto"/>
            </w:tcBorders>
          </w:tcPr>
          <w:p w14:paraId="2C733162" w14:textId="5C7BC780" w:rsidR="00872AFE" w:rsidRPr="00711388" w:rsidDel="004D643F" w:rsidRDefault="00872AFE" w:rsidP="00567869">
            <w:pPr>
              <w:pStyle w:val="NormalLeft"/>
              <w:rPr>
                <w:del w:id="5455" w:author="Author"/>
                <w:lang w:val="en-GB"/>
              </w:rPr>
            </w:pPr>
            <w:del w:id="5456" w:author="Author">
              <w:r w:rsidRPr="00711388" w:rsidDel="004D643F">
                <w:rPr>
                  <w:lang w:val="en-GB"/>
                </w:rPr>
                <w:delText>R0720/C0090</w:delText>
              </w:r>
            </w:del>
          </w:p>
        </w:tc>
        <w:tc>
          <w:tcPr>
            <w:tcW w:w="2414" w:type="dxa"/>
            <w:tcBorders>
              <w:top w:val="single" w:sz="2" w:space="0" w:color="auto"/>
              <w:left w:val="single" w:sz="2" w:space="0" w:color="auto"/>
              <w:bottom w:val="single" w:sz="2" w:space="0" w:color="auto"/>
              <w:right w:val="single" w:sz="2" w:space="0" w:color="auto"/>
            </w:tcBorders>
          </w:tcPr>
          <w:p w14:paraId="5A3A5996" w14:textId="7E89864B" w:rsidR="00872AFE" w:rsidRPr="00711388" w:rsidDel="004D643F" w:rsidRDefault="00872AFE" w:rsidP="00567869">
            <w:pPr>
              <w:pStyle w:val="NormalLeft"/>
              <w:rPr>
                <w:del w:id="5457" w:author="Author"/>
                <w:lang w:val="en-GB"/>
              </w:rPr>
            </w:pPr>
            <w:del w:id="5458" w:author="Author">
              <w:r w:rsidRPr="00711388" w:rsidDel="004D643F">
                <w:rPr>
                  <w:lang w:val="en-GB"/>
                </w:rPr>
                <w:delText xml:space="preserve">Subordinated liabilities </w:delText>
              </w:r>
            </w:del>
            <w:r w:rsidR="00711388" w:rsidRPr="00711388">
              <w:rPr>
                <w:lang w:val="en-GB"/>
              </w:rPr>
              <w:t>-</w:t>
            </w:r>
            <w:del w:id="5459" w:author="Author">
              <w:r w:rsidRPr="00711388" w:rsidDel="004D643F">
                <w:rPr>
                  <w:lang w:val="en-GB"/>
                </w:rPr>
                <w:delText xml:space="preserve">Tier 2 </w:delText>
              </w:r>
            </w:del>
            <w:r w:rsidR="00845F43" w:rsidRPr="00711388">
              <w:rPr>
                <w:lang w:val="en-GB"/>
              </w:rPr>
              <w:t>-</w:t>
            </w:r>
            <w:del w:id="5460" w:author="Author">
              <w:r w:rsidRPr="00711388" w:rsidDel="004D643F">
                <w:rPr>
                  <w:lang w:val="en-GB"/>
                </w:rPr>
                <w:delText xml:space="preserve"> </w:delText>
              </w:r>
              <w:r w:rsidRPr="00711388" w:rsidDel="004D643F">
                <w:rPr>
                  <w:lang w:val="en-GB"/>
                </w:rPr>
                <w:lastRenderedPageBreak/>
                <w:delText>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0B8BB94B" w14:textId="7993CB65" w:rsidR="00872AFE" w:rsidRPr="00711388" w:rsidDel="004D643F" w:rsidRDefault="00872AFE" w:rsidP="00567869">
            <w:pPr>
              <w:pStyle w:val="NormalLeft"/>
              <w:rPr>
                <w:del w:id="5461" w:author="Author"/>
                <w:lang w:val="en-GB"/>
              </w:rPr>
            </w:pPr>
            <w:del w:id="5462" w:author="Author">
              <w:r w:rsidRPr="00711388" w:rsidDel="004D643F">
                <w:rPr>
                  <w:lang w:val="en-GB"/>
                </w:rPr>
                <w:lastRenderedPageBreak/>
                <w:delText xml:space="preserve">This is an amount reflecting the movements in valuation of Tier 2 </w:delText>
              </w:r>
              <w:r w:rsidRPr="00711388" w:rsidDel="004D643F">
                <w:rPr>
                  <w:lang w:val="en-GB"/>
                </w:rPr>
                <w:lastRenderedPageBreak/>
                <w:delText>subordinated liabilities over the reporting period.</w:delText>
              </w:r>
            </w:del>
          </w:p>
        </w:tc>
      </w:tr>
      <w:tr w:rsidR="00872AFE" w:rsidRPr="00711388" w:rsidDel="004D643F" w14:paraId="07DDCFC6" w14:textId="7DDB8D13" w:rsidTr="00567869">
        <w:trPr>
          <w:del w:id="5463" w:author="Author"/>
        </w:trPr>
        <w:tc>
          <w:tcPr>
            <w:tcW w:w="2879" w:type="dxa"/>
            <w:tcBorders>
              <w:top w:val="single" w:sz="2" w:space="0" w:color="auto"/>
              <w:left w:val="single" w:sz="2" w:space="0" w:color="auto"/>
              <w:bottom w:val="single" w:sz="2" w:space="0" w:color="auto"/>
              <w:right w:val="single" w:sz="2" w:space="0" w:color="auto"/>
            </w:tcBorders>
          </w:tcPr>
          <w:p w14:paraId="42815C53" w14:textId="1E59E0E4" w:rsidR="00872AFE" w:rsidRPr="00711388" w:rsidDel="004D643F" w:rsidRDefault="00872AFE" w:rsidP="00567869">
            <w:pPr>
              <w:pStyle w:val="NormalLeft"/>
              <w:rPr>
                <w:del w:id="5464" w:author="Author"/>
                <w:lang w:val="en-GB"/>
              </w:rPr>
            </w:pPr>
            <w:del w:id="5465" w:author="Author">
              <w:r w:rsidRPr="00711388" w:rsidDel="004D643F">
                <w:rPr>
                  <w:lang w:val="en-GB"/>
                </w:rPr>
                <w:lastRenderedPageBreak/>
                <w:delText>R0720/C0100</w:delText>
              </w:r>
            </w:del>
          </w:p>
        </w:tc>
        <w:tc>
          <w:tcPr>
            <w:tcW w:w="2414" w:type="dxa"/>
            <w:tcBorders>
              <w:top w:val="single" w:sz="2" w:space="0" w:color="auto"/>
              <w:left w:val="single" w:sz="2" w:space="0" w:color="auto"/>
              <w:bottom w:val="single" w:sz="2" w:space="0" w:color="auto"/>
              <w:right w:val="single" w:sz="2" w:space="0" w:color="auto"/>
            </w:tcBorders>
          </w:tcPr>
          <w:p w14:paraId="77BFAD72" w14:textId="64C91037" w:rsidR="00872AFE" w:rsidRPr="00711388" w:rsidDel="004D643F" w:rsidRDefault="00872AFE" w:rsidP="00567869">
            <w:pPr>
              <w:pStyle w:val="NormalLeft"/>
              <w:rPr>
                <w:del w:id="5466" w:author="Author"/>
                <w:lang w:val="en-GB"/>
              </w:rPr>
            </w:pPr>
            <w:del w:id="5467" w:author="Author">
              <w:r w:rsidRPr="00711388" w:rsidDel="004D643F">
                <w:rPr>
                  <w:lang w:val="en-GB"/>
                </w:rPr>
                <w:delText xml:space="preserve">Subordinated liabilities </w:delText>
              </w:r>
            </w:del>
            <w:r w:rsidR="00711388" w:rsidRPr="00711388">
              <w:rPr>
                <w:lang w:val="en-GB"/>
              </w:rPr>
              <w:t>-</w:t>
            </w:r>
            <w:del w:id="5468" w:author="Author">
              <w:r w:rsidRPr="00711388" w:rsidDel="004D643F">
                <w:rPr>
                  <w:lang w:val="en-GB"/>
                </w:rPr>
                <w:delText xml:space="preserve">Tier 2 </w:delText>
              </w:r>
            </w:del>
            <w:r w:rsidR="00845F43" w:rsidRPr="00711388">
              <w:rPr>
                <w:lang w:val="en-GB"/>
              </w:rPr>
              <w:t>-</w:t>
            </w:r>
            <w:del w:id="5469" w:author="Author">
              <w:r w:rsidRPr="00711388" w:rsidDel="004D643F">
                <w:rPr>
                  <w:lang w:val="en-GB"/>
                </w:rPr>
                <w:delText xml:space="preserve"> regulatory action</w:delText>
              </w:r>
            </w:del>
          </w:p>
        </w:tc>
        <w:tc>
          <w:tcPr>
            <w:tcW w:w="3993" w:type="dxa"/>
            <w:tcBorders>
              <w:top w:val="single" w:sz="2" w:space="0" w:color="auto"/>
              <w:left w:val="single" w:sz="2" w:space="0" w:color="auto"/>
              <w:bottom w:val="single" w:sz="2" w:space="0" w:color="auto"/>
              <w:right w:val="single" w:sz="2" w:space="0" w:color="auto"/>
            </w:tcBorders>
          </w:tcPr>
          <w:p w14:paraId="0F6DF1B1" w14:textId="7EB8427C" w:rsidR="00872AFE" w:rsidRPr="00711388" w:rsidDel="004D643F" w:rsidRDefault="00872AFE" w:rsidP="00567869">
            <w:pPr>
              <w:pStyle w:val="NormalLeft"/>
              <w:rPr>
                <w:del w:id="5470" w:author="Author"/>
                <w:lang w:val="en-GB"/>
              </w:rPr>
            </w:pPr>
            <w:del w:id="5471" w:author="Author">
              <w:r w:rsidRPr="00711388" w:rsidDel="004D643F">
                <w:rPr>
                  <w:lang w:val="en-GB"/>
                </w:rPr>
                <w:delText>This is an amount reflecting change to Tier 2 subordinated liabilities due to regulatory action.</w:delText>
              </w:r>
            </w:del>
          </w:p>
        </w:tc>
      </w:tr>
      <w:tr w:rsidR="00872AFE" w:rsidRPr="00711388" w:rsidDel="004D643F" w14:paraId="47229C71" w14:textId="0BF0DA1B" w:rsidTr="00567869">
        <w:trPr>
          <w:del w:id="5472" w:author="Author"/>
        </w:trPr>
        <w:tc>
          <w:tcPr>
            <w:tcW w:w="2879" w:type="dxa"/>
            <w:tcBorders>
              <w:top w:val="single" w:sz="2" w:space="0" w:color="auto"/>
              <w:left w:val="single" w:sz="2" w:space="0" w:color="auto"/>
              <w:bottom w:val="single" w:sz="2" w:space="0" w:color="auto"/>
              <w:right w:val="single" w:sz="2" w:space="0" w:color="auto"/>
            </w:tcBorders>
          </w:tcPr>
          <w:p w14:paraId="63788272" w14:textId="62C6071C" w:rsidR="00872AFE" w:rsidRPr="00711388" w:rsidDel="004D643F" w:rsidRDefault="00872AFE" w:rsidP="00567869">
            <w:pPr>
              <w:pStyle w:val="NormalLeft"/>
              <w:rPr>
                <w:del w:id="5473" w:author="Author"/>
                <w:lang w:val="en-GB"/>
              </w:rPr>
            </w:pPr>
            <w:del w:id="5474" w:author="Author">
              <w:r w:rsidRPr="00711388" w:rsidDel="004D643F">
                <w:rPr>
                  <w:lang w:val="en-GB"/>
                </w:rPr>
                <w:delText>R0720/C0060</w:delText>
              </w:r>
            </w:del>
          </w:p>
        </w:tc>
        <w:tc>
          <w:tcPr>
            <w:tcW w:w="2414" w:type="dxa"/>
            <w:tcBorders>
              <w:top w:val="single" w:sz="2" w:space="0" w:color="auto"/>
              <w:left w:val="single" w:sz="2" w:space="0" w:color="auto"/>
              <w:bottom w:val="single" w:sz="2" w:space="0" w:color="auto"/>
              <w:right w:val="single" w:sz="2" w:space="0" w:color="auto"/>
            </w:tcBorders>
          </w:tcPr>
          <w:p w14:paraId="21312D00" w14:textId="1AA47EA6" w:rsidR="00872AFE" w:rsidRPr="00711388" w:rsidDel="004D643F" w:rsidRDefault="00872AFE" w:rsidP="00567869">
            <w:pPr>
              <w:pStyle w:val="NormalLeft"/>
              <w:rPr>
                <w:del w:id="5475" w:author="Author"/>
                <w:lang w:val="en-GB"/>
              </w:rPr>
            </w:pPr>
            <w:del w:id="5476" w:author="Author">
              <w:r w:rsidRPr="00711388" w:rsidDel="004D643F">
                <w:rPr>
                  <w:lang w:val="en-GB"/>
                </w:rPr>
                <w:delText xml:space="preserve">Subordinated liabilities </w:delText>
              </w:r>
            </w:del>
            <w:r w:rsidR="00711388" w:rsidRPr="00711388">
              <w:rPr>
                <w:lang w:val="en-GB"/>
              </w:rPr>
              <w:t>-</w:t>
            </w:r>
            <w:del w:id="5477" w:author="Author">
              <w:r w:rsidRPr="00711388" w:rsidDel="004D643F">
                <w:rPr>
                  <w:lang w:val="en-GB"/>
                </w:rPr>
                <w:delText xml:space="preserve">Tier 2 </w:delText>
              </w:r>
            </w:del>
            <w:r w:rsidR="00845F43" w:rsidRPr="00711388">
              <w:rPr>
                <w:lang w:val="en-GB"/>
              </w:rPr>
              <w:t>-</w:t>
            </w:r>
            <w:del w:id="5478"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76982DD1" w14:textId="6CFB9E32" w:rsidR="00872AFE" w:rsidRPr="00711388" w:rsidDel="004D643F" w:rsidRDefault="00872AFE" w:rsidP="00567869">
            <w:pPr>
              <w:pStyle w:val="NormalLeft"/>
              <w:rPr>
                <w:del w:id="5479" w:author="Author"/>
                <w:lang w:val="en-GB"/>
              </w:rPr>
            </w:pPr>
            <w:del w:id="5480" w:author="Author">
              <w:r w:rsidRPr="00711388" w:rsidDel="004D643F">
                <w:rPr>
                  <w:lang w:val="en-GB"/>
                </w:rPr>
                <w:delText>This is the balance of Tier 2 subordinated liabilities carried forward to the next reporting period.</w:delText>
              </w:r>
            </w:del>
          </w:p>
        </w:tc>
      </w:tr>
      <w:tr w:rsidR="00872AFE" w:rsidRPr="00711388" w:rsidDel="004D643F" w14:paraId="2343B785" w14:textId="32F1E0F6" w:rsidTr="00567869">
        <w:trPr>
          <w:del w:id="5481" w:author="Author"/>
        </w:trPr>
        <w:tc>
          <w:tcPr>
            <w:tcW w:w="2879" w:type="dxa"/>
            <w:tcBorders>
              <w:top w:val="single" w:sz="2" w:space="0" w:color="auto"/>
              <w:left w:val="single" w:sz="2" w:space="0" w:color="auto"/>
              <w:bottom w:val="single" w:sz="2" w:space="0" w:color="auto"/>
              <w:right w:val="single" w:sz="2" w:space="0" w:color="auto"/>
            </w:tcBorders>
          </w:tcPr>
          <w:p w14:paraId="15D87C16" w14:textId="430A5566" w:rsidR="00872AFE" w:rsidRPr="00711388" w:rsidDel="004D643F" w:rsidRDefault="00872AFE" w:rsidP="00567869">
            <w:pPr>
              <w:pStyle w:val="NormalLeft"/>
              <w:rPr>
                <w:del w:id="5482" w:author="Author"/>
                <w:lang w:val="en-GB"/>
              </w:rPr>
            </w:pPr>
            <w:del w:id="5483" w:author="Author">
              <w:r w:rsidRPr="00711388" w:rsidDel="004D643F">
                <w:rPr>
                  <w:lang w:val="en-GB"/>
                </w:rPr>
                <w:delText>R0730/C0010</w:delText>
              </w:r>
            </w:del>
          </w:p>
        </w:tc>
        <w:tc>
          <w:tcPr>
            <w:tcW w:w="2414" w:type="dxa"/>
            <w:tcBorders>
              <w:top w:val="single" w:sz="2" w:space="0" w:color="auto"/>
              <w:left w:val="single" w:sz="2" w:space="0" w:color="auto"/>
              <w:bottom w:val="single" w:sz="2" w:space="0" w:color="auto"/>
              <w:right w:val="single" w:sz="2" w:space="0" w:color="auto"/>
            </w:tcBorders>
          </w:tcPr>
          <w:p w14:paraId="2D1D1416" w14:textId="3C858F20" w:rsidR="00872AFE" w:rsidRPr="00711388" w:rsidDel="004D643F" w:rsidRDefault="00872AFE" w:rsidP="00567869">
            <w:pPr>
              <w:pStyle w:val="NormalLeft"/>
              <w:rPr>
                <w:del w:id="5484" w:author="Author"/>
                <w:lang w:val="en-GB"/>
              </w:rPr>
            </w:pPr>
            <w:del w:id="5485" w:author="Author">
              <w:r w:rsidRPr="00711388" w:rsidDel="004D643F">
                <w:rPr>
                  <w:lang w:val="en-GB"/>
                </w:rPr>
                <w:delText xml:space="preserve">Subordinated liabilities </w:delText>
              </w:r>
            </w:del>
            <w:r w:rsidR="00711388" w:rsidRPr="00711388">
              <w:rPr>
                <w:lang w:val="en-GB"/>
              </w:rPr>
              <w:t>-</w:t>
            </w:r>
            <w:del w:id="5486" w:author="Author">
              <w:r w:rsidRPr="00711388" w:rsidDel="004D643F">
                <w:rPr>
                  <w:lang w:val="en-GB"/>
                </w:rPr>
                <w:delText>Tier 3</w:delText>
              </w:r>
            </w:del>
            <w:r w:rsidR="00711388" w:rsidRPr="00711388">
              <w:rPr>
                <w:lang w:val="en-GB"/>
              </w:rPr>
              <w:t>-</w:t>
            </w:r>
            <w:del w:id="5487"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4F985D64" w14:textId="4F6D6614" w:rsidR="00872AFE" w:rsidRPr="00711388" w:rsidDel="004D643F" w:rsidRDefault="00872AFE" w:rsidP="00567869">
            <w:pPr>
              <w:pStyle w:val="NormalLeft"/>
              <w:rPr>
                <w:del w:id="5488" w:author="Author"/>
                <w:lang w:val="en-GB"/>
              </w:rPr>
            </w:pPr>
            <w:del w:id="5489" w:author="Author">
              <w:r w:rsidRPr="00711388" w:rsidDel="004D643F">
                <w:rPr>
                  <w:lang w:val="en-GB"/>
                </w:rPr>
                <w:delText>This is the balance of Tier 3 subordinated liabilities brought forward from the previous reporting period.</w:delText>
              </w:r>
            </w:del>
          </w:p>
        </w:tc>
      </w:tr>
      <w:tr w:rsidR="00872AFE" w:rsidRPr="00711388" w:rsidDel="004D643F" w14:paraId="0CAAB879" w14:textId="07068C60" w:rsidTr="00567869">
        <w:trPr>
          <w:del w:id="5490" w:author="Author"/>
        </w:trPr>
        <w:tc>
          <w:tcPr>
            <w:tcW w:w="2879" w:type="dxa"/>
            <w:tcBorders>
              <w:top w:val="single" w:sz="2" w:space="0" w:color="auto"/>
              <w:left w:val="single" w:sz="2" w:space="0" w:color="auto"/>
              <w:bottom w:val="single" w:sz="2" w:space="0" w:color="auto"/>
              <w:right w:val="single" w:sz="2" w:space="0" w:color="auto"/>
            </w:tcBorders>
          </w:tcPr>
          <w:p w14:paraId="77E43C42" w14:textId="0EF9050B" w:rsidR="00872AFE" w:rsidRPr="00711388" w:rsidDel="004D643F" w:rsidRDefault="00872AFE" w:rsidP="00567869">
            <w:pPr>
              <w:pStyle w:val="NormalLeft"/>
              <w:rPr>
                <w:del w:id="5491" w:author="Author"/>
                <w:lang w:val="en-GB"/>
              </w:rPr>
            </w:pPr>
            <w:del w:id="5492" w:author="Author">
              <w:r w:rsidRPr="00711388" w:rsidDel="004D643F">
                <w:rPr>
                  <w:lang w:val="en-GB"/>
                </w:rPr>
                <w:delText>R0730/C0070</w:delText>
              </w:r>
            </w:del>
          </w:p>
        </w:tc>
        <w:tc>
          <w:tcPr>
            <w:tcW w:w="2414" w:type="dxa"/>
            <w:tcBorders>
              <w:top w:val="single" w:sz="2" w:space="0" w:color="auto"/>
              <w:left w:val="single" w:sz="2" w:space="0" w:color="auto"/>
              <w:bottom w:val="single" w:sz="2" w:space="0" w:color="auto"/>
              <w:right w:val="single" w:sz="2" w:space="0" w:color="auto"/>
            </w:tcBorders>
          </w:tcPr>
          <w:p w14:paraId="09E8B31B" w14:textId="5DAFCA56" w:rsidR="00872AFE" w:rsidRPr="00711388" w:rsidDel="004D643F" w:rsidRDefault="00872AFE" w:rsidP="00567869">
            <w:pPr>
              <w:pStyle w:val="NormalLeft"/>
              <w:rPr>
                <w:del w:id="5493" w:author="Author"/>
                <w:lang w:val="en-GB"/>
              </w:rPr>
            </w:pPr>
            <w:del w:id="5494" w:author="Author">
              <w:r w:rsidRPr="00711388" w:rsidDel="004D643F">
                <w:rPr>
                  <w:lang w:val="en-GB"/>
                </w:rPr>
                <w:delText xml:space="preserve">Subordinated liabilities </w:delText>
              </w:r>
            </w:del>
            <w:r w:rsidR="00711388" w:rsidRPr="00711388">
              <w:rPr>
                <w:lang w:val="en-GB"/>
              </w:rPr>
              <w:t>-</w:t>
            </w:r>
            <w:del w:id="5495" w:author="Author">
              <w:r w:rsidRPr="00711388" w:rsidDel="004D643F">
                <w:rPr>
                  <w:lang w:val="en-GB"/>
                </w:rPr>
                <w:delText xml:space="preserve">Tier 3 </w:delText>
              </w:r>
            </w:del>
            <w:r w:rsidR="00845F43" w:rsidRPr="00711388">
              <w:rPr>
                <w:lang w:val="en-GB"/>
              </w:rPr>
              <w:t>-</w:t>
            </w:r>
            <w:del w:id="5496"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3F2BC17D" w14:textId="599A1438" w:rsidR="00872AFE" w:rsidRPr="00711388" w:rsidDel="004D643F" w:rsidRDefault="00872AFE" w:rsidP="00567869">
            <w:pPr>
              <w:pStyle w:val="NormalLeft"/>
              <w:rPr>
                <w:del w:id="5497" w:author="Author"/>
                <w:lang w:val="en-GB"/>
              </w:rPr>
            </w:pPr>
            <w:del w:id="5498" w:author="Author">
              <w:r w:rsidRPr="00711388" w:rsidDel="004D643F">
                <w:rPr>
                  <w:lang w:val="en-GB"/>
                </w:rPr>
                <w:delText>This is the amount of Tier 3 subordinated liabilities issued over the reporting period.</w:delText>
              </w:r>
            </w:del>
          </w:p>
        </w:tc>
      </w:tr>
      <w:tr w:rsidR="00872AFE" w:rsidRPr="00711388" w:rsidDel="004D643F" w14:paraId="338D6893" w14:textId="6E7939CD" w:rsidTr="00567869">
        <w:trPr>
          <w:del w:id="5499" w:author="Author"/>
        </w:trPr>
        <w:tc>
          <w:tcPr>
            <w:tcW w:w="2879" w:type="dxa"/>
            <w:tcBorders>
              <w:top w:val="single" w:sz="2" w:space="0" w:color="auto"/>
              <w:left w:val="single" w:sz="2" w:space="0" w:color="auto"/>
              <w:bottom w:val="single" w:sz="2" w:space="0" w:color="auto"/>
              <w:right w:val="single" w:sz="2" w:space="0" w:color="auto"/>
            </w:tcBorders>
          </w:tcPr>
          <w:p w14:paraId="0C73A831" w14:textId="4986B7E8" w:rsidR="00872AFE" w:rsidRPr="00711388" w:rsidDel="004D643F" w:rsidRDefault="00872AFE" w:rsidP="00567869">
            <w:pPr>
              <w:pStyle w:val="NormalLeft"/>
              <w:rPr>
                <w:del w:id="5500" w:author="Author"/>
                <w:lang w:val="en-GB"/>
              </w:rPr>
            </w:pPr>
            <w:del w:id="5501" w:author="Author">
              <w:r w:rsidRPr="00711388" w:rsidDel="004D643F">
                <w:rPr>
                  <w:lang w:val="en-GB"/>
                </w:rPr>
                <w:delText>R0730/C0080</w:delText>
              </w:r>
            </w:del>
          </w:p>
        </w:tc>
        <w:tc>
          <w:tcPr>
            <w:tcW w:w="2414" w:type="dxa"/>
            <w:tcBorders>
              <w:top w:val="single" w:sz="2" w:space="0" w:color="auto"/>
              <w:left w:val="single" w:sz="2" w:space="0" w:color="auto"/>
              <w:bottom w:val="single" w:sz="2" w:space="0" w:color="auto"/>
              <w:right w:val="single" w:sz="2" w:space="0" w:color="auto"/>
            </w:tcBorders>
          </w:tcPr>
          <w:p w14:paraId="4C08160C" w14:textId="56CC8A31" w:rsidR="00872AFE" w:rsidRPr="00711388" w:rsidDel="004D643F" w:rsidRDefault="00872AFE" w:rsidP="00567869">
            <w:pPr>
              <w:pStyle w:val="NormalLeft"/>
              <w:rPr>
                <w:del w:id="5502" w:author="Author"/>
                <w:lang w:val="en-GB"/>
              </w:rPr>
            </w:pPr>
            <w:del w:id="5503" w:author="Author">
              <w:r w:rsidRPr="00711388" w:rsidDel="004D643F">
                <w:rPr>
                  <w:lang w:val="en-GB"/>
                </w:rPr>
                <w:delText xml:space="preserve">Subordinated liabilities </w:delText>
              </w:r>
            </w:del>
            <w:r w:rsidR="00711388" w:rsidRPr="00711388">
              <w:rPr>
                <w:lang w:val="en-GB"/>
              </w:rPr>
              <w:t>-</w:t>
            </w:r>
            <w:del w:id="5504" w:author="Author">
              <w:r w:rsidRPr="00711388" w:rsidDel="004D643F">
                <w:rPr>
                  <w:lang w:val="en-GB"/>
                </w:rPr>
                <w:delText xml:space="preserve">Tier 3 </w:delText>
              </w:r>
            </w:del>
            <w:r w:rsidR="00845F43" w:rsidRPr="00711388">
              <w:rPr>
                <w:lang w:val="en-GB"/>
              </w:rPr>
              <w:t>-</w:t>
            </w:r>
            <w:del w:id="5505"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6D42B7AD" w14:textId="1EAD03D8" w:rsidR="00872AFE" w:rsidRPr="00711388" w:rsidDel="004D643F" w:rsidRDefault="00872AFE" w:rsidP="00567869">
            <w:pPr>
              <w:pStyle w:val="NormalLeft"/>
              <w:rPr>
                <w:del w:id="5506" w:author="Author"/>
                <w:lang w:val="en-GB"/>
              </w:rPr>
            </w:pPr>
            <w:del w:id="5507" w:author="Author">
              <w:r w:rsidRPr="00711388" w:rsidDel="004D643F">
                <w:rPr>
                  <w:lang w:val="en-GB"/>
                </w:rPr>
                <w:delText>This is the amount of Tier 3 subordinated liabilities redeemed over the reporting period.</w:delText>
              </w:r>
            </w:del>
          </w:p>
        </w:tc>
      </w:tr>
      <w:tr w:rsidR="00872AFE" w:rsidRPr="00711388" w:rsidDel="004D643F" w14:paraId="10C2004E" w14:textId="11A66D4A" w:rsidTr="00567869">
        <w:trPr>
          <w:del w:id="5508" w:author="Author"/>
        </w:trPr>
        <w:tc>
          <w:tcPr>
            <w:tcW w:w="2879" w:type="dxa"/>
            <w:tcBorders>
              <w:top w:val="single" w:sz="2" w:space="0" w:color="auto"/>
              <w:left w:val="single" w:sz="2" w:space="0" w:color="auto"/>
              <w:bottom w:val="single" w:sz="2" w:space="0" w:color="auto"/>
              <w:right w:val="single" w:sz="2" w:space="0" w:color="auto"/>
            </w:tcBorders>
          </w:tcPr>
          <w:p w14:paraId="52F1ABA3" w14:textId="38A16E5B" w:rsidR="00872AFE" w:rsidRPr="00711388" w:rsidDel="004D643F" w:rsidRDefault="00872AFE" w:rsidP="00567869">
            <w:pPr>
              <w:pStyle w:val="NormalLeft"/>
              <w:rPr>
                <w:del w:id="5509" w:author="Author"/>
                <w:lang w:val="en-GB"/>
              </w:rPr>
            </w:pPr>
            <w:del w:id="5510" w:author="Author">
              <w:r w:rsidRPr="00711388" w:rsidDel="004D643F">
                <w:rPr>
                  <w:lang w:val="en-GB"/>
                </w:rPr>
                <w:delText>R0730/C0090</w:delText>
              </w:r>
            </w:del>
          </w:p>
        </w:tc>
        <w:tc>
          <w:tcPr>
            <w:tcW w:w="2414" w:type="dxa"/>
            <w:tcBorders>
              <w:top w:val="single" w:sz="2" w:space="0" w:color="auto"/>
              <w:left w:val="single" w:sz="2" w:space="0" w:color="auto"/>
              <w:bottom w:val="single" w:sz="2" w:space="0" w:color="auto"/>
              <w:right w:val="single" w:sz="2" w:space="0" w:color="auto"/>
            </w:tcBorders>
          </w:tcPr>
          <w:p w14:paraId="1C527D0F" w14:textId="0F63CA71" w:rsidR="00872AFE" w:rsidRPr="00711388" w:rsidDel="004D643F" w:rsidRDefault="00872AFE" w:rsidP="00567869">
            <w:pPr>
              <w:pStyle w:val="NormalLeft"/>
              <w:rPr>
                <w:del w:id="5511" w:author="Author"/>
                <w:lang w:val="en-GB"/>
              </w:rPr>
            </w:pPr>
            <w:del w:id="5512" w:author="Author">
              <w:r w:rsidRPr="00711388" w:rsidDel="004D643F">
                <w:rPr>
                  <w:lang w:val="en-GB"/>
                </w:rPr>
                <w:delText xml:space="preserve">Subordinated liabilities </w:delText>
              </w:r>
            </w:del>
            <w:r w:rsidR="00711388" w:rsidRPr="00711388">
              <w:rPr>
                <w:lang w:val="en-GB"/>
              </w:rPr>
              <w:t>-</w:t>
            </w:r>
            <w:del w:id="5513" w:author="Author">
              <w:r w:rsidRPr="00711388" w:rsidDel="004D643F">
                <w:rPr>
                  <w:lang w:val="en-GB"/>
                </w:rPr>
                <w:delText xml:space="preserve">Tier 3 </w:delText>
              </w:r>
            </w:del>
            <w:r w:rsidR="00845F43" w:rsidRPr="00711388">
              <w:rPr>
                <w:lang w:val="en-GB"/>
              </w:rPr>
              <w:t>-</w:t>
            </w:r>
            <w:del w:id="5514"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2394710F" w14:textId="49B075DD" w:rsidR="00872AFE" w:rsidRPr="00711388" w:rsidDel="004D643F" w:rsidRDefault="00872AFE" w:rsidP="00567869">
            <w:pPr>
              <w:pStyle w:val="NormalLeft"/>
              <w:rPr>
                <w:del w:id="5515" w:author="Author"/>
                <w:lang w:val="en-GB"/>
              </w:rPr>
            </w:pPr>
            <w:del w:id="5516" w:author="Author">
              <w:r w:rsidRPr="00711388" w:rsidDel="004D643F">
                <w:rPr>
                  <w:lang w:val="en-GB"/>
                </w:rPr>
                <w:delText>This is an amount reflecting the movements in valuation of Tier 3 subordinated liabilities over the reporting period.</w:delText>
              </w:r>
            </w:del>
          </w:p>
        </w:tc>
      </w:tr>
      <w:tr w:rsidR="00872AFE" w:rsidRPr="00711388" w:rsidDel="004D643F" w14:paraId="29F88ED9" w14:textId="70BA1D7D" w:rsidTr="00567869">
        <w:trPr>
          <w:del w:id="5517" w:author="Author"/>
        </w:trPr>
        <w:tc>
          <w:tcPr>
            <w:tcW w:w="2879" w:type="dxa"/>
            <w:tcBorders>
              <w:top w:val="single" w:sz="2" w:space="0" w:color="auto"/>
              <w:left w:val="single" w:sz="2" w:space="0" w:color="auto"/>
              <w:bottom w:val="single" w:sz="2" w:space="0" w:color="auto"/>
              <w:right w:val="single" w:sz="2" w:space="0" w:color="auto"/>
            </w:tcBorders>
          </w:tcPr>
          <w:p w14:paraId="7D92581F" w14:textId="0860EC47" w:rsidR="00872AFE" w:rsidRPr="00711388" w:rsidDel="004D643F" w:rsidRDefault="00872AFE" w:rsidP="00567869">
            <w:pPr>
              <w:pStyle w:val="NormalLeft"/>
              <w:rPr>
                <w:del w:id="5518" w:author="Author"/>
                <w:lang w:val="en-GB"/>
              </w:rPr>
            </w:pPr>
            <w:del w:id="5519" w:author="Author">
              <w:r w:rsidRPr="00711388" w:rsidDel="004D643F">
                <w:rPr>
                  <w:lang w:val="en-GB"/>
                </w:rPr>
                <w:delText>R0730/C0100</w:delText>
              </w:r>
            </w:del>
          </w:p>
        </w:tc>
        <w:tc>
          <w:tcPr>
            <w:tcW w:w="2414" w:type="dxa"/>
            <w:tcBorders>
              <w:top w:val="single" w:sz="2" w:space="0" w:color="auto"/>
              <w:left w:val="single" w:sz="2" w:space="0" w:color="auto"/>
              <w:bottom w:val="single" w:sz="2" w:space="0" w:color="auto"/>
              <w:right w:val="single" w:sz="2" w:space="0" w:color="auto"/>
            </w:tcBorders>
          </w:tcPr>
          <w:p w14:paraId="724B8868" w14:textId="553560A4" w:rsidR="00872AFE" w:rsidRPr="00711388" w:rsidDel="004D643F" w:rsidRDefault="00872AFE" w:rsidP="00567869">
            <w:pPr>
              <w:pStyle w:val="NormalLeft"/>
              <w:rPr>
                <w:del w:id="5520" w:author="Author"/>
                <w:lang w:val="en-GB"/>
              </w:rPr>
            </w:pPr>
            <w:del w:id="5521" w:author="Author">
              <w:r w:rsidRPr="00711388" w:rsidDel="004D643F">
                <w:rPr>
                  <w:lang w:val="en-GB"/>
                </w:rPr>
                <w:delText xml:space="preserve">Subordinated liabilities </w:delText>
              </w:r>
            </w:del>
            <w:r w:rsidR="00711388" w:rsidRPr="00711388">
              <w:rPr>
                <w:lang w:val="en-GB"/>
              </w:rPr>
              <w:t>-</w:t>
            </w:r>
            <w:del w:id="5522" w:author="Author">
              <w:r w:rsidRPr="00711388" w:rsidDel="004D643F">
                <w:rPr>
                  <w:lang w:val="en-GB"/>
                </w:rPr>
                <w:delText xml:space="preserve">Tier 3 </w:delText>
              </w:r>
            </w:del>
            <w:r w:rsidR="00845F43" w:rsidRPr="00711388">
              <w:rPr>
                <w:lang w:val="en-GB"/>
              </w:rPr>
              <w:t>-</w:t>
            </w:r>
            <w:del w:id="5523" w:author="Author">
              <w:r w:rsidRPr="00711388" w:rsidDel="004D643F">
                <w:rPr>
                  <w:lang w:val="en-GB"/>
                </w:rPr>
                <w:delText xml:space="preserve"> regulatory action</w:delText>
              </w:r>
            </w:del>
          </w:p>
        </w:tc>
        <w:tc>
          <w:tcPr>
            <w:tcW w:w="3993" w:type="dxa"/>
            <w:tcBorders>
              <w:top w:val="single" w:sz="2" w:space="0" w:color="auto"/>
              <w:left w:val="single" w:sz="2" w:space="0" w:color="auto"/>
              <w:bottom w:val="single" w:sz="2" w:space="0" w:color="auto"/>
              <w:right w:val="single" w:sz="2" w:space="0" w:color="auto"/>
            </w:tcBorders>
          </w:tcPr>
          <w:p w14:paraId="56BCF464" w14:textId="084C432F" w:rsidR="00872AFE" w:rsidRPr="00711388" w:rsidDel="004D643F" w:rsidRDefault="00872AFE" w:rsidP="00567869">
            <w:pPr>
              <w:pStyle w:val="NormalLeft"/>
              <w:rPr>
                <w:del w:id="5524" w:author="Author"/>
                <w:lang w:val="en-GB"/>
              </w:rPr>
            </w:pPr>
            <w:del w:id="5525" w:author="Author">
              <w:r w:rsidRPr="00711388" w:rsidDel="004D643F">
                <w:rPr>
                  <w:lang w:val="en-GB"/>
                </w:rPr>
                <w:delText>This is an amount reflecting change to Tier 3 subordinated liabilities due to regulatory action.</w:delText>
              </w:r>
            </w:del>
          </w:p>
        </w:tc>
      </w:tr>
      <w:tr w:rsidR="00872AFE" w:rsidRPr="00711388" w:rsidDel="004D643F" w14:paraId="659F8AA5" w14:textId="75D80ED1" w:rsidTr="00567869">
        <w:trPr>
          <w:del w:id="5526" w:author="Author"/>
        </w:trPr>
        <w:tc>
          <w:tcPr>
            <w:tcW w:w="2879" w:type="dxa"/>
            <w:tcBorders>
              <w:top w:val="single" w:sz="2" w:space="0" w:color="auto"/>
              <w:left w:val="single" w:sz="2" w:space="0" w:color="auto"/>
              <w:bottom w:val="single" w:sz="2" w:space="0" w:color="auto"/>
              <w:right w:val="single" w:sz="2" w:space="0" w:color="auto"/>
            </w:tcBorders>
          </w:tcPr>
          <w:p w14:paraId="3F8CF199" w14:textId="383369FE" w:rsidR="00872AFE" w:rsidRPr="00711388" w:rsidDel="004D643F" w:rsidRDefault="00872AFE" w:rsidP="00567869">
            <w:pPr>
              <w:pStyle w:val="NormalLeft"/>
              <w:rPr>
                <w:del w:id="5527" w:author="Author"/>
                <w:lang w:val="en-GB"/>
              </w:rPr>
            </w:pPr>
            <w:del w:id="5528" w:author="Author">
              <w:r w:rsidRPr="00711388" w:rsidDel="004D643F">
                <w:rPr>
                  <w:lang w:val="en-GB"/>
                </w:rPr>
                <w:delText>R0730/C0060</w:delText>
              </w:r>
            </w:del>
          </w:p>
        </w:tc>
        <w:tc>
          <w:tcPr>
            <w:tcW w:w="2414" w:type="dxa"/>
            <w:tcBorders>
              <w:top w:val="single" w:sz="2" w:space="0" w:color="auto"/>
              <w:left w:val="single" w:sz="2" w:space="0" w:color="auto"/>
              <w:bottom w:val="single" w:sz="2" w:space="0" w:color="auto"/>
              <w:right w:val="single" w:sz="2" w:space="0" w:color="auto"/>
            </w:tcBorders>
          </w:tcPr>
          <w:p w14:paraId="1D1D6176" w14:textId="76AB9386" w:rsidR="00872AFE" w:rsidRPr="00711388" w:rsidDel="004D643F" w:rsidRDefault="00872AFE" w:rsidP="00567869">
            <w:pPr>
              <w:pStyle w:val="NormalLeft"/>
              <w:rPr>
                <w:del w:id="5529" w:author="Author"/>
                <w:lang w:val="en-GB"/>
              </w:rPr>
            </w:pPr>
            <w:del w:id="5530" w:author="Author">
              <w:r w:rsidRPr="00711388" w:rsidDel="004D643F">
                <w:rPr>
                  <w:lang w:val="en-GB"/>
                </w:rPr>
                <w:delText xml:space="preserve">Subordinated liabilities </w:delText>
              </w:r>
            </w:del>
            <w:r w:rsidR="00711388" w:rsidRPr="00711388">
              <w:rPr>
                <w:lang w:val="en-GB"/>
              </w:rPr>
              <w:t>-</w:t>
            </w:r>
            <w:del w:id="5531" w:author="Author">
              <w:r w:rsidRPr="00711388" w:rsidDel="004D643F">
                <w:rPr>
                  <w:lang w:val="en-GB"/>
                </w:rPr>
                <w:delText xml:space="preserve">Tier 3 </w:delText>
              </w:r>
            </w:del>
            <w:r w:rsidR="00845F43" w:rsidRPr="00711388">
              <w:rPr>
                <w:lang w:val="en-GB"/>
              </w:rPr>
              <w:t>-</w:t>
            </w:r>
            <w:del w:id="5532"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0B30AE68" w14:textId="645A4363" w:rsidR="00872AFE" w:rsidRPr="00711388" w:rsidDel="004D643F" w:rsidRDefault="00872AFE" w:rsidP="00567869">
            <w:pPr>
              <w:pStyle w:val="NormalLeft"/>
              <w:rPr>
                <w:del w:id="5533" w:author="Author"/>
                <w:lang w:val="en-GB"/>
              </w:rPr>
            </w:pPr>
            <w:del w:id="5534" w:author="Author">
              <w:r w:rsidRPr="00711388" w:rsidDel="004D643F">
                <w:rPr>
                  <w:lang w:val="en-GB"/>
                </w:rPr>
                <w:delText>This is the balance of Tier 3 subordinated liabilities carried forward to the next reporting period.</w:delText>
              </w:r>
            </w:del>
          </w:p>
        </w:tc>
      </w:tr>
      <w:tr w:rsidR="00872AFE" w:rsidRPr="00711388" w:rsidDel="004D643F" w14:paraId="6C7EA1AA" w14:textId="4256AF5A" w:rsidTr="00567869">
        <w:trPr>
          <w:del w:id="5535" w:author="Author"/>
        </w:trPr>
        <w:tc>
          <w:tcPr>
            <w:tcW w:w="2879" w:type="dxa"/>
            <w:tcBorders>
              <w:top w:val="single" w:sz="2" w:space="0" w:color="auto"/>
              <w:left w:val="single" w:sz="2" w:space="0" w:color="auto"/>
              <w:bottom w:val="single" w:sz="2" w:space="0" w:color="auto"/>
              <w:right w:val="single" w:sz="2" w:space="0" w:color="auto"/>
            </w:tcBorders>
          </w:tcPr>
          <w:p w14:paraId="3496C4FE" w14:textId="0A983CFF" w:rsidR="00872AFE" w:rsidRPr="00711388" w:rsidDel="004D643F" w:rsidRDefault="00872AFE" w:rsidP="00567869">
            <w:pPr>
              <w:pStyle w:val="NormalLeft"/>
              <w:rPr>
                <w:del w:id="5536" w:author="Author"/>
                <w:lang w:val="en-GB"/>
              </w:rPr>
            </w:pPr>
            <w:del w:id="5537" w:author="Author">
              <w:r w:rsidRPr="00711388" w:rsidDel="004D643F">
                <w:rPr>
                  <w:lang w:val="en-GB"/>
                </w:rPr>
                <w:delText>R0800/C0010</w:delText>
              </w:r>
            </w:del>
          </w:p>
        </w:tc>
        <w:tc>
          <w:tcPr>
            <w:tcW w:w="2414" w:type="dxa"/>
            <w:tcBorders>
              <w:top w:val="single" w:sz="2" w:space="0" w:color="auto"/>
              <w:left w:val="single" w:sz="2" w:space="0" w:color="auto"/>
              <w:bottom w:val="single" w:sz="2" w:space="0" w:color="auto"/>
              <w:right w:val="single" w:sz="2" w:space="0" w:color="auto"/>
            </w:tcBorders>
          </w:tcPr>
          <w:p w14:paraId="17101114" w14:textId="2A258EC3" w:rsidR="00872AFE" w:rsidRPr="00711388" w:rsidDel="004D643F" w:rsidRDefault="00872AFE" w:rsidP="00567869">
            <w:pPr>
              <w:pStyle w:val="NormalLeft"/>
              <w:rPr>
                <w:del w:id="5538" w:author="Author"/>
                <w:lang w:val="en-GB"/>
              </w:rPr>
            </w:pPr>
            <w:del w:id="5539" w:author="Author">
              <w:r w:rsidRPr="00711388" w:rsidDel="004D643F">
                <w:rPr>
                  <w:lang w:val="en-GB"/>
                </w:rPr>
                <w:delText xml:space="preserve">Total subordinated liabilities </w:delText>
              </w:r>
            </w:del>
            <w:r w:rsidR="00845F43" w:rsidRPr="00711388">
              <w:rPr>
                <w:lang w:val="en-GB"/>
              </w:rPr>
              <w:t>-</w:t>
            </w:r>
            <w:del w:id="5540"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5E6BE6B5" w14:textId="60128A76" w:rsidR="00872AFE" w:rsidRPr="00711388" w:rsidDel="004D643F" w:rsidRDefault="00872AFE" w:rsidP="00567869">
            <w:pPr>
              <w:pStyle w:val="NormalLeft"/>
              <w:rPr>
                <w:del w:id="5541" w:author="Author"/>
                <w:lang w:val="en-GB"/>
              </w:rPr>
            </w:pPr>
            <w:del w:id="5542" w:author="Author">
              <w:r w:rsidRPr="00711388" w:rsidDel="004D643F">
                <w:rPr>
                  <w:lang w:val="en-GB"/>
                </w:rPr>
                <w:delText>This is the balance of total subordinated liabilities brought forward from the previous reporting period.</w:delText>
              </w:r>
            </w:del>
          </w:p>
        </w:tc>
      </w:tr>
      <w:tr w:rsidR="00872AFE" w:rsidRPr="00711388" w:rsidDel="004D643F" w14:paraId="7A60C221" w14:textId="4D79C6DD" w:rsidTr="00567869">
        <w:trPr>
          <w:del w:id="5543" w:author="Author"/>
        </w:trPr>
        <w:tc>
          <w:tcPr>
            <w:tcW w:w="2879" w:type="dxa"/>
            <w:tcBorders>
              <w:top w:val="single" w:sz="2" w:space="0" w:color="auto"/>
              <w:left w:val="single" w:sz="2" w:space="0" w:color="auto"/>
              <w:bottom w:val="single" w:sz="2" w:space="0" w:color="auto"/>
              <w:right w:val="single" w:sz="2" w:space="0" w:color="auto"/>
            </w:tcBorders>
          </w:tcPr>
          <w:p w14:paraId="510CF6E2" w14:textId="0300DB36" w:rsidR="00872AFE" w:rsidRPr="00711388" w:rsidDel="004D643F" w:rsidRDefault="00872AFE" w:rsidP="00567869">
            <w:pPr>
              <w:pStyle w:val="NormalLeft"/>
              <w:rPr>
                <w:del w:id="5544" w:author="Author"/>
                <w:lang w:val="en-GB"/>
              </w:rPr>
            </w:pPr>
            <w:del w:id="5545" w:author="Author">
              <w:r w:rsidRPr="00711388" w:rsidDel="004D643F">
                <w:rPr>
                  <w:lang w:val="en-GB"/>
                </w:rPr>
                <w:delText>R0800/C0070</w:delText>
              </w:r>
            </w:del>
          </w:p>
        </w:tc>
        <w:tc>
          <w:tcPr>
            <w:tcW w:w="2414" w:type="dxa"/>
            <w:tcBorders>
              <w:top w:val="single" w:sz="2" w:space="0" w:color="auto"/>
              <w:left w:val="single" w:sz="2" w:space="0" w:color="auto"/>
              <w:bottom w:val="single" w:sz="2" w:space="0" w:color="auto"/>
              <w:right w:val="single" w:sz="2" w:space="0" w:color="auto"/>
            </w:tcBorders>
          </w:tcPr>
          <w:p w14:paraId="79682D51" w14:textId="78321220" w:rsidR="00872AFE" w:rsidRPr="00711388" w:rsidDel="004D643F" w:rsidRDefault="00872AFE" w:rsidP="00567869">
            <w:pPr>
              <w:pStyle w:val="NormalLeft"/>
              <w:rPr>
                <w:del w:id="5546" w:author="Author"/>
                <w:lang w:val="en-GB"/>
              </w:rPr>
            </w:pPr>
            <w:del w:id="5547" w:author="Author">
              <w:r w:rsidRPr="00711388" w:rsidDel="004D643F">
                <w:rPr>
                  <w:lang w:val="en-GB"/>
                </w:rPr>
                <w:delText xml:space="preserve">Total subordinated liabilities </w:delText>
              </w:r>
            </w:del>
            <w:r w:rsidR="00845F43" w:rsidRPr="00711388">
              <w:rPr>
                <w:lang w:val="en-GB"/>
              </w:rPr>
              <w:t>-</w:t>
            </w:r>
            <w:del w:id="5548"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2C9F67E0" w14:textId="4F7EC5DE" w:rsidR="00872AFE" w:rsidRPr="00711388" w:rsidDel="004D643F" w:rsidRDefault="00872AFE" w:rsidP="00567869">
            <w:pPr>
              <w:pStyle w:val="NormalLeft"/>
              <w:rPr>
                <w:del w:id="5549" w:author="Author"/>
                <w:lang w:val="en-GB"/>
              </w:rPr>
            </w:pPr>
            <w:del w:id="5550" w:author="Author">
              <w:r w:rsidRPr="00711388" w:rsidDel="004D643F">
                <w:rPr>
                  <w:lang w:val="en-GB"/>
                </w:rPr>
                <w:delText>This is the amount of total subordinated liabilities issued over the reporting period.</w:delText>
              </w:r>
            </w:del>
          </w:p>
        </w:tc>
      </w:tr>
      <w:tr w:rsidR="00872AFE" w:rsidRPr="00711388" w:rsidDel="004D643F" w14:paraId="76218F5C" w14:textId="6EF44F8E" w:rsidTr="00567869">
        <w:trPr>
          <w:del w:id="5551" w:author="Author"/>
        </w:trPr>
        <w:tc>
          <w:tcPr>
            <w:tcW w:w="2879" w:type="dxa"/>
            <w:tcBorders>
              <w:top w:val="single" w:sz="2" w:space="0" w:color="auto"/>
              <w:left w:val="single" w:sz="2" w:space="0" w:color="auto"/>
              <w:bottom w:val="single" w:sz="2" w:space="0" w:color="auto"/>
              <w:right w:val="single" w:sz="2" w:space="0" w:color="auto"/>
            </w:tcBorders>
          </w:tcPr>
          <w:p w14:paraId="6D04704F" w14:textId="4602ACE8" w:rsidR="00872AFE" w:rsidRPr="00711388" w:rsidDel="004D643F" w:rsidRDefault="00872AFE" w:rsidP="00567869">
            <w:pPr>
              <w:pStyle w:val="NormalLeft"/>
              <w:rPr>
                <w:del w:id="5552" w:author="Author"/>
                <w:lang w:val="en-GB"/>
              </w:rPr>
            </w:pPr>
            <w:del w:id="5553" w:author="Author">
              <w:r w:rsidRPr="00711388" w:rsidDel="004D643F">
                <w:rPr>
                  <w:lang w:val="en-GB"/>
                </w:rPr>
                <w:lastRenderedPageBreak/>
                <w:delText>R0800/C0080</w:delText>
              </w:r>
            </w:del>
          </w:p>
        </w:tc>
        <w:tc>
          <w:tcPr>
            <w:tcW w:w="2414" w:type="dxa"/>
            <w:tcBorders>
              <w:top w:val="single" w:sz="2" w:space="0" w:color="auto"/>
              <w:left w:val="single" w:sz="2" w:space="0" w:color="auto"/>
              <w:bottom w:val="single" w:sz="2" w:space="0" w:color="auto"/>
              <w:right w:val="single" w:sz="2" w:space="0" w:color="auto"/>
            </w:tcBorders>
          </w:tcPr>
          <w:p w14:paraId="5E557E82" w14:textId="58F7FC6B" w:rsidR="00872AFE" w:rsidRPr="00711388" w:rsidDel="004D643F" w:rsidRDefault="00872AFE" w:rsidP="00567869">
            <w:pPr>
              <w:pStyle w:val="NormalLeft"/>
              <w:rPr>
                <w:del w:id="5554" w:author="Author"/>
                <w:lang w:val="en-GB"/>
              </w:rPr>
            </w:pPr>
            <w:del w:id="5555" w:author="Author">
              <w:r w:rsidRPr="00711388" w:rsidDel="004D643F">
                <w:rPr>
                  <w:lang w:val="en-GB"/>
                </w:rPr>
                <w:delText xml:space="preserve">Total subordinated liabilities </w:delText>
              </w:r>
            </w:del>
            <w:r w:rsidR="00845F43" w:rsidRPr="00711388">
              <w:rPr>
                <w:lang w:val="en-GB"/>
              </w:rPr>
              <w:t>-</w:t>
            </w:r>
            <w:del w:id="5556"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10E32C27" w14:textId="6488CB83" w:rsidR="00872AFE" w:rsidRPr="00711388" w:rsidDel="004D643F" w:rsidRDefault="00872AFE" w:rsidP="00567869">
            <w:pPr>
              <w:pStyle w:val="NormalLeft"/>
              <w:rPr>
                <w:del w:id="5557" w:author="Author"/>
                <w:lang w:val="en-GB"/>
              </w:rPr>
            </w:pPr>
            <w:del w:id="5558" w:author="Author">
              <w:r w:rsidRPr="00711388" w:rsidDel="004D643F">
                <w:rPr>
                  <w:lang w:val="en-GB"/>
                </w:rPr>
                <w:delText>This is the amount of total subordinated liabilities redeemed over the reporting period.</w:delText>
              </w:r>
            </w:del>
          </w:p>
        </w:tc>
      </w:tr>
      <w:tr w:rsidR="00872AFE" w:rsidRPr="00711388" w:rsidDel="004D643F" w14:paraId="67648BCD" w14:textId="4CC52554" w:rsidTr="00567869">
        <w:trPr>
          <w:del w:id="5559" w:author="Author"/>
        </w:trPr>
        <w:tc>
          <w:tcPr>
            <w:tcW w:w="2879" w:type="dxa"/>
            <w:tcBorders>
              <w:top w:val="single" w:sz="2" w:space="0" w:color="auto"/>
              <w:left w:val="single" w:sz="2" w:space="0" w:color="auto"/>
              <w:bottom w:val="single" w:sz="2" w:space="0" w:color="auto"/>
              <w:right w:val="single" w:sz="2" w:space="0" w:color="auto"/>
            </w:tcBorders>
          </w:tcPr>
          <w:p w14:paraId="0085A94C" w14:textId="7A5C4868" w:rsidR="00872AFE" w:rsidRPr="00711388" w:rsidDel="004D643F" w:rsidRDefault="00872AFE" w:rsidP="00567869">
            <w:pPr>
              <w:pStyle w:val="NormalLeft"/>
              <w:rPr>
                <w:del w:id="5560" w:author="Author"/>
                <w:lang w:val="en-GB"/>
              </w:rPr>
            </w:pPr>
            <w:del w:id="5561" w:author="Author">
              <w:r w:rsidRPr="00711388" w:rsidDel="004D643F">
                <w:rPr>
                  <w:lang w:val="en-GB"/>
                </w:rPr>
                <w:delText>R0800/C0090</w:delText>
              </w:r>
            </w:del>
          </w:p>
        </w:tc>
        <w:tc>
          <w:tcPr>
            <w:tcW w:w="2414" w:type="dxa"/>
            <w:tcBorders>
              <w:top w:val="single" w:sz="2" w:space="0" w:color="auto"/>
              <w:left w:val="single" w:sz="2" w:space="0" w:color="auto"/>
              <w:bottom w:val="single" w:sz="2" w:space="0" w:color="auto"/>
              <w:right w:val="single" w:sz="2" w:space="0" w:color="auto"/>
            </w:tcBorders>
          </w:tcPr>
          <w:p w14:paraId="22BC793D" w14:textId="3229AB55" w:rsidR="00872AFE" w:rsidRPr="00711388" w:rsidDel="004D643F" w:rsidRDefault="00872AFE" w:rsidP="00567869">
            <w:pPr>
              <w:pStyle w:val="NormalLeft"/>
              <w:rPr>
                <w:del w:id="5562" w:author="Author"/>
                <w:lang w:val="en-GB"/>
              </w:rPr>
            </w:pPr>
            <w:del w:id="5563" w:author="Author">
              <w:r w:rsidRPr="00711388" w:rsidDel="004D643F">
                <w:rPr>
                  <w:lang w:val="en-GB"/>
                </w:rPr>
                <w:delText xml:space="preserve">Total subordinated liabilities </w:delText>
              </w:r>
            </w:del>
            <w:r w:rsidR="00845F43" w:rsidRPr="00711388">
              <w:rPr>
                <w:lang w:val="en-GB"/>
              </w:rPr>
              <w:t>-</w:t>
            </w:r>
            <w:del w:id="5564"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3383EE95" w14:textId="5CDE0726" w:rsidR="00872AFE" w:rsidRPr="00711388" w:rsidDel="004D643F" w:rsidRDefault="00872AFE" w:rsidP="00567869">
            <w:pPr>
              <w:pStyle w:val="NormalLeft"/>
              <w:rPr>
                <w:del w:id="5565" w:author="Author"/>
                <w:lang w:val="en-GB"/>
              </w:rPr>
            </w:pPr>
            <w:del w:id="5566" w:author="Author">
              <w:r w:rsidRPr="00711388" w:rsidDel="004D643F">
                <w:rPr>
                  <w:lang w:val="en-GB"/>
                </w:rPr>
                <w:delText>This is an amount reflecting the movements in valuation of total subordinated liabilities over the reporting period.</w:delText>
              </w:r>
            </w:del>
          </w:p>
        </w:tc>
      </w:tr>
      <w:tr w:rsidR="00872AFE" w:rsidRPr="00711388" w:rsidDel="004D643F" w14:paraId="31B46EB9" w14:textId="2F9858DF" w:rsidTr="00567869">
        <w:trPr>
          <w:del w:id="5567" w:author="Author"/>
        </w:trPr>
        <w:tc>
          <w:tcPr>
            <w:tcW w:w="2879" w:type="dxa"/>
            <w:tcBorders>
              <w:top w:val="single" w:sz="2" w:space="0" w:color="auto"/>
              <w:left w:val="single" w:sz="2" w:space="0" w:color="auto"/>
              <w:bottom w:val="single" w:sz="2" w:space="0" w:color="auto"/>
              <w:right w:val="single" w:sz="2" w:space="0" w:color="auto"/>
            </w:tcBorders>
          </w:tcPr>
          <w:p w14:paraId="17542C7A" w14:textId="2A4F37FF" w:rsidR="00872AFE" w:rsidRPr="00711388" w:rsidDel="004D643F" w:rsidRDefault="00872AFE" w:rsidP="00567869">
            <w:pPr>
              <w:pStyle w:val="NormalLeft"/>
              <w:rPr>
                <w:del w:id="5568" w:author="Author"/>
                <w:lang w:val="en-GB"/>
              </w:rPr>
            </w:pPr>
            <w:del w:id="5569" w:author="Author">
              <w:r w:rsidRPr="00711388" w:rsidDel="004D643F">
                <w:rPr>
                  <w:lang w:val="en-GB"/>
                </w:rPr>
                <w:delText>R0800/C0100</w:delText>
              </w:r>
            </w:del>
          </w:p>
        </w:tc>
        <w:tc>
          <w:tcPr>
            <w:tcW w:w="2414" w:type="dxa"/>
            <w:tcBorders>
              <w:top w:val="single" w:sz="2" w:space="0" w:color="auto"/>
              <w:left w:val="single" w:sz="2" w:space="0" w:color="auto"/>
              <w:bottom w:val="single" w:sz="2" w:space="0" w:color="auto"/>
              <w:right w:val="single" w:sz="2" w:space="0" w:color="auto"/>
            </w:tcBorders>
          </w:tcPr>
          <w:p w14:paraId="133AFCD2" w14:textId="7A608901" w:rsidR="00872AFE" w:rsidRPr="00711388" w:rsidDel="004D643F" w:rsidRDefault="00872AFE" w:rsidP="00567869">
            <w:pPr>
              <w:pStyle w:val="NormalLeft"/>
              <w:rPr>
                <w:del w:id="5570" w:author="Author"/>
                <w:lang w:val="en-GB"/>
              </w:rPr>
            </w:pPr>
            <w:del w:id="5571" w:author="Author">
              <w:r w:rsidRPr="00711388" w:rsidDel="004D643F">
                <w:rPr>
                  <w:lang w:val="en-GB"/>
                </w:rPr>
                <w:delText xml:space="preserve">Total subordinated liabilities </w:delText>
              </w:r>
            </w:del>
            <w:r w:rsidR="00845F43" w:rsidRPr="00711388">
              <w:rPr>
                <w:lang w:val="en-GB"/>
              </w:rPr>
              <w:t>-</w:t>
            </w:r>
            <w:del w:id="5572" w:author="Author">
              <w:r w:rsidRPr="00711388" w:rsidDel="004D643F">
                <w:rPr>
                  <w:lang w:val="en-GB"/>
                </w:rPr>
                <w:delText xml:space="preserve"> regulatory action</w:delText>
              </w:r>
            </w:del>
          </w:p>
        </w:tc>
        <w:tc>
          <w:tcPr>
            <w:tcW w:w="3993" w:type="dxa"/>
            <w:tcBorders>
              <w:top w:val="single" w:sz="2" w:space="0" w:color="auto"/>
              <w:left w:val="single" w:sz="2" w:space="0" w:color="auto"/>
              <w:bottom w:val="single" w:sz="2" w:space="0" w:color="auto"/>
              <w:right w:val="single" w:sz="2" w:space="0" w:color="auto"/>
            </w:tcBorders>
          </w:tcPr>
          <w:p w14:paraId="5901B61D" w14:textId="49146CA2" w:rsidR="00872AFE" w:rsidRPr="00711388" w:rsidDel="004D643F" w:rsidRDefault="00872AFE" w:rsidP="00567869">
            <w:pPr>
              <w:pStyle w:val="NormalLeft"/>
              <w:rPr>
                <w:del w:id="5573" w:author="Author"/>
                <w:lang w:val="en-GB"/>
              </w:rPr>
            </w:pPr>
            <w:del w:id="5574" w:author="Author">
              <w:r w:rsidRPr="00711388" w:rsidDel="004D643F">
                <w:rPr>
                  <w:lang w:val="en-GB"/>
                </w:rPr>
                <w:delText>This is an amount reflecting change to total subordinated liabilities due to regulatory action.</w:delText>
              </w:r>
            </w:del>
          </w:p>
        </w:tc>
      </w:tr>
      <w:tr w:rsidR="00872AFE" w:rsidRPr="00711388" w:rsidDel="004D643F" w14:paraId="795B0541" w14:textId="77F4E1D6" w:rsidTr="00567869">
        <w:trPr>
          <w:del w:id="5575" w:author="Author"/>
        </w:trPr>
        <w:tc>
          <w:tcPr>
            <w:tcW w:w="2879" w:type="dxa"/>
            <w:tcBorders>
              <w:top w:val="single" w:sz="2" w:space="0" w:color="auto"/>
              <w:left w:val="single" w:sz="2" w:space="0" w:color="auto"/>
              <w:bottom w:val="single" w:sz="2" w:space="0" w:color="auto"/>
              <w:right w:val="single" w:sz="2" w:space="0" w:color="auto"/>
            </w:tcBorders>
          </w:tcPr>
          <w:p w14:paraId="7208702B" w14:textId="55EBE86C" w:rsidR="00872AFE" w:rsidRPr="00711388" w:rsidDel="004D643F" w:rsidRDefault="00872AFE" w:rsidP="00567869">
            <w:pPr>
              <w:pStyle w:val="NormalLeft"/>
              <w:rPr>
                <w:del w:id="5576" w:author="Author"/>
                <w:lang w:val="en-GB"/>
              </w:rPr>
            </w:pPr>
            <w:del w:id="5577" w:author="Author">
              <w:r w:rsidRPr="00711388" w:rsidDel="004D643F">
                <w:rPr>
                  <w:lang w:val="en-GB"/>
                </w:rPr>
                <w:delText>R0800/C0060</w:delText>
              </w:r>
            </w:del>
          </w:p>
        </w:tc>
        <w:tc>
          <w:tcPr>
            <w:tcW w:w="2414" w:type="dxa"/>
            <w:tcBorders>
              <w:top w:val="single" w:sz="2" w:space="0" w:color="auto"/>
              <w:left w:val="single" w:sz="2" w:space="0" w:color="auto"/>
              <w:bottom w:val="single" w:sz="2" w:space="0" w:color="auto"/>
              <w:right w:val="single" w:sz="2" w:space="0" w:color="auto"/>
            </w:tcBorders>
          </w:tcPr>
          <w:p w14:paraId="48C40DF8" w14:textId="73DA12DE" w:rsidR="00872AFE" w:rsidRPr="00711388" w:rsidDel="004D643F" w:rsidRDefault="00872AFE" w:rsidP="00567869">
            <w:pPr>
              <w:pStyle w:val="NormalLeft"/>
              <w:rPr>
                <w:del w:id="5578" w:author="Author"/>
                <w:lang w:val="en-GB"/>
              </w:rPr>
            </w:pPr>
            <w:del w:id="5579" w:author="Author">
              <w:r w:rsidRPr="00711388" w:rsidDel="004D643F">
                <w:rPr>
                  <w:lang w:val="en-GB"/>
                </w:rPr>
                <w:delText xml:space="preserve">Total subordinated liabilities </w:delText>
              </w:r>
            </w:del>
            <w:r w:rsidR="00845F43" w:rsidRPr="00711388">
              <w:rPr>
                <w:lang w:val="en-GB"/>
              </w:rPr>
              <w:t>-</w:t>
            </w:r>
            <w:del w:id="5580"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2458AFBF" w14:textId="0A479A3E" w:rsidR="00872AFE" w:rsidRPr="00711388" w:rsidDel="004D643F" w:rsidRDefault="00872AFE" w:rsidP="00567869">
            <w:pPr>
              <w:pStyle w:val="NormalLeft"/>
              <w:rPr>
                <w:del w:id="5581" w:author="Author"/>
                <w:lang w:val="en-GB"/>
              </w:rPr>
            </w:pPr>
            <w:del w:id="5582" w:author="Author">
              <w:r w:rsidRPr="00711388" w:rsidDel="004D643F">
                <w:rPr>
                  <w:lang w:val="en-GB"/>
                </w:rPr>
                <w:delText>This is the balance of total subordinated liabilities carried forward to the next reporting period.</w:delText>
              </w:r>
            </w:del>
          </w:p>
        </w:tc>
      </w:tr>
      <w:tr w:rsidR="00872AFE" w:rsidRPr="00711388" w:rsidDel="004D643F" w14:paraId="080980A9" w14:textId="6A219525" w:rsidTr="00567869">
        <w:trPr>
          <w:del w:id="5583" w:author="Author"/>
        </w:trPr>
        <w:tc>
          <w:tcPr>
            <w:tcW w:w="9286" w:type="dxa"/>
            <w:gridSpan w:val="3"/>
            <w:tcBorders>
              <w:top w:val="single" w:sz="2" w:space="0" w:color="auto"/>
              <w:left w:val="single" w:sz="2" w:space="0" w:color="auto"/>
              <w:bottom w:val="single" w:sz="2" w:space="0" w:color="auto"/>
              <w:right w:val="single" w:sz="2" w:space="0" w:color="auto"/>
            </w:tcBorders>
          </w:tcPr>
          <w:p w14:paraId="33E58AC5" w14:textId="0058CF9E" w:rsidR="00872AFE" w:rsidRPr="00711388" w:rsidDel="004D643F" w:rsidRDefault="00872AFE" w:rsidP="00567869">
            <w:pPr>
              <w:pStyle w:val="NormalCentered"/>
              <w:jc w:val="left"/>
              <w:rPr>
                <w:del w:id="5584" w:author="Author"/>
                <w:lang w:val="en-GB"/>
              </w:rPr>
            </w:pPr>
            <w:del w:id="5585" w:author="Author">
              <w:r w:rsidRPr="00711388" w:rsidDel="004D643F">
                <w:rPr>
                  <w:i/>
                  <w:iCs/>
                  <w:lang w:val="en-GB"/>
                </w:rPr>
                <w:delText>An amount equal to the value of deferred tax assets</w:delText>
              </w:r>
            </w:del>
          </w:p>
        </w:tc>
      </w:tr>
      <w:tr w:rsidR="00872AFE" w:rsidRPr="00711388" w:rsidDel="004D643F" w14:paraId="61E242DC" w14:textId="7F2CDBC1" w:rsidTr="00567869">
        <w:trPr>
          <w:del w:id="5586" w:author="Author"/>
        </w:trPr>
        <w:tc>
          <w:tcPr>
            <w:tcW w:w="2879" w:type="dxa"/>
            <w:tcBorders>
              <w:top w:val="single" w:sz="2" w:space="0" w:color="auto"/>
              <w:left w:val="single" w:sz="2" w:space="0" w:color="auto"/>
              <w:bottom w:val="single" w:sz="2" w:space="0" w:color="auto"/>
              <w:right w:val="single" w:sz="2" w:space="0" w:color="auto"/>
            </w:tcBorders>
          </w:tcPr>
          <w:p w14:paraId="6F9985BE" w14:textId="7B2B1E46" w:rsidR="00872AFE" w:rsidRPr="00711388" w:rsidDel="004D643F" w:rsidRDefault="00872AFE" w:rsidP="00567869">
            <w:pPr>
              <w:pStyle w:val="NormalLeft"/>
              <w:rPr>
                <w:del w:id="5587" w:author="Author"/>
                <w:lang w:val="en-GB"/>
              </w:rPr>
            </w:pPr>
            <w:del w:id="5588" w:author="Author">
              <w:r w:rsidRPr="00711388" w:rsidDel="004D643F">
                <w:rPr>
                  <w:lang w:val="en-GB"/>
                </w:rPr>
                <w:delText>R0900/C0010</w:delText>
              </w:r>
            </w:del>
          </w:p>
        </w:tc>
        <w:tc>
          <w:tcPr>
            <w:tcW w:w="2414" w:type="dxa"/>
            <w:tcBorders>
              <w:top w:val="single" w:sz="2" w:space="0" w:color="auto"/>
              <w:left w:val="single" w:sz="2" w:space="0" w:color="auto"/>
              <w:bottom w:val="single" w:sz="2" w:space="0" w:color="auto"/>
              <w:right w:val="single" w:sz="2" w:space="0" w:color="auto"/>
            </w:tcBorders>
          </w:tcPr>
          <w:p w14:paraId="6FACCC9F" w14:textId="624BF729" w:rsidR="00872AFE" w:rsidRPr="00711388" w:rsidDel="004D643F" w:rsidRDefault="00872AFE" w:rsidP="00567869">
            <w:pPr>
              <w:pStyle w:val="NormalLeft"/>
              <w:rPr>
                <w:del w:id="5589" w:author="Author"/>
                <w:lang w:val="en-GB"/>
              </w:rPr>
            </w:pPr>
            <w:del w:id="5590" w:author="Author">
              <w:r w:rsidRPr="00711388" w:rsidDel="004D643F">
                <w:rPr>
                  <w:lang w:val="en-GB"/>
                </w:rPr>
                <w:delText xml:space="preserve">An amount equal to the value of net deferred tax assets </w:delText>
              </w:r>
            </w:del>
            <w:r w:rsidR="00711388" w:rsidRPr="00711388">
              <w:rPr>
                <w:lang w:val="en-GB"/>
              </w:rPr>
              <w:t>-</w:t>
            </w:r>
            <w:del w:id="5591" w:author="Author">
              <w:r w:rsidRPr="00711388" w:rsidDel="004D643F">
                <w:rPr>
                  <w:lang w:val="en-GB"/>
                </w:rPr>
                <w:delText>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5332E0AE" w14:textId="075C68CB" w:rsidR="00872AFE" w:rsidRPr="00711388" w:rsidDel="004D643F" w:rsidRDefault="00872AFE" w:rsidP="00567869">
            <w:pPr>
              <w:pStyle w:val="NormalLeft"/>
              <w:rPr>
                <w:del w:id="5592" w:author="Author"/>
                <w:lang w:val="en-GB"/>
              </w:rPr>
            </w:pPr>
            <w:del w:id="5593" w:author="Author">
              <w:r w:rsidRPr="00711388" w:rsidDel="004D643F">
                <w:rPr>
                  <w:lang w:val="en-GB"/>
                </w:rPr>
                <w:delText>This is the balance of an amount equal to the value of deferred tax assets brought forward from the previous reporting period.</w:delText>
              </w:r>
            </w:del>
          </w:p>
        </w:tc>
      </w:tr>
      <w:tr w:rsidR="00872AFE" w:rsidRPr="00711388" w:rsidDel="004D643F" w14:paraId="71C30720" w14:textId="54227D1F" w:rsidTr="00567869">
        <w:trPr>
          <w:del w:id="5594" w:author="Author"/>
        </w:trPr>
        <w:tc>
          <w:tcPr>
            <w:tcW w:w="2879" w:type="dxa"/>
            <w:tcBorders>
              <w:top w:val="single" w:sz="2" w:space="0" w:color="auto"/>
              <w:left w:val="single" w:sz="2" w:space="0" w:color="auto"/>
              <w:bottom w:val="single" w:sz="2" w:space="0" w:color="auto"/>
              <w:right w:val="single" w:sz="2" w:space="0" w:color="auto"/>
            </w:tcBorders>
          </w:tcPr>
          <w:p w14:paraId="402BCEFC" w14:textId="0F3CE46F" w:rsidR="00872AFE" w:rsidRPr="00711388" w:rsidDel="004D643F" w:rsidRDefault="00872AFE" w:rsidP="00567869">
            <w:pPr>
              <w:pStyle w:val="NormalLeft"/>
              <w:rPr>
                <w:del w:id="5595" w:author="Author"/>
                <w:lang w:val="en-GB"/>
              </w:rPr>
            </w:pPr>
            <w:del w:id="5596" w:author="Author">
              <w:r w:rsidRPr="00711388" w:rsidDel="004D643F">
                <w:rPr>
                  <w:lang w:val="en-GB"/>
                </w:rPr>
                <w:delText>R0900/C0060</w:delText>
              </w:r>
            </w:del>
          </w:p>
        </w:tc>
        <w:tc>
          <w:tcPr>
            <w:tcW w:w="2414" w:type="dxa"/>
            <w:tcBorders>
              <w:top w:val="single" w:sz="2" w:space="0" w:color="auto"/>
              <w:left w:val="single" w:sz="2" w:space="0" w:color="auto"/>
              <w:bottom w:val="single" w:sz="2" w:space="0" w:color="auto"/>
              <w:right w:val="single" w:sz="2" w:space="0" w:color="auto"/>
            </w:tcBorders>
          </w:tcPr>
          <w:p w14:paraId="6BB063F3" w14:textId="50DCBAC9" w:rsidR="00872AFE" w:rsidRPr="00711388" w:rsidDel="004D643F" w:rsidRDefault="00872AFE" w:rsidP="00567869">
            <w:pPr>
              <w:pStyle w:val="NormalLeft"/>
              <w:rPr>
                <w:del w:id="5597" w:author="Author"/>
                <w:lang w:val="en-GB"/>
              </w:rPr>
            </w:pPr>
            <w:del w:id="5598" w:author="Author">
              <w:r w:rsidRPr="00711388" w:rsidDel="004D643F">
                <w:rPr>
                  <w:lang w:val="en-GB"/>
                </w:rPr>
                <w:delText xml:space="preserve">An amount equal to the value of net deferred tax assets </w:delText>
              </w:r>
            </w:del>
            <w:r w:rsidR="00711388" w:rsidRPr="00711388">
              <w:rPr>
                <w:lang w:val="en-GB"/>
              </w:rPr>
              <w:t>-</w:t>
            </w:r>
            <w:del w:id="5599" w:author="Author">
              <w:r w:rsidRPr="00711388" w:rsidDel="004D643F">
                <w:rPr>
                  <w:lang w:val="en-GB"/>
                </w:rPr>
                <w:delText>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68F74947" w14:textId="1A373CC1" w:rsidR="00872AFE" w:rsidRPr="00711388" w:rsidDel="004D643F" w:rsidRDefault="00872AFE" w:rsidP="00567869">
            <w:pPr>
              <w:pStyle w:val="NormalLeft"/>
              <w:rPr>
                <w:del w:id="5600" w:author="Author"/>
                <w:lang w:val="en-GB"/>
              </w:rPr>
            </w:pPr>
            <w:del w:id="5601" w:author="Author">
              <w:r w:rsidRPr="00711388" w:rsidDel="004D643F">
                <w:rPr>
                  <w:lang w:val="en-GB"/>
                </w:rPr>
                <w:delText>This is the balance of an amount equal to the value of deferred tax assets carried forward to the next reporting period.</w:delText>
              </w:r>
            </w:del>
          </w:p>
        </w:tc>
      </w:tr>
      <w:tr w:rsidR="00872AFE" w:rsidRPr="00711388" w:rsidDel="004D643F" w14:paraId="1A4209A9" w14:textId="241D9D00" w:rsidTr="00567869">
        <w:trPr>
          <w:del w:id="5602" w:author="Author"/>
        </w:trPr>
        <w:tc>
          <w:tcPr>
            <w:tcW w:w="9286" w:type="dxa"/>
            <w:gridSpan w:val="3"/>
            <w:tcBorders>
              <w:top w:val="single" w:sz="2" w:space="0" w:color="auto"/>
              <w:left w:val="single" w:sz="2" w:space="0" w:color="auto"/>
              <w:bottom w:val="single" w:sz="2" w:space="0" w:color="auto"/>
              <w:right w:val="single" w:sz="2" w:space="0" w:color="auto"/>
            </w:tcBorders>
          </w:tcPr>
          <w:p w14:paraId="61F54AC3" w14:textId="399115CE" w:rsidR="00872AFE" w:rsidRPr="00711388" w:rsidDel="004D643F" w:rsidRDefault="00872AFE" w:rsidP="00567869">
            <w:pPr>
              <w:pStyle w:val="NormalCentered"/>
              <w:jc w:val="left"/>
              <w:rPr>
                <w:del w:id="5603" w:author="Author"/>
                <w:lang w:val="en-GB"/>
              </w:rPr>
            </w:pPr>
            <w:del w:id="5604" w:author="Author">
              <w:r w:rsidRPr="00711388" w:rsidDel="004D643F">
                <w:rPr>
                  <w:i/>
                  <w:iCs/>
                  <w:lang w:val="en-GB"/>
                </w:rPr>
                <w:delText xml:space="preserve">Other items approved by supervisory authority as basic own funds not specified above </w:delText>
              </w:r>
            </w:del>
            <w:r w:rsidR="00845F43" w:rsidRPr="00711388">
              <w:rPr>
                <w:i/>
                <w:iCs/>
                <w:lang w:val="en-GB"/>
              </w:rPr>
              <w:t>-</w:t>
            </w:r>
            <w:del w:id="5605" w:author="Author">
              <w:r w:rsidRPr="00711388" w:rsidDel="004D643F">
                <w:rPr>
                  <w:i/>
                  <w:iCs/>
                  <w:lang w:val="en-GB"/>
                </w:rPr>
                <w:delText xml:space="preserve"> movements in the reporting period</w:delText>
              </w:r>
            </w:del>
          </w:p>
        </w:tc>
      </w:tr>
      <w:tr w:rsidR="00872AFE" w:rsidRPr="00711388" w:rsidDel="004D643F" w14:paraId="164D81F2" w14:textId="327BFC14" w:rsidTr="00567869">
        <w:trPr>
          <w:del w:id="5606" w:author="Author"/>
        </w:trPr>
        <w:tc>
          <w:tcPr>
            <w:tcW w:w="2879" w:type="dxa"/>
            <w:tcBorders>
              <w:top w:val="single" w:sz="2" w:space="0" w:color="auto"/>
              <w:left w:val="single" w:sz="2" w:space="0" w:color="auto"/>
              <w:bottom w:val="single" w:sz="2" w:space="0" w:color="auto"/>
              <w:right w:val="single" w:sz="2" w:space="0" w:color="auto"/>
            </w:tcBorders>
          </w:tcPr>
          <w:p w14:paraId="727964AB" w14:textId="2D579BE8" w:rsidR="00872AFE" w:rsidRPr="00711388" w:rsidDel="004D643F" w:rsidRDefault="00872AFE" w:rsidP="00567869">
            <w:pPr>
              <w:pStyle w:val="NormalLeft"/>
              <w:rPr>
                <w:del w:id="5607" w:author="Author"/>
                <w:lang w:val="en-GB"/>
              </w:rPr>
            </w:pPr>
            <w:del w:id="5608" w:author="Author">
              <w:r w:rsidRPr="00711388" w:rsidDel="004D643F">
                <w:rPr>
                  <w:lang w:val="en-GB"/>
                </w:rPr>
                <w:delText>R1000/C0010</w:delText>
              </w:r>
            </w:del>
          </w:p>
        </w:tc>
        <w:tc>
          <w:tcPr>
            <w:tcW w:w="2414" w:type="dxa"/>
            <w:tcBorders>
              <w:top w:val="single" w:sz="2" w:space="0" w:color="auto"/>
              <w:left w:val="single" w:sz="2" w:space="0" w:color="auto"/>
              <w:bottom w:val="single" w:sz="2" w:space="0" w:color="auto"/>
              <w:right w:val="single" w:sz="2" w:space="0" w:color="auto"/>
            </w:tcBorders>
          </w:tcPr>
          <w:p w14:paraId="3617F0E1" w14:textId="12A75231" w:rsidR="00872AFE" w:rsidRPr="00711388" w:rsidDel="004D643F" w:rsidRDefault="00872AFE" w:rsidP="00567869">
            <w:pPr>
              <w:pStyle w:val="NormalLeft"/>
              <w:rPr>
                <w:del w:id="5609" w:author="Author"/>
                <w:lang w:val="en-GB"/>
              </w:rPr>
            </w:pPr>
            <w:del w:id="5610"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11" w:author="Author">
              <w:r w:rsidRPr="00711388" w:rsidDel="004D643F">
                <w:rPr>
                  <w:lang w:val="en-GB"/>
                </w:rPr>
                <w:delText xml:space="preserve">Tier 1 unrestricted items </w:delText>
              </w:r>
            </w:del>
            <w:r w:rsidR="00845F43" w:rsidRPr="00711388">
              <w:rPr>
                <w:lang w:val="en-GB"/>
              </w:rPr>
              <w:t>-</w:t>
            </w:r>
            <w:del w:id="5612"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4F80ABD9" w14:textId="69746CBA" w:rsidR="00872AFE" w:rsidRPr="00711388" w:rsidDel="004D643F" w:rsidRDefault="00872AFE" w:rsidP="00567869">
            <w:pPr>
              <w:pStyle w:val="NormalLeft"/>
              <w:rPr>
                <w:del w:id="5613" w:author="Author"/>
                <w:lang w:val="en-GB"/>
              </w:rPr>
            </w:pPr>
            <w:del w:id="5614" w:author="Author">
              <w:r w:rsidRPr="00711388" w:rsidDel="004D643F">
                <w:rPr>
                  <w:lang w:val="en-GB"/>
                </w:rPr>
                <w:delText>This is the balance of other items approved by supervisory authority as basic own funds not specified above that are Tier 1 to be treated as unrestricted items brought forward from the previous reporting period.</w:delText>
              </w:r>
            </w:del>
          </w:p>
        </w:tc>
      </w:tr>
      <w:tr w:rsidR="00872AFE" w:rsidRPr="00711388" w:rsidDel="004D643F" w14:paraId="28781027" w14:textId="61CDF097" w:rsidTr="00567869">
        <w:trPr>
          <w:del w:id="5615" w:author="Author"/>
        </w:trPr>
        <w:tc>
          <w:tcPr>
            <w:tcW w:w="2879" w:type="dxa"/>
            <w:tcBorders>
              <w:top w:val="single" w:sz="2" w:space="0" w:color="auto"/>
              <w:left w:val="single" w:sz="2" w:space="0" w:color="auto"/>
              <w:bottom w:val="single" w:sz="2" w:space="0" w:color="auto"/>
              <w:right w:val="single" w:sz="2" w:space="0" w:color="auto"/>
            </w:tcBorders>
          </w:tcPr>
          <w:p w14:paraId="367ED9C9" w14:textId="7A289195" w:rsidR="00872AFE" w:rsidRPr="00711388" w:rsidDel="004D643F" w:rsidRDefault="00872AFE" w:rsidP="00567869">
            <w:pPr>
              <w:pStyle w:val="NormalLeft"/>
              <w:rPr>
                <w:del w:id="5616" w:author="Author"/>
                <w:lang w:val="en-GB"/>
              </w:rPr>
            </w:pPr>
            <w:del w:id="5617" w:author="Author">
              <w:r w:rsidRPr="00711388" w:rsidDel="004D643F">
                <w:rPr>
                  <w:lang w:val="en-GB"/>
                </w:rPr>
                <w:delText>R1000/C0070</w:delText>
              </w:r>
            </w:del>
          </w:p>
        </w:tc>
        <w:tc>
          <w:tcPr>
            <w:tcW w:w="2414" w:type="dxa"/>
            <w:tcBorders>
              <w:top w:val="single" w:sz="2" w:space="0" w:color="auto"/>
              <w:left w:val="single" w:sz="2" w:space="0" w:color="auto"/>
              <w:bottom w:val="single" w:sz="2" w:space="0" w:color="auto"/>
              <w:right w:val="single" w:sz="2" w:space="0" w:color="auto"/>
            </w:tcBorders>
          </w:tcPr>
          <w:p w14:paraId="3B75C8B0" w14:textId="4899D78E" w:rsidR="00872AFE" w:rsidRPr="00711388" w:rsidDel="004D643F" w:rsidRDefault="00872AFE" w:rsidP="00567869">
            <w:pPr>
              <w:pStyle w:val="NormalLeft"/>
              <w:rPr>
                <w:del w:id="5618" w:author="Author"/>
                <w:lang w:val="en-GB"/>
              </w:rPr>
            </w:pPr>
            <w:del w:id="5619"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20" w:author="Author">
              <w:r w:rsidRPr="00711388" w:rsidDel="004D643F">
                <w:rPr>
                  <w:lang w:val="en-GB"/>
                </w:rPr>
                <w:delText xml:space="preserve">Tier 1 to be </w:delText>
              </w:r>
              <w:r w:rsidRPr="00711388" w:rsidDel="004D643F">
                <w:rPr>
                  <w:lang w:val="en-GB"/>
                </w:rPr>
                <w:lastRenderedPageBreak/>
                <w:delText xml:space="preserve">treated as unrestricted items </w:delText>
              </w:r>
            </w:del>
            <w:r w:rsidR="00845F43" w:rsidRPr="00711388">
              <w:rPr>
                <w:lang w:val="en-GB"/>
              </w:rPr>
              <w:t>-</w:t>
            </w:r>
            <w:del w:id="5621"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30A0EB85" w14:textId="355D929A" w:rsidR="00872AFE" w:rsidRPr="00711388" w:rsidDel="004D643F" w:rsidRDefault="00872AFE" w:rsidP="00567869">
            <w:pPr>
              <w:pStyle w:val="NormalLeft"/>
              <w:rPr>
                <w:del w:id="5622" w:author="Author"/>
                <w:lang w:val="en-GB"/>
              </w:rPr>
            </w:pPr>
            <w:del w:id="5623" w:author="Author">
              <w:r w:rsidRPr="00711388" w:rsidDel="004D643F">
                <w:rPr>
                  <w:lang w:val="en-GB"/>
                </w:rPr>
                <w:lastRenderedPageBreak/>
                <w:delText xml:space="preserve">This is the amount of other items approved by supervisory authority as basic own funds not specified above that are Tier 1 to be treated as </w:delText>
              </w:r>
              <w:r w:rsidRPr="00711388" w:rsidDel="004D643F">
                <w:rPr>
                  <w:lang w:val="en-GB"/>
                </w:rPr>
                <w:lastRenderedPageBreak/>
                <w:delText>unrestricted items issued over the reporting period.</w:delText>
              </w:r>
            </w:del>
          </w:p>
        </w:tc>
      </w:tr>
      <w:tr w:rsidR="00872AFE" w:rsidRPr="00711388" w:rsidDel="004D643F" w14:paraId="484B1812" w14:textId="12B2E51E" w:rsidTr="00567869">
        <w:trPr>
          <w:del w:id="5624" w:author="Author"/>
        </w:trPr>
        <w:tc>
          <w:tcPr>
            <w:tcW w:w="2879" w:type="dxa"/>
            <w:tcBorders>
              <w:top w:val="single" w:sz="2" w:space="0" w:color="auto"/>
              <w:left w:val="single" w:sz="2" w:space="0" w:color="auto"/>
              <w:bottom w:val="single" w:sz="2" w:space="0" w:color="auto"/>
              <w:right w:val="single" w:sz="2" w:space="0" w:color="auto"/>
            </w:tcBorders>
          </w:tcPr>
          <w:p w14:paraId="211082E9" w14:textId="220AC930" w:rsidR="00872AFE" w:rsidRPr="00711388" w:rsidDel="004D643F" w:rsidRDefault="00872AFE" w:rsidP="00567869">
            <w:pPr>
              <w:pStyle w:val="NormalLeft"/>
              <w:rPr>
                <w:del w:id="5625" w:author="Author"/>
                <w:lang w:val="en-GB"/>
              </w:rPr>
            </w:pPr>
            <w:del w:id="5626" w:author="Author">
              <w:r w:rsidRPr="00711388" w:rsidDel="004D643F">
                <w:rPr>
                  <w:lang w:val="en-GB"/>
                </w:rPr>
                <w:lastRenderedPageBreak/>
                <w:delText>R1000/C0080</w:delText>
              </w:r>
            </w:del>
          </w:p>
        </w:tc>
        <w:tc>
          <w:tcPr>
            <w:tcW w:w="2414" w:type="dxa"/>
            <w:tcBorders>
              <w:top w:val="single" w:sz="2" w:space="0" w:color="auto"/>
              <w:left w:val="single" w:sz="2" w:space="0" w:color="auto"/>
              <w:bottom w:val="single" w:sz="2" w:space="0" w:color="auto"/>
              <w:right w:val="single" w:sz="2" w:space="0" w:color="auto"/>
            </w:tcBorders>
          </w:tcPr>
          <w:p w14:paraId="117AD6DA" w14:textId="06BCBE74" w:rsidR="00872AFE" w:rsidRPr="00711388" w:rsidDel="004D643F" w:rsidRDefault="00872AFE" w:rsidP="00567869">
            <w:pPr>
              <w:pStyle w:val="NormalLeft"/>
              <w:rPr>
                <w:del w:id="5627" w:author="Author"/>
                <w:lang w:val="en-GB"/>
              </w:rPr>
            </w:pPr>
            <w:del w:id="5628"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29" w:author="Author">
              <w:r w:rsidRPr="00711388" w:rsidDel="004D643F">
                <w:rPr>
                  <w:lang w:val="en-GB"/>
                </w:rPr>
                <w:delText xml:space="preserve">Tier 1 to be treated as unrestricted items </w:delText>
              </w:r>
            </w:del>
            <w:r w:rsidR="00845F43" w:rsidRPr="00711388">
              <w:rPr>
                <w:lang w:val="en-GB"/>
              </w:rPr>
              <w:t>-</w:t>
            </w:r>
            <w:del w:id="5630"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30911122" w14:textId="5EEBAF59" w:rsidR="00872AFE" w:rsidRPr="00711388" w:rsidDel="004D643F" w:rsidRDefault="00872AFE" w:rsidP="00567869">
            <w:pPr>
              <w:pStyle w:val="NormalLeft"/>
              <w:rPr>
                <w:del w:id="5631" w:author="Author"/>
                <w:lang w:val="en-GB"/>
              </w:rPr>
            </w:pPr>
            <w:del w:id="5632" w:author="Author">
              <w:r w:rsidRPr="00711388" w:rsidDel="004D643F">
                <w:rPr>
                  <w:lang w:val="en-GB"/>
                </w:rPr>
                <w:delText>This is the amount of other items approved by supervisory authority as basic own funds not specified above that are Tier 1 to be treated as unrestricted items redeemed over the reporting period</w:delText>
              </w:r>
            </w:del>
          </w:p>
        </w:tc>
      </w:tr>
      <w:tr w:rsidR="00872AFE" w:rsidRPr="00711388" w:rsidDel="004D643F" w14:paraId="002590A7" w14:textId="0ED370EC" w:rsidTr="00567869">
        <w:trPr>
          <w:del w:id="5633" w:author="Author"/>
        </w:trPr>
        <w:tc>
          <w:tcPr>
            <w:tcW w:w="2879" w:type="dxa"/>
            <w:tcBorders>
              <w:top w:val="single" w:sz="2" w:space="0" w:color="auto"/>
              <w:left w:val="single" w:sz="2" w:space="0" w:color="auto"/>
              <w:bottom w:val="single" w:sz="2" w:space="0" w:color="auto"/>
              <w:right w:val="single" w:sz="2" w:space="0" w:color="auto"/>
            </w:tcBorders>
          </w:tcPr>
          <w:p w14:paraId="03E758C3" w14:textId="1AB4A6E5" w:rsidR="00872AFE" w:rsidRPr="00711388" w:rsidDel="004D643F" w:rsidRDefault="00872AFE" w:rsidP="00567869">
            <w:pPr>
              <w:pStyle w:val="NormalLeft"/>
              <w:rPr>
                <w:del w:id="5634" w:author="Author"/>
                <w:lang w:val="en-GB"/>
              </w:rPr>
            </w:pPr>
            <w:del w:id="5635" w:author="Author">
              <w:r w:rsidRPr="00711388" w:rsidDel="004D643F">
                <w:rPr>
                  <w:lang w:val="en-GB"/>
                </w:rPr>
                <w:delText>R1000/C0090</w:delText>
              </w:r>
            </w:del>
          </w:p>
        </w:tc>
        <w:tc>
          <w:tcPr>
            <w:tcW w:w="2414" w:type="dxa"/>
            <w:tcBorders>
              <w:top w:val="single" w:sz="2" w:space="0" w:color="auto"/>
              <w:left w:val="single" w:sz="2" w:space="0" w:color="auto"/>
              <w:bottom w:val="single" w:sz="2" w:space="0" w:color="auto"/>
              <w:right w:val="single" w:sz="2" w:space="0" w:color="auto"/>
            </w:tcBorders>
          </w:tcPr>
          <w:p w14:paraId="5D44EBBB" w14:textId="4EE40260" w:rsidR="00872AFE" w:rsidRPr="00711388" w:rsidDel="004D643F" w:rsidRDefault="00872AFE" w:rsidP="00567869">
            <w:pPr>
              <w:pStyle w:val="NormalLeft"/>
              <w:rPr>
                <w:del w:id="5636" w:author="Author"/>
                <w:lang w:val="en-GB"/>
              </w:rPr>
            </w:pPr>
            <w:del w:id="5637"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38" w:author="Author">
              <w:r w:rsidRPr="00711388" w:rsidDel="004D643F">
                <w:rPr>
                  <w:lang w:val="en-GB"/>
                </w:rPr>
                <w:delText xml:space="preserve">Tier 1 to be treated as unrestricted items </w:delText>
              </w:r>
            </w:del>
            <w:r w:rsidR="00845F43" w:rsidRPr="00711388">
              <w:rPr>
                <w:lang w:val="en-GB"/>
              </w:rPr>
              <w:t>-</w:t>
            </w:r>
            <w:del w:id="5639"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38145C4C" w14:textId="06087DEC" w:rsidR="00872AFE" w:rsidRPr="00711388" w:rsidDel="004D643F" w:rsidRDefault="00872AFE" w:rsidP="00567869">
            <w:pPr>
              <w:pStyle w:val="NormalLeft"/>
              <w:rPr>
                <w:del w:id="5640" w:author="Author"/>
                <w:lang w:val="en-GB"/>
              </w:rPr>
            </w:pPr>
            <w:del w:id="5641" w:author="Author">
              <w:r w:rsidRPr="00711388" w:rsidDel="004D643F">
                <w:rPr>
                  <w:lang w:val="en-GB"/>
                </w:rPr>
                <w:delText>This is an amount reflecting movements in valuation of other items approved by supervisory authority as basic own funds not specified above that are Tier 1 to be treated as unrestricted items.</w:delText>
              </w:r>
            </w:del>
          </w:p>
        </w:tc>
      </w:tr>
      <w:tr w:rsidR="00872AFE" w:rsidRPr="00711388" w:rsidDel="004D643F" w14:paraId="06525A9F" w14:textId="3B215785" w:rsidTr="00567869">
        <w:trPr>
          <w:del w:id="5642" w:author="Author"/>
        </w:trPr>
        <w:tc>
          <w:tcPr>
            <w:tcW w:w="2879" w:type="dxa"/>
            <w:tcBorders>
              <w:top w:val="single" w:sz="2" w:space="0" w:color="auto"/>
              <w:left w:val="single" w:sz="2" w:space="0" w:color="auto"/>
              <w:bottom w:val="single" w:sz="2" w:space="0" w:color="auto"/>
              <w:right w:val="single" w:sz="2" w:space="0" w:color="auto"/>
            </w:tcBorders>
          </w:tcPr>
          <w:p w14:paraId="3C2AFD42" w14:textId="6D4814D4" w:rsidR="00872AFE" w:rsidRPr="00711388" w:rsidDel="004D643F" w:rsidRDefault="00872AFE" w:rsidP="00567869">
            <w:pPr>
              <w:pStyle w:val="NormalLeft"/>
              <w:rPr>
                <w:del w:id="5643" w:author="Author"/>
                <w:lang w:val="en-GB"/>
              </w:rPr>
            </w:pPr>
            <w:del w:id="5644" w:author="Author">
              <w:r w:rsidRPr="00711388" w:rsidDel="004D643F">
                <w:rPr>
                  <w:lang w:val="en-GB"/>
                </w:rPr>
                <w:delText>R1000/C0060</w:delText>
              </w:r>
            </w:del>
          </w:p>
        </w:tc>
        <w:tc>
          <w:tcPr>
            <w:tcW w:w="2414" w:type="dxa"/>
            <w:tcBorders>
              <w:top w:val="single" w:sz="2" w:space="0" w:color="auto"/>
              <w:left w:val="single" w:sz="2" w:space="0" w:color="auto"/>
              <w:bottom w:val="single" w:sz="2" w:space="0" w:color="auto"/>
              <w:right w:val="single" w:sz="2" w:space="0" w:color="auto"/>
            </w:tcBorders>
          </w:tcPr>
          <w:p w14:paraId="5842955C" w14:textId="429D05DA" w:rsidR="00872AFE" w:rsidRPr="00711388" w:rsidDel="004D643F" w:rsidRDefault="00872AFE" w:rsidP="00567869">
            <w:pPr>
              <w:pStyle w:val="NormalLeft"/>
              <w:rPr>
                <w:del w:id="5645" w:author="Author"/>
                <w:lang w:val="en-GB"/>
              </w:rPr>
            </w:pPr>
            <w:del w:id="5646"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47" w:author="Author">
              <w:r w:rsidRPr="00711388" w:rsidDel="004D643F">
                <w:rPr>
                  <w:lang w:val="en-GB"/>
                </w:rPr>
                <w:delText xml:space="preserve">Tier 1 to be treated as unrestricted items </w:delText>
              </w:r>
            </w:del>
            <w:r w:rsidR="00845F43" w:rsidRPr="00711388">
              <w:rPr>
                <w:lang w:val="en-GB"/>
              </w:rPr>
              <w:t>-</w:t>
            </w:r>
            <w:del w:id="5648"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0D68BE1F" w14:textId="59C6CFDE" w:rsidR="00872AFE" w:rsidRPr="00711388" w:rsidDel="004D643F" w:rsidRDefault="00872AFE" w:rsidP="00567869">
            <w:pPr>
              <w:pStyle w:val="NormalLeft"/>
              <w:rPr>
                <w:del w:id="5649" w:author="Author"/>
                <w:lang w:val="en-GB"/>
              </w:rPr>
            </w:pPr>
            <w:del w:id="5650" w:author="Author">
              <w:r w:rsidRPr="00711388" w:rsidDel="004D643F">
                <w:rPr>
                  <w:lang w:val="en-GB"/>
                </w:rPr>
                <w:delText>This is the balance of other items approved by supervisory authority as basic own funds not specified above that are Tier 1 to be treated as unrestricted items carried forward to the next reporting period.</w:delText>
              </w:r>
            </w:del>
          </w:p>
        </w:tc>
      </w:tr>
      <w:tr w:rsidR="00872AFE" w:rsidRPr="00711388" w:rsidDel="004D643F" w14:paraId="6F436CB4" w14:textId="5C34EFF7" w:rsidTr="00567869">
        <w:trPr>
          <w:del w:id="5651" w:author="Author"/>
        </w:trPr>
        <w:tc>
          <w:tcPr>
            <w:tcW w:w="2879" w:type="dxa"/>
            <w:tcBorders>
              <w:top w:val="single" w:sz="2" w:space="0" w:color="auto"/>
              <w:left w:val="single" w:sz="2" w:space="0" w:color="auto"/>
              <w:bottom w:val="single" w:sz="2" w:space="0" w:color="auto"/>
              <w:right w:val="single" w:sz="2" w:space="0" w:color="auto"/>
            </w:tcBorders>
          </w:tcPr>
          <w:p w14:paraId="206B3172" w14:textId="468CAD48" w:rsidR="00872AFE" w:rsidRPr="00711388" w:rsidDel="004D643F" w:rsidRDefault="00872AFE" w:rsidP="00567869">
            <w:pPr>
              <w:pStyle w:val="NormalLeft"/>
              <w:rPr>
                <w:del w:id="5652" w:author="Author"/>
                <w:lang w:val="en-GB"/>
              </w:rPr>
            </w:pPr>
            <w:del w:id="5653" w:author="Author">
              <w:r w:rsidRPr="00711388" w:rsidDel="004D643F">
                <w:rPr>
                  <w:lang w:val="en-GB"/>
                </w:rPr>
                <w:delText>R1010/C0010</w:delText>
              </w:r>
            </w:del>
          </w:p>
        </w:tc>
        <w:tc>
          <w:tcPr>
            <w:tcW w:w="2414" w:type="dxa"/>
            <w:tcBorders>
              <w:top w:val="single" w:sz="2" w:space="0" w:color="auto"/>
              <w:left w:val="single" w:sz="2" w:space="0" w:color="auto"/>
              <w:bottom w:val="single" w:sz="2" w:space="0" w:color="auto"/>
              <w:right w:val="single" w:sz="2" w:space="0" w:color="auto"/>
            </w:tcBorders>
          </w:tcPr>
          <w:p w14:paraId="4B54B848" w14:textId="58E63A55" w:rsidR="00872AFE" w:rsidRPr="00711388" w:rsidDel="004D643F" w:rsidRDefault="00872AFE" w:rsidP="00567869">
            <w:pPr>
              <w:pStyle w:val="NormalLeft"/>
              <w:rPr>
                <w:del w:id="5654" w:author="Author"/>
                <w:lang w:val="en-GB"/>
              </w:rPr>
            </w:pPr>
            <w:del w:id="5655"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56" w:author="Author">
              <w:r w:rsidRPr="00711388" w:rsidDel="004D643F">
                <w:rPr>
                  <w:lang w:val="en-GB"/>
                </w:rPr>
                <w:delText xml:space="preserve">Tier 1 to be treated as restricted items </w:delText>
              </w:r>
            </w:del>
            <w:r w:rsidR="00711388" w:rsidRPr="00711388">
              <w:rPr>
                <w:lang w:val="en-GB"/>
              </w:rPr>
              <w:t>--</w:t>
            </w:r>
            <w:del w:id="5657"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0C2E8225" w14:textId="060DD870" w:rsidR="00872AFE" w:rsidRPr="00711388" w:rsidDel="004D643F" w:rsidRDefault="00872AFE" w:rsidP="00567869">
            <w:pPr>
              <w:pStyle w:val="NormalLeft"/>
              <w:rPr>
                <w:del w:id="5658" w:author="Author"/>
                <w:lang w:val="en-GB"/>
              </w:rPr>
            </w:pPr>
            <w:del w:id="5659" w:author="Author">
              <w:r w:rsidRPr="00711388" w:rsidDel="004D643F">
                <w:rPr>
                  <w:lang w:val="en-GB"/>
                </w:rPr>
                <w:delText>This is the balance of other items approved by supervisory authority as basic own funds not specified above that are Tier 1 to be treated as restricted items brought forward from the previous reporting period.</w:delText>
              </w:r>
            </w:del>
          </w:p>
        </w:tc>
      </w:tr>
      <w:tr w:rsidR="00872AFE" w:rsidRPr="00711388" w:rsidDel="004D643F" w14:paraId="6CCDDC4C" w14:textId="2BD42E87" w:rsidTr="00567869">
        <w:trPr>
          <w:del w:id="5660" w:author="Author"/>
        </w:trPr>
        <w:tc>
          <w:tcPr>
            <w:tcW w:w="2879" w:type="dxa"/>
            <w:tcBorders>
              <w:top w:val="single" w:sz="2" w:space="0" w:color="auto"/>
              <w:left w:val="single" w:sz="2" w:space="0" w:color="auto"/>
              <w:bottom w:val="single" w:sz="2" w:space="0" w:color="auto"/>
              <w:right w:val="single" w:sz="2" w:space="0" w:color="auto"/>
            </w:tcBorders>
          </w:tcPr>
          <w:p w14:paraId="08AE1620" w14:textId="319A19F9" w:rsidR="00872AFE" w:rsidRPr="00711388" w:rsidDel="004D643F" w:rsidRDefault="00872AFE" w:rsidP="00567869">
            <w:pPr>
              <w:pStyle w:val="NormalLeft"/>
              <w:rPr>
                <w:del w:id="5661" w:author="Author"/>
                <w:lang w:val="en-GB"/>
              </w:rPr>
            </w:pPr>
            <w:del w:id="5662" w:author="Author">
              <w:r w:rsidRPr="00711388" w:rsidDel="004D643F">
                <w:rPr>
                  <w:lang w:val="en-GB"/>
                </w:rPr>
                <w:delText>R1010/C0070</w:delText>
              </w:r>
            </w:del>
          </w:p>
        </w:tc>
        <w:tc>
          <w:tcPr>
            <w:tcW w:w="2414" w:type="dxa"/>
            <w:tcBorders>
              <w:top w:val="single" w:sz="2" w:space="0" w:color="auto"/>
              <w:left w:val="single" w:sz="2" w:space="0" w:color="auto"/>
              <w:bottom w:val="single" w:sz="2" w:space="0" w:color="auto"/>
              <w:right w:val="single" w:sz="2" w:space="0" w:color="auto"/>
            </w:tcBorders>
          </w:tcPr>
          <w:p w14:paraId="19939049" w14:textId="486AEC42" w:rsidR="00872AFE" w:rsidRPr="00711388" w:rsidDel="004D643F" w:rsidRDefault="00872AFE" w:rsidP="00567869">
            <w:pPr>
              <w:pStyle w:val="NormalLeft"/>
              <w:rPr>
                <w:del w:id="5663" w:author="Author"/>
                <w:lang w:val="en-GB"/>
              </w:rPr>
            </w:pPr>
            <w:del w:id="5664"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65" w:author="Author">
              <w:r w:rsidRPr="00711388" w:rsidDel="004D643F">
                <w:rPr>
                  <w:lang w:val="en-GB"/>
                </w:rPr>
                <w:delText xml:space="preserve">Tier 1 to be treated as restricted items </w:delText>
              </w:r>
            </w:del>
            <w:r w:rsidR="00711388" w:rsidRPr="00711388">
              <w:rPr>
                <w:lang w:val="en-GB"/>
              </w:rPr>
              <w:t>--</w:t>
            </w:r>
            <w:del w:id="5666"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4D12FF02" w14:textId="1BF547E7" w:rsidR="00872AFE" w:rsidRPr="00711388" w:rsidDel="004D643F" w:rsidRDefault="00872AFE" w:rsidP="00567869">
            <w:pPr>
              <w:pStyle w:val="NormalLeft"/>
              <w:rPr>
                <w:del w:id="5667" w:author="Author"/>
                <w:lang w:val="en-GB"/>
              </w:rPr>
            </w:pPr>
            <w:del w:id="5668" w:author="Author">
              <w:r w:rsidRPr="00711388" w:rsidDel="004D643F">
                <w:rPr>
                  <w:lang w:val="en-GB"/>
                </w:rPr>
                <w:delText>This is the amount of other items approved by supervisory authority as basic own funds not specified above that are Tier 1 to be treated as restricted items issued over the reporting period.</w:delText>
              </w:r>
            </w:del>
          </w:p>
        </w:tc>
      </w:tr>
      <w:tr w:rsidR="00872AFE" w:rsidRPr="00711388" w:rsidDel="004D643F" w14:paraId="4C218753" w14:textId="3B6B2415" w:rsidTr="00567869">
        <w:trPr>
          <w:del w:id="5669" w:author="Author"/>
        </w:trPr>
        <w:tc>
          <w:tcPr>
            <w:tcW w:w="2879" w:type="dxa"/>
            <w:tcBorders>
              <w:top w:val="single" w:sz="2" w:space="0" w:color="auto"/>
              <w:left w:val="single" w:sz="2" w:space="0" w:color="auto"/>
              <w:bottom w:val="single" w:sz="2" w:space="0" w:color="auto"/>
              <w:right w:val="single" w:sz="2" w:space="0" w:color="auto"/>
            </w:tcBorders>
          </w:tcPr>
          <w:p w14:paraId="30893104" w14:textId="3F4082B7" w:rsidR="00872AFE" w:rsidRPr="00711388" w:rsidDel="004D643F" w:rsidRDefault="00872AFE" w:rsidP="00567869">
            <w:pPr>
              <w:pStyle w:val="NormalLeft"/>
              <w:rPr>
                <w:del w:id="5670" w:author="Author"/>
                <w:lang w:val="en-GB"/>
              </w:rPr>
            </w:pPr>
            <w:del w:id="5671" w:author="Author">
              <w:r w:rsidRPr="00711388" w:rsidDel="004D643F">
                <w:rPr>
                  <w:lang w:val="en-GB"/>
                </w:rPr>
                <w:delText>R1010/C0080</w:delText>
              </w:r>
            </w:del>
          </w:p>
        </w:tc>
        <w:tc>
          <w:tcPr>
            <w:tcW w:w="2414" w:type="dxa"/>
            <w:tcBorders>
              <w:top w:val="single" w:sz="2" w:space="0" w:color="auto"/>
              <w:left w:val="single" w:sz="2" w:space="0" w:color="auto"/>
              <w:bottom w:val="single" w:sz="2" w:space="0" w:color="auto"/>
              <w:right w:val="single" w:sz="2" w:space="0" w:color="auto"/>
            </w:tcBorders>
          </w:tcPr>
          <w:p w14:paraId="1A2A4564" w14:textId="6215F1A3" w:rsidR="00872AFE" w:rsidRPr="00711388" w:rsidDel="004D643F" w:rsidRDefault="00872AFE" w:rsidP="00567869">
            <w:pPr>
              <w:pStyle w:val="NormalLeft"/>
              <w:rPr>
                <w:del w:id="5672" w:author="Author"/>
                <w:lang w:val="en-GB"/>
              </w:rPr>
            </w:pPr>
            <w:del w:id="5673" w:author="Author">
              <w:r w:rsidRPr="00711388" w:rsidDel="004D643F">
                <w:rPr>
                  <w:lang w:val="en-GB"/>
                </w:rPr>
                <w:delText xml:space="preserve">Other items approved by supervisory authority as basic own </w:delText>
              </w:r>
              <w:r w:rsidRPr="00711388" w:rsidDel="004D643F">
                <w:rPr>
                  <w:lang w:val="en-GB"/>
                </w:rPr>
                <w:lastRenderedPageBreak/>
                <w:delText xml:space="preserve">funds not specified above </w:delText>
              </w:r>
            </w:del>
            <w:r w:rsidR="00711388" w:rsidRPr="00711388">
              <w:rPr>
                <w:lang w:val="en-GB"/>
              </w:rPr>
              <w:t>-</w:t>
            </w:r>
            <w:del w:id="5674" w:author="Author">
              <w:r w:rsidRPr="00711388" w:rsidDel="004D643F">
                <w:rPr>
                  <w:lang w:val="en-GB"/>
                </w:rPr>
                <w:delText xml:space="preserve">Tier 1 to be treated as restricted items </w:delText>
              </w:r>
            </w:del>
            <w:r w:rsidR="00711388" w:rsidRPr="00711388">
              <w:rPr>
                <w:lang w:val="en-GB"/>
              </w:rPr>
              <w:t>--</w:t>
            </w:r>
            <w:del w:id="5675"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62B4C61F" w14:textId="60B2837C" w:rsidR="00872AFE" w:rsidRPr="00711388" w:rsidDel="004D643F" w:rsidRDefault="00872AFE" w:rsidP="00567869">
            <w:pPr>
              <w:pStyle w:val="NormalLeft"/>
              <w:rPr>
                <w:del w:id="5676" w:author="Author"/>
                <w:lang w:val="en-GB"/>
              </w:rPr>
            </w:pPr>
            <w:del w:id="5677" w:author="Author">
              <w:r w:rsidRPr="00711388" w:rsidDel="004D643F">
                <w:rPr>
                  <w:lang w:val="en-GB"/>
                </w:rPr>
                <w:lastRenderedPageBreak/>
                <w:delText xml:space="preserve">This is the amount of other items approved by supervisory authority as basic own funds not specified above </w:delText>
              </w:r>
              <w:r w:rsidRPr="00711388" w:rsidDel="004D643F">
                <w:rPr>
                  <w:lang w:val="en-GB"/>
                </w:rPr>
                <w:lastRenderedPageBreak/>
                <w:delText>that are Tier 1 to be treated as restricted items redeemed over the reporting period</w:delText>
              </w:r>
            </w:del>
          </w:p>
        </w:tc>
      </w:tr>
      <w:tr w:rsidR="00872AFE" w:rsidRPr="00711388" w:rsidDel="004D643F" w14:paraId="6AAA4A38" w14:textId="3A023E3E" w:rsidTr="00567869">
        <w:trPr>
          <w:del w:id="5678" w:author="Author"/>
        </w:trPr>
        <w:tc>
          <w:tcPr>
            <w:tcW w:w="2879" w:type="dxa"/>
            <w:tcBorders>
              <w:top w:val="single" w:sz="2" w:space="0" w:color="auto"/>
              <w:left w:val="single" w:sz="2" w:space="0" w:color="auto"/>
              <w:bottom w:val="single" w:sz="2" w:space="0" w:color="auto"/>
              <w:right w:val="single" w:sz="2" w:space="0" w:color="auto"/>
            </w:tcBorders>
          </w:tcPr>
          <w:p w14:paraId="3D5162DB" w14:textId="6C6A750A" w:rsidR="00872AFE" w:rsidRPr="00711388" w:rsidDel="004D643F" w:rsidRDefault="00872AFE" w:rsidP="00567869">
            <w:pPr>
              <w:pStyle w:val="NormalLeft"/>
              <w:rPr>
                <w:del w:id="5679" w:author="Author"/>
                <w:lang w:val="en-GB"/>
              </w:rPr>
            </w:pPr>
            <w:del w:id="5680" w:author="Author">
              <w:r w:rsidRPr="00711388" w:rsidDel="004D643F">
                <w:rPr>
                  <w:lang w:val="en-GB"/>
                </w:rPr>
                <w:lastRenderedPageBreak/>
                <w:delText>R1010/C0090</w:delText>
              </w:r>
            </w:del>
          </w:p>
        </w:tc>
        <w:tc>
          <w:tcPr>
            <w:tcW w:w="2414" w:type="dxa"/>
            <w:tcBorders>
              <w:top w:val="single" w:sz="2" w:space="0" w:color="auto"/>
              <w:left w:val="single" w:sz="2" w:space="0" w:color="auto"/>
              <w:bottom w:val="single" w:sz="2" w:space="0" w:color="auto"/>
              <w:right w:val="single" w:sz="2" w:space="0" w:color="auto"/>
            </w:tcBorders>
          </w:tcPr>
          <w:p w14:paraId="764A2E04" w14:textId="073750C9" w:rsidR="00872AFE" w:rsidRPr="00711388" w:rsidDel="004D643F" w:rsidRDefault="00872AFE" w:rsidP="00567869">
            <w:pPr>
              <w:pStyle w:val="NormalLeft"/>
              <w:rPr>
                <w:del w:id="5681" w:author="Author"/>
                <w:lang w:val="en-GB"/>
              </w:rPr>
            </w:pPr>
            <w:del w:id="5682"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83" w:author="Author">
              <w:r w:rsidRPr="00711388" w:rsidDel="004D643F">
                <w:rPr>
                  <w:lang w:val="en-GB"/>
                </w:rPr>
                <w:delText xml:space="preserve">Tier 1 to be treated as restricted items </w:delText>
              </w:r>
            </w:del>
            <w:r w:rsidR="00711388" w:rsidRPr="00711388">
              <w:rPr>
                <w:lang w:val="en-GB"/>
              </w:rPr>
              <w:t>--</w:t>
            </w:r>
            <w:del w:id="5684"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16D45414" w14:textId="10EEF38E" w:rsidR="00872AFE" w:rsidRPr="00711388" w:rsidDel="004D643F" w:rsidRDefault="00872AFE" w:rsidP="00567869">
            <w:pPr>
              <w:pStyle w:val="NormalLeft"/>
              <w:rPr>
                <w:del w:id="5685" w:author="Author"/>
                <w:lang w:val="en-GB"/>
              </w:rPr>
            </w:pPr>
            <w:del w:id="5686" w:author="Author">
              <w:r w:rsidRPr="00711388" w:rsidDel="004D643F">
                <w:rPr>
                  <w:lang w:val="en-GB"/>
                </w:rPr>
                <w:delText>This is an amount reflecting movements in valuation of other items approved by supervisory authority as basic own funds not specified above that are Tier 1 to be treated as restricted items.</w:delText>
              </w:r>
            </w:del>
          </w:p>
        </w:tc>
      </w:tr>
      <w:tr w:rsidR="00872AFE" w:rsidRPr="00711388" w:rsidDel="004D643F" w14:paraId="736C2DC0" w14:textId="66E743E3" w:rsidTr="00567869">
        <w:trPr>
          <w:del w:id="5687" w:author="Author"/>
        </w:trPr>
        <w:tc>
          <w:tcPr>
            <w:tcW w:w="2879" w:type="dxa"/>
            <w:tcBorders>
              <w:top w:val="single" w:sz="2" w:space="0" w:color="auto"/>
              <w:left w:val="single" w:sz="2" w:space="0" w:color="auto"/>
              <w:bottom w:val="single" w:sz="2" w:space="0" w:color="auto"/>
              <w:right w:val="single" w:sz="2" w:space="0" w:color="auto"/>
            </w:tcBorders>
          </w:tcPr>
          <w:p w14:paraId="21EE4713" w14:textId="2E492304" w:rsidR="00872AFE" w:rsidRPr="00711388" w:rsidDel="004D643F" w:rsidRDefault="00872AFE" w:rsidP="00567869">
            <w:pPr>
              <w:pStyle w:val="NormalLeft"/>
              <w:rPr>
                <w:del w:id="5688" w:author="Author"/>
                <w:lang w:val="en-GB"/>
              </w:rPr>
            </w:pPr>
            <w:del w:id="5689" w:author="Author">
              <w:r w:rsidRPr="00711388" w:rsidDel="004D643F">
                <w:rPr>
                  <w:lang w:val="en-GB"/>
                </w:rPr>
                <w:delText>R1010/C0060</w:delText>
              </w:r>
            </w:del>
          </w:p>
        </w:tc>
        <w:tc>
          <w:tcPr>
            <w:tcW w:w="2414" w:type="dxa"/>
            <w:tcBorders>
              <w:top w:val="single" w:sz="2" w:space="0" w:color="auto"/>
              <w:left w:val="single" w:sz="2" w:space="0" w:color="auto"/>
              <w:bottom w:val="single" w:sz="2" w:space="0" w:color="auto"/>
              <w:right w:val="single" w:sz="2" w:space="0" w:color="auto"/>
            </w:tcBorders>
          </w:tcPr>
          <w:p w14:paraId="4D2959A0" w14:textId="08A79461" w:rsidR="00872AFE" w:rsidRPr="00711388" w:rsidDel="004D643F" w:rsidRDefault="00872AFE" w:rsidP="00567869">
            <w:pPr>
              <w:pStyle w:val="NormalLeft"/>
              <w:rPr>
                <w:del w:id="5690" w:author="Author"/>
                <w:lang w:val="en-GB"/>
              </w:rPr>
            </w:pPr>
            <w:del w:id="5691"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692" w:author="Author">
              <w:r w:rsidRPr="00711388" w:rsidDel="004D643F">
                <w:rPr>
                  <w:lang w:val="en-GB"/>
                </w:rPr>
                <w:delText xml:space="preserve">Tier 1 to be treated as restricted items </w:delText>
              </w:r>
            </w:del>
            <w:r w:rsidR="00711388" w:rsidRPr="00711388">
              <w:rPr>
                <w:lang w:val="en-GB"/>
              </w:rPr>
              <w:t>--</w:t>
            </w:r>
            <w:del w:id="5693"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46603208" w14:textId="7757305C" w:rsidR="00872AFE" w:rsidRPr="00711388" w:rsidDel="004D643F" w:rsidRDefault="00872AFE" w:rsidP="00567869">
            <w:pPr>
              <w:pStyle w:val="NormalLeft"/>
              <w:rPr>
                <w:del w:id="5694" w:author="Author"/>
                <w:lang w:val="en-GB"/>
              </w:rPr>
            </w:pPr>
            <w:del w:id="5695" w:author="Author">
              <w:r w:rsidRPr="00711388" w:rsidDel="004D643F">
                <w:rPr>
                  <w:lang w:val="en-GB"/>
                </w:rPr>
                <w:delText>This is the balance of other items approved by supervisory authority as basic own funds not specified above that are Tier 1 to be treated as restricted items carried forward to the next reporting period.</w:delText>
              </w:r>
            </w:del>
          </w:p>
        </w:tc>
      </w:tr>
      <w:tr w:rsidR="00872AFE" w:rsidRPr="00711388" w:rsidDel="004D643F" w14:paraId="463BB922" w14:textId="44602246" w:rsidTr="00567869">
        <w:trPr>
          <w:del w:id="5696" w:author="Author"/>
        </w:trPr>
        <w:tc>
          <w:tcPr>
            <w:tcW w:w="2879" w:type="dxa"/>
            <w:tcBorders>
              <w:top w:val="single" w:sz="2" w:space="0" w:color="auto"/>
              <w:left w:val="single" w:sz="2" w:space="0" w:color="auto"/>
              <w:bottom w:val="single" w:sz="2" w:space="0" w:color="auto"/>
              <w:right w:val="single" w:sz="2" w:space="0" w:color="auto"/>
            </w:tcBorders>
          </w:tcPr>
          <w:p w14:paraId="18241E95" w14:textId="78FA9684" w:rsidR="00872AFE" w:rsidRPr="00711388" w:rsidDel="004D643F" w:rsidRDefault="00872AFE" w:rsidP="00567869">
            <w:pPr>
              <w:pStyle w:val="NormalLeft"/>
              <w:rPr>
                <w:del w:id="5697" w:author="Author"/>
                <w:lang w:val="en-GB"/>
              </w:rPr>
            </w:pPr>
            <w:del w:id="5698" w:author="Author">
              <w:r w:rsidRPr="00711388" w:rsidDel="004D643F">
                <w:rPr>
                  <w:lang w:val="en-GB"/>
                </w:rPr>
                <w:delText>R1020/C0010</w:delText>
              </w:r>
            </w:del>
          </w:p>
        </w:tc>
        <w:tc>
          <w:tcPr>
            <w:tcW w:w="2414" w:type="dxa"/>
            <w:tcBorders>
              <w:top w:val="single" w:sz="2" w:space="0" w:color="auto"/>
              <w:left w:val="single" w:sz="2" w:space="0" w:color="auto"/>
              <w:bottom w:val="single" w:sz="2" w:space="0" w:color="auto"/>
              <w:right w:val="single" w:sz="2" w:space="0" w:color="auto"/>
            </w:tcBorders>
          </w:tcPr>
          <w:p w14:paraId="3CB5E91C" w14:textId="71A09D8F" w:rsidR="00872AFE" w:rsidRPr="00711388" w:rsidDel="004D643F" w:rsidRDefault="00872AFE" w:rsidP="00567869">
            <w:pPr>
              <w:pStyle w:val="NormalLeft"/>
              <w:rPr>
                <w:del w:id="5699" w:author="Author"/>
                <w:lang w:val="en-GB"/>
              </w:rPr>
            </w:pPr>
            <w:del w:id="5700"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01" w:author="Author">
              <w:r w:rsidRPr="00711388" w:rsidDel="004D643F">
                <w:rPr>
                  <w:lang w:val="en-GB"/>
                </w:rPr>
                <w:delText xml:space="preserve">Tier 2 </w:delText>
              </w:r>
            </w:del>
            <w:r w:rsidR="00845F43" w:rsidRPr="00711388">
              <w:rPr>
                <w:lang w:val="en-GB"/>
              </w:rPr>
              <w:t>-</w:t>
            </w:r>
            <w:del w:id="5702"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29BCACBE" w14:textId="53BAE7EC" w:rsidR="00872AFE" w:rsidRPr="00711388" w:rsidDel="004D643F" w:rsidRDefault="00872AFE" w:rsidP="00567869">
            <w:pPr>
              <w:pStyle w:val="NormalLeft"/>
              <w:rPr>
                <w:del w:id="5703" w:author="Author"/>
                <w:lang w:val="en-GB"/>
              </w:rPr>
            </w:pPr>
            <w:del w:id="5704" w:author="Author">
              <w:r w:rsidRPr="00711388" w:rsidDel="004D643F">
                <w:rPr>
                  <w:lang w:val="en-GB"/>
                </w:rPr>
                <w:delText>This is the balance of other items approved by supervisory authority as basic own funds not specified above that are Tier 2 brought forward from the previous reporting period.</w:delText>
              </w:r>
            </w:del>
          </w:p>
        </w:tc>
      </w:tr>
      <w:tr w:rsidR="00872AFE" w:rsidRPr="00711388" w:rsidDel="004D643F" w14:paraId="075202FD" w14:textId="48BFACD9" w:rsidTr="00567869">
        <w:trPr>
          <w:del w:id="5705" w:author="Author"/>
        </w:trPr>
        <w:tc>
          <w:tcPr>
            <w:tcW w:w="2879" w:type="dxa"/>
            <w:tcBorders>
              <w:top w:val="single" w:sz="2" w:space="0" w:color="auto"/>
              <w:left w:val="single" w:sz="2" w:space="0" w:color="auto"/>
              <w:bottom w:val="single" w:sz="2" w:space="0" w:color="auto"/>
              <w:right w:val="single" w:sz="2" w:space="0" w:color="auto"/>
            </w:tcBorders>
          </w:tcPr>
          <w:p w14:paraId="7C3A2B75" w14:textId="706991BA" w:rsidR="00872AFE" w:rsidRPr="00711388" w:rsidDel="004D643F" w:rsidRDefault="00872AFE" w:rsidP="00567869">
            <w:pPr>
              <w:pStyle w:val="NormalLeft"/>
              <w:rPr>
                <w:del w:id="5706" w:author="Author"/>
                <w:lang w:val="en-GB"/>
              </w:rPr>
            </w:pPr>
            <w:del w:id="5707" w:author="Author">
              <w:r w:rsidRPr="00711388" w:rsidDel="004D643F">
                <w:rPr>
                  <w:lang w:val="en-GB"/>
                </w:rPr>
                <w:delText>R1020/C0070</w:delText>
              </w:r>
            </w:del>
          </w:p>
        </w:tc>
        <w:tc>
          <w:tcPr>
            <w:tcW w:w="2414" w:type="dxa"/>
            <w:tcBorders>
              <w:top w:val="single" w:sz="2" w:space="0" w:color="auto"/>
              <w:left w:val="single" w:sz="2" w:space="0" w:color="auto"/>
              <w:bottom w:val="single" w:sz="2" w:space="0" w:color="auto"/>
              <w:right w:val="single" w:sz="2" w:space="0" w:color="auto"/>
            </w:tcBorders>
          </w:tcPr>
          <w:p w14:paraId="5EA22D19" w14:textId="00742A5A" w:rsidR="00872AFE" w:rsidRPr="00711388" w:rsidDel="004D643F" w:rsidRDefault="00872AFE" w:rsidP="00567869">
            <w:pPr>
              <w:pStyle w:val="NormalLeft"/>
              <w:rPr>
                <w:del w:id="5708" w:author="Author"/>
                <w:lang w:val="en-GB"/>
              </w:rPr>
            </w:pPr>
            <w:del w:id="5709"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10" w:author="Author">
              <w:r w:rsidRPr="00711388" w:rsidDel="004D643F">
                <w:rPr>
                  <w:lang w:val="en-GB"/>
                </w:rPr>
                <w:delText xml:space="preserve">Tier 2 </w:delText>
              </w:r>
            </w:del>
            <w:r w:rsidR="00845F43" w:rsidRPr="00711388">
              <w:rPr>
                <w:lang w:val="en-GB"/>
              </w:rPr>
              <w:t>-</w:t>
            </w:r>
            <w:del w:id="5711"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0EA91331" w14:textId="2359D7FC" w:rsidR="00872AFE" w:rsidRPr="00711388" w:rsidDel="004D643F" w:rsidRDefault="00872AFE" w:rsidP="00567869">
            <w:pPr>
              <w:pStyle w:val="NormalLeft"/>
              <w:rPr>
                <w:del w:id="5712" w:author="Author"/>
                <w:lang w:val="en-GB"/>
              </w:rPr>
            </w:pPr>
            <w:del w:id="5713" w:author="Author">
              <w:r w:rsidRPr="00711388" w:rsidDel="004D643F">
                <w:rPr>
                  <w:lang w:val="en-GB"/>
                </w:rPr>
                <w:delText>This is the amount of other items approved by supervisory authority as basic own funds not specified above that are Tier 2 issued over the reporting period.</w:delText>
              </w:r>
            </w:del>
          </w:p>
        </w:tc>
      </w:tr>
      <w:tr w:rsidR="00872AFE" w:rsidRPr="00711388" w:rsidDel="004D643F" w14:paraId="6D3146F2" w14:textId="6743ABBC" w:rsidTr="00567869">
        <w:trPr>
          <w:del w:id="5714" w:author="Author"/>
        </w:trPr>
        <w:tc>
          <w:tcPr>
            <w:tcW w:w="2879" w:type="dxa"/>
            <w:tcBorders>
              <w:top w:val="single" w:sz="2" w:space="0" w:color="auto"/>
              <w:left w:val="single" w:sz="2" w:space="0" w:color="auto"/>
              <w:bottom w:val="single" w:sz="2" w:space="0" w:color="auto"/>
              <w:right w:val="single" w:sz="2" w:space="0" w:color="auto"/>
            </w:tcBorders>
          </w:tcPr>
          <w:p w14:paraId="7049629F" w14:textId="29FEB672" w:rsidR="00872AFE" w:rsidRPr="00711388" w:rsidDel="004D643F" w:rsidRDefault="00872AFE" w:rsidP="00567869">
            <w:pPr>
              <w:pStyle w:val="NormalLeft"/>
              <w:rPr>
                <w:del w:id="5715" w:author="Author"/>
                <w:lang w:val="en-GB"/>
              </w:rPr>
            </w:pPr>
            <w:del w:id="5716" w:author="Author">
              <w:r w:rsidRPr="00711388" w:rsidDel="004D643F">
                <w:rPr>
                  <w:lang w:val="en-GB"/>
                </w:rPr>
                <w:delText>R1020/C0080</w:delText>
              </w:r>
            </w:del>
          </w:p>
        </w:tc>
        <w:tc>
          <w:tcPr>
            <w:tcW w:w="2414" w:type="dxa"/>
            <w:tcBorders>
              <w:top w:val="single" w:sz="2" w:space="0" w:color="auto"/>
              <w:left w:val="single" w:sz="2" w:space="0" w:color="auto"/>
              <w:bottom w:val="single" w:sz="2" w:space="0" w:color="auto"/>
              <w:right w:val="single" w:sz="2" w:space="0" w:color="auto"/>
            </w:tcBorders>
          </w:tcPr>
          <w:p w14:paraId="4A596F3D" w14:textId="491948BD" w:rsidR="00872AFE" w:rsidRPr="00711388" w:rsidDel="004D643F" w:rsidRDefault="00872AFE" w:rsidP="00567869">
            <w:pPr>
              <w:pStyle w:val="NormalLeft"/>
              <w:rPr>
                <w:del w:id="5717" w:author="Author"/>
                <w:lang w:val="en-GB"/>
              </w:rPr>
            </w:pPr>
            <w:del w:id="5718"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19" w:author="Author">
              <w:r w:rsidRPr="00711388" w:rsidDel="004D643F">
                <w:rPr>
                  <w:lang w:val="en-GB"/>
                </w:rPr>
                <w:delText xml:space="preserve">Tier 2 </w:delText>
              </w:r>
            </w:del>
            <w:r w:rsidR="00845F43" w:rsidRPr="00711388">
              <w:rPr>
                <w:lang w:val="en-GB"/>
              </w:rPr>
              <w:t>-</w:t>
            </w:r>
            <w:del w:id="5720"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640D4C34" w14:textId="349C3255" w:rsidR="00872AFE" w:rsidRPr="00711388" w:rsidDel="004D643F" w:rsidRDefault="00872AFE" w:rsidP="00567869">
            <w:pPr>
              <w:pStyle w:val="NormalLeft"/>
              <w:rPr>
                <w:del w:id="5721" w:author="Author"/>
                <w:lang w:val="en-GB"/>
              </w:rPr>
            </w:pPr>
            <w:del w:id="5722" w:author="Author">
              <w:r w:rsidRPr="00711388" w:rsidDel="004D643F">
                <w:rPr>
                  <w:lang w:val="en-GB"/>
                </w:rPr>
                <w:delText>This is the amount of other items approved by supervisory authority as basic own funds not specified above that are Tier 2 redeemed over the reporting period</w:delText>
              </w:r>
            </w:del>
          </w:p>
        </w:tc>
      </w:tr>
      <w:tr w:rsidR="00872AFE" w:rsidRPr="00711388" w:rsidDel="004D643F" w14:paraId="27E1A1E3" w14:textId="2C9EE0C1" w:rsidTr="00567869">
        <w:trPr>
          <w:del w:id="5723" w:author="Author"/>
        </w:trPr>
        <w:tc>
          <w:tcPr>
            <w:tcW w:w="2879" w:type="dxa"/>
            <w:tcBorders>
              <w:top w:val="single" w:sz="2" w:space="0" w:color="auto"/>
              <w:left w:val="single" w:sz="2" w:space="0" w:color="auto"/>
              <w:bottom w:val="single" w:sz="2" w:space="0" w:color="auto"/>
              <w:right w:val="single" w:sz="2" w:space="0" w:color="auto"/>
            </w:tcBorders>
          </w:tcPr>
          <w:p w14:paraId="167BACE0" w14:textId="3392E3F5" w:rsidR="00872AFE" w:rsidRPr="00711388" w:rsidDel="004D643F" w:rsidRDefault="00872AFE" w:rsidP="00567869">
            <w:pPr>
              <w:pStyle w:val="NormalLeft"/>
              <w:rPr>
                <w:del w:id="5724" w:author="Author"/>
                <w:lang w:val="en-GB"/>
              </w:rPr>
            </w:pPr>
            <w:del w:id="5725" w:author="Author">
              <w:r w:rsidRPr="00711388" w:rsidDel="004D643F">
                <w:rPr>
                  <w:lang w:val="en-GB"/>
                </w:rPr>
                <w:delText>R1020/C0090</w:delText>
              </w:r>
            </w:del>
          </w:p>
        </w:tc>
        <w:tc>
          <w:tcPr>
            <w:tcW w:w="2414" w:type="dxa"/>
            <w:tcBorders>
              <w:top w:val="single" w:sz="2" w:space="0" w:color="auto"/>
              <w:left w:val="single" w:sz="2" w:space="0" w:color="auto"/>
              <w:bottom w:val="single" w:sz="2" w:space="0" w:color="auto"/>
              <w:right w:val="single" w:sz="2" w:space="0" w:color="auto"/>
            </w:tcBorders>
          </w:tcPr>
          <w:p w14:paraId="21A3C3B3" w14:textId="5B74D396" w:rsidR="00872AFE" w:rsidRPr="00711388" w:rsidDel="004D643F" w:rsidRDefault="00872AFE" w:rsidP="00567869">
            <w:pPr>
              <w:pStyle w:val="NormalLeft"/>
              <w:rPr>
                <w:del w:id="5726" w:author="Author"/>
                <w:lang w:val="en-GB"/>
              </w:rPr>
            </w:pPr>
            <w:del w:id="5727"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28" w:author="Author">
              <w:r w:rsidRPr="00711388" w:rsidDel="004D643F">
                <w:rPr>
                  <w:lang w:val="en-GB"/>
                </w:rPr>
                <w:delText xml:space="preserve">Tier 2 </w:delText>
              </w:r>
            </w:del>
            <w:r w:rsidR="00845F43" w:rsidRPr="00711388">
              <w:rPr>
                <w:lang w:val="en-GB"/>
              </w:rPr>
              <w:t>-</w:t>
            </w:r>
            <w:del w:id="5729" w:author="Author">
              <w:r w:rsidRPr="00711388" w:rsidDel="004D643F">
                <w:rPr>
                  <w:lang w:val="en-GB"/>
                </w:rPr>
                <w:delText xml:space="preserve"> </w:delText>
              </w:r>
              <w:r w:rsidRPr="00711388" w:rsidDel="004D643F">
                <w:rPr>
                  <w:lang w:val="en-GB"/>
                </w:rPr>
                <w:lastRenderedPageBreak/>
                <w:delText>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229777F4" w14:textId="75D2A207" w:rsidR="00872AFE" w:rsidRPr="00711388" w:rsidDel="004D643F" w:rsidRDefault="00872AFE" w:rsidP="00567869">
            <w:pPr>
              <w:pStyle w:val="NormalLeft"/>
              <w:rPr>
                <w:del w:id="5730" w:author="Author"/>
                <w:lang w:val="en-GB"/>
              </w:rPr>
            </w:pPr>
            <w:del w:id="5731" w:author="Author">
              <w:r w:rsidRPr="00711388" w:rsidDel="004D643F">
                <w:rPr>
                  <w:lang w:val="en-GB"/>
                </w:rPr>
                <w:lastRenderedPageBreak/>
                <w:delText xml:space="preserve">This is an amount reflecting movements in valuation of other items approved by supervisory authority as </w:delText>
              </w:r>
              <w:r w:rsidRPr="00711388" w:rsidDel="004D643F">
                <w:rPr>
                  <w:lang w:val="en-GB"/>
                </w:rPr>
                <w:lastRenderedPageBreak/>
                <w:delText>basic own funds not specified above that are Tier 2.</w:delText>
              </w:r>
            </w:del>
          </w:p>
        </w:tc>
      </w:tr>
      <w:tr w:rsidR="00872AFE" w:rsidRPr="00711388" w:rsidDel="004D643F" w14:paraId="2FD88368" w14:textId="08DCC262" w:rsidTr="00567869">
        <w:trPr>
          <w:del w:id="5732" w:author="Author"/>
        </w:trPr>
        <w:tc>
          <w:tcPr>
            <w:tcW w:w="2879" w:type="dxa"/>
            <w:tcBorders>
              <w:top w:val="single" w:sz="2" w:space="0" w:color="auto"/>
              <w:left w:val="single" w:sz="2" w:space="0" w:color="auto"/>
              <w:bottom w:val="single" w:sz="2" w:space="0" w:color="auto"/>
              <w:right w:val="single" w:sz="2" w:space="0" w:color="auto"/>
            </w:tcBorders>
          </w:tcPr>
          <w:p w14:paraId="160C3791" w14:textId="1C758475" w:rsidR="00872AFE" w:rsidRPr="00711388" w:rsidDel="004D643F" w:rsidRDefault="00872AFE" w:rsidP="00567869">
            <w:pPr>
              <w:pStyle w:val="NormalLeft"/>
              <w:rPr>
                <w:del w:id="5733" w:author="Author"/>
                <w:lang w:val="en-GB"/>
              </w:rPr>
            </w:pPr>
            <w:del w:id="5734" w:author="Author">
              <w:r w:rsidRPr="00711388" w:rsidDel="004D643F">
                <w:rPr>
                  <w:lang w:val="en-GB"/>
                </w:rPr>
                <w:lastRenderedPageBreak/>
                <w:delText>R1020/C0060</w:delText>
              </w:r>
            </w:del>
          </w:p>
        </w:tc>
        <w:tc>
          <w:tcPr>
            <w:tcW w:w="2414" w:type="dxa"/>
            <w:tcBorders>
              <w:top w:val="single" w:sz="2" w:space="0" w:color="auto"/>
              <w:left w:val="single" w:sz="2" w:space="0" w:color="auto"/>
              <w:bottom w:val="single" w:sz="2" w:space="0" w:color="auto"/>
              <w:right w:val="single" w:sz="2" w:space="0" w:color="auto"/>
            </w:tcBorders>
          </w:tcPr>
          <w:p w14:paraId="6DBC6EB2" w14:textId="6C5401CF" w:rsidR="00872AFE" w:rsidRPr="00711388" w:rsidDel="004D643F" w:rsidRDefault="00872AFE" w:rsidP="00567869">
            <w:pPr>
              <w:pStyle w:val="NormalLeft"/>
              <w:rPr>
                <w:del w:id="5735" w:author="Author"/>
                <w:lang w:val="en-GB"/>
              </w:rPr>
            </w:pPr>
            <w:del w:id="5736"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37" w:author="Author">
              <w:r w:rsidRPr="00711388" w:rsidDel="004D643F">
                <w:rPr>
                  <w:lang w:val="en-GB"/>
                </w:rPr>
                <w:delText>Tier 2</w:delText>
              </w:r>
            </w:del>
            <w:r w:rsidR="00711388" w:rsidRPr="00711388">
              <w:rPr>
                <w:lang w:val="en-GB"/>
              </w:rPr>
              <w:t>-</w:t>
            </w:r>
            <w:del w:id="5738"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70EF8544" w14:textId="09F7F774" w:rsidR="00872AFE" w:rsidRPr="00711388" w:rsidDel="004D643F" w:rsidRDefault="00872AFE" w:rsidP="00567869">
            <w:pPr>
              <w:pStyle w:val="NormalLeft"/>
              <w:rPr>
                <w:del w:id="5739" w:author="Author"/>
                <w:lang w:val="en-GB"/>
              </w:rPr>
            </w:pPr>
            <w:del w:id="5740" w:author="Author">
              <w:r w:rsidRPr="00711388" w:rsidDel="004D643F">
                <w:rPr>
                  <w:lang w:val="en-GB"/>
                </w:rPr>
                <w:delText>This is the balance of other items approved by supervisory authority as basic own funds not specified above that are Tier 2 carried forward to the next reporting period.</w:delText>
              </w:r>
            </w:del>
          </w:p>
        </w:tc>
      </w:tr>
      <w:tr w:rsidR="00872AFE" w:rsidRPr="00711388" w:rsidDel="004D643F" w14:paraId="4537D8B0" w14:textId="0E14FEBE" w:rsidTr="00567869">
        <w:trPr>
          <w:del w:id="5741" w:author="Author"/>
        </w:trPr>
        <w:tc>
          <w:tcPr>
            <w:tcW w:w="2879" w:type="dxa"/>
            <w:tcBorders>
              <w:top w:val="single" w:sz="2" w:space="0" w:color="auto"/>
              <w:left w:val="single" w:sz="2" w:space="0" w:color="auto"/>
              <w:bottom w:val="single" w:sz="2" w:space="0" w:color="auto"/>
              <w:right w:val="single" w:sz="2" w:space="0" w:color="auto"/>
            </w:tcBorders>
          </w:tcPr>
          <w:p w14:paraId="2035F072" w14:textId="34D867B4" w:rsidR="00872AFE" w:rsidRPr="00711388" w:rsidDel="004D643F" w:rsidRDefault="00872AFE" w:rsidP="00567869">
            <w:pPr>
              <w:pStyle w:val="NormalLeft"/>
              <w:rPr>
                <w:del w:id="5742" w:author="Author"/>
                <w:lang w:val="en-GB"/>
              </w:rPr>
            </w:pPr>
            <w:del w:id="5743" w:author="Author">
              <w:r w:rsidRPr="00711388" w:rsidDel="004D643F">
                <w:rPr>
                  <w:lang w:val="en-GB"/>
                </w:rPr>
                <w:delText>R1030/C0010</w:delText>
              </w:r>
            </w:del>
          </w:p>
        </w:tc>
        <w:tc>
          <w:tcPr>
            <w:tcW w:w="2414" w:type="dxa"/>
            <w:tcBorders>
              <w:top w:val="single" w:sz="2" w:space="0" w:color="auto"/>
              <w:left w:val="single" w:sz="2" w:space="0" w:color="auto"/>
              <w:bottom w:val="single" w:sz="2" w:space="0" w:color="auto"/>
              <w:right w:val="single" w:sz="2" w:space="0" w:color="auto"/>
            </w:tcBorders>
          </w:tcPr>
          <w:p w14:paraId="5055F9B7" w14:textId="4FA1B3C1" w:rsidR="00872AFE" w:rsidRPr="00711388" w:rsidDel="004D643F" w:rsidRDefault="00872AFE" w:rsidP="00567869">
            <w:pPr>
              <w:pStyle w:val="NormalLeft"/>
              <w:rPr>
                <w:del w:id="5744" w:author="Author"/>
                <w:lang w:val="en-GB"/>
              </w:rPr>
            </w:pPr>
            <w:del w:id="5745"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46" w:author="Author">
              <w:r w:rsidRPr="00711388" w:rsidDel="004D643F">
                <w:rPr>
                  <w:lang w:val="en-GB"/>
                </w:rPr>
                <w:delText xml:space="preserve">Tier 3 </w:delText>
              </w:r>
            </w:del>
            <w:r w:rsidR="00845F43" w:rsidRPr="00711388">
              <w:rPr>
                <w:lang w:val="en-GB"/>
              </w:rPr>
              <w:t>-</w:t>
            </w:r>
            <w:del w:id="5747"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0D59B315" w14:textId="63960A46" w:rsidR="00872AFE" w:rsidRPr="00711388" w:rsidDel="004D643F" w:rsidRDefault="00872AFE" w:rsidP="00567869">
            <w:pPr>
              <w:pStyle w:val="NormalLeft"/>
              <w:rPr>
                <w:del w:id="5748" w:author="Author"/>
                <w:lang w:val="en-GB"/>
              </w:rPr>
            </w:pPr>
            <w:del w:id="5749" w:author="Author">
              <w:r w:rsidRPr="00711388" w:rsidDel="004D643F">
                <w:rPr>
                  <w:lang w:val="en-GB"/>
                </w:rPr>
                <w:delText>This is the balance of other items approved by supervisory authority as basic own funds not specified above that are Tier 3 brought forward from the previous reporting period.</w:delText>
              </w:r>
            </w:del>
          </w:p>
        </w:tc>
      </w:tr>
      <w:tr w:rsidR="00872AFE" w:rsidRPr="00711388" w:rsidDel="004D643F" w14:paraId="26C9D836" w14:textId="118D3A75" w:rsidTr="00567869">
        <w:trPr>
          <w:del w:id="5750" w:author="Author"/>
        </w:trPr>
        <w:tc>
          <w:tcPr>
            <w:tcW w:w="2879" w:type="dxa"/>
            <w:tcBorders>
              <w:top w:val="single" w:sz="2" w:space="0" w:color="auto"/>
              <w:left w:val="single" w:sz="2" w:space="0" w:color="auto"/>
              <w:bottom w:val="single" w:sz="2" w:space="0" w:color="auto"/>
              <w:right w:val="single" w:sz="2" w:space="0" w:color="auto"/>
            </w:tcBorders>
          </w:tcPr>
          <w:p w14:paraId="0A80AA4A" w14:textId="25E36712" w:rsidR="00872AFE" w:rsidRPr="00711388" w:rsidDel="004D643F" w:rsidRDefault="00872AFE" w:rsidP="00567869">
            <w:pPr>
              <w:pStyle w:val="NormalLeft"/>
              <w:rPr>
                <w:del w:id="5751" w:author="Author"/>
                <w:lang w:val="en-GB"/>
              </w:rPr>
            </w:pPr>
            <w:del w:id="5752" w:author="Author">
              <w:r w:rsidRPr="00711388" w:rsidDel="004D643F">
                <w:rPr>
                  <w:lang w:val="en-GB"/>
                </w:rPr>
                <w:delText>R1030/C0070</w:delText>
              </w:r>
            </w:del>
          </w:p>
        </w:tc>
        <w:tc>
          <w:tcPr>
            <w:tcW w:w="2414" w:type="dxa"/>
            <w:tcBorders>
              <w:top w:val="single" w:sz="2" w:space="0" w:color="auto"/>
              <w:left w:val="single" w:sz="2" w:space="0" w:color="auto"/>
              <w:bottom w:val="single" w:sz="2" w:space="0" w:color="auto"/>
              <w:right w:val="single" w:sz="2" w:space="0" w:color="auto"/>
            </w:tcBorders>
          </w:tcPr>
          <w:p w14:paraId="05117DE7" w14:textId="226D6AA8" w:rsidR="00872AFE" w:rsidRPr="00711388" w:rsidDel="004D643F" w:rsidRDefault="00872AFE" w:rsidP="00567869">
            <w:pPr>
              <w:pStyle w:val="NormalLeft"/>
              <w:rPr>
                <w:del w:id="5753" w:author="Author"/>
                <w:lang w:val="en-GB"/>
              </w:rPr>
            </w:pPr>
            <w:del w:id="5754"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55" w:author="Author">
              <w:r w:rsidRPr="00711388" w:rsidDel="004D643F">
                <w:rPr>
                  <w:lang w:val="en-GB"/>
                </w:rPr>
                <w:delText xml:space="preserve">Tier 3 </w:delText>
              </w:r>
            </w:del>
            <w:r w:rsidR="00845F43" w:rsidRPr="00711388">
              <w:rPr>
                <w:lang w:val="en-GB"/>
              </w:rPr>
              <w:t>-</w:t>
            </w:r>
            <w:del w:id="5756"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0B17B00F" w14:textId="2C2B3B43" w:rsidR="00872AFE" w:rsidRPr="00711388" w:rsidDel="004D643F" w:rsidRDefault="00872AFE" w:rsidP="00567869">
            <w:pPr>
              <w:pStyle w:val="NormalLeft"/>
              <w:rPr>
                <w:del w:id="5757" w:author="Author"/>
                <w:lang w:val="en-GB"/>
              </w:rPr>
            </w:pPr>
            <w:del w:id="5758" w:author="Author">
              <w:r w:rsidRPr="00711388" w:rsidDel="004D643F">
                <w:rPr>
                  <w:lang w:val="en-GB"/>
                </w:rPr>
                <w:delText>This is the amount of other items approved by supervisory authority as basic own funds not specified above that are Tier 3 issued over the reporting period.</w:delText>
              </w:r>
            </w:del>
          </w:p>
        </w:tc>
      </w:tr>
      <w:tr w:rsidR="00872AFE" w:rsidRPr="00711388" w:rsidDel="004D643F" w14:paraId="5DBB9F6B" w14:textId="209F20ED" w:rsidTr="00567869">
        <w:trPr>
          <w:del w:id="5759" w:author="Author"/>
        </w:trPr>
        <w:tc>
          <w:tcPr>
            <w:tcW w:w="2879" w:type="dxa"/>
            <w:tcBorders>
              <w:top w:val="single" w:sz="2" w:space="0" w:color="auto"/>
              <w:left w:val="single" w:sz="2" w:space="0" w:color="auto"/>
              <w:bottom w:val="single" w:sz="2" w:space="0" w:color="auto"/>
              <w:right w:val="single" w:sz="2" w:space="0" w:color="auto"/>
            </w:tcBorders>
          </w:tcPr>
          <w:p w14:paraId="28786244" w14:textId="42C15213" w:rsidR="00872AFE" w:rsidRPr="00711388" w:rsidDel="004D643F" w:rsidRDefault="00872AFE" w:rsidP="00567869">
            <w:pPr>
              <w:pStyle w:val="NormalLeft"/>
              <w:rPr>
                <w:del w:id="5760" w:author="Author"/>
                <w:lang w:val="en-GB"/>
              </w:rPr>
            </w:pPr>
            <w:del w:id="5761" w:author="Author">
              <w:r w:rsidRPr="00711388" w:rsidDel="004D643F">
                <w:rPr>
                  <w:lang w:val="en-GB"/>
                </w:rPr>
                <w:delText>R1030/C0080</w:delText>
              </w:r>
            </w:del>
          </w:p>
        </w:tc>
        <w:tc>
          <w:tcPr>
            <w:tcW w:w="2414" w:type="dxa"/>
            <w:tcBorders>
              <w:top w:val="single" w:sz="2" w:space="0" w:color="auto"/>
              <w:left w:val="single" w:sz="2" w:space="0" w:color="auto"/>
              <w:bottom w:val="single" w:sz="2" w:space="0" w:color="auto"/>
              <w:right w:val="single" w:sz="2" w:space="0" w:color="auto"/>
            </w:tcBorders>
          </w:tcPr>
          <w:p w14:paraId="2D5E8B98" w14:textId="00187B31" w:rsidR="00872AFE" w:rsidRPr="00711388" w:rsidDel="004D643F" w:rsidRDefault="00872AFE" w:rsidP="00567869">
            <w:pPr>
              <w:pStyle w:val="NormalLeft"/>
              <w:rPr>
                <w:del w:id="5762" w:author="Author"/>
                <w:lang w:val="en-GB"/>
              </w:rPr>
            </w:pPr>
            <w:del w:id="5763"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64" w:author="Author">
              <w:r w:rsidRPr="00711388" w:rsidDel="004D643F">
                <w:rPr>
                  <w:lang w:val="en-GB"/>
                </w:rPr>
                <w:delText xml:space="preserve">Tier 3 </w:delText>
              </w:r>
            </w:del>
            <w:r w:rsidR="00845F43" w:rsidRPr="00711388">
              <w:rPr>
                <w:lang w:val="en-GB"/>
              </w:rPr>
              <w:t>-</w:t>
            </w:r>
            <w:del w:id="5765"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1F1E053C" w14:textId="6FA824F8" w:rsidR="00872AFE" w:rsidRPr="00711388" w:rsidDel="004D643F" w:rsidRDefault="00872AFE" w:rsidP="00567869">
            <w:pPr>
              <w:pStyle w:val="NormalLeft"/>
              <w:rPr>
                <w:del w:id="5766" w:author="Author"/>
                <w:lang w:val="en-GB"/>
              </w:rPr>
            </w:pPr>
            <w:del w:id="5767" w:author="Author">
              <w:r w:rsidRPr="00711388" w:rsidDel="004D643F">
                <w:rPr>
                  <w:lang w:val="en-GB"/>
                </w:rPr>
                <w:delText>This is the amount of other items approved by supervisory authority as basic own funds not specified above that are Tier 3 redeemed over the reporting period.</w:delText>
              </w:r>
            </w:del>
          </w:p>
        </w:tc>
      </w:tr>
      <w:tr w:rsidR="00872AFE" w:rsidRPr="00711388" w:rsidDel="004D643F" w14:paraId="25FB2D64" w14:textId="27FCDE79" w:rsidTr="00567869">
        <w:trPr>
          <w:del w:id="5768" w:author="Author"/>
        </w:trPr>
        <w:tc>
          <w:tcPr>
            <w:tcW w:w="2879" w:type="dxa"/>
            <w:tcBorders>
              <w:top w:val="single" w:sz="2" w:space="0" w:color="auto"/>
              <w:left w:val="single" w:sz="2" w:space="0" w:color="auto"/>
              <w:bottom w:val="single" w:sz="2" w:space="0" w:color="auto"/>
              <w:right w:val="single" w:sz="2" w:space="0" w:color="auto"/>
            </w:tcBorders>
          </w:tcPr>
          <w:p w14:paraId="01DFB6CC" w14:textId="1EBF4D47" w:rsidR="00872AFE" w:rsidRPr="00711388" w:rsidDel="004D643F" w:rsidRDefault="00872AFE" w:rsidP="00567869">
            <w:pPr>
              <w:pStyle w:val="NormalLeft"/>
              <w:rPr>
                <w:del w:id="5769" w:author="Author"/>
                <w:lang w:val="en-GB"/>
              </w:rPr>
            </w:pPr>
            <w:del w:id="5770" w:author="Author">
              <w:r w:rsidRPr="00711388" w:rsidDel="004D643F">
                <w:rPr>
                  <w:lang w:val="en-GB"/>
                </w:rPr>
                <w:delText>R1030/C0090</w:delText>
              </w:r>
            </w:del>
          </w:p>
        </w:tc>
        <w:tc>
          <w:tcPr>
            <w:tcW w:w="2414" w:type="dxa"/>
            <w:tcBorders>
              <w:top w:val="single" w:sz="2" w:space="0" w:color="auto"/>
              <w:left w:val="single" w:sz="2" w:space="0" w:color="auto"/>
              <w:bottom w:val="single" w:sz="2" w:space="0" w:color="auto"/>
              <w:right w:val="single" w:sz="2" w:space="0" w:color="auto"/>
            </w:tcBorders>
          </w:tcPr>
          <w:p w14:paraId="7E746B4D" w14:textId="54319CAD" w:rsidR="00872AFE" w:rsidRPr="00711388" w:rsidDel="004D643F" w:rsidRDefault="00872AFE" w:rsidP="00567869">
            <w:pPr>
              <w:pStyle w:val="NormalLeft"/>
              <w:rPr>
                <w:del w:id="5771" w:author="Author"/>
                <w:lang w:val="en-GB"/>
              </w:rPr>
            </w:pPr>
            <w:del w:id="5772"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73" w:author="Author">
              <w:r w:rsidRPr="00711388" w:rsidDel="004D643F">
                <w:rPr>
                  <w:lang w:val="en-GB"/>
                </w:rPr>
                <w:delText xml:space="preserve">Tier 3 </w:delText>
              </w:r>
            </w:del>
            <w:r w:rsidR="00845F43" w:rsidRPr="00711388">
              <w:rPr>
                <w:lang w:val="en-GB"/>
              </w:rPr>
              <w:t>-</w:t>
            </w:r>
            <w:del w:id="5774"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534555D8" w14:textId="084DB3F1" w:rsidR="00872AFE" w:rsidRPr="00711388" w:rsidDel="004D643F" w:rsidRDefault="00872AFE" w:rsidP="00567869">
            <w:pPr>
              <w:pStyle w:val="NormalLeft"/>
              <w:rPr>
                <w:del w:id="5775" w:author="Author"/>
                <w:lang w:val="en-GB"/>
              </w:rPr>
            </w:pPr>
            <w:del w:id="5776" w:author="Author">
              <w:r w:rsidRPr="00711388" w:rsidDel="004D643F">
                <w:rPr>
                  <w:lang w:val="en-GB"/>
                </w:rPr>
                <w:delText>This is an amount reflecting movements in valuation of other items approved by supervisory authority as basic own funds not specified above that are Tier 3.</w:delText>
              </w:r>
            </w:del>
          </w:p>
        </w:tc>
      </w:tr>
      <w:tr w:rsidR="00872AFE" w:rsidRPr="00711388" w:rsidDel="004D643F" w14:paraId="53443815" w14:textId="021C2672" w:rsidTr="00567869">
        <w:trPr>
          <w:del w:id="5777" w:author="Author"/>
        </w:trPr>
        <w:tc>
          <w:tcPr>
            <w:tcW w:w="2879" w:type="dxa"/>
            <w:tcBorders>
              <w:top w:val="single" w:sz="2" w:space="0" w:color="auto"/>
              <w:left w:val="single" w:sz="2" w:space="0" w:color="auto"/>
              <w:bottom w:val="single" w:sz="2" w:space="0" w:color="auto"/>
              <w:right w:val="single" w:sz="2" w:space="0" w:color="auto"/>
            </w:tcBorders>
          </w:tcPr>
          <w:p w14:paraId="30091AB7" w14:textId="42B7E7F8" w:rsidR="00872AFE" w:rsidRPr="00711388" w:rsidDel="004D643F" w:rsidRDefault="00872AFE" w:rsidP="00567869">
            <w:pPr>
              <w:pStyle w:val="NormalLeft"/>
              <w:rPr>
                <w:del w:id="5778" w:author="Author"/>
                <w:lang w:val="en-GB"/>
              </w:rPr>
            </w:pPr>
            <w:del w:id="5779" w:author="Author">
              <w:r w:rsidRPr="00711388" w:rsidDel="004D643F">
                <w:rPr>
                  <w:lang w:val="en-GB"/>
                </w:rPr>
                <w:delText>R1030/C0060</w:delText>
              </w:r>
            </w:del>
          </w:p>
        </w:tc>
        <w:tc>
          <w:tcPr>
            <w:tcW w:w="2414" w:type="dxa"/>
            <w:tcBorders>
              <w:top w:val="single" w:sz="2" w:space="0" w:color="auto"/>
              <w:left w:val="single" w:sz="2" w:space="0" w:color="auto"/>
              <w:bottom w:val="single" w:sz="2" w:space="0" w:color="auto"/>
              <w:right w:val="single" w:sz="2" w:space="0" w:color="auto"/>
            </w:tcBorders>
          </w:tcPr>
          <w:p w14:paraId="68529999" w14:textId="58871E32" w:rsidR="00872AFE" w:rsidRPr="00711388" w:rsidDel="004D643F" w:rsidRDefault="00872AFE" w:rsidP="00567869">
            <w:pPr>
              <w:pStyle w:val="NormalLeft"/>
              <w:rPr>
                <w:del w:id="5780" w:author="Author"/>
                <w:lang w:val="en-GB"/>
              </w:rPr>
            </w:pPr>
            <w:del w:id="5781" w:author="Author">
              <w:r w:rsidRPr="00711388" w:rsidDel="004D643F">
                <w:rPr>
                  <w:lang w:val="en-GB"/>
                </w:rPr>
                <w:delText xml:space="preserve">Other items approved by supervisory authority as basic own funds not specified above </w:delText>
              </w:r>
            </w:del>
            <w:r w:rsidR="00711388" w:rsidRPr="00711388">
              <w:rPr>
                <w:lang w:val="en-GB"/>
              </w:rPr>
              <w:t>-</w:t>
            </w:r>
            <w:del w:id="5782" w:author="Author">
              <w:r w:rsidRPr="00711388" w:rsidDel="004D643F">
                <w:rPr>
                  <w:lang w:val="en-GB"/>
                </w:rPr>
                <w:delText xml:space="preserve">Tier 3 </w:delText>
              </w:r>
            </w:del>
            <w:r w:rsidR="00845F43" w:rsidRPr="00711388">
              <w:rPr>
                <w:lang w:val="en-GB"/>
              </w:rPr>
              <w:t>-</w:t>
            </w:r>
            <w:del w:id="5783"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43DB687C" w14:textId="2BA55E37" w:rsidR="00872AFE" w:rsidRPr="00711388" w:rsidDel="004D643F" w:rsidRDefault="00872AFE" w:rsidP="00567869">
            <w:pPr>
              <w:pStyle w:val="NormalLeft"/>
              <w:rPr>
                <w:del w:id="5784" w:author="Author"/>
                <w:lang w:val="en-GB"/>
              </w:rPr>
            </w:pPr>
            <w:del w:id="5785" w:author="Author">
              <w:r w:rsidRPr="00711388" w:rsidDel="004D643F">
                <w:rPr>
                  <w:lang w:val="en-GB"/>
                </w:rPr>
                <w:delText>This is the balance of other items approved by supervisory authority as basic own funds not specified above that are Tier 3 carried forward to the next reporting period.</w:delText>
              </w:r>
            </w:del>
          </w:p>
        </w:tc>
      </w:tr>
      <w:tr w:rsidR="00872AFE" w:rsidRPr="00711388" w:rsidDel="004D643F" w14:paraId="0D0AC8CD" w14:textId="66D537F4" w:rsidTr="00567869">
        <w:trPr>
          <w:del w:id="5786" w:author="Author"/>
        </w:trPr>
        <w:tc>
          <w:tcPr>
            <w:tcW w:w="2879" w:type="dxa"/>
            <w:tcBorders>
              <w:top w:val="single" w:sz="2" w:space="0" w:color="auto"/>
              <w:left w:val="single" w:sz="2" w:space="0" w:color="auto"/>
              <w:bottom w:val="single" w:sz="2" w:space="0" w:color="auto"/>
              <w:right w:val="single" w:sz="2" w:space="0" w:color="auto"/>
            </w:tcBorders>
          </w:tcPr>
          <w:p w14:paraId="7B287210" w14:textId="2B8212E0" w:rsidR="00872AFE" w:rsidRPr="00711388" w:rsidDel="004D643F" w:rsidRDefault="00872AFE" w:rsidP="00567869">
            <w:pPr>
              <w:pStyle w:val="NormalLeft"/>
              <w:rPr>
                <w:del w:id="5787" w:author="Author"/>
                <w:lang w:val="en-GB"/>
              </w:rPr>
            </w:pPr>
            <w:del w:id="5788" w:author="Author">
              <w:r w:rsidRPr="00711388" w:rsidDel="004D643F">
                <w:rPr>
                  <w:lang w:val="en-GB"/>
                </w:rPr>
                <w:delText>R1100/C0010</w:delText>
              </w:r>
            </w:del>
          </w:p>
        </w:tc>
        <w:tc>
          <w:tcPr>
            <w:tcW w:w="2414" w:type="dxa"/>
            <w:tcBorders>
              <w:top w:val="single" w:sz="2" w:space="0" w:color="auto"/>
              <w:left w:val="single" w:sz="2" w:space="0" w:color="auto"/>
              <w:bottom w:val="single" w:sz="2" w:space="0" w:color="auto"/>
              <w:right w:val="single" w:sz="2" w:space="0" w:color="auto"/>
            </w:tcBorders>
          </w:tcPr>
          <w:p w14:paraId="59ACDA5B" w14:textId="0A478815" w:rsidR="00872AFE" w:rsidRPr="00711388" w:rsidDel="004D643F" w:rsidRDefault="00872AFE" w:rsidP="00567869">
            <w:pPr>
              <w:pStyle w:val="NormalLeft"/>
              <w:rPr>
                <w:del w:id="5789" w:author="Author"/>
                <w:lang w:val="en-GB"/>
              </w:rPr>
            </w:pPr>
            <w:del w:id="5790" w:author="Author">
              <w:r w:rsidRPr="00711388" w:rsidDel="004D643F">
                <w:rPr>
                  <w:lang w:val="en-GB"/>
                </w:rPr>
                <w:delText xml:space="preserve">Total of other items approved by </w:delText>
              </w:r>
              <w:r w:rsidRPr="00711388" w:rsidDel="004D643F">
                <w:rPr>
                  <w:lang w:val="en-GB"/>
                </w:rPr>
                <w:lastRenderedPageBreak/>
                <w:delText xml:space="preserve">supervisory authority as basic own fund items not specified above </w:delText>
              </w:r>
            </w:del>
            <w:r w:rsidR="00845F43" w:rsidRPr="00711388">
              <w:rPr>
                <w:lang w:val="en-GB"/>
              </w:rPr>
              <w:t>-</w:t>
            </w:r>
            <w:del w:id="5791"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5741A95A" w14:textId="798462F5" w:rsidR="00872AFE" w:rsidRPr="00711388" w:rsidDel="004D643F" w:rsidRDefault="00872AFE" w:rsidP="00567869">
            <w:pPr>
              <w:pStyle w:val="NormalLeft"/>
              <w:rPr>
                <w:del w:id="5792" w:author="Author"/>
                <w:lang w:val="en-GB"/>
              </w:rPr>
            </w:pPr>
            <w:del w:id="5793" w:author="Author">
              <w:r w:rsidRPr="00711388" w:rsidDel="004D643F">
                <w:rPr>
                  <w:lang w:val="en-GB"/>
                </w:rPr>
                <w:lastRenderedPageBreak/>
                <w:delText xml:space="preserve">This is the balance of total other items approved by supervisory authority as </w:delText>
              </w:r>
              <w:r w:rsidRPr="00711388" w:rsidDel="004D643F">
                <w:rPr>
                  <w:lang w:val="en-GB"/>
                </w:rPr>
                <w:lastRenderedPageBreak/>
                <w:delText>basic own funds not specified above brought forward from the previous reporting period.</w:delText>
              </w:r>
            </w:del>
          </w:p>
        </w:tc>
      </w:tr>
      <w:tr w:rsidR="00872AFE" w:rsidRPr="00711388" w:rsidDel="004D643F" w14:paraId="3A66309A" w14:textId="5B88EED9" w:rsidTr="00567869">
        <w:trPr>
          <w:del w:id="5794" w:author="Author"/>
        </w:trPr>
        <w:tc>
          <w:tcPr>
            <w:tcW w:w="2879" w:type="dxa"/>
            <w:tcBorders>
              <w:top w:val="single" w:sz="2" w:space="0" w:color="auto"/>
              <w:left w:val="single" w:sz="2" w:space="0" w:color="auto"/>
              <w:bottom w:val="single" w:sz="2" w:space="0" w:color="auto"/>
              <w:right w:val="single" w:sz="2" w:space="0" w:color="auto"/>
            </w:tcBorders>
          </w:tcPr>
          <w:p w14:paraId="71C6118C" w14:textId="0524CB14" w:rsidR="00872AFE" w:rsidRPr="00711388" w:rsidDel="004D643F" w:rsidRDefault="00872AFE" w:rsidP="00567869">
            <w:pPr>
              <w:pStyle w:val="NormalLeft"/>
              <w:rPr>
                <w:del w:id="5795" w:author="Author"/>
                <w:lang w:val="en-GB"/>
              </w:rPr>
            </w:pPr>
            <w:del w:id="5796" w:author="Author">
              <w:r w:rsidRPr="00711388" w:rsidDel="004D643F">
                <w:rPr>
                  <w:lang w:val="en-GB"/>
                </w:rPr>
                <w:lastRenderedPageBreak/>
                <w:delText>R1100/C0070</w:delText>
              </w:r>
            </w:del>
          </w:p>
        </w:tc>
        <w:tc>
          <w:tcPr>
            <w:tcW w:w="2414" w:type="dxa"/>
            <w:tcBorders>
              <w:top w:val="single" w:sz="2" w:space="0" w:color="auto"/>
              <w:left w:val="single" w:sz="2" w:space="0" w:color="auto"/>
              <w:bottom w:val="single" w:sz="2" w:space="0" w:color="auto"/>
              <w:right w:val="single" w:sz="2" w:space="0" w:color="auto"/>
            </w:tcBorders>
          </w:tcPr>
          <w:p w14:paraId="569C2716" w14:textId="227DE749" w:rsidR="00872AFE" w:rsidRPr="00711388" w:rsidDel="004D643F" w:rsidRDefault="00872AFE" w:rsidP="00567869">
            <w:pPr>
              <w:pStyle w:val="NormalLeft"/>
              <w:rPr>
                <w:del w:id="5797" w:author="Author"/>
                <w:lang w:val="en-GB"/>
              </w:rPr>
            </w:pPr>
            <w:del w:id="5798" w:author="Author">
              <w:r w:rsidRPr="00711388" w:rsidDel="004D643F">
                <w:rPr>
                  <w:lang w:val="en-GB"/>
                </w:rPr>
                <w:delText xml:space="preserve">Total of other items approved by supervisory authority as basic own fund items not specified above </w:delText>
              </w:r>
            </w:del>
            <w:r w:rsidR="00845F43" w:rsidRPr="00711388">
              <w:rPr>
                <w:lang w:val="en-GB"/>
              </w:rPr>
              <w:t>-</w:t>
            </w:r>
            <w:del w:id="5799" w:author="Author">
              <w:r w:rsidRPr="00711388" w:rsidDel="004D643F">
                <w:rPr>
                  <w:lang w:val="en-GB"/>
                </w:rPr>
                <w:delText xml:space="preserve"> issued</w:delText>
              </w:r>
            </w:del>
          </w:p>
        </w:tc>
        <w:tc>
          <w:tcPr>
            <w:tcW w:w="3993" w:type="dxa"/>
            <w:tcBorders>
              <w:top w:val="single" w:sz="2" w:space="0" w:color="auto"/>
              <w:left w:val="single" w:sz="2" w:space="0" w:color="auto"/>
              <w:bottom w:val="single" w:sz="2" w:space="0" w:color="auto"/>
              <w:right w:val="single" w:sz="2" w:space="0" w:color="auto"/>
            </w:tcBorders>
          </w:tcPr>
          <w:p w14:paraId="3F946151" w14:textId="7FA79841" w:rsidR="00872AFE" w:rsidRPr="00711388" w:rsidDel="004D643F" w:rsidRDefault="00872AFE" w:rsidP="00567869">
            <w:pPr>
              <w:pStyle w:val="NormalLeft"/>
              <w:rPr>
                <w:del w:id="5800" w:author="Author"/>
                <w:lang w:val="en-GB"/>
              </w:rPr>
            </w:pPr>
            <w:del w:id="5801" w:author="Author">
              <w:r w:rsidRPr="00711388" w:rsidDel="004D643F">
                <w:rPr>
                  <w:lang w:val="en-GB"/>
                </w:rPr>
                <w:delText>This is the amount of total other items approved by supervisory authority as basic own funds not specified above issued over the reporting period.</w:delText>
              </w:r>
            </w:del>
          </w:p>
        </w:tc>
      </w:tr>
      <w:tr w:rsidR="00872AFE" w:rsidRPr="00711388" w:rsidDel="004D643F" w14:paraId="62AEB59C" w14:textId="32FF8503" w:rsidTr="00567869">
        <w:trPr>
          <w:del w:id="5802" w:author="Author"/>
        </w:trPr>
        <w:tc>
          <w:tcPr>
            <w:tcW w:w="2879" w:type="dxa"/>
            <w:tcBorders>
              <w:top w:val="single" w:sz="2" w:space="0" w:color="auto"/>
              <w:left w:val="single" w:sz="2" w:space="0" w:color="auto"/>
              <w:bottom w:val="single" w:sz="2" w:space="0" w:color="auto"/>
              <w:right w:val="single" w:sz="2" w:space="0" w:color="auto"/>
            </w:tcBorders>
          </w:tcPr>
          <w:p w14:paraId="7D63450E" w14:textId="3E3922E2" w:rsidR="00872AFE" w:rsidRPr="00711388" w:rsidDel="004D643F" w:rsidRDefault="00872AFE" w:rsidP="00567869">
            <w:pPr>
              <w:pStyle w:val="NormalLeft"/>
              <w:rPr>
                <w:del w:id="5803" w:author="Author"/>
                <w:lang w:val="en-GB"/>
              </w:rPr>
            </w:pPr>
            <w:del w:id="5804" w:author="Author">
              <w:r w:rsidRPr="00711388" w:rsidDel="004D643F">
                <w:rPr>
                  <w:lang w:val="en-GB"/>
                </w:rPr>
                <w:delText>R1100/C0080</w:delText>
              </w:r>
            </w:del>
          </w:p>
        </w:tc>
        <w:tc>
          <w:tcPr>
            <w:tcW w:w="2414" w:type="dxa"/>
            <w:tcBorders>
              <w:top w:val="single" w:sz="2" w:space="0" w:color="auto"/>
              <w:left w:val="single" w:sz="2" w:space="0" w:color="auto"/>
              <w:bottom w:val="single" w:sz="2" w:space="0" w:color="auto"/>
              <w:right w:val="single" w:sz="2" w:space="0" w:color="auto"/>
            </w:tcBorders>
          </w:tcPr>
          <w:p w14:paraId="645D245E" w14:textId="1C86B4FC" w:rsidR="00872AFE" w:rsidRPr="00711388" w:rsidDel="004D643F" w:rsidRDefault="00872AFE" w:rsidP="00567869">
            <w:pPr>
              <w:pStyle w:val="NormalLeft"/>
              <w:rPr>
                <w:del w:id="5805" w:author="Author"/>
                <w:lang w:val="en-GB"/>
              </w:rPr>
            </w:pPr>
            <w:del w:id="5806" w:author="Author">
              <w:r w:rsidRPr="00711388" w:rsidDel="004D643F">
                <w:rPr>
                  <w:lang w:val="en-GB"/>
                </w:rPr>
                <w:delText xml:space="preserve">Total of other items approved by supervisory authority as basic own fund items not specified above </w:delText>
              </w:r>
            </w:del>
            <w:r w:rsidR="00711388" w:rsidRPr="00711388">
              <w:rPr>
                <w:lang w:val="en-GB"/>
              </w:rPr>
              <w:t>-</w:t>
            </w:r>
            <w:del w:id="5807" w:author="Author">
              <w:r w:rsidRPr="00711388" w:rsidDel="004D643F">
                <w:rPr>
                  <w:lang w:val="en-GB"/>
                </w:rPr>
                <w:delText xml:space="preserve"> redeemed</w:delText>
              </w:r>
            </w:del>
          </w:p>
        </w:tc>
        <w:tc>
          <w:tcPr>
            <w:tcW w:w="3993" w:type="dxa"/>
            <w:tcBorders>
              <w:top w:val="single" w:sz="2" w:space="0" w:color="auto"/>
              <w:left w:val="single" w:sz="2" w:space="0" w:color="auto"/>
              <w:bottom w:val="single" w:sz="2" w:space="0" w:color="auto"/>
              <w:right w:val="single" w:sz="2" w:space="0" w:color="auto"/>
            </w:tcBorders>
          </w:tcPr>
          <w:p w14:paraId="644914C5" w14:textId="7FC4911A" w:rsidR="00872AFE" w:rsidRPr="00711388" w:rsidDel="004D643F" w:rsidRDefault="00872AFE" w:rsidP="00567869">
            <w:pPr>
              <w:pStyle w:val="NormalLeft"/>
              <w:rPr>
                <w:del w:id="5808" w:author="Author"/>
                <w:lang w:val="en-GB"/>
              </w:rPr>
            </w:pPr>
            <w:del w:id="5809" w:author="Author">
              <w:r w:rsidRPr="00711388" w:rsidDel="004D643F">
                <w:rPr>
                  <w:lang w:val="en-GB"/>
                </w:rPr>
                <w:delText>This is the amount of total other items approved by supervisory authority as basic own funds not specified above that are redeemed over the reporting period.</w:delText>
              </w:r>
            </w:del>
          </w:p>
        </w:tc>
      </w:tr>
      <w:tr w:rsidR="00872AFE" w:rsidRPr="00711388" w:rsidDel="004D643F" w14:paraId="2052FD46" w14:textId="6E183F2C" w:rsidTr="00567869">
        <w:trPr>
          <w:del w:id="5810" w:author="Author"/>
        </w:trPr>
        <w:tc>
          <w:tcPr>
            <w:tcW w:w="2879" w:type="dxa"/>
            <w:tcBorders>
              <w:top w:val="single" w:sz="2" w:space="0" w:color="auto"/>
              <w:left w:val="single" w:sz="2" w:space="0" w:color="auto"/>
              <w:bottom w:val="single" w:sz="2" w:space="0" w:color="auto"/>
              <w:right w:val="single" w:sz="2" w:space="0" w:color="auto"/>
            </w:tcBorders>
          </w:tcPr>
          <w:p w14:paraId="637A1F06" w14:textId="5190D6FB" w:rsidR="00872AFE" w:rsidRPr="00711388" w:rsidDel="004D643F" w:rsidRDefault="00872AFE" w:rsidP="00567869">
            <w:pPr>
              <w:pStyle w:val="NormalLeft"/>
              <w:rPr>
                <w:del w:id="5811" w:author="Author"/>
                <w:lang w:val="en-GB"/>
              </w:rPr>
            </w:pPr>
            <w:del w:id="5812" w:author="Author">
              <w:r w:rsidRPr="00711388" w:rsidDel="004D643F">
                <w:rPr>
                  <w:lang w:val="en-GB"/>
                </w:rPr>
                <w:delText>R1100/C0090</w:delText>
              </w:r>
            </w:del>
          </w:p>
        </w:tc>
        <w:tc>
          <w:tcPr>
            <w:tcW w:w="2414" w:type="dxa"/>
            <w:tcBorders>
              <w:top w:val="single" w:sz="2" w:space="0" w:color="auto"/>
              <w:left w:val="single" w:sz="2" w:space="0" w:color="auto"/>
              <w:bottom w:val="single" w:sz="2" w:space="0" w:color="auto"/>
              <w:right w:val="single" w:sz="2" w:space="0" w:color="auto"/>
            </w:tcBorders>
          </w:tcPr>
          <w:p w14:paraId="5F0524F6" w14:textId="59F874EC" w:rsidR="00872AFE" w:rsidRPr="00711388" w:rsidDel="004D643F" w:rsidRDefault="00872AFE" w:rsidP="00567869">
            <w:pPr>
              <w:pStyle w:val="NormalLeft"/>
              <w:rPr>
                <w:del w:id="5813" w:author="Author"/>
                <w:lang w:val="en-GB"/>
              </w:rPr>
            </w:pPr>
            <w:del w:id="5814" w:author="Author">
              <w:r w:rsidRPr="00711388" w:rsidDel="004D643F">
                <w:rPr>
                  <w:lang w:val="en-GB"/>
                </w:rPr>
                <w:delText xml:space="preserve">Total of other items approved by supervisory authority as basic own fund items not specified above </w:delText>
              </w:r>
            </w:del>
            <w:r w:rsidR="00845F43" w:rsidRPr="00711388">
              <w:rPr>
                <w:lang w:val="en-GB"/>
              </w:rPr>
              <w:t>-</w:t>
            </w:r>
            <w:del w:id="5815" w:author="Author">
              <w:r w:rsidRPr="00711388" w:rsidDel="004D643F">
                <w:rPr>
                  <w:lang w:val="en-GB"/>
                </w:rPr>
                <w:delText xml:space="preserve"> movements in valuation</w:delText>
              </w:r>
            </w:del>
          </w:p>
        </w:tc>
        <w:tc>
          <w:tcPr>
            <w:tcW w:w="3993" w:type="dxa"/>
            <w:tcBorders>
              <w:top w:val="single" w:sz="2" w:space="0" w:color="auto"/>
              <w:left w:val="single" w:sz="2" w:space="0" w:color="auto"/>
              <w:bottom w:val="single" w:sz="2" w:space="0" w:color="auto"/>
              <w:right w:val="single" w:sz="2" w:space="0" w:color="auto"/>
            </w:tcBorders>
          </w:tcPr>
          <w:p w14:paraId="6367CDE7" w14:textId="0DD2E141" w:rsidR="00872AFE" w:rsidRPr="00711388" w:rsidDel="004D643F" w:rsidRDefault="00872AFE" w:rsidP="00567869">
            <w:pPr>
              <w:pStyle w:val="NormalLeft"/>
              <w:rPr>
                <w:del w:id="5816" w:author="Author"/>
                <w:lang w:val="en-GB"/>
              </w:rPr>
            </w:pPr>
            <w:del w:id="5817" w:author="Author">
              <w:r w:rsidRPr="00711388" w:rsidDel="004D643F">
                <w:rPr>
                  <w:lang w:val="en-GB"/>
                </w:rPr>
                <w:delText>This is an amount reflecting movements in valuation of total other items approved by supervisory authority as basic own funds not specified above.</w:delText>
              </w:r>
            </w:del>
          </w:p>
        </w:tc>
      </w:tr>
      <w:tr w:rsidR="00872AFE" w:rsidRPr="00711388" w:rsidDel="004D643F" w14:paraId="5F1569B4" w14:textId="0A08531C" w:rsidTr="00567869">
        <w:trPr>
          <w:del w:id="5818" w:author="Author"/>
        </w:trPr>
        <w:tc>
          <w:tcPr>
            <w:tcW w:w="2879" w:type="dxa"/>
            <w:tcBorders>
              <w:top w:val="single" w:sz="2" w:space="0" w:color="auto"/>
              <w:left w:val="single" w:sz="2" w:space="0" w:color="auto"/>
              <w:bottom w:val="single" w:sz="2" w:space="0" w:color="auto"/>
              <w:right w:val="single" w:sz="2" w:space="0" w:color="auto"/>
            </w:tcBorders>
          </w:tcPr>
          <w:p w14:paraId="2ACB1E8D" w14:textId="2DB70728" w:rsidR="00872AFE" w:rsidRPr="00711388" w:rsidDel="004D643F" w:rsidRDefault="00872AFE" w:rsidP="00567869">
            <w:pPr>
              <w:pStyle w:val="NormalLeft"/>
              <w:rPr>
                <w:del w:id="5819" w:author="Author"/>
                <w:lang w:val="en-GB"/>
              </w:rPr>
            </w:pPr>
            <w:del w:id="5820" w:author="Author">
              <w:r w:rsidRPr="00711388" w:rsidDel="004D643F">
                <w:rPr>
                  <w:lang w:val="en-GB"/>
                </w:rPr>
                <w:delText>R1100/C0060</w:delText>
              </w:r>
            </w:del>
          </w:p>
        </w:tc>
        <w:tc>
          <w:tcPr>
            <w:tcW w:w="2414" w:type="dxa"/>
            <w:tcBorders>
              <w:top w:val="single" w:sz="2" w:space="0" w:color="auto"/>
              <w:left w:val="single" w:sz="2" w:space="0" w:color="auto"/>
              <w:bottom w:val="single" w:sz="2" w:space="0" w:color="auto"/>
              <w:right w:val="single" w:sz="2" w:space="0" w:color="auto"/>
            </w:tcBorders>
          </w:tcPr>
          <w:p w14:paraId="4D5FE2EF" w14:textId="450E7F77" w:rsidR="00872AFE" w:rsidRPr="00711388" w:rsidDel="004D643F" w:rsidRDefault="00872AFE" w:rsidP="00567869">
            <w:pPr>
              <w:pStyle w:val="NormalLeft"/>
              <w:rPr>
                <w:del w:id="5821" w:author="Author"/>
                <w:lang w:val="en-GB"/>
              </w:rPr>
            </w:pPr>
            <w:del w:id="5822" w:author="Author">
              <w:r w:rsidRPr="00711388" w:rsidDel="004D643F">
                <w:rPr>
                  <w:lang w:val="en-GB"/>
                </w:rPr>
                <w:delText xml:space="preserve">Total of other items approved by supervisory authority as basic own fund items not specified above </w:delText>
              </w:r>
            </w:del>
            <w:r w:rsidR="00845F43" w:rsidRPr="00711388">
              <w:rPr>
                <w:lang w:val="en-GB"/>
              </w:rPr>
              <w:t>-</w:t>
            </w:r>
            <w:del w:id="5823"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7291D140" w14:textId="7D679692" w:rsidR="00872AFE" w:rsidRPr="00711388" w:rsidDel="004D643F" w:rsidRDefault="00872AFE" w:rsidP="00567869">
            <w:pPr>
              <w:pStyle w:val="NormalLeft"/>
              <w:rPr>
                <w:del w:id="5824" w:author="Author"/>
                <w:lang w:val="en-GB"/>
              </w:rPr>
            </w:pPr>
            <w:del w:id="5825" w:author="Author">
              <w:r w:rsidRPr="00711388" w:rsidDel="004D643F">
                <w:rPr>
                  <w:lang w:val="en-GB"/>
                </w:rPr>
                <w:delText>This is the balance of total other items approved by supervisory authority as basic own funds not specified above carried forward to the next reporting period.</w:delText>
              </w:r>
            </w:del>
          </w:p>
        </w:tc>
      </w:tr>
      <w:tr w:rsidR="00872AFE" w:rsidRPr="00711388" w:rsidDel="004D643F" w14:paraId="2EE344BA" w14:textId="22FFC38C" w:rsidTr="00567869">
        <w:trPr>
          <w:del w:id="5826" w:author="Author"/>
        </w:trPr>
        <w:tc>
          <w:tcPr>
            <w:tcW w:w="9286" w:type="dxa"/>
            <w:gridSpan w:val="3"/>
            <w:tcBorders>
              <w:top w:val="single" w:sz="2" w:space="0" w:color="auto"/>
              <w:left w:val="single" w:sz="2" w:space="0" w:color="auto"/>
              <w:bottom w:val="single" w:sz="2" w:space="0" w:color="auto"/>
              <w:right w:val="single" w:sz="2" w:space="0" w:color="auto"/>
            </w:tcBorders>
          </w:tcPr>
          <w:p w14:paraId="5384F621" w14:textId="31CF3D24" w:rsidR="00872AFE" w:rsidRPr="00711388" w:rsidDel="004D643F" w:rsidRDefault="00872AFE" w:rsidP="00567869">
            <w:pPr>
              <w:pStyle w:val="NormalCentered"/>
              <w:jc w:val="left"/>
              <w:rPr>
                <w:del w:id="5827" w:author="Author"/>
                <w:lang w:val="en-GB"/>
              </w:rPr>
            </w:pPr>
            <w:del w:id="5828" w:author="Author">
              <w:r w:rsidRPr="00711388" w:rsidDel="004D643F">
                <w:rPr>
                  <w:i/>
                  <w:iCs/>
                  <w:lang w:val="en-GB"/>
                </w:rPr>
                <w:delText xml:space="preserve">Ancillary own funds </w:delText>
              </w:r>
            </w:del>
            <w:r w:rsidR="00845F43" w:rsidRPr="00711388">
              <w:rPr>
                <w:i/>
                <w:iCs/>
                <w:lang w:val="en-GB"/>
              </w:rPr>
              <w:t>-</w:t>
            </w:r>
            <w:del w:id="5829" w:author="Author">
              <w:r w:rsidRPr="00711388" w:rsidDel="004D643F">
                <w:rPr>
                  <w:i/>
                  <w:iCs/>
                  <w:lang w:val="en-GB"/>
                </w:rPr>
                <w:delText xml:space="preserve"> movements in the reporting period</w:delText>
              </w:r>
            </w:del>
          </w:p>
        </w:tc>
      </w:tr>
      <w:tr w:rsidR="00872AFE" w:rsidRPr="00711388" w:rsidDel="004D643F" w14:paraId="1DABC63F" w14:textId="138731D0" w:rsidTr="00567869">
        <w:trPr>
          <w:del w:id="5830" w:author="Author"/>
        </w:trPr>
        <w:tc>
          <w:tcPr>
            <w:tcW w:w="2879" w:type="dxa"/>
            <w:tcBorders>
              <w:top w:val="single" w:sz="2" w:space="0" w:color="auto"/>
              <w:left w:val="single" w:sz="2" w:space="0" w:color="auto"/>
              <w:bottom w:val="single" w:sz="2" w:space="0" w:color="auto"/>
              <w:right w:val="single" w:sz="2" w:space="0" w:color="auto"/>
            </w:tcBorders>
          </w:tcPr>
          <w:p w14:paraId="5FD06D42" w14:textId="45EA6C9F" w:rsidR="00872AFE" w:rsidRPr="00711388" w:rsidDel="004D643F" w:rsidRDefault="00872AFE" w:rsidP="00567869">
            <w:pPr>
              <w:pStyle w:val="NormalLeft"/>
              <w:rPr>
                <w:del w:id="5831" w:author="Author"/>
                <w:lang w:val="en-GB"/>
              </w:rPr>
            </w:pPr>
            <w:del w:id="5832" w:author="Author">
              <w:r w:rsidRPr="00711388" w:rsidDel="004D643F">
                <w:rPr>
                  <w:lang w:val="en-GB"/>
                </w:rPr>
                <w:delText>R1110/C0010</w:delText>
              </w:r>
            </w:del>
          </w:p>
        </w:tc>
        <w:tc>
          <w:tcPr>
            <w:tcW w:w="2414" w:type="dxa"/>
            <w:tcBorders>
              <w:top w:val="single" w:sz="2" w:space="0" w:color="auto"/>
              <w:left w:val="single" w:sz="2" w:space="0" w:color="auto"/>
              <w:bottom w:val="single" w:sz="2" w:space="0" w:color="auto"/>
              <w:right w:val="single" w:sz="2" w:space="0" w:color="auto"/>
            </w:tcBorders>
          </w:tcPr>
          <w:p w14:paraId="59FC6713" w14:textId="216627D1" w:rsidR="00872AFE" w:rsidRPr="00711388" w:rsidDel="004D643F" w:rsidRDefault="00872AFE" w:rsidP="00567869">
            <w:pPr>
              <w:pStyle w:val="NormalLeft"/>
              <w:rPr>
                <w:del w:id="5833" w:author="Author"/>
                <w:lang w:val="en-GB"/>
              </w:rPr>
            </w:pPr>
            <w:del w:id="5834" w:author="Author">
              <w:r w:rsidRPr="00711388" w:rsidDel="004D643F">
                <w:rPr>
                  <w:lang w:val="en-GB"/>
                </w:rPr>
                <w:delText xml:space="preserve">Ancillary own funds </w:delText>
              </w:r>
            </w:del>
            <w:r w:rsidR="00711388" w:rsidRPr="00711388">
              <w:rPr>
                <w:lang w:val="en-GB"/>
              </w:rPr>
              <w:t>-</w:t>
            </w:r>
            <w:del w:id="5835" w:author="Author">
              <w:r w:rsidRPr="00711388" w:rsidDel="004D643F">
                <w:rPr>
                  <w:lang w:val="en-GB"/>
                </w:rPr>
                <w:delText xml:space="preserve">Tier 2 </w:delText>
              </w:r>
            </w:del>
            <w:r w:rsidR="00845F43" w:rsidRPr="00711388">
              <w:rPr>
                <w:lang w:val="en-GB"/>
              </w:rPr>
              <w:t>-</w:t>
            </w:r>
            <w:del w:id="5836"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430B2589" w14:textId="5D655553" w:rsidR="00872AFE" w:rsidRPr="00711388" w:rsidDel="004D643F" w:rsidRDefault="00872AFE" w:rsidP="00567869">
            <w:pPr>
              <w:pStyle w:val="NormalLeft"/>
              <w:rPr>
                <w:del w:id="5837" w:author="Author"/>
                <w:lang w:val="en-GB"/>
              </w:rPr>
            </w:pPr>
            <w:del w:id="5838" w:author="Author">
              <w:r w:rsidRPr="00711388" w:rsidDel="004D643F">
                <w:rPr>
                  <w:lang w:val="en-GB"/>
                </w:rPr>
                <w:delText>This is the balance of Tier 2 ancillary own funds brought forward from the previous reporting period.</w:delText>
              </w:r>
            </w:del>
          </w:p>
        </w:tc>
      </w:tr>
      <w:tr w:rsidR="00872AFE" w:rsidRPr="00711388" w:rsidDel="004D643F" w14:paraId="772D342B" w14:textId="05E06E1E" w:rsidTr="00567869">
        <w:trPr>
          <w:del w:id="5839" w:author="Author"/>
        </w:trPr>
        <w:tc>
          <w:tcPr>
            <w:tcW w:w="2879" w:type="dxa"/>
            <w:tcBorders>
              <w:top w:val="single" w:sz="2" w:space="0" w:color="auto"/>
              <w:left w:val="single" w:sz="2" w:space="0" w:color="auto"/>
              <w:bottom w:val="single" w:sz="2" w:space="0" w:color="auto"/>
              <w:right w:val="single" w:sz="2" w:space="0" w:color="auto"/>
            </w:tcBorders>
          </w:tcPr>
          <w:p w14:paraId="61E131AE" w14:textId="323C785B" w:rsidR="00872AFE" w:rsidRPr="00711388" w:rsidDel="004D643F" w:rsidRDefault="00872AFE" w:rsidP="00567869">
            <w:pPr>
              <w:pStyle w:val="NormalLeft"/>
              <w:rPr>
                <w:del w:id="5840" w:author="Author"/>
                <w:lang w:val="en-GB"/>
              </w:rPr>
            </w:pPr>
            <w:del w:id="5841" w:author="Author">
              <w:r w:rsidRPr="00711388" w:rsidDel="004D643F">
                <w:rPr>
                  <w:lang w:val="en-GB"/>
                </w:rPr>
                <w:delText>R1110/C0110</w:delText>
              </w:r>
            </w:del>
          </w:p>
        </w:tc>
        <w:tc>
          <w:tcPr>
            <w:tcW w:w="2414" w:type="dxa"/>
            <w:tcBorders>
              <w:top w:val="single" w:sz="2" w:space="0" w:color="auto"/>
              <w:left w:val="single" w:sz="2" w:space="0" w:color="auto"/>
              <w:bottom w:val="single" w:sz="2" w:space="0" w:color="auto"/>
              <w:right w:val="single" w:sz="2" w:space="0" w:color="auto"/>
            </w:tcBorders>
          </w:tcPr>
          <w:p w14:paraId="173BD567" w14:textId="410E231F" w:rsidR="00872AFE" w:rsidRPr="00711388" w:rsidDel="004D643F" w:rsidRDefault="00872AFE" w:rsidP="00567869">
            <w:pPr>
              <w:pStyle w:val="NormalLeft"/>
              <w:rPr>
                <w:del w:id="5842" w:author="Author"/>
                <w:lang w:val="en-GB"/>
              </w:rPr>
            </w:pPr>
            <w:del w:id="5843" w:author="Author">
              <w:r w:rsidRPr="00711388" w:rsidDel="004D643F">
                <w:rPr>
                  <w:lang w:val="en-GB"/>
                </w:rPr>
                <w:delText xml:space="preserve">Ancillary own funds </w:delText>
              </w:r>
            </w:del>
            <w:r w:rsidR="00711388" w:rsidRPr="00711388">
              <w:rPr>
                <w:lang w:val="en-GB"/>
              </w:rPr>
              <w:t>-</w:t>
            </w:r>
            <w:del w:id="5844" w:author="Author">
              <w:r w:rsidRPr="00711388" w:rsidDel="004D643F">
                <w:rPr>
                  <w:lang w:val="en-GB"/>
                </w:rPr>
                <w:delText xml:space="preserve">Tier 2 </w:delText>
              </w:r>
            </w:del>
            <w:r w:rsidR="00845F43" w:rsidRPr="00711388">
              <w:rPr>
                <w:lang w:val="en-GB"/>
              </w:rPr>
              <w:t>-</w:t>
            </w:r>
            <w:del w:id="5845" w:author="Author">
              <w:r w:rsidRPr="00711388" w:rsidDel="004D643F">
                <w:rPr>
                  <w:lang w:val="en-GB"/>
                </w:rPr>
                <w:delText xml:space="preserve"> new amount made available</w:delText>
              </w:r>
            </w:del>
          </w:p>
        </w:tc>
        <w:tc>
          <w:tcPr>
            <w:tcW w:w="3993" w:type="dxa"/>
            <w:tcBorders>
              <w:top w:val="single" w:sz="2" w:space="0" w:color="auto"/>
              <w:left w:val="single" w:sz="2" w:space="0" w:color="auto"/>
              <w:bottom w:val="single" w:sz="2" w:space="0" w:color="auto"/>
              <w:right w:val="single" w:sz="2" w:space="0" w:color="auto"/>
            </w:tcBorders>
          </w:tcPr>
          <w:p w14:paraId="6D768730" w14:textId="654AE92E" w:rsidR="00872AFE" w:rsidRPr="00711388" w:rsidDel="004D643F" w:rsidRDefault="00872AFE" w:rsidP="00567869">
            <w:pPr>
              <w:pStyle w:val="NormalLeft"/>
              <w:rPr>
                <w:del w:id="5846" w:author="Author"/>
                <w:lang w:val="en-GB"/>
              </w:rPr>
            </w:pPr>
            <w:del w:id="5847" w:author="Author">
              <w:r w:rsidRPr="00711388" w:rsidDel="004D643F">
                <w:rPr>
                  <w:lang w:val="en-GB"/>
                </w:rPr>
                <w:delText>This is the new amount of Tier 2 ancillary own funds to be made available over the reporting period.</w:delText>
              </w:r>
            </w:del>
          </w:p>
        </w:tc>
      </w:tr>
      <w:tr w:rsidR="00872AFE" w:rsidRPr="00711388" w:rsidDel="004D643F" w14:paraId="6E08C630" w14:textId="0E5DA96A" w:rsidTr="00567869">
        <w:trPr>
          <w:del w:id="5848" w:author="Author"/>
        </w:trPr>
        <w:tc>
          <w:tcPr>
            <w:tcW w:w="2879" w:type="dxa"/>
            <w:tcBorders>
              <w:top w:val="single" w:sz="2" w:space="0" w:color="auto"/>
              <w:left w:val="single" w:sz="2" w:space="0" w:color="auto"/>
              <w:bottom w:val="single" w:sz="2" w:space="0" w:color="auto"/>
              <w:right w:val="single" w:sz="2" w:space="0" w:color="auto"/>
            </w:tcBorders>
          </w:tcPr>
          <w:p w14:paraId="1C376004" w14:textId="607D222A" w:rsidR="00872AFE" w:rsidRPr="00711388" w:rsidDel="004D643F" w:rsidRDefault="00872AFE" w:rsidP="00567869">
            <w:pPr>
              <w:pStyle w:val="NormalLeft"/>
              <w:rPr>
                <w:del w:id="5849" w:author="Author"/>
                <w:lang w:val="en-GB"/>
              </w:rPr>
            </w:pPr>
            <w:del w:id="5850" w:author="Author">
              <w:r w:rsidRPr="00711388" w:rsidDel="004D643F">
                <w:rPr>
                  <w:lang w:val="en-GB"/>
                </w:rPr>
                <w:delText>R1110/C0120</w:delText>
              </w:r>
            </w:del>
          </w:p>
        </w:tc>
        <w:tc>
          <w:tcPr>
            <w:tcW w:w="2414" w:type="dxa"/>
            <w:tcBorders>
              <w:top w:val="single" w:sz="2" w:space="0" w:color="auto"/>
              <w:left w:val="single" w:sz="2" w:space="0" w:color="auto"/>
              <w:bottom w:val="single" w:sz="2" w:space="0" w:color="auto"/>
              <w:right w:val="single" w:sz="2" w:space="0" w:color="auto"/>
            </w:tcBorders>
          </w:tcPr>
          <w:p w14:paraId="136B3FD0" w14:textId="2C6F7B83" w:rsidR="00872AFE" w:rsidRPr="00711388" w:rsidDel="004D643F" w:rsidRDefault="00872AFE" w:rsidP="00567869">
            <w:pPr>
              <w:pStyle w:val="NormalLeft"/>
              <w:rPr>
                <w:del w:id="5851" w:author="Author"/>
                <w:lang w:val="en-GB"/>
              </w:rPr>
            </w:pPr>
            <w:del w:id="5852" w:author="Author">
              <w:r w:rsidRPr="00711388" w:rsidDel="004D643F">
                <w:rPr>
                  <w:lang w:val="en-GB"/>
                </w:rPr>
                <w:delText xml:space="preserve">Ancillary own funds </w:delText>
              </w:r>
            </w:del>
            <w:r w:rsidR="00711388" w:rsidRPr="00711388">
              <w:rPr>
                <w:lang w:val="en-GB"/>
              </w:rPr>
              <w:t>-</w:t>
            </w:r>
            <w:del w:id="5853" w:author="Author">
              <w:r w:rsidRPr="00711388" w:rsidDel="004D643F">
                <w:rPr>
                  <w:lang w:val="en-GB"/>
                </w:rPr>
                <w:delText xml:space="preserve">Tier 2 </w:delText>
              </w:r>
            </w:del>
            <w:r w:rsidR="00845F43" w:rsidRPr="00711388">
              <w:rPr>
                <w:lang w:val="en-GB"/>
              </w:rPr>
              <w:t>-</w:t>
            </w:r>
            <w:del w:id="5854" w:author="Author">
              <w:r w:rsidRPr="00711388" w:rsidDel="004D643F">
                <w:rPr>
                  <w:lang w:val="en-GB"/>
                </w:rPr>
                <w:delText xml:space="preserve"> reduction to amount available</w:delText>
              </w:r>
            </w:del>
          </w:p>
        </w:tc>
        <w:tc>
          <w:tcPr>
            <w:tcW w:w="3993" w:type="dxa"/>
            <w:tcBorders>
              <w:top w:val="single" w:sz="2" w:space="0" w:color="auto"/>
              <w:left w:val="single" w:sz="2" w:space="0" w:color="auto"/>
              <w:bottom w:val="single" w:sz="2" w:space="0" w:color="auto"/>
              <w:right w:val="single" w:sz="2" w:space="0" w:color="auto"/>
            </w:tcBorders>
          </w:tcPr>
          <w:p w14:paraId="147BD78C" w14:textId="47331948" w:rsidR="00872AFE" w:rsidRPr="00711388" w:rsidDel="004D643F" w:rsidRDefault="00872AFE" w:rsidP="00567869">
            <w:pPr>
              <w:pStyle w:val="NormalLeft"/>
              <w:rPr>
                <w:del w:id="5855" w:author="Author"/>
                <w:lang w:val="en-GB"/>
              </w:rPr>
            </w:pPr>
            <w:del w:id="5856" w:author="Author">
              <w:r w:rsidRPr="00711388" w:rsidDel="004D643F">
                <w:rPr>
                  <w:lang w:val="en-GB"/>
                </w:rPr>
                <w:delText>This is the reduction to the amount available Tier 2 ancillary own funds over the reporting period.</w:delText>
              </w:r>
            </w:del>
          </w:p>
        </w:tc>
      </w:tr>
      <w:tr w:rsidR="00872AFE" w:rsidRPr="00711388" w:rsidDel="004D643F" w14:paraId="4DDEF269" w14:textId="4D7A8B51" w:rsidTr="00567869">
        <w:trPr>
          <w:del w:id="5857" w:author="Author"/>
        </w:trPr>
        <w:tc>
          <w:tcPr>
            <w:tcW w:w="2879" w:type="dxa"/>
            <w:tcBorders>
              <w:top w:val="single" w:sz="2" w:space="0" w:color="auto"/>
              <w:left w:val="single" w:sz="2" w:space="0" w:color="auto"/>
              <w:bottom w:val="single" w:sz="2" w:space="0" w:color="auto"/>
              <w:right w:val="single" w:sz="2" w:space="0" w:color="auto"/>
            </w:tcBorders>
          </w:tcPr>
          <w:p w14:paraId="61A7FF58" w14:textId="370A06D5" w:rsidR="00872AFE" w:rsidRPr="00711388" w:rsidDel="004D643F" w:rsidRDefault="00872AFE" w:rsidP="00567869">
            <w:pPr>
              <w:pStyle w:val="NormalLeft"/>
              <w:rPr>
                <w:del w:id="5858" w:author="Author"/>
                <w:lang w:val="en-GB"/>
              </w:rPr>
            </w:pPr>
            <w:del w:id="5859" w:author="Author">
              <w:r w:rsidRPr="00711388" w:rsidDel="004D643F">
                <w:rPr>
                  <w:lang w:val="en-GB"/>
                </w:rPr>
                <w:lastRenderedPageBreak/>
                <w:delText>R1110/C0130</w:delText>
              </w:r>
            </w:del>
          </w:p>
        </w:tc>
        <w:tc>
          <w:tcPr>
            <w:tcW w:w="2414" w:type="dxa"/>
            <w:tcBorders>
              <w:top w:val="single" w:sz="2" w:space="0" w:color="auto"/>
              <w:left w:val="single" w:sz="2" w:space="0" w:color="auto"/>
              <w:bottom w:val="single" w:sz="2" w:space="0" w:color="auto"/>
              <w:right w:val="single" w:sz="2" w:space="0" w:color="auto"/>
            </w:tcBorders>
          </w:tcPr>
          <w:p w14:paraId="04FBBFFE" w14:textId="3CE4A242" w:rsidR="00872AFE" w:rsidRPr="00711388" w:rsidDel="004D643F" w:rsidRDefault="00872AFE" w:rsidP="00567869">
            <w:pPr>
              <w:pStyle w:val="NormalLeft"/>
              <w:rPr>
                <w:del w:id="5860" w:author="Author"/>
                <w:lang w:val="en-GB"/>
              </w:rPr>
            </w:pPr>
            <w:del w:id="5861" w:author="Author">
              <w:r w:rsidRPr="00711388" w:rsidDel="004D643F">
                <w:rPr>
                  <w:lang w:val="en-GB"/>
                </w:rPr>
                <w:delText xml:space="preserve">Ancillary own funds </w:delText>
              </w:r>
            </w:del>
            <w:r w:rsidR="00711388" w:rsidRPr="00711388">
              <w:rPr>
                <w:lang w:val="en-GB"/>
              </w:rPr>
              <w:t>-</w:t>
            </w:r>
            <w:del w:id="5862" w:author="Author">
              <w:r w:rsidRPr="00711388" w:rsidDel="004D643F">
                <w:rPr>
                  <w:lang w:val="en-GB"/>
                </w:rPr>
                <w:delText xml:space="preserve">Tier 2 </w:delText>
              </w:r>
            </w:del>
            <w:r w:rsidR="00845F43" w:rsidRPr="00711388">
              <w:rPr>
                <w:lang w:val="en-GB"/>
              </w:rPr>
              <w:t>-</w:t>
            </w:r>
            <w:del w:id="5863" w:author="Author">
              <w:r w:rsidRPr="00711388" w:rsidDel="004D643F">
                <w:rPr>
                  <w:lang w:val="en-GB"/>
                </w:rPr>
                <w:delText xml:space="preserve"> called up to basic own fund</w:delText>
              </w:r>
            </w:del>
          </w:p>
        </w:tc>
        <w:tc>
          <w:tcPr>
            <w:tcW w:w="3993" w:type="dxa"/>
            <w:tcBorders>
              <w:top w:val="single" w:sz="2" w:space="0" w:color="auto"/>
              <w:left w:val="single" w:sz="2" w:space="0" w:color="auto"/>
              <w:bottom w:val="single" w:sz="2" w:space="0" w:color="auto"/>
              <w:right w:val="single" w:sz="2" w:space="0" w:color="auto"/>
            </w:tcBorders>
          </w:tcPr>
          <w:p w14:paraId="490131C3" w14:textId="08E82906" w:rsidR="00872AFE" w:rsidRPr="00711388" w:rsidDel="004D643F" w:rsidRDefault="00872AFE" w:rsidP="00567869">
            <w:pPr>
              <w:pStyle w:val="NormalLeft"/>
              <w:rPr>
                <w:del w:id="5864" w:author="Author"/>
                <w:lang w:val="en-GB"/>
              </w:rPr>
            </w:pPr>
            <w:del w:id="5865" w:author="Author">
              <w:r w:rsidRPr="00711388" w:rsidDel="004D643F">
                <w:rPr>
                  <w:lang w:val="en-GB"/>
                </w:rPr>
                <w:delText>This is the amount of Tier 2 ancillary own funds that are called up to a basic own fund item over the reporting period.</w:delText>
              </w:r>
            </w:del>
          </w:p>
        </w:tc>
      </w:tr>
      <w:tr w:rsidR="00872AFE" w:rsidRPr="00711388" w:rsidDel="004D643F" w14:paraId="751D1FF2" w14:textId="353CF3A8" w:rsidTr="00567869">
        <w:trPr>
          <w:del w:id="5866" w:author="Author"/>
        </w:trPr>
        <w:tc>
          <w:tcPr>
            <w:tcW w:w="2879" w:type="dxa"/>
            <w:tcBorders>
              <w:top w:val="single" w:sz="2" w:space="0" w:color="auto"/>
              <w:left w:val="single" w:sz="2" w:space="0" w:color="auto"/>
              <w:bottom w:val="single" w:sz="2" w:space="0" w:color="auto"/>
              <w:right w:val="single" w:sz="2" w:space="0" w:color="auto"/>
            </w:tcBorders>
          </w:tcPr>
          <w:p w14:paraId="7D06878C" w14:textId="2E57EE4E" w:rsidR="00872AFE" w:rsidRPr="00711388" w:rsidDel="004D643F" w:rsidRDefault="00872AFE" w:rsidP="00567869">
            <w:pPr>
              <w:pStyle w:val="NormalLeft"/>
              <w:rPr>
                <w:del w:id="5867" w:author="Author"/>
                <w:lang w:val="en-GB"/>
              </w:rPr>
            </w:pPr>
            <w:del w:id="5868" w:author="Author">
              <w:r w:rsidRPr="00711388" w:rsidDel="004D643F">
                <w:rPr>
                  <w:lang w:val="en-GB"/>
                </w:rPr>
                <w:delText>R1110/C0060</w:delText>
              </w:r>
            </w:del>
          </w:p>
        </w:tc>
        <w:tc>
          <w:tcPr>
            <w:tcW w:w="2414" w:type="dxa"/>
            <w:tcBorders>
              <w:top w:val="single" w:sz="2" w:space="0" w:color="auto"/>
              <w:left w:val="single" w:sz="2" w:space="0" w:color="auto"/>
              <w:bottom w:val="single" w:sz="2" w:space="0" w:color="auto"/>
              <w:right w:val="single" w:sz="2" w:space="0" w:color="auto"/>
            </w:tcBorders>
          </w:tcPr>
          <w:p w14:paraId="7E8B0B27" w14:textId="487AE28D" w:rsidR="00872AFE" w:rsidRPr="00711388" w:rsidDel="004D643F" w:rsidRDefault="00872AFE" w:rsidP="00567869">
            <w:pPr>
              <w:pStyle w:val="NormalLeft"/>
              <w:rPr>
                <w:del w:id="5869" w:author="Author"/>
                <w:lang w:val="en-GB"/>
              </w:rPr>
            </w:pPr>
            <w:del w:id="5870" w:author="Author">
              <w:r w:rsidRPr="00711388" w:rsidDel="004D643F">
                <w:rPr>
                  <w:lang w:val="en-GB"/>
                </w:rPr>
                <w:delText xml:space="preserve">Ancillary own funds </w:delText>
              </w:r>
            </w:del>
            <w:r w:rsidR="00711388" w:rsidRPr="00711388">
              <w:rPr>
                <w:lang w:val="en-GB"/>
              </w:rPr>
              <w:t>-</w:t>
            </w:r>
            <w:del w:id="5871" w:author="Author">
              <w:r w:rsidRPr="00711388" w:rsidDel="004D643F">
                <w:rPr>
                  <w:lang w:val="en-GB"/>
                </w:rPr>
                <w:delText xml:space="preserve">Tier 2 </w:delText>
              </w:r>
            </w:del>
            <w:r w:rsidR="00845F43" w:rsidRPr="00711388">
              <w:rPr>
                <w:lang w:val="en-GB"/>
              </w:rPr>
              <w:t>-</w:t>
            </w:r>
            <w:del w:id="5872"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3737DCC4" w14:textId="384B20FA" w:rsidR="00872AFE" w:rsidRPr="00711388" w:rsidDel="004D643F" w:rsidRDefault="00872AFE" w:rsidP="00567869">
            <w:pPr>
              <w:pStyle w:val="NormalLeft"/>
              <w:rPr>
                <w:del w:id="5873" w:author="Author"/>
                <w:lang w:val="en-GB"/>
              </w:rPr>
            </w:pPr>
            <w:del w:id="5874" w:author="Author">
              <w:r w:rsidRPr="00711388" w:rsidDel="004D643F">
                <w:rPr>
                  <w:lang w:val="en-GB"/>
                </w:rPr>
                <w:delText>This is the balance of Tier 2 ancillary own funds carried forward to the next reporting period.</w:delText>
              </w:r>
            </w:del>
          </w:p>
        </w:tc>
      </w:tr>
      <w:tr w:rsidR="00872AFE" w:rsidRPr="00711388" w:rsidDel="004D643F" w14:paraId="3FBD783D" w14:textId="2CC7EE90" w:rsidTr="00567869">
        <w:trPr>
          <w:del w:id="5875" w:author="Author"/>
        </w:trPr>
        <w:tc>
          <w:tcPr>
            <w:tcW w:w="2879" w:type="dxa"/>
            <w:tcBorders>
              <w:top w:val="single" w:sz="2" w:space="0" w:color="auto"/>
              <w:left w:val="single" w:sz="2" w:space="0" w:color="auto"/>
              <w:bottom w:val="single" w:sz="2" w:space="0" w:color="auto"/>
              <w:right w:val="single" w:sz="2" w:space="0" w:color="auto"/>
            </w:tcBorders>
          </w:tcPr>
          <w:p w14:paraId="795F7175" w14:textId="3671D231" w:rsidR="00872AFE" w:rsidRPr="00711388" w:rsidDel="004D643F" w:rsidRDefault="00872AFE" w:rsidP="00567869">
            <w:pPr>
              <w:pStyle w:val="NormalLeft"/>
              <w:rPr>
                <w:del w:id="5876" w:author="Author"/>
                <w:lang w:val="en-GB"/>
              </w:rPr>
            </w:pPr>
            <w:del w:id="5877" w:author="Author">
              <w:r w:rsidRPr="00711388" w:rsidDel="004D643F">
                <w:rPr>
                  <w:lang w:val="en-GB"/>
                </w:rPr>
                <w:delText>R1120/C0010</w:delText>
              </w:r>
            </w:del>
          </w:p>
        </w:tc>
        <w:tc>
          <w:tcPr>
            <w:tcW w:w="2414" w:type="dxa"/>
            <w:tcBorders>
              <w:top w:val="single" w:sz="2" w:space="0" w:color="auto"/>
              <w:left w:val="single" w:sz="2" w:space="0" w:color="auto"/>
              <w:bottom w:val="single" w:sz="2" w:space="0" w:color="auto"/>
              <w:right w:val="single" w:sz="2" w:space="0" w:color="auto"/>
            </w:tcBorders>
          </w:tcPr>
          <w:p w14:paraId="5D90A118" w14:textId="40246250" w:rsidR="00872AFE" w:rsidRPr="00711388" w:rsidDel="004D643F" w:rsidRDefault="00872AFE" w:rsidP="00567869">
            <w:pPr>
              <w:pStyle w:val="NormalLeft"/>
              <w:rPr>
                <w:del w:id="5878" w:author="Author"/>
                <w:lang w:val="en-GB"/>
              </w:rPr>
            </w:pPr>
            <w:del w:id="5879" w:author="Author">
              <w:r w:rsidRPr="00711388" w:rsidDel="004D643F">
                <w:rPr>
                  <w:lang w:val="en-GB"/>
                </w:rPr>
                <w:delText xml:space="preserve">Ancillary own funds </w:delText>
              </w:r>
            </w:del>
            <w:r w:rsidR="00711388" w:rsidRPr="00711388">
              <w:rPr>
                <w:lang w:val="en-GB"/>
              </w:rPr>
              <w:t>-</w:t>
            </w:r>
            <w:del w:id="5880" w:author="Author">
              <w:r w:rsidRPr="00711388" w:rsidDel="004D643F">
                <w:rPr>
                  <w:lang w:val="en-GB"/>
                </w:rPr>
                <w:delText xml:space="preserve">Tier 3 </w:delText>
              </w:r>
            </w:del>
            <w:r w:rsidR="00845F43" w:rsidRPr="00711388">
              <w:rPr>
                <w:lang w:val="en-GB"/>
              </w:rPr>
              <w:t>-</w:t>
            </w:r>
            <w:del w:id="5881"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1080FED9" w14:textId="54A72F21" w:rsidR="00872AFE" w:rsidRPr="00711388" w:rsidDel="004D643F" w:rsidRDefault="00872AFE" w:rsidP="00567869">
            <w:pPr>
              <w:pStyle w:val="NormalLeft"/>
              <w:rPr>
                <w:del w:id="5882" w:author="Author"/>
                <w:lang w:val="en-GB"/>
              </w:rPr>
            </w:pPr>
            <w:del w:id="5883" w:author="Author">
              <w:r w:rsidRPr="00711388" w:rsidDel="004D643F">
                <w:rPr>
                  <w:lang w:val="en-GB"/>
                </w:rPr>
                <w:delText>This is the balance of Tier 3 ancillary own funds brought forward from the previous reporting period.</w:delText>
              </w:r>
            </w:del>
          </w:p>
        </w:tc>
      </w:tr>
      <w:tr w:rsidR="00872AFE" w:rsidRPr="00711388" w:rsidDel="004D643F" w14:paraId="2856114F" w14:textId="24F4BAA6" w:rsidTr="00567869">
        <w:trPr>
          <w:del w:id="5884" w:author="Author"/>
        </w:trPr>
        <w:tc>
          <w:tcPr>
            <w:tcW w:w="2879" w:type="dxa"/>
            <w:tcBorders>
              <w:top w:val="single" w:sz="2" w:space="0" w:color="auto"/>
              <w:left w:val="single" w:sz="2" w:space="0" w:color="auto"/>
              <w:bottom w:val="single" w:sz="2" w:space="0" w:color="auto"/>
              <w:right w:val="single" w:sz="2" w:space="0" w:color="auto"/>
            </w:tcBorders>
          </w:tcPr>
          <w:p w14:paraId="62BA98D8" w14:textId="6833E25D" w:rsidR="00872AFE" w:rsidRPr="00711388" w:rsidDel="004D643F" w:rsidRDefault="00872AFE" w:rsidP="00567869">
            <w:pPr>
              <w:pStyle w:val="NormalLeft"/>
              <w:rPr>
                <w:del w:id="5885" w:author="Author"/>
                <w:lang w:val="en-GB"/>
              </w:rPr>
            </w:pPr>
            <w:del w:id="5886" w:author="Author">
              <w:r w:rsidRPr="00711388" w:rsidDel="004D643F">
                <w:rPr>
                  <w:lang w:val="en-GB"/>
                </w:rPr>
                <w:delText>R1120/C0110</w:delText>
              </w:r>
            </w:del>
          </w:p>
        </w:tc>
        <w:tc>
          <w:tcPr>
            <w:tcW w:w="2414" w:type="dxa"/>
            <w:tcBorders>
              <w:top w:val="single" w:sz="2" w:space="0" w:color="auto"/>
              <w:left w:val="single" w:sz="2" w:space="0" w:color="auto"/>
              <w:bottom w:val="single" w:sz="2" w:space="0" w:color="auto"/>
              <w:right w:val="single" w:sz="2" w:space="0" w:color="auto"/>
            </w:tcBorders>
          </w:tcPr>
          <w:p w14:paraId="2B868AC2" w14:textId="7C555800" w:rsidR="00872AFE" w:rsidRPr="00711388" w:rsidDel="004D643F" w:rsidRDefault="00872AFE" w:rsidP="00567869">
            <w:pPr>
              <w:pStyle w:val="NormalLeft"/>
              <w:rPr>
                <w:del w:id="5887" w:author="Author"/>
                <w:lang w:val="en-GB"/>
              </w:rPr>
            </w:pPr>
            <w:del w:id="5888" w:author="Author">
              <w:r w:rsidRPr="00711388" w:rsidDel="004D643F">
                <w:rPr>
                  <w:lang w:val="en-GB"/>
                </w:rPr>
                <w:delText xml:space="preserve">Ancillary own funds </w:delText>
              </w:r>
            </w:del>
            <w:r w:rsidR="00711388" w:rsidRPr="00711388">
              <w:rPr>
                <w:lang w:val="en-GB"/>
              </w:rPr>
              <w:t>-</w:t>
            </w:r>
            <w:del w:id="5889" w:author="Author">
              <w:r w:rsidRPr="00711388" w:rsidDel="004D643F">
                <w:rPr>
                  <w:lang w:val="en-GB"/>
                </w:rPr>
                <w:delText>Tier 3</w:delText>
              </w:r>
            </w:del>
            <w:r w:rsidR="00711388" w:rsidRPr="00711388">
              <w:rPr>
                <w:lang w:val="en-GB"/>
              </w:rPr>
              <w:t>-</w:t>
            </w:r>
            <w:del w:id="5890" w:author="Author">
              <w:r w:rsidRPr="00711388" w:rsidDel="004D643F">
                <w:rPr>
                  <w:lang w:val="en-GB"/>
                </w:rPr>
                <w:delText xml:space="preserve"> new amount made available</w:delText>
              </w:r>
            </w:del>
          </w:p>
        </w:tc>
        <w:tc>
          <w:tcPr>
            <w:tcW w:w="3993" w:type="dxa"/>
            <w:tcBorders>
              <w:top w:val="single" w:sz="2" w:space="0" w:color="auto"/>
              <w:left w:val="single" w:sz="2" w:space="0" w:color="auto"/>
              <w:bottom w:val="single" w:sz="2" w:space="0" w:color="auto"/>
              <w:right w:val="single" w:sz="2" w:space="0" w:color="auto"/>
            </w:tcBorders>
          </w:tcPr>
          <w:p w14:paraId="63860AB8" w14:textId="1B8DAB63" w:rsidR="00872AFE" w:rsidRPr="00711388" w:rsidDel="004D643F" w:rsidRDefault="00872AFE" w:rsidP="00567869">
            <w:pPr>
              <w:pStyle w:val="NormalLeft"/>
              <w:rPr>
                <w:del w:id="5891" w:author="Author"/>
                <w:lang w:val="en-GB"/>
              </w:rPr>
            </w:pPr>
            <w:del w:id="5892" w:author="Author">
              <w:r w:rsidRPr="00711388" w:rsidDel="004D643F">
                <w:rPr>
                  <w:lang w:val="en-GB"/>
                </w:rPr>
                <w:delText>This is the new amount of Tier 3 ancillary own funds to be made available over the reporting period.</w:delText>
              </w:r>
            </w:del>
          </w:p>
        </w:tc>
      </w:tr>
      <w:tr w:rsidR="00872AFE" w:rsidRPr="00711388" w:rsidDel="004D643F" w14:paraId="2BDC268F" w14:textId="4FEAD5C5" w:rsidTr="00567869">
        <w:trPr>
          <w:del w:id="5893" w:author="Author"/>
        </w:trPr>
        <w:tc>
          <w:tcPr>
            <w:tcW w:w="2879" w:type="dxa"/>
            <w:tcBorders>
              <w:top w:val="single" w:sz="2" w:space="0" w:color="auto"/>
              <w:left w:val="single" w:sz="2" w:space="0" w:color="auto"/>
              <w:bottom w:val="single" w:sz="2" w:space="0" w:color="auto"/>
              <w:right w:val="single" w:sz="2" w:space="0" w:color="auto"/>
            </w:tcBorders>
          </w:tcPr>
          <w:p w14:paraId="08E2BCB9" w14:textId="086DBE08" w:rsidR="00872AFE" w:rsidRPr="00711388" w:rsidDel="004D643F" w:rsidRDefault="00872AFE" w:rsidP="00567869">
            <w:pPr>
              <w:pStyle w:val="NormalLeft"/>
              <w:rPr>
                <w:del w:id="5894" w:author="Author"/>
                <w:lang w:val="en-GB"/>
              </w:rPr>
            </w:pPr>
            <w:del w:id="5895" w:author="Author">
              <w:r w:rsidRPr="00711388" w:rsidDel="004D643F">
                <w:rPr>
                  <w:lang w:val="en-GB"/>
                </w:rPr>
                <w:delText>R1120/C0120</w:delText>
              </w:r>
            </w:del>
          </w:p>
        </w:tc>
        <w:tc>
          <w:tcPr>
            <w:tcW w:w="2414" w:type="dxa"/>
            <w:tcBorders>
              <w:top w:val="single" w:sz="2" w:space="0" w:color="auto"/>
              <w:left w:val="single" w:sz="2" w:space="0" w:color="auto"/>
              <w:bottom w:val="single" w:sz="2" w:space="0" w:color="auto"/>
              <w:right w:val="single" w:sz="2" w:space="0" w:color="auto"/>
            </w:tcBorders>
          </w:tcPr>
          <w:p w14:paraId="7D6EC172" w14:textId="23CAEB9B" w:rsidR="00872AFE" w:rsidRPr="00711388" w:rsidDel="004D643F" w:rsidRDefault="00872AFE" w:rsidP="00567869">
            <w:pPr>
              <w:pStyle w:val="NormalLeft"/>
              <w:rPr>
                <w:del w:id="5896" w:author="Author"/>
                <w:lang w:val="en-GB"/>
              </w:rPr>
            </w:pPr>
            <w:del w:id="5897" w:author="Author">
              <w:r w:rsidRPr="00711388" w:rsidDel="004D643F">
                <w:rPr>
                  <w:lang w:val="en-GB"/>
                </w:rPr>
                <w:delText xml:space="preserve">Ancillary own funds </w:delText>
              </w:r>
            </w:del>
            <w:r w:rsidR="00711388" w:rsidRPr="00711388">
              <w:rPr>
                <w:lang w:val="en-GB"/>
              </w:rPr>
              <w:t>-</w:t>
            </w:r>
            <w:del w:id="5898" w:author="Author">
              <w:r w:rsidRPr="00711388" w:rsidDel="004D643F">
                <w:rPr>
                  <w:lang w:val="en-GB"/>
                </w:rPr>
                <w:delText xml:space="preserve">Tier 3 </w:delText>
              </w:r>
            </w:del>
            <w:r w:rsidR="00845F43" w:rsidRPr="00711388">
              <w:rPr>
                <w:lang w:val="en-GB"/>
              </w:rPr>
              <w:t>-</w:t>
            </w:r>
            <w:del w:id="5899" w:author="Author">
              <w:r w:rsidRPr="00711388" w:rsidDel="004D643F">
                <w:rPr>
                  <w:lang w:val="en-GB"/>
                </w:rPr>
                <w:delText xml:space="preserve"> reduction to amount available</w:delText>
              </w:r>
            </w:del>
          </w:p>
        </w:tc>
        <w:tc>
          <w:tcPr>
            <w:tcW w:w="3993" w:type="dxa"/>
            <w:tcBorders>
              <w:top w:val="single" w:sz="2" w:space="0" w:color="auto"/>
              <w:left w:val="single" w:sz="2" w:space="0" w:color="auto"/>
              <w:bottom w:val="single" w:sz="2" w:space="0" w:color="auto"/>
              <w:right w:val="single" w:sz="2" w:space="0" w:color="auto"/>
            </w:tcBorders>
          </w:tcPr>
          <w:p w14:paraId="1D00341E" w14:textId="7400708D" w:rsidR="00872AFE" w:rsidRPr="00711388" w:rsidDel="004D643F" w:rsidRDefault="00872AFE" w:rsidP="00567869">
            <w:pPr>
              <w:pStyle w:val="NormalLeft"/>
              <w:rPr>
                <w:del w:id="5900" w:author="Author"/>
                <w:lang w:val="en-GB"/>
              </w:rPr>
            </w:pPr>
            <w:del w:id="5901" w:author="Author">
              <w:r w:rsidRPr="00711388" w:rsidDel="004D643F">
                <w:rPr>
                  <w:lang w:val="en-GB"/>
                </w:rPr>
                <w:delText>This is the reduction to the amount available Tier 3 ancillary own funds over the reporting period.</w:delText>
              </w:r>
            </w:del>
          </w:p>
        </w:tc>
      </w:tr>
      <w:tr w:rsidR="00872AFE" w:rsidRPr="00711388" w:rsidDel="004D643F" w14:paraId="0FB8EAC7" w14:textId="06F8CBEB" w:rsidTr="00567869">
        <w:trPr>
          <w:del w:id="5902" w:author="Author"/>
        </w:trPr>
        <w:tc>
          <w:tcPr>
            <w:tcW w:w="2879" w:type="dxa"/>
            <w:tcBorders>
              <w:top w:val="single" w:sz="2" w:space="0" w:color="auto"/>
              <w:left w:val="single" w:sz="2" w:space="0" w:color="auto"/>
              <w:bottom w:val="single" w:sz="2" w:space="0" w:color="auto"/>
              <w:right w:val="single" w:sz="2" w:space="0" w:color="auto"/>
            </w:tcBorders>
          </w:tcPr>
          <w:p w14:paraId="37C0169D" w14:textId="4F1A51FC" w:rsidR="00872AFE" w:rsidRPr="00711388" w:rsidDel="004D643F" w:rsidRDefault="00872AFE" w:rsidP="00567869">
            <w:pPr>
              <w:pStyle w:val="NormalLeft"/>
              <w:rPr>
                <w:del w:id="5903" w:author="Author"/>
                <w:lang w:val="en-GB"/>
              </w:rPr>
            </w:pPr>
            <w:del w:id="5904" w:author="Author">
              <w:r w:rsidRPr="00711388" w:rsidDel="004D643F">
                <w:rPr>
                  <w:lang w:val="en-GB"/>
                </w:rPr>
                <w:delText>R1120/C0130</w:delText>
              </w:r>
            </w:del>
          </w:p>
        </w:tc>
        <w:tc>
          <w:tcPr>
            <w:tcW w:w="2414" w:type="dxa"/>
            <w:tcBorders>
              <w:top w:val="single" w:sz="2" w:space="0" w:color="auto"/>
              <w:left w:val="single" w:sz="2" w:space="0" w:color="auto"/>
              <w:bottom w:val="single" w:sz="2" w:space="0" w:color="auto"/>
              <w:right w:val="single" w:sz="2" w:space="0" w:color="auto"/>
            </w:tcBorders>
          </w:tcPr>
          <w:p w14:paraId="5F3056A1" w14:textId="0D53F462" w:rsidR="00872AFE" w:rsidRPr="00711388" w:rsidDel="004D643F" w:rsidRDefault="00872AFE" w:rsidP="00567869">
            <w:pPr>
              <w:pStyle w:val="NormalLeft"/>
              <w:rPr>
                <w:del w:id="5905" w:author="Author"/>
                <w:lang w:val="en-GB"/>
              </w:rPr>
            </w:pPr>
            <w:del w:id="5906" w:author="Author">
              <w:r w:rsidRPr="00711388" w:rsidDel="004D643F">
                <w:rPr>
                  <w:lang w:val="en-GB"/>
                </w:rPr>
                <w:delText xml:space="preserve">Ancillary own funds </w:delText>
              </w:r>
            </w:del>
            <w:r w:rsidR="00711388" w:rsidRPr="00711388">
              <w:rPr>
                <w:lang w:val="en-GB"/>
              </w:rPr>
              <w:t>-</w:t>
            </w:r>
            <w:del w:id="5907" w:author="Author">
              <w:r w:rsidRPr="00711388" w:rsidDel="004D643F">
                <w:rPr>
                  <w:lang w:val="en-GB"/>
                </w:rPr>
                <w:delText xml:space="preserve">Tier 3 </w:delText>
              </w:r>
            </w:del>
            <w:r w:rsidR="00845F43" w:rsidRPr="00711388">
              <w:rPr>
                <w:lang w:val="en-GB"/>
              </w:rPr>
              <w:t>-</w:t>
            </w:r>
            <w:del w:id="5908" w:author="Author">
              <w:r w:rsidRPr="00711388" w:rsidDel="004D643F">
                <w:rPr>
                  <w:lang w:val="en-GB"/>
                </w:rPr>
                <w:delText xml:space="preserve"> called up to basic own fund</w:delText>
              </w:r>
            </w:del>
          </w:p>
        </w:tc>
        <w:tc>
          <w:tcPr>
            <w:tcW w:w="3993" w:type="dxa"/>
            <w:tcBorders>
              <w:top w:val="single" w:sz="2" w:space="0" w:color="auto"/>
              <w:left w:val="single" w:sz="2" w:space="0" w:color="auto"/>
              <w:bottom w:val="single" w:sz="2" w:space="0" w:color="auto"/>
              <w:right w:val="single" w:sz="2" w:space="0" w:color="auto"/>
            </w:tcBorders>
          </w:tcPr>
          <w:p w14:paraId="5C785745" w14:textId="18A4D7D5" w:rsidR="00872AFE" w:rsidRPr="00711388" w:rsidDel="004D643F" w:rsidRDefault="00872AFE" w:rsidP="00567869">
            <w:pPr>
              <w:pStyle w:val="NormalLeft"/>
              <w:rPr>
                <w:del w:id="5909" w:author="Author"/>
                <w:lang w:val="en-GB"/>
              </w:rPr>
            </w:pPr>
            <w:del w:id="5910" w:author="Author">
              <w:r w:rsidRPr="00711388" w:rsidDel="004D643F">
                <w:rPr>
                  <w:lang w:val="en-GB"/>
                </w:rPr>
                <w:delText>This is the amount of Tier 3 ancillary own funds that are called up to a basic own fund item over the reporting period.</w:delText>
              </w:r>
            </w:del>
          </w:p>
        </w:tc>
      </w:tr>
      <w:tr w:rsidR="00872AFE" w:rsidRPr="00711388" w:rsidDel="004D643F" w14:paraId="2C17BB22" w14:textId="57F3CBD6" w:rsidTr="00567869">
        <w:trPr>
          <w:del w:id="5911" w:author="Author"/>
        </w:trPr>
        <w:tc>
          <w:tcPr>
            <w:tcW w:w="2879" w:type="dxa"/>
            <w:tcBorders>
              <w:top w:val="single" w:sz="2" w:space="0" w:color="auto"/>
              <w:left w:val="single" w:sz="2" w:space="0" w:color="auto"/>
              <w:bottom w:val="single" w:sz="2" w:space="0" w:color="auto"/>
              <w:right w:val="single" w:sz="2" w:space="0" w:color="auto"/>
            </w:tcBorders>
          </w:tcPr>
          <w:p w14:paraId="44139FAC" w14:textId="3203D879" w:rsidR="00872AFE" w:rsidRPr="00711388" w:rsidDel="004D643F" w:rsidRDefault="00872AFE" w:rsidP="00567869">
            <w:pPr>
              <w:pStyle w:val="NormalLeft"/>
              <w:rPr>
                <w:del w:id="5912" w:author="Author"/>
                <w:lang w:val="en-GB"/>
              </w:rPr>
            </w:pPr>
            <w:del w:id="5913" w:author="Author">
              <w:r w:rsidRPr="00711388" w:rsidDel="004D643F">
                <w:rPr>
                  <w:lang w:val="en-GB"/>
                </w:rPr>
                <w:delText>R1120/C0060</w:delText>
              </w:r>
            </w:del>
          </w:p>
        </w:tc>
        <w:tc>
          <w:tcPr>
            <w:tcW w:w="2414" w:type="dxa"/>
            <w:tcBorders>
              <w:top w:val="single" w:sz="2" w:space="0" w:color="auto"/>
              <w:left w:val="single" w:sz="2" w:space="0" w:color="auto"/>
              <w:bottom w:val="single" w:sz="2" w:space="0" w:color="auto"/>
              <w:right w:val="single" w:sz="2" w:space="0" w:color="auto"/>
            </w:tcBorders>
          </w:tcPr>
          <w:p w14:paraId="3FE158FC" w14:textId="27B6C980" w:rsidR="00872AFE" w:rsidRPr="00711388" w:rsidDel="004D643F" w:rsidRDefault="00872AFE" w:rsidP="00567869">
            <w:pPr>
              <w:pStyle w:val="NormalLeft"/>
              <w:rPr>
                <w:del w:id="5914" w:author="Author"/>
                <w:lang w:val="en-GB"/>
              </w:rPr>
            </w:pPr>
            <w:del w:id="5915" w:author="Author">
              <w:r w:rsidRPr="00711388" w:rsidDel="004D643F">
                <w:rPr>
                  <w:lang w:val="en-GB"/>
                </w:rPr>
                <w:delText xml:space="preserve">Ancillary own funds </w:delText>
              </w:r>
            </w:del>
            <w:r w:rsidR="00711388" w:rsidRPr="00711388">
              <w:rPr>
                <w:lang w:val="en-GB"/>
              </w:rPr>
              <w:t>-</w:t>
            </w:r>
            <w:del w:id="5916" w:author="Author">
              <w:r w:rsidRPr="00711388" w:rsidDel="004D643F">
                <w:rPr>
                  <w:lang w:val="en-GB"/>
                </w:rPr>
                <w:delText>Tier 3</w:delText>
              </w:r>
            </w:del>
            <w:r w:rsidR="00711388" w:rsidRPr="00711388">
              <w:rPr>
                <w:lang w:val="en-GB"/>
              </w:rPr>
              <w:t>-</w:t>
            </w:r>
            <w:del w:id="5917"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431F8AAC" w14:textId="626F03DB" w:rsidR="00872AFE" w:rsidRPr="00711388" w:rsidDel="004D643F" w:rsidRDefault="00872AFE" w:rsidP="00567869">
            <w:pPr>
              <w:pStyle w:val="NormalLeft"/>
              <w:rPr>
                <w:del w:id="5918" w:author="Author"/>
                <w:lang w:val="en-GB"/>
              </w:rPr>
            </w:pPr>
            <w:del w:id="5919" w:author="Author">
              <w:r w:rsidRPr="00711388" w:rsidDel="004D643F">
                <w:rPr>
                  <w:lang w:val="en-GB"/>
                </w:rPr>
                <w:delText>This is the balance of Tier 3 ancillary own funds carried forward to the next reporting period.</w:delText>
              </w:r>
            </w:del>
          </w:p>
        </w:tc>
      </w:tr>
      <w:tr w:rsidR="00872AFE" w:rsidRPr="00711388" w:rsidDel="004D643F" w14:paraId="6E789609" w14:textId="44A3B629" w:rsidTr="00567869">
        <w:trPr>
          <w:del w:id="5920" w:author="Author"/>
        </w:trPr>
        <w:tc>
          <w:tcPr>
            <w:tcW w:w="2879" w:type="dxa"/>
            <w:tcBorders>
              <w:top w:val="single" w:sz="2" w:space="0" w:color="auto"/>
              <w:left w:val="single" w:sz="2" w:space="0" w:color="auto"/>
              <w:bottom w:val="single" w:sz="2" w:space="0" w:color="auto"/>
              <w:right w:val="single" w:sz="2" w:space="0" w:color="auto"/>
            </w:tcBorders>
          </w:tcPr>
          <w:p w14:paraId="2572C83E" w14:textId="297F9B2F" w:rsidR="00872AFE" w:rsidRPr="00711388" w:rsidDel="004D643F" w:rsidRDefault="00872AFE" w:rsidP="00567869">
            <w:pPr>
              <w:pStyle w:val="NormalLeft"/>
              <w:rPr>
                <w:del w:id="5921" w:author="Author"/>
                <w:lang w:val="en-GB"/>
              </w:rPr>
            </w:pPr>
            <w:del w:id="5922" w:author="Author">
              <w:r w:rsidRPr="00711388" w:rsidDel="004D643F">
                <w:rPr>
                  <w:lang w:val="en-GB"/>
                </w:rPr>
                <w:delText>R1200/C0010</w:delText>
              </w:r>
            </w:del>
          </w:p>
        </w:tc>
        <w:tc>
          <w:tcPr>
            <w:tcW w:w="2414" w:type="dxa"/>
            <w:tcBorders>
              <w:top w:val="single" w:sz="2" w:space="0" w:color="auto"/>
              <w:left w:val="single" w:sz="2" w:space="0" w:color="auto"/>
              <w:bottom w:val="single" w:sz="2" w:space="0" w:color="auto"/>
              <w:right w:val="single" w:sz="2" w:space="0" w:color="auto"/>
            </w:tcBorders>
          </w:tcPr>
          <w:p w14:paraId="3F78B18A" w14:textId="33EF8E4C" w:rsidR="00872AFE" w:rsidRPr="00711388" w:rsidDel="004D643F" w:rsidRDefault="00872AFE" w:rsidP="00567869">
            <w:pPr>
              <w:pStyle w:val="NormalLeft"/>
              <w:rPr>
                <w:del w:id="5923" w:author="Author"/>
                <w:lang w:val="en-GB"/>
              </w:rPr>
            </w:pPr>
            <w:del w:id="5924" w:author="Author">
              <w:r w:rsidRPr="00711388" w:rsidDel="004D643F">
                <w:rPr>
                  <w:lang w:val="en-GB"/>
                </w:rPr>
                <w:delText xml:space="preserve">Total ancillary own funds </w:delText>
              </w:r>
            </w:del>
            <w:r w:rsidR="00845F43" w:rsidRPr="00711388">
              <w:rPr>
                <w:lang w:val="en-GB"/>
              </w:rPr>
              <w:t>-</w:t>
            </w:r>
            <w:del w:id="5925" w:author="Author">
              <w:r w:rsidRPr="00711388" w:rsidDel="004D643F">
                <w:rPr>
                  <w:lang w:val="en-GB"/>
                </w:rPr>
                <w:delText xml:space="preserve"> balance brought forward</w:delText>
              </w:r>
            </w:del>
          </w:p>
        </w:tc>
        <w:tc>
          <w:tcPr>
            <w:tcW w:w="3993" w:type="dxa"/>
            <w:tcBorders>
              <w:top w:val="single" w:sz="2" w:space="0" w:color="auto"/>
              <w:left w:val="single" w:sz="2" w:space="0" w:color="auto"/>
              <w:bottom w:val="single" w:sz="2" w:space="0" w:color="auto"/>
              <w:right w:val="single" w:sz="2" w:space="0" w:color="auto"/>
            </w:tcBorders>
          </w:tcPr>
          <w:p w14:paraId="143FCBC2" w14:textId="2BC877AB" w:rsidR="00872AFE" w:rsidRPr="00711388" w:rsidDel="004D643F" w:rsidRDefault="00872AFE" w:rsidP="00567869">
            <w:pPr>
              <w:pStyle w:val="NormalLeft"/>
              <w:rPr>
                <w:del w:id="5926" w:author="Author"/>
                <w:lang w:val="en-GB"/>
              </w:rPr>
            </w:pPr>
            <w:del w:id="5927" w:author="Author">
              <w:r w:rsidRPr="00711388" w:rsidDel="004D643F">
                <w:rPr>
                  <w:lang w:val="en-GB"/>
                </w:rPr>
                <w:delText>This is the balance of total ancillary own funds brought forward from the previous reporting period.</w:delText>
              </w:r>
            </w:del>
          </w:p>
        </w:tc>
      </w:tr>
      <w:tr w:rsidR="00872AFE" w:rsidRPr="00711388" w:rsidDel="004D643F" w14:paraId="0A83A9D1" w14:textId="00772840" w:rsidTr="00567869">
        <w:trPr>
          <w:del w:id="5928" w:author="Author"/>
        </w:trPr>
        <w:tc>
          <w:tcPr>
            <w:tcW w:w="2879" w:type="dxa"/>
            <w:tcBorders>
              <w:top w:val="single" w:sz="2" w:space="0" w:color="auto"/>
              <w:left w:val="single" w:sz="2" w:space="0" w:color="auto"/>
              <w:bottom w:val="single" w:sz="2" w:space="0" w:color="auto"/>
              <w:right w:val="single" w:sz="2" w:space="0" w:color="auto"/>
            </w:tcBorders>
          </w:tcPr>
          <w:p w14:paraId="2320B8D4" w14:textId="4CE7DE46" w:rsidR="00872AFE" w:rsidRPr="00711388" w:rsidDel="004D643F" w:rsidRDefault="00872AFE" w:rsidP="00567869">
            <w:pPr>
              <w:pStyle w:val="NormalLeft"/>
              <w:rPr>
                <w:del w:id="5929" w:author="Author"/>
                <w:lang w:val="en-GB"/>
              </w:rPr>
            </w:pPr>
            <w:del w:id="5930" w:author="Author">
              <w:r w:rsidRPr="00711388" w:rsidDel="004D643F">
                <w:rPr>
                  <w:lang w:val="en-GB"/>
                </w:rPr>
                <w:delText>R1200/C0110</w:delText>
              </w:r>
            </w:del>
          </w:p>
        </w:tc>
        <w:tc>
          <w:tcPr>
            <w:tcW w:w="2414" w:type="dxa"/>
            <w:tcBorders>
              <w:top w:val="single" w:sz="2" w:space="0" w:color="auto"/>
              <w:left w:val="single" w:sz="2" w:space="0" w:color="auto"/>
              <w:bottom w:val="single" w:sz="2" w:space="0" w:color="auto"/>
              <w:right w:val="single" w:sz="2" w:space="0" w:color="auto"/>
            </w:tcBorders>
          </w:tcPr>
          <w:p w14:paraId="395F63AC" w14:textId="1DC79867" w:rsidR="00872AFE" w:rsidRPr="00711388" w:rsidDel="004D643F" w:rsidRDefault="00872AFE" w:rsidP="00567869">
            <w:pPr>
              <w:pStyle w:val="NormalLeft"/>
              <w:rPr>
                <w:del w:id="5931" w:author="Author"/>
                <w:lang w:val="en-GB"/>
              </w:rPr>
            </w:pPr>
            <w:del w:id="5932" w:author="Author">
              <w:r w:rsidRPr="00711388" w:rsidDel="004D643F">
                <w:rPr>
                  <w:lang w:val="en-GB"/>
                </w:rPr>
                <w:delText xml:space="preserve">Total ancillary own funds </w:delText>
              </w:r>
            </w:del>
            <w:r w:rsidR="00845F43" w:rsidRPr="00711388">
              <w:rPr>
                <w:lang w:val="en-GB"/>
              </w:rPr>
              <w:t>-</w:t>
            </w:r>
            <w:del w:id="5933" w:author="Author">
              <w:r w:rsidRPr="00711388" w:rsidDel="004D643F">
                <w:rPr>
                  <w:lang w:val="en-GB"/>
                </w:rPr>
                <w:delText xml:space="preserve"> new amount made available</w:delText>
              </w:r>
            </w:del>
          </w:p>
        </w:tc>
        <w:tc>
          <w:tcPr>
            <w:tcW w:w="3993" w:type="dxa"/>
            <w:tcBorders>
              <w:top w:val="single" w:sz="2" w:space="0" w:color="auto"/>
              <w:left w:val="single" w:sz="2" w:space="0" w:color="auto"/>
              <w:bottom w:val="single" w:sz="2" w:space="0" w:color="auto"/>
              <w:right w:val="single" w:sz="2" w:space="0" w:color="auto"/>
            </w:tcBorders>
          </w:tcPr>
          <w:p w14:paraId="1B7FA257" w14:textId="2DADE8B9" w:rsidR="00872AFE" w:rsidRPr="00711388" w:rsidDel="004D643F" w:rsidRDefault="00872AFE" w:rsidP="00567869">
            <w:pPr>
              <w:pStyle w:val="NormalLeft"/>
              <w:rPr>
                <w:del w:id="5934" w:author="Author"/>
                <w:lang w:val="en-GB"/>
              </w:rPr>
            </w:pPr>
            <w:del w:id="5935" w:author="Author">
              <w:r w:rsidRPr="00711388" w:rsidDel="004D643F">
                <w:rPr>
                  <w:lang w:val="en-GB"/>
                </w:rPr>
                <w:delText>This is the new amount of total</w:delText>
              </w:r>
              <w:r w:rsidRPr="00711388" w:rsidDel="003323F0">
                <w:rPr>
                  <w:lang w:val="en-GB"/>
                </w:rPr>
                <w:delText xml:space="preserve">  </w:delText>
              </w:r>
            </w:del>
            <w:ins w:id="5936" w:author="Author">
              <w:r w:rsidR="003323F0">
                <w:rPr>
                  <w:lang w:val="en-GB"/>
                </w:rPr>
                <w:t xml:space="preserve"> </w:t>
              </w:r>
            </w:ins>
            <w:del w:id="5937" w:author="Author">
              <w:r w:rsidRPr="00711388" w:rsidDel="004D643F">
                <w:rPr>
                  <w:lang w:val="en-GB"/>
                </w:rPr>
                <w:delText>ancillary own funds to be made available over the reporting period.</w:delText>
              </w:r>
            </w:del>
          </w:p>
        </w:tc>
      </w:tr>
      <w:tr w:rsidR="00872AFE" w:rsidRPr="00711388" w:rsidDel="004D643F" w14:paraId="05C14BF7" w14:textId="68997729" w:rsidTr="00567869">
        <w:trPr>
          <w:del w:id="5938" w:author="Author"/>
        </w:trPr>
        <w:tc>
          <w:tcPr>
            <w:tcW w:w="2879" w:type="dxa"/>
            <w:tcBorders>
              <w:top w:val="single" w:sz="2" w:space="0" w:color="auto"/>
              <w:left w:val="single" w:sz="2" w:space="0" w:color="auto"/>
              <w:bottom w:val="single" w:sz="2" w:space="0" w:color="auto"/>
              <w:right w:val="single" w:sz="2" w:space="0" w:color="auto"/>
            </w:tcBorders>
          </w:tcPr>
          <w:p w14:paraId="781671F7" w14:textId="6EEF5FC4" w:rsidR="00872AFE" w:rsidRPr="00711388" w:rsidDel="004D643F" w:rsidRDefault="00872AFE" w:rsidP="00567869">
            <w:pPr>
              <w:pStyle w:val="NormalLeft"/>
              <w:rPr>
                <w:del w:id="5939" w:author="Author"/>
                <w:lang w:val="en-GB"/>
              </w:rPr>
            </w:pPr>
            <w:del w:id="5940" w:author="Author">
              <w:r w:rsidRPr="00711388" w:rsidDel="004D643F">
                <w:rPr>
                  <w:lang w:val="en-GB"/>
                </w:rPr>
                <w:delText>R1200/C0120</w:delText>
              </w:r>
            </w:del>
          </w:p>
        </w:tc>
        <w:tc>
          <w:tcPr>
            <w:tcW w:w="2414" w:type="dxa"/>
            <w:tcBorders>
              <w:top w:val="single" w:sz="2" w:space="0" w:color="auto"/>
              <w:left w:val="single" w:sz="2" w:space="0" w:color="auto"/>
              <w:bottom w:val="single" w:sz="2" w:space="0" w:color="auto"/>
              <w:right w:val="single" w:sz="2" w:space="0" w:color="auto"/>
            </w:tcBorders>
          </w:tcPr>
          <w:p w14:paraId="101F1608" w14:textId="4B471C7A" w:rsidR="00872AFE" w:rsidRPr="00711388" w:rsidDel="004D643F" w:rsidRDefault="00872AFE" w:rsidP="00567869">
            <w:pPr>
              <w:pStyle w:val="NormalLeft"/>
              <w:rPr>
                <w:del w:id="5941" w:author="Author"/>
                <w:lang w:val="en-GB"/>
              </w:rPr>
            </w:pPr>
            <w:del w:id="5942" w:author="Author">
              <w:r w:rsidRPr="00711388" w:rsidDel="004D643F">
                <w:rPr>
                  <w:lang w:val="en-GB"/>
                </w:rPr>
                <w:delText xml:space="preserve">Total ancillary own funds </w:delText>
              </w:r>
            </w:del>
            <w:r w:rsidR="00845F43" w:rsidRPr="00711388">
              <w:rPr>
                <w:lang w:val="en-GB"/>
              </w:rPr>
              <w:t>-</w:t>
            </w:r>
            <w:del w:id="5943" w:author="Author">
              <w:r w:rsidRPr="00711388" w:rsidDel="004D643F">
                <w:rPr>
                  <w:lang w:val="en-GB"/>
                </w:rPr>
                <w:delText xml:space="preserve"> reduction to amount available</w:delText>
              </w:r>
            </w:del>
          </w:p>
        </w:tc>
        <w:tc>
          <w:tcPr>
            <w:tcW w:w="3993" w:type="dxa"/>
            <w:tcBorders>
              <w:top w:val="single" w:sz="2" w:space="0" w:color="auto"/>
              <w:left w:val="single" w:sz="2" w:space="0" w:color="auto"/>
              <w:bottom w:val="single" w:sz="2" w:space="0" w:color="auto"/>
              <w:right w:val="single" w:sz="2" w:space="0" w:color="auto"/>
            </w:tcBorders>
          </w:tcPr>
          <w:p w14:paraId="139CE9C8" w14:textId="7FF156BC" w:rsidR="00872AFE" w:rsidRPr="00711388" w:rsidDel="004D643F" w:rsidRDefault="00872AFE" w:rsidP="00567869">
            <w:pPr>
              <w:pStyle w:val="NormalLeft"/>
              <w:rPr>
                <w:del w:id="5944" w:author="Author"/>
                <w:lang w:val="en-GB"/>
              </w:rPr>
            </w:pPr>
            <w:del w:id="5945" w:author="Author">
              <w:r w:rsidRPr="00711388" w:rsidDel="004D643F">
                <w:rPr>
                  <w:lang w:val="en-GB"/>
                </w:rPr>
                <w:delText>This is the reduction to the amount available total ancillary own funds over the reporting period.</w:delText>
              </w:r>
            </w:del>
          </w:p>
        </w:tc>
      </w:tr>
      <w:tr w:rsidR="00872AFE" w:rsidRPr="00711388" w:rsidDel="004D643F" w14:paraId="36B22CFF" w14:textId="4AD74A20" w:rsidTr="00567869">
        <w:trPr>
          <w:del w:id="5946" w:author="Author"/>
        </w:trPr>
        <w:tc>
          <w:tcPr>
            <w:tcW w:w="2879" w:type="dxa"/>
            <w:tcBorders>
              <w:top w:val="single" w:sz="2" w:space="0" w:color="auto"/>
              <w:left w:val="single" w:sz="2" w:space="0" w:color="auto"/>
              <w:bottom w:val="single" w:sz="2" w:space="0" w:color="auto"/>
              <w:right w:val="single" w:sz="2" w:space="0" w:color="auto"/>
            </w:tcBorders>
          </w:tcPr>
          <w:p w14:paraId="638BFFF2" w14:textId="7BE592E4" w:rsidR="00872AFE" w:rsidRPr="00711388" w:rsidDel="004D643F" w:rsidRDefault="00872AFE" w:rsidP="00567869">
            <w:pPr>
              <w:pStyle w:val="NormalLeft"/>
              <w:rPr>
                <w:del w:id="5947" w:author="Author"/>
                <w:lang w:val="en-GB"/>
              </w:rPr>
            </w:pPr>
            <w:del w:id="5948" w:author="Author">
              <w:r w:rsidRPr="00711388" w:rsidDel="004D643F">
                <w:rPr>
                  <w:lang w:val="en-GB"/>
                </w:rPr>
                <w:delText>R1200/C0130</w:delText>
              </w:r>
            </w:del>
          </w:p>
        </w:tc>
        <w:tc>
          <w:tcPr>
            <w:tcW w:w="2414" w:type="dxa"/>
            <w:tcBorders>
              <w:top w:val="single" w:sz="2" w:space="0" w:color="auto"/>
              <w:left w:val="single" w:sz="2" w:space="0" w:color="auto"/>
              <w:bottom w:val="single" w:sz="2" w:space="0" w:color="auto"/>
              <w:right w:val="single" w:sz="2" w:space="0" w:color="auto"/>
            </w:tcBorders>
          </w:tcPr>
          <w:p w14:paraId="0CE6D01E" w14:textId="13CF827B" w:rsidR="00872AFE" w:rsidRPr="00711388" w:rsidDel="004D643F" w:rsidRDefault="00872AFE" w:rsidP="00567869">
            <w:pPr>
              <w:pStyle w:val="NormalLeft"/>
              <w:rPr>
                <w:del w:id="5949" w:author="Author"/>
                <w:lang w:val="en-GB"/>
              </w:rPr>
            </w:pPr>
            <w:del w:id="5950" w:author="Author">
              <w:r w:rsidRPr="00711388" w:rsidDel="004D643F">
                <w:rPr>
                  <w:lang w:val="en-GB"/>
                </w:rPr>
                <w:delText xml:space="preserve">Total ancillary own funds </w:delText>
              </w:r>
            </w:del>
            <w:r w:rsidR="00845F43" w:rsidRPr="00711388">
              <w:rPr>
                <w:lang w:val="en-GB"/>
              </w:rPr>
              <w:t>-</w:t>
            </w:r>
            <w:del w:id="5951" w:author="Author">
              <w:r w:rsidRPr="00711388" w:rsidDel="004D643F">
                <w:rPr>
                  <w:lang w:val="en-GB"/>
                </w:rPr>
                <w:delText xml:space="preserve"> called up to basic own fund</w:delText>
              </w:r>
            </w:del>
          </w:p>
        </w:tc>
        <w:tc>
          <w:tcPr>
            <w:tcW w:w="3993" w:type="dxa"/>
            <w:tcBorders>
              <w:top w:val="single" w:sz="2" w:space="0" w:color="auto"/>
              <w:left w:val="single" w:sz="2" w:space="0" w:color="auto"/>
              <w:bottom w:val="single" w:sz="2" w:space="0" w:color="auto"/>
              <w:right w:val="single" w:sz="2" w:space="0" w:color="auto"/>
            </w:tcBorders>
          </w:tcPr>
          <w:p w14:paraId="0DCAC347" w14:textId="1708E21E" w:rsidR="00872AFE" w:rsidRPr="00711388" w:rsidDel="004D643F" w:rsidRDefault="00872AFE" w:rsidP="00567869">
            <w:pPr>
              <w:pStyle w:val="NormalLeft"/>
              <w:rPr>
                <w:del w:id="5952" w:author="Author"/>
                <w:lang w:val="en-GB"/>
              </w:rPr>
            </w:pPr>
            <w:del w:id="5953" w:author="Author">
              <w:r w:rsidRPr="00711388" w:rsidDel="004D643F">
                <w:rPr>
                  <w:lang w:val="en-GB"/>
                </w:rPr>
                <w:delText>This is the amount of total ancillary own funds that are called up to a basic own fund item over the reporting period.</w:delText>
              </w:r>
            </w:del>
          </w:p>
        </w:tc>
      </w:tr>
      <w:tr w:rsidR="00872AFE" w:rsidRPr="00711388" w:rsidDel="004D643F" w14:paraId="6ADB8AC1" w14:textId="38ED6DFE" w:rsidTr="00567869">
        <w:trPr>
          <w:del w:id="5954" w:author="Author"/>
        </w:trPr>
        <w:tc>
          <w:tcPr>
            <w:tcW w:w="2879" w:type="dxa"/>
            <w:tcBorders>
              <w:top w:val="single" w:sz="2" w:space="0" w:color="auto"/>
              <w:left w:val="single" w:sz="2" w:space="0" w:color="auto"/>
              <w:bottom w:val="single" w:sz="2" w:space="0" w:color="auto"/>
              <w:right w:val="single" w:sz="2" w:space="0" w:color="auto"/>
            </w:tcBorders>
          </w:tcPr>
          <w:p w14:paraId="6C7500EF" w14:textId="7BA1FB87" w:rsidR="00872AFE" w:rsidRPr="00711388" w:rsidDel="004D643F" w:rsidRDefault="00872AFE" w:rsidP="00567869">
            <w:pPr>
              <w:pStyle w:val="NormalLeft"/>
              <w:rPr>
                <w:del w:id="5955" w:author="Author"/>
                <w:lang w:val="en-GB"/>
              </w:rPr>
            </w:pPr>
            <w:del w:id="5956" w:author="Author">
              <w:r w:rsidRPr="00711388" w:rsidDel="004D643F">
                <w:rPr>
                  <w:lang w:val="en-GB"/>
                </w:rPr>
                <w:lastRenderedPageBreak/>
                <w:delText>R1200/C0060</w:delText>
              </w:r>
            </w:del>
          </w:p>
        </w:tc>
        <w:tc>
          <w:tcPr>
            <w:tcW w:w="2414" w:type="dxa"/>
            <w:tcBorders>
              <w:top w:val="single" w:sz="2" w:space="0" w:color="auto"/>
              <w:left w:val="single" w:sz="2" w:space="0" w:color="auto"/>
              <w:bottom w:val="single" w:sz="2" w:space="0" w:color="auto"/>
              <w:right w:val="single" w:sz="2" w:space="0" w:color="auto"/>
            </w:tcBorders>
          </w:tcPr>
          <w:p w14:paraId="5FB1C9E8" w14:textId="56D65138" w:rsidR="00872AFE" w:rsidRPr="00711388" w:rsidDel="004D643F" w:rsidRDefault="00872AFE" w:rsidP="00567869">
            <w:pPr>
              <w:pStyle w:val="NormalLeft"/>
              <w:rPr>
                <w:del w:id="5957" w:author="Author"/>
                <w:lang w:val="en-GB"/>
              </w:rPr>
            </w:pPr>
            <w:del w:id="5958" w:author="Author">
              <w:r w:rsidRPr="00711388" w:rsidDel="004D643F">
                <w:rPr>
                  <w:lang w:val="en-GB"/>
                </w:rPr>
                <w:delText xml:space="preserve">Total ancillary own funds </w:delText>
              </w:r>
            </w:del>
            <w:r w:rsidR="00845F43" w:rsidRPr="00711388">
              <w:rPr>
                <w:lang w:val="en-GB"/>
              </w:rPr>
              <w:t>-</w:t>
            </w:r>
            <w:del w:id="5959" w:author="Author">
              <w:r w:rsidRPr="00711388" w:rsidDel="004D643F">
                <w:rPr>
                  <w:lang w:val="en-GB"/>
                </w:rPr>
                <w:delText xml:space="preserve"> balance carried forward</w:delText>
              </w:r>
            </w:del>
          </w:p>
        </w:tc>
        <w:tc>
          <w:tcPr>
            <w:tcW w:w="3993" w:type="dxa"/>
            <w:tcBorders>
              <w:top w:val="single" w:sz="2" w:space="0" w:color="auto"/>
              <w:left w:val="single" w:sz="2" w:space="0" w:color="auto"/>
              <w:bottom w:val="single" w:sz="2" w:space="0" w:color="auto"/>
              <w:right w:val="single" w:sz="2" w:space="0" w:color="auto"/>
            </w:tcBorders>
          </w:tcPr>
          <w:p w14:paraId="429BB780" w14:textId="06E5CCC6" w:rsidR="00872AFE" w:rsidRPr="00711388" w:rsidDel="004D643F" w:rsidRDefault="00872AFE" w:rsidP="00567869">
            <w:pPr>
              <w:pStyle w:val="NormalLeft"/>
              <w:rPr>
                <w:del w:id="5960" w:author="Author"/>
                <w:lang w:val="en-GB"/>
              </w:rPr>
            </w:pPr>
            <w:del w:id="5961" w:author="Author">
              <w:r w:rsidRPr="00711388" w:rsidDel="004D643F">
                <w:rPr>
                  <w:lang w:val="en-GB"/>
                </w:rPr>
                <w:delText>This is the balance of total ancillary own funds carried forward to the next reporting period.</w:delText>
              </w:r>
            </w:del>
          </w:p>
        </w:tc>
      </w:tr>
    </w:tbl>
    <w:p w14:paraId="0367057A" w14:textId="07A18D9B" w:rsidR="00872AFE" w:rsidRPr="00711388" w:rsidDel="004D643F" w:rsidRDefault="00872AFE" w:rsidP="00872AFE">
      <w:pPr>
        <w:rPr>
          <w:del w:id="5962" w:author="Author"/>
          <w:lang w:val="en-GB"/>
        </w:rPr>
      </w:pPr>
    </w:p>
    <w:p w14:paraId="2249DA6F" w14:textId="716DCC18" w:rsidR="00872AFE" w:rsidRPr="00711388" w:rsidRDefault="00872AFE" w:rsidP="00872AFE">
      <w:pPr>
        <w:pStyle w:val="ManualHeading2"/>
        <w:ind w:left="851" w:hanging="851"/>
        <w:rPr>
          <w:lang w:val="en-GB"/>
        </w:rPr>
      </w:pPr>
      <w:r w:rsidRPr="00711388">
        <w:rPr>
          <w:i/>
          <w:iCs/>
          <w:lang w:val="en-GB"/>
        </w:rPr>
        <w:t xml:space="preserve">S.23.04 </w:t>
      </w:r>
      <w:r w:rsidR="00845F43" w:rsidRPr="00711388">
        <w:rPr>
          <w:i/>
          <w:iCs/>
          <w:lang w:val="en-GB"/>
        </w:rPr>
        <w:t>-</w:t>
      </w:r>
      <w:r w:rsidRPr="00711388">
        <w:rPr>
          <w:i/>
          <w:iCs/>
          <w:lang w:val="en-GB"/>
        </w:rPr>
        <w:t xml:space="preserve"> List of items on own funds</w:t>
      </w:r>
    </w:p>
    <w:p w14:paraId="064DA83F" w14:textId="77777777" w:rsidR="00872AFE" w:rsidRPr="00711388" w:rsidRDefault="00872AFE" w:rsidP="00872AFE">
      <w:pPr>
        <w:rPr>
          <w:lang w:val="en-GB"/>
        </w:rPr>
      </w:pPr>
      <w:r w:rsidRPr="00711388">
        <w:rPr>
          <w:i/>
          <w:iCs/>
          <w:lang w:val="en-GB"/>
        </w:rPr>
        <w:t>General comments:</w:t>
      </w:r>
    </w:p>
    <w:p w14:paraId="6C3C3D25" w14:textId="77777777" w:rsidR="00872AFE" w:rsidRPr="00711388" w:rsidRDefault="00872AFE" w:rsidP="00872AFE">
      <w:pPr>
        <w:rPr>
          <w:lang w:val="en-GB"/>
        </w:rPr>
      </w:pPr>
      <w:r w:rsidRPr="00711388">
        <w:rPr>
          <w:lang w:val="en-GB"/>
        </w:rPr>
        <w:t>This section relates to annual submission for individual entities.</w:t>
      </w:r>
    </w:p>
    <w:p w14:paraId="5E02A07D" w14:textId="314B6617" w:rsidR="00872AFE" w:rsidRPr="00711388" w:rsidRDefault="00872AFE" w:rsidP="00872AFE">
      <w:pPr>
        <w:rPr>
          <w:lang w:val="en-GB"/>
        </w:rPr>
      </w:pPr>
      <w:r w:rsidRPr="00711388">
        <w:rPr>
          <w:lang w:val="en-GB"/>
        </w:rPr>
        <w:t xml:space="preserve">This template shall be reported if the amount of the own funds for any tier change </w:t>
      </w:r>
      <w:ins w:id="5963" w:author="Author">
        <w:r w:rsidR="000B5DD2">
          <w:rPr>
            <w:lang w:val="en-GB"/>
          </w:rPr>
          <w:t xml:space="preserve">is </w:t>
        </w:r>
      </w:ins>
      <w:r w:rsidRPr="00711388">
        <w:rPr>
          <w:lang w:val="en-GB"/>
        </w:rPr>
        <w:t xml:space="preserve">more than 5% </w:t>
      </w:r>
      <w:ins w:id="5964" w:author="Author">
        <w:r w:rsidR="002C0204" w:rsidRPr="00711388">
          <w:rPr>
            <w:lang w:val="en-GB"/>
          </w:rPr>
          <w:t xml:space="preserve">or less than -5% </w:t>
        </w:r>
      </w:ins>
      <w:r w:rsidRPr="00711388">
        <w:rPr>
          <w:lang w:val="en-GB"/>
        </w:rPr>
        <w:t>compared to the previous year calculated as below.</w:t>
      </w:r>
      <w:del w:id="5965" w:author="Author">
        <w:r w:rsidRPr="00711388" w:rsidDel="003323F0">
          <w:rPr>
            <w:lang w:val="en-GB"/>
          </w:rPr>
          <w:delText xml:space="preserve">  </w:delText>
        </w:r>
      </w:del>
      <w:ins w:id="5966" w:author="Author">
        <w:r w:rsidR="003323F0">
          <w:rPr>
            <w:lang w:val="en-GB"/>
          </w:rPr>
          <w:t xml:space="preserve"> </w:t>
        </w:r>
      </w:ins>
      <w:r w:rsidRPr="00711388">
        <w:rPr>
          <w:lang w:val="en-GB"/>
        </w:rPr>
        <w:t xml:space="preserve"> </w:t>
      </w:r>
    </w:p>
    <w:p w14:paraId="25D3B28E" w14:textId="63BAE822" w:rsidR="00872AFE" w:rsidRPr="00711388" w:rsidRDefault="00872AFE" w:rsidP="00872AFE">
      <w:pPr>
        <w:rPr>
          <w:lang w:val="en-GB"/>
        </w:rPr>
      </w:pPr>
      <w:r w:rsidRPr="00711388">
        <w:rPr>
          <w:i/>
          <w:sz w:val="20"/>
          <w:lang w:val="en-GB"/>
        </w:rPr>
        <w:t>% change (T; T-1)</w:t>
      </w:r>
      <w:r w:rsidRPr="00711388">
        <w:rPr>
          <w:lang w:val="en-GB"/>
        </w:rPr>
        <w:t xml:space="preserve">:= </w:t>
      </w:r>
      <m:oMath>
        <m:f>
          <m:fPr>
            <m:ctrlPr>
              <w:ins w:id="5967" w:author="Author">
                <w:rPr>
                  <w:rFonts w:ascii="Cambria Math" w:hAnsi="Cambria Math"/>
                  <w:i/>
                  <w:lang w:val="en-GB"/>
                </w:rPr>
              </w:ins>
            </m:ctrlPr>
          </m:fPr>
          <m:num>
            <m:r>
              <w:ins w:id="5968" w:author="Author">
                <w:rPr>
                  <w:rFonts w:ascii="Cambria Math" w:hAnsi="Cambria Math"/>
                  <w:lang w:val="en-GB"/>
                </w:rPr>
                <m:t>Available Own funds in tier i to cover SCR in T-Available Own funds in tier i to cover SCR in T-1</m:t>
              </w:ins>
            </m:r>
            <m:d>
              <m:dPr>
                <m:begChr m:val="|"/>
                <m:endChr m:val="|"/>
                <m:ctrlPr>
                  <w:del w:id="5969" w:author="Author">
                    <w:rPr>
                      <w:rFonts w:ascii="Cambria Math" w:hAnsi="Cambria Math"/>
                      <w:i/>
                      <w:lang w:val="en-GB"/>
                    </w:rPr>
                  </w:del>
                </m:ctrlPr>
              </m:dPr>
              <m:e>
                <m:r>
                  <w:del w:id="5970" w:author="Author">
                    <w:rPr>
                      <w:rFonts w:ascii="Cambria Math" w:hAnsi="Cambria Math"/>
                      <w:lang w:val="en-GB"/>
                    </w:rPr>
                    <m:t>Available Own funds in tier i to cover SCR in T-Available</m:t>
                  </w:del>
                </m:r>
                <m:r>
                  <w:del w:id="5971" w:author="Author">
                    <w:rPr>
                      <w:rFonts w:ascii="Cambria Math" w:hAnsi="Cambria Math"/>
                      <w:lang w:val="en-GB"/>
                      <w:rPrChange w:id="5972" w:author="Author">
                        <w:rPr>
                          <w:rFonts w:ascii="Cambria Math" w:hAnsi="Cambria Math"/>
                          <w:lang w:val="de-DE"/>
                        </w:rPr>
                      </w:rPrChange>
                    </w:rPr>
                    <m:t xml:space="preserve"> </m:t>
                  </w:del>
                </m:r>
                <m:r>
                  <w:del w:id="5973" w:author="Author">
                    <w:rPr>
                      <w:rFonts w:ascii="Cambria Math" w:hAnsi="Cambria Math"/>
                      <w:lang w:val="en-GB"/>
                    </w:rPr>
                    <m:t>Own</m:t>
                  </w:del>
                </m:r>
                <m:r>
                  <w:del w:id="5974" w:author="Author">
                    <w:rPr>
                      <w:rFonts w:ascii="Cambria Math" w:hAnsi="Cambria Math"/>
                      <w:lang w:val="en-GB"/>
                      <w:rPrChange w:id="5975" w:author="Author">
                        <w:rPr>
                          <w:rFonts w:ascii="Cambria Math" w:hAnsi="Cambria Math"/>
                          <w:lang w:val="de-DE"/>
                        </w:rPr>
                      </w:rPrChange>
                    </w:rPr>
                    <m:t xml:space="preserve"> </m:t>
                  </w:del>
                </m:r>
                <m:r>
                  <w:del w:id="5976" w:author="Author">
                    <w:rPr>
                      <w:rFonts w:ascii="Cambria Math" w:hAnsi="Cambria Math"/>
                      <w:lang w:val="en-GB"/>
                    </w:rPr>
                    <m:t>funds</m:t>
                  </w:del>
                </m:r>
                <m:r>
                  <w:del w:id="5977" w:author="Author">
                    <w:rPr>
                      <w:rFonts w:ascii="Cambria Math" w:hAnsi="Cambria Math"/>
                      <w:lang w:val="en-GB"/>
                      <w:rPrChange w:id="5978" w:author="Author">
                        <w:rPr>
                          <w:rFonts w:ascii="Cambria Math" w:hAnsi="Cambria Math"/>
                          <w:lang w:val="de-DE"/>
                        </w:rPr>
                      </w:rPrChange>
                    </w:rPr>
                    <m:t xml:space="preserve"> </m:t>
                  </w:del>
                </m:r>
                <m:r>
                  <w:del w:id="5979" w:author="Author">
                    <w:rPr>
                      <w:rFonts w:ascii="Cambria Math" w:hAnsi="Cambria Math"/>
                      <w:lang w:val="en-GB"/>
                    </w:rPr>
                    <m:t>in</m:t>
                  </w:del>
                </m:r>
                <m:r>
                  <w:del w:id="5980" w:author="Author">
                    <w:rPr>
                      <w:rFonts w:ascii="Cambria Math" w:hAnsi="Cambria Math"/>
                      <w:lang w:val="en-GB"/>
                      <w:rPrChange w:id="5981" w:author="Author">
                        <w:rPr>
                          <w:rFonts w:ascii="Cambria Math" w:hAnsi="Cambria Math"/>
                          <w:lang w:val="de-DE"/>
                        </w:rPr>
                      </w:rPrChange>
                    </w:rPr>
                    <m:t xml:space="preserve"> </m:t>
                  </w:del>
                </m:r>
                <m:r>
                  <w:del w:id="5982" w:author="Author">
                    <w:rPr>
                      <w:rFonts w:ascii="Cambria Math" w:hAnsi="Cambria Math"/>
                      <w:lang w:val="en-GB"/>
                    </w:rPr>
                    <m:t>tier i</m:t>
                  </w:del>
                </m:r>
                <m:r>
                  <w:del w:id="5983" w:author="Author">
                    <w:rPr>
                      <w:rFonts w:ascii="Cambria Math" w:hAnsi="Cambria Math"/>
                      <w:lang w:val="en-GB"/>
                      <w:rPrChange w:id="5984" w:author="Author">
                        <w:rPr>
                          <w:rFonts w:ascii="Cambria Math" w:hAnsi="Cambria Math"/>
                          <w:lang w:val="de-DE"/>
                        </w:rPr>
                      </w:rPrChange>
                    </w:rPr>
                    <m:t xml:space="preserve"> </m:t>
                  </w:del>
                </m:r>
                <m:r>
                  <w:del w:id="5985" w:author="Author">
                    <w:rPr>
                      <w:rFonts w:ascii="Cambria Math" w:hAnsi="Cambria Math"/>
                      <w:lang w:val="en-GB"/>
                    </w:rPr>
                    <m:t>to</m:t>
                  </w:del>
                </m:r>
                <m:r>
                  <w:del w:id="5986" w:author="Author">
                    <w:rPr>
                      <w:rFonts w:ascii="Cambria Math" w:hAnsi="Cambria Math"/>
                      <w:lang w:val="en-GB"/>
                      <w:rPrChange w:id="5987" w:author="Author">
                        <w:rPr>
                          <w:rFonts w:ascii="Cambria Math" w:hAnsi="Cambria Math"/>
                          <w:lang w:val="de-DE"/>
                        </w:rPr>
                      </w:rPrChange>
                    </w:rPr>
                    <m:t xml:space="preserve"> </m:t>
                  </w:del>
                </m:r>
                <m:r>
                  <w:del w:id="5988" w:author="Author">
                    <w:rPr>
                      <w:rFonts w:ascii="Cambria Math" w:hAnsi="Cambria Math"/>
                      <w:lang w:val="en-GB"/>
                    </w:rPr>
                    <m:t>cover</m:t>
                  </w:del>
                </m:r>
                <m:r>
                  <w:del w:id="5989" w:author="Author">
                    <w:rPr>
                      <w:rFonts w:ascii="Cambria Math" w:hAnsi="Cambria Math"/>
                      <w:lang w:val="en-GB"/>
                      <w:rPrChange w:id="5990" w:author="Author">
                        <w:rPr>
                          <w:rFonts w:ascii="Cambria Math" w:hAnsi="Cambria Math"/>
                          <w:lang w:val="de-DE"/>
                        </w:rPr>
                      </w:rPrChange>
                    </w:rPr>
                    <m:t xml:space="preserve"> </m:t>
                  </w:del>
                </m:r>
                <m:r>
                  <w:del w:id="5991" w:author="Author">
                    <w:rPr>
                      <w:rFonts w:ascii="Cambria Math" w:hAnsi="Cambria Math"/>
                      <w:lang w:val="en-GB"/>
                    </w:rPr>
                    <m:t>SCR</m:t>
                  </w:del>
                </m:r>
                <m:r>
                  <w:del w:id="5992" w:author="Author">
                    <w:rPr>
                      <w:rFonts w:ascii="Cambria Math" w:hAnsi="Cambria Math"/>
                      <w:lang w:val="en-GB"/>
                      <w:rPrChange w:id="5993" w:author="Author">
                        <w:rPr>
                          <w:rFonts w:ascii="Cambria Math" w:hAnsi="Cambria Math"/>
                          <w:lang w:val="de-DE"/>
                        </w:rPr>
                      </w:rPrChange>
                    </w:rPr>
                    <m:t xml:space="preserve"> </m:t>
                  </w:del>
                </m:r>
                <m:r>
                  <w:del w:id="5994" w:author="Author">
                    <w:rPr>
                      <w:rFonts w:ascii="Cambria Math" w:hAnsi="Cambria Math"/>
                      <w:lang w:val="en-GB"/>
                    </w:rPr>
                    <m:t>in</m:t>
                  </w:del>
                </m:r>
                <m:r>
                  <w:del w:id="5995" w:author="Author">
                    <w:rPr>
                      <w:rFonts w:ascii="Cambria Math" w:hAnsi="Cambria Math"/>
                      <w:lang w:val="en-GB"/>
                      <w:rPrChange w:id="5996" w:author="Author">
                        <w:rPr>
                          <w:rFonts w:ascii="Cambria Math" w:hAnsi="Cambria Math"/>
                          <w:lang w:val="de-DE"/>
                        </w:rPr>
                      </w:rPrChange>
                    </w:rPr>
                    <m:t xml:space="preserve"> </m:t>
                  </w:del>
                </m:r>
                <m:r>
                  <w:del w:id="5997" w:author="Author">
                    <w:rPr>
                      <w:rFonts w:ascii="Cambria Math" w:hAnsi="Cambria Math"/>
                      <w:lang w:val="en-GB"/>
                    </w:rPr>
                    <m:t>T</m:t>
                  </w:del>
                </m:r>
                <m:r>
                  <w:del w:id="5998" w:author="Author">
                    <w:rPr>
                      <w:rFonts w:ascii="Cambria Math" w:hAnsi="Cambria Math"/>
                      <w:lang w:val="en-GB"/>
                      <w:rPrChange w:id="5999" w:author="Author">
                        <w:rPr>
                          <w:rFonts w:ascii="Cambria Math" w:hAnsi="Cambria Math"/>
                          <w:lang w:val="de-DE"/>
                        </w:rPr>
                      </w:rPrChange>
                    </w:rPr>
                    <m:t>-1</m:t>
                  </w:del>
                </m:r>
              </m:e>
            </m:d>
          </m:num>
          <m:den>
            <m:r>
              <w:rPr>
                <w:rFonts w:ascii="Cambria Math" w:hAnsi="Cambria Math"/>
                <w:lang w:val="en-GB"/>
              </w:rPr>
              <m:t>Available Own funds in tier to cover SCR in T-1</m:t>
            </m:r>
          </m:den>
        </m:f>
      </m:oMath>
    </w:p>
    <w:p w14:paraId="4575AE94" w14:textId="77777777" w:rsidR="00872AFE" w:rsidRPr="00711388" w:rsidRDefault="00872AFE" w:rsidP="00872AFE">
      <w:pPr>
        <w:rPr>
          <w:lang w:val="en-GB"/>
        </w:rPr>
      </w:pPr>
    </w:p>
    <w:tbl>
      <w:tblPr>
        <w:tblW w:w="0" w:type="auto"/>
        <w:tblLayout w:type="fixed"/>
        <w:tblLook w:val="0000" w:firstRow="0" w:lastRow="0" w:firstColumn="0" w:lastColumn="0" w:noHBand="0" w:noVBand="0"/>
      </w:tblPr>
      <w:tblGrid>
        <w:gridCol w:w="1021"/>
        <w:gridCol w:w="2601"/>
        <w:gridCol w:w="5664"/>
      </w:tblGrid>
      <w:tr w:rsidR="00872AFE" w:rsidRPr="00711388" w14:paraId="1E9458A0" w14:textId="77777777" w:rsidTr="00567869">
        <w:tc>
          <w:tcPr>
            <w:tcW w:w="1021" w:type="dxa"/>
            <w:tcBorders>
              <w:top w:val="single" w:sz="2" w:space="0" w:color="auto"/>
              <w:left w:val="single" w:sz="2" w:space="0" w:color="auto"/>
              <w:bottom w:val="single" w:sz="2" w:space="0" w:color="auto"/>
              <w:right w:val="single" w:sz="2" w:space="0" w:color="auto"/>
            </w:tcBorders>
          </w:tcPr>
          <w:p w14:paraId="4EB7380F" w14:textId="77777777" w:rsidR="00872AFE" w:rsidRPr="00711388" w:rsidRDefault="00872AFE" w:rsidP="00567869">
            <w:pPr>
              <w:adjustRightInd w:val="0"/>
              <w:spacing w:before="0" w:after="0"/>
              <w:jc w:val="left"/>
              <w:rPr>
                <w:lang w:val="en-GB"/>
              </w:rPr>
            </w:pPr>
          </w:p>
        </w:tc>
        <w:tc>
          <w:tcPr>
            <w:tcW w:w="2601" w:type="dxa"/>
            <w:tcBorders>
              <w:top w:val="single" w:sz="2" w:space="0" w:color="auto"/>
              <w:left w:val="single" w:sz="2" w:space="0" w:color="auto"/>
              <w:bottom w:val="single" w:sz="2" w:space="0" w:color="auto"/>
              <w:right w:val="single" w:sz="2" w:space="0" w:color="auto"/>
            </w:tcBorders>
          </w:tcPr>
          <w:p w14:paraId="65EE7E8C" w14:textId="77777777" w:rsidR="00872AFE" w:rsidRPr="00711388" w:rsidRDefault="00872AFE" w:rsidP="00567869">
            <w:pPr>
              <w:pStyle w:val="NormalCentered"/>
              <w:rPr>
                <w:lang w:val="en-GB"/>
              </w:rPr>
            </w:pPr>
            <w:r w:rsidRPr="00711388">
              <w:rPr>
                <w:lang w:val="en-GB"/>
              </w:rPr>
              <w:t>ITEM</w:t>
            </w:r>
          </w:p>
        </w:tc>
        <w:tc>
          <w:tcPr>
            <w:tcW w:w="5664" w:type="dxa"/>
            <w:tcBorders>
              <w:top w:val="single" w:sz="2" w:space="0" w:color="auto"/>
              <w:left w:val="single" w:sz="2" w:space="0" w:color="auto"/>
              <w:bottom w:val="single" w:sz="2" w:space="0" w:color="auto"/>
              <w:right w:val="single" w:sz="2" w:space="0" w:color="auto"/>
            </w:tcBorders>
          </w:tcPr>
          <w:p w14:paraId="0979BEAB" w14:textId="77777777" w:rsidR="00872AFE" w:rsidRPr="00711388" w:rsidRDefault="00872AFE" w:rsidP="00567869">
            <w:pPr>
              <w:pStyle w:val="NormalCentered"/>
              <w:rPr>
                <w:lang w:val="en-GB"/>
              </w:rPr>
            </w:pPr>
            <w:r w:rsidRPr="00711388">
              <w:rPr>
                <w:lang w:val="en-GB"/>
              </w:rPr>
              <w:t>INSTRUCTIONS</w:t>
            </w:r>
          </w:p>
        </w:tc>
      </w:tr>
      <w:tr w:rsidR="00872AFE" w:rsidRPr="00711388" w14:paraId="48F313D0" w14:textId="77777777" w:rsidTr="00567869">
        <w:tc>
          <w:tcPr>
            <w:tcW w:w="1021" w:type="dxa"/>
            <w:tcBorders>
              <w:top w:val="single" w:sz="2" w:space="0" w:color="auto"/>
              <w:left w:val="single" w:sz="2" w:space="0" w:color="auto"/>
              <w:bottom w:val="single" w:sz="2" w:space="0" w:color="auto"/>
              <w:right w:val="single" w:sz="2" w:space="0" w:color="auto"/>
            </w:tcBorders>
          </w:tcPr>
          <w:p w14:paraId="3C18B5F0" w14:textId="77777777" w:rsidR="00872AFE" w:rsidRPr="00711388" w:rsidRDefault="00872AFE" w:rsidP="00567869">
            <w:pPr>
              <w:pStyle w:val="NormalLeft"/>
              <w:rPr>
                <w:lang w:val="en-GB"/>
              </w:rPr>
            </w:pPr>
            <w:r w:rsidRPr="00711388">
              <w:rPr>
                <w:lang w:val="en-GB"/>
              </w:rPr>
              <w:t>C0010</w:t>
            </w:r>
          </w:p>
        </w:tc>
        <w:tc>
          <w:tcPr>
            <w:tcW w:w="2601" w:type="dxa"/>
            <w:tcBorders>
              <w:top w:val="single" w:sz="2" w:space="0" w:color="auto"/>
              <w:left w:val="single" w:sz="2" w:space="0" w:color="auto"/>
              <w:bottom w:val="single" w:sz="2" w:space="0" w:color="auto"/>
              <w:right w:val="single" w:sz="2" w:space="0" w:color="auto"/>
            </w:tcBorders>
          </w:tcPr>
          <w:p w14:paraId="1B087A6D" w14:textId="77777777" w:rsidR="00872AFE" w:rsidRPr="00711388" w:rsidRDefault="00872AFE" w:rsidP="00567869">
            <w:pPr>
              <w:pStyle w:val="NormalLeft"/>
              <w:rPr>
                <w:lang w:val="en-GB"/>
              </w:rPr>
            </w:pPr>
            <w:r w:rsidRPr="00711388">
              <w:rPr>
                <w:lang w:val="en-GB"/>
              </w:rPr>
              <w:t>Description of subordinated mutual member accounts</w:t>
            </w:r>
          </w:p>
        </w:tc>
        <w:tc>
          <w:tcPr>
            <w:tcW w:w="5664" w:type="dxa"/>
            <w:tcBorders>
              <w:top w:val="single" w:sz="2" w:space="0" w:color="auto"/>
              <w:left w:val="single" w:sz="2" w:space="0" w:color="auto"/>
              <w:bottom w:val="single" w:sz="2" w:space="0" w:color="auto"/>
              <w:right w:val="single" w:sz="2" w:space="0" w:color="auto"/>
            </w:tcBorders>
          </w:tcPr>
          <w:p w14:paraId="2F4D70F4" w14:textId="77777777" w:rsidR="00872AFE" w:rsidRPr="00711388" w:rsidRDefault="00872AFE" w:rsidP="00567869">
            <w:pPr>
              <w:pStyle w:val="NormalLeft"/>
              <w:rPr>
                <w:lang w:val="en-GB"/>
              </w:rPr>
            </w:pPr>
            <w:r w:rsidRPr="00711388">
              <w:rPr>
                <w:lang w:val="en-GB"/>
              </w:rPr>
              <w:t>This shall list subordinated mutual member accounts for an individual undertaking.</w:t>
            </w:r>
          </w:p>
        </w:tc>
      </w:tr>
      <w:tr w:rsidR="00872AFE" w:rsidRPr="00711388" w14:paraId="45698A46" w14:textId="77777777" w:rsidTr="00567869">
        <w:tc>
          <w:tcPr>
            <w:tcW w:w="1021" w:type="dxa"/>
            <w:tcBorders>
              <w:top w:val="single" w:sz="2" w:space="0" w:color="auto"/>
              <w:left w:val="single" w:sz="2" w:space="0" w:color="auto"/>
              <w:bottom w:val="single" w:sz="2" w:space="0" w:color="auto"/>
              <w:right w:val="single" w:sz="2" w:space="0" w:color="auto"/>
            </w:tcBorders>
          </w:tcPr>
          <w:p w14:paraId="304BDDDE" w14:textId="77777777" w:rsidR="00872AFE" w:rsidRPr="00711388" w:rsidRDefault="00872AFE" w:rsidP="00567869">
            <w:pPr>
              <w:pStyle w:val="NormalLeft"/>
              <w:rPr>
                <w:lang w:val="en-GB"/>
              </w:rPr>
            </w:pPr>
            <w:r w:rsidRPr="00711388">
              <w:rPr>
                <w:lang w:val="en-GB"/>
              </w:rPr>
              <w:t>C0020</w:t>
            </w:r>
          </w:p>
        </w:tc>
        <w:tc>
          <w:tcPr>
            <w:tcW w:w="2601" w:type="dxa"/>
            <w:tcBorders>
              <w:top w:val="single" w:sz="2" w:space="0" w:color="auto"/>
              <w:left w:val="single" w:sz="2" w:space="0" w:color="auto"/>
              <w:bottom w:val="single" w:sz="2" w:space="0" w:color="auto"/>
              <w:right w:val="single" w:sz="2" w:space="0" w:color="auto"/>
            </w:tcBorders>
          </w:tcPr>
          <w:p w14:paraId="698B562D" w14:textId="398D1400"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Amount (in reporting currency)</w:t>
            </w:r>
          </w:p>
        </w:tc>
        <w:tc>
          <w:tcPr>
            <w:tcW w:w="5664" w:type="dxa"/>
            <w:tcBorders>
              <w:top w:val="single" w:sz="2" w:space="0" w:color="auto"/>
              <w:left w:val="single" w:sz="2" w:space="0" w:color="auto"/>
              <w:bottom w:val="single" w:sz="2" w:space="0" w:color="auto"/>
              <w:right w:val="single" w:sz="2" w:space="0" w:color="auto"/>
            </w:tcBorders>
          </w:tcPr>
          <w:p w14:paraId="2175F5F5" w14:textId="77777777" w:rsidR="00872AFE" w:rsidRPr="00711388" w:rsidRDefault="00872AFE" w:rsidP="00567869">
            <w:pPr>
              <w:pStyle w:val="NormalLeft"/>
              <w:rPr>
                <w:lang w:val="en-GB"/>
              </w:rPr>
            </w:pPr>
            <w:r w:rsidRPr="00711388">
              <w:rPr>
                <w:lang w:val="en-GB"/>
              </w:rPr>
              <w:t>This is the amount of individual subordinated mutual member accounts.</w:t>
            </w:r>
          </w:p>
        </w:tc>
      </w:tr>
      <w:tr w:rsidR="00872AFE" w:rsidRPr="00711388" w14:paraId="135E06D0" w14:textId="77777777" w:rsidTr="00567869">
        <w:tc>
          <w:tcPr>
            <w:tcW w:w="1021" w:type="dxa"/>
            <w:tcBorders>
              <w:top w:val="single" w:sz="2" w:space="0" w:color="auto"/>
              <w:left w:val="single" w:sz="2" w:space="0" w:color="auto"/>
              <w:bottom w:val="single" w:sz="2" w:space="0" w:color="auto"/>
              <w:right w:val="single" w:sz="2" w:space="0" w:color="auto"/>
            </w:tcBorders>
          </w:tcPr>
          <w:p w14:paraId="7CEA8A33" w14:textId="77777777" w:rsidR="00872AFE" w:rsidRPr="00711388" w:rsidRDefault="00872AFE" w:rsidP="00567869">
            <w:pPr>
              <w:pStyle w:val="NormalLeft"/>
              <w:rPr>
                <w:lang w:val="en-GB"/>
              </w:rPr>
            </w:pPr>
            <w:r w:rsidRPr="00711388">
              <w:rPr>
                <w:lang w:val="en-GB"/>
              </w:rPr>
              <w:t>C0030</w:t>
            </w:r>
          </w:p>
        </w:tc>
        <w:tc>
          <w:tcPr>
            <w:tcW w:w="2601" w:type="dxa"/>
            <w:tcBorders>
              <w:top w:val="single" w:sz="2" w:space="0" w:color="auto"/>
              <w:left w:val="single" w:sz="2" w:space="0" w:color="auto"/>
              <w:bottom w:val="single" w:sz="2" w:space="0" w:color="auto"/>
              <w:right w:val="single" w:sz="2" w:space="0" w:color="auto"/>
            </w:tcBorders>
          </w:tcPr>
          <w:p w14:paraId="4CC4C083" w14:textId="18494D4B"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Tier</w:t>
            </w:r>
          </w:p>
        </w:tc>
        <w:tc>
          <w:tcPr>
            <w:tcW w:w="5664" w:type="dxa"/>
            <w:tcBorders>
              <w:top w:val="single" w:sz="2" w:space="0" w:color="auto"/>
              <w:left w:val="single" w:sz="2" w:space="0" w:color="auto"/>
              <w:bottom w:val="single" w:sz="2" w:space="0" w:color="auto"/>
              <w:right w:val="single" w:sz="2" w:space="0" w:color="auto"/>
            </w:tcBorders>
          </w:tcPr>
          <w:p w14:paraId="331A3057" w14:textId="77777777" w:rsidR="00872AFE" w:rsidRPr="00711388" w:rsidRDefault="00872AFE" w:rsidP="00567869">
            <w:pPr>
              <w:pStyle w:val="NormalLeft"/>
              <w:rPr>
                <w:lang w:val="en-GB"/>
              </w:rPr>
            </w:pPr>
            <w:r w:rsidRPr="00711388">
              <w:rPr>
                <w:lang w:val="en-GB"/>
              </w:rPr>
              <w:t>This shall indicate the tier of the subordinated mutual member accounts.</w:t>
            </w:r>
          </w:p>
          <w:p w14:paraId="0EBD4FC7" w14:textId="77777777" w:rsidR="00872AFE" w:rsidRPr="00711388" w:rsidRDefault="00872AFE" w:rsidP="00567869">
            <w:pPr>
              <w:pStyle w:val="NormalLeft"/>
              <w:rPr>
                <w:lang w:val="en-GB"/>
              </w:rPr>
            </w:pPr>
            <w:r w:rsidRPr="00711388">
              <w:rPr>
                <w:lang w:val="en-GB"/>
              </w:rPr>
              <w:t>One of the options in the following closed list shall be used:</w:t>
            </w:r>
          </w:p>
          <w:p w14:paraId="0FAA346D" w14:textId="22F26F1B"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Tier 1</w:t>
            </w:r>
          </w:p>
          <w:p w14:paraId="0FA9F6BE" w14:textId="3F29C2B7"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Tier 1 </w:t>
            </w:r>
            <w:r w:rsidR="00845F43" w:rsidRPr="00711388">
              <w:rPr>
                <w:lang w:val="en-GB"/>
              </w:rPr>
              <w:t>-</w:t>
            </w:r>
            <w:r w:rsidRPr="00711388">
              <w:rPr>
                <w:lang w:val="en-GB"/>
              </w:rPr>
              <w:t xml:space="preserve"> unrestricted</w:t>
            </w:r>
          </w:p>
          <w:p w14:paraId="066B92E5" w14:textId="4CBE16DC"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Tier 1 </w:t>
            </w:r>
            <w:r w:rsidR="00845F43" w:rsidRPr="00711388">
              <w:rPr>
                <w:lang w:val="en-GB"/>
              </w:rPr>
              <w:t>-</w:t>
            </w:r>
            <w:r w:rsidRPr="00711388">
              <w:rPr>
                <w:lang w:val="en-GB"/>
              </w:rPr>
              <w:t xml:space="preserve"> restricted</w:t>
            </w:r>
          </w:p>
          <w:p w14:paraId="67EF13AF" w14:textId="4AAB2DFE"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Tier 2</w:t>
            </w:r>
          </w:p>
          <w:p w14:paraId="59D31F20" w14:textId="1F7B3ABE"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Tier 3</w:t>
            </w:r>
          </w:p>
        </w:tc>
      </w:tr>
      <w:tr w:rsidR="00872AFE" w:rsidRPr="00711388" w14:paraId="275BB14C" w14:textId="77777777" w:rsidTr="00567869">
        <w:tc>
          <w:tcPr>
            <w:tcW w:w="1021" w:type="dxa"/>
            <w:tcBorders>
              <w:top w:val="single" w:sz="2" w:space="0" w:color="auto"/>
              <w:left w:val="single" w:sz="2" w:space="0" w:color="auto"/>
              <w:bottom w:val="single" w:sz="2" w:space="0" w:color="auto"/>
              <w:right w:val="single" w:sz="2" w:space="0" w:color="auto"/>
            </w:tcBorders>
          </w:tcPr>
          <w:p w14:paraId="19381A87" w14:textId="77777777" w:rsidR="00872AFE" w:rsidRPr="00711388" w:rsidRDefault="00872AFE" w:rsidP="00567869">
            <w:pPr>
              <w:pStyle w:val="NormalLeft"/>
              <w:rPr>
                <w:lang w:val="en-GB"/>
              </w:rPr>
            </w:pPr>
            <w:r w:rsidRPr="00711388">
              <w:rPr>
                <w:lang w:val="en-GB"/>
              </w:rPr>
              <w:t>C0040</w:t>
            </w:r>
          </w:p>
        </w:tc>
        <w:tc>
          <w:tcPr>
            <w:tcW w:w="2601" w:type="dxa"/>
            <w:tcBorders>
              <w:top w:val="single" w:sz="2" w:space="0" w:color="auto"/>
              <w:left w:val="single" w:sz="2" w:space="0" w:color="auto"/>
              <w:bottom w:val="single" w:sz="2" w:space="0" w:color="auto"/>
              <w:right w:val="single" w:sz="2" w:space="0" w:color="auto"/>
            </w:tcBorders>
          </w:tcPr>
          <w:p w14:paraId="185E7307" w14:textId="4CE72A85" w:rsidR="00872AFE" w:rsidRPr="00711388" w:rsidRDefault="00872AFE" w:rsidP="00567869">
            <w:pPr>
              <w:pStyle w:val="NormalLeft"/>
              <w:rPr>
                <w:lang w:val="en-GB"/>
              </w:rPr>
            </w:pPr>
            <w:r w:rsidRPr="00711388">
              <w:rPr>
                <w:lang w:val="en-GB"/>
              </w:rPr>
              <w:t xml:space="preserve">Subordinated mutual member accounts </w:t>
            </w:r>
            <w:r w:rsidR="00711388" w:rsidRPr="00711388">
              <w:rPr>
                <w:lang w:val="en-GB"/>
              </w:rPr>
              <w:t>-</w:t>
            </w:r>
            <w:r w:rsidRPr="00711388">
              <w:rPr>
                <w:lang w:val="en-GB"/>
              </w:rPr>
              <w:t>Currency Code</w:t>
            </w:r>
          </w:p>
        </w:tc>
        <w:tc>
          <w:tcPr>
            <w:tcW w:w="5664" w:type="dxa"/>
            <w:tcBorders>
              <w:top w:val="single" w:sz="2" w:space="0" w:color="auto"/>
              <w:left w:val="single" w:sz="2" w:space="0" w:color="auto"/>
              <w:bottom w:val="single" w:sz="2" w:space="0" w:color="auto"/>
              <w:right w:val="single" w:sz="2" w:space="0" w:color="auto"/>
            </w:tcBorders>
          </w:tcPr>
          <w:p w14:paraId="7A6FA00B" w14:textId="77777777" w:rsidR="00872AFE" w:rsidRPr="00711388" w:rsidRDefault="00872AFE" w:rsidP="00567869">
            <w:pPr>
              <w:pStyle w:val="NormalLeft"/>
              <w:rPr>
                <w:lang w:val="en-GB"/>
              </w:rPr>
            </w:pPr>
            <w:r w:rsidRPr="00711388">
              <w:rPr>
                <w:lang w:val="en-GB"/>
              </w:rPr>
              <w:t>Identify the ISO 4217 alphabetic code of the currency. This is the original currency.</w:t>
            </w:r>
          </w:p>
        </w:tc>
      </w:tr>
      <w:tr w:rsidR="00872AFE" w:rsidRPr="00711388" w14:paraId="257FC0A6" w14:textId="77777777" w:rsidTr="00567869">
        <w:tc>
          <w:tcPr>
            <w:tcW w:w="1021" w:type="dxa"/>
            <w:tcBorders>
              <w:top w:val="single" w:sz="2" w:space="0" w:color="auto"/>
              <w:left w:val="single" w:sz="2" w:space="0" w:color="auto"/>
              <w:bottom w:val="single" w:sz="2" w:space="0" w:color="auto"/>
              <w:right w:val="single" w:sz="2" w:space="0" w:color="auto"/>
            </w:tcBorders>
          </w:tcPr>
          <w:p w14:paraId="03AD6849" w14:textId="77777777" w:rsidR="00872AFE" w:rsidRPr="00711388" w:rsidRDefault="00872AFE" w:rsidP="00567869">
            <w:pPr>
              <w:pStyle w:val="NormalLeft"/>
              <w:rPr>
                <w:lang w:val="en-GB"/>
              </w:rPr>
            </w:pPr>
            <w:r w:rsidRPr="00711388">
              <w:rPr>
                <w:lang w:val="en-GB"/>
              </w:rPr>
              <w:t>C0070</w:t>
            </w:r>
          </w:p>
        </w:tc>
        <w:tc>
          <w:tcPr>
            <w:tcW w:w="2601" w:type="dxa"/>
            <w:tcBorders>
              <w:top w:val="single" w:sz="2" w:space="0" w:color="auto"/>
              <w:left w:val="single" w:sz="2" w:space="0" w:color="auto"/>
              <w:bottom w:val="single" w:sz="2" w:space="0" w:color="auto"/>
              <w:right w:val="single" w:sz="2" w:space="0" w:color="auto"/>
            </w:tcBorders>
          </w:tcPr>
          <w:p w14:paraId="2E866A6C" w14:textId="10BBDD4F"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w:t>
            </w:r>
            <w:r w:rsidRPr="00711388">
              <w:rPr>
                <w:lang w:val="en-GB"/>
              </w:rPr>
              <w:lastRenderedPageBreak/>
              <w:t>Counted under transitionals?</w:t>
            </w:r>
          </w:p>
        </w:tc>
        <w:tc>
          <w:tcPr>
            <w:tcW w:w="5664" w:type="dxa"/>
            <w:tcBorders>
              <w:top w:val="single" w:sz="2" w:space="0" w:color="auto"/>
              <w:left w:val="single" w:sz="2" w:space="0" w:color="auto"/>
              <w:bottom w:val="single" w:sz="2" w:space="0" w:color="auto"/>
              <w:right w:val="single" w:sz="2" w:space="0" w:color="auto"/>
            </w:tcBorders>
          </w:tcPr>
          <w:p w14:paraId="75AD8A05" w14:textId="77777777" w:rsidR="00872AFE" w:rsidRPr="00711388" w:rsidRDefault="00872AFE" w:rsidP="00567869">
            <w:pPr>
              <w:pStyle w:val="NormalLeft"/>
              <w:rPr>
                <w:lang w:val="en-GB"/>
              </w:rPr>
            </w:pPr>
            <w:r w:rsidRPr="00711388">
              <w:rPr>
                <w:lang w:val="en-GB"/>
              </w:rPr>
              <w:lastRenderedPageBreak/>
              <w:t>This shall indicate whether the subordinated mutual member accounts are counted under the transitional provisions.</w:t>
            </w:r>
          </w:p>
          <w:p w14:paraId="1D94EB63" w14:textId="77777777" w:rsidR="00872AFE" w:rsidRPr="00711388" w:rsidRDefault="00872AFE" w:rsidP="00567869">
            <w:pPr>
              <w:pStyle w:val="NormalLeft"/>
              <w:rPr>
                <w:lang w:val="en-GB"/>
              </w:rPr>
            </w:pPr>
          </w:p>
          <w:p w14:paraId="7516FB52" w14:textId="77777777" w:rsidR="00872AFE" w:rsidRPr="00711388" w:rsidRDefault="00872AFE" w:rsidP="00567869">
            <w:pPr>
              <w:pStyle w:val="NormalLeft"/>
              <w:rPr>
                <w:lang w:val="en-GB"/>
              </w:rPr>
            </w:pPr>
            <w:r w:rsidRPr="00711388">
              <w:rPr>
                <w:lang w:val="en-GB"/>
              </w:rPr>
              <w:t>One of the options in the following closed list shall be used:</w:t>
            </w:r>
          </w:p>
          <w:p w14:paraId="0DB46823" w14:textId="5062742C"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Counted under transitionals</w:t>
            </w:r>
          </w:p>
          <w:p w14:paraId="5D0BB731" w14:textId="308B67F1"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Not counted under transitionals</w:t>
            </w:r>
          </w:p>
        </w:tc>
      </w:tr>
      <w:tr w:rsidR="00872AFE" w:rsidRPr="00711388" w14:paraId="4C46DC1C" w14:textId="77777777" w:rsidTr="00567869">
        <w:tc>
          <w:tcPr>
            <w:tcW w:w="1021" w:type="dxa"/>
            <w:tcBorders>
              <w:top w:val="single" w:sz="2" w:space="0" w:color="auto"/>
              <w:left w:val="single" w:sz="2" w:space="0" w:color="auto"/>
              <w:bottom w:val="single" w:sz="2" w:space="0" w:color="auto"/>
              <w:right w:val="single" w:sz="2" w:space="0" w:color="auto"/>
            </w:tcBorders>
          </w:tcPr>
          <w:p w14:paraId="310E5EB9" w14:textId="77777777" w:rsidR="00872AFE" w:rsidRPr="00711388" w:rsidRDefault="00872AFE" w:rsidP="00567869">
            <w:pPr>
              <w:pStyle w:val="NormalLeft"/>
              <w:rPr>
                <w:lang w:val="en-GB"/>
              </w:rPr>
            </w:pPr>
            <w:r w:rsidRPr="00711388">
              <w:rPr>
                <w:lang w:val="en-GB"/>
              </w:rPr>
              <w:lastRenderedPageBreak/>
              <w:t>C0080</w:t>
            </w:r>
          </w:p>
        </w:tc>
        <w:tc>
          <w:tcPr>
            <w:tcW w:w="2601" w:type="dxa"/>
            <w:tcBorders>
              <w:top w:val="single" w:sz="2" w:space="0" w:color="auto"/>
              <w:left w:val="single" w:sz="2" w:space="0" w:color="auto"/>
              <w:bottom w:val="single" w:sz="2" w:space="0" w:color="auto"/>
              <w:right w:val="single" w:sz="2" w:space="0" w:color="auto"/>
            </w:tcBorders>
          </w:tcPr>
          <w:p w14:paraId="0F549E73" w14:textId="1FDB015A"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Counterparty (if specific)</w:t>
            </w:r>
          </w:p>
        </w:tc>
        <w:tc>
          <w:tcPr>
            <w:tcW w:w="5664" w:type="dxa"/>
            <w:tcBorders>
              <w:top w:val="single" w:sz="2" w:space="0" w:color="auto"/>
              <w:left w:val="single" w:sz="2" w:space="0" w:color="auto"/>
              <w:bottom w:val="single" w:sz="2" w:space="0" w:color="auto"/>
              <w:right w:val="single" w:sz="2" w:space="0" w:color="auto"/>
            </w:tcBorders>
          </w:tcPr>
          <w:p w14:paraId="3C4F60F1" w14:textId="77777777" w:rsidR="00872AFE" w:rsidRPr="00711388" w:rsidRDefault="00872AFE" w:rsidP="00567869">
            <w:pPr>
              <w:pStyle w:val="NormalLeft"/>
              <w:rPr>
                <w:lang w:val="en-GB"/>
              </w:rPr>
            </w:pPr>
            <w:r w:rsidRPr="00711388">
              <w:rPr>
                <w:lang w:val="en-GB"/>
              </w:rPr>
              <w:t>This shall list the counterparty of the subordinated mutual member accounts</w:t>
            </w:r>
          </w:p>
        </w:tc>
      </w:tr>
      <w:tr w:rsidR="00872AFE" w:rsidRPr="00711388" w14:paraId="06E86397" w14:textId="77777777" w:rsidTr="00567869">
        <w:tc>
          <w:tcPr>
            <w:tcW w:w="1021" w:type="dxa"/>
            <w:tcBorders>
              <w:top w:val="single" w:sz="2" w:space="0" w:color="auto"/>
              <w:left w:val="single" w:sz="2" w:space="0" w:color="auto"/>
              <w:bottom w:val="single" w:sz="2" w:space="0" w:color="auto"/>
              <w:right w:val="single" w:sz="2" w:space="0" w:color="auto"/>
            </w:tcBorders>
          </w:tcPr>
          <w:p w14:paraId="557700DA" w14:textId="77777777" w:rsidR="00872AFE" w:rsidRPr="00711388" w:rsidRDefault="00872AFE" w:rsidP="00567869">
            <w:pPr>
              <w:pStyle w:val="NormalLeft"/>
              <w:rPr>
                <w:lang w:val="en-GB"/>
              </w:rPr>
            </w:pPr>
            <w:r w:rsidRPr="00711388">
              <w:rPr>
                <w:lang w:val="en-GB"/>
              </w:rPr>
              <w:t>C0090</w:t>
            </w:r>
          </w:p>
        </w:tc>
        <w:tc>
          <w:tcPr>
            <w:tcW w:w="2601" w:type="dxa"/>
            <w:tcBorders>
              <w:top w:val="single" w:sz="2" w:space="0" w:color="auto"/>
              <w:left w:val="single" w:sz="2" w:space="0" w:color="auto"/>
              <w:bottom w:val="single" w:sz="2" w:space="0" w:color="auto"/>
              <w:right w:val="single" w:sz="2" w:space="0" w:color="auto"/>
            </w:tcBorders>
          </w:tcPr>
          <w:p w14:paraId="51688D80" w14:textId="48AC9F8D"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Issue date</w:t>
            </w:r>
          </w:p>
        </w:tc>
        <w:tc>
          <w:tcPr>
            <w:tcW w:w="5664" w:type="dxa"/>
            <w:tcBorders>
              <w:top w:val="single" w:sz="2" w:space="0" w:color="auto"/>
              <w:left w:val="single" w:sz="2" w:space="0" w:color="auto"/>
              <w:bottom w:val="single" w:sz="2" w:space="0" w:color="auto"/>
              <w:right w:val="single" w:sz="2" w:space="0" w:color="auto"/>
            </w:tcBorders>
          </w:tcPr>
          <w:p w14:paraId="33094D54" w14:textId="6EBA3EA3" w:rsidR="00872AFE" w:rsidRPr="00711388" w:rsidRDefault="00872AFE" w:rsidP="00567869">
            <w:pPr>
              <w:pStyle w:val="NormalLeft"/>
              <w:rPr>
                <w:lang w:val="en-GB"/>
              </w:rPr>
            </w:pPr>
            <w:r w:rsidRPr="00711388">
              <w:rPr>
                <w:lang w:val="en-GB"/>
              </w:rPr>
              <w:t>This is the issue date of the subordinated mutual member accounts.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28F52794" w14:textId="77777777" w:rsidTr="00567869">
        <w:tc>
          <w:tcPr>
            <w:tcW w:w="1021" w:type="dxa"/>
            <w:tcBorders>
              <w:top w:val="single" w:sz="2" w:space="0" w:color="auto"/>
              <w:left w:val="single" w:sz="2" w:space="0" w:color="auto"/>
              <w:bottom w:val="single" w:sz="2" w:space="0" w:color="auto"/>
              <w:right w:val="single" w:sz="2" w:space="0" w:color="auto"/>
            </w:tcBorders>
          </w:tcPr>
          <w:p w14:paraId="1C4143B1" w14:textId="77777777" w:rsidR="00872AFE" w:rsidRPr="00711388" w:rsidRDefault="00872AFE" w:rsidP="00567869">
            <w:pPr>
              <w:pStyle w:val="NormalLeft"/>
              <w:rPr>
                <w:lang w:val="en-GB"/>
              </w:rPr>
            </w:pPr>
            <w:r w:rsidRPr="00711388">
              <w:rPr>
                <w:lang w:val="en-GB"/>
              </w:rPr>
              <w:t>C0100</w:t>
            </w:r>
          </w:p>
        </w:tc>
        <w:tc>
          <w:tcPr>
            <w:tcW w:w="2601" w:type="dxa"/>
            <w:tcBorders>
              <w:top w:val="single" w:sz="2" w:space="0" w:color="auto"/>
              <w:left w:val="single" w:sz="2" w:space="0" w:color="auto"/>
              <w:bottom w:val="single" w:sz="2" w:space="0" w:color="auto"/>
              <w:right w:val="single" w:sz="2" w:space="0" w:color="auto"/>
            </w:tcBorders>
          </w:tcPr>
          <w:p w14:paraId="0ECE9ABF" w14:textId="25F0E254"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Maturity date</w:t>
            </w:r>
          </w:p>
        </w:tc>
        <w:tc>
          <w:tcPr>
            <w:tcW w:w="5664" w:type="dxa"/>
            <w:tcBorders>
              <w:top w:val="single" w:sz="2" w:space="0" w:color="auto"/>
              <w:left w:val="single" w:sz="2" w:space="0" w:color="auto"/>
              <w:bottom w:val="single" w:sz="2" w:space="0" w:color="auto"/>
              <w:right w:val="single" w:sz="2" w:space="0" w:color="auto"/>
            </w:tcBorders>
          </w:tcPr>
          <w:p w14:paraId="271342C4" w14:textId="67126825" w:rsidR="00872AFE" w:rsidRPr="00711388" w:rsidRDefault="00872AFE" w:rsidP="00567869">
            <w:pPr>
              <w:pStyle w:val="NormalLeft"/>
              <w:rPr>
                <w:lang w:val="en-GB"/>
              </w:rPr>
            </w:pPr>
            <w:r w:rsidRPr="00711388">
              <w:rPr>
                <w:lang w:val="en-GB"/>
              </w:rPr>
              <w:t>This is the maturity date of the subordinated mutual member accounts.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30CBB039" w14:textId="77777777" w:rsidTr="00567869">
        <w:tc>
          <w:tcPr>
            <w:tcW w:w="1021" w:type="dxa"/>
            <w:tcBorders>
              <w:top w:val="single" w:sz="2" w:space="0" w:color="auto"/>
              <w:left w:val="single" w:sz="2" w:space="0" w:color="auto"/>
              <w:bottom w:val="single" w:sz="2" w:space="0" w:color="auto"/>
              <w:right w:val="single" w:sz="2" w:space="0" w:color="auto"/>
            </w:tcBorders>
          </w:tcPr>
          <w:p w14:paraId="5FFC3274" w14:textId="77777777" w:rsidR="00872AFE" w:rsidRPr="00711388" w:rsidRDefault="00872AFE" w:rsidP="00567869">
            <w:pPr>
              <w:pStyle w:val="NormalLeft"/>
              <w:rPr>
                <w:lang w:val="en-GB"/>
              </w:rPr>
            </w:pPr>
            <w:r w:rsidRPr="00711388">
              <w:rPr>
                <w:lang w:val="en-GB"/>
              </w:rPr>
              <w:t>C0110</w:t>
            </w:r>
          </w:p>
        </w:tc>
        <w:tc>
          <w:tcPr>
            <w:tcW w:w="2601" w:type="dxa"/>
            <w:tcBorders>
              <w:top w:val="single" w:sz="2" w:space="0" w:color="auto"/>
              <w:left w:val="single" w:sz="2" w:space="0" w:color="auto"/>
              <w:bottom w:val="single" w:sz="2" w:space="0" w:color="auto"/>
              <w:right w:val="single" w:sz="2" w:space="0" w:color="auto"/>
            </w:tcBorders>
          </w:tcPr>
          <w:p w14:paraId="6928763D" w14:textId="75AC3C7E"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First call date</w:t>
            </w:r>
          </w:p>
        </w:tc>
        <w:tc>
          <w:tcPr>
            <w:tcW w:w="5664" w:type="dxa"/>
            <w:tcBorders>
              <w:top w:val="single" w:sz="2" w:space="0" w:color="auto"/>
              <w:left w:val="single" w:sz="2" w:space="0" w:color="auto"/>
              <w:bottom w:val="single" w:sz="2" w:space="0" w:color="auto"/>
              <w:right w:val="single" w:sz="2" w:space="0" w:color="auto"/>
            </w:tcBorders>
          </w:tcPr>
          <w:p w14:paraId="504CE3CB" w14:textId="5175DFB4" w:rsidR="00872AFE" w:rsidRPr="00711388" w:rsidRDefault="00872AFE" w:rsidP="00567869">
            <w:pPr>
              <w:pStyle w:val="NormalLeft"/>
              <w:rPr>
                <w:lang w:val="en-GB"/>
              </w:rPr>
            </w:pPr>
            <w:r w:rsidRPr="00711388">
              <w:rPr>
                <w:lang w:val="en-GB"/>
              </w:rPr>
              <w:t>This is the first call date of the subordinated mutual member accounts.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179ECF47" w14:textId="77777777" w:rsidTr="00567869">
        <w:tc>
          <w:tcPr>
            <w:tcW w:w="1021" w:type="dxa"/>
            <w:tcBorders>
              <w:top w:val="single" w:sz="2" w:space="0" w:color="auto"/>
              <w:left w:val="single" w:sz="2" w:space="0" w:color="auto"/>
              <w:bottom w:val="single" w:sz="2" w:space="0" w:color="auto"/>
              <w:right w:val="single" w:sz="2" w:space="0" w:color="auto"/>
            </w:tcBorders>
          </w:tcPr>
          <w:p w14:paraId="11344D82" w14:textId="77777777" w:rsidR="00872AFE" w:rsidRPr="00711388" w:rsidRDefault="00872AFE" w:rsidP="00567869">
            <w:pPr>
              <w:pStyle w:val="NormalLeft"/>
              <w:rPr>
                <w:lang w:val="en-GB"/>
              </w:rPr>
            </w:pPr>
            <w:r w:rsidRPr="00711388">
              <w:rPr>
                <w:lang w:val="en-GB"/>
              </w:rPr>
              <w:t>C0120</w:t>
            </w:r>
          </w:p>
        </w:tc>
        <w:tc>
          <w:tcPr>
            <w:tcW w:w="2601" w:type="dxa"/>
            <w:tcBorders>
              <w:top w:val="single" w:sz="2" w:space="0" w:color="auto"/>
              <w:left w:val="single" w:sz="2" w:space="0" w:color="auto"/>
              <w:bottom w:val="single" w:sz="2" w:space="0" w:color="auto"/>
              <w:right w:val="single" w:sz="2" w:space="0" w:color="auto"/>
            </w:tcBorders>
          </w:tcPr>
          <w:p w14:paraId="1E8E1CB1" w14:textId="7DFF8C3E"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Details of further call dates</w:t>
            </w:r>
          </w:p>
        </w:tc>
        <w:tc>
          <w:tcPr>
            <w:tcW w:w="5664" w:type="dxa"/>
            <w:tcBorders>
              <w:top w:val="single" w:sz="2" w:space="0" w:color="auto"/>
              <w:left w:val="single" w:sz="2" w:space="0" w:color="auto"/>
              <w:bottom w:val="single" w:sz="2" w:space="0" w:color="auto"/>
              <w:right w:val="single" w:sz="2" w:space="0" w:color="auto"/>
            </w:tcBorders>
          </w:tcPr>
          <w:p w14:paraId="4CEF6913" w14:textId="77777777" w:rsidR="00872AFE" w:rsidRPr="00711388" w:rsidRDefault="00872AFE" w:rsidP="00567869">
            <w:pPr>
              <w:pStyle w:val="NormalLeft"/>
              <w:rPr>
                <w:lang w:val="en-GB"/>
              </w:rPr>
            </w:pPr>
            <w:r w:rsidRPr="00711388">
              <w:rPr>
                <w:lang w:val="en-GB"/>
              </w:rPr>
              <w:t>These are the further call dates of the subordinated mutual member accounts.</w:t>
            </w:r>
          </w:p>
        </w:tc>
      </w:tr>
      <w:tr w:rsidR="00872AFE" w:rsidRPr="00711388" w14:paraId="0B90D21F" w14:textId="77777777" w:rsidTr="00567869">
        <w:tc>
          <w:tcPr>
            <w:tcW w:w="1021" w:type="dxa"/>
            <w:tcBorders>
              <w:top w:val="single" w:sz="2" w:space="0" w:color="auto"/>
              <w:left w:val="single" w:sz="2" w:space="0" w:color="auto"/>
              <w:bottom w:val="single" w:sz="2" w:space="0" w:color="auto"/>
              <w:right w:val="single" w:sz="2" w:space="0" w:color="auto"/>
            </w:tcBorders>
          </w:tcPr>
          <w:p w14:paraId="4282944F" w14:textId="77777777" w:rsidR="00872AFE" w:rsidRPr="00711388" w:rsidRDefault="00872AFE" w:rsidP="00567869">
            <w:pPr>
              <w:pStyle w:val="NormalLeft"/>
              <w:rPr>
                <w:lang w:val="en-GB"/>
              </w:rPr>
            </w:pPr>
            <w:r w:rsidRPr="00711388">
              <w:rPr>
                <w:lang w:val="en-GB"/>
              </w:rPr>
              <w:t>C0130</w:t>
            </w:r>
          </w:p>
        </w:tc>
        <w:tc>
          <w:tcPr>
            <w:tcW w:w="2601" w:type="dxa"/>
            <w:tcBorders>
              <w:top w:val="single" w:sz="2" w:space="0" w:color="auto"/>
              <w:left w:val="single" w:sz="2" w:space="0" w:color="auto"/>
              <w:bottom w:val="single" w:sz="2" w:space="0" w:color="auto"/>
              <w:right w:val="single" w:sz="2" w:space="0" w:color="auto"/>
            </w:tcBorders>
          </w:tcPr>
          <w:p w14:paraId="26807969" w14:textId="4B10D868"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29BE7B66" w14:textId="77777777" w:rsidR="00872AFE" w:rsidRPr="00711388" w:rsidRDefault="00872AFE" w:rsidP="00567869">
            <w:pPr>
              <w:pStyle w:val="NormalLeft"/>
              <w:rPr>
                <w:lang w:val="en-GB"/>
              </w:rPr>
            </w:pPr>
            <w:r w:rsidRPr="00711388">
              <w:rPr>
                <w:lang w:val="en-GB"/>
              </w:rPr>
              <w:t>These are the incentives to redeem the subordinated mutual member accounts.</w:t>
            </w:r>
          </w:p>
        </w:tc>
      </w:tr>
      <w:tr w:rsidR="00872AFE" w:rsidRPr="00711388" w14:paraId="110553C4" w14:textId="77777777" w:rsidTr="00567869">
        <w:tc>
          <w:tcPr>
            <w:tcW w:w="1021" w:type="dxa"/>
            <w:tcBorders>
              <w:top w:val="single" w:sz="2" w:space="0" w:color="auto"/>
              <w:left w:val="single" w:sz="2" w:space="0" w:color="auto"/>
              <w:bottom w:val="single" w:sz="2" w:space="0" w:color="auto"/>
              <w:right w:val="single" w:sz="2" w:space="0" w:color="auto"/>
            </w:tcBorders>
          </w:tcPr>
          <w:p w14:paraId="4DD9AF7A" w14:textId="77777777" w:rsidR="00872AFE" w:rsidRPr="00711388" w:rsidRDefault="00872AFE" w:rsidP="00567869">
            <w:pPr>
              <w:pStyle w:val="NormalLeft"/>
              <w:rPr>
                <w:lang w:val="en-GB"/>
              </w:rPr>
            </w:pPr>
            <w:r w:rsidRPr="00711388">
              <w:rPr>
                <w:lang w:val="en-GB"/>
              </w:rPr>
              <w:t>C0140</w:t>
            </w:r>
          </w:p>
        </w:tc>
        <w:tc>
          <w:tcPr>
            <w:tcW w:w="2601" w:type="dxa"/>
            <w:tcBorders>
              <w:top w:val="single" w:sz="2" w:space="0" w:color="auto"/>
              <w:left w:val="single" w:sz="2" w:space="0" w:color="auto"/>
              <w:bottom w:val="single" w:sz="2" w:space="0" w:color="auto"/>
              <w:right w:val="single" w:sz="2" w:space="0" w:color="auto"/>
            </w:tcBorders>
          </w:tcPr>
          <w:p w14:paraId="332DA859" w14:textId="34B2EFCA" w:rsidR="00872AFE" w:rsidRPr="00711388" w:rsidRDefault="00872AFE" w:rsidP="00567869">
            <w:pPr>
              <w:pStyle w:val="NormalLeft"/>
              <w:rPr>
                <w:lang w:val="en-GB"/>
              </w:rPr>
            </w:pPr>
            <w:r w:rsidRPr="00711388">
              <w:rPr>
                <w:lang w:val="en-GB"/>
              </w:rPr>
              <w:t xml:space="preserve">Subordinated mutual member accounts </w:t>
            </w:r>
            <w:r w:rsidR="00845F43" w:rsidRPr="00711388">
              <w:rPr>
                <w:lang w:val="en-GB"/>
              </w:rPr>
              <w:t>-</w:t>
            </w:r>
            <w:r w:rsidRPr="00711388">
              <w:rPr>
                <w:lang w:val="en-GB"/>
              </w:rPr>
              <w:t xml:space="preserve"> Notice period</w:t>
            </w:r>
          </w:p>
        </w:tc>
        <w:tc>
          <w:tcPr>
            <w:tcW w:w="5664" w:type="dxa"/>
            <w:tcBorders>
              <w:top w:val="single" w:sz="2" w:space="0" w:color="auto"/>
              <w:left w:val="single" w:sz="2" w:space="0" w:color="auto"/>
              <w:bottom w:val="single" w:sz="2" w:space="0" w:color="auto"/>
              <w:right w:val="single" w:sz="2" w:space="0" w:color="auto"/>
            </w:tcBorders>
          </w:tcPr>
          <w:p w14:paraId="79A02DAE" w14:textId="6DDDF765" w:rsidR="00872AFE" w:rsidRPr="00711388" w:rsidRDefault="00872AFE" w:rsidP="00567869">
            <w:pPr>
              <w:pStyle w:val="NormalLeft"/>
              <w:rPr>
                <w:lang w:val="en-GB"/>
              </w:rPr>
            </w:pPr>
            <w:r w:rsidRPr="00711388">
              <w:rPr>
                <w:lang w:val="en-GB"/>
              </w:rPr>
              <w:t>This is the notice of the subordinated mutual member accounts. The date shall be entered here, using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68844F51" w14:textId="77777777" w:rsidTr="00567869">
        <w:tc>
          <w:tcPr>
            <w:tcW w:w="1021" w:type="dxa"/>
            <w:tcBorders>
              <w:top w:val="single" w:sz="2" w:space="0" w:color="auto"/>
              <w:left w:val="single" w:sz="2" w:space="0" w:color="auto"/>
              <w:bottom w:val="single" w:sz="2" w:space="0" w:color="auto"/>
              <w:right w:val="single" w:sz="2" w:space="0" w:color="auto"/>
            </w:tcBorders>
          </w:tcPr>
          <w:p w14:paraId="146B3AE1" w14:textId="77777777" w:rsidR="00872AFE" w:rsidRPr="00711388" w:rsidRDefault="00872AFE" w:rsidP="00567869">
            <w:pPr>
              <w:pStyle w:val="NormalLeft"/>
              <w:rPr>
                <w:lang w:val="en-GB"/>
              </w:rPr>
            </w:pPr>
            <w:r w:rsidRPr="00711388">
              <w:rPr>
                <w:lang w:val="en-GB"/>
              </w:rPr>
              <w:t>C0160</w:t>
            </w:r>
          </w:p>
        </w:tc>
        <w:tc>
          <w:tcPr>
            <w:tcW w:w="2601" w:type="dxa"/>
            <w:tcBorders>
              <w:top w:val="single" w:sz="2" w:space="0" w:color="auto"/>
              <w:left w:val="single" w:sz="2" w:space="0" w:color="auto"/>
              <w:bottom w:val="single" w:sz="2" w:space="0" w:color="auto"/>
              <w:right w:val="single" w:sz="2" w:space="0" w:color="auto"/>
            </w:tcBorders>
          </w:tcPr>
          <w:p w14:paraId="70BE97D0" w14:textId="29228AB9" w:rsidR="00872AFE" w:rsidRPr="00711388" w:rsidRDefault="00872AFE" w:rsidP="00567869">
            <w:pPr>
              <w:pStyle w:val="NormalLeft"/>
              <w:rPr>
                <w:lang w:val="en-GB"/>
              </w:rPr>
            </w:pPr>
            <w:r w:rsidRPr="00711388">
              <w:rPr>
                <w:lang w:val="en-GB"/>
              </w:rPr>
              <w:t xml:space="preserve">Subordinated mutual member account </w:t>
            </w:r>
            <w:r w:rsidR="00845F43" w:rsidRPr="00711388">
              <w:rPr>
                <w:lang w:val="en-GB"/>
              </w:rPr>
              <w:t>-</w:t>
            </w:r>
            <w:r w:rsidRPr="00711388">
              <w:rPr>
                <w:lang w:val="en-GB"/>
              </w:rPr>
              <w:t xml:space="preserve"> Buy back during the year</w:t>
            </w:r>
          </w:p>
        </w:tc>
        <w:tc>
          <w:tcPr>
            <w:tcW w:w="5664" w:type="dxa"/>
            <w:tcBorders>
              <w:top w:val="single" w:sz="2" w:space="0" w:color="auto"/>
              <w:left w:val="single" w:sz="2" w:space="0" w:color="auto"/>
              <w:bottom w:val="single" w:sz="2" w:space="0" w:color="auto"/>
              <w:right w:val="single" w:sz="2" w:space="0" w:color="auto"/>
            </w:tcBorders>
          </w:tcPr>
          <w:p w14:paraId="5AD2EABE" w14:textId="77777777" w:rsidR="00872AFE" w:rsidRPr="00711388" w:rsidRDefault="00872AFE" w:rsidP="00567869">
            <w:pPr>
              <w:pStyle w:val="NormalLeft"/>
              <w:rPr>
                <w:lang w:val="en-GB"/>
              </w:rPr>
            </w:pPr>
            <w:r w:rsidRPr="00711388">
              <w:rPr>
                <w:lang w:val="en-GB"/>
              </w:rPr>
              <w:t>Explanation if the item has been bought back during the year.</w:t>
            </w:r>
          </w:p>
        </w:tc>
      </w:tr>
      <w:tr w:rsidR="00872AFE" w:rsidRPr="00711388" w14:paraId="0A2440D2" w14:textId="77777777" w:rsidTr="00567869">
        <w:tc>
          <w:tcPr>
            <w:tcW w:w="1021" w:type="dxa"/>
            <w:tcBorders>
              <w:top w:val="single" w:sz="2" w:space="0" w:color="auto"/>
              <w:left w:val="single" w:sz="2" w:space="0" w:color="auto"/>
              <w:bottom w:val="single" w:sz="2" w:space="0" w:color="auto"/>
              <w:right w:val="single" w:sz="2" w:space="0" w:color="auto"/>
            </w:tcBorders>
          </w:tcPr>
          <w:p w14:paraId="36E3BD87" w14:textId="77777777" w:rsidR="00872AFE" w:rsidRPr="00711388" w:rsidRDefault="00872AFE" w:rsidP="00567869">
            <w:pPr>
              <w:pStyle w:val="NormalLeft"/>
              <w:rPr>
                <w:lang w:val="en-GB"/>
              </w:rPr>
            </w:pPr>
            <w:r w:rsidRPr="00711388">
              <w:rPr>
                <w:lang w:val="en-GB"/>
              </w:rPr>
              <w:t>C0190</w:t>
            </w:r>
          </w:p>
        </w:tc>
        <w:tc>
          <w:tcPr>
            <w:tcW w:w="2601" w:type="dxa"/>
            <w:tcBorders>
              <w:top w:val="single" w:sz="2" w:space="0" w:color="auto"/>
              <w:left w:val="single" w:sz="2" w:space="0" w:color="auto"/>
              <w:bottom w:val="single" w:sz="2" w:space="0" w:color="auto"/>
              <w:right w:val="single" w:sz="2" w:space="0" w:color="auto"/>
            </w:tcBorders>
          </w:tcPr>
          <w:p w14:paraId="59EABB7C" w14:textId="77777777" w:rsidR="00872AFE" w:rsidRPr="00711388" w:rsidRDefault="00872AFE" w:rsidP="00567869">
            <w:pPr>
              <w:pStyle w:val="NormalLeft"/>
              <w:rPr>
                <w:lang w:val="en-GB"/>
              </w:rPr>
            </w:pPr>
            <w:r w:rsidRPr="00711388">
              <w:rPr>
                <w:lang w:val="en-GB"/>
              </w:rPr>
              <w:t>Description of preference shares</w:t>
            </w:r>
          </w:p>
        </w:tc>
        <w:tc>
          <w:tcPr>
            <w:tcW w:w="5664" w:type="dxa"/>
            <w:tcBorders>
              <w:top w:val="single" w:sz="2" w:space="0" w:color="auto"/>
              <w:left w:val="single" w:sz="2" w:space="0" w:color="auto"/>
              <w:bottom w:val="single" w:sz="2" w:space="0" w:color="auto"/>
              <w:right w:val="single" w:sz="2" w:space="0" w:color="auto"/>
            </w:tcBorders>
          </w:tcPr>
          <w:p w14:paraId="1D275CEA" w14:textId="77777777" w:rsidR="00872AFE" w:rsidRPr="00711388" w:rsidRDefault="00872AFE" w:rsidP="00567869">
            <w:pPr>
              <w:pStyle w:val="NormalLeft"/>
              <w:rPr>
                <w:lang w:val="en-GB"/>
              </w:rPr>
            </w:pPr>
            <w:r w:rsidRPr="00711388">
              <w:rPr>
                <w:lang w:val="en-GB"/>
              </w:rPr>
              <w:t>This shall list individual preference shares</w:t>
            </w:r>
          </w:p>
        </w:tc>
      </w:tr>
      <w:tr w:rsidR="00872AFE" w:rsidRPr="00711388" w14:paraId="09D92E60" w14:textId="77777777" w:rsidTr="00567869">
        <w:tc>
          <w:tcPr>
            <w:tcW w:w="1021" w:type="dxa"/>
            <w:tcBorders>
              <w:top w:val="single" w:sz="2" w:space="0" w:color="auto"/>
              <w:left w:val="single" w:sz="2" w:space="0" w:color="auto"/>
              <w:bottom w:val="single" w:sz="2" w:space="0" w:color="auto"/>
              <w:right w:val="single" w:sz="2" w:space="0" w:color="auto"/>
            </w:tcBorders>
          </w:tcPr>
          <w:p w14:paraId="2BD77A87" w14:textId="77777777" w:rsidR="00872AFE" w:rsidRPr="00711388" w:rsidRDefault="00872AFE" w:rsidP="00567869">
            <w:pPr>
              <w:pStyle w:val="NormalLeft"/>
              <w:rPr>
                <w:lang w:val="en-GB"/>
              </w:rPr>
            </w:pPr>
            <w:r w:rsidRPr="00711388">
              <w:rPr>
                <w:lang w:val="en-GB"/>
              </w:rPr>
              <w:t>C0200</w:t>
            </w:r>
          </w:p>
        </w:tc>
        <w:tc>
          <w:tcPr>
            <w:tcW w:w="2601" w:type="dxa"/>
            <w:tcBorders>
              <w:top w:val="single" w:sz="2" w:space="0" w:color="auto"/>
              <w:left w:val="single" w:sz="2" w:space="0" w:color="auto"/>
              <w:bottom w:val="single" w:sz="2" w:space="0" w:color="auto"/>
              <w:right w:val="single" w:sz="2" w:space="0" w:color="auto"/>
            </w:tcBorders>
          </w:tcPr>
          <w:p w14:paraId="04845667" w14:textId="3BDE75BD"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Amount</w:t>
            </w:r>
          </w:p>
        </w:tc>
        <w:tc>
          <w:tcPr>
            <w:tcW w:w="5664" w:type="dxa"/>
            <w:tcBorders>
              <w:top w:val="single" w:sz="2" w:space="0" w:color="auto"/>
              <w:left w:val="single" w:sz="2" w:space="0" w:color="auto"/>
              <w:bottom w:val="single" w:sz="2" w:space="0" w:color="auto"/>
              <w:right w:val="single" w:sz="2" w:space="0" w:color="auto"/>
            </w:tcBorders>
          </w:tcPr>
          <w:p w14:paraId="63F35A39" w14:textId="77777777" w:rsidR="00872AFE" w:rsidRPr="00711388" w:rsidRDefault="00872AFE" w:rsidP="00567869">
            <w:pPr>
              <w:pStyle w:val="NormalLeft"/>
              <w:rPr>
                <w:lang w:val="en-GB"/>
              </w:rPr>
            </w:pPr>
            <w:r w:rsidRPr="00711388">
              <w:rPr>
                <w:lang w:val="en-GB"/>
              </w:rPr>
              <w:t>This is the amount of the preference shares.</w:t>
            </w:r>
          </w:p>
        </w:tc>
      </w:tr>
      <w:tr w:rsidR="00872AFE" w:rsidRPr="00711388" w14:paraId="0F5632FB" w14:textId="77777777" w:rsidTr="00567869">
        <w:tc>
          <w:tcPr>
            <w:tcW w:w="1021" w:type="dxa"/>
            <w:tcBorders>
              <w:top w:val="single" w:sz="2" w:space="0" w:color="auto"/>
              <w:left w:val="single" w:sz="2" w:space="0" w:color="auto"/>
              <w:bottom w:val="single" w:sz="2" w:space="0" w:color="auto"/>
              <w:right w:val="single" w:sz="2" w:space="0" w:color="auto"/>
            </w:tcBorders>
          </w:tcPr>
          <w:p w14:paraId="6BD4E167" w14:textId="77777777" w:rsidR="00872AFE" w:rsidRPr="00711388" w:rsidRDefault="00872AFE" w:rsidP="00567869">
            <w:pPr>
              <w:pStyle w:val="NormalLeft"/>
              <w:rPr>
                <w:lang w:val="en-GB"/>
              </w:rPr>
            </w:pPr>
            <w:r w:rsidRPr="00711388">
              <w:rPr>
                <w:lang w:val="en-GB"/>
              </w:rPr>
              <w:lastRenderedPageBreak/>
              <w:t>C0210</w:t>
            </w:r>
          </w:p>
        </w:tc>
        <w:tc>
          <w:tcPr>
            <w:tcW w:w="2601" w:type="dxa"/>
            <w:tcBorders>
              <w:top w:val="single" w:sz="2" w:space="0" w:color="auto"/>
              <w:left w:val="single" w:sz="2" w:space="0" w:color="auto"/>
              <w:bottom w:val="single" w:sz="2" w:space="0" w:color="auto"/>
              <w:right w:val="single" w:sz="2" w:space="0" w:color="auto"/>
            </w:tcBorders>
          </w:tcPr>
          <w:p w14:paraId="60D82606" w14:textId="1B5D9F11"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Counted under transitionals?</w:t>
            </w:r>
          </w:p>
        </w:tc>
        <w:tc>
          <w:tcPr>
            <w:tcW w:w="5664" w:type="dxa"/>
            <w:tcBorders>
              <w:top w:val="single" w:sz="2" w:space="0" w:color="auto"/>
              <w:left w:val="single" w:sz="2" w:space="0" w:color="auto"/>
              <w:bottom w:val="single" w:sz="2" w:space="0" w:color="auto"/>
              <w:right w:val="single" w:sz="2" w:space="0" w:color="auto"/>
            </w:tcBorders>
          </w:tcPr>
          <w:p w14:paraId="5F37ACE3" w14:textId="77777777" w:rsidR="00872AFE" w:rsidRPr="00711388" w:rsidRDefault="00872AFE" w:rsidP="00567869">
            <w:pPr>
              <w:pStyle w:val="NormalLeft"/>
              <w:rPr>
                <w:lang w:val="en-GB"/>
              </w:rPr>
            </w:pPr>
            <w:r w:rsidRPr="00711388">
              <w:rPr>
                <w:lang w:val="en-GB"/>
              </w:rPr>
              <w:t>This shall indicate whether the preference shares are counted under the transitional provisions.</w:t>
            </w:r>
          </w:p>
          <w:p w14:paraId="75F07234" w14:textId="77777777" w:rsidR="00872AFE" w:rsidRPr="00711388" w:rsidRDefault="00872AFE" w:rsidP="00567869">
            <w:pPr>
              <w:pStyle w:val="NormalLeft"/>
              <w:rPr>
                <w:lang w:val="en-GB"/>
              </w:rPr>
            </w:pPr>
          </w:p>
          <w:p w14:paraId="245A2AC1" w14:textId="77777777" w:rsidR="00872AFE" w:rsidRPr="00711388" w:rsidRDefault="00872AFE" w:rsidP="00567869">
            <w:pPr>
              <w:pStyle w:val="NormalLeft"/>
              <w:rPr>
                <w:lang w:val="en-GB"/>
              </w:rPr>
            </w:pPr>
            <w:r w:rsidRPr="00711388">
              <w:rPr>
                <w:lang w:val="en-GB"/>
              </w:rPr>
              <w:t>One of the options in the following closed list shall be used:</w:t>
            </w:r>
          </w:p>
          <w:p w14:paraId="3226FD50" w14:textId="7197D3B0"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Counted under transitionals</w:t>
            </w:r>
          </w:p>
          <w:p w14:paraId="1CD0BFAE" w14:textId="01E9E0DE"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Not counted under transitionals</w:t>
            </w:r>
          </w:p>
        </w:tc>
      </w:tr>
      <w:tr w:rsidR="00872AFE" w:rsidRPr="00711388" w14:paraId="145D5917" w14:textId="77777777" w:rsidTr="00567869">
        <w:tc>
          <w:tcPr>
            <w:tcW w:w="1021" w:type="dxa"/>
            <w:tcBorders>
              <w:top w:val="single" w:sz="2" w:space="0" w:color="auto"/>
              <w:left w:val="single" w:sz="2" w:space="0" w:color="auto"/>
              <w:bottom w:val="single" w:sz="2" w:space="0" w:color="auto"/>
              <w:right w:val="single" w:sz="2" w:space="0" w:color="auto"/>
            </w:tcBorders>
          </w:tcPr>
          <w:p w14:paraId="78EE8692" w14:textId="77777777" w:rsidR="00872AFE" w:rsidRPr="00711388" w:rsidRDefault="00872AFE" w:rsidP="00567869">
            <w:pPr>
              <w:pStyle w:val="NormalLeft"/>
              <w:rPr>
                <w:lang w:val="en-GB"/>
              </w:rPr>
            </w:pPr>
            <w:r w:rsidRPr="00711388">
              <w:rPr>
                <w:lang w:val="en-GB"/>
              </w:rPr>
              <w:t>C0220</w:t>
            </w:r>
          </w:p>
        </w:tc>
        <w:tc>
          <w:tcPr>
            <w:tcW w:w="2601" w:type="dxa"/>
            <w:tcBorders>
              <w:top w:val="single" w:sz="2" w:space="0" w:color="auto"/>
              <w:left w:val="single" w:sz="2" w:space="0" w:color="auto"/>
              <w:bottom w:val="single" w:sz="2" w:space="0" w:color="auto"/>
              <w:right w:val="single" w:sz="2" w:space="0" w:color="auto"/>
            </w:tcBorders>
          </w:tcPr>
          <w:p w14:paraId="71AD8280" w14:textId="184DB889"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Counterparty (if specific)</w:t>
            </w:r>
          </w:p>
        </w:tc>
        <w:tc>
          <w:tcPr>
            <w:tcW w:w="5664" w:type="dxa"/>
            <w:tcBorders>
              <w:top w:val="single" w:sz="2" w:space="0" w:color="auto"/>
              <w:left w:val="single" w:sz="2" w:space="0" w:color="auto"/>
              <w:bottom w:val="single" w:sz="2" w:space="0" w:color="auto"/>
              <w:right w:val="single" w:sz="2" w:space="0" w:color="auto"/>
            </w:tcBorders>
          </w:tcPr>
          <w:p w14:paraId="28746542" w14:textId="77777777" w:rsidR="00872AFE" w:rsidRPr="00711388" w:rsidRDefault="00872AFE" w:rsidP="00567869">
            <w:pPr>
              <w:pStyle w:val="NormalLeft"/>
              <w:rPr>
                <w:lang w:val="en-GB"/>
              </w:rPr>
            </w:pPr>
            <w:r w:rsidRPr="00711388">
              <w:rPr>
                <w:lang w:val="en-GB"/>
              </w:rPr>
              <w:t>This shall list the holder of the preference shares if limited to a single party. If the shares are broadly issued, no data is required.</w:t>
            </w:r>
          </w:p>
        </w:tc>
      </w:tr>
      <w:tr w:rsidR="00872AFE" w:rsidRPr="00711388" w14:paraId="309DE552" w14:textId="77777777" w:rsidTr="00567869">
        <w:tc>
          <w:tcPr>
            <w:tcW w:w="1021" w:type="dxa"/>
            <w:tcBorders>
              <w:top w:val="single" w:sz="2" w:space="0" w:color="auto"/>
              <w:left w:val="single" w:sz="2" w:space="0" w:color="auto"/>
              <w:bottom w:val="single" w:sz="2" w:space="0" w:color="auto"/>
              <w:right w:val="single" w:sz="2" w:space="0" w:color="auto"/>
            </w:tcBorders>
          </w:tcPr>
          <w:p w14:paraId="5C2F7F1A" w14:textId="77777777" w:rsidR="00872AFE" w:rsidRPr="00711388" w:rsidRDefault="00872AFE" w:rsidP="00567869">
            <w:pPr>
              <w:pStyle w:val="NormalLeft"/>
              <w:rPr>
                <w:lang w:val="en-GB"/>
              </w:rPr>
            </w:pPr>
            <w:r w:rsidRPr="00711388">
              <w:rPr>
                <w:lang w:val="en-GB"/>
              </w:rPr>
              <w:t>C0230</w:t>
            </w:r>
          </w:p>
        </w:tc>
        <w:tc>
          <w:tcPr>
            <w:tcW w:w="2601" w:type="dxa"/>
            <w:tcBorders>
              <w:top w:val="single" w:sz="2" w:space="0" w:color="auto"/>
              <w:left w:val="single" w:sz="2" w:space="0" w:color="auto"/>
              <w:bottom w:val="single" w:sz="2" w:space="0" w:color="auto"/>
              <w:right w:val="single" w:sz="2" w:space="0" w:color="auto"/>
            </w:tcBorders>
          </w:tcPr>
          <w:p w14:paraId="252BE7AE" w14:textId="245A3B7B"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Issue date</w:t>
            </w:r>
          </w:p>
        </w:tc>
        <w:tc>
          <w:tcPr>
            <w:tcW w:w="5664" w:type="dxa"/>
            <w:tcBorders>
              <w:top w:val="single" w:sz="2" w:space="0" w:color="auto"/>
              <w:left w:val="single" w:sz="2" w:space="0" w:color="auto"/>
              <w:bottom w:val="single" w:sz="2" w:space="0" w:color="auto"/>
              <w:right w:val="single" w:sz="2" w:space="0" w:color="auto"/>
            </w:tcBorders>
          </w:tcPr>
          <w:p w14:paraId="2063D2E2" w14:textId="28086B51" w:rsidR="00872AFE" w:rsidRPr="00711388" w:rsidRDefault="00872AFE" w:rsidP="00567869">
            <w:pPr>
              <w:pStyle w:val="NormalLeft"/>
              <w:rPr>
                <w:lang w:val="en-GB"/>
              </w:rPr>
            </w:pPr>
            <w:r w:rsidRPr="00711388">
              <w:rPr>
                <w:lang w:val="en-GB"/>
              </w:rPr>
              <w:t>This is the issue date of the preference share.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4EBA7C7F" w14:textId="77777777" w:rsidTr="00567869">
        <w:tc>
          <w:tcPr>
            <w:tcW w:w="1021" w:type="dxa"/>
            <w:tcBorders>
              <w:top w:val="single" w:sz="2" w:space="0" w:color="auto"/>
              <w:left w:val="single" w:sz="2" w:space="0" w:color="auto"/>
              <w:bottom w:val="single" w:sz="2" w:space="0" w:color="auto"/>
              <w:right w:val="single" w:sz="2" w:space="0" w:color="auto"/>
            </w:tcBorders>
          </w:tcPr>
          <w:p w14:paraId="34733DA0" w14:textId="77777777" w:rsidR="00872AFE" w:rsidRPr="00711388" w:rsidRDefault="00872AFE" w:rsidP="00567869">
            <w:pPr>
              <w:pStyle w:val="NormalLeft"/>
              <w:rPr>
                <w:lang w:val="en-GB"/>
              </w:rPr>
            </w:pPr>
            <w:r w:rsidRPr="00711388">
              <w:rPr>
                <w:lang w:val="en-GB"/>
              </w:rPr>
              <w:t>C0240</w:t>
            </w:r>
          </w:p>
        </w:tc>
        <w:tc>
          <w:tcPr>
            <w:tcW w:w="2601" w:type="dxa"/>
            <w:tcBorders>
              <w:top w:val="single" w:sz="2" w:space="0" w:color="auto"/>
              <w:left w:val="single" w:sz="2" w:space="0" w:color="auto"/>
              <w:bottom w:val="single" w:sz="2" w:space="0" w:color="auto"/>
              <w:right w:val="single" w:sz="2" w:space="0" w:color="auto"/>
            </w:tcBorders>
          </w:tcPr>
          <w:p w14:paraId="440FFDDD" w14:textId="44A4433C"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First call date</w:t>
            </w:r>
          </w:p>
        </w:tc>
        <w:tc>
          <w:tcPr>
            <w:tcW w:w="5664" w:type="dxa"/>
            <w:tcBorders>
              <w:top w:val="single" w:sz="2" w:space="0" w:color="auto"/>
              <w:left w:val="single" w:sz="2" w:space="0" w:color="auto"/>
              <w:bottom w:val="single" w:sz="2" w:space="0" w:color="auto"/>
              <w:right w:val="single" w:sz="2" w:space="0" w:color="auto"/>
            </w:tcBorders>
          </w:tcPr>
          <w:p w14:paraId="348ADFDA" w14:textId="61E4B42C" w:rsidR="00872AFE" w:rsidRPr="00711388" w:rsidRDefault="00872AFE" w:rsidP="00567869">
            <w:pPr>
              <w:pStyle w:val="NormalLeft"/>
              <w:rPr>
                <w:lang w:val="en-GB"/>
              </w:rPr>
            </w:pPr>
            <w:r w:rsidRPr="00711388">
              <w:rPr>
                <w:lang w:val="en-GB"/>
              </w:rPr>
              <w:t>This is the first call date of the preference share.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54376E38" w14:textId="77777777" w:rsidTr="00567869">
        <w:tc>
          <w:tcPr>
            <w:tcW w:w="1021" w:type="dxa"/>
            <w:tcBorders>
              <w:top w:val="single" w:sz="2" w:space="0" w:color="auto"/>
              <w:left w:val="single" w:sz="2" w:space="0" w:color="auto"/>
              <w:bottom w:val="single" w:sz="2" w:space="0" w:color="auto"/>
              <w:right w:val="single" w:sz="2" w:space="0" w:color="auto"/>
            </w:tcBorders>
          </w:tcPr>
          <w:p w14:paraId="6346E6DB" w14:textId="77777777" w:rsidR="00872AFE" w:rsidRPr="00711388" w:rsidRDefault="00872AFE" w:rsidP="00567869">
            <w:pPr>
              <w:pStyle w:val="NormalLeft"/>
              <w:rPr>
                <w:lang w:val="en-GB"/>
              </w:rPr>
            </w:pPr>
            <w:r w:rsidRPr="00711388">
              <w:rPr>
                <w:lang w:val="en-GB"/>
              </w:rPr>
              <w:t>C0250</w:t>
            </w:r>
          </w:p>
        </w:tc>
        <w:tc>
          <w:tcPr>
            <w:tcW w:w="2601" w:type="dxa"/>
            <w:tcBorders>
              <w:top w:val="single" w:sz="2" w:space="0" w:color="auto"/>
              <w:left w:val="single" w:sz="2" w:space="0" w:color="auto"/>
              <w:bottom w:val="single" w:sz="2" w:space="0" w:color="auto"/>
              <w:right w:val="single" w:sz="2" w:space="0" w:color="auto"/>
            </w:tcBorders>
          </w:tcPr>
          <w:p w14:paraId="32134DC7" w14:textId="58316C17"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Details of further call dates</w:t>
            </w:r>
          </w:p>
        </w:tc>
        <w:tc>
          <w:tcPr>
            <w:tcW w:w="5664" w:type="dxa"/>
            <w:tcBorders>
              <w:top w:val="single" w:sz="2" w:space="0" w:color="auto"/>
              <w:left w:val="single" w:sz="2" w:space="0" w:color="auto"/>
              <w:bottom w:val="single" w:sz="2" w:space="0" w:color="auto"/>
              <w:right w:val="single" w:sz="2" w:space="0" w:color="auto"/>
            </w:tcBorders>
          </w:tcPr>
          <w:p w14:paraId="299BAC8D" w14:textId="77777777" w:rsidR="00872AFE" w:rsidRPr="00711388" w:rsidRDefault="00872AFE" w:rsidP="00567869">
            <w:pPr>
              <w:pStyle w:val="NormalLeft"/>
              <w:rPr>
                <w:lang w:val="en-GB"/>
              </w:rPr>
            </w:pPr>
            <w:r w:rsidRPr="00711388">
              <w:rPr>
                <w:lang w:val="en-GB"/>
              </w:rPr>
              <w:t>These are the further call dates of the preference shares.</w:t>
            </w:r>
          </w:p>
        </w:tc>
      </w:tr>
      <w:tr w:rsidR="00872AFE" w:rsidRPr="00711388" w14:paraId="0E638D18" w14:textId="77777777" w:rsidTr="00567869">
        <w:tc>
          <w:tcPr>
            <w:tcW w:w="1021" w:type="dxa"/>
            <w:tcBorders>
              <w:top w:val="single" w:sz="2" w:space="0" w:color="auto"/>
              <w:left w:val="single" w:sz="2" w:space="0" w:color="auto"/>
              <w:bottom w:val="single" w:sz="2" w:space="0" w:color="auto"/>
              <w:right w:val="single" w:sz="2" w:space="0" w:color="auto"/>
            </w:tcBorders>
          </w:tcPr>
          <w:p w14:paraId="6D8C41BE" w14:textId="77777777" w:rsidR="00872AFE" w:rsidRPr="00711388" w:rsidRDefault="00872AFE" w:rsidP="00567869">
            <w:pPr>
              <w:pStyle w:val="NormalLeft"/>
              <w:rPr>
                <w:lang w:val="en-GB"/>
              </w:rPr>
            </w:pPr>
            <w:r w:rsidRPr="00711388">
              <w:rPr>
                <w:lang w:val="en-GB"/>
              </w:rPr>
              <w:t>C0260</w:t>
            </w:r>
          </w:p>
        </w:tc>
        <w:tc>
          <w:tcPr>
            <w:tcW w:w="2601" w:type="dxa"/>
            <w:tcBorders>
              <w:top w:val="single" w:sz="2" w:space="0" w:color="auto"/>
              <w:left w:val="single" w:sz="2" w:space="0" w:color="auto"/>
              <w:bottom w:val="single" w:sz="2" w:space="0" w:color="auto"/>
              <w:right w:val="single" w:sz="2" w:space="0" w:color="auto"/>
            </w:tcBorders>
          </w:tcPr>
          <w:p w14:paraId="38C30957" w14:textId="2EC58A51" w:rsidR="00872AFE" w:rsidRPr="00711388" w:rsidRDefault="00872AFE" w:rsidP="00567869">
            <w:pPr>
              <w:pStyle w:val="NormalLeft"/>
              <w:rPr>
                <w:lang w:val="en-GB"/>
              </w:rPr>
            </w:pPr>
            <w:r w:rsidRPr="00711388">
              <w:rPr>
                <w:lang w:val="en-GB"/>
              </w:rPr>
              <w:t xml:space="preserve">Preference shares </w:t>
            </w:r>
            <w:r w:rsidR="00845F43" w:rsidRPr="00711388">
              <w:rPr>
                <w:lang w:val="en-GB"/>
              </w:rPr>
              <w:t>-</w:t>
            </w:r>
            <w:r w:rsidRPr="00711388">
              <w:rPr>
                <w:lang w:val="en-GB"/>
              </w:rPr>
              <w:t xml:space="preserve">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2D4A1710" w14:textId="77777777" w:rsidR="00872AFE" w:rsidRPr="00711388" w:rsidRDefault="00872AFE" w:rsidP="00567869">
            <w:pPr>
              <w:pStyle w:val="NormalLeft"/>
              <w:rPr>
                <w:lang w:val="en-GB"/>
              </w:rPr>
            </w:pPr>
            <w:r w:rsidRPr="00711388">
              <w:rPr>
                <w:lang w:val="en-GB"/>
              </w:rPr>
              <w:t>These are the incentives to redeem the preference share.</w:t>
            </w:r>
          </w:p>
        </w:tc>
      </w:tr>
      <w:tr w:rsidR="00872AFE" w:rsidRPr="00711388" w14:paraId="13867C41" w14:textId="77777777" w:rsidTr="00567869">
        <w:tc>
          <w:tcPr>
            <w:tcW w:w="1021" w:type="dxa"/>
            <w:tcBorders>
              <w:top w:val="single" w:sz="2" w:space="0" w:color="auto"/>
              <w:left w:val="single" w:sz="2" w:space="0" w:color="auto"/>
              <w:bottom w:val="single" w:sz="2" w:space="0" w:color="auto"/>
              <w:right w:val="single" w:sz="2" w:space="0" w:color="auto"/>
            </w:tcBorders>
          </w:tcPr>
          <w:p w14:paraId="1C2881C0" w14:textId="77777777" w:rsidR="00872AFE" w:rsidRPr="00711388" w:rsidRDefault="00872AFE" w:rsidP="00567869">
            <w:pPr>
              <w:pStyle w:val="NormalLeft"/>
              <w:rPr>
                <w:lang w:val="en-GB"/>
              </w:rPr>
            </w:pPr>
            <w:r w:rsidRPr="00711388">
              <w:rPr>
                <w:lang w:val="en-GB"/>
              </w:rPr>
              <w:t>C0270</w:t>
            </w:r>
          </w:p>
        </w:tc>
        <w:tc>
          <w:tcPr>
            <w:tcW w:w="2601" w:type="dxa"/>
            <w:tcBorders>
              <w:top w:val="single" w:sz="2" w:space="0" w:color="auto"/>
              <w:left w:val="single" w:sz="2" w:space="0" w:color="auto"/>
              <w:bottom w:val="single" w:sz="2" w:space="0" w:color="auto"/>
              <w:right w:val="single" w:sz="2" w:space="0" w:color="auto"/>
            </w:tcBorders>
          </w:tcPr>
          <w:p w14:paraId="590666C9" w14:textId="77777777" w:rsidR="00872AFE" w:rsidRPr="00711388" w:rsidRDefault="00872AFE" w:rsidP="00567869">
            <w:pPr>
              <w:pStyle w:val="NormalLeft"/>
              <w:rPr>
                <w:lang w:val="en-GB"/>
              </w:rPr>
            </w:pPr>
            <w:r w:rsidRPr="00711388">
              <w:rPr>
                <w:lang w:val="en-GB"/>
              </w:rPr>
              <w:t>Description of subordinated liabilities</w:t>
            </w:r>
          </w:p>
        </w:tc>
        <w:tc>
          <w:tcPr>
            <w:tcW w:w="5664" w:type="dxa"/>
            <w:tcBorders>
              <w:top w:val="single" w:sz="2" w:space="0" w:color="auto"/>
              <w:left w:val="single" w:sz="2" w:space="0" w:color="auto"/>
              <w:bottom w:val="single" w:sz="2" w:space="0" w:color="auto"/>
              <w:right w:val="single" w:sz="2" w:space="0" w:color="auto"/>
            </w:tcBorders>
          </w:tcPr>
          <w:p w14:paraId="65A20429" w14:textId="77777777" w:rsidR="00872AFE" w:rsidRPr="00711388" w:rsidRDefault="00872AFE" w:rsidP="00567869">
            <w:pPr>
              <w:pStyle w:val="NormalLeft"/>
              <w:rPr>
                <w:lang w:val="en-GB"/>
              </w:rPr>
            </w:pPr>
            <w:r w:rsidRPr="00711388">
              <w:rPr>
                <w:lang w:val="en-GB"/>
              </w:rPr>
              <w:t>This shall list the individual subordinated liabilities for an individual undertaking.</w:t>
            </w:r>
          </w:p>
        </w:tc>
      </w:tr>
      <w:tr w:rsidR="00872AFE" w:rsidRPr="00711388" w14:paraId="488C760B" w14:textId="77777777" w:rsidTr="00567869">
        <w:tc>
          <w:tcPr>
            <w:tcW w:w="1021" w:type="dxa"/>
            <w:tcBorders>
              <w:top w:val="single" w:sz="2" w:space="0" w:color="auto"/>
              <w:left w:val="single" w:sz="2" w:space="0" w:color="auto"/>
              <w:bottom w:val="single" w:sz="2" w:space="0" w:color="auto"/>
              <w:right w:val="single" w:sz="2" w:space="0" w:color="auto"/>
            </w:tcBorders>
          </w:tcPr>
          <w:p w14:paraId="2959778C" w14:textId="77777777" w:rsidR="00872AFE" w:rsidRPr="00711388" w:rsidRDefault="00872AFE" w:rsidP="00567869">
            <w:pPr>
              <w:pStyle w:val="NormalLeft"/>
              <w:rPr>
                <w:lang w:val="en-GB"/>
              </w:rPr>
            </w:pPr>
            <w:r w:rsidRPr="00711388">
              <w:rPr>
                <w:lang w:val="en-GB"/>
              </w:rPr>
              <w:t>C0280</w:t>
            </w:r>
          </w:p>
        </w:tc>
        <w:tc>
          <w:tcPr>
            <w:tcW w:w="2601" w:type="dxa"/>
            <w:tcBorders>
              <w:top w:val="single" w:sz="2" w:space="0" w:color="auto"/>
              <w:left w:val="single" w:sz="2" w:space="0" w:color="auto"/>
              <w:bottom w:val="single" w:sz="2" w:space="0" w:color="auto"/>
              <w:right w:val="single" w:sz="2" w:space="0" w:color="auto"/>
            </w:tcBorders>
          </w:tcPr>
          <w:p w14:paraId="684BF698" w14:textId="557D9111" w:rsidR="00872AFE" w:rsidRPr="00711388" w:rsidRDefault="00872AFE" w:rsidP="00567869">
            <w:pPr>
              <w:pStyle w:val="NormalLeft"/>
              <w:rPr>
                <w:lang w:val="en-GB"/>
              </w:rPr>
            </w:pPr>
            <w:r w:rsidRPr="00711388">
              <w:rPr>
                <w:lang w:val="en-GB"/>
              </w:rPr>
              <w:t xml:space="preserve">Subordinated liabilities </w:t>
            </w:r>
            <w:r w:rsidR="00711388" w:rsidRPr="00711388">
              <w:rPr>
                <w:lang w:val="en-GB"/>
              </w:rPr>
              <w:t>-</w:t>
            </w:r>
            <w:r w:rsidRPr="00711388">
              <w:rPr>
                <w:lang w:val="en-GB"/>
              </w:rPr>
              <w:t>Amount</w:t>
            </w:r>
          </w:p>
        </w:tc>
        <w:tc>
          <w:tcPr>
            <w:tcW w:w="5664" w:type="dxa"/>
            <w:tcBorders>
              <w:top w:val="single" w:sz="2" w:space="0" w:color="auto"/>
              <w:left w:val="single" w:sz="2" w:space="0" w:color="auto"/>
              <w:bottom w:val="single" w:sz="2" w:space="0" w:color="auto"/>
              <w:right w:val="single" w:sz="2" w:space="0" w:color="auto"/>
            </w:tcBorders>
          </w:tcPr>
          <w:p w14:paraId="45402306" w14:textId="77777777" w:rsidR="00872AFE" w:rsidRPr="00711388" w:rsidRDefault="00872AFE" w:rsidP="00567869">
            <w:pPr>
              <w:pStyle w:val="NormalLeft"/>
              <w:rPr>
                <w:lang w:val="en-GB"/>
              </w:rPr>
            </w:pPr>
            <w:r w:rsidRPr="00711388">
              <w:rPr>
                <w:lang w:val="en-GB"/>
              </w:rPr>
              <w:t>This is the amount of individual subordinated liabilities.</w:t>
            </w:r>
          </w:p>
        </w:tc>
      </w:tr>
      <w:tr w:rsidR="00872AFE" w:rsidRPr="00711388" w14:paraId="63D98CFB" w14:textId="77777777" w:rsidTr="00567869">
        <w:tc>
          <w:tcPr>
            <w:tcW w:w="1021" w:type="dxa"/>
            <w:tcBorders>
              <w:top w:val="single" w:sz="2" w:space="0" w:color="auto"/>
              <w:left w:val="single" w:sz="2" w:space="0" w:color="auto"/>
              <w:bottom w:val="single" w:sz="2" w:space="0" w:color="auto"/>
              <w:right w:val="single" w:sz="2" w:space="0" w:color="auto"/>
            </w:tcBorders>
          </w:tcPr>
          <w:p w14:paraId="4F996E2B" w14:textId="77777777" w:rsidR="00872AFE" w:rsidRPr="00711388" w:rsidRDefault="00872AFE" w:rsidP="00567869">
            <w:pPr>
              <w:pStyle w:val="NormalLeft"/>
              <w:rPr>
                <w:lang w:val="en-GB"/>
              </w:rPr>
            </w:pPr>
            <w:r w:rsidRPr="00711388">
              <w:rPr>
                <w:lang w:val="en-GB"/>
              </w:rPr>
              <w:t>C0290</w:t>
            </w:r>
          </w:p>
        </w:tc>
        <w:tc>
          <w:tcPr>
            <w:tcW w:w="2601" w:type="dxa"/>
            <w:tcBorders>
              <w:top w:val="single" w:sz="2" w:space="0" w:color="auto"/>
              <w:left w:val="single" w:sz="2" w:space="0" w:color="auto"/>
              <w:bottom w:val="single" w:sz="2" w:space="0" w:color="auto"/>
              <w:right w:val="single" w:sz="2" w:space="0" w:color="auto"/>
            </w:tcBorders>
          </w:tcPr>
          <w:p w14:paraId="4C245038" w14:textId="3A1FE121" w:rsidR="00872AFE" w:rsidRPr="00711388" w:rsidRDefault="00872AFE" w:rsidP="00567869">
            <w:pPr>
              <w:pStyle w:val="NormalLeft"/>
              <w:rPr>
                <w:lang w:val="en-GB"/>
              </w:rPr>
            </w:pPr>
            <w:r w:rsidRPr="00711388">
              <w:rPr>
                <w:lang w:val="en-GB"/>
              </w:rPr>
              <w:t xml:space="preserve">Subordinated liabilities </w:t>
            </w:r>
            <w:r w:rsidR="00711388" w:rsidRPr="00711388">
              <w:rPr>
                <w:lang w:val="en-GB"/>
              </w:rPr>
              <w:t>-</w:t>
            </w:r>
            <w:r w:rsidRPr="00711388">
              <w:rPr>
                <w:lang w:val="en-GB"/>
              </w:rPr>
              <w:t>Tier</w:t>
            </w:r>
          </w:p>
        </w:tc>
        <w:tc>
          <w:tcPr>
            <w:tcW w:w="5664" w:type="dxa"/>
            <w:tcBorders>
              <w:top w:val="single" w:sz="2" w:space="0" w:color="auto"/>
              <w:left w:val="single" w:sz="2" w:space="0" w:color="auto"/>
              <w:bottom w:val="single" w:sz="2" w:space="0" w:color="auto"/>
              <w:right w:val="single" w:sz="2" w:space="0" w:color="auto"/>
            </w:tcBorders>
          </w:tcPr>
          <w:p w14:paraId="28266410" w14:textId="77777777" w:rsidR="00872AFE" w:rsidRPr="00711388" w:rsidRDefault="00872AFE" w:rsidP="00567869">
            <w:pPr>
              <w:pStyle w:val="NormalLeft"/>
              <w:rPr>
                <w:lang w:val="en-GB"/>
              </w:rPr>
            </w:pPr>
            <w:r w:rsidRPr="00711388">
              <w:rPr>
                <w:lang w:val="en-GB"/>
              </w:rPr>
              <w:t>This shall indicate the tier of the subordinated liabilities.</w:t>
            </w:r>
          </w:p>
        </w:tc>
      </w:tr>
      <w:tr w:rsidR="00872AFE" w:rsidRPr="00711388" w14:paraId="51D32B45" w14:textId="77777777" w:rsidTr="00567869">
        <w:tc>
          <w:tcPr>
            <w:tcW w:w="1021" w:type="dxa"/>
            <w:tcBorders>
              <w:top w:val="single" w:sz="2" w:space="0" w:color="auto"/>
              <w:left w:val="single" w:sz="2" w:space="0" w:color="auto"/>
              <w:bottom w:val="single" w:sz="2" w:space="0" w:color="auto"/>
              <w:right w:val="single" w:sz="2" w:space="0" w:color="auto"/>
            </w:tcBorders>
          </w:tcPr>
          <w:p w14:paraId="2C026ADA" w14:textId="77777777" w:rsidR="00872AFE" w:rsidRPr="00711388" w:rsidRDefault="00872AFE" w:rsidP="00567869">
            <w:pPr>
              <w:pStyle w:val="NormalLeft"/>
              <w:rPr>
                <w:lang w:val="en-GB"/>
              </w:rPr>
            </w:pPr>
            <w:r w:rsidRPr="00711388">
              <w:rPr>
                <w:lang w:val="en-GB"/>
              </w:rPr>
              <w:t>C0300</w:t>
            </w:r>
          </w:p>
        </w:tc>
        <w:tc>
          <w:tcPr>
            <w:tcW w:w="2601" w:type="dxa"/>
            <w:tcBorders>
              <w:top w:val="single" w:sz="2" w:space="0" w:color="auto"/>
              <w:left w:val="single" w:sz="2" w:space="0" w:color="auto"/>
              <w:bottom w:val="single" w:sz="2" w:space="0" w:color="auto"/>
              <w:right w:val="single" w:sz="2" w:space="0" w:color="auto"/>
            </w:tcBorders>
          </w:tcPr>
          <w:p w14:paraId="73C9F5B9" w14:textId="77777777" w:rsidR="00872AFE" w:rsidRPr="00711388" w:rsidRDefault="00872AFE" w:rsidP="00567869">
            <w:pPr>
              <w:pStyle w:val="NormalLeft"/>
              <w:rPr>
                <w:lang w:val="en-GB"/>
              </w:rPr>
            </w:pPr>
            <w:r w:rsidRPr="00711388">
              <w:rPr>
                <w:lang w:val="en-GB"/>
              </w:rPr>
              <w:t>Subordinated liabilities Currency Code</w:t>
            </w:r>
          </w:p>
        </w:tc>
        <w:tc>
          <w:tcPr>
            <w:tcW w:w="5664" w:type="dxa"/>
            <w:tcBorders>
              <w:top w:val="single" w:sz="2" w:space="0" w:color="auto"/>
              <w:left w:val="single" w:sz="2" w:space="0" w:color="auto"/>
              <w:bottom w:val="single" w:sz="2" w:space="0" w:color="auto"/>
              <w:right w:val="single" w:sz="2" w:space="0" w:color="auto"/>
            </w:tcBorders>
          </w:tcPr>
          <w:p w14:paraId="25E4B3D1" w14:textId="77777777" w:rsidR="00872AFE" w:rsidRPr="00711388" w:rsidRDefault="00872AFE" w:rsidP="00567869">
            <w:pPr>
              <w:pStyle w:val="NormalLeft"/>
              <w:rPr>
                <w:lang w:val="en-GB"/>
              </w:rPr>
            </w:pPr>
            <w:r w:rsidRPr="00711388">
              <w:rPr>
                <w:lang w:val="en-GB"/>
              </w:rPr>
              <w:t>Identify the ISO 4217 alphabetic code of the currency.</w:t>
            </w:r>
          </w:p>
        </w:tc>
      </w:tr>
      <w:tr w:rsidR="00872AFE" w:rsidRPr="00711388" w14:paraId="6AD97BD0" w14:textId="77777777" w:rsidTr="00567869">
        <w:tc>
          <w:tcPr>
            <w:tcW w:w="1021" w:type="dxa"/>
            <w:tcBorders>
              <w:top w:val="single" w:sz="2" w:space="0" w:color="auto"/>
              <w:left w:val="single" w:sz="2" w:space="0" w:color="auto"/>
              <w:bottom w:val="single" w:sz="2" w:space="0" w:color="auto"/>
              <w:right w:val="single" w:sz="2" w:space="0" w:color="auto"/>
            </w:tcBorders>
          </w:tcPr>
          <w:p w14:paraId="2D2FE7CF" w14:textId="77777777" w:rsidR="00872AFE" w:rsidRPr="00711388" w:rsidRDefault="00872AFE" w:rsidP="00567869">
            <w:pPr>
              <w:pStyle w:val="NormalLeft"/>
              <w:rPr>
                <w:lang w:val="en-GB"/>
              </w:rPr>
            </w:pPr>
            <w:r w:rsidRPr="00711388">
              <w:rPr>
                <w:lang w:val="en-GB"/>
              </w:rPr>
              <w:t>C0320</w:t>
            </w:r>
          </w:p>
        </w:tc>
        <w:tc>
          <w:tcPr>
            <w:tcW w:w="2601" w:type="dxa"/>
            <w:tcBorders>
              <w:top w:val="single" w:sz="2" w:space="0" w:color="auto"/>
              <w:left w:val="single" w:sz="2" w:space="0" w:color="auto"/>
              <w:bottom w:val="single" w:sz="2" w:space="0" w:color="auto"/>
              <w:right w:val="single" w:sz="2" w:space="0" w:color="auto"/>
            </w:tcBorders>
          </w:tcPr>
          <w:p w14:paraId="21DCBFB3" w14:textId="29FCFBB2"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Lender (if specific)</w:t>
            </w:r>
          </w:p>
        </w:tc>
        <w:tc>
          <w:tcPr>
            <w:tcW w:w="5664" w:type="dxa"/>
            <w:tcBorders>
              <w:top w:val="single" w:sz="2" w:space="0" w:color="auto"/>
              <w:left w:val="single" w:sz="2" w:space="0" w:color="auto"/>
              <w:bottom w:val="single" w:sz="2" w:space="0" w:color="auto"/>
              <w:right w:val="single" w:sz="2" w:space="0" w:color="auto"/>
            </w:tcBorders>
          </w:tcPr>
          <w:p w14:paraId="2CB30527" w14:textId="77777777" w:rsidR="00872AFE" w:rsidRPr="00711388" w:rsidRDefault="00872AFE" w:rsidP="00567869">
            <w:pPr>
              <w:pStyle w:val="NormalLeft"/>
              <w:rPr>
                <w:lang w:val="en-GB"/>
              </w:rPr>
            </w:pPr>
            <w:r w:rsidRPr="00711388">
              <w:rPr>
                <w:lang w:val="en-GB"/>
              </w:rPr>
              <w:t>This shall list the lender of the subordinated liabilities if specific. If not specific this item shall not be reported.</w:t>
            </w:r>
          </w:p>
        </w:tc>
      </w:tr>
      <w:tr w:rsidR="00872AFE" w:rsidRPr="00711388" w14:paraId="7B2137D6" w14:textId="77777777" w:rsidTr="00567869">
        <w:tc>
          <w:tcPr>
            <w:tcW w:w="1021" w:type="dxa"/>
            <w:tcBorders>
              <w:top w:val="single" w:sz="2" w:space="0" w:color="auto"/>
              <w:left w:val="single" w:sz="2" w:space="0" w:color="auto"/>
              <w:bottom w:val="single" w:sz="2" w:space="0" w:color="auto"/>
              <w:right w:val="single" w:sz="2" w:space="0" w:color="auto"/>
            </w:tcBorders>
          </w:tcPr>
          <w:p w14:paraId="346FC1D1" w14:textId="77777777" w:rsidR="00872AFE" w:rsidRPr="00711388" w:rsidRDefault="00872AFE" w:rsidP="00567869">
            <w:pPr>
              <w:pStyle w:val="NormalLeft"/>
              <w:rPr>
                <w:lang w:val="en-GB"/>
              </w:rPr>
            </w:pPr>
            <w:r w:rsidRPr="00711388">
              <w:rPr>
                <w:lang w:val="en-GB"/>
              </w:rPr>
              <w:t>C0330</w:t>
            </w:r>
          </w:p>
        </w:tc>
        <w:tc>
          <w:tcPr>
            <w:tcW w:w="2601" w:type="dxa"/>
            <w:tcBorders>
              <w:top w:val="single" w:sz="2" w:space="0" w:color="auto"/>
              <w:left w:val="single" w:sz="2" w:space="0" w:color="auto"/>
              <w:bottom w:val="single" w:sz="2" w:space="0" w:color="auto"/>
              <w:right w:val="single" w:sz="2" w:space="0" w:color="auto"/>
            </w:tcBorders>
          </w:tcPr>
          <w:p w14:paraId="3E6B2E17" w14:textId="53312282"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Counted under transitionals?</w:t>
            </w:r>
          </w:p>
        </w:tc>
        <w:tc>
          <w:tcPr>
            <w:tcW w:w="5664" w:type="dxa"/>
            <w:tcBorders>
              <w:top w:val="single" w:sz="2" w:space="0" w:color="auto"/>
              <w:left w:val="single" w:sz="2" w:space="0" w:color="auto"/>
              <w:bottom w:val="single" w:sz="2" w:space="0" w:color="auto"/>
              <w:right w:val="single" w:sz="2" w:space="0" w:color="auto"/>
            </w:tcBorders>
          </w:tcPr>
          <w:p w14:paraId="30D406EB" w14:textId="77777777" w:rsidR="00872AFE" w:rsidRPr="00711388" w:rsidRDefault="00872AFE" w:rsidP="00567869">
            <w:pPr>
              <w:pStyle w:val="NormalLeft"/>
              <w:rPr>
                <w:lang w:val="en-GB"/>
              </w:rPr>
            </w:pPr>
            <w:r w:rsidRPr="00711388">
              <w:rPr>
                <w:lang w:val="en-GB"/>
              </w:rPr>
              <w:t>This shall indicate whether the subordinated liability is counted under the transitional provisions.</w:t>
            </w:r>
          </w:p>
          <w:p w14:paraId="511A21B0" w14:textId="77777777" w:rsidR="00872AFE" w:rsidRPr="00711388" w:rsidRDefault="00872AFE" w:rsidP="00567869">
            <w:pPr>
              <w:pStyle w:val="NormalLeft"/>
              <w:rPr>
                <w:lang w:val="en-GB"/>
              </w:rPr>
            </w:pPr>
            <w:r w:rsidRPr="00711388">
              <w:rPr>
                <w:lang w:val="en-GB"/>
              </w:rPr>
              <w:t>One of the options in the following closed list shall be used:</w:t>
            </w:r>
          </w:p>
          <w:p w14:paraId="728B3F3E" w14:textId="37F1B2A9"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Counted under transitionals</w:t>
            </w:r>
          </w:p>
          <w:p w14:paraId="63061359" w14:textId="4AE58C18" w:rsidR="00872AFE" w:rsidRPr="00711388" w:rsidRDefault="00872AFE" w:rsidP="00567869">
            <w:pPr>
              <w:pStyle w:val="NormalLeft"/>
              <w:rPr>
                <w:lang w:val="en-GB"/>
              </w:rPr>
            </w:pPr>
            <w:r w:rsidRPr="00711388">
              <w:rPr>
                <w:lang w:val="en-GB"/>
              </w:rPr>
              <w:lastRenderedPageBreak/>
              <w:t xml:space="preserve">2 </w:t>
            </w:r>
            <w:r w:rsidR="00845F43" w:rsidRPr="00711388">
              <w:rPr>
                <w:lang w:val="en-GB"/>
              </w:rPr>
              <w:t>-</w:t>
            </w:r>
            <w:r w:rsidRPr="00711388">
              <w:rPr>
                <w:lang w:val="en-GB"/>
              </w:rPr>
              <w:t xml:space="preserve"> Not counted under transitionals</w:t>
            </w:r>
          </w:p>
        </w:tc>
      </w:tr>
      <w:tr w:rsidR="00872AFE" w:rsidRPr="00711388" w14:paraId="38A68E49" w14:textId="77777777" w:rsidTr="00567869">
        <w:tc>
          <w:tcPr>
            <w:tcW w:w="1021" w:type="dxa"/>
            <w:tcBorders>
              <w:top w:val="single" w:sz="2" w:space="0" w:color="auto"/>
              <w:left w:val="single" w:sz="2" w:space="0" w:color="auto"/>
              <w:bottom w:val="single" w:sz="2" w:space="0" w:color="auto"/>
              <w:right w:val="single" w:sz="2" w:space="0" w:color="auto"/>
            </w:tcBorders>
          </w:tcPr>
          <w:p w14:paraId="44680C45" w14:textId="77777777" w:rsidR="00872AFE" w:rsidRPr="00711388" w:rsidRDefault="00872AFE" w:rsidP="00567869">
            <w:pPr>
              <w:pStyle w:val="NormalLeft"/>
              <w:rPr>
                <w:lang w:val="en-GB"/>
              </w:rPr>
            </w:pPr>
            <w:r w:rsidRPr="00711388">
              <w:rPr>
                <w:lang w:val="en-GB"/>
              </w:rPr>
              <w:lastRenderedPageBreak/>
              <w:t>C0350</w:t>
            </w:r>
          </w:p>
        </w:tc>
        <w:tc>
          <w:tcPr>
            <w:tcW w:w="2601" w:type="dxa"/>
            <w:tcBorders>
              <w:top w:val="single" w:sz="2" w:space="0" w:color="auto"/>
              <w:left w:val="single" w:sz="2" w:space="0" w:color="auto"/>
              <w:bottom w:val="single" w:sz="2" w:space="0" w:color="auto"/>
              <w:right w:val="single" w:sz="2" w:space="0" w:color="auto"/>
            </w:tcBorders>
          </w:tcPr>
          <w:p w14:paraId="66AB92E6" w14:textId="1B25DB0E"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Issue date</w:t>
            </w:r>
          </w:p>
        </w:tc>
        <w:tc>
          <w:tcPr>
            <w:tcW w:w="5664" w:type="dxa"/>
            <w:tcBorders>
              <w:top w:val="single" w:sz="2" w:space="0" w:color="auto"/>
              <w:left w:val="single" w:sz="2" w:space="0" w:color="auto"/>
              <w:bottom w:val="single" w:sz="2" w:space="0" w:color="auto"/>
              <w:right w:val="single" w:sz="2" w:space="0" w:color="auto"/>
            </w:tcBorders>
          </w:tcPr>
          <w:p w14:paraId="5F2F679B" w14:textId="79FD2E8F" w:rsidR="00872AFE" w:rsidRPr="00711388" w:rsidRDefault="00872AFE" w:rsidP="00567869">
            <w:pPr>
              <w:pStyle w:val="NormalLeft"/>
              <w:rPr>
                <w:lang w:val="en-GB"/>
              </w:rPr>
            </w:pPr>
            <w:r w:rsidRPr="00711388">
              <w:rPr>
                <w:lang w:val="en-GB"/>
              </w:rPr>
              <w:t>This is the issue date of the subordinated liabilities.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20145743" w14:textId="77777777" w:rsidTr="00567869">
        <w:tc>
          <w:tcPr>
            <w:tcW w:w="1021" w:type="dxa"/>
            <w:tcBorders>
              <w:top w:val="single" w:sz="2" w:space="0" w:color="auto"/>
              <w:left w:val="single" w:sz="2" w:space="0" w:color="auto"/>
              <w:bottom w:val="single" w:sz="2" w:space="0" w:color="auto"/>
              <w:right w:val="single" w:sz="2" w:space="0" w:color="auto"/>
            </w:tcBorders>
          </w:tcPr>
          <w:p w14:paraId="68AD4C5A" w14:textId="77777777" w:rsidR="00872AFE" w:rsidRPr="00711388" w:rsidRDefault="00872AFE" w:rsidP="00567869">
            <w:pPr>
              <w:pStyle w:val="NormalLeft"/>
              <w:rPr>
                <w:lang w:val="en-GB"/>
              </w:rPr>
            </w:pPr>
            <w:r w:rsidRPr="00711388">
              <w:rPr>
                <w:lang w:val="en-GB"/>
              </w:rPr>
              <w:t>C0360</w:t>
            </w:r>
          </w:p>
        </w:tc>
        <w:tc>
          <w:tcPr>
            <w:tcW w:w="2601" w:type="dxa"/>
            <w:tcBorders>
              <w:top w:val="single" w:sz="2" w:space="0" w:color="auto"/>
              <w:left w:val="single" w:sz="2" w:space="0" w:color="auto"/>
              <w:bottom w:val="single" w:sz="2" w:space="0" w:color="auto"/>
              <w:right w:val="single" w:sz="2" w:space="0" w:color="auto"/>
            </w:tcBorders>
          </w:tcPr>
          <w:p w14:paraId="5B56FD9F" w14:textId="4D1253E0"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Maturity date</w:t>
            </w:r>
          </w:p>
        </w:tc>
        <w:tc>
          <w:tcPr>
            <w:tcW w:w="5664" w:type="dxa"/>
            <w:tcBorders>
              <w:top w:val="single" w:sz="2" w:space="0" w:color="auto"/>
              <w:left w:val="single" w:sz="2" w:space="0" w:color="auto"/>
              <w:bottom w:val="single" w:sz="2" w:space="0" w:color="auto"/>
              <w:right w:val="single" w:sz="2" w:space="0" w:color="auto"/>
            </w:tcBorders>
          </w:tcPr>
          <w:p w14:paraId="334CB04D" w14:textId="60CB6C47" w:rsidR="00872AFE" w:rsidRPr="00711388" w:rsidRDefault="00872AFE" w:rsidP="00567869">
            <w:pPr>
              <w:pStyle w:val="NormalLeft"/>
              <w:rPr>
                <w:lang w:val="en-GB"/>
              </w:rPr>
            </w:pPr>
            <w:r w:rsidRPr="00711388">
              <w:rPr>
                <w:lang w:val="en-GB"/>
              </w:rPr>
              <w:t>This is the maturity date of the subordinated liabilities.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118C1EA3" w14:textId="77777777" w:rsidTr="00567869">
        <w:tc>
          <w:tcPr>
            <w:tcW w:w="1021" w:type="dxa"/>
            <w:tcBorders>
              <w:top w:val="single" w:sz="2" w:space="0" w:color="auto"/>
              <w:left w:val="single" w:sz="2" w:space="0" w:color="auto"/>
              <w:bottom w:val="single" w:sz="2" w:space="0" w:color="auto"/>
              <w:right w:val="single" w:sz="2" w:space="0" w:color="auto"/>
            </w:tcBorders>
          </w:tcPr>
          <w:p w14:paraId="47645E49" w14:textId="77777777" w:rsidR="00872AFE" w:rsidRPr="00711388" w:rsidRDefault="00872AFE" w:rsidP="00567869">
            <w:pPr>
              <w:pStyle w:val="NormalLeft"/>
              <w:rPr>
                <w:lang w:val="en-GB"/>
              </w:rPr>
            </w:pPr>
            <w:r w:rsidRPr="00711388">
              <w:rPr>
                <w:lang w:val="en-GB"/>
              </w:rPr>
              <w:t>C0370</w:t>
            </w:r>
          </w:p>
        </w:tc>
        <w:tc>
          <w:tcPr>
            <w:tcW w:w="2601" w:type="dxa"/>
            <w:tcBorders>
              <w:top w:val="single" w:sz="2" w:space="0" w:color="auto"/>
              <w:left w:val="single" w:sz="2" w:space="0" w:color="auto"/>
              <w:bottom w:val="single" w:sz="2" w:space="0" w:color="auto"/>
              <w:right w:val="single" w:sz="2" w:space="0" w:color="auto"/>
            </w:tcBorders>
          </w:tcPr>
          <w:p w14:paraId="7081F227" w14:textId="594CB952"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First call date</w:t>
            </w:r>
          </w:p>
        </w:tc>
        <w:tc>
          <w:tcPr>
            <w:tcW w:w="5664" w:type="dxa"/>
            <w:tcBorders>
              <w:top w:val="single" w:sz="2" w:space="0" w:color="auto"/>
              <w:left w:val="single" w:sz="2" w:space="0" w:color="auto"/>
              <w:bottom w:val="single" w:sz="2" w:space="0" w:color="auto"/>
              <w:right w:val="single" w:sz="2" w:space="0" w:color="auto"/>
            </w:tcBorders>
          </w:tcPr>
          <w:p w14:paraId="4433C7FD" w14:textId="566324B2" w:rsidR="00872AFE" w:rsidRPr="00711388" w:rsidRDefault="00872AFE" w:rsidP="00567869">
            <w:pPr>
              <w:pStyle w:val="NormalLeft"/>
              <w:rPr>
                <w:lang w:val="en-GB"/>
              </w:rPr>
            </w:pPr>
            <w:r w:rsidRPr="00711388">
              <w:rPr>
                <w:lang w:val="en-GB"/>
              </w:rPr>
              <w:t>This is the first future call date of the subordinated liabilities.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del w:id="6000" w:author="Author">
              <w:r w:rsidRPr="00711388" w:rsidDel="003323F0">
                <w:rPr>
                  <w:lang w:val="en-GB"/>
                </w:rPr>
                <w:delText xml:space="preserve">  </w:delText>
              </w:r>
            </w:del>
            <w:ins w:id="6001" w:author="Author">
              <w:r w:rsidR="003323F0">
                <w:rPr>
                  <w:lang w:val="en-GB"/>
                </w:rPr>
                <w:t xml:space="preserve"> </w:t>
              </w:r>
            </w:ins>
          </w:p>
        </w:tc>
      </w:tr>
      <w:tr w:rsidR="00872AFE" w:rsidRPr="00711388" w14:paraId="02CDF3AE" w14:textId="77777777" w:rsidTr="00567869">
        <w:tc>
          <w:tcPr>
            <w:tcW w:w="1021" w:type="dxa"/>
            <w:tcBorders>
              <w:top w:val="single" w:sz="2" w:space="0" w:color="auto"/>
              <w:left w:val="single" w:sz="2" w:space="0" w:color="auto"/>
              <w:bottom w:val="single" w:sz="2" w:space="0" w:color="auto"/>
              <w:right w:val="single" w:sz="2" w:space="0" w:color="auto"/>
            </w:tcBorders>
          </w:tcPr>
          <w:p w14:paraId="47801201" w14:textId="77777777" w:rsidR="00872AFE" w:rsidRPr="00711388" w:rsidRDefault="00872AFE" w:rsidP="00567869">
            <w:pPr>
              <w:pStyle w:val="NormalLeft"/>
              <w:rPr>
                <w:lang w:val="en-GB"/>
              </w:rPr>
            </w:pPr>
            <w:r w:rsidRPr="00711388">
              <w:rPr>
                <w:lang w:val="en-GB"/>
              </w:rPr>
              <w:t>C0380</w:t>
            </w:r>
          </w:p>
        </w:tc>
        <w:tc>
          <w:tcPr>
            <w:tcW w:w="2601" w:type="dxa"/>
            <w:tcBorders>
              <w:top w:val="single" w:sz="2" w:space="0" w:color="auto"/>
              <w:left w:val="single" w:sz="2" w:space="0" w:color="auto"/>
              <w:bottom w:val="single" w:sz="2" w:space="0" w:color="auto"/>
              <w:right w:val="single" w:sz="2" w:space="0" w:color="auto"/>
            </w:tcBorders>
          </w:tcPr>
          <w:p w14:paraId="173F9272" w14:textId="780E615D"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Further call dates</w:t>
            </w:r>
          </w:p>
        </w:tc>
        <w:tc>
          <w:tcPr>
            <w:tcW w:w="5664" w:type="dxa"/>
            <w:tcBorders>
              <w:top w:val="single" w:sz="2" w:space="0" w:color="auto"/>
              <w:left w:val="single" w:sz="2" w:space="0" w:color="auto"/>
              <w:bottom w:val="single" w:sz="2" w:space="0" w:color="auto"/>
              <w:right w:val="single" w:sz="2" w:space="0" w:color="auto"/>
            </w:tcBorders>
          </w:tcPr>
          <w:p w14:paraId="7CE1F055" w14:textId="77777777" w:rsidR="00872AFE" w:rsidRPr="00711388" w:rsidRDefault="00872AFE" w:rsidP="00567869">
            <w:pPr>
              <w:pStyle w:val="NormalLeft"/>
              <w:rPr>
                <w:lang w:val="en-GB"/>
              </w:rPr>
            </w:pPr>
            <w:r w:rsidRPr="00711388">
              <w:rPr>
                <w:lang w:val="en-GB"/>
              </w:rPr>
              <w:t>These are the further call dates of the subordinated liabilities.</w:t>
            </w:r>
          </w:p>
        </w:tc>
      </w:tr>
      <w:tr w:rsidR="00872AFE" w:rsidRPr="00711388" w14:paraId="37FF20D1" w14:textId="77777777" w:rsidTr="00567869">
        <w:tc>
          <w:tcPr>
            <w:tcW w:w="1021" w:type="dxa"/>
            <w:tcBorders>
              <w:top w:val="single" w:sz="2" w:space="0" w:color="auto"/>
              <w:left w:val="single" w:sz="2" w:space="0" w:color="auto"/>
              <w:bottom w:val="single" w:sz="2" w:space="0" w:color="auto"/>
              <w:right w:val="single" w:sz="2" w:space="0" w:color="auto"/>
            </w:tcBorders>
          </w:tcPr>
          <w:p w14:paraId="320A04FF" w14:textId="77777777" w:rsidR="00872AFE" w:rsidRPr="00711388" w:rsidRDefault="00872AFE" w:rsidP="00567869">
            <w:pPr>
              <w:pStyle w:val="NormalLeft"/>
              <w:rPr>
                <w:lang w:val="en-GB"/>
              </w:rPr>
            </w:pPr>
            <w:r w:rsidRPr="00711388">
              <w:rPr>
                <w:lang w:val="en-GB"/>
              </w:rPr>
              <w:t>C0390</w:t>
            </w:r>
          </w:p>
        </w:tc>
        <w:tc>
          <w:tcPr>
            <w:tcW w:w="2601" w:type="dxa"/>
            <w:tcBorders>
              <w:top w:val="single" w:sz="2" w:space="0" w:color="auto"/>
              <w:left w:val="single" w:sz="2" w:space="0" w:color="auto"/>
              <w:bottom w:val="single" w:sz="2" w:space="0" w:color="auto"/>
              <w:right w:val="single" w:sz="2" w:space="0" w:color="auto"/>
            </w:tcBorders>
          </w:tcPr>
          <w:p w14:paraId="456E799D" w14:textId="3190CC5A"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Details of incentives to redeem</w:t>
            </w:r>
          </w:p>
        </w:tc>
        <w:tc>
          <w:tcPr>
            <w:tcW w:w="5664" w:type="dxa"/>
            <w:tcBorders>
              <w:top w:val="single" w:sz="2" w:space="0" w:color="auto"/>
              <w:left w:val="single" w:sz="2" w:space="0" w:color="auto"/>
              <w:bottom w:val="single" w:sz="2" w:space="0" w:color="auto"/>
              <w:right w:val="single" w:sz="2" w:space="0" w:color="auto"/>
            </w:tcBorders>
          </w:tcPr>
          <w:p w14:paraId="3A3C57C0" w14:textId="77777777" w:rsidR="00872AFE" w:rsidRPr="00711388" w:rsidRDefault="00872AFE" w:rsidP="00567869">
            <w:pPr>
              <w:pStyle w:val="NormalLeft"/>
              <w:rPr>
                <w:lang w:val="en-GB"/>
              </w:rPr>
            </w:pPr>
            <w:r w:rsidRPr="00711388">
              <w:rPr>
                <w:lang w:val="en-GB"/>
              </w:rPr>
              <w:t>These are the details about the incentives to redeem the subordinated liabilities.</w:t>
            </w:r>
          </w:p>
        </w:tc>
      </w:tr>
      <w:tr w:rsidR="00872AFE" w:rsidRPr="00711388" w14:paraId="66847E0A" w14:textId="77777777" w:rsidTr="00567869">
        <w:tc>
          <w:tcPr>
            <w:tcW w:w="1021" w:type="dxa"/>
            <w:tcBorders>
              <w:top w:val="single" w:sz="2" w:space="0" w:color="auto"/>
              <w:left w:val="single" w:sz="2" w:space="0" w:color="auto"/>
              <w:bottom w:val="single" w:sz="2" w:space="0" w:color="auto"/>
              <w:right w:val="single" w:sz="2" w:space="0" w:color="auto"/>
            </w:tcBorders>
          </w:tcPr>
          <w:p w14:paraId="519AB104" w14:textId="77777777" w:rsidR="00872AFE" w:rsidRPr="00711388" w:rsidRDefault="00872AFE" w:rsidP="00567869">
            <w:pPr>
              <w:pStyle w:val="NormalLeft"/>
              <w:rPr>
                <w:lang w:val="en-GB"/>
              </w:rPr>
            </w:pPr>
            <w:r w:rsidRPr="00711388">
              <w:rPr>
                <w:lang w:val="en-GB"/>
              </w:rPr>
              <w:t>C0400</w:t>
            </w:r>
          </w:p>
        </w:tc>
        <w:tc>
          <w:tcPr>
            <w:tcW w:w="2601" w:type="dxa"/>
            <w:tcBorders>
              <w:top w:val="single" w:sz="2" w:space="0" w:color="auto"/>
              <w:left w:val="single" w:sz="2" w:space="0" w:color="auto"/>
              <w:bottom w:val="single" w:sz="2" w:space="0" w:color="auto"/>
              <w:right w:val="single" w:sz="2" w:space="0" w:color="auto"/>
            </w:tcBorders>
          </w:tcPr>
          <w:p w14:paraId="3685BE0C" w14:textId="5E110DFD" w:rsidR="00872AFE" w:rsidRPr="00711388" w:rsidRDefault="00872AFE" w:rsidP="00567869">
            <w:pPr>
              <w:pStyle w:val="NormalLeft"/>
              <w:rPr>
                <w:lang w:val="en-GB"/>
              </w:rPr>
            </w:pPr>
            <w:r w:rsidRPr="00711388">
              <w:rPr>
                <w:lang w:val="en-GB"/>
              </w:rPr>
              <w:t xml:space="preserve">Subordinated liabilities </w:t>
            </w:r>
            <w:r w:rsidR="00845F43" w:rsidRPr="00711388">
              <w:rPr>
                <w:lang w:val="en-GB"/>
              </w:rPr>
              <w:t>-</w:t>
            </w:r>
            <w:r w:rsidRPr="00711388">
              <w:rPr>
                <w:lang w:val="en-GB"/>
              </w:rPr>
              <w:t xml:space="preserve"> Notice period</w:t>
            </w:r>
          </w:p>
        </w:tc>
        <w:tc>
          <w:tcPr>
            <w:tcW w:w="5664" w:type="dxa"/>
            <w:tcBorders>
              <w:top w:val="single" w:sz="2" w:space="0" w:color="auto"/>
              <w:left w:val="single" w:sz="2" w:space="0" w:color="auto"/>
              <w:bottom w:val="single" w:sz="2" w:space="0" w:color="auto"/>
              <w:right w:val="single" w:sz="2" w:space="0" w:color="auto"/>
            </w:tcBorders>
          </w:tcPr>
          <w:p w14:paraId="43D892CC" w14:textId="100AA6EF" w:rsidR="00872AFE" w:rsidRPr="00711388" w:rsidRDefault="00872AFE" w:rsidP="00567869">
            <w:pPr>
              <w:pStyle w:val="NormalLeft"/>
              <w:rPr>
                <w:lang w:val="en-GB"/>
              </w:rPr>
            </w:pPr>
            <w:r w:rsidRPr="00711388">
              <w:rPr>
                <w:lang w:val="en-GB"/>
              </w:rPr>
              <w:t>This is the notice of the subordinated liabilities. The date shall be entered here, using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69A83AEF" w14:textId="77777777" w:rsidTr="00567869">
        <w:tc>
          <w:tcPr>
            <w:tcW w:w="1021" w:type="dxa"/>
            <w:tcBorders>
              <w:top w:val="single" w:sz="2" w:space="0" w:color="auto"/>
              <w:left w:val="single" w:sz="2" w:space="0" w:color="auto"/>
              <w:bottom w:val="single" w:sz="2" w:space="0" w:color="auto"/>
              <w:right w:val="single" w:sz="2" w:space="0" w:color="auto"/>
            </w:tcBorders>
          </w:tcPr>
          <w:p w14:paraId="03E42EFC" w14:textId="77777777" w:rsidR="00872AFE" w:rsidRPr="00711388" w:rsidRDefault="00872AFE" w:rsidP="00567869">
            <w:pPr>
              <w:pStyle w:val="NormalLeft"/>
              <w:rPr>
                <w:lang w:val="en-GB"/>
              </w:rPr>
            </w:pPr>
            <w:r w:rsidRPr="00711388">
              <w:rPr>
                <w:lang w:val="en-GB"/>
              </w:rPr>
              <w:t>C0450</w:t>
            </w:r>
          </w:p>
        </w:tc>
        <w:tc>
          <w:tcPr>
            <w:tcW w:w="2601" w:type="dxa"/>
            <w:tcBorders>
              <w:top w:val="single" w:sz="2" w:space="0" w:color="auto"/>
              <w:left w:val="single" w:sz="2" w:space="0" w:color="auto"/>
              <w:bottom w:val="single" w:sz="2" w:space="0" w:color="auto"/>
              <w:right w:val="single" w:sz="2" w:space="0" w:color="auto"/>
            </w:tcBorders>
          </w:tcPr>
          <w:p w14:paraId="63EB3BDB" w14:textId="77777777" w:rsidR="00872AFE" w:rsidRPr="00711388" w:rsidRDefault="00872AFE" w:rsidP="00567869">
            <w:pPr>
              <w:pStyle w:val="NormalLeft"/>
              <w:rPr>
                <w:lang w:val="en-GB"/>
              </w:rPr>
            </w:pPr>
            <w:r w:rsidRPr="00711388">
              <w:rPr>
                <w:lang w:val="en-GB"/>
              </w:rPr>
              <w:t>Other items approved by supervisory authority as basic own funds not specified above</w:t>
            </w:r>
          </w:p>
        </w:tc>
        <w:tc>
          <w:tcPr>
            <w:tcW w:w="5664" w:type="dxa"/>
            <w:tcBorders>
              <w:top w:val="single" w:sz="2" w:space="0" w:color="auto"/>
              <w:left w:val="single" w:sz="2" w:space="0" w:color="auto"/>
              <w:bottom w:val="single" w:sz="2" w:space="0" w:color="auto"/>
              <w:right w:val="single" w:sz="2" w:space="0" w:color="auto"/>
            </w:tcBorders>
          </w:tcPr>
          <w:p w14:paraId="5264373F" w14:textId="77777777" w:rsidR="00872AFE" w:rsidRPr="00711388" w:rsidRDefault="00872AFE" w:rsidP="00567869">
            <w:pPr>
              <w:pStyle w:val="NormalLeft"/>
              <w:rPr>
                <w:lang w:val="en-GB"/>
              </w:rPr>
            </w:pPr>
            <w:r w:rsidRPr="00711388">
              <w:rPr>
                <w:lang w:val="en-GB"/>
              </w:rPr>
              <w:t>This shall list the other individual items approved by the supervisory authority for an individual undertaking.</w:t>
            </w:r>
          </w:p>
        </w:tc>
      </w:tr>
      <w:tr w:rsidR="00872AFE" w:rsidRPr="00711388" w14:paraId="608CCC48" w14:textId="77777777" w:rsidTr="00567869">
        <w:tc>
          <w:tcPr>
            <w:tcW w:w="1021" w:type="dxa"/>
            <w:tcBorders>
              <w:top w:val="single" w:sz="2" w:space="0" w:color="auto"/>
              <w:left w:val="single" w:sz="2" w:space="0" w:color="auto"/>
              <w:bottom w:val="single" w:sz="2" w:space="0" w:color="auto"/>
              <w:right w:val="single" w:sz="2" w:space="0" w:color="auto"/>
            </w:tcBorders>
          </w:tcPr>
          <w:p w14:paraId="75E9D4DD" w14:textId="77777777" w:rsidR="00872AFE" w:rsidRPr="00711388" w:rsidRDefault="00872AFE" w:rsidP="00567869">
            <w:pPr>
              <w:pStyle w:val="NormalLeft"/>
              <w:rPr>
                <w:lang w:val="en-GB"/>
              </w:rPr>
            </w:pPr>
            <w:r w:rsidRPr="00711388">
              <w:rPr>
                <w:lang w:val="en-GB"/>
              </w:rPr>
              <w:t>C0460</w:t>
            </w:r>
          </w:p>
        </w:tc>
        <w:tc>
          <w:tcPr>
            <w:tcW w:w="2601" w:type="dxa"/>
            <w:tcBorders>
              <w:top w:val="single" w:sz="2" w:space="0" w:color="auto"/>
              <w:left w:val="single" w:sz="2" w:space="0" w:color="auto"/>
              <w:bottom w:val="single" w:sz="2" w:space="0" w:color="auto"/>
              <w:right w:val="single" w:sz="2" w:space="0" w:color="auto"/>
            </w:tcBorders>
          </w:tcPr>
          <w:p w14:paraId="26980DA9" w14:textId="00C4486C" w:rsidR="00872AFE" w:rsidRPr="00711388" w:rsidRDefault="00872AFE" w:rsidP="00567869">
            <w:pPr>
              <w:pStyle w:val="NormalLeft"/>
              <w:rPr>
                <w:lang w:val="en-GB"/>
              </w:rPr>
            </w:pPr>
            <w:r w:rsidRPr="00711388">
              <w:rPr>
                <w:lang w:val="en-GB"/>
              </w:rPr>
              <w:t xml:space="preserve">Other items approved by supervisory authority as basic own funds not specified above </w:t>
            </w:r>
            <w:r w:rsidR="00711388" w:rsidRPr="00711388">
              <w:rPr>
                <w:lang w:val="en-GB"/>
              </w:rPr>
              <w:t>-</w:t>
            </w:r>
            <w:r w:rsidRPr="00711388">
              <w:rPr>
                <w:lang w:val="en-GB"/>
              </w:rPr>
              <w:t>Amount</w:t>
            </w:r>
          </w:p>
        </w:tc>
        <w:tc>
          <w:tcPr>
            <w:tcW w:w="5664" w:type="dxa"/>
            <w:tcBorders>
              <w:top w:val="single" w:sz="2" w:space="0" w:color="auto"/>
              <w:left w:val="single" w:sz="2" w:space="0" w:color="auto"/>
              <w:bottom w:val="single" w:sz="2" w:space="0" w:color="auto"/>
              <w:right w:val="single" w:sz="2" w:space="0" w:color="auto"/>
            </w:tcBorders>
          </w:tcPr>
          <w:p w14:paraId="3250CB1C" w14:textId="77777777" w:rsidR="00872AFE" w:rsidRPr="00711388" w:rsidRDefault="00872AFE" w:rsidP="00567869">
            <w:pPr>
              <w:pStyle w:val="NormalLeft"/>
              <w:rPr>
                <w:lang w:val="en-GB"/>
              </w:rPr>
            </w:pPr>
            <w:r w:rsidRPr="00711388">
              <w:rPr>
                <w:lang w:val="en-GB"/>
              </w:rPr>
              <w:t>This is the amount of other individual items approved by the supervisory authority.</w:t>
            </w:r>
          </w:p>
        </w:tc>
      </w:tr>
      <w:tr w:rsidR="00872AFE" w:rsidRPr="00711388" w14:paraId="33828E7F" w14:textId="77777777" w:rsidTr="00567869">
        <w:tc>
          <w:tcPr>
            <w:tcW w:w="1021" w:type="dxa"/>
            <w:tcBorders>
              <w:top w:val="single" w:sz="2" w:space="0" w:color="auto"/>
              <w:left w:val="single" w:sz="2" w:space="0" w:color="auto"/>
              <w:bottom w:val="single" w:sz="2" w:space="0" w:color="auto"/>
              <w:right w:val="single" w:sz="2" w:space="0" w:color="auto"/>
            </w:tcBorders>
          </w:tcPr>
          <w:p w14:paraId="1485E191" w14:textId="77777777" w:rsidR="00872AFE" w:rsidRPr="00711388" w:rsidRDefault="00872AFE" w:rsidP="00567869">
            <w:pPr>
              <w:pStyle w:val="NormalLeft"/>
              <w:rPr>
                <w:lang w:val="en-GB"/>
              </w:rPr>
            </w:pPr>
            <w:r w:rsidRPr="00711388">
              <w:rPr>
                <w:lang w:val="en-GB"/>
              </w:rPr>
              <w:t>C0470</w:t>
            </w:r>
          </w:p>
        </w:tc>
        <w:tc>
          <w:tcPr>
            <w:tcW w:w="2601" w:type="dxa"/>
            <w:tcBorders>
              <w:top w:val="single" w:sz="2" w:space="0" w:color="auto"/>
              <w:left w:val="single" w:sz="2" w:space="0" w:color="auto"/>
              <w:bottom w:val="single" w:sz="2" w:space="0" w:color="auto"/>
              <w:right w:val="single" w:sz="2" w:space="0" w:color="auto"/>
            </w:tcBorders>
          </w:tcPr>
          <w:p w14:paraId="6F2B315E" w14:textId="77CD4CED" w:rsidR="00872AFE" w:rsidRPr="00711388" w:rsidRDefault="00872AFE" w:rsidP="00567869">
            <w:pPr>
              <w:pStyle w:val="NormalLeft"/>
              <w:rPr>
                <w:lang w:val="en-GB"/>
              </w:rPr>
            </w:pPr>
            <w:r w:rsidRPr="00711388">
              <w:rPr>
                <w:lang w:val="en-GB"/>
              </w:rPr>
              <w:t xml:space="preserve">Other items approved by supervisory authority as basic own funds not specified above </w:t>
            </w:r>
            <w:r w:rsidR="00711388" w:rsidRPr="00711388">
              <w:rPr>
                <w:lang w:val="en-GB"/>
              </w:rPr>
              <w:t>-</w:t>
            </w:r>
            <w:r w:rsidRPr="00711388">
              <w:rPr>
                <w:lang w:val="en-GB"/>
              </w:rPr>
              <w:t>Currency code</w:t>
            </w:r>
          </w:p>
        </w:tc>
        <w:tc>
          <w:tcPr>
            <w:tcW w:w="5664" w:type="dxa"/>
            <w:tcBorders>
              <w:top w:val="single" w:sz="2" w:space="0" w:color="auto"/>
              <w:left w:val="single" w:sz="2" w:space="0" w:color="auto"/>
              <w:bottom w:val="single" w:sz="2" w:space="0" w:color="auto"/>
              <w:right w:val="single" w:sz="2" w:space="0" w:color="auto"/>
            </w:tcBorders>
          </w:tcPr>
          <w:p w14:paraId="6711DE1B" w14:textId="77777777" w:rsidR="00872AFE" w:rsidRPr="00711388" w:rsidRDefault="00872AFE" w:rsidP="00567869">
            <w:pPr>
              <w:pStyle w:val="NormalLeft"/>
              <w:rPr>
                <w:lang w:val="en-GB"/>
              </w:rPr>
            </w:pPr>
            <w:r w:rsidRPr="00711388">
              <w:rPr>
                <w:lang w:val="en-GB"/>
              </w:rPr>
              <w:t>Identify the ISO 4217 alphabetic code of the currency.</w:t>
            </w:r>
          </w:p>
        </w:tc>
      </w:tr>
      <w:tr w:rsidR="00872AFE" w:rsidRPr="00711388" w14:paraId="07B81366" w14:textId="77777777" w:rsidTr="00567869">
        <w:tc>
          <w:tcPr>
            <w:tcW w:w="1021" w:type="dxa"/>
            <w:tcBorders>
              <w:top w:val="single" w:sz="2" w:space="0" w:color="auto"/>
              <w:left w:val="single" w:sz="2" w:space="0" w:color="auto"/>
              <w:bottom w:val="single" w:sz="2" w:space="0" w:color="auto"/>
              <w:right w:val="single" w:sz="2" w:space="0" w:color="auto"/>
            </w:tcBorders>
          </w:tcPr>
          <w:p w14:paraId="32A16C10" w14:textId="77777777" w:rsidR="00872AFE" w:rsidRPr="00711388" w:rsidRDefault="00872AFE" w:rsidP="00567869">
            <w:pPr>
              <w:pStyle w:val="NormalLeft"/>
              <w:rPr>
                <w:lang w:val="en-GB"/>
              </w:rPr>
            </w:pPr>
            <w:r w:rsidRPr="00711388">
              <w:rPr>
                <w:lang w:val="en-GB"/>
              </w:rPr>
              <w:t>C0480</w:t>
            </w:r>
          </w:p>
        </w:tc>
        <w:tc>
          <w:tcPr>
            <w:tcW w:w="2601" w:type="dxa"/>
            <w:tcBorders>
              <w:top w:val="single" w:sz="2" w:space="0" w:color="auto"/>
              <w:left w:val="single" w:sz="2" w:space="0" w:color="auto"/>
              <w:bottom w:val="single" w:sz="2" w:space="0" w:color="auto"/>
              <w:right w:val="single" w:sz="2" w:space="0" w:color="auto"/>
            </w:tcBorders>
          </w:tcPr>
          <w:p w14:paraId="75BB780D" w14:textId="05AF5167" w:rsidR="00872AFE" w:rsidRPr="00711388" w:rsidRDefault="00872AFE" w:rsidP="00567869">
            <w:pPr>
              <w:pStyle w:val="NormalLeft"/>
              <w:rPr>
                <w:lang w:val="en-GB"/>
              </w:rPr>
            </w:pPr>
            <w:r w:rsidRPr="00711388">
              <w:rPr>
                <w:lang w:val="en-GB"/>
              </w:rPr>
              <w:t xml:space="preserve">Other items approved by supervisory authority as basic own funds not specified above </w:t>
            </w:r>
            <w:r w:rsidR="00711388" w:rsidRPr="00711388">
              <w:rPr>
                <w:lang w:val="en-GB"/>
              </w:rPr>
              <w:t>-</w:t>
            </w:r>
            <w:r w:rsidRPr="00711388">
              <w:rPr>
                <w:lang w:val="en-GB"/>
              </w:rPr>
              <w:t>Tier 1</w:t>
            </w:r>
          </w:p>
        </w:tc>
        <w:tc>
          <w:tcPr>
            <w:tcW w:w="5664" w:type="dxa"/>
            <w:tcBorders>
              <w:top w:val="single" w:sz="2" w:space="0" w:color="auto"/>
              <w:left w:val="single" w:sz="2" w:space="0" w:color="auto"/>
              <w:bottom w:val="single" w:sz="2" w:space="0" w:color="auto"/>
              <w:right w:val="single" w:sz="2" w:space="0" w:color="auto"/>
            </w:tcBorders>
          </w:tcPr>
          <w:p w14:paraId="33F98D8C" w14:textId="77777777" w:rsidR="00872AFE" w:rsidRPr="00711388" w:rsidRDefault="00872AFE" w:rsidP="00567869">
            <w:pPr>
              <w:pStyle w:val="NormalLeft"/>
              <w:rPr>
                <w:lang w:val="en-GB"/>
              </w:rPr>
            </w:pPr>
            <w:r w:rsidRPr="00711388">
              <w:rPr>
                <w:lang w:val="en-GB"/>
              </w:rPr>
              <w:t>This is the amount of other individual items approved by the supervisory authority that meet the criteria for Tier 1.</w:t>
            </w:r>
          </w:p>
        </w:tc>
      </w:tr>
      <w:tr w:rsidR="00872AFE" w:rsidRPr="00711388" w14:paraId="4ABA72E1" w14:textId="77777777" w:rsidTr="00567869">
        <w:tc>
          <w:tcPr>
            <w:tcW w:w="1021" w:type="dxa"/>
            <w:tcBorders>
              <w:top w:val="single" w:sz="2" w:space="0" w:color="auto"/>
              <w:left w:val="single" w:sz="2" w:space="0" w:color="auto"/>
              <w:bottom w:val="single" w:sz="2" w:space="0" w:color="auto"/>
              <w:right w:val="single" w:sz="2" w:space="0" w:color="auto"/>
            </w:tcBorders>
          </w:tcPr>
          <w:p w14:paraId="3BCCD3DF" w14:textId="77777777" w:rsidR="00872AFE" w:rsidRPr="00711388" w:rsidRDefault="00872AFE" w:rsidP="00567869">
            <w:pPr>
              <w:pStyle w:val="NormalLeft"/>
              <w:rPr>
                <w:lang w:val="en-GB"/>
              </w:rPr>
            </w:pPr>
            <w:r w:rsidRPr="00711388">
              <w:rPr>
                <w:lang w:val="en-GB"/>
              </w:rPr>
              <w:t>C0490</w:t>
            </w:r>
          </w:p>
        </w:tc>
        <w:tc>
          <w:tcPr>
            <w:tcW w:w="2601" w:type="dxa"/>
            <w:tcBorders>
              <w:top w:val="single" w:sz="2" w:space="0" w:color="auto"/>
              <w:left w:val="single" w:sz="2" w:space="0" w:color="auto"/>
              <w:bottom w:val="single" w:sz="2" w:space="0" w:color="auto"/>
              <w:right w:val="single" w:sz="2" w:space="0" w:color="auto"/>
            </w:tcBorders>
          </w:tcPr>
          <w:p w14:paraId="3BE8E51C" w14:textId="78A1966F" w:rsidR="00872AFE" w:rsidRPr="00711388" w:rsidRDefault="00872AFE" w:rsidP="00567869">
            <w:pPr>
              <w:pStyle w:val="NormalLeft"/>
              <w:rPr>
                <w:lang w:val="en-GB"/>
              </w:rPr>
            </w:pPr>
            <w:r w:rsidRPr="00711388">
              <w:rPr>
                <w:lang w:val="en-GB"/>
              </w:rPr>
              <w:t xml:space="preserve">Other items approved by supervisory authority as basic own funds not specified above </w:t>
            </w:r>
            <w:r w:rsidR="00711388" w:rsidRPr="00711388">
              <w:rPr>
                <w:lang w:val="en-GB"/>
              </w:rPr>
              <w:t>-</w:t>
            </w:r>
            <w:r w:rsidRPr="00711388">
              <w:rPr>
                <w:lang w:val="en-GB"/>
              </w:rPr>
              <w:t>Tier 2</w:t>
            </w:r>
          </w:p>
        </w:tc>
        <w:tc>
          <w:tcPr>
            <w:tcW w:w="5664" w:type="dxa"/>
            <w:tcBorders>
              <w:top w:val="single" w:sz="2" w:space="0" w:color="auto"/>
              <w:left w:val="single" w:sz="2" w:space="0" w:color="auto"/>
              <w:bottom w:val="single" w:sz="2" w:space="0" w:color="auto"/>
              <w:right w:val="single" w:sz="2" w:space="0" w:color="auto"/>
            </w:tcBorders>
          </w:tcPr>
          <w:p w14:paraId="70AA2781" w14:textId="77777777" w:rsidR="00872AFE" w:rsidRPr="00711388" w:rsidRDefault="00872AFE" w:rsidP="00567869">
            <w:pPr>
              <w:pStyle w:val="NormalLeft"/>
              <w:rPr>
                <w:lang w:val="en-GB"/>
              </w:rPr>
            </w:pPr>
            <w:r w:rsidRPr="00711388">
              <w:rPr>
                <w:lang w:val="en-GB"/>
              </w:rPr>
              <w:t>This is the amount of other individual items approved by the supervisory authority that meet the criteria for Tier 2.</w:t>
            </w:r>
          </w:p>
        </w:tc>
      </w:tr>
      <w:tr w:rsidR="00872AFE" w:rsidRPr="00711388" w14:paraId="437BB294" w14:textId="77777777" w:rsidTr="00567869">
        <w:tc>
          <w:tcPr>
            <w:tcW w:w="1021" w:type="dxa"/>
            <w:tcBorders>
              <w:top w:val="single" w:sz="2" w:space="0" w:color="auto"/>
              <w:left w:val="single" w:sz="2" w:space="0" w:color="auto"/>
              <w:bottom w:val="single" w:sz="2" w:space="0" w:color="auto"/>
              <w:right w:val="single" w:sz="2" w:space="0" w:color="auto"/>
            </w:tcBorders>
          </w:tcPr>
          <w:p w14:paraId="6DD5F4AE" w14:textId="77777777" w:rsidR="00872AFE" w:rsidRPr="00711388" w:rsidRDefault="00872AFE" w:rsidP="00567869">
            <w:pPr>
              <w:pStyle w:val="NormalLeft"/>
              <w:rPr>
                <w:lang w:val="en-GB"/>
              </w:rPr>
            </w:pPr>
            <w:r w:rsidRPr="00711388">
              <w:rPr>
                <w:lang w:val="en-GB"/>
              </w:rPr>
              <w:lastRenderedPageBreak/>
              <w:t>C0500</w:t>
            </w:r>
          </w:p>
        </w:tc>
        <w:tc>
          <w:tcPr>
            <w:tcW w:w="2601" w:type="dxa"/>
            <w:tcBorders>
              <w:top w:val="single" w:sz="2" w:space="0" w:color="auto"/>
              <w:left w:val="single" w:sz="2" w:space="0" w:color="auto"/>
              <w:bottom w:val="single" w:sz="2" w:space="0" w:color="auto"/>
              <w:right w:val="single" w:sz="2" w:space="0" w:color="auto"/>
            </w:tcBorders>
          </w:tcPr>
          <w:p w14:paraId="4418BA56" w14:textId="46E41458" w:rsidR="00872AFE" w:rsidRPr="00711388" w:rsidRDefault="00872AFE" w:rsidP="00567869">
            <w:pPr>
              <w:pStyle w:val="NormalLeft"/>
              <w:rPr>
                <w:lang w:val="en-GB"/>
              </w:rPr>
            </w:pPr>
            <w:r w:rsidRPr="00711388">
              <w:rPr>
                <w:lang w:val="en-GB"/>
              </w:rPr>
              <w:t xml:space="preserve">Other items approved by supervisory authority as basic own funds not specified above </w:t>
            </w:r>
            <w:r w:rsidR="00711388" w:rsidRPr="00711388">
              <w:rPr>
                <w:lang w:val="en-GB"/>
              </w:rPr>
              <w:t>-</w:t>
            </w:r>
            <w:r w:rsidRPr="00711388">
              <w:rPr>
                <w:lang w:val="en-GB"/>
              </w:rPr>
              <w:t>Tier 3</w:t>
            </w:r>
          </w:p>
        </w:tc>
        <w:tc>
          <w:tcPr>
            <w:tcW w:w="5664" w:type="dxa"/>
            <w:tcBorders>
              <w:top w:val="single" w:sz="2" w:space="0" w:color="auto"/>
              <w:left w:val="single" w:sz="2" w:space="0" w:color="auto"/>
              <w:bottom w:val="single" w:sz="2" w:space="0" w:color="auto"/>
              <w:right w:val="single" w:sz="2" w:space="0" w:color="auto"/>
            </w:tcBorders>
          </w:tcPr>
          <w:p w14:paraId="03B14A4A" w14:textId="77777777" w:rsidR="00872AFE" w:rsidRPr="00711388" w:rsidRDefault="00872AFE" w:rsidP="00567869">
            <w:pPr>
              <w:pStyle w:val="NormalLeft"/>
              <w:rPr>
                <w:lang w:val="en-GB"/>
              </w:rPr>
            </w:pPr>
            <w:r w:rsidRPr="00711388">
              <w:rPr>
                <w:lang w:val="en-GB"/>
              </w:rPr>
              <w:t>This is the amount of other individual items approved by the supervisory authority that meet the criteria for Tier 3.</w:t>
            </w:r>
          </w:p>
        </w:tc>
      </w:tr>
      <w:tr w:rsidR="00872AFE" w:rsidRPr="00711388" w14:paraId="7A4ADD6E" w14:textId="77777777" w:rsidTr="00567869">
        <w:tc>
          <w:tcPr>
            <w:tcW w:w="1021" w:type="dxa"/>
            <w:tcBorders>
              <w:top w:val="single" w:sz="2" w:space="0" w:color="auto"/>
              <w:left w:val="single" w:sz="2" w:space="0" w:color="auto"/>
              <w:bottom w:val="single" w:sz="2" w:space="0" w:color="auto"/>
              <w:right w:val="single" w:sz="2" w:space="0" w:color="auto"/>
            </w:tcBorders>
          </w:tcPr>
          <w:p w14:paraId="7B7EAC5B" w14:textId="77777777" w:rsidR="00872AFE" w:rsidRPr="00711388" w:rsidRDefault="00872AFE" w:rsidP="00567869">
            <w:pPr>
              <w:pStyle w:val="NormalLeft"/>
              <w:rPr>
                <w:lang w:val="en-GB"/>
              </w:rPr>
            </w:pPr>
            <w:r w:rsidRPr="00711388">
              <w:rPr>
                <w:lang w:val="en-GB"/>
              </w:rPr>
              <w:t>C0510</w:t>
            </w:r>
          </w:p>
        </w:tc>
        <w:tc>
          <w:tcPr>
            <w:tcW w:w="2601" w:type="dxa"/>
            <w:tcBorders>
              <w:top w:val="single" w:sz="2" w:space="0" w:color="auto"/>
              <w:left w:val="single" w:sz="2" w:space="0" w:color="auto"/>
              <w:bottom w:val="single" w:sz="2" w:space="0" w:color="auto"/>
              <w:right w:val="single" w:sz="2" w:space="0" w:color="auto"/>
            </w:tcBorders>
          </w:tcPr>
          <w:p w14:paraId="45A72209" w14:textId="4AAEDA46" w:rsidR="00872AFE" w:rsidRPr="00711388" w:rsidRDefault="00872AFE" w:rsidP="00567869">
            <w:pPr>
              <w:pStyle w:val="NormalLeft"/>
              <w:rPr>
                <w:lang w:val="en-GB"/>
              </w:rPr>
            </w:pPr>
            <w:r w:rsidRPr="00711388">
              <w:rPr>
                <w:lang w:val="en-GB"/>
              </w:rPr>
              <w:t xml:space="preserve">Other items approved by supervisory authority as basic own funds not specified above </w:t>
            </w:r>
            <w:r w:rsidR="00711388" w:rsidRPr="00711388">
              <w:rPr>
                <w:lang w:val="en-GB"/>
              </w:rPr>
              <w:t>-</w:t>
            </w:r>
            <w:r w:rsidRPr="00711388">
              <w:rPr>
                <w:lang w:val="en-GB"/>
              </w:rPr>
              <w:t>Date of authorisation</w:t>
            </w:r>
          </w:p>
        </w:tc>
        <w:tc>
          <w:tcPr>
            <w:tcW w:w="5664" w:type="dxa"/>
            <w:tcBorders>
              <w:top w:val="single" w:sz="2" w:space="0" w:color="auto"/>
              <w:left w:val="single" w:sz="2" w:space="0" w:color="auto"/>
              <w:bottom w:val="single" w:sz="2" w:space="0" w:color="auto"/>
              <w:right w:val="single" w:sz="2" w:space="0" w:color="auto"/>
            </w:tcBorders>
          </w:tcPr>
          <w:p w14:paraId="37D17A3A" w14:textId="2898A705" w:rsidR="00872AFE" w:rsidRPr="00711388" w:rsidRDefault="00872AFE" w:rsidP="00567869">
            <w:pPr>
              <w:pStyle w:val="NormalLeft"/>
              <w:rPr>
                <w:lang w:val="en-GB"/>
              </w:rPr>
            </w:pPr>
            <w:r w:rsidRPr="00711388">
              <w:rPr>
                <w:lang w:val="en-GB"/>
              </w:rPr>
              <w:t>This is the date of authorisation of other individual items approved by the supervisory authority. It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1CA0B566" w14:textId="77777777" w:rsidTr="00567869">
        <w:tc>
          <w:tcPr>
            <w:tcW w:w="1021" w:type="dxa"/>
            <w:tcBorders>
              <w:top w:val="single" w:sz="2" w:space="0" w:color="auto"/>
              <w:left w:val="single" w:sz="2" w:space="0" w:color="auto"/>
              <w:bottom w:val="single" w:sz="2" w:space="0" w:color="auto"/>
              <w:right w:val="single" w:sz="2" w:space="0" w:color="auto"/>
            </w:tcBorders>
          </w:tcPr>
          <w:p w14:paraId="251DC76A" w14:textId="77777777" w:rsidR="00872AFE" w:rsidRPr="00711388" w:rsidRDefault="00872AFE" w:rsidP="00567869">
            <w:pPr>
              <w:pStyle w:val="NormalLeft"/>
              <w:rPr>
                <w:lang w:val="en-GB"/>
              </w:rPr>
            </w:pPr>
            <w:r w:rsidRPr="00711388">
              <w:rPr>
                <w:lang w:val="en-GB"/>
              </w:rPr>
              <w:t>C0570</w:t>
            </w:r>
          </w:p>
        </w:tc>
        <w:tc>
          <w:tcPr>
            <w:tcW w:w="2601" w:type="dxa"/>
            <w:tcBorders>
              <w:top w:val="single" w:sz="2" w:space="0" w:color="auto"/>
              <w:left w:val="single" w:sz="2" w:space="0" w:color="auto"/>
              <w:bottom w:val="single" w:sz="2" w:space="0" w:color="auto"/>
              <w:right w:val="single" w:sz="2" w:space="0" w:color="auto"/>
            </w:tcBorders>
          </w:tcPr>
          <w:p w14:paraId="0277EA21" w14:textId="1C243E8C" w:rsidR="00872AFE" w:rsidRPr="00711388" w:rsidRDefault="00872AFE" w:rsidP="00567869">
            <w:pPr>
              <w:pStyle w:val="NormalLeft"/>
              <w:rPr>
                <w:lang w:val="en-GB"/>
              </w:rPr>
            </w:pPr>
            <w:r w:rsidRPr="00711388">
              <w:rPr>
                <w:lang w:val="en-GB"/>
              </w:rPr>
              <w:t>Own funds</w:t>
            </w:r>
            <w:r w:rsidR="00711388" w:rsidRPr="00711388">
              <w:rPr>
                <w:lang w:val="en-GB"/>
              </w:rPr>
              <w:t>-</w:t>
            </w:r>
            <w:r w:rsidRPr="00711388">
              <w:rPr>
                <w:lang w:val="en-GB"/>
              </w:rPr>
              <w:t xml:space="preserve"> from the financial statements that shall not be represented by the reconciliation reserve and do not meet the criteria to be classified as Solvency II own funds </w:t>
            </w:r>
            <w:r w:rsidR="00845F43" w:rsidRPr="00711388">
              <w:rPr>
                <w:lang w:val="en-GB"/>
              </w:rPr>
              <w:t>-</w:t>
            </w:r>
            <w:r w:rsidRPr="00711388">
              <w:rPr>
                <w:lang w:val="en-GB"/>
              </w:rPr>
              <w:t xml:space="preserve"> Description</w:t>
            </w:r>
          </w:p>
        </w:tc>
        <w:tc>
          <w:tcPr>
            <w:tcW w:w="5664" w:type="dxa"/>
            <w:tcBorders>
              <w:top w:val="single" w:sz="2" w:space="0" w:color="auto"/>
              <w:left w:val="single" w:sz="2" w:space="0" w:color="auto"/>
              <w:bottom w:val="single" w:sz="2" w:space="0" w:color="auto"/>
              <w:right w:val="single" w:sz="2" w:space="0" w:color="auto"/>
            </w:tcBorders>
          </w:tcPr>
          <w:p w14:paraId="4D5DA571" w14:textId="77777777" w:rsidR="00872AFE" w:rsidRPr="00711388" w:rsidRDefault="00872AFE" w:rsidP="00567869">
            <w:pPr>
              <w:pStyle w:val="NormalLeft"/>
              <w:rPr>
                <w:lang w:val="en-GB"/>
              </w:rPr>
            </w:pPr>
            <w:r w:rsidRPr="00711388">
              <w:rPr>
                <w:lang w:val="en-GB"/>
              </w:rPr>
              <w:t>This cell shall contain a description of the own fund item from the financial statements that shall not be represented by the reconciliation reserve and do not meet the criteria to be classified as Solvency II own funds.</w:t>
            </w:r>
          </w:p>
        </w:tc>
      </w:tr>
      <w:tr w:rsidR="00872AFE" w:rsidRPr="00711388" w14:paraId="1FA881F3" w14:textId="77777777" w:rsidTr="00567869">
        <w:tc>
          <w:tcPr>
            <w:tcW w:w="1021" w:type="dxa"/>
            <w:tcBorders>
              <w:top w:val="single" w:sz="2" w:space="0" w:color="auto"/>
              <w:left w:val="single" w:sz="2" w:space="0" w:color="auto"/>
              <w:bottom w:val="single" w:sz="2" w:space="0" w:color="auto"/>
              <w:right w:val="single" w:sz="2" w:space="0" w:color="auto"/>
            </w:tcBorders>
          </w:tcPr>
          <w:p w14:paraId="5C5BD043" w14:textId="77777777" w:rsidR="00872AFE" w:rsidRPr="00711388" w:rsidRDefault="00872AFE" w:rsidP="00567869">
            <w:pPr>
              <w:pStyle w:val="NormalLeft"/>
              <w:rPr>
                <w:lang w:val="en-GB"/>
              </w:rPr>
            </w:pPr>
            <w:r w:rsidRPr="00711388">
              <w:rPr>
                <w:lang w:val="en-GB"/>
              </w:rPr>
              <w:t>C0580</w:t>
            </w:r>
          </w:p>
        </w:tc>
        <w:tc>
          <w:tcPr>
            <w:tcW w:w="2601" w:type="dxa"/>
            <w:tcBorders>
              <w:top w:val="single" w:sz="2" w:space="0" w:color="auto"/>
              <w:left w:val="single" w:sz="2" w:space="0" w:color="auto"/>
              <w:bottom w:val="single" w:sz="2" w:space="0" w:color="auto"/>
              <w:right w:val="single" w:sz="2" w:space="0" w:color="auto"/>
            </w:tcBorders>
          </w:tcPr>
          <w:p w14:paraId="49517BBF" w14:textId="53E09D9E" w:rsidR="00872AFE" w:rsidRPr="00711388" w:rsidRDefault="00872AFE" w:rsidP="00567869">
            <w:pPr>
              <w:pStyle w:val="NormalLeft"/>
              <w:rPr>
                <w:lang w:val="en-GB"/>
              </w:rPr>
            </w:pPr>
            <w:r w:rsidRPr="00711388">
              <w:rPr>
                <w:lang w:val="en-GB"/>
              </w:rPr>
              <w:t xml:space="preserve">Own funds from the financial statements that shall not be represented by the reconciliation reserve and do not meet the criteria to be classified as Solvency II own funds </w:t>
            </w:r>
            <w:r w:rsidR="00845F43" w:rsidRPr="00711388">
              <w:rPr>
                <w:lang w:val="en-GB"/>
              </w:rPr>
              <w:t>-</w:t>
            </w:r>
            <w:r w:rsidRPr="00711388">
              <w:rPr>
                <w:lang w:val="en-GB"/>
              </w:rPr>
              <w:t xml:space="preserve"> Total amount</w:t>
            </w:r>
          </w:p>
        </w:tc>
        <w:tc>
          <w:tcPr>
            <w:tcW w:w="5664" w:type="dxa"/>
            <w:tcBorders>
              <w:top w:val="single" w:sz="2" w:space="0" w:color="auto"/>
              <w:left w:val="single" w:sz="2" w:space="0" w:color="auto"/>
              <w:bottom w:val="single" w:sz="2" w:space="0" w:color="auto"/>
              <w:right w:val="single" w:sz="2" w:space="0" w:color="auto"/>
            </w:tcBorders>
          </w:tcPr>
          <w:p w14:paraId="56052D52" w14:textId="77777777" w:rsidR="00872AFE" w:rsidRPr="00711388" w:rsidRDefault="00872AFE" w:rsidP="00567869">
            <w:pPr>
              <w:pStyle w:val="NormalLeft"/>
              <w:rPr>
                <w:lang w:val="en-GB"/>
              </w:rPr>
            </w:pPr>
            <w:r w:rsidRPr="00711388">
              <w:rPr>
                <w:lang w:val="en-GB"/>
              </w:rPr>
              <w:t>This is the total amount of the own fun item from the financial statements that shall not be represented by the reconciliation reserve and do not meet the criteria to be classified as Solvency II own funds.</w:t>
            </w:r>
          </w:p>
        </w:tc>
      </w:tr>
      <w:tr w:rsidR="00872AFE" w:rsidRPr="00711388" w14:paraId="16429057" w14:textId="77777777" w:rsidTr="00567869">
        <w:tc>
          <w:tcPr>
            <w:tcW w:w="1021" w:type="dxa"/>
            <w:tcBorders>
              <w:top w:val="single" w:sz="2" w:space="0" w:color="auto"/>
              <w:left w:val="single" w:sz="2" w:space="0" w:color="auto"/>
              <w:bottom w:val="single" w:sz="2" w:space="0" w:color="auto"/>
              <w:right w:val="single" w:sz="2" w:space="0" w:color="auto"/>
            </w:tcBorders>
          </w:tcPr>
          <w:p w14:paraId="1E8E14FB" w14:textId="77777777" w:rsidR="00872AFE" w:rsidRPr="00711388" w:rsidRDefault="00872AFE" w:rsidP="00567869">
            <w:pPr>
              <w:pStyle w:val="NormalLeft"/>
              <w:rPr>
                <w:lang w:val="en-GB"/>
              </w:rPr>
            </w:pPr>
            <w:r w:rsidRPr="00711388">
              <w:rPr>
                <w:lang w:val="en-GB"/>
              </w:rPr>
              <w:t>C0590</w:t>
            </w:r>
          </w:p>
        </w:tc>
        <w:tc>
          <w:tcPr>
            <w:tcW w:w="2601" w:type="dxa"/>
            <w:tcBorders>
              <w:top w:val="single" w:sz="2" w:space="0" w:color="auto"/>
              <w:left w:val="single" w:sz="2" w:space="0" w:color="auto"/>
              <w:bottom w:val="single" w:sz="2" w:space="0" w:color="auto"/>
              <w:right w:val="single" w:sz="2" w:space="0" w:color="auto"/>
            </w:tcBorders>
          </w:tcPr>
          <w:p w14:paraId="4BC7A285" w14:textId="14B7B526" w:rsidR="00872AFE" w:rsidRPr="00711388" w:rsidRDefault="00872AFE" w:rsidP="00567869">
            <w:pPr>
              <w:pStyle w:val="NormalLeft"/>
              <w:rPr>
                <w:lang w:val="en-GB"/>
              </w:rPr>
            </w:pPr>
            <w:r w:rsidRPr="00711388">
              <w:rPr>
                <w:lang w:val="en-GB"/>
              </w:rPr>
              <w:t xml:space="preserve">Ancillary own funds </w:t>
            </w:r>
            <w:r w:rsidR="00711388" w:rsidRPr="00711388">
              <w:rPr>
                <w:lang w:val="en-GB"/>
              </w:rPr>
              <w:t>-</w:t>
            </w:r>
            <w:r w:rsidRPr="00711388">
              <w:rPr>
                <w:lang w:val="en-GB"/>
              </w:rPr>
              <w:t>Description</w:t>
            </w:r>
          </w:p>
        </w:tc>
        <w:tc>
          <w:tcPr>
            <w:tcW w:w="5664" w:type="dxa"/>
            <w:tcBorders>
              <w:top w:val="single" w:sz="2" w:space="0" w:color="auto"/>
              <w:left w:val="single" w:sz="2" w:space="0" w:color="auto"/>
              <w:bottom w:val="single" w:sz="2" w:space="0" w:color="auto"/>
              <w:right w:val="single" w:sz="2" w:space="0" w:color="auto"/>
            </w:tcBorders>
          </w:tcPr>
          <w:p w14:paraId="44B2B124" w14:textId="77777777" w:rsidR="00872AFE" w:rsidRPr="00711388" w:rsidRDefault="00872AFE" w:rsidP="00567869">
            <w:pPr>
              <w:pStyle w:val="NormalLeft"/>
              <w:rPr>
                <w:lang w:val="en-GB"/>
              </w:rPr>
            </w:pPr>
            <w:r w:rsidRPr="00711388">
              <w:rPr>
                <w:lang w:val="en-GB"/>
              </w:rPr>
              <w:t>This is details of each ancillary own fund for an individual undertaking.</w:t>
            </w:r>
          </w:p>
        </w:tc>
      </w:tr>
      <w:tr w:rsidR="00872AFE" w:rsidRPr="00711388" w14:paraId="14E5B954" w14:textId="77777777" w:rsidTr="00567869">
        <w:tc>
          <w:tcPr>
            <w:tcW w:w="1021" w:type="dxa"/>
            <w:tcBorders>
              <w:top w:val="single" w:sz="2" w:space="0" w:color="auto"/>
              <w:left w:val="single" w:sz="2" w:space="0" w:color="auto"/>
              <w:bottom w:val="single" w:sz="2" w:space="0" w:color="auto"/>
              <w:right w:val="single" w:sz="2" w:space="0" w:color="auto"/>
            </w:tcBorders>
          </w:tcPr>
          <w:p w14:paraId="12A8206A" w14:textId="77777777" w:rsidR="00872AFE" w:rsidRPr="00711388" w:rsidRDefault="00872AFE" w:rsidP="00567869">
            <w:pPr>
              <w:pStyle w:val="NormalLeft"/>
              <w:rPr>
                <w:lang w:val="en-GB"/>
              </w:rPr>
            </w:pPr>
            <w:r w:rsidRPr="00711388">
              <w:rPr>
                <w:lang w:val="en-GB"/>
              </w:rPr>
              <w:t>C0600</w:t>
            </w:r>
          </w:p>
        </w:tc>
        <w:tc>
          <w:tcPr>
            <w:tcW w:w="2601" w:type="dxa"/>
            <w:tcBorders>
              <w:top w:val="single" w:sz="2" w:space="0" w:color="auto"/>
              <w:left w:val="single" w:sz="2" w:space="0" w:color="auto"/>
              <w:bottom w:val="single" w:sz="2" w:space="0" w:color="auto"/>
              <w:right w:val="single" w:sz="2" w:space="0" w:color="auto"/>
            </w:tcBorders>
          </w:tcPr>
          <w:p w14:paraId="56F04EEF" w14:textId="36589DF2" w:rsidR="00872AFE" w:rsidRPr="00711388" w:rsidRDefault="00872AFE" w:rsidP="00567869">
            <w:pPr>
              <w:pStyle w:val="NormalLeft"/>
              <w:rPr>
                <w:lang w:val="en-GB"/>
              </w:rPr>
            </w:pPr>
            <w:r w:rsidRPr="00711388">
              <w:rPr>
                <w:lang w:val="en-GB"/>
              </w:rPr>
              <w:t xml:space="preserve">Ancillary own funds </w:t>
            </w:r>
            <w:r w:rsidR="00845F43" w:rsidRPr="00711388">
              <w:rPr>
                <w:lang w:val="en-GB"/>
              </w:rPr>
              <w:t>-</w:t>
            </w:r>
            <w:r w:rsidRPr="00711388">
              <w:rPr>
                <w:lang w:val="en-GB"/>
              </w:rPr>
              <w:t xml:space="preserve"> Amount</w:t>
            </w:r>
          </w:p>
        </w:tc>
        <w:tc>
          <w:tcPr>
            <w:tcW w:w="5664" w:type="dxa"/>
            <w:tcBorders>
              <w:top w:val="single" w:sz="2" w:space="0" w:color="auto"/>
              <w:left w:val="single" w:sz="2" w:space="0" w:color="auto"/>
              <w:bottom w:val="single" w:sz="2" w:space="0" w:color="auto"/>
              <w:right w:val="single" w:sz="2" w:space="0" w:color="auto"/>
            </w:tcBorders>
          </w:tcPr>
          <w:p w14:paraId="5C110B27" w14:textId="77777777" w:rsidR="00872AFE" w:rsidRPr="00711388" w:rsidRDefault="00872AFE" w:rsidP="00567869">
            <w:pPr>
              <w:pStyle w:val="NormalLeft"/>
              <w:rPr>
                <w:lang w:val="en-GB"/>
              </w:rPr>
            </w:pPr>
            <w:r w:rsidRPr="00711388">
              <w:rPr>
                <w:lang w:val="en-GB"/>
              </w:rPr>
              <w:t>This is the amount for each ancillary own fund.</w:t>
            </w:r>
          </w:p>
        </w:tc>
      </w:tr>
      <w:tr w:rsidR="00872AFE" w:rsidRPr="00711388" w14:paraId="4B0F014A" w14:textId="77777777" w:rsidTr="00567869">
        <w:tc>
          <w:tcPr>
            <w:tcW w:w="1021" w:type="dxa"/>
            <w:tcBorders>
              <w:top w:val="single" w:sz="2" w:space="0" w:color="auto"/>
              <w:left w:val="single" w:sz="2" w:space="0" w:color="auto"/>
              <w:bottom w:val="single" w:sz="2" w:space="0" w:color="auto"/>
              <w:right w:val="single" w:sz="2" w:space="0" w:color="auto"/>
            </w:tcBorders>
          </w:tcPr>
          <w:p w14:paraId="4C037D0B" w14:textId="77777777" w:rsidR="00872AFE" w:rsidRPr="00711388" w:rsidRDefault="00872AFE" w:rsidP="00567869">
            <w:pPr>
              <w:pStyle w:val="NormalLeft"/>
              <w:rPr>
                <w:lang w:val="en-GB"/>
              </w:rPr>
            </w:pPr>
            <w:r w:rsidRPr="00711388">
              <w:rPr>
                <w:lang w:val="en-GB"/>
              </w:rPr>
              <w:t>C0610</w:t>
            </w:r>
          </w:p>
        </w:tc>
        <w:tc>
          <w:tcPr>
            <w:tcW w:w="2601" w:type="dxa"/>
            <w:tcBorders>
              <w:top w:val="single" w:sz="2" w:space="0" w:color="auto"/>
              <w:left w:val="single" w:sz="2" w:space="0" w:color="auto"/>
              <w:bottom w:val="single" w:sz="2" w:space="0" w:color="auto"/>
              <w:right w:val="single" w:sz="2" w:space="0" w:color="auto"/>
            </w:tcBorders>
          </w:tcPr>
          <w:p w14:paraId="3CE0EB4F" w14:textId="7D8FB107" w:rsidR="00872AFE" w:rsidRPr="00711388" w:rsidRDefault="00872AFE" w:rsidP="00567869">
            <w:pPr>
              <w:pStyle w:val="NormalLeft"/>
              <w:rPr>
                <w:lang w:val="en-GB"/>
              </w:rPr>
            </w:pPr>
            <w:r w:rsidRPr="00711388">
              <w:rPr>
                <w:lang w:val="en-GB"/>
              </w:rPr>
              <w:t xml:space="preserve">Ancillary own funds </w:t>
            </w:r>
            <w:r w:rsidR="00845F43" w:rsidRPr="00711388">
              <w:rPr>
                <w:lang w:val="en-GB"/>
              </w:rPr>
              <w:t>-</w:t>
            </w:r>
            <w:r w:rsidRPr="00711388">
              <w:rPr>
                <w:lang w:val="en-GB"/>
              </w:rPr>
              <w:t xml:space="preserve"> Counterpart</w:t>
            </w:r>
          </w:p>
        </w:tc>
        <w:tc>
          <w:tcPr>
            <w:tcW w:w="5664" w:type="dxa"/>
            <w:tcBorders>
              <w:top w:val="single" w:sz="2" w:space="0" w:color="auto"/>
              <w:left w:val="single" w:sz="2" w:space="0" w:color="auto"/>
              <w:bottom w:val="single" w:sz="2" w:space="0" w:color="auto"/>
              <w:right w:val="single" w:sz="2" w:space="0" w:color="auto"/>
            </w:tcBorders>
          </w:tcPr>
          <w:p w14:paraId="1BB00726" w14:textId="77777777" w:rsidR="00872AFE" w:rsidRPr="00711388" w:rsidRDefault="00872AFE" w:rsidP="00567869">
            <w:pPr>
              <w:pStyle w:val="NormalLeft"/>
              <w:rPr>
                <w:lang w:val="en-GB"/>
              </w:rPr>
            </w:pPr>
            <w:r w:rsidRPr="00711388">
              <w:rPr>
                <w:lang w:val="en-GB"/>
              </w:rPr>
              <w:t>This is the counterpart of each ancillary own fund.</w:t>
            </w:r>
          </w:p>
        </w:tc>
      </w:tr>
      <w:tr w:rsidR="00872AFE" w:rsidRPr="00711388" w14:paraId="37D26A3E" w14:textId="77777777" w:rsidTr="00567869">
        <w:tc>
          <w:tcPr>
            <w:tcW w:w="1021" w:type="dxa"/>
            <w:tcBorders>
              <w:top w:val="single" w:sz="2" w:space="0" w:color="auto"/>
              <w:left w:val="single" w:sz="2" w:space="0" w:color="auto"/>
              <w:bottom w:val="single" w:sz="2" w:space="0" w:color="auto"/>
              <w:right w:val="single" w:sz="2" w:space="0" w:color="auto"/>
            </w:tcBorders>
          </w:tcPr>
          <w:p w14:paraId="19B14E79" w14:textId="77777777" w:rsidR="00872AFE" w:rsidRPr="00711388" w:rsidRDefault="00872AFE" w:rsidP="00567869">
            <w:pPr>
              <w:pStyle w:val="NormalLeft"/>
              <w:rPr>
                <w:lang w:val="en-GB"/>
              </w:rPr>
            </w:pPr>
            <w:r w:rsidRPr="00711388">
              <w:rPr>
                <w:lang w:val="en-GB"/>
              </w:rPr>
              <w:t>C0620</w:t>
            </w:r>
          </w:p>
        </w:tc>
        <w:tc>
          <w:tcPr>
            <w:tcW w:w="2601" w:type="dxa"/>
            <w:tcBorders>
              <w:top w:val="single" w:sz="2" w:space="0" w:color="auto"/>
              <w:left w:val="single" w:sz="2" w:space="0" w:color="auto"/>
              <w:bottom w:val="single" w:sz="2" w:space="0" w:color="auto"/>
              <w:right w:val="single" w:sz="2" w:space="0" w:color="auto"/>
            </w:tcBorders>
          </w:tcPr>
          <w:p w14:paraId="421C4296" w14:textId="3F1D9696" w:rsidR="00872AFE" w:rsidRPr="00711388" w:rsidRDefault="00872AFE" w:rsidP="00567869">
            <w:pPr>
              <w:pStyle w:val="NormalLeft"/>
              <w:rPr>
                <w:lang w:val="en-GB"/>
              </w:rPr>
            </w:pPr>
            <w:r w:rsidRPr="00711388">
              <w:rPr>
                <w:lang w:val="en-GB"/>
              </w:rPr>
              <w:t xml:space="preserve">Ancillary own funds </w:t>
            </w:r>
            <w:r w:rsidR="00845F43" w:rsidRPr="00711388">
              <w:rPr>
                <w:lang w:val="en-GB"/>
              </w:rPr>
              <w:t>-</w:t>
            </w:r>
            <w:r w:rsidRPr="00711388">
              <w:rPr>
                <w:lang w:val="en-GB"/>
              </w:rPr>
              <w:t xml:space="preserve"> Issue date</w:t>
            </w:r>
          </w:p>
        </w:tc>
        <w:tc>
          <w:tcPr>
            <w:tcW w:w="5664" w:type="dxa"/>
            <w:tcBorders>
              <w:top w:val="single" w:sz="2" w:space="0" w:color="auto"/>
              <w:left w:val="single" w:sz="2" w:space="0" w:color="auto"/>
              <w:bottom w:val="single" w:sz="2" w:space="0" w:color="auto"/>
              <w:right w:val="single" w:sz="2" w:space="0" w:color="auto"/>
            </w:tcBorders>
          </w:tcPr>
          <w:p w14:paraId="51334B09" w14:textId="7181F089" w:rsidR="00872AFE" w:rsidRPr="00711388" w:rsidRDefault="00872AFE" w:rsidP="00567869">
            <w:pPr>
              <w:pStyle w:val="NormalLeft"/>
              <w:rPr>
                <w:lang w:val="en-GB"/>
              </w:rPr>
            </w:pPr>
            <w:r w:rsidRPr="00711388">
              <w:rPr>
                <w:lang w:val="en-GB"/>
              </w:rPr>
              <w:t>This is the issue date of each ancillary own fund. This shall be in ISO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189465E4" w14:textId="77777777" w:rsidTr="00567869">
        <w:tc>
          <w:tcPr>
            <w:tcW w:w="1021" w:type="dxa"/>
            <w:tcBorders>
              <w:top w:val="single" w:sz="2" w:space="0" w:color="auto"/>
              <w:left w:val="single" w:sz="2" w:space="0" w:color="auto"/>
              <w:bottom w:val="single" w:sz="2" w:space="0" w:color="auto"/>
              <w:right w:val="single" w:sz="2" w:space="0" w:color="auto"/>
            </w:tcBorders>
          </w:tcPr>
          <w:p w14:paraId="1E429B6D" w14:textId="77777777" w:rsidR="00872AFE" w:rsidRPr="00711388" w:rsidRDefault="00872AFE" w:rsidP="00567869">
            <w:pPr>
              <w:pStyle w:val="NormalLeft"/>
              <w:rPr>
                <w:lang w:val="en-GB"/>
              </w:rPr>
            </w:pPr>
            <w:r w:rsidRPr="00711388">
              <w:rPr>
                <w:lang w:val="en-GB"/>
              </w:rPr>
              <w:t>C0630</w:t>
            </w:r>
          </w:p>
        </w:tc>
        <w:tc>
          <w:tcPr>
            <w:tcW w:w="2601" w:type="dxa"/>
            <w:tcBorders>
              <w:top w:val="single" w:sz="2" w:space="0" w:color="auto"/>
              <w:left w:val="single" w:sz="2" w:space="0" w:color="auto"/>
              <w:bottom w:val="single" w:sz="2" w:space="0" w:color="auto"/>
              <w:right w:val="single" w:sz="2" w:space="0" w:color="auto"/>
            </w:tcBorders>
          </w:tcPr>
          <w:p w14:paraId="7C516256" w14:textId="06AA69AF" w:rsidR="00872AFE" w:rsidRPr="00711388" w:rsidRDefault="00872AFE" w:rsidP="00567869">
            <w:pPr>
              <w:pStyle w:val="NormalLeft"/>
              <w:rPr>
                <w:lang w:val="en-GB"/>
              </w:rPr>
            </w:pPr>
            <w:r w:rsidRPr="00711388">
              <w:rPr>
                <w:lang w:val="en-GB"/>
              </w:rPr>
              <w:t xml:space="preserve">Ancillary own fund </w:t>
            </w:r>
            <w:r w:rsidR="00845F43" w:rsidRPr="00711388">
              <w:rPr>
                <w:lang w:val="en-GB"/>
              </w:rPr>
              <w:t>-</w:t>
            </w:r>
            <w:r w:rsidRPr="00711388">
              <w:rPr>
                <w:lang w:val="en-GB"/>
              </w:rPr>
              <w:t xml:space="preserve"> Date of authorisation</w:t>
            </w:r>
          </w:p>
        </w:tc>
        <w:tc>
          <w:tcPr>
            <w:tcW w:w="5664" w:type="dxa"/>
            <w:tcBorders>
              <w:top w:val="single" w:sz="2" w:space="0" w:color="auto"/>
              <w:left w:val="single" w:sz="2" w:space="0" w:color="auto"/>
              <w:bottom w:val="single" w:sz="2" w:space="0" w:color="auto"/>
              <w:right w:val="single" w:sz="2" w:space="0" w:color="auto"/>
            </w:tcBorders>
          </w:tcPr>
          <w:p w14:paraId="593670DB" w14:textId="376546E7" w:rsidR="00872AFE" w:rsidRPr="00711388" w:rsidRDefault="00872AFE" w:rsidP="00567869">
            <w:pPr>
              <w:pStyle w:val="NormalLeft"/>
              <w:rPr>
                <w:lang w:val="en-GB"/>
              </w:rPr>
            </w:pPr>
            <w:r w:rsidRPr="00711388">
              <w:rPr>
                <w:lang w:val="en-GB"/>
              </w:rPr>
              <w:t>This is the date of authorisation of each ancillary own fund. This shall be in 1SO 8601 format (yyyy</w:t>
            </w:r>
            <w:r w:rsidR="00711388" w:rsidRPr="00711388">
              <w:rPr>
                <w:lang w:val="en-GB"/>
              </w:rPr>
              <w:t>-</w:t>
            </w:r>
            <w:r w:rsidRPr="00711388">
              <w:rPr>
                <w:lang w:val="en-GB"/>
              </w:rPr>
              <w:t>mm</w:t>
            </w:r>
            <w:r w:rsidR="00711388" w:rsidRPr="00711388">
              <w:rPr>
                <w:lang w:val="en-GB"/>
              </w:rPr>
              <w:t>-</w:t>
            </w:r>
            <w:r w:rsidRPr="00711388">
              <w:rPr>
                <w:lang w:val="en-GB"/>
              </w:rPr>
              <w:t>dd).</w:t>
            </w:r>
          </w:p>
        </w:tc>
      </w:tr>
      <w:tr w:rsidR="00872AFE" w:rsidRPr="00711388" w14:paraId="276686A8"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101597A0" w14:textId="77777777" w:rsidR="00872AFE" w:rsidRPr="00711388" w:rsidRDefault="00872AFE" w:rsidP="00567869">
            <w:pPr>
              <w:pStyle w:val="NormalCentered"/>
              <w:jc w:val="left"/>
              <w:rPr>
                <w:lang w:val="en-GB"/>
              </w:rPr>
            </w:pPr>
            <w:r w:rsidRPr="00711388">
              <w:rPr>
                <w:i/>
                <w:iCs/>
                <w:lang w:val="en-GB"/>
              </w:rPr>
              <w:t>Adjustment for ring-fenced funds and matching adjustment portfolios</w:t>
            </w:r>
          </w:p>
        </w:tc>
      </w:tr>
      <w:tr w:rsidR="00872AFE" w:rsidRPr="00711388" w14:paraId="2FE9EAD5" w14:textId="77777777" w:rsidTr="00567869">
        <w:tc>
          <w:tcPr>
            <w:tcW w:w="1021" w:type="dxa"/>
            <w:tcBorders>
              <w:top w:val="single" w:sz="2" w:space="0" w:color="auto"/>
              <w:left w:val="single" w:sz="2" w:space="0" w:color="auto"/>
              <w:bottom w:val="single" w:sz="2" w:space="0" w:color="auto"/>
              <w:right w:val="single" w:sz="2" w:space="0" w:color="auto"/>
            </w:tcBorders>
          </w:tcPr>
          <w:p w14:paraId="234890FB" w14:textId="77777777" w:rsidR="00872AFE" w:rsidRPr="00711388" w:rsidRDefault="00872AFE" w:rsidP="00567869">
            <w:pPr>
              <w:pStyle w:val="NormalLeft"/>
              <w:rPr>
                <w:lang w:val="en-GB"/>
              </w:rPr>
            </w:pPr>
            <w:r w:rsidRPr="00711388">
              <w:rPr>
                <w:lang w:val="en-GB"/>
              </w:rPr>
              <w:t>C0660</w:t>
            </w:r>
          </w:p>
        </w:tc>
        <w:tc>
          <w:tcPr>
            <w:tcW w:w="2601" w:type="dxa"/>
            <w:tcBorders>
              <w:top w:val="single" w:sz="2" w:space="0" w:color="auto"/>
              <w:left w:val="single" w:sz="2" w:space="0" w:color="auto"/>
              <w:bottom w:val="single" w:sz="2" w:space="0" w:color="auto"/>
              <w:right w:val="single" w:sz="2" w:space="0" w:color="auto"/>
            </w:tcBorders>
          </w:tcPr>
          <w:p w14:paraId="31EEBEA2" w14:textId="03C87AB7"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 xml:space="preserve">fenced fund/matching </w:t>
            </w:r>
            <w:r w:rsidRPr="00711388">
              <w:rPr>
                <w:lang w:val="en-GB"/>
              </w:rPr>
              <w:lastRenderedPageBreak/>
              <w:t xml:space="preserve">adjustment portfolio </w:t>
            </w:r>
            <w:r w:rsidR="00845F43" w:rsidRPr="00711388">
              <w:rPr>
                <w:lang w:val="en-GB"/>
              </w:rPr>
              <w:t>-</w:t>
            </w:r>
            <w:r w:rsidRPr="00711388">
              <w:rPr>
                <w:lang w:val="en-GB"/>
              </w:rPr>
              <w:t xml:space="preserve"> Number</w:t>
            </w:r>
          </w:p>
        </w:tc>
        <w:tc>
          <w:tcPr>
            <w:tcW w:w="5664" w:type="dxa"/>
            <w:tcBorders>
              <w:top w:val="single" w:sz="2" w:space="0" w:color="auto"/>
              <w:left w:val="single" w:sz="2" w:space="0" w:color="auto"/>
              <w:bottom w:val="single" w:sz="2" w:space="0" w:color="auto"/>
              <w:right w:val="single" w:sz="2" w:space="0" w:color="auto"/>
            </w:tcBorders>
          </w:tcPr>
          <w:p w14:paraId="2F141156" w14:textId="77777777" w:rsidR="00872AFE" w:rsidRPr="00711388" w:rsidRDefault="00872AFE" w:rsidP="00567869">
            <w:pPr>
              <w:pStyle w:val="NormalLeft"/>
              <w:rPr>
                <w:lang w:val="en-GB"/>
              </w:rPr>
            </w:pPr>
            <w:r w:rsidRPr="00711388">
              <w:rPr>
                <w:lang w:val="en-GB"/>
              </w:rPr>
              <w:lastRenderedPageBreak/>
              <w:t xml:space="preserve">Identification number for a ring-fenced fund or matching adjustment portfolio. This number is attributed </w:t>
            </w:r>
            <w:r w:rsidRPr="00711388">
              <w:rPr>
                <w:lang w:val="en-GB"/>
              </w:rPr>
              <w:lastRenderedPageBreak/>
              <w:t>by the undertaking and must be consistent over time and with the fund/portfolio number reported in other templates.</w:t>
            </w:r>
          </w:p>
        </w:tc>
      </w:tr>
      <w:tr w:rsidR="00872AFE" w:rsidRPr="00711388" w14:paraId="62E34688" w14:textId="77777777" w:rsidTr="00567869">
        <w:tc>
          <w:tcPr>
            <w:tcW w:w="1021" w:type="dxa"/>
            <w:tcBorders>
              <w:top w:val="single" w:sz="2" w:space="0" w:color="auto"/>
              <w:left w:val="single" w:sz="2" w:space="0" w:color="auto"/>
              <w:bottom w:val="single" w:sz="2" w:space="0" w:color="auto"/>
              <w:right w:val="single" w:sz="2" w:space="0" w:color="auto"/>
            </w:tcBorders>
          </w:tcPr>
          <w:p w14:paraId="3BE2B802" w14:textId="77777777" w:rsidR="00872AFE" w:rsidRPr="00711388" w:rsidRDefault="00872AFE" w:rsidP="00567869">
            <w:pPr>
              <w:pStyle w:val="NormalLeft"/>
              <w:rPr>
                <w:lang w:val="en-GB"/>
              </w:rPr>
            </w:pPr>
            <w:r w:rsidRPr="00711388">
              <w:rPr>
                <w:lang w:val="en-GB"/>
              </w:rPr>
              <w:lastRenderedPageBreak/>
              <w:t>C0670</w:t>
            </w:r>
          </w:p>
        </w:tc>
        <w:tc>
          <w:tcPr>
            <w:tcW w:w="2601" w:type="dxa"/>
            <w:tcBorders>
              <w:top w:val="single" w:sz="2" w:space="0" w:color="auto"/>
              <w:left w:val="single" w:sz="2" w:space="0" w:color="auto"/>
              <w:bottom w:val="single" w:sz="2" w:space="0" w:color="auto"/>
              <w:right w:val="single" w:sz="2" w:space="0" w:color="auto"/>
            </w:tcBorders>
          </w:tcPr>
          <w:p w14:paraId="03B9FB46" w14:textId="6B96CFAB"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 xml:space="preserve">fenced fund/matching adjustment portfolio </w:t>
            </w:r>
            <w:r w:rsidR="00845F43" w:rsidRPr="00711388">
              <w:rPr>
                <w:lang w:val="en-GB"/>
              </w:rPr>
              <w:t>-</w:t>
            </w:r>
            <w:r w:rsidRPr="00711388">
              <w:rPr>
                <w:lang w:val="en-GB"/>
              </w:rPr>
              <w:t xml:space="preserve"> Notional SCR</w:t>
            </w:r>
          </w:p>
        </w:tc>
        <w:tc>
          <w:tcPr>
            <w:tcW w:w="5664" w:type="dxa"/>
            <w:tcBorders>
              <w:top w:val="single" w:sz="2" w:space="0" w:color="auto"/>
              <w:left w:val="single" w:sz="2" w:space="0" w:color="auto"/>
              <w:bottom w:val="single" w:sz="2" w:space="0" w:color="auto"/>
              <w:right w:val="single" w:sz="2" w:space="0" w:color="auto"/>
            </w:tcBorders>
          </w:tcPr>
          <w:p w14:paraId="10E9580B" w14:textId="72B2E4A0" w:rsidR="00872AFE" w:rsidRPr="00711388" w:rsidRDefault="00872AFE" w:rsidP="00567869">
            <w:pPr>
              <w:pStyle w:val="NormalLeft"/>
              <w:rPr>
                <w:lang w:val="en-GB"/>
              </w:rPr>
            </w:pPr>
            <w:r w:rsidRPr="00711388">
              <w:rPr>
                <w:lang w:val="en-GB"/>
              </w:rPr>
              <w:t>This is the notional SCR of each ring</w:t>
            </w:r>
            <w:r w:rsidR="00711388" w:rsidRPr="00711388">
              <w:rPr>
                <w:lang w:val="en-GB"/>
              </w:rPr>
              <w:t>-</w:t>
            </w:r>
            <w:r w:rsidRPr="00711388">
              <w:rPr>
                <w:lang w:val="en-GB"/>
              </w:rPr>
              <w:t>fenced fund/each matching adjustment portfolio.</w:t>
            </w:r>
          </w:p>
        </w:tc>
      </w:tr>
      <w:tr w:rsidR="00872AFE" w:rsidRPr="00711388" w14:paraId="4D96AD9C" w14:textId="77777777" w:rsidTr="00567869">
        <w:tc>
          <w:tcPr>
            <w:tcW w:w="1021" w:type="dxa"/>
            <w:tcBorders>
              <w:top w:val="single" w:sz="2" w:space="0" w:color="auto"/>
              <w:left w:val="single" w:sz="2" w:space="0" w:color="auto"/>
              <w:bottom w:val="single" w:sz="2" w:space="0" w:color="auto"/>
              <w:right w:val="single" w:sz="2" w:space="0" w:color="auto"/>
            </w:tcBorders>
          </w:tcPr>
          <w:p w14:paraId="4415B383" w14:textId="77777777" w:rsidR="00872AFE" w:rsidRPr="00711388" w:rsidRDefault="00872AFE" w:rsidP="00567869">
            <w:pPr>
              <w:pStyle w:val="NormalLeft"/>
              <w:rPr>
                <w:lang w:val="en-GB"/>
              </w:rPr>
            </w:pPr>
            <w:r w:rsidRPr="00711388">
              <w:rPr>
                <w:lang w:val="en-GB"/>
              </w:rPr>
              <w:t>C0680</w:t>
            </w:r>
          </w:p>
        </w:tc>
        <w:tc>
          <w:tcPr>
            <w:tcW w:w="2601" w:type="dxa"/>
            <w:tcBorders>
              <w:top w:val="single" w:sz="2" w:space="0" w:color="auto"/>
              <w:left w:val="single" w:sz="2" w:space="0" w:color="auto"/>
              <w:bottom w:val="single" w:sz="2" w:space="0" w:color="auto"/>
              <w:right w:val="single" w:sz="2" w:space="0" w:color="auto"/>
            </w:tcBorders>
          </w:tcPr>
          <w:p w14:paraId="0F9475D8" w14:textId="31E8D8C7"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 xml:space="preserve">fenced fund/matching adjustment portfolio </w:t>
            </w:r>
            <w:r w:rsidR="00845F43" w:rsidRPr="00711388">
              <w:rPr>
                <w:lang w:val="en-GB"/>
              </w:rPr>
              <w:t>-</w:t>
            </w:r>
            <w:r w:rsidRPr="00711388">
              <w:rPr>
                <w:lang w:val="en-GB"/>
              </w:rPr>
              <w:t xml:space="preserve"> Notional SCR (negative results set to zero)</w:t>
            </w:r>
          </w:p>
        </w:tc>
        <w:tc>
          <w:tcPr>
            <w:tcW w:w="5664" w:type="dxa"/>
            <w:tcBorders>
              <w:top w:val="single" w:sz="2" w:space="0" w:color="auto"/>
              <w:left w:val="single" w:sz="2" w:space="0" w:color="auto"/>
              <w:bottom w:val="single" w:sz="2" w:space="0" w:color="auto"/>
              <w:right w:val="single" w:sz="2" w:space="0" w:color="auto"/>
            </w:tcBorders>
          </w:tcPr>
          <w:p w14:paraId="4D799D5C" w14:textId="77777777" w:rsidR="00872AFE" w:rsidRPr="00711388" w:rsidRDefault="00872AFE" w:rsidP="00567869">
            <w:pPr>
              <w:pStyle w:val="NormalLeft"/>
              <w:rPr>
                <w:lang w:val="en-GB"/>
              </w:rPr>
            </w:pPr>
            <w:r w:rsidRPr="00711388">
              <w:rPr>
                <w:lang w:val="en-GB"/>
              </w:rPr>
              <w:t>This is the notional SCR. When the value is negative zero shall be reported.</w:t>
            </w:r>
          </w:p>
        </w:tc>
      </w:tr>
      <w:tr w:rsidR="00872AFE" w:rsidRPr="00711388" w14:paraId="00D50B0B" w14:textId="77777777" w:rsidTr="00567869">
        <w:tc>
          <w:tcPr>
            <w:tcW w:w="1021" w:type="dxa"/>
            <w:tcBorders>
              <w:top w:val="single" w:sz="2" w:space="0" w:color="auto"/>
              <w:left w:val="single" w:sz="2" w:space="0" w:color="auto"/>
              <w:bottom w:val="single" w:sz="2" w:space="0" w:color="auto"/>
              <w:right w:val="single" w:sz="2" w:space="0" w:color="auto"/>
            </w:tcBorders>
          </w:tcPr>
          <w:p w14:paraId="288F15B0" w14:textId="77777777" w:rsidR="00872AFE" w:rsidRPr="00711388" w:rsidRDefault="00872AFE" w:rsidP="00567869">
            <w:pPr>
              <w:pStyle w:val="NormalLeft"/>
              <w:rPr>
                <w:lang w:val="en-GB"/>
              </w:rPr>
            </w:pPr>
            <w:r w:rsidRPr="00711388">
              <w:rPr>
                <w:lang w:val="en-GB"/>
              </w:rPr>
              <w:t>C0690</w:t>
            </w:r>
          </w:p>
        </w:tc>
        <w:tc>
          <w:tcPr>
            <w:tcW w:w="2601" w:type="dxa"/>
            <w:tcBorders>
              <w:top w:val="single" w:sz="2" w:space="0" w:color="auto"/>
              <w:left w:val="single" w:sz="2" w:space="0" w:color="auto"/>
              <w:bottom w:val="single" w:sz="2" w:space="0" w:color="auto"/>
              <w:right w:val="single" w:sz="2" w:space="0" w:color="auto"/>
            </w:tcBorders>
          </w:tcPr>
          <w:p w14:paraId="143FB684" w14:textId="0CDA2FBF"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 xml:space="preserve">fenced fund/matching adjustment portfolio </w:t>
            </w:r>
            <w:r w:rsidR="00845F43" w:rsidRPr="00711388">
              <w:rPr>
                <w:lang w:val="en-GB"/>
              </w:rPr>
              <w:t>-</w:t>
            </w:r>
            <w:r w:rsidRPr="00711388">
              <w:rPr>
                <w:lang w:val="en-GB"/>
              </w:rPr>
              <w:t xml:space="preserve"> Excess of assets over liabilities</w:t>
            </w:r>
          </w:p>
        </w:tc>
        <w:tc>
          <w:tcPr>
            <w:tcW w:w="5664" w:type="dxa"/>
            <w:tcBorders>
              <w:top w:val="single" w:sz="2" w:space="0" w:color="auto"/>
              <w:left w:val="single" w:sz="2" w:space="0" w:color="auto"/>
              <w:bottom w:val="single" w:sz="2" w:space="0" w:color="auto"/>
              <w:right w:val="single" w:sz="2" w:space="0" w:color="auto"/>
            </w:tcBorders>
          </w:tcPr>
          <w:p w14:paraId="6B49948E" w14:textId="56AC947C" w:rsidR="00872AFE" w:rsidRPr="00711388" w:rsidRDefault="00872AFE" w:rsidP="00567869">
            <w:pPr>
              <w:pStyle w:val="NormalLeft"/>
              <w:rPr>
                <w:lang w:val="en-GB"/>
              </w:rPr>
            </w:pPr>
            <w:r w:rsidRPr="00711388">
              <w:rPr>
                <w:lang w:val="en-GB"/>
              </w:rPr>
              <w:t>This is the amount of excess of assets over liabilities of each ring</w:t>
            </w:r>
            <w:r w:rsidR="00711388" w:rsidRPr="00711388">
              <w:rPr>
                <w:lang w:val="en-GB"/>
              </w:rPr>
              <w:t>-</w:t>
            </w:r>
            <w:r w:rsidRPr="00711388">
              <w:rPr>
                <w:lang w:val="en-GB"/>
              </w:rPr>
              <w:t>fenced fund/matching adjustment portfolio. This value shall reflect any deduction of future transfers attributable to shareholders.</w:t>
            </w:r>
          </w:p>
        </w:tc>
      </w:tr>
      <w:tr w:rsidR="00872AFE" w:rsidRPr="00711388" w14:paraId="16FE5750" w14:textId="77777777" w:rsidTr="00567869">
        <w:tc>
          <w:tcPr>
            <w:tcW w:w="1021" w:type="dxa"/>
            <w:tcBorders>
              <w:top w:val="single" w:sz="2" w:space="0" w:color="auto"/>
              <w:left w:val="single" w:sz="2" w:space="0" w:color="auto"/>
              <w:bottom w:val="single" w:sz="2" w:space="0" w:color="auto"/>
              <w:right w:val="single" w:sz="2" w:space="0" w:color="auto"/>
            </w:tcBorders>
          </w:tcPr>
          <w:p w14:paraId="0815576D" w14:textId="77777777" w:rsidR="00872AFE" w:rsidRPr="00711388" w:rsidRDefault="00872AFE" w:rsidP="00567869">
            <w:pPr>
              <w:pStyle w:val="NormalLeft"/>
              <w:rPr>
                <w:lang w:val="en-GB"/>
              </w:rPr>
            </w:pPr>
            <w:r w:rsidRPr="00711388">
              <w:rPr>
                <w:lang w:val="en-GB"/>
              </w:rPr>
              <w:t>C0700</w:t>
            </w:r>
          </w:p>
        </w:tc>
        <w:tc>
          <w:tcPr>
            <w:tcW w:w="2601" w:type="dxa"/>
            <w:tcBorders>
              <w:top w:val="single" w:sz="2" w:space="0" w:color="auto"/>
              <w:left w:val="single" w:sz="2" w:space="0" w:color="auto"/>
              <w:bottom w:val="single" w:sz="2" w:space="0" w:color="auto"/>
              <w:right w:val="single" w:sz="2" w:space="0" w:color="auto"/>
            </w:tcBorders>
          </w:tcPr>
          <w:p w14:paraId="35C7AD71" w14:textId="03E5924E"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 xml:space="preserve">fenced fund/matching adjustment portfolio </w:t>
            </w:r>
            <w:r w:rsidR="00845F43" w:rsidRPr="00711388">
              <w:rPr>
                <w:lang w:val="en-GB"/>
              </w:rPr>
              <w:t>-</w:t>
            </w:r>
            <w:r w:rsidRPr="00711388">
              <w:rPr>
                <w:lang w:val="en-GB"/>
              </w:rPr>
              <w:t xml:space="preserve"> Future transfers attributable to shareholders</w:t>
            </w:r>
          </w:p>
        </w:tc>
        <w:tc>
          <w:tcPr>
            <w:tcW w:w="5664" w:type="dxa"/>
            <w:tcBorders>
              <w:top w:val="single" w:sz="2" w:space="0" w:color="auto"/>
              <w:left w:val="single" w:sz="2" w:space="0" w:color="auto"/>
              <w:bottom w:val="single" w:sz="2" w:space="0" w:color="auto"/>
              <w:right w:val="single" w:sz="2" w:space="0" w:color="auto"/>
            </w:tcBorders>
          </w:tcPr>
          <w:p w14:paraId="485599E9" w14:textId="08DB17BC" w:rsidR="00872AFE" w:rsidRPr="00711388" w:rsidRDefault="00872AFE" w:rsidP="00567869">
            <w:pPr>
              <w:pStyle w:val="NormalLeft"/>
              <w:rPr>
                <w:lang w:val="en-GB"/>
              </w:rPr>
            </w:pPr>
            <w:r w:rsidRPr="00711388">
              <w:rPr>
                <w:lang w:val="en-GB"/>
              </w:rPr>
              <w:t>Value of future transfers attributable to shareholders' of each ring</w:t>
            </w:r>
            <w:r w:rsidR="00711388" w:rsidRPr="00711388">
              <w:rPr>
                <w:lang w:val="en-GB"/>
              </w:rPr>
              <w:t>-</w:t>
            </w:r>
            <w:r w:rsidRPr="00711388">
              <w:rPr>
                <w:lang w:val="en-GB"/>
              </w:rPr>
              <w:t xml:space="preserve">fenced fund/matching adjustment portfolio </w:t>
            </w:r>
            <w:r w:rsidRPr="00711388">
              <w:rPr>
                <w:rFonts w:eastAsia="Times New Roman"/>
                <w:lang w:val="en-GB" w:eastAsia="es-ES"/>
              </w:rPr>
              <w:t xml:space="preserve">in accordance with </w:t>
            </w:r>
            <w:r w:rsidRPr="00711388">
              <w:rPr>
                <w:lang w:val="en-GB"/>
              </w:rPr>
              <w:t>Article 80 (2) of Delegated Regulation (EU) 2015/35.</w:t>
            </w:r>
          </w:p>
        </w:tc>
      </w:tr>
      <w:tr w:rsidR="00872AFE" w:rsidRPr="00711388" w14:paraId="0943DB3C" w14:textId="77777777" w:rsidTr="00567869">
        <w:tc>
          <w:tcPr>
            <w:tcW w:w="1021" w:type="dxa"/>
            <w:tcBorders>
              <w:top w:val="single" w:sz="2" w:space="0" w:color="auto"/>
              <w:left w:val="single" w:sz="2" w:space="0" w:color="auto"/>
              <w:bottom w:val="single" w:sz="2" w:space="0" w:color="auto"/>
              <w:right w:val="single" w:sz="2" w:space="0" w:color="auto"/>
            </w:tcBorders>
          </w:tcPr>
          <w:p w14:paraId="36685F78" w14:textId="77777777" w:rsidR="00872AFE" w:rsidRPr="00711388" w:rsidRDefault="00872AFE" w:rsidP="00567869">
            <w:pPr>
              <w:pStyle w:val="NormalLeft"/>
              <w:rPr>
                <w:lang w:val="en-GB"/>
              </w:rPr>
            </w:pPr>
            <w:r w:rsidRPr="00711388">
              <w:rPr>
                <w:lang w:val="en-GB"/>
              </w:rPr>
              <w:t>C0710</w:t>
            </w:r>
          </w:p>
        </w:tc>
        <w:tc>
          <w:tcPr>
            <w:tcW w:w="2601" w:type="dxa"/>
            <w:tcBorders>
              <w:top w:val="single" w:sz="2" w:space="0" w:color="auto"/>
              <w:left w:val="single" w:sz="2" w:space="0" w:color="auto"/>
              <w:bottom w:val="single" w:sz="2" w:space="0" w:color="auto"/>
              <w:right w:val="single" w:sz="2" w:space="0" w:color="auto"/>
            </w:tcBorders>
          </w:tcPr>
          <w:p w14:paraId="5D235C67" w14:textId="0BED8F5F" w:rsidR="00872AFE" w:rsidRPr="00711388" w:rsidRDefault="00872AFE" w:rsidP="00567869">
            <w:pPr>
              <w:pStyle w:val="NormalLeft"/>
              <w:rPr>
                <w:lang w:val="en-GB"/>
              </w:rPr>
            </w:pPr>
            <w:r w:rsidRPr="00711388">
              <w:rPr>
                <w:lang w:val="en-GB"/>
              </w:rPr>
              <w:t xml:space="preserve">Ring-fenced funds/matching adjustment portfolio </w:t>
            </w:r>
            <w:r w:rsidR="00845F43" w:rsidRPr="00711388">
              <w:rPr>
                <w:lang w:val="en-GB"/>
              </w:rPr>
              <w:t>-</w:t>
            </w:r>
            <w:r w:rsidRPr="00711388">
              <w:rPr>
                <w:lang w:val="en-GB"/>
              </w:rPr>
              <w:t xml:space="preserve"> Adjustment for restricted own fund items in respect of matching adjustment portfolios and ring-fenced funds</w:t>
            </w:r>
          </w:p>
        </w:tc>
        <w:tc>
          <w:tcPr>
            <w:tcW w:w="5664" w:type="dxa"/>
            <w:tcBorders>
              <w:top w:val="single" w:sz="2" w:space="0" w:color="auto"/>
              <w:left w:val="single" w:sz="2" w:space="0" w:color="auto"/>
              <w:bottom w:val="single" w:sz="2" w:space="0" w:color="auto"/>
              <w:right w:val="single" w:sz="2" w:space="0" w:color="auto"/>
            </w:tcBorders>
          </w:tcPr>
          <w:p w14:paraId="309CC525" w14:textId="6606BC25" w:rsidR="00872AFE" w:rsidRPr="00711388" w:rsidRDefault="00872AFE" w:rsidP="00567869">
            <w:pPr>
              <w:pStyle w:val="NormalLeft"/>
              <w:rPr>
                <w:lang w:val="en-GB"/>
              </w:rPr>
            </w:pPr>
            <w:r w:rsidRPr="00711388">
              <w:rPr>
                <w:lang w:val="en-GB"/>
              </w:rPr>
              <w:t>This is the deduction for each ring</w:t>
            </w:r>
            <w:r w:rsidR="00711388" w:rsidRPr="00711388">
              <w:rPr>
                <w:lang w:val="en-GB"/>
              </w:rPr>
              <w:t>-</w:t>
            </w:r>
            <w:r w:rsidRPr="00711388">
              <w:rPr>
                <w:lang w:val="en-GB"/>
              </w:rPr>
              <w:t>fenced fund/matching adjustment portfolio in accordance with Article 81 of Delegated Regulation (EU) 2015/35.</w:t>
            </w:r>
          </w:p>
        </w:tc>
      </w:tr>
      <w:tr w:rsidR="00872AFE" w:rsidRPr="00711388" w14:paraId="6F70C0E0"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0B3E4885" w14:textId="77777777" w:rsidR="00872AFE" w:rsidRPr="00711388" w:rsidRDefault="00872AFE" w:rsidP="00567869">
            <w:pPr>
              <w:pStyle w:val="NormalLeft"/>
              <w:rPr>
                <w:lang w:val="en-GB"/>
              </w:rPr>
            </w:pPr>
            <w:r w:rsidRPr="00711388">
              <w:rPr>
                <w:lang w:val="en-GB"/>
              </w:rPr>
              <w:t>RFF/matching adjustment portfolios deduction</w:t>
            </w:r>
          </w:p>
        </w:tc>
      </w:tr>
      <w:tr w:rsidR="00872AFE" w:rsidRPr="00711388" w14:paraId="7CFC0768" w14:textId="77777777" w:rsidTr="00567869">
        <w:tc>
          <w:tcPr>
            <w:tcW w:w="1021" w:type="dxa"/>
            <w:tcBorders>
              <w:top w:val="single" w:sz="2" w:space="0" w:color="auto"/>
              <w:left w:val="single" w:sz="2" w:space="0" w:color="auto"/>
              <w:bottom w:val="single" w:sz="2" w:space="0" w:color="auto"/>
              <w:right w:val="single" w:sz="2" w:space="0" w:color="auto"/>
            </w:tcBorders>
          </w:tcPr>
          <w:p w14:paraId="53A431CF" w14:textId="77777777" w:rsidR="00872AFE" w:rsidRPr="00711388" w:rsidRDefault="00872AFE" w:rsidP="00567869">
            <w:pPr>
              <w:pStyle w:val="NormalLeft"/>
              <w:rPr>
                <w:lang w:val="en-GB"/>
              </w:rPr>
            </w:pPr>
            <w:r w:rsidRPr="00711388">
              <w:rPr>
                <w:lang w:val="en-GB"/>
              </w:rPr>
              <w:t>C0970/R0010</w:t>
            </w:r>
          </w:p>
        </w:tc>
        <w:tc>
          <w:tcPr>
            <w:tcW w:w="2601" w:type="dxa"/>
            <w:tcBorders>
              <w:top w:val="single" w:sz="2" w:space="0" w:color="auto"/>
              <w:left w:val="single" w:sz="2" w:space="0" w:color="auto"/>
              <w:bottom w:val="single" w:sz="2" w:space="0" w:color="auto"/>
              <w:right w:val="single" w:sz="2" w:space="0" w:color="auto"/>
            </w:tcBorders>
          </w:tcPr>
          <w:p w14:paraId="5D17A358" w14:textId="63AD9FAB" w:rsidR="00872AFE" w:rsidRPr="00711388" w:rsidRDefault="00872AFE" w:rsidP="00567869">
            <w:pPr>
              <w:pStyle w:val="NormalLeft"/>
              <w:rPr>
                <w:lang w:val="en-GB"/>
              </w:rPr>
            </w:pPr>
            <w:r w:rsidRPr="00711388">
              <w:rPr>
                <w:lang w:val="en-GB"/>
              </w:rPr>
              <w:t xml:space="preserve">Ring-fenced funds/matching adjustment portfolio </w:t>
            </w:r>
            <w:r w:rsidR="00845F43" w:rsidRPr="00711388">
              <w:rPr>
                <w:lang w:val="en-GB"/>
              </w:rPr>
              <w:t>-</w:t>
            </w:r>
            <w:r w:rsidRPr="00711388">
              <w:rPr>
                <w:lang w:val="en-GB"/>
              </w:rPr>
              <w:t xml:space="preserve"> Adjustment for restricted own fund items in respect of matching adjustment </w:t>
            </w:r>
            <w:r w:rsidRPr="00711388">
              <w:rPr>
                <w:lang w:val="en-GB"/>
              </w:rPr>
              <w:lastRenderedPageBreak/>
              <w:t>portfolios and ring-fenced funds</w:t>
            </w:r>
          </w:p>
        </w:tc>
        <w:tc>
          <w:tcPr>
            <w:tcW w:w="5664" w:type="dxa"/>
            <w:tcBorders>
              <w:top w:val="single" w:sz="2" w:space="0" w:color="auto"/>
              <w:left w:val="single" w:sz="2" w:space="0" w:color="auto"/>
              <w:bottom w:val="single" w:sz="2" w:space="0" w:color="auto"/>
              <w:right w:val="single" w:sz="2" w:space="0" w:color="auto"/>
            </w:tcBorders>
          </w:tcPr>
          <w:p w14:paraId="6EE25C4E" w14:textId="0632ADCE" w:rsidR="00872AFE" w:rsidRPr="00711388" w:rsidRDefault="00872AFE" w:rsidP="00567869">
            <w:pPr>
              <w:pStyle w:val="NormalLeft"/>
              <w:rPr>
                <w:lang w:val="en-GB"/>
              </w:rPr>
            </w:pPr>
            <w:r w:rsidRPr="00711388">
              <w:rPr>
                <w:lang w:val="en-GB"/>
              </w:rPr>
              <w:lastRenderedPageBreak/>
              <w:t>This is the total deduction for ring</w:t>
            </w:r>
            <w:r w:rsidR="00711388" w:rsidRPr="00711388">
              <w:rPr>
                <w:lang w:val="en-GB"/>
              </w:rPr>
              <w:t>-</w:t>
            </w:r>
            <w:r w:rsidRPr="00711388">
              <w:rPr>
                <w:lang w:val="en-GB"/>
              </w:rPr>
              <w:t>fenced funds and matching adjustment portfolios reported in C0710.</w:t>
            </w:r>
          </w:p>
        </w:tc>
      </w:tr>
    </w:tbl>
    <w:p w14:paraId="6BB51059" w14:textId="77777777" w:rsidR="00872AFE" w:rsidRPr="00711388" w:rsidRDefault="00872AFE" w:rsidP="00872AFE">
      <w:pPr>
        <w:rPr>
          <w:lang w:val="en-GB"/>
        </w:rPr>
      </w:pPr>
    </w:p>
    <w:p w14:paraId="1C411202" w14:textId="42F2E2BA" w:rsidR="00872AFE" w:rsidRPr="00711388" w:rsidRDefault="00872AFE" w:rsidP="00872AFE">
      <w:pPr>
        <w:pStyle w:val="ManualHeading2"/>
        <w:ind w:left="851" w:hanging="851"/>
        <w:rPr>
          <w:lang w:val="en-GB"/>
        </w:rPr>
      </w:pPr>
      <w:r w:rsidRPr="00711388">
        <w:rPr>
          <w:i/>
          <w:iCs/>
          <w:lang w:val="en-GB"/>
        </w:rPr>
        <w:t xml:space="preserve">S.24.01 </w:t>
      </w:r>
      <w:r w:rsidR="00845F43" w:rsidRPr="00711388">
        <w:rPr>
          <w:i/>
          <w:iCs/>
          <w:lang w:val="en-GB"/>
        </w:rPr>
        <w:t>-</w:t>
      </w:r>
      <w:r w:rsidRPr="00711388">
        <w:rPr>
          <w:i/>
          <w:iCs/>
          <w:lang w:val="en-GB"/>
        </w:rPr>
        <w:t xml:space="preserve"> Participations held</w:t>
      </w:r>
    </w:p>
    <w:p w14:paraId="075C8AF5" w14:textId="77777777" w:rsidR="00872AFE" w:rsidRPr="00711388" w:rsidRDefault="00872AFE" w:rsidP="00872AFE">
      <w:pPr>
        <w:rPr>
          <w:lang w:val="en-GB"/>
        </w:rPr>
      </w:pPr>
      <w:r w:rsidRPr="00711388">
        <w:rPr>
          <w:i/>
          <w:iCs/>
          <w:lang w:val="en-GB"/>
        </w:rPr>
        <w:t>General Comments:</w:t>
      </w:r>
    </w:p>
    <w:p w14:paraId="044B7D46" w14:textId="77777777" w:rsidR="00872AFE" w:rsidRPr="00711388" w:rsidRDefault="00872AFE" w:rsidP="00872AFE">
      <w:pPr>
        <w:rPr>
          <w:lang w:val="en-GB"/>
        </w:rPr>
      </w:pPr>
      <w:r w:rsidRPr="00711388">
        <w:rPr>
          <w:lang w:val="en-GB"/>
        </w:rPr>
        <w:t>This section relates to annual submission of information for individual entities.</w:t>
      </w:r>
    </w:p>
    <w:tbl>
      <w:tblPr>
        <w:tblW w:w="0" w:type="auto"/>
        <w:tblLayout w:type="fixed"/>
        <w:tblLook w:val="0000" w:firstRow="0" w:lastRow="0" w:firstColumn="0" w:lastColumn="0" w:noHBand="0" w:noVBand="0"/>
      </w:tblPr>
      <w:tblGrid>
        <w:gridCol w:w="2507"/>
        <w:gridCol w:w="1570"/>
        <w:gridCol w:w="5209"/>
      </w:tblGrid>
      <w:tr w:rsidR="00872AFE" w:rsidRPr="00711388" w14:paraId="1ADCB436" w14:textId="77777777" w:rsidTr="00567869">
        <w:tc>
          <w:tcPr>
            <w:tcW w:w="2507" w:type="dxa"/>
            <w:tcBorders>
              <w:top w:val="single" w:sz="2" w:space="0" w:color="auto"/>
              <w:left w:val="single" w:sz="2" w:space="0" w:color="auto"/>
              <w:bottom w:val="single" w:sz="2" w:space="0" w:color="auto"/>
              <w:right w:val="single" w:sz="2" w:space="0" w:color="auto"/>
            </w:tcBorders>
          </w:tcPr>
          <w:p w14:paraId="5F11969B" w14:textId="77777777" w:rsidR="00872AFE" w:rsidRPr="00711388" w:rsidRDefault="00872AFE" w:rsidP="00567869">
            <w:pPr>
              <w:adjustRightInd w:val="0"/>
              <w:spacing w:before="0" w:after="0"/>
              <w:jc w:val="left"/>
              <w:rPr>
                <w:lang w:val="en-GB"/>
              </w:rPr>
            </w:pPr>
          </w:p>
        </w:tc>
        <w:tc>
          <w:tcPr>
            <w:tcW w:w="1570" w:type="dxa"/>
            <w:tcBorders>
              <w:top w:val="single" w:sz="2" w:space="0" w:color="auto"/>
              <w:left w:val="single" w:sz="2" w:space="0" w:color="auto"/>
              <w:bottom w:val="single" w:sz="2" w:space="0" w:color="auto"/>
              <w:right w:val="single" w:sz="2" w:space="0" w:color="auto"/>
            </w:tcBorders>
          </w:tcPr>
          <w:p w14:paraId="40CBB0A5" w14:textId="77777777" w:rsidR="00872AFE" w:rsidRPr="00711388" w:rsidRDefault="00872AFE" w:rsidP="00567869">
            <w:pPr>
              <w:pStyle w:val="NormalCentered"/>
              <w:rPr>
                <w:lang w:val="en-GB"/>
              </w:rPr>
            </w:pPr>
            <w:r w:rsidRPr="00711388">
              <w:rPr>
                <w:lang w:val="en-GB"/>
              </w:rPr>
              <w:t>ITEM</w:t>
            </w:r>
          </w:p>
        </w:tc>
        <w:tc>
          <w:tcPr>
            <w:tcW w:w="5209" w:type="dxa"/>
            <w:tcBorders>
              <w:top w:val="single" w:sz="2" w:space="0" w:color="auto"/>
              <w:left w:val="single" w:sz="2" w:space="0" w:color="auto"/>
              <w:bottom w:val="single" w:sz="2" w:space="0" w:color="auto"/>
              <w:right w:val="single" w:sz="2" w:space="0" w:color="auto"/>
            </w:tcBorders>
          </w:tcPr>
          <w:p w14:paraId="614478D7" w14:textId="77777777" w:rsidR="00872AFE" w:rsidRPr="00711388" w:rsidRDefault="00872AFE" w:rsidP="00567869">
            <w:pPr>
              <w:pStyle w:val="NormalCentered"/>
              <w:rPr>
                <w:lang w:val="en-GB"/>
              </w:rPr>
            </w:pPr>
            <w:r w:rsidRPr="00711388">
              <w:rPr>
                <w:lang w:val="en-GB"/>
              </w:rPr>
              <w:t>INSTRUCTIONS</w:t>
            </w:r>
          </w:p>
        </w:tc>
      </w:tr>
      <w:tr w:rsidR="00872AFE" w:rsidRPr="00711388" w14:paraId="5FCA50E7"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1FFA48DF" w14:textId="02BA8287" w:rsidR="00872AFE" w:rsidRPr="00711388" w:rsidRDefault="00872AFE" w:rsidP="00567869">
            <w:pPr>
              <w:pStyle w:val="NormalCentered"/>
              <w:jc w:val="left"/>
              <w:rPr>
                <w:lang w:val="en-GB"/>
              </w:rPr>
            </w:pPr>
            <w:r w:rsidRPr="00711388">
              <w:rPr>
                <w:i/>
                <w:iCs/>
                <w:lang w:val="en-GB"/>
              </w:rPr>
              <w:t xml:space="preserve">Table 1 </w:t>
            </w:r>
            <w:r w:rsidR="00845F43" w:rsidRPr="00711388">
              <w:rPr>
                <w:i/>
                <w:iCs/>
                <w:lang w:val="en-GB"/>
              </w:rPr>
              <w:t>-</w:t>
            </w:r>
            <w:r w:rsidRPr="00711388">
              <w:rPr>
                <w:i/>
                <w:iCs/>
                <w:lang w:val="en-GB"/>
              </w:rPr>
              <w:t xml:space="preserve"> Participations in related undertakings that are financial and credit institutions which individually exceed 10 % of items included in (a) (i), (ii), (iv) and (vi) of Article 69, not including consolidated strategic participations for the purpose of deductions under Article 68 (1) of the Delegated Regulation (EU) 2015/35</w:t>
            </w:r>
          </w:p>
        </w:tc>
      </w:tr>
      <w:tr w:rsidR="00872AFE" w:rsidRPr="00711388" w14:paraId="1649160B" w14:textId="77777777" w:rsidTr="00567869">
        <w:tc>
          <w:tcPr>
            <w:tcW w:w="2507" w:type="dxa"/>
            <w:tcBorders>
              <w:top w:val="single" w:sz="2" w:space="0" w:color="auto"/>
              <w:left w:val="single" w:sz="2" w:space="0" w:color="auto"/>
              <w:bottom w:val="single" w:sz="2" w:space="0" w:color="auto"/>
              <w:right w:val="single" w:sz="2" w:space="0" w:color="auto"/>
            </w:tcBorders>
          </w:tcPr>
          <w:p w14:paraId="6F8E891A" w14:textId="77777777" w:rsidR="00872AFE" w:rsidRPr="00711388" w:rsidRDefault="00872AFE" w:rsidP="00567869">
            <w:pPr>
              <w:pStyle w:val="NormalLeft"/>
              <w:rPr>
                <w:lang w:val="en-GB"/>
              </w:rPr>
            </w:pPr>
            <w:r w:rsidRPr="00711388">
              <w:rPr>
                <w:lang w:val="en-GB"/>
              </w:rPr>
              <w:t>C0010</w:t>
            </w:r>
          </w:p>
        </w:tc>
        <w:tc>
          <w:tcPr>
            <w:tcW w:w="1570" w:type="dxa"/>
            <w:tcBorders>
              <w:top w:val="single" w:sz="2" w:space="0" w:color="auto"/>
              <w:left w:val="single" w:sz="2" w:space="0" w:color="auto"/>
              <w:bottom w:val="single" w:sz="2" w:space="0" w:color="auto"/>
              <w:right w:val="single" w:sz="2" w:space="0" w:color="auto"/>
            </w:tcBorders>
          </w:tcPr>
          <w:p w14:paraId="4A2EACD2" w14:textId="77777777" w:rsidR="00872AFE" w:rsidRPr="00711388" w:rsidRDefault="00872AFE" w:rsidP="00567869">
            <w:pPr>
              <w:pStyle w:val="NormalLeft"/>
              <w:rPr>
                <w:lang w:val="en-GB"/>
              </w:rPr>
            </w:pPr>
            <w:r w:rsidRPr="00711388">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7BA8D039" w14:textId="77777777" w:rsidR="00872AFE" w:rsidRPr="00711388" w:rsidRDefault="00872AFE" w:rsidP="00567869">
            <w:pPr>
              <w:pStyle w:val="NormalLeft"/>
              <w:rPr>
                <w:lang w:val="en-GB"/>
              </w:rPr>
            </w:pPr>
            <w:r w:rsidRPr="00711388">
              <w:rPr>
                <w:lang w:val="en-GB"/>
              </w:rPr>
              <w:t>This is the name of the related undertaking in which the participation is held. These are participations in financial and credit institutions which individually exceed 10 % of items included in (a) (i), (ii), iv) and (vi), of Article 69 of Delegated Regulation (EU) 2015/35. This does not include consolidated strategic participations.</w:t>
            </w:r>
          </w:p>
        </w:tc>
      </w:tr>
      <w:tr w:rsidR="00872AFE" w:rsidRPr="00711388" w14:paraId="5E551DBF" w14:textId="77777777" w:rsidTr="00567869">
        <w:tc>
          <w:tcPr>
            <w:tcW w:w="2507" w:type="dxa"/>
            <w:tcBorders>
              <w:top w:val="single" w:sz="2" w:space="0" w:color="auto"/>
              <w:left w:val="single" w:sz="2" w:space="0" w:color="auto"/>
              <w:bottom w:val="single" w:sz="2" w:space="0" w:color="auto"/>
              <w:right w:val="single" w:sz="2" w:space="0" w:color="auto"/>
            </w:tcBorders>
          </w:tcPr>
          <w:p w14:paraId="0CDF56E0" w14:textId="77777777" w:rsidR="00872AFE" w:rsidRPr="00711388" w:rsidRDefault="00872AFE" w:rsidP="00567869">
            <w:pPr>
              <w:pStyle w:val="NormalLeft"/>
              <w:rPr>
                <w:lang w:val="en-GB"/>
              </w:rPr>
            </w:pPr>
            <w:r w:rsidRPr="00711388">
              <w:rPr>
                <w:lang w:val="en-GB"/>
              </w:rPr>
              <w:t>C0020</w:t>
            </w:r>
          </w:p>
        </w:tc>
        <w:tc>
          <w:tcPr>
            <w:tcW w:w="1570" w:type="dxa"/>
            <w:tcBorders>
              <w:top w:val="single" w:sz="2" w:space="0" w:color="auto"/>
              <w:left w:val="single" w:sz="2" w:space="0" w:color="auto"/>
              <w:bottom w:val="single" w:sz="2" w:space="0" w:color="auto"/>
              <w:right w:val="single" w:sz="2" w:space="0" w:color="auto"/>
            </w:tcBorders>
          </w:tcPr>
          <w:p w14:paraId="6F148FA9" w14:textId="77777777" w:rsidR="00872AFE" w:rsidRPr="00711388" w:rsidRDefault="00872AFE" w:rsidP="00567869">
            <w:pPr>
              <w:pStyle w:val="NormalLeft"/>
              <w:rPr>
                <w:lang w:val="en-GB"/>
              </w:rPr>
            </w:pPr>
            <w:r w:rsidRPr="00711388">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02D840C2" w14:textId="77777777" w:rsidR="00872AFE" w:rsidRPr="00711388" w:rsidRDefault="00872AFE" w:rsidP="00567869">
            <w:pPr>
              <w:pStyle w:val="NormalLeft"/>
              <w:rPr>
                <w:lang w:val="en-GB"/>
              </w:rPr>
            </w:pPr>
            <w:r w:rsidRPr="00711388">
              <w:rPr>
                <w:lang w:val="en-GB"/>
              </w:rPr>
              <w:t>Asset ID code using the following priority:</w:t>
            </w:r>
          </w:p>
          <w:p w14:paraId="3D38F76B" w14:textId="77777777" w:rsidR="00872AFE" w:rsidRPr="00711388" w:rsidRDefault="00872AFE" w:rsidP="0083381F">
            <w:pPr>
              <w:pStyle w:val="Tiret0"/>
              <w:numPr>
                <w:ilvl w:val="0"/>
                <w:numId w:val="3"/>
              </w:numPr>
              <w:ind w:left="851" w:hanging="851"/>
              <w:rPr>
                <w:lang w:val="en-GB"/>
              </w:rPr>
            </w:pPr>
            <w:r w:rsidRPr="00711388">
              <w:rPr>
                <w:lang w:val="en-GB"/>
              </w:rPr>
              <w:t>ISO 6166 code of ISIN when available</w:t>
            </w:r>
          </w:p>
          <w:p w14:paraId="4D788C67" w14:textId="77777777" w:rsidR="00872AFE" w:rsidRPr="00711388" w:rsidRDefault="00872AFE" w:rsidP="0083381F">
            <w:pPr>
              <w:pStyle w:val="Tiret0"/>
              <w:numPr>
                <w:ilvl w:val="0"/>
                <w:numId w:val="3"/>
              </w:numPr>
              <w:ind w:left="851" w:hanging="851"/>
              <w:rPr>
                <w:lang w:val="en-GB"/>
              </w:rPr>
            </w:pPr>
            <w:r w:rsidRPr="00711388">
              <w:rPr>
                <w:lang w:val="en-GB"/>
              </w:rPr>
              <w:t>Other recognised codes (e.g.: CUSIP, Bloomberg Ticker, Reuters RIC)</w:t>
            </w:r>
          </w:p>
          <w:p w14:paraId="24AF35AB" w14:textId="77777777" w:rsidR="00872AFE" w:rsidRPr="00711388" w:rsidRDefault="00872AFE" w:rsidP="0083381F">
            <w:pPr>
              <w:pStyle w:val="Tiret0"/>
              <w:numPr>
                <w:ilvl w:val="0"/>
                <w:numId w:val="3"/>
              </w:numPr>
              <w:ind w:left="851" w:hanging="851"/>
              <w:rPr>
                <w:lang w:val="en-GB"/>
              </w:rPr>
            </w:pPr>
            <w:r w:rsidRPr="00711388">
              <w:rPr>
                <w:lang w:val="en-GB"/>
              </w:rPr>
              <w:t>Code attributed by the undertaking, when the options above are not available. This code must be unique and kept consistent over time.</w:t>
            </w:r>
          </w:p>
          <w:p w14:paraId="70AAAA53"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872AFE" w:rsidRPr="00711388" w14:paraId="6B38470D" w14:textId="77777777" w:rsidTr="00567869">
        <w:tc>
          <w:tcPr>
            <w:tcW w:w="2507" w:type="dxa"/>
            <w:tcBorders>
              <w:top w:val="single" w:sz="2" w:space="0" w:color="auto"/>
              <w:left w:val="single" w:sz="2" w:space="0" w:color="auto"/>
              <w:bottom w:val="single" w:sz="2" w:space="0" w:color="auto"/>
              <w:right w:val="single" w:sz="2" w:space="0" w:color="auto"/>
            </w:tcBorders>
          </w:tcPr>
          <w:p w14:paraId="0263224D" w14:textId="77777777" w:rsidR="00872AFE" w:rsidRPr="00711388" w:rsidRDefault="00872AFE" w:rsidP="00567869">
            <w:pPr>
              <w:pStyle w:val="NormalLeft"/>
              <w:rPr>
                <w:lang w:val="en-GB"/>
              </w:rPr>
            </w:pPr>
            <w:r w:rsidRPr="00711388">
              <w:rPr>
                <w:lang w:val="en-GB"/>
              </w:rPr>
              <w:t>C0030</w:t>
            </w:r>
          </w:p>
        </w:tc>
        <w:tc>
          <w:tcPr>
            <w:tcW w:w="1570" w:type="dxa"/>
            <w:tcBorders>
              <w:top w:val="single" w:sz="2" w:space="0" w:color="auto"/>
              <w:left w:val="single" w:sz="2" w:space="0" w:color="auto"/>
              <w:bottom w:val="single" w:sz="2" w:space="0" w:color="auto"/>
              <w:right w:val="single" w:sz="2" w:space="0" w:color="auto"/>
            </w:tcBorders>
          </w:tcPr>
          <w:p w14:paraId="30278564" w14:textId="77777777" w:rsidR="00872AFE" w:rsidRPr="00711388" w:rsidRDefault="00872AFE" w:rsidP="00567869">
            <w:pPr>
              <w:pStyle w:val="NormalLeft"/>
              <w:rPr>
                <w:lang w:val="en-GB"/>
              </w:rPr>
            </w:pPr>
            <w:r w:rsidRPr="00711388">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7735279E" w14:textId="77777777" w:rsidR="00872AFE" w:rsidRPr="00711388" w:rsidRDefault="00872AFE" w:rsidP="00567869">
            <w:pPr>
              <w:pStyle w:val="NormalLeft"/>
              <w:rPr>
                <w:lang w:val="en-GB"/>
              </w:rPr>
            </w:pPr>
            <w:r w:rsidRPr="00711388">
              <w:rPr>
                <w:lang w:val="en-GB"/>
              </w:rPr>
              <w:t>Type of ID Code used for the ‘Asset ID Code’ item. One of the options in the following closed list shall be used:</w:t>
            </w:r>
          </w:p>
          <w:p w14:paraId="4D3DC485" w14:textId="2FFD2F29"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55A9005A" w14:textId="6D098D6C"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w:t>
            </w:r>
            <w:r w:rsidRPr="00711388">
              <w:rPr>
                <w:lang w:val="en-GB"/>
              </w:rPr>
              <w:lastRenderedPageBreak/>
              <w:t>CUSIP Service Bureau for U.S. and Canadian companies)</w:t>
            </w:r>
          </w:p>
          <w:p w14:paraId="4F7F54F6" w14:textId="26758092"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62EB3A28" w14:textId="49726C62"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7522F3BC" w14:textId="09157F08"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58ED6004" w14:textId="4006F0C0"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258968E0" w14:textId="19B59A18"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238910AD" w14:textId="03F47150"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5C517245" w14:textId="7FE379AC"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3B99AE76" w14:textId="573A672B" w:rsidR="00872AFE" w:rsidRPr="00711388" w:rsidRDefault="00872AFE" w:rsidP="00567869">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11C6C634" w14:textId="77777777" w:rsidR="00872AFE" w:rsidRPr="00711388" w:rsidRDefault="00872AFE" w:rsidP="00567869">
            <w:pPr>
              <w:pStyle w:val="NormalLeft"/>
              <w:rPr>
                <w:lang w:val="en-GB"/>
              </w:rPr>
            </w:pPr>
          </w:p>
          <w:p w14:paraId="11AE6A7F"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and the code in C0020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872AFE" w:rsidRPr="00711388" w14:paraId="4752C75E" w14:textId="77777777" w:rsidTr="00567869">
        <w:tc>
          <w:tcPr>
            <w:tcW w:w="2507" w:type="dxa"/>
            <w:tcBorders>
              <w:top w:val="single" w:sz="2" w:space="0" w:color="auto"/>
              <w:left w:val="single" w:sz="2" w:space="0" w:color="auto"/>
              <w:bottom w:val="single" w:sz="2" w:space="0" w:color="auto"/>
              <w:right w:val="single" w:sz="2" w:space="0" w:color="auto"/>
            </w:tcBorders>
          </w:tcPr>
          <w:p w14:paraId="690AB169" w14:textId="77777777" w:rsidR="00872AFE" w:rsidRPr="00711388" w:rsidRDefault="00872AFE" w:rsidP="00567869">
            <w:pPr>
              <w:pStyle w:val="NormalLeft"/>
              <w:rPr>
                <w:lang w:val="en-GB"/>
              </w:rPr>
            </w:pPr>
            <w:r w:rsidRPr="00711388">
              <w:rPr>
                <w:lang w:val="en-GB"/>
              </w:rPr>
              <w:lastRenderedPageBreak/>
              <w:t>C0040</w:t>
            </w:r>
          </w:p>
        </w:tc>
        <w:tc>
          <w:tcPr>
            <w:tcW w:w="1570" w:type="dxa"/>
            <w:tcBorders>
              <w:top w:val="single" w:sz="2" w:space="0" w:color="auto"/>
              <w:left w:val="single" w:sz="2" w:space="0" w:color="auto"/>
              <w:bottom w:val="single" w:sz="2" w:space="0" w:color="auto"/>
              <w:right w:val="single" w:sz="2" w:space="0" w:color="auto"/>
            </w:tcBorders>
          </w:tcPr>
          <w:p w14:paraId="5A44F45E" w14:textId="77777777" w:rsidR="00872AFE" w:rsidRPr="00711388" w:rsidRDefault="00872AFE" w:rsidP="00567869">
            <w:pPr>
              <w:pStyle w:val="NormalLeft"/>
              <w:rPr>
                <w:lang w:val="en-GB"/>
              </w:rPr>
            </w:pP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225F9138" w14:textId="77777777" w:rsidR="00872AFE" w:rsidRPr="00711388" w:rsidRDefault="00872AFE" w:rsidP="00567869">
            <w:pPr>
              <w:pStyle w:val="NormalLeft"/>
              <w:rPr>
                <w:lang w:val="en-GB"/>
              </w:rPr>
            </w:pPr>
            <w:r w:rsidRPr="00711388">
              <w:rPr>
                <w:lang w:val="en-GB"/>
              </w:rPr>
              <w:t>This is the full total value for all tiers held in each participation in financial and credit institutions which individually exceed 10 % of items included in (a) (i), (ii), iv) and (vi) of Article 69. This does not include consolidated strategic participations.</w:t>
            </w:r>
          </w:p>
        </w:tc>
      </w:tr>
      <w:tr w:rsidR="00872AFE" w:rsidRPr="00711388" w14:paraId="3CB416B1" w14:textId="77777777" w:rsidTr="00567869">
        <w:tc>
          <w:tcPr>
            <w:tcW w:w="2507" w:type="dxa"/>
            <w:tcBorders>
              <w:top w:val="single" w:sz="2" w:space="0" w:color="auto"/>
              <w:left w:val="single" w:sz="2" w:space="0" w:color="auto"/>
              <w:bottom w:val="single" w:sz="2" w:space="0" w:color="auto"/>
              <w:right w:val="single" w:sz="2" w:space="0" w:color="auto"/>
            </w:tcBorders>
          </w:tcPr>
          <w:p w14:paraId="4DB73990" w14:textId="77777777" w:rsidR="00872AFE" w:rsidRPr="00711388" w:rsidRDefault="00872AFE" w:rsidP="00567869">
            <w:pPr>
              <w:pStyle w:val="NormalLeft"/>
              <w:rPr>
                <w:lang w:val="en-GB"/>
              </w:rPr>
            </w:pPr>
            <w:r w:rsidRPr="00711388">
              <w:rPr>
                <w:lang w:val="en-GB"/>
              </w:rPr>
              <w:t>C0050</w:t>
            </w:r>
          </w:p>
        </w:tc>
        <w:tc>
          <w:tcPr>
            <w:tcW w:w="1570" w:type="dxa"/>
            <w:tcBorders>
              <w:top w:val="single" w:sz="2" w:space="0" w:color="auto"/>
              <w:left w:val="single" w:sz="2" w:space="0" w:color="auto"/>
              <w:bottom w:val="single" w:sz="2" w:space="0" w:color="auto"/>
              <w:right w:val="single" w:sz="2" w:space="0" w:color="auto"/>
            </w:tcBorders>
          </w:tcPr>
          <w:p w14:paraId="0928300B" w14:textId="77777777" w:rsidR="00872AFE" w:rsidRPr="00711388" w:rsidRDefault="00872AFE" w:rsidP="00567869">
            <w:pPr>
              <w:pStyle w:val="NormalLeft"/>
              <w:rPr>
                <w:lang w:val="en-GB"/>
              </w:rPr>
            </w:pPr>
            <w:r w:rsidRPr="00711388">
              <w:rPr>
                <w:lang w:val="en-GB"/>
              </w:rPr>
              <w:t>Common Equity Tier 1</w:t>
            </w:r>
          </w:p>
        </w:tc>
        <w:tc>
          <w:tcPr>
            <w:tcW w:w="5209" w:type="dxa"/>
            <w:tcBorders>
              <w:top w:val="single" w:sz="2" w:space="0" w:color="auto"/>
              <w:left w:val="single" w:sz="2" w:space="0" w:color="auto"/>
              <w:bottom w:val="single" w:sz="2" w:space="0" w:color="auto"/>
              <w:right w:val="single" w:sz="2" w:space="0" w:color="auto"/>
            </w:tcBorders>
          </w:tcPr>
          <w:p w14:paraId="65C7CA98" w14:textId="77777777" w:rsidR="00872AFE" w:rsidRPr="00711388" w:rsidRDefault="00872AFE" w:rsidP="00567869">
            <w:pPr>
              <w:pStyle w:val="NormalLeft"/>
              <w:rPr>
                <w:lang w:val="en-GB"/>
              </w:rPr>
            </w:pPr>
            <w:r w:rsidRPr="00711388">
              <w:rPr>
                <w:lang w:val="en-GB"/>
              </w:rPr>
              <w:t>This is the full value of Common Equity Tier 1 held in each participation in financial and credit institutions which individually exceed 10 % of items included in (a) (i), (ii), iv) and (vi), of Article 69). This does not include consolidated strategic participations. Common Equity Tier 1 has the meaning as defined in the relevant sector rules.</w:t>
            </w:r>
          </w:p>
        </w:tc>
      </w:tr>
      <w:tr w:rsidR="00872AFE" w:rsidRPr="00711388" w14:paraId="3682419F" w14:textId="77777777" w:rsidTr="00567869">
        <w:tc>
          <w:tcPr>
            <w:tcW w:w="2507" w:type="dxa"/>
            <w:tcBorders>
              <w:top w:val="single" w:sz="2" w:space="0" w:color="auto"/>
              <w:left w:val="single" w:sz="2" w:space="0" w:color="auto"/>
              <w:bottom w:val="single" w:sz="2" w:space="0" w:color="auto"/>
              <w:right w:val="single" w:sz="2" w:space="0" w:color="auto"/>
            </w:tcBorders>
          </w:tcPr>
          <w:p w14:paraId="63D7463C" w14:textId="77777777" w:rsidR="00872AFE" w:rsidRPr="00711388" w:rsidRDefault="00872AFE" w:rsidP="00567869">
            <w:pPr>
              <w:pStyle w:val="NormalLeft"/>
              <w:rPr>
                <w:lang w:val="en-GB"/>
              </w:rPr>
            </w:pPr>
            <w:r w:rsidRPr="00711388">
              <w:rPr>
                <w:lang w:val="en-GB"/>
              </w:rPr>
              <w:t>C0060</w:t>
            </w:r>
          </w:p>
        </w:tc>
        <w:tc>
          <w:tcPr>
            <w:tcW w:w="1570" w:type="dxa"/>
            <w:tcBorders>
              <w:top w:val="single" w:sz="2" w:space="0" w:color="auto"/>
              <w:left w:val="single" w:sz="2" w:space="0" w:color="auto"/>
              <w:bottom w:val="single" w:sz="2" w:space="0" w:color="auto"/>
              <w:right w:val="single" w:sz="2" w:space="0" w:color="auto"/>
            </w:tcBorders>
          </w:tcPr>
          <w:p w14:paraId="54AE6601" w14:textId="77777777" w:rsidR="00872AFE" w:rsidRPr="00711388" w:rsidRDefault="00872AFE" w:rsidP="00567869">
            <w:pPr>
              <w:pStyle w:val="NormalLeft"/>
              <w:rPr>
                <w:lang w:val="en-GB"/>
              </w:rPr>
            </w:pPr>
            <w:r w:rsidRPr="00711388">
              <w:rPr>
                <w:lang w:val="en-GB"/>
              </w:rPr>
              <w:t>Additional Tier 1</w:t>
            </w:r>
          </w:p>
        </w:tc>
        <w:tc>
          <w:tcPr>
            <w:tcW w:w="5209" w:type="dxa"/>
            <w:tcBorders>
              <w:top w:val="single" w:sz="2" w:space="0" w:color="auto"/>
              <w:left w:val="single" w:sz="2" w:space="0" w:color="auto"/>
              <w:bottom w:val="single" w:sz="2" w:space="0" w:color="auto"/>
              <w:right w:val="single" w:sz="2" w:space="0" w:color="auto"/>
            </w:tcBorders>
          </w:tcPr>
          <w:p w14:paraId="418C1805" w14:textId="77777777" w:rsidR="00872AFE" w:rsidRPr="00711388" w:rsidRDefault="00872AFE" w:rsidP="00567869">
            <w:pPr>
              <w:pStyle w:val="NormalLeft"/>
              <w:rPr>
                <w:lang w:val="en-GB"/>
              </w:rPr>
            </w:pPr>
            <w:r w:rsidRPr="00711388">
              <w:rPr>
                <w:lang w:val="en-GB"/>
              </w:rPr>
              <w:t xml:space="preserve">This is the full value of Additional Tier 1 held in each participation in financial and credit institutions which individually exceed 10 % of items included in (a) (i), (ii), iv) and (vi), of Article 69). This does not include consolidated strategic </w:t>
            </w:r>
            <w:r w:rsidRPr="00711388">
              <w:rPr>
                <w:lang w:val="en-GB"/>
              </w:rPr>
              <w:lastRenderedPageBreak/>
              <w:t>participations. Additional Tier 1 has the meaning as defined in the relevant sector rules.</w:t>
            </w:r>
          </w:p>
        </w:tc>
      </w:tr>
      <w:tr w:rsidR="00872AFE" w:rsidRPr="00711388" w14:paraId="4E1F87E3" w14:textId="77777777" w:rsidTr="00567869">
        <w:tc>
          <w:tcPr>
            <w:tcW w:w="2507" w:type="dxa"/>
            <w:tcBorders>
              <w:top w:val="single" w:sz="2" w:space="0" w:color="auto"/>
              <w:left w:val="single" w:sz="2" w:space="0" w:color="auto"/>
              <w:bottom w:val="single" w:sz="2" w:space="0" w:color="auto"/>
              <w:right w:val="single" w:sz="2" w:space="0" w:color="auto"/>
            </w:tcBorders>
          </w:tcPr>
          <w:p w14:paraId="3E1C4761" w14:textId="77777777" w:rsidR="00872AFE" w:rsidRPr="00711388" w:rsidRDefault="00872AFE" w:rsidP="00567869">
            <w:pPr>
              <w:pStyle w:val="NormalLeft"/>
              <w:rPr>
                <w:lang w:val="en-GB"/>
              </w:rPr>
            </w:pPr>
            <w:r w:rsidRPr="00711388">
              <w:rPr>
                <w:lang w:val="en-GB"/>
              </w:rPr>
              <w:lastRenderedPageBreak/>
              <w:t>C0070</w:t>
            </w:r>
          </w:p>
        </w:tc>
        <w:tc>
          <w:tcPr>
            <w:tcW w:w="1570" w:type="dxa"/>
            <w:tcBorders>
              <w:top w:val="single" w:sz="2" w:space="0" w:color="auto"/>
              <w:left w:val="single" w:sz="2" w:space="0" w:color="auto"/>
              <w:bottom w:val="single" w:sz="2" w:space="0" w:color="auto"/>
              <w:right w:val="single" w:sz="2" w:space="0" w:color="auto"/>
            </w:tcBorders>
          </w:tcPr>
          <w:p w14:paraId="5DEB2D2D" w14:textId="77777777" w:rsidR="00872AFE" w:rsidRPr="00711388" w:rsidRDefault="00872AFE" w:rsidP="00567869">
            <w:pPr>
              <w:pStyle w:val="NormalLeft"/>
              <w:rPr>
                <w:lang w:val="en-GB"/>
              </w:rPr>
            </w:pPr>
            <w:r w:rsidRPr="00711388">
              <w:rPr>
                <w:lang w:val="en-GB"/>
              </w:rPr>
              <w:t>Tier 2</w:t>
            </w:r>
          </w:p>
        </w:tc>
        <w:tc>
          <w:tcPr>
            <w:tcW w:w="5209" w:type="dxa"/>
            <w:tcBorders>
              <w:top w:val="single" w:sz="2" w:space="0" w:color="auto"/>
              <w:left w:val="single" w:sz="2" w:space="0" w:color="auto"/>
              <w:bottom w:val="single" w:sz="2" w:space="0" w:color="auto"/>
              <w:right w:val="single" w:sz="2" w:space="0" w:color="auto"/>
            </w:tcBorders>
          </w:tcPr>
          <w:p w14:paraId="2231087E" w14:textId="77777777" w:rsidR="00872AFE" w:rsidRPr="00711388" w:rsidRDefault="00872AFE" w:rsidP="00567869">
            <w:pPr>
              <w:pStyle w:val="NormalLeft"/>
              <w:rPr>
                <w:lang w:val="en-GB"/>
              </w:rPr>
            </w:pPr>
            <w:r w:rsidRPr="00711388">
              <w:rPr>
                <w:lang w:val="en-GB"/>
              </w:rPr>
              <w:t>This is the full value of Tier 2 held in each participation in financial and credit institutions which individually exceed 10 % of items included in (a) (i), (ii), iv) and (vi), of Article 69). This does not include consolidated strategic participations. Tier 2 has the meaning as defined in the relevant sector rules.</w:t>
            </w:r>
          </w:p>
        </w:tc>
      </w:tr>
      <w:tr w:rsidR="00872AFE" w:rsidRPr="00711388" w14:paraId="49D4E099"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2AACFF8F" w14:textId="43A12D99" w:rsidR="00872AFE" w:rsidRPr="00711388" w:rsidRDefault="00872AFE" w:rsidP="00567869">
            <w:pPr>
              <w:pStyle w:val="NormalCentered"/>
              <w:jc w:val="left"/>
              <w:rPr>
                <w:lang w:val="en-GB"/>
              </w:rPr>
            </w:pPr>
            <w:r w:rsidRPr="00711388">
              <w:rPr>
                <w:i/>
                <w:iCs/>
                <w:lang w:val="en-GB"/>
              </w:rPr>
              <w:t xml:space="preserve">Table 2 </w:t>
            </w:r>
            <w:r w:rsidR="00845F43" w:rsidRPr="00711388">
              <w:rPr>
                <w:i/>
                <w:iCs/>
                <w:lang w:val="en-GB"/>
              </w:rPr>
              <w:t>-</w:t>
            </w:r>
            <w:r w:rsidRPr="00711388">
              <w:rPr>
                <w:i/>
                <w:iCs/>
                <w:lang w:val="en-GB"/>
              </w:rPr>
              <w:t xml:space="preserve"> Participations in related undertakings that are financial and credit institutions which when aggregated exceed 10 % of items included in (a) (i), (ii), (v) and (vi) of Article 69, not including consolidated strategic participations for the purpose of deductions under Article 68 (2) of the Delegated Regulation (EU) 2015/35</w:t>
            </w:r>
          </w:p>
        </w:tc>
      </w:tr>
      <w:tr w:rsidR="00872AFE" w:rsidRPr="00711388" w14:paraId="7CDE1EBC" w14:textId="77777777" w:rsidTr="00567869">
        <w:tc>
          <w:tcPr>
            <w:tcW w:w="2507" w:type="dxa"/>
            <w:tcBorders>
              <w:top w:val="single" w:sz="2" w:space="0" w:color="auto"/>
              <w:left w:val="single" w:sz="2" w:space="0" w:color="auto"/>
              <w:bottom w:val="single" w:sz="2" w:space="0" w:color="auto"/>
              <w:right w:val="single" w:sz="2" w:space="0" w:color="auto"/>
            </w:tcBorders>
          </w:tcPr>
          <w:p w14:paraId="06B92AA6" w14:textId="77777777" w:rsidR="00872AFE" w:rsidRPr="00711388" w:rsidRDefault="00872AFE" w:rsidP="00567869">
            <w:pPr>
              <w:pStyle w:val="NormalLeft"/>
              <w:rPr>
                <w:lang w:val="en-GB"/>
              </w:rPr>
            </w:pPr>
            <w:r w:rsidRPr="00711388">
              <w:rPr>
                <w:lang w:val="en-GB"/>
              </w:rPr>
              <w:t>C0080</w:t>
            </w:r>
          </w:p>
        </w:tc>
        <w:tc>
          <w:tcPr>
            <w:tcW w:w="1570" w:type="dxa"/>
            <w:tcBorders>
              <w:top w:val="single" w:sz="2" w:space="0" w:color="auto"/>
              <w:left w:val="single" w:sz="2" w:space="0" w:color="auto"/>
              <w:bottom w:val="single" w:sz="2" w:space="0" w:color="auto"/>
              <w:right w:val="single" w:sz="2" w:space="0" w:color="auto"/>
            </w:tcBorders>
          </w:tcPr>
          <w:p w14:paraId="08A5C659" w14:textId="77777777" w:rsidR="00872AFE" w:rsidRPr="00711388" w:rsidRDefault="00872AFE" w:rsidP="00567869">
            <w:pPr>
              <w:pStyle w:val="NormalLeft"/>
              <w:rPr>
                <w:lang w:val="en-GB"/>
              </w:rPr>
            </w:pPr>
            <w:r w:rsidRPr="00711388">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5AB705F8" w14:textId="77777777" w:rsidR="00872AFE" w:rsidRPr="00711388" w:rsidRDefault="00872AFE" w:rsidP="00567869">
            <w:pPr>
              <w:pStyle w:val="NormalLeft"/>
              <w:rPr>
                <w:lang w:val="en-GB"/>
              </w:rPr>
            </w:pPr>
            <w:r w:rsidRPr="00711388">
              <w:rPr>
                <w:lang w:val="en-GB"/>
              </w:rPr>
              <w:t>This is the name of the related undertaking in which the participation is held.</w:t>
            </w:r>
          </w:p>
          <w:p w14:paraId="3A6CD96E" w14:textId="77777777" w:rsidR="00872AFE" w:rsidRPr="00711388" w:rsidRDefault="00872AFE" w:rsidP="00567869">
            <w:pPr>
              <w:pStyle w:val="NormalLeft"/>
              <w:rPr>
                <w:lang w:val="en-GB"/>
              </w:rPr>
            </w:pPr>
            <w:r w:rsidRPr="00711388">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872AFE" w:rsidRPr="00711388" w14:paraId="15D4FC55" w14:textId="77777777" w:rsidTr="00567869">
        <w:tc>
          <w:tcPr>
            <w:tcW w:w="2507" w:type="dxa"/>
            <w:tcBorders>
              <w:top w:val="single" w:sz="2" w:space="0" w:color="auto"/>
              <w:left w:val="single" w:sz="2" w:space="0" w:color="auto"/>
              <w:bottom w:val="single" w:sz="2" w:space="0" w:color="auto"/>
              <w:right w:val="single" w:sz="2" w:space="0" w:color="auto"/>
            </w:tcBorders>
          </w:tcPr>
          <w:p w14:paraId="704E00F7" w14:textId="77777777" w:rsidR="00872AFE" w:rsidRPr="00711388" w:rsidRDefault="00872AFE" w:rsidP="00567869">
            <w:pPr>
              <w:pStyle w:val="NormalLeft"/>
              <w:rPr>
                <w:lang w:val="en-GB"/>
              </w:rPr>
            </w:pPr>
            <w:r w:rsidRPr="00711388">
              <w:rPr>
                <w:lang w:val="en-GB"/>
              </w:rPr>
              <w:t>C0090</w:t>
            </w:r>
          </w:p>
        </w:tc>
        <w:tc>
          <w:tcPr>
            <w:tcW w:w="1570" w:type="dxa"/>
            <w:tcBorders>
              <w:top w:val="single" w:sz="2" w:space="0" w:color="auto"/>
              <w:left w:val="single" w:sz="2" w:space="0" w:color="auto"/>
              <w:bottom w:val="single" w:sz="2" w:space="0" w:color="auto"/>
              <w:right w:val="single" w:sz="2" w:space="0" w:color="auto"/>
            </w:tcBorders>
          </w:tcPr>
          <w:p w14:paraId="7B87E881" w14:textId="77777777" w:rsidR="00872AFE" w:rsidRPr="00711388" w:rsidRDefault="00872AFE" w:rsidP="00567869">
            <w:pPr>
              <w:pStyle w:val="NormalLeft"/>
              <w:rPr>
                <w:lang w:val="en-GB"/>
              </w:rPr>
            </w:pPr>
            <w:r w:rsidRPr="00711388">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27EFA8E8" w14:textId="77777777" w:rsidR="00872AFE" w:rsidRPr="00711388" w:rsidRDefault="00872AFE" w:rsidP="00567869">
            <w:pPr>
              <w:pStyle w:val="NormalLeft"/>
              <w:rPr>
                <w:lang w:val="en-GB"/>
              </w:rPr>
            </w:pPr>
            <w:r w:rsidRPr="00711388">
              <w:rPr>
                <w:lang w:val="en-GB"/>
              </w:rPr>
              <w:t>Asset ID code using the following priority:</w:t>
            </w:r>
          </w:p>
          <w:p w14:paraId="302F927E" w14:textId="77777777" w:rsidR="00872AFE" w:rsidRPr="00711388" w:rsidRDefault="00872AFE" w:rsidP="0083381F">
            <w:pPr>
              <w:pStyle w:val="Tiret0"/>
              <w:numPr>
                <w:ilvl w:val="0"/>
                <w:numId w:val="3"/>
              </w:numPr>
              <w:ind w:left="851" w:hanging="851"/>
              <w:rPr>
                <w:lang w:val="en-GB"/>
              </w:rPr>
            </w:pPr>
            <w:r w:rsidRPr="00711388">
              <w:rPr>
                <w:lang w:val="en-GB"/>
              </w:rPr>
              <w:t>ISO 6166 code of ISIN when available</w:t>
            </w:r>
          </w:p>
          <w:p w14:paraId="2C13A6D2" w14:textId="77777777" w:rsidR="00872AFE" w:rsidRPr="00711388" w:rsidRDefault="00872AFE" w:rsidP="0083381F">
            <w:pPr>
              <w:pStyle w:val="Tiret0"/>
              <w:numPr>
                <w:ilvl w:val="0"/>
                <w:numId w:val="3"/>
              </w:numPr>
              <w:ind w:left="851" w:hanging="851"/>
              <w:rPr>
                <w:lang w:val="en-GB"/>
              </w:rPr>
            </w:pPr>
            <w:r w:rsidRPr="00711388">
              <w:rPr>
                <w:lang w:val="en-GB"/>
              </w:rPr>
              <w:t>Other recognised codes (e.g.: CUSIP, Bloomberg Ticker, Reuters RIC)</w:t>
            </w:r>
          </w:p>
          <w:p w14:paraId="08F37EDD" w14:textId="77777777" w:rsidR="00872AFE" w:rsidRPr="00711388" w:rsidRDefault="00872AFE" w:rsidP="0083381F">
            <w:pPr>
              <w:pStyle w:val="Tiret0"/>
              <w:numPr>
                <w:ilvl w:val="0"/>
                <w:numId w:val="3"/>
              </w:numPr>
              <w:ind w:left="851" w:hanging="851"/>
              <w:rPr>
                <w:lang w:val="en-GB"/>
              </w:rPr>
            </w:pPr>
            <w:r w:rsidRPr="00711388">
              <w:rPr>
                <w:lang w:val="en-GB"/>
              </w:rPr>
              <w:t>Code attributed by the undertaking, when the options above are not available. This code must be unique and kept consistent over time.</w:t>
            </w:r>
          </w:p>
          <w:p w14:paraId="00569D16"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872AFE" w:rsidRPr="00711388" w14:paraId="1C3BA028" w14:textId="77777777" w:rsidTr="00567869">
        <w:tc>
          <w:tcPr>
            <w:tcW w:w="2507" w:type="dxa"/>
            <w:tcBorders>
              <w:top w:val="single" w:sz="2" w:space="0" w:color="auto"/>
              <w:left w:val="single" w:sz="2" w:space="0" w:color="auto"/>
              <w:bottom w:val="single" w:sz="2" w:space="0" w:color="auto"/>
              <w:right w:val="single" w:sz="2" w:space="0" w:color="auto"/>
            </w:tcBorders>
          </w:tcPr>
          <w:p w14:paraId="26E10A38" w14:textId="77777777" w:rsidR="00872AFE" w:rsidRPr="00711388" w:rsidRDefault="00872AFE" w:rsidP="00567869">
            <w:pPr>
              <w:pStyle w:val="NormalLeft"/>
              <w:rPr>
                <w:lang w:val="en-GB"/>
              </w:rPr>
            </w:pPr>
            <w:r w:rsidRPr="00711388">
              <w:rPr>
                <w:lang w:val="en-GB"/>
              </w:rPr>
              <w:t>C0100</w:t>
            </w:r>
          </w:p>
        </w:tc>
        <w:tc>
          <w:tcPr>
            <w:tcW w:w="1570" w:type="dxa"/>
            <w:tcBorders>
              <w:top w:val="single" w:sz="2" w:space="0" w:color="auto"/>
              <w:left w:val="single" w:sz="2" w:space="0" w:color="auto"/>
              <w:bottom w:val="single" w:sz="2" w:space="0" w:color="auto"/>
              <w:right w:val="single" w:sz="2" w:space="0" w:color="auto"/>
            </w:tcBorders>
          </w:tcPr>
          <w:p w14:paraId="2251D72D" w14:textId="77777777" w:rsidR="00872AFE" w:rsidRPr="00711388" w:rsidRDefault="00872AFE" w:rsidP="00567869">
            <w:pPr>
              <w:pStyle w:val="NormalLeft"/>
              <w:rPr>
                <w:lang w:val="en-GB"/>
              </w:rPr>
            </w:pPr>
            <w:r w:rsidRPr="00711388">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38B89451" w14:textId="77777777" w:rsidR="00872AFE" w:rsidRPr="00711388" w:rsidRDefault="00872AFE" w:rsidP="00567869">
            <w:pPr>
              <w:pStyle w:val="NormalLeft"/>
              <w:rPr>
                <w:lang w:val="en-GB"/>
              </w:rPr>
            </w:pPr>
            <w:r w:rsidRPr="00711388">
              <w:rPr>
                <w:lang w:val="en-GB"/>
              </w:rPr>
              <w:t>Type of ID Code used for the ‘Asset ID Code’ item. One of the options in the following closed list shall be used:</w:t>
            </w:r>
          </w:p>
          <w:p w14:paraId="1C1EBF65" w14:textId="70F2E656"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62A1429B" w14:textId="64DC1544"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w:t>
            </w:r>
            <w:r w:rsidRPr="00711388">
              <w:rPr>
                <w:lang w:val="en-GB"/>
              </w:rPr>
              <w:lastRenderedPageBreak/>
              <w:t>CUSIP Service Bureau for U.S. and Canadian companies)</w:t>
            </w:r>
          </w:p>
          <w:p w14:paraId="5F8527FF" w14:textId="3923B8CF"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125C4CDD" w14:textId="4599941B"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79FD6AFC" w14:textId="677A7D99"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09FE484D" w14:textId="3A294DBB"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7B286419" w14:textId="2410C4DD"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579500C7" w14:textId="39842F8B"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0A4BA923" w14:textId="43923559"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13A46B33" w14:textId="63105AB8" w:rsidR="00872AFE" w:rsidRPr="00711388" w:rsidRDefault="00872AFE" w:rsidP="00567869">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25B141F2"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and the code in C0090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872AFE" w:rsidRPr="00711388" w14:paraId="19E39E43" w14:textId="77777777" w:rsidTr="00567869">
        <w:tc>
          <w:tcPr>
            <w:tcW w:w="2507" w:type="dxa"/>
            <w:tcBorders>
              <w:top w:val="single" w:sz="2" w:space="0" w:color="auto"/>
              <w:left w:val="single" w:sz="2" w:space="0" w:color="auto"/>
              <w:bottom w:val="single" w:sz="2" w:space="0" w:color="auto"/>
              <w:right w:val="single" w:sz="2" w:space="0" w:color="auto"/>
            </w:tcBorders>
          </w:tcPr>
          <w:p w14:paraId="367BDDB2" w14:textId="77777777" w:rsidR="00872AFE" w:rsidRPr="00711388" w:rsidRDefault="00872AFE" w:rsidP="00567869">
            <w:pPr>
              <w:pStyle w:val="NormalLeft"/>
              <w:rPr>
                <w:lang w:val="en-GB"/>
              </w:rPr>
            </w:pPr>
            <w:r w:rsidRPr="00711388">
              <w:rPr>
                <w:lang w:val="en-GB"/>
              </w:rPr>
              <w:lastRenderedPageBreak/>
              <w:t>C0110</w:t>
            </w:r>
          </w:p>
        </w:tc>
        <w:tc>
          <w:tcPr>
            <w:tcW w:w="1570" w:type="dxa"/>
            <w:tcBorders>
              <w:top w:val="single" w:sz="2" w:space="0" w:color="auto"/>
              <w:left w:val="single" w:sz="2" w:space="0" w:color="auto"/>
              <w:bottom w:val="single" w:sz="2" w:space="0" w:color="auto"/>
              <w:right w:val="single" w:sz="2" w:space="0" w:color="auto"/>
            </w:tcBorders>
          </w:tcPr>
          <w:p w14:paraId="48F4D439" w14:textId="77777777" w:rsidR="00872AFE" w:rsidRPr="00711388" w:rsidRDefault="00872AFE" w:rsidP="00567869">
            <w:pPr>
              <w:pStyle w:val="NormalLeft"/>
              <w:rPr>
                <w:lang w:val="en-GB"/>
              </w:rPr>
            </w:pP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737E7163" w14:textId="77777777" w:rsidR="00872AFE" w:rsidRPr="00711388" w:rsidRDefault="00872AFE" w:rsidP="00567869">
            <w:pPr>
              <w:pStyle w:val="NormalLeft"/>
              <w:rPr>
                <w:lang w:val="en-GB"/>
              </w:rPr>
            </w:pPr>
            <w:r w:rsidRPr="00711388">
              <w:rPr>
                <w:lang w:val="en-GB"/>
              </w:rPr>
              <w:t>This is the total value held in the participation (not yet the amount to be deducted).</w:t>
            </w:r>
          </w:p>
          <w:p w14:paraId="54D0C545" w14:textId="77777777" w:rsidR="00872AFE" w:rsidRPr="00711388" w:rsidRDefault="00872AFE" w:rsidP="00567869">
            <w:pPr>
              <w:pStyle w:val="NormalLeft"/>
              <w:rPr>
                <w:lang w:val="en-GB"/>
              </w:rPr>
            </w:pPr>
          </w:p>
          <w:p w14:paraId="682CCDE4" w14:textId="77777777" w:rsidR="00872AFE" w:rsidRPr="00711388" w:rsidRDefault="00872AFE" w:rsidP="00567869">
            <w:pPr>
              <w:pStyle w:val="NormalLeft"/>
              <w:rPr>
                <w:lang w:val="en-GB"/>
              </w:rPr>
            </w:pPr>
            <w:r w:rsidRPr="00711388">
              <w:rPr>
                <w:lang w:val="en-GB"/>
              </w:rPr>
              <w:t>These are participations in financial and credit institutions which when aggregated exceed 10 % of items included in (a) (i),(ii),(iv) and (vi) of Article 69 of Delegated Regulation (EU) 2015/35, not including consolidated strategic participations.</w:t>
            </w:r>
          </w:p>
        </w:tc>
      </w:tr>
      <w:tr w:rsidR="00872AFE" w:rsidRPr="00711388" w14:paraId="3B3EC122" w14:textId="77777777" w:rsidTr="00567869">
        <w:tc>
          <w:tcPr>
            <w:tcW w:w="2507" w:type="dxa"/>
            <w:tcBorders>
              <w:top w:val="single" w:sz="2" w:space="0" w:color="auto"/>
              <w:left w:val="single" w:sz="2" w:space="0" w:color="auto"/>
              <w:bottom w:val="single" w:sz="2" w:space="0" w:color="auto"/>
              <w:right w:val="single" w:sz="2" w:space="0" w:color="auto"/>
            </w:tcBorders>
          </w:tcPr>
          <w:p w14:paraId="4C3B4289" w14:textId="77777777" w:rsidR="00872AFE" w:rsidRPr="00711388" w:rsidRDefault="00872AFE" w:rsidP="00567869">
            <w:pPr>
              <w:pStyle w:val="NormalLeft"/>
              <w:rPr>
                <w:lang w:val="en-GB"/>
              </w:rPr>
            </w:pPr>
            <w:r w:rsidRPr="00711388">
              <w:rPr>
                <w:lang w:val="en-GB"/>
              </w:rPr>
              <w:t>C0120</w:t>
            </w:r>
          </w:p>
        </w:tc>
        <w:tc>
          <w:tcPr>
            <w:tcW w:w="1570" w:type="dxa"/>
            <w:tcBorders>
              <w:top w:val="single" w:sz="2" w:space="0" w:color="auto"/>
              <w:left w:val="single" w:sz="2" w:space="0" w:color="auto"/>
              <w:bottom w:val="single" w:sz="2" w:space="0" w:color="auto"/>
              <w:right w:val="single" w:sz="2" w:space="0" w:color="auto"/>
            </w:tcBorders>
          </w:tcPr>
          <w:p w14:paraId="18746594" w14:textId="77777777" w:rsidR="00872AFE" w:rsidRPr="00711388" w:rsidRDefault="00872AFE" w:rsidP="00567869">
            <w:pPr>
              <w:pStyle w:val="NormalLeft"/>
              <w:rPr>
                <w:lang w:val="en-GB"/>
              </w:rPr>
            </w:pPr>
            <w:r w:rsidRPr="00711388">
              <w:rPr>
                <w:lang w:val="en-GB"/>
              </w:rPr>
              <w:t>Common Equity Tier 1</w:t>
            </w:r>
          </w:p>
        </w:tc>
        <w:tc>
          <w:tcPr>
            <w:tcW w:w="5209" w:type="dxa"/>
            <w:tcBorders>
              <w:top w:val="single" w:sz="2" w:space="0" w:color="auto"/>
              <w:left w:val="single" w:sz="2" w:space="0" w:color="auto"/>
              <w:bottom w:val="single" w:sz="2" w:space="0" w:color="auto"/>
              <w:right w:val="single" w:sz="2" w:space="0" w:color="auto"/>
            </w:tcBorders>
          </w:tcPr>
          <w:p w14:paraId="44699025" w14:textId="77777777" w:rsidR="00872AFE" w:rsidRPr="00711388" w:rsidRDefault="00872AFE" w:rsidP="00567869">
            <w:pPr>
              <w:pStyle w:val="NormalLeft"/>
              <w:rPr>
                <w:lang w:val="en-GB"/>
              </w:rPr>
            </w:pPr>
            <w:r w:rsidRPr="00711388">
              <w:rPr>
                <w:lang w:val="en-GB"/>
              </w:rPr>
              <w:t>This is the value of Common Equity Tier 1 held in the participation (not only the part to be deducted).</w:t>
            </w:r>
          </w:p>
          <w:p w14:paraId="20CBA9D2" w14:textId="77777777" w:rsidR="00872AFE" w:rsidRPr="00711388" w:rsidRDefault="00872AFE" w:rsidP="00567869">
            <w:pPr>
              <w:pStyle w:val="NormalLeft"/>
              <w:rPr>
                <w:lang w:val="en-GB"/>
              </w:rPr>
            </w:pPr>
            <w:r w:rsidRPr="00711388">
              <w:rPr>
                <w:lang w:val="en-GB"/>
              </w:rPr>
              <w:t>Common Equity Tier 1 has the meaning as defined in the relevant sector rules.</w:t>
            </w:r>
          </w:p>
          <w:p w14:paraId="403E909E" w14:textId="77777777" w:rsidR="00872AFE" w:rsidRPr="00711388" w:rsidRDefault="00872AFE" w:rsidP="00567869">
            <w:pPr>
              <w:pStyle w:val="NormalLeft"/>
              <w:rPr>
                <w:lang w:val="en-GB"/>
              </w:rPr>
            </w:pPr>
            <w:r w:rsidRPr="00711388">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872AFE" w:rsidRPr="00711388" w14:paraId="127E39F0" w14:textId="77777777" w:rsidTr="00567869">
        <w:tc>
          <w:tcPr>
            <w:tcW w:w="2507" w:type="dxa"/>
            <w:tcBorders>
              <w:top w:val="single" w:sz="2" w:space="0" w:color="auto"/>
              <w:left w:val="single" w:sz="2" w:space="0" w:color="auto"/>
              <w:bottom w:val="single" w:sz="2" w:space="0" w:color="auto"/>
              <w:right w:val="single" w:sz="2" w:space="0" w:color="auto"/>
            </w:tcBorders>
          </w:tcPr>
          <w:p w14:paraId="718416FB" w14:textId="77777777" w:rsidR="00872AFE" w:rsidRPr="00711388" w:rsidRDefault="00872AFE" w:rsidP="00567869">
            <w:pPr>
              <w:pStyle w:val="NormalLeft"/>
              <w:rPr>
                <w:lang w:val="en-GB"/>
              </w:rPr>
            </w:pPr>
            <w:r w:rsidRPr="00711388">
              <w:rPr>
                <w:lang w:val="en-GB"/>
              </w:rPr>
              <w:lastRenderedPageBreak/>
              <w:t>C0130</w:t>
            </w:r>
          </w:p>
        </w:tc>
        <w:tc>
          <w:tcPr>
            <w:tcW w:w="1570" w:type="dxa"/>
            <w:tcBorders>
              <w:top w:val="single" w:sz="2" w:space="0" w:color="auto"/>
              <w:left w:val="single" w:sz="2" w:space="0" w:color="auto"/>
              <w:bottom w:val="single" w:sz="2" w:space="0" w:color="auto"/>
              <w:right w:val="single" w:sz="2" w:space="0" w:color="auto"/>
            </w:tcBorders>
          </w:tcPr>
          <w:p w14:paraId="73728F05" w14:textId="77777777" w:rsidR="00872AFE" w:rsidRPr="00711388" w:rsidRDefault="00872AFE" w:rsidP="00567869">
            <w:pPr>
              <w:pStyle w:val="NormalLeft"/>
              <w:rPr>
                <w:lang w:val="en-GB"/>
              </w:rPr>
            </w:pPr>
            <w:r w:rsidRPr="00711388">
              <w:rPr>
                <w:lang w:val="en-GB"/>
              </w:rPr>
              <w:t>Additional Tier 1</w:t>
            </w:r>
          </w:p>
        </w:tc>
        <w:tc>
          <w:tcPr>
            <w:tcW w:w="5209" w:type="dxa"/>
            <w:tcBorders>
              <w:top w:val="single" w:sz="2" w:space="0" w:color="auto"/>
              <w:left w:val="single" w:sz="2" w:space="0" w:color="auto"/>
              <w:bottom w:val="single" w:sz="2" w:space="0" w:color="auto"/>
              <w:right w:val="single" w:sz="2" w:space="0" w:color="auto"/>
            </w:tcBorders>
          </w:tcPr>
          <w:p w14:paraId="0CE5AC21" w14:textId="77777777" w:rsidR="00872AFE" w:rsidRPr="00711388" w:rsidRDefault="00872AFE" w:rsidP="00567869">
            <w:pPr>
              <w:pStyle w:val="NormalLeft"/>
              <w:rPr>
                <w:lang w:val="en-GB"/>
              </w:rPr>
            </w:pPr>
            <w:r w:rsidRPr="00711388">
              <w:rPr>
                <w:lang w:val="en-GB"/>
              </w:rPr>
              <w:t>This is the value of Additional Tier 1 held in the participation (not only the part to be deducted).</w:t>
            </w:r>
          </w:p>
          <w:p w14:paraId="62092476" w14:textId="77777777" w:rsidR="00872AFE" w:rsidRPr="00711388" w:rsidRDefault="00872AFE" w:rsidP="00567869">
            <w:pPr>
              <w:pStyle w:val="NormalLeft"/>
              <w:rPr>
                <w:lang w:val="en-GB"/>
              </w:rPr>
            </w:pPr>
            <w:r w:rsidRPr="00711388">
              <w:rPr>
                <w:lang w:val="en-GB"/>
              </w:rPr>
              <w:t>Additional Tier 1 has the meaning as defined in the relevant sector rules.</w:t>
            </w:r>
          </w:p>
          <w:p w14:paraId="13C89EBB" w14:textId="77777777" w:rsidR="00872AFE" w:rsidRPr="00711388" w:rsidRDefault="00872AFE" w:rsidP="00567869">
            <w:pPr>
              <w:pStyle w:val="NormalLeft"/>
              <w:rPr>
                <w:lang w:val="en-GB"/>
              </w:rPr>
            </w:pPr>
            <w:r w:rsidRPr="00711388">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872AFE" w:rsidRPr="00711388" w14:paraId="0074F3F6" w14:textId="77777777" w:rsidTr="00567869">
        <w:tc>
          <w:tcPr>
            <w:tcW w:w="2507" w:type="dxa"/>
            <w:tcBorders>
              <w:top w:val="single" w:sz="2" w:space="0" w:color="auto"/>
              <w:left w:val="single" w:sz="2" w:space="0" w:color="auto"/>
              <w:bottom w:val="single" w:sz="2" w:space="0" w:color="auto"/>
              <w:right w:val="single" w:sz="2" w:space="0" w:color="auto"/>
            </w:tcBorders>
          </w:tcPr>
          <w:p w14:paraId="0F81630A" w14:textId="77777777" w:rsidR="00872AFE" w:rsidRPr="00711388" w:rsidRDefault="00872AFE" w:rsidP="00567869">
            <w:pPr>
              <w:pStyle w:val="NormalLeft"/>
              <w:rPr>
                <w:lang w:val="en-GB"/>
              </w:rPr>
            </w:pPr>
            <w:r w:rsidRPr="00711388">
              <w:rPr>
                <w:lang w:val="en-GB"/>
              </w:rPr>
              <w:t>C0140</w:t>
            </w:r>
          </w:p>
        </w:tc>
        <w:tc>
          <w:tcPr>
            <w:tcW w:w="1570" w:type="dxa"/>
            <w:tcBorders>
              <w:top w:val="single" w:sz="2" w:space="0" w:color="auto"/>
              <w:left w:val="single" w:sz="2" w:space="0" w:color="auto"/>
              <w:bottom w:val="single" w:sz="2" w:space="0" w:color="auto"/>
              <w:right w:val="single" w:sz="2" w:space="0" w:color="auto"/>
            </w:tcBorders>
          </w:tcPr>
          <w:p w14:paraId="71C1289B" w14:textId="77777777" w:rsidR="00872AFE" w:rsidRPr="00711388" w:rsidRDefault="00872AFE" w:rsidP="00567869">
            <w:pPr>
              <w:pStyle w:val="NormalLeft"/>
              <w:rPr>
                <w:lang w:val="en-GB"/>
              </w:rPr>
            </w:pPr>
            <w:r w:rsidRPr="00711388">
              <w:rPr>
                <w:lang w:val="en-GB"/>
              </w:rPr>
              <w:t>Tier 2</w:t>
            </w:r>
          </w:p>
        </w:tc>
        <w:tc>
          <w:tcPr>
            <w:tcW w:w="5209" w:type="dxa"/>
            <w:tcBorders>
              <w:top w:val="single" w:sz="2" w:space="0" w:color="auto"/>
              <w:left w:val="single" w:sz="2" w:space="0" w:color="auto"/>
              <w:bottom w:val="single" w:sz="2" w:space="0" w:color="auto"/>
              <w:right w:val="single" w:sz="2" w:space="0" w:color="auto"/>
            </w:tcBorders>
          </w:tcPr>
          <w:p w14:paraId="1A3FC86F" w14:textId="77777777" w:rsidR="00872AFE" w:rsidRPr="00711388" w:rsidRDefault="00872AFE" w:rsidP="00567869">
            <w:pPr>
              <w:pStyle w:val="NormalLeft"/>
              <w:rPr>
                <w:lang w:val="en-GB"/>
              </w:rPr>
            </w:pPr>
            <w:r w:rsidRPr="00711388">
              <w:rPr>
                <w:lang w:val="en-GB"/>
              </w:rPr>
              <w:t>This is the value of Tier 2 held in the participation.</w:t>
            </w:r>
          </w:p>
          <w:p w14:paraId="1BF90333" w14:textId="77777777" w:rsidR="00872AFE" w:rsidRPr="00711388" w:rsidRDefault="00872AFE" w:rsidP="00567869">
            <w:pPr>
              <w:pStyle w:val="NormalLeft"/>
              <w:rPr>
                <w:lang w:val="en-GB"/>
              </w:rPr>
            </w:pPr>
            <w:r w:rsidRPr="00711388">
              <w:rPr>
                <w:lang w:val="en-GB"/>
              </w:rPr>
              <w:t>Tier 2 has the meaning as defined in relevant sector rules (not only the part to be deducted).</w:t>
            </w:r>
          </w:p>
          <w:p w14:paraId="3AFC69D5" w14:textId="77777777" w:rsidR="00872AFE" w:rsidRPr="00711388" w:rsidRDefault="00872AFE" w:rsidP="00567869">
            <w:pPr>
              <w:pStyle w:val="NormalLeft"/>
              <w:rPr>
                <w:lang w:val="en-GB"/>
              </w:rPr>
            </w:pPr>
            <w:r w:rsidRPr="00711388">
              <w:rPr>
                <w:lang w:val="en-GB"/>
              </w:rPr>
              <w:t>These are participations in financial and credit institutions which when aggregated exceed 10 % of items included in (a) (i), (ii), (iv) and (vi) of Article 69 of Delegated Regulation (EU) 2015/35, not including consolidated strategic participations</w:t>
            </w:r>
          </w:p>
        </w:tc>
      </w:tr>
      <w:tr w:rsidR="00872AFE" w:rsidRPr="00711388" w14:paraId="5A1590A1"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21BFE735" w14:textId="77777777" w:rsidR="00872AFE" w:rsidRPr="00711388" w:rsidRDefault="00872AFE" w:rsidP="00567869">
            <w:pPr>
              <w:pStyle w:val="NormalCentered"/>
              <w:jc w:val="left"/>
              <w:rPr>
                <w:lang w:val="en-GB"/>
              </w:rPr>
            </w:pPr>
            <w:r w:rsidRPr="00711388">
              <w:rPr>
                <w:i/>
                <w:iCs/>
                <w:lang w:val="en-GB"/>
              </w:rPr>
              <w:t>Total participations in related undertakings that are financial and credit institutions (for which there is an OF deduction)</w:t>
            </w:r>
          </w:p>
        </w:tc>
      </w:tr>
      <w:tr w:rsidR="00872AFE" w:rsidRPr="00711388" w14:paraId="084BDDFA" w14:textId="77777777" w:rsidTr="00567869">
        <w:tc>
          <w:tcPr>
            <w:tcW w:w="2507" w:type="dxa"/>
            <w:tcBorders>
              <w:top w:val="single" w:sz="2" w:space="0" w:color="auto"/>
              <w:left w:val="single" w:sz="2" w:space="0" w:color="auto"/>
              <w:bottom w:val="single" w:sz="2" w:space="0" w:color="auto"/>
              <w:right w:val="single" w:sz="2" w:space="0" w:color="auto"/>
            </w:tcBorders>
          </w:tcPr>
          <w:p w14:paraId="085A548F" w14:textId="77777777" w:rsidR="00872AFE" w:rsidRPr="00711388" w:rsidRDefault="00872AFE" w:rsidP="00567869">
            <w:pPr>
              <w:pStyle w:val="NormalLeft"/>
              <w:rPr>
                <w:lang w:val="en-GB"/>
              </w:rPr>
            </w:pPr>
            <w:r w:rsidRPr="00711388">
              <w:rPr>
                <w:lang w:val="en-GB"/>
              </w:rPr>
              <w:t>R0001/C0150</w:t>
            </w:r>
          </w:p>
        </w:tc>
        <w:tc>
          <w:tcPr>
            <w:tcW w:w="1570" w:type="dxa"/>
            <w:tcBorders>
              <w:top w:val="single" w:sz="2" w:space="0" w:color="auto"/>
              <w:left w:val="single" w:sz="2" w:space="0" w:color="auto"/>
              <w:bottom w:val="single" w:sz="2" w:space="0" w:color="auto"/>
              <w:right w:val="single" w:sz="2" w:space="0" w:color="auto"/>
            </w:tcBorders>
          </w:tcPr>
          <w:p w14:paraId="0C6AA880" w14:textId="7DAA7D41" w:rsidR="00872AFE" w:rsidRPr="00711388" w:rsidRDefault="00872AFE" w:rsidP="00567869">
            <w:pPr>
              <w:pStyle w:val="NormalLeft"/>
              <w:rPr>
                <w:lang w:val="en-GB"/>
              </w:rPr>
            </w:pPr>
            <w:r w:rsidRPr="00711388">
              <w:rPr>
                <w:lang w:val="en-GB"/>
              </w:rPr>
              <w:t xml:space="preserve">Total participations in financial and credit institutions </w:t>
            </w:r>
            <w:r w:rsidR="00845F43" w:rsidRPr="00711388">
              <w:rPr>
                <w:lang w:val="en-GB"/>
              </w:rPr>
              <w:t>-</w:t>
            </w:r>
            <w:r w:rsidRPr="00711388">
              <w:rPr>
                <w:lang w:val="en-GB"/>
              </w:rPr>
              <w:t xml:space="preserve"> Total</w:t>
            </w:r>
          </w:p>
        </w:tc>
        <w:tc>
          <w:tcPr>
            <w:tcW w:w="5209" w:type="dxa"/>
            <w:tcBorders>
              <w:top w:val="single" w:sz="2" w:space="0" w:color="auto"/>
              <w:left w:val="single" w:sz="2" w:space="0" w:color="auto"/>
              <w:bottom w:val="single" w:sz="2" w:space="0" w:color="auto"/>
              <w:right w:val="single" w:sz="2" w:space="0" w:color="auto"/>
            </w:tcBorders>
          </w:tcPr>
          <w:p w14:paraId="72CEF2F7" w14:textId="77777777" w:rsidR="00872AFE" w:rsidRPr="00711388" w:rsidRDefault="00872AFE" w:rsidP="00567869">
            <w:pPr>
              <w:pStyle w:val="NormalLeft"/>
              <w:rPr>
                <w:lang w:val="en-GB"/>
              </w:rPr>
            </w:pPr>
            <w:r w:rsidRPr="00711388">
              <w:rPr>
                <w:lang w:val="en-GB"/>
              </w:rPr>
              <w:t>This is the total value of participations in financial and credit institutions. (for which there is an OF deduction)</w:t>
            </w:r>
          </w:p>
        </w:tc>
      </w:tr>
      <w:tr w:rsidR="00872AFE" w:rsidRPr="00711388" w14:paraId="133226A2" w14:textId="77777777" w:rsidTr="00567869">
        <w:tc>
          <w:tcPr>
            <w:tcW w:w="2507" w:type="dxa"/>
            <w:tcBorders>
              <w:top w:val="single" w:sz="2" w:space="0" w:color="auto"/>
              <w:left w:val="single" w:sz="2" w:space="0" w:color="auto"/>
              <w:bottom w:val="single" w:sz="2" w:space="0" w:color="auto"/>
              <w:right w:val="single" w:sz="2" w:space="0" w:color="auto"/>
            </w:tcBorders>
          </w:tcPr>
          <w:p w14:paraId="618F7731" w14:textId="77777777" w:rsidR="00872AFE" w:rsidRPr="00711388" w:rsidRDefault="00872AFE" w:rsidP="00567869">
            <w:pPr>
              <w:pStyle w:val="NormalLeft"/>
              <w:rPr>
                <w:lang w:val="en-GB"/>
              </w:rPr>
            </w:pPr>
            <w:r w:rsidRPr="00711388">
              <w:rPr>
                <w:lang w:val="en-GB"/>
              </w:rPr>
              <w:t>R0001/C0160</w:t>
            </w:r>
          </w:p>
        </w:tc>
        <w:tc>
          <w:tcPr>
            <w:tcW w:w="1570" w:type="dxa"/>
            <w:tcBorders>
              <w:top w:val="single" w:sz="2" w:space="0" w:color="auto"/>
              <w:left w:val="single" w:sz="2" w:space="0" w:color="auto"/>
              <w:bottom w:val="single" w:sz="2" w:space="0" w:color="auto"/>
              <w:right w:val="single" w:sz="2" w:space="0" w:color="auto"/>
            </w:tcBorders>
          </w:tcPr>
          <w:p w14:paraId="57DC758E" w14:textId="1D827E9C" w:rsidR="00872AFE" w:rsidRPr="00711388" w:rsidRDefault="00872AFE" w:rsidP="00567869">
            <w:pPr>
              <w:pStyle w:val="NormalLeft"/>
              <w:rPr>
                <w:lang w:val="en-GB"/>
              </w:rPr>
            </w:pPr>
            <w:r w:rsidRPr="00711388">
              <w:rPr>
                <w:lang w:val="en-GB"/>
              </w:rPr>
              <w:t xml:space="preserve">Total participations in financial and credit institutions </w:t>
            </w:r>
            <w:r w:rsidR="00845F43" w:rsidRPr="00711388">
              <w:rPr>
                <w:lang w:val="en-GB"/>
              </w:rPr>
              <w:t>-</w:t>
            </w:r>
            <w:r w:rsidRPr="00711388">
              <w:rPr>
                <w:lang w:val="en-GB"/>
              </w:rPr>
              <w:t xml:space="preserve"> Common Equity Tier 1</w:t>
            </w:r>
          </w:p>
        </w:tc>
        <w:tc>
          <w:tcPr>
            <w:tcW w:w="5209" w:type="dxa"/>
            <w:tcBorders>
              <w:top w:val="single" w:sz="2" w:space="0" w:color="auto"/>
              <w:left w:val="single" w:sz="2" w:space="0" w:color="auto"/>
              <w:bottom w:val="single" w:sz="2" w:space="0" w:color="auto"/>
              <w:right w:val="single" w:sz="2" w:space="0" w:color="auto"/>
            </w:tcBorders>
          </w:tcPr>
          <w:p w14:paraId="3F96B1DC" w14:textId="77777777" w:rsidR="00872AFE" w:rsidRPr="00711388" w:rsidRDefault="00872AFE" w:rsidP="00567869">
            <w:pPr>
              <w:pStyle w:val="NormalLeft"/>
              <w:rPr>
                <w:lang w:val="en-GB"/>
              </w:rPr>
            </w:pPr>
            <w:r w:rsidRPr="00711388">
              <w:rPr>
                <w:lang w:val="en-GB"/>
              </w:rPr>
              <w:t>This is the total value of Common Equity Tier 1 held in financial and credit institutions. (for which there is an OF deduction)</w:t>
            </w:r>
          </w:p>
        </w:tc>
      </w:tr>
      <w:tr w:rsidR="00872AFE" w:rsidRPr="00711388" w14:paraId="307836A5" w14:textId="77777777" w:rsidTr="00567869">
        <w:tc>
          <w:tcPr>
            <w:tcW w:w="2507" w:type="dxa"/>
            <w:tcBorders>
              <w:top w:val="single" w:sz="2" w:space="0" w:color="auto"/>
              <w:left w:val="single" w:sz="2" w:space="0" w:color="auto"/>
              <w:bottom w:val="single" w:sz="2" w:space="0" w:color="auto"/>
              <w:right w:val="single" w:sz="2" w:space="0" w:color="auto"/>
            </w:tcBorders>
          </w:tcPr>
          <w:p w14:paraId="0600C2F0" w14:textId="77777777" w:rsidR="00872AFE" w:rsidRPr="00711388" w:rsidRDefault="00872AFE" w:rsidP="00567869">
            <w:pPr>
              <w:pStyle w:val="NormalLeft"/>
              <w:rPr>
                <w:lang w:val="en-GB"/>
              </w:rPr>
            </w:pPr>
            <w:r w:rsidRPr="00711388">
              <w:rPr>
                <w:lang w:val="en-GB"/>
              </w:rPr>
              <w:t>R0001/C0170</w:t>
            </w:r>
          </w:p>
        </w:tc>
        <w:tc>
          <w:tcPr>
            <w:tcW w:w="1570" w:type="dxa"/>
            <w:tcBorders>
              <w:top w:val="single" w:sz="2" w:space="0" w:color="auto"/>
              <w:left w:val="single" w:sz="2" w:space="0" w:color="auto"/>
              <w:bottom w:val="single" w:sz="2" w:space="0" w:color="auto"/>
              <w:right w:val="single" w:sz="2" w:space="0" w:color="auto"/>
            </w:tcBorders>
          </w:tcPr>
          <w:p w14:paraId="6643197F" w14:textId="561F5B4C" w:rsidR="00872AFE" w:rsidRPr="00711388" w:rsidRDefault="00872AFE" w:rsidP="00567869">
            <w:pPr>
              <w:pStyle w:val="NormalLeft"/>
              <w:rPr>
                <w:lang w:val="en-GB"/>
              </w:rPr>
            </w:pPr>
            <w:r w:rsidRPr="00711388">
              <w:rPr>
                <w:lang w:val="en-GB"/>
              </w:rPr>
              <w:t xml:space="preserve">Total participations in financial and credit institutions </w:t>
            </w:r>
            <w:r w:rsidR="00845F43" w:rsidRPr="00711388">
              <w:rPr>
                <w:lang w:val="en-GB"/>
              </w:rPr>
              <w:t>-</w:t>
            </w:r>
            <w:r w:rsidRPr="00711388">
              <w:rPr>
                <w:lang w:val="en-GB"/>
              </w:rPr>
              <w:t xml:space="preserve"> Additional Tier 1</w:t>
            </w:r>
          </w:p>
        </w:tc>
        <w:tc>
          <w:tcPr>
            <w:tcW w:w="5209" w:type="dxa"/>
            <w:tcBorders>
              <w:top w:val="single" w:sz="2" w:space="0" w:color="auto"/>
              <w:left w:val="single" w:sz="2" w:space="0" w:color="auto"/>
              <w:bottom w:val="single" w:sz="2" w:space="0" w:color="auto"/>
              <w:right w:val="single" w:sz="2" w:space="0" w:color="auto"/>
            </w:tcBorders>
          </w:tcPr>
          <w:p w14:paraId="373612B3" w14:textId="77777777" w:rsidR="00872AFE" w:rsidRPr="00711388" w:rsidRDefault="00872AFE" w:rsidP="00567869">
            <w:pPr>
              <w:pStyle w:val="NormalLeft"/>
              <w:rPr>
                <w:lang w:val="en-GB"/>
              </w:rPr>
            </w:pPr>
            <w:r w:rsidRPr="00711388">
              <w:rPr>
                <w:lang w:val="en-GB"/>
              </w:rPr>
              <w:t>This is the total value of Additional Tier 1 held in financial and credit institutions. (for which there is an OF deduction)</w:t>
            </w:r>
          </w:p>
        </w:tc>
      </w:tr>
      <w:tr w:rsidR="00872AFE" w:rsidRPr="00711388" w14:paraId="1769E5D6" w14:textId="77777777" w:rsidTr="00567869">
        <w:tc>
          <w:tcPr>
            <w:tcW w:w="2507" w:type="dxa"/>
            <w:tcBorders>
              <w:top w:val="single" w:sz="2" w:space="0" w:color="auto"/>
              <w:left w:val="single" w:sz="2" w:space="0" w:color="auto"/>
              <w:bottom w:val="single" w:sz="2" w:space="0" w:color="auto"/>
              <w:right w:val="single" w:sz="2" w:space="0" w:color="auto"/>
            </w:tcBorders>
          </w:tcPr>
          <w:p w14:paraId="0ED514B6" w14:textId="77777777" w:rsidR="00872AFE" w:rsidRPr="00711388" w:rsidRDefault="00872AFE" w:rsidP="00567869">
            <w:pPr>
              <w:pStyle w:val="NormalLeft"/>
              <w:rPr>
                <w:lang w:val="en-GB"/>
              </w:rPr>
            </w:pPr>
            <w:r w:rsidRPr="00711388">
              <w:rPr>
                <w:lang w:val="en-GB"/>
              </w:rPr>
              <w:lastRenderedPageBreak/>
              <w:t>R0001/C0180</w:t>
            </w:r>
          </w:p>
        </w:tc>
        <w:tc>
          <w:tcPr>
            <w:tcW w:w="1570" w:type="dxa"/>
            <w:tcBorders>
              <w:top w:val="single" w:sz="2" w:space="0" w:color="auto"/>
              <w:left w:val="single" w:sz="2" w:space="0" w:color="auto"/>
              <w:bottom w:val="single" w:sz="2" w:space="0" w:color="auto"/>
              <w:right w:val="single" w:sz="2" w:space="0" w:color="auto"/>
            </w:tcBorders>
          </w:tcPr>
          <w:p w14:paraId="1F884982" w14:textId="685C1D3D" w:rsidR="00872AFE" w:rsidRPr="00711388" w:rsidRDefault="00872AFE" w:rsidP="00567869">
            <w:pPr>
              <w:pStyle w:val="NormalLeft"/>
              <w:rPr>
                <w:lang w:val="en-GB"/>
              </w:rPr>
            </w:pPr>
            <w:r w:rsidRPr="00711388">
              <w:rPr>
                <w:lang w:val="en-GB"/>
              </w:rPr>
              <w:t>Total participations in financial and credit institutions</w:t>
            </w:r>
            <w:r w:rsidR="00711388" w:rsidRPr="00711388">
              <w:rPr>
                <w:lang w:val="en-GB"/>
              </w:rPr>
              <w:t>-</w:t>
            </w:r>
            <w:r w:rsidRPr="00711388">
              <w:rPr>
                <w:lang w:val="en-GB"/>
              </w:rPr>
              <w:t xml:space="preserve"> Tier 2</w:t>
            </w:r>
          </w:p>
        </w:tc>
        <w:tc>
          <w:tcPr>
            <w:tcW w:w="5209" w:type="dxa"/>
            <w:tcBorders>
              <w:top w:val="single" w:sz="2" w:space="0" w:color="auto"/>
              <w:left w:val="single" w:sz="2" w:space="0" w:color="auto"/>
              <w:bottom w:val="single" w:sz="2" w:space="0" w:color="auto"/>
              <w:right w:val="single" w:sz="2" w:space="0" w:color="auto"/>
            </w:tcBorders>
          </w:tcPr>
          <w:p w14:paraId="4A78CD54" w14:textId="77777777" w:rsidR="00872AFE" w:rsidRPr="00711388" w:rsidRDefault="00872AFE" w:rsidP="00567869">
            <w:pPr>
              <w:pStyle w:val="NormalLeft"/>
              <w:rPr>
                <w:lang w:val="en-GB"/>
              </w:rPr>
            </w:pPr>
            <w:r w:rsidRPr="00711388">
              <w:rPr>
                <w:lang w:val="en-GB"/>
              </w:rPr>
              <w:t>This is the total value of Tier 2 held in financial and credit institutions. (for which there is an OF deduction)</w:t>
            </w:r>
          </w:p>
        </w:tc>
      </w:tr>
      <w:tr w:rsidR="00872AFE" w:rsidRPr="00711388" w14:paraId="0407E4A7" w14:textId="77777777" w:rsidTr="00567869">
        <w:tc>
          <w:tcPr>
            <w:tcW w:w="2507" w:type="dxa"/>
            <w:tcBorders>
              <w:top w:val="single" w:sz="2" w:space="0" w:color="auto"/>
              <w:left w:val="single" w:sz="2" w:space="0" w:color="auto"/>
              <w:bottom w:val="single" w:sz="2" w:space="0" w:color="auto"/>
              <w:right w:val="single" w:sz="2" w:space="0" w:color="auto"/>
            </w:tcBorders>
          </w:tcPr>
          <w:p w14:paraId="54A2FFCF" w14:textId="77777777" w:rsidR="00872AFE" w:rsidRPr="00711388" w:rsidRDefault="00872AFE" w:rsidP="00567869">
            <w:pPr>
              <w:pStyle w:val="NormalCentered"/>
              <w:rPr>
                <w:lang w:val="en-GB"/>
              </w:rPr>
            </w:pPr>
            <w:r w:rsidRPr="00711388">
              <w:rPr>
                <w:i/>
                <w:iCs/>
                <w:lang w:val="en-GB"/>
              </w:rPr>
              <w:t>Own funds deductions</w:t>
            </w:r>
          </w:p>
        </w:tc>
        <w:tc>
          <w:tcPr>
            <w:tcW w:w="1570" w:type="dxa"/>
            <w:tcBorders>
              <w:top w:val="single" w:sz="2" w:space="0" w:color="auto"/>
              <w:left w:val="single" w:sz="2" w:space="0" w:color="auto"/>
              <w:bottom w:val="single" w:sz="2" w:space="0" w:color="auto"/>
              <w:right w:val="single" w:sz="2" w:space="0" w:color="auto"/>
            </w:tcBorders>
          </w:tcPr>
          <w:p w14:paraId="0C3C8377" w14:textId="77777777" w:rsidR="00872AFE" w:rsidRPr="00711388" w:rsidRDefault="00872AFE" w:rsidP="00567869">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088C28DA" w14:textId="77777777" w:rsidR="00872AFE" w:rsidRPr="00711388" w:rsidRDefault="00872AFE" w:rsidP="00567869">
            <w:pPr>
              <w:pStyle w:val="NormalCentered"/>
              <w:rPr>
                <w:lang w:val="en-GB"/>
              </w:rPr>
            </w:pPr>
          </w:p>
        </w:tc>
      </w:tr>
      <w:tr w:rsidR="00872AFE" w:rsidRPr="00711388" w14:paraId="31201E28" w14:textId="77777777" w:rsidTr="00567869">
        <w:tc>
          <w:tcPr>
            <w:tcW w:w="2507" w:type="dxa"/>
            <w:tcBorders>
              <w:top w:val="single" w:sz="2" w:space="0" w:color="auto"/>
              <w:left w:val="single" w:sz="2" w:space="0" w:color="auto"/>
              <w:bottom w:val="single" w:sz="2" w:space="0" w:color="auto"/>
              <w:right w:val="single" w:sz="2" w:space="0" w:color="auto"/>
            </w:tcBorders>
          </w:tcPr>
          <w:p w14:paraId="3DDB89A6" w14:textId="77777777" w:rsidR="00872AFE" w:rsidRPr="00711388" w:rsidRDefault="00872AFE" w:rsidP="00567869">
            <w:pPr>
              <w:pStyle w:val="NormalLeft"/>
              <w:rPr>
                <w:lang w:val="en-GB"/>
              </w:rPr>
            </w:pPr>
            <w:r w:rsidRPr="00711388">
              <w:rPr>
                <w:lang w:val="en-GB"/>
              </w:rPr>
              <w:t>R0010/C0190</w:t>
            </w:r>
          </w:p>
        </w:tc>
        <w:tc>
          <w:tcPr>
            <w:tcW w:w="1570" w:type="dxa"/>
            <w:tcBorders>
              <w:top w:val="single" w:sz="2" w:space="0" w:color="auto"/>
              <w:left w:val="single" w:sz="2" w:space="0" w:color="auto"/>
              <w:bottom w:val="single" w:sz="2" w:space="0" w:color="auto"/>
              <w:right w:val="single" w:sz="2" w:space="0" w:color="auto"/>
            </w:tcBorders>
          </w:tcPr>
          <w:p w14:paraId="2A3C7AE0" w14:textId="34C21538" w:rsidR="00872AFE" w:rsidRPr="00711388" w:rsidRDefault="00872AFE" w:rsidP="00567869">
            <w:pPr>
              <w:pStyle w:val="NormalLeft"/>
              <w:rPr>
                <w:lang w:val="en-GB"/>
              </w:rPr>
            </w:pPr>
            <w:r w:rsidRPr="00711388">
              <w:rPr>
                <w:lang w:val="en-GB"/>
              </w:rPr>
              <w:t xml:space="preserve">Article 68 (1) deduction </w:t>
            </w:r>
            <w:r w:rsidR="00845F43" w:rsidRPr="00711388">
              <w:rPr>
                <w:lang w:val="en-GB"/>
              </w:rPr>
              <w:t>-</w:t>
            </w:r>
            <w:r w:rsidRPr="00711388">
              <w:rPr>
                <w:lang w:val="en-GB"/>
              </w:rPr>
              <w:t xml:space="preserve"> total</w:t>
            </w:r>
          </w:p>
        </w:tc>
        <w:tc>
          <w:tcPr>
            <w:tcW w:w="5209" w:type="dxa"/>
            <w:tcBorders>
              <w:top w:val="single" w:sz="2" w:space="0" w:color="auto"/>
              <w:left w:val="single" w:sz="2" w:space="0" w:color="auto"/>
              <w:bottom w:val="single" w:sz="2" w:space="0" w:color="auto"/>
              <w:right w:val="single" w:sz="2" w:space="0" w:color="auto"/>
            </w:tcBorders>
          </w:tcPr>
          <w:p w14:paraId="6D42A77B" w14:textId="77777777" w:rsidR="00872AFE" w:rsidRPr="00711388" w:rsidRDefault="00872AFE" w:rsidP="00567869">
            <w:pPr>
              <w:pStyle w:val="NormalLeft"/>
              <w:rPr>
                <w:lang w:val="en-GB"/>
              </w:rPr>
            </w:pPr>
            <w:r w:rsidRPr="00711388">
              <w:rPr>
                <w:lang w:val="en-GB"/>
              </w:rPr>
              <w:t>This is the total value of the Article 68 (1) deduction, specified in Delegated Regulation (EU) 2015/35.</w:t>
            </w:r>
          </w:p>
        </w:tc>
      </w:tr>
      <w:tr w:rsidR="00872AFE" w:rsidRPr="00711388" w14:paraId="15A3BA0F" w14:textId="77777777" w:rsidTr="00567869">
        <w:tc>
          <w:tcPr>
            <w:tcW w:w="2507" w:type="dxa"/>
            <w:tcBorders>
              <w:top w:val="single" w:sz="2" w:space="0" w:color="auto"/>
              <w:left w:val="single" w:sz="2" w:space="0" w:color="auto"/>
              <w:bottom w:val="single" w:sz="2" w:space="0" w:color="auto"/>
              <w:right w:val="single" w:sz="2" w:space="0" w:color="auto"/>
            </w:tcBorders>
          </w:tcPr>
          <w:p w14:paraId="3831C3C4" w14:textId="77777777" w:rsidR="00872AFE" w:rsidRPr="00711388" w:rsidRDefault="00872AFE" w:rsidP="00567869">
            <w:pPr>
              <w:pStyle w:val="NormalLeft"/>
              <w:rPr>
                <w:lang w:val="en-GB"/>
              </w:rPr>
            </w:pPr>
            <w:r w:rsidRPr="00711388">
              <w:rPr>
                <w:lang w:val="en-GB"/>
              </w:rPr>
              <w:t>R0010/C0200</w:t>
            </w:r>
          </w:p>
        </w:tc>
        <w:tc>
          <w:tcPr>
            <w:tcW w:w="1570" w:type="dxa"/>
            <w:tcBorders>
              <w:top w:val="single" w:sz="2" w:space="0" w:color="auto"/>
              <w:left w:val="single" w:sz="2" w:space="0" w:color="auto"/>
              <w:bottom w:val="single" w:sz="2" w:space="0" w:color="auto"/>
              <w:right w:val="single" w:sz="2" w:space="0" w:color="auto"/>
            </w:tcBorders>
          </w:tcPr>
          <w:p w14:paraId="68300ADF" w14:textId="78870F64" w:rsidR="00872AFE" w:rsidRPr="00711388" w:rsidRDefault="00872AFE" w:rsidP="00567869">
            <w:pPr>
              <w:pStyle w:val="NormalLeft"/>
              <w:rPr>
                <w:lang w:val="en-GB"/>
              </w:rPr>
            </w:pPr>
            <w:r w:rsidRPr="00711388">
              <w:rPr>
                <w:lang w:val="en-GB"/>
              </w:rPr>
              <w:t xml:space="preserve">Article 68 (1) deduction </w:t>
            </w:r>
            <w:r w:rsidR="00845F43" w:rsidRPr="00711388">
              <w:rPr>
                <w:lang w:val="en-GB"/>
              </w:rPr>
              <w:t>-</w:t>
            </w:r>
            <w:r w:rsidRPr="00711388">
              <w:rPr>
                <w:lang w:val="en-GB"/>
              </w:rPr>
              <w:t xml:space="preserve"> tier 1 unrestricted</w:t>
            </w:r>
          </w:p>
        </w:tc>
        <w:tc>
          <w:tcPr>
            <w:tcW w:w="5209" w:type="dxa"/>
            <w:tcBorders>
              <w:top w:val="single" w:sz="2" w:space="0" w:color="auto"/>
              <w:left w:val="single" w:sz="2" w:space="0" w:color="auto"/>
              <w:bottom w:val="single" w:sz="2" w:space="0" w:color="auto"/>
              <w:right w:val="single" w:sz="2" w:space="0" w:color="auto"/>
            </w:tcBorders>
          </w:tcPr>
          <w:p w14:paraId="161DF098" w14:textId="77777777" w:rsidR="00872AFE" w:rsidRPr="00711388" w:rsidRDefault="00872AFE" w:rsidP="00567869">
            <w:pPr>
              <w:pStyle w:val="NormalLeft"/>
              <w:rPr>
                <w:lang w:val="en-GB"/>
              </w:rPr>
            </w:pPr>
            <w:r w:rsidRPr="00711388">
              <w:rPr>
                <w:lang w:val="en-GB"/>
              </w:rPr>
              <w:t>This is the value of the Article 68(1) deduction which is deducted from tier 1 unrestricted items in accordance with Article 68 (5) of Delegated Regulation (EU) 2015/35.</w:t>
            </w:r>
          </w:p>
        </w:tc>
      </w:tr>
      <w:tr w:rsidR="00872AFE" w:rsidRPr="00711388" w14:paraId="52ACBEA9" w14:textId="77777777" w:rsidTr="00567869">
        <w:tc>
          <w:tcPr>
            <w:tcW w:w="2507" w:type="dxa"/>
            <w:tcBorders>
              <w:top w:val="single" w:sz="2" w:space="0" w:color="auto"/>
              <w:left w:val="single" w:sz="2" w:space="0" w:color="auto"/>
              <w:bottom w:val="single" w:sz="2" w:space="0" w:color="auto"/>
              <w:right w:val="single" w:sz="2" w:space="0" w:color="auto"/>
            </w:tcBorders>
          </w:tcPr>
          <w:p w14:paraId="452585D3" w14:textId="77777777" w:rsidR="00872AFE" w:rsidRPr="00711388" w:rsidRDefault="00872AFE" w:rsidP="00567869">
            <w:pPr>
              <w:pStyle w:val="NormalLeft"/>
              <w:rPr>
                <w:lang w:val="en-GB"/>
              </w:rPr>
            </w:pPr>
            <w:r w:rsidRPr="00711388">
              <w:rPr>
                <w:lang w:val="en-GB"/>
              </w:rPr>
              <w:t>R0010/C0210</w:t>
            </w:r>
          </w:p>
        </w:tc>
        <w:tc>
          <w:tcPr>
            <w:tcW w:w="1570" w:type="dxa"/>
            <w:tcBorders>
              <w:top w:val="single" w:sz="2" w:space="0" w:color="auto"/>
              <w:left w:val="single" w:sz="2" w:space="0" w:color="auto"/>
              <w:bottom w:val="single" w:sz="2" w:space="0" w:color="auto"/>
              <w:right w:val="single" w:sz="2" w:space="0" w:color="auto"/>
            </w:tcBorders>
          </w:tcPr>
          <w:p w14:paraId="4B8BC838" w14:textId="24BD66FC" w:rsidR="00872AFE" w:rsidRPr="00711388" w:rsidRDefault="00872AFE" w:rsidP="00567869">
            <w:pPr>
              <w:pStyle w:val="NormalLeft"/>
              <w:rPr>
                <w:lang w:val="en-GB"/>
              </w:rPr>
            </w:pPr>
            <w:r w:rsidRPr="00711388">
              <w:rPr>
                <w:lang w:val="en-GB"/>
              </w:rPr>
              <w:t xml:space="preserve">Article 68 (1) deduction </w:t>
            </w:r>
            <w:r w:rsidR="00845F43" w:rsidRPr="00711388">
              <w:rPr>
                <w:lang w:val="en-GB"/>
              </w:rPr>
              <w:t>-</w:t>
            </w:r>
            <w:r w:rsidRPr="00711388">
              <w:rPr>
                <w:lang w:val="en-GB"/>
              </w:rPr>
              <w:t xml:space="preserve"> tier 1 restricted</w:t>
            </w:r>
          </w:p>
        </w:tc>
        <w:tc>
          <w:tcPr>
            <w:tcW w:w="5209" w:type="dxa"/>
            <w:tcBorders>
              <w:top w:val="single" w:sz="2" w:space="0" w:color="auto"/>
              <w:left w:val="single" w:sz="2" w:space="0" w:color="auto"/>
              <w:bottom w:val="single" w:sz="2" w:space="0" w:color="auto"/>
              <w:right w:val="single" w:sz="2" w:space="0" w:color="auto"/>
            </w:tcBorders>
          </w:tcPr>
          <w:p w14:paraId="4C8CDAA5" w14:textId="77777777" w:rsidR="00872AFE" w:rsidRPr="00711388" w:rsidRDefault="00872AFE" w:rsidP="00567869">
            <w:pPr>
              <w:pStyle w:val="NormalLeft"/>
              <w:rPr>
                <w:lang w:val="en-GB"/>
              </w:rPr>
            </w:pPr>
            <w:r w:rsidRPr="00711388">
              <w:rPr>
                <w:lang w:val="en-GB"/>
              </w:rPr>
              <w:t>This is the value of the Article 68(1) deduction which is deducted from tier 1 restricted items in accordance with Article 68 (5) of Delegated Regulation (EU) 2015/35.</w:t>
            </w:r>
          </w:p>
        </w:tc>
      </w:tr>
      <w:tr w:rsidR="00872AFE" w:rsidRPr="00711388" w14:paraId="0A4552EE" w14:textId="77777777" w:rsidTr="00567869">
        <w:tc>
          <w:tcPr>
            <w:tcW w:w="2507" w:type="dxa"/>
            <w:tcBorders>
              <w:top w:val="single" w:sz="2" w:space="0" w:color="auto"/>
              <w:left w:val="single" w:sz="2" w:space="0" w:color="auto"/>
              <w:bottom w:val="single" w:sz="2" w:space="0" w:color="auto"/>
              <w:right w:val="single" w:sz="2" w:space="0" w:color="auto"/>
            </w:tcBorders>
          </w:tcPr>
          <w:p w14:paraId="481B479D" w14:textId="77777777" w:rsidR="00872AFE" w:rsidRPr="00711388" w:rsidRDefault="00872AFE" w:rsidP="00567869">
            <w:pPr>
              <w:pStyle w:val="NormalLeft"/>
              <w:rPr>
                <w:lang w:val="en-GB"/>
              </w:rPr>
            </w:pPr>
            <w:r w:rsidRPr="00711388">
              <w:rPr>
                <w:lang w:val="en-GB"/>
              </w:rPr>
              <w:t>R0010/C0220</w:t>
            </w:r>
          </w:p>
        </w:tc>
        <w:tc>
          <w:tcPr>
            <w:tcW w:w="1570" w:type="dxa"/>
            <w:tcBorders>
              <w:top w:val="single" w:sz="2" w:space="0" w:color="auto"/>
              <w:left w:val="single" w:sz="2" w:space="0" w:color="auto"/>
              <w:bottom w:val="single" w:sz="2" w:space="0" w:color="auto"/>
              <w:right w:val="single" w:sz="2" w:space="0" w:color="auto"/>
            </w:tcBorders>
          </w:tcPr>
          <w:p w14:paraId="5997334A" w14:textId="455457B5" w:rsidR="00872AFE" w:rsidRPr="00711388" w:rsidRDefault="00872AFE" w:rsidP="00567869">
            <w:pPr>
              <w:pStyle w:val="NormalLeft"/>
              <w:rPr>
                <w:lang w:val="en-GB"/>
              </w:rPr>
            </w:pPr>
            <w:r w:rsidRPr="00711388">
              <w:rPr>
                <w:lang w:val="en-GB"/>
              </w:rPr>
              <w:t xml:space="preserve">Article 68 (1) deduction </w:t>
            </w:r>
            <w:r w:rsidR="00845F43" w:rsidRPr="00711388">
              <w:rPr>
                <w:lang w:val="en-GB"/>
              </w:rPr>
              <w:t>-</w:t>
            </w:r>
            <w:r w:rsidRPr="00711388">
              <w:rPr>
                <w:lang w:val="en-GB"/>
              </w:rPr>
              <w:t xml:space="preserve"> Tier 2</w:t>
            </w:r>
          </w:p>
        </w:tc>
        <w:tc>
          <w:tcPr>
            <w:tcW w:w="5209" w:type="dxa"/>
            <w:tcBorders>
              <w:top w:val="single" w:sz="2" w:space="0" w:color="auto"/>
              <w:left w:val="single" w:sz="2" w:space="0" w:color="auto"/>
              <w:bottom w:val="single" w:sz="2" w:space="0" w:color="auto"/>
              <w:right w:val="single" w:sz="2" w:space="0" w:color="auto"/>
            </w:tcBorders>
          </w:tcPr>
          <w:p w14:paraId="1897953F" w14:textId="77777777" w:rsidR="00872AFE" w:rsidRPr="00711388" w:rsidRDefault="00872AFE" w:rsidP="00567869">
            <w:pPr>
              <w:pStyle w:val="NormalLeft"/>
              <w:rPr>
                <w:lang w:val="en-GB"/>
              </w:rPr>
            </w:pPr>
            <w:r w:rsidRPr="00711388">
              <w:rPr>
                <w:lang w:val="en-GB"/>
              </w:rPr>
              <w:t>This is the value of the Article 68(1) deduction which is deducted from tier 2 items in accordance with Article 68 (5) of Delegated Regulation (EU) 2015/35.</w:t>
            </w:r>
          </w:p>
        </w:tc>
      </w:tr>
      <w:tr w:rsidR="00872AFE" w:rsidRPr="00711388" w14:paraId="23A2A06A" w14:textId="77777777" w:rsidTr="00567869">
        <w:tc>
          <w:tcPr>
            <w:tcW w:w="2507" w:type="dxa"/>
            <w:tcBorders>
              <w:top w:val="single" w:sz="2" w:space="0" w:color="auto"/>
              <w:left w:val="single" w:sz="2" w:space="0" w:color="auto"/>
              <w:bottom w:val="single" w:sz="2" w:space="0" w:color="auto"/>
              <w:right w:val="single" w:sz="2" w:space="0" w:color="auto"/>
            </w:tcBorders>
          </w:tcPr>
          <w:p w14:paraId="208B1B0D" w14:textId="77777777" w:rsidR="00872AFE" w:rsidRPr="00711388" w:rsidRDefault="00872AFE" w:rsidP="00567869">
            <w:pPr>
              <w:pStyle w:val="NormalLeft"/>
              <w:rPr>
                <w:lang w:val="en-GB"/>
              </w:rPr>
            </w:pPr>
            <w:r w:rsidRPr="00711388">
              <w:rPr>
                <w:lang w:val="en-GB"/>
              </w:rPr>
              <w:t>R0020/C0190</w:t>
            </w:r>
          </w:p>
        </w:tc>
        <w:tc>
          <w:tcPr>
            <w:tcW w:w="1570" w:type="dxa"/>
            <w:tcBorders>
              <w:top w:val="single" w:sz="2" w:space="0" w:color="auto"/>
              <w:left w:val="single" w:sz="2" w:space="0" w:color="auto"/>
              <w:bottom w:val="single" w:sz="2" w:space="0" w:color="auto"/>
              <w:right w:val="single" w:sz="2" w:space="0" w:color="auto"/>
            </w:tcBorders>
          </w:tcPr>
          <w:p w14:paraId="13998A1B" w14:textId="050991C6" w:rsidR="00872AFE" w:rsidRPr="00711388" w:rsidRDefault="00872AFE" w:rsidP="00567869">
            <w:pPr>
              <w:pStyle w:val="NormalLeft"/>
              <w:rPr>
                <w:lang w:val="en-GB"/>
              </w:rPr>
            </w:pPr>
            <w:r w:rsidRPr="00711388">
              <w:rPr>
                <w:lang w:val="en-GB"/>
              </w:rPr>
              <w:t xml:space="preserve">Article 68(2) deduction </w:t>
            </w:r>
            <w:r w:rsidR="00845F43" w:rsidRPr="00711388">
              <w:rPr>
                <w:lang w:val="en-GB"/>
              </w:rPr>
              <w:t>-</w:t>
            </w:r>
            <w:r w:rsidRPr="00711388">
              <w:rPr>
                <w:lang w:val="en-GB"/>
              </w:rPr>
              <w:t xml:space="preserve"> total</w:t>
            </w:r>
          </w:p>
        </w:tc>
        <w:tc>
          <w:tcPr>
            <w:tcW w:w="5209" w:type="dxa"/>
            <w:tcBorders>
              <w:top w:val="single" w:sz="2" w:space="0" w:color="auto"/>
              <w:left w:val="single" w:sz="2" w:space="0" w:color="auto"/>
              <w:bottom w:val="single" w:sz="2" w:space="0" w:color="auto"/>
              <w:right w:val="single" w:sz="2" w:space="0" w:color="auto"/>
            </w:tcBorders>
          </w:tcPr>
          <w:p w14:paraId="0453F31F" w14:textId="77777777" w:rsidR="00872AFE" w:rsidRPr="00711388" w:rsidRDefault="00872AFE" w:rsidP="00567869">
            <w:pPr>
              <w:pStyle w:val="NormalLeft"/>
              <w:rPr>
                <w:lang w:val="en-GB"/>
              </w:rPr>
            </w:pPr>
            <w:r w:rsidRPr="00711388">
              <w:rPr>
                <w:lang w:val="en-GB"/>
              </w:rPr>
              <w:t>This is the total value of the Article 68 (2) deduction of Delegated Regulation (EU) 2015/35.</w:t>
            </w:r>
          </w:p>
        </w:tc>
      </w:tr>
      <w:tr w:rsidR="00872AFE" w:rsidRPr="00711388" w14:paraId="70255551" w14:textId="77777777" w:rsidTr="00567869">
        <w:tc>
          <w:tcPr>
            <w:tcW w:w="2507" w:type="dxa"/>
            <w:tcBorders>
              <w:top w:val="single" w:sz="2" w:space="0" w:color="auto"/>
              <w:left w:val="single" w:sz="2" w:space="0" w:color="auto"/>
              <w:bottom w:val="single" w:sz="2" w:space="0" w:color="auto"/>
              <w:right w:val="single" w:sz="2" w:space="0" w:color="auto"/>
            </w:tcBorders>
          </w:tcPr>
          <w:p w14:paraId="30F0C62B" w14:textId="77777777" w:rsidR="00872AFE" w:rsidRPr="00711388" w:rsidRDefault="00872AFE" w:rsidP="00567869">
            <w:pPr>
              <w:pStyle w:val="NormalLeft"/>
              <w:rPr>
                <w:lang w:val="en-GB"/>
              </w:rPr>
            </w:pPr>
            <w:r w:rsidRPr="00711388">
              <w:rPr>
                <w:lang w:val="en-GB"/>
              </w:rPr>
              <w:t>R0020/C0200</w:t>
            </w:r>
          </w:p>
        </w:tc>
        <w:tc>
          <w:tcPr>
            <w:tcW w:w="1570" w:type="dxa"/>
            <w:tcBorders>
              <w:top w:val="single" w:sz="2" w:space="0" w:color="auto"/>
              <w:left w:val="single" w:sz="2" w:space="0" w:color="auto"/>
              <w:bottom w:val="single" w:sz="2" w:space="0" w:color="auto"/>
              <w:right w:val="single" w:sz="2" w:space="0" w:color="auto"/>
            </w:tcBorders>
          </w:tcPr>
          <w:p w14:paraId="1FEF3A49" w14:textId="75BAD401" w:rsidR="00872AFE" w:rsidRPr="00711388" w:rsidRDefault="00872AFE" w:rsidP="00567869">
            <w:pPr>
              <w:pStyle w:val="NormalLeft"/>
              <w:rPr>
                <w:lang w:val="en-GB"/>
              </w:rPr>
            </w:pPr>
            <w:r w:rsidRPr="00711388">
              <w:rPr>
                <w:lang w:val="en-GB"/>
              </w:rPr>
              <w:t xml:space="preserve">Article 68 (2) deduction </w:t>
            </w:r>
            <w:r w:rsidR="00845F43" w:rsidRPr="00711388">
              <w:rPr>
                <w:lang w:val="en-GB"/>
              </w:rPr>
              <w:t>-</w:t>
            </w:r>
            <w:r w:rsidRPr="00711388">
              <w:rPr>
                <w:lang w:val="en-GB"/>
              </w:rPr>
              <w:t xml:space="preserve"> tier 1 unrestricted</w:t>
            </w:r>
          </w:p>
        </w:tc>
        <w:tc>
          <w:tcPr>
            <w:tcW w:w="5209" w:type="dxa"/>
            <w:tcBorders>
              <w:top w:val="single" w:sz="2" w:space="0" w:color="auto"/>
              <w:left w:val="single" w:sz="2" w:space="0" w:color="auto"/>
              <w:bottom w:val="single" w:sz="2" w:space="0" w:color="auto"/>
              <w:right w:val="single" w:sz="2" w:space="0" w:color="auto"/>
            </w:tcBorders>
          </w:tcPr>
          <w:p w14:paraId="379BD41E" w14:textId="77777777" w:rsidR="00872AFE" w:rsidRPr="00711388" w:rsidRDefault="00872AFE" w:rsidP="00567869">
            <w:pPr>
              <w:pStyle w:val="NormalLeft"/>
              <w:rPr>
                <w:lang w:val="en-GB"/>
              </w:rPr>
            </w:pPr>
            <w:r w:rsidRPr="00711388">
              <w:rPr>
                <w:lang w:val="en-GB"/>
              </w:rPr>
              <w:t>This is the value of the Article 68(2) deduction which is deducted from tier 1 unrestricted items in accordance with Article 68 (5) of Delegated Regulation (EU) 2015/35.</w:t>
            </w:r>
          </w:p>
        </w:tc>
      </w:tr>
      <w:tr w:rsidR="00872AFE" w:rsidRPr="00711388" w14:paraId="4358305C" w14:textId="77777777" w:rsidTr="00567869">
        <w:tc>
          <w:tcPr>
            <w:tcW w:w="2507" w:type="dxa"/>
            <w:tcBorders>
              <w:top w:val="single" w:sz="2" w:space="0" w:color="auto"/>
              <w:left w:val="single" w:sz="2" w:space="0" w:color="auto"/>
              <w:bottom w:val="single" w:sz="2" w:space="0" w:color="auto"/>
              <w:right w:val="single" w:sz="2" w:space="0" w:color="auto"/>
            </w:tcBorders>
          </w:tcPr>
          <w:p w14:paraId="6346FD22" w14:textId="77777777" w:rsidR="00872AFE" w:rsidRPr="00711388" w:rsidRDefault="00872AFE" w:rsidP="00567869">
            <w:pPr>
              <w:pStyle w:val="NormalLeft"/>
              <w:rPr>
                <w:lang w:val="en-GB"/>
              </w:rPr>
            </w:pPr>
            <w:r w:rsidRPr="00711388">
              <w:rPr>
                <w:lang w:val="en-GB"/>
              </w:rPr>
              <w:t>R0020/C0210</w:t>
            </w:r>
          </w:p>
        </w:tc>
        <w:tc>
          <w:tcPr>
            <w:tcW w:w="1570" w:type="dxa"/>
            <w:tcBorders>
              <w:top w:val="single" w:sz="2" w:space="0" w:color="auto"/>
              <w:left w:val="single" w:sz="2" w:space="0" w:color="auto"/>
              <w:bottom w:val="single" w:sz="2" w:space="0" w:color="auto"/>
              <w:right w:val="single" w:sz="2" w:space="0" w:color="auto"/>
            </w:tcBorders>
          </w:tcPr>
          <w:p w14:paraId="3569F32B" w14:textId="6B409FC0" w:rsidR="00872AFE" w:rsidRPr="00711388" w:rsidRDefault="00872AFE" w:rsidP="00567869">
            <w:pPr>
              <w:pStyle w:val="NormalLeft"/>
              <w:rPr>
                <w:lang w:val="en-GB"/>
              </w:rPr>
            </w:pPr>
            <w:r w:rsidRPr="00711388">
              <w:rPr>
                <w:lang w:val="en-GB"/>
              </w:rPr>
              <w:t xml:space="preserve">Article 68 (2) deduction </w:t>
            </w:r>
            <w:r w:rsidR="00845F43" w:rsidRPr="00711388">
              <w:rPr>
                <w:lang w:val="en-GB"/>
              </w:rPr>
              <w:t>-</w:t>
            </w:r>
            <w:r w:rsidRPr="00711388">
              <w:rPr>
                <w:lang w:val="en-GB"/>
              </w:rPr>
              <w:t xml:space="preserve"> tier 1 restricted</w:t>
            </w:r>
          </w:p>
        </w:tc>
        <w:tc>
          <w:tcPr>
            <w:tcW w:w="5209" w:type="dxa"/>
            <w:tcBorders>
              <w:top w:val="single" w:sz="2" w:space="0" w:color="auto"/>
              <w:left w:val="single" w:sz="2" w:space="0" w:color="auto"/>
              <w:bottom w:val="single" w:sz="2" w:space="0" w:color="auto"/>
              <w:right w:val="single" w:sz="2" w:space="0" w:color="auto"/>
            </w:tcBorders>
          </w:tcPr>
          <w:p w14:paraId="3CA28F17" w14:textId="77777777" w:rsidR="00872AFE" w:rsidRPr="00711388" w:rsidRDefault="00872AFE" w:rsidP="00567869">
            <w:pPr>
              <w:pStyle w:val="NormalLeft"/>
              <w:rPr>
                <w:lang w:val="en-GB"/>
              </w:rPr>
            </w:pPr>
            <w:r w:rsidRPr="00711388">
              <w:rPr>
                <w:lang w:val="en-GB"/>
              </w:rPr>
              <w:t>This is the value of the Article 68 (2) deduction which is deducted from tier 1 restricted items in accordance with Article 68 (5) of Delegated Regulation (EU) 2015/35.</w:t>
            </w:r>
          </w:p>
        </w:tc>
      </w:tr>
      <w:tr w:rsidR="00872AFE" w:rsidRPr="00711388" w14:paraId="2BA67175" w14:textId="77777777" w:rsidTr="00567869">
        <w:tc>
          <w:tcPr>
            <w:tcW w:w="2507" w:type="dxa"/>
            <w:tcBorders>
              <w:top w:val="single" w:sz="2" w:space="0" w:color="auto"/>
              <w:left w:val="single" w:sz="2" w:space="0" w:color="auto"/>
              <w:bottom w:val="single" w:sz="2" w:space="0" w:color="auto"/>
              <w:right w:val="single" w:sz="2" w:space="0" w:color="auto"/>
            </w:tcBorders>
          </w:tcPr>
          <w:p w14:paraId="29440C72" w14:textId="77777777" w:rsidR="00872AFE" w:rsidRPr="00711388" w:rsidRDefault="00872AFE" w:rsidP="00567869">
            <w:pPr>
              <w:pStyle w:val="NormalLeft"/>
              <w:rPr>
                <w:lang w:val="en-GB"/>
              </w:rPr>
            </w:pPr>
            <w:r w:rsidRPr="00711388">
              <w:rPr>
                <w:lang w:val="en-GB"/>
              </w:rPr>
              <w:t>R0020/C0220</w:t>
            </w:r>
          </w:p>
        </w:tc>
        <w:tc>
          <w:tcPr>
            <w:tcW w:w="1570" w:type="dxa"/>
            <w:tcBorders>
              <w:top w:val="single" w:sz="2" w:space="0" w:color="auto"/>
              <w:left w:val="single" w:sz="2" w:space="0" w:color="auto"/>
              <w:bottom w:val="single" w:sz="2" w:space="0" w:color="auto"/>
              <w:right w:val="single" w:sz="2" w:space="0" w:color="auto"/>
            </w:tcBorders>
          </w:tcPr>
          <w:p w14:paraId="329E2EC8" w14:textId="363AC727" w:rsidR="00872AFE" w:rsidRPr="00711388" w:rsidRDefault="00872AFE" w:rsidP="00567869">
            <w:pPr>
              <w:pStyle w:val="NormalLeft"/>
              <w:rPr>
                <w:lang w:val="en-GB"/>
              </w:rPr>
            </w:pPr>
            <w:r w:rsidRPr="00711388">
              <w:rPr>
                <w:lang w:val="en-GB"/>
              </w:rPr>
              <w:t xml:space="preserve">Article 68 (2) deduction </w:t>
            </w:r>
            <w:r w:rsidR="00845F43" w:rsidRPr="00711388">
              <w:rPr>
                <w:lang w:val="en-GB"/>
              </w:rPr>
              <w:t>-</w:t>
            </w:r>
            <w:r w:rsidRPr="00711388">
              <w:rPr>
                <w:lang w:val="en-GB"/>
              </w:rPr>
              <w:t xml:space="preserve"> tier 2</w:t>
            </w:r>
          </w:p>
        </w:tc>
        <w:tc>
          <w:tcPr>
            <w:tcW w:w="5209" w:type="dxa"/>
            <w:tcBorders>
              <w:top w:val="single" w:sz="2" w:space="0" w:color="auto"/>
              <w:left w:val="single" w:sz="2" w:space="0" w:color="auto"/>
              <w:bottom w:val="single" w:sz="2" w:space="0" w:color="auto"/>
              <w:right w:val="single" w:sz="2" w:space="0" w:color="auto"/>
            </w:tcBorders>
          </w:tcPr>
          <w:p w14:paraId="79757F6D" w14:textId="77777777" w:rsidR="00872AFE" w:rsidRPr="00711388" w:rsidRDefault="00872AFE" w:rsidP="00567869">
            <w:pPr>
              <w:pStyle w:val="NormalLeft"/>
              <w:rPr>
                <w:lang w:val="en-GB"/>
              </w:rPr>
            </w:pPr>
            <w:r w:rsidRPr="00711388">
              <w:rPr>
                <w:lang w:val="en-GB"/>
              </w:rPr>
              <w:t>This is the value of the Article 68(2) deduction which is deducted from tier 2 items in accordance with Article 68 (5) of Delegated Regulation (EU) 2015/35.</w:t>
            </w:r>
          </w:p>
        </w:tc>
      </w:tr>
      <w:tr w:rsidR="00872AFE" w:rsidRPr="00711388" w14:paraId="6FB1472D" w14:textId="77777777" w:rsidTr="00567869">
        <w:tc>
          <w:tcPr>
            <w:tcW w:w="2507" w:type="dxa"/>
            <w:tcBorders>
              <w:top w:val="single" w:sz="2" w:space="0" w:color="auto"/>
              <w:left w:val="single" w:sz="2" w:space="0" w:color="auto"/>
              <w:bottom w:val="single" w:sz="2" w:space="0" w:color="auto"/>
              <w:right w:val="single" w:sz="2" w:space="0" w:color="auto"/>
            </w:tcBorders>
          </w:tcPr>
          <w:p w14:paraId="2B5B6EE5" w14:textId="77777777" w:rsidR="00872AFE" w:rsidRPr="00711388" w:rsidRDefault="00872AFE" w:rsidP="00567869">
            <w:pPr>
              <w:pStyle w:val="NormalLeft"/>
              <w:rPr>
                <w:lang w:val="en-GB"/>
              </w:rPr>
            </w:pPr>
            <w:r w:rsidRPr="00711388">
              <w:rPr>
                <w:lang w:val="en-GB"/>
              </w:rPr>
              <w:lastRenderedPageBreak/>
              <w:t>R0030/C0190</w:t>
            </w:r>
          </w:p>
        </w:tc>
        <w:tc>
          <w:tcPr>
            <w:tcW w:w="1570" w:type="dxa"/>
            <w:tcBorders>
              <w:top w:val="single" w:sz="2" w:space="0" w:color="auto"/>
              <w:left w:val="single" w:sz="2" w:space="0" w:color="auto"/>
              <w:bottom w:val="single" w:sz="2" w:space="0" w:color="auto"/>
              <w:right w:val="single" w:sz="2" w:space="0" w:color="auto"/>
            </w:tcBorders>
          </w:tcPr>
          <w:p w14:paraId="6DBA156A" w14:textId="77777777" w:rsidR="00872AFE" w:rsidRPr="00711388" w:rsidRDefault="00872AFE" w:rsidP="00567869">
            <w:pPr>
              <w:pStyle w:val="NormalLeft"/>
              <w:rPr>
                <w:lang w:val="en-GB"/>
              </w:rPr>
            </w:pPr>
            <w:r w:rsidRPr="00711388">
              <w:rPr>
                <w:lang w:val="en-GB"/>
              </w:rPr>
              <w:t>Total deductions</w:t>
            </w:r>
          </w:p>
        </w:tc>
        <w:tc>
          <w:tcPr>
            <w:tcW w:w="5209" w:type="dxa"/>
            <w:tcBorders>
              <w:top w:val="single" w:sz="2" w:space="0" w:color="auto"/>
              <w:left w:val="single" w:sz="2" w:space="0" w:color="auto"/>
              <w:bottom w:val="single" w:sz="2" w:space="0" w:color="auto"/>
              <w:right w:val="single" w:sz="2" w:space="0" w:color="auto"/>
            </w:tcBorders>
          </w:tcPr>
          <w:p w14:paraId="16D475A0" w14:textId="1EE55DE4" w:rsidR="00872AFE" w:rsidRPr="00711388" w:rsidRDefault="00872AFE" w:rsidP="00567869">
            <w:pPr>
              <w:pStyle w:val="NormalLeft"/>
              <w:rPr>
                <w:lang w:val="en-GB"/>
              </w:rPr>
            </w:pPr>
            <w:r w:rsidRPr="00711388">
              <w:rPr>
                <w:lang w:val="en-GB"/>
              </w:rPr>
              <w:t>The ove</w:t>
            </w:r>
            <w:r w:rsidR="008F0265" w:rsidRPr="00711388">
              <w:rPr>
                <w:lang w:val="en-GB"/>
              </w:rPr>
              <w:t>rall total of all deductions of</w:t>
            </w:r>
            <w:r w:rsidRPr="00711388">
              <w:rPr>
                <w:lang w:val="en-GB"/>
              </w:rPr>
              <w:t xml:space="preserve"> participations under Article 68 (1) and Article 68 (2) of Delegated Regulation (EU) 2015/35.</w:t>
            </w:r>
          </w:p>
        </w:tc>
      </w:tr>
      <w:tr w:rsidR="00872AFE" w:rsidRPr="00711388" w14:paraId="049EF51C" w14:textId="77777777" w:rsidTr="00567869">
        <w:tc>
          <w:tcPr>
            <w:tcW w:w="2507" w:type="dxa"/>
            <w:tcBorders>
              <w:top w:val="single" w:sz="2" w:space="0" w:color="auto"/>
              <w:left w:val="single" w:sz="2" w:space="0" w:color="auto"/>
              <w:bottom w:val="single" w:sz="2" w:space="0" w:color="auto"/>
              <w:right w:val="single" w:sz="2" w:space="0" w:color="auto"/>
            </w:tcBorders>
          </w:tcPr>
          <w:p w14:paraId="7F047132" w14:textId="77777777" w:rsidR="00872AFE" w:rsidRPr="00711388" w:rsidRDefault="00872AFE" w:rsidP="00567869">
            <w:pPr>
              <w:pStyle w:val="NormalLeft"/>
              <w:rPr>
                <w:lang w:val="en-GB"/>
              </w:rPr>
            </w:pPr>
            <w:r w:rsidRPr="00711388">
              <w:rPr>
                <w:lang w:val="en-GB"/>
              </w:rPr>
              <w:t>R0030/C0200</w:t>
            </w:r>
          </w:p>
        </w:tc>
        <w:tc>
          <w:tcPr>
            <w:tcW w:w="1570" w:type="dxa"/>
            <w:tcBorders>
              <w:top w:val="single" w:sz="2" w:space="0" w:color="auto"/>
              <w:left w:val="single" w:sz="2" w:space="0" w:color="auto"/>
              <w:bottom w:val="single" w:sz="2" w:space="0" w:color="auto"/>
              <w:right w:val="single" w:sz="2" w:space="0" w:color="auto"/>
            </w:tcBorders>
          </w:tcPr>
          <w:p w14:paraId="68778213" w14:textId="2901AB27" w:rsidR="00872AFE" w:rsidRPr="00711388" w:rsidRDefault="00872AFE" w:rsidP="00567869">
            <w:pPr>
              <w:pStyle w:val="NormalLeft"/>
              <w:rPr>
                <w:lang w:val="en-GB"/>
              </w:rPr>
            </w:pPr>
            <w:r w:rsidRPr="00711388">
              <w:rPr>
                <w:lang w:val="en-GB"/>
              </w:rPr>
              <w:t xml:space="preserve">Total deductions </w:t>
            </w:r>
            <w:r w:rsidR="00845F43" w:rsidRPr="00711388">
              <w:rPr>
                <w:lang w:val="en-GB"/>
              </w:rPr>
              <w:t>-</w:t>
            </w:r>
            <w:r w:rsidRPr="00711388">
              <w:rPr>
                <w:lang w:val="en-GB"/>
              </w:rPr>
              <w:t xml:space="preserve"> tier 1 unrestricted</w:t>
            </w:r>
          </w:p>
        </w:tc>
        <w:tc>
          <w:tcPr>
            <w:tcW w:w="5209" w:type="dxa"/>
            <w:tcBorders>
              <w:top w:val="single" w:sz="2" w:space="0" w:color="auto"/>
              <w:left w:val="single" w:sz="2" w:space="0" w:color="auto"/>
              <w:bottom w:val="single" w:sz="2" w:space="0" w:color="auto"/>
              <w:right w:val="single" w:sz="2" w:space="0" w:color="auto"/>
            </w:tcBorders>
          </w:tcPr>
          <w:p w14:paraId="4BC5F6EE" w14:textId="5D90E6A9" w:rsidR="00872AFE" w:rsidRPr="00711388" w:rsidRDefault="00872AFE" w:rsidP="008F0265">
            <w:pPr>
              <w:pStyle w:val="NormalLeft"/>
              <w:rPr>
                <w:lang w:val="en-GB"/>
              </w:rPr>
            </w:pPr>
            <w:r w:rsidRPr="00711388">
              <w:rPr>
                <w:lang w:val="en-GB"/>
              </w:rPr>
              <w:t>The o</w:t>
            </w:r>
            <w:r w:rsidR="008F0265" w:rsidRPr="00711388">
              <w:rPr>
                <w:lang w:val="en-GB"/>
              </w:rPr>
              <w:t>verall total of all deductions of</w:t>
            </w:r>
            <w:r w:rsidRPr="00711388">
              <w:rPr>
                <w:lang w:val="en-GB"/>
              </w:rPr>
              <w:t xml:space="preserve"> participations for tier 1 unrestricted under Article 68 (1) and Article 68 (2) of Delegated Regulation (EU) 2015/35.</w:t>
            </w:r>
          </w:p>
        </w:tc>
      </w:tr>
      <w:tr w:rsidR="00872AFE" w:rsidRPr="00711388" w14:paraId="7AEB342D" w14:textId="77777777" w:rsidTr="00567869">
        <w:tc>
          <w:tcPr>
            <w:tcW w:w="2507" w:type="dxa"/>
            <w:tcBorders>
              <w:top w:val="single" w:sz="2" w:space="0" w:color="auto"/>
              <w:left w:val="single" w:sz="2" w:space="0" w:color="auto"/>
              <w:bottom w:val="single" w:sz="2" w:space="0" w:color="auto"/>
              <w:right w:val="single" w:sz="2" w:space="0" w:color="auto"/>
            </w:tcBorders>
          </w:tcPr>
          <w:p w14:paraId="612DF52F" w14:textId="77777777" w:rsidR="00872AFE" w:rsidRPr="00711388" w:rsidRDefault="00872AFE" w:rsidP="00567869">
            <w:pPr>
              <w:pStyle w:val="NormalLeft"/>
              <w:rPr>
                <w:lang w:val="en-GB"/>
              </w:rPr>
            </w:pPr>
            <w:r w:rsidRPr="00711388">
              <w:rPr>
                <w:lang w:val="en-GB"/>
              </w:rPr>
              <w:t>R0030/C0210</w:t>
            </w:r>
          </w:p>
        </w:tc>
        <w:tc>
          <w:tcPr>
            <w:tcW w:w="1570" w:type="dxa"/>
            <w:tcBorders>
              <w:top w:val="single" w:sz="2" w:space="0" w:color="auto"/>
              <w:left w:val="single" w:sz="2" w:space="0" w:color="auto"/>
              <w:bottom w:val="single" w:sz="2" w:space="0" w:color="auto"/>
              <w:right w:val="single" w:sz="2" w:space="0" w:color="auto"/>
            </w:tcBorders>
          </w:tcPr>
          <w:p w14:paraId="3B23E6E3" w14:textId="34AAA6C3" w:rsidR="00872AFE" w:rsidRPr="00711388" w:rsidRDefault="00872AFE" w:rsidP="00567869">
            <w:pPr>
              <w:pStyle w:val="NormalLeft"/>
              <w:rPr>
                <w:lang w:val="en-GB"/>
              </w:rPr>
            </w:pPr>
            <w:r w:rsidRPr="00711388">
              <w:rPr>
                <w:lang w:val="en-GB"/>
              </w:rPr>
              <w:t xml:space="preserve">Total deductions </w:t>
            </w:r>
            <w:r w:rsidR="00845F43" w:rsidRPr="00711388">
              <w:rPr>
                <w:lang w:val="en-GB"/>
              </w:rPr>
              <w:t>-</w:t>
            </w:r>
            <w:r w:rsidRPr="00711388">
              <w:rPr>
                <w:lang w:val="en-GB"/>
              </w:rPr>
              <w:t xml:space="preserve"> tier 1 restricted</w:t>
            </w:r>
          </w:p>
        </w:tc>
        <w:tc>
          <w:tcPr>
            <w:tcW w:w="5209" w:type="dxa"/>
            <w:tcBorders>
              <w:top w:val="single" w:sz="2" w:space="0" w:color="auto"/>
              <w:left w:val="single" w:sz="2" w:space="0" w:color="auto"/>
              <w:bottom w:val="single" w:sz="2" w:space="0" w:color="auto"/>
              <w:right w:val="single" w:sz="2" w:space="0" w:color="auto"/>
            </w:tcBorders>
          </w:tcPr>
          <w:p w14:paraId="6B5D71FF" w14:textId="09BBBAAA" w:rsidR="00872AFE" w:rsidRPr="00711388" w:rsidRDefault="00872AFE" w:rsidP="008F0265">
            <w:pPr>
              <w:pStyle w:val="NormalLeft"/>
              <w:rPr>
                <w:lang w:val="en-GB"/>
              </w:rPr>
            </w:pPr>
            <w:r w:rsidRPr="00711388">
              <w:rPr>
                <w:lang w:val="en-GB"/>
              </w:rPr>
              <w:t>The o</w:t>
            </w:r>
            <w:r w:rsidR="008F0265" w:rsidRPr="00711388">
              <w:rPr>
                <w:lang w:val="en-GB"/>
              </w:rPr>
              <w:t>verall total of all deductions of</w:t>
            </w:r>
            <w:r w:rsidRPr="00711388">
              <w:rPr>
                <w:lang w:val="en-GB"/>
              </w:rPr>
              <w:t xml:space="preserve"> participations for tier 1 restricted under Article 68 (1) and Article 68 (2) of Delegated Regulation (EU) 2015/35.</w:t>
            </w:r>
          </w:p>
        </w:tc>
      </w:tr>
      <w:tr w:rsidR="00872AFE" w:rsidRPr="00711388" w14:paraId="3CA16867" w14:textId="77777777" w:rsidTr="00567869">
        <w:tc>
          <w:tcPr>
            <w:tcW w:w="2507" w:type="dxa"/>
            <w:tcBorders>
              <w:top w:val="single" w:sz="2" w:space="0" w:color="auto"/>
              <w:left w:val="single" w:sz="2" w:space="0" w:color="auto"/>
              <w:bottom w:val="single" w:sz="2" w:space="0" w:color="auto"/>
              <w:right w:val="single" w:sz="2" w:space="0" w:color="auto"/>
            </w:tcBorders>
          </w:tcPr>
          <w:p w14:paraId="2C3D9BF5" w14:textId="77777777" w:rsidR="00872AFE" w:rsidRPr="00711388" w:rsidRDefault="00872AFE" w:rsidP="00567869">
            <w:pPr>
              <w:pStyle w:val="NormalLeft"/>
              <w:rPr>
                <w:lang w:val="en-GB"/>
              </w:rPr>
            </w:pPr>
            <w:r w:rsidRPr="00711388">
              <w:rPr>
                <w:lang w:val="en-GB"/>
              </w:rPr>
              <w:t>R0030/C0220</w:t>
            </w:r>
          </w:p>
        </w:tc>
        <w:tc>
          <w:tcPr>
            <w:tcW w:w="1570" w:type="dxa"/>
            <w:tcBorders>
              <w:top w:val="single" w:sz="2" w:space="0" w:color="auto"/>
              <w:left w:val="single" w:sz="2" w:space="0" w:color="auto"/>
              <w:bottom w:val="single" w:sz="2" w:space="0" w:color="auto"/>
              <w:right w:val="single" w:sz="2" w:space="0" w:color="auto"/>
            </w:tcBorders>
          </w:tcPr>
          <w:p w14:paraId="5294D859" w14:textId="64981391" w:rsidR="00872AFE" w:rsidRPr="00711388" w:rsidRDefault="00872AFE" w:rsidP="00567869">
            <w:pPr>
              <w:pStyle w:val="NormalLeft"/>
              <w:rPr>
                <w:lang w:val="en-GB"/>
              </w:rPr>
            </w:pPr>
            <w:r w:rsidRPr="00711388">
              <w:rPr>
                <w:lang w:val="en-GB"/>
              </w:rPr>
              <w:t xml:space="preserve">Total deductions </w:t>
            </w:r>
            <w:r w:rsidR="00845F43" w:rsidRPr="00711388">
              <w:rPr>
                <w:lang w:val="en-GB"/>
              </w:rPr>
              <w:t>-</w:t>
            </w:r>
            <w:r w:rsidRPr="00711388">
              <w:rPr>
                <w:lang w:val="en-GB"/>
              </w:rPr>
              <w:t xml:space="preserve"> tier 2</w:t>
            </w:r>
          </w:p>
        </w:tc>
        <w:tc>
          <w:tcPr>
            <w:tcW w:w="5209" w:type="dxa"/>
            <w:tcBorders>
              <w:top w:val="single" w:sz="2" w:space="0" w:color="auto"/>
              <w:left w:val="single" w:sz="2" w:space="0" w:color="auto"/>
              <w:bottom w:val="single" w:sz="2" w:space="0" w:color="auto"/>
              <w:right w:val="single" w:sz="2" w:space="0" w:color="auto"/>
            </w:tcBorders>
          </w:tcPr>
          <w:p w14:paraId="333CC013" w14:textId="788D25E5" w:rsidR="00872AFE" w:rsidRPr="00711388" w:rsidRDefault="00872AFE" w:rsidP="00567869">
            <w:pPr>
              <w:pStyle w:val="NormalLeft"/>
              <w:rPr>
                <w:lang w:val="en-GB"/>
              </w:rPr>
            </w:pPr>
            <w:r w:rsidRPr="00711388">
              <w:rPr>
                <w:lang w:val="en-GB"/>
              </w:rPr>
              <w:t>The ove</w:t>
            </w:r>
            <w:r w:rsidR="008F0265" w:rsidRPr="00711388">
              <w:rPr>
                <w:lang w:val="en-GB"/>
              </w:rPr>
              <w:t>rall total of all deductions of</w:t>
            </w:r>
            <w:r w:rsidRPr="00711388">
              <w:rPr>
                <w:lang w:val="en-GB"/>
              </w:rPr>
              <w:t xml:space="preserve"> participations for tier 2 under Article 68 (1) and Article 68 (2) of Delegated Regulation (EU) 2015/35.</w:t>
            </w:r>
          </w:p>
        </w:tc>
      </w:tr>
      <w:tr w:rsidR="00872AFE" w:rsidRPr="00711388" w14:paraId="021AD525"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172F068C" w14:textId="0B7FF5CE" w:rsidR="00872AFE" w:rsidRPr="00711388" w:rsidRDefault="00872AFE" w:rsidP="00567869">
            <w:pPr>
              <w:pStyle w:val="NormalCentered"/>
              <w:jc w:val="left"/>
              <w:rPr>
                <w:lang w:val="en-GB"/>
              </w:rPr>
            </w:pPr>
            <w:r w:rsidRPr="00711388">
              <w:rPr>
                <w:i/>
                <w:iCs/>
                <w:lang w:val="en-GB"/>
              </w:rPr>
              <w:t xml:space="preserve">Table 3 </w:t>
            </w:r>
            <w:r w:rsidR="00845F43" w:rsidRPr="00711388">
              <w:rPr>
                <w:i/>
                <w:iCs/>
                <w:lang w:val="en-GB"/>
              </w:rPr>
              <w:t>-</w:t>
            </w:r>
            <w:r w:rsidRPr="00711388">
              <w:rPr>
                <w:i/>
                <w:iCs/>
                <w:lang w:val="en-GB"/>
              </w:rPr>
              <w:t xml:space="preserve"> Participations in related undertakings that are financial and credit institutions which are considered strategic as defined in Article 171 of the Delegated Regulation (EU) 2015/35 and which are included in the calculation of the group solvency on the basis of method 1 (no OF deduction according to Article 68(3)).</w:t>
            </w:r>
          </w:p>
        </w:tc>
      </w:tr>
      <w:tr w:rsidR="00872AFE" w:rsidRPr="00711388" w14:paraId="73CA7FC7" w14:textId="77777777" w:rsidTr="00567869">
        <w:tc>
          <w:tcPr>
            <w:tcW w:w="2507" w:type="dxa"/>
            <w:tcBorders>
              <w:top w:val="single" w:sz="2" w:space="0" w:color="auto"/>
              <w:left w:val="single" w:sz="2" w:space="0" w:color="auto"/>
              <w:bottom w:val="single" w:sz="2" w:space="0" w:color="auto"/>
              <w:right w:val="single" w:sz="2" w:space="0" w:color="auto"/>
            </w:tcBorders>
          </w:tcPr>
          <w:p w14:paraId="5A6FAD54" w14:textId="77777777" w:rsidR="00872AFE" w:rsidRPr="00711388" w:rsidRDefault="00872AFE" w:rsidP="00567869">
            <w:pPr>
              <w:pStyle w:val="NormalLeft"/>
              <w:rPr>
                <w:lang w:val="en-GB"/>
              </w:rPr>
            </w:pPr>
            <w:r w:rsidRPr="00711388">
              <w:rPr>
                <w:lang w:val="en-GB"/>
              </w:rPr>
              <w:t>C0230</w:t>
            </w:r>
          </w:p>
        </w:tc>
        <w:tc>
          <w:tcPr>
            <w:tcW w:w="1570" w:type="dxa"/>
            <w:tcBorders>
              <w:top w:val="single" w:sz="2" w:space="0" w:color="auto"/>
              <w:left w:val="single" w:sz="2" w:space="0" w:color="auto"/>
              <w:bottom w:val="single" w:sz="2" w:space="0" w:color="auto"/>
              <w:right w:val="single" w:sz="2" w:space="0" w:color="auto"/>
            </w:tcBorders>
          </w:tcPr>
          <w:p w14:paraId="095954E6" w14:textId="77777777" w:rsidR="00872AFE" w:rsidRPr="00711388" w:rsidRDefault="00872AFE" w:rsidP="00567869">
            <w:pPr>
              <w:pStyle w:val="NormalLeft"/>
              <w:rPr>
                <w:lang w:val="en-GB"/>
              </w:rPr>
            </w:pPr>
            <w:r w:rsidRPr="00711388">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431ABCD1" w14:textId="77777777" w:rsidR="00872AFE" w:rsidRPr="00711388" w:rsidRDefault="00872AFE" w:rsidP="00567869">
            <w:pPr>
              <w:pStyle w:val="NormalLeft"/>
              <w:rPr>
                <w:lang w:val="en-GB"/>
              </w:rPr>
            </w:pPr>
            <w:r w:rsidRPr="00711388">
              <w:rPr>
                <w:lang w:val="en-GB"/>
              </w:rPr>
              <w:t>This is the name of the related undertaking in which the participation is held. These are participations in financial and credit institutions which are considered strategic as defined in Article 171 of the Delegated Regulation (EU) 2015/35) and which are included in the calculation of the group solvency on the basis of method 1.</w:t>
            </w:r>
          </w:p>
        </w:tc>
      </w:tr>
      <w:tr w:rsidR="00872AFE" w:rsidRPr="00711388" w14:paraId="58BC5A4C" w14:textId="77777777" w:rsidTr="00567869">
        <w:tc>
          <w:tcPr>
            <w:tcW w:w="2507" w:type="dxa"/>
            <w:tcBorders>
              <w:top w:val="single" w:sz="2" w:space="0" w:color="auto"/>
              <w:left w:val="single" w:sz="2" w:space="0" w:color="auto"/>
              <w:bottom w:val="single" w:sz="2" w:space="0" w:color="auto"/>
              <w:right w:val="single" w:sz="2" w:space="0" w:color="auto"/>
            </w:tcBorders>
          </w:tcPr>
          <w:p w14:paraId="3A94FE0A" w14:textId="77777777" w:rsidR="00872AFE" w:rsidRPr="00711388" w:rsidRDefault="00872AFE" w:rsidP="00567869">
            <w:pPr>
              <w:pStyle w:val="NormalLeft"/>
              <w:rPr>
                <w:lang w:val="en-GB"/>
              </w:rPr>
            </w:pPr>
            <w:r w:rsidRPr="00711388">
              <w:rPr>
                <w:lang w:val="en-GB"/>
              </w:rPr>
              <w:t>C0240</w:t>
            </w:r>
          </w:p>
        </w:tc>
        <w:tc>
          <w:tcPr>
            <w:tcW w:w="1570" w:type="dxa"/>
            <w:tcBorders>
              <w:top w:val="single" w:sz="2" w:space="0" w:color="auto"/>
              <w:left w:val="single" w:sz="2" w:space="0" w:color="auto"/>
              <w:bottom w:val="single" w:sz="2" w:space="0" w:color="auto"/>
              <w:right w:val="single" w:sz="2" w:space="0" w:color="auto"/>
            </w:tcBorders>
          </w:tcPr>
          <w:p w14:paraId="00E28C25" w14:textId="77777777" w:rsidR="00872AFE" w:rsidRPr="00711388" w:rsidRDefault="00872AFE" w:rsidP="00567869">
            <w:pPr>
              <w:pStyle w:val="NormalLeft"/>
              <w:rPr>
                <w:lang w:val="en-GB"/>
              </w:rPr>
            </w:pPr>
            <w:r w:rsidRPr="00711388">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0E271800" w14:textId="77777777" w:rsidR="00872AFE" w:rsidRPr="00711388" w:rsidRDefault="00872AFE" w:rsidP="00567869">
            <w:pPr>
              <w:pStyle w:val="NormalLeft"/>
              <w:rPr>
                <w:lang w:val="en-GB"/>
              </w:rPr>
            </w:pPr>
            <w:r w:rsidRPr="00711388">
              <w:rPr>
                <w:lang w:val="en-GB"/>
              </w:rPr>
              <w:t>Asset ID code using the following priority:</w:t>
            </w:r>
          </w:p>
          <w:p w14:paraId="0CD06017" w14:textId="77777777" w:rsidR="00872AFE" w:rsidRPr="00711388" w:rsidRDefault="00872AFE" w:rsidP="0083381F">
            <w:pPr>
              <w:pStyle w:val="Tiret0"/>
              <w:numPr>
                <w:ilvl w:val="0"/>
                <w:numId w:val="3"/>
              </w:numPr>
              <w:ind w:left="851" w:hanging="851"/>
              <w:rPr>
                <w:lang w:val="en-GB"/>
              </w:rPr>
            </w:pPr>
            <w:r w:rsidRPr="00711388">
              <w:rPr>
                <w:lang w:val="en-GB"/>
              </w:rPr>
              <w:t>ISO 6166 code of ISIN when available</w:t>
            </w:r>
          </w:p>
          <w:p w14:paraId="31031827" w14:textId="77777777" w:rsidR="00872AFE" w:rsidRPr="00711388" w:rsidRDefault="00872AFE" w:rsidP="0083381F">
            <w:pPr>
              <w:pStyle w:val="Tiret0"/>
              <w:numPr>
                <w:ilvl w:val="0"/>
                <w:numId w:val="3"/>
              </w:numPr>
              <w:ind w:left="851" w:hanging="851"/>
              <w:rPr>
                <w:lang w:val="en-GB"/>
              </w:rPr>
            </w:pPr>
            <w:r w:rsidRPr="00711388">
              <w:rPr>
                <w:lang w:val="en-GB"/>
              </w:rPr>
              <w:t>Other recognised codes (e.g.: CUSIP, Bloomberg Ticker, Reuters RIC)</w:t>
            </w:r>
          </w:p>
          <w:p w14:paraId="5EC25E6E" w14:textId="77777777" w:rsidR="00872AFE" w:rsidRPr="00711388" w:rsidRDefault="00872AFE" w:rsidP="0083381F">
            <w:pPr>
              <w:pStyle w:val="Tiret0"/>
              <w:numPr>
                <w:ilvl w:val="0"/>
                <w:numId w:val="3"/>
              </w:numPr>
              <w:ind w:left="851" w:hanging="851"/>
              <w:rPr>
                <w:lang w:val="en-GB"/>
              </w:rPr>
            </w:pPr>
            <w:r w:rsidRPr="00711388">
              <w:rPr>
                <w:lang w:val="en-GB"/>
              </w:rPr>
              <w:t>Code attributed by the undertaking, when the options above are not available. This code must be unique and kept consistent over time.</w:t>
            </w:r>
          </w:p>
          <w:p w14:paraId="61AD8461"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872AFE" w:rsidRPr="00711388" w14:paraId="41CA87D5" w14:textId="77777777" w:rsidTr="00567869">
        <w:tc>
          <w:tcPr>
            <w:tcW w:w="2507" w:type="dxa"/>
            <w:tcBorders>
              <w:top w:val="single" w:sz="2" w:space="0" w:color="auto"/>
              <w:left w:val="single" w:sz="2" w:space="0" w:color="auto"/>
              <w:bottom w:val="single" w:sz="2" w:space="0" w:color="auto"/>
              <w:right w:val="single" w:sz="2" w:space="0" w:color="auto"/>
            </w:tcBorders>
          </w:tcPr>
          <w:p w14:paraId="4CE10660" w14:textId="77777777" w:rsidR="00872AFE" w:rsidRPr="00711388" w:rsidRDefault="00872AFE" w:rsidP="00567869">
            <w:pPr>
              <w:pStyle w:val="NormalLeft"/>
              <w:rPr>
                <w:lang w:val="en-GB"/>
              </w:rPr>
            </w:pPr>
            <w:r w:rsidRPr="00711388">
              <w:rPr>
                <w:lang w:val="en-GB"/>
              </w:rPr>
              <w:lastRenderedPageBreak/>
              <w:t>C0250</w:t>
            </w:r>
          </w:p>
        </w:tc>
        <w:tc>
          <w:tcPr>
            <w:tcW w:w="1570" w:type="dxa"/>
            <w:tcBorders>
              <w:top w:val="single" w:sz="2" w:space="0" w:color="auto"/>
              <w:left w:val="single" w:sz="2" w:space="0" w:color="auto"/>
              <w:bottom w:val="single" w:sz="2" w:space="0" w:color="auto"/>
              <w:right w:val="single" w:sz="2" w:space="0" w:color="auto"/>
            </w:tcBorders>
          </w:tcPr>
          <w:p w14:paraId="6FBE78DF" w14:textId="77777777" w:rsidR="00872AFE" w:rsidRPr="00711388" w:rsidRDefault="00872AFE" w:rsidP="00567869">
            <w:pPr>
              <w:pStyle w:val="NormalLeft"/>
              <w:rPr>
                <w:lang w:val="en-GB"/>
              </w:rPr>
            </w:pPr>
            <w:r w:rsidRPr="00711388">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793007B5" w14:textId="77777777" w:rsidR="00872AFE" w:rsidRPr="00711388" w:rsidRDefault="00872AFE" w:rsidP="00567869">
            <w:pPr>
              <w:pStyle w:val="NormalLeft"/>
              <w:rPr>
                <w:lang w:val="en-GB"/>
              </w:rPr>
            </w:pPr>
            <w:r w:rsidRPr="00711388">
              <w:rPr>
                <w:lang w:val="en-GB"/>
              </w:rPr>
              <w:t>Type of ID Code used for the ‘Asset ID Code’ item. One of the options in the following closed list shall be used:</w:t>
            </w:r>
          </w:p>
          <w:p w14:paraId="42A49EF8" w14:textId="3AA0E4DE"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40735F71" w14:textId="3D6EF470"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2521599B" w14:textId="0F578204"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0B7743D6" w14:textId="4DFD9431"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797228E1" w14:textId="684A4F1D"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2B972C29" w14:textId="305FA3CB"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6185F470" w14:textId="193F7B66"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6AFF5AD4" w14:textId="153A0577"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614C77AA" w14:textId="3843EB36"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4D97B050" w14:textId="341EAC81" w:rsidR="00872AFE" w:rsidRPr="00711388" w:rsidRDefault="00872AFE" w:rsidP="00567869">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4F53DB0E" w14:textId="77777777" w:rsidR="00872AFE" w:rsidRPr="00711388" w:rsidRDefault="00872AFE" w:rsidP="00567869">
            <w:pPr>
              <w:pStyle w:val="NormalLeft"/>
              <w:rPr>
                <w:lang w:val="en-GB"/>
              </w:rPr>
            </w:pPr>
          </w:p>
          <w:p w14:paraId="5F079ACD"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and the code in C0240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872AFE" w:rsidRPr="00711388" w14:paraId="3B6E0E5B" w14:textId="77777777" w:rsidTr="00567869">
        <w:tc>
          <w:tcPr>
            <w:tcW w:w="2507" w:type="dxa"/>
            <w:tcBorders>
              <w:top w:val="single" w:sz="2" w:space="0" w:color="auto"/>
              <w:left w:val="single" w:sz="2" w:space="0" w:color="auto"/>
              <w:bottom w:val="single" w:sz="2" w:space="0" w:color="auto"/>
              <w:right w:val="single" w:sz="2" w:space="0" w:color="auto"/>
            </w:tcBorders>
          </w:tcPr>
          <w:p w14:paraId="11C9DCA9" w14:textId="77777777" w:rsidR="00872AFE" w:rsidRPr="00711388" w:rsidRDefault="00872AFE" w:rsidP="00567869">
            <w:pPr>
              <w:pStyle w:val="NormalLeft"/>
              <w:rPr>
                <w:lang w:val="en-GB"/>
              </w:rPr>
            </w:pPr>
            <w:r w:rsidRPr="00711388">
              <w:rPr>
                <w:lang w:val="en-GB"/>
              </w:rPr>
              <w:t>C0260</w:t>
            </w:r>
          </w:p>
        </w:tc>
        <w:tc>
          <w:tcPr>
            <w:tcW w:w="1570" w:type="dxa"/>
            <w:tcBorders>
              <w:top w:val="single" w:sz="2" w:space="0" w:color="auto"/>
              <w:left w:val="single" w:sz="2" w:space="0" w:color="auto"/>
              <w:bottom w:val="single" w:sz="2" w:space="0" w:color="auto"/>
              <w:right w:val="single" w:sz="2" w:space="0" w:color="auto"/>
            </w:tcBorders>
          </w:tcPr>
          <w:p w14:paraId="0822F08D" w14:textId="77777777" w:rsidR="00872AFE" w:rsidRPr="00711388" w:rsidRDefault="00872AFE" w:rsidP="00567869">
            <w:pPr>
              <w:pStyle w:val="NormalLeft"/>
              <w:rPr>
                <w:lang w:val="en-GB"/>
              </w:rPr>
            </w:pP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3F730AB1" w14:textId="77777777" w:rsidR="00872AFE" w:rsidRPr="00711388" w:rsidRDefault="00872AFE" w:rsidP="00567869">
            <w:pPr>
              <w:pStyle w:val="NormalLeft"/>
              <w:rPr>
                <w:lang w:val="en-GB"/>
              </w:rPr>
            </w:pPr>
            <w:r w:rsidRPr="00711388">
              <w:rPr>
                <w:lang w:val="en-GB"/>
              </w:rPr>
              <w:t>This is the total value for all tiers held in each participation in financial and credit institutions which are considered strategic as defined in Article 171 of the Delegated Regulation (EU) 2015/35) and which are included in the calculation of the group solvency on the basis of method 1.</w:t>
            </w:r>
          </w:p>
        </w:tc>
      </w:tr>
      <w:tr w:rsidR="00872AFE" w:rsidRPr="00711388" w14:paraId="5D5AFA3B" w14:textId="77777777" w:rsidTr="00567869">
        <w:tc>
          <w:tcPr>
            <w:tcW w:w="2507" w:type="dxa"/>
            <w:tcBorders>
              <w:top w:val="single" w:sz="2" w:space="0" w:color="auto"/>
              <w:left w:val="single" w:sz="2" w:space="0" w:color="auto"/>
              <w:bottom w:val="single" w:sz="2" w:space="0" w:color="auto"/>
              <w:right w:val="single" w:sz="2" w:space="0" w:color="auto"/>
            </w:tcBorders>
          </w:tcPr>
          <w:p w14:paraId="08297BAC" w14:textId="77777777" w:rsidR="00872AFE" w:rsidRPr="00711388" w:rsidRDefault="00872AFE" w:rsidP="00567869">
            <w:pPr>
              <w:pStyle w:val="NormalLeft"/>
              <w:rPr>
                <w:lang w:val="en-GB"/>
              </w:rPr>
            </w:pPr>
            <w:r w:rsidRPr="00711388">
              <w:rPr>
                <w:lang w:val="en-GB"/>
              </w:rPr>
              <w:t>C0270</w:t>
            </w:r>
          </w:p>
        </w:tc>
        <w:tc>
          <w:tcPr>
            <w:tcW w:w="1570" w:type="dxa"/>
            <w:tcBorders>
              <w:top w:val="single" w:sz="2" w:space="0" w:color="auto"/>
              <w:left w:val="single" w:sz="2" w:space="0" w:color="auto"/>
              <w:bottom w:val="single" w:sz="2" w:space="0" w:color="auto"/>
              <w:right w:val="single" w:sz="2" w:space="0" w:color="auto"/>
            </w:tcBorders>
          </w:tcPr>
          <w:p w14:paraId="3A7A3B51" w14:textId="77777777" w:rsidR="00872AFE" w:rsidRPr="00711388" w:rsidRDefault="00872AFE" w:rsidP="00567869">
            <w:pPr>
              <w:pStyle w:val="NormalLeft"/>
              <w:rPr>
                <w:lang w:val="en-GB"/>
              </w:rPr>
            </w:pPr>
            <w:r w:rsidRPr="00711388">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7E42775A" w14:textId="77777777" w:rsidR="00872AFE" w:rsidRPr="00711388" w:rsidRDefault="00872AFE" w:rsidP="00567869">
            <w:pPr>
              <w:pStyle w:val="NormalLeft"/>
              <w:rPr>
                <w:lang w:val="en-GB"/>
              </w:rPr>
            </w:pPr>
            <w:r w:rsidRPr="00711388">
              <w:rPr>
                <w:lang w:val="en-GB"/>
              </w:rPr>
              <w:t xml:space="preserve">This is the value of type 1 equity held in each participation in financial and credit institutions which are considered strategic as defined in Article 171 of the Delegated Regulation (EU) 2015/35) and </w:t>
            </w:r>
            <w:r w:rsidRPr="00711388">
              <w:rPr>
                <w:lang w:val="en-GB"/>
              </w:rPr>
              <w:lastRenderedPageBreak/>
              <w:t>which are included in the calculation of the group solvency on the basis of method 1.</w:t>
            </w:r>
          </w:p>
          <w:p w14:paraId="56E9AB3C" w14:textId="77777777" w:rsidR="00872AFE" w:rsidRPr="00711388" w:rsidRDefault="00872AFE" w:rsidP="00567869">
            <w:pPr>
              <w:pStyle w:val="NormalLeft"/>
              <w:rPr>
                <w:lang w:val="en-GB"/>
              </w:rPr>
            </w:pPr>
            <w:r w:rsidRPr="00711388">
              <w:rPr>
                <w:lang w:val="en-GB"/>
              </w:rPr>
              <w:t>Type 1 equity has the meaning as defined in Article 168 (2) of the Delegated Regulation (EU) 2015/35).</w:t>
            </w:r>
          </w:p>
        </w:tc>
      </w:tr>
      <w:tr w:rsidR="00872AFE" w:rsidRPr="00711388" w14:paraId="30A8896B" w14:textId="77777777" w:rsidTr="00567869">
        <w:tc>
          <w:tcPr>
            <w:tcW w:w="2507" w:type="dxa"/>
            <w:tcBorders>
              <w:top w:val="single" w:sz="2" w:space="0" w:color="auto"/>
              <w:left w:val="single" w:sz="2" w:space="0" w:color="auto"/>
              <w:bottom w:val="single" w:sz="2" w:space="0" w:color="auto"/>
              <w:right w:val="single" w:sz="2" w:space="0" w:color="auto"/>
            </w:tcBorders>
          </w:tcPr>
          <w:p w14:paraId="063E96AF" w14:textId="77777777" w:rsidR="00872AFE" w:rsidRPr="00711388" w:rsidRDefault="00872AFE" w:rsidP="00567869">
            <w:pPr>
              <w:pStyle w:val="NormalLeft"/>
              <w:rPr>
                <w:lang w:val="en-GB"/>
              </w:rPr>
            </w:pPr>
            <w:r w:rsidRPr="00711388">
              <w:rPr>
                <w:lang w:val="en-GB"/>
              </w:rPr>
              <w:lastRenderedPageBreak/>
              <w:t>C0280</w:t>
            </w:r>
          </w:p>
        </w:tc>
        <w:tc>
          <w:tcPr>
            <w:tcW w:w="1570" w:type="dxa"/>
            <w:tcBorders>
              <w:top w:val="single" w:sz="2" w:space="0" w:color="auto"/>
              <w:left w:val="single" w:sz="2" w:space="0" w:color="auto"/>
              <w:bottom w:val="single" w:sz="2" w:space="0" w:color="auto"/>
              <w:right w:val="single" w:sz="2" w:space="0" w:color="auto"/>
            </w:tcBorders>
          </w:tcPr>
          <w:p w14:paraId="2A27649C" w14:textId="77777777" w:rsidR="00872AFE" w:rsidRPr="00711388" w:rsidRDefault="00872AFE" w:rsidP="00567869">
            <w:pPr>
              <w:pStyle w:val="NormalLeft"/>
              <w:rPr>
                <w:lang w:val="en-GB"/>
              </w:rPr>
            </w:pPr>
            <w:r w:rsidRPr="00711388">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444B6E84" w14:textId="77777777" w:rsidR="00872AFE" w:rsidRPr="00711388" w:rsidRDefault="00872AFE" w:rsidP="00567869">
            <w:pPr>
              <w:pStyle w:val="NormalLeft"/>
              <w:rPr>
                <w:lang w:val="en-GB"/>
              </w:rPr>
            </w:pPr>
            <w:r w:rsidRPr="00711388">
              <w:rPr>
                <w:lang w:val="en-GB"/>
              </w:rPr>
              <w:t>This is the value of type 2 equity held in each participation. in financial and credit institutions which are considered strategic as defined in Article 171 of the Delegated Regulation (EU) 2015/35) and which are included in the calculation of the group solvency on the basis of method 1.</w:t>
            </w:r>
          </w:p>
          <w:p w14:paraId="1CDBA07C" w14:textId="77777777" w:rsidR="00872AFE" w:rsidRPr="00711388" w:rsidRDefault="00872AFE" w:rsidP="00567869">
            <w:pPr>
              <w:pStyle w:val="NormalLeft"/>
              <w:rPr>
                <w:lang w:val="en-GB"/>
              </w:rPr>
            </w:pPr>
            <w:r w:rsidRPr="00711388">
              <w:rPr>
                <w:lang w:val="en-GB"/>
              </w:rPr>
              <w:t>Type 2 equity has the meaning as defined in Article 168(3) of the Delegated Regulation (EU) 2015/35).</w:t>
            </w:r>
          </w:p>
        </w:tc>
      </w:tr>
      <w:tr w:rsidR="00872AFE" w:rsidRPr="00711388" w14:paraId="5D70E115" w14:textId="77777777" w:rsidTr="00567869">
        <w:tc>
          <w:tcPr>
            <w:tcW w:w="2507" w:type="dxa"/>
            <w:tcBorders>
              <w:top w:val="single" w:sz="2" w:space="0" w:color="auto"/>
              <w:left w:val="single" w:sz="2" w:space="0" w:color="auto"/>
              <w:bottom w:val="single" w:sz="2" w:space="0" w:color="auto"/>
              <w:right w:val="single" w:sz="2" w:space="0" w:color="auto"/>
            </w:tcBorders>
          </w:tcPr>
          <w:p w14:paraId="4CAC9594" w14:textId="77777777" w:rsidR="00872AFE" w:rsidRPr="00711388" w:rsidRDefault="00872AFE" w:rsidP="00567869">
            <w:pPr>
              <w:pStyle w:val="NormalLeft"/>
              <w:rPr>
                <w:lang w:val="en-GB"/>
              </w:rPr>
            </w:pPr>
            <w:r w:rsidRPr="00711388">
              <w:rPr>
                <w:lang w:val="en-GB"/>
              </w:rPr>
              <w:t>C0290</w:t>
            </w:r>
          </w:p>
        </w:tc>
        <w:tc>
          <w:tcPr>
            <w:tcW w:w="1570" w:type="dxa"/>
            <w:tcBorders>
              <w:top w:val="single" w:sz="2" w:space="0" w:color="auto"/>
              <w:left w:val="single" w:sz="2" w:space="0" w:color="auto"/>
              <w:bottom w:val="single" w:sz="2" w:space="0" w:color="auto"/>
              <w:right w:val="single" w:sz="2" w:space="0" w:color="auto"/>
            </w:tcBorders>
          </w:tcPr>
          <w:p w14:paraId="13F32217" w14:textId="77777777" w:rsidR="00872AFE" w:rsidRPr="00711388" w:rsidRDefault="00872AFE" w:rsidP="00567869">
            <w:pPr>
              <w:pStyle w:val="NormalLeft"/>
              <w:rPr>
                <w:lang w:val="en-GB"/>
              </w:rPr>
            </w:pPr>
            <w:r w:rsidRPr="00711388">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716F7F3B" w14:textId="77777777" w:rsidR="00872AFE" w:rsidRPr="00711388" w:rsidRDefault="00872AFE" w:rsidP="00567869">
            <w:pPr>
              <w:pStyle w:val="NormalLeft"/>
              <w:rPr>
                <w:lang w:val="en-GB"/>
              </w:rPr>
            </w:pPr>
            <w:r w:rsidRPr="00711388">
              <w:rPr>
                <w:lang w:val="en-GB"/>
              </w:rPr>
              <w:t>This is the value of subordinated liabilities held in each participations in financial and credit institutions which are considered strategic as defined in Article 171 of the Delegated Regulation (EU) 2015/35) and which are included in the calculation of the group solvency on the basis of method 1.</w:t>
            </w:r>
          </w:p>
        </w:tc>
      </w:tr>
      <w:tr w:rsidR="00872AFE" w:rsidRPr="00711388" w14:paraId="676B60E1"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4E77DD23" w14:textId="214A923D" w:rsidR="00872AFE" w:rsidRPr="00711388" w:rsidRDefault="00872AFE" w:rsidP="00567869">
            <w:pPr>
              <w:pStyle w:val="NormalCentered"/>
              <w:jc w:val="left"/>
              <w:rPr>
                <w:lang w:val="en-GB"/>
              </w:rPr>
            </w:pPr>
            <w:r w:rsidRPr="00711388">
              <w:rPr>
                <w:i/>
                <w:iCs/>
                <w:lang w:val="en-GB"/>
              </w:rPr>
              <w:t xml:space="preserve">Table 4 </w:t>
            </w:r>
            <w:r w:rsidR="00845F43" w:rsidRPr="00711388">
              <w:rPr>
                <w:i/>
                <w:iCs/>
                <w:lang w:val="en-GB"/>
              </w:rPr>
              <w:t>-</w:t>
            </w:r>
            <w:r w:rsidRPr="00711388">
              <w:rPr>
                <w:i/>
                <w:iCs/>
                <w:lang w:val="en-GB"/>
              </w:rPr>
              <w:t xml:space="preserve"> Participations in related undertakings that are financial and credit institutions which are strategic (as defined in Article 171 of the Delegated Regulation (EU) 2015/35), not included in the calculation of the group solvency on the basis of method 1 and which are not deducted according to art 68(1) and 68 (2) (It shall include the remaining part (the part of participation which was not deducted) following the partial deduction according to Article 68 (2) of the Delegated Regulation (EU) 2015/35)</w:t>
            </w:r>
          </w:p>
        </w:tc>
      </w:tr>
      <w:tr w:rsidR="00872AFE" w:rsidRPr="00711388" w14:paraId="50578361" w14:textId="77777777" w:rsidTr="00567869">
        <w:tc>
          <w:tcPr>
            <w:tcW w:w="2507" w:type="dxa"/>
            <w:tcBorders>
              <w:top w:val="single" w:sz="2" w:space="0" w:color="auto"/>
              <w:left w:val="single" w:sz="2" w:space="0" w:color="auto"/>
              <w:bottom w:val="single" w:sz="2" w:space="0" w:color="auto"/>
              <w:right w:val="single" w:sz="2" w:space="0" w:color="auto"/>
            </w:tcBorders>
          </w:tcPr>
          <w:p w14:paraId="1D70776D" w14:textId="77777777" w:rsidR="00872AFE" w:rsidRPr="00711388" w:rsidRDefault="00872AFE" w:rsidP="00567869">
            <w:pPr>
              <w:pStyle w:val="NormalLeft"/>
              <w:rPr>
                <w:lang w:val="en-GB"/>
              </w:rPr>
            </w:pPr>
            <w:r w:rsidRPr="00711388">
              <w:rPr>
                <w:lang w:val="en-GB"/>
              </w:rPr>
              <w:t>C0300</w:t>
            </w:r>
          </w:p>
        </w:tc>
        <w:tc>
          <w:tcPr>
            <w:tcW w:w="1570" w:type="dxa"/>
            <w:tcBorders>
              <w:top w:val="single" w:sz="2" w:space="0" w:color="auto"/>
              <w:left w:val="single" w:sz="2" w:space="0" w:color="auto"/>
              <w:bottom w:val="single" w:sz="2" w:space="0" w:color="auto"/>
              <w:right w:val="single" w:sz="2" w:space="0" w:color="auto"/>
            </w:tcBorders>
          </w:tcPr>
          <w:p w14:paraId="7EA24259" w14:textId="77777777" w:rsidR="00872AFE" w:rsidRPr="00711388" w:rsidRDefault="00872AFE" w:rsidP="00567869">
            <w:pPr>
              <w:pStyle w:val="NormalLeft"/>
              <w:rPr>
                <w:lang w:val="en-GB"/>
              </w:rPr>
            </w:pPr>
            <w:r w:rsidRPr="00711388">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31D8418D" w14:textId="3483B34E" w:rsidR="00872AFE" w:rsidRPr="00711388" w:rsidRDefault="00872AFE" w:rsidP="00567869">
            <w:pPr>
              <w:pStyle w:val="NormalLeft"/>
              <w:rPr>
                <w:lang w:val="en-GB"/>
              </w:rPr>
            </w:pPr>
            <w:r w:rsidRPr="00711388">
              <w:rPr>
                <w:lang w:val="en-GB"/>
              </w:rPr>
              <w:t xml:space="preserve">This is the name of the related undertaking that is financial or credit institution in which the participation is held. The participations in these related undertakings is strategic (as defined in Article 171 of the Delegated Regulation (EU) 2015/35)), not included in the calculation of the group solvency on the basis of method 1 and not deducted </w:t>
            </w:r>
            <w:r w:rsidRPr="00711388">
              <w:rPr>
                <w:rFonts w:eastAsia="Times New Roman"/>
                <w:lang w:val="en-GB" w:eastAsia="es-ES"/>
              </w:rPr>
              <w:t>in accordance with</w:t>
            </w:r>
            <w:del w:id="6002" w:author="Author">
              <w:r w:rsidRPr="00711388" w:rsidDel="003323F0">
                <w:rPr>
                  <w:rFonts w:eastAsia="Times New Roman"/>
                  <w:lang w:val="en-GB" w:eastAsia="es-ES"/>
                </w:rPr>
                <w:delText xml:space="preserve"> </w:delText>
              </w:r>
              <w:r w:rsidRPr="00711388" w:rsidDel="003323F0">
                <w:rPr>
                  <w:lang w:val="en-GB"/>
                </w:rPr>
                <w:delText xml:space="preserve"> </w:delText>
              </w:r>
            </w:del>
            <w:ins w:id="6003" w:author="Author">
              <w:r w:rsidR="003323F0">
                <w:rPr>
                  <w:rFonts w:eastAsia="Times New Roman"/>
                  <w:lang w:val="en-GB" w:eastAsia="es-ES"/>
                </w:rPr>
                <w:t xml:space="preserve"> </w:t>
              </w:r>
            </w:ins>
            <w:r w:rsidRPr="00711388">
              <w:rPr>
                <w:lang w:val="en-GB"/>
              </w:rPr>
              <w:t>Article 68(1) and Article 68(2).</w:t>
            </w:r>
          </w:p>
        </w:tc>
      </w:tr>
      <w:tr w:rsidR="00872AFE" w:rsidRPr="00711388" w14:paraId="66DA0628" w14:textId="77777777" w:rsidTr="00567869">
        <w:tc>
          <w:tcPr>
            <w:tcW w:w="2507" w:type="dxa"/>
            <w:tcBorders>
              <w:top w:val="single" w:sz="2" w:space="0" w:color="auto"/>
              <w:left w:val="single" w:sz="2" w:space="0" w:color="auto"/>
              <w:bottom w:val="single" w:sz="2" w:space="0" w:color="auto"/>
              <w:right w:val="single" w:sz="2" w:space="0" w:color="auto"/>
            </w:tcBorders>
          </w:tcPr>
          <w:p w14:paraId="4858132E" w14:textId="77777777" w:rsidR="00872AFE" w:rsidRPr="00711388" w:rsidRDefault="00872AFE" w:rsidP="00567869">
            <w:pPr>
              <w:pStyle w:val="NormalLeft"/>
              <w:rPr>
                <w:lang w:val="en-GB"/>
              </w:rPr>
            </w:pPr>
            <w:r w:rsidRPr="00711388">
              <w:rPr>
                <w:lang w:val="en-GB"/>
              </w:rPr>
              <w:t>C0310</w:t>
            </w:r>
          </w:p>
        </w:tc>
        <w:tc>
          <w:tcPr>
            <w:tcW w:w="1570" w:type="dxa"/>
            <w:tcBorders>
              <w:top w:val="single" w:sz="2" w:space="0" w:color="auto"/>
              <w:left w:val="single" w:sz="2" w:space="0" w:color="auto"/>
              <w:bottom w:val="single" w:sz="2" w:space="0" w:color="auto"/>
              <w:right w:val="single" w:sz="2" w:space="0" w:color="auto"/>
            </w:tcBorders>
          </w:tcPr>
          <w:p w14:paraId="75E4979C" w14:textId="77777777" w:rsidR="00872AFE" w:rsidRPr="00711388" w:rsidRDefault="00872AFE" w:rsidP="00567869">
            <w:pPr>
              <w:pStyle w:val="NormalLeft"/>
              <w:rPr>
                <w:lang w:val="en-GB"/>
              </w:rPr>
            </w:pPr>
            <w:r w:rsidRPr="00711388">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5D993BF3" w14:textId="77777777" w:rsidR="00872AFE" w:rsidRPr="00711388" w:rsidRDefault="00872AFE" w:rsidP="00567869">
            <w:pPr>
              <w:pStyle w:val="NormalLeft"/>
              <w:rPr>
                <w:lang w:val="en-GB"/>
              </w:rPr>
            </w:pPr>
            <w:r w:rsidRPr="00711388">
              <w:rPr>
                <w:lang w:val="en-GB"/>
              </w:rPr>
              <w:t>Asset ID code using the following priority:</w:t>
            </w:r>
          </w:p>
          <w:p w14:paraId="5A9DB1EB" w14:textId="77777777" w:rsidR="00872AFE" w:rsidRPr="00711388" w:rsidRDefault="00872AFE" w:rsidP="0083381F">
            <w:pPr>
              <w:pStyle w:val="Tiret0"/>
              <w:numPr>
                <w:ilvl w:val="0"/>
                <w:numId w:val="3"/>
              </w:numPr>
              <w:ind w:left="851" w:hanging="851"/>
              <w:rPr>
                <w:lang w:val="en-GB"/>
              </w:rPr>
            </w:pPr>
            <w:r w:rsidRPr="00711388">
              <w:rPr>
                <w:lang w:val="en-GB"/>
              </w:rPr>
              <w:t>ISO 6166 code of ISIN when available</w:t>
            </w:r>
          </w:p>
          <w:p w14:paraId="6EBF59A3" w14:textId="77777777" w:rsidR="00872AFE" w:rsidRPr="00711388" w:rsidRDefault="00872AFE" w:rsidP="0083381F">
            <w:pPr>
              <w:pStyle w:val="Tiret0"/>
              <w:numPr>
                <w:ilvl w:val="0"/>
                <w:numId w:val="3"/>
              </w:numPr>
              <w:ind w:left="851" w:hanging="851"/>
              <w:rPr>
                <w:lang w:val="en-GB"/>
              </w:rPr>
            </w:pPr>
            <w:r w:rsidRPr="00711388">
              <w:rPr>
                <w:lang w:val="en-GB"/>
              </w:rPr>
              <w:t>Other recognised codes (e.g.: CUSIP, Bloomberg Ticker, Reuters RIC)</w:t>
            </w:r>
          </w:p>
          <w:p w14:paraId="3DDEB72E" w14:textId="77777777" w:rsidR="00872AFE" w:rsidRPr="00711388" w:rsidRDefault="00872AFE" w:rsidP="0083381F">
            <w:pPr>
              <w:pStyle w:val="Tiret0"/>
              <w:numPr>
                <w:ilvl w:val="0"/>
                <w:numId w:val="3"/>
              </w:numPr>
              <w:ind w:left="851" w:hanging="851"/>
              <w:rPr>
                <w:lang w:val="en-GB"/>
              </w:rPr>
            </w:pPr>
            <w:r w:rsidRPr="00711388">
              <w:rPr>
                <w:lang w:val="en-GB"/>
              </w:rPr>
              <w:t xml:space="preserve">Code attributed by the undertaking, when the options above are not available. This </w:t>
            </w:r>
            <w:r w:rsidRPr="00711388">
              <w:rPr>
                <w:lang w:val="en-GB"/>
              </w:rPr>
              <w:lastRenderedPageBreak/>
              <w:t>code must be unique and kept consistent over time.</w:t>
            </w:r>
          </w:p>
          <w:p w14:paraId="24262805"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872AFE" w:rsidRPr="00711388" w14:paraId="5B2757E9" w14:textId="77777777" w:rsidTr="00567869">
        <w:tc>
          <w:tcPr>
            <w:tcW w:w="2507" w:type="dxa"/>
            <w:tcBorders>
              <w:top w:val="single" w:sz="2" w:space="0" w:color="auto"/>
              <w:left w:val="single" w:sz="2" w:space="0" w:color="auto"/>
              <w:bottom w:val="single" w:sz="2" w:space="0" w:color="auto"/>
              <w:right w:val="single" w:sz="2" w:space="0" w:color="auto"/>
            </w:tcBorders>
          </w:tcPr>
          <w:p w14:paraId="552B0B2A" w14:textId="77777777" w:rsidR="00872AFE" w:rsidRPr="00711388" w:rsidRDefault="00872AFE" w:rsidP="00567869">
            <w:pPr>
              <w:pStyle w:val="NormalLeft"/>
              <w:rPr>
                <w:lang w:val="en-GB"/>
              </w:rPr>
            </w:pPr>
            <w:r w:rsidRPr="00711388">
              <w:rPr>
                <w:lang w:val="en-GB"/>
              </w:rPr>
              <w:lastRenderedPageBreak/>
              <w:t>C0320</w:t>
            </w:r>
          </w:p>
        </w:tc>
        <w:tc>
          <w:tcPr>
            <w:tcW w:w="1570" w:type="dxa"/>
            <w:tcBorders>
              <w:top w:val="single" w:sz="2" w:space="0" w:color="auto"/>
              <w:left w:val="single" w:sz="2" w:space="0" w:color="auto"/>
              <w:bottom w:val="single" w:sz="2" w:space="0" w:color="auto"/>
              <w:right w:val="single" w:sz="2" w:space="0" w:color="auto"/>
            </w:tcBorders>
          </w:tcPr>
          <w:p w14:paraId="6F5833E7" w14:textId="77777777" w:rsidR="00872AFE" w:rsidRPr="00711388" w:rsidRDefault="00872AFE" w:rsidP="00567869">
            <w:pPr>
              <w:pStyle w:val="NormalLeft"/>
              <w:rPr>
                <w:lang w:val="en-GB"/>
              </w:rPr>
            </w:pPr>
            <w:r w:rsidRPr="00711388">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25CC2978" w14:textId="77777777" w:rsidR="00872AFE" w:rsidRPr="00711388" w:rsidRDefault="00872AFE" w:rsidP="00567869">
            <w:pPr>
              <w:pStyle w:val="NormalLeft"/>
              <w:rPr>
                <w:lang w:val="en-GB"/>
              </w:rPr>
            </w:pPr>
            <w:r w:rsidRPr="00711388">
              <w:rPr>
                <w:lang w:val="en-GB"/>
              </w:rPr>
              <w:t>Type of ID Code used for the ‘Asset ID Code’ item. One of the options in the following closed list shall be used:</w:t>
            </w:r>
          </w:p>
          <w:p w14:paraId="245FA082" w14:textId="50F8A90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039D72BF" w14:textId="1D8FB964"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4A47C2DB" w14:textId="69FA74FD"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3E0B319D" w14:textId="5137EE11"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4E7B16A5" w14:textId="4D656C7D"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6320A423" w14:textId="5F4A9313"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7645B7A4" w14:textId="54F5364F"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6BA3021D" w14:textId="28256D33"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67951655" w14:textId="71D7F3F6"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5D86A833" w14:textId="7FE91375" w:rsidR="00872AFE" w:rsidRPr="00711388" w:rsidRDefault="00872AFE" w:rsidP="00567869">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11EF86E5" w14:textId="77777777" w:rsidR="00872AFE" w:rsidRPr="00711388" w:rsidRDefault="00872AFE" w:rsidP="00567869">
            <w:pPr>
              <w:pStyle w:val="NormalLeft"/>
              <w:rPr>
                <w:lang w:val="en-GB"/>
              </w:rPr>
            </w:pPr>
          </w:p>
          <w:p w14:paraId="2D16B4EB"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and the code in C0310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872AFE" w:rsidRPr="00711388" w14:paraId="1245DE21" w14:textId="77777777" w:rsidTr="00567869">
        <w:tc>
          <w:tcPr>
            <w:tcW w:w="2507" w:type="dxa"/>
            <w:tcBorders>
              <w:top w:val="single" w:sz="2" w:space="0" w:color="auto"/>
              <w:left w:val="single" w:sz="2" w:space="0" w:color="auto"/>
              <w:bottom w:val="single" w:sz="2" w:space="0" w:color="auto"/>
              <w:right w:val="single" w:sz="2" w:space="0" w:color="auto"/>
            </w:tcBorders>
          </w:tcPr>
          <w:p w14:paraId="0F647CDC" w14:textId="77777777" w:rsidR="00872AFE" w:rsidRPr="00711388" w:rsidRDefault="00872AFE" w:rsidP="00567869">
            <w:pPr>
              <w:pStyle w:val="NormalLeft"/>
              <w:rPr>
                <w:lang w:val="en-GB"/>
              </w:rPr>
            </w:pPr>
            <w:r w:rsidRPr="00711388">
              <w:rPr>
                <w:lang w:val="en-GB"/>
              </w:rPr>
              <w:t>C0330</w:t>
            </w:r>
          </w:p>
        </w:tc>
        <w:tc>
          <w:tcPr>
            <w:tcW w:w="1570" w:type="dxa"/>
            <w:tcBorders>
              <w:top w:val="single" w:sz="2" w:space="0" w:color="auto"/>
              <w:left w:val="single" w:sz="2" w:space="0" w:color="auto"/>
              <w:bottom w:val="single" w:sz="2" w:space="0" w:color="auto"/>
              <w:right w:val="single" w:sz="2" w:space="0" w:color="auto"/>
            </w:tcBorders>
          </w:tcPr>
          <w:p w14:paraId="1D16B707" w14:textId="77777777" w:rsidR="00872AFE" w:rsidRPr="00711388" w:rsidRDefault="00872AFE" w:rsidP="00567869">
            <w:pPr>
              <w:pStyle w:val="NormalLeft"/>
              <w:rPr>
                <w:lang w:val="en-GB"/>
              </w:rPr>
            </w:pP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0B783660" w14:textId="3B828DBB" w:rsidR="00872AFE" w:rsidRPr="00711388" w:rsidRDefault="00872AFE" w:rsidP="00567869">
            <w:pPr>
              <w:pStyle w:val="NormalLeft"/>
              <w:rPr>
                <w:lang w:val="en-GB"/>
              </w:rPr>
            </w:pPr>
            <w:r w:rsidRPr="00711388">
              <w:rPr>
                <w:lang w:val="en-GB"/>
              </w:rPr>
              <w:t xml:space="preserve">This is the total value for all tiers of each participation in related undertakings that are financial and credit institutions which are strategic, not included in the calculation of the group solvency on the basis of method 1 and which are </w:t>
            </w:r>
            <w:r w:rsidRPr="00711388">
              <w:rPr>
                <w:lang w:val="en-GB"/>
              </w:rPr>
              <w:lastRenderedPageBreak/>
              <w:t xml:space="preserve">not deducted </w:t>
            </w:r>
            <w:r w:rsidRPr="00711388">
              <w:rPr>
                <w:rFonts w:eastAsia="Times New Roman"/>
                <w:lang w:val="en-GB" w:eastAsia="es-ES"/>
              </w:rPr>
              <w:t>in accordance with</w:t>
            </w:r>
            <w:del w:id="6004" w:author="Author">
              <w:r w:rsidRPr="00711388" w:rsidDel="003323F0">
                <w:rPr>
                  <w:rFonts w:eastAsia="Times New Roman"/>
                  <w:lang w:val="en-GB" w:eastAsia="es-ES"/>
                </w:rPr>
                <w:delText xml:space="preserve"> </w:delText>
              </w:r>
              <w:r w:rsidRPr="00711388" w:rsidDel="003323F0">
                <w:rPr>
                  <w:lang w:val="en-GB"/>
                </w:rPr>
                <w:delText xml:space="preserve"> </w:delText>
              </w:r>
            </w:del>
            <w:ins w:id="6005" w:author="Author">
              <w:r w:rsidR="003323F0">
                <w:rPr>
                  <w:rFonts w:eastAsia="Times New Roman"/>
                  <w:lang w:val="en-GB" w:eastAsia="es-ES"/>
                </w:rPr>
                <w:t xml:space="preserve"> </w:t>
              </w:r>
            </w:ins>
            <w:r w:rsidRPr="00711388">
              <w:rPr>
                <w:lang w:val="en-GB"/>
              </w:rPr>
              <w:t>Article 68(1) and Article 68(2) of Delegated Regulation (EU) 2015/35, meaning the sum of:</w:t>
            </w:r>
          </w:p>
          <w:p w14:paraId="1DCAC882" w14:textId="1A8402F9" w:rsidR="00872AFE" w:rsidRPr="00711388" w:rsidRDefault="00872AFE" w:rsidP="00567869">
            <w:pPr>
              <w:pStyle w:val="Point0"/>
              <w:rPr>
                <w:lang w:val="en-GB"/>
              </w:rPr>
            </w:pPr>
            <w:r w:rsidRPr="00711388">
              <w:rPr>
                <w:lang w:val="en-GB"/>
              </w:rPr>
              <w:tab/>
              <w:t>1)</w:t>
            </w:r>
            <w:r w:rsidRPr="00711388">
              <w:rPr>
                <w:lang w:val="en-GB"/>
              </w:rPr>
              <w:tab/>
              <w:t xml:space="preserve">the value of strategic participations in financial and credit institutions which are not deducted </w:t>
            </w:r>
            <w:r w:rsidRPr="00711388">
              <w:rPr>
                <w:rFonts w:eastAsia="Times New Roman"/>
                <w:lang w:val="en-GB" w:eastAsia="es-ES"/>
              </w:rPr>
              <w:t>in accordance with</w:t>
            </w:r>
            <w:del w:id="6006" w:author="Author">
              <w:r w:rsidRPr="00711388" w:rsidDel="003323F0">
                <w:rPr>
                  <w:rFonts w:eastAsia="Times New Roman"/>
                  <w:lang w:val="en-GB" w:eastAsia="es-ES"/>
                </w:rPr>
                <w:delText xml:space="preserve"> </w:delText>
              </w:r>
              <w:r w:rsidRPr="00711388" w:rsidDel="003323F0">
                <w:rPr>
                  <w:lang w:val="en-GB"/>
                </w:rPr>
                <w:delText xml:space="preserve"> </w:delText>
              </w:r>
            </w:del>
            <w:ins w:id="6007" w:author="Author">
              <w:r w:rsidR="003323F0">
                <w:rPr>
                  <w:rFonts w:eastAsia="Times New Roman"/>
                  <w:lang w:val="en-GB" w:eastAsia="es-ES"/>
                </w:rPr>
                <w:t xml:space="preserve"> </w:t>
              </w:r>
            </w:ins>
            <w:r w:rsidRPr="00711388">
              <w:rPr>
                <w:lang w:val="en-GB"/>
              </w:rPr>
              <w:t>both Article 68(1) and 68(2) of Delegated Regulation (EU) 2015/35, because the sum of participations in financial and credit institutions is less than 10 %,</w:t>
            </w:r>
          </w:p>
          <w:p w14:paraId="077AEF95" w14:textId="77777777" w:rsidR="00872AFE" w:rsidRPr="00711388" w:rsidRDefault="00872AFE" w:rsidP="00567869">
            <w:pPr>
              <w:pStyle w:val="Point0"/>
              <w:rPr>
                <w:lang w:val="en-GB"/>
              </w:rPr>
            </w:pPr>
            <w:r w:rsidRPr="00711388">
              <w:rPr>
                <w:lang w:val="en-GB"/>
              </w:rPr>
              <w:tab/>
              <w:t>2)</w:t>
            </w:r>
            <w:r w:rsidRPr="00711388">
              <w:rPr>
                <w:lang w:val="en-GB"/>
              </w:rPr>
              <w:tab/>
              <w:t>the remainder of the strategic participations which are deducted following the Article 68(2) of Delegated Regulation (EU) 2015/35.</w:t>
            </w:r>
          </w:p>
        </w:tc>
      </w:tr>
      <w:tr w:rsidR="00872AFE" w:rsidRPr="00711388" w14:paraId="5081B081" w14:textId="77777777" w:rsidTr="00567869">
        <w:tc>
          <w:tcPr>
            <w:tcW w:w="2507" w:type="dxa"/>
            <w:tcBorders>
              <w:top w:val="single" w:sz="2" w:space="0" w:color="auto"/>
              <w:left w:val="single" w:sz="2" w:space="0" w:color="auto"/>
              <w:bottom w:val="single" w:sz="2" w:space="0" w:color="auto"/>
              <w:right w:val="single" w:sz="2" w:space="0" w:color="auto"/>
            </w:tcBorders>
          </w:tcPr>
          <w:p w14:paraId="1D6757E8" w14:textId="77777777" w:rsidR="00872AFE" w:rsidRPr="00711388" w:rsidRDefault="00872AFE" w:rsidP="00567869">
            <w:pPr>
              <w:pStyle w:val="NormalLeft"/>
              <w:rPr>
                <w:lang w:val="en-GB"/>
              </w:rPr>
            </w:pPr>
            <w:r w:rsidRPr="00711388">
              <w:rPr>
                <w:lang w:val="en-GB"/>
              </w:rPr>
              <w:lastRenderedPageBreak/>
              <w:t>C0340</w:t>
            </w:r>
          </w:p>
        </w:tc>
        <w:tc>
          <w:tcPr>
            <w:tcW w:w="1570" w:type="dxa"/>
            <w:tcBorders>
              <w:top w:val="single" w:sz="2" w:space="0" w:color="auto"/>
              <w:left w:val="single" w:sz="2" w:space="0" w:color="auto"/>
              <w:bottom w:val="single" w:sz="2" w:space="0" w:color="auto"/>
              <w:right w:val="single" w:sz="2" w:space="0" w:color="auto"/>
            </w:tcBorders>
          </w:tcPr>
          <w:p w14:paraId="20A41070" w14:textId="77777777" w:rsidR="00872AFE" w:rsidRPr="00711388" w:rsidRDefault="00872AFE" w:rsidP="00567869">
            <w:pPr>
              <w:pStyle w:val="NormalLeft"/>
              <w:rPr>
                <w:lang w:val="en-GB"/>
              </w:rPr>
            </w:pPr>
            <w:r w:rsidRPr="00711388">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51175228" w14:textId="5572BB3C" w:rsidR="00872AFE" w:rsidRPr="00711388" w:rsidRDefault="00872AFE" w:rsidP="00567869">
            <w:pPr>
              <w:pStyle w:val="NormalLeft"/>
              <w:rPr>
                <w:lang w:val="en-GB"/>
              </w:rPr>
            </w:pPr>
            <w:r w:rsidRPr="00711388">
              <w:rPr>
                <w:lang w:val="en-GB"/>
              </w:rPr>
              <w:t xml:space="preserve">This is the value of each participation in related undertakings that are financial and credit institutions which are strategic, not included in the calculation of the group solvency on the basis of method 1, not deducted </w:t>
            </w:r>
            <w:r w:rsidRPr="00711388">
              <w:rPr>
                <w:rFonts w:eastAsia="Times New Roman"/>
                <w:lang w:val="en-GB" w:eastAsia="es-ES"/>
              </w:rPr>
              <w:t>in accordance with</w:t>
            </w:r>
            <w:del w:id="6008" w:author="Author">
              <w:r w:rsidRPr="00711388" w:rsidDel="003323F0">
                <w:rPr>
                  <w:rFonts w:eastAsia="Times New Roman"/>
                  <w:lang w:val="en-GB" w:eastAsia="es-ES"/>
                </w:rPr>
                <w:delText xml:space="preserve"> </w:delText>
              </w:r>
              <w:r w:rsidRPr="00711388" w:rsidDel="003323F0">
                <w:rPr>
                  <w:lang w:val="en-GB"/>
                </w:rPr>
                <w:delText xml:space="preserve"> </w:delText>
              </w:r>
            </w:del>
            <w:ins w:id="6009" w:author="Author">
              <w:r w:rsidR="003323F0">
                <w:rPr>
                  <w:rFonts w:eastAsia="Times New Roman"/>
                  <w:lang w:val="en-GB" w:eastAsia="es-ES"/>
                </w:rPr>
                <w:t xml:space="preserve"> </w:t>
              </w:r>
            </w:ins>
            <w:r w:rsidRPr="00711388">
              <w:rPr>
                <w:lang w:val="en-GB"/>
              </w:rPr>
              <w:t>Article 68(1) and Article 68(2) of Delegated Regulation (EU) 2015/35and held in Type 1 equities, meaning the sum of:</w:t>
            </w:r>
          </w:p>
          <w:p w14:paraId="06B7AE96" w14:textId="77777777" w:rsidR="00872AFE" w:rsidRPr="00711388" w:rsidRDefault="00872AFE" w:rsidP="00567869">
            <w:pPr>
              <w:pStyle w:val="Point0"/>
              <w:rPr>
                <w:lang w:val="en-GB"/>
              </w:rPr>
            </w:pPr>
            <w:r w:rsidRPr="00711388">
              <w:rPr>
                <w:lang w:val="en-GB"/>
              </w:rPr>
              <w:tab/>
              <w:t>1)</w:t>
            </w:r>
            <w:r w:rsidRPr="00711388">
              <w:rPr>
                <w:lang w:val="en-GB"/>
              </w:rPr>
              <w:tab/>
              <w:t>the value of strategic participations in financial and credit institutions which are not deducted according to both Article 68(1) and 68(2) of Delegated Regulation (EU) 2015/35, because the sum of participations in financial and credit institutions is less than 10 %,</w:t>
            </w:r>
          </w:p>
          <w:p w14:paraId="4FB1731A" w14:textId="77777777" w:rsidR="00872AFE" w:rsidRPr="00711388" w:rsidRDefault="00872AFE" w:rsidP="00567869">
            <w:pPr>
              <w:pStyle w:val="Point0"/>
              <w:rPr>
                <w:lang w:val="en-GB"/>
              </w:rPr>
            </w:pPr>
            <w:r w:rsidRPr="00711388">
              <w:rPr>
                <w:lang w:val="en-GB"/>
              </w:rPr>
              <w:tab/>
              <w:t>2)</w:t>
            </w:r>
            <w:r w:rsidRPr="00711388">
              <w:rPr>
                <w:lang w:val="en-GB"/>
              </w:rPr>
              <w:tab/>
              <w:t>the remainder of the strategic participations which are deducted following the Article 68(2) of Delegated Regulation (EU) 2015/35.</w:t>
            </w:r>
          </w:p>
          <w:p w14:paraId="659998A4" w14:textId="77777777" w:rsidR="00872AFE" w:rsidRPr="00711388" w:rsidRDefault="00872AFE" w:rsidP="00567869">
            <w:pPr>
              <w:pStyle w:val="NormalLeft"/>
              <w:rPr>
                <w:lang w:val="en-GB"/>
              </w:rPr>
            </w:pPr>
            <w:r w:rsidRPr="00711388">
              <w:rPr>
                <w:lang w:val="en-GB"/>
              </w:rPr>
              <w:t>Type 1 equity has the meaning as defined in Article 168 (2) of the Delegated Regulation (EU) 2015/35.</w:t>
            </w:r>
          </w:p>
        </w:tc>
      </w:tr>
      <w:tr w:rsidR="00872AFE" w:rsidRPr="00711388" w14:paraId="227526B2" w14:textId="77777777" w:rsidTr="00567869">
        <w:tc>
          <w:tcPr>
            <w:tcW w:w="2507" w:type="dxa"/>
            <w:tcBorders>
              <w:top w:val="single" w:sz="2" w:space="0" w:color="auto"/>
              <w:left w:val="single" w:sz="2" w:space="0" w:color="auto"/>
              <w:bottom w:val="single" w:sz="2" w:space="0" w:color="auto"/>
              <w:right w:val="single" w:sz="2" w:space="0" w:color="auto"/>
            </w:tcBorders>
          </w:tcPr>
          <w:p w14:paraId="1A5D3868" w14:textId="77777777" w:rsidR="00872AFE" w:rsidRPr="00711388" w:rsidRDefault="00872AFE" w:rsidP="00567869">
            <w:pPr>
              <w:pStyle w:val="NormalLeft"/>
              <w:rPr>
                <w:lang w:val="en-GB"/>
              </w:rPr>
            </w:pPr>
            <w:r w:rsidRPr="00711388">
              <w:rPr>
                <w:lang w:val="en-GB"/>
              </w:rPr>
              <w:t>C0350</w:t>
            </w:r>
          </w:p>
        </w:tc>
        <w:tc>
          <w:tcPr>
            <w:tcW w:w="1570" w:type="dxa"/>
            <w:tcBorders>
              <w:top w:val="single" w:sz="2" w:space="0" w:color="auto"/>
              <w:left w:val="single" w:sz="2" w:space="0" w:color="auto"/>
              <w:bottom w:val="single" w:sz="2" w:space="0" w:color="auto"/>
              <w:right w:val="single" w:sz="2" w:space="0" w:color="auto"/>
            </w:tcBorders>
          </w:tcPr>
          <w:p w14:paraId="0549A4B5" w14:textId="77777777" w:rsidR="00872AFE" w:rsidRPr="00711388" w:rsidRDefault="00872AFE" w:rsidP="00567869">
            <w:pPr>
              <w:pStyle w:val="NormalLeft"/>
              <w:rPr>
                <w:lang w:val="en-GB"/>
              </w:rPr>
            </w:pPr>
            <w:r w:rsidRPr="00711388">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75406CB2" w14:textId="2D85D027" w:rsidR="00872AFE" w:rsidRPr="00711388" w:rsidRDefault="00872AFE" w:rsidP="00567869">
            <w:pPr>
              <w:pStyle w:val="NormalLeft"/>
              <w:rPr>
                <w:lang w:val="en-GB"/>
              </w:rPr>
            </w:pPr>
            <w:r w:rsidRPr="00711388">
              <w:rPr>
                <w:lang w:val="en-GB"/>
              </w:rPr>
              <w:t xml:space="preserve">This is the value of each participation in related undertakings that are financial and credit institutions which are strategic, not included in the calculation of the group solvency on the basis of method 1, not deducted </w:t>
            </w:r>
            <w:r w:rsidRPr="00711388">
              <w:rPr>
                <w:rFonts w:eastAsia="Times New Roman"/>
                <w:lang w:val="en-GB" w:eastAsia="es-ES"/>
              </w:rPr>
              <w:t>in accordance with</w:t>
            </w:r>
            <w:del w:id="6010" w:author="Author">
              <w:r w:rsidRPr="00711388" w:rsidDel="003323F0">
                <w:rPr>
                  <w:rFonts w:eastAsia="Times New Roman"/>
                  <w:lang w:val="en-GB" w:eastAsia="es-ES"/>
                </w:rPr>
                <w:delText xml:space="preserve"> </w:delText>
              </w:r>
              <w:r w:rsidRPr="00711388" w:rsidDel="003323F0">
                <w:rPr>
                  <w:lang w:val="en-GB"/>
                </w:rPr>
                <w:delText xml:space="preserve"> </w:delText>
              </w:r>
            </w:del>
            <w:ins w:id="6011" w:author="Author">
              <w:r w:rsidR="003323F0">
                <w:rPr>
                  <w:rFonts w:eastAsia="Times New Roman"/>
                  <w:lang w:val="en-GB" w:eastAsia="es-ES"/>
                </w:rPr>
                <w:t xml:space="preserve"> </w:t>
              </w:r>
            </w:ins>
            <w:r w:rsidRPr="00711388">
              <w:rPr>
                <w:lang w:val="en-GB"/>
              </w:rPr>
              <w:t>Article 68(1) and Article 68(2) of Delegated Regulation (EU) 2015/35 and held in Type 2 equities, meaning the sum of:</w:t>
            </w:r>
          </w:p>
          <w:p w14:paraId="4396EAAA" w14:textId="018F3C77" w:rsidR="00872AFE" w:rsidRPr="00711388" w:rsidRDefault="00872AFE" w:rsidP="00567869">
            <w:pPr>
              <w:pStyle w:val="Point0"/>
              <w:rPr>
                <w:lang w:val="en-GB"/>
              </w:rPr>
            </w:pPr>
            <w:r w:rsidRPr="00711388">
              <w:rPr>
                <w:lang w:val="en-GB"/>
              </w:rPr>
              <w:lastRenderedPageBreak/>
              <w:tab/>
              <w:t>1)</w:t>
            </w:r>
            <w:r w:rsidRPr="00711388">
              <w:rPr>
                <w:lang w:val="en-GB"/>
              </w:rPr>
              <w:tab/>
              <w:t xml:space="preserve">the value of strategic participations in financial and credit institutions which are not deducted </w:t>
            </w:r>
            <w:r w:rsidRPr="00711388">
              <w:rPr>
                <w:rFonts w:eastAsia="Times New Roman"/>
                <w:lang w:val="en-GB" w:eastAsia="es-ES"/>
              </w:rPr>
              <w:t>in accordance with</w:t>
            </w:r>
            <w:del w:id="6012" w:author="Author">
              <w:r w:rsidRPr="00711388" w:rsidDel="003323F0">
                <w:rPr>
                  <w:rFonts w:eastAsia="Times New Roman"/>
                  <w:lang w:val="en-GB" w:eastAsia="es-ES"/>
                </w:rPr>
                <w:delText xml:space="preserve"> </w:delText>
              </w:r>
              <w:r w:rsidRPr="00711388" w:rsidDel="003323F0">
                <w:rPr>
                  <w:lang w:val="en-GB"/>
                </w:rPr>
                <w:delText xml:space="preserve"> </w:delText>
              </w:r>
            </w:del>
            <w:ins w:id="6013" w:author="Author">
              <w:r w:rsidR="003323F0">
                <w:rPr>
                  <w:rFonts w:eastAsia="Times New Roman"/>
                  <w:lang w:val="en-GB" w:eastAsia="es-ES"/>
                </w:rPr>
                <w:t xml:space="preserve"> </w:t>
              </w:r>
            </w:ins>
            <w:r w:rsidRPr="00711388">
              <w:rPr>
                <w:lang w:val="en-GB"/>
              </w:rPr>
              <w:t>both Article 68(1) and 68(2) of Delegated Regulation (EU) 2015/35, because the sum of participations in financial and credit institutions is less than 10 %,</w:t>
            </w:r>
          </w:p>
          <w:p w14:paraId="0FB55B4B" w14:textId="77777777" w:rsidR="00872AFE" w:rsidRPr="00711388" w:rsidRDefault="00872AFE" w:rsidP="00567869">
            <w:pPr>
              <w:pStyle w:val="Point0"/>
              <w:rPr>
                <w:lang w:val="en-GB"/>
              </w:rPr>
            </w:pPr>
            <w:r w:rsidRPr="00711388">
              <w:rPr>
                <w:lang w:val="en-GB"/>
              </w:rPr>
              <w:tab/>
              <w:t>2)</w:t>
            </w:r>
            <w:r w:rsidRPr="00711388">
              <w:rPr>
                <w:lang w:val="en-GB"/>
              </w:rPr>
              <w:tab/>
              <w:t>the remainder of the strategic participations which are deducted following the Article 68(2) of Delegated Regulation (EU) 2015/35.</w:t>
            </w:r>
          </w:p>
          <w:p w14:paraId="3B7C166D" w14:textId="77777777" w:rsidR="00872AFE" w:rsidRPr="00711388" w:rsidRDefault="00872AFE" w:rsidP="00567869">
            <w:pPr>
              <w:pStyle w:val="NormalLeft"/>
              <w:rPr>
                <w:lang w:val="en-GB"/>
              </w:rPr>
            </w:pPr>
            <w:r w:rsidRPr="00711388">
              <w:rPr>
                <w:lang w:val="en-GB"/>
              </w:rPr>
              <w:t>Type 2 equity has the meaning as defined in Article 168 (3) of the Delegated Regulation (EU) 2015/35.</w:t>
            </w:r>
          </w:p>
        </w:tc>
      </w:tr>
      <w:tr w:rsidR="00872AFE" w:rsidRPr="00711388" w14:paraId="5413EA48" w14:textId="77777777" w:rsidTr="00567869">
        <w:tc>
          <w:tcPr>
            <w:tcW w:w="2507" w:type="dxa"/>
            <w:tcBorders>
              <w:top w:val="single" w:sz="2" w:space="0" w:color="auto"/>
              <w:left w:val="single" w:sz="2" w:space="0" w:color="auto"/>
              <w:bottom w:val="single" w:sz="2" w:space="0" w:color="auto"/>
              <w:right w:val="single" w:sz="2" w:space="0" w:color="auto"/>
            </w:tcBorders>
          </w:tcPr>
          <w:p w14:paraId="035A3F01" w14:textId="77777777" w:rsidR="00872AFE" w:rsidRPr="00711388" w:rsidRDefault="00872AFE" w:rsidP="00567869">
            <w:pPr>
              <w:pStyle w:val="NormalLeft"/>
              <w:rPr>
                <w:lang w:val="en-GB"/>
              </w:rPr>
            </w:pPr>
            <w:r w:rsidRPr="00711388">
              <w:rPr>
                <w:lang w:val="en-GB"/>
              </w:rPr>
              <w:lastRenderedPageBreak/>
              <w:t>C0360</w:t>
            </w:r>
          </w:p>
        </w:tc>
        <w:tc>
          <w:tcPr>
            <w:tcW w:w="1570" w:type="dxa"/>
            <w:tcBorders>
              <w:top w:val="single" w:sz="2" w:space="0" w:color="auto"/>
              <w:left w:val="single" w:sz="2" w:space="0" w:color="auto"/>
              <w:bottom w:val="single" w:sz="2" w:space="0" w:color="auto"/>
              <w:right w:val="single" w:sz="2" w:space="0" w:color="auto"/>
            </w:tcBorders>
          </w:tcPr>
          <w:p w14:paraId="382FAFA7" w14:textId="77777777" w:rsidR="00872AFE" w:rsidRPr="00711388" w:rsidRDefault="00872AFE" w:rsidP="00567869">
            <w:pPr>
              <w:pStyle w:val="NormalLeft"/>
              <w:rPr>
                <w:lang w:val="en-GB"/>
              </w:rPr>
            </w:pPr>
            <w:r w:rsidRPr="00711388">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18726C8B" w14:textId="6F0F61F7" w:rsidR="00872AFE" w:rsidRPr="00711388" w:rsidRDefault="00872AFE" w:rsidP="00567869">
            <w:pPr>
              <w:pStyle w:val="NormalLeft"/>
              <w:rPr>
                <w:lang w:val="en-GB"/>
              </w:rPr>
            </w:pPr>
            <w:r w:rsidRPr="00711388">
              <w:rPr>
                <w:lang w:val="en-GB"/>
              </w:rPr>
              <w:t xml:space="preserve">This is the value of each participation in related undertakings that are financial and credit institutions which are strategic, not included in the calculation of the group solvency on the basis of method 1, not deducted </w:t>
            </w:r>
            <w:r w:rsidRPr="00711388">
              <w:rPr>
                <w:rFonts w:eastAsia="Times New Roman"/>
                <w:lang w:val="en-GB" w:eastAsia="es-ES"/>
              </w:rPr>
              <w:t>in accordance with</w:t>
            </w:r>
            <w:del w:id="6014" w:author="Author">
              <w:r w:rsidRPr="00711388" w:rsidDel="003323F0">
                <w:rPr>
                  <w:rFonts w:eastAsia="Times New Roman"/>
                  <w:lang w:val="en-GB" w:eastAsia="es-ES"/>
                </w:rPr>
                <w:delText xml:space="preserve"> </w:delText>
              </w:r>
              <w:r w:rsidRPr="00711388" w:rsidDel="003323F0">
                <w:rPr>
                  <w:lang w:val="en-GB"/>
                </w:rPr>
                <w:delText xml:space="preserve"> </w:delText>
              </w:r>
            </w:del>
            <w:ins w:id="6015" w:author="Author">
              <w:r w:rsidR="003323F0">
                <w:rPr>
                  <w:rFonts w:eastAsia="Times New Roman"/>
                  <w:lang w:val="en-GB" w:eastAsia="es-ES"/>
                </w:rPr>
                <w:t xml:space="preserve"> </w:t>
              </w:r>
            </w:ins>
            <w:r w:rsidRPr="00711388">
              <w:rPr>
                <w:lang w:val="en-GB"/>
              </w:rPr>
              <w:t>Article 68(1) and Article 68(2) of Delegated Regulation (EU) 2015/35 and held in subordinated liabilities, meaning the sum of:</w:t>
            </w:r>
          </w:p>
          <w:p w14:paraId="78BABFEC" w14:textId="3C2E3E89" w:rsidR="00872AFE" w:rsidRPr="00711388" w:rsidRDefault="00872AFE" w:rsidP="00567869">
            <w:pPr>
              <w:pStyle w:val="Point0"/>
              <w:rPr>
                <w:lang w:val="en-GB"/>
              </w:rPr>
            </w:pPr>
            <w:r w:rsidRPr="00711388">
              <w:rPr>
                <w:lang w:val="en-GB"/>
              </w:rPr>
              <w:tab/>
              <w:t>1)</w:t>
            </w:r>
            <w:r w:rsidRPr="00711388">
              <w:rPr>
                <w:lang w:val="en-GB"/>
              </w:rPr>
              <w:tab/>
              <w:t xml:space="preserve">the value of strategic participations in financial and credit institutions which are not deducted </w:t>
            </w:r>
            <w:r w:rsidRPr="00711388">
              <w:rPr>
                <w:rFonts w:eastAsia="Times New Roman"/>
                <w:lang w:val="en-GB" w:eastAsia="es-ES"/>
              </w:rPr>
              <w:t>in accordance with</w:t>
            </w:r>
            <w:del w:id="6016" w:author="Author">
              <w:r w:rsidRPr="00711388" w:rsidDel="003323F0">
                <w:rPr>
                  <w:rFonts w:eastAsia="Times New Roman"/>
                  <w:lang w:val="en-GB" w:eastAsia="es-ES"/>
                </w:rPr>
                <w:delText xml:space="preserve"> </w:delText>
              </w:r>
              <w:r w:rsidRPr="00711388" w:rsidDel="003323F0">
                <w:rPr>
                  <w:lang w:val="en-GB"/>
                </w:rPr>
                <w:delText xml:space="preserve"> </w:delText>
              </w:r>
            </w:del>
            <w:ins w:id="6017" w:author="Author">
              <w:r w:rsidR="003323F0">
                <w:rPr>
                  <w:rFonts w:eastAsia="Times New Roman"/>
                  <w:lang w:val="en-GB" w:eastAsia="es-ES"/>
                </w:rPr>
                <w:t xml:space="preserve"> </w:t>
              </w:r>
            </w:ins>
            <w:r w:rsidRPr="00711388">
              <w:rPr>
                <w:lang w:val="en-GB"/>
              </w:rPr>
              <w:t>both Article 68(1) and 68(2) of Delegated Regulation (EU) 2015/35, because the sum of participations in financial and credit institutions is less than 10 %,</w:t>
            </w:r>
          </w:p>
          <w:p w14:paraId="2F61C01D" w14:textId="77777777" w:rsidR="00872AFE" w:rsidRPr="00711388" w:rsidRDefault="00872AFE" w:rsidP="00567869">
            <w:pPr>
              <w:pStyle w:val="Point0"/>
              <w:rPr>
                <w:lang w:val="en-GB"/>
              </w:rPr>
            </w:pPr>
            <w:r w:rsidRPr="00711388">
              <w:rPr>
                <w:lang w:val="en-GB"/>
              </w:rPr>
              <w:tab/>
              <w:t>2)</w:t>
            </w:r>
            <w:r w:rsidRPr="00711388">
              <w:rPr>
                <w:lang w:val="en-GB"/>
              </w:rPr>
              <w:tab/>
              <w:t>the remainder of the strategic participations which are deducted following the Article 68(2) of Delegated Regulation (EU) 2015/35.</w:t>
            </w:r>
          </w:p>
        </w:tc>
      </w:tr>
      <w:tr w:rsidR="00872AFE" w:rsidRPr="00711388" w14:paraId="70DA2193"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1B0FAC84" w14:textId="29B8B879" w:rsidR="00872AFE" w:rsidRPr="00711388" w:rsidRDefault="00872AFE" w:rsidP="00567869">
            <w:pPr>
              <w:pStyle w:val="NormalCentered"/>
              <w:jc w:val="left"/>
              <w:rPr>
                <w:lang w:val="en-GB"/>
              </w:rPr>
            </w:pPr>
            <w:r w:rsidRPr="00711388">
              <w:rPr>
                <w:i/>
                <w:iCs/>
                <w:lang w:val="en-GB"/>
              </w:rPr>
              <w:t xml:space="preserve">Table 5 </w:t>
            </w:r>
            <w:r w:rsidR="00845F43" w:rsidRPr="00711388">
              <w:rPr>
                <w:i/>
                <w:iCs/>
                <w:lang w:val="en-GB"/>
              </w:rPr>
              <w:t>-</w:t>
            </w:r>
            <w:r w:rsidRPr="00711388">
              <w:rPr>
                <w:i/>
                <w:iCs/>
                <w:lang w:val="en-GB"/>
              </w:rPr>
              <w:t xml:space="preserve"> Participations in related undertakings that are financial and credit institutions which are not strategic and which are not deducted according to art 68(1) and 68(2) of Delegated Regulation (EU) 2015/35</w:t>
            </w:r>
          </w:p>
          <w:p w14:paraId="435A0E0F" w14:textId="77777777" w:rsidR="00872AFE" w:rsidRPr="00711388" w:rsidRDefault="00872AFE" w:rsidP="00567869">
            <w:pPr>
              <w:pStyle w:val="NormalCentered"/>
              <w:jc w:val="left"/>
              <w:rPr>
                <w:lang w:val="en-GB"/>
              </w:rPr>
            </w:pPr>
            <w:r w:rsidRPr="00711388">
              <w:rPr>
                <w:i/>
                <w:iCs/>
                <w:lang w:val="en-GB"/>
              </w:rPr>
              <w:t>(It shall include the remaining part following the partial deduction according to Article 68 (2) of the Delegated Regulation (EU) 2015/35)</w:t>
            </w:r>
          </w:p>
        </w:tc>
      </w:tr>
      <w:tr w:rsidR="00872AFE" w:rsidRPr="00711388" w14:paraId="3B0B056C" w14:textId="77777777" w:rsidTr="00567869">
        <w:tc>
          <w:tcPr>
            <w:tcW w:w="2507" w:type="dxa"/>
            <w:tcBorders>
              <w:top w:val="single" w:sz="2" w:space="0" w:color="auto"/>
              <w:left w:val="single" w:sz="2" w:space="0" w:color="auto"/>
              <w:bottom w:val="single" w:sz="2" w:space="0" w:color="auto"/>
              <w:right w:val="single" w:sz="2" w:space="0" w:color="auto"/>
            </w:tcBorders>
          </w:tcPr>
          <w:p w14:paraId="7B46F338" w14:textId="77777777" w:rsidR="00872AFE" w:rsidRPr="00711388" w:rsidRDefault="00872AFE" w:rsidP="00567869">
            <w:pPr>
              <w:pStyle w:val="NormalLeft"/>
              <w:rPr>
                <w:lang w:val="en-GB"/>
              </w:rPr>
            </w:pPr>
            <w:r w:rsidRPr="00711388">
              <w:rPr>
                <w:lang w:val="en-GB"/>
              </w:rPr>
              <w:t>C0370</w:t>
            </w:r>
          </w:p>
        </w:tc>
        <w:tc>
          <w:tcPr>
            <w:tcW w:w="1570" w:type="dxa"/>
            <w:tcBorders>
              <w:top w:val="single" w:sz="2" w:space="0" w:color="auto"/>
              <w:left w:val="single" w:sz="2" w:space="0" w:color="auto"/>
              <w:bottom w:val="single" w:sz="2" w:space="0" w:color="auto"/>
              <w:right w:val="single" w:sz="2" w:space="0" w:color="auto"/>
            </w:tcBorders>
          </w:tcPr>
          <w:p w14:paraId="6BED9E0E" w14:textId="77777777" w:rsidR="00872AFE" w:rsidRPr="00711388" w:rsidRDefault="00872AFE" w:rsidP="00567869">
            <w:pPr>
              <w:pStyle w:val="NormalLeft"/>
              <w:rPr>
                <w:lang w:val="en-GB"/>
              </w:rPr>
            </w:pPr>
            <w:r w:rsidRPr="00711388">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15D582E3" w14:textId="77777777" w:rsidR="00872AFE" w:rsidRPr="00711388" w:rsidRDefault="00872AFE" w:rsidP="00567869">
            <w:pPr>
              <w:pStyle w:val="NormalLeft"/>
              <w:rPr>
                <w:lang w:val="en-GB"/>
              </w:rPr>
            </w:pPr>
            <w:r w:rsidRPr="00711388">
              <w:rPr>
                <w:lang w:val="en-GB"/>
              </w:rPr>
              <w:t xml:space="preserve">This is the name of the related undertaking that are financial and credit institutions in which the participation is held. These are participations in related undertakings which are not strategic and not deducted </w:t>
            </w:r>
            <w:r w:rsidRPr="00711388">
              <w:rPr>
                <w:rFonts w:eastAsia="Times New Roman"/>
                <w:lang w:val="en-GB" w:eastAsia="es-ES"/>
              </w:rPr>
              <w:t xml:space="preserve">in accordance with </w:t>
            </w:r>
            <w:r w:rsidRPr="00711388">
              <w:rPr>
                <w:lang w:val="en-GB"/>
              </w:rPr>
              <w:t>Article 68(1) and 68 (2) of Delegated Regulation (EU) 2015/35.</w:t>
            </w:r>
          </w:p>
        </w:tc>
      </w:tr>
      <w:tr w:rsidR="00872AFE" w:rsidRPr="00711388" w14:paraId="5632A86D" w14:textId="77777777" w:rsidTr="00567869">
        <w:tc>
          <w:tcPr>
            <w:tcW w:w="2507" w:type="dxa"/>
            <w:tcBorders>
              <w:top w:val="single" w:sz="2" w:space="0" w:color="auto"/>
              <w:left w:val="single" w:sz="2" w:space="0" w:color="auto"/>
              <w:bottom w:val="single" w:sz="2" w:space="0" w:color="auto"/>
              <w:right w:val="single" w:sz="2" w:space="0" w:color="auto"/>
            </w:tcBorders>
          </w:tcPr>
          <w:p w14:paraId="30DBDA99" w14:textId="77777777" w:rsidR="00872AFE" w:rsidRPr="00711388" w:rsidRDefault="00872AFE" w:rsidP="00567869">
            <w:pPr>
              <w:pStyle w:val="NormalLeft"/>
              <w:rPr>
                <w:lang w:val="en-GB"/>
              </w:rPr>
            </w:pPr>
            <w:r w:rsidRPr="00711388">
              <w:rPr>
                <w:lang w:val="en-GB"/>
              </w:rPr>
              <w:lastRenderedPageBreak/>
              <w:t>C0380</w:t>
            </w:r>
          </w:p>
        </w:tc>
        <w:tc>
          <w:tcPr>
            <w:tcW w:w="1570" w:type="dxa"/>
            <w:tcBorders>
              <w:top w:val="single" w:sz="2" w:space="0" w:color="auto"/>
              <w:left w:val="single" w:sz="2" w:space="0" w:color="auto"/>
              <w:bottom w:val="single" w:sz="2" w:space="0" w:color="auto"/>
              <w:right w:val="single" w:sz="2" w:space="0" w:color="auto"/>
            </w:tcBorders>
          </w:tcPr>
          <w:p w14:paraId="7D5DFBAA" w14:textId="77777777" w:rsidR="00872AFE" w:rsidRPr="00711388" w:rsidRDefault="00872AFE" w:rsidP="00567869">
            <w:pPr>
              <w:pStyle w:val="NormalLeft"/>
              <w:rPr>
                <w:lang w:val="en-GB"/>
              </w:rPr>
            </w:pPr>
            <w:r w:rsidRPr="00711388">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198CB207" w14:textId="77777777" w:rsidR="00872AFE" w:rsidRPr="00711388" w:rsidRDefault="00872AFE" w:rsidP="00567869">
            <w:pPr>
              <w:pStyle w:val="NormalLeft"/>
              <w:rPr>
                <w:lang w:val="en-GB"/>
              </w:rPr>
            </w:pPr>
            <w:r w:rsidRPr="00711388">
              <w:rPr>
                <w:lang w:val="en-GB"/>
              </w:rPr>
              <w:t>Asset ID code using the following priority:</w:t>
            </w:r>
          </w:p>
          <w:p w14:paraId="45968764" w14:textId="77777777" w:rsidR="00872AFE" w:rsidRPr="00711388" w:rsidRDefault="00872AFE" w:rsidP="0083381F">
            <w:pPr>
              <w:pStyle w:val="Tiret0"/>
              <w:numPr>
                <w:ilvl w:val="0"/>
                <w:numId w:val="3"/>
              </w:numPr>
              <w:ind w:left="851" w:hanging="851"/>
              <w:rPr>
                <w:lang w:val="en-GB"/>
              </w:rPr>
            </w:pPr>
            <w:r w:rsidRPr="00711388">
              <w:rPr>
                <w:lang w:val="en-GB"/>
              </w:rPr>
              <w:t>ISO 6166 code of ISIN when available</w:t>
            </w:r>
          </w:p>
          <w:p w14:paraId="3AD4E0CB" w14:textId="77777777" w:rsidR="00872AFE" w:rsidRPr="00711388" w:rsidRDefault="00872AFE" w:rsidP="0083381F">
            <w:pPr>
              <w:pStyle w:val="Tiret0"/>
              <w:numPr>
                <w:ilvl w:val="0"/>
                <w:numId w:val="3"/>
              </w:numPr>
              <w:ind w:left="851" w:hanging="851"/>
              <w:rPr>
                <w:lang w:val="en-GB"/>
              </w:rPr>
            </w:pPr>
            <w:r w:rsidRPr="00711388">
              <w:rPr>
                <w:lang w:val="en-GB"/>
              </w:rPr>
              <w:t>Other recognised codes (e.g.: CUSIP, Bloomberg Ticker, Reuters RIC)</w:t>
            </w:r>
          </w:p>
          <w:p w14:paraId="13C0A0F1" w14:textId="77777777" w:rsidR="00872AFE" w:rsidRPr="00711388" w:rsidRDefault="00872AFE" w:rsidP="0083381F">
            <w:pPr>
              <w:pStyle w:val="Tiret0"/>
              <w:numPr>
                <w:ilvl w:val="0"/>
                <w:numId w:val="3"/>
              </w:numPr>
              <w:ind w:left="851" w:hanging="851"/>
              <w:rPr>
                <w:lang w:val="en-GB"/>
              </w:rPr>
            </w:pPr>
            <w:r w:rsidRPr="00711388">
              <w:rPr>
                <w:lang w:val="en-GB"/>
              </w:rPr>
              <w:t>Code attributed by the undertaking, when the options above are not available. This code must be unique and kept consistent over time.</w:t>
            </w:r>
          </w:p>
          <w:p w14:paraId="5FEB052E"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872AFE" w:rsidRPr="00711388" w14:paraId="09BBFA39" w14:textId="77777777" w:rsidTr="00567869">
        <w:tc>
          <w:tcPr>
            <w:tcW w:w="2507" w:type="dxa"/>
            <w:tcBorders>
              <w:top w:val="single" w:sz="2" w:space="0" w:color="auto"/>
              <w:left w:val="single" w:sz="2" w:space="0" w:color="auto"/>
              <w:bottom w:val="single" w:sz="2" w:space="0" w:color="auto"/>
              <w:right w:val="single" w:sz="2" w:space="0" w:color="auto"/>
            </w:tcBorders>
          </w:tcPr>
          <w:p w14:paraId="70743AF5" w14:textId="77777777" w:rsidR="00872AFE" w:rsidRPr="00711388" w:rsidRDefault="00872AFE" w:rsidP="00567869">
            <w:pPr>
              <w:pStyle w:val="NormalLeft"/>
              <w:rPr>
                <w:lang w:val="en-GB"/>
              </w:rPr>
            </w:pPr>
            <w:r w:rsidRPr="00711388">
              <w:rPr>
                <w:lang w:val="en-GB"/>
              </w:rPr>
              <w:t>C0390</w:t>
            </w:r>
          </w:p>
        </w:tc>
        <w:tc>
          <w:tcPr>
            <w:tcW w:w="1570" w:type="dxa"/>
            <w:tcBorders>
              <w:top w:val="single" w:sz="2" w:space="0" w:color="auto"/>
              <w:left w:val="single" w:sz="2" w:space="0" w:color="auto"/>
              <w:bottom w:val="single" w:sz="2" w:space="0" w:color="auto"/>
              <w:right w:val="single" w:sz="2" w:space="0" w:color="auto"/>
            </w:tcBorders>
          </w:tcPr>
          <w:p w14:paraId="3606AF48" w14:textId="77777777" w:rsidR="00872AFE" w:rsidRPr="00711388" w:rsidRDefault="00872AFE" w:rsidP="00567869">
            <w:pPr>
              <w:pStyle w:val="NormalLeft"/>
              <w:rPr>
                <w:lang w:val="en-GB"/>
              </w:rPr>
            </w:pPr>
            <w:r w:rsidRPr="00711388">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397F34C0" w14:textId="77777777" w:rsidR="00872AFE" w:rsidRPr="00711388" w:rsidRDefault="00872AFE" w:rsidP="00567869">
            <w:pPr>
              <w:pStyle w:val="NormalLeft"/>
              <w:rPr>
                <w:lang w:val="en-GB"/>
              </w:rPr>
            </w:pPr>
            <w:r w:rsidRPr="00711388">
              <w:rPr>
                <w:lang w:val="en-GB"/>
              </w:rPr>
              <w:t>Type of ID Code used for the ‘Asset ID Code’ item. One of the options in the following closed list shall be used:</w:t>
            </w:r>
          </w:p>
          <w:p w14:paraId="60176A30" w14:textId="767B42B4"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7D51955E" w14:textId="2B53C913"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3DDC2080" w14:textId="19435F0C"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40D790F6" w14:textId="59D6BDB8"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28E10BA1" w14:textId="7A7F5E3D"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5C87E64B" w14:textId="11AB7D24"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649ABE09" w14:textId="60B9D029"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1F79439A" w14:textId="1695ED2C"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0A2326BE" w14:textId="1153E21B"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0191F88E" w14:textId="13C790FD" w:rsidR="00872AFE" w:rsidRPr="00711388" w:rsidRDefault="00872AFE" w:rsidP="00567869">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57F91588" w14:textId="77777777" w:rsidR="00872AFE" w:rsidRPr="00711388" w:rsidRDefault="00872AFE" w:rsidP="00567869">
            <w:pPr>
              <w:pStyle w:val="NormalLeft"/>
              <w:rPr>
                <w:lang w:val="en-GB"/>
              </w:rPr>
            </w:pPr>
            <w:r w:rsidRPr="00711388">
              <w:rPr>
                <w:lang w:val="en-GB"/>
              </w:rPr>
              <w:t xml:space="preserve">When the same Asset ID Code needs to be reported for one asset that is issued in 2 or more different currencies and the code in C0380 is defined by Asset ID code and the ISO 4217 alphabetic code of the currency, the Asset ID Code Type shall refer to option 99 and the option of the original Asset ID </w:t>
            </w:r>
            <w:r w:rsidRPr="00711388">
              <w:rPr>
                <w:lang w:val="en-GB"/>
              </w:rPr>
              <w:lastRenderedPageBreak/>
              <w:t>Code, as in the following example for which the code reported was ISIN code + currency: ‘99/1’.</w:t>
            </w:r>
          </w:p>
        </w:tc>
      </w:tr>
      <w:tr w:rsidR="00872AFE" w:rsidRPr="00711388" w14:paraId="7863F4DD" w14:textId="77777777" w:rsidTr="00567869">
        <w:tc>
          <w:tcPr>
            <w:tcW w:w="2507" w:type="dxa"/>
            <w:tcBorders>
              <w:top w:val="single" w:sz="2" w:space="0" w:color="auto"/>
              <w:left w:val="single" w:sz="2" w:space="0" w:color="auto"/>
              <w:bottom w:val="single" w:sz="2" w:space="0" w:color="auto"/>
              <w:right w:val="single" w:sz="2" w:space="0" w:color="auto"/>
            </w:tcBorders>
          </w:tcPr>
          <w:p w14:paraId="0B7B064C" w14:textId="77777777" w:rsidR="00872AFE" w:rsidRPr="00711388" w:rsidRDefault="00872AFE" w:rsidP="00567869">
            <w:pPr>
              <w:pStyle w:val="NormalLeft"/>
              <w:rPr>
                <w:lang w:val="en-GB"/>
              </w:rPr>
            </w:pPr>
            <w:r w:rsidRPr="00711388">
              <w:rPr>
                <w:lang w:val="en-GB"/>
              </w:rPr>
              <w:lastRenderedPageBreak/>
              <w:t>C0400</w:t>
            </w:r>
          </w:p>
        </w:tc>
        <w:tc>
          <w:tcPr>
            <w:tcW w:w="1570" w:type="dxa"/>
            <w:tcBorders>
              <w:top w:val="single" w:sz="2" w:space="0" w:color="auto"/>
              <w:left w:val="single" w:sz="2" w:space="0" w:color="auto"/>
              <w:bottom w:val="single" w:sz="2" w:space="0" w:color="auto"/>
              <w:right w:val="single" w:sz="2" w:space="0" w:color="auto"/>
            </w:tcBorders>
          </w:tcPr>
          <w:p w14:paraId="09AD3DD2" w14:textId="77777777" w:rsidR="00872AFE" w:rsidRPr="00711388" w:rsidRDefault="00872AFE" w:rsidP="00567869">
            <w:pPr>
              <w:pStyle w:val="NormalLeft"/>
              <w:rPr>
                <w:lang w:val="en-GB"/>
              </w:rPr>
            </w:pP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56295B35" w14:textId="5521F23F" w:rsidR="00872AFE" w:rsidRPr="00711388" w:rsidRDefault="00872AFE" w:rsidP="00567869">
            <w:pPr>
              <w:pStyle w:val="NormalLeft"/>
              <w:rPr>
                <w:lang w:val="en-GB"/>
              </w:rPr>
            </w:pPr>
            <w:r w:rsidRPr="00711388">
              <w:rPr>
                <w:lang w:val="en-GB"/>
              </w:rPr>
              <w:t xml:space="preserve">This is the total value for all tiers of each participation in related undertakings that are financial and credit institutions, which are not strategic and which are not deducted </w:t>
            </w:r>
            <w:r w:rsidRPr="00711388">
              <w:rPr>
                <w:rFonts w:eastAsia="Times New Roman"/>
                <w:lang w:val="en-GB" w:eastAsia="es-ES"/>
              </w:rPr>
              <w:t>in accordance with</w:t>
            </w:r>
            <w:del w:id="6018" w:author="Author">
              <w:r w:rsidRPr="00711388" w:rsidDel="003323F0">
                <w:rPr>
                  <w:rFonts w:eastAsia="Times New Roman"/>
                  <w:lang w:val="en-GB" w:eastAsia="es-ES"/>
                </w:rPr>
                <w:delText xml:space="preserve"> </w:delText>
              </w:r>
              <w:r w:rsidRPr="00711388" w:rsidDel="003323F0">
                <w:rPr>
                  <w:lang w:val="en-GB"/>
                </w:rPr>
                <w:delText xml:space="preserve"> </w:delText>
              </w:r>
            </w:del>
            <w:ins w:id="6019" w:author="Author">
              <w:r w:rsidR="003323F0">
                <w:rPr>
                  <w:rFonts w:eastAsia="Times New Roman"/>
                  <w:lang w:val="en-GB" w:eastAsia="es-ES"/>
                </w:rPr>
                <w:t xml:space="preserve"> </w:t>
              </w:r>
            </w:ins>
            <w:r w:rsidRPr="00711388">
              <w:rPr>
                <w:lang w:val="en-GB"/>
              </w:rPr>
              <w:t>Article 68(1) and 68 (2) of Delegated Regulation (EU) 2015/35 meaning the sum of:</w:t>
            </w:r>
          </w:p>
          <w:p w14:paraId="0B9CE9C2" w14:textId="11B0AD57" w:rsidR="00872AFE" w:rsidRPr="00711388" w:rsidRDefault="00872AFE" w:rsidP="00567869">
            <w:pPr>
              <w:pStyle w:val="Point0"/>
              <w:rPr>
                <w:lang w:val="en-GB"/>
              </w:rPr>
            </w:pPr>
            <w:r w:rsidRPr="00711388">
              <w:rPr>
                <w:lang w:val="en-GB"/>
              </w:rPr>
              <w:tab/>
              <w:t>1)</w:t>
            </w:r>
            <w:r w:rsidRPr="00711388">
              <w:rPr>
                <w:lang w:val="en-GB"/>
              </w:rPr>
              <w:tab/>
              <w:t>the value of non</w:t>
            </w:r>
            <w:r w:rsidR="00711388" w:rsidRPr="00711388">
              <w:rPr>
                <w:lang w:val="en-GB"/>
              </w:rPr>
              <w:t>-</w:t>
            </w:r>
            <w:r w:rsidRPr="00711388">
              <w:rPr>
                <w:lang w:val="en-GB"/>
              </w:rPr>
              <w:t xml:space="preserve">strategic participations in financial and credit institutions which are not deducted </w:t>
            </w:r>
            <w:r w:rsidRPr="00711388">
              <w:rPr>
                <w:rFonts w:eastAsia="Times New Roman"/>
                <w:lang w:val="en-GB" w:eastAsia="es-ES"/>
              </w:rPr>
              <w:t xml:space="preserve">in accordance with </w:t>
            </w:r>
            <w:r w:rsidRPr="00711388">
              <w:rPr>
                <w:lang w:val="en-GB"/>
              </w:rPr>
              <w:t>o both Articles 68(1) and 68(2) of Delegated Regulation (EU) 2015/35, because the sum of participations in financial and credit institutions is less than 10 %,</w:t>
            </w:r>
          </w:p>
          <w:p w14:paraId="1DC0615D" w14:textId="2DB7407B" w:rsidR="00872AFE" w:rsidRPr="00711388" w:rsidRDefault="00872AFE" w:rsidP="00567869">
            <w:pPr>
              <w:pStyle w:val="Point0"/>
              <w:rPr>
                <w:lang w:val="en-GB"/>
              </w:rPr>
            </w:pPr>
            <w:r w:rsidRPr="00711388">
              <w:rPr>
                <w:lang w:val="en-GB"/>
              </w:rPr>
              <w:tab/>
              <w:t>2)</w:t>
            </w:r>
            <w:r w:rsidRPr="00711388">
              <w:rPr>
                <w:lang w:val="en-GB"/>
              </w:rPr>
              <w:tab/>
              <w:t>the remainder of the non</w:t>
            </w:r>
            <w:r w:rsidR="00711388" w:rsidRPr="00711388">
              <w:rPr>
                <w:lang w:val="en-GB"/>
              </w:rPr>
              <w:t>-</w:t>
            </w:r>
            <w:r w:rsidRPr="00711388">
              <w:rPr>
                <w:lang w:val="en-GB"/>
              </w:rPr>
              <w:t>strategic participations which are deducted following the Article 68(2) of Delegated Regulation (EU) 2015/35.</w:t>
            </w:r>
          </w:p>
        </w:tc>
      </w:tr>
      <w:tr w:rsidR="00872AFE" w:rsidRPr="00711388" w14:paraId="531344A9" w14:textId="77777777" w:rsidTr="00567869">
        <w:tc>
          <w:tcPr>
            <w:tcW w:w="2507" w:type="dxa"/>
            <w:tcBorders>
              <w:top w:val="single" w:sz="2" w:space="0" w:color="auto"/>
              <w:left w:val="single" w:sz="2" w:space="0" w:color="auto"/>
              <w:bottom w:val="single" w:sz="2" w:space="0" w:color="auto"/>
              <w:right w:val="single" w:sz="2" w:space="0" w:color="auto"/>
            </w:tcBorders>
          </w:tcPr>
          <w:p w14:paraId="2DB5B873" w14:textId="77777777" w:rsidR="00872AFE" w:rsidRPr="00711388" w:rsidRDefault="00872AFE" w:rsidP="00567869">
            <w:pPr>
              <w:pStyle w:val="NormalLeft"/>
              <w:rPr>
                <w:lang w:val="en-GB"/>
              </w:rPr>
            </w:pPr>
            <w:r w:rsidRPr="00711388">
              <w:rPr>
                <w:lang w:val="en-GB"/>
              </w:rPr>
              <w:t>C0410</w:t>
            </w:r>
          </w:p>
        </w:tc>
        <w:tc>
          <w:tcPr>
            <w:tcW w:w="1570" w:type="dxa"/>
            <w:tcBorders>
              <w:top w:val="single" w:sz="2" w:space="0" w:color="auto"/>
              <w:left w:val="single" w:sz="2" w:space="0" w:color="auto"/>
              <w:bottom w:val="single" w:sz="2" w:space="0" w:color="auto"/>
              <w:right w:val="single" w:sz="2" w:space="0" w:color="auto"/>
            </w:tcBorders>
          </w:tcPr>
          <w:p w14:paraId="2F71D87D" w14:textId="77777777" w:rsidR="00872AFE" w:rsidRPr="00711388" w:rsidRDefault="00872AFE" w:rsidP="00567869">
            <w:pPr>
              <w:pStyle w:val="NormalLeft"/>
              <w:rPr>
                <w:lang w:val="en-GB"/>
              </w:rPr>
            </w:pPr>
            <w:r w:rsidRPr="00711388">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3D8AFC8A" w14:textId="12574AFC" w:rsidR="00872AFE" w:rsidRPr="00711388" w:rsidRDefault="00872AFE" w:rsidP="00567869">
            <w:pPr>
              <w:pStyle w:val="NormalLeft"/>
              <w:rPr>
                <w:lang w:val="en-GB"/>
              </w:rPr>
            </w:pPr>
            <w:r w:rsidRPr="00711388">
              <w:rPr>
                <w:lang w:val="en-GB"/>
              </w:rPr>
              <w:t xml:space="preserve">This is the value of each participation in related undertakings that are financial and credit institutions which are not strategic, not deducted </w:t>
            </w:r>
            <w:r w:rsidRPr="00711388">
              <w:rPr>
                <w:rFonts w:eastAsia="Times New Roman"/>
                <w:lang w:val="en-GB" w:eastAsia="es-ES"/>
              </w:rPr>
              <w:t>in accordance with</w:t>
            </w:r>
            <w:del w:id="6020" w:author="Author">
              <w:r w:rsidRPr="00711388" w:rsidDel="003323F0">
                <w:rPr>
                  <w:rFonts w:eastAsia="Times New Roman"/>
                  <w:lang w:val="en-GB" w:eastAsia="es-ES"/>
                </w:rPr>
                <w:delText xml:space="preserve"> </w:delText>
              </w:r>
              <w:r w:rsidRPr="00711388" w:rsidDel="003323F0">
                <w:rPr>
                  <w:lang w:val="en-GB"/>
                </w:rPr>
                <w:delText xml:space="preserve"> </w:delText>
              </w:r>
            </w:del>
            <w:ins w:id="6021" w:author="Author">
              <w:r w:rsidR="003323F0">
                <w:rPr>
                  <w:rFonts w:eastAsia="Times New Roman"/>
                  <w:lang w:val="en-GB" w:eastAsia="es-ES"/>
                </w:rPr>
                <w:t xml:space="preserve"> </w:t>
              </w:r>
            </w:ins>
            <w:r w:rsidRPr="00711388">
              <w:rPr>
                <w:lang w:val="en-GB"/>
              </w:rPr>
              <w:t>Article 68(1) and Article 68(2) of Delegated Regulation (EU) 2015/35 and held in Type 1 equities, meaning the sum of:.</w:t>
            </w:r>
          </w:p>
          <w:p w14:paraId="18071EC4" w14:textId="39E44ED5" w:rsidR="00872AFE" w:rsidRPr="00711388" w:rsidRDefault="00872AFE" w:rsidP="00567869">
            <w:pPr>
              <w:pStyle w:val="Point0"/>
              <w:rPr>
                <w:lang w:val="en-GB"/>
              </w:rPr>
            </w:pPr>
            <w:r w:rsidRPr="00711388">
              <w:rPr>
                <w:lang w:val="en-GB"/>
              </w:rPr>
              <w:tab/>
              <w:t>1)</w:t>
            </w:r>
            <w:r w:rsidRPr="00711388">
              <w:rPr>
                <w:lang w:val="en-GB"/>
              </w:rPr>
              <w:tab/>
              <w:t>the value of non</w:t>
            </w:r>
            <w:r w:rsidR="00711388" w:rsidRPr="00711388">
              <w:rPr>
                <w:lang w:val="en-GB"/>
              </w:rPr>
              <w:t>-</w:t>
            </w:r>
            <w:r w:rsidRPr="00711388">
              <w:rPr>
                <w:lang w:val="en-GB"/>
              </w:rPr>
              <w:t xml:space="preserve">strategic participations in financial and credit institutions which are not deducted </w:t>
            </w:r>
            <w:r w:rsidRPr="00711388">
              <w:rPr>
                <w:rFonts w:eastAsia="Times New Roman"/>
                <w:lang w:val="en-GB" w:eastAsia="es-ES"/>
              </w:rPr>
              <w:t>in accordance with</w:t>
            </w:r>
            <w:del w:id="6022" w:author="Author">
              <w:r w:rsidRPr="00711388" w:rsidDel="003323F0">
                <w:rPr>
                  <w:rFonts w:eastAsia="Times New Roman"/>
                  <w:lang w:val="en-GB" w:eastAsia="es-ES"/>
                </w:rPr>
                <w:delText xml:space="preserve"> </w:delText>
              </w:r>
              <w:r w:rsidRPr="00711388" w:rsidDel="003323F0">
                <w:rPr>
                  <w:lang w:val="en-GB"/>
                </w:rPr>
                <w:delText xml:space="preserve"> </w:delText>
              </w:r>
            </w:del>
            <w:ins w:id="6023" w:author="Author">
              <w:r w:rsidR="003323F0">
                <w:rPr>
                  <w:rFonts w:eastAsia="Times New Roman"/>
                  <w:lang w:val="en-GB" w:eastAsia="es-ES"/>
                </w:rPr>
                <w:t xml:space="preserve"> </w:t>
              </w:r>
            </w:ins>
            <w:r w:rsidRPr="00711388">
              <w:rPr>
                <w:lang w:val="en-GB"/>
              </w:rPr>
              <w:t>both Articles 68(1) and 68(2) of Delegated Regulation (EU) 2015/35, because the sum of participations in financial and credit institutions is less than 10 %,</w:t>
            </w:r>
          </w:p>
          <w:p w14:paraId="6433F681" w14:textId="64726662" w:rsidR="00872AFE" w:rsidRPr="00711388" w:rsidRDefault="00872AFE" w:rsidP="00567869">
            <w:pPr>
              <w:pStyle w:val="Point0"/>
              <w:rPr>
                <w:lang w:val="en-GB"/>
              </w:rPr>
            </w:pPr>
            <w:r w:rsidRPr="00711388">
              <w:rPr>
                <w:lang w:val="en-GB"/>
              </w:rPr>
              <w:tab/>
              <w:t>2)</w:t>
            </w:r>
            <w:r w:rsidRPr="00711388">
              <w:rPr>
                <w:lang w:val="en-GB"/>
              </w:rPr>
              <w:tab/>
              <w:t>the remainder of the non</w:t>
            </w:r>
            <w:r w:rsidR="00711388" w:rsidRPr="00711388">
              <w:rPr>
                <w:lang w:val="en-GB"/>
              </w:rPr>
              <w:t>-</w:t>
            </w:r>
            <w:r w:rsidRPr="00711388">
              <w:rPr>
                <w:lang w:val="en-GB"/>
              </w:rPr>
              <w:t>strategic participations which are deducted following the Article 68(2) of Delegated Regulation (EU) 2015/35.</w:t>
            </w:r>
          </w:p>
          <w:p w14:paraId="3884A0A2" w14:textId="77777777" w:rsidR="00872AFE" w:rsidRPr="00711388" w:rsidRDefault="00872AFE" w:rsidP="00567869">
            <w:pPr>
              <w:pStyle w:val="NormalLeft"/>
              <w:rPr>
                <w:lang w:val="en-GB"/>
              </w:rPr>
            </w:pPr>
            <w:r w:rsidRPr="00711388">
              <w:rPr>
                <w:lang w:val="en-GB"/>
              </w:rPr>
              <w:t>Type 1 equity has the meaning as defined in Article 168 (2) of the Delegated Regulation (EU) 2015/35.</w:t>
            </w:r>
          </w:p>
        </w:tc>
      </w:tr>
      <w:tr w:rsidR="00872AFE" w:rsidRPr="00711388" w14:paraId="5739E7D9" w14:textId="77777777" w:rsidTr="00567869">
        <w:tc>
          <w:tcPr>
            <w:tcW w:w="2507" w:type="dxa"/>
            <w:tcBorders>
              <w:top w:val="single" w:sz="2" w:space="0" w:color="auto"/>
              <w:left w:val="single" w:sz="2" w:space="0" w:color="auto"/>
              <w:bottom w:val="single" w:sz="2" w:space="0" w:color="auto"/>
              <w:right w:val="single" w:sz="2" w:space="0" w:color="auto"/>
            </w:tcBorders>
          </w:tcPr>
          <w:p w14:paraId="253DF11F" w14:textId="77777777" w:rsidR="00872AFE" w:rsidRPr="00711388" w:rsidRDefault="00872AFE" w:rsidP="00567869">
            <w:pPr>
              <w:pStyle w:val="NormalLeft"/>
              <w:rPr>
                <w:lang w:val="en-GB"/>
              </w:rPr>
            </w:pPr>
            <w:r w:rsidRPr="00711388">
              <w:rPr>
                <w:lang w:val="en-GB"/>
              </w:rPr>
              <w:t>C0420</w:t>
            </w:r>
          </w:p>
        </w:tc>
        <w:tc>
          <w:tcPr>
            <w:tcW w:w="1570" w:type="dxa"/>
            <w:tcBorders>
              <w:top w:val="single" w:sz="2" w:space="0" w:color="auto"/>
              <w:left w:val="single" w:sz="2" w:space="0" w:color="auto"/>
              <w:bottom w:val="single" w:sz="2" w:space="0" w:color="auto"/>
              <w:right w:val="single" w:sz="2" w:space="0" w:color="auto"/>
            </w:tcBorders>
          </w:tcPr>
          <w:p w14:paraId="5457F10D" w14:textId="77777777" w:rsidR="00872AFE" w:rsidRPr="00711388" w:rsidRDefault="00872AFE" w:rsidP="00567869">
            <w:pPr>
              <w:pStyle w:val="NormalLeft"/>
              <w:rPr>
                <w:lang w:val="en-GB"/>
              </w:rPr>
            </w:pPr>
            <w:r w:rsidRPr="00711388">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4CC761CE" w14:textId="77777777" w:rsidR="00872AFE" w:rsidRPr="00711388" w:rsidRDefault="00872AFE" w:rsidP="00567869">
            <w:pPr>
              <w:pStyle w:val="NormalLeft"/>
              <w:rPr>
                <w:lang w:val="en-GB"/>
              </w:rPr>
            </w:pPr>
            <w:r w:rsidRPr="00711388">
              <w:rPr>
                <w:lang w:val="en-GB"/>
              </w:rPr>
              <w:t xml:space="preserve">This is the value of each participation in related undertakings that are financial and credit institutions, which are not strategic, not deducted </w:t>
            </w:r>
            <w:r w:rsidRPr="00711388">
              <w:rPr>
                <w:rFonts w:eastAsia="Times New Roman"/>
                <w:lang w:val="en-GB" w:eastAsia="es-ES"/>
              </w:rPr>
              <w:t xml:space="preserve">in </w:t>
            </w:r>
            <w:r w:rsidRPr="00711388">
              <w:rPr>
                <w:rFonts w:eastAsia="Times New Roman"/>
                <w:lang w:val="en-GB" w:eastAsia="es-ES"/>
              </w:rPr>
              <w:lastRenderedPageBreak/>
              <w:t>accordance with</w:t>
            </w:r>
            <w:r w:rsidRPr="00711388">
              <w:rPr>
                <w:lang w:val="en-GB"/>
              </w:rPr>
              <w:t xml:space="preserve"> Article 68(1) and Article 68(2) of Delegated Regulation (EU) 2015/35 and held in Type 2 equities, meaning the sum of:.</w:t>
            </w:r>
          </w:p>
          <w:p w14:paraId="17FFECC3" w14:textId="06B11E72" w:rsidR="00872AFE" w:rsidRPr="00711388" w:rsidRDefault="00872AFE" w:rsidP="00567869">
            <w:pPr>
              <w:pStyle w:val="Point0"/>
              <w:rPr>
                <w:lang w:val="en-GB"/>
              </w:rPr>
            </w:pPr>
            <w:r w:rsidRPr="00711388">
              <w:rPr>
                <w:lang w:val="en-GB"/>
              </w:rPr>
              <w:tab/>
              <w:t>1)</w:t>
            </w:r>
            <w:r w:rsidRPr="00711388">
              <w:rPr>
                <w:lang w:val="en-GB"/>
              </w:rPr>
              <w:tab/>
              <w:t>the value of non</w:t>
            </w:r>
            <w:r w:rsidR="00711388" w:rsidRPr="00711388">
              <w:rPr>
                <w:lang w:val="en-GB"/>
              </w:rPr>
              <w:t>-</w:t>
            </w:r>
            <w:r w:rsidRPr="00711388">
              <w:rPr>
                <w:lang w:val="en-GB"/>
              </w:rPr>
              <w:t xml:space="preserve">strategic participations in financial and credit institutions which are not deducted </w:t>
            </w:r>
            <w:r w:rsidRPr="00711388">
              <w:rPr>
                <w:rFonts w:eastAsia="Times New Roman"/>
                <w:lang w:val="en-GB" w:eastAsia="es-ES"/>
              </w:rPr>
              <w:t>in accordance with</w:t>
            </w:r>
            <w:del w:id="6024" w:author="Author">
              <w:r w:rsidRPr="00711388" w:rsidDel="003323F0">
                <w:rPr>
                  <w:rFonts w:eastAsia="Times New Roman"/>
                  <w:lang w:val="en-GB" w:eastAsia="es-ES"/>
                </w:rPr>
                <w:delText xml:space="preserve"> </w:delText>
              </w:r>
              <w:r w:rsidRPr="00711388" w:rsidDel="003323F0">
                <w:rPr>
                  <w:lang w:val="en-GB"/>
                </w:rPr>
                <w:delText xml:space="preserve"> </w:delText>
              </w:r>
            </w:del>
            <w:ins w:id="6025" w:author="Author">
              <w:r w:rsidR="003323F0">
                <w:rPr>
                  <w:rFonts w:eastAsia="Times New Roman"/>
                  <w:lang w:val="en-GB" w:eastAsia="es-ES"/>
                </w:rPr>
                <w:t xml:space="preserve"> </w:t>
              </w:r>
            </w:ins>
            <w:r w:rsidRPr="00711388">
              <w:rPr>
                <w:lang w:val="en-GB"/>
              </w:rPr>
              <w:t>both Article 68(1) and 68(2) of Delegated Regulation (EU) 2015/35, because the sum of participations in financial and credit institutions is less than 10 %,</w:t>
            </w:r>
          </w:p>
          <w:p w14:paraId="502AAEE9" w14:textId="0984AD79" w:rsidR="00872AFE" w:rsidRPr="00711388" w:rsidRDefault="00872AFE" w:rsidP="00567869">
            <w:pPr>
              <w:pStyle w:val="Point0"/>
              <w:rPr>
                <w:lang w:val="en-GB"/>
              </w:rPr>
            </w:pPr>
            <w:r w:rsidRPr="00711388">
              <w:rPr>
                <w:lang w:val="en-GB"/>
              </w:rPr>
              <w:tab/>
              <w:t>2)</w:t>
            </w:r>
            <w:r w:rsidRPr="00711388">
              <w:rPr>
                <w:lang w:val="en-GB"/>
              </w:rPr>
              <w:tab/>
              <w:t>the remainder of the non</w:t>
            </w:r>
            <w:r w:rsidR="00711388" w:rsidRPr="00711388">
              <w:rPr>
                <w:lang w:val="en-GB"/>
              </w:rPr>
              <w:t>-</w:t>
            </w:r>
            <w:r w:rsidRPr="00711388">
              <w:rPr>
                <w:lang w:val="en-GB"/>
              </w:rPr>
              <w:t>strategic participations which are deducted following the Article 68(2) of Delegated Regulation (EU) 2015/35.</w:t>
            </w:r>
          </w:p>
          <w:p w14:paraId="1084F1B8" w14:textId="77777777" w:rsidR="00872AFE" w:rsidRPr="00711388" w:rsidRDefault="00872AFE" w:rsidP="00567869">
            <w:pPr>
              <w:pStyle w:val="NormalLeft"/>
              <w:rPr>
                <w:lang w:val="en-GB"/>
              </w:rPr>
            </w:pPr>
            <w:r w:rsidRPr="00711388">
              <w:rPr>
                <w:lang w:val="en-GB"/>
              </w:rPr>
              <w:t>Type 2 equity has the meaning as defined in Article 168 (3) of the Delegated Regulation (EU) 2015/35.</w:t>
            </w:r>
          </w:p>
        </w:tc>
      </w:tr>
      <w:tr w:rsidR="00872AFE" w:rsidRPr="00711388" w14:paraId="09FAF594" w14:textId="77777777" w:rsidTr="00567869">
        <w:tc>
          <w:tcPr>
            <w:tcW w:w="2507" w:type="dxa"/>
            <w:tcBorders>
              <w:top w:val="single" w:sz="2" w:space="0" w:color="auto"/>
              <w:left w:val="single" w:sz="2" w:space="0" w:color="auto"/>
              <w:bottom w:val="single" w:sz="2" w:space="0" w:color="auto"/>
              <w:right w:val="single" w:sz="2" w:space="0" w:color="auto"/>
            </w:tcBorders>
          </w:tcPr>
          <w:p w14:paraId="63805F06" w14:textId="77777777" w:rsidR="00872AFE" w:rsidRPr="00711388" w:rsidRDefault="00872AFE" w:rsidP="00567869">
            <w:pPr>
              <w:pStyle w:val="NormalLeft"/>
              <w:rPr>
                <w:lang w:val="en-GB"/>
              </w:rPr>
            </w:pPr>
            <w:r w:rsidRPr="00711388">
              <w:rPr>
                <w:lang w:val="en-GB"/>
              </w:rPr>
              <w:lastRenderedPageBreak/>
              <w:t>C0430</w:t>
            </w:r>
          </w:p>
        </w:tc>
        <w:tc>
          <w:tcPr>
            <w:tcW w:w="1570" w:type="dxa"/>
            <w:tcBorders>
              <w:top w:val="single" w:sz="2" w:space="0" w:color="auto"/>
              <w:left w:val="single" w:sz="2" w:space="0" w:color="auto"/>
              <w:bottom w:val="single" w:sz="2" w:space="0" w:color="auto"/>
              <w:right w:val="single" w:sz="2" w:space="0" w:color="auto"/>
            </w:tcBorders>
          </w:tcPr>
          <w:p w14:paraId="4ECA584C" w14:textId="77777777" w:rsidR="00872AFE" w:rsidRPr="00711388" w:rsidRDefault="00872AFE" w:rsidP="00567869">
            <w:pPr>
              <w:pStyle w:val="NormalLeft"/>
              <w:rPr>
                <w:lang w:val="en-GB"/>
              </w:rPr>
            </w:pPr>
            <w:r w:rsidRPr="00711388">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43AA43C3" w14:textId="53E99F74" w:rsidR="00872AFE" w:rsidRPr="00711388" w:rsidRDefault="00872AFE" w:rsidP="00567869">
            <w:pPr>
              <w:pStyle w:val="NormalLeft"/>
              <w:rPr>
                <w:lang w:val="en-GB"/>
              </w:rPr>
            </w:pPr>
            <w:r w:rsidRPr="00711388">
              <w:rPr>
                <w:lang w:val="en-GB"/>
              </w:rPr>
              <w:t xml:space="preserve">This is the value of each participation in related undertakings that are financial and credit institutions, which are not strategic, not deducted </w:t>
            </w:r>
            <w:r w:rsidRPr="00711388">
              <w:rPr>
                <w:rFonts w:eastAsia="Times New Roman"/>
                <w:lang w:val="en-GB" w:eastAsia="es-ES"/>
              </w:rPr>
              <w:t>in accordance with</w:t>
            </w:r>
            <w:del w:id="6026" w:author="Author">
              <w:r w:rsidRPr="00711388" w:rsidDel="003323F0">
                <w:rPr>
                  <w:rFonts w:eastAsia="Times New Roman"/>
                  <w:lang w:val="en-GB" w:eastAsia="es-ES"/>
                </w:rPr>
                <w:delText xml:space="preserve"> </w:delText>
              </w:r>
              <w:r w:rsidRPr="00711388" w:rsidDel="003323F0">
                <w:rPr>
                  <w:lang w:val="en-GB"/>
                </w:rPr>
                <w:delText xml:space="preserve"> </w:delText>
              </w:r>
            </w:del>
            <w:ins w:id="6027" w:author="Author">
              <w:r w:rsidR="003323F0">
                <w:rPr>
                  <w:rFonts w:eastAsia="Times New Roman"/>
                  <w:lang w:val="en-GB" w:eastAsia="es-ES"/>
                </w:rPr>
                <w:t xml:space="preserve"> </w:t>
              </w:r>
            </w:ins>
            <w:r w:rsidRPr="00711388">
              <w:rPr>
                <w:lang w:val="en-GB"/>
              </w:rPr>
              <w:t>Article 68(1) and Article 68(2) of Delegated Regulation (EU) 2015/35 and held in subordinated liabilities, meaning the sum of:</w:t>
            </w:r>
          </w:p>
          <w:p w14:paraId="75F655BF" w14:textId="44970D24" w:rsidR="00872AFE" w:rsidRPr="00711388" w:rsidRDefault="00872AFE" w:rsidP="00567869">
            <w:pPr>
              <w:pStyle w:val="Point0"/>
              <w:rPr>
                <w:lang w:val="en-GB"/>
              </w:rPr>
            </w:pPr>
            <w:r w:rsidRPr="00711388">
              <w:rPr>
                <w:lang w:val="en-GB"/>
              </w:rPr>
              <w:tab/>
              <w:t>1)</w:t>
            </w:r>
            <w:r w:rsidRPr="00711388">
              <w:rPr>
                <w:lang w:val="en-GB"/>
              </w:rPr>
              <w:tab/>
              <w:t>the value of non</w:t>
            </w:r>
            <w:r w:rsidR="00711388" w:rsidRPr="00711388">
              <w:rPr>
                <w:lang w:val="en-GB"/>
              </w:rPr>
              <w:t>-</w:t>
            </w:r>
            <w:r w:rsidRPr="00711388">
              <w:rPr>
                <w:lang w:val="en-GB"/>
              </w:rPr>
              <w:t xml:space="preserve">strategic participations in financial and credit institutions which are not deducted </w:t>
            </w:r>
            <w:r w:rsidRPr="00711388">
              <w:rPr>
                <w:rFonts w:eastAsia="Times New Roman"/>
                <w:lang w:val="en-GB" w:eastAsia="es-ES"/>
              </w:rPr>
              <w:t>in accordance with</w:t>
            </w:r>
            <w:del w:id="6028" w:author="Author">
              <w:r w:rsidRPr="00711388" w:rsidDel="003323F0">
                <w:rPr>
                  <w:rFonts w:eastAsia="Times New Roman"/>
                  <w:lang w:val="en-GB" w:eastAsia="es-ES"/>
                </w:rPr>
                <w:delText xml:space="preserve"> </w:delText>
              </w:r>
              <w:r w:rsidRPr="00711388" w:rsidDel="003323F0">
                <w:rPr>
                  <w:lang w:val="en-GB"/>
                </w:rPr>
                <w:delText xml:space="preserve"> </w:delText>
              </w:r>
            </w:del>
            <w:ins w:id="6029" w:author="Author">
              <w:r w:rsidR="003323F0">
                <w:rPr>
                  <w:rFonts w:eastAsia="Times New Roman"/>
                  <w:lang w:val="en-GB" w:eastAsia="es-ES"/>
                </w:rPr>
                <w:t xml:space="preserve"> </w:t>
              </w:r>
            </w:ins>
            <w:r w:rsidRPr="00711388">
              <w:rPr>
                <w:lang w:val="en-GB"/>
              </w:rPr>
              <w:t>both Article 68(1) and 68(2) of Delegated Regulation (EU) 2015/35, because the sum of participations in financial and credit institutions is less than 10 %,</w:t>
            </w:r>
          </w:p>
          <w:p w14:paraId="06446C4A" w14:textId="4A8701E8" w:rsidR="00872AFE" w:rsidRPr="00711388" w:rsidRDefault="00872AFE" w:rsidP="00567869">
            <w:pPr>
              <w:pStyle w:val="Point0"/>
              <w:rPr>
                <w:lang w:val="en-GB"/>
              </w:rPr>
            </w:pPr>
            <w:r w:rsidRPr="00711388">
              <w:rPr>
                <w:lang w:val="en-GB"/>
              </w:rPr>
              <w:tab/>
              <w:t>2)</w:t>
            </w:r>
            <w:r w:rsidRPr="00711388">
              <w:rPr>
                <w:lang w:val="en-GB"/>
              </w:rPr>
              <w:tab/>
              <w:t>the remainder of the non</w:t>
            </w:r>
            <w:r w:rsidR="00711388" w:rsidRPr="00711388">
              <w:rPr>
                <w:lang w:val="en-GB"/>
              </w:rPr>
              <w:t>-</w:t>
            </w:r>
            <w:r w:rsidRPr="00711388">
              <w:rPr>
                <w:lang w:val="en-GB"/>
              </w:rPr>
              <w:t>strategic participations which are deducted following the Article 68(2) of Delegated Regulation (EU) 2015/35.</w:t>
            </w:r>
          </w:p>
        </w:tc>
      </w:tr>
      <w:tr w:rsidR="00872AFE" w:rsidRPr="00711388" w14:paraId="0CA5CF9A"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7BABE60F" w14:textId="4BD58BC2" w:rsidR="00872AFE" w:rsidRPr="00711388" w:rsidRDefault="00872AFE" w:rsidP="00567869">
            <w:pPr>
              <w:pStyle w:val="NormalCentered"/>
              <w:jc w:val="left"/>
              <w:rPr>
                <w:lang w:val="en-GB"/>
              </w:rPr>
            </w:pPr>
            <w:r w:rsidRPr="00711388">
              <w:rPr>
                <w:i/>
                <w:iCs/>
                <w:lang w:val="en-GB"/>
              </w:rPr>
              <w:t xml:space="preserve">Table 6 </w:t>
            </w:r>
            <w:r w:rsidR="00845F43" w:rsidRPr="00711388">
              <w:rPr>
                <w:i/>
                <w:iCs/>
                <w:lang w:val="en-GB"/>
              </w:rPr>
              <w:t>-</w:t>
            </w:r>
            <w:r w:rsidRPr="00711388">
              <w:rPr>
                <w:i/>
                <w:iCs/>
                <w:lang w:val="en-GB"/>
              </w:rPr>
              <w:t xml:space="preserve"> Other strategic participations not in financial and credit institution</w:t>
            </w:r>
          </w:p>
        </w:tc>
      </w:tr>
      <w:tr w:rsidR="00872AFE" w:rsidRPr="00711388" w14:paraId="65679F8B" w14:textId="77777777" w:rsidTr="00567869">
        <w:tc>
          <w:tcPr>
            <w:tcW w:w="2507" w:type="dxa"/>
            <w:tcBorders>
              <w:top w:val="single" w:sz="2" w:space="0" w:color="auto"/>
              <w:left w:val="single" w:sz="2" w:space="0" w:color="auto"/>
              <w:bottom w:val="single" w:sz="2" w:space="0" w:color="auto"/>
              <w:right w:val="single" w:sz="2" w:space="0" w:color="auto"/>
            </w:tcBorders>
          </w:tcPr>
          <w:p w14:paraId="501A0E0D" w14:textId="77777777" w:rsidR="00872AFE" w:rsidRPr="00711388" w:rsidRDefault="00872AFE" w:rsidP="00567869">
            <w:pPr>
              <w:pStyle w:val="NormalLeft"/>
              <w:rPr>
                <w:lang w:val="en-GB"/>
              </w:rPr>
            </w:pPr>
            <w:r w:rsidRPr="00711388">
              <w:rPr>
                <w:lang w:val="en-GB"/>
              </w:rPr>
              <w:t>C0440</w:t>
            </w:r>
          </w:p>
        </w:tc>
        <w:tc>
          <w:tcPr>
            <w:tcW w:w="1570" w:type="dxa"/>
            <w:tcBorders>
              <w:top w:val="single" w:sz="2" w:space="0" w:color="auto"/>
              <w:left w:val="single" w:sz="2" w:space="0" w:color="auto"/>
              <w:bottom w:val="single" w:sz="2" w:space="0" w:color="auto"/>
              <w:right w:val="single" w:sz="2" w:space="0" w:color="auto"/>
            </w:tcBorders>
          </w:tcPr>
          <w:p w14:paraId="1299F107" w14:textId="77777777" w:rsidR="00872AFE" w:rsidRPr="00711388" w:rsidRDefault="00872AFE" w:rsidP="00567869">
            <w:pPr>
              <w:pStyle w:val="NormalLeft"/>
              <w:rPr>
                <w:lang w:val="en-GB"/>
              </w:rPr>
            </w:pPr>
            <w:r w:rsidRPr="00711388">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36C04706" w14:textId="77777777" w:rsidR="00872AFE" w:rsidRPr="00711388" w:rsidRDefault="00872AFE" w:rsidP="00567869">
            <w:pPr>
              <w:pStyle w:val="NormalLeft"/>
              <w:rPr>
                <w:lang w:val="en-GB"/>
              </w:rPr>
            </w:pPr>
            <w:r w:rsidRPr="00711388">
              <w:rPr>
                <w:lang w:val="en-GB"/>
              </w:rPr>
              <w:t>This is the name of the related undertaking in which the participation is held.</w:t>
            </w:r>
          </w:p>
          <w:p w14:paraId="097194D7" w14:textId="26FA8FEE" w:rsidR="00872AFE" w:rsidRPr="00711388" w:rsidRDefault="00872AFE" w:rsidP="00567869">
            <w:pPr>
              <w:pStyle w:val="NormalLeft"/>
              <w:rPr>
                <w:lang w:val="en-GB"/>
              </w:rPr>
            </w:pPr>
            <w:r w:rsidRPr="00711388">
              <w:rPr>
                <w:lang w:val="en-GB"/>
              </w:rPr>
              <w:t>These are participations which are not in financial and credit institutions</w:t>
            </w:r>
            <w:ins w:id="6030" w:author="Author">
              <w:r w:rsidR="000B5DD2">
                <w:rPr>
                  <w:lang w:val="en-GB"/>
                </w:rPr>
                <w:t>,</w:t>
              </w:r>
            </w:ins>
            <w:r w:rsidRPr="00711388">
              <w:rPr>
                <w:lang w:val="en-GB"/>
              </w:rPr>
              <w:t xml:space="preserve"> and which are considered strategic.</w:t>
            </w:r>
          </w:p>
        </w:tc>
      </w:tr>
      <w:tr w:rsidR="00872AFE" w:rsidRPr="00711388" w14:paraId="688AD065" w14:textId="77777777" w:rsidTr="00567869">
        <w:tc>
          <w:tcPr>
            <w:tcW w:w="2507" w:type="dxa"/>
            <w:tcBorders>
              <w:top w:val="single" w:sz="2" w:space="0" w:color="auto"/>
              <w:left w:val="single" w:sz="2" w:space="0" w:color="auto"/>
              <w:bottom w:val="single" w:sz="2" w:space="0" w:color="auto"/>
              <w:right w:val="single" w:sz="2" w:space="0" w:color="auto"/>
            </w:tcBorders>
          </w:tcPr>
          <w:p w14:paraId="5360947A" w14:textId="77777777" w:rsidR="00872AFE" w:rsidRPr="00711388" w:rsidRDefault="00872AFE" w:rsidP="00567869">
            <w:pPr>
              <w:pStyle w:val="NormalLeft"/>
              <w:rPr>
                <w:lang w:val="en-GB"/>
              </w:rPr>
            </w:pPr>
            <w:r w:rsidRPr="00711388">
              <w:rPr>
                <w:lang w:val="en-GB"/>
              </w:rPr>
              <w:lastRenderedPageBreak/>
              <w:t>C0450</w:t>
            </w:r>
          </w:p>
        </w:tc>
        <w:tc>
          <w:tcPr>
            <w:tcW w:w="1570" w:type="dxa"/>
            <w:tcBorders>
              <w:top w:val="single" w:sz="2" w:space="0" w:color="auto"/>
              <w:left w:val="single" w:sz="2" w:space="0" w:color="auto"/>
              <w:bottom w:val="single" w:sz="2" w:space="0" w:color="auto"/>
              <w:right w:val="single" w:sz="2" w:space="0" w:color="auto"/>
            </w:tcBorders>
          </w:tcPr>
          <w:p w14:paraId="3B2CE543" w14:textId="77777777" w:rsidR="00872AFE" w:rsidRPr="00711388" w:rsidRDefault="00872AFE" w:rsidP="00567869">
            <w:pPr>
              <w:pStyle w:val="NormalLeft"/>
              <w:rPr>
                <w:lang w:val="en-GB"/>
              </w:rPr>
            </w:pPr>
            <w:r w:rsidRPr="00711388">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4464061E" w14:textId="77777777" w:rsidR="00872AFE" w:rsidRPr="00711388" w:rsidRDefault="00872AFE" w:rsidP="00567869">
            <w:pPr>
              <w:pStyle w:val="NormalLeft"/>
              <w:rPr>
                <w:lang w:val="en-GB"/>
              </w:rPr>
            </w:pPr>
            <w:r w:rsidRPr="00711388">
              <w:rPr>
                <w:lang w:val="en-GB"/>
              </w:rPr>
              <w:t>Asset ID code using the following priority:</w:t>
            </w:r>
          </w:p>
          <w:p w14:paraId="4C4B9160" w14:textId="77777777" w:rsidR="00872AFE" w:rsidRPr="00711388" w:rsidRDefault="00872AFE" w:rsidP="0083381F">
            <w:pPr>
              <w:pStyle w:val="Tiret0"/>
              <w:numPr>
                <w:ilvl w:val="0"/>
                <w:numId w:val="3"/>
              </w:numPr>
              <w:ind w:left="851" w:hanging="851"/>
              <w:rPr>
                <w:lang w:val="en-GB"/>
              </w:rPr>
            </w:pPr>
            <w:r w:rsidRPr="00711388">
              <w:rPr>
                <w:lang w:val="en-GB"/>
              </w:rPr>
              <w:t>ISO 6166 code of ISIN when available</w:t>
            </w:r>
          </w:p>
          <w:p w14:paraId="0A14FFF9" w14:textId="77777777" w:rsidR="00872AFE" w:rsidRPr="00711388" w:rsidRDefault="00872AFE" w:rsidP="0083381F">
            <w:pPr>
              <w:pStyle w:val="Tiret0"/>
              <w:numPr>
                <w:ilvl w:val="0"/>
                <w:numId w:val="3"/>
              </w:numPr>
              <w:ind w:left="851" w:hanging="851"/>
              <w:rPr>
                <w:lang w:val="en-GB"/>
              </w:rPr>
            </w:pPr>
            <w:r w:rsidRPr="00711388">
              <w:rPr>
                <w:lang w:val="en-GB"/>
              </w:rPr>
              <w:t>Other recognised codes (e.g.: CUSIP, Bloomberg Ticker, Reuters RIC)</w:t>
            </w:r>
          </w:p>
          <w:p w14:paraId="62AC9CBE" w14:textId="77777777" w:rsidR="00872AFE" w:rsidRPr="00711388" w:rsidRDefault="00872AFE" w:rsidP="0083381F">
            <w:pPr>
              <w:pStyle w:val="Tiret0"/>
              <w:numPr>
                <w:ilvl w:val="0"/>
                <w:numId w:val="3"/>
              </w:numPr>
              <w:ind w:left="851" w:hanging="851"/>
              <w:rPr>
                <w:lang w:val="en-GB"/>
              </w:rPr>
            </w:pPr>
            <w:r w:rsidRPr="00711388">
              <w:rPr>
                <w:lang w:val="en-GB"/>
              </w:rPr>
              <w:t>Code attributed by the undertaking, when the options above are not available. This code must be unique and kept consistent over time.</w:t>
            </w:r>
          </w:p>
          <w:p w14:paraId="13060216"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872AFE" w:rsidRPr="00711388" w14:paraId="10853903" w14:textId="77777777" w:rsidTr="00567869">
        <w:tc>
          <w:tcPr>
            <w:tcW w:w="2507" w:type="dxa"/>
            <w:tcBorders>
              <w:top w:val="single" w:sz="2" w:space="0" w:color="auto"/>
              <w:left w:val="single" w:sz="2" w:space="0" w:color="auto"/>
              <w:bottom w:val="single" w:sz="2" w:space="0" w:color="auto"/>
              <w:right w:val="single" w:sz="2" w:space="0" w:color="auto"/>
            </w:tcBorders>
          </w:tcPr>
          <w:p w14:paraId="30699AB1" w14:textId="77777777" w:rsidR="00872AFE" w:rsidRPr="00711388" w:rsidRDefault="00872AFE" w:rsidP="00567869">
            <w:pPr>
              <w:pStyle w:val="NormalLeft"/>
              <w:rPr>
                <w:lang w:val="en-GB"/>
              </w:rPr>
            </w:pPr>
            <w:r w:rsidRPr="00711388">
              <w:rPr>
                <w:lang w:val="en-GB"/>
              </w:rPr>
              <w:t>C0460</w:t>
            </w:r>
          </w:p>
        </w:tc>
        <w:tc>
          <w:tcPr>
            <w:tcW w:w="1570" w:type="dxa"/>
            <w:tcBorders>
              <w:top w:val="single" w:sz="2" w:space="0" w:color="auto"/>
              <w:left w:val="single" w:sz="2" w:space="0" w:color="auto"/>
              <w:bottom w:val="single" w:sz="2" w:space="0" w:color="auto"/>
              <w:right w:val="single" w:sz="2" w:space="0" w:color="auto"/>
            </w:tcBorders>
          </w:tcPr>
          <w:p w14:paraId="5E6056A2" w14:textId="77777777" w:rsidR="00872AFE" w:rsidRPr="00711388" w:rsidRDefault="00872AFE" w:rsidP="00567869">
            <w:pPr>
              <w:pStyle w:val="NormalLeft"/>
              <w:rPr>
                <w:lang w:val="en-GB"/>
              </w:rPr>
            </w:pPr>
            <w:r w:rsidRPr="00711388">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30E878FE" w14:textId="77777777" w:rsidR="00872AFE" w:rsidRPr="00711388" w:rsidRDefault="00872AFE" w:rsidP="00567869">
            <w:pPr>
              <w:pStyle w:val="NormalLeft"/>
              <w:rPr>
                <w:lang w:val="en-GB"/>
              </w:rPr>
            </w:pPr>
            <w:r w:rsidRPr="00711388">
              <w:rPr>
                <w:lang w:val="en-GB"/>
              </w:rPr>
              <w:t>Type of ID Code used for the ‘Asset ID Code’ item. One of the options in the following closed list shall be used:</w:t>
            </w:r>
          </w:p>
          <w:p w14:paraId="61767094" w14:textId="1AF24519"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17C9C279" w14:textId="6438F3B4"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3236543B" w14:textId="6AE61C23"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694A1EB8" w14:textId="7C43BDC8"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5B895707" w14:textId="4D2084AB"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3EDC8DBF" w14:textId="3DAC7F0B"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2E36A8F0" w14:textId="1D21C18E" w:rsidR="00872AFE" w:rsidRPr="00E50019" w:rsidRDefault="00872AFE" w:rsidP="00567869">
            <w:pPr>
              <w:pStyle w:val="NormalLeft"/>
              <w:rPr>
                <w:lang w:val="en-GB"/>
                <w:rPrChange w:id="6031" w:author="Author">
                  <w:rPr>
                    <w:lang w:val="de-DE"/>
                  </w:rPr>
                </w:rPrChange>
              </w:rPr>
            </w:pPr>
            <w:r w:rsidRPr="00E50019">
              <w:rPr>
                <w:lang w:val="en-GB"/>
                <w:rPrChange w:id="6032" w:author="Author">
                  <w:rPr>
                    <w:lang w:val="de-DE"/>
                  </w:rPr>
                </w:rPrChange>
              </w:rPr>
              <w:t xml:space="preserve">7 </w:t>
            </w:r>
            <w:r w:rsidR="00845F43" w:rsidRPr="00711388">
              <w:rPr>
                <w:lang w:val="en-GB"/>
              </w:rPr>
              <w:t>-</w:t>
            </w:r>
            <w:r w:rsidRPr="00E50019">
              <w:rPr>
                <w:lang w:val="en-GB"/>
                <w:rPrChange w:id="6033" w:author="Author">
                  <w:rPr>
                    <w:lang w:val="de-DE"/>
                  </w:rPr>
                </w:rPrChange>
              </w:rPr>
              <w:t xml:space="preserve"> Reuters RIC (Reuters instrument code)</w:t>
            </w:r>
          </w:p>
          <w:p w14:paraId="01FBBCC8" w14:textId="4E19934A"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318603F9" w14:textId="645D801D"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7D532D97" w14:textId="5641F56C" w:rsidR="00872AFE" w:rsidRPr="00711388" w:rsidRDefault="00872AFE" w:rsidP="00567869">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7B08EB4B" w14:textId="77777777" w:rsidR="00872AFE" w:rsidRPr="00711388" w:rsidRDefault="00872AFE" w:rsidP="00567869">
            <w:pPr>
              <w:pStyle w:val="NormalLeft"/>
              <w:rPr>
                <w:lang w:val="en-GB"/>
              </w:rPr>
            </w:pPr>
          </w:p>
          <w:p w14:paraId="20379CC0" w14:textId="77777777" w:rsidR="00872AFE" w:rsidRPr="00711388" w:rsidRDefault="00872AFE" w:rsidP="00567869">
            <w:pPr>
              <w:pStyle w:val="NormalLeft"/>
              <w:rPr>
                <w:lang w:val="en-GB"/>
              </w:rPr>
            </w:pPr>
            <w:r w:rsidRPr="00711388">
              <w:rPr>
                <w:lang w:val="en-GB"/>
              </w:rPr>
              <w:t xml:space="preserve">When the same Asset ID Code needs to be reported for one asset that is issued in 2 or more different currencies and the code in C0450 is defined by Asset ID code and the ISO 4217 alphabetic code of the currency, the Asset ID Code Type shall refer to option 99 and the option of the original Asset ID </w:t>
            </w:r>
            <w:r w:rsidRPr="00711388">
              <w:rPr>
                <w:lang w:val="en-GB"/>
              </w:rPr>
              <w:lastRenderedPageBreak/>
              <w:t>Code, as in the following example for which the code reported was ISIN code + currency: ‘99/1’.</w:t>
            </w:r>
          </w:p>
        </w:tc>
      </w:tr>
      <w:tr w:rsidR="00872AFE" w:rsidRPr="00711388" w14:paraId="39202277" w14:textId="77777777" w:rsidTr="00567869">
        <w:tc>
          <w:tcPr>
            <w:tcW w:w="2507" w:type="dxa"/>
            <w:tcBorders>
              <w:top w:val="single" w:sz="2" w:space="0" w:color="auto"/>
              <w:left w:val="single" w:sz="2" w:space="0" w:color="auto"/>
              <w:bottom w:val="single" w:sz="2" w:space="0" w:color="auto"/>
              <w:right w:val="single" w:sz="2" w:space="0" w:color="auto"/>
            </w:tcBorders>
          </w:tcPr>
          <w:p w14:paraId="61E8D199" w14:textId="77777777" w:rsidR="00872AFE" w:rsidRPr="00711388" w:rsidRDefault="00872AFE" w:rsidP="00567869">
            <w:pPr>
              <w:pStyle w:val="NormalLeft"/>
              <w:rPr>
                <w:lang w:val="en-GB"/>
              </w:rPr>
            </w:pPr>
            <w:r w:rsidRPr="00711388">
              <w:rPr>
                <w:lang w:val="en-GB"/>
              </w:rPr>
              <w:lastRenderedPageBreak/>
              <w:t>C0470</w:t>
            </w:r>
          </w:p>
        </w:tc>
        <w:tc>
          <w:tcPr>
            <w:tcW w:w="1570" w:type="dxa"/>
            <w:tcBorders>
              <w:top w:val="single" w:sz="2" w:space="0" w:color="auto"/>
              <w:left w:val="single" w:sz="2" w:space="0" w:color="auto"/>
              <w:bottom w:val="single" w:sz="2" w:space="0" w:color="auto"/>
              <w:right w:val="single" w:sz="2" w:space="0" w:color="auto"/>
            </w:tcBorders>
          </w:tcPr>
          <w:p w14:paraId="3BBDCC8C" w14:textId="77777777" w:rsidR="00872AFE" w:rsidRPr="00711388" w:rsidRDefault="00872AFE" w:rsidP="00567869">
            <w:pPr>
              <w:pStyle w:val="NormalLeft"/>
              <w:rPr>
                <w:lang w:val="en-GB"/>
              </w:rPr>
            </w:pP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7B5CFB43" w14:textId="77777777" w:rsidR="00872AFE" w:rsidRPr="00711388" w:rsidRDefault="00872AFE" w:rsidP="00567869">
            <w:pPr>
              <w:pStyle w:val="NormalLeft"/>
              <w:rPr>
                <w:lang w:val="en-GB"/>
              </w:rPr>
            </w:pPr>
            <w:r w:rsidRPr="00711388">
              <w:rPr>
                <w:lang w:val="en-GB"/>
              </w:rPr>
              <w:t>This is the total value held for all tiers in each participation that are not financial and credit institutions and that are considered strategic.</w:t>
            </w:r>
          </w:p>
        </w:tc>
      </w:tr>
      <w:tr w:rsidR="00872AFE" w:rsidRPr="00711388" w14:paraId="3D8886BF" w14:textId="77777777" w:rsidTr="00567869">
        <w:tc>
          <w:tcPr>
            <w:tcW w:w="2507" w:type="dxa"/>
            <w:tcBorders>
              <w:top w:val="single" w:sz="2" w:space="0" w:color="auto"/>
              <w:left w:val="single" w:sz="2" w:space="0" w:color="auto"/>
              <w:bottom w:val="single" w:sz="2" w:space="0" w:color="auto"/>
              <w:right w:val="single" w:sz="2" w:space="0" w:color="auto"/>
            </w:tcBorders>
          </w:tcPr>
          <w:p w14:paraId="20D70314" w14:textId="77777777" w:rsidR="00872AFE" w:rsidRPr="00711388" w:rsidRDefault="00872AFE" w:rsidP="00567869">
            <w:pPr>
              <w:pStyle w:val="NormalLeft"/>
              <w:rPr>
                <w:lang w:val="en-GB"/>
              </w:rPr>
            </w:pPr>
            <w:r w:rsidRPr="00711388">
              <w:rPr>
                <w:lang w:val="en-GB"/>
              </w:rPr>
              <w:t>C0480</w:t>
            </w:r>
          </w:p>
        </w:tc>
        <w:tc>
          <w:tcPr>
            <w:tcW w:w="1570" w:type="dxa"/>
            <w:tcBorders>
              <w:top w:val="single" w:sz="2" w:space="0" w:color="auto"/>
              <w:left w:val="single" w:sz="2" w:space="0" w:color="auto"/>
              <w:bottom w:val="single" w:sz="2" w:space="0" w:color="auto"/>
              <w:right w:val="single" w:sz="2" w:space="0" w:color="auto"/>
            </w:tcBorders>
          </w:tcPr>
          <w:p w14:paraId="739DD38E" w14:textId="77777777" w:rsidR="00872AFE" w:rsidRPr="00711388" w:rsidRDefault="00872AFE" w:rsidP="00567869">
            <w:pPr>
              <w:pStyle w:val="NormalLeft"/>
              <w:rPr>
                <w:lang w:val="en-GB"/>
              </w:rPr>
            </w:pPr>
            <w:r w:rsidRPr="00711388">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08C9DEC2" w14:textId="77777777" w:rsidR="00872AFE" w:rsidRPr="00711388" w:rsidRDefault="00872AFE" w:rsidP="00567869">
            <w:pPr>
              <w:pStyle w:val="NormalLeft"/>
              <w:rPr>
                <w:lang w:val="en-GB"/>
              </w:rPr>
            </w:pPr>
            <w:r w:rsidRPr="00711388">
              <w:rPr>
                <w:lang w:val="en-GB"/>
              </w:rPr>
              <w:t>This is the value of type 1 equity held in each participation that are not financial and credit institutions and that are considered strategic.</w:t>
            </w:r>
          </w:p>
          <w:p w14:paraId="437368CE" w14:textId="77777777" w:rsidR="00872AFE" w:rsidRPr="00711388" w:rsidRDefault="00872AFE" w:rsidP="00567869">
            <w:pPr>
              <w:pStyle w:val="NormalLeft"/>
              <w:rPr>
                <w:lang w:val="en-GB"/>
              </w:rPr>
            </w:pPr>
            <w:r w:rsidRPr="00711388">
              <w:rPr>
                <w:lang w:val="en-GB"/>
              </w:rPr>
              <w:t>Type 1 equity has the meaning as defined in Article 168 (2) of the Delegated Regulation (EU) 2015/35).</w:t>
            </w:r>
          </w:p>
        </w:tc>
      </w:tr>
      <w:tr w:rsidR="00872AFE" w:rsidRPr="00711388" w14:paraId="5E2B4C96" w14:textId="77777777" w:rsidTr="00567869">
        <w:tc>
          <w:tcPr>
            <w:tcW w:w="2507" w:type="dxa"/>
            <w:tcBorders>
              <w:top w:val="single" w:sz="2" w:space="0" w:color="auto"/>
              <w:left w:val="single" w:sz="2" w:space="0" w:color="auto"/>
              <w:bottom w:val="single" w:sz="2" w:space="0" w:color="auto"/>
              <w:right w:val="single" w:sz="2" w:space="0" w:color="auto"/>
            </w:tcBorders>
          </w:tcPr>
          <w:p w14:paraId="39A6140B" w14:textId="77777777" w:rsidR="00872AFE" w:rsidRPr="00711388" w:rsidRDefault="00872AFE" w:rsidP="00567869">
            <w:pPr>
              <w:pStyle w:val="NormalLeft"/>
              <w:rPr>
                <w:lang w:val="en-GB"/>
              </w:rPr>
            </w:pPr>
            <w:r w:rsidRPr="00711388">
              <w:rPr>
                <w:lang w:val="en-GB"/>
              </w:rPr>
              <w:t>C0490</w:t>
            </w:r>
          </w:p>
        </w:tc>
        <w:tc>
          <w:tcPr>
            <w:tcW w:w="1570" w:type="dxa"/>
            <w:tcBorders>
              <w:top w:val="single" w:sz="2" w:space="0" w:color="auto"/>
              <w:left w:val="single" w:sz="2" w:space="0" w:color="auto"/>
              <w:bottom w:val="single" w:sz="2" w:space="0" w:color="auto"/>
              <w:right w:val="single" w:sz="2" w:space="0" w:color="auto"/>
            </w:tcBorders>
          </w:tcPr>
          <w:p w14:paraId="335BCEDA" w14:textId="77777777" w:rsidR="00872AFE" w:rsidRPr="00711388" w:rsidRDefault="00872AFE" w:rsidP="00567869">
            <w:pPr>
              <w:pStyle w:val="NormalLeft"/>
              <w:rPr>
                <w:lang w:val="en-GB"/>
              </w:rPr>
            </w:pPr>
            <w:r w:rsidRPr="00711388">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641B4767" w14:textId="77777777" w:rsidR="00872AFE" w:rsidRPr="00711388" w:rsidRDefault="00872AFE" w:rsidP="00567869">
            <w:pPr>
              <w:pStyle w:val="NormalLeft"/>
              <w:rPr>
                <w:lang w:val="en-GB"/>
              </w:rPr>
            </w:pPr>
            <w:r w:rsidRPr="00711388">
              <w:rPr>
                <w:lang w:val="en-GB"/>
              </w:rPr>
              <w:t>This is the value of type 2 equity held in each participation that are not financial and credit institutions and that are considered strategic.</w:t>
            </w:r>
          </w:p>
          <w:p w14:paraId="058F1BD4" w14:textId="77777777" w:rsidR="00872AFE" w:rsidRPr="00711388" w:rsidRDefault="00872AFE" w:rsidP="00567869">
            <w:pPr>
              <w:pStyle w:val="NormalLeft"/>
              <w:rPr>
                <w:lang w:val="en-GB"/>
              </w:rPr>
            </w:pPr>
            <w:r w:rsidRPr="00711388">
              <w:rPr>
                <w:lang w:val="en-GB"/>
              </w:rPr>
              <w:t>Type 2 equity has the meaning as defined in Article 168 (3) of Delegated Regulation (EU) 2015/35.</w:t>
            </w:r>
          </w:p>
        </w:tc>
      </w:tr>
      <w:tr w:rsidR="00872AFE" w:rsidRPr="00711388" w14:paraId="2CE693A8" w14:textId="77777777" w:rsidTr="00567869">
        <w:tc>
          <w:tcPr>
            <w:tcW w:w="2507" w:type="dxa"/>
            <w:tcBorders>
              <w:top w:val="single" w:sz="2" w:space="0" w:color="auto"/>
              <w:left w:val="single" w:sz="2" w:space="0" w:color="auto"/>
              <w:bottom w:val="single" w:sz="2" w:space="0" w:color="auto"/>
              <w:right w:val="single" w:sz="2" w:space="0" w:color="auto"/>
            </w:tcBorders>
          </w:tcPr>
          <w:p w14:paraId="3E25F5A7" w14:textId="77777777" w:rsidR="00872AFE" w:rsidRPr="00711388" w:rsidRDefault="00872AFE" w:rsidP="00567869">
            <w:pPr>
              <w:pStyle w:val="NormalLeft"/>
              <w:rPr>
                <w:lang w:val="en-GB"/>
              </w:rPr>
            </w:pPr>
            <w:r w:rsidRPr="00711388">
              <w:rPr>
                <w:lang w:val="en-GB"/>
              </w:rPr>
              <w:t>C0500</w:t>
            </w:r>
          </w:p>
        </w:tc>
        <w:tc>
          <w:tcPr>
            <w:tcW w:w="1570" w:type="dxa"/>
            <w:tcBorders>
              <w:top w:val="single" w:sz="2" w:space="0" w:color="auto"/>
              <w:left w:val="single" w:sz="2" w:space="0" w:color="auto"/>
              <w:bottom w:val="single" w:sz="2" w:space="0" w:color="auto"/>
              <w:right w:val="single" w:sz="2" w:space="0" w:color="auto"/>
            </w:tcBorders>
          </w:tcPr>
          <w:p w14:paraId="514DD55E" w14:textId="77777777" w:rsidR="00872AFE" w:rsidRPr="00711388" w:rsidRDefault="00872AFE" w:rsidP="00567869">
            <w:pPr>
              <w:pStyle w:val="NormalLeft"/>
              <w:rPr>
                <w:lang w:val="en-GB"/>
              </w:rPr>
            </w:pPr>
            <w:r w:rsidRPr="00711388">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31FF5EDA" w14:textId="77777777" w:rsidR="00872AFE" w:rsidRPr="00711388" w:rsidRDefault="00872AFE" w:rsidP="00567869">
            <w:pPr>
              <w:pStyle w:val="NormalLeft"/>
              <w:rPr>
                <w:lang w:val="en-GB"/>
              </w:rPr>
            </w:pPr>
            <w:r w:rsidRPr="00711388">
              <w:rPr>
                <w:lang w:val="en-GB"/>
              </w:rPr>
              <w:t>This is the value of subordinated liabilities held in each participation that are not financial and credit institutions and that are considered strategic.</w:t>
            </w:r>
          </w:p>
        </w:tc>
      </w:tr>
      <w:tr w:rsidR="00872AFE" w:rsidRPr="00711388" w14:paraId="461C6E0E"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24BB724B" w14:textId="729717FA" w:rsidR="00872AFE" w:rsidRPr="00711388" w:rsidRDefault="00872AFE" w:rsidP="00567869">
            <w:pPr>
              <w:pStyle w:val="NormalCentered"/>
              <w:jc w:val="left"/>
              <w:rPr>
                <w:lang w:val="en-GB"/>
              </w:rPr>
            </w:pPr>
            <w:r w:rsidRPr="00711388">
              <w:rPr>
                <w:i/>
                <w:iCs/>
                <w:lang w:val="en-GB"/>
              </w:rPr>
              <w:t xml:space="preserve">Table 7 </w:t>
            </w:r>
            <w:r w:rsidR="00845F43" w:rsidRPr="00711388">
              <w:rPr>
                <w:i/>
                <w:iCs/>
                <w:lang w:val="en-GB"/>
              </w:rPr>
              <w:t>-</w:t>
            </w:r>
            <w:r w:rsidRPr="00711388">
              <w:rPr>
                <w:i/>
                <w:iCs/>
                <w:lang w:val="en-GB"/>
              </w:rPr>
              <w:t xml:space="preserve"> Other non</w:t>
            </w:r>
            <w:r w:rsidR="00711388" w:rsidRPr="00711388">
              <w:rPr>
                <w:i/>
                <w:iCs/>
                <w:lang w:val="en-GB"/>
              </w:rPr>
              <w:t>-</w:t>
            </w:r>
            <w:r w:rsidRPr="00711388">
              <w:rPr>
                <w:i/>
                <w:iCs/>
                <w:lang w:val="en-GB"/>
              </w:rPr>
              <w:t>strategic participations not in financial and credit institution</w:t>
            </w:r>
          </w:p>
        </w:tc>
      </w:tr>
      <w:tr w:rsidR="00872AFE" w:rsidRPr="00711388" w14:paraId="32093C23" w14:textId="77777777" w:rsidTr="00567869">
        <w:tc>
          <w:tcPr>
            <w:tcW w:w="2507" w:type="dxa"/>
            <w:tcBorders>
              <w:top w:val="single" w:sz="2" w:space="0" w:color="auto"/>
              <w:left w:val="single" w:sz="2" w:space="0" w:color="auto"/>
              <w:bottom w:val="single" w:sz="2" w:space="0" w:color="auto"/>
              <w:right w:val="single" w:sz="2" w:space="0" w:color="auto"/>
            </w:tcBorders>
          </w:tcPr>
          <w:p w14:paraId="4BB6DB83" w14:textId="77777777" w:rsidR="00872AFE" w:rsidRPr="00711388" w:rsidRDefault="00872AFE" w:rsidP="00567869">
            <w:pPr>
              <w:pStyle w:val="NormalLeft"/>
              <w:rPr>
                <w:lang w:val="en-GB"/>
              </w:rPr>
            </w:pPr>
            <w:r w:rsidRPr="00711388">
              <w:rPr>
                <w:lang w:val="en-GB"/>
              </w:rPr>
              <w:t>C0510</w:t>
            </w:r>
          </w:p>
        </w:tc>
        <w:tc>
          <w:tcPr>
            <w:tcW w:w="1570" w:type="dxa"/>
            <w:tcBorders>
              <w:top w:val="single" w:sz="2" w:space="0" w:color="auto"/>
              <w:left w:val="single" w:sz="2" w:space="0" w:color="auto"/>
              <w:bottom w:val="single" w:sz="2" w:space="0" w:color="auto"/>
              <w:right w:val="single" w:sz="2" w:space="0" w:color="auto"/>
            </w:tcBorders>
          </w:tcPr>
          <w:p w14:paraId="411014EB" w14:textId="77777777" w:rsidR="00872AFE" w:rsidRPr="00711388" w:rsidRDefault="00872AFE" w:rsidP="00567869">
            <w:pPr>
              <w:pStyle w:val="NormalLeft"/>
              <w:rPr>
                <w:lang w:val="en-GB"/>
              </w:rPr>
            </w:pPr>
            <w:r w:rsidRPr="00711388">
              <w:rPr>
                <w:lang w:val="en-GB"/>
              </w:rPr>
              <w:t>Name of related undertaking</w:t>
            </w:r>
          </w:p>
        </w:tc>
        <w:tc>
          <w:tcPr>
            <w:tcW w:w="5209" w:type="dxa"/>
            <w:tcBorders>
              <w:top w:val="single" w:sz="2" w:space="0" w:color="auto"/>
              <w:left w:val="single" w:sz="2" w:space="0" w:color="auto"/>
              <w:bottom w:val="single" w:sz="2" w:space="0" w:color="auto"/>
              <w:right w:val="single" w:sz="2" w:space="0" w:color="auto"/>
            </w:tcBorders>
          </w:tcPr>
          <w:p w14:paraId="20FF5D88" w14:textId="77777777" w:rsidR="00872AFE" w:rsidRPr="00711388" w:rsidRDefault="00872AFE" w:rsidP="00567869">
            <w:pPr>
              <w:pStyle w:val="NormalLeft"/>
              <w:rPr>
                <w:lang w:val="en-GB"/>
              </w:rPr>
            </w:pPr>
            <w:r w:rsidRPr="00711388">
              <w:rPr>
                <w:lang w:val="en-GB"/>
              </w:rPr>
              <w:t>This is the name of the related undertaking in which the participation is held.</w:t>
            </w:r>
          </w:p>
          <w:p w14:paraId="7FB3DBEE" w14:textId="77777777" w:rsidR="00872AFE" w:rsidRPr="00711388" w:rsidRDefault="00872AFE" w:rsidP="00567869">
            <w:pPr>
              <w:pStyle w:val="NormalLeft"/>
              <w:rPr>
                <w:lang w:val="en-GB"/>
              </w:rPr>
            </w:pPr>
            <w:r w:rsidRPr="00711388">
              <w:rPr>
                <w:lang w:val="en-GB"/>
              </w:rPr>
              <w:t>These are participations which are not in financial and credit institutions and which are not considered strategic.</w:t>
            </w:r>
          </w:p>
        </w:tc>
      </w:tr>
      <w:tr w:rsidR="00872AFE" w:rsidRPr="00711388" w14:paraId="7E803F3C" w14:textId="77777777" w:rsidTr="00567869">
        <w:tc>
          <w:tcPr>
            <w:tcW w:w="2507" w:type="dxa"/>
            <w:tcBorders>
              <w:top w:val="single" w:sz="2" w:space="0" w:color="auto"/>
              <w:left w:val="single" w:sz="2" w:space="0" w:color="auto"/>
              <w:bottom w:val="single" w:sz="2" w:space="0" w:color="auto"/>
              <w:right w:val="single" w:sz="2" w:space="0" w:color="auto"/>
            </w:tcBorders>
          </w:tcPr>
          <w:p w14:paraId="2754DC2A" w14:textId="77777777" w:rsidR="00872AFE" w:rsidRPr="00711388" w:rsidRDefault="00872AFE" w:rsidP="00567869">
            <w:pPr>
              <w:pStyle w:val="NormalLeft"/>
              <w:rPr>
                <w:lang w:val="en-GB"/>
              </w:rPr>
            </w:pPr>
            <w:r w:rsidRPr="00711388">
              <w:rPr>
                <w:lang w:val="en-GB"/>
              </w:rPr>
              <w:t>C0520</w:t>
            </w:r>
          </w:p>
        </w:tc>
        <w:tc>
          <w:tcPr>
            <w:tcW w:w="1570" w:type="dxa"/>
            <w:tcBorders>
              <w:top w:val="single" w:sz="2" w:space="0" w:color="auto"/>
              <w:left w:val="single" w:sz="2" w:space="0" w:color="auto"/>
              <w:bottom w:val="single" w:sz="2" w:space="0" w:color="auto"/>
              <w:right w:val="single" w:sz="2" w:space="0" w:color="auto"/>
            </w:tcBorders>
          </w:tcPr>
          <w:p w14:paraId="7D8EFBBD" w14:textId="77777777" w:rsidR="00872AFE" w:rsidRPr="00711388" w:rsidRDefault="00872AFE" w:rsidP="00567869">
            <w:pPr>
              <w:pStyle w:val="NormalLeft"/>
              <w:rPr>
                <w:lang w:val="en-GB"/>
              </w:rPr>
            </w:pPr>
            <w:r w:rsidRPr="00711388">
              <w:rPr>
                <w:lang w:val="en-GB"/>
              </w:rPr>
              <w:t>Asset ID Code</w:t>
            </w:r>
          </w:p>
        </w:tc>
        <w:tc>
          <w:tcPr>
            <w:tcW w:w="5209" w:type="dxa"/>
            <w:tcBorders>
              <w:top w:val="single" w:sz="2" w:space="0" w:color="auto"/>
              <w:left w:val="single" w:sz="2" w:space="0" w:color="auto"/>
              <w:bottom w:val="single" w:sz="2" w:space="0" w:color="auto"/>
              <w:right w:val="single" w:sz="2" w:space="0" w:color="auto"/>
            </w:tcBorders>
          </w:tcPr>
          <w:p w14:paraId="715C829C" w14:textId="77777777" w:rsidR="00872AFE" w:rsidRPr="00711388" w:rsidRDefault="00872AFE" w:rsidP="00567869">
            <w:pPr>
              <w:pStyle w:val="NormalLeft"/>
              <w:rPr>
                <w:lang w:val="en-GB"/>
              </w:rPr>
            </w:pPr>
            <w:r w:rsidRPr="00711388">
              <w:rPr>
                <w:lang w:val="en-GB"/>
              </w:rPr>
              <w:t>Asset ID code using the following priority:</w:t>
            </w:r>
          </w:p>
          <w:p w14:paraId="050B8BBE" w14:textId="77777777" w:rsidR="00872AFE" w:rsidRPr="00711388" w:rsidRDefault="00872AFE" w:rsidP="0083381F">
            <w:pPr>
              <w:pStyle w:val="Tiret0"/>
              <w:numPr>
                <w:ilvl w:val="0"/>
                <w:numId w:val="3"/>
              </w:numPr>
              <w:ind w:left="851" w:hanging="851"/>
              <w:rPr>
                <w:lang w:val="en-GB"/>
              </w:rPr>
            </w:pPr>
            <w:r w:rsidRPr="00711388">
              <w:rPr>
                <w:lang w:val="en-GB"/>
              </w:rPr>
              <w:t>ISO 6166 code of ISIN when available</w:t>
            </w:r>
          </w:p>
          <w:p w14:paraId="26FCAF3F" w14:textId="77777777" w:rsidR="00872AFE" w:rsidRPr="00711388" w:rsidRDefault="00872AFE" w:rsidP="0083381F">
            <w:pPr>
              <w:pStyle w:val="Tiret0"/>
              <w:numPr>
                <w:ilvl w:val="0"/>
                <w:numId w:val="3"/>
              </w:numPr>
              <w:ind w:left="851" w:hanging="851"/>
              <w:rPr>
                <w:lang w:val="en-GB"/>
              </w:rPr>
            </w:pPr>
            <w:r w:rsidRPr="00711388">
              <w:rPr>
                <w:lang w:val="en-GB"/>
              </w:rPr>
              <w:t>Other recognised codes (e.g.: CUSIP, Bloomberg Ticker, Reuters RIC)</w:t>
            </w:r>
          </w:p>
          <w:p w14:paraId="46DBD8B5" w14:textId="77777777" w:rsidR="00872AFE" w:rsidRPr="00711388" w:rsidRDefault="00872AFE" w:rsidP="0083381F">
            <w:pPr>
              <w:pStyle w:val="Tiret0"/>
              <w:numPr>
                <w:ilvl w:val="0"/>
                <w:numId w:val="3"/>
              </w:numPr>
              <w:ind w:left="851" w:hanging="851"/>
              <w:rPr>
                <w:lang w:val="en-GB"/>
              </w:rPr>
            </w:pPr>
            <w:r w:rsidRPr="00711388">
              <w:rPr>
                <w:lang w:val="en-GB"/>
              </w:rPr>
              <w:t>Code attributed by the undertaking, when the options above are not available. This code must be unique and kept consistent over time.</w:t>
            </w:r>
          </w:p>
          <w:p w14:paraId="7B1562E7"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872AFE" w:rsidRPr="00711388" w14:paraId="1688B74F" w14:textId="77777777" w:rsidTr="00567869">
        <w:tc>
          <w:tcPr>
            <w:tcW w:w="2507" w:type="dxa"/>
            <w:tcBorders>
              <w:top w:val="single" w:sz="2" w:space="0" w:color="auto"/>
              <w:left w:val="single" w:sz="2" w:space="0" w:color="auto"/>
              <w:bottom w:val="single" w:sz="2" w:space="0" w:color="auto"/>
              <w:right w:val="single" w:sz="2" w:space="0" w:color="auto"/>
            </w:tcBorders>
          </w:tcPr>
          <w:p w14:paraId="1906E2CD" w14:textId="77777777" w:rsidR="00872AFE" w:rsidRPr="00711388" w:rsidRDefault="00872AFE" w:rsidP="00567869">
            <w:pPr>
              <w:pStyle w:val="NormalLeft"/>
              <w:rPr>
                <w:lang w:val="en-GB"/>
              </w:rPr>
            </w:pPr>
            <w:r w:rsidRPr="00711388">
              <w:rPr>
                <w:lang w:val="en-GB"/>
              </w:rPr>
              <w:lastRenderedPageBreak/>
              <w:t>C0530</w:t>
            </w:r>
          </w:p>
        </w:tc>
        <w:tc>
          <w:tcPr>
            <w:tcW w:w="1570" w:type="dxa"/>
            <w:tcBorders>
              <w:top w:val="single" w:sz="2" w:space="0" w:color="auto"/>
              <w:left w:val="single" w:sz="2" w:space="0" w:color="auto"/>
              <w:bottom w:val="single" w:sz="2" w:space="0" w:color="auto"/>
              <w:right w:val="single" w:sz="2" w:space="0" w:color="auto"/>
            </w:tcBorders>
          </w:tcPr>
          <w:p w14:paraId="38378BA5" w14:textId="77777777" w:rsidR="00872AFE" w:rsidRPr="00711388" w:rsidRDefault="00872AFE" w:rsidP="00567869">
            <w:pPr>
              <w:pStyle w:val="NormalLeft"/>
              <w:rPr>
                <w:lang w:val="en-GB"/>
              </w:rPr>
            </w:pPr>
            <w:r w:rsidRPr="00711388">
              <w:rPr>
                <w:lang w:val="en-GB"/>
              </w:rPr>
              <w:t>Asset ID Code type</w:t>
            </w:r>
          </w:p>
        </w:tc>
        <w:tc>
          <w:tcPr>
            <w:tcW w:w="5209" w:type="dxa"/>
            <w:tcBorders>
              <w:top w:val="single" w:sz="2" w:space="0" w:color="auto"/>
              <w:left w:val="single" w:sz="2" w:space="0" w:color="auto"/>
              <w:bottom w:val="single" w:sz="2" w:space="0" w:color="auto"/>
              <w:right w:val="single" w:sz="2" w:space="0" w:color="auto"/>
            </w:tcBorders>
          </w:tcPr>
          <w:p w14:paraId="45F5031F" w14:textId="77777777" w:rsidR="00872AFE" w:rsidRPr="00711388" w:rsidRDefault="00872AFE" w:rsidP="00567869">
            <w:pPr>
              <w:pStyle w:val="NormalLeft"/>
              <w:rPr>
                <w:lang w:val="en-GB"/>
              </w:rPr>
            </w:pPr>
            <w:r w:rsidRPr="00711388">
              <w:rPr>
                <w:lang w:val="en-GB"/>
              </w:rPr>
              <w:t>Type of ID Code used for the ‘Asset ID Code’ item. One of the options in the following closed list shall be used:</w:t>
            </w:r>
          </w:p>
          <w:p w14:paraId="63858F5B" w14:textId="5EAEB434"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15D980C2" w14:textId="1F748697"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542D5F21" w14:textId="6D5B944D"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6BA747DB" w14:textId="26CBABF6"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0B7C98B8" w14:textId="62B169BC"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45FB7D92" w14:textId="5EA50FC6"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BBGID (The Bloomberg Global ID)</w:t>
            </w:r>
          </w:p>
          <w:p w14:paraId="5C0D22C1" w14:textId="27CF7AAD" w:rsidR="00872AFE" w:rsidRPr="00E50019" w:rsidRDefault="00872AFE" w:rsidP="00567869">
            <w:pPr>
              <w:pStyle w:val="NormalLeft"/>
              <w:rPr>
                <w:lang w:val="en-GB"/>
                <w:rPrChange w:id="6034" w:author="Author">
                  <w:rPr>
                    <w:lang w:val="de-DE"/>
                  </w:rPr>
                </w:rPrChange>
              </w:rPr>
            </w:pPr>
            <w:r w:rsidRPr="00E50019">
              <w:rPr>
                <w:lang w:val="en-GB"/>
                <w:rPrChange w:id="6035" w:author="Author">
                  <w:rPr>
                    <w:lang w:val="de-DE"/>
                  </w:rPr>
                </w:rPrChange>
              </w:rPr>
              <w:t xml:space="preserve">7 </w:t>
            </w:r>
            <w:r w:rsidR="00845F43" w:rsidRPr="00711388">
              <w:rPr>
                <w:lang w:val="en-GB"/>
              </w:rPr>
              <w:t>-</w:t>
            </w:r>
            <w:r w:rsidRPr="00E50019">
              <w:rPr>
                <w:lang w:val="en-GB"/>
                <w:rPrChange w:id="6036" w:author="Author">
                  <w:rPr>
                    <w:lang w:val="de-DE"/>
                  </w:rPr>
                </w:rPrChange>
              </w:rPr>
              <w:t xml:space="preserve"> Reuters RIC (Reuters instrument code)</w:t>
            </w:r>
          </w:p>
          <w:p w14:paraId="7EFB2259" w14:textId="2E15AF8F"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0361A12E" w14:textId="4EFACDB6"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5371041A" w14:textId="0BCE0A40" w:rsidR="00872AFE" w:rsidRPr="00711388" w:rsidRDefault="00872AFE" w:rsidP="00567869">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p w14:paraId="31B74199" w14:textId="77777777" w:rsidR="00872AFE" w:rsidRPr="00711388" w:rsidRDefault="00872AFE" w:rsidP="00567869">
            <w:pPr>
              <w:pStyle w:val="NormalLeft"/>
              <w:rPr>
                <w:lang w:val="en-GB"/>
              </w:rPr>
            </w:pPr>
            <w:r w:rsidRPr="00711388">
              <w:rPr>
                <w:lang w:val="en-GB"/>
              </w:rPr>
              <w:t> </w:t>
            </w:r>
          </w:p>
          <w:p w14:paraId="5E5C507D" w14:textId="77777777" w:rsidR="00872AFE" w:rsidRPr="00711388" w:rsidRDefault="00872AFE" w:rsidP="00567869">
            <w:pPr>
              <w:pStyle w:val="NormalLeft"/>
              <w:rPr>
                <w:lang w:val="en-GB"/>
              </w:rPr>
            </w:pPr>
            <w:r w:rsidRPr="00711388">
              <w:rPr>
                <w:lang w:val="en-GB"/>
              </w:rPr>
              <w:t>When the same Asset ID Code needs to be reported for one asset that is issued in 2 or more different currencies and the code in C0520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872AFE" w:rsidRPr="00711388" w14:paraId="05CAB7E1" w14:textId="77777777" w:rsidTr="00567869">
        <w:tc>
          <w:tcPr>
            <w:tcW w:w="2507" w:type="dxa"/>
            <w:tcBorders>
              <w:top w:val="single" w:sz="2" w:space="0" w:color="auto"/>
              <w:left w:val="single" w:sz="2" w:space="0" w:color="auto"/>
              <w:bottom w:val="single" w:sz="2" w:space="0" w:color="auto"/>
              <w:right w:val="single" w:sz="2" w:space="0" w:color="auto"/>
            </w:tcBorders>
          </w:tcPr>
          <w:p w14:paraId="15ED1AC2" w14:textId="77777777" w:rsidR="00872AFE" w:rsidRPr="00711388" w:rsidRDefault="00872AFE" w:rsidP="00567869">
            <w:pPr>
              <w:pStyle w:val="NormalLeft"/>
              <w:rPr>
                <w:lang w:val="en-GB"/>
              </w:rPr>
            </w:pPr>
            <w:r w:rsidRPr="00711388">
              <w:rPr>
                <w:lang w:val="en-GB"/>
              </w:rPr>
              <w:t>C0540</w:t>
            </w:r>
          </w:p>
        </w:tc>
        <w:tc>
          <w:tcPr>
            <w:tcW w:w="1570" w:type="dxa"/>
            <w:tcBorders>
              <w:top w:val="single" w:sz="2" w:space="0" w:color="auto"/>
              <w:left w:val="single" w:sz="2" w:space="0" w:color="auto"/>
              <w:bottom w:val="single" w:sz="2" w:space="0" w:color="auto"/>
              <w:right w:val="single" w:sz="2" w:space="0" w:color="auto"/>
            </w:tcBorders>
          </w:tcPr>
          <w:p w14:paraId="44283BC6" w14:textId="77777777" w:rsidR="00872AFE" w:rsidRPr="00711388" w:rsidRDefault="00872AFE" w:rsidP="00567869">
            <w:pPr>
              <w:pStyle w:val="NormalLeft"/>
              <w:rPr>
                <w:lang w:val="en-GB"/>
              </w:rPr>
            </w:pP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5689F6B7" w14:textId="77777777" w:rsidR="00872AFE" w:rsidRPr="00711388" w:rsidRDefault="00872AFE" w:rsidP="00567869">
            <w:pPr>
              <w:pStyle w:val="NormalLeft"/>
              <w:rPr>
                <w:lang w:val="en-GB"/>
              </w:rPr>
            </w:pPr>
            <w:r w:rsidRPr="00711388">
              <w:rPr>
                <w:lang w:val="en-GB"/>
              </w:rPr>
              <w:t>This is the total value held for all tiers in each participation that are not financial and credit institutions and that are not considered strategic.</w:t>
            </w:r>
          </w:p>
        </w:tc>
      </w:tr>
      <w:tr w:rsidR="00872AFE" w:rsidRPr="00711388" w14:paraId="5CA08380" w14:textId="77777777" w:rsidTr="00567869">
        <w:tc>
          <w:tcPr>
            <w:tcW w:w="2507" w:type="dxa"/>
            <w:tcBorders>
              <w:top w:val="single" w:sz="2" w:space="0" w:color="auto"/>
              <w:left w:val="single" w:sz="2" w:space="0" w:color="auto"/>
              <w:bottom w:val="single" w:sz="2" w:space="0" w:color="auto"/>
              <w:right w:val="single" w:sz="2" w:space="0" w:color="auto"/>
            </w:tcBorders>
          </w:tcPr>
          <w:p w14:paraId="4CFCEDB5" w14:textId="77777777" w:rsidR="00872AFE" w:rsidRPr="00711388" w:rsidRDefault="00872AFE" w:rsidP="00567869">
            <w:pPr>
              <w:pStyle w:val="NormalLeft"/>
              <w:rPr>
                <w:lang w:val="en-GB"/>
              </w:rPr>
            </w:pPr>
            <w:r w:rsidRPr="00711388">
              <w:rPr>
                <w:lang w:val="en-GB"/>
              </w:rPr>
              <w:t>C0550</w:t>
            </w:r>
          </w:p>
        </w:tc>
        <w:tc>
          <w:tcPr>
            <w:tcW w:w="1570" w:type="dxa"/>
            <w:tcBorders>
              <w:top w:val="single" w:sz="2" w:space="0" w:color="auto"/>
              <w:left w:val="single" w:sz="2" w:space="0" w:color="auto"/>
              <w:bottom w:val="single" w:sz="2" w:space="0" w:color="auto"/>
              <w:right w:val="single" w:sz="2" w:space="0" w:color="auto"/>
            </w:tcBorders>
          </w:tcPr>
          <w:p w14:paraId="1E3810B9" w14:textId="77777777" w:rsidR="00872AFE" w:rsidRPr="00711388" w:rsidRDefault="00872AFE" w:rsidP="00567869">
            <w:pPr>
              <w:pStyle w:val="NormalLeft"/>
              <w:rPr>
                <w:lang w:val="en-GB"/>
              </w:rPr>
            </w:pPr>
            <w:r w:rsidRPr="00711388">
              <w:rPr>
                <w:lang w:val="en-GB"/>
              </w:rPr>
              <w:t>Type 1 Equity</w:t>
            </w:r>
          </w:p>
        </w:tc>
        <w:tc>
          <w:tcPr>
            <w:tcW w:w="5209" w:type="dxa"/>
            <w:tcBorders>
              <w:top w:val="single" w:sz="2" w:space="0" w:color="auto"/>
              <w:left w:val="single" w:sz="2" w:space="0" w:color="auto"/>
              <w:bottom w:val="single" w:sz="2" w:space="0" w:color="auto"/>
              <w:right w:val="single" w:sz="2" w:space="0" w:color="auto"/>
            </w:tcBorders>
          </w:tcPr>
          <w:p w14:paraId="67E6461F" w14:textId="77777777" w:rsidR="00872AFE" w:rsidRPr="00711388" w:rsidRDefault="00872AFE" w:rsidP="00567869">
            <w:pPr>
              <w:pStyle w:val="NormalLeft"/>
              <w:rPr>
                <w:lang w:val="en-GB"/>
              </w:rPr>
            </w:pPr>
            <w:r w:rsidRPr="00711388">
              <w:rPr>
                <w:lang w:val="en-GB"/>
              </w:rPr>
              <w:t>This is the value of type 1 equity held in each participation that are not financial and credit institutions and that are not considered strategic.</w:t>
            </w:r>
          </w:p>
          <w:p w14:paraId="081D06F4" w14:textId="77777777" w:rsidR="00872AFE" w:rsidRPr="00711388" w:rsidRDefault="00872AFE" w:rsidP="00567869">
            <w:pPr>
              <w:pStyle w:val="NormalLeft"/>
              <w:rPr>
                <w:lang w:val="en-GB"/>
              </w:rPr>
            </w:pPr>
            <w:r w:rsidRPr="00711388">
              <w:rPr>
                <w:lang w:val="en-GB"/>
              </w:rPr>
              <w:t>Type 1 equity has the meaning as defined in Article 168 (2) of the Delegated Regulation (EU) 2015/35.</w:t>
            </w:r>
          </w:p>
        </w:tc>
      </w:tr>
      <w:tr w:rsidR="00872AFE" w:rsidRPr="00711388" w14:paraId="3CC44526" w14:textId="77777777" w:rsidTr="00567869">
        <w:tc>
          <w:tcPr>
            <w:tcW w:w="2507" w:type="dxa"/>
            <w:tcBorders>
              <w:top w:val="single" w:sz="2" w:space="0" w:color="auto"/>
              <w:left w:val="single" w:sz="2" w:space="0" w:color="auto"/>
              <w:bottom w:val="single" w:sz="2" w:space="0" w:color="auto"/>
              <w:right w:val="single" w:sz="2" w:space="0" w:color="auto"/>
            </w:tcBorders>
          </w:tcPr>
          <w:p w14:paraId="14E19C92" w14:textId="77777777" w:rsidR="00872AFE" w:rsidRPr="00711388" w:rsidRDefault="00872AFE" w:rsidP="00567869">
            <w:pPr>
              <w:pStyle w:val="NormalLeft"/>
              <w:rPr>
                <w:lang w:val="en-GB"/>
              </w:rPr>
            </w:pPr>
            <w:r w:rsidRPr="00711388">
              <w:rPr>
                <w:lang w:val="en-GB"/>
              </w:rPr>
              <w:lastRenderedPageBreak/>
              <w:t>C0560</w:t>
            </w:r>
          </w:p>
        </w:tc>
        <w:tc>
          <w:tcPr>
            <w:tcW w:w="1570" w:type="dxa"/>
            <w:tcBorders>
              <w:top w:val="single" w:sz="2" w:space="0" w:color="auto"/>
              <w:left w:val="single" w:sz="2" w:space="0" w:color="auto"/>
              <w:bottom w:val="single" w:sz="2" w:space="0" w:color="auto"/>
              <w:right w:val="single" w:sz="2" w:space="0" w:color="auto"/>
            </w:tcBorders>
          </w:tcPr>
          <w:p w14:paraId="2E404310" w14:textId="77777777" w:rsidR="00872AFE" w:rsidRPr="00711388" w:rsidRDefault="00872AFE" w:rsidP="00567869">
            <w:pPr>
              <w:pStyle w:val="NormalLeft"/>
              <w:rPr>
                <w:lang w:val="en-GB"/>
              </w:rPr>
            </w:pPr>
            <w:r w:rsidRPr="00711388">
              <w:rPr>
                <w:lang w:val="en-GB"/>
              </w:rPr>
              <w:t>Type 2 Equity</w:t>
            </w:r>
          </w:p>
        </w:tc>
        <w:tc>
          <w:tcPr>
            <w:tcW w:w="5209" w:type="dxa"/>
            <w:tcBorders>
              <w:top w:val="single" w:sz="2" w:space="0" w:color="auto"/>
              <w:left w:val="single" w:sz="2" w:space="0" w:color="auto"/>
              <w:bottom w:val="single" w:sz="2" w:space="0" w:color="auto"/>
              <w:right w:val="single" w:sz="2" w:space="0" w:color="auto"/>
            </w:tcBorders>
          </w:tcPr>
          <w:p w14:paraId="7259953A" w14:textId="77777777" w:rsidR="00872AFE" w:rsidRPr="00711388" w:rsidRDefault="00872AFE" w:rsidP="00567869">
            <w:pPr>
              <w:pStyle w:val="NormalLeft"/>
              <w:rPr>
                <w:lang w:val="en-GB"/>
              </w:rPr>
            </w:pPr>
            <w:r w:rsidRPr="00711388">
              <w:rPr>
                <w:lang w:val="en-GB"/>
              </w:rPr>
              <w:t>This is the value of type 2 equity held in each participation that are not financial and credit institutions and that are not considered strategic.</w:t>
            </w:r>
          </w:p>
          <w:p w14:paraId="71BEB8CB" w14:textId="77777777" w:rsidR="00872AFE" w:rsidRPr="00711388" w:rsidRDefault="00872AFE" w:rsidP="00567869">
            <w:pPr>
              <w:pStyle w:val="NormalLeft"/>
              <w:rPr>
                <w:lang w:val="en-GB"/>
              </w:rPr>
            </w:pPr>
            <w:r w:rsidRPr="00711388">
              <w:rPr>
                <w:lang w:val="en-GB"/>
              </w:rPr>
              <w:t>Type 2 equity has the meaning as defined in Article 168 (3) of Delegated Regulation (EU) 2015/35.</w:t>
            </w:r>
          </w:p>
        </w:tc>
      </w:tr>
      <w:tr w:rsidR="00872AFE" w:rsidRPr="00711388" w14:paraId="61205331" w14:textId="77777777" w:rsidTr="00567869">
        <w:tc>
          <w:tcPr>
            <w:tcW w:w="2507" w:type="dxa"/>
            <w:tcBorders>
              <w:top w:val="single" w:sz="2" w:space="0" w:color="auto"/>
              <w:left w:val="single" w:sz="2" w:space="0" w:color="auto"/>
              <w:bottom w:val="single" w:sz="2" w:space="0" w:color="auto"/>
              <w:right w:val="single" w:sz="2" w:space="0" w:color="auto"/>
            </w:tcBorders>
          </w:tcPr>
          <w:p w14:paraId="509D90F4" w14:textId="77777777" w:rsidR="00872AFE" w:rsidRPr="00711388" w:rsidRDefault="00872AFE" w:rsidP="00567869">
            <w:pPr>
              <w:pStyle w:val="NormalLeft"/>
              <w:rPr>
                <w:lang w:val="en-GB"/>
              </w:rPr>
            </w:pPr>
            <w:r w:rsidRPr="00711388">
              <w:rPr>
                <w:lang w:val="en-GB"/>
              </w:rPr>
              <w:t>C0570</w:t>
            </w:r>
          </w:p>
        </w:tc>
        <w:tc>
          <w:tcPr>
            <w:tcW w:w="1570" w:type="dxa"/>
            <w:tcBorders>
              <w:top w:val="single" w:sz="2" w:space="0" w:color="auto"/>
              <w:left w:val="single" w:sz="2" w:space="0" w:color="auto"/>
              <w:bottom w:val="single" w:sz="2" w:space="0" w:color="auto"/>
              <w:right w:val="single" w:sz="2" w:space="0" w:color="auto"/>
            </w:tcBorders>
          </w:tcPr>
          <w:p w14:paraId="47CECBCA" w14:textId="77777777" w:rsidR="00872AFE" w:rsidRPr="00711388" w:rsidRDefault="00872AFE" w:rsidP="00567869">
            <w:pPr>
              <w:pStyle w:val="NormalLeft"/>
              <w:rPr>
                <w:lang w:val="en-GB"/>
              </w:rPr>
            </w:pPr>
            <w:r w:rsidRPr="00711388">
              <w:rPr>
                <w:lang w:val="en-GB"/>
              </w:rPr>
              <w:t>Subordinated liabilities</w:t>
            </w:r>
          </w:p>
        </w:tc>
        <w:tc>
          <w:tcPr>
            <w:tcW w:w="5209" w:type="dxa"/>
            <w:tcBorders>
              <w:top w:val="single" w:sz="2" w:space="0" w:color="auto"/>
              <w:left w:val="single" w:sz="2" w:space="0" w:color="auto"/>
              <w:bottom w:val="single" w:sz="2" w:space="0" w:color="auto"/>
              <w:right w:val="single" w:sz="2" w:space="0" w:color="auto"/>
            </w:tcBorders>
          </w:tcPr>
          <w:p w14:paraId="636CD47B" w14:textId="77777777" w:rsidR="00872AFE" w:rsidRPr="00711388" w:rsidRDefault="00872AFE" w:rsidP="00567869">
            <w:pPr>
              <w:pStyle w:val="NormalLeft"/>
              <w:rPr>
                <w:lang w:val="en-GB"/>
              </w:rPr>
            </w:pPr>
            <w:r w:rsidRPr="00711388">
              <w:rPr>
                <w:lang w:val="en-GB"/>
              </w:rPr>
              <w:t>This is the value of subordinated liabilities held in each participations that are not financial and credit institutions and that are not considered strategic.</w:t>
            </w:r>
          </w:p>
        </w:tc>
      </w:tr>
      <w:tr w:rsidR="00872AFE" w:rsidRPr="00711388" w14:paraId="1C279204" w14:textId="77777777" w:rsidTr="00567869">
        <w:tc>
          <w:tcPr>
            <w:tcW w:w="2507" w:type="dxa"/>
            <w:tcBorders>
              <w:top w:val="single" w:sz="2" w:space="0" w:color="auto"/>
              <w:left w:val="single" w:sz="2" w:space="0" w:color="auto"/>
              <w:bottom w:val="single" w:sz="2" w:space="0" w:color="auto"/>
              <w:right w:val="single" w:sz="2" w:space="0" w:color="auto"/>
            </w:tcBorders>
          </w:tcPr>
          <w:p w14:paraId="302456D8" w14:textId="77777777" w:rsidR="00872AFE" w:rsidRPr="00711388" w:rsidRDefault="00872AFE" w:rsidP="00567869">
            <w:pPr>
              <w:pStyle w:val="NormalCentered"/>
              <w:rPr>
                <w:lang w:val="en-GB"/>
              </w:rPr>
            </w:pPr>
            <w:r w:rsidRPr="00711388">
              <w:rPr>
                <w:i/>
                <w:iCs/>
                <w:lang w:val="en-GB"/>
              </w:rPr>
              <w:t>Total for SCR calculation</w:t>
            </w:r>
          </w:p>
        </w:tc>
        <w:tc>
          <w:tcPr>
            <w:tcW w:w="1570" w:type="dxa"/>
            <w:tcBorders>
              <w:top w:val="single" w:sz="2" w:space="0" w:color="auto"/>
              <w:left w:val="single" w:sz="2" w:space="0" w:color="auto"/>
              <w:bottom w:val="single" w:sz="2" w:space="0" w:color="auto"/>
              <w:right w:val="single" w:sz="2" w:space="0" w:color="auto"/>
            </w:tcBorders>
          </w:tcPr>
          <w:p w14:paraId="7D24605A" w14:textId="77777777" w:rsidR="00872AFE" w:rsidRPr="00711388" w:rsidRDefault="00872AFE" w:rsidP="00567869">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77914C43" w14:textId="77777777" w:rsidR="00872AFE" w:rsidRPr="00711388" w:rsidRDefault="00872AFE" w:rsidP="00567869">
            <w:pPr>
              <w:pStyle w:val="NormalCentered"/>
              <w:rPr>
                <w:lang w:val="en-GB"/>
              </w:rPr>
            </w:pPr>
          </w:p>
        </w:tc>
      </w:tr>
      <w:tr w:rsidR="00872AFE" w:rsidRPr="00711388" w14:paraId="1ABB0047" w14:textId="77777777" w:rsidTr="00567869">
        <w:tc>
          <w:tcPr>
            <w:tcW w:w="2507" w:type="dxa"/>
            <w:tcBorders>
              <w:top w:val="single" w:sz="2" w:space="0" w:color="auto"/>
              <w:left w:val="single" w:sz="2" w:space="0" w:color="auto"/>
              <w:bottom w:val="single" w:sz="2" w:space="0" w:color="auto"/>
              <w:right w:val="single" w:sz="2" w:space="0" w:color="auto"/>
            </w:tcBorders>
          </w:tcPr>
          <w:p w14:paraId="351957AE" w14:textId="77777777" w:rsidR="00872AFE" w:rsidRPr="00711388" w:rsidRDefault="00872AFE" w:rsidP="00567869">
            <w:pPr>
              <w:pStyle w:val="NormalLeft"/>
              <w:rPr>
                <w:lang w:val="en-GB"/>
              </w:rPr>
            </w:pPr>
            <w:r w:rsidRPr="00711388">
              <w:rPr>
                <w:lang w:val="en-GB"/>
              </w:rPr>
              <w:t>R0040/C0580</w:t>
            </w:r>
          </w:p>
        </w:tc>
        <w:tc>
          <w:tcPr>
            <w:tcW w:w="1570" w:type="dxa"/>
            <w:tcBorders>
              <w:top w:val="single" w:sz="2" w:space="0" w:color="auto"/>
              <w:left w:val="single" w:sz="2" w:space="0" w:color="auto"/>
              <w:bottom w:val="single" w:sz="2" w:space="0" w:color="auto"/>
              <w:right w:val="single" w:sz="2" w:space="0" w:color="auto"/>
            </w:tcBorders>
          </w:tcPr>
          <w:p w14:paraId="284578D7" w14:textId="434BB9E3" w:rsidR="00872AFE" w:rsidRPr="00711388" w:rsidRDefault="00872AFE" w:rsidP="00567869">
            <w:pPr>
              <w:pStyle w:val="NormalLeft"/>
              <w:rPr>
                <w:lang w:val="en-GB"/>
              </w:rPr>
            </w:pPr>
            <w:r w:rsidRPr="00711388">
              <w:rPr>
                <w:lang w:val="en-GB"/>
              </w:rPr>
              <w:t xml:space="preserve">Total participations in related undertakings that are financial and credit institutions </w:t>
            </w:r>
            <w:r w:rsidR="00711388" w:rsidRPr="00711388">
              <w:rPr>
                <w:lang w:val="en-GB"/>
              </w:rPr>
              <w:t>-</w:t>
            </w: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0C39A6A7" w14:textId="77777777" w:rsidR="00872AFE" w:rsidRPr="00711388" w:rsidRDefault="00872AFE" w:rsidP="00567869">
            <w:pPr>
              <w:pStyle w:val="NormalLeft"/>
              <w:rPr>
                <w:lang w:val="en-GB"/>
              </w:rPr>
            </w:pPr>
            <w:r w:rsidRPr="00711388">
              <w:rPr>
                <w:lang w:val="en-GB"/>
              </w:rPr>
              <w:t>This is the total value of participations in undertakings which are financial and credit institutions.</w:t>
            </w:r>
          </w:p>
        </w:tc>
      </w:tr>
      <w:tr w:rsidR="00872AFE" w:rsidRPr="00711388" w14:paraId="32B519F4" w14:textId="77777777" w:rsidTr="00567869">
        <w:tc>
          <w:tcPr>
            <w:tcW w:w="2507" w:type="dxa"/>
            <w:tcBorders>
              <w:top w:val="single" w:sz="2" w:space="0" w:color="auto"/>
              <w:left w:val="single" w:sz="2" w:space="0" w:color="auto"/>
              <w:bottom w:val="single" w:sz="2" w:space="0" w:color="auto"/>
              <w:right w:val="single" w:sz="2" w:space="0" w:color="auto"/>
            </w:tcBorders>
          </w:tcPr>
          <w:p w14:paraId="130672B2" w14:textId="77777777" w:rsidR="00872AFE" w:rsidRPr="00711388" w:rsidRDefault="00872AFE" w:rsidP="00567869">
            <w:pPr>
              <w:pStyle w:val="NormalLeft"/>
              <w:rPr>
                <w:lang w:val="en-GB"/>
              </w:rPr>
            </w:pPr>
            <w:r w:rsidRPr="00711388">
              <w:rPr>
                <w:lang w:val="en-GB"/>
              </w:rPr>
              <w:t>R0040/C0590</w:t>
            </w:r>
          </w:p>
        </w:tc>
        <w:tc>
          <w:tcPr>
            <w:tcW w:w="1570" w:type="dxa"/>
            <w:tcBorders>
              <w:top w:val="single" w:sz="2" w:space="0" w:color="auto"/>
              <w:left w:val="single" w:sz="2" w:space="0" w:color="auto"/>
              <w:bottom w:val="single" w:sz="2" w:space="0" w:color="auto"/>
              <w:right w:val="single" w:sz="2" w:space="0" w:color="auto"/>
            </w:tcBorders>
          </w:tcPr>
          <w:p w14:paraId="796AD467" w14:textId="19097162" w:rsidR="00872AFE" w:rsidRPr="00711388" w:rsidRDefault="00872AFE" w:rsidP="00567869">
            <w:pPr>
              <w:pStyle w:val="NormalLeft"/>
              <w:rPr>
                <w:lang w:val="en-GB"/>
              </w:rPr>
            </w:pPr>
            <w:r w:rsidRPr="00711388">
              <w:rPr>
                <w:lang w:val="en-GB"/>
              </w:rPr>
              <w:t xml:space="preserve">Total participations in related undertakings that are financial and credit institutions </w:t>
            </w:r>
            <w:r w:rsidR="00845F43" w:rsidRPr="00711388">
              <w:rPr>
                <w:lang w:val="en-GB"/>
              </w:rPr>
              <w:t>-</w:t>
            </w:r>
            <w:r w:rsidRPr="00711388">
              <w:rPr>
                <w:lang w:val="en-GB"/>
              </w:rPr>
              <w:t xml:space="preserve"> Type 1 Equity</w:t>
            </w:r>
          </w:p>
        </w:tc>
        <w:tc>
          <w:tcPr>
            <w:tcW w:w="5209" w:type="dxa"/>
            <w:tcBorders>
              <w:top w:val="single" w:sz="2" w:space="0" w:color="auto"/>
              <w:left w:val="single" w:sz="2" w:space="0" w:color="auto"/>
              <w:bottom w:val="single" w:sz="2" w:space="0" w:color="auto"/>
              <w:right w:val="single" w:sz="2" w:space="0" w:color="auto"/>
            </w:tcBorders>
          </w:tcPr>
          <w:p w14:paraId="12636709" w14:textId="77777777" w:rsidR="00872AFE" w:rsidRPr="00711388" w:rsidRDefault="00872AFE" w:rsidP="00567869">
            <w:pPr>
              <w:pStyle w:val="NormalLeft"/>
              <w:rPr>
                <w:lang w:val="en-GB"/>
              </w:rPr>
            </w:pPr>
            <w:r w:rsidRPr="00711388">
              <w:rPr>
                <w:lang w:val="en-GB"/>
              </w:rPr>
              <w:t>This is the total value of Type 1 Equity of participations in undertakings which are financial and credit institutions.</w:t>
            </w:r>
          </w:p>
          <w:p w14:paraId="0A74823D" w14:textId="77777777" w:rsidR="00872AFE" w:rsidRPr="00711388" w:rsidRDefault="00872AFE" w:rsidP="00567869">
            <w:pPr>
              <w:pStyle w:val="NormalLeft"/>
              <w:rPr>
                <w:lang w:val="en-GB"/>
              </w:rPr>
            </w:pPr>
            <w:r w:rsidRPr="00711388">
              <w:rPr>
                <w:lang w:val="en-GB"/>
              </w:rPr>
              <w:t>Type 1 equity has the meaning as defined in Article 168 (2) of the Delegated Regulation (EU) 2015/35.</w:t>
            </w:r>
          </w:p>
        </w:tc>
      </w:tr>
      <w:tr w:rsidR="00872AFE" w:rsidRPr="00711388" w14:paraId="0C14DF65" w14:textId="77777777" w:rsidTr="00567869">
        <w:tc>
          <w:tcPr>
            <w:tcW w:w="2507" w:type="dxa"/>
            <w:tcBorders>
              <w:top w:val="single" w:sz="2" w:space="0" w:color="auto"/>
              <w:left w:val="single" w:sz="2" w:space="0" w:color="auto"/>
              <w:bottom w:val="single" w:sz="2" w:space="0" w:color="auto"/>
              <w:right w:val="single" w:sz="2" w:space="0" w:color="auto"/>
            </w:tcBorders>
          </w:tcPr>
          <w:p w14:paraId="68B17D88" w14:textId="77777777" w:rsidR="00872AFE" w:rsidRPr="00711388" w:rsidRDefault="00872AFE" w:rsidP="00567869">
            <w:pPr>
              <w:pStyle w:val="NormalLeft"/>
              <w:rPr>
                <w:lang w:val="en-GB"/>
              </w:rPr>
            </w:pPr>
            <w:r w:rsidRPr="00711388">
              <w:rPr>
                <w:lang w:val="en-GB"/>
              </w:rPr>
              <w:t>R0040/C0600</w:t>
            </w:r>
          </w:p>
        </w:tc>
        <w:tc>
          <w:tcPr>
            <w:tcW w:w="1570" w:type="dxa"/>
            <w:tcBorders>
              <w:top w:val="single" w:sz="2" w:space="0" w:color="auto"/>
              <w:left w:val="single" w:sz="2" w:space="0" w:color="auto"/>
              <w:bottom w:val="single" w:sz="2" w:space="0" w:color="auto"/>
              <w:right w:val="single" w:sz="2" w:space="0" w:color="auto"/>
            </w:tcBorders>
          </w:tcPr>
          <w:p w14:paraId="7C29A6B7" w14:textId="7703E47C" w:rsidR="00872AFE" w:rsidRPr="00711388" w:rsidRDefault="00872AFE" w:rsidP="00567869">
            <w:pPr>
              <w:pStyle w:val="NormalLeft"/>
              <w:rPr>
                <w:lang w:val="en-GB"/>
              </w:rPr>
            </w:pPr>
            <w:r w:rsidRPr="00711388">
              <w:rPr>
                <w:lang w:val="en-GB"/>
              </w:rPr>
              <w:t xml:space="preserve">Total participations in related undertakings that are financial and credit institutions </w:t>
            </w:r>
            <w:r w:rsidR="00845F43" w:rsidRPr="00711388">
              <w:rPr>
                <w:lang w:val="en-GB"/>
              </w:rPr>
              <w:t>-</w:t>
            </w:r>
            <w:r w:rsidRPr="00711388">
              <w:rPr>
                <w:lang w:val="en-GB"/>
              </w:rPr>
              <w:t xml:space="preserve"> Type 2 Equity</w:t>
            </w:r>
          </w:p>
        </w:tc>
        <w:tc>
          <w:tcPr>
            <w:tcW w:w="5209" w:type="dxa"/>
            <w:tcBorders>
              <w:top w:val="single" w:sz="2" w:space="0" w:color="auto"/>
              <w:left w:val="single" w:sz="2" w:space="0" w:color="auto"/>
              <w:bottom w:val="single" w:sz="2" w:space="0" w:color="auto"/>
              <w:right w:val="single" w:sz="2" w:space="0" w:color="auto"/>
            </w:tcBorders>
          </w:tcPr>
          <w:p w14:paraId="64EDB24A" w14:textId="77777777" w:rsidR="00872AFE" w:rsidRPr="00711388" w:rsidRDefault="00872AFE" w:rsidP="00567869">
            <w:pPr>
              <w:pStyle w:val="NormalLeft"/>
              <w:rPr>
                <w:lang w:val="en-GB"/>
              </w:rPr>
            </w:pPr>
            <w:r w:rsidRPr="00711388">
              <w:rPr>
                <w:lang w:val="en-GB"/>
              </w:rPr>
              <w:t>This is the total value of Type 2 Equity of participations in undertakings which are financial and credit institutions.</w:t>
            </w:r>
          </w:p>
          <w:p w14:paraId="0DDDABCF" w14:textId="77777777" w:rsidR="00872AFE" w:rsidRPr="00711388" w:rsidRDefault="00872AFE" w:rsidP="00567869">
            <w:pPr>
              <w:pStyle w:val="NormalLeft"/>
              <w:rPr>
                <w:lang w:val="en-GB"/>
              </w:rPr>
            </w:pPr>
            <w:r w:rsidRPr="00711388">
              <w:rPr>
                <w:lang w:val="en-GB"/>
              </w:rPr>
              <w:t>Type 2 equity has the meaning as defined in Article 168 (3) of Delegated Regulation (EU) 2015/35.</w:t>
            </w:r>
          </w:p>
        </w:tc>
      </w:tr>
      <w:tr w:rsidR="00872AFE" w:rsidRPr="00711388" w14:paraId="0EF5A4F2" w14:textId="77777777" w:rsidTr="00567869">
        <w:tc>
          <w:tcPr>
            <w:tcW w:w="2507" w:type="dxa"/>
            <w:tcBorders>
              <w:top w:val="single" w:sz="2" w:space="0" w:color="auto"/>
              <w:left w:val="single" w:sz="2" w:space="0" w:color="auto"/>
              <w:bottom w:val="single" w:sz="2" w:space="0" w:color="auto"/>
              <w:right w:val="single" w:sz="2" w:space="0" w:color="auto"/>
            </w:tcBorders>
          </w:tcPr>
          <w:p w14:paraId="17CAEC34" w14:textId="77777777" w:rsidR="00872AFE" w:rsidRPr="00711388" w:rsidRDefault="00872AFE" w:rsidP="00567869">
            <w:pPr>
              <w:pStyle w:val="NormalLeft"/>
              <w:rPr>
                <w:lang w:val="en-GB"/>
              </w:rPr>
            </w:pPr>
            <w:r w:rsidRPr="00711388">
              <w:rPr>
                <w:lang w:val="en-GB"/>
              </w:rPr>
              <w:lastRenderedPageBreak/>
              <w:t>R0040/C0610</w:t>
            </w:r>
          </w:p>
        </w:tc>
        <w:tc>
          <w:tcPr>
            <w:tcW w:w="1570" w:type="dxa"/>
            <w:tcBorders>
              <w:top w:val="single" w:sz="2" w:space="0" w:color="auto"/>
              <w:left w:val="single" w:sz="2" w:space="0" w:color="auto"/>
              <w:bottom w:val="single" w:sz="2" w:space="0" w:color="auto"/>
              <w:right w:val="single" w:sz="2" w:space="0" w:color="auto"/>
            </w:tcBorders>
          </w:tcPr>
          <w:p w14:paraId="5ED43771" w14:textId="0F5AF8AD" w:rsidR="00872AFE" w:rsidRPr="00711388" w:rsidRDefault="00872AFE" w:rsidP="00567869">
            <w:pPr>
              <w:pStyle w:val="NormalLeft"/>
              <w:rPr>
                <w:lang w:val="en-GB"/>
              </w:rPr>
            </w:pPr>
            <w:r w:rsidRPr="00711388">
              <w:rPr>
                <w:lang w:val="en-GB"/>
              </w:rPr>
              <w:t xml:space="preserve">Total participations in related undertakings that are financial and credit institutions </w:t>
            </w:r>
            <w:r w:rsidR="00845F43" w:rsidRPr="00711388">
              <w:rPr>
                <w:lang w:val="en-GB"/>
              </w:rPr>
              <w:t>-</w:t>
            </w:r>
            <w:r w:rsidRPr="00711388">
              <w:rPr>
                <w:lang w:val="en-GB"/>
              </w:rPr>
              <w:t xml:space="preserve"> Subordinated liabilities</w:t>
            </w:r>
          </w:p>
        </w:tc>
        <w:tc>
          <w:tcPr>
            <w:tcW w:w="5209" w:type="dxa"/>
            <w:tcBorders>
              <w:top w:val="single" w:sz="2" w:space="0" w:color="auto"/>
              <w:left w:val="single" w:sz="2" w:space="0" w:color="auto"/>
              <w:bottom w:val="single" w:sz="2" w:space="0" w:color="auto"/>
              <w:right w:val="single" w:sz="2" w:space="0" w:color="auto"/>
            </w:tcBorders>
          </w:tcPr>
          <w:p w14:paraId="0E5FDEDE" w14:textId="77777777" w:rsidR="00872AFE" w:rsidRPr="00711388" w:rsidRDefault="00872AFE" w:rsidP="00567869">
            <w:pPr>
              <w:pStyle w:val="NormalLeft"/>
              <w:rPr>
                <w:lang w:val="en-GB"/>
              </w:rPr>
            </w:pPr>
            <w:r w:rsidRPr="00711388">
              <w:rPr>
                <w:lang w:val="en-GB"/>
              </w:rPr>
              <w:t>This is the total value of Subordinated liabilities of participations in undertakings which are financial and credit institutions.</w:t>
            </w:r>
          </w:p>
        </w:tc>
      </w:tr>
      <w:tr w:rsidR="00872AFE" w:rsidRPr="00711388" w14:paraId="58A5E0DD" w14:textId="77777777" w:rsidTr="00567869">
        <w:tc>
          <w:tcPr>
            <w:tcW w:w="2507" w:type="dxa"/>
            <w:tcBorders>
              <w:top w:val="single" w:sz="2" w:space="0" w:color="auto"/>
              <w:left w:val="single" w:sz="2" w:space="0" w:color="auto"/>
              <w:bottom w:val="single" w:sz="2" w:space="0" w:color="auto"/>
              <w:right w:val="single" w:sz="2" w:space="0" w:color="auto"/>
            </w:tcBorders>
          </w:tcPr>
          <w:p w14:paraId="00C59788" w14:textId="77777777" w:rsidR="00872AFE" w:rsidRPr="00711388" w:rsidRDefault="00872AFE" w:rsidP="00567869">
            <w:pPr>
              <w:pStyle w:val="NormalLeft"/>
              <w:rPr>
                <w:lang w:val="en-GB"/>
              </w:rPr>
            </w:pPr>
            <w:r w:rsidRPr="00711388">
              <w:rPr>
                <w:lang w:val="en-GB"/>
              </w:rPr>
              <w:t>R0050/C0580</w:t>
            </w:r>
          </w:p>
        </w:tc>
        <w:tc>
          <w:tcPr>
            <w:tcW w:w="1570" w:type="dxa"/>
            <w:tcBorders>
              <w:top w:val="single" w:sz="2" w:space="0" w:color="auto"/>
              <w:left w:val="single" w:sz="2" w:space="0" w:color="auto"/>
              <w:bottom w:val="single" w:sz="2" w:space="0" w:color="auto"/>
              <w:right w:val="single" w:sz="2" w:space="0" w:color="auto"/>
            </w:tcBorders>
          </w:tcPr>
          <w:p w14:paraId="3752F80D" w14:textId="33843B60" w:rsidR="00872AFE" w:rsidRPr="00711388" w:rsidRDefault="00872AFE" w:rsidP="00567869">
            <w:pPr>
              <w:pStyle w:val="NormalLeft"/>
              <w:rPr>
                <w:lang w:val="en-GB"/>
              </w:rPr>
            </w:pPr>
            <w:r w:rsidRPr="00711388">
              <w:rPr>
                <w:lang w:val="en-GB"/>
              </w:rPr>
              <w:t>Total participations in related undertakings that are financial and credit institutions, of which strategic (method 1 or less than 10 % not method</w:t>
            </w:r>
            <w:r w:rsidR="004756A3" w:rsidRPr="00711388">
              <w:rPr>
                <w:lang w:val="en-GB"/>
              </w:rPr>
              <w:t xml:space="preserve"> 1</w:t>
            </w:r>
            <w:r w:rsidRPr="00711388">
              <w:rPr>
                <w:lang w:val="en-GB"/>
              </w:rPr>
              <w:t xml:space="preserve"> </w:t>
            </w:r>
            <w:r w:rsidR="00711388" w:rsidRPr="00711388">
              <w:rPr>
                <w:lang w:val="en-GB"/>
              </w:rPr>
              <w:t>-</w:t>
            </w: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0502D4AF" w14:textId="77777777" w:rsidR="00872AFE" w:rsidRPr="00711388" w:rsidRDefault="00872AFE" w:rsidP="00567869">
            <w:pPr>
              <w:pStyle w:val="NormalLeft"/>
              <w:rPr>
                <w:lang w:val="en-GB"/>
              </w:rPr>
            </w:pPr>
            <w:r w:rsidRPr="00711388">
              <w:rPr>
                <w:lang w:val="en-GB"/>
              </w:rPr>
              <w:t>This is the total value of strategic participations in undertakings (method 1 or less than 10 % not method 1) which are financial and credit institutions.</w:t>
            </w:r>
          </w:p>
        </w:tc>
      </w:tr>
      <w:tr w:rsidR="00872AFE" w:rsidRPr="00711388" w14:paraId="47D5AB9A" w14:textId="77777777" w:rsidTr="00567869">
        <w:tc>
          <w:tcPr>
            <w:tcW w:w="2507" w:type="dxa"/>
            <w:tcBorders>
              <w:top w:val="single" w:sz="2" w:space="0" w:color="auto"/>
              <w:left w:val="single" w:sz="2" w:space="0" w:color="auto"/>
              <w:bottom w:val="single" w:sz="2" w:space="0" w:color="auto"/>
              <w:right w:val="single" w:sz="2" w:space="0" w:color="auto"/>
            </w:tcBorders>
          </w:tcPr>
          <w:p w14:paraId="6EB06D54" w14:textId="77777777" w:rsidR="00872AFE" w:rsidRPr="00711388" w:rsidRDefault="00872AFE" w:rsidP="00567869">
            <w:pPr>
              <w:pStyle w:val="NormalLeft"/>
              <w:rPr>
                <w:lang w:val="en-GB"/>
              </w:rPr>
            </w:pPr>
            <w:r w:rsidRPr="00711388">
              <w:rPr>
                <w:lang w:val="en-GB"/>
              </w:rPr>
              <w:t>R0050/C0590</w:t>
            </w:r>
          </w:p>
        </w:tc>
        <w:tc>
          <w:tcPr>
            <w:tcW w:w="1570" w:type="dxa"/>
            <w:tcBorders>
              <w:top w:val="single" w:sz="2" w:space="0" w:color="auto"/>
              <w:left w:val="single" w:sz="2" w:space="0" w:color="auto"/>
              <w:bottom w:val="single" w:sz="2" w:space="0" w:color="auto"/>
              <w:right w:val="single" w:sz="2" w:space="0" w:color="auto"/>
            </w:tcBorders>
          </w:tcPr>
          <w:p w14:paraId="015F10B4" w14:textId="76F830B2" w:rsidR="00872AFE" w:rsidRPr="00711388" w:rsidRDefault="00872AFE" w:rsidP="00567869">
            <w:pPr>
              <w:pStyle w:val="NormalLeft"/>
              <w:rPr>
                <w:lang w:val="en-GB"/>
              </w:rPr>
            </w:pPr>
            <w:r w:rsidRPr="00711388">
              <w:rPr>
                <w:lang w:val="en-GB"/>
              </w:rPr>
              <w:t xml:space="preserve">Total participations in related undertakings that are financial and credit institutions, of which strategic (method 1 or less than 10 % not method 1) </w:t>
            </w:r>
            <w:r w:rsidR="00845F43" w:rsidRPr="00711388">
              <w:rPr>
                <w:lang w:val="en-GB"/>
              </w:rPr>
              <w:t>-</w:t>
            </w:r>
            <w:r w:rsidRPr="00711388">
              <w:rPr>
                <w:lang w:val="en-GB"/>
              </w:rPr>
              <w:t xml:space="preserve"> Type 1 Equity</w:t>
            </w:r>
          </w:p>
        </w:tc>
        <w:tc>
          <w:tcPr>
            <w:tcW w:w="5209" w:type="dxa"/>
            <w:tcBorders>
              <w:top w:val="single" w:sz="2" w:space="0" w:color="auto"/>
              <w:left w:val="single" w:sz="2" w:space="0" w:color="auto"/>
              <w:bottom w:val="single" w:sz="2" w:space="0" w:color="auto"/>
              <w:right w:val="single" w:sz="2" w:space="0" w:color="auto"/>
            </w:tcBorders>
          </w:tcPr>
          <w:p w14:paraId="37106D22" w14:textId="77777777" w:rsidR="00872AFE" w:rsidRPr="00711388" w:rsidRDefault="00872AFE" w:rsidP="00567869">
            <w:pPr>
              <w:pStyle w:val="NormalLeft"/>
              <w:rPr>
                <w:lang w:val="en-GB"/>
              </w:rPr>
            </w:pPr>
            <w:r w:rsidRPr="00711388">
              <w:rPr>
                <w:lang w:val="en-GB"/>
              </w:rPr>
              <w:t>This is the total value of Type 1 Equity of strategic participations in undertakings (method 1 or less than 10 % not method 1) which are financial and credit institutions.</w:t>
            </w:r>
          </w:p>
          <w:p w14:paraId="0C377D7C" w14:textId="77777777" w:rsidR="00872AFE" w:rsidRPr="00711388" w:rsidRDefault="00872AFE" w:rsidP="00567869">
            <w:pPr>
              <w:pStyle w:val="NormalLeft"/>
              <w:rPr>
                <w:lang w:val="en-GB"/>
              </w:rPr>
            </w:pPr>
            <w:r w:rsidRPr="00711388">
              <w:rPr>
                <w:lang w:val="en-GB"/>
              </w:rPr>
              <w:t>Type 1 equity has the meaning as defined in Article 168 (2) of the Delegated Regulation (EU) 2015/35.</w:t>
            </w:r>
          </w:p>
        </w:tc>
      </w:tr>
      <w:tr w:rsidR="00872AFE" w:rsidRPr="00711388" w14:paraId="00A1E43C" w14:textId="77777777" w:rsidTr="00567869">
        <w:tc>
          <w:tcPr>
            <w:tcW w:w="2507" w:type="dxa"/>
            <w:tcBorders>
              <w:top w:val="single" w:sz="2" w:space="0" w:color="auto"/>
              <w:left w:val="single" w:sz="2" w:space="0" w:color="auto"/>
              <w:bottom w:val="single" w:sz="2" w:space="0" w:color="auto"/>
              <w:right w:val="single" w:sz="2" w:space="0" w:color="auto"/>
            </w:tcBorders>
          </w:tcPr>
          <w:p w14:paraId="6B251D91" w14:textId="77777777" w:rsidR="00872AFE" w:rsidRPr="00711388" w:rsidRDefault="00872AFE" w:rsidP="00567869">
            <w:pPr>
              <w:pStyle w:val="NormalLeft"/>
              <w:rPr>
                <w:lang w:val="en-GB"/>
              </w:rPr>
            </w:pPr>
            <w:r w:rsidRPr="00711388">
              <w:rPr>
                <w:lang w:val="en-GB"/>
              </w:rPr>
              <w:t>R0050/C0600</w:t>
            </w:r>
          </w:p>
        </w:tc>
        <w:tc>
          <w:tcPr>
            <w:tcW w:w="1570" w:type="dxa"/>
            <w:tcBorders>
              <w:top w:val="single" w:sz="2" w:space="0" w:color="auto"/>
              <w:left w:val="single" w:sz="2" w:space="0" w:color="auto"/>
              <w:bottom w:val="single" w:sz="2" w:space="0" w:color="auto"/>
              <w:right w:val="single" w:sz="2" w:space="0" w:color="auto"/>
            </w:tcBorders>
          </w:tcPr>
          <w:p w14:paraId="09EC2FBA" w14:textId="4F704DC6" w:rsidR="00872AFE" w:rsidRPr="00711388" w:rsidRDefault="00872AFE" w:rsidP="00567869">
            <w:pPr>
              <w:pStyle w:val="NormalLeft"/>
              <w:rPr>
                <w:lang w:val="en-GB"/>
              </w:rPr>
            </w:pPr>
            <w:r w:rsidRPr="00711388">
              <w:rPr>
                <w:lang w:val="en-GB"/>
              </w:rPr>
              <w:t xml:space="preserve">Total participations in related undertakings that are financial and </w:t>
            </w:r>
            <w:r w:rsidRPr="00711388">
              <w:rPr>
                <w:lang w:val="en-GB"/>
              </w:rPr>
              <w:lastRenderedPageBreak/>
              <w:t xml:space="preserve">credit institutions, of which strategic (method 1 or less than 10 % not method 1) </w:t>
            </w:r>
            <w:r w:rsidR="00845F43" w:rsidRPr="00711388">
              <w:rPr>
                <w:lang w:val="en-GB"/>
              </w:rPr>
              <w:t>-</w:t>
            </w:r>
            <w:r w:rsidRPr="00711388">
              <w:rPr>
                <w:lang w:val="en-GB"/>
              </w:rPr>
              <w:t xml:space="preserve"> Type 2 Equity</w:t>
            </w:r>
          </w:p>
        </w:tc>
        <w:tc>
          <w:tcPr>
            <w:tcW w:w="5209" w:type="dxa"/>
            <w:tcBorders>
              <w:top w:val="single" w:sz="2" w:space="0" w:color="auto"/>
              <w:left w:val="single" w:sz="2" w:space="0" w:color="auto"/>
              <w:bottom w:val="single" w:sz="2" w:space="0" w:color="auto"/>
              <w:right w:val="single" w:sz="2" w:space="0" w:color="auto"/>
            </w:tcBorders>
          </w:tcPr>
          <w:p w14:paraId="44EFA359" w14:textId="77777777" w:rsidR="00872AFE" w:rsidRPr="00711388" w:rsidRDefault="00872AFE" w:rsidP="00567869">
            <w:pPr>
              <w:pStyle w:val="NormalLeft"/>
              <w:rPr>
                <w:lang w:val="en-GB"/>
              </w:rPr>
            </w:pPr>
            <w:r w:rsidRPr="00711388">
              <w:rPr>
                <w:lang w:val="en-GB"/>
              </w:rPr>
              <w:lastRenderedPageBreak/>
              <w:t>This is the total value of Type 2 Equity of strategic participations in undertakings (method 1 or less than 10 % not method 1) which are financial and credit institutions.</w:t>
            </w:r>
          </w:p>
          <w:p w14:paraId="385A70B0" w14:textId="77777777" w:rsidR="00872AFE" w:rsidRPr="00711388" w:rsidRDefault="00872AFE" w:rsidP="00567869">
            <w:pPr>
              <w:pStyle w:val="NormalLeft"/>
              <w:rPr>
                <w:lang w:val="en-GB"/>
              </w:rPr>
            </w:pPr>
            <w:r w:rsidRPr="00711388">
              <w:rPr>
                <w:lang w:val="en-GB"/>
              </w:rPr>
              <w:lastRenderedPageBreak/>
              <w:t>Type 2 equity has the meaning as defined in Article 168 (3) of Delegated Regulation (EU) 2015/35.</w:t>
            </w:r>
          </w:p>
        </w:tc>
      </w:tr>
      <w:tr w:rsidR="00872AFE" w:rsidRPr="00711388" w14:paraId="252CC612" w14:textId="77777777" w:rsidTr="00567869">
        <w:tc>
          <w:tcPr>
            <w:tcW w:w="2507" w:type="dxa"/>
            <w:tcBorders>
              <w:top w:val="single" w:sz="2" w:space="0" w:color="auto"/>
              <w:left w:val="single" w:sz="2" w:space="0" w:color="auto"/>
              <w:bottom w:val="single" w:sz="2" w:space="0" w:color="auto"/>
              <w:right w:val="single" w:sz="2" w:space="0" w:color="auto"/>
            </w:tcBorders>
          </w:tcPr>
          <w:p w14:paraId="5DBD9289" w14:textId="77777777" w:rsidR="00872AFE" w:rsidRPr="00711388" w:rsidRDefault="00872AFE" w:rsidP="00567869">
            <w:pPr>
              <w:pStyle w:val="NormalLeft"/>
              <w:rPr>
                <w:lang w:val="en-GB"/>
              </w:rPr>
            </w:pPr>
            <w:r w:rsidRPr="00711388">
              <w:rPr>
                <w:lang w:val="en-GB"/>
              </w:rPr>
              <w:lastRenderedPageBreak/>
              <w:t>R0050/C0610</w:t>
            </w:r>
          </w:p>
        </w:tc>
        <w:tc>
          <w:tcPr>
            <w:tcW w:w="1570" w:type="dxa"/>
            <w:tcBorders>
              <w:top w:val="single" w:sz="2" w:space="0" w:color="auto"/>
              <w:left w:val="single" w:sz="2" w:space="0" w:color="auto"/>
              <w:bottom w:val="single" w:sz="2" w:space="0" w:color="auto"/>
              <w:right w:val="single" w:sz="2" w:space="0" w:color="auto"/>
            </w:tcBorders>
          </w:tcPr>
          <w:p w14:paraId="4CAB6936" w14:textId="07F513FD" w:rsidR="00872AFE" w:rsidRPr="00711388" w:rsidRDefault="00872AFE" w:rsidP="00567869">
            <w:pPr>
              <w:pStyle w:val="NormalLeft"/>
              <w:rPr>
                <w:lang w:val="en-GB"/>
              </w:rPr>
            </w:pPr>
            <w:r w:rsidRPr="00711388">
              <w:rPr>
                <w:lang w:val="en-GB"/>
              </w:rPr>
              <w:t xml:space="preserve">Total participations in related undertakings that are financial and credit institutions, of which strategic (method 1 or less than 10 % not method 1) </w:t>
            </w:r>
            <w:r w:rsidR="00845F43" w:rsidRPr="00711388">
              <w:rPr>
                <w:lang w:val="en-GB"/>
              </w:rPr>
              <w:t>-</w:t>
            </w:r>
            <w:r w:rsidRPr="00711388">
              <w:rPr>
                <w:lang w:val="en-GB"/>
              </w:rPr>
              <w:t xml:space="preserve"> Subordinated liabilities</w:t>
            </w:r>
          </w:p>
        </w:tc>
        <w:tc>
          <w:tcPr>
            <w:tcW w:w="5209" w:type="dxa"/>
            <w:tcBorders>
              <w:top w:val="single" w:sz="2" w:space="0" w:color="auto"/>
              <w:left w:val="single" w:sz="2" w:space="0" w:color="auto"/>
              <w:bottom w:val="single" w:sz="2" w:space="0" w:color="auto"/>
              <w:right w:val="single" w:sz="2" w:space="0" w:color="auto"/>
            </w:tcBorders>
          </w:tcPr>
          <w:p w14:paraId="66F020F2" w14:textId="77777777" w:rsidR="00872AFE" w:rsidRPr="00711388" w:rsidRDefault="00872AFE" w:rsidP="00567869">
            <w:pPr>
              <w:pStyle w:val="NormalLeft"/>
              <w:rPr>
                <w:lang w:val="en-GB"/>
              </w:rPr>
            </w:pPr>
            <w:r w:rsidRPr="00711388">
              <w:rPr>
                <w:lang w:val="en-GB"/>
              </w:rPr>
              <w:t>This is the total value of Subordinated liabilities of strategic participations in undertakings (method 1 or less than 10 % not method 1) which are financial and credit institutions.</w:t>
            </w:r>
          </w:p>
        </w:tc>
      </w:tr>
      <w:tr w:rsidR="00872AFE" w:rsidRPr="00711388" w14:paraId="0A91423A" w14:textId="77777777" w:rsidTr="00567869">
        <w:tc>
          <w:tcPr>
            <w:tcW w:w="2507" w:type="dxa"/>
            <w:tcBorders>
              <w:top w:val="single" w:sz="2" w:space="0" w:color="auto"/>
              <w:left w:val="single" w:sz="2" w:space="0" w:color="auto"/>
              <w:bottom w:val="single" w:sz="2" w:space="0" w:color="auto"/>
              <w:right w:val="single" w:sz="2" w:space="0" w:color="auto"/>
            </w:tcBorders>
          </w:tcPr>
          <w:p w14:paraId="41B7786E" w14:textId="77777777" w:rsidR="00872AFE" w:rsidRPr="00711388" w:rsidRDefault="00872AFE" w:rsidP="00567869">
            <w:pPr>
              <w:pStyle w:val="NormalLeft"/>
              <w:rPr>
                <w:lang w:val="en-GB"/>
              </w:rPr>
            </w:pPr>
            <w:r w:rsidRPr="00711388">
              <w:rPr>
                <w:lang w:val="en-GB"/>
              </w:rPr>
              <w:t>R0060/C0580</w:t>
            </w:r>
          </w:p>
        </w:tc>
        <w:tc>
          <w:tcPr>
            <w:tcW w:w="1570" w:type="dxa"/>
            <w:tcBorders>
              <w:top w:val="single" w:sz="2" w:space="0" w:color="auto"/>
              <w:left w:val="single" w:sz="2" w:space="0" w:color="auto"/>
              <w:bottom w:val="single" w:sz="2" w:space="0" w:color="auto"/>
              <w:right w:val="single" w:sz="2" w:space="0" w:color="auto"/>
            </w:tcBorders>
          </w:tcPr>
          <w:p w14:paraId="3693F046" w14:textId="6706BF3E" w:rsidR="00872AFE" w:rsidRPr="00711388" w:rsidRDefault="00872AFE" w:rsidP="00567869">
            <w:pPr>
              <w:pStyle w:val="NormalLeft"/>
              <w:rPr>
                <w:lang w:val="en-GB"/>
              </w:rPr>
            </w:pPr>
            <w:r w:rsidRPr="00711388">
              <w:rPr>
                <w:lang w:val="en-GB"/>
              </w:rPr>
              <w:t>Total participations in related undertakings that are financial and credit institutions of which non</w:t>
            </w:r>
            <w:r w:rsidR="00711388" w:rsidRPr="00711388">
              <w:rPr>
                <w:lang w:val="en-GB"/>
              </w:rPr>
              <w:t>-</w:t>
            </w:r>
            <w:r w:rsidRPr="00711388">
              <w:rPr>
                <w:lang w:val="en-GB"/>
              </w:rPr>
              <w:t xml:space="preserve">strategic (less than 10 %) </w:t>
            </w:r>
            <w:r w:rsidR="00711388" w:rsidRPr="00711388">
              <w:rPr>
                <w:lang w:val="en-GB"/>
              </w:rPr>
              <w:t>-</w:t>
            </w: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64757EE0" w14:textId="77777777" w:rsidR="00872AFE" w:rsidRPr="00711388" w:rsidRDefault="00872AFE" w:rsidP="00567869">
            <w:pPr>
              <w:pStyle w:val="NormalLeft"/>
              <w:rPr>
                <w:lang w:val="en-GB"/>
              </w:rPr>
            </w:pPr>
            <w:r w:rsidRPr="00711388">
              <w:rPr>
                <w:lang w:val="en-GB"/>
              </w:rPr>
              <w:t>This is the total value of not strategic participations in undertakings (less than 10 %) which are financial and credit institutions.</w:t>
            </w:r>
          </w:p>
        </w:tc>
      </w:tr>
      <w:tr w:rsidR="00872AFE" w:rsidRPr="00711388" w14:paraId="64B208E5" w14:textId="77777777" w:rsidTr="00567869">
        <w:tc>
          <w:tcPr>
            <w:tcW w:w="2507" w:type="dxa"/>
            <w:tcBorders>
              <w:top w:val="single" w:sz="2" w:space="0" w:color="auto"/>
              <w:left w:val="single" w:sz="2" w:space="0" w:color="auto"/>
              <w:bottom w:val="single" w:sz="2" w:space="0" w:color="auto"/>
              <w:right w:val="single" w:sz="2" w:space="0" w:color="auto"/>
            </w:tcBorders>
          </w:tcPr>
          <w:p w14:paraId="01A65F4D" w14:textId="77777777" w:rsidR="00872AFE" w:rsidRPr="00711388" w:rsidRDefault="00872AFE" w:rsidP="00567869">
            <w:pPr>
              <w:pStyle w:val="NormalLeft"/>
              <w:rPr>
                <w:lang w:val="en-GB"/>
              </w:rPr>
            </w:pPr>
            <w:r w:rsidRPr="00711388">
              <w:rPr>
                <w:lang w:val="en-GB"/>
              </w:rPr>
              <w:t>R0060/C0590</w:t>
            </w:r>
          </w:p>
        </w:tc>
        <w:tc>
          <w:tcPr>
            <w:tcW w:w="1570" w:type="dxa"/>
            <w:tcBorders>
              <w:top w:val="single" w:sz="2" w:space="0" w:color="auto"/>
              <w:left w:val="single" w:sz="2" w:space="0" w:color="auto"/>
              <w:bottom w:val="single" w:sz="2" w:space="0" w:color="auto"/>
              <w:right w:val="single" w:sz="2" w:space="0" w:color="auto"/>
            </w:tcBorders>
          </w:tcPr>
          <w:p w14:paraId="66A2B13C" w14:textId="1C008A22" w:rsidR="00872AFE" w:rsidRPr="00711388" w:rsidRDefault="00872AFE" w:rsidP="00567869">
            <w:pPr>
              <w:pStyle w:val="NormalLeft"/>
              <w:rPr>
                <w:lang w:val="en-GB"/>
              </w:rPr>
            </w:pPr>
            <w:r w:rsidRPr="00711388">
              <w:rPr>
                <w:lang w:val="en-GB"/>
              </w:rPr>
              <w:t xml:space="preserve">Total participations in related undertakings that are financial and credit institutions of </w:t>
            </w:r>
            <w:r w:rsidRPr="00711388">
              <w:rPr>
                <w:lang w:val="en-GB"/>
              </w:rPr>
              <w:lastRenderedPageBreak/>
              <w:t>which non</w:t>
            </w:r>
            <w:r w:rsidR="00711388" w:rsidRPr="00711388">
              <w:rPr>
                <w:lang w:val="en-GB"/>
              </w:rPr>
              <w:t>-</w:t>
            </w:r>
            <w:r w:rsidRPr="00711388">
              <w:rPr>
                <w:lang w:val="en-GB"/>
              </w:rPr>
              <w:t xml:space="preserve">strategic (less than 10 %) </w:t>
            </w:r>
            <w:r w:rsidR="00845F43" w:rsidRPr="00711388">
              <w:rPr>
                <w:lang w:val="en-GB"/>
              </w:rPr>
              <w:t>-</w:t>
            </w:r>
            <w:r w:rsidRPr="00711388">
              <w:rPr>
                <w:lang w:val="en-GB"/>
              </w:rPr>
              <w:t xml:space="preserve"> Type 1 Equity</w:t>
            </w:r>
          </w:p>
        </w:tc>
        <w:tc>
          <w:tcPr>
            <w:tcW w:w="5209" w:type="dxa"/>
            <w:tcBorders>
              <w:top w:val="single" w:sz="2" w:space="0" w:color="auto"/>
              <w:left w:val="single" w:sz="2" w:space="0" w:color="auto"/>
              <w:bottom w:val="single" w:sz="2" w:space="0" w:color="auto"/>
              <w:right w:val="single" w:sz="2" w:space="0" w:color="auto"/>
            </w:tcBorders>
          </w:tcPr>
          <w:p w14:paraId="0A7647B5" w14:textId="67D15C89" w:rsidR="00872AFE" w:rsidRPr="00711388" w:rsidRDefault="00872AFE" w:rsidP="00567869">
            <w:pPr>
              <w:pStyle w:val="NormalLeft"/>
              <w:rPr>
                <w:lang w:val="en-GB"/>
              </w:rPr>
            </w:pPr>
            <w:r w:rsidRPr="00711388">
              <w:rPr>
                <w:lang w:val="en-GB"/>
              </w:rPr>
              <w:lastRenderedPageBreak/>
              <w:t xml:space="preserve">This is the total value of Type 1 Equity of not strategic participations in undertakings (less than 10 % </w:t>
            </w:r>
            <w:r w:rsidR="00845F43" w:rsidRPr="00711388">
              <w:rPr>
                <w:lang w:val="en-GB"/>
              </w:rPr>
              <w:t>-</w:t>
            </w:r>
            <w:r w:rsidRPr="00711388">
              <w:rPr>
                <w:lang w:val="en-GB"/>
              </w:rPr>
              <w:t xml:space="preserve"> C0500) which are financial and credit institutions.</w:t>
            </w:r>
          </w:p>
          <w:p w14:paraId="76A9A1D3" w14:textId="77777777" w:rsidR="00872AFE" w:rsidRPr="00711388" w:rsidRDefault="00872AFE" w:rsidP="00567869">
            <w:pPr>
              <w:pStyle w:val="NormalLeft"/>
              <w:rPr>
                <w:lang w:val="en-GB"/>
              </w:rPr>
            </w:pPr>
            <w:r w:rsidRPr="00711388">
              <w:rPr>
                <w:lang w:val="en-GB"/>
              </w:rPr>
              <w:t>Type 1 equity has the meaning as defined in Article 168 (2) of the Delegated Regulation (EU) 2015/35.</w:t>
            </w:r>
          </w:p>
        </w:tc>
      </w:tr>
      <w:tr w:rsidR="00872AFE" w:rsidRPr="00711388" w14:paraId="6CC30207" w14:textId="77777777" w:rsidTr="00567869">
        <w:tc>
          <w:tcPr>
            <w:tcW w:w="2507" w:type="dxa"/>
            <w:tcBorders>
              <w:top w:val="single" w:sz="2" w:space="0" w:color="auto"/>
              <w:left w:val="single" w:sz="2" w:space="0" w:color="auto"/>
              <w:bottom w:val="single" w:sz="2" w:space="0" w:color="auto"/>
              <w:right w:val="single" w:sz="2" w:space="0" w:color="auto"/>
            </w:tcBorders>
          </w:tcPr>
          <w:p w14:paraId="1D0C331A" w14:textId="77777777" w:rsidR="00872AFE" w:rsidRPr="00711388" w:rsidRDefault="00872AFE" w:rsidP="00567869">
            <w:pPr>
              <w:pStyle w:val="NormalLeft"/>
              <w:rPr>
                <w:lang w:val="en-GB"/>
              </w:rPr>
            </w:pPr>
            <w:r w:rsidRPr="00711388">
              <w:rPr>
                <w:lang w:val="en-GB"/>
              </w:rPr>
              <w:t>R0060/C0600</w:t>
            </w:r>
          </w:p>
        </w:tc>
        <w:tc>
          <w:tcPr>
            <w:tcW w:w="1570" w:type="dxa"/>
            <w:tcBorders>
              <w:top w:val="single" w:sz="2" w:space="0" w:color="auto"/>
              <w:left w:val="single" w:sz="2" w:space="0" w:color="auto"/>
              <w:bottom w:val="single" w:sz="2" w:space="0" w:color="auto"/>
              <w:right w:val="single" w:sz="2" w:space="0" w:color="auto"/>
            </w:tcBorders>
          </w:tcPr>
          <w:p w14:paraId="78113439" w14:textId="6D642C10" w:rsidR="00872AFE" w:rsidRPr="00711388" w:rsidRDefault="00872AFE" w:rsidP="00567869">
            <w:pPr>
              <w:pStyle w:val="NormalLeft"/>
              <w:rPr>
                <w:lang w:val="en-GB"/>
              </w:rPr>
            </w:pPr>
            <w:r w:rsidRPr="00711388">
              <w:rPr>
                <w:lang w:val="en-GB"/>
              </w:rPr>
              <w:t>Total participations in related undertakings that are financial and credit institutions of which non</w:t>
            </w:r>
            <w:r w:rsidR="00711388" w:rsidRPr="00711388">
              <w:rPr>
                <w:lang w:val="en-GB"/>
              </w:rPr>
              <w:t>-</w:t>
            </w:r>
            <w:r w:rsidRPr="00711388">
              <w:rPr>
                <w:lang w:val="en-GB"/>
              </w:rPr>
              <w:t xml:space="preserve">strategic (less than 10 %) </w:t>
            </w:r>
            <w:r w:rsidR="00845F43" w:rsidRPr="00711388">
              <w:rPr>
                <w:lang w:val="en-GB"/>
              </w:rPr>
              <w:t>-</w:t>
            </w:r>
            <w:r w:rsidRPr="00711388">
              <w:rPr>
                <w:lang w:val="en-GB"/>
              </w:rPr>
              <w:t xml:space="preserve"> Type 2 Equity</w:t>
            </w:r>
          </w:p>
        </w:tc>
        <w:tc>
          <w:tcPr>
            <w:tcW w:w="5209" w:type="dxa"/>
            <w:tcBorders>
              <w:top w:val="single" w:sz="2" w:space="0" w:color="auto"/>
              <w:left w:val="single" w:sz="2" w:space="0" w:color="auto"/>
              <w:bottom w:val="single" w:sz="2" w:space="0" w:color="auto"/>
              <w:right w:val="single" w:sz="2" w:space="0" w:color="auto"/>
            </w:tcBorders>
          </w:tcPr>
          <w:p w14:paraId="470D6F5C" w14:textId="77777777" w:rsidR="00872AFE" w:rsidRPr="00711388" w:rsidRDefault="00872AFE" w:rsidP="00567869">
            <w:pPr>
              <w:pStyle w:val="NormalLeft"/>
              <w:rPr>
                <w:lang w:val="en-GB"/>
              </w:rPr>
            </w:pPr>
            <w:r w:rsidRPr="00711388">
              <w:rPr>
                <w:lang w:val="en-GB"/>
              </w:rPr>
              <w:t>This is the total value of Type 2 Equity of not strategic participations in undertakings (less than 10 %) which are financial and credit institutions.</w:t>
            </w:r>
          </w:p>
          <w:p w14:paraId="6975F19D" w14:textId="77777777" w:rsidR="00872AFE" w:rsidRPr="00711388" w:rsidRDefault="00872AFE" w:rsidP="00567869">
            <w:pPr>
              <w:pStyle w:val="NormalLeft"/>
              <w:rPr>
                <w:lang w:val="en-GB"/>
              </w:rPr>
            </w:pPr>
            <w:r w:rsidRPr="00711388">
              <w:rPr>
                <w:lang w:val="en-GB"/>
              </w:rPr>
              <w:t>Type 2 equity has the meaning as defined in Article 168 (3) of Delegated Regulation (EU) 2015/35.</w:t>
            </w:r>
          </w:p>
        </w:tc>
      </w:tr>
      <w:tr w:rsidR="00872AFE" w:rsidRPr="00711388" w14:paraId="6A765AB9" w14:textId="77777777" w:rsidTr="00567869">
        <w:tc>
          <w:tcPr>
            <w:tcW w:w="2507" w:type="dxa"/>
            <w:tcBorders>
              <w:top w:val="single" w:sz="2" w:space="0" w:color="auto"/>
              <w:left w:val="single" w:sz="2" w:space="0" w:color="auto"/>
              <w:bottom w:val="single" w:sz="2" w:space="0" w:color="auto"/>
              <w:right w:val="single" w:sz="2" w:space="0" w:color="auto"/>
            </w:tcBorders>
          </w:tcPr>
          <w:p w14:paraId="1031B943" w14:textId="77777777" w:rsidR="00872AFE" w:rsidRPr="00711388" w:rsidRDefault="00872AFE" w:rsidP="00567869">
            <w:pPr>
              <w:pStyle w:val="NormalLeft"/>
              <w:rPr>
                <w:lang w:val="en-GB"/>
              </w:rPr>
            </w:pPr>
            <w:r w:rsidRPr="00711388">
              <w:rPr>
                <w:lang w:val="en-GB"/>
              </w:rPr>
              <w:t>R0060/C0610</w:t>
            </w:r>
          </w:p>
        </w:tc>
        <w:tc>
          <w:tcPr>
            <w:tcW w:w="1570" w:type="dxa"/>
            <w:tcBorders>
              <w:top w:val="single" w:sz="2" w:space="0" w:color="auto"/>
              <w:left w:val="single" w:sz="2" w:space="0" w:color="auto"/>
              <w:bottom w:val="single" w:sz="2" w:space="0" w:color="auto"/>
              <w:right w:val="single" w:sz="2" w:space="0" w:color="auto"/>
            </w:tcBorders>
          </w:tcPr>
          <w:p w14:paraId="5E9CF669" w14:textId="64CF467E" w:rsidR="00872AFE" w:rsidRPr="00711388" w:rsidRDefault="00872AFE" w:rsidP="00567869">
            <w:pPr>
              <w:pStyle w:val="NormalLeft"/>
              <w:rPr>
                <w:lang w:val="en-GB"/>
              </w:rPr>
            </w:pPr>
            <w:r w:rsidRPr="00711388">
              <w:rPr>
                <w:lang w:val="en-GB"/>
              </w:rPr>
              <w:t>Total participations in related undertakings that are financial and credit institutions of which non</w:t>
            </w:r>
            <w:r w:rsidR="00711388" w:rsidRPr="00711388">
              <w:rPr>
                <w:lang w:val="en-GB"/>
              </w:rPr>
              <w:t>-</w:t>
            </w:r>
            <w:r w:rsidRPr="00711388">
              <w:rPr>
                <w:lang w:val="en-GB"/>
              </w:rPr>
              <w:t xml:space="preserve">strategic (less than 10 %) </w:t>
            </w:r>
            <w:r w:rsidR="00845F43" w:rsidRPr="00711388">
              <w:rPr>
                <w:lang w:val="en-GB"/>
              </w:rPr>
              <w:t>-</w:t>
            </w:r>
            <w:r w:rsidRPr="00711388">
              <w:rPr>
                <w:lang w:val="en-GB"/>
              </w:rPr>
              <w:t xml:space="preserve"> Subordinated liabilities</w:t>
            </w:r>
          </w:p>
        </w:tc>
        <w:tc>
          <w:tcPr>
            <w:tcW w:w="5209" w:type="dxa"/>
            <w:tcBorders>
              <w:top w:val="single" w:sz="2" w:space="0" w:color="auto"/>
              <w:left w:val="single" w:sz="2" w:space="0" w:color="auto"/>
              <w:bottom w:val="single" w:sz="2" w:space="0" w:color="auto"/>
              <w:right w:val="single" w:sz="2" w:space="0" w:color="auto"/>
            </w:tcBorders>
          </w:tcPr>
          <w:p w14:paraId="46A60764" w14:textId="77777777" w:rsidR="00872AFE" w:rsidRPr="00711388" w:rsidRDefault="00872AFE" w:rsidP="00567869">
            <w:pPr>
              <w:pStyle w:val="NormalLeft"/>
              <w:rPr>
                <w:lang w:val="en-GB"/>
              </w:rPr>
            </w:pPr>
            <w:r w:rsidRPr="00711388">
              <w:rPr>
                <w:lang w:val="en-GB"/>
              </w:rPr>
              <w:t>This is the total value of Subordinated liabilities of not strategic participations in undertakings (less than 10 %) which are financial and credit institutions.</w:t>
            </w:r>
          </w:p>
        </w:tc>
      </w:tr>
      <w:tr w:rsidR="00872AFE" w:rsidRPr="00711388" w14:paraId="34E99612" w14:textId="77777777" w:rsidTr="00567869">
        <w:tc>
          <w:tcPr>
            <w:tcW w:w="2507" w:type="dxa"/>
            <w:tcBorders>
              <w:top w:val="single" w:sz="2" w:space="0" w:color="auto"/>
              <w:left w:val="single" w:sz="2" w:space="0" w:color="auto"/>
              <w:bottom w:val="single" w:sz="2" w:space="0" w:color="auto"/>
              <w:right w:val="single" w:sz="2" w:space="0" w:color="auto"/>
            </w:tcBorders>
          </w:tcPr>
          <w:p w14:paraId="59834B6A" w14:textId="77777777" w:rsidR="00872AFE" w:rsidRPr="00711388" w:rsidRDefault="00872AFE" w:rsidP="00567869">
            <w:pPr>
              <w:pStyle w:val="NormalLeft"/>
              <w:rPr>
                <w:lang w:val="en-GB"/>
              </w:rPr>
            </w:pPr>
            <w:r w:rsidRPr="00711388">
              <w:rPr>
                <w:lang w:val="en-GB"/>
              </w:rPr>
              <w:t>R0070/C0580</w:t>
            </w:r>
          </w:p>
        </w:tc>
        <w:tc>
          <w:tcPr>
            <w:tcW w:w="1570" w:type="dxa"/>
            <w:tcBorders>
              <w:top w:val="single" w:sz="2" w:space="0" w:color="auto"/>
              <w:left w:val="single" w:sz="2" w:space="0" w:color="auto"/>
              <w:bottom w:val="single" w:sz="2" w:space="0" w:color="auto"/>
              <w:right w:val="single" w:sz="2" w:space="0" w:color="auto"/>
            </w:tcBorders>
          </w:tcPr>
          <w:p w14:paraId="1CF1040A" w14:textId="14408D8B"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711388" w:rsidRPr="00711388">
              <w:rPr>
                <w:lang w:val="en-GB"/>
              </w:rPr>
              <w:t>-</w:t>
            </w:r>
            <w:r w:rsidRPr="00711388">
              <w:rPr>
                <w:lang w:val="en-GB"/>
              </w:rPr>
              <w:t>Total</w:t>
            </w:r>
          </w:p>
        </w:tc>
        <w:tc>
          <w:tcPr>
            <w:tcW w:w="5209" w:type="dxa"/>
            <w:tcBorders>
              <w:top w:val="single" w:sz="2" w:space="0" w:color="auto"/>
              <w:left w:val="single" w:sz="2" w:space="0" w:color="auto"/>
              <w:bottom w:val="single" w:sz="2" w:space="0" w:color="auto"/>
              <w:right w:val="single" w:sz="2" w:space="0" w:color="auto"/>
            </w:tcBorders>
          </w:tcPr>
          <w:p w14:paraId="6534C800" w14:textId="77777777" w:rsidR="00872AFE" w:rsidRPr="00711388" w:rsidRDefault="00872AFE" w:rsidP="00567869">
            <w:pPr>
              <w:pStyle w:val="NormalLeft"/>
              <w:rPr>
                <w:lang w:val="en-GB"/>
              </w:rPr>
            </w:pPr>
            <w:r w:rsidRPr="00711388">
              <w:rPr>
                <w:lang w:val="en-GB"/>
              </w:rPr>
              <w:t>This is the total value of participations in undertakings which are not financial and credit institutions. This is the sum of C0470 and C0540.</w:t>
            </w:r>
          </w:p>
        </w:tc>
      </w:tr>
      <w:tr w:rsidR="00872AFE" w:rsidRPr="00711388" w14:paraId="0A0784F6" w14:textId="77777777" w:rsidTr="00567869">
        <w:tc>
          <w:tcPr>
            <w:tcW w:w="2507" w:type="dxa"/>
            <w:tcBorders>
              <w:top w:val="single" w:sz="2" w:space="0" w:color="auto"/>
              <w:left w:val="single" w:sz="2" w:space="0" w:color="auto"/>
              <w:bottom w:val="single" w:sz="2" w:space="0" w:color="auto"/>
              <w:right w:val="single" w:sz="2" w:space="0" w:color="auto"/>
            </w:tcBorders>
          </w:tcPr>
          <w:p w14:paraId="002F03DD" w14:textId="77777777" w:rsidR="00872AFE" w:rsidRPr="00711388" w:rsidRDefault="00872AFE" w:rsidP="00567869">
            <w:pPr>
              <w:pStyle w:val="NormalLeft"/>
              <w:rPr>
                <w:lang w:val="en-GB"/>
              </w:rPr>
            </w:pPr>
            <w:r w:rsidRPr="00711388">
              <w:rPr>
                <w:lang w:val="en-GB"/>
              </w:rPr>
              <w:t>R0070/C0590</w:t>
            </w:r>
          </w:p>
        </w:tc>
        <w:tc>
          <w:tcPr>
            <w:tcW w:w="1570" w:type="dxa"/>
            <w:tcBorders>
              <w:top w:val="single" w:sz="2" w:space="0" w:color="auto"/>
              <w:left w:val="single" w:sz="2" w:space="0" w:color="auto"/>
              <w:bottom w:val="single" w:sz="2" w:space="0" w:color="auto"/>
              <w:right w:val="single" w:sz="2" w:space="0" w:color="auto"/>
            </w:tcBorders>
          </w:tcPr>
          <w:p w14:paraId="26B3E82A" w14:textId="008F8909" w:rsidR="00872AFE" w:rsidRPr="00711388" w:rsidRDefault="00872AFE" w:rsidP="00567869">
            <w:pPr>
              <w:pStyle w:val="NormalLeft"/>
              <w:rPr>
                <w:lang w:val="en-GB"/>
              </w:rPr>
            </w:pPr>
            <w:r w:rsidRPr="00711388">
              <w:rPr>
                <w:lang w:val="en-GB"/>
              </w:rPr>
              <w:t xml:space="preserve">Total participations in related undertakings that are not </w:t>
            </w:r>
            <w:r w:rsidRPr="00711388">
              <w:rPr>
                <w:lang w:val="en-GB"/>
              </w:rPr>
              <w:lastRenderedPageBreak/>
              <w:t xml:space="preserve">financial and credit institutions </w:t>
            </w:r>
            <w:r w:rsidR="00845F43" w:rsidRPr="00711388">
              <w:rPr>
                <w:lang w:val="en-GB"/>
              </w:rPr>
              <w:t>-</w:t>
            </w:r>
            <w:r w:rsidRPr="00711388">
              <w:rPr>
                <w:lang w:val="en-GB"/>
              </w:rPr>
              <w:t xml:space="preserve"> Type 1 Equity</w:t>
            </w:r>
          </w:p>
        </w:tc>
        <w:tc>
          <w:tcPr>
            <w:tcW w:w="5209" w:type="dxa"/>
            <w:tcBorders>
              <w:top w:val="single" w:sz="2" w:space="0" w:color="auto"/>
              <w:left w:val="single" w:sz="2" w:space="0" w:color="auto"/>
              <w:bottom w:val="single" w:sz="2" w:space="0" w:color="auto"/>
              <w:right w:val="single" w:sz="2" w:space="0" w:color="auto"/>
            </w:tcBorders>
          </w:tcPr>
          <w:p w14:paraId="5EDE538C" w14:textId="77777777" w:rsidR="00872AFE" w:rsidRPr="00711388" w:rsidRDefault="00872AFE" w:rsidP="00567869">
            <w:pPr>
              <w:pStyle w:val="NormalLeft"/>
              <w:rPr>
                <w:lang w:val="en-GB"/>
              </w:rPr>
            </w:pPr>
            <w:r w:rsidRPr="00711388">
              <w:rPr>
                <w:lang w:val="en-GB"/>
              </w:rPr>
              <w:lastRenderedPageBreak/>
              <w:t>This is the total value of Type 1 Equities held in participations in undertakings which are not financial and credit institutions.</w:t>
            </w:r>
          </w:p>
          <w:p w14:paraId="1238043E" w14:textId="77777777" w:rsidR="00872AFE" w:rsidRPr="00711388" w:rsidRDefault="00872AFE" w:rsidP="00567869">
            <w:pPr>
              <w:pStyle w:val="NormalLeft"/>
              <w:rPr>
                <w:lang w:val="en-GB"/>
              </w:rPr>
            </w:pPr>
            <w:r w:rsidRPr="00711388">
              <w:rPr>
                <w:lang w:val="en-GB"/>
              </w:rPr>
              <w:lastRenderedPageBreak/>
              <w:t>Type 1 equity has the meaning as defined in Article 168 (2) of Delegated Regulation (EU) 2015/35. This is the sum of C0480 and C550.</w:t>
            </w:r>
          </w:p>
        </w:tc>
      </w:tr>
      <w:tr w:rsidR="00872AFE" w:rsidRPr="00711388" w14:paraId="27089E56" w14:textId="77777777" w:rsidTr="00567869">
        <w:tc>
          <w:tcPr>
            <w:tcW w:w="2507" w:type="dxa"/>
            <w:tcBorders>
              <w:top w:val="single" w:sz="2" w:space="0" w:color="auto"/>
              <w:left w:val="single" w:sz="2" w:space="0" w:color="auto"/>
              <w:bottom w:val="single" w:sz="2" w:space="0" w:color="auto"/>
              <w:right w:val="single" w:sz="2" w:space="0" w:color="auto"/>
            </w:tcBorders>
          </w:tcPr>
          <w:p w14:paraId="5D847AF3" w14:textId="77777777" w:rsidR="00872AFE" w:rsidRPr="00711388" w:rsidRDefault="00872AFE" w:rsidP="00567869">
            <w:pPr>
              <w:pStyle w:val="NormalLeft"/>
              <w:rPr>
                <w:lang w:val="en-GB"/>
              </w:rPr>
            </w:pPr>
            <w:r w:rsidRPr="00711388">
              <w:rPr>
                <w:lang w:val="en-GB"/>
              </w:rPr>
              <w:lastRenderedPageBreak/>
              <w:t>R0070/C0600</w:t>
            </w:r>
          </w:p>
        </w:tc>
        <w:tc>
          <w:tcPr>
            <w:tcW w:w="1570" w:type="dxa"/>
            <w:tcBorders>
              <w:top w:val="single" w:sz="2" w:space="0" w:color="auto"/>
              <w:left w:val="single" w:sz="2" w:space="0" w:color="auto"/>
              <w:bottom w:val="single" w:sz="2" w:space="0" w:color="auto"/>
              <w:right w:val="single" w:sz="2" w:space="0" w:color="auto"/>
            </w:tcBorders>
          </w:tcPr>
          <w:p w14:paraId="3E6DB536" w14:textId="25E8F24B"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Type 2 Equity</w:t>
            </w:r>
          </w:p>
        </w:tc>
        <w:tc>
          <w:tcPr>
            <w:tcW w:w="5209" w:type="dxa"/>
            <w:tcBorders>
              <w:top w:val="single" w:sz="2" w:space="0" w:color="auto"/>
              <w:left w:val="single" w:sz="2" w:space="0" w:color="auto"/>
              <w:bottom w:val="single" w:sz="2" w:space="0" w:color="auto"/>
              <w:right w:val="single" w:sz="2" w:space="0" w:color="auto"/>
            </w:tcBorders>
          </w:tcPr>
          <w:p w14:paraId="11CDB8E7" w14:textId="77777777" w:rsidR="00872AFE" w:rsidRPr="00711388" w:rsidRDefault="00872AFE" w:rsidP="00567869">
            <w:pPr>
              <w:pStyle w:val="NormalLeft"/>
              <w:rPr>
                <w:lang w:val="en-GB"/>
              </w:rPr>
            </w:pPr>
            <w:r w:rsidRPr="00711388">
              <w:rPr>
                <w:lang w:val="en-GB"/>
              </w:rPr>
              <w:t>This is the total value of Type 2 Equities held in participations in undertakings which are not financial and credit institutions.</w:t>
            </w:r>
          </w:p>
          <w:p w14:paraId="1C3B390E" w14:textId="77777777" w:rsidR="00872AFE" w:rsidRPr="00711388" w:rsidRDefault="00872AFE" w:rsidP="00567869">
            <w:pPr>
              <w:pStyle w:val="NormalLeft"/>
              <w:rPr>
                <w:lang w:val="en-GB"/>
              </w:rPr>
            </w:pPr>
            <w:r w:rsidRPr="00711388">
              <w:rPr>
                <w:lang w:val="en-GB"/>
              </w:rPr>
              <w:t>Type 2 equity has the meaning as defined in Article 168 (3) of Delegated Regulation (EU) 2015/35. This is the sum of C0490 and C0560)</w:t>
            </w:r>
          </w:p>
        </w:tc>
      </w:tr>
      <w:tr w:rsidR="00872AFE" w:rsidRPr="00711388" w14:paraId="55AA12F4" w14:textId="77777777" w:rsidTr="00567869">
        <w:tc>
          <w:tcPr>
            <w:tcW w:w="2507" w:type="dxa"/>
            <w:tcBorders>
              <w:top w:val="single" w:sz="2" w:space="0" w:color="auto"/>
              <w:left w:val="single" w:sz="2" w:space="0" w:color="auto"/>
              <w:bottom w:val="single" w:sz="2" w:space="0" w:color="auto"/>
              <w:right w:val="single" w:sz="2" w:space="0" w:color="auto"/>
            </w:tcBorders>
          </w:tcPr>
          <w:p w14:paraId="10AF1154" w14:textId="77777777" w:rsidR="00872AFE" w:rsidRPr="00711388" w:rsidRDefault="00872AFE" w:rsidP="00567869">
            <w:pPr>
              <w:pStyle w:val="NormalLeft"/>
              <w:rPr>
                <w:lang w:val="en-GB"/>
              </w:rPr>
            </w:pPr>
            <w:r w:rsidRPr="00711388">
              <w:rPr>
                <w:lang w:val="en-GB"/>
              </w:rPr>
              <w:t>R0070/C0610</w:t>
            </w:r>
          </w:p>
        </w:tc>
        <w:tc>
          <w:tcPr>
            <w:tcW w:w="1570" w:type="dxa"/>
            <w:tcBorders>
              <w:top w:val="single" w:sz="2" w:space="0" w:color="auto"/>
              <w:left w:val="single" w:sz="2" w:space="0" w:color="auto"/>
              <w:bottom w:val="single" w:sz="2" w:space="0" w:color="auto"/>
              <w:right w:val="single" w:sz="2" w:space="0" w:color="auto"/>
            </w:tcBorders>
          </w:tcPr>
          <w:p w14:paraId="27386CF4" w14:textId="4FFD4AEE"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Subordinated liabilities</w:t>
            </w:r>
          </w:p>
        </w:tc>
        <w:tc>
          <w:tcPr>
            <w:tcW w:w="5209" w:type="dxa"/>
            <w:tcBorders>
              <w:top w:val="single" w:sz="2" w:space="0" w:color="auto"/>
              <w:left w:val="single" w:sz="2" w:space="0" w:color="auto"/>
              <w:bottom w:val="single" w:sz="2" w:space="0" w:color="auto"/>
              <w:right w:val="single" w:sz="2" w:space="0" w:color="auto"/>
            </w:tcBorders>
          </w:tcPr>
          <w:p w14:paraId="3AB89147" w14:textId="77777777" w:rsidR="00872AFE" w:rsidRPr="00711388" w:rsidRDefault="00872AFE" w:rsidP="00567869">
            <w:pPr>
              <w:pStyle w:val="NormalLeft"/>
              <w:rPr>
                <w:lang w:val="en-GB"/>
              </w:rPr>
            </w:pPr>
            <w:r w:rsidRPr="00711388">
              <w:rPr>
                <w:lang w:val="en-GB"/>
              </w:rPr>
              <w:t>This is the total value of subordinated liabilities held in participations in undertakings which are not financial and credit institutions. This is the sum of C0500 and C0570.</w:t>
            </w:r>
          </w:p>
        </w:tc>
      </w:tr>
      <w:tr w:rsidR="00872AFE" w:rsidRPr="00711388" w14:paraId="2E21523A" w14:textId="77777777" w:rsidTr="00567869">
        <w:tc>
          <w:tcPr>
            <w:tcW w:w="2507" w:type="dxa"/>
            <w:tcBorders>
              <w:top w:val="single" w:sz="2" w:space="0" w:color="auto"/>
              <w:left w:val="single" w:sz="2" w:space="0" w:color="auto"/>
              <w:bottom w:val="single" w:sz="2" w:space="0" w:color="auto"/>
              <w:right w:val="single" w:sz="2" w:space="0" w:color="auto"/>
            </w:tcBorders>
          </w:tcPr>
          <w:p w14:paraId="78A60363" w14:textId="77777777" w:rsidR="00872AFE" w:rsidRPr="00711388" w:rsidRDefault="00872AFE" w:rsidP="00567869">
            <w:pPr>
              <w:pStyle w:val="NormalLeft"/>
              <w:rPr>
                <w:lang w:val="en-GB"/>
              </w:rPr>
            </w:pPr>
            <w:r w:rsidRPr="00711388">
              <w:rPr>
                <w:lang w:val="en-GB"/>
              </w:rPr>
              <w:t>R0080/C0580</w:t>
            </w:r>
          </w:p>
        </w:tc>
        <w:tc>
          <w:tcPr>
            <w:tcW w:w="1570" w:type="dxa"/>
            <w:tcBorders>
              <w:top w:val="single" w:sz="2" w:space="0" w:color="auto"/>
              <w:left w:val="single" w:sz="2" w:space="0" w:color="auto"/>
              <w:bottom w:val="single" w:sz="2" w:space="0" w:color="auto"/>
              <w:right w:val="single" w:sz="2" w:space="0" w:color="auto"/>
            </w:tcBorders>
          </w:tcPr>
          <w:p w14:paraId="13DCEA9F" w14:textId="356DBCE2"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Total</w:t>
            </w:r>
            <w:r w:rsidR="00711388" w:rsidRPr="00711388">
              <w:rPr>
                <w:lang w:val="en-GB"/>
              </w:rPr>
              <w:t>-</w:t>
            </w:r>
            <w:r w:rsidRPr="00711388">
              <w:rPr>
                <w:lang w:val="en-GB"/>
              </w:rPr>
              <w:t xml:space="preserve"> of which strategic</w:t>
            </w:r>
          </w:p>
        </w:tc>
        <w:tc>
          <w:tcPr>
            <w:tcW w:w="5209" w:type="dxa"/>
            <w:tcBorders>
              <w:top w:val="single" w:sz="2" w:space="0" w:color="auto"/>
              <w:left w:val="single" w:sz="2" w:space="0" w:color="auto"/>
              <w:bottom w:val="single" w:sz="2" w:space="0" w:color="auto"/>
              <w:right w:val="single" w:sz="2" w:space="0" w:color="auto"/>
            </w:tcBorders>
          </w:tcPr>
          <w:p w14:paraId="1D21A0C4" w14:textId="77777777" w:rsidR="00872AFE" w:rsidRPr="00711388" w:rsidRDefault="00872AFE" w:rsidP="00567869">
            <w:pPr>
              <w:pStyle w:val="NormalLeft"/>
              <w:rPr>
                <w:lang w:val="en-GB"/>
              </w:rPr>
            </w:pPr>
            <w:r w:rsidRPr="00711388">
              <w:rPr>
                <w:lang w:val="en-GB"/>
              </w:rPr>
              <w:t>This is the total value of strategic participations in undertakings which are not financial and credit institutions. This is the sum of C0470.</w:t>
            </w:r>
          </w:p>
        </w:tc>
      </w:tr>
      <w:tr w:rsidR="00872AFE" w:rsidRPr="00711388" w14:paraId="23BFAFB4" w14:textId="77777777" w:rsidTr="00567869">
        <w:tc>
          <w:tcPr>
            <w:tcW w:w="2507" w:type="dxa"/>
            <w:tcBorders>
              <w:top w:val="single" w:sz="2" w:space="0" w:color="auto"/>
              <w:left w:val="single" w:sz="2" w:space="0" w:color="auto"/>
              <w:bottom w:val="single" w:sz="2" w:space="0" w:color="auto"/>
              <w:right w:val="single" w:sz="2" w:space="0" w:color="auto"/>
            </w:tcBorders>
          </w:tcPr>
          <w:p w14:paraId="4F5C3870" w14:textId="77777777" w:rsidR="00872AFE" w:rsidRPr="00711388" w:rsidRDefault="00872AFE" w:rsidP="00567869">
            <w:pPr>
              <w:pStyle w:val="NormalLeft"/>
              <w:rPr>
                <w:lang w:val="en-GB"/>
              </w:rPr>
            </w:pPr>
            <w:r w:rsidRPr="00711388">
              <w:rPr>
                <w:lang w:val="en-GB"/>
              </w:rPr>
              <w:t>R0080/C0590</w:t>
            </w:r>
          </w:p>
        </w:tc>
        <w:tc>
          <w:tcPr>
            <w:tcW w:w="1570" w:type="dxa"/>
            <w:tcBorders>
              <w:top w:val="single" w:sz="2" w:space="0" w:color="auto"/>
              <w:left w:val="single" w:sz="2" w:space="0" w:color="auto"/>
              <w:bottom w:val="single" w:sz="2" w:space="0" w:color="auto"/>
              <w:right w:val="single" w:sz="2" w:space="0" w:color="auto"/>
            </w:tcBorders>
          </w:tcPr>
          <w:p w14:paraId="1FEDF176" w14:textId="1D8C6A42"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Type 1 </w:t>
            </w:r>
            <w:r w:rsidRPr="00711388">
              <w:rPr>
                <w:lang w:val="en-GB"/>
              </w:rPr>
              <w:lastRenderedPageBreak/>
              <w:t xml:space="preserve">Equity </w:t>
            </w:r>
            <w:r w:rsidR="00845F43" w:rsidRPr="00711388">
              <w:rPr>
                <w:lang w:val="en-GB"/>
              </w:rPr>
              <w:t>-</w:t>
            </w:r>
            <w:r w:rsidRPr="00711388">
              <w:rPr>
                <w:lang w:val="en-GB"/>
              </w:rPr>
              <w:t xml:space="preserve"> of which strategic</w:t>
            </w:r>
          </w:p>
        </w:tc>
        <w:tc>
          <w:tcPr>
            <w:tcW w:w="5209" w:type="dxa"/>
            <w:tcBorders>
              <w:top w:val="single" w:sz="2" w:space="0" w:color="auto"/>
              <w:left w:val="single" w:sz="2" w:space="0" w:color="auto"/>
              <w:bottom w:val="single" w:sz="2" w:space="0" w:color="auto"/>
              <w:right w:val="single" w:sz="2" w:space="0" w:color="auto"/>
            </w:tcBorders>
          </w:tcPr>
          <w:p w14:paraId="06550E5E" w14:textId="77777777" w:rsidR="00872AFE" w:rsidRPr="00711388" w:rsidRDefault="00872AFE" w:rsidP="00567869">
            <w:pPr>
              <w:pStyle w:val="NormalLeft"/>
              <w:rPr>
                <w:lang w:val="en-GB"/>
              </w:rPr>
            </w:pPr>
            <w:r w:rsidRPr="00711388">
              <w:rPr>
                <w:lang w:val="en-GB"/>
              </w:rPr>
              <w:lastRenderedPageBreak/>
              <w:t>This is the total value of Type 1 Equities held in strategic participations in undertakings which are not financial and credit institutions.</w:t>
            </w:r>
          </w:p>
          <w:p w14:paraId="0814DF1A" w14:textId="77777777" w:rsidR="00872AFE" w:rsidRPr="00711388" w:rsidRDefault="00872AFE" w:rsidP="00567869">
            <w:pPr>
              <w:pStyle w:val="NormalLeft"/>
              <w:rPr>
                <w:lang w:val="en-GB"/>
              </w:rPr>
            </w:pPr>
            <w:r w:rsidRPr="00711388">
              <w:rPr>
                <w:lang w:val="en-GB"/>
              </w:rPr>
              <w:t>Type 1 equity has the meaning as defined in Article 168 (2) of Delegated Regulation (EU) 2015/35. This is the sum of C0480.</w:t>
            </w:r>
          </w:p>
        </w:tc>
      </w:tr>
      <w:tr w:rsidR="00872AFE" w:rsidRPr="00711388" w14:paraId="50DCA7C9" w14:textId="77777777" w:rsidTr="00567869">
        <w:tc>
          <w:tcPr>
            <w:tcW w:w="2507" w:type="dxa"/>
            <w:tcBorders>
              <w:top w:val="single" w:sz="2" w:space="0" w:color="auto"/>
              <w:left w:val="single" w:sz="2" w:space="0" w:color="auto"/>
              <w:bottom w:val="single" w:sz="2" w:space="0" w:color="auto"/>
              <w:right w:val="single" w:sz="2" w:space="0" w:color="auto"/>
            </w:tcBorders>
          </w:tcPr>
          <w:p w14:paraId="0BC45C45" w14:textId="77777777" w:rsidR="00872AFE" w:rsidRPr="00711388" w:rsidRDefault="00872AFE" w:rsidP="00567869">
            <w:pPr>
              <w:pStyle w:val="NormalLeft"/>
              <w:rPr>
                <w:lang w:val="en-GB"/>
              </w:rPr>
            </w:pPr>
            <w:r w:rsidRPr="00711388">
              <w:rPr>
                <w:lang w:val="en-GB"/>
              </w:rPr>
              <w:t>R0080/C0600</w:t>
            </w:r>
          </w:p>
        </w:tc>
        <w:tc>
          <w:tcPr>
            <w:tcW w:w="1570" w:type="dxa"/>
            <w:tcBorders>
              <w:top w:val="single" w:sz="2" w:space="0" w:color="auto"/>
              <w:left w:val="single" w:sz="2" w:space="0" w:color="auto"/>
              <w:bottom w:val="single" w:sz="2" w:space="0" w:color="auto"/>
              <w:right w:val="single" w:sz="2" w:space="0" w:color="auto"/>
            </w:tcBorders>
          </w:tcPr>
          <w:p w14:paraId="0714684F" w14:textId="0056CF97"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Type 2 Equity </w:t>
            </w:r>
            <w:r w:rsidR="00845F43" w:rsidRPr="00711388">
              <w:rPr>
                <w:lang w:val="en-GB"/>
              </w:rPr>
              <w:t>-</w:t>
            </w:r>
            <w:r w:rsidRPr="00711388">
              <w:rPr>
                <w:lang w:val="en-GB"/>
              </w:rPr>
              <w:t xml:space="preserve"> of which strategic</w:t>
            </w:r>
          </w:p>
        </w:tc>
        <w:tc>
          <w:tcPr>
            <w:tcW w:w="5209" w:type="dxa"/>
            <w:tcBorders>
              <w:top w:val="single" w:sz="2" w:space="0" w:color="auto"/>
              <w:left w:val="single" w:sz="2" w:space="0" w:color="auto"/>
              <w:bottom w:val="single" w:sz="2" w:space="0" w:color="auto"/>
              <w:right w:val="single" w:sz="2" w:space="0" w:color="auto"/>
            </w:tcBorders>
          </w:tcPr>
          <w:p w14:paraId="34F25CBE" w14:textId="77777777" w:rsidR="00872AFE" w:rsidRPr="00711388" w:rsidRDefault="00872AFE" w:rsidP="00567869">
            <w:pPr>
              <w:pStyle w:val="NormalLeft"/>
              <w:rPr>
                <w:lang w:val="en-GB"/>
              </w:rPr>
            </w:pPr>
            <w:r w:rsidRPr="00711388">
              <w:rPr>
                <w:lang w:val="en-GB"/>
              </w:rPr>
              <w:t>This is the total value of Type 2 Equities held in strategic participations in undertakings which are not financial and credit institutions. This is the sum of C0490).</w:t>
            </w:r>
          </w:p>
        </w:tc>
      </w:tr>
      <w:tr w:rsidR="00872AFE" w:rsidRPr="00711388" w14:paraId="7DF3EE78" w14:textId="77777777" w:rsidTr="00567869">
        <w:tc>
          <w:tcPr>
            <w:tcW w:w="2507" w:type="dxa"/>
            <w:tcBorders>
              <w:top w:val="single" w:sz="2" w:space="0" w:color="auto"/>
              <w:left w:val="single" w:sz="2" w:space="0" w:color="auto"/>
              <w:bottom w:val="single" w:sz="2" w:space="0" w:color="auto"/>
              <w:right w:val="single" w:sz="2" w:space="0" w:color="auto"/>
            </w:tcBorders>
          </w:tcPr>
          <w:p w14:paraId="3C1D9DCA" w14:textId="77777777" w:rsidR="00872AFE" w:rsidRPr="00711388" w:rsidRDefault="00872AFE" w:rsidP="00567869">
            <w:pPr>
              <w:pStyle w:val="NormalLeft"/>
              <w:rPr>
                <w:lang w:val="en-GB"/>
              </w:rPr>
            </w:pPr>
            <w:r w:rsidRPr="00711388">
              <w:rPr>
                <w:lang w:val="en-GB"/>
              </w:rPr>
              <w:t>R0080/C0610</w:t>
            </w:r>
          </w:p>
        </w:tc>
        <w:tc>
          <w:tcPr>
            <w:tcW w:w="1570" w:type="dxa"/>
            <w:tcBorders>
              <w:top w:val="single" w:sz="2" w:space="0" w:color="auto"/>
              <w:left w:val="single" w:sz="2" w:space="0" w:color="auto"/>
              <w:bottom w:val="single" w:sz="2" w:space="0" w:color="auto"/>
              <w:right w:val="single" w:sz="2" w:space="0" w:color="auto"/>
            </w:tcBorders>
          </w:tcPr>
          <w:p w14:paraId="573B2B11" w14:textId="0059971A"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Subordinated liabilities </w:t>
            </w:r>
            <w:r w:rsidR="00845F43" w:rsidRPr="00711388">
              <w:rPr>
                <w:lang w:val="en-GB"/>
              </w:rPr>
              <w:t>-</w:t>
            </w:r>
            <w:r w:rsidRPr="00711388">
              <w:rPr>
                <w:lang w:val="en-GB"/>
              </w:rPr>
              <w:t xml:space="preserve"> of which strategic</w:t>
            </w:r>
          </w:p>
        </w:tc>
        <w:tc>
          <w:tcPr>
            <w:tcW w:w="5209" w:type="dxa"/>
            <w:tcBorders>
              <w:top w:val="single" w:sz="2" w:space="0" w:color="auto"/>
              <w:left w:val="single" w:sz="2" w:space="0" w:color="auto"/>
              <w:bottom w:val="single" w:sz="2" w:space="0" w:color="auto"/>
              <w:right w:val="single" w:sz="2" w:space="0" w:color="auto"/>
            </w:tcBorders>
          </w:tcPr>
          <w:p w14:paraId="13F01F78" w14:textId="77777777" w:rsidR="00872AFE" w:rsidRPr="00711388" w:rsidRDefault="00872AFE" w:rsidP="00567869">
            <w:pPr>
              <w:pStyle w:val="NormalLeft"/>
              <w:rPr>
                <w:lang w:val="en-GB"/>
              </w:rPr>
            </w:pPr>
            <w:r w:rsidRPr="00711388">
              <w:rPr>
                <w:lang w:val="en-GB"/>
              </w:rPr>
              <w:t>This is the total value of subordinated liabilities held in strategic participations in undertakings which are not financial and credit institutions. This is the sum of C0500.</w:t>
            </w:r>
          </w:p>
        </w:tc>
      </w:tr>
      <w:tr w:rsidR="00872AFE" w:rsidRPr="00711388" w14:paraId="34869F77" w14:textId="77777777" w:rsidTr="00567869">
        <w:tc>
          <w:tcPr>
            <w:tcW w:w="2507" w:type="dxa"/>
            <w:tcBorders>
              <w:top w:val="single" w:sz="2" w:space="0" w:color="auto"/>
              <w:left w:val="single" w:sz="2" w:space="0" w:color="auto"/>
              <w:bottom w:val="single" w:sz="2" w:space="0" w:color="auto"/>
              <w:right w:val="single" w:sz="2" w:space="0" w:color="auto"/>
            </w:tcBorders>
          </w:tcPr>
          <w:p w14:paraId="1210746C" w14:textId="77777777" w:rsidR="00872AFE" w:rsidRPr="00711388" w:rsidRDefault="00872AFE" w:rsidP="00567869">
            <w:pPr>
              <w:pStyle w:val="NormalLeft"/>
              <w:rPr>
                <w:lang w:val="en-GB"/>
              </w:rPr>
            </w:pPr>
            <w:r w:rsidRPr="00711388">
              <w:rPr>
                <w:lang w:val="en-GB"/>
              </w:rPr>
              <w:t>R0090/C0580</w:t>
            </w:r>
          </w:p>
        </w:tc>
        <w:tc>
          <w:tcPr>
            <w:tcW w:w="1570" w:type="dxa"/>
            <w:tcBorders>
              <w:top w:val="single" w:sz="2" w:space="0" w:color="auto"/>
              <w:left w:val="single" w:sz="2" w:space="0" w:color="auto"/>
              <w:bottom w:val="single" w:sz="2" w:space="0" w:color="auto"/>
              <w:right w:val="single" w:sz="2" w:space="0" w:color="auto"/>
            </w:tcBorders>
          </w:tcPr>
          <w:p w14:paraId="1C4F0C68" w14:textId="2592C2DD"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total </w:t>
            </w:r>
            <w:r w:rsidR="00845F43" w:rsidRPr="00711388">
              <w:rPr>
                <w:lang w:val="en-GB"/>
              </w:rPr>
              <w:t>-</w:t>
            </w:r>
            <w:r w:rsidRPr="00711388">
              <w:rPr>
                <w:lang w:val="en-GB"/>
              </w:rPr>
              <w:t xml:space="preserve"> of which non</w:t>
            </w:r>
            <w:r w:rsidR="00711388" w:rsidRPr="00711388">
              <w:rPr>
                <w:lang w:val="en-GB"/>
              </w:rPr>
              <w:t>-</w:t>
            </w:r>
            <w:r w:rsidRPr="00711388">
              <w:rPr>
                <w:lang w:val="en-GB"/>
              </w:rPr>
              <w:t>strategic</w:t>
            </w:r>
          </w:p>
        </w:tc>
        <w:tc>
          <w:tcPr>
            <w:tcW w:w="5209" w:type="dxa"/>
            <w:tcBorders>
              <w:top w:val="single" w:sz="2" w:space="0" w:color="auto"/>
              <w:left w:val="single" w:sz="2" w:space="0" w:color="auto"/>
              <w:bottom w:val="single" w:sz="2" w:space="0" w:color="auto"/>
              <w:right w:val="single" w:sz="2" w:space="0" w:color="auto"/>
            </w:tcBorders>
          </w:tcPr>
          <w:p w14:paraId="1F9BBBF6" w14:textId="6068BC94" w:rsidR="00872AFE" w:rsidRPr="00711388" w:rsidRDefault="00872AFE" w:rsidP="00567869">
            <w:pPr>
              <w:pStyle w:val="NormalLeft"/>
              <w:rPr>
                <w:lang w:val="en-GB"/>
              </w:rPr>
            </w:pPr>
            <w:r w:rsidRPr="00711388">
              <w:rPr>
                <w:lang w:val="en-GB"/>
              </w:rPr>
              <w:t>This is the total value of non</w:t>
            </w:r>
            <w:r w:rsidR="00711388" w:rsidRPr="00711388">
              <w:rPr>
                <w:lang w:val="en-GB"/>
              </w:rPr>
              <w:t>-</w:t>
            </w:r>
            <w:r w:rsidRPr="00711388">
              <w:rPr>
                <w:lang w:val="en-GB"/>
              </w:rPr>
              <w:t>strategic participations in undertakings which are not financial and credit institutions. This is the sum of C0540.</w:t>
            </w:r>
          </w:p>
        </w:tc>
      </w:tr>
      <w:tr w:rsidR="00872AFE" w:rsidRPr="00711388" w14:paraId="33B59BC2" w14:textId="77777777" w:rsidTr="00567869">
        <w:tc>
          <w:tcPr>
            <w:tcW w:w="2507" w:type="dxa"/>
            <w:tcBorders>
              <w:top w:val="single" w:sz="2" w:space="0" w:color="auto"/>
              <w:left w:val="single" w:sz="2" w:space="0" w:color="auto"/>
              <w:bottom w:val="single" w:sz="2" w:space="0" w:color="auto"/>
              <w:right w:val="single" w:sz="2" w:space="0" w:color="auto"/>
            </w:tcBorders>
          </w:tcPr>
          <w:p w14:paraId="2BA05C91" w14:textId="77777777" w:rsidR="00872AFE" w:rsidRPr="00711388" w:rsidRDefault="00872AFE" w:rsidP="00567869">
            <w:pPr>
              <w:pStyle w:val="NormalLeft"/>
              <w:rPr>
                <w:lang w:val="en-GB"/>
              </w:rPr>
            </w:pPr>
            <w:r w:rsidRPr="00711388">
              <w:rPr>
                <w:lang w:val="en-GB"/>
              </w:rPr>
              <w:t>R0090/C0590</w:t>
            </w:r>
          </w:p>
        </w:tc>
        <w:tc>
          <w:tcPr>
            <w:tcW w:w="1570" w:type="dxa"/>
            <w:tcBorders>
              <w:top w:val="single" w:sz="2" w:space="0" w:color="auto"/>
              <w:left w:val="single" w:sz="2" w:space="0" w:color="auto"/>
              <w:bottom w:val="single" w:sz="2" w:space="0" w:color="auto"/>
              <w:right w:val="single" w:sz="2" w:space="0" w:color="auto"/>
            </w:tcBorders>
          </w:tcPr>
          <w:p w14:paraId="420BF354" w14:textId="745962AF" w:rsidR="00872AFE" w:rsidRPr="00711388" w:rsidRDefault="00872AFE" w:rsidP="00567869">
            <w:pPr>
              <w:pStyle w:val="NormalLeft"/>
              <w:rPr>
                <w:lang w:val="en-GB"/>
              </w:rPr>
            </w:pPr>
            <w:r w:rsidRPr="00711388">
              <w:rPr>
                <w:lang w:val="en-GB"/>
              </w:rPr>
              <w:t xml:space="preserve">Total participations in related undertakings that are not financial and credit </w:t>
            </w:r>
            <w:r w:rsidRPr="00711388">
              <w:rPr>
                <w:lang w:val="en-GB"/>
              </w:rPr>
              <w:lastRenderedPageBreak/>
              <w:t xml:space="preserve">institutions </w:t>
            </w:r>
            <w:r w:rsidR="00845F43" w:rsidRPr="00711388">
              <w:rPr>
                <w:lang w:val="en-GB"/>
              </w:rPr>
              <w:t>-</w:t>
            </w:r>
            <w:r w:rsidRPr="00711388">
              <w:rPr>
                <w:lang w:val="en-GB"/>
              </w:rPr>
              <w:t xml:space="preserve"> Type 1 Equity </w:t>
            </w:r>
            <w:r w:rsidR="00845F43" w:rsidRPr="00711388">
              <w:rPr>
                <w:lang w:val="en-GB"/>
              </w:rPr>
              <w:t>-</w:t>
            </w:r>
            <w:r w:rsidRPr="00711388">
              <w:rPr>
                <w:lang w:val="en-GB"/>
              </w:rPr>
              <w:t xml:space="preserve"> of which non</w:t>
            </w:r>
            <w:r w:rsidR="00711388" w:rsidRPr="00711388">
              <w:rPr>
                <w:lang w:val="en-GB"/>
              </w:rPr>
              <w:t>-</w:t>
            </w:r>
            <w:r w:rsidRPr="00711388">
              <w:rPr>
                <w:lang w:val="en-GB"/>
              </w:rPr>
              <w:t>strategic</w:t>
            </w:r>
          </w:p>
        </w:tc>
        <w:tc>
          <w:tcPr>
            <w:tcW w:w="5209" w:type="dxa"/>
            <w:tcBorders>
              <w:top w:val="single" w:sz="2" w:space="0" w:color="auto"/>
              <w:left w:val="single" w:sz="2" w:space="0" w:color="auto"/>
              <w:bottom w:val="single" w:sz="2" w:space="0" w:color="auto"/>
              <w:right w:val="single" w:sz="2" w:space="0" w:color="auto"/>
            </w:tcBorders>
          </w:tcPr>
          <w:p w14:paraId="5F82B062" w14:textId="3D436F40" w:rsidR="00872AFE" w:rsidRPr="00711388" w:rsidRDefault="00872AFE" w:rsidP="00567869">
            <w:pPr>
              <w:pStyle w:val="NormalLeft"/>
              <w:rPr>
                <w:lang w:val="en-GB"/>
              </w:rPr>
            </w:pPr>
            <w:r w:rsidRPr="00711388">
              <w:rPr>
                <w:lang w:val="en-GB"/>
              </w:rPr>
              <w:lastRenderedPageBreak/>
              <w:t>This is the total value of Type 1 Equities held in non</w:t>
            </w:r>
            <w:r w:rsidR="00711388" w:rsidRPr="00711388">
              <w:rPr>
                <w:lang w:val="en-GB"/>
              </w:rPr>
              <w:t>-</w:t>
            </w:r>
            <w:r w:rsidRPr="00711388">
              <w:rPr>
                <w:lang w:val="en-GB"/>
              </w:rPr>
              <w:t>strategic participations in undertakings which are not financial and credit institutions. Type 1 equity has the meaning as defined in Article 168 (2) of Delegated Regulation (EU) 2015/35. This is the sum of C0550.</w:t>
            </w:r>
          </w:p>
        </w:tc>
      </w:tr>
      <w:tr w:rsidR="00872AFE" w:rsidRPr="00711388" w14:paraId="35BA39F4" w14:textId="77777777" w:rsidTr="00567869">
        <w:tc>
          <w:tcPr>
            <w:tcW w:w="2507" w:type="dxa"/>
            <w:tcBorders>
              <w:top w:val="single" w:sz="2" w:space="0" w:color="auto"/>
              <w:left w:val="single" w:sz="2" w:space="0" w:color="auto"/>
              <w:bottom w:val="single" w:sz="2" w:space="0" w:color="auto"/>
              <w:right w:val="single" w:sz="2" w:space="0" w:color="auto"/>
            </w:tcBorders>
          </w:tcPr>
          <w:p w14:paraId="59253A7D" w14:textId="77777777" w:rsidR="00872AFE" w:rsidRPr="00711388" w:rsidRDefault="00872AFE" w:rsidP="00567869">
            <w:pPr>
              <w:pStyle w:val="NormalLeft"/>
              <w:rPr>
                <w:lang w:val="en-GB"/>
              </w:rPr>
            </w:pPr>
            <w:r w:rsidRPr="00711388">
              <w:rPr>
                <w:lang w:val="en-GB"/>
              </w:rPr>
              <w:t>R0090/C0600</w:t>
            </w:r>
          </w:p>
        </w:tc>
        <w:tc>
          <w:tcPr>
            <w:tcW w:w="1570" w:type="dxa"/>
            <w:tcBorders>
              <w:top w:val="single" w:sz="2" w:space="0" w:color="auto"/>
              <w:left w:val="single" w:sz="2" w:space="0" w:color="auto"/>
              <w:bottom w:val="single" w:sz="2" w:space="0" w:color="auto"/>
              <w:right w:val="single" w:sz="2" w:space="0" w:color="auto"/>
            </w:tcBorders>
          </w:tcPr>
          <w:p w14:paraId="0441C586" w14:textId="7C4F8799"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Type 2 Equity </w:t>
            </w:r>
            <w:r w:rsidR="00845F43" w:rsidRPr="00711388">
              <w:rPr>
                <w:lang w:val="en-GB"/>
              </w:rPr>
              <w:t>-</w:t>
            </w:r>
            <w:r w:rsidRPr="00711388">
              <w:rPr>
                <w:lang w:val="en-GB"/>
              </w:rPr>
              <w:t xml:space="preserve"> of which non</w:t>
            </w:r>
            <w:r w:rsidR="00711388" w:rsidRPr="00711388">
              <w:rPr>
                <w:lang w:val="en-GB"/>
              </w:rPr>
              <w:t>-</w:t>
            </w:r>
            <w:r w:rsidRPr="00711388">
              <w:rPr>
                <w:lang w:val="en-GB"/>
              </w:rPr>
              <w:t>strategic</w:t>
            </w:r>
          </w:p>
        </w:tc>
        <w:tc>
          <w:tcPr>
            <w:tcW w:w="5209" w:type="dxa"/>
            <w:tcBorders>
              <w:top w:val="single" w:sz="2" w:space="0" w:color="auto"/>
              <w:left w:val="single" w:sz="2" w:space="0" w:color="auto"/>
              <w:bottom w:val="single" w:sz="2" w:space="0" w:color="auto"/>
              <w:right w:val="single" w:sz="2" w:space="0" w:color="auto"/>
            </w:tcBorders>
          </w:tcPr>
          <w:p w14:paraId="6A435FAC" w14:textId="587ED1CD" w:rsidR="00872AFE" w:rsidRPr="00711388" w:rsidRDefault="00872AFE" w:rsidP="00567869">
            <w:pPr>
              <w:pStyle w:val="NormalLeft"/>
              <w:rPr>
                <w:lang w:val="en-GB"/>
              </w:rPr>
            </w:pPr>
            <w:r w:rsidRPr="00711388">
              <w:rPr>
                <w:lang w:val="en-GB"/>
              </w:rPr>
              <w:t>This is the total value of Type 2 Equities held in non</w:t>
            </w:r>
            <w:r w:rsidR="00711388" w:rsidRPr="00711388">
              <w:rPr>
                <w:lang w:val="en-GB"/>
              </w:rPr>
              <w:t>-</w:t>
            </w:r>
            <w:r w:rsidRPr="00711388">
              <w:rPr>
                <w:lang w:val="en-GB"/>
              </w:rPr>
              <w:t>strategic participations in undertakings which are not financial and credit institutions. This is the sum of C0560.</w:t>
            </w:r>
          </w:p>
        </w:tc>
      </w:tr>
      <w:tr w:rsidR="00872AFE" w:rsidRPr="00711388" w14:paraId="0F1F9BE7" w14:textId="77777777" w:rsidTr="00567869">
        <w:tc>
          <w:tcPr>
            <w:tcW w:w="2507" w:type="dxa"/>
            <w:tcBorders>
              <w:top w:val="single" w:sz="2" w:space="0" w:color="auto"/>
              <w:left w:val="single" w:sz="2" w:space="0" w:color="auto"/>
              <w:bottom w:val="single" w:sz="2" w:space="0" w:color="auto"/>
              <w:right w:val="single" w:sz="2" w:space="0" w:color="auto"/>
            </w:tcBorders>
          </w:tcPr>
          <w:p w14:paraId="444E11C5" w14:textId="77777777" w:rsidR="00872AFE" w:rsidRPr="00711388" w:rsidRDefault="00872AFE" w:rsidP="00567869">
            <w:pPr>
              <w:pStyle w:val="NormalLeft"/>
              <w:rPr>
                <w:lang w:val="en-GB"/>
              </w:rPr>
            </w:pPr>
            <w:r w:rsidRPr="00711388">
              <w:rPr>
                <w:lang w:val="en-GB"/>
              </w:rPr>
              <w:t>R0090/C0610</w:t>
            </w:r>
          </w:p>
        </w:tc>
        <w:tc>
          <w:tcPr>
            <w:tcW w:w="1570" w:type="dxa"/>
            <w:tcBorders>
              <w:top w:val="single" w:sz="2" w:space="0" w:color="auto"/>
              <w:left w:val="single" w:sz="2" w:space="0" w:color="auto"/>
              <w:bottom w:val="single" w:sz="2" w:space="0" w:color="auto"/>
              <w:right w:val="single" w:sz="2" w:space="0" w:color="auto"/>
            </w:tcBorders>
          </w:tcPr>
          <w:p w14:paraId="020C7B07" w14:textId="7C52936A" w:rsidR="00872AFE" w:rsidRPr="00711388" w:rsidRDefault="00872AFE" w:rsidP="00567869">
            <w:pPr>
              <w:pStyle w:val="NormalLeft"/>
              <w:rPr>
                <w:lang w:val="en-GB"/>
              </w:rPr>
            </w:pPr>
            <w:r w:rsidRPr="00711388">
              <w:rPr>
                <w:lang w:val="en-GB"/>
              </w:rPr>
              <w:t xml:space="preserve">Total participations in related undertakings that are not financial and credit institutions </w:t>
            </w:r>
            <w:r w:rsidR="00845F43" w:rsidRPr="00711388">
              <w:rPr>
                <w:lang w:val="en-GB"/>
              </w:rPr>
              <w:t>-</w:t>
            </w:r>
            <w:r w:rsidRPr="00711388">
              <w:rPr>
                <w:lang w:val="en-GB"/>
              </w:rPr>
              <w:t xml:space="preserve"> Subordinated liabilities </w:t>
            </w:r>
            <w:r w:rsidR="00845F43" w:rsidRPr="00711388">
              <w:rPr>
                <w:lang w:val="en-GB"/>
              </w:rPr>
              <w:t>-</w:t>
            </w:r>
            <w:r w:rsidRPr="00711388">
              <w:rPr>
                <w:lang w:val="en-GB"/>
              </w:rPr>
              <w:t xml:space="preserve"> of which non</w:t>
            </w:r>
            <w:r w:rsidR="00711388" w:rsidRPr="00711388">
              <w:rPr>
                <w:lang w:val="en-GB"/>
              </w:rPr>
              <w:t>-</w:t>
            </w:r>
            <w:r w:rsidRPr="00711388">
              <w:rPr>
                <w:lang w:val="en-GB"/>
              </w:rPr>
              <w:t>strategic</w:t>
            </w:r>
          </w:p>
        </w:tc>
        <w:tc>
          <w:tcPr>
            <w:tcW w:w="5209" w:type="dxa"/>
            <w:tcBorders>
              <w:top w:val="single" w:sz="2" w:space="0" w:color="auto"/>
              <w:left w:val="single" w:sz="2" w:space="0" w:color="auto"/>
              <w:bottom w:val="single" w:sz="2" w:space="0" w:color="auto"/>
              <w:right w:val="single" w:sz="2" w:space="0" w:color="auto"/>
            </w:tcBorders>
          </w:tcPr>
          <w:p w14:paraId="33D86175" w14:textId="7B052586" w:rsidR="00872AFE" w:rsidRPr="00711388" w:rsidRDefault="00872AFE" w:rsidP="00567869">
            <w:pPr>
              <w:pStyle w:val="NormalLeft"/>
              <w:rPr>
                <w:lang w:val="en-GB"/>
              </w:rPr>
            </w:pPr>
            <w:r w:rsidRPr="00711388">
              <w:rPr>
                <w:lang w:val="en-GB"/>
              </w:rPr>
              <w:t>This is the total value of subordinated liabilities held in non</w:t>
            </w:r>
            <w:r w:rsidR="00711388" w:rsidRPr="00711388">
              <w:rPr>
                <w:lang w:val="en-GB"/>
              </w:rPr>
              <w:t>-</w:t>
            </w:r>
            <w:r w:rsidRPr="00711388">
              <w:rPr>
                <w:lang w:val="en-GB"/>
              </w:rPr>
              <w:t>strategic participations in undertakings which are not financial and credit institutions. This is the sum of C0570.</w:t>
            </w:r>
          </w:p>
        </w:tc>
      </w:tr>
      <w:tr w:rsidR="00872AFE" w:rsidRPr="00711388" w14:paraId="4CDF48D1" w14:textId="77777777" w:rsidTr="00567869">
        <w:tc>
          <w:tcPr>
            <w:tcW w:w="2507" w:type="dxa"/>
            <w:tcBorders>
              <w:top w:val="single" w:sz="2" w:space="0" w:color="auto"/>
              <w:left w:val="single" w:sz="2" w:space="0" w:color="auto"/>
              <w:bottom w:val="single" w:sz="2" w:space="0" w:color="auto"/>
              <w:right w:val="single" w:sz="2" w:space="0" w:color="auto"/>
            </w:tcBorders>
          </w:tcPr>
          <w:p w14:paraId="4AACA198" w14:textId="77777777" w:rsidR="00872AFE" w:rsidRPr="00711388" w:rsidRDefault="00872AFE" w:rsidP="00567869">
            <w:pPr>
              <w:pStyle w:val="NormalCentered"/>
              <w:rPr>
                <w:lang w:val="en-GB"/>
              </w:rPr>
            </w:pPr>
            <w:r w:rsidRPr="00711388">
              <w:rPr>
                <w:i/>
                <w:iCs/>
                <w:lang w:val="en-GB"/>
              </w:rPr>
              <w:t>Total</w:t>
            </w:r>
          </w:p>
        </w:tc>
        <w:tc>
          <w:tcPr>
            <w:tcW w:w="1570" w:type="dxa"/>
            <w:tcBorders>
              <w:top w:val="single" w:sz="2" w:space="0" w:color="auto"/>
              <w:left w:val="single" w:sz="2" w:space="0" w:color="auto"/>
              <w:bottom w:val="single" w:sz="2" w:space="0" w:color="auto"/>
              <w:right w:val="single" w:sz="2" w:space="0" w:color="auto"/>
            </w:tcBorders>
          </w:tcPr>
          <w:p w14:paraId="5BC0124B" w14:textId="77777777" w:rsidR="00872AFE" w:rsidRPr="00711388" w:rsidRDefault="00872AFE" w:rsidP="00567869">
            <w:pPr>
              <w:pStyle w:val="NormalCentered"/>
              <w:rPr>
                <w:lang w:val="en-GB"/>
              </w:rPr>
            </w:pPr>
          </w:p>
        </w:tc>
        <w:tc>
          <w:tcPr>
            <w:tcW w:w="5209" w:type="dxa"/>
            <w:tcBorders>
              <w:top w:val="single" w:sz="2" w:space="0" w:color="auto"/>
              <w:left w:val="single" w:sz="2" w:space="0" w:color="auto"/>
              <w:bottom w:val="single" w:sz="2" w:space="0" w:color="auto"/>
              <w:right w:val="single" w:sz="2" w:space="0" w:color="auto"/>
            </w:tcBorders>
          </w:tcPr>
          <w:p w14:paraId="728AAB6C" w14:textId="77777777" w:rsidR="00872AFE" w:rsidRPr="00711388" w:rsidRDefault="00872AFE" w:rsidP="00567869">
            <w:pPr>
              <w:pStyle w:val="NormalCentered"/>
              <w:rPr>
                <w:lang w:val="en-GB"/>
              </w:rPr>
            </w:pPr>
          </w:p>
        </w:tc>
      </w:tr>
      <w:tr w:rsidR="00872AFE" w:rsidRPr="00711388" w14:paraId="50134F89" w14:textId="77777777" w:rsidTr="00567869">
        <w:tc>
          <w:tcPr>
            <w:tcW w:w="2507" w:type="dxa"/>
            <w:tcBorders>
              <w:top w:val="single" w:sz="2" w:space="0" w:color="auto"/>
              <w:left w:val="single" w:sz="2" w:space="0" w:color="auto"/>
              <w:bottom w:val="single" w:sz="2" w:space="0" w:color="auto"/>
              <w:right w:val="single" w:sz="2" w:space="0" w:color="auto"/>
            </w:tcBorders>
          </w:tcPr>
          <w:p w14:paraId="2CF95A0F" w14:textId="77777777" w:rsidR="00872AFE" w:rsidRPr="00711388" w:rsidRDefault="00872AFE" w:rsidP="00567869">
            <w:pPr>
              <w:pStyle w:val="NormalLeft"/>
              <w:rPr>
                <w:lang w:val="en-GB"/>
              </w:rPr>
            </w:pPr>
            <w:r w:rsidRPr="00711388">
              <w:rPr>
                <w:lang w:val="en-GB"/>
              </w:rPr>
              <w:t>C0620</w:t>
            </w:r>
          </w:p>
        </w:tc>
        <w:tc>
          <w:tcPr>
            <w:tcW w:w="1570" w:type="dxa"/>
            <w:tcBorders>
              <w:top w:val="single" w:sz="2" w:space="0" w:color="auto"/>
              <w:left w:val="single" w:sz="2" w:space="0" w:color="auto"/>
              <w:bottom w:val="single" w:sz="2" w:space="0" w:color="auto"/>
              <w:right w:val="single" w:sz="2" w:space="0" w:color="auto"/>
            </w:tcBorders>
          </w:tcPr>
          <w:p w14:paraId="7500CD02" w14:textId="77777777" w:rsidR="00872AFE" w:rsidRPr="00711388" w:rsidRDefault="00872AFE" w:rsidP="00567869">
            <w:pPr>
              <w:pStyle w:val="NormalLeft"/>
              <w:rPr>
                <w:lang w:val="en-GB"/>
              </w:rPr>
            </w:pPr>
            <w:r w:rsidRPr="00711388">
              <w:rPr>
                <w:lang w:val="en-GB"/>
              </w:rPr>
              <w:t>Total of all participations</w:t>
            </w:r>
          </w:p>
        </w:tc>
        <w:tc>
          <w:tcPr>
            <w:tcW w:w="5209" w:type="dxa"/>
            <w:tcBorders>
              <w:top w:val="single" w:sz="2" w:space="0" w:color="auto"/>
              <w:left w:val="single" w:sz="2" w:space="0" w:color="auto"/>
              <w:bottom w:val="single" w:sz="2" w:space="0" w:color="auto"/>
              <w:right w:val="single" w:sz="2" w:space="0" w:color="auto"/>
            </w:tcBorders>
          </w:tcPr>
          <w:p w14:paraId="3AC5C495" w14:textId="77777777" w:rsidR="00872AFE" w:rsidRPr="00711388" w:rsidRDefault="00872AFE" w:rsidP="00567869">
            <w:pPr>
              <w:pStyle w:val="NormalLeft"/>
              <w:rPr>
                <w:lang w:val="en-GB"/>
              </w:rPr>
            </w:pPr>
            <w:r w:rsidRPr="00711388">
              <w:rPr>
                <w:lang w:val="en-GB"/>
              </w:rPr>
              <w:t>This is the total value of all participations.</w:t>
            </w:r>
          </w:p>
        </w:tc>
      </w:tr>
    </w:tbl>
    <w:p w14:paraId="0FDF1895" w14:textId="77777777" w:rsidR="00872AFE" w:rsidRPr="00711388" w:rsidRDefault="00872AFE" w:rsidP="00872AFE">
      <w:pPr>
        <w:rPr>
          <w:lang w:val="en-GB"/>
        </w:rPr>
      </w:pPr>
    </w:p>
    <w:p w14:paraId="7CBECF7C" w14:textId="0ED1A6CB" w:rsidR="00872AFE" w:rsidRPr="00711388" w:rsidRDefault="00872AFE" w:rsidP="00872AFE">
      <w:pPr>
        <w:pStyle w:val="ManualHeading2"/>
        <w:ind w:left="851" w:hanging="851"/>
        <w:rPr>
          <w:lang w:val="en-GB"/>
        </w:rPr>
      </w:pPr>
      <w:r w:rsidRPr="00711388">
        <w:rPr>
          <w:i/>
          <w:iCs/>
          <w:lang w:val="en-GB"/>
        </w:rPr>
        <w:t xml:space="preserve">S.25.01 </w:t>
      </w:r>
      <w:r w:rsidR="00845F43" w:rsidRPr="00711388">
        <w:rPr>
          <w:i/>
          <w:iCs/>
          <w:lang w:val="en-GB"/>
        </w:rPr>
        <w:t>-</w:t>
      </w:r>
      <w:r w:rsidRPr="00711388">
        <w:rPr>
          <w:i/>
          <w:iCs/>
          <w:lang w:val="en-GB"/>
        </w:rPr>
        <w:t xml:space="preserve"> Solvency Capital Requirement </w:t>
      </w:r>
      <w:r w:rsidR="00845F43" w:rsidRPr="00711388">
        <w:rPr>
          <w:i/>
          <w:iCs/>
          <w:lang w:val="en-GB"/>
        </w:rPr>
        <w:t>-</w:t>
      </w:r>
      <w:r w:rsidRPr="00711388">
        <w:rPr>
          <w:i/>
          <w:iCs/>
          <w:lang w:val="en-GB"/>
        </w:rPr>
        <w:t xml:space="preserve"> for undertakings on Standard Formula</w:t>
      </w:r>
    </w:p>
    <w:p w14:paraId="3F2AD390" w14:textId="77777777" w:rsidR="00872AFE" w:rsidRPr="00711388" w:rsidRDefault="00872AFE" w:rsidP="00872AFE">
      <w:pPr>
        <w:rPr>
          <w:lang w:val="en-GB"/>
        </w:rPr>
      </w:pPr>
      <w:r w:rsidRPr="00711388">
        <w:rPr>
          <w:i/>
          <w:iCs/>
          <w:lang w:val="en-GB"/>
        </w:rPr>
        <w:t>General comments:</w:t>
      </w:r>
    </w:p>
    <w:p w14:paraId="69031D8B" w14:textId="77777777" w:rsidR="00872AFE" w:rsidRPr="00711388" w:rsidRDefault="00872AFE" w:rsidP="00872AFE">
      <w:pPr>
        <w:rPr>
          <w:lang w:val="en-GB"/>
        </w:rPr>
      </w:pPr>
      <w:r w:rsidRPr="00711388">
        <w:rPr>
          <w:lang w:val="en-GB"/>
        </w:rPr>
        <w:t>This section relates to annual submission of information for individual entities, ring-fenced funds, matching adjustment portfolios and remaining part.</w:t>
      </w:r>
    </w:p>
    <w:p w14:paraId="37913C5B" w14:textId="5C845ABF" w:rsidR="00872AFE" w:rsidRPr="00711388" w:rsidRDefault="00872AFE" w:rsidP="00872AFE">
      <w:pPr>
        <w:rPr>
          <w:lang w:val="en-GB"/>
        </w:rPr>
      </w:pPr>
      <w:r w:rsidRPr="00711388">
        <w:rPr>
          <w:lang w:val="en-GB"/>
        </w:rPr>
        <w:t>Template SR.25.01 has to be filled in for each ring</w:t>
      </w:r>
      <w:r w:rsidR="00711388" w:rsidRPr="00711388">
        <w:rPr>
          <w:lang w:val="en-GB"/>
        </w:rPr>
        <w:t>-</w:t>
      </w:r>
      <w:r w:rsidRPr="00711388">
        <w:rPr>
          <w:lang w:val="en-GB"/>
        </w:rPr>
        <w:t>fenced fund (RFF), each matching adjustment portfolio (MAP) and for the remaining part. However, where a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template S.01.03.</w:t>
      </w:r>
    </w:p>
    <w:p w14:paraId="59C5473F" w14:textId="26334B4C" w:rsidR="00872AFE" w:rsidRPr="00711388" w:rsidRDefault="00872AFE" w:rsidP="00872AFE">
      <w:pPr>
        <w:rPr>
          <w:lang w:val="en-GB"/>
        </w:rPr>
      </w:pPr>
      <w:r w:rsidRPr="00711388">
        <w:rPr>
          <w:lang w:val="en-GB"/>
        </w:rPr>
        <w:lastRenderedPageBreak/>
        <w:t>Where the entity has MAP or RFF (except those under the scope of Article 304 of Directive 2009/138/EC) when reporting at the level of the whole undertaking, the notional Solvency Capital Requirement (‘nSCR’) at risk module level and the loss</w:t>
      </w:r>
      <w:r w:rsidR="00711388" w:rsidRPr="00711388">
        <w:rPr>
          <w:lang w:val="en-GB"/>
        </w:rPr>
        <w:t>-</w:t>
      </w:r>
      <w:r w:rsidRPr="00711388">
        <w:rPr>
          <w:lang w:val="en-GB"/>
        </w:rPr>
        <w:t>absorbing capacity (LAC) of technical provisions and deferred taxes to be reported shall be calculated as follows:</w:t>
      </w:r>
    </w:p>
    <w:p w14:paraId="004B3413" w14:textId="77777777" w:rsidR="00872AFE" w:rsidRPr="00711388" w:rsidRDefault="00872AFE" w:rsidP="0083381F">
      <w:pPr>
        <w:pStyle w:val="Tiret0"/>
        <w:numPr>
          <w:ilvl w:val="0"/>
          <w:numId w:val="3"/>
        </w:numPr>
        <w:ind w:left="851" w:hanging="851"/>
        <w:rPr>
          <w:lang w:val="en-GB"/>
        </w:rPr>
      </w:pPr>
      <w:r w:rsidRPr="00711388">
        <w:rPr>
          <w:lang w:val="en-GB"/>
        </w:rPr>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14:paraId="60197DDD" w14:textId="7B6C994F" w:rsidR="00872AFE" w:rsidRPr="00711388" w:rsidRDefault="00872AFE" w:rsidP="0083381F">
      <w:pPr>
        <w:pStyle w:val="Tiret0"/>
        <w:numPr>
          <w:ilvl w:val="0"/>
          <w:numId w:val="3"/>
        </w:numPr>
        <w:ind w:left="851" w:hanging="851"/>
        <w:rPr>
          <w:lang w:val="en-GB"/>
        </w:rPr>
      </w:pPr>
      <w:r w:rsidRPr="00711388">
        <w:rPr>
          <w:lang w:val="en-GB"/>
        </w:rPr>
        <w:t>Where the undertaking applies the Simplification at risk sub</w:t>
      </w:r>
      <w:r w:rsidR="00711388" w:rsidRPr="00711388">
        <w:rPr>
          <w:lang w:val="en-GB"/>
        </w:rPr>
        <w:t>-</w:t>
      </w:r>
      <w:r w:rsidRPr="00711388">
        <w:rPr>
          <w:lang w:val="en-GB"/>
        </w:rPr>
        <w:t>module level to aggregate the nSCR of the RFF/MAP at entity level the nSCR is calculated considering a direct summation at sub</w:t>
      </w:r>
      <w:r w:rsidR="00711388" w:rsidRPr="00711388">
        <w:rPr>
          <w:lang w:val="en-GB"/>
        </w:rPr>
        <w:t>-</w:t>
      </w:r>
      <w:r w:rsidRPr="00711388">
        <w:rPr>
          <w:lang w:val="en-GB"/>
        </w:rPr>
        <w:t>module level method and the LAC shall be calculated as the sum of the LAC across all RFF/MAP and remaining part,</w:t>
      </w:r>
    </w:p>
    <w:p w14:paraId="4CFE73A2" w14:textId="77777777" w:rsidR="00872AFE" w:rsidRPr="00711388" w:rsidRDefault="00872AFE" w:rsidP="0083381F">
      <w:pPr>
        <w:pStyle w:val="Tiret0"/>
        <w:numPr>
          <w:ilvl w:val="0"/>
          <w:numId w:val="3"/>
        </w:numPr>
        <w:ind w:left="851" w:hanging="851"/>
        <w:rPr>
          <w:lang w:val="en-GB"/>
        </w:rPr>
      </w:pPr>
      <w:r w:rsidRPr="00711388">
        <w:rPr>
          <w:lang w:val="en-GB"/>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14:paraId="58A6E8BD" w14:textId="5DB3FFF0" w:rsidR="00872AFE" w:rsidRPr="00711388" w:rsidRDefault="00872AFE" w:rsidP="00872AFE">
      <w:pPr>
        <w:rPr>
          <w:lang w:val="en-GB"/>
        </w:rPr>
      </w:pPr>
      <w:r w:rsidRPr="00711388">
        <w:rPr>
          <w:lang w:val="en-GB"/>
        </w:rPr>
        <w:t>The adjustment due to the aggregation of the nSCR of the RFF/MAP at entity level shall be allocated (C0050) to the relevant risk modules (i.e. market risk, counterparty default risk, life underwriting risk, health underwriting risk and non</w:t>
      </w:r>
      <w:r w:rsidR="00711388" w:rsidRPr="00711388">
        <w:rPr>
          <w:lang w:val="en-GB"/>
        </w:rPr>
        <w:t>-</w:t>
      </w:r>
      <w:r w:rsidRPr="00711388">
        <w:rPr>
          <w:lang w:val="en-GB"/>
        </w:rPr>
        <w:t>life underwriting risk). The amount to be allocated to each relevant risk module shall be calculated as follows:</w:t>
      </w:r>
    </w:p>
    <w:p w14:paraId="163B812A" w14:textId="77777777" w:rsidR="00872AFE" w:rsidRPr="00711388" w:rsidRDefault="00872AFE" w:rsidP="0083381F">
      <w:pPr>
        <w:pStyle w:val="Tiret0"/>
        <w:numPr>
          <w:ilvl w:val="0"/>
          <w:numId w:val="3"/>
        </w:numPr>
        <w:ind w:left="851" w:hanging="851"/>
        <w:rPr>
          <w:lang w:val="en-GB"/>
        </w:rPr>
      </w:pPr>
      <w:r w:rsidRPr="00E50019">
        <w:rPr>
          <w:noProof/>
          <w:lang w:val="en-GB" w:eastAsia="it-IT"/>
          <w:rPrChange w:id="6037" w:author="Author">
            <w:rPr>
              <w:noProof/>
              <w:lang w:val="it-IT" w:eastAsia="it-IT"/>
            </w:rPr>
          </w:rPrChange>
        </w:rPr>
        <w:drawing>
          <wp:inline distT="0" distB="0" distL="0" distR="0" wp14:anchorId="34B2A09B" wp14:editId="43C82037">
            <wp:extent cx="398145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81450" cy="533400"/>
                    </a:xfrm>
                    <a:prstGeom prst="rect">
                      <a:avLst/>
                    </a:prstGeom>
                    <a:noFill/>
                    <a:ln>
                      <a:noFill/>
                    </a:ln>
                  </pic:spPr>
                </pic:pic>
              </a:graphicData>
            </a:graphic>
          </wp:inline>
        </w:drawing>
      </w:r>
      <w:r w:rsidRPr="00711388">
        <w:rPr>
          <w:lang w:val="en-GB"/>
        </w:rPr>
        <w:t>, where</w:t>
      </w:r>
    </w:p>
    <w:tbl>
      <w:tblPr>
        <w:tblW w:w="0" w:type="auto"/>
        <w:tblLayout w:type="fixed"/>
        <w:tblLook w:val="0000" w:firstRow="0" w:lastRow="0" w:firstColumn="0" w:lastColumn="0" w:noHBand="0" w:noVBand="0"/>
      </w:tblPr>
      <w:tblGrid>
        <w:gridCol w:w="557"/>
        <w:gridCol w:w="1486"/>
        <w:gridCol w:w="557"/>
        <w:gridCol w:w="6686"/>
      </w:tblGrid>
      <w:tr w:rsidR="00872AFE" w:rsidRPr="00711388" w14:paraId="1676FAB2" w14:textId="77777777" w:rsidTr="00567869">
        <w:tc>
          <w:tcPr>
            <w:tcW w:w="557" w:type="dxa"/>
          </w:tcPr>
          <w:p w14:paraId="03D6EE52" w14:textId="22F6473A" w:rsidR="00872AFE" w:rsidRPr="00711388" w:rsidRDefault="00845F43" w:rsidP="00567869">
            <w:pPr>
              <w:pStyle w:val="NormalLeft"/>
              <w:rPr>
                <w:lang w:val="en-GB"/>
              </w:rPr>
            </w:pPr>
            <w:r w:rsidRPr="00711388">
              <w:rPr>
                <w:lang w:val="en-GB"/>
              </w:rPr>
              <w:t>-</w:t>
            </w:r>
          </w:p>
        </w:tc>
        <w:tc>
          <w:tcPr>
            <w:tcW w:w="1486" w:type="dxa"/>
          </w:tcPr>
          <w:p w14:paraId="67816CE5" w14:textId="77777777" w:rsidR="00872AFE" w:rsidRPr="00711388" w:rsidRDefault="00872AFE" w:rsidP="00567869">
            <w:pPr>
              <w:pStyle w:val="NormalLeft"/>
              <w:rPr>
                <w:lang w:val="en-GB"/>
              </w:rPr>
            </w:pPr>
            <w:r w:rsidRPr="00711388">
              <w:rPr>
                <w:i/>
                <w:iCs/>
                <w:lang w:val="en-GB"/>
              </w:rPr>
              <w:t>adjustment</w:t>
            </w:r>
          </w:p>
        </w:tc>
        <w:tc>
          <w:tcPr>
            <w:tcW w:w="557" w:type="dxa"/>
          </w:tcPr>
          <w:p w14:paraId="6B3B745E" w14:textId="77777777" w:rsidR="00872AFE" w:rsidRPr="00711388" w:rsidRDefault="00872AFE" w:rsidP="00567869">
            <w:pPr>
              <w:pStyle w:val="NormalLeft"/>
              <w:rPr>
                <w:lang w:val="en-GB"/>
              </w:rPr>
            </w:pPr>
            <w:r w:rsidRPr="00711388">
              <w:rPr>
                <w:lang w:val="en-GB"/>
              </w:rPr>
              <w:t>=</w:t>
            </w:r>
          </w:p>
        </w:tc>
        <w:tc>
          <w:tcPr>
            <w:tcW w:w="6686" w:type="dxa"/>
          </w:tcPr>
          <w:p w14:paraId="62EC188E" w14:textId="77777777" w:rsidR="00872AFE" w:rsidRPr="00711388" w:rsidRDefault="00872AFE" w:rsidP="00567869">
            <w:pPr>
              <w:pStyle w:val="NormalLeft"/>
              <w:rPr>
                <w:lang w:val="en-GB"/>
              </w:rPr>
            </w:pPr>
            <w:r w:rsidRPr="00711388">
              <w:rPr>
                <w:lang w:val="en-GB"/>
              </w:rPr>
              <w:t>Adjustment calculated according to one of the three methods referred above</w:t>
            </w:r>
          </w:p>
        </w:tc>
      </w:tr>
      <w:tr w:rsidR="00872AFE" w:rsidRPr="00711388" w14:paraId="65C7BF43" w14:textId="77777777" w:rsidTr="00567869">
        <w:tc>
          <w:tcPr>
            <w:tcW w:w="557" w:type="dxa"/>
          </w:tcPr>
          <w:p w14:paraId="6D7C42D9" w14:textId="6233A9BB" w:rsidR="00872AFE" w:rsidRPr="00711388" w:rsidRDefault="00845F43" w:rsidP="00567869">
            <w:pPr>
              <w:pStyle w:val="NormalLeft"/>
              <w:rPr>
                <w:lang w:val="en-GB"/>
              </w:rPr>
            </w:pPr>
            <w:r w:rsidRPr="00711388">
              <w:rPr>
                <w:lang w:val="en-GB"/>
              </w:rPr>
              <w:t>-</w:t>
            </w:r>
          </w:p>
        </w:tc>
        <w:tc>
          <w:tcPr>
            <w:tcW w:w="1486" w:type="dxa"/>
          </w:tcPr>
          <w:p w14:paraId="531D63E9" w14:textId="77777777" w:rsidR="00872AFE" w:rsidRPr="00711388" w:rsidRDefault="00872AFE" w:rsidP="00567869">
            <w:pPr>
              <w:pStyle w:val="NormalLeft"/>
              <w:rPr>
                <w:lang w:val="en-GB"/>
              </w:rPr>
            </w:pPr>
            <w:r w:rsidRPr="00711388">
              <w:rPr>
                <w:i/>
                <w:iCs/>
                <w:lang w:val="en-GB"/>
              </w:rPr>
              <w:t>BSCR′</w:t>
            </w:r>
          </w:p>
        </w:tc>
        <w:tc>
          <w:tcPr>
            <w:tcW w:w="557" w:type="dxa"/>
          </w:tcPr>
          <w:p w14:paraId="298EBCD5" w14:textId="77777777" w:rsidR="00872AFE" w:rsidRPr="00711388" w:rsidRDefault="00872AFE" w:rsidP="00567869">
            <w:pPr>
              <w:pStyle w:val="NormalLeft"/>
              <w:rPr>
                <w:lang w:val="en-GB"/>
              </w:rPr>
            </w:pPr>
            <w:r w:rsidRPr="00711388">
              <w:rPr>
                <w:lang w:val="en-GB"/>
              </w:rPr>
              <w:t>=</w:t>
            </w:r>
          </w:p>
        </w:tc>
        <w:tc>
          <w:tcPr>
            <w:tcW w:w="6686" w:type="dxa"/>
          </w:tcPr>
          <w:p w14:paraId="63EF1364" w14:textId="77777777" w:rsidR="00872AFE" w:rsidRPr="00711388" w:rsidRDefault="00872AFE" w:rsidP="00567869">
            <w:pPr>
              <w:pStyle w:val="NormalLeft"/>
              <w:rPr>
                <w:lang w:val="en-GB"/>
              </w:rPr>
            </w:pPr>
            <w:r w:rsidRPr="00711388">
              <w:rPr>
                <w:lang w:val="en-GB"/>
              </w:rPr>
              <w:t>Basic solvency capital requirement calculated according to the information reported in this template (C0040/R0100)</w:t>
            </w:r>
          </w:p>
        </w:tc>
      </w:tr>
      <w:tr w:rsidR="00872AFE" w:rsidRPr="00711388" w14:paraId="2F9AFB32" w14:textId="77777777" w:rsidTr="00567869">
        <w:tc>
          <w:tcPr>
            <w:tcW w:w="557" w:type="dxa"/>
          </w:tcPr>
          <w:p w14:paraId="3B0168AC" w14:textId="612CDDAF" w:rsidR="00872AFE" w:rsidRPr="00711388" w:rsidRDefault="00845F43" w:rsidP="00567869">
            <w:pPr>
              <w:pStyle w:val="NormalLeft"/>
              <w:rPr>
                <w:lang w:val="en-GB"/>
              </w:rPr>
            </w:pPr>
            <w:r w:rsidRPr="00711388">
              <w:rPr>
                <w:lang w:val="en-GB"/>
              </w:rPr>
              <w:t>-</w:t>
            </w:r>
          </w:p>
        </w:tc>
        <w:tc>
          <w:tcPr>
            <w:tcW w:w="1486" w:type="dxa"/>
          </w:tcPr>
          <w:p w14:paraId="40196793" w14:textId="77777777" w:rsidR="00872AFE" w:rsidRPr="00711388" w:rsidRDefault="00872AFE" w:rsidP="00567869">
            <w:pPr>
              <w:pStyle w:val="NormalLeft"/>
              <w:rPr>
                <w:lang w:val="en-GB"/>
              </w:rPr>
            </w:pPr>
            <w:r w:rsidRPr="00711388">
              <w:rPr>
                <w:i/>
                <w:iCs/>
                <w:lang w:val="en-GB"/>
              </w:rPr>
              <w:t>nSCR</w:t>
            </w:r>
            <w:r w:rsidRPr="00711388">
              <w:rPr>
                <w:i/>
                <w:iCs/>
                <w:vertAlign w:val="subscript"/>
                <w:lang w:val="en-GB"/>
              </w:rPr>
              <w:t>int</w:t>
            </w:r>
          </w:p>
        </w:tc>
        <w:tc>
          <w:tcPr>
            <w:tcW w:w="557" w:type="dxa"/>
          </w:tcPr>
          <w:p w14:paraId="29A74B1E" w14:textId="77777777" w:rsidR="00872AFE" w:rsidRPr="00711388" w:rsidRDefault="00872AFE" w:rsidP="00567869">
            <w:pPr>
              <w:pStyle w:val="NormalLeft"/>
              <w:rPr>
                <w:lang w:val="en-GB"/>
              </w:rPr>
            </w:pPr>
            <w:r w:rsidRPr="00711388">
              <w:rPr>
                <w:lang w:val="en-GB"/>
              </w:rPr>
              <w:t>=</w:t>
            </w:r>
          </w:p>
        </w:tc>
        <w:tc>
          <w:tcPr>
            <w:tcW w:w="6686" w:type="dxa"/>
          </w:tcPr>
          <w:p w14:paraId="11F99A23" w14:textId="77777777" w:rsidR="00872AFE" w:rsidRPr="00711388" w:rsidRDefault="00872AFE" w:rsidP="00567869">
            <w:pPr>
              <w:pStyle w:val="NormalLeft"/>
              <w:rPr>
                <w:lang w:val="en-GB"/>
              </w:rPr>
            </w:pPr>
            <w:r w:rsidRPr="00711388">
              <w:rPr>
                <w:lang w:val="en-GB"/>
              </w:rPr>
              <w:t>nSCR for intangible assets risk according to the information reported in this template (C0040/R0070)</w:t>
            </w:r>
          </w:p>
        </w:tc>
      </w:tr>
    </w:tbl>
    <w:p w14:paraId="67A375C4" w14:textId="77777777" w:rsidR="00872AFE" w:rsidRPr="00711388" w:rsidRDefault="00872AFE" w:rsidP="00872AFE">
      <w:pPr>
        <w:rPr>
          <w:lang w:val="en-GB"/>
        </w:rPr>
      </w:pPr>
    </w:p>
    <w:p w14:paraId="04E9E0C9" w14:textId="7511F7EC" w:rsidR="00872AFE" w:rsidRPr="00711388" w:rsidRDefault="00872AFE" w:rsidP="0083381F">
      <w:pPr>
        <w:pStyle w:val="Tiret0"/>
        <w:numPr>
          <w:ilvl w:val="0"/>
          <w:numId w:val="3"/>
        </w:numPr>
        <w:ind w:left="851" w:hanging="851"/>
        <w:rPr>
          <w:lang w:val="en-GB"/>
        </w:rPr>
      </w:pPr>
      <w:r w:rsidRPr="00711388">
        <w:rPr>
          <w:lang w:val="en-GB"/>
        </w:rPr>
        <w:t>Multiplication of this ‘q factor’ by the nSCR of each relevant risk module (i.e. market risk, counterparty default risk, life underwriting risk, health underwriting risk and non</w:t>
      </w:r>
      <w:r w:rsidR="00711388" w:rsidRPr="00711388">
        <w:rPr>
          <w:lang w:val="en-GB"/>
        </w:rPr>
        <w:t>-</w:t>
      </w:r>
      <w:r w:rsidRPr="00711388">
        <w:rPr>
          <w:lang w:val="en-GB"/>
        </w:rPr>
        <w:t>life underwriting risk)</w:t>
      </w:r>
    </w:p>
    <w:tbl>
      <w:tblPr>
        <w:tblW w:w="9286" w:type="dxa"/>
        <w:tblLayout w:type="fixed"/>
        <w:tblLook w:val="0000" w:firstRow="0" w:lastRow="0" w:firstColumn="0" w:lastColumn="0" w:noHBand="0" w:noVBand="0"/>
      </w:tblPr>
      <w:tblGrid>
        <w:gridCol w:w="2414"/>
        <w:gridCol w:w="2043"/>
        <w:gridCol w:w="4829"/>
      </w:tblGrid>
      <w:tr w:rsidR="00872AFE" w:rsidRPr="00711388" w14:paraId="5EB29086" w14:textId="77777777" w:rsidTr="00567869">
        <w:tc>
          <w:tcPr>
            <w:tcW w:w="2414" w:type="dxa"/>
            <w:tcBorders>
              <w:top w:val="single" w:sz="2" w:space="0" w:color="auto"/>
              <w:left w:val="single" w:sz="2" w:space="0" w:color="auto"/>
              <w:bottom w:val="single" w:sz="2" w:space="0" w:color="auto"/>
              <w:right w:val="single" w:sz="2" w:space="0" w:color="auto"/>
            </w:tcBorders>
          </w:tcPr>
          <w:p w14:paraId="1B6126CF" w14:textId="77777777" w:rsidR="00872AFE" w:rsidRPr="00711388" w:rsidRDefault="00872AFE" w:rsidP="00567869">
            <w:pPr>
              <w:adjustRightInd w:val="0"/>
              <w:spacing w:before="0" w:after="0"/>
              <w:jc w:val="left"/>
              <w:rPr>
                <w:lang w:val="en-GB"/>
              </w:rPr>
            </w:pPr>
          </w:p>
        </w:tc>
        <w:tc>
          <w:tcPr>
            <w:tcW w:w="2043" w:type="dxa"/>
            <w:tcBorders>
              <w:top w:val="single" w:sz="2" w:space="0" w:color="auto"/>
              <w:left w:val="single" w:sz="2" w:space="0" w:color="auto"/>
              <w:bottom w:val="single" w:sz="2" w:space="0" w:color="auto"/>
              <w:right w:val="single" w:sz="2" w:space="0" w:color="auto"/>
            </w:tcBorders>
          </w:tcPr>
          <w:p w14:paraId="791A97FB" w14:textId="77777777" w:rsidR="00872AFE" w:rsidRPr="00711388" w:rsidRDefault="00872AFE" w:rsidP="00567869">
            <w:pPr>
              <w:pStyle w:val="NormalCentered"/>
              <w:rPr>
                <w:lang w:val="en-GB"/>
              </w:rPr>
            </w:pPr>
            <w:r w:rsidRPr="00711388">
              <w:rPr>
                <w:lang w:val="en-GB"/>
              </w:rPr>
              <w:t>ITEM</w:t>
            </w:r>
          </w:p>
        </w:tc>
        <w:tc>
          <w:tcPr>
            <w:tcW w:w="4829" w:type="dxa"/>
            <w:tcBorders>
              <w:top w:val="single" w:sz="2" w:space="0" w:color="auto"/>
              <w:left w:val="single" w:sz="2" w:space="0" w:color="auto"/>
              <w:bottom w:val="single" w:sz="2" w:space="0" w:color="auto"/>
              <w:right w:val="single" w:sz="2" w:space="0" w:color="auto"/>
            </w:tcBorders>
          </w:tcPr>
          <w:p w14:paraId="0C456EA6" w14:textId="77777777" w:rsidR="00872AFE" w:rsidRPr="00711388" w:rsidRDefault="00872AFE" w:rsidP="00567869">
            <w:pPr>
              <w:pStyle w:val="NormalCentered"/>
              <w:rPr>
                <w:lang w:val="en-GB"/>
              </w:rPr>
            </w:pPr>
            <w:r w:rsidRPr="00711388">
              <w:rPr>
                <w:lang w:val="en-GB"/>
              </w:rPr>
              <w:t>INSTRUCTIONS</w:t>
            </w:r>
          </w:p>
        </w:tc>
      </w:tr>
      <w:tr w:rsidR="00872AFE" w:rsidRPr="00711388" w14:paraId="0D3B5E0B" w14:textId="77777777" w:rsidTr="00567869">
        <w:tc>
          <w:tcPr>
            <w:tcW w:w="2414" w:type="dxa"/>
            <w:tcBorders>
              <w:top w:val="single" w:sz="2" w:space="0" w:color="auto"/>
              <w:left w:val="single" w:sz="2" w:space="0" w:color="auto"/>
              <w:bottom w:val="single" w:sz="2" w:space="0" w:color="auto"/>
              <w:right w:val="single" w:sz="2" w:space="0" w:color="auto"/>
            </w:tcBorders>
          </w:tcPr>
          <w:p w14:paraId="035F43B1" w14:textId="77777777" w:rsidR="00872AFE" w:rsidRPr="00711388" w:rsidRDefault="00872AFE" w:rsidP="00567869">
            <w:pPr>
              <w:pStyle w:val="NormalLeft"/>
              <w:rPr>
                <w:lang w:val="en-GB"/>
              </w:rPr>
            </w:pPr>
            <w:r w:rsidRPr="00711388">
              <w:rPr>
                <w:lang w:val="en-GB"/>
              </w:rPr>
              <w:t>Z0010</w:t>
            </w:r>
          </w:p>
        </w:tc>
        <w:tc>
          <w:tcPr>
            <w:tcW w:w="2043" w:type="dxa"/>
            <w:tcBorders>
              <w:top w:val="single" w:sz="2" w:space="0" w:color="auto"/>
              <w:left w:val="single" w:sz="2" w:space="0" w:color="auto"/>
              <w:bottom w:val="single" w:sz="2" w:space="0" w:color="auto"/>
              <w:right w:val="single" w:sz="2" w:space="0" w:color="auto"/>
            </w:tcBorders>
          </w:tcPr>
          <w:p w14:paraId="78B49D10" w14:textId="77777777" w:rsidR="00872AFE" w:rsidRPr="00711388" w:rsidRDefault="00872AFE" w:rsidP="00567869">
            <w:pPr>
              <w:pStyle w:val="NormalLeft"/>
              <w:rPr>
                <w:lang w:val="en-GB"/>
              </w:rPr>
            </w:pPr>
            <w:r w:rsidRPr="00711388">
              <w:rPr>
                <w:lang w:val="en-GB"/>
              </w:rPr>
              <w:t>Article 112</w:t>
            </w:r>
          </w:p>
        </w:tc>
        <w:tc>
          <w:tcPr>
            <w:tcW w:w="4829" w:type="dxa"/>
            <w:tcBorders>
              <w:top w:val="single" w:sz="2" w:space="0" w:color="auto"/>
              <w:left w:val="single" w:sz="2" w:space="0" w:color="auto"/>
              <w:bottom w:val="single" w:sz="2" w:space="0" w:color="auto"/>
              <w:right w:val="single" w:sz="2" w:space="0" w:color="auto"/>
            </w:tcBorders>
          </w:tcPr>
          <w:p w14:paraId="43FA5EC1" w14:textId="77777777" w:rsidR="00872AFE" w:rsidRPr="00711388" w:rsidRDefault="00872AFE" w:rsidP="00567869">
            <w:pPr>
              <w:pStyle w:val="NormalLeft"/>
              <w:rPr>
                <w:lang w:val="en-GB"/>
              </w:rPr>
            </w:pPr>
            <w:r w:rsidRPr="00711388">
              <w:rPr>
                <w:lang w:val="en-GB"/>
              </w:rPr>
              <w:t>Identifies whether the reported figures have been requested under Article 112(7) of Directive 2009/138/EC, to provide an estimate of the SCR using standard formula.</w:t>
            </w:r>
          </w:p>
          <w:p w14:paraId="7711FA56" w14:textId="77777777" w:rsidR="00872AFE" w:rsidRPr="00711388" w:rsidRDefault="00872AFE" w:rsidP="00567869">
            <w:pPr>
              <w:pStyle w:val="NormalLeft"/>
              <w:rPr>
                <w:lang w:val="en-GB"/>
              </w:rPr>
            </w:pPr>
            <w:r w:rsidRPr="00711388">
              <w:rPr>
                <w:lang w:val="en-GB"/>
              </w:rPr>
              <w:lastRenderedPageBreak/>
              <w:t>One of the options in the following closed list shall be used:</w:t>
            </w:r>
          </w:p>
          <w:p w14:paraId="07BDA87C" w14:textId="161282B2"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Article 112(7) reporting</w:t>
            </w:r>
          </w:p>
          <w:p w14:paraId="11F55E9D" w14:textId="4FFC47E7"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Regular reporting</w:t>
            </w:r>
          </w:p>
        </w:tc>
      </w:tr>
      <w:tr w:rsidR="00872AFE" w:rsidRPr="00711388" w14:paraId="5F6C1FF1" w14:textId="77777777" w:rsidTr="00567869">
        <w:tc>
          <w:tcPr>
            <w:tcW w:w="2414" w:type="dxa"/>
            <w:tcBorders>
              <w:top w:val="single" w:sz="2" w:space="0" w:color="auto"/>
              <w:left w:val="single" w:sz="2" w:space="0" w:color="auto"/>
              <w:bottom w:val="single" w:sz="2" w:space="0" w:color="auto"/>
              <w:right w:val="single" w:sz="2" w:space="0" w:color="auto"/>
            </w:tcBorders>
          </w:tcPr>
          <w:p w14:paraId="39937788" w14:textId="77777777" w:rsidR="00872AFE" w:rsidRPr="00711388" w:rsidRDefault="00872AFE" w:rsidP="00567869">
            <w:pPr>
              <w:pStyle w:val="NormalLeft"/>
              <w:rPr>
                <w:lang w:val="en-GB"/>
              </w:rPr>
            </w:pPr>
            <w:r w:rsidRPr="00711388">
              <w:rPr>
                <w:lang w:val="en-GB"/>
              </w:rPr>
              <w:lastRenderedPageBreak/>
              <w:t>Z0020</w:t>
            </w:r>
          </w:p>
        </w:tc>
        <w:tc>
          <w:tcPr>
            <w:tcW w:w="2043" w:type="dxa"/>
            <w:tcBorders>
              <w:top w:val="single" w:sz="2" w:space="0" w:color="auto"/>
              <w:left w:val="single" w:sz="2" w:space="0" w:color="auto"/>
              <w:bottom w:val="single" w:sz="2" w:space="0" w:color="auto"/>
              <w:right w:val="single" w:sz="2" w:space="0" w:color="auto"/>
            </w:tcBorders>
          </w:tcPr>
          <w:p w14:paraId="695D6456" w14:textId="203A6A0B"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fenced fund, matching adjustment portfolio or remaining part</w:t>
            </w:r>
          </w:p>
        </w:tc>
        <w:tc>
          <w:tcPr>
            <w:tcW w:w="4829" w:type="dxa"/>
            <w:tcBorders>
              <w:top w:val="single" w:sz="2" w:space="0" w:color="auto"/>
              <w:left w:val="single" w:sz="2" w:space="0" w:color="auto"/>
              <w:bottom w:val="single" w:sz="2" w:space="0" w:color="auto"/>
              <w:right w:val="single" w:sz="2" w:space="0" w:color="auto"/>
            </w:tcBorders>
          </w:tcPr>
          <w:p w14:paraId="3EDF1F78"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10C70B79" w14:textId="0BDBF1CF"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3F0FE25F" w14:textId="78C77A91"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0BC3C05E" w14:textId="77777777" w:rsidTr="00567869">
        <w:tc>
          <w:tcPr>
            <w:tcW w:w="2414" w:type="dxa"/>
            <w:tcBorders>
              <w:top w:val="single" w:sz="2" w:space="0" w:color="auto"/>
              <w:left w:val="single" w:sz="2" w:space="0" w:color="auto"/>
              <w:bottom w:val="single" w:sz="2" w:space="0" w:color="auto"/>
              <w:right w:val="single" w:sz="2" w:space="0" w:color="auto"/>
            </w:tcBorders>
          </w:tcPr>
          <w:p w14:paraId="52123AB0" w14:textId="77777777" w:rsidR="00872AFE" w:rsidRPr="00711388" w:rsidRDefault="00872AFE" w:rsidP="00567869">
            <w:pPr>
              <w:pStyle w:val="NormalLeft"/>
              <w:rPr>
                <w:lang w:val="en-GB"/>
              </w:rPr>
            </w:pPr>
            <w:r w:rsidRPr="00711388">
              <w:rPr>
                <w:lang w:val="en-GB"/>
              </w:rPr>
              <w:t>Z0030</w:t>
            </w:r>
          </w:p>
        </w:tc>
        <w:tc>
          <w:tcPr>
            <w:tcW w:w="2043" w:type="dxa"/>
            <w:tcBorders>
              <w:top w:val="single" w:sz="2" w:space="0" w:color="auto"/>
              <w:left w:val="single" w:sz="2" w:space="0" w:color="auto"/>
              <w:bottom w:val="single" w:sz="2" w:space="0" w:color="auto"/>
              <w:right w:val="single" w:sz="2" w:space="0" w:color="auto"/>
            </w:tcBorders>
          </w:tcPr>
          <w:p w14:paraId="20625F7C" w14:textId="77777777" w:rsidR="00872AFE" w:rsidRPr="00711388" w:rsidRDefault="00872AFE" w:rsidP="00567869">
            <w:pPr>
              <w:pStyle w:val="NormalLeft"/>
              <w:rPr>
                <w:lang w:val="en-GB"/>
              </w:rPr>
            </w:pPr>
            <w:r w:rsidRPr="00711388">
              <w:rPr>
                <w:lang w:val="en-GB"/>
              </w:rPr>
              <w:t>Fund/Portfolio number</w:t>
            </w:r>
          </w:p>
        </w:tc>
        <w:tc>
          <w:tcPr>
            <w:tcW w:w="4829" w:type="dxa"/>
            <w:tcBorders>
              <w:top w:val="single" w:sz="2" w:space="0" w:color="auto"/>
              <w:left w:val="single" w:sz="2" w:space="0" w:color="auto"/>
              <w:bottom w:val="single" w:sz="2" w:space="0" w:color="auto"/>
              <w:right w:val="single" w:sz="2" w:space="0" w:color="auto"/>
            </w:tcBorders>
          </w:tcPr>
          <w:p w14:paraId="78F5E0F3" w14:textId="77777777" w:rsidR="00872AFE" w:rsidRPr="00711388" w:rsidRDefault="00872AFE" w:rsidP="00567869">
            <w:pPr>
              <w:pStyle w:val="NormalLeft"/>
              <w:rPr>
                <w:lang w:val="en-GB"/>
              </w:rPr>
            </w:pPr>
            <w:r w:rsidRPr="00711388">
              <w:rPr>
                <w:lang w:val="en-GB"/>
              </w:rPr>
              <w:t>When item Z0020 = 1, identification number for a ring-fenced fund or matching adjustment portfolio. This number is attributed by the undertaking and must be consistent over time and with the fund/portfolio number reported in other templates.</w:t>
            </w:r>
          </w:p>
        </w:tc>
      </w:tr>
      <w:tr w:rsidR="00872AFE" w:rsidRPr="00711388" w14:paraId="12846276" w14:textId="77777777" w:rsidTr="00567869">
        <w:tc>
          <w:tcPr>
            <w:tcW w:w="2414" w:type="dxa"/>
            <w:tcBorders>
              <w:top w:val="single" w:sz="2" w:space="0" w:color="auto"/>
              <w:left w:val="single" w:sz="2" w:space="0" w:color="auto"/>
              <w:bottom w:val="single" w:sz="2" w:space="0" w:color="auto"/>
              <w:right w:val="single" w:sz="2" w:space="0" w:color="auto"/>
            </w:tcBorders>
          </w:tcPr>
          <w:p w14:paraId="6FB793D0" w14:textId="1833F9E5" w:rsidR="00872AFE" w:rsidRPr="00711388" w:rsidRDefault="00872AFE" w:rsidP="00567869">
            <w:pPr>
              <w:pStyle w:val="NormalLeft"/>
              <w:rPr>
                <w:lang w:val="en-GB"/>
              </w:rPr>
            </w:pPr>
            <w:r w:rsidRPr="00711388">
              <w:rPr>
                <w:lang w:val="en-GB"/>
              </w:rPr>
              <w:t>R0010</w:t>
            </w:r>
            <w:r w:rsidR="00711388" w:rsidRPr="00711388">
              <w:rPr>
                <w:lang w:val="en-GB"/>
              </w:rPr>
              <w:t>-</w:t>
            </w:r>
            <w:r w:rsidRPr="00711388">
              <w:rPr>
                <w:lang w:val="en-GB"/>
              </w:rPr>
              <w:t>R0050/C0030</w:t>
            </w:r>
          </w:p>
        </w:tc>
        <w:tc>
          <w:tcPr>
            <w:tcW w:w="2043" w:type="dxa"/>
            <w:tcBorders>
              <w:top w:val="single" w:sz="2" w:space="0" w:color="auto"/>
              <w:left w:val="single" w:sz="2" w:space="0" w:color="auto"/>
              <w:bottom w:val="single" w:sz="2" w:space="0" w:color="auto"/>
              <w:right w:val="single" w:sz="2" w:space="0" w:color="auto"/>
            </w:tcBorders>
          </w:tcPr>
          <w:p w14:paraId="70AE7F35" w14:textId="77777777" w:rsidR="00872AFE" w:rsidRPr="00711388" w:rsidRDefault="00872AFE" w:rsidP="00567869">
            <w:pPr>
              <w:pStyle w:val="NormalLeft"/>
              <w:rPr>
                <w:lang w:val="en-GB"/>
              </w:rPr>
            </w:pPr>
            <w:r w:rsidRPr="00711388">
              <w:rPr>
                <w:lang w:val="en-GB"/>
              </w:rPr>
              <w:t>Net solvency capital requirement</w:t>
            </w:r>
          </w:p>
        </w:tc>
        <w:tc>
          <w:tcPr>
            <w:tcW w:w="4829" w:type="dxa"/>
            <w:tcBorders>
              <w:top w:val="single" w:sz="2" w:space="0" w:color="auto"/>
              <w:left w:val="single" w:sz="2" w:space="0" w:color="auto"/>
              <w:bottom w:val="single" w:sz="2" w:space="0" w:color="auto"/>
              <w:right w:val="single" w:sz="2" w:space="0" w:color="auto"/>
            </w:tcBorders>
          </w:tcPr>
          <w:p w14:paraId="7152FCC7" w14:textId="77777777" w:rsidR="00872AFE" w:rsidRPr="00711388" w:rsidRDefault="00872AFE" w:rsidP="00567869">
            <w:pPr>
              <w:pStyle w:val="NormalLeft"/>
              <w:rPr>
                <w:lang w:val="en-GB"/>
              </w:rPr>
            </w:pPr>
            <w:r w:rsidRPr="00711388">
              <w:rPr>
                <w:lang w:val="en-GB"/>
              </w:rPr>
              <w:t>Amount of the net capital charge for each risk module, as calculated using the standard formula.</w:t>
            </w:r>
          </w:p>
          <w:p w14:paraId="17B8471F" w14:textId="77777777" w:rsidR="00872AFE" w:rsidRPr="00711388" w:rsidRDefault="00872AFE" w:rsidP="00567869">
            <w:pPr>
              <w:pStyle w:val="NormalLeft"/>
              <w:rPr>
                <w:lang w:val="en-GB"/>
              </w:rPr>
            </w:pPr>
            <w:r w:rsidRPr="00711388">
              <w:rPr>
                <w:lang w:val="en-GB"/>
              </w:rPr>
              <w:t xml:space="preserve">The difference between the net and the gross SCR is the consideration of the future discretionary benefits </w:t>
            </w:r>
            <w:r w:rsidRPr="00711388">
              <w:rPr>
                <w:rFonts w:eastAsia="Times New Roman"/>
                <w:lang w:val="en-GB" w:eastAsia="es-ES"/>
              </w:rPr>
              <w:t>in accordance with</w:t>
            </w:r>
            <w:r w:rsidRPr="00711388">
              <w:rPr>
                <w:lang w:val="en-GB"/>
              </w:rPr>
              <w:t xml:space="preserve"> Article 205 of Delegated Regulation (EU) 2015/35.</w:t>
            </w:r>
          </w:p>
          <w:p w14:paraId="138D283C" w14:textId="77777777" w:rsidR="00872AFE" w:rsidRPr="00711388" w:rsidRDefault="00872AFE" w:rsidP="00567869">
            <w:pPr>
              <w:pStyle w:val="NormalLeft"/>
              <w:rPr>
                <w:lang w:val="en-GB"/>
              </w:rPr>
            </w:pPr>
            <w:r w:rsidRPr="00711388">
              <w:rPr>
                <w:lang w:val="en-GB"/>
              </w:rPr>
              <w:t xml:space="preserve">This amount shall fully consider diversification effects </w:t>
            </w:r>
            <w:r w:rsidRPr="00711388">
              <w:rPr>
                <w:rFonts w:eastAsia="Times New Roman"/>
                <w:lang w:val="en-GB" w:eastAsia="es-ES"/>
              </w:rPr>
              <w:t xml:space="preserve">in accordance with </w:t>
            </w:r>
            <w:r w:rsidRPr="00711388">
              <w:rPr>
                <w:lang w:val="en-GB"/>
              </w:rPr>
              <w:t>Article 304 of Directive 2009/138/EC where applicable.</w:t>
            </w:r>
          </w:p>
          <w:p w14:paraId="294D5393" w14:textId="77777777" w:rsidR="00872AFE" w:rsidRPr="00711388" w:rsidRDefault="00872AFE" w:rsidP="00567869">
            <w:pPr>
              <w:pStyle w:val="NormalLeft"/>
              <w:rPr>
                <w:lang w:val="en-GB"/>
              </w:rPr>
            </w:pPr>
          </w:p>
          <w:p w14:paraId="168BF6B6" w14:textId="77777777" w:rsidR="00872AFE" w:rsidRPr="00711388" w:rsidRDefault="00872AFE" w:rsidP="00567869">
            <w:pPr>
              <w:pStyle w:val="NormalLeft"/>
              <w:rPr>
                <w:lang w:val="en-GB"/>
              </w:rPr>
            </w:pPr>
            <w:r w:rsidRPr="00711388">
              <w:rPr>
                <w:lang w:val="en-GB"/>
              </w:rPr>
              <w:t>These cells do not include the allocation of the adjustment due to the aggregation of the nSCR of the RFF/MAP at entity level. These figures represent the SCR as if there was no loss of diversification.</w:t>
            </w:r>
          </w:p>
        </w:tc>
      </w:tr>
      <w:tr w:rsidR="00872AFE" w:rsidRPr="00711388" w14:paraId="6AF5E576" w14:textId="77777777" w:rsidTr="00567869">
        <w:tc>
          <w:tcPr>
            <w:tcW w:w="2414" w:type="dxa"/>
            <w:tcBorders>
              <w:top w:val="single" w:sz="2" w:space="0" w:color="auto"/>
              <w:left w:val="single" w:sz="2" w:space="0" w:color="auto"/>
              <w:bottom w:val="single" w:sz="2" w:space="0" w:color="auto"/>
              <w:right w:val="single" w:sz="2" w:space="0" w:color="auto"/>
            </w:tcBorders>
          </w:tcPr>
          <w:p w14:paraId="7BC20123" w14:textId="1D569CB5" w:rsidR="00872AFE" w:rsidRPr="00711388" w:rsidRDefault="00872AFE" w:rsidP="00567869">
            <w:pPr>
              <w:pStyle w:val="NormalLeft"/>
              <w:rPr>
                <w:lang w:val="en-GB"/>
              </w:rPr>
            </w:pPr>
            <w:r w:rsidRPr="00711388">
              <w:rPr>
                <w:lang w:val="en-GB"/>
              </w:rPr>
              <w:t>R0010</w:t>
            </w:r>
            <w:r w:rsidR="00711388" w:rsidRPr="00711388">
              <w:rPr>
                <w:lang w:val="en-GB"/>
              </w:rPr>
              <w:t>-</w:t>
            </w:r>
            <w:r w:rsidRPr="00711388">
              <w:rPr>
                <w:lang w:val="en-GB"/>
              </w:rPr>
              <w:t>R0050/C0040</w:t>
            </w:r>
          </w:p>
        </w:tc>
        <w:tc>
          <w:tcPr>
            <w:tcW w:w="2043" w:type="dxa"/>
            <w:tcBorders>
              <w:top w:val="single" w:sz="2" w:space="0" w:color="auto"/>
              <w:left w:val="single" w:sz="2" w:space="0" w:color="auto"/>
              <w:bottom w:val="single" w:sz="2" w:space="0" w:color="auto"/>
              <w:right w:val="single" w:sz="2" w:space="0" w:color="auto"/>
            </w:tcBorders>
          </w:tcPr>
          <w:p w14:paraId="5CB2855D" w14:textId="77777777" w:rsidR="00872AFE" w:rsidRPr="00711388" w:rsidRDefault="00872AFE" w:rsidP="00567869">
            <w:pPr>
              <w:pStyle w:val="NormalLeft"/>
              <w:rPr>
                <w:lang w:val="en-GB"/>
              </w:rPr>
            </w:pPr>
            <w:r w:rsidRPr="00711388">
              <w:rPr>
                <w:lang w:val="en-GB"/>
              </w:rPr>
              <w:t>Gross solvency capital requirement</w:t>
            </w:r>
          </w:p>
        </w:tc>
        <w:tc>
          <w:tcPr>
            <w:tcW w:w="4829" w:type="dxa"/>
            <w:tcBorders>
              <w:top w:val="single" w:sz="2" w:space="0" w:color="auto"/>
              <w:left w:val="single" w:sz="2" w:space="0" w:color="auto"/>
              <w:bottom w:val="single" w:sz="2" w:space="0" w:color="auto"/>
              <w:right w:val="single" w:sz="2" w:space="0" w:color="auto"/>
            </w:tcBorders>
          </w:tcPr>
          <w:p w14:paraId="47B31F1F" w14:textId="77777777" w:rsidR="00872AFE" w:rsidRPr="00711388" w:rsidRDefault="00872AFE" w:rsidP="00567869">
            <w:pPr>
              <w:pStyle w:val="NormalLeft"/>
              <w:rPr>
                <w:lang w:val="en-GB"/>
              </w:rPr>
            </w:pPr>
            <w:r w:rsidRPr="00711388">
              <w:rPr>
                <w:lang w:val="en-GB"/>
              </w:rPr>
              <w:t>Amount of the gross capital charge for each risk module, as calculated using the standard formula.</w:t>
            </w:r>
          </w:p>
          <w:p w14:paraId="3DBDB60A" w14:textId="3F7684C4" w:rsidR="00872AFE" w:rsidRPr="00711388" w:rsidRDefault="00872AFE" w:rsidP="00567869">
            <w:pPr>
              <w:pStyle w:val="NormalLeft"/>
              <w:rPr>
                <w:lang w:val="en-GB"/>
              </w:rPr>
            </w:pPr>
            <w:r w:rsidRPr="00711388">
              <w:rPr>
                <w:lang w:val="en-GB"/>
              </w:rPr>
              <w:t>The difference between the net and the gross SCR is the consideration of the future discretionary benefits as laid down in</w:t>
            </w:r>
            <w:r w:rsidR="00E22B97" w:rsidRPr="00711388">
              <w:rPr>
                <w:lang w:val="en-GB"/>
              </w:rPr>
              <w:t xml:space="preserve"> Article 206</w:t>
            </w:r>
            <w:r w:rsidRPr="00711388">
              <w:rPr>
                <w:lang w:val="en-GB"/>
              </w:rPr>
              <w:t xml:space="preserve"> of Delegated Regulation (EU) 2015/35.</w:t>
            </w:r>
          </w:p>
          <w:p w14:paraId="31FD65F1" w14:textId="77777777" w:rsidR="00872AFE" w:rsidRPr="00711388" w:rsidRDefault="00872AFE" w:rsidP="00567869">
            <w:pPr>
              <w:pStyle w:val="NormalLeft"/>
              <w:rPr>
                <w:lang w:val="en-GB"/>
              </w:rPr>
            </w:pPr>
            <w:r w:rsidRPr="00711388">
              <w:rPr>
                <w:lang w:val="en-GB"/>
              </w:rPr>
              <w:lastRenderedPageBreak/>
              <w:t>This amount shall fully consider diversification effects as laid down in Article 304 of Directive 2009/138/EC where applicable.</w:t>
            </w:r>
          </w:p>
          <w:p w14:paraId="613C8CE4" w14:textId="77777777" w:rsidR="00872AFE" w:rsidRPr="00711388" w:rsidRDefault="00872AFE" w:rsidP="00567869">
            <w:pPr>
              <w:pStyle w:val="NormalLeft"/>
              <w:rPr>
                <w:lang w:val="en-GB"/>
              </w:rPr>
            </w:pPr>
            <w:r w:rsidRPr="00711388">
              <w:rPr>
                <w:lang w:val="en-GB"/>
              </w:rPr>
              <w:t>These cells do not include the allocation of the adjustment due to the aggregation of the nSCR of the RFF/MAP at entity level. These figures represent the SCR as if there was no loss of diversification.</w:t>
            </w:r>
          </w:p>
        </w:tc>
      </w:tr>
      <w:tr w:rsidR="00872AFE" w:rsidRPr="00711388" w14:paraId="581B1292" w14:textId="77777777" w:rsidTr="00567869">
        <w:tc>
          <w:tcPr>
            <w:tcW w:w="2414" w:type="dxa"/>
            <w:tcBorders>
              <w:top w:val="single" w:sz="2" w:space="0" w:color="auto"/>
              <w:left w:val="single" w:sz="2" w:space="0" w:color="auto"/>
              <w:bottom w:val="single" w:sz="2" w:space="0" w:color="auto"/>
              <w:right w:val="single" w:sz="2" w:space="0" w:color="auto"/>
            </w:tcBorders>
          </w:tcPr>
          <w:p w14:paraId="7670C983" w14:textId="438CA3C2" w:rsidR="00872AFE" w:rsidRPr="00711388" w:rsidRDefault="00872AFE" w:rsidP="00567869">
            <w:pPr>
              <w:pStyle w:val="NormalLeft"/>
              <w:rPr>
                <w:lang w:val="en-GB"/>
              </w:rPr>
            </w:pPr>
            <w:r w:rsidRPr="00711388">
              <w:rPr>
                <w:lang w:val="en-GB"/>
              </w:rPr>
              <w:lastRenderedPageBreak/>
              <w:t>R0010</w:t>
            </w:r>
            <w:r w:rsidR="00711388" w:rsidRPr="00711388">
              <w:rPr>
                <w:lang w:val="en-GB"/>
              </w:rPr>
              <w:t>-</w:t>
            </w:r>
            <w:r w:rsidRPr="00711388">
              <w:rPr>
                <w:lang w:val="en-GB"/>
              </w:rPr>
              <w:t>R0050/C0050</w:t>
            </w:r>
          </w:p>
        </w:tc>
        <w:tc>
          <w:tcPr>
            <w:tcW w:w="2043" w:type="dxa"/>
            <w:tcBorders>
              <w:top w:val="single" w:sz="2" w:space="0" w:color="auto"/>
              <w:left w:val="single" w:sz="2" w:space="0" w:color="auto"/>
              <w:bottom w:val="single" w:sz="2" w:space="0" w:color="auto"/>
              <w:right w:val="single" w:sz="2" w:space="0" w:color="auto"/>
            </w:tcBorders>
          </w:tcPr>
          <w:p w14:paraId="5FEFAB49" w14:textId="77777777" w:rsidR="00872AFE" w:rsidRPr="00711388" w:rsidRDefault="00872AFE" w:rsidP="00567869">
            <w:pPr>
              <w:pStyle w:val="NormalLeft"/>
              <w:rPr>
                <w:lang w:val="en-GB"/>
              </w:rPr>
            </w:pPr>
            <w:r w:rsidRPr="00711388">
              <w:rPr>
                <w:lang w:val="en-GB"/>
              </w:rPr>
              <w:t>Allocation of RFF adjustment due to RFF and Matching adjustments portfolios</w:t>
            </w:r>
          </w:p>
        </w:tc>
        <w:tc>
          <w:tcPr>
            <w:tcW w:w="4829" w:type="dxa"/>
            <w:tcBorders>
              <w:top w:val="single" w:sz="2" w:space="0" w:color="auto"/>
              <w:left w:val="single" w:sz="2" w:space="0" w:color="auto"/>
              <w:bottom w:val="single" w:sz="2" w:space="0" w:color="auto"/>
              <w:right w:val="single" w:sz="2" w:space="0" w:color="auto"/>
            </w:tcBorders>
          </w:tcPr>
          <w:p w14:paraId="088B03BD" w14:textId="77777777" w:rsidR="00872AFE" w:rsidRPr="00711388" w:rsidRDefault="00872AFE" w:rsidP="00567869">
            <w:pPr>
              <w:pStyle w:val="NormalLeft"/>
              <w:rPr>
                <w:lang w:val="en-GB"/>
              </w:rPr>
            </w:pPr>
            <w:r w:rsidRPr="00711388">
              <w:rPr>
                <w:lang w:val="en-GB"/>
              </w:rPr>
              <w:t>Part of the adjustment allocated to each risk module according to the procedure described in the general comments. This amount shall be positive.</w:t>
            </w:r>
          </w:p>
        </w:tc>
      </w:tr>
      <w:tr w:rsidR="00872AFE" w:rsidRPr="00711388" w14:paraId="2852C89A" w14:textId="77777777" w:rsidTr="00567869">
        <w:tc>
          <w:tcPr>
            <w:tcW w:w="2414" w:type="dxa"/>
            <w:tcBorders>
              <w:top w:val="single" w:sz="2" w:space="0" w:color="auto"/>
              <w:left w:val="single" w:sz="2" w:space="0" w:color="auto"/>
              <w:bottom w:val="single" w:sz="2" w:space="0" w:color="auto"/>
              <w:right w:val="single" w:sz="2" w:space="0" w:color="auto"/>
            </w:tcBorders>
          </w:tcPr>
          <w:p w14:paraId="21A44BA0" w14:textId="77777777" w:rsidR="00872AFE" w:rsidRPr="00711388" w:rsidRDefault="00872AFE" w:rsidP="00567869">
            <w:pPr>
              <w:pStyle w:val="NormalLeft"/>
              <w:rPr>
                <w:lang w:val="en-GB"/>
              </w:rPr>
            </w:pPr>
            <w:r w:rsidRPr="00711388">
              <w:rPr>
                <w:lang w:val="en-GB"/>
              </w:rPr>
              <w:t>R0060/C0030</w:t>
            </w:r>
          </w:p>
        </w:tc>
        <w:tc>
          <w:tcPr>
            <w:tcW w:w="2043" w:type="dxa"/>
            <w:tcBorders>
              <w:top w:val="single" w:sz="2" w:space="0" w:color="auto"/>
              <w:left w:val="single" w:sz="2" w:space="0" w:color="auto"/>
              <w:bottom w:val="single" w:sz="2" w:space="0" w:color="auto"/>
              <w:right w:val="single" w:sz="2" w:space="0" w:color="auto"/>
            </w:tcBorders>
          </w:tcPr>
          <w:p w14:paraId="36F5F1C6" w14:textId="77777777" w:rsidR="00872AFE" w:rsidRPr="00711388" w:rsidRDefault="00872AFE" w:rsidP="00567869">
            <w:pPr>
              <w:pStyle w:val="NormalLeft"/>
              <w:rPr>
                <w:lang w:val="en-GB"/>
              </w:rPr>
            </w:pPr>
            <w:r w:rsidRPr="00711388">
              <w:rPr>
                <w:lang w:val="en-GB"/>
              </w:rPr>
              <w:t>Net solvency capital requirement - Diversification</w:t>
            </w:r>
          </w:p>
        </w:tc>
        <w:tc>
          <w:tcPr>
            <w:tcW w:w="4829" w:type="dxa"/>
            <w:tcBorders>
              <w:top w:val="single" w:sz="2" w:space="0" w:color="auto"/>
              <w:left w:val="single" w:sz="2" w:space="0" w:color="auto"/>
              <w:bottom w:val="single" w:sz="2" w:space="0" w:color="auto"/>
              <w:right w:val="single" w:sz="2" w:space="0" w:color="auto"/>
            </w:tcBorders>
          </w:tcPr>
          <w:p w14:paraId="1448F8B2" w14:textId="77777777" w:rsidR="00872AFE" w:rsidRPr="00711388" w:rsidRDefault="00872AFE" w:rsidP="00567869">
            <w:pPr>
              <w:pStyle w:val="NormalLeft"/>
              <w:rPr>
                <w:lang w:val="en-GB"/>
              </w:rPr>
            </w:pPr>
            <w:r w:rsidRPr="00711388">
              <w:rPr>
                <w:lang w:val="en-GB"/>
              </w:rPr>
              <w:t>Amount of the diversification effects between Basic SCR of net risk modules, including diversification within each risk module, due to the application of the correlation matrix defined in Annex IV of Directive 2009/138/EC.</w:t>
            </w:r>
          </w:p>
          <w:p w14:paraId="4E798E3E" w14:textId="77777777" w:rsidR="00872AFE" w:rsidRPr="00711388" w:rsidRDefault="00872AFE" w:rsidP="00567869">
            <w:pPr>
              <w:pStyle w:val="NormalLeft"/>
              <w:rPr>
                <w:lang w:val="en-GB"/>
              </w:rPr>
            </w:pPr>
            <w:r w:rsidRPr="00711388">
              <w:rPr>
                <w:lang w:val="en-GB"/>
              </w:rPr>
              <w:t>This amount shall be reported as a negative value.</w:t>
            </w:r>
          </w:p>
        </w:tc>
      </w:tr>
      <w:tr w:rsidR="00872AFE" w:rsidRPr="00711388" w14:paraId="76EA7153" w14:textId="77777777" w:rsidTr="00567869">
        <w:trPr>
          <w:trHeight w:val="1861"/>
        </w:trPr>
        <w:tc>
          <w:tcPr>
            <w:tcW w:w="2414" w:type="dxa"/>
            <w:tcBorders>
              <w:top w:val="single" w:sz="2" w:space="0" w:color="auto"/>
              <w:left w:val="single" w:sz="2" w:space="0" w:color="auto"/>
              <w:bottom w:val="single" w:sz="4" w:space="0" w:color="auto"/>
              <w:right w:val="single" w:sz="2" w:space="0" w:color="auto"/>
            </w:tcBorders>
          </w:tcPr>
          <w:p w14:paraId="0AE67AE3" w14:textId="77777777" w:rsidR="00872AFE" w:rsidRPr="00711388" w:rsidRDefault="00872AFE" w:rsidP="00567869">
            <w:pPr>
              <w:pStyle w:val="NormalLeft"/>
              <w:rPr>
                <w:lang w:val="en-GB"/>
              </w:rPr>
            </w:pPr>
            <w:r w:rsidRPr="00711388">
              <w:rPr>
                <w:lang w:val="en-GB"/>
              </w:rPr>
              <w:t>R0060/C0040</w:t>
            </w:r>
          </w:p>
        </w:tc>
        <w:tc>
          <w:tcPr>
            <w:tcW w:w="2043" w:type="dxa"/>
            <w:tcBorders>
              <w:top w:val="single" w:sz="2" w:space="0" w:color="auto"/>
              <w:left w:val="single" w:sz="2" w:space="0" w:color="auto"/>
              <w:bottom w:val="single" w:sz="4" w:space="0" w:color="auto"/>
              <w:right w:val="single" w:sz="2" w:space="0" w:color="auto"/>
            </w:tcBorders>
          </w:tcPr>
          <w:p w14:paraId="4705201F" w14:textId="77777777" w:rsidR="00872AFE" w:rsidRPr="00711388" w:rsidRDefault="00872AFE" w:rsidP="00567869">
            <w:pPr>
              <w:pStyle w:val="NormalLeft"/>
              <w:rPr>
                <w:lang w:val="en-GB"/>
              </w:rPr>
            </w:pPr>
            <w:r w:rsidRPr="00711388">
              <w:rPr>
                <w:lang w:val="en-GB"/>
              </w:rPr>
              <w:t>Gross solvency capital requirement - Diversification</w:t>
            </w:r>
          </w:p>
        </w:tc>
        <w:tc>
          <w:tcPr>
            <w:tcW w:w="4829" w:type="dxa"/>
            <w:tcBorders>
              <w:top w:val="single" w:sz="2" w:space="0" w:color="auto"/>
              <w:left w:val="single" w:sz="2" w:space="0" w:color="auto"/>
              <w:bottom w:val="single" w:sz="4" w:space="0" w:color="auto"/>
              <w:right w:val="single" w:sz="2" w:space="0" w:color="auto"/>
            </w:tcBorders>
          </w:tcPr>
          <w:p w14:paraId="2AAE0DF2" w14:textId="77777777" w:rsidR="00872AFE" w:rsidRPr="00711388" w:rsidRDefault="00872AFE" w:rsidP="00567869">
            <w:pPr>
              <w:pStyle w:val="NormalLeft"/>
              <w:rPr>
                <w:lang w:val="en-GB"/>
              </w:rPr>
            </w:pPr>
            <w:r w:rsidRPr="00711388">
              <w:rPr>
                <w:lang w:val="en-GB"/>
              </w:rPr>
              <w:t>Amount of the diversification effects between Basic SCR of gross risk modules, including diversification within each risk module, due to the application of the correlation matrix defined in Annex IV of Directive 2009/138/EC.</w:t>
            </w:r>
          </w:p>
          <w:p w14:paraId="7259B7BB" w14:textId="77777777" w:rsidR="00872AFE" w:rsidRPr="00711388" w:rsidRDefault="00872AFE" w:rsidP="00567869">
            <w:pPr>
              <w:pStyle w:val="NormalLeft"/>
              <w:rPr>
                <w:lang w:val="en-GB"/>
              </w:rPr>
            </w:pPr>
            <w:r w:rsidRPr="00711388">
              <w:rPr>
                <w:lang w:val="en-GB"/>
              </w:rPr>
              <w:t>This amount shall be reported as a negative value.</w:t>
            </w:r>
          </w:p>
        </w:tc>
      </w:tr>
      <w:tr w:rsidR="00872AFE" w:rsidRPr="00711388" w14:paraId="0551B875" w14:textId="77777777" w:rsidTr="00567869">
        <w:tc>
          <w:tcPr>
            <w:tcW w:w="2414" w:type="dxa"/>
            <w:tcBorders>
              <w:top w:val="single" w:sz="2" w:space="0" w:color="auto"/>
              <w:left w:val="single" w:sz="2" w:space="0" w:color="auto"/>
              <w:bottom w:val="single" w:sz="2" w:space="0" w:color="auto"/>
              <w:right w:val="single" w:sz="2" w:space="0" w:color="auto"/>
            </w:tcBorders>
          </w:tcPr>
          <w:p w14:paraId="1B0A68AD" w14:textId="77777777" w:rsidR="00872AFE" w:rsidRPr="00711388" w:rsidRDefault="00872AFE" w:rsidP="00567869">
            <w:pPr>
              <w:pStyle w:val="NormalLeft"/>
              <w:rPr>
                <w:lang w:val="en-GB"/>
              </w:rPr>
            </w:pPr>
            <w:r w:rsidRPr="00711388">
              <w:rPr>
                <w:lang w:val="en-GB"/>
              </w:rPr>
              <w:t>R0070/C0030</w:t>
            </w:r>
          </w:p>
        </w:tc>
        <w:tc>
          <w:tcPr>
            <w:tcW w:w="2043" w:type="dxa"/>
            <w:tcBorders>
              <w:top w:val="single" w:sz="2" w:space="0" w:color="auto"/>
              <w:left w:val="single" w:sz="2" w:space="0" w:color="auto"/>
              <w:bottom w:val="single" w:sz="2" w:space="0" w:color="auto"/>
              <w:right w:val="single" w:sz="2" w:space="0" w:color="auto"/>
            </w:tcBorders>
          </w:tcPr>
          <w:p w14:paraId="795E817F" w14:textId="77777777" w:rsidR="00872AFE" w:rsidRPr="00711388" w:rsidRDefault="00872AFE" w:rsidP="00567869">
            <w:pPr>
              <w:pStyle w:val="NormalLeft"/>
              <w:rPr>
                <w:lang w:val="en-GB"/>
              </w:rPr>
            </w:pPr>
            <w:r w:rsidRPr="00711388">
              <w:rPr>
                <w:lang w:val="en-GB"/>
              </w:rPr>
              <w:t>Net solvency capital requirement - Intangible asset risk</w:t>
            </w:r>
          </w:p>
        </w:tc>
        <w:tc>
          <w:tcPr>
            <w:tcW w:w="4829" w:type="dxa"/>
            <w:tcBorders>
              <w:top w:val="single" w:sz="2" w:space="0" w:color="auto"/>
              <w:left w:val="single" w:sz="2" w:space="0" w:color="auto"/>
              <w:bottom w:val="single" w:sz="2" w:space="0" w:color="auto"/>
              <w:right w:val="single" w:sz="2" w:space="0" w:color="auto"/>
            </w:tcBorders>
          </w:tcPr>
          <w:p w14:paraId="399ADE5F" w14:textId="2A168F04" w:rsidR="00872AFE" w:rsidRPr="00711388" w:rsidRDefault="00872AFE" w:rsidP="00567869">
            <w:pPr>
              <w:pStyle w:val="NormalLeft"/>
              <w:rPr>
                <w:lang w:val="en-GB"/>
              </w:rPr>
            </w:pPr>
            <w:r w:rsidRPr="00711388">
              <w:rPr>
                <w:lang w:val="en-GB"/>
              </w:rPr>
              <w:t>Amount of the capital charge, after the adjustment for the loss</w:t>
            </w:r>
            <w:r w:rsidR="00711388" w:rsidRPr="00711388">
              <w:rPr>
                <w:lang w:val="en-GB"/>
              </w:rPr>
              <w:t>-</w:t>
            </w:r>
            <w:r w:rsidRPr="00711388">
              <w:rPr>
                <w:lang w:val="en-GB"/>
              </w:rPr>
              <w:t>absorbing capacity of technical provisions, for intangible assets risk, as calculated using the standard formula.</w:t>
            </w:r>
          </w:p>
        </w:tc>
      </w:tr>
      <w:tr w:rsidR="00872AFE" w:rsidRPr="00711388" w14:paraId="2A6B8AFD" w14:textId="77777777" w:rsidTr="00567869">
        <w:trPr>
          <w:trHeight w:val="1506"/>
        </w:trPr>
        <w:tc>
          <w:tcPr>
            <w:tcW w:w="2414" w:type="dxa"/>
            <w:tcBorders>
              <w:top w:val="single" w:sz="2" w:space="0" w:color="auto"/>
              <w:left w:val="single" w:sz="2" w:space="0" w:color="auto"/>
              <w:bottom w:val="single" w:sz="4" w:space="0" w:color="auto"/>
              <w:right w:val="single" w:sz="2" w:space="0" w:color="auto"/>
            </w:tcBorders>
          </w:tcPr>
          <w:p w14:paraId="2B1E2118" w14:textId="77777777" w:rsidR="00872AFE" w:rsidRPr="00711388" w:rsidRDefault="00872AFE" w:rsidP="00567869">
            <w:pPr>
              <w:pStyle w:val="NormalLeft"/>
              <w:rPr>
                <w:lang w:val="en-GB"/>
              </w:rPr>
            </w:pPr>
            <w:r w:rsidRPr="00711388">
              <w:rPr>
                <w:lang w:val="en-GB"/>
              </w:rPr>
              <w:t>R0070/C0040</w:t>
            </w:r>
          </w:p>
        </w:tc>
        <w:tc>
          <w:tcPr>
            <w:tcW w:w="2043" w:type="dxa"/>
            <w:tcBorders>
              <w:top w:val="single" w:sz="2" w:space="0" w:color="auto"/>
              <w:left w:val="single" w:sz="2" w:space="0" w:color="auto"/>
              <w:bottom w:val="single" w:sz="4" w:space="0" w:color="auto"/>
              <w:right w:val="single" w:sz="2" w:space="0" w:color="auto"/>
            </w:tcBorders>
          </w:tcPr>
          <w:p w14:paraId="3DE85F39" w14:textId="77777777" w:rsidR="00872AFE" w:rsidRPr="00711388" w:rsidRDefault="00872AFE" w:rsidP="00567869">
            <w:pPr>
              <w:pStyle w:val="NormalLeft"/>
              <w:rPr>
                <w:lang w:val="en-GB"/>
              </w:rPr>
            </w:pPr>
            <w:r w:rsidRPr="00711388">
              <w:rPr>
                <w:lang w:val="en-GB"/>
              </w:rPr>
              <w:t>Gross solvency capital requirement - Intangible assets risk</w:t>
            </w:r>
          </w:p>
        </w:tc>
        <w:tc>
          <w:tcPr>
            <w:tcW w:w="4829" w:type="dxa"/>
            <w:tcBorders>
              <w:top w:val="single" w:sz="2" w:space="0" w:color="auto"/>
              <w:left w:val="single" w:sz="2" w:space="0" w:color="auto"/>
              <w:bottom w:val="single" w:sz="4" w:space="0" w:color="auto"/>
              <w:right w:val="single" w:sz="2" w:space="0" w:color="auto"/>
            </w:tcBorders>
          </w:tcPr>
          <w:p w14:paraId="1699EED1" w14:textId="77777777" w:rsidR="00872AFE" w:rsidRPr="00711388" w:rsidRDefault="00872AFE" w:rsidP="00567869">
            <w:pPr>
              <w:pStyle w:val="NormalLeft"/>
              <w:rPr>
                <w:lang w:val="en-GB"/>
              </w:rPr>
            </w:pPr>
            <w:r w:rsidRPr="00711388">
              <w:rPr>
                <w:lang w:val="en-GB"/>
              </w:rPr>
              <w:t>The future discretionary benefits in accordance with Article 205 of the Delegated Regulation (EU) 2015/35 for intangible assets risk is zero under standard formula, hence R0070/C0040 equals R0070/C0030.</w:t>
            </w:r>
          </w:p>
        </w:tc>
      </w:tr>
      <w:tr w:rsidR="00872AFE" w:rsidRPr="00711388" w14:paraId="3F72410F" w14:textId="77777777" w:rsidTr="00567869">
        <w:tc>
          <w:tcPr>
            <w:tcW w:w="2414" w:type="dxa"/>
            <w:tcBorders>
              <w:top w:val="single" w:sz="2" w:space="0" w:color="auto"/>
              <w:left w:val="single" w:sz="2" w:space="0" w:color="auto"/>
              <w:bottom w:val="single" w:sz="2" w:space="0" w:color="auto"/>
              <w:right w:val="single" w:sz="2" w:space="0" w:color="auto"/>
            </w:tcBorders>
          </w:tcPr>
          <w:p w14:paraId="7ABFD530" w14:textId="77777777" w:rsidR="00872AFE" w:rsidRPr="00711388" w:rsidRDefault="00872AFE" w:rsidP="00567869">
            <w:pPr>
              <w:pStyle w:val="NormalLeft"/>
              <w:rPr>
                <w:lang w:val="en-GB"/>
              </w:rPr>
            </w:pPr>
            <w:r w:rsidRPr="00711388">
              <w:rPr>
                <w:lang w:val="en-GB"/>
              </w:rPr>
              <w:t>R0100/C0030</w:t>
            </w:r>
          </w:p>
        </w:tc>
        <w:tc>
          <w:tcPr>
            <w:tcW w:w="2043" w:type="dxa"/>
            <w:tcBorders>
              <w:top w:val="single" w:sz="2" w:space="0" w:color="auto"/>
              <w:left w:val="single" w:sz="2" w:space="0" w:color="auto"/>
              <w:bottom w:val="single" w:sz="2" w:space="0" w:color="auto"/>
              <w:right w:val="single" w:sz="2" w:space="0" w:color="auto"/>
            </w:tcBorders>
          </w:tcPr>
          <w:p w14:paraId="2C628501" w14:textId="3BB780E7" w:rsidR="00872AFE" w:rsidRPr="00711388" w:rsidRDefault="00872AFE" w:rsidP="00567869">
            <w:pPr>
              <w:pStyle w:val="NormalLeft"/>
              <w:rPr>
                <w:lang w:val="en-GB"/>
              </w:rPr>
            </w:pPr>
            <w:r w:rsidRPr="00711388">
              <w:rPr>
                <w:lang w:val="en-GB"/>
              </w:rPr>
              <w:t xml:space="preserve">Net solvency capital requirement </w:t>
            </w:r>
            <w:r w:rsidR="00845F43" w:rsidRPr="00711388">
              <w:rPr>
                <w:lang w:val="en-GB"/>
              </w:rPr>
              <w:t>-</w:t>
            </w:r>
            <w:r w:rsidRPr="00711388">
              <w:rPr>
                <w:lang w:val="en-GB"/>
              </w:rPr>
              <w:t xml:space="preserve"> Basic Solvency </w:t>
            </w:r>
            <w:r w:rsidRPr="00711388">
              <w:rPr>
                <w:lang w:val="en-GB"/>
              </w:rPr>
              <w:lastRenderedPageBreak/>
              <w:t>Capital Requirement</w:t>
            </w:r>
          </w:p>
        </w:tc>
        <w:tc>
          <w:tcPr>
            <w:tcW w:w="4829" w:type="dxa"/>
            <w:tcBorders>
              <w:top w:val="single" w:sz="2" w:space="0" w:color="auto"/>
              <w:left w:val="single" w:sz="2" w:space="0" w:color="auto"/>
              <w:bottom w:val="single" w:sz="2" w:space="0" w:color="auto"/>
              <w:right w:val="single" w:sz="2" w:space="0" w:color="auto"/>
            </w:tcBorders>
          </w:tcPr>
          <w:p w14:paraId="5A9546DC" w14:textId="6CA058EB" w:rsidR="00872AFE" w:rsidRPr="00711388" w:rsidRDefault="00872AFE" w:rsidP="00567869">
            <w:pPr>
              <w:pStyle w:val="NormalLeft"/>
              <w:rPr>
                <w:lang w:val="en-GB"/>
              </w:rPr>
            </w:pPr>
            <w:r w:rsidRPr="00711388">
              <w:rPr>
                <w:lang w:val="en-GB"/>
              </w:rPr>
              <w:lastRenderedPageBreak/>
              <w:t xml:space="preserve">Amount of the basic capital requirements, after the consideration of future discretionary benefits as laid down in </w:t>
            </w:r>
            <w:r w:rsidR="00E22B97" w:rsidRPr="00711388">
              <w:rPr>
                <w:lang w:val="en-GB"/>
              </w:rPr>
              <w:t>Article 206</w:t>
            </w:r>
            <w:r w:rsidRPr="00711388">
              <w:rPr>
                <w:lang w:val="en-GB"/>
              </w:rPr>
              <w:t xml:space="preserve"> of </w:t>
            </w:r>
            <w:r w:rsidRPr="00711388">
              <w:rPr>
                <w:lang w:val="en-GB"/>
              </w:rPr>
              <w:lastRenderedPageBreak/>
              <w:t>Delegated Regulation (EU) 2015/35, as calculated using the standard formula.</w:t>
            </w:r>
          </w:p>
          <w:p w14:paraId="2BCC5B69" w14:textId="77777777" w:rsidR="00872AFE" w:rsidRPr="00711388" w:rsidRDefault="00872AFE" w:rsidP="00567869">
            <w:pPr>
              <w:pStyle w:val="NormalLeft"/>
              <w:rPr>
                <w:lang w:val="en-GB"/>
              </w:rPr>
            </w:pPr>
            <w:r w:rsidRPr="00711388">
              <w:rPr>
                <w:lang w:val="en-GB"/>
              </w:rPr>
              <w:t>This amount shall fully consider the diversification effects referred to in Article 304 of Directive 2009/138/EC where applicable.</w:t>
            </w:r>
          </w:p>
          <w:p w14:paraId="59DB9DCA" w14:textId="77777777" w:rsidR="00872AFE" w:rsidRPr="00711388" w:rsidRDefault="00872AFE" w:rsidP="00567869">
            <w:pPr>
              <w:pStyle w:val="NormalLeft"/>
              <w:rPr>
                <w:lang w:val="en-GB"/>
              </w:rPr>
            </w:pPr>
            <w:r w:rsidRPr="00711388">
              <w:rPr>
                <w:lang w:val="en-GB"/>
              </w:rPr>
              <w:t>This cell does not include the allocation of the adjustment due to the aggregation of the nSCR of the RFF/MAP at entity level. These figures represent the SCR as if there was no loss of diversification.</w:t>
            </w:r>
          </w:p>
          <w:p w14:paraId="594135A2" w14:textId="77777777" w:rsidR="00872AFE" w:rsidRPr="00711388" w:rsidRDefault="00872AFE" w:rsidP="00567869">
            <w:pPr>
              <w:pStyle w:val="NormalLeft"/>
              <w:rPr>
                <w:lang w:val="en-GB"/>
              </w:rPr>
            </w:pPr>
          </w:p>
          <w:p w14:paraId="35B36D3B" w14:textId="77777777" w:rsidR="00872AFE" w:rsidRPr="00711388" w:rsidRDefault="00872AFE" w:rsidP="00567869">
            <w:pPr>
              <w:pStyle w:val="NormalLeft"/>
              <w:rPr>
                <w:lang w:val="en-GB"/>
              </w:rPr>
            </w:pPr>
            <w:r w:rsidRPr="00711388">
              <w:rPr>
                <w:lang w:val="en-GB"/>
              </w:rPr>
              <w:t>This amount shall be calculated as a sum of the net capital charges for each risk module within the standard formula, including adjustment for diversification effect within standard formula.</w:t>
            </w:r>
          </w:p>
        </w:tc>
      </w:tr>
      <w:tr w:rsidR="00872AFE" w:rsidRPr="00711388" w14:paraId="1BB3C99C" w14:textId="77777777" w:rsidTr="00567869">
        <w:trPr>
          <w:trHeight w:val="137"/>
        </w:trPr>
        <w:tc>
          <w:tcPr>
            <w:tcW w:w="2414" w:type="dxa"/>
            <w:tcBorders>
              <w:top w:val="single" w:sz="2" w:space="0" w:color="auto"/>
              <w:left w:val="single" w:sz="2" w:space="0" w:color="auto"/>
              <w:bottom w:val="single" w:sz="4" w:space="0" w:color="auto"/>
              <w:right w:val="single" w:sz="2" w:space="0" w:color="auto"/>
            </w:tcBorders>
          </w:tcPr>
          <w:p w14:paraId="1D36A103" w14:textId="77777777" w:rsidR="00872AFE" w:rsidRPr="00711388" w:rsidRDefault="00872AFE" w:rsidP="00567869">
            <w:pPr>
              <w:pStyle w:val="NormalLeft"/>
              <w:rPr>
                <w:lang w:val="en-GB"/>
              </w:rPr>
            </w:pPr>
            <w:r w:rsidRPr="00711388">
              <w:rPr>
                <w:lang w:val="en-GB"/>
              </w:rPr>
              <w:lastRenderedPageBreak/>
              <w:t>R0100/C0040</w:t>
            </w:r>
          </w:p>
        </w:tc>
        <w:tc>
          <w:tcPr>
            <w:tcW w:w="2043" w:type="dxa"/>
            <w:tcBorders>
              <w:top w:val="single" w:sz="2" w:space="0" w:color="auto"/>
              <w:left w:val="single" w:sz="2" w:space="0" w:color="auto"/>
              <w:bottom w:val="single" w:sz="4" w:space="0" w:color="auto"/>
              <w:right w:val="single" w:sz="2" w:space="0" w:color="auto"/>
            </w:tcBorders>
          </w:tcPr>
          <w:p w14:paraId="53CBAB48" w14:textId="635242E6" w:rsidR="00872AFE" w:rsidRPr="00711388" w:rsidRDefault="00872AFE" w:rsidP="00567869">
            <w:pPr>
              <w:pStyle w:val="NormalLeft"/>
              <w:rPr>
                <w:lang w:val="en-GB"/>
              </w:rPr>
            </w:pPr>
            <w:r w:rsidRPr="00711388">
              <w:rPr>
                <w:lang w:val="en-GB"/>
              </w:rPr>
              <w:t xml:space="preserve">Gross solvency capital requirement </w:t>
            </w:r>
            <w:r w:rsidR="00845F43" w:rsidRPr="00711388">
              <w:rPr>
                <w:lang w:val="en-GB"/>
              </w:rPr>
              <w:t>-</w:t>
            </w:r>
            <w:r w:rsidRPr="00711388">
              <w:rPr>
                <w:lang w:val="en-GB"/>
              </w:rPr>
              <w:t xml:space="preserve"> Basic Solvency Capital Requirement</w:t>
            </w:r>
          </w:p>
        </w:tc>
        <w:tc>
          <w:tcPr>
            <w:tcW w:w="4829" w:type="dxa"/>
            <w:tcBorders>
              <w:top w:val="single" w:sz="2" w:space="0" w:color="auto"/>
              <w:left w:val="single" w:sz="2" w:space="0" w:color="auto"/>
              <w:bottom w:val="single" w:sz="4" w:space="0" w:color="auto"/>
              <w:right w:val="single" w:sz="2" w:space="0" w:color="auto"/>
            </w:tcBorders>
          </w:tcPr>
          <w:p w14:paraId="4776D607" w14:textId="77777777" w:rsidR="00872AFE" w:rsidRPr="00711388" w:rsidRDefault="00872AFE" w:rsidP="00567869">
            <w:pPr>
              <w:pStyle w:val="NormalLeft"/>
              <w:rPr>
                <w:lang w:val="en-GB"/>
              </w:rPr>
            </w:pPr>
            <w:r w:rsidRPr="00711388">
              <w:rPr>
                <w:lang w:val="en-GB"/>
              </w:rPr>
              <w:t>Amount of the basic capital requirements, before the consideration of future discretionary benefits referred to in Article 205 of Delegated Regulation (EU) 2015/35, as calculated using the standard formula.</w:t>
            </w:r>
          </w:p>
          <w:p w14:paraId="34FDA176" w14:textId="77777777" w:rsidR="00872AFE" w:rsidRPr="00711388" w:rsidRDefault="00872AFE" w:rsidP="00567869">
            <w:pPr>
              <w:pStyle w:val="NormalLeft"/>
              <w:rPr>
                <w:lang w:val="en-GB"/>
              </w:rPr>
            </w:pPr>
            <w:r w:rsidRPr="00711388">
              <w:rPr>
                <w:lang w:val="en-GB"/>
              </w:rPr>
              <w:t>This amount shall fully consider diversification effects as laid down in Article 304 of Directive 2009/138/EC where applicable.</w:t>
            </w:r>
          </w:p>
          <w:p w14:paraId="0127FA52" w14:textId="77777777" w:rsidR="00872AFE" w:rsidRPr="00711388" w:rsidRDefault="00872AFE" w:rsidP="00567869">
            <w:pPr>
              <w:pStyle w:val="NormalLeft"/>
              <w:rPr>
                <w:lang w:val="en-GB"/>
              </w:rPr>
            </w:pPr>
            <w:r w:rsidRPr="00711388">
              <w:rPr>
                <w:lang w:val="en-GB"/>
              </w:rPr>
              <w:t>This cell does not include the allocation of the adjustment due to the aggregation of the nSCR of the RFF/MAP at entity level. These figures represent the SCR as if there was no loss of diversification.</w:t>
            </w:r>
          </w:p>
          <w:p w14:paraId="75BAD615" w14:textId="77777777" w:rsidR="00872AFE" w:rsidRPr="00711388" w:rsidRDefault="00872AFE" w:rsidP="00567869">
            <w:pPr>
              <w:pStyle w:val="NormalLeft"/>
              <w:rPr>
                <w:lang w:val="en-GB"/>
              </w:rPr>
            </w:pPr>
            <w:r w:rsidRPr="00711388">
              <w:rPr>
                <w:lang w:val="en-GB"/>
              </w:rPr>
              <w:t>This amount shall be calculated as a sum of the gross capital charges for each risk module within the standard formula, including adjustment for diversification effect within standard formula</w:t>
            </w:r>
          </w:p>
        </w:tc>
      </w:tr>
      <w:tr w:rsidR="00872AFE" w:rsidRPr="00711388" w14:paraId="47AA7656"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5B4A2CED" w14:textId="77777777" w:rsidR="00872AFE" w:rsidRPr="00711388" w:rsidRDefault="00872AFE" w:rsidP="00567869">
            <w:pPr>
              <w:pStyle w:val="NormalCentered"/>
              <w:jc w:val="left"/>
              <w:rPr>
                <w:lang w:val="en-GB"/>
              </w:rPr>
            </w:pPr>
            <w:r w:rsidRPr="00711388">
              <w:rPr>
                <w:i/>
                <w:iCs/>
                <w:lang w:val="en-GB"/>
              </w:rPr>
              <w:t>Calculation of Solvency Capital Requirement</w:t>
            </w:r>
          </w:p>
        </w:tc>
      </w:tr>
      <w:tr w:rsidR="00872AFE" w:rsidRPr="00711388" w14:paraId="32B62490" w14:textId="77777777" w:rsidTr="00567869">
        <w:tc>
          <w:tcPr>
            <w:tcW w:w="2414" w:type="dxa"/>
            <w:tcBorders>
              <w:top w:val="single" w:sz="2" w:space="0" w:color="auto"/>
              <w:left w:val="single" w:sz="2" w:space="0" w:color="auto"/>
              <w:bottom w:val="single" w:sz="2" w:space="0" w:color="auto"/>
              <w:right w:val="single" w:sz="2" w:space="0" w:color="auto"/>
            </w:tcBorders>
          </w:tcPr>
          <w:p w14:paraId="718A8CD8" w14:textId="77777777" w:rsidR="00872AFE" w:rsidRPr="00711388" w:rsidRDefault="00872AFE" w:rsidP="00567869">
            <w:pPr>
              <w:pStyle w:val="NormalLeft"/>
              <w:rPr>
                <w:lang w:val="en-GB"/>
              </w:rPr>
            </w:pPr>
            <w:r w:rsidRPr="00711388">
              <w:rPr>
                <w:lang w:val="en-GB"/>
              </w:rPr>
              <w:t>R0120/C0100</w:t>
            </w:r>
          </w:p>
        </w:tc>
        <w:tc>
          <w:tcPr>
            <w:tcW w:w="2043" w:type="dxa"/>
            <w:tcBorders>
              <w:top w:val="single" w:sz="2" w:space="0" w:color="auto"/>
              <w:left w:val="single" w:sz="2" w:space="0" w:color="auto"/>
              <w:bottom w:val="single" w:sz="2" w:space="0" w:color="auto"/>
              <w:right w:val="single" w:sz="2" w:space="0" w:color="auto"/>
            </w:tcBorders>
          </w:tcPr>
          <w:p w14:paraId="6B4A1EDF" w14:textId="77777777" w:rsidR="00872AFE" w:rsidRPr="00711388" w:rsidRDefault="00872AFE" w:rsidP="00567869">
            <w:pPr>
              <w:pStyle w:val="NormalLeft"/>
              <w:rPr>
                <w:lang w:val="en-GB"/>
              </w:rPr>
            </w:pPr>
            <w:r w:rsidRPr="00711388">
              <w:rPr>
                <w:lang w:val="en-GB"/>
              </w:rPr>
              <w:t>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158F3A24" w14:textId="77777777" w:rsidR="00872AFE" w:rsidRPr="00711388" w:rsidRDefault="00872AFE" w:rsidP="00567869">
            <w:pPr>
              <w:pStyle w:val="NormalLeft"/>
              <w:rPr>
                <w:lang w:val="en-GB"/>
              </w:rPr>
            </w:pPr>
            <w:r w:rsidRPr="00711388">
              <w:rPr>
                <w:lang w:val="en-GB"/>
              </w:rPr>
              <w:t>Adjustment to correct the bias on SCR calculation due to aggregation of RFF/MAP nSCR at risk module level. This amount shall be positive.</w:t>
            </w:r>
          </w:p>
        </w:tc>
      </w:tr>
      <w:tr w:rsidR="00872AFE" w:rsidRPr="00711388" w14:paraId="28A8E11C" w14:textId="77777777" w:rsidTr="00567869">
        <w:tc>
          <w:tcPr>
            <w:tcW w:w="2414" w:type="dxa"/>
            <w:tcBorders>
              <w:top w:val="single" w:sz="2" w:space="0" w:color="auto"/>
              <w:left w:val="single" w:sz="2" w:space="0" w:color="auto"/>
              <w:bottom w:val="single" w:sz="2" w:space="0" w:color="auto"/>
              <w:right w:val="single" w:sz="2" w:space="0" w:color="auto"/>
            </w:tcBorders>
          </w:tcPr>
          <w:p w14:paraId="10A5659B" w14:textId="77777777" w:rsidR="00872AFE" w:rsidRPr="00711388" w:rsidRDefault="00872AFE" w:rsidP="00567869">
            <w:pPr>
              <w:pStyle w:val="NormalLeft"/>
              <w:rPr>
                <w:lang w:val="en-GB"/>
              </w:rPr>
            </w:pPr>
            <w:r w:rsidRPr="00711388">
              <w:rPr>
                <w:lang w:val="en-GB"/>
              </w:rPr>
              <w:t>R0130/C0100</w:t>
            </w:r>
          </w:p>
        </w:tc>
        <w:tc>
          <w:tcPr>
            <w:tcW w:w="2043" w:type="dxa"/>
            <w:tcBorders>
              <w:top w:val="single" w:sz="2" w:space="0" w:color="auto"/>
              <w:left w:val="single" w:sz="2" w:space="0" w:color="auto"/>
              <w:bottom w:val="single" w:sz="2" w:space="0" w:color="auto"/>
              <w:right w:val="single" w:sz="2" w:space="0" w:color="auto"/>
            </w:tcBorders>
          </w:tcPr>
          <w:p w14:paraId="3437B51D" w14:textId="77777777" w:rsidR="00872AFE" w:rsidRPr="00711388" w:rsidRDefault="00872AFE" w:rsidP="00567869">
            <w:pPr>
              <w:pStyle w:val="NormalLeft"/>
              <w:rPr>
                <w:lang w:val="en-GB"/>
              </w:rPr>
            </w:pPr>
            <w:r w:rsidRPr="00711388">
              <w:rPr>
                <w:lang w:val="en-GB"/>
              </w:rPr>
              <w:t>Operational risk</w:t>
            </w:r>
          </w:p>
        </w:tc>
        <w:tc>
          <w:tcPr>
            <w:tcW w:w="4829" w:type="dxa"/>
            <w:tcBorders>
              <w:top w:val="single" w:sz="2" w:space="0" w:color="auto"/>
              <w:left w:val="single" w:sz="2" w:space="0" w:color="auto"/>
              <w:bottom w:val="single" w:sz="2" w:space="0" w:color="auto"/>
              <w:right w:val="single" w:sz="2" w:space="0" w:color="auto"/>
            </w:tcBorders>
          </w:tcPr>
          <w:p w14:paraId="582BF027" w14:textId="77777777" w:rsidR="00872AFE" w:rsidRPr="00711388" w:rsidRDefault="00872AFE" w:rsidP="00567869">
            <w:pPr>
              <w:pStyle w:val="NormalLeft"/>
              <w:rPr>
                <w:lang w:val="en-GB"/>
              </w:rPr>
            </w:pPr>
            <w:r w:rsidRPr="00711388">
              <w:rPr>
                <w:lang w:val="en-GB"/>
              </w:rPr>
              <w:t>Amount of the capital requirements for operational risk module as calculated using the standard formula.</w:t>
            </w:r>
          </w:p>
        </w:tc>
      </w:tr>
      <w:tr w:rsidR="00872AFE" w:rsidRPr="00711388" w14:paraId="25BA6211" w14:textId="77777777" w:rsidTr="00567869">
        <w:tc>
          <w:tcPr>
            <w:tcW w:w="2414" w:type="dxa"/>
            <w:tcBorders>
              <w:top w:val="single" w:sz="2" w:space="0" w:color="auto"/>
              <w:left w:val="single" w:sz="2" w:space="0" w:color="auto"/>
              <w:bottom w:val="single" w:sz="2" w:space="0" w:color="auto"/>
              <w:right w:val="single" w:sz="2" w:space="0" w:color="auto"/>
            </w:tcBorders>
          </w:tcPr>
          <w:p w14:paraId="71D0B9F3" w14:textId="77777777" w:rsidR="00872AFE" w:rsidRPr="00711388" w:rsidRDefault="00872AFE" w:rsidP="00567869">
            <w:pPr>
              <w:pStyle w:val="NormalLeft"/>
              <w:rPr>
                <w:lang w:val="en-GB"/>
              </w:rPr>
            </w:pPr>
            <w:r w:rsidRPr="00711388">
              <w:rPr>
                <w:lang w:val="en-GB"/>
              </w:rPr>
              <w:lastRenderedPageBreak/>
              <w:t>R0140/C0100</w:t>
            </w:r>
          </w:p>
        </w:tc>
        <w:tc>
          <w:tcPr>
            <w:tcW w:w="2043" w:type="dxa"/>
            <w:tcBorders>
              <w:top w:val="single" w:sz="2" w:space="0" w:color="auto"/>
              <w:left w:val="single" w:sz="2" w:space="0" w:color="auto"/>
              <w:bottom w:val="single" w:sz="2" w:space="0" w:color="auto"/>
              <w:right w:val="single" w:sz="2" w:space="0" w:color="auto"/>
            </w:tcBorders>
          </w:tcPr>
          <w:p w14:paraId="6F7A83C1" w14:textId="524A9D6F" w:rsidR="00872AFE" w:rsidRPr="00711388" w:rsidRDefault="00872AFE" w:rsidP="00567869">
            <w:pPr>
              <w:pStyle w:val="NormalLeft"/>
              <w:rPr>
                <w:lang w:val="en-GB"/>
              </w:rPr>
            </w:pPr>
            <w:r w:rsidRPr="00711388">
              <w:rPr>
                <w:lang w:val="en-GB"/>
              </w:rPr>
              <w:t>Loss</w:t>
            </w:r>
            <w:r w:rsidR="00711388" w:rsidRPr="00711388">
              <w:rPr>
                <w:lang w:val="en-GB"/>
              </w:rPr>
              <w:t>-</w:t>
            </w:r>
            <w:r w:rsidRPr="00711388">
              <w:rPr>
                <w:lang w:val="en-GB"/>
              </w:rPr>
              <w:t>absorbing capacity of technical provisions</w:t>
            </w:r>
          </w:p>
        </w:tc>
        <w:tc>
          <w:tcPr>
            <w:tcW w:w="4829" w:type="dxa"/>
            <w:tcBorders>
              <w:top w:val="single" w:sz="2" w:space="0" w:color="auto"/>
              <w:left w:val="single" w:sz="2" w:space="0" w:color="auto"/>
              <w:bottom w:val="single" w:sz="2" w:space="0" w:color="auto"/>
              <w:right w:val="single" w:sz="2" w:space="0" w:color="auto"/>
            </w:tcBorders>
          </w:tcPr>
          <w:p w14:paraId="4A1D7348" w14:textId="2D169241" w:rsidR="00872AFE" w:rsidRPr="00711388" w:rsidRDefault="00872AFE" w:rsidP="00567869">
            <w:pPr>
              <w:pStyle w:val="NormalLeft"/>
              <w:rPr>
                <w:lang w:val="en-GB"/>
              </w:rPr>
            </w:pPr>
            <w:r w:rsidRPr="00711388">
              <w:rPr>
                <w:lang w:val="en-GB"/>
              </w:rPr>
              <w:t>Amount of the adjustment for loss</w:t>
            </w:r>
            <w:r w:rsidR="00711388" w:rsidRPr="00711388">
              <w:rPr>
                <w:lang w:val="en-GB"/>
              </w:rPr>
              <w:t>-</w:t>
            </w:r>
            <w:r w:rsidRPr="00711388">
              <w:rPr>
                <w:lang w:val="en-GB"/>
              </w:rPr>
              <w:t>absorbing capacity of technical provisions calculated in accordance with the standard formula.</w:t>
            </w:r>
          </w:p>
          <w:p w14:paraId="66DC67D9" w14:textId="77777777" w:rsidR="00872AFE" w:rsidRPr="00711388" w:rsidRDefault="00872AFE" w:rsidP="00567869">
            <w:pPr>
              <w:pStyle w:val="NormalLeft"/>
              <w:rPr>
                <w:lang w:val="en-GB"/>
              </w:rPr>
            </w:pPr>
            <w:r w:rsidRPr="00711388">
              <w:rPr>
                <w:lang w:val="en-GB"/>
              </w:rPr>
              <w:t>This amount shall be reported as a negative value.</w:t>
            </w:r>
          </w:p>
          <w:p w14:paraId="3088CFBE" w14:textId="77777777" w:rsidR="00872AFE" w:rsidRPr="00711388" w:rsidRDefault="00872AFE" w:rsidP="00567869">
            <w:pPr>
              <w:pStyle w:val="NormalLeft"/>
              <w:rPr>
                <w:lang w:val="en-GB"/>
              </w:rPr>
            </w:pPr>
            <w:r w:rsidRPr="00711388">
              <w:rPr>
                <w:lang w:val="en-GB"/>
              </w:rPr>
              <w:t>At RFF/MAP level and at entity level where there are no RFF (other than those under Article 304 of Directive 2009/138/EC) nor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w:t>
            </w:r>
          </w:p>
          <w:p w14:paraId="0B9672AF" w14:textId="4B3FB0D0" w:rsidR="00872AFE" w:rsidRPr="00711388" w:rsidRDefault="00872AFE" w:rsidP="00567869">
            <w:pPr>
              <w:pStyle w:val="NormalLeft"/>
              <w:rPr>
                <w:lang w:val="en-GB"/>
              </w:rPr>
            </w:pPr>
            <w:r w:rsidRPr="00711388">
              <w:rPr>
                <w:lang w:val="en-GB"/>
              </w:rPr>
              <w:t>Where there are RFF (other than those under Article 304 of Directive 2009/138/EC) or MAP, this amount shall be calculated as the sum of the loss</w:t>
            </w:r>
            <w:r w:rsidR="00711388" w:rsidRPr="00711388">
              <w:rPr>
                <w:lang w:val="en-GB"/>
              </w:rPr>
              <w:t>-</w:t>
            </w:r>
            <w:r w:rsidRPr="00711388">
              <w:rPr>
                <w:lang w:val="en-GB"/>
              </w:rPr>
              <w:t>absorbing capacity of technical provisions of each RFF/MAP and remaining part, taking into account the net future discretionary benefits as a top limit.</w:t>
            </w:r>
          </w:p>
        </w:tc>
      </w:tr>
      <w:tr w:rsidR="00872AFE" w:rsidRPr="00711388" w14:paraId="2D5A834A" w14:textId="77777777" w:rsidTr="00567869">
        <w:tc>
          <w:tcPr>
            <w:tcW w:w="2414" w:type="dxa"/>
            <w:tcBorders>
              <w:top w:val="single" w:sz="2" w:space="0" w:color="auto"/>
              <w:left w:val="single" w:sz="2" w:space="0" w:color="auto"/>
              <w:bottom w:val="single" w:sz="2" w:space="0" w:color="auto"/>
              <w:right w:val="single" w:sz="2" w:space="0" w:color="auto"/>
            </w:tcBorders>
          </w:tcPr>
          <w:p w14:paraId="7A50EC61" w14:textId="77777777" w:rsidR="00872AFE" w:rsidRPr="00711388" w:rsidRDefault="00872AFE" w:rsidP="00567869">
            <w:pPr>
              <w:pStyle w:val="NormalLeft"/>
              <w:rPr>
                <w:lang w:val="en-GB"/>
              </w:rPr>
            </w:pPr>
            <w:r w:rsidRPr="00711388">
              <w:rPr>
                <w:lang w:val="en-GB"/>
              </w:rPr>
              <w:t>R0150/C0100</w:t>
            </w:r>
          </w:p>
        </w:tc>
        <w:tc>
          <w:tcPr>
            <w:tcW w:w="2043" w:type="dxa"/>
            <w:tcBorders>
              <w:top w:val="single" w:sz="2" w:space="0" w:color="auto"/>
              <w:left w:val="single" w:sz="2" w:space="0" w:color="auto"/>
              <w:bottom w:val="single" w:sz="2" w:space="0" w:color="auto"/>
              <w:right w:val="single" w:sz="2" w:space="0" w:color="auto"/>
            </w:tcBorders>
          </w:tcPr>
          <w:p w14:paraId="0D894D03" w14:textId="6CB802DD" w:rsidR="00872AFE" w:rsidRPr="00711388" w:rsidRDefault="00872AFE" w:rsidP="00567869">
            <w:pPr>
              <w:pStyle w:val="NormalLeft"/>
              <w:rPr>
                <w:lang w:val="en-GB"/>
              </w:rPr>
            </w:pPr>
            <w:r w:rsidRPr="00711388">
              <w:rPr>
                <w:lang w:val="en-GB"/>
              </w:rPr>
              <w:t>Loss</w:t>
            </w:r>
            <w:r w:rsidR="00711388" w:rsidRPr="00711388">
              <w:rPr>
                <w:lang w:val="en-GB"/>
              </w:rPr>
              <w:t>-</w:t>
            </w:r>
            <w:r w:rsidRPr="00711388">
              <w:rPr>
                <w:lang w:val="en-GB"/>
              </w:rPr>
              <w:t>absorbing capacity of deferred taxes</w:t>
            </w:r>
          </w:p>
        </w:tc>
        <w:tc>
          <w:tcPr>
            <w:tcW w:w="4829" w:type="dxa"/>
            <w:tcBorders>
              <w:top w:val="single" w:sz="2" w:space="0" w:color="auto"/>
              <w:left w:val="single" w:sz="2" w:space="0" w:color="auto"/>
              <w:bottom w:val="single" w:sz="2" w:space="0" w:color="auto"/>
              <w:right w:val="single" w:sz="2" w:space="0" w:color="auto"/>
            </w:tcBorders>
          </w:tcPr>
          <w:p w14:paraId="675C24A9" w14:textId="052B9D79" w:rsidR="00872AFE" w:rsidRPr="00711388" w:rsidRDefault="00872AFE" w:rsidP="00567869">
            <w:pPr>
              <w:pStyle w:val="NormalLeft"/>
              <w:rPr>
                <w:lang w:val="en-GB"/>
              </w:rPr>
            </w:pPr>
            <w:r w:rsidRPr="00711388">
              <w:rPr>
                <w:lang w:val="en-GB"/>
              </w:rPr>
              <w:t>Amount of the adjustment for loss</w:t>
            </w:r>
            <w:r w:rsidR="00711388" w:rsidRPr="00711388">
              <w:rPr>
                <w:lang w:val="en-GB"/>
              </w:rPr>
              <w:t>-</w:t>
            </w:r>
            <w:r w:rsidRPr="00711388">
              <w:rPr>
                <w:lang w:val="en-GB"/>
              </w:rPr>
              <w:t>absorbing capacity of deferred taxes calculated according to the standard formula.</w:t>
            </w:r>
          </w:p>
          <w:p w14:paraId="54F7468D" w14:textId="77777777" w:rsidR="00872AFE" w:rsidRPr="00711388" w:rsidRDefault="00872AFE" w:rsidP="00567869">
            <w:pPr>
              <w:pStyle w:val="NormalLeft"/>
              <w:rPr>
                <w:lang w:val="en-GB"/>
              </w:rPr>
            </w:pPr>
            <w:r w:rsidRPr="00711388">
              <w:rPr>
                <w:lang w:val="en-GB"/>
              </w:rPr>
              <w:t>This amount shall be negative.</w:t>
            </w:r>
          </w:p>
        </w:tc>
      </w:tr>
      <w:tr w:rsidR="00872AFE" w:rsidRPr="00711388" w14:paraId="414FF7E9" w14:textId="77777777" w:rsidTr="00567869">
        <w:tc>
          <w:tcPr>
            <w:tcW w:w="2414" w:type="dxa"/>
            <w:tcBorders>
              <w:top w:val="single" w:sz="2" w:space="0" w:color="auto"/>
              <w:left w:val="single" w:sz="2" w:space="0" w:color="auto"/>
              <w:bottom w:val="single" w:sz="2" w:space="0" w:color="auto"/>
              <w:right w:val="single" w:sz="2" w:space="0" w:color="auto"/>
            </w:tcBorders>
          </w:tcPr>
          <w:p w14:paraId="046B6F39" w14:textId="77777777" w:rsidR="00872AFE" w:rsidRPr="00711388" w:rsidRDefault="00872AFE" w:rsidP="00567869">
            <w:pPr>
              <w:pStyle w:val="NormalLeft"/>
              <w:rPr>
                <w:lang w:val="en-GB"/>
              </w:rPr>
            </w:pPr>
            <w:r w:rsidRPr="00711388">
              <w:rPr>
                <w:lang w:val="en-GB"/>
              </w:rPr>
              <w:t>R0160/C0100</w:t>
            </w:r>
          </w:p>
        </w:tc>
        <w:tc>
          <w:tcPr>
            <w:tcW w:w="2043" w:type="dxa"/>
            <w:tcBorders>
              <w:top w:val="single" w:sz="2" w:space="0" w:color="auto"/>
              <w:left w:val="single" w:sz="2" w:space="0" w:color="auto"/>
              <w:bottom w:val="single" w:sz="2" w:space="0" w:color="auto"/>
              <w:right w:val="single" w:sz="2" w:space="0" w:color="auto"/>
            </w:tcBorders>
          </w:tcPr>
          <w:p w14:paraId="2896A02C" w14:textId="77777777" w:rsidR="00872AFE" w:rsidRPr="00711388" w:rsidRDefault="00872AFE" w:rsidP="00567869">
            <w:pPr>
              <w:pStyle w:val="NormalLeft"/>
              <w:rPr>
                <w:lang w:val="en-GB"/>
              </w:rPr>
            </w:pPr>
            <w:r w:rsidRPr="00711388">
              <w:rPr>
                <w:lang w:val="en-GB"/>
              </w:rPr>
              <w:t>Capital requirement for business operated in accordance with Art. 4 of Directive 2003/41/EC</w:t>
            </w:r>
          </w:p>
        </w:tc>
        <w:tc>
          <w:tcPr>
            <w:tcW w:w="4829" w:type="dxa"/>
            <w:tcBorders>
              <w:top w:val="single" w:sz="2" w:space="0" w:color="auto"/>
              <w:left w:val="single" w:sz="2" w:space="0" w:color="auto"/>
              <w:bottom w:val="single" w:sz="2" w:space="0" w:color="auto"/>
              <w:right w:val="single" w:sz="2" w:space="0" w:color="auto"/>
            </w:tcBorders>
          </w:tcPr>
          <w:p w14:paraId="358B6FE2" w14:textId="702FA1CF" w:rsidR="00872AFE" w:rsidRPr="00711388" w:rsidRDefault="00872AFE" w:rsidP="00567869">
            <w:pPr>
              <w:pStyle w:val="NormalLeft"/>
              <w:rPr>
                <w:lang w:val="en-GB"/>
              </w:rPr>
            </w:pPr>
            <w:r w:rsidRPr="00711388">
              <w:rPr>
                <w:lang w:val="en-GB"/>
              </w:rPr>
              <w:t>Amount of the capital requirement, calculated in accordance with the rules stated in Article 17 of Directive 2003/41/EC, for ring</w:t>
            </w:r>
            <w:r w:rsidR="00711388" w:rsidRPr="00711388">
              <w:rPr>
                <w:lang w:val="en-GB"/>
              </w:rPr>
              <w:t>-</w:t>
            </w:r>
            <w:r w:rsidRPr="00711388">
              <w:rPr>
                <w:lang w:val="en-GB"/>
              </w:rPr>
              <w:t>fenced funds relating to pension business operated under article 4 of Directive 2003/41/EC to which transitional measures are applied. This item is to be reported only during the transitional period.</w:t>
            </w:r>
          </w:p>
        </w:tc>
      </w:tr>
      <w:tr w:rsidR="00872AFE" w:rsidRPr="00711388" w14:paraId="021E84BB" w14:textId="77777777" w:rsidTr="00567869">
        <w:tc>
          <w:tcPr>
            <w:tcW w:w="2414" w:type="dxa"/>
            <w:tcBorders>
              <w:top w:val="single" w:sz="2" w:space="0" w:color="auto"/>
              <w:left w:val="single" w:sz="2" w:space="0" w:color="auto"/>
              <w:bottom w:val="single" w:sz="2" w:space="0" w:color="auto"/>
              <w:right w:val="single" w:sz="2" w:space="0" w:color="auto"/>
            </w:tcBorders>
          </w:tcPr>
          <w:p w14:paraId="33E67213" w14:textId="77777777" w:rsidR="00872AFE" w:rsidRPr="00711388" w:rsidRDefault="00872AFE" w:rsidP="00567869">
            <w:pPr>
              <w:pStyle w:val="NormalLeft"/>
              <w:rPr>
                <w:lang w:val="en-GB"/>
              </w:rPr>
            </w:pPr>
            <w:r w:rsidRPr="00711388">
              <w:rPr>
                <w:lang w:val="en-GB"/>
              </w:rPr>
              <w:t>R0200/C0100</w:t>
            </w:r>
          </w:p>
        </w:tc>
        <w:tc>
          <w:tcPr>
            <w:tcW w:w="2043" w:type="dxa"/>
            <w:tcBorders>
              <w:top w:val="single" w:sz="2" w:space="0" w:color="auto"/>
              <w:left w:val="single" w:sz="2" w:space="0" w:color="auto"/>
              <w:bottom w:val="single" w:sz="2" w:space="0" w:color="auto"/>
              <w:right w:val="single" w:sz="2" w:space="0" w:color="auto"/>
            </w:tcBorders>
          </w:tcPr>
          <w:p w14:paraId="2AB300DF" w14:textId="608AC1A1" w:rsidR="00872AFE" w:rsidRPr="00711388" w:rsidRDefault="00872AFE" w:rsidP="00567869">
            <w:pPr>
              <w:pStyle w:val="NormalLeft"/>
              <w:rPr>
                <w:lang w:val="en-GB"/>
              </w:rPr>
            </w:pPr>
            <w:r w:rsidRPr="00711388">
              <w:rPr>
                <w:lang w:val="en-GB"/>
              </w:rPr>
              <w:t>Solvency capital requirement excluding capital add</w:t>
            </w:r>
            <w:r w:rsidR="00711388" w:rsidRPr="00711388">
              <w:rPr>
                <w:lang w:val="en-GB"/>
              </w:rPr>
              <w:t>-</w:t>
            </w:r>
            <w:r w:rsidRPr="00711388">
              <w:rPr>
                <w:lang w:val="en-GB"/>
              </w:rPr>
              <w:t>on</w:t>
            </w:r>
          </w:p>
        </w:tc>
        <w:tc>
          <w:tcPr>
            <w:tcW w:w="4829" w:type="dxa"/>
            <w:tcBorders>
              <w:top w:val="single" w:sz="2" w:space="0" w:color="auto"/>
              <w:left w:val="single" w:sz="2" w:space="0" w:color="auto"/>
              <w:bottom w:val="single" w:sz="2" w:space="0" w:color="auto"/>
              <w:right w:val="single" w:sz="2" w:space="0" w:color="auto"/>
            </w:tcBorders>
          </w:tcPr>
          <w:p w14:paraId="303526CE" w14:textId="3431DF3C" w:rsidR="00872AFE" w:rsidRPr="00711388" w:rsidRDefault="00872AFE" w:rsidP="00567869">
            <w:pPr>
              <w:pStyle w:val="NormalLeft"/>
              <w:rPr>
                <w:lang w:val="en-GB"/>
              </w:rPr>
            </w:pPr>
            <w:r w:rsidRPr="00711388">
              <w:rPr>
                <w:lang w:val="en-GB"/>
              </w:rPr>
              <w:t>Amount of the total diversified SCR before any capital add</w:t>
            </w:r>
            <w:r w:rsidR="00711388" w:rsidRPr="00711388">
              <w:rPr>
                <w:lang w:val="en-GB"/>
              </w:rPr>
              <w:t>-</w:t>
            </w:r>
            <w:r w:rsidRPr="00711388">
              <w:rPr>
                <w:lang w:val="en-GB"/>
              </w:rPr>
              <w:t>on.</w:t>
            </w:r>
          </w:p>
        </w:tc>
      </w:tr>
      <w:tr w:rsidR="00872AFE" w:rsidRPr="00711388" w14:paraId="5EAC75A3" w14:textId="77777777" w:rsidTr="00567869">
        <w:trPr>
          <w:trHeight w:val="1690"/>
        </w:trPr>
        <w:tc>
          <w:tcPr>
            <w:tcW w:w="2414" w:type="dxa"/>
            <w:tcBorders>
              <w:top w:val="single" w:sz="2" w:space="0" w:color="auto"/>
              <w:left w:val="single" w:sz="2" w:space="0" w:color="auto"/>
              <w:bottom w:val="single" w:sz="4" w:space="0" w:color="auto"/>
              <w:right w:val="single" w:sz="2" w:space="0" w:color="auto"/>
            </w:tcBorders>
          </w:tcPr>
          <w:p w14:paraId="67D6AFE1" w14:textId="77777777" w:rsidR="00872AFE" w:rsidRPr="00711388" w:rsidRDefault="00872AFE" w:rsidP="00567869">
            <w:pPr>
              <w:pStyle w:val="NormalLeft"/>
              <w:rPr>
                <w:lang w:val="en-GB"/>
              </w:rPr>
            </w:pPr>
            <w:r w:rsidRPr="00711388">
              <w:rPr>
                <w:lang w:val="en-GB"/>
              </w:rPr>
              <w:lastRenderedPageBreak/>
              <w:t>R0210/C0100</w:t>
            </w:r>
          </w:p>
        </w:tc>
        <w:tc>
          <w:tcPr>
            <w:tcW w:w="2043" w:type="dxa"/>
            <w:tcBorders>
              <w:top w:val="single" w:sz="2" w:space="0" w:color="auto"/>
              <w:left w:val="single" w:sz="2" w:space="0" w:color="auto"/>
              <w:bottom w:val="single" w:sz="4" w:space="0" w:color="auto"/>
              <w:right w:val="single" w:sz="2" w:space="0" w:color="auto"/>
            </w:tcBorders>
          </w:tcPr>
          <w:p w14:paraId="3226428D" w14:textId="5E81689C" w:rsidR="00872AFE" w:rsidRPr="00711388" w:rsidRDefault="00872AFE" w:rsidP="00567869">
            <w:pPr>
              <w:pStyle w:val="NormalLeft"/>
              <w:rPr>
                <w:lang w:val="en-GB"/>
              </w:rPr>
            </w:pPr>
            <w:r w:rsidRPr="00711388">
              <w:rPr>
                <w:lang w:val="en-GB"/>
              </w:rPr>
              <w:t>Capital add</w:t>
            </w:r>
            <w:r w:rsidR="00711388" w:rsidRPr="00711388">
              <w:rPr>
                <w:lang w:val="en-GB"/>
              </w:rPr>
              <w:t>-</w:t>
            </w:r>
            <w:r w:rsidRPr="00711388">
              <w:rPr>
                <w:lang w:val="en-GB"/>
              </w:rPr>
              <w:t>ons already set</w:t>
            </w:r>
          </w:p>
        </w:tc>
        <w:tc>
          <w:tcPr>
            <w:tcW w:w="4829" w:type="dxa"/>
            <w:tcBorders>
              <w:top w:val="single" w:sz="2" w:space="0" w:color="auto"/>
              <w:left w:val="single" w:sz="2" w:space="0" w:color="auto"/>
              <w:bottom w:val="single" w:sz="4" w:space="0" w:color="auto"/>
              <w:right w:val="single" w:sz="2" w:space="0" w:color="auto"/>
            </w:tcBorders>
          </w:tcPr>
          <w:p w14:paraId="00D3F6B7" w14:textId="07F26C54" w:rsidR="00872AFE" w:rsidRPr="00711388" w:rsidRDefault="00872AFE" w:rsidP="00567869">
            <w:pPr>
              <w:pStyle w:val="NormalLeft"/>
              <w:rPr>
                <w:lang w:val="en-GB"/>
              </w:rPr>
            </w:pPr>
            <w:r w:rsidRPr="00711388">
              <w:rPr>
                <w:lang w:val="en-GB"/>
              </w:rPr>
              <w:t>Amount of capital add</w:t>
            </w:r>
            <w:r w:rsidR="00711388" w:rsidRPr="00711388">
              <w:rPr>
                <w:lang w:val="en-GB"/>
              </w:rPr>
              <w:t>-</w:t>
            </w:r>
            <w:r w:rsidRPr="00711388">
              <w:rPr>
                <w:lang w:val="en-GB"/>
              </w:rPr>
              <w:t>on set by the NSA by the reporting reference date. It does not include capital add</w:t>
            </w:r>
            <w:r w:rsidR="00711388" w:rsidRPr="00711388">
              <w:rPr>
                <w:lang w:val="en-GB"/>
              </w:rPr>
              <w:t>-</w:t>
            </w:r>
            <w:r w:rsidRPr="00711388">
              <w:rPr>
                <w:lang w:val="en-GB"/>
              </w:rPr>
              <w:t>ons set between that date and the submission of the data to the supervisory authority.</w:t>
            </w:r>
          </w:p>
        </w:tc>
      </w:tr>
      <w:tr w:rsidR="00872AFE" w:rsidRPr="00711388" w14:paraId="0B4C9E2F" w14:textId="77777777" w:rsidTr="00567869">
        <w:trPr>
          <w:trHeight w:val="320"/>
        </w:trPr>
        <w:tc>
          <w:tcPr>
            <w:tcW w:w="2414" w:type="dxa"/>
            <w:tcBorders>
              <w:top w:val="single" w:sz="4" w:space="0" w:color="auto"/>
              <w:left w:val="single" w:sz="2" w:space="0" w:color="auto"/>
              <w:bottom w:val="single" w:sz="4" w:space="0" w:color="auto"/>
              <w:right w:val="single" w:sz="2" w:space="0" w:color="auto"/>
            </w:tcBorders>
          </w:tcPr>
          <w:p w14:paraId="1929E009" w14:textId="77777777" w:rsidR="00872AFE" w:rsidRPr="00711388" w:rsidRDefault="00872AFE" w:rsidP="00567869">
            <w:pPr>
              <w:pStyle w:val="NormalLeft"/>
              <w:rPr>
                <w:lang w:val="en-GB"/>
              </w:rPr>
            </w:pPr>
            <w:r w:rsidRPr="00711388">
              <w:rPr>
                <w:lang w:val="en-GB"/>
              </w:rPr>
              <w:t>R0211/C0100</w:t>
            </w:r>
          </w:p>
        </w:tc>
        <w:tc>
          <w:tcPr>
            <w:tcW w:w="2043" w:type="dxa"/>
            <w:tcBorders>
              <w:top w:val="single" w:sz="4" w:space="0" w:color="auto"/>
              <w:left w:val="single" w:sz="2" w:space="0" w:color="auto"/>
              <w:bottom w:val="single" w:sz="4" w:space="0" w:color="auto"/>
              <w:right w:val="single" w:sz="2" w:space="0" w:color="auto"/>
            </w:tcBorders>
          </w:tcPr>
          <w:p w14:paraId="768474D6" w14:textId="5D4C1648" w:rsidR="00872AFE" w:rsidRPr="00711388" w:rsidRDefault="00872AFE" w:rsidP="00567869">
            <w:pPr>
              <w:pStyle w:val="NormalLeft"/>
              <w:rPr>
                <w:lang w:val="en-GB"/>
              </w:rPr>
            </w:pPr>
            <w:r w:rsidRPr="00711388">
              <w:rPr>
                <w:lang w:val="en-GB"/>
              </w:rPr>
              <w:t>of which, capital add</w:t>
            </w:r>
            <w:r w:rsidR="00711388" w:rsidRPr="00711388">
              <w:rPr>
                <w:lang w:val="en-GB"/>
              </w:rPr>
              <w:t>-</w:t>
            </w:r>
            <w:r w:rsidRPr="00711388">
              <w:rPr>
                <w:lang w:val="en-GB"/>
              </w:rPr>
              <w:t xml:space="preserve">ons already set </w:t>
            </w:r>
            <w:r w:rsidR="00711388" w:rsidRPr="00711388">
              <w:rPr>
                <w:lang w:val="en-GB"/>
              </w:rPr>
              <w:t>-</w:t>
            </w:r>
            <w:r w:rsidRPr="00711388">
              <w:rPr>
                <w:lang w:val="en-GB"/>
              </w:rPr>
              <w:t xml:space="preserve"> Article 37 (1) Type a</w:t>
            </w:r>
          </w:p>
        </w:tc>
        <w:tc>
          <w:tcPr>
            <w:tcW w:w="4829" w:type="dxa"/>
            <w:tcBorders>
              <w:top w:val="single" w:sz="4" w:space="0" w:color="auto"/>
              <w:left w:val="single" w:sz="2" w:space="0" w:color="auto"/>
              <w:bottom w:val="single" w:sz="4" w:space="0" w:color="auto"/>
              <w:right w:val="single" w:sz="2" w:space="0" w:color="auto"/>
            </w:tcBorders>
          </w:tcPr>
          <w:p w14:paraId="52831F17" w14:textId="6282E699" w:rsidR="00872AFE" w:rsidRPr="00711388" w:rsidRDefault="00872AFE" w:rsidP="00567869">
            <w:pPr>
              <w:pStyle w:val="NormalLeft"/>
              <w:rPr>
                <w:lang w:val="en-GB"/>
              </w:rPr>
            </w:pPr>
            <w:r w:rsidRPr="00711388">
              <w:rPr>
                <w:lang w:val="en-GB"/>
              </w:rPr>
              <w:t>Amount of capital add</w:t>
            </w:r>
            <w:r w:rsidR="00711388" w:rsidRPr="00711388">
              <w:rPr>
                <w:lang w:val="en-GB"/>
              </w:rPr>
              <w:t>-</w:t>
            </w:r>
            <w:r w:rsidRPr="00711388">
              <w:rPr>
                <w:lang w:val="en-GB"/>
              </w:rPr>
              <w:t>on set by the NSA in accordance with Article 37 (1) paragraph (a), by the reporting reference date. It does not include capital add</w:t>
            </w:r>
            <w:r w:rsidR="00711388" w:rsidRPr="00711388">
              <w:rPr>
                <w:lang w:val="en-GB"/>
              </w:rPr>
              <w:t>-</w:t>
            </w:r>
            <w:r w:rsidRPr="00711388">
              <w:rPr>
                <w:lang w:val="en-GB"/>
              </w:rPr>
              <w:t>ons set between that date and the submission of the data to the supervisory authority.</w:t>
            </w:r>
          </w:p>
        </w:tc>
      </w:tr>
      <w:tr w:rsidR="00872AFE" w:rsidRPr="00711388" w14:paraId="045A9652" w14:textId="77777777" w:rsidTr="00567869">
        <w:trPr>
          <w:trHeight w:val="190"/>
        </w:trPr>
        <w:tc>
          <w:tcPr>
            <w:tcW w:w="2414" w:type="dxa"/>
            <w:tcBorders>
              <w:top w:val="single" w:sz="4" w:space="0" w:color="auto"/>
              <w:left w:val="single" w:sz="2" w:space="0" w:color="auto"/>
              <w:bottom w:val="single" w:sz="4" w:space="0" w:color="auto"/>
              <w:right w:val="single" w:sz="2" w:space="0" w:color="auto"/>
            </w:tcBorders>
          </w:tcPr>
          <w:p w14:paraId="155D28F9" w14:textId="77777777" w:rsidR="00872AFE" w:rsidRPr="00711388" w:rsidRDefault="00872AFE" w:rsidP="00567869">
            <w:pPr>
              <w:pStyle w:val="NormalLeft"/>
              <w:rPr>
                <w:lang w:val="en-GB"/>
              </w:rPr>
            </w:pPr>
            <w:r w:rsidRPr="00711388">
              <w:rPr>
                <w:lang w:val="en-GB"/>
              </w:rPr>
              <w:t>R0212/C0100</w:t>
            </w:r>
          </w:p>
        </w:tc>
        <w:tc>
          <w:tcPr>
            <w:tcW w:w="2043" w:type="dxa"/>
            <w:tcBorders>
              <w:top w:val="single" w:sz="4" w:space="0" w:color="auto"/>
              <w:left w:val="single" w:sz="2" w:space="0" w:color="auto"/>
              <w:bottom w:val="single" w:sz="4" w:space="0" w:color="auto"/>
              <w:right w:val="single" w:sz="2" w:space="0" w:color="auto"/>
            </w:tcBorders>
          </w:tcPr>
          <w:p w14:paraId="31F99F44" w14:textId="5E37D686" w:rsidR="00872AFE" w:rsidRPr="00711388" w:rsidRDefault="00872AFE" w:rsidP="00567869">
            <w:pPr>
              <w:pStyle w:val="NormalLeft"/>
              <w:rPr>
                <w:lang w:val="en-GB"/>
              </w:rPr>
            </w:pPr>
            <w:r w:rsidRPr="00711388">
              <w:rPr>
                <w:lang w:val="en-GB"/>
              </w:rPr>
              <w:t>of which, capital add</w:t>
            </w:r>
            <w:r w:rsidR="00711388" w:rsidRPr="00711388">
              <w:rPr>
                <w:lang w:val="en-GB"/>
              </w:rPr>
              <w:t>-</w:t>
            </w:r>
            <w:r w:rsidRPr="00711388">
              <w:rPr>
                <w:lang w:val="en-GB"/>
              </w:rPr>
              <w:t>ons already set - Article 37 (1) Type b</w:t>
            </w:r>
          </w:p>
        </w:tc>
        <w:tc>
          <w:tcPr>
            <w:tcW w:w="4829" w:type="dxa"/>
            <w:tcBorders>
              <w:top w:val="single" w:sz="4" w:space="0" w:color="auto"/>
              <w:left w:val="single" w:sz="2" w:space="0" w:color="auto"/>
              <w:bottom w:val="single" w:sz="4" w:space="0" w:color="auto"/>
              <w:right w:val="single" w:sz="2" w:space="0" w:color="auto"/>
            </w:tcBorders>
          </w:tcPr>
          <w:p w14:paraId="505FC021" w14:textId="162659C2" w:rsidR="00872AFE" w:rsidRPr="00711388" w:rsidRDefault="00872AFE" w:rsidP="00567869">
            <w:pPr>
              <w:pStyle w:val="NormalLeft"/>
              <w:rPr>
                <w:lang w:val="en-GB"/>
              </w:rPr>
            </w:pPr>
            <w:r w:rsidRPr="00711388">
              <w:rPr>
                <w:lang w:val="en-GB"/>
              </w:rPr>
              <w:t>Amount of capital add</w:t>
            </w:r>
            <w:r w:rsidR="00711388" w:rsidRPr="00711388">
              <w:rPr>
                <w:lang w:val="en-GB"/>
              </w:rPr>
              <w:t>-</w:t>
            </w:r>
            <w:r w:rsidRPr="00711388">
              <w:rPr>
                <w:lang w:val="en-GB"/>
              </w:rPr>
              <w:t>on set by the NSA in accordance with Article 37 (1) paragraph (b), by the reporting reference date. It does not include capital add</w:t>
            </w:r>
            <w:r w:rsidR="00711388" w:rsidRPr="00711388">
              <w:rPr>
                <w:lang w:val="en-GB"/>
              </w:rPr>
              <w:t>-</w:t>
            </w:r>
            <w:r w:rsidRPr="00711388">
              <w:rPr>
                <w:lang w:val="en-GB"/>
              </w:rPr>
              <w:t>ons set between that date and the submission of the data to the supervisory authority.</w:t>
            </w:r>
          </w:p>
        </w:tc>
      </w:tr>
      <w:tr w:rsidR="00872AFE" w:rsidRPr="00711388" w14:paraId="00F88A71" w14:textId="77777777" w:rsidTr="00567869">
        <w:trPr>
          <w:trHeight w:val="230"/>
        </w:trPr>
        <w:tc>
          <w:tcPr>
            <w:tcW w:w="2414" w:type="dxa"/>
            <w:tcBorders>
              <w:top w:val="single" w:sz="4" w:space="0" w:color="auto"/>
              <w:left w:val="single" w:sz="2" w:space="0" w:color="auto"/>
              <w:bottom w:val="single" w:sz="4" w:space="0" w:color="auto"/>
              <w:right w:val="single" w:sz="2" w:space="0" w:color="auto"/>
            </w:tcBorders>
          </w:tcPr>
          <w:p w14:paraId="22458395" w14:textId="77777777" w:rsidR="00872AFE" w:rsidRPr="00711388" w:rsidRDefault="00872AFE" w:rsidP="00567869">
            <w:pPr>
              <w:pStyle w:val="NormalLeft"/>
              <w:rPr>
                <w:lang w:val="en-GB"/>
              </w:rPr>
            </w:pPr>
            <w:r w:rsidRPr="00711388">
              <w:rPr>
                <w:lang w:val="en-GB"/>
              </w:rPr>
              <w:t>R0213/C0100</w:t>
            </w:r>
          </w:p>
        </w:tc>
        <w:tc>
          <w:tcPr>
            <w:tcW w:w="2043" w:type="dxa"/>
            <w:tcBorders>
              <w:top w:val="single" w:sz="4" w:space="0" w:color="auto"/>
              <w:left w:val="single" w:sz="2" w:space="0" w:color="auto"/>
              <w:bottom w:val="single" w:sz="4" w:space="0" w:color="auto"/>
              <w:right w:val="single" w:sz="2" w:space="0" w:color="auto"/>
            </w:tcBorders>
          </w:tcPr>
          <w:p w14:paraId="5FD5C305" w14:textId="4A2FF47F" w:rsidR="00872AFE" w:rsidRPr="00711388" w:rsidRDefault="00872AFE" w:rsidP="00567869">
            <w:pPr>
              <w:pStyle w:val="NormalLeft"/>
              <w:rPr>
                <w:lang w:val="en-GB"/>
              </w:rPr>
            </w:pPr>
            <w:r w:rsidRPr="00711388">
              <w:rPr>
                <w:lang w:val="en-GB"/>
              </w:rPr>
              <w:t>of which, capital add</w:t>
            </w:r>
            <w:r w:rsidR="00711388" w:rsidRPr="00711388">
              <w:rPr>
                <w:lang w:val="en-GB"/>
              </w:rPr>
              <w:t>-</w:t>
            </w:r>
            <w:r w:rsidRPr="00711388">
              <w:rPr>
                <w:lang w:val="en-GB"/>
              </w:rPr>
              <w:t>ons already set - Article 37 (1) Type c</w:t>
            </w:r>
          </w:p>
        </w:tc>
        <w:tc>
          <w:tcPr>
            <w:tcW w:w="4829" w:type="dxa"/>
            <w:tcBorders>
              <w:top w:val="single" w:sz="4" w:space="0" w:color="auto"/>
              <w:left w:val="single" w:sz="2" w:space="0" w:color="auto"/>
              <w:bottom w:val="single" w:sz="4" w:space="0" w:color="auto"/>
              <w:right w:val="single" w:sz="2" w:space="0" w:color="auto"/>
            </w:tcBorders>
          </w:tcPr>
          <w:p w14:paraId="26A77321" w14:textId="519263E1" w:rsidR="00872AFE" w:rsidRPr="00711388" w:rsidRDefault="00872AFE" w:rsidP="00567869">
            <w:pPr>
              <w:pStyle w:val="NormalLeft"/>
              <w:rPr>
                <w:lang w:val="en-GB"/>
              </w:rPr>
            </w:pPr>
            <w:r w:rsidRPr="00711388">
              <w:rPr>
                <w:lang w:val="en-GB"/>
              </w:rPr>
              <w:t>Amount of capital add</w:t>
            </w:r>
            <w:r w:rsidR="00711388" w:rsidRPr="00711388">
              <w:rPr>
                <w:lang w:val="en-GB"/>
              </w:rPr>
              <w:t>-</w:t>
            </w:r>
            <w:r w:rsidRPr="00711388">
              <w:rPr>
                <w:lang w:val="en-GB"/>
              </w:rPr>
              <w:t>on set by the NSA in accordance with Article 37 (1) paragraph (c), by the reporting reference date. It does not include capital add</w:t>
            </w:r>
            <w:r w:rsidR="00711388" w:rsidRPr="00711388">
              <w:rPr>
                <w:lang w:val="en-GB"/>
              </w:rPr>
              <w:t>-</w:t>
            </w:r>
            <w:r w:rsidRPr="00711388">
              <w:rPr>
                <w:lang w:val="en-GB"/>
              </w:rPr>
              <w:t>ons set between that date and the submission of the data to the supervisory authority.</w:t>
            </w:r>
          </w:p>
        </w:tc>
      </w:tr>
      <w:tr w:rsidR="00872AFE" w:rsidRPr="00711388" w14:paraId="2E310CAA" w14:textId="77777777" w:rsidTr="00567869">
        <w:trPr>
          <w:trHeight w:val="250"/>
        </w:trPr>
        <w:tc>
          <w:tcPr>
            <w:tcW w:w="2414" w:type="dxa"/>
            <w:tcBorders>
              <w:top w:val="single" w:sz="4" w:space="0" w:color="auto"/>
              <w:left w:val="single" w:sz="2" w:space="0" w:color="auto"/>
              <w:bottom w:val="single" w:sz="2" w:space="0" w:color="auto"/>
              <w:right w:val="single" w:sz="2" w:space="0" w:color="auto"/>
            </w:tcBorders>
          </w:tcPr>
          <w:p w14:paraId="59E3AF2C" w14:textId="77777777" w:rsidR="00872AFE" w:rsidRPr="00711388" w:rsidRDefault="00872AFE" w:rsidP="00567869">
            <w:pPr>
              <w:pStyle w:val="NormalLeft"/>
              <w:rPr>
                <w:lang w:val="en-GB"/>
              </w:rPr>
            </w:pPr>
            <w:r w:rsidRPr="00711388">
              <w:rPr>
                <w:lang w:val="en-GB"/>
              </w:rPr>
              <w:t>R0214/C0100</w:t>
            </w:r>
          </w:p>
        </w:tc>
        <w:tc>
          <w:tcPr>
            <w:tcW w:w="2043" w:type="dxa"/>
            <w:tcBorders>
              <w:top w:val="single" w:sz="4" w:space="0" w:color="auto"/>
              <w:left w:val="single" w:sz="2" w:space="0" w:color="auto"/>
              <w:bottom w:val="single" w:sz="2" w:space="0" w:color="auto"/>
              <w:right w:val="single" w:sz="2" w:space="0" w:color="auto"/>
            </w:tcBorders>
          </w:tcPr>
          <w:p w14:paraId="0EC40594" w14:textId="61B9DA81" w:rsidR="00872AFE" w:rsidRPr="00711388" w:rsidRDefault="00872AFE" w:rsidP="00567869">
            <w:pPr>
              <w:pStyle w:val="NormalLeft"/>
              <w:rPr>
                <w:lang w:val="en-GB"/>
              </w:rPr>
            </w:pPr>
            <w:r w:rsidRPr="00711388">
              <w:rPr>
                <w:lang w:val="en-GB"/>
              </w:rPr>
              <w:t>of which, capital add</w:t>
            </w:r>
            <w:r w:rsidR="00711388" w:rsidRPr="00711388">
              <w:rPr>
                <w:lang w:val="en-GB"/>
              </w:rPr>
              <w:t>-</w:t>
            </w:r>
            <w:r w:rsidRPr="00711388">
              <w:rPr>
                <w:lang w:val="en-GB"/>
              </w:rPr>
              <w:t>ons already set - Article 37 (1) Type d</w:t>
            </w:r>
          </w:p>
        </w:tc>
        <w:tc>
          <w:tcPr>
            <w:tcW w:w="4829" w:type="dxa"/>
            <w:tcBorders>
              <w:top w:val="single" w:sz="4" w:space="0" w:color="auto"/>
              <w:left w:val="single" w:sz="2" w:space="0" w:color="auto"/>
              <w:bottom w:val="single" w:sz="2" w:space="0" w:color="auto"/>
              <w:right w:val="single" w:sz="2" w:space="0" w:color="auto"/>
            </w:tcBorders>
          </w:tcPr>
          <w:p w14:paraId="1116AE80" w14:textId="663FD911" w:rsidR="00872AFE" w:rsidRPr="00711388" w:rsidRDefault="00872AFE" w:rsidP="00567869">
            <w:pPr>
              <w:pStyle w:val="NormalLeft"/>
              <w:rPr>
                <w:lang w:val="en-GB"/>
              </w:rPr>
            </w:pPr>
            <w:r w:rsidRPr="00711388">
              <w:rPr>
                <w:lang w:val="en-GB"/>
              </w:rPr>
              <w:t>Amount of capital add</w:t>
            </w:r>
            <w:r w:rsidR="00711388" w:rsidRPr="00711388">
              <w:rPr>
                <w:lang w:val="en-GB"/>
              </w:rPr>
              <w:t>-</w:t>
            </w:r>
            <w:r w:rsidRPr="00711388">
              <w:rPr>
                <w:lang w:val="en-GB"/>
              </w:rPr>
              <w:t>on that set by the NSA in accordance with Article 37 (1) paragraph (d), by the reporting reference date. It does not include capital add</w:t>
            </w:r>
            <w:r w:rsidR="00711388" w:rsidRPr="00711388">
              <w:rPr>
                <w:lang w:val="en-GB"/>
              </w:rPr>
              <w:t>-</w:t>
            </w:r>
            <w:r w:rsidRPr="00711388">
              <w:rPr>
                <w:lang w:val="en-GB"/>
              </w:rPr>
              <w:t>ons set between that date and the submission of the data to the supervisory authority.</w:t>
            </w:r>
          </w:p>
        </w:tc>
      </w:tr>
      <w:tr w:rsidR="00872AFE" w:rsidRPr="00711388" w14:paraId="1A6F6F15" w14:textId="77777777" w:rsidTr="00567869">
        <w:tc>
          <w:tcPr>
            <w:tcW w:w="2414" w:type="dxa"/>
            <w:tcBorders>
              <w:top w:val="single" w:sz="2" w:space="0" w:color="auto"/>
              <w:left w:val="single" w:sz="2" w:space="0" w:color="auto"/>
              <w:bottom w:val="single" w:sz="2" w:space="0" w:color="auto"/>
              <w:right w:val="single" w:sz="2" w:space="0" w:color="auto"/>
            </w:tcBorders>
          </w:tcPr>
          <w:p w14:paraId="2ABF9706" w14:textId="77777777" w:rsidR="00872AFE" w:rsidRPr="00711388" w:rsidRDefault="00872AFE" w:rsidP="00567869">
            <w:pPr>
              <w:pStyle w:val="NormalLeft"/>
              <w:rPr>
                <w:lang w:val="en-GB"/>
              </w:rPr>
            </w:pPr>
            <w:r w:rsidRPr="00711388">
              <w:rPr>
                <w:lang w:val="en-GB"/>
              </w:rPr>
              <w:t>R0220/C0100</w:t>
            </w:r>
          </w:p>
        </w:tc>
        <w:tc>
          <w:tcPr>
            <w:tcW w:w="2043" w:type="dxa"/>
            <w:tcBorders>
              <w:top w:val="single" w:sz="2" w:space="0" w:color="auto"/>
              <w:left w:val="single" w:sz="2" w:space="0" w:color="auto"/>
              <w:bottom w:val="single" w:sz="2" w:space="0" w:color="auto"/>
              <w:right w:val="single" w:sz="2" w:space="0" w:color="auto"/>
            </w:tcBorders>
          </w:tcPr>
          <w:p w14:paraId="13117CAD" w14:textId="77777777" w:rsidR="00872AFE" w:rsidRPr="00711388" w:rsidRDefault="00872AFE" w:rsidP="00567869">
            <w:pPr>
              <w:pStyle w:val="NormalLeft"/>
              <w:rPr>
                <w:lang w:val="en-GB"/>
              </w:rPr>
            </w:pPr>
            <w:r w:rsidRPr="00711388">
              <w:rPr>
                <w:lang w:val="en-GB"/>
              </w:rPr>
              <w:t>Solvency capital requirement</w:t>
            </w:r>
          </w:p>
        </w:tc>
        <w:tc>
          <w:tcPr>
            <w:tcW w:w="4829" w:type="dxa"/>
            <w:tcBorders>
              <w:top w:val="single" w:sz="2" w:space="0" w:color="auto"/>
              <w:left w:val="single" w:sz="2" w:space="0" w:color="auto"/>
              <w:bottom w:val="single" w:sz="2" w:space="0" w:color="auto"/>
              <w:right w:val="single" w:sz="2" w:space="0" w:color="auto"/>
            </w:tcBorders>
          </w:tcPr>
          <w:p w14:paraId="20E8B4DE" w14:textId="77777777" w:rsidR="00872AFE" w:rsidRPr="00711388" w:rsidRDefault="00872AFE" w:rsidP="00567869">
            <w:pPr>
              <w:pStyle w:val="NormalLeft"/>
              <w:rPr>
                <w:lang w:val="en-GB"/>
              </w:rPr>
            </w:pPr>
            <w:r w:rsidRPr="00711388">
              <w:rPr>
                <w:lang w:val="en-GB"/>
              </w:rPr>
              <w:t>Amount of the Solvency Capital Requirement.</w:t>
            </w:r>
          </w:p>
        </w:tc>
      </w:tr>
      <w:tr w:rsidR="00872AFE" w:rsidRPr="00711388" w14:paraId="24443D2E" w14:textId="77777777" w:rsidTr="00567869">
        <w:tc>
          <w:tcPr>
            <w:tcW w:w="2414" w:type="dxa"/>
            <w:tcBorders>
              <w:top w:val="single" w:sz="2" w:space="0" w:color="auto"/>
              <w:left w:val="single" w:sz="2" w:space="0" w:color="auto"/>
              <w:bottom w:val="single" w:sz="2" w:space="0" w:color="auto"/>
              <w:right w:val="single" w:sz="2" w:space="0" w:color="auto"/>
            </w:tcBorders>
          </w:tcPr>
          <w:p w14:paraId="40054894" w14:textId="77777777" w:rsidR="00872AFE" w:rsidRPr="00711388" w:rsidRDefault="00872AFE" w:rsidP="00567869">
            <w:pPr>
              <w:pStyle w:val="NormalCentered"/>
              <w:rPr>
                <w:lang w:val="en-GB"/>
              </w:rPr>
            </w:pPr>
            <w:r w:rsidRPr="00711388">
              <w:rPr>
                <w:i/>
                <w:iCs/>
                <w:lang w:val="en-GB"/>
              </w:rPr>
              <w:t>Other information on SCR</w:t>
            </w:r>
          </w:p>
        </w:tc>
        <w:tc>
          <w:tcPr>
            <w:tcW w:w="2043" w:type="dxa"/>
            <w:tcBorders>
              <w:top w:val="single" w:sz="2" w:space="0" w:color="auto"/>
              <w:left w:val="single" w:sz="2" w:space="0" w:color="auto"/>
              <w:bottom w:val="single" w:sz="2" w:space="0" w:color="auto"/>
              <w:right w:val="single" w:sz="2" w:space="0" w:color="auto"/>
            </w:tcBorders>
          </w:tcPr>
          <w:p w14:paraId="25BE2857" w14:textId="77777777" w:rsidR="00872AFE" w:rsidRPr="00711388" w:rsidRDefault="00872AFE" w:rsidP="00567869">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0B1E4B87" w14:textId="77777777" w:rsidR="00872AFE" w:rsidRPr="00711388" w:rsidRDefault="00872AFE" w:rsidP="00567869">
            <w:pPr>
              <w:pStyle w:val="NormalCentered"/>
              <w:rPr>
                <w:lang w:val="en-GB"/>
              </w:rPr>
            </w:pPr>
          </w:p>
        </w:tc>
      </w:tr>
      <w:tr w:rsidR="00872AFE" w:rsidRPr="00711388" w14:paraId="7EBDCF65" w14:textId="77777777" w:rsidTr="00567869">
        <w:tc>
          <w:tcPr>
            <w:tcW w:w="2414" w:type="dxa"/>
            <w:tcBorders>
              <w:top w:val="single" w:sz="2" w:space="0" w:color="auto"/>
              <w:left w:val="single" w:sz="2" w:space="0" w:color="auto"/>
              <w:bottom w:val="single" w:sz="2" w:space="0" w:color="auto"/>
              <w:right w:val="single" w:sz="2" w:space="0" w:color="auto"/>
            </w:tcBorders>
          </w:tcPr>
          <w:p w14:paraId="68EBDDF5" w14:textId="77777777" w:rsidR="00872AFE" w:rsidRPr="00711388" w:rsidRDefault="00872AFE" w:rsidP="00567869">
            <w:pPr>
              <w:pStyle w:val="NormalLeft"/>
              <w:rPr>
                <w:lang w:val="en-GB"/>
              </w:rPr>
            </w:pPr>
            <w:r w:rsidRPr="00711388">
              <w:rPr>
                <w:lang w:val="en-GB"/>
              </w:rPr>
              <w:t>R0400/C0100</w:t>
            </w:r>
          </w:p>
        </w:tc>
        <w:tc>
          <w:tcPr>
            <w:tcW w:w="2043" w:type="dxa"/>
            <w:tcBorders>
              <w:top w:val="single" w:sz="2" w:space="0" w:color="auto"/>
              <w:left w:val="single" w:sz="2" w:space="0" w:color="auto"/>
              <w:bottom w:val="single" w:sz="2" w:space="0" w:color="auto"/>
              <w:right w:val="single" w:sz="2" w:space="0" w:color="auto"/>
            </w:tcBorders>
          </w:tcPr>
          <w:p w14:paraId="3BAEEE73" w14:textId="47A61E54" w:rsidR="00872AFE" w:rsidRPr="00711388" w:rsidRDefault="00872AFE" w:rsidP="00567869">
            <w:pPr>
              <w:pStyle w:val="NormalLeft"/>
              <w:rPr>
                <w:lang w:val="en-GB"/>
              </w:rPr>
            </w:pPr>
            <w:r w:rsidRPr="00711388">
              <w:rPr>
                <w:lang w:val="en-GB"/>
              </w:rPr>
              <w:t>Capital requirement for duration</w:t>
            </w:r>
            <w:r w:rsidR="00711388" w:rsidRPr="00711388">
              <w:rPr>
                <w:lang w:val="en-GB"/>
              </w:rPr>
              <w:t>-</w:t>
            </w:r>
            <w:r w:rsidRPr="00711388">
              <w:rPr>
                <w:lang w:val="en-GB"/>
              </w:rPr>
              <w:t>based equity risk sub</w:t>
            </w:r>
            <w:r w:rsidR="00711388" w:rsidRPr="00711388">
              <w:rPr>
                <w:lang w:val="en-GB"/>
              </w:rPr>
              <w:t>-</w:t>
            </w:r>
            <w:r w:rsidRPr="00711388">
              <w:rPr>
                <w:lang w:val="en-GB"/>
              </w:rPr>
              <w:t>module</w:t>
            </w:r>
          </w:p>
        </w:tc>
        <w:tc>
          <w:tcPr>
            <w:tcW w:w="4829" w:type="dxa"/>
            <w:tcBorders>
              <w:top w:val="single" w:sz="2" w:space="0" w:color="auto"/>
              <w:left w:val="single" w:sz="2" w:space="0" w:color="auto"/>
              <w:bottom w:val="single" w:sz="2" w:space="0" w:color="auto"/>
              <w:right w:val="single" w:sz="2" w:space="0" w:color="auto"/>
            </w:tcBorders>
          </w:tcPr>
          <w:p w14:paraId="40FE8194" w14:textId="1E9B91FB" w:rsidR="00872AFE" w:rsidRPr="00711388" w:rsidRDefault="00872AFE" w:rsidP="00567869">
            <w:pPr>
              <w:pStyle w:val="NormalLeft"/>
              <w:rPr>
                <w:lang w:val="en-GB"/>
              </w:rPr>
            </w:pPr>
            <w:r w:rsidRPr="00711388">
              <w:rPr>
                <w:lang w:val="en-GB"/>
              </w:rPr>
              <w:t>Amount of the capital requirement for duration</w:t>
            </w:r>
            <w:r w:rsidR="00711388" w:rsidRPr="00711388">
              <w:rPr>
                <w:lang w:val="en-GB"/>
              </w:rPr>
              <w:t>-</w:t>
            </w:r>
            <w:r w:rsidRPr="00711388">
              <w:rPr>
                <w:lang w:val="en-GB"/>
              </w:rPr>
              <w:t>based equity risk sub</w:t>
            </w:r>
            <w:r w:rsidR="00711388" w:rsidRPr="00711388">
              <w:rPr>
                <w:lang w:val="en-GB"/>
              </w:rPr>
              <w:t>-</w:t>
            </w:r>
            <w:r w:rsidRPr="00711388">
              <w:rPr>
                <w:lang w:val="en-GB"/>
              </w:rPr>
              <w:t>module.</w:t>
            </w:r>
          </w:p>
        </w:tc>
      </w:tr>
      <w:tr w:rsidR="00872AFE" w:rsidRPr="00711388" w14:paraId="03AEA2B6" w14:textId="77777777" w:rsidTr="00567869">
        <w:tc>
          <w:tcPr>
            <w:tcW w:w="2414" w:type="dxa"/>
            <w:tcBorders>
              <w:top w:val="single" w:sz="2" w:space="0" w:color="auto"/>
              <w:left w:val="single" w:sz="2" w:space="0" w:color="auto"/>
              <w:bottom w:val="single" w:sz="2" w:space="0" w:color="auto"/>
              <w:right w:val="single" w:sz="2" w:space="0" w:color="auto"/>
            </w:tcBorders>
          </w:tcPr>
          <w:p w14:paraId="52CA6494" w14:textId="77777777" w:rsidR="00872AFE" w:rsidRPr="00711388" w:rsidRDefault="00872AFE" w:rsidP="00567869">
            <w:pPr>
              <w:pStyle w:val="NormalLeft"/>
              <w:rPr>
                <w:lang w:val="en-GB"/>
              </w:rPr>
            </w:pPr>
            <w:r w:rsidRPr="00711388">
              <w:rPr>
                <w:lang w:val="en-GB"/>
              </w:rPr>
              <w:t>R0410/C0100</w:t>
            </w:r>
          </w:p>
        </w:tc>
        <w:tc>
          <w:tcPr>
            <w:tcW w:w="2043" w:type="dxa"/>
            <w:tcBorders>
              <w:top w:val="single" w:sz="2" w:space="0" w:color="auto"/>
              <w:left w:val="single" w:sz="2" w:space="0" w:color="auto"/>
              <w:bottom w:val="single" w:sz="2" w:space="0" w:color="auto"/>
              <w:right w:val="single" w:sz="2" w:space="0" w:color="auto"/>
            </w:tcBorders>
          </w:tcPr>
          <w:p w14:paraId="39816A97" w14:textId="77777777" w:rsidR="00872AFE" w:rsidRPr="00711388" w:rsidRDefault="00872AFE" w:rsidP="00567869">
            <w:pPr>
              <w:pStyle w:val="NormalLeft"/>
              <w:rPr>
                <w:lang w:val="en-GB"/>
              </w:rPr>
            </w:pPr>
            <w:r w:rsidRPr="00711388">
              <w:rPr>
                <w:lang w:val="en-GB"/>
              </w:rPr>
              <w:t xml:space="preserve">Total amount of notional Solvency </w:t>
            </w:r>
            <w:r w:rsidRPr="00711388">
              <w:rPr>
                <w:lang w:val="en-GB"/>
              </w:rPr>
              <w:lastRenderedPageBreak/>
              <w:t>Capital Requirements for remaining part</w:t>
            </w:r>
          </w:p>
        </w:tc>
        <w:tc>
          <w:tcPr>
            <w:tcW w:w="4829" w:type="dxa"/>
            <w:tcBorders>
              <w:top w:val="single" w:sz="2" w:space="0" w:color="auto"/>
              <w:left w:val="single" w:sz="2" w:space="0" w:color="auto"/>
              <w:bottom w:val="single" w:sz="2" w:space="0" w:color="auto"/>
              <w:right w:val="single" w:sz="2" w:space="0" w:color="auto"/>
            </w:tcBorders>
          </w:tcPr>
          <w:p w14:paraId="34E3011E" w14:textId="77777777" w:rsidR="00872AFE" w:rsidRPr="00711388" w:rsidRDefault="00872AFE" w:rsidP="00567869">
            <w:pPr>
              <w:pStyle w:val="NormalLeft"/>
              <w:rPr>
                <w:lang w:val="en-GB"/>
              </w:rPr>
            </w:pPr>
            <w:r w:rsidRPr="00711388">
              <w:rPr>
                <w:lang w:val="en-GB"/>
              </w:rPr>
              <w:lastRenderedPageBreak/>
              <w:t>Amount of the notional SCRs of remaining part when undertaking has RFF.</w:t>
            </w:r>
          </w:p>
        </w:tc>
      </w:tr>
      <w:tr w:rsidR="00872AFE" w:rsidRPr="00711388" w14:paraId="27A00947" w14:textId="77777777" w:rsidTr="00567869">
        <w:tc>
          <w:tcPr>
            <w:tcW w:w="2414" w:type="dxa"/>
            <w:tcBorders>
              <w:top w:val="single" w:sz="2" w:space="0" w:color="auto"/>
              <w:left w:val="single" w:sz="2" w:space="0" w:color="auto"/>
              <w:bottom w:val="single" w:sz="2" w:space="0" w:color="auto"/>
              <w:right w:val="single" w:sz="2" w:space="0" w:color="auto"/>
            </w:tcBorders>
          </w:tcPr>
          <w:p w14:paraId="5DA4C62E" w14:textId="77777777" w:rsidR="00872AFE" w:rsidRPr="00711388" w:rsidRDefault="00872AFE" w:rsidP="00567869">
            <w:pPr>
              <w:pStyle w:val="NormalLeft"/>
              <w:rPr>
                <w:lang w:val="en-GB"/>
              </w:rPr>
            </w:pPr>
            <w:r w:rsidRPr="00711388">
              <w:rPr>
                <w:lang w:val="en-GB"/>
              </w:rPr>
              <w:t>R0420/C0100</w:t>
            </w:r>
          </w:p>
        </w:tc>
        <w:tc>
          <w:tcPr>
            <w:tcW w:w="2043" w:type="dxa"/>
            <w:tcBorders>
              <w:top w:val="single" w:sz="2" w:space="0" w:color="auto"/>
              <w:left w:val="single" w:sz="2" w:space="0" w:color="auto"/>
              <w:bottom w:val="single" w:sz="2" w:space="0" w:color="auto"/>
              <w:right w:val="single" w:sz="2" w:space="0" w:color="auto"/>
            </w:tcBorders>
          </w:tcPr>
          <w:p w14:paraId="1553B70B" w14:textId="0916E4B0" w:rsidR="00872AFE" w:rsidRPr="00711388" w:rsidRDefault="00872AFE" w:rsidP="00567869">
            <w:pPr>
              <w:pStyle w:val="NormalLeft"/>
              <w:rPr>
                <w:lang w:val="en-GB"/>
              </w:rPr>
            </w:pPr>
            <w:r w:rsidRPr="00711388">
              <w:rPr>
                <w:lang w:val="en-GB"/>
              </w:rPr>
              <w:t>Total amount of notional Solvency Capital Requirements for ring</w:t>
            </w:r>
            <w:r w:rsidR="00711388" w:rsidRPr="00711388">
              <w:rPr>
                <w:lang w:val="en-GB"/>
              </w:rPr>
              <w:t>-</w:t>
            </w:r>
            <w:r w:rsidRPr="00711388">
              <w:rPr>
                <w:lang w:val="en-GB"/>
              </w:rPr>
              <w:t>fenced funds</w:t>
            </w:r>
          </w:p>
        </w:tc>
        <w:tc>
          <w:tcPr>
            <w:tcW w:w="4829" w:type="dxa"/>
            <w:tcBorders>
              <w:top w:val="single" w:sz="2" w:space="0" w:color="auto"/>
              <w:left w:val="single" w:sz="2" w:space="0" w:color="auto"/>
              <w:bottom w:val="single" w:sz="2" w:space="0" w:color="auto"/>
              <w:right w:val="single" w:sz="2" w:space="0" w:color="auto"/>
            </w:tcBorders>
          </w:tcPr>
          <w:p w14:paraId="47A1DCCA" w14:textId="683478C9" w:rsidR="00872AFE" w:rsidRPr="00711388" w:rsidRDefault="00872AFE" w:rsidP="00567869">
            <w:pPr>
              <w:pStyle w:val="NormalLeft"/>
              <w:rPr>
                <w:lang w:val="en-GB"/>
              </w:rPr>
            </w:pPr>
            <w:r w:rsidRPr="00711388">
              <w:rPr>
                <w:lang w:val="en-GB"/>
              </w:rPr>
              <w:t>Amount of the sum of notional SCRs of all ring</w:t>
            </w:r>
            <w:r w:rsidR="00711388" w:rsidRPr="00711388">
              <w:rPr>
                <w:lang w:val="en-GB"/>
              </w:rPr>
              <w:t>-</w:t>
            </w:r>
            <w:r w:rsidRPr="00711388">
              <w:rPr>
                <w:lang w:val="en-GB"/>
              </w:rPr>
              <w:t>fenced funds when undertaking has RFF (other than those related to business operated in accordance with Article 4 of Directive 2003/41/EC (transitional)).</w:t>
            </w:r>
          </w:p>
        </w:tc>
      </w:tr>
      <w:tr w:rsidR="00872AFE" w:rsidRPr="00711388" w14:paraId="0DCB87A4" w14:textId="77777777" w:rsidTr="00567869">
        <w:tc>
          <w:tcPr>
            <w:tcW w:w="2414" w:type="dxa"/>
            <w:tcBorders>
              <w:top w:val="single" w:sz="2" w:space="0" w:color="auto"/>
              <w:left w:val="single" w:sz="2" w:space="0" w:color="auto"/>
              <w:bottom w:val="single" w:sz="2" w:space="0" w:color="auto"/>
              <w:right w:val="single" w:sz="2" w:space="0" w:color="auto"/>
            </w:tcBorders>
          </w:tcPr>
          <w:p w14:paraId="41909EBE" w14:textId="77777777" w:rsidR="00872AFE" w:rsidRPr="00711388" w:rsidRDefault="00872AFE" w:rsidP="00567869">
            <w:pPr>
              <w:pStyle w:val="NormalLeft"/>
              <w:rPr>
                <w:lang w:val="en-GB"/>
              </w:rPr>
            </w:pPr>
            <w:r w:rsidRPr="00711388">
              <w:rPr>
                <w:lang w:val="en-GB"/>
              </w:rPr>
              <w:t>R0430/C0100</w:t>
            </w:r>
          </w:p>
        </w:tc>
        <w:tc>
          <w:tcPr>
            <w:tcW w:w="2043" w:type="dxa"/>
            <w:tcBorders>
              <w:top w:val="single" w:sz="2" w:space="0" w:color="auto"/>
              <w:left w:val="single" w:sz="2" w:space="0" w:color="auto"/>
              <w:bottom w:val="single" w:sz="2" w:space="0" w:color="auto"/>
              <w:right w:val="single" w:sz="2" w:space="0" w:color="auto"/>
            </w:tcBorders>
          </w:tcPr>
          <w:p w14:paraId="6426B078" w14:textId="77777777" w:rsidR="00872AFE" w:rsidRPr="00711388" w:rsidRDefault="00872AFE" w:rsidP="00567869">
            <w:pPr>
              <w:pStyle w:val="NormalLeft"/>
              <w:rPr>
                <w:lang w:val="en-GB"/>
              </w:rPr>
            </w:pPr>
            <w:r w:rsidRPr="00711388">
              <w:rPr>
                <w:lang w:val="en-GB"/>
              </w:rPr>
              <w:t>Total amount of Notional Solvency Capital Requirements for matching adjustment portfolios</w:t>
            </w:r>
          </w:p>
        </w:tc>
        <w:tc>
          <w:tcPr>
            <w:tcW w:w="4829" w:type="dxa"/>
            <w:tcBorders>
              <w:top w:val="single" w:sz="2" w:space="0" w:color="auto"/>
              <w:left w:val="single" w:sz="2" w:space="0" w:color="auto"/>
              <w:bottom w:val="single" w:sz="2" w:space="0" w:color="auto"/>
              <w:right w:val="single" w:sz="2" w:space="0" w:color="auto"/>
            </w:tcBorders>
          </w:tcPr>
          <w:p w14:paraId="3B4CD671" w14:textId="77777777" w:rsidR="00872AFE" w:rsidRPr="00711388" w:rsidRDefault="00872AFE" w:rsidP="00567869">
            <w:pPr>
              <w:pStyle w:val="NormalLeft"/>
              <w:rPr>
                <w:lang w:val="en-GB"/>
              </w:rPr>
            </w:pPr>
            <w:r w:rsidRPr="00711388">
              <w:rPr>
                <w:lang w:val="en-GB"/>
              </w:rPr>
              <w:t>Amount of the sum of notional SCRs of all matching adjustment portfolios.</w:t>
            </w:r>
          </w:p>
        </w:tc>
      </w:tr>
      <w:tr w:rsidR="00872AFE" w:rsidRPr="00711388" w14:paraId="378B9487" w14:textId="77777777" w:rsidTr="00567869">
        <w:tc>
          <w:tcPr>
            <w:tcW w:w="2414" w:type="dxa"/>
            <w:tcBorders>
              <w:top w:val="single" w:sz="2" w:space="0" w:color="auto"/>
              <w:left w:val="single" w:sz="2" w:space="0" w:color="auto"/>
              <w:bottom w:val="single" w:sz="2" w:space="0" w:color="auto"/>
              <w:right w:val="single" w:sz="2" w:space="0" w:color="auto"/>
            </w:tcBorders>
          </w:tcPr>
          <w:p w14:paraId="541F6935" w14:textId="77777777" w:rsidR="00872AFE" w:rsidRPr="00711388" w:rsidRDefault="00872AFE" w:rsidP="00567869">
            <w:pPr>
              <w:pStyle w:val="NormalLeft"/>
              <w:rPr>
                <w:lang w:val="en-GB"/>
              </w:rPr>
            </w:pPr>
            <w:r w:rsidRPr="00711388">
              <w:rPr>
                <w:lang w:val="en-GB"/>
              </w:rPr>
              <w:t>R0440/C0100</w:t>
            </w:r>
          </w:p>
        </w:tc>
        <w:tc>
          <w:tcPr>
            <w:tcW w:w="2043" w:type="dxa"/>
            <w:tcBorders>
              <w:top w:val="single" w:sz="2" w:space="0" w:color="auto"/>
              <w:left w:val="single" w:sz="2" w:space="0" w:color="auto"/>
              <w:bottom w:val="single" w:sz="2" w:space="0" w:color="auto"/>
              <w:right w:val="single" w:sz="2" w:space="0" w:color="auto"/>
            </w:tcBorders>
          </w:tcPr>
          <w:p w14:paraId="5413ECCC" w14:textId="77777777" w:rsidR="00872AFE" w:rsidRPr="00711388" w:rsidRDefault="00872AFE" w:rsidP="00567869">
            <w:pPr>
              <w:pStyle w:val="NormalLeft"/>
              <w:rPr>
                <w:lang w:val="en-GB"/>
              </w:rPr>
            </w:pPr>
            <w:r w:rsidRPr="00711388">
              <w:rPr>
                <w:lang w:val="en-GB"/>
              </w:rPr>
              <w:t>Diversification effects due to RFF nSCR aggregation for Article 304</w:t>
            </w:r>
          </w:p>
        </w:tc>
        <w:tc>
          <w:tcPr>
            <w:tcW w:w="4829" w:type="dxa"/>
            <w:tcBorders>
              <w:top w:val="single" w:sz="2" w:space="0" w:color="auto"/>
              <w:left w:val="single" w:sz="2" w:space="0" w:color="auto"/>
              <w:bottom w:val="single" w:sz="2" w:space="0" w:color="auto"/>
              <w:right w:val="single" w:sz="2" w:space="0" w:color="auto"/>
            </w:tcBorders>
          </w:tcPr>
          <w:p w14:paraId="1B702015" w14:textId="71DF8885" w:rsidR="00872AFE" w:rsidRPr="00711388" w:rsidRDefault="00872AFE" w:rsidP="00567869">
            <w:pPr>
              <w:pStyle w:val="NormalLeft"/>
              <w:rPr>
                <w:lang w:val="en-GB"/>
              </w:rPr>
            </w:pPr>
            <w:r w:rsidRPr="00711388">
              <w:rPr>
                <w:lang w:val="en-GB"/>
              </w:rPr>
              <w:t>Amount of the adjustment for a diversification effect between ring</w:t>
            </w:r>
            <w:r w:rsidR="00711388" w:rsidRPr="00711388">
              <w:rPr>
                <w:lang w:val="en-GB"/>
              </w:rPr>
              <w:t>-</w:t>
            </w:r>
            <w:r w:rsidRPr="00711388">
              <w:rPr>
                <w:lang w:val="en-GB"/>
              </w:rPr>
              <w:t>fenced funds under Article 304 of Directive 2009/138/EC and the remaining part where applicable.</w:t>
            </w:r>
          </w:p>
        </w:tc>
      </w:tr>
      <w:tr w:rsidR="00872AFE" w:rsidRPr="00711388" w14:paraId="7A4C1473" w14:textId="77777777" w:rsidTr="00567869">
        <w:tc>
          <w:tcPr>
            <w:tcW w:w="2414" w:type="dxa"/>
            <w:tcBorders>
              <w:top w:val="single" w:sz="2" w:space="0" w:color="auto"/>
              <w:left w:val="single" w:sz="2" w:space="0" w:color="auto"/>
              <w:bottom w:val="single" w:sz="2" w:space="0" w:color="auto"/>
              <w:right w:val="single" w:sz="2" w:space="0" w:color="auto"/>
            </w:tcBorders>
          </w:tcPr>
          <w:p w14:paraId="00CDE327" w14:textId="77777777" w:rsidR="00872AFE" w:rsidRPr="00711388" w:rsidRDefault="00872AFE" w:rsidP="00567869">
            <w:pPr>
              <w:pStyle w:val="NormalLeft"/>
              <w:rPr>
                <w:lang w:val="en-GB"/>
              </w:rPr>
            </w:pPr>
            <w:r w:rsidRPr="00711388">
              <w:rPr>
                <w:lang w:val="en-GB"/>
              </w:rPr>
              <w:t>R0450/C0100</w:t>
            </w:r>
          </w:p>
        </w:tc>
        <w:tc>
          <w:tcPr>
            <w:tcW w:w="2043" w:type="dxa"/>
            <w:tcBorders>
              <w:top w:val="single" w:sz="2" w:space="0" w:color="auto"/>
              <w:left w:val="single" w:sz="2" w:space="0" w:color="auto"/>
              <w:bottom w:val="single" w:sz="2" w:space="0" w:color="auto"/>
              <w:right w:val="single" w:sz="2" w:space="0" w:color="auto"/>
            </w:tcBorders>
          </w:tcPr>
          <w:p w14:paraId="758FF60E" w14:textId="77777777" w:rsidR="00872AFE" w:rsidRPr="00711388" w:rsidRDefault="00872AFE" w:rsidP="00567869">
            <w:pPr>
              <w:pStyle w:val="NormalLeft"/>
              <w:rPr>
                <w:lang w:val="en-GB"/>
              </w:rPr>
            </w:pPr>
            <w:r w:rsidRPr="00711388">
              <w:rPr>
                <w:lang w:val="en-GB"/>
              </w:rPr>
              <w:t>Method used to calculate the adjustment due to RFF/MAP nSCR aggregation</w:t>
            </w:r>
          </w:p>
        </w:tc>
        <w:tc>
          <w:tcPr>
            <w:tcW w:w="4829" w:type="dxa"/>
            <w:tcBorders>
              <w:top w:val="single" w:sz="2" w:space="0" w:color="auto"/>
              <w:left w:val="single" w:sz="2" w:space="0" w:color="auto"/>
              <w:bottom w:val="single" w:sz="2" w:space="0" w:color="auto"/>
              <w:right w:val="single" w:sz="2" w:space="0" w:color="auto"/>
            </w:tcBorders>
          </w:tcPr>
          <w:p w14:paraId="2EDF5B58" w14:textId="77777777" w:rsidR="00872AFE" w:rsidRPr="00711388" w:rsidRDefault="00872AFE" w:rsidP="00567869">
            <w:pPr>
              <w:pStyle w:val="NormalLeft"/>
              <w:rPr>
                <w:lang w:val="en-GB"/>
              </w:rPr>
            </w:pPr>
            <w:r w:rsidRPr="00711388">
              <w:rPr>
                <w:lang w:val="en-GB"/>
              </w:rPr>
              <w:t>Method used to calculate the adjustment due to RFF nSCR aggregation. One of the options in the following closed list shall be used:</w:t>
            </w:r>
          </w:p>
          <w:p w14:paraId="49BFFF55" w14:textId="763A8C82"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Full recalculation</w:t>
            </w:r>
          </w:p>
          <w:p w14:paraId="65B33AD7" w14:textId="403B4ABD"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 at risk sub</w:t>
            </w:r>
            <w:r w:rsidR="00711388" w:rsidRPr="00711388">
              <w:rPr>
                <w:lang w:val="en-GB"/>
              </w:rPr>
              <w:t>-</w:t>
            </w:r>
            <w:r w:rsidRPr="00711388">
              <w:rPr>
                <w:lang w:val="en-GB"/>
              </w:rPr>
              <w:t>module level</w:t>
            </w:r>
          </w:p>
          <w:p w14:paraId="27E53794" w14:textId="6BF79B54"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Simplification at risk module level</w:t>
            </w:r>
          </w:p>
          <w:p w14:paraId="1F91EAB4" w14:textId="765C035A"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No adjustment</w:t>
            </w:r>
          </w:p>
          <w:p w14:paraId="3BE5CF3C" w14:textId="77777777" w:rsidR="00872AFE" w:rsidRPr="00711388" w:rsidRDefault="00872AFE" w:rsidP="00567869">
            <w:pPr>
              <w:pStyle w:val="NormalLeft"/>
              <w:rPr>
                <w:lang w:val="en-GB"/>
              </w:rPr>
            </w:pPr>
            <w:r w:rsidRPr="00711388">
              <w:rPr>
                <w:lang w:val="en-GB"/>
              </w:rPr>
              <w:t>When the undertaking has no RFF (or have only RFF under Article 304 of Directive 2009/138/EC) it shall select option 4.</w:t>
            </w:r>
          </w:p>
        </w:tc>
      </w:tr>
      <w:tr w:rsidR="00872AFE" w:rsidRPr="00711388" w14:paraId="51253200" w14:textId="77777777" w:rsidTr="00567869">
        <w:tc>
          <w:tcPr>
            <w:tcW w:w="2414" w:type="dxa"/>
            <w:tcBorders>
              <w:top w:val="single" w:sz="2" w:space="0" w:color="auto"/>
              <w:left w:val="single" w:sz="2" w:space="0" w:color="auto"/>
              <w:bottom w:val="single" w:sz="2" w:space="0" w:color="auto"/>
              <w:right w:val="single" w:sz="2" w:space="0" w:color="auto"/>
            </w:tcBorders>
          </w:tcPr>
          <w:p w14:paraId="53B96FF2" w14:textId="77777777" w:rsidR="00872AFE" w:rsidRPr="00711388" w:rsidRDefault="00872AFE" w:rsidP="00567869">
            <w:pPr>
              <w:pStyle w:val="NormalLeft"/>
              <w:rPr>
                <w:lang w:val="en-GB"/>
              </w:rPr>
            </w:pPr>
            <w:r w:rsidRPr="00711388">
              <w:rPr>
                <w:lang w:val="en-GB"/>
              </w:rPr>
              <w:t>R0460/C0100</w:t>
            </w:r>
          </w:p>
        </w:tc>
        <w:tc>
          <w:tcPr>
            <w:tcW w:w="2043" w:type="dxa"/>
            <w:tcBorders>
              <w:top w:val="single" w:sz="2" w:space="0" w:color="auto"/>
              <w:left w:val="single" w:sz="2" w:space="0" w:color="auto"/>
              <w:bottom w:val="single" w:sz="2" w:space="0" w:color="auto"/>
              <w:right w:val="single" w:sz="2" w:space="0" w:color="auto"/>
            </w:tcBorders>
          </w:tcPr>
          <w:p w14:paraId="0C086D9C" w14:textId="77777777" w:rsidR="00872AFE" w:rsidRPr="00711388" w:rsidRDefault="00872AFE" w:rsidP="00567869">
            <w:pPr>
              <w:pStyle w:val="NormalLeft"/>
              <w:rPr>
                <w:lang w:val="en-GB"/>
              </w:rPr>
            </w:pPr>
            <w:r w:rsidRPr="00711388">
              <w:rPr>
                <w:lang w:val="en-GB"/>
              </w:rPr>
              <w:t>Net future discretionary benefits</w:t>
            </w:r>
          </w:p>
        </w:tc>
        <w:tc>
          <w:tcPr>
            <w:tcW w:w="4829" w:type="dxa"/>
            <w:tcBorders>
              <w:top w:val="single" w:sz="2" w:space="0" w:color="auto"/>
              <w:left w:val="single" w:sz="2" w:space="0" w:color="auto"/>
              <w:bottom w:val="single" w:sz="2" w:space="0" w:color="auto"/>
              <w:right w:val="single" w:sz="2" w:space="0" w:color="auto"/>
            </w:tcBorders>
          </w:tcPr>
          <w:p w14:paraId="3A61B338" w14:textId="77777777" w:rsidR="00872AFE" w:rsidRPr="00711388" w:rsidRDefault="00872AFE" w:rsidP="00567869">
            <w:pPr>
              <w:pStyle w:val="NormalLeft"/>
              <w:rPr>
                <w:lang w:val="en-GB"/>
              </w:rPr>
            </w:pPr>
            <w:r w:rsidRPr="00711388">
              <w:rPr>
                <w:lang w:val="en-GB"/>
              </w:rPr>
              <w:t>Amount of technical provisions without risk margin in relation to future discretionary benefits net of reinsurance.</w:t>
            </w:r>
          </w:p>
        </w:tc>
      </w:tr>
      <w:tr w:rsidR="00872AFE" w:rsidRPr="00711388" w14:paraId="6320549B" w14:textId="77777777" w:rsidTr="00567869">
        <w:tc>
          <w:tcPr>
            <w:tcW w:w="2414" w:type="dxa"/>
            <w:tcBorders>
              <w:top w:val="single" w:sz="2" w:space="0" w:color="auto"/>
              <w:left w:val="single" w:sz="2" w:space="0" w:color="auto"/>
              <w:bottom w:val="single" w:sz="2" w:space="0" w:color="auto"/>
              <w:right w:val="single" w:sz="2" w:space="0" w:color="auto"/>
            </w:tcBorders>
          </w:tcPr>
          <w:p w14:paraId="1AFC0EDB" w14:textId="77777777" w:rsidR="00872AFE" w:rsidRPr="00711388" w:rsidRDefault="00872AFE" w:rsidP="00567869">
            <w:pPr>
              <w:pStyle w:val="NormalCentered"/>
              <w:rPr>
                <w:lang w:val="en-GB"/>
              </w:rPr>
            </w:pPr>
            <w:r w:rsidRPr="00711388">
              <w:rPr>
                <w:i/>
                <w:iCs/>
                <w:lang w:val="en-GB"/>
              </w:rPr>
              <w:t>Approach to tax rate</w:t>
            </w:r>
          </w:p>
        </w:tc>
        <w:tc>
          <w:tcPr>
            <w:tcW w:w="2043" w:type="dxa"/>
            <w:tcBorders>
              <w:top w:val="single" w:sz="2" w:space="0" w:color="auto"/>
              <w:left w:val="single" w:sz="2" w:space="0" w:color="auto"/>
              <w:bottom w:val="single" w:sz="2" w:space="0" w:color="auto"/>
              <w:right w:val="single" w:sz="2" w:space="0" w:color="auto"/>
            </w:tcBorders>
          </w:tcPr>
          <w:p w14:paraId="52D2ADC4" w14:textId="77777777" w:rsidR="00872AFE" w:rsidRPr="00711388" w:rsidRDefault="00872AFE" w:rsidP="00567869">
            <w:pPr>
              <w:pStyle w:val="NormalCentered"/>
              <w:rPr>
                <w:lang w:val="en-GB"/>
              </w:rPr>
            </w:pPr>
          </w:p>
        </w:tc>
        <w:tc>
          <w:tcPr>
            <w:tcW w:w="4829" w:type="dxa"/>
            <w:tcBorders>
              <w:top w:val="single" w:sz="2" w:space="0" w:color="auto"/>
              <w:left w:val="single" w:sz="2" w:space="0" w:color="auto"/>
              <w:bottom w:val="single" w:sz="2" w:space="0" w:color="auto"/>
              <w:right w:val="single" w:sz="2" w:space="0" w:color="auto"/>
            </w:tcBorders>
          </w:tcPr>
          <w:p w14:paraId="7761199B" w14:textId="77777777" w:rsidR="00872AFE" w:rsidRPr="00711388" w:rsidRDefault="00872AFE" w:rsidP="00567869">
            <w:pPr>
              <w:pStyle w:val="NormalCentered"/>
              <w:rPr>
                <w:lang w:val="en-GB"/>
              </w:rPr>
            </w:pPr>
          </w:p>
        </w:tc>
      </w:tr>
      <w:tr w:rsidR="00872AFE" w:rsidRPr="00711388" w14:paraId="4DC0C4BA" w14:textId="77777777" w:rsidTr="00567869">
        <w:tc>
          <w:tcPr>
            <w:tcW w:w="2414" w:type="dxa"/>
            <w:tcBorders>
              <w:top w:val="single" w:sz="2" w:space="0" w:color="auto"/>
              <w:left w:val="single" w:sz="2" w:space="0" w:color="auto"/>
              <w:bottom w:val="single" w:sz="2" w:space="0" w:color="auto"/>
              <w:right w:val="single" w:sz="2" w:space="0" w:color="auto"/>
            </w:tcBorders>
          </w:tcPr>
          <w:p w14:paraId="6A5A9D8A" w14:textId="71DFFC69" w:rsidR="00872AFE" w:rsidRPr="00711388" w:rsidRDefault="00872AFE" w:rsidP="00567869">
            <w:pPr>
              <w:pStyle w:val="NormalLeft"/>
              <w:rPr>
                <w:lang w:val="en-GB"/>
              </w:rPr>
            </w:pPr>
            <w:r w:rsidRPr="00711388">
              <w:rPr>
                <w:lang w:val="en-GB"/>
              </w:rPr>
              <w:t>R0590/C0109</w:t>
            </w:r>
            <w:del w:id="6038" w:author="Author">
              <w:r w:rsidRPr="00711388" w:rsidDel="003323F0">
                <w:rPr>
                  <w:lang w:val="en-GB"/>
                </w:rPr>
                <w:delText xml:space="preserve">  </w:delText>
              </w:r>
            </w:del>
            <w:ins w:id="6039"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315AB22B" w14:textId="77777777" w:rsidR="00872AFE" w:rsidRPr="00711388" w:rsidRDefault="00872AFE" w:rsidP="00567869">
            <w:pPr>
              <w:pStyle w:val="NormalLeft"/>
              <w:rPr>
                <w:lang w:val="en-GB"/>
              </w:rPr>
            </w:pPr>
            <w:r w:rsidRPr="00711388">
              <w:rPr>
                <w:lang w:val="en-GB"/>
              </w:rPr>
              <w:t>Approach based on average tax rate</w:t>
            </w:r>
          </w:p>
        </w:tc>
        <w:tc>
          <w:tcPr>
            <w:tcW w:w="4829" w:type="dxa"/>
            <w:tcBorders>
              <w:top w:val="single" w:sz="2" w:space="0" w:color="auto"/>
              <w:left w:val="single" w:sz="2" w:space="0" w:color="auto"/>
              <w:bottom w:val="single" w:sz="2" w:space="0" w:color="auto"/>
              <w:right w:val="single" w:sz="2" w:space="0" w:color="auto"/>
            </w:tcBorders>
          </w:tcPr>
          <w:p w14:paraId="7F71D8D5" w14:textId="77777777" w:rsidR="00872AFE" w:rsidRPr="00711388" w:rsidRDefault="00872AFE" w:rsidP="00567869">
            <w:pPr>
              <w:pStyle w:val="NormalLeft"/>
              <w:rPr>
                <w:lang w:val="en-GB"/>
              </w:rPr>
            </w:pPr>
            <w:r w:rsidRPr="00711388">
              <w:rPr>
                <w:lang w:val="en-GB"/>
              </w:rPr>
              <w:t>One of the options in the following closed list shall be used:</w:t>
            </w:r>
          </w:p>
          <w:p w14:paraId="4D9872F1" w14:textId="7E0E8A37" w:rsidR="00872AFE" w:rsidRPr="00711388" w:rsidRDefault="00872AFE" w:rsidP="00567869">
            <w:pPr>
              <w:pStyle w:val="Point0"/>
              <w:rPr>
                <w:lang w:val="en-GB"/>
              </w:rPr>
            </w:pPr>
            <w:r w:rsidRPr="00711388">
              <w:rPr>
                <w:lang w:val="en-GB"/>
              </w:rPr>
              <w:tab/>
              <w:t xml:space="preserve">1 </w:t>
            </w:r>
            <w:r w:rsidR="00711388" w:rsidRPr="00711388">
              <w:rPr>
                <w:lang w:val="en-GB"/>
              </w:rPr>
              <w:t>-</w:t>
            </w:r>
            <w:r w:rsidRPr="00711388">
              <w:rPr>
                <w:lang w:val="en-GB"/>
              </w:rPr>
              <w:t xml:space="preserve"> Yes</w:t>
            </w:r>
          </w:p>
          <w:p w14:paraId="6C7E6249" w14:textId="4237F4D2" w:rsidR="00872AFE" w:rsidRPr="00711388" w:rsidRDefault="00872AFE" w:rsidP="00567869">
            <w:pPr>
              <w:pStyle w:val="Point0"/>
              <w:rPr>
                <w:lang w:val="en-GB"/>
              </w:rPr>
            </w:pPr>
            <w:r w:rsidRPr="00711388">
              <w:rPr>
                <w:lang w:val="en-GB"/>
              </w:rPr>
              <w:tab/>
              <w:t xml:space="preserve">2 </w:t>
            </w:r>
            <w:r w:rsidR="00711388" w:rsidRPr="00711388">
              <w:rPr>
                <w:lang w:val="en-GB"/>
              </w:rPr>
              <w:t>-</w:t>
            </w:r>
            <w:r w:rsidRPr="00711388">
              <w:rPr>
                <w:lang w:val="en-GB"/>
              </w:rPr>
              <w:t xml:space="preserve"> No</w:t>
            </w:r>
          </w:p>
          <w:p w14:paraId="478D8973" w14:textId="68B4B2C9" w:rsidR="00872AFE" w:rsidRPr="00711388" w:rsidRDefault="00872AFE" w:rsidP="00567869">
            <w:pPr>
              <w:pStyle w:val="Point0"/>
              <w:rPr>
                <w:lang w:val="en-GB"/>
              </w:rPr>
            </w:pPr>
            <w:r w:rsidRPr="00711388">
              <w:rPr>
                <w:lang w:val="en-GB"/>
              </w:rPr>
              <w:lastRenderedPageBreak/>
              <w:tab/>
              <w:t xml:space="preserve">3 </w:t>
            </w:r>
            <w:r w:rsidR="00711388" w:rsidRPr="00711388">
              <w:rPr>
                <w:lang w:val="en-GB"/>
              </w:rPr>
              <w:t>-</w:t>
            </w:r>
            <w:r w:rsidRPr="00711388">
              <w:rPr>
                <w:lang w:val="en-GB"/>
              </w:rPr>
              <w:t xml:space="preserve"> Not applicable as the adjustment for the loss-absorbing capacity of deferred taxes (LAC DT) is not used (in this case R0600 to R0690 are not applicable)</w:t>
            </w:r>
          </w:p>
          <w:p w14:paraId="1BDECF3B" w14:textId="38E33C49" w:rsidR="00872AFE" w:rsidRPr="00711388" w:rsidRDefault="00872AFE" w:rsidP="00567869">
            <w:pPr>
              <w:pStyle w:val="NormalLeft"/>
              <w:rPr>
                <w:lang w:val="en-GB"/>
              </w:rPr>
            </w:pPr>
            <w:r w:rsidRPr="00711388">
              <w:rPr>
                <w:lang w:val="en-GB"/>
              </w:rPr>
              <w:t>See EIOPA Guidelines on loss-absorbing capacity of technical provisions and deferred taxes (EIOPA-BoS-14/177)</w:t>
            </w:r>
            <w:del w:id="6040" w:author="Author">
              <w:r w:rsidRPr="00711388" w:rsidDel="003323F0">
                <w:rPr>
                  <w:lang w:val="en-GB"/>
                </w:rPr>
                <w:delText xml:space="preserve">  </w:delText>
              </w:r>
            </w:del>
            <w:ins w:id="6041" w:author="Author">
              <w:r w:rsidR="003323F0">
                <w:rPr>
                  <w:lang w:val="en-GB"/>
                </w:rPr>
                <w:t xml:space="preserve"> </w:t>
              </w:r>
            </w:ins>
          </w:p>
        </w:tc>
      </w:tr>
      <w:tr w:rsidR="00872AFE" w:rsidRPr="00711388" w14:paraId="1F3D51DE"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7747F98B" w14:textId="77777777" w:rsidR="00872AFE" w:rsidRPr="00711388" w:rsidRDefault="00872AFE" w:rsidP="00567869">
            <w:pPr>
              <w:pStyle w:val="NormalCentered"/>
              <w:jc w:val="left"/>
              <w:rPr>
                <w:lang w:val="en-GB"/>
              </w:rPr>
            </w:pPr>
            <w:r w:rsidRPr="00711388">
              <w:rPr>
                <w:i/>
                <w:iCs/>
                <w:lang w:val="en-GB"/>
              </w:rPr>
              <w:lastRenderedPageBreak/>
              <w:t>Calculation of the adjustment for loss-absorbing capacity of deferred taxes</w:t>
            </w:r>
          </w:p>
        </w:tc>
      </w:tr>
      <w:tr w:rsidR="00872AFE" w:rsidRPr="00711388" w14:paraId="7460320D" w14:textId="77777777" w:rsidTr="00567869">
        <w:tc>
          <w:tcPr>
            <w:tcW w:w="2414" w:type="dxa"/>
            <w:tcBorders>
              <w:top w:val="single" w:sz="2" w:space="0" w:color="auto"/>
              <w:left w:val="single" w:sz="2" w:space="0" w:color="auto"/>
              <w:bottom w:val="single" w:sz="2" w:space="0" w:color="auto"/>
              <w:right w:val="single" w:sz="2" w:space="0" w:color="auto"/>
            </w:tcBorders>
          </w:tcPr>
          <w:p w14:paraId="0E7A7B9B" w14:textId="008C84FB" w:rsidR="00872AFE" w:rsidRPr="00711388" w:rsidRDefault="00872AFE" w:rsidP="00567869">
            <w:pPr>
              <w:pStyle w:val="NormalLeft"/>
              <w:rPr>
                <w:lang w:val="en-GB"/>
              </w:rPr>
            </w:pPr>
            <w:r w:rsidRPr="00711388">
              <w:rPr>
                <w:lang w:val="en-GB"/>
              </w:rPr>
              <w:t>R0600/C0110</w:t>
            </w:r>
            <w:del w:id="6042" w:author="Author">
              <w:r w:rsidRPr="00711388" w:rsidDel="003323F0">
                <w:rPr>
                  <w:lang w:val="en-GB"/>
                </w:rPr>
                <w:delText xml:space="preserve">  </w:delText>
              </w:r>
            </w:del>
            <w:ins w:id="6043"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0BE4A781" w14:textId="29D63719" w:rsidR="00872AFE" w:rsidRPr="00711388" w:rsidRDefault="00872AFE" w:rsidP="00567869">
            <w:pPr>
              <w:pStyle w:val="NormalLeft"/>
              <w:rPr>
                <w:lang w:val="en-GB"/>
              </w:rPr>
            </w:pPr>
            <w:r w:rsidRPr="00711388">
              <w:rPr>
                <w:lang w:val="en-GB"/>
              </w:rPr>
              <w:t>DTA Before the shock</w:t>
            </w:r>
            <w:del w:id="6044" w:author="Author">
              <w:r w:rsidRPr="00711388" w:rsidDel="003323F0">
                <w:rPr>
                  <w:lang w:val="en-GB"/>
                </w:rPr>
                <w:delText xml:space="preserve">  </w:delText>
              </w:r>
            </w:del>
            <w:ins w:id="6045"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5DFAAA32" w14:textId="1A0C907A" w:rsidR="00872AFE" w:rsidRPr="00711388" w:rsidRDefault="00872AFE" w:rsidP="00567869">
            <w:pPr>
              <w:pStyle w:val="NormalLeft"/>
              <w:rPr>
                <w:lang w:val="en-GB"/>
              </w:rPr>
            </w:pPr>
            <w:r w:rsidRPr="00711388">
              <w:rPr>
                <w:lang w:val="en-GB"/>
              </w:rPr>
              <w:t>Total amount of the deferred tax assets (DTA) in the balance-sheet using Solvency II valuation before the instantaneous loss described in Article 207(1) and (2) of Delegated Regulation (EU) 2015/35. The DTA amount of this cell shall be consistent with the value in the cell R0040/C0010 in S.02.01</w:t>
            </w:r>
            <w:del w:id="6046" w:author="Author">
              <w:r w:rsidRPr="00711388" w:rsidDel="003323F0">
                <w:rPr>
                  <w:lang w:val="en-GB"/>
                </w:rPr>
                <w:delText xml:space="preserve">  </w:delText>
              </w:r>
            </w:del>
            <w:ins w:id="6047" w:author="Author">
              <w:r w:rsidR="003323F0">
                <w:rPr>
                  <w:lang w:val="en-GB"/>
                </w:rPr>
                <w:t xml:space="preserve"> </w:t>
              </w:r>
            </w:ins>
          </w:p>
        </w:tc>
      </w:tr>
      <w:tr w:rsidR="00872AFE" w:rsidRPr="00711388" w14:paraId="63D467DA" w14:textId="77777777" w:rsidTr="00567869">
        <w:tc>
          <w:tcPr>
            <w:tcW w:w="2414" w:type="dxa"/>
            <w:tcBorders>
              <w:top w:val="single" w:sz="2" w:space="0" w:color="auto"/>
              <w:left w:val="single" w:sz="2" w:space="0" w:color="auto"/>
              <w:bottom w:val="single" w:sz="2" w:space="0" w:color="auto"/>
              <w:right w:val="single" w:sz="2" w:space="0" w:color="auto"/>
            </w:tcBorders>
          </w:tcPr>
          <w:p w14:paraId="296D2086" w14:textId="6F0F67DB" w:rsidR="00872AFE" w:rsidRPr="00711388" w:rsidRDefault="00872AFE" w:rsidP="00567869">
            <w:pPr>
              <w:pStyle w:val="NormalLeft"/>
              <w:rPr>
                <w:lang w:val="en-GB"/>
              </w:rPr>
            </w:pPr>
            <w:r w:rsidRPr="00711388">
              <w:rPr>
                <w:lang w:val="en-GB"/>
              </w:rPr>
              <w:t>R0600/C0120</w:t>
            </w:r>
            <w:del w:id="6048" w:author="Author">
              <w:r w:rsidRPr="00711388" w:rsidDel="003323F0">
                <w:rPr>
                  <w:lang w:val="en-GB"/>
                </w:rPr>
                <w:delText xml:space="preserve">  </w:delText>
              </w:r>
            </w:del>
            <w:ins w:id="6049"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5A857BA3" w14:textId="3D102259" w:rsidR="00872AFE" w:rsidRPr="00711388" w:rsidRDefault="00872AFE" w:rsidP="00567869">
            <w:pPr>
              <w:pStyle w:val="NormalLeft"/>
              <w:rPr>
                <w:lang w:val="en-GB"/>
              </w:rPr>
            </w:pPr>
            <w:r w:rsidRPr="00711388">
              <w:rPr>
                <w:lang w:val="en-GB"/>
              </w:rPr>
              <w:t>DTA After the shock</w:t>
            </w:r>
            <w:del w:id="6050" w:author="Author">
              <w:r w:rsidRPr="00711388" w:rsidDel="003323F0">
                <w:rPr>
                  <w:lang w:val="en-GB"/>
                </w:rPr>
                <w:delText xml:space="preserve">  </w:delText>
              </w:r>
            </w:del>
            <w:ins w:id="6051"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4DE4F694" w14:textId="2F029436" w:rsidR="00872AFE" w:rsidRPr="00711388" w:rsidRDefault="00872AFE" w:rsidP="00567869">
            <w:pPr>
              <w:pStyle w:val="NormalLeft"/>
              <w:rPr>
                <w:lang w:val="en-GB"/>
              </w:rPr>
            </w:pPr>
            <w:r w:rsidRPr="00711388">
              <w:rPr>
                <w:lang w:val="en-GB"/>
              </w:rPr>
              <w:t>Total amount of the deferred tax assets (DTA) if a balance-sheet using Solvency II valuation was set up after the instantaneous loss, as provided for in Article 207(1) and (2) of Delegated Regulation (EU) 2015/35. This cell shall be left blank where R0590/C0109 is filled with ‘1-Yes’.</w:t>
            </w:r>
            <w:del w:id="6052" w:author="Author">
              <w:r w:rsidRPr="00711388" w:rsidDel="003323F0">
                <w:rPr>
                  <w:lang w:val="en-GB"/>
                </w:rPr>
                <w:delText xml:space="preserve">  </w:delText>
              </w:r>
            </w:del>
            <w:ins w:id="6053" w:author="Author">
              <w:r w:rsidR="003323F0">
                <w:rPr>
                  <w:lang w:val="en-GB"/>
                </w:rPr>
                <w:t xml:space="preserve"> </w:t>
              </w:r>
            </w:ins>
          </w:p>
        </w:tc>
      </w:tr>
      <w:tr w:rsidR="00872AFE" w:rsidRPr="00711388" w14:paraId="6555DC4F" w14:textId="77777777" w:rsidTr="00567869">
        <w:tc>
          <w:tcPr>
            <w:tcW w:w="2414" w:type="dxa"/>
            <w:tcBorders>
              <w:top w:val="single" w:sz="2" w:space="0" w:color="auto"/>
              <w:left w:val="single" w:sz="2" w:space="0" w:color="auto"/>
              <w:bottom w:val="single" w:sz="2" w:space="0" w:color="auto"/>
              <w:right w:val="single" w:sz="2" w:space="0" w:color="auto"/>
            </w:tcBorders>
          </w:tcPr>
          <w:p w14:paraId="66A0F919" w14:textId="10FCBA54" w:rsidR="00872AFE" w:rsidRPr="00711388" w:rsidRDefault="00872AFE" w:rsidP="00567869">
            <w:pPr>
              <w:pStyle w:val="NormalLeft"/>
              <w:rPr>
                <w:lang w:val="en-GB"/>
              </w:rPr>
            </w:pPr>
            <w:r w:rsidRPr="00711388">
              <w:rPr>
                <w:lang w:val="en-GB"/>
              </w:rPr>
              <w:t>R0610/C0110</w:t>
            </w:r>
            <w:del w:id="6054" w:author="Author">
              <w:r w:rsidRPr="00711388" w:rsidDel="003323F0">
                <w:rPr>
                  <w:lang w:val="en-GB"/>
                </w:rPr>
                <w:delText xml:space="preserve">  </w:delText>
              </w:r>
            </w:del>
            <w:ins w:id="6055"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48812B4B" w14:textId="4A84F2C5" w:rsidR="00872AFE" w:rsidRPr="00711388" w:rsidRDefault="00872AFE" w:rsidP="00567869">
            <w:pPr>
              <w:pStyle w:val="NormalLeft"/>
              <w:rPr>
                <w:lang w:val="en-GB"/>
              </w:rPr>
            </w:pPr>
            <w:r w:rsidRPr="00711388">
              <w:rPr>
                <w:lang w:val="en-GB"/>
              </w:rPr>
              <w:t>DTA carry forward - Before the shock</w:t>
            </w:r>
            <w:del w:id="6056" w:author="Author">
              <w:r w:rsidRPr="00711388" w:rsidDel="003323F0">
                <w:rPr>
                  <w:lang w:val="en-GB"/>
                </w:rPr>
                <w:delText xml:space="preserve">  </w:delText>
              </w:r>
            </w:del>
            <w:ins w:id="6057"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1E66B5B6" w14:textId="696249A1" w:rsidR="00872AFE" w:rsidRPr="00711388" w:rsidRDefault="00872AFE" w:rsidP="00567869">
            <w:pPr>
              <w:pStyle w:val="NormalLeft"/>
              <w:rPr>
                <w:lang w:val="en-GB"/>
              </w:rPr>
            </w:pPr>
            <w:r w:rsidRPr="00711388">
              <w:rPr>
                <w:lang w:val="en-GB"/>
              </w:rPr>
              <w:t>Amount of deferred tax assets (DTA) in the balance-sheet using Solvency II valuation due to carry forward of previous losses or tax deductions before the instantaneous loss described in Article 207(1) and (2) of Delegated Regulation (EU) 2015/35.</w:t>
            </w:r>
            <w:del w:id="6058" w:author="Author">
              <w:r w:rsidRPr="00711388" w:rsidDel="003323F0">
                <w:rPr>
                  <w:lang w:val="en-GB"/>
                </w:rPr>
                <w:delText xml:space="preserve">  </w:delText>
              </w:r>
            </w:del>
            <w:ins w:id="6059" w:author="Author">
              <w:r w:rsidR="003323F0">
                <w:rPr>
                  <w:lang w:val="en-GB"/>
                </w:rPr>
                <w:t xml:space="preserve"> </w:t>
              </w:r>
            </w:ins>
          </w:p>
        </w:tc>
      </w:tr>
      <w:tr w:rsidR="00872AFE" w:rsidRPr="00711388" w14:paraId="5F1F60D7" w14:textId="77777777" w:rsidTr="00567869">
        <w:tc>
          <w:tcPr>
            <w:tcW w:w="2414" w:type="dxa"/>
            <w:tcBorders>
              <w:top w:val="single" w:sz="2" w:space="0" w:color="auto"/>
              <w:left w:val="single" w:sz="2" w:space="0" w:color="auto"/>
              <w:bottom w:val="single" w:sz="2" w:space="0" w:color="auto"/>
              <w:right w:val="single" w:sz="2" w:space="0" w:color="auto"/>
            </w:tcBorders>
          </w:tcPr>
          <w:p w14:paraId="29F1B0B2" w14:textId="7AAF8C10" w:rsidR="00872AFE" w:rsidRPr="00711388" w:rsidRDefault="00872AFE" w:rsidP="00567869">
            <w:pPr>
              <w:pStyle w:val="NormalLeft"/>
              <w:rPr>
                <w:lang w:val="en-GB"/>
              </w:rPr>
            </w:pPr>
            <w:r w:rsidRPr="00711388">
              <w:rPr>
                <w:lang w:val="en-GB"/>
              </w:rPr>
              <w:t>R0610/C0120</w:t>
            </w:r>
            <w:del w:id="6060" w:author="Author">
              <w:r w:rsidRPr="00711388" w:rsidDel="003323F0">
                <w:rPr>
                  <w:lang w:val="en-GB"/>
                </w:rPr>
                <w:delText xml:space="preserve">  </w:delText>
              </w:r>
            </w:del>
            <w:ins w:id="6061"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38146904" w14:textId="3B9D3534" w:rsidR="00872AFE" w:rsidRPr="00711388" w:rsidRDefault="00872AFE" w:rsidP="00567869">
            <w:pPr>
              <w:pStyle w:val="NormalLeft"/>
              <w:rPr>
                <w:lang w:val="en-GB"/>
              </w:rPr>
            </w:pPr>
            <w:r w:rsidRPr="00711388">
              <w:rPr>
                <w:lang w:val="en-GB"/>
              </w:rPr>
              <w:t>DTA carry forward - After the shock</w:t>
            </w:r>
            <w:del w:id="6062" w:author="Author">
              <w:r w:rsidRPr="00711388" w:rsidDel="003323F0">
                <w:rPr>
                  <w:lang w:val="en-GB"/>
                </w:rPr>
                <w:delText xml:space="preserve">  </w:delText>
              </w:r>
            </w:del>
            <w:ins w:id="6063"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020D9BD1" w14:textId="190EDB3E" w:rsidR="00872AFE" w:rsidRPr="00711388" w:rsidRDefault="00872AFE" w:rsidP="00567869">
            <w:pPr>
              <w:pStyle w:val="NormalLeft"/>
              <w:rPr>
                <w:lang w:val="en-GB"/>
              </w:rPr>
            </w:pPr>
            <w:r w:rsidRPr="00711388">
              <w:rPr>
                <w:lang w:val="en-GB"/>
              </w:rPr>
              <w:t>Amount of deferred tax assets (DTA) due to carry forward of previous losses or tax deductions if a balance-sheet using Solvency II valuation was set up after the instantaneous loss, as provided for in Article 207(1) and (2) of Delegated Regulation (EU) 2015/35. This cell shall be left blank where R0590/C0109 is filled with ‘1-Yes’.</w:t>
            </w:r>
            <w:del w:id="6064" w:author="Author">
              <w:r w:rsidRPr="00711388" w:rsidDel="003323F0">
                <w:rPr>
                  <w:lang w:val="en-GB"/>
                </w:rPr>
                <w:delText xml:space="preserve">  </w:delText>
              </w:r>
            </w:del>
            <w:ins w:id="6065" w:author="Author">
              <w:r w:rsidR="003323F0">
                <w:rPr>
                  <w:lang w:val="en-GB"/>
                </w:rPr>
                <w:t xml:space="preserve"> </w:t>
              </w:r>
            </w:ins>
          </w:p>
        </w:tc>
      </w:tr>
      <w:tr w:rsidR="00872AFE" w:rsidRPr="00711388" w14:paraId="56FA4B79" w14:textId="77777777" w:rsidTr="00567869">
        <w:tc>
          <w:tcPr>
            <w:tcW w:w="2414" w:type="dxa"/>
            <w:tcBorders>
              <w:top w:val="single" w:sz="2" w:space="0" w:color="auto"/>
              <w:left w:val="single" w:sz="2" w:space="0" w:color="auto"/>
              <w:bottom w:val="single" w:sz="2" w:space="0" w:color="auto"/>
              <w:right w:val="single" w:sz="2" w:space="0" w:color="auto"/>
            </w:tcBorders>
          </w:tcPr>
          <w:p w14:paraId="51D2EFA0" w14:textId="69FD9AB5" w:rsidR="00872AFE" w:rsidRPr="00711388" w:rsidRDefault="00872AFE" w:rsidP="00567869">
            <w:pPr>
              <w:pStyle w:val="NormalLeft"/>
              <w:rPr>
                <w:lang w:val="en-GB"/>
              </w:rPr>
            </w:pPr>
            <w:r w:rsidRPr="00711388">
              <w:rPr>
                <w:lang w:val="en-GB"/>
              </w:rPr>
              <w:t>R0620/C0110</w:t>
            </w:r>
            <w:del w:id="6066" w:author="Author">
              <w:r w:rsidRPr="00711388" w:rsidDel="003323F0">
                <w:rPr>
                  <w:lang w:val="en-GB"/>
                </w:rPr>
                <w:delText xml:space="preserve">  </w:delText>
              </w:r>
            </w:del>
            <w:ins w:id="6067"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243F9D9A" w14:textId="41251301" w:rsidR="00872AFE" w:rsidRPr="00711388" w:rsidRDefault="00872AFE" w:rsidP="00567869">
            <w:pPr>
              <w:pStyle w:val="NormalLeft"/>
              <w:rPr>
                <w:lang w:val="en-GB"/>
              </w:rPr>
            </w:pPr>
            <w:r w:rsidRPr="00711388">
              <w:rPr>
                <w:lang w:val="en-GB"/>
              </w:rPr>
              <w:t xml:space="preserve">DTA due to deductible temporary differences </w:t>
            </w:r>
            <w:r w:rsidR="00711388" w:rsidRPr="00711388">
              <w:rPr>
                <w:lang w:val="en-GB"/>
              </w:rPr>
              <w:t>-</w:t>
            </w:r>
            <w:r w:rsidRPr="00711388">
              <w:rPr>
                <w:lang w:val="en-GB"/>
              </w:rPr>
              <w:t xml:space="preserve"> Before the shock</w:t>
            </w:r>
            <w:del w:id="6068" w:author="Author">
              <w:r w:rsidRPr="00711388" w:rsidDel="003323F0">
                <w:rPr>
                  <w:lang w:val="en-GB"/>
                </w:rPr>
                <w:delText xml:space="preserve">  </w:delText>
              </w:r>
            </w:del>
            <w:ins w:id="6069"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378DD392" w14:textId="4656F3DD" w:rsidR="00872AFE" w:rsidRPr="00711388" w:rsidRDefault="00872AFE" w:rsidP="00567869">
            <w:pPr>
              <w:pStyle w:val="NormalLeft"/>
              <w:rPr>
                <w:lang w:val="en-GB"/>
              </w:rPr>
            </w:pPr>
            <w:r w:rsidRPr="00711388">
              <w:rPr>
                <w:lang w:val="en-GB"/>
              </w:rPr>
              <w:t xml:space="preserve">Amount of deferred tax assets (DTA) in the balance-sheet using Solvency II valuation due to differences between the Solvency II valuation of an asset or liability and its tax base before the instantaneous loss described in </w:t>
            </w:r>
            <w:r w:rsidRPr="00711388">
              <w:rPr>
                <w:lang w:val="en-GB"/>
              </w:rPr>
              <w:lastRenderedPageBreak/>
              <w:t>Article 207(1) and (2) of Delegated Regulation (EU) 2015/35</w:t>
            </w:r>
            <w:del w:id="6070" w:author="Author">
              <w:r w:rsidRPr="00711388" w:rsidDel="003323F0">
                <w:rPr>
                  <w:lang w:val="en-GB"/>
                </w:rPr>
                <w:delText xml:space="preserve">  </w:delText>
              </w:r>
            </w:del>
            <w:ins w:id="6071" w:author="Author">
              <w:r w:rsidR="003323F0">
                <w:rPr>
                  <w:lang w:val="en-GB"/>
                </w:rPr>
                <w:t xml:space="preserve"> </w:t>
              </w:r>
            </w:ins>
          </w:p>
        </w:tc>
      </w:tr>
      <w:tr w:rsidR="00872AFE" w:rsidRPr="00711388" w14:paraId="66E4330F" w14:textId="77777777" w:rsidTr="00567869">
        <w:tc>
          <w:tcPr>
            <w:tcW w:w="2414" w:type="dxa"/>
            <w:tcBorders>
              <w:top w:val="single" w:sz="2" w:space="0" w:color="auto"/>
              <w:left w:val="single" w:sz="2" w:space="0" w:color="auto"/>
              <w:bottom w:val="single" w:sz="2" w:space="0" w:color="auto"/>
              <w:right w:val="single" w:sz="2" w:space="0" w:color="auto"/>
            </w:tcBorders>
          </w:tcPr>
          <w:p w14:paraId="5B2E4D14" w14:textId="10D651B6" w:rsidR="00872AFE" w:rsidRPr="00711388" w:rsidRDefault="00872AFE" w:rsidP="00567869">
            <w:pPr>
              <w:pStyle w:val="NormalLeft"/>
              <w:rPr>
                <w:lang w:val="en-GB"/>
              </w:rPr>
            </w:pPr>
            <w:r w:rsidRPr="00711388">
              <w:rPr>
                <w:lang w:val="en-GB"/>
              </w:rPr>
              <w:lastRenderedPageBreak/>
              <w:t>R0620/C0120</w:t>
            </w:r>
            <w:del w:id="6072" w:author="Author">
              <w:r w:rsidRPr="00711388" w:rsidDel="003323F0">
                <w:rPr>
                  <w:lang w:val="en-GB"/>
                </w:rPr>
                <w:delText xml:space="preserve">  </w:delText>
              </w:r>
            </w:del>
            <w:ins w:id="6073"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1A4FD63A" w14:textId="0909603A" w:rsidR="00872AFE" w:rsidRPr="00711388" w:rsidRDefault="00872AFE" w:rsidP="00567869">
            <w:pPr>
              <w:pStyle w:val="NormalLeft"/>
              <w:rPr>
                <w:lang w:val="en-GB"/>
              </w:rPr>
            </w:pPr>
            <w:r w:rsidRPr="00711388">
              <w:rPr>
                <w:lang w:val="en-GB"/>
              </w:rPr>
              <w:t>DTA due to deductible temporary differences - After the shock</w:t>
            </w:r>
            <w:del w:id="6074" w:author="Author">
              <w:r w:rsidRPr="00711388" w:rsidDel="003323F0">
                <w:rPr>
                  <w:lang w:val="en-GB"/>
                </w:rPr>
                <w:delText xml:space="preserve">  </w:delText>
              </w:r>
            </w:del>
            <w:ins w:id="6075"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03DA405F" w14:textId="47BD51E2" w:rsidR="00872AFE" w:rsidRPr="00711388" w:rsidRDefault="00872AFE" w:rsidP="00567869">
            <w:pPr>
              <w:pStyle w:val="NormalLeft"/>
              <w:rPr>
                <w:lang w:val="en-GB"/>
              </w:rPr>
            </w:pPr>
            <w:r w:rsidRPr="00711388">
              <w:rPr>
                <w:lang w:val="en-GB"/>
              </w:rPr>
              <w:t>Amount of deferred tax assets (DTA) due to differences between the Solvency II valuation of an asset or liability and its tax base if a balance-sheet using Solvency II valuation was set up after the instantaneous loss, as provided for in Article 207(1) and (2) of Delegated Regulation (EU) 2015/35. This cell shall be left blank if R0590/C0109 is filled with ‘1-Yes’.</w:t>
            </w:r>
            <w:del w:id="6076" w:author="Author">
              <w:r w:rsidRPr="00711388" w:rsidDel="003323F0">
                <w:rPr>
                  <w:lang w:val="en-GB"/>
                </w:rPr>
                <w:delText xml:space="preserve">  </w:delText>
              </w:r>
            </w:del>
            <w:ins w:id="6077" w:author="Author">
              <w:r w:rsidR="003323F0">
                <w:rPr>
                  <w:lang w:val="en-GB"/>
                </w:rPr>
                <w:t xml:space="preserve"> </w:t>
              </w:r>
            </w:ins>
          </w:p>
        </w:tc>
      </w:tr>
      <w:tr w:rsidR="00872AFE" w:rsidRPr="00711388" w14:paraId="35D0C574" w14:textId="77777777" w:rsidTr="00567869">
        <w:tc>
          <w:tcPr>
            <w:tcW w:w="2414" w:type="dxa"/>
            <w:tcBorders>
              <w:top w:val="single" w:sz="2" w:space="0" w:color="auto"/>
              <w:left w:val="single" w:sz="2" w:space="0" w:color="auto"/>
              <w:bottom w:val="single" w:sz="2" w:space="0" w:color="auto"/>
              <w:right w:val="single" w:sz="2" w:space="0" w:color="auto"/>
            </w:tcBorders>
          </w:tcPr>
          <w:p w14:paraId="5B87A947" w14:textId="77777777" w:rsidR="00872AFE" w:rsidRPr="00711388" w:rsidRDefault="00872AFE" w:rsidP="00567869">
            <w:pPr>
              <w:pStyle w:val="NormalLeft"/>
              <w:rPr>
                <w:lang w:val="en-GB"/>
              </w:rPr>
            </w:pPr>
            <w:r w:rsidRPr="00711388">
              <w:rPr>
                <w:lang w:val="en-GB"/>
              </w:rPr>
              <w:t xml:space="preserve">R0630/C0110 </w:t>
            </w:r>
          </w:p>
        </w:tc>
        <w:tc>
          <w:tcPr>
            <w:tcW w:w="2043" w:type="dxa"/>
            <w:tcBorders>
              <w:top w:val="single" w:sz="2" w:space="0" w:color="auto"/>
              <w:left w:val="single" w:sz="2" w:space="0" w:color="auto"/>
              <w:bottom w:val="single" w:sz="2" w:space="0" w:color="auto"/>
              <w:right w:val="single" w:sz="2" w:space="0" w:color="auto"/>
            </w:tcBorders>
          </w:tcPr>
          <w:p w14:paraId="7E75F908" w14:textId="44FB2983" w:rsidR="00872AFE" w:rsidRPr="00711388" w:rsidRDefault="00872AFE" w:rsidP="00567869">
            <w:pPr>
              <w:pStyle w:val="NormalLeft"/>
              <w:rPr>
                <w:lang w:val="en-GB"/>
              </w:rPr>
            </w:pPr>
            <w:r w:rsidRPr="00711388">
              <w:rPr>
                <w:lang w:val="en-GB"/>
              </w:rPr>
              <w:t xml:space="preserve">DTL </w:t>
            </w:r>
            <w:r w:rsidR="00845F43" w:rsidRPr="00711388">
              <w:rPr>
                <w:lang w:val="en-GB"/>
              </w:rPr>
              <w:t>-</w:t>
            </w:r>
            <w:r w:rsidRPr="00711388">
              <w:rPr>
                <w:lang w:val="en-GB"/>
              </w:rPr>
              <w:t xml:space="preserve"> Before the shock</w:t>
            </w:r>
            <w:del w:id="6078" w:author="Author">
              <w:r w:rsidRPr="00711388" w:rsidDel="003323F0">
                <w:rPr>
                  <w:lang w:val="en-GB"/>
                </w:rPr>
                <w:delText xml:space="preserve">  </w:delText>
              </w:r>
            </w:del>
            <w:ins w:id="6079"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0EDFABDC" w14:textId="72745B55" w:rsidR="00872AFE" w:rsidRPr="00711388" w:rsidRDefault="00872AFE" w:rsidP="00567869">
            <w:pPr>
              <w:pStyle w:val="NormalLeft"/>
              <w:rPr>
                <w:lang w:val="en-GB"/>
              </w:rPr>
            </w:pPr>
            <w:r w:rsidRPr="00711388">
              <w:rPr>
                <w:lang w:val="en-GB"/>
              </w:rPr>
              <w:t>Amount of Deferred Tax Liabilities (DTL) in the balance-sheet using Solvency II valuation before the instantaneous loss described in Article 207(1) and (2) of Delegated Regulation (EU) 2015/35. The DTL amount of this cell shall be consistent with the value in the cell R0780/C0010 in S.02.01.</w:t>
            </w:r>
            <w:del w:id="6080" w:author="Author">
              <w:r w:rsidRPr="00711388" w:rsidDel="003323F0">
                <w:rPr>
                  <w:lang w:val="en-GB"/>
                </w:rPr>
                <w:delText xml:space="preserve">  </w:delText>
              </w:r>
            </w:del>
            <w:ins w:id="6081" w:author="Author">
              <w:r w:rsidR="003323F0">
                <w:rPr>
                  <w:lang w:val="en-GB"/>
                </w:rPr>
                <w:t xml:space="preserve"> </w:t>
              </w:r>
            </w:ins>
          </w:p>
        </w:tc>
      </w:tr>
      <w:tr w:rsidR="00872AFE" w:rsidRPr="00711388" w14:paraId="5140FD9C" w14:textId="77777777" w:rsidTr="00567869">
        <w:tc>
          <w:tcPr>
            <w:tcW w:w="2414" w:type="dxa"/>
            <w:tcBorders>
              <w:top w:val="single" w:sz="2" w:space="0" w:color="auto"/>
              <w:left w:val="single" w:sz="2" w:space="0" w:color="auto"/>
              <w:bottom w:val="single" w:sz="2" w:space="0" w:color="auto"/>
              <w:right w:val="single" w:sz="2" w:space="0" w:color="auto"/>
            </w:tcBorders>
          </w:tcPr>
          <w:p w14:paraId="2533C544" w14:textId="74E0B66D" w:rsidR="00872AFE" w:rsidRPr="00711388" w:rsidRDefault="00872AFE" w:rsidP="00567869">
            <w:pPr>
              <w:pStyle w:val="NormalLeft"/>
              <w:rPr>
                <w:lang w:val="en-GB"/>
              </w:rPr>
            </w:pPr>
            <w:r w:rsidRPr="00711388">
              <w:rPr>
                <w:lang w:val="en-GB"/>
              </w:rPr>
              <w:t>R0630/C0120</w:t>
            </w:r>
            <w:del w:id="6082" w:author="Author">
              <w:r w:rsidRPr="00711388" w:rsidDel="003323F0">
                <w:rPr>
                  <w:lang w:val="en-GB"/>
                </w:rPr>
                <w:delText xml:space="preserve">  </w:delText>
              </w:r>
            </w:del>
            <w:ins w:id="6083"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4E23782D" w14:textId="6BC358D3" w:rsidR="00872AFE" w:rsidRPr="00711388" w:rsidRDefault="00872AFE" w:rsidP="00567869">
            <w:pPr>
              <w:pStyle w:val="NormalLeft"/>
              <w:rPr>
                <w:lang w:val="en-GB"/>
              </w:rPr>
            </w:pPr>
            <w:r w:rsidRPr="00711388">
              <w:rPr>
                <w:lang w:val="en-GB"/>
              </w:rPr>
              <w:t xml:space="preserve">DTL </w:t>
            </w:r>
            <w:r w:rsidR="00845F43" w:rsidRPr="00711388">
              <w:rPr>
                <w:lang w:val="en-GB"/>
              </w:rPr>
              <w:t>-</w:t>
            </w:r>
            <w:r w:rsidRPr="00711388">
              <w:rPr>
                <w:lang w:val="en-GB"/>
              </w:rPr>
              <w:t xml:space="preserve"> After the shock</w:t>
            </w:r>
            <w:del w:id="6084" w:author="Author">
              <w:r w:rsidRPr="00711388" w:rsidDel="003323F0">
                <w:rPr>
                  <w:lang w:val="en-GB"/>
                </w:rPr>
                <w:delText xml:space="preserve">  </w:delText>
              </w:r>
            </w:del>
            <w:ins w:id="6085"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41C63236" w14:textId="77777777" w:rsidR="00872AFE" w:rsidRPr="00711388" w:rsidRDefault="00872AFE" w:rsidP="00567869">
            <w:pPr>
              <w:pStyle w:val="NormalLeft"/>
              <w:rPr>
                <w:lang w:val="en-GB"/>
              </w:rPr>
            </w:pPr>
            <w:r w:rsidRPr="00711388">
              <w:rPr>
                <w:lang w:val="en-GB"/>
              </w:rPr>
              <w:t>Amount of Deferred Tax Liabilities (DTL) if a balance-sheet using Solvency II valuation was set up after the instantaneous loss, as provided for in Article 207(1) and (2) of Delegated Regulation (EU) 2015/35.</w:t>
            </w:r>
          </w:p>
          <w:p w14:paraId="6B810F9D" w14:textId="40337FC7" w:rsidR="00872AFE" w:rsidRPr="00711388" w:rsidRDefault="00872AFE" w:rsidP="00567869">
            <w:pPr>
              <w:pStyle w:val="NormalLeft"/>
              <w:rPr>
                <w:lang w:val="en-GB"/>
              </w:rPr>
            </w:pPr>
            <w:r w:rsidRPr="00711388">
              <w:rPr>
                <w:lang w:val="en-GB"/>
              </w:rPr>
              <w:t>This cell shall be left blank in case of an average tax rate approach and where R0590/C0109 is filled with ‘1-Yes’.</w:t>
            </w:r>
            <w:del w:id="6086" w:author="Author">
              <w:r w:rsidRPr="00711388" w:rsidDel="003323F0">
                <w:rPr>
                  <w:lang w:val="en-GB"/>
                </w:rPr>
                <w:delText xml:space="preserve">  </w:delText>
              </w:r>
            </w:del>
            <w:ins w:id="6087" w:author="Author">
              <w:r w:rsidR="003323F0">
                <w:rPr>
                  <w:lang w:val="en-GB"/>
                </w:rPr>
                <w:t xml:space="preserve"> </w:t>
              </w:r>
            </w:ins>
          </w:p>
        </w:tc>
      </w:tr>
      <w:tr w:rsidR="00872AFE" w:rsidRPr="00711388" w14:paraId="6375011A" w14:textId="77777777" w:rsidTr="00567869">
        <w:tc>
          <w:tcPr>
            <w:tcW w:w="2414" w:type="dxa"/>
            <w:tcBorders>
              <w:top w:val="single" w:sz="2" w:space="0" w:color="auto"/>
              <w:left w:val="single" w:sz="2" w:space="0" w:color="auto"/>
              <w:bottom w:val="single" w:sz="2" w:space="0" w:color="auto"/>
              <w:right w:val="single" w:sz="2" w:space="0" w:color="auto"/>
            </w:tcBorders>
          </w:tcPr>
          <w:p w14:paraId="454E2203" w14:textId="12B9C924" w:rsidR="00872AFE" w:rsidRPr="00711388" w:rsidRDefault="00872AFE" w:rsidP="00567869">
            <w:pPr>
              <w:pStyle w:val="NormalLeft"/>
              <w:rPr>
                <w:lang w:val="en-GB"/>
              </w:rPr>
            </w:pPr>
            <w:r w:rsidRPr="00711388">
              <w:rPr>
                <w:lang w:val="en-GB"/>
              </w:rPr>
              <w:t>R0640/C0130</w:t>
            </w:r>
            <w:del w:id="6088" w:author="Author">
              <w:r w:rsidRPr="00711388" w:rsidDel="003323F0">
                <w:rPr>
                  <w:lang w:val="en-GB"/>
                </w:rPr>
                <w:delText xml:space="preserve">  </w:delText>
              </w:r>
            </w:del>
            <w:ins w:id="6089"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617BACD9" w14:textId="7C66275E" w:rsidR="00872AFE" w:rsidRPr="00711388" w:rsidRDefault="00872AFE" w:rsidP="00567869">
            <w:pPr>
              <w:pStyle w:val="NormalLeft"/>
              <w:rPr>
                <w:lang w:val="en-GB"/>
              </w:rPr>
            </w:pPr>
            <w:r w:rsidRPr="00711388">
              <w:rPr>
                <w:lang w:val="en-GB"/>
              </w:rPr>
              <w:t>LAC DT</w:t>
            </w:r>
            <w:del w:id="6090" w:author="Author">
              <w:r w:rsidRPr="00711388" w:rsidDel="003323F0">
                <w:rPr>
                  <w:lang w:val="en-GB"/>
                </w:rPr>
                <w:delText xml:space="preserve">  </w:delText>
              </w:r>
            </w:del>
            <w:ins w:id="6091"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60A2DFEA" w14:textId="76013150" w:rsidR="00872AFE" w:rsidRPr="00711388" w:rsidRDefault="00872AFE" w:rsidP="00567869">
            <w:pPr>
              <w:pStyle w:val="NormalLeft"/>
              <w:rPr>
                <w:lang w:val="en-GB"/>
              </w:rPr>
            </w:pPr>
            <w:r w:rsidRPr="00711388">
              <w:rPr>
                <w:lang w:val="en-GB"/>
              </w:rPr>
              <w:t>Amount of loss-absorbing capacity of deferred taxes, calculated in accordance with Article 207 of Delegated Regulation (EU) 2015/35. The LAC amount of this cell shall be the same as the value in the cell R0150/C0100 in S.25.01.01.</w:t>
            </w:r>
            <w:del w:id="6092" w:author="Author">
              <w:r w:rsidRPr="00711388" w:rsidDel="003323F0">
                <w:rPr>
                  <w:lang w:val="en-GB"/>
                </w:rPr>
                <w:delText xml:space="preserve">  </w:delText>
              </w:r>
            </w:del>
            <w:ins w:id="6093" w:author="Author">
              <w:r w:rsidR="003323F0">
                <w:rPr>
                  <w:lang w:val="en-GB"/>
                </w:rPr>
                <w:t xml:space="preserve"> </w:t>
              </w:r>
            </w:ins>
          </w:p>
        </w:tc>
      </w:tr>
      <w:tr w:rsidR="00872AFE" w:rsidRPr="00711388" w14:paraId="059501B2" w14:textId="77777777" w:rsidTr="00567869">
        <w:tc>
          <w:tcPr>
            <w:tcW w:w="2414" w:type="dxa"/>
            <w:tcBorders>
              <w:top w:val="single" w:sz="2" w:space="0" w:color="auto"/>
              <w:left w:val="single" w:sz="2" w:space="0" w:color="auto"/>
              <w:bottom w:val="single" w:sz="2" w:space="0" w:color="auto"/>
              <w:right w:val="single" w:sz="2" w:space="0" w:color="auto"/>
            </w:tcBorders>
          </w:tcPr>
          <w:p w14:paraId="1AB82E45" w14:textId="77777777" w:rsidR="00872AFE" w:rsidRPr="00711388" w:rsidRDefault="00872AFE" w:rsidP="00567869">
            <w:pPr>
              <w:pStyle w:val="NormalLeft"/>
              <w:rPr>
                <w:lang w:val="en-GB"/>
              </w:rPr>
            </w:pPr>
            <w:r w:rsidRPr="00711388">
              <w:rPr>
                <w:lang w:val="en-GB"/>
              </w:rPr>
              <w:t xml:space="preserve">R0650/C0130 </w:t>
            </w:r>
          </w:p>
        </w:tc>
        <w:tc>
          <w:tcPr>
            <w:tcW w:w="2043" w:type="dxa"/>
            <w:tcBorders>
              <w:top w:val="single" w:sz="2" w:space="0" w:color="auto"/>
              <w:left w:val="single" w:sz="2" w:space="0" w:color="auto"/>
              <w:bottom w:val="single" w:sz="2" w:space="0" w:color="auto"/>
              <w:right w:val="single" w:sz="2" w:space="0" w:color="auto"/>
            </w:tcBorders>
          </w:tcPr>
          <w:p w14:paraId="26D3CF28" w14:textId="26CDC71F" w:rsidR="00872AFE" w:rsidRPr="00711388" w:rsidRDefault="00872AFE" w:rsidP="00567869">
            <w:pPr>
              <w:pStyle w:val="NormalLeft"/>
              <w:rPr>
                <w:lang w:val="en-GB"/>
              </w:rPr>
            </w:pPr>
            <w:r w:rsidRPr="00711388">
              <w:rPr>
                <w:lang w:val="en-GB"/>
              </w:rPr>
              <w:t>LAC DT justified by reversion of deferred tax liabilities</w:t>
            </w:r>
            <w:del w:id="6094" w:author="Author">
              <w:r w:rsidRPr="00711388" w:rsidDel="003323F0">
                <w:rPr>
                  <w:lang w:val="en-GB"/>
                </w:rPr>
                <w:delText xml:space="preserve">  </w:delText>
              </w:r>
            </w:del>
            <w:ins w:id="6095"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26BEECF4" w14:textId="3F5CA9E2" w:rsidR="00872AFE" w:rsidRPr="00711388" w:rsidRDefault="00872AFE" w:rsidP="00567869">
            <w:pPr>
              <w:pStyle w:val="NormalLeft"/>
              <w:rPr>
                <w:lang w:val="en-GB"/>
              </w:rPr>
            </w:pPr>
            <w:r w:rsidRPr="00711388">
              <w:rPr>
                <w:lang w:val="en-GB"/>
              </w:rPr>
              <w:t>Amount of loss-absorbing capacity of deferred taxes, calculated in accordance with Article 207 of Delegated Regulation (EU) 2015/35, justified by reversion of deferred tax liabilities</w:t>
            </w:r>
            <w:del w:id="6096" w:author="Author">
              <w:r w:rsidRPr="00711388" w:rsidDel="003323F0">
                <w:rPr>
                  <w:lang w:val="en-GB"/>
                </w:rPr>
                <w:delText xml:space="preserve">  </w:delText>
              </w:r>
            </w:del>
            <w:ins w:id="6097" w:author="Author">
              <w:r w:rsidR="003323F0">
                <w:rPr>
                  <w:lang w:val="en-GB"/>
                </w:rPr>
                <w:t xml:space="preserve"> </w:t>
              </w:r>
            </w:ins>
          </w:p>
        </w:tc>
      </w:tr>
      <w:tr w:rsidR="00872AFE" w:rsidRPr="00711388" w14:paraId="0FF72404" w14:textId="77777777" w:rsidTr="00567869">
        <w:tc>
          <w:tcPr>
            <w:tcW w:w="2414" w:type="dxa"/>
            <w:tcBorders>
              <w:top w:val="single" w:sz="2" w:space="0" w:color="auto"/>
              <w:left w:val="single" w:sz="2" w:space="0" w:color="auto"/>
              <w:bottom w:val="single" w:sz="2" w:space="0" w:color="auto"/>
              <w:right w:val="single" w:sz="2" w:space="0" w:color="auto"/>
            </w:tcBorders>
          </w:tcPr>
          <w:p w14:paraId="406EADDB" w14:textId="60EE10BA" w:rsidR="00872AFE" w:rsidRPr="00711388" w:rsidRDefault="00872AFE" w:rsidP="00567869">
            <w:pPr>
              <w:pStyle w:val="NormalLeft"/>
              <w:rPr>
                <w:lang w:val="en-GB"/>
              </w:rPr>
            </w:pPr>
            <w:r w:rsidRPr="00711388">
              <w:rPr>
                <w:lang w:val="en-GB"/>
              </w:rPr>
              <w:t> R0660/C0130</w:t>
            </w:r>
            <w:del w:id="6098" w:author="Author">
              <w:r w:rsidRPr="00711388" w:rsidDel="003323F0">
                <w:rPr>
                  <w:lang w:val="en-GB"/>
                </w:rPr>
                <w:delText xml:space="preserve">  </w:delText>
              </w:r>
            </w:del>
            <w:ins w:id="6099"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71107A21" w14:textId="2804904E" w:rsidR="00872AFE" w:rsidRPr="00711388" w:rsidRDefault="00872AFE" w:rsidP="00567869">
            <w:pPr>
              <w:pStyle w:val="NormalLeft"/>
              <w:rPr>
                <w:lang w:val="en-GB"/>
              </w:rPr>
            </w:pPr>
            <w:r w:rsidRPr="00711388">
              <w:rPr>
                <w:lang w:val="en-GB"/>
              </w:rPr>
              <w:t>LAC DT justified by reference to probable future taxable economic profit</w:t>
            </w:r>
            <w:del w:id="6100" w:author="Author">
              <w:r w:rsidRPr="00711388" w:rsidDel="003323F0">
                <w:rPr>
                  <w:lang w:val="en-GB"/>
                </w:rPr>
                <w:delText xml:space="preserve">  </w:delText>
              </w:r>
            </w:del>
            <w:ins w:id="6101"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202A4072" w14:textId="5220C6EB" w:rsidR="00872AFE" w:rsidRPr="00711388" w:rsidRDefault="00872AFE" w:rsidP="00567869">
            <w:pPr>
              <w:pStyle w:val="NormalLeft"/>
              <w:rPr>
                <w:lang w:val="en-GB"/>
              </w:rPr>
            </w:pPr>
            <w:r w:rsidRPr="00711388">
              <w:rPr>
                <w:lang w:val="en-GB"/>
              </w:rPr>
              <w:t>Amount of loss-absorbing capacity of deferred taxes, calculated in accordance with Article 207 of Delegated Regulation (EU) 2015/35, justified by reference to probable future taxable economic profit</w:t>
            </w:r>
            <w:del w:id="6102" w:author="Author">
              <w:r w:rsidRPr="00711388" w:rsidDel="003323F0">
                <w:rPr>
                  <w:lang w:val="en-GB"/>
                </w:rPr>
                <w:delText xml:space="preserve">  </w:delText>
              </w:r>
            </w:del>
            <w:ins w:id="6103" w:author="Author">
              <w:r w:rsidR="003323F0">
                <w:rPr>
                  <w:lang w:val="en-GB"/>
                </w:rPr>
                <w:t xml:space="preserve"> </w:t>
              </w:r>
            </w:ins>
          </w:p>
        </w:tc>
      </w:tr>
      <w:tr w:rsidR="00872AFE" w:rsidRPr="00711388" w14:paraId="5B86D86A" w14:textId="77777777" w:rsidTr="00567869">
        <w:tc>
          <w:tcPr>
            <w:tcW w:w="2414" w:type="dxa"/>
            <w:tcBorders>
              <w:top w:val="single" w:sz="2" w:space="0" w:color="auto"/>
              <w:left w:val="single" w:sz="2" w:space="0" w:color="auto"/>
              <w:bottom w:val="single" w:sz="2" w:space="0" w:color="auto"/>
              <w:right w:val="single" w:sz="2" w:space="0" w:color="auto"/>
            </w:tcBorders>
          </w:tcPr>
          <w:p w14:paraId="172D75B0" w14:textId="4E7C0341" w:rsidR="00872AFE" w:rsidRPr="00711388" w:rsidRDefault="00872AFE" w:rsidP="00567869">
            <w:pPr>
              <w:pStyle w:val="NormalLeft"/>
              <w:rPr>
                <w:lang w:val="en-GB"/>
              </w:rPr>
            </w:pPr>
            <w:r w:rsidRPr="00711388">
              <w:rPr>
                <w:lang w:val="en-GB"/>
              </w:rPr>
              <w:lastRenderedPageBreak/>
              <w:t>R0670/C0130</w:t>
            </w:r>
            <w:del w:id="6104" w:author="Author">
              <w:r w:rsidRPr="00711388" w:rsidDel="003323F0">
                <w:rPr>
                  <w:lang w:val="en-GB"/>
                </w:rPr>
                <w:delText xml:space="preserve">  </w:delText>
              </w:r>
            </w:del>
            <w:ins w:id="6105"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4608984F" w14:textId="0695C54F" w:rsidR="00872AFE" w:rsidRPr="00711388" w:rsidRDefault="00872AFE" w:rsidP="00567869">
            <w:pPr>
              <w:pStyle w:val="NormalLeft"/>
              <w:rPr>
                <w:lang w:val="en-GB"/>
              </w:rPr>
            </w:pPr>
            <w:r w:rsidRPr="00711388">
              <w:rPr>
                <w:lang w:val="en-GB"/>
              </w:rPr>
              <w:t>LAC DT justified by carry back, current year</w:t>
            </w:r>
            <w:del w:id="6106" w:author="Author">
              <w:r w:rsidRPr="00711388" w:rsidDel="003323F0">
                <w:rPr>
                  <w:lang w:val="en-GB"/>
                </w:rPr>
                <w:delText xml:space="preserve">  </w:delText>
              </w:r>
            </w:del>
            <w:ins w:id="6107"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52C7F174" w14:textId="3ABF225E" w:rsidR="00872AFE" w:rsidRPr="00711388" w:rsidRDefault="00872AFE" w:rsidP="00567869">
            <w:pPr>
              <w:pStyle w:val="NormalLeft"/>
              <w:rPr>
                <w:lang w:val="en-GB"/>
              </w:rPr>
            </w:pPr>
            <w:r w:rsidRPr="00711388">
              <w:rPr>
                <w:lang w:val="en-GB"/>
              </w:rPr>
              <w:t>Amount of loss-absorbing capacity of deferred taxes, calculated in accordance with Article 207 of Delegated Regulation (EU) 2015/35, justified by profits from past years. Amount of the losses allocated to the next year.</w:t>
            </w:r>
            <w:del w:id="6108" w:author="Author">
              <w:r w:rsidRPr="00711388" w:rsidDel="003323F0">
                <w:rPr>
                  <w:lang w:val="en-GB"/>
                </w:rPr>
                <w:delText xml:space="preserve">  </w:delText>
              </w:r>
            </w:del>
            <w:ins w:id="6109" w:author="Author">
              <w:r w:rsidR="003323F0">
                <w:rPr>
                  <w:lang w:val="en-GB"/>
                </w:rPr>
                <w:t xml:space="preserve"> </w:t>
              </w:r>
            </w:ins>
          </w:p>
        </w:tc>
      </w:tr>
      <w:tr w:rsidR="00872AFE" w:rsidRPr="00711388" w14:paraId="0E88AEA2" w14:textId="77777777" w:rsidTr="00567869">
        <w:tc>
          <w:tcPr>
            <w:tcW w:w="2414" w:type="dxa"/>
            <w:tcBorders>
              <w:top w:val="single" w:sz="2" w:space="0" w:color="auto"/>
              <w:left w:val="single" w:sz="2" w:space="0" w:color="auto"/>
              <w:bottom w:val="single" w:sz="2" w:space="0" w:color="auto"/>
              <w:right w:val="single" w:sz="2" w:space="0" w:color="auto"/>
            </w:tcBorders>
          </w:tcPr>
          <w:p w14:paraId="5F293C36" w14:textId="5196529A" w:rsidR="00872AFE" w:rsidRPr="00711388" w:rsidRDefault="00872AFE" w:rsidP="00567869">
            <w:pPr>
              <w:pStyle w:val="NormalLeft"/>
              <w:rPr>
                <w:lang w:val="en-GB"/>
              </w:rPr>
            </w:pPr>
            <w:r w:rsidRPr="00711388">
              <w:rPr>
                <w:lang w:val="en-GB"/>
              </w:rPr>
              <w:t>R0680/C0130</w:t>
            </w:r>
            <w:del w:id="6110" w:author="Author">
              <w:r w:rsidRPr="00711388" w:rsidDel="003323F0">
                <w:rPr>
                  <w:lang w:val="en-GB"/>
                </w:rPr>
                <w:delText xml:space="preserve">  </w:delText>
              </w:r>
            </w:del>
            <w:ins w:id="6111"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4BF7DE6D" w14:textId="0EEBD1B6" w:rsidR="00872AFE" w:rsidRPr="00711388" w:rsidRDefault="00872AFE" w:rsidP="00567869">
            <w:pPr>
              <w:pStyle w:val="NormalLeft"/>
              <w:rPr>
                <w:lang w:val="en-GB"/>
              </w:rPr>
            </w:pPr>
            <w:r w:rsidRPr="00711388">
              <w:rPr>
                <w:lang w:val="en-GB"/>
              </w:rPr>
              <w:t>LAC DT justified by carry back, future years</w:t>
            </w:r>
            <w:del w:id="6112" w:author="Author">
              <w:r w:rsidRPr="00711388" w:rsidDel="003323F0">
                <w:rPr>
                  <w:lang w:val="en-GB"/>
                </w:rPr>
                <w:delText xml:space="preserve">  </w:delText>
              </w:r>
            </w:del>
            <w:ins w:id="6113"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7F1CCA45" w14:textId="07D8FEF3" w:rsidR="00872AFE" w:rsidRPr="00711388" w:rsidRDefault="00872AFE" w:rsidP="00567869">
            <w:pPr>
              <w:pStyle w:val="NormalLeft"/>
              <w:rPr>
                <w:lang w:val="en-GB"/>
              </w:rPr>
            </w:pPr>
            <w:r w:rsidRPr="00711388">
              <w:rPr>
                <w:lang w:val="en-GB"/>
              </w:rPr>
              <w:t>Amount of loss-absorbing capacity of deferred taxes, calculated in accordance with Article 207 of Delegated Regulation (EU) 2015/35, justified by profits from past years. Amount of losses allocated to the years after next year.</w:t>
            </w:r>
            <w:del w:id="6114" w:author="Author">
              <w:r w:rsidRPr="00711388" w:rsidDel="003323F0">
                <w:rPr>
                  <w:lang w:val="en-GB"/>
                </w:rPr>
                <w:delText xml:space="preserve">  </w:delText>
              </w:r>
            </w:del>
            <w:ins w:id="6115" w:author="Author">
              <w:r w:rsidR="003323F0">
                <w:rPr>
                  <w:lang w:val="en-GB"/>
                </w:rPr>
                <w:t xml:space="preserve"> </w:t>
              </w:r>
            </w:ins>
          </w:p>
        </w:tc>
      </w:tr>
      <w:tr w:rsidR="00872AFE" w:rsidRPr="00711388" w14:paraId="19B32CD7" w14:textId="77777777" w:rsidTr="00567869">
        <w:tc>
          <w:tcPr>
            <w:tcW w:w="2414" w:type="dxa"/>
            <w:tcBorders>
              <w:top w:val="single" w:sz="2" w:space="0" w:color="auto"/>
              <w:left w:val="single" w:sz="2" w:space="0" w:color="auto"/>
              <w:bottom w:val="single" w:sz="2" w:space="0" w:color="auto"/>
              <w:right w:val="single" w:sz="2" w:space="0" w:color="auto"/>
            </w:tcBorders>
          </w:tcPr>
          <w:p w14:paraId="2CA0302E" w14:textId="2AB95CDC" w:rsidR="00872AFE" w:rsidRPr="00711388" w:rsidRDefault="00872AFE" w:rsidP="00567869">
            <w:pPr>
              <w:pStyle w:val="NormalLeft"/>
              <w:rPr>
                <w:lang w:val="en-GB"/>
              </w:rPr>
            </w:pPr>
            <w:r w:rsidRPr="00711388">
              <w:rPr>
                <w:lang w:val="en-GB"/>
              </w:rPr>
              <w:t>R0690/C0130</w:t>
            </w:r>
            <w:del w:id="6116" w:author="Author">
              <w:r w:rsidRPr="00711388" w:rsidDel="003323F0">
                <w:rPr>
                  <w:lang w:val="en-GB"/>
                </w:rPr>
                <w:delText xml:space="preserve">  </w:delText>
              </w:r>
            </w:del>
            <w:ins w:id="6117" w:author="Author">
              <w:r w:rsidR="003323F0">
                <w:rPr>
                  <w:lang w:val="en-GB"/>
                </w:rPr>
                <w:t xml:space="preserve"> </w:t>
              </w:r>
            </w:ins>
          </w:p>
        </w:tc>
        <w:tc>
          <w:tcPr>
            <w:tcW w:w="2043" w:type="dxa"/>
            <w:tcBorders>
              <w:top w:val="single" w:sz="2" w:space="0" w:color="auto"/>
              <w:left w:val="single" w:sz="2" w:space="0" w:color="auto"/>
              <w:bottom w:val="single" w:sz="2" w:space="0" w:color="auto"/>
              <w:right w:val="single" w:sz="2" w:space="0" w:color="auto"/>
            </w:tcBorders>
          </w:tcPr>
          <w:p w14:paraId="18651873" w14:textId="242C40AF" w:rsidR="00872AFE" w:rsidRPr="00711388" w:rsidRDefault="00872AFE" w:rsidP="00567869">
            <w:pPr>
              <w:pStyle w:val="NormalLeft"/>
              <w:rPr>
                <w:lang w:val="en-GB"/>
              </w:rPr>
            </w:pPr>
            <w:r w:rsidRPr="00711388">
              <w:rPr>
                <w:lang w:val="en-GB"/>
              </w:rPr>
              <w:t>Maximum LAC DT</w:t>
            </w:r>
            <w:del w:id="6118" w:author="Author">
              <w:r w:rsidRPr="00711388" w:rsidDel="003323F0">
                <w:rPr>
                  <w:lang w:val="en-GB"/>
                </w:rPr>
                <w:delText xml:space="preserve">  </w:delText>
              </w:r>
            </w:del>
            <w:ins w:id="6119" w:author="Author">
              <w:r w:rsidR="003323F0">
                <w:rPr>
                  <w:lang w:val="en-GB"/>
                </w:rPr>
                <w:t xml:space="preserve"> </w:t>
              </w:r>
            </w:ins>
          </w:p>
        </w:tc>
        <w:tc>
          <w:tcPr>
            <w:tcW w:w="4829" w:type="dxa"/>
            <w:tcBorders>
              <w:top w:val="single" w:sz="2" w:space="0" w:color="auto"/>
              <w:left w:val="single" w:sz="2" w:space="0" w:color="auto"/>
              <w:bottom w:val="single" w:sz="2" w:space="0" w:color="auto"/>
              <w:right w:val="single" w:sz="2" w:space="0" w:color="auto"/>
            </w:tcBorders>
          </w:tcPr>
          <w:p w14:paraId="7967AF0B" w14:textId="50BA4E78" w:rsidR="00872AFE" w:rsidRPr="00711388" w:rsidRDefault="00872AFE" w:rsidP="00567869">
            <w:pPr>
              <w:pStyle w:val="NormalLeft"/>
              <w:rPr>
                <w:lang w:val="en-GB"/>
              </w:rPr>
            </w:pPr>
            <w:r w:rsidRPr="00711388">
              <w:rPr>
                <w:lang w:val="en-GB"/>
              </w:rPr>
              <w:t>Maximal amount of loss-absorbing capacity of deferred taxes, that could be available, before the assessment whether the increase in net deferred tax assets can be used for the purposes of the adjustment, as provided for in Article 207(2) of Delegated Regulation (EU) 2015/35.</w:t>
            </w:r>
            <w:del w:id="6120" w:author="Author">
              <w:r w:rsidRPr="00711388" w:rsidDel="003323F0">
                <w:rPr>
                  <w:lang w:val="en-GB"/>
                </w:rPr>
                <w:delText xml:space="preserve">  </w:delText>
              </w:r>
            </w:del>
            <w:ins w:id="6121" w:author="Author">
              <w:r w:rsidR="003323F0">
                <w:rPr>
                  <w:lang w:val="en-GB"/>
                </w:rPr>
                <w:t xml:space="preserve"> </w:t>
              </w:r>
            </w:ins>
          </w:p>
        </w:tc>
      </w:tr>
    </w:tbl>
    <w:p w14:paraId="09CBE0B1" w14:textId="00156C01" w:rsidR="00872AFE" w:rsidRPr="00711388" w:rsidRDefault="00872AFE" w:rsidP="00872AFE">
      <w:pPr>
        <w:pStyle w:val="ManualHeading2"/>
        <w:ind w:left="851" w:hanging="851"/>
        <w:rPr>
          <w:i/>
          <w:iCs/>
          <w:lang w:val="en-GB"/>
        </w:rPr>
      </w:pPr>
      <w:r w:rsidRPr="00711388">
        <w:rPr>
          <w:i/>
          <w:iCs/>
          <w:lang w:val="en-GB"/>
        </w:rPr>
        <w:t xml:space="preserve">S.25.05 </w:t>
      </w:r>
      <w:r w:rsidR="00711388" w:rsidRPr="00711388">
        <w:rPr>
          <w:i/>
          <w:iCs/>
          <w:lang w:val="en-GB"/>
        </w:rPr>
        <w:t>-</w:t>
      </w:r>
      <w:r w:rsidRPr="00711388">
        <w:rPr>
          <w:i/>
          <w:iCs/>
          <w:lang w:val="en-GB"/>
        </w:rPr>
        <w:t xml:space="preserve"> Solvency Capital Requirement - for undertakings using an internal model (partial or full)</w:t>
      </w:r>
    </w:p>
    <w:p w14:paraId="6D779CB2" w14:textId="77777777" w:rsidR="00872AFE" w:rsidRPr="00711388" w:rsidRDefault="00872AFE" w:rsidP="00872AFE">
      <w:pPr>
        <w:rPr>
          <w:bCs/>
          <w:i/>
          <w:lang w:val="en-GB"/>
        </w:rPr>
      </w:pPr>
      <w:r w:rsidRPr="00711388">
        <w:rPr>
          <w:bCs/>
          <w:i/>
          <w:lang w:val="en-GB"/>
        </w:rPr>
        <w:t>General comments:</w:t>
      </w:r>
    </w:p>
    <w:p w14:paraId="20C353EC" w14:textId="77777777" w:rsidR="00872AFE" w:rsidRPr="00711388" w:rsidRDefault="00872AFE" w:rsidP="00872AFE">
      <w:pPr>
        <w:rPr>
          <w:lang w:val="en-GB"/>
        </w:rPr>
      </w:pPr>
      <w:r w:rsidRPr="00711388">
        <w:rPr>
          <w:lang w:val="en-GB"/>
        </w:rPr>
        <w:t>This section relates to annual submission of information for individual entities, ring-fenced funds, matching adjustment portfolios and remaining part when an internal model is used for the calculation of the Solvency Capital Requirement.</w:t>
      </w:r>
    </w:p>
    <w:p w14:paraId="007756EF" w14:textId="3C317DE6" w:rsidR="00872AFE" w:rsidRPr="00711388" w:rsidRDefault="00872AFE" w:rsidP="00872AFE">
      <w:pPr>
        <w:rPr>
          <w:lang w:val="en-GB"/>
        </w:rPr>
      </w:pPr>
      <w:r w:rsidRPr="00711388">
        <w:rPr>
          <w:lang w:val="en-GB"/>
        </w:rPr>
        <w:t>This template shall be reported based on availability</w:t>
      </w:r>
      <w:r w:rsidR="00654BE4" w:rsidRPr="00711388">
        <w:rPr>
          <w:lang w:val="en-GB"/>
        </w:rPr>
        <w:t xml:space="preserve"> of data</w:t>
      </w:r>
      <w:r w:rsidRPr="00711388">
        <w:rPr>
          <w:lang w:val="en-GB"/>
        </w:rPr>
        <w:t xml:space="preserve"> according to the internal model architecture and risk profile when possible with reasonable effort. The data to be reported shall be agreed between national supervisory authorities and insurance and reinsurance undertakings.</w:t>
      </w:r>
    </w:p>
    <w:p w14:paraId="7D4ECC43" w14:textId="77777777" w:rsidR="00872AFE" w:rsidRPr="00711388" w:rsidRDefault="00872AFE" w:rsidP="00872AFE">
      <w:pPr>
        <w:rPr>
          <w:lang w:val="en-GB"/>
        </w:rPr>
      </w:pPr>
      <w:r w:rsidRPr="00711388">
        <w:rPr>
          <w:lang w:val="en-GB"/>
        </w:rPr>
        <w:t>The purpose of this template is to collect data on an aggregate level and show diversification benefits between separate risk modules. All values should be reported before any tax effects unless otherwise stated.</w:t>
      </w:r>
    </w:p>
    <w:p w14:paraId="52FF2472" w14:textId="77777777" w:rsidR="00872AFE" w:rsidRPr="00711388" w:rsidRDefault="00872AFE" w:rsidP="00872AFE">
      <w:pPr>
        <w:rPr>
          <w:u w:val="single"/>
          <w:lang w:val="en-GB"/>
        </w:rPr>
      </w:pPr>
      <w:r w:rsidRPr="00711388">
        <w:rPr>
          <w:u w:val="single"/>
          <w:lang w:val="en-GB"/>
        </w:rPr>
        <w:t>Partial internal models:</w:t>
      </w:r>
    </w:p>
    <w:p w14:paraId="21260368" w14:textId="77777777" w:rsidR="00872AFE" w:rsidRPr="00711388" w:rsidRDefault="00872AFE" w:rsidP="00872AFE">
      <w:pPr>
        <w:spacing w:after="0"/>
        <w:rPr>
          <w:rFonts w:eastAsia="Times New Roman"/>
          <w:lang w:val="en-GB" w:eastAsia="es-ES"/>
        </w:rPr>
      </w:pPr>
      <w:r w:rsidRPr="00711388">
        <w:rPr>
          <w:lang w:val="en-GB"/>
        </w:rPr>
        <w:t xml:space="preserve">All rows for C0010 </w:t>
      </w:r>
      <w:r w:rsidRPr="00711388">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4A5D6607" w14:textId="77777777" w:rsidR="00872AFE" w:rsidRPr="00711388" w:rsidRDefault="00872AFE" w:rsidP="00872AFE">
      <w:pPr>
        <w:spacing w:after="0"/>
        <w:rPr>
          <w:rFonts w:eastAsia="Times New Roman"/>
          <w:lang w:val="en-GB" w:eastAsia="es-ES"/>
        </w:rPr>
      </w:pPr>
      <w:r w:rsidRPr="00711388">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7C1FEBB0" w14:textId="77777777" w:rsidR="00872AFE" w:rsidRPr="00711388" w:rsidRDefault="00872AFE" w:rsidP="00872AFE">
      <w:pPr>
        <w:spacing w:after="0"/>
        <w:rPr>
          <w:rFonts w:eastAsia="Times New Roman"/>
          <w:lang w:val="en-GB" w:eastAsia="es-ES"/>
        </w:rPr>
      </w:pPr>
      <w:r w:rsidRPr="00711388">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6FA1B446" w14:textId="77777777" w:rsidR="00872AFE" w:rsidRPr="00711388" w:rsidRDefault="00872AFE" w:rsidP="00872AFE">
      <w:pPr>
        <w:spacing w:after="0"/>
        <w:rPr>
          <w:rFonts w:eastAsia="Times New Roman"/>
          <w:lang w:val="en-GB" w:eastAsia="es-ES"/>
        </w:rPr>
      </w:pPr>
      <w:r w:rsidRPr="00711388">
        <w:rPr>
          <w:rFonts w:eastAsia="Times New Roman"/>
          <w:lang w:val="en-GB" w:eastAsia="es-ES"/>
        </w:rPr>
        <w:lastRenderedPageBreak/>
        <w:t>These amounts shall fully consider diversification effects according to Article 304 of Directive 2009/138/EC where applicable.</w:t>
      </w:r>
    </w:p>
    <w:p w14:paraId="298DCCA7" w14:textId="77777777" w:rsidR="00872AFE" w:rsidRPr="00711388" w:rsidRDefault="00872AFE" w:rsidP="00872AFE">
      <w:pPr>
        <w:rPr>
          <w:szCs w:val="20"/>
          <w:u w:val="single"/>
          <w:lang w:val="en-GB"/>
        </w:rPr>
      </w:pPr>
      <w:r w:rsidRPr="00711388">
        <w:rPr>
          <w:rFonts w:eastAsia="Times New Roman"/>
          <w:lang w:val="en-GB" w:eastAsia="es-ES"/>
        </w:rPr>
        <w:t>When applicable, these cells do not include the allocation of the adjustment due to the aggregation of the nSCR of the RFF/MAP at entity level.</w:t>
      </w:r>
    </w:p>
    <w:p w14:paraId="3FF0F9CF" w14:textId="77777777" w:rsidR="00872AFE" w:rsidRPr="00711388" w:rsidRDefault="00872AFE" w:rsidP="00872AFE">
      <w:pPr>
        <w:rPr>
          <w:lang w:val="en-GB"/>
        </w:rPr>
      </w:pPr>
      <w:r w:rsidRPr="00711388">
        <w:rPr>
          <w:lang w:val="en-GB"/>
        </w:rPr>
        <w:t>Template SR.25.05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1AAC5D8F" w14:textId="77777777" w:rsidR="00872AFE" w:rsidRPr="00711388" w:rsidRDefault="00872AFE" w:rsidP="00872AFE">
      <w:pPr>
        <w:rPr>
          <w:lang w:val="en-GB"/>
        </w:rPr>
      </w:pPr>
      <w:r w:rsidRPr="00711388">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p>
    <w:p w14:paraId="618DE4E1" w14:textId="77777777" w:rsidR="00872AFE" w:rsidRPr="00711388" w:rsidRDefault="00872AFE" w:rsidP="0083381F">
      <w:pPr>
        <w:pStyle w:val="ListParagraph"/>
        <w:numPr>
          <w:ilvl w:val="0"/>
          <w:numId w:val="16"/>
        </w:numPr>
        <w:spacing w:after="160" w:line="256" w:lineRule="auto"/>
        <w:jc w:val="both"/>
        <w:rPr>
          <w:rFonts w:ascii="Times New Roman" w:hAnsi="Times New Roman" w:cs="Times New Roman"/>
          <w:sz w:val="24"/>
          <w:szCs w:val="24"/>
        </w:rPr>
      </w:pPr>
      <w:r w:rsidRPr="00711388">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p>
    <w:p w14:paraId="1B9272D8" w14:textId="77777777" w:rsidR="00872AFE" w:rsidRPr="00711388" w:rsidRDefault="00872AFE" w:rsidP="0083381F">
      <w:pPr>
        <w:pStyle w:val="ListParagraph"/>
        <w:numPr>
          <w:ilvl w:val="0"/>
          <w:numId w:val="16"/>
        </w:numPr>
        <w:spacing w:after="160" w:line="256" w:lineRule="auto"/>
        <w:jc w:val="both"/>
        <w:rPr>
          <w:rFonts w:ascii="Times New Roman" w:hAnsi="Times New Roman" w:cs="Times New Roman"/>
          <w:sz w:val="24"/>
          <w:szCs w:val="24"/>
        </w:rPr>
      </w:pPr>
      <w:r w:rsidRPr="00711388">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p>
    <w:p w14:paraId="5C4C798C" w14:textId="77777777" w:rsidR="00872AFE" w:rsidRPr="00711388" w:rsidRDefault="00872AFE" w:rsidP="0083381F">
      <w:pPr>
        <w:pStyle w:val="ListParagraph"/>
        <w:numPr>
          <w:ilvl w:val="0"/>
          <w:numId w:val="16"/>
        </w:numPr>
        <w:spacing w:after="160" w:line="256" w:lineRule="auto"/>
        <w:jc w:val="both"/>
        <w:rPr>
          <w:rFonts w:ascii="Times New Roman" w:hAnsi="Times New Roman" w:cs="Times New Roman"/>
          <w:sz w:val="24"/>
          <w:szCs w:val="24"/>
        </w:rPr>
      </w:pPr>
      <w:r w:rsidRPr="00711388">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p>
    <w:p w14:paraId="7CDFC8B9" w14:textId="77777777" w:rsidR="00872AFE" w:rsidRPr="00711388" w:rsidRDefault="00872AFE" w:rsidP="00872AFE">
      <w:pPr>
        <w:rPr>
          <w:lang w:val="en-GB"/>
        </w:rPr>
      </w:pPr>
      <w:r w:rsidRPr="00711388">
        <w:rPr>
          <w:lang w:val="en-GB"/>
        </w:rPr>
        <w:t>The adjustment due to the aggregation of the nSCR of the RFF/MAP at entity level shall be allocated (C0050)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p>
    <w:p w14:paraId="30244B62" w14:textId="77777777" w:rsidR="00872AFE" w:rsidRPr="00711388" w:rsidRDefault="00872AFE" w:rsidP="0083381F">
      <w:pPr>
        <w:pStyle w:val="ListParagraph"/>
        <w:numPr>
          <w:ilvl w:val="0"/>
          <w:numId w:val="16"/>
        </w:numPr>
        <w:spacing w:after="160" w:line="256" w:lineRule="auto"/>
        <w:rPr>
          <w:rFonts w:ascii="Times New Roman" w:hAnsi="Times New Roman" w:cs="Times New Roman"/>
          <w:sz w:val="24"/>
          <w:szCs w:val="24"/>
        </w:rPr>
      </w:pPr>
      <w:r w:rsidRPr="00711388">
        <w:rPr>
          <w:rFonts w:ascii="Times New Roman" w:hAnsi="Times New Roman" w:cs="Times New Roman"/>
          <w:sz w:val="24"/>
          <w:szCs w:val="24"/>
        </w:rPr>
        <w:t xml:space="preserve">Calculation of “q factor” = </w:t>
      </w:r>
      <m:oMath>
        <m:f>
          <m:fPr>
            <m:ctrlPr>
              <w:ins w:id="6122" w:author="Author">
                <w:rPr>
                  <w:rFonts w:ascii="Cambria Math" w:hAnsi="Cambria Math" w:cs="Times New Roman"/>
                  <w:i/>
                  <w:sz w:val="24"/>
                  <w:szCs w:val="24"/>
                </w:rPr>
              </w:ins>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ins w:id="6123" w:author="Author">
                    <w:rPr>
                      <w:rFonts w:ascii="Cambria Math" w:hAnsi="Cambria Math" w:cs="Times New Roman"/>
                      <w:i/>
                      <w:sz w:val="24"/>
                      <w:szCs w:val="24"/>
                    </w:rPr>
                  </w:ins>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ins w:id="6124" w:author="Author">
                    <w:rPr>
                      <w:rFonts w:ascii="Cambria Math" w:hAnsi="Cambria Math" w:cs="Times New Roman"/>
                      <w:i/>
                      <w:sz w:val="24"/>
                      <w:szCs w:val="24"/>
                    </w:rPr>
                  </w:ins>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711388">
        <w:rPr>
          <w:rFonts w:ascii="Times New Roman" w:hAnsi="Times New Roman" w:cs="Times New Roman"/>
          <w:sz w:val="24"/>
          <w:szCs w:val="24"/>
        </w:rPr>
        <w:t xml:space="preserve"> , where</w:t>
      </w:r>
    </w:p>
    <w:p w14:paraId="7B6CB0E9" w14:textId="77777777" w:rsidR="00872AFE" w:rsidRPr="00711388" w:rsidRDefault="00872AFE" w:rsidP="0083381F">
      <w:pPr>
        <w:pStyle w:val="ListParagraph"/>
        <w:numPr>
          <w:ilvl w:val="1"/>
          <w:numId w:val="16"/>
        </w:numPr>
        <w:spacing w:after="160" w:line="256" w:lineRule="auto"/>
        <w:rPr>
          <w:rFonts w:ascii="Times New Roman" w:hAnsi="Times New Roman" w:cs="Times New Roman"/>
          <w:sz w:val="24"/>
          <w:szCs w:val="24"/>
        </w:rPr>
      </w:pPr>
      <m:oMath>
        <m:r>
          <w:rPr>
            <w:rFonts w:ascii="Cambria Math" w:hAnsi="Cambria Math" w:cs="Times New Roman"/>
            <w:sz w:val="24"/>
            <w:szCs w:val="24"/>
          </w:rPr>
          <m:t>adjustment</m:t>
        </m:r>
      </m:oMath>
      <w:r w:rsidRPr="00711388">
        <w:rPr>
          <w:rFonts w:ascii="Times New Roman" w:eastAsiaTheme="minorEastAsia" w:hAnsi="Times New Roman" w:cs="Times New Roman"/>
          <w:sz w:val="24"/>
          <w:szCs w:val="24"/>
        </w:rPr>
        <w:t xml:space="preserve"> = Adjustment calculated according to one of the three methods referred above</w:t>
      </w:r>
    </w:p>
    <w:p w14:paraId="13CBD155" w14:textId="77777777" w:rsidR="00872AFE" w:rsidRPr="00711388" w:rsidRDefault="00872AFE" w:rsidP="0083381F">
      <w:pPr>
        <w:pStyle w:val="ListParagraph"/>
        <w:numPr>
          <w:ilvl w:val="1"/>
          <w:numId w:val="16"/>
        </w:numPr>
        <w:spacing w:after="160" w:line="256" w:lineRule="auto"/>
        <w:rPr>
          <w:rFonts w:ascii="Times New Roman" w:hAnsi="Times New Roman" w:cs="Times New Roman"/>
          <w:sz w:val="24"/>
          <w:szCs w:val="24"/>
        </w:rPr>
      </w:pPr>
      <m:oMath>
        <m:r>
          <w:rPr>
            <w:rFonts w:ascii="Cambria Math" w:hAnsi="Cambria Math" w:cs="Times New Roman"/>
            <w:sz w:val="24"/>
            <w:szCs w:val="24"/>
          </w:rPr>
          <m:t>BSCR'</m:t>
        </m:r>
      </m:oMath>
      <w:r w:rsidRPr="00711388">
        <w:rPr>
          <w:rFonts w:ascii="Times New Roman" w:eastAsiaTheme="minorEastAsia" w:hAnsi="Times New Roman" w:cs="Times New Roman"/>
          <w:sz w:val="24"/>
          <w:szCs w:val="24"/>
        </w:rPr>
        <w:t xml:space="preserve"> = Basic solvency capital requirement calculated according to the information reported in this template</w:t>
      </w:r>
    </w:p>
    <w:p w14:paraId="0D2A78EF" w14:textId="77777777" w:rsidR="00872AFE" w:rsidRPr="00711388" w:rsidRDefault="001A27D2" w:rsidP="0083381F">
      <w:pPr>
        <w:pStyle w:val="ListParagraph"/>
        <w:numPr>
          <w:ilvl w:val="1"/>
          <w:numId w:val="16"/>
        </w:numPr>
        <w:spacing w:after="160" w:line="256" w:lineRule="auto"/>
        <w:rPr>
          <w:rFonts w:ascii="Times New Roman" w:hAnsi="Times New Roman" w:cs="Times New Roman"/>
          <w:sz w:val="24"/>
          <w:szCs w:val="24"/>
        </w:rPr>
      </w:pPr>
      <m:oMath>
        <m:sSub>
          <m:sSubPr>
            <m:ctrlPr>
              <w:ins w:id="6125" w:author="Author">
                <w:rPr>
                  <w:rFonts w:ascii="Cambria Math" w:hAnsi="Cambria Math" w:cs="Times New Roman"/>
                  <w:i/>
                  <w:sz w:val="24"/>
                  <w:szCs w:val="24"/>
                </w:rPr>
              </w:ins>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872AFE" w:rsidRPr="00711388">
        <w:rPr>
          <w:rFonts w:ascii="Times New Roman" w:eastAsiaTheme="minorEastAsia" w:hAnsi="Times New Roman" w:cs="Times New Roman"/>
          <w:sz w:val="24"/>
          <w:szCs w:val="24"/>
        </w:rPr>
        <w:t xml:space="preserve"> = nSCR for intangible assets risk according to the information reported in this template</w:t>
      </w:r>
    </w:p>
    <w:p w14:paraId="316E0E24" w14:textId="77777777" w:rsidR="00872AFE" w:rsidRPr="00711388" w:rsidRDefault="00872AFE" w:rsidP="0083381F">
      <w:pPr>
        <w:pStyle w:val="ListParagraph"/>
        <w:numPr>
          <w:ilvl w:val="0"/>
          <w:numId w:val="16"/>
        </w:numPr>
        <w:spacing w:after="160" w:line="256" w:lineRule="auto"/>
        <w:rPr>
          <w:rFonts w:ascii="Times New Roman" w:hAnsi="Times New Roman" w:cs="Times New Roman"/>
          <w:sz w:val="24"/>
          <w:szCs w:val="24"/>
        </w:rPr>
      </w:pPr>
      <w:r w:rsidRPr="00711388">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p>
    <w:p w14:paraId="66214016" w14:textId="77777777" w:rsidR="00872AFE" w:rsidRPr="00711388" w:rsidRDefault="00872AFE" w:rsidP="00872AFE">
      <w:pPr>
        <w:rPr>
          <w:u w:val="single"/>
          <w:lang w:val="en-GB"/>
        </w:rPr>
      </w:pPr>
      <w:r w:rsidRPr="00711388">
        <w:rPr>
          <w:u w:val="single"/>
          <w:lang w:val="en-GB"/>
        </w:rPr>
        <w:t>Full internal models:</w:t>
      </w:r>
    </w:p>
    <w:p w14:paraId="24A470FF" w14:textId="77777777" w:rsidR="00872AFE" w:rsidRPr="00711388" w:rsidRDefault="00872AFE" w:rsidP="00872AFE">
      <w:pPr>
        <w:rPr>
          <w:lang w:val="en-GB"/>
        </w:rPr>
      </w:pPr>
      <w:r w:rsidRPr="00711388">
        <w:rPr>
          <w:lang w:val="en-GB"/>
        </w:rPr>
        <w:t xml:space="preserve">Template SR.25.05 has to be filled in for each ring-fenced fund (RFF), each matching adjustment portfolio (MAP) and for the remaining part for every undertaking under a full </w:t>
      </w:r>
      <w:r w:rsidRPr="00711388">
        <w:rPr>
          <w:lang w:val="en-GB"/>
        </w:rPr>
        <w:lastRenderedPageBreak/>
        <w:t>internal model. However, where a RFF/MAP includes a MAP/RFF embedded, the fund should be treated as different funds. This template should be reported for all sub-funds of a material RFF/MAP as identified in the second table of S.01.03.</w:t>
      </w:r>
    </w:p>
    <w:p w14:paraId="538FBAC8" w14:textId="77777777" w:rsidR="00872AFE" w:rsidRPr="00711388" w:rsidRDefault="00872AFE" w:rsidP="00872AFE">
      <w:pPr>
        <w:rPr>
          <w:lang w:val="en-GB"/>
        </w:rPr>
      </w:pPr>
    </w:p>
    <w:tbl>
      <w:tblPr>
        <w:tblW w:w="9067" w:type="dxa"/>
        <w:tblLook w:val="04A0" w:firstRow="1" w:lastRow="0" w:firstColumn="1" w:lastColumn="0" w:noHBand="0" w:noVBand="1"/>
        <w:tblPrChange w:id="6126" w:author="Author">
          <w:tblPr>
            <w:tblW w:w="9387" w:type="dxa"/>
            <w:tblLook w:val="04A0" w:firstRow="1" w:lastRow="0" w:firstColumn="1" w:lastColumn="0" w:noHBand="0" w:noVBand="1"/>
          </w:tblPr>
        </w:tblPrChange>
      </w:tblPr>
      <w:tblGrid>
        <w:gridCol w:w="3950"/>
        <w:gridCol w:w="2523"/>
        <w:gridCol w:w="2910"/>
        <w:tblGridChange w:id="6127">
          <w:tblGrid>
            <w:gridCol w:w="3950"/>
            <w:gridCol w:w="2523"/>
            <w:gridCol w:w="2910"/>
            <w:gridCol w:w="1791"/>
          </w:tblGrid>
        </w:tblGridChange>
      </w:tblGrid>
      <w:tr w:rsidR="00872AFE" w:rsidRPr="00711388" w14:paraId="73A19841" w14:textId="77777777" w:rsidTr="00E50019">
        <w:trPr>
          <w:trHeight w:val="300"/>
          <w:trPrChange w:id="6128"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6129" w:author="Author">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4BFD63D2" w14:textId="77777777" w:rsidR="00872AFE" w:rsidRPr="00711388" w:rsidRDefault="00872AFE" w:rsidP="00567869">
            <w:pPr>
              <w:jc w:val="left"/>
              <w:rPr>
                <w:lang w:val="en-GB"/>
              </w:rPr>
            </w:pPr>
            <w:r w:rsidRPr="00711388">
              <w:rPr>
                <w:lang w:val="en-GB"/>
              </w:rPr>
              <w:t>CODE</w:t>
            </w:r>
          </w:p>
        </w:tc>
        <w:tc>
          <w:tcPr>
            <w:tcW w:w="2523" w:type="dxa"/>
            <w:tcBorders>
              <w:top w:val="single" w:sz="4" w:space="0" w:color="auto"/>
              <w:left w:val="nil"/>
              <w:bottom w:val="single" w:sz="4" w:space="0" w:color="auto"/>
              <w:right w:val="single" w:sz="4" w:space="0" w:color="auto"/>
            </w:tcBorders>
            <w:shd w:val="clear" w:color="auto" w:fill="auto"/>
            <w:noWrap/>
            <w:vAlign w:val="bottom"/>
            <w:hideMark/>
            <w:tcPrChange w:id="6130" w:author="Author">
              <w:tcPr>
                <w:tcW w:w="2103" w:type="dxa"/>
                <w:tcBorders>
                  <w:top w:val="single" w:sz="4" w:space="0" w:color="auto"/>
                  <w:left w:val="nil"/>
                  <w:bottom w:val="single" w:sz="4" w:space="0" w:color="auto"/>
                  <w:right w:val="single" w:sz="4" w:space="0" w:color="auto"/>
                </w:tcBorders>
                <w:shd w:val="clear" w:color="auto" w:fill="auto"/>
                <w:noWrap/>
                <w:vAlign w:val="bottom"/>
                <w:hideMark/>
              </w:tcPr>
            </w:tcPrChange>
          </w:tcPr>
          <w:p w14:paraId="52EB4EF9" w14:textId="77777777" w:rsidR="00872AFE" w:rsidRPr="00711388" w:rsidRDefault="00872AFE" w:rsidP="00567869">
            <w:pPr>
              <w:jc w:val="left"/>
              <w:rPr>
                <w:lang w:val="en-GB"/>
              </w:rPr>
            </w:pPr>
            <w:r w:rsidRPr="00711388">
              <w:rPr>
                <w:lang w:val="en-GB"/>
              </w:rPr>
              <w:t>ITEM</w:t>
            </w:r>
          </w:p>
        </w:tc>
        <w:tc>
          <w:tcPr>
            <w:tcW w:w="2594" w:type="dxa"/>
            <w:tcBorders>
              <w:top w:val="single" w:sz="4" w:space="0" w:color="auto"/>
              <w:left w:val="nil"/>
              <w:bottom w:val="single" w:sz="4" w:space="0" w:color="auto"/>
              <w:right w:val="single" w:sz="4" w:space="0" w:color="auto"/>
            </w:tcBorders>
            <w:shd w:val="clear" w:color="auto" w:fill="auto"/>
            <w:noWrap/>
            <w:vAlign w:val="bottom"/>
            <w:hideMark/>
            <w:tcPrChange w:id="6131" w:author="Author">
              <w:tcPr>
                <w:tcW w:w="4701" w:type="dxa"/>
                <w:gridSpan w:val="2"/>
                <w:tcBorders>
                  <w:top w:val="single" w:sz="4" w:space="0" w:color="auto"/>
                  <w:left w:val="nil"/>
                  <w:bottom w:val="single" w:sz="4" w:space="0" w:color="auto"/>
                  <w:right w:val="single" w:sz="4" w:space="0" w:color="auto"/>
                </w:tcBorders>
                <w:shd w:val="clear" w:color="auto" w:fill="auto"/>
                <w:noWrap/>
                <w:vAlign w:val="bottom"/>
                <w:hideMark/>
              </w:tcPr>
            </w:tcPrChange>
          </w:tcPr>
          <w:p w14:paraId="28417E93" w14:textId="77777777" w:rsidR="00872AFE" w:rsidRPr="00711388" w:rsidRDefault="00872AFE" w:rsidP="00567869">
            <w:pPr>
              <w:jc w:val="left"/>
              <w:rPr>
                <w:lang w:val="en-GB"/>
              </w:rPr>
            </w:pPr>
            <w:r w:rsidRPr="00711388">
              <w:rPr>
                <w:lang w:val="en-GB"/>
              </w:rPr>
              <w:t>INSTRUCTIONS</w:t>
            </w:r>
          </w:p>
        </w:tc>
      </w:tr>
      <w:tr w:rsidR="00872AFE" w:rsidRPr="00711388" w14:paraId="4E78E892" w14:textId="77777777" w:rsidTr="00E50019">
        <w:trPr>
          <w:trHeight w:val="300"/>
          <w:trPrChange w:id="6132" w:author="Author">
            <w:trPr>
              <w:trHeight w:val="300"/>
            </w:trPr>
          </w:trPrChange>
        </w:trPr>
        <w:tc>
          <w:tcPr>
            <w:tcW w:w="906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Change w:id="6133" w:author="Author">
              <w:tcPr>
                <w:tcW w:w="938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tcPrChange>
          </w:tcPr>
          <w:p w14:paraId="195AE110" w14:textId="77777777" w:rsidR="00872AFE" w:rsidRPr="00711388" w:rsidRDefault="00872AFE" w:rsidP="00567869">
            <w:pPr>
              <w:rPr>
                <w:lang w:val="en-GB"/>
              </w:rPr>
            </w:pPr>
            <w:r w:rsidRPr="00711388">
              <w:rPr>
                <w:lang w:val="en-GB" w:eastAsia="es-ES"/>
              </w:rPr>
              <w:t>Aggregation</w:t>
            </w:r>
          </w:p>
        </w:tc>
      </w:tr>
      <w:tr w:rsidR="00872AFE" w:rsidRPr="00711388" w14:paraId="7EC04D25" w14:textId="77777777" w:rsidTr="00E50019">
        <w:trPr>
          <w:trHeight w:val="300"/>
          <w:trPrChange w:id="6134"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135"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0F7F0701" w14:textId="77777777" w:rsidR="00872AFE" w:rsidRPr="00711388" w:rsidRDefault="00872AFE" w:rsidP="00567869">
            <w:pPr>
              <w:rPr>
                <w:b/>
                <w:lang w:val="en-GB" w:eastAsia="es-ES"/>
              </w:rPr>
            </w:pPr>
            <w:r w:rsidRPr="00711388">
              <w:rPr>
                <w:lang w:val="en-GB" w:eastAsia="es-ES"/>
              </w:rPr>
              <w:t>Z0020</w:t>
            </w:r>
          </w:p>
        </w:tc>
        <w:tc>
          <w:tcPr>
            <w:tcW w:w="2523" w:type="dxa"/>
            <w:tcBorders>
              <w:top w:val="single" w:sz="4" w:space="0" w:color="auto"/>
              <w:left w:val="single" w:sz="4" w:space="0" w:color="auto"/>
              <w:bottom w:val="single" w:sz="4" w:space="0" w:color="auto"/>
              <w:right w:val="single" w:sz="4" w:space="0" w:color="auto"/>
            </w:tcBorders>
            <w:shd w:val="clear" w:color="auto" w:fill="auto"/>
            <w:tcPrChange w:id="6136" w:author="Author">
              <w:tcPr>
                <w:tcW w:w="2103" w:type="dxa"/>
                <w:tcBorders>
                  <w:top w:val="single" w:sz="4" w:space="0" w:color="auto"/>
                  <w:left w:val="single" w:sz="4" w:space="0" w:color="auto"/>
                  <w:bottom w:val="single" w:sz="4" w:space="0" w:color="auto"/>
                  <w:right w:val="single" w:sz="4" w:space="0" w:color="auto"/>
                </w:tcBorders>
                <w:shd w:val="clear" w:color="auto" w:fill="auto"/>
              </w:tcPr>
            </w:tcPrChange>
          </w:tcPr>
          <w:p w14:paraId="173C5C4D" w14:textId="77777777" w:rsidR="00872AFE" w:rsidRPr="00711388" w:rsidRDefault="00872AFE" w:rsidP="00567869">
            <w:pPr>
              <w:jc w:val="left"/>
              <w:rPr>
                <w:b/>
                <w:lang w:val="en-GB" w:eastAsia="es-ES"/>
              </w:rPr>
            </w:pPr>
            <w:r w:rsidRPr="00711388">
              <w:rPr>
                <w:lang w:val="en-GB" w:eastAsia="es-ES"/>
              </w:rPr>
              <w:t>Ring-fenced fund, matching adjustment portfolio or Remaining Part</w:t>
            </w:r>
          </w:p>
        </w:tc>
        <w:tc>
          <w:tcPr>
            <w:tcW w:w="2594" w:type="dxa"/>
            <w:tcBorders>
              <w:top w:val="single" w:sz="4" w:space="0" w:color="auto"/>
              <w:left w:val="single" w:sz="4" w:space="0" w:color="auto"/>
              <w:bottom w:val="single" w:sz="4" w:space="0" w:color="auto"/>
              <w:right w:val="single" w:sz="4" w:space="0" w:color="auto"/>
            </w:tcBorders>
            <w:shd w:val="clear" w:color="auto" w:fill="auto"/>
            <w:tcPrChange w:id="6137" w:author="Author">
              <w:tcPr>
                <w:tcW w:w="4701"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01ADAC86" w14:textId="4B17CAD9" w:rsidR="00872AFE" w:rsidRPr="00711388" w:rsidRDefault="00872AFE" w:rsidP="00567869">
            <w:pPr>
              <w:jc w:val="left"/>
              <w:rPr>
                <w:b/>
                <w:lang w:val="en-GB" w:eastAsia="es-ES"/>
              </w:rPr>
            </w:pPr>
            <w:r w:rsidRPr="00711388">
              <w:rPr>
                <w:lang w:val="en-GB" w:eastAsia="es-ES"/>
              </w:rPr>
              <w:t>Identifies whether the reported figures are with regard to a RFF, matching adjustment portfolio or to the remaining part. One of the options in the following closed list shall be used:</w:t>
            </w:r>
            <w:r w:rsidRPr="00711388">
              <w:rPr>
                <w:lang w:val="en-GB" w:eastAsia="es-ES"/>
              </w:rPr>
              <w:br/>
              <w:t xml:space="preserve">1 </w:t>
            </w:r>
            <w:r w:rsidR="00711388" w:rsidRPr="00711388">
              <w:rPr>
                <w:lang w:val="en-GB" w:eastAsia="es-ES"/>
              </w:rPr>
              <w:t>-</w:t>
            </w:r>
            <w:r w:rsidRPr="00711388">
              <w:rPr>
                <w:lang w:val="en-GB" w:eastAsia="es-ES"/>
              </w:rPr>
              <w:t xml:space="preserve"> RFF/MAP</w:t>
            </w:r>
            <w:r w:rsidRPr="00711388">
              <w:rPr>
                <w:lang w:val="en-GB" w:eastAsia="es-ES"/>
              </w:rPr>
              <w:br/>
              <w:t xml:space="preserve">2 </w:t>
            </w:r>
            <w:r w:rsidR="00711388" w:rsidRPr="00711388">
              <w:rPr>
                <w:lang w:val="en-GB" w:eastAsia="es-ES"/>
              </w:rPr>
              <w:t>-</w:t>
            </w:r>
            <w:r w:rsidRPr="00711388">
              <w:rPr>
                <w:lang w:val="en-GB" w:eastAsia="es-ES"/>
              </w:rPr>
              <w:t xml:space="preserve"> Remaining part</w:t>
            </w:r>
          </w:p>
        </w:tc>
      </w:tr>
      <w:tr w:rsidR="00872AFE" w:rsidRPr="00711388" w14:paraId="4A584943" w14:textId="77777777" w:rsidTr="00E50019">
        <w:trPr>
          <w:trHeight w:val="300"/>
          <w:trPrChange w:id="6138"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139"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325C74B0" w14:textId="77777777" w:rsidR="00872AFE" w:rsidRPr="00711388" w:rsidRDefault="00872AFE" w:rsidP="00567869">
            <w:pPr>
              <w:rPr>
                <w:b/>
                <w:lang w:val="en-GB" w:eastAsia="es-ES"/>
              </w:rPr>
            </w:pPr>
            <w:r w:rsidRPr="00711388">
              <w:rPr>
                <w:lang w:val="en-GB" w:eastAsia="es-ES"/>
              </w:rPr>
              <w:t>Z0030</w:t>
            </w:r>
          </w:p>
        </w:tc>
        <w:tc>
          <w:tcPr>
            <w:tcW w:w="2523" w:type="dxa"/>
            <w:tcBorders>
              <w:top w:val="single" w:sz="4" w:space="0" w:color="auto"/>
              <w:left w:val="single" w:sz="4" w:space="0" w:color="auto"/>
              <w:bottom w:val="single" w:sz="4" w:space="0" w:color="auto"/>
              <w:right w:val="single" w:sz="4" w:space="0" w:color="auto"/>
            </w:tcBorders>
            <w:shd w:val="clear" w:color="auto" w:fill="auto"/>
            <w:tcPrChange w:id="6140" w:author="Author">
              <w:tcPr>
                <w:tcW w:w="2103" w:type="dxa"/>
                <w:tcBorders>
                  <w:top w:val="single" w:sz="4" w:space="0" w:color="auto"/>
                  <w:left w:val="single" w:sz="4" w:space="0" w:color="auto"/>
                  <w:bottom w:val="single" w:sz="4" w:space="0" w:color="auto"/>
                  <w:right w:val="single" w:sz="4" w:space="0" w:color="auto"/>
                </w:tcBorders>
                <w:shd w:val="clear" w:color="auto" w:fill="auto"/>
              </w:tcPr>
            </w:tcPrChange>
          </w:tcPr>
          <w:p w14:paraId="1FF5523D" w14:textId="77777777" w:rsidR="00872AFE" w:rsidRPr="00711388" w:rsidRDefault="00872AFE" w:rsidP="00567869">
            <w:pPr>
              <w:rPr>
                <w:b/>
                <w:lang w:val="en-GB" w:eastAsia="es-ES"/>
              </w:rPr>
            </w:pPr>
            <w:r w:rsidRPr="00711388">
              <w:rPr>
                <w:lang w:val="en-GB" w:eastAsia="es-ES"/>
              </w:rPr>
              <w:t>Fund/Portfolio number</w:t>
            </w:r>
          </w:p>
        </w:tc>
        <w:tc>
          <w:tcPr>
            <w:tcW w:w="2594" w:type="dxa"/>
            <w:tcBorders>
              <w:top w:val="single" w:sz="4" w:space="0" w:color="auto"/>
              <w:left w:val="single" w:sz="4" w:space="0" w:color="auto"/>
              <w:bottom w:val="single" w:sz="4" w:space="0" w:color="auto"/>
              <w:right w:val="single" w:sz="4" w:space="0" w:color="auto"/>
            </w:tcBorders>
            <w:shd w:val="clear" w:color="auto" w:fill="auto"/>
            <w:tcPrChange w:id="6141" w:author="Author">
              <w:tcPr>
                <w:tcW w:w="4701"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2160C0E2" w14:textId="77777777" w:rsidR="00872AFE" w:rsidRPr="00711388" w:rsidRDefault="00872AFE" w:rsidP="00567869">
            <w:pPr>
              <w:jc w:val="left"/>
              <w:rPr>
                <w:lang w:val="en-GB" w:eastAsia="es-ES"/>
              </w:rPr>
            </w:pPr>
            <w:r w:rsidRPr="00711388">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17D465F6" w14:textId="77777777" w:rsidR="00872AFE" w:rsidRPr="00711388" w:rsidRDefault="00872AFE" w:rsidP="00567869">
            <w:pPr>
              <w:jc w:val="left"/>
              <w:rPr>
                <w:b/>
                <w:lang w:val="en-GB" w:eastAsia="es-ES"/>
              </w:rPr>
            </w:pPr>
            <w:r w:rsidRPr="00711388">
              <w:rPr>
                <w:lang w:val="en-GB" w:eastAsia="es-ES"/>
              </w:rPr>
              <w:t>When item Z0020 = 2, then report “0”</w:t>
            </w:r>
          </w:p>
        </w:tc>
      </w:tr>
      <w:tr w:rsidR="00872AFE" w:rsidRPr="00711388" w14:paraId="122F45A2" w14:textId="77777777" w:rsidTr="00E50019">
        <w:trPr>
          <w:trHeight w:val="300"/>
          <w:trPrChange w:id="6142"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143"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37FF6057" w14:textId="77777777" w:rsidR="00872AFE" w:rsidRPr="00711388" w:rsidRDefault="00872AFE" w:rsidP="00567869">
            <w:pPr>
              <w:jc w:val="left"/>
              <w:rPr>
                <w:lang w:val="en-GB"/>
              </w:rPr>
            </w:pPr>
            <w:r w:rsidRPr="00711388">
              <w:rPr>
                <w:lang w:val="en-GB"/>
              </w:rPr>
              <w:t>C0010/R0020</w:t>
            </w:r>
          </w:p>
        </w:tc>
        <w:tc>
          <w:tcPr>
            <w:tcW w:w="2523" w:type="dxa"/>
            <w:tcBorders>
              <w:top w:val="nil"/>
              <w:left w:val="nil"/>
              <w:bottom w:val="single" w:sz="4" w:space="0" w:color="auto"/>
              <w:right w:val="single" w:sz="4" w:space="0" w:color="auto"/>
            </w:tcBorders>
            <w:shd w:val="clear" w:color="auto" w:fill="auto"/>
            <w:noWrap/>
            <w:tcPrChange w:id="6144" w:author="Author">
              <w:tcPr>
                <w:tcW w:w="2103" w:type="dxa"/>
                <w:tcBorders>
                  <w:top w:val="nil"/>
                  <w:left w:val="nil"/>
                  <w:bottom w:val="single" w:sz="4" w:space="0" w:color="auto"/>
                  <w:right w:val="single" w:sz="4" w:space="0" w:color="auto"/>
                </w:tcBorders>
                <w:shd w:val="clear" w:color="auto" w:fill="auto"/>
                <w:noWrap/>
              </w:tcPr>
            </w:tcPrChange>
          </w:tcPr>
          <w:p w14:paraId="5B1FAAA4" w14:textId="77777777" w:rsidR="00872AFE" w:rsidRPr="00711388" w:rsidRDefault="00872AFE" w:rsidP="00567869">
            <w:pPr>
              <w:jc w:val="left"/>
              <w:rPr>
                <w:lang w:val="en-GB"/>
              </w:rPr>
            </w:pPr>
            <w:r w:rsidRPr="00711388">
              <w:rPr>
                <w:lang w:val="en-GB"/>
              </w:rPr>
              <w:t>Total diversification</w:t>
            </w:r>
          </w:p>
        </w:tc>
        <w:tc>
          <w:tcPr>
            <w:tcW w:w="2594" w:type="dxa"/>
            <w:tcBorders>
              <w:top w:val="nil"/>
              <w:left w:val="nil"/>
              <w:bottom w:val="single" w:sz="4" w:space="0" w:color="auto"/>
              <w:right w:val="single" w:sz="4" w:space="0" w:color="auto"/>
            </w:tcBorders>
            <w:shd w:val="clear" w:color="auto" w:fill="auto"/>
            <w:noWrap/>
            <w:tcPrChange w:id="6145" w:author="Author">
              <w:tcPr>
                <w:tcW w:w="4701" w:type="dxa"/>
                <w:gridSpan w:val="2"/>
                <w:tcBorders>
                  <w:top w:val="nil"/>
                  <w:left w:val="nil"/>
                  <w:bottom w:val="single" w:sz="4" w:space="0" w:color="auto"/>
                  <w:right w:val="single" w:sz="4" w:space="0" w:color="auto"/>
                </w:tcBorders>
                <w:shd w:val="clear" w:color="auto" w:fill="auto"/>
                <w:noWrap/>
              </w:tcPr>
            </w:tcPrChange>
          </w:tcPr>
          <w:p w14:paraId="68CBA391" w14:textId="54702E18" w:rsidR="00E80223" w:rsidRPr="00711388" w:rsidRDefault="00E80223" w:rsidP="00E80223">
            <w:pPr>
              <w:jc w:val="left"/>
              <w:rPr>
                <w:ins w:id="6146" w:author="Author"/>
                <w:lang w:val="en-GB" w:eastAsia="es-ES"/>
              </w:rPr>
            </w:pPr>
            <w:ins w:id="6147" w:author="Author">
              <w:r w:rsidRPr="00711388">
                <w:rPr>
                  <w:lang w:val="en-GB" w:eastAsia="es-ES"/>
                </w:rPr>
                <w:t>Amount of the diversification effects</w:t>
              </w:r>
              <w:r w:rsidR="000F30A5" w:rsidRPr="00711388">
                <w:rPr>
                  <w:lang w:val="en-GB" w:eastAsia="es-ES"/>
                </w:rPr>
                <w:t xml:space="preserve"> within and</w:t>
              </w:r>
              <w:r w:rsidRPr="00711388">
                <w:rPr>
                  <w:lang w:val="en-GB" w:eastAsia="es-ES"/>
                </w:rPr>
                <w:t xml:space="preserve"> between risk modules.</w:t>
              </w:r>
            </w:ins>
          </w:p>
          <w:p w14:paraId="674EE6A3" w14:textId="77777777" w:rsidR="00E80223" w:rsidRPr="00711388" w:rsidRDefault="00E80223" w:rsidP="00E80223">
            <w:pPr>
              <w:jc w:val="left"/>
              <w:rPr>
                <w:ins w:id="6148" w:author="Author"/>
                <w:lang w:val="en-GB" w:eastAsia="es-ES"/>
              </w:rPr>
            </w:pPr>
            <w:ins w:id="6149" w:author="Author">
              <w:r w:rsidRPr="00711388">
                <w:rPr>
                  <w:lang w:val="en-GB" w:eastAsia="es-ES"/>
                </w:rPr>
                <w:t>This amount should be reported as a negative value</w:t>
              </w:r>
              <w:r w:rsidRPr="00711388">
                <w:rPr>
                  <w:bCs/>
                  <w:lang w:val="en-GB"/>
                </w:rPr>
                <w:t>.</w:t>
              </w:r>
            </w:ins>
          </w:p>
          <w:p w14:paraId="68E248E4" w14:textId="58F2E9CF" w:rsidR="00872AFE" w:rsidRPr="00711388" w:rsidDel="00E80223" w:rsidRDefault="00E80223" w:rsidP="00E80223">
            <w:pPr>
              <w:jc w:val="left"/>
              <w:rPr>
                <w:del w:id="6150" w:author="Author"/>
                <w:lang w:val="en-GB" w:eastAsia="es-ES"/>
              </w:rPr>
            </w:pPr>
            <w:ins w:id="6151" w:author="Author">
              <w:r w:rsidRPr="00711388">
                <w:rPr>
                  <w:lang w:val="en-GB"/>
                </w:rPr>
                <w:t>Same as S.26.08.01 C0010/R0020.</w:t>
              </w:r>
            </w:ins>
            <w:del w:id="6152" w:author="Author">
              <w:r w:rsidR="00872AFE" w:rsidRPr="00711388" w:rsidDel="00E80223">
                <w:rPr>
                  <w:lang w:val="en-GB" w:eastAsia="es-ES"/>
                </w:rPr>
                <w:delText>Amount of the diversification effects between risk modules.</w:delText>
              </w:r>
            </w:del>
          </w:p>
          <w:p w14:paraId="4C134192" w14:textId="6860E8B0" w:rsidR="00872AFE" w:rsidRPr="00711388" w:rsidDel="00E80223" w:rsidRDefault="00872AFE" w:rsidP="00567869">
            <w:pPr>
              <w:jc w:val="left"/>
              <w:rPr>
                <w:del w:id="6153" w:author="Author"/>
                <w:lang w:val="en-GB" w:eastAsia="es-ES"/>
              </w:rPr>
            </w:pPr>
            <w:del w:id="6154" w:author="Author">
              <w:r w:rsidRPr="00711388" w:rsidDel="00E80223">
                <w:rPr>
                  <w:lang w:val="en-GB" w:eastAsia="es-ES"/>
                </w:rPr>
                <w:lastRenderedPageBreak/>
                <w:delText>This amount should be reported as a negative value</w:delText>
              </w:r>
              <w:r w:rsidRPr="00711388" w:rsidDel="00E80223">
                <w:rPr>
                  <w:bCs/>
                  <w:lang w:val="en-GB"/>
                </w:rPr>
                <w:delText>.</w:delText>
              </w:r>
            </w:del>
          </w:p>
          <w:p w14:paraId="19C769B7" w14:textId="77777777" w:rsidR="00872AFE" w:rsidRPr="00711388" w:rsidRDefault="00872AFE" w:rsidP="00567869">
            <w:pPr>
              <w:jc w:val="left"/>
              <w:rPr>
                <w:lang w:val="en-GB" w:eastAsia="es-ES"/>
              </w:rPr>
            </w:pPr>
          </w:p>
        </w:tc>
      </w:tr>
      <w:tr w:rsidR="00872AFE" w:rsidRPr="00711388" w14:paraId="3D7B9590" w14:textId="77777777" w:rsidTr="00E50019">
        <w:trPr>
          <w:trHeight w:val="300"/>
          <w:trPrChange w:id="615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hideMark/>
            <w:tcPrChange w:id="6156" w:author="Author">
              <w:tcPr>
                <w:tcW w:w="2583" w:type="dxa"/>
                <w:tcBorders>
                  <w:top w:val="nil"/>
                  <w:left w:val="single" w:sz="4" w:space="0" w:color="auto"/>
                  <w:bottom w:val="single" w:sz="4" w:space="0" w:color="auto"/>
                  <w:right w:val="single" w:sz="4" w:space="0" w:color="auto"/>
                </w:tcBorders>
                <w:shd w:val="clear" w:color="auto" w:fill="auto"/>
                <w:noWrap/>
                <w:hideMark/>
              </w:tcPr>
            </w:tcPrChange>
          </w:tcPr>
          <w:p w14:paraId="3A8F1B83" w14:textId="77777777" w:rsidR="00872AFE" w:rsidRPr="00711388" w:rsidRDefault="00872AFE" w:rsidP="00567869">
            <w:pPr>
              <w:jc w:val="left"/>
              <w:rPr>
                <w:lang w:val="en-GB"/>
              </w:rPr>
            </w:pPr>
            <w:r w:rsidRPr="00711388">
              <w:rPr>
                <w:lang w:val="en-GB"/>
              </w:rPr>
              <w:lastRenderedPageBreak/>
              <w:t>C0010/R0030</w:t>
            </w:r>
          </w:p>
        </w:tc>
        <w:tc>
          <w:tcPr>
            <w:tcW w:w="2523" w:type="dxa"/>
            <w:tcBorders>
              <w:top w:val="nil"/>
              <w:left w:val="nil"/>
              <w:bottom w:val="single" w:sz="4" w:space="0" w:color="auto"/>
              <w:right w:val="single" w:sz="4" w:space="0" w:color="auto"/>
            </w:tcBorders>
            <w:shd w:val="clear" w:color="auto" w:fill="auto"/>
            <w:noWrap/>
            <w:hideMark/>
            <w:tcPrChange w:id="6157" w:author="Author">
              <w:tcPr>
                <w:tcW w:w="2103" w:type="dxa"/>
                <w:tcBorders>
                  <w:top w:val="nil"/>
                  <w:left w:val="nil"/>
                  <w:bottom w:val="single" w:sz="4" w:space="0" w:color="auto"/>
                  <w:right w:val="single" w:sz="4" w:space="0" w:color="auto"/>
                </w:tcBorders>
                <w:shd w:val="clear" w:color="auto" w:fill="auto"/>
                <w:noWrap/>
                <w:hideMark/>
              </w:tcPr>
            </w:tcPrChange>
          </w:tcPr>
          <w:p w14:paraId="1F1F4B41" w14:textId="77777777" w:rsidR="00872AFE" w:rsidRPr="00711388" w:rsidRDefault="00872AFE" w:rsidP="00567869">
            <w:pPr>
              <w:jc w:val="left"/>
              <w:rPr>
                <w:lang w:val="en-GB"/>
              </w:rPr>
            </w:pPr>
            <w:r w:rsidRPr="00711388">
              <w:rPr>
                <w:lang w:val="en-GB"/>
              </w:rPr>
              <w:t>Total diversified risk before tax</w:t>
            </w:r>
          </w:p>
        </w:tc>
        <w:tc>
          <w:tcPr>
            <w:tcW w:w="2594" w:type="dxa"/>
            <w:tcBorders>
              <w:top w:val="nil"/>
              <w:left w:val="nil"/>
              <w:bottom w:val="single" w:sz="4" w:space="0" w:color="auto"/>
              <w:right w:val="single" w:sz="4" w:space="0" w:color="auto"/>
            </w:tcBorders>
            <w:shd w:val="clear" w:color="auto" w:fill="auto"/>
            <w:noWrap/>
            <w:hideMark/>
            <w:tcPrChange w:id="6158" w:author="Author">
              <w:tcPr>
                <w:tcW w:w="4701" w:type="dxa"/>
                <w:gridSpan w:val="2"/>
                <w:tcBorders>
                  <w:top w:val="nil"/>
                  <w:left w:val="nil"/>
                  <w:bottom w:val="single" w:sz="4" w:space="0" w:color="auto"/>
                  <w:right w:val="single" w:sz="4" w:space="0" w:color="auto"/>
                </w:tcBorders>
                <w:shd w:val="clear" w:color="auto" w:fill="auto"/>
                <w:noWrap/>
                <w:hideMark/>
              </w:tcPr>
            </w:tcPrChange>
          </w:tcPr>
          <w:p w14:paraId="0E96CE37" w14:textId="77777777" w:rsidR="00872AFE" w:rsidRPr="00711388" w:rsidRDefault="00872AFE" w:rsidP="00567869">
            <w:pPr>
              <w:jc w:val="left"/>
              <w:rPr>
                <w:lang w:val="en-GB"/>
              </w:rPr>
            </w:pPr>
            <w:r w:rsidRPr="00711388">
              <w:rPr>
                <w:lang w:val="en-GB" w:eastAsia="es-ES"/>
              </w:rPr>
              <w:t>Amount of diversified capital charges before tax.</w:t>
            </w:r>
          </w:p>
          <w:p w14:paraId="4A71C00A" w14:textId="77777777" w:rsidR="00872AFE" w:rsidRPr="00711388" w:rsidRDefault="00872AFE" w:rsidP="00567869">
            <w:pPr>
              <w:jc w:val="left"/>
              <w:rPr>
                <w:lang w:val="en-GB" w:eastAsia="es-ES"/>
              </w:rPr>
            </w:pPr>
            <w:r w:rsidRPr="00711388">
              <w:rPr>
                <w:lang w:val="en-GB"/>
              </w:rPr>
              <w:t>Same as S.26.08.01 C0010/R0030.</w:t>
            </w:r>
          </w:p>
          <w:p w14:paraId="08E111FC" w14:textId="77777777" w:rsidR="00872AFE" w:rsidRPr="00711388" w:rsidRDefault="00872AFE" w:rsidP="00567869">
            <w:pPr>
              <w:jc w:val="left"/>
              <w:rPr>
                <w:lang w:val="en-GB"/>
              </w:rPr>
            </w:pPr>
          </w:p>
        </w:tc>
      </w:tr>
      <w:tr w:rsidR="00872AFE" w:rsidRPr="00711388" w14:paraId="56A40F05" w14:textId="77777777" w:rsidTr="00E50019">
        <w:trPr>
          <w:trHeight w:val="300"/>
          <w:trPrChange w:id="6159"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hideMark/>
            <w:tcPrChange w:id="6160" w:author="Author">
              <w:tcPr>
                <w:tcW w:w="2583" w:type="dxa"/>
                <w:tcBorders>
                  <w:top w:val="nil"/>
                  <w:left w:val="single" w:sz="4" w:space="0" w:color="auto"/>
                  <w:bottom w:val="single" w:sz="4" w:space="0" w:color="auto"/>
                  <w:right w:val="single" w:sz="4" w:space="0" w:color="auto"/>
                </w:tcBorders>
                <w:shd w:val="clear" w:color="auto" w:fill="auto"/>
                <w:noWrap/>
                <w:hideMark/>
              </w:tcPr>
            </w:tcPrChange>
          </w:tcPr>
          <w:p w14:paraId="492584D0" w14:textId="77777777" w:rsidR="00872AFE" w:rsidRPr="00711388" w:rsidRDefault="00872AFE" w:rsidP="00567869">
            <w:pPr>
              <w:jc w:val="left"/>
              <w:rPr>
                <w:lang w:val="en-GB"/>
              </w:rPr>
            </w:pPr>
            <w:r w:rsidRPr="00711388">
              <w:rPr>
                <w:lang w:val="en-GB"/>
              </w:rPr>
              <w:t>C0010/R0040</w:t>
            </w:r>
          </w:p>
        </w:tc>
        <w:tc>
          <w:tcPr>
            <w:tcW w:w="2523" w:type="dxa"/>
            <w:tcBorders>
              <w:top w:val="nil"/>
              <w:left w:val="nil"/>
              <w:bottom w:val="single" w:sz="4" w:space="0" w:color="auto"/>
              <w:right w:val="single" w:sz="4" w:space="0" w:color="auto"/>
            </w:tcBorders>
            <w:shd w:val="clear" w:color="auto" w:fill="auto"/>
            <w:noWrap/>
            <w:hideMark/>
            <w:tcPrChange w:id="6161" w:author="Author">
              <w:tcPr>
                <w:tcW w:w="2103" w:type="dxa"/>
                <w:tcBorders>
                  <w:top w:val="nil"/>
                  <w:left w:val="nil"/>
                  <w:bottom w:val="single" w:sz="4" w:space="0" w:color="auto"/>
                  <w:right w:val="single" w:sz="4" w:space="0" w:color="auto"/>
                </w:tcBorders>
                <w:shd w:val="clear" w:color="auto" w:fill="auto"/>
                <w:noWrap/>
                <w:hideMark/>
              </w:tcPr>
            </w:tcPrChange>
          </w:tcPr>
          <w:p w14:paraId="3F64EEB0" w14:textId="77777777" w:rsidR="00872AFE" w:rsidRPr="00711388" w:rsidRDefault="00872AFE" w:rsidP="00567869">
            <w:pPr>
              <w:jc w:val="left"/>
              <w:rPr>
                <w:lang w:val="en-GB"/>
              </w:rPr>
            </w:pPr>
            <w:r w:rsidRPr="00711388">
              <w:rPr>
                <w:lang w:val="en-GB"/>
              </w:rPr>
              <w:t>Total diversified risk after tax</w:t>
            </w:r>
          </w:p>
        </w:tc>
        <w:tc>
          <w:tcPr>
            <w:tcW w:w="2594" w:type="dxa"/>
            <w:tcBorders>
              <w:top w:val="nil"/>
              <w:left w:val="nil"/>
              <w:bottom w:val="single" w:sz="4" w:space="0" w:color="auto"/>
              <w:right w:val="single" w:sz="4" w:space="0" w:color="auto"/>
            </w:tcBorders>
            <w:shd w:val="clear" w:color="auto" w:fill="auto"/>
            <w:noWrap/>
            <w:hideMark/>
            <w:tcPrChange w:id="6162" w:author="Author">
              <w:tcPr>
                <w:tcW w:w="4701" w:type="dxa"/>
                <w:gridSpan w:val="2"/>
                <w:tcBorders>
                  <w:top w:val="nil"/>
                  <w:left w:val="nil"/>
                  <w:bottom w:val="single" w:sz="4" w:space="0" w:color="auto"/>
                  <w:right w:val="single" w:sz="4" w:space="0" w:color="auto"/>
                </w:tcBorders>
                <w:shd w:val="clear" w:color="auto" w:fill="auto"/>
                <w:noWrap/>
                <w:hideMark/>
              </w:tcPr>
            </w:tcPrChange>
          </w:tcPr>
          <w:p w14:paraId="1E25A896" w14:textId="77777777" w:rsidR="00872AFE" w:rsidRPr="00711388" w:rsidRDefault="00872AFE" w:rsidP="00567869">
            <w:pPr>
              <w:jc w:val="left"/>
              <w:rPr>
                <w:lang w:val="en-GB"/>
              </w:rPr>
            </w:pPr>
            <w:r w:rsidRPr="00711388">
              <w:rPr>
                <w:lang w:val="en-GB" w:eastAsia="es-ES"/>
              </w:rPr>
              <w:t>Amount of diversified capital charges after tax.</w:t>
            </w:r>
          </w:p>
          <w:p w14:paraId="25C14362" w14:textId="77777777" w:rsidR="00872AFE" w:rsidRPr="00711388" w:rsidRDefault="00872AFE" w:rsidP="00567869">
            <w:pPr>
              <w:jc w:val="left"/>
              <w:rPr>
                <w:lang w:val="en-GB" w:eastAsia="es-ES"/>
              </w:rPr>
            </w:pPr>
            <w:r w:rsidRPr="00711388">
              <w:rPr>
                <w:lang w:val="en-GB"/>
              </w:rPr>
              <w:t>Same as S.26.08.01 C0010/R0040.</w:t>
            </w:r>
          </w:p>
          <w:p w14:paraId="0242C59F" w14:textId="77777777" w:rsidR="00872AFE" w:rsidRPr="00711388" w:rsidRDefault="00872AFE" w:rsidP="00567869">
            <w:pPr>
              <w:jc w:val="left"/>
              <w:rPr>
                <w:lang w:val="en-GB"/>
              </w:rPr>
            </w:pPr>
          </w:p>
        </w:tc>
      </w:tr>
      <w:tr w:rsidR="00872AFE" w:rsidRPr="00711388" w14:paraId="17AFA52C" w14:textId="77777777" w:rsidTr="00E50019">
        <w:trPr>
          <w:trHeight w:val="300"/>
          <w:trPrChange w:id="6163"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164"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6EE11DBD" w14:textId="77777777" w:rsidR="00872AFE" w:rsidRPr="00711388" w:rsidRDefault="00872AFE" w:rsidP="00567869">
            <w:pPr>
              <w:jc w:val="left"/>
              <w:rPr>
                <w:lang w:val="en-GB"/>
              </w:rPr>
            </w:pPr>
            <w:r w:rsidRPr="00711388">
              <w:rPr>
                <w:lang w:val="en-GB"/>
              </w:rPr>
              <w:t>C0010/R0070</w:t>
            </w:r>
          </w:p>
        </w:tc>
        <w:tc>
          <w:tcPr>
            <w:tcW w:w="2523" w:type="dxa"/>
            <w:tcBorders>
              <w:top w:val="nil"/>
              <w:left w:val="nil"/>
              <w:bottom w:val="single" w:sz="4" w:space="0" w:color="auto"/>
              <w:right w:val="single" w:sz="4" w:space="0" w:color="auto"/>
            </w:tcBorders>
            <w:shd w:val="clear" w:color="auto" w:fill="auto"/>
            <w:noWrap/>
            <w:tcPrChange w:id="6165" w:author="Author">
              <w:tcPr>
                <w:tcW w:w="2103" w:type="dxa"/>
                <w:tcBorders>
                  <w:top w:val="nil"/>
                  <w:left w:val="nil"/>
                  <w:bottom w:val="single" w:sz="4" w:space="0" w:color="auto"/>
                  <w:right w:val="single" w:sz="4" w:space="0" w:color="auto"/>
                </w:tcBorders>
                <w:shd w:val="clear" w:color="auto" w:fill="auto"/>
                <w:noWrap/>
              </w:tcPr>
            </w:tcPrChange>
          </w:tcPr>
          <w:p w14:paraId="4D3ED438" w14:textId="77777777" w:rsidR="00872AFE" w:rsidRPr="00711388" w:rsidRDefault="00872AFE" w:rsidP="00567869">
            <w:pPr>
              <w:jc w:val="left"/>
              <w:rPr>
                <w:lang w:val="en-GB"/>
              </w:rPr>
            </w:pPr>
            <w:r w:rsidRPr="00711388">
              <w:rPr>
                <w:lang w:val="en-GB"/>
              </w:rPr>
              <w:t>Total market &amp; credit risk</w:t>
            </w:r>
          </w:p>
        </w:tc>
        <w:tc>
          <w:tcPr>
            <w:tcW w:w="2594" w:type="dxa"/>
            <w:tcBorders>
              <w:top w:val="nil"/>
              <w:left w:val="nil"/>
              <w:bottom w:val="single" w:sz="4" w:space="0" w:color="auto"/>
              <w:right w:val="single" w:sz="4" w:space="0" w:color="auto"/>
            </w:tcBorders>
            <w:shd w:val="clear" w:color="auto" w:fill="auto"/>
            <w:noWrap/>
            <w:tcPrChange w:id="6166" w:author="Author">
              <w:tcPr>
                <w:tcW w:w="4701" w:type="dxa"/>
                <w:gridSpan w:val="2"/>
                <w:tcBorders>
                  <w:top w:val="nil"/>
                  <w:left w:val="nil"/>
                  <w:bottom w:val="single" w:sz="4" w:space="0" w:color="auto"/>
                  <w:right w:val="single" w:sz="4" w:space="0" w:color="auto"/>
                </w:tcBorders>
                <w:shd w:val="clear" w:color="auto" w:fill="auto"/>
                <w:noWrap/>
              </w:tcPr>
            </w:tcPrChange>
          </w:tcPr>
          <w:p w14:paraId="7E604C38" w14:textId="77777777" w:rsidR="00872AFE" w:rsidRPr="00711388" w:rsidRDefault="00872AFE" w:rsidP="00567869">
            <w:pPr>
              <w:pStyle w:val="Default"/>
              <w:rPr>
                <w:rFonts w:ascii="Times New Roman" w:hAnsi="Times New Roman" w:cs="Times New Roman"/>
                <w:color w:val="auto"/>
              </w:rPr>
            </w:pPr>
            <w:r w:rsidRPr="00711388">
              <w:rPr>
                <w:rFonts w:ascii="Times New Roman" w:hAnsi="Times New Roman" w:cs="Times New Roman"/>
                <w:color w:val="auto"/>
              </w:rPr>
              <w:t>Sum of the respective following values from C0020 of S.26.09.01:</w:t>
            </w:r>
          </w:p>
          <w:p w14:paraId="4F59056A"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Interest rate risk diversified (R0050)</w:t>
            </w:r>
          </w:p>
          <w:p w14:paraId="2531A421"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Inflation risk (R0080)</w:t>
            </w:r>
          </w:p>
          <w:p w14:paraId="7C7239AF"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Equity risk diversified (R0100)</w:t>
            </w:r>
          </w:p>
          <w:p w14:paraId="451BFB84"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Property risk (R0130)</w:t>
            </w:r>
          </w:p>
          <w:p w14:paraId="5D8CC40E"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Currency risk (R0140)</w:t>
            </w:r>
          </w:p>
          <w:p w14:paraId="7C4A2366"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Credit risk sum (R0150)</w:t>
            </w:r>
          </w:p>
          <w:p w14:paraId="433D09D9" w14:textId="77777777" w:rsidR="00872AFE" w:rsidRPr="00711388" w:rsidRDefault="00872AFE" w:rsidP="00567869">
            <w:pPr>
              <w:jc w:val="left"/>
              <w:rPr>
                <w:lang w:val="en-GB" w:eastAsia="es-ES"/>
              </w:rPr>
            </w:pPr>
            <w:r w:rsidRPr="00711388">
              <w:rPr>
                <w:lang w:val="en-GB"/>
              </w:rPr>
              <w:t>Same as S.26.08.01 C0010/R0070.</w:t>
            </w:r>
          </w:p>
        </w:tc>
      </w:tr>
      <w:tr w:rsidR="00872AFE" w:rsidRPr="00711388" w14:paraId="11A3F581" w14:textId="77777777" w:rsidTr="00E50019">
        <w:trPr>
          <w:trHeight w:val="300"/>
          <w:trPrChange w:id="6167"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168"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48604C92" w14:textId="77777777" w:rsidR="00872AFE" w:rsidRPr="00711388" w:rsidRDefault="00872AFE" w:rsidP="00567869">
            <w:pPr>
              <w:jc w:val="left"/>
              <w:rPr>
                <w:lang w:val="en-GB"/>
              </w:rPr>
            </w:pPr>
            <w:r w:rsidRPr="00711388">
              <w:rPr>
                <w:lang w:val="en-GB"/>
              </w:rPr>
              <w:t>C0010/R0080</w:t>
            </w:r>
          </w:p>
        </w:tc>
        <w:tc>
          <w:tcPr>
            <w:tcW w:w="2523" w:type="dxa"/>
            <w:tcBorders>
              <w:top w:val="nil"/>
              <w:left w:val="nil"/>
              <w:bottom w:val="single" w:sz="4" w:space="0" w:color="auto"/>
              <w:right w:val="single" w:sz="4" w:space="0" w:color="auto"/>
            </w:tcBorders>
            <w:shd w:val="clear" w:color="auto" w:fill="auto"/>
            <w:noWrap/>
            <w:tcPrChange w:id="6169" w:author="Author">
              <w:tcPr>
                <w:tcW w:w="2103" w:type="dxa"/>
                <w:tcBorders>
                  <w:top w:val="nil"/>
                  <w:left w:val="nil"/>
                  <w:bottom w:val="single" w:sz="4" w:space="0" w:color="auto"/>
                  <w:right w:val="single" w:sz="4" w:space="0" w:color="auto"/>
                </w:tcBorders>
                <w:shd w:val="clear" w:color="auto" w:fill="auto"/>
                <w:noWrap/>
              </w:tcPr>
            </w:tcPrChange>
          </w:tcPr>
          <w:p w14:paraId="316650BC" w14:textId="77777777" w:rsidR="00872AFE" w:rsidRPr="00711388" w:rsidRDefault="00872AFE" w:rsidP="00567869">
            <w:pPr>
              <w:jc w:val="left"/>
              <w:rPr>
                <w:lang w:val="en-GB"/>
              </w:rPr>
            </w:pPr>
            <w:r w:rsidRPr="00711388">
              <w:rPr>
                <w:lang w:val="en-GB"/>
              </w:rPr>
              <w:t>Market &amp; Credit risk - diversified</w:t>
            </w:r>
          </w:p>
        </w:tc>
        <w:tc>
          <w:tcPr>
            <w:tcW w:w="2594" w:type="dxa"/>
            <w:tcBorders>
              <w:top w:val="nil"/>
              <w:left w:val="nil"/>
              <w:bottom w:val="single" w:sz="4" w:space="0" w:color="auto"/>
              <w:right w:val="single" w:sz="4" w:space="0" w:color="auto"/>
            </w:tcBorders>
            <w:shd w:val="clear" w:color="auto" w:fill="auto"/>
            <w:noWrap/>
            <w:tcPrChange w:id="6170" w:author="Author">
              <w:tcPr>
                <w:tcW w:w="4701" w:type="dxa"/>
                <w:gridSpan w:val="2"/>
                <w:tcBorders>
                  <w:top w:val="nil"/>
                  <w:left w:val="nil"/>
                  <w:bottom w:val="single" w:sz="4" w:space="0" w:color="auto"/>
                  <w:right w:val="single" w:sz="4" w:space="0" w:color="auto"/>
                </w:tcBorders>
                <w:shd w:val="clear" w:color="auto" w:fill="auto"/>
                <w:noWrap/>
              </w:tcPr>
            </w:tcPrChange>
          </w:tcPr>
          <w:p w14:paraId="3D341204" w14:textId="77777777" w:rsidR="00872AFE" w:rsidRPr="00711388" w:rsidRDefault="00872AFE" w:rsidP="00567869">
            <w:pPr>
              <w:jc w:val="left"/>
              <w:rPr>
                <w:lang w:val="en-GB"/>
              </w:rPr>
            </w:pPr>
            <w:r w:rsidRPr="00711388">
              <w:rPr>
                <w:lang w:val="en-GB"/>
              </w:rPr>
              <w:t>Same as S.26.08.01 C0010/R0080.</w:t>
            </w:r>
          </w:p>
        </w:tc>
      </w:tr>
      <w:tr w:rsidR="00872AFE" w:rsidRPr="00711388" w14:paraId="27A7C78E" w14:textId="77777777" w:rsidTr="00E50019">
        <w:trPr>
          <w:trHeight w:val="300"/>
          <w:trPrChange w:id="6171"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172"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5A0E055E" w14:textId="77777777" w:rsidR="00872AFE" w:rsidRPr="00711388" w:rsidRDefault="00872AFE" w:rsidP="00567869">
            <w:pPr>
              <w:jc w:val="left"/>
              <w:rPr>
                <w:lang w:val="en-GB"/>
              </w:rPr>
            </w:pPr>
            <w:r w:rsidRPr="00711388">
              <w:rPr>
                <w:lang w:val="en-GB"/>
              </w:rPr>
              <w:t>C0010/R0190</w:t>
            </w:r>
          </w:p>
        </w:tc>
        <w:tc>
          <w:tcPr>
            <w:tcW w:w="2523" w:type="dxa"/>
            <w:tcBorders>
              <w:top w:val="nil"/>
              <w:left w:val="nil"/>
              <w:bottom w:val="single" w:sz="4" w:space="0" w:color="auto"/>
              <w:right w:val="single" w:sz="4" w:space="0" w:color="auto"/>
            </w:tcBorders>
            <w:shd w:val="clear" w:color="auto" w:fill="auto"/>
            <w:noWrap/>
            <w:tcPrChange w:id="6173" w:author="Author">
              <w:tcPr>
                <w:tcW w:w="2103" w:type="dxa"/>
                <w:tcBorders>
                  <w:top w:val="nil"/>
                  <w:left w:val="nil"/>
                  <w:bottom w:val="single" w:sz="4" w:space="0" w:color="auto"/>
                  <w:right w:val="single" w:sz="4" w:space="0" w:color="auto"/>
                </w:tcBorders>
                <w:shd w:val="clear" w:color="auto" w:fill="auto"/>
                <w:noWrap/>
              </w:tcPr>
            </w:tcPrChange>
          </w:tcPr>
          <w:p w14:paraId="66F0C721" w14:textId="77777777" w:rsidR="00872AFE" w:rsidRPr="00711388" w:rsidRDefault="00872AFE" w:rsidP="00567869">
            <w:pPr>
              <w:jc w:val="left"/>
              <w:rPr>
                <w:lang w:val="en-GB"/>
              </w:rPr>
            </w:pPr>
            <w:r w:rsidRPr="00711388">
              <w:rPr>
                <w:lang w:val="en-GB"/>
              </w:rPr>
              <w:t>Credit event risk not covered in market &amp; credit risk</w:t>
            </w:r>
          </w:p>
        </w:tc>
        <w:tc>
          <w:tcPr>
            <w:tcW w:w="2594" w:type="dxa"/>
            <w:tcBorders>
              <w:top w:val="nil"/>
              <w:left w:val="nil"/>
              <w:bottom w:val="single" w:sz="4" w:space="0" w:color="auto"/>
              <w:right w:val="single" w:sz="4" w:space="0" w:color="auto"/>
            </w:tcBorders>
            <w:shd w:val="clear" w:color="auto" w:fill="auto"/>
            <w:noWrap/>
            <w:tcPrChange w:id="6174" w:author="Author">
              <w:tcPr>
                <w:tcW w:w="4701" w:type="dxa"/>
                <w:gridSpan w:val="2"/>
                <w:tcBorders>
                  <w:top w:val="nil"/>
                  <w:left w:val="nil"/>
                  <w:bottom w:val="single" w:sz="4" w:space="0" w:color="auto"/>
                  <w:right w:val="single" w:sz="4" w:space="0" w:color="auto"/>
                </w:tcBorders>
                <w:shd w:val="clear" w:color="auto" w:fill="auto"/>
                <w:noWrap/>
              </w:tcPr>
            </w:tcPrChange>
          </w:tcPr>
          <w:p w14:paraId="3E1430FA" w14:textId="77777777" w:rsidR="00872AFE" w:rsidRPr="00711388" w:rsidRDefault="00872AFE" w:rsidP="00567869">
            <w:pPr>
              <w:jc w:val="left"/>
              <w:rPr>
                <w:lang w:val="en-GB"/>
              </w:rPr>
            </w:pPr>
            <w:r w:rsidRPr="00711388">
              <w:rPr>
                <w:lang w:val="en-GB"/>
              </w:rPr>
              <w:t>Same as S.26.08.01 C0010/R0190.</w:t>
            </w:r>
          </w:p>
        </w:tc>
      </w:tr>
      <w:tr w:rsidR="00872AFE" w:rsidRPr="00711388" w14:paraId="2239FD9F" w14:textId="77777777" w:rsidTr="00E50019">
        <w:trPr>
          <w:trHeight w:val="300"/>
          <w:trPrChange w:id="617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176"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6A9F592B" w14:textId="77777777" w:rsidR="00872AFE" w:rsidRPr="00711388" w:rsidRDefault="00872AFE" w:rsidP="00567869">
            <w:pPr>
              <w:jc w:val="left"/>
              <w:rPr>
                <w:lang w:val="en-GB"/>
              </w:rPr>
            </w:pPr>
            <w:r w:rsidRPr="00711388">
              <w:rPr>
                <w:lang w:val="en-GB"/>
              </w:rPr>
              <w:t>C0010/R0200</w:t>
            </w:r>
          </w:p>
        </w:tc>
        <w:tc>
          <w:tcPr>
            <w:tcW w:w="2523" w:type="dxa"/>
            <w:tcBorders>
              <w:top w:val="nil"/>
              <w:left w:val="nil"/>
              <w:bottom w:val="single" w:sz="4" w:space="0" w:color="auto"/>
              <w:right w:val="single" w:sz="4" w:space="0" w:color="auto"/>
            </w:tcBorders>
            <w:shd w:val="clear" w:color="auto" w:fill="auto"/>
            <w:noWrap/>
            <w:tcPrChange w:id="6177" w:author="Author">
              <w:tcPr>
                <w:tcW w:w="2103" w:type="dxa"/>
                <w:tcBorders>
                  <w:top w:val="nil"/>
                  <w:left w:val="nil"/>
                  <w:bottom w:val="single" w:sz="4" w:space="0" w:color="auto"/>
                  <w:right w:val="single" w:sz="4" w:space="0" w:color="auto"/>
                </w:tcBorders>
                <w:shd w:val="clear" w:color="auto" w:fill="auto"/>
                <w:noWrap/>
              </w:tcPr>
            </w:tcPrChange>
          </w:tcPr>
          <w:p w14:paraId="7E2CA481" w14:textId="77777777" w:rsidR="00872AFE" w:rsidRPr="00711388" w:rsidRDefault="00872AFE" w:rsidP="00567869">
            <w:pPr>
              <w:jc w:val="left"/>
              <w:rPr>
                <w:lang w:val="en-GB"/>
              </w:rPr>
            </w:pPr>
            <w:r w:rsidRPr="00711388">
              <w:rPr>
                <w:lang w:val="en-GB"/>
              </w:rPr>
              <w:t>Credit event risk not covered in market &amp; credit risk - diversified</w:t>
            </w:r>
          </w:p>
        </w:tc>
        <w:tc>
          <w:tcPr>
            <w:tcW w:w="2594" w:type="dxa"/>
            <w:tcBorders>
              <w:top w:val="nil"/>
              <w:left w:val="nil"/>
              <w:bottom w:val="single" w:sz="4" w:space="0" w:color="auto"/>
              <w:right w:val="single" w:sz="4" w:space="0" w:color="auto"/>
            </w:tcBorders>
            <w:shd w:val="clear" w:color="auto" w:fill="auto"/>
            <w:noWrap/>
            <w:tcPrChange w:id="6178" w:author="Author">
              <w:tcPr>
                <w:tcW w:w="4701" w:type="dxa"/>
                <w:gridSpan w:val="2"/>
                <w:tcBorders>
                  <w:top w:val="nil"/>
                  <w:left w:val="nil"/>
                  <w:bottom w:val="single" w:sz="4" w:space="0" w:color="auto"/>
                  <w:right w:val="single" w:sz="4" w:space="0" w:color="auto"/>
                </w:tcBorders>
                <w:shd w:val="clear" w:color="auto" w:fill="auto"/>
                <w:noWrap/>
              </w:tcPr>
            </w:tcPrChange>
          </w:tcPr>
          <w:p w14:paraId="11AFD98F" w14:textId="77777777" w:rsidR="00872AFE" w:rsidRPr="00711388" w:rsidRDefault="00872AFE" w:rsidP="00567869">
            <w:pPr>
              <w:jc w:val="left"/>
              <w:rPr>
                <w:lang w:val="en-GB"/>
              </w:rPr>
            </w:pPr>
            <w:r w:rsidRPr="00711388">
              <w:rPr>
                <w:lang w:val="en-GB"/>
              </w:rPr>
              <w:t>Same as S.26.08.01 C0010/R0200.</w:t>
            </w:r>
          </w:p>
        </w:tc>
      </w:tr>
      <w:tr w:rsidR="00872AFE" w:rsidRPr="00711388" w14:paraId="1C3D1C1D" w14:textId="77777777" w:rsidTr="00E50019">
        <w:trPr>
          <w:trHeight w:val="300"/>
          <w:trPrChange w:id="6179"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hideMark/>
            <w:tcPrChange w:id="6180" w:author="Author">
              <w:tcPr>
                <w:tcW w:w="2583" w:type="dxa"/>
                <w:tcBorders>
                  <w:top w:val="nil"/>
                  <w:left w:val="single" w:sz="4" w:space="0" w:color="auto"/>
                  <w:bottom w:val="single" w:sz="4" w:space="0" w:color="auto"/>
                  <w:right w:val="single" w:sz="4" w:space="0" w:color="auto"/>
                </w:tcBorders>
                <w:shd w:val="clear" w:color="auto" w:fill="auto"/>
                <w:noWrap/>
                <w:hideMark/>
              </w:tcPr>
            </w:tcPrChange>
          </w:tcPr>
          <w:p w14:paraId="25C378DB" w14:textId="77777777" w:rsidR="00872AFE" w:rsidRPr="00711388" w:rsidRDefault="00872AFE" w:rsidP="00567869">
            <w:pPr>
              <w:jc w:val="left"/>
              <w:rPr>
                <w:lang w:val="en-GB"/>
              </w:rPr>
            </w:pPr>
            <w:r w:rsidRPr="00711388">
              <w:rPr>
                <w:lang w:val="en-GB"/>
              </w:rPr>
              <w:t>C0010/R0270</w:t>
            </w:r>
          </w:p>
        </w:tc>
        <w:tc>
          <w:tcPr>
            <w:tcW w:w="2523" w:type="dxa"/>
            <w:tcBorders>
              <w:top w:val="nil"/>
              <w:left w:val="nil"/>
              <w:bottom w:val="single" w:sz="4" w:space="0" w:color="auto"/>
              <w:right w:val="single" w:sz="4" w:space="0" w:color="auto"/>
            </w:tcBorders>
            <w:shd w:val="clear" w:color="auto" w:fill="auto"/>
            <w:noWrap/>
            <w:hideMark/>
            <w:tcPrChange w:id="6181" w:author="Author">
              <w:tcPr>
                <w:tcW w:w="2103" w:type="dxa"/>
                <w:tcBorders>
                  <w:top w:val="nil"/>
                  <w:left w:val="nil"/>
                  <w:bottom w:val="single" w:sz="4" w:space="0" w:color="auto"/>
                  <w:right w:val="single" w:sz="4" w:space="0" w:color="auto"/>
                </w:tcBorders>
                <w:shd w:val="clear" w:color="auto" w:fill="auto"/>
                <w:noWrap/>
                <w:hideMark/>
              </w:tcPr>
            </w:tcPrChange>
          </w:tcPr>
          <w:p w14:paraId="570036F5" w14:textId="77777777" w:rsidR="00872AFE" w:rsidRPr="00711388" w:rsidRDefault="00872AFE" w:rsidP="00567869">
            <w:pPr>
              <w:jc w:val="left"/>
              <w:rPr>
                <w:lang w:val="en-GB"/>
              </w:rPr>
            </w:pPr>
            <w:r w:rsidRPr="00711388">
              <w:rPr>
                <w:lang w:val="en-GB"/>
              </w:rPr>
              <w:t>Total Business risk</w:t>
            </w:r>
          </w:p>
        </w:tc>
        <w:tc>
          <w:tcPr>
            <w:tcW w:w="2594" w:type="dxa"/>
            <w:tcBorders>
              <w:top w:val="nil"/>
              <w:left w:val="nil"/>
              <w:bottom w:val="single" w:sz="4" w:space="0" w:color="auto"/>
              <w:right w:val="single" w:sz="4" w:space="0" w:color="auto"/>
            </w:tcBorders>
            <w:shd w:val="clear" w:color="auto" w:fill="auto"/>
            <w:noWrap/>
            <w:hideMark/>
            <w:tcPrChange w:id="6182" w:author="Author">
              <w:tcPr>
                <w:tcW w:w="4701" w:type="dxa"/>
                <w:gridSpan w:val="2"/>
                <w:tcBorders>
                  <w:top w:val="nil"/>
                  <w:left w:val="nil"/>
                  <w:bottom w:val="single" w:sz="4" w:space="0" w:color="auto"/>
                  <w:right w:val="single" w:sz="4" w:space="0" w:color="auto"/>
                </w:tcBorders>
                <w:shd w:val="clear" w:color="auto" w:fill="auto"/>
                <w:noWrap/>
                <w:hideMark/>
              </w:tcPr>
            </w:tcPrChange>
          </w:tcPr>
          <w:p w14:paraId="3E494732" w14:textId="77777777" w:rsidR="00872AFE" w:rsidRPr="00711388" w:rsidRDefault="00872AFE" w:rsidP="00567869">
            <w:pPr>
              <w:jc w:val="left"/>
              <w:rPr>
                <w:lang w:val="en-GB"/>
              </w:rPr>
            </w:pPr>
            <w:r w:rsidRPr="00711388">
              <w:rPr>
                <w:lang w:val="en-GB"/>
              </w:rPr>
              <w:t>Same as S.26.08.01 C0010/R0270.</w:t>
            </w:r>
          </w:p>
        </w:tc>
      </w:tr>
      <w:tr w:rsidR="00872AFE" w:rsidRPr="00711388" w14:paraId="5E28C370" w14:textId="77777777" w:rsidTr="00E50019">
        <w:trPr>
          <w:trHeight w:val="300"/>
          <w:trPrChange w:id="6183"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hideMark/>
            <w:tcPrChange w:id="6184" w:author="Author">
              <w:tcPr>
                <w:tcW w:w="2583" w:type="dxa"/>
                <w:tcBorders>
                  <w:top w:val="nil"/>
                  <w:left w:val="single" w:sz="4" w:space="0" w:color="auto"/>
                  <w:bottom w:val="single" w:sz="4" w:space="0" w:color="auto"/>
                  <w:right w:val="single" w:sz="4" w:space="0" w:color="auto"/>
                </w:tcBorders>
                <w:shd w:val="clear" w:color="auto" w:fill="auto"/>
                <w:noWrap/>
                <w:hideMark/>
              </w:tcPr>
            </w:tcPrChange>
          </w:tcPr>
          <w:p w14:paraId="6F6C3AEE" w14:textId="77777777" w:rsidR="00872AFE" w:rsidRPr="00711388" w:rsidRDefault="00872AFE" w:rsidP="00567869">
            <w:pPr>
              <w:jc w:val="left"/>
              <w:rPr>
                <w:lang w:val="en-GB"/>
              </w:rPr>
            </w:pPr>
            <w:r w:rsidRPr="00711388">
              <w:rPr>
                <w:lang w:val="en-GB"/>
              </w:rPr>
              <w:lastRenderedPageBreak/>
              <w:t>C0010/R0280</w:t>
            </w:r>
          </w:p>
        </w:tc>
        <w:tc>
          <w:tcPr>
            <w:tcW w:w="2523" w:type="dxa"/>
            <w:tcBorders>
              <w:top w:val="nil"/>
              <w:left w:val="nil"/>
              <w:bottom w:val="single" w:sz="4" w:space="0" w:color="auto"/>
              <w:right w:val="single" w:sz="4" w:space="0" w:color="auto"/>
            </w:tcBorders>
            <w:shd w:val="clear" w:color="auto" w:fill="auto"/>
            <w:noWrap/>
            <w:hideMark/>
            <w:tcPrChange w:id="6185" w:author="Author">
              <w:tcPr>
                <w:tcW w:w="2103" w:type="dxa"/>
                <w:tcBorders>
                  <w:top w:val="nil"/>
                  <w:left w:val="nil"/>
                  <w:bottom w:val="single" w:sz="4" w:space="0" w:color="auto"/>
                  <w:right w:val="single" w:sz="4" w:space="0" w:color="auto"/>
                </w:tcBorders>
                <w:shd w:val="clear" w:color="auto" w:fill="auto"/>
                <w:noWrap/>
                <w:hideMark/>
              </w:tcPr>
            </w:tcPrChange>
          </w:tcPr>
          <w:p w14:paraId="261DB7B8" w14:textId="77777777" w:rsidR="00872AFE" w:rsidRPr="00711388" w:rsidRDefault="00872AFE" w:rsidP="00567869">
            <w:pPr>
              <w:jc w:val="left"/>
              <w:rPr>
                <w:lang w:val="en-GB"/>
              </w:rPr>
            </w:pPr>
            <w:r w:rsidRPr="00711388">
              <w:rPr>
                <w:lang w:val="en-GB"/>
              </w:rPr>
              <w:t>Total Business risk - diversified</w:t>
            </w:r>
          </w:p>
        </w:tc>
        <w:tc>
          <w:tcPr>
            <w:tcW w:w="2594" w:type="dxa"/>
            <w:tcBorders>
              <w:top w:val="nil"/>
              <w:left w:val="nil"/>
              <w:bottom w:val="single" w:sz="4" w:space="0" w:color="auto"/>
              <w:right w:val="single" w:sz="4" w:space="0" w:color="auto"/>
            </w:tcBorders>
            <w:shd w:val="clear" w:color="auto" w:fill="auto"/>
            <w:noWrap/>
            <w:hideMark/>
            <w:tcPrChange w:id="6186" w:author="Author">
              <w:tcPr>
                <w:tcW w:w="4701" w:type="dxa"/>
                <w:gridSpan w:val="2"/>
                <w:tcBorders>
                  <w:top w:val="nil"/>
                  <w:left w:val="nil"/>
                  <w:bottom w:val="single" w:sz="4" w:space="0" w:color="auto"/>
                  <w:right w:val="single" w:sz="4" w:space="0" w:color="auto"/>
                </w:tcBorders>
                <w:shd w:val="clear" w:color="auto" w:fill="auto"/>
                <w:noWrap/>
                <w:hideMark/>
              </w:tcPr>
            </w:tcPrChange>
          </w:tcPr>
          <w:p w14:paraId="5D1DE00A" w14:textId="77777777" w:rsidR="00872AFE" w:rsidRPr="00711388" w:rsidRDefault="00872AFE" w:rsidP="00567869">
            <w:pPr>
              <w:jc w:val="left"/>
              <w:rPr>
                <w:lang w:val="en-GB"/>
              </w:rPr>
            </w:pPr>
            <w:r w:rsidRPr="00711388">
              <w:rPr>
                <w:lang w:val="en-GB"/>
              </w:rPr>
              <w:t>Same as S.26.08.01 C0010/R0280.</w:t>
            </w:r>
          </w:p>
        </w:tc>
      </w:tr>
      <w:tr w:rsidR="00872AFE" w:rsidRPr="00711388" w14:paraId="17634D90" w14:textId="77777777" w:rsidTr="00E50019">
        <w:trPr>
          <w:trHeight w:val="300"/>
          <w:trPrChange w:id="6187"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188"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5CDE776D" w14:textId="77777777" w:rsidR="00872AFE" w:rsidRPr="00711388" w:rsidRDefault="00872AFE" w:rsidP="00567869">
            <w:pPr>
              <w:jc w:val="left"/>
              <w:rPr>
                <w:lang w:val="en-GB"/>
              </w:rPr>
            </w:pPr>
            <w:r w:rsidRPr="00711388">
              <w:rPr>
                <w:lang w:val="en-GB"/>
              </w:rPr>
              <w:t>C0010/R0310</w:t>
            </w:r>
          </w:p>
        </w:tc>
        <w:tc>
          <w:tcPr>
            <w:tcW w:w="2523" w:type="dxa"/>
            <w:tcBorders>
              <w:top w:val="nil"/>
              <w:left w:val="nil"/>
              <w:bottom w:val="single" w:sz="4" w:space="0" w:color="auto"/>
              <w:right w:val="single" w:sz="4" w:space="0" w:color="auto"/>
            </w:tcBorders>
            <w:shd w:val="clear" w:color="auto" w:fill="auto"/>
            <w:noWrap/>
            <w:tcPrChange w:id="6189" w:author="Author">
              <w:tcPr>
                <w:tcW w:w="2103" w:type="dxa"/>
                <w:tcBorders>
                  <w:top w:val="nil"/>
                  <w:left w:val="nil"/>
                  <w:bottom w:val="single" w:sz="4" w:space="0" w:color="auto"/>
                  <w:right w:val="single" w:sz="4" w:space="0" w:color="auto"/>
                </w:tcBorders>
                <w:shd w:val="clear" w:color="auto" w:fill="auto"/>
                <w:noWrap/>
              </w:tcPr>
            </w:tcPrChange>
          </w:tcPr>
          <w:p w14:paraId="5D988556" w14:textId="77777777" w:rsidR="00872AFE" w:rsidRPr="00711388" w:rsidRDefault="00872AFE" w:rsidP="00567869">
            <w:pPr>
              <w:jc w:val="left"/>
              <w:rPr>
                <w:lang w:val="en-GB"/>
              </w:rPr>
            </w:pPr>
            <w:r w:rsidRPr="00711388">
              <w:rPr>
                <w:lang w:val="en-GB"/>
              </w:rPr>
              <w:t>Total Net Non-life underwriting risk</w:t>
            </w:r>
          </w:p>
        </w:tc>
        <w:tc>
          <w:tcPr>
            <w:tcW w:w="2594" w:type="dxa"/>
            <w:tcBorders>
              <w:top w:val="nil"/>
              <w:left w:val="nil"/>
              <w:bottom w:val="single" w:sz="4" w:space="0" w:color="auto"/>
              <w:right w:val="single" w:sz="4" w:space="0" w:color="auto"/>
            </w:tcBorders>
            <w:shd w:val="clear" w:color="auto" w:fill="auto"/>
            <w:noWrap/>
            <w:tcPrChange w:id="6190" w:author="Author">
              <w:tcPr>
                <w:tcW w:w="4701" w:type="dxa"/>
                <w:gridSpan w:val="2"/>
                <w:tcBorders>
                  <w:top w:val="nil"/>
                  <w:left w:val="nil"/>
                  <w:bottom w:val="single" w:sz="4" w:space="0" w:color="auto"/>
                  <w:right w:val="single" w:sz="4" w:space="0" w:color="auto"/>
                </w:tcBorders>
                <w:shd w:val="clear" w:color="auto" w:fill="auto"/>
                <w:noWrap/>
              </w:tcPr>
            </w:tcPrChange>
          </w:tcPr>
          <w:p w14:paraId="3F400DEF" w14:textId="77777777" w:rsidR="00872AFE" w:rsidRPr="00711388" w:rsidRDefault="00872AFE" w:rsidP="00567869">
            <w:pPr>
              <w:jc w:val="left"/>
              <w:rPr>
                <w:lang w:val="en-GB"/>
              </w:rPr>
            </w:pPr>
            <w:r w:rsidRPr="00711388">
              <w:rPr>
                <w:lang w:val="en-GB"/>
              </w:rPr>
              <w:t>Same as S.26.08.01 C0010/R0310.</w:t>
            </w:r>
          </w:p>
        </w:tc>
      </w:tr>
      <w:tr w:rsidR="00872AFE" w:rsidRPr="00711388" w14:paraId="4C79E4A2" w14:textId="77777777" w:rsidTr="00E50019">
        <w:trPr>
          <w:trHeight w:val="300"/>
          <w:trPrChange w:id="6191"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192"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57A34894" w14:textId="77777777" w:rsidR="00872AFE" w:rsidRPr="00711388" w:rsidRDefault="00872AFE" w:rsidP="00567869">
            <w:pPr>
              <w:jc w:val="left"/>
              <w:rPr>
                <w:lang w:val="en-GB"/>
              </w:rPr>
            </w:pPr>
            <w:r w:rsidRPr="00711388">
              <w:rPr>
                <w:lang w:val="en-GB"/>
              </w:rPr>
              <w:t>C0010/R0320</w:t>
            </w:r>
          </w:p>
        </w:tc>
        <w:tc>
          <w:tcPr>
            <w:tcW w:w="2523" w:type="dxa"/>
            <w:tcBorders>
              <w:top w:val="nil"/>
              <w:left w:val="nil"/>
              <w:bottom w:val="single" w:sz="4" w:space="0" w:color="auto"/>
              <w:right w:val="single" w:sz="4" w:space="0" w:color="auto"/>
            </w:tcBorders>
            <w:shd w:val="clear" w:color="auto" w:fill="auto"/>
            <w:noWrap/>
            <w:tcPrChange w:id="6193" w:author="Author">
              <w:tcPr>
                <w:tcW w:w="2103" w:type="dxa"/>
                <w:tcBorders>
                  <w:top w:val="nil"/>
                  <w:left w:val="nil"/>
                  <w:bottom w:val="single" w:sz="4" w:space="0" w:color="auto"/>
                  <w:right w:val="single" w:sz="4" w:space="0" w:color="auto"/>
                </w:tcBorders>
                <w:shd w:val="clear" w:color="auto" w:fill="auto"/>
                <w:noWrap/>
              </w:tcPr>
            </w:tcPrChange>
          </w:tcPr>
          <w:p w14:paraId="2E24499B" w14:textId="77777777" w:rsidR="00872AFE" w:rsidRPr="00711388" w:rsidRDefault="00872AFE" w:rsidP="00567869">
            <w:pPr>
              <w:jc w:val="left"/>
              <w:rPr>
                <w:lang w:val="en-GB"/>
              </w:rPr>
            </w:pPr>
            <w:r w:rsidRPr="00711388">
              <w:rPr>
                <w:lang w:val="en-GB"/>
              </w:rPr>
              <w:t>Total Net Non-life underwriting risk - diversified</w:t>
            </w:r>
          </w:p>
        </w:tc>
        <w:tc>
          <w:tcPr>
            <w:tcW w:w="2594" w:type="dxa"/>
            <w:tcBorders>
              <w:top w:val="nil"/>
              <w:left w:val="nil"/>
              <w:bottom w:val="single" w:sz="4" w:space="0" w:color="auto"/>
              <w:right w:val="single" w:sz="4" w:space="0" w:color="auto"/>
            </w:tcBorders>
            <w:shd w:val="clear" w:color="auto" w:fill="auto"/>
            <w:noWrap/>
            <w:tcPrChange w:id="6194" w:author="Author">
              <w:tcPr>
                <w:tcW w:w="4701" w:type="dxa"/>
                <w:gridSpan w:val="2"/>
                <w:tcBorders>
                  <w:top w:val="nil"/>
                  <w:left w:val="nil"/>
                  <w:bottom w:val="single" w:sz="4" w:space="0" w:color="auto"/>
                  <w:right w:val="single" w:sz="4" w:space="0" w:color="auto"/>
                </w:tcBorders>
                <w:shd w:val="clear" w:color="auto" w:fill="auto"/>
                <w:noWrap/>
              </w:tcPr>
            </w:tcPrChange>
          </w:tcPr>
          <w:p w14:paraId="4128921B" w14:textId="77777777" w:rsidR="00872AFE" w:rsidRPr="00711388" w:rsidRDefault="00872AFE" w:rsidP="00567869">
            <w:pPr>
              <w:jc w:val="left"/>
              <w:rPr>
                <w:lang w:val="en-GB"/>
              </w:rPr>
            </w:pPr>
            <w:r w:rsidRPr="00711388">
              <w:rPr>
                <w:lang w:val="en-GB"/>
              </w:rPr>
              <w:t>Same as S.26.08.01 C0010/R0320.</w:t>
            </w:r>
          </w:p>
        </w:tc>
      </w:tr>
      <w:tr w:rsidR="00872AFE" w:rsidRPr="00711388" w14:paraId="28B6D3B9" w14:textId="77777777" w:rsidTr="00E50019">
        <w:trPr>
          <w:trHeight w:val="300"/>
          <w:trPrChange w:id="619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196"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7B44F7FC" w14:textId="77777777" w:rsidR="00872AFE" w:rsidRPr="00711388" w:rsidDel="00D62D59" w:rsidRDefault="00872AFE" w:rsidP="00567869">
            <w:pPr>
              <w:jc w:val="left"/>
              <w:rPr>
                <w:lang w:val="en-GB"/>
              </w:rPr>
            </w:pPr>
            <w:r w:rsidRPr="00711388">
              <w:rPr>
                <w:lang w:val="en-GB"/>
              </w:rPr>
              <w:t>C0010/R0400</w:t>
            </w:r>
          </w:p>
        </w:tc>
        <w:tc>
          <w:tcPr>
            <w:tcW w:w="2523" w:type="dxa"/>
            <w:tcBorders>
              <w:top w:val="nil"/>
              <w:left w:val="nil"/>
              <w:bottom w:val="single" w:sz="4" w:space="0" w:color="auto"/>
              <w:right w:val="single" w:sz="4" w:space="0" w:color="auto"/>
            </w:tcBorders>
            <w:shd w:val="clear" w:color="auto" w:fill="auto"/>
            <w:noWrap/>
            <w:tcPrChange w:id="6197" w:author="Author">
              <w:tcPr>
                <w:tcW w:w="2103" w:type="dxa"/>
                <w:tcBorders>
                  <w:top w:val="nil"/>
                  <w:left w:val="nil"/>
                  <w:bottom w:val="single" w:sz="4" w:space="0" w:color="auto"/>
                  <w:right w:val="single" w:sz="4" w:space="0" w:color="auto"/>
                </w:tcBorders>
                <w:shd w:val="clear" w:color="auto" w:fill="auto"/>
                <w:noWrap/>
              </w:tcPr>
            </w:tcPrChange>
          </w:tcPr>
          <w:p w14:paraId="1FEA7649" w14:textId="77777777" w:rsidR="00872AFE" w:rsidRPr="00711388" w:rsidDel="00D62D59" w:rsidRDefault="00872AFE" w:rsidP="00567869">
            <w:pPr>
              <w:jc w:val="left"/>
              <w:rPr>
                <w:lang w:val="en-GB"/>
              </w:rPr>
            </w:pPr>
            <w:r w:rsidRPr="00711388">
              <w:rPr>
                <w:lang w:val="en-GB"/>
              </w:rPr>
              <w:t>Total Life &amp; Health underwriting risk</w:t>
            </w:r>
          </w:p>
        </w:tc>
        <w:tc>
          <w:tcPr>
            <w:tcW w:w="2594" w:type="dxa"/>
            <w:tcBorders>
              <w:top w:val="nil"/>
              <w:left w:val="nil"/>
              <w:bottom w:val="single" w:sz="4" w:space="0" w:color="auto"/>
              <w:right w:val="single" w:sz="4" w:space="0" w:color="auto"/>
            </w:tcBorders>
            <w:shd w:val="clear" w:color="auto" w:fill="auto"/>
            <w:noWrap/>
            <w:tcPrChange w:id="6198" w:author="Author">
              <w:tcPr>
                <w:tcW w:w="4701" w:type="dxa"/>
                <w:gridSpan w:val="2"/>
                <w:tcBorders>
                  <w:top w:val="nil"/>
                  <w:left w:val="nil"/>
                  <w:bottom w:val="single" w:sz="4" w:space="0" w:color="auto"/>
                  <w:right w:val="single" w:sz="4" w:space="0" w:color="auto"/>
                </w:tcBorders>
                <w:shd w:val="clear" w:color="auto" w:fill="auto"/>
                <w:noWrap/>
              </w:tcPr>
            </w:tcPrChange>
          </w:tcPr>
          <w:p w14:paraId="00C88C31" w14:textId="43D3D7B2" w:rsidR="00872AFE" w:rsidRPr="00711388" w:rsidDel="00D62D59" w:rsidRDefault="00872AFE" w:rsidP="00567869">
            <w:pPr>
              <w:jc w:val="left"/>
              <w:rPr>
                <w:lang w:val="en-GB"/>
              </w:rPr>
            </w:pPr>
            <w:r w:rsidRPr="00711388">
              <w:rPr>
                <w:lang w:val="en-GB"/>
              </w:rPr>
              <w:t>Same as S.26.08.01 C0010/</w:t>
            </w:r>
            <w:del w:id="6199" w:author="Author">
              <w:r w:rsidRPr="00711388" w:rsidDel="0062138F">
                <w:rPr>
                  <w:lang w:val="en-GB"/>
                </w:rPr>
                <w:delText>R0400</w:delText>
              </w:r>
            </w:del>
            <w:ins w:id="6200" w:author="Author">
              <w:r w:rsidR="0062138F" w:rsidRPr="00711388">
                <w:rPr>
                  <w:lang w:val="en-GB"/>
                </w:rPr>
                <w:t>R0370</w:t>
              </w:r>
            </w:ins>
            <w:r w:rsidRPr="00711388">
              <w:rPr>
                <w:lang w:val="en-GB"/>
              </w:rPr>
              <w:t>.</w:t>
            </w:r>
          </w:p>
        </w:tc>
      </w:tr>
      <w:tr w:rsidR="00872AFE" w:rsidRPr="00711388" w14:paraId="06519B9D" w14:textId="77777777" w:rsidTr="00E50019">
        <w:trPr>
          <w:trHeight w:val="300"/>
          <w:trPrChange w:id="6201"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02"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08E52239" w14:textId="77777777" w:rsidR="00872AFE" w:rsidRPr="00711388" w:rsidDel="00D62D59" w:rsidRDefault="00872AFE" w:rsidP="00567869">
            <w:pPr>
              <w:jc w:val="left"/>
              <w:rPr>
                <w:lang w:val="en-GB"/>
              </w:rPr>
            </w:pPr>
            <w:r w:rsidRPr="00711388">
              <w:rPr>
                <w:lang w:val="en-GB"/>
              </w:rPr>
              <w:t>C0010/R0410</w:t>
            </w:r>
          </w:p>
        </w:tc>
        <w:tc>
          <w:tcPr>
            <w:tcW w:w="2523" w:type="dxa"/>
            <w:tcBorders>
              <w:top w:val="nil"/>
              <w:left w:val="nil"/>
              <w:bottom w:val="single" w:sz="4" w:space="0" w:color="auto"/>
              <w:right w:val="single" w:sz="4" w:space="0" w:color="auto"/>
            </w:tcBorders>
            <w:shd w:val="clear" w:color="auto" w:fill="auto"/>
            <w:noWrap/>
            <w:tcPrChange w:id="6203" w:author="Author">
              <w:tcPr>
                <w:tcW w:w="2103" w:type="dxa"/>
                <w:tcBorders>
                  <w:top w:val="nil"/>
                  <w:left w:val="nil"/>
                  <w:bottom w:val="single" w:sz="4" w:space="0" w:color="auto"/>
                  <w:right w:val="single" w:sz="4" w:space="0" w:color="auto"/>
                </w:tcBorders>
                <w:shd w:val="clear" w:color="auto" w:fill="auto"/>
                <w:noWrap/>
              </w:tcPr>
            </w:tcPrChange>
          </w:tcPr>
          <w:p w14:paraId="595EA4A8" w14:textId="77777777" w:rsidR="00872AFE" w:rsidRPr="00711388" w:rsidDel="00D62D59" w:rsidRDefault="00872AFE" w:rsidP="00567869">
            <w:pPr>
              <w:jc w:val="left"/>
              <w:rPr>
                <w:lang w:val="en-GB"/>
              </w:rPr>
            </w:pPr>
            <w:r w:rsidRPr="00711388">
              <w:rPr>
                <w:lang w:val="en-GB"/>
              </w:rPr>
              <w:t>Total Life &amp; Health underwriting risk - diversified</w:t>
            </w:r>
          </w:p>
        </w:tc>
        <w:tc>
          <w:tcPr>
            <w:tcW w:w="2594" w:type="dxa"/>
            <w:tcBorders>
              <w:top w:val="nil"/>
              <w:left w:val="nil"/>
              <w:bottom w:val="single" w:sz="4" w:space="0" w:color="auto"/>
              <w:right w:val="single" w:sz="4" w:space="0" w:color="auto"/>
            </w:tcBorders>
            <w:shd w:val="clear" w:color="auto" w:fill="auto"/>
            <w:noWrap/>
            <w:tcPrChange w:id="6204" w:author="Author">
              <w:tcPr>
                <w:tcW w:w="4701" w:type="dxa"/>
                <w:gridSpan w:val="2"/>
                <w:tcBorders>
                  <w:top w:val="nil"/>
                  <w:left w:val="nil"/>
                  <w:bottom w:val="single" w:sz="4" w:space="0" w:color="auto"/>
                  <w:right w:val="single" w:sz="4" w:space="0" w:color="auto"/>
                </w:tcBorders>
                <w:shd w:val="clear" w:color="auto" w:fill="auto"/>
                <w:noWrap/>
              </w:tcPr>
            </w:tcPrChange>
          </w:tcPr>
          <w:p w14:paraId="1EDFAF37" w14:textId="2B2B4433" w:rsidR="00872AFE" w:rsidRPr="00711388" w:rsidDel="00D62D59" w:rsidRDefault="00872AFE" w:rsidP="00567869">
            <w:pPr>
              <w:jc w:val="left"/>
              <w:rPr>
                <w:lang w:val="en-GB"/>
              </w:rPr>
            </w:pPr>
            <w:r w:rsidRPr="00711388">
              <w:rPr>
                <w:lang w:val="en-GB"/>
              </w:rPr>
              <w:t>Same as S.26.08.01 C0010/</w:t>
            </w:r>
            <w:del w:id="6205" w:author="Author">
              <w:r w:rsidRPr="00711388" w:rsidDel="0062138F">
                <w:rPr>
                  <w:lang w:val="en-GB"/>
                </w:rPr>
                <w:delText>R0410</w:delText>
              </w:r>
            </w:del>
            <w:ins w:id="6206" w:author="Author">
              <w:r w:rsidR="0062138F" w:rsidRPr="00711388">
                <w:rPr>
                  <w:lang w:val="en-GB"/>
                </w:rPr>
                <w:t>R0380</w:t>
              </w:r>
            </w:ins>
            <w:r w:rsidRPr="00711388">
              <w:rPr>
                <w:lang w:val="en-GB"/>
              </w:rPr>
              <w:t>.</w:t>
            </w:r>
          </w:p>
        </w:tc>
      </w:tr>
      <w:tr w:rsidR="00872AFE" w:rsidRPr="00711388" w14:paraId="56707A3C" w14:textId="77777777" w:rsidTr="000B5DD2">
        <w:trPr>
          <w:trHeight w:val="756"/>
        </w:trPr>
        <w:tc>
          <w:tcPr>
            <w:tcW w:w="3950" w:type="dxa"/>
            <w:tcBorders>
              <w:top w:val="nil"/>
              <w:left w:val="single" w:sz="4" w:space="0" w:color="auto"/>
              <w:bottom w:val="single" w:sz="4" w:space="0" w:color="auto"/>
              <w:right w:val="single" w:sz="4" w:space="0" w:color="auto"/>
            </w:tcBorders>
            <w:shd w:val="clear" w:color="auto" w:fill="auto"/>
            <w:noWrap/>
            <w:hideMark/>
          </w:tcPr>
          <w:p w14:paraId="03CB8638" w14:textId="1D0AB876" w:rsidR="00872AFE" w:rsidRPr="00711388" w:rsidRDefault="00E80223" w:rsidP="00567869">
            <w:pPr>
              <w:jc w:val="left"/>
              <w:rPr>
                <w:lang w:val="en-GB"/>
              </w:rPr>
            </w:pPr>
            <w:r w:rsidRPr="00711388">
              <w:rPr>
                <w:lang w:val="en-GB"/>
              </w:rPr>
              <w:t>C0010/R0480</w:t>
            </w:r>
          </w:p>
        </w:tc>
        <w:tc>
          <w:tcPr>
            <w:tcW w:w="2523" w:type="dxa"/>
            <w:tcBorders>
              <w:top w:val="nil"/>
              <w:left w:val="nil"/>
              <w:bottom w:val="single" w:sz="4" w:space="0" w:color="auto"/>
              <w:right w:val="single" w:sz="4" w:space="0" w:color="auto"/>
            </w:tcBorders>
            <w:shd w:val="clear" w:color="auto" w:fill="auto"/>
            <w:noWrap/>
            <w:hideMark/>
          </w:tcPr>
          <w:p w14:paraId="31E8BDF4" w14:textId="77777777" w:rsidR="00872AFE" w:rsidRPr="00711388" w:rsidRDefault="00872AFE" w:rsidP="00567869">
            <w:pPr>
              <w:jc w:val="left"/>
              <w:rPr>
                <w:lang w:val="en-GB"/>
              </w:rPr>
            </w:pPr>
            <w:r w:rsidRPr="00711388">
              <w:rPr>
                <w:lang w:val="en-GB"/>
              </w:rPr>
              <w:t>Total Operational risk</w:t>
            </w:r>
          </w:p>
        </w:tc>
        <w:tc>
          <w:tcPr>
            <w:tcW w:w="2594" w:type="dxa"/>
            <w:tcBorders>
              <w:top w:val="nil"/>
              <w:left w:val="nil"/>
              <w:bottom w:val="single" w:sz="4" w:space="0" w:color="auto"/>
              <w:right w:val="single" w:sz="4" w:space="0" w:color="auto"/>
            </w:tcBorders>
            <w:shd w:val="clear" w:color="auto" w:fill="auto"/>
            <w:noWrap/>
            <w:hideMark/>
          </w:tcPr>
          <w:p w14:paraId="48CC088A" w14:textId="77777777" w:rsidR="00872AFE" w:rsidRPr="00711388" w:rsidRDefault="00872AFE" w:rsidP="00567869">
            <w:pPr>
              <w:jc w:val="left"/>
              <w:rPr>
                <w:lang w:val="en-GB"/>
              </w:rPr>
            </w:pPr>
            <w:r w:rsidRPr="00711388">
              <w:rPr>
                <w:lang w:val="en-GB"/>
              </w:rPr>
              <w:t>Same as S.26.08.01 C0010/R0480.</w:t>
            </w:r>
          </w:p>
        </w:tc>
      </w:tr>
      <w:tr w:rsidR="00872AFE" w:rsidRPr="00711388" w14:paraId="4EE02989" w14:textId="77777777" w:rsidTr="000B5DD2">
        <w:trPr>
          <w:trHeight w:val="300"/>
        </w:trPr>
        <w:tc>
          <w:tcPr>
            <w:tcW w:w="3950" w:type="dxa"/>
            <w:tcBorders>
              <w:top w:val="nil"/>
              <w:left w:val="single" w:sz="4" w:space="0" w:color="auto"/>
              <w:bottom w:val="single" w:sz="4" w:space="0" w:color="auto"/>
              <w:right w:val="single" w:sz="4" w:space="0" w:color="auto"/>
            </w:tcBorders>
            <w:shd w:val="clear" w:color="auto" w:fill="auto"/>
            <w:noWrap/>
            <w:hideMark/>
          </w:tcPr>
          <w:p w14:paraId="340E436A" w14:textId="3ED508A8" w:rsidR="00872AFE" w:rsidRPr="00711388" w:rsidRDefault="00E80223" w:rsidP="00567869">
            <w:pPr>
              <w:jc w:val="left"/>
              <w:rPr>
                <w:lang w:val="en-GB"/>
              </w:rPr>
            </w:pPr>
            <w:r w:rsidRPr="00711388">
              <w:rPr>
                <w:lang w:val="en-GB"/>
              </w:rPr>
              <w:t>C0010/R0490</w:t>
            </w:r>
          </w:p>
        </w:tc>
        <w:tc>
          <w:tcPr>
            <w:tcW w:w="2523" w:type="dxa"/>
            <w:tcBorders>
              <w:top w:val="nil"/>
              <w:left w:val="nil"/>
              <w:bottom w:val="single" w:sz="4" w:space="0" w:color="auto"/>
              <w:right w:val="single" w:sz="4" w:space="0" w:color="auto"/>
            </w:tcBorders>
            <w:shd w:val="clear" w:color="auto" w:fill="auto"/>
            <w:noWrap/>
            <w:hideMark/>
          </w:tcPr>
          <w:p w14:paraId="223CF767" w14:textId="77777777" w:rsidR="00872AFE" w:rsidRPr="00711388" w:rsidRDefault="00872AFE" w:rsidP="00567869">
            <w:pPr>
              <w:jc w:val="left"/>
              <w:rPr>
                <w:lang w:val="en-GB"/>
              </w:rPr>
            </w:pPr>
            <w:r w:rsidRPr="00711388">
              <w:rPr>
                <w:lang w:val="en-GB"/>
              </w:rPr>
              <w:t>Total Operational risk - diversified</w:t>
            </w:r>
          </w:p>
        </w:tc>
        <w:tc>
          <w:tcPr>
            <w:tcW w:w="2594" w:type="dxa"/>
            <w:tcBorders>
              <w:top w:val="nil"/>
              <w:left w:val="nil"/>
              <w:bottom w:val="single" w:sz="4" w:space="0" w:color="auto"/>
              <w:right w:val="single" w:sz="4" w:space="0" w:color="auto"/>
            </w:tcBorders>
            <w:shd w:val="clear" w:color="auto" w:fill="auto"/>
            <w:noWrap/>
            <w:hideMark/>
          </w:tcPr>
          <w:p w14:paraId="17EBDF3F" w14:textId="77777777" w:rsidR="00872AFE" w:rsidRPr="00711388" w:rsidRDefault="00872AFE" w:rsidP="00567869">
            <w:pPr>
              <w:jc w:val="left"/>
              <w:rPr>
                <w:lang w:val="en-GB"/>
              </w:rPr>
            </w:pPr>
            <w:r w:rsidRPr="00711388">
              <w:rPr>
                <w:lang w:val="en-GB"/>
              </w:rPr>
              <w:t>Same as S.26.08.01 C0010/R0490.</w:t>
            </w:r>
          </w:p>
        </w:tc>
      </w:tr>
      <w:tr w:rsidR="00872AFE" w:rsidRPr="00711388" w14:paraId="47834266" w14:textId="77777777" w:rsidTr="00E50019">
        <w:trPr>
          <w:trHeight w:val="300"/>
          <w:trPrChange w:id="6207"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hideMark/>
            <w:tcPrChange w:id="6208" w:author="Author">
              <w:tcPr>
                <w:tcW w:w="2583" w:type="dxa"/>
                <w:tcBorders>
                  <w:top w:val="nil"/>
                  <w:left w:val="single" w:sz="4" w:space="0" w:color="auto"/>
                  <w:bottom w:val="single" w:sz="4" w:space="0" w:color="auto"/>
                  <w:right w:val="single" w:sz="4" w:space="0" w:color="auto"/>
                </w:tcBorders>
                <w:shd w:val="clear" w:color="auto" w:fill="auto"/>
                <w:noWrap/>
                <w:hideMark/>
              </w:tcPr>
            </w:tcPrChange>
          </w:tcPr>
          <w:p w14:paraId="08A648B6" w14:textId="77777777" w:rsidR="00872AFE" w:rsidRPr="00711388" w:rsidRDefault="00872AFE" w:rsidP="00567869">
            <w:pPr>
              <w:jc w:val="left"/>
              <w:rPr>
                <w:lang w:val="en-GB"/>
              </w:rPr>
            </w:pPr>
            <w:r w:rsidRPr="00711388">
              <w:rPr>
                <w:lang w:val="en-GB"/>
              </w:rPr>
              <w:t>C0010/R0500</w:t>
            </w:r>
          </w:p>
        </w:tc>
        <w:tc>
          <w:tcPr>
            <w:tcW w:w="2523" w:type="dxa"/>
            <w:tcBorders>
              <w:top w:val="nil"/>
              <w:left w:val="nil"/>
              <w:bottom w:val="single" w:sz="4" w:space="0" w:color="auto"/>
              <w:right w:val="single" w:sz="4" w:space="0" w:color="auto"/>
            </w:tcBorders>
            <w:shd w:val="clear" w:color="auto" w:fill="auto"/>
            <w:noWrap/>
            <w:hideMark/>
            <w:tcPrChange w:id="6209" w:author="Author">
              <w:tcPr>
                <w:tcW w:w="2103" w:type="dxa"/>
                <w:tcBorders>
                  <w:top w:val="nil"/>
                  <w:left w:val="nil"/>
                  <w:bottom w:val="single" w:sz="4" w:space="0" w:color="auto"/>
                  <w:right w:val="single" w:sz="4" w:space="0" w:color="auto"/>
                </w:tcBorders>
                <w:shd w:val="clear" w:color="auto" w:fill="auto"/>
                <w:noWrap/>
                <w:hideMark/>
              </w:tcPr>
            </w:tcPrChange>
          </w:tcPr>
          <w:p w14:paraId="6E401CB8" w14:textId="77777777" w:rsidR="00872AFE" w:rsidRPr="00711388" w:rsidRDefault="00872AFE" w:rsidP="00567869">
            <w:pPr>
              <w:jc w:val="left"/>
              <w:rPr>
                <w:lang w:val="en-GB"/>
              </w:rPr>
            </w:pPr>
            <w:r w:rsidRPr="00711388">
              <w:rPr>
                <w:lang w:val="en-GB"/>
              </w:rPr>
              <w:t>Other risk</w:t>
            </w:r>
          </w:p>
        </w:tc>
        <w:tc>
          <w:tcPr>
            <w:tcW w:w="2594" w:type="dxa"/>
            <w:tcBorders>
              <w:top w:val="nil"/>
              <w:left w:val="nil"/>
              <w:bottom w:val="single" w:sz="4" w:space="0" w:color="auto"/>
              <w:right w:val="single" w:sz="4" w:space="0" w:color="auto"/>
            </w:tcBorders>
            <w:shd w:val="clear" w:color="auto" w:fill="auto"/>
            <w:noWrap/>
            <w:hideMark/>
            <w:tcPrChange w:id="6210" w:author="Author">
              <w:tcPr>
                <w:tcW w:w="4701" w:type="dxa"/>
                <w:gridSpan w:val="2"/>
                <w:tcBorders>
                  <w:top w:val="nil"/>
                  <w:left w:val="nil"/>
                  <w:bottom w:val="single" w:sz="4" w:space="0" w:color="auto"/>
                  <w:right w:val="single" w:sz="4" w:space="0" w:color="auto"/>
                </w:tcBorders>
                <w:shd w:val="clear" w:color="auto" w:fill="auto"/>
                <w:noWrap/>
                <w:hideMark/>
              </w:tcPr>
            </w:tcPrChange>
          </w:tcPr>
          <w:p w14:paraId="2C9ABE4C" w14:textId="77777777" w:rsidR="00872AFE" w:rsidRPr="00711388" w:rsidRDefault="00872AFE" w:rsidP="00567869">
            <w:pPr>
              <w:jc w:val="left"/>
              <w:rPr>
                <w:lang w:val="en-GB"/>
              </w:rPr>
            </w:pPr>
            <w:r w:rsidRPr="00711388">
              <w:rPr>
                <w:lang w:val="en-GB"/>
              </w:rPr>
              <w:t>Same as S.26.08.01 C0010/R0500.</w:t>
            </w:r>
          </w:p>
        </w:tc>
      </w:tr>
      <w:tr w:rsidR="00872AFE" w:rsidRPr="00711388" w14:paraId="65B5DD91" w14:textId="77777777" w:rsidTr="00E50019">
        <w:trPr>
          <w:trHeight w:val="300"/>
          <w:trPrChange w:id="6211"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12"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11972643" w14:textId="77777777" w:rsidR="00872AFE" w:rsidRPr="00711388" w:rsidRDefault="00872AFE" w:rsidP="00567869">
            <w:pPr>
              <w:jc w:val="left"/>
              <w:rPr>
                <w:lang w:val="en-GB"/>
              </w:rPr>
            </w:pPr>
            <w:r w:rsidRPr="00711388">
              <w:rPr>
                <w:lang w:val="en-GB"/>
              </w:rPr>
              <w:t>C0050/R0020-R0530</w:t>
            </w:r>
          </w:p>
        </w:tc>
        <w:tc>
          <w:tcPr>
            <w:tcW w:w="2523" w:type="dxa"/>
            <w:tcBorders>
              <w:top w:val="nil"/>
              <w:left w:val="nil"/>
              <w:bottom w:val="single" w:sz="4" w:space="0" w:color="auto"/>
              <w:right w:val="single" w:sz="4" w:space="0" w:color="auto"/>
            </w:tcBorders>
            <w:shd w:val="clear" w:color="auto" w:fill="auto"/>
            <w:noWrap/>
            <w:tcPrChange w:id="6213" w:author="Author">
              <w:tcPr>
                <w:tcW w:w="2103" w:type="dxa"/>
                <w:tcBorders>
                  <w:top w:val="nil"/>
                  <w:left w:val="nil"/>
                  <w:bottom w:val="single" w:sz="4" w:space="0" w:color="auto"/>
                  <w:right w:val="single" w:sz="4" w:space="0" w:color="auto"/>
                </w:tcBorders>
                <w:shd w:val="clear" w:color="auto" w:fill="auto"/>
                <w:noWrap/>
              </w:tcPr>
            </w:tcPrChange>
          </w:tcPr>
          <w:p w14:paraId="6EA39EB2" w14:textId="77777777" w:rsidR="00872AFE" w:rsidRPr="00711388" w:rsidRDefault="00872AFE" w:rsidP="00567869">
            <w:pPr>
              <w:jc w:val="left"/>
              <w:rPr>
                <w:lang w:val="en-GB"/>
              </w:rPr>
            </w:pPr>
            <w:r w:rsidRPr="00711388">
              <w:rPr>
                <w:lang w:val="en-GB" w:eastAsia="es-ES"/>
              </w:rPr>
              <w:t>Allocation from adjustments due to RFF and Matching adjustment portfolios</w:t>
            </w:r>
          </w:p>
        </w:tc>
        <w:tc>
          <w:tcPr>
            <w:tcW w:w="2594" w:type="dxa"/>
            <w:tcBorders>
              <w:top w:val="nil"/>
              <w:left w:val="nil"/>
              <w:bottom w:val="single" w:sz="4" w:space="0" w:color="auto"/>
              <w:right w:val="single" w:sz="4" w:space="0" w:color="auto"/>
            </w:tcBorders>
            <w:shd w:val="clear" w:color="auto" w:fill="auto"/>
            <w:noWrap/>
            <w:tcPrChange w:id="6214" w:author="Author">
              <w:tcPr>
                <w:tcW w:w="4701" w:type="dxa"/>
                <w:gridSpan w:val="2"/>
                <w:tcBorders>
                  <w:top w:val="nil"/>
                  <w:left w:val="nil"/>
                  <w:bottom w:val="single" w:sz="4" w:space="0" w:color="auto"/>
                  <w:right w:val="single" w:sz="4" w:space="0" w:color="auto"/>
                </w:tcBorders>
                <w:shd w:val="clear" w:color="auto" w:fill="auto"/>
                <w:noWrap/>
              </w:tcPr>
            </w:tcPrChange>
          </w:tcPr>
          <w:p w14:paraId="160C0203" w14:textId="77777777" w:rsidR="00872AFE" w:rsidRPr="00711388" w:rsidRDefault="00872AFE" w:rsidP="00567869">
            <w:pPr>
              <w:jc w:val="left"/>
              <w:rPr>
                <w:lang w:val="en-GB"/>
              </w:rPr>
            </w:pPr>
            <w:r w:rsidRPr="00711388">
              <w:rPr>
                <w:lang w:val="en-GB" w:eastAsia="es-ES"/>
              </w:rPr>
              <w:t>Where applicable, part of the adjustment allocated to each risk module according to the procedure described in the general comments. This amount shall be positive.</w:t>
            </w:r>
          </w:p>
        </w:tc>
      </w:tr>
      <w:tr w:rsidR="00872AFE" w:rsidRPr="00711388" w14:paraId="2DCC6FB4" w14:textId="77777777" w:rsidTr="00E50019">
        <w:trPr>
          <w:trHeight w:val="300"/>
          <w:trPrChange w:id="621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16"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0D01F186" w14:textId="77777777" w:rsidR="00872AFE" w:rsidRPr="00711388" w:rsidRDefault="00872AFE" w:rsidP="00567869">
            <w:pPr>
              <w:jc w:val="left"/>
              <w:rPr>
                <w:lang w:val="en-GB"/>
              </w:rPr>
            </w:pPr>
            <w:r w:rsidRPr="00711388">
              <w:rPr>
                <w:lang w:val="en-GB"/>
              </w:rPr>
              <w:t>C0060/R0020-R0530</w:t>
            </w:r>
          </w:p>
        </w:tc>
        <w:tc>
          <w:tcPr>
            <w:tcW w:w="2523" w:type="dxa"/>
            <w:tcBorders>
              <w:top w:val="nil"/>
              <w:left w:val="nil"/>
              <w:bottom w:val="single" w:sz="4" w:space="0" w:color="auto"/>
              <w:right w:val="single" w:sz="4" w:space="0" w:color="auto"/>
            </w:tcBorders>
            <w:shd w:val="clear" w:color="auto" w:fill="auto"/>
            <w:noWrap/>
            <w:tcPrChange w:id="6217" w:author="Author">
              <w:tcPr>
                <w:tcW w:w="2103" w:type="dxa"/>
                <w:tcBorders>
                  <w:top w:val="nil"/>
                  <w:left w:val="nil"/>
                  <w:bottom w:val="single" w:sz="4" w:space="0" w:color="auto"/>
                  <w:right w:val="single" w:sz="4" w:space="0" w:color="auto"/>
                </w:tcBorders>
                <w:shd w:val="clear" w:color="auto" w:fill="auto"/>
                <w:noWrap/>
              </w:tcPr>
            </w:tcPrChange>
          </w:tcPr>
          <w:p w14:paraId="1E9B6019" w14:textId="77777777" w:rsidR="00872AFE" w:rsidRPr="00711388" w:rsidRDefault="00872AFE" w:rsidP="00567869">
            <w:pPr>
              <w:jc w:val="left"/>
              <w:rPr>
                <w:lang w:val="en-GB"/>
              </w:rPr>
            </w:pPr>
            <w:r w:rsidRPr="00711388">
              <w:rPr>
                <w:lang w:val="en-GB" w:eastAsia="es-ES"/>
              </w:rPr>
              <w:t>Consideration of the future management actions regarding technical provisions and/or deferred taxes</w:t>
            </w:r>
          </w:p>
        </w:tc>
        <w:tc>
          <w:tcPr>
            <w:tcW w:w="2594" w:type="dxa"/>
            <w:tcBorders>
              <w:top w:val="nil"/>
              <w:left w:val="nil"/>
              <w:bottom w:val="single" w:sz="4" w:space="0" w:color="auto"/>
              <w:right w:val="single" w:sz="4" w:space="0" w:color="auto"/>
            </w:tcBorders>
            <w:shd w:val="clear" w:color="auto" w:fill="auto"/>
            <w:noWrap/>
            <w:tcPrChange w:id="6218" w:author="Author">
              <w:tcPr>
                <w:tcW w:w="4701" w:type="dxa"/>
                <w:gridSpan w:val="2"/>
                <w:tcBorders>
                  <w:top w:val="nil"/>
                  <w:left w:val="nil"/>
                  <w:bottom w:val="single" w:sz="4" w:space="0" w:color="auto"/>
                  <w:right w:val="single" w:sz="4" w:space="0" w:color="auto"/>
                </w:tcBorders>
                <w:shd w:val="clear" w:color="auto" w:fill="auto"/>
                <w:noWrap/>
              </w:tcPr>
            </w:tcPrChange>
          </w:tcPr>
          <w:p w14:paraId="49C25E52" w14:textId="77777777" w:rsidR="00872AFE" w:rsidRPr="00711388" w:rsidRDefault="00872AFE" w:rsidP="00567869">
            <w:pPr>
              <w:jc w:val="left"/>
              <w:rPr>
                <w:lang w:val="en-GB" w:eastAsia="es-ES"/>
              </w:rPr>
            </w:pPr>
            <w:r w:rsidRPr="00711388">
              <w:rPr>
                <w:lang w:val="en-GB" w:eastAsia="es-ES"/>
              </w:rPr>
              <w:t>To identify if the future management actions relating to the loss absorbing capacity of technical provisions and/or deferred taxes are embedded in the calculation, the following closed list of options shall be used:</w:t>
            </w:r>
          </w:p>
          <w:p w14:paraId="40A95551" w14:textId="718AE1FB" w:rsidR="00872AFE" w:rsidRPr="00711388" w:rsidRDefault="00872AFE" w:rsidP="00567869">
            <w:pPr>
              <w:jc w:val="left"/>
              <w:rPr>
                <w:lang w:val="en-GB" w:eastAsia="es-ES"/>
              </w:rPr>
            </w:pPr>
            <w:r w:rsidRPr="00711388">
              <w:rPr>
                <w:lang w:val="en-GB" w:eastAsia="es-ES"/>
              </w:rPr>
              <w:t>1 - Future management actions regarding the loss</w:t>
            </w:r>
            <w:r w:rsidR="00711388" w:rsidRPr="00711388">
              <w:rPr>
                <w:lang w:val="en-GB" w:eastAsia="es-ES"/>
              </w:rPr>
              <w:t>-</w:t>
            </w:r>
            <w:r w:rsidRPr="00711388">
              <w:rPr>
                <w:lang w:val="en-GB" w:eastAsia="es-ES"/>
              </w:rPr>
              <w:t xml:space="preserve">absorbing capacity of technical provisions </w:t>
            </w:r>
            <w:r w:rsidRPr="00711388">
              <w:rPr>
                <w:lang w:val="en-GB" w:eastAsia="es-ES"/>
              </w:rPr>
              <w:lastRenderedPageBreak/>
              <w:t>embedded within the component</w:t>
            </w:r>
          </w:p>
          <w:p w14:paraId="3B3AE2FC" w14:textId="0DDA4F5E" w:rsidR="00872AFE" w:rsidRPr="00711388" w:rsidRDefault="00872AFE" w:rsidP="00567869">
            <w:pPr>
              <w:jc w:val="left"/>
              <w:rPr>
                <w:lang w:val="en-GB" w:eastAsia="es-ES"/>
              </w:rPr>
            </w:pPr>
            <w:r w:rsidRPr="00711388">
              <w:rPr>
                <w:lang w:val="en-GB" w:eastAsia="es-ES"/>
              </w:rPr>
              <w:t>2 - Future management actions regarding the loss</w:t>
            </w:r>
            <w:r w:rsidR="00711388" w:rsidRPr="00711388">
              <w:rPr>
                <w:lang w:val="en-GB" w:eastAsia="es-ES"/>
              </w:rPr>
              <w:t>-</w:t>
            </w:r>
            <w:r w:rsidRPr="00711388">
              <w:rPr>
                <w:lang w:val="en-GB" w:eastAsia="es-ES"/>
              </w:rPr>
              <w:t>absorbing capacity of deferred taxes embedded within the component</w:t>
            </w:r>
          </w:p>
          <w:p w14:paraId="5D22C03A" w14:textId="6EC3B184" w:rsidR="00872AFE" w:rsidRPr="00711388" w:rsidRDefault="00872AFE" w:rsidP="00567869">
            <w:pPr>
              <w:jc w:val="left"/>
              <w:rPr>
                <w:lang w:val="en-GB" w:eastAsia="es-ES"/>
              </w:rPr>
            </w:pPr>
            <w:r w:rsidRPr="00711388">
              <w:rPr>
                <w:lang w:val="en-GB" w:eastAsia="es-ES"/>
              </w:rPr>
              <w:t>3 - Future management actions regarding the loss</w:t>
            </w:r>
            <w:r w:rsidR="00711388" w:rsidRPr="00711388">
              <w:rPr>
                <w:lang w:val="en-GB" w:eastAsia="es-ES"/>
              </w:rPr>
              <w:t>-</w:t>
            </w:r>
            <w:r w:rsidRPr="00711388">
              <w:rPr>
                <w:lang w:val="en-GB" w:eastAsia="es-ES"/>
              </w:rPr>
              <w:t>absorbing capacity of technical provisions and deferred taxes embedded within the component</w:t>
            </w:r>
          </w:p>
          <w:p w14:paraId="19355361" w14:textId="77777777" w:rsidR="00872AFE" w:rsidRPr="00711388" w:rsidRDefault="00872AFE" w:rsidP="00567869">
            <w:pPr>
              <w:jc w:val="left"/>
              <w:rPr>
                <w:lang w:val="en-GB"/>
              </w:rPr>
            </w:pPr>
            <w:r w:rsidRPr="00711388">
              <w:rPr>
                <w:lang w:val="en-GB" w:eastAsia="es-ES"/>
              </w:rPr>
              <w:t>4 - No embedded consideration of future management actions.</w:t>
            </w:r>
          </w:p>
        </w:tc>
      </w:tr>
      <w:tr w:rsidR="00872AFE" w:rsidRPr="00711388" w14:paraId="5F36F323" w14:textId="77777777" w:rsidTr="00E50019">
        <w:trPr>
          <w:trHeight w:val="300"/>
          <w:trPrChange w:id="6219"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20"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16E62077" w14:textId="77777777" w:rsidR="00872AFE" w:rsidRPr="00711388" w:rsidRDefault="00872AFE" w:rsidP="00567869">
            <w:pPr>
              <w:jc w:val="left"/>
              <w:rPr>
                <w:lang w:val="en-GB"/>
              </w:rPr>
            </w:pPr>
            <w:r w:rsidRPr="00711388">
              <w:rPr>
                <w:lang w:val="en-GB"/>
              </w:rPr>
              <w:lastRenderedPageBreak/>
              <w:t>C0070/R0020-R0530</w:t>
            </w:r>
          </w:p>
        </w:tc>
        <w:tc>
          <w:tcPr>
            <w:tcW w:w="2523" w:type="dxa"/>
            <w:tcBorders>
              <w:top w:val="nil"/>
              <w:left w:val="nil"/>
              <w:bottom w:val="single" w:sz="4" w:space="0" w:color="auto"/>
              <w:right w:val="single" w:sz="4" w:space="0" w:color="auto"/>
            </w:tcBorders>
            <w:shd w:val="clear" w:color="auto" w:fill="auto"/>
            <w:noWrap/>
            <w:tcPrChange w:id="6221" w:author="Author">
              <w:tcPr>
                <w:tcW w:w="2103" w:type="dxa"/>
                <w:tcBorders>
                  <w:top w:val="nil"/>
                  <w:left w:val="nil"/>
                  <w:bottom w:val="single" w:sz="4" w:space="0" w:color="auto"/>
                  <w:right w:val="single" w:sz="4" w:space="0" w:color="auto"/>
                </w:tcBorders>
                <w:shd w:val="clear" w:color="auto" w:fill="auto"/>
                <w:noWrap/>
              </w:tcPr>
            </w:tcPrChange>
          </w:tcPr>
          <w:p w14:paraId="15782111" w14:textId="77777777" w:rsidR="00872AFE" w:rsidRPr="00711388" w:rsidRDefault="00872AFE" w:rsidP="00567869">
            <w:pPr>
              <w:jc w:val="left"/>
              <w:rPr>
                <w:lang w:val="en-GB"/>
              </w:rPr>
            </w:pPr>
            <w:r w:rsidRPr="00711388">
              <w:rPr>
                <w:lang w:val="en-GB" w:eastAsia="es-ES"/>
              </w:rPr>
              <w:t>Amount modelled</w:t>
            </w:r>
          </w:p>
        </w:tc>
        <w:tc>
          <w:tcPr>
            <w:tcW w:w="2594" w:type="dxa"/>
            <w:tcBorders>
              <w:top w:val="nil"/>
              <w:left w:val="nil"/>
              <w:bottom w:val="single" w:sz="4" w:space="0" w:color="auto"/>
              <w:right w:val="single" w:sz="4" w:space="0" w:color="auto"/>
            </w:tcBorders>
            <w:shd w:val="clear" w:color="auto" w:fill="auto"/>
            <w:noWrap/>
            <w:tcPrChange w:id="6222" w:author="Author">
              <w:tcPr>
                <w:tcW w:w="4701" w:type="dxa"/>
                <w:gridSpan w:val="2"/>
                <w:tcBorders>
                  <w:top w:val="nil"/>
                  <w:left w:val="nil"/>
                  <w:bottom w:val="single" w:sz="4" w:space="0" w:color="auto"/>
                  <w:right w:val="single" w:sz="4" w:space="0" w:color="auto"/>
                </w:tcBorders>
                <w:shd w:val="clear" w:color="auto" w:fill="auto"/>
                <w:noWrap/>
              </w:tcPr>
            </w:tcPrChange>
          </w:tcPr>
          <w:p w14:paraId="3C99469E" w14:textId="77777777" w:rsidR="00872AFE" w:rsidRPr="00711388" w:rsidRDefault="00872AFE" w:rsidP="00567869">
            <w:pPr>
              <w:jc w:val="left"/>
              <w:rPr>
                <w:lang w:val="en-GB"/>
              </w:rPr>
            </w:pPr>
            <w:r w:rsidRPr="00711388">
              <w:rPr>
                <w:lang w:val="en-GB" w:eastAsia="es-ES"/>
              </w:rPr>
              <w:t>For each component this cell represents the amount calculated according to the partial internal model.</w:t>
            </w:r>
          </w:p>
        </w:tc>
      </w:tr>
      <w:tr w:rsidR="00872AFE" w:rsidRPr="00711388" w14:paraId="3D66822B" w14:textId="77777777" w:rsidTr="00E50019">
        <w:trPr>
          <w:trHeight w:val="300"/>
          <w:trPrChange w:id="6223"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24"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5A1A7A74" w14:textId="77777777" w:rsidR="00872AFE" w:rsidRPr="00711388" w:rsidRDefault="00872AFE" w:rsidP="00567869">
            <w:pPr>
              <w:jc w:val="left"/>
              <w:rPr>
                <w:lang w:val="en-GB"/>
              </w:rPr>
            </w:pPr>
            <w:r w:rsidRPr="00711388">
              <w:rPr>
                <w:lang w:val="en-GB" w:eastAsia="es-ES"/>
              </w:rPr>
              <w:t>R0110/C0100</w:t>
            </w:r>
          </w:p>
        </w:tc>
        <w:tc>
          <w:tcPr>
            <w:tcW w:w="2523" w:type="dxa"/>
            <w:tcBorders>
              <w:top w:val="nil"/>
              <w:left w:val="nil"/>
              <w:bottom w:val="single" w:sz="4" w:space="0" w:color="auto"/>
              <w:right w:val="single" w:sz="4" w:space="0" w:color="auto"/>
            </w:tcBorders>
            <w:shd w:val="clear" w:color="auto" w:fill="auto"/>
            <w:noWrap/>
            <w:tcPrChange w:id="6225" w:author="Author">
              <w:tcPr>
                <w:tcW w:w="2103" w:type="dxa"/>
                <w:tcBorders>
                  <w:top w:val="nil"/>
                  <w:left w:val="nil"/>
                  <w:bottom w:val="single" w:sz="4" w:space="0" w:color="auto"/>
                  <w:right w:val="single" w:sz="4" w:space="0" w:color="auto"/>
                </w:tcBorders>
                <w:shd w:val="clear" w:color="auto" w:fill="auto"/>
                <w:noWrap/>
              </w:tcPr>
            </w:tcPrChange>
          </w:tcPr>
          <w:p w14:paraId="44D88DD4" w14:textId="6B9BA070" w:rsidR="00872AFE" w:rsidRPr="00711388" w:rsidRDefault="00E80223" w:rsidP="00567869">
            <w:pPr>
              <w:jc w:val="left"/>
              <w:rPr>
                <w:lang w:val="en-GB"/>
              </w:rPr>
            </w:pPr>
            <w:ins w:id="6226" w:author="Author">
              <w:r w:rsidRPr="00711388">
                <w:rPr>
                  <w:lang w:val="en-GB" w:eastAsia="es-ES"/>
                </w:rPr>
                <w:t>Total undiversified components</w:t>
              </w:r>
            </w:ins>
            <w:del w:id="6227" w:author="Author">
              <w:r w:rsidR="00872AFE" w:rsidRPr="00711388" w:rsidDel="00E80223">
                <w:rPr>
                  <w:lang w:val="en-GB" w:eastAsia="es-ES"/>
                </w:rPr>
                <w:delText>Total undiversified components</w:delText>
              </w:r>
            </w:del>
          </w:p>
        </w:tc>
        <w:tc>
          <w:tcPr>
            <w:tcW w:w="2594" w:type="dxa"/>
            <w:tcBorders>
              <w:top w:val="nil"/>
              <w:left w:val="nil"/>
              <w:bottom w:val="single" w:sz="4" w:space="0" w:color="auto"/>
              <w:right w:val="single" w:sz="4" w:space="0" w:color="auto"/>
            </w:tcBorders>
            <w:shd w:val="clear" w:color="auto" w:fill="auto"/>
            <w:noWrap/>
            <w:tcPrChange w:id="6228" w:author="Author">
              <w:tcPr>
                <w:tcW w:w="4701" w:type="dxa"/>
                <w:gridSpan w:val="2"/>
                <w:tcBorders>
                  <w:top w:val="nil"/>
                  <w:left w:val="nil"/>
                  <w:bottom w:val="single" w:sz="4" w:space="0" w:color="auto"/>
                  <w:right w:val="single" w:sz="4" w:space="0" w:color="auto"/>
                </w:tcBorders>
                <w:shd w:val="clear" w:color="auto" w:fill="auto"/>
                <w:noWrap/>
              </w:tcPr>
            </w:tcPrChange>
          </w:tcPr>
          <w:p w14:paraId="14269383" w14:textId="77777777" w:rsidR="006065B3" w:rsidRPr="00711388" w:rsidRDefault="00E80223" w:rsidP="00567869">
            <w:pPr>
              <w:jc w:val="left"/>
              <w:rPr>
                <w:ins w:id="6229" w:author="Author"/>
                <w:lang w:val="en-GB" w:eastAsia="es-ES"/>
              </w:rPr>
            </w:pPr>
            <w:ins w:id="6230" w:author="Author">
              <w:r w:rsidRPr="00711388">
                <w:rPr>
                  <w:lang w:val="en-GB" w:eastAsia="es-ES"/>
                </w:rPr>
                <w:t>Sum of all undiversified components.</w:t>
              </w:r>
            </w:ins>
          </w:p>
          <w:p w14:paraId="42C5E81D" w14:textId="4F14BFAA" w:rsidR="00872AFE" w:rsidRPr="00711388" w:rsidRDefault="006065B3" w:rsidP="00567869">
            <w:pPr>
              <w:jc w:val="left"/>
              <w:rPr>
                <w:lang w:val="en-GB" w:eastAsia="es-ES"/>
              </w:rPr>
            </w:pPr>
            <w:ins w:id="6231" w:author="Author">
              <w:r w:rsidRPr="00E50019">
                <w:rPr>
                  <w:lang w:val="en-GB" w:eastAsia="es-ES"/>
                  <w:rPrChange w:id="6232" w:author="Author">
                    <w:rPr>
                      <w:lang w:eastAsia="es-ES"/>
                    </w:rPr>
                  </w:rPrChange>
                </w:rPr>
                <w:t>S.25.05_C0010_R0070 + S.25.05, C0010_R0190 + S.26.08_C0010_R0210 + S.26.08_C0010_R0220 + S.26.08_C0010_R0230 + S.26.08_C0010_R0240 + S.26.08_C0010_R0250 + S.26.08_C0010_R0260 + S.25.05_C0010_R0270 + S.25.05_C0010_R0310 + S.25.05_C0010_R0400 + S.25.05_C0010_R0480 + S.25.05_C0010_R0500</w:t>
              </w:r>
            </w:ins>
            <w:del w:id="6233" w:author="Author">
              <w:r w:rsidR="00872AFE" w:rsidRPr="00711388" w:rsidDel="00E80223">
                <w:rPr>
                  <w:lang w:val="en-GB" w:eastAsia="es-ES"/>
                </w:rPr>
                <w:delText>Sum of all components.</w:delText>
              </w:r>
            </w:del>
          </w:p>
        </w:tc>
      </w:tr>
      <w:tr w:rsidR="00872AFE" w:rsidRPr="00711388" w14:paraId="02910BB0" w14:textId="77777777" w:rsidTr="00E50019">
        <w:trPr>
          <w:trHeight w:val="300"/>
          <w:trPrChange w:id="6234"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35"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209C7919" w14:textId="77777777" w:rsidR="00872AFE" w:rsidRPr="00711388" w:rsidRDefault="00872AFE" w:rsidP="00567869">
            <w:pPr>
              <w:jc w:val="left"/>
              <w:rPr>
                <w:lang w:val="en-GB"/>
              </w:rPr>
            </w:pPr>
            <w:r w:rsidRPr="00711388">
              <w:rPr>
                <w:lang w:val="en-GB" w:eastAsia="es-ES"/>
              </w:rPr>
              <w:t>R0060/C0100</w:t>
            </w:r>
          </w:p>
        </w:tc>
        <w:tc>
          <w:tcPr>
            <w:tcW w:w="2523" w:type="dxa"/>
            <w:tcBorders>
              <w:top w:val="nil"/>
              <w:left w:val="nil"/>
              <w:bottom w:val="single" w:sz="4" w:space="0" w:color="auto"/>
              <w:right w:val="single" w:sz="4" w:space="0" w:color="auto"/>
            </w:tcBorders>
            <w:shd w:val="clear" w:color="auto" w:fill="auto"/>
            <w:noWrap/>
            <w:tcPrChange w:id="6236" w:author="Author">
              <w:tcPr>
                <w:tcW w:w="2103" w:type="dxa"/>
                <w:tcBorders>
                  <w:top w:val="nil"/>
                  <w:left w:val="nil"/>
                  <w:bottom w:val="single" w:sz="4" w:space="0" w:color="auto"/>
                  <w:right w:val="single" w:sz="4" w:space="0" w:color="auto"/>
                </w:tcBorders>
                <w:shd w:val="clear" w:color="auto" w:fill="auto"/>
                <w:noWrap/>
              </w:tcPr>
            </w:tcPrChange>
          </w:tcPr>
          <w:p w14:paraId="2DDE86E1" w14:textId="77777777" w:rsidR="00872AFE" w:rsidRPr="00711388" w:rsidRDefault="00872AFE" w:rsidP="00567869">
            <w:pPr>
              <w:jc w:val="left"/>
              <w:rPr>
                <w:lang w:val="en-GB"/>
              </w:rPr>
            </w:pPr>
            <w:r w:rsidRPr="00711388">
              <w:rPr>
                <w:lang w:val="en-GB" w:eastAsia="es-ES"/>
              </w:rPr>
              <w:t>Diversification</w:t>
            </w:r>
          </w:p>
        </w:tc>
        <w:tc>
          <w:tcPr>
            <w:tcW w:w="2594" w:type="dxa"/>
            <w:tcBorders>
              <w:top w:val="nil"/>
              <w:left w:val="nil"/>
              <w:bottom w:val="single" w:sz="4" w:space="0" w:color="auto"/>
              <w:right w:val="single" w:sz="4" w:space="0" w:color="auto"/>
            </w:tcBorders>
            <w:shd w:val="clear" w:color="auto" w:fill="auto"/>
            <w:noWrap/>
            <w:tcPrChange w:id="6237" w:author="Author">
              <w:tcPr>
                <w:tcW w:w="4701" w:type="dxa"/>
                <w:gridSpan w:val="2"/>
                <w:tcBorders>
                  <w:top w:val="nil"/>
                  <w:left w:val="nil"/>
                  <w:bottom w:val="single" w:sz="4" w:space="0" w:color="auto"/>
                  <w:right w:val="single" w:sz="4" w:space="0" w:color="auto"/>
                </w:tcBorders>
                <w:shd w:val="clear" w:color="auto" w:fill="auto"/>
                <w:noWrap/>
              </w:tcPr>
            </w:tcPrChange>
          </w:tcPr>
          <w:p w14:paraId="5B022ACE" w14:textId="7ACEC83E" w:rsidR="00E80223" w:rsidRPr="00711388" w:rsidRDefault="00E80223" w:rsidP="00E80223">
            <w:pPr>
              <w:jc w:val="left"/>
              <w:rPr>
                <w:ins w:id="6238" w:author="Author"/>
                <w:lang w:val="en-GB" w:eastAsia="es-ES"/>
              </w:rPr>
            </w:pPr>
            <w:ins w:id="6239" w:author="Author">
              <w:r w:rsidRPr="00711388">
                <w:rPr>
                  <w:lang w:val="en-GB" w:eastAsia="es-ES"/>
                </w:rPr>
                <w:t xml:space="preserve">The total amount of the diversification </w:t>
              </w:r>
              <w:r w:rsidR="000F30A5" w:rsidRPr="00711388">
                <w:rPr>
                  <w:lang w:val="en-GB" w:eastAsia="es-ES"/>
                </w:rPr>
                <w:t>between</w:t>
              </w:r>
              <w:r w:rsidRPr="00711388">
                <w:rPr>
                  <w:lang w:val="en-GB" w:eastAsia="es-ES"/>
                </w:rPr>
                <w:t xml:space="preserve"> components reported in C0010.</w:t>
              </w:r>
            </w:ins>
          </w:p>
          <w:p w14:paraId="7D3118DE" w14:textId="77777777" w:rsidR="00E80223" w:rsidRPr="00711388" w:rsidRDefault="00E80223" w:rsidP="00E80223">
            <w:pPr>
              <w:jc w:val="left"/>
              <w:rPr>
                <w:ins w:id="6240" w:author="Author"/>
                <w:lang w:val="en-GB" w:eastAsia="es-ES"/>
              </w:rPr>
            </w:pPr>
            <w:ins w:id="6241" w:author="Author">
              <w:r w:rsidRPr="00711388">
                <w:rPr>
                  <w:lang w:val="en-GB" w:eastAsia="es-ES"/>
                </w:rPr>
                <w:t xml:space="preserve">This amount does not include diversification effects inside each </w:t>
              </w:r>
              <w:r w:rsidRPr="00711388">
                <w:rPr>
                  <w:lang w:val="en-GB" w:eastAsia="es-ES"/>
                </w:rPr>
                <w:lastRenderedPageBreak/>
                <w:t>component, which shall be embedded in the values reported in C0010.</w:t>
              </w:r>
            </w:ins>
          </w:p>
          <w:p w14:paraId="5F93FC66" w14:textId="77777777" w:rsidR="00E80223" w:rsidRPr="00711388" w:rsidRDefault="00E80223" w:rsidP="00E80223">
            <w:pPr>
              <w:jc w:val="left"/>
              <w:rPr>
                <w:ins w:id="6242" w:author="Author"/>
                <w:lang w:val="en-GB" w:eastAsia="es-ES"/>
              </w:rPr>
            </w:pPr>
            <w:ins w:id="6243" w:author="Author">
              <w:r w:rsidRPr="00711388">
                <w:rPr>
                  <w:lang w:val="en-GB" w:eastAsia="es-ES"/>
                </w:rPr>
                <w:t>This amount should be reported as negative value.</w:t>
              </w:r>
            </w:ins>
          </w:p>
          <w:p w14:paraId="4CE93490" w14:textId="75A0235E" w:rsidR="00872AFE" w:rsidRPr="00711388" w:rsidDel="00E80223" w:rsidRDefault="00872AFE" w:rsidP="00E80223">
            <w:pPr>
              <w:jc w:val="left"/>
              <w:rPr>
                <w:del w:id="6244" w:author="Author"/>
                <w:lang w:val="en-GB" w:eastAsia="es-ES"/>
              </w:rPr>
            </w:pPr>
            <w:del w:id="6245" w:author="Author">
              <w:r w:rsidRPr="00711388" w:rsidDel="00E80223">
                <w:rPr>
                  <w:lang w:val="en-GB" w:eastAsia="es-ES"/>
                </w:rPr>
                <w:delText>The total amount of the diversification among components reported in C00</w:delText>
              </w:r>
              <w:r w:rsidRPr="00711388" w:rsidDel="009564A4">
                <w:rPr>
                  <w:lang w:val="en-GB" w:eastAsia="es-ES"/>
                </w:rPr>
                <w:delText>3</w:delText>
              </w:r>
              <w:r w:rsidRPr="00711388" w:rsidDel="00E80223">
                <w:rPr>
                  <w:lang w:val="en-GB" w:eastAsia="es-ES"/>
                </w:rPr>
                <w:delText>0.</w:delText>
              </w:r>
            </w:del>
          </w:p>
          <w:p w14:paraId="29925573" w14:textId="0A99474F" w:rsidR="00872AFE" w:rsidRPr="00711388" w:rsidDel="00E80223" w:rsidRDefault="00872AFE" w:rsidP="00567869">
            <w:pPr>
              <w:jc w:val="left"/>
              <w:rPr>
                <w:del w:id="6246" w:author="Author"/>
                <w:lang w:val="en-GB" w:eastAsia="es-ES"/>
              </w:rPr>
            </w:pPr>
            <w:del w:id="6247" w:author="Author">
              <w:r w:rsidRPr="00711388" w:rsidDel="00E80223">
                <w:rPr>
                  <w:lang w:val="en-GB" w:eastAsia="es-ES"/>
                </w:rPr>
                <w:delText>This amount does not include diversification effects inside each component, which shall be embedded in the values reported in C00</w:delText>
              </w:r>
              <w:r w:rsidRPr="00711388" w:rsidDel="009564A4">
                <w:rPr>
                  <w:lang w:val="en-GB" w:eastAsia="es-ES"/>
                </w:rPr>
                <w:delText>3</w:delText>
              </w:r>
              <w:r w:rsidRPr="00711388" w:rsidDel="00E80223">
                <w:rPr>
                  <w:lang w:val="en-GB" w:eastAsia="es-ES"/>
                </w:rPr>
                <w:delText>0.</w:delText>
              </w:r>
            </w:del>
          </w:p>
          <w:p w14:paraId="6DE4EE26" w14:textId="0EA49559" w:rsidR="00872AFE" w:rsidRPr="00711388" w:rsidRDefault="00872AFE" w:rsidP="00567869">
            <w:pPr>
              <w:jc w:val="left"/>
              <w:rPr>
                <w:lang w:val="en-GB" w:eastAsia="es-ES"/>
              </w:rPr>
            </w:pPr>
            <w:del w:id="6248" w:author="Author">
              <w:r w:rsidRPr="00711388" w:rsidDel="00E80223">
                <w:rPr>
                  <w:lang w:val="en-GB" w:eastAsia="es-ES"/>
                </w:rPr>
                <w:delText>This amount should be reported as negative value.</w:delText>
              </w:r>
            </w:del>
          </w:p>
        </w:tc>
      </w:tr>
      <w:tr w:rsidR="00872AFE" w:rsidRPr="00711388" w14:paraId="3DD52715" w14:textId="77777777" w:rsidTr="00E50019">
        <w:trPr>
          <w:trHeight w:val="300"/>
          <w:trPrChange w:id="6249"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50"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117A175D" w14:textId="77777777" w:rsidR="00872AFE" w:rsidRPr="00711388" w:rsidRDefault="00872AFE" w:rsidP="00567869">
            <w:pPr>
              <w:jc w:val="left"/>
              <w:rPr>
                <w:lang w:val="en-GB"/>
              </w:rPr>
            </w:pPr>
            <w:r w:rsidRPr="00711388">
              <w:rPr>
                <w:lang w:val="en-GB" w:eastAsia="es-ES"/>
              </w:rPr>
              <w:lastRenderedPageBreak/>
              <w:t>R0120/C0100</w:t>
            </w:r>
          </w:p>
        </w:tc>
        <w:tc>
          <w:tcPr>
            <w:tcW w:w="2523" w:type="dxa"/>
            <w:tcBorders>
              <w:top w:val="nil"/>
              <w:left w:val="nil"/>
              <w:bottom w:val="single" w:sz="4" w:space="0" w:color="auto"/>
              <w:right w:val="single" w:sz="4" w:space="0" w:color="auto"/>
            </w:tcBorders>
            <w:shd w:val="clear" w:color="auto" w:fill="auto"/>
            <w:noWrap/>
            <w:tcPrChange w:id="6251" w:author="Author">
              <w:tcPr>
                <w:tcW w:w="2103" w:type="dxa"/>
                <w:tcBorders>
                  <w:top w:val="nil"/>
                  <w:left w:val="nil"/>
                  <w:bottom w:val="single" w:sz="4" w:space="0" w:color="auto"/>
                  <w:right w:val="single" w:sz="4" w:space="0" w:color="auto"/>
                </w:tcBorders>
                <w:shd w:val="clear" w:color="auto" w:fill="auto"/>
                <w:noWrap/>
              </w:tcPr>
            </w:tcPrChange>
          </w:tcPr>
          <w:p w14:paraId="13DEF5A6" w14:textId="77777777" w:rsidR="00872AFE" w:rsidRPr="00711388" w:rsidRDefault="00872AFE" w:rsidP="00567869">
            <w:pPr>
              <w:jc w:val="left"/>
              <w:rPr>
                <w:lang w:val="en-GB"/>
              </w:rPr>
            </w:pPr>
            <w:r w:rsidRPr="00711388">
              <w:rPr>
                <w:lang w:val="en-GB" w:eastAsia="es-ES"/>
              </w:rPr>
              <w:t>Adjustment due to RFF/MAP nSCR aggregation</w:t>
            </w:r>
          </w:p>
        </w:tc>
        <w:tc>
          <w:tcPr>
            <w:tcW w:w="2594" w:type="dxa"/>
            <w:tcBorders>
              <w:top w:val="nil"/>
              <w:left w:val="nil"/>
              <w:bottom w:val="single" w:sz="4" w:space="0" w:color="auto"/>
              <w:right w:val="single" w:sz="4" w:space="0" w:color="auto"/>
            </w:tcBorders>
            <w:shd w:val="clear" w:color="auto" w:fill="auto"/>
            <w:noWrap/>
            <w:tcPrChange w:id="6252" w:author="Author">
              <w:tcPr>
                <w:tcW w:w="4701" w:type="dxa"/>
                <w:gridSpan w:val="2"/>
                <w:tcBorders>
                  <w:top w:val="nil"/>
                  <w:left w:val="nil"/>
                  <w:bottom w:val="single" w:sz="4" w:space="0" w:color="auto"/>
                  <w:right w:val="single" w:sz="4" w:space="0" w:color="auto"/>
                </w:tcBorders>
                <w:shd w:val="clear" w:color="auto" w:fill="auto"/>
                <w:noWrap/>
              </w:tcPr>
            </w:tcPrChange>
          </w:tcPr>
          <w:p w14:paraId="6B82A7E3" w14:textId="77777777" w:rsidR="00872AFE" w:rsidRPr="00711388" w:rsidRDefault="00872AFE" w:rsidP="00567869">
            <w:pPr>
              <w:jc w:val="left"/>
              <w:rPr>
                <w:lang w:val="en-GB" w:eastAsia="es-ES"/>
              </w:rPr>
            </w:pPr>
            <w:r w:rsidRPr="00711388">
              <w:rPr>
                <w:lang w:val="en-GB" w:eastAsia="es-ES"/>
              </w:rPr>
              <w:t>When applicable, adjustment to correct the bias on SCR calculation due to aggregation of RFF/MAP nSCR at risk module level.</w:t>
            </w:r>
          </w:p>
          <w:p w14:paraId="0E6F8D5A" w14:textId="77777777" w:rsidR="00872AFE" w:rsidRPr="00711388" w:rsidRDefault="00872AFE" w:rsidP="00567869">
            <w:pPr>
              <w:jc w:val="left"/>
              <w:rPr>
                <w:lang w:val="en-GB" w:eastAsia="es-ES"/>
              </w:rPr>
            </w:pPr>
          </w:p>
          <w:p w14:paraId="688E8019" w14:textId="77777777" w:rsidR="00872AFE" w:rsidRPr="00711388" w:rsidRDefault="00872AFE" w:rsidP="00567869">
            <w:pPr>
              <w:jc w:val="left"/>
              <w:rPr>
                <w:lang w:val="en-GB" w:eastAsia="es-ES"/>
              </w:rPr>
            </w:pPr>
            <w:r w:rsidRPr="00711388">
              <w:rPr>
                <w:lang w:val="en-GB" w:eastAsia="es-ES"/>
              </w:rPr>
              <w:t>Applicable only for partial internal models.</w:t>
            </w:r>
          </w:p>
        </w:tc>
      </w:tr>
      <w:tr w:rsidR="00872AFE" w:rsidRPr="00711388" w14:paraId="70939C1B" w14:textId="77777777" w:rsidTr="00E50019">
        <w:trPr>
          <w:trHeight w:val="300"/>
          <w:trPrChange w:id="6253"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54"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35492EF7" w14:textId="77777777" w:rsidR="00872AFE" w:rsidRPr="00711388" w:rsidRDefault="00872AFE" w:rsidP="00567869">
            <w:pPr>
              <w:jc w:val="left"/>
              <w:rPr>
                <w:lang w:val="en-GB"/>
              </w:rPr>
            </w:pPr>
            <w:r w:rsidRPr="00711388">
              <w:rPr>
                <w:lang w:val="en-GB" w:eastAsia="es-ES"/>
              </w:rPr>
              <w:t>R0160/C0100</w:t>
            </w:r>
          </w:p>
        </w:tc>
        <w:tc>
          <w:tcPr>
            <w:tcW w:w="2523" w:type="dxa"/>
            <w:tcBorders>
              <w:top w:val="nil"/>
              <w:left w:val="nil"/>
              <w:bottom w:val="single" w:sz="4" w:space="0" w:color="auto"/>
              <w:right w:val="single" w:sz="4" w:space="0" w:color="auto"/>
            </w:tcBorders>
            <w:shd w:val="clear" w:color="auto" w:fill="auto"/>
            <w:noWrap/>
            <w:tcPrChange w:id="6255" w:author="Author">
              <w:tcPr>
                <w:tcW w:w="2103" w:type="dxa"/>
                <w:tcBorders>
                  <w:top w:val="nil"/>
                  <w:left w:val="nil"/>
                  <w:bottom w:val="single" w:sz="4" w:space="0" w:color="auto"/>
                  <w:right w:val="single" w:sz="4" w:space="0" w:color="auto"/>
                </w:tcBorders>
                <w:shd w:val="clear" w:color="auto" w:fill="auto"/>
                <w:noWrap/>
              </w:tcPr>
            </w:tcPrChange>
          </w:tcPr>
          <w:p w14:paraId="539B8781" w14:textId="77777777" w:rsidR="00872AFE" w:rsidRPr="00711388" w:rsidRDefault="00872AFE" w:rsidP="00567869">
            <w:pPr>
              <w:jc w:val="left"/>
              <w:rPr>
                <w:lang w:val="en-GB"/>
              </w:rPr>
            </w:pPr>
            <w:r w:rsidRPr="00711388">
              <w:rPr>
                <w:lang w:val="en-GB" w:eastAsia="es-ES"/>
              </w:rPr>
              <w:t>Capital requirement for business operated in accordance with Art. 4 of Directive 2003/41/EC</w:t>
            </w:r>
          </w:p>
        </w:tc>
        <w:tc>
          <w:tcPr>
            <w:tcW w:w="2594" w:type="dxa"/>
            <w:tcBorders>
              <w:top w:val="nil"/>
              <w:left w:val="nil"/>
              <w:bottom w:val="single" w:sz="4" w:space="0" w:color="auto"/>
              <w:right w:val="single" w:sz="4" w:space="0" w:color="auto"/>
            </w:tcBorders>
            <w:shd w:val="clear" w:color="auto" w:fill="auto"/>
            <w:noWrap/>
            <w:tcPrChange w:id="6256" w:author="Author">
              <w:tcPr>
                <w:tcW w:w="4701" w:type="dxa"/>
                <w:gridSpan w:val="2"/>
                <w:tcBorders>
                  <w:top w:val="nil"/>
                  <w:left w:val="nil"/>
                  <w:bottom w:val="single" w:sz="4" w:space="0" w:color="auto"/>
                  <w:right w:val="single" w:sz="4" w:space="0" w:color="auto"/>
                </w:tcBorders>
                <w:shd w:val="clear" w:color="auto" w:fill="auto"/>
                <w:noWrap/>
              </w:tcPr>
            </w:tcPrChange>
          </w:tcPr>
          <w:p w14:paraId="10AA4E89" w14:textId="77777777" w:rsidR="00872AFE" w:rsidRPr="00711388" w:rsidRDefault="00872AFE" w:rsidP="00567869">
            <w:pPr>
              <w:jc w:val="left"/>
              <w:rPr>
                <w:lang w:val="en-GB" w:eastAsia="es-ES"/>
              </w:rPr>
            </w:pPr>
            <w:r w:rsidRPr="00711388">
              <w:rPr>
                <w:lang w:val="en-GB" w:eastAsia="es-ES"/>
              </w:rPr>
              <w:t>Amount of the capital requirement, calculated according to the rules stated in Art. 17 of Directive 2003/41/EC, for ring-fenced funds relating to pension business operated under Art. 4 of Directive 2003/41/EC to which transitional measures are applied. This item is to be reported only during the transitional period.</w:t>
            </w:r>
          </w:p>
        </w:tc>
      </w:tr>
      <w:tr w:rsidR="00872AFE" w:rsidRPr="00711388" w14:paraId="46FEA287" w14:textId="77777777" w:rsidTr="00E50019">
        <w:trPr>
          <w:trHeight w:val="300"/>
          <w:trPrChange w:id="6257"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58"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69D8BCCE" w14:textId="77777777" w:rsidR="00872AFE" w:rsidRPr="00711388" w:rsidRDefault="00872AFE" w:rsidP="00567869">
            <w:pPr>
              <w:jc w:val="left"/>
              <w:rPr>
                <w:lang w:val="en-GB"/>
              </w:rPr>
            </w:pPr>
            <w:r w:rsidRPr="00711388">
              <w:rPr>
                <w:lang w:val="en-GB" w:eastAsia="es-ES"/>
              </w:rPr>
              <w:t>R0200/C0100</w:t>
            </w:r>
          </w:p>
        </w:tc>
        <w:tc>
          <w:tcPr>
            <w:tcW w:w="2523" w:type="dxa"/>
            <w:tcBorders>
              <w:top w:val="nil"/>
              <w:left w:val="nil"/>
              <w:bottom w:val="single" w:sz="4" w:space="0" w:color="auto"/>
              <w:right w:val="single" w:sz="4" w:space="0" w:color="auto"/>
            </w:tcBorders>
            <w:shd w:val="clear" w:color="auto" w:fill="auto"/>
            <w:noWrap/>
            <w:tcPrChange w:id="6259" w:author="Author">
              <w:tcPr>
                <w:tcW w:w="2103" w:type="dxa"/>
                <w:tcBorders>
                  <w:top w:val="nil"/>
                  <w:left w:val="nil"/>
                  <w:bottom w:val="single" w:sz="4" w:space="0" w:color="auto"/>
                  <w:right w:val="single" w:sz="4" w:space="0" w:color="auto"/>
                </w:tcBorders>
                <w:shd w:val="clear" w:color="auto" w:fill="auto"/>
                <w:noWrap/>
              </w:tcPr>
            </w:tcPrChange>
          </w:tcPr>
          <w:p w14:paraId="3AD0148F" w14:textId="77777777" w:rsidR="00872AFE" w:rsidRPr="00711388" w:rsidRDefault="00872AFE" w:rsidP="00567869">
            <w:pPr>
              <w:jc w:val="left"/>
              <w:rPr>
                <w:lang w:val="en-GB"/>
              </w:rPr>
            </w:pPr>
            <w:r w:rsidRPr="00711388">
              <w:rPr>
                <w:lang w:val="en-GB" w:eastAsia="es-ES"/>
              </w:rPr>
              <w:t>Solvency capital requirement, excluding capital add-ons</w:t>
            </w:r>
          </w:p>
        </w:tc>
        <w:tc>
          <w:tcPr>
            <w:tcW w:w="2594" w:type="dxa"/>
            <w:tcBorders>
              <w:top w:val="nil"/>
              <w:left w:val="nil"/>
              <w:bottom w:val="single" w:sz="4" w:space="0" w:color="auto"/>
              <w:right w:val="single" w:sz="4" w:space="0" w:color="auto"/>
            </w:tcBorders>
            <w:shd w:val="clear" w:color="auto" w:fill="auto"/>
            <w:noWrap/>
            <w:tcPrChange w:id="6260" w:author="Author">
              <w:tcPr>
                <w:tcW w:w="4701" w:type="dxa"/>
                <w:gridSpan w:val="2"/>
                <w:tcBorders>
                  <w:top w:val="nil"/>
                  <w:left w:val="nil"/>
                  <w:bottom w:val="single" w:sz="4" w:space="0" w:color="auto"/>
                  <w:right w:val="single" w:sz="4" w:space="0" w:color="auto"/>
                </w:tcBorders>
                <w:shd w:val="clear" w:color="auto" w:fill="auto"/>
                <w:noWrap/>
              </w:tcPr>
            </w:tcPrChange>
          </w:tcPr>
          <w:p w14:paraId="5BB1971A" w14:textId="77777777" w:rsidR="00872AFE" w:rsidRPr="00711388" w:rsidRDefault="00872AFE" w:rsidP="00567869">
            <w:pPr>
              <w:jc w:val="left"/>
              <w:rPr>
                <w:lang w:val="en-GB"/>
              </w:rPr>
            </w:pPr>
            <w:r w:rsidRPr="00711388">
              <w:rPr>
                <w:lang w:val="en-GB" w:eastAsia="es-ES"/>
              </w:rPr>
              <w:t xml:space="preserve">Amount of the total diversified SCR before any capital add-on. </w:t>
            </w:r>
          </w:p>
        </w:tc>
      </w:tr>
      <w:tr w:rsidR="00872AFE" w:rsidRPr="00711388" w14:paraId="25002E09" w14:textId="77777777" w:rsidTr="00E50019">
        <w:trPr>
          <w:trHeight w:val="300"/>
          <w:trPrChange w:id="6261"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62"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31ADE5F7" w14:textId="77777777" w:rsidR="00872AFE" w:rsidRPr="00711388" w:rsidRDefault="00872AFE" w:rsidP="00567869">
            <w:pPr>
              <w:rPr>
                <w:lang w:val="en-GB" w:eastAsia="es-ES"/>
              </w:rPr>
            </w:pPr>
            <w:r w:rsidRPr="00711388">
              <w:rPr>
                <w:lang w:val="en-GB" w:eastAsia="es-ES"/>
              </w:rPr>
              <w:lastRenderedPageBreak/>
              <w:t>R0210/C0100</w:t>
            </w:r>
          </w:p>
        </w:tc>
        <w:tc>
          <w:tcPr>
            <w:tcW w:w="2523" w:type="dxa"/>
            <w:tcBorders>
              <w:top w:val="nil"/>
              <w:left w:val="nil"/>
              <w:bottom w:val="single" w:sz="4" w:space="0" w:color="auto"/>
              <w:right w:val="single" w:sz="4" w:space="0" w:color="auto"/>
            </w:tcBorders>
            <w:shd w:val="clear" w:color="auto" w:fill="auto"/>
            <w:noWrap/>
            <w:tcPrChange w:id="6263" w:author="Author">
              <w:tcPr>
                <w:tcW w:w="2103" w:type="dxa"/>
                <w:tcBorders>
                  <w:top w:val="nil"/>
                  <w:left w:val="nil"/>
                  <w:bottom w:val="single" w:sz="4" w:space="0" w:color="auto"/>
                  <w:right w:val="single" w:sz="4" w:space="0" w:color="auto"/>
                </w:tcBorders>
                <w:shd w:val="clear" w:color="auto" w:fill="auto"/>
                <w:noWrap/>
              </w:tcPr>
            </w:tcPrChange>
          </w:tcPr>
          <w:p w14:paraId="775C1529" w14:textId="4F5866D1" w:rsidR="00872AFE" w:rsidRPr="00711388" w:rsidRDefault="00872AFE" w:rsidP="00567869">
            <w:pPr>
              <w:rPr>
                <w:lang w:val="en-GB" w:eastAsia="es-ES"/>
              </w:rPr>
            </w:pPr>
            <w:r w:rsidRPr="00711388">
              <w:rPr>
                <w:lang w:val="en-GB" w:eastAsia="es-ES"/>
              </w:rPr>
              <w:t>Capital add</w:t>
            </w:r>
            <w:r w:rsidR="00711388" w:rsidRPr="00711388">
              <w:rPr>
                <w:lang w:val="en-GB" w:eastAsia="es-ES"/>
              </w:rPr>
              <w:t>-</w:t>
            </w:r>
            <w:r w:rsidRPr="00711388">
              <w:rPr>
                <w:lang w:val="en-GB" w:eastAsia="es-ES"/>
              </w:rPr>
              <w:t>ons already set</w:t>
            </w:r>
          </w:p>
        </w:tc>
        <w:tc>
          <w:tcPr>
            <w:tcW w:w="2594" w:type="dxa"/>
            <w:tcBorders>
              <w:top w:val="nil"/>
              <w:left w:val="nil"/>
              <w:bottom w:val="single" w:sz="4" w:space="0" w:color="auto"/>
              <w:right w:val="single" w:sz="4" w:space="0" w:color="auto"/>
            </w:tcBorders>
            <w:shd w:val="clear" w:color="auto" w:fill="auto"/>
            <w:noWrap/>
            <w:tcPrChange w:id="6264" w:author="Author">
              <w:tcPr>
                <w:tcW w:w="4701" w:type="dxa"/>
                <w:gridSpan w:val="2"/>
                <w:tcBorders>
                  <w:top w:val="nil"/>
                  <w:left w:val="nil"/>
                  <w:bottom w:val="single" w:sz="4" w:space="0" w:color="auto"/>
                  <w:right w:val="single" w:sz="4" w:space="0" w:color="auto"/>
                </w:tcBorders>
                <w:shd w:val="clear" w:color="auto" w:fill="auto"/>
                <w:noWrap/>
              </w:tcPr>
            </w:tcPrChange>
          </w:tcPr>
          <w:p w14:paraId="22A4BD55" w14:textId="780F8F23" w:rsidR="00872AFE" w:rsidRPr="00711388" w:rsidRDefault="00872AFE" w:rsidP="00567869">
            <w:pPr>
              <w:rPr>
                <w:lang w:val="en-GB" w:eastAsia="es-ES"/>
              </w:rPr>
            </w:pPr>
            <w:r w:rsidRPr="00711388">
              <w:rPr>
                <w:lang w:val="en-GB" w:eastAsia="es-ES"/>
              </w:rPr>
              <w:t>Amount of capital add</w:t>
            </w:r>
            <w:r w:rsidR="00711388" w:rsidRPr="00711388">
              <w:rPr>
                <w:lang w:val="en-GB" w:eastAsia="es-ES"/>
              </w:rPr>
              <w:t>-</w:t>
            </w:r>
            <w:r w:rsidRPr="00711388">
              <w:rPr>
                <w:lang w:val="en-GB" w:eastAsia="es-ES"/>
              </w:rPr>
              <w:t>on set by the NSA by the reporting reference date. It does not include capital add</w:t>
            </w:r>
            <w:r w:rsidR="00711388" w:rsidRPr="00711388">
              <w:rPr>
                <w:lang w:val="en-GB" w:eastAsia="es-ES"/>
              </w:rPr>
              <w:t>-</w:t>
            </w:r>
            <w:r w:rsidRPr="00711388">
              <w:rPr>
                <w:lang w:val="en-GB" w:eastAsia="es-ES"/>
              </w:rPr>
              <w:t>ons set between that date and the submission of the data to the supervisory authority.</w:t>
            </w:r>
          </w:p>
        </w:tc>
      </w:tr>
      <w:tr w:rsidR="00872AFE" w:rsidRPr="00711388" w14:paraId="65E4D0D5" w14:textId="77777777" w:rsidTr="00E50019">
        <w:trPr>
          <w:trHeight w:val="300"/>
          <w:trPrChange w:id="626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66"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12F2E60A" w14:textId="77777777" w:rsidR="00872AFE" w:rsidRPr="00711388" w:rsidRDefault="00872AFE" w:rsidP="00567869">
            <w:pPr>
              <w:rPr>
                <w:lang w:val="en-GB" w:eastAsia="es-ES"/>
              </w:rPr>
            </w:pPr>
            <w:r w:rsidRPr="00711388">
              <w:rPr>
                <w:lang w:val="en-GB" w:eastAsia="es-ES"/>
              </w:rPr>
              <w:t>R0211/C0100</w:t>
            </w:r>
          </w:p>
        </w:tc>
        <w:tc>
          <w:tcPr>
            <w:tcW w:w="2523" w:type="dxa"/>
            <w:tcBorders>
              <w:top w:val="nil"/>
              <w:left w:val="nil"/>
              <w:bottom w:val="single" w:sz="4" w:space="0" w:color="auto"/>
              <w:right w:val="single" w:sz="4" w:space="0" w:color="auto"/>
            </w:tcBorders>
            <w:shd w:val="clear" w:color="auto" w:fill="auto"/>
            <w:noWrap/>
            <w:tcPrChange w:id="6267" w:author="Author">
              <w:tcPr>
                <w:tcW w:w="2103" w:type="dxa"/>
                <w:tcBorders>
                  <w:top w:val="nil"/>
                  <w:left w:val="nil"/>
                  <w:bottom w:val="single" w:sz="4" w:space="0" w:color="auto"/>
                  <w:right w:val="single" w:sz="4" w:space="0" w:color="auto"/>
                </w:tcBorders>
                <w:shd w:val="clear" w:color="auto" w:fill="auto"/>
                <w:noWrap/>
              </w:tcPr>
            </w:tcPrChange>
          </w:tcPr>
          <w:p w14:paraId="0B6FCE26" w14:textId="65DEA22F" w:rsidR="00872AFE" w:rsidRPr="00711388" w:rsidRDefault="00872AFE" w:rsidP="00567869">
            <w:pPr>
              <w:rPr>
                <w:lang w:val="en-GB" w:eastAsia="es-ES"/>
              </w:rPr>
            </w:pPr>
            <w:r w:rsidRPr="00711388">
              <w:rPr>
                <w:lang w:val="en-GB" w:eastAsia="es-ES"/>
              </w:rPr>
              <w:t>of which, capital add</w:t>
            </w:r>
            <w:r w:rsidR="00711388" w:rsidRPr="00711388">
              <w:rPr>
                <w:lang w:val="en-GB" w:eastAsia="es-ES"/>
              </w:rPr>
              <w:t>-</w:t>
            </w:r>
            <w:r w:rsidRPr="00711388">
              <w:rPr>
                <w:lang w:val="en-GB" w:eastAsia="es-ES"/>
              </w:rPr>
              <w:t xml:space="preserve">ons already set </w:t>
            </w:r>
            <w:r w:rsidR="00711388" w:rsidRPr="00711388">
              <w:rPr>
                <w:lang w:val="en-GB" w:eastAsia="es-ES"/>
              </w:rPr>
              <w:t>-</w:t>
            </w:r>
            <w:r w:rsidRPr="00711388">
              <w:rPr>
                <w:lang w:val="en-GB" w:eastAsia="es-ES"/>
              </w:rPr>
              <w:t xml:space="preserve"> Article 37 (1) Type a</w:t>
            </w:r>
          </w:p>
        </w:tc>
        <w:tc>
          <w:tcPr>
            <w:tcW w:w="2594" w:type="dxa"/>
            <w:tcBorders>
              <w:top w:val="nil"/>
              <w:left w:val="nil"/>
              <w:bottom w:val="single" w:sz="4" w:space="0" w:color="auto"/>
              <w:right w:val="single" w:sz="4" w:space="0" w:color="auto"/>
            </w:tcBorders>
            <w:shd w:val="clear" w:color="auto" w:fill="auto"/>
            <w:noWrap/>
            <w:tcPrChange w:id="6268" w:author="Author">
              <w:tcPr>
                <w:tcW w:w="4701" w:type="dxa"/>
                <w:gridSpan w:val="2"/>
                <w:tcBorders>
                  <w:top w:val="nil"/>
                  <w:left w:val="nil"/>
                  <w:bottom w:val="single" w:sz="4" w:space="0" w:color="auto"/>
                  <w:right w:val="single" w:sz="4" w:space="0" w:color="auto"/>
                </w:tcBorders>
                <w:shd w:val="clear" w:color="auto" w:fill="auto"/>
                <w:noWrap/>
              </w:tcPr>
            </w:tcPrChange>
          </w:tcPr>
          <w:p w14:paraId="5B444A57" w14:textId="52F93A0F" w:rsidR="00872AFE" w:rsidRPr="00711388" w:rsidRDefault="00872AFE" w:rsidP="00567869">
            <w:pPr>
              <w:rPr>
                <w:lang w:val="en-GB" w:eastAsia="es-ES"/>
              </w:rPr>
            </w:pPr>
            <w:r w:rsidRPr="00711388">
              <w:rPr>
                <w:lang w:val="en-GB" w:eastAsia="es-ES"/>
              </w:rPr>
              <w:t>Amount of capital add</w:t>
            </w:r>
            <w:r w:rsidR="00711388" w:rsidRPr="00711388">
              <w:rPr>
                <w:lang w:val="en-GB" w:eastAsia="es-ES"/>
              </w:rPr>
              <w:t>-</w:t>
            </w:r>
            <w:r w:rsidRPr="00711388">
              <w:rPr>
                <w:lang w:val="en-GB" w:eastAsia="es-ES"/>
              </w:rPr>
              <w:t>on set by the NSA by the reporting reference date. It does not include capital add</w:t>
            </w:r>
            <w:r w:rsidR="00711388" w:rsidRPr="00711388">
              <w:rPr>
                <w:lang w:val="en-GB" w:eastAsia="es-ES"/>
              </w:rPr>
              <w:t>-</w:t>
            </w:r>
            <w:r w:rsidRPr="00711388">
              <w:rPr>
                <w:lang w:val="en-GB" w:eastAsia="es-ES"/>
              </w:rPr>
              <w:t>ons set between that date and the submission of the data to the supervisory authority.</w:t>
            </w:r>
          </w:p>
        </w:tc>
      </w:tr>
      <w:tr w:rsidR="00872AFE" w:rsidRPr="00711388" w14:paraId="624A3EDB" w14:textId="77777777" w:rsidTr="00E50019">
        <w:trPr>
          <w:trHeight w:val="300"/>
          <w:trPrChange w:id="6269"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70"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162C646E" w14:textId="77777777" w:rsidR="00872AFE" w:rsidRPr="00711388" w:rsidRDefault="00872AFE" w:rsidP="00567869">
            <w:pPr>
              <w:rPr>
                <w:lang w:val="en-GB" w:eastAsia="es-ES"/>
              </w:rPr>
            </w:pPr>
            <w:r w:rsidRPr="00711388">
              <w:rPr>
                <w:lang w:val="en-GB" w:eastAsia="es-ES"/>
              </w:rPr>
              <w:t>R0212/C0100</w:t>
            </w:r>
          </w:p>
        </w:tc>
        <w:tc>
          <w:tcPr>
            <w:tcW w:w="2523" w:type="dxa"/>
            <w:tcBorders>
              <w:top w:val="nil"/>
              <w:left w:val="nil"/>
              <w:bottom w:val="single" w:sz="4" w:space="0" w:color="auto"/>
              <w:right w:val="single" w:sz="4" w:space="0" w:color="auto"/>
            </w:tcBorders>
            <w:shd w:val="clear" w:color="auto" w:fill="auto"/>
            <w:noWrap/>
            <w:tcPrChange w:id="6271" w:author="Author">
              <w:tcPr>
                <w:tcW w:w="2103" w:type="dxa"/>
                <w:tcBorders>
                  <w:top w:val="nil"/>
                  <w:left w:val="nil"/>
                  <w:bottom w:val="single" w:sz="4" w:space="0" w:color="auto"/>
                  <w:right w:val="single" w:sz="4" w:space="0" w:color="auto"/>
                </w:tcBorders>
                <w:shd w:val="clear" w:color="auto" w:fill="auto"/>
                <w:noWrap/>
              </w:tcPr>
            </w:tcPrChange>
          </w:tcPr>
          <w:p w14:paraId="40159CC3" w14:textId="1B00CE14" w:rsidR="00872AFE" w:rsidRPr="00711388" w:rsidRDefault="00872AFE" w:rsidP="00567869">
            <w:pPr>
              <w:rPr>
                <w:lang w:val="en-GB" w:eastAsia="es-ES"/>
              </w:rPr>
            </w:pPr>
            <w:r w:rsidRPr="00711388">
              <w:rPr>
                <w:lang w:val="en-GB" w:eastAsia="es-ES"/>
              </w:rPr>
              <w:t>of which, capital add</w:t>
            </w:r>
            <w:r w:rsidR="00711388" w:rsidRPr="00711388">
              <w:rPr>
                <w:lang w:val="en-GB" w:eastAsia="es-ES"/>
              </w:rPr>
              <w:t>-</w:t>
            </w:r>
            <w:r w:rsidRPr="00711388">
              <w:rPr>
                <w:lang w:val="en-GB" w:eastAsia="es-ES"/>
              </w:rPr>
              <w:t>ons already set - Article 37 (1) Type b</w:t>
            </w:r>
          </w:p>
        </w:tc>
        <w:tc>
          <w:tcPr>
            <w:tcW w:w="2594" w:type="dxa"/>
            <w:tcBorders>
              <w:top w:val="nil"/>
              <w:left w:val="nil"/>
              <w:bottom w:val="single" w:sz="4" w:space="0" w:color="auto"/>
              <w:right w:val="single" w:sz="4" w:space="0" w:color="auto"/>
            </w:tcBorders>
            <w:shd w:val="clear" w:color="auto" w:fill="auto"/>
            <w:noWrap/>
            <w:tcPrChange w:id="6272" w:author="Author">
              <w:tcPr>
                <w:tcW w:w="4701" w:type="dxa"/>
                <w:gridSpan w:val="2"/>
                <w:tcBorders>
                  <w:top w:val="nil"/>
                  <w:left w:val="nil"/>
                  <w:bottom w:val="single" w:sz="4" w:space="0" w:color="auto"/>
                  <w:right w:val="single" w:sz="4" w:space="0" w:color="auto"/>
                </w:tcBorders>
                <w:shd w:val="clear" w:color="auto" w:fill="auto"/>
                <w:noWrap/>
              </w:tcPr>
            </w:tcPrChange>
          </w:tcPr>
          <w:p w14:paraId="182BC5A6" w14:textId="6D5CDD14" w:rsidR="00872AFE" w:rsidRPr="00711388" w:rsidRDefault="00872AFE" w:rsidP="00567869">
            <w:pPr>
              <w:rPr>
                <w:lang w:val="en-GB" w:eastAsia="es-ES"/>
              </w:rPr>
            </w:pPr>
            <w:r w:rsidRPr="00711388">
              <w:rPr>
                <w:lang w:val="en-GB" w:eastAsia="es-ES"/>
              </w:rPr>
              <w:t>Amount of capital add</w:t>
            </w:r>
            <w:r w:rsidR="00711388" w:rsidRPr="00711388">
              <w:rPr>
                <w:lang w:val="en-GB" w:eastAsia="es-ES"/>
              </w:rPr>
              <w:t>-</w:t>
            </w:r>
            <w:r w:rsidRPr="00711388">
              <w:rPr>
                <w:lang w:val="en-GB" w:eastAsia="es-ES"/>
              </w:rPr>
              <w:t>on set by the NSA by the reporting reference date. It does not include capital add</w:t>
            </w:r>
            <w:r w:rsidR="00711388" w:rsidRPr="00711388">
              <w:rPr>
                <w:lang w:val="en-GB" w:eastAsia="es-ES"/>
              </w:rPr>
              <w:t>-</w:t>
            </w:r>
            <w:r w:rsidRPr="00711388">
              <w:rPr>
                <w:lang w:val="en-GB" w:eastAsia="es-ES"/>
              </w:rPr>
              <w:t>ons set between that date and the submission of the data to the supervisory authority.</w:t>
            </w:r>
          </w:p>
        </w:tc>
      </w:tr>
      <w:tr w:rsidR="00872AFE" w:rsidRPr="00711388" w14:paraId="734D9263" w14:textId="77777777" w:rsidTr="00E50019">
        <w:trPr>
          <w:trHeight w:val="300"/>
          <w:trPrChange w:id="6273"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74"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555A3152" w14:textId="77777777" w:rsidR="00872AFE" w:rsidRPr="00711388" w:rsidRDefault="00872AFE" w:rsidP="00567869">
            <w:pPr>
              <w:rPr>
                <w:lang w:val="en-GB" w:eastAsia="es-ES"/>
              </w:rPr>
            </w:pPr>
            <w:r w:rsidRPr="00711388">
              <w:rPr>
                <w:lang w:val="en-GB" w:eastAsia="es-ES"/>
              </w:rPr>
              <w:t>R0213/C0100</w:t>
            </w:r>
          </w:p>
        </w:tc>
        <w:tc>
          <w:tcPr>
            <w:tcW w:w="2523" w:type="dxa"/>
            <w:tcBorders>
              <w:top w:val="nil"/>
              <w:left w:val="nil"/>
              <w:bottom w:val="single" w:sz="4" w:space="0" w:color="auto"/>
              <w:right w:val="single" w:sz="4" w:space="0" w:color="auto"/>
            </w:tcBorders>
            <w:shd w:val="clear" w:color="auto" w:fill="auto"/>
            <w:noWrap/>
            <w:tcPrChange w:id="6275" w:author="Author">
              <w:tcPr>
                <w:tcW w:w="2103" w:type="dxa"/>
                <w:tcBorders>
                  <w:top w:val="nil"/>
                  <w:left w:val="nil"/>
                  <w:bottom w:val="single" w:sz="4" w:space="0" w:color="auto"/>
                  <w:right w:val="single" w:sz="4" w:space="0" w:color="auto"/>
                </w:tcBorders>
                <w:shd w:val="clear" w:color="auto" w:fill="auto"/>
                <w:noWrap/>
              </w:tcPr>
            </w:tcPrChange>
          </w:tcPr>
          <w:p w14:paraId="002307DC" w14:textId="1EB8A27B" w:rsidR="00872AFE" w:rsidRPr="00711388" w:rsidRDefault="00872AFE" w:rsidP="00567869">
            <w:pPr>
              <w:rPr>
                <w:lang w:val="en-GB" w:eastAsia="es-ES"/>
              </w:rPr>
            </w:pPr>
            <w:r w:rsidRPr="00711388">
              <w:rPr>
                <w:lang w:val="en-GB" w:eastAsia="es-ES"/>
              </w:rPr>
              <w:t>of which, capital add</w:t>
            </w:r>
            <w:r w:rsidR="00711388" w:rsidRPr="00711388">
              <w:rPr>
                <w:lang w:val="en-GB" w:eastAsia="es-ES"/>
              </w:rPr>
              <w:t>-</w:t>
            </w:r>
            <w:r w:rsidRPr="00711388">
              <w:rPr>
                <w:lang w:val="en-GB" w:eastAsia="es-ES"/>
              </w:rPr>
              <w:t>ons already set - Article 37 (1) Type c</w:t>
            </w:r>
          </w:p>
        </w:tc>
        <w:tc>
          <w:tcPr>
            <w:tcW w:w="2594" w:type="dxa"/>
            <w:tcBorders>
              <w:top w:val="nil"/>
              <w:left w:val="nil"/>
              <w:bottom w:val="single" w:sz="4" w:space="0" w:color="auto"/>
              <w:right w:val="single" w:sz="4" w:space="0" w:color="auto"/>
            </w:tcBorders>
            <w:shd w:val="clear" w:color="auto" w:fill="auto"/>
            <w:noWrap/>
            <w:tcPrChange w:id="6276" w:author="Author">
              <w:tcPr>
                <w:tcW w:w="4701" w:type="dxa"/>
                <w:gridSpan w:val="2"/>
                <w:tcBorders>
                  <w:top w:val="nil"/>
                  <w:left w:val="nil"/>
                  <w:bottom w:val="single" w:sz="4" w:space="0" w:color="auto"/>
                  <w:right w:val="single" w:sz="4" w:space="0" w:color="auto"/>
                </w:tcBorders>
                <w:shd w:val="clear" w:color="auto" w:fill="auto"/>
                <w:noWrap/>
              </w:tcPr>
            </w:tcPrChange>
          </w:tcPr>
          <w:p w14:paraId="5AF13A11" w14:textId="35E27549" w:rsidR="00872AFE" w:rsidRPr="00711388" w:rsidRDefault="00872AFE" w:rsidP="00567869">
            <w:pPr>
              <w:rPr>
                <w:lang w:val="en-GB" w:eastAsia="es-ES"/>
              </w:rPr>
            </w:pPr>
            <w:r w:rsidRPr="00711388">
              <w:rPr>
                <w:lang w:val="en-GB" w:eastAsia="es-ES"/>
              </w:rPr>
              <w:t>Amount of capital add</w:t>
            </w:r>
            <w:r w:rsidR="00711388" w:rsidRPr="00711388">
              <w:rPr>
                <w:lang w:val="en-GB" w:eastAsia="es-ES"/>
              </w:rPr>
              <w:t>-</w:t>
            </w:r>
            <w:r w:rsidRPr="00711388">
              <w:rPr>
                <w:lang w:val="en-GB" w:eastAsia="es-ES"/>
              </w:rPr>
              <w:t>on set by the NSA by the reporting reference date. It does not include capital add</w:t>
            </w:r>
            <w:r w:rsidR="00711388" w:rsidRPr="00711388">
              <w:rPr>
                <w:lang w:val="en-GB" w:eastAsia="es-ES"/>
              </w:rPr>
              <w:t>-</w:t>
            </w:r>
            <w:r w:rsidRPr="00711388">
              <w:rPr>
                <w:lang w:val="en-GB" w:eastAsia="es-ES"/>
              </w:rPr>
              <w:t>ons set between that date and the submission of the data to the supervisory authority.</w:t>
            </w:r>
          </w:p>
        </w:tc>
      </w:tr>
      <w:tr w:rsidR="00872AFE" w:rsidRPr="00711388" w14:paraId="434E1991" w14:textId="77777777" w:rsidTr="00E50019">
        <w:trPr>
          <w:trHeight w:val="300"/>
          <w:trPrChange w:id="6277"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78"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01F5E3FE" w14:textId="77777777" w:rsidR="00872AFE" w:rsidRPr="00711388" w:rsidRDefault="00872AFE" w:rsidP="00567869">
            <w:pPr>
              <w:rPr>
                <w:lang w:val="en-GB" w:eastAsia="es-ES"/>
              </w:rPr>
            </w:pPr>
            <w:r w:rsidRPr="00711388">
              <w:rPr>
                <w:lang w:val="en-GB" w:eastAsia="es-ES"/>
              </w:rPr>
              <w:t>R0214/C0100</w:t>
            </w:r>
          </w:p>
        </w:tc>
        <w:tc>
          <w:tcPr>
            <w:tcW w:w="2523" w:type="dxa"/>
            <w:tcBorders>
              <w:top w:val="nil"/>
              <w:left w:val="nil"/>
              <w:bottom w:val="single" w:sz="4" w:space="0" w:color="auto"/>
              <w:right w:val="single" w:sz="4" w:space="0" w:color="auto"/>
            </w:tcBorders>
            <w:shd w:val="clear" w:color="auto" w:fill="auto"/>
            <w:noWrap/>
            <w:tcPrChange w:id="6279" w:author="Author">
              <w:tcPr>
                <w:tcW w:w="2103" w:type="dxa"/>
                <w:tcBorders>
                  <w:top w:val="nil"/>
                  <w:left w:val="nil"/>
                  <w:bottom w:val="single" w:sz="4" w:space="0" w:color="auto"/>
                  <w:right w:val="single" w:sz="4" w:space="0" w:color="auto"/>
                </w:tcBorders>
                <w:shd w:val="clear" w:color="auto" w:fill="auto"/>
                <w:noWrap/>
              </w:tcPr>
            </w:tcPrChange>
          </w:tcPr>
          <w:p w14:paraId="51383CD9" w14:textId="45EF6E53" w:rsidR="00872AFE" w:rsidRPr="00711388" w:rsidRDefault="00872AFE" w:rsidP="00567869">
            <w:pPr>
              <w:rPr>
                <w:lang w:val="en-GB" w:eastAsia="es-ES"/>
              </w:rPr>
            </w:pPr>
            <w:r w:rsidRPr="00711388">
              <w:rPr>
                <w:lang w:val="en-GB" w:eastAsia="es-ES"/>
              </w:rPr>
              <w:t>of which, capital add</w:t>
            </w:r>
            <w:r w:rsidR="00711388" w:rsidRPr="00711388">
              <w:rPr>
                <w:lang w:val="en-GB" w:eastAsia="es-ES"/>
              </w:rPr>
              <w:t>-</w:t>
            </w:r>
            <w:r w:rsidRPr="00711388">
              <w:rPr>
                <w:lang w:val="en-GB" w:eastAsia="es-ES"/>
              </w:rPr>
              <w:t>ons already set - Article 37 (1) Type d</w:t>
            </w:r>
          </w:p>
        </w:tc>
        <w:tc>
          <w:tcPr>
            <w:tcW w:w="2594" w:type="dxa"/>
            <w:tcBorders>
              <w:top w:val="nil"/>
              <w:left w:val="nil"/>
              <w:bottom w:val="single" w:sz="4" w:space="0" w:color="auto"/>
              <w:right w:val="single" w:sz="4" w:space="0" w:color="auto"/>
            </w:tcBorders>
            <w:shd w:val="clear" w:color="auto" w:fill="auto"/>
            <w:noWrap/>
            <w:tcPrChange w:id="6280" w:author="Author">
              <w:tcPr>
                <w:tcW w:w="4701" w:type="dxa"/>
                <w:gridSpan w:val="2"/>
                <w:tcBorders>
                  <w:top w:val="nil"/>
                  <w:left w:val="nil"/>
                  <w:bottom w:val="single" w:sz="4" w:space="0" w:color="auto"/>
                  <w:right w:val="single" w:sz="4" w:space="0" w:color="auto"/>
                </w:tcBorders>
                <w:shd w:val="clear" w:color="auto" w:fill="auto"/>
                <w:noWrap/>
              </w:tcPr>
            </w:tcPrChange>
          </w:tcPr>
          <w:p w14:paraId="758325CD" w14:textId="190D11D1" w:rsidR="00872AFE" w:rsidRPr="00711388" w:rsidRDefault="00872AFE" w:rsidP="00567869">
            <w:pPr>
              <w:rPr>
                <w:lang w:val="en-GB" w:eastAsia="es-ES"/>
              </w:rPr>
            </w:pPr>
            <w:r w:rsidRPr="00711388">
              <w:rPr>
                <w:lang w:val="en-GB" w:eastAsia="es-ES"/>
              </w:rPr>
              <w:t>Amount of capital add</w:t>
            </w:r>
            <w:r w:rsidR="00711388" w:rsidRPr="00711388">
              <w:rPr>
                <w:lang w:val="en-GB" w:eastAsia="es-ES"/>
              </w:rPr>
              <w:t>-</w:t>
            </w:r>
            <w:r w:rsidRPr="00711388">
              <w:rPr>
                <w:lang w:val="en-GB" w:eastAsia="es-ES"/>
              </w:rPr>
              <w:t>on that set by the NSA by the reporting reference date. It does not include capital add</w:t>
            </w:r>
            <w:r w:rsidR="00711388" w:rsidRPr="00711388">
              <w:rPr>
                <w:lang w:val="en-GB" w:eastAsia="es-ES"/>
              </w:rPr>
              <w:t>-</w:t>
            </w:r>
            <w:r w:rsidRPr="00711388">
              <w:rPr>
                <w:lang w:val="en-GB" w:eastAsia="es-ES"/>
              </w:rPr>
              <w:t>ons set between that date and the submission of the data to the supervisory authority.</w:t>
            </w:r>
          </w:p>
        </w:tc>
      </w:tr>
      <w:tr w:rsidR="00872AFE" w:rsidRPr="00711388" w14:paraId="38F40F9A" w14:textId="77777777" w:rsidTr="00E50019">
        <w:trPr>
          <w:trHeight w:val="300"/>
          <w:trPrChange w:id="6281"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82"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26379F54" w14:textId="77777777" w:rsidR="00872AFE" w:rsidRPr="00711388" w:rsidRDefault="00872AFE" w:rsidP="00567869">
            <w:pPr>
              <w:jc w:val="left"/>
              <w:rPr>
                <w:lang w:val="en-GB" w:eastAsia="es-ES"/>
              </w:rPr>
            </w:pPr>
            <w:r w:rsidRPr="00711388">
              <w:rPr>
                <w:lang w:val="en-GB" w:eastAsia="es-ES"/>
              </w:rPr>
              <w:t>R0220/C0100</w:t>
            </w:r>
          </w:p>
        </w:tc>
        <w:tc>
          <w:tcPr>
            <w:tcW w:w="2523" w:type="dxa"/>
            <w:tcBorders>
              <w:top w:val="nil"/>
              <w:left w:val="nil"/>
              <w:bottom w:val="single" w:sz="4" w:space="0" w:color="auto"/>
              <w:right w:val="single" w:sz="4" w:space="0" w:color="auto"/>
            </w:tcBorders>
            <w:shd w:val="clear" w:color="auto" w:fill="auto"/>
            <w:noWrap/>
            <w:tcPrChange w:id="6283" w:author="Author">
              <w:tcPr>
                <w:tcW w:w="2103" w:type="dxa"/>
                <w:tcBorders>
                  <w:top w:val="nil"/>
                  <w:left w:val="nil"/>
                  <w:bottom w:val="single" w:sz="4" w:space="0" w:color="auto"/>
                  <w:right w:val="single" w:sz="4" w:space="0" w:color="auto"/>
                </w:tcBorders>
                <w:shd w:val="clear" w:color="auto" w:fill="auto"/>
                <w:noWrap/>
              </w:tcPr>
            </w:tcPrChange>
          </w:tcPr>
          <w:p w14:paraId="3EE81037" w14:textId="77777777" w:rsidR="00872AFE" w:rsidRPr="00711388" w:rsidRDefault="00872AFE" w:rsidP="00567869">
            <w:pPr>
              <w:jc w:val="left"/>
              <w:rPr>
                <w:lang w:val="en-GB" w:eastAsia="es-ES"/>
              </w:rPr>
            </w:pPr>
            <w:r w:rsidRPr="00711388">
              <w:rPr>
                <w:lang w:val="en-GB" w:eastAsia="es-ES"/>
              </w:rPr>
              <w:t>Solvency Capital Requirement</w:t>
            </w:r>
          </w:p>
        </w:tc>
        <w:tc>
          <w:tcPr>
            <w:tcW w:w="2594" w:type="dxa"/>
            <w:tcBorders>
              <w:top w:val="nil"/>
              <w:left w:val="nil"/>
              <w:bottom w:val="single" w:sz="4" w:space="0" w:color="auto"/>
              <w:right w:val="single" w:sz="4" w:space="0" w:color="auto"/>
            </w:tcBorders>
            <w:shd w:val="clear" w:color="auto" w:fill="auto"/>
            <w:noWrap/>
            <w:tcPrChange w:id="6284" w:author="Author">
              <w:tcPr>
                <w:tcW w:w="4701" w:type="dxa"/>
                <w:gridSpan w:val="2"/>
                <w:tcBorders>
                  <w:top w:val="nil"/>
                  <w:left w:val="nil"/>
                  <w:bottom w:val="single" w:sz="4" w:space="0" w:color="auto"/>
                  <w:right w:val="single" w:sz="4" w:space="0" w:color="auto"/>
                </w:tcBorders>
                <w:shd w:val="clear" w:color="auto" w:fill="auto"/>
                <w:noWrap/>
              </w:tcPr>
            </w:tcPrChange>
          </w:tcPr>
          <w:p w14:paraId="67C2D862" w14:textId="77777777" w:rsidR="00872AFE" w:rsidRPr="00711388" w:rsidRDefault="00872AFE" w:rsidP="00567869">
            <w:pPr>
              <w:jc w:val="left"/>
              <w:rPr>
                <w:lang w:val="en-GB" w:eastAsia="es-ES"/>
              </w:rPr>
            </w:pPr>
            <w:r w:rsidRPr="00711388">
              <w:rPr>
                <w:lang w:val="en-GB" w:eastAsia="es-ES"/>
              </w:rPr>
              <w:t>Overall capital requirement including capital add-ons.</w:t>
            </w:r>
          </w:p>
        </w:tc>
      </w:tr>
      <w:tr w:rsidR="00872AFE" w:rsidRPr="00711388" w14:paraId="64C548EE" w14:textId="77777777" w:rsidTr="00E50019">
        <w:trPr>
          <w:trHeight w:val="300"/>
          <w:trPrChange w:id="6285" w:author="Author">
            <w:trPr>
              <w:trHeight w:val="300"/>
            </w:trPr>
          </w:trPrChange>
        </w:trPr>
        <w:tc>
          <w:tcPr>
            <w:tcW w:w="9067" w:type="dxa"/>
            <w:gridSpan w:val="3"/>
            <w:tcBorders>
              <w:top w:val="nil"/>
              <w:left w:val="single" w:sz="4" w:space="0" w:color="auto"/>
              <w:bottom w:val="single" w:sz="4" w:space="0" w:color="auto"/>
              <w:right w:val="single" w:sz="4" w:space="0" w:color="auto"/>
            </w:tcBorders>
            <w:shd w:val="clear" w:color="auto" w:fill="auto"/>
            <w:noWrap/>
            <w:tcPrChange w:id="6286" w:author="Author">
              <w:tcPr>
                <w:tcW w:w="9387" w:type="dxa"/>
                <w:gridSpan w:val="4"/>
                <w:tcBorders>
                  <w:top w:val="nil"/>
                  <w:left w:val="single" w:sz="4" w:space="0" w:color="auto"/>
                  <w:bottom w:val="single" w:sz="4" w:space="0" w:color="auto"/>
                  <w:right w:val="single" w:sz="4" w:space="0" w:color="auto"/>
                </w:tcBorders>
                <w:shd w:val="clear" w:color="auto" w:fill="auto"/>
                <w:noWrap/>
              </w:tcPr>
            </w:tcPrChange>
          </w:tcPr>
          <w:p w14:paraId="06076549" w14:textId="77777777" w:rsidR="00872AFE" w:rsidRPr="00711388" w:rsidRDefault="00872AFE" w:rsidP="00567869">
            <w:pPr>
              <w:jc w:val="left"/>
              <w:rPr>
                <w:lang w:val="en-GB" w:eastAsia="es-ES"/>
              </w:rPr>
            </w:pPr>
            <w:r w:rsidRPr="00711388">
              <w:rPr>
                <w:lang w:val="en-GB" w:eastAsia="es-ES"/>
              </w:rPr>
              <w:lastRenderedPageBreak/>
              <w:t>Other information on SCR</w:t>
            </w:r>
          </w:p>
        </w:tc>
      </w:tr>
      <w:tr w:rsidR="00872AFE" w:rsidRPr="00711388" w14:paraId="26D9D97A" w14:textId="77777777" w:rsidTr="00E50019">
        <w:trPr>
          <w:trHeight w:val="300"/>
          <w:trPrChange w:id="6287"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88"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7F8BC120" w14:textId="77777777" w:rsidR="00872AFE" w:rsidRPr="00711388" w:rsidRDefault="00872AFE" w:rsidP="00567869">
            <w:pPr>
              <w:jc w:val="left"/>
              <w:rPr>
                <w:lang w:val="en-GB" w:eastAsia="es-ES"/>
              </w:rPr>
            </w:pPr>
            <w:r w:rsidRPr="00711388">
              <w:rPr>
                <w:lang w:val="en-GB" w:eastAsia="es-ES"/>
              </w:rPr>
              <w:t>R0300/C0100</w:t>
            </w:r>
          </w:p>
        </w:tc>
        <w:tc>
          <w:tcPr>
            <w:tcW w:w="2523" w:type="dxa"/>
            <w:tcBorders>
              <w:top w:val="nil"/>
              <w:left w:val="nil"/>
              <w:bottom w:val="single" w:sz="4" w:space="0" w:color="auto"/>
              <w:right w:val="single" w:sz="4" w:space="0" w:color="auto"/>
            </w:tcBorders>
            <w:shd w:val="clear" w:color="auto" w:fill="auto"/>
            <w:noWrap/>
            <w:tcPrChange w:id="6289" w:author="Author">
              <w:tcPr>
                <w:tcW w:w="2103" w:type="dxa"/>
                <w:tcBorders>
                  <w:top w:val="nil"/>
                  <w:left w:val="nil"/>
                  <w:bottom w:val="single" w:sz="4" w:space="0" w:color="auto"/>
                  <w:right w:val="single" w:sz="4" w:space="0" w:color="auto"/>
                </w:tcBorders>
                <w:shd w:val="clear" w:color="auto" w:fill="auto"/>
                <w:noWrap/>
              </w:tcPr>
            </w:tcPrChange>
          </w:tcPr>
          <w:p w14:paraId="2F7CF3B1" w14:textId="77777777" w:rsidR="00872AFE" w:rsidRPr="00711388" w:rsidRDefault="00872AFE" w:rsidP="00567869">
            <w:pPr>
              <w:jc w:val="left"/>
              <w:rPr>
                <w:lang w:val="en-GB" w:eastAsia="es-ES"/>
              </w:rPr>
            </w:pPr>
            <w:r w:rsidRPr="00711388">
              <w:rPr>
                <w:lang w:val="en-GB" w:eastAsia="es-ES"/>
              </w:rPr>
              <w:t>Amount/estimate of the overall loss-absorbing capacity of technical provisions</w:t>
            </w:r>
          </w:p>
        </w:tc>
        <w:tc>
          <w:tcPr>
            <w:tcW w:w="2594" w:type="dxa"/>
            <w:tcBorders>
              <w:top w:val="nil"/>
              <w:left w:val="nil"/>
              <w:bottom w:val="single" w:sz="4" w:space="0" w:color="auto"/>
              <w:right w:val="single" w:sz="4" w:space="0" w:color="auto"/>
            </w:tcBorders>
            <w:shd w:val="clear" w:color="auto" w:fill="auto"/>
            <w:noWrap/>
            <w:tcPrChange w:id="6290" w:author="Author">
              <w:tcPr>
                <w:tcW w:w="4701" w:type="dxa"/>
                <w:gridSpan w:val="2"/>
                <w:tcBorders>
                  <w:top w:val="nil"/>
                  <w:left w:val="nil"/>
                  <w:bottom w:val="single" w:sz="4" w:space="0" w:color="auto"/>
                  <w:right w:val="single" w:sz="4" w:space="0" w:color="auto"/>
                </w:tcBorders>
                <w:shd w:val="clear" w:color="auto" w:fill="auto"/>
                <w:noWrap/>
              </w:tcPr>
            </w:tcPrChange>
          </w:tcPr>
          <w:p w14:paraId="679DABEF" w14:textId="77777777" w:rsidR="00872AFE" w:rsidRPr="00711388" w:rsidRDefault="00872AFE" w:rsidP="00567869">
            <w:pPr>
              <w:jc w:val="left"/>
              <w:rPr>
                <w:lang w:val="en-GB" w:eastAsia="es-ES"/>
              </w:rPr>
            </w:pPr>
            <w:r w:rsidRPr="00711388">
              <w:rPr>
                <w:lang w:val="en-GB" w:eastAsia="es-ES"/>
              </w:rPr>
              <w:t>Amount/Estimate of the overall adjustment for loss-absorbing capacity of technical provisions, including the part embedded in the components and the part reported as a single component. This amount shall be reported as a negative amount.</w:t>
            </w:r>
          </w:p>
        </w:tc>
      </w:tr>
      <w:tr w:rsidR="00872AFE" w:rsidRPr="00711388" w14:paraId="6916DB58" w14:textId="77777777" w:rsidTr="00E50019">
        <w:trPr>
          <w:trHeight w:val="300"/>
          <w:trPrChange w:id="6291"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92"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0E78D525" w14:textId="77777777" w:rsidR="00872AFE" w:rsidRPr="00711388" w:rsidRDefault="00872AFE" w:rsidP="00567869">
            <w:pPr>
              <w:jc w:val="left"/>
              <w:rPr>
                <w:lang w:val="en-GB" w:eastAsia="es-ES"/>
              </w:rPr>
            </w:pPr>
            <w:r w:rsidRPr="00711388">
              <w:rPr>
                <w:lang w:val="en-GB" w:eastAsia="es-ES"/>
              </w:rPr>
              <w:t>R0310/C0100</w:t>
            </w:r>
          </w:p>
        </w:tc>
        <w:tc>
          <w:tcPr>
            <w:tcW w:w="2523" w:type="dxa"/>
            <w:tcBorders>
              <w:top w:val="nil"/>
              <w:left w:val="nil"/>
              <w:bottom w:val="single" w:sz="4" w:space="0" w:color="auto"/>
              <w:right w:val="single" w:sz="4" w:space="0" w:color="auto"/>
            </w:tcBorders>
            <w:shd w:val="clear" w:color="auto" w:fill="auto"/>
            <w:noWrap/>
            <w:tcPrChange w:id="6293" w:author="Author">
              <w:tcPr>
                <w:tcW w:w="2103" w:type="dxa"/>
                <w:tcBorders>
                  <w:top w:val="nil"/>
                  <w:left w:val="nil"/>
                  <w:bottom w:val="single" w:sz="4" w:space="0" w:color="auto"/>
                  <w:right w:val="single" w:sz="4" w:space="0" w:color="auto"/>
                </w:tcBorders>
                <w:shd w:val="clear" w:color="auto" w:fill="auto"/>
                <w:noWrap/>
              </w:tcPr>
            </w:tcPrChange>
          </w:tcPr>
          <w:p w14:paraId="4C95AC48" w14:textId="77777777" w:rsidR="00872AFE" w:rsidRPr="00711388" w:rsidRDefault="00872AFE" w:rsidP="00567869">
            <w:pPr>
              <w:jc w:val="left"/>
              <w:rPr>
                <w:lang w:val="en-GB" w:eastAsia="es-ES"/>
              </w:rPr>
            </w:pPr>
            <w:r w:rsidRPr="00711388">
              <w:rPr>
                <w:lang w:val="en-GB" w:eastAsia="es-ES"/>
              </w:rPr>
              <w:t>Amount/estimate of the loss absorbing capacity for deferred taxes</w:t>
            </w:r>
          </w:p>
        </w:tc>
        <w:tc>
          <w:tcPr>
            <w:tcW w:w="2594" w:type="dxa"/>
            <w:tcBorders>
              <w:top w:val="nil"/>
              <w:left w:val="nil"/>
              <w:bottom w:val="single" w:sz="4" w:space="0" w:color="auto"/>
              <w:right w:val="single" w:sz="4" w:space="0" w:color="auto"/>
            </w:tcBorders>
            <w:shd w:val="clear" w:color="auto" w:fill="auto"/>
            <w:noWrap/>
            <w:tcPrChange w:id="6294" w:author="Author">
              <w:tcPr>
                <w:tcW w:w="4701" w:type="dxa"/>
                <w:gridSpan w:val="2"/>
                <w:tcBorders>
                  <w:top w:val="nil"/>
                  <w:left w:val="nil"/>
                  <w:bottom w:val="single" w:sz="4" w:space="0" w:color="auto"/>
                  <w:right w:val="single" w:sz="4" w:space="0" w:color="auto"/>
                </w:tcBorders>
                <w:shd w:val="clear" w:color="auto" w:fill="auto"/>
                <w:noWrap/>
              </w:tcPr>
            </w:tcPrChange>
          </w:tcPr>
          <w:p w14:paraId="24FF16B5" w14:textId="77777777" w:rsidR="00872AFE" w:rsidRPr="00711388" w:rsidRDefault="00872AFE" w:rsidP="00567869">
            <w:pPr>
              <w:jc w:val="left"/>
              <w:rPr>
                <w:lang w:val="en-GB" w:eastAsia="es-ES"/>
              </w:rPr>
            </w:pPr>
            <w:r w:rsidRPr="00711388">
              <w:rPr>
                <w:lang w:val="en-GB" w:eastAsia="es-ES"/>
              </w:rPr>
              <w:t xml:space="preserve">Amount/Estimate of the overall adjustment for deferred taxes, including the part embedded in the components and the part reported as a single component. This amount shall be reported as a negative amount. </w:t>
            </w:r>
          </w:p>
        </w:tc>
      </w:tr>
      <w:tr w:rsidR="00872AFE" w:rsidRPr="00711388" w14:paraId="18A5BBDD" w14:textId="77777777" w:rsidTr="00E50019">
        <w:trPr>
          <w:trHeight w:val="300"/>
          <w:trPrChange w:id="629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296"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2CE9A4A6" w14:textId="77777777" w:rsidR="00872AFE" w:rsidRPr="00711388" w:rsidRDefault="00872AFE" w:rsidP="00567869">
            <w:pPr>
              <w:jc w:val="left"/>
              <w:rPr>
                <w:lang w:val="en-GB" w:eastAsia="es-ES"/>
              </w:rPr>
            </w:pPr>
            <w:r w:rsidRPr="00711388">
              <w:rPr>
                <w:lang w:val="en-GB" w:eastAsia="es-ES"/>
              </w:rPr>
              <w:t>R0400/C0100</w:t>
            </w:r>
          </w:p>
        </w:tc>
        <w:tc>
          <w:tcPr>
            <w:tcW w:w="2523" w:type="dxa"/>
            <w:tcBorders>
              <w:top w:val="nil"/>
              <w:left w:val="nil"/>
              <w:bottom w:val="single" w:sz="4" w:space="0" w:color="auto"/>
              <w:right w:val="single" w:sz="4" w:space="0" w:color="auto"/>
            </w:tcBorders>
            <w:shd w:val="clear" w:color="auto" w:fill="auto"/>
            <w:noWrap/>
            <w:tcPrChange w:id="6297" w:author="Author">
              <w:tcPr>
                <w:tcW w:w="2103" w:type="dxa"/>
                <w:tcBorders>
                  <w:top w:val="nil"/>
                  <w:left w:val="nil"/>
                  <w:bottom w:val="single" w:sz="4" w:space="0" w:color="auto"/>
                  <w:right w:val="single" w:sz="4" w:space="0" w:color="auto"/>
                </w:tcBorders>
                <w:shd w:val="clear" w:color="auto" w:fill="auto"/>
                <w:noWrap/>
              </w:tcPr>
            </w:tcPrChange>
          </w:tcPr>
          <w:p w14:paraId="1A5E3A71" w14:textId="77777777" w:rsidR="00872AFE" w:rsidRPr="00711388" w:rsidRDefault="00872AFE" w:rsidP="00567869">
            <w:pPr>
              <w:jc w:val="left"/>
              <w:rPr>
                <w:lang w:val="en-GB" w:eastAsia="es-ES"/>
              </w:rPr>
            </w:pPr>
            <w:r w:rsidRPr="00711388">
              <w:rPr>
                <w:lang w:val="en-GB" w:eastAsia="es-ES"/>
              </w:rPr>
              <w:t>Capital requirement for duration-based equity risk sub-module</w:t>
            </w:r>
          </w:p>
        </w:tc>
        <w:tc>
          <w:tcPr>
            <w:tcW w:w="2594" w:type="dxa"/>
            <w:tcBorders>
              <w:top w:val="nil"/>
              <w:left w:val="nil"/>
              <w:bottom w:val="single" w:sz="4" w:space="0" w:color="auto"/>
              <w:right w:val="single" w:sz="4" w:space="0" w:color="auto"/>
            </w:tcBorders>
            <w:shd w:val="clear" w:color="auto" w:fill="auto"/>
            <w:noWrap/>
            <w:tcPrChange w:id="6298" w:author="Author">
              <w:tcPr>
                <w:tcW w:w="4701" w:type="dxa"/>
                <w:gridSpan w:val="2"/>
                <w:tcBorders>
                  <w:top w:val="nil"/>
                  <w:left w:val="nil"/>
                  <w:bottom w:val="single" w:sz="4" w:space="0" w:color="auto"/>
                  <w:right w:val="single" w:sz="4" w:space="0" w:color="auto"/>
                </w:tcBorders>
                <w:shd w:val="clear" w:color="auto" w:fill="auto"/>
                <w:noWrap/>
              </w:tcPr>
            </w:tcPrChange>
          </w:tcPr>
          <w:p w14:paraId="2BF4B521" w14:textId="77777777" w:rsidR="00872AFE" w:rsidRPr="00711388" w:rsidRDefault="00872AFE" w:rsidP="00567869">
            <w:pPr>
              <w:jc w:val="left"/>
              <w:rPr>
                <w:lang w:val="en-GB" w:eastAsia="es-ES"/>
              </w:rPr>
            </w:pPr>
            <w:r w:rsidRPr="00711388">
              <w:rPr>
                <w:lang w:val="en-GB" w:eastAsia="es-ES"/>
              </w:rPr>
              <w:t>Amount of the capital requirement for duration-based equity risk sub-module.</w:t>
            </w:r>
          </w:p>
          <w:p w14:paraId="65D56FAE" w14:textId="77777777" w:rsidR="00872AFE" w:rsidRPr="00711388" w:rsidRDefault="00872AFE" w:rsidP="00567869">
            <w:pPr>
              <w:jc w:val="left"/>
              <w:rPr>
                <w:lang w:val="en-GB" w:eastAsia="es-ES"/>
              </w:rPr>
            </w:pPr>
          </w:p>
          <w:p w14:paraId="482A44FF" w14:textId="77777777" w:rsidR="00872AFE" w:rsidRPr="00711388" w:rsidRDefault="00872AFE" w:rsidP="00567869">
            <w:pPr>
              <w:jc w:val="left"/>
              <w:rPr>
                <w:lang w:val="en-GB" w:eastAsia="es-ES"/>
              </w:rPr>
            </w:pPr>
            <w:r w:rsidRPr="00711388">
              <w:rPr>
                <w:lang w:val="en-GB" w:eastAsia="es-ES"/>
              </w:rPr>
              <w:t>Applicable only for partial internal models.</w:t>
            </w:r>
          </w:p>
        </w:tc>
      </w:tr>
      <w:tr w:rsidR="00872AFE" w:rsidRPr="00711388" w14:paraId="6A186F35" w14:textId="77777777" w:rsidTr="00E50019">
        <w:trPr>
          <w:trHeight w:val="300"/>
          <w:trPrChange w:id="6299"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300"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2924BCDE" w14:textId="77777777" w:rsidR="00872AFE" w:rsidRPr="00711388" w:rsidRDefault="00872AFE" w:rsidP="00567869">
            <w:pPr>
              <w:jc w:val="left"/>
              <w:rPr>
                <w:lang w:val="en-GB" w:eastAsia="es-ES"/>
              </w:rPr>
            </w:pPr>
            <w:r w:rsidRPr="00711388">
              <w:rPr>
                <w:lang w:val="en-GB" w:eastAsia="es-ES"/>
              </w:rPr>
              <w:t>R0410/C0100</w:t>
            </w:r>
          </w:p>
        </w:tc>
        <w:tc>
          <w:tcPr>
            <w:tcW w:w="2523" w:type="dxa"/>
            <w:tcBorders>
              <w:top w:val="nil"/>
              <w:left w:val="nil"/>
              <w:bottom w:val="single" w:sz="4" w:space="0" w:color="auto"/>
              <w:right w:val="single" w:sz="4" w:space="0" w:color="auto"/>
            </w:tcBorders>
            <w:shd w:val="clear" w:color="auto" w:fill="auto"/>
            <w:noWrap/>
            <w:tcPrChange w:id="6301" w:author="Author">
              <w:tcPr>
                <w:tcW w:w="2103" w:type="dxa"/>
                <w:tcBorders>
                  <w:top w:val="nil"/>
                  <w:left w:val="nil"/>
                  <w:bottom w:val="single" w:sz="4" w:space="0" w:color="auto"/>
                  <w:right w:val="single" w:sz="4" w:space="0" w:color="auto"/>
                </w:tcBorders>
                <w:shd w:val="clear" w:color="auto" w:fill="auto"/>
                <w:noWrap/>
              </w:tcPr>
            </w:tcPrChange>
          </w:tcPr>
          <w:p w14:paraId="016E513E" w14:textId="77777777" w:rsidR="00872AFE" w:rsidRPr="00711388" w:rsidRDefault="00872AFE" w:rsidP="00567869">
            <w:pPr>
              <w:jc w:val="left"/>
              <w:rPr>
                <w:lang w:val="en-GB" w:eastAsia="es-ES"/>
              </w:rPr>
            </w:pPr>
            <w:r w:rsidRPr="00711388">
              <w:rPr>
                <w:lang w:val="en-GB" w:eastAsia="es-ES"/>
              </w:rPr>
              <w:t xml:space="preserve">Total amount of notional Solvency Capital Requirements for remaining part </w:t>
            </w:r>
          </w:p>
        </w:tc>
        <w:tc>
          <w:tcPr>
            <w:tcW w:w="2594" w:type="dxa"/>
            <w:tcBorders>
              <w:top w:val="nil"/>
              <w:left w:val="nil"/>
              <w:bottom w:val="single" w:sz="4" w:space="0" w:color="auto"/>
              <w:right w:val="single" w:sz="4" w:space="0" w:color="auto"/>
            </w:tcBorders>
            <w:shd w:val="clear" w:color="auto" w:fill="auto"/>
            <w:noWrap/>
            <w:tcPrChange w:id="6302" w:author="Author">
              <w:tcPr>
                <w:tcW w:w="4701" w:type="dxa"/>
                <w:gridSpan w:val="2"/>
                <w:tcBorders>
                  <w:top w:val="nil"/>
                  <w:left w:val="nil"/>
                  <w:bottom w:val="single" w:sz="4" w:space="0" w:color="auto"/>
                  <w:right w:val="single" w:sz="4" w:space="0" w:color="auto"/>
                </w:tcBorders>
                <w:shd w:val="clear" w:color="auto" w:fill="auto"/>
                <w:noWrap/>
              </w:tcPr>
            </w:tcPrChange>
          </w:tcPr>
          <w:p w14:paraId="002F5AAB" w14:textId="77777777" w:rsidR="00872AFE" w:rsidRPr="00711388" w:rsidRDefault="00872AFE" w:rsidP="00567869">
            <w:pPr>
              <w:jc w:val="left"/>
              <w:rPr>
                <w:lang w:val="en-GB" w:eastAsia="es-ES"/>
              </w:rPr>
            </w:pPr>
            <w:r w:rsidRPr="00711388">
              <w:rPr>
                <w:lang w:val="en-GB" w:eastAsia="es-ES"/>
              </w:rPr>
              <w:t xml:space="preserve">Amount of the notional SCRs of remaining part when undertaking has RFF. </w:t>
            </w:r>
          </w:p>
          <w:p w14:paraId="33B60CDE" w14:textId="77777777" w:rsidR="00872AFE" w:rsidRPr="00711388" w:rsidRDefault="00872AFE" w:rsidP="00567869">
            <w:pPr>
              <w:jc w:val="left"/>
              <w:rPr>
                <w:lang w:val="en-GB" w:eastAsia="es-ES"/>
              </w:rPr>
            </w:pPr>
            <w:r w:rsidRPr="00711388">
              <w:rPr>
                <w:lang w:val="en-GB" w:eastAsia="es-ES"/>
              </w:rPr>
              <w:t xml:space="preserve"> </w:t>
            </w:r>
            <w:r w:rsidRPr="00711388">
              <w:rPr>
                <w:lang w:val="en-GB" w:eastAsia="es-ES"/>
              </w:rPr>
              <w:br/>
            </w:r>
          </w:p>
        </w:tc>
      </w:tr>
      <w:tr w:rsidR="00872AFE" w:rsidRPr="00711388" w14:paraId="429FDE46" w14:textId="77777777" w:rsidTr="00E50019">
        <w:trPr>
          <w:trHeight w:val="300"/>
          <w:trPrChange w:id="6303"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304"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466F2E6D" w14:textId="77777777" w:rsidR="00872AFE" w:rsidRPr="00711388" w:rsidRDefault="00872AFE" w:rsidP="00567869">
            <w:pPr>
              <w:jc w:val="left"/>
              <w:rPr>
                <w:lang w:val="en-GB" w:eastAsia="es-ES"/>
              </w:rPr>
            </w:pPr>
            <w:r w:rsidRPr="00711388">
              <w:rPr>
                <w:lang w:val="en-GB" w:eastAsia="es-ES"/>
              </w:rPr>
              <w:t>R0420/C0100</w:t>
            </w:r>
          </w:p>
        </w:tc>
        <w:tc>
          <w:tcPr>
            <w:tcW w:w="2523" w:type="dxa"/>
            <w:tcBorders>
              <w:top w:val="nil"/>
              <w:left w:val="nil"/>
              <w:bottom w:val="single" w:sz="4" w:space="0" w:color="auto"/>
              <w:right w:val="single" w:sz="4" w:space="0" w:color="auto"/>
            </w:tcBorders>
            <w:shd w:val="clear" w:color="auto" w:fill="auto"/>
            <w:noWrap/>
            <w:tcPrChange w:id="6305" w:author="Author">
              <w:tcPr>
                <w:tcW w:w="2103" w:type="dxa"/>
                <w:tcBorders>
                  <w:top w:val="nil"/>
                  <w:left w:val="nil"/>
                  <w:bottom w:val="single" w:sz="4" w:space="0" w:color="auto"/>
                  <w:right w:val="single" w:sz="4" w:space="0" w:color="auto"/>
                </w:tcBorders>
                <w:shd w:val="clear" w:color="auto" w:fill="auto"/>
                <w:noWrap/>
              </w:tcPr>
            </w:tcPrChange>
          </w:tcPr>
          <w:p w14:paraId="3254F433" w14:textId="77777777" w:rsidR="00872AFE" w:rsidRPr="00711388" w:rsidRDefault="00872AFE" w:rsidP="00567869">
            <w:pPr>
              <w:jc w:val="left"/>
              <w:rPr>
                <w:lang w:val="en-GB" w:eastAsia="es-ES"/>
              </w:rPr>
            </w:pPr>
            <w:r w:rsidRPr="00711388">
              <w:rPr>
                <w:lang w:val="en-GB" w:eastAsia="es-ES"/>
              </w:rPr>
              <w:t xml:space="preserve">Total amount of Notional Solvency Capital Requirements for ring-fenced funds </w:t>
            </w:r>
          </w:p>
        </w:tc>
        <w:tc>
          <w:tcPr>
            <w:tcW w:w="2594" w:type="dxa"/>
            <w:tcBorders>
              <w:top w:val="nil"/>
              <w:left w:val="nil"/>
              <w:bottom w:val="single" w:sz="4" w:space="0" w:color="auto"/>
              <w:right w:val="single" w:sz="4" w:space="0" w:color="auto"/>
            </w:tcBorders>
            <w:shd w:val="clear" w:color="auto" w:fill="auto"/>
            <w:noWrap/>
            <w:tcPrChange w:id="6306" w:author="Author">
              <w:tcPr>
                <w:tcW w:w="4701" w:type="dxa"/>
                <w:gridSpan w:val="2"/>
                <w:tcBorders>
                  <w:top w:val="nil"/>
                  <w:left w:val="nil"/>
                  <w:bottom w:val="single" w:sz="4" w:space="0" w:color="auto"/>
                  <w:right w:val="single" w:sz="4" w:space="0" w:color="auto"/>
                </w:tcBorders>
                <w:shd w:val="clear" w:color="auto" w:fill="auto"/>
                <w:noWrap/>
              </w:tcPr>
            </w:tcPrChange>
          </w:tcPr>
          <w:p w14:paraId="002911E3" w14:textId="77777777" w:rsidR="00872AFE" w:rsidRPr="00711388" w:rsidRDefault="00872AFE" w:rsidP="00567869">
            <w:pPr>
              <w:jc w:val="left"/>
              <w:rPr>
                <w:lang w:val="en-GB" w:eastAsia="es-ES"/>
              </w:rPr>
            </w:pPr>
            <w:r w:rsidRPr="00711388">
              <w:rPr>
                <w:lang w:val="en-GB" w:eastAsia="es-ES"/>
              </w:rPr>
              <w:t xml:space="preserve">Amount of the sum of notional SCRs of all ring-fenced funds when undertaking has RFF (other than those related to business operated in accordance with Article 4 </w:t>
            </w:r>
            <w:r w:rsidRPr="00711388">
              <w:rPr>
                <w:lang w:val="en-GB" w:eastAsia="es-ES"/>
              </w:rPr>
              <w:lastRenderedPageBreak/>
              <w:t xml:space="preserve">of Directive 2003/41/EC (transitional)). </w:t>
            </w:r>
          </w:p>
        </w:tc>
      </w:tr>
      <w:tr w:rsidR="00872AFE" w:rsidRPr="00711388" w14:paraId="1200C861" w14:textId="77777777" w:rsidTr="00E50019">
        <w:trPr>
          <w:trHeight w:val="300"/>
          <w:trPrChange w:id="6307"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308"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0A1EEEBD" w14:textId="77777777" w:rsidR="00872AFE" w:rsidRPr="00711388" w:rsidRDefault="00872AFE" w:rsidP="00567869">
            <w:pPr>
              <w:jc w:val="left"/>
              <w:rPr>
                <w:lang w:val="en-GB" w:eastAsia="es-ES"/>
              </w:rPr>
            </w:pPr>
            <w:r w:rsidRPr="00711388">
              <w:rPr>
                <w:lang w:val="en-GB" w:eastAsia="es-ES"/>
              </w:rPr>
              <w:lastRenderedPageBreak/>
              <w:t>R0430/C0100</w:t>
            </w:r>
          </w:p>
        </w:tc>
        <w:tc>
          <w:tcPr>
            <w:tcW w:w="2523" w:type="dxa"/>
            <w:tcBorders>
              <w:top w:val="nil"/>
              <w:left w:val="nil"/>
              <w:bottom w:val="single" w:sz="4" w:space="0" w:color="auto"/>
              <w:right w:val="single" w:sz="4" w:space="0" w:color="auto"/>
            </w:tcBorders>
            <w:shd w:val="clear" w:color="auto" w:fill="auto"/>
            <w:noWrap/>
            <w:tcPrChange w:id="6309" w:author="Author">
              <w:tcPr>
                <w:tcW w:w="2103" w:type="dxa"/>
                <w:tcBorders>
                  <w:top w:val="nil"/>
                  <w:left w:val="nil"/>
                  <w:bottom w:val="single" w:sz="4" w:space="0" w:color="auto"/>
                  <w:right w:val="single" w:sz="4" w:space="0" w:color="auto"/>
                </w:tcBorders>
                <w:shd w:val="clear" w:color="auto" w:fill="auto"/>
                <w:noWrap/>
              </w:tcPr>
            </w:tcPrChange>
          </w:tcPr>
          <w:p w14:paraId="5FB97936" w14:textId="77777777" w:rsidR="00872AFE" w:rsidRPr="00711388" w:rsidRDefault="00872AFE" w:rsidP="00567869">
            <w:pPr>
              <w:jc w:val="left"/>
              <w:rPr>
                <w:lang w:val="en-GB" w:eastAsia="es-ES"/>
              </w:rPr>
            </w:pPr>
            <w:r w:rsidRPr="00711388">
              <w:rPr>
                <w:lang w:val="en-GB" w:eastAsia="es-ES"/>
              </w:rPr>
              <w:t>Total amount of Notional Solvency Capital Requirements for matching adjustment portfolios</w:t>
            </w:r>
          </w:p>
        </w:tc>
        <w:tc>
          <w:tcPr>
            <w:tcW w:w="2594" w:type="dxa"/>
            <w:tcBorders>
              <w:top w:val="nil"/>
              <w:left w:val="nil"/>
              <w:bottom w:val="single" w:sz="4" w:space="0" w:color="auto"/>
              <w:right w:val="single" w:sz="4" w:space="0" w:color="auto"/>
            </w:tcBorders>
            <w:shd w:val="clear" w:color="auto" w:fill="auto"/>
            <w:noWrap/>
            <w:tcPrChange w:id="6310" w:author="Author">
              <w:tcPr>
                <w:tcW w:w="4701" w:type="dxa"/>
                <w:gridSpan w:val="2"/>
                <w:tcBorders>
                  <w:top w:val="nil"/>
                  <w:left w:val="nil"/>
                  <w:bottom w:val="single" w:sz="4" w:space="0" w:color="auto"/>
                  <w:right w:val="single" w:sz="4" w:space="0" w:color="auto"/>
                </w:tcBorders>
                <w:shd w:val="clear" w:color="auto" w:fill="auto"/>
                <w:noWrap/>
              </w:tcPr>
            </w:tcPrChange>
          </w:tcPr>
          <w:p w14:paraId="696C016E" w14:textId="77777777" w:rsidR="00872AFE" w:rsidRPr="00711388" w:rsidRDefault="00872AFE" w:rsidP="00567869">
            <w:pPr>
              <w:jc w:val="left"/>
              <w:rPr>
                <w:lang w:val="en-GB" w:eastAsia="es-ES"/>
              </w:rPr>
            </w:pPr>
            <w:r w:rsidRPr="00711388">
              <w:rPr>
                <w:lang w:val="en-GB" w:eastAsia="es-ES"/>
              </w:rPr>
              <w:t xml:space="preserve">Amount of the sum of notional SCRs of all matching adjustment portfolios </w:t>
            </w:r>
          </w:p>
          <w:p w14:paraId="6F7FB99E" w14:textId="77777777" w:rsidR="00872AFE" w:rsidRPr="00711388" w:rsidRDefault="00872AFE" w:rsidP="00567869">
            <w:pPr>
              <w:jc w:val="left"/>
              <w:rPr>
                <w:lang w:val="en-GB" w:eastAsia="es-ES"/>
              </w:rPr>
            </w:pPr>
            <w:r w:rsidRPr="00711388">
              <w:rPr>
                <w:lang w:val="en-GB" w:eastAsia="es-ES"/>
              </w:rPr>
              <w:t>This item does not have to be reported when reporting SCR calculation at RFF or matching adjustment portfolio level.</w:t>
            </w:r>
          </w:p>
        </w:tc>
      </w:tr>
      <w:tr w:rsidR="00872AFE" w:rsidRPr="00711388" w14:paraId="5817138F" w14:textId="77777777" w:rsidTr="00E50019">
        <w:trPr>
          <w:trHeight w:val="300"/>
          <w:trPrChange w:id="6311"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312"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4313ECF5" w14:textId="77777777" w:rsidR="00872AFE" w:rsidRPr="00711388" w:rsidRDefault="00872AFE" w:rsidP="00567869">
            <w:pPr>
              <w:jc w:val="left"/>
              <w:rPr>
                <w:lang w:val="en-GB" w:eastAsia="es-ES"/>
              </w:rPr>
            </w:pPr>
            <w:r w:rsidRPr="00711388">
              <w:rPr>
                <w:lang w:val="en-GB" w:eastAsia="es-ES"/>
              </w:rPr>
              <w:t>R0440/C0100</w:t>
            </w:r>
          </w:p>
        </w:tc>
        <w:tc>
          <w:tcPr>
            <w:tcW w:w="2523" w:type="dxa"/>
            <w:tcBorders>
              <w:top w:val="nil"/>
              <w:left w:val="nil"/>
              <w:bottom w:val="single" w:sz="4" w:space="0" w:color="auto"/>
              <w:right w:val="single" w:sz="4" w:space="0" w:color="auto"/>
            </w:tcBorders>
            <w:shd w:val="clear" w:color="auto" w:fill="auto"/>
            <w:noWrap/>
            <w:tcPrChange w:id="6313" w:author="Author">
              <w:tcPr>
                <w:tcW w:w="2103" w:type="dxa"/>
                <w:tcBorders>
                  <w:top w:val="nil"/>
                  <w:left w:val="nil"/>
                  <w:bottom w:val="single" w:sz="4" w:space="0" w:color="auto"/>
                  <w:right w:val="single" w:sz="4" w:space="0" w:color="auto"/>
                </w:tcBorders>
                <w:shd w:val="clear" w:color="auto" w:fill="auto"/>
                <w:noWrap/>
              </w:tcPr>
            </w:tcPrChange>
          </w:tcPr>
          <w:p w14:paraId="6E7643ED" w14:textId="77777777" w:rsidR="00872AFE" w:rsidRPr="00711388" w:rsidRDefault="00872AFE" w:rsidP="00567869">
            <w:pPr>
              <w:jc w:val="left"/>
              <w:rPr>
                <w:lang w:val="en-GB" w:eastAsia="es-ES"/>
              </w:rPr>
            </w:pPr>
            <w:r w:rsidRPr="00711388">
              <w:rPr>
                <w:lang w:val="en-GB" w:eastAsia="es-ES"/>
              </w:rPr>
              <w:t>Diversification effects due to RFF nSCR aggregation for Article 304</w:t>
            </w:r>
          </w:p>
        </w:tc>
        <w:tc>
          <w:tcPr>
            <w:tcW w:w="2594" w:type="dxa"/>
            <w:tcBorders>
              <w:top w:val="nil"/>
              <w:left w:val="nil"/>
              <w:bottom w:val="single" w:sz="4" w:space="0" w:color="auto"/>
              <w:right w:val="single" w:sz="4" w:space="0" w:color="auto"/>
            </w:tcBorders>
            <w:shd w:val="clear" w:color="auto" w:fill="auto"/>
            <w:noWrap/>
            <w:tcPrChange w:id="6314" w:author="Author">
              <w:tcPr>
                <w:tcW w:w="4701" w:type="dxa"/>
                <w:gridSpan w:val="2"/>
                <w:tcBorders>
                  <w:top w:val="nil"/>
                  <w:left w:val="nil"/>
                  <w:bottom w:val="single" w:sz="4" w:space="0" w:color="auto"/>
                  <w:right w:val="single" w:sz="4" w:space="0" w:color="auto"/>
                </w:tcBorders>
                <w:shd w:val="clear" w:color="auto" w:fill="auto"/>
                <w:noWrap/>
              </w:tcPr>
            </w:tcPrChange>
          </w:tcPr>
          <w:p w14:paraId="4A18BB88" w14:textId="77777777" w:rsidR="00872AFE" w:rsidRPr="00711388" w:rsidRDefault="00872AFE" w:rsidP="00567869">
            <w:pPr>
              <w:jc w:val="left"/>
              <w:rPr>
                <w:lang w:val="en-GB" w:eastAsia="es-ES"/>
              </w:rPr>
            </w:pPr>
            <w:r w:rsidRPr="00711388">
              <w:rPr>
                <w:lang w:val="en-GB" w:eastAsia="es-ES"/>
              </w:rPr>
              <w:t xml:space="preserve">Amount of the adjustment for a diversification effect between ring-fenced funds under Article 304 of </w:t>
            </w:r>
            <w:r w:rsidRPr="00711388">
              <w:rPr>
                <w:lang w:val="en-GB"/>
              </w:rPr>
              <w:t>Directive 2009/138/EC</w:t>
            </w:r>
            <w:r w:rsidRPr="00711388">
              <w:rPr>
                <w:lang w:val="en-GB" w:eastAsia="es-ES"/>
              </w:rPr>
              <w:t xml:space="preserve"> and the remaining part where applicable. </w:t>
            </w:r>
          </w:p>
          <w:p w14:paraId="31DF218E" w14:textId="77777777" w:rsidR="00872AFE" w:rsidRPr="00711388" w:rsidRDefault="00872AFE" w:rsidP="00567869">
            <w:pPr>
              <w:jc w:val="left"/>
              <w:rPr>
                <w:lang w:val="en-GB" w:eastAsia="es-ES"/>
              </w:rPr>
            </w:pPr>
            <w:r w:rsidRPr="00711388">
              <w:rPr>
                <w:lang w:val="en-GB" w:eastAsia="es-ES"/>
              </w:rPr>
              <w:t>It shall be equal to the difference between the sum of the nSCR for each RFF/MAP/RP and the SCR reported in R0200/C0100.</w:t>
            </w:r>
          </w:p>
        </w:tc>
      </w:tr>
      <w:tr w:rsidR="00872AFE" w:rsidRPr="00711388" w14:paraId="69643F9A" w14:textId="77777777" w:rsidTr="00E50019">
        <w:trPr>
          <w:trHeight w:val="300"/>
          <w:trPrChange w:id="631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316"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08564007" w14:textId="77777777" w:rsidR="00872AFE" w:rsidRPr="00711388" w:rsidRDefault="00872AFE" w:rsidP="00567869">
            <w:pPr>
              <w:jc w:val="left"/>
              <w:rPr>
                <w:lang w:val="en-GB" w:eastAsia="es-ES"/>
              </w:rPr>
            </w:pPr>
            <w:r w:rsidRPr="00711388">
              <w:rPr>
                <w:lang w:val="en-GB" w:eastAsia="es-ES"/>
              </w:rPr>
              <w:t>R0450/C0100</w:t>
            </w:r>
          </w:p>
        </w:tc>
        <w:tc>
          <w:tcPr>
            <w:tcW w:w="2523" w:type="dxa"/>
            <w:tcBorders>
              <w:top w:val="nil"/>
              <w:left w:val="nil"/>
              <w:bottom w:val="single" w:sz="4" w:space="0" w:color="auto"/>
              <w:right w:val="single" w:sz="4" w:space="0" w:color="auto"/>
            </w:tcBorders>
            <w:shd w:val="clear" w:color="auto" w:fill="auto"/>
            <w:noWrap/>
            <w:tcPrChange w:id="6317" w:author="Author">
              <w:tcPr>
                <w:tcW w:w="2103" w:type="dxa"/>
                <w:tcBorders>
                  <w:top w:val="nil"/>
                  <w:left w:val="nil"/>
                  <w:bottom w:val="single" w:sz="4" w:space="0" w:color="auto"/>
                  <w:right w:val="single" w:sz="4" w:space="0" w:color="auto"/>
                </w:tcBorders>
                <w:shd w:val="clear" w:color="auto" w:fill="auto"/>
                <w:noWrap/>
              </w:tcPr>
            </w:tcPrChange>
          </w:tcPr>
          <w:p w14:paraId="6FE2EF4F" w14:textId="77777777" w:rsidR="00872AFE" w:rsidRPr="00711388" w:rsidRDefault="00872AFE" w:rsidP="00567869">
            <w:pPr>
              <w:jc w:val="left"/>
              <w:rPr>
                <w:lang w:val="en-GB" w:eastAsia="es-ES"/>
              </w:rPr>
            </w:pPr>
            <w:r w:rsidRPr="00711388">
              <w:rPr>
                <w:lang w:val="en-GB" w:eastAsia="es-ES"/>
              </w:rPr>
              <w:t>Method used to calculate the adjustment due to RFF nSCR aggregation</w:t>
            </w:r>
          </w:p>
        </w:tc>
        <w:tc>
          <w:tcPr>
            <w:tcW w:w="2594" w:type="dxa"/>
            <w:tcBorders>
              <w:top w:val="nil"/>
              <w:left w:val="nil"/>
              <w:bottom w:val="single" w:sz="4" w:space="0" w:color="auto"/>
              <w:right w:val="single" w:sz="4" w:space="0" w:color="auto"/>
            </w:tcBorders>
            <w:shd w:val="clear" w:color="auto" w:fill="auto"/>
            <w:noWrap/>
            <w:tcPrChange w:id="6318" w:author="Author">
              <w:tcPr>
                <w:tcW w:w="4701" w:type="dxa"/>
                <w:gridSpan w:val="2"/>
                <w:tcBorders>
                  <w:top w:val="nil"/>
                  <w:left w:val="nil"/>
                  <w:bottom w:val="single" w:sz="4" w:space="0" w:color="auto"/>
                  <w:right w:val="single" w:sz="4" w:space="0" w:color="auto"/>
                </w:tcBorders>
                <w:shd w:val="clear" w:color="auto" w:fill="auto"/>
                <w:noWrap/>
              </w:tcPr>
            </w:tcPrChange>
          </w:tcPr>
          <w:p w14:paraId="70038E53" w14:textId="77777777" w:rsidR="00872AFE" w:rsidRPr="00711388" w:rsidRDefault="00872AFE" w:rsidP="00567869">
            <w:pPr>
              <w:jc w:val="left"/>
              <w:rPr>
                <w:lang w:val="en-GB" w:eastAsia="es-ES"/>
              </w:rPr>
            </w:pPr>
            <w:r w:rsidRPr="00711388">
              <w:rPr>
                <w:lang w:val="en-GB" w:eastAsia="es-ES"/>
              </w:rPr>
              <w:t>Method used to calculate the adjustment due to RFF nSCR aggregation. One of the following options shall be used:</w:t>
            </w:r>
          </w:p>
          <w:p w14:paraId="53780441" w14:textId="77777777" w:rsidR="00872AFE" w:rsidRPr="00711388" w:rsidRDefault="00872AFE" w:rsidP="00567869">
            <w:pPr>
              <w:jc w:val="left"/>
              <w:rPr>
                <w:lang w:val="en-GB" w:eastAsia="es-ES"/>
              </w:rPr>
            </w:pPr>
            <w:r w:rsidRPr="00711388">
              <w:rPr>
                <w:lang w:val="en-GB" w:eastAsia="es-ES"/>
              </w:rPr>
              <w:t>1 - Full recalculation</w:t>
            </w:r>
          </w:p>
          <w:p w14:paraId="3E48266D" w14:textId="77777777" w:rsidR="00872AFE" w:rsidRPr="00711388" w:rsidRDefault="00872AFE" w:rsidP="00567869">
            <w:pPr>
              <w:jc w:val="left"/>
              <w:rPr>
                <w:lang w:val="en-GB" w:eastAsia="es-ES"/>
              </w:rPr>
            </w:pPr>
            <w:r w:rsidRPr="00711388">
              <w:rPr>
                <w:lang w:val="en-GB" w:eastAsia="es-ES"/>
              </w:rPr>
              <w:t>2 - Simplification at risk sub-module level</w:t>
            </w:r>
          </w:p>
          <w:p w14:paraId="70F70441" w14:textId="77777777" w:rsidR="00872AFE" w:rsidRPr="00711388" w:rsidRDefault="00872AFE" w:rsidP="00567869">
            <w:pPr>
              <w:jc w:val="left"/>
              <w:rPr>
                <w:lang w:val="en-GB" w:eastAsia="es-ES"/>
              </w:rPr>
            </w:pPr>
            <w:r w:rsidRPr="00711388">
              <w:rPr>
                <w:lang w:val="en-GB" w:eastAsia="es-ES"/>
              </w:rPr>
              <w:t>3 - Simplification at risk module level</w:t>
            </w:r>
          </w:p>
          <w:p w14:paraId="4F6B1797" w14:textId="77777777" w:rsidR="00872AFE" w:rsidRPr="00711388" w:rsidRDefault="00872AFE" w:rsidP="00567869">
            <w:pPr>
              <w:jc w:val="left"/>
              <w:rPr>
                <w:lang w:val="en-GB" w:eastAsia="es-ES"/>
              </w:rPr>
            </w:pPr>
            <w:r w:rsidRPr="00711388">
              <w:rPr>
                <w:lang w:val="en-GB" w:eastAsia="es-ES"/>
              </w:rPr>
              <w:t>4 - No adjustment</w:t>
            </w:r>
          </w:p>
          <w:p w14:paraId="5A74DDEF" w14:textId="77777777" w:rsidR="00872AFE" w:rsidRPr="00711388" w:rsidRDefault="00872AFE" w:rsidP="00567869">
            <w:pPr>
              <w:jc w:val="left"/>
              <w:rPr>
                <w:lang w:val="en-GB" w:eastAsia="es-ES"/>
              </w:rPr>
            </w:pPr>
            <w:r w:rsidRPr="00711388">
              <w:rPr>
                <w:lang w:val="en-GB" w:eastAsia="es-ES"/>
              </w:rPr>
              <w:t xml:space="preserve">When the undertaking has no RFF (or have only RFF under Article 304 of </w:t>
            </w:r>
            <w:r w:rsidRPr="00711388">
              <w:rPr>
                <w:lang w:val="en-GB"/>
              </w:rPr>
              <w:t>Directive 2009/138/EC</w:t>
            </w:r>
            <w:r w:rsidRPr="00711388">
              <w:rPr>
                <w:lang w:val="en-GB" w:eastAsia="es-ES"/>
              </w:rPr>
              <w:t>) it shall select option 4.</w:t>
            </w:r>
          </w:p>
          <w:p w14:paraId="5073111C" w14:textId="77777777" w:rsidR="00872AFE" w:rsidRPr="00711388" w:rsidRDefault="00872AFE" w:rsidP="00567869">
            <w:pPr>
              <w:jc w:val="left"/>
              <w:rPr>
                <w:lang w:val="en-GB" w:eastAsia="es-ES"/>
              </w:rPr>
            </w:pPr>
            <w:r w:rsidRPr="00711388">
              <w:rPr>
                <w:lang w:val="en-GB" w:eastAsia="es-ES"/>
              </w:rPr>
              <w:t>Applicable only for partial internal models.</w:t>
            </w:r>
          </w:p>
        </w:tc>
      </w:tr>
      <w:tr w:rsidR="00872AFE" w:rsidRPr="00711388" w14:paraId="2F41179F" w14:textId="77777777" w:rsidTr="00E50019">
        <w:trPr>
          <w:trHeight w:val="300"/>
          <w:trPrChange w:id="6319"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320"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45E8EE62" w14:textId="77777777" w:rsidR="00872AFE" w:rsidRPr="00711388" w:rsidRDefault="00872AFE" w:rsidP="00567869">
            <w:pPr>
              <w:jc w:val="left"/>
              <w:rPr>
                <w:lang w:val="en-GB" w:eastAsia="es-ES"/>
              </w:rPr>
            </w:pPr>
            <w:r w:rsidRPr="00711388">
              <w:rPr>
                <w:lang w:val="en-GB" w:eastAsia="es-ES"/>
              </w:rPr>
              <w:lastRenderedPageBreak/>
              <w:t>R0460/C0100</w:t>
            </w:r>
          </w:p>
        </w:tc>
        <w:tc>
          <w:tcPr>
            <w:tcW w:w="2523" w:type="dxa"/>
            <w:tcBorders>
              <w:top w:val="nil"/>
              <w:left w:val="nil"/>
              <w:bottom w:val="single" w:sz="4" w:space="0" w:color="auto"/>
              <w:right w:val="single" w:sz="4" w:space="0" w:color="auto"/>
            </w:tcBorders>
            <w:shd w:val="clear" w:color="auto" w:fill="auto"/>
            <w:noWrap/>
            <w:tcPrChange w:id="6321" w:author="Author">
              <w:tcPr>
                <w:tcW w:w="2103" w:type="dxa"/>
                <w:tcBorders>
                  <w:top w:val="nil"/>
                  <w:left w:val="nil"/>
                  <w:bottom w:val="single" w:sz="4" w:space="0" w:color="auto"/>
                  <w:right w:val="single" w:sz="4" w:space="0" w:color="auto"/>
                </w:tcBorders>
                <w:shd w:val="clear" w:color="auto" w:fill="auto"/>
                <w:noWrap/>
              </w:tcPr>
            </w:tcPrChange>
          </w:tcPr>
          <w:p w14:paraId="140DED9C" w14:textId="77777777" w:rsidR="00872AFE" w:rsidRPr="00711388" w:rsidRDefault="00872AFE" w:rsidP="00567869">
            <w:pPr>
              <w:jc w:val="left"/>
              <w:rPr>
                <w:lang w:val="en-GB" w:eastAsia="es-ES"/>
              </w:rPr>
            </w:pPr>
            <w:r w:rsidRPr="00711388">
              <w:rPr>
                <w:lang w:val="en-GB" w:eastAsia="es-ES"/>
              </w:rPr>
              <w:t xml:space="preserve">Net future discretionary benefits </w:t>
            </w:r>
          </w:p>
        </w:tc>
        <w:tc>
          <w:tcPr>
            <w:tcW w:w="2594" w:type="dxa"/>
            <w:tcBorders>
              <w:top w:val="nil"/>
              <w:left w:val="nil"/>
              <w:bottom w:val="single" w:sz="4" w:space="0" w:color="auto"/>
              <w:right w:val="single" w:sz="4" w:space="0" w:color="auto"/>
            </w:tcBorders>
            <w:shd w:val="clear" w:color="auto" w:fill="auto"/>
            <w:noWrap/>
            <w:tcPrChange w:id="6322" w:author="Author">
              <w:tcPr>
                <w:tcW w:w="4701" w:type="dxa"/>
                <w:gridSpan w:val="2"/>
                <w:tcBorders>
                  <w:top w:val="nil"/>
                  <w:left w:val="nil"/>
                  <w:bottom w:val="single" w:sz="4" w:space="0" w:color="auto"/>
                  <w:right w:val="single" w:sz="4" w:space="0" w:color="auto"/>
                </w:tcBorders>
                <w:shd w:val="clear" w:color="auto" w:fill="auto"/>
                <w:noWrap/>
              </w:tcPr>
            </w:tcPrChange>
          </w:tcPr>
          <w:p w14:paraId="75614280" w14:textId="77777777" w:rsidR="00872AFE" w:rsidRPr="00711388" w:rsidRDefault="00872AFE" w:rsidP="00567869">
            <w:pPr>
              <w:jc w:val="left"/>
              <w:rPr>
                <w:lang w:val="en-GB" w:eastAsia="es-ES"/>
              </w:rPr>
            </w:pPr>
            <w:r w:rsidRPr="00711388">
              <w:rPr>
                <w:lang w:val="en-GB" w:eastAsia="es-ES"/>
              </w:rPr>
              <w:t>Amount of technical provisions without risk margin in relation to future discretionary benefits net of reinsurance.</w:t>
            </w:r>
          </w:p>
        </w:tc>
      </w:tr>
      <w:tr w:rsidR="00872AFE" w:rsidRPr="00711388" w14:paraId="36A2F701" w14:textId="77777777" w:rsidTr="00E50019">
        <w:trPr>
          <w:trHeight w:val="300"/>
          <w:trPrChange w:id="6323" w:author="Author">
            <w:trPr>
              <w:trHeight w:val="300"/>
            </w:trPr>
          </w:trPrChange>
        </w:trPr>
        <w:tc>
          <w:tcPr>
            <w:tcW w:w="9067" w:type="dxa"/>
            <w:gridSpan w:val="3"/>
            <w:tcBorders>
              <w:top w:val="single" w:sz="4" w:space="0" w:color="auto"/>
              <w:left w:val="single" w:sz="4" w:space="0" w:color="auto"/>
              <w:bottom w:val="single" w:sz="4" w:space="0" w:color="auto"/>
              <w:right w:val="single" w:sz="4" w:space="0" w:color="auto"/>
            </w:tcBorders>
            <w:shd w:val="clear" w:color="auto" w:fill="auto"/>
            <w:noWrap/>
            <w:tcPrChange w:id="6324" w:author="Author">
              <w:tcPr>
                <w:tcW w:w="9387" w:type="dxa"/>
                <w:gridSpan w:val="4"/>
                <w:tcBorders>
                  <w:top w:val="single" w:sz="4" w:space="0" w:color="auto"/>
                  <w:left w:val="single" w:sz="4" w:space="0" w:color="auto"/>
                  <w:bottom w:val="single" w:sz="4" w:space="0" w:color="auto"/>
                  <w:right w:val="single" w:sz="4" w:space="0" w:color="auto"/>
                </w:tcBorders>
                <w:shd w:val="clear" w:color="auto" w:fill="auto"/>
                <w:noWrap/>
              </w:tcPr>
            </w:tcPrChange>
          </w:tcPr>
          <w:p w14:paraId="6F33F09F" w14:textId="77777777" w:rsidR="00872AFE" w:rsidRPr="00711388" w:rsidDel="00851A7D" w:rsidRDefault="00872AFE" w:rsidP="00567869">
            <w:pPr>
              <w:jc w:val="left"/>
              <w:rPr>
                <w:lang w:val="en-GB"/>
              </w:rPr>
            </w:pPr>
            <w:r w:rsidRPr="00711388">
              <w:rPr>
                <w:i/>
                <w:iCs/>
                <w:lang w:val="en-GB"/>
              </w:rPr>
              <w:t>Approach to tax rate if calculated under the standard formula</w:t>
            </w:r>
          </w:p>
        </w:tc>
      </w:tr>
      <w:tr w:rsidR="00872AFE" w:rsidRPr="00711388" w14:paraId="4147A0C1" w14:textId="77777777" w:rsidTr="00E50019">
        <w:trPr>
          <w:trHeight w:val="300"/>
          <w:trPrChange w:id="632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326"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24EAA2ED" w14:textId="166123B8" w:rsidR="00872AFE" w:rsidRPr="00711388" w:rsidRDefault="00872AFE" w:rsidP="00567869">
            <w:pPr>
              <w:jc w:val="left"/>
              <w:rPr>
                <w:i/>
                <w:iCs/>
                <w:lang w:val="en-GB"/>
              </w:rPr>
            </w:pPr>
            <w:r w:rsidRPr="00711388">
              <w:rPr>
                <w:lang w:val="en-GB"/>
              </w:rPr>
              <w:t>R0590/C0109</w:t>
            </w:r>
            <w:del w:id="6327" w:author="Author">
              <w:r w:rsidRPr="00711388" w:rsidDel="003323F0">
                <w:rPr>
                  <w:lang w:val="en-GB"/>
                </w:rPr>
                <w:delText xml:space="preserve">  </w:delText>
              </w:r>
            </w:del>
            <w:ins w:id="6328" w:author="Author">
              <w:r w:rsidR="003323F0">
                <w:rPr>
                  <w:lang w:val="en-GB"/>
                </w:rPr>
                <w:t xml:space="preserve"> </w:t>
              </w:r>
            </w:ins>
          </w:p>
        </w:tc>
        <w:tc>
          <w:tcPr>
            <w:tcW w:w="2523" w:type="dxa"/>
            <w:tcBorders>
              <w:top w:val="nil"/>
              <w:left w:val="nil"/>
              <w:bottom w:val="single" w:sz="4" w:space="0" w:color="auto"/>
              <w:right w:val="single" w:sz="4" w:space="0" w:color="auto"/>
            </w:tcBorders>
            <w:shd w:val="clear" w:color="auto" w:fill="auto"/>
            <w:noWrap/>
            <w:tcPrChange w:id="6329" w:author="Author">
              <w:tcPr>
                <w:tcW w:w="2103" w:type="dxa"/>
                <w:tcBorders>
                  <w:top w:val="nil"/>
                  <w:left w:val="nil"/>
                  <w:bottom w:val="single" w:sz="4" w:space="0" w:color="auto"/>
                  <w:right w:val="single" w:sz="4" w:space="0" w:color="auto"/>
                </w:tcBorders>
                <w:shd w:val="clear" w:color="auto" w:fill="auto"/>
                <w:noWrap/>
              </w:tcPr>
            </w:tcPrChange>
          </w:tcPr>
          <w:p w14:paraId="58793576" w14:textId="27A40052" w:rsidR="00872AFE" w:rsidRPr="00711388" w:rsidDel="00851A7D" w:rsidRDefault="00872AFE" w:rsidP="00567869">
            <w:pPr>
              <w:jc w:val="left"/>
              <w:rPr>
                <w:lang w:val="en-GB"/>
              </w:rPr>
            </w:pPr>
            <w:r w:rsidRPr="00711388">
              <w:rPr>
                <w:lang w:val="en-GB"/>
              </w:rPr>
              <w:t>Approach based on average tax rate</w:t>
            </w:r>
            <w:del w:id="6330" w:author="Author">
              <w:r w:rsidRPr="00711388" w:rsidDel="003323F0">
                <w:rPr>
                  <w:lang w:val="en-GB"/>
                </w:rPr>
                <w:delText xml:space="preserve">  </w:delText>
              </w:r>
            </w:del>
            <w:ins w:id="6331" w:author="Author">
              <w:r w:rsidR="003323F0">
                <w:rPr>
                  <w:lang w:val="en-GB"/>
                </w:rPr>
                <w:t xml:space="preserve"> </w:t>
              </w:r>
            </w:ins>
          </w:p>
        </w:tc>
        <w:tc>
          <w:tcPr>
            <w:tcW w:w="2594" w:type="dxa"/>
            <w:tcBorders>
              <w:top w:val="nil"/>
              <w:left w:val="nil"/>
              <w:bottom w:val="single" w:sz="4" w:space="0" w:color="auto"/>
              <w:right w:val="single" w:sz="4" w:space="0" w:color="auto"/>
            </w:tcBorders>
            <w:shd w:val="clear" w:color="auto" w:fill="auto"/>
            <w:noWrap/>
            <w:tcPrChange w:id="6332" w:author="Author">
              <w:tcPr>
                <w:tcW w:w="4701" w:type="dxa"/>
                <w:gridSpan w:val="2"/>
                <w:tcBorders>
                  <w:top w:val="nil"/>
                  <w:left w:val="nil"/>
                  <w:bottom w:val="single" w:sz="4" w:space="0" w:color="auto"/>
                  <w:right w:val="single" w:sz="4" w:space="0" w:color="auto"/>
                </w:tcBorders>
                <w:shd w:val="clear" w:color="auto" w:fill="auto"/>
                <w:noWrap/>
              </w:tcPr>
            </w:tcPrChange>
          </w:tcPr>
          <w:p w14:paraId="3D04E821" w14:textId="77777777" w:rsidR="00872AFE" w:rsidRPr="00711388" w:rsidRDefault="00872AFE" w:rsidP="00567869">
            <w:pPr>
              <w:pStyle w:val="NormalLeft"/>
              <w:rPr>
                <w:lang w:val="en-GB"/>
              </w:rPr>
            </w:pPr>
            <w:r w:rsidRPr="00711388">
              <w:rPr>
                <w:lang w:val="en-GB"/>
              </w:rPr>
              <w:t>One of the options in the following closed list shall be used:</w:t>
            </w:r>
          </w:p>
          <w:p w14:paraId="004A01EC" w14:textId="029BEB9C" w:rsidR="00872AFE" w:rsidRPr="00711388" w:rsidRDefault="00872AFE" w:rsidP="00567869">
            <w:pPr>
              <w:pStyle w:val="Point0"/>
              <w:rPr>
                <w:lang w:val="en-GB"/>
              </w:rPr>
            </w:pPr>
            <w:r w:rsidRPr="00711388">
              <w:rPr>
                <w:lang w:val="en-GB"/>
              </w:rPr>
              <w:t xml:space="preserve">1 </w:t>
            </w:r>
            <w:r w:rsidR="00711388" w:rsidRPr="00711388">
              <w:rPr>
                <w:lang w:val="en-GB"/>
              </w:rPr>
              <w:t>-</w:t>
            </w:r>
            <w:r w:rsidRPr="00711388">
              <w:rPr>
                <w:lang w:val="en-GB"/>
              </w:rPr>
              <w:t xml:space="preserve"> Yes</w:t>
            </w:r>
          </w:p>
          <w:p w14:paraId="32387C99" w14:textId="52776ECD" w:rsidR="00872AFE" w:rsidRPr="00711388" w:rsidRDefault="00872AFE" w:rsidP="00567869">
            <w:pPr>
              <w:pStyle w:val="Point0"/>
              <w:rPr>
                <w:lang w:val="en-GB"/>
              </w:rPr>
            </w:pPr>
            <w:r w:rsidRPr="00711388">
              <w:rPr>
                <w:lang w:val="en-GB"/>
              </w:rPr>
              <w:t xml:space="preserve">2 </w:t>
            </w:r>
            <w:r w:rsidR="00711388" w:rsidRPr="00711388">
              <w:rPr>
                <w:lang w:val="en-GB"/>
              </w:rPr>
              <w:t>-</w:t>
            </w:r>
            <w:r w:rsidRPr="00711388">
              <w:rPr>
                <w:lang w:val="en-GB"/>
              </w:rPr>
              <w:t xml:space="preserve"> No</w:t>
            </w:r>
          </w:p>
          <w:p w14:paraId="3C10C676" w14:textId="7306AF07" w:rsidR="00872AFE" w:rsidRPr="00711388" w:rsidRDefault="00872AFE" w:rsidP="00567869">
            <w:pPr>
              <w:pStyle w:val="Point0"/>
              <w:rPr>
                <w:lang w:val="en-GB"/>
              </w:rPr>
            </w:pPr>
            <w:r w:rsidRPr="00711388">
              <w:rPr>
                <w:lang w:val="en-GB"/>
              </w:rPr>
              <w:t xml:space="preserve">3 </w:t>
            </w:r>
            <w:r w:rsidR="00711388" w:rsidRPr="00711388">
              <w:rPr>
                <w:lang w:val="en-GB"/>
              </w:rPr>
              <w:t>-</w:t>
            </w:r>
            <w:r w:rsidRPr="00711388">
              <w:rPr>
                <w:lang w:val="en-GB"/>
              </w:rPr>
              <w:t xml:space="preserve"> Not applicable as the adjustment for the loss-absorbing capacity of deferred taxes (LAC DT) is not used (in this case R0600 to R0690 are not applicable)</w:t>
            </w:r>
          </w:p>
          <w:p w14:paraId="6A9A6CAA" w14:textId="77777777" w:rsidR="00872AFE" w:rsidRPr="00711388" w:rsidDel="00851A7D" w:rsidRDefault="00872AFE" w:rsidP="00567869">
            <w:pPr>
              <w:jc w:val="left"/>
              <w:rPr>
                <w:lang w:val="en-GB"/>
              </w:rPr>
            </w:pPr>
            <w:r w:rsidRPr="00711388">
              <w:rPr>
                <w:lang w:val="en-GB"/>
              </w:rPr>
              <w:t>See EIOPA Guidelines on loss-absorbing capacity of technical provisions and deferred taxes.</w:t>
            </w:r>
          </w:p>
        </w:tc>
      </w:tr>
      <w:tr w:rsidR="00872AFE" w:rsidRPr="00711388" w14:paraId="312BF9F7" w14:textId="77777777" w:rsidTr="00E50019">
        <w:trPr>
          <w:trHeight w:val="300"/>
          <w:trPrChange w:id="6333" w:author="Author">
            <w:trPr>
              <w:trHeight w:val="300"/>
            </w:trPr>
          </w:trPrChange>
        </w:trPr>
        <w:tc>
          <w:tcPr>
            <w:tcW w:w="9067" w:type="dxa"/>
            <w:gridSpan w:val="3"/>
            <w:tcBorders>
              <w:top w:val="single" w:sz="4" w:space="0" w:color="auto"/>
              <w:left w:val="single" w:sz="4" w:space="0" w:color="auto"/>
              <w:bottom w:val="single" w:sz="4" w:space="0" w:color="auto"/>
              <w:right w:val="single" w:sz="4" w:space="0" w:color="auto"/>
            </w:tcBorders>
            <w:shd w:val="clear" w:color="auto" w:fill="auto"/>
            <w:noWrap/>
            <w:tcPrChange w:id="6334" w:author="Author">
              <w:tcPr>
                <w:tcW w:w="9387" w:type="dxa"/>
                <w:gridSpan w:val="4"/>
                <w:tcBorders>
                  <w:top w:val="single" w:sz="4" w:space="0" w:color="auto"/>
                  <w:left w:val="single" w:sz="4" w:space="0" w:color="auto"/>
                  <w:bottom w:val="single" w:sz="4" w:space="0" w:color="auto"/>
                  <w:right w:val="single" w:sz="4" w:space="0" w:color="auto"/>
                </w:tcBorders>
                <w:shd w:val="clear" w:color="auto" w:fill="auto"/>
                <w:noWrap/>
              </w:tcPr>
            </w:tcPrChange>
          </w:tcPr>
          <w:p w14:paraId="73EEF4A3" w14:textId="77777777" w:rsidR="00872AFE" w:rsidRPr="00711388" w:rsidRDefault="00872AFE" w:rsidP="00567869">
            <w:pPr>
              <w:pStyle w:val="NormalLeft"/>
              <w:rPr>
                <w:lang w:val="en-GB"/>
              </w:rPr>
            </w:pPr>
            <w:r w:rsidRPr="00711388">
              <w:rPr>
                <w:i/>
                <w:iCs/>
                <w:lang w:val="en-GB"/>
              </w:rPr>
              <w:t>Calculation of adjustment for loss-absorbing capacity of deferred taxes if calculated under the standard formula</w:t>
            </w:r>
          </w:p>
        </w:tc>
      </w:tr>
      <w:tr w:rsidR="00872AFE" w:rsidRPr="00711388" w14:paraId="5727A1B4" w14:textId="77777777" w:rsidTr="00E50019">
        <w:trPr>
          <w:trHeight w:val="300"/>
          <w:trPrChange w:id="6335" w:author="Author">
            <w:trPr>
              <w:trHeight w:val="300"/>
            </w:trPr>
          </w:trPrChange>
        </w:trPr>
        <w:tc>
          <w:tcPr>
            <w:tcW w:w="3950" w:type="dxa"/>
            <w:tcBorders>
              <w:top w:val="nil"/>
              <w:left w:val="single" w:sz="4" w:space="0" w:color="auto"/>
              <w:bottom w:val="single" w:sz="4" w:space="0" w:color="auto"/>
              <w:right w:val="single" w:sz="4" w:space="0" w:color="auto"/>
            </w:tcBorders>
            <w:shd w:val="clear" w:color="auto" w:fill="auto"/>
            <w:noWrap/>
            <w:tcPrChange w:id="6336" w:author="Author">
              <w:tcPr>
                <w:tcW w:w="2583" w:type="dxa"/>
                <w:tcBorders>
                  <w:top w:val="nil"/>
                  <w:left w:val="single" w:sz="4" w:space="0" w:color="auto"/>
                  <w:bottom w:val="single" w:sz="4" w:space="0" w:color="auto"/>
                  <w:right w:val="single" w:sz="4" w:space="0" w:color="auto"/>
                </w:tcBorders>
                <w:shd w:val="clear" w:color="auto" w:fill="auto"/>
                <w:noWrap/>
              </w:tcPr>
            </w:tcPrChange>
          </w:tcPr>
          <w:p w14:paraId="7F21502B" w14:textId="59ACFF49" w:rsidR="00872AFE" w:rsidRPr="00711388" w:rsidRDefault="00872AFE" w:rsidP="00567869">
            <w:pPr>
              <w:jc w:val="left"/>
              <w:rPr>
                <w:i/>
                <w:iCs/>
                <w:lang w:val="en-GB"/>
              </w:rPr>
            </w:pPr>
            <w:r w:rsidRPr="00711388">
              <w:rPr>
                <w:lang w:val="en-GB"/>
              </w:rPr>
              <w:t>R0600/C0110</w:t>
            </w:r>
            <w:del w:id="6337" w:author="Author">
              <w:r w:rsidRPr="00711388" w:rsidDel="003323F0">
                <w:rPr>
                  <w:lang w:val="en-GB"/>
                </w:rPr>
                <w:delText xml:space="preserve">  </w:delText>
              </w:r>
            </w:del>
            <w:ins w:id="6338" w:author="Author">
              <w:r w:rsidR="003323F0">
                <w:rPr>
                  <w:lang w:val="en-GB"/>
                </w:rPr>
                <w:t xml:space="preserve"> </w:t>
              </w:r>
            </w:ins>
          </w:p>
        </w:tc>
        <w:tc>
          <w:tcPr>
            <w:tcW w:w="2523" w:type="dxa"/>
            <w:tcBorders>
              <w:top w:val="nil"/>
              <w:left w:val="nil"/>
              <w:bottom w:val="single" w:sz="4" w:space="0" w:color="auto"/>
              <w:right w:val="single" w:sz="4" w:space="0" w:color="auto"/>
            </w:tcBorders>
            <w:shd w:val="clear" w:color="auto" w:fill="auto"/>
            <w:noWrap/>
            <w:tcPrChange w:id="6339" w:author="Author">
              <w:tcPr>
                <w:tcW w:w="2103" w:type="dxa"/>
                <w:tcBorders>
                  <w:top w:val="nil"/>
                  <w:left w:val="nil"/>
                  <w:bottom w:val="single" w:sz="4" w:space="0" w:color="auto"/>
                  <w:right w:val="single" w:sz="4" w:space="0" w:color="auto"/>
                </w:tcBorders>
                <w:shd w:val="clear" w:color="auto" w:fill="auto"/>
                <w:noWrap/>
              </w:tcPr>
            </w:tcPrChange>
          </w:tcPr>
          <w:p w14:paraId="3C0D80DA" w14:textId="5CCA87E2" w:rsidR="00872AFE" w:rsidRPr="00711388" w:rsidRDefault="00872AFE" w:rsidP="00567869">
            <w:pPr>
              <w:jc w:val="left"/>
              <w:rPr>
                <w:lang w:val="en-GB"/>
              </w:rPr>
            </w:pPr>
            <w:r w:rsidRPr="00711388">
              <w:rPr>
                <w:lang w:val="en-GB"/>
              </w:rPr>
              <w:t>DTA Before the shock</w:t>
            </w:r>
            <w:del w:id="6340" w:author="Author">
              <w:r w:rsidRPr="00711388" w:rsidDel="003323F0">
                <w:rPr>
                  <w:lang w:val="en-GB"/>
                </w:rPr>
                <w:delText xml:space="preserve">  </w:delText>
              </w:r>
            </w:del>
            <w:ins w:id="6341" w:author="Author">
              <w:r w:rsidR="003323F0">
                <w:rPr>
                  <w:lang w:val="en-GB"/>
                </w:rPr>
                <w:t xml:space="preserve"> </w:t>
              </w:r>
            </w:ins>
          </w:p>
        </w:tc>
        <w:tc>
          <w:tcPr>
            <w:tcW w:w="2594" w:type="dxa"/>
            <w:tcBorders>
              <w:top w:val="nil"/>
              <w:left w:val="nil"/>
              <w:bottom w:val="single" w:sz="4" w:space="0" w:color="auto"/>
              <w:right w:val="single" w:sz="4" w:space="0" w:color="auto"/>
            </w:tcBorders>
            <w:shd w:val="clear" w:color="auto" w:fill="auto"/>
            <w:noWrap/>
            <w:tcPrChange w:id="6342" w:author="Author">
              <w:tcPr>
                <w:tcW w:w="4701" w:type="dxa"/>
                <w:gridSpan w:val="2"/>
                <w:tcBorders>
                  <w:top w:val="nil"/>
                  <w:left w:val="nil"/>
                  <w:bottom w:val="single" w:sz="4" w:space="0" w:color="auto"/>
                  <w:right w:val="single" w:sz="4" w:space="0" w:color="auto"/>
                </w:tcBorders>
                <w:shd w:val="clear" w:color="auto" w:fill="auto"/>
                <w:noWrap/>
              </w:tcPr>
            </w:tcPrChange>
          </w:tcPr>
          <w:p w14:paraId="6D14EF27" w14:textId="77777777" w:rsidR="00872AFE" w:rsidRPr="00711388" w:rsidRDefault="00872AFE" w:rsidP="00567869">
            <w:pPr>
              <w:pStyle w:val="NormalLeft"/>
              <w:rPr>
                <w:lang w:val="en-GB"/>
              </w:rPr>
            </w:pPr>
            <w:r w:rsidRPr="00711388">
              <w:rPr>
                <w:lang w:val="en-GB"/>
              </w:rPr>
              <w:t>Total amount of the Deferred Tax Assets (DTA) in the balance-sheet using Solvency II valuation before the instantaneous loss described in Article 207(1) and (2) of Delegated Regulation (EU) 2015/35. The DTA amount of this cell shall be consistent with the value in the cell R0040/C0010 in S.02.01.</w:t>
            </w:r>
          </w:p>
        </w:tc>
      </w:tr>
      <w:tr w:rsidR="00872AFE" w:rsidRPr="00711388" w14:paraId="70968A0F" w14:textId="77777777" w:rsidTr="00E50019">
        <w:trPr>
          <w:trHeight w:val="300"/>
          <w:trPrChange w:id="6343"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344"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26735E05" w14:textId="60CBC650" w:rsidR="00872AFE" w:rsidRPr="00711388" w:rsidRDefault="00872AFE" w:rsidP="00567869">
            <w:pPr>
              <w:jc w:val="left"/>
              <w:rPr>
                <w:lang w:val="en-GB"/>
              </w:rPr>
            </w:pPr>
            <w:r w:rsidRPr="00711388">
              <w:rPr>
                <w:lang w:val="en-GB"/>
              </w:rPr>
              <w:t>R0600/C0120</w:t>
            </w:r>
            <w:del w:id="6345" w:author="Author">
              <w:r w:rsidRPr="00711388" w:rsidDel="003323F0">
                <w:rPr>
                  <w:lang w:val="en-GB"/>
                </w:rPr>
                <w:delText xml:space="preserve">  </w:delText>
              </w:r>
            </w:del>
            <w:ins w:id="6346"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347"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32EAA150" w14:textId="0483C368" w:rsidR="00872AFE" w:rsidRPr="00711388" w:rsidRDefault="00872AFE" w:rsidP="00567869">
            <w:pPr>
              <w:jc w:val="left"/>
              <w:rPr>
                <w:lang w:val="en-GB"/>
              </w:rPr>
            </w:pPr>
            <w:r w:rsidRPr="00711388">
              <w:rPr>
                <w:lang w:val="en-GB"/>
              </w:rPr>
              <w:t>DTA After the shock</w:t>
            </w:r>
            <w:del w:id="6348" w:author="Author">
              <w:r w:rsidRPr="00711388" w:rsidDel="003323F0">
                <w:rPr>
                  <w:lang w:val="en-GB"/>
                </w:rPr>
                <w:delText xml:space="preserve">  </w:delText>
              </w:r>
            </w:del>
            <w:ins w:id="6349"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350"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6E3B3614" w14:textId="77777777" w:rsidR="00872AFE" w:rsidRPr="00711388" w:rsidRDefault="00872AFE" w:rsidP="00567869">
            <w:pPr>
              <w:pStyle w:val="NormalLeft"/>
              <w:rPr>
                <w:lang w:val="en-GB"/>
              </w:rPr>
            </w:pPr>
            <w:r w:rsidRPr="00711388">
              <w:rPr>
                <w:lang w:val="en-GB"/>
              </w:rPr>
              <w:t xml:space="preserve">Total amount/estimate of the Deferred Tax Assets (DTA) if a balance-sheet </w:t>
            </w:r>
            <w:r w:rsidRPr="00711388">
              <w:rPr>
                <w:lang w:val="en-GB"/>
              </w:rPr>
              <w:lastRenderedPageBreak/>
              <w:t>using Solvency II valuation was set up after the instantaneous loss, as provided for in Article 207(1) and (2) of Delegated Regulation (EU) 2015/35. This cell shall be left blank where R0590/C0109 is filled with ‘1-Yes’.</w:t>
            </w:r>
          </w:p>
        </w:tc>
      </w:tr>
      <w:tr w:rsidR="00872AFE" w:rsidRPr="00711388" w14:paraId="0932AAFE" w14:textId="77777777" w:rsidTr="00E50019">
        <w:trPr>
          <w:trHeight w:val="300"/>
          <w:trPrChange w:id="6351"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352"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5A3B57C2" w14:textId="4DEC262D" w:rsidR="00872AFE" w:rsidRPr="00711388" w:rsidRDefault="00872AFE" w:rsidP="00567869">
            <w:pPr>
              <w:jc w:val="left"/>
              <w:rPr>
                <w:lang w:val="en-GB"/>
              </w:rPr>
            </w:pPr>
            <w:r w:rsidRPr="00711388">
              <w:rPr>
                <w:lang w:val="en-GB"/>
              </w:rPr>
              <w:lastRenderedPageBreak/>
              <w:t>R0610/C0110</w:t>
            </w:r>
            <w:del w:id="6353" w:author="Author">
              <w:r w:rsidRPr="00711388" w:rsidDel="003323F0">
                <w:rPr>
                  <w:lang w:val="en-GB"/>
                </w:rPr>
                <w:delText xml:space="preserve">  </w:delText>
              </w:r>
            </w:del>
            <w:ins w:id="6354"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355"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31A2A67D" w14:textId="77816B6E" w:rsidR="00872AFE" w:rsidRPr="00711388" w:rsidRDefault="00872AFE" w:rsidP="00567869">
            <w:pPr>
              <w:jc w:val="left"/>
              <w:rPr>
                <w:lang w:val="en-GB"/>
              </w:rPr>
            </w:pPr>
            <w:r w:rsidRPr="00711388">
              <w:rPr>
                <w:lang w:val="en-GB"/>
              </w:rPr>
              <w:t>DTA carry forward - Before the shock</w:t>
            </w:r>
            <w:del w:id="6356" w:author="Author">
              <w:r w:rsidRPr="00711388" w:rsidDel="003323F0">
                <w:rPr>
                  <w:lang w:val="en-GB"/>
                </w:rPr>
                <w:delText xml:space="preserve">  </w:delText>
              </w:r>
            </w:del>
            <w:ins w:id="6357"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358"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47D9CA4C" w14:textId="77777777" w:rsidR="00872AFE" w:rsidRPr="00711388" w:rsidRDefault="00872AFE" w:rsidP="00567869">
            <w:pPr>
              <w:pStyle w:val="NormalLeft"/>
              <w:rPr>
                <w:lang w:val="en-GB"/>
              </w:rPr>
            </w:pPr>
            <w:r w:rsidRPr="00711388">
              <w:rPr>
                <w:lang w:val="en-GB"/>
              </w:rPr>
              <w:t>Amount of deferred tax assets (DTA) in the balance-sheet using Solvency II valuation due to carry forward of previous loses or tax deductions before the instantaneous loss described in Article 207(1) and (2) of Delegated Regulation (EU) 2015/35.</w:t>
            </w:r>
          </w:p>
        </w:tc>
      </w:tr>
      <w:tr w:rsidR="00872AFE" w:rsidRPr="00711388" w14:paraId="6D742F5A" w14:textId="77777777" w:rsidTr="00E50019">
        <w:trPr>
          <w:trHeight w:val="300"/>
          <w:trPrChange w:id="6359"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360"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77D67C88" w14:textId="3B03480F" w:rsidR="00872AFE" w:rsidRPr="00711388" w:rsidRDefault="00872AFE" w:rsidP="00567869">
            <w:pPr>
              <w:jc w:val="left"/>
              <w:rPr>
                <w:lang w:val="en-GB"/>
              </w:rPr>
            </w:pPr>
            <w:r w:rsidRPr="00711388">
              <w:rPr>
                <w:lang w:val="en-GB"/>
              </w:rPr>
              <w:t>R0610/C0120</w:t>
            </w:r>
            <w:del w:id="6361" w:author="Author">
              <w:r w:rsidRPr="00711388" w:rsidDel="003323F0">
                <w:rPr>
                  <w:lang w:val="en-GB"/>
                </w:rPr>
                <w:delText xml:space="preserve">  </w:delText>
              </w:r>
            </w:del>
            <w:ins w:id="6362"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363"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7A745853" w14:textId="77777777" w:rsidR="00872AFE" w:rsidRPr="00711388" w:rsidRDefault="00872AFE" w:rsidP="00567869">
            <w:pPr>
              <w:jc w:val="left"/>
              <w:rPr>
                <w:lang w:val="en-GB"/>
              </w:rPr>
            </w:pPr>
            <w:r w:rsidRPr="00711388">
              <w:rPr>
                <w:lang w:val="en-GB"/>
              </w:rPr>
              <w:t xml:space="preserve">DTA carry forward - After the shock </w:t>
            </w:r>
          </w:p>
        </w:tc>
        <w:tc>
          <w:tcPr>
            <w:tcW w:w="2594" w:type="dxa"/>
            <w:tcBorders>
              <w:top w:val="single" w:sz="4" w:space="0" w:color="auto"/>
              <w:left w:val="nil"/>
              <w:bottom w:val="single" w:sz="4" w:space="0" w:color="auto"/>
              <w:right w:val="single" w:sz="4" w:space="0" w:color="auto"/>
            </w:tcBorders>
            <w:shd w:val="clear" w:color="auto" w:fill="auto"/>
            <w:noWrap/>
            <w:tcPrChange w:id="6364"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5C6D7025" w14:textId="77777777" w:rsidR="00872AFE" w:rsidRPr="00711388" w:rsidRDefault="00872AFE" w:rsidP="00567869">
            <w:pPr>
              <w:pStyle w:val="NormalLeft"/>
              <w:rPr>
                <w:lang w:val="en-GB"/>
              </w:rPr>
            </w:pPr>
            <w:r w:rsidRPr="00711388">
              <w:rPr>
                <w:lang w:val="en-GB"/>
              </w:rPr>
              <w:t>Amount/estimate of deferred tax assets (DTA) due to carry forward of previous loses or tax deductions if a balance-sheet using Solvency II valuation was set up after the instantaneous loss, as provided for in Article 207(1) and (2) of Delegated Regulation (EU) 2015/35. This cell shall be left blank where R0590/C0109 is filled with ‘1-Yes’.</w:t>
            </w:r>
          </w:p>
        </w:tc>
      </w:tr>
      <w:tr w:rsidR="00872AFE" w:rsidRPr="00711388" w14:paraId="1CDB3EAC" w14:textId="77777777" w:rsidTr="00E50019">
        <w:trPr>
          <w:trHeight w:val="300"/>
          <w:trPrChange w:id="6365"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366"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1D498FD3" w14:textId="07F02CE9" w:rsidR="00872AFE" w:rsidRPr="00711388" w:rsidRDefault="00872AFE" w:rsidP="00567869">
            <w:pPr>
              <w:jc w:val="left"/>
              <w:rPr>
                <w:lang w:val="en-GB"/>
              </w:rPr>
            </w:pPr>
            <w:r w:rsidRPr="00711388">
              <w:rPr>
                <w:lang w:val="en-GB"/>
              </w:rPr>
              <w:t>R0620/C0110</w:t>
            </w:r>
            <w:del w:id="6367" w:author="Author">
              <w:r w:rsidRPr="00711388" w:rsidDel="003323F0">
                <w:rPr>
                  <w:lang w:val="en-GB"/>
                </w:rPr>
                <w:delText xml:space="preserve">  </w:delText>
              </w:r>
            </w:del>
            <w:ins w:id="6368"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369"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2A1F5C82" w14:textId="23F7A8BC" w:rsidR="00872AFE" w:rsidRPr="00711388" w:rsidRDefault="00872AFE" w:rsidP="00567869">
            <w:pPr>
              <w:jc w:val="left"/>
              <w:rPr>
                <w:lang w:val="en-GB"/>
              </w:rPr>
            </w:pPr>
            <w:r w:rsidRPr="00711388">
              <w:rPr>
                <w:lang w:val="en-GB"/>
              </w:rPr>
              <w:t>DTA due to deductible temporary differences - Before the shock</w:t>
            </w:r>
            <w:del w:id="6370" w:author="Author">
              <w:r w:rsidRPr="00711388" w:rsidDel="003323F0">
                <w:rPr>
                  <w:lang w:val="en-GB"/>
                </w:rPr>
                <w:delText xml:space="preserve">  </w:delText>
              </w:r>
            </w:del>
            <w:ins w:id="6371"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372"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102CAC50" w14:textId="77777777" w:rsidR="00872AFE" w:rsidRPr="00711388" w:rsidRDefault="00872AFE" w:rsidP="00567869">
            <w:pPr>
              <w:pStyle w:val="NormalLeft"/>
              <w:rPr>
                <w:lang w:val="en-GB"/>
              </w:rPr>
            </w:pPr>
            <w:r w:rsidRPr="00711388">
              <w:rPr>
                <w:lang w:val="en-GB"/>
              </w:rPr>
              <w:t xml:space="preserve">Amount of deferred tax assets (DTA) in the balance-sheet using Solvency II valuation due to differences between the Solvency II valuation of an asset or liability and its tax base before the instantaneous loss described in Article 207(1) </w:t>
            </w:r>
            <w:r w:rsidRPr="00711388">
              <w:rPr>
                <w:lang w:val="en-GB"/>
              </w:rPr>
              <w:lastRenderedPageBreak/>
              <w:t>and (2) of Delegated Regulation (EU) 2015/35.</w:t>
            </w:r>
          </w:p>
        </w:tc>
      </w:tr>
      <w:tr w:rsidR="00872AFE" w:rsidRPr="00711388" w14:paraId="687AC8CE" w14:textId="77777777" w:rsidTr="00E50019">
        <w:trPr>
          <w:trHeight w:val="300"/>
          <w:trPrChange w:id="6373"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374"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22001C83" w14:textId="6F10EFB6" w:rsidR="00872AFE" w:rsidRPr="00711388" w:rsidRDefault="00872AFE" w:rsidP="00567869">
            <w:pPr>
              <w:jc w:val="left"/>
              <w:rPr>
                <w:lang w:val="en-GB"/>
              </w:rPr>
            </w:pPr>
            <w:r w:rsidRPr="00711388">
              <w:rPr>
                <w:lang w:val="en-GB"/>
              </w:rPr>
              <w:lastRenderedPageBreak/>
              <w:t>R0620/C0120</w:t>
            </w:r>
            <w:del w:id="6375" w:author="Author">
              <w:r w:rsidRPr="00711388" w:rsidDel="003323F0">
                <w:rPr>
                  <w:lang w:val="en-GB"/>
                </w:rPr>
                <w:delText xml:space="preserve">  </w:delText>
              </w:r>
            </w:del>
            <w:ins w:id="6376"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377"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795280C3" w14:textId="77C91AE4" w:rsidR="00872AFE" w:rsidRPr="00711388" w:rsidRDefault="00872AFE" w:rsidP="00567869">
            <w:pPr>
              <w:jc w:val="left"/>
              <w:rPr>
                <w:lang w:val="en-GB"/>
              </w:rPr>
            </w:pPr>
            <w:r w:rsidRPr="00711388">
              <w:rPr>
                <w:lang w:val="en-GB"/>
              </w:rPr>
              <w:t>DTA due to deductible temporary differences - After the shock</w:t>
            </w:r>
            <w:del w:id="6378" w:author="Author">
              <w:r w:rsidRPr="00711388" w:rsidDel="003323F0">
                <w:rPr>
                  <w:lang w:val="en-GB"/>
                </w:rPr>
                <w:delText xml:space="preserve">  </w:delText>
              </w:r>
            </w:del>
            <w:ins w:id="6379"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380"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6D22BB5D" w14:textId="77777777" w:rsidR="00872AFE" w:rsidRPr="00711388" w:rsidRDefault="00872AFE" w:rsidP="00567869">
            <w:pPr>
              <w:pStyle w:val="NormalLeft"/>
              <w:rPr>
                <w:lang w:val="en-GB"/>
              </w:rPr>
            </w:pPr>
            <w:r w:rsidRPr="00711388">
              <w:rPr>
                <w:lang w:val="en-GB"/>
              </w:rPr>
              <w:t>Amount/estimate of deferred tax assets (DTA) due to differences between the Solvency II valuation of an asset or liability and its tax base if a balance-sheet using Solvency II valuation was set up after the instantaneous loss, as provided for in Article 207(1) and (2) of Delegated Regulation (EU) 2015/35. This cell shall be left blank where R0590/C0109 is filled with ‘1-Yes’.</w:t>
            </w:r>
          </w:p>
        </w:tc>
      </w:tr>
      <w:tr w:rsidR="00872AFE" w:rsidRPr="00711388" w14:paraId="4BCF713A" w14:textId="77777777" w:rsidTr="00E50019">
        <w:trPr>
          <w:trHeight w:val="300"/>
          <w:trPrChange w:id="6381"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382"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497687F0" w14:textId="79198DBE" w:rsidR="00872AFE" w:rsidRPr="00711388" w:rsidRDefault="00872AFE" w:rsidP="00567869">
            <w:pPr>
              <w:jc w:val="left"/>
              <w:rPr>
                <w:lang w:val="en-GB"/>
              </w:rPr>
            </w:pPr>
            <w:r w:rsidRPr="00711388">
              <w:rPr>
                <w:lang w:val="en-GB"/>
              </w:rPr>
              <w:t>R0630/C0110</w:t>
            </w:r>
            <w:del w:id="6383" w:author="Author">
              <w:r w:rsidRPr="00711388" w:rsidDel="003323F0">
                <w:rPr>
                  <w:lang w:val="en-GB"/>
                </w:rPr>
                <w:delText xml:space="preserve">  </w:delText>
              </w:r>
            </w:del>
            <w:ins w:id="6384"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385"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6349DAC0" w14:textId="645FA809" w:rsidR="00872AFE" w:rsidRPr="00711388" w:rsidRDefault="00872AFE" w:rsidP="00567869">
            <w:pPr>
              <w:jc w:val="left"/>
              <w:rPr>
                <w:lang w:val="en-GB"/>
              </w:rPr>
            </w:pPr>
            <w:r w:rsidRPr="00711388">
              <w:rPr>
                <w:lang w:val="en-GB"/>
              </w:rPr>
              <w:t>DTL - Before the shock</w:t>
            </w:r>
            <w:del w:id="6386" w:author="Author">
              <w:r w:rsidRPr="00711388" w:rsidDel="003323F0">
                <w:rPr>
                  <w:lang w:val="en-GB"/>
                </w:rPr>
                <w:delText xml:space="preserve">  </w:delText>
              </w:r>
            </w:del>
            <w:ins w:id="6387"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388"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2359EC6A" w14:textId="77777777" w:rsidR="00872AFE" w:rsidRPr="00711388" w:rsidRDefault="00872AFE" w:rsidP="00567869">
            <w:pPr>
              <w:pStyle w:val="NormalLeft"/>
              <w:rPr>
                <w:lang w:val="en-GB"/>
              </w:rPr>
            </w:pPr>
            <w:r w:rsidRPr="00711388">
              <w:rPr>
                <w:lang w:val="en-GB"/>
              </w:rPr>
              <w:t>Amount of Deferred Tax Liabilities (DTL) in balance-sheet using Solvency II valuation before the instantaneous loss described in Article 207(1) and (2) of Delegated Regulation (EU) 2015/35. The DTL amount of this cell shall be consistent with the value in the cell R0780/C0010 in S.02.01.</w:t>
            </w:r>
          </w:p>
        </w:tc>
      </w:tr>
      <w:tr w:rsidR="00872AFE" w:rsidRPr="00711388" w14:paraId="4CE7BB11" w14:textId="77777777" w:rsidTr="00E50019">
        <w:trPr>
          <w:trHeight w:val="300"/>
          <w:trPrChange w:id="6389"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390"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7037AC4A" w14:textId="44BE3E68" w:rsidR="00872AFE" w:rsidRPr="00711388" w:rsidRDefault="00872AFE" w:rsidP="00567869">
            <w:pPr>
              <w:jc w:val="left"/>
              <w:rPr>
                <w:lang w:val="en-GB"/>
              </w:rPr>
            </w:pPr>
            <w:r w:rsidRPr="00711388">
              <w:rPr>
                <w:lang w:val="en-GB"/>
              </w:rPr>
              <w:t>R0630/C0120</w:t>
            </w:r>
            <w:del w:id="6391" w:author="Author">
              <w:r w:rsidRPr="00711388" w:rsidDel="003323F0">
                <w:rPr>
                  <w:lang w:val="en-GB"/>
                </w:rPr>
                <w:delText xml:space="preserve">  </w:delText>
              </w:r>
            </w:del>
            <w:ins w:id="6392"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393"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22D97424" w14:textId="516CED27" w:rsidR="00872AFE" w:rsidRPr="00711388" w:rsidRDefault="00872AFE" w:rsidP="00567869">
            <w:pPr>
              <w:jc w:val="left"/>
              <w:rPr>
                <w:lang w:val="en-GB"/>
              </w:rPr>
            </w:pPr>
            <w:r w:rsidRPr="00711388">
              <w:rPr>
                <w:lang w:val="en-GB"/>
              </w:rPr>
              <w:t>DTL - After the shock</w:t>
            </w:r>
            <w:del w:id="6394" w:author="Author">
              <w:r w:rsidRPr="00711388" w:rsidDel="003323F0">
                <w:rPr>
                  <w:lang w:val="en-GB"/>
                </w:rPr>
                <w:delText xml:space="preserve">  </w:delText>
              </w:r>
            </w:del>
            <w:ins w:id="6395"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396"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0B495A3B" w14:textId="77777777" w:rsidR="00872AFE" w:rsidRPr="00711388" w:rsidRDefault="00872AFE" w:rsidP="00567869">
            <w:pPr>
              <w:pStyle w:val="NormalLeft"/>
              <w:rPr>
                <w:lang w:val="en-GB"/>
              </w:rPr>
            </w:pPr>
            <w:r w:rsidRPr="00711388">
              <w:rPr>
                <w:lang w:val="en-GB"/>
              </w:rPr>
              <w:t>Amount/estimate of Deferred Tax Liabilities (DTL) if a balance-sheet using Solvency II valuation was set up after the instantaneous loss, as provided for in Article 207(1) and (2) of Delegated Regulation (EU) 2015/35.</w:t>
            </w:r>
          </w:p>
          <w:p w14:paraId="1817320C" w14:textId="77777777" w:rsidR="00872AFE" w:rsidRPr="00711388" w:rsidRDefault="00872AFE" w:rsidP="00567869">
            <w:pPr>
              <w:pStyle w:val="NormalLeft"/>
              <w:rPr>
                <w:lang w:val="en-GB"/>
              </w:rPr>
            </w:pPr>
            <w:r w:rsidRPr="00711388">
              <w:rPr>
                <w:lang w:val="en-GB"/>
              </w:rPr>
              <w:t>This cell shall be left blank in case of an average tax rate approach and where R0590/C0109 is filled with ‘1-Yes’.</w:t>
            </w:r>
          </w:p>
        </w:tc>
      </w:tr>
      <w:tr w:rsidR="00872AFE" w:rsidRPr="00711388" w14:paraId="490F6F26" w14:textId="77777777" w:rsidTr="00E50019">
        <w:trPr>
          <w:trHeight w:val="300"/>
          <w:trPrChange w:id="6397"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398"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71006AAB" w14:textId="5AD2D50C" w:rsidR="00872AFE" w:rsidRPr="00711388" w:rsidRDefault="00872AFE" w:rsidP="00567869">
            <w:pPr>
              <w:jc w:val="left"/>
              <w:rPr>
                <w:lang w:val="en-GB"/>
              </w:rPr>
            </w:pPr>
            <w:r w:rsidRPr="00711388">
              <w:rPr>
                <w:lang w:val="en-GB"/>
              </w:rPr>
              <w:lastRenderedPageBreak/>
              <w:t>R0640/C0130</w:t>
            </w:r>
            <w:del w:id="6399" w:author="Author">
              <w:r w:rsidRPr="00711388" w:rsidDel="003323F0">
                <w:rPr>
                  <w:lang w:val="en-GB"/>
                </w:rPr>
                <w:delText xml:space="preserve">  </w:delText>
              </w:r>
            </w:del>
            <w:ins w:id="6400"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401"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380906C0" w14:textId="65440C11" w:rsidR="00872AFE" w:rsidRPr="00711388" w:rsidRDefault="00872AFE" w:rsidP="00567869">
            <w:pPr>
              <w:jc w:val="left"/>
              <w:rPr>
                <w:lang w:val="en-GB"/>
              </w:rPr>
            </w:pPr>
            <w:r w:rsidRPr="00711388">
              <w:rPr>
                <w:lang w:val="en-GB"/>
              </w:rPr>
              <w:t>Amount/estimate of LAC DT</w:t>
            </w:r>
            <w:del w:id="6402" w:author="Author">
              <w:r w:rsidRPr="00711388" w:rsidDel="003323F0">
                <w:rPr>
                  <w:lang w:val="en-GB"/>
                </w:rPr>
                <w:delText xml:space="preserve">  </w:delText>
              </w:r>
            </w:del>
            <w:ins w:id="6403"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404"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4D54CB7E" w14:textId="77777777" w:rsidR="00872AFE" w:rsidRPr="00711388" w:rsidRDefault="00872AFE" w:rsidP="00567869">
            <w:pPr>
              <w:rPr>
                <w:lang w:val="en-GB"/>
              </w:rPr>
            </w:pPr>
            <w:r w:rsidRPr="00711388">
              <w:rPr>
                <w:lang w:val="en-GB"/>
              </w:rPr>
              <w:t>Amount/estimate of loss-absorbing capacity of deferred taxes, calculated in accordance with Article 207 of Delegated Regulation (EU) 2015/35. The LAC amount of this cell shall be the same as the value in the cell R0310/C0100 in S.25.05.01.</w:t>
            </w:r>
          </w:p>
        </w:tc>
      </w:tr>
      <w:tr w:rsidR="00872AFE" w:rsidRPr="00711388" w14:paraId="644BDC6A" w14:textId="77777777" w:rsidTr="00E50019">
        <w:trPr>
          <w:trHeight w:val="300"/>
          <w:trPrChange w:id="6405"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406"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7027DE7E" w14:textId="7E8FD8CA" w:rsidR="00872AFE" w:rsidRPr="00711388" w:rsidRDefault="00872AFE" w:rsidP="00567869">
            <w:pPr>
              <w:jc w:val="left"/>
              <w:rPr>
                <w:lang w:val="en-GB"/>
              </w:rPr>
            </w:pPr>
            <w:r w:rsidRPr="00711388">
              <w:rPr>
                <w:lang w:val="en-GB"/>
              </w:rPr>
              <w:t>R0650/C0130</w:t>
            </w:r>
            <w:del w:id="6407" w:author="Author">
              <w:r w:rsidRPr="00711388" w:rsidDel="003323F0">
                <w:rPr>
                  <w:lang w:val="en-GB"/>
                </w:rPr>
                <w:delText xml:space="preserve">  </w:delText>
              </w:r>
            </w:del>
            <w:ins w:id="6408"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409"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448F71DF" w14:textId="6F7CBDCF" w:rsidR="00872AFE" w:rsidRPr="00711388" w:rsidRDefault="00872AFE" w:rsidP="00567869">
            <w:pPr>
              <w:jc w:val="left"/>
              <w:rPr>
                <w:lang w:val="en-GB"/>
              </w:rPr>
            </w:pPr>
            <w:r w:rsidRPr="00711388">
              <w:rPr>
                <w:lang w:val="en-GB"/>
              </w:rPr>
              <w:t>Amount/estimate of LAC DT justified by reversion of deferred tax liabilities</w:t>
            </w:r>
            <w:del w:id="6410" w:author="Author">
              <w:r w:rsidRPr="00711388" w:rsidDel="003323F0">
                <w:rPr>
                  <w:lang w:val="en-GB"/>
                </w:rPr>
                <w:delText xml:space="preserve">  </w:delText>
              </w:r>
            </w:del>
            <w:ins w:id="6411"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412"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4E1059A5" w14:textId="77777777" w:rsidR="00872AFE" w:rsidRPr="00711388" w:rsidRDefault="00872AFE" w:rsidP="00567869">
            <w:pPr>
              <w:rPr>
                <w:lang w:val="en-GB"/>
              </w:rPr>
            </w:pPr>
            <w:r w:rsidRPr="00711388">
              <w:rPr>
                <w:lang w:val="en-GB"/>
              </w:rPr>
              <w:t>Amount/estimate of loss-absorbing capacity of deferred taxes, calculated in accordance with Article 207 of Delegated Regulation (EU) 2015/35, justified by reversion of deferred tax liabilities.</w:t>
            </w:r>
          </w:p>
        </w:tc>
      </w:tr>
      <w:tr w:rsidR="00872AFE" w:rsidRPr="00711388" w14:paraId="044B0219" w14:textId="77777777" w:rsidTr="00E50019">
        <w:trPr>
          <w:trHeight w:val="300"/>
          <w:trPrChange w:id="6413"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414"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4D53C7AB" w14:textId="1F8A94EE" w:rsidR="00872AFE" w:rsidRPr="00711388" w:rsidRDefault="00872AFE" w:rsidP="00567869">
            <w:pPr>
              <w:jc w:val="left"/>
              <w:rPr>
                <w:lang w:val="en-GB"/>
              </w:rPr>
            </w:pPr>
            <w:r w:rsidRPr="00711388">
              <w:rPr>
                <w:lang w:val="en-GB"/>
              </w:rPr>
              <w:t>R0660/C0130</w:t>
            </w:r>
            <w:del w:id="6415" w:author="Author">
              <w:r w:rsidRPr="00711388" w:rsidDel="003323F0">
                <w:rPr>
                  <w:lang w:val="en-GB"/>
                </w:rPr>
                <w:delText xml:space="preserve">  </w:delText>
              </w:r>
            </w:del>
            <w:ins w:id="6416"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417"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221FB9F3" w14:textId="77777777" w:rsidR="00872AFE" w:rsidRPr="00711388" w:rsidRDefault="00872AFE" w:rsidP="00567869">
            <w:pPr>
              <w:jc w:val="left"/>
              <w:rPr>
                <w:lang w:val="en-GB"/>
              </w:rPr>
            </w:pPr>
            <w:r w:rsidRPr="00711388">
              <w:rPr>
                <w:lang w:val="en-GB"/>
              </w:rPr>
              <w:t>Amount/estimate of LAC DT justified by reference to probable future taxable economic profit</w:t>
            </w:r>
          </w:p>
        </w:tc>
        <w:tc>
          <w:tcPr>
            <w:tcW w:w="2594" w:type="dxa"/>
            <w:tcBorders>
              <w:top w:val="single" w:sz="4" w:space="0" w:color="auto"/>
              <w:left w:val="nil"/>
              <w:bottom w:val="single" w:sz="4" w:space="0" w:color="auto"/>
              <w:right w:val="single" w:sz="4" w:space="0" w:color="auto"/>
            </w:tcBorders>
            <w:shd w:val="clear" w:color="auto" w:fill="auto"/>
            <w:noWrap/>
            <w:tcPrChange w:id="6418"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362D560D" w14:textId="77777777" w:rsidR="00872AFE" w:rsidRPr="00711388" w:rsidRDefault="00872AFE" w:rsidP="00567869">
            <w:pPr>
              <w:rPr>
                <w:lang w:val="en-GB"/>
              </w:rPr>
            </w:pPr>
            <w:r w:rsidRPr="00711388">
              <w:rPr>
                <w:lang w:val="en-GB"/>
              </w:rPr>
              <w:t>Amount/estimate of loss-absorbing capacity of deferred taxes, calculated in accordance with Article 207 of Delegated Regulation (EU) 2015/35, justified by reference to probable future taxable economic profit.</w:t>
            </w:r>
          </w:p>
        </w:tc>
      </w:tr>
      <w:tr w:rsidR="00872AFE" w:rsidRPr="00711388" w14:paraId="7FD8CD8F" w14:textId="77777777" w:rsidTr="00E50019">
        <w:trPr>
          <w:trHeight w:val="300"/>
          <w:trPrChange w:id="6419"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420"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4C9C3699" w14:textId="22802323" w:rsidR="00872AFE" w:rsidRPr="00711388" w:rsidRDefault="00872AFE" w:rsidP="00567869">
            <w:pPr>
              <w:jc w:val="left"/>
              <w:rPr>
                <w:lang w:val="en-GB"/>
              </w:rPr>
            </w:pPr>
            <w:r w:rsidRPr="00711388">
              <w:rPr>
                <w:lang w:val="en-GB"/>
              </w:rPr>
              <w:t>R0670/C0130</w:t>
            </w:r>
            <w:del w:id="6421" w:author="Author">
              <w:r w:rsidRPr="00711388" w:rsidDel="003323F0">
                <w:rPr>
                  <w:lang w:val="en-GB"/>
                </w:rPr>
                <w:delText xml:space="preserve">  </w:delText>
              </w:r>
            </w:del>
            <w:ins w:id="6422"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423"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1FE76A4B" w14:textId="28D0C3CB" w:rsidR="00872AFE" w:rsidRPr="00711388" w:rsidRDefault="00872AFE" w:rsidP="00567869">
            <w:pPr>
              <w:jc w:val="left"/>
              <w:rPr>
                <w:lang w:val="en-GB"/>
              </w:rPr>
            </w:pPr>
            <w:r w:rsidRPr="00711388">
              <w:rPr>
                <w:lang w:val="en-GB"/>
              </w:rPr>
              <w:t>Amount/estimate of LAC DT justified by carry back, current year</w:t>
            </w:r>
            <w:del w:id="6424" w:author="Author">
              <w:r w:rsidRPr="00711388" w:rsidDel="003323F0">
                <w:rPr>
                  <w:lang w:val="en-GB"/>
                </w:rPr>
                <w:delText xml:space="preserve">  </w:delText>
              </w:r>
            </w:del>
            <w:ins w:id="6425"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426"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0BE58981" w14:textId="77777777" w:rsidR="00872AFE" w:rsidRPr="00711388" w:rsidRDefault="00872AFE" w:rsidP="00567869">
            <w:pPr>
              <w:rPr>
                <w:lang w:val="en-GB"/>
              </w:rPr>
            </w:pPr>
            <w:r w:rsidRPr="00711388">
              <w:rPr>
                <w:lang w:val="en-GB"/>
              </w:rPr>
              <w:t>Amount/estimate of loss-absorbing capacity of deferred taxes, calculated in accordance with Article 207 of Delegated Regulation (EU) 2015/35, justified by profits from past years. Amount of the losses allocated to the next year.</w:t>
            </w:r>
          </w:p>
        </w:tc>
      </w:tr>
      <w:tr w:rsidR="00872AFE" w:rsidRPr="00711388" w14:paraId="3B7AE3B9" w14:textId="77777777" w:rsidTr="00E50019">
        <w:trPr>
          <w:trHeight w:val="300"/>
          <w:trPrChange w:id="6427"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428"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3B52F3E4" w14:textId="6BF4008F" w:rsidR="00872AFE" w:rsidRPr="00711388" w:rsidRDefault="00872AFE" w:rsidP="00567869">
            <w:pPr>
              <w:jc w:val="left"/>
              <w:rPr>
                <w:lang w:val="en-GB"/>
              </w:rPr>
            </w:pPr>
            <w:r w:rsidRPr="00711388">
              <w:rPr>
                <w:lang w:val="en-GB"/>
              </w:rPr>
              <w:t>R0680/C0130</w:t>
            </w:r>
            <w:del w:id="6429" w:author="Author">
              <w:r w:rsidRPr="00711388" w:rsidDel="003323F0">
                <w:rPr>
                  <w:lang w:val="en-GB"/>
                </w:rPr>
                <w:delText xml:space="preserve">  </w:delText>
              </w:r>
            </w:del>
            <w:ins w:id="6430"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431"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78633EED" w14:textId="0AC66889" w:rsidR="00872AFE" w:rsidRPr="00711388" w:rsidRDefault="00872AFE" w:rsidP="00567869">
            <w:pPr>
              <w:jc w:val="left"/>
              <w:rPr>
                <w:lang w:val="en-GB"/>
              </w:rPr>
            </w:pPr>
            <w:r w:rsidRPr="00711388">
              <w:rPr>
                <w:lang w:val="en-GB"/>
              </w:rPr>
              <w:t>Amount/estimate of LAC DT justified by carry back, future years</w:t>
            </w:r>
            <w:del w:id="6432" w:author="Author">
              <w:r w:rsidRPr="00711388" w:rsidDel="003323F0">
                <w:rPr>
                  <w:lang w:val="en-GB"/>
                </w:rPr>
                <w:delText xml:space="preserve">  </w:delText>
              </w:r>
            </w:del>
            <w:ins w:id="6433"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434"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127206C8" w14:textId="77777777" w:rsidR="00872AFE" w:rsidRPr="00711388" w:rsidRDefault="00872AFE" w:rsidP="00567869">
            <w:pPr>
              <w:rPr>
                <w:lang w:val="en-GB"/>
              </w:rPr>
            </w:pPr>
            <w:r w:rsidRPr="00711388">
              <w:rPr>
                <w:lang w:val="en-GB"/>
              </w:rPr>
              <w:t>Amount/estimate of loss-absorbing capacity of deferred taxes, calculated in accordance with Article 207 of Delegated Regulation (EU) 2015/35, justified by profits from past years Amount of losses allocated to the years after next year.</w:t>
            </w:r>
          </w:p>
        </w:tc>
      </w:tr>
      <w:tr w:rsidR="00872AFE" w:rsidRPr="00711388" w14:paraId="7312A18E" w14:textId="77777777" w:rsidTr="00E50019">
        <w:trPr>
          <w:trHeight w:val="300"/>
          <w:trPrChange w:id="6435" w:author="Author">
            <w:trPr>
              <w:trHeight w:val="300"/>
            </w:trPr>
          </w:trPrChange>
        </w:trPr>
        <w:tc>
          <w:tcPr>
            <w:tcW w:w="3950" w:type="dxa"/>
            <w:tcBorders>
              <w:top w:val="single" w:sz="4" w:space="0" w:color="auto"/>
              <w:left w:val="single" w:sz="4" w:space="0" w:color="auto"/>
              <w:bottom w:val="single" w:sz="4" w:space="0" w:color="auto"/>
              <w:right w:val="single" w:sz="4" w:space="0" w:color="auto"/>
            </w:tcBorders>
            <w:shd w:val="clear" w:color="auto" w:fill="auto"/>
            <w:noWrap/>
            <w:tcPrChange w:id="6436" w:author="Author">
              <w:tcPr>
                <w:tcW w:w="2583" w:type="dxa"/>
                <w:tcBorders>
                  <w:top w:val="single" w:sz="4" w:space="0" w:color="auto"/>
                  <w:left w:val="single" w:sz="4" w:space="0" w:color="auto"/>
                  <w:bottom w:val="single" w:sz="4" w:space="0" w:color="auto"/>
                  <w:right w:val="single" w:sz="4" w:space="0" w:color="auto"/>
                </w:tcBorders>
                <w:shd w:val="clear" w:color="auto" w:fill="auto"/>
                <w:noWrap/>
              </w:tcPr>
            </w:tcPrChange>
          </w:tcPr>
          <w:p w14:paraId="747F0B78" w14:textId="78A50989" w:rsidR="00872AFE" w:rsidRPr="00711388" w:rsidRDefault="00872AFE" w:rsidP="00567869">
            <w:pPr>
              <w:jc w:val="left"/>
              <w:rPr>
                <w:lang w:val="en-GB"/>
              </w:rPr>
            </w:pPr>
            <w:r w:rsidRPr="00711388">
              <w:rPr>
                <w:lang w:val="en-GB"/>
              </w:rPr>
              <w:lastRenderedPageBreak/>
              <w:t>R0690/C0130</w:t>
            </w:r>
            <w:del w:id="6437" w:author="Author">
              <w:r w:rsidRPr="00711388" w:rsidDel="003323F0">
                <w:rPr>
                  <w:lang w:val="en-GB"/>
                </w:rPr>
                <w:delText xml:space="preserve">  </w:delText>
              </w:r>
            </w:del>
            <w:ins w:id="6438" w:author="Author">
              <w:r w:rsidR="003323F0">
                <w:rPr>
                  <w:lang w:val="en-GB"/>
                </w:rPr>
                <w:t xml:space="preserve"> </w:t>
              </w:r>
            </w:ins>
          </w:p>
        </w:tc>
        <w:tc>
          <w:tcPr>
            <w:tcW w:w="2523" w:type="dxa"/>
            <w:tcBorders>
              <w:top w:val="single" w:sz="4" w:space="0" w:color="auto"/>
              <w:left w:val="nil"/>
              <w:bottom w:val="single" w:sz="4" w:space="0" w:color="auto"/>
              <w:right w:val="single" w:sz="4" w:space="0" w:color="auto"/>
            </w:tcBorders>
            <w:shd w:val="clear" w:color="auto" w:fill="auto"/>
            <w:noWrap/>
            <w:tcPrChange w:id="6439" w:author="Author">
              <w:tcPr>
                <w:tcW w:w="2103" w:type="dxa"/>
                <w:tcBorders>
                  <w:top w:val="single" w:sz="4" w:space="0" w:color="auto"/>
                  <w:left w:val="nil"/>
                  <w:bottom w:val="single" w:sz="4" w:space="0" w:color="auto"/>
                  <w:right w:val="single" w:sz="4" w:space="0" w:color="auto"/>
                </w:tcBorders>
                <w:shd w:val="clear" w:color="auto" w:fill="auto"/>
                <w:noWrap/>
              </w:tcPr>
            </w:tcPrChange>
          </w:tcPr>
          <w:p w14:paraId="48E7DD93" w14:textId="6E6BCEB1" w:rsidR="00872AFE" w:rsidRPr="00711388" w:rsidRDefault="00872AFE" w:rsidP="00567869">
            <w:pPr>
              <w:jc w:val="left"/>
              <w:rPr>
                <w:lang w:val="en-GB"/>
              </w:rPr>
            </w:pPr>
            <w:r w:rsidRPr="00711388">
              <w:rPr>
                <w:lang w:val="en-GB"/>
              </w:rPr>
              <w:t>Amount/estimate of Maximum LAC DT</w:t>
            </w:r>
            <w:del w:id="6440" w:author="Author">
              <w:r w:rsidRPr="00711388" w:rsidDel="003323F0">
                <w:rPr>
                  <w:lang w:val="en-GB"/>
                </w:rPr>
                <w:delText xml:space="preserve">  </w:delText>
              </w:r>
            </w:del>
            <w:ins w:id="6441" w:author="Author">
              <w:r w:rsidR="003323F0">
                <w:rPr>
                  <w:lang w:val="en-GB"/>
                </w:rPr>
                <w:t xml:space="preserve"> </w:t>
              </w:r>
            </w:ins>
          </w:p>
        </w:tc>
        <w:tc>
          <w:tcPr>
            <w:tcW w:w="2594" w:type="dxa"/>
            <w:tcBorders>
              <w:top w:val="single" w:sz="4" w:space="0" w:color="auto"/>
              <w:left w:val="nil"/>
              <w:bottom w:val="single" w:sz="4" w:space="0" w:color="auto"/>
              <w:right w:val="single" w:sz="4" w:space="0" w:color="auto"/>
            </w:tcBorders>
            <w:shd w:val="clear" w:color="auto" w:fill="auto"/>
            <w:noWrap/>
            <w:tcPrChange w:id="6442" w:author="Author">
              <w:tcPr>
                <w:tcW w:w="4701" w:type="dxa"/>
                <w:gridSpan w:val="2"/>
                <w:tcBorders>
                  <w:top w:val="single" w:sz="4" w:space="0" w:color="auto"/>
                  <w:left w:val="nil"/>
                  <w:bottom w:val="single" w:sz="4" w:space="0" w:color="auto"/>
                  <w:right w:val="single" w:sz="4" w:space="0" w:color="auto"/>
                </w:tcBorders>
                <w:shd w:val="clear" w:color="auto" w:fill="auto"/>
                <w:noWrap/>
              </w:tcPr>
            </w:tcPrChange>
          </w:tcPr>
          <w:p w14:paraId="022C284C" w14:textId="77777777" w:rsidR="00872AFE" w:rsidRPr="00711388" w:rsidRDefault="00872AFE" w:rsidP="00567869">
            <w:pPr>
              <w:rPr>
                <w:lang w:val="en-GB"/>
              </w:rPr>
            </w:pPr>
            <w:r w:rsidRPr="00711388">
              <w:rPr>
                <w:lang w:val="en-GB"/>
              </w:rPr>
              <w:t>Maximum amount of loss-absorbing capacity of deferred taxes that could be available, before the assessment whether the increase in net deferred tax assets can be used for the purposes of the adjustment, as provided for in Article 207(2) of Delegated Regulation (EU) 2015/35.</w:t>
            </w:r>
          </w:p>
        </w:tc>
      </w:tr>
    </w:tbl>
    <w:p w14:paraId="2CCCBC66" w14:textId="77777777" w:rsidR="00872AFE" w:rsidRPr="00711388" w:rsidRDefault="00872AFE" w:rsidP="00872AFE">
      <w:pPr>
        <w:rPr>
          <w:lang w:val="en-GB"/>
        </w:rPr>
      </w:pPr>
    </w:p>
    <w:p w14:paraId="4564708B" w14:textId="763E77B2" w:rsidR="00872AFE" w:rsidRPr="00711388" w:rsidRDefault="00872AFE" w:rsidP="00872AFE">
      <w:pPr>
        <w:pStyle w:val="ManualHeading2"/>
        <w:ind w:left="851" w:hanging="851"/>
        <w:rPr>
          <w:lang w:val="en-GB"/>
        </w:rPr>
      </w:pPr>
      <w:r w:rsidRPr="00711388">
        <w:rPr>
          <w:i/>
          <w:iCs/>
          <w:lang w:val="en-GB"/>
        </w:rPr>
        <w:t xml:space="preserve">S.26.01 </w:t>
      </w:r>
      <w:r w:rsidR="00845F43" w:rsidRPr="00711388">
        <w:rPr>
          <w:i/>
          <w:iCs/>
          <w:lang w:val="en-GB"/>
        </w:rPr>
        <w:t>-</w:t>
      </w:r>
      <w:r w:rsidRPr="00711388">
        <w:rPr>
          <w:i/>
          <w:iCs/>
          <w:lang w:val="en-GB"/>
        </w:rPr>
        <w:t xml:space="preserve"> Solvency Capital Requirement </w:t>
      </w:r>
      <w:r w:rsidR="00845F43" w:rsidRPr="00711388">
        <w:rPr>
          <w:i/>
          <w:iCs/>
          <w:lang w:val="en-GB"/>
        </w:rPr>
        <w:t>-</w:t>
      </w:r>
      <w:r w:rsidRPr="00711388">
        <w:rPr>
          <w:i/>
          <w:iCs/>
          <w:lang w:val="en-GB"/>
        </w:rPr>
        <w:t xml:space="preserve"> Market risk</w:t>
      </w:r>
    </w:p>
    <w:p w14:paraId="393E5605" w14:textId="77777777" w:rsidR="00872AFE" w:rsidRPr="00711388" w:rsidRDefault="00872AFE" w:rsidP="00872AFE">
      <w:pPr>
        <w:rPr>
          <w:lang w:val="en-GB"/>
        </w:rPr>
      </w:pPr>
      <w:r w:rsidRPr="00711388">
        <w:rPr>
          <w:i/>
          <w:iCs/>
          <w:lang w:val="en-GB"/>
        </w:rPr>
        <w:t>General comments:</w:t>
      </w:r>
    </w:p>
    <w:p w14:paraId="2776C945" w14:textId="77777777" w:rsidR="00872AFE" w:rsidRPr="00711388" w:rsidRDefault="00872AFE" w:rsidP="00872AFE">
      <w:pPr>
        <w:rPr>
          <w:lang w:val="en-GB"/>
        </w:rPr>
      </w:pPr>
      <w:r w:rsidRPr="00711388">
        <w:rPr>
          <w:lang w:val="en-GB"/>
        </w:rPr>
        <w:t>This section relates to annual submission of information for individual entities, ring-fenced funds, matching adjustment portfolios and remaining part.</w:t>
      </w:r>
    </w:p>
    <w:p w14:paraId="13143289" w14:textId="56312358" w:rsidR="00872AFE" w:rsidRPr="00711388" w:rsidRDefault="00872AFE" w:rsidP="00872AFE">
      <w:pPr>
        <w:rPr>
          <w:lang w:val="en-GB"/>
        </w:rPr>
      </w:pPr>
      <w:r w:rsidRPr="00711388">
        <w:rPr>
          <w:lang w:val="en-GB"/>
        </w:rPr>
        <w:t>The template SR.26.01.01 has to be filled in for each ring</w:t>
      </w:r>
      <w:r w:rsidR="00711388" w:rsidRPr="00711388">
        <w:rPr>
          <w:lang w:val="en-GB"/>
        </w:rPr>
        <w:t>-</w:t>
      </w:r>
      <w:r w:rsidRPr="00711388">
        <w:rPr>
          <w:lang w:val="en-GB"/>
        </w:rPr>
        <w:t>fenced fund (RFF), each matching adjustment portfolio (MAP) and for the remaining part. However, where a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S.01.03.</w:t>
      </w:r>
    </w:p>
    <w:p w14:paraId="08E37CC7" w14:textId="77777777" w:rsidR="00872AFE" w:rsidRPr="00711388" w:rsidRDefault="00872AFE" w:rsidP="00872AFE">
      <w:pPr>
        <w:rPr>
          <w:lang w:val="en-GB"/>
        </w:rPr>
      </w:pPr>
      <w:r w:rsidRPr="00711388">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176" w:type="dxa"/>
        <w:tblLayout w:type="fixed"/>
        <w:tblLook w:val="0000" w:firstRow="0" w:lastRow="0" w:firstColumn="0" w:lastColumn="0" w:noHBand="0" w:noVBand="0"/>
      </w:tblPr>
      <w:tblGrid>
        <w:gridCol w:w="2203"/>
        <w:gridCol w:w="2844"/>
        <w:gridCol w:w="4129"/>
      </w:tblGrid>
      <w:tr w:rsidR="00872AFE" w:rsidRPr="00711388" w14:paraId="305E79FF" w14:textId="77777777" w:rsidTr="00567869">
        <w:tc>
          <w:tcPr>
            <w:tcW w:w="2203" w:type="dxa"/>
            <w:tcBorders>
              <w:top w:val="single" w:sz="2" w:space="0" w:color="auto"/>
              <w:left w:val="single" w:sz="2" w:space="0" w:color="auto"/>
              <w:bottom w:val="single" w:sz="2" w:space="0" w:color="auto"/>
              <w:right w:val="single" w:sz="2" w:space="0" w:color="auto"/>
            </w:tcBorders>
          </w:tcPr>
          <w:p w14:paraId="1A368AF4" w14:textId="77777777" w:rsidR="00872AFE" w:rsidRPr="00711388" w:rsidRDefault="00872AFE" w:rsidP="00567869">
            <w:pPr>
              <w:adjustRightInd w:val="0"/>
              <w:spacing w:before="0" w:after="0"/>
              <w:jc w:val="left"/>
              <w:rPr>
                <w:lang w:val="en-GB"/>
              </w:rPr>
            </w:pPr>
          </w:p>
        </w:tc>
        <w:tc>
          <w:tcPr>
            <w:tcW w:w="2844" w:type="dxa"/>
            <w:tcBorders>
              <w:top w:val="single" w:sz="2" w:space="0" w:color="auto"/>
              <w:left w:val="single" w:sz="2" w:space="0" w:color="auto"/>
              <w:bottom w:val="single" w:sz="2" w:space="0" w:color="auto"/>
              <w:right w:val="single" w:sz="2" w:space="0" w:color="auto"/>
            </w:tcBorders>
          </w:tcPr>
          <w:p w14:paraId="397D7002" w14:textId="77777777" w:rsidR="00872AFE" w:rsidRPr="00711388" w:rsidRDefault="00872AFE" w:rsidP="00567869">
            <w:pPr>
              <w:pStyle w:val="NormalCentered"/>
              <w:rPr>
                <w:lang w:val="en-GB"/>
              </w:rPr>
            </w:pPr>
            <w:r w:rsidRPr="00711388">
              <w:rPr>
                <w:lang w:val="en-GB"/>
              </w:rPr>
              <w:t>ITEM</w:t>
            </w:r>
          </w:p>
        </w:tc>
        <w:tc>
          <w:tcPr>
            <w:tcW w:w="4129" w:type="dxa"/>
            <w:tcBorders>
              <w:top w:val="single" w:sz="2" w:space="0" w:color="auto"/>
              <w:left w:val="single" w:sz="2" w:space="0" w:color="auto"/>
              <w:bottom w:val="single" w:sz="2" w:space="0" w:color="auto"/>
              <w:right w:val="single" w:sz="2" w:space="0" w:color="auto"/>
            </w:tcBorders>
          </w:tcPr>
          <w:p w14:paraId="1C3ECD80" w14:textId="77777777" w:rsidR="00872AFE" w:rsidRPr="00711388" w:rsidRDefault="00872AFE" w:rsidP="00567869">
            <w:pPr>
              <w:pStyle w:val="NormalCentered"/>
              <w:rPr>
                <w:lang w:val="en-GB"/>
              </w:rPr>
            </w:pPr>
            <w:r w:rsidRPr="00711388">
              <w:rPr>
                <w:lang w:val="en-GB"/>
              </w:rPr>
              <w:t>INSTRUCTIONS</w:t>
            </w:r>
          </w:p>
        </w:tc>
      </w:tr>
      <w:tr w:rsidR="00872AFE" w:rsidRPr="00711388" w14:paraId="1665CA9C" w14:textId="77777777" w:rsidTr="00567869">
        <w:tc>
          <w:tcPr>
            <w:tcW w:w="2203" w:type="dxa"/>
            <w:tcBorders>
              <w:top w:val="single" w:sz="2" w:space="0" w:color="auto"/>
              <w:left w:val="single" w:sz="2" w:space="0" w:color="auto"/>
              <w:bottom w:val="single" w:sz="2" w:space="0" w:color="auto"/>
              <w:right w:val="single" w:sz="2" w:space="0" w:color="auto"/>
            </w:tcBorders>
          </w:tcPr>
          <w:p w14:paraId="337B04F4" w14:textId="77777777" w:rsidR="00872AFE" w:rsidRPr="00711388" w:rsidRDefault="00872AFE" w:rsidP="00567869">
            <w:pPr>
              <w:pStyle w:val="NormalLeft"/>
              <w:rPr>
                <w:lang w:val="en-GB"/>
              </w:rPr>
            </w:pPr>
            <w:r w:rsidRPr="00711388">
              <w:rPr>
                <w:lang w:val="en-GB"/>
              </w:rPr>
              <w:t>Z0010</w:t>
            </w:r>
          </w:p>
        </w:tc>
        <w:tc>
          <w:tcPr>
            <w:tcW w:w="2844" w:type="dxa"/>
            <w:tcBorders>
              <w:top w:val="single" w:sz="2" w:space="0" w:color="auto"/>
              <w:left w:val="single" w:sz="2" w:space="0" w:color="auto"/>
              <w:bottom w:val="single" w:sz="2" w:space="0" w:color="auto"/>
              <w:right w:val="single" w:sz="2" w:space="0" w:color="auto"/>
            </w:tcBorders>
          </w:tcPr>
          <w:p w14:paraId="1179CBE7" w14:textId="77777777" w:rsidR="00872AFE" w:rsidRPr="00711388" w:rsidRDefault="00872AFE" w:rsidP="00567869">
            <w:pPr>
              <w:pStyle w:val="NormalLeft"/>
              <w:rPr>
                <w:lang w:val="en-GB"/>
              </w:rPr>
            </w:pPr>
            <w:r w:rsidRPr="00711388">
              <w:rPr>
                <w:lang w:val="en-GB"/>
              </w:rPr>
              <w:t>Article 112</w:t>
            </w:r>
          </w:p>
        </w:tc>
        <w:tc>
          <w:tcPr>
            <w:tcW w:w="4129" w:type="dxa"/>
            <w:tcBorders>
              <w:top w:val="single" w:sz="2" w:space="0" w:color="auto"/>
              <w:left w:val="single" w:sz="2" w:space="0" w:color="auto"/>
              <w:bottom w:val="single" w:sz="2" w:space="0" w:color="auto"/>
              <w:right w:val="single" w:sz="2" w:space="0" w:color="auto"/>
            </w:tcBorders>
          </w:tcPr>
          <w:p w14:paraId="0890066F" w14:textId="77777777" w:rsidR="00872AFE" w:rsidRPr="00711388" w:rsidRDefault="00872AFE" w:rsidP="00567869">
            <w:pPr>
              <w:pStyle w:val="NormalLeft"/>
              <w:rPr>
                <w:lang w:val="en-GB"/>
              </w:rPr>
            </w:pPr>
            <w:r w:rsidRPr="00711388">
              <w:rPr>
                <w:lang w:val="en-GB"/>
              </w:rPr>
              <w:t>Identifies whether the reported figures have been requested under Article 112(7), to provide an estimate of the SCR using standard formula. One of the options in the following closed list shall be used:</w:t>
            </w:r>
          </w:p>
          <w:p w14:paraId="18537591" w14:textId="178ABE0E"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Article 112(7) reporting</w:t>
            </w:r>
          </w:p>
          <w:p w14:paraId="54D1F9B7" w14:textId="4E86C9E8"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Regular reporting</w:t>
            </w:r>
          </w:p>
        </w:tc>
      </w:tr>
      <w:tr w:rsidR="00872AFE" w:rsidRPr="00711388" w14:paraId="421812C3" w14:textId="77777777" w:rsidTr="00567869">
        <w:tc>
          <w:tcPr>
            <w:tcW w:w="2203" w:type="dxa"/>
            <w:tcBorders>
              <w:top w:val="single" w:sz="2" w:space="0" w:color="auto"/>
              <w:left w:val="single" w:sz="2" w:space="0" w:color="auto"/>
              <w:bottom w:val="single" w:sz="2" w:space="0" w:color="auto"/>
              <w:right w:val="single" w:sz="2" w:space="0" w:color="auto"/>
            </w:tcBorders>
          </w:tcPr>
          <w:p w14:paraId="5A1A7014" w14:textId="77777777" w:rsidR="00872AFE" w:rsidRPr="00711388" w:rsidRDefault="00872AFE" w:rsidP="00567869">
            <w:pPr>
              <w:pStyle w:val="NormalLeft"/>
              <w:rPr>
                <w:lang w:val="en-GB"/>
              </w:rPr>
            </w:pPr>
            <w:r w:rsidRPr="00711388">
              <w:rPr>
                <w:lang w:val="en-GB"/>
              </w:rPr>
              <w:t>Z0020</w:t>
            </w:r>
          </w:p>
        </w:tc>
        <w:tc>
          <w:tcPr>
            <w:tcW w:w="2844" w:type="dxa"/>
            <w:tcBorders>
              <w:top w:val="single" w:sz="2" w:space="0" w:color="auto"/>
              <w:left w:val="single" w:sz="2" w:space="0" w:color="auto"/>
              <w:bottom w:val="single" w:sz="2" w:space="0" w:color="auto"/>
              <w:right w:val="single" w:sz="2" w:space="0" w:color="auto"/>
            </w:tcBorders>
          </w:tcPr>
          <w:p w14:paraId="434A8BF4" w14:textId="62626B5C"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fenced fund, matching adjustment portfolio or remaining part</w:t>
            </w:r>
          </w:p>
        </w:tc>
        <w:tc>
          <w:tcPr>
            <w:tcW w:w="4129" w:type="dxa"/>
            <w:tcBorders>
              <w:top w:val="single" w:sz="2" w:space="0" w:color="auto"/>
              <w:left w:val="single" w:sz="2" w:space="0" w:color="auto"/>
              <w:bottom w:val="single" w:sz="2" w:space="0" w:color="auto"/>
              <w:right w:val="single" w:sz="2" w:space="0" w:color="auto"/>
            </w:tcBorders>
          </w:tcPr>
          <w:p w14:paraId="1DE7DD92"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632BD9EB" w14:textId="2DB191F2"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2453E8D6" w14:textId="69DBECEB" w:rsidR="00872AFE" w:rsidRPr="00711388" w:rsidRDefault="00872AFE" w:rsidP="00567869">
            <w:pPr>
              <w:pStyle w:val="NormalLeft"/>
              <w:rPr>
                <w:lang w:val="en-GB"/>
              </w:rPr>
            </w:pPr>
            <w:r w:rsidRPr="00711388">
              <w:rPr>
                <w:lang w:val="en-GB"/>
              </w:rPr>
              <w:lastRenderedPageBreak/>
              <w:t xml:space="preserve">2 </w:t>
            </w:r>
            <w:r w:rsidR="00845F43" w:rsidRPr="00711388">
              <w:rPr>
                <w:lang w:val="en-GB"/>
              </w:rPr>
              <w:t>-</w:t>
            </w:r>
            <w:r w:rsidRPr="00711388">
              <w:rPr>
                <w:lang w:val="en-GB"/>
              </w:rPr>
              <w:t xml:space="preserve"> Remaining part</w:t>
            </w:r>
          </w:p>
        </w:tc>
      </w:tr>
      <w:tr w:rsidR="00872AFE" w:rsidRPr="00711388" w14:paraId="30C6E2B9" w14:textId="77777777" w:rsidTr="00567869">
        <w:tc>
          <w:tcPr>
            <w:tcW w:w="2203" w:type="dxa"/>
            <w:tcBorders>
              <w:top w:val="single" w:sz="2" w:space="0" w:color="auto"/>
              <w:left w:val="single" w:sz="2" w:space="0" w:color="auto"/>
              <w:bottom w:val="single" w:sz="2" w:space="0" w:color="auto"/>
              <w:right w:val="single" w:sz="2" w:space="0" w:color="auto"/>
            </w:tcBorders>
          </w:tcPr>
          <w:p w14:paraId="3094A572" w14:textId="77777777" w:rsidR="00872AFE" w:rsidRPr="00711388" w:rsidRDefault="00872AFE" w:rsidP="00567869">
            <w:pPr>
              <w:pStyle w:val="NormalLeft"/>
              <w:rPr>
                <w:lang w:val="en-GB"/>
              </w:rPr>
            </w:pPr>
            <w:r w:rsidRPr="00711388">
              <w:rPr>
                <w:lang w:val="en-GB"/>
              </w:rPr>
              <w:lastRenderedPageBreak/>
              <w:t>Z0030</w:t>
            </w:r>
          </w:p>
        </w:tc>
        <w:tc>
          <w:tcPr>
            <w:tcW w:w="2844" w:type="dxa"/>
            <w:tcBorders>
              <w:top w:val="single" w:sz="2" w:space="0" w:color="auto"/>
              <w:left w:val="single" w:sz="2" w:space="0" w:color="auto"/>
              <w:bottom w:val="single" w:sz="2" w:space="0" w:color="auto"/>
              <w:right w:val="single" w:sz="2" w:space="0" w:color="auto"/>
            </w:tcBorders>
          </w:tcPr>
          <w:p w14:paraId="519BE1C0" w14:textId="77777777" w:rsidR="00872AFE" w:rsidRPr="00711388" w:rsidRDefault="00872AFE" w:rsidP="00567869">
            <w:pPr>
              <w:pStyle w:val="NormalLeft"/>
              <w:rPr>
                <w:lang w:val="en-GB"/>
              </w:rPr>
            </w:pPr>
            <w:r w:rsidRPr="00711388">
              <w:rPr>
                <w:lang w:val="en-GB"/>
              </w:rPr>
              <w:t>Fund/Portfolio number</w:t>
            </w:r>
          </w:p>
        </w:tc>
        <w:tc>
          <w:tcPr>
            <w:tcW w:w="4129" w:type="dxa"/>
            <w:tcBorders>
              <w:top w:val="single" w:sz="2" w:space="0" w:color="auto"/>
              <w:left w:val="single" w:sz="2" w:space="0" w:color="auto"/>
              <w:bottom w:val="single" w:sz="2" w:space="0" w:color="auto"/>
              <w:right w:val="single" w:sz="2" w:space="0" w:color="auto"/>
            </w:tcBorders>
          </w:tcPr>
          <w:p w14:paraId="64306CB2" w14:textId="77777777" w:rsidR="00872AFE" w:rsidRPr="00711388" w:rsidRDefault="00872AFE" w:rsidP="00567869">
            <w:pPr>
              <w:pStyle w:val="NormalLeft"/>
              <w:rPr>
                <w:lang w:val="en-GB"/>
              </w:rPr>
            </w:pPr>
            <w:r w:rsidRPr="00711388">
              <w:rPr>
                <w:lang w:val="en-GB"/>
              </w:rPr>
              <w:t>When item Z0020 = 1, identification number for a ring-fenced fund or matching adjustment portfolio. This number is attributed by the undertaking and must be consistent over time and with the fund/portfolio number reported in other templates.</w:t>
            </w:r>
          </w:p>
        </w:tc>
      </w:tr>
      <w:tr w:rsidR="00872AFE" w:rsidRPr="00711388" w14:paraId="39C54877" w14:textId="77777777" w:rsidTr="00567869">
        <w:tc>
          <w:tcPr>
            <w:tcW w:w="2203" w:type="dxa"/>
            <w:tcBorders>
              <w:top w:val="single" w:sz="2" w:space="0" w:color="auto"/>
              <w:left w:val="single" w:sz="2" w:space="0" w:color="auto"/>
              <w:bottom w:val="single" w:sz="2" w:space="0" w:color="auto"/>
              <w:right w:val="single" w:sz="2" w:space="0" w:color="auto"/>
            </w:tcBorders>
          </w:tcPr>
          <w:p w14:paraId="58F4A8EC" w14:textId="38E55B4E" w:rsidR="00872AFE" w:rsidRPr="00711388" w:rsidRDefault="00872AFE" w:rsidP="00567869">
            <w:pPr>
              <w:pStyle w:val="NormalLeft"/>
              <w:rPr>
                <w:lang w:val="en-GB"/>
              </w:rPr>
            </w:pPr>
            <w:r w:rsidRPr="00711388">
              <w:rPr>
                <w:lang w:val="en-GB"/>
              </w:rPr>
              <w:t>R0012/C0010</w:t>
            </w:r>
            <w:del w:id="6443" w:author="Author">
              <w:r w:rsidRPr="00711388" w:rsidDel="003323F0">
                <w:rPr>
                  <w:lang w:val="en-GB"/>
                </w:rPr>
                <w:delText xml:space="preserve">  </w:delText>
              </w:r>
            </w:del>
            <w:ins w:id="6444"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D015E25" w14:textId="51EC94AE" w:rsidR="00872AFE" w:rsidRPr="00711388" w:rsidRDefault="00872AFE" w:rsidP="00567869">
            <w:pPr>
              <w:pStyle w:val="NormalLeft"/>
              <w:rPr>
                <w:lang w:val="en-GB"/>
              </w:rPr>
            </w:pPr>
            <w:r w:rsidRPr="00711388">
              <w:rPr>
                <w:lang w:val="en-GB"/>
              </w:rPr>
              <w:t xml:space="preserve">Simplifications spread risk </w:t>
            </w:r>
            <w:r w:rsidR="00711388" w:rsidRPr="00711388">
              <w:rPr>
                <w:lang w:val="en-GB"/>
              </w:rPr>
              <w:t>-</w:t>
            </w:r>
            <w:r w:rsidRPr="00711388">
              <w:rPr>
                <w:lang w:val="en-GB"/>
              </w:rPr>
              <w:t xml:space="preserve"> bonds and loans</w:t>
            </w:r>
            <w:del w:id="6445" w:author="Author">
              <w:r w:rsidRPr="00711388" w:rsidDel="003323F0">
                <w:rPr>
                  <w:lang w:val="en-GB"/>
                </w:rPr>
                <w:delText xml:space="preserve">  </w:delText>
              </w:r>
            </w:del>
            <w:ins w:id="6446"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7885874E" w14:textId="77777777" w:rsidR="00872AFE" w:rsidRPr="00711388" w:rsidRDefault="00872AFE" w:rsidP="00567869">
            <w:pPr>
              <w:pStyle w:val="NormalLeft"/>
              <w:rPr>
                <w:lang w:val="en-GB"/>
              </w:rPr>
            </w:pPr>
            <w:r w:rsidRPr="00711388">
              <w:rPr>
                <w:lang w:val="en-GB"/>
              </w:rPr>
              <w:t>The options in the following closed list shall be used:</w:t>
            </w:r>
          </w:p>
          <w:p w14:paraId="35A4C1AF" w14:textId="7F299B2F" w:rsidR="00872AFE" w:rsidRPr="00711388" w:rsidRDefault="00872AFE" w:rsidP="00567869">
            <w:pPr>
              <w:pStyle w:val="Point0"/>
              <w:rPr>
                <w:lang w:val="en-GB"/>
              </w:rPr>
            </w:pPr>
            <w:r w:rsidRPr="00711388">
              <w:rPr>
                <w:lang w:val="en-GB"/>
              </w:rPr>
              <w:t xml:space="preserve">1 </w:t>
            </w:r>
            <w:r w:rsidR="00711388" w:rsidRPr="00711388">
              <w:rPr>
                <w:lang w:val="en-GB"/>
              </w:rPr>
              <w:t>-</w:t>
            </w:r>
            <w:r w:rsidRPr="00711388">
              <w:rPr>
                <w:lang w:val="en-GB"/>
              </w:rPr>
              <w:t xml:space="preserve"> Simplification for the purposes of Article 104</w:t>
            </w:r>
          </w:p>
          <w:p w14:paraId="0CA72447" w14:textId="1BC84DD3" w:rsidR="00872AFE" w:rsidRPr="00711388" w:rsidRDefault="00872AFE" w:rsidP="00567869">
            <w:pPr>
              <w:pStyle w:val="Point0"/>
              <w:rPr>
                <w:lang w:val="en-GB"/>
              </w:rPr>
            </w:pPr>
            <w:r w:rsidRPr="00711388">
              <w:rPr>
                <w:lang w:val="en-GB"/>
              </w:rPr>
              <w:t xml:space="preserve">2 </w:t>
            </w:r>
            <w:r w:rsidR="00711388" w:rsidRPr="00711388">
              <w:rPr>
                <w:lang w:val="en-GB"/>
              </w:rPr>
              <w:t>-</w:t>
            </w:r>
            <w:r w:rsidRPr="00711388">
              <w:rPr>
                <w:lang w:val="en-GB"/>
              </w:rPr>
              <w:t xml:space="preserve"> Simplifications for the purposes of Article 105a</w:t>
            </w:r>
          </w:p>
          <w:p w14:paraId="03277922" w14:textId="324704BB" w:rsidR="00872AFE" w:rsidRPr="00711388" w:rsidRDefault="00872AFE" w:rsidP="00567869">
            <w:pPr>
              <w:pStyle w:val="Point0"/>
              <w:rPr>
                <w:lang w:val="en-GB"/>
              </w:rPr>
            </w:pPr>
            <w:r w:rsidRPr="00711388">
              <w:rPr>
                <w:lang w:val="en-GB"/>
              </w:rPr>
              <w:t xml:space="preserve">9 </w:t>
            </w:r>
            <w:r w:rsidR="00711388" w:rsidRPr="00711388">
              <w:rPr>
                <w:lang w:val="en-GB"/>
              </w:rPr>
              <w:t>-</w:t>
            </w:r>
            <w:r w:rsidRPr="00711388">
              <w:rPr>
                <w:lang w:val="en-GB"/>
              </w:rPr>
              <w:t xml:space="preserve"> Simplifications not used</w:t>
            </w:r>
          </w:p>
          <w:p w14:paraId="1C5ECFD1" w14:textId="77777777" w:rsidR="00872AFE" w:rsidRPr="00711388" w:rsidRDefault="00872AFE" w:rsidP="00567869">
            <w:pPr>
              <w:pStyle w:val="NormalLeft"/>
              <w:rPr>
                <w:lang w:val="en-GB"/>
              </w:rPr>
            </w:pPr>
            <w:r w:rsidRPr="00711388">
              <w:rPr>
                <w:lang w:val="en-GB"/>
              </w:rPr>
              <w:t>Options 1 and 2 may be used simultaneously.</w:t>
            </w:r>
          </w:p>
          <w:p w14:paraId="7C573CD2" w14:textId="7C10ACC7" w:rsidR="00872AFE" w:rsidRPr="00711388" w:rsidRDefault="00872AFE" w:rsidP="00567869">
            <w:pPr>
              <w:pStyle w:val="NormalLeft"/>
              <w:rPr>
                <w:lang w:val="en-GB"/>
              </w:rPr>
            </w:pPr>
            <w:r w:rsidRPr="00711388">
              <w:rPr>
                <w:lang w:val="en-GB"/>
              </w:rPr>
              <w:t>If R0012/C0010 = 1, only C0060 and C0080 shall be filled in for R0410</w:t>
            </w:r>
            <w:del w:id="6447" w:author="Author">
              <w:r w:rsidRPr="00711388" w:rsidDel="003323F0">
                <w:rPr>
                  <w:lang w:val="en-GB"/>
                </w:rPr>
                <w:delText xml:space="preserve">  </w:delText>
              </w:r>
            </w:del>
            <w:ins w:id="6448" w:author="Author">
              <w:r w:rsidR="003323F0">
                <w:rPr>
                  <w:lang w:val="en-GB"/>
                </w:rPr>
                <w:t xml:space="preserve"> </w:t>
              </w:r>
            </w:ins>
          </w:p>
        </w:tc>
      </w:tr>
      <w:tr w:rsidR="00872AFE" w:rsidRPr="00711388" w14:paraId="107EE0BD" w14:textId="77777777" w:rsidTr="00567869">
        <w:tc>
          <w:tcPr>
            <w:tcW w:w="2203" w:type="dxa"/>
            <w:tcBorders>
              <w:top w:val="single" w:sz="2" w:space="0" w:color="auto"/>
              <w:left w:val="single" w:sz="2" w:space="0" w:color="auto"/>
              <w:bottom w:val="single" w:sz="2" w:space="0" w:color="auto"/>
              <w:right w:val="single" w:sz="2" w:space="0" w:color="auto"/>
            </w:tcBorders>
          </w:tcPr>
          <w:p w14:paraId="6079C097" w14:textId="26C138C5" w:rsidR="00872AFE" w:rsidRPr="00711388" w:rsidRDefault="00872AFE" w:rsidP="00567869">
            <w:pPr>
              <w:pStyle w:val="NormalLeft"/>
              <w:rPr>
                <w:lang w:val="en-GB"/>
              </w:rPr>
            </w:pPr>
            <w:r w:rsidRPr="00711388">
              <w:rPr>
                <w:lang w:val="en-GB"/>
              </w:rPr>
              <w:t>R0014/C0010</w:t>
            </w:r>
            <w:del w:id="6449" w:author="Author">
              <w:r w:rsidRPr="00711388" w:rsidDel="003323F0">
                <w:rPr>
                  <w:lang w:val="en-GB"/>
                </w:rPr>
                <w:delText xml:space="preserve">  </w:delText>
              </w:r>
            </w:del>
            <w:ins w:id="6450"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9DE4602" w14:textId="5DAB9563" w:rsidR="00872AFE" w:rsidRPr="00711388" w:rsidRDefault="00872AFE" w:rsidP="00567869">
            <w:pPr>
              <w:pStyle w:val="NormalLeft"/>
              <w:rPr>
                <w:lang w:val="en-GB"/>
              </w:rPr>
            </w:pPr>
            <w:r w:rsidRPr="00711388">
              <w:rPr>
                <w:lang w:val="en-GB"/>
              </w:rPr>
              <w:t>Simplifications market risk concentration</w:t>
            </w:r>
            <w:r w:rsidR="00711388" w:rsidRPr="00711388">
              <w:rPr>
                <w:lang w:val="en-GB"/>
              </w:rPr>
              <w:t>-</w:t>
            </w:r>
            <w:r w:rsidRPr="00711388">
              <w:rPr>
                <w:lang w:val="en-GB"/>
              </w:rPr>
              <w:t xml:space="preserve"> simplifications used</w:t>
            </w:r>
            <w:del w:id="6451" w:author="Author">
              <w:r w:rsidRPr="00711388" w:rsidDel="003323F0">
                <w:rPr>
                  <w:lang w:val="en-GB"/>
                </w:rPr>
                <w:delText xml:space="preserve">  </w:delText>
              </w:r>
            </w:del>
            <w:ins w:id="645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F309CCF" w14:textId="77777777" w:rsidR="00872AFE" w:rsidRPr="00711388" w:rsidRDefault="00872AFE" w:rsidP="00567869">
            <w:pPr>
              <w:pStyle w:val="NormalLeft"/>
              <w:rPr>
                <w:lang w:val="en-GB"/>
              </w:rPr>
            </w:pPr>
            <w:r w:rsidRPr="00711388">
              <w:rPr>
                <w:lang w:val="en-GB"/>
              </w:rPr>
              <w:t>One of the options in the following closed list shall be used:</w:t>
            </w:r>
          </w:p>
          <w:p w14:paraId="26FC8220" w14:textId="3B763089" w:rsidR="00872AFE" w:rsidRPr="00711388" w:rsidRDefault="00872AFE" w:rsidP="00567869">
            <w:pPr>
              <w:pStyle w:val="Point0"/>
              <w:rPr>
                <w:lang w:val="en-GB"/>
              </w:rPr>
            </w:pPr>
            <w:r w:rsidRPr="00711388">
              <w:rPr>
                <w:lang w:val="en-GB"/>
              </w:rPr>
              <w:tab/>
              <w:t xml:space="preserve">1 </w:t>
            </w:r>
            <w:r w:rsidR="00711388" w:rsidRPr="00711388">
              <w:rPr>
                <w:lang w:val="en-GB"/>
              </w:rPr>
              <w:t>-</w:t>
            </w:r>
            <w:r w:rsidRPr="00711388">
              <w:rPr>
                <w:lang w:val="en-GB"/>
              </w:rPr>
              <w:tab/>
              <w:t>Simplifications for the purposes of Article 105a</w:t>
            </w:r>
          </w:p>
          <w:p w14:paraId="4018BFB2" w14:textId="1A8EDD2B" w:rsidR="00872AFE" w:rsidRPr="00711388" w:rsidRDefault="00872AFE" w:rsidP="00567869">
            <w:pPr>
              <w:pStyle w:val="Point0"/>
              <w:rPr>
                <w:lang w:val="en-GB"/>
              </w:rPr>
            </w:pPr>
            <w:r w:rsidRPr="00711388">
              <w:rPr>
                <w:lang w:val="en-GB"/>
              </w:rPr>
              <w:tab/>
              <w:t xml:space="preserve">9 </w:t>
            </w:r>
            <w:r w:rsidR="00711388" w:rsidRPr="00711388">
              <w:rPr>
                <w:lang w:val="en-GB"/>
              </w:rPr>
              <w:t>-</w:t>
            </w:r>
            <w:r w:rsidRPr="00711388">
              <w:rPr>
                <w:lang w:val="en-GB"/>
              </w:rPr>
              <w:tab/>
              <w:t>Simplifications not used</w:t>
            </w:r>
            <w:del w:id="6453" w:author="Author">
              <w:r w:rsidRPr="00711388" w:rsidDel="003323F0">
                <w:rPr>
                  <w:lang w:val="en-GB"/>
                </w:rPr>
                <w:delText xml:space="preserve">  </w:delText>
              </w:r>
            </w:del>
            <w:ins w:id="6454" w:author="Author">
              <w:r w:rsidR="003323F0">
                <w:rPr>
                  <w:lang w:val="en-GB"/>
                </w:rPr>
                <w:t xml:space="preserve"> </w:t>
              </w:r>
            </w:ins>
          </w:p>
        </w:tc>
      </w:tr>
      <w:tr w:rsidR="00872AFE" w:rsidRPr="00711388" w14:paraId="79BE1BFB" w14:textId="77777777" w:rsidTr="00567869">
        <w:tc>
          <w:tcPr>
            <w:tcW w:w="2203" w:type="dxa"/>
            <w:tcBorders>
              <w:top w:val="single" w:sz="2" w:space="0" w:color="auto"/>
              <w:left w:val="single" w:sz="2" w:space="0" w:color="auto"/>
              <w:bottom w:val="single" w:sz="2" w:space="0" w:color="auto"/>
              <w:right w:val="single" w:sz="2" w:space="0" w:color="auto"/>
            </w:tcBorders>
          </w:tcPr>
          <w:p w14:paraId="6E807AAA" w14:textId="77777777" w:rsidR="00872AFE" w:rsidRPr="00711388" w:rsidRDefault="00872AFE" w:rsidP="00567869">
            <w:pPr>
              <w:pStyle w:val="NormalLeft"/>
              <w:rPr>
                <w:lang w:val="en-GB"/>
              </w:rPr>
            </w:pPr>
            <w:r w:rsidRPr="00711388">
              <w:rPr>
                <w:lang w:val="en-GB"/>
              </w:rPr>
              <w:t>R0020/C0010</w:t>
            </w:r>
          </w:p>
        </w:tc>
        <w:tc>
          <w:tcPr>
            <w:tcW w:w="2844" w:type="dxa"/>
            <w:tcBorders>
              <w:top w:val="single" w:sz="2" w:space="0" w:color="auto"/>
              <w:left w:val="single" w:sz="2" w:space="0" w:color="auto"/>
              <w:bottom w:val="single" w:sz="2" w:space="0" w:color="auto"/>
              <w:right w:val="single" w:sz="2" w:space="0" w:color="auto"/>
            </w:tcBorders>
          </w:tcPr>
          <w:p w14:paraId="51EEBAF3" w14:textId="2FB9A29B" w:rsidR="00872AFE" w:rsidRPr="00711388" w:rsidRDefault="00872AFE" w:rsidP="00567869">
            <w:pPr>
              <w:pStyle w:val="NormalLeft"/>
              <w:rPr>
                <w:lang w:val="en-GB"/>
              </w:rPr>
            </w:pPr>
            <w:r w:rsidRPr="00711388">
              <w:rPr>
                <w:lang w:val="en-GB"/>
              </w:rPr>
              <w:t xml:space="preserve">Captives simplifications </w:t>
            </w:r>
            <w:r w:rsidR="00845F43" w:rsidRPr="00711388">
              <w:rPr>
                <w:lang w:val="en-GB"/>
              </w:rPr>
              <w:t>-</w:t>
            </w:r>
            <w:r w:rsidRPr="00711388">
              <w:rPr>
                <w:lang w:val="en-GB"/>
              </w:rPr>
              <w:t xml:space="preserve"> interest rate risk</w:t>
            </w:r>
          </w:p>
        </w:tc>
        <w:tc>
          <w:tcPr>
            <w:tcW w:w="4129" w:type="dxa"/>
            <w:tcBorders>
              <w:top w:val="single" w:sz="2" w:space="0" w:color="auto"/>
              <w:left w:val="single" w:sz="2" w:space="0" w:color="auto"/>
              <w:bottom w:val="single" w:sz="2" w:space="0" w:color="auto"/>
              <w:right w:val="single" w:sz="2" w:space="0" w:color="auto"/>
            </w:tcBorders>
          </w:tcPr>
          <w:p w14:paraId="4E86EB65" w14:textId="77777777" w:rsidR="00872AFE" w:rsidRPr="00711388" w:rsidRDefault="00872AFE" w:rsidP="00567869">
            <w:pPr>
              <w:pStyle w:val="NormalLeft"/>
              <w:rPr>
                <w:lang w:val="en-GB"/>
              </w:rPr>
            </w:pPr>
            <w:r w:rsidRPr="00711388">
              <w:rPr>
                <w:lang w:val="en-GB"/>
              </w:rPr>
              <w:t>Identify whether a captive undertaking used simplifications for the calculation of interest rate risk. The following options shall be used:</w:t>
            </w:r>
          </w:p>
          <w:p w14:paraId="290169D8" w14:textId="339A2F55"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36464961" w14:textId="2A4E7FF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4179D3C6" w14:textId="59F30565" w:rsidR="00872AFE" w:rsidRPr="00711388" w:rsidRDefault="00872AFE" w:rsidP="00567869">
            <w:pPr>
              <w:pStyle w:val="NormalLeft"/>
              <w:rPr>
                <w:lang w:val="en-GB"/>
              </w:rPr>
            </w:pPr>
            <w:r w:rsidRPr="00711388">
              <w:rPr>
                <w:lang w:val="en-GB"/>
              </w:rPr>
              <w:t>If R0020/C0010 = 1, only C0060 and C0080 shall be filled in for R0100</w:t>
            </w:r>
            <w:r w:rsidR="00711388" w:rsidRPr="00711388">
              <w:rPr>
                <w:lang w:val="en-GB"/>
              </w:rPr>
              <w:t>-</w:t>
            </w:r>
            <w:r w:rsidRPr="00711388">
              <w:rPr>
                <w:lang w:val="en-GB"/>
              </w:rPr>
              <w:t>R0120</w:t>
            </w:r>
          </w:p>
        </w:tc>
      </w:tr>
      <w:tr w:rsidR="00872AFE" w:rsidRPr="00711388" w14:paraId="2D3803A0" w14:textId="77777777" w:rsidTr="00567869">
        <w:tc>
          <w:tcPr>
            <w:tcW w:w="2203" w:type="dxa"/>
            <w:tcBorders>
              <w:top w:val="single" w:sz="2" w:space="0" w:color="auto"/>
              <w:left w:val="single" w:sz="2" w:space="0" w:color="auto"/>
              <w:bottom w:val="single" w:sz="2" w:space="0" w:color="auto"/>
              <w:right w:val="single" w:sz="2" w:space="0" w:color="auto"/>
            </w:tcBorders>
          </w:tcPr>
          <w:p w14:paraId="0D447036" w14:textId="77777777" w:rsidR="00872AFE" w:rsidRPr="00711388" w:rsidRDefault="00872AFE" w:rsidP="00567869">
            <w:pPr>
              <w:pStyle w:val="NormalLeft"/>
              <w:rPr>
                <w:lang w:val="en-GB"/>
              </w:rPr>
            </w:pPr>
            <w:r w:rsidRPr="00711388">
              <w:rPr>
                <w:lang w:val="en-GB"/>
              </w:rPr>
              <w:t>R0030/C0010</w:t>
            </w:r>
          </w:p>
        </w:tc>
        <w:tc>
          <w:tcPr>
            <w:tcW w:w="2844" w:type="dxa"/>
            <w:tcBorders>
              <w:top w:val="single" w:sz="2" w:space="0" w:color="auto"/>
              <w:left w:val="single" w:sz="2" w:space="0" w:color="auto"/>
              <w:bottom w:val="single" w:sz="2" w:space="0" w:color="auto"/>
              <w:right w:val="single" w:sz="2" w:space="0" w:color="auto"/>
            </w:tcBorders>
          </w:tcPr>
          <w:p w14:paraId="15917D32" w14:textId="32ED7B33" w:rsidR="00872AFE" w:rsidRPr="00711388" w:rsidRDefault="00872AFE" w:rsidP="00567869">
            <w:pPr>
              <w:pStyle w:val="NormalLeft"/>
              <w:rPr>
                <w:lang w:val="en-GB"/>
              </w:rPr>
            </w:pPr>
            <w:r w:rsidRPr="00711388">
              <w:rPr>
                <w:lang w:val="en-GB"/>
              </w:rPr>
              <w:t xml:space="preserve">Captives simplifications </w:t>
            </w:r>
            <w:r w:rsidR="00845F43" w:rsidRPr="00711388">
              <w:rPr>
                <w:lang w:val="en-GB"/>
              </w:rPr>
              <w:t>-</w:t>
            </w:r>
            <w:r w:rsidRPr="00711388">
              <w:rPr>
                <w:lang w:val="en-GB"/>
              </w:rPr>
              <w:t xml:space="preserve"> spread risk on bonds and loans</w:t>
            </w:r>
          </w:p>
        </w:tc>
        <w:tc>
          <w:tcPr>
            <w:tcW w:w="4129" w:type="dxa"/>
            <w:tcBorders>
              <w:top w:val="single" w:sz="2" w:space="0" w:color="auto"/>
              <w:left w:val="single" w:sz="2" w:space="0" w:color="auto"/>
              <w:bottom w:val="single" w:sz="2" w:space="0" w:color="auto"/>
              <w:right w:val="single" w:sz="2" w:space="0" w:color="auto"/>
            </w:tcBorders>
          </w:tcPr>
          <w:p w14:paraId="097C95C6" w14:textId="77777777" w:rsidR="00872AFE" w:rsidRPr="00711388" w:rsidRDefault="00872AFE" w:rsidP="00567869">
            <w:pPr>
              <w:pStyle w:val="NormalLeft"/>
              <w:rPr>
                <w:lang w:val="en-GB"/>
              </w:rPr>
            </w:pPr>
            <w:r w:rsidRPr="00711388">
              <w:rPr>
                <w:lang w:val="en-GB"/>
              </w:rPr>
              <w:t>Identify whether a captive undertaking used simplifications for the calculation of spread risk with regard to bonds and loans. The following options shall be used:</w:t>
            </w:r>
          </w:p>
          <w:p w14:paraId="0B8A7FA9" w14:textId="10998B6E" w:rsidR="00872AFE" w:rsidRPr="00711388" w:rsidRDefault="00872AFE" w:rsidP="00567869">
            <w:pPr>
              <w:pStyle w:val="NormalLeft"/>
              <w:rPr>
                <w:lang w:val="en-GB"/>
              </w:rPr>
            </w:pPr>
            <w:r w:rsidRPr="00711388">
              <w:rPr>
                <w:lang w:val="en-GB"/>
              </w:rPr>
              <w:lastRenderedPageBreak/>
              <w:t xml:space="preserve">1 </w:t>
            </w:r>
            <w:r w:rsidR="00845F43" w:rsidRPr="00711388">
              <w:rPr>
                <w:lang w:val="en-GB"/>
              </w:rPr>
              <w:t>-</w:t>
            </w:r>
            <w:r w:rsidRPr="00711388">
              <w:rPr>
                <w:lang w:val="en-GB"/>
              </w:rPr>
              <w:t xml:space="preserve"> Simplifications used</w:t>
            </w:r>
          </w:p>
          <w:p w14:paraId="5B5028BF" w14:textId="61B3DDCF"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tc>
      </w:tr>
      <w:tr w:rsidR="00872AFE" w:rsidRPr="00711388" w14:paraId="55044BDA" w14:textId="77777777" w:rsidTr="00567869">
        <w:tc>
          <w:tcPr>
            <w:tcW w:w="2203" w:type="dxa"/>
            <w:tcBorders>
              <w:top w:val="single" w:sz="2" w:space="0" w:color="auto"/>
              <w:left w:val="single" w:sz="2" w:space="0" w:color="auto"/>
              <w:bottom w:val="single" w:sz="2" w:space="0" w:color="auto"/>
              <w:right w:val="single" w:sz="2" w:space="0" w:color="auto"/>
            </w:tcBorders>
          </w:tcPr>
          <w:p w14:paraId="58EFDB9A" w14:textId="77777777" w:rsidR="00872AFE" w:rsidRPr="00711388" w:rsidRDefault="00872AFE" w:rsidP="00567869">
            <w:pPr>
              <w:pStyle w:val="NormalLeft"/>
              <w:rPr>
                <w:lang w:val="en-GB"/>
              </w:rPr>
            </w:pPr>
            <w:r w:rsidRPr="00711388">
              <w:rPr>
                <w:lang w:val="en-GB"/>
              </w:rPr>
              <w:lastRenderedPageBreak/>
              <w:t>R0040/C0010</w:t>
            </w:r>
          </w:p>
        </w:tc>
        <w:tc>
          <w:tcPr>
            <w:tcW w:w="2844" w:type="dxa"/>
            <w:tcBorders>
              <w:top w:val="single" w:sz="2" w:space="0" w:color="auto"/>
              <w:left w:val="single" w:sz="2" w:space="0" w:color="auto"/>
              <w:bottom w:val="single" w:sz="2" w:space="0" w:color="auto"/>
              <w:right w:val="single" w:sz="2" w:space="0" w:color="auto"/>
            </w:tcBorders>
          </w:tcPr>
          <w:p w14:paraId="04C891EB" w14:textId="616B4E71" w:rsidR="00872AFE" w:rsidRPr="00711388" w:rsidRDefault="00872AFE" w:rsidP="00567869">
            <w:pPr>
              <w:pStyle w:val="NormalLeft"/>
              <w:rPr>
                <w:lang w:val="en-GB"/>
              </w:rPr>
            </w:pPr>
            <w:r w:rsidRPr="00711388">
              <w:rPr>
                <w:lang w:val="en-GB"/>
              </w:rPr>
              <w:t xml:space="preserve">Captives simplifications </w:t>
            </w:r>
            <w:r w:rsidR="00845F43" w:rsidRPr="00711388">
              <w:rPr>
                <w:lang w:val="en-GB"/>
              </w:rPr>
              <w:t>-</w:t>
            </w:r>
            <w:r w:rsidRPr="00711388">
              <w:rPr>
                <w:lang w:val="en-GB"/>
              </w:rPr>
              <w:t xml:space="preserve"> market risk concentration</w:t>
            </w:r>
          </w:p>
        </w:tc>
        <w:tc>
          <w:tcPr>
            <w:tcW w:w="4129" w:type="dxa"/>
            <w:tcBorders>
              <w:top w:val="single" w:sz="2" w:space="0" w:color="auto"/>
              <w:left w:val="single" w:sz="2" w:space="0" w:color="auto"/>
              <w:bottom w:val="single" w:sz="2" w:space="0" w:color="auto"/>
              <w:right w:val="single" w:sz="2" w:space="0" w:color="auto"/>
            </w:tcBorders>
          </w:tcPr>
          <w:p w14:paraId="1D929839" w14:textId="77777777" w:rsidR="00872AFE" w:rsidRPr="00711388" w:rsidRDefault="00872AFE" w:rsidP="00567869">
            <w:pPr>
              <w:pStyle w:val="NormalLeft"/>
              <w:rPr>
                <w:lang w:val="en-GB"/>
              </w:rPr>
            </w:pPr>
            <w:r w:rsidRPr="00711388">
              <w:rPr>
                <w:lang w:val="en-GB"/>
              </w:rPr>
              <w:t>Identify whether a captive undertaking used simplifications for the calculation of market risk concentration. The following options shall be used:</w:t>
            </w:r>
          </w:p>
          <w:p w14:paraId="1BE690DC" w14:textId="485324D4"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77500CB4" w14:textId="203F5268"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tc>
      </w:tr>
      <w:tr w:rsidR="00872AFE" w:rsidRPr="00711388" w14:paraId="2BED4A07" w14:textId="77777777" w:rsidTr="00567869">
        <w:tc>
          <w:tcPr>
            <w:tcW w:w="2203" w:type="dxa"/>
            <w:tcBorders>
              <w:top w:val="single" w:sz="2" w:space="0" w:color="auto"/>
              <w:left w:val="single" w:sz="2" w:space="0" w:color="auto"/>
              <w:bottom w:val="single" w:sz="2" w:space="0" w:color="auto"/>
              <w:right w:val="single" w:sz="2" w:space="0" w:color="auto"/>
            </w:tcBorders>
          </w:tcPr>
          <w:p w14:paraId="20DECAC8" w14:textId="77777777" w:rsidR="00872AFE" w:rsidRPr="00711388" w:rsidRDefault="00872AFE" w:rsidP="00567869">
            <w:pPr>
              <w:pStyle w:val="NormalCentered"/>
              <w:rPr>
                <w:lang w:val="en-GB"/>
              </w:rPr>
            </w:pPr>
            <w:r w:rsidRPr="00711388">
              <w:rPr>
                <w:i/>
                <w:iCs/>
                <w:lang w:val="en-GB"/>
              </w:rPr>
              <w:t>Interest rate risk</w:t>
            </w:r>
          </w:p>
        </w:tc>
        <w:tc>
          <w:tcPr>
            <w:tcW w:w="2844" w:type="dxa"/>
            <w:tcBorders>
              <w:top w:val="single" w:sz="2" w:space="0" w:color="auto"/>
              <w:left w:val="single" w:sz="2" w:space="0" w:color="auto"/>
              <w:bottom w:val="single" w:sz="2" w:space="0" w:color="auto"/>
              <w:right w:val="single" w:sz="2" w:space="0" w:color="auto"/>
            </w:tcBorders>
          </w:tcPr>
          <w:p w14:paraId="1E16134E" w14:textId="77777777" w:rsidR="00872AFE" w:rsidRPr="00711388" w:rsidRDefault="00872AFE" w:rsidP="00567869">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4FEF5719" w14:textId="77777777" w:rsidR="00872AFE" w:rsidRPr="00711388" w:rsidRDefault="00872AFE" w:rsidP="00567869">
            <w:pPr>
              <w:pStyle w:val="NormalCentered"/>
              <w:rPr>
                <w:lang w:val="en-GB"/>
              </w:rPr>
            </w:pPr>
          </w:p>
        </w:tc>
      </w:tr>
      <w:tr w:rsidR="00872AFE" w:rsidRPr="00711388" w14:paraId="5E556FE3" w14:textId="77777777" w:rsidTr="00567869">
        <w:tc>
          <w:tcPr>
            <w:tcW w:w="2203" w:type="dxa"/>
            <w:tcBorders>
              <w:top w:val="single" w:sz="2" w:space="0" w:color="auto"/>
              <w:left w:val="single" w:sz="2" w:space="0" w:color="auto"/>
              <w:bottom w:val="single" w:sz="2" w:space="0" w:color="auto"/>
              <w:right w:val="single" w:sz="2" w:space="0" w:color="auto"/>
            </w:tcBorders>
          </w:tcPr>
          <w:p w14:paraId="493DB041" w14:textId="77777777" w:rsidR="00872AFE" w:rsidRPr="00711388" w:rsidRDefault="00872AFE" w:rsidP="00567869">
            <w:pPr>
              <w:pStyle w:val="NormalLeft"/>
              <w:rPr>
                <w:lang w:val="en-GB"/>
              </w:rPr>
            </w:pPr>
            <w:r w:rsidRPr="00711388">
              <w:rPr>
                <w:lang w:val="en-GB"/>
              </w:rPr>
              <w:t>R0100/C0060</w:t>
            </w:r>
          </w:p>
        </w:tc>
        <w:tc>
          <w:tcPr>
            <w:tcW w:w="2844" w:type="dxa"/>
            <w:tcBorders>
              <w:top w:val="single" w:sz="2" w:space="0" w:color="auto"/>
              <w:left w:val="single" w:sz="2" w:space="0" w:color="auto"/>
              <w:bottom w:val="single" w:sz="2" w:space="0" w:color="auto"/>
              <w:right w:val="single" w:sz="2" w:space="0" w:color="auto"/>
            </w:tcBorders>
          </w:tcPr>
          <w:p w14:paraId="5E9F92EA" w14:textId="5F91E97E"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interest rate risk</w:t>
            </w:r>
          </w:p>
        </w:tc>
        <w:tc>
          <w:tcPr>
            <w:tcW w:w="4129" w:type="dxa"/>
            <w:tcBorders>
              <w:top w:val="single" w:sz="2" w:space="0" w:color="auto"/>
              <w:left w:val="single" w:sz="2" w:space="0" w:color="auto"/>
              <w:bottom w:val="single" w:sz="2" w:space="0" w:color="auto"/>
              <w:right w:val="single" w:sz="2" w:space="0" w:color="auto"/>
            </w:tcBorders>
          </w:tcPr>
          <w:p w14:paraId="2AD40B07" w14:textId="77777777" w:rsidR="00872AFE" w:rsidRPr="00711388" w:rsidRDefault="00872AFE" w:rsidP="00567869">
            <w:pPr>
              <w:pStyle w:val="NormalLeft"/>
              <w:rPr>
                <w:lang w:val="en-GB"/>
              </w:rPr>
            </w:pPr>
            <w:r w:rsidRPr="00711388">
              <w:rPr>
                <w:lang w:val="en-GB"/>
              </w:rPr>
              <w:t>This is the net capital charge for interest rate risk, i.e. after adjustment for the loss absorbing capacity of technical provisions.</w:t>
            </w:r>
          </w:p>
          <w:p w14:paraId="23B7D43A" w14:textId="77777777" w:rsidR="00872AFE" w:rsidRPr="00711388" w:rsidRDefault="00872AFE" w:rsidP="00567869">
            <w:pPr>
              <w:pStyle w:val="NormalLeft"/>
              <w:rPr>
                <w:lang w:val="en-GB"/>
              </w:rPr>
            </w:pPr>
            <w:r w:rsidRPr="00711388">
              <w:rPr>
                <w:lang w:val="en-GB"/>
              </w:rPr>
              <w:t>If R0020/C0010=1, this item represents the net capital charge for interest rate risk calculated using simplified calculations for captive undertakings.</w:t>
            </w:r>
          </w:p>
        </w:tc>
      </w:tr>
      <w:tr w:rsidR="00872AFE" w:rsidRPr="00711388" w14:paraId="3D822B72" w14:textId="77777777" w:rsidTr="00567869">
        <w:tc>
          <w:tcPr>
            <w:tcW w:w="2203" w:type="dxa"/>
            <w:tcBorders>
              <w:top w:val="single" w:sz="2" w:space="0" w:color="auto"/>
              <w:left w:val="single" w:sz="2" w:space="0" w:color="auto"/>
              <w:bottom w:val="single" w:sz="2" w:space="0" w:color="auto"/>
              <w:right w:val="single" w:sz="2" w:space="0" w:color="auto"/>
            </w:tcBorders>
          </w:tcPr>
          <w:p w14:paraId="0EB247DC" w14:textId="77777777" w:rsidR="00872AFE" w:rsidRPr="00711388" w:rsidRDefault="00872AFE" w:rsidP="00567869">
            <w:pPr>
              <w:pStyle w:val="NormalLeft"/>
              <w:rPr>
                <w:lang w:val="en-GB"/>
              </w:rPr>
            </w:pPr>
            <w:r w:rsidRPr="00711388">
              <w:rPr>
                <w:lang w:val="en-GB"/>
              </w:rPr>
              <w:t>R0100/C0080</w:t>
            </w:r>
          </w:p>
        </w:tc>
        <w:tc>
          <w:tcPr>
            <w:tcW w:w="2844" w:type="dxa"/>
            <w:tcBorders>
              <w:top w:val="single" w:sz="2" w:space="0" w:color="auto"/>
              <w:left w:val="single" w:sz="2" w:space="0" w:color="auto"/>
              <w:bottom w:val="single" w:sz="2" w:space="0" w:color="auto"/>
              <w:right w:val="single" w:sz="2" w:space="0" w:color="auto"/>
            </w:tcBorders>
          </w:tcPr>
          <w:p w14:paraId="687B8814" w14:textId="65E5360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w:t>
            </w:r>
            <w:r w:rsidR="00711388" w:rsidRPr="00711388">
              <w:rPr>
                <w:lang w:val="en-GB"/>
              </w:rPr>
              <w:t>-</w:t>
            </w:r>
            <w:r w:rsidRPr="00711388">
              <w:rPr>
                <w:lang w:val="en-GB"/>
              </w:rPr>
              <w:t xml:space="preserve"> interest rate risk</w:t>
            </w:r>
          </w:p>
        </w:tc>
        <w:tc>
          <w:tcPr>
            <w:tcW w:w="4129" w:type="dxa"/>
            <w:tcBorders>
              <w:top w:val="single" w:sz="2" w:space="0" w:color="auto"/>
              <w:left w:val="single" w:sz="2" w:space="0" w:color="auto"/>
              <w:bottom w:val="single" w:sz="2" w:space="0" w:color="auto"/>
              <w:right w:val="single" w:sz="2" w:space="0" w:color="auto"/>
            </w:tcBorders>
          </w:tcPr>
          <w:p w14:paraId="66205A34" w14:textId="77777777" w:rsidR="00872AFE" w:rsidRPr="00711388" w:rsidRDefault="00872AFE" w:rsidP="00567869">
            <w:pPr>
              <w:pStyle w:val="NormalLeft"/>
              <w:rPr>
                <w:lang w:val="en-GB"/>
              </w:rPr>
            </w:pPr>
            <w:r w:rsidRPr="00711388">
              <w:rPr>
                <w:lang w:val="en-GB"/>
              </w:rPr>
              <w:t>This is the gross capital charge for interest rate risk, i.e. before the loss absorbing capacity of technical provisions.</w:t>
            </w:r>
          </w:p>
          <w:p w14:paraId="02316F29" w14:textId="77777777" w:rsidR="00872AFE" w:rsidRPr="00711388" w:rsidRDefault="00872AFE" w:rsidP="00567869">
            <w:pPr>
              <w:pStyle w:val="NormalLeft"/>
              <w:rPr>
                <w:lang w:val="en-GB"/>
              </w:rPr>
            </w:pPr>
            <w:r w:rsidRPr="00711388">
              <w:rPr>
                <w:lang w:val="en-GB"/>
              </w:rPr>
              <w:t>If R0020/C0010=1, this item represents the gross capital charge for interest rate risk calculated using simplified calculations for captive undertakings.</w:t>
            </w:r>
          </w:p>
        </w:tc>
      </w:tr>
      <w:tr w:rsidR="00872AFE" w:rsidRPr="00711388" w14:paraId="3D34512F" w14:textId="77777777" w:rsidTr="00567869">
        <w:tc>
          <w:tcPr>
            <w:tcW w:w="2203" w:type="dxa"/>
            <w:tcBorders>
              <w:top w:val="single" w:sz="2" w:space="0" w:color="auto"/>
              <w:left w:val="single" w:sz="2" w:space="0" w:color="auto"/>
              <w:bottom w:val="single" w:sz="2" w:space="0" w:color="auto"/>
              <w:right w:val="single" w:sz="2" w:space="0" w:color="auto"/>
            </w:tcBorders>
          </w:tcPr>
          <w:p w14:paraId="45C98D0E" w14:textId="78207402"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R0120/C0020</w:t>
            </w:r>
          </w:p>
        </w:tc>
        <w:tc>
          <w:tcPr>
            <w:tcW w:w="2844" w:type="dxa"/>
            <w:tcBorders>
              <w:top w:val="single" w:sz="2" w:space="0" w:color="auto"/>
              <w:left w:val="single" w:sz="2" w:space="0" w:color="auto"/>
              <w:bottom w:val="single" w:sz="2" w:space="0" w:color="auto"/>
              <w:right w:val="single" w:sz="2" w:space="0" w:color="auto"/>
            </w:tcBorders>
          </w:tcPr>
          <w:p w14:paraId="60353E5B" w14:textId="2385424A"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Interest rate risk </w:t>
            </w:r>
            <w:r w:rsidR="00845F43" w:rsidRPr="00711388">
              <w:rPr>
                <w:lang w:val="en-GB"/>
              </w:rPr>
              <w:t>-</w:t>
            </w:r>
            <w:r w:rsidRPr="00711388">
              <w:rPr>
                <w:lang w:val="en-GB"/>
              </w:rPr>
              <w:t xml:space="preserve"> interest rate down/up shock</w:t>
            </w:r>
          </w:p>
        </w:tc>
        <w:tc>
          <w:tcPr>
            <w:tcW w:w="4129" w:type="dxa"/>
            <w:tcBorders>
              <w:top w:val="single" w:sz="2" w:space="0" w:color="auto"/>
              <w:left w:val="single" w:sz="2" w:space="0" w:color="auto"/>
              <w:bottom w:val="single" w:sz="2" w:space="0" w:color="auto"/>
              <w:right w:val="single" w:sz="2" w:space="0" w:color="auto"/>
            </w:tcBorders>
          </w:tcPr>
          <w:p w14:paraId="75A614F4" w14:textId="77777777" w:rsidR="00872AFE" w:rsidRPr="00711388" w:rsidRDefault="00872AFE" w:rsidP="00567869">
            <w:pPr>
              <w:pStyle w:val="NormalLeft"/>
              <w:rPr>
                <w:lang w:val="en-GB"/>
              </w:rPr>
            </w:pPr>
            <w:r w:rsidRPr="00711388">
              <w:rPr>
                <w:lang w:val="en-GB"/>
              </w:rPr>
              <w:t>This is the total value of the assets sensitive to interest rate down/up risk, before shock.</w:t>
            </w:r>
          </w:p>
          <w:p w14:paraId="7F7EC40E"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D3C4903" w14:textId="77777777" w:rsidTr="00567869">
        <w:tc>
          <w:tcPr>
            <w:tcW w:w="2203" w:type="dxa"/>
            <w:tcBorders>
              <w:top w:val="single" w:sz="2" w:space="0" w:color="auto"/>
              <w:left w:val="single" w:sz="2" w:space="0" w:color="auto"/>
              <w:bottom w:val="single" w:sz="2" w:space="0" w:color="auto"/>
              <w:right w:val="single" w:sz="2" w:space="0" w:color="auto"/>
            </w:tcBorders>
          </w:tcPr>
          <w:p w14:paraId="1B1B5AE8" w14:textId="3CED5AE1"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R0120/C0030</w:t>
            </w:r>
          </w:p>
        </w:tc>
        <w:tc>
          <w:tcPr>
            <w:tcW w:w="2844" w:type="dxa"/>
            <w:tcBorders>
              <w:top w:val="single" w:sz="2" w:space="0" w:color="auto"/>
              <w:left w:val="single" w:sz="2" w:space="0" w:color="auto"/>
              <w:bottom w:val="single" w:sz="2" w:space="0" w:color="auto"/>
              <w:right w:val="single" w:sz="2" w:space="0" w:color="auto"/>
            </w:tcBorders>
          </w:tcPr>
          <w:p w14:paraId="037B402A" w14:textId="158316AA"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Interest rate risk </w:t>
            </w:r>
            <w:r w:rsidR="00845F43" w:rsidRPr="00711388">
              <w:rPr>
                <w:lang w:val="en-GB"/>
              </w:rPr>
              <w:t>-</w:t>
            </w:r>
            <w:r w:rsidRPr="00711388">
              <w:rPr>
                <w:lang w:val="en-GB"/>
              </w:rPr>
              <w:t xml:space="preserve"> interest rate down/up shock</w:t>
            </w:r>
          </w:p>
        </w:tc>
        <w:tc>
          <w:tcPr>
            <w:tcW w:w="4129" w:type="dxa"/>
            <w:tcBorders>
              <w:top w:val="single" w:sz="2" w:space="0" w:color="auto"/>
              <w:left w:val="single" w:sz="2" w:space="0" w:color="auto"/>
              <w:bottom w:val="single" w:sz="2" w:space="0" w:color="auto"/>
              <w:right w:val="single" w:sz="2" w:space="0" w:color="auto"/>
            </w:tcBorders>
          </w:tcPr>
          <w:p w14:paraId="2A59427B" w14:textId="77777777" w:rsidR="00872AFE" w:rsidRPr="00711388" w:rsidRDefault="00872AFE" w:rsidP="00567869">
            <w:pPr>
              <w:pStyle w:val="NormalLeft"/>
              <w:rPr>
                <w:lang w:val="en-GB"/>
              </w:rPr>
            </w:pPr>
            <w:r w:rsidRPr="00711388">
              <w:rPr>
                <w:lang w:val="en-GB"/>
              </w:rPr>
              <w:t>This is the total value of the liabilities sensitive to interest rate down/up risk, before shock.</w:t>
            </w:r>
          </w:p>
          <w:p w14:paraId="3D583D81" w14:textId="77777777" w:rsidR="00872AFE" w:rsidRPr="00711388" w:rsidRDefault="00872AFE" w:rsidP="00567869">
            <w:pPr>
              <w:pStyle w:val="NormalLeft"/>
              <w:rPr>
                <w:lang w:val="en-GB"/>
              </w:rPr>
            </w:pPr>
            <w:r w:rsidRPr="00711388">
              <w:rPr>
                <w:lang w:val="en-GB"/>
              </w:rPr>
              <w:t>The amount of Technical Provisions (TP) shall be net of reinsurance and SPV recoverables.</w:t>
            </w:r>
          </w:p>
        </w:tc>
      </w:tr>
      <w:tr w:rsidR="00872AFE" w:rsidRPr="00711388" w14:paraId="0746BD64" w14:textId="77777777" w:rsidTr="00567869">
        <w:tc>
          <w:tcPr>
            <w:tcW w:w="2203" w:type="dxa"/>
            <w:tcBorders>
              <w:top w:val="single" w:sz="2" w:space="0" w:color="auto"/>
              <w:left w:val="single" w:sz="2" w:space="0" w:color="auto"/>
              <w:bottom w:val="single" w:sz="2" w:space="0" w:color="auto"/>
              <w:right w:val="single" w:sz="2" w:space="0" w:color="auto"/>
            </w:tcBorders>
          </w:tcPr>
          <w:p w14:paraId="0CC9FF6A" w14:textId="1B16C550" w:rsidR="00872AFE" w:rsidRPr="00711388" w:rsidRDefault="00872AFE" w:rsidP="00567869">
            <w:pPr>
              <w:pStyle w:val="NormalLeft"/>
              <w:rPr>
                <w:lang w:val="en-GB"/>
              </w:rPr>
            </w:pPr>
            <w:r w:rsidRPr="00711388">
              <w:rPr>
                <w:lang w:val="en-GB"/>
              </w:rPr>
              <w:lastRenderedPageBreak/>
              <w:t>R0110</w:t>
            </w:r>
            <w:r w:rsidR="00711388" w:rsidRPr="00711388">
              <w:rPr>
                <w:lang w:val="en-GB"/>
              </w:rPr>
              <w:t>-</w:t>
            </w:r>
            <w:r w:rsidRPr="00711388">
              <w:rPr>
                <w:lang w:val="en-GB"/>
              </w:rPr>
              <w:t>R0120/C0040</w:t>
            </w:r>
          </w:p>
        </w:tc>
        <w:tc>
          <w:tcPr>
            <w:tcW w:w="2844" w:type="dxa"/>
            <w:tcBorders>
              <w:top w:val="single" w:sz="2" w:space="0" w:color="auto"/>
              <w:left w:val="single" w:sz="2" w:space="0" w:color="auto"/>
              <w:bottom w:val="single" w:sz="2" w:space="0" w:color="auto"/>
              <w:right w:val="single" w:sz="2" w:space="0" w:color="auto"/>
            </w:tcBorders>
          </w:tcPr>
          <w:p w14:paraId="3C583AC8" w14:textId="559DD077"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Interest rate risk </w:t>
            </w:r>
            <w:r w:rsidR="00845F43" w:rsidRPr="00711388">
              <w:rPr>
                <w:lang w:val="en-GB"/>
              </w:rPr>
              <w:t>-</w:t>
            </w:r>
            <w:r w:rsidRPr="00711388">
              <w:rPr>
                <w:lang w:val="en-GB"/>
              </w:rPr>
              <w:t xml:space="preserve"> interest rate down/up shock</w:t>
            </w:r>
          </w:p>
        </w:tc>
        <w:tc>
          <w:tcPr>
            <w:tcW w:w="4129" w:type="dxa"/>
            <w:tcBorders>
              <w:top w:val="single" w:sz="2" w:space="0" w:color="auto"/>
              <w:left w:val="single" w:sz="2" w:space="0" w:color="auto"/>
              <w:bottom w:val="single" w:sz="2" w:space="0" w:color="auto"/>
              <w:right w:val="single" w:sz="2" w:space="0" w:color="auto"/>
            </w:tcBorders>
          </w:tcPr>
          <w:p w14:paraId="1FD3EA1E" w14:textId="77777777" w:rsidR="00872AFE" w:rsidRPr="00711388" w:rsidRDefault="00872AFE" w:rsidP="00567869">
            <w:pPr>
              <w:pStyle w:val="NormalLeft"/>
              <w:rPr>
                <w:lang w:val="en-GB"/>
              </w:rPr>
            </w:pPr>
            <w:r w:rsidRPr="00711388">
              <w:rPr>
                <w:lang w:val="en-GB"/>
              </w:rPr>
              <w:t>This is the absolute value of assets sensitive to interest rate down/up risks after the shock.</w:t>
            </w:r>
          </w:p>
          <w:p w14:paraId="1FC9441D"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6DECC60E" w14:textId="77777777" w:rsidTr="00567869">
        <w:tc>
          <w:tcPr>
            <w:tcW w:w="2203" w:type="dxa"/>
            <w:tcBorders>
              <w:top w:val="single" w:sz="2" w:space="0" w:color="auto"/>
              <w:left w:val="single" w:sz="2" w:space="0" w:color="auto"/>
              <w:bottom w:val="single" w:sz="2" w:space="0" w:color="auto"/>
              <w:right w:val="single" w:sz="2" w:space="0" w:color="auto"/>
            </w:tcBorders>
          </w:tcPr>
          <w:p w14:paraId="3FDC694A" w14:textId="2E85060B"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R0120/C0050</w:t>
            </w:r>
          </w:p>
        </w:tc>
        <w:tc>
          <w:tcPr>
            <w:tcW w:w="2844" w:type="dxa"/>
            <w:tcBorders>
              <w:top w:val="single" w:sz="2" w:space="0" w:color="auto"/>
              <w:left w:val="single" w:sz="2" w:space="0" w:color="auto"/>
              <w:bottom w:val="single" w:sz="2" w:space="0" w:color="auto"/>
              <w:right w:val="single" w:sz="2" w:space="0" w:color="auto"/>
            </w:tcBorders>
          </w:tcPr>
          <w:p w14:paraId="05C00C0F" w14:textId="4CA376FB"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Interest rate risk</w:t>
            </w:r>
            <w:r w:rsidR="00711388" w:rsidRPr="00711388">
              <w:rPr>
                <w:lang w:val="en-GB"/>
              </w:rPr>
              <w:t>-</w:t>
            </w:r>
            <w:r w:rsidRPr="00711388">
              <w:rPr>
                <w:lang w:val="en-GB"/>
              </w:rPr>
              <w:t xml:space="preserve"> interest rate down/up shock</w:t>
            </w:r>
          </w:p>
        </w:tc>
        <w:tc>
          <w:tcPr>
            <w:tcW w:w="4129" w:type="dxa"/>
            <w:tcBorders>
              <w:top w:val="single" w:sz="2" w:space="0" w:color="auto"/>
              <w:left w:val="single" w:sz="2" w:space="0" w:color="auto"/>
              <w:bottom w:val="single" w:sz="2" w:space="0" w:color="auto"/>
              <w:right w:val="single" w:sz="2" w:space="0" w:color="auto"/>
            </w:tcBorders>
          </w:tcPr>
          <w:p w14:paraId="339B5C90" w14:textId="77777777" w:rsidR="00872AFE" w:rsidRPr="00711388" w:rsidRDefault="00872AFE" w:rsidP="00567869">
            <w:pPr>
              <w:pStyle w:val="NormalLeft"/>
              <w:rPr>
                <w:lang w:val="en-GB"/>
              </w:rPr>
            </w:pPr>
            <w:r w:rsidRPr="00711388">
              <w:rPr>
                <w:lang w:val="en-GB"/>
              </w:rPr>
              <w:t>This is the absolute value of liabilities (after the loss absorbing capacity of technical provisions) sensitive to interest rate down/up risks after the shock.</w:t>
            </w:r>
          </w:p>
          <w:p w14:paraId="6A3AD43B"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524665DF" w14:textId="77777777" w:rsidTr="00567869">
        <w:tc>
          <w:tcPr>
            <w:tcW w:w="2203" w:type="dxa"/>
            <w:tcBorders>
              <w:top w:val="single" w:sz="2" w:space="0" w:color="auto"/>
              <w:left w:val="single" w:sz="2" w:space="0" w:color="auto"/>
              <w:bottom w:val="single" w:sz="2" w:space="0" w:color="auto"/>
              <w:right w:val="single" w:sz="2" w:space="0" w:color="auto"/>
            </w:tcBorders>
          </w:tcPr>
          <w:p w14:paraId="2F76F322" w14:textId="613FF94B"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R0120/C0060</w:t>
            </w:r>
          </w:p>
        </w:tc>
        <w:tc>
          <w:tcPr>
            <w:tcW w:w="2844" w:type="dxa"/>
            <w:tcBorders>
              <w:top w:val="single" w:sz="2" w:space="0" w:color="auto"/>
              <w:left w:val="single" w:sz="2" w:space="0" w:color="auto"/>
              <w:bottom w:val="single" w:sz="2" w:space="0" w:color="auto"/>
              <w:right w:val="single" w:sz="2" w:space="0" w:color="auto"/>
            </w:tcBorders>
          </w:tcPr>
          <w:p w14:paraId="015A367F" w14:textId="21DED8BC"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w:t>
            </w:r>
            <w:r w:rsidR="00711388" w:rsidRPr="00711388">
              <w:rPr>
                <w:lang w:val="en-GB"/>
              </w:rPr>
              <w:t>-</w:t>
            </w:r>
            <w:r w:rsidRPr="00711388">
              <w:rPr>
                <w:lang w:val="en-GB"/>
              </w:rPr>
              <w:t xml:space="preserve"> interest rate risk</w:t>
            </w:r>
            <w:r w:rsidR="00711388" w:rsidRPr="00711388">
              <w:rPr>
                <w:lang w:val="en-GB"/>
              </w:rPr>
              <w:t>-</w:t>
            </w:r>
            <w:r w:rsidRPr="00711388">
              <w:rPr>
                <w:lang w:val="en-GB"/>
              </w:rPr>
              <w:t xml:space="preserve"> interest rate down/up shock</w:t>
            </w:r>
          </w:p>
        </w:tc>
        <w:tc>
          <w:tcPr>
            <w:tcW w:w="4129" w:type="dxa"/>
            <w:tcBorders>
              <w:top w:val="single" w:sz="2" w:space="0" w:color="auto"/>
              <w:left w:val="single" w:sz="2" w:space="0" w:color="auto"/>
              <w:bottom w:val="single" w:sz="2" w:space="0" w:color="auto"/>
              <w:right w:val="single" w:sz="2" w:space="0" w:color="auto"/>
            </w:tcBorders>
          </w:tcPr>
          <w:p w14:paraId="7CE96320" w14:textId="77777777" w:rsidR="00872AFE" w:rsidRPr="00711388" w:rsidRDefault="00872AFE" w:rsidP="00567869">
            <w:pPr>
              <w:pStyle w:val="NormalLeft"/>
              <w:rPr>
                <w:lang w:val="en-GB"/>
              </w:rPr>
            </w:pPr>
            <w:r w:rsidRPr="00711388">
              <w:rPr>
                <w:lang w:val="en-GB"/>
              </w:rPr>
              <w:t>This is the net capital charge for interest rate down/up risk, after adjustment for the loss absorbing capacity of technical provisions.</w:t>
            </w:r>
          </w:p>
          <w:p w14:paraId="208CBD49" w14:textId="77777777" w:rsidR="00872AFE" w:rsidRPr="00711388" w:rsidRDefault="00872AFE" w:rsidP="00567869">
            <w:pPr>
              <w:pStyle w:val="NormalLeft"/>
              <w:rPr>
                <w:lang w:val="en-GB"/>
              </w:rPr>
            </w:pPr>
            <w:r w:rsidRPr="00711388">
              <w:rPr>
                <w:lang w:val="en-GB"/>
              </w:rPr>
              <w:t>If R0020/C0010=1, this item represents the net capital charge for interest rate down/up risk calculated using simplifications.</w:t>
            </w:r>
          </w:p>
        </w:tc>
      </w:tr>
      <w:tr w:rsidR="00872AFE" w:rsidRPr="00711388" w14:paraId="1033AFE9" w14:textId="77777777" w:rsidTr="00567869">
        <w:tc>
          <w:tcPr>
            <w:tcW w:w="2203" w:type="dxa"/>
            <w:tcBorders>
              <w:top w:val="single" w:sz="2" w:space="0" w:color="auto"/>
              <w:left w:val="single" w:sz="2" w:space="0" w:color="auto"/>
              <w:bottom w:val="single" w:sz="2" w:space="0" w:color="auto"/>
              <w:right w:val="single" w:sz="2" w:space="0" w:color="auto"/>
            </w:tcBorders>
          </w:tcPr>
          <w:p w14:paraId="71BEF95F" w14:textId="501CD222"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R0120/C0070</w:t>
            </w:r>
          </w:p>
        </w:tc>
        <w:tc>
          <w:tcPr>
            <w:tcW w:w="2844" w:type="dxa"/>
            <w:tcBorders>
              <w:top w:val="single" w:sz="2" w:space="0" w:color="auto"/>
              <w:left w:val="single" w:sz="2" w:space="0" w:color="auto"/>
              <w:bottom w:val="single" w:sz="2" w:space="0" w:color="auto"/>
              <w:right w:val="single" w:sz="2" w:space="0" w:color="auto"/>
            </w:tcBorders>
          </w:tcPr>
          <w:p w14:paraId="467197CA" w14:textId="79BC4C9A"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Interest rate risk </w:t>
            </w:r>
            <w:r w:rsidR="00845F43" w:rsidRPr="00711388">
              <w:rPr>
                <w:lang w:val="en-GB"/>
              </w:rPr>
              <w:t>-</w:t>
            </w:r>
            <w:r w:rsidRPr="00711388">
              <w:rPr>
                <w:lang w:val="en-GB"/>
              </w:rPr>
              <w:t xml:space="preserve"> Interest rate down/up shock</w:t>
            </w:r>
          </w:p>
        </w:tc>
        <w:tc>
          <w:tcPr>
            <w:tcW w:w="4129" w:type="dxa"/>
            <w:tcBorders>
              <w:top w:val="single" w:sz="2" w:space="0" w:color="auto"/>
              <w:left w:val="single" w:sz="2" w:space="0" w:color="auto"/>
              <w:bottom w:val="single" w:sz="2" w:space="0" w:color="auto"/>
              <w:right w:val="single" w:sz="2" w:space="0" w:color="auto"/>
            </w:tcBorders>
          </w:tcPr>
          <w:p w14:paraId="0ED8F7FA" w14:textId="77777777" w:rsidR="00872AFE" w:rsidRPr="00711388" w:rsidRDefault="00872AFE" w:rsidP="00567869">
            <w:pPr>
              <w:pStyle w:val="NormalLeft"/>
              <w:rPr>
                <w:lang w:val="en-GB"/>
              </w:rPr>
            </w:pPr>
            <w:r w:rsidRPr="00711388">
              <w:rPr>
                <w:lang w:val="en-GB"/>
              </w:rPr>
              <w:t>This is the absolute value of liabilities (before the loss absorbing capacity of technical provisions) sensitive to interest rate down/up risks after the shock.</w:t>
            </w:r>
          </w:p>
          <w:p w14:paraId="34ADF242"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789E12E2" w14:textId="77777777" w:rsidTr="00567869">
        <w:tc>
          <w:tcPr>
            <w:tcW w:w="2203" w:type="dxa"/>
            <w:tcBorders>
              <w:top w:val="single" w:sz="2" w:space="0" w:color="auto"/>
              <w:left w:val="single" w:sz="2" w:space="0" w:color="auto"/>
              <w:bottom w:val="single" w:sz="2" w:space="0" w:color="auto"/>
              <w:right w:val="single" w:sz="2" w:space="0" w:color="auto"/>
            </w:tcBorders>
          </w:tcPr>
          <w:p w14:paraId="29F040A2" w14:textId="1F5E7073"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R0120/C0080</w:t>
            </w:r>
          </w:p>
        </w:tc>
        <w:tc>
          <w:tcPr>
            <w:tcW w:w="2844" w:type="dxa"/>
            <w:tcBorders>
              <w:top w:val="single" w:sz="2" w:space="0" w:color="auto"/>
              <w:left w:val="single" w:sz="2" w:space="0" w:color="auto"/>
              <w:bottom w:val="single" w:sz="2" w:space="0" w:color="auto"/>
              <w:right w:val="single" w:sz="2" w:space="0" w:color="auto"/>
            </w:tcBorders>
          </w:tcPr>
          <w:p w14:paraId="00EC492B" w14:textId="4C0DD8FD"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interest rate risk </w:t>
            </w:r>
            <w:r w:rsidR="00845F43" w:rsidRPr="00711388">
              <w:rPr>
                <w:lang w:val="en-GB"/>
              </w:rPr>
              <w:t>-</w:t>
            </w:r>
            <w:r w:rsidRPr="00711388">
              <w:rPr>
                <w:lang w:val="en-GB"/>
              </w:rPr>
              <w:t xml:space="preserve"> interest rate down/up shock</w:t>
            </w:r>
          </w:p>
        </w:tc>
        <w:tc>
          <w:tcPr>
            <w:tcW w:w="4129" w:type="dxa"/>
            <w:tcBorders>
              <w:top w:val="single" w:sz="2" w:space="0" w:color="auto"/>
              <w:left w:val="single" w:sz="2" w:space="0" w:color="auto"/>
              <w:bottom w:val="single" w:sz="2" w:space="0" w:color="auto"/>
              <w:right w:val="single" w:sz="2" w:space="0" w:color="auto"/>
            </w:tcBorders>
          </w:tcPr>
          <w:p w14:paraId="03BFA096" w14:textId="77777777" w:rsidR="00872AFE" w:rsidRPr="00711388" w:rsidRDefault="00872AFE" w:rsidP="00567869">
            <w:pPr>
              <w:pStyle w:val="NormalLeft"/>
              <w:rPr>
                <w:lang w:val="en-GB"/>
              </w:rPr>
            </w:pPr>
            <w:r w:rsidRPr="00711388">
              <w:rPr>
                <w:lang w:val="en-GB"/>
              </w:rPr>
              <w:t>This is the gross capital charge for the interest rate down/up risk, i.e. before the loss absorbing capacity of Technical provisions</w:t>
            </w:r>
          </w:p>
          <w:p w14:paraId="6980432D" w14:textId="77777777" w:rsidR="00872AFE" w:rsidRPr="00711388" w:rsidRDefault="00872AFE" w:rsidP="00567869">
            <w:pPr>
              <w:pStyle w:val="NormalLeft"/>
              <w:rPr>
                <w:lang w:val="en-GB"/>
              </w:rPr>
            </w:pPr>
            <w:r w:rsidRPr="00711388">
              <w:rPr>
                <w:lang w:val="en-GB"/>
              </w:rPr>
              <w:t>If R0020/C0010=1, this item represents the gross capital charge for interest rate down/up risk calculated using simplifications.</w:t>
            </w:r>
          </w:p>
        </w:tc>
      </w:tr>
      <w:tr w:rsidR="00872AFE" w:rsidRPr="00711388" w14:paraId="3FC5F9B5" w14:textId="77777777" w:rsidTr="00567869">
        <w:tc>
          <w:tcPr>
            <w:tcW w:w="2203" w:type="dxa"/>
            <w:tcBorders>
              <w:top w:val="single" w:sz="2" w:space="0" w:color="auto"/>
              <w:left w:val="single" w:sz="2" w:space="0" w:color="auto"/>
              <w:bottom w:val="single" w:sz="2" w:space="0" w:color="auto"/>
              <w:right w:val="single" w:sz="2" w:space="0" w:color="auto"/>
            </w:tcBorders>
          </w:tcPr>
          <w:p w14:paraId="63475A84" w14:textId="77777777" w:rsidR="00872AFE" w:rsidRPr="00711388" w:rsidRDefault="00872AFE" w:rsidP="00567869">
            <w:pPr>
              <w:pStyle w:val="NormalCentered"/>
              <w:rPr>
                <w:lang w:val="en-GB"/>
              </w:rPr>
            </w:pPr>
            <w:r w:rsidRPr="00711388">
              <w:rPr>
                <w:i/>
                <w:iCs/>
                <w:lang w:val="en-GB"/>
              </w:rPr>
              <w:t>Equity risk</w:t>
            </w:r>
          </w:p>
        </w:tc>
        <w:tc>
          <w:tcPr>
            <w:tcW w:w="2844" w:type="dxa"/>
            <w:tcBorders>
              <w:top w:val="single" w:sz="2" w:space="0" w:color="auto"/>
              <w:left w:val="single" w:sz="2" w:space="0" w:color="auto"/>
              <w:bottom w:val="single" w:sz="2" w:space="0" w:color="auto"/>
              <w:right w:val="single" w:sz="2" w:space="0" w:color="auto"/>
            </w:tcBorders>
          </w:tcPr>
          <w:p w14:paraId="436861E1" w14:textId="77777777" w:rsidR="00872AFE" w:rsidRPr="00711388" w:rsidRDefault="00872AFE" w:rsidP="00567869">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167FCC1C" w14:textId="77777777" w:rsidR="00872AFE" w:rsidRPr="00711388" w:rsidRDefault="00872AFE" w:rsidP="00567869">
            <w:pPr>
              <w:pStyle w:val="NormalCentered"/>
              <w:rPr>
                <w:lang w:val="en-GB"/>
              </w:rPr>
            </w:pPr>
          </w:p>
        </w:tc>
      </w:tr>
      <w:tr w:rsidR="00872AFE" w:rsidRPr="00711388" w14:paraId="34CC441C" w14:textId="77777777" w:rsidTr="00567869">
        <w:tc>
          <w:tcPr>
            <w:tcW w:w="2203" w:type="dxa"/>
            <w:tcBorders>
              <w:top w:val="single" w:sz="2" w:space="0" w:color="auto"/>
              <w:left w:val="single" w:sz="2" w:space="0" w:color="auto"/>
              <w:bottom w:val="single" w:sz="2" w:space="0" w:color="auto"/>
              <w:right w:val="single" w:sz="2" w:space="0" w:color="auto"/>
            </w:tcBorders>
          </w:tcPr>
          <w:p w14:paraId="29095CB0" w14:textId="77777777" w:rsidR="00872AFE" w:rsidRPr="00711388" w:rsidRDefault="00872AFE" w:rsidP="00567869">
            <w:pPr>
              <w:pStyle w:val="NormalLeft"/>
              <w:rPr>
                <w:lang w:val="en-GB"/>
              </w:rPr>
            </w:pPr>
            <w:r w:rsidRPr="00711388">
              <w:rPr>
                <w:lang w:val="en-GB"/>
              </w:rPr>
              <w:t>R0200/C0060</w:t>
            </w:r>
          </w:p>
        </w:tc>
        <w:tc>
          <w:tcPr>
            <w:tcW w:w="2844" w:type="dxa"/>
            <w:tcBorders>
              <w:top w:val="single" w:sz="2" w:space="0" w:color="auto"/>
              <w:left w:val="single" w:sz="2" w:space="0" w:color="auto"/>
              <w:bottom w:val="single" w:sz="2" w:space="0" w:color="auto"/>
              <w:right w:val="single" w:sz="2" w:space="0" w:color="auto"/>
            </w:tcBorders>
          </w:tcPr>
          <w:p w14:paraId="67358DCC" w14:textId="30375FF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equity risk</w:t>
            </w:r>
          </w:p>
        </w:tc>
        <w:tc>
          <w:tcPr>
            <w:tcW w:w="4129" w:type="dxa"/>
            <w:tcBorders>
              <w:top w:val="single" w:sz="2" w:space="0" w:color="auto"/>
              <w:left w:val="single" w:sz="2" w:space="0" w:color="auto"/>
              <w:bottom w:val="single" w:sz="2" w:space="0" w:color="auto"/>
              <w:right w:val="single" w:sz="2" w:space="0" w:color="auto"/>
            </w:tcBorders>
          </w:tcPr>
          <w:p w14:paraId="0C8DBE5A" w14:textId="77777777" w:rsidR="00872AFE" w:rsidRPr="00711388" w:rsidRDefault="00872AFE" w:rsidP="00567869">
            <w:pPr>
              <w:pStyle w:val="NormalLeft"/>
              <w:rPr>
                <w:lang w:val="en-GB"/>
              </w:rPr>
            </w:pPr>
            <w:r w:rsidRPr="00711388">
              <w:rPr>
                <w:lang w:val="en-GB"/>
              </w:rPr>
              <w:t>This is the net capital charge for equity risk, i.e. after adjustment for the loss absorbing capacity of technical provisions.</w:t>
            </w:r>
          </w:p>
        </w:tc>
      </w:tr>
      <w:tr w:rsidR="00872AFE" w:rsidRPr="00711388" w14:paraId="3134B767" w14:textId="77777777" w:rsidTr="00567869">
        <w:trPr>
          <w:trHeight w:val="911"/>
        </w:trPr>
        <w:tc>
          <w:tcPr>
            <w:tcW w:w="2203" w:type="dxa"/>
            <w:tcBorders>
              <w:top w:val="single" w:sz="2" w:space="0" w:color="auto"/>
              <w:left w:val="single" w:sz="2" w:space="0" w:color="auto"/>
              <w:bottom w:val="single" w:sz="4" w:space="0" w:color="auto"/>
              <w:right w:val="single" w:sz="2" w:space="0" w:color="auto"/>
            </w:tcBorders>
          </w:tcPr>
          <w:p w14:paraId="1B5DAF9B" w14:textId="77777777" w:rsidR="00872AFE" w:rsidRPr="00711388" w:rsidRDefault="00872AFE" w:rsidP="00567869">
            <w:pPr>
              <w:pStyle w:val="NormalLeft"/>
              <w:rPr>
                <w:lang w:val="en-GB"/>
              </w:rPr>
            </w:pPr>
            <w:r w:rsidRPr="00711388">
              <w:rPr>
                <w:lang w:val="en-GB"/>
              </w:rPr>
              <w:lastRenderedPageBreak/>
              <w:t>R0200/C0080</w:t>
            </w:r>
          </w:p>
        </w:tc>
        <w:tc>
          <w:tcPr>
            <w:tcW w:w="2844" w:type="dxa"/>
            <w:tcBorders>
              <w:top w:val="single" w:sz="2" w:space="0" w:color="auto"/>
              <w:left w:val="single" w:sz="2" w:space="0" w:color="auto"/>
              <w:bottom w:val="single" w:sz="4" w:space="0" w:color="auto"/>
              <w:right w:val="single" w:sz="2" w:space="0" w:color="auto"/>
            </w:tcBorders>
          </w:tcPr>
          <w:p w14:paraId="74268115" w14:textId="3FDB2A51"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equity risk</w:t>
            </w:r>
          </w:p>
        </w:tc>
        <w:tc>
          <w:tcPr>
            <w:tcW w:w="4129" w:type="dxa"/>
            <w:tcBorders>
              <w:top w:val="single" w:sz="2" w:space="0" w:color="auto"/>
              <w:left w:val="single" w:sz="2" w:space="0" w:color="auto"/>
              <w:bottom w:val="single" w:sz="4" w:space="0" w:color="auto"/>
              <w:right w:val="single" w:sz="2" w:space="0" w:color="auto"/>
            </w:tcBorders>
          </w:tcPr>
          <w:p w14:paraId="0432F02E" w14:textId="77777777" w:rsidR="00872AFE" w:rsidRPr="00711388" w:rsidRDefault="00872AFE" w:rsidP="00567869">
            <w:pPr>
              <w:pStyle w:val="NormalLeft"/>
              <w:rPr>
                <w:lang w:val="en-GB"/>
              </w:rPr>
            </w:pPr>
            <w:r w:rsidRPr="00711388">
              <w:rPr>
                <w:lang w:val="en-GB"/>
              </w:rPr>
              <w:t>This is the gross capital charge for equity risk, i.e. before the loss absorbing capacity of technical provisions.</w:t>
            </w:r>
          </w:p>
        </w:tc>
      </w:tr>
      <w:tr w:rsidR="00872AFE" w:rsidRPr="00711388" w14:paraId="1561FE67" w14:textId="77777777" w:rsidTr="00567869">
        <w:tc>
          <w:tcPr>
            <w:tcW w:w="2203" w:type="dxa"/>
            <w:tcBorders>
              <w:top w:val="single" w:sz="2" w:space="0" w:color="auto"/>
              <w:left w:val="single" w:sz="2" w:space="0" w:color="auto"/>
              <w:bottom w:val="single" w:sz="2" w:space="0" w:color="auto"/>
              <w:right w:val="single" w:sz="2" w:space="0" w:color="auto"/>
            </w:tcBorders>
          </w:tcPr>
          <w:p w14:paraId="4E6CC814" w14:textId="77777777" w:rsidR="00872AFE" w:rsidRPr="00711388" w:rsidRDefault="00872AFE" w:rsidP="00567869">
            <w:pPr>
              <w:pStyle w:val="NormalLeft"/>
              <w:rPr>
                <w:lang w:val="en-GB"/>
              </w:rPr>
            </w:pPr>
            <w:r w:rsidRPr="00711388">
              <w:rPr>
                <w:lang w:val="en-GB"/>
              </w:rPr>
              <w:t>R0210/C0020</w:t>
            </w:r>
          </w:p>
        </w:tc>
        <w:tc>
          <w:tcPr>
            <w:tcW w:w="2844" w:type="dxa"/>
            <w:tcBorders>
              <w:top w:val="single" w:sz="2" w:space="0" w:color="auto"/>
              <w:left w:val="single" w:sz="2" w:space="0" w:color="auto"/>
              <w:bottom w:val="single" w:sz="2" w:space="0" w:color="auto"/>
              <w:right w:val="single" w:sz="2" w:space="0" w:color="auto"/>
            </w:tcBorders>
          </w:tcPr>
          <w:p w14:paraId="3E44830E" w14:textId="0C741A80"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equity risk </w:t>
            </w:r>
            <w:r w:rsidR="00845F43" w:rsidRPr="00711388">
              <w:rPr>
                <w:lang w:val="en-GB"/>
              </w:rPr>
              <w:t>-</w:t>
            </w:r>
            <w:r w:rsidRPr="00711388">
              <w:rPr>
                <w:lang w:val="en-GB"/>
              </w:rPr>
              <w:t xml:space="preserve"> type 1 equities</w:t>
            </w:r>
          </w:p>
        </w:tc>
        <w:tc>
          <w:tcPr>
            <w:tcW w:w="4129" w:type="dxa"/>
            <w:tcBorders>
              <w:top w:val="single" w:sz="2" w:space="0" w:color="auto"/>
              <w:left w:val="single" w:sz="2" w:space="0" w:color="auto"/>
              <w:bottom w:val="single" w:sz="2" w:space="0" w:color="auto"/>
              <w:right w:val="single" w:sz="2" w:space="0" w:color="auto"/>
            </w:tcBorders>
          </w:tcPr>
          <w:p w14:paraId="6564771E" w14:textId="77777777" w:rsidR="00872AFE" w:rsidRPr="00711388" w:rsidRDefault="00872AFE" w:rsidP="00567869">
            <w:pPr>
              <w:pStyle w:val="NormalLeft"/>
              <w:rPr>
                <w:lang w:val="en-GB"/>
              </w:rPr>
            </w:pPr>
            <w:r w:rsidRPr="00711388">
              <w:rPr>
                <w:lang w:val="en-GB"/>
              </w:rPr>
              <w:t>This is the initial absolute value of the assets sensitive to the equity risk charge related to type 1 equities</w:t>
            </w:r>
          </w:p>
          <w:p w14:paraId="5A3A9B3B"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04E11527" w14:textId="77777777" w:rsidTr="00567869">
        <w:trPr>
          <w:trHeight w:val="1519"/>
        </w:trPr>
        <w:tc>
          <w:tcPr>
            <w:tcW w:w="2203" w:type="dxa"/>
            <w:tcBorders>
              <w:top w:val="single" w:sz="2" w:space="0" w:color="auto"/>
              <w:left w:val="single" w:sz="2" w:space="0" w:color="auto"/>
              <w:bottom w:val="single" w:sz="4" w:space="0" w:color="auto"/>
              <w:right w:val="single" w:sz="2" w:space="0" w:color="auto"/>
            </w:tcBorders>
          </w:tcPr>
          <w:p w14:paraId="6B697255" w14:textId="77777777" w:rsidR="00872AFE" w:rsidRPr="00711388" w:rsidRDefault="00872AFE" w:rsidP="00567869">
            <w:pPr>
              <w:pStyle w:val="NormalLeft"/>
              <w:rPr>
                <w:lang w:val="en-GB"/>
              </w:rPr>
            </w:pPr>
            <w:r w:rsidRPr="00711388">
              <w:rPr>
                <w:lang w:val="en-GB"/>
              </w:rPr>
              <w:t>R0210/C0030</w:t>
            </w:r>
          </w:p>
        </w:tc>
        <w:tc>
          <w:tcPr>
            <w:tcW w:w="2844" w:type="dxa"/>
            <w:tcBorders>
              <w:top w:val="single" w:sz="2" w:space="0" w:color="auto"/>
              <w:left w:val="single" w:sz="2" w:space="0" w:color="auto"/>
              <w:bottom w:val="single" w:sz="4" w:space="0" w:color="auto"/>
              <w:right w:val="single" w:sz="2" w:space="0" w:color="auto"/>
            </w:tcBorders>
          </w:tcPr>
          <w:p w14:paraId="47541A91" w14:textId="5374DD1F"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equity risk </w:t>
            </w:r>
            <w:r w:rsidR="00845F43" w:rsidRPr="00711388">
              <w:rPr>
                <w:lang w:val="en-GB"/>
              </w:rPr>
              <w:t>-</w:t>
            </w:r>
            <w:r w:rsidRPr="00711388">
              <w:rPr>
                <w:lang w:val="en-GB"/>
              </w:rPr>
              <w:t xml:space="preserve"> type 1 equities</w:t>
            </w:r>
          </w:p>
        </w:tc>
        <w:tc>
          <w:tcPr>
            <w:tcW w:w="4129" w:type="dxa"/>
            <w:tcBorders>
              <w:top w:val="single" w:sz="2" w:space="0" w:color="auto"/>
              <w:left w:val="single" w:sz="2" w:space="0" w:color="auto"/>
              <w:bottom w:val="single" w:sz="4" w:space="0" w:color="auto"/>
              <w:right w:val="single" w:sz="2" w:space="0" w:color="auto"/>
            </w:tcBorders>
          </w:tcPr>
          <w:p w14:paraId="008C17E7" w14:textId="77777777" w:rsidR="00872AFE" w:rsidRPr="00711388" w:rsidRDefault="00872AFE" w:rsidP="00567869">
            <w:pPr>
              <w:pStyle w:val="NormalLeft"/>
              <w:rPr>
                <w:lang w:val="en-GB"/>
              </w:rPr>
            </w:pPr>
            <w:r w:rsidRPr="00711388">
              <w:rPr>
                <w:lang w:val="en-GB"/>
              </w:rPr>
              <w:t>This is the initial absolute value of the liabilities sensitive to equity risk related to type 1 equities.</w:t>
            </w:r>
          </w:p>
          <w:p w14:paraId="197DA9A0"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3838807B" w14:textId="77777777" w:rsidTr="00567869">
        <w:tc>
          <w:tcPr>
            <w:tcW w:w="2203" w:type="dxa"/>
            <w:tcBorders>
              <w:top w:val="single" w:sz="2" w:space="0" w:color="auto"/>
              <w:left w:val="single" w:sz="2" w:space="0" w:color="auto"/>
              <w:bottom w:val="single" w:sz="2" w:space="0" w:color="auto"/>
              <w:right w:val="single" w:sz="2" w:space="0" w:color="auto"/>
            </w:tcBorders>
          </w:tcPr>
          <w:p w14:paraId="49F536B9" w14:textId="77777777" w:rsidR="00872AFE" w:rsidRPr="00711388" w:rsidRDefault="00872AFE" w:rsidP="00567869">
            <w:pPr>
              <w:pStyle w:val="NormalLeft"/>
              <w:rPr>
                <w:lang w:val="en-GB"/>
              </w:rPr>
            </w:pPr>
            <w:r w:rsidRPr="00711388">
              <w:rPr>
                <w:lang w:val="en-GB"/>
              </w:rPr>
              <w:t>R0210/C0040</w:t>
            </w:r>
          </w:p>
        </w:tc>
        <w:tc>
          <w:tcPr>
            <w:tcW w:w="2844" w:type="dxa"/>
            <w:tcBorders>
              <w:top w:val="single" w:sz="2" w:space="0" w:color="auto"/>
              <w:left w:val="single" w:sz="2" w:space="0" w:color="auto"/>
              <w:bottom w:val="single" w:sz="2" w:space="0" w:color="auto"/>
              <w:right w:val="single" w:sz="2" w:space="0" w:color="auto"/>
            </w:tcBorders>
          </w:tcPr>
          <w:p w14:paraId="5F412638" w14:textId="334B588B"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Equity risk </w:t>
            </w:r>
            <w:r w:rsidR="00845F43" w:rsidRPr="00711388">
              <w:rPr>
                <w:lang w:val="en-GB"/>
              </w:rPr>
              <w:t>-</w:t>
            </w:r>
            <w:r w:rsidRPr="00711388">
              <w:rPr>
                <w:lang w:val="en-GB"/>
              </w:rPr>
              <w:t xml:space="preserve"> type 1 equities</w:t>
            </w:r>
          </w:p>
        </w:tc>
        <w:tc>
          <w:tcPr>
            <w:tcW w:w="4129" w:type="dxa"/>
            <w:tcBorders>
              <w:top w:val="single" w:sz="2" w:space="0" w:color="auto"/>
              <w:left w:val="single" w:sz="2" w:space="0" w:color="auto"/>
              <w:bottom w:val="single" w:sz="2" w:space="0" w:color="auto"/>
              <w:right w:val="single" w:sz="2" w:space="0" w:color="auto"/>
            </w:tcBorders>
          </w:tcPr>
          <w:p w14:paraId="61640DC1" w14:textId="77777777" w:rsidR="00872AFE" w:rsidRPr="00711388" w:rsidRDefault="00872AFE" w:rsidP="00567869">
            <w:pPr>
              <w:pStyle w:val="NormalLeft"/>
              <w:rPr>
                <w:lang w:val="en-GB"/>
              </w:rPr>
            </w:pPr>
            <w:r w:rsidRPr="00711388">
              <w:rPr>
                <w:lang w:val="en-GB"/>
              </w:rPr>
              <w:t>This is the absolute value of the assets sensitive to the equity risk charge related to type 1 equities category, after the shock.</w:t>
            </w:r>
          </w:p>
          <w:p w14:paraId="56709607"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DB3BD84" w14:textId="77777777" w:rsidTr="00567869">
        <w:tc>
          <w:tcPr>
            <w:tcW w:w="2203" w:type="dxa"/>
            <w:tcBorders>
              <w:top w:val="single" w:sz="2" w:space="0" w:color="auto"/>
              <w:left w:val="single" w:sz="2" w:space="0" w:color="auto"/>
              <w:bottom w:val="single" w:sz="2" w:space="0" w:color="auto"/>
              <w:right w:val="single" w:sz="2" w:space="0" w:color="auto"/>
            </w:tcBorders>
          </w:tcPr>
          <w:p w14:paraId="6AA5C4C6" w14:textId="77777777" w:rsidR="00872AFE" w:rsidRPr="00711388" w:rsidRDefault="00872AFE" w:rsidP="00567869">
            <w:pPr>
              <w:pStyle w:val="NormalLeft"/>
              <w:rPr>
                <w:lang w:val="en-GB"/>
              </w:rPr>
            </w:pPr>
            <w:r w:rsidRPr="00711388">
              <w:rPr>
                <w:lang w:val="en-GB"/>
              </w:rPr>
              <w:t>R0210/C0050</w:t>
            </w:r>
          </w:p>
        </w:tc>
        <w:tc>
          <w:tcPr>
            <w:tcW w:w="2844" w:type="dxa"/>
            <w:tcBorders>
              <w:top w:val="single" w:sz="2" w:space="0" w:color="auto"/>
              <w:left w:val="single" w:sz="2" w:space="0" w:color="auto"/>
              <w:bottom w:val="single" w:sz="2" w:space="0" w:color="auto"/>
              <w:right w:val="single" w:sz="2" w:space="0" w:color="auto"/>
            </w:tcBorders>
          </w:tcPr>
          <w:p w14:paraId="747AD4D1" w14:textId="53AD4B19"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Equity risk </w:t>
            </w:r>
            <w:r w:rsidR="00711388" w:rsidRPr="00711388">
              <w:rPr>
                <w:lang w:val="en-GB"/>
              </w:rPr>
              <w:t>-</w:t>
            </w:r>
            <w:r w:rsidRPr="00711388">
              <w:rPr>
                <w:lang w:val="en-GB"/>
              </w:rPr>
              <w:t>type 1 equities</w:t>
            </w:r>
          </w:p>
        </w:tc>
        <w:tc>
          <w:tcPr>
            <w:tcW w:w="4129" w:type="dxa"/>
            <w:tcBorders>
              <w:top w:val="single" w:sz="2" w:space="0" w:color="auto"/>
              <w:left w:val="single" w:sz="2" w:space="0" w:color="auto"/>
              <w:bottom w:val="single" w:sz="2" w:space="0" w:color="auto"/>
              <w:right w:val="single" w:sz="2" w:space="0" w:color="auto"/>
            </w:tcBorders>
          </w:tcPr>
          <w:p w14:paraId="27433D8E" w14:textId="77777777" w:rsidR="00872AFE" w:rsidRPr="00711388" w:rsidRDefault="00872AFE" w:rsidP="00567869">
            <w:pPr>
              <w:pStyle w:val="NormalLeft"/>
              <w:rPr>
                <w:lang w:val="en-GB"/>
              </w:rPr>
            </w:pPr>
            <w:r w:rsidRPr="00711388">
              <w:rPr>
                <w:lang w:val="en-GB"/>
              </w:rPr>
              <w:t>This is the absolute value of the liabilities sensitive to equity risk charge related to type 1 equities, after the shock and after the loss absorbing capacity of technical provisions.</w:t>
            </w:r>
          </w:p>
          <w:p w14:paraId="599D2C27"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469F9B79" w14:textId="77777777" w:rsidTr="00567869">
        <w:tc>
          <w:tcPr>
            <w:tcW w:w="2203" w:type="dxa"/>
            <w:tcBorders>
              <w:top w:val="single" w:sz="2" w:space="0" w:color="auto"/>
              <w:left w:val="single" w:sz="2" w:space="0" w:color="auto"/>
              <w:bottom w:val="single" w:sz="2" w:space="0" w:color="auto"/>
              <w:right w:val="single" w:sz="2" w:space="0" w:color="auto"/>
            </w:tcBorders>
          </w:tcPr>
          <w:p w14:paraId="737A59A0" w14:textId="77777777" w:rsidR="00872AFE" w:rsidRPr="00711388" w:rsidRDefault="00872AFE" w:rsidP="00567869">
            <w:pPr>
              <w:pStyle w:val="NormalLeft"/>
              <w:rPr>
                <w:lang w:val="en-GB"/>
              </w:rPr>
            </w:pPr>
            <w:r w:rsidRPr="00711388">
              <w:rPr>
                <w:lang w:val="en-GB"/>
              </w:rPr>
              <w:t>R0210/C0060</w:t>
            </w:r>
          </w:p>
        </w:tc>
        <w:tc>
          <w:tcPr>
            <w:tcW w:w="2844" w:type="dxa"/>
            <w:tcBorders>
              <w:top w:val="single" w:sz="2" w:space="0" w:color="auto"/>
              <w:left w:val="single" w:sz="2" w:space="0" w:color="auto"/>
              <w:bottom w:val="single" w:sz="2" w:space="0" w:color="auto"/>
              <w:right w:val="single" w:sz="2" w:space="0" w:color="auto"/>
            </w:tcBorders>
          </w:tcPr>
          <w:p w14:paraId="37CD45E3" w14:textId="01BD0D5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equity risk </w:t>
            </w:r>
            <w:r w:rsidR="00711388" w:rsidRPr="00711388">
              <w:rPr>
                <w:lang w:val="en-GB"/>
              </w:rPr>
              <w:t>-</w:t>
            </w:r>
            <w:r w:rsidRPr="00711388">
              <w:rPr>
                <w:lang w:val="en-GB"/>
              </w:rPr>
              <w:t>type 1 equities</w:t>
            </w:r>
          </w:p>
        </w:tc>
        <w:tc>
          <w:tcPr>
            <w:tcW w:w="4129" w:type="dxa"/>
            <w:tcBorders>
              <w:top w:val="single" w:sz="2" w:space="0" w:color="auto"/>
              <w:left w:val="single" w:sz="2" w:space="0" w:color="auto"/>
              <w:bottom w:val="single" w:sz="2" w:space="0" w:color="auto"/>
              <w:right w:val="single" w:sz="2" w:space="0" w:color="auto"/>
            </w:tcBorders>
          </w:tcPr>
          <w:p w14:paraId="58FEEB8E" w14:textId="77777777" w:rsidR="00872AFE" w:rsidRPr="00711388" w:rsidRDefault="00872AFE" w:rsidP="00567869">
            <w:pPr>
              <w:pStyle w:val="NormalLeft"/>
              <w:rPr>
                <w:lang w:val="en-GB"/>
              </w:rPr>
            </w:pPr>
            <w:r w:rsidRPr="00711388">
              <w:rPr>
                <w:lang w:val="en-GB"/>
              </w:rPr>
              <w:t>This is the net capital charge for equity risk (for type 1 equities), after adjustment for the loss absorbing capacity of technical provisions.</w:t>
            </w:r>
          </w:p>
        </w:tc>
      </w:tr>
      <w:tr w:rsidR="00872AFE" w:rsidRPr="00711388" w14:paraId="4D2FF2DE" w14:textId="77777777" w:rsidTr="00567869">
        <w:tc>
          <w:tcPr>
            <w:tcW w:w="2203" w:type="dxa"/>
            <w:tcBorders>
              <w:top w:val="single" w:sz="2" w:space="0" w:color="auto"/>
              <w:left w:val="single" w:sz="2" w:space="0" w:color="auto"/>
              <w:bottom w:val="single" w:sz="2" w:space="0" w:color="auto"/>
              <w:right w:val="single" w:sz="2" w:space="0" w:color="auto"/>
            </w:tcBorders>
          </w:tcPr>
          <w:p w14:paraId="741C5894" w14:textId="77777777" w:rsidR="00872AFE" w:rsidRPr="00711388" w:rsidRDefault="00872AFE" w:rsidP="00567869">
            <w:pPr>
              <w:pStyle w:val="NormalLeft"/>
              <w:rPr>
                <w:lang w:val="en-GB"/>
              </w:rPr>
            </w:pPr>
            <w:r w:rsidRPr="00711388">
              <w:rPr>
                <w:lang w:val="en-GB"/>
              </w:rPr>
              <w:t>R0210/C0070</w:t>
            </w:r>
          </w:p>
        </w:tc>
        <w:tc>
          <w:tcPr>
            <w:tcW w:w="2844" w:type="dxa"/>
            <w:tcBorders>
              <w:top w:val="single" w:sz="2" w:space="0" w:color="auto"/>
              <w:left w:val="single" w:sz="2" w:space="0" w:color="auto"/>
              <w:bottom w:val="single" w:sz="2" w:space="0" w:color="auto"/>
              <w:right w:val="single" w:sz="2" w:space="0" w:color="auto"/>
            </w:tcBorders>
          </w:tcPr>
          <w:p w14:paraId="7E7F2DFB" w14:textId="3F3650D6"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equity risk </w:t>
            </w:r>
            <w:r w:rsidR="00711388" w:rsidRPr="00711388">
              <w:rPr>
                <w:lang w:val="en-GB"/>
              </w:rPr>
              <w:t>-</w:t>
            </w:r>
            <w:r w:rsidRPr="00711388">
              <w:rPr>
                <w:lang w:val="en-GB"/>
              </w:rPr>
              <w:t>type 1 equities</w:t>
            </w:r>
          </w:p>
        </w:tc>
        <w:tc>
          <w:tcPr>
            <w:tcW w:w="4129" w:type="dxa"/>
            <w:tcBorders>
              <w:top w:val="single" w:sz="2" w:space="0" w:color="auto"/>
              <w:left w:val="single" w:sz="2" w:space="0" w:color="auto"/>
              <w:bottom w:val="single" w:sz="2" w:space="0" w:color="auto"/>
              <w:right w:val="single" w:sz="2" w:space="0" w:color="auto"/>
            </w:tcBorders>
          </w:tcPr>
          <w:p w14:paraId="7013FF13" w14:textId="77777777" w:rsidR="00872AFE" w:rsidRPr="00711388" w:rsidRDefault="00872AFE" w:rsidP="00567869">
            <w:pPr>
              <w:pStyle w:val="NormalLeft"/>
              <w:rPr>
                <w:lang w:val="en-GB"/>
              </w:rPr>
            </w:pPr>
            <w:r w:rsidRPr="00711388">
              <w:rPr>
                <w:lang w:val="en-GB"/>
              </w:rPr>
              <w:t>This is the absolute value of the liabilities sensitive to equity risk charge related to type 1 equities, after the shock but before the loss absorbing capacity of technical provisions.</w:t>
            </w:r>
          </w:p>
          <w:p w14:paraId="4A2D76B6"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4FD3B41B" w14:textId="77777777" w:rsidTr="00567869">
        <w:tc>
          <w:tcPr>
            <w:tcW w:w="2203" w:type="dxa"/>
            <w:tcBorders>
              <w:top w:val="single" w:sz="2" w:space="0" w:color="auto"/>
              <w:left w:val="single" w:sz="2" w:space="0" w:color="auto"/>
              <w:bottom w:val="single" w:sz="2" w:space="0" w:color="auto"/>
              <w:right w:val="single" w:sz="2" w:space="0" w:color="auto"/>
            </w:tcBorders>
          </w:tcPr>
          <w:p w14:paraId="438504D1" w14:textId="77777777" w:rsidR="00872AFE" w:rsidRPr="00711388" w:rsidRDefault="00872AFE" w:rsidP="00567869">
            <w:pPr>
              <w:pStyle w:val="NormalLeft"/>
              <w:rPr>
                <w:lang w:val="en-GB"/>
              </w:rPr>
            </w:pPr>
            <w:r w:rsidRPr="00711388">
              <w:rPr>
                <w:lang w:val="en-GB"/>
              </w:rPr>
              <w:t>R0210/C0080</w:t>
            </w:r>
          </w:p>
        </w:tc>
        <w:tc>
          <w:tcPr>
            <w:tcW w:w="2844" w:type="dxa"/>
            <w:tcBorders>
              <w:top w:val="single" w:sz="2" w:space="0" w:color="auto"/>
              <w:left w:val="single" w:sz="2" w:space="0" w:color="auto"/>
              <w:bottom w:val="single" w:sz="2" w:space="0" w:color="auto"/>
              <w:right w:val="single" w:sz="2" w:space="0" w:color="auto"/>
            </w:tcBorders>
          </w:tcPr>
          <w:p w14:paraId="61169B6B" w14:textId="0D9E70BD"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w:t>
            </w:r>
            <w:r w:rsidRPr="00711388">
              <w:rPr>
                <w:lang w:val="en-GB"/>
              </w:rPr>
              <w:lastRenderedPageBreak/>
              <w:t xml:space="preserve">requirement </w:t>
            </w:r>
            <w:r w:rsidR="00845F43" w:rsidRPr="00711388">
              <w:rPr>
                <w:lang w:val="en-GB"/>
              </w:rPr>
              <w:t>-</w:t>
            </w:r>
            <w:r w:rsidRPr="00711388">
              <w:rPr>
                <w:lang w:val="en-GB"/>
              </w:rPr>
              <w:t xml:space="preserve"> Equity risk </w:t>
            </w:r>
            <w:r w:rsidR="00711388" w:rsidRPr="00711388">
              <w:rPr>
                <w:lang w:val="en-GB"/>
              </w:rPr>
              <w:t>-</w:t>
            </w:r>
            <w:r w:rsidRPr="00711388">
              <w:rPr>
                <w:lang w:val="en-GB"/>
              </w:rPr>
              <w:t>type 1 equities</w:t>
            </w:r>
          </w:p>
        </w:tc>
        <w:tc>
          <w:tcPr>
            <w:tcW w:w="4129" w:type="dxa"/>
            <w:tcBorders>
              <w:top w:val="single" w:sz="2" w:space="0" w:color="auto"/>
              <w:left w:val="single" w:sz="2" w:space="0" w:color="auto"/>
              <w:bottom w:val="single" w:sz="2" w:space="0" w:color="auto"/>
              <w:right w:val="single" w:sz="2" w:space="0" w:color="auto"/>
            </w:tcBorders>
          </w:tcPr>
          <w:p w14:paraId="3B553B60" w14:textId="77777777" w:rsidR="00872AFE" w:rsidRPr="00711388" w:rsidRDefault="00872AFE" w:rsidP="00567869">
            <w:pPr>
              <w:pStyle w:val="NormalLeft"/>
              <w:rPr>
                <w:lang w:val="en-GB"/>
              </w:rPr>
            </w:pPr>
            <w:r w:rsidRPr="00711388">
              <w:rPr>
                <w:lang w:val="en-GB"/>
              </w:rPr>
              <w:lastRenderedPageBreak/>
              <w:t xml:space="preserve">This is the gross capital charge for equity risk for type 1 equities, i.e. before </w:t>
            </w:r>
            <w:r w:rsidRPr="00711388">
              <w:rPr>
                <w:lang w:val="en-GB"/>
              </w:rPr>
              <w:lastRenderedPageBreak/>
              <w:t>the loss absorbing capacity of technical provisions.</w:t>
            </w:r>
          </w:p>
        </w:tc>
      </w:tr>
      <w:tr w:rsidR="00872AFE" w:rsidRPr="00711388" w14:paraId="108B96F2" w14:textId="77777777" w:rsidTr="00567869">
        <w:tc>
          <w:tcPr>
            <w:tcW w:w="2203" w:type="dxa"/>
            <w:tcBorders>
              <w:top w:val="single" w:sz="2" w:space="0" w:color="auto"/>
              <w:left w:val="single" w:sz="2" w:space="0" w:color="auto"/>
              <w:bottom w:val="single" w:sz="2" w:space="0" w:color="auto"/>
              <w:right w:val="single" w:sz="2" w:space="0" w:color="auto"/>
            </w:tcBorders>
          </w:tcPr>
          <w:p w14:paraId="07B14EAC" w14:textId="75C78B2B" w:rsidR="00872AFE" w:rsidRPr="00711388" w:rsidRDefault="00872AFE" w:rsidP="00567869">
            <w:pPr>
              <w:pStyle w:val="NormalLeft"/>
              <w:rPr>
                <w:lang w:val="en-GB"/>
              </w:rPr>
            </w:pPr>
            <w:r w:rsidRPr="00711388">
              <w:rPr>
                <w:lang w:val="en-GB"/>
              </w:rPr>
              <w:lastRenderedPageBreak/>
              <w:t>R0221, R0230, R0231, R0240/C0020</w:t>
            </w:r>
            <w:del w:id="6455" w:author="Author">
              <w:r w:rsidRPr="00711388" w:rsidDel="003323F0">
                <w:rPr>
                  <w:lang w:val="en-GB"/>
                </w:rPr>
                <w:delText xml:space="preserve">  </w:delText>
              </w:r>
            </w:del>
            <w:ins w:id="6456"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823CE50" w14:textId="4B0CE1B6"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equity risk </w:t>
            </w:r>
            <w:r w:rsidR="00711388" w:rsidRPr="00711388">
              <w:rPr>
                <w:lang w:val="en-GB"/>
              </w:rPr>
              <w:t>-</w:t>
            </w:r>
            <w:r w:rsidRPr="00711388">
              <w:rPr>
                <w:lang w:val="en-GB"/>
              </w:rPr>
              <w:t>type 1 equities</w:t>
            </w:r>
          </w:p>
        </w:tc>
        <w:tc>
          <w:tcPr>
            <w:tcW w:w="4129" w:type="dxa"/>
            <w:tcBorders>
              <w:top w:val="single" w:sz="2" w:space="0" w:color="auto"/>
              <w:left w:val="single" w:sz="2" w:space="0" w:color="auto"/>
              <w:bottom w:val="single" w:sz="2" w:space="0" w:color="auto"/>
              <w:right w:val="single" w:sz="2" w:space="0" w:color="auto"/>
            </w:tcBorders>
          </w:tcPr>
          <w:p w14:paraId="50AEA4E2" w14:textId="77777777" w:rsidR="00872AFE" w:rsidRPr="00711388" w:rsidRDefault="00872AFE" w:rsidP="00567869">
            <w:pPr>
              <w:pStyle w:val="NormalLeft"/>
              <w:rPr>
                <w:lang w:val="en-GB"/>
              </w:rPr>
            </w:pPr>
            <w:r w:rsidRPr="00711388">
              <w:rPr>
                <w:lang w:val="en-GB"/>
              </w:rPr>
              <w:t>This is the initial absolute value of the assets sensitive to the equity risk (for each kind of type 1 equity).</w:t>
            </w:r>
          </w:p>
          <w:p w14:paraId="56F8596D"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2925E95" w14:textId="77777777" w:rsidTr="00567869">
        <w:tc>
          <w:tcPr>
            <w:tcW w:w="2203" w:type="dxa"/>
            <w:tcBorders>
              <w:top w:val="single" w:sz="2" w:space="0" w:color="auto"/>
              <w:left w:val="single" w:sz="2" w:space="0" w:color="auto"/>
              <w:bottom w:val="single" w:sz="2" w:space="0" w:color="auto"/>
              <w:right w:val="single" w:sz="2" w:space="0" w:color="auto"/>
            </w:tcBorders>
          </w:tcPr>
          <w:p w14:paraId="562A8E6A" w14:textId="77777777" w:rsidR="00872AFE" w:rsidRPr="00711388" w:rsidRDefault="00872AFE" w:rsidP="00567869">
            <w:pPr>
              <w:pStyle w:val="NormalLeft"/>
              <w:rPr>
                <w:lang w:val="en-GB"/>
              </w:rPr>
            </w:pPr>
            <w:r w:rsidRPr="00711388">
              <w:rPr>
                <w:lang w:val="en-GB"/>
              </w:rPr>
              <w:t>R0221, R0230, R0231, R0240/C0040</w:t>
            </w:r>
          </w:p>
        </w:tc>
        <w:tc>
          <w:tcPr>
            <w:tcW w:w="2844" w:type="dxa"/>
            <w:tcBorders>
              <w:top w:val="single" w:sz="2" w:space="0" w:color="auto"/>
              <w:left w:val="single" w:sz="2" w:space="0" w:color="auto"/>
              <w:bottom w:val="single" w:sz="2" w:space="0" w:color="auto"/>
              <w:right w:val="single" w:sz="2" w:space="0" w:color="auto"/>
            </w:tcBorders>
          </w:tcPr>
          <w:p w14:paraId="39A663CE" w14:textId="3E3ED628"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equity risk </w:t>
            </w:r>
            <w:r w:rsidR="00711388" w:rsidRPr="00711388">
              <w:rPr>
                <w:lang w:val="en-GB"/>
              </w:rPr>
              <w:t>-</w:t>
            </w:r>
            <w:r w:rsidRPr="00711388">
              <w:rPr>
                <w:lang w:val="en-GB"/>
              </w:rPr>
              <w:t>type 1 equities</w:t>
            </w:r>
          </w:p>
        </w:tc>
        <w:tc>
          <w:tcPr>
            <w:tcW w:w="4129" w:type="dxa"/>
            <w:tcBorders>
              <w:top w:val="single" w:sz="2" w:space="0" w:color="auto"/>
              <w:left w:val="single" w:sz="2" w:space="0" w:color="auto"/>
              <w:bottom w:val="single" w:sz="2" w:space="0" w:color="auto"/>
              <w:right w:val="single" w:sz="2" w:space="0" w:color="auto"/>
            </w:tcBorders>
          </w:tcPr>
          <w:p w14:paraId="3F4FB3DF" w14:textId="77777777" w:rsidR="00872AFE" w:rsidRPr="00711388" w:rsidRDefault="00872AFE" w:rsidP="00567869">
            <w:pPr>
              <w:pStyle w:val="NormalLeft"/>
              <w:rPr>
                <w:lang w:val="en-GB"/>
              </w:rPr>
            </w:pPr>
            <w:r w:rsidRPr="00711388">
              <w:rPr>
                <w:lang w:val="en-GB"/>
              </w:rPr>
              <w:t>This is the absolute value of the assets sensitive the equity risk charge, (for each kind of type 1 equity), after the shock.</w:t>
            </w:r>
          </w:p>
          <w:p w14:paraId="6FB44A46"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11D15EC2" w14:textId="77777777" w:rsidTr="00567869">
        <w:tc>
          <w:tcPr>
            <w:tcW w:w="2203" w:type="dxa"/>
            <w:tcBorders>
              <w:top w:val="single" w:sz="2" w:space="0" w:color="auto"/>
              <w:left w:val="single" w:sz="2" w:space="0" w:color="auto"/>
              <w:bottom w:val="single" w:sz="2" w:space="0" w:color="auto"/>
              <w:right w:val="single" w:sz="2" w:space="0" w:color="auto"/>
            </w:tcBorders>
          </w:tcPr>
          <w:p w14:paraId="74435D68" w14:textId="77777777" w:rsidR="00872AFE" w:rsidRPr="00711388" w:rsidRDefault="00872AFE" w:rsidP="00567869">
            <w:pPr>
              <w:pStyle w:val="NormalLeft"/>
              <w:rPr>
                <w:lang w:val="en-GB"/>
              </w:rPr>
            </w:pPr>
            <w:r w:rsidRPr="00711388">
              <w:rPr>
                <w:lang w:val="en-GB"/>
              </w:rPr>
              <w:t>R0250/C0020</w:t>
            </w:r>
          </w:p>
        </w:tc>
        <w:tc>
          <w:tcPr>
            <w:tcW w:w="2844" w:type="dxa"/>
            <w:tcBorders>
              <w:top w:val="single" w:sz="2" w:space="0" w:color="auto"/>
              <w:left w:val="single" w:sz="2" w:space="0" w:color="auto"/>
              <w:bottom w:val="single" w:sz="2" w:space="0" w:color="auto"/>
              <w:right w:val="single" w:sz="2" w:space="0" w:color="auto"/>
            </w:tcBorders>
          </w:tcPr>
          <w:p w14:paraId="5763528B" w14:textId="2840E43D"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equity risk </w:t>
            </w:r>
            <w:r w:rsidR="00711388" w:rsidRPr="00711388">
              <w:rPr>
                <w:lang w:val="en-GB"/>
              </w:rPr>
              <w:t>-</w:t>
            </w:r>
            <w:r w:rsidRPr="00711388">
              <w:rPr>
                <w:lang w:val="en-GB"/>
              </w:rPr>
              <w:t>type 2 equities</w:t>
            </w:r>
          </w:p>
        </w:tc>
        <w:tc>
          <w:tcPr>
            <w:tcW w:w="4129" w:type="dxa"/>
            <w:tcBorders>
              <w:top w:val="single" w:sz="2" w:space="0" w:color="auto"/>
              <w:left w:val="single" w:sz="2" w:space="0" w:color="auto"/>
              <w:bottom w:val="single" w:sz="2" w:space="0" w:color="auto"/>
              <w:right w:val="single" w:sz="2" w:space="0" w:color="auto"/>
            </w:tcBorders>
          </w:tcPr>
          <w:p w14:paraId="186290C4" w14:textId="77777777" w:rsidR="00872AFE" w:rsidRPr="00711388" w:rsidRDefault="00872AFE" w:rsidP="00567869">
            <w:pPr>
              <w:pStyle w:val="NormalLeft"/>
              <w:rPr>
                <w:lang w:val="en-GB"/>
              </w:rPr>
            </w:pPr>
            <w:r w:rsidRPr="00711388">
              <w:rPr>
                <w:lang w:val="en-GB"/>
              </w:rPr>
              <w:t>This is the initial absolute value of the assets sensitive to the equity risk for type 2 equities</w:t>
            </w:r>
          </w:p>
          <w:p w14:paraId="185862C2"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441CCB64" w14:textId="77777777" w:rsidTr="00567869">
        <w:tc>
          <w:tcPr>
            <w:tcW w:w="2203" w:type="dxa"/>
            <w:tcBorders>
              <w:top w:val="single" w:sz="2" w:space="0" w:color="auto"/>
              <w:left w:val="single" w:sz="2" w:space="0" w:color="auto"/>
              <w:bottom w:val="single" w:sz="2" w:space="0" w:color="auto"/>
              <w:right w:val="single" w:sz="2" w:space="0" w:color="auto"/>
            </w:tcBorders>
          </w:tcPr>
          <w:p w14:paraId="282CE762" w14:textId="77777777" w:rsidR="00872AFE" w:rsidRPr="00711388" w:rsidRDefault="00872AFE" w:rsidP="00567869">
            <w:pPr>
              <w:pStyle w:val="NormalLeft"/>
              <w:rPr>
                <w:lang w:val="en-GB"/>
              </w:rPr>
            </w:pPr>
            <w:r w:rsidRPr="00711388">
              <w:rPr>
                <w:lang w:val="en-GB"/>
              </w:rPr>
              <w:t>R0250/C0030</w:t>
            </w:r>
          </w:p>
        </w:tc>
        <w:tc>
          <w:tcPr>
            <w:tcW w:w="2844" w:type="dxa"/>
            <w:tcBorders>
              <w:top w:val="single" w:sz="2" w:space="0" w:color="auto"/>
              <w:left w:val="single" w:sz="2" w:space="0" w:color="auto"/>
              <w:bottom w:val="single" w:sz="2" w:space="0" w:color="auto"/>
              <w:right w:val="single" w:sz="2" w:space="0" w:color="auto"/>
            </w:tcBorders>
          </w:tcPr>
          <w:p w14:paraId="5DB56933" w14:textId="54D71DBD"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equity risk </w:t>
            </w:r>
            <w:r w:rsidR="00711388" w:rsidRPr="00711388">
              <w:rPr>
                <w:lang w:val="en-GB"/>
              </w:rPr>
              <w:t>-</w:t>
            </w:r>
            <w:r w:rsidRPr="00711388">
              <w:rPr>
                <w:lang w:val="en-GB"/>
              </w:rPr>
              <w:t>type 2 equities</w:t>
            </w:r>
          </w:p>
        </w:tc>
        <w:tc>
          <w:tcPr>
            <w:tcW w:w="4129" w:type="dxa"/>
            <w:tcBorders>
              <w:top w:val="single" w:sz="2" w:space="0" w:color="auto"/>
              <w:left w:val="single" w:sz="2" w:space="0" w:color="auto"/>
              <w:bottom w:val="single" w:sz="2" w:space="0" w:color="auto"/>
              <w:right w:val="single" w:sz="2" w:space="0" w:color="auto"/>
            </w:tcBorders>
          </w:tcPr>
          <w:p w14:paraId="1391B820" w14:textId="77777777" w:rsidR="00872AFE" w:rsidRPr="00711388" w:rsidRDefault="00872AFE" w:rsidP="00567869">
            <w:pPr>
              <w:pStyle w:val="NormalLeft"/>
              <w:rPr>
                <w:lang w:val="en-GB"/>
              </w:rPr>
            </w:pPr>
            <w:r w:rsidRPr="00711388">
              <w:rPr>
                <w:lang w:val="en-GB"/>
              </w:rPr>
              <w:t>This is the initial absolute value of liabilities sensitive to the equity risk for type 2 equities.</w:t>
            </w:r>
          </w:p>
          <w:p w14:paraId="58515AFF"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5B42B1D1" w14:textId="77777777" w:rsidTr="00567869">
        <w:tc>
          <w:tcPr>
            <w:tcW w:w="2203" w:type="dxa"/>
            <w:tcBorders>
              <w:top w:val="single" w:sz="2" w:space="0" w:color="auto"/>
              <w:left w:val="single" w:sz="2" w:space="0" w:color="auto"/>
              <w:bottom w:val="single" w:sz="2" w:space="0" w:color="auto"/>
              <w:right w:val="single" w:sz="2" w:space="0" w:color="auto"/>
            </w:tcBorders>
          </w:tcPr>
          <w:p w14:paraId="1FB3A49B" w14:textId="77777777" w:rsidR="00872AFE" w:rsidRPr="00711388" w:rsidRDefault="00872AFE" w:rsidP="00567869">
            <w:pPr>
              <w:pStyle w:val="NormalLeft"/>
              <w:rPr>
                <w:lang w:val="en-GB"/>
              </w:rPr>
            </w:pPr>
            <w:r w:rsidRPr="00711388">
              <w:rPr>
                <w:lang w:val="en-GB"/>
              </w:rPr>
              <w:t>R0250/C0040</w:t>
            </w:r>
          </w:p>
        </w:tc>
        <w:tc>
          <w:tcPr>
            <w:tcW w:w="2844" w:type="dxa"/>
            <w:tcBorders>
              <w:top w:val="single" w:sz="2" w:space="0" w:color="auto"/>
              <w:left w:val="single" w:sz="2" w:space="0" w:color="auto"/>
              <w:bottom w:val="single" w:sz="2" w:space="0" w:color="auto"/>
              <w:right w:val="single" w:sz="2" w:space="0" w:color="auto"/>
            </w:tcBorders>
          </w:tcPr>
          <w:p w14:paraId="49BE89A7" w14:textId="1566867B"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Equity risk </w:t>
            </w:r>
            <w:r w:rsidR="00845F43" w:rsidRPr="00711388">
              <w:rPr>
                <w:lang w:val="en-GB"/>
              </w:rPr>
              <w:t>-</w:t>
            </w:r>
            <w:r w:rsidRPr="00711388">
              <w:rPr>
                <w:lang w:val="en-GB"/>
              </w:rPr>
              <w:t xml:space="preserve"> type 2 equities</w:t>
            </w:r>
          </w:p>
        </w:tc>
        <w:tc>
          <w:tcPr>
            <w:tcW w:w="4129" w:type="dxa"/>
            <w:tcBorders>
              <w:top w:val="single" w:sz="2" w:space="0" w:color="auto"/>
              <w:left w:val="single" w:sz="2" w:space="0" w:color="auto"/>
              <w:bottom w:val="single" w:sz="2" w:space="0" w:color="auto"/>
              <w:right w:val="single" w:sz="2" w:space="0" w:color="auto"/>
            </w:tcBorders>
          </w:tcPr>
          <w:p w14:paraId="2DB3A01D" w14:textId="77777777" w:rsidR="00872AFE" w:rsidRPr="00711388" w:rsidRDefault="00872AFE" w:rsidP="00567869">
            <w:pPr>
              <w:pStyle w:val="NormalLeft"/>
              <w:rPr>
                <w:lang w:val="en-GB"/>
              </w:rPr>
            </w:pPr>
            <w:r w:rsidRPr="00711388">
              <w:rPr>
                <w:lang w:val="en-GB"/>
              </w:rPr>
              <w:t>This is the absolute value of the assets sensitive to equity risk charge for type 2 equities, after the shock.</w:t>
            </w:r>
          </w:p>
          <w:p w14:paraId="5F124735"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005CFC5A" w14:textId="77777777" w:rsidTr="00567869">
        <w:tc>
          <w:tcPr>
            <w:tcW w:w="2203" w:type="dxa"/>
            <w:tcBorders>
              <w:top w:val="single" w:sz="2" w:space="0" w:color="auto"/>
              <w:left w:val="single" w:sz="2" w:space="0" w:color="auto"/>
              <w:bottom w:val="single" w:sz="2" w:space="0" w:color="auto"/>
              <w:right w:val="single" w:sz="2" w:space="0" w:color="auto"/>
            </w:tcBorders>
          </w:tcPr>
          <w:p w14:paraId="28AC788B" w14:textId="77777777" w:rsidR="00872AFE" w:rsidRPr="00711388" w:rsidRDefault="00872AFE" w:rsidP="00567869">
            <w:pPr>
              <w:pStyle w:val="NormalLeft"/>
              <w:rPr>
                <w:lang w:val="en-GB"/>
              </w:rPr>
            </w:pPr>
            <w:r w:rsidRPr="00711388">
              <w:rPr>
                <w:lang w:val="en-GB"/>
              </w:rPr>
              <w:t>R0250/C0050</w:t>
            </w:r>
          </w:p>
        </w:tc>
        <w:tc>
          <w:tcPr>
            <w:tcW w:w="2844" w:type="dxa"/>
            <w:tcBorders>
              <w:top w:val="single" w:sz="2" w:space="0" w:color="auto"/>
              <w:left w:val="single" w:sz="2" w:space="0" w:color="auto"/>
              <w:bottom w:val="single" w:sz="2" w:space="0" w:color="auto"/>
              <w:right w:val="single" w:sz="2" w:space="0" w:color="auto"/>
            </w:tcBorders>
          </w:tcPr>
          <w:p w14:paraId="7B992942" w14:textId="29FC525C"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Equity risk </w:t>
            </w:r>
            <w:r w:rsidR="00711388" w:rsidRPr="00711388">
              <w:rPr>
                <w:lang w:val="en-GB"/>
              </w:rPr>
              <w:t>-</w:t>
            </w:r>
            <w:r w:rsidRPr="00711388">
              <w:rPr>
                <w:lang w:val="en-GB"/>
              </w:rPr>
              <w:t>type 2 equities</w:t>
            </w:r>
          </w:p>
        </w:tc>
        <w:tc>
          <w:tcPr>
            <w:tcW w:w="4129" w:type="dxa"/>
            <w:tcBorders>
              <w:top w:val="single" w:sz="2" w:space="0" w:color="auto"/>
              <w:left w:val="single" w:sz="2" w:space="0" w:color="auto"/>
              <w:bottom w:val="single" w:sz="2" w:space="0" w:color="auto"/>
              <w:right w:val="single" w:sz="2" w:space="0" w:color="auto"/>
            </w:tcBorders>
          </w:tcPr>
          <w:p w14:paraId="3DD0D518" w14:textId="77777777" w:rsidR="00872AFE" w:rsidRPr="00711388" w:rsidRDefault="00872AFE" w:rsidP="00567869">
            <w:pPr>
              <w:pStyle w:val="NormalLeft"/>
              <w:rPr>
                <w:lang w:val="en-GB"/>
              </w:rPr>
            </w:pPr>
            <w:r w:rsidRPr="00711388">
              <w:rPr>
                <w:lang w:val="en-GB"/>
              </w:rPr>
              <w:t>This is the absolute value of liabilities sensitive to equity risk (for type 2 equities), after the shock and after the loss absorbing capacity of technical provisions.</w:t>
            </w:r>
          </w:p>
          <w:p w14:paraId="0F8BC6F9"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0A697745" w14:textId="77777777" w:rsidTr="00567869">
        <w:tc>
          <w:tcPr>
            <w:tcW w:w="2203" w:type="dxa"/>
            <w:tcBorders>
              <w:top w:val="single" w:sz="2" w:space="0" w:color="auto"/>
              <w:left w:val="single" w:sz="2" w:space="0" w:color="auto"/>
              <w:bottom w:val="single" w:sz="2" w:space="0" w:color="auto"/>
              <w:right w:val="single" w:sz="2" w:space="0" w:color="auto"/>
            </w:tcBorders>
          </w:tcPr>
          <w:p w14:paraId="0A49BD86" w14:textId="77777777" w:rsidR="00872AFE" w:rsidRPr="00711388" w:rsidRDefault="00872AFE" w:rsidP="00567869">
            <w:pPr>
              <w:pStyle w:val="NormalLeft"/>
              <w:rPr>
                <w:lang w:val="en-GB"/>
              </w:rPr>
            </w:pPr>
            <w:r w:rsidRPr="00711388">
              <w:rPr>
                <w:lang w:val="en-GB"/>
              </w:rPr>
              <w:t>R0250/C0060</w:t>
            </w:r>
          </w:p>
        </w:tc>
        <w:tc>
          <w:tcPr>
            <w:tcW w:w="2844" w:type="dxa"/>
            <w:tcBorders>
              <w:top w:val="single" w:sz="2" w:space="0" w:color="auto"/>
              <w:left w:val="single" w:sz="2" w:space="0" w:color="auto"/>
              <w:bottom w:val="single" w:sz="2" w:space="0" w:color="auto"/>
              <w:right w:val="single" w:sz="2" w:space="0" w:color="auto"/>
            </w:tcBorders>
          </w:tcPr>
          <w:p w14:paraId="49F87354" w14:textId="5072308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equity risk </w:t>
            </w:r>
            <w:r w:rsidR="00711388" w:rsidRPr="00711388">
              <w:rPr>
                <w:lang w:val="en-GB"/>
              </w:rPr>
              <w:t>-</w:t>
            </w:r>
            <w:r w:rsidRPr="00711388">
              <w:rPr>
                <w:lang w:val="en-GB"/>
              </w:rPr>
              <w:t>type 2 equities</w:t>
            </w:r>
          </w:p>
        </w:tc>
        <w:tc>
          <w:tcPr>
            <w:tcW w:w="4129" w:type="dxa"/>
            <w:tcBorders>
              <w:top w:val="single" w:sz="2" w:space="0" w:color="auto"/>
              <w:left w:val="single" w:sz="2" w:space="0" w:color="auto"/>
              <w:bottom w:val="single" w:sz="2" w:space="0" w:color="auto"/>
              <w:right w:val="single" w:sz="2" w:space="0" w:color="auto"/>
            </w:tcBorders>
          </w:tcPr>
          <w:p w14:paraId="5B6D47D4" w14:textId="77777777" w:rsidR="00872AFE" w:rsidRPr="00711388" w:rsidRDefault="00872AFE" w:rsidP="00567869">
            <w:pPr>
              <w:pStyle w:val="NormalLeft"/>
              <w:rPr>
                <w:lang w:val="en-GB"/>
              </w:rPr>
            </w:pPr>
            <w:r w:rsidRPr="00711388">
              <w:rPr>
                <w:lang w:val="en-GB"/>
              </w:rPr>
              <w:t>This is the net capital charge for equity risk (for type 2 equities) after adjustment for the loss absorbing capacity of technical provisions.</w:t>
            </w:r>
          </w:p>
        </w:tc>
      </w:tr>
      <w:tr w:rsidR="00872AFE" w:rsidRPr="00711388" w14:paraId="180A9102" w14:textId="77777777" w:rsidTr="00567869">
        <w:tc>
          <w:tcPr>
            <w:tcW w:w="2203" w:type="dxa"/>
            <w:tcBorders>
              <w:top w:val="single" w:sz="2" w:space="0" w:color="auto"/>
              <w:left w:val="single" w:sz="2" w:space="0" w:color="auto"/>
              <w:bottom w:val="single" w:sz="2" w:space="0" w:color="auto"/>
              <w:right w:val="single" w:sz="2" w:space="0" w:color="auto"/>
            </w:tcBorders>
          </w:tcPr>
          <w:p w14:paraId="0B115116" w14:textId="77777777" w:rsidR="00872AFE" w:rsidRPr="00711388" w:rsidRDefault="00872AFE" w:rsidP="00567869">
            <w:pPr>
              <w:pStyle w:val="NormalLeft"/>
              <w:rPr>
                <w:lang w:val="en-GB"/>
              </w:rPr>
            </w:pPr>
            <w:r w:rsidRPr="00711388">
              <w:rPr>
                <w:lang w:val="en-GB"/>
              </w:rPr>
              <w:lastRenderedPageBreak/>
              <w:t>R0250/C0070</w:t>
            </w:r>
          </w:p>
        </w:tc>
        <w:tc>
          <w:tcPr>
            <w:tcW w:w="2844" w:type="dxa"/>
            <w:tcBorders>
              <w:top w:val="single" w:sz="2" w:space="0" w:color="auto"/>
              <w:left w:val="single" w:sz="2" w:space="0" w:color="auto"/>
              <w:bottom w:val="single" w:sz="2" w:space="0" w:color="auto"/>
              <w:right w:val="single" w:sz="2" w:space="0" w:color="auto"/>
            </w:tcBorders>
          </w:tcPr>
          <w:p w14:paraId="32606341" w14:textId="005498A4"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 absorbing capacity of technical provisions) equity risk </w:t>
            </w:r>
            <w:r w:rsidR="00711388" w:rsidRPr="00711388">
              <w:rPr>
                <w:lang w:val="en-GB"/>
              </w:rPr>
              <w:t>-</w:t>
            </w:r>
            <w:r w:rsidRPr="00711388">
              <w:rPr>
                <w:lang w:val="en-GB"/>
              </w:rPr>
              <w:t>type 2 equities</w:t>
            </w:r>
          </w:p>
        </w:tc>
        <w:tc>
          <w:tcPr>
            <w:tcW w:w="4129" w:type="dxa"/>
            <w:tcBorders>
              <w:top w:val="single" w:sz="2" w:space="0" w:color="auto"/>
              <w:left w:val="single" w:sz="2" w:space="0" w:color="auto"/>
              <w:bottom w:val="single" w:sz="2" w:space="0" w:color="auto"/>
              <w:right w:val="single" w:sz="2" w:space="0" w:color="auto"/>
            </w:tcBorders>
          </w:tcPr>
          <w:p w14:paraId="36CC792C" w14:textId="77777777" w:rsidR="00872AFE" w:rsidRPr="00711388" w:rsidRDefault="00872AFE" w:rsidP="00567869">
            <w:pPr>
              <w:pStyle w:val="NormalLeft"/>
              <w:rPr>
                <w:lang w:val="en-GB"/>
              </w:rPr>
            </w:pPr>
            <w:r w:rsidRPr="00711388">
              <w:rPr>
                <w:lang w:val="en-GB"/>
              </w:rPr>
              <w:t>This is the absolute value of the liabilities sensitive to equity risk (for type 2 equities), after the shock but before the loss absorbing capacity of technical provisions.</w:t>
            </w:r>
          </w:p>
          <w:p w14:paraId="5D516E8A"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20CA05B6" w14:textId="77777777" w:rsidTr="00567869">
        <w:tc>
          <w:tcPr>
            <w:tcW w:w="2203" w:type="dxa"/>
            <w:tcBorders>
              <w:top w:val="single" w:sz="2" w:space="0" w:color="auto"/>
              <w:left w:val="single" w:sz="2" w:space="0" w:color="auto"/>
              <w:bottom w:val="single" w:sz="2" w:space="0" w:color="auto"/>
              <w:right w:val="single" w:sz="2" w:space="0" w:color="auto"/>
            </w:tcBorders>
          </w:tcPr>
          <w:p w14:paraId="6869AA47" w14:textId="77777777" w:rsidR="00872AFE" w:rsidRPr="00711388" w:rsidRDefault="00872AFE" w:rsidP="00567869">
            <w:pPr>
              <w:pStyle w:val="NormalLeft"/>
              <w:rPr>
                <w:lang w:val="en-GB"/>
              </w:rPr>
            </w:pPr>
            <w:r w:rsidRPr="00711388">
              <w:rPr>
                <w:lang w:val="en-GB"/>
              </w:rPr>
              <w:t>R0250/C0080</w:t>
            </w:r>
          </w:p>
        </w:tc>
        <w:tc>
          <w:tcPr>
            <w:tcW w:w="2844" w:type="dxa"/>
            <w:tcBorders>
              <w:top w:val="single" w:sz="2" w:space="0" w:color="auto"/>
              <w:left w:val="single" w:sz="2" w:space="0" w:color="auto"/>
              <w:bottom w:val="single" w:sz="2" w:space="0" w:color="auto"/>
              <w:right w:val="single" w:sz="2" w:space="0" w:color="auto"/>
            </w:tcBorders>
          </w:tcPr>
          <w:p w14:paraId="38B65A9B" w14:textId="378F2104"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Equity risk </w:t>
            </w:r>
            <w:r w:rsidR="00845F43" w:rsidRPr="00711388">
              <w:rPr>
                <w:lang w:val="en-GB"/>
              </w:rPr>
              <w:t>-</w:t>
            </w:r>
            <w:r w:rsidRPr="00711388">
              <w:rPr>
                <w:lang w:val="en-GB"/>
              </w:rPr>
              <w:t xml:space="preserve"> type 2 equities</w:t>
            </w:r>
          </w:p>
        </w:tc>
        <w:tc>
          <w:tcPr>
            <w:tcW w:w="4129" w:type="dxa"/>
            <w:tcBorders>
              <w:top w:val="single" w:sz="2" w:space="0" w:color="auto"/>
              <w:left w:val="single" w:sz="2" w:space="0" w:color="auto"/>
              <w:bottom w:val="single" w:sz="2" w:space="0" w:color="auto"/>
              <w:right w:val="single" w:sz="2" w:space="0" w:color="auto"/>
            </w:tcBorders>
          </w:tcPr>
          <w:p w14:paraId="46BECCF7" w14:textId="77777777" w:rsidR="00872AFE" w:rsidRPr="00711388" w:rsidRDefault="00872AFE" w:rsidP="00567869">
            <w:pPr>
              <w:pStyle w:val="NormalLeft"/>
              <w:rPr>
                <w:lang w:val="en-GB"/>
              </w:rPr>
            </w:pPr>
            <w:r w:rsidRPr="00711388">
              <w:rPr>
                <w:lang w:val="en-GB"/>
              </w:rPr>
              <w:t>This is the gross capital charge for equity risk for type 2 equities, i.e. before the loss absorbing capacity of technical provisions.</w:t>
            </w:r>
          </w:p>
        </w:tc>
      </w:tr>
      <w:tr w:rsidR="00872AFE" w:rsidRPr="00711388" w14:paraId="114ACC34" w14:textId="77777777" w:rsidTr="00567869">
        <w:trPr>
          <w:trHeight w:val="1553"/>
        </w:trPr>
        <w:tc>
          <w:tcPr>
            <w:tcW w:w="2203" w:type="dxa"/>
            <w:tcBorders>
              <w:top w:val="single" w:sz="2" w:space="0" w:color="auto"/>
              <w:left w:val="single" w:sz="2" w:space="0" w:color="auto"/>
              <w:bottom w:val="single" w:sz="4" w:space="0" w:color="auto"/>
              <w:right w:val="single" w:sz="2" w:space="0" w:color="auto"/>
            </w:tcBorders>
          </w:tcPr>
          <w:p w14:paraId="0149D2C4" w14:textId="77777777" w:rsidR="00872AFE" w:rsidRPr="00711388" w:rsidRDefault="00872AFE" w:rsidP="00567869">
            <w:pPr>
              <w:pStyle w:val="NormalLeft"/>
              <w:rPr>
                <w:lang w:val="en-GB"/>
              </w:rPr>
            </w:pPr>
            <w:r w:rsidRPr="00711388">
              <w:rPr>
                <w:lang w:val="en-GB"/>
              </w:rPr>
              <w:t>R0261, R0270, R0271, R0280/C0020</w:t>
            </w:r>
          </w:p>
        </w:tc>
        <w:tc>
          <w:tcPr>
            <w:tcW w:w="2844" w:type="dxa"/>
            <w:tcBorders>
              <w:top w:val="single" w:sz="2" w:space="0" w:color="auto"/>
              <w:left w:val="single" w:sz="2" w:space="0" w:color="auto"/>
              <w:bottom w:val="single" w:sz="4" w:space="0" w:color="auto"/>
              <w:right w:val="single" w:sz="2" w:space="0" w:color="auto"/>
            </w:tcBorders>
          </w:tcPr>
          <w:p w14:paraId="08274CCC" w14:textId="1DF81713"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equity risk </w:t>
            </w:r>
            <w:r w:rsidR="00711388" w:rsidRPr="00711388">
              <w:rPr>
                <w:lang w:val="en-GB"/>
              </w:rPr>
              <w:t>-</w:t>
            </w:r>
            <w:r w:rsidRPr="00711388">
              <w:rPr>
                <w:lang w:val="en-GB"/>
              </w:rPr>
              <w:t>type 2 equities</w:t>
            </w:r>
          </w:p>
        </w:tc>
        <w:tc>
          <w:tcPr>
            <w:tcW w:w="4129" w:type="dxa"/>
            <w:tcBorders>
              <w:top w:val="single" w:sz="2" w:space="0" w:color="auto"/>
              <w:left w:val="single" w:sz="2" w:space="0" w:color="auto"/>
              <w:bottom w:val="single" w:sz="4" w:space="0" w:color="auto"/>
              <w:right w:val="single" w:sz="2" w:space="0" w:color="auto"/>
            </w:tcBorders>
          </w:tcPr>
          <w:p w14:paraId="66B9EC4D" w14:textId="77777777" w:rsidR="00872AFE" w:rsidRPr="00711388" w:rsidRDefault="00872AFE" w:rsidP="00567869">
            <w:pPr>
              <w:pStyle w:val="NormalLeft"/>
              <w:rPr>
                <w:lang w:val="en-GB"/>
              </w:rPr>
            </w:pPr>
            <w:r w:rsidRPr="00711388">
              <w:rPr>
                <w:lang w:val="en-GB"/>
              </w:rPr>
              <w:t>This is the value of the assets sensitive to the equity risk (for each kind of type 2 equities)</w:t>
            </w:r>
          </w:p>
          <w:p w14:paraId="05AB222D"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30429D88" w14:textId="77777777" w:rsidTr="00567869">
        <w:tc>
          <w:tcPr>
            <w:tcW w:w="2203" w:type="dxa"/>
            <w:tcBorders>
              <w:top w:val="single" w:sz="2" w:space="0" w:color="auto"/>
              <w:left w:val="single" w:sz="2" w:space="0" w:color="auto"/>
              <w:bottom w:val="single" w:sz="2" w:space="0" w:color="auto"/>
              <w:right w:val="single" w:sz="2" w:space="0" w:color="auto"/>
            </w:tcBorders>
          </w:tcPr>
          <w:p w14:paraId="7D888EAD" w14:textId="0332D494" w:rsidR="00872AFE" w:rsidRPr="00711388" w:rsidRDefault="00872AFE" w:rsidP="00567869">
            <w:pPr>
              <w:pStyle w:val="NormalLeft"/>
              <w:rPr>
                <w:lang w:val="en-GB"/>
              </w:rPr>
            </w:pPr>
            <w:r w:rsidRPr="00711388">
              <w:rPr>
                <w:lang w:val="en-GB"/>
              </w:rPr>
              <w:t>R0261, R0270, R0271,R0280/C0040</w:t>
            </w:r>
            <w:del w:id="6457" w:author="Author">
              <w:r w:rsidRPr="00711388" w:rsidDel="003323F0">
                <w:rPr>
                  <w:lang w:val="en-GB"/>
                </w:rPr>
                <w:delText xml:space="preserve">  </w:delText>
              </w:r>
            </w:del>
            <w:ins w:id="6458"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7AD66DFE" w14:textId="18DDFF7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equity risk </w:t>
            </w:r>
            <w:r w:rsidR="00711388" w:rsidRPr="00711388">
              <w:rPr>
                <w:lang w:val="en-GB"/>
              </w:rPr>
              <w:t>-</w:t>
            </w:r>
            <w:r w:rsidRPr="00711388">
              <w:rPr>
                <w:lang w:val="en-GB"/>
              </w:rPr>
              <w:t>type 2 equities</w:t>
            </w:r>
          </w:p>
        </w:tc>
        <w:tc>
          <w:tcPr>
            <w:tcW w:w="4129" w:type="dxa"/>
            <w:tcBorders>
              <w:top w:val="single" w:sz="2" w:space="0" w:color="auto"/>
              <w:left w:val="single" w:sz="2" w:space="0" w:color="auto"/>
              <w:bottom w:val="single" w:sz="2" w:space="0" w:color="auto"/>
              <w:right w:val="single" w:sz="2" w:space="0" w:color="auto"/>
            </w:tcBorders>
          </w:tcPr>
          <w:p w14:paraId="0F469FE3" w14:textId="77777777" w:rsidR="00872AFE" w:rsidRPr="00711388" w:rsidRDefault="00872AFE" w:rsidP="00567869">
            <w:pPr>
              <w:pStyle w:val="NormalLeft"/>
              <w:rPr>
                <w:lang w:val="en-GB"/>
              </w:rPr>
            </w:pPr>
            <w:r w:rsidRPr="00711388">
              <w:rPr>
                <w:lang w:val="en-GB"/>
              </w:rPr>
              <w:t>This is the absolute value of the assets sensitive to equity risk (for each kind of type 2 equities), after the equity shock.</w:t>
            </w:r>
          </w:p>
          <w:p w14:paraId="23708F9F"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347046A" w14:textId="77777777" w:rsidTr="00567869">
        <w:tc>
          <w:tcPr>
            <w:tcW w:w="2203" w:type="dxa"/>
            <w:tcBorders>
              <w:top w:val="single" w:sz="2" w:space="0" w:color="auto"/>
              <w:left w:val="single" w:sz="2" w:space="0" w:color="auto"/>
              <w:bottom w:val="single" w:sz="2" w:space="0" w:color="auto"/>
              <w:right w:val="single" w:sz="2" w:space="0" w:color="auto"/>
            </w:tcBorders>
          </w:tcPr>
          <w:p w14:paraId="06A22AEC" w14:textId="5011F13B" w:rsidR="00872AFE" w:rsidRPr="00711388" w:rsidRDefault="00872AFE" w:rsidP="00567869">
            <w:pPr>
              <w:pStyle w:val="NormalLeft"/>
              <w:rPr>
                <w:lang w:val="en-GB"/>
              </w:rPr>
            </w:pPr>
            <w:r w:rsidRPr="00711388">
              <w:rPr>
                <w:lang w:val="en-GB"/>
              </w:rPr>
              <w:t>R0291/C0020, R0293-R0295/C0020</w:t>
            </w:r>
            <w:del w:id="6459" w:author="Author">
              <w:r w:rsidRPr="00711388" w:rsidDel="003323F0">
                <w:rPr>
                  <w:lang w:val="en-GB"/>
                </w:rPr>
                <w:delText xml:space="preserve">  </w:delText>
              </w:r>
            </w:del>
            <w:ins w:id="6460"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16556246" w14:textId="5B603881"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Equity risk </w:t>
            </w:r>
            <w:r w:rsidR="00711388" w:rsidRPr="00711388">
              <w:rPr>
                <w:lang w:val="en-GB"/>
              </w:rPr>
              <w:t>-</w:t>
            </w:r>
            <w:r w:rsidRPr="00711388">
              <w:rPr>
                <w:lang w:val="en-GB"/>
              </w:rPr>
              <w:t>qualifying infrastructure corporate equities</w:t>
            </w:r>
            <w:del w:id="6461" w:author="Author">
              <w:r w:rsidRPr="00711388" w:rsidDel="003323F0">
                <w:rPr>
                  <w:lang w:val="en-GB"/>
                </w:rPr>
                <w:delText xml:space="preserve">  </w:delText>
              </w:r>
            </w:del>
            <w:ins w:id="646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64A7D64B" w14:textId="77777777" w:rsidR="00872AFE" w:rsidRPr="00711388" w:rsidRDefault="00872AFE" w:rsidP="00567869">
            <w:pPr>
              <w:pStyle w:val="NormalLeft"/>
              <w:rPr>
                <w:lang w:val="en-GB"/>
              </w:rPr>
            </w:pPr>
            <w:r w:rsidRPr="00711388">
              <w:rPr>
                <w:lang w:val="en-GB"/>
              </w:rPr>
              <w:t>This is the initial absolute value of the assets sensitive to the equity risk for each kind of qualifying infrastructure corporate equities.</w:t>
            </w:r>
          </w:p>
          <w:p w14:paraId="15D4E44C" w14:textId="15649611" w:rsidR="00872AFE" w:rsidRPr="00711388" w:rsidRDefault="00872AFE" w:rsidP="00567869">
            <w:pPr>
              <w:pStyle w:val="NormalLeft"/>
              <w:rPr>
                <w:lang w:val="en-GB"/>
              </w:rPr>
            </w:pPr>
            <w:r w:rsidRPr="00711388">
              <w:rPr>
                <w:lang w:val="en-GB"/>
              </w:rPr>
              <w:t>Recoverables from reinsurance and SPVs shall not be included in this cell.</w:t>
            </w:r>
            <w:del w:id="6463" w:author="Author">
              <w:r w:rsidRPr="00711388" w:rsidDel="003323F0">
                <w:rPr>
                  <w:lang w:val="en-GB"/>
                </w:rPr>
                <w:delText xml:space="preserve">  </w:delText>
              </w:r>
            </w:del>
            <w:ins w:id="6464" w:author="Author">
              <w:r w:rsidR="003323F0">
                <w:rPr>
                  <w:lang w:val="en-GB"/>
                </w:rPr>
                <w:t xml:space="preserve"> </w:t>
              </w:r>
            </w:ins>
          </w:p>
        </w:tc>
      </w:tr>
      <w:tr w:rsidR="00872AFE" w:rsidRPr="00711388" w14:paraId="7EE680A3" w14:textId="77777777" w:rsidTr="00567869">
        <w:trPr>
          <w:trHeight w:val="1890"/>
        </w:trPr>
        <w:tc>
          <w:tcPr>
            <w:tcW w:w="2203" w:type="dxa"/>
            <w:tcBorders>
              <w:top w:val="single" w:sz="2" w:space="0" w:color="auto"/>
              <w:left w:val="single" w:sz="2" w:space="0" w:color="auto"/>
              <w:bottom w:val="single" w:sz="4" w:space="0" w:color="auto"/>
              <w:right w:val="single" w:sz="2" w:space="0" w:color="auto"/>
            </w:tcBorders>
          </w:tcPr>
          <w:p w14:paraId="768110F3" w14:textId="77777777" w:rsidR="00872AFE" w:rsidRPr="00711388" w:rsidRDefault="00872AFE" w:rsidP="00567869">
            <w:pPr>
              <w:pStyle w:val="NormalLeft"/>
              <w:rPr>
                <w:lang w:val="en-GB"/>
              </w:rPr>
            </w:pPr>
            <w:r w:rsidRPr="00711388">
              <w:rPr>
                <w:lang w:val="en-GB"/>
              </w:rPr>
              <w:t xml:space="preserve">R0291/C0030 </w:t>
            </w:r>
          </w:p>
        </w:tc>
        <w:tc>
          <w:tcPr>
            <w:tcW w:w="2844" w:type="dxa"/>
            <w:tcBorders>
              <w:top w:val="single" w:sz="2" w:space="0" w:color="auto"/>
              <w:left w:val="single" w:sz="2" w:space="0" w:color="auto"/>
              <w:bottom w:val="single" w:sz="4" w:space="0" w:color="auto"/>
              <w:right w:val="single" w:sz="2" w:space="0" w:color="auto"/>
            </w:tcBorders>
          </w:tcPr>
          <w:p w14:paraId="50742E31" w14:textId="4EDDBE8D"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corporate equities</w:t>
            </w:r>
            <w:del w:id="6465" w:author="Author">
              <w:r w:rsidRPr="00711388" w:rsidDel="003323F0">
                <w:rPr>
                  <w:lang w:val="en-GB"/>
                </w:rPr>
                <w:delText xml:space="preserve">  </w:delText>
              </w:r>
            </w:del>
            <w:ins w:id="6466" w:author="Author">
              <w:r w:rsidR="003323F0">
                <w:rPr>
                  <w:lang w:val="en-GB"/>
                </w:rPr>
                <w:t xml:space="preserve"> </w:t>
              </w:r>
            </w:ins>
          </w:p>
        </w:tc>
        <w:tc>
          <w:tcPr>
            <w:tcW w:w="4129" w:type="dxa"/>
            <w:tcBorders>
              <w:top w:val="single" w:sz="2" w:space="0" w:color="auto"/>
              <w:left w:val="single" w:sz="2" w:space="0" w:color="auto"/>
              <w:bottom w:val="single" w:sz="4" w:space="0" w:color="auto"/>
              <w:right w:val="single" w:sz="2" w:space="0" w:color="auto"/>
            </w:tcBorders>
          </w:tcPr>
          <w:p w14:paraId="141CE7A5" w14:textId="77777777" w:rsidR="00872AFE" w:rsidRPr="00711388" w:rsidRDefault="00872AFE" w:rsidP="00567869">
            <w:pPr>
              <w:pStyle w:val="NormalLeft"/>
              <w:rPr>
                <w:lang w:val="en-GB"/>
              </w:rPr>
            </w:pPr>
            <w:r w:rsidRPr="00711388">
              <w:rPr>
                <w:lang w:val="en-GB"/>
              </w:rPr>
              <w:t>This is the initial absolute value of liabilities sensitive to the equity risk for each kind of qualifying infrastructure corporate equities.</w:t>
            </w:r>
          </w:p>
          <w:p w14:paraId="33EF5040" w14:textId="2BE3FFCA" w:rsidR="00872AFE" w:rsidRPr="00711388" w:rsidRDefault="00872AFE" w:rsidP="00567869">
            <w:pPr>
              <w:pStyle w:val="NormalLeft"/>
              <w:rPr>
                <w:lang w:val="en-GB"/>
              </w:rPr>
            </w:pPr>
            <w:r w:rsidRPr="00711388">
              <w:rPr>
                <w:lang w:val="en-GB"/>
              </w:rPr>
              <w:t>The amount of TP shall be net of reinsurance and SPV recoverables.</w:t>
            </w:r>
            <w:del w:id="6467" w:author="Author">
              <w:r w:rsidRPr="00711388" w:rsidDel="003323F0">
                <w:rPr>
                  <w:lang w:val="en-GB"/>
                </w:rPr>
                <w:delText xml:space="preserve">  </w:delText>
              </w:r>
            </w:del>
            <w:ins w:id="6468" w:author="Author">
              <w:r w:rsidR="003323F0">
                <w:rPr>
                  <w:lang w:val="en-GB"/>
                </w:rPr>
                <w:t xml:space="preserve"> </w:t>
              </w:r>
            </w:ins>
          </w:p>
        </w:tc>
      </w:tr>
      <w:tr w:rsidR="00872AFE" w:rsidRPr="00711388" w14:paraId="701133BF" w14:textId="77777777" w:rsidTr="00567869">
        <w:tc>
          <w:tcPr>
            <w:tcW w:w="2203" w:type="dxa"/>
            <w:tcBorders>
              <w:top w:val="single" w:sz="2" w:space="0" w:color="auto"/>
              <w:left w:val="single" w:sz="2" w:space="0" w:color="auto"/>
              <w:bottom w:val="single" w:sz="2" w:space="0" w:color="auto"/>
              <w:right w:val="single" w:sz="2" w:space="0" w:color="auto"/>
            </w:tcBorders>
          </w:tcPr>
          <w:p w14:paraId="6BE1E1CD" w14:textId="64D8B6AE" w:rsidR="00872AFE" w:rsidRPr="00711388" w:rsidRDefault="00872AFE" w:rsidP="00567869">
            <w:pPr>
              <w:pStyle w:val="NormalLeft"/>
              <w:rPr>
                <w:lang w:val="en-GB"/>
              </w:rPr>
            </w:pPr>
            <w:r w:rsidRPr="00711388">
              <w:rPr>
                <w:lang w:val="en-GB"/>
              </w:rPr>
              <w:t>R0291/C0040, R0293-R0295/C0040</w:t>
            </w:r>
            <w:del w:id="6469" w:author="Author">
              <w:r w:rsidRPr="00711388" w:rsidDel="003323F0">
                <w:rPr>
                  <w:lang w:val="en-GB"/>
                </w:rPr>
                <w:delText xml:space="preserve">  </w:delText>
              </w:r>
            </w:del>
            <w:ins w:id="6470"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53A06796" w14:textId="68E52A4B"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corporate equities</w:t>
            </w:r>
            <w:del w:id="6471" w:author="Author">
              <w:r w:rsidRPr="00711388" w:rsidDel="003323F0">
                <w:rPr>
                  <w:lang w:val="en-GB"/>
                </w:rPr>
                <w:delText xml:space="preserve">  </w:delText>
              </w:r>
            </w:del>
            <w:ins w:id="647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4BB2D7E8" w14:textId="77777777" w:rsidR="00872AFE" w:rsidRPr="00711388" w:rsidRDefault="00872AFE" w:rsidP="00567869">
            <w:pPr>
              <w:pStyle w:val="NormalLeft"/>
              <w:rPr>
                <w:lang w:val="en-GB"/>
              </w:rPr>
            </w:pPr>
            <w:r w:rsidRPr="00711388">
              <w:rPr>
                <w:lang w:val="en-GB"/>
              </w:rPr>
              <w:t>This is the absolute value of the assets sensitive to equity risk for each kind of qualifying infrastructure corporate equities, after the shock.</w:t>
            </w:r>
          </w:p>
          <w:p w14:paraId="2711C722" w14:textId="3A946D77" w:rsidR="00872AFE" w:rsidRPr="00711388" w:rsidRDefault="00872AFE" w:rsidP="00567869">
            <w:pPr>
              <w:pStyle w:val="NormalLeft"/>
              <w:rPr>
                <w:lang w:val="en-GB"/>
              </w:rPr>
            </w:pPr>
            <w:r w:rsidRPr="00711388">
              <w:rPr>
                <w:lang w:val="en-GB"/>
              </w:rPr>
              <w:t>Recoverables from reinsurance and SPVs shall not be included in this cell.</w:t>
            </w:r>
            <w:del w:id="6473" w:author="Author">
              <w:r w:rsidRPr="00711388" w:rsidDel="003323F0">
                <w:rPr>
                  <w:lang w:val="en-GB"/>
                </w:rPr>
                <w:delText xml:space="preserve">  </w:delText>
              </w:r>
            </w:del>
            <w:ins w:id="6474" w:author="Author">
              <w:r w:rsidR="003323F0">
                <w:rPr>
                  <w:lang w:val="en-GB"/>
                </w:rPr>
                <w:t xml:space="preserve"> </w:t>
              </w:r>
            </w:ins>
          </w:p>
        </w:tc>
      </w:tr>
      <w:tr w:rsidR="00872AFE" w:rsidRPr="00711388" w14:paraId="2C3AA928" w14:textId="77777777" w:rsidTr="00567869">
        <w:tc>
          <w:tcPr>
            <w:tcW w:w="2203" w:type="dxa"/>
            <w:tcBorders>
              <w:top w:val="single" w:sz="2" w:space="0" w:color="auto"/>
              <w:left w:val="single" w:sz="2" w:space="0" w:color="auto"/>
              <w:bottom w:val="single" w:sz="2" w:space="0" w:color="auto"/>
              <w:right w:val="single" w:sz="2" w:space="0" w:color="auto"/>
            </w:tcBorders>
          </w:tcPr>
          <w:p w14:paraId="5EFB22C4" w14:textId="77777777" w:rsidR="00872AFE" w:rsidRPr="00711388" w:rsidRDefault="00872AFE" w:rsidP="00567869">
            <w:pPr>
              <w:pStyle w:val="NormalLeft"/>
              <w:rPr>
                <w:lang w:val="en-GB"/>
              </w:rPr>
            </w:pPr>
            <w:r w:rsidRPr="00711388">
              <w:rPr>
                <w:lang w:val="en-GB"/>
              </w:rPr>
              <w:lastRenderedPageBreak/>
              <w:t xml:space="preserve">R0291/C0050 </w:t>
            </w:r>
          </w:p>
        </w:tc>
        <w:tc>
          <w:tcPr>
            <w:tcW w:w="2844" w:type="dxa"/>
            <w:tcBorders>
              <w:top w:val="single" w:sz="2" w:space="0" w:color="auto"/>
              <w:left w:val="single" w:sz="2" w:space="0" w:color="auto"/>
              <w:bottom w:val="single" w:sz="2" w:space="0" w:color="auto"/>
              <w:right w:val="single" w:sz="2" w:space="0" w:color="auto"/>
            </w:tcBorders>
          </w:tcPr>
          <w:p w14:paraId="6371A71F" w14:textId="6B384F7C"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loss-absorbing capacity of technical provisions)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corporate equities</w:t>
            </w:r>
            <w:del w:id="6475" w:author="Author">
              <w:r w:rsidRPr="00711388" w:rsidDel="003323F0">
                <w:rPr>
                  <w:lang w:val="en-GB"/>
                </w:rPr>
                <w:delText xml:space="preserve">  </w:delText>
              </w:r>
            </w:del>
            <w:ins w:id="6476"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A253C03" w14:textId="77777777" w:rsidR="00872AFE" w:rsidRPr="00711388" w:rsidRDefault="00872AFE" w:rsidP="00567869">
            <w:pPr>
              <w:pStyle w:val="NormalLeft"/>
              <w:rPr>
                <w:lang w:val="en-GB"/>
              </w:rPr>
            </w:pPr>
            <w:r w:rsidRPr="00711388">
              <w:rPr>
                <w:lang w:val="en-GB"/>
              </w:rPr>
              <w:t>This is the absolute value of liabilities sensitive to equity risk (for each kind of qualifying infrastructure corporate equities), after the shock and after the application of the adjustment for the loss-absorbing capacity of technical provisions.</w:t>
            </w:r>
          </w:p>
          <w:p w14:paraId="217BFA36" w14:textId="6A4E3F68" w:rsidR="00872AFE" w:rsidRPr="00711388" w:rsidRDefault="00872AFE" w:rsidP="00567869">
            <w:pPr>
              <w:pStyle w:val="NormalLeft"/>
              <w:rPr>
                <w:lang w:val="en-GB"/>
              </w:rPr>
            </w:pPr>
            <w:r w:rsidRPr="00711388">
              <w:rPr>
                <w:lang w:val="en-GB"/>
              </w:rPr>
              <w:t>The amount of TP shall be net of reinsurance and SPV recoverables.</w:t>
            </w:r>
            <w:del w:id="6477" w:author="Author">
              <w:r w:rsidRPr="00711388" w:rsidDel="003323F0">
                <w:rPr>
                  <w:lang w:val="en-GB"/>
                </w:rPr>
                <w:delText xml:space="preserve">  </w:delText>
              </w:r>
            </w:del>
            <w:ins w:id="6478" w:author="Author">
              <w:r w:rsidR="003323F0">
                <w:rPr>
                  <w:lang w:val="en-GB"/>
                </w:rPr>
                <w:t xml:space="preserve"> </w:t>
              </w:r>
            </w:ins>
          </w:p>
        </w:tc>
      </w:tr>
      <w:tr w:rsidR="00872AFE" w:rsidRPr="00711388" w14:paraId="6B8AA9B3" w14:textId="77777777" w:rsidTr="00567869">
        <w:tc>
          <w:tcPr>
            <w:tcW w:w="2203" w:type="dxa"/>
            <w:tcBorders>
              <w:top w:val="single" w:sz="2" w:space="0" w:color="auto"/>
              <w:left w:val="single" w:sz="2" w:space="0" w:color="auto"/>
              <w:bottom w:val="single" w:sz="2" w:space="0" w:color="auto"/>
              <w:right w:val="single" w:sz="2" w:space="0" w:color="auto"/>
            </w:tcBorders>
          </w:tcPr>
          <w:p w14:paraId="61783E91" w14:textId="77777777" w:rsidR="00872AFE" w:rsidRPr="00711388" w:rsidRDefault="00872AFE" w:rsidP="00567869">
            <w:pPr>
              <w:pStyle w:val="NormalLeft"/>
              <w:rPr>
                <w:lang w:val="en-GB"/>
              </w:rPr>
            </w:pPr>
            <w:r w:rsidRPr="00711388">
              <w:rPr>
                <w:lang w:val="en-GB"/>
              </w:rPr>
              <w:t>R0291/C0060</w:t>
            </w:r>
          </w:p>
        </w:tc>
        <w:tc>
          <w:tcPr>
            <w:tcW w:w="2844" w:type="dxa"/>
            <w:tcBorders>
              <w:top w:val="single" w:sz="2" w:space="0" w:color="auto"/>
              <w:left w:val="single" w:sz="2" w:space="0" w:color="auto"/>
              <w:bottom w:val="single" w:sz="2" w:space="0" w:color="auto"/>
              <w:right w:val="single" w:sz="2" w:space="0" w:color="auto"/>
            </w:tcBorders>
          </w:tcPr>
          <w:p w14:paraId="5D05351D" w14:textId="56E36042"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Equity risk </w:t>
            </w:r>
            <w:r w:rsidR="00711388" w:rsidRPr="00711388">
              <w:rPr>
                <w:lang w:val="en-GB"/>
              </w:rPr>
              <w:t>-</w:t>
            </w:r>
            <w:r w:rsidRPr="00711388">
              <w:rPr>
                <w:lang w:val="en-GB"/>
              </w:rPr>
              <w:t>qualifying infrastructure corporate equities</w:t>
            </w:r>
            <w:del w:id="6479" w:author="Author">
              <w:r w:rsidRPr="00711388" w:rsidDel="003323F0">
                <w:rPr>
                  <w:lang w:val="en-GB"/>
                </w:rPr>
                <w:delText xml:space="preserve">  </w:delText>
              </w:r>
            </w:del>
            <w:ins w:id="6480"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2BD37DB7" w14:textId="6BF097E5" w:rsidR="00872AFE" w:rsidRPr="00711388" w:rsidRDefault="00872AFE" w:rsidP="00567869">
            <w:pPr>
              <w:pStyle w:val="NormalLeft"/>
              <w:rPr>
                <w:lang w:val="en-GB"/>
              </w:rPr>
            </w:pPr>
            <w:r w:rsidRPr="00711388">
              <w:rPr>
                <w:lang w:val="en-GB"/>
              </w:rPr>
              <w:t>This is the net capital charge for equity risk (for each kind of qualifying infrastructure corporate equities) after the application of the adjustment for the loss-absorbing capacity of technical provisions.</w:t>
            </w:r>
            <w:del w:id="6481" w:author="Author">
              <w:r w:rsidRPr="00711388" w:rsidDel="003323F0">
                <w:rPr>
                  <w:lang w:val="en-GB"/>
                </w:rPr>
                <w:delText xml:space="preserve">  </w:delText>
              </w:r>
            </w:del>
            <w:ins w:id="6482" w:author="Author">
              <w:r w:rsidR="003323F0">
                <w:rPr>
                  <w:lang w:val="en-GB"/>
                </w:rPr>
                <w:t xml:space="preserve"> </w:t>
              </w:r>
            </w:ins>
          </w:p>
        </w:tc>
      </w:tr>
      <w:tr w:rsidR="00872AFE" w:rsidRPr="00711388" w14:paraId="0E933224" w14:textId="77777777" w:rsidTr="00567869">
        <w:tc>
          <w:tcPr>
            <w:tcW w:w="2203" w:type="dxa"/>
            <w:tcBorders>
              <w:top w:val="single" w:sz="2" w:space="0" w:color="auto"/>
              <w:left w:val="single" w:sz="2" w:space="0" w:color="auto"/>
              <w:bottom w:val="single" w:sz="2" w:space="0" w:color="auto"/>
              <w:right w:val="single" w:sz="2" w:space="0" w:color="auto"/>
            </w:tcBorders>
          </w:tcPr>
          <w:p w14:paraId="419D1829" w14:textId="77777777" w:rsidR="00872AFE" w:rsidRPr="00711388" w:rsidRDefault="00872AFE" w:rsidP="00567869">
            <w:pPr>
              <w:pStyle w:val="NormalLeft"/>
              <w:rPr>
                <w:lang w:val="en-GB"/>
              </w:rPr>
            </w:pPr>
            <w:r w:rsidRPr="00711388">
              <w:rPr>
                <w:lang w:val="en-GB"/>
              </w:rPr>
              <w:t>R0291/C0070</w:t>
            </w:r>
          </w:p>
        </w:tc>
        <w:tc>
          <w:tcPr>
            <w:tcW w:w="2844" w:type="dxa"/>
            <w:tcBorders>
              <w:top w:val="single" w:sz="2" w:space="0" w:color="auto"/>
              <w:left w:val="single" w:sz="2" w:space="0" w:color="auto"/>
              <w:bottom w:val="single" w:sz="2" w:space="0" w:color="auto"/>
              <w:right w:val="single" w:sz="2" w:space="0" w:color="auto"/>
            </w:tcBorders>
          </w:tcPr>
          <w:p w14:paraId="42B4B888" w14:textId="080016D1"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loss-absorbing capacity of technical provisions)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corporate equities</w:t>
            </w:r>
            <w:del w:id="6483" w:author="Author">
              <w:r w:rsidRPr="00711388" w:rsidDel="003323F0">
                <w:rPr>
                  <w:lang w:val="en-GB"/>
                </w:rPr>
                <w:delText xml:space="preserve">  </w:delText>
              </w:r>
            </w:del>
            <w:ins w:id="6484"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2A1818DE" w14:textId="77777777" w:rsidR="00872AFE" w:rsidRPr="00711388" w:rsidRDefault="00872AFE" w:rsidP="00567869">
            <w:pPr>
              <w:pStyle w:val="NormalLeft"/>
              <w:rPr>
                <w:lang w:val="en-GB"/>
              </w:rPr>
            </w:pPr>
            <w:r w:rsidRPr="00711388">
              <w:rPr>
                <w:lang w:val="en-GB"/>
              </w:rPr>
              <w:t>This is the absolute value of the liabilities sensitive to equity risk (for each kind of qualifying infrastructure corporate equities), after the shock but before the application of the adjustment for the loss-absorbing capacity of technical provisions.</w:t>
            </w:r>
          </w:p>
          <w:p w14:paraId="797EBFDB" w14:textId="067815B0" w:rsidR="00872AFE" w:rsidRPr="00711388" w:rsidRDefault="00872AFE" w:rsidP="00567869">
            <w:pPr>
              <w:pStyle w:val="NormalLeft"/>
              <w:rPr>
                <w:lang w:val="en-GB"/>
              </w:rPr>
            </w:pPr>
            <w:r w:rsidRPr="00711388">
              <w:rPr>
                <w:lang w:val="en-GB"/>
              </w:rPr>
              <w:t>The amount of TP shall be net of reinsurance and SPV recoverables.</w:t>
            </w:r>
            <w:del w:id="6485" w:author="Author">
              <w:r w:rsidRPr="00711388" w:rsidDel="003323F0">
                <w:rPr>
                  <w:lang w:val="en-GB"/>
                </w:rPr>
                <w:delText xml:space="preserve">  </w:delText>
              </w:r>
            </w:del>
            <w:ins w:id="6486" w:author="Author">
              <w:r w:rsidR="003323F0">
                <w:rPr>
                  <w:lang w:val="en-GB"/>
                </w:rPr>
                <w:t xml:space="preserve"> </w:t>
              </w:r>
            </w:ins>
          </w:p>
        </w:tc>
      </w:tr>
      <w:tr w:rsidR="00872AFE" w:rsidRPr="00711388" w14:paraId="1A9F64FC" w14:textId="77777777" w:rsidTr="00567869">
        <w:tc>
          <w:tcPr>
            <w:tcW w:w="2203" w:type="dxa"/>
            <w:tcBorders>
              <w:top w:val="single" w:sz="2" w:space="0" w:color="auto"/>
              <w:left w:val="single" w:sz="2" w:space="0" w:color="auto"/>
              <w:bottom w:val="single" w:sz="2" w:space="0" w:color="auto"/>
              <w:right w:val="single" w:sz="2" w:space="0" w:color="auto"/>
            </w:tcBorders>
          </w:tcPr>
          <w:p w14:paraId="3FF7530A" w14:textId="77777777" w:rsidR="00872AFE" w:rsidRPr="00711388" w:rsidRDefault="00872AFE" w:rsidP="00567869">
            <w:pPr>
              <w:pStyle w:val="NormalLeft"/>
              <w:rPr>
                <w:lang w:val="en-GB"/>
              </w:rPr>
            </w:pPr>
            <w:r w:rsidRPr="00711388">
              <w:rPr>
                <w:lang w:val="en-GB"/>
              </w:rPr>
              <w:t>R0291/C0080</w:t>
            </w:r>
          </w:p>
        </w:tc>
        <w:tc>
          <w:tcPr>
            <w:tcW w:w="2844" w:type="dxa"/>
            <w:tcBorders>
              <w:top w:val="single" w:sz="2" w:space="0" w:color="auto"/>
              <w:left w:val="single" w:sz="2" w:space="0" w:color="auto"/>
              <w:bottom w:val="single" w:sz="2" w:space="0" w:color="auto"/>
              <w:right w:val="single" w:sz="2" w:space="0" w:color="auto"/>
            </w:tcBorders>
          </w:tcPr>
          <w:p w14:paraId="0E3976CF" w14:textId="47E4B889"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corporate equities</w:t>
            </w:r>
            <w:del w:id="6487" w:author="Author">
              <w:r w:rsidRPr="00711388" w:rsidDel="003323F0">
                <w:rPr>
                  <w:lang w:val="en-GB"/>
                </w:rPr>
                <w:delText xml:space="preserve">  </w:delText>
              </w:r>
            </w:del>
            <w:ins w:id="6488"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4D8FA450" w14:textId="2C883111" w:rsidR="00872AFE" w:rsidRPr="00711388" w:rsidRDefault="00872AFE" w:rsidP="00567869">
            <w:pPr>
              <w:pStyle w:val="NormalLeft"/>
              <w:rPr>
                <w:lang w:val="en-GB"/>
              </w:rPr>
            </w:pPr>
            <w:r w:rsidRPr="00711388">
              <w:rPr>
                <w:lang w:val="en-GB"/>
              </w:rPr>
              <w:t>This is the gross capital charge for equity risk for each kind of qualifying infrastructure corporate equities, i.e. before the application of the adjustment for the loss-absorbing capacity of technical provisions.</w:t>
            </w:r>
            <w:del w:id="6489" w:author="Author">
              <w:r w:rsidRPr="00711388" w:rsidDel="003323F0">
                <w:rPr>
                  <w:lang w:val="en-GB"/>
                </w:rPr>
                <w:delText xml:space="preserve">  </w:delText>
              </w:r>
            </w:del>
            <w:ins w:id="6490" w:author="Author">
              <w:r w:rsidR="003323F0">
                <w:rPr>
                  <w:lang w:val="en-GB"/>
                </w:rPr>
                <w:t xml:space="preserve"> </w:t>
              </w:r>
            </w:ins>
          </w:p>
        </w:tc>
      </w:tr>
      <w:tr w:rsidR="00872AFE" w:rsidRPr="00711388" w14:paraId="6A73BF08" w14:textId="77777777" w:rsidTr="00567869">
        <w:tc>
          <w:tcPr>
            <w:tcW w:w="2203" w:type="dxa"/>
            <w:tcBorders>
              <w:top w:val="single" w:sz="2" w:space="0" w:color="auto"/>
              <w:left w:val="single" w:sz="2" w:space="0" w:color="auto"/>
              <w:bottom w:val="single" w:sz="2" w:space="0" w:color="auto"/>
              <w:right w:val="single" w:sz="2" w:space="0" w:color="auto"/>
            </w:tcBorders>
          </w:tcPr>
          <w:p w14:paraId="6FF1DBCE" w14:textId="7FCF3615" w:rsidR="00872AFE" w:rsidRPr="00711388" w:rsidRDefault="00872AFE" w:rsidP="00567869">
            <w:pPr>
              <w:pStyle w:val="NormalLeft"/>
              <w:rPr>
                <w:lang w:val="en-GB"/>
              </w:rPr>
            </w:pPr>
            <w:r w:rsidRPr="00711388">
              <w:rPr>
                <w:lang w:val="en-GB"/>
              </w:rPr>
              <w:t>R0292/C0020, R0296-R0298/C0020</w:t>
            </w:r>
            <w:del w:id="6491" w:author="Author">
              <w:r w:rsidRPr="00711388" w:rsidDel="003323F0">
                <w:rPr>
                  <w:lang w:val="en-GB"/>
                </w:rPr>
                <w:delText xml:space="preserve">  </w:delText>
              </w:r>
            </w:del>
            <w:ins w:id="6492"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C8A59E2" w14:textId="4B5ACCD2"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equities other than corporate equities</w:t>
            </w:r>
            <w:del w:id="6493" w:author="Author">
              <w:r w:rsidRPr="00711388" w:rsidDel="003323F0">
                <w:rPr>
                  <w:lang w:val="en-GB"/>
                </w:rPr>
                <w:delText xml:space="preserve">  </w:delText>
              </w:r>
            </w:del>
            <w:ins w:id="6494"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2A70A3E" w14:textId="77777777" w:rsidR="00872AFE" w:rsidRPr="00711388" w:rsidRDefault="00872AFE" w:rsidP="00567869">
            <w:pPr>
              <w:pStyle w:val="NormalLeft"/>
              <w:rPr>
                <w:lang w:val="en-GB"/>
              </w:rPr>
            </w:pPr>
            <w:r w:rsidRPr="00711388">
              <w:rPr>
                <w:lang w:val="en-GB"/>
              </w:rPr>
              <w:t>This is the initial absolute value of the assets sensitive to the equity risk for each kind of qualifying infrastructure equities, other than corporate equities.</w:t>
            </w:r>
          </w:p>
          <w:p w14:paraId="6D40CFE0" w14:textId="7570849B" w:rsidR="00872AFE" w:rsidRPr="00711388" w:rsidRDefault="00872AFE" w:rsidP="00567869">
            <w:pPr>
              <w:pStyle w:val="NormalLeft"/>
              <w:rPr>
                <w:lang w:val="en-GB"/>
              </w:rPr>
            </w:pPr>
            <w:r w:rsidRPr="00711388">
              <w:rPr>
                <w:lang w:val="en-GB"/>
              </w:rPr>
              <w:t>Recoverables from reinsurance and SPVs shall not be included in this cell.</w:t>
            </w:r>
            <w:del w:id="6495" w:author="Author">
              <w:r w:rsidRPr="00711388" w:rsidDel="003323F0">
                <w:rPr>
                  <w:lang w:val="en-GB"/>
                </w:rPr>
                <w:delText xml:space="preserve">  </w:delText>
              </w:r>
            </w:del>
            <w:ins w:id="6496" w:author="Author">
              <w:r w:rsidR="003323F0">
                <w:rPr>
                  <w:lang w:val="en-GB"/>
                </w:rPr>
                <w:t xml:space="preserve"> </w:t>
              </w:r>
            </w:ins>
          </w:p>
        </w:tc>
      </w:tr>
      <w:tr w:rsidR="00872AFE" w:rsidRPr="00711388" w14:paraId="388F2250" w14:textId="77777777" w:rsidTr="00567869">
        <w:trPr>
          <w:trHeight w:val="1789"/>
        </w:trPr>
        <w:tc>
          <w:tcPr>
            <w:tcW w:w="2203" w:type="dxa"/>
            <w:tcBorders>
              <w:top w:val="single" w:sz="2" w:space="0" w:color="auto"/>
              <w:left w:val="single" w:sz="2" w:space="0" w:color="auto"/>
              <w:bottom w:val="single" w:sz="4" w:space="0" w:color="auto"/>
              <w:right w:val="single" w:sz="2" w:space="0" w:color="auto"/>
            </w:tcBorders>
          </w:tcPr>
          <w:p w14:paraId="75747D14" w14:textId="77777777" w:rsidR="00872AFE" w:rsidRPr="00711388" w:rsidRDefault="00872AFE" w:rsidP="00567869">
            <w:pPr>
              <w:pStyle w:val="NormalLeft"/>
              <w:rPr>
                <w:lang w:val="en-GB"/>
              </w:rPr>
            </w:pPr>
            <w:r w:rsidRPr="00711388">
              <w:rPr>
                <w:lang w:val="en-GB"/>
              </w:rPr>
              <w:t xml:space="preserve">R0292/C0030 </w:t>
            </w:r>
          </w:p>
        </w:tc>
        <w:tc>
          <w:tcPr>
            <w:tcW w:w="2844" w:type="dxa"/>
            <w:tcBorders>
              <w:top w:val="single" w:sz="2" w:space="0" w:color="auto"/>
              <w:left w:val="single" w:sz="2" w:space="0" w:color="auto"/>
              <w:bottom w:val="single" w:sz="4" w:space="0" w:color="auto"/>
              <w:right w:val="single" w:sz="2" w:space="0" w:color="auto"/>
            </w:tcBorders>
          </w:tcPr>
          <w:p w14:paraId="10EF6D0B" w14:textId="789C12DC"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equities </w:t>
            </w:r>
            <w:r w:rsidRPr="00711388">
              <w:rPr>
                <w:lang w:val="en-GB"/>
              </w:rPr>
              <w:lastRenderedPageBreak/>
              <w:t>other than corporate equities</w:t>
            </w:r>
            <w:del w:id="6497" w:author="Author">
              <w:r w:rsidRPr="00711388" w:rsidDel="003323F0">
                <w:rPr>
                  <w:lang w:val="en-GB"/>
                </w:rPr>
                <w:delText xml:space="preserve">  </w:delText>
              </w:r>
            </w:del>
            <w:ins w:id="6498" w:author="Author">
              <w:r w:rsidR="003323F0">
                <w:rPr>
                  <w:lang w:val="en-GB"/>
                </w:rPr>
                <w:t xml:space="preserve"> </w:t>
              </w:r>
            </w:ins>
          </w:p>
        </w:tc>
        <w:tc>
          <w:tcPr>
            <w:tcW w:w="4129" w:type="dxa"/>
            <w:tcBorders>
              <w:top w:val="single" w:sz="2" w:space="0" w:color="auto"/>
              <w:left w:val="single" w:sz="2" w:space="0" w:color="auto"/>
              <w:bottom w:val="single" w:sz="4" w:space="0" w:color="auto"/>
              <w:right w:val="single" w:sz="2" w:space="0" w:color="auto"/>
            </w:tcBorders>
          </w:tcPr>
          <w:p w14:paraId="4C36ED60" w14:textId="77777777" w:rsidR="00872AFE" w:rsidRPr="00711388" w:rsidRDefault="00872AFE" w:rsidP="00567869">
            <w:pPr>
              <w:pStyle w:val="NormalLeft"/>
              <w:rPr>
                <w:lang w:val="en-GB"/>
              </w:rPr>
            </w:pPr>
            <w:r w:rsidRPr="00711388">
              <w:rPr>
                <w:lang w:val="en-GB"/>
              </w:rPr>
              <w:lastRenderedPageBreak/>
              <w:t>This is the initial absolute value of liabilities sensitive to the equity risk for each kind of qualifying infrastructure equities, other than corporate equities.</w:t>
            </w:r>
          </w:p>
          <w:p w14:paraId="723D666C" w14:textId="168C7923" w:rsidR="00872AFE" w:rsidRPr="00711388" w:rsidRDefault="00872AFE" w:rsidP="00567869">
            <w:pPr>
              <w:pStyle w:val="NormalLeft"/>
              <w:rPr>
                <w:lang w:val="en-GB"/>
              </w:rPr>
            </w:pPr>
            <w:r w:rsidRPr="00711388">
              <w:rPr>
                <w:lang w:val="en-GB"/>
              </w:rPr>
              <w:lastRenderedPageBreak/>
              <w:t>The amount of TP shall be net of reinsurance and SPV recoverables.</w:t>
            </w:r>
            <w:del w:id="6499" w:author="Author">
              <w:r w:rsidRPr="00711388" w:rsidDel="003323F0">
                <w:rPr>
                  <w:lang w:val="en-GB"/>
                </w:rPr>
                <w:delText xml:space="preserve">  </w:delText>
              </w:r>
            </w:del>
            <w:ins w:id="6500" w:author="Author">
              <w:r w:rsidR="003323F0">
                <w:rPr>
                  <w:lang w:val="en-GB"/>
                </w:rPr>
                <w:t xml:space="preserve"> </w:t>
              </w:r>
            </w:ins>
          </w:p>
        </w:tc>
      </w:tr>
      <w:tr w:rsidR="00872AFE" w:rsidRPr="00711388" w14:paraId="433C50EE" w14:textId="77777777" w:rsidTr="00567869">
        <w:tc>
          <w:tcPr>
            <w:tcW w:w="2203" w:type="dxa"/>
            <w:tcBorders>
              <w:top w:val="single" w:sz="2" w:space="0" w:color="auto"/>
              <w:left w:val="single" w:sz="2" w:space="0" w:color="auto"/>
              <w:bottom w:val="single" w:sz="2" w:space="0" w:color="auto"/>
              <w:right w:val="single" w:sz="2" w:space="0" w:color="auto"/>
            </w:tcBorders>
          </w:tcPr>
          <w:p w14:paraId="66243240" w14:textId="77777777" w:rsidR="00872AFE" w:rsidRPr="00711388" w:rsidRDefault="00872AFE" w:rsidP="00567869">
            <w:pPr>
              <w:pStyle w:val="NormalLeft"/>
              <w:rPr>
                <w:lang w:val="en-GB"/>
              </w:rPr>
            </w:pPr>
            <w:r w:rsidRPr="00711388">
              <w:rPr>
                <w:lang w:val="en-GB"/>
              </w:rPr>
              <w:lastRenderedPageBreak/>
              <w:t xml:space="preserve">R0292/C0040, R0296-R0298/C0040 </w:t>
            </w:r>
          </w:p>
        </w:tc>
        <w:tc>
          <w:tcPr>
            <w:tcW w:w="2844" w:type="dxa"/>
            <w:tcBorders>
              <w:top w:val="single" w:sz="2" w:space="0" w:color="auto"/>
              <w:left w:val="single" w:sz="2" w:space="0" w:color="auto"/>
              <w:bottom w:val="single" w:sz="2" w:space="0" w:color="auto"/>
              <w:right w:val="single" w:sz="2" w:space="0" w:color="auto"/>
            </w:tcBorders>
          </w:tcPr>
          <w:p w14:paraId="15A89D44" w14:textId="260FE6E5"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equities other than corporate equities</w:t>
            </w:r>
            <w:del w:id="6501" w:author="Author">
              <w:r w:rsidRPr="00711388" w:rsidDel="003323F0">
                <w:rPr>
                  <w:lang w:val="en-GB"/>
                </w:rPr>
                <w:delText xml:space="preserve">  </w:delText>
              </w:r>
            </w:del>
            <w:ins w:id="650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00A5EF48" w14:textId="77777777" w:rsidR="00872AFE" w:rsidRPr="00711388" w:rsidRDefault="00872AFE" w:rsidP="00567869">
            <w:pPr>
              <w:pStyle w:val="NormalLeft"/>
              <w:rPr>
                <w:lang w:val="en-GB"/>
              </w:rPr>
            </w:pPr>
            <w:r w:rsidRPr="00711388">
              <w:rPr>
                <w:lang w:val="en-GB"/>
              </w:rPr>
              <w:t>This is the absolute value of the assets sensitive to equity risk for each kind of qualifying infrastructure equities, other than corporate equities, after the shock.</w:t>
            </w:r>
          </w:p>
          <w:p w14:paraId="78D94BC2" w14:textId="4B1994FD" w:rsidR="00872AFE" w:rsidRPr="00711388" w:rsidRDefault="00872AFE" w:rsidP="00567869">
            <w:pPr>
              <w:pStyle w:val="NormalLeft"/>
              <w:rPr>
                <w:lang w:val="en-GB"/>
              </w:rPr>
            </w:pPr>
            <w:r w:rsidRPr="00711388">
              <w:rPr>
                <w:lang w:val="en-GB"/>
              </w:rPr>
              <w:t>Recoverables from reinsurance and SPVs shall not be included in this cell.</w:t>
            </w:r>
            <w:del w:id="6503" w:author="Author">
              <w:r w:rsidRPr="00711388" w:rsidDel="003323F0">
                <w:rPr>
                  <w:lang w:val="en-GB"/>
                </w:rPr>
                <w:delText xml:space="preserve">  </w:delText>
              </w:r>
            </w:del>
            <w:ins w:id="6504" w:author="Author">
              <w:r w:rsidR="003323F0">
                <w:rPr>
                  <w:lang w:val="en-GB"/>
                </w:rPr>
                <w:t xml:space="preserve"> </w:t>
              </w:r>
            </w:ins>
          </w:p>
        </w:tc>
      </w:tr>
      <w:tr w:rsidR="00872AFE" w:rsidRPr="00711388" w14:paraId="2663F801" w14:textId="77777777" w:rsidTr="00567869">
        <w:tc>
          <w:tcPr>
            <w:tcW w:w="2203" w:type="dxa"/>
            <w:tcBorders>
              <w:top w:val="single" w:sz="2" w:space="0" w:color="auto"/>
              <w:left w:val="single" w:sz="2" w:space="0" w:color="auto"/>
              <w:bottom w:val="single" w:sz="2" w:space="0" w:color="auto"/>
              <w:right w:val="single" w:sz="2" w:space="0" w:color="auto"/>
            </w:tcBorders>
          </w:tcPr>
          <w:p w14:paraId="7BF99EC9" w14:textId="2F7597C9" w:rsidR="00872AFE" w:rsidRPr="00711388" w:rsidRDefault="00872AFE" w:rsidP="00567869">
            <w:pPr>
              <w:pStyle w:val="NormalLeft"/>
              <w:rPr>
                <w:lang w:val="en-GB"/>
              </w:rPr>
            </w:pPr>
            <w:r w:rsidRPr="00711388">
              <w:rPr>
                <w:lang w:val="en-GB"/>
              </w:rPr>
              <w:t>R0292/C0050</w:t>
            </w:r>
            <w:del w:id="6505" w:author="Author">
              <w:r w:rsidRPr="00711388" w:rsidDel="003323F0">
                <w:rPr>
                  <w:lang w:val="en-GB"/>
                </w:rPr>
                <w:delText xml:space="preserve">  </w:delText>
              </w:r>
            </w:del>
            <w:ins w:id="6506"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24D8D8A" w14:textId="4D4CC6BF"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loss-absorbing capacity of technical provisions)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equities other than corporate equities</w:t>
            </w:r>
            <w:del w:id="6507" w:author="Author">
              <w:r w:rsidRPr="00711388" w:rsidDel="003323F0">
                <w:rPr>
                  <w:lang w:val="en-GB"/>
                </w:rPr>
                <w:delText xml:space="preserve">  </w:delText>
              </w:r>
            </w:del>
            <w:ins w:id="6508"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643BBF2C" w14:textId="77777777" w:rsidR="00872AFE" w:rsidRPr="00711388" w:rsidRDefault="00872AFE" w:rsidP="00567869">
            <w:pPr>
              <w:pStyle w:val="NormalLeft"/>
              <w:rPr>
                <w:lang w:val="en-GB"/>
              </w:rPr>
            </w:pPr>
            <w:r w:rsidRPr="00711388">
              <w:rPr>
                <w:lang w:val="en-GB"/>
              </w:rPr>
              <w:t>This is the absolute value of liabilities sensitive to equity risk (for each kind of qualifying infrastructure equities, other than corporate equities), after the shock and after the application of the adjustment for the loss-absorbing capacity of technical provisions.</w:t>
            </w:r>
          </w:p>
          <w:p w14:paraId="6321E53B" w14:textId="1571673B" w:rsidR="00872AFE" w:rsidRPr="00711388" w:rsidRDefault="00872AFE" w:rsidP="00567869">
            <w:pPr>
              <w:pStyle w:val="NormalLeft"/>
              <w:rPr>
                <w:lang w:val="en-GB"/>
              </w:rPr>
            </w:pPr>
            <w:r w:rsidRPr="00711388">
              <w:rPr>
                <w:lang w:val="en-GB"/>
              </w:rPr>
              <w:t>The amount of TP shall be net of reinsurance and SPV recoverables.</w:t>
            </w:r>
            <w:del w:id="6509" w:author="Author">
              <w:r w:rsidRPr="00711388" w:rsidDel="003323F0">
                <w:rPr>
                  <w:lang w:val="en-GB"/>
                </w:rPr>
                <w:delText xml:space="preserve">  </w:delText>
              </w:r>
            </w:del>
            <w:ins w:id="6510" w:author="Author">
              <w:r w:rsidR="003323F0">
                <w:rPr>
                  <w:lang w:val="en-GB"/>
                </w:rPr>
                <w:t xml:space="preserve"> </w:t>
              </w:r>
            </w:ins>
          </w:p>
        </w:tc>
      </w:tr>
      <w:tr w:rsidR="00872AFE" w:rsidRPr="00711388" w14:paraId="25DE2CDB" w14:textId="77777777" w:rsidTr="00567869">
        <w:tc>
          <w:tcPr>
            <w:tcW w:w="2203" w:type="dxa"/>
            <w:tcBorders>
              <w:top w:val="single" w:sz="2" w:space="0" w:color="auto"/>
              <w:left w:val="single" w:sz="2" w:space="0" w:color="auto"/>
              <w:bottom w:val="single" w:sz="2" w:space="0" w:color="auto"/>
              <w:right w:val="single" w:sz="2" w:space="0" w:color="auto"/>
            </w:tcBorders>
          </w:tcPr>
          <w:p w14:paraId="642E0398" w14:textId="77777777" w:rsidR="00872AFE" w:rsidRPr="00711388" w:rsidRDefault="00872AFE" w:rsidP="00567869">
            <w:pPr>
              <w:pStyle w:val="NormalLeft"/>
              <w:rPr>
                <w:lang w:val="en-GB"/>
              </w:rPr>
            </w:pPr>
            <w:r w:rsidRPr="00711388">
              <w:rPr>
                <w:lang w:val="en-GB"/>
              </w:rPr>
              <w:t xml:space="preserve">R0292/C0060 </w:t>
            </w:r>
          </w:p>
        </w:tc>
        <w:tc>
          <w:tcPr>
            <w:tcW w:w="2844" w:type="dxa"/>
            <w:tcBorders>
              <w:top w:val="single" w:sz="2" w:space="0" w:color="auto"/>
              <w:left w:val="single" w:sz="2" w:space="0" w:color="auto"/>
              <w:bottom w:val="single" w:sz="2" w:space="0" w:color="auto"/>
              <w:right w:val="single" w:sz="2" w:space="0" w:color="auto"/>
            </w:tcBorders>
          </w:tcPr>
          <w:p w14:paraId="544CD820" w14:textId="3A91EDBE"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Equity risk </w:t>
            </w:r>
            <w:r w:rsidR="00711388" w:rsidRPr="00711388">
              <w:rPr>
                <w:lang w:val="en-GB"/>
              </w:rPr>
              <w:t>-</w:t>
            </w:r>
            <w:r w:rsidRPr="00711388">
              <w:rPr>
                <w:lang w:val="en-GB"/>
              </w:rPr>
              <w:t>qualifying infrastructure equities other than corporate equities</w:t>
            </w:r>
            <w:del w:id="6511" w:author="Author">
              <w:r w:rsidRPr="00711388" w:rsidDel="003323F0">
                <w:rPr>
                  <w:lang w:val="en-GB"/>
                </w:rPr>
                <w:delText xml:space="preserve">  </w:delText>
              </w:r>
            </w:del>
            <w:ins w:id="651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230C31C6" w14:textId="0B5A6B6B" w:rsidR="00872AFE" w:rsidRPr="00711388" w:rsidRDefault="00872AFE" w:rsidP="00567869">
            <w:pPr>
              <w:pStyle w:val="NormalLeft"/>
              <w:rPr>
                <w:lang w:val="en-GB"/>
              </w:rPr>
            </w:pPr>
            <w:r w:rsidRPr="00711388">
              <w:rPr>
                <w:lang w:val="en-GB"/>
              </w:rPr>
              <w:t>This is the net capital charge for equity risk (for each kind of qualifying infrastructure equities, other than corporate equities) after the application of the adjustment for the loss-absorbing capacity of technical provisions.</w:t>
            </w:r>
            <w:del w:id="6513" w:author="Author">
              <w:r w:rsidRPr="00711388" w:rsidDel="003323F0">
                <w:rPr>
                  <w:lang w:val="en-GB"/>
                </w:rPr>
                <w:delText xml:space="preserve">  </w:delText>
              </w:r>
            </w:del>
            <w:ins w:id="6514" w:author="Author">
              <w:r w:rsidR="003323F0">
                <w:rPr>
                  <w:lang w:val="en-GB"/>
                </w:rPr>
                <w:t xml:space="preserve"> </w:t>
              </w:r>
            </w:ins>
          </w:p>
        </w:tc>
      </w:tr>
      <w:tr w:rsidR="00872AFE" w:rsidRPr="00711388" w14:paraId="5DBD02B9" w14:textId="77777777" w:rsidTr="00567869">
        <w:tc>
          <w:tcPr>
            <w:tcW w:w="2203" w:type="dxa"/>
            <w:tcBorders>
              <w:top w:val="single" w:sz="2" w:space="0" w:color="auto"/>
              <w:left w:val="single" w:sz="2" w:space="0" w:color="auto"/>
              <w:bottom w:val="single" w:sz="2" w:space="0" w:color="auto"/>
              <w:right w:val="single" w:sz="2" w:space="0" w:color="auto"/>
            </w:tcBorders>
          </w:tcPr>
          <w:p w14:paraId="576BA2AD" w14:textId="26D78FBC" w:rsidR="00872AFE" w:rsidRPr="00711388" w:rsidRDefault="00872AFE" w:rsidP="00567869">
            <w:pPr>
              <w:pStyle w:val="NormalLeft"/>
              <w:rPr>
                <w:lang w:val="en-GB"/>
              </w:rPr>
            </w:pPr>
            <w:r w:rsidRPr="00711388">
              <w:rPr>
                <w:lang w:val="en-GB"/>
              </w:rPr>
              <w:t>R0292/C0070</w:t>
            </w:r>
            <w:del w:id="6515" w:author="Author">
              <w:r w:rsidRPr="00711388" w:rsidDel="003323F0">
                <w:rPr>
                  <w:lang w:val="en-GB"/>
                </w:rPr>
                <w:delText xml:space="preserve">  </w:delText>
              </w:r>
            </w:del>
            <w:ins w:id="6516"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574CADDF" w14:textId="36B1EB0D"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loss-absorbing capacity of technical provisions)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equities other than corporate equities</w:t>
            </w:r>
            <w:del w:id="6517" w:author="Author">
              <w:r w:rsidRPr="00711388" w:rsidDel="003323F0">
                <w:rPr>
                  <w:lang w:val="en-GB"/>
                </w:rPr>
                <w:delText xml:space="preserve">  </w:delText>
              </w:r>
            </w:del>
            <w:ins w:id="6518"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3B73AD9" w14:textId="77777777" w:rsidR="00872AFE" w:rsidRPr="00711388" w:rsidRDefault="00872AFE" w:rsidP="00567869">
            <w:pPr>
              <w:pStyle w:val="NormalLeft"/>
              <w:rPr>
                <w:lang w:val="en-GB"/>
              </w:rPr>
            </w:pPr>
            <w:r w:rsidRPr="00711388">
              <w:rPr>
                <w:lang w:val="en-GB"/>
              </w:rPr>
              <w:t>This is the absolute value of the liabilities sensitive to equity risk (for each kind of qualifying infrastructure equities, other than corporate equities), after the shock but before the application of the adjustment for the loss-absorbing capacity of technical provisions.</w:t>
            </w:r>
          </w:p>
          <w:p w14:paraId="175973D2" w14:textId="62931DB3" w:rsidR="00872AFE" w:rsidRPr="00711388" w:rsidRDefault="00872AFE" w:rsidP="00567869">
            <w:pPr>
              <w:pStyle w:val="NormalLeft"/>
              <w:rPr>
                <w:lang w:val="en-GB"/>
              </w:rPr>
            </w:pPr>
            <w:r w:rsidRPr="00711388">
              <w:rPr>
                <w:lang w:val="en-GB"/>
              </w:rPr>
              <w:t>The amount of TP shall be net of reinsurance and SPV recoverables.</w:t>
            </w:r>
            <w:del w:id="6519" w:author="Author">
              <w:r w:rsidRPr="00711388" w:rsidDel="003323F0">
                <w:rPr>
                  <w:lang w:val="en-GB"/>
                </w:rPr>
                <w:delText xml:space="preserve">  </w:delText>
              </w:r>
            </w:del>
            <w:ins w:id="6520" w:author="Author">
              <w:r w:rsidR="003323F0">
                <w:rPr>
                  <w:lang w:val="en-GB"/>
                </w:rPr>
                <w:t xml:space="preserve"> </w:t>
              </w:r>
            </w:ins>
          </w:p>
        </w:tc>
      </w:tr>
      <w:tr w:rsidR="00872AFE" w:rsidRPr="00711388" w14:paraId="4B968E4F" w14:textId="77777777" w:rsidTr="00567869">
        <w:trPr>
          <w:trHeight w:val="2079"/>
        </w:trPr>
        <w:tc>
          <w:tcPr>
            <w:tcW w:w="2203" w:type="dxa"/>
            <w:tcBorders>
              <w:top w:val="single" w:sz="2" w:space="0" w:color="auto"/>
              <w:left w:val="single" w:sz="2" w:space="0" w:color="auto"/>
              <w:bottom w:val="single" w:sz="4" w:space="0" w:color="auto"/>
              <w:right w:val="single" w:sz="2" w:space="0" w:color="auto"/>
            </w:tcBorders>
          </w:tcPr>
          <w:p w14:paraId="371E5F54" w14:textId="77777777" w:rsidR="00872AFE" w:rsidRPr="00711388" w:rsidRDefault="00872AFE" w:rsidP="00567869">
            <w:pPr>
              <w:pStyle w:val="NormalLeft"/>
              <w:rPr>
                <w:lang w:val="en-GB"/>
              </w:rPr>
            </w:pPr>
            <w:r w:rsidRPr="00711388">
              <w:rPr>
                <w:lang w:val="en-GB"/>
              </w:rPr>
              <w:lastRenderedPageBreak/>
              <w:t xml:space="preserve">R0292/C0080 </w:t>
            </w:r>
          </w:p>
        </w:tc>
        <w:tc>
          <w:tcPr>
            <w:tcW w:w="2844" w:type="dxa"/>
            <w:tcBorders>
              <w:top w:val="single" w:sz="2" w:space="0" w:color="auto"/>
              <w:left w:val="single" w:sz="2" w:space="0" w:color="auto"/>
              <w:bottom w:val="single" w:sz="4" w:space="0" w:color="auto"/>
              <w:right w:val="single" w:sz="2" w:space="0" w:color="auto"/>
            </w:tcBorders>
          </w:tcPr>
          <w:p w14:paraId="233BF77A" w14:textId="40E73CE9"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Equity risk </w:t>
            </w:r>
            <w:r w:rsidR="00711388" w:rsidRPr="00711388">
              <w:rPr>
                <w:lang w:val="en-GB"/>
              </w:rPr>
              <w:t>-</w:t>
            </w:r>
            <w:r w:rsidRPr="00711388">
              <w:rPr>
                <w:lang w:val="en-GB"/>
              </w:rPr>
              <w:t xml:space="preserve"> qualifying infrastructure equities other than corporate equities</w:t>
            </w:r>
            <w:del w:id="6521" w:author="Author">
              <w:r w:rsidRPr="00711388" w:rsidDel="003323F0">
                <w:rPr>
                  <w:lang w:val="en-GB"/>
                </w:rPr>
                <w:delText xml:space="preserve">  </w:delText>
              </w:r>
            </w:del>
            <w:ins w:id="6522" w:author="Author">
              <w:r w:rsidR="003323F0">
                <w:rPr>
                  <w:lang w:val="en-GB"/>
                </w:rPr>
                <w:t xml:space="preserve"> </w:t>
              </w:r>
            </w:ins>
          </w:p>
        </w:tc>
        <w:tc>
          <w:tcPr>
            <w:tcW w:w="4129" w:type="dxa"/>
            <w:tcBorders>
              <w:top w:val="single" w:sz="2" w:space="0" w:color="auto"/>
              <w:left w:val="single" w:sz="2" w:space="0" w:color="auto"/>
              <w:bottom w:val="single" w:sz="4" w:space="0" w:color="auto"/>
              <w:right w:val="single" w:sz="2" w:space="0" w:color="auto"/>
            </w:tcBorders>
          </w:tcPr>
          <w:p w14:paraId="4E91D49E" w14:textId="02188B2B" w:rsidR="00872AFE" w:rsidRPr="00711388" w:rsidRDefault="00872AFE" w:rsidP="00567869">
            <w:pPr>
              <w:pStyle w:val="NormalLeft"/>
              <w:rPr>
                <w:lang w:val="en-GB"/>
              </w:rPr>
            </w:pPr>
            <w:r w:rsidRPr="00711388">
              <w:rPr>
                <w:lang w:val="en-GB"/>
              </w:rPr>
              <w:t>This is the gross capital charge for equity risk for each kind of qualifying infrastructure equities, other than corporate equities, i.e. before the application of the adjustment for the loss-absorbing capacity of technical provisions.</w:t>
            </w:r>
            <w:del w:id="6523" w:author="Author">
              <w:r w:rsidRPr="00711388" w:rsidDel="003323F0">
                <w:rPr>
                  <w:lang w:val="en-GB"/>
                </w:rPr>
                <w:delText xml:space="preserve">  </w:delText>
              </w:r>
            </w:del>
            <w:ins w:id="6524" w:author="Author">
              <w:r w:rsidR="003323F0">
                <w:rPr>
                  <w:lang w:val="en-GB"/>
                </w:rPr>
                <w:t xml:space="preserve"> </w:t>
              </w:r>
            </w:ins>
          </w:p>
        </w:tc>
      </w:tr>
      <w:tr w:rsidR="00872AFE" w:rsidRPr="00711388" w14:paraId="362404A1" w14:textId="77777777" w:rsidTr="00567869">
        <w:tc>
          <w:tcPr>
            <w:tcW w:w="2203" w:type="dxa"/>
            <w:tcBorders>
              <w:top w:val="single" w:sz="4" w:space="0" w:color="auto"/>
              <w:left w:val="single" w:sz="2" w:space="0" w:color="auto"/>
              <w:bottom w:val="single" w:sz="2" w:space="0" w:color="auto"/>
              <w:right w:val="single" w:sz="2" w:space="0" w:color="auto"/>
            </w:tcBorders>
          </w:tcPr>
          <w:p w14:paraId="69DE4F87" w14:textId="77777777" w:rsidR="00872AFE" w:rsidRPr="00711388" w:rsidRDefault="00872AFE" w:rsidP="00567869">
            <w:pPr>
              <w:pStyle w:val="NormalCentered"/>
              <w:rPr>
                <w:lang w:val="en-GB"/>
              </w:rPr>
            </w:pPr>
            <w:r w:rsidRPr="00711388">
              <w:rPr>
                <w:i/>
                <w:iCs/>
                <w:lang w:val="en-GB"/>
              </w:rPr>
              <w:t>Property risk</w:t>
            </w:r>
          </w:p>
        </w:tc>
        <w:tc>
          <w:tcPr>
            <w:tcW w:w="2844" w:type="dxa"/>
            <w:tcBorders>
              <w:top w:val="single" w:sz="4" w:space="0" w:color="auto"/>
              <w:left w:val="single" w:sz="2" w:space="0" w:color="auto"/>
              <w:bottom w:val="single" w:sz="2" w:space="0" w:color="auto"/>
              <w:right w:val="single" w:sz="2" w:space="0" w:color="auto"/>
            </w:tcBorders>
          </w:tcPr>
          <w:p w14:paraId="109DDE4A" w14:textId="77777777" w:rsidR="00872AFE" w:rsidRPr="00711388" w:rsidRDefault="00872AFE" w:rsidP="00567869">
            <w:pPr>
              <w:pStyle w:val="NormalCentered"/>
              <w:rPr>
                <w:lang w:val="en-GB"/>
              </w:rPr>
            </w:pPr>
          </w:p>
        </w:tc>
        <w:tc>
          <w:tcPr>
            <w:tcW w:w="4129" w:type="dxa"/>
            <w:tcBorders>
              <w:top w:val="single" w:sz="4" w:space="0" w:color="auto"/>
              <w:left w:val="single" w:sz="2" w:space="0" w:color="auto"/>
              <w:bottom w:val="single" w:sz="2" w:space="0" w:color="auto"/>
              <w:right w:val="single" w:sz="2" w:space="0" w:color="auto"/>
            </w:tcBorders>
          </w:tcPr>
          <w:p w14:paraId="1365741C" w14:textId="77777777" w:rsidR="00872AFE" w:rsidRPr="00711388" w:rsidRDefault="00872AFE" w:rsidP="00567869">
            <w:pPr>
              <w:pStyle w:val="NormalCentered"/>
              <w:rPr>
                <w:lang w:val="en-GB"/>
              </w:rPr>
            </w:pPr>
          </w:p>
        </w:tc>
      </w:tr>
      <w:tr w:rsidR="00872AFE" w:rsidRPr="00711388" w14:paraId="35DF48F4" w14:textId="77777777" w:rsidTr="00567869">
        <w:tc>
          <w:tcPr>
            <w:tcW w:w="2203" w:type="dxa"/>
            <w:tcBorders>
              <w:top w:val="single" w:sz="2" w:space="0" w:color="auto"/>
              <w:left w:val="single" w:sz="2" w:space="0" w:color="auto"/>
              <w:bottom w:val="single" w:sz="2" w:space="0" w:color="auto"/>
              <w:right w:val="single" w:sz="2" w:space="0" w:color="auto"/>
            </w:tcBorders>
          </w:tcPr>
          <w:p w14:paraId="1ED25FA5" w14:textId="77777777" w:rsidR="00872AFE" w:rsidRPr="00711388" w:rsidRDefault="00872AFE" w:rsidP="00567869">
            <w:pPr>
              <w:pStyle w:val="NormalLeft"/>
              <w:rPr>
                <w:lang w:val="en-GB"/>
              </w:rPr>
            </w:pPr>
            <w:r w:rsidRPr="00711388">
              <w:rPr>
                <w:lang w:val="en-GB"/>
              </w:rPr>
              <w:t>R0300/C0020</w:t>
            </w:r>
          </w:p>
        </w:tc>
        <w:tc>
          <w:tcPr>
            <w:tcW w:w="2844" w:type="dxa"/>
            <w:tcBorders>
              <w:top w:val="single" w:sz="2" w:space="0" w:color="auto"/>
              <w:left w:val="single" w:sz="2" w:space="0" w:color="auto"/>
              <w:bottom w:val="single" w:sz="2" w:space="0" w:color="auto"/>
              <w:right w:val="single" w:sz="2" w:space="0" w:color="auto"/>
            </w:tcBorders>
          </w:tcPr>
          <w:p w14:paraId="07ABF78A" w14:textId="63125C65"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Property risk</w:t>
            </w:r>
          </w:p>
        </w:tc>
        <w:tc>
          <w:tcPr>
            <w:tcW w:w="4129" w:type="dxa"/>
            <w:tcBorders>
              <w:top w:val="single" w:sz="2" w:space="0" w:color="auto"/>
              <w:left w:val="single" w:sz="2" w:space="0" w:color="auto"/>
              <w:bottom w:val="single" w:sz="2" w:space="0" w:color="auto"/>
              <w:right w:val="single" w:sz="2" w:space="0" w:color="auto"/>
            </w:tcBorders>
          </w:tcPr>
          <w:p w14:paraId="6B441E41" w14:textId="77777777" w:rsidR="00872AFE" w:rsidRPr="00711388" w:rsidRDefault="00872AFE" w:rsidP="00567869">
            <w:pPr>
              <w:pStyle w:val="NormalLeft"/>
              <w:rPr>
                <w:lang w:val="en-GB"/>
              </w:rPr>
            </w:pPr>
            <w:r w:rsidRPr="00711388">
              <w:rPr>
                <w:lang w:val="en-GB"/>
              </w:rPr>
              <w:t>This is the absolute value of the assets sensitive to the property risk.</w:t>
            </w:r>
          </w:p>
          <w:p w14:paraId="2F499B80"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68B38695" w14:textId="77777777" w:rsidTr="00567869">
        <w:tc>
          <w:tcPr>
            <w:tcW w:w="2203" w:type="dxa"/>
            <w:tcBorders>
              <w:top w:val="single" w:sz="2" w:space="0" w:color="auto"/>
              <w:left w:val="single" w:sz="2" w:space="0" w:color="auto"/>
              <w:bottom w:val="single" w:sz="2" w:space="0" w:color="auto"/>
              <w:right w:val="single" w:sz="2" w:space="0" w:color="auto"/>
            </w:tcBorders>
          </w:tcPr>
          <w:p w14:paraId="51FE8F1B" w14:textId="77777777" w:rsidR="00872AFE" w:rsidRPr="00711388" w:rsidRDefault="00872AFE" w:rsidP="00567869">
            <w:pPr>
              <w:pStyle w:val="NormalLeft"/>
              <w:rPr>
                <w:lang w:val="en-GB"/>
              </w:rPr>
            </w:pPr>
            <w:r w:rsidRPr="00711388">
              <w:rPr>
                <w:lang w:val="en-GB"/>
              </w:rPr>
              <w:t>R0300/C0030</w:t>
            </w:r>
          </w:p>
        </w:tc>
        <w:tc>
          <w:tcPr>
            <w:tcW w:w="2844" w:type="dxa"/>
            <w:tcBorders>
              <w:top w:val="single" w:sz="2" w:space="0" w:color="auto"/>
              <w:left w:val="single" w:sz="2" w:space="0" w:color="auto"/>
              <w:bottom w:val="single" w:sz="2" w:space="0" w:color="auto"/>
              <w:right w:val="single" w:sz="2" w:space="0" w:color="auto"/>
            </w:tcBorders>
          </w:tcPr>
          <w:p w14:paraId="2DC4F02D" w14:textId="7C183D5E"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Property risk</w:t>
            </w:r>
          </w:p>
        </w:tc>
        <w:tc>
          <w:tcPr>
            <w:tcW w:w="4129" w:type="dxa"/>
            <w:tcBorders>
              <w:top w:val="single" w:sz="2" w:space="0" w:color="auto"/>
              <w:left w:val="single" w:sz="2" w:space="0" w:color="auto"/>
              <w:bottom w:val="single" w:sz="2" w:space="0" w:color="auto"/>
              <w:right w:val="single" w:sz="2" w:space="0" w:color="auto"/>
            </w:tcBorders>
          </w:tcPr>
          <w:p w14:paraId="773EC15D" w14:textId="77777777" w:rsidR="00872AFE" w:rsidRPr="00711388" w:rsidRDefault="00872AFE" w:rsidP="00567869">
            <w:pPr>
              <w:pStyle w:val="NormalLeft"/>
              <w:rPr>
                <w:lang w:val="en-GB"/>
              </w:rPr>
            </w:pPr>
            <w:r w:rsidRPr="00711388">
              <w:rPr>
                <w:lang w:val="en-GB"/>
              </w:rPr>
              <w:t>This is the value of the liabilities sensitive to the property risk.</w:t>
            </w:r>
          </w:p>
          <w:p w14:paraId="3D8D16E1"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63B1343F" w14:textId="77777777" w:rsidTr="00567869">
        <w:tc>
          <w:tcPr>
            <w:tcW w:w="2203" w:type="dxa"/>
            <w:tcBorders>
              <w:top w:val="single" w:sz="2" w:space="0" w:color="auto"/>
              <w:left w:val="single" w:sz="2" w:space="0" w:color="auto"/>
              <w:bottom w:val="single" w:sz="2" w:space="0" w:color="auto"/>
              <w:right w:val="single" w:sz="2" w:space="0" w:color="auto"/>
            </w:tcBorders>
          </w:tcPr>
          <w:p w14:paraId="4A3F01F5" w14:textId="77777777" w:rsidR="00872AFE" w:rsidRPr="00711388" w:rsidRDefault="00872AFE" w:rsidP="00567869">
            <w:pPr>
              <w:pStyle w:val="NormalLeft"/>
              <w:rPr>
                <w:lang w:val="en-GB"/>
              </w:rPr>
            </w:pPr>
            <w:r w:rsidRPr="00711388">
              <w:rPr>
                <w:lang w:val="en-GB"/>
              </w:rPr>
              <w:t>R0300/C0040</w:t>
            </w:r>
          </w:p>
        </w:tc>
        <w:tc>
          <w:tcPr>
            <w:tcW w:w="2844" w:type="dxa"/>
            <w:tcBorders>
              <w:top w:val="single" w:sz="2" w:space="0" w:color="auto"/>
              <w:left w:val="single" w:sz="2" w:space="0" w:color="auto"/>
              <w:bottom w:val="single" w:sz="2" w:space="0" w:color="auto"/>
              <w:right w:val="single" w:sz="2" w:space="0" w:color="auto"/>
            </w:tcBorders>
          </w:tcPr>
          <w:p w14:paraId="6E3AE932" w14:textId="659723AF"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Property risk</w:t>
            </w:r>
          </w:p>
        </w:tc>
        <w:tc>
          <w:tcPr>
            <w:tcW w:w="4129" w:type="dxa"/>
            <w:tcBorders>
              <w:top w:val="single" w:sz="2" w:space="0" w:color="auto"/>
              <w:left w:val="single" w:sz="2" w:space="0" w:color="auto"/>
              <w:bottom w:val="single" w:sz="2" w:space="0" w:color="auto"/>
              <w:right w:val="single" w:sz="2" w:space="0" w:color="auto"/>
            </w:tcBorders>
          </w:tcPr>
          <w:p w14:paraId="65111128" w14:textId="77777777" w:rsidR="00872AFE" w:rsidRPr="00711388" w:rsidRDefault="00872AFE" w:rsidP="00567869">
            <w:pPr>
              <w:pStyle w:val="NormalLeft"/>
              <w:rPr>
                <w:lang w:val="en-GB"/>
              </w:rPr>
            </w:pPr>
            <w:r w:rsidRPr="00711388">
              <w:rPr>
                <w:lang w:val="en-GB"/>
              </w:rPr>
              <w:t>This is the absolute value of the assets sensitive to property risk charge, after the property shock.</w:t>
            </w:r>
          </w:p>
          <w:p w14:paraId="5ACC1E3F"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6B60F1CD" w14:textId="77777777" w:rsidTr="00567869">
        <w:tc>
          <w:tcPr>
            <w:tcW w:w="2203" w:type="dxa"/>
            <w:tcBorders>
              <w:top w:val="single" w:sz="2" w:space="0" w:color="auto"/>
              <w:left w:val="single" w:sz="2" w:space="0" w:color="auto"/>
              <w:bottom w:val="single" w:sz="2" w:space="0" w:color="auto"/>
              <w:right w:val="single" w:sz="2" w:space="0" w:color="auto"/>
            </w:tcBorders>
          </w:tcPr>
          <w:p w14:paraId="202E3B2B" w14:textId="77777777" w:rsidR="00872AFE" w:rsidRPr="00711388" w:rsidRDefault="00872AFE" w:rsidP="00567869">
            <w:pPr>
              <w:pStyle w:val="NormalLeft"/>
              <w:rPr>
                <w:lang w:val="en-GB"/>
              </w:rPr>
            </w:pPr>
            <w:r w:rsidRPr="00711388">
              <w:rPr>
                <w:lang w:val="en-GB"/>
              </w:rPr>
              <w:t>R0300/C0050</w:t>
            </w:r>
          </w:p>
        </w:tc>
        <w:tc>
          <w:tcPr>
            <w:tcW w:w="2844" w:type="dxa"/>
            <w:tcBorders>
              <w:top w:val="single" w:sz="2" w:space="0" w:color="auto"/>
              <w:left w:val="single" w:sz="2" w:space="0" w:color="auto"/>
              <w:bottom w:val="single" w:sz="2" w:space="0" w:color="auto"/>
              <w:right w:val="single" w:sz="2" w:space="0" w:color="auto"/>
            </w:tcBorders>
          </w:tcPr>
          <w:p w14:paraId="28A091C7" w14:textId="6C20DD33"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Property risk</w:t>
            </w:r>
          </w:p>
        </w:tc>
        <w:tc>
          <w:tcPr>
            <w:tcW w:w="4129" w:type="dxa"/>
            <w:tcBorders>
              <w:top w:val="single" w:sz="2" w:space="0" w:color="auto"/>
              <w:left w:val="single" w:sz="2" w:space="0" w:color="auto"/>
              <w:bottom w:val="single" w:sz="2" w:space="0" w:color="auto"/>
              <w:right w:val="single" w:sz="2" w:space="0" w:color="auto"/>
            </w:tcBorders>
          </w:tcPr>
          <w:p w14:paraId="330538C4" w14:textId="77777777" w:rsidR="00872AFE" w:rsidRPr="00711388" w:rsidRDefault="00872AFE" w:rsidP="00567869">
            <w:pPr>
              <w:pStyle w:val="NormalLeft"/>
              <w:rPr>
                <w:lang w:val="en-GB"/>
              </w:rPr>
            </w:pPr>
            <w:r w:rsidRPr="00711388">
              <w:rPr>
                <w:lang w:val="en-GB"/>
              </w:rPr>
              <w:t>This is the absolute value of the liabilities underlying property risk charge, after the property shock and after the loss absorbing capacity of technical provisions.</w:t>
            </w:r>
          </w:p>
          <w:p w14:paraId="6A5F76E4"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336A2558" w14:textId="77777777" w:rsidTr="00567869">
        <w:tc>
          <w:tcPr>
            <w:tcW w:w="2203" w:type="dxa"/>
            <w:tcBorders>
              <w:top w:val="single" w:sz="2" w:space="0" w:color="auto"/>
              <w:left w:val="single" w:sz="2" w:space="0" w:color="auto"/>
              <w:bottom w:val="single" w:sz="2" w:space="0" w:color="auto"/>
              <w:right w:val="single" w:sz="2" w:space="0" w:color="auto"/>
            </w:tcBorders>
          </w:tcPr>
          <w:p w14:paraId="012931AC" w14:textId="77777777" w:rsidR="00872AFE" w:rsidRPr="00711388" w:rsidRDefault="00872AFE" w:rsidP="00567869">
            <w:pPr>
              <w:pStyle w:val="NormalLeft"/>
              <w:rPr>
                <w:lang w:val="en-GB"/>
              </w:rPr>
            </w:pPr>
            <w:r w:rsidRPr="00711388">
              <w:rPr>
                <w:lang w:val="en-GB"/>
              </w:rPr>
              <w:t>R0300/C0060</w:t>
            </w:r>
          </w:p>
        </w:tc>
        <w:tc>
          <w:tcPr>
            <w:tcW w:w="2844" w:type="dxa"/>
            <w:tcBorders>
              <w:top w:val="single" w:sz="2" w:space="0" w:color="auto"/>
              <w:left w:val="single" w:sz="2" w:space="0" w:color="auto"/>
              <w:bottom w:val="single" w:sz="2" w:space="0" w:color="auto"/>
              <w:right w:val="single" w:sz="2" w:space="0" w:color="auto"/>
            </w:tcBorders>
          </w:tcPr>
          <w:p w14:paraId="2463520D" w14:textId="69D7E072"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property risk</w:t>
            </w:r>
          </w:p>
        </w:tc>
        <w:tc>
          <w:tcPr>
            <w:tcW w:w="4129" w:type="dxa"/>
            <w:tcBorders>
              <w:top w:val="single" w:sz="2" w:space="0" w:color="auto"/>
              <w:left w:val="single" w:sz="2" w:space="0" w:color="auto"/>
              <w:bottom w:val="single" w:sz="2" w:space="0" w:color="auto"/>
              <w:right w:val="single" w:sz="2" w:space="0" w:color="auto"/>
            </w:tcBorders>
          </w:tcPr>
          <w:p w14:paraId="114F89E7" w14:textId="77777777" w:rsidR="00872AFE" w:rsidRPr="00711388" w:rsidRDefault="00872AFE" w:rsidP="00567869">
            <w:pPr>
              <w:pStyle w:val="NormalLeft"/>
              <w:rPr>
                <w:lang w:val="en-GB"/>
              </w:rPr>
            </w:pPr>
            <w:r w:rsidRPr="00711388">
              <w:rPr>
                <w:lang w:val="en-GB"/>
              </w:rPr>
              <w:t>This is the net capital charge for property risk, after adjustment for the loss absorbing capacity of technical provisions.</w:t>
            </w:r>
          </w:p>
        </w:tc>
      </w:tr>
      <w:tr w:rsidR="00872AFE" w:rsidRPr="00711388" w14:paraId="285C0062" w14:textId="77777777" w:rsidTr="00567869">
        <w:tc>
          <w:tcPr>
            <w:tcW w:w="2203" w:type="dxa"/>
            <w:tcBorders>
              <w:top w:val="single" w:sz="2" w:space="0" w:color="auto"/>
              <w:left w:val="single" w:sz="2" w:space="0" w:color="auto"/>
              <w:bottom w:val="single" w:sz="2" w:space="0" w:color="auto"/>
              <w:right w:val="single" w:sz="2" w:space="0" w:color="auto"/>
            </w:tcBorders>
          </w:tcPr>
          <w:p w14:paraId="0A276891" w14:textId="77777777" w:rsidR="00872AFE" w:rsidRPr="00711388" w:rsidRDefault="00872AFE" w:rsidP="00567869">
            <w:pPr>
              <w:pStyle w:val="NormalLeft"/>
              <w:rPr>
                <w:lang w:val="en-GB"/>
              </w:rPr>
            </w:pPr>
            <w:r w:rsidRPr="00711388">
              <w:rPr>
                <w:lang w:val="en-GB"/>
              </w:rPr>
              <w:t>R0300/C0070</w:t>
            </w:r>
          </w:p>
        </w:tc>
        <w:tc>
          <w:tcPr>
            <w:tcW w:w="2844" w:type="dxa"/>
            <w:tcBorders>
              <w:top w:val="single" w:sz="2" w:space="0" w:color="auto"/>
              <w:left w:val="single" w:sz="2" w:space="0" w:color="auto"/>
              <w:bottom w:val="single" w:sz="2" w:space="0" w:color="auto"/>
              <w:right w:val="single" w:sz="2" w:space="0" w:color="auto"/>
            </w:tcBorders>
          </w:tcPr>
          <w:p w14:paraId="24E3385D" w14:textId="4D5847D0"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property risk</w:t>
            </w:r>
          </w:p>
        </w:tc>
        <w:tc>
          <w:tcPr>
            <w:tcW w:w="4129" w:type="dxa"/>
            <w:tcBorders>
              <w:top w:val="single" w:sz="2" w:space="0" w:color="auto"/>
              <w:left w:val="single" w:sz="2" w:space="0" w:color="auto"/>
              <w:bottom w:val="single" w:sz="2" w:space="0" w:color="auto"/>
              <w:right w:val="single" w:sz="2" w:space="0" w:color="auto"/>
            </w:tcBorders>
          </w:tcPr>
          <w:p w14:paraId="3BF61406" w14:textId="77777777" w:rsidR="00872AFE" w:rsidRPr="00711388" w:rsidRDefault="00872AFE" w:rsidP="00567869">
            <w:pPr>
              <w:pStyle w:val="NormalLeft"/>
              <w:rPr>
                <w:lang w:val="en-GB"/>
              </w:rPr>
            </w:pPr>
            <w:r w:rsidRPr="00711388">
              <w:rPr>
                <w:lang w:val="en-GB"/>
              </w:rPr>
              <w:t>This is the absolute value of the liabilities underlying property risk charge, after the property shock but before the loss absorbing capacity of technical provisions.</w:t>
            </w:r>
          </w:p>
          <w:p w14:paraId="6A6B1044"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3A6E4043" w14:textId="77777777" w:rsidTr="00567869">
        <w:tc>
          <w:tcPr>
            <w:tcW w:w="2203" w:type="dxa"/>
            <w:tcBorders>
              <w:top w:val="single" w:sz="2" w:space="0" w:color="auto"/>
              <w:left w:val="single" w:sz="2" w:space="0" w:color="auto"/>
              <w:bottom w:val="single" w:sz="2" w:space="0" w:color="auto"/>
              <w:right w:val="single" w:sz="2" w:space="0" w:color="auto"/>
            </w:tcBorders>
          </w:tcPr>
          <w:p w14:paraId="6C8776DB" w14:textId="77777777" w:rsidR="00872AFE" w:rsidRPr="00711388" w:rsidRDefault="00872AFE" w:rsidP="00567869">
            <w:pPr>
              <w:pStyle w:val="NormalLeft"/>
              <w:rPr>
                <w:lang w:val="en-GB"/>
              </w:rPr>
            </w:pPr>
            <w:r w:rsidRPr="00711388">
              <w:rPr>
                <w:lang w:val="en-GB"/>
              </w:rPr>
              <w:lastRenderedPageBreak/>
              <w:t>R0300/C0080</w:t>
            </w:r>
          </w:p>
        </w:tc>
        <w:tc>
          <w:tcPr>
            <w:tcW w:w="2844" w:type="dxa"/>
            <w:tcBorders>
              <w:top w:val="single" w:sz="2" w:space="0" w:color="auto"/>
              <w:left w:val="single" w:sz="2" w:space="0" w:color="auto"/>
              <w:bottom w:val="single" w:sz="2" w:space="0" w:color="auto"/>
              <w:right w:val="single" w:sz="2" w:space="0" w:color="auto"/>
            </w:tcBorders>
          </w:tcPr>
          <w:p w14:paraId="23E7A5CC" w14:textId="328DCE97"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Property risk</w:t>
            </w:r>
          </w:p>
        </w:tc>
        <w:tc>
          <w:tcPr>
            <w:tcW w:w="4129" w:type="dxa"/>
            <w:tcBorders>
              <w:top w:val="single" w:sz="2" w:space="0" w:color="auto"/>
              <w:left w:val="single" w:sz="2" w:space="0" w:color="auto"/>
              <w:bottom w:val="single" w:sz="2" w:space="0" w:color="auto"/>
              <w:right w:val="single" w:sz="2" w:space="0" w:color="auto"/>
            </w:tcBorders>
          </w:tcPr>
          <w:p w14:paraId="08D04EDE" w14:textId="77777777" w:rsidR="00872AFE" w:rsidRPr="00711388" w:rsidRDefault="00872AFE" w:rsidP="00567869">
            <w:pPr>
              <w:pStyle w:val="NormalLeft"/>
              <w:rPr>
                <w:lang w:val="en-GB"/>
              </w:rPr>
            </w:pPr>
            <w:r w:rsidRPr="00711388">
              <w:rPr>
                <w:lang w:val="en-GB"/>
              </w:rPr>
              <w:t>This is the gross capital charge for property risk, i.e. before the loss absorbing capacity of technical provisions.</w:t>
            </w:r>
          </w:p>
        </w:tc>
      </w:tr>
      <w:tr w:rsidR="00872AFE" w:rsidRPr="00711388" w14:paraId="3F95538F" w14:textId="77777777" w:rsidTr="00567869">
        <w:tc>
          <w:tcPr>
            <w:tcW w:w="2203" w:type="dxa"/>
            <w:tcBorders>
              <w:top w:val="single" w:sz="2" w:space="0" w:color="auto"/>
              <w:left w:val="single" w:sz="2" w:space="0" w:color="auto"/>
              <w:bottom w:val="single" w:sz="2" w:space="0" w:color="auto"/>
              <w:right w:val="single" w:sz="2" w:space="0" w:color="auto"/>
            </w:tcBorders>
          </w:tcPr>
          <w:p w14:paraId="32A42B39" w14:textId="77777777" w:rsidR="00872AFE" w:rsidRPr="00711388" w:rsidRDefault="00872AFE" w:rsidP="00567869">
            <w:pPr>
              <w:pStyle w:val="NormalCentered"/>
              <w:rPr>
                <w:lang w:val="en-GB"/>
              </w:rPr>
            </w:pPr>
            <w:r w:rsidRPr="00711388">
              <w:rPr>
                <w:i/>
                <w:iCs/>
                <w:lang w:val="en-GB"/>
              </w:rPr>
              <w:t>Spread risk</w:t>
            </w:r>
          </w:p>
        </w:tc>
        <w:tc>
          <w:tcPr>
            <w:tcW w:w="2844" w:type="dxa"/>
            <w:tcBorders>
              <w:top w:val="single" w:sz="2" w:space="0" w:color="auto"/>
              <w:left w:val="single" w:sz="2" w:space="0" w:color="auto"/>
              <w:bottom w:val="single" w:sz="2" w:space="0" w:color="auto"/>
              <w:right w:val="single" w:sz="2" w:space="0" w:color="auto"/>
            </w:tcBorders>
          </w:tcPr>
          <w:p w14:paraId="5F1AFE39" w14:textId="77777777" w:rsidR="00872AFE" w:rsidRPr="00711388" w:rsidRDefault="00872AFE" w:rsidP="00567869">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2997CCB7" w14:textId="77777777" w:rsidR="00872AFE" w:rsidRPr="00711388" w:rsidRDefault="00872AFE" w:rsidP="00567869">
            <w:pPr>
              <w:pStyle w:val="NormalCentered"/>
              <w:rPr>
                <w:lang w:val="en-GB"/>
              </w:rPr>
            </w:pPr>
          </w:p>
        </w:tc>
      </w:tr>
      <w:tr w:rsidR="00872AFE" w:rsidRPr="00711388" w14:paraId="2D52D5F4" w14:textId="77777777" w:rsidTr="00567869">
        <w:tc>
          <w:tcPr>
            <w:tcW w:w="2203" w:type="dxa"/>
            <w:tcBorders>
              <w:top w:val="single" w:sz="2" w:space="0" w:color="auto"/>
              <w:left w:val="single" w:sz="2" w:space="0" w:color="auto"/>
              <w:bottom w:val="single" w:sz="2" w:space="0" w:color="auto"/>
              <w:right w:val="single" w:sz="2" w:space="0" w:color="auto"/>
            </w:tcBorders>
          </w:tcPr>
          <w:p w14:paraId="5EB36EF0" w14:textId="77777777" w:rsidR="00872AFE" w:rsidRPr="00711388" w:rsidRDefault="00872AFE" w:rsidP="00567869">
            <w:pPr>
              <w:pStyle w:val="NormalLeft"/>
              <w:rPr>
                <w:lang w:val="en-GB"/>
              </w:rPr>
            </w:pPr>
            <w:r w:rsidRPr="00711388">
              <w:rPr>
                <w:lang w:val="en-GB"/>
              </w:rPr>
              <w:t>R0400/C0060</w:t>
            </w:r>
          </w:p>
        </w:tc>
        <w:tc>
          <w:tcPr>
            <w:tcW w:w="2844" w:type="dxa"/>
            <w:tcBorders>
              <w:top w:val="single" w:sz="2" w:space="0" w:color="auto"/>
              <w:left w:val="single" w:sz="2" w:space="0" w:color="auto"/>
              <w:bottom w:val="single" w:sz="2" w:space="0" w:color="auto"/>
              <w:right w:val="single" w:sz="2" w:space="0" w:color="auto"/>
            </w:tcBorders>
          </w:tcPr>
          <w:p w14:paraId="24B3CCCC" w14:textId="1058DE4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spread risk</w:t>
            </w:r>
          </w:p>
        </w:tc>
        <w:tc>
          <w:tcPr>
            <w:tcW w:w="4129" w:type="dxa"/>
            <w:tcBorders>
              <w:top w:val="single" w:sz="2" w:space="0" w:color="auto"/>
              <w:left w:val="single" w:sz="2" w:space="0" w:color="auto"/>
              <w:bottom w:val="single" w:sz="2" w:space="0" w:color="auto"/>
              <w:right w:val="single" w:sz="2" w:space="0" w:color="auto"/>
            </w:tcBorders>
          </w:tcPr>
          <w:p w14:paraId="20C47F42" w14:textId="77777777" w:rsidR="00872AFE" w:rsidRPr="00711388" w:rsidRDefault="00872AFE" w:rsidP="00567869">
            <w:pPr>
              <w:pStyle w:val="NormalLeft"/>
              <w:rPr>
                <w:lang w:val="en-GB"/>
              </w:rPr>
            </w:pPr>
            <w:r w:rsidRPr="00711388">
              <w:rPr>
                <w:lang w:val="en-GB"/>
              </w:rPr>
              <w:t>This is the net capital charge for spread risk, after adjustment for the loss absorbing capacity of technical provisions.</w:t>
            </w:r>
          </w:p>
        </w:tc>
      </w:tr>
      <w:tr w:rsidR="00872AFE" w:rsidRPr="00711388" w14:paraId="52F7F3E5" w14:textId="77777777" w:rsidTr="00567869">
        <w:tc>
          <w:tcPr>
            <w:tcW w:w="2203" w:type="dxa"/>
            <w:tcBorders>
              <w:top w:val="single" w:sz="2" w:space="0" w:color="auto"/>
              <w:left w:val="single" w:sz="2" w:space="0" w:color="auto"/>
              <w:bottom w:val="single" w:sz="2" w:space="0" w:color="auto"/>
              <w:right w:val="single" w:sz="2" w:space="0" w:color="auto"/>
            </w:tcBorders>
          </w:tcPr>
          <w:p w14:paraId="5DE6B659" w14:textId="77777777" w:rsidR="00872AFE" w:rsidRPr="00711388" w:rsidRDefault="00872AFE" w:rsidP="00567869">
            <w:pPr>
              <w:pStyle w:val="NormalLeft"/>
              <w:rPr>
                <w:lang w:val="en-GB"/>
              </w:rPr>
            </w:pPr>
            <w:r w:rsidRPr="00711388">
              <w:rPr>
                <w:lang w:val="en-GB"/>
              </w:rPr>
              <w:t>R0400/C0080</w:t>
            </w:r>
          </w:p>
        </w:tc>
        <w:tc>
          <w:tcPr>
            <w:tcW w:w="2844" w:type="dxa"/>
            <w:tcBorders>
              <w:top w:val="single" w:sz="2" w:space="0" w:color="auto"/>
              <w:left w:val="single" w:sz="2" w:space="0" w:color="auto"/>
              <w:bottom w:val="single" w:sz="2" w:space="0" w:color="auto"/>
              <w:right w:val="single" w:sz="2" w:space="0" w:color="auto"/>
            </w:tcBorders>
          </w:tcPr>
          <w:p w14:paraId="76EE63D3" w14:textId="1A9FA964"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spread risk</w:t>
            </w:r>
          </w:p>
        </w:tc>
        <w:tc>
          <w:tcPr>
            <w:tcW w:w="4129" w:type="dxa"/>
            <w:tcBorders>
              <w:top w:val="single" w:sz="2" w:space="0" w:color="auto"/>
              <w:left w:val="single" w:sz="2" w:space="0" w:color="auto"/>
              <w:bottom w:val="single" w:sz="2" w:space="0" w:color="auto"/>
              <w:right w:val="single" w:sz="2" w:space="0" w:color="auto"/>
            </w:tcBorders>
          </w:tcPr>
          <w:p w14:paraId="32787A48" w14:textId="77777777" w:rsidR="00872AFE" w:rsidRPr="00711388" w:rsidRDefault="00872AFE" w:rsidP="00567869">
            <w:pPr>
              <w:pStyle w:val="NormalLeft"/>
              <w:rPr>
                <w:lang w:val="en-GB"/>
              </w:rPr>
            </w:pPr>
            <w:r w:rsidRPr="00711388">
              <w:rPr>
                <w:lang w:val="en-GB"/>
              </w:rPr>
              <w:t>This is the gross capital charge for spread risk, before the loss absorbing capacity of technical provisions.</w:t>
            </w:r>
          </w:p>
        </w:tc>
      </w:tr>
      <w:tr w:rsidR="00872AFE" w:rsidRPr="00711388" w14:paraId="4CB4A4B3" w14:textId="77777777" w:rsidTr="00567869">
        <w:tc>
          <w:tcPr>
            <w:tcW w:w="2203" w:type="dxa"/>
            <w:tcBorders>
              <w:top w:val="single" w:sz="2" w:space="0" w:color="auto"/>
              <w:left w:val="single" w:sz="2" w:space="0" w:color="auto"/>
              <w:bottom w:val="single" w:sz="2" w:space="0" w:color="auto"/>
              <w:right w:val="single" w:sz="2" w:space="0" w:color="auto"/>
            </w:tcBorders>
          </w:tcPr>
          <w:p w14:paraId="0D548CEF" w14:textId="77777777" w:rsidR="00872AFE" w:rsidRPr="00711388" w:rsidRDefault="00872AFE" w:rsidP="00567869">
            <w:pPr>
              <w:pStyle w:val="NormalLeft"/>
              <w:rPr>
                <w:lang w:val="en-GB"/>
              </w:rPr>
            </w:pPr>
            <w:r w:rsidRPr="00711388">
              <w:rPr>
                <w:lang w:val="en-GB"/>
              </w:rPr>
              <w:t>R0410/C0020</w:t>
            </w:r>
          </w:p>
        </w:tc>
        <w:tc>
          <w:tcPr>
            <w:tcW w:w="2844" w:type="dxa"/>
            <w:tcBorders>
              <w:top w:val="single" w:sz="2" w:space="0" w:color="auto"/>
              <w:left w:val="single" w:sz="2" w:space="0" w:color="auto"/>
              <w:bottom w:val="single" w:sz="2" w:space="0" w:color="auto"/>
              <w:right w:val="single" w:sz="2" w:space="0" w:color="auto"/>
            </w:tcBorders>
          </w:tcPr>
          <w:p w14:paraId="7FAF6026" w14:textId="325F12E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bonds and loans</w:t>
            </w:r>
          </w:p>
        </w:tc>
        <w:tc>
          <w:tcPr>
            <w:tcW w:w="4129" w:type="dxa"/>
            <w:tcBorders>
              <w:top w:val="single" w:sz="2" w:space="0" w:color="auto"/>
              <w:left w:val="single" w:sz="2" w:space="0" w:color="auto"/>
              <w:bottom w:val="single" w:sz="2" w:space="0" w:color="auto"/>
              <w:right w:val="single" w:sz="2" w:space="0" w:color="auto"/>
            </w:tcBorders>
          </w:tcPr>
          <w:p w14:paraId="06087BE8" w14:textId="77777777" w:rsidR="00872AFE" w:rsidRPr="00711388" w:rsidRDefault="00872AFE" w:rsidP="00567869">
            <w:pPr>
              <w:pStyle w:val="NormalLeft"/>
              <w:rPr>
                <w:lang w:val="en-GB"/>
              </w:rPr>
            </w:pPr>
            <w:r w:rsidRPr="00711388">
              <w:rPr>
                <w:lang w:val="en-GB"/>
              </w:rPr>
              <w:t>This is the absolute value of the assets sensitive to the spread risk on bonds and loans.</w:t>
            </w:r>
          </w:p>
          <w:p w14:paraId="0E862E8E"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51A28141" w14:textId="77777777" w:rsidTr="00567869">
        <w:tc>
          <w:tcPr>
            <w:tcW w:w="2203" w:type="dxa"/>
            <w:tcBorders>
              <w:top w:val="single" w:sz="2" w:space="0" w:color="auto"/>
              <w:left w:val="single" w:sz="2" w:space="0" w:color="auto"/>
              <w:bottom w:val="single" w:sz="2" w:space="0" w:color="auto"/>
              <w:right w:val="single" w:sz="2" w:space="0" w:color="auto"/>
            </w:tcBorders>
          </w:tcPr>
          <w:p w14:paraId="491F39D3" w14:textId="77777777" w:rsidR="00872AFE" w:rsidRPr="00711388" w:rsidRDefault="00872AFE" w:rsidP="00567869">
            <w:pPr>
              <w:pStyle w:val="NormalLeft"/>
              <w:rPr>
                <w:lang w:val="en-GB"/>
              </w:rPr>
            </w:pPr>
            <w:r w:rsidRPr="00711388">
              <w:rPr>
                <w:lang w:val="en-GB"/>
              </w:rPr>
              <w:t>R0410/C0030</w:t>
            </w:r>
          </w:p>
        </w:tc>
        <w:tc>
          <w:tcPr>
            <w:tcW w:w="2844" w:type="dxa"/>
            <w:tcBorders>
              <w:top w:val="single" w:sz="2" w:space="0" w:color="auto"/>
              <w:left w:val="single" w:sz="2" w:space="0" w:color="auto"/>
              <w:bottom w:val="single" w:sz="2" w:space="0" w:color="auto"/>
              <w:right w:val="single" w:sz="2" w:space="0" w:color="auto"/>
            </w:tcBorders>
          </w:tcPr>
          <w:p w14:paraId="4DFA227A" w14:textId="70F1D6E3"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bonds and loans</w:t>
            </w:r>
          </w:p>
        </w:tc>
        <w:tc>
          <w:tcPr>
            <w:tcW w:w="4129" w:type="dxa"/>
            <w:tcBorders>
              <w:top w:val="single" w:sz="2" w:space="0" w:color="auto"/>
              <w:left w:val="single" w:sz="2" w:space="0" w:color="auto"/>
              <w:bottom w:val="single" w:sz="2" w:space="0" w:color="auto"/>
              <w:right w:val="single" w:sz="2" w:space="0" w:color="auto"/>
            </w:tcBorders>
          </w:tcPr>
          <w:p w14:paraId="10097F76" w14:textId="77777777" w:rsidR="00872AFE" w:rsidRPr="00711388" w:rsidRDefault="00872AFE" w:rsidP="00567869">
            <w:pPr>
              <w:pStyle w:val="NormalLeft"/>
              <w:rPr>
                <w:lang w:val="en-GB"/>
              </w:rPr>
            </w:pPr>
            <w:r w:rsidRPr="00711388">
              <w:rPr>
                <w:lang w:val="en-GB"/>
              </w:rPr>
              <w:t>This is the absolute value of the liabilities sensitive to the spread risk on bonds and loans.</w:t>
            </w:r>
          </w:p>
          <w:p w14:paraId="576B7CE0"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2439BC76" w14:textId="77777777" w:rsidTr="00567869">
        <w:tc>
          <w:tcPr>
            <w:tcW w:w="2203" w:type="dxa"/>
            <w:tcBorders>
              <w:top w:val="single" w:sz="2" w:space="0" w:color="auto"/>
              <w:left w:val="single" w:sz="2" w:space="0" w:color="auto"/>
              <w:bottom w:val="single" w:sz="2" w:space="0" w:color="auto"/>
              <w:right w:val="single" w:sz="2" w:space="0" w:color="auto"/>
            </w:tcBorders>
          </w:tcPr>
          <w:p w14:paraId="62457952" w14:textId="77777777" w:rsidR="00872AFE" w:rsidRPr="00711388" w:rsidRDefault="00872AFE" w:rsidP="00567869">
            <w:pPr>
              <w:pStyle w:val="NormalLeft"/>
              <w:rPr>
                <w:lang w:val="en-GB"/>
              </w:rPr>
            </w:pPr>
            <w:r w:rsidRPr="00711388">
              <w:rPr>
                <w:lang w:val="en-GB"/>
              </w:rPr>
              <w:t>R0410/C0040</w:t>
            </w:r>
          </w:p>
        </w:tc>
        <w:tc>
          <w:tcPr>
            <w:tcW w:w="2844" w:type="dxa"/>
            <w:tcBorders>
              <w:top w:val="single" w:sz="2" w:space="0" w:color="auto"/>
              <w:left w:val="single" w:sz="2" w:space="0" w:color="auto"/>
              <w:bottom w:val="single" w:sz="2" w:space="0" w:color="auto"/>
              <w:right w:val="single" w:sz="2" w:space="0" w:color="auto"/>
            </w:tcBorders>
          </w:tcPr>
          <w:p w14:paraId="1E4C2F69" w14:textId="7545AFC6"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bonds and loans</w:t>
            </w:r>
          </w:p>
        </w:tc>
        <w:tc>
          <w:tcPr>
            <w:tcW w:w="4129" w:type="dxa"/>
            <w:tcBorders>
              <w:top w:val="single" w:sz="2" w:space="0" w:color="auto"/>
              <w:left w:val="single" w:sz="2" w:space="0" w:color="auto"/>
              <w:bottom w:val="single" w:sz="2" w:space="0" w:color="auto"/>
              <w:right w:val="single" w:sz="2" w:space="0" w:color="auto"/>
            </w:tcBorders>
          </w:tcPr>
          <w:p w14:paraId="6BC382D8" w14:textId="77777777" w:rsidR="00872AFE" w:rsidRPr="00711388" w:rsidRDefault="00872AFE" w:rsidP="00567869">
            <w:pPr>
              <w:pStyle w:val="NormalLeft"/>
              <w:rPr>
                <w:lang w:val="en-GB"/>
              </w:rPr>
            </w:pPr>
            <w:r w:rsidRPr="00711388">
              <w:rPr>
                <w:lang w:val="en-GB"/>
              </w:rPr>
              <w:t>This is the absolute value of the assets sensitive to the spread risk on bonds and loans, after the shock.</w:t>
            </w:r>
          </w:p>
          <w:p w14:paraId="467F7F0C"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65E3F1F" w14:textId="77777777" w:rsidTr="00567869">
        <w:tc>
          <w:tcPr>
            <w:tcW w:w="2203" w:type="dxa"/>
            <w:tcBorders>
              <w:top w:val="single" w:sz="2" w:space="0" w:color="auto"/>
              <w:left w:val="single" w:sz="2" w:space="0" w:color="auto"/>
              <w:bottom w:val="single" w:sz="2" w:space="0" w:color="auto"/>
              <w:right w:val="single" w:sz="2" w:space="0" w:color="auto"/>
            </w:tcBorders>
          </w:tcPr>
          <w:p w14:paraId="55FFD12F" w14:textId="77777777" w:rsidR="00872AFE" w:rsidRPr="00711388" w:rsidRDefault="00872AFE" w:rsidP="00567869">
            <w:pPr>
              <w:pStyle w:val="NormalLeft"/>
              <w:rPr>
                <w:lang w:val="en-GB"/>
              </w:rPr>
            </w:pPr>
            <w:r w:rsidRPr="00711388">
              <w:rPr>
                <w:lang w:val="en-GB"/>
              </w:rPr>
              <w:t>R0410/C0050</w:t>
            </w:r>
          </w:p>
        </w:tc>
        <w:tc>
          <w:tcPr>
            <w:tcW w:w="2844" w:type="dxa"/>
            <w:tcBorders>
              <w:top w:val="single" w:sz="2" w:space="0" w:color="auto"/>
              <w:left w:val="single" w:sz="2" w:space="0" w:color="auto"/>
              <w:bottom w:val="single" w:sz="2" w:space="0" w:color="auto"/>
              <w:right w:val="single" w:sz="2" w:space="0" w:color="auto"/>
            </w:tcBorders>
          </w:tcPr>
          <w:p w14:paraId="5208DB81" w14:textId="3F1765D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bonds and loans</w:t>
            </w:r>
          </w:p>
        </w:tc>
        <w:tc>
          <w:tcPr>
            <w:tcW w:w="4129" w:type="dxa"/>
            <w:tcBorders>
              <w:top w:val="single" w:sz="2" w:space="0" w:color="auto"/>
              <w:left w:val="single" w:sz="2" w:space="0" w:color="auto"/>
              <w:bottom w:val="single" w:sz="2" w:space="0" w:color="auto"/>
              <w:right w:val="single" w:sz="2" w:space="0" w:color="auto"/>
            </w:tcBorders>
          </w:tcPr>
          <w:p w14:paraId="38D9BF20" w14:textId="77777777" w:rsidR="00872AFE" w:rsidRPr="00711388" w:rsidRDefault="00872AFE" w:rsidP="00567869">
            <w:pPr>
              <w:pStyle w:val="NormalLeft"/>
              <w:rPr>
                <w:lang w:val="en-GB"/>
              </w:rPr>
            </w:pPr>
            <w:r w:rsidRPr="00711388">
              <w:rPr>
                <w:lang w:val="en-GB"/>
              </w:rPr>
              <w:t>This is the absolute value of the liabilities underlying the spread risk charge for bonds and loans, after the shock and after the loss absorbing capacity of technical provisions.</w:t>
            </w:r>
          </w:p>
          <w:p w14:paraId="1486119C"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78CD6EE9" w14:textId="77777777" w:rsidTr="00567869">
        <w:tc>
          <w:tcPr>
            <w:tcW w:w="2203" w:type="dxa"/>
            <w:tcBorders>
              <w:top w:val="single" w:sz="2" w:space="0" w:color="auto"/>
              <w:left w:val="single" w:sz="2" w:space="0" w:color="auto"/>
              <w:bottom w:val="single" w:sz="2" w:space="0" w:color="auto"/>
              <w:right w:val="single" w:sz="2" w:space="0" w:color="auto"/>
            </w:tcBorders>
          </w:tcPr>
          <w:p w14:paraId="18A883F9" w14:textId="77777777" w:rsidR="00872AFE" w:rsidRPr="00711388" w:rsidRDefault="00872AFE" w:rsidP="00567869">
            <w:pPr>
              <w:pStyle w:val="NormalLeft"/>
              <w:rPr>
                <w:lang w:val="en-GB"/>
              </w:rPr>
            </w:pPr>
            <w:r w:rsidRPr="00711388">
              <w:rPr>
                <w:lang w:val="en-GB"/>
              </w:rPr>
              <w:t>R0410/C0060</w:t>
            </w:r>
          </w:p>
        </w:tc>
        <w:tc>
          <w:tcPr>
            <w:tcW w:w="2844" w:type="dxa"/>
            <w:tcBorders>
              <w:top w:val="single" w:sz="2" w:space="0" w:color="auto"/>
              <w:left w:val="single" w:sz="2" w:space="0" w:color="auto"/>
              <w:bottom w:val="single" w:sz="2" w:space="0" w:color="auto"/>
              <w:right w:val="single" w:sz="2" w:space="0" w:color="auto"/>
            </w:tcBorders>
          </w:tcPr>
          <w:p w14:paraId="13DB96BD" w14:textId="62D32FB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bonds and loans</w:t>
            </w:r>
          </w:p>
        </w:tc>
        <w:tc>
          <w:tcPr>
            <w:tcW w:w="4129" w:type="dxa"/>
            <w:tcBorders>
              <w:top w:val="single" w:sz="2" w:space="0" w:color="auto"/>
              <w:left w:val="single" w:sz="2" w:space="0" w:color="auto"/>
              <w:bottom w:val="single" w:sz="2" w:space="0" w:color="auto"/>
              <w:right w:val="single" w:sz="2" w:space="0" w:color="auto"/>
            </w:tcBorders>
          </w:tcPr>
          <w:p w14:paraId="6A329BBC" w14:textId="77777777" w:rsidR="00872AFE" w:rsidRPr="00711388" w:rsidRDefault="00872AFE" w:rsidP="00567869">
            <w:pPr>
              <w:pStyle w:val="NormalLeft"/>
              <w:rPr>
                <w:lang w:val="en-GB"/>
              </w:rPr>
            </w:pPr>
            <w:r w:rsidRPr="00711388">
              <w:rPr>
                <w:lang w:val="en-GB"/>
              </w:rPr>
              <w:t>This is the net capital charge for spread risk on bonds and loans, after adjustment for the loss absorbing capacity of technical provisions.</w:t>
            </w:r>
          </w:p>
          <w:p w14:paraId="328D7BA6" w14:textId="7F8B768D" w:rsidR="00872AFE" w:rsidRPr="00711388" w:rsidRDefault="00872AFE" w:rsidP="00567869">
            <w:pPr>
              <w:pStyle w:val="NormalLeft"/>
              <w:rPr>
                <w:lang w:val="en-GB"/>
              </w:rPr>
            </w:pPr>
            <w:r w:rsidRPr="00711388">
              <w:rPr>
                <w:lang w:val="en-GB"/>
              </w:rPr>
              <w:lastRenderedPageBreak/>
              <w:t xml:space="preserve">If R0012/C0010 = 1 and/or 2, this item represents the net solvency capital requirement for spread risk </w:t>
            </w:r>
            <w:r w:rsidR="00845F43" w:rsidRPr="00711388">
              <w:rPr>
                <w:lang w:val="en-GB"/>
              </w:rPr>
              <w:t>-</w:t>
            </w:r>
            <w:r w:rsidRPr="00711388">
              <w:rPr>
                <w:lang w:val="en-GB"/>
              </w:rPr>
              <w:t xml:space="preserve"> bonds and loans, calculated using simplifications</w:t>
            </w:r>
          </w:p>
        </w:tc>
      </w:tr>
      <w:tr w:rsidR="00872AFE" w:rsidRPr="00711388" w14:paraId="21385226" w14:textId="77777777" w:rsidTr="00567869">
        <w:tc>
          <w:tcPr>
            <w:tcW w:w="2203" w:type="dxa"/>
            <w:tcBorders>
              <w:top w:val="single" w:sz="2" w:space="0" w:color="auto"/>
              <w:left w:val="single" w:sz="2" w:space="0" w:color="auto"/>
              <w:bottom w:val="single" w:sz="2" w:space="0" w:color="auto"/>
              <w:right w:val="single" w:sz="2" w:space="0" w:color="auto"/>
            </w:tcBorders>
          </w:tcPr>
          <w:p w14:paraId="7C24D827" w14:textId="77777777" w:rsidR="00872AFE" w:rsidRPr="00711388" w:rsidRDefault="00872AFE" w:rsidP="00567869">
            <w:pPr>
              <w:pStyle w:val="NormalLeft"/>
              <w:rPr>
                <w:lang w:val="en-GB"/>
              </w:rPr>
            </w:pPr>
            <w:r w:rsidRPr="00711388">
              <w:rPr>
                <w:lang w:val="en-GB"/>
              </w:rPr>
              <w:lastRenderedPageBreak/>
              <w:t>R0410/C0070</w:t>
            </w:r>
          </w:p>
        </w:tc>
        <w:tc>
          <w:tcPr>
            <w:tcW w:w="2844" w:type="dxa"/>
            <w:tcBorders>
              <w:top w:val="single" w:sz="2" w:space="0" w:color="auto"/>
              <w:left w:val="single" w:sz="2" w:space="0" w:color="auto"/>
              <w:bottom w:val="single" w:sz="2" w:space="0" w:color="auto"/>
              <w:right w:val="single" w:sz="2" w:space="0" w:color="auto"/>
            </w:tcBorders>
          </w:tcPr>
          <w:p w14:paraId="2C854595" w14:textId="758248E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 absorbing capacity of technical provisions)</w:t>
            </w:r>
            <w:r w:rsidR="00711388" w:rsidRPr="00711388">
              <w:rPr>
                <w:lang w:val="en-GB"/>
              </w:rPr>
              <w:t>-</w:t>
            </w:r>
            <w:r w:rsidRPr="00711388">
              <w:rPr>
                <w:lang w:val="en-GB"/>
              </w:rPr>
              <w:t xml:space="preserve"> spread risk </w:t>
            </w:r>
            <w:r w:rsidR="00845F43" w:rsidRPr="00711388">
              <w:rPr>
                <w:lang w:val="en-GB"/>
              </w:rPr>
              <w:t>-</w:t>
            </w:r>
            <w:r w:rsidRPr="00711388">
              <w:rPr>
                <w:lang w:val="en-GB"/>
              </w:rPr>
              <w:t xml:space="preserve"> bonds and loans</w:t>
            </w:r>
          </w:p>
        </w:tc>
        <w:tc>
          <w:tcPr>
            <w:tcW w:w="4129" w:type="dxa"/>
            <w:tcBorders>
              <w:top w:val="single" w:sz="2" w:space="0" w:color="auto"/>
              <w:left w:val="single" w:sz="2" w:space="0" w:color="auto"/>
              <w:bottom w:val="single" w:sz="2" w:space="0" w:color="auto"/>
              <w:right w:val="single" w:sz="2" w:space="0" w:color="auto"/>
            </w:tcBorders>
          </w:tcPr>
          <w:p w14:paraId="0FCB30E2" w14:textId="77777777" w:rsidR="00872AFE" w:rsidRPr="00711388" w:rsidRDefault="00872AFE" w:rsidP="00567869">
            <w:pPr>
              <w:pStyle w:val="NormalLeft"/>
              <w:rPr>
                <w:lang w:val="en-GB"/>
              </w:rPr>
            </w:pPr>
            <w:r w:rsidRPr="00711388">
              <w:rPr>
                <w:lang w:val="en-GB"/>
              </w:rPr>
              <w:t>This is the absolute value of the liabilities sensitive to the spread risk on bonds and loans, after the shock but before the loss absorbing capacity of technical provisions.</w:t>
            </w:r>
          </w:p>
          <w:p w14:paraId="011F1A15"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2CC9F95F" w14:textId="77777777" w:rsidTr="00567869">
        <w:tc>
          <w:tcPr>
            <w:tcW w:w="2203" w:type="dxa"/>
            <w:tcBorders>
              <w:top w:val="single" w:sz="2" w:space="0" w:color="auto"/>
              <w:left w:val="single" w:sz="2" w:space="0" w:color="auto"/>
              <w:bottom w:val="single" w:sz="2" w:space="0" w:color="auto"/>
              <w:right w:val="single" w:sz="2" w:space="0" w:color="auto"/>
            </w:tcBorders>
          </w:tcPr>
          <w:p w14:paraId="08B45054" w14:textId="77777777" w:rsidR="00872AFE" w:rsidRPr="00711388" w:rsidRDefault="00872AFE" w:rsidP="00567869">
            <w:pPr>
              <w:pStyle w:val="NormalLeft"/>
              <w:rPr>
                <w:lang w:val="en-GB"/>
              </w:rPr>
            </w:pPr>
            <w:r w:rsidRPr="00711388">
              <w:rPr>
                <w:lang w:val="en-GB"/>
              </w:rPr>
              <w:t>R0410/C0080</w:t>
            </w:r>
          </w:p>
        </w:tc>
        <w:tc>
          <w:tcPr>
            <w:tcW w:w="2844" w:type="dxa"/>
            <w:tcBorders>
              <w:top w:val="single" w:sz="2" w:space="0" w:color="auto"/>
              <w:left w:val="single" w:sz="2" w:space="0" w:color="auto"/>
              <w:bottom w:val="single" w:sz="2" w:space="0" w:color="auto"/>
              <w:right w:val="single" w:sz="2" w:space="0" w:color="auto"/>
            </w:tcBorders>
          </w:tcPr>
          <w:p w14:paraId="087A614D" w14:textId="2CA354F9"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bonds and loans</w:t>
            </w:r>
          </w:p>
        </w:tc>
        <w:tc>
          <w:tcPr>
            <w:tcW w:w="4129" w:type="dxa"/>
            <w:tcBorders>
              <w:top w:val="single" w:sz="2" w:space="0" w:color="auto"/>
              <w:left w:val="single" w:sz="2" w:space="0" w:color="auto"/>
              <w:bottom w:val="single" w:sz="2" w:space="0" w:color="auto"/>
              <w:right w:val="single" w:sz="2" w:space="0" w:color="auto"/>
            </w:tcBorders>
          </w:tcPr>
          <w:p w14:paraId="59F37A56" w14:textId="77777777" w:rsidR="00872AFE" w:rsidRPr="00711388" w:rsidRDefault="00872AFE" w:rsidP="00567869">
            <w:pPr>
              <w:pStyle w:val="NormalLeft"/>
              <w:rPr>
                <w:lang w:val="en-GB"/>
              </w:rPr>
            </w:pPr>
            <w:r w:rsidRPr="00711388">
              <w:rPr>
                <w:lang w:val="en-GB"/>
              </w:rPr>
              <w:t>This is the gross capital charge for spread risk on bonds and loans, i.e. before the loss absorbing capacity of technical provisions.</w:t>
            </w:r>
          </w:p>
          <w:p w14:paraId="6CA90FA4" w14:textId="39C90290" w:rsidR="00872AFE" w:rsidRPr="00711388" w:rsidRDefault="00872AFE" w:rsidP="00567869">
            <w:pPr>
              <w:pStyle w:val="NormalLeft"/>
              <w:rPr>
                <w:lang w:val="en-GB"/>
              </w:rPr>
            </w:pPr>
            <w:r w:rsidRPr="00711388">
              <w:rPr>
                <w:lang w:val="en-GB"/>
              </w:rPr>
              <w:t xml:space="preserve">If R0012/C0010 = 1 and/or 2, this item represents gross solvency capital requirement for spread risk </w:t>
            </w:r>
            <w:r w:rsidR="00845F43" w:rsidRPr="00711388">
              <w:rPr>
                <w:lang w:val="en-GB"/>
              </w:rPr>
              <w:t>-</w:t>
            </w:r>
            <w:r w:rsidRPr="00711388">
              <w:rPr>
                <w:lang w:val="en-GB"/>
              </w:rPr>
              <w:t xml:space="preserve"> bonds and loans calculated using simplifications.</w:t>
            </w:r>
          </w:p>
        </w:tc>
      </w:tr>
      <w:tr w:rsidR="00872AFE" w:rsidRPr="00711388" w14:paraId="75CE53E8" w14:textId="77777777" w:rsidTr="00567869">
        <w:tc>
          <w:tcPr>
            <w:tcW w:w="2203" w:type="dxa"/>
            <w:tcBorders>
              <w:top w:val="single" w:sz="2" w:space="0" w:color="auto"/>
              <w:left w:val="single" w:sz="2" w:space="0" w:color="auto"/>
              <w:bottom w:val="single" w:sz="2" w:space="0" w:color="auto"/>
              <w:right w:val="single" w:sz="2" w:space="0" w:color="auto"/>
            </w:tcBorders>
          </w:tcPr>
          <w:p w14:paraId="5B706F7A" w14:textId="029F9FE8" w:rsidR="00872AFE" w:rsidRPr="00711388" w:rsidRDefault="00872AFE" w:rsidP="00567869">
            <w:pPr>
              <w:pStyle w:val="NormalLeft"/>
              <w:rPr>
                <w:lang w:val="en-GB"/>
              </w:rPr>
            </w:pPr>
            <w:r w:rsidRPr="00711388">
              <w:rPr>
                <w:lang w:val="en-GB"/>
              </w:rPr>
              <w:t>R0412/C0020</w:t>
            </w:r>
            <w:del w:id="6525" w:author="Author">
              <w:r w:rsidRPr="00711388" w:rsidDel="003323F0">
                <w:rPr>
                  <w:lang w:val="en-GB"/>
                </w:rPr>
                <w:delText xml:space="preserve">  </w:delText>
              </w:r>
            </w:del>
            <w:ins w:id="6526"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3717D7B" w14:textId="40C62C00"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(other than qualifying infrastructure investment)</w:t>
            </w:r>
            <w:del w:id="6527" w:author="Author">
              <w:r w:rsidRPr="00711388" w:rsidDel="003323F0">
                <w:rPr>
                  <w:lang w:val="en-GB"/>
                </w:rPr>
                <w:delText xml:space="preserve">  </w:delText>
              </w:r>
            </w:del>
            <w:ins w:id="6528"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3E78936" w14:textId="77777777" w:rsidR="00872AFE" w:rsidRPr="00711388" w:rsidRDefault="00872AFE" w:rsidP="00567869">
            <w:pPr>
              <w:pStyle w:val="NormalLeft"/>
              <w:rPr>
                <w:lang w:val="en-GB"/>
              </w:rPr>
            </w:pPr>
            <w:r w:rsidRPr="00711388">
              <w:rPr>
                <w:lang w:val="en-GB"/>
              </w:rPr>
              <w:t>This is the initial absolute value of the assets sensitive to the spread risk on bonds and loans other than qualifying infrastructure investment and infrastructure corporate.</w:t>
            </w:r>
          </w:p>
          <w:p w14:paraId="5487B8EE" w14:textId="0D92C6A1" w:rsidR="00872AFE" w:rsidRPr="00711388" w:rsidRDefault="00872AFE" w:rsidP="00567869">
            <w:pPr>
              <w:pStyle w:val="NormalLeft"/>
              <w:rPr>
                <w:lang w:val="en-GB"/>
              </w:rPr>
            </w:pPr>
            <w:r w:rsidRPr="00711388">
              <w:rPr>
                <w:lang w:val="en-GB"/>
              </w:rPr>
              <w:t>Recoverables from reinsurance and SPVs shall not be included in this cell.</w:t>
            </w:r>
            <w:del w:id="6529" w:author="Author">
              <w:r w:rsidRPr="00711388" w:rsidDel="003323F0">
                <w:rPr>
                  <w:lang w:val="en-GB"/>
                </w:rPr>
                <w:delText xml:space="preserve">  </w:delText>
              </w:r>
            </w:del>
            <w:ins w:id="6530" w:author="Author">
              <w:r w:rsidR="003323F0">
                <w:rPr>
                  <w:lang w:val="en-GB"/>
                </w:rPr>
                <w:t xml:space="preserve"> </w:t>
              </w:r>
            </w:ins>
          </w:p>
        </w:tc>
      </w:tr>
      <w:tr w:rsidR="00872AFE" w:rsidRPr="00711388" w14:paraId="1C614F2D" w14:textId="77777777" w:rsidTr="00567869">
        <w:tc>
          <w:tcPr>
            <w:tcW w:w="2203" w:type="dxa"/>
            <w:tcBorders>
              <w:top w:val="single" w:sz="2" w:space="0" w:color="auto"/>
              <w:left w:val="single" w:sz="2" w:space="0" w:color="auto"/>
              <w:bottom w:val="single" w:sz="2" w:space="0" w:color="auto"/>
              <w:right w:val="single" w:sz="2" w:space="0" w:color="auto"/>
            </w:tcBorders>
          </w:tcPr>
          <w:p w14:paraId="0775D622" w14:textId="52DAB706" w:rsidR="00872AFE" w:rsidRPr="00711388" w:rsidRDefault="00872AFE" w:rsidP="00567869">
            <w:pPr>
              <w:pStyle w:val="NormalLeft"/>
              <w:rPr>
                <w:lang w:val="en-GB"/>
              </w:rPr>
            </w:pPr>
            <w:r w:rsidRPr="00711388">
              <w:rPr>
                <w:lang w:val="en-GB"/>
              </w:rPr>
              <w:t>R0412/C0030</w:t>
            </w:r>
            <w:del w:id="6531" w:author="Author">
              <w:r w:rsidRPr="00711388" w:rsidDel="003323F0">
                <w:rPr>
                  <w:lang w:val="en-GB"/>
                </w:rPr>
                <w:delText xml:space="preserve">  </w:delText>
              </w:r>
            </w:del>
            <w:ins w:id="6532"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4EA48ABA" w14:textId="2BAC4549"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(other than qualifying infrastructure investment)</w:t>
            </w:r>
            <w:del w:id="6533" w:author="Author">
              <w:r w:rsidRPr="00711388" w:rsidDel="003323F0">
                <w:rPr>
                  <w:lang w:val="en-GB"/>
                </w:rPr>
                <w:delText xml:space="preserve">  </w:delText>
              </w:r>
            </w:del>
            <w:ins w:id="6534"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96ADA23" w14:textId="77777777" w:rsidR="00872AFE" w:rsidRPr="00711388" w:rsidRDefault="00872AFE" w:rsidP="00567869">
            <w:pPr>
              <w:pStyle w:val="NormalLeft"/>
              <w:rPr>
                <w:lang w:val="en-GB"/>
              </w:rPr>
            </w:pPr>
            <w:r w:rsidRPr="00711388">
              <w:rPr>
                <w:lang w:val="en-GB"/>
              </w:rPr>
              <w:t>This is the initial absolute value of the liabilities sensitive to the spread risk on bonds and loans other than qualifying infrastructure investment and infrastructure corporate. This value shall be reported only where the split between R0412, R0413 and R0414 could be derived from the method used for the calculation. When the split is not possible only R0410 shall be filled in.</w:t>
            </w:r>
          </w:p>
          <w:p w14:paraId="333F3F04" w14:textId="0AEACEC6" w:rsidR="00872AFE" w:rsidRPr="00711388" w:rsidRDefault="00872AFE" w:rsidP="00567869">
            <w:pPr>
              <w:pStyle w:val="NormalLeft"/>
              <w:rPr>
                <w:lang w:val="en-GB"/>
              </w:rPr>
            </w:pPr>
            <w:r w:rsidRPr="00711388">
              <w:rPr>
                <w:lang w:val="en-GB"/>
              </w:rPr>
              <w:t>The amount of TP shall be net of reinsurance and SPV recoverables.</w:t>
            </w:r>
            <w:del w:id="6535" w:author="Author">
              <w:r w:rsidRPr="00711388" w:rsidDel="003323F0">
                <w:rPr>
                  <w:lang w:val="en-GB"/>
                </w:rPr>
                <w:delText xml:space="preserve">  </w:delText>
              </w:r>
            </w:del>
            <w:ins w:id="6536" w:author="Author">
              <w:r w:rsidR="003323F0">
                <w:rPr>
                  <w:lang w:val="en-GB"/>
                </w:rPr>
                <w:t xml:space="preserve"> </w:t>
              </w:r>
            </w:ins>
          </w:p>
        </w:tc>
      </w:tr>
      <w:tr w:rsidR="00872AFE" w:rsidRPr="00711388" w14:paraId="72DF1853" w14:textId="77777777" w:rsidTr="00567869">
        <w:tc>
          <w:tcPr>
            <w:tcW w:w="2203" w:type="dxa"/>
            <w:tcBorders>
              <w:top w:val="single" w:sz="2" w:space="0" w:color="auto"/>
              <w:left w:val="single" w:sz="2" w:space="0" w:color="auto"/>
              <w:bottom w:val="single" w:sz="2" w:space="0" w:color="auto"/>
              <w:right w:val="single" w:sz="2" w:space="0" w:color="auto"/>
            </w:tcBorders>
          </w:tcPr>
          <w:p w14:paraId="5C273934" w14:textId="6D0B3FD1" w:rsidR="00872AFE" w:rsidRPr="00711388" w:rsidRDefault="00872AFE" w:rsidP="00567869">
            <w:pPr>
              <w:pStyle w:val="NormalLeft"/>
              <w:rPr>
                <w:lang w:val="en-GB"/>
              </w:rPr>
            </w:pPr>
            <w:r w:rsidRPr="00711388">
              <w:rPr>
                <w:lang w:val="en-GB"/>
              </w:rPr>
              <w:t>R0412/C0040</w:t>
            </w:r>
            <w:del w:id="6537" w:author="Author">
              <w:r w:rsidRPr="00711388" w:rsidDel="003323F0">
                <w:rPr>
                  <w:lang w:val="en-GB"/>
                </w:rPr>
                <w:delText xml:space="preserve">  </w:delText>
              </w:r>
            </w:del>
            <w:ins w:id="6538"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67CA6125" w14:textId="639C367A"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w:t>
            </w:r>
            <w:r w:rsidRPr="00711388">
              <w:rPr>
                <w:lang w:val="en-GB"/>
              </w:rPr>
              <w:lastRenderedPageBreak/>
              <w:t>(other than qualifying infrastructure investment)</w:t>
            </w:r>
            <w:del w:id="6539" w:author="Author">
              <w:r w:rsidRPr="00711388" w:rsidDel="003323F0">
                <w:rPr>
                  <w:lang w:val="en-GB"/>
                </w:rPr>
                <w:delText xml:space="preserve">  </w:delText>
              </w:r>
            </w:del>
            <w:ins w:id="6540"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9FDBFCD" w14:textId="77777777" w:rsidR="00872AFE" w:rsidRPr="00711388" w:rsidRDefault="00872AFE" w:rsidP="00567869">
            <w:pPr>
              <w:pStyle w:val="NormalLeft"/>
              <w:rPr>
                <w:lang w:val="en-GB"/>
              </w:rPr>
            </w:pPr>
            <w:r w:rsidRPr="00711388">
              <w:rPr>
                <w:lang w:val="en-GB"/>
              </w:rPr>
              <w:lastRenderedPageBreak/>
              <w:t xml:space="preserve">This is the absolute value of the assets sensitive to the spread risk on bonds and loans other than qualifying </w:t>
            </w:r>
            <w:r w:rsidRPr="00711388">
              <w:rPr>
                <w:lang w:val="en-GB"/>
              </w:rPr>
              <w:lastRenderedPageBreak/>
              <w:t>infrastructure investment and infrastructure corporate, after the shock.</w:t>
            </w:r>
          </w:p>
          <w:p w14:paraId="76B402DF" w14:textId="7AE2C267" w:rsidR="00872AFE" w:rsidRPr="00711388" w:rsidRDefault="00872AFE" w:rsidP="00567869">
            <w:pPr>
              <w:pStyle w:val="NormalLeft"/>
              <w:rPr>
                <w:lang w:val="en-GB"/>
              </w:rPr>
            </w:pPr>
            <w:r w:rsidRPr="00711388">
              <w:rPr>
                <w:lang w:val="en-GB"/>
              </w:rPr>
              <w:t>Recoverables from reinsurance and SPVs shall not be included in this cell.</w:t>
            </w:r>
            <w:del w:id="6541" w:author="Author">
              <w:r w:rsidRPr="00711388" w:rsidDel="003323F0">
                <w:rPr>
                  <w:lang w:val="en-GB"/>
                </w:rPr>
                <w:delText xml:space="preserve">  </w:delText>
              </w:r>
            </w:del>
            <w:ins w:id="6542" w:author="Author">
              <w:r w:rsidR="003323F0">
                <w:rPr>
                  <w:lang w:val="en-GB"/>
                </w:rPr>
                <w:t xml:space="preserve"> </w:t>
              </w:r>
            </w:ins>
          </w:p>
        </w:tc>
      </w:tr>
      <w:tr w:rsidR="00872AFE" w:rsidRPr="00711388" w14:paraId="2B266A7B" w14:textId="77777777" w:rsidTr="00567869">
        <w:tc>
          <w:tcPr>
            <w:tcW w:w="2203" w:type="dxa"/>
            <w:tcBorders>
              <w:top w:val="single" w:sz="2" w:space="0" w:color="auto"/>
              <w:left w:val="single" w:sz="2" w:space="0" w:color="auto"/>
              <w:bottom w:val="single" w:sz="2" w:space="0" w:color="auto"/>
              <w:right w:val="single" w:sz="2" w:space="0" w:color="auto"/>
            </w:tcBorders>
          </w:tcPr>
          <w:p w14:paraId="73B516F8" w14:textId="6848F2AF" w:rsidR="00872AFE" w:rsidRPr="00711388" w:rsidRDefault="00872AFE" w:rsidP="00567869">
            <w:pPr>
              <w:pStyle w:val="NormalLeft"/>
              <w:rPr>
                <w:lang w:val="en-GB"/>
              </w:rPr>
            </w:pPr>
            <w:r w:rsidRPr="00711388">
              <w:rPr>
                <w:lang w:val="en-GB"/>
              </w:rPr>
              <w:lastRenderedPageBreak/>
              <w:t>R0412/C0050</w:t>
            </w:r>
            <w:del w:id="6543" w:author="Author">
              <w:r w:rsidRPr="00711388" w:rsidDel="003323F0">
                <w:rPr>
                  <w:lang w:val="en-GB"/>
                </w:rPr>
                <w:delText xml:space="preserve">  </w:delText>
              </w:r>
            </w:del>
            <w:ins w:id="6544"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53F1AD0" w14:textId="51931AC9"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 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(other than qualifying infrastructure investment)</w:t>
            </w:r>
            <w:del w:id="6545" w:author="Author">
              <w:r w:rsidRPr="00711388" w:rsidDel="003323F0">
                <w:rPr>
                  <w:lang w:val="en-GB"/>
                </w:rPr>
                <w:delText xml:space="preserve">  </w:delText>
              </w:r>
            </w:del>
            <w:ins w:id="6546"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60F454A2" w14:textId="77777777" w:rsidR="00872AFE" w:rsidRPr="00711388" w:rsidRDefault="00872AFE" w:rsidP="00567869">
            <w:pPr>
              <w:pStyle w:val="NormalLeft"/>
              <w:rPr>
                <w:lang w:val="en-GB"/>
              </w:rPr>
            </w:pPr>
            <w:r w:rsidRPr="00711388">
              <w:rPr>
                <w:lang w:val="en-GB"/>
              </w:rPr>
              <w:t>This is the absolute value of the liabilities underlying the spread risk charge for bonds and loans other than qualifying infrastructure investment and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185FB81A" w14:textId="13776A7D" w:rsidR="00872AFE" w:rsidRPr="00711388" w:rsidRDefault="00872AFE" w:rsidP="00567869">
            <w:pPr>
              <w:pStyle w:val="NormalLeft"/>
              <w:rPr>
                <w:lang w:val="en-GB"/>
              </w:rPr>
            </w:pPr>
            <w:r w:rsidRPr="00711388">
              <w:rPr>
                <w:lang w:val="en-GB"/>
              </w:rPr>
              <w:t>The amount of TP shall be net of reinsurance and SPV recoverables.</w:t>
            </w:r>
            <w:del w:id="6547" w:author="Author">
              <w:r w:rsidRPr="00711388" w:rsidDel="003323F0">
                <w:rPr>
                  <w:lang w:val="en-GB"/>
                </w:rPr>
                <w:delText xml:space="preserve">  </w:delText>
              </w:r>
            </w:del>
            <w:ins w:id="6548" w:author="Author">
              <w:r w:rsidR="003323F0">
                <w:rPr>
                  <w:lang w:val="en-GB"/>
                </w:rPr>
                <w:t xml:space="preserve"> </w:t>
              </w:r>
            </w:ins>
          </w:p>
        </w:tc>
      </w:tr>
      <w:tr w:rsidR="00872AFE" w:rsidRPr="00711388" w14:paraId="5333BF6D" w14:textId="77777777" w:rsidTr="00567869">
        <w:tc>
          <w:tcPr>
            <w:tcW w:w="2203" w:type="dxa"/>
            <w:tcBorders>
              <w:top w:val="single" w:sz="2" w:space="0" w:color="auto"/>
              <w:left w:val="single" w:sz="2" w:space="0" w:color="auto"/>
              <w:bottom w:val="single" w:sz="2" w:space="0" w:color="auto"/>
              <w:right w:val="single" w:sz="2" w:space="0" w:color="auto"/>
            </w:tcBorders>
          </w:tcPr>
          <w:p w14:paraId="7BCFAA86" w14:textId="673CEC3D" w:rsidR="00872AFE" w:rsidRPr="00711388" w:rsidRDefault="00872AFE" w:rsidP="00567869">
            <w:pPr>
              <w:pStyle w:val="NormalLeft"/>
              <w:rPr>
                <w:lang w:val="en-GB"/>
              </w:rPr>
            </w:pPr>
            <w:r w:rsidRPr="00711388">
              <w:rPr>
                <w:lang w:val="en-GB"/>
              </w:rPr>
              <w:t>R0412/C0060</w:t>
            </w:r>
            <w:del w:id="6549" w:author="Author">
              <w:r w:rsidRPr="00711388" w:rsidDel="003323F0">
                <w:rPr>
                  <w:lang w:val="en-GB"/>
                </w:rPr>
                <w:delText xml:space="preserve">  </w:delText>
              </w:r>
            </w:del>
            <w:ins w:id="6550"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68CDDF92" w14:textId="273FCE28"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(other than qualifying infrastructure investment)</w:t>
            </w:r>
            <w:del w:id="6551" w:author="Author">
              <w:r w:rsidRPr="00711388" w:rsidDel="003323F0">
                <w:rPr>
                  <w:lang w:val="en-GB"/>
                </w:rPr>
                <w:delText xml:space="preserve">  </w:delText>
              </w:r>
            </w:del>
            <w:ins w:id="655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D06DED9" w14:textId="77777777" w:rsidR="00872AFE" w:rsidRPr="00711388" w:rsidRDefault="00872AFE" w:rsidP="00567869">
            <w:pPr>
              <w:pStyle w:val="NormalLeft"/>
              <w:rPr>
                <w:lang w:val="en-GB"/>
              </w:rPr>
            </w:pPr>
            <w:r w:rsidRPr="00711388">
              <w:rPr>
                <w:lang w:val="en-GB"/>
              </w:rPr>
              <w:t>This is the net capital charge for spread risk on bonds and loans other than qualifying infrastructure investment and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4B9FF982" w14:textId="55D4A0E2" w:rsidR="00872AFE" w:rsidRPr="00711388" w:rsidRDefault="00872AFE" w:rsidP="00567869">
            <w:pPr>
              <w:pStyle w:val="NormalLeft"/>
              <w:rPr>
                <w:lang w:val="en-GB"/>
              </w:rPr>
            </w:pPr>
            <w:r w:rsidRPr="00711388">
              <w:rPr>
                <w:lang w:val="en-GB"/>
              </w:rPr>
              <w:t>If R0012/C0010 = 1, this item shall not be reported.</w:t>
            </w:r>
            <w:del w:id="6553" w:author="Author">
              <w:r w:rsidRPr="00711388" w:rsidDel="003323F0">
                <w:rPr>
                  <w:lang w:val="en-GB"/>
                </w:rPr>
                <w:delText xml:space="preserve">  </w:delText>
              </w:r>
            </w:del>
            <w:ins w:id="6554" w:author="Author">
              <w:r w:rsidR="003323F0">
                <w:rPr>
                  <w:lang w:val="en-GB"/>
                </w:rPr>
                <w:t xml:space="preserve"> </w:t>
              </w:r>
            </w:ins>
          </w:p>
        </w:tc>
      </w:tr>
      <w:tr w:rsidR="00872AFE" w:rsidRPr="00711388" w14:paraId="6FF9DE53" w14:textId="77777777" w:rsidTr="00567869">
        <w:tc>
          <w:tcPr>
            <w:tcW w:w="2203" w:type="dxa"/>
            <w:tcBorders>
              <w:top w:val="single" w:sz="2" w:space="0" w:color="auto"/>
              <w:left w:val="single" w:sz="2" w:space="0" w:color="auto"/>
              <w:bottom w:val="single" w:sz="2" w:space="0" w:color="auto"/>
              <w:right w:val="single" w:sz="2" w:space="0" w:color="auto"/>
            </w:tcBorders>
          </w:tcPr>
          <w:p w14:paraId="03439237" w14:textId="592CDB76" w:rsidR="00872AFE" w:rsidRPr="00711388" w:rsidRDefault="00872AFE" w:rsidP="00567869">
            <w:pPr>
              <w:pStyle w:val="NormalLeft"/>
              <w:rPr>
                <w:lang w:val="en-GB"/>
              </w:rPr>
            </w:pPr>
            <w:r w:rsidRPr="00711388">
              <w:rPr>
                <w:lang w:val="en-GB"/>
              </w:rPr>
              <w:t>R0412/C0070</w:t>
            </w:r>
            <w:del w:id="6555" w:author="Author">
              <w:r w:rsidRPr="00711388" w:rsidDel="003323F0">
                <w:rPr>
                  <w:lang w:val="en-GB"/>
                </w:rPr>
                <w:delText xml:space="preserve">  </w:delText>
              </w:r>
            </w:del>
            <w:ins w:id="6556"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524D04BF" w14:textId="28EC2425"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 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(other than qualifying infrastructure investment)</w:t>
            </w:r>
            <w:del w:id="6557" w:author="Author">
              <w:r w:rsidRPr="00711388" w:rsidDel="003323F0">
                <w:rPr>
                  <w:lang w:val="en-GB"/>
                </w:rPr>
                <w:delText xml:space="preserve">  </w:delText>
              </w:r>
            </w:del>
            <w:ins w:id="6558"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6FBBF924" w14:textId="77777777" w:rsidR="00872AFE" w:rsidRPr="00711388" w:rsidRDefault="00872AFE" w:rsidP="00567869">
            <w:pPr>
              <w:pStyle w:val="NormalLeft"/>
              <w:rPr>
                <w:lang w:val="en-GB"/>
              </w:rPr>
            </w:pPr>
            <w:r w:rsidRPr="00711388">
              <w:rPr>
                <w:lang w:val="en-GB"/>
              </w:rPr>
              <w:t>This is the absolute value of the liabilities sensitive to the spread risk on bonds and loans other than qualifying infrastructure investment and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951BE2F" w14:textId="063376F6" w:rsidR="00872AFE" w:rsidRPr="00711388" w:rsidRDefault="00872AFE" w:rsidP="00567869">
            <w:pPr>
              <w:pStyle w:val="NormalLeft"/>
              <w:rPr>
                <w:lang w:val="en-GB"/>
              </w:rPr>
            </w:pPr>
            <w:r w:rsidRPr="00711388">
              <w:rPr>
                <w:lang w:val="en-GB"/>
              </w:rPr>
              <w:lastRenderedPageBreak/>
              <w:t>The amount of TP shall be net of reinsurance and SPV recoverables.</w:t>
            </w:r>
            <w:del w:id="6559" w:author="Author">
              <w:r w:rsidRPr="00711388" w:rsidDel="003323F0">
                <w:rPr>
                  <w:lang w:val="en-GB"/>
                </w:rPr>
                <w:delText xml:space="preserve">  </w:delText>
              </w:r>
            </w:del>
            <w:ins w:id="6560" w:author="Author">
              <w:r w:rsidR="003323F0">
                <w:rPr>
                  <w:lang w:val="en-GB"/>
                </w:rPr>
                <w:t xml:space="preserve"> </w:t>
              </w:r>
            </w:ins>
          </w:p>
        </w:tc>
      </w:tr>
      <w:tr w:rsidR="00872AFE" w:rsidRPr="00711388" w14:paraId="28C6FFC3" w14:textId="77777777" w:rsidTr="00567869">
        <w:tc>
          <w:tcPr>
            <w:tcW w:w="2203" w:type="dxa"/>
            <w:tcBorders>
              <w:top w:val="single" w:sz="2" w:space="0" w:color="auto"/>
              <w:left w:val="single" w:sz="2" w:space="0" w:color="auto"/>
              <w:bottom w:val="single" w:sz="2" w:space="0" w:color="auto"/>
              <w:right w:val="single" w:sz="2" w:space="0" w:color="auto"/>
            </w:tcBorders>
          </w:tcPr>
          <w:p w14:paraId="5FD2FA68" w14:textId="7F6774D5" w:rsidR="00872AFE" w:rsidRPr="00711388" w:rsidRDefault="00872AFE" w:rsidP="00567869">
            <w:pPr>
              <w:pStyle w:val="NormalLeft"/>
              <w:rPr>
                <w:lang w:val="en-GB"/>
              </w:rPr>
            </w:pPr>
            <w:r w:rsidRPr="00711388">
              <w:rPr>
                <w:lang w:val="en-GB"/>
              </w:rPr>
              <w:lastRenderedPageBreak/>
              <w:t>R0412/C0080</w:t>
            </w:r>
            <w:del w:id="6561" w:author="Author">
              <w:r w:rsidRPr="00711388" w:rsidDel="003323F0">
                <w:rPr>
                  <w:lang w:val="en-GB"/>
                </w:rPr>
                <w:delText xml:space="preserve">  </w:delText>
              </w:r>
            </w:del>
            <w:ins w:id="6562"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BDD431F" w14:textId="3EFA1BCC"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(other than qualifying infrastructure investment)</w:t>
            </w:r>
            <w:del w:id="6563" w:author="Author">
              <w:r w:rsidRPr="00711388" w:rsidDel="003323F0">
                <w:rPr>
                  <w:lang w:val="en-GB"/>
                </w:rPr>
                <w:delText xml:space="preserve">  </w:delText>
              </w:r>
            </w:del>
            <w:ins w:id="6564"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264BFD9" w14:textId="77777777" w:rsidR="00872AFE" w:rsidRPr="00711388" w:rsidRDefault="00872AFE" w:rsidP="00567869">
            <w:pPr>
              <w:pStyle w:val="NormalLeft"/>
              <w:rPr>
                <w:lang w:val="en-GB"/>
              </w:rPr>
            </w:pPr>
            <w:r w:rsidRPr="00711388">
              <w:rPr>
                <w:lang w:val="en-GB"/>
              </w:rPr>
              <w:t>This is the gross capital charge for spread risk on bonds and loans other than qualifying infrastructure investment and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5E20BB87" w14:textId="1C0923DF" w:rsidR="00872AFE" w:rsidRPr="00711388" w:rsidRDefault="00872AFE" w:rsidP="00567869">
            <w:pPr>
              <w:pStyle w:val="NormalLeft"/>
              <w:rPr>
                <w:lang w:val="en-GB"/>
              </w:rPr>
            </w:pPr>
            <w:r w:rsidRPr="00711388">
              <w:rPr>
                <w:lang w:val="en-GB"/>
              </w:rPr>
              <w:t>If R0012/C0010 = 1, this item shall not be reported.</w:t>
            </w:r>
            <w:del w:id="6565" w:author="Author">
              <w:r w:rsidRPr="00711388" w:rsidDel="003323F0">
                <w:rPr>
                  <w:lang w:val="en-GB"/>
                </w:rPr>
                <w:delText xml:space="preserve">  </w:delText>
              </w:r>
            </w:del>
            <w:ins w:id="6566" w:author="Author">
              <w:r w:rsidR="003323F0">
                <w:rPr>
                  <w:lang w:val="en-GB"/>
                </w:rPr>
                <w:t xml:space="preserve"> </w:t>
              </w:r>
            </w:ins>
          </w:p>
        </w:tc>
      </w:tr>
      <w:tr w:rsidR="00872AFE" w:rsidRPr="00711388" w14:paraId="18A4F929" w14:textId="77777777" w:rsidTr="00567869">
        <w:tc>
          <w:tcPr>
            <w:tcW w:w="2203" w:type="dxa"/>
            <w:tcBorders>
              <w:top w:val="single" w:sz="2" w:space="0" w:color="auto"/>
              <w:left w:val="single" w:sz="2" w:space="0" w:color="auto"/>
              <w:bottom w:val="single" w:sz="2" w:space="0" w:color="auto"/>
              <w:right w:val="single" w:sz="2" w:space="0" w:color="auto"/>
            </w:tcBorders>
          </w:tcPr>
          <w:p w14:paraId="754EADE2" w14:textId="25B1F5C9" w:rsidR="00872AFE" w:rsidRPr="00711388" w:rsidRDefault="00872AFE" w:rsidP="00567869">
            <w:pPr>
              <w:pStyle w:val="NormalLeft"/>
              <w:rPr>
                <w:lang w:val="en-GB"/>
              </w:rPr>
            </w:pPr>
            <w:r w:rsidRPr="00711388">
              <w:rPr>
                <w:lang w:val="en-GB"/>
              </w:rPr>
              <w:t>R0413/C0020</w:t>
            </w:r>
            <w:del w:id="6567" w:author="Author">
              <w:r w:rsidRPr="00711388" w:rsidDel="003323F0">
                <w:rPr>
                  <w:lang w:val="en-GB"/>
                </w:rPr>
                <w:delText xml:space="preserve">  </w:delText>
              </w:r>
            </w:del>
            <w:ins w:id="6568"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6671B355" w14:textId="372ED658"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investment)</w:t>
            </w:r>
            <w:del w:id="6569" w:author="Author">
              <w:r w:rsidRPr="00711388" w:rsidDel="003323F0">
                <w:rPr>
                  <w:lang w:val="en-GB"/>
                </w:rPr>
                <w:delText xml:space="preserve">  </w:delText>
              </w:r>
            </w:del>
            <w:ins w:id="6570"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2F9A403" w14:textId="77777777" w:rsidR="00872AFE" w:rsidRPr="00711388" w:rsidRDefault="00872AFE" w:rsidP="00567869">
            <w:pPr>
              <w:pStyle w:val="NormalLeft"/>
              <w:rPr>
                <w:lang w:val="en-GB"/>
              </w:rPr>
            </w:pPr>
            <w:r w:rsidRPr="00711388">
              <w:rPr>
                <w:lang w:val="en-GB"/>
              </w:rPr>
              <w:t>This is the initial absolute value of the assets sensitive to the spread risk on bonds and loans that are qualifying infrastructure investment other than infrastructure corporate.</w:t>
            </w:r>
          </w:p>
          <w:p w14:paraId="2E15E2A7" w14:textId="1AE1BBE6" w:rsidR="00872AFE" w:rsidRPr="00711388" w:rsidRDefault="00872AFE" w:rsidP="00567869">
            <w:pPr>
              <w:pStyle w:val="NormalLeft"/>
              <w:rPr>
                <w:lang w:val="en-GB"/>
              </w:rPr>
            </w:pPr>
            <w:r w:rsidRPr="00711388">
              <w:rPr>
                <w:lang w:val="en-GB"/>
              </w:rPr>
              <w:t>Recoverables from reinsurance and SPVs shall not be included in this cell.</w:t>
            </w:r>
            <w:del w:id="6571" w:author="Author">
              <w:r w:rsidRPr="00711388" w:rsidDel="003323F0">
                <w:rPr>
                  <w:lang w:val="en-GB"/>
                </w:rPr>
                <w:delText xml:space="preserve">  </w:delText>
              </w:r>
            </w:del>
            <w:ins w:id="6572" w:author="Author">
              <w:r w:rsidR="003323F0">
                <w:rPr>
                  <w:lang w:val="en-GB"/>
                </w:rPr>
                <w:t xml:space="preserve"> </w:t>
              </w:r>
            </w:ins>
          </w:p>
        </w:tc>
      </w:tr>
      <w:tr w:rsidR="00872AFE" w:rsidRPr="00711388" w14:paraId="053AA30B" w14:textId="77777777" w:rsidTr="00567869">
        <w:tc>
          <w:tcPr>
            <w:tcW w:w="2203" w:type="dxa"/>
            <w:tcBorders>
              <w:top w:val="single" w:sz="2" w:space="0" w:color="auto"/>
              <w:left w:val="single" w:sz="2" w:space="0" w:color="auto"/>
              <w:bottom w:val="single" w:sz="2" w:space="0" w:color="auto"/>
              <w:right w:val="single" w:sz="2" w:space="0" w:color="auto"/>
            </w:tcBorders>
          </w:tcPr>
          <w:p w14:paraId="0BF7613B" w14:textId="60F2166F" w:rsidR="00872AFE" w:rsidRPr="00711388" w:rsidRDefault="00872AFE" w:rsidP="00567869">
            <w:pPr>
              <w:pStyle w:val="NormalLeft"/>
              <w:rPr>
                <w:lang w:val="en-GB"/>
              </w:rPr>
            </w:pPr>
            <w:r w:rsidRPr="00711388">
              <w:rPr>
                <w:lang w:val="en-GB"/>
              </w:rPr>
              <w:t>R0413/C0030</w:t>
            </w:r>
            <w:del w:id="6573" w:author="Author">
              <w:r w:rsidRPr="00711388" w:rsidDel="003323F0">
                <w:rPr>
                  <w:lang w:val="en-GB"/>
                </w:rPr>
                <w:delText xml:space="preserve">  </w:delText>
              </w:r>
            </w:del>
            <w:ins w:id="6574"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C59C4EA" w14:textId="42537CC9"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investment)</w:t>
            </w:r>
            <w:del w:id="6575" w:author="Author">
              <w:r w:rsidRPr="00711388" w:rsidDel="003323F0">
                <w:rPr>
                  <w:lang w:val="en-GB"/>
                </w:rPr>
                <w:delText xml:space="preserve">  </w:delText>
              </w:r>
            </w:del>
            <w:ins w:id="6576"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0AE40C7E" w14:textId="77777777" w:rsidR="00872AFE" w:rsidRPr="00711388" w:rsidRDefault="00872AFE" w:rsidP="00567869">
            <w:pPr>
              <w:pStyle w:val="NormalLeft"/>
              <w:rPr>
                <w:lang w:val="en-GB"/>
              </w:rPr>
            </w:pPr>
            <w:r w:rsidRPr="00711388">
              <w:rPr>
                <w:lang w:val="en-GB"/>
              </w:rPr>
              <w:t>This is the initial absolute value of the liabilities sensitive to the spread risk on bonds and loans that are qualifying infrastructure investment other than infrastructure corporate. This value shall be reported only where the split between R0412, R0413 and R0414 could be derived from the method used for the calculation. If splitting is not possible, only R0410 shall be filled in.</w:t>
            </w:r>
          </w:p>
          <w:p w14:paraId="69BFFC30" w14:textId="17E70A68" w:rsidR="00872AFE" w:rsidRPr="00711388" w:rsidRDefault="00872AFE" w:rsidP="00567869">
            <w:pPr>
              <w:pStyle w:val="NormalLeft"/>
              <w:rPr>
                <w:lang w:val="en-GB"/>
              </w:rPr>
            </w:pPr>
            <w:r w:rsidRPr="00711388">
              <w:rPr>
                <w:lang w:val="en-GB"/>
              </w:rPr>
              <w:t>The amount of TP shall be net of reinsurance and SPV recoverables.</w:t>
            </w:r>
            <w:del w:id="6577" w:author="Author">
              <w:r w:rsidRPr="00711388" w:rsidDel="003323F0">
                <w:rPr>
                  <w:lang w:val="en-GB"/>
                </w:rPr>
                <w:delText xml:space="preserve">  </w:delText>
              </w:r>
            </w:del>
            <w:ins w:id="6578" w:author="Author">
              <w:r w:rsidR="003323F0">
                <w:rPr>
                  <w:lang w:val="en-GB"/>
                </w:rPr>
                <w:t xml:space="preserve"> </w:t>
              </w:r>
            </w:ins>
          </w:p>
        </w:tc>
      </w:tr>
      <w:tr w:rsidR="00872AFE" w:rsidRPr="00711388" w14:paraId="7BAB2E0B" w14:textId="77777777" w:rsidTr="00567869">
        <w:tc>
          <w:tcPr>
            <w:tcW w:w="2203" w:type="dxa"/>
            <w:tcBorders>
              <w:top w:val="single" w:sz="2" w:space="0" w:color="auto"/>
              <w:left w:val="single" w:sz="2" w:space="0" w:color="auto"/>
              <w:bottom w:val="single" w:sz="2" w:space="0" w:color="auto"/>
              <w:right w:val="single" w:sz="2" w:space="0" w:color="auto"/>
            </w:tcBorders>
          </w:tcPr>
          <w:p w14:paraId="358D9C29" w14:textId="1586F407" w:rsidR="00872AFE" w:rsidRPr="00711388" w:rsidRDefault="00872AFE" w:rsidP="00567869">
            <w:pPr>
              <w:pStyle w:val="NormalLeft"/>
              <w:rPr>
                <w:lang w:val="en-GB"/>
              </w:rPr>
            </w:pPr>
            <w:r w:rsidRPr="00711388">
              <w:rPr>
                <w:lang w:val="en-GB"/>
              </w:rPr>
              <w:t>R0413/C0040</w:t>
            </w:r>
            <w:del w:id="6579" w:author="Author">
              <w:r w:rsidRPr="00711388" w:rsidDel="003323F0">
                <w:rPr>
                  <w:lang w:val="en-GB"/>
                </w:rPr>
                <w:delText xml:space="preserve">  </w:delText>
              </w:r>
            </w:del>
            <w:ins w:id="6580"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14ACAF75" w14:textId="754C6584"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investment)</w:t>
            </w:r>
            <w:del w:id="6581" w:author="Author">
              <w:r w:rsidRPr="00711388" w:rsidDel="003323F0">
                <w:rPr>
                  <w:lang w:val="en-GB"/>
                </w:rPr>
                <w:delText xml:space="preserve">  </w:delText>
              </w:r>
            </w:del>
            <w:ins w:id="658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FD3D7D2" w14:textId="77777777" w:rsidR="00872AFE" w:rsidRPr="00711388" w:rsidRDefault="00872AFE" w:rsidP="00567869">
            <w:pPr>
              <w:pStyle w:val="NormalLeft"/>
              <w:rPr>
                <w:lang w:val="en-GB"/>
              </w:rPr>
            </w:pPr>
            <w:r w:rsidRPr="00711388">
              <w:rPr>
                <w:lang w:val="en-GB"/>
              </w:rPr>
              <w:t>This is the absolute value of the assets sensitive to the spread risk on bonds and loans that are qualifying infrastructure investment other than infrastructure corporate, after the shock.</w:t>
            </w:r>
          </w:p>
          <w:p w14:paraId="3D0B7598" w14:textId="0EDF62E8" w:rsidR="00872AFE" w:rsidRPr="00711388" w:rsidRDefault="00872AFE" w:rsidP="00567869">
            <w:pPr>
              <w:pStyle w:val="NormalLeft"/>
              <w:rPr>
                <w:lang w:val="en-GB"/>
              </w:rPr>
            </w:pPr>
            <w:r w:rsidRPr="00711388">
              <w:rPr>
                <w:lang w:val="en-GB"/>
              </w:rPr>
              <w:t>Recoverables from reinsurance and SPVs shall not be included in this cell.</w:t>
            </w:r>
            <w:del w:id="6583" w:author="Author">
              <w:r w:rsidRPr="00711388" w:rsidDel="003323F0">
                <w:rPr>
                  <w:lang w:val="en-GB"/>
                </w:rPr>
                <w:delText xml:space="preserve">  </w:delText>
              </w:r>
            </w:del>
            <w:ins w:id="6584" w:author="Author">
              <w:r w:rsidR="003323F0">
                <w:rPr>
                  <w:lang w:val="en-GB"/>
                </w:rPr>
                <w:t xml:space="preserve"> </w:t>
              </w:r>
            </w:ins>
          </w:p>
        </w:tc>
      </w:tr>
      <w:tr w:rsidR="00872AFE" w:rsidRPr="00711388" w14:paraId="31C85C38" w14:textId="77777777" w:rsidTr="00567869">
        <w:tc>
          <w:tcPr>
            <w:tcW w:w="2203" w:type="dxa"/>
            <w:tcBorders>
              <w:top w:val="single" w:sz="2" w:space="0" w:color="auto"/>
              <w:left w:val="single" w:sz="2" w:space="0" w:color="auto"/>
              <w:bottom w:val="single" w:sz="2" w:space="0" w:color="auto"/>
              <w:right w:val="single" w:sz="2" w:space="0" w:color="auto"/>
            </w:tcBorders>
          </w:tcPr>
          <w:p w14:paraId="7112566D" w14:textId="2AE20BC4" w:rsidR="00872AFE" w:rsidRPr="00711388" w:rsidRDefault="00872AFE" w:rsidP="00567869">
            <w:pPr>
              <w:pStyle w:val="NormalLeft"/>
              <w:rPr>
                <w:lang w:val="en-GB"/>
              </w:rPr>
            </w:pPr>
            <w:r w:rsidRPr="00711388">
              <w:rPr>
                <w:lang w:val="en-GB"/>
              </w:rPr>
              <w:lastRenderedPageBreak/>
              <w:t>R0413/C0050</w:t>
            </w:r>
            <w:del w:id="6585" w:author="Author">
              <w:r w:rsidRPr="00711388" w:rsidDel="003323F0">
                <w:rPr>
                  <w:lang w:val="en-GB"/>
                </w:rPr>
                <w:delText xml:space="preserve">  </w:delText>
              </w:r>
            </w:del>
            <w:ins w:id="6586"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678A8C4E" w14:textId="3CEA1B7F"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 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investment)</w:t>
            </w:r>
            <w:del w:id="6587" w:author="Author">
              <w:r w:rsidRPr="00711388" w:rsidDel="003323F0">
                <w:rPr>
                  <w:lang w:val="en-GB"/>
                </w:rPr>
                <w:delText xml:space="preserve">  </w:delText>
              </w:r>
            </w:del>
            <w:ins w:id="6588"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49357E27" w14:textId="77777777" w:rsidR="00872AFE" w:rsidRPr="00711388" w:rsidRDefault="00872AFE" w:rsidP="00567869">
            <w:pPr>
              <w:pStyle w:val="NormalLeft"/>
              <w:rPr>
                <w:lang w:val="en-GB"/>
              </w:rPr>
            </w:pPr>
            <w:r w:rsidRPr="00711388">
              <w:rPr>
                <w:lang w:val="en-GB"/>
              </w:rPr>
              <w:t>This is the absolute value of the liabilities underlying the spread risk charge for bonds and loans that are qualifying infrastructure investment other than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243574A3" w14:textId="7C2DA0F0" w:rsidR="00872AFE" w:rsidRPr="00711388" w:rsidRDefault="00872AFE" w:rsidP="00567869">
            <w:pPr>
              <w:pStyle w:val="NormalLeft"/>
              <w:rPr>
                <w:lang w:val="en-GB"/>
              </w:rPr>
            </w:pPr>
            <w:r w:rsidRPr="00711388">
              <w:rPr>
                <w:lang w:val="en-GB"/>
              </w:rPr>
              <w:t>The amount of TP shall be net of reinsurance and SPV recoverables.</w:t>
            </w:r>
            <w:del w:id="6589" w:author="Author">
              <w:r w:rsidRPr="00711388" w:rsidDel="003323F0">
                <w:rPr>
                  <w:lang w:val="en-GB"/>
                </w:rPr>
                <w:delText xml:space="preserve">  </w:delText>
              </w:r>
            </w:del>
            <w:ins w:id="6590" w:author="Author">
              <w:r w:rsidR="003323F0">
                <w:rPr>
                  <w:lang w:val="en-GB"/>
                </w:rPr>
                <w:t xml:space="preserve"> </w:t>
              </w:r>
            </w:ins>
          </w:p>
        </w:tc>
      </w:tr>
      <w:tr w:rsidR="00872AFE" w:rsidRPr="00711388" w14:paraId="63380361" w14:textId="77777777" w:rsidTr="00567869">
        <w:tc>
          <w:tcPr>
            <w:tcW w:w="2203" w:type="dxa"/>
            <w:tcBorders>
              <w:top w:val="single" w:sz="2" w:space="0" w:color="auto"/>
              <w:left w:val="single" w:sz="2" w:space="0" w:color="auto"/>
              <w:bottom w:val="single" w:sz="2" w:space="0" w:color="auto"/>
              <w:right w:val="single" w:sz="2" w:space="0" w:color="auto"/>
            </w:tcBorders>
          </w:tcPr>
          <w:p w14:paraId="6E86A35D" w14:textId="7D84142A" w:rsidR="00872AFE" w:rsidRPr="00711388" w:rsidRDefault="00872AFE" w:rsidP="00567869">
            <w:pPr>
              <w:pStyle w:val="NormalLeft"/>
              <w:rPr>
                <w:lang w:val="en-GB"/>
              </w:rPr>
            </w:pPr>
            <w:r w:rsidRPr="00711388">
              <w:rPr>
                <w:lang w:val="en-GB"/>
              </w:rPr>
              <w:t>R0413/C0060</w:t>
            </w:r>
            <w:del w:id="6591" w:author="Author">
              <w:r w:rsidRPr="00711388" w:rsidDel="003323F0">
                <w:rPr>
                  <w:lang w:val="en-GB"/>
                </w:rPr>
                <w:delText xml:space="preserve">  </w:delText>
              </w:r>
            </w:del>
            <w:ins w:id="6592"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E360A84" w14:textId="4F068E8F"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investment)</w:t>
            </w:r>
            <w:del w:id="6593" w:author="Author">
              <w:r w:rsidRPr="00711388" w:rsidDel="003323F0">
                <w:rPr>
                  <w:lang w:val="en-GB"/>
                </w:rPr>
                <w:delText xml:space="preserve">  </w:delText>
              </w:r>
            </w:del>
            <w:ins w:id="6594"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A3E3ACD" w14:textId="77777777" w:rsidR="00872AFE" w:rsidRPr="00711388" w:rsidRDefault="00872AFE" w:rsidP="00567869">
            <w:pPr>
              <w:pStyle w:val="NormalLeft"/>
              <w:rPr>
                <w:lang w:val="en-GB"/>
              </w:rPr>
            </w:pPr>
            <w:r w:rsidRPr="00711388">
              <w:rPr>
                <w:lang w:val="en-GB"/>
              </w:rPr>
              <w:t>This is the net capital charge for spread risk on bonds and loans that are qualifying infrastructure investment other than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0062A3F1" w14:textId="4997F52A" w:rsidR="00872AFE" w:rsidRPr="00711388" w:rsidRDefault="00872AFE" w:rsidP="00567869">
            <w:pPr>
              <w:pStyle w:val="NormalLeft"/>
              <w:rPr>
                <w:lang w:val="en-GB"/>
              </w:rPr>
            </w:pPr>
            <w:r w:rsidRPr="00711388">
              <w:rPr>
                <w:lang w:val="en-GB"/>
              </w:rPr>
              <w:t>If R0012/C0010 = 1, this item shall not be reported.</w:t>
            </w:r>
            <w:del w:id="6595" w:author="Author">
              <w:r w:rsidRPr="00711388" w:rsidDel="003323F0">
                <w:rPr>
                  <w:lang w:val="en-GB"/>
                </w:rPr>
                <w:delText xml:space="preserve">  </w:delText>
              </w:r>
            </w:del>
            <w:ins w:id="6596" w:author="Author">
              <w:r w:rsidR="003323F0">
                <w:rPr>
                  <w:lang w:val="en-GB"/>
                </w:rPr>
                <w:t xml:space="preserve"> </w:t>
              </w:r>
            </w:ins>
          </w:p>
        </w:tc>
      </w:tr>
      <w:tr w:rsidR="00872AFE" w:rsidRPr="00711388" w14:paraId="78A0E41B" w14:textId="77777777" w:rsidTr="00567869">
        <w:tc>
          <w:tcPr>
            <w:tcW w:w="2203" w:type="dxa"/>
            <w:tcBorders>
              <w:top w:val="single" w:sz="2" w:space="0" w:color="auto"/>
              <w:left w:val="single" w:sz="2" w:space="0" w:color="auto"/>
              <w:bottom w:val="single" w:sz="2" w:space="0" w:color="auto"/>
              <w:right w:val="single" w:sz="2" w:space="0" w:color="auto"/>
            </w:tcBorders>
          </w:tcPr>
          <w:p w14:paraId="76E68E3B" w14:textId="65A537B4" w:rsidR="00872AFE" w:rsidRPr="00711388" w:rsidRDefault="00872AFE" w:rsidP="00567869">
            <w:pPr>
              <w:pStyle w:val="NormalLeft"/>
              <w:rPr>
                <w:lang w:val="en-GB"/>
              </w:rPr>
            </w:pPr>
            <w:r w:rsidRPr="00711388">
              <w:rPr>
                <w:lang w:val="en-GB"/>
              </w:rPr>
              <w:t>R0413/C0070</w:t>
            </w:r>
            <w:del w:id="6597" w:author="Author">
              <w:r w:rsidRPr="00711388" w:rsidDel="003323F0">
                <w:rPr>
                  <w:lang w:val="en-GB"/>
                </w:rPr>
                <w:delText xml:space="preserve">  </w:delText>
              </w:r>
            </w:del>
            <w:ins w:id="6598"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5EB6E8A" w14:textId="0E56E05E"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 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investment)</w:t>
            </w:r>
            <w:del w:id="6599" w:author="Author">
              <w:r w:rsidRPr="00711388" w:rsidDel="003323F0">
                <w:rPr>
                  <w:lang w:val="en-GB"/>
                </w:rPr>
                <w:delText xml:space="preserve">  </w:delText>
              </w:r>
            </w:del>
            <w:ins w:id="6600"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3FC5669" w14:textId="77777777" w:rsidR="00872AFE" w:rsidRPr="00711388" w:rsidRDefault="00872AFE" w:rsidP="00567869">
            <w:pPr>
              <w:pStyle w:val="NormalLeft"/>
              <w:rPr>
                <w:lang w:val="en-GB"/>
              </w:rPr>
            </w:pPr>
            <w:r w:rsidRPr="00711388">
              <w:rPr>
                <w:lang w:val="en-GB"/>
              </w:rPr>
              <w:t>This is the absolute value of the liabilities sensitive to the spread risk on bonds and loans that are qualifying infrastructure investment other than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728BCF69" w14:textId="35EA1FCF" w:rsidR="00872AFE" w:rsidRPr="00711388" w:rsidRDefault="00872AFE" w:rsidP="00567869">
            <w:pPr>
              <w:pStyle w:val="NormalLeft"/>
              <w:rPr>
                <w:lang w:val="en-GB"/>
              </w:rPr>
            </w:pPr>
            <w:r w:rsidRPr="00711388">
              <w:rPr>
                <w:lang w:val="en-GB"/>
              </w:rPr>
              <w:t>The amount of TP shall be net of reinsurance and SPV recoverables.</w:t>
            </w:r>
            <w:del w:id="6601" w:author="Author">
              <w:r w:rsidRPr="00711388" w:rsidDel="003323F0">
                <w:rPr>
                  <w:lang w:val="en-GB"/>
                </w:rPr>
                <w:delText xml:space="preserve">  </w:delText>
              </w:r>
            </w:del>
            <w:ins w:id="6602" w:author="Author">
              <w:r w:rsidR="003323F0">
                <w:rPr>
                  <w:lang w:val="en-GB"/>
                </w:rPr>
                <w:t xml:space="preserve"> </w:t>
              </w:r>
            </w:ins>
          </w:p>
        </w:tc>
      </w:tr>
      <w:tr w:rsidR="00872AFE" w:rsidRPr="00711388" w14:paraId="1F9EDA02" w14:textId="77777777" w:rsidTr="00567869">
        <w:tc>
          <w:tcPr>
            <w:tcW w:w="2203" w:type="dxa"/>
            <w:tcBorders>
              <w:top w:val="single" w:sz="2" w:space="0" w:color="auto"/>
              <w:left w:val="single" w:sz="2" w:space="0" w:color="auto"/>
              <w:bottom w:val="single" w:sz="2" w:space="0" w:color="auto"/>
              <w:right w:val="single" w:sz="2" w:space="0" w:color="auto"/>
            </w:tcBorders>
          </w:tcPr>
          <w:p w14:paraId="4F5BCE7A" w14:textId="71D321BC" w:rsidR="00872AFE" w:rsidRPr="00711388" w:rsidRDefault="00872AFE" w:rsidP="00567869">
            <w:pPr>
              <w:pStyle w:val="NormalLeft"/>
              <w:rPr>
                <w:lang w:val="en-GB"/>
              </w:rPr>
            </w:pPr>
            <w:r w:rsidRPr="00711388">
              <w:rPr>
                <w:lang w:val="en-GB"/>
              </w:rPr>
              <w:t>R0413/C0080</w:t>
            </w:r>
            <w:del w:id="6603" w:author="Author">
              <w:r w:rsidRPr="00711388" w:rsidDel="003323F0">
                <w:rPr>
                  <w:lang w:val="en-GB"/>
                </w:rPr>
                <w:delText xml:space="preserve">  </w:delText>
              </w:r>
            </w:del>
            <w:ins w:id="6604"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100D031A" w14:textId="4BC22BD2"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w:t>
            </w:r>
            <w:r w:rsidRPr="00711388">
              <w:rPr>
                <w:lang w:val="en-GB"/>
              </w:rPr>
              <w:lastRenderedPageBreak/>
              <w:t>bonds and loans (qualifying infrastructure investment)</w:t>
            </w:r>
            <w:del w:id="6605" w:author="Author">
              <w:r w:rsidRPr="00711388" w:rsidDel="003323F0">
                <w:rPr>
                  <w:lang w:val="en-GB"/>
                </w:rPr>
                <w:delText xml:space="preserve">  </w:delText>
              </w:r>
            </w:del>
            <w:ins w:id="6606"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E3CBBAF" w14:textId="77777777" w:rsidR="00872AFE" w:rsidRPr="00711388" w:rsidRDefault="00872AFE" w:rsidP="00567869">
            <w:pPr>
              <w:pStyle w:val="NormalLeft"/>
              <w:rPr>
                <w:lang w:val="en-GB"/>
              </w:rPr>
            </w:pPr>
            <w:r w:rsidRPr="00711388">
              <w:rPr>
                <w:lang w:val="en-GB"/>
              </w:rPr>
              <w:lastRenderedPageBreak/>
              <w:t xml:space="preserve">This is the gross capital charge for spread risk on bonds and loans that are qualifying infrastructure investment </w:t>
            </w:r>
            <w:r w:rsidRPr="00711388">
              <w:rPr>
                <w:lang w:val="en-GB"/>
              </w:rPr>
              <w:lastRenderedPageBreak/>
              <w:t>other than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5AF90E1A" w14:textId="7318014F" w:rsidR="00872AFE" w:rsidRPr="00711388" w:rsidRDefault="00872AFE" w:rsidP="00567869">
            <w:pPr>
              <w:pStyle w:val="NormalLeft"/>
              <w:rPr>
                <w:lang w:val="en-GB"/>
              </w:rPr>
            </w:pPr>
            <w:r w:rsidRPr="00711388">
              <w:rPr>
                <w:lang w:val="en-GB"/>
              </w:rPr>
              <w:t>If R0012/C0010 = 1, this item shall not be reported.</w:t>
            </w:r>
            <w:del w:id="6607" w:author="Author">
              <w:r w:rsidRPr="00711388" w:rsidDel="003323F0">
                <w:rPr>
                  <w:lang w:val="en-GB"/>
                </w:rPr>
                <w:delText xml:space="preserve">  </w:delText>
              </w:r>
            </w:del>
            <w:ins w:id="6608" w:author="Author">
              <w:r w:rsidR="003323F0">
                <w:rPr>
                  <w:lang w:val="en-GB"/>
                </w:rPr>
                <w:t xml:space="preserve"> </w:t>
              </w:r>
            </w:ins>
          </w:p>
        </w:tc>
      </w:tr>
      <w:tr w:rsidR="00872AFE" w:rsidRPr="00711388" w14:paraId="19D17CB2" w14:textId="77777777" w:rsidTr="00567869">
        <w:tc>
          <w:tcPr>
            <w:tcW w:w="2203" w:type="dxa"/>
            <w:tcBorders>
              <w:top w:val="single" w:sz="2" w:space="0" w:color="auto"/>
              <w:left w:val="single" w:sz="2" w:space="0" w:color="auto"/>
              <w:bottom w:val="single" w:sz="2" w:space="0" w:color="auto"/>
              <w:right w:val="single" w:sz="2" w:space="0" w:color="auto"/>
            </w:tcBorders>
          </w:tcPr>
          <w:p w14:paraId="2C1E3B0C" w14:textId="7AF734B9" w:rsidR="00872AFE" w:rsidRPr="00711388" w:rsidRDefault="00872AFE" w:rsidP="00567869">
            <w:pPr>
              <w:pStyle w:val="NormalLeft"/>
              <w:rPr>
                <w:lang w:val="en-GB"/>
              </w:rPr>
            </w:pPr>
            <w:r w:rsidRPr="00711388">
              <w:rPr>
                <w:lang w:val="en-GB"/>
              </w:rPr>
              <w:lastRenderedPageBreak/>
              <w:t>R0414/C0020</w:t>
            </w:r>
            <w:del w:id="6609" w:author="Author">
              <w:r w:rsidRPr="00711388" w:rsidDel="003323F0">
                <w:rPr>
                  <w:lang w:val="en-GB"/>
                </w:rPr>
                <w:delText xml:space="preserve">  </w:delText>
              </w:r>
            </w:del>
            <w:ins w:id="6610"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1ECBF74E" w14:textId="78AE9550" w:rsidR="00872AFE" w:rsidRPr="00711388" w:rsidRDefault="00872AFE" w:rsidP="00567869">
            <w:pPr>
              <w:pStyle w:val="NormalLeft"/>
              <w:rPr>
                <w:lang w:val="en-GB"/>
              </w:rPr>
            </w:pPr>
            <w:r w:rsidRPr="00711388">
              <w:rPr>
                <w:lang w:val="en-GB"/>
              </w:rPr>
              <w:t xml:space="preserve"> 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corporate investment)</w:t>
            </w:r>
            <w:del w:id="6611" w:author="Author">
              <w:r w:rsidRPr="00711388" w:rsidDel="003323F0">
                <w:rPr>
                  <w:lang w:val="en-GB"/>
                </w:rPr>
                <w:delText xml:space="preserve">  </w:delText>
              </w:r>
            </w:del>
            <w:ins w:id="661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1DB2ACE" w14:textId="77777777" w:rsidR="00872AFE" w:rsidRPr="00711388" w:rsidRDefault="00872AFE" w:rsidP="00567869">
            <w:pPr>
              <w:pStyle w:val="NormalLeft"/>
              <w:rPr>
                <w:lang w:val="en-GB"/>
              </w:rPr>
            </w:pPr>
            <w:r w:rsidRPr="00711388">
              <w:rPr>
                <w:lang w:val="en-GB"/>
              </w:rPr>
              <w:t>This is the initial absolute value of the assets sensitive to the spread risk on bonds and loans that are qualifying infrastructure corporate investment.</w:t>
            </w:r>
          </w:p>
          <w:p w14:paraId="2005CE8B" w14:textId="5CA324DB" w:rsidR="00872AFE" w:rsidRPr="00711388" w:rsidRDefault="00872AFE" w:rsidP="00567869">
            <w:pPr>
              <w:pStyle w:val="NormalLeft"/>
              <w:rPr>
                <w:lang w:val="en-GB"/>
              </w:rPr>
            </w:pPr>
            <w:r w:rsidRPr="00711388">
              <w:rPr>
                <w:lang w:val="en-GB"/>
              </w:rPr>
              <w:t>Recoverables from reinsurance and SPVs shall not be included in this cell.</w:t>
            </w:r>
            <w:del w:id="6613" w:author="Author">
              <w:r w:rsidRPr="00711388" w:rsidDel="003323F0">
                <w:rPr>
                  <w:lang w:val="en-GB"/>
                </w:rPr>
                <w:delText xml:space="preserve">  </w:delText>
              </w:r>
            </w:del>
            <w:ins w:id="6614" w:author="Author">
              <w:r w:rsidR="003323F0">
                <w:rPr>
                  <w:lang w:val="en-GB"/>
                </w:rPr>
                <w:t xml:space="preserve"> </w:t>
              </w:r>
            </w:ins>
          </w:p>
        </w:tc>
      </w:tr>
      <w:tr w:rsidR="00872AFE" w:rsidRPr="00711388" w14:paraId="1137F82B" w14:textId="77777777" w:rsidTr="00567869">
        <w:tc>
          <w:tcPr>
            <w:tcW w:w="2203" w:type="dxa"/>
            <w:tcBorders>
              <w:top w:val="single" w:sz="2" w:space="0" w:color="auto"/>
              <w:left w:val="single" w:sz="2" w:space="0" w:color="auto"/>
              <w:bottom w:val="single" w:sz="2" w:space="0" w:color="auto"/>
              <w:right w:val="single" w:sz="2" w:space="0" w:color="auto"/>
            </w:tcBorders>
          </w:tcPr>
          <w:p w14:paraId="14A9761C" w14:textId="79C9DD11" w:rsidR="00872AFE" w:rsidRPr="00711388" w:rsidRDefault="00872AFE" w:rsidP="00567869">
            <w:pPr>
              <w:pStyle w:val="NormalLeft"/>
              <w:rPr>
                <w:lang w:val="en-GB"/>
              </w:rPr>
            </w:pPr>
            <w:r w:rsidRPr="00711388">
              <w:rPr>
                <w:lang w:val="en-GB"/>
              </w:rPr>
              <w:t>R0414/C0030</w:t>
            </w:r>
            <w:del w:id="6615" w:author="Author">
              <w:r w:rsidRPr="00711388" w:rsidDel="003323F0">
                <w:rPr>
                  <w:lang w:val="en-GB"/>
                </w:rPr>
                <w:delText xml:space="preserve">  </w:delText>
              </w:r>
            </w:del>
            <w:ins w:id="6616"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4424C18D" w14:textId="5032CA83"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corporate investment)</w:t>
            </w:r>
            <w:del w:id="6617" w:author="Author">
              <w:r w:rsidRPr="00711388" w:rsidDel="003323F0">
                <w:rPr>
                  <w:lang w:val="en-GB"/>
                </w:rPr>
                <w:delText xml:space="preserve">  </w:delText>
              </w:r>
            </w:del>
            <w:ins w:id="6618"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1220C99" w14:textId="77777777" w:rsidR="00872AFE" w:rsidRPr="00711388" w:rsidRDefault="00872AFE" w:rsidP="00567869">
            <w:pPr>
              <w:pStyle w:val="NormalLeft"/>
              <w:rPr>
                <w:lang w:val="en-GB"/>
              </w:rPr>
            </w:pPr>
            <w:r w:rsidRPr="00711388">
              <w:rPr>
                <w:lang w:val="en-GB"/>
              </w:rPr>
              <w:t>This is the initial absolute value of the liabilities sensitive to the spread risk on bonds and loans that are qualifying infrastructure corporate investment. This value shall be reported only where the split between R0412, R0413 and R0414 could be derived from the method used for the calculation. When the split is not possible only R0410 shall be filled in.</w:t>
            </w:r>
          </w:p>
          <w:p w14:paraId="224A2346" w14:textId="77777777" w:rsidR="00872AFE" w:rsidRPr="00711388" w:rsidRDefault="00872AFE" w:rsidP="00567869">
            <w:pPr>
              <w:pStyle w:val="NormalLeft"/>
              <w:rPr>
                <w:lang w:val="en-GB"/>
              </w:rPr>
            </w:pPr>
            <w:r w:rsidRPr="00711388">
              <w:rPr>
                <w:lang w:val="en-GB"/>
              </w:rPr>
              <w:t xml:space="preserve">The amount of TP shall be net of reinsurance and SPV recoverables. </w:t>
            </w:r>
          </w:p>
        </w:tc>
      </w:tr>
      <w:tr w:rsidR="00872AFE" w:rsidRPr="00711388" w14:paraId="42CABD7C" w14:textId="77777777" w:rsidTr="00567869">
        <w:tc>
          <w:tcPr>
            <w:tcW w:w="2203" w:type="dxa"/>
            <w:tcBorders>
              <w:top w:val="single" w:sz="2" w:space="0" w:color="auto"/>
              <w:left w:val="single" w:sz="2" w:space="0" w:color="auto"/>
              <w:bottom w:val="single" w:sz="2" w:space="0" w:color="auto"/>
              <w:right w:val="single" w:sz="2" w:space="0" w:color="auto"/>
            </w:tcBorders>
          </w:tcPr>
          <w:p w14:paraId="2B3844E4" w14:textId="478FEED0" w:rsidR="00872AFE" w:rsidRPr="00711388" w:rsidRDefault="00872AFE" w:rsidP="00567869">
            <w:pPr>
              <w:pStyle w:val="NormalLeft"/>
              <w:rPr>
                <w:lang w:val="en-GB"/>
              </w:rPr>
            </w:pPr>
            <w:r w:rsidRPr="00711388">
              <w:rPr>
                <w:lang w:val="en-GB"/>
              </w:rPr>
              <w:t>R0414/C0040</w:t>
            </w:r>
            <w:del w:id="6619" w:author="Author">
              <w:r w:rsidRPr="00711388" w:rsidDel="003323F0">
                <w:rPr>
                  <w:lang w:val="en-GB"/>
                </w:rPr>
                <w:delText xml:space="preserve">  </w:delText>
              </w:r>
            </w:del>
            <w:ins w:id="6620"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8B7AC4E" w14:textId="77C978A0"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corporate investment)</w:t>
            </w:r>
            <w:del w:id="6621" w:author="Author">
              <w:r w:rsidRPr="00711388" w:rsidDel="003323F0">
                <w:rPr>
                  <w:lang w:val="en-GB"/>
                </w:rPr>
                <w:delText xml:space="preserve">  </w:delText>
              </w:r>
            </w:del>
            <w:ins w:id="6622"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2959FF22" w14:textId="77777777" w:rsidR="00872AFE" w:rsidRPr="00711388" w:rsidRDefault="00872AFE" w:rsidP="00567869">
            <w:pPr>
              <w:pStyle w:val="NormalLeft"/>
              <w:rPr>
                <w:lang w:val="en-GB"/>
              </w:rPr>
            </w:pPr>
            <w:r w:rsidRPr="00711388">
              <w:rPr>
                <w:lang w:val="en-GB"/>
              </w:rPr>
              <w:t>This is the absolute value of the assets sensitive to the spread risk on bonds and loans that are qualifying infrastructure corporate investment, after the shock.</w:t>
            </w:r>
          </w:p>
          <w:p w14:paraId="7C9D8A2C" w14:textId="072594E1" w:rsidR="00872AFE" w:rsidRPr="00711388" w:rsidRDefault="00872AFE" w:rsidP="00567869">
            <w:pPr>
              <w:pStyle w:val="NormalLeft"/>
              <w:rPr>
                <w:lang w:val="en-GB"/>
              </w:rPr>
            </w:pPr>
            <w:r w:rsidRPr="00711388">
              <w:rPr>
                <w:lang w:val="en-GB"/>
              </w:rPr>
              <w:t>Recoverables from reinsurance and SPVs shall not be included in this cell.</w:t>
            </w:r>
            <w:del w:id="6623" w:author="Author">
              <w:r w:rsidRPr="00711388" w:rsidDel="003323F0">
                <w:rPr>
                  <w:lang w:val="en-GB"/>
                </w:rPr>
                <w:delText xml:space="preserve">  </w:delText>
              </w:r>
            </w:del>
            <w:ins w:id="6624" w:author="Author">
              <w:r w:rsidR="003323F0">
                <w:rPr>
                  <w:lang w:val="en-GB"/>
                </w:rPr>
                <w:t xml:space="preserve"> </w:t>
              </w:r>
            </w:ins>
          </w:p>
        </w:tc>
      </w:tr>
      <w:tr w:rsidR="00872AFE" w:rsidRPr="00711388" w14:paraId="2526BE7A" w14:textId="77777777" w:rsidTr="00567869">
        <w:tc>
          <w:tcPr>
            <w:tcW w:w="2203" w:type="dxa"/>
            <w:tcBorders>
              <w:top w:val="single" w:sz="2" w:space="0" w:color="auto"/>
              <w:left w:val="single" w:sz="2" w:space="0" w:color="auto"/>
              <w:bottom w:val="single" w:sz="2" w:space="0" w:color="auto"/>
              <w:right w:val="single" w:sz="2" w:space="0" w:color="auto"/>
            </w:tcBorders>
          </w:tcPr>
          <w:p w14:paraId="76D40F7E" w14:textId="47CD2DDD" w:rsidR="00872AFE" w:rsidRPr="00711388" w:rsidRDefault="00872AFE" w:rsidP="00567869">
            <w:pPr>
              <w:pStyle w:val="NormalLeft"/>
              <w:rPr>
                <w:lang w:val="en-GB"/>
              </w:rPr>
            </w:pPr>
            <w:r w:rsidRPr="00711388">
              <w:rPr>
                <w:lang w:val="en-GB"/>
              </w:rPr>
              <w:t>R0414/C0050</w:t>
            </w:r>
            <w:del w:id="6625" w:author="Author">
              <w:r w:rsidRPr="00711388" w:rsidDel="003323F0">
                <w:rPr>
                  <w:lang w:val="en-GB"/>
                </w:rPr>
                <w:delText xml:space="preserve">  </w:delText>
              </w:r>
            </w:del>
            <w:ins w:id="6626"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40633F9F" w14:textId="256564FB"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 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corporate investment)</w:t>
            </w:r>
            <w:del w:id="6627" w:author="Author">
              <w:r w:rsidRPr="00711388" w:rsidDel="003323F0">
                <w:rPr>
                  <w:lang w:val="en-GB"/>
                </w:rPr>
                <w:delText xml:space="preserve">  </w:delText>
              </w:r>
            </w:del>
            <w:ins w:id="6628"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A8C9180" w14:textId="77777777" w:rsidR="00872AFE" w:rsidRPr="00711388" w:rsidRDefault="00872AFE" w:rsidP="00567869">
            <w:pPr>
              <w:pStyle w:val="NormalLeft"/>
              <w:rPr>
                <w:lang w:val="en-GB"/>
              </w:rPr>
            </w:pPr>
            <w:r w:rsidRPr="00711388">
              <w:rPr>
                <w:lang w:val="en-GB"/>
              </w:rPr>
              <w:t xml:space="preserve">This is the absolute value of the liabilities underlying the spread risk charge for bonds and loans that are qualifying infrastructure corporate investment, after the shock and after the loss absorbing capacity of technical provisions. This value shall be reported only where the split between R0412, R0413 and R0414 could be derived </w:t>
            </w:r>
            <w:r w:rsidRPr="00711388">
              <w:rPr>
                <w:lang w:val="en-GB"/>
              </w:rPr>
              <w:lastRenderedPageBreak/>
              <w:t>from the method used for the calculation. When the split is not possible only R0410 shall be filled in.</w:t>
            </w:r>
          </w:p>
          <w:p w14:paraId="3DB6B411" w14:textId="3DDFC807" w:rsidR="00872AFE" w:rsidRPr="00711388" w:rsidRDefault="00872AFE" w:rsidP="00567869">
            <w:pPr>
              <w:pStyle w:val="NormalLeft"/>
              <w:rPr>
                <w:lang w:val="en-GB"/>
              </w:rPr>
            </w:pPr>
            <w:r w:rsidRPr="00711388">
              <w:rPr>
                <w:lang w:val="en-GB"/>
              </w:rPr>
              <w:t>The amount of TP shall be net of reinsurance and SPV recoverables.</w:t>
            </w:r>
            <w:del w:id="6629" w:author="Author">
              <w:r w:rsidRPr="00711388" w:rsidDel="003323F0">
                <w:rPr>
                  <w:lang w:val="en-GB"/>
                </w:rPr>
                <w:delText xml:space="preserve">  </w:delText>
              </w:r>
            </w:del>
            <w:ins w:id="6630" w:author="Author">
              <w:r w:rsidR="003323F0">
                <w:rPr>
                  <w:lang w:val="en-GB"/>
                </w:rPr>
                <w:t xml:space="preserve"> </w:t>
              </w:r>
            </w:ins>
          </w:p>
        </w:tc>
      </w:tr>
      <w:tr w:rsidR="00872AFE" w:rsidRPr="00711388" w14:paraId="03D3AB1F" w14:textId="77777777" w:rsidTr="00567869">
        <w:tc>
          <w:tcPr>
            <w:tcW w:w="2203" w:type="dxa"/>
            <w:tcBorders>
              <w:top w:val="single" w:sz="2" w:space="0" w:color="auto"/>
              <w:left w:val="single" w:sz="2" w:space="0" w:color="auto"/>
              <w:bottom w:val="single" w:sz="2" w:space="0" w:color="auto"/>
              <w:right w:val="single" w:sz="2" w:space="0" w:color="auto"/>
            </w:tcBorders>
          </w:tcPr>
          <w:p w14:paraId="5A66210A" w14:textId="4D097C06" w:rsidR="00872AFE" w:rsidRPr="00711388" w:rsidRDefault="00872AFE" w:rsidP="00567869">
            <w:pPr>
              <w:pStyle w:val="NormalLeft"/>
              <w:rPr>
                <w:lang w:val="en-GB"/>
              </w:rPr>
            </w:pPr>
            <w:r w:rsidRPr="00711388">
              <w:rPr>
                <w:lang w:val="en-GB"/>
              </w:rPr>
              <w:lastRenderedPageBreak/>
              <w:t>R0414/C0060</w:t>
            </w:r>
            <w:del w:id="6631" w:author="Author">
              <w:r w:rsidRPr="00711388" w:rsidDel="003323F0">
                <w:rPr>
                  <w:lang w:val="en-GB"/>
                </w:rPr>
                <w:delText xml:space="preserve">  </w:delText>
              </w:r>
            </w:del>
            <w:ins w:id="6632"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1B0E6ADB" w14:textId="7FE7D6F4"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corporate investment)</w:t>
            </w:r>
            <w:del w:id="6633" w:author="Author">
              <w:r w:rsidRPr="00711388" w:rsidDel="003323F0">
                <w:rPr>
                  <w:lang w:val="en-GB"/>
                </w:rPr>
                <w:delText xml:space="preserve">  </w:delText>
              </w:r>
            </w:del>
            <w:ins w:id="6634"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3260E75" w14:textId="77777777" w:rsidR="00872AFE" w:rsidRPr="00711388" w:rsidRDefault="00872AFE" w:rsidP="00567869">
            <w:pPr>
              <w:pStyle w:val="NormalLeft"/>
              <w:rPr>
                <w:lang w:val="en-GB"/>
              </w:rPr>
            </w:pPr>
            <w:r w:rsidRPr="00711388">
              <w:rPr>
                <w:lang w:val="en-GB"/>
              </w:rPr>
              <w:t>This is the net capital charge for spread risk on bonds and loans that are qualifying infrastructure corporate investment,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36054924" w14:textId="7C2E5A9A" w:rsidR="00872AFE" w:rsidRPr="00711388" w:rsidRDefault="00872AFE" w:rsidP="00567869">
            <w:pPr>
              <w:pStyle w:val="NormalLeft"/>
              <w:rPr>
                <w:lang w:val="en-GB"/>
              </w:rPr>
            </w:pPr>
            <w:r w:rsidRPr="00711388">
              <w:rPr>
                <w:lang w:val="en-GB"/>
              </w:rPr>
              <w:t>If R0012/C0010 = 1, this item shall not be reported.</w:t>
            </w:r>
            <w:del w:id="6635" w:author="Author">
              <w:r w:rsidRPr="00711388" w:rsidDel="003323F0">
                <w:rPr>
                  <w:lang w:val="en-GB"/>
                </w:rPr>
                <w:delText xml:space="preserve">  </w:delText>
              </w:r>
            </w:del>
            <w:ins w:id="6636" w:author="Author">
              <w:r w:rsidR="003323F0">
                <w:rPr>
                  <w:lang w:val="en-GB"/>
                </w:rPr>
                <w:t xml:space="preserve"> </w:t>
              </w:r>
            </w:ins>
          </w:p>
        </w:tc>
      </w:tr>
      <w:tr w:rsidR="00872AFE" w:rsidRPr="00711388" w14:paraId="24CA6789" w14:textId="77777777" w:rsidTr="00567869">
        <w:tc>
          <w:tcPr>
            <w:tcW w:w="2203" w:type="dxa"/>
            <w:tcBorders>
              <w:top w:val="single" w:sz="2" w:space="0" w:color="auto"/>
              <w:left w:val="single" w:sz="2" w:space="0" w:color="auto"/>
              <w:bottom w:val="single" w:sz="2" w:space="0" w:color="auto"/>
              <w:right w:val="single" w:sz="2" w:space="0" w:color="auto"/>
            </w:tcBorders>
          </w:tcPr>
          <w:p w14:paraId="6A586AD9" w14:textId="1956D1D7" w:rsidR="00872AFE" w:rsidRPr="00711388" w:rsidRDefault="00872AFE" w:rsidP="00567869">
            <w:pPr>
              <w:pStyle w:val="NormalLeft"/>
              <w:rPr>
                <w:lang w:val="en-GB"/>
              </w:rPr>
            </w:pPr>
            <w:r w:rsidRPr="00711388">
              <w:rPr>
                <w:lang w:val="en-GB"/>
              </w:rPr>
              <w:t>R0414/C0070</w:t>
            </w:r>
            <w:del w:id="6637" w:author="Author">
              <w:r w:rsidRPr="00711388" w:rsidDel="003323F0">
                <w:rPr>
                  <w:lang w:val="en-GB"/>
                </w:rPr>
                <w:delText xml:space="preserve">  </w:delText>
              </w:r>
            </w:del>
            <w:ins w:id="6638"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5D07F593" w14:textId="32BCDD61" w:rsidR="00872AFE" w:rsidRPr="00711388" w:rsidRDefault="00872AFE" w:rsidP="00567869">
            <w:pPr>
              <w:pStyle w:val="NormalLeft"/>
              <w:rPr>
                <w:lang w:val="en-GB"/>
              </w:rPr>
            </w:pPr>
            <w:r w:rsidRPr="00711388">
              <w:rPr>
                <w:lang w:val="en-GB"/>
              </w:rPr>
              <w:t xml:space="preserve"> Absolute values after shock </w:t>
            </w:r>
            <w:r w:rsidR="00711388" w:rsidRPr="00711388">
              <w:rPr>
                <w:lang w:val="en-GB"/>
              </w:rPr>
              <w:t>-</w:t>
            </w:r>
            <w:r w:rsidRPr="00711388">
              <w:rPr>
                <w:lang w:val="en-GB"/>
              </w:rPr>
              <w:t xml:space="preserve"> Liabilities (before the loss 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corporate investment)</w:t>
            </w:r>
            <w:del w:id="6639" w:author="Author">
              <w:r w:rsidRPr="00711388" w:rsidDel="003323F0">
                <w:rPr>
                  <w:lang w:val="en-GB"/>
                </w:rPr>
                <w:delText xml:space="preserve">  </w:delText>
              </w:r>
            </w:del>
            <w:ins w:id="6640"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564F414" w14:textId="77777777" w:rsidR="00872AFE" w:rsidRPr="00711388" w:rsidRDefault="00872AFE" w:rsidP="00567869">
            <w:pPr>
              <w:pStyle w:val="NormalLeft"/>
              <w:rPr>
                <w:lang w:val="en-GB"/>
              </w:rPr>
            </w:pPr>
            <w:r w:rsidRPr="00711388">
              <w:rPr>
                <w:lang w:val="en-GB"/>
              </w:rPr>
              <w:t>This is the absolute value of the liabilities sensitive to the spread risk on bonds and loans that are qualifying infrastructure corporate investment,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5CF4576A" w14:textId="12859587" w:rsidR="00872AFE" w:rsidRPr="00711388" w:rsidRDefault="00872AFE" w:rsidP="00567869">
            <w:pPr>
              <w:pStyle w:val="NormalLeft"/>
              <w:rPr>
                <w:lang w:val="en-GB"/>
              </w:rPr>
            </w:pPr>
            <w:r w:rsidRPr="00711388">
              <w:rPr>
                <w:lang w:val="en-GB"/>
              </w:rPr>
              <w:t>The amount of TP shall be net of reinsurance and SPV recoverables.</w:t>
            </w:r>
            <w:del w:id="6641" w:author="Author">
              <w:r w:rsidRPr="00711388" w:rsidDel="003323F0">
                <w:rPr>
                  <w:lang w:val="en-GB"/>
                </w:rPr>
                <w:delText xml:space="preserve">  </w:delText>
              </w:r>
            </w:del>
            <w:ins w:id="6642" w:author="Author">
              <w:r w:rsidR="003323F0">
                <w:rPr>
                  <w:lang w:val="en-GB"/>
                </w:rPr>
                <w:t xml:space="preserve"> </w:t>
              </w:r>
            </w:ins>
          </w:p>
        </w:tc>
      </w:tr>
      <w:tr w:rsidR="00872AFE" w:rsidRPr="00711388" w14:paraId="129AA232" w14:textId="77777777" w:rsidTr="00567869">
        <w:tc>
          <w:tcPr>
            <w:tcW w:w="2203" w:type="dxa"/>
            <w:tcBorders>
              <w:top w:val="single" w:sz="2" w:space="0" w:color="auto"/>
              <w:left w:val="single" w:sz="2" w:space="0" w:color="auto"/>
              <w:bottom w:val="single" w:sz="2" w:space="0" w:color="auto"/>
              <w:right w:val="single" w:sz="2" w:space="0" w:color="auto"/>
            </w:tcBorders>
          </w:tcPr>
          <w:p w14:paraId="03F2A713" w14:textId="29C613DE" w:rsidR="00872AFE" w:rsidRPr="00711388" w:rsidRDefault="00872AFE" w:rsidP="00567869">
            <w:pPr>
              <w:pStyle w:val="NormalLeft"/>
              <w:rPr>
                <w:lang w:val="en-GB"/>
              </w:rPr>
            </w:pPr>
            <w:r w:rsidRPr="00711388">
              <w:rPr>
                <w:lang w:val="en-GB"/>
              </w:rPr>
              <w:t>R0414/C0080</w:t>
            </w:r>
            <w:del w:id="6643" w:author="Author">
              <w:r w:rsidRPr="00711388" w:rsidDel="003323F0">
                <w:rPr>
                  <w:lang w:val="en-GB"/>
                </w:rPr>
                <w:delText xml:space="preserve">  </w:delText>
              </w:r>
            </w:del>
            <w:ins w:id="6644"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F002F24" w14:textId="2EF4EB7D"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bonds and loans (qualifying infrastructure corporate investment)</w:t>
            </w:r>
            <w:del w:id="6645" w:author="Author">
              <w:r w:rsidRPr="00711388" w:rsidDel="003323F0">
                <w:rPr>
                  <w:lang w:val="en-GB"/>
                </w:rPr>
                <w:delText xml:space="preserve">  </w:delText>
              </w:r>
            </w:del>
            <w:ins w:id="6646"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51D2424" w14:textId="77777777" w:rsidR="00872AFE" w:rsidRPr="00711388" w:rsidRDefault="00872AFE" w:rsidP="00567869">
            <w:pPr>
              <w:pStyle w:val="NormalLeft"/>
              <w:rPr>
                <w:lang w:val="en-GB"/>
              </w:rPr>
            </w:pPr>
            <w:r w:rsidRPr="00711388">
              <w:rPr>
                <w:lang w:val="en-GB"/>
              </w:rPr>
              <w:t>This is the gross capital charge for spread risk on bonds and loans that are qualifying infrastructure corporate investment,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A002510" w14:textId="04FAEAF6" w:rsidR="00872AFE" w:rsidRPr="00711388" w:rsidRDefault="00872AFE" w:rsidP="00567869">
            <w:pPr>
              <w:pStyle w:val="NormalLeft"/>
              <w:rPr>
                <w:lang w:val="en-GB"/>
              </w:rPr>
            </w:pPr>
            <w:r w:rsidRPr="00711388">
              <w:rPr>
                <w:lang w:val="en-GB"/>
              </w:rPr>
              <w:lastRenderedPageBreak/>
              <w:t>If R0012/C0010 = 1, this item shall not be reported.</w:t>
            </w:r>
            <w:del w:id="6647" w:author="Author">
              <w:r w:rsidRPr="00711388" w:rsidDel="003323F0">
                <w:rPr>
                  <w:lang w:val="en-GB"/>
                </w:rPr>
                <w:delText xml:space="preserve">  </w:delText>
              </w:r>
            </w:del>
            <w:ins w:id="6648" w:author="Author">
              <w:r w:rsidR="003323F0">
                <w:rPr>
                  <w:lang w:val="en-GB"/>
                </w:rPr>
                <w:t xml:space="preserve"> </w:t>
              </w:r>
            </w:ins>
          </w:p>
        </w:tc>
      </w:tr>
      <w:tr w:rsidR="00872AFE" w:rsidRPr="00711388" w14:paraId="1ECF59D3" w14:textId="77777777" w:rsidTr="00567869">
        <w:tc>
          <w:tcPr>
            <w:tcW w:w="2203" w:type="dxa"/>
            <w:tcBorders>
              <w:top w:val="single" w:sz="2" w:space="0" w:color="auto"/>
              <w:left w:val="single" w:sz="2" w:space="0" w:color="auto"/>
              <w:bottom w:val="single" w:sz="2" w:space="0" w:color="auto"/>
              <w:right w:val="single" w:sz="2" w:space="0" w:color="auto"/>
            </w:tcBorders>
          </w:tcPr>
          <w:p w14:paraId="514D014D" w14:textId="77777777" w:rsidR="00872AFE" w:rsidRPr="00711388" w:rsidRDefault="00872AFE" w:rsidP="00567869">
            <w:pPr>
              <w:pStyle w:val="NormalLeft"/>
              <w:rPr>
                <w:lang w:val="en-GB"/>
              </w:rPr>
            </w:pPr>
            <w:r w:rsidRPr="00711388">
              <w:rPr>
                <w:lang w:val="en-GB"/>
              </w:rPr>
              <w:lastRenderedPageBreak/>
              <w:t>R0420/C0060</w:t>
            </w:r>
          </w:p>
        </w:tc>
        <w:tc>
          <w:tcPr>
            <w:tcW w:w="2844" w:type="dxa"/>
            <w:tcBorders>
              <w:top w:val="single" w:sz="2" w:space="0" w:color="auto"/>
              <w:left w:val="single" w:sz="2" w:space="0" w:color="auto"/>
              <w:bottom w:val="single" w:sz="2" w:space="0" w:color="auto"/>
              <w:right w:val="single" w:sz="2" w:space="0" w:color="auto"/>
            </w:tcBorders>
          </w:tcPr>
          <w:p w14:paraId="1237B61A" w14:textId="30AD577C"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credit derivatives</w:t>
            </w:r>
          </w:p>
        </w:tc>
        <w:tc>
          <w:tcPr>
            <w:tcW w:w="4129" w:type="dxa"/>
            <w:tcBorders>
              <w:top w:val="single" w:sz="2" w:space="0" w:color="auto"/>
              <w:left w:val="single" w:sz="2" w:space="0" w:color="auto"/>
              <w:bottom w:val="single" w:sz="2" w:space="0" w:color="auto"/>
              <w:right w:val="single" w:sz="2" w:space="0" w:color="auto"/>
            </w:tcBorders>
          </w:tcPr>
          <w:p w14:paraId="7E51AFB9" w14:textId="77777777" w:rsidR="00872AFE" w:rsidRPr="00711388" w:rsidRDefault="00872AFE" w:rsidP="00567869">
            <w:pPr>
              <w:pStyle w:val="NormalLeft"/>
              <w:rPr>
                <w:lang w:val="en-GB"/>
              </w:rPr>
            </w:pPr>
            <w:r w:rsidRPr="00711388">
              <w:rPr>
                <w:lang w:val="en-GB"/>
              </w:rPr>
              <w:t>This is the net capital charge for spread risk on credit derivatives, after adjustment for the loss absorbing capacity of technical provisions.</w:t>
            </w:r>
          </w:p>
        </w:tc>
      </w:tr>
      <w:tr w:rsidR="00872AFE" w:rsidRPr="00711388" w14:paraId="71FF26E0" w14:textId="77777777" w:rsidTr="00567869">
        <w:tc>
          <w:tcPr>
            <w:tcW w:w="2203" w:type="dxa"/>
            <w:tcBorders>
              <w:top w:val="single" w:sz="2" w:space="0" w:color="auto"/>
              <w:left w:val="single" w:sz="2" w:space="0" w:color="auto"/>
              <w:bottom w:val="single" w:sz="2" w:space="0" w:color="auto"/>
              <w:right w:val="single" w:sz="2" w:space="0" w:color="auto"/>
            </w:tcBorders>
          </w:tcPr>
          <w:p w14:paraId="13B5B2D2" w14:textId="77777777" w:rsidR="00872AFE" w:rsidRPr="00711388" w:rsidRDefault="00872AFE" w:rsidP="00567869">
            <w:pPr>
              <w:pStyle w:val="NormalLeft"/>
              <w:rPr>
                <w:lang w:val="en-GB"/>
              </w:rPr>
            </w:pPr>
            <w:r w:rsidRPr="00711388">
              <w:rPr>
                <w:lang w:val="en-GB"/>
              </w:rPr>
              <w:t>R0420/C0080</w:t>
            </w:r>
          </w:p>
        </w:tc>
        <w:tc>
          <w:tcPr>
            <w:tcW w:w="2844" w:type="dxa"/>
            <w:tcBorders>
              <w:top w:val="single" w:sz="2" w:space="0" w:color="auto"/>
              <w:left w:val="single" w:sz="2" w:space="0" w:color="auto"/>
              <w:bottom w:val="single" w:sz="2" w:space="0" w:color="auto"/>
              <w:right w:val="single" w:sz="2" w:space="0" w:color="auto"/>
            </w:tcBorders>
          </w:tcPr>
          <w:p w14:paraId="3C99DA7C" w14:textId="6964AE36"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credit derivatives</w:t>
            </w:r>
          </w:p>
        </w:tc>
        <w:tc>
          <w:tcPr>
            <w:tcW w:w="4129" w:type="dxa"/>
            <w:tcBorders>
              <w:top w:val="single" w:sz="2" w:space="0" w:color="auto"/>
              <w:left w:val="single" w:sz="2" w:space="0" w:color="auto"/>
              <w:bottom w:val="single" w:sz="2" w:space="0" w:color="auto"/>
              <w:right w:val="single" w:sz="2" w:space="0" w:color="auto"/>
            </w:tcBorders>
          </w:tcPr>
          <w:p w14:paraId="755FA9B9" w14:textId="77777777" w:rsidR="00872AFE" w:rsidRPr="00711388" w:rsidRDefault="00872AFE" w:rsidP="00567869">
            <w:pPr>
              <w:pStyle w:val="NormalLeft"/>
              <w:rPr>
                <w:lang w:val="en-GB"/>
              </w:rPr>
            </w:pPr>
            <w:r w:rsidRPr="00711388">
              <w:rPr>
                <w:lang w:val="en-GB"/>
              </w:rPr>
              <w:t>This is the gross capital charge for spread risk on credit derivatives, i.e. before the loss absorbing capacity of technical provisions.</w:t>
            </w:r>
          </w:p>
        </w:tc>
      </w:tr>
      <w:tr w:rsidR="00872AFE" w:rsidRPr="00711388" w14:paraId="0DAE10D8" w14:textId="77777777" w:rsidTr="00567869">
        <w:tc>
          <w:tcPr>
            <w:tcW w:w="2203" w:type="dxa"/>
            <w:tcBorders>
              <w:top w:val="single" w:sz="2" w:space="0" w:color="auto"/>
              <w:left w:val="single" w:sz="2" w:space="0" w:color="auto"/>
              <w:bottom w:val="single" w:sz="2" w:space="0" w:color="auto"/>
              <w:right w:val="single" w:sz="2" w:space="0" w:color="auto"/>
            </w:tcBorders>
          </w:tcPr>
          <w:p w14:paraId="64834533" w14:textId="3CCD260E" w:rsidR="00872AFE" w:rsidRPr="00711388" w:rsidRDefault="00872AFE" w:rsidP="00567869">
            <w:pPr>
              <w:pStyle w:val="NormalLeft"/>
              <w:rPr>
                <w:lang w:val="en-GB"/>
              </w:rPr>
            </w:pPr>
            <w:r w:rsidRPr="00711388">
              <w:rPr>
                <w:lang w:val="en-GB"/>
              </w:rPr>
              <w:t>R0430</w:t>
            </w:r>
            <w:r w:rsidR="00711388" w:rsidRPr="00711388">
              <w:rPr>
                <w:lang w:val="en-GB"/>
              </w:rPr>
              <w:t>-</w:t>
            </w:r>
            <w:r w:rsidRPr="00711388">
              <w:rPr>
                <w:lang w:val="en-GB"/>
              </w:rPr>
              <w:t>R0440/C0020</w:t>
            </w:r>
          </w:p>
        </w:tc>
        <w:tc>
          <w:tcPr>
            <w:tcW w:w="2844" w:type="dxa"/>
            <w:tcBorders>
              <w:top w:val="single" w:sz="2" w:space="0" w:color="auto"/>
              <w:left w:val="single" w:sz="2" w:space="0" w:color="auto"/>
              <w:bottom w:val="single" w:sz="2" w:space="0" w:color="auto"/>
              <w:right w:val="single" w:sz="2" w:space="0" w:color="auto"/>
            </w:tcBorders>
          </w:tcPr>
          <w:p w14:paraId="1B02B00A" w14:textId="53493639"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credit derivatives </w:t>
            </w:r>
            <w:r w:rsidR="00845F43" w:rsidRPr="00711388">
              <w:rPr>
                <w:lang w:val="en-GB"/>
              </w:rPr>
              <w:t>-</w:t>
            </w:r>
            <w:r w:rsidRPr="00711388">
              <w:rPr>
                <w:lang w:val="en-GB"/>
              </w:rPr>
              <w:t xml:space="preserve">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5128226F" w14:textId="77777777" w:rsidR="00872AFE" w:rsidRPr="00711388" w:rsidRDefault="00872AFE" w:rsidP="00567869">
            <w:pPr>
              <w:pStyle w:val="NormalLeft"/>
              <w:rPr>
                <w:lang w:val="en-GB"/>
              </w:rPr>
            </w:pPr>
            <w:r w:rsidRPr="00711388">
              <w:rPr>
                <w:lang w:val="en-GB"/>
              </w:rPr>
              <w:t>This is the absolute value of assets sensitive to the downward/upward shock in respect to the spread risk on credit derivatives.</w:t>
            </w:r>
          </w:p>
          <w:p w14:paraId="0BBDDC03"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4B839E65" w14:textId="77777777" w:rsidTr="00567869">
        <w:tc>
          <w:tcPr>
            <w:tcW w:w="2203" w:type="dxa"/>
            <w:tcBorders>
              <w:top w:val="single" w:sz="2" w:space="0" w:color="auto"/>
              <w:left w:val="single" w:sz="2" w:space="0" w:color="auto"/>
              <w:bottom w:val="single" w:sz="2" w:space="0" w:color="auto"/>
              <w:right w:val="single" w:sz="2" w:space="0" w:color="auto"/>
            </w:tcBorders>
          </w:tcPr>
          <w:p w14:paraId="69C8F952" w14:textId="302A3E1F" w:rsidR="00872AFE" w:rsidRPr="00711388" w:rsidRDefault="00872AFE" w:rsidP="00567869">
            <w:pPr>
              <w:pStyle w:val="NormalLeft"/>
              <w:rPr>
                <w:lang w:val="en-GB"/>
              </w:rPr>
            </w:pPr>
            <w:r w:rsidRPr="00711388">
              <w:rPr>
                <w:lang w:val="en-GB"/>
              </w:rPr>
              <w:t>R0430</w:t>
            </w:r>
            <w:r w:rsidR="00711388" w:rsidRPr="00711388">
              <w:rPr>
                <w:lang w:val="en-GB"/>
              </w:rPr>
              <w:t>-</w:t>
            </w:r>
            <w:r w:rsidRPr="00711388">
              <w:rPr>
                <w:lang w:val="en-GB"/>
              </w:rPr>
              <w:t>R0440/C0030</w:t>
            </w:r>
          </w:p>
        </w:tc>
        <w:tc>
          <w:tcPr>
            <w:tcW w:w="2844" w:type="dxa"/>
            <w:tcBorders>
              <w:top w:val="single" w:sz="2" w:space="0" w:color="auto"/>
              <w:left w:val="single" w:sz="2" w:space="0" w:color="auto"/>
              <w:bottom w:val="single" w:sz="2" w:space="0" w:color="auto"/>
              <w:right w:val="single" w:sz="2" w:space="0" w:color="auto"/>
            </w:tcBorders>
          </w:tcPr>
          <w:p w14:paraId="5E11AA3C" w14:textId="24830297"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credit derivatives </w:t>
            </w:r>
            <w:r w:rsidR="00845F43" w:rsidRPr="00711388">
              <w:rPr>
                <w:lang w:val="en-GB"/>
              </w:rPr>
              <w:t>-</w:t>
            </w:r>
            <w:r w:rsidRPr="00711388">
              <w:rPr>
                <w:lang w:val="en-GB"/>
              </w:rPr>
              <w:t xml:space="preserve">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66BCABC4" w14:textId="77777777" w:rsidR="00872AFE" w:rsidRPr="00711388" w:rsidRDefault="00872AFE" w:rsidP="00567869">
            <w:pPr>
              <w:pStyle w:val="NormalLeft"/>
              <w:rPr>
                <w:lang w:val="en-GB"/>
              </w:rPr>
            </w:pPr>
            <w:r w:rsidRPr="00711388">
              <w:rPr>
                <w:lang w:val="en-GB"/>
              </w:rPr>
              <w:t>This is the absolute value of the liabilities sensitive to the downward/upward shock in respect to spread risk on credit derivatives.</w:t>
            </w:r>
          </w:p>
          <w:p w14:paraId="6F167496"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62C74368" w14:textId="77777777" w:rsidTr="00567869">
        <w:tc>
          <w:tcPr>
            <w:tcW w:w="2203" w:type="dxa"/>
            <w:tcBorders>
              <w:top w:val="single" w:sz="2" w:space="0" w:color="auto"/>
              <w:left w:val="single" w:sz="2" w:space="0" w:color="auto"/>
              <w:bottom w:val="single" w:sz="2" w:space="0" w:color="auto"/>
              <w:right w:val="single" w:sz="2" w:space="0" w:color="auto"/>
            </w:tcBorders>
          </w:tcPr>
          <w:p w14:paraId="136064EE" w14:textId="495C68F7" w:rsidR="00872AFE" w:rsidRPr="00711388" w:rsidRDefault="00872AFE" w:rsidP="00567869">
            <w:pPr>
              <w:pStyle w:val="NormalLeft"/>
              <w:rPr>
                <w:lang w:val="en-GB"/>
              </w:rPr>
            </w:pPr>
            <w:r w:rsidRPr="00711388">
              <w:rPr>
                <w:lang w:val="en-GB"/>
              </w:rPr>
              <w:t>R0430</w:t>
            </w:r>
            <w:r w:rsidR="00711388" w:rsidRPr="00711388">
              <w:rPr>
                <w:lang w:val="en-GB"/>
              </w:rPr>
              <w:t>-</w:t>
            </w:r>
            <w:r w:rsidRPr="00711388">
              <w:rPr>
                <w:lang w:val="en-GB"/>
              </w:rPr>
              <w:t>R0440/C0040</w:t>
            </w:r>
          </w:p>
        </w:tc>
        <w:tc>
          <w:tcPr>
            <w:tcW w:w="2844" w:type="dxa"/>
            <w:tcBorders>
              <w:top w:val="single" w:sz="2" w:space="0" w:color="auto"/>
              <w:left w:val="single" w:sz="2" w:space="0" w:color="auto"/>
              <w:bottom w:val="single" w:sz="2" w:space="0" w:color="auto"/>
              <w:right w:val="single" w:sz="2" w:space="0" w:color="auto"/>
            </w:tcBorders>
          </w:tcPr>
          <w:p w14:paraId="740CC8F0" w14:textId="0B5F5648"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credit derivatives </w:t>
            </w:r>
            <w:r w:rsidR="00845F43" w:rsidRPr="00711388">
              <w:rPr>
                <w:lang w:val="en-GB"/>
              </w:rPr>
              <w:t>-</w:t>
            </w:r>
            <w:r w:rsidRPr="00711388">
              <w:rPr>
                <w:lang w:val="en-GB"/>
              </w:rPr>
              <w:t xml:space="preserve">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29858E28" w14:textId="77777777" w:rsidR="00872AFE" w:rsidRPr="00711388" w:rsidRDefault="00872AFE" w:rsidP="00567869">
            <w:pPr>
              <w:pStyle w:val="NormalLeft"/>
              <w:rPr>
                <w:lang w:val="en-GB"/>
              </w:rPr>
            </w:pPr>
            <w:r w:rsidRPr="00711388">
              <w:rPr>
                <w:lang w:val="en-GB"/>
              </w:rPr>
              <w:t>This is the absolute value of the assets sensitive the downward/upward shock for spread risk on credit derivatives, after the shock.</w:t>
            </w:r>
          </w:p>
          <w:p w14:paraId="03AB6ED3"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3F158073" w14:textId="77777777" w:rsidTr="00567869">
        <w:tc>
          <w:tcPr>
            <w:tcW w:w="2203" w:type="dxa"/>
            <w:tcBorders>
              <w:top w:val="single" w:sz="2" w:space="0" w:color="auto"/>
              <w:left w:val="single" w:sz="2" w:space="0" w:color="auto"/>
              <w:bottom w:val="single" w:sz="2" w:space="0" w:color="auto"/>
              <w:right w:val="single" w:sz="2" w:space="0" w:color="auto"/>
            </w:tcBorders>
          </w:tcPr>
          <w:p w14:paraId="1171D3D0" w14:textId="4EF6119B" w:rsidR="00872AFE" w:rsidRPr="00711388" w:rsidRDefault="00872AFE" w:rsidP="00567869">
            <w:pPr>
              <w:pStyle w:val="NormalLeft"/>
              <w:rPr>
                <w:lang w:val="en-GB"/>
              </w:rPr>
            </w:pPr>
            <w:r w:rsidRPr="00711388">
              <w:rPr>
                <w:lang w:val="en-GB"/>
              </w:rPr>
              <w:t>R0430</w:t>
            </w:r>
            <w:r w:rsidR="00711388" w:rsidRPr="00711388">
              <w:rPr>
                <w:lang w:val="en-GB"/>
              </w:rPr>
              <w:t>-</w:t>
            </w:r>
            <w:r w:rsidRPr="00711388">
              <w:rPr>
                <w:lang w:val="en-GB"/>
              </w:rPr>
              <w:t>R0440/C0050</w:t>
            </w:r>
          </w:p>
        </w:tc>
        <w:tc>
          <w:tcPr>
            <w:tcW w:w="2844" w:type="dxa"/>
            <w:tcBorders>
              <w:top w:val="single" w:sz="2" w:space="0" w:color="auto"/>
              <w:left w:val="single" w:sz="2" w:space="0" w:color="auto"/>
              <w:bottom w:val="single" w:sz="2" w:space="0" w:color="auto"/>
              <w:right w:val="single" w:sz="2" w:space="0" w:color="auto"/>
            </w:tcBorders>
          </w:tcPr>
          <w:p w14:paraId="56D77CAC" w14:textId="2AA12395"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spread risk </w:t>
            </w:r>
            <w:r w:rsidR="00711388" w:rsidRPr="00711388">
              <w:rPr>
                <w:lang w:val="en-GB"/>
              </w:rPr>
              <w:t>-</w:t>
            </w:r>
            <w:r w:rsidRPr="00711388">
              <w:rPr>
                <w:lang w:val="en-GB"/>
              </w:rPr>
              <w:t xml:space="preserve">credit derivatives </w:t>
            </w:r>
            <w:r w:rsidR="00845F43" w:rsidRPr="00711388">
              <w:rPr>
                <w:lang w:val="en-GB"/>
              </w:rPr>
              <w:t>-</w:t>
            </w:r>
            <w:r w:rsidRPr="00711388">
              <w:rPr>
                <w:lang w:val="en-GB"/>
              </w:rPr>
              <w:t xml:space="preserve">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23D6AF79" w14:textId="77777777" w:rsidR="00872AFE" w:rsidRPr="00711388" w:rsidRDefault="00872AFE" w:rsidP="00567869">
            <w:pPr>
              <w:pStyle w:val="NormalLeft"/>
              <w:rPr>
                <w:lang w:val="en-GB"/>
              </w:rPr>
            </w:pPr>
            <w:r w:rsidRPr="00711388">
              <w:rPr>
                <w:lang w:val="en-GB"/>
              </w:rPr>
              <w:t>This is the absolute value of the liabilities sensitive to the downward/upward shock for spread risk on credit derivatives, after the shock and after the loss absorbing capacity of technical provisions.</w:t>
            </w:r>
          </w:p>
          <w:p w14:paraId="7E167864"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77A0230A" w14:textId="77777777" w:rsidTr="00567869">
        <w:tc>
          <w:tcPr>
            <w:tcW w:w="2203" w:type="dxa"/>
            <w:tcBorders>
              <w:top w:val="single" w:sz="2" w:space="0" w:color="auto"/>
              <w:left w:val="single" w:sz="2" w:space="0" w:color="auto"/>
              <w:bottom w:val="single" w:sz="2" w:space="0" w:color="auto"/>
              <w:right w:val="single" w:sz="2" w:space="0" w:color="auto"/>
            </w:tcBorders>
          </w:tcPr>
          <w:p w14:paraId="36ED99D0" w14:textId="3984AC7A" w:rsidR="00872AFE" w:rsidRPr="00711388" w:rsidRDefault="00872AFE" w:rsidP="00567869">
            <w:pPr>
              <w:pStyle w:val="NormalLeft"/>
              <w:rPr>
                <w:lang w:val="en-GB"/>
              </w:rPr>
            </w:pPr>
            <w:r w:rsidRPr="00711388">
              <w:rPr>
                <w:lang w:val="en-GB"/>
              </w:rPr>
              <w:t>R0430</w:t>
            </w:r>
            <w:r w:rsidR="00711388" w:rsidRPr="00711388">
              <w:rPr>
                <w:lang w:val="en-GB"/>
              </w:rPr>
              <w:t>-</w:t>
            </w:r>
            <w:r w:rsidRPr="00711388">
              <w:rPr>
                <w:lang w:val="en-GB"/>
              </w:rPr>
              <w:t>R0440/C0060</w:t>
            </w:r>
          </w:p>
        </w:tc>
        <w:tc>
          <w:tcPr>
            <w:tcW w:w="2844" w:type="dxa"/>
            <w:tcBorders>
              <w:top w:val="single" w:sz="2" w:space="0" w:color="auto"/>
              <w:left w:val="single" w:sz="2" w:space="0" w:color="auto"/>
              <w:bottom w:val="single" w:sz="2" w:space="0" w:color="auto"/>
              <w:right w:val="single" w:sz="2" w:space="0" w:color="auto"/>
            </w:tcBorders>
          </w:tcPr>
          <w:p w14:paraId="543298D4" w14:textId="0705A637"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credit derivatives </w:t>
            </w:r>
            <w:r w:rsidR="00845F43" w:rsidRPr="00711388">
              <w:rPr>
                <w:lang w:val="en-GB"/>
              </w:rPr>
              <w:t>-</w:t>
            </w:r>
            <w:r w:rsidRPr="00711388">
              <w:rPr>
                <w:lang w:val="en-GB"/>
              </w:rPr>
              <w:t xml:space="preserve"> </w:t>
            </w:r>
            <w:r w:rsidRPr="00711388">
              <w:rPr>
                <w:lang w:val="en-GB"/>
              </w:rPr>
              <w:lastRenderedPageBreak/>
              <w:t>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341DD5CF" w14:textId="77777777" w:rsidR="00872AFE" w:rsidRPr="00711388" w:rsidRDefault="00872AFE" w:rsidP="00567869">
            <w:pPr>
              <w:pStyle w:val="NormalLeft"/>
              <w:rPr>
                <w:lang w:val="en-GB"/>
              </w:rPr>
            </w:pPr>
            <w:r w:rsidRPr="00711388">
              <w:rPr>
                <w:lang w:val="en-GB"/>
              </w:rPr>
              <w:lastRenderedPageBreak/>
              <w:t xml:space="preserve">This is the net capital charge for the downward/upward shock for spread risk on credit derivatives, after adjustment </w:t>
            </w:r>
            <w:r w:rsidRPr="00711388">
              <w:rPr>
                <w:lang w:val="en-GB"/>
              </w:rPr>
              <w:lastRenderedPageBreak/>
              <w:t>for the loss absorbing capacity of technical provisions.</w:t>
            </w:r>
          </w:p>
        </w:tc>
      </w:tr>
      <w:tr w:rsidR="00872AFE" w:rsidRPr="00711388" w14:paraId="6D3FC1AC" w14:textId="77777777" w:rsidTr="00567869">
        <w:tc>
          <w:tcPr>
            <w:tcW w:w="2203" w:type="dxa"/>
            <w:tcBorders>
              <w:top w:val="single" w:sz="2" w:space="0" w:color="auto"/>
              <w:left w:val="single" w:sz="2" w:space="0" w:color="auto"/>
              <w:bottom w:val="single" w:sz="2" w:space="0" w:color="auto"/>
              <w:right w:val="single" w:sz="2" w:space="0" w:color="auto"/>
            </w:tcBorders>
          </w:tcPr>
          <w:p w14:paraId="556D235A" w14:textId="03A3FE70" w:rsidR="00872AFE" w:rsidRPr="00711388" w:rsidRDefault="00872AFE" w:rsidP="00567869">
            <w:pPr>
              <w:pStyle w:val="NormalLeft"/>
              <w:rPr>
                <w:lang w:val="en-GB"/>
              </w:rPr>
            </w:pPr>
            <w:r w:rsidRPr="00711388">
              <w:rPr>
                <w:lang w:val="en-GB"/>
              </w:rPr>
              <w:lastRenderedPageBreak/>
              <w:t>R0430</w:t>
            </w:r>
            <w:r w:rsidR="00711388" w:rsidRPr="00711388">
              <w:rPr>
                <w:lang w:val="en-GB"/>
              </w:rPr>
              <w:t>-</w:t>
            </w:r>
            <w:r w:rsidRPr="00711388">
              <w:rPr>
                <w:lang w:val="en-GB"/>
              </w:rPr>
              <w:t>R0440/C0070</w:t>
            </w:r>
          </w:p>
        </w:tc>
        <w:tc>
          <w:tcPr>
            <w:tcW w:w="2844" w:type="dxa"/>
            <w:tcBorders>
              <w:top w:val="single" w:sz="2" w:space="0" w:color="auto"/>
              <w:left w:val="single" w:sz="2" w:space="0" w:color="auto"/>
              <w:bottom w:val="single" w:sz="2" w:space="0" w:color="auto"/>
              <w:right w:val="single" w:sz="2" w:space="0" w:color="auto"/>
            </w:tcBorders>
          </w:tcPr>
          <w:p w14:paraId="56F2231D" w14:textId="6E2BCF1A"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 absorbing capacity of technical provisions)</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credit derivatives </w:t>
            </w:r>
            <w:r w:rsidR="00845F43" w:rsidRPr="00711388">
              <w:rPr>
                <w:lang w:val="en-GB"/>
              </w:rPr>
              <w:t>-</w:t>
            </w:r>
            <w:r w:rsidRPr="00711388">
              <w:rPr>
                <w:lang w:val="en-GB"/>
              </w:rPr>
              <w:t xml:space="preserve">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2239ED33" w14:textId="77777777" w:rsidR="00872AFE" w:rsidRPr="00711388" w:rsidRDefault="00872AFE" w:rsidP="00567869">
            <w:pPr>
              <w:pStyle w:val="NormalLeft"/>
              <w:rPr>
                <w:lang w:val="en-GB"/>
              </w:rPr>
            </w:pPr>
            <w:r w:rsidRPr="00711388">
              <w:rPr>
                <w:lang w:val="en-GB"/>
              </w:rPr>
              <w:t>This is the absolute value of the liabilities sensitive to the downward/upward shock for spread risk on credit derivatives, after the shock but before the loss absorbing capacity of technical provisions.</w:t>
            </w:r>
          </w:p>
          <w:p w14:paraId="234D72F4"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43618463" w14:textId="77777777" w:rsidTr="00567869">
        <w:tc>
          <w:tcPr>
            <w:tcW w:w="2203" w:type="dxa"/>
            <w:tcBorders>
              <w:top w:val="single" w:sz="2" w:space="0" w:color="auto"/>
              <w:left w:val="single" w:sz="2" w:space="0" w:color="auto"/>
              <w:bottom w:val="single" w:sz="2" w:space="0" w:color="auto"/>
              <w:right w:val="single" w:sz="2" w:space="0" w:color="auto"/>
            </w:tcBorders>
          </w:tcPr>
          <w:p w14:paraId="41F5C4D1" w14:textId="36D67FA6" w:rsidR="00872AFE" w:rsidRPr="00711388" w:rsidRDefault="00872AFE" w:rsidP="00567869">
            <w:pPr>
              <w:pStyle w:val="NormalLeft"/>
              <w:rPr>
                <w:lang w:val="en-GB"/>
              </w:rPr>
            </w:pPr>
            <w:r w:rsidRPr="00711388">
              <w:rPr>
                <w:lang w:val="en-GB"/>
              </w:rPr>
              <w:t>R0430</w:t>
            </w:r>
            <w:r w:rsidR="00711388" w:rsidRPr="00711388">
              <w:rPr>
                <w:lang w:val="en-GB"/>
              </w:rPr>
              <w:t>-</w:t>
            </w:r>
            <w:r w:rsidRPr="00711388">
              <w:rPr>
                <w:lang w:val="en-GB"/>
              </w:rPr>
              <w:t>R0440/C0080</w:t>
            </w:r>
          </w:p>
        </w:tc>
        <w:tc>
          <w:tcPr>
            <w:tcW w:w="2844" w:type="dxa"/>
            <w:tcBorders>
              <w:top w:val="single" w:sz="2" w:space="0" w:color="auto"/>
              <w:left w:val="single" w:sz="2" w:space="0" w:color="auto"/>
              <w:bottom w:val="single" w:sz="2" w:space="0" w:color="auto"/>
              <w:right w:val="single" w:sz="2" w:space="0" w:color="auto"/>
            </w:tcBorders>
          </w:tcPr>
          <w:p w14:paraId="0C8C5DF8" w14:textId="583E90EE"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credit derivatives </w:t>
            </w:r>
            <w:r w:rsidR="00845F43" w:rsidRPr="00711388">
              <w:rPr>
                <w:lang w:val="en-GB"/>
              </w:rPr>
              <w:t>-</w:t>
            </w:r>
            <w:r w:rsidRPr="00711388">
              <w:rPr>
                <w:lang w:val="en-GB"/>
              </w:rPr>
              <w:t xml:space="preserve"> downward/upward shock on credit derivatives</w:t>
            </w:r>
          </w:p>
        </w:tc>
        <w:tc>
          <w:tcPr>
            <w:tcW w:w="4129" w:type="dxa"/>
            <w:tcBorders>
              <w:top w:val="single" w:sz="2" w:space="0" w:color="auto"/>
              <w:left w:val="single" w:sz="2" w:space="0" w:color="auto"/>
              <w:bottom w:val="single" w:sz="2" w:space="0" w:color="auto"/>
              <w:right w:val="single" w:sz="2" w:space="0" w:color="auto"/>
            </w:tcBorders>
          </w:tcPr>
          <w:p w14:paraId="7FFDB6FA" w14:textId="77777777" w:rsidR="00872AFE" w:rsidRPr="00711388" w:rsidRDefault="00872AFE" w:rsidP="00567869">
            <w:pPr>
              <w:pStyle w:val="NormalLeft"/>
              <w:rPr>
                <w:lang w:val="en-GB"/>
              </w:rPr>
            </w:pPr>
            <w:r w:rsidRPr="00711388">
              <w:rPr>
                <w:lang w:val="en-GB"/>
              </w:rPr>
              <w:t>This is the gross capital charge for the downward/upward shock for spread risk on credit derivatives, i.e. before the loss absorbing capacity of technical provisions.</w:t>
            </w:r>
          </w:p>
        </w:tc>
      </w:tr>
      <w:tr w:rsidR="00872AFE" w:rsidRPr="00711388" w14:paraId="762D0591" w14:textId="77777777" w:rsidTr="00567869">
        <w:tc>
          <w:tcPr>
            <w:tcW w:w="2203" w:type="dxa"/>
            <w:tcBorders>
              <w:top w:val="single" w:sz="2" w:space="0" w:color="auto"/>
              <w:left w:val="single" w:sz="2" w:space="0" w:color="auto"/>
              <w:bottom w:val="single" w:sz="2" w:space="0" w:color="auto"/>
              <w:right w:val="single" w:sz="2" w:space="0" w:color="auto"/>
            </w:tcBorders>
          </w:tcPr>
          <w:p w14:paraId="0F20B5A4" w14:textId="77777777" w:rsidR="00872AFE" w:rsidRPr="00711388" w:rsidRDefault="00872AFE" w:rsidP="00567869">
            <w:pPr>
              <w:pStyle w:val="NormalLeft"/>
              <w:rPr>
                <w:lang w:val="en-GB"/>
              </w:rPr>
            </w:pPr>
            <w:r w:rsidRPr="00711388">
              <w:rPr>
                <w:lang w:val="en-GB"/>
              </w:rPr>
              <w:t>R0450/C0020</w:t>
            </w:r>
          </w:p>
        </w:tc>
        <w:tc>
          <w:tcPr>
            <w:tcW w:w="2844" w:type="dxa"/>
            <w:tcBorders>
              <w:top w:val="single" w:sz="2" w:space="0" w:color="auto"/>
              <w:left w:val="single" w:sz="2" w:space="0" w:color="auto"/>
              <w:bottom w:val="single" w:sz="2" w:space="0" w:color="auto"/>
              <w:right w:val="single" w:sz="2" w:space="0" w:color="auto"/>
            </w:tcBorders>
          </w:tcPr>
          <w:p w14:paraId="74E508BA" w14:textId="38CB700A"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w:t>
            </w:r>
          </w:p>
        </w:tc>
        <w:tc>
          <w:tcPr>
            <w:tcW w:w="4129" w:type="dxa"/>
            <w:tcBorders>
              <w:top w:val="single" w:sz="2" w:space="0" w:color="auto"/>
              <w:left w:val="single" w:sz="2" w:space="0" w:color="auto"/>
              <w:bottom w:val="single" w:sz="2" w:space="0" w:color="auto"/>
              <w:right w:val="single" w:sz="2" w:space="0" w:color="auto"/>
            </w:tcBorders>
          </w:tcPr>
          <w:p w14:paraId="118CB199" w14:textId="77777777" w:rsidR="00872AFE" w:rsidRPr="00711388" w:rsidRDefault="00872AFE" w:rsidP="00567869">
            <w:pPr>
              <w:pStyle w:val="NormalLeft"/>
              <w:rPr>
                <w:lang w:val="en-GB"/>
              </w:rPr>
            </w:pPr>
            <w:r w:rsidRPr="00711388">
              <w:rPr>
                <w:lang w:val="en-GB"/>
              </w:rPr>
              <w:t>This is the absolute value of the assets sensitive to the spread risk on securitisation positions.</w:t>
            </w:r>
          </w:p>
          <w:p w14:paraId="5D85EEF5"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0963C9C5" w14:textId="77777777" w:rsidTr="00567869">
        <w:tc>
          <w:tcPr>
            <w:tcW w:w="2203" w:type="dxa"/>
            <w:tcBorders>
              <w:top w:val="single" w:sz="2" w:space="0" w:color="auto"/>
              <w:left w:val="single" w:sz="2" w:space="0" w:color="auto"/>
              <w:bottom w:val="single" w:sz="2" w:space="0" w:color="auto"/>
              <w:right w:val="single" w:sz="2" w:space="0" w:color="auto"/>
            </w:tcBorders>
          </w:tcPr>
          <w:p w14:paraId="383B8057" w14:textId="77777777" w:rsidR="00872AFE" w:rsidRPr="00711388" w:rsidRDefault="00872AFE" w:rsidP="00567869">
            <w:pPr>
              <w:pStyle w:val="NormalLeft"/>
              <w:rPr>
                <w:lang w:val="en-GB"/>
              </w:rPr>
            </w:pPr>
            <w:r w:rsidRPr="00711388">
              <w:rPr>
                <w:lang w:val="en-GB"/>
              </w:rPr>
              <w:t>R0450/C0030</w:t>
            </w:r>
          </w:p>
        </w:tc>
        <w:tc>
          <w:tcPr>
            <w:tcW w:w="2844" w:type="dxa"/>
            <w:tcBorders>
              <w:top w:val="single" w:sz="2" w:space="0" w:color="auto"/>
              <w:left w:val="single" w:sz="2" w:space="0" w:color="auto"/>
              <w:bottom w:val="single" w:sz="2" w:space="0" w:color="auto"/>
              <w:right w:val="single" w:sz="2" w:space="0" w:color="auto"/>
            </w:tcBorders>
          </w:tcPr>
          <w:p w14:paraId="5DB75C66" w14:textId="7C558502"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w:t>
            </w:r>
          </w:p>
        </w:tc>
        <w:tc>
          <w:tcPr>
            <w:tcW w:w="4129" w:type="dxa"/>
            <w:tcBorders>
              <w:top w:val="single" w:sz="2" w:space="0" w:color="auto"/>
              <w:left w:val="single" w:sz="2" w:space="0" w:color="auto"/>
              <w:bottom w:val="single" w:sz="2" w:space="0" w:color="auto"/>
              <w:right w:val="single" w:sz="2" w:space="0" w:color="auto"/>
            </w:tcBorders>
          </w:tcPr>
          <w:p w14:paraId="5E60AA3E" w14:textId="77777777" w:rsidR="00872AFE" w:rsidRPr="00711388" w:rsidRDefault="00872AFE" w:rsidP="00567869">
            <w:pPr>
              <w:pStyle w:val="NormalLeft"/>
              <w:rPr>
                <w:lang w:val="en-GB"/>
              </w:rPr>
            </w:pPr>
            <w:r w:rsidRPr="00711388">
              <w:rPr>
                <w:lang w:val="en-GB"/>
              </w:rPr>
              <w:t>This is the absolute value of the liabilities sensitive to the spread risk on securitisation positions.</w:t>
            </w:r>
          </w:p>
          <w:p w14:paraId="3D6FE9A9"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08CE1E21" w14:textId="77777777" w:rsidTr="00567869">
        <w:tc>
          <w:tcPr>
            <w:tcW w:w="2203" w:type="dxa"/>
            <w:tcBorders>
              <w:top w:val="single" w:sz="2" w:space="0" w:color="auto"/>
              <w:left w:val="single" w:sz="2" w:space="0" w:color="auto"/>
              <w:bottom w:val="single" w:sz="2" w:space="0" w:color="auto"/>
              <w:right w:val="single" w:sz="2" w:space="0" w:color="auto"/>
            </w:tcBorders>
          </w:tcPr>
          <w:p w14:paraId="54404815" w14:textId="77777777" w:rsidR="00872AFE" w:rsidRPr="00711388" w:rsidRDefault="00872AFE" w:rsidP="00567869">
            <w:pPr>
              <w:pStyle w:val="NormalLeft"/>
              <w:rPr>
                <w:lang w:val="en-GB"/>
              </w:rPr>
            </w:pPr>
            <w:r w:rsidRPr="00711388">
              <w:rPr>
                <w:lang w:val="en-GB"/>
              </w:rPr>
              <w:t>R0450/C0040</w:t>
            </w:r>
          </w:p>
        </w:tc>
        <w:tc>
          <w:tcPr>
            <w:tcW w:w="2844" w:type="dxa"/>
            <w:tcBorders>
              <w:top w:val="single" w:sz="2" w:space="0" w:color="auto"/>
              <w:left w:val="single" w:sz="2" w:space="0" w:color="auto"/>
              <w:bottom w:val="single" w:sz="2" w:space="0" w:color="auto"/>
              <w:right w:val="single" w:sz="2" w:space="0" w:color="auto"/>
            </w:tcBorders>
          </w:tcPr>
          <w:p w14:paraId="411A2C57" w14:textId="1D59576A"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w:t>
            </w:r>
          </w:p>
        </w:tc>
        <w:tc>
          <w:tcPr>
            <w:tcW w:w="4129" w:type="dxa"/>
            <w:tcBorders>
              <w:top w:val="single" w:sz="2" w:space="0" w:color="auto"/>
              <w:left w:val="single" w:sz="2" w:space="0" w:color="auto"/>
              <w:bottom w:val="single" w:sz="2" w:space="0" w:color="auto"/>
              <w:right w:val="single" w:sz="2" w:space="0" w:color="auto"/>
            </w:tcBorders>
          </w:tcPr>
          <w:p w14:paraId="2423CFDD" w14:textId="77777777" w:rsidR="00872AFE" w:rsidRPr="00711388" w:rsidRDefault="00872AFE" w:rsidP="00567869">
            <w:pPr>
              <w:pStyle w:val="NormalLeft"/>
              <w:rPr>
                <w:lang w:val="en-GB"/>
              </w:rPr>
            </w:pPr>
            <w:r w:rsidRPr="00711388">
              <w:rPr>
                <w:lang w:val="en-GB"/>
              </w:rPr>
              <w:t>This is the absolute value of the assets sensitive to the spread risk on securitisation positions, after the shock.</w:t>
            </w:r>
          </w:p>
          <w:p w14:paraId="0CEA04FD"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61192FC0" w14:textId="77777777" w:rsidTr="00567869">
        <w:tc>
          <w:tcPr>
            <w:tcW w:w="2203" w:type="dxa"/>
            <w:tcBorders>
              <w:top w:val="single" w:sz="2" w:space="0" w:color="auto"/>
              <w:left w:val="single" w:sz="2" w:space="0" w:color="auto"/>
              <w:bottom w:val="single" w:sz="2" w:space="0" w:color="auto"/>
              <w:right w:val="single" w:sz="2" w:space="0" w:color="auto"/>
            </w:tcBorders>
          </w:tcPr>
          <w:p w14:paraId="66667EA6" w14:textId="77777777" w:rsidR="00872AFE" w:rsidRPr="00711388" w:rsidRDefault="00872AFE" w:rsidP="00567869">
            <w:pPr>
              <w:pStyle w:val="NormalLeft"/>
              <w:rPr>
                <w:lang w:val="en-GB"/>
              </w:rPr>
            </w:pPr>
            <w:r w:rsidRPr="00711388">
              <w:rPr>
                <w:lang w:val="en-GB"/>
              </w:rPr>
              <w:t>R0450/C0050</w:t>
            </w:r>
          </w:p>
        </w:tc>
        <w:tc>
          <w:tcPr>
            <w:tcW w:w="2844" w:type="dxa"/>
            <w:tcBorders>
              <w:top w:val="single" w:sz="2" w:space="0" w:color="auto"/>
              <w:left w:val="single" w:sz="2" w:space="0" w:color="auto"/>
              <w:bottom w:val="single" w:sz="2" w:space="0" w:color="auto"/>
              <w:right w:val="single" w:sz="2" w:space="0" w:color="auto"/>
            </w:tcBorders>
          </w:tcPr>
          <w:p w14:paraId="05159C05" w14:textId="41E0518C"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w:t>
            </w:r>
            <w:del w:id="6649" w:author="Author">
              <w:r w:rsidRPr="00711388" w:rsidDel="000B5DD2">
                <w:rPr>
                  <w:lang w:val="en-GB"/>
                </w:rPr>
                <w:delText xml:space="preserve"> </w:delText>
              </w:r>
            </w:del>
            <w:r w:rsidRPr="00711388">
              <w:rPr>
                <w:lang w:val="en-GB"/>
              </w:rPr>
              <w:t>)</w:t>
            </w:r>
          </w:p>
        </w:tc>
        <w:tc>
          <w:tcPr>
            <w:tcW w:w="4129" w:type="dxa"/>
            <w:tcBorders>
              <w:top w:val="single" w:sz="2" w:space="0" w:color="auto"/>
              <w:left w:val="single" w:sz="2" w:space="0" w:color="auto"/>
              <w:bottom w:val="single" w:sz="2" w:space="0" w:color="auto"/>
              <w:right w:val="single" w:sz="2" w:space="0" w:color="auto"/>
            </w:tcBorders>
          </w:tcPr>
          <w:p w14:paraId="290F2D01" w14:textId="77777777" w:rsidR="00872AFE" w:rsidRPr="00711388" w:rsidRDefault="00872AFE" w:rsidP="00567869">
            <w:pPr>
              <w:pStyle w:val="NormalLeft"/>
              <w:rPr>
                <w:lang w:val="en-GB"/>
              </w:rPr>
            </w:pPr>
            <w:r w:rsidRPr="00711388">
              <w:rPr>
                <w:lang w:val="en-GB"/>
              </w:rPr>
              <w:t>This is the absolute value of the liabilities sensitive to the spread risk on securitisation positions, after the shock and after the loss absorbing capacity of technical provisions.</w:t>
            </w:r>
          </w:p>
          <w:p w14:paraId="463E5A40"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798662D5" w14:textId="77777777" w:rsidTr="00567869">
        <w:tc>
          <w:tcPr>
            <w:tcW w:w="2203" w:type="dxa"/>
            <w:tcBorders>
              <w:top w:val="single" w:sz="2" w:space="0" w:color="auto"/>
              <w:left w:val="single" w:sz="2" w:space="0" w:color="auto"/>
              <w:bottom w:val="single" w:sz="2" w:space="0" w:color="auto"/>
              <w:right w:val="single" w:sz="2" w:space="0" w:color="auto"/>
            </w:tcBorders>
          </w:tcPr>
          <w:p w14:paraId="1E49C52C" w14:textId="77777777" w:rsidR="00872AFE" w:rsidRPr="00711388" w:rsidRDefault="00872AFE" w:rsidP="00567869">
            <w:pPr>
              <w:pStyle w:val="NormalLeft"/>
              <w:rPr>
                <w:lang w:val="en-GB"/>
              </w:rPr>
            </w:pPr>
            <w:r w:rsidRPr="00711388">
              <w:rPr>
                <w:lang w:val="en-GB"/>
              </w:rPr>
              <w:t>R0450/C0060</w:t>
            </w:r>
          </w:p>
        </w:tc>
        <w:tc>
          <w:tcPr>
            <w:tcW w:w="2844" w:type="dxa"/>
            <w:tcBorders>
              <w:top w:val="single" w:sz="2" w:space="0" w:color="auto"/>
              <w:left w:val="single" w:sz="2" w:space="0" w:color="auto"/>
              <w:bottom w:val="single" w:sz="2" w:space="0" w:color="auto"/>
              <w:right w:val="single" w:sz="2" w:space="0" w:color="auto"/>
            </w:tcBorders>
          </w:tcPr>
          <w:p w14:paraId="0F1DFC75" w14:textId="2B72002B"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w:t>
            </w:r>
            <w:r w:rsidRPr="00711388">
              <w:rPr>
                <w:lang w:val="en-GB"/>
              </w:rPr>
              <w:lastRenderedPageBreak/>
              <w:t xml:space="preserve">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w:t>
            </w:r>
          </w:p>
        </w:tc>
        <w:tc>
          <w:tcPr>
            <w:tcW w:w="4129" w:type="dxa"/>
            <w:tcBorders>
              <w:top w:val="single" w:sz="2" w:space="0" w:color="auto"/>
              <w:left w:val="single" w:sz="2" w:space="0" w:color="auto"/>
              <w:bottom w:val="single" w:sz="2" w:space="0" w:color="auto"/>
              <w:right w:val="single" w:sz="2" w:space="0" w:color="auto"/>
            </w:tcBorders>
          </w:tcPr>
          <w:p w14:paraId="0C6AD552" w14:textId="77777777" w:rsidR="00872AFE" w:rsidRPr="00711388" w:rsidRDefault="00872AFE" w:rsidP="00567869">
            <w:pPr>
              <w:pStyle w:val="NormalLeft"/>
              <w:rPr>
                <w:lang w:val="en-GB"/>
              </w:rPr>
            </w:pPr>
            <w:r w:rsidRPr="00711388">
              <w:rPr>
                <w:lang w:val="en-GB"/>
              </w:rPr>
              <w:lastRenderedPageBreak/>
              <w:t xml:space="preserve">This is the net capital charge for spread risk on securitisation positions, after </w:t>
            </w:r>
            <w:r w:rsidRPr="00711388">
              <w:rPr>
                <w:lang w:val="en-GB"/>
              </w:rPr>
              <w:lastRenderedPageBreak/>
              <w:t>adjustment for the loss absorbing capacity of technical provisions.</w:t>
            </w:r>
          </w:p>
        </w:tc>
      </w:tr>
      <w:tr w:rsidR="00872AFE" w:rsidRPr="00711388" w14:paraId="25DD6B75" w14:textId="77777777" w:rsidTr="00567869">
        <w:tc>
          <w:tcPr>
            <w:tcW w:w="2203" w:type="dxa"/>
            <w:tcBorders>
              <w:top w:val="single" w:sz="2" w:space="0" w:color="auto"/>
              <w:left w:val="single" w:sz="2" w:space="0" w:color="auto"/>
              <w:bottom w:val="single" w:sz="2" w:space="0" w:color="auto"/>
              <w:right w:val="single" w:sz="2" w:space="0" w:color="auto"/>
            </w:tcBorders>
          </w:tcPr>
          <w:p w14:paraId="338A807D" w14:textId="77777777" w:rsidR="00872AFE" w:rsidRPr="00711388" w:rsidRDefault="00872AFE" w:rsidP="00567869">
            <w:pPr>
              <w:pStyle w:val="NormalLeft"/>
              <w:rPr>
                <w:lang w:val="en-GB"/>
              </w:rPr>
            </w:pPr>
            <w:r w:rsidRPr="00711388">
              <w:rPr>
                <w:lang w:val="en-GB"/>
              </w:rPr>
              <w:lastRenderedPageBreak/>
              <w:t>R0450/C0070</w:t>
            </w:r>
          </w:p>
        </w:tc>
        <w:tc>
          <w:tcPr>
            <w:tcW w:w="2844" w:type="dxa"/>
            <w:tcBorders>
              <w:top w:val="single" w:sz="2" w:space="0" w:color="auto"/>
              <w:left w:val="single" w:sz="2" w:space="0" w:color="auto"/>
              <w:bottom w:val="single" w:sz="2" w:space="0" w:color="auto"/>
              <w:right w:val="single" w:sz="2" w:space="0" w:color="auto"/>
            </w:tcBorders>
          </w:tcPr>
          <w:p w14:paraId="636FFFAB" w14:textId="3A1462B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 absorbing capacity of technical provisions)</w:t>
            </w:r>
            <w:r w:rsidR="00711388"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w:t>
            </w:r>
          </w:p>
        </w:tc>
        <w:tc>
          <w:tcPr>
            <w:tcW w:w="4129" w:type="dxa"/>
            <w:tcBorders>
              <w:top w:val="single" w:sz="2" w:space="0" w:color="auto"/>
              <w:left w:val="single" w:sz="2" w:space="0" w:color="auto"/>
              <w:bottom w:val="single" w:sz="2" w:space="0" w:color="auto"/>
              <w:right w:val="single" w:sz="2" w:space="0" w:color="auto"/>
            </w:tcBorders>
          </w:tcPr>
          <w:p w14:paraId="5AB02F2B" w14:textId="77777777" w:rsidR="00872AFE" w:rsidRPr="00711388" w:rsidRDefault="00872AFE" w:rsidP="00567869">
            <w:pPr>
              <w:pStyle w:val="NormalLeft"/>
              <w:rPr>
                <w:lang w:val="en-GB"/>
              </w:rPr>
            </w:pPr>
            <w:r w:rsidRPr="00711388">
              <w:rPr>
                <w:lang w:val="en-GB"/>
              </w:rPr>
              <w:t>This is the absolute value of the liabilities sensitive to the spread risk on securitisation positions, after the shock but before the loss absorbing capacity of technical provisions.</w:t>
            </w:r>
          </w:p>
          <w:p w14:paraId="340E5B9D"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070E21E1" w14:textId="77777777" w:rsidTr="00567869">
        <w:tc>
          <w:tcPr>
            <w:tcW w:w="2203" w:type="dxa"/>
            <w:tcBorders>
              <w:top w:val="single" w:sz="2" w:space="0" w:color="auto"/>
              <w:left w:val="single" w:sz="2" w:space="0" w:color="auto"/>
              <w:bottom w:val="single" w:sz="2" w:space="0" w:color="auto"/>
              <w:right w:val="single" w:sz="2" w:space="0" w:color="auto"/>
            </w:tcBorders>
          </w:tcPr>
          <w:p w14:paraId="3A701DAD" w14:textId="77777777" w:rsidR="00872AFE" w:rsidRPr="00711388" w:rsidRDefault="00872AFE" w:rsidP="00567869">
            <w:pPr>
              <w:pStyle w:val="NormalLeft"/>
              <w:rPr>
                <w:lang w:val="en-GB"/>
              </w:rPr>
            </w:pPr>
            <w:r w:rsidRPr="00711388">
              <w:rPr>
                <w:lang w:val="en-GB"/>
              </w:rPr>
              <w:t>R0450/C0080</w:t>
            </w:r>
          </w:p>
        </w:tc>
        <w:tc>
          <w:tcPr>
            <w:tcW w:w="2844" w:type="dxa"/>
            <w:tcBorders>
              <w:top w:val="single" w:sz="2" w:space="0" w:color="auto"/>
              <w:left w:val="single" w:sz="2" w:space="0" w:color="auto"/>
              <w:bottom w:val="single" w:sz="2" w:space="0" w:color="auto"/>
              <w:right w:val="single" w:sz="2" w:space="0" w:color="auto"/>
            </w:tcBorders>
          </w:tcPr>
          <w:p w14:paraId="7A2F5C32" w14:textId="1BC0D1CA"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w:t>
            </w:r>
          </w:p>
        </w:tc>
        <w:tc>
          <w:tcPr>
            <w:tcW w:w="4129" w:type="dxa"/>
            <w:tcBorders>
              <w:top w:val="single" w:sz="2" w:space="0" w:color="auto"/>
              <w:left w:val="single" w:sz="2" w:space="0" w:color="auto"/>
              <w:bottom w:val="single" w:sz="2" w:space="0" w:color="auto"/>
              <w:right w:val="single" w:sz="2" w:space="0" w:color="auto"/>
            </w:tcBorders>
          </w:tcPr>
          <w:p w14:paraId="05F0EF04" w14:textId="77777777" w:rsidR="00872AFE" w:rsidRPr="00711388" w:rsidRDefault="00872AFE" w:rsidP="00567869">
            <w:pPr>
              <w:pStyle w:val="NormalLeft"/>
              <w:rPr>
                <w:lang w:val="en-GB"/>
              </w:rPr>
            </w:pPr>
            <w:r w:rsidRPr="00711388">
              <w:rPr>
                <w:lang w:val="en-GB"/>
              </w:rPr>
              <w:t>This is the gross capital charge for spread risk on securitisation positions, i.e. before the loss absorbing capacity of technical provisions.</w:t>
            </w:r>
          </w:p>
        </w:tc>
      </w:tr>
      <w:tr w:rsidR="00872AFE" w:rsidRPr="00711388" w14:paraId="410ED7A6" w14:textId="77777777" w:rsidTr="00567869">
        <w:tc>
          <w:tcPr>
            <w:tcW w:w="2203" w:type="dxa"/>
            <w:tcBorders>
              <w:top w:val="single" w:sz="2" w:space="0" w:color="auto"/>
              <w:left w:val="single" w:sz="2" w:space="0" w:color="auto"/>
              <w:bottom w:val="single" w:sz="2" w:space="0" w:color="auto"/>
              <w:right w:val="single" w:sz="2" w:space="0" w:color="auto"/>
            </w:tcBorders>
          </w:tcPr>
          <w:p w14:paraId="44367BC5" w14:textId="29149CF6" w:rsidR="00872AFE" w:rsidRPr="00711388" w:rsidRDefault="00872AFE" w:rsidP="00567869">
            <w:pPr>
              <w:pStyle w:val="NormalLeft"/>
              <w:rPr>
                <w:lang w:val="en-GB"/>
              </w:rPr>
            </w:pPr>
            <w:r w:rsidRPr="00711388">
              <w:rPr>
                <w:lang w:val="en-GB"/>
              </w:rPr>
              <w:t>R0461/C0020</w:t>
            </w:r>
            <w:del w:id="6650" w:author="Author">
              <w:r w:rsidRPr="00711388" w:rsidDel="003323F0">
                <w:rPr>
                  <w:lang w:val="en-GB"/>
                </w:rPr>
                <w:delText xml:space="preserve">  </w:delText>
              </w:r>
            </w:del>
            <w:ins w:id="6651"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793715E5" w14:textId="16D648AF"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senior STS securitisation</w:t>
            </w:r>
            <w:del w:id="6652" w:author="Author">
              <w:r w:rsidRPr="00711388" w:rsidDel="003323F0">
                <w:rPr>
                  <w:lang w:val="en-GB"/>
                </w:rPr>
                <w:delText xml:space="preserve">  </w:delText>
              </w:r>
            </w:del>
            <w:ins w:id="6653"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14FF085" w14:textId="77777777" w:rsidR="00872AFE" w:rsidRPr="00711388" w:rsidRDefault="00872AFE" w:rsidP="00567869">
            <w:pPr>
              <w:pStyle w:val="NormalLeft"/>
              <w:rPr>
                <w:lang w:val="en-GB"/>
              </w:rPr>
            </w:pPr>
            <w:r w:rsidRPr="00711388">
              <w:rPr>
                <w:lang w:val="en-GB"/>
              </w:rPr>
              <w:t>This is the absolute value of the assets sensitive to the spread risk on senior STS securitisation positions.</w:t>
            </w:r>
          </w:p>
          <w:p w14:paraId="02CB01C0" w14:textId="35AF27B5" w:rsidR="00872AFE" w:rsidRPr="00711388" w:rsidRDefault="00872AFE" w:rsidP="00567869">
            <w:pPr>
              <w:pStyle w:val="NormalLeft"/>
              <w:rPr>
                <w:lang w:val="en-GB"/>
              </w:rPr>
            </w:pPr>
            <w:r w:rsidRPr="00711388">
              <w:rPr>
                <w:lang w:val="en-GB"/>
              </w:rPr>
              <w:t>Recoverables from reinsurance and SPVs shall not be included in this cell.</w:t>
            </w:r>
            <w:del w:id="6654" w:author="Author">
              <w:r w:rsidRPr="00711388" w:rsidDel="003323F0">
                <w:rPr>
                  <w:lang w:val="en-GB"/>
                </w:rPr>
                <w:delText xml:space="preserve">  </w:delText>
              </w:r>
            </w:del>
            <w:ins w:id="6655" w:author="Author">
              <w:r w:rsidR="003323F0">
                <w:rPr>
                  <w:lang w:val="en-GB"/>
                </w:rPr>
                <w:t xml:space="preserve"> </w:t>
              </w:r>
            </w:ins>
          </w:p>
        </w:tc>
      </w:tr>
      <w:tr w:rsidR="00872AFE" w:rsidRPr="00711388" w14:paraId="312FED54" w14:textId="77777777" w:rsidTr="00567869">
        <w:tc>
          <w:tcPr>
            <w:tcW w:w="2203" w:type="dxa"/>
            <w:tcBorders>
              <w:top w:val="single" w:sz="2" w:space="0" w:color="auto"/>
              <w:left w:val="single" w:sz="2" w:space="0" w:color="auto"/>
              <w:bottom w:val="single" w:sz="2" w:space="0" w:color="auto"/>
              <w:right w:val="single" w:sz="2" w:space="0" w:color="auto"/>
            </w:tcBorders>
          </w:tcPr>
          <w:p w14:paraId="7173DE49" w14:textId="1B932532" w:rsidR="00872AFE" w:rsidRPr="00711388" w:rsidRDefault="00872AFE" w:rsidP="00567869">
            <w:pPr>
              <w:pStyle w:val="NormalLeft"/>
              <w:rPr>
                <w:lang w:val="en-GB"/>
              </w:rPr>
            </w:pPr>
            <w:r w:rsidRPr="00711388">
              <w:rPr>
                <w:lang w:val="en-GB"/>
              </w:rPr>
              <w:t>R0461/C0030</w:t>
            </w:r>
            <w:del w:id="6656" w:author="Author">
              <w:r w:rsidRPr="00711388" w:rsidDel="003323F0">
                <w:rPr>
                  <w:lang w:val="en-GB"/>
                </w:rPr>
                <w:delText xml:space="preserve">  </w:delText>
              </w:r>
            </w:del>
            <w:ins w:id="665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5238558" w14:textId="7706ABDA"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senior STS securitisation</w:t>
            </w:r>
            <w:del w:id="6658" w:author="Author">
              <w:r w:rsidRPr="00711388" w:rsidDel="003323F0">
                <w:rPr>
                  <w:lang w:val="en-GB"/>
                </w:rPr>
                <w:delText xml:space="preserve">  </w:delText>
              </w:r>
            </w:del>
            <w:ins w:id="665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EBF26F5" w14:textId="77777777" w:rsidR="00872AFE" w:rsidRPr="00711388" w:rsidRDefault="00872AFE" w:rsidP="00567869">
            <w:pPr>
              <w:pStyle w:val="NormalLeft"/>
              <w:rPr>
                <w:lang w:val="en-GB"/>
              </w:rPr>
            </w:pPr>
            <w:r w:rsidRPr="00711388">
              <w:rPr>
                <w:lang w:val="en-GB"/>
              </w:rPr>
              <w:t>This is the absolute value of the liabilities sensitive to the spread risk on senior STS securitisation positions.</w:t>
            </w:r>
          </w:p>
          <w:p w14:paraId="4646625D" w14:textId="77777777" w:rsidR="00872AFE" w:rsidRPr="00711388" w:rsidRDefault="00872AFE" w:rsidP="00567869">
            <w:pPr>
              <w:pStyle w:val="NormalLeft"/>
              <w:rPr>
                <w:lang w:val="en-GB"/>
              </w:rPr>
            </w:pPr>
            <w:r w:rsidRPr="00711388">
              <w:rPr>
                <w:lang w:val="en-GB"/>
              </w:rPr>
              <w:t>This value shall only be reported where the split between R0461 to R0483 could be derived from the method used for the calculation. Where the split is not possible only R0450 shall be filled in.</w:t>
            </w:r>
          </w:p>
          <w:p w14:paraId="15387011" w14:textId="77777777" w:rsidR="00872AFE" w:rsidRPr="00711388" w:rsidRDefault="00872AFE" w:rsidP="00567869">
            <w:pPr>
              <w:pStyle w:val="NormalLeft"/>
              <w:rPr>
                <w:lang w:val="en-GB"/>
              </w:rPr>
            </w:pPr>
            <w:r w:rsidRPr="00711388">
              <w:rPr>
                <w:lang w:val="en-GB"/>
              </w:rPr>
              <w:t xml:space="preserve">The amount of TP shall be net of reinsurance and SPV recoverables. </w:t>
            </w:r>
          </w:p>
        </w:tc>
      </w:tr>
      <w:tr w:rsidR="00872AFE" w:rsidRPr="00711388" w14:paraId="20DB5C83" w14:textId="77777777" w:rsidTr="00567869">
        <w:tc>
          <w:tcPr>
            <w:tcW w:w="2203" w:type="dxa"/>
            <w:tcBorders>
              <w:top w:val="single" w:sz="2" w:space="0" w:color="auto"/>
              <w:left w:val="single" w:sz="2" w:space="0" w:color="auto"/>
              <w:bottom w:val="single" w:sz="2" w:space="0" w:color="auto"/>
              <w:right w:val="single" w:sz="2" w:space="0" w:color="auto"/>
            </w:tcBorders>
          </w:tcPr>
          <w:p w14:paraId="16B08F5A" w14:textId="55FBCF58" w:rsidR="00872AFE" w:rsidRPr="00711388" w:rsidRDefault="00872AFE" w:rsidP="00567869">
            <w:pPr>
              <w:pStyle w:val="NormalLeft"/>
              <w:rPr>
                <w:lang w:val="en-GB"/>
              </w:rPr>
            </w:pPr>
            <w:r w:rsidRPr="00711388">
              <w:rPr>
                <w:lang w:val="en-GB"/>
              </w:rPr>
              <w:t>R0461/C0040</w:t>
            </w:r>
            <w:del w:id="6660" w:author="Author">
              <w:r w:rsidRPr="00711388" w:rsidDel="003323F0">
                <w:rPr>
                  <w:lang w:val="en-GB"/>
                </w:rPr>
                <w:delText xml:space="preserve">  </w:delText>
              </w:r>
            </w:del>
            <w:ins w:id="6661"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E782F63" w14:textId="384E3444"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senior STS securitisation</w:t>
            </w:r>
            <w:del w:id="6662" w:author="Author">
              <w:r w:rsidRPr="00711388" w:rsidDel="003323F0">
                <w:rPr>
                  <w:lang w:val="en-GB"/>
                </w:rPr>
                <w:delText xml:space="preserve">  </w:delText>
              </w:r>
            </w:del>
            <w:ins w:id="6663"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3BEAB94" w14:textId="77777777" w:rsidR="00872AFE" w:rsidRPr="00711388" w:rsidRDefault="00872AFE" w:rsidP="00567869">
            <w:pPr>
              <w:pStyle w:val="NormalLeft"/>
              <w:rPr>
                <w:lang w:val="en-GB"/>
              </w:rPr>
            </w:pPr>
            <w:r w:rsidRPr="00711388">
              <w:rPr>
                <w:lang w:val="en-GB"/>
              </w:rPr>
              <w:t>This is the absolute value of the assets sensitive to the spread risk on senior STS securitisation positions, after the shock.</w:t>
            </w:r>
          </w:p>
          <w:p w14:paraId="34C9129A" w14:textId="2B37F19E" w:rsidR="00872AFE" w:rsidRPr="00711388" w:rsidRDefault="00872AFE" w:rsidP="00567869">
            <w:pPr>
              <w:pStyle w:val="NormalLeft"/>
              <w:rPr>
                <w:lang w:val="en-GB"/>
              </w:rPr>
            </w:pPr>
            <w:r w:rsidRPr="00711388">
              <w:rPr>
                <w:lang w:val="en-GB"/>
              </w:rPr>
              <w:t>Recoverables from reinsurance and SPVs shall not be included in this cell.</w:t>
            </w:r>
            <w:del w:id="6664" w:author="Author">
              <w:r w:rsidRPr="00711388" w:rsidDel="003323F0">
                <w:rPr>
                  <w:lang w:val="en-GB"/>
                </w:rPr>
                <w:delText xml:space="preserve">  </w:delText>
              </w:r>
            </w:del>
            <w:ins w:id="6665" w:author="Author">
              <w:r w:rsidR="003323F0">
                <w:rPr>
                  <w:lang w:val="en-GB"/>
                </w:rPr>
                <w:t xml:space="preserve"> </w:t>
              </w:r>
            </w:ins>
          </w:p>
        </w:tc>
      </w:tr>
      <w:tr w:rsidR="00872AFE" w:rsidRPr="00711388" w14:paraId="1880D2A8" w14:textId="77777777" w:rsidTr="00567869">
        <w:tc>
          <w:tcPr>
            <w:tcW w:w="2203" w:type="dxa"/>
            <w:tcBorders>
              <w:top w:val="single" w:sz="2" w:space="0" w:color="auto"/>
              <w:left w:val="single" w:sz="2" w:space="0" w:color="auto"/>
              <w:bottom w:val="single" w:sz="2" w:space="0" w:color="auto"/>
              <w:right w:val="single" w:sz="2" w:space="0" w:color="auto"/>
            </w:tcBorders>
          </w:tcPr>
          <w:p w14:paraId="1A78DAC5" w14:textId="1C3CF6DE" w:rsidR="00872AFE" w:rsidRPr="00711388" w:rsidRDefault="00872AFE" w:rsidP="00567869">
            <w:pPr>
              <w:pStyle w:val="NormalLeft"/>
              <w:rPr>
                <w:lang w:val="en-GB"/>
              </w:rPr>
            </w:pPr>
            <w:r w:rsidRPr="00711388">
              <w:rPr>
                <w:lang w:val="en-GB"/>
              </w:rPr>
              <w:t>R0461/C0050</w:t>
            </w:r>
            <w:del w:id="6666" w:author="Author">
              <w:r w:rsidRPr="00711388" w:rsidDel="003323F0">
                <w:rPr>
                  <w:lang w:val="en-GB"/>
                </w:rPr>
                <w:delText xml:space="preserve">  </w:delText>
              </w:r>
            </w:del>
            <w:ins w:id="666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96D6E7E" w14:textId="69D76C87"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w:t>
            </w:r>
            <w:r w:rsidRPr="00711388">
              <w:rPr>
                <w:lang w:val="en-GB"/>
              </w:rPr>
              <w:lastRenderedPageBreak/>
              <w:t xml:space="preserve">positions </w:t>
            </w:r>
            <w:r w:rsidR="00711388" w:rsidRPr="00711388">
              <w:rPr>
                <w:lang w:val="en-GB"/>
              </w:rPr>
              <w:t>-</w:t>
            </w:r>
            <w:r w:rsidRPr="00711388">
              <w:rPr>
                <w:lang w:val="en-GB"/>
              </w:rPr>
              <w:t xml:space="preserve"> senior STS securitisation)</w:t>
            </w:r>
            <w:del w:id="6668" w:author="Author">
              <w:r w:rsidRPr="00711388" w:rsidDel="003323F0">
                <w:rPr>
                  <w:lang w:val="en-GB"/>
                </w:rPr>
                <w:delText xml:space="preserve">  </w:delText>
              </w:r>
            </w:del>
            <w:ins w:id="666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663490B8" w14:textId="77777777" w:rsidR="00872AFE" w:rsidRPr="00711388" w:rsidRDefault="00872AFE" w:rsidP="00567869">
            <w:pPr>
              <w:pStyle w:val="NormalLeft"/>
              <w:rPr>
                <w:lang w:val="en-GB"/>
              </w:rPr>
            </w:pPr>
            <w:r w:rsidRPr="00711388">
              <w:rPr>
                <w:lang w:val="en-GB"/>
              </w:rPr>
              <w:lastRenderedPageBreak/>
              <w:t>This is the absolute value of the liabilities sensitive to the spread risk on senior STS securitisation positions, after the shock and after the application of the adjustment for the loss-absorbing capacity of technical provisions.</w:t>
            </w:r>
          </w:p>
          <w:p w14:paraId="09A0BE7C" w14:textId="77777777" w:rsidR="00872AFE" w:rsidRPr="00711388" w:rsidRDefault="00872AFE" w:rsidP="00567869">
            <w:pPr>
              <w:pStyle w:val="NormalLeft"/>
              <w:rPr>
                <w:lang w:val="en-GB"/>
              </w:rPr>
            </w:pPr>
            <w:r w:rsidRPr="00711388">
              <w:rPr>
                <w:lang w:val="en-GB"/>
              </w:rPr>
              <w:lastRenderedPageBreak/>
              <w:t>This value shall only be reported where the split between R0461 to R0483 can be derived from the method used for the calculation. Where the split is not possible, only R0450 shall be filled in.</w:t>
            </w:r>
          </w:p>
          <w:p w14:paraId="76B85424" w14:textId="086B54A2" w:rsidR="00872AFE" w:rsidRPr="00711388" w:rsidRDefault="00872AFE" w:rsidP="00567869">
            <w:pPr>
              <w:pStyle w:val="NormalLeft"/>
              <w:rPr>
                <w:lang w:val="en-GB"/>
              </w:rPr>
            </w:pPr>
            <w:r w:rsidRPr="00711388">
              <w:rPr>
                <w:lang w:val="en-GB"/>
              </w:rPr>
              <w:t>The amount of TP shall be net of reinsurance and SPV recoverables.</w:t>
            </w:r>
            <w:del w:id="6670" w:author="Author">
              <w:r w:rsidRPr="00711388" w:rsidDel="003323F0">
                <w:rPr>
                  <w:lang w:val="en-GB"/>
                </w:rPr>
                <w:delText xml:space="preserve">  </w:delText>
              </w:r>
            </w:del>
            <w:ins w:id="6671" w:author="Author">
              <w:r w:rsidR="003323F0">
                <w:rPr>
                  <w:lang w:val="en-GB"/>
                </w:rPr>
                <w:t xml:space="preserve"> </w:t>
              </w:r>
            </w:ins>
          </w:p>
        </w:tc>
      </w:tr>
      <w:tr w:rsidR="00872AFE" w:rsidRPr="00711388" w14:paraId="2CF2B649" w14:textId="77777777" w:rsidTr="00567869">
        <w:tc>
          <w:tcPr>
            <w:tcW w:w="2203" w:type="dxa"/>
            <w:tcBorders>
              <w:top w:val="single" w:sz="2" w:space="0" w:color="auto"/>
              <w:left w:val="single" w:sz="2" w:space="0" w:color="auto"/>
              <w:bottom w:val="single" w:sz="2" w:space="0" w:color="auto"/>
              <w:right w:val="single" w:sz="2" w:space="0" w:color="auto"/>
            </w:tcBorders>
          </w:tcPr>
          <w:p w14:paraId="211E27F6" w14:textId="189A794F" w:rsidR="00872AFE" w:rsidRPr="00711388" w:rsidRDefault="00872AFE" w:rsidP="00567869">
            <w:pPr>
              <w:pStyle w:val="NormalLeft"/>
              <w:rPr>
                <w:lang w:val="en-GB"/>
              </w:rPr>
            </w:pPr>
            <w:r w:rsidRPr="00711388">
              <w:rPr>
                <w:lang w:val="en-GB"/>
              </w:rPr>
              <w:lastRenderedPageBreak/>
              <w:t>R0461/C0060</w:t>
            </w:r>
            <w:del w:id="6672" w:author="Author">
              <w:r w:rsidRPr="00711388" w:rsidDel="003323F0">
                <w:rPr>
                  <w:lang w:val="en-GB"/>
                </w:rPr>
                <w:delText xml:space="preserve">  </w:delText>
              </w:r>
            </w:del>
            <w:ins w:id="6673"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1CEFD34C" w14:textId="792C96D9"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senior STS securitisation</w:t>
            </w:r>
            <w:del w:id="6674" w:author="Author">
              <w:r w:rsidRPr="00711388" w:rsidDel="003323F0">
                <w:rPr>
                  <w:lang w:val="en-GB"/>
                </w:rPr>
                <w:delText xml:space="preserve">  </w:delText>
              </w:r>
            </w:del>
            <w:ins w:id="6675"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789D6AA" w14:textId="77777777" w:rsidR="00872AFE" w:rsidRPr="00711388" w:rsidRDefault="00872AFE" w:rsidP="00567869">
            <w:pPr>
              <w:pStyle w:val="NormalLeft"/>
              <w:rPr>
                <w:lang w:val="en-GB"/>
              </w:rPr>
            </w:pPr>
            <w:r w:rsidRPr="00711388">
              <w:rPr>
                <w:lang w:val="en-GB"/>
              </w:rPr>
              <w:t>This is the net capital charge for spread risk on senior STS securitisation positions, after the application of the adjustment for the loss-absorbing capacity of technical provisions.</w:t>
            </w:r>
          </w:p>
          <w:p w14:paraId="3DFCF93F" w14:textId="3EA40A2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Where the split is not possible, only R0450 shall be filled in.</w:t>
            </w:r>
            <w:del w:id="6676" w:author="Author">
              <w:r w:rsidRPr="00711388" w:rsidDel="003323F0">
                <w:rPr>
                  <w:lang w:val="en-GB"/>
                </w:rPr>
                <w:delText xml:space="preserve">  </w:delText>
              </w:r>
            </w:del>
            <w:ins w:id="6677" w:author="Author">
              <w:r w:rsidR="003323F0">
                <w:rPr>
                  <w:lang w:val="en-GB"/>
                </w:rPr>
                <w:t xml:space="preserve"> </w:t>
              </w:r>
            </w:ins>
          </w:p>
        </w:tc>
      </w:tr>
      <w:tr w:rsidR="00872AFE" w:rsidRPr="00711388" w14:paraId="0E0C5DF8" w14:textId="77777777" w:rsidTr="00567869">
        <w:tc>
          <w:tcPr>
            <w:tcW w:w="2203" w:type="dxa"/>
            <w:tcBorders>
              <w:top w:val="single" w:sz="2" w:space="0" w:color="auto"/>
              <w:left w:val="single" w:sz="2" w:space="0" w:color="auto"/>
              <w:bottom w:val="single" w:sz="2" w:space="0" w:color="auto"/>
              <w:right w:val="single" w:sz="2" w:space="0" w:color="auto"/>
            </w:tcBorders>
          </w:tcPr>
          <w:p w14:paraId="7647E489" w14:textId="362655CE" w:rsidR="00872AFE" w:rsidRPr="00711388" w:rsidRDefault="00872AFE" w:rsidP="00567869">
            <w:pPr>
              <w:pStyle w:val="NormalLeft"/>
              <w:rPr>
                <w:lang w:val="en-GB"/>
              </w:rPr>
            </w:pPr>
            <w:r w:rsidRPr="00711388">
              <w:rPr>
                <w:lang w:val="en-GB"/>
              </w:rPr>
              <w:t>R0461/C0070</w:t>
            </w:r>
            <w:del w:id="6678" w:author="Author">
              <w:r w:rsidRPr="00711388" w:rsidDel="003323F0">
                <w:rPr>
                  <w:lang w:val="en-GB"/>
                </w:rPr>
                <w:delText xml:space="preserve">  </w:delText>
              </w:r>
            </w:del>
            <w:ins w:id="6679"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F1749B1" w14:textId="77B69F4B"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loss-absorbing capacity of technical provisions)</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senior STS securitisation</w:t>
            </w:r>
            <w:del w:id="6680" w:author="Author">
              <w:r w:rsidRPr="00711388" w:rsidDel="003323F0">
                <w:rPr>
                  <w:lang w:val="en-GB"/>
                </w:rPr>
                <w:delText xml:space="preserve">  </w:delText>
              </w:r>
            </w:del>
            <w:ins w:id="6681"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7B72D0C2" w14:textId="77777777" w:rsidR="00872AFE" w:rsidRPr="00711388" w:rsidRDefault="00872AFE" w:rsidP="00567869">
            <w:pPr>
              <w:pStyle w:val="NormalLeft"/>
              <w:rPr>
                <w:lang w:val="en-GB"/>
              </w:rPr>
            </w:pPr>
            <w:r w:rsidRPr="00711388">
              <w:rPr>
                <w:lang w:val="en-GB"/>
              </w:rPr>
              <w:t> This is the absolute value of the liabilities sensitive to the spread risk on senior STS securitisation positions, after the shock but before the application of the adjustment for the loss-absorbing capacity of technical provisions.</w:t>
            </w:r>
          </w:p>
          <w:p w14:paraId="7EBF8AEC"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Where the split is not possible, only R0450 shall be filled in.</w:t>
            </w:r>
          </w:p>
          <w:p w14:paraId="15418808" w14:textId="3409E9D2" w:rsidR="00872AFE" w:rsidRPr="00711388" w:rsidRDefault="00872AFE" w:rsidP="00567869">
            <w:pPr>
              <w:pStyle w:val="NormalLeft"/>
              <w:rPr>
                <w:lang w:val="en-GB"/>
              </w:rPr>
            </w:pPr>
            <w:r w:rsidRPr="00711388">
              <w:rPr>
                <w:lang w:val="en-GB"/>
              </w:rPr>
              <w:t>The amount of TP shall be net of reinsurance and SPV recoverables.</w:t>
            </w:r>
            <w:del w:id="6682" w:author="Author">
              <w:r w:rsidRPr="00711388" w:rsidDel="003323F0">
                <w:rPr>
                  <w:lang w:val="en-GB"/>
                </w:rPr>
                <w:delText xml:space="preserve">  </w:delText>
              </w:r>
            </w:del>
            <w:ins w:id="6683" w:author="Author">
              <w:r w:rsidR="003323F0">
                <w:rPr>
                  <w:lang w:val="en-GB"/>
                </w:rPr>
                <w:t xml:space="preserve"> </w:t>
              </w:r>
            </w:ins>
          </w:p>
        </w:tc>
      </w:tr>
      <w:tr w:rsidR="00872AFE" w:rsidRPr="00711388" w14:paraId="6402DA45" w14:textId="77777777" w:rsidTr="00567869">
        <w:tc>
          <w:tcPr>
            <w:tcW w:w="2203" w:type="dxa"/>
            <w:tcBorders>
              <w:top w:val="single" w:sz="2" w:space="0" w:color="auto"/>
              <w:left w:val="single" w:sz="2" w:space="0" w:color="auto"/>
              <w:bottom w:val="single" w:sz="2" w:space="0" w:color="auto"/>
              <w:right w:val="single" w:sz="2" w:space="0" w:color="auto"/>
            </w:tcBorders>
          </w:tcPr>
          <w:p w14:paraId="0B7DBC61" w14:textId="7B5BF494" w:rsidR="00872AFE" w:rsidRPr="00711388" w:rsidRDefault="00872AFE" w:rsidP="00567869">
            <w:pPr>
              <w:pStyle w:val="NormalLeft"/>
              <w:rPr>
                <w:lang w:val="en-GB"/>
              </w:rPr>
            </w:pPr>
            <w:r w:rsidRPr="00711388">
              <w:rPr>
                <w:lang w:val="en-GB"/>
              </w:rPr>
              <w:t>R0461/C0080</w:t>
            </w:r>
            <w:del w:id="6684" w:author="Author">
              <w:r w:rsidRPr="00711388" w:rsidDel="003323F0">
                <w:rPr>
                  <w:lang w:val="en-GB"/>
                </w:rPr>
                <w:delText xml:space="preserve">  </w:delText>
              </w:r>
            </w:del>
            <w:ins w:id="6685"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71B07B13" w14:textId="11C2C30F"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senior STS securitisation</w:t>
            </w:r>
            <w:del w:id="6686" w:author="Author">
              <w:r w:rsidRPr="00711388" w:rsidDel="003323F0">
                <w:rPr>
                  <w:lang w:val="en-GB"/>
                </w:rPr>
                <w:delText xml:space="preserve">  </w:delText>
              </w:r>
            </w:del>
            <w:ins w:id="6687"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A6E7DB1" w14:textId="77777777" w:rsidR="00872AFE" w:rsidRPr="00711388" w:rsidRDefault="00872AFE" w:rsidP="00567869">
            <w:pPr>
              <w:pStyle w:val="NormalLeft"/>
              <w:rPr>
                <w:lang w:val="en-GB"/>
              </w:rPr>
            </w:pPr>
            <w:r w:rsidRPr="00711388">
              <w:rPr>
                <w:lang w:val="en-GB"/>
              </w:rPr>
              <w:t>This is the gross capital charge for spread risk on senior STS securitisation positions, i.e. before the application of the adjustment for the loss-absorbing capacity of technical provisions.</w:t>
            </w:r>
          </w:p>
          <w:p w14:paraId="1BD8B776" w14:textId="77C1E280"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Where the split is not possible only R0450 shall be filled in.</w:t>
            </w:r>
            <w:del w:id="6688" w:author="Author">
              <w:r w:rsidRPr="00711388" w:rsidDel="003323F0">
                <w:rPr>
                  <w:lang w:val="en-GB"/>
                </w:rPr>
                <w:delText xml:space="preserve">  </w:delText>
              </w:r>
            </w:del>
            <w:ins w:id="6689" w:author="Author">
              <w:r w:rsidR="003323F0">
                <w:rPr>
                  <w:lang w:val="en-GB"/>
                </w:rPr>
                <w:t xml:space="preserve"> </w:t>
              </w:r>
            </w:ins>
          </w:p>
        </w:tc>
      </w:tr>
      <w:tr w:rsidR="00872AFE" w:rsidRPr="00711388" w14:paraId="3FFEC84F" w14:textId="77777777" w:rsidTr="00567869">
        <w:tc>
          <w:tcPr>
            <w:tcW w:w="2203" w:type="dxa"/>
            <w:tcBorders>
              <w:top w:val="single" w:sz="2" w:space="0" w:color="auto"/>
              <w:left w:val="single" w:sz="2" w:space="0" w:color="auto"/>
              <w:bottom w:val="single" w:sz="2" w:space="0" w:color="auto"/>
              <w:right w:val="single" w:sz="2" w:space="0" w:color="auto"/>
            </w:tcBorders>
          </w:tcPr>
          <w:p w14:paraId="5C7C6FF1" w14:textId="641B3059" w:rsidR="00872AFE" w:rsidRPr="00711388" w:rsidRDefault="00872AFE" w:rsidP="00567869">
            <w:pPr>
              <w:pStyle w:val="NormalLeft"/>
              <w:rPr>
                <w:lang w:val="en-GB"/>
              </w:rPr>
            </w:pPr>
            <w:r w:rsidRPr="00711388">
              <w:rPr>
                <w:lang w:val="en-GB"/>
              </w:rPr>
              <w:lastRenderedPageBreak/>
              <w:t>R0462/C0020</w:t>
            </w:r>
            <w:del w:id="6690" w:author="Author">
              <w:r w:rsidRPr="00711388" w:rsidDel="003323F0">
                <w:rPr>
                  <w:lang w:val="en-GB"/>
                </w:rPr>
                <w:delText xml:space="preserve">  </w:delText>
              </w:r>
            </w:del>
            <w:ins w:id="6691"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CDF5974" w14:textId="021ABD3F"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non-senior STS securitisation</w:t>
            </w:r>
            <w:del w:id="6692" w:author="Author">
              <w:r w:rsidRPr="00711388" w:rsidDel="003323F0">
                <w:rPr>
                  <w:lang w:val="en-GB"/>
                </w:rPr>
                <w:delText xml:space="preserve">  </w:delText>
              </w:r>
            </w:del>
            <w:ins w:id="6693"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0F777602" w14:textId="77777777" w:rsidR="00872AFE" w:rsidRPr="00711388" w:rsidRDefault="00872AFE" w:rsidP="00567869">
            <w:pPr>
              <w:pStyle w:val="NormalLeft"/>
              <w:rPr>
                <w:lang w:val="en-GB"/>
              </w:rPr>
            </w:pPr>
            <w:r w:rsidRPr="00711388">
              <w:rPr>
                <w:lang w:val="en-GB"/>
              </w:rPr>
              <w:t>This is the absolute value of the assets sensitive to the spread risk on non-senior STS securitisation positions.</w:t>
            </w:r>
          </w:p>
          <w:p w14:paraId="74F6ED69" w14:textId="56DAD77A" w:rsidR="00872AFE" w:rsidRPr="00711388" w:rsidRDefault="00872AFE" w:rsidP="00567869">
            <w:pPr>
              <w:pStyle w:val="NormalLeft"/>
              <w:rPr>
                <w:lang w:val="en-GB"/>
              </w:rPr>
            </w:pPr>
            <w:r w:rsidRPr="00711388">
              <w:rPr>
                <w:lang w:val="en-GB"/>
              </w:rPr>
              <w:t>Recoverables from reinsurance and SPVs shall not be included in this cell.</w:t>
            </w:r>
            <w:del w:id="6694" w:author="Author">
              <w:r w:rsidRPr="00711388" w:rsidDel="003323F0">
                <w:rPr>
                  <w:lang w:val="en-GB"/>
                </w:rPr>
                <w:delText xml:space="preserve">  </w:delText>
              </w:r>
            </w:del>
            <w:ins w:id="6695" w:author="Author">
              <w:r w:rsidR="003323F0">
                <w:rPr>
                  <w:lang w:val="en-GB"/>
                </w:rPr>
                <w:t xml:space="preserve"> </w:t>
              </w:r>
            </w:ins>
          </w:p>
        </w:tc>
      </w:tr>
      <w:tr w:rsidR="00872AFE" w:rsidRPr="00711388" w14:paraId="5C96D5F7" w14:textId="77777777" w:rsidTr="00567869">
        <w:tc>
          <w:tcPr>
            <w:tcW w:w="2203" w:type="dxa"/>
            <w:tcBorders>
              <w:top w:val="single" w:sz="2" w:space="0" w:color="auto"/>
              <w:left w:val="single" w:sz="2" w:space="0" w:color="auto"/>
              <w:bottom w:val="single" w:sz="2" w:space="0" w:color="auto"/>
              <w:right w:val="single" w:sz="2" w:space="0" w:color="auto"/>
            </w:tcBorders>
          </w:tcPr>
          <w:p w14:paraId="2C575F95" w14:textId="24894901" w:rsidR="00872AFE" w:rsidRPr="00711388" w:rsidRDefault="00872AFE" w:rsidP="00567869">
            <w:pPr>
              <w:pStyle w:val="NormalLeft"/>
              <w:rPr>
                <w:lang w:val="en-GB"/>
              </w:rPr>
            </w:pPr>
            <w:r w:rsidRPr="00711388">
              <w:rPr>
                <w:lang w:val="en-GB"/>
              </w:rPr>
              <w:t>R0462/C0030</w:t>
            </w:r>
            <w:del w:id="6696" w:author="Author">
              <w:r w:rsidRPr="00711388" w:rsidDel="003323F0">
                <w:rPr>
                  <w:lang w:val="en-GB"/>
                </w:rPr>
                <w:delText xml:space="preserve">  </w:delText>
              </w:r>
            </w:del>
            <w:ins w:id="669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EFAABA6" w14:textId="41C26223"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non-senior STS securitisation</w:t>
            </w:r>
            <w:del w:id="6698" w:author="Author">
              <w:r w:rsidRPr="00711388" w:rsidDel="003323F0">
                <w:rPr>
                  <w:lang w:val="en-GB"/>
                </w:rPr>
                <w:delText xml:space="preserve">  </w:delText>
              </w:r>
            </w:del>
            <w:ins w:id="669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6197D4F2" w14:textId="77777777" w:rsidR="00872AFE" w:rsidRPr="00711388" w:rsidRDefault="00872AFE" w:rsidP="00567869">
            <w:pPr>
              <w:pStyle w:val="NormalLeft"/>
              <w:rPr>
                <w:lang w:val="en-GB"/>
              </w:rPr>
            </w:pPr>
            <w:r w:rsidRPr="00711388">
              <w:rPr>
                <w:lang w:val="en-GB"/>
              </w:rPr>
              <w:t>This is the absolute value of the liabilities sensitive to the spread risk on non-senior STS securitisation positions.</w:t>
            </w:r>
          </w:p>
          <w:p w14:paraId="18D1395C"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Where the split is not possible, only R0450 shall be filled in.</w:t>
            </w:r>
          </w:p>
          <w:p w14:paraId="2D92320D" w14:textId="593BAA16" w:rsidR="00872AFE" w:rsidRPr="00711388" w:rsidRDefault="00872AFE" w:rsidP="00567869">
            <w:pPr>
              <w:pStyle w:val="NormalLeft"/>
              <w:rPr>
                <w:lang w:val="en-GB"/>
              </w:rPr>
            </w:pPr>
            <w:r w:rsidRPr="00711388">
              <w:rPr>
                <w:lang w:val="en-GB"/>
              </w:rPr>
              <w:t>The amount of TP shall be net of reinsurance and SPV recoverables.</w:t>
            </w:r>
            <w:del w:id="6700" w:author="Author">
              <w:r w:rsidRPr="00711388" w:rsidDel="003323F0">
                <w:rPr>
                  <w:lang w:val="en-GB"/>
                </w:rPr>
                <w:delText xml:space="preserve">  </w:delText>
              </w:r>
            </w:del>
            <w:ins w:id="6701" w:author="Author">
              <w:r w:rsidR="003323F0">
                <w:rPr>
                  <w:lang w:val="en-GB"/>
                </w:rPr>
                <w:t xml:space="preserve"> </w:t>
              </w:r>
            </w:ins>
          </w:p>
        </w:tc>
      </w:tr>
      <w:tr w:rsidR="00872AFE" w:rsidRPr="00711388" w14:paraId="124C4805" w14:textId="77777777" w:rsidTr="00567869">
        <w:tc>
          <w:tcPr>
            <w:tcW w:w="2203" w:type="dxa"/>
            <w:tcBorders>
              <w:top w:val="single" w:sz="2" w:space="0" w:color="auto"/>
              <w:left w:val="single" w:sz="2" w:space="0" w:color="auto"/>
              <w:bottom w:val="single" w:sz="2" w:space="0" w:color="auto"/>
              <w:right w:val="single" w:sz="2" w:space="0" w:color="auto"/>
            </w:tcBorders>
          </w:tcPr>
          <w:p w14:paraId="219B5C3E" w14:textId="60F8F1DF" w:rsidR="00872AFE" w:rsidRPr="00711388" w:rsidRDefault="00872AFE" w:rsidP="00567869">
            <w:pPr>
              <w:pStyle w:val="NormalLeft"/>
              <w:rPr>
                <w:lang w:val="en-GB"/>
              </w:rPr>
            </w:pPr>
            <w:r w:rsidRPr="00711388">
              <w:rPr>
                <w:lang w:val="en-GB"/>
              </w:rPr>
              <w:t>R0462/C0040</w:t>
            </w:r>
            <w:del w:id="6702" w:author="Author">
              <w:r w:rsidRPr="00711388" w:rsidDel="003323F0">
                <w:rPr>
                  <w:lang w:val="en-GB"/>
                </w:rPr>
                <w:delText xml:space="preserve">  </w:delText>
              </w:r>
            </w:del>
            <w:ins w:id="6703"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602E857F" w14:textId="4963D6B9"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non-senior STS securitisation</w:t>
            </w:r>
            <w:del w:id="6704" w:author="Author">
              <w:r w:rsidRPr="00711388" w:rsidDel="003323F0">
                <w:rPr>
                  <w:lang w:val="en-GB"/>
                </w:rPr>
                <w:delText xml:space="preserve">  </w:delText>
              </w:r>
            </w:del>
            <w:ins w:id="6705"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73C44435" w14:textId="77777777" w:rsidR="00872AFE" w:rsidRPr="00711388" w:rsidRDefault="00872AFE" w:rsidP="00567869">
            <w:pPr>
              <w:pStyle w:val="NormalLeft"/>
              <w:rPr>
                <w:lang w:val="en-GB"/>
              </w:rPr>
            </w:pPr>
            <w:r w:rsidRPr="00711388">
              <w:rPr>
                <w:lang w:val="en-GB"/>
              </w:rPr>
              <w:t>This is the absolute value of the assets sensitive to the spread risk on non-senior STS securitisation positions, after the shock.</w:t>
            </w:r>
          </w:p>
          <w:p w14:paraId="4B7994BF" w14:textId="16314177" w:rsidR="00872AFE" w:rsidRPr="00711388" w:rsidRDefault="00872AFE" w:rsidP="00567869">
            <w:pPr>
              <w:pStyle w:val="NormalLeft"/>
              <w:rPr>
                <w:lang w:val="en-GB"/>
              </w:rPr>
            </w:pPr>
            <w:r w:rsidRPr="00711388">
              <w:rPr>
                <w:lang w:val="en-GB"/>
              </w:rPr>
              <w:t>Recoverables from reinsurance and SPVs shall not be included in this cell.</w:t>
            </w:r>
            <w:del w:id="6706" w:author="Author">
              <w:r w:rsidRPr="00711388" w:rsidDel="003323F0">
                <w:rPr>
                  <w:lang w:val="en-GB"/>
                </w:rPr>
                <w:delText xml:space="preserve">  </w:delText>
              </w:r>
            </w:del>
            <w:ins w:id="6707" w:author="Author">
              <w:r w:rsidR="003323F0">
                <w:rPr>
                  <w:lang w:val="en-GB"/>
                </w:rPr>
                <w:t xml:space="preserve"> </w:t>
              </w:r>
            </w:ins>
          </w:p>
        </w:tc>
      </w:tr>
      <w:tr w:rsidR="00872AFE" w:rsidRPr="00711388" w14:paraId="29D23927" w14:textId="77777777" w:rsidTr="00567869">
        <w:tc>
          <w:tcPr>
            <w:tcW w:w="2203" w:type="dxa"/>
            <w:tcBorders>
              <w:top w:val="single" w:sz="2" w:space="0" w:color="auto"/>
              <w:left w:val="single" w:sz="2" w:space="0" w:color="auto"/>
              <w:bottom w:val="single" w:sz="2" w:space="0" w:color="auto"/>
              <w:right w:val="single" w:sz="2" w:space="0" w:color="auto"/>
            </w:tcBorders>
          </w:tcPr>
          <w:p w14:paraId="1373991F" w14:textId="7AA925EE" w:rsidR="00872AFE" w:rsidRPr="00711388" w:rsidRDefault="00872AFE" w:rsidP="00567869">
            <w:pPr>
              <w:pStyle w:val="NormalLeft"/>
              <w:rPr>
                <w:lang w:val="en-GB"/>
              </w:rPr>
            </w:pPr>
            <w:r w:rsidRPr="00711388">
              <w:rPr>
                <w:lang w:val="en-GB"/>
              </w:rPr>
              <w:t>R0462/C0050</w:t>
            </w:r>
            <w:del w:id="6708" w:author="Author">
              <w:r w:rsidRPr="00711388" w:rsidDel="003323F0">
                <w:rPr>
                  <w:lang w:val="en-GB"/>
                </w:rPr>
                <w:delText xml:space="preserve">  </w:delText>
              </w:r>
            </w:del>
            <w:ins w:id="6709"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54C601AB" w14:textId="4621020A"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non-senior STS securitisation)</w:t>
            </w:r>
            <w:del w:id="6710" w:author="Author">
              <w:r w:rsidRPr="00711388" w:rsidDel="003323F0">
                <w:rPr>
                  <w:lang w:val="en-GB"/>
                </w:rPr>
                <w:delText xml:space="preserve">  </w:delText>
              </w:r>
            </w:del>
            <w:ins w:id="6711"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4B3ADAEE" w14:textId="77777777" w:rsidR="00872AFE" w:rsidRPr="00711388" w:rsidRDefault="00872AFE" w:rsidP="00567869">
            <w:pPr>
              <w:pStyle w:val="NormalLeft"/>
              <w:rPr>
                <w:lang w:val="en-GB"/>
              </w:rPr>
            </w:pPr>
            <w:r w:rsidRPr="00711388">
              <w:rPr>
                <w:lang w:val="en-GB"/>
              </w:rPr>
              <w:t>This is the absolute value of the liabilities sensitive to the spread risk on non-senior STS securitisation positions, after the shock and after the application of the adjustment for the loss-absorbing capacity of technical provisions.</w:t>
            </w:r>
          </w:p>
          <w:p w14:paraId="2BEDC630"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5BD8DE3A" w14:textId="7B5806BB" w:rsidR="00872AFE" w:rsidRPr="00711388" w:rsidRDefault="00872AFE" w:rsidP="00567869">
            <w:pPr>
              <w:pStyle w:val="NormalLeft"/>
              <w:rPr>
                <w:lang w:val="en-GB"/>
              </w:rPr>
            </w:pPr>
            <w:r w:rsidRPr="00711388">
              <w:rPr>
                <w:lang w:val="en-GB"/>
              </w:rPr>
              <w:t>The amount of TP shall be net of reinsurance and SPV recoverables.</w:t>
            </w:r>
            <w:del w:id="6712" w:author="Author">
              <w:r w:rsidRPr="00711388" w:rsidDel="003323F0">
                <w:rPr>
                  <w:lang w:val="en-GB"/>
                </w:rPr>
                <w:delText xml:space="preserve">  </w:delText>
              </w:r>
            </w:del>
            <w:ins w:id="6713" w:author="Author">
              <w:r w:rsidR="003323F0">
                <w:rPr>
                  <w:lang w:val="en-GB"/>
                </w:rPr>
                <w:t xml:space="preserve"> </w:t>
              </w:r>
            </w:ins>
          </w:p>
        </w:tc>
      </w:tr>
      <w:tr w:rsidR="00872AFE" w:rsidRPr="00711388" w14:paraId="75E4E4A1" w14:textId="77777777" w:rsidTr="00567869">
        <w:tc>
          <w:tcPr>
            <w:tcW w:w="2203" w:type="dxa"/>
            <w:tcBorders>
              <w:top w:val="single" w:sz="2" w:space="0" w:color="auto"/>
              <w:left w:val="single" w:sz="2" w:space="0" w:color="auto"/>
              <w:bottom w:val="single" w:sz="2" w:space="0" w:color="auto"/>
              <w:right w:val="single" w:sz="2" w:space="0" w:color="auto"/>
            </w:tcBorders>
          </w:tcPr>
          <w:p w14:paraId="00E75E18" w14:textId="7B07309C" w:rsidR="00872AFE" w:rsidRPr="00711388" w:rsidRDefault="00872AFE" w:rsidP="00567869">
            <w:pPr>
              <w:pStyle w:val="NormalLeft"/>
              <w:rPr>
                <w:lang w:val="en-GB"/>
              </w:rPr>
            </w:pPr>
            <w:r w:rsidRPr="00711388">
              <w:rPr>
                <w:lang w:val="en-GB"/>
              </w:rPr>
              <w:t>R0462/C0060</w:t>
            </w:r>
            <w:del w:id="6714" w:author="Author">
              <w:r w:rsidRPr="00711388" w:rsidDel="003323F0">
                <w:rPr>
                  <w:lang w:val="en-GB"/>
                </w:rPr>
                <w:delText xml:space="preserve">  </w:delText>
              </w:r>
            </w:del>
            <w:ins w:id="6715"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471178CA" w14:textId="5DE0DA77"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non-senior STS securitisation</w:t>
            </w:r>
            <w:del w:id="6716" w:author="Author">
              <w:r w:rsidRPr="00711388" w:rsidDel="003323F0">
                <w:rPr>
                  <w:lang w:val="en-GB"/>
                </w:rPr>
                <w:delText xml:space="preserve">  </w:delText>
              </w:r>
            </w:del>
            <w:ins w:id="6717"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0453AE76" w14:textId="77777777" w:rsidR="00872AFE" w:rsidRPr="00711388" w:rsidRDefault="00872AFE" w:rsidP="00567869">
            <w:pPr>
              <w:pStyle w:val="NormalLeft"/>
              <w:rPr>
                <w:lang w:val="en-GB"/>
              </w:rPr>
            </w:pPr>
            <w:r w:rsidRPr="00711388">
              <w:rPr>
                <w:lang w:val="en-GB"/>
              </w:rPr>
              <w:t>This is the net capital charge for spread risk on non-senior STS securitisation positions, after the application of the adjustment for the loss-absorbing capacity of technical provisions.</w:t>
            </w:r>
          </w:p>
          <w:p w14:paraId="195891FA" w14:textId="1629E292" w:rsidR="00872AFE" w:rsidRPr="00711388" w:rsidRDefault="00872AFE" w:rsidP="00567869">
            <w:pPr>
              <w:pStyle w:val="NormalLeft"/>
              <w:rPr>
                <w:lang w:val="en-GB"/>
              </w:rPr>
            </w:pPr>
            <w:r w:rsidRPr="00711388">
              <w:rPr>
                <w:lang w:val="en-GB"/>
              </w:rPr>
              <w:lastRenderedPageBreak/>
              <w:t>This value shall only be reported where the split between R0461 to R0483 can be derived from the method used for the calculation of the SCR for spread risk. Where the split is not possible, only R0450 shall be filled in.</w:t>
            </w:r>
            <w:del w:id="6718" w:author="Author">
              <w:r w:rsidRPr="00711388" w:rsidDel="003323F0">
                <w:rPr>
                  <w:lang w:val="en-GB"/>
                </w:rPr>
                <w:delText xml:space="preserve">  </w:delText>
              </w:r>
            </w:del>
            <w:ins w:id="6719" w:author="Author">
              <w:r w:rsidR="003323F0">
                <w:rPr>
                  <w:lang w:val="en-GB"/>
                </w:rPr>
                <w:t xml:space="preserve"> </w:t>
              </w:r>
            </w:ins>
          </w:p>
        </w:tc>
      </w:tr>
      <w:tr w:rsidR="00872AFE" w:rsidRPr="00711388" w14:paraId="1D036A2A" w14:textId="77777777" w:rsidTr="00567869">
        <w:tc>
          <w:tcPr>
            <w:tcW w:w="2203" w:type="dxa"/>
            <w:tcBorders>
              <w:top w:val="single" w:sz="2" w:space="0" w:color="auto"/>
              <w:left w:val="single" w:sz="2" w:space="0" w:color="auto"/>
              <w:bottom w:val="single" w:sz="2" w:space="0" w:color="auto"/>
              <w:right w:val="single" w:sz="2" w:space="0" w:color="auto"/>
            </w:tcBorders>
          </w:tcPr>
          <w:p w14:paraId="6923F942" w14:textId="5FE5BE9F" w:rsidR="00872AFE" w:rsidRPr="00711388" w:rsidRDefault="00872AFE" w:rsidP="00567869">
            <w:pPr>
              <w:pStyle w:val="NormalLeft"/>
              <w:rPr>
                <w:lang w:val="en-GB"/>
              </w:rPr>
            </w:pPr>
            <w:r w:rsidRPr="00711388">
              <w:rPr>
                <w:lang w:val="en-GB"/>
              </w:rPr>
              <w:lastRenderedPageBreak/>
              <w:t>R0462/C0070</w:t>
            </w:r>
            <w:del w:id="6720" w:author="Author">
              <w:r w:rsidRPr="00711388" w:rsidDel="003323F0">
                <w:rPr>
                  <w:lang w:val="en-GB"/>
                </w:rPr>
                <w:delText xml:space="preserve">  </w:delText>
              </w:r>
            </w:del>
            <w:ins w:id="6721"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41E5416" w14:textId="0BCED3D3"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loss-absorbing capacity of technical provisions)</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non-senior STS securitisation</w:t>
            </w:r>
            <w:del w:id="6722" w:author="Author">
              <w:r w:rsidRPr="00711388" w:rsidDel="003323F0">
                <w:rPr>
                  <w:lang w:val="en-GB"/>
                </w:rPr>
                <w:delText xml:space="preserve">  </w:delText>
              </w:r>
            </w:del>
            <w:ins w:id="6723"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A8C942D" w14:textId="77777777" w:rsidR="00872AFE" w:rsidRPr="00711388" w:rsidRDefault="00872AFE" w:rsidP="00567869">
            <w:pPr>
              <w:pStyle w:val="NormalLeft"/>
              <w:rPr>
                <w:lang w:val="en-GB"/>
              </w:rPr>
            </w:pPr>
            <w:r w:rsidRPr="00711388">
              <w:rPr>
                <w:lang w:val="en-GB"/>
              </w:rPr>
              <w:t>This is the absolute value of the liabilities sensitive to the spread risk on non-senior STS securitisation positions, after the shock but before the application of the adjustment for the loss-absorbing capacity of technical provisions.</w:t>
            </w:r>
          </w:p>
          <w:p w14:paraId="3E1D676D"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09159BB7" w14:textId="18A0F502" w:rsidR="00872AFE" w:rsidRPr="00711388" w:rsidRDefault="00872AFE" w:rsidP="00567869">
            <w:pPr>
              <w:pStyle w:val="NormalLeft"/>
              <w:rPr>
                <w:lang w:val="en-GB"/>
              </w:rPr>
            </w:pPr>
            <w:r w:rsidRPr="00711388">
              <w:rPr>
                <w:lang w:val="en-GB"/>
              </w:rPr>
              <w:t>The amount of TP shall be net of reinsurance and SPV recoverables.</w:t>
            </w:r>
            <w:del w:id="6724" w:author="Author">
              <w:r w:rsidRPr="00711388" w:rsidDel="003323F0">
                <w:rPr>
                  <w:lang w:val="en-GB"/>
                </w:rPr>
                <w:delText xml:space="preserve">  </w:delText>
              </w:r>
            </w:del>
            <w:ins w:id="6725" w:author="Author">
              <w:r w:rsidR="003323F0">
                <w:rPr>
                  <w:lang w:val="en-GB"/>
                </w:rPr>
                <w:t xml:space="preserve"> </w:t>
              </w:r>
            </w:ins>
          </w:p>
        </w:tc>
      </w:tr>
      <w:tr w:rsidR="00872AFE" w:rsidRPr="00711388" w14:paraId="44FADFCF" w14:textId="77777777" w:rsidTr="00567869">
        <w:tc>
          <w:tcPr>
            <w:tcW w:w="2203" w:type="dxa"/>
            <w:tcBorders>
              <w:top w:val="single" w:sz="2" w:space="0" w:color="auto"/>
              <w:left w:val="single" w:sz="2" w:space="0" w:color="auto"/>
              <w:bottom w:val="single" w:sz="2" w:space="0" w:color="auto"/>
              <w:right w:val="single" w:sz="2" w:space="0" w:color="auto"/>
            </w:tcBorders>
          </w:tcPr>
          <w:p w14:paraId="270C86F4" w14:textId="71E41FC5" w:rsidR="00872AFE" w:rsidRPr="00711388" w:rsidRDefault="00872AFE" w:rsidP="00567869">
            <w:pPr>
              <w:pStyle w:val="NormalLeft"/>
              <w:rPr>
                <w:lang w:val="en-GB"/>
              </w:rPr>
            </w:pPr>
            <w:r w:rsidRPr="00711388">
              <w:rPr>
                <w:lang w:val="en-GB"/>
              </w:rPr>
              <w:t>R0462/C0080</w:t>
            </w:r>
            <w:del w:id="6726" w:author="Author">
              <w:r w:rsidRPr="00711388" w:rsidDel="003323F0">
                <w:rPr>
                  <w:lang w:val="en-GB"/>
                </w:rPr>
                <w:delText xml:space="preserve">  </w:delText>
              </w:r>
            </w:del>
            <w:ins w:id="672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6A2133D" w14:textId="57A3C4CC"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non-senior STS securitisation</w:t>
            </w:r>
            <w:del w:id="6728" w:author="Author">
              <w:r w:rsidRPr="00711388" w:rsidDel="003323F0">
                <w:rPr>
                  <w:lang w:val="en-GB"/>
                </w:rPr>
                <w:delText xml:space="preserve">  </w:delText>
              </w:r>
            </w:del>
            <w:ins w:id="672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2C8C169" w14:textId="77777777" w:rsidR="00872AFE" w:rsidRPr="00711388" w:rsidRDefault="00872AFE" w:rsidP="00567869">
            <w:pPr>
              <w:pStyle w:val="NormalLeft"/>
              <w:rPr>
                <w:lang w:val="en-GB"/>
              </w:rPr>
            </w:pPr>
            <w:r w:rsidRPr="00711388">
              <w:rPr>
                <w:lang w:val="en-GB"/>
              </w:rPr>
              <w:t>This is the gross capital charge for spread risk on non-senior STS securitisation positions, i.e. before the application of the adjustment for the loss-absorbing capacity of technical provisions.</w:t>
            </w:r>
          </w:p>
          <w:p w14:paraId="5AB0A01A" w14:textId="40C1A63E"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del w:id="6730" w:author="Author">
              <w:r w:rsidRPr="00711388" w:rsidDel="003323F0">
                <w:rPr>
                  <w:lang w:val="en-GB"/>
                </w:rPr>
                <w:delText xml:space="preserve">  </w:delText>
              </w:r>
            </w:del>
            <w:ins w:id="6731" w:author="Author">
              <w:r w:rsidR="003323F0">
                <w:rPr>
                  <w:lang w:val="en-GB"/>
                </w:rPr>
                <w:t xml:space="preserve"> </w:t>
              </w:r>
            </w:ins>
          </w:p>
        </w:tc>
      </w:tr>
      <w:tr w:rsidR="00872AFE" w:rsidRPr="00711388" w14:paraId="3D001BEF" w14:textId="77777777" w:rsidTr="00567869">
        <w:tc>
          <w:tcPr>
            <w:tcW w:w="2203" w:type="dxa"/>
            <w:tcBorders>
              <w:top w:val="single" w:sz="2" w:space="0" w:color="auto"/>
              <w:left w:val="single" w:sz="2" w:space="0" w:color="auto"/>
              <w:bottom w:val="single" w:sz="2" w:space="0" w:color="auto"/>
              <w:right w:val="single" w:sz="2" w:space="0" w:color="auto"/>
            </w:tcBorders>
          </w:tcPr>
          <w:p w14:paraId="6768E449" w14:textId="77777777" w:rsidR="00872AFE" w:rsidRPr="00711388" w:rsidRDefault="00872AFE" w:rsidP="00567869">
            <w:pPr>
              <w:pStyle w:val="NormalLeft"/>
              <w:rPr>
                <w:lang w:val="en-GB"/>
              </w:rPr>
            </w:pPr>
            <w:r w:rsidRPr="00711388">
              <w:rPr>
                <w:lang w:val="en-GB"/>
              </w:rPr>
              <w:t>R0480/C0020</w:t>
            </w:r>
          </w:p>
        </w:tc>
        <w:tc>
          <w:tcPr>
            <w:tcW w:w="2844" w:type="dxa"/>
            <w:tcBorders>
              <w:top w:val="single" w:sz="2" w:space="0" w:color="auto"/>
              <w:left w:val="single" w:sz="2" w:space="0" w:color="auto"/>
              <w:bottom w:val="single" w:sz="2" w:space="0" w:color="auto"/>
              <w:right w:val="single" w:sz="2" w:space="0" w:color="auto"/>
            </w:tcBorders>
          </w:tcPr>
          <w:p w14:paraId="3E0AA76D" w14:textId="2F64F688"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 </w:t>
            </w:r>
            <w:r w:rsidR="00845F43" w:rsidRPr="00711388">
              <w:rPr>
                <w:lang w:val="en-GB"/>
              </w:rPr>
              <w:t>-</w:t>
            </w:r>
            <w:r w:rsidRPr="00711388">
              <w:rPr>
                <w:lang w:val="en-GB"/>
              </w:rPr>
              <w:t xml:space="preserve"> resecuritisation</w:t>
            </w:r>
          </w:p>
        </w:tc>
        <w:tc>
          <w:tcPr>
            <w:tcW w:w="4129" w:type="dxa"/>
            <w:tcBorders>
              <w:top w:val="single" w:sz="2" w:space="0" w:color="auto"/>
              <w:left w:val="single" w:sz="2" w:space="0" w:color="auto"/>
              <w:bottom w:val="single" w:sz="2" w:space="0" w:color="auto"/>
              <w:right w:val="single" w:sz="2" w:space="0" w:color="auto"/>
            </w:tcBorders>
          </w:tcPr>
          <w:p w14:paraId="39C5D172" w14:textId="77777777" w:rsidR="00872AFE" w:rsidRPr="00711388" w:rsidRDefault="00872AFE" w:rsidP="00567869">
            <w:pPr>
              <w:pStyle w:val="NormalLeft"/>
              <w:rPr>
                <w:lang w:val="en-GB"/>
              </w:rPr>
            </w:pPr>
            <w:r w:rsidRPr="00711388">
              <w:rPr>
                <w:lang w:val="en-GB"/>
              </w:rPr>
              <w:t>This is the absolute value of the assets sensitive to the spread risk on resecuritisation positions.</w:t>
            </w:r>
          </w:p>
          <w:p w14:paraId="7500DBE0"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4DB7131" w14:textId="77777777" w:rsidTr="00567869">
        <w:tc>
          <w:tcPr>
            <w:tcW w:w="2203" w:type="dxa"/>
            <w:tcBorders>
              <w:top w:val="single" w:sz="2" w:space="0" w:color="auto"/>
              <w:left w:val="single" w:sz="2" w:space="0" w:color="auto"/>
              <w:bottom w:val="single" w:sz="2" w:space="0" w:color="auto"/>
              <w:right w:val="single" w:sz="2" w:space="0" w:color="auto"/>
            </w:tcBorders>
          </w:tcPr>
          <w:p w14:paraId="483C6788" w14:textId="77777777" w:rsidR="00872AFE" w:rsidRPr="00711388" w:rsidRDefault="00872AFE" w:rsidP="00567869">
            <w:pPr>
              <w:pStyle w:val="NormalLeft"/>
              <w:rPr>
                <w:lang w:val="en-GB"/>
              </w:rPr>
            </w:pPr>
            <w:r w:rsidRPr="00711388">
              <w:rPr>
                <w:lang w:val="en-GB"/>
              </w:rPr>
              <w:t>R0480/C0030</w:t>
            </w:r>
          </w:p>
        </w:tc>
        <w:tc>
          <w:tcPr>
            <w:tcW w:w="2844" w:type="dxa"/>
            <w:tcBorders>
              <w:top w:val="single" w:sz="2" w:space="0" w:color="auto"/>
              <w:left w:val="single" w:sz="2" w:space="0" w:color="auto"/>
              <w:bottom w:val="single" w:sz="2" w:space="0" w:color="auto"/>
              <w:right w:val="single" w:sz="2" w:space="0" w:color="auto"/>
            </w:tcBorders>
          </w:tcPr>
          <w:p w14:paraId="505C9FBA" w14:textId="21D42B08"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 </w:t>
            </w:r>
            <w:r w:rsidR="00845F43" w:rsidRPr="00711388">
              <w:rPr>
                <w:lang w:val="en-GB"/>
              </w:rPr>
              <w:t>-</w:t>
            </w:r>
            <w:r w:rsidRPr="00711388">
              <w:rPr>
                <w:lang w:val="en-GB"/>
              </w:rPr>
              <w:t xml:space="preserve"> resecuritisation</w:t>
            </w:r>
          </w:p>
        </w:tc>
        <w:tc>
          <w:tcPr>
            <w:tcW w:w="4129" w:type="dxa"/>
            <w:tcBorders>
              <w:top w:val="single" w:sz="2" w:space="0" w:color="auto"/>
              <w:left w:val="single" w:sz="2" w:space="0" w:color="auto"/>
              <w:bottom w:val="single" w:sz="2" w:space="0" w:color="auto"/>
              <w:right w:val="single" w:sz="2" w:space="0" w:color="auto"/>
            </w:tcBorders>
          </w:tcPr>
          <w:p w14:paraId="0C687BD0" w14:textId="77777777" w:rsidR="00872AFE" w:rsidRPr="00711388" w:rsidRDefault="00872AFE" w:rsidP="00567869">
            <w:pPr>
              <w:pStyle w:val="NormalLeft"/>
              <w:rPr>
                <w:lang w:val="en-GB"/>
              </w:rPr>
            </w:pPr>
            <w:r w:rsidRPr="00711388">
              <w:rPr>
                <w:lang w:val="en-GB"/>
              </w:rPr>
              <w:t>This is the absolute value of the liabilities sensitive to the spread risk on resecuritisation positions.</w:t>
            </w:r>
          </w:p>
          <w:p w14:paraId="1F629ADA" w14:textId="77777777" w:rsidR="00872AFE" w:rsidRPr="00711388" w:rsidRDefault="00872AFE" w:rsidP="00567869">
            <w:pPr>
              <w:pStyle w:val="NormalLeft"/>
              <w:rPr>
                <w:lang w:val="en-GB"/>
              </w:rPr>
            </w:pPr>
            <w:r w:rsidRPr="00711388">
              <w:rPr>
                <w:lang w:val="en-GB"/>
              </w:rPr>
              <w:lastRenderedPageBreak/>
              <w:t>The amount of TP shall be net of reinsurance and SPV recoverables.</w:t>
            </w:r>
          </w:p>
        </w:tc>
      </w:tr>
      <w:tr w:rsidR="00872AFE" w:rsidRPr="00711388" w14:paraId="49E961A2" w14:textId="77777777" w:rsidTr="00567869">
        <w:tc>
          <w:tcPr>
            <w:tcW w:w="2203" w:type="dxa"/>
            <w:tcBorders>
              <w:top w:val="single" w:sz="2" w:space="0" w:color="auto"/>
              <w:left w:val="single" w:sz="2" w:space="0" w:color="auto"/>
              <w:bottom w:val="single" w:sz="2" w:space="0" w:color="auto"/>
              <w:right w:val="single" w:sz="2" w:space="0" w:color="auto"/>
            </w:tcBorders>
          </w:tcPr>
          <w:p w14:paraId="11923008" w14:textId="77777777" w:rsidR="00872AFE" w:rsidRPr="00711388" w:rsidRDefault="00872AFE" w:rsidP="00567869">
            <w:pPr>
              <w:pStyle w:val="NormalLeft"/>
              <w:rPr>
                <w:lang w:val="en-GB"/>
              </w:rPr>
            </w:pPr>
            <w:r w:rsidRPr="00711388">
              <w:rPr>
                <w:lang w:val="en-GB"/>
              </w:rPr>
              <w:lastRenderedPageBreak/>
              <w:t>R0480/C0040</w:t>
            </w:r>
          </w:p>
        </w:tc>
        <w:tc>
          <w:tcPr>
            <w:tcW w:w="2844" w:type="dxa"/>
            <w:tcBorders>
              <w:top w:val="single" w:sz="2" w:space="0" w:color="auto"/>
              <w:left w:val="single" w:sz="2" w:space="0" w:color="auto"/>
              <w:bottom w:val="single" w:sz="2" w:space="0" w:color="auto"/>
              <w:right w:val="single" w:sz="2" w:space="0" w:color="auto"/>
            </w:tcBorders>
          </w:tcPr>
          <w:p w14:paraId="30496478" w14:textId="35E31BEB"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 </w:t>
            </w:r>
            <w:r w:rsidR="00845F43" w:rsidRPr="00711388">
              <w:rPr>
                <w:lang w:val="en-GB"/>
              </w:rPr>
              <w:t>-</w:t>
            </w:r>
            <w:r w:rsidRPr="00711388">
              <w:rPr>
                <w:lang w:val="en-GB"/>
              </w:rPr>
              <w:t xml:space="preserve"> resecuritisation</w:t>
            </w:r>
          </w:p>
        </w:tc>
        <w:tc>
          <w:tcPr>
            <w:tcW w:w="4129" w:type="dxa"/>
            <w:tcBorders>
              <w:top w:val="single" w:sz="2" w:space="0" w:color="auto"/>
              <w:left w:val="single" w:sz="2" w:space="0" w:color="auto"/>
              <w:bottom w:val="single" w:sz="2" w:space="0" w:color="auto"/>
              <w:right w:val="single" w:sz="2" w:space="0" w:color="auto"/>
            </w:tcBorders>
          </w:tcPr>
          <w:p w14:paraId="0AA026F7" w14:textId="77777777" w:rsidR="00872AFE" w:rsidRPr="00711388" w:rsidRDefault="00872AFE" w:rsidP="00567869">
            <w:pPr>
              <w:pStyle w:val="NormalLeft"/>
              <w:rPr>
                <w:lang w:val="en-GB"/>
              </w:rPr>
            </w:pPr>
            <w:r w:rsidRPr="00711388">
              <w:rPr>
                <w:lang w:val="en-GB"/>
              </w:rPr>
              <w:t>This is the absolute value of the assets sensitive to the spread risk on resecuritisation positions, after the shock.</w:t>
            </w:r>
          </w:p>
          <w:p w14:paraId="3D037D44"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7578A0C" w14:textId="77777777" w:rsidTr="00567869">
        <w:tc>
          <w:tcPr>
            <w:tcW w:w="2203" w:type="dxa"/>
            <w:tcBorders>
              <w:top w:val="single" w:sz="2" w:space="0" w:color="auto"/>
              <w:left w:val="single" w:sz="2" w:space="0" w:color="auto"/>
              <w:bottom w:val="single" w:sz="2" w:space="0" w:color="auto"/>
              <w:right w:val="single" w:sz="2" w:space="0" w:color="auto"/>
            </w:tcBorders>
          </w:tcPr>
          <w:p w14:paraId="19536C14" w14:textId="77777777" w:rsidR="00872AFE" w:rsidRPr="00711388" w:rsidRDefault="00872AFE" w:rsidP="00567869">
            <w:pPr>
              <w:pStyle w:val="NormalLeft"/>
              <w:rPr>
                <w:lang w:val="en-GB"/>
              </w:rPr>
            </w:pPr>
            <w:r w:rsidRPr="00711388">
              <w:rPr>
                <w:lang w:val="en-GB"/>
              </w:rPr>
              <w:t>R0480/C0050</w:t>
            </w:r>
          </w:p>
        </w:tc>
        <w:tc>
          <w:tcPr>
            <w:tcW w:w="2844" w:type="dxa"/>
            <w:tcBorders>
              <w:top w:val="single" w:sz="2" w:space="0" w:color="auto"/>
              <w:left w:val="single" w:sz="2" w:space="0" w:color="auto"/>
              <w:bottom w:val="single" w:sz="2" w:space="0" w:color="auto"/>
              <w:right w:val="single" w:sz="2" w:space="0" w:color="auto"/>
            </w:tcBorders>
          </w:tcPr>
          <w:p w14:paraId="30660825" w14:textId="199C3DE3"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 </w:t>
            </w:r>
            <w:r w:rsidR="00845F43" w:rsidRPr="00711388">
              <w:rPr>
                <w:lang w:val="en-GB"/>
              </w:rPr>
              <w:t>-</w:t>
            </w:r>
            <w:r w:rsidRPr="00711388">
              <w:rPr>
                <w:lang w:val="en-GB"/>
              </w:rPr>
              <w:t xml:space="preserve"> resecuritisation</w:t>
            </w:r>
          </w:p>
        </w:tc>
        <w:tc>
          <w:tcPr>
            <w:tcW w:w="4129" w:type="dxa"/>
            <w:tcBorders>
              <w:top w:val="single" w:sz="2" w:space="0" w:color="auto"/>
              <w:left w:val="single" w:sz="2" w:space="0" w:color="auto"/>
              <w:bottom w:val="single" w:sz="2" w:space="0" w:color="auto"/>
              <w:right w:val="single" w:sz="2" w:space="0" w:color="auto"/>
            </w:tcBorders>
          </w:tcPr>
          <w:p w14:paraId="555334DA" w14:textId="77777777" w:rsidR="00872AFE" w:rsidRPr="00711388" w:rsidRDefault="00872AFE" w:rsidP="00567869">
            <w:pPr>
              <w:pStyle w:val="NormalLeft"/>
              <w:rPr>
                <w:lang w:val="en-GB"/>
              </w:rPr>
            </w:pPr>
            <w:r w:rsidRPr="00711388">
              <w:rPr>
                <w:lang w:val="en-GB"/>
              </w:rPr>
              <w:t>This is the absolute value of the liabilities sensitive to the spread risk on resecuritisation positions, after the shock and after the loss absorbing capacity of technical provisions.</w:t>
            </w:r>
          </w:p>
          <w:p w14:paraId="741F7EFC"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6B50FBE3" w14:textId="77777777" w:rsidTr="00567869">
        <w:tc>
          <w:tcPr>
            <w:tcW w:w="2203" w:type="dxa"/>
            <w:tcBorders>
              <w:top w:val="single" w:sz="2" w:space="0" w:color="auto"/>
              <w:left w:val="single" w:sz="2" w:space="0" w:color="auto"/>
              <w:bottom w:val="single" w:sz="2" w:space="0" w:color="auto"/>
              <w:right w:val="single" w:sz="2" w:space="0" w:color="auto"/>
            </w:tcBorders>
          </w:tcPr>
          <w:p w14:paraId="7457DBFA" w14:textId="77777777" w:rsidR="00872AFE" w:rsidRPr="00711388" w:rsidRDefault="00872AFE" w:rsidP="00567869">
            <w:pPr>
              <w:pStyle w:val="NormalLeft"/>
              <w:rPr>
                <w:lang w:val="en-GB"/>
              </w:rPr>
            </w:pPr>
            <w:r w:rsidRPr="00711388">
              <w:rPr>
                <w:lang w:val="en-GB"/>
              </w:rPr>
              <w:t>R0480/C0060</w:t>
            </w:r>
          </w:p>
        </w:tc>
        <w:tc>
          <w:tcPr>
            <w:tcW w:w="2844" w:type="dxa"/>
            <w:tcBorders>
              <w:top w:val="single" w:sz="2" w:space="0" w:color="auto"/>
              <w:left w:val="single" w:sz="2" w:space="0" w:color="auto"/>
              <w:bottom w:val="single" w:sz="2" w:space="0" w:color="auto"/>
              <w:right w:val="single" w:sz="2" w:space="0" w:color="auto"/>
            </w:tcBorders>
          </w:tcPr>
          <w:p w14:paraId="699EFC21" w14:textId="72E34269"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 </w:t>
            </w:r>
            <w:r w:rsidR="00845F43" w:rsidRPr="00711388">
              <w:rPr>
                <w:lang w:val="en-GB"/>
              </w:rPr>
              <w:t>-</w:t>
            </w:r>
            <w:r w:rsidRPr="00711388">
              <w:rPr>
                <w:lang w:val="en-GB"/>
              </w:rPr>
              <w:t xml:space="preserve"> resecuritisation</w:t>
            </w:r>
          </w:p>
        </w:tc>
        <w:tc>
          <w:tcPr>
            <w:tcW w:w="4129" w:type="dxa"/>
            <w:tcBorders>
              <w:top w:val="single" w:sz="2" w:space="0" w:color="auto"/>
              <w:left w:val="single" w:sz="2" w:space="0" w:color="auto"/>
              <w:bottom w:val="single" w:sz="2" w:space="0" w:color="auto"/>
              <w:right w:val="single" w:sz="2" w:space="0" w:color="auto"/>
            </w:tcBorders>
          </w:tcPr>
          <w:p w14:paraId="133B7700" w14:textId="77777777" w:rsidR="00872AFE" w:rsidRPr="00711388" w:rsidRDefault="00872AFE" w:rsidP="00567869">
            <w:pPr>
              <w:pStyle w:val="NormalLeft"/>
              <w:rPr>
                <w:lang w:val="en-GB"/>
              </w:rPr>
            </w:pPr>
            <w:r w:rsidRPr="00711388">
              <w:rPr>
                <w:lang w:val="en-GB"/>
              </w:rPr>
              <w:t>This is the net capital charge for spread risk on resecuritisation positions, after adjustment for the loss absorbing capacity of technical provisions.</w:t>
            </w:r>
          </w:p>
        </w:tc>
      </w:tr>
      <w:tr w:rsidR="00872AFE" w:rsidRPr="00711388" w14:paraId="5A236C68" w14:textId="77777777" w:rsidTr="00567869">
        <w:tc>
          <w:tcPr>
            <w:tcW w:w="2203" w:type="dxa"/>
            <w:tcBorders>
              <w:top w:val="single" w:sz="2" w:space="0" w:color="auto"/>
              <w:left w:val="single" w:sz="2" w:space="0" w:color="auto"/>
              <w:bottom w:val="single" w:sz="2" w:space="0" w:color="auto"/>
              <w:right w:val="single" w:sz="2" w:space="0" w:color="auto"/>
            </w:tcBorders>
          </w:tcPr>
          <w:p w14:paraId="1CDC18D8" w14:textId="77777777" w:rsidR="00872AFE" w:rsidRPr="00711388" w:rsidRDefault="00872AFE" w:rsidP="00567869">
            <w:pPr>
              <w:pStyle w:val="NormalLeft"/>
              <w:rPr>
                <w:lang w:val="en-GB"/>
              </w:rPr>
            </w:pPr>
            <w:r w:rsidRPr="00711388">
              <w:rPr>
                <w:lang w:val="en-GB"/>
              </w:rPr>
              <w:t>R0480/C0070</w:t>
            </w:r>
          </w:p>
        </w:tc>
        <w:tc>
          <w:tcPr>
            <w:tcW w:w="2844" w:type="dxa"/>
            <w:tcBorders>
              <w:top w:val="single" w:sz="2" w:space="0" w:color="auto"/>
              <w:left w:val="single" w:sz="2" w:space="0" w:color="auto"/>
              <w:bottom w:val="single" w:sz="2" w:space="0" w:color="auto"/>
              <w:right w:val="single" w:sz="2" w:space="0" w:color="auto"/>
            </w:tcBorders>
          </w:tcPr>
          <w:p w14:paraId="42B1E72B" w14:textId="54994731"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 absorbing capacity of technical provisions)</w:t>
            </w:r>
            <w:r w:rsidR="00711388"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 </w:t>
            </w:r>
            <w:r w:rsidR="00845F43" w:rsidRPr="00711388">
              <w:rPr>
                <w:lang w:val="en-GB"/>
              </w:rPr>
              <w:t>-</w:t>
            </w:r>
            <w:r w:rsidRPr="00711388">
              <w:rPr>
                <w:lang w:val="en-GB"/>
              </w:rPr>
              <w:t xml:space="preserve"> resecuritisation</w:t>
            </w:r>
          </w:p>
        </w:tc>
        <w:tc>
          <w:tcPr>
            <w:tcW w:w="4129" w:type="dxa"/>
            <w:tcBorders>
              <w:top w:val="single" w:sz="2" w:space="0" w:color="auto"/>
              <w:left w:val="single" w:sz="2" w:space="0" w:color="auto"/>
              <w:bottom w:val="single" w:sz="2" w:space="0" w:color="auto"/>
              <w:right w:val="single" w:sz="2" w:space="0" w:color="auto"/>
            </w:tcBorders>
          </w:tcPr>
          <w:p w14:paraId="3DFE2826" w14:textId="77777777" w:rsidR="00872AFE" w:rsidRPr="00711388" w:rsidRDefault="00872AFE" w:rsidP="00567869">
            <w:pPr>
              <w:pStyle w:val="NormalLeft"/>
              <w:rPr>
                <w:lang w:val="en-GB"/>
              </w:rPr>
            </w:pPr>
            <w:r w:rsidRPr="00711388">
              <w:rPr>
                <w:lang w:val="en-GB"/>
              </w:rPr>
              <w:t>This is the absolute value of the liabilities sensitive to the spread risk on resecuritisation positions, after the shock but before the loss absorbing capacity of technical provisions.</w:t>
            </w:r>
          </w:p>
          <w:p w14:paraId="5A57173D"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44B8DC45" w14:textId="77777777" w:rsidTr="00567869">
        <w:tc>
          <w:tcPr>
            <w:tcW w:w="2203" w:type="dxa"/>
            <w:tcBorders>
              <w:top w:val="single" w:sz="2" w:space="0" w:color="auto"/>
              <w:left w:val="single" w:sz="2" w:space="0" w:color="auto"/>
              <w:bottom w:val="single" w:sz="2" w:space="0" w:color="auto"/>
              <w:right w:val="single" w:sz="2" w:space="0" w:color="auto"/>
            </w:tcBorders>
          </w:tcPr>
          <w:p w14:paraId="1C02A52E" w14:textId="77777777" w:rsidR="00872AFE" w:rsidRPr="00711388" w:rsidRDefault="00872AFE" w:rsidP="00567869">
            <w:pPr>
              <w:pStyle w:val="NormalLeft"/>
              <w:rPr>
                <w:lang w:val="en-GB"/>
              </w:rPr>
            </w:pPr>
            <w:r w:rsidRPr="00711388">
              <w:rPr>
                <w:lang w:val="en-GB"/>
              </w:rPr>
              <w:t>R0480/C0080</w:t>
            </w:r>
          </w:p>
        </w:tc>
        <w:tc>
          <w:tcPr>
            <w:tcW w:w="2844" w:type="dxa"/>
            <w:tcBorders>
              <w:top w:val="single" w:sz="2" w:space="0" w:color="auto"/>
              <w:left w:val="single" w:sz="2" w:space="0" w:color="auto"/>
              <w:bottom w:val="single" w:sz="2" w:space="0" w:color="auto"/>
              <w:right w:val="single" w:sz="2" w:space="0" w:color="auto"/>
            </w:tcBorders>
          </w:tcPr>
          <w:p w14:paraId="2C878F8F" w14:textId="7A16ADE4"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spread risk </w:t>
            </w:r>
            <w:r w:rsidR="00845F43" w:rsidRPr="00711388">
              <w:rPr>
                <w:lang w:val="en-GB"/>
              </w:rPr>
              <w:t>-</w:t>
            </w:r>
            <w:r w:rsidRPr="00711388">
              <w:rPr>
                <w:lang w:val="en-GB"/>
              </w:rPr>
              <w:t xml:space="preserve"> securitisation positions </w:t>
            </w:r>
            <w:r w:rsidR="00845F43" w:rsidRPr="00711388">
              <w:rPr>
                <w:lang w:val="en-GB"/>
              </w:rPr>
              <w:t>-</w:t>
            </w:r>
            <w:r w:rsidRPr="00711388">
              <w:rPr>
                <w:lang w:val="en-GB"/>
              </w:rPr>
              <w:t xml:space="preserve"> resecuritisation</w:t>
            </w:r>
          </w:p>
        </w:tc>
        <w:tc>
          <w:tcPr>
            <w:tcW w:w="4129" w:type="dxa"/>
            <w:tcBorders>
              <w:top w:val="single" w:sz="2" w:space="0" w:color="auto"/>
              <w:left w:val="single" w:sz="2" w:space="0" w:color="auto"/>
              <w:bottom w:val="single" w:sz="2" w:space="0" w:color="auto"/>
              <w:right w:val="single" w:sz="2" w:space="0" w:color="auto"/>
            </w:tcBorders>
          </w:tcPr>
          <w:p w14:paraId="679B1D1D" w14:textId="77777777" w:rsidR="00872AFE" w:rsidRPr="00711388" w:rsidRDefault="00872AFE" w:rsidP="00567869">
            <w:pPr>
              <w:pStyle w:val="NormalLeft"/>
              <w:rPr>
                <w:lang w:val="en-GB"/>
              </w:rPr>
            </w:pPr>
            <w:r w:rsidRPr="00711388">
              <w:rPr>
                <w:lang w:val="en-GB"/>
              </w:rPr>
              <w:t>This is the gross capital charge for spread risk on resecuritisation positions, i.e. before the loss absorbing capacity of technical provisions.</w:t>
            </w:r>
          </w:p>
        </w:tc>
      </w:tr>
      <w:tr w:rsidR="00872AFE" w:rsidRPr="00711388" w14:paraId="0C0B211C" w14:textId="77777777" w:rsidTr="00567869">
        <w:tc>
          <w:tcPr>
            <w:tcW w:w="2203" w:type="dxa"/>
            <w:tcBorders>
              <w:top w:val="single" w:sz="2" w:space="0" w:color="auto"/>
              <w:left w:val="single" w:sz="2" w:space="0" w:color="auto"/>
              <w:bottom w:val="single" w:sz="2" w:space="0" w:color="auto"/>
              <w:right w:val="single" w:sz="2" w:space="0" w:color="auto"/>
            </w:tcBorders>
          </w:tcPr>
          <w:p w14:paraId="02E70AC7" w14:textId="60137416" w:rsidR="00872AFE" w:rsidRPr="00711388" w:rsidRDefault="00872AFE" w:rsidP="00567869">
            <w:pPr>
              <w:pStyle w:val="NormalLeft"/>
              <w:rPr>
                <w:lang w:val="en-GB"/>
              </w:rPr>
            </w:pPr>
            <w:r w:rsidRPr="00711388">
              <w:rPr>
                <w:lang w:val="en-GB"/>
              </w:rPr>
              <w:t>R0481/C0020</w:t>
            </w:r>
            <w:del w:id="6732" w:author="Author">
              <w:r w:rsidRPr="00711388" w:rsidDel="003323F0">
                <w:rPr>
                  <w:lang w:val="en-GB"/>
                </w:rPr>
                <w:delText xml:space="preserve">  </w:delText>
              </w:r>
            </w:del>
            <w:ins w:id="6733"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7495213F" w14:textId="6559487B"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other securitisation</w:t>
            </w:r>
            <w:del w:id="6734" w:author="Author">
              <w:r w:rsidRPr="00711388" w:rsidDel="003323F0">
                <w:rPr>
                  <w:lang w:val="en-GB"/>
                </w:rPr>
                <w:delText xml:space="preserve">  </w:delText>
              </w:r>
            </w:del>
            <w:ins w:id="6735"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8296D7F" w14:textId="77777777" w:rsidR="00872AFE" w:rsidRPr="00711388" w:rsidRDefault="00872AFE" w:rsidP="00567869">
            <w:pPr>
              <w:pStyle w:val="NormalLeft"/>
              <w:rPr>
                <w:lang w:val="en-GB"/>
              </w:rPr>
            </w:pPr>
            <w:r w:rsidRPr="00711388">
              <w:rPr>
                <w:lang w:val="en-GB"/>
              </w:rPr>
              <w:t>This is the absolute value of the assets sensitive to the spread risk on other securitisation positions.</w:t>
            </w:r>
          </w:p>
          <w:p w14:paraId="085A5212" w14:textId="2D3E8461" w:rsidR="00872AFE" w:rsidRPr="00711388" w:rsidRDefault="00872AFE" w:rsidP="00567869">
            <w:pPr>
              <w:pStyle w:val="NormalLeft"/>
              <w:rPr>
                <w:lang w:val="en-GB"/>
              </w:rPr>
            </w:pPr>
            <w:r w:rsidRPr="00711388">
              <w:rPr>
                <w:lang w:val="en-GB"/>
              </w:rPr>
              <w:t>Recoverables from reinsurance and SPVs shall not be included in this cell.</w:t>
            </w:r>
            <w:del w:id="6736" w:author="Author">
              <w:r w:rsidRPr="00711388" w:rsidDel="003323F0">
                <w:rPr>
                  <w:lang w:val="en-GB"/>
                </w:rPr>
                <w:delText xml:space="preserve">  </w:delText>
              </w:r>
            </w:del>
            <w:ins w:id="6737" w:author="Author">
              <w:r w:rsidR="003323F0">
                <w:rPr>
                  <w:lang w:val="en-GB"/>
                </w:rPr>
                <w:t xml:space="preserve"> </w:t>
              </w:r>
            </w:ins>
          </w:p>
        </w:tc>
      </w:tr>
      <w:tr w:rsidR="00872AFE" w:rsidRPr="00711388" w14:paraId="64E0B0E6" w14:textId="77777777" w:rsidTr="00567869">
        <w:tc>
          <w:tcPr>
            <w:tcW w:w="2203" w:type="dxa"/>
            <w:tcBorders>
              <w:top w:val="single" w:sz="2" w:space="0" w:color="auto"/>
              <w:left w:val="single" w:sz="2" w:space="0" w:color="auto"/>
              <w:bottom w:val="single" w:sz="2" w:space="0" w:color="auto"/>
              <w:right w:val="single" w:sz="2" w:space="0" w:color="auto"/>
            </w:tcBorders>
          </w:tcPr>
          <w:p w14:paraId="2201D4DD" w14:textId="52695414" w:rsidR="00872AFE" w:rsidRPr="00711388" w:rsidRDefault="00872AFE" w:rsidP="00567869">
            <w:pPr>
              <w:pStyle w:val="NormalLeft"/>
              <w:rPr>
                <w:lang w:val="en-GB"/>
              </w:rPr>
            </w:pPr>
            <w:r w:rsidRPr="00711388">
              <w:rPr>
                <w:lang w:val="en-GB"/>
              </w:rPr>
              <w:t>R0481/C0030</w:t>
            </w:r>
            <w:del w:id="6738" w:author="Author">
              <w:r w:rsidRPr="00711388" w:rsidDel="003323F0">
                <w:rPr>
                  <w:lang w:val="en-GB"/>
                </w:rPr>
                <w:delText xml:space="preserve">  </w:delText>
              </w:r>
            </w:del>
            <w:ins w:id="6739"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B4FE3C6" w14:textId="2DCB711D"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w:t>
            </w:r>
            <w:r w:rsidRPr="00711388">
              <w:rPr>
                <w:lang w:val="en-GB"/>
              </w:rPr>
              <w:lastRenderedPageBreak/>
              <w:t xml:space="preserve">positions </w:t>
            </w:r>
            <w:r w:rsidR="00711388" w:rsidRPr="00711388">
              <w:rPr>
                <w:lang w:val="en-GB"/>
              </w:rPr>
              <w:t>-</w:t>
            </w:r>
            <w:r w:rsidRPr="00711388">
              <w:rPr>
                <w:lang w:val="en-GB"/>
              </w:rPr>
              <w:t xml:space="preserve"> other securitisation</w:t>
            </w:r>
            <w:del w:id="6740" w:author="Author">
              <w:r w:rsidRPr="00711388" w:rsidDel="003323F0">
                <w:rPr>
                  <w:lang w:val="en-GB"/>
                </w:rPr>
                <w:delText xml:space="preserve">  </w:delText>
              </w:r>
            </w:del>
            <w:ins w:id="6741"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02E1F355" w14:textId="77777777" w:rsidR="00872AFE" w:rsidRPr="00711388" w:rsidRDefault="00872AFE" w:rsidP="00567869">
            <w:pPr>
              <w:pStyle w:val="NormalLeft"/>
              <w:rPr>
                <w:lang w:val="en-GB"/>
              </w:rPr>
            </w:pPr>
            <w:r w:rsidRPr="00711388">
              <w:rPr>
                <w:lang w:val="en-GB"/>
              </w:rPr>
              <w:lastRenderedPageBreak/>
              <w:t>This is the absolute value of the liabilities sensitive to the spread risk on other securitisation positions.</w:t>
            </w:r>
          </w:p>
          <w:p w14:paraId="3140B389" w14:textId="77777777" w:rsidR="00872AFE" w:rsidRPr="00711388" w:rsidRDefault="00872AFE" w:rsidP="00567869">
            <w:pPr>
              <w:pStyle w:val="NormalLeft"/>
              <w:rPr>
                <w:lang w:val="en-GB"/>
              </w:rPr>
            </w:pPr>
            <w:r w:rsidRPr="00711388">
              <w:rPr>
                <w:lang w:val="en-GB"/>
              </w:rPr>
              <w:lastRenderedPageBreak/>
              <w:t>This value shall only be reported where the split between R0461 to R0483 can be derived from the method used for the calculation of the SCR for spread risk. Where the split is not possible, only R0450 shall be filled in.</w:t>
            </w:r>
          </w:p>
          <w:p w14:paraId="1A345655" w14:textId="70BF23F3" w:rsidR="00872AFE" w:rsidRPr="00711388" w:rsidRDefault="00872AFE" w:rsidP="00567869">
            <w:pPr>
              <w:pStyle w:val="NormalLeft"/>
              <w:rPr>
                <w:lang w:val="en-GB"/>
              </w:rPr>
            </w:pPr>
            <w:r w:rsidRPr="00711388">
              <w:rPr>
                <w:lang w:val="en-GB"/>
              </w:rPr>
              <w:t>The amount of TP shall be net of reinsurance and SPV recoverables.</w:t>
            </w:r>
            <w:del w:id="6742" w:author="Author">
              <w:r w:rsidRPr="00711388" w:rsidDel="003323F0">
                <w:rPr>
                  <w:lang w:val="en-GB"/>
                </w:rPr>
                <w:delText xml:space="preserve">  </w:delText>
              </w:r>
            </w:del>
            <w:ins w:id="6743" w:author="Author">
              <w:r w:rsidR="003323F0">
                <w:rPr>
                  <w:lang w:val="en-GB"/>
                </w:rPr>
                <w:t xml:space="preserve"> </w:t>
              </w:r>
            </w:ins>
          </w:p>
        </w:tc>
      </w:tr>
      <w:tr w:rsidR="00872AFE" w:rsidRPr="00711388" w14:paraId="7BDCD5CF" w14:textId="77777777" w:rsidTr="00567869">
        <w:tc>
          <w:tcPr>
            <w:tcW w:w="2203" w:type="dxa"/>
            <w:tcBorders>
              <w:top w:val="single" w:sz="2" w:space="0" w:color="auto"/>
              <w:left w:val="single" w:sz="2" w:space="0" w:color="auto"/>
              <w:bottom w:val="single" w:sz="2" w:space="0" w:color="auto"/>
              <w:right w:val="single" w:sz="2" w:space="0" w:color="auto"/>
            </w:tcBorders>
          </w:tcPr>
          <w:p w14:paraId="1AEF6656" w14:textId="6FD306E1" w:rsidR="00872AFE" w:rsidRPr="00711388" w:rsidRDefault="00872AFE" w:rsidP="00567869">
            <w:pPr>
              <w:pStyle w:val="NormalLeft"/>
              <w:rPr>
                <w:lang w:val="en-GB"/>
              </w:rPr>
            </w:pPr>
            <w:r w:rsidRPr="00711388">
              <w:rPr>
                <w:lang w:val="en-GB"/>
              </w:rPr>
              <w:lastRenderedPageBreak/>
              <w:t>R0481/C0040</w:t>
            </w:r>
            <w:del w:id="6744" w:author="Author">
              <w:r w:rsidRPr="00711388" w:rsidDel="003323F0">
                <w:rPr>
                  <w:lang w:val="en-GB"/>
                </w:rPr>
                <w:delText xml:space="preserve">  </w:delText>
              </w:r>
            </w:del>
            <w:ins w:id="6745"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6D35B19A" w14:textId="0DBBCB45"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other securitisation</w:t>
            </w:r>
            <w:del w:id="6746" w:author="Author">
              <w:r w:rsidRPr="00711388" w:rsidDel="003323F0">
                <w:rPr>
                  <w:lang w:val="en-GB"/>
                </w:rPr>
                <w:delText xml:space="preserve">  </w:delText>
              </w:r>
            </w:del>
            <w:ins w:id="6747"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FEB6246" w14:textId="77777777" w:rsidR="00872AFE" w:rsidRPr="00711388" w:rsidRDefault="00872AFE" w:rsidP="00567869">
            <w:pPr>
              <w:pStyle w:val="NormalLeft"/>
              <w:rPr>
                <w:lang w:val="en-GB"/>
              </w:rPr>
            </w:pPr>
            <w:r w:rsidRPr="00711388">
              <w:rPr>
                <w:lang w:val="en-GB"/>
              </w:rPr>
              <w:t>This is the absolute value of the assets sensitive to the spread risk on other securitisation positions, after the shock.</w:t>
            </w:r>
          </w:p>
          <w:p w14:paraId="4425DEB0" w14:textId="7871CE56" w:rsidR="00872AFE" w:rsidRPr="00711388" w:rsidRDefault="00872AFE" w:rsidP="00567869">
            <w:pPr>
              <w:pStyle w:val="NormalLeft"/>
              <w:rPr>
                <w:lang w:val="en-GB"/>
              </w:rPr>
            </w:pPr>
            <w:r w:rsidRPr="00711388">
              <w:rPr>
                <w:lang w:val="en-GB"/>
              </w:rPr>
              <w:t>Recoverables from reinsurance and SPVs shall not be included in this cell.</w:t>
            </w:r>
            <w:del w:id="6748" w:author="Author">
              <w:r w:rsidRPr="00711388" w:rsidDel="003323F0">
                <w:rPr>
                  <w:lang w:val="en-GB"/>
                </w:rPr>
                <w:delText xml:space="preserve">  </w:delText>
              </w:r>
            </w:del>
            <w:ins w:id="6749" w:author="Author">
              <w:r w:rsidR="003323F0">
                <w:rPr>
                  <w:lang w:val="en-GB"/>
                </w:rPr>
                <w:t xml:space="preserve"> </w:t>
              </w:r>
            </w:ins>
          </w:p>
        </w:tc>
      </w:tr>
      <w:tr w:rsidR="00872AFE" w:rsidRPr="00711388" w14:paraId="25729582" w14:textId="77777777" w:rsidTr="00567869">
        <w:tc>
          <w:tcPr>
            <w:tcW w:w="2203" w:type="dxa"/>
            <w:tcBorders>
              <w:top w:val="single" w:sz="2" w:space="0" w:color="auto"/>
              <w:left w:val="single" w:sz="2" w:space="0" w:color="auto"/>
              <w:bottom w:val="single" w:sz="2" w:space="0" w:color="auto"/>
              <w:right w:val="single" w:sz="2" w:space="0" w:color="auto"/>
            </w:tcBorders>
          </w:tcPr>
          <w:p w14:paraId="6203582A" w14:textId="4105A2E4" w:rsidR="00872AFE" w:rsidRPr="00711388" w:rsidRDefault="00872AFE" w:rsidP="00567869">
            <w:pPr>
              <w:pStyle w:val="NormalLeft"/>
              <w:rPr>
                <w:lang w:val="en-GB"/>
              </w:rPr>
            </w:pPr>
            <w:r w:rsidRPr="00711388">
              <w:rPr>
                <w:lang w:val="en-GB"/>
              </w:rPr>
              <w:t>R0481/C0050</w:t>
            </w:r>
            <w:del w:id="6750" w:author="Author">
              <w:r w:rsidRPr="00711388" w:rsidDel="003323F0">
                <w:rPr>
                  <w:lang w:val="en-GB"/>
                </w:rPr>
                <w:delText xml:space="preserve">  </w:delText>
              </w:r>
            </w:del>
            <w:ins w:id="6751"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55A27BD" w14:textId="1046E32B"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other securitisation)</w:t>
            </w:r>
            <w:del w:id="6752" w:author="Author">
              <w:r w:rsidRPr="00711388" w:rsidDel="003323F0">
                <w:rPr>
                  <w:lang w:val="en-GB"/>
                </w:rPr>
                <w:delText xml:space="preserve">  </w:delText>
              </w:r>
            </w:del>
            <w:ins w:id="6753"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EB34763" w14:textId="77777777" w:rsidR="00872AFE" w:rsidRPr="00711388" w:rsidRDefault="00872AFE" w:rsidP="00567869">
            <w:pPr>
              <w:pStyle w:val="NormalLeft"/>
              <w:rPr>
                <w:lang w:val="en-GB"/>
              </w:rPr>
            </w:pPr>
            <w:r w:rsidRPr="00711388">
              <w:rPr>
                <w:lang w:val="en-GB"/>
              </w:rPr>
              <w:t>This is the absolute value of the liabilities sensitive to the spread risk on other securitisation positions, after the shock and after the application of the adjustment for the loss-absorbing capacity of technical provisions.</w:t>
            </w:r>
          </w:p>
          <w:p w14:paraId="1EC696FB"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439AD1E2" w14:textId="0A859009" w:rsidR="00872AFE" w:rsidRPr="00711388" w:rsidRDefault="00872AFE" w:rsidP="00567869">
            <w:pPr>
              <w:pStyle w:val="NormalLeft"/>
              <w:rPr>
                <w:lang w:val="en-GB"/>
              </w:rPr>
            </w:pPr>
            <w:r w:rsidRPr="00711388">
              <w:rPr>
                <w:lang w:val="en-GB"/>
              </w:rPr>
              <w:t>The amount of TP shall be net of reinsurance and SPV recoverables.</w:t>
            </w:r>
            <w:del w:id="6754" w:author="Author">
              <w:r w:rsidRPr="00711388" w:rsidDel="003323F0">
                <w:rPr>
                  <w:lang w:val="en-GB"/>
                </w:rPr>
                <w:delText xml:space="preserve">  </w:delText>
              </w:r>
            </w:del>
            <w:ins w:id="6755" w:author="Author">
              <w:r w:rsidR="003323F0">
                <w:rPr>
                  <w:lang w:val="en-GB"/>
                </w:rPr>
                <w:t xml:space="preserve"> </w:t>
              </w:r>
            </w:ins>
          </w:p>
        </w:tc>
      </w:tr>
      <w:tr w:rsidR="00872AFE" w:rsidRPr="00711388" w14:paraId="4423CD64" w14:textId="77777777" w:rsidTr="00567869">
        <w:tc>
          <w:tcPr>
            <w:tcW w:w="2203" w:type="dxa"/>
            <w:tcBorders>
              <w:top w:val="single" w:sz="2" w:space="0" w:color="auto"/>
              <w:left w:val="single" w:sz="2" w:space="0" w:color="auto"/>
              <w:bottom w:val="single" w:sz="2" w:space="0" w:color="auto"/>
              <w:right w:val="single" w:sz="2" w:space="0" w:color="auto"/>
            </w:tcBorders>
          </w:tcPr>
          <w:p w14:paraId="37DE5DDD" w14:textId="40F37193" w:rsidR="00872AFE" w:rsidRPr="00711388" w:rsidRDefault="00872AFE" w:rsidP="00567869">
            <w:pPr>
              <w:pStyle w:val="NormalLeft"/>
              <w:rPr>
                <w:lang w:val="en-GB"/>
              </w:rPr>
            </w:pPr>
            <w:r w:rsidRPr="00711388">
              <w:rPr>
                <w:lang w:val="en-GB"/>
              </w:rPr>
              <w:t>R0481/C0060</w:t>
            </w:r>
            <w:del w:id="6756" w:author="Author">
              <w:r w:rsidRPr="00711388" w:rsidDel="003323F0">
                <w:rPr>
                  <w:lang w:val="en-GB"/>
                </w:rPr>
                <w:delText xml:space="preserve">  </w:delText>
              </w:r>
            </w:del>
            <w:ins w:id="675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68C3C59E" w14:textId="5658F91B"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other securitisation</w:t>
            </w:r>
            <w:del w:id="6758" w:author="Author">
              <w:r w:rsidRPr="00711388" w:rsidDel="003323F0">
                <w:rPr>
                  <w:lang w:val="en-GB"/>
                </w:rPr>
                <w:delText xml:space="preserve">  </w:delText>
              </w:r>
            </w:del>
            <w:ins w:id="675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981328A" w14:textId="77777777" w:rsidR="00872AFE" w:rsidRPr="00711388" w:rsidRDefault="00872AFE" w:rsidP="00567869">
            <w:pPr>
              <w:pStyle w:val="NormalLeft"/>
              <w:rPr>
                <w:lang w:val="en-GB"/>
              </w:rPr>
            </w:pPr>
            <w:r w:rsidRPr="00711388">
              <w:rPr>
                <w:lang w:val="en-GB"/>
              </w:rPr>
              <w:t>This is the net capital charge for spread risk on other securitisation positions, after the application of the adjustment for the loss-absorbing capacity of technical provisions.</w:t>
            </w:r>
          </w:p>
          <w:p w14:paraId="2C7CA071" w14:textId="2E595F72"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del w:id="6760" w:author="Author">
              <w:r w:rsidRPr="00711388" w:rsidDel="003323F0">
                <w:rPr>
                  <w:lang w:val="en-GB"/>
                </w:rPr>
                <w:delText xml:space="preserve">  </w:delText>
              </w:r>
            </w:del>
            <w:ins w:id="6761" w:author="Author">
              <w:r w:rsidR="003323F0">
                <w:rPr>
                  <w:lang w:val="en-GB"/>
                </w:rPr>
                <w:t xml:space="preserve"> </w:t>
              </w:r>
            </w:ins>
          </w:p>
        </w:tc>
      </w:tr>
      <w:tr w:rsidR="00872AFE" w:rsidRPr="00711388" w14:paraId="2A88F7B8" w14:textId="77777777" w:rsidTr="00567869">
        <w:tc>
          <w:tcPr>
            <w:tcW w:w="2203" w:type="dxa"/>
            <w:tcBorders>
              <w:top w:val="single" w:sz="2" w:space="0" w:color="auto"/>
              <w:left w:val="single" w:sz="2" w:space="0" w:color="auto"/>
              <w:bottom w:val="single" w:sz="2" w:space="0" w:color="auto"/>
              <w:right w:val="single" w:sz="2" w:space="0" w:color="auto"/>
            </w:tcBorders>
          </w:tcPr>
          <w:p w14:paraId="2C8B53F7" w14:textId="77777777" w:rsidR="00872AFE" w:rsidRPr="00711388" w:rsidRDefault="00872AFE" w:rsidP="00567869">
            <w:pPr>
              <w:pStyle w:val="NormalLeft"/>
              <w:rPr>
                <w:lang w:val="en-GB"/>
              </w:rPr>
            </w:pPr>
            <w:r w:rsidRPr="00711388">
              <w:rPr>
                <w:lang w:val="en-GB"/>
              </w:rPr>
              <w:t xml:space="preserve">R0481/C0070 </w:t>
            </w:r>
          </w:p>
        </w:tc>
        <w:tc>
          <w:tcPr>
            <w:tcW w:w="2844" w:type="dxa"/>
            <w:tcBorders>
              <w:top w:val="single" w:sz="2" w:space="0" w:color="auto"/>
              <w:left w:val="single" w:sz="2" w:space="0" w:color="auto"/>
              <w:bottom w:val="single" w:sz="2" w:space="0" w:color="auto"/>
              <w:right w:val="single" w:sz="2" w:space="0" w:color="auto"/>
            </w:tcBorders>
          </w:tcPr>
          <w:p w14:paraId="7820EE03" w14:textId="35AF5BB3"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loss-absorbing capacity of technical provisions)</w:t>
            </w:r>
            <w:r w:rsidR="00711388" w:rsidRPr="00711388">
              <w:rPr>
                <w:lang w:val="en-GB"/>
              </w:rPr>
              <w:t>-</w:t>
            </w:r>
            <w:r w:rsidRPr="00711388">
              <w:rPr>
                <w:lang w:val="en-GB"/>
              </w:rPr>
              <w:t xml:space="preserve"> </w:t>
            </w:r>
            <w:r w:rsidRPr="00711388">
              <w:rPr>
                <w:lang w:val="en-GB"/>
              </w:rPr>
              <w:lastRenderedPageBreak/>
              <w:t xml:space="preserve">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other securitisation</w:t>
            </w:r>
            <w:del w:id="6762" w:author="Author">
              <w:r w:rsidRPr="00711388" w:rsidDel="003323F0">
                <w:rPr>
                  <w:lang w:val="en-GB"/>
                </w:rPr>
                <w:delText xml:space="preserve">  </w:delText>
              </w:r>
            </w:del>
            <w:ins w:id="6763"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2257EDA4" w14:textId="77777777" w:rsidR="00872AFE" w:rsidRPr="00711388" w:rsidRDefault="00872AFE" w:rsidP="00567869">
            <w:pPr>
              <w:pStyle w:val="NormalLeft"/>
              <w:rPr>
                <w:lang w:val="en-GB"/>
              </w:rPr>
            </w:pPr>
            <w:r w:rsidRPr="00711388">
              <w:rPr>
                <w:lang w:val="en-GB"/>
              </w:rPr>
              <w:lastRenderedPageBreak/>
              <w:t xml:space="preserve">This is the absolute value of the liabilities sensitive to the spread risk on other securitisation positions, after the shock but before the application of the </w:t>
            </w:r>
            <w:r w:rsidRPr="00711388">
              <w:rPr>
                <w:lang w:val="en-GB"/>
              </w:rPr>
              <w:lastRenderedPageBreak/>
              <w:t>adjustment for the loss-absorbing capacity of technical provisions.</w:t>
            </w:r>
          </w:p>
          <w:p w14:paraId="22446C7E"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3602F54A" w14:textId="235DC037" w:rsidR="00872AFE" w:rsidRPr="00711388" w:rsidRDefault="00872AFE" w:rsidP="00567869">
            <w:pPr>
              <w:pStyle w:val="NormalLeft"/>
              <w:rPr>
                <w:lang w:val="en-GB"/>
              </w:rPr>
            </w:pPr>
            <w:r w:rsidRPr="00711388">
              <w:rPr>
                <w:lang w:val="en-GB"/>
              </w:rPr>
              <w:t>The amount of TP shall be net of reinsurance and SPV recoverables.</w:t>
            </w:r>
            <w:del w:id="6764" w:author="Author">
              <w:r w:rsidRPr="00711388" w:rsidDel="003323F0">
                <w:rPr>
                  <w:lang w:val="en-GB"/>
                </w:rPr>
                <w:delText xml:space="preserve">  </w:delText>
              </w:r>
            </w:del>
            <w:ins w:id="6765" w:author="Author">
              <w:r w:rsidR="003323F0">
                <w:rPr>
                  <w:lang w:val="en-GB"/>
                </w:rPr>
                <w:t xml:space="preserve"> </w:t>
              </w:r>
            </w:ins>
          </w:p>
        </w:tc>
      </w:tr>
      <w:tr w:rsidR="00872AFE" w:rsidRPr="00711388" w14:paraId="345A81CA" w14:textId="77777777" w:rsidTr="00567869">
        <w:tc>
          <w:tcPr>
            <w:tcW w:w="2203" w:type="dxa"/>
            <w:tcBorders>
              <w:top w:val="single" w:sz="2" w:space="0" w:color="auto"/>
              <w:left w:val="single" w:sz="2" w:space="0" w:color="auto"/>
              <w:bottom w:val="single" w:sz="2" w:space="0" w:color="auto"/>
              <w:right w:val="single" w:sz="2" w:space="0" w:color="auto"/>
            </w:tcBorders>
          </w:tcPr>
          <w:p w14:paraId="63940D88" w14:textId="5EA3BDD1" w:rsidR="00872AFE" w:rsidRPr="00711388" w:rsidRDefault="00872AFE" w:rsidP="00567869">
            <w:pPr>
              <w:pStyle w:val="NormalLeft"/>
              <w:rPr>
                <w:lang w:val="en-GB"/>
              </w:rPr>
            </w:pPr>
            <w:r w:rsidRPr="00711388">
              <w:rPr>
                <w:lang w:val="en-GB"/>
              </w:rPr>
              <w:lastRenderedPageBreak/>
              <w:t>R0481/C0080</w:t>
            </w:r>
            <w:del w:id="6766" w:author="Author">
              <w:r w:rsidRPr="00711388" w:rsidDel="003323F0">
                <w:rPr>
                  <w:lang w:val="en-GB"/>
                </w:rPr>
                <w:delText xml:space="preserve">  </w:delText>
              </w:r>
            </w:del>
            <w:ins w:id="676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41D80362" w14:textId="4AB5F1D6"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other securitisation</w:t>
            </w:r>
            <w:del w:id="6768" w:author="Author">
              <w:r w:rsidRPr="00711388" w:rsidDel="003323F0">
                <w:rPr>
                  <w:lang w:val="en-GB"/>
                </w:rPr>
                <w:delText xml:space="preserve">  </w:delText>
              </w:r>
            </w:del>
            <w:ins w:id="676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7068C70" w14:textId="77777777" w:rsidR="00872AFE" w:rsidRPr="00711388" w:rsidRDefault="00872AFE" w:rsidP="00567869">
            <w:pPr>
              <w:pStyle w:val="NormalLeft"/>
              <w:rPr>
                <w:lang w:val="en-GB"/>
              </w:rPr>
            </w:pPr>
            <w:r w:rsidRPr="00711388">
              <w:rPr>
                <w:lang w:val="en-GB"/>
              </w:rPr>
              <w:t>This is the gross capital charge for spread risk on other securitisation positions, i.e. before the application of the adjustment for the loss-absorbing capacity of technical provisions.</w:t>
            </w:r>
          </w:p>
          <w:p w14:paraId="71466340" w14:textId="410B82B2"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del w:id="6770" w:author="Author">
              <w:r w:rsidRPr="00711388" w:rsidDel="003323F0">
                <w:rPr>
                  <w:lang w:val="en-GB"/>
                </w:rPr>
                <w:delText xml:space="preserve">  </w:delText>
              </w:r>
            </w:del>
            <w:ins w:id="6771" w:author="Author">
              <w:r w:rsidR="003323F0">
                <w:rPr>
                  <w:lang w:val="en-GB"/>
                </w:rPr>
                <w:t xml:space="preserve"> </w:t>
              </w:r>
            </w:ins>
          </w:p>
        </w:tc>
      </w:tr>
      <w:tr w:rsidR="00872AFE" w:rsidRPr="00711388" w14:paraId="5E6689F1" w14:textId="77777777" w:rsidTr="00567869">
        <w:tc>
          <w:tcPr>
            <w:tcW w:w="2203" w:type="dxa"/>
            <w:tcBorders>
              <w:top w:val="single" w:sz="2" w:space="0" w:color="auto"/>
              <w:left w:val="single" w:sz="2" w:space="0" w:color="auto"/>
              <w:bottom w:val="single" w:sz="2" w:space="0" w:color="auto"/>
              <w:right w:val="single" w:sz="2" w:space="0" w:color="auto"/>
            </w:tcBorders>
          </w:tcPr>
          <w:p w14:paraId="0F31FFD2" w14:textId="71A1CC57" w:rsidR="00872AFE" w:rsidRPr="00711388" w:rsidRDefault="00872AFE" w:rsidP="00567869">
            <w:pPr>
              <w:pStyle w:val="NormalLeft"/>
              <w:rPr>
                <w:lang w:val="en-GB"/>
              </w:rPr>
            </w:pPr>
            <w:r w:rsidRPr="00711388">
              <w:rPr>
                <w:lang w:val="en-GB"/>
              </w:rPr>
              <w:t>R0482/C0020</w:t>
            </w:r>
            <w:del w:id="6772" w:author="Author">
              <w:r w:rsidRPr="00711388" w:rsidDel="003323F0">
                <w:rPr>
                  <w:lang w:val="en-GB"/>
                </w:rPr>
                <w:delText xml:space="preserve">  </w:delText>
              </w:r>
            </w:del>
            <w:ins w:id="6773"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C2FE22D" w14:textId="67291219"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transitional type 1 securitisation</w:t>
            </w:r>
            <w:del w:id="6774" w:author="Author">
              <w:r w:rsidRPr="00711388" w:rsidDel="003323F0">
                <w:rPr>
                  <w:lang w:val="en-GB"/>
                </w:rPr>
                <w:delText xml:space="preserve">  </w:delText>
              </w:r>
            </w:del>
            <w:ins w:id="6775"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24048562" w14:textId="77777777" w:rsidR="00872AFE" w:rsidRPr="00711388" w:rsidRDefault="00872AFE" w:rsidP="00567869">
            <w:pPr>
              <w:pStyle w:val="NormalLeft"/>
              <w:rPr>
                <w:lang w:val="en-GB"/>
              </w:rPr>
            </w:pPr>
            <w:r w:rsidRPr="00711388">
              <w:rPr>
                <w:lang w:val="en-GB"/>
              </w:rPr>
              <w:t>This is the absolute value of the assets sensitive to the spread risk on transitional type 1 securitisation positions.</w:t>
            </w:r>
          </w:p>
          <w:p w14:paraId="5C7DBA72" w14:textId="2DA849E3" w:rsidR="00872AFE" w:rsidRPr="00711388" w:rsidRDefault="00872AFE" w:rsidP="00567869">
            <w:pPr>
              <w:pStyle w:val="NormalLeft"/>
              <w:rPr>
                <w:lang w:val="en-GB"/>
              </w:rPr>
            </w:pPr>
            <w:r w:rsidRPr="00711388">
              <w:rPr>
                <w:lang w:val="en-GB"/>
              </w:rPr>
              <w:t>Recoverables from reinsurance and SPVs shall not be included in this cell.</w:t>
            </w:r>
            <w:del w:id="6776" w:author="Author">
              <w:r w:rsidRPr="00711388" w:rsidDel="003323F0">
                <w:rPr>
                  <w:lang w:val="en-GB"/>
                </w:rPr>
                <w:delText xml:space="preserve">  </w:delText>
              </w:r>
            </w:del>
            <w:ins w:id="6777" w:author="Author">
              <w:r w:rsidR="003323F0">
                <w:rPr>
                  <w:lang w:val="en-GB"/>
                </w:rPr>
                <w:t xml:space="preserve"> </w:t>
              </w:r>
            </w:ins>
          </w:p>
        </w:tc>
      </w:tr>
      <w:tr w:rsidR="00872AFE" w:rsidRPr="00711388" w14:paraId="65068982" w14:textId="77777777" w:rsidTr="00567869">
        <w:tc>
          <w:tcPr>
            <w:tcW w:w="2203" w:type="dxa"/>
            <w:tcBorders>
              <w:top w:val="single" w:sz="2" w:space="0" w:color="auto"/>
              <w:left w:val="single" w:sz="2" w:space="0" w:color="auto"/>
              <w:bottom w:val="single" w:sz="2" w:space="0" w:color="auto"/>
              <w:right w:val="single" w:sz="2" w:space="0" w:color="auto"/>
            </w:tcBorders>
          </w:tcPr>
          <w:p w14:paraId="1EC6DD49" w14:textId="77777777" w:rsidR="00872AFE" w:rsidRPr="00711388" w:rsidRDefault="00872AFE" w:rsidP="00567869">
            <w:pPr>
              <w:pStyle w:val="NormalLeft"/>
              <w:rPr>
                <w:lang w:val="en-GB"/>
              </w:rPr>
            </w:pPr>
            <w:r w:rsidRPr="00711388">
              <w:rPr>
                <w:lang w:val="en-GB"/>
              </w:rPr>
              <w:t xml:space="preserve">R0482/C0030 </w:t>
            </w:r>
          </w:p>
        </w:tc>
        <w:tc>
          <w:tcPr>
            <w:tcW w:w="2844" w:type="dxa"/>
            <w:tcBorders>
              <w:top w:val="single" w:sz="2" w:space="0" w:color="auto"/>
              <w:left w:val="single" w:sz="2" w:space="0" w:color="auto"/>
              <w:bottom w:val="single" w:sz="2" w:space="0" w:color="auto"/>
              <w:right w:val="single" w:sz="2" w:space="0" w:color="auto"/>
            </w:tcBorders>
          </w:tcPr>
          <w:p w14:paraId="4E24013A" w14:textId="50C1490A"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transitional type 1 securitisation </w:t>
            </w:r>
          </w:p>
        </w:tc>
        <w:tc>
          <w:tcPr>
            <w:tcW w:w="4129" w:type="dxa"/>
            <w:tcBorders>
              <w:top w:val="single" w:sz="2" w:space="0" w:color="auto"/>
              <w:left w:val="single" w:sz="2" w:space="0" w:color="auto"/>
              <w:bottom w:val="single" w:sz="2" w:space="0" w:color="auto"/>
              <w:right w:val="single" w:sz="2" w:space="0" w:color="auto"/>
            </w:tcBorders>
          </w:tcPr>
          <w:p w14:paraId="564FE164" w14:textId="77777777" w:rsidR="00872AFE" w:rsidRPr="00711388" w:rsidRDefault="00872AFE" w:rsidP="00567869">
            <w:pPr>
              <w:pStyle w:val="NormalLeft"/>
              <w:rPr>
                <w:lang w:val="en-GB"/>
              </w:rPr>
            </w:pPr>
            <w:r w:rsidRPr="00711388">
              <w:rPr>
                <w:lang w:val="en-GB"/>
              </w:rPr>
              <w:t>This is the absolute value of the liabilities sensitive to the spread risk on transitional type 1 securitisation positions.</w:t>
            </w:r>
          </w:p>
          <w:p w14:paraId="51869291"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32B1AB54" w14:textId="2C274629" w:rsidR="00872AFE" w:rsidRPr="00711388" w:rsidRDefault="00872AFE" w:rsidP="00567869">
            <w:pPr>
              <w:pStyle w:val="NormalLeft"/>
              <w:rPr>
                <w:lang w:val="en-GB"/>
              </w:rPr>
            </w:pPr>
            <w:r w:rsidRPr="00711388">
              <w:rPr>
                <w:lang w:val="en-GB"/>
              </w:rPr>
              <w:t>The amount of TP shall be net of reinsurance and SPV recoverables.</w:t>
            </w:r>
            <w:del w:id="6778" w:author="Author">
              <w:r w:rsidRPr="00711388" w:rsidDel="003323F0">
                <w:rPr>
                  <w:lang w:val="en-GB"/>
                </w:rPr>
                <w:delText xml:space="preserve">  </w:delText>
              </w:r>
            </w:del>
            <w:ins w:id="6779" w:author="Author">
              <w:r w:rsidR="003323F0">
                <w:rPr>
                  <w:lang w:val="en-GB"/>
                </w:rPr>
                <w:t xml:space="preserve"> </w:t>
              </w:r>
            </w:ins>
          </w:p>
        </w:tc>
      </w:tr>
      <w:tr w:rsidR="00872AFE" w:rsidRPr="00711388" w14:paraId="31671D8D" w14:textId="77777777" w:rsidTr="00567869">
        <w:tc>
          <w:tcPr>
            <w:tcW w:w="2203" w:type="dxa"/>
            <w:tcBorders>
              <w:top w:val="single" w:sz="2" w:space="0" w:color="auto"/>
              <w:left w:val="single" w:sz="2" w:space="0" w:color="auto"/>
              <w:bottom w:val="single" w:sz="2" w:space="0" w:color="auto"/>
              <w:right w:val="single" w:sz="2" w:space="0" w:color="auto"/>
            </w:tcBorders>
          </w:tcPr>
          <w:p w14:paraId="46D631D1" w14:textId="79BB4B50" w:rsidR="00872AFE" w:rsidRPr="00711388" w:rsidRDefault="00872AFE" w:rsidP="00567869">
            <w:pPr>
              <w:pStyle w:val="NormalLeft"/>
              <w:rPr>
                <w:lang w:val="en-GB"/>
              </w:rPr>
            </w:pPr>
            <w:r w:rsidRPr="00711388">
              <w:rPr>
                <w:lang w:val="en-GB"/>
              </w:rPr>
              <w:t>R0482/C0040</w:t>
            </w:r>
            <w:del w:id="6780" w:author="Author">
              <w:r w:rsidRPr="00711388" w:rsidDel="003323F0">
                <w:rPr>
                  <w:lang w:val="en-GB"/>
                </w:rPr>
                <w:delText xml:space="preserve">  </w:delText>
              </w:r>
            </w:del>
            <w:ins w:id="6781"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24206DA" w14:textId="214533A6"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w:t>
            </w:r>
            <w:r w:rsidRPr="00711388">
              <w:rPr>
                <w:lang w:val="en-GB"/>
              </w:rPr>
              <w:lastRenderedPageBreak/>
              <w:t xml:space="preserve">positions </w:t>
            </w:r>
            <w:r w:rsidR="00711388" w:rsidRPr="00711388">
              <w:rPr>
                <w:lang w:val="en-GB"/>
              </w:rPr>
              <w:t>-</w:t>
            </w:r>
            <w:r w:rsidRPr="00711388">
              <w:rPr>
                <w:lang w:val="en-GB"/>
              </w:rPr>
              <w:t xml:space="preserve"> transitional type 1 securitisation</w:t>
            </w:r>
            <w:del w:id="6782" w:author="Author">
              <w:r w:rsidRPr="00711388" w:rsidDel="003323F0">
                <w:rPr>
                  <w:lang w:val="en-GB"/>
                </w:rPr>
                <w:delText xml:space="preserve">  </w:delText>
              </w:r>
            </w:del>
            <w:ins w:id="6783"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A0DB08F" w14:textId="77777777" w:rsidR="00872AFE" w:rsidRPr="00711388" w:rsidRDefault="00872AFE" w:rsidP="00567869">
            <w:pPr>
              <w:pStyle w:val="NormalLeft"/>
              <w:rPr>
                <w:lang w:val="en-GB"/>
              </w:rPr>
            </w:pPr>
            <w:r w:rsidRPr="00711388">
              <w:rPr>
                <w:lang w:val="en-GB"/>
              </w:rPr>
              <w:lastRenderedPageBreak/>
              <w:t xml:space="preserve">This is the absolute value of the assets sensitive to the spread risk on </w:t>
            </w:r>
            <w:r w:rsidRPr="00711388">
              <w:rPr>
                <w:lang w:val="en-GB"/>
              </w:rPr>
              <w:lastRenderedPageBreak/>
              <w:t>transitional type 1 securitisation positions, after the shock.</w:t>
            </w:r>
          </w:p>
          <w:p w14:paraId="5A3B5635" w14:textId="76DB3D3F" w:rsidR="00872AFE" w:rsidRPr="00711388" w:rsidRDefault="00872AFE" w:rsidP="00567869">
            <w:pPr>
              <w:pStyle w:val="NormalLeft"/>
              <w:rPr>
                <w:lang w:val="en-GB"/>
              </w:rPr>
            </w:pPr>
            <w:r w:rsidRPr="00711388">
              <w:rPr>
                <w:lang w:val="en-GB"/>
              </w:rPr>
              <w:t>Recoverables from reinsurance and SPVs shall not be included in this cell.</w:t>
            </w:r>
            <w:del w:id="6784" w:author="Author">
              <w:r w:rsidRPr="00711388" w:rsidDel="003323F0">
                <w:rPr>
                  <w:lang w:val="en-GB"/>
                </w:rPr>
                <w:delText xml:space="preserve">  </w:delText>
              </w:r>
            </w:del>
            <w:ins w:id="6785" w:author="Author">
              <w:r w:rsidR="003323F0">
                <w:rPr>
                  <w:lang w:val="en-GB"/>
                </w:rPr>
                <w:t xml:space="preserve"> </w:t>
              </w:r>
            </w:ins>
          </w:p>
        </w:tc>
      </w:tr>
      <w:tr w:rsidR="00872AFE" w:rsidRPr="00711388" w14:paraId="50DF55C1" w14:textId="77777777" w:rsidTr="00567869">
        <w:tc>
          <w:tcPr>
            <w:tcW w:w="2203" w:type="dxa"/>
            <w:tcBorders>
              <w:top w:val="single" w:sz="2" w:space="0" w:color="auto"/>
              <w:left w:val="single" w:sz="2" w:space="0" w:color="auto"/>
              <w:bottom w:val="single" w:sz="2" w:space="0" w:color="auto"/>
              <w:right w:val="single" w:sz="2" w:space="0" w:color="auto"/>
            </w:tcBorders>
          </w:tcPr>
          <w:p w14:paraId="5BE56C15" w14:textId="53C980D6" w:rsidR="00872AFE" w:rsidRPr="00711388" w:rsidRDefault="00872AFE" w:rsidP="00567869">
            <w:pPr>
              <w:pStyle w:val="NormalLeft"/>
              <w:rPr>
                <w:lang w:val="en-GB"/>
              </w:rPr>
            </w:pPr>
            <w:r w:rsidRPr="00711388">
              <w:rPr>
                <w:lang w:val="en-GB"/>
              </w:rPr>
              <w:lastRenderedPageBreak/>
              <w:t>R0482/C0050</w:t>
            </w:r>
            <w:del w:id="6786" w:author="Author">
              <w:r w:rsidRPr="00711388" w:rsidDel="003323F0">
                <w:rPr>
                  <w:lang w:val="en-GB"/>
                </w:rPr>
                <w:delText xml:space="preserve">  </w:delText>
              </w:r>
            </w:del>
            <w:ins w:id="678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B7054DF" w14:textId="746081C2"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transitional type 1 securitisation)</w:t>
            </w:r>
            <w:del w:id="6788" w:author="Author">
              <w:r w:rsidRPr="00711388" w:rsidDel="003323F0">
                <w:rPr>
                  <w:lang w:val="en-GB"/>
                </w:rPr>
                <w:delText xml:space="preserve">  </w:delText>
              </w:r>
            </w:del>
            <w:ins w:id="678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6F74B06C" w14:textId="77777777" w:rsidR="00872AFE" w:rsidRPr="00711388" w:rsidRDefault="00872AFE" w:rsidP="00567869">
            <w:pPr>
              <w:pStyle w:val="NormalLeft"/>
              <w:rPr>
                <w:lang w:val="en-GB"/>
              </w:rPr>
            </w:pPr>
            <w:r w:rsidRPr="00711388">
              <w:rPr>
                <w:lang w:val="en-GB"/>
              </w:rPr>
              <w:t>This is the absolute value of the liabilities sensitive to the spread risk on transitional type 1 securitisation positions, after the shock and after the application of the adjustment for the loss-absorbing capacity of technical provisions.</w:t>
            </w:r>
          </w:p>
          <w:p w14:paraId="6AA10F06"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3FCA59AF" w14:textId="355EDE85" w:rsidR="00872AFE" w:rsidRPr="00711388" w:rsidRDefault="00872AFE" w:rsidP="00567869">
            <w:pPr>
              <w:pStyle w:val="NormalLeft"/>
              <w:rPr>
                <w:lang w:val="en-GB"/>
              </w:rPr>
            </w:pPr>
            <w:r w:rsidRPr="00711388">
              <w:rPr>
                <w:lang w:val="en-GB"/>
              </w:rPr>
              <w:t>The amount of TP shall be net of reinsurance and SPV recoverables.</w:t>
            </w:r>
            <w:del w:id="6790" w:author="Author">
              <w:r w:rsidRPr="00711388" w:rsidDel="003323F0">
                <w:rPr>
                  <w:lang w:val="en-GB"/>
                </w:rPr>
                <w:delText xml:space="preserve">  </w:delText>
              </w:r>
            </w:del>
            <w:ins w:id="6791" w:author="Author">
              <w:r w:rsidR="003323F0">
                <w:rPr>
                  <w:lang w:val="en-GB"/>
                </w:rPr>
                <w:t xml:space="preserve"> </w:t>
              </w:r>
            </w:ins>
          </w:p>
        </w:tc>
      </w:tr>
      <w:tr w:rsidR="00872AFE" w:rsidRPr="00711388" w14:paraId="4375434E" w14:textId="77777777" w:rsidTr="00567869">
        <w:tc>
          <w:tcPr>
            <w:tcW w:w="2203" w:type="dxa"/>
            <w:tcBorders>
              <w:top w:val="single" w:sz="2" w:space="0" w:color="auto"/>
              <w:left w:val="single" w:sz="2" w:space="0" w:color="auto"/>
              <w:bottom w:val="single" w:sz="2" w:space="0" w:color="auto"/>
              <w:right w:val="single" w:sz="2" w:space="0" w:color="auto"/>
            </w:tcBorders>
          </w:tcPr>
          <w:p w14:paraId="22E9BC62" w14:textId="138B75A7" w:rsidR="00872AFE" w:rsidRPr="00711388" w:rsidRDefault="00872AFE" w:rsidP="00567869">
            <w:pPr>
              <w:pStyle w:val="NormalLeft"/>
              <w:rPr>
                <w:lang w:val="en-GB"/>
              </w:rPr>
            </w:pPr>
            <w:r w:rsidRPr="00711388">
              <w:rPr>
                <w:lang w:val="en-GB"/>
              </w:rPr>
              <w:t>R0482/C0060</w:t>
            </w:r>
            <w:del w:id="6792" w:author="Author">
              <w:r w:rsidRPr="00711388" w:rsidDel="003323F0">
                <w:rPr>
                  <w:lang w:val="en-GB"/>
                </w:rPr>
                <w:delText xml:space="preserve">  </w:delText>
              </w:r>
            </w:del>
            <w:ins w:id="6793"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7BECCB52" w14:textId="682D3945"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transitional type 1 securitisation</w:t>
            </w:r>
            <w:del w:id="6794" w:author="Author">
              <w:r w:rsidRPr="00711388" w:rsidDel="003323F0">
                <w:rPr>
                  <w:lang w:val="en-GB"/>
                </w:rPr>
                <w:delText xml:space="preserve">  </w:delText>
              </w:r>
            </w:del>
            <w:ins w:id="6795"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4641132E" w14:textId="77777777" w:rsidR="00872AFE" w:rsidRPr="00711388" w:rsidRDefault="00872AFE" w:rsidP="00567869">
            <w:pPr>
              <w:pStyle w:val="NormalLeft"/>
              <w:rPr>
                <w:lang w:val="en-GB"/>
              </w:rPr>
            </w:pPr>
            <w:r w:rsidRPr="00711388">
              <w:rPr>
                <w:lang w:val="en-GB"/>
              </w:rPr>
              <w:t>This is the net capital charge for spread risk on transitional type 1 securitisation positions, after the application of the adjustment for the loss-absorbing capacity of technical provisions.</w:t>
            </w:r>
          </w:p>
          <w:p w14:paraId="4989B86E" w14:textId="77777777" w:rsidR="00872AFE" w:rsidRPr="00711388" w:rsidRDefault="00872AFE" w:rsidP="00567869">
            <w:pPr>
              <w:pStyle w:val="NormalLeft"/>
              <w:rPr>
                <w:lang w:val="en-GB"/>
              </w:rPr>
            </w:pPr>
            <w:r w:rsidRPr="00711388">
              <w:rPr>
                <w:lang w:val="en-GB"/>
              </w:rPr>
              <w:t xml:space="preserve">This value shall only be reported where the split between R0461 to R0483 can be derived from the method used for the calculation of the SCR for spread risk. Where the split is not possible, only R0450 shall be filled in. </w:t>
            </w:r>
          </w:p>
        </w:tc>
      </w:tr>
      <w:tr w:rsidR="00872AFE" w:rsidRPr="00711388" w14:paraId="1B3F7D99" w14:textId="77777777" w:rsidTr="00567869">
        <w:tc>
          <w:tcPr>
            <w:tcW w:w="2203" w:type="dxa"/>
            <w:tcBorders>
              <w:top w:val="single" w:sz="2" w:space="0" w:color="auto"/>
              <w:left w:val="single" w:sz="2" w:space="0" w:color="auto"/>
              <w:bottom w:val="single" w:sz="2" w:space="0" w:color="auto"/>
              <w:right w:val="single" w:sz="2" w:space="0" w:color="auto"/>
            </w:tcBorders>
          </w:tcPr>
          <w:p w14:paraId="04A3DE08" w14:textId="29FAEF59" w:rsidR="00872AFE" w:rsidRPr="00711388" w:rsidRDefault="00872AFE" w:rsidP="00567869">
            <w:pPr>
              <w:pStyle w:val="NormalLeft"/>
              <w:rPr>
                <w:lang w:val="en-GB"/>
              </w:rPr>
            </w:pPr>
            <w:r w:rsidRPr="00711388">
              <w:rPr>
                <w:lang w:val="en-GB"/>
              </w:rPr>
              <w:t>R0482/C0070</w:t>
            </w:r>
            <w:del w:id="6796" w:author="Author">
              <w:r w:rsidRPr="00711388" w:rsidDel="003323F0">
                <w:rPr>
                  <w:lang w:val="en-GB"/>
                </w:rPr>
                <w:delText xml:space="preserve">  </w:delText>
              </w:r>
            </w:del>
            <w:ins w:id="679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1D899274" w14:textId="1ABCF6A9"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loss-absorbing capacity of technical provisions)</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transitional type 1 securitisation</w:t>
            </w:r>
            <w:del w:id="6798" w:author="Author">
              <w:r w:rsidRPr="00711388" w:rsidDel="003323F0">
                <w:rPr>
                  <w:lang w:val="en-GB"/>
                </w:rPr>
                <w:delText xml:space="preserve">  </w:delText>
              </w:r>
            </w:del>
            <w:ins w:id="679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41C432CC" w14:textId="77777777" w:rsidR="00872AFE" w:rsidRPr="00711388" w:rsidRDefault="00872AFE" w:rsidP="00567869">
            <w:pPr>
              <w:pStyle w:val="NormalLeft"/>
              <w:rPr>
                <w:lang w:val="en-GB"/>
              </w:rPr>
            </w:pPr>
            <w:r w:rsidRPr="00711388">
              <w:rPr>
                <w:lang w:val="en-GB"/>
              </w:rPr>
              <w:t>This is the absolute value of the liabilities sensitive to the spread risk on transitional type 1 securitisation positions, after the shock but before the application of the adjustment for the loss-absorbing capacity of technical provisions.</w:t>
            </w:r>
          </w:p>
          <w:p w14:paraId="1EDDA0F7"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3774E9F0" w14:textId="5E4F7641" w:rsidR="00872AFE" w:rsidRPr="00711388" w:rsidRDefault="00872AFE" w:rsidP="00567869">
            <w:pPr>
              <w:pStyle w:val="NormalLeft"/>
              <w:rPr>
                <w:lang w:val="en-GB"/>
              </w:rPr>
            </w:pPr>
            <w:r w:rsidRPr="00711388">
              <w:rPr>
                <w:lang w:val="en-GB"/>
              </w:rPr>
              <w:lastRenderedPageBreak/>
              <w:t>The amount of TP shall be net of reinsurance and SPV recoverables.</w:t>
            </w:r>
            <w:del w:id="6800" w:author="Author">
              <w:r w:rsidRPr="00711388" w:rsidDel="003323F0">
                <w:rPr>
                  <w:lang w:val="en-GB"/>
                </w:rPr>
                <w:delText xml:space="preserve">  </w:delText>
              </w:r>
            </w:del>
            <w:ins w:id="6801" w:author="Author">
              <w:r w:rsidR="003323F0">
                <w:rPr>
                  <w:lang w:val="en-GB"/>
                </w:rPr>
                <w:t xml:space="preserve"> </w:t>
              </w:r>
            </w:ins>
          </w:p>
        </w:tc>
      </w:tr>
      <w:tr w:rsidR="00872AFE" w:rsidRPr="00711388" w14:paraId="1E7096D2" w14:textId="77777777" w:rsidTr="00567869">
        <w:tc>
          <w:tcPr>
            <w:tcW w:w="2203" w:type="dxa"/>
            <w:tcBorders>
              <w:top w:val="single" w:sz="2" w:space="0" w:color="auto"/>
              <w:left w:val="single" w:sz="2" w:space="0" w:color="auto"/>
              <w:bottom w:val="single" w:sz="2" w:space="0" w:color="auto"/>
              <w:right w:val="single" w:sz="2" w:space="0" w:color="auto"/>
            </w:tcBorders>
          </w:tcPr>
          <w:p w14:paraId="6DC20F27" w14:textId="297872AF" w:rsidR="00872AFE" w:rsidRPr="00711388" w:rsidRDefault="00872AFE" w:rsidP="00567869">
            <w:pPr>
              <w:pStyle w:val="NormalLeft"/>
              <w:rPr>
                <w:lang w:val="en-GB"/>
              </w:rPr>
            </w:pPr>
            <w:r w:rsidRPr="00711388">
              <w:rPr>
                <w:lang w:val="en-GB"/>
              </w:rPr>
              <w:lastRenderedPageBreak/>
              <w:t>R0482/C0080</w:t>
            </w:r>
            <w:del w:id="6802" w:author="Author">
              <w:r w:rsidRPr="00711388" w:rsidDel="003323F0">
                <w:rPr>
                  <w:lang w:val="en-GB"/>
                </w:rPr>
                <w:delText xml:space="preserve">  </w:delText>
              </w:r>
            </w:del>
            <w:ins w:id="6803"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48CC2A54" w14:textId="0CD4599A"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transitional type 1 securitisation</w:t>
            </w:r>
            <w:del w:id="6804" w:author="Author">
              <w:r w:rsidRPr="00711388" w:rsidDel="003323F0">
                <w:rPr>
                  <w:lang w:val="en-GB"/>
                </w:rPr>
                <w:delText xml:space="preserve">  </w:delText>
              </w:r>
            </w:del>
            <w:ins w:id="6805"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B80A65D" w14:textId="77777777" w:rsidR="00872AFE" w:rsidRPr="00711388" w:rsidRDefault="00872AFE" w:rsidP="00567869">
            <w:pPr>
              <w:pStyle w:val="NormalLeft"/>
              <w:rPr>
                <w:lang w:val="en-GB"/>
              </w:rPr>
            </w:pPr>
            <w:r w:rsidRPr="00711388">
              <w:rPr>
                <w:lang w:val="en-GB"/>
              </w:rPr>
              <w:t>This is the gross capital charge for spread risk on transitional type 1 securitisation positions, i.e. before the application of the adjustment for the loss-absorbing capacity of technical provisions.</w:t>
            </w:r>
          </w:p>
          <w:p w14:paraId="717B336B" w14:textId="497E1AFF"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del w:id="6806" w:author="Author">
              <w:r w:rsidRPr="00711388" w:rsidDel="003323F0">
                <w:rPr>
                  <w:lang w:val="en-GB"/>
                </w:rPr>
                <w:delText xml:space="preserve">  </w:delText>
              </w:r>
            </w:del>
            <w:ins w:id="6807" w:author="Author">
              <w:r w:rsidR="003323F0">
                <w:rPr>
                  <w:lang w:val="en-GB"/>
                </w:rPr>
                <w:t xml:space="preserve"> </w:t>
              </w:r>
            </w:ins>
          </w:p>
        </w:tc>
      </w:tr>
      <w:tr w:rsidR="00872AFE" w:rsidRPr="00711388" w14:paraId="6FE08769" w14:textId="77777777" w:rsidTr="00567869">
        <w:tc>
          <w:tcPr>
            <w:tcW w:w="2203" w:type="dxa"/>
            <w:tcBorders>
              <w:top w:val="single" w:sz="2" w:space="0" w:color="auto"/>
              <w:left w:val="single" w:sz="2" w:space="0" w:color="auto"/>
              <w:bottom w:val="single" w:sz="2" w:space="0" w:color="auto"/>
              <w:right w:val="single" w:sz="2" w:space="0" w:color="auto"/>
            </w:tcBorders>
          </w:tcPr>
          <w:p w14:paraId="6056AF02" w14:textId="05DE8F5E" w:rsidR="00872AFE" w:rsidRPr="00711388" w:rsidRDefault="00872AFE" w:rsidP="00567869">
            <w:pPr>
              <w:pStyle w:val="NormalLeft"/>
              <w:rPr>
                <w:lang w:val="en-GB"/>
              </w:rPr>
            </w:pPr>
            <w:r w:rsidRPr="00711388">
              <w:rPr>
                <w:lang w:val="en-GB"/>
              </w:rPr>
              <w:t>R0483/C0020</w:t>
            </w:r>
            <w:del w:id="6808" w:author="Author">
              <w:r w:rsidRPr="00711388" w:rsidDel="003323F0">
                <w:rPr>
                  <w:lang w:val="en-GB"/>
                </w:rPr>
                <w:delText xml:space="preserve">  </w:delText>
              </w:r>
            </w:del>
            <w:ins w:id="6809"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7884CCD2" w14:textId="462EBDC0"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guaranteed STS securitisation</w:t>
            </w:r>
            <w:del w:id="6810" w:author="Author">
              <w:r w:rsidRPr="00711388" w:rsidDel="003323F0">
                <w:rPr>
                  <w:lang w:val="en-GB"/>
                </w:rPr>
                <w:delText xml:space="preserve">  </w:delText>
              </w:r>
            </w:del>
            <w:ins w:id="6811"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19B2801D" w14:textId="77777777" w:rsidR="00872AFE" w:rsidRPr="00711388" w:rsidRDefault="00872AFE" w:rsidP="00567869">
            <w:pPr>
              <w:pStyle w:val="NormalLeft"/>
              <w:rPr>
                <w:lang w:val="en-GB"/>
              </w:rPr>
            </w:pPr>
            <w:r w:rsidRPr="00711388">
              <w:rPr>
                <w:lang w:val="en-GB"/>
              </w:rPr>
              <w:t>This is the absolute value of the assets sensitive to the spread risk on guaranteed STS securitisation positions.</w:t>
            </w:r>
          </w:p>
          <w:p w14:paraId="6FE99AB2" w14:textId="0A3235DC" w:rsidR="00872AFE" w:rsidRPr="00711388" w:rsidRDefault="00872AFE" w:rsidP="00567869">
            <w:pPr>
              <w:pStyle w:val="NormalLeft"/>
              <w:rPr>
                <w:lang w:val="en-GB"/>
              </w:rPr>
            </w:pPr>
            <w:r w:rsidRPr="00711388">
              <w:rPr>
                <w:lang w:val="en-GB"/>
              </w:rPr>
              <w:t>Recoverables from reinsurance and SPVs shall not be included in this cell.</w:t>
            </w:r>
            <w:del w:id="6812" w:author="Author">
              <w:r w:rsidRPr="00711388" w:rsidDel="003323F0">
                <w:rPr>
                  <w:lang w:val="en-GB"/>
                </w:rPr>
                <w:delText xml:space="preserve">  </w:delText>
              </w:r>
            </w:del>
            <w:ins w:id="6813" w:author="Author">
              <w:r w:rsidR="003323F0">
                <w:rPr>
                  <w:lang w:val="en-GB"/>
                </w:rPr>
                <w:t xml:space="preserve"> </w:t>
              </w:r>
            </w:ins>
          </w:p>
        </w:tc>
      </w:tr>
      <w:tr w:rsidR="00872AFE" w:rsidRPr="00711388" w14:paraId="263B58C4" w14:textId="77777777" w:rsidTr="00567869">
        <w:tc>
          <w:tcPr>
            <w:tcW w:w="2203" w:type="dxa"/>
            <w:tcBorders>
              <w:top w:val="single" w:sz="2" w:space="0" w:color="auto"/>
              <w:left w:val="single" w:sz="2" w:space="0" w:color="auto"/>
              <w:bottom w:val="single" w:sz="2" w:space="0" w:color="auto"/>
              <w:right w:val="single" w:sz="2" w:space="0" w:color="auto"/>
            </w:tcBorders>
          </w:tcPr>
          <w:p w14:paraId="13B7C4F4" w14:textId="4348FADC" w:rsidR="00872AFE" w:rsidRPr="00711388" w:rsidRDefault="00872AFE" w:rsidP="00567869">
            <w:pPr>
              <w:pStyle w:val="NormalLeft"/>
              <w:rPr>
                <w:lang w:val="en-GB"/>
              </w:rPr>
            </w:pPr>
            <w:r w:rsidRPr="00711388">
              <w:rPr>
                <w:lang w:val="en-GB"/>
              </w:rPr>
              <w:t>R0483/C0030</w:t>
            </w:r>
            <w:del w:id="6814" w:author="Author">
              <w:r w:rsidRPr="00711388" w:rsidDel="003323F0">
                <w:rPr>
                  <w:lang w:val="en-GB"/>
                </w:rPr>
                <w:delText xml:space="preserve">  </w:delText>
              </w:r>
            </w:del>
            <w:ins w:id="6815"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0C0B7739" w14:textId="61CC9DC4" w:rsidR="00872AFE" w:rsidRPr="00711388" w:rsidRDefault="00872AFE" w:rsidP="00567869">
            <w:pPr>
              <w:pStyle w:val="NormalLeft"/>
              <w:rPr>
                <w:lang w:val="en-GB"/>
              </w:rPr>
            </w:pPr>
            <w:r w:rsidRPr="00711388">
              <w:rPr>
                <w:lang w:val="en-GB"/>
              </w:rPr>
              <w:t xml:space="preserve">Initial absolute values before shock </w:t>
            </w:r>
            <w:r w:rsidR="00711388" w:rsidRPr="00711388">
              <w:rPr>
                <w:lang w:val="en-GB"/>
              </w:rPr>
              <w:t>-</w:t>
            </w:r>
            <w:r w:rsidRPr="00711388">
              <w:rPr>
                <w:lang w:val="en-GB"/>
              </w:rPr>
              <w:t xml:space="preserve"> Liabilities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guaranteed STS securitisation</w:t>
            </w:r>
            <w:del w:id="6816" w:author="Author">
              <w:r w:rsidRPr="00711388" w:rsidDel="003323F0">
                <w:rPr>
                  <w:lang w:val="en-GB"/>
                </w:rPr>
                <w:delText xml:space="preserve">  </w:delText>
              </w:r>
            </w:del>
            <w:ins w:id="6817"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2EE96A20" w14:textId="77777777" w:rsidR="00872AFE" w:rsidRPr="00711388" w:rsidRDefault="00872AFE" w:rsidP="00567869">
            <w:pPr>
              <w:pStyle w:val="NormalLeft"/>
              <w:rPr>
                <w:lang w:val="en-GB"/>
              </w:rPr>
            </w:pPr>
            <w:r w:rsidRPr="00711388">
              <w:rPr>
                <w:lang w:val="en-GB"/>
              </w:rPr>
              <w:t>This is the absolute value of the liabilities sensitive to the spread risk on guaranteed STS securitisation positions.</w:t>
            </w:r>
          </w:p>
          <w:p w14:paraId="4B990BBD"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496441C1" w14:textId="01CD4BDD" w:rsidR="00872AFE" w:rsidRPr="00711388" w:rsidRDefault="00872AFE" w:rsidP="00567869">
            <w:pPr>
              <w:pStyle w:val="NormalLeft"/>
              <w:rPr>
                <w:lang w:val="en-GB"/>
              </w:rPr>
            </w:pPr>
            <w:r w:rsidRPr="00711388">
              <w:rPr>
                <w:lang w:val="en-GB"/>
              </w:rPr>
              <w:t>The amount of TP shall be net of reinsurance and SPV recoverables.</w:t>
            </w:r>
            <w:del w:id="6818" w:author="Author">
              <w:r w:rsidRPr="00711388" w:rsidDel="003323F0">
                <w:rPr>
                  <w:lang w:val="en-GB"/>
                </w:rPr>
                <w:delText xml:space="preserve">  </w:delText>
              </w:r>
            </w:del>
            <w:ins w:id="6819" w:author="Author">
              <w:r w:rsidR="003323F0">
                <w:rPr>
                  <w:lang w:val="en-GB"/>
                </w:rPr>
                <w:t xml:space="preserve"> </w:t>
              </w:r>
            </w:ins>
          </w:p>
        </w:tc>
      </w:tr>
      <w:tr w:rsidR="00872AFE" w:rsidRPr="00711388" w14:paraId="1E86359F" w14:textId="77777777" w:rsidTr="00567869">
        <w:tc>
          <w:tcPr>
            <w:tcW w:w="2203" w:type="dxa"/>
            <w:tcBorders>
              <w:top w:val="single" w:sz="2" w:space="0" w:color="auto"/>
              <w:left w:val="single" w:sz="2" w:space="0" w:color="auto"/>
              <w:bottom w:val="single" w:sz="2" w:space="0" w:color="auto"/>
              <w:right w:val="single" w:sz="2" w:space="0" w:color="auto"/>
            </w:tcBorders>
          </w:tcPr>
          <w:p w14:paraId="4DC90DE6" w14:textId="3BE400BA" w:rsidR="00872AFE" w:rsidRPr="00711388" w:rsidRDefault="00872AFE" w:rsidP="00567869">
            <w:pPr>
              <w:pStyle w:val="NormalLeft"/>
              <w:rPr>
                <w:lang w:val="en-GB"/>
              </w:rPr>
            </w:pPr>
            <w:r w:rsidRPr="00711388">
              <w:rPr>
                <w:lang w:val="en-GB"/>
              </w:rPr>
              <w:t>R0483/C0040</w:t>
            </w:r>
            <w:del w:id="6820" w:author="Author">
              <w:r w:rsidRPr="00711388" w:rsidDel="003323F0">
                <w:rPr>
                  <w:lang w:val="en-GB"/>
                </w:rPr>
                <w:delText xml:space="preserve">  </w:delText>
              </w:r>
            </w:del>
            <w:ins w:id="6821"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5272153" w14:textId="34FCB631"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Assets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guaranteed STS securitisation</w:t>
            </w:r>
            <w:del w:id="6822" w:author="Author">
              <w:r w:rsidRPr="00711388" w:rsidDel="003323F0">
                <w:rPr>
                  <w:lang w:val="en-GB"/>
                </w:rPr>
                <w:delText xml:space="preserve">  </w:delText>
              </w:r>
            </w:del>
            <w:ins w:id="6823"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9362ECA" w14:textId="77777777" w:rsidR="00872AFE" w:rsidRPr="00711388" w:rsidRDefault="00872AFE" w:rsidP="00567869">
            <w:pPr>
              <w:pStyle w:val="NormalLeft"/>
              <w:rPr>
                <w:lang w:val="en-GB"/>
              </w:rPr>
            </w:pPr>
            <w:r w:rsidRPr="00711388">
              <w:rPr>
                <w:lang w:val="en-GB"/>
              </w:rPr>
              <w:t>This is the absolute value of the assets sensitive to the spread risk on guaranteed STS securitisation positions, after the shock.</w:t>
            </w:r>
          </w:p>
          <w:p w14:paraId="6EADD9B7" w14:textId="5DE63F61" w:rsidR="00872AFE" w:rsidRPr="00711388" w:rsidRDefault="00872AFE" w:rsidP="00567869">
            <w:pPr>
              <w:pStyle w:val="NormalLeft"/>
              <w:rPr>
                <w:lang w:val="en-GB"/>
              </w:rPr>
            </w:pPr>
            <w:r w:rsidRPr="00711388">
              <w:rPr>
                <w:lang w:val="en-GB"/>
              </w:rPr>
              <w:t>Recoverables from reinsurance and SPVs shall not be included in this cell.</w:t>
            </w:r>
            <w:del w:id="6824" w:author="Author">
              <w:r w:rsidRPr="00711388" w:rsidDel="003323F0">
                <w:rPr>
                  <w:lang w:val="en-GB"/>
                </w:rPr>
                <w:delText xml:space="preserve">  </w:delText>
              </w:r>
            </w:del>
            <w:ins w:id="6825" w:author="Author">
              <w:r w:rsidR="003323F0">
                <w:rPr>
                  <w:lang w:val="en-GB"/>
                </w:rPr>
                <w:t xml:space="preserve"> </w:t>
              </w:r>
            </w:ins>
          </w:p>
        </w:tc>
      </w:tr>
      <w:tr w:rsidR="00872AFE" w:rsidRPr="00711388" w14:paraId="6741990A" w14:textId="77777777" w:rsidTr="00567869">
        <w:tc>
          <w:tcPr>
            <w:tcW w:w="2203" w:type="dxa"/>
            <w:tcBorders>
              <w:top w:val="single" w:sz="2" w:space="0" w:color="auto"/>
              <w:left w:val="single" w:sz="2" w:space="0" w:color="auto"/>
              <w:bottom w:val="single" w:sz="2" w:space="0" w:color="auto"/>
              <w:right w:val="single" w:sz="2" w:space="0" w:color="auto"/>
            </w:tcBorders>
          </w:tcPr>
          <w:p w14:paraId="1DC3DD38" w14:textId="651A5450" w:rsidR="00872AFE" w:rsidRPr="00711388" w:rsidRDefault="00872AFE" w:rsidP="00567869">
            <w:pPr>
              <w:pStyle w:val="NormalLeft"/>
              <w:rPr>
                <w:lang w:val="en-GB"/>
              </w:rPr>
            </w:pPr>
            <w:r w:rsidRPr="00711388">
              <w:rPr>
                <w:lang w:val="en-GB"/>
              </w:rPr>
              <w:t>R0483/C0050</w:t>
            </w:r>
            <w:del w:id="6826" w:author="Author">
              <w:r w:rsidRPr="00711388" w:rsidDel="003323F0">
                <w:rPr>
                  <w:lang w:val="en-GB"/>
                </w:rPr>
                <w:delText xml:space="preserve">  </w:delText>
              </w:r>
            </w:del>
            <w:ins w:id="6827"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7E0A799E" w14:textId="3E21665E"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(after the loss-absorbing capacity of technical provisions)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w:t>
            </w:r>
            <w:r w:rsidRPr="00711388">
              <w:rPr>
                <w:lang w:val="en-GB"/>
              </w:rPr>
              <w:lastRenderedPageBreak/>
              <w:t xml:space="preserve">positions </w:t>
            </w:r>
            <w:r w:rsidR="00711388" w:rsidRPr="00711388">
              <w:rPr>
                <w:lang w:val="en-GB"/>
              </w:rPr>
              <w:t>-</w:t>
            </w:r>
            <w:r w:rsidRPr="00711388">
              <w:rPr>
                <w:lang w:val="en-GB"/>
              </w:rPr>
              <w:t xml:space="preserve"> guaranteed STS securitisation</w:t>
            </w:r>
            <w:del w:id="6828" w:author="Author">
              <w:r w:rsidRPr="00711388" w:rsidDel="003323F0">
                <w:rPr>
                  <w:lang w:val="en-GB"/>
                </w:rPr>
                <w:delText xml:space="preserve">  </w:delText>
              </w:r>
            </w:del>
            <w:ins w:id="6829"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72E89F27" w14:textId="77777777" w:rsidR="00872AFE" w:rsidRPr="00711388" w:rsidRDefault="00872AFE" w:rsidP="00567869">
            <w:pPr>
              <w:pStyle w:val="NormalLeft"/>
              <w:rPr>
                <w:lang w:val="en-GB"/>
              </w:rPr>
            </w:pPr>
            <w:r w:rsidRPr="00711388">
              <w:rPr>
                <w:lang w:val="en-GB"/>
              </w:rPr>
              <w:lastRenderedPageBreak/>
              <w:t xml:space="preserve">This is the absolute value of the liabilities sensitive to the spread risk on guaranteed STS securitisation positions, after the shock and after the application </w:t>
            </w:r>
            <w:r w:rsidRPr="00711388">
              <w:rPr>
                <w:lang w:val="en-GB"/>
              </w:rPr>
              <w:lastRenderedPageBreak/>
              <w:t>of the adjustment for the loss-absorbing capacity of technical provisions.</w:t>
            </w:r>
          </w:p>
          <w:p w14:paraId="612E85A4"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50C9C2C3" w14:textId="2260EDCE" w:rsidR="00872AFE" w:rsidRPr="00711388" w:rsidRDefault="00872AFE" w:rsidP="00567869">
            <w:pPr>
              <w:pStyle w:val="NormalLeft"/>
              <w:rPr>
                <w:lang w:val="en-GB"/>
              </w:rPr>
            </w:pPr>
            <w:r w:rsidRPr="00711388">
              <w:rPr>
                <w:lang w:val="en-GB"/>
              </w:rPr>
              <w:t>The amount of TP shall be net of reinsurance and SPV recoverables.</w:t>
            </w:r>
            <w:del w:id="6830" w:author="Author">
              <w:r w:rsidRPr="00711388" w:rsidDel="003323F0">
                <w:rPr>
                  <w:lang w:val="en-GB"/>
                </w:rPr>
                <w:delText xml:space="preserve">  </w:delText>
              </w:r>
            </w:del>
            <w:ins w:id="6831" w:author="Author">
              <w:r w:rsidR="003323F0">
                <w:rPr>
                  <w:lang w:val="en-GB"/>
                </w:rPr>
                <w:t xml:space="preserve"> </w:t>
              </w:r>
            </w:ins>
          </w:p>
        </w:tc>
      </w:tr>
      <w:tr w:rsidR="00872AFE" w:rsidRPr="00711388" w14:paraId="0E8819A8" w14:textId="77777777" w:rsidTr="00567869">
        <w:tc>
          <w:tcPr>
            <w:tcW w:w="2203" w:type="dxa"/>
            <w:tcBorders>
              <w:top w:val="single" w:sz="2" w:space="0" w:color="auto"/>
              <w:left w:val="single" w:sz="2" w:space="0" w:color="auto"/>
              <w:bottom w:val="single" w:sz="2" w:space="0" w:color="auto"/>
              <w:right w:val="single" w:sz="2" w:space="0" w:color="auto"/>
            </w:tcBorders>
          </w:tcPr>
          <w:p w14:paraId="5A990B8B" w14:textId="7B8FC083" w:rsidR="00872AFE" w:rsidRPr="00711388" w:rsidRDefault="00872AFE" w:rsidP="00567869">
            <w:pPr>
              <w:pStyle w:val="NormalLeft"/>
              <w:rPr>
                <w:lang w:val="en-GB"/>
              </w:rPr>
            </w:pPr>
            <w:r w:rsidRPr="00711388">
              <w:rPr>
                <w:lang w:val="en-GB"/>
              </w:rPr>
              <w:lastRenderedPageBreak/>
              <w:t>R0483/C0060</w:t>
            </w:r>
            <w:del w:id="6832" w:author="Author">
              <w:r w:rsidRPr="00711388" w:rsidDel="003323F0">
                <w:rPr>
                  <w:lang w:val="en-GB"/>
                </w:rPr>
                <w:delText xml:space="preserve">  </w:delText>
              </w:r>
            </w:del>
            <w:ins w:id="6833"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3C5CB773" w14:textId="54D96922"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guaranteed STS securitisation</w:t>
            </w:r>
            <w:del w:id="6834" w:author="Author">
              <w:r w:rsidRPr="00711388" w:rsidDel="003323F0">
                <w:rPr>
                  <w:lang w:val="en-GB"/>
                </w:rPr>
                <w:delText xml:space="preserve">  </w:delText>
              </w:r>
            </w:del>
            <w:ins w:id="6835"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4BF69C74" w14:textId="77777777" w:rsidR="00872AFE" w:rsidRPr="00711388" w:rsidRDefault="00872AFE" w:rsidP="00567869">
            <w:pPr>
              <w:pStyle w:val="NormalLeft"/>
              <w:rPr>
                <w:lang w:val="en-GB"/>
              </w:rPr>
            </w:pPr>
            <w:r w:rsidRPr="00711388">
              <w:rPr>
                <w:lang w:val="en-GB"/>
              </w:rPr>
              <w:t>This is the net capital charge for spread risk on guaranteed STS securitisation positions, after the application of the adjustment for the loss-absorbing capacity of technical provisions.</w:t>
            </w:r>
          </w:p>
          <w:p w14:paraId="4EDCFAA3" w14:textId="33A32DD2"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del w:id="6836" w:author="Author">
              <w:r w:rsidRPr="00711388" w:rsidDel="003323F0">
                <w:rPr>
                  <w:lang w:val="en-GB"/>
                </w:rPr>
                <w:delText xml:space="preserve">  </w:delText>
              </w:r>
            </w:del>
            <w:ins w:id="6837" w:author="Author">
              <w:r w:rsidR="003323F0">
                <w:rPr>
                  <w:lang w:val="en-GB"/>
                </w:rPr>
                <w:t xml:space="preserve"> </w:t>
              </w:r>
            </w:ins>
          </w:p>
        </w:tc>
      </w:tr>
      <w:tr w:rsidR="00872AFE" w:rsidRPr="00711388" w14:paraId="3064DC00" w14:textId="77777777" w:rsidTr="00567869">
        <w:tc>
          <w:tcPr>
            <w:tcW w:w="2203" w:type="dxa"/>
            <w:tcBorders>
              <w:top w:val="single" w:sz="2" w:space="0" w:color="auto"/>
              <w:left w:val="single" w:sz="2" w:space="0" w:color="auto"/>
              <w:bottom w:val="single" w:sz="2" w:space="0" w:color="auto"/>
              <w:right w:val="single" w:sz="2" w:space="0" w:color="auto"/>
            </w:tcBorders>
          </w:tcPr>
          <w:p w14:paraId="164CFEBA" w14:textId="16219D6B" w:rsidR="00872AFE" w:rsidRPr="00711388" w:rsidRDefault="00872AFE" w:rsidP="00567869">
            <w:pPr>
              <w:pStyle w:val="NormalLeft"/>
              <w:rPr>
                <w:lang w:val="en-GB"/>
              </w:rPr>
            </w:pPr>
            <w:r w:rsidRPr="00711388">
              <w:rPr>
                <w:lang w:val="en-GB"/>
              </w:rPr>
              <w:t>R0483/C0070</w:t>
            </w:r>
            <w:del w:id="6838" w:author="Author">
              <w:r w:rsidRPr="00711388" w:rsidDel="003323F0">
                <w:rPr>
                  <w:lang w:val="en-GB"/>
                </w:rPr>
                <w:delText xml:space="preserve">  </w:delText>
              </w:r>
            </w:del>
            <w:ins w:id="6839"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22D4DDFE" w14:textId="22A0DA54" w:rsidR="00872AFE" w:rsidRPr="00711388" w:rsidRDefault="00872AFE" w:rsidP="00567869">
            <w:pPr>
              <w:pStyle w:val="NormalLeft"/>
              <w:rPr>
                <w:lang w:val="en-GB"/>
              </w:rPr>
            </w:pPr>
            <w:r w:rsidRPr="00711388">
              <w:rPr>
                <w:lang w:val="en-GB"/>
              </w:rPr>
              <w:t xml:space="preserve">Absolute values after shock </w:t>
            </w:r>
            <w:r w:rsidR="00711388" w:rsidRPr="00711388">
              <w:rPr>
                <w:lang w:val="en-GB"/>
              </w:rPr>
              <w:t>-</w:t>
            </w:r>
            <w:r w:rsidRPr="00711388">
              <w:rPr>
                <w:lang w:val="en-GB"/>
              </w:rPr>
              <w:t xml:space="preserve"> Liabilities (before the loss-absorbing capacity of technical provisions)</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guaranteed STS securitisation</w:t>
            </w:r>
            <w:del w:id="6840" w:author="Author">
              <w:r w:rsidRPr="00711388" w:rsidDel="003323F0">
                <w:rPr>
                  <w:lang w:val="en-GB"/>
                </w:rPr>
                <w:delText xml:space="preserve">  </w:delText>
              </w:r>
            </w:del>
            <w:ins w:id="6841"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5B552A7F" w14:textId="77777777" w:rsidR="00872AFE" w:rsidRPr="00711388" w:rsidRDefault="00872AFE" w:rsidP="00567869">
            <w:pPr>
              <w:pStyle w:val="NormalLeft"/>
              <w:rPr>
                <w:lang w:val="en-GB"/>
              </w:rPr>
            </w:pPr>
            <w:r w:rsidRPr="00711388">
              <w:rPr>
                <w:lang w:val="en-GB"/>
              </w:rPr>
              <w:t>This is the absolute value of the liabilities sensitive to the spread risk on guaranteed STS securitisation positions, after the shock but before the application of the adjustment for the loss-absorbing capacity of technical provisions.</w:t>
            </w:r>
          </w:p>
          <w:p w14:paraId="6D4C2014" w14:textId="77777777" w:rsidR="00872AFE" w:rsidRPr="00711388" w:rsidRDefault="00872AFE" w:rsidP="00567869">
            <w:pPr>
              <w:pStyle w:val="NormalLeft"/>
              <w:rPr>
                <w:lang w:val="en-GB"/>
              </w:rPr>
            </w:pPr>
            <w:r w:rsidRPr="00711388">
              <w:rPr>
                <w:lang w:val="en-GB"/>
              </w:rPr>
              <w:t>This value shall only be reported where the split between R0461 to R0483 can be derived from the method used for the calculation of the SCR for spread risk. Where the split is not possible, only R0450 shall be filled in.</w:t>
            </w:r>
          </w:p>
          <w:p w14:paraId="1C778638" w14:textId="0FE494CC" w:rsidR="00872AFE" w:rsidRPr="00711388" w:rsidRDefault="00872AFE" w:rsidP="00567869">
            <w:pPr>
              <w:pStyle w:val="NormalLeft"/>
              <w:rPr>
                <w:lang w:val="en-GB"/>
              </w:rPr>
            </w:pPr>
            <w:r w:rsidRPr="00711388">
              <w:rPr>
                <w:lang w:val="en-GB"/>
              </w:rPr>
              <w:t>The amount of TP shall be net of reinsurance and SPV recoverables.</w:t>
            </w:r>
            <w:del w:id="6842" w:author="Author">
              <w:r w:rsidRPr="00711388" w:rsidDel="003323F0">
                <w:rPr>
                  <w:lang w:val="en-GB"/>
                </w:rPr>
                <w:delText xml:space="preserve">  </w:delText>
              </w:r>
            </w:del>
            <w:ins w:id="6843" w:author="Author">
              <w:r w:rsidR="003323F0">
                <w:rPr>
                  <w:lang w:val="en-GB"/>
                </w:rPr>
                <w:t xml:space="preserve"> </w:t>
              </w:r>
            </w:ins>
          </w:p>
        </w:tc>
      </w:tr>
      <w:tr w:rsidR="00872AFE" w:rsidRPr="00711388" w14:paraId="28E6ACBA" w14:textId="77777777" w:rsidTr="00567869">
        <w:tc>
          <w:tcPr>
            <w:tcW w:w="2203" w:type="dxa"/>
            <w:tcBorders>
              <w:top w:val="single" w:sz="2" w:space="0" w:color="auto"/>
              <w:left w:val="single" w:sz="2" w:space="0" w:color="auto"/>
              <w:bottom w:val="single" w:sz="2" w:space="0" w:color="auto"/>
              <w:right w:val="single" w:sz="2" w:space="0" w:color="auto"/>
            </w:tcBorders>
          </w:tcPr>
          <w:p w14:paraId="2858B4AF" w14:textId="4F2D0623" w:rsidR="00872AFE" w:rsidRPr="00711388" w:rsidRDefault="00872AFE" w:rsidP="00567869">
            <w:pPr>
              <w:pStyle w:val="NormalLeft"/>
              <w:rPr>
                <w:lang w:val="en-GB"/>
              </w:rPr>
            </w:pPr>
            <w:r w:rsidRPr="00711388">
              <w:rPr>
                <w:lang w:val="en-GB"/>
              </w:rPr>
              <w:t>R0483/C0080</w:t>
            </w:r>
            <w:del w:id="6844" w:author="Author">
              <w:r w:rsidRPr="00711388" w:rsidDel="003323F0">
                <w:rPr>
                  <w:lang w:val="en-GB"/>
                </w:rPr>
                <w:delText xml:space="preserve">  </w:delText>
              </w:r>
            </w:del>
            <w:ins w:id="6845" w:author="Author">
              <w:r w:rsidR="003323F0">
                <w:rPr>
                  <w:lang w:val="en-GB"/>
                </w:rPr>
                <w:t xml:space="preserve"> </w:t>
              </w:r>
            </w:ins>
          </w:p>
        </w:tc>
        <w:tc>
          <w:tcPr>
            <w:tcW w:w="2844" w:type="dxa"/>
            <w:tcBorders>
              <w:top w:val="single" w:sz="2" w:space="0" w:color="auto"/>
              <w:left w:val="single" w:sz="2" w:space="0" w:color="auto"/>
              <w:bottom w:val="single" w:sz="2" w:space="0" w:color="auto"/>
              <w:right w:val="single" w:sz="2" w:space="0" w:color="auto"/>
            </w:tcBorders>
          </w:tcPr>
          <w:p w14:paraId="6E185864" w14:textId="0D51571E" w:rsidR="00872AFE" w:rsidRPr="00711388" w:rsidRDefault="00872AFE" w:rsidP="00567869">
            <w:pPr>
              <w:pStyle w:val="NormalLeft"/>
              <w:rPr>
                <w:lang w:val="en-GB"/>
              </w:rPr>
            </w:pPr>
            <w:r w:rsidRPr="00711388">
              <w:rPr>
                <w:lang w:val="en-GB"/>
              </w:rPr>
              <w:t xml:space="preserve">Absolute value after shock </w:t>
            </w:r>
            <w:r w:rsidR="00711388" w:rsidRPr="00711388">
              <w:rPr>
                <w:lang w:val="en-GB"/>
              </w:rPr>
              <w:t>-</w:t>
            </w:r>
            <w:r w:rsidRPr="00711388">
              <w:rPr>
                <w:lang w:val="en-GB"/>
              </w:rPr>
              <w:t xml:space="preserve"> Gross solvency capital requirement </w:t>
            </w:r>
            <w:r w:rsidR="00711388" w:rsidRPr="00711388">
              <w:rPr>
                <w:lang w:val="en-GB"/>
              </w:rPr>
              <w:t>-</w:t>
            </w:r>
            <w:r w:rsidRPr="00711388">
              <w:rPr>
                <w:lang w:val="en-GB"/>
              </w:rPr>
              <w:t xml:space="preserve"> spread risk </w:t>
            </w:r>
            <w:r w:rsidR="00711388" w:rsidRPr="00711388">
              <w:rPr>
                <w:lang w:val="en-GB"/>
              </w:rPr>
              <w:t>-</w:t>
            </w:r>
            <w:r w:rsidRPr="00711388">
              <w:rPr>
                <w:lang w:val="en-GB"/>
              </w:rPr>
              <w:t xml:space="preserve"> securitisation positions </w:t>
            </w:r>
            <w:r w:rsidR="00711388" w:rsidRPr="00711388">
              <w:rPr>
                <w:lang w:val="en-GB"/>
              </w:rPr>
              <w:t>-</w:t>
            </w:r>
            <w:r w:rsidRPr="00711388">
              <w:rPr>
                <w:lang w:val="en-GB"/>
              </w:rPr>
              <w:t xml:space="preserve"> guaranteed STS securitisation</w:t>
            </w:r>
            <w:del w:id="6846" w:author="Author">
              <w:r w:rsidRPr="00711388" w:rsidDel="003323F0">
                <w:rPr>
                  <w:lang w:val="en-GB"/>
                </w:rPr>
                <w:delText xml:space="preserve">  </w:delText>
              </w:r>
            </w:del>
            <w:ins w:id="6847" w:author="Author">
              <w:r w:rsidR="003323F0">
                <w:rPr>
                  <w:lang w:val="en-GB"/>
                </w:rPr>
                <w:t xml:space="preserve"> </w:t>
              </w:r>
            </w:ins>
          </w:p>
        </w:tc>
        <w:tc>
          <w:tcPr>
            <w:tcW w:w="4129" w:type="dxa"/>
            <w:tcBorders>
              <w:top w:val="single" w:sz="2" w:space="0" w:color="auto"/>
              <w:left w:val="single" w:sz="2" w:space="0" w:color="auto"/>
              <w:bottom w:val="single" w:sz="2" w:space="0" w:color="auto"/>
              <w:right w:val="single" w:sz="2" w:space="0" w:color="auto"/>
            </w:tcBorders>
          </w:tcPr>
          <w:p w14:paraId="3703E4B9" w14:textId="77777777" w:rsidR="00872AFE" w:rsidRPr="00711388" w:rsidRDefault="00872AFE" w:rsidP="00567869">
            <w:pPr>
              <w:pStyle w:val="NormalLeft"/>
              <w:rPr>
                <w:lang w:val="en-GB"/>
              </w:rPr>
            </w:pPr>
            <w:r w:rsidRPr="00711388">
              <w:rPr>
                <w:lang w:val="en-GB"/>
              </w:rPr>
              <w:t>This is the gross capital charge for spread risk on guaranteed STS securitisation positions, i.e. before the application of the adjustment for the loss-absorbing capacity of technical provisions.</w:t>
            </w:r>
          </w:p>
          <w:p w14:paraId="2B6A525E" w14:textId="0487CAAE" w:rsidR="00872AFE" w:rsidRPr="00711388" w:rsidRDefault="00872AFE" w:rsidP="00567869">
            <w:pPr>
              <w:pStyle w:val="NormalLeft"/>
              <w:rPr>
                <w:lang w:val="en-GB"/>
              </w:rPr>
            </w:pPr>
            <w:r w:rsidRPr="00711388">
              <w:rPr>
                <w:lang w:val="en-GB"/>
              </w:rPr>
              <w:lastRenderedPageBreak/>
              <w:t>This value shall only be reported where the split between R0461 to R0483 can be derived from the method used for the calculation of the SCR for spread risk. Where the split is not possible, only R0450 shall be filled in.</w:t>
            </w:r>
            <w:del w:id="6848" w:author="Author">
              <w:r w:rsidRPr="00711388" w:rsidDel="003323F0">
                <w:rPr>
                  <w:lang w:val="en-GB"/>
                </w:rPr>
                <w:delText xml:space="preserve">  </w:delText>
              </w:r>
            </w:del>
            <w:ins w:id="6849" w:author="Author">
              <w:r w:rsidR="003323F0">
                <w:rPr>
                  <w:lang w:val="en-GB"/>
                </w:rPr>
                <w:t xml:space="preserve"> </w:t>
              </w:r>
            </w:ins>
          </w:p>
        </w:tc>
      </w:tr>
      <w:tr w:rsidR="00872AFE" w:rsidRPr="00711388" w14:paraId="3A7208F0" w14:textId="77777777" w:rsidTr="00567869">
        <w:tc>
          <w:tcPr>
            <w:tcW w:w="2203" w:type="dxa"/>
            <w:tcBorders>
              <w:top w:val="single" w:sz="2" w:space="0" w:color="auto"/>
              <w:left w:val="single" w:sz="2" w:space="0" w:color="auto"/>
              <w:bottom w:val="single" w:sz="2" w:space="0" w:color="auto"/>
              <w:right w:val="single" w:sz="2" w:space="0" w:color="auto"/>
            </w:tcBorders>
          </w:tcPr>
          <w:p w14:paraId="347D2779" w14:textId="77777777" w:rsidR="00872AFE" w:rsidRPr="00711388" w:rsidRDefault="00872AFE" w:rsidP="00567869">
            <w:pPr>
              <w:pStyle w:val="NormalCentered"/>
              <w:rPr>
                <w:lang w:val="en-GB"/>
              </w:rPr>
            </w:pPr>
            <w:r w:rsidRPr="00711388">
              <w:rPr>
                <w:i/>
                <w:iCs/>
                <w:lang w:val="en-GB"/>
              </w:rPr>
              <w:lastRenderedPageBreak/>
              <w:t>Concentration risk</w:t>
            </w:r>
          </w:p>
        </w:tc>
        <w:tc>
          <w:tcPr>
            <w:tcW w:w="2844" w:type="dxa"/>
            <w:tcBorders>
              <w:top w:val="single" w:sz="2" w:space="0" w:color="auto"/>
              <w:left w:val="single" w:sz="2" w:space="0" w:color="auto"/>
              <w:bottom w:val="single" w:sz="2" w:space="0" w:color="auto"/>
              <w:right w:val="single" w:sz="2" w:space="0" w:color="auto"/>
            </w:tcBorders>
          </w:tcPr>
          <w:p w14:paraId="406026DF" w14:textId="77777777" w:rsidR="00872AFE" w:rsidRPr="00711388" w:rsidRDefault="00872AFE" w:rsidP="00567869">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43C011A7" w14:textId="77777777" w:rsidR="00872AFE" w:rsidRPr="00711388" w:rsidRDefault="00872AFE" w:rsidP="00567869">
            <w:pPr>
              <w:pStyle w:val="NormalCentered"/>
              <w:rPr>
                <w:lang w:val="en-GB"/>
              </w:rPr>
            </w:pPr>
          </w:p>
        </w:tc>
      </w:tr>
      <w:tr w:rsidR="00872AFE" w:rsidRPr="00711388" w14:paraId="54883085" w14:textId="77777777" w:rsidTr="00567869">
        <w:tc>
          <w:tcPr>
            <w:tcW w:w="2203" w:type="dxa"/>
            <w:tcBorders>
              <w:top w:val="single" w:sz="2" w:space="0" w:color="auto"/>
              <w:left w:val="single" w:sz="2" w:space="0" w:color="auto"/>
              <w:bottom w:val="single" w:sz="2" w:space="0" w:color="auto"/>
              <w:right w:val="single" w:sz="2" w:space="0" w:color="auto"/>
            </w:tcBorders>
          </w:tcPr>
          <w:p w14:paraId="43CDADCA" w14:textId="77777777" w:rsidR="00872AFE" w:rsidRPr="00711388" w:rsidRDefault="00872AFE" w:rsidP="00567869">
            <w:pPr>
              <w:pStyle w:val="NormalLeft"/>
              <w:rPr>
                <w:lang w:val="en-GB"/>
              </w:rPr>
            </w:pPr>
            <w:r w:rsidRPr="00711388">
              <w:rPr>
                <w:lang w:val="en-GB"/>
              </w:rPr>
              <w:t>R0500/C0020</w:t>
            </w:r>
          </w:p>
        </w:tc>
        <w:tc>
          <w:tcPr>
            <w:tcW w:w="2844" w:type="dxa"/>
            <w:tcBorders>
              <w:top w:val="single" w:sz="2" w:space="0" w:color="auto"/>
              <w:left w:val="single" w:sz="2" w:space="0" w:color="auto"/>
              <w:bottom w:val="single" w:sz="2" w:space="0" w:color="auto"/>
              <w:right w:val="single" w:sz="2" w:space="0" w:color="auto"/>
            </w:tcBorders>
          </w:tcPr>
          <w:p w14:paraId="4490E69D" w14:textId="572A883F"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market risk concentrations</w:t>
            </w:r>
          </w:p>
        </w:tc>
        <w:tc>
          <w:tcPr>
            <w:tcW w:w="4129" w:type="dxa"/>
            <w:tcBorders>
              <w:top w:val="single" w:sz="2" w:space="0" w:color="auto"/>
              <w:left w:val="single" w:sz="2" w:space="0" w:color="auto"/>
              <w:bottom w:val="single" w:sz="2" w:space="0" w:color="auto"/>
              <w:right w:val="single" w:sz="2" w:space="0" w:color="auto"/>
            </w:tcBorders>
          </w:tcPr>
          <w:p w14:paraId="05EBF2C6" w14:textId="77777777" w:rsidR="00872AFE" w:rsidRPr="00711388" w:rsidRDefault="00872AFE" w:rsidP="00567869">
            <w:pPr>
              <w:pStyle w:val="NormalLeft"/>
              <w:rPr>
                <w:lang w:val="en-GB"/>
              </w:rPr>
            </w:pPr>
            <w:r w:rsidRPr="00711388">
              <w:rPr>
                <w:lang w:val="en-GB"/>
              </w:rPr>
              <w:t>This is the absolute value of the asset sensitive to the market risk concentrations</w:t>
            </w:r>
          </w:p>
          <w:p w14:paraId="47CD5252" w14:textId="77777777" w:rsidR="00872AFE" w:rsidRPr="00711388" w:rsidRDefault="00872AFE" w:rsidP="00567869">
            <w:pPr>
              <w:pStyle w:val="NormalLeft"/>
              <w:rPr>
                <w:lang w:val="en-GB"/>
              </w:rPr>
            </w:pPr>
            <w:r w:rsidRPr="00711388">
              <w:rPr>
                <w:lang w:val="en-GB"/>
              </w:rPr>
              <w:t>For captive undertakings, if R0040/C0010=1, this item represents the absolute value of the assets sensitive to the market risk concentration, after taking into account simplifications allowed for captives.</w:t>
            </w:r>
          </w:p>
          <w:p w14:paraId="2ADBFD11"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57B7ACC9" w14:textId="77777777" w:rsidTr="00567869">
        <w:tc>
          <w:tcPr>
            <w:tcW w:w="2203" w:type="dxa"/>
            <w:tcBorders>
              <w:top w:val="single" w:sz="2" w:space="0" w:color="auto"/>
              <w:left w:val="single" w:sz="2" w:space="0" w:color="auto"/>
              <w:bottom w:val="single" w:sz="2" w:space="0" w:color="auto"/>
              <w:right w:val="single" w:sz="2" w:space="0" w:color="auto"/>
            </w:tcBorders>
          </w:tcPr>
          <w:p w14:paraId="07BA32C4" w14:textId="77777777" w:rsidR="00872AFE" w:rsidRPr="00711388" w:rsidRDefault="00872AFE" w:rsidP="00567869">
            <w:pPr>
              <w:pStyle w:val="NormalLeft"/>
              <w:rPr>
                <w:lang w:val="en-GB"/>
              </w:rPr>
            </w:pPr>
            <w:r w:rsidRPr="00711388">
              <w:rPr>
                <w:lang w:val="en-GB"/>
              </w:rPr>
              <w:t>R0500/C0060</w:t>
            </w:r>
          </w:p>
        </w:tc>
        <w:tc>
          <w:tcPr>
            <w:tcW w:w="2844" w:type="dxa"/>
            <w:tcBorders>
              <w:top w:val="single" w:sz="2" w:space="0" w:color="auto"/>
              <w:left w:val="single" w:sz="2" w:space="0" w:color="auto"/>
              <w:bottom w:val="single" w:sz="2" w:space="0" w:color="auto"/>
              <w:right w:val="single" w:sz="2" w:space="0" w:color="auto"/>
            </w:tcBorders>
          </w:tcPr>
          <w:p w14:paraId="0D3A3185" w14:textId="191AACE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market risk concentrations</w:t>
            </w:r>
          </w:p>
        </w:tc>
        <w:tc>
          <w:tcPr>
            <w:tcW w:w="4129" w:type="dxa"/>
            <w:tcBorders>
              <w:top w:val="single" w:sz="2" w:space="0" w:color="auto"/>
              <w:left w:val="single" w:sz="2" w:space="0" w:color="auto"/>
              <w:bottom w:val="single" w:sz="2" w:space="0" w:color="auto"/>
              <w:right w:val="single" w:sz="2" w:space="0" w:color="auto"/>
            </w:tcBorders>
          </w:tcPr>
          <w:p w14:paraId="0C8A6428" w14:textId="77777777" w:rsidR="00872AFE" w:rsidRPr="00711388" w:rsidRDefault="00872AFE" w:rsidP="00567869">
            <w:pPr>
              <w:pStyle w:val="NormalLeft"/>
              <w:rPr>
                <w:lang w:val="en-GB"/>
              </w:rPr>
            </w:pPr>
            <w:r w:rsidRPr="00711388">
              <w:rPr>
                <w:lang w:val="en-GB"/>
              </w:rPr>
              <w:t>This is the net capital charge for market risk concentrations, after adjustment for the loss absorbing capacity of technical provisions, aggregated for each single name exposure.</w:t>
            </w:r>
          </w:p>
          <w:p w14:paraId="343105C9" w14:textId="77777777" w:rsidR="00872AFE" w:rsidRPr="00711388" w:rsidRDefault="00872AFE" w:rsidP="00567869">
            <w:pPr>
              <w:pStyle w:val="NormalLeft"/>
              <w:rPr>
                <w:lang w:val="en-GB"/>
              </w:rPr>
            </w:pPr>
            <w:r w:rsidRPr="00711388">
              <w:rPr>
                <w:lang w:val="en-GB"/>
              </w:rPr>
              <w:t>For captive undertakings, if cell R0040/C0010=1, this item represents net capital charge for market risk concentration, calculated using simplified calculation.</w:t>
            </w:r>
          </w:p>
        </w:tc>
      </w:tr>
      <w:tr w:rsidR="00872AFE" w:rsidRPr="00711388" w14:paraId="6D513422" w14:textId="77777777" w:rsidTr="00567869">
        <w:tc>
          <w:tcPr>
            <w:tcW w:w="2203" w:type="dxa"/>
            <w:tcBorders>
              <w:top w:val="single" w:sz="2" w:space="0" w:color="auto"/>
              <w:left w:val="single" w:sz="2" w:space="0" w:color="auto"/>
              <w:bottom w:val="single" w:sz="2" w:space="0" w:color="auto"/>
              <w:right w:val="single" w:sz="2" w:space="0" w:color="auto"/>
            </w:tcBorders>
          </w:tcPr>
          <w:p w14:paraId="3C6C80C6" w14:textId="77777777" w:rsidR="00872AFE" w:rsidRPr="00711388" w:rsidRDefault="00872AFE" w:rsidP="00567869">
            <w:pPr>
              <w:pStyle w:val="NormalLeft"/>
              <w:rPr>
                <w:lang w:val="en-GB"/>
              </w:rPr>
            </w:pPr>
            <w:r w:rsidRPr="00711388">
              <w:rPr>
                <w:lang w:val="en-GB"/>
              </w:rPr>
              <w:t>R0500/C0080</w:t>
            </w:r>
          </w:p>
        </w:tc>
        <w:tc>
          <w:tcPr>
            <w:tcW w:w="2844" w:type="dxa"/>
            <w:tcBorders>
              <w:top w:val="single" w:sz="2" w:space="0" w:color="auto"/>
              <w:left w:val="single" w:sz="2" w:space="0" w:color="auto"/>
              <w:bottom w:val="single" w:sz="2" w:space="0" w:color="auto"/>
              <w:right w:val="single" w:sz="2" w:space="0" w:color="auto"/>
            </w:tcBorders>
          </w:tcPr>
          <w:p w14:paraId="2994F908" w14:textId="5E6D6547"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market risk concentrations</w:t>
            </w:r>
          </w:p>
        </w:tc>
        <w:tc>
          <w:tcPr>
            <w:tcW w:w="4129" w:type="dxa"/>
            <w:tcBorders>
              <w:top w:val="single" w:sz="2" w:space="0" w:color="auto"/>
              <w:left w:val="single" w:sz="2" w:space="0" w:color="auto"/>
              <w:bottom w:val="single" w:sz="2" w:space="0" w:color="auto"/>
              <w:right w:val="single" w:sz="2" w:space="0" w:color="auto"/>
            </w:tcBorders>
          </w:tcPr>
          <w:p w14:paraId="53227E39" w14:textId="77777777" w:rsidR="00872AFE" w:rsidRPr="00711388" w:rsidRDefault="00872AFE" w:rsidP="00567869">
            <w:pPr>
              <w:pStyle w:val="NormalLeft"/>
              <w:rPr>
                <w:lang w:val="en-GB"/>
              </w:rPr>
            </w:pPr>
            <w:r w:rsidRPr="00711388">
              <w:rPr>
                <w:lang w:val="en-GB"/>
              </w:rPr>
              <w:t>This is the gross capital charge for market risk concentrations, aggregated for each single name exposure, i.e. before the loss absorbing capacity of technical provisions.</w:t>
            </w:r>
          </w:p>
        </w:tc>
      </w:tr>
      <w:tr w:rsidR="00872AFE" w:rsidRPr="00711388" w14:paraId="6C2EE201" w14:textId="77777777" w:rsidTr="00567869">
        <w:tc>
          <w:tcPr>
            <w:tcW w:w="2203" w:type="dxa"/>
            <w:tcBorders>
              <w:top w:val="single" w:sz="2" w:space="0" w:color="auto"/>
              <w:left w:val="single" w:sz="2" w:space="0" w:color="auto"/>
              <w:bottom w:val="single" w:sz="2" w:space="0" w:color="auto"/>
              <w:right w:val="single" w:sz="2" w:space="0" w:color="auto"/>
            </w:tcBorders>
          </w:tcPr>
          <w:p w14:paraId="5F49FDFA" w14:textId="77777777" w:rsidR="00872AFE" w:rsidRPr="00711388" w:rsidRDefault="00872AFE" w:rsidP="00567869">
            <w:pPr>
              <w:pStyle w:val="NormalCentered"/>
              <w:rPr>
                <w:lang w:val="en-GB"/>
              </w:rPr>
            </w:pPr>
            <w:r w:rsidRPr="00711388">
              <w:rPr>
                <w:i/>
                <w:iCs/>
                <w:lang w:val="en-GB"/>
              </w:rPr>
              <w:t>Currency risk</w:t>
            </w:r>
          </w:p>
        </w:tc>
        <w:tc>
          <w:tcPr>
            <w:tcW w:w="2844" w:type="dxa"/>
            <w:tcBorders>
              <w:top w:val="single" w:sz="2" w:space="0" w:color="auto"/>
              <w:left w:val="single" w:sz="2" w:space="0" w:color="auto"/>
              <w:bottom w:val="single" w:sz="2" w:space="0" w:color="auto"/>
              <w:right w:val="single" w:sz="2" w:space="0" w:color="auto"/>
            </w:tcBorders>
          </w:tcPr>
          <w:p w14:paraId="34A142F4" w14:textId="77777777" w:rsidR="00872AFE" w:rsidRPr="00711388" w:rsidRDefault="00872AFE" w:rsidP="00567869">
            <w:pPr>
              <w:pStyle w:val="NormalCentered"/>
              <w:rPr>
                <w:lang w:val="en-GB"/>
              </w:rPr>
            </w:pPr>
          </w:p>
        </w:tc>
        <w:tc>
          <w:tcPr>
            <w:tcW w:w="4129" w:type="dxa"/>
            <w:tcBorders>
              <w:top w:val="single" w:sz="2" w:space="0" w:color="auto"/>
              <w:left w:val="single" w:sz="2" w:space="0" w:color="auto"/>
              <w:bottom w:val="single" w:sz="2" w:space="0" w:color="auto"/>
              <w:right w:val="single" w:sz="2" w:space="0" w:color="auto"/>
            </w:tcBorders>
          </w:tcPr>
          <w:p w14:paraId="29924A08" w14:textId="77777777" w:rsidR="00872AFE" w:rsidRPr="00711388" w:rsidRDefault="00872AFE" w:rsidP="00567869">
            <w:pPr>
              <w:pStyle w:val="NormalCentered"/>
              <w:rPr>
                <w:lang w:val="en-GB"/>
              </w:rPr>
            </w:pPr>
          </w:p>
        </w:tc>
      </w:tr>
      <w:tr w:rsidR="00872AFE" w:rsidRPr="00711388" w14:paraId="5FD6EEA3" w14:textId="77777777" w:rsidTr="00567869">
        <w:tc>
          <w:tcPr>
            <w:tcW w:w="2203" w:type="dxa"/>
            <w:tcBorders>
              <w:top w:val="single" w:sz="2" w:space="0" w:color="auto"/>
              <w:left w:val="single" w:sz="2" w:space="0" w:color="auto"/>
              <w:bottom w:val="single" w:sz="2" w:space="0" w:color="auto"/>
              <w:right w:val="single" w:sz="2" w:space="0" w:color="auto"/>
            </w:tcBorders>
          </w:tcPr>
          <w:p w14:paraId="5DA13D0B" w14:textId="77777777" w:rsidR="00872AFE" w:rsidRPr="00711388" w:rsidRDefault="00872AFE" w:rsidP="00567869">
            <w:pPr>
              <w:pStyle w:val="NormalLeft"/>
              <w:rPr>
                <w:lang w:val="en-GB"/>
              </w:rPr>
            </w:pPr>
            <w:r w:rsidRPr="00711388">
              <w:rPr>
                <w:lang w:val="en-GB"/>
              </w:rPr>
              <w:t>R0600/C0060</w:t>
            </w:r>
          </w:p>
        </w:tc>
        <w:tc>
          <w:tcPr>
            <w:tcW w:w="2844" w:type="dxa"/>
            <w:tcBorders>
              <w:top w:val="single" w:sz="2" w:space="0" w:color="auto"/>
              <w:left w:val="single" w:sz="2" w:space="0" w:color="auto"/>
              <w:bottom w:val="single" w:sz="2" w:space="0" w:color="auto"/>
              <w:right w:val="single" w:sz="2" w:space="0" w:color="auto"/>
            </w:tcBorders>
          </w:tcPr>
          <w:p w14:paraId="0DAFB26E" w14:textId="39520DF2"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(after the loss absorbing capacity of technical provisions) </w:t>
            </w:r>
            <w:r w:rsidR="00845F43" w:rsidRPr="00711388">
              <w:rPr>
                <w:lang w:val="en-GB"/>
              </w:rPr>
              <w:t>-</w:t>
            </w:r>
            <w:r w:rsidRPr="00711388">
              <w:rPr>
                <w:lang w:val="en-GB"/>
              </w:rPr>
              <w:t xml:space="preserve"> currency risk</w:t>
            </w:r>
          </w:p>
        </w:tc>
        <w:tc>
          <w:tcPr>
            <w:tcW w:w="4129" w:type="dxa"/>
            <w:tcBorders>
              <w:top w:val="single" w:sz="2" w:space="0" w:color="auto"/>
              <w:left w:val="single" w:sz="2" w:space="0" w:color="auto"/>
              <w:bottom w:val="single" w:sz="2" w:space="0" w:color="auto"/>
              <w:right w:val="single" w:sz="2" w:space="0" w:color="auto"/>
            </w:tcBorders>
          </w:tcPr>
          <w:p w14:paraId="285CDADD" w14:textId="77777777" w:rsidR="00872AFE" w:rsidRPr="00711388" w:rsidRDefault="00872AFE" w:rsidP="00567869">
            <w:pPr>
              <w:pStyle w:val="NormalLeft"/>
              <w:rPr>
                <w:lang w:val="en-GB"/>
              </w:rPr>
            </w:pPr>
            <w:r w:rsidRPr="00711388">
              <w:rPr>
                <w:lang w:val="en-GB"/>
              </w:rPr>
              <w:t>This is the sum for the different currencies of:</w:t>
            </w:r>
          </w:p>
          <w:p w14:paraId="0D450CE8" w14:textId="77777777" w:rsidR="00872AFE" w:rsidRPr="00711388" w:rsidRDefault="00872AFE" w:rsidP="0083381F">
            <w:pPr>
              <w:pStyle w:val="Tiret0"/>
              <w:numPr>
                <w:ilvl w:val="0"/>
                <w:numId w:val="3"/>
              </w:numPr>
              <w:ind w:left="851" w:hanging="851"/>
              <w:rPr>
                <w:lang w:val="en-GB"/>
              </w:rPr>
            </w:pPr>
            <w:r w:rsidRPr="00711388">
              <w:rPr>
                <w:lang w:val="en-GB"/>
              </w:rPr>
              <w:t xml:space="preserve">the capital requirement (including after the loss absorbing capacity of technical provisions) for an increase in </w:t>
            </w:r>
            <w:r w:rsidRPr="00711388">
              <w:rPr>
                <w:lang w:val="en-GB"/>
              </w:rPr>
              <w:lastRenderedPageBreak/>
              <w:t>value of the foreign currency against the local currency;</w:t>
            </w:r>
          </w:p>
          <w:p w14:paraId="2D0CD1BC" w14:textId="77777777" w:rsidR="00872AFE" w:rsidRPr="00711388" w:rsidRDefault="00872AFE" w:rsidP="0083381F">
            <w:pPr>
              <w:pStyle w:val="Tiret0"/>
              <w:numPr>
                <w:ilvl w:val="0"/>
                <w:numId w:val="3"/>
              </w:numPr>
              <w:ind w:left="851" w:hanging="851"/>
              <w:rPr>
                <w:lang w:val="en-GB"/>
              </w:rPr>
            </w:pPr>
            <w:r w:rsidRPr="00711388">
              <w:rPr>
                <w:lang w:val="en-GB"/>
              </w:rPr>
              <w:t>the capital requirement (including after the loss absorbing capacity of technical provisions) for a decrease in value of the foreign currency against the local currency.</w:t>
            </w:r>
          </w:p>
        </w:tc>
      </w:tr>
      <w:tr w:rsidR="00872AFE" w:rsidRPr="00711388" w14:paraId="09AF2D66" w14:textId="77777777" w:rsidTr="00567869">
        <w:tc>
          <w:tcPr>
            <w:tcW w:w="2203" w:type="dxa"/>
            <w:tcBorders>
              <w:top w:val="single" w:sz="2" w:space="0" w:color="auto"/>
              <w:left w:val="single" w:sz="2" w:space="0" w:color="auto"/>
              <w:bottom w:val="single" w:sz="2" w:space="0" w:color="auto"/>
              <w:right w:val="single" w:sz="2" w:space="0" w:color="auto"/>
            </w:tcBorders>
          </w:tcPr>
          <w:p w14:paraId="538DDF25" w14:textId="77777777" w:rsidR="00872AFE" w:rsidRPr="00711388" w:rsidRDefault="00872AFE" w:rsidP="00567869">
            <w:pPr>
              <w:pStyle w:val="NormalLeft"/>
              <w:rPr>
                <w:lang w:val="en-GB"/>
              </w:rPr>
            </w:pPr>
            <w:r w:rsidRPr="00711388">
              <w:rPr>
                <w:lang w:val="en-GB"/>
              </w:rPr>
              <w:lastRenderedPageBreak/>
              <w:t>R0600/C0080</w:t>
            </w:r>
          </w:p>
        </w:tc>
        <w:tc>
          <w:tcPr>
            <w:tcW w:w="2844" w:type="dxa"/>
            <w:tcBorders>
              <w:top w:val="single" w:sz="2" w:space="0" w:color="auto"/>
              <w:left w:val="single" w:sz="2" w:space="0" w:color="auto"/>
              <w:bottom w:val="single" w:sz="2" w:space="0" w:color="auto"/>
              <w:right w:val="single" w:sz="2" w:space="0" w:color="auto"/>
            </w:tcBorders>
          </w:tcPr>
          <w:p w14:paraId="04B678EB" w14:textId="11EB7B0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currency risk</w:t>
            </w:r>
          </w:p>
        </w:tc>
        <w:tc>
          <w:tcPr>
            <w:tcW w:w="4129" w:type="dxa"/>
            <w:tcBorders>
              <w:top w:val="single" w:sz="2" w:space="0" w:color="auto"/>
              <w:left w:val="single" w:sz="2" w:space="0" w:color="auto"/>
              <w:bottom w:val="single" w:sz="2" w:space="0" w:color="auto"/>
              <w:right w:val="single" w:sz="2" w:space="0" w:color="auto"/>
            </w:tcBorders>
          </w:tcPr>
          <w:p w14:paraId="6749871E" w14:textId="77777777" w:rsidR="00872AFE" w:rsidRPr="00711388" w:rsidRDefault="00872AFE" w:rsidP="00567869">
            <w:pPr>
              <w:pStyle w:val="NormalLeft"/>
              <w:rPr>
                <w:lang w:val="en-GB"/>
              </w:rPr>
            </w:pPr>
            <w:r w:rsidRPr="00711388">
              <w:rPr>
                <w:lang w:val="en-GB"/>
              </w:rPr>
              <w:t>This is the sum for the different currencies of:</w:t>
            </w:r>
          </w:p>
          <w:p w14:paraId="0AD16923" w14:textId="77777777" w:rsidR="00872AFE" w:rsidRPr="00711388" w:rsidRDefault="00872AFE" w:rsidP="0083381F">
            <w:pPr>
              <w:pStyle w:val="Tiret0"/>
              <w:numPr>
                <w:ilvl w:val="0"/>
                <w:numId w:val="3"/>
              </w:numPr>
              <w:ind w:left="851" w:hanging="851"/>
              <w:rPr>
                <w:lang w:val="en-GB"/>
              </w:rPr>
            </w:pPr>
            <w:r w:rsidRPr="00711388">
              <w:rPr>
                <w:lang w:val="en-GB"/>
              </w:rPr>
              <w:t>the capital requirement (before the loss absorbing capacity of technical provisions) for an increase in value of the foreign currency against the local currency;</w:t>
            </w:r>
          </w:p>
          <w:p w14:paraId="1EBB1206" w14:textId="77777777" w:rsidR="00872AFE" w:rsidRPr="00711388" w:rsidRDefault="00872AFE" w:rsidP="0083381F">
            <w:pPr>
              <w:pStyle w:val="Tiret0"/>
              <w:numPr>
                <w:ilvl w:val="0"/>
                <w:numId w:val="3"/>
              </w:numPr>
              <w:ind w:left="851" w:hanging="851"/>
              <w:rPr>
                <w:lang w:val="en-GB"/>
              </w:rPr>
            </w:pPr>
            <w:r w:rsidRPr="00711388">
              <w:rPr>
                <w:lang w:val="en-GB"/>
              </w:rPr>
              <w:t>the capital requirement (before the loss absorbing capacity of technical provisions) for a decrease in value of the foreign currency against the local currency.</w:t>
            </w:r>
          </w:p>
        </w:tc>
      </w:tr>
      <w:tr w:rsidR="00872AFE" w:rsidRPr="00711388" w14:paraId="1ACD5160" w14:textId="77777777" w:rsidTr="00567869">
        <w:tc>
          <w:tcPr>
            <w:tcW w:w="2203" w:type="dxa"/>
            <w:tcBorders>
              <w:top w:val="single" w:sz="2" w:space="0" w:color="auto"/>
              <w:left w:val="single" w:sz="2" w:space="0" w:color="auto"/>
              <w:bottom w:val="single" w:sz="2" w:space="0" w:color="auto"/>
              <w:right w:val="single" w:sz="2" w:space="0" w:color="auto"/>
            </w:tcBorders>
          </w:tcPr>
          <w:p w14:paraId="206D64E5" w14:textId="29298F24" w:rsidR="00872AFE" w:rsidRPr="00711388" w:rsidRDefault="00872AFE" w:rsidP="00567869">
            <w:pPr>
              <w:pStyle w:val="NormalLeft"/>
              <w:rPr>
                <w:lang w:val="en-GB"/>
              </w:rPr>
            </w:pPr>
            <w:r w:rsidRPr="00711388">
              <w:rPr>
                <w:lang w:val="en-GB"/>
              </w:rPr>
              <w:t>R0610</w:t>
            </w:r>
            <w:r w:rsidR="00711388" w:rsidRPr="00711388">
              <w:rPr>
                <w:lang w:val="en-GB"/>
              </w:rPr>
              <w:t>-</w:t>
            </w:r>
            <w:r w:rsidRPr="00711388">
              <w:rPr>
                <w:lang w:val="en-GB"/>
              </w:rPr>
              <w:t>R0620/C0020</w:t>
            </w:r>
          </w:p>
        </w:tc>
        <w:tc>
          <w:tcPr>
            <w:tcW w:w="2844" w:type="dxa"/>
            <w:tcBorders>
              <w:top w:val="single" w:sz="2" w:space="0" w:color="auto"/>
              <w:left w:val="single" w:sz="2" w:space="0" w:color="auto"/>
              <w:bottom w:val="single" w:sz="2" w:space="0" w:color="auto"/>
              <w:right w:val="single" w:sz="2" w:space="0" w:color="auto"/>
            </w:tcBorders>
          </w:tcPr>
          <w:p w14:paraId="1FC45992" w14:textId="17300A1E"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Currency risk </w:t>
            </w:r>
            <w:r w:rsidR="00845F43" w:rsidRPr="00711388">
              <w:rPr>
                <w:lang w:val="en-GB"/>
              </w:rPr>
              <w:t>-</w:t>
            </w:r>
            <w:r w:rsidRPr="00711388">
              <w:rPr>
                <w:lang w:val="en-GB"/>
              </w:rPr>
              <w:t xml:space="preserve">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4AACE83E" w14:textId="77777777" w:rsidR="00872AFE" w:rsidRPr="00711388" w:rsidRDefault="00872AFE" w:rsidP="00567869">
            <w:pPr>
              <w:pStyle w:val="NormalLeft"/>
              <w:rPr>
                <w:lang w:val="en-GB"/>
              </w:rPr>
            </w:pPr>
            <w:r w:rsidRPr="00711388">
              <w:rPr>
                <w:lang w:val="en-GB"/>
              </w:rPr>
              <w:t>This is the total value of the assets sensitive to currency increase/decrease risk, before shock.</w:t>
            </w:r>
          </w:p>
          <w:p w14:paraId="665660D2"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4024958B" w14:textId="77777777" w:rsidTr="00567869">
        <w:tc>
          <w:tcPr>
            <w:tcW w:w="2203" w:type="dxa"/>
            <w:tcBorders>
              <w:top w:val="single" w:sz="2" w:space="0" w:color="auto"/>
              <w:left w:val="single" w:sz="2" w:space="0" w:color="auto"/>
              <w:bottom w:val="single" w:sz="2" w:space="0" w:color="auto"/>
              <w:right w:val="single" w:sz="2" w:space="0" w:color="auto"/>
            </w:tcBorders>
          </w:tcPr>
          <w:p w14:paraId="51B797BB" w14:textId="54E2FC71" w:rsidR="00872AFE" w:rsidRPr="00711388" w:rsidRDefault="00872AFE" w:rsidP="00567869">
            <w:pPr>
              <w:pStyle w:val="NormalLeft"/>
              <w:rPr>
                <w:lang w:val="en-GB"/>
              </w:rPr>
            </w:pPr>
            <w:r w:rsidRPr="00711388">
              <w:rPr>
                <w:lang w:val="en-GB"/>
              </w:rPr>
              <w:t>R0610</w:t>
            </w:r>
            <w:r w:rsidR="00711388" w:rsidRPr="00711388">
              <w:rPr>
                <w:lang w:val="en-GB"/>
              </w:rPr>
              <w:t>-</w:t>
            </w:r>
            <w:r w:rsidRPr="00711388">
              <w:rPr>
                <w:lang w:val="en-GB"/>
              </w:rPr>
              <w:t>R0620/C0030</w:t>
            </w:r>
          </w:p>
        </w:tc>
        <w:tc>
          <w:tcPr>
            <w:tcW w:w="2844" w:type="dxa"/>
            <w:tcBorders>
              <w:top w:val="single" w:sz="2" w:space="0" w:color="auto"/>
              <w:left w:val="single" w:sz="2" w:space="0" w:color="auto"/>
              <w:bottom w:val="single" w:sz="2" w:space="0" w:color="auto"/>
              <w:right w:val="single" w:sz="2" w:space="0" w:color="auto"/>
            </w:tcBorders>
          </w:tcPr>
          <w:p w14:paraId="0B44C232" w14:textId="364F71BC"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Currency risk </w:t>
            </w:r>
            <w:r w:rsidR="00845F43" w:rsidRPr="00711388">
              <w:rPr>
                <w:lang w:val="en-GB"/>
              </w:rPr>
              <w:t>-</w:t>
            </w:r>
            <w:r w:rsidRPr="00711388">
              <w:rPr>
                <w:lang w:val="en-GB"/>
              </w:rPr>
              <w:t xml:space="preserve">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67DAA2CC" w14:textId="77777777" w:rsidR="00872AFE" w:rsidRPr="00711388" w:rsidRDefault="00872AFE" w:rsidP="00567869">
            <w:pPr>
              <w:pStyle w:val="NormalLeft"/>
              <w:rPr>
                <w:lang w:val="en-GB"/>
              </w:rPr>
            </w:pPr>
            <w:r w:rsidRPr="00711388">
              <w:rPr>
                <w:lang w:val="en-GB"/>
              </w:rPr>
              <w:t>This is the total value of the liabilities sensitive to currency increase/decrease risk, before shock.</w:t>
            </w:r>
          </w:p>
          <w:p w14:paraId="49A45383"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569E28EF" w14:textId="77777777" w:rsidTr="00567869">
        <w:tc>
          <w:tcPr>
            <w:tcW w:w="2203" w:type="dxa"/>
            <w:tcBorders>
              <w:top w:val="single" w:sz="2" w:space="0" w:color="auto"/>
              <w:left w:val="single" w:sz="2" w:space="0" w:color="auto"/>
              <w:bottom w:val="single" w:sz="2" w:space="0" w:color="auto"/>
              <w:right w:val="single" w:sz="2" w:space="0" w:color="auto"/>
            </w:tcBorders>
          </w:tcPr>
          <w:p w14:paraId="5689BDE0" w14:textId="230DB14C" w:rsidR="00872AFE" w:rsidRPr="00711388" w:rsidRDefault="00872AFE" w:rsidP="00567869">
            <w:pPr>
              <w:pStyle w:val="NormalLeft"/>
              <w:rPr>
                <w:lang w:val="en-GB"/>
              </w:rPr>
            </w:pPr>
            <w:r w:rsidRPr="00711388">
              <w:rPr>
                <w:lang w:val="en-GB"/>
              </w:rPr>
              <w:t>R0610</w:t>
            </w:r>
            <w:r w:rsidR="00711388" w:rsidRPr="00711388">
              <w:rPr>
                <w:lang w:val="en-GB"/>
              </w:rPr>
              <w:t>-</w:t>
            </w:r>
            <w:r w:rsidRPr="00711388">
              <w:rPr>
                <w:lang w:val="en-GB"/>
              </w:rPr>
              <w:t>R0620/C0040</w:t>
            </w:r>
          </w:p>
        </w:tc>
        <w:tc>
          <w:tcPr>
            <w:tcW w:w="2844" w:type="dxa"/>
            <w:tcBorders>
              <w:top w:val="single" w:sz="2" w:space="0" w:color="auto"/>
              <w:left w:val="single" w:sz="2" w:space="0" w:color="auto"/>
              <w:bottom w:val="single" w:sz="2" w:space="0" w:color="auto"/>
              <w:right w:val="single" w:sz="2" w:space="0" w:color="auto"/>
            </w:tcBorders>
          </w:tcPr>
          <w:p w14:paraId="7D46260B" w14:textId="4D70DDAD"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Currency risk </w:t>
            </w:r>
            <w:r w:rsidR="00845F43" w:rsidRPr="00711388">
              <w:rPr>
                <w:lang w:val="en-GB"/>
              </w:rPr>
              <w:t>-</w:t>
            </w:r>
            <w:r w:rsidRPr="00711388">
              <w:rPr>
                <w:lang w:val="en-GB"/>
              </w:rPr>
              <w:t xml:space="preserve">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072E74E0" w14:textId="77777777" w:rsidR="00872AFE" w:rsidRPr="00711388" w:rsidRDefault="00872AFE" w:rsidP="00567869">
            <w:pPr>
              <w:pStyle w:val="NormalLeft"/>
              <w:rPr>
                <w:lang w:val="en-GB"/>
              </w:rPr>
            </w:pPr>
            <w:r w:rsidRPr="00711388">
              <w:rPr>
                <w:lang w:val="en-GB"/>
              </w:rPr>
              <w:t>This is the absolute value of assets sensitive to currency increase/decrease risk after the shock.</w:t>
            </w:r>
          </w:p>
          <w:p w14:paraId="1C46790A"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EA886E6" w14:textId="77777777" w:rsidTr="00567869">
        <w:tc>
          <w:tcPr>
            <w:tcW w:w="2203" w:type="dxa"/>
            <w:tcBorders>
              <w:top w:val="single" w:sz="2" w:space="0" w:color="auto"/>
              <w:left w:val="single" w:sz="2" w:space="0" w:color="auto"/>
              <w:bottom w:val="single" w:sz="2" w:space="0" w:color="auto"/>
              <w:right w:val="single" w:sz="2" w:space="0" w:color="auto"/>
            </w:tcBorders>
          </w:tcPr>
          <w:p w14:paraId="0C952A6D" w14:textId="3B225E10" w:rsidR="00872AFE" w:rsidRPr="00711388" w:rsidRDefault="00872AFE" w:rsidP="00567869">
            <w:pPr>
              <w:pStyle w:val="NormalLeft"/>
              <w:rPr>
                <w:lang w:val="en-GB"/>
              </w:rPr>
            </w:pPr>
            <w:r w:rsidRPr="00711388">
              <w:rPr>
                <w:lang w:val="en-GB"/>
              </w:rPr>
              <w:t>R0610</w:t>
            </w:r>
            <w:r w:rsidR="00711388" w:rsidRPr="00711388">
              <w:rPr>
                <w:lang w:val="en-GB"/>
              </w:rPr>
              <w:t>-</w:t>
            </w:r>
            <w:r w:rsidRPr="00711388">
              <w:rPr>
                <w:lang w:val="en-GB"/>
              </w:rPr>
              <w:t>R0620/C0050</w:t>
            </w:r>
          </w:p>
        </w:tc>
        <w:tc>
          <w:tcPr>
            <w:tcW w:w="2844" w:type="dxa"/>
            <w:tcBorders>
              <w:top w:val="single" w:sz="2" w:space="0" w:color="auto"/>
              <w:left w:val="single" w:sz="2" w:space="0" w:color="auto"/>
              <w:bottom w:val="single" w:sz="2" w:space="0" w:color="auto"/>
              <w:right w:val="single" w:sz="2" w:space="0" w:color="auto"/>
            </w:tcBorders>
          </w:tcPr>
          <w:p w14:paraId="518943A8" w14:textId="13B3485C"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w:t>
            </w:r>
            <w:r w:rsidRPr="00711388">
              <w:rPr>
                <w:lang w:val="en-GB"/>
              </w:rPr>
              <w:lastRenderedPageBreak/>
              <w:t xml:space="preserve">Currency risk </w:t>
            </w:r>
            <w:r w:rsidR="00845F43" w:rsidRPr="00711388">
              <w:rPr>
                <w:lang w:val="en-GB"/>
              </w:rPr>
              <w:t>-</w:t>
            </w:r>
            <w:r w:rsidRPr="00711388">
              <w:rPr>
                <w:lang w:val="en-GB"/>
              </w:rPr>
              <w:t xml:space="preserve">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19F55661" w14:textId="77777777" w:rsidR="00872AFE" w:rsidRPr="00711388" w:rsidRDefault="00872AFE" w:rsidP="00567869">
            <w:pPr>
              <w:pStyle w:val="NormalLeft"/>
              <w:rPr>
                <w:lang w:val="en-GB"/>
              </w:rPr>
            </w:pPr>
            <w:r w:rsidRPr="00711388">
              <w:rPr>
                <w:lang w:val="en-GB"/>
              </w:rPr>
              <w:lastRenderedPageBreak/>
              <w:t xml:space="preserve">This is the absolute value of liabilities (after the loss absorbing capacity of technical provisions) sensitive to </w:t>
            </w:r>
            <w:r w:rsidRPr="00711388">
              <w:rPr>
                <w:lang w:val="en-GB"/>
              </w:rPr>
              <w:lastRenderedPageBreak/>
              <w:t>currency increase/decrease risk after the shock.</w:t>
            </w:r>
          </w:p>
          <w:p w14:paraId="73FF929D"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791AA3C7" w14:textId="77777777" w:rsidTr="00567869">
        <w:tc>
          <w:tcPr>
            <w:tcW w:w="2203" w:type="dxa"/>
            <w:tcBorders>
              <w:top w:val="single" w:sz="2" w:space="0" w:color="auto"/>
              <w:left w:val="single" w:sz="2" w:space="0" w:color="auto"/>
              <w:bottom w:val="single" w:sz="2" w:space="0" w:color="auto"/>
              <w:right w:val="single" w:sz="2" w:space="0" w:color="auto"/>
            </w:tcBorders>
          </w:tcPr>
          <w:p w14:paraId="124BF4C2" w14:textId="232660F0" w:rsidR="00872AFE" w:rsidRPr="00711388" w:rsidRDefault="00872AFE" w:rsidP="00567869">
            <w:pPr>
              <w:pStyle w:val="NormalLeft"/>
              <w:rPr>
                <w:lang w:val="en-GB"/>
              </w:rPr>
            </w:pPr>
            <w:r w:rsidRPr="00711388">
              <w:rPr>
                <w:lang w:val="en-GB"/>
              </w:rPr>
              <w:lastRenderedPageBreak/>
              <w:t>R0610</w:t>
            </w:r>
            <w:r w:rsidR="00711388" w:rsidRPr="00711388">
              <w:rPr>
                <w:lang w:val="en-GB"/>
              </w:rPr>
              <w:t>-</w:t>
            </w:r>
            <w:r w:rsidRPr="00711388">
              <w:rPr>
                <w:lang w:val="en-GB"/>
              </w:rPr>
              <w:t>R0620/C0060</w:t>
            </w:r>
          </w:p>
        </w:tc>
        <w:tc>
          <w:tcPr>
            <w:tcW w:w="2844" w:type="dxa"/>
            <w:tcBorders>
              <w:top w:val="single" w:sz="2" w:space="0" w:color="auto"/>
              <w:left w:val="single" w:sz="2" w:space="0" w:color="auto"/>
              <w:bottom w:val="single" w:sz="2" w:space="0" w:color="auto"/>
              <w:right w:val="single" w:sz="2" w:space="0" w:color="auto"/>
            </w:tcBorders>
          </w:tcPr>
          <w:p w14:paraId="06F969BB" w14:textId="5AA4D2E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(after the loss absorbing capacity of technical provisions) </w:t>
            </w:r>
            <w:r w:rsidR="00845F43" w:rsidRPr="00711388">
              <w:rPr>
                <w:lang w:val="en-GB"/>
              </w:rPr>
              <w:t>-</w:t>
            </w:r>
            <w:r w:rsidRPr="00711388">
              <w:rPr>
                <w:lang w:val="en-GB"/>
              </w:rPr>
              <w:t xml:space="preserve"> Currency risk </w:t>
            </w:r>
            <w:r w:rsidR="00845F43" w:rsidRPr="00711388">
              <w:rPr>
                <w:lang w:val="en-GB"/>
              </w:rPr>
              <w:t>-</w:t>
            </w:r>
            <w:r w:rsidRPr="00711388">
              <w:rPr>
                <w:lang w:val="en-GB"/>
              </w:rPr>
              <w:t xml:space="preserve">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2959E7B4" w14:textId="77777777" w:rsidR="00872AFE" w:rsidRPr="00711388" w:rsidRDefault="00872AFE" w:rsidP="00567869">
            <w:pPr>
              <w:pStyle w:val="NormalLeft"/>
              <w:rPr>
                <w:lang w:val="en-GB"/>
              </w:rPr>
            </w:pPr>
            <w:r w:rsidRPr="00711388">
              <w:rPr>
                <w:lang w:val="en-GB"/>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tc>
      </w:tr>
      <w:tr w:rsidR="00872AFE" w:rsidRPr="00711388" w14:paraId="143573DC" w14:textId="77777777" w:rsidTr="00567869">
        <w:tc>
          <w:tcPr>
            <w:tcW w:w="2203" w:type="dxa"/>
            <w:tcBorders>
              <w:top w:val="single" w:sz="2" w:space="0" w:color="auto"/>
              <w:left w:val="single" w:sz="2" w:space="0" w:color="auto"/>
              <w:bottom w:val="single" w:sz="2" w:space="0" w:color="auto"/>
              <w:right w:val="single" w:sz="2" w:space="0" w:color="auto"/>
            </w:tcBorders>
          </w:tcPr>
          <w:p w14:paraId="0E09FCC3" w14:textId="431A0D0B" w:rsidR="00872AFE" w:rsidRPr="00711388" w:rsidRDefault="00872AFE" w:rsidP="00567869">
            <w:pPr>
              <w:pStyle w:val="NormalLeft"/>
              <w:rPr>
                <w:lang w:val="en-GB"/>
              </w:rPr>
            </w:pPr>
            <w:r w:rsidRPr="00711388">
              <w:rPr>
                <w:lang w:val="en-GB"/>
              </w:rPr>
              <w:t>R0610</w:t>
            </w:r>
            <w:r w:rsidR="00711388" w:rsidRPr="00711388">
              <w:rPr>
                <w:lang w:val="en-GB"/>
              </w:rPr>
              <w:t>-</w:t>
            </w:r>
            <w:r w:rsidRPr="00711388">
              <w:rPr>
                <w:lang w:val="en-GB"/>
              </w:rPr>
              <w:t>R0620/C0070</w:t>
            </w:r>
          </w:p>
        </w:tc>
        <w:tc>
          <w:tcPr>
            <w:tcW w:w="2844" w:type="dxa"/>
            <w:tcBorders>
              <w:top w:val="single" w:sz="2" w:space="0" w:color="auto"/>
              <w:left w:val="single" w:sz="2" w:space="0" w:color="auto"/>
              <w:bottom w:val="single" w:sz="2" w:space="0" w:color="auto"/>
              <w:right w:val="single" w:sz="2" w:space="0" w:color="auto"/>
            </w:tcBorders>
          </w:tcPr>
          <w:p w14:paraId="303274DF" w14:textId="326CB188" w:rsidR="00872AFE" w:rsidRPr="00711388" w:rsidRDefault="00872AFE" w:rsidP="00567869">
            <w:pPr>
              <w:pStyle w:val="NormalLeft"/>
              <w:rPr>
                <w:lang w:val="en-GB"/>
              </w:rPr>
            </w:pPr>
            <w:r w:rsidRPr="00711388">
              <w:rPr>
                <w:lang w:val="en-GB"/>
              </w:rPr>
              <w:t>Absolute values after shock (before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Currency risk </w:t>
            </w:r>
            <w:r w:rsidR="00845F43" w:rsidRPr="00711388">
              <w:rPr>
                <w:lang w:val="en-GB"/>
              </w:rPr>
              <w:t>-</w:t>
            </w:r>
            <w:r w:rsidRPr="00711388">
              <w:rPr>
                <w:lang w:val="en-GB"/>
              </w:rPr>
              <w:t xml:space="preserve">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1ABA530D" w14:textId="77777777" w:rsidR="00872AFE" w:rsidRPr="00711388" w:rsidRDefault="00872AFE" w:rsidP="00567869">
            <w:pPr>
              <w:pStyle w:val="NormalLeft"/>
              <w:rPr>
                <w:lang w:val="en-GB"/>
              </w:rPr>
            </w:pPr>
            <w:r w:rsidRPr="00711388">
              <w:rPr>
                <w:lang w:val="en-GB"/>
              </w:rPr>
              <w:t>This is the absolute value of liabilities (before the loss absorbing capacity of technical provisions) sensitive to currency increase/decrease risk after the shock.</w:t>
            </w:r>
          </w:p>
          <w:p w14:paraId="7910CA7F"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0C7C98FF" w14:textId="77777777" w:rsidTr="00567869">
        <w:tc>
          <w:tcPr>
            <w:tcW w:w="2203" w:type="dxa"/>
            <w:tcBorders>
              <w:top w:val="single" w:sz="2" w:space="0" w:color="auto"/>
              <w:left w:val="single" w:sz="2" w:space="0" w:color="auto"/>
              <w:bottom w:val="single" w:sz="2" w:space="0" w:color="auto"/>
              <w:right w:val="single" w:sz="2" w:space="0" w:color="auto"/>
            </w:tcBorders>
          </w:tcPr>
          <w:p w14:paraId="61AA6D00" w14:textId="463CF51B" w:rsidR="00872AFE" w:rsidRPr="00711388" w:rsidRDefault="00872AFE" w:rsidP="00567869">
            <w:pPr>
              <w:pStyle w:val="NormalLeft"/>
              <w:rPr>
                <w:lang w:val="en-GB"/>
              </w:rPr>
            </w:pPr>
            <w:r w:rsidRPr="00711388">
              <w:rPr>
                <w:lang w:val="en-GB"/>
              </w:rPr>
              <w:t>R0610</w:t>
            </w:r>
            <w:r w:rsidR="00711388" w:rsidRPr="00711388">
              <w:rPr>
                <w:lang w:val="en-GB"/>
              </w:rPr>
              <w:t>-</w:t>
            </w:r>
            <w:r w:rsidRPr="00711388">
              <w:rPr>
                <w:lang w:val="en-GB"/>
              </w:rPr>
              <w:t>R0620/C0080</w:t>
            </w:r>
          </w:p>
        </w:tc>
        <w:tc>
          <w:tcPr>
            <w:tcW w:w="2844" w:type="dxa"/>
            <w:tcBorders>
              <w:top w:val="single" w:sz="2" w:space="0" w:color="auto"/>
              <w:left w:val="single" w:sz="2" w:space="0" w:color="auto"/>
              <w:bottom w:val="single" w:sz="2" w:space="0" w:color="auto"/>
              <w:right w:val="single" w:sz="2" w:space="0" w:color="auto"/>
            </w:tcBorders>
          </w:tcPr>
          <w:p w14:paraId="62248E09" w14:textId="65EA0A1E"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(excluding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Currency risk </w:t>
            </w:r>
            <w:r w:rsidR="00845F43" w:rsidRPr="00711388">
              <w:rPr>
                <w:lang w:val="en-GB"/>
              </w:rPr>
              <w:t>-</w:t>
            </w:r>
            <w:r w:rsidRPr="00711388">
              <w:rPr>
                <w:lang w:val="en-GB"/>
              </w:rPr>
              <w:t xml:space="preserve"> increase/ decrease in the value of the foreign currency</w:t>
            </w:r>
          </w:p>
        </w:tc>
        <w:tc>
          <w:tcPr>
            <w:tcW w:w="4129" w:type="dxa"/>
            <w:tcBorders>
              <w:top w:val="single" w:sz="2" w:space="0" w:color="auto"/>
              <w:left w:val="single" w:sz="2" w:space="0" w:color="auto"/>
              <w:bottom w:val="single" w:sz="2" w:space="0" w:color="auto"/>
              <w:right w:val="single" w:sz="2" w:space="0" w:color="auto"/>
            </w:tcBorders>
          </w:tcPr>
          <w:p w14:paraId="2F69E4D5" w14:textId="53D8C44D" w:rsidR="00872AFE" w:rsidRPr="00711388" w:rsidRDefault="00872AFE" w:rsidP="00567869">
            <w:pPr>
              <w:pStyle w:val="NormalLeft"/>
              <w:rPr>
                <w:lang w:val="en-GB"/>
              </w:rPr>
            </w:pPr>
            <w:r w:rsidRPr="00711388">
              <w:rPr>
                <w:lang w:val="en-GB"/>
              </w:rPr>
              <w:t>This is the gross capital charge for the currency increase/decr</w:t>
            </w:r>
            <w:r w:rsidR="009477D5" w:rsidRPr="00711388">
              <w:rPr>
                <w:lang w:val="en-GB"/>
              </w:rPr>
              <w:t>ease risk, i.e. excluding</w:t>
            </w:r>
            <w:r w:rsidRPr="00711388">
              <w:rPr>
                <w:lang w:val="en-GB"/>
              </w:rPr>
              <w:t xml:space="preserve"> the loss absorbing capacity of Technical provisions. In R0610 only the currencies where the increase shock is the largest shall be reported and in R0620 only the currencies where the decrease shock is the largest shall be reported.</w:t>
            </w:r>
          </w:p>
        </w:tc>
      </w:tr>
      <w:tr w:rsidR="00872AFE" w:rsidRPr="00711388" w14:paraId="3EBBF42C" w14:textId="77777777" w:rsidTr="00567869">
        <w:tc>
          <w:tcPr>
            <w:tcW w:w="9176" w:type="dxa"/>
            <w:gridSpan w:val="3"/>
            <w:tcBorders>
              <w:top w:val="single" w:sz="2" w:space="0" w:color="auto"/>
              <w:left w:val="single" w:sz="2" w:space="0" w:color="auto"/>
              <w:bottom w:val="single" w:sz="2" w:space="0" w:color="auto"/>
              <w:right w:val="single" w:sz="2" w:space="0" w:color="auto"/>
            </w:tcBorders>
          </w:tcPr>
          <w:p w14:paraId="23062B68" w14:textId="77777777" w:rsidR="00872AFE" w:rsidRPr="00711388" w:rsidRDefault="00872AFE" w:rsidP="00567869">
            <w:pPr>
              <w:pStyle w:val="NormalCentered"/>
              <w:jc w:val="left"/>
              <w:rPr>
                <w:lang w:val="en-GB"/>
              </w:rPr>
            </w:pPr>
            <w:r w:rsidRPr="00711388">
              <w:rPr>
                <w:i/>
                <w:iCs/>
                <w:lang w:val="en-GB"/>
              </w:rPr>
              <w:t>Diversification within market risk module</w:t>
            </w:r>
          </w:p>
        </w:tc>
      </w:tr>
      <w:tr w:rsidR="00872AFE" w:rsidRPr="00711388" w14:paraId="06420062" w14:textId="77777777" w:rsidTr="00567869">
        <w:tc>
          <w:tcPr>
            <w:tcW w:w="2203" w:type="dxa"/>
            <w:tcBorders>
              <w:top w:val="single" w:sz="2" w:space="0" w:color="auto"/>
              <w:left w:val="single" w:sz="2" w:space="0" w:color="auto"/>
              <w:bottom w:val="single" w:sz="2" w:space="0" w:color="auto"/>
              <w:right w:val="single" w:sz="2" w:space="0" w:color="auto"/>
            </w:tcBorders>
          </w:tcPr>
          <w:p w14:paraId="4B930916" w14:textId="77777777" w:rsidR="00872AFE" w:rsidRPr="00711388" w:rsidRDefault="00872AFE" w:rsidP="00567869">
            <w:pPr>
              <w:pStyle w:val="NormalLeft"/>
              <w:rPr>
                <w:lang w:val="en-GB"/>
              </w:rPr>
            </w:pPr>
            <w:r w:rsidRPr="00711388">
              <w:rPr>
                <w:lang w:val="en-GB"/>
              </w:rPr>
              <w:t>R0700/C0060</w:t>
            </w:r>
          </w:p>
        </w:tc>
        <w:tc>
          <w:tcPr>
            <w:tcW w:w="2844" w:type="dxa"/>
            <w:tcBorders>
              <w:top w:val="single" w:sz="2" w:space="0" w:color="auto"/>
              <w:left w:val="single" w:sz="2" w:space="0" w:color="auto"/>
              <w:bottom w:val="single" w:sz="2" w:space="0" w:color="auto"/>
              <w:right w:val="single" w:sz="2" w:space="0" w:color="auto"/>
            </w:tcBorders>
          </w:tcPr>
          <w:p w14:paraId="62D0674F" w14:textId="4C755F1C" w:rsidR="00872AFE" w:rsidRPr="00711388" w:rsidRDefault="00872AFE" w:rsidP="00567869">
            <w:pPr>
              <w:pStyle w:val="NormalLeft"/>
              <w:rPr>
                <w:lang w:val="en-GB"/>
              </w:rPr>
            </w:pPr>
            <w:r w:rsidRPr="00711388">
              <w:rPr>
                <w:lang w:val="en-GB"/>
              </w:rPr>
              <w:t xml:space="preserve">Diversification within market risk module </w:t>
            </w:r>
            <w:r w:rsidR="00711388" w:rsidRPr="00711388">
              <w:rPr>
                <w:lang w:val="en-GB"/>
              </w:rPr>
              <w:t>-</w:t>
            </w:r>
            <w:r w:rsidRPr="00711388">
              <w:rPr>
                <w:lang w:val="en-GB"/>
              </w:rPr>
              <w:t>net solvency capital requirement</w:t>
            </w:r>
          </w:p>
        </w:tc>
        <w:tc>
          <w:tcPr>
            <w:tcW w:w="4129" w:type="dxa"/>
            <w:tcBorders>
              <w:top w:val="single" w:sz="2" w:space="0" w:color="auto"/>
              <w:left w:val="single" w:sz="2" w:space="0" w:color="auto"/>
              <w:bottom w:val="single" w:sz="2" w:space="0" w:color="auto"/>
              <w:right w:val="single" w:sz="2" w:space="0" w:color="auto"/>
            </w:tcBorders>
          </w:tcPr>
          <w:p w14:paraId="70182520" w14:textId="09008FE0" w:rsidR="00872AFE" w:rsidRPr="00711388" w:rsidRDefault="00872AFE" w:rsidP="00567869">
            <w:pPr>
              <w:pStyle w:val="NormalLeft"/>
              <w:rPr>
                <w:lang w:val="en-GB"/>
              </w:rPr>
            </w:pPr>
            <w:r w:rsidRPr="00711388">
              <w:rPr>
                <w:lang w:val="en-GB"/>
              </w:rPr>
              <w:t>This is the diversification effect within the market risk module as a result of the aggregation of the net capital requirements (after loss absorbing capacity of technical provisions) of the single risk sub</w:t>
            </w:r>
            <w:r w:rsidR="00711388" w:rsidRPr="00711388">
              <w:rPr>
                <w:lang w:val="en-GB"/>
              </w:rPr>
              <w:t>-</w:t>
            </w:r>
            <w:r w:rsidRPr="00711388">
              <w:rPr>
                <w:lang w:val="en-GB"/>
              </w:rPr>
              <w:t>modules.</w:t>
            </w:r>
          </w:p>
          <w:p w14:paraId="69553E40" w14:textId="77777777" w:rsidR="00872AFE" w:rsidRPr="00711388" w:rsidRDefault="00872AFE" w:rsidP="00567869">
            <w:pPr>
              <w:pStyle w:val="NormalLeft"/>
              <w:rPr>
                <w:lang w:val="en-GB"/>
              </w:rPr>
            </w:pPr>
            <w:r w:rsidRPr="00711388">
              <w:rPr>
                <w:lang w:val="en-GB"/>
              </w:rPr>
              <w:t>Diversification shall be reported as a negative value when it reduces the capital requirement.</w:t>
            </w:r>
          </w:p>
        </w:tc>
      </w:tr>
      <w:tr w:rsidR="00872AFE" w:rsidRPr="00711388" w14:paraId="740D01B2" w14:textId="77777777" w:rsidTr="00567869">
        <w:tc>
          <w:tcPr>
            <w:tcW w:w="2203" w:type="dxa"/>
            <w:tcBorders>
              <w:top w:val="single" w:sz="2" w:space="0" w:color="auto"/>
              <w:left w:val="single" w:sz="2" w:space="0" w:color="auto"/>
              <w:bottom w:val="single" w:sz="2" w:space="0" w:color="auto"/>
              <w:right w:val="single" w:sz="2" w:space="0" w:color="auto"/>
            </w:tcBorders>
          </w:tcPr>
          <w:p w14:paraId="2D156EFE" w14:textId="77777777" w:rsidR="00872AFE" w:rsidRPr="00711388" w:rsidRDefault="00872AFE" w:rsidP="00567869">
            <w:pPr>
              <w:pStyle w:val="NormalLeft"/>
              <w:rPr>
                <w:lang w:val="en-GB"/>
              </w:rPr>
            </w:pPr>
            <w:r w:rsidRPr="00711388">
              <w:rPr>
                <w:lang w:val="en-GB"/>
              </w:rPr>
              <w:t>R0700/C0080</w:t>
            </w:r>
          </w:p>
        </w:tc>
        <w:tc>
          <w:tcPr>
            <w:tcW w:w="2844" w:type="dxa"/>
            <w:tcBorders>
              <w:top w:val="single" w:sz="2" w:space="0" w:color="auto"/>
              <w:left w:val="single" w:sz="2" w:space="0" w:color="auto"/>
              <w:bottom w:val="single" w:sz="2" w:space="0" w:color="auto"/>
              <w:right w:val="single" w:sz="2" w:space="0" w:color="auto"/>
            </w:tcBorders>
          </w:tcPr>
          <w:p w14:paraId="2A4FD360" w14:textId="27895B4C" w:rsidR="00872AFE" w:rsidRPr="00711388" w:rsidRDefault="00872AFE" w:rsidP="00567869">
            <w:pPr>
              <w:pStyle w:val="NormalLeft"/>
              <w:rPr>
                <w:lang w:val="en-GB"/>
              </w:rPr>
            </w:pPr>
            <w:r w:rsidRPr="00711388">
              <w:rPr>
                <w:lang w:val="en-GB"/>
              </w:rPr>
              <w:t xml:space="preserve">Diversification within market risk module </w:t>
            </w:r>
            <w:r w:rsidR="00845F43" w:rsidRPr="00711388">
              <w:rPr>
                <w:lang w:val="en-GB"/>
              </w:rPr>
              <w:t>-</w:t>
            </w:r>
            <w:r w:rsidRPr="00711388">
              <w:rPr>
                <w:lang w:val="en-GB"/>
              </w:rPr>
              <w:t xml:space="preserve"> gross </w:t>
            </w:r>
            <w:r w:rsidRPr="00711388">
              <w:rPr>
                <w:lang w:val="en-GB"/>
              </w:rPr>
              <w:lastRenderedPageBreak/>
              <w:t>solvency capital requirement</w:t>
            </w:r>
          </w:p>
        </w:tc>
        <w:tc>
          <w:tcPr>
            <w:tcW w:w="4129" w:type="dxa"/>
            <w:tcBorders>
              <w:top w:val="single" w:sz="2" w:space="0" w:color="auto"/>
              <w:left w:val="single" w:sz="2" w:space="0" w:color="auto"/>
              <w:bottom w:val="single" w:sz="2" w:space="0" w:color="auto"/>
              <w:right w:val="single" w:sz="2" w:space="0" w:color="auto"/>
            </w:tcBorders>
          </w:tcPr>
          <w:p w14:paraId="536CE031" w14:textId="07987B08" w:rsidR="00872AFE" w:rsidRPr="00711388" w:rsidRDefault="00872AFE" w:rsidP="00567869">
            <w:pPr>
              <w:pStyle w:val="NormalLeft"/>
              <w:rPr>
                <w:lang w:val="en-GB"/>
              </w:rPr>
            </w:pPr>
            <w:r w:rsidRPr="00711388">
              <w:rPr>
                <w:lang w:val="en-GB"/>
              </w:rPr>
              <w:lastRenderedPageBreak/>
              <w:t xml:space="preserve">This is the diversification effect within the market risk module as a result of the </w:t>
            </w:r>
            <w:r w:rsidRPr="00711388">
              <w:rPr>
                <w:lang w:val="en-GB"/>
              </w:rPr>
              <w:lastRenderedPageBreak/>
              <w:t>aggregation of the gross capital requirements (before loss absorbing capacity of technical provisions) of the single risk sub</w:t>
            </w:r>
            <w:r w:rsidR="00711388" w:rsidRPr="00711388">
              <w:rPr>
                <w:lang w:val="en-GB"/>
              </w:rPr>
              <w:t>-</w:t>
            </w:r>
            <w:r w:rsidRPr="00711388">
              <w:rPr>
                <w:lang w:val="en-GB"/>
              </w:rPr>
              <w:t>modules.</w:t>
            </w:r>
          </w:p>
          <w:p w14:paraId="12E19B3C" w14:textId="77777777" w:rsidR="00872AFE" w:rsidRPr="00711388" w:rsidRDefault="00872AFE" w:rsidP="00567869">
            <w:pPr>
              <w:pStyle w:val="NormalLeft"/>
              <w:rPr>
                <w:lang w:val="en-GB"/>
              </w:rPr>
            </w:pPr>
            <w:r w:rsidRPr="00711388">
              <w:rPr>
                <w:lang w:val="en-GB"/>
              </w:rPr>
              <w:t>Diversification shall be reported as a negative value when it reduces the capital requirement.</w:t>
            </w:r>
          </w:p>
        </w:tc>
      </w:tr>
      <w:tr w:rsidR="00872AFE" w:rsidRPr="00711388" w14:paraId="4EB14DD5" w14:textId="77777777" w:rsidTr="00567869">
        <w:tc>
          <w:tcPr>
            <w:tcW w:w="9176" w:type="dxa"/>
            <w:gridSpan w:val="3"/>
            <w:tcBorders>
              <w:top w:val="single" w:sz="2" w:space="0" w:color="auto"/>
              <w:left w:val="single" w:sz="2" w:space="0" w:color="auto"/>
              <w:bottom w:val="single" w:sz="2" w:space="0" w:color="auto"/>
              <w:right w:val="single" w:sz="2" w:space="0" w:color="auto"/>
            </w:tcBorders>
          </w:tcPr>
          <w:p w14:paraId="3206ECA5" w14:textId="77777777" w:rsidR="00872AFE" w:rsidRPr="00711388" w:rsidRDefault="00872AFE" w:rsidP="00567869">
            <w:pPr>
              <w:pStyle w:val="NormalCentered"/>
              <w:jc w:val="left"/>
              <w:rPr>
                <w:lang w:val="en-GB"/>
              </w:rPr>
            </w:pPr>
            <w:r w:rsidRPr="00711388">
              <w:rPr>
                <w:i/>
                <w:iCs/>
                <w:lang w:val="en-GB"/>
              </w:rPr>
              <w:lastRenderedPageBreak/>
              <w:t>Total solvency capital requirement for market risk</w:t>
            </w:r>
          </w:p>
        </w:tc>
      </w:tr>
      <w:tr w:rsidR="00872AFE" w:rsidRPr="00711388" w14:paraId="26DA2064" w14:textId="77777777" w:rsidTr="00567869">
        <w:tc>
          <w:tcPr>
            <w:tcW w:w="2203" w:type="dxa"/>
            <w:tcBorders>
              <w:top w:val="single" w:sz="2" w:space="0" w:color="auto"/>
              <w:left w:val="single" w:sz="2" w:space="0" w:color="auto"/>
              <w:bottom w:val="single" w:sz="2" w:space="0" w:color="auto"/>
              <w:right w:val="single" w:sz="2" w:space="0" w:color="auto"/>
            </w:tcBorders>
          </w:tcPr>
          <w:p w14:paraId="0303C0B2" w14:textId="77777777" w:rsidR="00872AFE" w:rsidRPr="00711388" w:rsidRDefault="00872AFE" w:rsidP="00567869">
            <w:pPr>
              <w:pStyle w:val="NormalLeft"/>
              <w:rPr>
                <w:lang w:val="en-GB"/>
              </w:rPr>
            </w:pPr>
            <w:r w:rsidRPr="00711388">
              <w:rPr>
                <w:lang w:val="en-GB"/>
              </w:rPr>
              <w:t>R0800/C0060</w:t>
            </w:r>
          </w:p>
        </w:tc>
        <w:tc>
          <w:tcPr>
            <w:tcW w:w="2844" w:type="dxa"/>
            <w:tcBorders>
              <w:top w:val="single" w:sz="2" w:space="0" w:color="auto"/>
              <w:left w:val="single" w:sz="2" w:space="0" w:color="auto"/>
              <w:bottom w:val="single" w:sz="2" w:space="0" w:color="auto"/>
              <w:right w:val="single" w:sz="2" w:space="0" w:color="auto"/>
            </w:tcBorders>
          </w:tcPr>
          <w:p w14:paraId="420417BF" w14:textId="63B9CCAE" w:rsidR="00872AFE" w:rsidRPr="00711388" w:rsidRDefault="00872AFE" w:rsidP="00567869">
            <w:pPr>
              <w:pStyle w:val="NormalLeft"/>
              <w:rPr>
                <w:lang w:val="en-GB"/>
              </w:rPr>
            </w:pPr>
            <w:r w:rsidRPr="00711388">
              <w:rPr>
                <w:lang w:val="en-GB"/>
              </w:rPr>
              <w:t xml:space="preserve">Total market risk </w:t>
            </w:r>
            <w:r w:rsidR="00845F43" w:rsidRPr="00711388">
              <w:rPr>
                <w:lang w:val="en-GB"/>
              </w:rPr>
              <w:t>-</w:t>
            </w:r>
            <w:r w:rsidRPr="00711388">
              <w:rPr>
                <w:lang w:val="en-GB"/>
              </w:rPr>
              <w:t xml:space="preserve"> Net solvency capital requirement</w:t>
            </w:r>
          </w:p>
        </w:tc>
        <w:tc>
          <w:tcPr>
            <w:tcW w:w="4129" w:type="dxa"/>
            <w:tcBorders>
              <w:top w:val="single" w:sz="2" w:space="0" w:color="auto"/>
              <w:left w:val="single" w:sz="2" w:space="0" w:color="auto"/>
              <w:bottom w:val="single" w:sz="2" w:space="0" w:color="auto"/>
              <w:right w:val="single" w:sz="2" w:space="0" w:color="auto"/>
            </w:tcBorders>
          </w:tcPr>
          <w:p w14:paraId="320FE53D" w14:textId="77777777" w:rsidR="00872AFE" w:rsidRPr="00711388" w:rsidRDefault="00872AFE" w:rsidP="00567869">
            <w:pPr>
              <w:pStyle w:val="NormalLeft"/>
              <w:rPr>
                <w:lang w:val="en-GB"/>
              </w:rPr>
            </w:pPr>
            <w:r w:rsidRPr="00711388">
              <w:rPr>
                <w:lang w:val="en-GB"/>
              </w:rPr>
              <w:t>This is the total net capital charge for all market risks, after loss absorbing capacity of technical provisions, calculated using the standard formula.</w:t>
            </w:r>
          </w:p>
        </w:tc>
      </w:tr>
      <w:tr w:rsidR="00872AFE" w:rsidRPr="00711388" w14:paraId="74D9A0D1" w14:textId="77777777" w:rsidTr="00567869">
        <w:tc>
          <w:tcPr>
            <w:tcW w:w="2203" w:type="dxa"/>
            <w:tcBorders>
              <w:top w:val="single" w:sz="2" w:space="0" w:color="auto"/>
              <w:left w:val="single" w:sz="2" w:space="0" w:color="auto"/>
              <w:bottom w:val="single" w:sz="2" w:space="0" w:color="auto"/>
              <w:right w:val="single" w:sz="2" w:space="0" w:color="auto"/>
            </w:tcBorders>
          </w:tcPr>
          <w:p w14:paraId="19195DE5" w14:textId="77777777" w:rsidR="00872AFE" w:rsidRPr="00711388" w:rsidRDefault="00872AFE" w:rsidP="00567869">
            <w:pPr>
              <w:pStyle w:val="NormalLeft"/>
              <w:rPr>
                <w:lang w:val="en-GB"/>
              </w:rPr>
            </w:pPr>
            <w:r w:rsidRPr="00711388">
              <w:rPr>
                <w:lang w:val="en-GB"/>
              </w:rPr>
              <w:t>R0800/C0080</w:t>
            </w:r>
          </w:p>
        </w:tc>
        <w:tc>
          <w:tcPr>
            <w:tcW w:w="2844" w:type="dxa"/>
            <w:tcBorders>
              <w:top w:val="single" w:sz="2" w:space="0" w:color="auto"/>
              <w:left w:val="single" w:sz="2" w:space="0" w:color="auto"/>
              <w:bottom w:val="single" w:sz="2" w:space="0" w:color="auto"/>
              <w:right w:val="single" w:sz="2" w:space="0" w:color="auto"/>
            </w:tcBorders>
          </w:tcPr>
          <w:p w14:paraId="7D33CB31" w14:textId="6FBDBCC6" w:rsidR="00872AFE" w:rsidRPr="00711388" w:rsidRDefault="00872AFE" w:rsidP="00567869">
            <w:pPr>
              <w:pStyle w:val="NormalLeft"/>
              <w:rPr>
                <w:lang w:val="en-GB"/>
              </w:rPr>
            </w:pPr>
            <w:r w:rsidRPr="00711388">
              <w:rPr>
                <w:lang w:val="en-GB"/>
              </w:rPr>
              <w:t xml:space="preserve">Total market risk </w:t>
            </w:r>
            <w:r w:rsidR="00845F43" w:rsidRPr="00711388">
              <w:rPr>
                <w:lang w:val="en-GB"/>
              </w:rPr>
              <w:t>-</w:t>
            </w:r>
            <w:r w:rsidRPr="00711388">
              <w:rPr>
                <w:lang w:val="en-GB"/>
              </w:rPr>
              <w:t xml:space="preserve"> Gross solvency capital requirement</w:t>
            </w:r>
          </w:p>
        </w:tc>
        <w:tc>
          <w:tcPr>
            <w:tcW w:w="4129" w:type="dxa"/>
            <w:tcBorders>
              <w:top w:val="single" w:sz="2" w:space="0" w:color="auto"/>
              <w:left w:val="single" w:sz="2" w:space="0" w:color="auto"/>
              <w:bottom w:val="single" w:sz="2" w:space="0" w:color="auto"/>
              <w:right w:val="single" w:sz="2" w:space="0" w:color="auto"/>
            </w:tcBorders>
          </w:tcPr>
          <w:p w14:paraId="47070F10" w14:textId="77777777" w:rsidR="00872AFE" w:rsidRPr="00711388" w:rsidRDefault="00872AFE" w:rsidP="00567869">
            <w:pPr>
              <w:pStyle w:val="NormalLeft"/>
              <w:rPr>
                <w:lang w:val="en-GB"/>
              </w:rPr>
            </w:pPr>
            <w:r w:rsidRPr="00711388">
              <w:rPr>
                <w:lang w:val="en-GB"/>
              </w:rPr>
              <w:t>This is the total gross capital charge for all market risks, excluding loss absorbing capacity of technical provisions, calculated using the standard formula</w:t>
            </w:r>
          </w:p>
        </w:tc>
      </w:tr>
    </w:tbl>
    <w:p w14:paraId="55C9AB04" w14:textId="2F201742" w:rsidR="00872AFE" w:rsidRPr="00711388" w:rsidRDefault="00872AFE" w:rsidP="00872AFE">
      <w:pPr>
        <w:rPr>
          <w:lang w:val="en-GB"/>
        </w:rPr>
      </w:pPr>
    </w:p>
    <w:p w14:paraId="30187678" w14:textId="1F92E08C" w:rsidR="00872AFE" w:rsidRPr="00711388" w:rsidRDefault="00872AFE" w:rsidP="00872AFE">
      <w:pPr>
        <w:pStyle w:val="ManualHeading2"/>
        <w:ind w:left="851" w:hanging="851"/>
        <w:rPr>
          <w:lang w:val="en-GB"/>
        </w:rPr>
      </w:pPr>
      <w:r w:rsidRPr="00711388">
        <w:rPr>
          <w:i/>
          <w:lang w:val="en-GB"/>
        </w:rPr>
        <w:t xml:space="preserve">S.26.02 </w:t>
      </w:r>
      <w:r w:rsidR="00845F43" w:rsidRPr="00711388">
        <w:rPr>
          <w:i/>
          <w:lang w:val="en-GB"/>
        </w:rPr>
        <w:t>-</w:t>
      </w:r>
      <w:r w:rsidRPr="00711388">
        <w:rPr>
          <w:i/>
          <w:lang w:val="en-GB"/>
        </w:rPr>
        <w:t xml:space="preserve"> Solvency Capital Requirement </w:t>
      </w:r>
      <w:r w:rsidR="00845F43" w:rsidRPr="00711388">
        <w:rPr>
          <w:i/>
          <w:lang w:val="en-GB"/>
        </w:rPr>
        <w:t>-</w:t>
      </w:r>
      <w:r w:rsidRPr="00711388">
        <w:rPr>
          <w:i/>
          <w:lang w:val="en-GB"/>
        </w:rPr>
        <w:t xml:space="preserve"> Counterparty default risk</w:t>
      </w:r>
    </w:p>
    <w:p w14:paraId="3585A725" w14:textId="77777777" w:rsidR="00872AFE" w:rsidRPr="00711388" w:rsidRDefault="00872AFE" w:rsidP="00872AFE">
      <w:pPr>
        <w:rPr>
          <w:lang w:val="en-GB"/>
        </w:rPr>
      </w:pPr>
      <w:r w:rsidRPr="00711388">
        <w:rPr>
          <w:i/>
          <w:lang w:val="en-GB"/>
        </w:rPr>
        <w:t>General comments</w:t>
      </w:r>
    </w:p>
    <w:p w14:paraId="636A1034" w14:textId="4E075FF2" w:rsidR="00872AFE" w:rsidRPr="00711388" w:rsidRDefault="00872AFE" w:rsidP="00872AFE">
      <w:pPr>
        <w:rPr>
          <w:lang w:val="en-GB"/>
        </w:rPr>
      </w:pPr>
      <w:r w:rsidRPr="00711388">
        <w:rPr>
          <w:lang w:val="en-GB"/>
        </w:rPr>
        <w:t>This section relates to annual submission of information for individual entities, ring-fenced</w:t>
      </w:r>
      <w:r w:rsidR="00711388" w:rsidRPr="00711388">
        <w:rPr>
          <w:lang w:val="en-GB"/>
        </w:rPr>
        <w:t>-</w:t>
      </w:r>
      <w:r w:rsidRPr="00711388">
        <w:rPr>
          <w:lang w:val="en-GB"/>
        </w:rPr>
        <w:t>funds, matching adjustment portfolios and remaining part.</w:t>
      </w:r>
    </w:p>
    <w:p w14:paraId="76FC8BF4" w14:textId="370AED0C" w:rsidR="00872AFE" w:rsidRPr="00711388" w:rsidRDefault="00872AFE" w:rsidP="00872AFE">
      <w:pPr>
        <w:rPr>
          <w:lang w:val="en-GB"/>
        </w:rPr>
      </w:pPr>
      <w:r w:rsidRPr="00711388">
        <w:rPr>
          <w:lang w:val="en-GB"/>
        </w:rPr>
        <w:t>Template SR.26.02.01 has to be filled in for each ring</w:t>
      </w:r>
      <w:r w:rsidR="00711388" w:rsidRPr="00711388">
        <w:rPr>
          <w:lang w:val="en-GB"/>
        </w:rPr>
        <w:t>-</w:t>
      </w:r>
      <w:r w:rsidRPr="00711388">
        <w:rPr>
          <w:lang w:val="en-GB"/>
        </w:rPr>
        <w:t>fenced fund (RFF), each matching adjustment portfolio (MAP) and for the remaining part. However, where an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S.01.03.</w:t>
      </w:r>
    </w:p>
    <w:tbl>
      <w:tblPr>
        <w:tblW w:w="9286" w:type="dxa"/>
        <w:tblLayout w:type="fixed"/>
        <w:tblLook w:val="0000" w:firstRow="0" w:lastRow="0" w:firstColumn="0" w:lastColumn="0" w:noHBand="0" w:noVBand="0"/>
      </w:tblPr>
      <w:tblGrid>
        <w:gridCol w:w="2322"/>
        <w:gridCol w:w="2321"/>
        <w:gridCol w:w="4643"/>
      </w:tblGrid>
      <w:tr w:rsidR="00872AFE" w:rsidRPr="00711388" w14:paraId="5B0BA4E7" w14:textId="77777777" w:rsidTr="00567869">
        <w:tc>
          <w:tcPr>
            <w:tcW w:w="2322" w:type="dxa"/>
            <w:tcBorders>
              <w:top w:val="single" w:sz="2" w:space="0" w:color="auto"/>
              <w:left w:val="single" w:sz="2" w:space="0" w:color="auto"/>
              <w:bottom w:val="single" w:sz="2" w:space="0" w:color="auto"/>
              <w:right w:val="single" w:sz="2" w:space="0" w:color="auto"/>
            </w:tcBorders>
          </w:tcPr>
          <w:p w14:paraId="51921383" w14:textId="77777777" w:rsidR="00872AFE" w:rsidRPr="00711388" w:rsidRDefault="00872AFE" w:rsidP="00567869">
            <w:pPr>
              <w:adjustRightInd w:val="0"/>
              <w:spacing w:before="0" w:after="0"/>
              <w:jc w:val="left"/>
              <w:rPr>
                <w:lang w:val="en-GB"/>
              </w:rPr>
            </w:pPr>
          </w:p>
        </w:tc>
        <w:tc>
          <w:tcPr>
            <w:tcW w:w="2321" w:type="dxa"/>
            <w:tcBorders>
              <w:top w:val="single" w:sz="2" w:space="0" w:color="auto"/>
              <w:left w:val="single" w:sz="2" w:space="0" w:color="auto"/>
              <w:bottom w:val="single" w:sz="2" w:space="0" w:color="auto"/>
              <w:right w:val="single" w:sz="2" w:space="0" w:color="auto"/>
            </w:tcBorders>
          </w:tcPr>
          <w:p w14:paraId="6C037CCD" w14:textId="77777777" w:rsidR="00872AFE" w:rsidRPr="00711388" w:rsidRDefault="00872AFE" w:rsidP="00567869">
            <w:pPr>
              <w:pStyle w:val="NormalCentered"/>
              <w:rPr>
                <w:lang w:val="en-GB"/>
              </w:rPr>
            </w:pPr>
            <w:r w:rsidRPr="00711388">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CD7BA1C" w14:textId="77777777" w:rsidR="00872AFE" w:rsidRPr="00711388" w:rsidRDefault="00872AFE" w:rsidP="00567869">
            <w:pPr>
              <w:pStyle w:val="NormalCentered"/>
              <w:rPr>
                <w:lang w:val="en-GB"/>
              </w:rPr>
            </w:pPr>
            <w:r w:rsidRPr="00711388">
              <w:rPr>
                <w:lang w:val="en-GB"/>
              </w:rPr>
              <w:t>INSTRUCTIONS</w:t>
            </w:r>
          </w:p>
        </w:tc>
      </w:tr>
      <w:tr w:rsidR="00872AFE" w:rsidRPr="00711388" w14:paraId="375BF4C0" w14:textId="77777777" w:rsidTr="00567869">
        <w:tc>
          <w:tcPr>
            <w:tcW w:w="2322" w:type="dxa"/>
            <w:tcBorders>
              <w:top w:val="single" w:sz="2" w:space="0" w:color="auto"/>
              <w:left w:val="single" w:sz="2" w:space="0" w:color="auto"/>
              <w:bottom w:val="single" w:sz="2" w:space="0" w:color="auto"/>
              <w:right w:val="single" w:sz="2" w:space="0" w:color="auto"/>
            </w:tcBorders>
          </w:tcPr>
          <w:p w14:paraId="68C21EDD" w14:textId="77777777" w:rsidR="00872AFE" w:rsidRPr="00711388" w:rsidRDefault="00872AFE" w:rsidP="00567869">
            <w:pPr>
              <w:pStyle w:val="NormalLeft"/>
              <w:rPr>
                <w:lang w:val="en-GB"/>
              </w:rPr>
            </w:pPr>
            <w:r w:rsidRPr="00711388">
              <w:rPr>
                <w:lang w:val="en-GB"/>
              </w:rPr>
              <w:t>Z0010</w:t>
            </w:r>
          </w:p>
        </w:tc>
        <w:tc>
          <w:tcPr>
            <w:tcW w:w="2321" w:type="dxa"/>
            <w:tcBorders>
              <w:top w:val="single" w:sz="2" w:space="0" w:color="auto"/>
              <w:left w:val="single" w:sz="2" w:space="0" w:color="auto"/>
              <w:bottom w:val="single" w:sz="2" w:space="0" w:color="auto"/>
              <w:right w:val="single" w:sz="2" w:space="0" w:color="auto"/>
            </w:tcBorders>
          </w:tcPr>
          <w:p w14:paraId="7A26E22B" w14:textId="77777777" w:rsidR="00872AFE" w:rsidRPr="00711388" w:rsidRDefault="00872AFE" w:rsidP="00567869">
            <w:pPr>
              <w:pStyle w:val="NormalLeft"/>
              <w:rPr>
                <w:lang w:val="en-GB"/>
              </w:rPr>
            </w:pPr>
            <w:r w:rsidRPr="00711388">
              <w:rPr>
                <w:lang w:val="en-GB"/>
              </w:rPr>
              <w:t>Article 112</w:t>
            </w:r>
          </w:p>
        </w:tc>
        <w:tc>
          <w:tcPr>
            <w:tcW w:w="4643" w:type="dxa"/>
            <w:tcBorders>
              <w:top w:val="single" w:sz="2" w:space="0" w:color="auto"/>
              <w:left w:val="single" w:sz="2" w:space="0" w:color="auto"/>
              <w:bottom w:val="single" w:sz="2" w:space="0" w:color="auto"/>
              <w:right w:val="single" w:sz="2" w:space="0" w:color="auto"/>
            </w:tcBorders>
          </w:tcPr>
          <w:p w14:paraId="40BF7C50" w14:textId="77777777" w:rsidR="00872AFE" w:rsidRPr="00711388" w:rsidRDefault="00872AFE" w:rsidP="00567869">
            <w:pPr>
              <w:pStyle w:val="NormalLeft"/>
              <w:rPr>
                <w:lang w:val="en-GB"/>
              </w:rPr>
            </w:pPr>
            <w:r w:rsidRPr="00711388">
              <w:rPr>
                <w:lang w:val="en-GB"/>
              </w:rPr>
              <w:t>Identifies whether the reported figures have been requested under Article 112(7), to provide an estimate of the SCR using standard formula. One of the options in the following closed list shall be used:</w:t>
            </w:r>
          </w:p>
          <w:p w14:paraId="0D10EA19" w14:textId="5023A7AE"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Article 112(7) reporting</w:t>
            </w:r>
          </w:p>
          <w:p w14:paraId="5CF17D2C" w14:textId="1867885A"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Regular reporting</w:t>
            </w:r>
          </w:p>
        </w:tc>
      </w:tr>
      <w:tr w:rsidR="00872AFE" w:rsidRPr="00711388" w14:paraId="63418C4B" w14:textId="77777777" w:rsidTr="00567869">
        <w:tc>
          <w:tcPr>
            <w:tcW w:w="2322" w:type="dxa"/>
            <w:tcBorders>
              <w:top w:val="single" w:sz="2" w:space="0" w:color="auto"/>
              <w:left w:val="single" w:sz="2" w:space="0" w:color="auto"/>
              <w:bottom w:val="single" w:sz="2" w:space="0" w:color="auto"/>
              <w:right w:val="single" w:sz="2" w:space="0" w:color="auto"/>
            </w:tcBorders>
          </w:tcPr>
          <w:p w14:paraId="5DC93593" w14:textId="77777777" w:rsidR="00872AFE" w:rsidRPr="00711388" w:rsidRDefault="00872AFE" w:rsidP="00567869">
            <w:pPr>
              <w:pStyle w:val="NormalLeft"/>
              <w:rPr>
                <w:lang w:val="en-GB"/>
              </w:rPr>
            </w:pPr>
            <w:r w:rsidRPr="00711388">
              <w:rPr>
                <w:lang w:val="en-GB"/>
              </w:rPr>
              <w:t>Z0020</w:t>
            </w:r>
          </w:p>
        </w:tc>
        <w:tc>
          <w:tcPr>
            <w:tcW w:w="2321" w:type="dxa"/>
            <w:tcBorders>
              <w:top w:val="single" w:sz="2" w:space="0" w:color="auto"/>
              <w:left w:val="single" w:sz="2" w:space="0" w:color="auto"/>
              <w:bottom w:val="single" w:sz="2" w:space="0" w:color="auto"/>
              <w:right w:val="single" w:sz="2" w:space="0" w:color="auto"/>
            </w:tcBorders>
          </w:tcPr>
          <w:p w14:paraId="0B1941B7" w14:textId="77777777" w:rsidR="00872AFE" w:rsidRPr="00711388" w:rsidRDefault="00872AFE" w:rsidP="00567869">
            <w:pPr>
              <w:pStyle w:val="NormalLeft"/>
              <w:rPr>
                <w:lang w:val="en-GB"/>
              </w:rPr>
            </w:pPr>
            <w:r w:rsidRPr="00711388">
              <w:rPr>
                <w:lang w:val="en-GB"/>
              </w:rPr>
              <w:t xml:space="preserve">Ring Fenced Fund/Matching adjustment </w:t>
            </w:r>
            <w:r w:rsidRPr="00711388">
              <w:rPr>
                <w:lang w:val="en-GB"/>
              </w:rPr>
              <w:lastRenderedPageBreak/>
              <w:t>portfolios/Remaining part</w:t>
            </w:r>
          </w:p>
        </w:tc>
        <w:tc>
          <w:tcPr>
            <w:tcW w:w="4643" w:type="dxa"/>
            <w:tcBorders>
              <w:top w:val="single" w:sz="2" w:space="0" w:color="auto"/>
              <w:left w:val="single" w:sz="2" w:space="0" w:color="auto"/>
              <w:bottom w:val="single" w:sz="2" w:space="0" w:color="auto"/>
              <w:right w:val="single" w:sz="2" w:space="0" w:color="auto"/>
            </w:tcBorders>
          </w:tcPr>
          <w:p w14:paraId="62FABFE0" w14:textId="77777777" w:rsidR="00872AFE" w:rsidRPr="00711388" w:rsidRDefault="00872AFE" w:rsidP="00567869">
            <w:pPr>
              <w:pStyle w:val="NormalLeft"/>
              <w:rPr>
                <w:lang w:val="en-GB"/>
              </w:rPr>
            </w:pPr>
            <w:r w:rsidRPr="00711388">
              <w:rPr>
                <w:lang w:val="en-GB"/>
              </w:rPr>
              <w:lastRenderedPageBreak/>
              <w:t xml:space="preserve">Identifies whether the reported figures are with regard to a RFF, matching adjustment portfolio or to the remaining part. One of the </w:t>
            </w:r>
            <w:r w:rsidRPr="00711388">
              <w:rPr>
                <w:lang w:val="en-GB"/>
              </w:rPr>
              <w:lastRenderedPageBreak/>
              <w:t>options in the following closed list shall be used:</w:t>
            </w:r>
          </w:p>
          <w:p w14:paraId="489FEFA2" w14:textId="695A0249"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3AB8EBF9" w14:textId="24D7C3F9"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7FB4A080" w14:textId="77777777" w:rsidTr="00567869">
        <w:tc>
          <w:tcPr>
            <w:tcW w:w="2322" w:type="dxa"/>
            <w:tcBorders>
              <w:top w:val="single" w:sz="2" w:space="0" w:color="auto"/>
              <w:left w:val="single" w:sz="2" w:space="0" w:color="auto"/>
              <w:bottom w:val="single" w:sz="2" w:space="0" w:color="auto"/>
              <w:right w:val="single" w:sz="2" w:space="0" w:color="auto"/>
            </w:tcBorders>
          </w:tcPr>
          <w:p w14:paraId="64AFF51B" w14:textId="77777777" w:rsidR="00872AFE" w:rsidRPr="00711388" w:rsidRDefault="00872AFE" w:rsidP="00567869">
            <w:pPr>
              <w:pStyle w:val="NormalLeft"/>
              <w:rPr>
                <w:lang w:val="en-GB"/>
              </w:rPr>
            </w:pPr>
            <w:r w:rsidRPr="00711388">
              <w:rPr>
                <w:lang w:val="en-GB"/>
              </w:rPr>
              <w:lastRenderedPageBreak/>
              <w:t>Z0030</w:t>
            </w:r>
          </w:p>
        </w:tc>
        <w:tc>
          <w:tcPr>
            <w:tcW w:w="2321" w:type="dxa"/>
            <w:tcBorders>
              <w:top w:val="single" w:sz="2" w:space="0" w:color="auto"/>
              <w:left w:val="single" w:sz="2" w:space="0" w:color="auto"/>
              <w:bottom w:val="single" w:sz="2" w:space="0" w:color="auto"/>
              <w:right w:val="single" w:sz="2" w:space="0" w:color="auto"/>
            </w:tcBorders>
          </w:tcPr>
          <w:p w14:paraId="4D5B012C" w14:textId="77777777" w:rsidR="00872AFE" w:rsidRPr="00711388" w:rsidRDefault="00872AFE" w:rsidP="00567869">
            <w:pPr>
              <w:pStyle w:val="NormalLeft"/>
              <w:rPr>
                <w:lang w:val="en-GB"/>
              </w:rPr>
            </w:pPr>
            <w:r w:rsidRPr="00711388">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3748D232" w14:textId="77777777" w:rsidR="00872AFE" w:rsidRPr="00711388" w:rsidRDefault="00872AFE" w:rsidP="00567869">
            <w:pPr>
              <w:pStyle w:val="NormalLeft"/>
              <w:rPr>
                <w:lang w:val="en-GB"/>
              </w:rPr>
            </w:pPr>
            <w:r w:rsidRPr="00711388">
              <w:rPr>
                <w:lang w:val="en-GB"/>
              </w:rPr>
              <w:t>When item Z0020 = 1, identification number for a ring-fenced fund or matching adjustment portfolio. This number is attributed by the undertaking and must be consistent over time and with the fund/portfolio number reported in other templates.</w:t>
            </w:r>
          </w:p>
        </w:tc>
      </w:tr>
      <w:tr w:rsidR="00872AFE" w:rsidRPr="00711388" w14:paraId="2E95BCC2" w14:textId="77777777" w:rsidTr="00567869">
        <w:tc>
          <w:tcPr>
            <w:tcW w:w="2322" w:type="dxa"/>
            <w:tcBorders>
              <w:top w:val="single" w:sz="2" w:space="0" w:color="auto"/>
              <w:left w:val="single" w:sz="2" w:space="0" w:color="auto"/>
              <w:bottom w:val="single" w:sz="2" w:space="0" w:color="auto"/>
              <w:right w:val="single" w:sz="2" w:space="0" w:color="auto"/>
            </w:tcBorders>
          </w:tcPr>
          <w:p w14:paraId="4F7E549F" w14:textId="77777777" w:rsidR="00872AFE" w:rsidRPr="00711388" w:rsidRDefault="00872AFE" w:rsidP="00567869">
            <w:pPr>
              <w:pStyle w:val="NormalLeft"/>
              <w:rPr>
                <w:lang w:val="en-GB"/>
              </w:rPr>
            </w:pPr>
            <w:r w:rsidRPr="00711388">
              <w:rPr>
                <w:lang w:val="en-GB"/>
              </w:rPr>
              <w:t>R0010/C0010</w:t>
            </w:r>
          </w:p>
        </w:tc>
        <w:tc>
          <w:tcPr>
            <w:tcW w:w="2321" w:type="dxa"/>
            <w:tcBorders>
              <w:top w:val="single" w:sz="2" w:space="0" w:color="auto"/>
              <w:left w:val="single" w:sz="2" w:space="0" w:color="auto"/>
              <w:bottom w:val="single" w:sz="2" w:space="0" w:color="auto"/>
              <w:right w:val="single" w:sz="2" w:space="0" w:color="auto"/>
            </w:tcBorders>
          </w:tcPr>
          <w:p w14:paraId="3C8136FF" w14:textId="77777777" w:rsidR="00872AFE" w:rsidRPr="00711388" w:rsidRDefault="00872AFE" w:rsidP="00567869">
            <w:pPr>
              <w:pStyle w:val="NormalLeft"/>
              <w:rPr>
                <w:lang w:val="en-GB"/>
              </w:rPr>
            </w:pPr>
            <w:r w:rsidRPr="00711388">
              <w:rPr>
                <w:lang w:val="en-GB"/>
              </w:rPr>
              <w:t>Simplifications</w:t>
            </w:r>
          </w:p>
        </w:tc>
        <w:tc>
          <w:tcPr>
            <w:tcW w:w="4643" w:type="dxa"/>
            <w:tcBorders>
              <w:top w:val="single" w:sz="2" w:space="0" w:color="auto"/>
              <w:left w:val="single" w:sz="2" w:space="0" w:color="auto"/>
              <w:bottom w:val="single" w:sz="2" w:space="0" w:color="auto"/>
              <w:right w:val="single" w:sz="2" w:space="0" w:color="auto"/>
            </w:tcBorders>
          </w:tcPr>
          <w:p w14:paraId="4427A94E" w14:textId="77777777" w:rsidR="00872AFE" w:rsidRPr="00711388" w:rsidRDefault="00872AFE" w:rsidP="00567869">
            <w:pPr>
              <w:pStyle w:val="NormalLeft"/>
              <w:rPr>
                <w:lang w:val="en-GB"/>
              </w:rPr>
            </w:pPr>
            <w:r w:rsidRPr="00711388">
              <w:rPr>
                <w:lang w:val="en-GB"/>
              </w:rPr>
              <w:t>Identify whether an undertaking used simplifications for the calculation of counter party default risk. The options in the following closed list shall be used:</w:t>
            </w:r>
          </w:p>
          <w:p w14:paraId="4096F8EA" w14:textId="37F3D510" w:rsidR="00872AFE" w:rsidRPr="00711388" w:rsidRDefault="00872AFE" w:rsidP="00567869">
            <w:pPr>
              <w:pStyle w:val="Point0"/>
              <w:rPr>
                <w:lang w:val="en-GB"/>
              </w:rPr>
            </w:pPr>
            <w:r w:rsidRPr="00711388">
              <w:rPr>
                <w:lang w:val="en-GB"/>
              </w:rPr>
              <w:tab/>
              <w:t xml:space="preserve">3 </w:t>
            </w:r>
            <w:r w:rsidR="00711388" w:rsidRPr="00711388">
              <w:rPr>
                <w:lang w:val="en-GB"/>
              </w:rPr>
              <w:t>-</w:t>
            </w:r>
            <w:r w:rsidRPr="00711388">
              <w:rPr>
                <w:lang w:val="en-GB"/>
              </w:rPr>
              <w:tab/>
              <w:t>Simplification pooling arrangements, for the purposes of Article 109</w:t>
            </w:r>
          </w:p>
          <w:p w14:paraId="7AD81234" w14:textId="0E27D617" w:rsidR="00872AFE" w:rsidRPr="00711388" w:rsidRDefault="00872AFE" w:rsidP="00567869">
            <w:pPr>
              <w:pStyle w:val="Point0"/>
              <w:rPr>
                <w:lang w:val="en-GB"/>
              </w:rPr>
            </w:pPr>
            <w:r w:rsidRPr="00711388">
              <w:rPr>
                <w:lang w:val="en-GB"/>
              </w:rPr>
              <w:tab/>
              <w:t xml:space="preserve">4 </w:t>
            </w:r>
            <w:r w:rsidR="00711388" w:rsidRPr="00711388">
              <w:rPr>
                <w:lang w:val="en-GB"/>
              </w:rPr>
              <w:t>-</w:t>
            </w:r>
            <w:r w:rsidRPr="00711388">
              <w:rPr>
                <w:lang w:val="en-GB"/>
              </w:rPr>
              <w:tab/>
              <w:t>Simplification grouping single name exposures, for the purposes of Article 110</w:t>
            </w:r>
          </w:p>
          <w:p w14:paraId="4E3F55FE" w14:textId="040CC83B" w:rsidR="00872AFE" w:rsidRPr="00711388" w:rsidRDefault="00872AFE" w:rsidP="00567869">
            <w:pPr>
              <w:pStyle w:val="Point0"/>
              <w:rPr>
                <w:lang w:val="en-GB"/>
              </w:rPr>
            </w:pPr>
            <w:r w:rsidRPr="00711388">
              <w:rPr>
                <w:lang w:val="en-GB"/>
              </w:rPr>
              <w:tab/>
              <w:t xml:space="preserve">5 </w:t>
            </w:r>
            <w:r w:rsidR="00711388" w:rsidRPr="00711388">
              <w:rPr>
                <w:lang w:val="en-GB"/>
              </w:rPr>
              <w:t>-</w:t>
            </w:r>
            <w:r w:rsidRPr="00711388">
              <w:rPr>
                <w:lang w:val="en-GB"/>
              </w:rPr>
              <w:tab/>
              <w:t>Simplification of the LGD for reinsurance arrangements, Article 112a</w:t>
            </w:r>
          </w:p>
          <w:p w14:paraId="6ED2C9E9" w14:textId="78BA3720" w:rsidR="00872AFE" w:rsidRPr="00711388" w:rsidRDefault="00872AFE" w:rsidP="00567869">
            <w:pPr>
              <w:pStyle w:val="Point0"/>
              <w:rPr>
                <w:lang w:val="en-GB"/>
              </w:rPr>
            </w:pPr>
            <w:r w:rsidRPr="00711388">
              <w:rPr>
                <w:lang w:val="en-GB"/>
              </w:rPr>
              <w:tab/>
              <w:t xml:space="preserve">6 </w:t>
            </w:r>
            <w:r w:rsidR="00711388" w:rsidRPr="00711388">
              <w:rPr>
                <w:lang w:val="en-GB"/>
              </w:rPr>
              <w:t>-</w:t>
            </w:r>
            <w:r w:rsidRPr="00711388">
              <w:rPr>
                <w:lang w:val="en-GB"/>
              </w:rPr>
              <w:tab/>
              <w:t>Simplification for type 1 exposures, Article 112b</w:t>
            </w:r>
          </w:p>
          <w:p w14:paraId="2798EB47" w14:textId="625087DD" w:rsidR="00872AFE" w:rsidRPr="00711388" w:rsidRDefault="00872AFE" w:rsidP="00567869">
            <w:pPr>
              <w:pStyle w:val="Point0"/>
              <w:rPr>
                <w:lang w:val="en-GB"/>
              </w:rPr>
            </w:pPr>
            <w:r w:rsidRPr="00711388">
              <w:rPr>
                <w:lang w:val="en-GB"/>
              </w:rPr>
              <w:tab/>
              <w:t xml:space="preserve">7 </w:t>
            </w:r>
            <w:r w:rsidR="00711388" w:rsidRPr="00711388">
              <w:rPr>
                <w:lang w:val="en-GB"/>
              </w:rPr>
              <w:t>-</w:t>
            </w:r>
            <w:r w:rsidRPr="00711388">
              <w:rPr>
                <w:lang w:val="en-GB"/>
              </w:rPr>
              <w:tab/>
              <w:t>Simplification for the risk-mitigating effect of reinsurance arrangements, Article 111</w:t>
            </w:r>
          </w:p>
          <w:p w14:paraId="3086D18B" w14:textId="2FC6A2C4" w:rsidR="00872AFE" w:rsidRPr="00711388" w:rsidRDefault="00872AFE" w:rsidP="00567869">
            <w:pPr>
              <w:pStyle w:val="Point0"/>
              <w:rPr>
                <w:lang w:val="en-GB"/>
              </w:rPr>
            </w:pPr>
            <w:r w:rsidRPr="00711388">
              <w:rPr>
                <w:lang w:val="en-GB"/>
              </w:rPr>
              <w:tab/>
              <w:t xml:space="preserve">9 </w:t>
            </w:r>
            <w:r w:rsidR="00711388" w:rsidRPr="00711388">
              <w:rPr>
                <w:lang w:val="en-GB"/>
              </w:rPr>
              <w:t>-</w:t>
            </w:r>
            <w:r w:rsidRPr="00711388">
              <w:rPr>
                <w:lang w:val="en-GB"/>
              </w:rPr>
              <w:tab/>
              <w:t>Simplifications not used</w:t>
            </w:r>
          </w:p>
          <w:p w14:paraId="3F2197AA" w14:textId="77777777" w:rsidR="00872AFE" w:rsidRPr="00711388" w:rsidRDefault="00872AFE" w:rsidP="00567869">
            <w:pPr>
              <w:pStyle w:val="NormalLeft"/>
              <w:rPr>
                <w:lang w:val="en-GB"/>
              </w:rPr>
            </w:pPr>
            <w:r w:rsidRPr="00711388">
              <w:rPr>
                <w:lang w:val="en-GB"/>
              </w:rPr>
              <w:t>Options 3 to 7 may be used simultaneously.</w:t>
            </w:r>
          </w:p>
          <w:p w14:paraId="06C42A41" w14:textId="68773233" w:rsidR="00872AFE" w:rsidRPr="00711388" w:rsidRDefault="00872AFE" w:rsidP="00567869">
            <w:pPr>
              <w:pStyle w:val="NormalLeft"/>
              <w:rPr>
                <w:lang w:val="en-GB"/>
              </w:rPr>
            </w:pPr>
            <w:r w:rsidRPr="00711388">
              <w:rPr>
                <w:lang w:val="en-GB"/>
              </w:rPr>
              <w:t>If R0010/C0010 = 4 or 6, for Type 1 exposures, only R0100/C0080 shall be filed in for R0100.</w:t>
            </w:r>
            <w:del w:id="6850" w:author="Author">
              <w:r w:rsidRPr="00711388" w:rsidDel="003323F0">
                <w:rPr>
                  <w:lang w:val="en-GB"/>
                </w:rPr>
                <w:delText xml:space="preserve">  </w:delText>
              </w:r>
            </w:del>
            <w:ins w:id="6851" w:author="Author">
              <w:r w:rsidR="003323F0">
                <w:rPr>
                  <w:lang w:val="en-GB"/>
                </w:rPr>
                <w:t xml:space="preserve"> </w:t>
              </w:r>
            </w:ins>
          </w:p>
        </w:tc>
      </w:tr>
      <w:tr w:rsidR="00872AFE" w:rsidRPr="00711388" w14:paraId="79A15C3A" w14:textId="77777777" w:rsidTr="00567869">
        <w:tc>
          <w:tcPr>
            <w:tcW w:w="2322" w:type="dxa"/>
            <w:tcBorders>
              <w:top w:val="single" w:sz="2" w:space="0" w:color="auto"/>
              <w:left w:val="single" w:sz="2" w:space="0" w:color="auto"/>
              <w:bottom w:val="single" w:sz="2" w:space="0" w:color="auto"/>
              <w:right w:val="single" w:sz="2" w:space="0" w:color="auto"/>
            </w:tcBorders>
          </w:tcPr>
          <w:p w14:paraId="41771A58" w14:textId="77777777" w:rsidR="00872AFE" w:rsidRPr="00711388" w:rsidRDefault="00872AFE" w:rsidP="00567869">
            <w:pPr>
              <w:pStyle w:val="NormalLeft"/>
              <w:rPr>
                <w:lang w:val="en-GB"/>
              </w:rPr>
            </w:pPr>
            <w:r w:rsidRPr="00711388">
              <w:rPr>
                <w:lang w:val="en-GB"/>
              </w:rPr>
              <w:t>R0100/C0080</w:t>
            </w:r>
          </w:p>
        </w:tc>
        <w:tc>
          <w:tcPr>
            <w:tcW w:w="2321" w:type="dxa"/>
            <w:tcBorders>
              <w:top w:val="single" w:sz="2" w:space="0" w:color="auto"/>
              <w:left w:val="single" w:sz="2" w:space="0" w:color="auto"/>
              <w:bottom w:val="single" w:sz="2" w:space="0" w:color="auto"/>
              <w:right w:val="single" w:sz="2" w:space="0" w:color="auto"/>
            </w:tcBorders>
          </w:tcPr>
          <w:p w14:paraId="113A80D5" w14:textId="227CA2D6" w:rsidR="00872AFE" w:rsidRPr="00711388" w:rsidRDefault="00872AFE" w:rsidP="00567869">
            <w:pPr>
              <w:pStyle w:val="NormalLeft"/>
              <w:rPr>
                <w:lang w:val="en-GB"/>
              </w:rPr>
            </w:pPr>
            <w:r w:rsidRPr="00711388">
              <w:rPr>
                <w:lang w:val="en-GB"/>
              </w:rPr>
              <w:t xml:space="preserve">Type 1 exposures </w:t>
            </w:r>
            <w:r w:rsidR="00845F43" w:rsidRPr="00711388">
              <w:rPr>
                <w:lang w:val="en-GB"/>
              </w:rPr>
              <w:t>-</w:t>
            </w:r>
            <w:r w:rsidRPr="00711388">
              <w:rPr>
                <w:lang w:val="en-GB"/>
              </w:rPr>
              <w:t xml:space="preserve">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0C6D1D36" w14:textId="438748E3" w:rsidR="00872AFE" w:rsidRPr="00711388" w:rsidRDefault="00872AFE" w:rsidP="00567869">
            <w:pPr>
              <w:pStyle w:val="NormalLeft"/>
              <w:rPr>
                <w:lang w:val="en-GB"/>
              </w:rPr>
            </w:pPr>
            <w:r w:rsidRPr="00711388">
              <w:rPr>
                <w:lang w:val="en-GB"/>
              </w:rPr>
              <w:t>This is the gross capital charge (before the loss</w:t>
            </w:r>
            <w:r w:rsidR="00711388" w:rsidRPr="00711388">
              <w:rPr>
                <w:lang w:val="en-GB"/>
              </w:rPr>
              <w:t>-</w:t>
            </w:r>
            <w:r w:rsidRPr="00711388">
              <w:rPr>
                <w:lang w:val="en-GB"/>
              </w:rPr>
              <w:t>absorbency capacity of technical provisions) for counterparty default risk arising from all Type 1 exposures.</w:t>
            </w:r>
          </w:p>
          <w:p w14:paraId="51064C13" w14:textId="3FCDC92F" w:rsidR="00872AFE" w:rsidRPr="00711388" w:rsidRDefault="00872AFE" w:rsidP="00567869">
            <w:pPr>
              <w:pStyle w:val="NormalLeft"/>
              <w:rPr>
                <w:lang w:val="en-GB"/>
              </w:rPr>
            </w:pPr>
            <w:r w:rsidRPr="00711388">
              <w:rPr>
                <w:lang w:val="en-GB"/>
              </w:rPr>
              <w:lastRenderedPageBreak/>
              <w:t>If R0010/C0010 = 4 or 6, this item represents the Gross solvency capital requirement using simplifications.</w:t>
            </w:r>
            <w:del w:id="6852" w:author="Author">
              <w:r w:rsidRPr="00711388" w:rsidDel="003323F0">
                <w:rPr>
                  <w:lang w:val="en-GB"/>
                </w:rPr>
                <w:delText xml:space="preserve">  </w:delText>
              </w:r>
            </w:del>
            <w:ins w:id="6853" w:author="Author">
              <w:r w:rsidR="003323F0">
                <w:rPr>
                  <w:lang w:val="en-GB"/>
                </w:rPr>
                <w:t xml:space="preserve"> </w:t>
              </w:r>
            </w:ins>
          </w:p>
        </w:tc>
      </w:tr>
      <w:tr w:rsidR="00872AFE" w:rsidRPr="00711388" w14:paraId="60184C2A" w14:textId="77777777" w:rsidTr="00567869">
        <w:tc>
          <w:tcPr>
            <w:tcW w:w="2322" w:type="dxa"/>
            <w:tcBorders>
              <w:top w:val="single" w:sz="2" w:space="0" w:color="auto"/>
              <w:left w:val="single" w:sz="2" w:space="0" w:color="auto"/>
              <w:bottom w:val="single" w:sz="2" w:space="0" w:color="auto"/>
              <w:right w:val="single" w:sz="2" w:space="0" w:color="auto"/>
            </w:tcBorders>
          </w:tcPr>
          <w:p w14:paraId="3E5C096B" w14:textId="0A7052AC" w:rsidR="00872AFE" w:rsidRPr="00711388" w:rsidRDefault="00872AFE" w:rsidP="00567869">
            <w:pPr>
              <w:pStyle w:val="NormalLeft"/>
              <w:rPr>
                <w:lang w:val="en-GB"/>
              </w:rPr>
            </w:pPr>
            <w:r w:rsidRPr="00711388">
              <w:rPr>
                <w:lang w:val="en-GB"/>
              </w:rPr>
              <w:lastRenderedPageBreak/>
              <w:t>R0110</w:t>
            </w:r>
            <w:r w:rsidR="00711388" w:rsidRPr="00711388">
              <w:rPr>
                <w:lang w:val="en-GB"/>
              </w:rPr>
              <w:t>-</w:t>
            </w:r>
            <w:r w:rsidRPr="00711388">
              <w:rPr>
                <w:lang w:val="en-GB"/>
              </w:rPr>
              <w:t>R0200/C0020</w:t>
            </w:r>
          </w:p>
        </w:tc>
        <w:tc>
          <w:tcPr>
            <w:tcW w:w="2321" w:type="dxa"/>
            <w:tcBorders>
              <w:top w:val="single" w:sz="2" w:space="0" w:color="auto"/>
              <w:left w:val="single" w:sz="2" w:space="0" w:color="auto"/>
              <w:bottom w:val="single" w:sz="2" w:space="0" w:color="auto"/>
              <w:right w:val="single" w:sz="2" w:space="0" w:color="auto"/>
            </w:tcBorders>
          </w:tcPr>
          <w:p w14:paraId="6BE21A85" w14:textId="77777777" w:rsidR="00872AFE" w:rsidRPr="00711388" w:rsidRDefault="00872AFE" w:rsidP="00567869">
            <w:pPr>
              <w:pStyle w:val="NormalLeft"/>
              <w:rPr>
                <w:lang w:val="en-GB"/>
              </w:rPr>
            </w:pPr>
            <w:r w:rsidRPr="00711388">
              <w:rPr>
                <w:lang w:val="en-GB"/>
              </w:rPr>
              <w:t>Name of single name exposure</w:t>
            </w:r>
          </w:p>
        </w:tc>
        <w:tc>
          <w:tcPr>
            <w:tcW w:w="4643" w:type="dxa"/>
            <w:tcBorders>
              <w:top w:val="single" w:sz="2" w:space="0" w:color="auto"/>
              <w:left w:val="single" w:sz="2" w:space="0" w:color="auto"/>
              <w:bottom w:val="single" w:sz="2" w:space="0" w:color="auto"/>
              <w:right w:val="single" w:sz="2" w:space="0" w:color="auto"/>
            </w:tcBorders>
          </w:tcPr>
          <w:p w14:paraId="5C20598D" w14:textId="77777777" w:rsidR="00872AFE" w:rsidRPr="00711388" w:rsidRDefault="00872AFE" w:rsidP="00567869">
            <w:pPr>
              <w:pStyle w:val="NormalLeft"/>
              <w:rPr>
                <w:lang w:val="en-GB"/>
              </w:rPr>
            </w:pPr>
            <w:r w:rsidRPr="00711388">
              <w:rPr>
                <w:lang w:val="en-GB"/>
              </w:rPr>
              <w:t>Describe the name of the 10 largest single exposures.</w:t>
            </w:r>
          </w:p>
        </w:tc>
      </w:tr>
      <w:tr w:rsidR="00872AFE" w:rsidRPr="00711388" w14:paraId="74C43CAE" w14:textId="77777777" w:rsidTr="00567869">
        <w:tc>
          <w:tcPr>
            <w:tcW w:w="2322" w:type="dxa"/>
            <w:tcBorders>
              <w:top w:val="single" w:sz="2" w:space="0" w:color="auto"/>
              <w:left w:val="single" w:sz="2" w:space="0" w:color="auto"/>
              <w:bottom w:val="single" w:sz="2" w:space="0" w:color="auto"/>
              <w:right w:val="single" w:sz="2" w:space="0" w:color="auto"/>
            </w:tcBorders>
          </w:tcPr>
          <w:p w14:paraId="1F2ECE36" w14:textId="799454C7"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R0200/C0030</w:t>
            </w:r>
          </w:p>
        </w:tc>
        <w:tc>
          <w:tcPr>
            <w:tcW w:w="2321" w:type="dxa"/>
            <w:tcBorders>
              <w:top w:val="single" w:sz="2" w:space="0" w:color="auto"/>
              <w:left w:val="single" w:sz="2" w:space="0" w:color="auto"/>
              <w:bottom w:val="single" w:sz="2" w:space="0" w:color="auto"/>
              <w:right w:val="single" w:sz="2" w:space="0" w:color="auto"/>
            </w:tcBorders>
          </w:tcPr>
          <w:p w14:paraId="61A9B71F" w14:textId="77777777" w:rsidR="00872AFE" w:rsidRPr="00711388" w:rsidRDefault="00872AFE" w:rsidP="00567869">
            <w:pPr>
              <w:pStyle w:val="NormalLeft"/>
              <w:rPr>
                <w:lang w:val="en-GB"/>
              </w:rPr>
            </w:pPr>
            <w:r w:rsidRPr="00711388">
              <w:rPr>
                <w:lang w:val="en-GB"/>
              </w:rPr>
              <w:t>Code of single name exposure</w:t>
            </w:r>
          </w:p>
        </w:tc>
        <w:tc>
          <w:tcPr>
            <w:tcW w:w="4643" w:type="dxa"/>
            <w:tcBorders>
              <w:top w:val="single" w:sz="2" w:space="0" w:color="auto"/>
              <w:left w:val="single" w:sz="2" w:space="0" w:color="auto"/>
              <w:bottom w:val="single" w:sz="2" w:space="0" w:color="auto"/>
              <w:right w:val="single" w:sz="2" w:space="0" w:color="auto"/>
            </w:tcBorders>
          </w:tcPr>
          <w:p w14:paraId="46E3015E" w14:textId="77777777" w:rsidR="00872AFE" w:rsidRPr="00711388" w:rsidRDefault="00872AFE" w:rsidP="00567869">
            <w:pPr>
              <w:pStyle w:val="NormalLeft"/>
              <w:rPr>
                <w:lang w:val="en-GB"/>
              </w:rPr>
            </w:pPr>
            <w:r w:rsidRPr="00711388">
              <w:rPr>
                <w:lang w:val="en-GB"/>
              </w:rPr>
              <w:t>Identification code using the Legal Entity Identifier (LEI) if available.</w:t>
            </w:r>
          </w:p>
          <w:p w14:paraId="0DB85C93" w14:textId="77777777" w:rsidR="00872AFE" w:rsidRPr="00711388" w:rsidRDefault="00872AFE" w:rsidP="00567869">
            <w:pPr>
              <w:pStyle w:val="NormalLeft"/>
              <w:rPr>
                <w:lang w:val="en-GB"/>
              </w:rPr>
            </w:pPr>
            <w:r w:rsidRPr="00711388">
              <w:rPr>
                <w:lang w:val="en-GB"/>
              </w:rPr>
              <w:t>If not available this item shall not be reported</w:t>
            </w:r>
          </w:p>
        </w:tc>
      </w:tr>
      <w:tr w:rsidR="00872AFE" w:rsidRPr="00711388" w14:paraId="60ADE888" w14:textId="77777777" w:rsidTr="00567869">
        <w:tc>
          <w:tcPr>
            <w:tcW w:w="2322" w:type="dxa"/>
            <w:tcBorders>
              <w:top w:val="single" w:sz="2" w:space="0" w:color="auto"/>
              <w:left w:val="single" w:sz="2" w:space="0" w:color="auto"/>
              <w:bottom w:val="single" w:sz="2" w:space="0" w:color="auto"/>
              <w:right w:val="single" w:sz="2" w:space="0" w:color="auto"/>
            </w:tcBorders>
          </w:tcPr>
          <w:p w14:paraId="2758D1C7" w14:textId="79AD085C"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R0200/C0040</w:t>
            </w:r>
          </w:p>
        </w:tc>
        <w:tc>
          <w:tcPr>
            <w:tcW w:w="2321" w:type="dxa"/>
            <w:tcBorders>
              <w:top w:val="single" w:sz="2" w:space="0" w:color="auto"/>
              <w:left w:val="single" w:sz="2" w:space="0" w:color="auto"/>
              <w:bottom w:val="single" w:sz="2" w:space="0" w:color="auto"/>
              <w:right w:val="single" w:sz="2" w:space="0" w:color="auto"/>
            </w:tcBorders>
          </w:tcPr>
          <w:p w14:paraId="15748ECB" w14:textId="77777777" w:rsidR="00872AFE" w:rsidRPr="00711388" w:rsidRDefault="00872AFE" w:rsidP="00567869">
            <w:pPr>
              <w:pStyle w:val="NormalLeft"/>
              <w:rPr>
                <w:lang w:val="en-GB"/>
              </w:rPr>
            </w:pPr>
            <w:r w:rsidRPr="00711388">
              <w:rPr>
                <w:lang w:val="en-GB"/>
              </w:rPr>
              <w:t>Type of code of the single name exposure</w:t>
            </w:r>
          </w:p>
        </w:tc>
        <w:tc>
          <w:tcPr>
            <w:tcW w:w="4643" w:type="dxa"/>
            <w:tcBorders>
              <w:top w:val="single" w:sz="2" w:space="0" w:color="auto"/>
              <w:left w:val="single" w:sz="2" w:space="0" w:color="auto"/>
              <w:bottom w:val="single" w:sz="2" w:space="0" w:color="auto"/>
              <w:right w:val="single" w:sz="2" w:space="0" w:color="auto"/>
            </w:tcBorders>
          </w:tcPr>
          <w:p w14:paraId="3396D0DF" w14:textId="77777777" w:rsidR="00872AFE" w:rsidRPr="00711388" w:rsidRDefault="00872AFE" w:rsidP="00567869">
            <w:pPr>
              <w:pStyle w:val="NormalLeft"/>
              <w:rPr>
                <w:lang w:val="en-GB"/>
              </w:rPr>
            </w:pPr>
            <w:r w:rsidRPr="00711388">
              <w:rPr>
                <w:lang w:val="en-GB"/>
              </w:rPr>
              <w:t>Identification of the code used in item ‘Code of single name exposure’. One of the options in the following closed list shall be used:</w:t>
            </w:r>
          </w:p>
          <w:p w14:paraId="3BD7CDA9" w14:textId="194A8822"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60F98D48" w14:textId="70E58456"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None</w:t>
            </w:r>
          </w:p>
        </w:tc>
      </w:tr>
      <w:tr w:rsidR="00872AFE" w:rsidRPr="00711388" w14:paraId="0651E2B6" w14:textId="77777777" w:rsidTr="00567869">
        <w:tc>
          <w:tcPr>
            <w:tcW w:w="2322" w:type="dxa"/>
            <w:tcBorders>
              <w:top w:val="single" w:sz="2" w:space="0" w:color="auto"/>
              <w:left w:val="single" w:sz="2" w:space="0" w:color="auto"/>
              <w:bottom w:val="single" w:sz="2" w:space="0" w:color="auto"/>
              <w:right w:val="single" w:sz="2" w:space="0" w:color="auto"/>
            </w:tcBorders>
          </w:tcPr>
          <w:p w14:paraId="0ABEA065" w14:textId="2F142674"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R0200/C0050</w:t>
            </w:r>
          </w:p>
        </w:tc>
        <w:tc>
          <w:tcPr>
            <w:tcW w:w="2321" w:type="dxa"/>
            <w:tcBorders>
              <w:top w:val="single" w:sz="2" w:space="0" w:color="auto"/>
              <w:left w:val="single" w:sz="2" w:space="0" w:color="auto"/>
              <w:bottom w:val="single" w:sz="2" w:space="0" w:color="auto"/>
              <w:right w:val="single" w:sz="2" w:space="0" w:color="auto"/>
            </w:tcBorders>
          </w:tcPr>
          <w:p w14:paraId="4E1C0740" w14:textId="67F643D2" w:rsidR="00872AFE" w:rsidRPr="00711388" w:rsidRDefault="00872AFE" w:rsidP="00567869">
            <w:pPr>
              <w:pStyle w:val="NormalLeft"/>
              <w:rPr>
                <w:lang w:val="en-GB"/>
              </w:rPr>
            </w:pPr>
            <w:r w:rsidRPr="00711388">
              <w:rPr>
                <w:lang w:val="en-GB"/>
              </w:rPr>
              <w:t xml:space="preserve">Type 1 exposures </w:t>
            </w:r>
            <w:r w:rsidR="00845F43" w:rsidRPr="00711388">
              <w:rPr>
                <w:lang w:val="en-GB"/>
              </w:rPr>
              <w:t>-</w:t>
            </w:r>
            <w:r w:rsidRPr="00711388">
              <w:rPr>
                <w:lang w:val="en-GB"/>
              </w:rPr>
              <w:t xml:space="preserve"> Single name exposure X </w:t>
            </w:r>
            <w:r w:rsidR="00845F43" w:rsidRPr="00711388">
              <w:rPr>
                <w:lang w:val="en-GB"/>
              </w:rPr>
              <w:t>-</w:t>
            </w:r>
            <w:r w:rsidRPr="00711388">
              <w:rPr>
                <w:lang w:val="en-GB"/>
              </w:rPr>
              <w:t xml:space="preserve"> Loss Given Default</w:t>
            </w:r>
          </w:p>
        </w:tc>
        <w:tc>
          <w:tcPr>
            <w:tcW w:w="4643" w:type="dxa"/>
            <w:tcBorders>
              <w:top w:val="single" w:sz="2" w:space="0" w:color="auto"/>
              <w:left w:val="single" w:sz="2" w:space="0" w:color="auto"/>
              <w:bottom w:val="single" w:sz="2" w:space="0" w:color="auto"/>
              <w:right w:val="single" w:sz="2" w:space="0" w:color="auto"/>
            </w:tcBorders>
          </w:tcPr>
          <w:p w14:paraId="244F03CF" w14:textId="77777777" w:rsidR="00872AFE" w:rsidRPr="00711388" w:rsidRDefault="00872AFE" w:rsidP="00567869">
            <w:pPr>
              <w:pStyle w:val="NormalLeft"/>
              <w:rPr>
                <w:lang w:val="en-GB"/>
              </w:rPr>
            </w:pPr>
            <w:r w:rsidRPr="00711388">
              <w:rPr>
                <w:lang w:val="en-GB"/>
              </w:rPr>
              <w:t>The value of the Loss Given Default for each of the 10 largest single name exposures.</w:t>
            </w:r>
          </w:p>
        </w:tc>
      </w:tr>
      <w:tr w:rsidR="00872AFE" w:rsidRPr="00711388" w14:paraId="4B6325CF" w14:textId="77777777" w:rsidTr="00567869">
        <w:tc>
          <w:tcPr>
            <w:tcW w:w="2322" w:type="dxa"/>
            <w:tcBorders>
              <w:top w:val="single" w:sz="2" w:space="0" w:color="auto"/>
              <w:left w:val="single" w:sz="2" w:space="0" w:color="auto"/>
              <w:bottom w:val="single" w:sz="2" w:space="0" w:color="auto"/>
              <w:right w:val="single" w:sz="2" w:space="0" w:color="auto"/>
            </w:tcBorders>
          </w:tcPr>
          <w:p w14:paraId="0E7310AD" w14:textId="22C43460" w:rsidR="00872AFE" w:rsidRPr="00711388" w:rsidRDefault="00872AFE" w:rsidP="00567869">
            <w:pPr>
              <w:pStyle w:val="NormalLeft"/>
              <w:rPr>
                <w:lang w:val="en-GB"/>
              </w:rPr>
            </w:pPr>
            <w:r w:rsidRPr="00711388">
              <w:rPr>
                <w:lang w:val="en-GB"/>
              </w:rPr>
              <w:t>R0110</w:t>
            </w:r>
            <w:r w:rsidR="00711388" w:rsidRPr="00711388">
              <w:rPr>
                <w:lang w:val="en-GB"/>
              </w:rPr>
              <w:t>-</w:t>
            </w:r>
            <w:r w:rsidRPr="00711388">
              <w:rPr>
                <w:lang w:val="en-GB"/>
              </w:rPr>
              <w:t>R0200/C0060</w:t>
            </w:r>
          </w:p>
        </w:tc>
        <w:tc>
          <w:tcPr>
            <w:tcW w:w="2321" w:type="dxa"/>
            <w:tcBorders>
              <w:top w:val="single" w:sz="2" w:space="0" w:color="auto"/>
              <w:left w:val="single" w:sz="2" w:space="0" w:color="auto"/>
              <w:bottom w:val="single" w:sz="2" w:space="0" w:color="auto"/>
              <w:right w:val="single" w:sz="2" w:space="0" w:color="auto"/>
            </w:tcBorders>
          </w:tcPr>
          <w:p w14:paraId="6F5364EF" w14:textId="19FAB079" w:rsidR="00872AFE" w:rsidRPr="00711388" w:rsidRDefault="00872AFE" w:rsidP="00567869">
            <w:pPr>
              <w:pStyle w:val="NormalLeft"/>
              <w:rPr>
                <w:lang w:val="en-GB"/>
              </w:rPr>
            </w:pPr>
            <w:r w:rsidRPr="00711388">
              <w:rPr>
                <w:lang w:val="en-GB"/>
              </w:rPr>
              <w:t xml:space="preserve">Type 1 exposures </w:t>
            </w:r>
            <w:r w:rsidR="00845F43" w:rsidRPr="00711388">
              <w:rPr>
                <w:lang w:val="en-GB"/>
              </w:rPr>
              <w:t>-</w:t>
            </w:r>
            <w:r w:rsidRPr="00711388">
              <w:rPr>
                <w:lang w:val="en-GB"/>
              </w:rPr>
              <w:t xml:space="preserve"> Single name exposure X </w:t>
            </w:r>
            <w:r w:rsidR="00845F43" w:rsidRPr="00711388">
              <w:rPr>
                <w:lang w:val="en-GB"/>
              </w:rPr>
              <w:t>-</w:t>
            </w:r>
            <w:r w:rsidRPr="00711388">
              <w:rPr>
                <w:lang w:val="en-GB"/>
              </w:rPr>
              <w:t xml:space="preserve"> Probability of Default</w:t>
            </w:r>
          </w:p>
        </w:tc>
        <w:tc>
          <w:tcPr>
            <w:tcW w:w="4643" w:type="dxa"/>
            <w:tcBorders>
              <w:top w:val="single" w:sz="2" w:space="0" w:color="auto"/>
              <w:left w:val="single" w:sz="2" w:space="0" w:color="auto"/>
              <w:bottom w:val="single" w:sz="2" w:space="0" w:color="auto"/>
              <w:right w:val="single" w:sz="2" w:space="0" w:color="auto"/>
            </w:tcBorders>
          </w:tcPr>
          <w:p w14:paraId="6D54057B" w14:textId="77777777" w:rsidR="00872AFE" w:rsidRPr="00711388" w:rsidRDefault="00872AFE" w:rsidP="00567869">
            <w:pPr>
              <w:pStyle w:val="NormalLeft"/>
              <w:rPr>
                <w:lang w:val="en-GB"/>
              </w:rPr>
            </w:pPr>
            <w:r w:rsidRPr="00711388">
              <w:rPr>
                <w:lang w:val="en-GB"/>
              </w:rPr>
              <w:t>The Probability of Default for each of the 10 largest single name exposures.</w:t>
            </w:r>
          </w:p>
        </w:tc>
      </w:tr>
      <w:tr w:rsidR="00872AFE" w:rsidRPr="00711388" w14:paraId="519757E3" w14:textId="77777777" w:rsidTr="00567869">
        <w:tc>
          <w:tcPr>
            <w:tcW w:w="2322" w:type="dxa"/>
            <w:tcBorders>
              <w:top w:val="single" w:sz="2" w:space="0" w:color="auto"/>
              <w:left w:val="single" w:sz="2" w:space="0" w:color="auto"/>
              <w:bottom w:val="single" w:sz="2" w:space="0" w:color="auto"/>
              <w:right w:val="single" w:sz="2" w:space="0" w:color="auto"/>
            </w:tcBorders>
          </w:tcPr>
          <w:p w14:paraId="35AE6638" w14:textId="77777777" w:rsidR="00872AFE" w:rsidRPr="00711388" w:rsidRDefault="00872AFE" w:rsidP="00567869">
            <w:pPr>
              <w:pStyle w:val="NormalLeft"/>
              <w:rPr>
                <w:lang w:val="en-GB"/>
              </w:rPr>
            </w:pPr>
            <w:r w:rsidRPr="00711388">
              <w:rPr>
                <w:lang w:val="en-GB"/>
              </w:rPr>
              <w:t>R0300/C0080</w:t>
            </w:r>
          </w:p>
        </w:tc>
        <w:tc>
          <w:tcPr>
            <w:tcW w:w="2321" w:type="dxa"/>
            <w:tcBorders>
              <w:top w:val="single" w:sz="2" w:space="0" w:color="auto"/>
              <w:left w:val="single" w:sz="2" w:space="0" w:color="auto"/>
              <w:bottom w:val="single" w:sz="2" w:space="0" w:color="auto"/>
              <w:right w:val="single" w:sz="2" w:space="0" w:color="auto"/>
            </w:tcBorders>
          </w:tcPr>
          <w:p w14:paraId="7E943B05" w14:textId="5761AF11" w:rsidR="00872AFE" w:rsidRPr="00711388" w:rsidRDefault="00872AFE" w:rsidP="00567869">
            <w:pPr>
              <w:pStyle w:val="NormalLeft"/>
              <w:rPr>
                <w:lang w:val="en-GB"/>
              </w:rPr>
            </w:pPr>
            <w:r w:rsidRPr="00711388">
              <w:rPr>
                <w:lang w:val="en-GB"/>
              </w:rPr>
              <w:t xml:space="preserve">Type 2 exposures </w:t>
            </w:r>
            <w:r w:rsidR="00845F43" w:rsidRPr="00711388">
              <w:rPr>
                <w:lang w:val="en-GB"/>
              </w:rPr>
              <w:t>-</w:t>
            </w:r>
            <w:r w:rsidRPr="00711388">
              <w:rPr>
                <w:lang w:val="en-GB"/>
              </w:rPr>
              <w:t xml:space="preserve">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17A9365D" w14:textId="6E0D44B0" w:rsidR="00872AFE" w:rsidRPr="00711388" w:rsidRDefault="00872AFE" w:rsidP="00567869">
            <w:pPr>
              <w:pStyle w:val="NormalLeft"/>
              <w:rPr>
                <w:lang w:val="en-GB"/>
              </w:rPr>
            </w:pPr>
            <w:r w:rsidRPr="00711388">
              <w:rPr>
                <w:lang w:val="en-GB"/>
              </w:rPr>
              <w:t>This is the gross capital charge (before the loss</w:t>
            </w:r>
            <w:r w:rsidR="00711388" w:rsidRPr="00711388">
              <w:rPr>
                <w:lang w:val="en-GB"/>
              </w:rPr>
              <w:t>-</w:t>
            </w:r>
            <w:r w:rsidRPr="00711388">
              <w:rPr>
                <w:lang w:val="en-GB"/>
              </w:rPr>
              <w:t>absorbency capacity of technical provisions) for counterparty default risk arising from all Type 2 exposures, as defined for Solvency II purposes</w:t>
            </w:r>
          </w:p>
        </w:tc>
      </w:tr>
      <w:tr w:rsidR="00872AFE" w:rsidRPr="00711388" w14:paraId="7BB09CD5" w14:textId="77777777" w:rsidTr="00567869">
        <w:tc>
          <w:tcPr>
            <w:tcW w:w="2322" w:type="dxa"/>
            <w:tcBorders>
              <w:top w:val="single" w:sz="2" w:space="0" w:color="auto"/>
              <w:left w:val="single" w:sz="2" w:space="0" w:color="auto"/>
              <w:bottom w:val="single" w:sz="2" w:space="0" w:color="auto"/>
              <w:right w:val="single" w:sz="2" w:space="0" w:color="auto"/>
            </w:tcBorders>
          </w:tcPr>
          <w:p w14:paraId="361391F5" w14:textId="77777777" w:rsidR="00872AFE" w:rsidRPr="00711388" w:rsidRDefault="00872AFE" w:rsidP="00567869">
            <w:pPr>
              <w:pStyle w:val="NormalLeft"/>
              <w:rPr>
                <w:lang w:val="en-GB"/>
              </w:rPr>
            </w:pPr>
            <w:r w:rsidRPr="00711388">
              <w:rPr>
                <w:lang w:val="en-GB"/>
              </w:rPr>
              <w:t>R0310/C0050</w:t>
            </w:r>
          </w:p>
        </w:tc>
        <w:tc>
          <w:tcPr>
            <w:tcW w:w="2321" w:type="dxa"/>
            <w:tcBorders>
              <w:top w:val="single" w:sz="2" w:space="0" w:color="auto"/>
              <w:left w:val="single" w:sz="2" w:space="0" w:color="auto"/>
              <w:bottom w:val="single" w:sz="2" w:space="0" w:color="auto"/>
              <w:right w:val="single" w:sz="2" w:space="0" w:color="auto"/>
            </w:tcBorders>
          </w:tcPr>
          <w:p w14:paraId="27D32C76" w14:textId="75253CC0" w:rsidR="00872AFE" w:rsidRPr="00711388" w:rsidRDefault="00872AFE" w:rsidP="00567869">
            <w:pPr>
              <w:pStyle w:val="NormalLeft"/>
              <w:rPr>
                <w:lang w:val="en-GB"/>
              </w:rPr>
            </w:pPr>
            <w:r w:rsidRPr="00711388">
              <w:rPr>
                <w:lang w:val="en-GB"/>
              </w:rPr>
              <w:t xml:space="preserve">Type 2 exposures </w:t>
            </w:r>
            <w:r w:rsidR="00845F43" w:rsidRPr="00711388">
              <w:rPr>
                <w:lang w:val="en-GB"/>
              </w:rPr>
              <w:t>-</w:t>
            </w:r>
            <w:r w:rsidRPr="00711388">
              <w:rPr>
                <w:lang w:val="en-GB"/>
              </w:rPr>
              <w:t xml:space="preserve"> Receivables from Intermediaries due for more than 3 months </w:t>
            </w:r>
            <w:r w:rsidR="00845F43" w:rsidRPr="00711388">
              <w:rPr>
                <w:lang w:val="en-GB"/>
              </w:rPr>
              <w:t>-</w:t>
            </w:r>
            <w:r w:rsidRPr="00711388">
              <w:rPr>
                <w:lang w:val="en-GB"/>
              </w:rPr>
              <w:t xml:space="preserve"> Loss Given Default</w:t>
            </w:r>
          </w:p>
        </w:tc>
        <w:tc>
          <w:tcPr>
            <w:tcW w:w="4643" w:type="dxa"/>
            <w:tcBorders>
              <w:top w:val="single" w:sz="2" w:space="0" w:color="auto"/>
              <w:left w:val="single" w:sz="2" w:space="0" w:color="auto"/>
              <w:bottom w:val="single" w:sz="2" w:space="0" w:color="auto"/>
              <w:right w:val="single" w:sz="2" w:space="0" w:color="auto"/>
            </w:tcBorders>
          </w:tcPr>
          <w:p w14:paraId="6B5D7724" w14:textId="77777777" w:rsidR="00872AFE" w:rsidRPr="00711388" w:rsidRDefault="00872AFE" w:rsidP="00567869">
            <w:pPr>
              <w:pStyle w:val="NormalLeft"/>
              <w:rPr>
                <w:lang w:val="en-GB"/>
              </w:rPr>
            </w:pPr>
            <w:r w:rsidRPr="00711388">
              <w:rPr>
                <w:lang w:val="en-GB"/>
              </w:rPr>
              <w:t>This is the value of Loss Given Default for Type 2 counterparty risk arising from intermediaries due for more than 3 months.</w:t>
            </w:r>
          </w:p>
        </w:tc>
      </w:tr>
      <w:tr w:rsidR="00872AFE" w:rsidRPr="00711388" w14:paraId="59B02899" w14:textId="77777777" w:rsidTr="00567869">
        <w:tc>
          <w:tcPr>
            <w:tcW w:w="2322" w:type="dxa"/>
            <w:tcBorders>
              <w:top w:val="single" w:sz="2" w:space="0" w:color="auto"/>
              <w:left w:val="single" w:sz="2" w:space="0" w:color="auto"/>
              <w:bottom w:val="single" w:sz="2" w:space="0" w:color="auto"/>
              <w:right w:val="single" w:sz="2" w:space="0" w:color="auto"/>
            </w:tcBorders>
          </w:tcPr>
          <w:p w14:paraId="417D81DA" w14:textId="77777777" w:rsidR="00872AFE" w:rsidRPr="00711388" w:rsidRDefault="00872AFE" w:rsidP="00567869">
            <w:pPr>
              <w:pStyle w:val="NormalLeft"/>
              <w:rPr>
                <w:lang w:val="en-GB"/>
              </w:rPr>
            </w:pPr>
            <w:r w:rsidRPr="00711388">
              <w:rPr>
                <w:lang w:val="en-GB"/>
              </w:rPr>
              <w:t>R0320/C0050</w:t>
            </w:r>
          </w:p>
        </w:tc>
        <w:tc>
          <w:tcPr>
            <w:tcW w:w="2321" w:type="dxa"/>
            <w:tcBorders>
              <w:top w:val="single" w:sz="2" w:space="0" w:color="auto"/>
              <w:left w:val="single" w:sz="2" w:space="0" w:color="auto"/>
              <w:bottom w:val="single" w:sz="2" w:space="0" w:color="auto"/>
              <w:right w:val="single" w:sz="2" w:space="0" w:color="auto"/>
            </w:tcBorders>
          </w:tcPr>
          <w:p w14:paraId="06EB6662" w14:textId="136289E8" w:rsidR="00872AFE" w:rsidRPr="00711388" w:rsidRDefault="00872AFE" w:rsidP="00567869">
            <w:pPr>
              <w:pStyle w:val="NormalLeft"/>
              <w:rPr>
                <w:lang w:val="en-GB"/>
              </w:rPr>
            </w:pPr>
            <w:r w:rsidRPr="00711388">
              <w:rPr>
                <w:lang w:val="en-GB"/>
              </w:rPr>
              <w:t xml:space="preserve">Type 2 exposures </w:t>
            </w:r>
            <w:r w:rsidR="00845F43" w:rsidRPr="00711388">
              <w:rPr>
                <w:lang w:val="en-GB"/>
              </w:rPr>
              <w:t>-</w:t>
            </w:r>
            <w:r w:rsidRPr="00711388">
              <w:rPr>
                <w:lang w:val="en-GB"/>
              </w:rPr>
              <w:t xml:space="preserve"> All type 2 exposures other than receivables from Intermediaries due for more than 3 </w:t>
            </w:r>
            <w:r w:rsidRPr="00711388">
              <w:rPr>
                <w:lang w:val="en-GB"/>
              </w:rPr>
              <w:lastRenderedPageBreak/>
              <w:t xml:space="preserve">months </w:t>
            </w:r>
            <w:r w:rsidR="00845F43" w:rsidRPr="00711388">
              <w:rPr>
                <w:lang w:val="en-GB"/>
              </w:rPr>
              <w:t>-</w:t>
            </w:r>
            <w:r w:rsidRPr="00711388">
              <w:rPr>
                <w:lang w:val="en-GB"/>
              </w:rPr>
              <w:t xml:space="preserve"> Loss Given Default</w:t>
            </w:r>
          </w:p>
        </w:tc>
        <w:tc>
          <w:tcPr>
            <w:tcW w:w="4643" w:type="dxa"/>
            <w:tcBorders>
              <w:top w:val="single" w:sz="2" w:space="0" w:color="auto"/>
              <w:left w:val="single" w:sz="2" w:space="0" w:color="auto"/>
              <w:bottom w:val="single" w:sz="2" w:space="0" w:color="auto"/>
              <w:right w:val="single" w:sz="2" w:space="0" w:color="auto"/>
            </w:tcBorders>
          </w:tcPr>
          <w:p w14:paraId="0FC37D72" w14:textId="77777777" w:rsidR="00872AFE" w:rsidRPr="00711388" w:rsidRDefault="00872AFE" w:rsidP="00567869">
            <w:pPr>
              <w:pStyle w:val="NormalLeft"/>
              <w:rPr>
                <w:lang w:val="en-GB"/>
              </w:rPr>
            </w:pPr>
            <w:r w:rsidRPr="00711388">
              <w:rPr>
                <w:lang w:val="en-GB"/>
              </w:rPr>
              <w:lastRenderedPageBreak/>
              <w:t>This is the value of Loss Given Default for Type 2 counterparty risk arising from all type 2 exposures other than receivables from Intermediaries due for more than 3 months.</w:t>
            </w:r>
          </w:p>
        </w:tc>
      </w:tr>
      <w:tr w:rsidR="00872AFE" w:rsidRPr="00711388" w14:paraId="15D77416" w14:textId="77777777" w:rsidTr="00567869">
        <w:tc>
          <w:tcPr>
            <w:tcW w:w="2322" w:type="dxa"/>
            <w:tcBorders>
              <w:top w:val="single" w:sz="2" w:space="0" w:color="auto"/>
              <w:left w:val="single" w:sz="2" w:space="0" w:color="auto"/>
              <w:bottom w:val="single" w:sz="2" w:space="0" w:color="auto"/>
              <w:right w:val="single" w:sz="2" w:space="0" w:color="auto"/>
            </w:tcBorders>
          </w:tcPr>
          <w:p w14:paraId="56125989" w14:textId="77777777" w:rsidR="00872AFE" w:rsidRPr="00711388" w:rsidRDefault="00872AFE" w:rsidP="00567869">
            <w:pPr>
              <w:pStyle w:val="NormalLeft"/>
              <w:rPr>
                <w:lang w:val="en-GB"/>
              </w:rPr>
            </w:pPr>
            <w:r w:rsidRPr="00711388">
              <w:rPr>
                <w:lang w:val="en-GB"/>
              </w:rPr>
              <w:t>R0330/C0080</w:t>
            </w:r>
          </w:p>
        </w:tc>
        <w:tc>
          <w:tcPr>
            <w:tcW w:w="2321" w:type="dxa"/>
            <w:tcBorders>
              <w:top w:val="single" w:sz="2" w:space="0" w:color="auto"/>
              <w:left w:val="single" w:sz="2" w:space="0" w:color="auto"/>
              <w:bottom w:val="single" w:sz="2" w:space="0" w:color="auto"/>
              <w:right w:val="single" w:sz="2" w:space="0" w:color="auto"/>
            </w:tcBorders>
          </w:tcPr>
          <w:p w14:paraId="1901C273" w14:textId="35D3ED4E" w:rsidR="00872AFE" w:rsidRPr="00711388" w:rsidRDefault="00872AFE" w:rsidP="00567869">
            <w:pPr>
              <w:pStyle w:val="NormalLeft"/>
              <w:rPr>
                <w:lang w:val="en-GB"/>
              </w:rPr>
            </w:pPr>
            <w:r w:rsidRPr="00711388">
              <w:rPr>
                <w:lang w:val="en-GB"/>
              </w:rPr>
              <w:t xml:space="preserve">Diversification within counterparty default risk module </w:t>
            </w:r>
            <w:r w:rsidR="00845F43" w:rsidRPr="00711388">
              <w:rPr>
                <w:lang w:val="en-GB"/>
              </w:rPr>
              <w:t>-</w:t>
            </w:r>
            <w:r w:rsidRPr="00711388">
              <w:rPr>
                <w:lang w:val="en-GB"/>
              </w:rPr>
              <w:t xml:space="preserve">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738D7BE8" w14:textId="77777777" w:rsidR="00872AFE" w:rsidRPr="00711388" w:rsidRDefault="00872AFE" w:rsidP="00567869">
            <w:pPr>
              <w:pStyle w:val="NormalLeft"/>
              <w:rPr>
                <w:lang w:val="en-GB"/>
              </w:rPr>
            </w:pPr>
            <w:r w:rsidRPr="00711388">
              <w:rPr>
                <w:lang w:val="en-GB"/>
              </w:rPr>
              <w:t>This is the amount of gross diversification effects allowed in aggregation of capital requirements for counterparty default risk for Type 1 and Type 2 exposures.</w:t>
            </w:r>
          </w:p>
        </w:tc>
      </w:tr>
      <w:tr w:rsidR="00872AFE" w:rsidRPr="00711388" w14:paraId="2A838617" w14:textId="77777777" w:rsidTr="00567869">
        <w:tc>
          <w:tcPr>
            <w:tcW w:w="2322" w:type="dxa"/>
            <w:tcBorders>
              <w:top w:val="single" w:sz="2" w:space="0" w:color="auto"/>
              <w:left w:val="single" w:sz="2" w:space="0" w:color="auto"/>
              <w:bottom w:val="single" w:sz="2" w:space="0" w:color="auto"/>
              <w:right w:val="single" w:sz="2" w:space="0" w:color="auto"/>
            </w:tcBorders>
          </w:tcPr>
          <w:p w14:paraId="058D2CC3" w14:textId="77777777" w:rsidR="00872AFE" w:rsidRPr="00711388" w:rsidRDefault="00872AFE" w:rsidP="00567869">
            <w:pPr>
              <w:pStyle w:val="NormalLeft"/>
              <w:rPr>
                <w:lang w:val="en-GB"/>
              </w:rPr>
            </w:pPr>
            <w:r w:rsidRPr="00711388">
              <w:rPr>
                <w:lang w:val="en-GB"/>
              </w:rPr>
              <w:t>R0400/C0070</w:t>
            </w:r>
          </w:p>
        </w:tc>
        <w:tc>
          <w:tcPr>
            <w:tcW w:w="2321" w:type="dxa"/>
            <w:tcBorders>
              <w:top w:val="single" w:sz="2" w:space="0" w:color="auto"/>
              <w:left w:val="single" w:sz="2" w:space="0" w:color="auto"/>
              <w:bottom w:val="single" w:sz="2" w:space="0" w:color="auto"/>
              <w:right w:val="single" w:sz="2" w:space="0" w:color="auto"/>
            </w:tcBorders>
          </w:tcPr>
          <w:p w14:paraId="13FAF43B" w14:textId="77777777" w:rsidR="00872AFE" w:rsidRPr="00711388" w:rsidRDefault="00872AFE" w:rsidP="00567869">
            <w:pPr>
              <w:pStyle w:val="NormalLeft"/>
              <w:rPr>
                <w:lang w:val="en-GB"/>
              </w:rPr>
            </w:pPr>
            <w:r w:rsidRPr="00711388">
              <w:rPr>
                <w:lang w:val="en-GB"/>
              </w:rPr>
              <w:t>Total net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1D78488A" w14:textId="403E7AD3" w:rsidR="00872AFE" w:rsidRPr="00711388" w:rsidRDefault="00872AFE" w:rsidP="00567869">
            <w:pPr>
              <w:pStyle w:val="NormalLeft"/>
              <w:rPr>
                <w:lang w:val="en-GB"/>
              </w:rPr>
            </w:pPr>
            <w:r w:rsidRPr="00711388">
              <w:rPr>
                <w:lang w:val="en-GB"/>
              </w:rPr>
              <w:t>This is the total amount of the net capital charge (after the loss</w:t>
            </w:r>
            <w:r w:rsidR="00711388" w:rsidRPr="00711388">
              <w:rPr>
                <w:lang w:val="en-GB"/>
              </w:rPr>
              <w:t>-</w:t>
            </w:r>
            <w:r w:rsidRPr="00711388">
              <w:rPr>
                <w:lang w:val="en-GB"/>
              </w:rPr>
              <w:t>absorbency capacity of technical provisions) for counterparty default risk.</w:t>
            </w:r>
          </w:p>
        </w:tc>
      </w:tr>
      <w:tr w:rsidR="00872AFE" w:rsidRPr="00711388" w14:paraId="2C0DE0B7" w14:textId="77777777" w:rsidTr="00567869">
        <w:tc>
          <w:tcPr>
            <w:tcW w:w="2322" w:type="dxa"/>
            <w:tcBorders>
              <w:top w:val="single" w:sz="2" w:space="0" w:color="auto"/>
              <w:left w:val="single" w:sz="2" w:space="0" w:color="auto"/>
              <w:bottom w:val="single" w:sz="2" w:space="0" w:color="auto"/>
              <w:right w:val="single" w:sz="2" w:space="0" w:color="auto"/>
            </w:tcBorders>
          </w:tcPr>
          <w:p w14:paraId="12BBDD6D" w14:textId="77777777" w:rsidR="00872AFE" w:rsidRPr="00711388" w:rsidRDefault="00872AFE" w:rsidP="00567869">
            <w:pPr>
              <w:pStyle w:val="NormalLeft"/>
              <w:rPr>
                <w:lang w:val="en-GB"/>
              </w:rPr>
            </w:pPr>
            <w:r w:rsidRPr="00711388">
              <w:rPr>
                <w:lang w:val="en-GB"/>
              </w:rPr>
              <w:t>R0400/C0080</w:t>
            </w:r>
          </w:p>
        </w:tc>
        <w:tc>
          <w:tcPr>
            <w:tcW w:w="2321" w:type="dxa"/>
            <w:tcBorders>
              <w:top w:val="single" w:sz="2" w:space="0" w:color="auto"/>
              <w:left w:val="single" w:sz="2" w:space="0" w:color="auto"/>
              <w:bottom w:val="single" w:sz="2" w:space="0" w:color="auto"/>
              <w:right w:val="single" w:sz="2" w:space="0" w:color="auto"/>
            </w:tcBorders>
          </w:tcPr>
          <w:p w14:paraId="4C2A537F" w14:textId="77777777" w:rsidR="00872AFE" w:rsidRPr="00711388" w:rsidRDefault="00872AFE" w:rsidP="00567869">
            <w:pPr>
              <w:pStyle w:val="NormalLeft"/>
              <w:rPr>
                <w:lang w:val="en-GB"/>
              </w:rPr>
            </w:pPr>
            <w:r w:rsidRPr="00711388">
              <w:rPr>
                <w:lang w:val="en-GB"/>
              </w:rPr>
              <w:t>Total gross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0ED2121F" w14:textId="2C312A32" w:rsidR="00872AFE" w:rsidRPr="00711388" w:rsidRDefault="00872AFE" w:rsidP="00567869">
            <w:pPr>
              <w:pStyle w:val="NormalLeft"/>
              <w:rPr>
                <w:lang w:val="en-GB"/>
              </w:rPr>
            </w:pPr>
            <w:r w:rsidRPr="00711388">
              <w:rPr>
                <w:lang w:val="en-GB"/>
              </w:rPr>
              <w:t>This is the total amount of the gross capital charge (before the loss</w:t>
            </w:r>
            <w:r w:rsidR="00711388" w:rsidRPr="00711388">
              <w:rPr>
                <w:lang w:val="en-GB"/>
              </w:rPr>
              <w:t>-</w:t>
            </w:r>
            <w:r w:rsidRPr="00711388">
              <w:rPr>
                <w:lang w:val="en-GB"/>
              </w:rPr>
              <w:t>absorbency capacity of technical provisions) for counterparty default risk.</w:t>
            </w:r>
          </w:p>
        </w:tc>
      </w:tr>
      <w:tr w:rsidR="00872AFE" w:rsidRPr="00711388" w14:paraId="67B6F138"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2B72A1D3" w14:textId="77777777" w:rsidR="00872AFE" w:rsidRPr="00711388" w:rsidRDefault="00872AFE" w:rsidP="00567869">
            <w:pPr>
              <w:pStyle w:val="NormalCentered"/>
              <w:jc w:val="left"/>
              <w:rPr>
                <w:lang w:val="en-GB"/>
              </w:rPr>
            </w:pPr>
            <w:r w:rsidRPr="00711388">
              <w:rPr>
                <w:i/>
                <w:iCs/>
                <w:lang w:val="en-GB"/>
              </w:rPr>
              <w:t>Further details on mortgages</w:t>
            </w:r>
          </w:p>
        </w:tc>
      </w:tr>
      <w:tr w:rsidR="00872AFE" w:rsidRPr="00711388" w14:paraId="2E687889" w14:textId="77777777" w:rsidTr="00567869">
        <w:tc>
          <w:tcPr>
            <w:tcW w:w="2322" w:type="dxa"/>
            <w:tcBorders>
              <w:top w:val="single" w:sz="2" w:space="0" w:color="auto"/>
              <w:left w:val="single" w:sz="2" w:space="0" w:color="auto"/>
              <w:bottom w:val="single" w:sz="2" w:space="0" w:color="auto"/>
              <w:right w:val="single" w:sz="2" w:space="0" w:color="auto"/>
            </w:tcBorders>
          </w:tcPr>
          <w:p w14:paraId="7050DBD0" w14:textId="77777777" w:rsidR="00872AFE" w:rsidRPr="00711388" w:rsidRDefault="00872AFE" w:rsidP="00567869">
            <w:pPr>
              <w:pStyle w:val="NormalLeft"/>
              <w:rPr>
                <w:lang w:val="en-GB"/>
              </w:rPr>
            </w:pPr>
            <w:r w:rsidRPr="00711388">
              <w:rPr>
                <w:lang w:val="en-GB"/>
              </w:rPr>
              <w:t>R0500/C0090</w:t>
            </w:r>
          </w:p>
        </w:tc>
        <w:tc>
          <w:tcPr>
            <w:tcW w:w="2321" w:type="dxa"/>
            <w:tcBorders>
              <w:top w:val="single" w:sz="2" w:space="0" w:color="auto"/>
              <w:left w:val="single" w:sz="2" w:space="0" w:color="auto"/>
              <w:bottom w:val="single" w:sz="2" w:space="0" w:color="auto"/>
              <w:right w:val="single" w:sz="2" w:space="0" w:color="auto"/>
            </w:tcBorders>
          </w:tcPr>
          <w:p w14:paraId="690DBF09" w14:textId="77777777" w:rsidR="00872AFE" w:rsidRPr="00711388" w:rsidRDefault="00872AFE" w:rsidP="00567869">
            <w:pPr>
              <w:pStyle w:val="NormalLeft"/>
              <w:rPr>
                <w:lang w:val="en-GB"/>
              </w:rPr>
            </w:pPr>
            <w:r w:rsidRPr="00711388">
              <w:rPr>
                <w:lang w:val="en-GB"/>
              </w:rPr>
              <w:t>Losses stemming from type 2 mortgage loans</w:t>
            </w:r>
          </w:p>
        </w:tc>
        <w:tc>
          <w:tcPr>
            <w:tcW w:w="4643" w:type="dxa"/>
            <w:tcBorders>
              <w:top w:val="single" w:sz="2" w:space="0" w:color="auto"/>
              <w:left w:val="single" w:sz="2" w:space="0" w:color="auto"/>
              <w:bottom w:val="single" w:sz="2" w:space="0" w:color="auto"/>
              <w:right w:val="single" w:sz="2" w:space="0" w:color="auto"/>
            </w:tcBorders>
          </w:tcPr>
          <w:p w14:paraId="4F669B81" w14:textId="77777777" w:rsidR="00872AFE" w:rsidRPr="00711388" w:rsidRDefault="00872AFE" w:rsidP="00567869">
            <w:pPr>
              <w:pStyle w:val="NormalLeft"/>
              <w:rPr>
                <w:lang w:val="en-GB"/>
              </w:rPr>
            </w:pPr>
            <w:r w:rsidRPr="00711388">
              <w:rPr>
                <w:lang w:val="en-GB"/>
              </w:rPr>
              <w:t>Amount of the overall losses stemming from mortgage loans that has been classified as type 2 exposures according to Article 191 (13) of Delegated Regulation (EU) 2015/35.</w:t>
            </w:r>
          </w:p>
        </w:tc>
      </w:tr>
      <w:tr w:rsidR="00872AFE" w:rsidRPr="00711388" w14:paraId="355C4E44" w14:textId="77777777" w:rsidTr="00567869">
        <w:tc>
          <w:tcPr>
            <w:tcW w:w="2322" w:type="dxa"/>
            <w:tcBorders>
              <w:top w:val="single" w:sz="2" w:space="0" w:color="auto"/>
              <w:left w:val="single" w:sz="2" w:space="0" w:color="auto"/>
              <w:bottom w:val="single" w:sz="2" w:space="0" w:color="auto"/>
              <w:right w:val="single" w:sz="2" w:space="0" w:color="auto"/>
            </w:tcBorders>
          </w:tcPr>
          <w:p w14:paraId="78E4DCFC" w14:textId="77777777" w:rsidR="00872AFE" w:rsidRPr="00711388" w:rsidRDefault="00872AFE" w:rsidP="00567869">
            <w:pPr>
              <w:pStyle w:val="NormalLeft"/>
              <w:rPr>
                <w:lang w:val="en-GB"/>
              </w:rPr>
            </w:pPr>
            <w:r w:rsidRPr="00711388">
              <w:rPr>
                <w:lang w:val="en-GB"/>
              </w:rPr>
              <w:t>R0510/C0090</w:t>
            </w:r>
          </w:p>
        </w:tc>
        <w:tc>
          <w:tcPr>
            <w:tcW w:w="2321" w:type="dxa"/>
            <w:tcBorders>
              <w:top w:val="single" w:sz="2" w:space="0" w:color="auto"/>
              <w:left w:val="single" w:sz="2" w:space="0" w:color="auto"/>
              <w:bottom w:val="single" w:sz="2" w:space="0" w:color="auto"/>
              <w:right w:val="single" w:sz="2" w:space="0" w:color="auto"/>
            </w:tcBorders>
          </w:tcPr>
          <w:p w14:paraId="7EFE98BE" w14:textId="77777777" w:rsidR="00872AFE" w:rsidRPr="00711388" w:rsidRDefault="00872AFE" w:rsidP="00567869">
            <w:pPr>
              <w:pStyle w:val="NormalLeft"/>
              <w:rPr>
                <w:lang w:val="en-GB"/>
              </w:rPr>
            </w:pPr>
            <w:r w:rsidRPr="00711388">
              <w:rPr>
                <w:lang w:val="en-GB"/>
              </w:rPr>
              <w:t>Overall losses stemming from mortgage loans</w:t>
            </w:r>
          </w:p>
        </w:tc>
        <w:tc>
          <w:tcPr>
            <w:tcW w:w="4643" w:type="dxa"/>
            <w:tcBorders>
              <w:top w:val="single" w:sz="2" w:space="0" w:color="auto"/>
              <w:left w:val="single" w:sz="2" w:space="0" w:color="auto"/>
              <w:bottom w:val="single" w:sz="2" w:space="0" w:color="auto"/>
              <w:right w:val="single" w:sz="2" w:space="0" w:color="auto"/>
            </w:tcBorders>
          </w:tcPr>
          <w:p w14:paraId="0836B221" w14:textId="77777777" w:rsidR="00872AFE" w:rsidRPr="00711388" w:rsidRDefault="00872AFE" w:rsidP="00567869">
            <w:pPr>
              <w:pStyle w:val="NormalLeft"/>
              <w:rPr>
                <w:lang w:val="en-GB"/>
              </w:rPr>
            </w:pPr>
            <w:r w:rsidRPr="00711388">
              <w:rPr>
                <w:lang w:val="en-GB"/>
              </w:rPr>
              <w:t>Amount of the overall losses stemming from mortgage loans according to Article 191 (13) of Delegated Regulation (EU) 2015/35.</w:t>
            </w:r>
          </w:p>
        </w:tc>
      </w:tr>
    </w:tbl>
    <w:p w14:paraId="31335BF9" w14:textId="65D56C8C" w:rsidR="00872AFE" w:rsidRPr="00711388" w:rsidRDefault="00872AFE" w:rsidP="00872AFE">
      <w:pPr>
        <w:pStyle w:val="ManualHeading2"/>
        <w:ind w:left="851" w:hanging="851"/>
        <w:rPr>
          <w:lang w:val="en-GB"/>
        </w:rPr>
      </w:pPr>
      <w:r w:rsidRPr="00711388">
        <w:rPr>
          <w:i/>
          <w:lang w:val="en-GB"/>
        </w:rPr>
        <w:t xml:space="preserve">S.26.03 </w:t>
      </w:r>
      <w:r w:rsidR="00845F43" w:rsidRPr="00711388">
        <w:rPr>
          <w:i/>
          <w:lang w:val="en-GB"/>
        </w:rPr>
        <w:t>-</w:t>
      </w:r>
      <w:r w:rsidRPr="00711388">
        <w:rPr>
          <w:i/>
          <w:lang w:val="en-GB"/>
        </w:rPr>
        <w:t xml:space="preserve"> Solvency Capital Requirements </w:t>
      </w:r>
      <w:r w:rsidR="00845F43" w:rsidRPr="00711388">
        <w:rPr>
          <w:i/>
          <w:lang w:val="en-GB"/>
        </w:rPr>
        <w:t>-</w:t>
      </w:r>
      <w:r w:rsidRPr="00711388">
        <w:rPr>
          <w:i/>
          <w:lang w:val="en-GB"/>
        </w:rPr>
        <w:t xml:space="preserve"> Life underwriting risk</w:t>
      </w:r>
    </w:p>
    <w:p w14:paraId="1A5C2E0F" w14:textId="77777777" w:rsidR="00872AFE" w:rsidRPr="00711388" w:rsidRDefault="00872AFE" w:rsidP="00872AFE">
      <w:pPr>
        <w:rPr>
          <w:lang w:val="en-GB"/>
        </w:rPr>
      </w:pPr>
      <w:r w:rsidRPr="00711388">
        <w:rPr>
          <w:i/>
          <w:lang w:val="en-GB"/>
        </w:rPr>
        <w:t>General comments:</w:t>
      </w:r>
    </w:p>
    <w:p w14:paraId="5D5FBDAE" w14:textId="490EE1B4" w:rsidR="00872AFE" w:rsidRPr="00711388" w:rsidRDefault="00872AFE" w:rsidP="00872AFE">
      <w:pPr>
        <w:rPr>
          <w:lang w:val="en-GB"/>
        </w:rPr>
      </w:pPr>
      <w:r w:rsidRPr="00711388">
        <w:rPr>
          <w:lang w:val="en-GB"/>
        </w:rPr>
        <w:t>This section relates to annual submission of information for individual entities, ring fenced</w:t>
      </w:r>
      <w:r w:rsidR="00711388" w:rsidRPr="00711388">
        <w:rPr>
          <w:lang w:val="en-GB"/>
        </w:rPr>
        <w:t>-</w:t>
      </w:r>
      <w:r w:rsidRPr="00711388">
        <w:rPr>
          <w:lang w:val="en-GB"/>
        </w:rPr>
        <w:t>funds, matching adjustment portfolios and remaining part.</w:t>
      </w:r>
    </w:p>
    <w:p w14:paraId="3CFC99F2" w14:textId="489FC041" w:rsidR="00872AFE" w:rsidRPr="00711388" w:rsidRDefault="00872AFE" w:rsidP="00872AFE">
      <w:pPr>
        <w:rPr>
          <w:lang w:val="en-GB"/>
        </w:rPr>
      </w:pPr>
      <w:r w:rsidRPr="00711388">
        <w:rPr>
          <w:lang w:val="en-GB"/>
        </w:rPr>
        <w:t>Template SR.26.03.01 has to be filled in for each ring</w:t>
      </w:r>
      <w:r w:rsidR="00711388" w:rsidRPr="00711388">
        <w:rPr>
          <w:lang w:val="en-GB"/>
        </w:rPr>
        <w:t>-</w:t>
      </w:r>
      <w:r w:rsidRPr="00711388">
        <w:rPr>
          <w:lang w:val="en-GB"/>
        </w:rPr>
        <w:t>fenced fund (RFF), each matching adjustment portfolio (MAP) and for the remaining part. However, where an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S.01.03.</w:t>
      </w:r>
    </w:p>
    <w:p w14:paraId="41AABBAB" w14:textId="77777777" w:rsidR="00872AFE" w:rsidRPr="00711388" w:rsidRDefault="00872AFE" w:rsidP="00872AFE">
      <w:pPr>
        <w:rPr>
          <w:lang w:val="en-GB"/>
        </w:rPr>
      </w:pPr>
      <w:r w:rsidRPr="00711388">
        <w:rPr>
          <w:lang w:val="en-GB"/>
        </w:rPr>
        <w:t>All values shall be reported net of reinsurance and other risk mitigating techniques.</w:t>
      </w:r>
    </w:p>
    <w:p w14:paraId="4DEE7865" w14:textId="77777777" w:rsidR="00872AFE" w:rsidRPr="00711388" w:rsidRDefault="00872AFE" w:rsidP="00872AFE">
      <w:pPr>
        <w:rPr>
          <w:lang w:val="en-GB"/>
        </w:rPr>
      </w:pPr>
      <w:r w:rsidRPr="00711388">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764"/>
        <w:gridCol w:w="2600"/>
        <w:gridCol w:w="4922"/>
      </w:tblGrid>
      <w:tr w:rsidR="00872AFE" w:rsidRPr="00711388" w14:paraId="2B60478C" w14:textId="77777777" w:rsidTr="00567869">
        <w:tc>
          <w:tcPr>
            <w:tcW w:w="1764" w:type="dxa"/>
            <w:tcBorders>
              <w:top w:val="single" w:sz="2" w:space="0" w:color="auto"/>
              <w:left w:val="single" w:sz="2" w:space="0" w:color="auto"/>
              <w:bottom w:val="single" w:sz="2" w:space="0" w:color="auto"/>
              <w:right w:val="single" w:sz="2" w:space="0" w:color="auto"/>
            </w:tcBorders>
          </w:tcPr>
          <w:p w14:paraId="508D9C66" w14:textId="77777777" w:rsidR="00872AFE" w:rsidRPr="00711388" w:rsidRDefault="00872AFE" w:rsidP="00567869">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63B5C97F" w14:textId="77777777" w:rsidR="00872AFE" w:rsidRPr="00711388" w:rsidRDefault="00872AFE" w:rsidP="00567869">
            <w:pPr>
              <w:pStyle w:val="NormalCentered"/>
              <w:rPr>
                <w:lang w:val="en-GB"/>
              </w:rPr>
            </w:pPr>
            <w:r w:rsidRPr="00711388">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5000022D" w14:textId="77777777" w:rsidR="00872AFE" w:rsidRPr="00711388" w:rsidRDefault="00872AFE" w:rsidP="00567869">
            <w:pPr>
              <w:pStyle w:val="NormalCentered"/>
              <w:rPr>
                <w:lang w:val="en-GB"/>
              </w:rPr>
            </w:pPr>
            <w:r w:rsidRPr="00711388">
              <w:rPr>
                <w:lang w:val="en-GB"/>
              </w:rPr>
              <w:t>INSTRUCTIONS</w:t>
            </w:r>
          </w:p>
        </w:tc>
      </w:tr>
      <w:tr w:rsidR="00872AFE" w:rsidRPr="00711388" w14:paraId="586F7900" w14:textId="77777777" w:rsidTr="00567869">
        <w:tc>
          <w:tcPr>
            <w:tcW w:w="1764" w:type="dxa"/>
            <w:tcBorders>
              <w:top w:val="single" w:sz="2" w:space="0" w:color="auto"/>
              <w:left w:val="single" w:sz="2" w:space="0" w:color="auto"/>
              <w:bottom w:val="single" w:sz="2" w:space="0" w:color="auto"/>
              <w:right w:val="single" w:sz="2" w:space="0" w:color="auto"/>
            </w:tcBorders>
          </w:tcPr>
          <w:p w14:paraId="27A59F7A" w14:textId="77777777" w:rsidR="00872AFE" w:rsidRPr="00711388" w:rsidRDefault="00872AFE" w:rsidP="00567869">
            <w:pPr>
              <w:pStyle w:val="NormalLeft"/>
              <w:rPr>
                <w:lang w:val="en-GB"/>
              </w:rPr>
            </w:pPr>
            <w:r w:rsidRPr="00711388">
              <w:rPr>
                <w:lang w:val="en-GB"/>
              </w:rPr>
              <w:lastRenderedPageBreak/>
              <w:t>Z0010</w:t>
            </w:r>
          </w:p>
        </w:tc>
        <w:tc>
          <w:tcPr>
            <w:tcW w:w="2600" w:type="dxa"/>
            <w:tcBorders>
              <w:top w:val="single" w:sz="2" w:space="0" w:color="auto"/>
              <w:left w:val="single" w:sz="2" w:space="0" w:color="auto"/>
              <w:bottom w:val="single" w:sz="2" w:space="0" w:color="auto"/>
              <w:right w:val="single" w:sz="2" w:space="0" w:color="auto"/>
            </w:tcBorders>
          </w:tcPr>
          <w:p w14:paraId="17E3C817" w14:textId="77777777" w:rsidR="00872AFE" w:rsidRPr="00711388" w:rsidRDefault="00872AFE" w:rsidP="00567869">
            <w:pPr>
              <w:pStyle w:val="NormalLeft"/>
              <w:rPr>
                <w:lang w:val="en-GB"/>
              </w:rPr>
            </w:pPr>
            <w:r w:rsidRPr="00711388">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187FD9BF" w14:textId="77777777" w:rsidR="00872AFE" w:rsidRPr="00711388" w:rsidRDefault="00872AFE" w:rsidP="00567869">
            <w:pPr>
              <w:pStyle w:val="NormalLeft"/>
              <w:rPr>
                <w:lang w:val="en-GB"/>
              </w:rPr>
            </w:pPr>
            <w:r w:rsidRPr="00711388">
              <w:rPr>
                <w:lang w:val="en-GB"/>
              </w:rPr>
              <w:t>Identifies whether the reported figures have been requested under Article 112(7), to provide an estimate of the SCR using standard formula. One of the options in the following closed list shall be used:</w:t>
            </w:r>
          </w:p>
          <w:p w14:paraId="7BD1417C" w14:textId="16B2E3A2"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Article 112(7) reporting</w:t>
            </w:r>
          </w:p>
          <w:p w14:paraId="25CA2EBB" w14:textId="3495C1DD"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Regular reporting</w:t>
            </w:r>
          </w:p>
        </w:tc>
      </w:tr>
      <w:tr w:rsidR="00872AFE" w:rsidRPr="00711388" w14:paraId="71274D6B" w14:textId="77777777" w:rsidTr="00567869">
        <w:tc>
          <w:tcPr>
            <w:tcW w:w="1764" w:type="dxa"/>
            <w:tcBorders>
              <w:top w:val="single" w:sz="2" w:space="0" w:color="auto"/>
              <w:left w:val="single" w:sz="2" w:space="0" w:color="auto"/>
              <w:bottom w:val="single" w:sz="2" w:space="0" w:color="auto"/>
              <w:right w:val="single" w:sz="2" w:space="0" w:color="auto"/>
            </w:tcBorders>
          </w:tcPr>
          <w:p w14:paraId="4781D043" w14:textId="77777777" w:rsidR="00872AFE" w:rsidRPr="00711388" w:rsidRDefault="00872AFE" w:rsidP="00567869">
            <w:pPr>
              <w:pStyle w:val="NormalLeft"/>
              <w:rPr>
                <w:lang w:val="en-GB"/>
              </w:rPr>
            </w:pPr>
            <w:r w:rsidRPr="00711388">
              <w:rPr>
                <w:lang w:val="en-GB"/>
              </w:rPr>
              <w:t>Z0020</w:t>
            </w:r>
          </w:p>
        </w:tc>
        <w:tc>
          <w:tcPr>
            <w:tcW w:w="2600" w:type="dxa"/>
            <w:tcBorders>
              <w:top w:val="single" w:sz="2" w:space="0" w:color="auto"/>
              <w:left w:val="single" w:sz="2" w:space="0" w:color="auto"/>
              <w:bottom w:val="single" w:sz="2" w:space="0" w:color="auto"/>
              <w:right w:val="single" w:sz="2" w:space="0" w:color="auto"/>
            </w:tcBorders>
          </w:tcPr>
          <w:p w14:paraId="5A1F7D52" w14:textId="03D0C478"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05178A9C"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732D31A6" w14:textId="22DD5E5F"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27D6A93D" w14:textId="674DB2AE"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21EBAB36" w14:textId="77777777" w:rsidTr="00567869">
        <w:tc>
          <w:tcPr>
            <w:tcW w:w="1764" w:type="dxa"/>
            <w:tcBorders>
              <w:top w:val="single" w:sz="2" w:space="0" w:color="auto"/>
              <w:left w:val="single" w:sz="2" w:space="0" w:color="auto"/>
              <w:bottom w:val="single" w:sz="2" w:space="0" w:color="auto"/>
              <w:right w:val="single" w:sz="2" w:space="0" w:color="auto"/>
            </w:tcBorders>
          </w:tcPr>
          <w:p w14:paraId="0BD1EDEC" w14:textId="77777777" w:rsidR="00872AFE" w:rsidRPr="00711388" w:rsidRDefault="00872AFE" w:rsidP="00567869">
            <w:pPr>
              <w:pStyle w:val="NormalLeft"/>
              <w:rPr>
                <w:lang w:val="en-GB"/>
              </w:rPr>
            </w:pPr>
            <w:r w:rsidRPr="00711388">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0FA12784" w14:textId="77777777" w:rsidR="00872AFE" w:rsidRPr="00711388" w:rsidRDefault="00872AFE" w:rsidP="00567869">
            <w:pPr>
              <w:pStyle w:val="NormalLeft"/>
              <w:rPr>
                <w:lang w:val="en-GB"/>
              </w:rPr>
            </w:pPr>
            <w:r w:rsidRPr="00711388">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3475AFF2" w14:textId="77777777" w:rsidR="00872AFE" w:rsidRPr="00711388" w:rsidRDefault="00872AFE" w:rsidP="00567869">
            <w:pPr>
              <w:pStyle w:val="NormalLeft"/>
              <w:rPr>
                <w:lang w:val="en-GB"/>
              </w:rPr>
            </w:pPr>
            <w:r w:rsidRPr="00711388">
              <w:rPr>
                <w:lang w:val="en-GB"/>
              </w:rPr>
              <w:t>When item Z0020 = 1, identification number for a ring-fenced fund or matching adjustment portfolio. This number is attributed by the undertaking and must be consistent over time and with the fund/portfolio number reported in other templates.</w:t>
            </w:r>
          </w:p>
        </w:tc>
      </w:tr>
      <w:tr w:rsidR="00872AFE" w:rsidRPr="00711388" w14:paraId="74C93FED" w14:textId="77777777" w:rsidTr="00567869">
        <w:tc>
          <w:tcPr>
            <w:tcW w:w="1764" w:type="dxa"/>
            <w:tcBorders>
              <w:top w:val="single" w:sz="2" w:space="0" w:color="auto"/>
              <w:left w:val="single" w:sz="2" w:space="0" w:color="auto"/>
              <w:bottom w:val="single" w:sz="2" w:space="0" w:color="auto"/>
              <w:right w:val="single" w:sz="2" w:space="0" w:color="auto"/>
            </w:tcBorders>
          </w:tcPr>
          <w:p w14:paraId="6913F75A" w14:textId="77777777" w:rsidR="00872AFE" w:rsidRPr="00711388" w:rsidRDefault="00872AFE" w:rsidP="00567869">
            <w:pPr>
              <w:pStyle w:val="NormalLeft"/>
              <w:rPr>
                <w:lang w:val="en-GB"/>
              </w:rPr>
            </w:pPr>
            <w:r w:rsidRPr="00711388">
              <w:rPr>
                <w:lang w:val="en-GB"/>
              </w:rPr>
              <w:t>R0010/C0010</w:t>
            </w:r>
          </w:p>
        </w:tc>
        <w:tc>
          <w:tcPr>
            <w:tcW w:w="2600" w:type="dxa"/>
            <w:tcBorders>
              <w:top w:val="single" w:sz="2" w:space="0" w:color="auto"/>
              <w:left w:val="single" w:sz="2" w:space="0" w:color="auto"/>
              <w:bottom w:val="single" w:sz="2" w:space="0" w:color="auto"/>
              <w:right w:val="single" w:sz="2" w:space="0" w:color="auto"/>
            </w:tcBorders>
          </w:tcPr>
          <w:p w14:paraId="3E053580" w14:textId="77777777" w:rsidR="00872AFE" w:rsidRPr="00711388" w:rsidRDefault="00872AFE" w:rsidP="00567869">
            <w:pPr>
              <w:pStyle w:val="NormalLeft"/>
              <w:rPr>
                <w:lang w:val="en-GB"/>
              </w:rPr>
            </w:pPr>
            <w:r w:rsidRPr="00711388">
              <w:rPr>
                <w:lang w:val="en-GB"/>
              </w:rPr>
              <w:t>Simplifications used: mortality risk</w:t>
            </w:r>
          </w:p>
        </w:tc>
        <w:tc>
          <w:tcPr>
            <w:tcW w:w="4922" w:type="dxa"/>
            <w:tcBorders>
              <w:top w:val="single" w:sz="2" w:space="0" w:color="auto"/>
              <w:left w:val="single" w:sz="2" w:space="0" w:color="auto"/>
              <w:bottom w:val="single" w:sz="2" w:space="0" w:color="auto"/>
              <w:right w:val="single" w:sz="2" w:space="0" w:color="auto"/>
            </w:tcBorders>
          </w:tcPr>
          <w:p w14:paraId="68E2485D" w14:textId="77777777" w:rsidR="00872AFE" w:rsidRPr="00711388" w:rsidRDefault="00872AFE" w:rsidP="00567869">
            <w:pPr>
              <w:pStyle w:val="NormalLeft"/>
              <w:rPr>
                <w:lang w:val="en-GB"/>
              </w:rPr>
            </w:pPr>
            <w:r w:rsidRPr="00711388">
              <w:rPr>
                <w:lang w:val="en-GB"/>
              </w:rPr>
              <w:t>Identify whether an undertaking used simplifications for a calculation of mortality risk. The following options shall be used:</w:t>
            </w:r>
          </w:p>
          <w:p w14:paraId="4BFF01F5" w14:textId="06D9D33E"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10FAFC9B" w14:textId="53EAC9EA"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07B98FAB" w14:textId="77777777" w:rsidR="00872AFE" w:rsidRPr="00711388" w:rsidRDefault="00872AFE" w:rsidP="00567869">
            <w:pPr>
              <w:pStyle w:val="NormalLeft"/>
              <w:rPr>
                <w:lang w:val="en-GB"/>
              </w:rPr>
            </w:pPr>
            <w:r w:rsidRPr="00711388">
              <w:rPr>
                <w:lang w:val="en-GB"/>
              </w:rPr>
              <w:t>If R0010/C0010 = 1, only C0060 and C0080 shall be filled in for R0100.</w:t>
            </w:r>
          </w:p>
        </w:tc>
      </w:tr>
      <w:tr w:rsidR="00872AFE" w:rsidRPr="00711388" w14:paraId="08AF53C9" w14:textId="77777777" w:rsidTr="00567869">
        <w:tc>
          <w:tcPr>
            <w:tcW w:w="1764" w:type="dxa"/>
            <w:tcBorders>
              <w:top w:val="single" w:sz="2" w:space="0" w:color="auto"/>
              <w:left w:val="single" w:sz="2" w:space="0" w:color="auto"/>
              <w:bottom w:val="single" w:sz="2" w:space="0" w:color="auto"/>
              <w:right w:val="single" w:sz="2" w:space="0" w:color="auto"/>
            </w:tcBorders>
          </w:tcPr>
          <w:p w14:paraId="67A658C3" w14:textId="77777777" w:rsidR="00872AFE" w:rsidRPr="00711388" w:rsidRDefault="00872AFE" w:rsidP="00567869">
            <w:pPr>
              <w:pStyle w:val="NormalLeft"/>
              <w:rPr>
                <w:lang w:val="en-GB"/>
              </w:rPr>
            </w:pPr>
            <w:r w:rsidRPr="00711388">
              <w:rPr>
                <w:lang w:val="en-GB"/>
              </w:rPr>
              <w:t>R0020/C0010</w:t>
            </w:r>
          </w:p>
        </w:tc>
        <w:tc>
          <w:tcPr>
            <w:tcW w:w="2600" w:type="dxa"/>
            <w:tcBorders>
              <w:top w:val="single" w:sz="2" w:space="0" w:color="auto"/>
              <w:left w:val="single" w:sz="2" w:space="0" w:color="auto"/>
              <w:bottom w:val="single" w:sz="2" w:space="0" w:color="auto"/>
              <w:right w:val="single" w:sz="2" w:space="0" w:color="auto"/>
            </w:tcBorders>
          </w:tcPr>
          <w:p w14:paraId="73A81FCE" w14:textId="4919A8FD" w:rsidR="00872AFE" w:rsidRPr="00711388" w:rsidRDefault="00872AFE" w:rsidP="00567869">
            <w:pPr>
              <w:pStyle w:val="NormalLeft"/>
              <w:rPr>
                <w:lang w:val="en-GB"/>
              </w:rPr>
            </w:pPr>
            <w:r w:rsidRPr="00711388">
              <w:rPr>
                <w:lang w:val="en-GB"/>
              </w:rPr>
              <w:t xml:space="preserve">Simplifications used </w:t>
            </w:r>
            <w:r w:rsidR="00845F43" w:rsidRPr="00711388">
              <w:rPr>
                <w:lang w:val="en-GB"/>
              </w:rPr>
              <w:t>-</w:t>
            </w:r>
            <w:r w:rsidRPr="00711388">
              <w:rPr>
                <w:lang w:val="en-GB"/>
              </w:rPr>
              <w:t xml:space="preserve"> longevity</w:t>
            </w:r>
          </w:p>
        </w:tc>
        <w:tc>
          <w:tcPr>
            <w:tcW w:w="4922" w:type="dxa"/>
            <w:tcBorders>
              <w:top w:val="single" w:sz="2" w:space="0" w:color="auto"/>
              <w:left w:val="single" w:sz="2" w:space="0" w:color="auto"/>
              <w:bottom w:val="single" w:sz="2" w:space="0" w:color="auto"/>
              <w:right w:val="single" w:sz="2" w:space="0" w:color="auto"/>
            </w:tcBorders>
          </w:tcPr>
          <w:p w14:paraId="13D9226A" w14:textId="77777777" w:rsidR="00872AFE" w:rsidRPr="00711388" w:rsidRDefault="00872AFE" w:rsidP="00567869">
            <w:pPr>
              <w:pStyle w:val="NormalLeft"/>
              <w:rPr>
                <w:lang w:val="en-GB"/>
              </w:rPr>
            </w:pPr>
            <w:r w:rsidRPr="00711388">
              <w:rPr>
                <w:lang w:val="en-GB"/>
              </w:rPr>
              <w:t>Identify whether an undertaking used simplifications for the calculation of longevity risk. The following options shall be used:</w:t>
            </w:r>
          </w:p>
          <w:p w14:paraId="0C0A0AA9" w14:textId="31357364"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7847BA2D" w14:textId="7C22C8AB"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72BE46CE" w14:textId="77777777" w:rsidR="00872AFE" w:rsidRPr="00711388" w:rsidRDefault="00872AFE" w:rsidP="00567869">
            <w:pPr>
              <w:pStyle w:val="NormalLeft"/>
              <w:rPr>
                <w:lang w:val="en-GB"/>
              </w:rPr>
            </w:pPr>
            <w:r w:rsidRPr="00711388">
              <w:rPr>
                <w:lang w:val="en-GB"/>
              </w:rPr>
              <w:t>If R0020/C0010 = 1, only C0060 and C0080 shall be filled in for R0200.</w:t>
            </w:r>
          </w:p>
        </w:tc>
      </w:tr>
      <w:tr w:rsidR="00872AFE" w:rsidRPr="00711388" w14:paraId="26AF2076" w14:textId="77777777" w:rsidTr="00567869">
        <w:tc>
          <w:tcPr>
            <w:tcW w:w="1764" w:type="dxa"/>
            <w:tcBorders>
              <w:top w:val="single" w:sz="2" w:space="0" w:color="auto"/>
              <w:left w:val="single" w:sz="2" w:space="0" w:color="auto"/>
              <w:bottom w:val="single" w:sz="2" w:space="0" w:color="auto"/>
              <w:right w:val="single" w:sz="2" w:space="0" w:color="auto"/>
            </w:tcBorders>
          </w:tcPr>
          <w:p w14:paraId="492DFEBD" w14:textId="77777777" w:rsidR="00872AFE" w:rsidRPr="00711388" w:rsidRDefault="00872AFE" w:rsidP="00567869">
            <w:pPr>
              <w:pStyle w:val="NormalLeft"/>
              <w:rPr>
                <w:lang w:val="en-GB"/>
              </w:rPr>
            </w:pPr>
            <w:r w:rsidRPr="00711388">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049285C2" w14:textId="6111A116" w:rsidR="00872AFE" w:rsidRPr="00711388" w:rsidRDefault="00872AFE" w:rsidP="00567869">
            <w:pPr>
              <w:pStyle w:val="NormalLeft"/>
              <w:rPr>
                <w:lang w:val="en-GB"/>
              </w:rPr>
            </w:pPr>
            <w:r w:rsidRPr="00711388">
              <w:rPr>
                <w:lang w:val="en-GB"/>
              </w:rPr>
              <w:t>Simplifications used: disability</w:t>
            </w:r>
            <w:r w:rsidR="00711388" w:rsidRPr="00711388">
              <w:rPr>
                <w:lang w:val="en-GB"/>
              </w:rPr>
              <w:t>-</w:t>
            </w:r>
            <w:r w:rsidRPr="00711388">
              <w:rPr>
                <w:lang w:val="en-GB"/>
              </w:rPr>
              <w:t xml:space="preserve"> morbidity risk </w:t>
            </w:r>
            <w:r w:rsidR="00845F43" w:rsidRPr="00711388">
              <w:rPr>
                <w:lang w:val="en-GB"/>
              </w:rPr>
              <w:t>-</w:t>
            </w:r>
          </w:p>
        </w:tc>
        <w:tc>
          <w:tcPr>
            <w:tcW w:w="4922" w:type="dxa"/>
            <w:tcBorders>
              <w:top w:val="single" w:sz="2" w:space="0" w:color="auto"/>
              <w:left w:val="single" w:sz="2" w:space="0" w:color="auto"/>
              <w:bottom w:val="single" w:sz="2" w:space="0" w:color="auto"/>
              <w:right w:val="single" w:sz="2" w:space="0" w:color="auto"/>
            </w:tcBorders>
          </w:tcPr>
          <w:p w14:paraId="042228F0" w14:textId="37C0C516" w:rsidR="00872AFE" w:rsidRPr="00711388" w:rsidRDefault="00872AFE" w:rsidP="00567869">
            <w:pPr>
              <w:pStyle w:val="NormalLeft"/>
              <w:rPr>
                <w:lang w:val="en-GB"/>
              </w:rPr>
            </w:pPr>
            <w:r w:rsidRPr="00711388">
              <w:rPr>
                <w:lang w:val="en-GB"/>
              </w:rPr>
              <w:t xml:space="preserve">Identify whether an undertaking used simplifications for the calculation of disability </w:t>
            </w:r>
            <w:r w:rsidR="00845F43" w:rsidRPr="00711388">
              <w:rPr>
                <w:lang w:val="en-GB"/>
              </w:rPr>
              <w:t>-</w:t>
            </w:r>
            <w:r w:rsidRPr="00711388">
              <w:rPr>
                <w:lang w:val="en-GB"/>
              </w:rPr>
              <w:t xml:space="preserve"> morbidity risk. The following options shall be used:</w:t>
            </w:r>
          </w:p>
          <w:p w14:paraId="2D894147" w14:textId="65CD1826"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0599FC37" w14:textId="732F9801" w:rsidR="00872AFE" w:rsidRPr="00711388" w:rsidRDefault="00872AFE" w:rsidP="00567869">
            <w:pPr>
              <w:pStyle w:val="NormalLeft"/>
              <w:rPr>
                <w:lang w:val="en-GB"/>
              </w:rPr>
            </w:pPr>
            <w:r w:rsidRPr="00711388">
              <w:rPr>
                <w:lang w:val="en-GB"/>
              </w:rPr>
              <w:lastRenderedPageBreak/>
              <w:t xml:space="preserve">2 </w:t>
            </w:r>
            <w:r w:rsidR="00845F43" w:rsidRPr="00711388">
              <w:rPr>
                <w:lang w:val="en-GB"/>
              </w:rPr>
              <w:t>-</w:t>
            </w:r>
            <w:r w:rsidRPr="00711388">
              <w:rPr>
                <w:lang w:val="en-GB"/>
              </w:rPr>
              <w:t xml:space="preserve"> Simplifications not used</w:t>
            </w:r>
          </w:p>
          <w:p w14:paraId="7F6D7F07" w14:textId="77777777" w:rsidR="00872AFE" w:rsidRPr="00711388" w:rsidRDefault="00872AFE" w:rsidP="00567869">
            <w:pPr>
              <w:pStyle w:val="NormalLeft"/>
              <w:rPr>
                <w:lang w:val="en-GB"/>
              </w:rPr>
            </w:pPr>
            <w:r w:rsidRPr="00711388">
              <w:rPr>
                <w:lang w:val="en-GB"/>
              </w:rPr>
              <w:t>If R0030/C0010 = 1, only C0060 and C0080 shall be filled in for R0300.</w:t>
            </w:r>
          </w:p>
        </w:tc>
      </w:tr>
      <w:tr w:rsidR="00872AFE" w:rsidRPr="00711388" w14:paraId="7EAFE19E" w14:textId="77777777" w:rsidTr="00567869">
        <w:tc>
          <w:tcPr>
            <w:tcW w:w="1764" w:type="dxa"/>
            <w:tcBorders>
              <w:top w:val="single" w:sz="2" w:space="0" w:color="auto"/>
              <w:left w:val="single" w:sz="2" w:space="0" w:color="auto"/>
              <w:bottom w:val="single" w:sz="2" w:space="0" w:color="auto"/>
              <w:right w:val="single" w:sz="2" w:space="0" w:color="auto"/>
            </w:tcBorders>
          </w:tcPr>
          <w:p w14:paraId="277D1E85" w14:textId="77777777" w:rsidR="00872AFE" w:rsidRPr="00711388" w:rsidRDefault="00872AFE" w:rsidP="00567869">
            <w:pPr>
              <w:pStyle w:val="NormalLeft"/>
              <w:rPr>
                <w:lang w:val="en-GB"/>
              </w:rPr>
            </w:pPr>
            <w:r w:rsidRPr="00711388">
              <w:rPr>
                <w:lang w:val="en-GB"/>
              </w:rPr>
              <w:lastRenderedPageBreak/>
              <w:t>R0040/C0010</w:t>
            </w:r>
          </w:p>
        </w:tc>
        <w:tc>
          <w:tcPr>
            <w:tcW w:w="2600" w:type="dxa"/>
            <w:tcBorders>
              <w:top w:val="single" w:sz="2" w:space="0" w:color="auto"/>
              <w:left w:val="single" w:sz="2" w:space="0" w:color="auto"/>
              <w:bottom w:val="single" w:sz="2" w:space="0" w:color="auto"/>
              <w:right w:val="single" w:sz="2" w:space="0" w:color="auto"/>
            </w:tcBorders>
          </w:tcPr>
          <w:p w14:paraId="06088B05" w14:textId="77777777" w:rsidR="00872AFE" w:rsidRPr="00711388" w:rsidRDefault="00872AFE" w:rsidP="00567869">
            <w:pPr>
              <w:pStyle w:val="NormalLeft"/>
              <w:rPr>
                <w:lang w:val="en-GB"/>
              </w:rPr>
            </w:pPr>
            <w:r w:rsidRPr="00711388">
              <w:rPr>
                <w:lang w:val="en-GB"/>
              </w:rPr>
              <w:t>Simplifications used: lapse risk</w:t>
            </w:r>
          </w:p>
        </w:tc>
        <w:tc>
          <w:tcPr>
            <w:tcW w:w="4922" w:type="dxa"/>
            <w:tcBorders>
              <w:top w:val="single" w:sz="2" w:space="0" w:color="auto"/>
              <w:left w:val="single" w:sz="2" w:space="0" w:color="auto"/>
              <w:bottom w:val="single" w:sz="2" w:space="0" w:color="auto"/>
              <w:right w:val="single" w:sz="2" w:space="0" w:color="auto"/>
            </w:tcBorders>
          </w:tcPr>
          <w:p w14:paraId="10C9E2DC" w14:textId="77777777" w:rsidR="00872AFE" w:rsidRPr="00711388" w:rsidRDefault="00872AFE" w:rsidP="00567869">
            <w:pPr>
              <w:pStyle w:val="NormalLeft"/>
              <w:rPr>
                <w:lang w:val="en-GB"/>
              </w:rPr>
            </w:pPr>
            <w:r w:rsidRPr="00711388">
              <w:rPr>
                <w:lang w:val="en-GB"/>
              </w:rPr>
              <w:t>Identify whether an undertaking used simplifications for the calculation of lapse risk. The following options shall be used:</w:t>
            </w:r>
          </w:p>
          <w:p w14:paraId="2C10D390" w14:textId="30E603E9" w:rsidR="00872AFE" w:rsidRPr="00711388" w:rsidRDefault="00872AFE" w:rsidP="00567869">
            <w:pPr>
              <w:pStyle w:val="Point0"/>
              <w:rPr>
                <w:lang w:val="en-GB"/>
              </w:rPr>
            </w:pPr>
            <w:r w:rsidRPr="00711388">
              <w:rPr>
                <w:lang w:val="en-GB"/>
              </w:rPr>
              <w:tab/>
              <w:t xml:space="preserve">1 </w:t>
            </w:r>
            <w:r w:rsidR="00711388" w:rsidRPr="00711388">
              <w:rPr>
                <w:lang w:val="en-GB"/>
              </w:rPr>
              <w:t>-</w:t>
            </w:r>
            <w:r w:rsidRPr="00711388">
              <w:rPr>
                <w:lang w:val="en-GB"/>
              </w:rPr>
              <w:tab/>
              <w:t>Simplification for the purposes of Article 95</w:t>
            </w:r>
          </w:p>
          <w:p w14:paraId="1C90F349" w14:textId="04EAEF84" w:rsidR="00872AFE" w:rsidRPr="00711388" w:rsidRDefault="00872AFE" w:rsidP="00567869">
            <w:pPr>
              <w:pStyle w:val="Point0"/>
              <w:rPr>
                <w:lang w:val="en-GB"/>
              </w:rPr>
            </w:pPr>
            <w:r w:rsidRPr="00711388">
              <w:rPr>
                <w:lang w:val="en-GB"/>
              </w:rPr>
              <w:tab/>
              <w:t xml:space="preserve">2 </w:t>
            </w:r>
            <w:r w:rsidR="00711388" w:rsidRPr="00711388">
              <w:rPr>
                <w:lang w:val="en-GB"/>
              </w:rPr>
              <w:t>-</w:t>
            </w:r>
            <w:r w:rsidRPr="00711388">
              <w:rPr>
                <w:lang w:val="en-GB"/>
              </w:rPr>
              <w:tab/>
              <w:t>Simplification for the purposes of Article 95a</w:t>
            </w:r>
          </w:p>
          <w:p w14:paraId="7FD2054B" w14:textId="671D85BF" w:rsidR="00872AFE" w:rsidRPr="00711388" w:rsidRDefault="00872AFE" w:rsidP="00567869">
            <w:pPr>
              <w:pStyle w:val="Point0"/>
              <w:rPr>
                <w:lang w:val="en-GB"/>
              </w:rPr>
            </w:pPr>
            <w:r w:rsidRPr="00711388">
              <w:rPr>
                <w:lang w:val="en-GB"/>
              </w:rPr>
              <w:tab/>
              <w:t xml:space="preserve">9 </w:t>
            </w:r>
            <w:r w:rsidR="00711388" w:rsidRPr="00711388">
              <w:rPr>
                <w:lang w:val="en-GB"/>
              </w:rPr>
              <w:t>-</w:t>
            </w:r>
            <w:r w:rsidRPr="00711388">
              <w:rPr>
                <w:lang w:val="en-GB"/>
              </w:rPr>
              <w:tab/>
              <w:t>Simplifications not used</w:t>
            </w:r>
          </w:p>
          <w:p w14:paraId="3721FCEB" w14:textId="77777777" w:rsidR="00872AFE" w:rsidRPr="00711388" w:rsidRDefault="00872AFE" w:rsidP="00567869">
            <w:pPr>
              <w:pStyle w:val="NormalLeft"/>
              <w:rPr>
                <w:lang w:val="en-GB"/>
              </w:rPr>
            </w:pPr>
            <w:r w:rsidRPr="00711388">
              <w:rPr>
                <w:lang w:val="en-GB"/>
              </w:rPr>
              <w:t>Options 1 and 2 may be used simultaneously.</w:t>
            </w:r>
          </w:p>
          <w:p w14:paraId="2DF081CA" w14:textId="54ABF72D" w:rsidR="00872AFE" w:rsidRPr="00711388" w:rsidRDefault="00872AFE" w:rsidP="00567869">
            <w:pPr>
              <w:pStyle w:val="NormalLeft"/>
              <w:rPr>
                <w:lang w:val="en-GB"/>
              </w:rPr>
            </w:pPr>
            <w:r w:rsidRPr="00711388">
              <w:rPr>
                <w:lang w:val="en-GB"/>
              </w:rPr>
              <w:t>If R0040/C0010 = 1, only C0060 and C0080 shall be filled in for R0400 to R0420.</w:t>
            </w:r>
            <w:del w:id="6854" w:author="Author">
              <w:r w:rsidRPr="00711388" w:rsidDel="003323F0">
                <w:rPr>
                  <w:lang w:val="en-GB"/>
                </w:rPr>
                <w:delText xml:space="preserve">  </w:delText>
              </w:r>
            </w:del>
            <w:ins w:id="6855" w:author="Author">
              <w:r w:rsidR="003323F0">
                <w:rPr>
                  <w:lang w:val="en-GB"/>
                </w:rPr>
                <w:t xml:space="preserve"> </w:t>
              </w:r>
            </w:ins>
          </w:p>
        </w:tc>
      </w:tr>
      <w:tr w:rsidR="00872AFE" w:rsidRPr="00711388" w14:paraId="7C5EEC48" w14:textId="77777777" w:rsidTr="00567869">
        <w:tc>
          <w:tcPr>
            <w:tcW w:w="1764" w:type="dxa"/>
            <w:tcBorders>
              <w:top w:val="single" w:sz="2" w:space="0" w:color="auto"/>
              <w:left w:val="single" w:sz="2" w:space="0" w:color="auto"/>
              <w:bottom w:val="single" w:sz="2" w:space="0" w:color="auto"/>
              <w:right w:val="single" w:sz="2" w:space="0" w:color="auto"/>
            </w:tcBorders>
          </w:tcPr>
          <w:p w14:paraId="3C6F764A" w14:textId="77777777" w:rsidR="00872AFE" w:rsidRPr="00711388" w:rsidRDefault="00872AFE" w:rsidP="00567869">
            <w:pPr>
              <w:pStyle w:val="NormalLeft"/>
              <w:rPr>
                <w:lang w:val="en-GB"/>
              </w:rPr>
            </w:pPr>
            <w:r w:rsidRPr="00711388">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1B19D385" w14:textId="5F2C2686" w:rsidR="00872AFE" w:rsidRPr="00711388" w:rsidRDefault="00872AFE" w:rsidP="00567869">
            <w:pPr>
              <w:pStyle w:val="NormalLeft"/>
              <w:rPr>
                <w:lang w:val="en-GB"/>
              </w:rPr>
            </w:pPr>
            <w:r w:rsidRPr="00711388">
              <w:rPr>
                <w:lang w:val="en-GB"/>
              </w:rPr>
              <w:t xml:space="preserve">Simplifications used: life expense risk </w:t>
            </w:r>
            <w:r w:rsidR="00845F43" w:rsidRPr="00711388">
              <w:rPr>
                <w:lang w:val="en-GB"/>
              </w:rPr>
              <w:t>-</w:t>
            </w:r>
          </w:p>
        </w:tc>
        <w:tc>
          <w:tcPr>
            <w:tcW w:w="4922" w:type="dxa"/>
            <w:tcBorders>
              <w:top w:val="single" w:sz="2" w:space="0" w:color="auto"/>
              <w:left w:val="single" w:sz="2" w:space="0" w:color="auto"/>
              <w:bottom w:val="single" w:sz="2" w:space="0" w:color="auto"/>
              <w:right w:val="single" w:sz="2" w:space="0" w:color="auto"/>
            </w:tcBorders>
          </w:tcPr>
          <w:p w14:paraId="48D4589A" w14:textId="77777777" w:rsidR="00872AFE" w:rsidRPr="00711388" w:rsidRDefault="00872AFE" w:rsidP="00567869">
            <w:pPr>
              <w:pStyle w:val="NormalLeft"/>
              <w:rPr>
                <w:lang w:val="en-GB"/>
              </w:rPr>
            </w:pPr>
            <w:r w:rsidRPr="00711388">
              <w:rPr>
                <w:lang w:val="en-GB"/>
              </w:rPr>
              <w:t>Identify whether an undertaking used simplifications for the calculation of life expense risk. The following options shall be used:</w:t>
            </w:r>
          </w:p>
          <w:p w14:paraId="1557EA22" w14:textId="06C998FB"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68BDDA30" w14:textId="06EFE00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56685A59" w14:textId="77777777" w:rsidR="00872AFE" w:rsidRPr="00711388" w:rsidRDefault="00872AFE" w:rsidP="00567869">
            <w:pPr>
              <w:pStyle w:val="NormalLeft"/>
              <w:rPr>
                <w:lang w:val="en-GB"/>
              </w:rPr>
            </w:pPr>
            <w:r w:rsidRPr="00711388">
              <w:rPr>
                <w:lang w:val="en-GB"/>
              </w:rPr>
              <w:t>If R0050/C0010 = 1, only C0060 and C0080 shall be filled in for R0500.</w:t>
            </w:r>
          </w:p>
        </w:tc>
      </w:tr>
      <w:tr w:rsidR="00872AFE" w:rsidRPr="00711388" w14:paraId="552EC28A" w14:textId="77777777" w:rsidTr="00567869">
        <w:tc>
          <w:tcPr>
            <w:tcW w:w="1764" w:type="dxa"/>
            <w:tcBorders>
              <w:top w:val="single" w:sz="2" w:space="0" w:color="auto"/>
              <w:left w:val="single" w:sz="2" w:space="0" w:color="auto"/>
              <w:bottom w:val="single" w:sz="2" w:space="0" w:color="auto"/>
              <w:right w:val="single" w:sz="2" w:space="0" w:color="auto"/>
            </w:tcBorders>
          </w:tcPr>
          <w:p w14:paraId="609B9232" w14:textId="77777777" w:rsidR="00872AFE" w:rsidRPr="00711388" w:rsidRDefault="00872AFE" w:rsidP="00567869">
            <w:pPr>
              <w:pStyle w:val="NormalLeft"/>
              <w:rPr>
                <w:lang w:val="en-GB"/>
              </w:rPr>
            </w:pPr>
            <w:r w:rsidRPr="00711388">
              <w:rPr>
                <w:lang w:val="en-GB"/>
              </w:rPr>
              <w:t>R0060/C0010</w:t>
            </w:r>
          </w:p>
        </w:tc>
        <w:tc>
          <w:tcPr>
            <w:tcW w:w="2600" w:type="dxa"/>
            <w:tcBorders>
              <w:top w:val="single" w:sz="2" w:space="0" w:color="auto"/>
              <w:left w:val="single" w:sz="2" w:space="0" w:color="auto"/>
              <w:bottom w:val="single" w:sz="2" w:space="0" w:color="auto"/>
              <w:right w:val="single" w:sz="2" w:space="0" w:color="auto"/>
            </w:tcBorders>
          </w:tcPr>
          <w:p w14:paraId="4B4474BC" w14:textId="77777777" w:rsidR="00872AFE" w:rsidRPr="00711388" w:rsidRDefault="00872AFE" w:rsidP="00567869">
            <w:pPr>
              <w:pStyle w:val="NormalLeft"/>
              <w:rPr>
                <w:lang w:val="en-GB"/>
              </w:rPr>
            </w:pPr>
            <w:r w:rsidRPr="00711388">
              <w:rPr>
                <w:lang w:val="en-GB"/>
              </w:rPr>
              <w:t>Simplifications used: life catastrophe risk</w:t>
            </w:r>
          </w:p>
        </w:tc>
        <w:tc>
          <w:tcPr>
            <w:tcW w:w="4922" w:type="dxa"/>
            <w:tcBorders>
              <w:top w:val="single" w:sz="2" w:space="0" w:color="auto"/>
              <w:left w:val="single" w:sz="2" w:space="0" w:color="auto"/>
              <w:bottom w:val="single" w:sz="2" w:space="0" w:color="auto"/>
              <w:right w:val="single" w:sz="2" w:space="0" w:color="auto"/>
            </w:tcBorders>
          </w:tcPr>
          <w:p w14:paraId="1C3F31B5" w14:textId="77777777" w:rsidR="00872AFE" w:rsidRPr="00711388" w:rsidRDefault="00872AFE" w:rsidP="00567869">
            <w:pPr>
              <w:pStyle w:val="NormalLeft"/>
              <w:rPr>
                <w:lang w:val="en-GB"/>
              </w:rPr>
            </w:pPr>
            <w:r w:rsidRPr="00711388">
              <w:rPr>
                <w:lang w:val="en-GB"/>
              </w:rPr>
              <w:t>Identify whether an undertaking used simplifications for the calculation of life catastrophe risk. The following options shall be used:</w:t>
            </w:r>
          </w:p>
          <w:p w14:paraId="3F62A553" w14:textId="0853734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466D4050" w14:textId="3ADF4B37"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68490AC3" w14:textId="77777777" w:rsidR="00872AFE" w:rsidRPr="00711388" w:rsidRDefault="00872AFE" w:rsidP="00567869">
            <w:pPr>
              <w:pStyle w:val="NormalLeft"/>
              <w:rPr>
                <w:lang w:val="en-GB"/>
              </w:rPr>
            </w:pPr>
            <w:r w:rsidRPr="00711388">
              <w:rPr>
                <w:lang w:val="en-GB"/>
              </w:rPr>
              <w:t>If R0060/C0010 = 1, only C0060 and C0080 shall be filled in for R0700.</w:t>
            </w:r>
          </w:p>
        </w:tc>
      </w:tr>
      <w:tr w:rsidR="00872AFE" w:rsidRPr="00711388" w14:paraId="17996544"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7DEA10F4" w14:textId="77777777" w:rsidR="00872AFE" w:rsidRPr="00711388" w:rsidRDefault="00872AFE" w:rsidP="00567869">
            <w:pPr>
              <w:pStyle w:val="NormalCentered"/>
              <w:jc w:val="left"/>
              <w:rPr>
                <w:lang w:val="en-GB"/>
              </w:rPr>
            </w:pPr>
            <w:r w:rsidRPr="00711388">
              <w:rPr>
                <w:i/>
                <w:iCs/>
                <w:lang w:val="en-GB"/>
              </w:rPr>
              <w:t>Life underwriting risk</w:t>
            </w:r>
          </w:p>
        </w:tc>
      </w:tr>
      <w:tr w:rsidR="00872AFE" w:rsidRPr="00711388" w14:paraId="1DAC0AD9" w14:textId="77777777" w:rsidTr="00567869">
        <w:tc>
          <w:tcPr>
            <w:tcW w:w="1764" w:type="dxa"/>
            <w:tcBorders>
              <w:top w:val="single" w:sz="2" w:space="0" w:color="auto"/>
              <w:left w:val="single" w:sz="2" w:space="0" w:color="auto"/>
              <w:bottom w:val="single" w:sz="2" w:space="0" w:color="auto"/>
              <w:right w:val="single" w:sz="2" w:space="0" w:color="auto"/>
            </w:tcBorders>
          </w:tcPr>
          <w:p w14:paraId="72CEA8A8" w14:textId="77777777" w:rsidR="00872AFE" w:rsidRPr="00711388" w:rsidRDefault="00872AFE" w:rsidP="00567869">
            <w:pPr>
              <w:pStyle w:val="NormalLeft"/>
              <w:rPr>
                <w:lang w:val="en-GB"/>
              </w:rPr>
            </w:pPr>
            <w:r w:rsidRPr="00711388">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7D2935C1" w14:textId="4155C023"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Mortality risk</w:t>
            </w:r>
          </w:p>
        </w:tc>
        <w:tc>
          <w:tcPr>
            <w:tcW w:w="4922" w:type="dxa"/>
            <w:tcBorders>
              <w:top w:val="single" w:sz="2" w:space="0" w:color="auto"/>
              <w:left w:val="single" w:sz="2" w:space="0" w:color="auto"/>
              <w:bottom w:val="single" w:sz="2" w:space="0" w:color="auto"/>
              <w:right w:val="single" w:sz="2" w:space="0" w:color="auto"/>
            </w:tcBorders>
          </w:tcPr>
          <w:p w14:paraId="31002FB7" w14:textId="77777777" w:rsidR="00872AFE" w:rsidRPr="00711388" w:rsidRDefault="00872AFE" w:rsidP="00567869">
            <w:pPr>
              <w:pStyle w:val="NormalLeft"/>
              <w:rPr>
                <w:lang w:val="en-GB"/>
              </w:rPr>
            </w:pPr>
            <w:r w:rsidRPr="00711388">
              <w:rPr>
                <w:lang w:val="en-GB"/>
              </w:rPr>
              <w:t>This is the absolute value of the assets sensitive to mortality risk, before the shock.</w:t>
            </w:r>
          </w:p>
          <w:p w14:paraId="6F334A0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554BA422" w14:textId="77777777" w:rsidTr="00567869">
        <w:tc>
          <w:tcPr>
            <w:tcW w:w="1764" w:type="dxa"/>
            <w:tcBorders>
              <w:top w:val="single" w:sz="2" w:space="0" w:color="auto"/>
              <w:left w:val="single" w:sz="2" w:space="0" w:color="auto"/>
              <w:bottom w:val="single" w:sz="2" w:space="0" w:color="auto"/>
              <w:right w:val="single" w:sz="2" w:space="0" w:color="auto"/>
            </w:tcBorders>
          </w:tcPr>
          <w:p w14:paraId="6C28D6B5" w14:textId="77777777" w:rsidR="00872AFE" w:rsidRPr="00711388" w:rsidRDefault="00872AFE" w:rsidP="00567869">
            <w:pPr>
              <w:pStyle w:val="NormalLeft"/>
              <w:rPr>
                <w:lang w:val="en-GB"/>
              </w:rPr>
            </w:pPr>
            <w:r w:rsidRPr="00711388">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75C1E093" w14:textId="257735C9"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w:t>
            </w:r>
            <w:r w:rsidRPr="00711388">
              <w:rPr>
                <w:lang w:val="en-GB"/>
              </w:rPr>
              <w:lastRenderedPageBreak/>
              <w:t xml:space="preserve">Liabilities </w:t>
            </w:r>
            <w:r w:rsidR="00845F43" w:rsidRPr="00711388">
              <w:rPr>
                <w:lang w:val="en-GB"/>
              </w:rPr>
              <w:t>-</w:t>
            </w:r>
            <w:r w:rsidRPr="00711388">
              <w:rPr>
                <w:lang w:val="en-GB"/>
              </w:rPr>
              <w:t xml:space="preserve"> Mortality risk</w:t>
            </w:r>
          </w:p>
        </w:tc>
        <w:tc>
          <w:tcPr>
            <w:tcW w:w="4922" w:type="dxa"/>
            <w:tcBorders>
              <w:top w:val="single" w:sz="2" w:space="0" w:color="auto"/>
              <w:left w:val="single" w:sz="2" w:space="0" w:color="auto"/>
              <w:bottom w:val="single" w:sz="2" w:space="0" w:color="auto"/>
              <w:right w:val="single" w:sz="2" w:space="0" w:color="auto"/>
            </w:tcBorders>
          </w:tcPr>
          <w:p w14:paraId="29D16D4D" w14:textId="77777777" w:rsidR="00872AFE" w:rsidRPr="00711388" w:rsidRDefault="00872AFE" w:rsidP="00567869">
            <w:pPr>
              <w:pStyle w:val="NormalLeft"/>
              <w:rPr>
                <w:lang w:val="en-GB"/>
              </w:rPr>
            </w:pPr>
            <w:r w:rsidRPr="00711388">
              <w:rPr>
                <w:lang w:val="en-GB"/>
              </w:rPr>
              <w:lastRenderedPageBreak/>
              <w:t>This is the absolute value of liabilities sensitive to mortality risk, before the shock.</w:t>
            </w:r>
          </w:p>
          <w:p w14:paraId="625AED3A" w14:textId="77777777" w:rsidR="00872AFE" w:rsidRPr="00711388" w:rsidRDefault="00872AFE" w:rsidP="00567869">
            <w:pPr>
              <w:pStyle w:val="NormalLeft"/>
              <w:rPr>
                <w:lang w:val="en-GB"/>
              </w:rPr>
            </w:pPr>
            <w:r w:rsidRPr="00711388">
              <w:rPr>
                <w:lang w:val="en-GB"/>
              </w:rPr>
              <w:lastRenderedPageBreak/>
              <w:t>The amount of Technical Provisions shall be net of reinsurance and SPV recoverables.</w:t>
            </w:r>
          </w:p>
        </w:tc>
      </w:tr>
      <w:tr w:rsidR="00872AFE" w:rsidRPr="00711388" w14:paraId="4B52986E" w14:textId="77777777" w:rsidTr="00567869">
        <w:tc>
          <w:tcPr>
            <w:tcW w:w="1764" w:type="dxa"/>
            <w:tcBorders>
              <w:top w:val="single" w:sz="2" w:space="0" w:color="auto"/>
              <w:left w:val="single" w:sz="2" w:space="0" w:color="auto"/>
              <w:bottom w:val="single" w:sz="2" w:space="0" w:color="auto"/>
              <w:right w:val="single" w:sz="2" w:space="0" w:color="auto"/>
            </w:tcBorders>
          </w:tcPr>
          <w:p w14:paraId="51E492ED" w14:textId="77777777" w:rsidR="00872AFE" w:rsidRPr="00711388" w:rsidRDefault="00872AFE" w:rsidP="00567869">
            <w:pPr>
              <w:pStyle w:val="NormalLeft"/>
              <w:rPr>
                <w:lang w:val="en-GB"/>
              </w:rPr>
            </w:pPr>
            <w:r w:rsidRPr="00711388">
              <w:rPr>
                <w:lang w:val="en-GB"/>
              </w:rPr>
              <w:lastRenderedPageBreak/>
              <w:t>R0100/C0040</w:t>
            </w:r>
          </w:p>
        </w:tc>
        <w:tc>
          <w:tcPr>
            <w:tcW w:w="2600" w:type="dxa"/>
            <w:tcBorders>
              <w:top w:val="single" w:sz="2" w:space="0" w:color="auto"/>
              <w:left w:val="single" w:sz="2" w:space="0" w:color="auto"/>
              <w:bottom w:val="single" w:sz="2" w:space="0" w:color="auto"/>
              <w:right w:val="single" w:sz="2" w:space="0" w:color="auto"/>
            </w:tcBorders>
          </w:tcPr>
          <w:p w14:paraId="48E5817D" w14:textId="05DC7CE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Mortality risk</w:t>
            </w:r>
          </w:p>
        </w:tc>
        <w:tc>
          <w:tcPr>
            <w:tcW w:w="4922" w:type="dxa"/>
            <w:tcBorders>
              <w:top w:val="single" w:sz="2" w:space="0" w:color="auto"/>
              <w:left w:val="single" w:sz="2" w:space="0" w:color="auto"/>
              <w:bottom w:val="single" w:sz="2" w:space="0" w:color="auto"/>
              <w:right w:val="single" w:sz="2" w:space="0" w:color="auto"/>
            </w:tcBorders>
          </w:tcPr>
          <w:p w14:paraId="27A567C3" w14:textId="77777777" w:rsidR="00872AFE" w:rsidRPr="00711388" w:rsidRDefault="00872AFE" w:rsidP="00567869">
            <w:pPr>
              <w:pStyle w:val="NormalLeft"/>
              <w:rPr>
                <w:lang w:val="en-GB"/>
              </w:rPr>
            </w:pPr>
            <w:r w:rsidRPr="00711388">
              <w:rPr>
                <w:lang w:val="en-GB"/>
              </w:rPr>
              <w:t>This is the absolute value of the assets sensitive to mortality risk after the shock (i.e. permanent increase in mortality rates).</w:t>
            </w:r>
          </w:p>
          <w:p w14:paraId="0F8A650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C31BB6B" w14:textId="77777777" w:rsidTr="00567869">
        <w:tc>
          <w:tcPr>
            <w:tcW w:w="1764" w:type="dxa"/>
            <w:tcBorders>
              <w:top w:val="single" w:sz="2" w:space="0" w:color="auto"/>
              <w:left w:val="single" w:sz="2" w:space="0" w:color="auto"/>
              <w:bottom w:val="single" w:sz="2" w:space="0" w:color="auto"/>
              <w:right w:val="single" w:sz="2" w:space="0" w:color="auto"/>
            </w:tcBorders>
          </w:tcPr>
          <w:p w14:paraId="3AAE9A77" w14:textId="77777777" w:rsidR="00872AFE" w:rsidRPr="00711388" w:rsidRDefault="00872AFE" w:rsidP="00567869">
            <w:pPr>
              <w:pStyle w:val="NormalLeft"/>
              <w:rPr>
                <w:lang w:val="en-GB"/>
              </w:rPr>
            </w:pPr>
            <w:r w:rsidRPr="00711388">
              <w:rPr>
                <w:lang w:val="en-GB"/>
              </w:rPr>
              <w:t>R0100/C0050</w:t>
            </w:r>
          </w:p>
        </w:tc>
        <w:tc>
          <w:tcPr>
            <w:tcW w:w="2600" w:type="dxa"/>
            <w:tcBorders>
              <w:top w:val="single" w:sz="2" w:space="0" w:color="auto"/>
              <w:left w:val="single" w:sz="2" w:space="0" w:color="auto"/>
              <w:bottom w:val="single" w:sz="2" w:space="0" w:color="auto"/>
              <w:right w:val="single" w:sz="2" w:space="0" w:color="auto"/>
            </w:tcBorders>
          </w:tcPr>
          <w:p w14:paraId="57688D4A" w14:textId="691F5365"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Mortality risk</w:t>
            </w:r>
          </w:p>
        </w:tc>
        <w:tc>
          <w:tcPr>
            <w:tcW w:w="4922" w:type="dxa"/>
            <w:tcBorders>
              <w:top w:val="single" w:sz="2" w:space="0" w:color="auto"/>
              <w:left w:val="single" w:sz="2" w:space="0" w:color="auto"/>
              <w:bottom w:val="single" w:sz="2" w:space="0" w:color="auto"/>
              <w:right w:val="single" w:sz="2" w:space="0" w:color="auto"/>
            </w:tcBorders>
          </w:tcPr>
          <w:p w14:paraId="6101235A" w14:textId="77777777" w:rsidR="00872AFE" w:rsidRPr="00711388" w:rsidRDefault="00872AFE" w:rsidP="00567869">
            <w:pPr>
              <w:pStyle w:val="NormalLeft"/>
              <w:rPr>
                <w:lang w:val="en-GB"/>
              </w:rPr>
            </w:pPr>
            <w:r w:rsidRPr="00711388">
              <w:rPr>
                <w:lang w:val="en-GB"/>
              </w:rPr>
              <w:t>This is the absolute value of the liabilities (after the loss absorbing capacity of technical provisions) sensitive to risk, after the shock (i.e. permanent increase in mortality rates).</w:t>
            </w:r>
          </w:p>
          <w:p w14:paraId="03B61AE0"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F80AD53" w14:textId="77777777" w:rsidTr="00567869">
        <w:tc>
          <w:tcPr>
            <w:tcW w:w="1764" w:type="dxa"/>
            <w:tcBorders>
              <w:top w:val="single" w:sz="2" w:space="0" w:color="auto"/>
              <w:left w:val="single" w:sz="2" w:space="0" w:color="auto"/>
              <w:bottom w:val="single" w:sz="2" w:space="0" w:color="auto"/>
              <w:right w:val="single" w:sz="2" w:space="0" w:color="auto"/>
            </w:tcBorders>
          </w:tcPr>
          <w:p w14:paraId="1AEFF2FB" w14:textId="77777777" w:rsidR="00872AFE" w:rsidRPr="00711388" w:rsidRDefault="00872AFE" w:rsidP="00567869">
            <w:pPr>
              <w:pStyle w:val="NormalLeft"/>
              <w:rPr>
                <w:lang w:val="en-GB"/>
              </w:rPr>
            </w:pPr>
            <w:r w:rsidRPr="00711388">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02494B73" w14:textId="41C22EFD"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Mortality risk</w:t>
            </w:r>
          </w:p>
        </w:tc>
        <w:tc>
          <w:tcPr>
            <w:tcW w:w="4922" w:type="dxa"/>
            <w:tcBorders>
              <w:top w:val="single" w:sz="2" w:space="0" w:color="auto"/>
              <w:left w:val="single" w:sz="2" w:space="0" w:color="auto"/>
              <w:bottom w:val="single" w:sz="2" w:space="0" w:color="auto"/>
              <w:right w:val="single" w:sz="2" w:space="0" w:color="auto"/>
            </w:tcBorders>
          </w:tcPr>
          <w:p w14:paraId="50E01A19" w14:textId="77777777" w:rsidR="00872AFE" w:rsidRPr="00711388" w:rsidRDefault="00872AFE" w:rsidP="00567869">
            <w:pPr>
              <w:pStyle w:val="NormalLeft"/>
              <w:rPr>
                <w:lang w:val="en-GB"/>
              </w:rPr>
            </w:pPr>
            <w:r w:rsidRPr="00711388">
              <w:rPr>
                <w:lang w:val="en-GB"/>
              </w:rPr>
              <w:t>This is the net capital charge for mortality risk after the shock (after adjustment for the loss absorbing capacity of technical provisions).</w:t>
            </w:r>
          </w:p>
          <w:p w14:paraId="40560814" w14:textId="77777777" w:rsidR="00872AFE" w:rsidRPr="00711388" w:rsidRDefault="00872AFE" w:rsidP="00567869">
            <w:pPr>
              <w:pStyle w:val="NormalLeft"/>
              <w:rPr>
                <w:lang w:val="en-GB"/>
              </w:rPr>
            </w:pPr>
            <w:r w:rsidRPr="00711388">
              <w:rPr>
                <w:lang w:val="en-GB"/>
              </w:rPr>
              <w:t>If R0010/C0010=1, this item represents net capital charge for mortality risk calculated using simplifications.</w:t>
            </w:r>
          </w:p>
        </w:tc>
      </w:tr>
      <w:tr w:rsidR="00872AFE" w:rsidRPr="00711388" w14:paraId="27438FB4" w14:textId="77777777" w:rsidTr="00567869">
        <w:tc>
          <w:tcPr>
            <w:tcW w:w="1764" w:type="dxa"/>
            <w:tcBorders>
              <w:top w:val="single" w:sz="2" w:space="0" w:color="auto"/>
              <w:left w:val="single" w:sz="2" w:space="0" w:color="auto"/>
              <w:bottom w:val="single" w:sz="2" w:space="0" w:color="auto"/>
              <w:right w:val="single" w:sz="2" w:space="0" w:color="auto"/>
            </w:tcBorders>
          </w:tcPr>
          <w:p w14:paraId="46861C9F" w14:textId="77777777" w:rsidR="00872AFE" w:rsidRPr="00711388" w:rsidRDefault="00872AFE" w:rsidP="00567869">
            <w:pPr>
              <w:pStyle w:val="NormalLeft"/>
              <w:rPr>
                <w:lang w:val="en-GB"/>
              </w:rPr>
            </w:pPr>
            <w:r w:rsidRPr="00711388">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2204E6F1" w14:textId="20E1DD8F"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Mortality risk</w:t>
            </w:r>
          </w:p>
        </w:tc>
        <w:tc>
          <w:tcPr>
            <w:tcW w:w="4922" w:type="dxa"/>
            <w:tcBorders>
              <w:top w:val="single" w:sz="2" w:space="0" w:color="auto"/>
              <w:left w:val="single" w:sz="2" w:space="0" w:color="auto"/>
              <w:bottom w:val="single" w:sz="2" w:space="0" w:color="auto"/>
              <w:right w:val="single" w:sz="2" w:space="0" w:color="auto"/>
            </w:tcBorders>
          </w:tcPr>
          <w:p w14:paraId="311C6399"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mortality risk, after the shock (permanent increase in mortality rates).</w:t>
            </w:r>
          </w:p>
          <w:p w14:paraId="2925B954"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27D3564B" w14:textId="77777777" w:rsidTr="00567869">
        <w:tc>
          <w:tcPr>
            <w:tcW w:w="1764" w:type="dxa"/>
            <w:tcBorders>
              <w:top w:val="single" w:sz="2" w:space="0" w:color="auto"/>
              <w:left w:val="single" w:sz="2" w:space="0" w:color="auto"/>
              <w:bottom w:val="single" w:sz="2" w:space="0" w:color="auto"/>
              <w:right w:val="single" w:sz="2" w:space="0" w:color="auto"/>
            </w:tcBorders>
          </w:tcPr>
          <w:p w14:paraId="65ECAB1B" w14:textId="77777777" w:rsidR="00872AFE" w:rsidRPr="00711388" w:rsidRDefault="00872AFE" w:rsidP="00567869">
            <w:pPr>
              <w:pStyle w:val="NormalLeft"/>
              <w:rPr>
                <w:lang w:val="en-GB"/>
              </w:rPr>
            </w:pPr>
            <w:r w:rsidRPr="00711388">
              <w:rPr>
                <w:lang w:val="en-GB"/>
              </w:rPr>
              <w:t>R0100/C0080</w:t>
            </w:r>
          </w:p>
        </w:tc>
        <w:tc>
          <w:tcPr>
            <w:tcW w:w="2600" w:type="dxa"/>
            <w:tcBorders>
              <w:top w:val="single" w:sz="2" w:space="0" w:color="auto"/>
              <w:left w:val="single" w:sz="2" w:space="0" w:color="auto"/>
              <w:bottom w:val="single" w:sz="2" w:space="0" w:color="auto"/>
              <w:right w:val="single" w:sz="2" w:space="0" w:color="auto"/>
            </w:tcBorders>
          </w:tcPr>
          <w:p w14:paraId="436D05EC" w14:textId="0BDA72B2"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Mortality risk</w:t>
            </w:r>
          </w:p>
        </w:tc>
        <w:tc>
          <w:tcPr>
            <w:tcW w:w="4922" w:type="dxa"/>
            <w:tcBorders>
              <w:top w:val="single" w:sz="2" w:space="0" w:color="auto"/>
              <w:left w:val="single" w:sz="2" w:space="0" w:color="auto"/>
              <w:bottom w:val="single" w:sz="2" w:space="0" w:color="auto"/>
              <w:right w:val="single" w:sz="2" w:space="0" w:color="auto"/>
            </w:tcBorders>
          </w:tcPr>
          <w:p w14:paraId="488903C7" w14:textId="77777777" w:rsidR="00872AFE" w:rsidRPr="00711388" w:rsidRDefault="00872AFE" w:rsidP="00567869">
            <w:pPr>
              <w:pStyle w:val="NormalLeft"/>
              <w:rPr>
                <w:lang w:val="en-GB"/>
              </w:rPr>
            </w:pPr>
            <w:r w:rsidRPr="00711388">
              <w:rPr>
                <w:lang w:val="en-GB"/>
              </w:rPr>
              <w:t>This is the gross capital charge for mortality risk. (before the loss absorbing capacity of technical provisions)</w:t>
            </w:r>
          </w:p>
          <w:p w14:paraId="4B62C95A" w14:textId="77777777" w:rsidR="00872AFE" w:rsidRPr="00711388" w:rsidRDefault="00872AFE" w:rsidP="00567869">
            <w:pPr>
              <w:pStyle w:val="NormalLeft"/>
              <w:rPr>
                <w:lang w:val="en-GB"/>
              </w:rPr>
            </w:pPr>
            <w:r w:rsidRPr="00711388">
              <w:rPr>
                <w:lang w:val="en-GB"/>
              </w:rPr>
              <w:t>If R0010/C0010=1, this item represents gross capital charge for mortality risk calculated using simplifications.</w:t>
            </w:r>
          </w:p>
        </w:tc>
      </w:tr>
      <w:tr w:rsidR="00872AFE" w:rsidRPr="00711388" w14:paraId="15B14D26" w14:textId="77777777" w:rsidTr="00567869">
        <w:tc>
          <w:tcPr>
            <w:tcW w:w="1764" w:type="dxa"/>
            <w:tcBorders>
              <w:top w:val="single" w:sz="2" w:space="0" w:color="auto"/>
              <w:left w:val="single" w:sz="2" w:space="0" w:color="auto"/>
              <w:bottom w:val="single" w:sz="2" w:space="0" w:color="auto"/>
              <w:right w:val="single" w:sz="2" w:space="0" w:color="auto"/>
            </w:tcBorders>
          </w:tcPr>
          <w:p w14:paraId="71A2317E" w14:textId="77777777" w:rsidR="00872AFE" w:rsidRPr="00711388" w:rsidRDefault="00872AFE" w:rsidP="00567869">
            <w:pPr>
              <w:pStyle w:val="NormalLeft"/>
              <w:rPr>
                <w:lang w:val="en-GB"/>
              </w:rPr>
            </w:pPr>
            <w:r w:rsidRPr="00711388">
              <w:rPr>
                <w:lang w:val="en-GB"/>
              </w:rPr>
              <w:t>R0200/C0020</w:t>
            </w:r>
          </w:p>
        </w:tc>
        <w:tc>
          <w:tcPr>
            <w:tcW w:w="2600" w:type="dxa"/>
            <w:tcBorders>
              <w:top w:val="single" w:sz="2" w:space="0" w:color="auto"/>
              <w:left w:val="single" w:sz="2" w:space="0" w:color="auto"/>
              <w:bottom w:val="single" w:sz="2" w:space="0" w:color="auto"/>
              <w:right w:val="single" w:sz="2" w:space="0" w:color="auto"/>
            </w:tcBorders>
          </w:tcPr>
          <w:p w14:paraId="76519C17" w14:textId="3C48140E"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Longevity risk</w:t>
            </w:r>
          </w:p>
        </w:tc>
        <w:tc>
          <w:tcPr>
            <w:tcW w:w="4922" w:type="dxa"/>
            <w:tcBorders>
              <w:top w:val="single" w:sz="2" w:space="0" w:color="auto"/>
              <w:left w:val="single" w:sz="2" w:space="0" w:color="auto"/>
              <w:bottom w:val="single" w:sz="2" w:space="0" w:color="auto"/>
              <w:right w:val="single" w:sz="2" w:space="0" w:color="auto"/>
            </w:tcBorders>
          </w:tcPr>
          <w:p w14:paraId="33DE1F29" w14:textId="77777777" w:rsidR="00872AFE" w:rsidRPr="00711388" w:rsidRDefault="00872AFE" w:rsidP="00567869">
            <w:pPr>
              <w:pStyle w:val="NormalLeft"/>
              <w:rPr>
                <w:lang w:val="en-GB"/>
              </w:rPr>
            </w:pPr>
            <w:r w:rsidRPr="00711388">
              <w:rPr>
                <w:lang w:val="en-GB"/>
              </w:rPr>
              <w:t>This is the absolute value of the assets sensitive to longevity risk, before the shock.</w:t>
            </w:r>
          </w:p>
          <w:p w14:paraId="6B5E24A9"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35EAA66A" w14:textId="77777777" w:rsidTr="00567869">
        <w:tc>
          <w:tcPr>
            <w:tcW w:w="1764" w:type="dxa"/>
            <w:tcBorders>
              <w:top w:val="single" w:sz="2" w:space="0" w:color="auto"/>
              <w:left w:val="single" w:sz="2" w:space="0" w:color="auto"/>
              <w:bottom w:val="single" w:sz="2" w:space="0" w:color="auto"/>
              <w:right w:val="single" w:sz="2" w:space="0" w:color="auto"/>
            </w:tcBorders>
          </w:tcPr>
          <w:p w14:paraId="4DE9780E" w14:textId="77777777" w:rsidR="00872AFE" w:rsidRPr="00711388" w:rsidRDefault="00872AFE" w:rsidP="00567869">
            <w:pPr>
              <w:pStyle w:val="NormalLeft"/>
              <w:rPr>
                <w:lang w:val="en-GB"/>
              </w:rPr>
            </w:pPr>
            <w:r w:rsidRPr="00711388">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10AF9558" w14:textId="33BF9F93"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Longevity risk</w:t>
            </w:r>
          </w:p>
        </w:tc>
        <w:tc>
          <w:tcPr>
            <w:tcW w:w="4922" w:type="dxa"/>
            <w:tcBorders>
              <w:top w:val="single" w:sz="2" w:space="0" w:color="auto"/>
              <w:left w:val="single" w:sz="2" w:space="0" w:color="auto"/>
              <w:bottom w:val="single" w:sz="2" w:space="0" w:color="auto"/>
              <w:right w:val="single" w:sz="2" w:space="0" w:color="auto"/>
            </w:tcBorders>
          </w:tcPr>
          <w:p w14:paraId="3B0105CB" w14:textId="77777777" w:rsidR="00872AFE" w:rsidRPr="00711388" w:rsidRDefault="00872AFE" w:rsidP="00567869">
            <w:pPr>
              <w:pStyle w:val="NormalLeft"/>
              <w:rPr>
                <w:lang w:val="en-GB"/>
              </w:rPr>
            </w:pPr>
            <w:r w:rsidRPr="00711388">
              <w:rPr>
                <w:lang w:val="en-GB"/>
              </w:rPr>
              <w:t>This is the absolute value of liabilities sensitive to longevity risk charge, before the shock.</w:t>
            </w:r>
          </w:p>
          <w:p w14:paraId="314818C2" w14:textId="77777777" w:rsidR="00872AFE" w:rsidRPr="00711388" w:rsidRDefault="00872AFE" w:rsidP="00567869">
            <w:pPr>
              <w:pStyle w:val="NormalLeft"/>
              <w:rPr>
                <w:lang w:val="en-GB"/>
              </w:rPr>
            </w:pPr>
            <w:r w:rsidRPr="00711388">
              <w:rPr>
                <w:lang w:val="en-GB"/>
              </w:rPr>
              <w:lastRenderedPageBreak/>
              <w:t>The amount of Technical Provisions shall be net of reinsurance and SPV recoverables.</w:t>
            </w:r>
          </w:p>
        </w:tc>
      </w:tr>
      <w:tr w:rsidR="00872AFE" w:rsidRPr="00711388" w14:paraId="437EE160" w14:textId="77777777" w:rsidTr="00567869">
        <w:tc>
          <w:tcPr>
            <w:tcW w:w="1764" w:type="dxa"/>
            <w:tcBorders>
              <w:top w:val="single" w:sz="2" w:space="0" w:color="auto"/>
              <w:left w:val="single" w:sz="2" w:space="0" w:color="auto"/>
              <w:bottom w:val="single" w:sz="2" w:space="0" w:color="auto"/>
              <w:right w:val="single" w:sz="2" w:space="0" w:color="auto"/>
            </w:tcBorders>
          </w:tcPr>
          <w:p w14:paraId="05FF057B" w14:textId="77777777" w:rsidR="00872AFE" w:rsidRPr="00711388" w:rsidRDefault="00872AFE" w:rsidP="00567869">
            <w:pPr>
              <w:pStyle w:val="NormalLeft"/>
              <w:rPr>
                <w:lang w:val="en-GB"/>
              </w:rPr>
            </w:pPr>
            <w:r w:rsidRPr="00711388">
              <w:rPr>
                <w:lang w:val="en-GB"/>
              </w:rPr>
              <w:lastRenderedPageBreak/>
              <w:t>R0200/C0040</w:t>
            </w:r>
          </w:p>
        </w:tc>
        <w:tc>
          <w:tcPr>
            <w:tcW w:w="2600" w:type="dxa"/>
            <w:tcBorders>
              <w:top w:val="single" w:sz="2" w:space="0" w:color="auto"/>
              <w:left w:val="single" w:sz="2" w:space="0" w:color="auto"/>
              <w:bottom w:val="single" w:sz="2" w:space="0" w:color="auto"/>
              <w:right w:val="single" w:sz="2" w:space="0" w:color="auto"/>
            </w:tcBorders>
          </w:tcPr>
          <w:p w14:paraId="2381F26A" w14:textId="6F7D413C"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Longevity risk</w:t>
            </w:r>
          </w:p>
        </w:tc>
        <w:tc>
          <w:tcPr>
            <w:tcW w:w="4922" w:type="dxa"/>
            <w:tcBorders>
              <w:top w:val="single" w:sz="2" w:space="0" w:color="auto"/>
              <w:left w:val="single" w:sz="2" w:space="0" w:color="auto"/>
              <w:bottom w:val="single" w:sz="2" w:space="0" w:color="auto"/>
              <w:right w:val="single" w:sz="2" w:space="0" w:color="auto"/>
            </w:tcBorders>
          </w:tcPr>
          <w:p w14:paraId="4B3D7EDC" w14:textId="77777777" w:rsidR="00872AFE" w:rsidRPr="00711388" w:rsidRDefault="00872AFE" w:rsidP="00567869">
            <w:pPr>
              <w:pStyle w:val="NormalLeft"/>
              <w:rPr>
                <w:lang w:val="en-GB"/>
              </w:rPr>
            </w:pPr>
            <w:r w:rsidRPr="00711388">
              <w:rPr>
                <w:lang w:val="en-GB"/>
              </w:rPr>
              <w:t>This is the absolute value of the assets sensitive to longevity risk, after the shock (i.e. permanent decrease in mortality rates).</w:t>
            </w:r>
          </w:p>
          <w:p w14:paraId="11389A29"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48F4F3A" w14:textId="77777777" w:rsidTr="00567869">
        <w:tc>
          <w:tcPr>
            <w:tcW w:w="1764" w:type="dxa"/>
            <w:tcBorders>
              <w:top w:val="single" w:sz="2" w:space="0" w:color="auto"/>
              <w:left w:val="single" w:sz="2" w:space="0" w:color="auto"/>
              <w:bottom w:val="single" w:sz="2" w:space="0" w:color="auto"/>
              <w:right w:val="single" w:sz="2" w:space="0" w:color="auto"/>
            </w:tcBorders>
          </w:tcPr>
          <w:p w14:paraId="7598E87A" w14:textId="77777777" w:rsidR="00872AFE" w:rsidRPr="00711388" w:rsidRDefault="00872AFE" w:rsidP="00567869">
            <w:pPr>
              <w:pStyle w:val="NormalLeft"/>
              <w:rPr>
                <w:lang w:val="en-GB"/>
              </w:rPr>
            </w:pPr>
            <w:r w:rsidRPr="00711388">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061B90E7" w14:textId="24EF7F44"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Longevity risk</w:t>
            </w:r>
          </w:p>
        </w:tc>
        <w:tc>
          <w:tcPr>
            <w:tcW w:w="4922" w:type="dxa"/>
            <w:tcBorders>
              <w:top w:val="single" w:sz="2" w:space="0" w:color="auto"/>
              <w:left w:val="single" w:sz="2" w:space="0" w:color="auto"/>
              <w:bottom w:val="single" w:sz="2" w:space="0" w:color="auto"/>
              <w:right w:val="single" w:sz="2" w:space="0" w:color="auto"/>
            </w:tcBorders>
          </w:tcPr>
          <w:p w14:paraId="6A9295B4" w14:textId="77777777" w:rsidR="00872AFE" w:rsidRPr="00711388" w:rsidRDefault="00872AFE" w:rsidP="00567869">
            <w:pPr>
              <w:pStyle w:val="NormalLeft"/>
              <w:rPr>
                <w:lang w:val="en-GB"/>
              </w:rPr>
            </w:pPr>
            <w:r w:rsidRPr="00711388">
              <w:rPr>
                <w:lang w:val="en-GB"/>
              </w:rPr>
              <w:t>This is the absolute value of the liabilities (after the loss absorbing capacity of technical provisions sensitive to longevity risk, after the shock (i.e. permanent decrease in mortality rates).</w:t>
            </w:r>
          </w:p>
          <w:p w14:paraId="1486058B"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79BDF580" w14:textId="77777777" w:rsidTr="00567869">
        <w:tc>
          <w:tcPr>
            <w:tcW w:w="1764" w:type="dxa"/>
            <w:tcBorders>
              <w:top w:val="single" w:sz="2" w:space="0" w:color="auto"/>
              <w:left w:val="single" w:sz="2" w:space="0" w:color="auto"/>
              <w:bottom w:val="single" w:sz="2" w:space="0" w:color="auto"/>
              <w:right w:val="single" w:sz="2" w:space="0" w:color="auto"/>
            </w:tcBorders>
          </w:tcPr>
          <w:p w14:paraId="38DF6AF1" w14:textId="77777777" w:rsidR="00872AFE" w:rsidRPr="00711388" w:rsidRDefault="00872AFE" w:rsidP="00567869">
            <w:pPr>
              <w:pStyle w:val="NormalLeft"/>
              <w:rPr>
                <w:lang w:val="en-GB"/>
              </w:rPr>
            </w:pPr>
            <w:r w:rsidRPr="00711388">
              <w:rPr>
                <w:lang w:val="en-GB"/>
              </w:rPr>
              <w:t>R0200/C0060</w:t>
            </w:r>
          </w:p>
        </w:tc>
        <w:tc>
          <w:tcPr>
            <w:tcW w:w="2600" w:type="dxa"/>
            <w:tcBorders>
              <w:top w:val="single" w:sz="2" w:space="0" w:color="auto"/>
              <w:left w:val="single" w:sz="2" w:space="0" w:color="auto"/>
              <w:bottom w:val="single" w:sz="2" w:space="0" w:color="auto"/>
              <w:right w:val="single" w:sz="2" w:space="0" w:color="auto"/>
            </w:tcBorders>
          </w:tcPr>
          <w:p w14:paraId="6E167797" w14:textId="3F934529"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Longevity risk</w:t>
            </w:r>
          </w:p>
        </w:tc>
        <w:tc>
          <w:tcPr>
            <w:tcW w:w="4922" w:type="dxa"/>
            <w:tcBorders>
              <w:top w:val="single" w:sz="2" w:space="0" w:color="auto"/>
              <w:left w:val="single" w:sz="2" w:space="0" w:color="auto"/>
              <w:bottom w:val="single" w:sz="2" w:space="0" w:color="auto"/>
              <w:right w:val="single" w:sz="2" w:space="0" w:color="auto"/>
            </w:tcBorders>
          </w:tcPr>
          <w:p w14:paraId="6EF6C61A" w14:textId="77777777" w:rsidR="00872AFE" w:rsidRPr="00711388" w:rsidRDefault="00872AFE" w:rsidP="00567869">
            <w:pPr>
              <w:pStyle w:val="NormalLeft"/>
              <w:rPr>
                <w:lang w:val="en-GB"/>
              </w:rPr>
            </w:pPr>
            <w:r w:rsidRPr="00711388">
              <w:rPr>
                <w:lang w:val="en-GB"/>
              </w:rPr>
              <w:t>This is the net capital charge for longevity risk after the shock (after adjustment for the loss absorbing capacity of technical provisions).</w:t>
            </w:r>
          </w:p>
          <w:p w14:paraId="0C1AC32B" w14:textId="77777777" w:rsidR="00872AFE" w:rsidRPr="00711388" w:rsidRDefault="00872AFE" w:rsidP="00567869">
            <w:pPr>
              <w:pStyle w:val="NormalLeft"/>
              <w:rPr>
                <w:lang w:val="en-GB"/>
              </w:rPr>
            </w:pPr>
            <w:r w:rsidRPr="00711388">
              <w:rPr>
                <w:lang w:val="en-GB"/>
              </w:rPr>
              <w:t>If R0020/C0010=1, this item represents net capital charge for longevity risk calculated using simplifications</w:t>
            </w:r>
          </w:p>
        </w:tc>
      </w:tr>
      <w:tr w:rsidR="00872AFE" w:rsidRPr="00711388" w14:paraId="6CD054DC" w14:textId="77777777" w:rsidTr="00567869">
        <w:tc>
          <w:tcPr>
            <w:tcW w:w="1764" w:type="dxa"/>
            <w:tcBorders>
              <w:top w:val="single" w:sz="2" w:space="0" w:color="auto"/>
              <w:left w:val="single" w:sz="2" w:space="0" w:color="auto"/>
              <w:bottom w:val="single" w:sz="2" w:space="0" w:color="auto"/>
              <w:right w:val="single" w:sz="2" w:space="0" w:color="auto"/>
            </w:tcBorders>
          </w:tcPr>
          <w:p w14:paraId="07802823" w14:textId="77777777" w:rsidR="00872AFE" w:rsidRPr="00711388" w:rsidRDefault="00872AFE" w:rsidP="00567869">
            <w:pPr>
              <w:pStyle w:val="NormalLeft"/>
              <w:rPr>
                <w:lang w:val="en-GB"/>
              </w:rPr>
            </w:pPr>
            <w:r w:rsidRPr="00711388">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5A908B46" w14:textId="727B45A0"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absorbing capacity of technical provisions)</w:t>
            </w:r>
            <w:r w:rsidR="00711388" w:rsidRPr="00711388">
              <w:rPr>
                <w:lang w:val="en-GB"/>
              </w:rPr>
              <w:t>-</w:t>
            </w:r>
            <w:r w:rsidRPr="00711388">
              <w:rPr>
                <w:lang w:val="en-GB"/>
              </w:rPr>
              <w:t xml:space="preserve"> Longevity risk</w:t>
            </w:r>
          </w:p>
        </w:tc>
        <w:tc>
          <w:tcPr>
            <w:tcW w:w="4922" w:type="dxa"/>
            <w:tcBorders>
              <w:top w:val="single" w:sz="2" w:space="0" w:color="auto"/>
              <w:left w:val="single" w:sz="2" w:space="0" w:color="auto"/>
              <w:bottom w:val="single" w:sz="2" w:space="0" w:color="auto"/>
              <w:right w:val="single" w:sz="2" w:space="0" w:color="auto"/>
            </w:tcBorders>
          </w:tcPr>
          <w:p w14:paraId="763BDDFC"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longevity risk charge, after the shock (permanent decrease in mortality rates.</w:t>
            </w:r>
          </w:p>
          <w:p w14:paraId="71BFF96A"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91A09B3" w14:textId="77777777" w:rsidTr="00567869">
        <w:tc>
          <w:tcPr>
            <w:tcW w:w="1764" w:type="dxa"/>
            <w:tcBorders>
              <w:top w:val="single" w:sz="2" w:space="0" w:color="auto"/>
              <w:left w:val="single" w:sz="2" w:space="0" w:color="auto"/>
              <w:bottom w:val="single" w:sz="2" w:space="0" w:color="auto"/>
              <w:right w:val="single" w:sz="2" w:space="0" w:color="auto"/>
            </w:tcBorders>
          </w:tcPr>
          <w:p w14:paraId="0F5477C8" w14:textId="77777777" w:rsidR="00872AFE" w:rsidRPr="00711388" w:rsidRDefault="00872AFE" w:rsidP="00567869">
            <w:pPr>
              <w:pStyle w:val="NormalLeft"/>
              <w:rPr>
                <w:lang w:val="en-GB"/>
              </w:rPr>
            </w:pPr>
            <w:r w:rsidRPr="00711388">
              <w:rPr>
                <w:lang w:val="en-GB"/>
              </w:rPr>
              <w:t>R0200/C0080</w:t>
            </w:r>
          </w:p>
        </w:tc>
        <w:tc>
          <w:tcPr>
            <w:tcW w:w="2600" w:type="dxa"/>
            <w:tcBorders>
              <w:top w:val="single" w:sz="2" w:space="0" w:color="auto"/>
              <w:left w:val="single" w:sz="2" w:space="0" w:color="auto"/>
              <w:bottom w:val="single" w:sz="2" w:space="0" w:color="auto"/>
              <w:right w:val="single" w:sz="2" w:space="0" w:color="auto"/>
            </w:tcBorders>
          </w:tcPr>
          <w:p w14:paraId="3683F0E0" w14:textId="72096A6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Longevity risk</w:t>
            </w:r>
          </w:p>
        </w:tc>
        <w:tc>
          <w:tcPr>
            <w:tcW w:w="4922" w:type="dxa"/>
            <w:tcBorders>
              <w:top w:val="single" w:sz="2" w:space="0" w:color="auto"/>
              <w:left w:val="single" w:sz="2" w:space="0" w:color="auto"/>
              <w:bottom w:val="single" w:sz="2" w:space="0" w:color="auto"/>
              <w:right w:val="single" w:sz="2" w:space="0" w:color="auto"/>
            </w:tcBorders>
          </w:tcPr>
          <w:p w14:paraId="7EBC8435" w14:textId="77777777" w:rsidR="00872AFE" w:rsidRPr="00711388" w:rsidRDefault="00872AFE" w:rsidP="00567869">
            <w:pPr>
              <w:pStyle w:val="NormalLeft"/>
              <w:rPr>
                <w:lang w:val="en-GB"/>
              </w:rPr>
            </w:pPr>
            <w:r w:rsidRPr="00711388">
              <w:rPr>
                <w:lang w:val="en-GB"/>
              </w:rPr>
              <w:t>This is the gross capital charge for longevity risk (before the loss absorbing capacity of technical provisions).</w:t>
            </w:r>
          </w:p>
          <w:p w14:paraId="2128E65C" w14:textId="77777777" w:rsidR="00872AFE" w:rsidRPr="00711388" w:rsidRDefault="00872AFE" w:rsidP="00567869">
            <w:pPr>
              <w:pStyle w:val="NormalLeft"/>
              <w:rPr>
                <w:lang w:val="en-GB"/>
              </w:rPr>
            </w:pPr>
            <w:r w:rsidRPr="00711388">
              <w:rPr>
                <w:lang w:val="en-GB"/>
              </w:rPr>
              <w:t>If R0020/C0010=1, this item represents gross capital charge for longevity risk calculated using simplifications.</w:t>
            </w:r>
          </w:p>
        </w:tc>
      </w:tr>
      <w:tr w:rsidR="00872AFE" w:rsidRPr="00711388" w14:paraId="2268C56F" w14:textId="77777777" w:rsidTr="00567869">
        <w:tc>
          <w:tcPr>
            <w:tcW w:w="1764" w:type="dxa"/>
            <w:tcBorders>
              <w:top w:val="single" w:sz="2" w:space="0" w:color="auto"/>
              <w:left w:val="single" w:sz="2" w:space="0" w:color="auto"/>
              <w:bottom w:val="single" w:sz="2" w:space="0" w:color="auto"/>
              <w:right w:val="single" w:sz="2" w:space="0" w:color="auto"/>
            </w:tcBorders>
          </w:tcPr>
          <w:p w14:paraId="36F2ED4C" w14:textId="77777777" w:rsidR="00872AFE" w:rsidRPr="00711388" w:rsidRDefault="00872AFE" w:rsidP="00567869">
            <w:pPr>
              <w:pStyle w:val="NormalLeft"/>
              <w:rPr>
                <w:lang w:val="en-GB"/>
              </w:rPr>
            </w:pPr>
            <w:r w:rsidRPr="00711388">
              <w:rPr>
                <w:lang w:val="en-GB"/>
              </w:rPr>
              <w:t>R0300/C0020</w:t>
            </w:r>
          </w:p>
        </w:tc>
        <w:tc>
          <w:tcPr>
            <w:tcW w:w="2600" w:type="dxa"/>
            <w:tcBorders>
              <w:top w:val="single" w:sz="2" w:space="0" w:color="auto"/>
              <w:left w:val="single" w:sz="2" w:space="0" w:color="auto"/>
              <w:bottom w:val="single" w:sz="2" w:space="0" w:color="auto"/>
              <w:right w:val="single" w:sz="2" w:space="0" w:color="auto"/>
            </w:tcBorders>
          </w:tcPr>
          <w:p w14:paraId="20864B36" w14:textId="21F496F3"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Disability </w:t>
            </w:r>
            <w:r w:rsidR="00845F43"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5B001ED9" w14:textId="6D647DC8" w:rsidR="00872AFE" w:rsidRPr="00711388" w:rsidRDefault="00872AFE" w:rsidP="00567869">
            <w:pPr>
              <w:pStyle w:val="NormalLeft"/>
              <w:rPr>
                <w:lang w:val="en-GB"/>
              </w:rPr>
            </w:pPr>
            <w:r w:rsidRPr="00711388">
              <w:rPr>
                <w:lang w:val="en-GB"/>
              </w:rPr>
              <w:t xml:space="preserve">This is the absolute value of the assets sensitive to disability </w:t>
            </w:r>
            <w:r w:rsidR="00845F43" w:rsidRPr="00711388">
              <w:rPr>
                <w:lang w:val="en-GB"/>
              </w:rPr>
              <w:t>-</w:t>
            </w:r>
            <w:r w:rsidRPr="00711388">
              <w:rPr>
                <w:lang w:val="en-GB"/>
              </w:rPr>
              <w:t xml:space="preserve"> morbidity risk, before the shock.</w:t>
            </w:r>
          </w:p>
          <w:p w14:paraId="2EAC4892"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0048539" w14:textId="77777777" w:rsidTr="00567869">
        <w:tc>
          <w:tcPr>
            <w:tcW w:w="1764" w:type="dxa"/>
            <w:tcBorders>
              <w:top w:val="single" w:sz="2" w:space="0" w:color="auto"/>
              <w:left w:val="single" w:sz="2" w:space="0" w:color="auto"/>
              <w:bottom w:val="single" w:sz="2" w:space="0" w:color="auto"/>
              <w:right w:val="single" w:sz="2" w:space="0" w:color="auto"/>
            </w:tcBorders>
          </w:tcPr>
          <w:p w14:paraId="286AF63D" w14:textId="77777777" w:rsidR="00872AFE" w:rsidRPr="00711388" w:rsidRDefault="00872AFE" w:rsidP="00567869">
            <w:pPr>
              <w:pStyle w:val="NormalLeft"/>
              <w:rPr>
                <w:lang w:val="en-GB"/>
              </w:rPr>
            </w:pPr>
            <w:r w:rsidRPr="00711388">
              <w:rPr>
                <w:lang w:val="en-GB"/>
              </w:rPr>
              <w:t>R0300/C0030</w:t>
            </w:r>
          </w:p>
        </w:tc>
        <w:tc>
          <w:tcPr>
            <w:tcW w:w="2600" w:type="dxa"/>
            <w:tcBorders>
              <w:top w:val="single" w:sz="2" w:space="0" w:color="auto"/>
              <w:left w:val="single" w:sz="2" w:space="0" w:color="auto"/>
              <w:bottom w:val="single" w:sz="2" w:space="0" w:color="auto"/>
              <w:right w:val="single" w:sz="2" w:space="0" w:color="auto"/>
            </w:tcBorders>
          </w:tcPr>
          <w:p w14:paraId="2A753D81" w14:textId="54C319BD"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w:t>
            </w:r>
            <w:r w:rsidRPr="00711388">
              <w:rPr>
                <w:lang w:val="en-GB"/>
              </w:rPr>
              <w:lastRenderedPageBreak/>
              <w:t xml:space="preserve">Liabilities </w:t>
            </w:r>
            <w:r w:rsidR="00845F43" w:rsidRPr="00711388">
              <w:rPr>
                <w:lang w:val="en-GB"/>
              </w:rPr>
              <w:t>-</w:t>
            </w:r>
            <w:r w:rsidRPr="00711388">
              <w:rPr>
                <w:lang w:val="en-GB"/>
              </w:rPr>
              <w:t xml:space="preserve"> Disability</w:t>
            </w:r>
            <w:r w:rsidR="00711388"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6EC5524E" w14:textId="6FC3B5AF" w:rsidR="00872AFE" w:rsidRPr="00711388" w:rsidRDefault="00872AFE" w:rsidP="00567869">
            <w:pPr>
              <w:pStyle w:val="NormalLeft"/>
              <w:rPr>
                <w:lang w:val="en-GB"/>
              </w:rPr>
            </w:pPr>
            <w:r w:rsidRPr="00711388">
              <w:rPr>
                <w:lang w:val="en-GB"/>
              </w:rPr>
              <w:lastRenderedPageBreak/>
              <w:t xml:space="preserve">This is the absolute value of liabilities sensitive to disability </w:t>
            </w:r>
            <w:r w:rsidR="00845F43" w:rsidRPr="00711388">
              <w:rPr>
                <w:lang w:val="en-GB"/>
              </w:rPr>
              <w:t>-</w:t>
            </w:r>
            <w:r w:rsidRPr="00711388">
              <w:rPr>
                <w:lang w:val="en-GB"/>
              </w:rPr>
              <w:t xml:space="preserve"> morbidity risk, before the shock.</w:t>
            </w:r>
          </w:p>
          <w:p w14:paraId="22F36F60" w14:textId="77777777" w:rsidR="00872AFE" w:rsidRPr="00711388" w:rsidRDefault="00872AFE" w:rsidP="00567869">
            <w:pPr>
              <w:pStyle w:val="NormalLeft"/>
              <w:rPr>
                <w:lang w:val="en-GB"/>
              </w:rPr>
            </w:pPr>
            <w:r w:rsidRPr="00711388">
              <w:rPr>
                <w:lang w:val="en-GB"/>
              </w:rPr>
              <w:lastRenderedPageBreak/>
              <w:t>The amount of Technical Provisions shall be net of reinsurance and SPV recoverables.</w:t>
            </w:r>
          </w:p>
        </w:tc>
      </w:tr>
      <w:tr w:rsidR="00872AFE" w:rsidRPr="00711388" w14:paraId="6D73D8D1" w14:textId="77777777" w:rsidTr="00567869">
        <w:tc>
          <w:tcPr>
            <w:tcW w:w="1764" w:type="dxa"/>
            <w:tcBorders>
              <w:top w:val="single" w:sz="2" w:space="0" w:color="auto"/>
              <w:left w:val="single" w:sz="2" w:space="0" w:color="auto"/>
              <w:bottom w:val="single" w:sz="2" w:space="0" w:color="auto"/>
              <w:right w:val="single" w:sz="2" w:space="0" w:color="auto"/>
            </w:tcBorders>
          </w:tcPr>
          <w:p w14:paraId="7877C341" w14:textId="77777777" w:rsidR="00872AFE" w:rsidRPr="00711388" w:rsidRDefault="00872AFE" w:rsidP="00567869">
            <w:pPr>
              <w:pStyle w:val="NormalLeft"/>
              <w:rPr>
                <w:lang w:val="en-GB"/>
              </w:rPr>
            </w:pPr>
            <w:r w:rsidRPr="00711388">
              <w:rPr>
                <w:lang w:val="en-GB"/>
              </w:rPr>
              <w:lastRenderedPageBreak/>
              <w:t>R0300/C0040</w:t>
            </w:r>
          </w:p>
        </w:tc>
        <w:tc>
          <w:tcPr>
            <w:tcW w:w="2600" w:type="dxa"/>
            <w:tcBorders>
              <w:top w:val="single" w:sz="2" w:space="0" w:color="auto"/>
              <w:left w:val="single" w:sz="2" w:space="0" w:color="auto"/>
              <w:bottom w:val="single" w:sz="2" w:space="0" w:color="auto"/>
              <w:right w:val="single" w:sz="2" w:space="0" w:color="auto"/>
            </w:tcBorders>
          </w:tcPr>
          <w:p w14:paraId="258A9604" w14:textId="76C8865F"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Disability </w:t>
            </w:r>
            <w:r w:rsidR="00845F43"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50A9E59A" w14:textId="46F56492" w:rsidR="00872AFE" w:rsidRPr="00711388" w:rsidRDefault="00872AFE" w:rsidP="00567869">
            <w:pPr>
              <w:pStyle w:val="NormalLeft"/>
              <w:rPr>
                <w:lang w:val="en-GB"/>
              </w:rPr>
            </w:pPr>
            <w:r w:rsidRPr="00711388">
              <w:rPr>
                <w:lang w:val="en-GB"/>
              </w:rPr>
              <w:t xml:space="preserve">This is the absolute value of the assets sensitive to disability </w:t>
            </w:r>
            <w:r w:rsidR="00845F43" w:rsidRPr="00711388">
              <w:rPr>
                <w:lang w:val="en-GB"/>
              </w:rPr>
              <w:t>-</w:t>
            </w:r>
            <w:r w:rsidRPr="00711388">
              <w:rPr>
                <w:lang w:val="en-GB"/>
              </w:rPr>
              <w:t xml:space="preserve"> morbidity risk, after the shock (i.e. as prescribed by standard formula: an 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20DA301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5449BD8E" w14:textId="77777777" w:rsidTr="00567869">
        <w:tc>
          <w:tcPr>
            <w:tcW w:w="1764" w:type="dxa"/>
            <w:tcBorders>
              <w:top w:val="single" w:sz="2" w:space="0" w:color="auto"/>
              <w:left w:val="single" w:sz="2" w:space="0" w:color="auto"/>
              <w:bottom w:val="single" w:sz="2" w:space="0" w:color="auto"/>
              <w:right w:val="single" w:sz="2" w:space="0" w:color="auto"/>
            </w:tcBorders>
          </w:tcPr>
          <w:p w14:paraId="1051AA70" w14:textId="77777777" w:rsidR="00872AFE" w:rsidRPr="00711388" w:rsidRDefault="00872AFE" w:rsidP="00567869">
            <w:pPr>
              <w:pStyle w:val="NormalLeft"/>
              <w:rPr>
                <w:lang w:val="en-GB"/>
              </w:rPr>
            </w:pPr>
            <w:r w:rsidRPr="00711388">
              <w:rPr>
                <w:lang w:val="en-GB"/>
              </w:rPr>
              <w:t>R0300/C0050</w:t>
            </w:r>
          </w:p>
        </w:tc>
        <w:tc>
          <w:tcPr>
            <w:tcW w:w="2600" w:type="dxa"/>
            <w:tcBorders>
              <w:top w:val="single" w:sz="2" w:space="0" w:color="auto"/>
              <w:left w:val="single" w:sz="2" w:space="0" w:color="auto"/>
              <w:bottom w:val="single" w:sz="2" w:space="0" w:color="auto"/>
              <w:right w:val="single" w:sz="2" w:space="0" w:color="auto"/>
            </w:tcBorders>
          </w:tcPr>
          <w:p w14:paraId="28043C5E" w14:textId="69B91D43"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Disability </w:t>
            </w:r>
            <w:r w:rsidR="00845F43"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458CA609" w14:textId="2B6A07F1" w:rsidR="00872AFE" w:rsidRPr="00711388" w:rsidRDefault="00872AFE" w:rsidP="00567869">
            <w:pPr>
              <w:pStyle w:val="NormalLeft"/>
              <w:rPr>
                <w:lang w:val="en-GB"/>
              </w:rPr>
            </w:pPr>
            <w:r w:rsidRPr="00711388">
              <w:rPr>
                <w:lang w:val="en-GB"/>
              </w:rPr>
              <w:t xml:space="preserve">This is the absolute value of liabilities (after the loss absorbing capacity of technical provisions) sensitive to disability </w:t>
            </w:r>
            <w:r w:rsidR="00845F43" w:rsidRPr="00711388">
              <w:rPr>
                <w:lang w:val="en-GB"/>
              </w:rPr>
              <w:t>-</w:t>
            </w:r>
            <w:r w:rsidRPr="00711388">
              <w:rPr>
                <w:lang w:val="en-GB"/>
              </w:rPr>
              <w:t xml:space="preserve"> morbidity risk, after the shock (i.e. as prescribed by standard formula, see description provided in definition to cell R0300/C0040).</w:t>
            </w:r>
          </w:p>
          <w:p w14:paraId="3FCA707A"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170DC1B1" w14:textId="77777777" w:rsidTr="00567869">
        <w:tc>
          <w:tcPr>
            <w:tcW w:w="1764" w:type="dxa"/>
            <w:tcBorders>
              <w:top w:val="single" w:sz="2" w:space="0" w:color="auto"/>
              <w:left w:val="single" w:sz="2" w:space="0" w:color="auto"/>
              <w:bottom w:val="single" w:sz="2" w:space="0" w:color="auto"/>
              <w:right w:val="single" w:sz="2" w:space="0" w:color="auto"/>
            </w:tcBorders>
          </w:tcPr>
          <w:p w14:paraId="2BF9C422" w14:textId="77777777" w:rsidR="00872AFE" w:rsidRPr="00711388" w:rsidRDefault="00872AFE" w:rsidP="00567869">
            <w:pPr>
              <w:pStyle w:val="NormalLeft"/>
              <w:rPr>
                <w:lang w:val="en-GB"/>
              </w:rPr>
            </w:pPr>
            <w:r w:rsidRPr="00711388">
              <w:rPr>
                <w:lang w:val="en-GB"/>
              </w:rPr>
              <w:t>R0300/C0060</w:t>
            </w:r>
          </w:p>
        </w:tc>
        <w:tc>
          <w:tcPr>
            <w:tcW w:w="2600" w:type="dxa"/>
            <w:tcBorders>
              <w:top w:val="single" w:sz="2" w:space="0" w:color="auto"/>
              <w:left w:val="single" w:sz="2" w:space="0" w:color="auto"/>
              <w:bottom w:val="single" w:sz="2" w:space="0" w:color="auto"/>
              <w:right w:val="single" w:sz="2" w:space="0" w:color="auto"/>
            </w:tcBorders>
          </w:tcPr>
          <w:p w14:paraId="27E61422" w14:textId="11319CA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Disability </w:t>
            </w:r>
            <w:r w:rsidR="00845F43"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409F36A4" w14:textId="7DA33E0E" w:rsidR="00872AFE" w:rsidRPr="00711388" w:rsidRDefault="00872AFE" w:rsidP="00567869">
            <w:pPr>
              <w:pStyle w:val="NormalLeft"/>
              <w:rPr>
                <w:lang w:val="en-GB"/>
              </w:rPr>
            </w:pPr>
            <w:r w:rsidRPr="00711388">
              <w:rPr>
                <w:lang w:val="en-GB"/>
              </w:rPr>
              <w:t xml:space="preserve">This is the net capital charge for disability </w:t>
            </w:r>
            <w:r w:rsidR="00845F43" w:rsidRPr="00711388">
              <w:rPr>
                <w:lang w:val="en-GB"/>
              </w:rPr>
              <w:t>-</w:t>
            </w:r>
            <w:r w:rsidRPr="00711388">
              <w:rPr>
                <w:lang w:val="en-GB"/>
              </w:rPr>
              <w:t xml:space="preserve"> morbidity risk, after adjustment for the loss absorbing capacity of technical provisions.</w:t>
            </w:r>
          </w:p>
          <w:p w14:paraId="370006B3" w14:textId="77777777" w:rsidR="00872AFE" w:rsidRPr="00711388" w:rsidRDefault="00872AFE" w:rsidP="00567869">
            <w:pPr>
              <w:pStyle w:val="NormalLeft"/>
              <w:rPr>
                <w:lang w:val="en-GB"/>
              </w:rPr>
            </w:pPr>
            <w:r w:rsidRPr="00711388">
              <w:rPr>
                <w:lang w:val="en-GB"/>
              </w:rPr>
              <w:t>If R0030/C0010=1, this item represents net capital charge for disability and morbidity risk calculated using simplifications.</w:t>
            </w:r>
          </w:p>
        </w:tc>
      </w:tr>
      <w:tr w:rsidR="00872AFE" w:rsidRPr="00711388" w14:paraId="7C96CBF6" w14:textId="77777777" w:rsidTr="00567869">
        <w:tc>
          <w:tcPr>
            <w:tcW w:w="1764" w:type="dxa"/>
            <w:tcBorders>
              <w:top w:val="single" w:sz="2" w:space="0" w:color="auto"/>
              <w:left w:val="single" w:sz="2" w:space="0" w:color="auto"/>
              <w:bottom w:val="single" w:sz="2" w:space="0" w:color="auto"/>
              <w:right w:val="single" w:sz="2" w:space="0" w:color="auto"/>
            </w:tcBorders>
          </w:tcPr>
          <w:p w14:paraId="05CC73C7" w14:textId="77777777" w:rsidR="00872AFE" w:rsidRPr="00711388" w:rsidRDefault="00872AFE" w:rsidP="00567869">
            <w:pPr>
              <w:pStyle w:val="NormalLeft"/>
              <w:rPr>
                <w:lang w:val="en-GB"/>
              </w:rPr>
            </w:pPr>
            <w:r w:rsidRPr="00711388">
              <w:rPr>
                <w:lang w:val="en-GB"/>
              </w:rPr>
              <w:t>R0300/C0070</w:t>
            </w:r>
          </w:p>
        </w:tc>
        <w:tc>
          <w:tcPr>
            <w:tcW w:w="2600" w:type="dxa"/>
            <w:tcBorders>
              <w:top w:val="single" w:sz="2" w:space="0" w:color="auto"/>
              <w:left w:val="single" w:sz="2" w:space="0" w:color="auto"/>
              <w:bottom w:val="single" w:sz="2" w:space="0" w:color="auto"/>
              <w:right w:val="single" w:sz="2" w:space="0" w:color="auto"/>
            </w:tcBorders>
          </w:tcPr>
          <w:p w14:paraId="0F824FEB" w14:textId="54435188"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Disability </w:t>
            </w:r>
            <w:r w:rsidR="00845F43"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1540ADCF" w14:textId="6AF31514" w:rsidR="00872AFE" w:rsidRPr="00711388" w:rsidRDefault="00872AFE" w:rsidP="00567869">
            <w:pPr>
              <w:pStyle w:val="NormalLeft"/>
              <w:rPr>
                <w:lang w:val="en-GB"/>
              </w:rPr>
            </w:pPr>
            <w:r w:rsidRPr="00711388">
              <w:rPr>
                <w:lang w:val="en-GB"/>
              </w:rPr>
              <w:t xml:space="preserve">This is the absolute value of the liabilities (before the loss absorbing capacity of technical provisions) sensitive to disability </w:t>
            </w:r>
            <w:r w:rsidR="00845F43" w:rsidRPr="00711388">
              <w:rPr>
                <w:lang w:val="en-GB"/>
              </w:rPr>
              <w:t>-</w:t>
            </w:r>
            <w:r w:rsidRPr="00711388">
              <w:rPr>
                <w:lang w:val="en-GB"/>
              </w:rPr>
              <w:t xml:space="preserve"> morbidity risk, after the shock (i.e. as prescribed by standard formula, see description provided in definition to cell R0300/C0040).</w:t>
            </w:r>
          </w:p>
          <w:p w14:paraId="6D58A3F4"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B11B696" w14:textId="77777777" w:rsidTr="00567869">
        <w:tc>
          <w:tcPr>
            <w:tcW w:w="1764" w:type="dxa"/>
            <w:tcBorders>
              <w:top w:val="single" w:sz="2" w:space="0" w:color="auto"/>
              <w:left w:val="single" w:sz="2" w:space="0" w:color="auto"/>
              <w:bottom w:val="single" w:sz="2" w:space="0" w:color="auto"/>
              <w:right w:val="single" w:sz="2" w:space="0" w:color="auto"/>
            </w:tcBorders>
          </w:tcPr>
          <w:p w14:paraId="401B942E" w14:textId="77777777" w:rsidR="00872AFE" w:rsidRPr="00711388" w:rsidRDefault="00872AFE" w:rsidP="00567869">
            <w:pPr>
              <w:pStyle w:val="NormalLeft"/>
              <w:rPr>
                <w:lang w:val="en-GB"/>
              </w:rPr>
            </w:pPr>
            <w:r w:rsidRPr="00711388">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7D106D44" w14:textId="667BA4BD"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w:t>
            </w:r>
            <w:r w:rsidRPr="00711388">
              <w:rPr>
                <w:lang w:val="en-GB"/>
              </w:rPr>
              <w:lastRenderedPageBreak/>
              <w:t xml:space="preserve">Disability </w:t>
            </w:r>
            <w:r w:rsidR="00845F43"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7A3CD19F" w14:textId="3425F93F" w:rsidR="00872AFE" w:rsidRPr="00711388" w:rsidRDefault="00872AFE" w:rsidP="00567869">
            <w:pPr>
              <w:pStyle w:val="NormalLeft"/>
              <w:rPr>
                <w:lang w:val="en-GB"/>
              </w:rPr>
            </w:pPr>
            <w:r w:rsidRPr="00711388">
              <w:rPr>
                <w:lang w:val="en-GB"/>
              </w:rPr>
              <w:lastRenderedPageBreak/>
              <w:t xml:space="preserve">This is the gross capital charge for disability </w:t>
            </w:r>
            <w:r w:rsidR="00845F43" w:rsidRPr="00711388">
              <w:rPr>
                <w:lang w:val="en-GB"/>
              </w:rPr>
              <w:t>-</w:t>
            </w:r>
            <w:r w:rsidRPr="00711388">
              <w:rPr>
                <w:lang w:val="en-GB"/>
              </w:rPr>
              <w:t xml:space="preserve"> morbidity risk (before the loss absorbing capacity of technical provisions).</w:t>
            </w:r>
          </w:p>
          <w:p w14:paraId="0A42ADC9" w14:textId="77777777" w:rsidR="00872AFE" w:rsidRPr="00711388" w:rsidRDefault="00872AFE" w:rsidP="00567869">
            <w:pPr>
              <w:pStyle w:val="NormalLeft"/>
              <w:rPr>
                <w:lang w:val="en-GB"/>
              </w:rPr>
            </w:pPr>
            <w:r w:rsidRPr="00711388">
              <w:rPr>
                <w:lang w:val="en-GB"/>
              </w:rPr>
              <w:lastRenderedPageBreak/>
              <w:t>If R0030/C0010=1, this item represents gross capital charge for disability and morbidity risk calculated using simplifications.</w:t>
            </w:r>
          </w:p>
        </w:tc>
      </w:tr>
      <w:tr w:rsidR="00872AFE" w:rsidRPr="00711388" w14:paraId="3119ABBC" w14:textId="77777777" w:rsidTr="00567869">
        <w:tc>
          <w:tcPr>
            <w:tcW w:w="1764" w:type="dxa"/>
            <w:tcBorders>
              <w:top w:val="single" w:sz="2" w:space="0" w:color="auto"/>
              <w:left w:val="single" w:sz="2" w:space="0" w:color="auto"/>
              <w:bottom w:val="single" w:sz="2" w:space="0" w:color="auto"/>
              <w:right w:val="single" w:sz="2" w:space="0" w:color="auto"/>
            </w:tcBorders>
          </w:tcPr>
          <w:p w14:paraId="319665AB" w14:textId="77777777" w:rsidR="00872AFE" w:rsidRPr="00711388" w:rsidRDefault="00872AFE" w:rsidP="00567869">
            <w:pPr>
              <w:pStyle w:val="NormalLeft"/>
              <w:rPr>
                <w:lang w:val="en-GB"/>
              </w:rPr>
            </w:pPr>
            <w:r w:rsidRPr="00711388">
              <w:rPr>
                <w:lang w:val="en-GB"/>
              </w:rPr>
              <w:lastRenderedPageBreak/>
              <w:t>R0400/C0060</w:t>
            </w:r>
          </w:p>
        </w:tc>
        <w:tc>
          <w:tcPr>
            <w:tcW w:w="2600" w:type="dxa"/>
            <w:tcBorders>
              <w:top w:val="single" w:sz="2" w:space="0" w:color="auto"/>
              <w:left w:val="single" w:sz="2" w:space="0" w:color="auto"/>
              <w:bottom w:val="single" w:sz="2" w:space="0" w:color="auto"/>
              <w:right w:val="single" w:sz="2" w:space="0" w:color="auto"/>
            </w:tcBorders>
          </w:tcPr>
          <w:p w14:paraId="71C72E67" w14:textId="49B7D658"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Lapse risk</w:t>
            </w:r>
          </w:p>
        </w:tc>
        <w:tc>
          <w:tcPr>
            <w:tcW w:w="4922" w:type="dxa"/>
            <w:tcBorders>
              <w:top w:val="single" w:sz="2" w:space="0" w:color="auto"/>
              <w:left w:val="single" w:sz="2" w:space="0" w:color="auto"/>
              <w:bottom w:val="single" w:sz="2" w:space="0" w:color="auto"/>
              <w:right w:val="single" w:sz="2" w:space="0" w:color="auto"/>
            </w:tcBorders>
          </w:tcPr>
          <w:p w14:paraId="014C2B18" w14:textId="77777777" w:rsidR="00872AFE" w:rsidRPr="00711388" w:rsidRDefault="00872AFE" w:rsidP="00567869">
            <w:pPr>
              <w:pStyle w:val="NormalLeft"/>
              <w:rPr>
                <w:lang w:val="en-GB"/>
              </w:rPr>
            </w:pPr>
            <w:r w:rsidRPr="00711388">
              <w:rPr>
                <w:lang w:val="en-GB"/>
              </w:rPr>
              <w:t>This is the overall net capital charge for lapse risk, after adjustment for the loss absorbing capacity of technical provisions.</w:t>
            </w:r>
          </w:p>
          <w:p w14:paraId="621DECFE" w14:textId="77777777" w:rsidR="00872AFE" w:rsidRPr="00711388" w:rsidRDefault="00872AFE" w:rsidP="00567869">
            <w:pPr>
              <w:pStyle w:val="NormalLeft"/>
              <w:rPr>
                <w:lang w:val="en-GB"/>
              </w:rPr>
            </w:pPr>
            <w:r w:rsidRPr="00711388">
              <w:rPr>
                <w:lang w:val="en-GB"/>
              </w:rPr>
              <w:t>If R0040/C0010=1, this item represents net capital charge for lapse risk calculated using simplifications.</w:t>
            </w:r>
          </w:p>
        </w:tc>
      </w:tr>
      <w:tr w:rsidR="00872AFE" w:rsidRPr="00711388" w14:paraId="18E45B5F" w14:textId="77777777" w:rsidTr="00567869">
        <w:tc>
          <w:tcPr>
            <w:tcW w:w="1764" w:type="dxa"/>
            <w:tcBorders>
              <w:top w:val="single" w:sz="2" w:space="0" w:color="auto"/>
              <w:left w:val="single" w:sz="2" w:space="0" w:color="auto"/>
              <w:bottom w:val="single" w:sz="2" w:space="0" w:color="auto"/>
              <w:right w:val="single" w:sz="2" w:space="0" w:color="auto"/>
            </w:tcBorders>
          </w:tcPr>
          <w:p w14:paraId="40DE19F9" w14:textId="77777777" w:rsidR="00872AFE" w:rsidRPr="00711388" w:rsidRDefault="00872AFE" w:rsidP="00567869">
            <w:pPr>
              <w:pStyle w:val="NormalLeft"/>
              <w:rPr>
                <w:lang w:val="en-GB"/>
              </w:rPr>
            </w:pPr>
            <w:r w:rsidRPr="00711388">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239734A9" w14:textId="1F15A07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Lapse risk</w:t>
            </w:r>
          </w:p>
        </w:tc>
        <w:tc>
          <w:tcPr>
            <w:tcW w:w="4922" w:type="dxa"/>
            <w:tcBorders>
              <w:top w:val="single" w:sz="2" w:space="0" w:color="auto"/>
              <w:left w:val="single" w:sz="2" w:space="0" w:color="auto"/>
              <w:bottom w:val="single" w:sz="2" w:space="0" w:color="auto"/>
              <w:right w:val="single" w:sz="2" w:space="0" w:color="auto"/>
            </w:tcBorders>
          </w:tcPr>
          <w:p w14:paraId="7ACBEAA4" w14:textId="3169B55A" w:rsidR="00872AFE" w:rsidRPr="00711388" w:rsidRDefault="00872AFE" w:rsidP="00567869">
            <w:pPr>
              <w:pStyle w:val="NormalLeft"/>
              <w:rPr>
                <w:lang w:val="en-GB"/>
              </w:rPr>
            </w:pPr>
            <w:r w:rsidRPr="00711388">
              <w:rPr>
                <w:lang w:val="en-GB"/>
              </w:rPr>
              <w:t>This is the overall gross capital charge (before the loss</w:t>
            </w:r>
            <w:r w:rsidR="00711388" w:rsidRPr="00711388">
              <w:rPr>
                <w:lang w:val="en-GB"/>
              </w:rPr>
              <w:t>-</w:t>
            </w:r>
            <w:r w:rsidRPr="00711388">
              <w:rPr>
                <w:lang w:val="en-GB"/>
              </w:rPr>
              <w:t>absorbing capacity of technical provisions) for lapse risk.</w:t>
            </w:r>
          </w:p>
          <w:p w14:paraId="7BF59F11" w14:textId="77777777" w:rsidR="00872AFE" w:rsidRPr="00711388" w:rsidRDefault="00872AFE" w:rsidP="00567869">
            <w:pPr>
              <w:pStyle w:val="NormalLeft"/>
              <w:rPr>
                <w:lang w:val="en-GB"/>
              </w:rPr>
            </w:pPr>
            <w:r w:rsidRPr="00711388">
              <w:rPr>
                <w:lang w:val="en-GB"/>
              </w:rPr>
              <w:t>If R0040/C0010=1, this item represents gross capital charge for lapse risk calculated using simplifications.</w:t>
            </w:r>
          </w:p>
        </w:tc>
      </w:tr>
      <w:tr w:rsidR="00872AFE" w:rsidRPr="00711388" w14:paraId="6E803613" w14:textId="77777777" w:rsidTr="00567869">
        <w:tc>
          <w:tcPr>
            <w:tcW w:w="1764" w:type="dxa"/>
            <w:tcBorders>
              <w:top w:val="single" w:sz="2" w:space="0" w:color="auto"/>
              <w:left w:val="single" w:sz="2" w:space="0" w:color="auto"/>
              <w:bottom w:val="single" w:sz="2" w:space="0" w:color="auto"/>
              <w:right w:val="single" w:sz="2" w:space="0" w:color="auto"/>
            </w:tcBorders>
          </w:tcPr>
          <w:p w14:paraId="0B91F94C" w14:textId="77777777" w:rsidR="00872AFE" w:rsidRPr="00711388" w:rsidRDefault="00872AFE" w:rsidP="00567869">
            <w:pPr>
              <w:pStyle w:val="NormalLeft"/>
              <w:rPr>
                <w:lang w:val="en-GB"/>
              </w:rPr>
            </w:pPr>
            <w:r w:rsidRPr="00711388">
              <w:rPr>
                <w:lang w:val="en-GB"/>
              </w:rPr>
              <w:t>R0410/C0020</w:t>
            </w:r>
          </w:p>
        </w:tc>
        <w:tc>
          <w:tcPr>
            <w:tcW w:w="2600" w:type="dxa"/>
            <w:tcBorders>
              <w:top w:val="single" w:sz="2" w:space="0" w:color="auto"/>
              <w:left w:val="single" w:sz="2" w:space="0" w:color="auto"/>
              <w:bottom w:val="single" w:sz="2" w:space="0" w:color="auto"/>
              <w:right w:val="single" w:sz="2" w:space="0" w:color="auto"/>
            </w:tcBorders>
          </w:tcPr>
          <w:p w14:paraId="7A158B68" w14:textId="3A791E16"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Lapse risk</w:t>
            </w:r>
            <w:r w:rsidR="00711388" w:rsidRPr="00711388">
              <w:rPr>
                <w:lang w:val="en-GB"/>
              </w:rPr>
              <w:t>-</w:t>
            </w:r>
            <w:r w:rsidRPr="00711388">
              <w:rPr>
                <w:lang w:val="en-GB"/>
              </w:rPr>
              <w:t xml:space="preserve">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27921AD4" w14:textId="77777777" w:rsidR="00872AFE" w:rsidRPr="00711388" w:rsidRDefault="00872AFE" w:rsidP="00567869">
            <w:pPr>
              <w:pStyle w:val="NormalLeft"/>
              <w:rPr>
                <w:lang w:val="en-GB"/>
              </w:rPr>
            </w:pPr>
            <w:r w:rsidRPr="00711388">
              <w:rPr>
                <w:lang w:val="en-GB"/>
              </w:rPr>
              <w:t>This is the absolute value of the assets sensitive to the risk of an increase in lapse rates, before the shock.</w:t>
            </w:r>
          </w:p>
          <w:p w14:paraId="2B1C0F35"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64932A2D" w14:textId="77777777" w:rsidTr="00567869">
        <w:tc>
          <w:tcPr>
            <w:tcW w:w="1764" w:type="dxa"/>
            <w:tcBorders>
              <w:top w:val="single" w:sz="2" w:space="0" w:color="auto"/>
              <w:left w:val="single" w:sz="2" w:space="0" w:color="auto"/>
              <w:bottom w:val="single" w:sz="2" w:space="0" w:color="auto"/>
              <w:right w:val="single" w:sz="2" w:space="0" w:color="auto"/>
            </w:tcBorders>
          </w:tcPr>
          <w:p w14:paraId="47A75E3A" w14:textId="77777777" w:rsidR="00872AFE" w:rsidRPr="00711388" w:rsidRDefault="00872AFE" w:rsidP="00567869">
            <w:pPr>
              <w:pStyle w:val="NormalLeft"/>
              <w:rPr>
                <w:lang w:val="en-GB"/>
              </w:rPr>
            </w:pPr>
            <w:r w:rsidRPr="00711388">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7AD6C37D" w14:textId="2F17C877"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C168C3F" w14:textId="77777777" w:rsidR="00872AFE" w:rsidRPr="00711388" w:rsidRDefault="00872AFE" w:rsidP="00567869">
            <w:pPr>
              <w:pStyle w:val="NormalLeft"/>
              <w:rPr>
                <w:lang w:val="en-GB"/>
              </w:rPr>
            </w:pPr>
            <w:r w:rsidRPr="00711388">
              <w:rPr>
                <w:lang w:val="en-GB"/>
              </w:rPr>
              <w:t>This is the absolute value of liabilities sensitive to the risk of an increase in lapse rates, before the shock.</w:t>
            </w:r>
          </w:p>
          <w:p w14:paraId="280F0DDA"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1C7DBD48" w14:textId="77777777" w:rsidTr="00567869">
        <w:tc>
          <w:tcPr>
            <w:tcW w:w="1764" w:type="dxa"/>
            <w:tcBorders>
              <w:top w:val="single" w:sz="2" w:space="0" w:color="auto"/>
              <w:left w:val="single" w:sz="2" w:space="0" w:color="auto"/>
              <w:bottom w:val="single" w:sz="2" w:space="0" w:color="auto"/>
              <w:right w:val="single" w:sz="2" w:space="0" w:color="auto"/>
            </w:tcBorders>
          </w:tcPr>
          <w:p w14:paraId="7CC5F336" w14:textId="77777777" w:rsidR="00872AFE" w:rsidRPr="00711388" w:rsidRDefault="00872AFE" w:rsidP="00567869">
            <w:pPr>
              <w:pStyle w:val="NormalLeft"/>
              <w:rPr>
                <w:lang w:val="en-GB"/>
              </w:rPr>
            </w:pPr>
            <w:r w:rsidRPr="00711388">
              <w:rPr>
                <w:lang w:val="en-GB"/>
              </w:rPr>
              <w:t>R0410/C0040</w:t>
            </w:r>
          </w:p>
        </w:tc>
        <w:tc>
          <w:tcPr>
            <w:tcW w:w="2600" w:type="dxa"/>
            <w:tcBorders>
              <w:top w:val="single" w:sz="2" w:space="0" w:color="auto"/>
              <w:left w:val="single" w:sz="2" w:space="0" w:color="auto"/>
              <w:bottom w:val="single" w:sz="2" w:space="0" w:color="auto"/>
              <w:right w:val="single" w:sz="2" w:space="0" w:color="auto"/>
            </w:tcBorders>
          </w:tcPr>
          <w:p w14:paraId="511049EA" w14:textId="0959D7FD"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Lapse risk </w:t>
            </w:r>
            <w:r w:rsidR="00711388" w:rsidRPr="00711388">
              <w:rPr>
                <w:lang w:val="en-GB"/>
              </w:rPr>
              <w:t>-</w:t>
            </w:r>
            <w:r w:rsidRPr="00711388">
              <w:rPr>
                <w:lang w:val="en-GB"/>
              </w:rPr>
              <w:t>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78F0740A" w14:textId="77777777" w:rsidR="00872AFE" w:rsidRPr="00711388" w:rsidRDefault="00872AFE" w:rsidP="00567869">
            <w:pPr>
              <w:pStyle w:val="NormalLeft"/>
              <w:rPr>
                <w:lang w:val="en-GB"/>
              </w:rPr>
            </w:pPr>
            <w:r w:rsidRPr="00711388">
              <w:rPr>
                <w:lang w:val="en-GB"/>
              </w:rPr>
              <w:t>This is the absolute value of the assets sensitive to the risk of an increase in lapse rates, after the shock (i.e. permanent increase in the lapse rates).</w:t>
            </w:r>
          </w:p>
          <w:p w14:paraId="3BA0A243"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1E7AAB7" w14:textId="77777777" w:rsidTr="00567869">
        <w:tc>
          <w:tcPr>
            <w:tcW w:w="1764" w:type="dxa"/>
            <w:tcBorders>
              <w:top w:val="single" w:sz="2" w:space="0" w:color="auto"/>
              <w:left w:val="single" w:sz="2" w:space="0" w:color="auto"/>
              <w:bottom w:val="single" w:sz="2" w:space="0" w:color="auto"/>
              <w:right w:val="single" w:sz="2" w:space="0" w:color="auto"/>
            </w:tcBorders>
          </w:tcPr>
          <w:p w14:paraId="1ED33DF0" w14:textId="77777777" w:rsidR="00872AFE" w:rsidRPr="00711388" w:rsidRDefault="00872AFE" w:rsidP="00567869">
            <w:pPr>
              <w:pStyle w:val="NormalLeft"/>
              <w:rPr>
                <w:lang w:val="en-GB"/>
              </w:rPr>
            </w:pPr>
            <w:r w:rsidRPr="00711388">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28FBDE4E" w14:textId="63F6988E"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618C2010" w14:textId="77777777" w:rsidR="00872AFE" w:rsidRPr="00711388" w:rsidRDefault="00872AFE" w:rsidP="00567869">
            <w:pPr>
              <w:pStyle w:val="NormalLeft"/>
              <w:rPr>
                <w:lang w:val="en-GB"/>
              </w:rPr>
            </w:pPr>
            <w:r w:rsidRPr="00711388">
              <w:rPr>
                <w:lang w:val="en-GB"/>
              </w:rPr>
              <w:t>This is the absolute value of liabilities (after the loss absorbing capacity of technical provisions) sensitive to the risk of an increase in lapse rates, after the shock (i.e. permanent increase in the lapse rates).</w:t>
            </w:r>
          </w:p>
          <w:p w14:paraId="57B6FBD3"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5EA6A993" w14:textId="77777777" w:rsidTr="00567869">
        <w:tc>
          <w:tcPr>
            <w:tcW w:w="1764" w:type="dxa"/>
            <w:tcBorders>
              <w:top w:val="single" w:sz="2" w:space="0" w:color="auto"/>
              <w:left w:val="single" w:sz="2" w:space="0" w:color="auto"/>
              <w:bottom w:val="single" w:sz="2" w:space="0" w:color="auto"/>
              <w:right w:val="single" w:sz="2" w:space="0" w:color="auto"/>
            </w:tcBorders>
          </w:tcPr>
          <w:p w14:paraId="4F8CF8E2" w14:textId="77777777" w:rsidR="00872AFE" w:rsidRPr="00711388" w:rsidRDefault="00872AFE" w:rsidP="00567869">
            <w:pPr>
              <w:pStyle w:val="NormalLeft"/>
              <w:rPr>
                <w:lang w:val="en-GB"/>
              </w:rPr>
            </w:pPr>
            <w:r w:rsidRPr="00711388">
              <w:rPr>
                <w:lang w:val="en-GB"/>
              </w:rPr>
              <w:lastRenderedPageBreak/>
              <w:t>R0410/C0060</w:t>
            </w:r>
          </w:p>
        </w:tc>
        <w:tc>
          <w:tcPr>
            <w:tcW w:w="2600" w:type="dxa"/>
            <w:tcBorders>
              <w:top w:val="single" w:sz="2" w:space="0" w:color="auto"/>
              <w:left w:val="single" w:sz="2" w:space="0" w:color="auto"/>
              <w:bottom w:val="single" w:sz="2" w:space="0" w:color="auto"/>
              <w:right w:val="single" w:sz="2" w:space="0" w:color="auto"/>
            </w:tcBorders>
          </w:tcPr>
          <w:p w14:paraId="6E34DE19" w14:textId="0B16857D"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7D3969C7" w14:textId="77777777" w:rsidR="00872AFE" w:rsidRPr="00711388" w:rsidRDefault="00872AFE" w:rsidP="00567869">
            <w:pPr>
              <w:pStyle w:val="NormalLeft"/>
              <w:rPr>
                <w:lang w:val="en-GB"/>
              </w:rPr>
            </w:pPr>
            <w:r w:rsidRPr="00711388">
              <w:rPr>
                <w:lang w:val="en-GB"/>
              </w:rPr>
              <w:t>This is the net capital charge for the risk of a permanent increase in lapse rates, after adjustment for the loss absorbing capacity of technical provisions.</w:t>
            </w:r>
          </w:p>
          <w:p w14:paraId="1E9BEB82" w14:textId="77777777" w:rsidR="00872AFE" w:rsidRPr="00711388" w:rsidRDefault="00872AFE" w:rsidP="00567869">
            <w:pPr>
              <w:pStyle w:val="NormalLeft"/>
              <w:rPr>
                <w:lang w:val="en-GB"/>
              </w:rPr>
            </w:pPr>
            <w:r w:rsidRPr="00711388">
              <w:rPr>
                <w:lang w:val="en-GB"/>
              </w:rPr>
              <w:t>If R0040/C0010=1, this item represents net capital charge for a permanent increase in lapse rates, calculated using simplified calculation for lapse rate.</w:t>
            </w:r>
          </w:p>
        </w:tc>
      </w:tr>
      <w:tr w:rsidR="00872AFE" w:rsidRPr="00711388" w14:paraId="068E8DD8" w14:textId="77777777" w:rsidTr="00567869">
        <w:tc>
          <w:tcPr>
            <w:tcW w:w="1764" w:type="dxa"/>
            <w:tcBorders>
              <w:top w:val="single" w:sz="2" w:space="0" w:color="auto"/>
              <w:left w:val="single" w:sz="2" w:space="0" w:color="auto"/>
              <w:bottom w:val="single" w:sz="2" w:space="0" w:color="auto"/>
              <w:right w:val="single" w:sz="2" w:space="0" w:color="auto"/>
            </w:tcBorders>
          </w:tcPr>
          <w:p w14:paraId="3AC453F4" w14:textId="77777777" w:rsidR="00872AFE" w:rsidRPr="00711388" w:rsidRDefault="00872AFE" w:rsidP="00567869">
            <w:pPr>
              <w:pStyle w:val="NormalLeft"/>
              <w:rPr>
                <w:lang w:val="en-GB"/>
              </w:rPr>
            </w:pPr>
            <w:r w:rsidRPr="00711388">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18D59288" w14:textId="152B32F7"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4632B8B"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the risk of a permanent increase in lapse rates, after the shock (permanent increase in lapse rates).</w:t>
            </w:r>
          </w:p>
          <w:p w14:paraId="7B8A5FEA"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1A344AB1" w14:textId="77777777" w:rsidTr="00567869">
        <w:tc>
          <w:tcPr>
            <w:tcW w:w="1764" w:type="dxa"/>
            <w:tcBorders>
              <w:top w:val="single" w:sz="2" w:space="0" w:color="auto"/>
              <w:left w:val="single" w:sz="2" w:space="0" w:color="auto"/>
              <w:bottom w:val="single" w:sz="2" w:space="0" w:color="auto"/>
              <w:right w:val="single" w:sz="2" w:space="0" w:color="auto"/>
            </w:tcBorders>
          </w:tcPr>
          <w:p w14:paraId="25E4586F" w14:textId="77777777" w:rsidR="00872AFE" w:rsidRPr="00711388" w:rsidRDefault="00872AFE" w:rsidP="00567869">
            <w:pPr>
              <w:pStyle w:val="NormalLeft"/>
              <w:rPr>
                <w:lang w:val="en-GB"/>
              </w:rPr>
            </w:pPr>
            <w:r w:rsidRPr="00711388">
              <w:rPr>
                <w:lang w:val="en-GB"/>
              </w:rPr>
              <w:t>R0410/C0080</w:t>
            </w:r>
          </w:p>
        </w:tc>
        <w:tc>
          <w:tcPr>
            <w:tcW w:w="2600" w:type="dxa"/>
            <w:tcBorders>
              <w:top w:val="single" w:sz="2" w:space="0" w:color="auto"/>
              <w:left w:val="single" w:sz="2" w:space="0" w:color="auto"/>
              <w:bottom w:val="single" w:sz="2" w:space="0" w:color="auto"/>
              <w:right w:val="single" w:sz="2" w:space="0" w:color="auto"/>
            </w:tcBorders>
          </w:tcPr>
          <w:p w14:paraId="4421604F" w14:textId="140D24ED"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increase lapse rates</w:t>
            </w:r>
          </w:p>
        </w:tc>
        <w:tc>
          <w:tcPr>
            <w:tcW w:w="4922" w:type="dxa"/>
            <w:tcBorders>
              <w:top w:val="single" w:sz="2" w:space="0" w:color="auto"/>
              <w:left w:val="single" w:sz="2" w:space="0" w:color="auto"/>
              <w:bottom w:val="single" w:sz="2" w:space="0" w:color="auto"/>
              <w:right w:val="single" w:sz="2" w:space="0" w:color="auto"/>
            </w:tcBorders>
          </w:tcPr>
          <w:p w14:paraId="4F788333" w14:textId="30C8E168" w:rsidR="00872AFE" w:rsidRPr="00711388" w:rsidRDefault="00872AFE" w:rsidP="00567869">
            <w:pPr>
              <w:pStyle w:val="NormalLeft"/>
              <w:rPr>
                <w:lang w:val="en-GB"/>
              </w:rPr>
            </w:pPr>
            <w:r w:rsidRPr="00711388">
              <w:rPr>
                <w:lang w:val="en-GB"/>
              </w:rPr>
              <w:t>This is the gross capital charge (before the loss</w:t>
            </w:r>
            <w:r w:rsidR="00711388" w:rsidRPr="00711388">
              <w:rPr>
                <w:lang w:val="en-GB"/>
              </w:rPr>
              <w:t>-</w:t>
            </w:r>
            <w:r w:rsidRPr="00711388">
              <w:rPr>
                <w:lang w:val="en-GB"/>
              </w:rPr>
              <w:t>absorbing capacity of technical provisions) for the risk of a permanent increase in lapse rates.</w:t>
            </w:r>
          </w:p>
          <w:p w14:paraId="5D4E26D3" w14:textId="77777777" w:rsidR="00872AFE" w:rsidRPr="00711388" w:rsidRDefault="00872AFE" w:rsidP="00567869">
            <w:pPr>
              <w:pStyle w:val="NormalLeft"/>
              <w:rPr>
                <w:lang w:val="en-GB"/>
              </w:rPr>
            </w:pPr>
            <w:r w:rsidRPr="00711388">
              <w:rPr>
                <w:lang w:val="en-GB"/>
              </w:rPr>
              <w:t>If R0040/C0010=1, this item represents gross capital charge for a permanent increase in lapse rates, calculated using simplified calculation for lapse rate.</w:t>
            </w:r>
          </w:p>
        </w:tc>
      </w:tr>
      <w:tr w:rsidR="00872AFE" w:rsidRPr="00711388" w14:paraId="4188627D" w14:textId="77777777" w:rsidTr="00567869">
        <w:tc>
          <w:tcPr>
            <w:tcW w:w="1764" w:type="dxa"/>
            <w:tcBorders>
              <w:top w:val="single" w:sz="2" w:space="0" w:color="auto"/>
              <w:left w:val="single" w:sz="2" w:space="0" w:color="auto"/>
              <w:bottom w:val="single" w:sz="2" w:space="0" w:color="auto"/>
              <w:right w:val="single" w:sz="2" w:space="0" w:color="auto"/>
            </w:tcBorders>
          </w:tcPr>
          <w:p w14:paraId="63221A34" w14:textId="77777777" w:rsidR="00872AFE" w:rsidRPr="00711388" w:rsidRDefault="00872AFE" w:rsidP="00567869">
            <w:pPr>
              <w:pStyle w:val="NormalLeft"/>
              <w:rPr>
                <w:lang w:val="en-GB"/>
              </w:rPr>
            </w:pPr>
            <w:r w:rsidRPr="00711388">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2E5415AF" w14:textId="0DCDF7E9"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AD0976A" w14:textId="77777777" w:rsidR="00872AFE" w:rsidRPr="00711388" w:rsidRDefault="00872AFE" w:rsidP="00567869">
            <w:pPr>
              <w:pStyle w:val="NormalLeft"/>
              <w:rPr>
                <w:lang w:val="en-GB"/>
              </w:rPr>
            </w:pPr>
            <w:r w:rsidRPr="00711388">
              <w:rPr>
                <w:lang w:val="en-GB"/>
              </w:rPr>
              <w:t>This is the absolute value of the assets sensitive to the risk of a permanent decrease in lapse rates, before the shock.</w:t>
            </w:r>
          </w:p>
          <w:p w14:paraId="5F4DAA3A"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036F89C5" w14:textId="77777777" w:rsidTr="00567869">
        <w:tc>
          <w:tcPr>
            <w:tcW w:w="1764" w:type="dxa"/>
            <w:tcBorders>
              <w:top w:val="single" w:sz="2" w:space="0" w:color="auto"/>
              <w:left w:val="single" w:sz="2" w:space="0" w:color="auto"/>
              <w:bottom w:val="single" w:sz="2" w:space="0" w:color="auto"/>
              <w:right w:val="single" w:sz="2" w:space="0" w:color="auto"/>
            </w:tcBorders>
          </w:tcPr>
          <w:p w14:paraId="28373313" w14:textId="77777777" w:rsidR="00872AFE" w:rsidRPr="00711388" w:rsidRDefault="00872AFE" w:rsidP="00567869">
            <w:pPr>
              <w:pStyle w:val="NormalLeft"/>
              <w:rPr>
                <w:lang w:val="en-GB"/>
              </w:rPr>
            </w:pPr>
            <w:r w:rsidRPr="00711388">
              <w:rPr>
                <w:lang w:val="en-GB"/>
              </w:rPr>
              <w:t>R0420/C0030</w:t>
            </w:r>
          </w:p>
        </w:tc>
        <w:tc>
          <w:tcPr>
            <w:tcW w:w="2600" w:type="dxa"/>
            <w:tcBorders>
              <w:top w:val="single" w:sz="2" w:space="0" w:color="auto"/>
              <w:left w:val="single" w:sz="2" w:space="0" w:color="auto"/>
              <w:bottom w:val="single" w:sz="2" w:space="0" w:color="auto"/>
              <w:right w:val="single" w:sz="2" w:space="0" w:color="auto"/>
            </w:tcBorders>
          </w:tcPr>
          <w:p w14:paraId="68AF1553" w14:textId="5B83556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1FD1FE8D" w14:textId="77777777" w:rsidR="00872AFE" w:rsidRPr="00711388" w:rsidRDefault="00872AFE" w:rsidP="00567869">
            <w:pPr>
              <w:pStyle w:val="NormalLeft"/>
              <w:rPr>
                <w:lang w:val="en-GB"/>
              </w:rPr>
            </w:pPr>
            <w:r w:rsidRPr="00711388">
              <w:rPr>
                <w:lang w:val="en-GB"/>
              </w:rPr>
              <w:t>This is the absolute value of liabilities sensitive to the risk of a permanent decrease in lapse rates, before the shock.</w:t>
            </w:r>
          </w:p>
          <w:p w14:paraId="561F2231"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71A82EAB" w14:textId="77777777" w:rsidTr="00567869">
        <w:tc>
          <w:tcPr>
            <w:tcW w:w="1764" w:type="dxa"/>
            <w:tcBorders>
              <w:top w:val="single" w:sz="2" w:space="0" w:color="auto"/>
              <w:left w:val="single" w:sz="2" w:space="0" w:color="auto"/>
              <w:bottom w:val="single" w:sz="2" w:space="0" w:color="auto"/>
              <w:right w:val="single" w:sz="2" w:space="0" w:color="auto"/>
            </w:tcBorders>
          </w:tcPr>
          <w:p w14:paraId="6905077B" w14:textId="77777777" w:rsidR="00872AFE" w:rsidRPr="00711388" w:rsidRDefault="00872AFE" w:rsidP="00567869">
            <w:pPr>
              <w:pStyle w:val="NormalLeft"/>
              <w:rPr>
                <w:lang w:val="en-GB"/>
              </w:rPr>
            </w:pPr>
            <w:r w:rsidRPr="00711388">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00FCED61" w14:textId="60A7432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22B40BD" w14:textId="77777777" w:rsidR="00872AFE" w:rsidRPr="00711388" w:rsidRDefault="00872AFE" w:rsidP="00567869">
            <w:pPr>
              <w:pStyle w:val="NormalLeft"/>
              <w:rPr>
                <w:lang w:val="en-GB"/>
              </w:rPr>
            </w:pPr>
            <w:r w:rsidRPr="00711388">
              <w:rPr>
                <w:lang w:val="en-GB"/>
              </w:rPr>
              <w:t>This is the absolute value of the assets sensitive to the risk of a permanent decrease in lapse rates, after the shock (i.e. permanent decrease in the rates of lapse rates).</w:t>
            </w:r>
          </w:p>
          <w:p w14:paraId="505F435D"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5581FC4" w14:textId="77777777" w:rsidTr="00567869">
        <w:tc>
          <w:tcPr>
            <w:tcW w:w="1764" w:type="dxa"/>
            <w:tcBorders>
              <w:top w:val="single" w:sz="2" w:space="0" w:color="auto"/>
              <w:left w:val="single" w:sz="2" w:space="0" w:color="auto"/>
              <w:bottom w:val="single" w:sz="2" w:space="0" w:color="auto"/>
              <w:right w:val="single" w:sz="2" w:space="0" w:color="auto"/>
            </w:tcBorders>
          </w:tcPr>
          <w:p w14:paraId="5C134C95" w14:textId="77777777" w:rsidR="00872AFE" w:rsidRPr="00711388" w:rsidRDefault="00872AFE" w:rsidP="00567869">
            <w:pPr>
              <w:pStyle w:val="NormalLeft"/>
              <w:rPr>
                <w:lang w:val="en-GB"/>
              </w:rPr>
            </w:pPr>
            <w:r w:rsidRPr="00711388">
              <w:rPr>
                <w:lang w:val="en-GB"/>
              </w:rPr>
              <w:t>R0420/C0050</w:t>
            </w:r>
          </w:p>
        </w:tc>
        <w:tc>
          <w:tcPr>
            <w:tcW w:w="2600" w:type="dxa"/>
            <w:tcBorders>
              <w:top w:val="single" w:sz="2" w:space="0" w:color="auto"/>
              <w:left w:val="single" w:sz="2" w:space="0" w:color="auto"/>
              <w:bottom w:val="single" w:sz="2" w:space="0" w:color="auto"/>
              <w:right w:val="single" w:sz="2" w:space="0" w:color="auto"/>
            </w:tcBorders>
          </w:tcPr>
          <w:p w14:paraId="6B6DD0B6" w14:textId="4205BD44"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w:t>
            </w:r>
            <w:r w:rsidRPr="00711388">
              <w:rPr>
                <w:lang w:val="en-GB"/>
              </w:rPr>
              <w:lastRenderedPageBreak/>
              <w:t xml:space="preserve">the loss absorbing capacity of technical provisions)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EECB520" w14:textId="77777777" w:rsidR="00872AFE" w:rsidRPr="00711388" w:rsidRDefault="00872AFE" w:rsidP="00567869">
            <w:pPr>
              <w:pStyle w:val="NormalLeft"/>
              <w:rPr>
                <w:lang w:val="en-GB"/>
              </w:rPr>
            </w:pPr>
            <w:r w:rsidRPr="00711388">
              <w:rPr>
                <w:lang w:val="en-GB"/>
              </w:rPr>
              <w:lastRenderedPageBreak/>
              <w:t xml:space="preserve">This is the absolute value of the liabilities (after the loss absorbing capacity of technical </w:t>
            </w:r>
            <w:r w:rsidRPr="00711388">
              <w:rPr>
                <w:lang w:val="en-GB"/>
              </w:rPr>
              <w:lastRenderedPageBreak/>
              <w:t>provisions) sensitive to the risk of a permanent decrease in lapse rates, after the shock (i.e. permanent decrease of the rates of lapse rates).</w:t>
            </w:r>
          </w:p>
          <w:p w14:paraId="09ED72C2"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F5FB683" w14:textId="77777777" w:rsidTr="00567869">
        <w:tc>
          <w:tcPr>
            <w:tcW w:w="1764" w:type="dxa"/>
            <w:tcBorders>
              <w:top w:val="single" w:sz="2" w:space="0" w:color="auto"/>
              <w:left w:val="single" w:sz="2" w:space="0" w:color="auto"/>
              <w:bottom w:val="single" w:sz="2" w:space="0" w:color="auto"/>
              <w:right w:val="single" w:sz="2" w:space="0" w:color="auto"/>
            </w:tcBorders>
          </w:tcPr>
          <w:p w14:paraId="50C7913F" w14:textId="77777777" w:rsidR="00872AFE" w:rsidRPr="00711388" w:rsidRDefault="00872AFE" w:rsidP="00567869">
            <w:pPr>
              <w:pStyle w:val="NormalLeft"/>
              <w:rPr>
                <w:lang w:val="en-GB"/>
              </w:rPr>
            </w:pPr>
            <w:r w:rsidRPr="00711388">
              <w:rPr>
                <w:lang w:val="en-GB"/>
              </w:rPr>
              <w:lastRenderedPageBreak/>
              <w:t>R0420/C0060</w:t>
            </w:r>
          </w:p>
        </w:tc>
        <w:tc>
          <w:tcPr>
            <w:tcW w:w="2600" w:type="dxa"/>
            <w:tcBorders>
              <w:top w:val="single" w:sz="2" w:space="0" w:color="auto"/>
              <w:left w:val="single" w:sz="2" w:space="0" w:color="auto"/>
              <w:bottom w:val="single" w:sz="2" w:space="0" w:color="auto"/>
              <w:right w:val="single" w:sz="2" w:space="0" w:color="auto"/>
            </w:tcBorders>
          </w:tcPr>
          <w:p w14:paraId="131BFF39" w14:textId="71AA1C3F"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341ADF50" w14:textId="77777777" w:rsidR="00872AFE" w:rsidRPr="00711388" w:rsidRDefault="00872AFE" w:rsidP="00567869">
            <w:pPr>
              <w:pStyle w:val="NormalLeft"/>
              <w:rPr>
                <w:lang w:val="en-GB"/>
              </w:rPr>
            </w:pPr>
            <w:r w:rsidRPr="00711388">
              <w:rPr>
                <w:lang w:val="en-GB"/>
              </w:rPr>
              <w:t>This is the net capital charge for the risk of a permanent decrease in lapse rates, after adjustment for the loss absorbing capacity of technical provisions.</w:t>
            </w:r>
          </w:p>
          <w:p w14:paraId="05F5BCFC" w14:textId="77777777" w:rsidR="00872AFE" w:rsidRPr="00711388" w:rsidRDefault="00872AFE" w:rsidP="00567869">
            <w:pPr>
              <w:pStyle w:val="NormalLeft"/>
              <w:rPr>
                <w:lang w:val="en-GB"/>
              </w:rPr>
            </w:pPr>
            <w:r w:rsidRPr="00711388">
              <w:rPr>
                <w:lang w:val="en-GB"/>
              </w:rPr>
              <w:t>If R0040/C0010=1, this item represents net capital charge for a permanent decrease in lapse rates, calculated using simplified calculation for lapse rate.</w:t>
            </w:r>
          </w:p>
        </w:tc>
      </w:tr>
      <w:tr w:rsidR="00872AFE" w:rsidRPr="00711388" w14:paraId="359D240E" w14:textId="77777777" w:rsidTr="00567869">
        <w:tc>
          <w:tcPr>
            <w:tcW w:w="1764" w:type="dxa"/>
            <w:tcBorders>
              <w:top w:val="single" w:sz="2" w:space="0" w:color="auto"/>
              <w:left w:val="single" w:sz="2" w:space="0" w:color="auto"/>
              <w:bottom w:val="single" w:sz="2" w:space="0" w:color="auto"/>
              <w:right w:val="single" w:sz="2" w:space="0" w:color="auto"/>
            </w:tcBorders>
          </w:tcPr>
          <w:p w14:paraId="55E98473" w14:textId="77777777" w:rsidR="00872AFE" w:rsidRPr="00711388" w:rsidRDefault="00872AFE" w:rsidP="00567869">
            <w:pPr>
              <w:pStyle w:val="NormalLeft"/>
              <w:rPr>
                <w:lang w:val="en-GB"/>
              </w:rPr>
            </w:pPr>
            <w:r w:rsidRPr="00711388">
              <w:rPr>
                <w:lang w:val="en-GB"/>
              </w:rPr>
              <w:t>R0420/C0070</w:t>
            </w:r>
          </w:p>
        </w:tc>
        <w:tc>
          <w:tcPr>
            <w:tcW w:w="2600" w:type="dxa"/>
            <w:tcBorders>
              <w:top w:val="single" w:sz="2" w:space="0" w:color="auto"/>
              <w:left w:val="single" w:sz="2" w:space="0" w:color="auto"/>
              <w:bottom w:val="single" w:sz="2" w:space="0" w:color="auto"/>
              <w:right w:val="single" w:sz="2" w:space="0" w:color="auto"/>
            </w:tcBorders>
          </w:tcPr>
          <w:p w14:paraId="7A8B06D7" w14:textId="6A110CFD"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absorbing capacity of technical provisions)</w:t>
            </w:r>
            <w:r w:rsidR="00711388" w:rsidRPr="00711388">
              <w:rPr>
                <w:lang w:val="en-GB"/>
              </w:rPr>
              <w:t>-</w:t>
            </w:r>
            <w:r w:rsidRPr="00711388">
              <w:rPr>
                <w:lang w:val="en-GB"/>
              </w:rPr>
              <w:t xml:space="preserve"> Lapse risk </w:t>
            </w:r>
            <w:r w:rsidR="00845F43" w:rsidRPr="00711388">
              <w:rPr>
                <w:lang w:val="en-GB"/>
              </w:rPr>
              <w:t>-</w:t>
            </w:r>
            <w:r w:rsidRPr="00711388">
              <w:rPr>
                <w:lang w:val="en-GB"/>
              </w:rPr>
              <w:t xml:space="preserve">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429268DB"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the risk of a permanent decrease in lapse rates, after the shock (permanent decrease in lapse rates).</w:t>
            </w:r>
          </w:p>
          <w:p w14:paraId="05CD720E"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F2EAA6D" w14:textId="77777777" w:rsidTr="00567869">
        <w:tc>
          <w:tcPr>
            <w:tcW w:w="1764" w:type="dxa"/>
            <w:tcBorders>
              <w:top w:val="single" w:sz="2" w:space="0" w:color="auto"/>
              <w:left w:val="single" w:sz="2" w:space="0" w:color="auto"/>
              <w:bottom w:val="single" w:sz="2" w:space="0" w:color="auto"/>
              <w:right w:val="single" w:sz="2" w:space="0" w:color="auto"/>
            </w:tcBorders>
          </w:tcPr>
          <w:p w14:paraId="687D03ED" w14:textId="77777777" w:rsidR="00872AFE" w:rsidRPr="00711388" w:rsidRDefault="00872AFE" w:rsidP="00567869">
            <w:pPr>
              <w:pStyle w:val="NormalLeft"/>
              <w:rPr>
                <w:lang w:val="en-GB"/>
              </w:rPr>
            </w:pPr>
            <w:r w:rsidRPr="00711388">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1F0C88F2" w14:textId="2EA269E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3EEE6A54" w14:textId="77777777" w:rsidR="00872AFE" w:rsidRPr="00711388" w:rsidRDefault="00872AFE" w:rsidP="00567869">
            <w:pPr>
              <w:pStyle w:val="NormalLeft"/>
              <w:rPr>
                <w:lang w:val="en-GB"/>
              </w:rPr>
            </w:pPr>
            <w:r w:rsidRPr="00711388">
              <w:rPr>
                <w:lang w:val="en-GB"/>
              </w:rPr>
              <w:t>This is the gross capital charge for the risk of a decrease in lapse rates as used to compute the risk (before the loss absorbing capacity of technical provisions).</w:t>
            </w:r>
          </w:p>
          <w:p w14:paraId="5B71FE1E" w14:textId="77777777" w:rsidR="00872AFE" w:rsidRPr="00711388" w:rsidRDefault="00872AFE" w:rsidP="00567869">
            <w:pPr>
              <w:pStyle w:val="NormalLeft"/>
              <w:rPr>
                <w:lang w:val="en-GB"/>
              </w:rPr>
            </w:pPr>
            <w:r w:rsidRPr="00711388">
              <w:rPr>
                <w:lang w:val="en-GB"/>
              </w:rPr>
              <w:t>If R0040/C0010=1, this item represents gross capital charge for a permanent decrease in lapse rates, calculated using simplified calculation for lapse rate</w:t>
            </w:r>
          </w:p>
        </w:tc>
      </w:tr>
      <w:tr w:rsidR="00872AFE" w:rsidRPr="00711388" w14:paraId="0624E547" w14:textId="77777777" w:rsidTr="00567869">
        <w:tc>
          <w:tcPr>
            <w:tcW w:w="1764" w:type="dxa"/>
            <w:tcBorders>
              <w:top w:val="single" w:sz="2" w:space="0" w:color="auto"/>
              <w:left w:val="single" w:sz="2" w:space="0" w:color="auto"/>
              <w:bottom w:val="single" w:sz="2" w:space="0" w:color="auto"/>
              <w:right w:val="single" w:sz="2" w:space="0" w:color="auto"/>
            </w:tcBorders>
          </w:tcPr>
          <w:p w14:paraId="7C4CF627" w14:textId="77777777" w:rsidR="00872AFE" w:rsidRPr="00711388" w:rsidRDefault="00872AFE" w:rsidP="00567869">
            <w:pPr>
              <w:pStyle w:val="NormalLeft"/>
              <w:rPr>
                <w:lang w:val="en-GB"/>
              </w:rPr>
            </w:pPr>
            <w:r w:rsidRPr="00711388">
              <w:rPr>
                <w:lang w:val="en-GB"/>
              </w:rPr>
              <w:t>R0430/C0020</w:t>
            </w:r>
          </w:p>
        </w:tc>
        <w:tc>
          <w:tcPr>
            <w:tcW w:w="2600" w:type="dxa"/>
            <w:tcBorders>
              <w:top w:val="single" w:sz="2" w:space="0" w:color="auto"/>
              <w:left w:val="single" w:sz="2" w:space="0" w:color="auto"/>
              <w:bottom w:val="single" w:sz="2" w:space="0" w:color="auto"/>
              <w:right w:val="single" w:sz="2" w:space="0" w:color="auto"/>
            </w:tcBorders>
          </w:tcPr>
          <w:p w14:paraId="2F8C3F37" w14:textId="5ADB6B9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Lapse risk</w:t>
            </w:r>
            <w:r w:rsidR="00711388"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3261DD00" w14:textId="77777777" w:rsidR="00872AFE" w:rsidRPr="00711388" w:rsidRDefault="00872AFE" w:rsidP="00567869">
            <w:pPr>
              <w:pStyle w:val="NormalLeft"/>
              <w:rPr>
                <w:lang w:val="en-GB"/>
              </w:rPr>
            </w:pPr>
            <w:r w:rsidRPr="00711388">
              <w:rPr>
                <w:lang w:val="en-GB"/>
              </w:rPr>
              <w:t>This is the absolute value of the assets sensitive to mass lapse risk, before the shock.</w:t>
            </w:r>
          </w:p>
          <w:p w14:paraId="6F680F6E"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17A28E9C" w14:textId="77777777" w:rsidTr="00567869">
        <w:tc>
          <w:tcPr>
            <w:tcW w:w="1764" w:type="dxa"/>
            <w:tcBorders>
              <w:top w:val="single" w:sz="2" w:space="0" w:color="auto"/>
              <w:left w:val="single" w:sz="2" w:space="0" w:color="auto"/>
              <w:bottom w:val="single" w:sz="2" w:space="0" w:color="auto"/>
              <w:right w:val="single" w:sz="2" w:space="0" w:color="auto"/>
            </w:tcBorders>
          </w:tcPr>
          <w:p w14:paraId="507C8113" w14:textId="77777777" w:rsidR="00872AFE" w:rsidRPr="00711388" w:rsidRDefault="00872AFE" w:rsidP="00567869">
            <w:pPr>
              <w:pStyle w:val="NormalLeft"/>
              <w:rPr>
                <w:lang w:val="en-GB"/>
              </w:rPr>
            </w:pPr>
            <w:r w:rsidRPr="00711388">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53709D27" w14:textId="7C0143C0"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Lapse risk </w:t>
            </w:r>
            <w:r w:rsidR="00711388" w:rsidRPr="00711388">
              <w:rPr>
                <w:lang w:val="en-GB"/>
              </w:rPr>
              <w:t>-</w:t>
            </w:r>
            <w:r w:rsidRPr="00711388">
              <w:rPr>
                <w:lang w:val="en-GB"/>
              </w:rPr>
              <w:t>mass lapse risk</w:t>
            </w:r>
          </w:p>
        </w:tc>
        <w:tc>
          <w:tcPr>
            <w:tcW w:w="4922" w:type="dxa"/>
            <w:tcBorders>
              <w:top w:val="single" w:sz="2" w:space="0" w:color="auto"/>
              <w:left w:val="single" w:sz="2" w:space="0" w:color="auto"/>
              <w:bottom w:val="single" w:sz="2" w:space="0" w:color="auto"/>
              <w:right w:val="single" w:sz="2" w:space="0" w:color="auto"/>
            </w:tcBorders>
          </w:tcPr>
          <w:p w14:paraId="2249C68C" w14:textId="77777777" w:rsidR="00872AFE" w:rsidRPr="00711388" w:rsidRDefault="00872AFE" w:rsidP="00567869">
            <w:pPr>
              <w:pStyle w:val="NormalLeft"/>
              <w:rPr>
                <w:lang w:val="en-GB"/>
              </w:rPr>
            </w:pPr>
            <w:r w:rsidRPr="00711388">
              <w:rPr>
                <w:lang w:val="en-GB"/>
              </w:rPr>
              <w:t>This is the absolute value of liabilities sensitive to mass lapse risk, before the shock.</w:t>
            </w:r>
          </w:p>
          <w:p w14:paraId="0352B97C"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59A45720" w14:textId="77777777" w:rsidTr="00567869">
        <w:tc>
          <w:tcPr>
            <w:tcW w:w="1764" w:type="dxa"/>
            <w:tcBorders>
              <w:top w:val="single" w:sz="2" w:space="0" w:color="auto"/>
              <w:left w:val="single" w:sz="2" w:space="0" w:color="auto"/>
              <w:bottom w:val="single" w:sz="2" w:space="0" w:color="auto"/>
              <w:right w:val="single" w:sz="2" w:space="0" w:color="auto"/>
            </w:tcBorders>
          </w:tcPr>
          <w:p w14:paraId="5245B1DE" w14:textId="77777777" w:rsidR="00872AFE" w:rsidRPr="00711388" w:rsidRDefault="00872AFE" w:rsidP="00567869">
            <w:pPr>
              <w:pStyle w:val="NormalLeft"/>
              <w:rPr>
                <w:lang w:val="en-GB"/>
              </w:rPr>
            </w:pPr>
            <w:r w:rsidRPr="00711388">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56C56F28" w14:textId="541CCAA9"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6F4645BE" w14:textId="77777777" w:rsidR="00872AFE" w:rsidRPr="00711388" w:rsidRDefault="00872AFE" w:rsidP="00567869">
            <w:pPr>
              <w:pStyle w:val="NormalLeft"/>
              <w:rPr>
                <w:lang w:val="en-GB"/>
              </w:rPr>
            </w:pPr>
            <w:r w:rsidRPr="00711388">
              <w:rPr>
                <w:lang w:val="en-GB"/>
              </w:rPr>
              <w:t>This is the absolute value of the assets sensitive to mass lapse risk charge, after the shock.</w:t>
            </w:r>
          </w:p>
          <w:p w14:paraId="75EE7FA8" w14:textId="77777777" w:rsidR="00872AFE" w:rsidRPr="00711388" w:rsidRDefault="00872AFE" w:rsidP="00567869">
            <w:pPr>
              <w:pStyle w:val="NormalLeft"/>
              <w:rPr>
                <w:lang w:val="en-GB"/>
              </w:rPr>
            </w:pPr>
            <w:r w:rsidRPr="00711388">
              <w:rPr>
                <w:lang w:val="en-GB"/>
              </w:rPr>
              <w:lastRenderedPageBreak/>
              <w:t>Recoverables from reinsurance and SPVs shall not be included in this cell.</w:t>
            </w:r>
          </w:p>
        </w:tc>
      </w:tr>
      <w:tr w:rsidR="00872AFE" w:rsidRPr="00711388" w14:paraId="558F2F50" w14:textId="77777777" w:rsidTr="00567869">
        <w:tc>
          <w:tcPr>
            <w:tcW w:w="1764" w:type="dxa"/>
            <w:tcBorders>
              <w:top w:val="single" w:sz="2" w:space="0" w:color="auto"/>
              <w:left w:val="single" w:sz="2" w:space="0" w:color="auto"/>
              <w:bottom w:val="single" w:sz="2" w:space="0" w:color="auto"/>
              <w:right w:val="single" w:sz="2" w:space="0" w:color="auto"/>
            </w:tcBorders>
          </w:tcPr>
          <w:p w14:paraId="10AF53A6" w14:textId="77777777" w:rsidR="00872AFE" w:rsidRPr="00711388" w:rsidRDefault="00872AFE" w:rsidP="00567869">
            <w:pPr>
              <w:pStyle w:val="NormalLeft"/>
              <w:rPr>
                <w:lang w:val="en-GB"/>
              </w:rPr>
            </w:pPr>
            <w:r w:rsidRPr="00711388">
              <w:rPr>
                <w:lang w:val="en-GB"/>
              </w:rPr>
              <w:lastRenderedPageBreak/>
              <w:t>R0430/C0050</w:t>
            </w:r>
          </w:p>
        </w:tc>
        <w:tc>
          <w:tcPr>
            <w:tcW w:w="2600" w:type="dxa"/>
            <w:tcBorders>
              <w:top w:val="single" w:sz="2" w:space="0" w:color="auto"/>
              <w:left w:val="single" w:sz="2" w:space="0" w:color="auto"/>
              <w:bottom w:val="single" w:sz="2" w:space="0" w:color="auto"/>
              <w:right w:val="single" w:sz="2" w:space="0" w:color="auto"/>
            </w:tcBorders>
          </w:tcPr>
          <w:p w14:paraId="3128C5CC" w14:textId="4D799C43"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0438E952" w14:textId="77777777" w:rsidR="00872AFE" w:rsidRPr="00711388" w:rsidRDefault="00872AFE" w:rsidP="00567869">
            <w:pPr>
              <w:pStyle w:val="NormalLeft"/>
              <w:rPr>
                <w:lang w:val="en-GB"/>
              </w:rPr>
            </w:pPr>
            <w:r w:rsidRPr="00711388">
              <w:rPr>
                <w:lang w:val="en-GB"/>
              </w:rPr>
              <w:t>This is the absolute value of the liabilities (after the loss absorbing capacity of technical provisions) sensitive to mass lapse risk charge, after the shock.</w:t>
            </w:r>
          </w:p>
          <w:p w14:paraId="165BA9D6"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79EE6360" w14:textId="77777777" w:rsidTr="00567869">
        <w:tc>
          <w:tcPr>
            <w:tcW w:w="1764" w:type="dxa"/>
            <w:tcBorders>
              <w:top w:val="single" w:sz="2" w:space="0" w:color="auto"/>
              <w:left w:val="single" w:sz="2" w:space="0" w:color="auto"/>
              <w:bottom w:val="single" w:sz="2" w:space="0" w:color="auto"/>
              <w:right w:val="single" w:sz="2" w:space="0" w:color="auto"/>
            </w:tcBorders>
          </w:tcPr>
          <w:p w14:paraId="7116EF38" w14:textId="77777777" w:rsidR="00872AFE" w:rsidRPr="00711388" w:rsidRDefault="00872AFE" w:rsidP="00567869">
            <w:pPr>
              <w:pStyle w:val="NormalLeft"/>
              <w:rPr>
                <w:lang w:val="en-GB"/>
              </w:rPr>
            </w:pPr>
            <w:r w:rsidRPr="00711388">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17E42B69" w14:textId="0EAFD9E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27621C8F" w14:textId="77777777" w:rsidR="00872AFE" w:rsidRPr="00711388" w:rsidRDefault="00872AFE" w:rsidP="00567869">
            <w:pPr>
              <w:pStyle w:val="NormalLeft"/>
              <w:rPr>
                <w:lang w:val="en-GB"/>
              </w:rPr>
            </w:pPr>
            <w:r w:rsidRPr="00711388">
              <w:rPr>
                <w:lang w:val="en-GB"/>
              </w:rPr>
              <w:t>This is the net capital charge for mass lapse risk, after adjustment for the loss absorbing capacity of technical provisions.</w:t>
            </w:r>
          </w:p>
        </w:tc>
      </w:tr>
      <w:tr w:rsidR="00872AFE" w:rsidRPr="00711388" w14:paraId="6D4292B4" w14:textId="77777777" w:rsidTr="00567869">
        <w:tc>
          <w:tcPr>
            <w:tcW w:w="1764" w:type="dxa"/>
            <w:tcBorders>
              <w:top w:val="single" w:sz="2" w:space="0" w:color="auto"/>
              <w:left w:val="single" w:sz="2" w:space="0" w:color="auto"/>
              <w:bottom w:val="single" w:sz="2" w:space="0" w:color="auto"/>
              <w:right w:val="single" w:sz="2" w:space="0" w:color="auto"/>
            </w:tcBorders>
          </w:tcPr>
          <w:p w14:paraId="49675A60" w14:textId="77777777" w:rsidR="00872AFE" w:rsidRPr="00711388" w:rsidRDefault="00872AFE" w:rsidP="00567869">
            <w:pPr>
              <w:pStyle w:val="NormalLeft"/>
              <w:rPr>
                <w:lang w:val="en-GB"/>
              </w:rPr>
            </w:pPr>
            <w:r w:rsidRPr="00711388">
              <w:rPr>
                <w:lang w:val="en-GB"/>
              </w:rPr>
              <w:t>R0430/C0070</w:t>
            </w:r>
          </w:p>
        </w:tc>
        <w:tc>
          <w:tcPr>
            <w:tcW w:w="2600" w:type="dxa"/>
            <w:tcBorders>
              <w:top w:val="single" w:sz="2" w:space="0" w:color="auto"/>
              <w:left w:val="single" w:sz="2" w:space="0" w:color="auto"/>
              <w:bottom w:val="single" w:sz="2" w:space="0" w:color="auto"/>
              <w:right w:val="single" w:sz="2" w:space="0" w:color="auto"/>
            </w:tcBorders>
          </w:tcPr>
          <w:p w14:paraId="1D03027F" w14:textId="34CBF836"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absorbing capacity of technical provisions)</w:t>
            </w:r>
            <w:r w:rsidR="00711388" w:rsidRPr="00711388">
              <w:rPr>
                <w:lang w:val="en-GB"/>
              </w:rPr>
              <w:t>-</w:t>
            </w:r>
            <w:r w:rsidRPr="00711388">
              <w:rPr>
                <w:lang w:val="en-GB"/>
              </w:rPr>
              <w:t xml:space="preserve">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17839203" w14:textId="77777777" w:rsidR="00872AFE" w:rsidRPr="00711388" w:rsidRDefault="00872AFE" w:rsidP="00567869">
            <w:pPr>
              <w:pStyle w:val="NormalLeft"/>
              <w:rPr>
                <w:lang w:val="en-GB"/>
              </w:rPr>
            </w:pPr>
            <w:r w:rsidRPr="00711388">
              <w:rPr>
                <w:lang w:val="en-GB"/>
              </w:rPr>
              <w:t>This is the absolute value of the liabilities sensitive to mass lapse risk charge, after the shock (before the loss absorbing capacity of technical provisions).</w:t>
            </w:r>
          </w:p>
          <w:p w14:paraId="2D8548B2"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23C8F902" w14:textId="77777777" w:rsidTr="00567869">
        <w:tc>
          <w:tcPr>
            <w:tcW w:w="1764" w:type="dxa"/>
            <w:tcBorders>
              <w:top w:val="single" w:sz="2" w:space="0" w:color="auto"/>
              <w:left w:val="single" w:sz="2" w:space="0" w:color="auto"/>
              <w:bottom w:val="single" w:sz="2" w:space="0" w:color="auto"/>
              <w:right w:val="single" w:sz="2" w:space="0" w:color="auto"/>
            </w:tcBorders>
          </w:tcPr>
          <w:p w14:paraId="2E02EC84" w14:textId="77777777" w:rsidR="00872AFE" w:rsidRPr="00711388" w:rsidRDefault="00872AFE" w:rsidP="00567869">
            <w:pPr>
              <w:pStyle w:val="NormalLeft"/>
              <w:rPr>
                <w:lang w:val="en-GB"/>
              </w:rPr>
            </w:pPr>
            <w:r w:rsidRPr="00711388">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413857CC" w14:textId="7A061BDB"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298D10C4" w14:textId="77777777" w:rsidR="00872AFE" w:rsidRPr="00711388" w:rsidRDefault="00872AFE" w:rsidP="00567869">
            <w:pPr>
              <w:pStyle w:val="NormalLeft"/>
              <w:rPr>
                <w:lang w:val="en-GB"/>
              </w:rPr>
            </w:pPr>
            <w:r w:rsidRPr="00711388">
              <w:rPr>
                <w:lang w:val="en-GB"/>
              </w:rPr>
              <w:t>This is the gross capital charge for mass lapse risk, after the shock (before the loss absorbing capacity of technical provisions).</w:t>
            </w:r>
          </w:p>
        </w:tc>
      </w:tr>
      <w:tr w:rsidR="00872AFE" w:rsidRPr="00711388" w14:paraId="7A61E419" w14:textId="77777777" w:rsidTr="00567869">
        <w:tc>
          <w:tcPr>
            <w:tcW w:w="1764" w:type="dxa"/>
            <w:tcBorders>
              <w:top w:val="single" w:sz="2" w:space="0" w:color="auto"/>
              <w:left w:val="single" w:sz="2" w:space="0" w:color="auto"/>
              <w:bottom w:val="single" w:sz="2" w:space="0" w:color="auto"/>
              <w:right w:val="single" w:sz="2" w:space="0" w:color="auto"/>
            </w:tcBorders>
          </w:tcPr>
          <w:p w14:paraId="70059857" w14:textId="77777777" w:rsidR="00872AFE" w:rsidRPr="00711388" w:rsidRDefault="00872AFE" w:rsidP="00567869">
            <w:pPr>
              <w:pStyle w:val="NormalLeft"/>
              <w:rPr>
                <w:lang w:val="en-GB"/>
              </w:rPr>
            </w:pPr>
            <w:r w:rsidRPr="00711388">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21B240E9" w14:textId="1E152BF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Life </w:t>
            </w:r>
            <w:r w:rsidR="00845F43" w:rsidRPr="00711388">
              <w:rPr>
                <w:lang w:val="en-GB"/>
              </w:rPr>
              <w:t>-</w:t>
            </w:r>
            <w:r w:rsidRPr="00711388">
              <w:rPr>
                <w:lang w:val="en-GB"/>
              </w:rPr>
              <w:t xml:space="preserve"> expense risk</w:t>
            </w:r>
          </w:p>
        </w:tc>
        <w:tc>
          <w:tcPr>
            <w:tcW w:w="4922" w:type="dxa"/>
            <w:tcBorders>
              <w:top w:val="single" w:sz="2" w:space="0" w:color="auto"/>
              <w:left w:val="single" w:sz="2" w:space="0" w:color="auto"/>
              <w:bottom w:val="single" w:sz="2" w:space="0" w:color="auto"/>
              <w:right w:val="single" w:sz="2" w:space="0" w:color="auto"/>
            </w:tcBorders>
          </w:tcPr>
          <w:p w14:paraId="4E70F57F" w14:textId="4A2946DE" w:rsidR="00872AFE" w:rsidRPr="00711388" w:rsidRDefault="00872AFE" w:rsidP="00567869">
            <w:pPr>
              <w:pStyle w:val="NormalLeft"/>
              <w:rPr>
                <w:lang w:val="en-GB"/>
              </w:rPr>
            </w:pPr>
            <w:r w:rsidRPr="00711388">
              <w:rPr>
                <w:lang w:val="en-GB"/>
              </w:rPr>
              <w:t xml:space="preserve">This is the absolute value of the assets sensitive to life </w:t>
            </w:r>
            <w:r w:rsidR="00845F43" w:rsidRPr="00711388">
              <w:rPr>
                <w:lang w:val="en-GB"/>
              </w:rPr>
              <w:t>-</w:t>
            </w:r>
            <w:r w:rsidRPr="00711388">
              <w:rPr>
                <w:lang w:val="en-GB"/>
              </w:rPr>
              <w:t xml:space="preserve"> expense risk, before the shock.</w:t>
            </w:r>
          </w:p>
          <w:p w14:paraId="5E86F495"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1F58B709" w14:textId="77777777" w:rsidTr="00567869">
        <w:tc>
          <w:tcPr>
            <w:tcW w:w="1764" w:type="dxa"/>
            <w:tcBorders>
              <w:top w:val="single" w:sz="2" w:space="0" w:color="auto"/>
              <w:left w:val="single" w:sz="2" w:space="0" w:color="auto"/>
              <w:bottom w:val="single" w:sz="2" w:space="0" w:color="auto"/>
              <w:right w:val="single" w:sz="2" w:space="0" w:color="auto"/>
            </w:tcBorders>
          </w:tcPr>
          <w:p w14:paraId="18788979" w14:textId="77777777" w:rsidR="00872AFE" w:rsidRPr="00711388" w:rsidRDefault="00872AFE" w:rsidP="00567869">
            <w:pPr>
              <w:pStyle w:val="NormalLeft"/>
              <w:rPr>
                <w:lang w:val="en-GB"/>
              </w:rPr>
            </w:pPr>
            <w:r w:rsidRPr="00711388">
              <w:rPr>
                <w:lang w:val="en-GB"/>
              </w:rPr>
              <w:t>R0500/C0030</w:t>
            </w:r>
          </w:p>
        </w:tc>
        <w:tc>
          <w:tcPr>
            <w:tcW w:w="2600" w:type="dxa"/>
            <w:tcBorders>
              <w:top w:val="single" w:sz="2" w:space="0" w:color="auto"/>
              <w:left w:val="single" w:sz="2" w:space="0" w:color="auto"/>
              <w:bottom w:val="single" w:sz="2" w:space="0" w:color="auto"/>
              <w:right w:val="single" w:sz="2" w:space="0" w:color="auto"/>
            </w:tcBorders>
          </w:tcPr>
          <w:p w14:paraId="633E9A22" w14:textId="3B31D40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Life </w:t>
            </w:r>
            <w:r w:rsidR="00845F43" w:rsidRPr="00711388">
              <w:rPr>
                <w:lang w:val="en-GB"/>
              </w:rPr>
              <w:t>-</w:t>
            </w:r>
            <w:r w:rsidRPr="00711388">
              <w:rPr>
                <w:lang w:val="en-GB"/>
              </w:rPr>
              <w:t xml:space="preserve"> expense risk</w:t>
            </w:r>
          </w:p>
        </w:tc>
        <w:tc>
          <w:tcPr>
            <w:tcW w:w="4922" w:type="dxa"/>
            <w:tcBorders>
              <w:top w:val="single" w:sz="2" w:space="0" w:color="auto"/>
              <w:left w:val="single" w:sz="2" w:space="0" w:color="auto"/>
              <w:bottom w:val="single" w:sz="2" w:space="0" w:color="auto"/>
              <w:right w:val="single" w:sz="2" w:space="0" w:color="auto"/>
            </w:tcBorders>
          </w:tcPr>
          <w:p w14:paraId="73ABE683" w14:textId="1E33D0E5" w:rsidR="00872AFE" w:rsidRPr="00711388" w:rsidRDefault="00872AFE" w:rsidP="00567869">
            <w:pPr>
              <w:pStyle w:val="NormalLeft"/>
              <w:rPr>
                <w:lang w:val="en-GB"/>
              </w:rPr>
            </w:pPr>
            <w:r w:rsidRPr="00711388">
              <w:rPr>
                <w:lang w:val="en-GB"/>
              </w:rPr>
              <w:t xml:space="preserve">This is the absolute value of liabilities sensitive to life </w:t>
            </w:r>
            <w:r w:rsidR="00711388" w:rsidRPr="00711388">
              <w:rPr>
                <w:lang w:val="en-GB"/>
              </w:rPr>
              <w:t>-</w:t>
            </w:r>
            <w:r w:rsidRPr="00711388">
              <w:rPr>
                <w:lang w:val="en-GB"/>
              </w:rPr>
              <w:t>expense risk, before the shock.</w:t>
            </w:r>
          </w:p>
          <w:p w14:paraId="24B71977"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34137F3" w14:textId="77777777" w:rsidTr="00567869">
        <w:tc>
          <w:tcPr>
            <w:tcW w:w="1764" w:type="dxa"/>
            <w:tcBorders>
              <w:top w:val="single" w:sz="2" w:space="0" w:color="auto"/>
              <w:left w:val="single" w:sz="2" w:space="0" w:color="auto"/>
              <w:bottom w:val="single" w:sz="2" w:space="0" w:color="auto"/>
              <w:right w:val="single" w:sz="2" w:space="0" w:color="auto"/>
            </w:tcBorders>
          </w:tcPr>
          <w:p w14:paraId="29728EB7" w14:textId="77777777" w:rsidR="00872AFE" w:rsidRPr="00711388" w:rsidRDefault="00872AFE" w:rsidP="00567869">
            <w:pPr>
              <w:pStyle w:val="NormalLeft"/>
              <w:rPr>
                <w:lang w:val="en-GB"/>
              </w:rPr>
            </w:pPr>
            <w:r w:rsidRPr="00711388">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2AD9D008" w14:textId="36D7BC6F"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Life </w:t>
            </w:r>
            <w:r w:rsidR="00845F43" w:rsidRPr="00711388">
              <w:rPr>
                <w:lang w:val="en-GB"/>
              </w:rPr>
              <w:t>-</w:t>
            </w:r>
            <w:r w:rsidRPr="00711388">
              <w:rPr>
                <w:lang w:val="en-GB"/>
              </w:rPr>
              <w:t xml:space="preserve"> expense risk</w:t>
            </w:r>
          </w:p>
        </w:tc>
        <w:tc>
          <w:tcPr>
            <w:tcW w:w="4922" w:type="dxa"/>
            <w:tcBorders>
              <w:top w:val="single" w:sz="2" w:space="0" w:color="auto"/>
              <w:left w:val="single" w:sz="2" w:space="0" w:color="auto"/>
              <w:bottom w:val="single" w:sz="2" w:space="0" w:color="auto"/>
              <w:right w:val="single" w:sz="2" w:space="0" w:color="auto"/>
            </w:tcBorders>
          </w:tcPr>
          <w:p w14:paraId="010E9CAD" w14:textId="77777777" w:rsidR="00872AFE" w:rsidRPr="00711388" w:rsidRDefault="00872AFE" w:rsidP="00567869">
            <w:pPr>
              <w:pStyle w:val="NormalLeft"/>
              <w:rPr>
                <w:lang w:val="en-GB"/>
              </w:rPr>
            </w:pPr>
            <w:r w:rsidRPr="00711388">
              <w:rPr>
                <w:lang w:val="en-GB"/>
              </w:rPr>
              <w:t xml:space="preserve">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w:t>
            </w:r>
            <w:r w:rsidRPr="00711388">
              <w:rPr>
                <w:lang w:val="en-GB"/>
              </w:rPr>
              <w:lastRenderedPageBreak/>
              <w:t>rate (expressed as a percentage) used for the calculation of technical provision).</w:t>
            </w:r>
          </w:p>
          <w:p w14:paraId="289D3D31"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60403B6B" w14:textId="77777777" w:rsidTr="00567869">
        <w:tc>
          <w:tcPr>
            <w:tcW w:w="1764" w:type="dxa"/>
            <w:tcBorders>
              <w:top w:val="single" w:sz="2" w:space="0" w:color="auto"/>
              <w:left w:val="single" w:sz="2" w:space="0" w:color="auto"/>
              <w:bottom w:val="single" w:sz="2" w:space="0" w:color="auto"/>
              <w:right w:val="single" w:sz="2" w:space="0" w:color="auto"/>
            </w:tcBorders>
          </w:tcPr>
          <w:p w14:paraId="680C3EA1" w14:textId="77777777" w:rsidR="00872AFE" w:rsidRPr="00711388" w:rsidRDefault="00872AFE" w:rsidP="00567869">
            <w:pPr>
              <w:pStyle w:val="NormalLeft"/>
              <w:rPr>
                <w:lang w:val="en-GB"/>
              </w:rPr>
            </w:pPr>
            <w:r w:rsidRPr="00711388">
              <w:rPr>
                <w:lang w:val="en-GB"/>
              </w:rPr>
              <w:lastRenderedPageBreak/>
              <w:t>R0500/C0050</w:t>
            </w:r>
          </w:p>
        </w:tc>
        <w:tc>
          <w:tcPr>
            <w:tcW w:w="2600" w:type="dxa"/>
            <w:tcBorders>
              <w:top w:val="single" w:sz="2" w:space="0" w:color="auto"/>
              <w:left w:val="single" w:sz="2" w:space="0" w:color="auto"/>
              <w:bottom w:val="single" w:sz="2" w:space="0" w:color="auto"/>
              <w:right w:val="single" w:sz="2" w:space="0" w:color="auto"/>
            </w:tcBorders>
          </w:tcPr>
          <w:p w14:paraId="38CB8469" w14:textId="0EFAA71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Life </w:t>
            </w:r>
            <w:r w:rsidR="00845F43" w:rsidRPr="00711388">
              <w:rPr>
                <w:lang w:val="en-GB"/>
              </w:rPr>
              <w:t>-</w:t>
            </w:r>
            <w:r w:rsidRPr="00711388">
              <w:rPr>
                <w:lang w:val="en-GB"/>
              </w:rPr>
              <w:t xml:space="preserve"> expense risk</w:t>
            </w:r>
          </w:p>
        </w:tc>
        <w:tc>
          <w:tcPr>
            <w:tcW w:w="4922" w:type="dxa"/>
            <w:tcBorders>
              <w:top w:val="single" w:sz="2" w:space="0" w:color="auto"/>
              <w:left w:val="single" w:sz="2" w:space="0" w:color="auto"/>
              <w:bottom w:val="single" w:sz="2" w:space="0" w:color="auto"/>
              <w:right w:val="single" w:sz="2" w:space="0" w:color="auto"/>
            </w:tcBorders>
          </w:tcPr>
          <w:p w14:paraId="72A39119" w14:textId="77777777" w:rsidR="00872AFE" w:rsidRPr="00711388" w:rsidRDefault="00872AFE" w:rsidP="00567869">
            <w:pPr>
              <w:pStyle w:val="NormalLeft"/>
              <w:rPr>
                <w:lang w:val="en-GB"/>
              </w:rPr>
            </w:pPr>
            <w:r w:rsidRPr="00711388">
              <w:rPr>
                <w:lang w:val="en-GB"/>
              </w:rPr>
              <w:t>This is the absolute value of liabilities (after the loss absorbing capacity of technical provisions) sensitive to expense risk, after the shock (i.e. a shock. as prescribed by standard formula, refer to description provided within definition to cell R0500/C0040).</w:t>
            </w:r>
          </w:p>
          <w:p w14:paraId="08026DF0"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626B1AE" w14:textId="77777777" w:rsidTr="00567869">
        <w:tc>
          <w:tcPr>
            <w:tcW w:w="1764" w:type="dxa"/>
            <w:tcBorders>
              <w:top w:val="single" w:sz="2" w:space="0" w:color="auto"/>
              <w:left w:val="single" w:sz="2" w:space="0" w:color="auto"/>
              <w:bottom w:val="single" w:sz="2" w:space="0" w:color="auto"/>
              <w:right w:val="single" w:sz="2" w:space="0" w:color="auto"/>
            </w:tcBorders>
          </w:tcPr>
          <w:p w14:paraId="1B3470A8" w14:textId="77777777" w:rsidR="00872AFE" w:rsidRPr="00711388" w:rsidRDefault="00872AFE" w:rsidP="00567869">
            <w:pPr>
              <w:pStyle w:val="NormalLeft"/>
              <w:rPr>
                <w:lang w:val="en-GB"/>
              </w:rPr>
            </w:pPr>
            <w:r w:rsidRPr="00711388">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45D2AF61" w14:textId="0696475B"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Life expense risk</w:t>
            </w:r>
          </w:p>
        </w:tc>
        <w:tc>
          <w:tcPr>
            <w:tcW w:w="4922" w:type="dxa"/>
            <w:tcBorders>
              <w:top w:val="single" w:sz="2" w:space="0" w:color="auto"/>
              <w:left w:val="single" w:sz="2" w:space="0" w:color="auto"/>
              <w:bottom w:val="single" w:sz="2" w:space="0" w:color="auto"/>
              <w:right w:val="single" w:sz="2" w:space="0" w:color="auto"/>
            </w:tcBorders>
          </w:tcPr>
          <w:p w14:paraId="3E9EE79E" w14:textId="77777777" w:rsidR="00872AFE" w:rsidRPr="00711388" w:rsidRDefault="00872AFE" w:rsidP="00567869">
            <w:pPr>
              <w:pStyle w:val="NormalLeft"/>
              <w:rPr>
                <w:lang w:val="en-GB"/>
              </w:rPr>
            </w:pPr>
            <w:r w:rsidRPr="00711388">
              <w:rPr>
                <w:lang w:val="en-GB"/>
              </w:rPr>
              <w:t>This is the net capital charge for expense risk, including adjustment for the loss absorbing capacity of technical provisions.</w:t>
            </w:r>
          </w:p>
          <w:p w14:paraId="712867E5" w14:textId="77777777" w:rsidR="00872AFE" w:rsidRPr="00711388" w:rsidRDefault="00872AFE" w:rsidP="00567869">
            <w:pPr>
              <w:pStyle w:val="NormalLeft"/>
              <w:rPr>
                <w:lang w:val="en-GB"/>
              </w:rPr>
            </w:pPr>
            <w:r w:rsidRPr="00711388">
              <w:rPr>
                <w:lang w:val="en-GB"/>
              </w:rPr>
              <w:t>If R0050=1, this cell represents net capital charge for life expense risk calculated using simplified calculation.</w:t>
            </w:r>
          </w:p>
        </w:tc>
      </w:tr>
      <w:tr w:rsidR="00872AFE" w:rsidRPr="00711388" w14:paraId="32192AE4" w14:textId="77777777" w:rsidTr="00567869">
        <w:tc>
          <w:tcPr>
            <w:tcW w:w="1764" w:type="dxa"/>
            <w:tcBorders>
              <w:top w:val="single" w:sz="2" w:space="0" w:color="auto"/>
              <w:left w:val="single" w:sz="2" w:space="0" w:color="auto"/>
              <w:bottom w:val="single" w:sz="2" w:space="0" w:color="auto"/>
              <w:right w:val="single" w:sz="2" w:space="0" w:color="auto"/>
            </w:tcBorders>
          </w:tcPr>
          <w:p w14:paraId="057B32DC" w14:textId="77777777" w:rsidR="00872AFE" w:rsidRPr="00711388" w:rsidRDefault="00872AFE" w:rsidP="00567869">
            <w:pPr>
              <w:pStyle w:val="NormalLeft"/>
              <w:rPr>
                <w:lang w:val="en-GB"/>
              </w:rPr>
            </w:pPr>
            <w:r w:rsidRPr="00711388">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625AE2CF" w14:textId="211EE71C"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Life </w:t>
            </w:r>
            <w:r w:rsidR="00845F43" w:rsidRPr="00711388">
              <w:rPr>
                <w:lang w:val="en-GB"/>
              </w:rPr>
              <w:t>-</w:t>
            </w:r>
            <w:r w:rsidRPr="00711388">
              <w:rPr>
                <w:lang w:val="en-GB"/>
              </w:rPr>
              <w:t xml:space="preserve"> expense risk</w:t>
            </w:r>
          </w:p>
        </w:tc>
        <w:tc>
          <w:tcPr>
            <w:tcW w:w="4922" w:type="dxa"/>
            <w:tcBorders>
              <w:top w:val="single" w:sz="2" w:space="0" w:color="auto"/>
              <w:left w:val="single" w:sz="2" w:space="0" w:color="auto"/>
              <w:bottom w:val="single" w:sz="2" w:space="0" w:color="auto"/>
              <w:right w:val="single" w:sz="2" w:space="0" w:color="auto"/>
            </w:tcBorders>
          </w:tcPr>
          <w:p w14:paraId="53BC0494"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6F087263"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07448EC2" w14:textId="77777777" w:rsidTr="00567869">
        <w:tc>
          <w:tcPr>
            <w:tcW w:w="1764" w:type="dxa"/>
            <w:tcBorders>
              <w:top w:val="single" w:sz="2" w:space="0" w:color="auto"/>
              <w:left w:val="single" w:sz="2" w:space="0" w:color="auto"/>
              <w:bottom w:val="single" w:sz="2" w:space="0" w:color="auto"/>
              <w:right w:val="single" w:sz="2" w:space="0" w:color="auto"/>
            </w:tcBorders>
          </w:tcPr>
          <w:p w14:paraId="0A8F281A" w14:textId="77777777" w:rsidR="00872AFE" w:rsidRPr="00711388" w:rsidRDefault="00872AFE" w:rsidP="00567869">
            <w:pPr>
              <w:pStyle w:val="NormalLeft"/>
              <w:rPr>
                <w:lang w:val="en-GB"/>
              </w:rPr>
            </w:pPr>
            <w:r w:rsidRPr="00711388">
              <w:rPr>
                <w:lang w:val="en-GB"/>
              </w:rPr>
              <w:t>R0500/C0080</w:t>
            </w:r>
          </w:p>
        </w:tc>
        <w:tc>
          <w:tcPr>
            <w:tcW w:w="2600" w:type="dxa"/>
            <w:tcBorders>
              <w:top w:val="single" w:sz="2" w:space="0" w:color="auto"/>
              <w:left w:val="single" w:sz="2" w:space="0" w:color="auto"/>
              <w:bottom w:val="single" w:sz="2" w:space="0" w:color="auto"/>
              <w:right w:val="single" w:sz="2" w:space="0" w:color="auto"/>
            </w:tcBorders>
          </w:tcPr>
          <w:p w14:paraId="3102148F" w14:textId="1E48D424"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Life </w:t>
            </w:r>
            <w:r w:rsidR="00711388" w:rsidRPr="00711388">
              <w:rPr>
                <w:lang w:val="en-GB"/>
              </w:rPr>
              <w:t>-</w:t>
            </w:r>
            <w:r w:rsidRPr="00711388">
              <w:rPr>
                <w:lang w:val="en-GB"/>
              </w:rPr>
              <w:t>expense risk</w:t>
            </w:r>
          </w:p>
        </w:tc>
        <w:tc>
          <w:tcPr>
            <w:tcW w:w="4922" w:type="dxa"/>
            <w:tcBorders>
              <w:top w:val="single" w:sz="2" w:space="0" w:color="auto"/>
              <w:left w:val="single" w:sz="2" w:space="0" w:color="auto"/>
              <w:bottom w:val="single" w:sz="2" w:space="0" w:color="auto"/>
              <w:right w:val="single" w:sz="2" w:space="0" w:color="auto"/>
            </w:tcBorders>
          </w:tcPr>
          <w:p w14:paraId="37DB84BF" w14:textId="77777777" w:rsidR="00872AFE" w:rsidRPr="00711388" w:rsidRDefault="00872AFE" w:rsidP="00567869">
            <w:pPr>
              <w:pStyle w:val="NormalLeft"/>
              <w:rPr>
                <w:lang w:val="en-GB"/>
              </w:rPr>
            </w:pPr>
            <w:r w:rsidRPr="00711388">
              <w:rPr>
                <w:lang w:val="en-GB"/>
              </w:rPr>
              <w:t>This is the gross capital charge for expense risk (before the loss absorbing capacity of technical provisions).</w:t>
            </w:r>
          </w:p>
          <w:p w14:paraId="7B806235" w14:textId="77777777" w:rsidR="00872AFE" w:rsidRPr="00711388" w:rsidRDefault="00872AFE" w:rsidP="00567869">
            <w:pPr>
              <w:pStyle w:val="NormalLeft"/>
              <w:rPr>
                <w:lang w:val="en-GB"/>
              </w:rPr>
            </w:pPr>
            <w:r w:rsidRPr="00711388">
              <w:rPr>
                <w:lang w:val="en-GB"/>
              </w:rPr>
              <w:t>If R0050/C0010=1, this cell represents gross capital charge for life expense risk calculated using simplified calculations.</w:t>
            </w:r>
          </w:p>
        </w:tc>
      </w:tr>
      <w:tr w:rsidR="00872AFE" w:rsidRPr="00711388" w14:paraId="4185074D" w14:textId="77777777" w:rsidTr="00567869">
        <w:tc>
          <w:tcPr>
            <w:tcW w:w="1764" w:type="dxa"/>
            <w:tcBorders>
              <w:top w:val="single" w:sz="2" w:space="0" w:color="auto"/>
              <w:left w:val="single" w:sz="2" w:space="0" w:color="auto"/>
              <w:bottom w:val="single" w:sz="2" w:space="0" w:color="auto"/>
              <w:right w:val="single" w:sz="2" w:space="0" w:color="auto"/>
            </w:tcBorders>
          </w:tcPr>
          <w:p w14:paraId="6C25538F" w14:textId="77777777" w:rsidR="00872AFE" w:rsidRPr="00711388" w:rsidRDefault="00872AFE" w:rsidP="00567869">
            <w:pPr>
              <w:pStyle w:val="NormalLeft"/>
              <w:rPr>
                <w:lang w:val="en-GB"/>
              </w:rPr>
            </w:pPr>
            <w:r w:rsidRPr="00711388">
              <w:rPr>
                <w:lang w:val="en-GB"/>
              </w:rPr>
              <w:t>R0600/C0020</w:t>
            </w:r>
          </w:p>
        </w:tc>
        <w:tc>
          <w:tcPr>
            <w:tcW w:w="2600" w:type="dxa"/>
            <w:tcBorders>
              <w:top w:val="single" w:sz="2" w:space="0" w:color="auto"/>
              <w:left w:val="single" w:sz="2" w:space="0" w:color="auto"/>
              <w:bottom w:val="single" w:sz="2" w:space="0" w:color="auto"/>
              <w:right w:val="single" w:sz="2" w:space="0" w:color="auto"/>
            </w:tcBorders>
          </w:tcPr>
          <w:p w14:paraId="6F037FCB" w14:textId="6A743CE0"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Revision risk</w:t>
            </w:r>
          </w:p>
        </w:tc>
        <w:tc>
          <w:tcPr>
            <w:tcW w:w="4922" w:type="dxa"/>
            <w:tcBorders>
              <w:top w:val="single" w:sz="2" w:space="0" w:color="auto"/>
              <w:left w:val="single" w:sz="2" w:space="0" w:color="auto"/>
              <w:bottom w:val="single" w:sz="2" w:space="0" w:color="auto"/>
              <w:right w:val="single" w:sz="2" w:space="0" w:color="auto"/>
            </w:tcBorders>
          </w:tcPr>
          <w:p w14:paraId="744A8FD8" w14:textId="77777777" w:rsidR="00872AFE" w:rsidRPr="00711388" w:rsidRDefault="00872AFE" w:rsidP="00567869">
            <w:pPr>
              <w:pStyle w:val="NormalLeft"/>
              <w:rPr>
                <w:lang w:val="en-GB"/>
              </w:rPr>
            </w:pPr>
            <w:r w:rsidRPr="00711388">
              <w:rPr>
                <w:lang w:val="en-GB"/>
              </w:rPr>
              <w:t>This is the absolute value of the assets sensitive to revision risk, before the shock.</w:t>
            </w:r>
          </w:p>
          <w:p w14:paraId="6B7D507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1985B9B9" w14:textId="77777777" w:rsidTr="00567869">
        <w:tc>
          <w:tcPr>
            <w:tcW w:w="1764" w:type="dxa"/>
            <w:tcBorders>
              <w:top w:val="single" w:sz="2" w:space="0" w:color="auto"/>
              <w:left w:val="single" w:sz="2" w:space="0" w:color="auto"/>
              <w:bottom w:val="single" w:sz="2" w:space="0" w:color="auto"/>
              <w:right w:val="single" w:sz="2" w:space="0" w:color="auto"/>
            </w:tcBorders>
          </w:tcPr>
          <w:p w14:paraId="2775EA9E" w14:textId="77777777" w:rsidR="00872AFE" w:rsidRPr="00711388" w:rsidRDefault="00872AFE" w:rsidP="00567869">
            <w:pPr>
              <w:pStyle w:val="NormalLeft"/>
              <w:rPr>
                <w:lang w:val="en-GB"/>
              </w:rPr>
            </w:pPr>
            <w:r w:rsidRPr="00711388">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71B67A79" w14:textId="49AF8FCE"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Revision risk</w:t>
            </w:r>
          </w:p>
        </w:tc>
        <w:tc>
          <w:tcPr>
            <w:tcW w:w="4922" w:type="dxa"/>
            <w:tcBorders>
              <w:top w:val="single" w:sz="2" w:space="0" w:color="auto"/>
              <w:left w:val="single" w:sz="2" w:space="0" w:color="auto"/>
              <w:bottom w:val="single" w:sz="2" w:space="0" w:color="auto"/>
              <w:right w:val="single" w:sz="2" w:space="0" w:color="auto"/>
            </w:tcBorders>
          </w:tcPr>
          <w:p w14:paraId="00857450" w14:textId="77777777" w:rsidR="00872AFE" w:rsidRPr="00711388" w:rsidRDefault="00872AFE" w:rsidP="00567869">
            <w:pPr>
              <w:pStyle w:val="NormalLeft"/>
              <w:rPr>
                <w:lang w:val="en-GB"/>
              </w:rPr>
            </w:pPr>
            <w:r w:rsidRPr="00711388">
              <w:rPr>
                <w:lang w:val="en-GB"/>
              </w:rPr>
              <w:t>This is the absolute value of liabilities sensitive to revision risk, before the shock.</w:t>
            </w:r>
          </w:p>
          <w:p w14:paraId="1ACBDA63" w14:textId="77777777" w:rsidR="00872AFE" w:rsidRPr="00711388" w:rsidRDefault="00872AFE" w:rsidP="00567869">
            <w:pPr>
              <w:pStyle w:val="NormalLeft"/>
              <w:rPr>
                <w:lang w:val="en-GB"/>
              </w:rPr>
            </w:pPr>
            <w:r w:rsidRPr="00711388">
              <w:rPr>
                <w:lang w:val="en-GB"/>
              </w:rPr>
              <w:lastRenderedPageBreak/>
              <w:t>The amount of Technical Provisions shall be net of reinsurance and SPV recoverables.</w:t>
            </w:r>
          </w:p>
        </w:tc>
      </w:tr>
      <w:tr w:rsidR="00872AFE" w:rsidRPr="00711388" w14:paraId="0CBD640B" w14:textId="77777777" w:rsidTr="00567869">
        <w:tc>
          <w:tcPr>
            <w:tcW w:w="1764" w:type="dxa"/>
            <w:tcBorders>
              <w:top w:val="single" w:sz="2" w:space="0" w:color="auto"/>
              <w:left w:val="single" w:sz="2" w:space="0" w:color="auto"/>
              <w:bottom w:val="single" w:sz="2" w:space="0" w:color="auto"/>
              <w:right w:val="single" w:sz="2" w:space="0" w:color="auto"/>
            </w:tcBorders>
          </w:tcPr>
          <w:p w14:paraId="3A329E33" w14:textId="77777777" w:rsidR="00872AFE" w:rsidRPr="00711388" w:rsidRDefault="00872AFE" w:rsidP="00567869">
            <w:pPr>
              <w:pStyle w:val="NormalLeft"/>
              <w:rPr>
                <w:lang w:val="en-GB"/>
              </w:rPr>
            </w:pPr>
            <w:r w:rsidRPr="00711388">
              <w:rPr>
                <w:lang w:val="en-GB"/>
              </w:rPr>
              <w:lastRenderedPageBreak/>
              <w:t>R0600/C0040</w:t>
            </w:r>
          </w:p>
        </w:tc>
        <w:tc>
          <w:tcPr>
            <w:tcW w:w="2600" w:type="dxa"/>
            <w:tcBorders>
              <w:top w:val="single" w:sz="2" w:space="0" w:color="auto"/>
              <w:left w:val="single" w:sz="2" w:space="0" w:color="auto"/>
              <w:bottom w:val="single" w:sz="2" w:space="0" w:color="auto"/>
              <w:right w:val="single" w:sz="2" w:space="0" w:color="auto"/>
            </w:tcBorders>
          </w:tcPr>
          <w:p w14:paraId="42EBDE43" w14:textId="185AEFA4"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Revision risk</w:t>
            </w:r>
          </w:p>
        </w:tc>
        <w:tc>
          <w:tcPr>
            <w:tcW w:w="4922" w:type="dxa"/>
            <w:tcBorders>
              <w:top w:val="single" w:sz="2" w:space="0" w:color="auto"/>
              <w:left w:val="single" w:sz="2" w:space="0" w:color="auto"/>
              <w:bottom w:val="single" w:sz="2" w:space="0" w:color="auto"/>
              <w:right w:val="single" w:sz="2" w:space="0" w:color="auto"/>
            </w:tcBorders>
          </w:tcPr>
          <w:p w14:paraId="6DBA7652" w14:textId="77777777" w:rsidR="00872AFE" w:rsidRPr="00711388" w:rsidRDefault="00872AFE" w:rsidP="00567869">
            <w:pPr>
              <w:pStyle w:val="NormalLeft"/>
              <w:rPr>
                <w:lang w:val="en-GB"/>
              </w:rPr>
            </w:pPr>
            <w:r w:rsidRPr="00711388">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255A1AA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50E0E77" w14:textId="77777777" w:rsidTr="00567869">
        <w:tc>
          <w:tcPr>
            <w:tcW w:w="1764" w:type="dxa"/>
            <w:tcBorders>
              <w:top w:val="single" w:sz="2" w:space="0" w:color="auto"/>
              <w:left w:val="single" w:sz="2" w:space="0" w:color="auto"/>
              <w:bottom w:val="single" w:sz="2" w:space="0" w:color="auto"/>
              <w:right w:val="single" w:sz="2" w:space="0" w:color="auto"/>
            </w:tcBorders>
          </w:tcPr>
          <w:p w14:paraId="58B3B8A3" w14:textId="77777777" w:rsidR="00872AFE" w:rsidRPr="00711388" w:rsidRDefault="00872AFE" w:rsidP="00567869">
            <w:pPr>
              <w:pStyle w:val="NormalLeft"/>
              <w:rPr>
                <w:lang w:val="en-GB"/>
              </w:rPr>
            </w:pPr>
            <w:r w:rsidRPr="00711388">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01BF195D" w14:textId="656102B3"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Revision risk</w:t>
            </w:r>
          </w:p>
        </w:tc>
        <w:tc>
          <w:tcPr>
            <w:tcW w:w="4922" w:type="dxa"/>
            <w:tcBorders>
              <w:top w:val="single" w:sz="2" w:space="0" w:color="auto"/>
              <w:left w:val="single" w:sz="2" w:space="0" w:color="auto"/>
              <w:bottom w:val="single" w:sz="2" w:space="0" w:color="auto"/>
              <w:right w:val="single" w:sz="2" w:space="0" w:color="auto"/>
            </w:tcBorders>
          </w:tcPr>
          <w:p w14:paraId="1B3CB797" w14:textId="77777777" w:rsidR="00872AFE" w:rsidRPr="00711388" w:rsidRDefault="00872AFE" w:rsidP="00567869">
            <w:pPr>
              <w:pStyle w:val="NormalLeft"/>
              <w:rPr>
                <w:lang w:val="en-GB"/>
              </w:rPr>
            </w:pPr>
            <w:r w:rsidRPr="00711388">
              <w:rPr>
                <w:lang w:val="en-GB"/>
              </w:rPr>
              <w:t>This is the absolute value of liabilities (after the loss absorbing capacity of technical provisions) sensitive to revision risk charge, after the shock (i.e. as prescribed by standard formula, refer to a definition in item R0600/C0040).</w:t>
            </w:r>
          </w:p>
          <w:p w14:paraId="035BD52F"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44FACF76" w14:textId="77777777" w:rsidTr="00567869">
        <w:tc>
          <w:tcPr>
            <w:tcW w:w="1764" w:type="dxa"/>
            <w:tcBorders>
              <w:top w:val="single" w:sz="2" w:space="0" w:color="auto"/>
              <w:left w:val="single" w:sz="2" w:space="0" w:color="auto"/>
              <w:bottom w:val="single" w:sz="2" w:space="0" w:color="auto"/>
              <w:right w:val="single" w:sz="2" w:space="0" w:color="auto"/>
            </w:tcBorders>
          </w:tcPr>
          <w:p w14:paraId="374DD362" w14:textId="77777777" w:rsidR="00872AFE" w:rsidRPr="00711388" w:rsidRDefault="00872AFE" w:rsidP="00567869">
            <w:pPr>
              <w:pStyle w:val="NormalLeft"/>
              <w:rPr>
                <w:lang w:val="en-GB"/>
              </w:rPr>
            </w:pPr>
            <w:r w:rsidRPr="00711388">
              <w:rPr>
                <w:lang w:val="en-GB"/>
              </w:rPr>
              <w:t>R0600/C0060</w:t>
            </w:r>
          </w:p>
        </w:tc>
        <w:tc>
          <w:tcPr>
            <w:tcW w:w="2600" w:type="dxa"/>
            <w:tcBorders>
              <w:top w:val="single" w:sz="2" w:space="0" w:color="auto"/>
              <w:left w:val="single" w:sz="2" w:space="0" w:color="auto"/>
              <w:bottom w:val="single" w:sz="2" w:space="0" w:color="auto"/>
              <w:right w:val="single" w:sz="2" w:space="0" w:color="auto"/>
            </w:tcBorders>
          </w:tcPr>
          <w:p w14:paraId="3FB31CA9" w14:textId="0AEF686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Revision risk</w:t>
            </w:r>
          </w:p>
        </w:tc>
        <w:tc>
          <w:tcPr>
            <w:tcW w:w="4922" w:type="dxa"/>
            <w:tcBorders>
              <w:top w:val="single" w:sz="2" w:space="0" w:color="auto"/>
              <w:left w:val="single" w:sz="2" w:space="0" w:color="auto"/>
              <w:bottom w:val="single" w:sz="2" w:space="0" w:color="auto"/>
              <w:right w:val="single" w:sz="2" w:space="0" w:color="auto"/>
            </w:tcBorders>
          </w:tcPr>
          <w:p w14:paraId="555F52DD" w14:textId="77777777" w:rsidR="00872AFE" w:rsidRPr="00711388" w:rsidRDefault="00872AFE" w:rsidP="00567869">
            <w:pPr>
              <w:pStyle w:val="NormalLeft"/>
              <w:rPr>
                <w:lang w:val="en-GB"/>
              </w:rPr>
            </w:pPr>
            <w:r w:rsidRPr="00711388">
              <w:rPr>
                <w:lang w:val="en-GB"/>
              </w:rPr>
              <w:t>This is the net capital charge for revision risk after adjustment for the loss absorbing capacity of technical provisions.</w:t>
            </w:r>
          </w:p>
        </w:tc>
      </w:tr>
      <w:tr w:rsidR="00872AFE" w:rsidRPr="00711388" w14:paraId="48EBB1FA" w14:textId="77777777" w:rsidTr="00567869">
        <w:tc>
          <w:tcPr>
            <w:tcW w:w="1764" w:type="dxa"/>
            <w:tcBorders>
              <w:top w:val="single" w:sz="2" w:space="0" w:color="auto"/>
              <w:left w:val="single" w:sz="2" w:space="0" w:color="auto"/>
              <w:bottom w:val="single" w:sz="2" w:space="0" w:color="auto"/>
              <w:right w:val="single" w:sz="2" w:space="0" w:color="auto"/>
            </w:tcBorders>
          </w:tcPr>
          <w:p w14:paraId="64F5C046" w14:textId="77777777" w:rsidR="00872AFE" w:rsidRPr="00711388" w:rsidRDefault="00872AFE" w:rsidP="00567869">
            <w:pPr>
              <w:pStyle w:val="NormalLeft"/>
              <w:rPr>
                <w:lang w:val="en-GB"/>
              </w:rPr>
            </w:pPr>
            <w:r w:rsidRPr="00711388">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42DE3889" w14:textId="5ACE8489"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Revision risk</w:t>
            </w:r>
          </w:p>
        </w:tc>
        <w:tc>
          <w:tcPr>
            <w:tcW w:w="4922" w:type="dxa"/>
            <w:tcBorders>
              <w:top w:val="single" w:sz="2" w:space="0" w:color="auto"/>
              <w:left w:val="single" w:sz="2" w:space="0" w:color="auto"/>
              <w:bottom w:val="single" w:sz="2" w:space="0" w:color="auto"/>
              <w:right w:val="single" w:sz="2" w:space="0" w:color="auto"/>
            </w:tcBorders>
          </w:tcPr>
          <w:p w14:paraId="622BCA51" w14:textId="2EEFDD8C" w:rsidR="00872AFE" w:rsidRPr="00711388" w:rsidRDefault="00872AFE" w:rsidP="00567869">
            <w:pPr>
              <w:pStyle w:val="NormalLeft"/>
              <w:rPr>
                <w:lang w:val="en-GB"/>
              </w:rPr>
            </w:pPr>
            <w:r w:rsidRPr="00711388">
              <w:rPr>
                <w:lang w:val="en-GB"/>
              </w:rPr>
              <w:t>This is the absolute value of the liabilities (excluding the loss</w:t>
            </w:r>
            <w:r w:rsidR="00711388" w:rsidRPr="00711388">
              <w:rPr>
                <w:lang w:val="en-GB"/>
              </w:rPr>
              <w:t>-</w:t>
            </w:r>
            <w:r w:rsidRPr="00711388">
              <w:rPr>
                <w:lang w:val="en-GB"/>
              </w:rPr>
              <w:t>absorbing capacity of technical provisions) underlying revision risk charge, after the shock ((i.e. shock as prescribed by standard formula, refer to a definition provided in item R0600/C0040), as used to compute the risk.</w:t>
            </w:r>
          </w:p>
          <w:p w14:paraId="44FD6A81"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E064AED" w14:textId="77777777" w:rsidTr="00567869">
        <w:tc>
          <w:tcPr>
            <w:tcW w:w="1764" w:type="dxa"/>
            <w:tcBorders>
              <w:top w:val="single" w:sz="2" w:space="0" w:color="auto"/>
              <w:left w:val="single" w:sz="2" w:space="0" w:color="auto"/>
              <w:bottom w:val="single" w:sz="2" w:space="0" w:color="auto"/>
              <w:right w:val="single" w:sz="2" w:space="0" w:color="auto"/>
            </w:tcBorders>
          </w:tcPr>
          <w:p w14:paraId="151798DE" w14:textId="77777777" w:rsidR="00872AFE" w:rsidRPr="00711388" w:rsidRDefault="00872AFE" w:rsidP="00567869">
            <w:pPr>
              <w:pStyle w:val="NormalLeft"/>
              <w:rPr>
                <w:lang w:val="en-GB"/>
              </w:rPr>
            </w:pPr>
            <w:r w:rsidRPr="00711388">
              <w:rPr>
                <w:lang w:val="en-GB"/>
              </w:rPr>
              <w:t>R0600/C0080</w:t>
            </w:r>
          </w:p>
        </w:tc>
        <w:tc>
          <w:tcPr>
            <w:tcW w:w="2600" w:type="dxa"/>
            <w:tcBorders>
              <w:top w:val="single" w:sz="2" w:space="0" w:color="auto"/>
              <w:left w:val="single" w:sz="2" w:space="0" w:color="auto"/>
              <w:bottom w:val="single" w:sz="2" w:space="0" w:color="auto"/>
              <w:right w:val="single" w:sz="2" w:space="0" w:color="auto"/>
            </w:tcBorders>
          </w:tcPr>
          <w:p w14:paraId="45503658" w14:textId="414B1758"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Revision risk</w:t>
            </w:r>
          </w:p>
        </w:tc>
        <w:tc>
          <w:tcPr>
            <w:tcW w:w="4922" w:type="dxa"/>
            <w:tcBorders>
              <w:top w:val="single" w:sz="2" w:space="0" w:color="auto"/>
              <w:left w:val="single" w:sz="2" w:space="0" w:color="auto"/>
              <w:bottom w:val="single" w:sz="2" w:space="0" w:color="auto"/>
              <w:right w:val="single" w:sz="2" w:space="0" w:color="auto"/>
            </w:tcBorders>
          </w:tcPr>
          <w:p w14:paraId="3141A290" w14:textId="4B621BFF" w:rsidR="00872AFE" w:rsidRPr="00711388" w:rsidRDefault="00872AFE" w:rsidP="00567869">
            <w:pPr>
              <w:pStyle w:val="NormalLeft"/>
              <w:rPr>
                <w:lang w:val="en-GB"/>
              </w:rPr>
            </w:pPr>
            <w:r w:rsidRPr="00711388">
              <w:rPr>
                <w:lang w:val="en-GB"/>
              </w:rPr>
              <w:t>This is the gross capital charge (before the loss</w:t>
            </w:r>
            <w:r w:rsidR="00711388" w:rsidRPr="00711388">
              <w:rPr>
                <w:lang w:val="en-GB"/>
              </w:rPr>
              <w:t>-</w:t>
            </w:r>
            <w:r w:rsidRPr="00711388">
              <w:rPr>
                <w:lang w:val="en-GB"/>
              </w:rPr>
              <w:t>absorbing capacity of technical provisions) for revision risk.</w:t>
            </w:r>
          </w:p>
        </w:tc>
      </w:tr>
      <w:tr w:rsidR="00872AFE" w:rsidRPr="00711388" w14:paraId="4E7310A6" w14:textId="77777777" w:rsidTr="00567869">
        <w:tc>
          <w:tcPr>
            <w:tcW w:w="1764" w:type="dxa"/>
            <w:tcBorders>
              <w:top w:val="single" w:sz="2" w:space="0" w:color="auto"/>
              <w:left w:val="single" w:sz="2" w:space="0" w:color="auto"/>
              <w:bottom w:val="single" w:sz="2" w:space="0" w:color="auto"/>
              <w:right w:val="single" w:sz="2" w:space="0" w:color="auto"/>
            </w:tcBorders>
          </w:tcPr>
          <w:p w14:paraId="12752D0F" w14:textId="77777777" w:rsidR="00872AFE" w:rsidRPr="00711388" w:rsidRDefault="00872AFE" w:rsidP="00567869">
            <w:pPr>
              <w:pStyle w:val="NormalLeft"/>
              <w:rPr>
                <w:lang w:val="en-GB"/>
              </w:rPr>
            </w:pPr>
            <w:r w:rsidRPr="00711388">
              <w:rPr>
                <w:lang w:val="en-GB"/>
              </w:rPr>
              <w:t>R0700/C0020</w:t>
            </w:r>
          </w:p>
        </w:tc>
        <w:tc>
          <w:tcPr>
            <w:tcW w:w="2600" w:type="dxa"/>
            <w:tcBorders>
              <w:top w:val="single" w:sz="2" w:space="0" w:color="auto"/>
              <w:left w:val="single" w:sz="2" w:space="0" w:color="auto"/>
              <w:bottom w:val="single" w:sz="2" w:space="0" w:color="auto"/>
              <w:right w:val="single" w:sz="2" w:space="0" w:color="auto"/>
            </w:tcBorders>
          </w:tcPr>
          <w:p w14:paraId="344E4C73" w14:textId="0B1E6DD2"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Life Catastrophe risk</w:t>
            </w:r>
          </w:p>
        </w:tc>
        <w:tc>
          <w:tcPr>
            <w:tcW w:w="4922" w:type="dxa"/>
            <w:tcBorders>
              <w:top w:val="single" w:sz="2" w:space="0" w:color="auto"/>
              <w:left w:val="single" w:sz="2" w:space="0" w:color="auto"/>
              <w:bottom w:val="single" w:sz="2" w:space="0" w:color="auto"/>
              <w:right w:val="single" w:sz="2" w:space="0" w:color="auto"/>
            </w:tcBorders>
          </w:tcPr>
          <w:p w14:paraId="3AD7B3DD" w14:textId="77777777" w:rsidR="00872AFE" w:rsidRPr="00711388" w:rsidRDefault="00872AFE" w:rsidP="00567869">
            <w:pPr>
              <w:pStyle w:val="NormalLeft"/>
              <w:rPr>
                <w:lang w:val="en-GB"/>
              </w:rPr>
            </w:pPr>
            <w:r w:rsidRPr="00711388">
              <w:rPr>
                <w:lang w:val="en-GB"/>
              </w:rPr>
              <w:t>This is the absolute value of the assets sensitive to life catastrophe risk, before the shock.</w:t>
            </w:r>
          </w:p>
          <w:p w14:paraId="001C0832"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1F83EBFE" w14:textId="77777777" w:rsidTr="00567869">
        <w:tc>
          <w:tcPr>
            <w:tcW w:w="1764" w:type="dxa"/>
            <w:tcBorders>
              <w:top w:val="single" w:sz="2" w:space="0" w:color="auto"/>
              <w:left w:val="single" w:sz="2" w:space="0" w:color="auto"/>
              <w:bottom w:val="single" w:sz="2" w:space="0" w:color="auto"/>
              <w:right w:val="single" w:sz="2" w:space="0" w:color="auto"/>
            </w:tcBorders>
          </w:tcPr>
          <w:p w14:paraId="2F5289C6" w14:textId="77777777" w:rsidR="00872AFE" w:rsidRPr="00711388" w:rsidRDefault="00872AFE" w:rsidP="00567869">
            <w:pPr>
              <w:pStyle w:val="NormalLeft"/>
              <w:rPr>
                <w:lang w:val="en-GB"/>
              </w:rPr>
            </w:pPr>
            <w:r w:rsidRPr="00711388">
              <w:rPr>
                <w:lang w:val="en-GB"/>
              </w:rPr>
              <w:t>R0700/C0030</w:t>
            </w:r>
          </w:p>
        </w:tc>
        <w:tc>
          <w:tcPr>
            <w:tcW w:w="2600" w:type="dxa"/>
            <w:tcBorders>
              <w:top w:val="single" w:sz="2" w:space="0" w:color="auto"/>
              <w:left w:val="single" w:sz="2" w:space="0" w:color="auto"/>
              <w:bottom w:val="single" w:sz="2" w:space="0" w:color="auto"/>
              <w:right w:val="single" w:sz="2" w:space="0" w:color="auto"/>
            </w:tcBorders>
          </w:tcPr>
          <w:p w14:paraId="0C7C2E26" w14:textId="2AC3F447"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w:t>
            </w:r>
            <w:r w:rsidRPr="00711388">
              <w:rPr>
                <w:lang w:val="en-GB"/>
              </w:rPr>
              <w:lastRenderedPageBreak/>
              <w:t xml:space="preserve">Liabilities </w:t>
            </w:r>
            <w:r w:rsidR="00845F43" w:rsidRPr="00711388">
              <w:rPr>
                <w:lang w:val="en-GB"/>
              </w:rPr>
              <w:t>-</w:t>
            </w:r>
            <w:r w:rsidRPr="00711388">
              <w:rPr>
                <w:lang w:val="en-GB"/>
              </w:rPr>
              <w:t xml:space="preserve"> Life Catastrophe risk</w:t>
            </w:r>
          </w:p>
        </w:tc>
        <w:tc>
          <w:tcPr>
            <w:tcW w:w="4922" w:type="dxa"/>
            <w:tcBorders>
              <w:top w:val="single" w:sz="2" w:space="0" w:color="auto"/>
              <w:left w:val="single" w:sz="2" w:space="0" w:color="auto"/>
              <w:bottom w:val="single" w:sz="2" w:space="0" w:color="auto"/>
              <w:right w:val="single" w:sz="2" w:space="0" w:color="auto"/>
            </w:tcBorders>
          </w:tcPr>
          <w:p w14:paraId="13032AA5" w14:textId="77777777" w:rsidR="00872AFE" w:rsidRPr="00711388" w:rsidRDefault="00872AFE" w:rsidP="00567869">
            <w:pPr>
              <w:pStyle w:val="NormalLeft"/>
              <w:rPr>
                <w:lang w:val="en-GB"/>
              </w:rPr>
            </w:pPr>
            <w:r w:rsidRPr="00711388">
              <w:rPr>
                <w:lang w:val="en-GB"/>
              </w:rPr>
              <w:lastRenderedPageBreak/>
              <w:t>This is the absolute value of liabilities sensitive to life catastrophe risk, before the shock.</w:t>
            </w:r>
          </w:p>
          <w:p w14:paraId="7B87B050" w14:textId="77777777" w:rsidR="00872AFE" w:rsidRPr="00711388" w:rsidRDefault="00872AFE" w:rsidP="00567869">
            <w:pPr>
              <w:pStyle w:val="NormalLeft"/>
              <w:rPr>
                <w:lang w:val="en-GB"/>
              </w:rPr>
            </w:pPr>
            <w:r w:rsidRPr="00711388">
              <w:rPr>
                <w:lang w:val="en-GB"/>
              </w:rPr>
              <w:lastRenderedPageBreak/>
              <w:t>The amount of Technical Provisions shall be net of reinsurance and SPV recoverables.</w:t>
            </w:r>
          </w:p>
        </w:tc>
      </w:tr>
      <w:tr w:rsidR="00872AFE" w:rsidRPr="00711388" w14:paraId="336BD5C0" w14:textId="77777777" w:rsidTr="00567869">
        <w:tc>
          <w:tcPr>
            <w:tcW w:w="1764" w:type="dxa"/>
            <w:tcBorders>
              <w:top w:val="single" w:sz="2" w:space="0" w:color="auto"/>
              <w:left w:val="single" w:sz="2" w:space="0" w:color="auto"/>
              <w:bottom w:val="single" w:sz="2" w:space="0" w:color="auto"/>
              <w:right w:val="single" w:sz="2" w:space="0" w:color="auto"/>
            </w:tcBorders>
          </w:tcPr>
          <w:p w14:paraId="23013DBA" w14:textId="77777777" w:rsidR="00872AFE" w:rsidRPr="00711388" w:rsidRDefault="00872AFE" w:rsidP="00567869">
            <w:pPr>
              <w:pStyle w:val="NormalLeft"/>
              <w:rPr>
                <w:lang w:val="en-GB"/>
              </w:rPr>
            </w:pPr>
            <w:r w:rsidRPr="00711388">
              <w:rPr>
                <w:lang w:val="en-GB"/>
              </w:rPr>
              <w:lastRenderedPageBreak/>
              <w:t>R0700/C0040</w:t>
            </w:r>
          </w:p>
        </w:tc>
        <w:tc>
          <w:tcPr>
            <w:tcW w:w="2600" w:type="dxa"/>
            <w:tcBorders>
              <w:top w:val="single" w:sz="2" w:space="0" w:color="auto"/>
              <w:left w:val="single" w:sz="2" w:space="0" w:color="auto"/>
              <w:bottom w:val="single" w:sz="2" w:space="0" w:color="auto"/>
              <w:right w:val="single" w:sz="2" w:space="0" w:color="auto"/>
            </w:tcBorders>
          </w:tcPr>
          <w:p w14:paraId="01A9C2DE" w14:textId="0B173B08"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Life Catastrophe risk</w:t>
            </w:r>
          </w:p>
        </w:tc>
        <w:tc>
          <w:tcPr>
            <w:tcW w:w="4922" w:type="dxa"/>
            <w:tcBorders>
              <w:top w:val="single" w:sz="2" w:space="0" w:color="auto"/>
              <w:left w:val="single" w:sz="2" w:space="0" w:color="auto"/>
              <w:bottom w:val="single" w:sz="2" w:space="0" w:color="auto"/>
              <w:right w:val="single" w:sz="2" w:space="0" w:color="auto"/>
            </w:tcBorders>
          </w:tcPr>
          <w:p w14:paraId="68A57E43" w14:textId="77777777" w:rsidR="00872AFE" w:rsidRPr="00711388" w:rsidRDefault="00872AFE" w:rsidP="00567869">
            <w:pPr>
              <w:pStyle w:val="NormalLeft"/>
              <w:rPr>
                <w:lang w:val="en-GB"/>
              </w:rPr>
            </w:pPr>
            <w:r w:rsidRPr="00711388">
              <w:rPr>
                <w:lang w:val="en-GB"/>
              </w:rPr>
              <w:t>This is the absolute value of the assets sensitive to life catastrophe risk, after the shock.</w:t>
            </w:r>
          </w:p>
          <w:p w14:paraId="2FE9B259"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2C3D442" w14:textId="77777777" w:rsidTr="00567869">
        <w:tc>
          <w:tcPr>
            <w:tcW w:w="1764" w:type="dxa"/>
            <w:tcBorders>
              <w:top w:val="single" w:sz="2" w:space="0" w:color="auto"/>
              <w:left w:val="single" w:sz="2" w:space="0" w:color="auto"/>
              <w:bottom w:val="single" w:sz="2" w:space="0" w:color="auto"/>
              <w:right w:val="single" w:sz="2" w:space="0" w:color="auto"/>
            </w:tcBorders>
          </w:tcPr>
          <w:p w14:paraId="4AF40349" w14:textId="77777777" w:rsidR="00872AFE" w:rsidRPr="00711388" w:rsidRDefault="00872AFE" w:rsidP="00567869">
            <w:pPr>
              <w:pStyle w:val="NormalLeft"/>
              <w:rPr>
                <w:lang w:val="en-GB"/>
              </w:rPr>
            </w:pPr>
            <w:r w:rsidRPr="00711388">
              <w:rPr>
                <w:lang w:val="en-GB"/>
              </w:rPr>
              <w:t>R0700/C0050</w:t>
            </w:r>
          </w:p>
        </w:tc>
        <w:tc>
          <w:tcPr>
            <w:tcW w:w="2600" w:type="dxa"/>
            <w:tcBorders>
              <w:top w:val="single" w:sz="2" w:space="0" w:color="auto"/>
              <w:left w:val="single" w:sz="2" w:space="0" w:color="auto"/>
              <w:bottom w:val="single" w:sz="2" w:space="0" w:color="auto"/>
              <w:right w:val="single" w:sz="2" w:space="0" w:color="auto"/>
            </w:tcBorders>
          </w:tcPr>
          <w:p w14:paraId="0E2EEDE0" w14:textId="5F468513"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Life catastrophe risk</w:t>
            </w:r>
          </w:p>
        </w:tc>
        <w:tc>
          <w:tcPr>
            <w:tcW w:w="4922" w:type="dxa"/>
            <w:tcBorders>
              <w:top w:val="single" w:sz="2" w:space="0" w:color="auto"/>
              <w:left w:val="single" w:sz="2" w:space="0" w:color="auto"/>
              <w:bottom w:val="single" w:sz="2" w:space="0" w:color="auto"/>
              <w:right w:val="single" w:sz="2" w:space="0" w:color="auto"/>
            </w:tcBorders>
          </w:tcPr>
          <w:p w14:paraId="3968627F" w14:textId="77777777" w:rsidR="00872AFE" w:rsidRPr="00711388" w:rsidRDefault="00872AFE" w:rsidP="00567869">
            <w:pPr>
              <w:pStyle w:val="NormalLeft"/>
              <w:rPr>
                <w:lang w:val="en-GB"/>
              </w:rPr>
            </w:pPr>
            <w:r w:rsidRPr="00711388">
              <w:rPr>
                <w:lang w:val="en-GB"/>
              </w:rPr>
              <w:t>This is the absolute value of liabilities (after the loss absorbing capacity of technical provisions) sensitive to life catastrophe risk charge, after the shock.</w:t>
            </w:r>
          </w:p>
          <w:p w14:paraId="74977DD9"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532F2F18" w14:textId="77777777" w:rsidTr="00567869">
        <w:tc>
          <w:tcPr>
            <w:tcW w:w="1764" w:type="dxa"/>
            <w:tcBorders>
              <w:top w:val="single" w:sz="2" w:space="0" w:color="auto"/>
              <w:left w:val="single" w:sz="2" w:space="0" w:color="auto"/>
              <w:bottom w:val="single" w:sz="2" w:space="0" w:color="auto"/>
              <w:right w:val="single" w:sz="2" w:space="0" w:color="auto"/>
            </w:tcBorders>
          </w:tcPr>
          <w:p w14:paraId="5DB2CD81" w14:textId="77777777" w:rsidR="00872AFE" w:rsidRPr="00711388" w:rsidRDefault="00872AFE" w:rsidP="00567869">
            <w:pPr>
              <w:pStyle w:val="NormalLeft"/>
              <w:rPr>
                <w:lang w:val="en-GB"/>
              </w:rPr>
            </w:pPr>
            <w:r w:rsidRPr="00711388">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2F82AC80" w14:textId="1E4C550F"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life catastrophe risk</w:t>
            </w:r>
          </w:p>
        </w:tc>
        <w:tc>
          <w:tcPr>
            <w:tcW w:w="4922" w:type="dxa"/>
            <w:tcBorders>
              <w:top w:val="single" w:sz="2" w:space="0" w:color="auto"/>
              <w:left w:val="single" w:sz="2" w:space="0" w:color="auto"/>
              <w:bottom w:val="single" w:sz="2" w:space="0" w:color="auto"/>
              <w:right w:val="single" w:sz="2" w:space="0" w:color="auto"/>
            </w:tcBorders>
          </w:tcPr>
          <w:p w14:paraId="43206DC9" w14:textId="77777777" w:rsidR="00872AFE" w:rsidRPr="00711388" w:rsidRDefault="00872AFE" w:rsidP="00567869">
            <w:pPr>
              <w:pStyle w:val="NormalLeft"/>
              <w:rPr>
                <w:lang w:val="en-GB"/>
              </w:rPr>
            </w:pPr>
            <w:r w:rsidRPr="00711388">
              <w:rPr>
                <w:lang w:val="en-GB"/>
              </w:rPr>
              <w:t>This is the net capital charge for life catastrophe risk after adjustment for the loss absorbing capacity of technical provisions.</w:t>
            </w:r>
          </w:p>
          <w:p w14:paraId="4E209634" w14:textId="77777777" w:rsidR="00872AFE" w:rsidRPr="00711388" w:rsidRDefault="00872AFE" w:rsidP="00567869">
            <w:pPr>
              <w:pStyle w:val="NormalLeft"/>
              <w:rPr>
                <w:lang w:val="en-GB"/>
              </w:rPr>
            </w:pPr>
            <w:r w:rsidRPr="00711388">
              <w:rPr>
                <w:lang w:val="en-GB"/>
              </w:rPr>
              <w:t>If R0060/C0010=1, this item represents net capital charge for life catastrophe risk calculated using simplified calculations.</w:t>
            </w:r>
          </w:p>
        </w:tc>
      </w:tr>
      <w:tr w:rsidR="00872AFE" w:rsidRPr="00711388" w14:paraId="3D838FB0" w14:textId="77777777" w:rsidTr="00567869">
        <w:tc>
          <w:tcPr>
            <w:tcW w:w="1764" w:type="dxa"/>
            <w:tcBorders>
              <w:top w:val="single" w:sz="2" w:space="0" w:color="auto"/>
              <w:left w:val="single" w:sz="2" w:space="0" w:color="auto"/>
              <w:bottom w:val="single" w:sz="2" w:space="0" w:color="auto"/>
              <w:right w:val="single" w:sz="2" w:space="0" w:color="auto"/>
            </w:tcBorders>
          </w:tcPr>
          <w:p w14:paraId="542E7C44" w14:textId="77777777" w:rsidR="00872AFE" w:rsidRPr="00711388" w:rsidRDefault="00872AFE" w:rsidP="00567869">
            <w:pPr>
              <w:pStyle w:val="NormalLeft"/>
              <w:rPr>
                <w:lang w:val="en-GB"/>
              </w:rPr>
            </w:pPr>
            <w:r w:rsidRPr="00711388">
              <w:rPr>
                <w:lang w:val="en-GB"/>
              </w:rPr>
              <w:t>R0700/C0070</w:t>
            </w:r>
          </w:p>
        </w:tc>
        <w:tc>
          <w:tcPr>
            <w:tcW w:w="2600" w:type="dxa"/>
            <w:tcBorders>
              <w:top w:val="single" w:sz="2" w:space="0" w:color="auto"/>
              <w:left w:val="single" w:sz="2" w:space="0" w:color="auto"/>
              <w:bottom w:val="single" w:sz="2" w:space="0" w:color="auto"/>
              <w:right w:val="single" w:sz="2" w:space="0" w:color="auto"/>
            </w:tcBorders>
          </w:tcPr>
          <w:p w14:paraId="166220A9" w14:textId="56917F81"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(before the loss</w:t>
            </w:r>
            <w:r w:rsidR="00711388" w:rsidRPr="00711388">
              <w:rPr>
                <w:lang w:val="en-GB"/>
              </w:rPr>
              <w:t>-</w:t>
            </w:r>
            <w:r w:rsidRPr="00711388">
              <w:rPr>
                <w:lang w:val="en-GB"/>
              </w:rPr>
              <w:t xml:space="preserve">absorbing capacity of technical provisions) </w:t>
            </w:r>
            <w:r w:rsidR="00845F43" w:rsidRPr="00711388">
              <w:rPr>
                <w:lang w:val="en-GB"/>
              </w:rPr>
              <w:t>-</w:t>
            </w:r>
            <w:r w:rsidRPr="00711388">
              <w:rPr>
                <w:lang w:val="en-GB"/>
              </w:rPr>
              <w:t xml:space="preserve"> life catastrophe risk</w:t>
            </w:r>
          </w:p>
        </w:tc>
        <w:tc>
          <w:tcPr>
            <w:tcW w:w="4922" w:type="dxa"/>
            <w:tcBorders>
              <w:top w:val="single" w:sz="2" w:space="0" w:color="auto"/>
              <w:left w:val="single" w:sz="2" w:space="0" w:color="auto"/>
              <w:bottom w:val="single" w:sz="2" w:space="0" w:color="auto"/>
              <w:right w:val="single" w:sz="2" w:space="0" w:color="auto"/>
            </w:tcBorders>
          </w:tcPr>
          <w:p w14:paraId="4D8BB2B5"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life catastrophe risk, after the shock.</w:t>
            </w:r>
          </w:p>
          <w:p w14:paraId="0353B641"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D9496F3" w14:textId="77777777" w:rsidTr="00567869">
        <w:tc>
          <w:tcPr>
            <w:tcW w:w="1764" w:type="dxa"/>
            <w:tcBorders>
              <w:top w:val="single" w:sz="2" w:space="0" w:color="auto"/>
              <w:left w:val="single" w:sz="2" w:space="0" w:color="auto"/>
              <w:bottom w:val="single" w:sz="2" w:space="0" w:color="auto"/>
              <w:right w:val="single" w:sz="2" w:space="0" w:color="auto"/>
            </w:tcBorders>
          </w:tcPr>
          <w:p w14:paraId="7B2C35FE" w14:textId="77777777" w:rsidR="00872AFE" w:rsidRPr="00711388" w:rsidRDefault="00872AFE" w:rsidP="00567869">
            <w:pPr>
              <w:pStyle w:val="NormalLeft"/>
              <w:rPr>
                <w:lang w:val="en-GB"/>
              </w:rPr>
            </w:pPr>
            <w:r w:rsidRPr="00711388">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6A20470F" w14:textId="5DEDDB79"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life catastrophe risk</w:t>
            </w:r>
          </w:p>
        </w:tc>
        <w:tc>
          <w:tcPr>
            <w:tcW w:w="4922" w:type="dxa"/>
            <w:tcBorders>
              <w:top w:val="single" w:sz="2" w:space="0" w:color="auto"/>
              <w:left w:val="single" w:sz="2" w:space="0" w:color="auto"/>
              <w:bottom w:val="single" w:sz="2" w:space="0" w:color="auto"/>
              <w:right w:val="single" w:sz="2" w:space="0" w:color="auto"/>
            </w:tcBorders>
          </w:tcPr>
          <w:p w14:paraId="7352F8F7" w14:textId="77777777" w:rsidR="00872AFE" w:rsidRPr="00711388" w:rsidRDefault="00872AFE" w:rsidP="00567869">
            <w:pPr>
              <w:pStyle w:val="NormalLeft"/>
              <w:rPr>
                <w:lang w:val="en-GB"/>
              </w:rPr>
            </w:pPr>
            <w:r w:rsidRPr="00711388">
              <w:rPr>
                <w:lang w:val="en-GB"/>
              </w:rPr>
              <w:t>This is the gross capital charge for life catastrophe risk (before the loss absorbing capacity of technical provisions).</w:t>
            </w:r>
          </w:p>
          <w:p w14:paraId="512618DC" w14:textId="77777777" w:rsidR="00872AFE" w:rsidRPr="00711388" w:rsidRDefault="00872AFE" w:rsidP="00567869">
            <w:pPr>
              <w:pStyle w:val="NormalLeft"/>
              <w:rPr>
                <w:lang w:val="en-GB"/>
              </w:rPr>
            </w:pPr>
            <w:r w:rsidRPr="00711388">
              <w:rPr>
                <w:lang w:val="en-GB"/>
              </w:rPr>
              <w:t>If R0060/C0010=1, this item represents gross capital charge for life catastrophe risk calculated using simplified calculations.</w:t>
            </w:r>
          </w:p>
        </w:tc>
      </w:tr>
      <w:tr w:rsidR="00872AFE" w:rsidRPr="00711388" w14:paraId="60E2B210" w14:textId="77777777" w:rsidTr="00567869">
        <w:tc>
          <w:tcPr>
            <w:tcW w:w="1764" w:type="dxa"/>
            <w:tcBorders>
              <w:top w:val="single" w:sz="2" w:space="0" w:color="auto"/>
              <w:left w:val="single" w:sz="2" w:space="0" w:color="auto"/>
              <w:bottom w:val="single" w:sz="2" w:space="0" w:color="auto"/>
              <w:right w:val="single" w:sz="2" w:space="0" w:color="auto"/>
            </w:tcBorders>
          </w:tcPr>
          <w:p w14:paraId="086FB8C1" w14:textId="77777777" w:rsidR="00872AFE" w:rsidRPr="00711388" w:rsidRDefault="00872AFE" w:rsidP="00567869">
            <w:pPr>
              <w:pStyle w:val="NormalLeft"/>
              <w:rPr>
                <w:lang w:val="en-GB"/>
              </w:rPr>
            </w:pPr>
            <w:r w:rsidRPr="00711388">
              <w:rPr>
                <w:lang w:val="en-GB"/>
              </w:rPr>
              <w:t>R0800/C0060</w:t>
            </w:r>
          </w:p>
        </w:tc>
        <w:tc>
          <w:tcPr>
            <w:tcW w:w="2600" w:type="dxa"/>
            <w:tcBorders>
              <w:top w:val="single" w:sz="2" w:space="0" w:color="auto"/>
              <w:left w:val="single" w:sz="2" w:space="0" w:color="auto"/>
              <w:bottom w:val="single" w:sz="2" w:space="0" w:color="auto"/>
              <w:right w:val="single" w:sz="2" w:space="0" w:color="auto"/>
            </w:tcBorders>
          </w:tcPr>
          <w:p w14:paraId="410F7ABC" w14:textId="50352DBA" w:rsidR="00872AFE" w:rsidRPr="00711388" w:rsidRDefault="00872AFE" w:rsidP="00567869">
            <w:pPr>
              <w:pStyle w:val="NormalLeft"/>
              <w:rPr>
                <w:lang w:val="en-GB"/>
              </w:rPr>
            </w:pPr>
            <w:r w:rsidRPr="00711388">
              <w:rPr>
                <w:lang w:val="en-GB"/>
              </w:rPr>
              <w:t xml:space="preserve">Diversification within life underwriting risk module </w:t>
            </w:r>
            <w:r w:rsidR="00845F43" w:rsidRPr="00711388">
              <w:rPr>
                <w:lang w:val="en-GB"/>
              </w:rPr>
              <w:t>-</w:t>
            </w:r>
            <w:r w:rsidRPr="00711388">
              <w:rPr>
                <w:lang w:val="en-GB"/>
              </w:rPr>
              <w:t xml:space="preserve"> Net</w:t>
            </w:r>
          </w:p>
        </w:tc>
        <w:tc>
          <w:tcPr>
            <w:tcW w:w="4922" w:type="dxa"/>
            <w:tcBorders>
              <w:top w:val="single" w:sz="2" w:space="0" w:color="auto"/>
              <w:left w:val="single" w:sz="2" w:space="0" w:color="auto"/>
              <w:bottom w:val="single" w:sz="2" w:space="0" w:color="auto"/>
              <w:right w:val="single" w:sz="2" w:space="0" w:color="auto"/>
            </w:tcBorders>
          </w:tcPr>
          <w:p w14:paraId="09E46819" w14:textId="63865736" w:rsidR="00872AFE" w:rsidRPr="00711388" w:rsidRDefault="00872AFE" w:rsidP="00567869">
            <w:pPr>
              <w:pStyle w:val="NormalLeft"/>
              <w:rPr>
                <w:lang w:val="en-GB"/>
              </w:rPr>
            </w:pPr>
            <w:r w:rsidRPr="00711388">
              <w:rPr>
                <w:lang w:val="en-GB"/>
              </w:rPr>
              <w:t>This is the diversification effect within the life underwriting risk module as a result of the aggregation of the net capital requirements (after adjustment for the loss absorbing capacity of technical provisions) of the single risk sub</w:t>
            </w:r>
            <w:r w:rsidR="00711388" w:rsidRPr="00711388">
              <w:rPr>
                <w:lang w:val="en-GB"/>
              </w:rPr>
              <w:t>-</w:t>
            </w:r>
            <w:r w:rsidRPr="00711388">
              <w:rPr>
                <w:lang w:val="en-GB"/>
              </w:rPr>
              <w:t>modules.</w:t>
            </w:r>
          </w:p>
          <w:p w14:paraId="1A7A4CD8" w14:textId="77777777" w:rsidR="00872AFE" w:rsidRPr="00711388" w:rsidRDefault="00872AFE" w:rsidP="00567869">
            <w:pPr>
              <w:pStyle w:val="NormalLeft"/>
              <w:rPr>
                <w:lang w:val="en-GB"/>
              </w:rPr>
            </w:pPr>
            <w:r w:rsidRPr="00711388">
              <w:rPr>
                <w:lang w:val="en-GB"/>
              </w:rPr>
              <w:t>Diversification shall be reported as a negative value if they reduce the capital requirement.</w:t>
            </w:r>
          </w:p>
        </w:tc>
      </w:tr>
      <w:tr w:rsidR="00872AFE" w:rsidRPr="00711388" w14:paraId="416BF5C5" w14:textId="77777777" w:rsidTr="00567869">
        <w:tc>
          <w:tcPr>
            <w:tcW w:w="1764" w:type="dxa"/>
            <w:tcBorders>
              <w:top w:val="single" w:sz="2" w:space="0" w:color="auto"/>
              <w:left w:val="single" w:sz="2" w:space="0" w:color="auto"/>
              <w:bottom w:val="single" w:sz="2" w:space="0" w:color="auto"/>
              <w:right w:val="single" w:sz="2" w:space="0" w:color="auto"/>
            </w:tcBorders>
          </w:tcPr>
          <w:p w14:paraId="73D60778" w14:textId="77777777" w:rsidR="00872AFE" w:rsidRPr="00711388" w:rsidRDefault="00872AFE" w:rsidP="00567869">
            <w:pPr>
              <w:pStyle w:val="NormalLeft"/>
              <w:rPr>
                <w:lang w:val="en-GB"/>
              </w:rPr>
            </w:pPr>
            <w:r w:rsidRPr="00711388">
              <w:rPr>
                <w:lang w:val="en-GB"/>
              </w:rPr>
              <w:lastRenderedPageBreak/>
              <w:t>R0800/C0080</w:t>
            </w:r>
          </w:p>
        </w:tc>
        <w:tc>
          <w:tcPr>
            <w:tcW w:w="2600" w:type="dxa"/>
            <w:tcBorders>
              <w:top w:val="single" w:sz="2" w:space="0" w:color="auto"/>
              <w:left w:val="single" w:sz="2" w:space="0" w:color="auto"/>
              <w:bottom w:val="single" w:sz="2" w:space="0" w:color="auto"/>
              <w:right w:val="single" w:sz="2" w:space="0" w:color="auto"/>
            </w:tcBorders>
          </w:tcPr>
          <w:p w14:paraId="74E989DD" w14:textId="5362974C" w:rsidR="00872AFE" w:rsidRPr="00711388" w:rsidRDefault="00872AFE" w:rsidP="00567869">
            <w:pPr>
              <w:pStyle w:val="NormalLeft"/>
              <w:rPr>
                <w:lang w:val="en-GB"/>
              </w:rPr>
            </w:pPr>
            <w:r w:rsidRPr="00711388">
              <w:rPr>
                <w:lang w:val="en-GB"/>
              </w:rPr>
              <w:t xml:space="preserve">Diversification within life underwriting risk module </w:t>
            </w:r>
            <w:r w:rsidR="00845F43" w:rsidRPr="00711388">
              <w:rPr>
                <w:lang w:val="en-GB"/>
              </w:rPr>
              <w:t>-</w:t>
            </w:r>
            <w:r w:rsidRPr="00711388">
              <w:rPr>
                <w:lang w:val="en-GB"/>
              </w:rPr>
              <w:t xml:space="preserve"> Gross</w:t>
            </w:r>
          </w:p>
        </w:tc>
        <w:tc>
          <w:tcPr>
            <w:tcW w:w="4922" w:type="dxa"/>
            <w:tcBorders>
              <w:top w:val="single" w:sz="2" w:space="0" w:color="auto"/>
              <w:left w:val="single" w:sz="2" w:space="0" w:color="auto"/>
              <w:bottom w:val="single" w:sz="2" w:space="0" w:color="auto"/>
              <w:right w:val="single" w:sz="2" w:space="0" w:color="auto"/>
            </w:tcBorders>
          </w:tcPr>
          <w:p w14:paraId="3E5AEC7B" w14:textId="4D40079E" w:rsidR="00872AFE" w:rsidRPr="00711388" w:rsidRDefault="00872AFE" w:rsidP="00567869">
            <w:pPr>
              <w:pStyle w:val="NormalLeft"/>
              <w:rPr>
                <w:lang w:val="en-GB"/>
              </w:rPr>
            </w:pPr>
            <w:r w:rsidRPr="00711388">
              <w:rPr>
                <w:lang w:val="en-GB"/>
              </w:rPr>
              <w:t>This is the diversification effect within the life underwriting risk module as a result of the aggregation of the gross capital requirements (before the loss absorbing capacity of technical provisions) of the single risk sub</w:t>
            </w:r>
            <w:r w:rsidR="00711388" w:rsidRPr="00711388">
              <w:rPr>
                <w:lang w:val="en-GB"/>
              </w:rPr>
              <w:t>-</w:t>
            </w:r>
            <w:r w:rsidRPr="00711388">
              <w:rPr>
                <w:lang w:val="en-GB"/>
              </w:rPr>
              <w:t>modules.</w:t>
            </w:r>
          </w:p>
          <w:p w14:paraId="412EF4A3" w14:textId="77777777" w:rsidR="00872AFE" w:rsidRPr="00711388" w:rsidRDefault="00872AFE" w:rsidP="00567869">
            <w:pPr>
              <w:pStyle w:val="NormalLeft"/>
              <w:rPr>
                <w:lang w:val="en-GB"/>
              </w:rPr>
            </w:pPr>
            <w:r w:rsidRPr="00711388">
              <w:rPr>
                <w:lang w:val="en-GB"/>
              </w:rPr>
              <w:t>Diversification shall be reported as a negative value if they reduce the capital requirement.</w:t>
            </w:r>
          </w:p>
        </w:tc>
      </w:tr>
      <w:tr w:rsidR="00872AFE" w:rsidRPr="00711388" w14:paraId="619A24E4" w14:textId="77777777" w:rsidTr="00567869">
        <w:tc>
          <w:tcPr>
            <w:tcW w:w="1764" w:type="dxa"/>
            <w:tcBorders>
              <w:top w:val="single" w:sz="2" w:space="0" w:color="auto"/>
              <w:left w:val="single" w:sz="2" w:space="0" w:color="auto"/>
              <w:bottom w:val="single" w:sz="2" w:space="0" w:color="auto"/>
              <w:right w:val="single" w:sz="2" w:space="0" w:color="auto"/>
            </w:tcBorders>
          </w:tcPr>
          <w:p w14:paraId="65C05743" w14:textId="77777777" w:rsidR="00872AFE" w:rsidRPr="00711388" w:rsidRDefault="00872AFE" w:rsidP="00567869">
            <w:pPr>
              <w:pStyle w:val="NormalLeft"/>
              <w:rPr>
                <w:lang w:val="en-GB"/>
              </w:rPr>
            </w:pPr>
            <w:r w:rsidRPr="00711388">
              <w:rPr>
                <w:lang w:val="en-GB"/>
              </w:rPr>
              <w:t>R0900/C0060</w:t>
            </w:r>
          </w:p>
        </w:tc>
        <w:tc>
          <w:tcPr>
            <w:tcW w:w="2600" w:type="dxa"/>
            <w:tcBorders>
              <w:top w:val="single" w:sz="2" w:space="0" w:color="auto"/>
              <w:left w:val="single" w:sz="2" w:space="0" w:color="auto"/>
              <w:bottom w:val="single" w:sz="2" w:space="0" w:color="auto"/>
              <w:right w:val="single" w:sz="2" w:space="0" w:color="auto"/>
            </w:tcBorders>
          </w:tcPr>
          <w:p w14:paraId="1EE0973C" w14:textId="77777777" w:rsidR="00872AFE" w:rsidRPr="00711388" w:rsidRDefault="00872AFE" w:rsidP="00567869">
            <w:pPr>
              <w:pStyle w:val="NormalLeft"/>
              <w:rPr>
                <w:lang w:val="en-GB"/>
              </w:rPr>
            </w:pPr>
            <w:r w:rsidRPr="00711388">
              <w:rPr>
                <w:lang w:val="en-GB"/>
              </w:rPr>
              <w:t>Total net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29168FDF" w14:textId="77777777" w:rsidR="00872AFE" w:rsidRPr="00711388" w:rsidRDefault="00872AFE" w:rsidP="00567869">
            <w:pPr>
              <w:pStyle w:val="NormalLeft"/>
              <w:rPr>
                <w:lang w:val="en-GB"/>
              </w:rPr>
            </w:pPr>
            <w:r w:rsidRPr="00711388">
              <w:rPr>
                <w:lang w:val="en-GB"/>
              </w:rPr>
              <w:t>This is the total net capital charge for life underwriting risk, after adjustment for the loss absorbing capacity of technical provisions.</w:t>
            </w:r>
          </w:p>
        </w:tc>
      </w:tr>
      <w:tr w:rsidR="00872AFE" w:rsidRPr="00711388" w14:paraId="26FFC552" w14:textId="77777777" w:rsidTr="00567869">
        <w:tc>
          <w:tcPr>
            <w:tcW w:w="1764" w:type="dxa"/>
            <w:tcBorders>
              <w:top w:val="single" w:sz="2" w:space="0" w:color="auto"/>
              <w:left w:val="single" w:sz="2" w:space="0" w:color="auto"/>
              <w:bottom w:val="single" w:sz="2" w:space="0" w:color="auto"/>
              <w:right w:val="single" w:sz="2" w:space="0" w:color="auto"/>
            </w:tcBorders>
          </w:tcPr>
          <w:p w14:paraId="71863895" w14:textId="77777777" w:rsidR="00872AFE" w:rsidRPr="00711388" w:rsidRDefault="00872AFE" w:rsidP="00567869">
            <w:pPr>
              <w:pStyle w:val="NormalLeft"/>
              <w:rPr>
                <w:lang w:val="en-GB"/>
              </w:rPr>
            </w:pPr>
            <w:r w:rsidRPr="00711388">
              <w:rPr>
                <w:lang w:val="en-GB"/>
              </w:rPr>
              <w:t>R0900/C0080</w:t>
            </w:r>
          </w:p>
        </w:tc>
        <w:tc>
          <w:tcPr>
            <w:tcW w:w="2600" w:type="dxa"/>
            <w:tcBorders>
              <w:top w:val="single" w:sz="2" w:space="0" w:color="auto"/>
              <w:left w:val="single" w:sz="2" w:space="0" w:color="auto"/>
              <w:bottom w:val="single" w:sz="2" w:space="0" w:color="auto"/>
              <w:right w:val="single" w:sz="2" w:space="0" w:color="auto"/>
            </w:tcBorders>
          </w:tcPr>
          <w:p w14:paraId="4535B2B3" w14:textId="77777777" w:rsidR="00872AFE" w:rsidRPr="00711388" w:rsidRDefault="00872AFE" w:rsidP="00567869">
            <w:pPr>
              <w:pStyle w:val="NormalLeft"/>
              <w:rPr>
                <w:lang w:val="en-GB"/>
              </w:rPr>
            </w:pPr>
            <w:r w:rsidRPr="00711388">
              <w:rPr>
                <w:lang w:val="en-GB"/>
              </w:rPr>
              <w:t>Total gross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38155F8F" w14:textId="77777777" w:rsidR="00872AFE" w:rsidRPr="00711388" w:rsidRDefault="00872AFE" w:rsidP="00567869">
            <w:pPr>
              <w:pStyle w:val="NormalLeft"/>
              <w:rPr>
                <w:lang w:val="en-GB"/>
              </w:rPr>
            </w:pPr>
            <w:r w:rsidRPr="00711388">
              <w:rPr>
                <w:lang w:val="en-GB"/>
              </w:rPr>
              <w:t>This is the total gross capital charge for life underwriting risk, before the loss absorbing capacity of technical provisions.</w:t>
            </w:r>
          </w:p>
        </w:tc>
      </w:tr>
      <w:tr w:rsidR="00872AFE" w:rsidRPr="00711388" w14:paraId="1A03B576"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3D41A27F" w14:textId="77777777" w:rsidR="00872AFE" w:rsidRPr="00711388" w:rsidRDefault="00872AFE" w:rsidP="00567869">
            <w:pPr>
              <w:pStyle w:val="NormalCentered"/>
              <w:jc w:val="left"/>
              <w:rPr>
                <w:lang w:val="en-GB"/>
              </w:rPr>
            </w:pPr>
            <w:r w:rsidRPr="00711388">
              <w:rPr>
                <w:i/>
                <w:lang w:val="en-GB"/>
              </w:rPr>
              <w:t>Further details on revision risk</w:t>
            </w:r>
          </w:p>
        </w:tc>
      </w:tr>
      <w:tr w:rsidR="00872AFE" w:rsidRPr="00711388" w14:paraId="5407D697" w14:textId="77777777" w:rsidTr="00567869">
        <w:tc>
          <w:tcPr>
            <w:tcW w:w="1764" w:type="dxa"/>
            <w:tcBorders>
              <w:top w:val="single" w:sz="2" w:space="0" w:color="auto"/>
              <w:left w:val="single" w:sz="2" w:space="0" w:color="auto"/>
              <w:bottom w:val="single" w:sz="2" w:space="0" w:color="auto"/>
              <w:right w:val="single" w:sz="2" w:space="0" w:color="auto"/>
            </w:tcBorders>
          </w:tcPr>
          <w:p w14:paraId="1B5522BF" w14:textId="77777777" w:rsidR="00872AFE" w:rsidRPr="00711388" w:rsidRDefault="00872AFE" w:rsidP="00567869">
            <w:pPr>
              <w:pStyle w:val="NormalLeft"/>
              <w:rPr>
                <w:lang w:val="en-GB"/>
              </w:rPr>
            </w:pPr>
            <w:r w:rsidRPr="00711388">
              <w:rPr>
                <w:lang w:val="en-GB"/>
              </w:rPr>
              <w:t>R1000/C0090</w:t>
            </w:r>
          </w:p>
        </w:tc>
        <w:tc>
          <w:tcPr>
            <w:tcW w:w="2600" w:type="dxa"/>
            <w:tcBorders>
              <w:top w:val="single" w:sz="2" w:space="0" w:color="auto"/>
              <w:left w:val="single" w:sz="2" w:space="0" w:color="auto"/>
              <w:bottom w:val="single" w:sz="2" w:space="0" w:color="auto"/>
              <w:right w:val="single" w:sz="2" w:space="0" w:color="auto"/>
            </w:tcBorders>
          </w:tcPr>
          <w:p w14:paraId="2C22B9AD" w14:textId="7A13E075" w:rsidR="00872AFE" w:rsidRPr="00711388" w:rsidRDefault="00872AFE" w:rsidP="00567869">
            <w:pPr>
              <w:pStyle w:val="NormalLeft"/>
              <w:rPr>
                <w:lang w:val="en-GB"/>
              </w:rPr>
            </w:pPr>
            <w:r w:rsidRPr="00711388">
              <w:rPr>
                <w:lang w:val="en-GB"/>
              </w:rPr>
              <w:t xml:space="preserve">USP </w:t>
            </w:r>
            <w:r w:rsidR="00845F43" w:rsidRPr="00711388">
              <w:rPr>
                <w:lang w:val="en-GB"/>
              </w:rPr>
              <w:t>-</w:t>
            </w:r>
            <w:r w:rsidRPr="00711388">
              <w:rPr>
                <w:lang w:val="en-GB"/>
              </w:rPr>
              <w:t xml:space="preserve"> Factors applied for the revision risk shock</w:t>
            </w:r>
          </w:p>
        </w:tc>
        <w:tc>
          <w:tcPr>
            <w:tcW w:w="4922" w:type="dxa"/>
            <w:tcBorders>
              <w:top w:val="single" w:sz="2" w:space="0" w:color="auto"/>
              <w:left w:val="single" w:sz="2" w:space="0" w:color="auto"/>
              <w:bottom w:val="single" w:sz="2" w:space="0" w:color="auto"/>
              <w:right w:val="single" w:sz="2" w:space="0" w:color="auto"/>
            </w:tcBorders>
          </w:tcPr>
          <w:p w14:paraId="4B39F5D8" w14:textId="24F127EA" w:rsidR="00872AFE" w:rsidRPr="00711388" w:rsidRDefault="00872AFE" w:rsidP="00567869">
            <w:pPr>
              <w:pStyle w:val="NormalLeft"/>
              <w:rPr>
                <w:lang w:val="en-GB"/>
              </w:rPr>
            </w:pPr>
            <w:r w:rsidRPr="00711388">
              <w:rPr>
                <w:lang w:val="en-GB"/>
              </w:rPr>
              <w:t xml:space="preserve">Revision shock </w:t>
            </w:r>
            <w:r w:rsidR="00845F43" w:rsidRPr="00711388">
              <w:rPr>
                <w:lang w:val="en-GB"/>
              </w:rPr>
              <w:t>-</w:t>
            </w:r>
            <w:r w:rsidRPr="00711388">
              <w:rPr>
                <w:lang w:val="en-GB"/>
              </w:rPr>
              <w:t xml:space="preserve"> undertaking specific parameter (‘USP’) as calculated by the undertaking and approved by the supervisory authority.</w:t>
            </w:r>
          </w:p>
          <w:p w14:paraId="09992AB3" w14:textId="77777777" w:rsidR="00872AFE" w:rsidRPr="00711388" w:rsidRDefault="00872AFE" w:rsidP="00567869">
            <w:pPr>
              <w:pStyle w:val="NormalLeft"/>
              <w:rPr>
                <w:lang w:val="en-GB"/>
              </w:rPr>
            </w:pPr>
            <w:r w:rsidRPr="00711388">
              <w:rPr>
                <w:lang w:val="en-GB"/>
              </w:rPr>
              <w:t>This item is not reported where no undertaking specific parameter is used.</w:t>
            </w:r>
          </w:p>
        </w:tc>
      </w:tr>
    </w:tbl>
    <w:p w14:paraId="4BC03639" w14:textId="77777777" w:rsidR="00872AFE" w:rsidRPr="00711388" w:rsidRDefault="00872AFE" w:rsidP="00872AFE">
      <w:pPr>
        <w:rPr>
          <w:lang w:val="en-GB"/>
        </w:rPr>
      </w:pPr>
    </w:p>
    <w:p w14:paraId="27ECFA9B" w14:textId="33F0B338" w:rsidR="00872AFE" w:rsidRPr="00711388" w:rsidRDefault="00872AFE" w:rsidP="00872AFE">
      <w:pPr>
        <w:pStyle w:val="ManualHeading2"/>
        <w:ind w:left="851" w:hanging="851"/>
        <w:rPr>
          <w:lang w:val="en-GB"/>
        </w:rPr>
      </w:pPr>
      <w:r w:rsidRPr="00711388">
        <w:rPr>
          <w:i/>
          <w:lang w:val="en-GB"/>
        </w:rPr>
        <w:t xml:space="preserve">S.26.04 </w:t>
      </w:r>
      <w:r w:rsidR="00845F43" w:rsidRPr="00711388">
        <w:rPr>
          <w:i/>
          <w:lang w:val="en-GB"/>
        </w:rPr>
        <w:t>-</w:t>
      </w:r>
      <w:r w:rsidRPr="00711388">
        <w:rPr>
          <w:i/>
          <w:lang w:val="en-GB"/>
        </w:rPr>
        <w:t xml:space="preserve"> Solvency Capital Requirement </w:t>
      </w:r>
      <w:r w:rsidR="00845F43" w:rsidRPr="00711388">
        <w:rPr>
          <w:i/>
          <w:lang w:val="en-GB"/>
        </w:rPr>
        <w:t>-</w:t>
      </w:r>
      <w:r w:rsidRPr="00711388">
        <w:rPr>
          <w:i/>
          <w:lang w:val="en-GB"/>
        </w:rPr>
        <w:t xml:space="preserve"> Health underwriting risk</w:t>
      </w:r>
    </w:p>
    <w:p w14:paraId="4956D43D" w14:textId="77777777" w:rsidR="00872AFE" w:rsidRPr="00711388" w:rsidRDefault="00872AFE" w:rsidP="00872AFE">
      <w:pPr>
        <w:rPr>
          <w:lang w:val="en-GB"/>
        </w:rPr>
      </w:pPr>
      <w:r w:rsidRPr="00711388">
        <w:rPr>
          <w:i/>
          <w:lang w:val="en-GB"/>
        </w:rPr>
        <w:t>General Comments:</w:t>
      </w:r>
    </w:p>
    <w:p w14:paraId="23191063" w14:textId="0AA72AE3" w:rsidR="00872AFE" w:rsidRPr="00711388" w:rsidRDefault="00872AFE" w:rsidP="00872AFE">
      <w:pPr>
        <w:rPr>
          <w:lang w:val="en-GB"/>
        </w:rPr>
      </w:pPr>
      <w:r w:rsidRPr="00711388">
        <w:rPr>
          <w:lang w:val="en-GB"/>
        </w:rPr>
        <w:t>This section relates to annual submission of information for individual entities, ring fenced</w:t>
      </w:r>
      <w:r w:rsidR="00711388" w:rsidRPr="00711388">
        <w:rPr>
          <w:lang w:val="en-GB"/>
        </w:rPr>
        <w:t>-</w:t>
      </w:r>
      <w:r w:rsidRPr="00711388">
        <w:rPr>
          <w:lang w:val="en-GB"/>
        </w:rPr>
        <w:t>funds, matching adjustment portfolios and remaining part.</w:t>
      </w:r>
    </w:p>
    <w:p w14:paraId="139672D8" w14:textId="3E9AFA52" w:rsidR="00872AFE" w:rsidRPr="00711388" w:rsidRDefault="00872AFE" w:rsidP="00872AFE">
      <w:pPr>
        <w:rPr>
          <w:lang w:val="en-GB"/>
        </w:rPr>
      </w:pPr>
      <w:r w:rsidRPr="00711388">
        <w:rPr>
          <w:lang w:val="en-GB"/>
        </w:rPr>
        <w:t>Template SR.26.04.01 has to be filled in for each ring</w:t>
      </w:r>
      <w:r w:rsidR="00711388" w:rsidRPr="00711388">
        <w:rPr>
          <w:lang w:val="en-GB"/>
        </w:rPr>
        <w:t>-</w:t>
      </w:r>
      <w:r w:rsidRPr="00711388">
        <w:rPr>
          <w:lang w:val="en-GB"/>
        </w:rPr>
        <w:t>fenced fund (RFF), each matching adjustment portfolio (MAP) and for the remaining part. However, where an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S.01.03.</w:t>
      </w:r>
    </w:p>
    <w:p w14:paraId="0DC089E2" w14:textId="77777777" w:rsidR="00872AFE" w:rsidRPr="00711388" w:rsidRDefault="00872AFE" w:rsidP="00872AFE">
      <w:pPr>
        <w:rPr>
          <w:lang w:val="en-GB"/>
        </w:rPr>
      </w:pPr>
      <w:r w:rsidRPr="00711388">
        <w:rPr>
          <w:lang w:val="en-GB"/>
        </w:rPr>
        <w:t>All values shall be reported net of reinsurance and other risk mitigating techniques.</w:t>
      </w:r>
    </w:p>
    <w:p w14:paraId="2E766C88" w14:textId="77777777" w:rsidR="00872AFE" w:rsidRPr="00711388" w:rsidRDefault="00872AFE" w:rsidP="00872AFE">
      <w:pPr>
        <w:rPr>
          <w:lang w:val="en-GB"/>
        </w:rPr>
      </w:pPr>
      <w:r w:rsidRPr="00711388">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857"/>
        <w:gridCol w:w="2507"/>
        <w:gridCol w:w="4922"/>
      </w:tblGrid>
      <w:tr w:rsidR="00872AFE" w:rsidRPr="00711388" w14:paraId="3E5D08A4" w14:textId="77777777" w:rsidTr="00567869">
        <w:tc>
          <w:tcPr>
            <w:tcW w:w="1857" w:type="dxa"/>
            <w:tcBorders>
              <w:top w:val="single" w:sz="2" w:space="0" w:color="auto"/>
              <w:left w:val="single" w:sz="2" w:space="0" w:color="auto"/>
              <w:bottom w:val="single" w:sz="2" w:space="0" w:color="auto"/>
              <w:right w:val="single" w:sz="2" w:space="0" w:color="auto"/>
            </w:tcBorders>
          </w:tcPr>
          <w:p w14:paraId="102E778C" w14:textId="77777777" w:rsidR="00872AFE" w:rsidRPr="00711388" w:rsidRDefault="00872AFE" w:rsidP="00567869">
            <w:pPr>
              <w:adjustRightInd w:val="0"/>
              <w:spacing w:before="0" w:after="0"/>
              <w:jc w:v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61ACFD0A" w14:textId="77777777" w:rsidR="00872AFE" w:rsidRPr="00711388" w:rsidRDefault="00872AFE" w:rsidP="00567869">
            <w:pPr>
              <w:pStyle w:val="NormalCentered"/>
              <w:rPr>
                <w:lang w:val="en-GB"/>
              </w:rPr>
            </w:pPr>
            <w:r w:rsidRPr="00711388">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447457E7" w14:textId="77777777" w:rsidR="00872AFE" w:rsidRPr="00711388" w:rsidRDefault="00872AFE" w:rsidP="00567869">
            <w:pPr>
              <w:pStyle w:val="NormalCentered"/>
              <w:rPr>
                <w:lang w:val="en-GB"/>
              </w:rPr>
            </w:pPr>
            <w:r w:rsidRPr="00711388">
              <w:rPr>
                <w:lang w:val="en-GB"/>
              </w:rPr>
              <w:t>INSTRUCTIONS</w:t>
            </w:r>
          </w:p>
        </w:tc>
      </w:tr>
      <w:tr w:rsidR="00872AFE" w:rsidRPr="00711388" w14:paraId="51002857" w14:textId="77777777" w:rsidTr="00567869">
        <w:tc>
          <w:tcPr>
            <w:tcW w:w="1857" w:type="dxa"/>
            <w:tcBorders>
              <w:top w:val="single" w:sz="2" w:space="0" w:color="auto"/>
              <w:left w:val="single" w:sz="2" w:space="0" w:color="auto"/>
              <w:bottom w:val="single" w:sz="2" w:space="0" w:color="auto"/>
              <w:right w:val="single" w:sz="2" w:space="0" w:color="auto"/>
            </w:tcBorders>
          </w:tcPr>
          <w:p w14:paraId="12215F9C" w14:textId="77777777" w:rsidR="00872AFE" w:rsidRPr="00711388" w:rsidRDefault="00872AFE" w:rsidP="00567869">
            <w:pPr>
              <w:pStyle w:val="NormalLeft"/>
              <w:rPr>
                <w:lang w:val="en-GB"/>
              </w:rPr>
            </w:pPr>
            <w:r w:rsidRPr="00711388">
              <w:rPr>
                <w:lang w:val="en-GB"/>
              </w:rPr>
              <w:t>Z0010</w:t>
            </w:r>
          </w:p>
        </w:tc>
        <w:tc>
          <w:tcPr>
            <w:tcW w:w="2507" w:type="dxa"/>
            <w:tcBorders>
              <w:top w:val="single" w:sz="2" w:space="0" w:color="auto"/>
              <w:left w:val="single" w:sz="2" w:space="0" w:color="auto"/>
              <w:bottom w:val="single" w:sz="2" w:space="0" w:color="auto"/>
              <w:right w:val="single" w:sz="2" w:space="0" w:color="auto"/>
            </w:tcBorders>
          </w:tcPr>
          <w:p w14:paraId="255DA9F5" w14:textId="77777777" w:rsidR="00872AFE" w:rsidRPr="00711388" w:rsidRDefault="00872AFE" w:rsidP="00567869">
            <w:pPr>
              <w:pStyle w:val="NormalLeft"/>
              <w:rPr>
                <w:lang w:val="en-GB"/>
              </w:rPr>
            </w:pPr>
            <w:r w:rsidRPr="00711388">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154DDE05" w14:textId="77777777" w:rsidR="00872AFE" w:rsidRPr="00711388" w:rsidRDefault="00872AFE" w:rsidP="00567869">
            <w:pPr>
              <w:pStyle w:val="NormalLeft"/>
              <w:rPr>
                <w:lang w:val="en-GB"/>
              </w:rPr>
            </w:pPr>
            <w:r w:rsidRPr="00711388">
              <w:rPr>
                <w:lang w:val="en-GB"/>
              </w:rPr>
              <w:t xml:space="preserve">Identifies whether the reported figures have been requested under Article 112(7), to provide an estimate of the SCR using standard formula. </w:t>
            </w:r>
            <w:r w:rsidRPr="00711388">
              <w:rPr>
                <w:lang w:val="en-GB"/>
              </w:rPr>
              <w:lastRenderedPageBreak/>
              <w:t>One of the options in the following closed list shall be used:</w:t>
            </w:r>
          </w:p>
          <w:p w14:paraId="674B1A44" w14:textId="1E09BCF4"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Article 112(7) reporting</w:t>
            </w:r>
          </w:p>
          <w:p w14:paraId="473B823D" w14:textId="56A1F38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Regular reporting</w:t>
            </w:r>
          </w:p>
        </w:tc>
      </w:tr>
      <w:tr w:rsidR="00872AFE" w:rsidRPr="00711388" w14:paraId="5E67A00A" w14:textId="77777777" w:rsidTr="00567869">
        <w:tc>
          <w:tcPr>
            <w:tcW w:w="1857" w:type="dxa"/>
            <w:tcBorders>
              <w:top w:val="single" w:sz="2" w:space="0" w:color="auto"/>
              <w:left w:val="single" w:sz="2" w:space="0" w:color="auto"/>
              <w:bottom w:val="single" w:sz="2" w:space="0" w:color="auto"/>
              <w:right w:val="single" w:sz="2" w:space="0" w:color="auto"/>
            </w:tcBorders>
          </w:tcPr>
          <w:p w14:paraId="0E1864B4" w14:textId="77777777" w:rsidR="00872AFE" w:rsidRPr="00711388" w:rsidRDefault="00872AFE" w:rsidP="00567869">
            <w:pPr>
              <w:pStyle w:val="NormalLeft"/>
              <w:rPr>
                <w:lang w:val="en-GB"/>
              </w:rPr>
            </w:pPr>
            <w:r w:rsidRPr="00711388">
              <w:rPr>
                <w:lang w:val="en-GB"/>
              </w:rPr>
              <w:lastRenderedPageBreak/>
              <w:t>Z0020</w:t>
            </w:r>
          </w:p>
        </w:tc>
        <w:tc>
          <w:tcPr>
            <w:tcW w:w="2507" w:type="dxa"/>
            <w:tcBorders>
              <w:top w:val="single" w:sz="2" w:space="0" w:color="auto"/>
              <w:left w:val="single" w:sz="2" w:space="0" w:color="auto"/>
              <w:bottom w:val="single" w:sz="2" w:space="0" w:color="auto"/>
              <w:right w:val="single" w:sz="2" w:space="0" w:color="auto"/>
            </w:tcBorders>
          </w:tcPr>
          <w:p w14:paraId="58DC11B9" w14:textId="4742ECF4"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0DA0D93A"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6EBA3293" w14:textId="25CA008A"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78332D8E" w14:textId="39BA1E88"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13E3C021" w14:textId="77777777" w:rsidTr="00567869">
        <w:tc>
          <w:tcPr>
            <w:tcW w:w="1857" w:type="dxa"/>
            <w:tcBorders>
              <w:top w:val="single" w:sz="2" w:space="0" w:color="auto"/>
              <w:left w:val="single" w:sz="2" w:space="0" w:color="auto"/>
              <w:bottom w:val="single" w:sz="2" w:space="0" w:color="auto"/>
              <w:right w:val="single" w:sz="2" w:space="0" w:color="auto"/>
            </w:tcBorders>
          </w:tcPr>
          <w:p w14:paraId="4873786C" w14:textId="77777777" w:rsidR="00872AFE" w:rsidRPr="00711388" w:rsidRDefault="00872AFE" w:rsidP="00567869">
            <w:pPr>
              <w:pStyle w:val="NormalLeft"/>
              <w:rPr>
                <w:lang w:val="en-GB"/>
              </w:rPr>
            </w:pPr>
            <w:r w:rsidRPr="00711388">
              <w:rPr>
                <w:lang w:val="en-GB"/>
              </w:rPr>
              <w:t>Z0030</w:t>
            </w:r>
          </w:p>
        </w:tc>
        <w:tc>
          <w:tcPr>
            <w:tcW w:w="2507" w:type="dxa"/>
            <w:tcBorders>
              <w:top w:val="single" w:sz="2" w:space="0" w:color="auto"/>
              <w:left w:val="single" w:sz="2" w:space="0" w:color="auto"/>
              <w:bottom w:val="single" w:sz="2" w:space="0" w:color="auto"/>
              <w:right w:val="single" w:sz="2" w:space="0" w:color="auto"/>
            </w:tcBorders>
          </w:tcPr>
          <w:p w14:paraId="10DFAA71" w14:textId="77777777" w:rsidR="00872AFE" w:rsidRPr="00711388" w:rsidRDefault="00872AFE" w:rsidP="00567869">
            <w:pPr>
              <w:pStyle w:val="NormalLeft"/>
              <w:rPr>
                <w:lang w:val="en-GB"/>
              </w:rPr>
            </w:pPr>
            <w:r w:rsidRPr="00711388">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6F9A7768" w14:textId="77777777" w:rsidR="00872AFE" w:rsidRPr="00711388" w:rsidRDefault="00872AFE" w:rsidP="00567869">
            <w:pPr>
              <w:pStyle w:val="NormalLeft"/>
              <w:rPr>
                <w:lang w:val="en-GB"/>
              </w:rPr>
            </w:pPr>
            <w:r w:rsidRPr="00711388">
              <w:rPr>
                <w:lang w:val="en-GB"/>
              </w:rPr>
              <w:t>When item Z0020 = 1, identification number for a ring-fenced fund or matching adjustment portfolio. This number is attributed by the undertaking and must be consistent over time and with the fund/portfolio number reported in other templates.</w:t>
            </w:r>
          </w:p>
        </w:tc>
      </w:tr>
      <w:tr w:rsidR="00872AFE" w:rsidRPr="00711388" w14:paraId="20837A90" w14:textId="77777777" w:rsidTr="00567869">
        <w:tc>
          <w:tcPr>
            <w:tcW w:w="1857" w:type="dxa"/>
            <w:tcBorders>
              <w:top w:val="single" w:sz="2" w:space="0" w:color="auto"/>
              <w:left w:val="single" w:sz="2" w:space="0" w:color="auto"/>
              <w:bottom w:val="single" w:sz="2" w:space="0" w:color="auto"/>
              <w:right w:val="single" w:sz="2" w:space="0" w:color="auto"/>
            </w:tcBorders>
          </w:tcPr>
          <w:p w14:paraId="234E6278" w14:textId="77777777" w:rsidR="00872AFE" w:rsidRPr="00711388" w:rsidRDefault="00872AFE" w:rsidP="00567869">
            <w:pPr>
              <w:pStyle w:val="NormalLeft"/>
              <w:rPr>
                <w:lang w:val="en-GB"/>
              </w:rPr>
            </w:pPr>
            <w:r w:rsidRPr="00711388">
              <w:rPr>
                <w:lang w:val="en-GB"/>
              </w:rPr>
              <w:t>R0010/C0010</w:t>
            </w:r>
          </w:p>
        </w:tc>
        <w:tc>
          <w:tcPr>
            <w:tcW w:w="2507" w:type="dxa"/>
            <w:tcBorders>
              <w:top w:val="single" w:sz="2" w:space="0" w:color="auto"/>
              <w:left w:val="single" w:sz="2" w:space="0" w:color="auto"/>
              <w:bottom w:val="single" w:sz="2" w:space="0" w:color="auto"/>
              <w:right w:val="single" w:sz="2" w:space="0" w:color="auto"/>
            </w:tcBorders>
          </w:tcPr>
          <w:p w14:paraId="11245D14" w14:textId="0254BE03" w:rsidR="00872AFE" w:rsidRPr="00711388" w:rsidRDefault="00872AFE" w:rsidP="00567869">
            <w:pPr>
              <w:pStyle w:val="NormalLeft"/>
              <w:rPr>
                <w:lang w:val="en-GB"/>
              </w:rPr>
            </w:pPr>
            <w:r w:rsidRPr="00711388">
              <w:rPr>
                <w:lang w:val="en-GB"/>
              </w:rPr>
              <w:t xml:space="preserve">Simplifications used </w:t>
            </w:r>
            <w:r w:rsidR="00845F43" w:rsidRPr="00711388">
              <w:rPr>
                <w:lang w:val="en-GB"/>
              </w:rPr>
              <w:t>-</w:t>
            </w:r>
            <w:r w:rsidRPr="00711388">
              <w:rPr>
                <w:lang w:val="en-GB"/>
              </w:rPr>
              <w:t xml:space="preserve"> health mortality risk</w:t>
            </w:r>
          </w:p>
        </w:tc>
        <w:tc>
          <w:tcPr>
            <w:tcW w:w="4922" w:type="dxa"/>
            <w:tcBorders>
              <w:top w:val="single" w:sz="2" w:space="0" w:color="auto"/>
              <w:left w:val="single" w:sz="2" w:space="0" w:color="auto"/>
              <w:bottom w:val="single" w:sz="2" w:space="0" w:color="auto"/>
              <w:right w:val="single" w:sz="2" w:space="0" w:color="auto"/>
            </w:tcBorders>
          </w:tcPr>
          <w:p w14:paraId="3B1386AE" w14:textId="77777777" w:rsidR="00872AFE" w:rsidRPr="00711388" w:rsidRDefault="00872AFE" w:rsidP="00567869">
            <w:pPr>
              <w:pStyle w:val="NormalLeft"/>
              <w:rPr>
                <w:lang w:val="en-GB"/>
              </w:rPr>
            </w:pPr>
            <w:r w:rsidRPr="00711388">
              <w:rPr>
                <w:lang w:val="en-GB"/>
              </w:rPr>
              <w:t>Identify whether an undertaking used simplifications for the calculation of health mortality risk. The following options shall be used:</w:t>
            </w:r>
          </w:p>
          <w:p w14:paraId="7722A6D0" w14:textId="07A1DC45"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07665F18" w14:textId="003E3F86"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7D5AD3FD" w14:textId="77777777" w:rsidR="00872AFE" w:rsidRPr="00711388" w:rsidRDefault="00872AFE" w:rsidP="00567869">
            <w:pPr>
              <w:pStyle w:val="NormalLeft"/>
              <w:rPr>
                <w:lang w:val="en-GB"/>
              </w:rPr>
            </w:pPr>
            <w:r w:rsidRPr="00711388">
              <w:rPr>
                <w:lang w:val="en-GB"/>
              </w:rPr>
              <w:t>If R0010/C0010 = 1, only C0060 and C0080 shall be filled in for R0100.</w:t>
            </w:r>
          </w:p>
        </w:tc>
      </w:tr>
      <w:tr w:rsidR="00872AFE" w:rsidRPr="00711388" w14:paraId="13FFE4FB" w14:textId="77777777" w:rsidTr="00567869">
        <w:tc>
          <w:tcPr>
            <w:tcW w:w="1857" w:type="dxa"/>
            <w:tcBorders>
              <w:top w:val="single" w:sz="2" w:space="0" w:color="auto"/>
              <w:left w:val="single" w:sz="2" w:space="0" w:color="auto"/>
              <w:bottom w:val="single" w:sz="2" w:space="0" w:color="auto"/>
              <w:right w:val="single" w:sz="2" w:space="0" w:color="auto"/>
            </w:tcBorders>
          </w:tcPr>
          <w:p w14:paraId="6F019E48" w14:textId="77777777" w:rsidR="00872AFE" w:rsidRPr="00711388" w:rsidRDefault="00872AFE" w:rsidP="00567869">
            <w:pPr>
              <w:pStyle w:val="NormalLeft"/>
              <w:rPr>
                <w:lang w:val="en-GB"/>
              </w:rPr>
            </w:pPr>
            <w:r w:rsidRPr="00711388">
              <w:rPr>
                <w:lang w:val="en-GB"/>
              </w:rPr>
              <w:t>R0020/C0010</w:t>
            </w:r>
          </w:p>
        </w:tc>
        <w:tc>
          <w:tcPr>
            <w:tcW w:w="2507" w:type="dxa"/>
            <w:tcBorders>
              <w:top w:val="single" w:sz="2" w:space="0" w:color="auto"/>
              <w:left w:val="single" w:sz="2" w:space="0" w:color="auto"/>
              <w:bottom w:val="single" w:sz="2" w:space="0" w:color="auto"/>
              <w:right w:val="single" w:sz="2" w:space="0" w:color="auto"/>
            </w:tcBorders>
          </w:tcPr>
          <w:p w14:paraId="2C22244C" w14:textId="79A673DB" w:rsidR="00872AFE" w:rsidRPr="00711388" w:rsidRDefault="00872AFE" w:rsidP="00567869">
            <w:pPr>
              <w:pStyle w:val="NormalLeft"/>
              <w:rPr>
                <w:lang w:val="en-GB"/>
              </w:rPr>
            </w:pPr>
            <w:r w:rsidRPr="00711388">
              <w:rPr>
                <w:lang w:val="en-GB"/>
              </w:rPr>
              <w:t xml:space="preserve">Simplifications used </w:t>
            </w:r>
            <w:r w:rsidR="00845F43" w:rsidRPr="00711388">
              <w:rPr>
                <w:lang w:val="en-GB"/>
              </w:rPr>
              <w:t>-</w:t>
            </w:r>
            <w:r w:rsidRPr="00711388">
              <w:rPr>
                <w:lang w:val="en-GB"/>
              </w:rPr>
              <w:t xml:space="preserve"> health longevity risk</w:t>
            </w:r>
          </w:p>
        </w:tc>
        <w:tc>
          <w:tcPr>
            <w:tcW w:w="4922" w:type="dxa"/>
            <w:tcBorders>
              <w:top w:val="single" w:sz="2" w:space="0" w:color="auto"/>
              <w:left w:val="single" w:sz="2" w:space="0" w:color="auto"/>
              <w:bottom w:val="single" w:sz="2" w:space="0" w:color="auto"/>
              <w:right w:val="single" w:sz="2" w:space="0" w:color="auto"/>
            </w:tcBorders>
          </w:tcPr>
          <w:p w14:paraId="34D74011" w14:textId="77777777" w:rsidR="00872AFE" w:rsidRPr="00711388" w:rsidRDefault="00872AFE" w:rsidP="00567869">
            <w:pPr>
              <w:pStyle w:val="NormalLeft"/>
              <w:rPr>
                <w:lang w:val="en-GB"/>
              </w:rPr>
            </w:pPr>
            <w:r w:rsidRPr="00711388">
              <w:rPr>
                <w:lang w:val="en-GB"/>
              </w:rPr>
              <w:t>Identify whether an undertaking used simplifications for the calculation of health longevity risk. The following options shall be used:</w:t>
            </w:r>
          </w:p>
          <w:p w14:paraId="40C19874" w14:textId="7CBF7353"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5E027088" w14:textId="4E48084E"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1EA3FBCF" w14:textId="77777777" w:rsidR="00872AFE" w:rsidRPr="00711388" w:rsidRDefault="00872AFE" w:rsidP="00567869">
            <w:pPr>
              <w:pStyle w:val="NormalLeft"/>
              <w:rPr>
                <w:lang w:val="en-GB"/>
              </w:rPr>
            </w:pPr>
            <w:r w:rsidRPr="00711388">
              <w:rPr>
                <w:lang w:val="en-GB"/>
              </w:rPr>
              <w:t>If R0020/C0010 = 1, only C0060 and C0080 shall be filled in for R0200.</w:t>
            </w:r>
          </w:p>
        </w:tc>
      </w:tr>
      <w:tr w:rsidR="00872AFE" w:rsidRPr="00711388" w14:paraId="73BE001B" w14:textId="77777777" w:rsidTr="00567869">
        <w:tc>
          <w:tcPr>
            <w:tcW w:w="1857" w:type="dxa"/>
            <w:tcBorders>
              <w:top w:val="single" w:sz="2" w:space="0" w:color="auto"/>
              <w:left w:val="single" w:sz="2" w:space="0" w:color="auto"/>
              <w:bottom w:val="single" w:sz="2" w:space="0" w:color="auto"/>
              <w:right w:val="single" w:sz="2" w:space="0" w:color="auto"/>
            </w:tcBorders>
          </w:tcPr>
          <w:p w14:paraId="5B002E2D" w14:textId="77777777" w:rsidR="00872AFE" w:rsidRPr="00711388" w:rsidRDefault="00872AFE" w:rsidP="00567869">
            <w:pPr>
              <w:pStyle w:val="NormalLeft"/>
              <w:rPr>
                <w:lang w:val="en-GB"/>
              </w:rPr>
            </w:pPr>
            <w:r w:rsidRPr="00711388">
              <w:rPr>
                <w:lang w:val="en-GB"/>
              </w:rPr>
              <w:t>R0030/C0010</w:t>
            </w:r>
          </w:p>
        </w:tc>
        <w:tc>
          <w:tcPr>
            <w:tcW w:w="2507" w:type="dxa"/>
            <w:tcBorders>
              <w:top w:val="single" w:sz="2" w:space="0" w:color="auto"/>
              <w:left w:val="single" w:sz="2" w:space="0" w:color="auto"/>
              <w:bottom w:val="single" w:sz="2" w:space="0" w:color="auto"/>
              <w:right w:val="single" w:sz="2" w:space="0" w:color="auto"/>
            </w:tcBorders>
          </w:tcPr>
          <w:p w14:paraId="30F848A5" w14:textId="409ED97A" w:rsidR="00872AFE" w:rsidRPr="00711388" w:rsidRDefault="00872AFE" w:rsidP="00567869">
            <w:pPr>
              <w:pStyle w:val="NormalLeft"/>
              <w:rPr>
                <w:lang w:val="en-GB"/>
              </w:rPr>
            </w:pPr>
            <w:r w:rsidRPr="00711388">
              <w:rPr>
                <w:lang w:val="en-GB"/>
              </w:rPr>
              <w:t>Simplifications used: health disability</w:t>
            </w:r>
            <w:r w:rsidR="00711388"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w:t>
            </w:r>
          </w:p>
        </w:tc>
        <w:tc>
          <w:tcPr>
            <w:tcW w:w="4922" w:type="dxa"/>
            <w:tcBorders>
              <w:top w:val="single" w:sz="2" w:space="0" w:color="auto"/>
              <w:left w:val="single" w:sz="2" w:space="0" w:color="auto"/>
              <w:bottom w:val="single" w:sz="2" w:space="0" w:color="auto"/>
              <w:right w:val="single" w:sz="2" w:space="0" w:color="auto"/>
            </w:tcBorders>
          </w:tcPr>
          <w:p w14:paraId="4007A2AE" w14:textId="50757522" w:rsidR="00872AFE" w:rsidRPr="00711388" w:rsidRDefault="00872AFE" w:rsidP="00567869">
            <w:pPr>
              <w:pStyle w:val="NormalLeft"/>
              <w:rPr>
                <w:lang w:val="en-GB"/>
              </w:rPr>
            </w:pPr>
            <w:r w:rsidRPr="00711388">
              <w:rPr>
                <w:lang w:val="en-GB"/>
              </w:rPr>
              <w:t xml:space="preserve">Identify whether an undertaking used simplifications for the calculation of health disability morbidity risk </w:t>
            </w:r>
            <w:r w:rsidR="00845F43" w:rsidRPr="00711388">
              <w:rPr>
                <w:lang w:val="en-GB"/>
              </w:rPr>
              <w:t>-</w:t>
            </w:r>
            <w:r w:rsidRPr="00711388">
              <w:rPr>
                <w:lang w:val="en-GB"/>
              </w:rPr>
              <w:t xml:space="preserve"> Medical expense. The following options shall be used:</w:t>
            </w:r>
          </w:p>
          <w:p w14:paraId="7FF8C4A6" w14:textId="49BD095C"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059D1389" w14:textId="147CFEB6"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760332BA" w14:textId="77777777" w:rsidR="00872AFE" w:rsidRPr="00711388" w:rsidRDefault="00872AFE" w:rsidP="00567869">
            <w:pPr>
              <w:pStyle w:val="NormalLeft"/>
              <w:rPr>
                <w:lang w:val="en-GB"/>
              </w:rPr>
            </w:pPr>
            <w:r w:rsidRPr="00711388">
              <w:rPr>
                <w:lang w:val="en-GB"/>
              </w:rPr>
              <w:lastRenderedPageBreak/>
              <w:t>If R0030/C0010 = 1, only C0060/R0310 and C0080/R0310 shall be filled in. R0320 and R0330 shall not be filled in.</w:t>
            </w:r>
          </w:p>
        </w:tc>
      </w:tr>
      <w:tr w:rsidR="00872AFE" w:rsidRPr="00711388" w14:paraId="0234B4CA" w14:textId="77777777" w:rsidTr="00567869">
        <w:tc>
          <w:tcPr>
            <w:tcW w:w="1857" w:type="dxa"/>
            <w:tcBorders>
              <w:top w:val="single" w:sz="2" w:space="0" w:color="auto"/>
              <w:left w:val="single" w:sz="2" w:space="0" w:color="auto"/>
              <w:bottom w:val="single" w:sz="2" w:space="0" w:color="auto"/>
              <w:right w:val="single" w:sz="2" w:space="0" w:color="auto"/>
            </w:tcBorders>
          </w:tcPr>
          <w:p w14:paraId="5B16F36F" w14:textId="77777777" w:rsidR="00872AFE" w:rsidRPr="00711388" w:rsidRDefault="00872AFE" w:rsidP="00567869">
            <w:pPr>
              <w:pStyle w:val="NormalLeft"/>
              <w:rPr>
                <w:lang w:val="en-GB"/>
              </w:rPr>
            </w:pPr>
            <w:r w:rsidRPr="00711388">
              <w:rPr>
                <w:lang w:val="en-GB"/>
              </w:rPr>
              <w:lastRenderedPageBreak/>
              <w:t>R0040/C0010</w:t>
            </w:r>
          </w:p>
        </w:tc>
        <w:tc>
          <w:tcPr>
            <w:tcW w:w="2507" w:type="dxa"/>
            <w:tcBorders>
              <w:top w:val="single" w:sz="2" w:space="0" w:color="auto"/>
              <w:left w:val="single" w:sz="2" w:space="0" w:color="auto"/>
              <w:bottom w:val="single" w:sz="2" w:space="0" w:color="auto"/>
              <w:right w:val="single" w:sz="2" w:space="0" w:color="auto"/>
            </w:tcBorders>
          </w:tcPr>
          <w:p w14:paraId="1A85CB42" w14:textId="7FA92290" w:rsidR="00872AFE" w:rsidRPr="00711388" w:rsidRDefault="00872AFE" w:rsidP="00567869">
            <w:pPr>
              <w:pStyle w:val="NormalLeft"/>
              <w:rPr>
                <w:lang w:val="en-GB"/>
              </w:rPr>
            </w:pPr>
            <w:r w:rsidRPr="00711388">
              <w:rPr>
                <w:lang w:val="en-GB"/>
              </w:rPr>
              <w:t>Simplifications used: health disability</w:t>
            </w:r>
            <w:r w:rsidR="00711388"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tc>
        <w:tc>
          <w:tcPr>
            <w:tcW w:w="4922" w:type="dxa"/>
            <w:tcBorders>
              <w:top w:val="single" w:sz="2" w:space="0" w:color="auto"/>
              <w:left w:val="single" w:sz="2" w:space="0" w:color="auto"/>
              <w:bottom w:val="single" w:sz="2" w:space="0" w:color="auto"/>
              <w:right w:val="single" w:sz="2" w:space="0" w:color="auto"/>
            </w:tcBorders>
          </w:tcPr>
          <w:p w14:paraId="19D365F7" w14:textId="12E73667" w:rsidR="00872AFE" w:rsidRPr="00711388" w:rsidRDefault="00872AFE" w:rsidP="00567869">
            <w:pPr>
              <w:pStyle w:val="NormalLeft"/>
              <w:rPr>
                <w:lang w:val="en-GB"/>
              </w:rPr>
            </w:pPr>
            <w:r w:rsidRPr="00711388">
              <w:rPr>
                <w:lang w:val="en-GB"/>
              </w:rPr>
              <w:t xml:space="preserve">Identify whether an undertaking used simplifications for the calculation of health disability morbidity risk </w:t>
            </w:r>
            <w:r w:rsidR="00845F43" w:rsidRPr="00711388">
              <w:rPr>
                <w:lang w:val="en-GB"/>
              </w:rPr>
              <w:t>-</w:t>
            </w:r>
            <w:r w:rsidRPr="00711388">
              <w:rPr>
                <w:lang w:val="en-GB"/>
              </w:rPr>
              <w:t xml:space="preserve"> Income protection. The following options shall be used:</w:t>
            </w:r>
          </w:p>
          <w:p w14:paraId="5DFB770A" w14:textId="7664DCA7"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1312B153" w14:textId="2B87F1E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4F2965D6" w14:textId="77777777" w:rsidR="00872AFE" w:rsidRPr="00711388" w:rsidRDefault="00872AFE" w:rsidP="00567869">
            <w:pPr>
              <w:pStyle w:val="NormalLeft"/>
              <w:rPr>
                <w:lang w:val="en-GB"/>
              </w:rPr>
            </w:pPr>
            <w:r w:rsidRPr="00711388">
              <w:rPr>
                <w:lang w:val="en-GB"/>
              </w:rPr>
              <w:t>If R0040/C0010 = 1, only C0060 and C0080 shall be filled in for R0340.</w:t>
            </w:r>
          </w:p>
        </w:tc>
      </w:tr>
      <w:tr w:rsidR="00872AFE" w:rsidRPr="00711388" w14:paraId="2E296E26" w14:textId="77777777" w:rsidTr="00567869">
        <w:tc>
          <w:tcPr>
            <w:tcW w:w="1857" w:type="dxa"/>
            <w:tcBorders>
              <w:top w:val="single" w:sz="2" w:space="0" w:color="auto"/>
              <w:left w:val="single" w:sz="2" w:space="0" w:color="auto"/>
              <w:bottom w:val="single" w:sz="2" w:space="0" w:color="auto"/>
              <w:right w:val="single" w:sz="2" w:space="0" w:color="auto"/>
            </w:tcBorders>
          </w:tcPr>
          <w:p w14:paraId="3B084807" w14:textId="77777777" w:rsidR="00872AFE" w:rsidRPr="00711388" w:rsidRDefault="00872AFE" w:rsidP="00567869">
            <w:pPr>
              <w:pStyle w:val="NormalLeft"/>
              <w:rPr>
                <w:lang w:val="en-GB"/>
              </w:rPr>
            </w:pPr>
            <w:r w:rsidRPr="00711388">
              <w:rPr>
                <w:lang w:val="en-GB"/>
              </w:rPr>
              <w:t>R0050/C0010</w:t>
            </w:r>
          </w:p>
        </w:tc>
        <w:tc>
          <w:tcPr>
            <w:tcW w:w="2507" w:type="dxa"/>
            <w:tcBorders>
              <w:top w:val="single" w:sz="2" w:space="0" w:color="auto"/>
              <w:left w:val="single" w:sz="2" w:space="0" w:color="auto"/>
              <w:bottom w:val="single" w:sz="2" w:space="0" w:color="auto"/>
              <w:right w:val="single" w:sz="2" w:space="0" w:color="auto"/>
            </w:tcBorders>
          </w:tcPr>
          <w:p w14:paraId="47C0198C" w14:textId="77777777" w:rsidR="00872AFE" w:rsidRPr="00711388" w:rsidRDefault="00872AFE" w:rsidP="00567869">
            <w:pPr>
              <w:pStyle w:val="NormalLeft"/>
              <w:rPr>
                <w:lang w:val="en-GB"/>
              </w:rPr>
            </w:pPr>
            <w:r w:rsidRPr="00711388">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2FA0FB02" w14:textId="77777777" w:rsidR="00872AFE" w:rsidRPr="00711388" w:rsidRDefault="00872AFE" w:rsidP="00567869">
            <w:pPr>
              <w:pStyle w:val="NormalLeft"/>
              <w:rPr>
                <w:lang w:val="en-GB"/>
              </w:rPr>
            </w:pPr>
            <w:r w:rsidRPr="00711388">
              <w:rPr>
                <w:lang w:val="en-GB"/>
              </w:rPr>
              <w:t>Identify whether an undertaking used simplifications for the calculation of lapse risk. The following options shall be used:</w:t>
            </w:r>
          </w:p>
          <w:p w14:paraId="4DCA4BD3" w14:textId="0DD66F00" w:rsidR="00872AFE" w:rsidRPr="00711388" w:rsidRDefault="00872AFE" w:rsidP="00567869">
            <w:pPr>
              <w:pStyle w:val="Point0"/>
              <w:rPr>
                <w:lang w:val="en-GB"/>
              </w:rPr>
            </w:pPr>
            <w:r w:rsidRPr="00711388">
              <w:rPr>
                <w:lang w:val="en-GB"/>
              </w:rPr>
              <w:tab/>
              <w:t xml:space="preserve">1 </w:t>
            </w:r>
            <w:r w:rsidR="00711388" w:rsidRPr="00711388">
              <w:rPr>
                <w:lang w:val="en-GB"/>
              </w:rPr>
              <w:t>-</w:t>
            </w:r>
            <w:r w:rsidRPr="00711388">
              <w:rPr>
                <w:lang w:val="en-GB"/>
              </w:rPr>
              <w:tab/>
              <w:t>Simplification for the purposes of Article 102</w:t>
            </w:r>
          </w:p>
          <w:p w14:paraId="64CBBE28" w14:textId="50929D00" w:rsidR="00872AFE" w:rsidRPr="00711388" w:rsidRDefault="00872AFE" w:rsidP="00567869">
            <w:pPr>
              <w:pStyle w:val="Point0"/>
              <w:rPr>
                <w:lang w:val="en-GB"/>
              </w:rPr>
            </w:pPr>
            <w:r w:rsidRPr="00711388">
              <w:rPr>
                <w:lang w:val="en-GB"/>
              </w:rPr>
              <w:tab/>
              <w:t xml:space="preserve">2 </w:t>
            </w:r>
            <w:r w:rsidR="00711388" w:rsidRPr="00711388">
              <w:rPr>
                <w:lang w:val="en-GB"/>
              </w:rPr>
              <w:t>-</w:t>
            </w:r>
            <w:r w:rsidRPr="00711388">
              <w:rPr>
                <w:lang w:val="en-GB"/>
              </w:rPr>
              <w:tab/>
              <w:t>Simplification for the purposes of Article 102a</w:t>
            </w:r>
          </w:p>
          <w:p w14:paraId="774B02EF" w14:textId="7A452D16" w:rsidR="00872AFE" w:rsidRPr="00711388" w:rsidRDefault="00872AFE" w:rsidP="00567869">
            <w:pPr>
              <w:pStyle w:val="Point0"/>
              <w:rPr>
                <w:lang w:val="en-GB"/>
              </w:rPr>
            </w:pPr>
            <w:r w:rsidRPr="00711388">
              <w:rPr>
                <w:lang w:val="en-GB"/>
              </w:rPr>
              <w:tab/>
              <w:t xml:space="preserve">9 </w:t>
            </w:r>
            <w:r w:rsidR="00711388" w:rsidRPr="00711388">
              <w:rPr>
                <w:lang w:val="en-GB"/>
              </w:rPr>
              <w:t>-</w:t>
            </w:r>
            <w:r w:rsidRPr="00711388">
              <w:rPr>
                <w:lang w:val="en-GB"/>
              </w:rPr>
              <w:tab/>
              <w:t>Simplifications not used</w:t>
            </w:r>
          </w:p>
          <w:p w14:paraId="13BC7513" w14:textId="77777777" w:rsidR="00872AFE" w:rsidRPr="00711388" w:rsidRDefault="00872AFE" w:rsidP="00567869">
            <w:pPr>
              <w:pStyle w:val="NormalLeft"/>
              <w:rPr>
                <w:lang w:val="en-GB"/>
              </w:rPr>
            </w:pPr>
            <w:r w:rsidRPr="00711388">
              <w:rPr>
                <w:lang w:val="en-GB"/>
              </w:rPr>
              <w:t>Options 1 and 2 may be used simultaneously.</w:t>
            </w:r>
          </w:p>
          <w:p w14:paraId="3FE42342" w14:textId="643650C9" w:rsidR="00872AFE" w:rsidRPr="00711388" w:rsidRDefault="00872AFE" w:rsidP="00567869">
            <w:pPr>
              <w:pStyle w:val="NormalLeft"/>
              <w:rPr>
                <w:lang w:val="en-GB"/>
              </w:rPr>
            </w:pPr>
            <w:r w:rsidRPr="00711388">
              <w:rPr>
                <w:lang w:val="en-GB"/>
              </w:rPr>
              <w:t>If R0050/C0010 = 1, only C0060 and C0080 shall be filled in for R0400 to R0420.</w:t>
            </w:r>
            <w:del w:id="6856" w:author="Author">
              <w:r w:rsidRPr="00711388" w:rsidDel="003323F0">
                <w:rPr>
                  <w:lang w:val="en-GB"/>
                </w:rPr>
                <w:delText xml:space="preserve">  </w:delText>
              </w:r>
            </w:del>
            <w:ins w:id="6857" w:author="Author">
              <w:r w:rsidR="003323F0">
                <w:rPr>
                  <w:lang w:val="en-GB"/>
                </w:rPr>
                <w:t xml:space="preserve"> </w:t>
              </w:r>
            </w:ins>
          </w:p>
        </w:tc>
      </w:tr>
      <w:tr w:rsidR="00872AFE" w:rsidRPr="00711388" w14:paraId="4F2772E9" w14:textId="77777777" w:rsidTr="00567869">
        <w:tc>
          <w:tcPr>
            <w:tcW w:w="1857" w:type="dxa"/>
            <w:tcBorders>
              <w:top w:val="single" w:sz="2" w:space="0" w:color="auto"/>
              <w:left w:val="single" w:sz="2" w:space="0" w:color="auto"/>
              <w:bottom w:val="single" w:sz="2" w:space="0" w:color="auto"/>
              <w:right w:val="single" w:sz="2" w:space="0" w:color="auto"/>
            </w:tcBorders>
          </w:tcPr>
          <w:p w14:paraId="0673731D" w14:textId="12C62E40" w:rsidR="00872AFE" w:rsidRPr="00711388" w:rsidRDefault="00872AFE" w:rsidP="00567869">
            <w:pPr>
              <w:pStyle w:val="NormalLeft"/>
              <w:rPr>
                <w:lang w:val="en-GB"/>
              </w:rPr>
            </w:pPr>
            <w:r w:rsidRPr="00711388">
              <w:rPr>
                <w:lang w:val="en-GB"/>
              </w:rPr>
              <w:t>R0051/C0010</w:t>
            </w:r>
            <w:del w:id="6858" w:author="Author">
              <w:r w:rsidRPr="00711388" w:rsidDel="003323F0">
                <w:rPr>
                  <w:lang w:val="en-GB"/>
                </w:rPr>
                <w:delText xml:space="preserve">  </w:delText>
              </w:r>
            </w:del>
            <w:ins w:id="6859" w:author="Author">
              <w:r w:rsidR="003323F0">
                <w:rPr>
                  <w:lang w:val="en-GB"/>
                </w:rPr>
                <w:t xml:space="preserve"> </w:t>
              </w:r>
            </w:ins>
          </w:p>
        </w:tc>
        <w:tc>
          <w:tcPr>
            <w:tcW w:w="2507" w:type="dxa"/>
            <w:tcBorders>
              <w:top w:val="single" w:sz="2" w:space="0" w:color="auto"/>
              <w:left w:val="single" w:sz="2" w:space="0" w:color="auto"/>
              <w:bottom w:val="single" w:sz="2" w:space="0" w:color="auto"/>
              <w:right w:val="single" w:sz="2" w:space="0" w:color="auto"/>
            </w:tcBorders>
          </w:tcPr>
          <w:p w14:paraId="1613C1B5" w14:textId="57E9110F" w:rsidR="00872AFE" w:rsidRPr="00711388" w:rsidRDefault="00872AFE" w:rsidP="00567869">
            <w:pPr>
              <w:pStyle w:val="NormalLeft"/>
              <w:rPr>
                <w:lang w:val="en-GB"/>
              </w:rPr>
            </w:pPr>
            <w:r w:rsidRPr="00711388">
              <w:rPr>
                <w:lang w:val="en-GB"/>
              </w:rPr>
              <w:t xml:space="preserve">Simplifications </w:t>
            </w:r>
            <w:r w:rsidR="00711388" w:rsidRPr="00711388">
              <w:rPr>
                <w:lang w:val="en-GB"/>
              </w:rPr>
              <w:t>-</w:t>
            </w:r>
            <w:r w:rsidRPr="00711388">
              <w:rPr>
                <w:lang w:val="en-GB"/>
              </w:rPr>
              <w:t xml:space="preserve"> NSLT lapse risk</w:t>
            </w:r>
            <w:del w:id="6860" w:author="Author">
              <w:r w:rsidRPr="00711388" w:rsidDel="003323F0">
                <w:rPr>
                  <w:lang w:val="en-GB"/>
                </w:rPr>
                <w:delText xml:space="preserve">  </w:delText>
              </w:r>
            </w:del>
            <w:ins w:id="6861" w:author="Author">
              <w:r w:rsidR="003323F0">
                <w:rPr>
                  <w:lang w:val="en-GB"/>
                </w:rPr>
                <w:t xml:space="preserve"> </w:t>
              </w:r>
            </w:ins>
          </w:p>
        </w:tc>
        <w:tc>
          <w:tcPr>
            <w:tcW w:w="4922" w:type="dxa"/>
            <w:tcBorders>
              <w:top w:val="single" w:sz="2" w:space="0" w:color="auto"/>
              <w:left w:val="single" w:sz="2" w:space="0" w:color="auto"/>
              <w:bottom w:val="single" w:sz="2" w:space="0" w:color="auto"/>
              <w:right w:val="single" w:sz="2" w:space="0" w:color="auto"/>
            </w:tcBorders>
          </w:tcPr>
          <w:p w14:paraId="0EFAE9A4" w14:textId="77777777" w:rsidR="00872AFE" w:rsidRPr="00711388" w:rsidRDefault="00872AFE" w:rsidP="00567869">
            <w:pPr>
              <w:pStyle w:val="NormalLeft"/>
              <w:rPr>
                <w:lang w:val="en-GB"/>
              </w:rPr>
            </w:pPr>
            <w:r w:rsidRPr="00711388">
              <w:rPr>
                <w:lang w:val="en-GB"/>
              </w:rPr>
              <w:t>Identify whether an undertaking used simplifications for the calculation of lapse risk. The following options shall be used:</w:t>
            </w:r>
          </w:p>
          <w:p w14:paraId="4AE1E47C" w14:textId="1FC272AD" w:rsidR="00872AFE" w:rsidRPr="00711388" w:rsidRDefault="00872AFE" w:rsidP="00567869">
            <w:pPr>
              <w:pStyle w:val="Point0"/>
              <w:rPr>
                <w:lang w:val="en-GB"/>
              </w:rPr>
            </w:pPr>
            <w:r w:rsidRPr="00711388">
              <w:rPr>
                <w:lang w:val="en-GB"/>
              </w:rPr>
              <w:tab/>
              <w:t xml:space="preserve">1 </w:t>
            </w:r>
            <w:r w:rsidR="00711388" w:rsidRPr="00711388">
              <w:rPr>
                <w:lang w:val="en-GB"/>
              </w:rPr>
              <w:t>-</w:t>
            </w:r>
            <w:r w:rsidRPr="00711388">
              <w:rPr>
                <w:lang w:val="en-GB"/>
              </w:rPr>
              <w:tab/>
              <w:t>Simplification for the purposes of Article 96a</w:t>
            </w:r>
          </w:p>
          <w:p w14:paraId="570753D2" w14:textId="2340550D" w:rsidR="00872AFE" w:rsidRPr="00711388" w:rsidRDefault="00872AFE" w:rsidP="00567869">
            <w:pPr>
              <w:pStyle w:val="Point0"/>
              <w:rPr>
                <w:lang w:val="en-GB"/>
              </w:rPr>
            </w:pPr>
            <w:r w:rsidRPr="00711388">
              <w:rPr>
                <w:lang w:val="en-GB"/>
              </w:rPr>
              <w:tab/>
              <w:t xml:space="preserve">9 </w:t>
            </w:r>
            <w:r w:rsidR="00711388" w:rsidRPr="00711388">
              <w:rPr>
                <w:lang w:val="en-GB"/>
              </w:rPr>
              <w:t>-</w:t>
            </w:r>
            <w:r w:rsidRPr="00711388">
              <w:rPr>
                <w:lang w:val="en-GB"/>
              </w:rPr>
              <w:tab/>
              <w:t>Simplifications not used</w:t>
            </w:r>
            <w:del w:id="6862" w:author="Author">
              <w:r w:rsidRPr="00711388" w:rsidDel="003323F0">
                <w:rPr>
                  <w:lang w:val="en-GB"/>
                </w:rPr>
                <w:delText xml:space="preserve">  </w:delText>
              </w:r>
            </w:del>
            <w:ins w:id="6863" w:author="Author">
              <w:r w:rsidR="003323F0">
                <w:rPr>
                  <w:lang w:val="en-GB"/>
                </w:rPr>
                <w:t xml:space="preserve"> </w:t>
              </w:r>
            </w:ins>
          </w:p>
        </w:tc>
      </w:tr>
      <w:tr w:rsidR="00872AFE" w:rsidRPr="00711388" w14:paraId="09F93B80" w14:textId="77777777" w:rsidTr="00567869">
        <w:tc>
          <w:tcPr>
            <w:tcW w:w="1857" w:type="dxa"/>
            <w:tcBorders>
              <w:top w:val="single" w:sz="2" w:space="0" w:color="auto"/>
              <w:left w:val="single" w:sz="2" w:space="0" w:color="auto"/>
              <w:bottom w:val="single" w:sz="2" w:space="0" w:color="auto"/>
              <w:right w:val="single" w:sz="2" w:space="0" w:color="auto"/>
            </w:tcBorders>
          </w:tcPr>
          <w:p w14:paraId="37702365" w14:textId="77777777" w:rsidR="00872AFE" w:rsidRPr="00711388" w:rsidRDefault="00872AFE" w:rsidP="00567869">
            <w:pPr>
              <w:pStyle w:val="NormalLeft"/>
              <w:rPr>
                <w:lang w:val="en-GB"/>
              </w:rPr>
            </w:pPr>
            <w:r w:rsidRPr="00711388">
              <w:rPr>
                <w:lang w:val="en-GB"/>
              </w:rPr>
              <w:t>R0060/C0010</w:t>
            </w:r>
          </w:p>
        </w:tc>
        <w:tc>
          <w:tcPr>
            <w:tcW w:w="2507" w:type="dxa"/>
            <w:tcBorders>
              <w:top w:val="single" w:sz="2" w:space="0" w:color="auto"/>
              <w:left w:val="single" w:sz="2" w:space="0" w:color="auto"/>
              <w:bottom w:val="single" w:sz="2" w:space="0" w:color="auto"/>
              <w:right w:val="single" w:sz="2" w:space="0" w:color="auto"/>
            </w:tcBorders>
          </w:tcPr>
          <w:p w14:paraId="640AAFDB" w14:textId="77777777" w:rsidR="00872AFE" w:rsidRPr="00711388" w:rsidRDefault="00872AFE" w:rsidP="00567869">
            <w:pPr>
              <w:pStyle w:val="NormalLeft"/>
              <w:rPr>
                <w:lang w:val="en-GB"/>
              </w:rPr>
            </w:pPr>
            <w:r w:rsidRPr="00711388">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0909606B" w14:textId="77777777" w:rsidR="00872AFE" w:rsidRPr="00711388" w:rsidRDefault="00872AFE" w:rsidP="00567869">
            <w:pPr>
              <w:pStyle w:val="NormalLeft"/>
              <w:rPr>
                <w:lang w:val="en-GB"/>
              </w:rPr>
            </w:pPr>
            <w:r w:rsidRPr="00711388">
              <w:rPr>
                <w:lang w:val="en-GB"/>
              </w:rPr>
              <w:t>Identify whether an undertaking used simplifications for the calculation of health expense risk. The following options shall be used:</w:t>
            </w:r>
          </w:p>
          <w:p w14:paraId="47C4A603" w14:textId="4095AA69"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5E21A352" w14:textId="3A0DEEDF"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4B835FA6" w14:textId="77777777" w:rsidR="00872AFE" w:rsidRPr="00711388" w:rsidRDefault="00872AFE" w:rsidP="00567869">
            <w:pPr>
              <w:pStyle w:val="NormalLeft"/>
              <w:rPr>
                <w:lang w:val="en-GB"/>
              </w:rPr>
            </w:pPr>
            <w:r w:rsidRPr="00711388">
              <w:rPr>
                <w:lang w:val="en-GB"/>
              </w:rPr>
              <w:t>If R0060/C0010 = 1, only C0060 and C0080 shall be filled in for R0500.</w:t>
            </w:r>
          </w:p>
        </w:tc>
      </w:tr>
      <w:tr w:rsidR="00872AFE" w:rsidRPr="00711388" w14:paraId="0A37C655"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396C48F6" w14:textId="77777777" w:rsidR="00872AFE" w:rsidRPr="00711388" w:rsidRDefault="00872AFE" w:rsidP="00567869">
            <w:pPr>
              <w:pStyle w:val="NormalCentered"/>
              <w:jc w:val="left"/>
              <w:rPr>
                <w:lang w:val="en-GB"/>
              </w:rPr>
            </w:pPr>
            <w:r w:rsidRPr="00711388">
              <w:rPr>
                <w:i/>
                <w:iCs/>
                <w:lang w:val="en-GB"/>
              </w:rPr>
              <w:t>SLT health underwriting risk</w:t>
            </w:r>
          </w:p>
        </w:tc>
      </w:tr>
      <w:tr w:rsidR="00872AFE" w:rsidRPr="00711388" w14:paraId="2167C023" w14:textId="77777777" w:rsidTr="00567869">
        <w:tc>
          <w:tcPr>
            <w:tcW w:w="1857" w:type="dxa"/>
            <w:tcBorders>
              <w:top w:val="single" w:sz="2" w:space="0" w:color="auto"/>
              <w:left w:val="single" w:sz="2" w:space="0" w:color="auto"/>
              <w:bottom w:val="single" w:sz="2" w:space="0" w:color="auto"/>
              <w:right w:val="single" w:sz="2" w:space="0" w:color="auto"/>
            </w:tcBorders>
          </w:tcPr>
          <w:p w14:paraId="18C070DD" w14:textId="77777777" w:rsidR="00872AFE" w:rsidRPr="00711388" w:rsidRDefault="00872AFE" w:rsidP="00567869">
            <w:pPr>
              <w:pStyle w:val="NormalLeft"/>
              <w:rPr>
                <w:lang w:val="en-GB"/>
              </w:rPr>
            </w:pPr>
            <w:r w:rsidRPr="00711388">
              <w:rPr>
                <w:lang w:val="en-GB"/>
              </w:rPr>
              <w:lastRenderedPageBreak/>
              <w:t>R0100/C0020</w:t>
            </w:r>
          </w:p>
        </w:tc>
        <w:tc>
          <w:tcPr>
            <w:tcW w:w="2507" w:type="dxa"/>
            <w:tcBorders>
              <w:top w:val="single" w:sz="2" w:space="0" w:color="auto"/>
              <w:left w:val="single" w:sz="2" w:space="0" w:color="auto"/>
              <w:bottom w:val="single" w:sz="2" w:space="0" w:color="auto"/>
              <w:right w:val="single" w:sz="2" w:space="0" w:color="auto"/>
            </w:tcBorders>
          </w:tcPr>
          <w:p w14:paraId="29B69ACA" w14:textId="1651887A"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mortality risk</w:t>
            </w:r>
          </w:p>
        </w:tc>
        <w:tc>
          <w:tcPr>
            <w:tcW w:w="4922" w:type="dxa"/>
            <w:tcBorders>
              <w:top w:val="single" w:sz="2" w:space="0" w:color="auto"/>
              <w:left w:val="single" w:sz="2" w:space="0" w:color="auto"/>
              <w:bottom w:val="single" w:sz="2" w:space="0" w:color="auto"/>
              <w:right w:val="single" w:sz="2" w:space="0" w:color="auto"/>
            </w:tcBorders>
          </w:tcPr>
          <w:p w14:paraId="5D5CFC51" w14:textId="77777777" w:rsidR="00872AFE" w:rsidRPr="00711388" w:rsidRDefault="00872AFE" w:rsidP="00567869">
            <w:pPr>
              <w:pStyle w:val="NormalLeft"/>
              <w:rPr>
                <w:lang w:val="en-GB"/>
              </w:rPr>
            </w:pPr>
            <w:r w:rsidRPr="00711388">
              <w:rPr>
                <w:lang w:val="en-GB"/>
              </w:rPr>
              <w:t>This is the absolute value of the assets sensitive to health mortality risk, before the shock.</w:t>
            </w:r>
          </w:p>
          <w:p w14:paraId="53488D76"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A4DB8B0" w14:textId="77777777" w:rsidTr="00567869">
        <w:tc>
          <w:tcPr>
            <w:tcW w:w="1857" w:type="dxa"/>
            <w:tcBorders>
              <w:top w:val="single" w:sz="2" w:space="0" w:color="auto"/>
              <w:left w:val="single" w:sz="2" w:space="0" w:color="auto"/>
              <w:bottom w:val="single" w:sz="2" w:space="0" w:color="auto"/>
              <w:right w:val="single" w:sz="2" w:space="0" w:color="auto"/>
            </w:tcBorders>
          </w:tcPr>
          <w:p w14:paraId="2442B125" w14:textId="77777777" w:rsidR="00872AFE" w:rsidRPr="00711388" w:rsidRDefault="00872AFE" w:rsidP="00567869">
            <w:pPr>
              <w:pStyle w:val="NormalLeft"/>
              <w:rPr>
                <w:lang w:val="en-GB"/>
              </w:rPr>
            </w:pPr>
            <w:r w:rsidRPr="00711388">
              <w:rPr>
                <w:lang w:val="en-GB"/>
              </w:rPr>
              <w:t>R0100/C0030</w:t>
            </w:r>
          </w:p>
        </w:tc>
        <w:tc>
          <w:tcPr>
            <w:tcW w:w="2507" w:type="dxa"/>
            <w:tcBorders>
              <w:top w:val="single" w:sz="2" w:space="0" w:color="auto"/>
              <w:left w:val="single" w:sz="2" w:space="0" w:color="auto"/>
              <w:bottom w:val="single" w:sz="2" w:space="0" w:color="auto"/>
              <w:right w:val="single" w:sz="2" w:space="0" w:color="auto"/>
            </w:tcBorders>
          </w:tcPr>
          <w:p w14:paraId="2D929549" w14:textId="3A399E0D"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Health mortality risk</w:t>
            </w:r>
          </w:p>
        </w:tc>
        <w:tc>
          <w:tcPr>
            <w:tcW w:w="4922" w:type="dxa"/>
            <w:tcBorders>
              <w:top w:val="single" w:sz="2" w:space="0" w:color="auto"/>
              <w:left w:val="single" w:sz="2" w:space="0" w:color="auto"/>
              <w:bottom w:val="single" w:sz="2" w:space="0" w:color="auto"/>
              <w:right w:val="single" w:sz="2" w:space="0" w:color="auto"/>
            </w:tcBorders>
          </w:tcPr>
          <w:p w14:paraId="6B75D7E0" w14:textId="77777777" w:rsidR="00872AFE" w:rsidRPr="00711388" w:rsidRDefault="00872AFE" w:rsidP="00567869">
            <w:pPr>
              <w:pStyle w:val="NormalLeft"/>
              <w:rPr>
                <w:lang w:val="en-GB"/>
              </w:rPr>
            </w:pPr>
            <w:r w:rsidRPr="00711388">
              <w:rPr>
                <w:lang w:val="en-GB"/>
              </w:rPr>
              <w:t>This is the absolute value of liabilities sensitive to health mortality risk, before the shock.</w:t>
            </w:r>
          </w:p>
          <w:p w14:paraId="22E79BB8"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50913E0E" w14:textId="77777777" w:rsidTr="00567869">
        <w:tc>
          <w:tcPr>
            <w:tcW w:w="1857" w:type="dxa"/>
            <w:tcBorders>
              <w:top w:val="single" w:sz="2" w:space="0" w:color="auto"/>
              <w:left w:val="single" w:sz="2" w:space="0" w:color="auto"/>
              <w:bottom w:val="single" w:sz="2" w:space="0" w:color="auto"/>
              <w:right w:val="single" w:sz="2" w:space="0" w:color="auto"/>
            </w:tcBorders>
          </w:tcPr>
          <w:p w14:paraId="02B2FF6C" w14:textId="77777777" w:rsidR="00872AFE" w:rsidRPr="00711388" w:rsidRDefault="00872AFE" w:rsidP="00567869">
            <w:pPr>
              <w:pStyle w:val="NormalLeft"/>
              <w:rPr>
                <w:lang w:val="en-GB"/>
              </w:rPr>
            </w:pPr>
            <w:r w:rsidRPr="00711388">
              <w:rPr>
                <w:lang w:val="en-GB"/>
              </w:rPr>
              <w:t>R0100/C0040</w:t>
            </w:r>
          </w:p>
        </w:tc>
        <w:tc>
          <w:tcPr>
            <w:tcW w:w="2507" w:type="dxa"/>
            <w:tcBorders>
              <w:top w:val="single" w:sz="2" w:space="0" w:color="auto"/>
              <w:left w:val="single" w:sz="2" w:space="0" w:color="auto"/>
              <w:bottom w:val="single" w:sz="2" w:space="0" w:color="auto"/>
              <w:right w:val="single" w:sz="2" w:space="0" w:color="auto"/>
            </w:tcBorders>
          </w:tcPr>
          <w:p w14:paraId="27FD90A7" w14:textId="175FBE13"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mortality risk</w:t>
            </w:r>
          </w:p>
        </w:tc>
        <w:tc>
          <w:tcPr>
            <w:tcW w:w="4922" w:type="dxa"/>
            <w:tcBorders>
              <w:top w:val="single" w:sz="2" w:space="0" w:color="auto"/>
              <w:left w:val="single" w:sz="2" w:space="0" w:color="auto"/>
              <w:bottom w:val="single" w:sz="2" w:space="0" w:color="auto"/>
              <w:right w:val="single" w:sz="2" w:space="0" w:color="auto"/>
            </w:tcBorders>
          </w:tcPr>
          <w:p w14:paraId="45A315E9" w14:textId="77777777" w:rsidR="00872AFE" w:rsidRPr="00711388" w:rsidRDefault="00872AFE" w:rsidP="00567869">
            <w:pPr>
              <w:pStyle w:val="NormalLeft"/>
              <w:rPr>
                <w:lang w:val="en-GB"/>
              </w:rPr>
            </w:pPr>
            <w:r w:rsidRPr="00711388">
              <w:rPr>
                <w:lang w:val="en-GB"/>
              </w:rPr>
              <w:t>This is the absolute value of the assets sensitive to health mortality risk charge, after the shock (i.e. permanent increase in mortality rates).</w:t>
            </w:r>
          </w:p>
          <w:p w14:paraId="1C8C61D1"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0B753AD" w14:textId="77777777" w:rsidTr="00567869">
        <w:tc>
          <w:tcPr>
            <w:tcW w:w="1857" w:type="dxa"/>
            <w:tcBorders>
              <w:top w:val="single" w:sz="2" w:space="0" w:color="auto"/>
              <w:left w:val="single" w:sz="2" w:space="0" w:color="auto"/>
              <w:bottom w:val="single" w:sz="2" w:space="0" w:color="auto"/>
              <w:right w:val="single" w:sz="2" w:space="0" w:color="auto"/>
            </w:tcBorders>
          </w:tcPr>
          <w:p w14:paraId="6F068297" w14:textId="77777777" w:rsidR="00872AFE" w:rsidRPr="00711388" w:rsidRDefault="00872AFE" w:rsidP="00567869">
            <w:pPr>
              <w:pStyle w:val="NormalLeft"/>
              <w:rPr>
                <w:lang w:val="en-GB"/>
              </w:rPr>
            </w:pPr>
            <w:r w:rsidRPr="00711388">
              <w:rPr>
                <w:lang w:val="en-GB"/>
              </w:rPr>
              <w:t>R0100/C0050</w:t>
            </w:r>
          </w:p>
        </w:tc>
        <w:tc>
          <w:tcPr>
            <w:tcW w:w="2507" w:type="dxa"/>
            <w:tcBorders>
              <w:top w:val="single" w:sz="2" w:space="0" w:color="auto"/>
              <w:left w:val="single" w:sz="2" w:space="0" w:color="auto"/>
              <w:bottom w:val="single" w:sz="2" w:space="0" w:color="auto"/>
              <w:right w:val="single" w:sz="2" w:space="0" w:color="auto"/>
            </w:tcBorders>
          </w:tcPr>
          <w:p w14:paraId="67CCBD16" w14:textId="30B45024"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Health mortality risk</w:t>
            </w:r>
          </w:p>
        </w:tc>
        <w:tc>
          <w:tcPr>
            <w:tcW w:w="4922" w:type="dxa"/>
            <w:tcBorders>
              <w:top w:val="single" w:sz="2" w:space="0" w:color="auto"/>
              <w:left w:val="single" w:sz="2" w:space="0" w:color="auto"/>
              <w:bottom w:val="single" w:sz="2" w:space="0" w:color="auto"/>
              <w:right w:val="single" w:sz="2" w:space="0" w:color="auto"/>
            </w:tcBorders>
          </w:tcPr>
          <w:p w14:paraId="347ED3ED" w14:textId="77777777" w:rsidR="00872AFE" w:rsidRPr="00711388" w:rsidRDefault="00872AFE" w:rsidP="00567869">
            <w:pPr>
              <w:pStyle w:val="NormalLeft"/>
              <w:rPr>
                <w:lang w:val="en-GB"/>
              </w:rPr>
            </w:pPr>
            <w:r w:rsidRPr="00711388">
              <w:rPr>
                <w:lang w:val="en-GB"/>
              </w:rPr>
              <w:t>This is the absolute value of the liabilities (after the loss absorbing capacity of technical provisions) sensitive to health mortality risk charge, after the shock (i.e. permanent increase in mortality rates).</w:t>
            </w:r>
          </w:p>
          <w:p w14:paraId="00950A43"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DBD197D" w14:textId="77777777" w:rsidTr="00567869">
        <w:tc>
          <w:tcPr>
            <w:tcW w:w="1857" w:type="dxa"/>
            <w:tcBorders>
              <w:top w:val="single" w:sz="2" w:space="0" w:color="auto"/>
              <w:left w:val="single" w:sz="2" w:space="0" w:color="auto"/>
              <w:bottom w:val="single" w:sz="2" w:space="0" w:color="auto"/>
              <w:right w:val="single" w:sz="2" w:space="0" w:color="auto"/>
            </w:tcBorders>
          </w:tcPr>
          <w:p w14:paraId="4411FB8D" w14:textId="77777777" w:rsidR="00872AFE" w:rsidRPr="00711388" w:rsidRDefault="00872AFE" w:rsidP="00567869">
            <w:pPr>
              <w:pStyle w:val="NormalLeft"/>
              <w:rPr>
                <w:lang w:val="en-GB"/>
              </w:rPr>
            </w:pPr>
            <w:r w:rsidRPr="00711388">
              <w:rPr>
                <w:lang w:val="en-GB"/>
              </w:rPr>
              <w:t>R0100/C0060</w:t>
            </w:r>
          </w:p>
        </w:tc>
        <w:tc>
          <w:tcPr>
            <w:tcW w:w="2507" w:type="dxa"/>
            <w:tcBorders>
              <w:top w:val="single" w:sz="2" w:space="0" w:color="auto"/>
              <w:left w:val="single" w:sz="2" w:space="0" w:color="auto"/>
              <w:bottom w:val="single" w:sz="2" w:space="0" w:color="auto"/>
              <w:right w:val="single" w:sz="2" w:space="0" w:color="auto"/>
            </w:tcBorders>
          </w:tcPr>
          <w:p w14:paraId="00EC1E3A" w14:textId="566ADEFB"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Health mortality risk</w:t>
            </w:r>
          </w:p>
        </w:tc>
        <w:tc>
          <w:tcPr>
            <w:tcW w:w="4922" w:type="dxa"/>
            <w:tcBorders>
              <w:top w:val="single" w:sz="2" w:space="0" w:color="auto"/>
              <w:left w:val="single" w:sz="2" w:space="0" w:color="auto"/>
              <w:bottom w:val="single" w:sz="2" w:space="0" w:color="auto"/>
              <w:right w:val="single" w:sz="2" w:space="0" w:color="auto"/>
            </w:tcBorders>
          </w:tcPr>
          <w:p w14:paraId="7D504DEA" w14:textId="77777777" w:rsidR="00872AFE" w:rsidRPr="00711388" w:rsidRDefault="00872AFE" w:rsidP="00567869">
            <w:pPr>
              <w:pStyle w:val="NormalLeft"/>
              <w:rPr>
                <w:lang w:val="en-GB"/>
              </w:rPr>
            </w:pPr>
            <w:r w:rsidRPr="00711388">
              <w:rPr>
                <w:lang w:val="en-GB"/>
              </w:rPr>
              <w:t>This is the net capital charge for health mortality risk, after adjustment for the loss absorbing capacity of technical provisions.</w:t>
            </w:r>
          </w:p>
          <w:p w14:paraId="0CCA08B7" w14:textId="77777777" w:rsidR="00872AFE" w:rsidRPr="00711388" w:rsidRDefault="00872AFE" w:rsidP="00567869">
            <w:pPr>
              <w:pStyle w:val="NormalLeft"/>
              <w:rPr>
                <w:lang w:val="en-GB"/>
              </w:rPr>
            </w:pPr>
            <w:r w:rsidRPr="00711388">
              <w:rPr>
                <w:lang w:val="en-GB"/>
              </w:rPr>
              <w:t>If R0010/C0010=1, this item represents net capital charge for health mortality risk calculated using simplifications.</w:t>
            </w:r>
          </w:p>
        </w:tc>
      </w:tr>
      <w:tr w:rsidR="00872AFE" w:rsidRPr="00711388" w14:paraId="223366EE" w14:textId="77777777" w:rsidTr="00567869">
        <w:tc>
          <w:tcPr>
            <w:tcW w:w="1857" w:type="dxa"/>
            <w:tcBorders>
              <w:top w:val="single" w:sz="2" w:space="0" w:color="auto"/>
              <w:left w:val="single" w:sz="2" w:space="0" w:color="auto"/>
              <w:bottom w:val="single" w:sz="2" w:space="0" w:color="auto"/>
              <w:right w:val="single" w:sz="2" w:space="0" w:color="auto"/>
            </w:tcBorders>
          </w:tcPr>
          <w:p w14:paraId="1A87B56B" w14:textId="77777777" w:rsidR="00872AFE" w:rsidRPr="00711388" w:rsidRDefault="00872AFE" w:rsidP="00567869">
            <w:pPr>
              <w:pStyle w:val="NormalLeft"/>
              <w:rPr>
                <w:lang w:val="en-GB"/>
              </w:rPr>
            </w:pPr>
            <w:r w:rsidRPr="00711388">
              <w:rPr>
                <w:lang w:val="en-GB"/>
              </w:rPr>
              <w:t>R0100/C0070</w:t>
            </w:r>
          </w:p>
        </w:tc>
        <w:tc>
          <w:tcPr>
            <w:tcW w:w="2507" w:type="dxa"/>
            <w:tcBorders>
              <w:top w:val="single" w:sz="2" w:space="0" w:color="auto"/>
              <w:left w:val="single" w:sz="2" w:space="0" w:color="auto"/>
              <w:bottom w:val="single" w:sz="2" w:space="0" w:color="auto"/>
              <w:right w:val="single" w:sz="2" w:space="0" w:color="auto"/>
            </w:tcBorders>
          </w:tcPr>
          <w:p w14:paraId="634777A7" w14:textId="63A8827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Health mortality risk</w:t>
            </w:r>
          </w:p>
        </w:tc>
        <w:tc>
          <w:tcPr>
            <w:tcW w:w="4922" w:type="dxa"/>
            <w:tcBorders>
              <w:top w:val="single" w:sz="2" w:space="0" w:color="auto"/>
              <w:left w:val="single" w:sz="2" w:space="0" w:color="auto"/>
              <w:bottom w:val="single" w:sz="2" w:space="0" w:color="auto"/>
              <w:right w:val="single" w:sz="2" w:space="0" w:color="auto"/>
            </w:tcBorders>
          </w:tcPr>
          <w:p w14:paraId="47C61AD5"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health mortality risk charge, after the shock (permanent increase in mortality rates).</w:t>
            </w:r>
          </w:p>
          <w:p w14:paraId="16003D11"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4F2078C3" w14:textId="77777777" w:rsidTr="00567869">
        <w:tc>
          <w:tcPr>
            <w:tcW w:w="1857" w:type="dxa"/>
            <w:tcBorders>
              <w:top w:val="single" w:sz="2" w:space="0" w:color="auto"/>
              <w:left w:val="single" w:sz="2" w:space="0" w:color="auto"/>
              <w:bottom w:val="single" w:sz="2" w:space="0" w:color="auto"/>
              <w:right w:val="single" w:sz="2" w:space="0" w:color="auto"/>
            </w:tcBorders>
          </w:tcPr>
          <w:p w14:paraId="29008351" w14:textId="77777777" w:rsidR="00872AFE" w:rsidRPr="00711388" w:rsidRDefault="00872AFE" w:rsidP="00567869">
            <w:pPr>
              <w:pStyle w:val="NormalLeft"/>
              <w:rPr>
                <w:lang w:val="en-GB"/>
              </w:rPr>
            </w:pPr>
            <w:r w:rsidRPr="00711388">
              <w:rPr>
                <w:lang w:val="en-GB"/>
              </w:rPr>
              <w:t>R0100/C0080</w:t>
            </w:r>
          </w:p>
        </w:tc>
        <w:tc>
          <w:tcPr>
            <w:tcW w:w="2507" w:type="dxa"/>
            <w:tcBorders>
              <w:top w:val="single" w:sz="2" w:space="0" w:color="auto"/>
              <w:left w:val="single" w:sz="2" w:space="0" w:color="auto"/>
              <w:bottom w:val="single" w:sz="2" w:space="0" w:color="auto"/>
              <w:right w:val="single" w:sz="2" w:space="0" w:color="auto"/>
            </w:tcBorders>
          </w:tcPr>
          <w:p w14:paraId="13BA7F83" w14:textId="068E6986"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mortality risk</w:t>
            </w:r>
          </w:p>
        </w:tc>
        <w:tc>
          <w:tcPr>
            <w:tcW w:w="4922" w:type="dxa"/>
            <w:tcBorders>
              <w:top w:val="single" w:sz="2" w:space="0" w:color="auto"/>
              <w:left w:val="single" w:sz="2" w:space="0" w:color="auto"/>
              <w:bottom w:val="single" w:sz="2" w:space="0" w:color="auto"/>
              <w:right w:val="single" w:sz="2" w:space="0" w:color="auto"/>
            </w:tcBorders>
          </w:tcPr>
          <w:p w14:paraId="74BA8A32" w14:textId="77777777" w:rsidR="00872AFE" w:rsidRPr="00711388" w:rsidRDefault="00872AFE" w:rsidP="00567869">
            <w:pPr>
              <w:pStyle w:val="NormalLeft"/>
              <w:rPr>
                <w:lang w:val="en-GB"/>
              </w:rPr>
            </w:pPr>
            <w:r w:rsidRPr="00711388">
              <w:rPr>
                <w:lang w:val="en-GB"/>
              </w:rPr>
              <w:t>This is the gross capital charge (before the loss absorbing capacity of technical provisions) for health mortality risk.</w:t>
            </w:r>
          </w:p>
          <w:p w14:paraId="3354968D" w14:textId="77777777" w:rsidR="00872AFE" w:rsidRPr="00711388" w:rsidRDefault="00872AFE" w:rsidP="00567869">
            <w:pPr>
              <w:pStyle w:val="NormalLeft"/>
              <w:rPr>
                <w:lang w:val="en-GB"/>
              </w:rPr>
            </w:pPr>
            <w:r w:rsidRPr="00711388">
              <w:rPr>
                <w:lang w:val="en-GB"/>
              </w:rPr>
              <w:t>If R0010/C0010=1, this item represents gross capital charge for health mortality risk calculated using simplifications.</w:t>
            </w:r>
          </w:p>
        </w:tc>
      </w:tr>
      <w:tr w:rsidR="00872AFE" w:rsidRPr="00711388" w14:paraId="2E9ABD31" w14:textId="77777777" w:rsidTr="00567869">
        <w:tc>
          <w:tcPr>
            <w:tcW w:w="1857" w:type="dxa"/>
            <w:tcBorders>
              <w:top w:val="single" w:sz="2" w:space="0" w:color="auto"/>
              <w:left w:val="single" w:sz="2" w:space="0" w:color="auto"/>
              <w:bottom w:val="single" w:sz="2" w:space="0" w:color="auto"/>
              <w:right w:val="single" w:sz="2" w:space="0" w:color="auto"/>
            </w:tcBorders>
          </w:tcPr>
          <w:p w14:paraId="2BC5AD01" w14:textId="77777777" w:rsidR="00872AFE" w:rsidRPr="00711388" w:rsidRDefault="00872AFE" w:rsidP="00567869">
            <w:pPr>
              <w:pStyle w:val="NormalLeft"/>
              <w:rPr>
                <w:lang w:val="en-GB"/>
              </w:rPr>
            </w:pPr>
            <w:r w:rsidRPr="00711388">
              <w:rPr>
                <w:lang w:val="en-GB"/>
              </w:rPr>
              <w:lastRenderedPageBreak/>
              <w:t>R0200/C0020</w:t>
            </w:r>
          </w:p>
        </w:tc>
        <w:tc>
          <w:tcPr>
            <w:tcW w:w="2507" w:type="dxa"/>
            <w:tcBorders>
              <w:top w:val="single" w:sz="2" w:space="0" w:color="auto"/>
              <w:left w:val="single" w:sz="2" w:space="0" w:color="auto"/>
              <w:bottom w:val="single" w:sz="2" w:space="0" w:color="auto"/>
              <w:right w:val="single" w:sz="2" w:space="0" w:color="auto"/>
            </w:tcBorders>
          </w:tcPr>
          <w:p w14:paraId="598AC2DF" w14:textId="11A6D493"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longevity risk</w:t>
            </w:r>
          </w:p>
        </w:tc>
        <w:tc>
          <w:tcPr>
            <w:tcW w:w="4922" w:type="dxa"/>
            <w:tcBorders>
              <w:top w:val="single" w:sz="2" w:space="0" w:color="auto"/>
              <w:left w:val="single" w:sz="2" w:space="0" w:color="auto"/>
              <w:bottom w:val="single" w:sz="2" w:space="0" w:color="auto"/>
              <w:right w:val="single" w:sz="2" w:space="0" w:color="auto"/>
            </w:tcBorders>
          </w:tcPr>
          <w:p w14:paraId="3B62D81A" w14:textId="77777777" w:rsidR="00872AFE" w:rsidRPr="00711388" w:rsidRDefault="00872AFE" w:rsidP="00567869">
            <w:pPr>
              <w:pStyle w:val="NormalLeft"/>
              <w:rPr>
                <w:lang w:val="en-GB"/>
              </w:rPr>
            </w:pPr>
            <w:r w:rsidRPr="00711388">
              <w:rPr>
                <w:lang w:val="en-GB"/>
              </w:rPr>
              <w:t>This is the absolute value of the assets sensitive to health longevity risk, before the shock.</w:t>
            </w:r>
          </w:p>
          <w:p w14:paraId="5A09374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5A498A96" w14:textId="77777777" w:rsidTr="00567869">
        <w:tc>
          <w:tcPr>
            <w:tcW w:w="1857" w:type="dxa"/>
            <w:tcBorders>
              <w:top w:val="single" w:sz="2" w:space="0" w:color="auto"/>
              <w:left w:val="single" w:sz="2" w:space="0" w:color="auto"/>
              <w:bottom w:val="single" w:sz="2" w:space="0" w:color="auto"/>
              <w:right w:val="single" w:sz="2" w:space="0" w:color="auto"/>
            </w:tcBorders>
          </w:tcPr>
          <w:p w14:paraId="0158DA32" w14:textId="77777777" w:rsidR="00872AFE" w:rsidRPr="00711388" w:rsidRDefault="00872AFE" w:rsidP="00567869">
            <w:pPr>
              <w:pStyle w:val="NormalLeft"/>
              <w:rPr>
                <w:lang w:val="en-GB"/>
              </w:rPr>
            </w:pPr>
            <w:r w:rsidRPr="00711388">
              <w:rPr>
                <w:lang w:val="en-GB"/>
              </w:rPr>
              <w:t>R0200/C0030</w:t>
            </w:r>
          </w:p>
        </w:tc>
        <w:tc>
          <w:tcPr>
            <w:tcW w:w="2507" w:type="dxa"/>
            <w:tcBorders>
              <w:top w:val="single" w:sz="2" w:space="0" w:color="auto"/>
              <w:left w:val="single" w:sz="2" w:space="0" w:color="auto"/>
              <w:bottom w:val="single" w:sz="2" w:space="0" w:color="auto"/>
              <w:right w:val="single" w:sz="2" w:space="0" w:color="auto"/>
            </w:tcBorders>
          </w:tcPr>
          <w:p w14:paraId="48B75807" w14:textId="6D75227D"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Health longevity risk</w:t>
            </w:r>
          </w:p>
        </w:tc>
        <w:tc>
          <w:tcPr>
            <w:tcW w:w="4922" w:type="dxa"/>
            <w:tcBorders>
              <w:top w:val="single" w:sz="2" w:space="0" w:color="auto"/>
              <w:left w:val="single" w:sz="2" w:space="0" w:color="auto"/>
              <w:bottom w:val="single" w:sz="2" w:space="0" w:color="auto"/>
              <w:right w:val="single" w:sz="2" w:space="0" w:color="auto"/>
            </w:tcBorders>
          </w:tcPr>
          <w:p w14:paraId="3CB8D04C" w14:textId="77777777" w:rsidR="00872AFE" w:rsidRPr="00711388" w:rsidRDefault="00872AFE" w:rsidP="00567869">
            <w:pPr>
              <w:pStyle w:val="NormalLeft"/>
              <w:rPr>
                <w:lang w:val="en-GB"/>
              </w:rPr>
            </w:pPr>
            <w:r w:rsidRPr="00711388">
              <w:rPr>
                <w:lang w:val="en-GB"/>
              </w:rPr>
              <w:t>This is the absolute value of liabilities sensitive to health longevity risk, before the shock.</w:t>
            </w:r>
          </w:p>
          <w:p w14:paraId="191BCB0E"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49E8389" w14:textId="77777777" w:rsidTr="00567869">
        <w:tc>
          <w:tcPr>
            <w:tcW w:w="1857" w:type="dxa"/>
            <w:tcBorders>
              <w:top w:val="single" w:sz="2" w:space="0" w:color="auto"/>
              <w:left w:val="single" w:sz="2" w:space="0" w:color="auto"/>
              <w:bottom w:val="single" w:sz="2" w:space="0" w:color="auto"/>
              <w:right w:val="single" w:sz="2" w:space="0" w:color="auto"/>
            </w:tcBorders>
          </w:tcPr>
          <w:p w14:paraId="525686AA" w14:textId="77777777" w:rsidR="00872AFE" w:rsidRPr="00711388" w:rsidRDefault="00872AFE" w:rsidP="00567869">
            <w:pPr>
              <w:pStyle w:val="NormalLeft"/>
              <w:rPr>
                <w:lang w:val="en-GB"/>
              </w:rPr>
            </w:pPr>
            <w:r w:rsidRPr="00711388">
              <w:rPr>
                <w:lang w:val="en-GB"/>
              </w:rPr>
              <w:t>R0200/C0040</w:t>
            </w:r>
          </w:p>
        </w:tc>
        <w:tc>
          <w:tcPr>
            <w:tcW w:w="2507" w:type="dxa"/>
            <w:tcBorders>
              <w:top w:val="single" w:sz="2" w:space="0" w:color="auto"/>
              <w:left w:val="single" w:sz="2" w:space="0" w:color="auto"/>
              <w:bottom w:val="single" w:sz="2" w:space="0" w:color="auto"/>
              <w:right w:val="single" w:sz="2" w:space="0" w:color="auto"/>
            </w:tcBorders>
          </w:tcPr>
          <w:p w14:paraId="5C79105B" w14:textId="0B0C4511"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longevity risk</w:t>
            </w:r>
          </w:p>
        </w:tc>
        <w:tc>
          <w:tcPr>
            <w:tcW w:w="4922" w:type="dxa"/>
            <w:tcBorders>
              <w:top w:val="single" w:sz="2" w:space="0" w:color="auto"/>
              <w:left w:val="single" w:sz="2" w:space="0" w:color="auto"/>
              <w:bottom w:val="single" w:sz="2" w:space="0" w:color="auto"/>
              <w:right w:val="single" w:sz="2" w:space="0" w:color="auto"/>
            </w:tcBorders>
          </w:tcPr>
          <w:p w14:paraId="2B7562C7" w14:textId="77777777" w:rsidR="00872AFE" w:rsidRPr="00711388" w:rsidRDefault="00872AFE" w:rsidP="00567869">
            <w:pPr>
              <w:pStyle w:val="NormalLeft"/>
              <w:rPr>
                <w:lang w:val="en-GB"/>
              </w:rPr>
            </w:pPr>
            <w:r w:rsidRPr="00711388">
              <w:rPr>
                <w:lang w:val="en-GB"/>
              </w:rPr>
              <w:t>This is the absolute value of the assets sensitive to health longevity risk after the shock (i.e. permanent decrease in mortality rates).</w:t>
            </w:r>
          </w:p>
          <w:p w14:paraId="515B3F76"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043173A4" w14:textId="77777777" w:rsidTr="00567869">
        <w:tc>
          <w:tcPr>
            <w:tcW w:w="1857" w:type="dxa"/>
            <w:tcBorders>
              <w:top w:val="single" w:sz="2" w:space="0" w:color="auto"/>
              <w:left w:val="single" w:sz="2" w:space="0" w:color="auto"/>
              <w:bottom w:val="single" w:sz="2" w:space="0" w:color="auto"/>
              <w:right w:val="single" w:sz="2" w:space="0" w:color="auto"/>
            </w:tcBorders>
          </w:tcPr>
          <w:p w14:paraId="4028E74D" w14:textId="77777777" w:rsidR="00872AFE" w:rsidRPr="00711388" w:rsidRDefault="00872AFE" w:rsidP="00567869">
            <w:pPr>
              <w:pStyle w:val="NormalLeft"/>
              <w:rPr>
                <w:lang w:val="en-GB"/>
              </w:rPr>
            </w:pPr>
            <w:r w:rsidRPr="00711388">
              <w:rPr>
                <w:lang w:val="en-GB"/>
              </w:rPr>
              <w:t>R0200/C0050</w:t>
            </w:r>
          </w:p>
        </w:tc>
        <w:tc>
          <w:tcPr>
            <w:tcW w:w="2507" w:type="dxa"/>
            <w:tcBorders>
              <w:top w:val="single" w:sz="2" w:space="0" w:color="auto"/>
              <w:left w:val="single" w:sz="2" w:space="0" w:color="auto"/>
              <w:bottom w:val="single" w:sz="2" w:space="0" w:color="auto"/>
              <w:right w:val="single" w:sz="2" w:space="0" w:color="auto"/>
            </w:tcBorders>
          </w:tcPr>
          <w:p w14:paraId="7C3E4837" w14:textId="431188BE"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Health longevity risk</w:t>
            </w:r>
          </w:p>
        </w:tc>
        <w:tc>
          <w:tcPr>
            <w:tcW w:w="4922" w:type="dxa"/>
            <w:tcBorders>
              <w:top w:val="single" w:sz="2" w:space="0" w:color="auto"/>
              <w:left w:val="single" w:sz="2" w:space="0" w:color="auto"/>
              <w:bottom w:val="single" w:sz="2" w:space="0" w:color="auto"/>
              <w:right w:val="single" w:sz="2" w:space="0" w:color="auto"/>
            </w:tcBorders>
          </w:tcPr>
          <w:p w14:paraId="7C655E9D" w14:textId="77777777" w:rsidR="00872AFE" w:rsidRPr="00711388" w:rsidRDefault="00872AFE" w:rsidP="00567869">
            <w:pPr>
              <w:pStyle w:val="NormalLeft"/>
              <w:rPr>
                <w:lang w:val="en-GB"/>
              </w:rPr>
            </w:pPr>
            <w:r w:rsidRPr="00711388">
              <w:rPr>
                <w:lang w:val="en-GB"/>
              </w:rPr>
              <w:t>This is the absolute value of the liabilities (after the loss absorbing capacity of technical provisions) sensitive to health longevity risk, after the shock (i.e. permanent decrease in mortality rates.</w:t>
            </w:r>
          </w:p>
          <w:p w14:paraId="57EB97F5"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06F10423" w14:textId="77777777" w:rsidTr="00567869">
        <w:tc>
          <w:tcPr>
            <w:tcW w:w="1857" w:type="dxa"/>
            <w:tcBorders>
              <w:top w:val="single" w:sz="2" w:space="0" w:color="auto"/>
              <w:left w:val="single" w:sz="2" w:space="0" w:color="auto"/>
              <w:bottom w:val="single" w:sz="2" w:space="0" w:color="auto"/>
              <w:right w:val="single" w:sz="2" w:space="0" w:color="auto"/>
            </w:tcBorders>
          </w:tcPr>
          <w:p w14:paraId="782E01B0" w14:textId="77777777" w:rsidR="00872AFE" w:rsidRPr="00711388" w:rsidRDefault="00872AFE" w:rsidP="00567869">
            <w:pPr>
              <w:pStyle w:val="NormalLeft"/>
              <w:rPr>
                <w:lang w:val="en-GB"/>
              </w:rPr>
            </w:pPr>
            <w:r w:rsidRPr="00711388">
              <w:rPr>
                <w:lang w:val="en-GB"/>
              </w:rPr>
              <w:t>R0200/C0060</w:t>
            </w:r>
          </w:p>
        </w:tc>
        <w:tc>
          <w:tcPr>
            <w:tcW w:w="2507" w:type="dxa"/>
            <w:tcBorders>
              <w:top w:val="single" w:sz="2" w:space="0" w:color="auto"/>
              <w:left w:val="single" w:sz="2" w:space="0" w:color="auto"/>
              <w:bottom w:val="single" w:sz="2" w:space="0" w:color="auto"/>
              <w:right w:val="single" w:sz="2" w:space="0" w:color="auto"/>
            </w:tcBorders>
          </w:tcPr>
          <w:p w14:paraId="1803B619" w14:textId="3070FB52"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Health longevity risk</w:t>
            </w:r>
          </w:p>
        </w:tc>
        <w:tc>
          <w:tcPr>
            <w:tcW w:w="4922" w:type="dxa"/>
            <w:tcBorders>
              <w:top w:val="single" w:sz="2" w:space="0" w:color="auto"/>
              <w:left w:val="single" w:sz="2" w:space="0" w:color="auto"/>
              <w:bottom w:val="single" w:sz="2" w:space="0" w:color="auto"/>
              <w:right w:val="single" w:sz="2" w:space="0" w:color="auto"/>
            </w:tcBorders>
          </w:tcPr>
          <w:p w14:paraId="616DABFB" w14:textId="77777777" w:rsidR="00872AFE" w:rsidRPr="00711388" w:rsidRDefault="00872AFE" w:rsidP="00567869">
            <w:pPr>
              <w:pStyle w:val="NormalLeft"/>
              <w:rPr>
                <w:lang w:val="en-GB"/>
              </w:rPr>
            </w:pPr>
            <w:r w:rsidRPr="00711388">
              <w:rPr>
                <w:lang w:val="en-GB"/>
              </w:rPr>
              <w:t>This is the net capital charge for health longevity risk, after adjustment for the loss absorbing capacity of technical provisions.</w:t>
            </w:r>
          </w:p>
          <w:p w14:paraId="476BA04A" w14:textId="77777777" w:rsidR="00872AFE" w:rsidRPr="00711388" w:rsidRDefault="00872AFE" w:rsidP="00567869">
            <w:pPr>
              <w:pStyle w:val="NormalLeft"/>
              <w:rPr>
                <w:lang w:val="en-GB"/>
              </w:rPr>
            </w:pPr>
            <w:r w:rsidRPr="00711388">
              <w:rPr>
                <w:lang w:val="en-GB"/>
              </w:rPr>
              <w:t>If R0020/C0010=1, this item represents net capital charge for health longevity risk calculated using simplifications.</w:t>
            </w:r>
          </w:p>
        </w:tc>
      </w:tr>
      <w:tr w:rsidR="00872AFE" w:rsidRPr="00711388" w14:paraId="267263FE" w14:textId="77777777" w:rsidTr="00567869">
        <w:tc>
          <w:tcPr>
            <w:tcW w:w="1857" w:type="dxa"/>
            <w:tcBorders>
              <w:top w:val="single" w:sz="2" w:space="0" w:color="auto"/>
              <w:left w:val="single" w:sz="2" w:space="0" w:color="auto"/>
              <w:bottom w:val="single" w:sz="2" w:space="0" w:color="auto"/>
              <w:right w:val="single" w:sz="2" w:space="0" w:color="auto"/>
            </w:tcBorders>
          </w:tcPr>
          <w:p w14:paraId="6738709B" w14:textId="77777777" w:rsidR="00872AFE" w:rsidRPr="00711388" w:rsidRDefault="00872AFE" w:rsidP="00567869">
            <w:pPr>
              <w:pStyle w:val="NormalLeft"/>
              <w:rPr>
                <w:lang w:val="en-GB"/>
              </w:rPr>
            </w:pPr>
            <w:r w:rsidRPr="00711388">
              <w:rPr>
                <w:lang w:val="en-GB"/>
              </w:rPr>
              <w:t>R0200/C0070</w:t>
            </w:r>
          </w:p>
        </w:tc>
        <w:tc>
          <w:tcPr>
            <w:tcW w:w="2507" w:type="dxa"/>
            <w:tcBorders>
              <w:top w:val="single" w:sz="2" w:space="0" w:color="auto"/>
              <w:left w:val="single" w:sz="2" w:space="0" w:color="auto"/>
              <w:bottom w:val="single" w:sz="2" w:space="0" w:color="auto"/>
              <w:right w:val="single" w:sz="2" w:space="0" w:color="auto"/>
            </w:tcBorders>
          </w:tcPr>
          <w:p w14:paraId="7B44C57E" w14:textId="4CC9D1D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Health longevity risk</w:t>
            </w:r>
          </w:p>
        </w:tc>
        <w:tc>
          <w:tcPr>
            <w:tcW w:w="4922" w:type="dxa"/>
            <w:tcBorders>
              <w:top w:val="single" w:sz="2" w:space="0" w:color="auto"/>
              <w:left w:val="single" w:sz="2" w:space="0" w:color="auto"/>
              <w:bottom w:val="single" w:sz="2" w:space="0" w:color="auto"/>
              <w:right w:val="single" w:sz="2" w:space="0" w:color="auto"/>
            </w:tcBorders>
          </w:tcPr>
          <w:p w14:paraId="18597527"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health longevity risk, after the shock (permanent decrease in mortality rates).</w:t>
            </w:r>
          </w:p>
          <w:p w14:paraId="3AF00EBE"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7B8858D5" w14:textId="77777777" w:rsidTr="00567869">
        <w:tc>
          <w:tcPr>
            <w:tcW w:w="1857" w:type="dxa"/>
            <w:tcBorders>
              <w:top w:val="single" w:sz="2" w:space="0" w:color="auto"/>
              <w:left w:val="single" w:sz="2" w:space="0" w:color="auto"/>
              <w:bottom w:val="single" w:sz="2" w:space="0" w:color="auto"/>
              <w:right w:val="single" w:sz="2" w:space="0" w:color="auto"/>
            </w:tcBorders>
          </w:tcPr>
          <w:p w14:paraId="0D72E05E" w14:textId="77777777" w:rsidR="00872AFE" w:rsidRPr="00711388" w:rsidRDefault="00872AFE" w:rsidP="00567869">
            <w:pPr>
              <w:pStyle w:val="NormalLeft"/>
              <w:rPr>
                <w:lang w:val="en-GB"/>
              </w:rPr>
            </w:pPr>
            <w:r w:rsidRPr="00711388">
              <w:rPr>
                <w:lang w:val="en-GB"/>
              </w:rPr>
              <w:t>R0200/C0080</w:t>
            </w:r>
          </w:p>
        </w:tc>
        <w:tc>
          <w:tcPr>
            <w:tcW w:w="2507" w:type="dxa"/>
            <w:tcBorders>
              <w:top w:val="single" w:sz="2" w:space="0" w:color="auto"/>
              <w:left w:val="single" w:sz="2" w:space="0" w:color="auto"/>
              <w:bottom w:val="single" w:sz="2" w:space="0" w:color="auto"/>
              <w:right w:val="single" w:sz="2" w:space="0" w:color="auto"/>
            </w:tcBorders>
          </w:tcPr>
          <w:p w14:paraId="0B162881" w14:textId="495F134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longevity risk</w:t>
            </w:r>
          </w:p>
        </w:tc>
        <w:tc>
          <w:tcPr>
            <w:tcW w:w="4922" w:type="dxa"/>
            <w:tcBorders>
              <w:top w:val="single" w:sz="2" w:space="0" w:color="auto"/>
              <w:left w:val="single" w:sz="2" w:space="0" w:color="auto"/>
              <w:bottom w:val="single" w:sz="2" w:space="0" w:color="auto"/>
              <w:right w:val="single" w:sz="2" w:space="0" w:color="auto"/>
            </w:tcBorders>
          </w:tcPr>
          <w:p w14:paraId="6C1C92BC" w14:textId="77777777" w:rsidR="00872AFE" w:rsidRPr="00711388" w:rsidRDefault="00872AFE" w:rsidP="00567869">
            <w:pPr>
              <w:pStyle w:val="NormalLeft"/>
              <w:rPr>
                <w:lang w:val="en-GB"/>
              </w:rPr>
            </w:pPr>
            <w:r w:rsidRPr="00711388">
              <w:rPr>
                <w:lang w:val="en-GB"/>
              </w:rPr>
              <w:t>This is the gross capital charge (before the loss absorbing capacity of technical provisions) for health longevity risk.</w:t>
            </w:r>
          </w:p>
          <w:p w14:paraId="1F362724" w14:textId="77777777" w:rsidR="00872AFE" w:rsidRPr="00711388" w:rsidRDefault="00872AFE" w:rsidP="00567869">
            <w:pPr>
              <w:pStyle w:val="NormalLeft"/>
              <w:rPr>
                <w:lang w:val="en-GB"/>
              </w:rPr>
            </w:pPr>
            <w:r w:rsidRPr="00711388">
              <w:rPr>
                <w:lang w:val="en-GB"/>
              </w:rPr>
              <w:t>If R0020/C0010=1, this item represents gross capital charge for health longevity risk calculated using simplifications.</w:t>
            </w:r>
          </w:p>
        </w:tc>
      </w:tr>
      <w:tr w:rsidR="00872AFE" w:rsidRPr="00711388" w14:paraId="0D7D585B" w14:textId="77777777" w:rsidTr="00567869">
        <w:tc>
          <w:tcPr>
            <w:tcW w:w="1857" w:type="dxa"/>
            <w:tcBorders>
              <w:top w:val="single" w:sz="2" w:space="0" w:color="auto"/>
              <w:left w:val="single" w:sz="2" w:space="0" w:color="auto"/>
              <w:bottom w:val="single" w:sz="2" w:space="0" w:color="auto"/>
              <w:right w:val="single" w:sz="2" w:space="0" w:color="auto"/>
            </w:tcBorders>
          </w:tcPr>
          <w:p w14:paraId="38C4CB88" w14:textId="77777777" w:rsidR="00872AFE" w:rsidRPr="00711388" w:rsidRDefault="00872AFE" w:rsidP="00567869">
            <w:pPr>
              <w:pStyle w:val="NormalLeft"/>
              <w:rPr>
                <w:lang w:val="en-GB"/>
              </w:rPr>
            </w:pPr>
            <w:r w:rsidRPr="00711388">
              <w:rPr>
                <w:lang w:val="en-GB"/>
              </w:rPr>
              <w:lastRenderedPageBreak/>
              <w:t>R0300/C0060</w:t>
            </w:r>
          </w:p>
        </w:tc>
        <w:tc>
          <w:tcPr>
            <w:tcW w:w="2507" w:type="dxa"/>
            <w:tcBorders>
              <w:top w:val="single" w:sz="2" w:space="0" w:color="auto"/>
              <w:left w:val="single" w:sz="2" w:space="0" w:color="auto"/>
              <w:bottom w:val="single" w:sz="2" w:space="0" w:color="auto"/>
              <w:right w:val="single" w:sz="2" w:space="0" w:color="auto"/>
            </w:tcBorders>
          </w:tcPr>
          <w:p w14:paraId="70C0E676" w14:textId="75A6149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Health disability </w:t>
            </w:r>
            <w:r w:rsidR="00845F43"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335636B4" w14:textId="7B1D3986" w:rsidR="00872AFE" w:rsidRPr="00711388" w:rsidRDefault="00872AFE" w:rsidP="00567869">
            <w:pPr>
              <w:pStyle w:val="NormalLeft"/>
              <w:rPr>
                <w:lang w:val="en-GB"/>
              </w:rPr>
            </w:pPr>
            <w:r w:rsidRPr="00711388">
              <w:rPr>
                <w:lang w:val="en-GB"/>
              </w:rPr>
              <w:t xml:space="preserve">This is the net capital charge for health disability </w:t>
            </w:r>
            <w:r w:rsidR="00845F43" w:rsidRPr="00711388">
              <w:rPr>
                <w:lang w:val="en-GB"/>
              </w:rPr>
              <w:t>-</w:t>
            </w:r>
            <w:r w:rsidRPr="00711388">
              <w:rPr>
                <w:lang w:val="en-GB"/>
              </w:rPr>
              <w:t xml:space="preserve"> morbidity risk, after adjustment for the loss absorbing capacity of technical provisions.</w:t>
            </w:r>
          </w:p>
        </w:tc>
      </w:tr>
      <w:tr w:rsidR="00872AFE" w:rsidRPr="00711388" w14:paraId="50952E5C" w14:textId="77777777" w:rsidTr="00567869">
        <w:tc>
          <w:tcPr>
            <w:tcW w:w="1857" w:type="dxa"/>
            <w:tcBorders>
              <w:top w:val="single" w:sz="2" w:space="0" w:color="auto"/>
              <w:left w:val="single" w:sz="2" w:space="0" w:color="auto"/>
              <w:bottom w:val="single" w:sz="2" w:space="0" w:color="auto"/>
              <w:right w:val="single" w:sz="2" w:space="0" w:color="auto"/>
            </w:tcBorders>
          </w:tcPr>
          <w:p w14:paraId="1CB3610B" w14:textId="77777777" w:rsidR="00872AFE" w:rsidRPr="00711388" w:rsidRDefault="00872AFE" w:rsidP="00567869">
            <w:pPr>
              <w:pStyle w:val="NormalLeft"/>
              <w:rPr>
                <w:lang w:val="en-GB"/>
              </w:rPr>
            </w:pPr>
            <w:r w:rsidRPr="00711388">
              <w:rPr>
                <w:lang w:val="en-GB"/>
              </w:rPr>
              <w:t>R0300/C0080</w:t>
            </w:r>
          </w:p>
        </w:tc>
        <w:tc>
          <w:tcPr>
            <w:tcW w:w="2507" w:type="dxa"/>
            <w:tcBorders>
              <w:top w:val="single" w:sz="2" w:space="0" w:color="auto"/>
              <w:left w:val="single" w:sz="2" w:space="0" w:color="auto"/>
              <w:bottom w:val="single" w:sz="2" w:space="0" w:color="auto"/>
              <w:right w:val="single" w:sz="2" w:space="0" w:color="auto"/>
            </w:tcBorders>
          </w:tcPr>
          <w:p w14:paraId="289EAF80" w14:textId="2368E53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w:t>
            </w:r>
          </w:p>
        </w:tc>
        <w:tc>
          <w:tcPr>
            <w:tcW w:w="4922" w:type="dxa"/>
            <w:tcBorders>
              <w:top w:val="single" w:sz="2" w:space="0" w:color="auto"/>
              <w:left w:val="single" w:sz="2" w:space="0" w:color="auto"/>
              <w:bottom w:val="single" w:sz="2" w:space="0" w:color="auto"/>
              <w:right w:val="single" w:sz="2" w:space="0" w:color="auto"/>
            </w:tcBorders>
          </w:tcPr>
          <w:p w14:paraId="6ABF866F" w14:textId="101BBAF8" w:rsidR="00872AFE" w:rsidRPr="00711388" w:rsidRDefault="00872AFE" w:rsidP="00567869">
            <w:pPr>
              <w:pStyle w:val="NormalLeft"/>
              <w:rPr>
                <w:lang w:val="en-GB"/>
              </w:rPr>
            </w:pPr>
            <w:r w:rsidRPr="00711388">
              <w:rPr>
                <w:lang w:val="en-GB"/>
              </w:rPr>
              <w:t xml:space="preserve">This is the gross capital charge (before the loss absorbing capacity of technical provisions) for health disability </w:t>
            </w:r>
            <w:r w:rsidR="00845F43" w:rsidRPr="00711388">
              <w:rPr>
                <w:lang w:val="en-GB"/>
              </w:rPr>
              <w:t>-</w:t>
            </w:r>
            <w:r w:rsidRPr="00711388">
              <w:rPr>
                <w:lang w:val="en-GB"/>
              </w:rPr>
              <w:t xml:space="preserve"> morbidity risk.</w:t>
            </w:r>
          </w:p>
        </w:tc>
      </w:tr>
      <w:tr w:rsidR="00872AFE" w:rsidRPr="00711388" w14:paraId="2B5578A6" w14:textId="77777777" w:rsidTr="00567869">
        <w:tc>
          <w:tcPr>
            <w:tcW w:w="1857" w:type="dxa"/>
            <w:tcBorders>
              <w:top w:val="single" w:sz="2" w:space="0" w:color="auto"/>
              <w:left w:val="single" w:sz="2" w:space="0" w:color="auto"/>
              <w:bottom w:val="single" w:sz="2" w:space="0" w:color="auto"/>
              <w:right w:val="single" w:sz="2" w:space="0" w:color="auto"/>
            </w:tcBorders>
          </w:tcPr>
          <w:p w14:paraId="062057B1" w14:textId="77777777" w:rsidR="00872AFE" w:rsidRPr="00711388" w:rsidRDefault="00872AFE" w:rsidP="00567869">
            <w:pPr>
              <w:pStyle w:val="NormalLeft"/>
              <w:rPr>
                <w:lang w:val="en-GB"/>
              </w:rPr>
            </w:pPr>
            <w:r w:rsidRPr="00711388">
              <w:rPr>
                <w:lang w:val="en-GB"/>
              </w:rPr>
              <w:t>R0310/C0060</w:t>
            </w:r>
          </w:p>
        </w:tc>
        <w:tc>
          <w:tcPr>
            <w:tcW w:w="2507" w:type="dxa"/>
            <w:tcBorders>
              <w:top w:val="single" w:sz="2" w:space="0" w:color="auto"/>
              <w:left w:val="single" w:sz="2" w:space="0" w:color="auto"/>
              <w:bottom w:val="single" w:sz="2" w:space="0" w:color="auto"/>
              <w:right w:val="single" w:sz="2" w:space="0" w:color="auto"/>
            </w:tcBorders>
          </w:tcPr>
          <w:p w14:paraId="21D0D3BB" w14:textId="1AF024E4"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w:t>
            </w:r>
          </w:p>
        </w:tc>
        <w:tc>
          <w:tcPr>
            <w:tcW w:w="4922" w:type="dxa"/>
            <w:tcBorders>
              <w:top w:val="single" w:sz="2" w:space="0" w:color="auto"/>
              <w:left w:val="single" w:sz="2" w:space="0" w:color="auto"/>
              <w:bottom w:val="single" w:sz="2" w:space="0" w:color="auto"/>
              <w:right w:val="single" w:sz="2" w:space="0" w:color="auto"/>
            </w:tcBorders>
          </w:tcPr>
          <w:p w14:paraId="635769C6" w14:textId="7735B892" w:rsidR="00872AFE" w:rsidRPr="00711388" w:rsidRDefault="00872AFE" w:rsidP="00567869">
            <w:pPr>
              <w:pStyle w:val="NormalLeft"/>
              <w:rPr>
                <w:lang w:val="en-GB"/>
              </w:rPr>
            </w:pPr>
            <w:r w:rsidRPr="00711388">
              <w:rPr>
                <w:lang w:val="en-GB"/>
              </w:rPr>
              <w:t xml:space="preserve">This is the net capital charge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after adjustment for the loss absorbing capacity of technical provisions.</w:t>
            </w:r>
          </w:p>
          <w:p w14:paraId="2B81BDA7" w14:textId="73F82B84" w:rsidR="00872AFE" w:rsidRPr="00711388" w:rsidRDefault="00872AFE" w:rsidP="00567869">
            <w:pPr>
              <w:pStyle w:val="NormalLeft"/>
              <w:rPr>
                <w:lang w:val="en-GB"/>
              </w:rPr>
            </w:pPr>
            <w:r w:rsidRPr="00711388">
              <w:rPr>
                <w:lang w:val="en-GB"/>
              </w:rPr>
              <w:t xml:space="preserve">If R0030/C0010=1, this item represents net capital charge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calculated using simplifications.</w:t>
            </w:r>
          </w:p>
        </w:tc>
      </w:tr>
      <w:tr w:rsidR="00872AFE" w:rsidRPr="00711388" w14:paraId="2302EC69" w14:textId="77777777" w:rsidTr="00567869">
        <w:tc>
          <w:tcPr>
            <w:tcW w:w="1857" w:type="dxa"/>
            <w:tcBorders>
              <w:top w:val="single" w:sz="2" w:space="0" w:color="auto"/>
              <w:left w:val="single" w:sz="2" w:space="0" w:color="auto"/>
              <w:bottom w:val="single" w:sz="2" w:space="0" w:color="auto"/>
              <w:right w:val="single" w:sz="2" w:space="0" w:color="auto"/>
            </w:tcBorders>
          </w:tcPr>
          <w:p w14:paraId="09024F00" w14:textId="77777777" w:rsidR="00872AFE" w:rsidRPr="00711388" w:rsidRDefault="00872AFE" w:rsidP="00567869">
            <w:pPr>
              <w:pStyle w:val="NormalLeft"/>
              <w:rPr>
                <w:lang w:val="en-GB"/>
              </w:rPr>
            </w:pPr>
            <w:r w:rsidRPr="00711388">
              <w:rPr>
                <w:lang w:val="en-GB"/>
              </w:rPr>
              <w:t>R0310/C0080</w:t>
            </w:r>
          </w:p>
        </w:tc>
        <w:tc>
          <w:tcPr>
            <w:tcW w:w="2507" w:type="dxa"/>
            <w:tcBorders>
              <w:top w:val="single" w:sz="2" w:space="0" w:color="auto"/>
              <w:left w:val="single" w:sz="2" w:space="0" w:color="auto"/>
              <w:bottom w:val="single" w:sz="2" w:space="0" w:color="auto"/>
              <w:right w:val="single" w:sz="2" w:space="0" w:color="auto"/>
            </w:tcBorders>
          </w:tcPr>
          <w:p w14:paraId="389D6C8C" w14:textId="3580978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w:t>
            </w:r>
          </w:p>
        </w:tc>
        <w:tc>
          <w:tcPr>
            <w:tcW w:w="4922" w:type="dxa"/>
            <w:tcBorders>
              <w:top w:val="single" w:sz="2" w:space="0" w:color="auto"/>
              <w:left w:val="single" w:sz="2" w:space="0" w:color="auto"/>
              <w:bottom w:val="single" w:sz="2" w:space="0" w:color="auto"/>
              <w:right w:val="single" w:sz="2" w:space="0" w:color="auto"/>
            </w:tcBorders>
          </w:tcPr>
          <w:p w14:paraId="0A59FD85" w14:textId="080EE9C8" w:rsidR="00872AFE" w:rsidRPr="00711388" w:rsidRDefault="00872AFE" w:rsidP="00567869">
            <w:pPr>
              <w:pStyle w:val="NormalLeft"/>
              <w:rPr>
                <w:lang w:val="en-GB"/>
              </w:rPr>
            </w:pPr>
            <w:r w:rsidRPr="00711388">
              <w:rPr>
                <w:lang w:val="en-GB"/>
              </w:rPr>
              <w:t xml:space="preserve">This is the gross capital charge (before the loss absorbing capacity of technical provisions)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w:t>
            </w:r>
          </w:p>
          <w:p w14:paraId="395F95CF" w14:textId="4A0A670C" w:rsidR="00872AFE" w:rsidRPr="00711388" w:rsidRDefault="00872AFE" w:rsidP="00567869">
            <w:pPr>
              <w:pStyle w:val="NormalLeft"/>
              <w:rPr>
                <w:lang w:val="en-GB"/>
              </w:rPr>
            </w:pPr>
            <w:r w:rsidRPr="00711388">
              <w:rPr>
                <w:lang w:val="en-GB"/>
              </w:rPr>
              <w:t xml:space="preserve">If R0030/C0010=1, this item represents gross capital charge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calculated using simplifications.</w:t>
            </w:r>
          </w:p>
        </w:tc>
      </w:tr>
      <w:tr w:rsidR="00872AFE" w:rsidRPr="00711388" w14:paraId="0D1E60A1" w14:textId="77777777" w:rsidTr="00567869">
        <w:tc>
          <w:tcPr>
            <w:tcW w:w="1857" w:type="dxa"/>
            <w:tcBorders>
              <w:top w:val="single" w:sz="2" w:space="0" w:color="auto"/>
              <w:left w:val="single" w:sz="2" w:space="0" w:color="auto"/>
              <w:bottom w:val="single" w:sz="2" w:space="0" w:color="auto"/>
              <w:right w:val="single" w:sz="2" w:space="0" w:color="auto"/>
            </w:tcBorders>
          </w:tcPr>
          <w:p w14:paraId="42343330" w14:textId="77777777" w:rsidR="00872AFE" w:rsidRPr="00711388" w:rsidRDefault="00872AFE" w:rsidP="00567869">
            <w:pPr>
              <w:pStyle w:val="NormalLeft"/>
              <w:rPr>
                <w:lang w:val="en-GB"/>
              </w:rPr>
            </w:pPr>
            <w:r w:rsidRPr="00711388">
              <w:rPr>
                <w:lang w:val="en-GB"/>
              </w:rPr>
              <w:t>R0320/C0020</w:t>
            </w:r>
          </w:p>
        </w:tc>
        <w:tc>
          <w:tcPr>
            <w:tcW w:w="2507" w:type="dxa"/>
            <w:tcBorders>
              <w:top w:val="single" w:sz="2" w:space="0" w:color="auto"/>
              <w:left w:val="single" w:sz="2" w:space="0" w:color="auto"/>
              <w:bottom w:val="single" w:sz="2" w:space="0" w:color="auto"/>
              <w:right w:val="single" w:sz="2" w:space="0" w:color="auto"/>
            </w:tcBorders>
          </w:tcPr>
          <w:p w14:paraId="679C975F" w14:textId="0E0447E1"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D67F6AB" w14:textId="320623E5" w:rsidR="00872AFE" w:rsidRPr="00711388" w:rsidRDefault="00872AFE" w:rsidP="00567869">
            <w:pPr>
              <w:pStyle w:val="NormalLeft"/>
              <w:rPr>
                <w:lang w:val="en-GB"/>
              </w:rPr>
            </w:pPr>
            <w:r w:rsidRPr="00711388">
              <w:rPr>
                <w:lang w:val="en-GB"/>
              </w:rPr>
              <w:t xml:space="preserve">This is the absolute value of the assets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due to an increase of medical payments, before the shock.</w:t>
            </w:r>
          </w:p>
          <w:p w14:paraId="186EF230" w14:textId="77777777" w:rsidR="00872AFE" w:rsidRPr="00711388" w:rsidRDefault="00872AFE" w:rsidP="00567869">
            <w:pPr>
              <w:pStyle w:val="NormalLeft"/>
              <w:rPr>
                <w:lang w:val="en-GB"/>
              </w:rPr>
            </w:pPr>
            <w:r w:rsidRPr="00711388">
              <w:rPr>
                <w:lang w:val="en-GB"/>
              </w:rPr>
              <w:t>Recoverables from reinsurance and SPVs shall not be included in this cell.</w:t>
            </w:r>
          </w:p>
          <w:p w14:paraId="734DDCD9"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4A90004C" w14:textId="77777777" w:rsidTr="00567869">
        <w:tc>
          <w:tcPr>
            <w:tcW w:w="1857" w:type="dxa"/>
            <w:tcBorders>
              <w:top w:val="single" w:sz="2" w:space="0" w:color="auto"/>
              <w:left w:val="single" w:sz="2" w:space="0" w:color="auto"/>
              <w:bottom w:val="single" w:sz="2" w:space="0" w:color="auto"/>
              <w:right w:val="single" w:sz="2" w:space="0" w:color="auto"/>
            </w:tcBorders>
          </w:tcPr>
          <w:p w14:paraId="616DB443" w14:textId="77777777" w:rsidR="00872AFE" w:rsidRPr="00711388" w:rsidRDefault="00872AFE" w:rsidP="00567869">
            <w:pPr>
              <w:pStyle w:val="NormalLeft"/>
              <w:rPr>
                <w:lang w:val="en-GB"/>
              </w:rPr>
            </w:pPr>
            <w:r w:rsidRPr="00711388">
              <w:rPr>
                <w:lang w:val="en-GB"/>
              </w:rPr>
              <w:t>R0320/C0030</w:t>
            </w:r>
          </w:p>
        </w:tc>
        <w:tc>
          <w:tcPr>
            <w:tcW w:w="2507" w:type="dxa"/>
            <w:tcBorders>
              <w:top w:val="single" w:sz="2" w:space="0" w:color="auto"/>
              <w:left w:val="single" w:sz="2" w:space="0" w:color="auto"/>
              <w:bottom w:val="single" w:sz="2" w:space="0" w:color="auto"/>
              <w:right w:val="single" w:sz="2" w:space="0" w:color="auto"/>
            </w:tcBorders>
          </w:tcPr>
          <w:p w14:paraId="48A95BE3" w14:textId="27D5582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436DC5F" w14:textId="2AA02F23" w:rsidR="00872AFE" w:rsidRPr="00711388" w:rsidRDefault="00872AFE" w:rsidP="00567869">
            <w:pPr>
              <w:pStyle w:val="NormalLeft"/>
              <w:rPr>
                <w:lang w:val="en-GB"/>
              </w:rPr>
            </w:pPr>
            <w:r w:rsidRPr="00711388">
              <w:rPr>
                <w:lang w:val="en-GB"/>
              </w:rPr>
              <w:t xml:space="preserve">This is the absolute value of liabilities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due to an increase of medical payments, before the shock.</w:t>
            </w:r>
          </w:p>
          <w:p w14:paraId="67B0F83C"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p w14:paraId="0B2FF9D4" w14:textId="77777777" w:rsidR="00872AFE" w:rsidRPr="00711388" w:rsidRDefault="00872AFE" w:rsidP="00567869">
            <w:pPr>
              <w:pStyle w:val="NormalLeft"/>
              <w:rPr>
                <w:lang w:val="en-GB"/>
              </w:rPr>
            </w:pPr>
            <w:r w:rsidRPr="00711388">
              <w:rPr>
                <w:lang w:val="en-GB"/>
              </w:rPr>
              <w:lastRenderedPageBreak/>
              <w:t>If R0030/C0010=1, this row shall not be filled in.</w:t>
            </w:r>
          </w:p>
        </w:tc>
      </w:tr>
      <w:tr w:rsidR="00872AFE" w:rsidRPr="00711388" w14:paraId="5CA60051" w14:textId="77777777" w:rsidTr="00567869">
        <w:tc>
          <w:tcPr>
            <w:tcW w:w="1857" w:type="dxa"/>
            <w:tcBorders>
              <w:top w:val="single" w:sz="2" w:space="0" w:color="auto"/>
              <w:left w:val="single" w:sz="2" w:space="0" w:color="auto"/>
              <w:bottom w:val="single" w:sz="2" w:space="0" w:color="auto"/>
              <w:right w:val="single" w:sz="2" w:space="0" w:color="auto"/>
            </w:tcBorders>
          </w:tcPr>
          <w:p w14:paraId="11684BFD" w14:textId="77777777" w:rsidR="00872AFE" w:rsidRPr="00711388" w:rsidRDefault="00872AFE" w:rsidP="00567869">
            <w:pPr>
              <w:pStyle w:val="NormalLeft"/>
              <w:rPr>
                <w:lang w:val="en-GB"/>
              </w:rPr>
            </w:pPr>
            <w:r w:rsidRPr="00711388">
              <w:rPr>
                <w:lang w:val="en-GB"/>
              </w:rPr>
              <w:lastRenderedPageBreak/>
              <w:t>R0320/C0040</w:t>
            </w:r>
          </w:p>
        </w:tc>
        <w:tc>
          <w:tcPr>
            <w:tcW w:w="2507" w:type="dxa"/>
            <w:tcBorders>
              <w:top w:val="single" w:sz="2" w:space="0" w:color="auto"/>
              <w:left w:val="single" w:sz="2" w:space="0" w:color="auto"/>
              <w:bottom w:val="single" w:sz="2" w:space="0" w:color="auto"/>
              <w:right w:val="single" w:sz="2" w:space="0" w:color="auto"/>
            </w:tcBorders>
          </w:tcPr>
          <w:p w14:paraId="6937DD5C" w14:textId="22BDC14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F33F1F5" w14:textId="361E91C6" w:rsidR="00872AFE" w:rsidRPr="00711388" w:rsidRDefault="00872AFE" w:rsidP="00567869">
            <w:pPr>
              <w:pStyle w:val="NormalLeft"/>
              <w:rPr>
                <w:lang w:val="en-GB"/>
              </w:rPr>
            </w:pPr>
            <w:r w:rsidRPr="00711388">
              <w:rPr>
                <w:lang w:val="en-GB"/>
              </w:rPr>
              <w:t xml:space="preserve">This is the absolute value of the assets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due to an increase of medical payments, after the shock (i.e. as prescribed by standard formula).</w:t>
            </w:r>
          </w:p>
          <w:p w14:paraId="26D60E2F" w14:textId="77777777" w:rsidR="00872AFE" w:rsidRPr="00711388" w:rsidRDefault="00872AFE" w:rsidP="00567869">
            <w:pPr>
              <w:pStyle w:val="NormalLeft"/>
              <w:rPr>
                <w:lang w:val="en-GB"/>
              </w:rPr>
            </w:pPr>
            <w:r w:rsidRPr="00711388">
              <w:rPr>
                <w:lang w:val="en-GB"/>
              </w:rPr>
              <w:t>Recoverables from reinsurance and SPVs shall not be included in this cell.</w:t>
            </w:r>
          </w:p>
          <w:p w14:paraId="7CEAF42B"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458587FD" w14:textId="77777777" w:rsidTr="00567869">
        <w:tc>
          <w:tcPr>
            <w:tcW w:w="1857" w:type="dxa"/>
            <w:tcBorders>
              <w:top w:val="single" w:sz="2" w:space="0" w:color="auto"/>
              <w:left w:val="single" w:sz="2" w:space="0" w:color="auto"/>
              <w:bottom w:val="single" w:sz="2" w:space="0" w:color="auto"/>
              <w:right w:val="single" w:sz="2" w:space="0" w:color="auto"/>
            </w:tcBorders>
          </w:tcPr>
          <w:p w14:paraId="67671670" w14:textId="77777777" w:rsidR="00872AFE" w:rsidRPr="00711388" w:rsidRDefault="00872AFE" w:rsidP="00567869">
            <w:pPr>
              <w:pStyle w:val="NormalLeft"/>
              <w:rPr>
                <w:lang w:val="en-GB"/>
              </w:rPr>
            </w:pPr>
            <w:r w:rsidRPr="00711388">
              <w:rPr>
                <w:lang w:val="en-GB"/>
              </w:rPr>
              <w:t>R0320/C0050</w:t>
            </w:r>
          </w:p>
        </w:tc>
        <w:tc>
          <w:tcPr>
            <w:tcW w:w="2507" w:type="dxa"/>
            <w:tcBorders>
              <w:top w:val="single" w:sz="2" w:space="0" w:color="auto"/>
              <w:left w:val="single" w:sz="2" w:space="0" w:color="auto"/>
              <w:bottom w:val="single" w:sz="2" w:space="0" w:color="auto"/>
              <w:right w:val="single" w:sz="2" w:space="0" w:color="auto"/>
            </w:tcBorders>
          </w:tcPr>
          <w:p w14:paraId="78D4BFEB" w14:textId="10D4FA79"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4D39688" w14:textId="71B17BFE" w:rsidR="00872AFE" w:rsidRPr="00711388" w:rsidRDefault="00872AFE" w:rsidP="00567869">
            <w:pPr>
              <w:pStyle w:val="NormalLeft"/>
              <w:rPr>
                <w:lang w:val="en-GB"/>
              </w:rPr>
            </w:pPr>
            <w:r w:rsidRPr="00711388">
              <w:rPr>
                <w:lang w:val="en-GB"/>
              </w:rPr>
              <w:t xml:space="preserve">This is the absolute value of liabilities (after the loss absorbing capacity of technical provisions)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due to an increase of medical payments, after the shock (i.e. as prescribed by standard formula).</w:t>
            </w:r>
          </w:p>
          <w:p w14:paraId="14429223" w14:textId="77777777" w:rsidR="00872AFE" w:rsidRPr="00711388" w:rsidRDefault="00872AFE" w:rsidP="00567869">
            <w:pPr>
              <w:pStyle w:val="NormalLeft"/>
              <w:rPr>
                <w:lang w:val="en-GB"/>
              </w:rPr>
            </w:pPr>
          </w:p>
          <w:p w14:paraId="58ECFB11"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p w14:paraId="1668976A"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52C8DA94" w14:textId="77777777" w:rsidTr="00567869">
        <w:tc>
          <w:tcPr>
            <w:tcW w:w="1857" w:type="dxa"/>
            <w:tcBorders>
              <w:top w:val="single" w:sz="2" w:space="0" w:color="auto"/>
              <w:left w:val="single" w:sz="2" w:space="0" w:color="auto"/>
              <w:bottom w:val="single" w:sz="2" w:space="0" w:color="auto"/>
              <w:right w:val="single" w:sz="2" w:space="0" w:color="auto"/>
            </w:tcBorders>
          </w:tcPr>
          <w:p w14:paraId="2EBEBD84" w14:textId="77777777" w:rsidR="00872AFE" w:rsidRPr="00711388" w:rsidRDefault="00872AFE" w:rsidP="00567869">
            <w:pPr>
              <w:pStyle w:val="NormalLeft"/>
              <w:rPr>
                <w:lang w:val="en-GB"/>
              </w:rPr>
            </w:pPr>
            <w:r w:rsidRPr="00711388">
              <w:rPr>
                <w:lang w:val="en-GB"/>
              </w:rPr>
              <w:t>R0320/C0060</w:t>
            </w:r>
          </w:p>
        </w:tc>
        <w:tc>
          <w:tcPr>
            <w:tcW w:w="2507" w:type="dxa"/>
            <w:tcBorders>
              <w:top w:val="single" w:sz="2" w:space="0" w:color="auto"/>
              <w:left w:val="single" w:sz="2" w:space="0" w:color="auto"/>
              <w:bottom w:val="single" w:sz="2" w:space="0" w:color="auto"/>
              <w:right w:val="single" w:sz="2" w:space="0" w:color="auto"/>
            </w:tcBorders>
          </w:tcPr>
          <w:p w14:paraId="66794B2A" w14:textId="3EF9979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6457EC5" w14:textId="16DDE568" w:rsidR="00872AFE" w:rsidRPr="00711388" w:rsidRDefault="00872AFE" w:rsidP="00567869">
            <w:pPr>
              <w:pStyle w:val="NormalLeft"/>
              <w:rPr>
                <w:lang w:val="en-GB"/>
              </w:rPr>
            </w:pPr>
            <w:r w:rsidRPr="00711388">
              <w:rPr>
                <w:lang w:val="en-GB"/>
              </w:rPr>
              <w:t xml:space="preserve">This is the net capital charge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 after adjustment for the loss absorbing capacity of technical provisions.</w:t>
            </w:r>
          </w:p>
          <w:p w14:paraId="431D36B7"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7450B060" w14:textId="77777777" w:rsidTr="00567869">
        <w:tc>
          <w:tcPr>
            <w:tcW w:w="1857" w:type="dxa"/>
            <w:tcBorders>
              <w:top w:val="single" w:sz="2" w:space="0" w:color="auto"/>
              <w:left w:val="single" w:sz="2" w:space="0" w:color="auto"/>
              <w:bottom w:val="single" w:sz="2" w:space="0" w:color="auto"/>
              <w:right w:val="single" w:sz="2" w:space="0" w:color="auto"/>
            </w:tcBorders>
          </w:tcPr>
          <w:p w14:paraId="7E764045" w14:textId="77777777" w:rsidR="00872AFE" w:rsidRPr="00711388" w:rsidRDefault="00872AFE" w:rsidP="00567869">
            <w:pPr>
              <w:pStyle w:val="NormalLeft"/>
              <w:rPr>
                <w:lang w:val="en-GB"/>
              </w:rPr>
            </w:pPr>
            <w:r w:rsidRPr="00711388">
              <w:rPr>
                <w:lang w:val="en-GB"/>
              </w:rPr>
              <w:t>R0320/C0070</w:t>
            </w:r>
          </w:p>
        </w:tc>
        <w:tc>
          <w:tcPr>
            <w:tcW w:w="2507" w:type="dxa"/>
            <w:tcBorders>
              <w:top w:val="single" w:sz="2" w:space="0" w:color="auto"/>
              <w:left w:val="single" w:sz="2" w:space="0" w:color="auto"/>
              <w:bottom w:val="single" w:sz="2" w:space="0" w:color="auto"/>
              <w:right w:val="single" w:sz="2" w:space="0" w:color="auto"/>
            </w:tcBorders>
          </w:tcPr>
          <w:p w14:paraId="198C9579" w14:textId="4EE71A4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tc>
        <w:tc>
          <w:tcPr>
            <w:tcW w:w="4922" w:type="dxa"/>
            <w:tcBorders>
              <w:top w:val="single" w:sz="2" w:space="0" w:color="auto"/>
              <w:left w:val="single" w:sz="2" w:space="0" w:color="auto"/>
              <w:bottom w:val="single" w:sz="2" w:space="0" w:color="auto"/>
              <w:right w:val="single" w:sz="2" w:space="0" w:color="auto"/>
            </w:tcBorders>
          </w:tcPr>
          <w:p w14:paraId="414F06EB" w14:textId="1A973004" w:rsidR="00872AFE" w:rsidRPr="00711388" w:rsidRDefault="00872AFE" w:rsidP="00567869">
            <w:pPr>
              <w:pStyle w:val="NormalLeft"/>
              <w:rPr>
                <w:lang w:val="en-GB"/>
              </w:rPr>
            </w:pPr>
            <w:r w:rsidRPr="00711388">
              <w:rPr>
                <w:lang w:val="en-GB"/>
              </w:rPr>
              <w:t xml:space="preserve">This is the absolute value of the liabilities (before the loss absorbing capacity of technical provisions) underlying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expenses </w:t>
            </w:r>
            <w:r w:rsidR="00845F43" w:rsidRPr="00711388">
              <w:rPr>
                <w:lang w:val="en-GB"/>
              </w:rPr>
              <w:t>-</w:t>
            </w:r>
            <w:r w:rsidRPr="00711388">
              <w:rPr>
                <w:lang w:val="en-GB"/>
              </w:rPr>
              <w:t xml:space="preserve"> increase of medical payments, after the shock (i.e. as prescribed by standard formula) as used to compute the risk.</w:t>
            </w:r>
          </w:p>
          <w:p w14:paraId="0FC9358C"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p w14:paraId="3517FCF9"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315A3409" w14:textId="77777777" w:rsidTr="00567869">
        <w:tc>
          <w:tcPr>
            <w:tcW w:w="1857" w:type="dxa"/>
            <w:tcBorders>
              <w:top w:val="single" w:sz="2" w:space="0" w:color="auto"/>
              <w:left w:val="single" w:sz="2" w:space="0" w:color="auto"/>
              <w:bottom w:val="single" w:sz="2" w:space="0" w:color="auto"/>
              <w:right w:val="single" w:sz="2" w:space="0" w:color="auto"/>
            </w:tcBorders>
          </w:tcPr>
          <w:p w14:paraId="568B3D7F" w14:textId="77777777" w:rsidR="00872AFE" w:rsidRPr="00711388" w:rsidRDefault="00872AFE" w:rsidP="00567869">
            <w:pPr>
              <w:pStyle w:val="NormalLeft"/>
              <w:rPr>
                <w:lang w:val="en-GB"/>
              </w:rPr>
            </w:pPr>
            <w:r w:rsidRPr="00711388">
              <w:rPr>
                <w:lang w:val="en-GB"/>
              </w:rPr>
              <w:lastRenderedPageBreak/>
              <w:t>R0320/C0080</w:t>
            </w:r>
          </w:p>
        </w:tc>
        <w:tc>
          <w:tcPr>
            <w:tcW w:w="2507" w:type="dxa"/>
            <w:tcBorders>
              <w:top w:val="single" w:sz="2" w:space="0" w:color="auto"/>
              <w:left w:val="single" w:sz="2" w:space="0" w:color="auto"/>
              <w:bottom w:val="single" w:sz="2" w:space="0" w:color="auto"/>
              <w:right w:val="single" w:sz="2" w:space="0" w:color="auto"/>
            </w:tcBorders>
          </w:tcPr>
          <w:p w14:paraId="36C31D42" w14:textId="3A0F591F"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6464AEF" w14:textId="03292D4B" w:rsidR="00872AFE" w:rsidRPr="00711388" w:rsidRDefault="00872AFE" w:rsidP="00567869">
            <w:pPr>
              <w:pStyle w:val="NormalLeft"/>
              <w:rPr>
                <w:lang w:val="en-GB"/>
              </w:rPr>
            </w:pPr>
            <w:r w:rsidRPr="00711388">
              <w:rPr>
                <w:lang w:val="en-GB"/>
              </w:rPr>
              <w:t xml:space="preserve">This is the gross capital charge (before the loss absorbing capacity of technical provisions)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p w14:paraId="01B5AA7D"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3A2BAB97" w14:textId="77777777" w:rsidTr="00567869">
        <w:tc>
          <w:tcPr>
            <w:tcW w:w="1857" w:type="dxa"/>
            <w:tcBorders>
              <w:top w:val="single" w:sz="2" w:space="0" w:color="auto"/>
              <w:left w:val="single" w:sz="2" w:space="0" w:color="auto"/>
              <w:bottom w:val="single" w:sz="2" w:space="0" w:color="auto"/>
              <w:right w:val="single" w:sz="2" w:space="0" w:color="auto"/>
            </w:tcBorders>
          </w:tcPr>
          <w:p w14:paraId="6C8B00B4" w14:textId="77777777" w:rsidR="00872AFE" w:rsidRPr="00711388" w:rsidRDefault="00872AFE" w:rsidP="00567869">
            <w:pPr>
              <w:pStyle w:val="NormalLeft"/>
              <w:rPr>
                <w:lang w:val="en-GB"/>
              </w:rPr>
            </w:pPr>
            <w:r w:rsidRPr="00711388">
              <w:rPr>
                <w:lang w:val="en-GB"/>
              </w:rPr>
              <w:t>R0330/C0020</w:t>
            </w:r>
          </w:p>
        </w:tc>
        <w:tc>
          <w:tcPr>
            <w:tcW w:w="2507" w:type="dxa"/>
            <w:tcBorders>
              <w:top w:val="single" w:sz="2" w:space="0" w:color="auto"/>
              <w:left w:val="single" w:sz="2" w:space="0" w:color="auto"/>
              <w:bottom w:val="single" w:sz="2" w:space="0" w:color="auto"/>
              <w:right w:val="single" w:sz="2" w:space="0" w:color="auto"/>
            </w:tcBorders>
          </w:tcPr>
          <w:p w14:paraId="2BA6FC84" w14:textId="6749CCA9"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03228FF" w14:textId="62496A3B" w:rsidR="00872AFE" w:rsidRPr="00711388" w:rsidRDefault="00872AFE" w:rsidP="00567869">
            <w:pPr>
              <w:pStyle w:val="NormalLeft"/>
              <w:rPr>
                <w:lang w:val="en-GB"/>
              </w:rPr>
            </w:pPr>
            <w:r w:rsidRPr="00711388">
              <w:rPr>
                <w:lang w:val="en-GB"/>
              </w:rPr>
              <w:t xml:space="preserve">This is the absolute value of the assets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due to a decrease of medical payments, before the shock.</w:t>
            </w:r>
          </w:p>
          <w:p w14:paraId="5F5B9EB1" w14:textId="77777777" w:rsidR="00872AFE" w:rsidRPr="00711388" w:rsidRDefault="00872AFE" w:rsidP="00567869">
            <w:pPr>
              <w:pStyle w:val="NormalLeft"/>
              <w:rPr>
                <w:lang w:val="en-GB"/>
              </w:rPr>
            </w:pPr>
            <w:r w:rsidRPr="00711388">
              <w:rPr>
                <w:lang w:val="en-GB"/>
              </w:rPr>
              <w:t>Recoverables from reinsurance and SPVs shall not be included in this cell.</w:t>
            </w:r>
          </w:p>
          <w:p w14:paraId="58E3E742"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5DD51A5E" w14:textId="77777777" w:rsidTr="00567869">
        <w:tc>
          <w:tcPr>
            <w:tcW w:w="1857" w:type="dxa"/>
            <w:tcBorders>
              <w:top w:val="single" w:sz="2" w:space="0" w:color="auto"/>
              <w:left w:val="single" w:sz="2" w:space="0" w:color="auto"/>
              <w:bottom w:val="single" w:sz="2" w:space="0" w:color="auto"/>
              <w:right w:val="single" w:sz="2" w:space="0" w:color="auto"/>
            </w:tcBorders>
          </w:tcPr>
          <w:p w14:paraId="386286D0" w14:textId="77777777" w:rsidR="00872AFE" w:rsidRPr="00711388" w:rsidRDefault="00872AFE" w:rsidP="00567869">
            <w:pPr>
              <w:pStyle w:val="NormalLeft"/>
              <w:rPr>
                <w:lang w:val="en-GB"/>
              </w:rPr>
            </w:pPr>
            <w:r w:rsidRPr="00711388">
              <w:rPr>
                <w:lang w:val="en-GB"/>
              </w:rPr>
              <w:t>R0330/C0030</w:t>
            </w:r>
          </w:p>
        </w:tc>
        <w:tc>
          <w:tcPr>
            <w:tcW w:w="2507" w:type="dxa"/>
            <w:tcBorders>
              <w:top w:val="single" w:sz="2" w:space="0" w:color="auto"/>
              <w:left w:val="single" w:sz="2" w:space="0" w:color="auto"/>
              <w:bottom w:val="single" w:sz="2" w:space="0" w:color="auto"/>
              <w:right w:val="single" w:sz="2" w:space="0" w:color="auto"/>
            </w:tcBorders>
          </w:tcPr>
          <w:p w14:paraId="36DAB3ED" w14:textId="1E4CCAD5"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F35672E" w14:textId="3969E52F" w:rsidR="00872AFE" w:rsidRPr="00711388" w:rsidRDefault="00872AFE" w:rsidP="00567869">
            <w:pPr>
              <w:pStyle w:val="NormalLeft"/>
              <w:rPr>
                <w:lang w:val="en-GB"/>
              </w:rPr>
            </w:pPr>
            <w:r w:rsidRPr="00711388">
              <w:rPr>
                <w:lang w:val="en-GB"/>
              </w:rPr>
              <w:t xml:space="preserve">This is the absolute value of liabilities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due to a decrease of medical payments, before the shock.</w:t>
            </w:r>
          </w:p>
          <w:p w14:paraId="3EC458FB"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p w14:paraId="0D966609"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2D311434" w14:textId="77777777" w:rsidTr="00567869">
        <w:tc>
          <w:tcPr>
            <w:tcW w:w="1857" w:type="dxa"/>
            <w:tcBorders>
              <w:top w:val="single" w:sz="2" w:space="0" w:color="auto"/>
              <w:left w:val="single" w:sz="2" w:space="0" w:color="auto"/>
              <w:bottom w:val="single" w:sz="2" w:space="0" w:color="auto"/>
              <w:right w:val="single" w:sz="2" w:space="0" w:color="auto"/>
            </w:tcBorders>
          </w:tcPr>
          <w:p w14:paraId="536183B4" w14:textId="77777777" w:rsidR="00872AFE" w:rsidRPr="00711388" w:rsidRDefault="00872AFE" w:rsidP="00567869">
            <w:pPr>
              <w:pStyle w:val="NormalLeft"/>
              <w:rPr>
                <w:lang w:val="en-GB"/>
              </w:rPr>
            </w:pPr>
            <w:r w:rsidRPr="00711388">
              <w:rPr>
                <w:lang w:val="en-GB"/>
              </w:rPr>
              <w:t>R0330/C0040</w:t>
            </w:r>
          </w:p>
        </w:tc>
        <w:tc>
          <w:tcPr>
            <w:tcW w:w="2507" w:type="dxa"/>
            <w:tcBorders>
              <w:top w:val="single" w:sz="2" w:space="0" w:color="auto"/>
              <w:left w:val="single" w:sz="2" w:space="0" w:color="auto"/>
              <w:bottom w:val="single" w:sz="2" w:space="0" w:color="auto"/>
              <w:right w:val="single" w:sz="2" w:space="0" w:color="auto"/>
            </w:tcBorders>
          </w:tcPr>
          <w:p w14:paraId="5F067E62" w14:textId="2A060074"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decrease of medical payments</w:t>
            </w:r>
          </w:p>
        </w:tc>
        <w:tc>
          <w:tcPr>
            <w:tcW w:w="4922" w:type="dxa"/>
            <w:tcBorders>
              <w:top w:val="single" w:sz="2" w:space="0" w:color="auto"/>
              <w:left w:val="single" w:sz="2" w:space="0" w:color="auto"/>
              <w:bottom w:val="single" w:sz="2" w:space="0" w:color="auto"/>
              <w:right w:val="single" w:sz="2" w:space="0" w:color="auto"/>
            </w:tcBorders>
          </w:tcPr>
          <w:p w14:paraId="172B6852" w14:textId="41338529" w:rsidR="00872AFE" w:rsidRPr="00711388" w:rsidRDefault="00872AFE" w:rsidP="00567869">
            <w:pPr>
              <w:pStyle w:val="NormalLeft"/>
              <w:rPr>
                <w:lang w:val="en-GB"/>
              </w:rPr>
            </w:pPr>
            <w:r w:rsidRPr="00711388">
              <w:rPr>
                <w:lang w:val="en-GB"/>
              </w:rPr>
              <w:t xml:space="preserve">This is the absolute value of the assets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due to a decrease of medical payments, after the shock (i.e. as prescribed by standard formula).</w:t>
            </w:r>
          </w:p>
          <w:p w14:paraId="774DC8C9" w14:textId="77777777" w:rsidR="00872AFE" w:rsidRPr="00711388" w:rsidRDefault="00872AFE" w:rsidP="00567869">
            <w:pPr>
              <w:pStyle w:val="NormalLeft"/>
              <w:rPr>
                <w:lang w:val="en-GB"/>
              </w:rPr>
            </w:pPr>
            <w:r w:rsidRPr="00711388">
              <w:rPr>
                <w:lang w:val="en-GB"/>
              </w:rPr>
              <w:t>Recoverables from reinsurance and SPVs shall not be included in this cell.</w:t>
            </w:r>
          </w:p>
          <w:p w14:paraId="7E1CAD4B"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21927EC1" w14:textId="77777777" w:rsidTr="00567869">
        <w:tc>
          <w:tcPr>
            <w:tcW w:w="1857" w:type="dxa"/>
            <w:tcBorders>
              <w:top w:val="single" w:sz="2" w:space="0" w:color="auto"/>
              <w:left w:val="single" w:sz="2" w:space="0" w:color="auto"/>
              <w:bottom w:val="single" w:sz="2" w:space="0" w:color="auto"/>
              <w:right w:val="single" w:sz="2" w:space="0" w:color="auto"/>
            </w:tcBorders>
          </w:tcPr>
          <w:p w14:paraId="4EE0CF67" w14:textId="77777777" w:rsidR="00872AFE" w:rsidRPr="00711388" w:rsidRDefault="00872AFE" w:rsidP="00567869">
            <w:pPr>
              <w:pStyle w:val="NormalLeft"/>
              <w:rPr>
                <w:lang w:val="en-GB"/>
              </w:rPr>
            </w:pPr>
            <w:r w:rsidRPr="00711388">
              <w:rPr>
                <w:lang w:val="en-GB"/>
              </w:rPr>
              <w:t>R0330/C0050</w:t>
            </w:r>
          </w:p>
        </w:tc>
        <w:tc>
          <w:tcPr>
            <w:tcW w:w="2507" w:type="dxa"/>
            <w:tcBorders>
              <w:top w:val="single" w:sz="2" w:space="0" w:color="auto"/>
              <w:left w:val="single" w:sz="2" w:space="0" w:color="auto"/>
              <w:bottom w:val="single" w:sz="2" w:space="0" w:color="auto"/>
              <w:right w:val="single" w:sz="2" w:space="0" w:color="auto"/>
            </w:tcBorders>
          </w:tcPr>
          <w:p w14:paraId="21818B52" w14:textId="7E6428EF"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w:t>
            </w:r>
            <w:r w:rsidRPr="00711388">
              <w:rPr>
                <w:lang w:val="en-GB"/>
              </w:rPr>
              <w:lastRenderedPageBreak/>
              <w:t>decrease of medical payments</w:t>
            </w:r>
          </w:p>
        </w:tc>
        <w:tc>
          <w:tcPr>
            <w:tcW w:w="4922" w:type="dxa"/>
            <w:tcBorders>
              <w:top w:val="single" w:sz="2" w:space="0" w:color="auto"/>
              <w:left w:val="single" w:sz="2" w:space="0" w:color="auto"/>
              <w:bottom w:val="single" w:sz="2" w:space="0" w:color="auto"/>
              <w:right w:val="single" w:sz="2" w:space="0" w:color="auto"/>
            </w:tcBorders>
          </w:tcPr>
          <w:p w14:paraId="01CA87A8" w14:textId="49A83CC2" w:rsidR="00872AFE" w:rsidRPr="00711388" w:rsidRDefault="00872AFE" w:rsidP="00567869">
            <w:pPr>
              <w:pStyle w:val="NormalLeft"/>
              <w:rPr>
                <w:lang w:val="en-GB"/>
              </w:rPr>
            </w:pPr>
            <w:r w:rsidRPr="00711388">
              <w:rPr>
                <w:lang w:val="en-GB"/>
              </w:rPr>
              <w:lastRenderedPageBreak/>
              <w:t xml:space="preserve">This is the absolute value of liabilities (after the loss absorbing capacity of technical provisions)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due to a decrease of medical payments, after the shock (i.e. as prescribed by standard formula).</w:t>
            </w:r>
          </w:p>
          <w:p w14:paraId="51C2FAB7"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p w14:paraId="401931A6" w14:textId="77777777" w:rsidR="00872AFE" w:rsidRPr="00711388" w:rsidRDefault="00872AFE" w:rsidP="00567869">
            <w:pPr>
              <w:pStyle w:val="NormalLeft"/>
              <w:rPr>
                <w:lang w:val="en-GB"/>
              </w:rPr>
            </w:pPr>
            <w:r w:rsidRPr="00711388">
              <w:rPr>
                <w:lang w:val="en-GB"/>
              </w:rPr>
              <w:lastRenderedPageBreak/>
              <w:t>If R0030/C0010=1, this row shall not be filled in.</w:t>
            </w:r>
          </w:p>
        </w:tc>
      </w:tr>
      <w:tr w:rsidR="00872AFE" w:rsidRPr="00711388" w14:paraId="20AAF8BD" w14:textId="77777777" w:rsidTr="00567869">
        <w:tc>
          <w:tcPr>
            <w:tcW w:w="1857" w:type="dxa"/>
            <w:tcBorders>
              <w:top w:val="single" w:sz="2" w:space="0" w:color="auto"/>
              <w:left w:val="single" w:sz="2" w:space="0" w:color="auto"/>
              <w:bottom w:val="single" w:sz="2" w:space="0" w:color="auto"/>
              <w:right w:val="single" w:sz="2" w:space="0" w:color="auto"/>
            </w:tcBorders>
          </w:tcPr>
          <w:p w14:paraId="0C15769A" w14:textId="77777777" w:rsidR="00872AFE" w:rsidRPr="00711388" w:rsidRDefault="00872AFE" w:rsidP="00567869">
            <w:pPr>
              <w:pStyle w:val="NormalLeft"/>
              <w:rPr>
                <w:lang w:val="en-GB"/>
              </w:rPr>
            </w:pPr>
            <w:r w:rsidRPr="00711388">
              <w:rPr>
                <w:lang w:val="en-GB"/>
              </w:rPr>
              <w:lastRenderedPageBreak/>
              <w:t>R0330/C0060</w:t>
            </w:r>
          </w:p>
        </w:tc>
        <w:tc>
          <w:tcPr>
            <w:tcW w:w="2507" w:type="dxa"/>
            <w:tcBorders>
              <w:top w:val="single" w:sz="2" w:space="0" w:color="auto"/>
              <w:left w:val="single" w:sz="2" w:space="0" w:color="auto"/>
              <w:bottom w:val="single" w:sz="2" w:space="0" w:color="auto"/>
              <w:right w:val="single" w:sz="2" w:space="0" w:color="auto"/>
            </w:tcBorders>
          </w:tcPr>
          <w:p w14:paraId="2E73A62C" w14:textId="03B1672A"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5BAB09D" w14:textId="280598E3" w:rsidR="00872AFE" w:rsidRPr="00711388" w:rsidRDefault="00872AFE" w:rsidP="00567869">
            <w:pPr>
              <w:pStyle w:val="NormalLeft"/>
              <w:rPr>
                <w:lang w:val="en-GB"/>
              </w:rPr>
            </w:pPr>
            <w:r w:rsidRPr="00711388">
              <w:rPr>
                <w:lang w:val="en-GB"/>
              </w:rPr>
              <w:t xml:space="preserve">This is the net capital charge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decrease of medical payments, after adjustment for the loss absorbing capacity of technical provisions.</w:t>
            </w:r>
          </w:p>
          <w:p w14:paraId="06164D95"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145180EE" w14:textId="77777777" w:rsidTr="00567869">
        <w:tc>
          <w:tcPr>
            <w:tcW w:w="1857" w:type="dxa"/>
            <w:tcBorders>
              <w:top w:val="single" w:sz="2" w:space="0" w:color="auto"/>
              <w:left w:val="single" w:sz="2" w:space="0" w:color="auto"/>
              <w:bottom w:val="single" w:sz="2" w:space="0" w:color="auto"/>
              <w:right w:val="single" w:sz="2" w:space="0" w:color="auto"/>
            </w:tcBorders>
          </w:tcPr>
          <w:p w14:paraId="5A15398F" w14:textId="77777777" w:rsidR="00872AFE" w:rsidRPr="00711388" w:rsidRDefault="00872AFE" w:rsidP="00567869">
            <w:pPr>
              <w:pStyle w:val="NormalLeft"/>
              <w:rPr>
                <w:lang w:val="en-GB"/>
              </w:rPr>
            </w:pPr>
            <w:r w:rsidRPr="00711388">
              <w:rPr>
                <w:lang w:val="en-GB"/>
              </w:rPr>
              <w:t>R0330/C0070</w:t>
            </w:r>
          </w:p>
        </w:tc>
        <w:tc>
          <w:tcPr>
            <w:tcW w:w="2507" w:type="dxa"/>
            <w:tcBorders>
              <w:top w:val="single" w:sz="2" w:space="0" w:color="auto"/>
              <w:left w:val="single" w:sz="2" w:space="0" w:color="auto"/>
              <w:bottom w:val="single" w:sz="2" w:space="0" w:color="auto"/>
              <w:right w:val="single" w:sz="2" w:space="0" w:color="auto"/>
            </w:tcBorders>
          </w:tcPr>
          <w:p w14:paraId="7B4E070D" w14:textId="0805E44C"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B717155" w14:textId="1F3A4945" w:rsidR="00872AFE" w:rsidRPr="00711388" w:rsidRDefault="00872AFE" w:rsidP="00567869">
            <w:pPr>
              <w:pStyle w:val="NormalLeft"/>
              <w:rPr>
                <w:lang w:val="en-GB"/>
              </w:rPr>
            </w:pPr>
            <w:r w:rsidRPr="00711388">
              <w:rPr>
                <w:lang w:val="en-GB"/>
              </w:rPr>
              <w:t xml:space="preserve">This is the absolute value of the liabilities (before the loss absorbing capacity of technical provisions) underlying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charge </w:t>
            </w:r>
            <w:r w:rsidR="00845F43" w:rsidRPr="00711388">
              <w:rPr>
                <w:lang w:val="en-GB"/>
              </w:rPr>
              <w:t>-</w:t>
            </w:r>
            <w:r w:rsidRPr="00711388">
              <w:rPr>
                <w:lang w:val="en-GB"/>
              </w:rPr>
              <w:t xml:space="preserve"> decrease of medical payments, after the shock (i.e. as prescribed by standard formula) as used to compute the risk.</w:t>
            </w:r>
          </w:p>
          <w:p w14:paraId="4A15D492"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p w14:paraId="4288C745"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163D8D85" w14:textId="77777777" w:rsidTr="00567869">
        <w:tc>
          <w:tcPr>
            <w:tcW w:w="1857" w:type="dxa"/>
            <w:tcBorders>
              <w:top w:val="single" w:sz="2" w:space="0" w:color="auto"/>
              <w:left w:val="single" w:sz="2" w:space="0" w:color="auto"/>
              <w:bottom w:val="single" w:sz="2" w:space="0" w:color="auto"/>
              <w:right w:val="single" w:sz="2" w:space="0" w:color="auto"/>
            </w:tcBorders>
          </w:tcPr>
          <w:p w14:paraId="15CBDC4B" w14:textId="77777777" w:rsidR="00872AFE" w:rsidRPr="00711388" w:rsidRDefault="00872AFE" w:rsidP="00567869">
            <w:pPr>
              <w:pStyle w:val="NormalLeft"/>
              <w:rPr>
                <w:lang w:val="en-GB"/>
              </w:rPr>
            </w:pPr>
            <w:r w:rsidRPr="00711388">
              <w:rPr>
                <w:lang w:val="en-GB"/>
              </w:rPr>
              <w:t>R0330/C0080</w:t>
            </w:r>
          </w:p>
        </w:tc>
        <w:tc>
          <w:tcPr>
            <w:tcW w:w="2507" w:type="dxa"/>
            <w:tcBorders>
              <w:top w:val="single" w:sz="2" w:space="0" w:color="auto"/>
              <w:left w:val="single" w:sz="2" w:space="0" w:color="auto"/>
              <w:bottom w:val="single" w:sz="2" w:space="0" w:color="auto"/>
              <w:right w:val="single" w:sz="2" w:space="0" w:color="auto"/>
            </w:tcBorders>
          </w:tcPr>
          <w:p w14:paraId="48CED4B4" w14:textId="1445E1B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increase of medical payments</w:t>
            </w:r>
          </w:p>
        </w:tc>
        <w:tc>
          <w:tcPr>
            <w:tcW w:w="4922" w:type="dxa"/>
            <w:tcBorders>
              <w:top w:val="single" w:sz="2" w:space="0" w:color="auto"/>
              <w:left w:val="single" w:sz="2" w:space="0" w:color="auto"/>
              <w:bottom w:val="single" w:sz="2" w:space="0" w:color="auto"/>
              <w:right w:val="single" w:sz="2" w:space="0" w:color="auto"/>
            </w:tcBorders>
          </w:tcPr>
          <w:p w14:paraId="41C2E4B8" w14:textId="76B42CD0" w:rsidR="00872AFE" w:rsidRPr="00711388" w:rsidRDefault="00872AFE" w:rsidP="00567869">
            <w:pPr>
              <w:pStyle w:val="NormalLeft"/>
              <w:rPr>
                <w:lang w:val="en-GB"/>
              </w:rPr>
            </w:pPr>
            <w:r w:rsidRPr="00711388">
              <w:rPr>
                <w:lang w:val="en-GB"/>
              </w:rPr>
              <w:t xml:space="preserve">This is the gross capital charge (before the loss absorbing capacity of technical provisions)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Medical expense </w:t>
            </w:r>
            <w:r w:rsidR="00845F43" w:rsidRPr="00711388">
              <w:rPr>
                <w:lang w:val="en-GB"/>
              </w:rPr>
              <w:t>-</w:t>
            </w:r>
            <w:r w:rsidRPr="00711388">
              <w:rPr>
                <w:lang w:val="en-GB"/>
              </w:rPr>
              <w:t xml:space="preserve"> decrease of medical payments.</w:t>
            </w:r>
          </w:p>
          <w:p w14:paraId="6CCD2CD3" w14:textId="77777777" w:rsidR="00872AFE" w:rsidRPr="00711388" w:rsidRDefault="00872AFE" w:rsidP="00567869">
            <w:pPr>
              <w:pStyle w:val="NormalLeft"/>
              <w:rPr>
                <w:lang w:val="en-GB"/>
              </w:rPr>
            </w:pPr>
            <w:r w:rsidRPr="00711388">
              <w:rPr>
                <w:lang w:val="en-GB"/>
              </w:rPr>
              <w:t>If R0030/C0010=1, this row shall not be filled in.</w:t>
            </w:r>
          </w:p>
        </w:tc>
      </w:tr>
      <w:tr w:rsidR="00872AFE" w:rsidRPr="00711388" w14:paraId="3D8057B8" w14:textId="77777777" w:rsidTr="00567869">
        <w:tc>
          <w:tcPr>
            <w:tcW w:w="1857" w:type="dxa"/>
            <w:tcBorders>
              <w:top w:val="single" w:sz="2" w:space="0" w:color="auto"/>
              <w:left w:val="single" w:sz="2" w:space="0" w:color="auto"/>
              <w:bottom w:val="single" w:sz="2" w:space="0" w:color="auto"/>
              <w:right w:val="single" w:sz="2" w:space="0" w:color="auto"/>
            </w:tcBorders>
          </w:tcPr>
          <w:p w14:paraId="526AEC53" w14:textId="77777777" w:rsidR="00872AFE" w:rsidRPr="00711388" w:rsidRDefault="00872AFE" w:rsidP="00567869">
            <w:pPr>
              <w:pStyle w:val="NormalLeft"/>
              <w:rPr>
                <w:lang w:val="en-GB"/>
              </w:rPr>
            </w:pPr>
            <w:r w:rsidRPr="00711388">
              <w:rPr>
                <w:lang w:val="en-GB"/>
              </w:rPr>
              <w:t>R0340/C0020</w:t>
            </w:r>
          </w:p>
        </w:tc>
        <w:tc>
          <w:tcPr>
            <w:tcW w:w="2507" w:type="dxa"/>
            <w:tcBorders>
              <w:top w:val="single" w:sz="2" w:space="0" w:color="auto"/>
              <w:left w:val="single" w:sz="2" w:space="0" w:color="auto"/>
              <w:bottom w:val="single" w:sz="2" w:space="0" w:color="auto"/>
              <w:right w:val="single" w:sz="2" w:space="0" w:color="auto"/>
            </w:tcBorders>
          </w:tcPr>
          <w:p w14:paraId="6AF91127" w14:textId="76E94AA9"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tc>
        <w:tc>
          <w:tcPr>
            <w:tcW w:w="4922" w:type="dxa"/>
            <w:tcBorders>
              <w:top w:val="single" w:sz="2" w:space="0" w:color="auto"/>
              <w:left w:val="single" w:sz="2" w:space="0" w:color="auto"/>
              <w:bottom w:val="single" w:sz="2" w:space="0" w:color="auto"/>
              <w:right w:val="single" w:sz="2" w:space="0" w:color="auto"/>
            </w:tcBorders>
          </w:tcPr>
          <w:p w14:paraId="7013FFAC" w14:textId="53DF59F8" w:rsidR="00872AFE" w:rsidRPr="00711388" w:rsidRDefault="00872AFE" w:rsidP="00567869">
            <w:pPr>
              <w:pStyle w:val="NormalLeft"/>
              <w:rPr>
                <w:lang w:val="en-GB"/>
              </w:rPr>
            </w:pPr>
            <w:r w:rsidRPr="00711388">
              <w:rPr>
                <w:lang w:val="en-GB"/>
              </w:rPr>
              <w:t xml:space="preserve">This is the absolute value of the assets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 before the shock.</w:t>
            </w:r>
          </w:p>
          <w:p w14:paraId="4A446916"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08D9E5DE" w14:textId="77777777" w:rsidTr="00567869">
        <w:tc>
          <w:tcPr>
            <w:tcW w:w="1857" w:type="dxa"/>
            <w:tcBorders>
              <w:top w:val="single" w:sz="2" w:space="0" w:color="auto"/>
              <w:left w:val="single" w:sz="2" w:space="0" w:color="auto"/>
              <w:bottom w:val="single" w:sz="2" w:space="0" w:color="auto"/>
              <w:right w:val="single" w:sz="2" w:space="0" w:color="auto"/>
            </w:tcBorders>
          </w:tcPr>
          <w:p w14:paraId="7FB208CE" w14:textId="77777777" w:rsidR="00872AFE" w:rsidRPr="00711388" w:rsidRDefault="00872AFE" w:rsidP="00567869">
            <w:pPr>
              <w:pStyle w:val="NormalLeft"/>
              <w:rPr>
                <w:lang w:val="en-GB"/>
              </w:rPr>
            </w:pPr>
            <w:r w:rsidRPr="00711388">
              <w:rPr>
                <w:lang w:val="en-GB"/>
              </w:rPr>
              <w:t>R0340/C0030</w:t>
            </w:r>
          </w:p>
        </w:tc>
        <w:tc>
          <w:tcPr>
            <w:tcW w:w="2507" w:type="dxa"/>
            <w:tcBorders>
              <w:top w:val="single" w:sz="2" w:space="0" w:color="auto"/>
              <w:left w:val="single" w:sz="2" w:space="0" w:color="auto"/>
              <w:bottom w:val="single" w:sz="2" w:space="0" w:color="auto"/>
              <w:right w:val="single" w:sz="2" w:space="0" w:color="auto"/>
            </w:tcBorders>
          </w:tcPr>
          <w:p w14:paraId="6C08B44E" w14:textId="199ECD18"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tc>
        <w:tc>
          <w:tcPr>
            <w:tcW w:w="4922" w:type="dxa"/>
            <w:tcBorders>
              <w:top w:val="single" w:sz="2" w:space="0" w:color="auto"/>
              <w:left w:val="single" w:sz="2" w:space="0" w:color="auto"/>
              <w:bottom w:val="single" w:sz="2" w:space="0" w:color="auto"/>
              <w:right w:val="single" w:sz="2" w:space="0" w:color="auto"/>
            </w:tcBorders>
          </w:tcPr>
          <w:p w14:paraId="24F9FCB7" w14:textId="04FFD272" w:rsidR="00872AFE" w:rsidRPr="00711388" w:rsidRDefault="00872AFE" w:rsidP="00567869">
            <w:pPr>
              <w:pStyle w:val="NormalLeft"/>
              <w:rPr>
                <w:lang w:val="en-GB"/>
              </w:rPr>
            </w:pPr>
            <w:r w:rsidRPr="00711388">
              <w:rPr>
                <w:lang w:val="en-GB"/>
              </w:rPr>
              <w:t xml:space="preserve">This is the absolute value of liabilities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 charge, before the shock.</w:t>
            </w:r>
          </w:p>
          <w:p w14:paraId="2560AD02"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2B694535" w14:textId="77777777" w:rsidTr="00567869">
        <w:tc>
          <w:tcPr>
            <w:tcW w:w="1857" w:type="dxa"/>
            <w:tcBorders>
              <w:top w:val="single" w:sz="2" w:space="0" w:color="auto"/>
              <w:left w:val="single" w:sz="2" w:space="0" w:color="auto"/>
              <w:bottom w:val="single" w:sz="2" w:space="0" w:color="auto"/>
              <w:right w:val="single" w:sz="2" w:space="0" w:color="auto"/>
            </w:tcBorders>
          </w:tcPr>
          <w:p w14:paraId="2A543BB5" w14:textId="77777777" w:rsidR="00872AFE" w:rsidRPr="00711388" w:rsidRDefault="00872AFE" w:rsidP="00567869">
            <w:pPr>
              <w:pStyle w:val="NormalLeft"/>
              <w:rPr>
                <w:lang w:val="en-GB"/>
              </w:rPr>
            </w:pPr>
            <w:r w:rsidRPr="00711388">
              <w:rPr>
                <w:lang w:val="en-GB"/>
              </w:rPr>
              <w:lastRenderedPageBreak/>
              <w:t>R0340/C0040</w:t>
            </w:r>
          </w:p>
        </w:tc>
        <w:tc>
          <w:tcPr>
            <w:tcW w:w="2507" w:type="dxa"/>
            <w:tcBorders>
              <w:top w:val="single" w:sz="2" w:space="0" w:color="auto"/>
              <w:left w:val="single" w:sz="2" w:space="0" w:color="auto"/>
              <w:bottom w:val="single" w:sz="2" w:space="0" w:color="auto"/>
              <w:right w:val="single" w:sz="2" w:space="0" w:color="auto"/>
            </w:tcBorders>
          </w:tcPr>
          <w:p w14:paraId="7C836238" w14:textId="0AF0E26D"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tc>
        <w:tc>
          <w:tcPr>
            <w:tcW w:w="4922" w:type="dxa"/>
            <w:tcBorders>
              <w:top w:val="single" w:sz="2" w:space="0" w:color="auto"/>
              <w:left w:val="single" w:sz="2" w:space="0" w:color="auto"/>
              <w:bottom w:val="single" w:sz="2" w:space="0" w:color="auto"/>
              <w:right w:val="single" w:sz="2" w:space="0" w:color="auto"/>
            </w:tcBorders>
          </w:tcPr>
          <w:p w14:paraId="575C0BE2" w14:textId="77B22245" w:rsidR="00872AFE" w:rsidRPr="00711388" w:rsidRDefault="00872AFE" w:rsidP="00567869">
            <w:pPr>
              <w:pStyle w:val="NormalLeft"/>
              <w:rPr>
                <w:lang w:val="en-GB"/>
              </w:rPr>
            </w:pPr>
            <w:r w:rsidRPr="00711388">
              <w:rPr>
                <w:lang w:val="en-GB"/>
              </w:rPr>
              <w:t xml:space="preserve">This is the absolute value of the assets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 charge, after the shock (i.e. as prescribed by standard formula).</w:t>
            </w:r>
          </w:p>
          <w:p w14:paraId="0140BB97"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01FF92A2" w14:textId="77777777" w:rsidTr="00567869">
        <w:tc>
          <w:tcPr>
            <w:tcW w:w="1857" w:type="dxa"/>
            <w:tcBorders>
              <w:top w:val="single" w:sz="2" w:space="0" w:color="auto"/>
              <w:left w:val="single" w:sz="2" w:space="0" w:color="auto"/>
              <w:bottom w:val="single" w:sz="2" w:space="0" w:color="auto"/>
              <w:right w:val="single" w:sz="2" w:space="0" w:color="auto"/>
            </w:tcBorders>
          </w:tcPr>
          <w:p w14:paraId="0090C253" w14:textId="77777777" w:rsidR="00872AFE" w:rsidRPr="00711388" w:rsidRDefault="00872AFE" w:rsidP="00567869">
            <w:pPr>
              <w:pStyle w:val="NormalLeft"/>
              <w:rPr>
                <w:lang w:val="en-GB"/>
              </w:rPr>
            </w:pPr>
            <w:r w:rsidRPr="00711388">
              <w:rPr>
                <w:lang w:val="en-GB"/>
              </w:rPr>
              <w:t>R0340/C0050</w:t>
            </w:r>
          </w:p>
        </w:tc>
        <w:tc>
          <w:tcPr>
            <w:tcW w:w="2507" w:type="dxa"/>
            <w:tcBorders>
              <w:top w:val="single" w:sz="2" w:space="0" w:color="auto"/>
              <w:left w:val="single" w:sz="2" w:space="0" w:color="auto"/>
              <w:bottom w:val="single" w:sz="2" w:space="0" w:color="auto"/>
              <w:right w:val="single" w:sz="2" w:space="0" w:color="auto"/>
            </w:tcBorders>
          </w:tcPr>
          <w:p w14:paraId="4C7B8E61" w14:textId="40DA6CF8"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tc>
        <w:tc>
          <w:tcPr>
            <w:tcW w:w="4922" w:type="dxa"/>
            <w:tcBorders>
              <w:top w:val="single" w:sz="2" w:space="0" w:color="auto"/>
              <w:left w:val="single" w:sz="2" w:space="0" w:color="auto"/>
              <w:bottom w:val="single" w:sz="2" w:space="0" w:color="auto"/>
              <w:right w:val="single" w:sz="2" w:space="0" w:color="auto"/>
            </w:tcBorders>
          </w:tcPr>
          <w:p w14:paraId="3B12057B" w14:textId="543705D9" w:rsidR="00872AFE" w:rsidRPr="00711388" w:rsidRDefault="00872AFE" w:rsidP="00567869">
            <w:pPr>
              <w:pStyle w:val="NormalLeft"/>
              <w:rPr>
                <w:lang w:val="en-GB"/>
              </w:rPr>
            </w:pPr>
            <w:r w:rsidRPr="00711388">
              <w:rPr>
                <w:lang w:val="en-GB"/>
              </w:rPr>
              <w:t xml:space="preserve">This is the absolute value of liabilities (after the loss absorbing capacity of technical provisions) sensitive to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 after the shock (i.e. as prescribed by standard formula).</w:t>
            </w:r>
          </w:p>
          <w:p w14:paraId="3D690C09"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4E4B46F6" w14:textId="77777777" w:rsidTr="00567869">
        <w:tc>
          <w:tcPr>
            <w:tcW w:w="1857" w:type="dxa"/>
            <w:tcBorders>
              <w:top w:val="single" w:sz="2" w:space="0" w:color="auto"/>
              <w:left w:val="single" w:sz="2" w:space="0" w:color="auto"/>
              <w:bottom w:val="single" w:sz="2" w:space="0" w:color="auto"/>
              <w:right w:val="single" w:sz="2" w:space="0" w:color="auto"/>
            </w:tcBorders>
          </w:tcPr>
          <w:p w14:paraId="44A910C4" w14:textId="77777777" w:rsidR="00872AFE" w:rsidRPr="00711388" w:rsidRDefault="00872AFE" w:rsidP="00567869">
            <w:pPr>
              <w:pStyle w:val="NormalLeft"/>
              <w:rPr>
                <w:lang w:val="en-GB"/>
              </w:rPr>
            </w:pPr>
            <w:r w:rsidRPr="00711388">
              <w:rPr>
                <w:lang w:val="en-GB"/>
              </w:rPr>
              <w:t>R0340/C0060</w:t>
            </w:r>
          </w:p>
        </w:tc>
        <w:tc>
          <w:tcPr>
            <w:tcW w:w="2507" w:type="dxa"/>
            <w:tcBorders>
              <w:top w:val="single" w:sz="2" w:space="0" w:color="auto"/>
              <w:left w:val="single" w:sz="2" w:space="0" w:color="auto"/>
              <w:bottom w:val="single" w:sz="2" w:space="0" w:color="auto"/>
              <w:right w:val="single" w:sz="2" w:space="0" w:color="auto"/>
            </w:tcBorders>
          </w:tcPr>
          <w:p w14:paraId="24F506B9" w14:textId="7BD5DA6E"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711388" w:rsidRPr="00711388">
              <w:rPr>
                <w:lang w:val="en-GB"/>
              </w:rPr>
              <w:t>-</w:t>
            </w:r>
            <w:r w:rsidRPr="00711388">
              <w:rPr>
                <w:lang w:val="en-GB"/>
              </w:rPr>
              <w:t xml:space="preserve">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tc>
        <w:tc>
          <w:tcPr>
            <w:tcW w:w="4922" w:type="dxa"/>
            <w:tcBorders>
              <w:top w:val="single" w:sz="2" w:space="0" w:color="auto"/>
              <w:left w:val="single" w:sz="2" w:space="0" w:color="auto"/>
              <w:bottom w:val="single" w:sz="2" w:space="0" w:color="auto"/>
              <w:right w:val="single" w:sz="2" w:space="0" w:color="auto"/>
            </w:tcBorders>
          </w:tcPr>
          <w:p w14:paraId="670FB7AE" w14:textId="000B9B35" w:rsidR="00872AFE" w:rsidRPr="00711388" w:rsidRDefault="00872AFE" w:rsidP="00567869">
            <w:pPr>
              <w:pStyle w:val="NormalLeft"/>
              <w:rPr>
                <w:lang w:val="en-GB"/>
              </w:rPr>
            </w:pPr>
            <w:r w:rsidRPr="00711388">
              <w:rPr>
                <w:lang w:val="en-GB"/>
              </w:rPr>
              <w:t xml:space="preserve">This is the net capital charge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 after adjustment for the loss absorbing capacity of technical provisions.</w:t>
            </w:r>
          </w:p>
          <w:p w14:paraId="61066B32" w14:textId="66C2EC06" w:rsidR="00872AFE" w:rsidRPr="00711388" w:rsidRDefault="00872AFE" w:rsidP="00567869">
            <w:pPr>
              <w:pStyle w:val="NormalLeft"/>
              <w:rPr>
                <w:lang w:val="en-GB"/>
              </w:rPr>
            </w:pPr>
            <w:r w:rsidRPr="00711388">
              <w:rPr>
                <w:lang w:val="en-GB"/>
              </w:rPr>
              <w:t xml:space="preserve">If R0040/C0010=1, this item represents net capital charge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 calculated using simplifications.</w:t>
            </w:r>
          </w:p>
        </w:tc>
      </w:tr>
      <w:tr w:rsidR="00872AFE" w:rsidRPr="00711388" w14:paraId="76264800" w14:textId="77777777" w:rsidTr="00567869">
        <w:tc>
          <w:tcPr>
            <w:tcW w:w="1857" w:type="dxa"/>
            <w:tcBorders>
              <w:top w:val="single" w:sz="2" w:space="0" w:color="auto"/>
              <w:left w:val="single" w:sz="2" w:space="0" w:color="auto"/>
              <w:bottom w:val="single" w:sz="2" w:space="0" w:color="auto"/>
              <w:right w:val="single" w:sz="2" w:space="0" w:color="auto"/>
            </w:tcBorders>
          </w:tcPr>
          <w:p w14:paraId="38EE377D" w14:textId="77777777" w:rsidR="00872AFE" w:rsidRPr="00711388" w:rsidRDefault="00872AFE" w:rsidP="00567869">
            <w:pPr>
              <w:pStyle w:val="NormalLeft"/>
              <w:rPr>
                <w:lang w:val="en-GB"/>
              </w:rPr>
            </w:pPr>
            <w:r w:rsidRPr="00711388">
              <w:rPr>
                <w:lang w:val="en-GB"/>
              </w:rPr>
              <w:t>R0340/C0070</w:t>
            </w:r>
          </w:p>
        </w:tc>
        <w:tc>
          <w:tcPr>
            <w:tcW w:w="2507" w:type="dxa"/>
            <w:tcBorders>
              <w:top w:val="single" w:sz="2" w:space="0" w:color="auto"/>
              <w:left w:val="single" w:sz="2" w:space="0" w:color="auto"/>
              <w:bottom w:val="single" w:sz="2" w:space="0" w:color="auto"/>
              <w:right w:val="single" w:sz="2" w:space="0" w:color="auto"/>
            </w:tcBorders>
          </w:tcPr>
          <w:p w14:paraId="25D3945F" w14:textId="7483B39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tc>
        <w:tc>
          <w:tcPr>
            <w:tcW w:w="4922" w:type="dxa"/>
            <w:tcBorders>
              <w:top w:val="single" w:sz="2" w:space="0" w:color="auto"/>
              <w:left w:val="single" w:sz="2" w:space="0" w:color="auto"/>
              <w:bottom w:val="single" w:sz="2" w:space="0" w:color="auto"/>
              <w:right w:val="single" w:sz="2" w:space="0" w:color="auto"/>
            </w:tcBorders>
          </w:tcPr>
          <w:p w14:paraId="40EFD1CF" w14:textId="3311E126" w:rsidR="00872AFE" w:rsidRPr="00711388" w:rsidRDefault="00872AFE" w:rsidP="00567869">
            <w:pPr>
              <w:pStyle w:val="NormalLeft"/>
              <w:rPr>
                <w:lang w:val="en-GB"/>
              </w:rPr>
            </w:pPr>
            <w:r w:rsidRPr="00711388">
              <w:rPr>
                <w:lang w:val="en-GB"/>
              </w:rPr>
              <w:t xml:space="preserve">This is the absolute value of the liabilities (before the loss absorbing capacity of technical provisions) underlying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 charge, after the shock (i.e. as prescribed by standard formula) as used to compute the risk.</w:t>
            </w:r>
          </w:p>
          <w:p w14:paraId="4B50CF1C"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629C7BF5" w14:textId="77777777" w:rsidTr="00567869">
        <w:tc>
          <w:tcPr>
            <w:tcW w:w="1857" w:type="dxa"/>
            <w:tcBorders>
              <w:top w:val="single" w:sz="2" w:space="0" w:color="auto"/>
              <w:left w:val="single" w:sz="2" w:space="0" w:color="auto"/>
              <w:bottom w:val="single" w:sz="2" w:space="0" w:color="auto"/>
              <w:right w:val="single" w:sz="2" w:space="0" w:color="auto"/>
            </w:tcBorders>
          </w:tcPr>
          <w:p w14:paraId="35A5183E" w14:textId="77777777" w:rsidR="00872AFE" w:rsidRPr="00711388" w:rsidRDefault="00872AFE" w:rsidP="00567869">
            <w:pPr>
              <w:pStyle w:val="NormalLeft"/>
              <w:rPr>
                <w:lang w:val="en-GB"/>
              </w:rPr>
            </w:pPr>
            <w:r w:rsidRPr="00711388">
              <w:rPr>
                <w:lang w:val="en-GB"/>
              </w:rPr>
              <w:t>R0340/C0080</w:t>
            </w:r>
          </w:p>
        </w:tc>
        <w:tc>
          <w:tcPr>
            <w:tcW w:w="2507" w:type="dxa"/>
            <w:tcBorders>
              <w:top w:val="single" w:sz="2" w:space="0" w:color="auto"/>
              <w:left w:val="single" w:sz="2" w:space="0" w:color="auto"/>
              <w:bottom w:val="single" w:sz="2" w:space="0" w:color="auto"/>
              <w:right w:val="single" w:sz="2" w:space="0" w:color="auto"/>
            </w:tcBorders>
          </w:tcPr>
          <w:p w14:paraId="199FE043" w14:textId="57C5E72B"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tc>
        <w:tc>
          <w:tcPr>
            <w:tcW w:w="4922" w:type="dxa"/>
            <w:tcBorders>
              <w:top w:val="single" w:sz="2" w:space="0" w:color="auto"/>
              <w:left w:val="single" w:sz="2" w:space="0" w:color="auto"/>
              <w:bottom w:val="single" w:sz="2" w:space="0" w:color="auto"/>
              <w:right w:val="single" w:sz="2" w:space="0" w:color="auto"/>
            </w:tcBorders>
          </w:tcPr>
          <w:p w14:paraId="256B26BC" w14:textId="413209C0" w:rsidR="00872AFE" w:rsidRPr="00711388" w:rsidRDefault="00872AFE" w:rsidP="00567869">
            <w:pPr>
              <w:pStyle w:val="NormalLeft"/>
              <w:rPr>
                <w:lang w:val="en-GB"/>
              </w:rPr>
            </w:pPr>
            <w:r w:rsidRPr="00711388">
              <w:rPr>
                <w:lang w:val="en-GB"/>
              </w:rPr>
              <w:t xml:space="preserve">This is the gross capital charge (before the loss absorbing capacity of technical provisions)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w:t>
            </w:r>
          </w:p>
          <w:p w14:paraId="1AB9BD36" w14:textId="12DA14C9" w:rsidR="00872AFE" w:rsidRPr="00711388" w:rsidRDefault="00872AFE" w:rsidP="00567869">
            <w:pPr>
              <w:pStyle w:val="NormalLeft"/>
              <w:rPr>
                <w:lang w:val="en-GB"/>
              </w:rPr>
            </w:pPr>
            <w:r w:rsidRPr="00711388">
              <w:rPr>
                <w:lang w:val="en-GB"/>
              </w:rPr>
              <w:t xml:space="preserve">If R0040/C0010=1, this item represents gross capital charge for health disability </w:t>
            </w:r>
            <w:r w:rsidR="00845F43" w:rsidRPr="00711388">
              <w:rPr>
                <w:lang w:val="en-GB"/>
              </w:rPr>
              <w:t>-</w:t>
            </w:r>
            <w:r w:rsidRPr="00711388">
              <w:rPr>
                <w:lang w:val="en-GB"/>
              </w:rPr>
              <w:t xml:space="preserve"> morbidity risk </w:t>
            </w:r>
            <w:r w:rsidR="00845F43" w:rsidRPr="00711388">
              <w:rPr>
                <w:lang w:val="en-GB"/>
              </w:rPr>
              <w:t>-</w:t>
            </w:r>
            <w:r w:rsidRPr="00711388">
              <w:rPr>
                <w:lang w:val="en-GB"/>
              </w:rPr>
              <w:t xml:space="preserve"> Income protection calculated using simplifications.</w:t>
            </w:r>
          </w:p>
        </w:tc>
      </w:tr>
      <w:tr w:rsidR="00872AFE" w:rsidRPr="00711388" w14:paraId="1BBD140A" w14:textId="77777777" w:rsidTr="00567869">
        <w:tc>
          <w:tcPr>
            <w:tcW w:w="1857" w:type="dxa"/>
            <w:tcBorders>
              <w:top w:val="single" w:sz="2" w:space="0" w:color="auto"/>
              <w:left w:val="single" w:sz="2" w:space="0" w:color="auto"/>
              <w:bottom w:val="single" w:sz="2" w:space="0" w:color="auto"/>
              <w:right w:val="single" w:sz="2" w:space="0" w:color="auto"/>
            </w:tcBorders>
          </w:tcPr>
          <w:p w14:paraId="284C60D0" w14:textId="77777777" w:rsidR="00872AFE" w:rsidRPr="00711388" w:rsidRDefault="00872AFE" w:rsidP="00567869">
            <w:pPr>
              <w:pStyle w:val="NormalLeft"/>
              <w:rPr>
                <w:lang w:val="en-GB"/>
              </w:rPr>
            </w:pPr>
            <w:r w:rsidRPr="00711388">
              <w:rPr>
                <w:lang w:val="en-GB"/>
              </w:rPr>
              <w:t>R0400/C0060</w:t>
            </w:r>
          </w:p>
        </w:tc>
        <w:tc>
          <w:tcPr>
            <w:tcW w:w="2507" w:type="dxa"/>
            <w:tcBorders>
              <w:top w:val="single" w:sz="2" w:space="0" w:color="auto"/>
              <w:left w:val="single" w:sz="2" w:space="0" w:color="auto"/>
              <w:bottom w:val="single" w:sz="2" w:space="0" w:color="auto"/>
              <w:right w:val="single" w:sz="2" w:space="0" w:color="auto"/>
            </w:tcBorders>
          </w:tcPr>
          <w:p w14:paraId="152ADA3D" w14:textId="78F7E4E8"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w:t>
            </w:r>
            <w:r w:rsidRPr="00711388">
              <w:rPr>
                <w:lang w:val="en-GB"/>
              </w:rPr>
              <w:lastRenderedPageBreak/>
              <w:t xml:space="preserve">capital requirement </w:t>
            </w:r>
            <w:r w:rsidR="00845F43" w:rsidRPr="00711388">
              <w:rPr>
                <w:lang w:val="en-GB"/>
              </w:rPr>
              <w:t>-</w:t>
            </w:r>
            <w:r w:rsidRPr="00711388">
              <w:rPr>
                <w:lang w:val="en-GB"/>
              </w:rPr>
              <w:t xml:space="preserve"> SLT Health lapse risk</w:t>
            </w:r>
          </w:p>
        </w:tc>
        <w:tc>
          <w:tcPr>
            <w:tcW w:w="4922" w:type="dxa"/>
            <w:tcBorders>
              <w:top w:val="single" w:sz="2" w:space="0" w:color="auto"/>
              <w:left w:val="single" w:sz="2" w:space="0" w:color="auto"/>
              <w:bottom w:val="single" w:sz="2" w:space="0" w:color="auto"/>
              <w:right w:val="single" w:sz="2" w:space="0" w:color="auto"/>
            </w:tcBorders>
          </w:tcPr>
          <w:p w14:paraId="2803255C" w14:textId="77777777" w:rsidR="00872AFE" w:rsidRPr="00711388" w:rsidRDefault="00872AFE" w:rsidP="00567869">
            <w:pPr>
              <w:pStyle w:val="NormalLeft"/>
              <w:rPr>
                <w:lang w:val="en-GB"/>
              </w:rPr>
            </w:pPr>
            <w:r w:rsidRPr="00711388">
              <w:rPr>
                <w:lang w:val="en-GB"/>
              </w:rPr>
              <w:lastRenderedPageBreak/>
              <w:t xml:space="preserve">This is the overall net capital charge for SLT health lapse risk referred to in Title I Chapter V Section 4 of Delegated Regulation (EU) </w:t>
            </w:r>
            <w:r w:rsidRPr="00711388">
              <w:rPr>
                <w:lang w:val="en-GB"/>
              </w:rPr>
              <w:lastRenderedPageBreak/>
              <w:t>2015/35, after adjustment for the loss absorbing capacity of technical provisions</w:t>
            </w:r>
          </w:p>
        </w:tc>
      </w:tr>
      <w:tr w:rsidR="00872AFE" w:rsidRPr="00711388" w14:paraId="36D6484A" w14:textId="77777777" w:rsidTr="00567869">
        <w:tc>
          <w:tcPr>
            <w:tcW w:w="1857" w:type="dxa"/>
            <w:tcBorders>
              <w:top w:val="single" w:sz="2" w:space="0" w:color="auto"/>
              <w:left w:val="single" w:sz="2" w:space="0" w:color="auto"/>
              <w:bottom w:val="single" w:sz="2" w:space="0" w:color="auto"/>
              <w:right w:val="single" w:sz="2" w:space="0" w:color="auto"/>
            </w:tcBorders>
          </w:tcPr>
          <w:p w14:paraId="3FB68066" w14:textId="77777777" w:rsidR="00872AFE" w:rsidRPr="00711388" w:rsidRDefault="00872AFE" w:rsidP="00567869">
            <w:pPr>
              <w:pStyle w:val="NormalLeft"/>
              <w:rPr>
                <w:lang w:val="en-GB"/>
              </w:rPr>
            </w:pPr>
            <w:r w:rsidRPr="00711388">
              <w:rPr>
                <w:lang w:val="en-GB"/>
              </w:rPr>
              <w:lastRenderedPageBreak/>
              <w:t>R0400/C0080</w:t>
            </w:r>
          </w:p>
        </w:tc>
        <w:tc>
          <w:tcPr>
            <w:tcW w:w="2507" w:type="dxa"/>
            <w:tcBorders>
              <w:top w:val="single" w:sz="2" w:space="0" w:color="auto"/>
              <w:left w:val="single" w:sz="2" w:space="0" w:color="auto"/>
              <w:bottom w:val="single" w:sz="2" w:space="0" w:color="auto"/>
              <w:right w:val="single" w:sz="2" w:space="0" w:color="auto"/>
            </w:tcBorders>
          </w:tcPr>
          <w:p w14:paraId="5768AECE" w14:textId="64911B39"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SLT Health lapse risk</w:t>
            </w:r>
          </w:p>
        </w:tc>
        <w:tc>
          <w:tcPr>
            <w:tcW w:w="4922" w:type="dxa"/>
            <w:tcBorders>
              <w:top w:val="single" w:sz="2" w:space="0" w:color="auto"/>
              <w:left w:val="single" w:sz="2" w:space="0" w:color="auto"/>
              <w:bottom w:val="single" w:sz="2" w:space="0" w:color="auto"/>
              <w:right w:val="single" w:sz="2" w:space="0" w:color="auto"/>
            </w:tcBorders>
          </w:tcPr>
          <w:p w14:paraId="6607084C" w14:textId="77777777" w:rsidR="00872AFE" w:rsidRPr="00711388" w:rsidRDefault="00872AFE" w:rsidP="00567869">
            <w:pPr>
              <w:pStyle w:val="NormalLeft"/>
              <w:rPr>
                <w:lang w:val="en-GB"/>
              </w:rPr>
            </w:pPr>
            <w:r w:rsidRPr="00711388">
              <w:rPr>
                <w:lang w:val="en-GB"/>
              </w:rPr>
              <w:t>This is the overall gross capital charge (before the loss absorbing capacity for technical provisions) for SLT health lapse risk referred to in Title I Chapter V Section 4 of Delegated Regulation (EU) 2015/35.</w:t>
            </w:r>
          </w:p>
        </w:tc>
      </w:tr>
      <w:tr w:rsidR="00872AFE" w:rsidRPr="00711388" w14:paraId="0E097BEA" w14:textId="77777777" w:rsidTr="00567869">
        <w:tc>
          <w:tcPr>
            <w:tcW w:w="1857" w:type="dxa"/>
            <w:tcBorders>
              <w:top w:val="single" w:sz="2" w:space="0" w:color="auto"/>
              <w:left w:val="single" w:sz="2" w:space="0" w:color="auto"/>
              <w:bottom w:val="single" w:sz="2" w:space="0" w:color="auto"/>
              <w:right w:val="single" w:sz="2" w:space="0" w:color="auto"/>
            </w:tcBorders>
          </w:tcPr>
          <w:p w14:paraId="55A02250" w14:textId="77777777" w:rsidR="00872AFE" w:rsidRPr="00711388" w:rsidRDefault="00872AFE" w:rsidP="00567869">
            <w:pPr>
              <w:pStyle w:val="NormalLeft"/>
              <w:rPr>
                <w:lang w:val="en-GB"/>
              </w:rPr>
            </w:pPr>
            <w:r w:rsidRPr="00711388">
              <w:rPr>
                <w:lang w:val="en-GB"/>
              </w:rPr>
              <w:t>R0410/C0020</w:t>
            </w:r>
          </w:p>
        </w:tc>
        <w:tc>
          <w:tcPr>
            <w:tcW w:w="2507" w:type="dxa"/>
            <w:tcBorders>
              <w:top w:val="single" w:sz="2" w:space="0" w:color="auto"/>
              <w:left w:val="single" w:sz="2" w:space="0" w:color="auto"/>
              <w:bottom w:val="single" w:sz="2" w:space="0" w:color="auto"/>
              <w:right w:val="single" w:sz="2" w:space="0" w:color="auto"/>
            </w:tcBorders>
          </w:tcPr>
          <w:p w14:paraId="7B513252" w14:textId="1775D9B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SLT health lapse risk</w:t>
            </w:r>
            <w:r w:rsidR="00711388" w:rsidRPr="00711388">
              <w:rPr>
                <w:lang w:val="en-GB"/>
              </w:rPr>
              <w:t>-</w:t>
            </w:r>
            <w:r w:rsidRPr="00711388">
              <w:rPr>
                <w:lang w:val="en-GB"/>
              </w:rPr>
              <w:t xml:space="preserve"> risk of increase in lapse</w:t>
            </w:r>
          </w:p>
        </w:tc>
        <w:tc>
          <w:tcPr>
            <w:tcW w:w="4922" w:type="dxa"/>
            <w:tcBorders>
              <w:top w:val="single" w:sz="2" w:space="0" w:color="auto"/>
              <w:left w:val="single" w:sz="2" w:space="0" w:color="auto"/>
              <w:bottom w:val="single" w:sz="2" w:space="0" w:color="auto"/>
              <w:right w:val="single" w:sz="2" w:space="0" w:color="auto"/>
            </w:tcBorders>
          </w:tcPr>
          <w:p w14:paraId="75047D21" w14:textId="77777777" w:rsidR="00872AFE" w:rsidRPr="00711388" w:rsidRDefault="00872AFE" w:rsidP="00567869">
            <w:pPr>
              <w:pStyle w:val="NormalLeft"/>
              <w:rPr>
                <w:lang w:val="en-GB"/>
              </w:rPr>
            </w:pPr>
            <w:r w:rsidRPr="00711388">
              <w:rPr>
                <w:lang w:val="en-GB"/>
              </w:rPr>
              <w:t>This is the absolute value of the assets sensitive to the risk of an increase in lapse rates, before the shock.</w:t>
            </w:r>
          </w:p>
          <w:p w14:paraId="4841593E"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090C7EED" w14:textId="77777777" w:rsidTr="00567869">
        <w:tc>
          <w:tcPr>
            <w:tcW w:w="1857" w:type="dxa"/>
            <w:tcBorders>
              <w:top w:val="single" w:sz="2" w:space="0" w:color="auto"/>
              <w:left w:val="single" w:sz="2" w:space="0" w:color="auto"/>
              <w:bottom w:val="single" w:sz="2" w:space="0" w:color="auto"/>
              <w:right w:val="single" w:sz="2" w:space="0" w:color="auto"/>
            </w:tcBorders>
          </w:tcPr>
          <w:p w14:paraId="1CE37210" w14:textId="77777777" w:rsidR="00872AFE" w:rsidRPr="00711388" w:rsidRDefault="00872AFE" w:rsidP="00567869">
            <w:pPr>
              <w:pStyle w:val="NormalLeft"/>
              <w:rPr>
                <w:lang w:val="en-GB"/>
              </w:rPr>
            </w:pPr>
            <w:r w:rsidRPr="00711388">
              <w:rPr>
                <w:lang w:val="en-GB"/>
              </w:rPr>
              <w:t>R0410/C0030</w:t>
            </w:r>
          </w:p>
        </w:tc>
        <w:tc>
          <w:tcPr>
            <w:tcW w:w="2507" w:type="dxa"/>
            <w:tcBorders>
              <w:top w:val="single" w:sz="2" w:space="0" w:color="auto"/>
              <w:left w:val="single" w:sz="2" w:space="0" w:color="auto"/>
              <w:bottom w:val="single" w:sz="2" w:space="0" w:color="auto"/>
              <w:right w:val="single" w:sz="2" w:space="0" w:color="auto"/>
            </w:tcBorders>
          </w:tcPr>
          <w:p w14:paraId="5C9B902D" w14:textId="55C6FC59"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SLT health lapse risk </w:t>
            </w:r>
            <w:r w:rsidR="00845F43" w:rsidRPr="00711388">
              <w:rPr>
                <w:lang w:val="en-GB"/>
              </w:rPr>
              <w:t>-</w:t>
            </w:r>
            <w:r w:rsidRPr="00711388">
              <w:rPr>
                <w:lang w:val="en-GB"/>
              </w:rPr>
              <w:t xml:space="preserve"> risk of increase in lapse</w:t>
            </w:r>
          </w:p>
        </w:tc>
        <w:tc>
          <w:tcPr>
            <w:tcW w:w="4922" w:type="dxa"/>
            <w:tcBorders>
              <w:top w:val="single" w:sz="2" w:space="0" w:color="auto"/>
              <w:left w:val="single" w:sz="2" w:space="0" w:color="auto"/>
              <w:bottom w:val="single" w:sz="2" w:space="0" w:color="auto"/>
              <w:right w:val="single" w:sz="2" w:space="0" w:color="auto"/>
            </w:tcBorders>
          </w:tcPr>
          <w:p w14:paraId="56F6E94F" w14:textId="77777777" w:rsidR="00872AFE" w:rsidRPr="00711388" w:rsidRDefault="00872AFE" w:rsidP="00567869">
            <w:pPr>
              <w:pStyle w:val="NormalLeft"/>
              <w:rPr>
                <w:lang w:val="en-GB"/>
              </w:rPr>
            </w:pPr>
            <w:r w:rsidRPr="00711388">
              <w:rPr>
                <w:lang w:val="en-GB"/>
              </w:rPr>
              <w:t>This is the absolute value of liabilities sensitive to the risk of an increase in lapse rates, before the shock.</w:t>
            </w:r>
          </w:p>
          <w:p w14:paraId="5961692B"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5BC60B22" w14:textId="77777777" w:rsidTr="00567869">
        <w:tc>
          <w:tcPr>
            <w:tcW w:w="1857" w:type="dxa"/>
            <w:tcBorders>
              <w:top w:val="single" w:sz="2" w:space="0" w:color="auto"/>
              <w:left w:val="single" w:sz="2" w:space="0" w:color="auto"/>
              <w:bottom w:val="single" w:sz="2" w:space="0" w:color="auto"/>
              <w:right w:val="single" w:sz="2" w:space="0" w:color="auto"/>
            </w:tcBorders>
          </w:tcPr>
          <w:p w14:paraId="3F6DF794" w14:textId="77777777" w:rsidR="00872AFE" w:rsidRPr="00711388" w:rsidRDefault="00872AFE" w:rsidP="00567869">
            <w:pPr>
              <w:pStyle w:val="NormalLeft"/>
              <w:rPr>
                <w:lang w:val="en-GB"/>
              </w:rPr>
            </w:pPr>
            <w:r w:rsidRPr="00711388">
              <w:rPr>
                <w:lang w:val="en-GB"/>
              </w:rPr>
              <w:t>R0410/C0040</w:t>
            </w:r>
          </w:p>
        </w:tc>
        <w:tc>
          <w:tcPr>
            <w:tcW w:w="2507" w:type="dxa"/>
            <w:tcBorders>
              <w:top w:val="single" w:sz="2" w:space="0" w:color="auto"/>
              <w:left w:val="single" w:sz="2" w:space="0" w:color="auto"/>
              <w:bottom w:val="single" w:sz="2" w:space="0" w:color="auto"/>
              <w:right w:val="single" w:sz="2" w:space="0" w:color="auto"/>
            </w:tcBorders>
          </w:tcPr>
          <w:p w14:paraId="78BFCC6B" w14:textId="5C7291C4"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SLT health lapse risk </w:t>
            </w:r>
            <w:r w:rsidR="00711388" w:rsidRPr="00711388">
              <w:rPr>
                <w:lang w:val="en-GB"/>
              </w:rPr>
              <w:t>-</w:t>
            </w:r>
            <w:r w:rsidRPr="00711388">
              <w:rPr>
                <w:lang w:val="en-GB"/>
              </w:rPr>
              <w:t>risk of increase in lapse</w:t>
            </w:r>
          </w:p>
        </w:tc>
        <w:tc>
          <w:tcPr>
            <w:tcW w:w="4922" w:type="dxa"/>
            <w:tcBorders>
              <w:top w:val="single" w:sz="2" w:space="0" w:color="auto"/>
              <w:left w:val="single" w:sz="2" w:space="0" w:color="auto"/>
              <w:bottom w:val="single" w:sz="2" w:space="0" w:color="auto"/>
              <w:right w:val="single" w:sz="2" w:space="0" w:color="auto"/>
            </w:tcBorders>
          </w:tcPr>
          <w:p w14:paraId="71121509" w14:textId="77777777" w:rsidR="00872AFE" w:rsidRPr="00711388" w:rsidRDefault="00872AFE" w:rsidP="00567869">
            <w:pPr>
              <w:pStyle w:val="NormalLeft"/>
              <w:rPr>
                <w:lang w:val="en-GB"/>
              </w:rPr>
            </w:pPr>
            <w:r w:rsidRPr="00711388">
              <w:rPr>
                <w:lang w:val="en-GB"/>
              </w:rPr>
              <w:t>This is the absolute value of the assets sensitive to the risk of an increase in lapse rates after the shock (i.e. permanent increase in the rates of lapse).</w:t>
            </w:r>
          </w:p>
          <w:p w14:paraId="5DBDF753"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52BE8A7B" w14:textId="77777777" w:rsidTr="00567869">
        <w:tc>
          <w:tcPr>
            <w:tcW w:w="1857" w:type="dxa"/>
            <w:tcBorders>
              <w:top w:val="single" w:sz="2" w:space="0" w:color="auto"/>
              <w:left w:val="single" w:sz="2" w:space="0" w:color="auto"/>
              <w:bottom w:val="single" w:sz="2" w:space="0" w:color="auto"/>
              <w:right w:val="single" w:sz="2" w:space="0" w:color="auto"/>
            </w:tcBorders>
          </w:tcPr>
          <w:p w14:paraId="57A60B57" w14:textId="77777777" w:rsidR="00872AFE" w:rsidRPr="00711388" w:rsidRDefault="00872AFE" w:rsidP="00567869">
            <w:pPr>
              <w:pStyle w:val="NormalLeft"/>
              <w:rPr>
                <w:lang w:val="en-GB"/>
              </w:rPr>
            </w:pPr>
            <w:r w:rsidRPr="00711388">
              <w:rPr>
                <w:lang w:val="en-GB"/>
              </w:rPr>
              <w:t>R0410/C0050</w:t>
            </w:r>
          </w:p>
        </w:tc>
        <w:tc>
          <w:tcPr>
            <w:tcW w:w="2507" w:type="dxa"/>
            <w:tcBorders>
              <w:top w:val="single" w:sz="2" w:space="0" w:color="auto"/>
              <w:left w:val="single" w:sz="2" w:space="0" w:color="auto"/>
              <w:bottom w:val="single" w:sz="2" w:space="0" w:color="auto"/>
              <w:right w:val="single" w:sz="2" w:space="0" w:color="auto"/>
            </w:tcBorders>
          </w:tcPr>
          <w:p w14:paraId="180DE957" w14:textId="1A404A20"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SLT health lapse risk </w:t>
            </w:r>
            <w:r w:rsidR="00711388" w:rsidRPr="00711388">
              <w:rPr>
                <w:lang w:val="en-GB"/>
              </w:rPr>
              <w:t>-</w:t>
            </w:r>
            <w:r w:rsidRPr="00711388">
              <w:rPr>
                <w:lang w:val="en-GB"/>
              </w:rPr>
              <w:t>risk of increase in lapse</w:t>
            </w:r>
          </w:p>
        </w:tc>
        <w:tc>
          <w:tcPr>
            <w:tcW w:w="4922" w:type="dxa"/>
            <w:tcBorders>
              <w:top w:val="single" w:sz="2" w:space="0" w:color="auto"/>
              <w:left w:val="single" w:sz="2" w:space="0" w:color="auto"/>
              <w:bottom w:val="single" w:sz="2" w:space="0" w:color="auto"/>
              <w:right w:val="single" w:sz="2" w:space="0" w:color="auto"/>
            </w:tcBorders>
          </w:tcPr>
          <w:p w14:paraId="68BD7530" w14:textId="77777777" w:rsidR="00872AFE" w:rsidRPr="00711388" w:rsidRDefault="00872AFE" w:rsidP="00567869">
            <w:pPr>
              <w:pStyle w:val="NormalLeft"/>
              <w:rPr>
                <w:lang w:val="en-GB"/>
              </w:rPr>
            </w:pPr>
            <w:r w:rsidRPr="00711388">
              <w:rPr>
                <w:lang w:val="en-GB"/>
              </w:rPr>
              <w:t>This is the absolute value of the liabilities (after the loss absorbing capacity of technical provisions) sensitive to the risk of an increase in lapse rates, after the shock (i.e. permanent increase of the rates of lapse).</w:t>
            </w:r>
          </w:p>
          <w:p w14:paraId="47459053"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6B67C74D" w14:textId="77777777" w:rsidTr="00567869">
        <w:tc>
          <w:tcPr>
            <w:tcW w:w="1857" w:type="dxa"/>
            <w:tcBorders>
              <w:top w:val="single" w:sz="2" w:space="0" w:color="auto"/>
              <w:left w:val="single" w:sz="2" w:space="0" w:color="auto"/>
              <w:bottom w:val="single" w:sz="2" w:space="0" w:color="auto"/>
              <w:right w:val="single" w:sz="2" w:space="0" w:color="auto"/>
            </w:tcBorders>
          </w:tcPr>
          <w:p w14:paraId="72D371B7" w14:textId="77777777" w:rsidR="00872AFE" w:rsidRPr="00711388" w:rsidRDefault="00872AFE" w:rsidP="00567869">
            <w:pPr>
              <w:pStyle w:val="NormalLeft"/>
              <w:rPr>
                <w:lang w:val="en-GB"/>
              </w:rPr>
            </w:pPr>
            <w:r w:rsidRPr="00711388">
              <w:rPr>
                <w:lang w:val="en-GB"/>
              </w:rPr>
              <w:t>R0410/C0060</w:t>
            </w:r>
          </w:p>
        </w:tc>
        <w:tc>
          <w:tcPr>
            <w:tcW w:w="2507" w:type="dxa"/>
            <w:tcBorders>
              <w:top w:val="single" w:sz="2" w:space="0" w:color="auto"/>
              <w:left w:val="single" w:sz="2" w:space="0" w:color="auto"/>
              <w:bottom w:val="single" w:sz="2" w:space="0" w:color="auto"/>
              <w:right w:val="single" w:sz="2" w:space="0" w:color="auto"/>
            </w:tcBorders>
          </w:tcPr>
          <w:p w14:paraId="34BE5BF0" w14:textId="53000D01"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SLT health lapse risk </w:t>
            </w:r>
            <w:r w:rsidR="00711388" w:rsidRPr="00711388">
              <w:rPr>
                <w:lang w:val="en-GB"/>
              </w:rPr>
              <w:t>-</w:t>
            </w:r>
            <w:r w:rsidRPr="00711388">
              <w:rPr>
                <w:lang w:val="en-GB"/>
              </w:rPr>
              <w:t>risk of increase in lapse</w:t>
            </w:r>
          </w:p>
        </w:tc>
        <w:tc>
          <w:tcPr>
            <w:tcW w:w="4922" w:type="dxa"/>
            <w:tcBorders>
              <w:top w:val="single" w:sz="2" w:space="0" w:color="auto"/>
              <w:left w:val="single" w:sz="2" w:space="0" w:color="auto"/>
              <w:bottom w:val="single" w:sz="2" w:space="0" w:color="auto"/>
              <w:right w:val="single" w:sz="2" w:space="0" w:color="auto"/>
            </w:tcBorders>
          </w:tcPr>
          <w:p w14:paraId="05D9D3BE" w14:textId="77777777" w:rsidR="00872AFE" w:rsidRPr="00711388" w:rsidRDefault="00872AFE" w:rsidP="00567869">
            <w:pPr>
              <w:pStyle w:val="NormalLeft"/>
              <w:rPr>
                <w:lang w:val="en-GB"/>
              </w:rPr>
            </w:pPr>
            <w:r w:rsidRPr="00711388">
              <w:rPr>
                <w:lang w:val="en-GB"/>
              </w:rPr>
              <w:t>This is the net capital charge for the risk of a permanent increase in lapse rates, after adjustment for the loss absorbing capacity of technical provisions.</w:t>
            </w:r>
          </w:p>
          <w:p w14:paraId="109CD36D" w14:textId="77777777" w:rsidR="00872AFE" w:rsidRPr="00711388" w:rsidRDefault="00872AFE" w:rsidP="00567869">
            <w:pPr>
              <w:pStyle w:val="NormalLeft"/>
              <w:rPr>
                <w:lang w:val="en-GB"/>
              </w:rPr>
            </w:pPr>
            <w:r w:rsidRPr="00711388">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p>
        </w:tc>
      </w:tr>
      <w:tr w:rsidR="00872AFE" w:rsidRPr="00711388" w14:paraId="1D6CAF69" w14:textId="77777777" w:rsidTr="00567869">
        <w:tc>
          <w:tcPr>
            <w:tcW w:w="1857" w:type="dxa"/>
            <w:tcBorders>
              <w:top w:val="single" w:sz="2" w:space="0" w:color="auto"/>
              <w:left w:val="single" w:sz="2" w:space="0" w:color="auto"/>
              <w:bottom w:val="single" w:sz="2" w:space="0" w:color="auto"/>
              <w:right w:val="single" w:sz="2" w:space="0" w:color="auto"/>
            </w:tcBorders>
          </w:tcPr>
          <w:p w14:paraId="0755B27D" w14:textId="77777777" w:rsidR="00872AFE" w:rsidRPr="00711388" w:rsidRDefault="00872AFE" w:rsidP="00567869">
            <w:pPr>
              <w:pStyle w:val="NormalLeft"/>
              <w:rPr>
                <w:lang w:val="en-GB"/>
              </w:rPr>
            </w:pPr>
            <w:r w:rsidRPr="00711388">
              <w:rPr>
                <w:lang w:val="en-GB"/>
              </w:rPr>
              <w:lastRenderedPageBreak/>
              <w:t>R0410/C0070</w:t>
            </w:r>
          </w:p>
        </w:tc>
        <w:tc>
          <w:tcPr>
            <w:tcW w:w="2507" w:type="dxa"/>
            <w:tcBorders>
              <w:top w:val="single" w:sz="2" w:space="0" w:color="auto"/>
              <w:left w:val="single" w:sz="2" w:space="0" w:color="auto"/>
              <w:bottom w:val="single" w:sz="2" w:space="0" w:color="auto"/>
              <w:right w:val="single" w:sz="2" w:space="0" w:color="auto"/>
            </w:tcBorders>
          </w:tcPr>
          <w:p w14:paraId="7DAD0CE5" w14:textId="525B7598"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SLT health lapse risk </w:t>
            </w:r>
            <w:r w:rsidR="00845F43" w:rsidRPr="00711388">
              <w:rPr>
                <w:lang w:val="en-GB"/>
              </w:rPr>
              <w:t>-</w:t>
            </w:r>
            <w:r w:rsidRPr="00711388">
              <w:rPr>
                <w:lang w:val="en-GB"/>
              </w:rPr>
              <w:t xml:space="preserve"> risk of increase in lapse</w:t>
            </w:r>
          </w:p>
        </w:tc>
        <w:tc>
          <w:tcPr>
            <w:tcW w:w="4922" w:type="dxa"/>
            <w:tcBorders>
              <w:top w:val="single" w:sz="2" w:space="0" w:color="auto"/>
              <w:left w:val="single" w:sz="2" w:space="0" w:color="auto"/>
              <w:bottom w:val="single" w:sz="2" w:space="0" w:color="auto"/>
              <w:right w:val="single" w:sz="2" w:space="0" w:color="auto"/>
            </w:tcBorders>
          </w:tcPr>
          <w:p w14:paraId="72D4A2D3"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underlying the risk of a permanent increase in lapse rates, after the shock (permanent increase in lapse rates) as used to compute the risk.</w:t>
            </w:r>
          </w:p>
          <w:p w14:paraId="62777FBF"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1B9880A4" w14:textId="77777777" w:rsidTr="00567869">
        <w:tc>
          <w:tcPr>
            <w:tcW w:w="1857" w:type="dxa"/>
            <w:tcBorders>
              <w:top w:val="single" w:sz="2" w:space="0" w:color="auto"/>
              <w:left w:val="single" w:sz="2" w:space="0" w:color="auto"/>
              <w:bottom w:val="single" w:sz="2" w:space="0" w:color="auto"/>
              <w:right w:val="single" w:sz="2" w:space="0" w:color="auto"/>
            </w:tcBorders>
          </w:tcPr>
          <w:p w14:paraId="6D920DA2" w14:textId="77777777" w:rsidR="00872AFE" w:rsidRPr="00711388" w:rsidRDefault="00872AFE" w:rsidP="00567869">
            <w:pPr>
              <w:pStyle w:val="NormalLeft"/>
              <w:rPr>
                <w:lang w:val="en-GB"/>
              </w:rPr>
            </w:pPr>
            <w:r w:rsidRPr="00711388">
              <w:rPr>
                <w:lang w:val="en-GB"/>
              </w:rPr>
              <w:t>R0410/C0080</w:t>
            </w:r>
          </w:p>
        </w:tc>
        <w:tc>
          <w:tcPr>
            <w:tcW w:w="2507" w:type="dxa"/>
            <w:tcBorders>
              <w:top w:val="single" w:sz="2" w:space="0" w:color="auto"/>
              <w:left w:val="single" w:sz="2" w:space="0" w:color="auto"/>
              <w:bottom w:val="single" w:sz="2" w:space="0" w:color="auto"/>
              <w:right w:val="single" w:sz="2" w:space="0" w:color="auto"/>
            </w:tcBorders>
          </w:tcPr>
          <w:p w14:paraId="1721EC6D" w14:textId="44E6AC4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SLT health lapse risk </w:t>
            </w:r>
            <w:r w:rsidR="00711388" w:rsidRPr="00711388">
              <w:rPr>
                <w:lang w:val="en-GB"/>
              </w:rPr>
              <w:t>-</w:t>
            </w:r>
            <w:r w:rsidRPr="00711388">
              <w:rPr>
                <w:lang w:val="en-GB"/>
              </w:rPr>
              <w:t>risk of increase in lapse</w:t>
            </w:r>
          </w:p>
        </w:tc>
        <w:tc>
          <w:tcPr>
            <w:tcW w:w="4922" w:type="dxa"/>
            <w:tcBorders>
              <w:top w:val="single" w:sz="2" w:space="0" w:color="auto"/>
              <w:left w:val="single" w:sz="2" w:space="0" w:color="auto"/>
              <w:bottom w:val="single" w:sz="2" w:space="0" w:color="auto"/>
              <w:right w:val="single" w:sz="2" w:space="0" w:color="auto"/>
            </w:tcBorders>
          </w:tcPr>
          <w:p w14:paraId="0B77CCB8" w14:textId="77777777" w:rsidR="00872AFE" w:rsidRPr="00711388" w:rsidRDefault="00872AFE" w:rsidP="00567869">
            <w:pPr>
              <w:pStyle w:val="NormalLeft"/>
              <w:rPr>
                <w:lang w:val="en-GB"/>
              </w:rPr>
            </w:pPr>
            <w:r w:rsidRPr="00711388">
              <w:rPr>
                <w:lang w:val="en-GB"/>
              </w:rPr>
              <w:t>This is the gross capital charge (excluding the loss absorbing capacity for technical provisions) for the risk of a permanent increase in lapse rates.</w:t>
            </w:r>
          </w:p>
          <w:p w14:paraId="0DF56E63" w14:textId="77777777" w:rsidR="00872AFE" w:rsidRPr="00711388" w:rsidRDefault="00872AFE" w:rsidP="00567869">
            <w:pPr>
              <w:pStyle w:val="NormalLeft"/>
              <w:rPr>
                <w:lang w:val="en-GB"/>
              </w:rPr>
            </w:pPr>
            <w:r w:rsidRPr="00711388">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872AFE" w:rsidRPr="00711388" w14:paraId="3D531B1F" w14:textId="77777777" w:rsidTr="00567869">
        <w:tc>
          <w:tcPr>
            <w:tcW w:w="1857" w:type="dxa"/>
            <w:tcBorders>
              <w:top w:val="single" w:sz="2" w:space="0" w:color="auto"/>
              <w:left w:val="single" w:sz="2" w:space="0" w:color="auto"/>
              <w:bottom w:val="single" w:sz="2" w:space="0" w:color="auto"/>
              <w:right w:val="single" w:sz="2" w:space="0" w:color="auto"/>
            </w:tcBorders>
          </w:tcPr>
          <w:p w14:paraId="448BE1A7" w14:textId="77777777" w:rsidR="00872AFE" w:rsidRPr="00711388" w:rsidRDefault="00872AFE" w:rsidP="00567869">
            <w:pPr>
              <w:pStyle w:val="NormalLeft"/>
              <w:rPr>
                <w:lang w:val="en-GB"/>
              </w:rPr>
            </w:pPr>
            <w:r w:rsidRPr="00711388">
              <w:rPr>
                <w:lang w:val="en-GB"/>
              </w:rPr>
              <w:t>R0420/C0020</w:t>
            </w:r>
          </w:p>
        </w:tc>
        <w:tc>
          <w:tcPr>
            <w:tcW w:w="2507" w:type="dxa"/>
            <w:tcBorders>
              <w:top w:val="single" w:sz="2" w:space="0" w:color="auto"/>
              <w:left w:val="single" w:sz="2" w:space="0" w:color="auto"/>
              <w:bottom w:val="single" w:sz="2" w:space="0" w:color="auto"/>
              <w:right w:val="single" w:sz="2" w:space="0" w:color="auto"/>
            </w:tcBorders>
          </w:tcPr>
          <w:p w14:paraId="455CA7D9" w14:textId="0FF151EF"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SLT health lapse risk</w:t>
            </w:r>
            <w:r w:rsidR="00711388" w:rsidRPr="00711388">
              <w:rPr>
                <w:lang w:val="en-GB"/>
              </w:rPr>
              <w:t>-</w:t>
            </w:r>
            <w:r w:rsidRPr="00711388">
              <w:rPr>
                <w:lang w:val="en-GB"/>
              </w:rPr>
              <w:t xml:space="preserve"> risk of decrease in lapse</w:t>
            </w:r>
          </w:p>
        </w:tc>
        <w:tc>
          <w:tcPr>
            <w:tcW w:w="4922" w:type="dxa"/>
            <w:tcBorders>
              <w:top w:val="single" w:sz="2" w:space="0" w:color="auto"/>
              <w:left w:val="single" w:sz="2" w:space="0" w:color="auto"/>
              <w:bottom w:val="single" w:sz="2" w:space="0" w:color="auto"/>
              <w:right w:val="single" w:sz="2" w:space="0" w:color="auto"/>
            </w:tcBorders>
          </w:tcPr>
          <w:p w14:paraId="0EA0040E" w14:textId="77777777" w:rsidR="00872AFE" w:rsidRPr="00711388" w:rsidRDefault="00872AFE" w:rsidP="00567869">
            <w:pPr>
              <w:pStyle w:val="NormalLeft"/>
              <w:rPr>
                <w:lang w:val="en-GB"/>
              </w:rPr>
            </w:pPr>
            <w:r w:rsidRPr="00711388">
              <w:rPr>
                <w:lang w:val="en-GB"/>
              </w:rPr>
              <w:t>This is the absolute value of the assets sensitive to the risk of a permanent decrease in lapse rates, before the shock.</w:t>
            </w:r>
          </w:p>
          <w:p w14:paraId="2BC846DB"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5475636E" w14:textId="77777777" w:rsidTr="00567869">
        <w:tc>
          <w:tcPr>
            <w:tcW w:w="1857" w:type="dxa"/>
            <w:tcBorders>
              <w:top w:val="single" w:sz="2" w:space="0" w:color="auto"/>
              <w:left w:val="single" w:sz="2" w:space="0" w:color="auto"/>
              <w:bottom w:val="single" w:sz="2" w:space="0" w:color="auto"/>
              <w:right w:val="single" w:sz="2" w:space="0" w:color="auto"/>
            </w:tcBorders>
          </w:tcPr>
          <w:p w14:paraId="38444CC1" w14:textId="77777777" w:rsidR="00872AFE" w:rsidRPr="00711388" w:rsidRDefault="00872AFE" w:rsidP="00567869">
            <w:pPr>
              <w:pStyle w:val="NormalLeft"/>
              <w:rPr>
                <w:lang w:val="en-GB"/>
              </w:rPr>
            </w:pPr>
            <w:r w:rsidRPr="00711388">
              <w:rPr>
                <w:lang w:val="en-GB"/>
              </w:rPr>
              <w:t>R0420/C0030</w:t>
            </w:r>
          </w:p>
        </w:tc>
        <w:tc>
          <w:tcPr>
            <w:tcW w:w="2507" w:type="dxa"/>
            <w:tcBorders>
              <w:top w:val="single" w:sz="2" w:space="0" w:color="auto"/>
              <w:left w:val="single" w:sz="2" w:space="0" w:color="auto"/>
              <w:bottom w:val="single" w:sz="2" w:space="0" w:color="auto"/>
              <w:right w:val="single" w:sz="2" w:space="0" w:color="auto"/>
            </w:tcBorders>
          </w:tcPr>
          <w:p w14:paraId="2F414F72" w14:textId="0BCED79E"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SLT health lapse risk </w:t>
            </w:r>
            <w:r w:rsidR="00845F43" w:rsidRPr="00711388">
              <w:rPr>
                <w:lang w:val="en-GB"/>
              </w:rPr>
              <w:t>-</w:t>
            </w:r>
            <w:r w:rsidRPr="00711388">
              <w:rPr>
                <w:lang w:val="en-GB"/>
              </w:rPr>
              <w:t xml:space="preserve"> risk of decrease in lapse</w:t>
            </w:r>
          </w:p>
        </w:tc>
        <w:tc>
          <w:tcPr>
            <w:tcW w:w="4922" w:type="dxa"/>
            <w:tcBorders>
              <w:top w:val="single" w:sz="2" w:space="0" w:color="auto"/>
              <w:left w:val="single" w:sz="2" w:space="0" w:color="auto"/>
              <w:bottom w:val="single" w:sz="2" w:space="0" w:color="auto"/>
              <w:right w:val="single" w:sz="2" w:space="0" w:color="auto"/>
            </w:tcBorders>
          </w:tcPr>
          <w:p w14:paraId="77919F41" w14:textId="77777777" w:rsidR="00872AFE" w:rsidRPr="00711388" w:rsidRDefault="00872AFE" w:rsidP="00567869">
            <w:pPr>
              <w:pStyle w:val="NormalLeft"/>
              <w:rPr>
                <w:lang w:val="en-GB"/>
              </w:rPr>
            </w:pPr>
            <w:r w:rsidRPr="00711388">
              <w:rPr>
                <w:lang w:val="en-GB"/>
              </w:rPr>
              <w:t>This is the absolute value of liabilities sensitive to the risk of a permanent decrease in lapse rates, before the shock.</w:t>
            </w:r>
          </w:p>
          <w:p w14:paraId="28976E76"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79CE0CA0" w14:textId="77777777" w:rsidTr="00567869">
        <w:tc>
          <w:tcPr>
            <w:tcW w:w="1857" w:type="dxa"/>
            <w:tcBorders>
              <w:top w:val="single" w:sz="2" w:space="0" w:color="auto"/>
              <w:left w:val="single" w:sz="2" w:space="0" w:color="auto"/>
              <w:bottom w:val="single" w:sz="2" w:space="0" w:color="auto"/>
              <w:right w:val="single" w:sz="2" w:space="0" w:color="auto"/>
            </w:tcBorders>
          </w:tcPr>
          <w:p w14:paraId="36746680" w14:textId="77777777" w:rsidR="00872AFE" w:rsidRPr="00711388" w:rsidRDefault="00872AFE" w:rsidP="00567869">
            <w:pPr>
              <w:pStyle w:val="NormalLeft"/>
              <w:rPr>
                <w:lang w:val="en-GB"/>
              </w:rPr>
            </w:pPr>
            <w:r w:rsidRPr="00711388">
              <w:rPr>
                <w:lang w:val="en-GB"/>
              </w:rPr>
              <w:t>R0420/C0040</w:t>
            </w:r>
          </w:p>
        </w:tc>
        <w:tc>
          <w:tcPr>
            <w:tcW w:w="2507" w:type="dxa"/>
            <w:tcBorders>
              <w:top w:val="single" w:sz="2" w:space="0" w:color="auto"/>
              <w:left w:val="single" w:sz="2" w:space="0" w:color="auto"/>
              <w:bottom w:val="single" w:sz="2" w:space="0" w:color="auto"/>
              <w:right w:val="single" w:sz="2" w:space="0" w:color="auto"/>
            </w:tcBorders>
          </w:tcPr>
          <w:p w14:paraId="2A8D19CA" w14:textId="4AD5514F"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SLT health lapse risk </w:t>
            </w:r>
            <w:r w:rsidR="00711388" w:rsidRPr="00711388">
              <w:rPr>
                <w:lang w:val="en-GB"/>
              </w:rPr>
              <w:t>-</w:t>
            </w:r>
            <w:r w:rsidRPr="00711388">
              <w:rPr>
                <w:lang w:val="en-GB"/>
              </w:rPr>
              <w:t>risk of decrease in lapse</w:t>
            </w:r>
          </w:p>
        </w:tc>
        <w:tc>
          <w:tcPr>
            <w:tcW w:w="4922" w:type="dxa"/>
            <w:tcBorders>
              <w:top w:val="single" w:sz="2" w:space="0" w:color="auto"/>
              <w:left w:val="single" w:sz="2" w:space="0" w:color="auto"/>
              <w:bottom w:val="single" w:sz="2" w:space="0" w:color="auto"/>
              <w:right w:val="single" w:sz="2" w:space="0" w:color="auto"/>
            </w:tcBorders>
          </w:tcPr>
          <w:p w14:paraId="02231355" w14:textId="77777777" w:rsidR="00872AFE" w:rsidRPr="00711388" w:rsidRDefault="00872AFE" w:rsidP="00567869">
            <w:pPr>
              <w:pStyle w:val="NormalLeft"/>
              <w:rPr>
                <w:lang w:val="en-GB"/>
              </w:rPr>
            </w:pPr>
            <w:r w:rsidRPr="00711388">
              <w:rPr>
                <w:lang w:val="en-GB"/>
              </w:rPr>
              <w:t>This is the absolute value of the assets sensitive to the risk of a permanent decrease in lapse rates, after the shock (i.e. permanent decrease in the rates of lapse).</w:t>
            </w:r>
          </w:p>
          <w:p w14:paraId="16A9592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4AB83403" w14:textId="77777777" w:rsidTr="00567869">
        <w:tc>
          <w:tcPr>
            <w:tcW w:w="1857" w:type="dxa"/>
            <w:tcBorders>
              <w:top w:val="single" w:sz="2" w:space="0" w:color="auto"/>
              <w:left w:val="single" w:sz="2" w:space="0" w:color="auto"/>
              <w:bottom w:val="single" w:sz="2" w:space="0" w:color="auto"/>
              <w:right w:val="single" w:sz="2" w:space="0" w:color="auto"/>
            </w:tcBorders>
          </w:tcPr>
          <w:p w14:paraId="70C756B3" w14:textId="77777777" w:rsidR="00872AFE" w:rsidRPr="00711388" w:rsidRDefault="00872AFE" w:rsidP="00567869">
            <w:pPr>
              <w:pStyle w:val="NormalLeft"/>
              <w:rPr>
                <w:lang w:val="en-GB"/>
              </w:rPr>
            </w:pPr>
            <w:r w:rsidRPr="00711388">
              <w:rPr>
                <w:lang w:val="en-GB"/>
              </w:rPr>
              <w:t>R0420/C0050</w:t>
            </w:r>
          </w:p>
        </w:tc>
        <w:tc>
          <w:tcPr>
            <w:tcW w:w="2507" w:type="dxa"/>
            <w:tcBorders>
              <w:top w:val="single" w:sz="2" w:space="0" w:color="auto"/>
              <w:left w:val="single" w:sz="2" w:space="0" w:color="auto"/>
              <w:bottom w:val="single" w:sz="2" w:space="0" w:color="auto"/>
              <w:right w:val="single" w:sz="2" w:space="0" w:color="auto"/>
            </w:tcBorders>
          </w:tcPr>
          <w:p w14:paraId="2A56058B" w14:textId="4B941C85"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SLT health lapse risk </w:t>
            </w:r>
            <w:r w:rsidR="00711388" w:rsidRPr="00711388">
              <w:rPr>
                <w:lang w:val="en-GB"/>
              </w:rPr>
              <w:t>-</w:t>
            </w:r>
            <w:r w:rsidRPr="00711388">
              <w:rPr>
                <w:lang w:val="en-GB"/>
              </w:rPr>
              <w:lastRenderedPageBreak/>
              <w:t>risk of decrease in lapse</w:t>
            </w:r>
          </w:p>
        </w:tc>
        <w:tc>
          <w:tcPr>
            <w:tcW w:w="4922" w:type="dxa"/>
            <w:tcBorders>
              <w:top w:val="single" w:sz="2" w:space="0" w:color="auto"/>
              <w:left w:val="single" w:sz="2" w:space="0" w:color="auto"/>
              <w:bottom w:val="single" w:sz="2" w:space="0" w:color="auto"/>
              <w:right w:val="single" w:sz="2" w:space="0" w:color="auto"/>
            </w:tcBorders>
          </w:tcPr>
          <w:p w14:paraId="411F6A5B" w14:textId="77777777" w:rsidR="00872AFE" w:rsidRPr="00711388" w:rsidRDefault="00872AFE" w:rsidP="00567869">
            <w:pPr>
              <w:pStyle w:val="NormalLeft"/>
              <w:rPr>
                <w:lang w:val="en-GB"/>
              </w:rPr>
            </w:pPr>
            <w:r w:rsidRPr="00711388">
              <w:rPr>
                <w:lang w:val="en-GB"/>
              </w:rPr>
              <w:lastRenderedPageBreak/>
              <w:t>This is the absolute value of the liabilities (after the loss absorbing capacity of technical provisions) sensitive to the risk of a permanent decrease in lapse rates, after the shock (i.e. permanent decrease of the rates of lapse).</w:t>
            </w:r>
          </w:p>
          <w:p w14:paraId="6D3FFC1F" w14:textId="77777777" w:rsidR="00872AFE" w:rsidRPr="00711388" w:rsidRDefault="00872AFE" w:rsidP="00567869">
            <w:pPr>
              <w:pStyle w:val="NormalLeft"/>
              <w:rPr>
                <w:lang w:val="en-GB"/>
              </w:rPr>
            </w:pPr>
            <w:r w:rsidRPr="00711388">
              <w:rPr>
                <w:lang w:val="en-GB"/>
              </w:rPr>
              <w:lastRenderedPageBreak/>
              <w:t>The amount of Technical Provisions shall be net of reinsurance and SPV recoverables.</w:t>
            </w:r>
          </w:p>
        </w:tc>
      </w:tr>
      <w:tr w:rsidR="00872AFE" w:rsidRPr="00711388" w14:paraId="484CDE5C" w14:textId="77777777" w:rsidTr="00567869">
        <w:tc>
          <w:tcPr>
            <w:tcW w:w="1857" w:type="dxa"/>
            <w:tcBorders>
              <w:top w:val="single" w:sz="2" w:space="0" w:color="auto"/>
              <w:left w:val="single" w:sz="2" w:space="0" w:color="auto"/>
              <w:bottom w:val="single" w:sz="2" w:space="0" w:color="auto"/>
              <w:right w:val="single" w:sz="2" w:space="0" w:color="auto"/>
            </w:tcBorders>
          </w:tcPr>
          <w:p w14:paraId="17B02F95" w14:textId="77777777" w:rsidR="00872AFE" w:rsidRPr="00711388" w:rsidRDefault="00872AFE" w:rsidP="00567869">
            <w:pPr>
              <w:pStyle w:val="NormalLeft"/>
              <w:rPr>
                <w:lang w:val="en-GB"/>
              </w:rPr>
            </w:pPr>
            <w:r w:rsidRPr="00711388">
              <w:rPr>
                <w:lang w:val="en-GB"/>
              </w:rPr>
              <w:lastRenderedPageBreak/>
              <w:t>R0420/C0060</w:t>
            </w:r>
          </w:p>
        </w:tc>
        <w:tc>
          <w:tcPr>
            <w:tcW w:w="2507" w:type="dxa"/>
            <w:tcBorders>
              <w:top w:val="single" w:sz="2" w:space="0" w:color="auto"/>
              <w:left w:val="single" w:sz="2" w:space="0" w:color="auto"/>
              <w:bottom w:val="single" w:sz="2" w:space="0" w:color="auto"/>
              <w:right w:val="single" w:sz="2" w:space="0" w:color="auto"/>
            </w:tcBorders>
          </w:tcPr>
          <w:p w14:paraId="5D1E2E76" w14:textId="338CCA14"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w:t>
            </w:r>
            <w:r w:rsidR="00711388" w:rsidRPr="00711388">
              <w:rPr>
                <w:lang w:val="en-GB"/>
              </w:rPr>
              <w:t>-</w:t>
            </w:r>
            <w:r w:rsidRPr="00711388">
              <w:rPr>
                <w:lang w:val="en-GB"/>
              </w:rPr>
              <w:t xml:space="preserve"> SLT health lapse risk </w:t>
            </w:r>
            <w:r w:rsidR="00711388" w:rsidRPr="00711388">
              <w:rPr>
                <w:lang w:val="en-GB"/>
              </w:rPr>
              <w:t>-</w:t>
            </w:r>
            <w:r w:rsidRPr="00711388">
              <w:rPr>
                <w:lang w:val="en-GB"/>
              </w:rPr>
              <w:t>risk of decrease in lapse</w:t>
            </w:r>
          </w:p>
        </w:tc>
        <w:tc>
          <w:tcPr>
            <w:tcW w:w="4922" w:type="dxa"/>
            <w:tcBorders>
              <w:top w:val="single" w:sz="2" w:space="0" w:color="auto"/>
              <w:left w:val="single" w:sz="2" w:space="0" w:color="auto"/>
              <w:bottom w:val="single" w:sz="2" w:space="0" w:color="auto"/>
              <w:right w:val="single" w:sz="2" w:space="0" w:color="auto"/>
            </w:tcBorders>
          </w:tcPr>
          <w:p w14:paraId="69E93BB5" w14:textId="77777777" w:rsidR="00872AFE" w:rsidRPr="00711388" w:rsidRDefault="00872AFE" w:rsidP="00567869">
            <w:pPr>
              <w:pStyle w:val="NormalLeft"/>
              <w:rPr>
                <w:lang w:val="en-GB"/>
              </w:rPr>
            </w:pPr>
            <w:r w:rsidRPr="00711388">
              <w:rPr>
                <w:lang w:val="en-GB"/>
              </w:rPr>
              <w:t>This is the net capital charge for the risk of a permanent decrease in lapse rates, after adjustment for the loss absorbing capacity of technical provisions.</w:t>
            </w:r>
          </w:p>
          <w:p w14:paraId="33A47C9A" w14:textId="77777777" w:rsidR="00872AFE" w:rsidRPr="00711388" w:rsidRDefault="00872AFE" w:rsidP="00567869">
            <w:pPr>
              <w:pStyle w:val="NormalLeft"/>
              <w:rPr>
                <w:lang w:val="en-GB"/>
              </w:rPr>
            </w:pPr>
            <w:r w:rsidRPr="00711388">
              <w:rPr>
                <w:lang w:val="en-GB"/>
              </w:rPr>
              <w:t>If R0050/C0010=1, this item represents net capital charge for a permanent decrease in SLT health rates referred to in Title I Chapter V Section 4 of Delegated Regulation (EU) 2015/35, calculated using simplified calculation for SLT health lapse rate.</w:t>
            </w:r>
          </w:p>
        </w:tc>
      </w:tr>
      <w:tr w:rsidR="00872AFE" w:rsidRPr="00711388" w14:paraId="21792868" w14:textId="77777777" w:rsidTr="00567869">
        <w:tc>
          <w:tcPr>
            <w:tcW w:w="1857" w:type="dxa"/>
            <w:tcBorders>
              <w:top w:val="single" w:sz="2" w:space="0" w:color="auto"/>
              <w:left w:val="single" w:sz="2" w:space="0" w:color="auto"/>
              <w:bottom w:val="single" w:sz="2" w:space="0" w:color="auto"/>
              <w:right w:val="single" w:sz="2" w:space="0" w:color="auto"/>
            </w:tcBorders>
          </w:tcPr>
          <w:p w14:paraId="47FB5506" w14:textId="77777777" w:rsidR="00872AFE" w:rsidRPr="00711388" w:rsidRDefault="00872AFE" w:rsidP="00567869">
            <w:pPr>
              <w:pStyle w:val="NormalLeft"/>
              <w:rPr>
                <w:lang w:val="en-GB"/>
              </w:rPr>
            </w:pPr>
            <w:r w:rsidRPr="00711388">
              <w:rPr>
                <w:lang w:val="en-GB"/>
              </w:rPr>
              <w:t>R0420/C0070</w:t>
            </w:r>
          </w:p>
        </w:tc>
        <w:tc>
          <w:tcPr>
            <w:tcW w:w="2507" w:type="dxa"/>
            <w:tcBorders>
              <w:top w:val="single" w:sz="2" w:space="0" w:color="auto"/>
              <w:left w:val="single" w:sz="2" w:space="0" w:color="auto"/>
              <w:bottom w:val="single" w:sz="2" w:space="0" w:color="auto"/>
              <w:right w:val="single" w:sz="2" w:space="0" w:color="auto"/>
            </w:tcBorders>
          </w:tcPr>
          <w:p w14:paraId="0FF9ACB6" w14:textId="69289E53"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SLT health lapse risk </w:t>
            </w:r>
            <w:r w:rsidR="00711388" w:rsidRPr="00711388">
              <w:rPr>
                <w:lang w:val="en-GB"/>
              </w:rPr>
              <w:t>-</w:t>
            </w:r>
            <w:r w:rsidRPr="00711388">
              <w:rPr>
                <w:lang w:val="en-GB"/>
              </w:rPr>
              <w:t>risk of decrease in lapse</w:t>
            </w:r>
          </w:p>
        </w:tc>
        <w:tc>
          <w:tcPr>
            <w:tcW w:w="4922" w:type="dxa"/>
            <w:tcBorders>
              <w:top w:val="single" w:sz="2" w:space="0" w:color="auto"/>
              <w:left w:val="single" w:sz="2" w:space="0" w:color="auto"/>
              <w:bottom w:val="single" w:sz="2" w:space="0" w:color="auto"/>
              <w:right w:val="single" w:sz="2" w:space="0" w:color="auto"/>
            </w:tcBorders>
          </w:tcPr>
          <w:p w14:paraId="78637A4F"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the risk of a permanent decrease in lapse rates, after the shock (permanent decrease in lapse rates).</w:t>
            </w:r>
          </w:p>
          <w:p w14:paraId="1B5831BF"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50A48BF0" w14:textId="77777777" w:rsidTr="00567869">
        <w:tc>
          <w:tcPr>
            <w:tcW w:w="1857" w:type="dxa"/>
            <w:tcBorders>
              <w:top w:val="single" w:sz="2" w:space="0" w:color="auto"/>
              <w:left w:val="single" w:sz="2" w:space="0" w:color="auto"/>
              <w:bottom w:val="single" w:sz="2" w:space="0" w:color="auto"/>
              <w:right w:val="single" w:sz="2" w:space="0" w:color="auto"/>
            </w:tcBorders>
          </w:tcPr>
          <w:p w14:paraId="400FE437" w14:textId="77777777" w:rsidR="00872AFE" w:rsidRPr="00711388" w:rsidRDefault="00872AFE" w:rsidP="00567869">
            <w:pPr>
              <w:pStyle w:val="NormalLeft"/>
              <w:rPr>
                <w:lang w:val="en-GB"/>
              </w:rPr>
            </w:pPr>
            <w:r w:rsidRPr="00711388">
              <w:rPr>
                <w:lang w:val="en-GB"/>
              </w:rPr>
              <w:t>R0420/C0080</w:t>
            </w:r>
          </w:p>
        </w:tc>
        <w:tc>
          <w:tcPr>
            <w:tcW w:w="2507" w:type="dxa"/>
            <w:tcBorders>
              <w:top w:val="single" w:sz="2" w:space="0" w:color="auto"/>
              <w:left w:val="single" w:sz="2" w:space="0" w:color="auto"/>
              <w:bottom w:val="single" w:sz="2" w:space="0" w:color="auto"/>
              <w:right w:val="single" w:sz="2" w:space="0" w:color="auto"/>
            </w:tcBorders>
          </w:tcPr>
          <w:p w14:paraId="3CB2E1EE" w14:textId="6C602D3D"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SLT health lapse risk </w:t>
            </w:r>
            <w:r w:rsidR="00845F43" w:rsidRPr="00711388">
              <w:rPr>
                <w:lang w:val="en-GB"/>
              </w:rPr>
              <w:t>-</w:t>
            </w:r>
            <w:r w:rsidRPr="00711388">
              <w:rPr>
                <w:lang w:val="en-GB"/>
              </w:rPr>
              <w:t xml:space="preserve"> risk of decrease in lapse</w:t>
            </w:r>
          </w:p>
        </w:tc>
        <w:tc>
          <w:tcPr>
            <w:tcW w:w="4922" w:type="dxa"/>
            <w:tcBorders>
              <w:top w:val="single" w:sz="2" w:space="0" w:color="auto"/>
              <w:left w:val="single" w:sz="2" w:space="0" w:color="auto"/>
              <w:bottom w:val="single" w:sz="2" w:space="0" w:color="auto"/>
              <w:right w:val="single" w:sz="2" w:space="0" w:color="auto"/>
            </w:tcBorders>
          </w:tcPr>
          <w:p w14:paraId="35923A08" w14:textId="77777777" w:rsidR="00872AFE" w:rsidRPr="00711388" w:rsidRDefault="00872AFE" w:rsidP="00567869">
            <w:pPr>
              <w:pStyle w:val="NormalLeft"/>
              <w:rPr>
                <w:lang w:val="en-GB"/>
              </w:rPr>
            </w:pPr>
            <w:r w:rsidRPr="00711388">
              <w:rPr>
                <w:lang w:val="en-GB"/>
              </w:rPr>
              <w:t>This is the gross capital charge (before the loss absorbing capacity for technical provisions) for the risk of a permanent decrease in lapse rates.</w:t>
            </w:r>
          </w:p>
          <w:p w14:paraId="45C92530" w14:textId="77777777" w:rsidR="00872AFE" w:rsidRPr="00711388" w:rsidRDefault="00872AFE" w:rsidP="00567869">
            <w:pPr>
              <w:pStyle w:val="NormalLeft"/>
              <w:rPr>
                <w:lang w:val="en-GB"/>
              </w:rPr>
            </w:pPr>
            <w:r w:rsidRPr="00711388">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872AFE" w:rsidRPr="00711388" w14:paraId="6BA5C62E" w14:textId="77777777" w:rsidTr="00567869">
        <w:tc>
          <w:tcPr>
            <w:tcW w:w="1857" w:type="dxa"/>
            <w:tcBorders>
              <w:top w:val="single" w:sz="2" w:space="0" w:color="auto"/>
              <w:left w:val="single" w:sz="2" w:space="0" w:color="auto"/>
              <w:bottom w:val="single" w:sz="2" w:space="0" w:color="auto"/>
              <w:right w:val="single" w:sz="2" w:space="0" w:color="auto"/>
            </w:tcBorders>
          </w:tcPr>
          <w:p w14:paraId="5399466F" w14:textId="77777777" w:rsidR="00872AFE" w:rsidRPr="00711388" w:rsidRDefault="00872AFE" w:rsidP="00567869">
            <w:pPr>
              <w:pStyle w:val="NormalLeft"/>
              <w:rPr>
                <w:lang w:val="en-GB"/>
              </w:rPr>
            </w:pPr>
            <w:r w:rsidRPr="00711388">
              <w:rPr>
                <w:lang w:val="en-GB"/>
              </w:rPr>
              <w:t>R0430/C0020</w:t>
            </w:r>
          </w:p>
        </w:tc>
        <w:tc>
          <w:tcPr>
            <w:tcW w:w="2507" w:type="dxa"/>
            <w:tcBorders>
              <w:top w:val="single" w:sz="2" w:space="0" w:color="auto"/>
              <w:left w:val="single" w:sz="2" w:space="0" w:color="auto"/>
              <w:bottom w:val="single" w:sz="2" w:space="0" w:color="auto"/>
              <w:right w:val="single" w:sz="2" w:space="0" w:color="auto"/>
            </w:tcBorders>
          </w:tcPr>
          <w:p w14:paraId="3A2FFEC5" w14:textId="286E3F26"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SLT health lapse risk</w:t>
            </w:r>
            <w:r w:rsidR="00711388"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5E4D9B5D" w14:textId="77777777" w:rsidR="00872AFE" w:rsidRPr="00711388" w:rsidRDefault="00872AFE" w:rsidP="00567869">
            <w:pPr>
              <w:pStyle w:val="NormalLeft"/>
              <w:rPr>
                <w:lang w:val="en-GB"/>
              </w:rPr>
            </w:pPr>
            <w:r w:rsidRPr="00711388">
              <w:rPr>
                <w:lang w:val="en-GB"/>
              </w:rPr>
              <w:t>This is the absolute value of the assets sensitive to mass lapse risk, before the shock.</w:t>
            </w:r>
          </w:p>
          <w:p w14:paraId="624E29C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4BDF3A6" w14:textId="77777777" w:rsidTr="00567869">
        <w:tc>
          <w:tcPr>
            <w:tcW w:w="1857" w:type="dxa"/>
            <w:tcBorders>
              <w:top w:val="single" w:sz="2" w:space="0" w:color="auto"/>
              <w:left w:val="single" w:sz="2" w:space="0" w:color="auto"/>
              <w:bottom w:val="single" w:sz="2" w:space="0" w:color="auto"/>
              <w:right w:val="single" w:sz="2" w:space="0" w:color="auto"/>
            </w:tcBorders>
          </w:tcPr>
          <w:p w14:paraId="51B0BB76" w14:textId="77777777" w:rsidR="00872AFE" w:rsidRPr="00711388" w:rsidRDefault="00872AFE" w:rsidP="00567869">
            <w:pPr>
              <w:pStyle w:val="NormalLeft"/>
              <w:rPr>
                <w:lang w:val="en-GB"/>
              </w:rPr>
            </w:pPr>
            <w:r w:rsidRPr="00711388">
              <w:rPr>
                <w:lang w:val="en-GB"/>
              </w:rPr>
              <w:t>R0430/C0030</w:t>
            </w:r>
          </w:p>
        </w:tc>
        <w:tc>
          <w:tcPr>
            <w:tcW w:w="2507" w:type="dxa"/>
            <w:tcBorders>
              <w:top w:val="single" w:sz="2" w:space="0" w:color="auto"/>
              <w:left w:val="single" w:sz="2" w:space="0" w:color="auto"/>
              <w:bottom w:val="single" w:sz="2" w:space="0" w:color="auto"/>
              <w:right w:val="single" w:sz="2" w:space="0" w:color="auto"/>
            </w:tcBorders>
          </w:tcPr>
          <w:p w14:paraId="04147550" w14:textId="51916FE9"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SLT health lapse risk </w:t>
            </w:r>
            <w:r w:rsidR="00711388" w:rsidRPr="00711388">
              <w:rPr>
                <w:lang w:val="en-GB"/>
              </w:rPr>
              <w:t>-</w:t>
            </w:r>
            <w:r w:rsidRPr="00711388">
              <w:rPr>
                <w:lang w:val="en-GB"/>
              </w:rPr>
              <w:t>mass lapse risk</w:t>
            </w:r>
          </w:p>
        </w:tc>
        <w:tc>
          <w:tcPr>
            <w:tcW w:w="4922" w:type="dxa"/>
            <w:tcBorders>
              <w:top w:val="single" w:sz="2" w:space="0" w:color="auto"/>
              <w:left w:val="single" w:sz="2" w:space="0" w:color="auto"/>
              <w:bottom w:val="single" w:sz="2" w:space="0" w:color="auto"/>
              <w:right w:val="single" w:sz="2" w:space="0" w:color="auto"/>
            </w:tcBorders>
          </w:tcPr>
          <w:p w14:paraId="1FE53091" w14:textId="77777777" w:rsidR="00872AFE" w:rsidRPr="00711388" w:rsidRDefault="00872AFE" w:rsidP="00567869">
            <w:pPr>
              <w:pStyle w:val="NormalLeft"/>
              <w:rPr>
                <w:lang w:val="en-GB"/>
              </w:rPr>
            </w:pPr>
            <w:r w:rsidRPr="00711388">
              <w:rPr>
                <w:lang w:val="en-GB"/>
              </w:rPr>
              <w:t>This is the absolute value of liabilities sensitive to mass lapse risk, before the shock.</w:t>
            </w:r>
          </w:p>
          <w:p w14:paraId="3684EE7D"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413DEB99" w14:textId="77777777" w:rsidTr="00567869">
        <w:tc>
          <w:tcPr>
            <w:tcW w:w="1857" w:type="dxa"/>
            <w:tcBorders>
              <w:top w:val="single" w:sz="2" w:space="0" w:color="auto"/>
              <w:left w:val="single" w:sz="2" w:space="0" w:color="auto"/>
              <w:bottom w:val="single" w:sz="2" w:space="0" w:color="auto"/>
              <w:right w:val="single" w:sz="2" w:space="0" w:color="auto"/>
            </w:tcBorders>
          </w:tcPr>
          <w:p w14:paraId="2638F0A9" w14:textId="77777777" w:rsidR="00872AFE" w:rsidRPr="00711388" w:rsidRDefault="00872AFE" w:rsidP="00567869">
            <w:pPr>
              <w:pStyle w:val="NormalLeft"/>
              <w:rPr>
                <w:lang w:val="en-GB"/>
              </w:rPr>
            </w:pPr>
            <w:r w:rsidRPr="00711388">
              <w:rPr>
                <w:lang w:val="en-GB"/>
              </w:rPr>
              <w:t>R0430/C0040</w:t>
            </w:r>
          </w:p>
        </w:tc>
        <w:tc>
          <w:tcPr>
            <w:tcW w:w="2507" w:type="dxa"/>
            <w:tcBorders>
              <w:top w:val="single" w:sz="2" w:space="0" w:color="auto"/>
              <w:left w:val="single" w:sz="2" w:space="0" w:color="auto"/>
              <w:bottom w:val="single" w:sz="2" w:space="0" w:color="auto"/>
              <w:right w:val="single" w:sz="2" w:space="0" w:color="auto"/>
            </w:tcBorders>
          </w:tcPr>
          <w:p w14:paraId="71755690" w14:textId="6A70A688"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SLT </w:t>
            </w:r>
            <w:r w:rsidRPr="00711388">
              <w:rPr>
                <w:lang w:val="en-GB"/>
              </w:rPr>
              <w:lastRenderedPageBreak/>
              <w:t xml:space="preserve">health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3D86C3FB" w14:textId="77777777" w:rsidR="00872AFE" w:rsidRPr="00711388" w:rsidRDefault="00872AFE" w:rsidP="00567869">
            <w:pPr>
              <w:pStyle w:val="NormalLeft"/>
              <w:rPr>
                <w:lang w:val="en-GB"/>
              </w:rPr>
            </w:pPr>
            <w:r w:rsidRPr="00711388">
              <w:rPr>
                <w:lang w:val="en-GB"/>
              </w:rPr>
              <w:lastRenderedPageBreak/>
              <w:t>This is the absolute value of the assets sensitive to mass lapse risk, after the shock.</w:t>
            </w:r>
          </w:p>
          <w:p w14:paraId="76193CC9" w14:textId="77777777" w:rsidR="00872AFE" w:rsidRPr="00711388" w:rsidRDefault="00872AFE" w:rsidP="00567869">
            <w:pPr>
              <w:pStyle w:val="NormalLeft"/>
              <w:rPr>
                <w:lang w:val="en-GB"/>
              </w:rPr>
            </w:pPr>
            <w:r w:rsidRPr="00711388">
              <w:rPr>
                <w:lang w:val="en-GB"/>
              </w:rPr>
              <w:lastRenderedPageBreak/>
              <w:t>Recoverables from reinsurance and SPVs shall not be included in this cell.</w:t>
            </w:r>
          </w:p>
        </w:tc>
      </w:tr>
      <w:tr w:rsidR="00872AFE" w:rsidRPr="00711388" w14:paraId="5CB6B716" w14:textId="77777777" w:rsidTr="00567869">
        <w:tc>
          <w:tcPr>
            <w:tcW w:w="1857" w:type="dxa"/>
            <w:tcBorders>
              <w:top w:val="single" w:sz="2" w:space="0" w:color="auto"/>
              <w:left w:val="single" w:sz="2" w:space="0" w:color="auto"/>
              <w:bottom w:val="single" w:sz="2" w:space="0" w:color="auto"/>
              <w:right w:val="single" w:sz="2" w:space="0" w:color="auto"/>
            </w:tcBorders>
          </w:tcPr>
          <w:p w14:paraId="7F841ABB" w14:textId="77777777" w:rsidR="00872AFE" w:rsidRPr="00711388" w:rsidRDefault="00872AFE" w:rsidP="00567869">
            <w:pPr>
              <w:pStyle w:val="NormalLeft"/>
              <w:rPr>
                <w:lang w:val="en-GB"/>
              </w:rPr>
            </w:pPr>
            <w:r w:rsidRPr="00711388">
              <w:rPr>
                <w:lang w:val="en-GB"/>
              </w:rPr>
              <w:lastRenderedPageBreak/>
              <w:t>R0430/C0050</w:t>
            </w:r>
          </w:p>
        </w:tc>
        <w:tc>
          <w:tcPr>
            <w:tcW w:w="2507" w:type="dxa"/>
            <w:tcBorders>
              <w:top w:val="single" w:sz="2" w:space="0" w:color="auto"/>
              <w:left w:val="single" w:sz="2" w:space="0" w:color="auto"/>
              <w:bottom w:val="single" w:sz="2" w:space="0" w:color="auto"/>
              <w:right w:val="single" w:sz="2" w:space="0" w:color="auto"/>
            </w:tcBorders>
          </w:tcPr>
          <w:p w14:paraId="0A026316" w14:textId="422EC4E5"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SLT health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189FECE1" w14:textId="77777777" w:rsidR="00872AFE" w:rsidRPr="00711388" w:rsidRDefault="00872AFE" w:rsidP="00567869">
            <w:pPr>
              <w:pStyle w:val="NormalLeft"/>
              <w:rPr>
                <w:lang w:val="en-GB"/>
              </w:rPr>
            </w:pPr>
            <w:r w:rsidRPr="00711388">
              <w:rPr>
                <w:lang w:val="en-GB"/>
              </w:rPr>
              <w:t>This is the absolute value of liabilities (after the loss absorbing capacity of technical provisions) sensitive to mass lapse risk, after the shock.</w:t>
            </w:r>
          </w:p>
          <w:p w14:paraId="4A4F3BD2"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2DAB8632" w14:textId="77777777" w:rsidTr="00567869">
        <w:tc>
          <w:tcPr>
            <w:tcW w:w="1857" w:type="dxa"/>
            <w:tcBorders>
              <w:top w:val="single" w:sz="2" w:space="0" w:color="auto"/>
              <w:left w:val="single" w:sz="2" w:space="0" w:color="auto"/>
              <w:bottom w:val="single" w:sz="2" w:space="0" w:color="auto"/>
              <w:right w:val="single" w:sz="2" w:space="0" w:color="auto"/>
            </w:tcBorders>
          </w:tcPr>
          <w:p w14:paraId="689AB1FD" w14:textId="77777777" w:rsidR="00872AFE" w:rsidRPr="00711388" w:rsidRDefault="00872AFE" w:rsidP="00567869">
            <w:pPr>
              <w:pStyle w:val="NormalLeft"/>
              <w:rPr>
                <w:lang w:val="en-GB"/>
              </w:rPr>
            </w:pPr>
            <w:r w:rsidRPr="00711388">
              <w:rPr>
                <w:lang w:val="en-GB"/>
              </w:rPr>
              <w:t>R0430/C0060</w:t>
            </w:r>
          </w:p>
        </w:tc>
        <w:tc>
          <w:tcPr>
            <w:tcW w:w="2507" w:type="dxa"/>
            <w:tcBorders>
              <w:top w:val="single" w:sz="2" w:space="0" w:color="auto"/>
              <w:left w:val="single" w:sz="2" w:space="0" w:color="auto"/>
              <w:bottom w:val="single" w:sz="2" w:space="0" w:color="auto"/>
              <w:right w:val="single" w:sz="2" w:space="0" w:color="auto"/>
            </w:tcBorders>
          </w:tcPr>
          <w:p w14:paraId="11AB1F70" w14:textId="49360C28"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SLT health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6CE1CE12" w14:textId="10E4EDFE" w:rsidR="00872AFE" w:rsidRPr="00711388" w:rsidRDefault="00872AFE" w:rsidP="00567869">
            <w:pPr>
              <w:pStyle w:val="NormalLeft"/>
              <w:rPr>
                <w:lang w:val="en-GB"/>
              </w:rPr>
            </w:pPr>
            <w:r w:rsidRPr="00711388">
              <w:rPr>
                <w:lang w:val="en-GB"/>
              </w:rPr>
              <w:t xml:space="preserve">This is the net capital charge for SLT health lapse risk </w:t>
            </w:r>
            <w:r w:rsidR="00845F43" w:rsidRPr="00711388">
              <w:rPr>
                <w:lang w:val="en-GB"/>
              </w:rPr>
              <w:t>-</w:t>
            </w:r>
            <w:r w:rsidRPr="00711388">
              <w:rPr>
                <w:lang w:val="en-GB"/>
              </w:rPr>
              <w:t xml:space="preserve"> mass lapse risk, after adjustment for the loss absorbing capacity of technical provisions.</w:t>
            </w:r>
          </w:p>
        </w:tc>
      </w:tr>
      <w:tr w:rsidR="00872AFE" w:rsidRPr="00711388" w14:paraId="35C7E953" w14:textId="77777777" w:rsidTr="00567869">
        <w:tc>
          <w:tcPr>
            <w:tcW w:w="1857" w:type="dxa"/>
            <w:tcBorders>
              <w:top w:val="single" w:sz="2" w:space="0" w:color="auto"/>
              <w:left w:val="single" w:sz="2" w:space="0" w:color="auto"/>
              <w:bottom w:val="single" w:sz="2" w:space="0" w:color="auto"/>
              <w:right w:val="single" w:sz="2" w:space="0" w:color="auto"/>
            </w:tcBorders>
          </w:tcPr>
          <w:p w14:paraId="2847F72B" w14:textId="77777777" w:rsidR="00872AFE" w:rsidRPr="00711388" w:rsidRDefault="00872AFE" w:rsidP="00567869">
            <w:pPr>
              <w:pStyle w:val="NormalLeft"/>
              <w:rPr>
                <w:lang w:val="en-GB"/>
              </w:rPr>
            </w:pPr>
            <w:r w:rsidRPr="00711388">
              <w:rPr>
                <w:lang w:val="en-GB"/>
              </w:rPr>
              <w:t>R0430/C0070</w:t>
            </w:r>
          </w:p>
        </w:tc>
        <w:tc>
          <w:tcPr>
            <w:tcW w:w="2507" w:type="dxa"/>
            <w:tcBorders>
              <w:top w:val="single" w:sz="2" w:space="0" w:color="auto"/>
              <w:left w:val="single" w:sz="2" w:space="0" w:color="auto"/>
              <w:bottom w:val="single" w:sz="2" w:space="0" w:color="auto"/>
              <w:right w:val="single" w:sz="2" w:space="0" w:color="auto"/>
            </w:tcBorders>
          </w:tcPr>
          <w:p w14:paraId="6BE1FFA4" w14:textId="10B4A6D0"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Health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58191A4E"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mass lapse risk, after the shock.</w:t>
            </w:r>
          </w:p>
          <w:p w14:paraId="5613198C"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2E4CE9FE" w14:textId="77777777" w:rsidTr="00567869">
        <w:tc>
          <w:tcPr>
            <w:tcW w:w="1857" w:type="dxa"/>
            <w:tcBorders>
              <w:top w:val="single" w:sz="2" w:space="0" w:color="auto"/>
              <w:left w:val="single" w:sz="2" w:space="0" w:color="auto"/>
              <w:bottom w:val="single" w:sz="2" w:space="0" w:color="auto"/>
              <w:right w:val="single" w:sz="2" w:space="0" w:color="auto"/>
            </w:tcBorders>
          </w:tcPr>
          <w:p w14:paraId="514EEA58" w14:textId="77777777" w:rsidR="00872AFE" w:rsidRPr="00711388" w:rsidRDefault="00872AFE" w:rsidP="00567869">
            <w:pPr>
              <w:pStyle w:val="NormalLeft"/>
              <w:rPr>
                <w:lang w:val="en-GB"/>
              </w:rPr>
            </w:pPr>
            <w:r w:rsidRPr="00711388">
              <w:rPr>
                <w:lang w:val="en-GB"/>
              </w:rPr>
              <w:t>R0430/C0080</w:t>
            </w:r>
          </w:p>
        </w:tc>
        <w:tc>
          <w:tcPr>
            <w:tcW w:w="2507" w:type="dxa"/>
            <w:tcBorders>
              <w:top w:val="single" w:sz="2" w:space="0" w:color="auto"/>
              <w:left w:val="single" w:sz="2" w:space="0" w:color="auto"/>
              <w:bottom w:val="single" w:sz="2" w:space="0" w:color="auto"/>
              <w:right w:val="single" w:sz="2" w:space="0" w:color="auto"/>
            </w:tcBorders>
          </w:tcPr>
          <w:p w14:paraId="5B811FF6" w14:textId="201DE385"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SLT health lapse risk </w:t>
            </w:r>
            <w:r w:rsidR="00845F43" w:rsidRPr="00711388">
              <w:rPr>
                <w:lang w:val="en-GB"/>
              </w:rPr>
              <w:t>-</w:t>
            </w:r>
            <w:r w:rsidRPr="00711388">
              <w:rPr>
                <w:lang w:val="en-GB"/>
              </w:rPr>
              <w:t xml:space="preserve"> mass lapse risk</w:t>
            </w:r>
          </w:p>
        </w:tc>
        <w:tc>
          <w:tcPr>
            <w:tcW w:w="4922" w:type="dxa"/>
            <w:tcBorders>
              <w:top w:val="single" w:sz="2" w:space="0" w:color="auto"/>
              <w:left w:val="single" w:sz="2" w:space="0" w:color="auto"/>
              <w:bottom w:val="single" w:sz="2" w:space="0" w:color="auto"/>
              <w:right w:val="single" w:sz="2" w:space="0" w:color="auto"/>
            </w:tcBorders>
          </w:tcPr>
          <w:p w14:paraId="03B41316" w14:textId="779A4022" w:rsidR="00872AFE" w:rsidRPr="00711388" w:rsidRDefault="00872AFE" w:rsidP="00567869">
            <w:pPr>
              <w:pStyle w:val="NormalLeft"/>
              <w:rPr>
                <w:lang w:val="en-GB"/>
              </w:rPr>
            </w:pPr>
            <w:r w:rsidRPr="00711388">
              <w:rPr>
                <w:lang w:val="en-GB"/>
              </w:rPr>
              <w:t xml:space="preserve">This is the gross capital charge (excluding the loss absorbing capacity for technical provisions) for SLT health lapse risk </w:t>
            </w:r>
            <w:r w:rsidR="00845F43" w:rsidRPr="00711388">
              <w:rPr>
                <w:lang w:val="en-GB"/>
              </w:rPr>
              <w:t>-</w:t>
            </w:r>
            <w:r w:rsidRPr="00711388">
              <w:rPr>
                <w:lang w:val="en-GB"/>
              </w:rPr>
              <w:t xml:space="preserve"> mass lapse risk referred to in Title I Chapter V Section 4 of Delegated Regulation (EU) 2015/35.</w:t>
            </w:r>
          </w:p>
        </w:tc>
      </w:tr>
      <w:tr w:rsidR="00872AFE" w:rsidRPr="00711388" w14:paraId="1C23C634" w14:textId="77777777" w:rsidTr="00567869">
        <w:tc>
          <w:tcPr>
            <w:tcW w:w="1857" w:type="dxa"/>
            <w:tcBorders>
              <w:top w:val="single" w:sz="2" w:space="0" w:color="auto"/>
              <w:left w:val="single" w:sz="2" w:space="0" w:color="auto"/>
              <w:bottom w:val="single" w:sz="2" w:space="0" w:color="auto"/>
              <w:right w:val="single" w:sz="2" w:space="0" w:color="auto"/>
            </w:tcBorders>
          </w:tcPr>
          <w:p w14:paraId="57B97530" w14:textId="77777777" w:rsidR="00872AFE" w:rsidRPr="00711388" w:rsidRDefault="00872AFE" w:rsidP="00567869">
            <w:pPr>
              <w:pStyle w:val="NormalLeft"/>
              <w:rPr>
                <w:lang w:val="en-GB"/>
              </w:rPr>
            </w:pPr>
            <w:r w:rsidRPr="00711388">
              <w:rPr>
                <w:lang w:val="en-GB"/>
              </w:rPr>
              <w:t>R0500/C0020</w:t>
            </w:r>
          </w:p>
        </w:tc>
        <w:tc>
          <w:tcPr>
            <w:tcW w:w="2507" w:type="dxa"/>
            <w:tcBorders>
              <w:top w:val="single" w:sz="2" w:space="0" w:color="auto"/>
              <w:left w:val="single" w:sz="2" w:space="0" w:color="auto"/>
              <w:bottom w:val="single" w:sz="2" w:space="0" w:color="auto"/>
              <w:right w:val="single" w:sz="2" w:space="0" w:color="auto"/>
            </w:tcBorders>
          </w:tcPr>
          <w:p w14:paraId="00D189F5" w14:textId="4194F427"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expense risk</w:t>
            </w:r>
          </w:p>
        </w:tc>
        <w:tc>
          <w:tcPr>
            <w:tcW w:w="4922" w:type="dxa"/>
            <w:tcBorders>
              <w:top w:val="single" w:sz="2" w:space="0" w:color="auto"/>
              <w:left w:val="single" w:sz="2" w:space="0" w:color="auto"/>
              <w:bottom w:val="single" w:sz="2" w:space="0" w:color="auto"/>
              <w:right w:val="single" w:sz="2" w:space="0" w:color="auto"/>
            </w:tcBorders>
          </w:tcPr>
          <w:p w14:paraId="01A6357A" w14:textId="77777777" w:rsidR="00872AFE" w:rsidRPr="00711388" w:rsidRDefault="00872AFE" w:rsidP="00567869">
            <w:pPr>
              <w:pStyle w:val="NormalLeft"/>
              <w:rPr>
                <w:lang w:val="en-GB"/>
              </w:rPr>
            </w:pPr>
            <w:r w:rsidRPr="00711388">
              <w:rPr>
                <w:lang w:val="en-GB"/>
              </w:rPr>
              <w:t>This is the absolute value of the assets sensitive to expense risk, before the shock.</w:t>
            </w:r>
          </w:p>
          <w:p w14:paraId="605E4902"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45E54E3" w14:textId="77777777" w:rsidTr="00567869">
        <w:tc>
          <w:tcPr>
            <w:tcW w:w="1857" w:type="dxa"/>
            <w:tcBorders>
              <w:top w:val="single" w:sz="2" w:space="0" w:color="auto"/>
              <w:left w:val="single" w:sz="2" w:space="0" w:color="auto"/>
              <w:bottom w:val="single" w:sz="2" w:space="0" w:color="auto"/>
              <w:right w:val="single" w:sz="2" w:space="0" w:color="auto"/>
            </w:tcBorders>
          </w:tcPr>
          <w:p w14:paraId="23777669" w14:textId="77777777" w:rsidR="00872AFE" w:rsidRPr="00711388" w:rsidRDefault="00872AFE" w:rsidP="00567869">
            <w:pPr>
              <w:pStyle w:val="NormalLeft"/>
              <w:rPr>
                <w:lang w:val="en-GB"/>
              </w:rPr>
            </w:pPr>
            <w:r w:rsidRPr="00711388">
              <w:rPr>
                <w:lang w:val="en-GB"/>
              </w:rPr>
              <w:t>R0500/C0030</w:t>
            </w:r>
          </w:p>
        </w:tc>
        <w:tc>
          <w:tcPr>
            <w:tcW w:w="2507" w:type="dxa"/>
            <w:tcBorders>
              <w:top w:val="single" w:sz="2" w:space="0" w:color="auto"/>
              <w:left w:val="single" w:sz="2" w:space="0" w:color="auto"/>
              <w:bottom w:val="single" w:sz="2" w:space="0" w:color="auto"/>
              <w:right w:val="single" w:sz="2" w:space="0" w:color="auto"/>
            </w:tcBorders>
          </w:tcPr>
          <w:p w14:paraId="3906527E" w14:textId="180A0EB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Health expense risk</w:t>
            </w:r>
          </w:p>
        </w:tc>
        <w:tc>
          <w:tcPr>
            <w:tcW w:w="4922" w:type="dxa"/>
            <w:tcBorders>
              <w:top w:val="single" w:sz="2" w:space="0" w:color="auto"/>
              <w:left w:val="single" w:sz="2" w:space="0" w:color="auto"/>
              <w:bottom w:val="single" w:sz="2" w:space="0" w:color="auto"/>
              <w:right w:val="single" w:sz="2" w:space="0" w:color="auto"/>
            </w:tcBorders>
          </w:tcPr>
          <w:p w14:paraId="42977607" w14:textId="77777777" w:rsidR="00872AFE" w:rsidRPr="00711388" w:rsidRDefault="00872AFE" w:rsidP="00567869">
            <w:pPr>
              <w:pStyle w:val="NormalLeft"/>
              <w:rPr>
                <w:lang w:val="en-GB"/>
              </w:rPr>
            </w:pPr>
            <w:r w:rsidRPr="00711388">
              <w:rPr>
                <w:lang w:val="en-GB"/>
              </w:rPr>
              <w:t>This is the absolute value of liabilities sensitive to expense risk, before the shock.</w:t>
            </w:r>
          </w:p>
          <w:p w14:paraId="4797C49B"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095D1648" w14:textId="77777777" w:rsidTr="00567869">
        <w:tc>
          <w:tcPr>
            <w:tcW w:w="1857" w:type="dxa"/>
            <w:tcBorders>
              <w:top w:val="single" w:sz="2" w:space="0" w:color="auto"/>
              <w:left w:val="single" w:sz="2" w:space="0" w:color="auto"/>
              <w:bottom w:val="single" w:sz="2" w:space="0" w:color="auto"/>
              <w:right w:val="single" w:sz="2" w:space="0" w:color="auto"/>
            </w:tcBorders>
          </w:tcPr>
          <w:p w14:paraId="51EB557E" w14:textId="77777777" w:rsidR="00872AFE" w:rsidRPr="00711388" w:rsidRDefault="00872AFE" w:rsidP="00567869">
            <w:pPr>
              <w:pStyle w:val="NormalLeft"/>
              <w:rPr>
                <w:lang w:val="en-GB"/>
              </w:rPr>
            </w:pPr>
            <w:r w:rsidRPr="00711388">
              <w:rPr>
                <w:lang w:val="en-GB"/>
              </w:rPr>
              <w:t>R0500/C0040</w:t>
            </w:r>
          </w:p>
        </w:tc>
        <w:tc>
          <w:tcPr>
            <w:tcW w:w="2507" w:type="dxa"/>
            <w:tcBorders>
              <w:top w:val="single" w:sz="2" w:space="0" w:color="auto"/>
              <w:left w:val="single" w:sz="2" w:space="0" w:color="auto"/>
              <w:bottom w:val="single" w:sz="2" w:space="0" w:color="auto"/>
              <w:right w:val="single" w:sz="2" w:space="0" w:color="auto"/>
            </w:tcBorders>
          </w:tcPr>
          <w:p w14:paraId="4C3B921F" w14:textId="69531992"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expense risk</w:t>
            </w:r>
          </w:p>
        </w:tc>
        <w:tc>
          <w:tcPr>
            <w:tcW w:w="4922" w:type="dxa"/>
            <w:tcBorders>
              <w:top w:val="single" w:sz="2" w:space="0" w:color="auto"/>
              <w:left w:val="single" w:sz="2" w:space="0" w:color="auto"/>
              <w:bottom w:val="single" w:sz="2" w:space="0" w:color="auto"/>
              <w:right w:val="single" w:sz="2" w:space="0" w:color="auto"/>
            </w:tcBorders>
          </w:tcPr>
          <w:p w14:paraId="246196D1" w14:textId="77777777" w:rsidR="00872AFE" w:rsidRPr="00711388" w:rsidRDefault="00872AFE" w:rsidP="00567869">
            <w:pPr>
              <w:pStyle w:val="NormalLeft"/>
              <w:rPr>
                <w:lang w:val="en-GB"/>
              </w:rPr>
            </w:pPr>
            <w:r w:rsidRPr="00711388">
              <w:rPr>
                <w:lang w:val="en-GB"/>
              </w:rPr>
              <w:t>This is the absolute value of the assets sensitive to health expense risk, after the shock.</w:t>
            </w:r>
          </w:p>
          <w:p w14:paraId="4EE38473"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4E76EF56" w14:textId="77777777" w:rsidTr="00567869">
        <w:tc>
          <w:tcPr>
            <w:tcW w:w="1857" w:type="dxa"/>
            <w:tcBorders>
              <w:top w:val="single" w:sz="2" w:space="0" w:color="auto"/>
              <w:left w:val="single" w:sz="2" w:space="0" w:color="auto"/>
              <w:bottom w:val="single" w:sz="2" w:space="0" w:color="auto"/>
              <w:right w:val="single" w:sz="2" w:space="0" w:color="auto"/>
            </w:tcBorders>
          </w:tcPr>
          <w:p w14:paraId="532C8E37" w14:textId="77777777" w:rsidR="00872AFE" w:rsidRPr="00711388" w:rsidRDefault="00872AFE" w:rsidP="00567869">
            <w:pPr>
              <w:pStyle w:val="NormalLeft"/>
              <w:rPr>
                <w:lang w:val="en-GB"/>
              </w:rPr>
            </w:pPr>
            <w:r w:rsidRPr="00711388">
              <w:rPr>
                <w:lang w:val="en-GB"/>
              </w:rPr>
              <w:lastRenderedPageBreak/>
              <w:t>R0500/C0050</w:t>
            </w:r>
          </w:p>
        </w:tc>
        <w:tc>
          <w:tcPr>
            <w:tcW w:w="2507" w:type="dxa"/>
            <w:tcBorders>
              <w:top w:val="single" w:sz="2" w:space="0" w:color="auto"/>
              <w:left w:val="single" w:sz="2" w:space="0" w:color="auto"/>
              <w:bottom w:val="single" w:sz="2" w:space="0" w:color="auto"/>
              <w:right w:val="single" w:sz="2" w:space="0" w:color="auto"/>
            </w:tcBorders>
          </w:tcPr>
          <w:p w14:paraId="6F58A773" w14:textId="09D350A4"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Health expense risk</w:t>
            </w:r>
          </w:p>
        </w:tc>
        <w:tc>
          <w:tcPr>
            <w:tcW w:w="4922" w:type="dxa"/>
            <w:tcBorders>
              <w:top w:val="single" w:sz="2" w:space="0" w:color="auto"/>
              <w:left w:val="single" w:sz="2" w:space="0" w:color="auto"/>
              <w:bottom w:val="single" w:sz="2" w:space="0" w:color="auto"/>
              <w:right w:val="single" w:sz="2" w:space="0" w:color="auto"/>
            </w:tcBorders>
          </w:tcPr>
          <w:p w14:paraId="371CCDF4" w14:textId="77777777" w:rsidR="00872AFE" w:rsidRPr="00711388" w:rsidRDefault="00872AFE" w:rsidP="00567869">
            <w:pPr>
              <w:pStyle w:val="NormalLeft"/>
              <w:rPr>
                <w:lang w:val="en-GB"/>
              </w:rPr>
            </w:pPr>
            <w:r w:rsidRPr="00711388">
              <w:rPr>
                <w:lang w:val="en-GB"/>
              </w:rPr>
              <w:t>This is the absolute value of liabilities (after the loss absorbing capacity of technical provisions) sensitive to health expense risk, after the shock.</w:t>
            </w:r>
          </w:p>
          <w:p w14:paraId="6715E820"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07B7CFD7" w14:textId="77777777" w:rsidTr="00567869">
        <w:tc>
          <w:tcPr>
            <w:tcW w:w="1857" w:type="dxa"/>
            <w:tcBorders>
              <w:top w:val="single" w:sz="2" w:space="0" w:color="auto"/>
              <w:left w:val="single" w:sz="2" w:space="0" w:color="auto"/>
              <w:bottom w:val="single" w:sz="2" w:space="0" w:color="auto"/>
              <w:right w:val="single" w:sz="2" w:space="0" w:color="auto"/>
            </w:tcBorders>
          </w:tcPr>
          <w:p w14:paraId="43C89CAB" w14:textId="77777777" w:rsidR="00872AFE" w:rsidRPr="00711388" w:rsidRDefault="00872AFE" w:rsidP="00567869">
            <w:pPr>
              <w:pStyle w:val="NormalLeft"/>
              <w:rPr>
                <w:lang w:val="en-GB"/>
              </w:rPr>
            </w:pPr>
            <w:r w:rsidRPr="00711388">
              <w:rPr>
                <w:lang w:val="en-GB"/>
              </w:rPr>
              <w:t>R0500/C0060</w:t>
            </w:r>
          </w:p>
        </w:tc>
        <w:tc>
          <w:tcPr>
            <w:tcW w:w="2507" w:type="dxa"/>
            <w:tcBorders>
              <w:top w:val="single" w:sz="2" w:space="0" w:color="auto"/>
              <w:left w:val="single" w:sz="2" w:space="0" w:color="auto"/>
              <w:bottom w:val="single" w:sz="2" w:space="0" w:color="auto"/>
              <w:right w:val="single" w:sz="2" w:space="0" w:color="auto"/>
            </w:tcBorders>
          </w:tcPr>
          <w:p w14:paraId="022F3194" w14:textId="72ED027C"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Health expense risk</w:t>
            </w:r>
          </w:p>
        </w:tc>
        <w:tc>
          <w:tcPr>
            <w:tcW w:w="4922" w:type="dxa"/>
            <w:tcBorders>
              <w:top w:val="single" w:sz="2" w:space="0" w:color="auto"/>
              <w:left w:val="single" w:sz="2" w:space="0" w:color="auto"/>
              <w:bottom w:val="single" w:sz="2" w:space="0" w:color="auto"/>
              <w:right w:val="single" w:sz="2" w:space="0" w:color="auto"/>
            </w:tcBorders>
          </w:tcPr>
          <w:p w14:paraId="678DABFE" w14:textId="77777777" w:rsidR="00872AFE" w:rsidRPr="00711388" w:rsidRDefault="00872AFE" w:rsidP="00567869">
            <w:pPr>
              <w:pStyle w:val="NormalLeft"/>
              <w:rPr>
                <w:lang w:val="en-GB"/>
              </w:rPr>
            </w:pPr>
            <w:r w:rsidRPr="00711388">
              <w:rPr>
                <w:lang w:val="en-GB"/>
              </w:rPr>
              <w:t>This is the net capital charge for health expense risk, after adjustment for the loss absorbing capacity of technical provisions.</w:t>
            </w:r>
          </w:p>
          <w:p w14:paraId="410C1614" w14:textId="77777777" w:rsidR="00872AFE" w:rsidRPr="00711388" w:rsidRDefault="00872AFE" w:rsidP="00567869">
            <w:pPr>
              <w:pStyle w:val="NormalLeft"/>
              <w:rPr>
                <w:lang w:val="en-GB"/>
              </w:rPr>
            </w:pPr>
            <w:r w:rsidRPr="00711388">
              <w:rPr>
                <w:lang w:val="en-GB"/>
              </w:rPr>
              <w:t>If R0060/C0010=1, this item represents net capital charge for health expense risk calculated using simplified calculations.</w:t>
            </w:r>
          </w:p>
        </w:tc>
      </w:tr>
      <w:tr w:rsidR="00872AFE" w:rsidRPr="00711388" w14:paraId="2520933A" w14:textId="77777777" w:rsidTr="00567869">
        <w:tc>
          <w:tcPr>
            <w:tcW w:w="1857" w:type="dxa"/>
            <w:tcBorders>
              <w:top w:val="single" w:sz="2" w:space="0" w:color="auto"/>
              <w:left w:val="single" w:sz="2" w:space="0" w:color="auto"/>
              <w:bottom w:val="single" w:sz="2" w:space="0" w:color="auto"/>
              <w:right w:val="single" w:sz="2" w:space="0" w:color="auto"/>
            </w:tcBorders>
          </w:tcPr>
          <w:p w14:paraId="31AD2507" w14:textId="77777777" w:rsidR="00872AFE" w:rsidRPr="00711388" w:rsidRDefault="00872AFE" w:rsidP="00567869">
            <w:pPr>
              <w:pStyle w:val="NormalLeft"/>
              <w:rPr>
                <w:lang w:val="en-GB"/>
              </w:rPr>
            </w:pPr>
            <w:r w:rsidRPr="00711388">
              <w:rPr>
                <w:lang w:val="en-GB"/>
              </w:rPr>
              <w:t>R0500/C0070</w:t>
            </w:r>
          </w:p>
        </w:tc>
        <w:tc>
          <w:tcPr>
            <w:tcW w:w="2507" w:type="dxa"/>
            <w:tcBorders>
              <w:top w:val="single" w:sz="2" w:space="0" w:color="auto"/>
              <w:left w:val="single" w:sz="2" w:space="0" w:color="auto"/>
              <w:bottom w:val="single" w:sz="2" w:space="0" w:color="auto"/>
              <w:right w:val="single" w:sz="2" w:space="0" w:color="auto"/>
            </w:tcBorders>
          </w:tcPr>
          <w:p w14:paraId="5A7240AD" w14:textId="05057C37"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Health expense risk</w:t>
            </w:r>
          </w:p>
        </w:tc>
        <w:tc>
          <w:tcPr>
            <w:tcW w:w="4922" w:type="dxa"/>
            <w:tcBorders>
              <w:top w:val="single" w:sz="2" w:space="0" w:color="auto"/>
              <w:left w:val="single" w:sz="2" w:space="0" w:color="auto"/>
              <w:bottom w:val="single" w:sz="2" w:space="0" w:color="auto"/>
              <w:right w:val="single" w:sz="2" w:space="0" w:color="auto"/>
            </w:tcBorders>
          </w:tcPr>
          <w:p w14:paraId="6C282375"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expense risk charge, after the shock.</w:t>
            </w:r>
          </w:p>
          <w:p w14:paraId="5AE52DF2"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1DF5C05" w14:textId="77777777" w:rsidTr="00567869">
        <w:tc>
          <w:tcPr>
            <w:tcW w:w="1857" w:type="dxa"/>
            <w:tcBorders>
              <w:top w:val="single" w:sz="2" w:space="0" w:color="auto"/>
              <w:left w:val="single" w:sz="2" w:space="0" w:color="auto"/>
              <w:bottom w:val="single" w:sz="2" w:space="0" w:color="auto"/>
              <w:right w:val="single" w:sz="2" w:space="0" w:color="auto"/>
            </w:tcBorders>
          </w:tcPr>
          <w:p w14:paraId="6DBCEAA4" w14:textId="77777777" w:rsidR="00872AFE" w:rsidRPr="00711388" w:rsidRDefault="00872AFE" w:rsidP="00567869">
            <w:pPr>
              <w:pStyle w:val="NormalLeft"/>
              <w:rPr>
                <w:lang w:val="en-GB"/>
              </w:rPr>
            </w:pPr>
            <w:r w:rsidRPr="00711388">
              <w:rPr>
                <w:lang w:val="en-GB"/>
              </w:rPr>
              <w:t>R0500/C0080</w:t>
            </w:r>
          </w:p>
        </w:tc>
        <w:tc>
          <w:tcPr>
            <w:tcW w:w="2507" w:type="dxa"/>
            <w:tcBorders>
              <w:top w:val="single" w:sz="2" w:space="0" w:color="auto"/>
              <w:left w:val="single" w:sz="2" w:space="0" w:color="auto"/>
              <w:bottom w:val="single" w:sz="2" w:space="0" w:color="auto"/>
              <w:right w:val="single" w:sz="2" w:space="0" w:color="auto"/>
            </w:tcBorders>
          </w:tcPr>
          <w:p w14:paraId="038275DD" w14:textId="383EDA1D"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expense risk</w:t>
            </w:r>
          </w:p>
        </w:tc>
        <w:tc>
          <w:tcPr>
            <w:tcW w:w="4922" w:type="dxa"/>
            <w:tcBorders>
              <w:top w:val="single" w:sz="2" w:space="0" w:color="auto"/>
              <w:left w:val="single" w:sz="2" w:space="0" w:color="auto"/>
              <w:bottom w:val="single" w:sz="2" w:space="0" w:color="auto"/>
              <w:right w:val="single" w:sz="2" w:space="0" w:color="auto"/>
            </w:tcBorders>
          </w:tcPr>
          <w:p w14:paraId="3EF0627F" w14:textId="77777777" w:rsidR="00872AFE" w:rsidRPr="00711388" w:rsidRDefault="00872AFE" w:rsidP="00567869">
            <w:pPr>
              <w:pStyle w:val="NormalLeft"/>
              <w:rPr>
                <w:lang w:val="en-GB"/>
              </w:rPr>
            </w:pPr>
            <w:r w:rsidRPr="00711388">
              <w:rPr>
                <w:lang w:val="en-GB"/>
              </w:rPr>
              <w:t>This is the gross capital charge (excluding the loss absorbing capacity of technical provisions) for health expense risk.</w:t>
            </w:r>
          </w:p>
          <w:p w14:paraId="26FF795B" w14:textId="77777777" w:rsidR="00872AFE" w:rsidRPr="00711388" w:rsidRDefault="00872AFE" w:rsidP="00567869">
            <w:pPr>
              <w:pStyle w:val="NormalLeft"/>
              <w:rPr>
                <w:lang w:val="en-GB"/>
              </w:rPr>
            </w:pPr>
            <w:r w:rsidRPr="00711388">
              <w:rPr>
                <w:lang w:val="en-GB"/>
              </w:rPr>
              <w:t>If R0060/C0010=1, this item represents gross capital charge for health expense risk calculated using simplified calculations.</w:t>
            </w:r>
          </w:p>
        </w:tc>
      </w:tr>
      <w:tr w:rsidR="00872AFE" w:rsidRPr="00711388" w14:paraId="5C8CFE41" w14:textId="77777777" w:rsidTr="00567869">
        <w:tc>
          <w:tcPr>
            <w:tcW w:w="1857" w:type="dxa"/>
            <w:tcBorders>
              <w:top w:val="single" w:sz="2" w:space="0" w:color="auto"/>
              <w:left w:val="single" w:sz="2" w:space="0" w:color="auto"/>
              <w:bottom w:val="single" w:sz="2" w:space="0" w:color="auto"/>
              <w:right w:val="single" w:sz="2" w:space="0" w:color="auto"/>
            </w:tcBorders>
          </w:tcPr>
          <w:p w14:paraId="60D9FBFD" w14:textId="77777777" w:rsidR="00872AFE" w:rsidRPr="00711388" w:rsidRDefault="00872AFE" w:rsidP="00567869">
            <w:pPr>
              <w:pStyle w:val="NormalLeft"/>
              <w:rPr>
                <w:lang w:val="en-GB"/>
              </w:rPr>
            </w:pPr>
            <w:r w:rsidRPr="00711388">
              <w:rPr>
                <w:lang w:val="en-GB"/>
              </w:rPr>
              <w:t>R0600/C0020</w:t>
            </w:r>
          </w:p>
        </w:tc>
        <w:tc>
          <w:tcPr>
            <w:tcW w:w="2507" w:type="dxa"/>
            <w:tcBorders>
              <w:top w:val="single" w:sz="2" w:space="0" w:color="auto"/>
              <w:left w:val="single" w:sz="2" w:space="0" w:color="auto"/>
              <w:bottom w:val="single" w:sz="2" w:space="0" w:color="auto"/>
              <w:right w:val="single" w:sz="2" w:space="0" w:color="auto"/>
            </w:tcBorders>
          </w:tcPr>
          <w:p w14:paraId="25A50063" w14:textId="702ED50C"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revision risk</w:t>
            </w:r>
          </w:p>
        </w:tc>
        <w:tc>
          <w:tcPr>
            <w:tcW w:w="4922" w:type="dxa"/>
            <w:tcBorders>
              <w:top w:val="single" w:sz="2" w:space="0" w:color="auto"/>
              <w:left w:val="single" w:sz="2" w:space="0" w:color="auto"/>
              <w:bottom w:val="single" w:sz="2" w:space="0" w:color="auto"/>
              <w:right w:val="single" w:sz="2" w:space="0" w:color="auto"/>
            </w:tcBorders>
          </w:tcPr>
          <w:p w14:paraId="460CA9E2" w14:textId="77777777" w:rsidR="00872AFE" w:rsidRPr="00711388" w:rsidRDefault="00872AFE" w:rsidP="00567869">
            <w:pPr>
              <w:pStyle w:val="NormalLeft"/>
              <w:rPr>
                <w:lang w:val="en-GB"/>
              </w:rPr>
            </w:pPr>
            <w:r w:rsidRPr="00711388">
              <w:rPr>
                <w:lang w:val="en-GB"/>
              </w:rPr>
              <w:t>This is the absolute value of the assets sensitive to health revision risk, before the shock.</w:t>
            </w:r>
          </w:p>
          <w:p w14:paraId="6EDE2DB9"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4BA67D1E" w14:textId="77777777" w:rsidTr="00567869">
        <w:tc>
          <w:tcPr>
            <w:tcW w:w="1857" w:type="dxa"/>
            <w:tcBorders>
              <w:top w:val="single" w:sz="2" w:space="0" w:color="auto"/>
              <w:left w:val="single" w:sz="2" w:space="0" w:color="auto"/>
              <w:bottom w:val="single" w:sz="2" w:space="0" w:color="auto"/>
              <w:right w:val="single" w:sz="2" w:space="0" w:color="auto"/>
            </w:tcBorders>
          </w:tcPr>
          <w:p w14:paraId="2802DAC2" w14:textId="77777777" w:rsidR="00872AFE" w:rsidRPr="00711388" w:rsidRDefault="00872AFE" w:rsidP="00567869">
            <w:pPr>
              <w:pStyle w:val="NormalLeft"/>
              <w:rPr>
                <w:lang w:val="en-GB"/>
              </w:rPr>
            </w:pPr>
            <w:r w:rsidRPr="00711388">
              <w:rPr>
                <w:lang w:val="en-GB"/>
              </w:rPr>
              <w:t>R0600/C0030</w:t>
            </w:r>
          </w:p>
        </w:tc>
        <w:tc>
          <w:tcPr>
            <w:tcW w:w="2507" w:type="dxa"/>
            <w:tcBorders>
              <w:top w:val="single" w:sz="2" w:space="0" w:color="auto"/>
              <w:left w:val="single" w:sz="2" w:space="0" w:color="auto"/>
              <w:bottom w:val="single" w:sz="2" w:space="0" w:color="auto"/>
              <w:right w:val="single" w:sz="2" w:space="0" w:color="auto"/>
            </w:tcBorders>
          </w:tcPr>
          <w:p w14:paraId="108F0179" w14:textId="5044243B"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711388" w:rsidRPr="00711388">
              <w:rPr>
                <w:lang w:val="en-GB"/>
              </w:rPr>
              <w:t>-</w:t>
            </w:r>
            <w:r w:rsidRPr="00711388">
              <w:rPr>
                <w:lang w:val="en-GB"/>
              </w:rPr>
              <w:t>Health revision risk</w:t>
            </w:r>
          </w:p>
        </w:tc>
        <w:tc>
          <w:tcPr>
            <w:tcW w:w="4922" w:type="dxa"/>
            <w:tcBorders>
              <w:top w:val="single" w:sz="2" w:space="0" w:color="auto"/>
              <w:left w:val="single" w:sz="2" w:space="0" w:color="auto"/>
              <w:bottom w:val="single" w:sz="2" w:space="0" w:color="auto"/>
              <w:right w:val="single" w:sz="2" w:space="0" w:color="auto"/>
            </w:tcBorders>
          </w:tcPr>
          <w:p w14:paraId="59382CE3" w14:textId="77777777" w:rsidR="00872AFE" w:rsidRPr="00711388" w:rsidRDefault="00872AFE" w:rsidP="00567869">
            <w:pPr>
              <w:pStyle w:val="NormalLeft"/>
              <w:rPr>
                <w:lang w:val="en-GB"/>
              </w:rPr>
            </w:pPr>
            <w:r w:rsidRPr="00711388">
              <w:rPr>
                <w:lang w:val="en-GB"/>
              </w:rPr>
              <w:t>This is the absolute value of liabilities sensitive to health revision risk charge, before the shock.</w:t>
            </w:r>
          </w:p>
          <w:p w14:paraId="5B1EE791"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4F149533" w14:textId="77777777" w:rsidTr="00567869">
        <w:tc>
          <w:tcPr>
            <w:tcW w:w="1857" w:type="dxa"/>
            <w:tcBorders>
              <w:top w:val="single" w:sz="2" w:space="0" w:color="auto"/>
              <w:left w:val="single" w:sz="2" w:space="0" w:color="auto"/>
              <w:bottom w:val="single" w:sz="2" w:space="0" w:color="auto"/>
              <w:right w:val="single" w:sz="2" w:space="0" w:color="auto"/>
            </w:tcBorders>
          </w:tcPr>
          <w:p w14:paraId="4D1AC0C3" w14:textId="77777777" w:rsidR="00872AFE" w:rsidRPr="00711388" w:rsidRDefault="00872AFE" w:rsidP="00567869">
            <w:pPr>
              <w:pStyle w:val="NormalLeft"/>
              <w:rPr>
                <w:lang w:val="en-GB"/>
              </w:rPr>
            </w:pPr>
            <w:r w:rsidRPr="00711388">
              <w:rPr>
                <w:lang w:val="en-GB"/>
              </w:rPr>
              <w:t>R0600/C0040</w:t>
            </w:r>
          </w:p>
        </w:tc>
        <w:tc>
          <w:tcPr>
            <w:tcW w:w="2507" w:type="dxa"/>
            <w:tcBorders>
              <w:top w:val="single" w:sz="2" w:space="0" w:color="auto"/>
              <w:left w:val="single" w:sz="2" w:space="0" w:color="auto"/>
              <w:bottom w:val="single" w:sz="2" w:space="0" w:color="auto"/>
              <w:right w:val="single" w:sz="2" w:space="0" w:color="auto"/>
            </w:tcBorders>
          </w:tcPr>
          <w:p w14:paraId="1661E304" w14:textId="6107293F"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Health revision risk</w:t>
            </w:r>
          </w:p>
        </w:tc>
        <w:tc>
          <w:tcPr>
            <w:tcW w:w="4922" w:type="dxa"/>
            <w:tcBorders>
              <w:top w:val="single" w:sz="2" w:space="0" w:color="auto"/>
              <w:left w:val="single" w:sz="2" w:space="0" w:color="auto"/>
              <w:bottom w:val="single" w:sz="2" w:space="0" w:color="auto"/>
              <w:right w:val="single" w:sz="2" w:space="0" w:color="auto"/>
            </w:tcBorders>
          </w:tcPr>
          <w:p w14:paraId="444ED2B1" w14:textId="77777777" w:rsidR="00872AFE" w:rsidRPr="00711388" w:rsidRDefault="00872AFE" w:rsidP="00567869">
            <w:pPr>
              <w:pStyle w:val="NormalLeft"/>
              <w:rPr>
                <w:lang w:val="en-GB"/>
              </w:rPr>
            </w:pPr>
            <w:r w:rsidRPr="00711388">
              <w:rPr>
                <w:lang w:val="en-GB"/>
              </w:rPr>
              <w:t>This is the absolute value of the assets sensitive to health revision risk, after the shock.</w:t>
            </w:r>
          </w:p>
          <w:p w14:paraId="1EF599A8"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1AEFA3A7" w14:textId="77777777" w:rsidTr="00567869">
        <w:tc>
          <w:tcPr>
            <w:tcW w:w="1857" w:type="dxa"/>
            <w:tcBorders>
              <w:top w:val="single" w:sz="2" w:space="0" w:color="auto"/>
              <w:left w:val="single" w:sz="2" w:space="0" w:color="auto"/>
              <w:bottom w:val="single" w:sz="2" w:space="0" w:color="auto"/>
              <w:right w:val="single" w:sz="2" w:space="0" w:color="auto"/>
            </w:tcBorders>
          </w:tcPr>
          <w:p w14:paraId="63ACB731" w14:textId="77777777" w:rsidR="00872AFE" w:rsidRPr="00711388" w:rsidRDefault="00872AFE" w:rsidP="00567869">
            <w:pPr>
              <w:pStyle w:val="NormalLeft"/>
              <w:rPr>
                <w:lang w:val="en-GB"/>
              </w:rPr>
            </w:pPr>
            <w:r w:rsidRPr="00711388">
              <w:rPr>
                <w:lang w:val="en-GB"/>
              </w:rPr>
              <w:lastRenderedPageBreak/>
              <w:t>R0600/C0050</w:t>
            </w:r>
          </w:p>
        </w:tc>
        <w:tc>
          <w:tcPr>
            <w:tcW w:w="2507" w:type="dxa"/>
            <w:tcBorders>
              <w:top w:val="single" w:sz="2" w:space="0" w:color="auto"/>
              <w:left w:val="single" w:sz="2" w:space="0" w:color="auto"/>
              <w:bottom w:val="single" w:sz="2" w:space="0" w:color="auto"/>
              <w:right w:val="single" w:sz="2" w:space="0" w:color="auto"/>
            </w:tcBorders>
          </w:tcPr>
          <w:p w14:paraId="73FCC1B1" w14:textId="249B0ECE"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(after the loss absorbing capacity of technical provisions) </w:t>
            </w:r>
            <w:r w:rsidR="00845F43" w:rsidRPr="00711388">
              <w:rPr>
                <w:lang w:val="en-GB"/>
              </w:rPr>
              <w:t>-</w:t>
            </w:r>
            <w:r w:rsidRPr="00711388">
              <w:rPr>
                <w:lang w:val="en-GB"/>
              </w:rPr>
              <w:t xml:space="preserve"> Health revision risk</w:t>
            </w:r>
          </w:p>
        </w:tc>
        <w:tc>
          <w:tcPr>
            <w:tcW w:w="4922" w:type="dxa"/>
            <w:tcBorders>
              <w:top w:val="single" w:sz="2" w:space="0" w:color="auto"/>
              <w:left w:val="single" w:sz="2" w:space="0" w:color="auto"/>
              <w:bottom w:val="single" w:sz="2" w:space="0" w:color="auto"/>
              <w:right w:val="single" w:sz="2" w:space="0" w:color="auto"/>
            </w:tcBorders>
          </w:tcPr>
          <w:p w14:paraId="429F9CE9" w14:textId="77777777" w:rsidR="00872AFE" w:rsidRPr="00711388" w:rsidRDefault="00872AFE" w:rsidP="00567869">
            <w:pPr>
              <w:pStyle w:val="NormalLeft"/>
              <w:rPr>
                <w:lang w:val="en-GB"/>
              </w:rPr>
            </w:pPr>
            <w:r w:rsidRPr="00711388">
              <w:rPr>
                <w:lang w:val="en-GB"/>
              </w:rPr>
              <w:t>This is the absolute value of liabilities (after the loss absorbing capacity of technical provisions) sensitive to health revision risk, after the shock.</w:t>
            </w:r>
          </w:p>
          <w:p w14:paraId="005368FF"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4E5B702A" w14:textId="77777777" w:rsidTr="00567869">
        <w:tc>
          <w:tcPr>
            <w:tcW w:w="1857" w:type="dxa"/>
            <w:tcBorders>
              <w:top w:val="single" w:sz="2" w:space="0" w:color="auto"/>
              <w:left w:val="single" w:sz="2" w:space="0" w:color="auto"/>
              <w:bottom w:val="single" w:sz="2" w:space="0" w:color="auto"/>
              <w:right w:val="single" w:sz="2" w:space="0" w:color="auto"/>
            </w:tcBorders>
          </w:tcPr>
          <w:p w14:paraId="76660D2A" w14:textId="77777777" w:rsidR="00872AFE" w:rsidRPr="00711388" w:rsidRDefault="00872AFE" w:rsidP="00567869">
            <w:pPr>
              <w:pStyle w:val="NormalLeft"/>
              <w:rPr>
                <w:lang w:val="en-GB"/>
              </w:rPr>
            </w:pPr>
            <w:r w:rsidRPr="00711388">
              <w:rPr>
                <w:lang w:val="en-GB"/>
              </w:rPr>
              <w:t>R0600/C0060</w:t>
            </w:r>
          </w:p>
        </w:tc>
        <w:tc>
          <w:tcPr>
            <w:tcW w:w="2507" w:type="dxa"/>
            <w:tcBorders>
              <w:top w:val="single" w:sz="2" w:space="0" w:color="auto"/>
              <w:left w:val="single" w:sz="2" w:space="0" w:color="auto"/>
              <w:bottom w:val="single" w:sz="2" w:space="0" w:color="auto"/>
              <w:right w:val="single" w:sz="2" w:space="0" w:color="auto"/>
            </w:tcBorders>
          </w:tcPr>
          <w:p w14:paraId="44140822" w14:textId="466803A7"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Net solvency capital requirement </w:t>
            </w:r>
            <w:r w:rsidR="00845F43" w:rsidRPr="00711388">
              <w:rPr>
                <w:lang w:val="en-GB"/>
              </w:rPr>
              <w:t>-</w:t>
            </w:r>
            <w:r w:rsidRPr="00711388">
              <w:rPr>
                <w:lang w:val="en-GB"/>
              </w:rPr>
              <w:t xml:space="preserve"> Health revision risk</w:t>
            </w:r>
          </w:p>
        </w:tc>
        <w:tc>
          <w:tcPr>
            <w:tcW w:w="4922" w:type="dxa"/>
            <w:tcBorders>
              <w:top w:val="single" w:sz="2" w:space="0" w:color="auto"/>
              <w:left w:val="single" w:sz="2" w:space="0" w:color="auto"/>
              <w:bottom w:val="single" w:sz="2" w:space="0" w:color="auto"/>
              <w:right w:val="single" w:sz="2" w:space="0" w:color="auto"/>
            </w:tcBorders>
          </w:tcPr>
          <w:p w14:paraId="4F88CE34" w14:textId="77777777" w:rsidR="00872AFE" w:rsidRPr="00711388" w:rsidRDefault="00872AFE" w:rsidP="00567869">
            <w:pPr>
              <w:pStyle w:val="NormalLeft"/>
              <w:rPr>
                <w:lang w:val="en-GB"/>
              </w:rPr>
            </w:pPr>
            <w:r w:rsidRPr="00711388">
              <w:rPr>
                <w:lang w:val="en-GB"/>
              </w:rPr>
              <w:t>This is the net capital charge for health revision risk, after adjustment for the loss absorbing capacity of technical provisions.</w:t>
            </w:r>
          </w:p>
        </w:tc>
      </w:tr>
      <w:tr w:rsidR="00872AFE" w:rsidRPr="00711388" w14:paraId="1BF50E78" w14:textId="77777777" w:rsidTr="00567869">
        <w:tc>
          <w:tcPr>
            <w:tcW w:w="1857" w:type="dxa"/>
            <w:tcBorders>
              <w:top w:val="single" w:sz="2" w:space="0" w:color="auto"/>
              <w:left w:val="single" w:sz="2" w:space="0" w:color="auto"/>
              <w:bottom w:val="single" w:sz="2" w:space="0" w:color="auto"/>
              <w:right w:val="single" w:sz="2" w:space="0" w:color="auto"/>
            </w:tcBorders>
          </w:tcPr>
          <w:p w14:paraId="24EADBD8" w14:textId="77777777" w:rsidR="00872AFE" w:rsidRPr="00711388" w:rsidRDefault="00872AFE" w:rsidP="00567869">
            <w:pPr>
              <w:pStyle w:val="NormalLeft"/>
              <w:rPr>
                <w:lang w:val="en-GB"/>
              </w:rPr>
            </w:pPr>
            <w:r w:rsidRPr="00711388">
              <w:rPr>
                <w:lang w:val="en-GB"/>
              </w:rPr>
              <w:t>R0600/C0070</w:t>
            </w:r>
          </w:p>
        </w:tc>
        <w:tc>
          <w:tcPr>
            <w:tcW w:w="2507" w:type="dxa"/>
            <w:tcBorders>
              <w:top w:val="single" w:sz="2" w:space="0" w:color="auto"/>
              <w:left w:val="single" w:sz="2" w:space="0" w:color="auto"/>
              <w:bottom w:val="single" w:sz="2" w:space="0" w:color="auto"/>
              <w:right w:val="single" w:sz="2" w:space="0" w:color="auto"/>
            </w:tcBorders>
          </w:tcPr>
          <w:p w14:paraId="6100A61D" w14:textId="58867222"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Liabilities (before the loss absorbing capacity of technical provisions) </w:t>
            </w:r>
            <w:r w:rsidR="00845F43" w:rsidRPr="00711388">
              <w:rPr>
                <w:lang w:val="en-GB"/>
              </w:rPr>
              <w:t>-</w:t>
            </w:r>
            <w:r w:rsidRPr="00711388">
              <w:rPr>
                <w:lang w:val="en-GB"/>
              </w:rPr>
              <w:t xml:space="preserve"> Health revision risk</w:t>
            </w:r>
          </w:p>
        </w:tc>
        <w:tc>
          <w:tcPr>
            <w:tcW w:w="4922" w:type="dxa"/>
            <w:tcBorders>
              <w:top w:val="single" w:sz="2" w:space="0" w:color="auto"/>
              <w:left w:val="single" w:sz="2" w:space="0" w:color="auto"/>
              <w:bottom w:val="single" w:sz="2" w:space="0" w:color="auto"/>
              <w:right w:val="single" w:sz="2" w:space="0" w:color="auto"/>
            </w:tcBorders>
          </w:tcPr>
          <w:p w14:paraId="70F18CA9" w14:textId="77777777" w:rsidR="00872AFE" w:rsidRPr="00711388" w:rsidRDefault="00872AFE" w:rsidP="00567869">
            <w:pPr>
              <w:pStyle w:val="NormalLeft"/>
              <w:rPr>
                <w:lang w:val="en-GB"/>
              </w:rPr>
            </w:pPr>
            <w:r w:rsidRPr="00711388">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7DAE1F55"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076FA9E5" w14:textId="77777777" w:rsidTr="00567869">
        <w:tc>
          <w:tcPr>
            <w:tcW w:w="1857" w:type="dxa"/>
            <w:tcBorders>
              <w:top w:val="single" w:sz="2" w:space="0" w:color="auto"/>
              <w:left w:val="single" w:sz="2" w:space="0" w:color="auto"/>
              <w:bottom w:val="single" w:sz="2" w:space="0" w:color="auto"/>
              <w:right w:val="single" w:sz="2" w:space="0" w:color="auto"/>
            </w:tcBorders>
          </w:tcPr>
          <w:p w14:paraId="2338DE8C" w14:textId="77777777" w:rsidR="00872AFE" w:rsidRPr="00711388" w:rsidRDefault="00872AFE" w:rsidP="00567869">
            <w:pPr>
              <w:pStyle w:val="NormalLeft"/>
              <w:rPr>
                <w:lang w:val="en-GB"/>
              </w:rPr>
            </w:pPr>
            <w:r w:rsidRPr="00711388">
              <w:rPr>
                <w:lang w:val="en-GB"/>
              </w:rPr>
              <w:t>R0600/C0080</w:t>
            </w:r>
          </w:p>
        </w:tc>
        <w:tc>
          <w:tcPr>
            <w:tcW w:w="2507" w:type="dxa"/>
            <w:tcBorders>
              <w:top w:val="single" w:sz="2" w:space="0" w:color="auto"/>
              <w:left w:val="single" w:sz="2" w:space="0" w:color="auto"/>
              <w:bottom w:val="single" w:sz="2" w:space="0" w:color="auto"/>
              <w:right w:val="single" w:sz="2" w:space="0" w:color="auto"/>
            </w:tcBorders>
          </w:tcPr>
          <w:p w14:paraId="57BE693D" w14:textId="39BD9CD6" w:rsidR="00872AFE" w:rsidRPr="00711388" w:rsidRDefault="00872AFE" w:rsidP="00567869">
            <w:pPr>
              <w:pStyle w:val="NormalLeft"/>
              <w:rPr>
                <w:lang w:val="en-GB"/>
              </w:rPr>
            </w:pPr>
            <w:r w:rsidRPr="00711388">
              <w:rPr>
                <w:lang w:val="en-GB"/>
              </w:rPr>
              <w:t xml:space="preserve">Absolute value after shock </w:t>
            </w:r>
            <w:r w:rsidR="00845F43" w:rsidRPr="00711388">
              <w:rPr>
                <w:lang w:val="en-GB"/>
              </w:rPr>
              <w:t>-</w:t>
            </w:r>
            <w:r w:rsidRPr="00711388">
              <w:rPr>
                <w:lang w:val="en-GB"/>
              </w:rPr>
              <w:t xml:space="preserve"> Gross solvency capital requirement </w:t>
            </w:r>
            <w:r w:rsidR="00845F43" w:rsidRPr="00711388">
              <w:rPr>
                <w:lang w:val="en-GB"/>
              </w:rPr>
              <w:t>-</w:t>
            </w:r>
            <w:r w:rsidRPr="00711388">
              <w:rPr>
                <w:lang w:val="en-GB"/>
              </w:rPr>
              <w:t xml:space="preserve"> Health revision risk</w:t>
            </w:r>
          </w:p>
        </w:tc>
        <w:tc>
          <w:tcPr>
            <w:tcW w:w="4922" w:type="dxa"/>
            <w:tcBorders>
              <w:top w:val="single" w:sz="2" w:space="0" w:color="auto"/>
              <w:left w:val="single" w:sz="2" w:space="0" w:color="auto"/>
              <w:bottom w:val="single" w:sz="2" w:space="0" w:color="auto"/>
              <w:right w:val="single" w:sz="2" w:space="0" w:color="auto"/>
            </w:tcBorders>
          </w:tcPr>
          <w:p w14:paraId="3ED834D5" w14:textId="77777777" w:rsidR="00872AFE" w:rsidRPr="00711388" w:rsidRDefault="00872AFE" w:rsidP="00567869">
            <w:pPr>
              <w:pStyle w:val="NormalLeft"/>
              <w:rPr>
                <w:lang w:val="en-GB"/>
              </w:rPr>
            </w:pPr>
            <w:r w:rsidRPr="00711388">
              <w:rPr>
                <w:lang w:val="en-GB"/>
              </w:rPr>
              <w:t>This is the gross capital charge (before the loss absorbing capacity of technical provisions) for health revision risk.</w:t>
            </w:r>
          </w:p>
        </w:tc>
      </w:tr>
      <w:tr w:rsidR="00872AFE" w:rsidRPr="00711388" w14:paraId="07A91803" w14:textId="77777777" w:rsidTr="00567869">
        <w:tc>
          <w:tcPr>
            <w:tcW w:w="1857" w:type="dxa"/>
            <w:tcBorders>
              <w:top w:val="single" w:sz="2" w:space="0" w:color="auto"/>
              <w:left w:val="single" w:sz="2" w:space="0" w:color="auto"/>
              <w:bottom w:val="single" w:sz="2" w:space="0" w:color="auto"/>
              <w:right w:val="single" w:sz="2" w:space="0" w:color="auto"/>
            </w:tcBorders>
          </w:tcPr>
          <w:p w14:paraId="61D579DA" w14:textId="77777777" w:rsidR="00872AFE" w:rsidRPr="00711388" w:rsidRDefault="00872AFE" w:rsidP="00567869">
            <w:pPr>
              <w:pStyle w:val="NormalLeft"/>
              <w:rPr>
                <w:lang w:val="en-GB"/>
              </w:rPr>
            </w:pPr>
            <w:r w:rsidRPr="00711388">
              <w:rPr>
                <w:lang w:val="en-GB"/>
              </w:rPr>
              <w:t>R0700/C0060</w:t>
            </w:r>
          </w:p>
        </w:tc>
        <w:tc>
          <w:tcPr>
            <w:tcW w:w="2507" w:type="dxa"/>
            <w:tcBorders>
              <w:top w:val="single" w:sz="2" w:space="0" w:color="auto"/>
              <w:left w:val="single" w:sz="2" w:space="0" w:color="auto"/>
              <w:bottom w:val="single" w:sz="2" w:space="0" w:color="auto"/>
              <w:right w:val="single" w:sz="2" w:space="0" w:color="auto"/>
            </w:tcBorders>
          </w:tcPr>
          <w:p w14:paraId="55B07ADC" w14:textId="5A3FADDD" w:rsidR="00872AFE" w:rsidRPr="00711388" w:rsidRDefault="00872AFE" w:rsidP="00567869">
            <w:pPr>
              <w:pStyle w:val="NormalLeft"/>
              <w:rPr>
                <w:lang w:val="en-GB"/>
              </w:rPr>
            </w:pPr>
            <w:r w:rsidRPr="00711388">
              <w:rPr>
                <w:lang w:val="en-GB"/>
              </w:rPr>
              <w:t xml:space="preserve">Diversification within SLT health underwriting risk module </w:t>
            </w:r>
            <w:r w:rsidR="00845F43" w:rsidRPr="00711388">
              <w:rPr>
                <w:lang w:val="en-GB"/>
              </w:rPr>
              <w:t>-</w:t>
            </w:r>
            <w:r w:rsidRPr="00711388">
              <w:rPr>
                <w:lang w:val="en-GB"/>
              </w:rPr>
              <w:t xml:space="preserve"> Net</w:t>
            </w:r>
          </w:p>
        </w:tc>
        <w:tc>
          <w:tcPr>
            <w:tcW w:w="4922" w:type="dxa"/>
            <w:tcBorders>
              <w:top w:val="single" w:sz="2" w:space="0" w:color="auto"/>
              <w:left w:val="single" w:sz="2" w:space="0" w:color="auto"/>
              <w:bottom w:val="single" w:sz="2" w:space="0" w:color="auto"/>
              <w:right w:val="single" w:sz="2" w:space="0" w:color="auto"/>
            </w:tcBorders>
          </w:tcPr>
          <w:p w14:paraId="6E661B84" w14:textId="5D2CFF40" w:rsidR="00872AFE" w:rsidRPr="00711388" w:rsidRDefault="00872AFE" w:rsidP="00567869">
            <w:pPr>
              <w:pStyle w:val="NormalLeft"/>
              <w:rPr>
                <w:lang w:val="en-GB"/>
              </w:rPr>
            </w:pPr>
            <w:r w:rsidRPr="00711388">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w:t>
            </w:r>
            <w:r w:rsidR="00711388" w:rsidRPr="00711388">
              <w:rPr>
                <w:lang w:val="en-GB"/>
              </w:rPr>
              <w:t>-</w:t>
            </w:r>
            <w:r w:rsidRPr="00711388">
              <w:rPr>
                <w:lang w:val="en-GB"/>
              </w:rPr>
              <w:t>modules.</w:t>
            </w:r>
          </w:p>
          <w:p w14:paraId="5E3A8FBC" w14:textId="77777777" w:rsidR="00872AFE" w:rsidRPr="00711388" w:rsidRDefault="00872AFE" w:rsidP="00567869">
            <w:pPr>
              <w:pStyle w:val="NormalLeft"/>
              <w:rPr>
                <w:lang w:val="en-GB"/>
              </w:rPr>
            </w:pPr>
            <w:r w:rsidRPr="00711388">
              <w:rPr>
                <w:lang w:val="en-GB"/>
              </w:rPr>
              <w:t>Diversification shall be reported as a negative value if they reduce the capital requirement.</w:t>
            </w:r>
          </w:p>
        </w:tc>
      </w:tr>
      <w:tr w:rsidR="00872AFE" w:rsidRPr="00711388" w14:paraId="376465C1" w14:textId="77777777" w:rsidTr="00567869">
        <w:tc>
          <w:tcPr>
            <w:tcW w:w="1857" w:type="dxa"/>
            <w:tcBorders>
              <w:top w:val="single" w:sz="2" w:space="0" w:color="auto"/>
              <w:left w:val="single" w:sz="2" w:space="0" w:color="auto"/>
              <w:bottom w:val="single" w:sz="2" w:space="0" w:color="auto"/>
              <w:right w:val="single" w:sz="2" w:space="0" w:color="auto"/>
            </w:tcBorders>
          </w:tcPr>
          <w:p w14:paraId="7D0AD01A" w14:textId="77777777" w:rsidR="00872AFE" w:rsidRPr="00711388" w:rsidRDefault="00872AFE" w:rsidP="00567869">
            <w:pPr>
              <w:pStyle w:val="NormalLeft"/>
              <w:rPr>
                <w:lang w:val="en-GB"/>
              </w:rPr>
            </w:pPr>
            <w:r w:rsidRPr="00711388">
              <w:rPr>
                <w:lang w:val="en-GB"/>
              </w:rPr>
              <w:t>R0700/C0080</w:t>
            </w:r>
          </w:p>
        </w:tc>
        <w:tc>
          <w:tcPr>
            <w:tcW w:w="2507" w:type="dxa"/>
            <w:tcBorders>
              <w:top w:val="single" w:sz="2" w:space="0" w:color="auto"/>
              <w:left w:val="single" w:sz="2" w:space="0" w:color="auto"/>
              <w:bottom w:val="single" w:sz="2" w:space="0" w:color="auto"/>
              <w:right w:val="single" w:sz="2" w:space="0" w:color="auto"/>
            </w:tcBorders>
          </w:tcPr>
          <w:p w14:paraId="22DE6B4F" w14:textId="3E5DF508" w:rsidR="00872AFE" w:rsidRPr="00711388" w:rsidRDefault="00872AFE" w:rsidP="00567869">
            <w:pPr>
              <w:pStyle w:val="NormalLeft"/>
              <w:rPr>
                <w:lang w:val="en-GB"/>
              </w:rPr>
            </w:pPr>
            <w:r w:rsidRPr="00711388">
              <w:rPr>
                <w:lang w:val="en-GB"/>
              </w:rPr>
              <w:t xml:space="preserve">Diversification within SLT health underwriting risk module </w:t>
            </w:r>
            <w:r w:rsidR="00845F43" w:rsidRPr="00711388">
              <w:rPr>
                <w:lang w:val="en-GB"/>
              </w:rPr>
              <w:t>-</w:t>
            </w:r>
            <w:r w:rsidRPr="00711388">
              <w:rPr>
                <w:lang w:val="en-GB"/>
              </w:rPr>
              <w:t xml:space="preserve"> Gross</w:t>
            </w:r>
          </w:p>
        </w:tc>
        <w:tc>
          <w:tcPr>
            <w:tcW w:w="4922" w:type="dxa"/>
            <w:tcBorders>
              <w:top w:val="single" w:sz="2" w:space="0" w:color="auto"/>
              <w:left w:val="single" w:sz="2" w:space="0" w:color="auto"/>
              <w:bottom w:val="single" w:sz="2" w:space="0" w:color="auto"/>
              <w:right w:val="single" w:sz="2" w:space="0" w:color="auto"/>
            </w:tcBorders>
          </w:tcPr>
          <w:p w14:paraId="49C784E6" w14:textId="6C9F5978" w:rsidR="00872AFE" w:rsidRPr="00711388" w:rsidRDefault="00872AFE" w:rsidP="00567869">
            <w:pPr>
              <w:pStyle w:val="NormalLeft"/>
              <w:rPr>
                <w:lang w:val="en-GB"/>
              </w:rPr>
            </w:pPr>
            <w:r w:rsidRPr="00711388">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w:t>
            </w:r>
            <w:r w:rsidR="00711388" w:rsidRPr="00711388">
              <w:rPr>
                <w:lang w:val="en-GB"/>
              </w:rPr>
              <w:t>-</w:t>
            </w:r>
            <w:r w:rsidRPr="00711388">
              <w:rPr>
                <w:lang w:val="en-GB"/>
              </w:rPr>
              <w:t>modules.</w:t>
            </w:r>
          </w:p>
          <w:p w14:paraId="0642452C" w14:textId="77777777" w:rsidR="00872AFE" w:rsidRPr="00711388" w:rsidRDefault="00872AFE" w:rsidP="00567869">
            <w:pPr>
              <w:pStyle w:val="NormalLeft"/>
              <w:rPr>
                <w:lang w:val="en-GB"/>
              </w:rPr>
            </w:pPr>
            <w:r w:rsidRPr="00711388">
              <w:rPr>
                <w:lang w:val="en-GB"/>
              </w:rPr>
              <w:lastRenderedPageBreak/>
              <w:t>Diversification shall be reported as a negative value if they reduce the capital requirement.</w:t>
            </w:r>
          </w:p>
        </w:tc>
      </w:tr>
      <w:tr w:rsidR="00872AFE" w:rsidRPr="00711388" w14:paraId="4A1F96CA" w14:textId="77777777" w:rsidTr="00567869">
        <w:tc>
          <w:tcPr>
            <w:tcW w:w="1857" w:type="dxa"/>
            <w:tcBorders>
              <w:top w:val="single" w:sz="2" w:space="0" w:color="auto"/>
              <w:left w:val="single" w:sz="2" w:space="0" w:color="auto"/>
              <w:bottom w:val="single" w:sz="2" w:space="0" w:color="auto"/>
              <w:right w:val="single" w:sz="2" w:space="0" w:color="auto"/>
            </w:tcBorders>
          </w:tcPr>
          <w:p w14:paraId="21A05C81" w14:textId="77777777" w:rsidR="00872AFE" w:rsidRPr="00711388" w:rsidRDefault="00872AFE" w:rsidP="00567869">
            <w:pPr>
              <w:pStyle w:val="NormalLeft"/>
              <w:rPr>
                <w:lang w:val="en-GB"/>
              </w:rPr>
            </w:pPr>
            <w:r w:rsidRPr="00711388">
              <w:rPr>
                <w:lang w:val="en-GB"/>
              </w:rPr>
              <w:lastRenderedPageBreak/>
              <w:t>R0800/C0060</w:t>
            </w:r>
          </w:p>
        </w:tc>
        <w:tc>
          <w:tcPr>
            <w:tcW w:w="2507" w:type="dxa"/>
            <w:tcBorders>
              <w:top w:val="single" w:sz="2" w:space="0" w:color="auto"/>
              <w:left w:val="single" w:sz="2" w:space="0" w:color="auto"/>
              <w:bottom w:val="single" w:sz="2" w:space="0" w:color="auto"/>
              <w:right w:val="single" w:sz="2" w:space="0" w:color="auto"/>
            </w:tcBorders>
          </w:tcPr>
          <w:p w14:paraId="20098DF7" w14:textId="25255066" w:rsidR="00872AFE" w:rsidRPr="00711388" w:rsidRDefault="00872AFE" w:rsidP="00567869">
            <w:pPr>
              <w:pStyle w:val="NormalLeft"/>
              <w:rPr>
                <w:lang w:val="en-GB"/>
              </w:rPr>
            </w:pPr>
            <w:r w:rsidRPr="00711388">
              <w:rPr>
                <w:lang w:val="en-GB"/>
              </w:rPr>
              <w:t xml:space="preserve">Net solvency capital requirement </w:t>
            </w:r>
            <w:r w:rsidR="00845F43" w:rsidRPr="00711388">
              <w:rPr>
                <w:lang w:val="en-GB"/>
              </w:rPr>
              <w:t>-</w:t>
            </w:r>
            <w:r w:rsidRPr="00711388">
              <w:rPr>
                <w:lang w:val="en-GB"/>
              </w:rPr>
              <w:t xml:space="preserve"> SLT health underwriting risk</w:t>
            </w:r>
          </w:p>
        </w:tc>
        <w:tc>
          <w:tcPr>
            <w:tcW w:w="4922" w:type="dxa"/>
            <w:tcBorders>
              <w:top w:val="single" w:sz="2" w:space="0" w:color="auto"/>
              <w:left w:val="single" w:sz="2" w:space="0" w:color="auto"/>
              <w:bottom w:val="single" w:sz="2" w:space="0" w:color="auto"/>
              <w:right w:val="single" w:sz="2" w:space="0" w:color="auto"/>
            </w:tcBorders>
          </w:tcPr>
          <w:p w14:paraId="2998130D" w14:textId="77777777" w:rsidR="00872AFE" w:rsidRPr="00711388" w:rsidRDefault="00872AFE" w:rsidP="00567869">
            <w:pPr>
              <w:pStyle w:val="NormalLeft"/>
              <w:rPr>
                <w:lang w:val="en-GB"/>
              </w:rPr>
            </w:pPr>
            <w:r w:rsidRPr="00711388">
              <w:rPr>
                <w:lang w:val="en-GB"/>
              </w:rPr>
              <w:t>This is the total net capital charge for SLT health underwriting risk referred to in Title I Chapter V Section 4 of Delegated Regulation (EU) 2015/35, after adjustment of the loss absorbing capacity of technical provisions.</w:t>
            </w:r>
          </w:p>
        </w:tc>
      </w:tr>
      <w:tr w:rsidR="00872AFE" w:rsidRPr="00711388" w14:paraId="2E31C991" w14:textId="77777777" w:rsidTr="00567869">
        <w:tc>
          <w:tcPr>
            <w:tcW w:w="1857" w:type="dxa"/>
            <w:tcBorders>
              <w:top w:val="single" w:sz="2" w:space="0" w:color="auto"/>
              <w:left w:val="single" w:sz="2" w:space="0" w:color="auto"/>
              <w:bottom w:val="single" w:sz="2" w:space="0" w:color="auto"/>
              <w:right w:val="single" w:sz="2" w:space="0" w:color="auto"/>
            </w:tcBorders>
          </w:tcPr>
          <w:p w14:paraId="38E89EA5" w14:textId="77777777" w:rsidR="00872AFE" w:rsidRPr="00711388" w:rsidRDefault="00872AFE" w:rsidP="00567869">
            <w:pPr>
              <w:pStyle w:val="NormalLeft"/>
              <w:rPr>
                <w:lang w:val="en-GB"/>
              </w:rPr>
            </w:pPr>
            <w:r w:rsidRPr="00711388">
              <w:rPr>
                <w:lang w:val="en-GB"/>
              </w:rPr>
              <w:t>R0800/C0080</w:t>
            </w:r>
          </w:p>
        </w:tc>
        <w:tc>
          <w:tcPr>
            <w:tcW w:w="2507" w:type="dxa"/>
            <w:tcBorders>
              <w:top w:val="single" w:sz="2" w:space="0" w:color="auto"/>
              <w:left w:val="single" w:sz="2" w:space="0" w:color="auto"/>
              <w:bottom w:val="single" w:sz="2" w:space="0" w:color="auto"/>
              <w:right w:val="single" w:sz="2" w:space="0" w:color="auto"/>
            </w:tcBorders>
          </w:tcPr>
          <w:p w14:paraId="4F1B02EC" w14:textId="03825E66" w:rsidR="00872AFE" w:rsidRPr="00711388" w:rsidRDefault="00872AFE" w:rsidP="00567869">
            <w:pPr>
              <w:pStyle w:val="NormalLeft"/>
              <w:rPr>
                <w:lang w:val="en-GB"/>
              </w:rPr>
            </w:pPr>
            <w:r w:rsidRPr="00711388">
              <w:rPr>
                <w:lang w:val="en-GB"/>
              </w:rPr>
              <w:t xml:space="preserve">Gross solvency capital </w:t>
            </w:r>
            <w:r w:rsidR="00845F43" w:rsidRPr="00711388">
              <w:rPr>
                <w:lang w:val="en-GB"/>
              </w:rPr>
              <w:t>-</w:t>
            </w:r>
            <w:r w:rsidRPr="00711388">
              <w:rPr>
                <w:lang w:val="en-GB"/>
              </w:rPr>
              <w:t xml:space="preserve">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A4BEF8D" w14:textId="77777777" w:rsidR="00872AFE" w:rsidRPr="00711388" w:rsidRDefault="00872AFE" w:rsidP="00567869">
            <w:pPr>
              <w:pStyle w:val="NormalLeft"/>
              <w:rPr>
                <w:lang w:val="en-GB"/>
              </w:rPr>
            </w:pPr>
            <w:r w:rsidRPr="00711388">
              <w:rPr>
                <w:lang w:val="en-GB"/>
              </w:rPr>
              <w:t>This is the total gross capital charge for SLT health underwriting risk referred to in Title I Chapter V Section 4 of Delegated Regulation (EU) 2015/35, before adjustment of the loss absorbing capacity of technical provisions.</w:t>
            </w:r>
          </w:p>
        </w:tc>
      </w:tr>
      <w:tr w:rsidR="00872AFE" w:rsidRPr="00711388" w14:paraId="15805600"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470E953E" w14:textId="77777777" w:rsidR="00872AFE" w:rsidRPr="00711388" w:rsidRDefault="00872AFE" w:rsidP="00567869">
            <w:pPr>
              <w:pStyle w:val="NormalCentered"/>
              <w:jc w:val="left"/>
              <w:rPr>
                <w:lang w:val="en-GB"/>
              </w:rPr>
            </w:pPr>
            <w:r w:rsidRPr="00711388">
              <w:rPr>
                <w:i/>
                <w:lang w:val="en-GB"/>
              </w:rPr>
              <w:t>Further details on revision risk</w:t>
            </w:r>
          </w:p>
        </w:tc>
      </w:tr>
      <w:tr w:rsidR="00872AFE" w:rsidRPr="00711388" w14:paraId="7136E738" w14:textId="77777777" w:rsidTr="00567869">
        <w:tc>
          <w:tcPr>
            <w:tcW w:w="1857" w:type="dxa"/>
            <w:tcBorders>
              <w:top w:val="single" w:sz="2" w:space="0" w:color="auto"/>
              <w:left w:val="single" w:sz="2" w:space="0" w:color="auto"/>
              <w:bottom w:val="single" w:sz="2" w:space="0" w:color="auto"/>
              <w:right w:val="single" w:sz="2" w:space="0" w:color="auto"/>
            </w:tcBorders>
          </w:tcPr>
          <w:p w14:paraId="776FF5BE" w14:textId="77777777" w:rsidR="00872AFE" w:rsidRPr="00711388" w:rsidRDefault="00872AFE" w:rsidP="00567869">
            <w:pPr>
              <w:pStyle w:val="NormalLeft"/>
              <w:rPr>
                <w:lang w:val="en-GB"/>
              </w:rPr>
            </w:pPr>
            <w:r w:rsidRPr="00711388">
              <w:rPr>
                <w:lang w:val="en-GB"/>
              </w:rPr>
              <w:t>R0900/C0090</w:t>
            </w:r>
          </w:p>
        </w:tc>
        <w:tc>
          <w:tcPr>
            <w:tcW w:w="2507" w:type="dxa"/>
            <w:tcBorders>
              <w:top w:val="single" w:sz="2" w:space="0" w:color="auto"/>
              <w:left w:val="single" w:sz="2" w:space="0" w:color="auto"/>
              <w:bottom w:val="single" w:sz="2" w:space="0" w:color="auto"/>
              <w:right w:val="single" w:sz="2" w:space="0" w:color="auto"/>
            </w:tcBorders>
          </w:tcPr>
          <w:p w14:paraId="1D337F9F" w14:textId="77777777" w:rsidR="00872AFE" w:rsidRPr="00711388" w:rsidRDefault="00872AFE" w:rsidP="00567869">
            <w:pPr>
              <w:pStyle w:val="NormalLeft"/>
              <w:rPr>
                <w:lang w:val="en-GB"/>
              </w:rPr>
            </w:pPr>
            <w:r w:rsidRPr="00711388">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5BB3CB81" w14:textId="3F36246A" w:rsidR="00872AFE" w:rsidRPr="00711388" w:rsidRDefault="00872AFE" w:rsidP="00567869">
            <w:pPr>
              <w:pStyle w:val="NormalLeft"/>
              <w:rPr>
                <w:lang w:val="en-GB"/>
              </w:rPr>
            </w:pPr>
            <w:r w:rsidRPr="00711388">
              <w:rPr>
                <w:lang w:val="en-GB"/>
              </w:rPr>
              <w:t xml:space="preserve">Revision shock </w:t>
            </w:r>
            <w:r w:rsidR="00845F43" w:rsidRPr="00711388">
              <w:rPr>
                <w:lang w:val="en-GB"/>
              </w:rPr>
              <w:t>-</w:t>
            </w:r>
            <w:r w:rsidRPr="00711388">
              <w:rPr>
                <w:lang w:val="en-GB"/>
              </w:rPr>
              <w:t xml:space="preserve"> undertaking specific parameter as calculated by the undertaking and approved by the supervisory authority.</w:t>
            </w:r>
          </w:p>
          <w:p w14:paraId="1B92FE6A" w14:textId="77777777" w:rsidR="00872AFE" w:rsidRPr="00711388" w:rsidRDefault="00872AFE" w:rsidP="00567869">
            <w:pPr>
              <w:pStyle w:val="NormalLeft"/>
              <w:rPr>
                <w:lang w:val="en-GB"/>
              </w:rPr>
            </w:pPr>
            <w:r w:rsidRPr="00711388">
              <w:rPr>
                <w:lang w:val="en-GB"/>
              </w:rPr>
              <w:t>This item is not reported where no undertaking specific parameter is used.</w:t>
            </w:r>
          </w:p>
        </w:tc>
      </w:tr>
      <w:tr w:rsidR="00872AFE" w:rsidRPr="00711388" w14:paraId="64965D55"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625150D1" w14:textId="77777777" w:rsidR="00872AFE" w:rsidRPr="00711388" w:rsidRDefault="00872AFE" w:rsidP="00567869">
            <w:pPr>
              <w:pStyle w:val="NormalCentered"/>
              <w:jc w:val="left"/>
              <w:rPr>
                <w:lang w:val="en-GB"/>
              </w:rPr>
            </w:pPr>
            <w:r w:rsidRPr="00711388">
              <w:rPr>
                <w:i/>
                <w:lang w:val="en-GB"/>
              </w:rPr>
              <w:t>NSLT Health premium and reserve risk</w:t>
            </w:r>
          </w:p>
        </w:tc>
      </w:tr>
      <w:tr w:rsidR="00872AFE" w:rsidRPr="00711388" w14:paraId="54C8B96F" w14:textId="77777777" w:rsidTr="00567869">
        <w:tc>
          <w:tcPr>
            <w:tcW w:w="1857" w:type="dxa"/>
            <w:tcBorders>
              <w:top w:val="single" w:sz="2" w:space="0" w:color="auto"/>
              <w:left w:val="single" w:sz="2" w:space="0" w:color="auto"/>
              <w:bottom w:val="single" w:sz="2" w:space="0" w:color="auto"/>
              <w:right w:val="single" w:sz="2" w:space="0" w:color="auto"/>
            </w:tcBorders>
          </w:tcPr>
          <w:p w14:paraId="778765EF" w14:textId="5F92611E" w:rsidR="00872AFE" w:rsidRPr="00711388" w:rsidRDefault="00872AFE" w:rsidP="00567869">
            <w:pPr>
              <w:pStyle w:val="NormalLeft"/>
              <w:rPr>
                <w:lang w:val="en-GB"/>
              </w:rPr>
            </w:pPr>
            <w:r w:rsidRPr="00711388">
              <w:rPr>
                <w:lang w:val="en-GB"/>
              </w:rPr>
              <w:t>R1000</w:t>
            </w:r>
            <w:r w:rsidR="00711388" w:rsidRPr="00711388">
              <w:rPr>
                <w:lang w:val="en-GB"/>
              </w:rPr>
              <w:t>-</w:t>
            </w:r>
            <w:r w:rsidRPr="00711388">
              <w:rPr>
                <w:lang w:val="en-GB"/>
              </w:rPr>
              <w:t>R1030/C0100</w:t>
            </w:r>
          </w:p>
        </w:tc>
        <w:tc>
          <w:tcPr>
            <w:tcW w:w="2507" w:type="dxa"/>
            <w:tcBorders>
              <w:top w:val="single" w:sz="2" w:space="0" w:color="auto"/>
              <w:left w:val="single" w:sz="2" w:space="0" w:color="auto"/>
              <w:bottom w:val="single" w:sz="2" w:space="0" w:color="auto"/>
              <w:right w:val="single" w:sz="2" w:space="0" w:color="auto"/>
            </w:tcBorders>
          </w:tcPr>
          <w:p w14:paraId="205E7CC9" w14:textId="2D5525D8" w:rsidR="00872AFE" w:rsidRPr="00711388" w:rsidRDefault="00872AFE" w:rsidP="00567869">
            <w:pPr>
              <w:pStyle w:val="NormalLeft"/>
              <w:rPr>
                <w:lang w:val="en-GB"/>
              </w:rPr>
            </w:pPr>
            <w:r w:rsidRPr="00711388">
              <w:rPr>
                <w:lang w:val="en-GB"/>
              </w:rPr>
              <w:t xml:space="preserve">Standard deviation for premium risk </w:t>
            </w:r>
            <w:r w:rsidR="00845F43" w:rsidRPr="00711388">
              <w:rPr>
                <w:lang w:val="en-GB"/>
              </w:rPr>
              <w:t>-</w:t>
            </w:r>
            <w:r w:rsidRPr="00711388">
              <w:rPr>
                <w:lang w:val="en-GB"/>
              </w:rPr>
              <w:t xml:space="preserve"> USP</w:t>
            </w:r>
          </w:p>
        </w:tc>
        <w:tc>
          <w:tcPr>
            <w:tcW w:w="4922" w:type="dxa"/>
            <w:tcBorders>
              <w:top w:val="single" w:sz="2" w:space="0" w:color="auto"/>
              <w:left w:val="single" w:sz="2" w:space="0" w:color="auto"/>
              <w:bottom w:val="single" w:sz="2" w:space="0" w:color="auto"/>
              <w:right w:val="single" w:sz="2" w:space="0" w:color="auto"/>
            </w:tcBorders>
          </w:tcPr>
          <w:p w14:paraId="63E5E157" w14:textId="77777777" w:rsidR="00872AFE" w:rsidRPr="00711388" w:rsidRDefault="00872AFE" w:rsidP="00567869">
            <w:pPr>
              <w:pStyle w:val="NormalLeft"/>
              <w:rPr>
                <w:lang w:val="en-GB"/>
              </w:rPr>
            </w:pPr>
            <w:r w:rsidRPr="00711388">
              <w:rPr>
                <w:lang w:val="en-GB"/>
              </w:rPr>
              <w:t>This is the undertaking specific standard deviation for premium risk for each line of business, as defined in Annex I to Delegated Regulation (EU) 2015/35, and its proportional reinsurance as calculated by the undertaking and approved or prescribed by the supervisory authority.</w:t>
            </w:r>
          </w:p>
          <w:p w14:paraId="0502BAE6" w14:textId="77777777" w:rsidR="00872AFE" w:rsidRPr="00711388" w:rsidRDefault="00872AFE" w:rsidP="00567869">
            <w:pPr>
              <w:pStyle w:val="NormalLeft"/>
              <w:rPr>
                <w:lang w:val="en-GB"/>
              </w:rPr>
            </w:pPr>
            <w:r w:rsidRPr="00711388">
              <w:rPr>
                <w:lang w:val="en-GB"/>
              </w:rPr>
              <w:t>This item is not reported where no undertaking specific parameter is used.</w:t>
            </w:r>
          </w:p>
        </w:tc>
      </w:tr>
      <w:tr w:rsidR="00872AFE" w:rsidRPr="00711388" w14:paraId="0E47F69E" w14:textId="77777777" w:rsidTr="00567869">
        <w:tc>
          <w:tcPr>
            <w:tcW w:w="1857" w:type="dxa"/>
            <w:tcBorders>
              <w:top w:val="single" w:sz="2" w:space="0" w:color="auto"/>
              <w:left w:val="single" w:sz="2" w:space="0" w:color="auto"/>
              <w:bottom w:val="single" w:sz="2" w:space="0" w:color="auto"/>
              <w:right w:val="single" w:sz="2" w:space="0" w:color="auto"/>
            </w:tcBorders>
          </w:tcPr>
          <w:p w14:paraId="337EB3C9" w14:textId="027AF283" w:rsidR="00872AFE" w:rsidRPr="00711388" w:rsidRDefault="00872AFE" w:rsidP="00567869">
            <w:pPr>
              <w:pStyle w:val="NormalLeft"/>
              <w:rPr>
                <w:lang w:val="en-GB"/>
              </w:rPr>
            </w:pPr>
            <w:r w:rsidRPr="00711388">
              <w:rPr>
                <w:lang w:val="en-GB"/>
              </w:rPr>
              <w:t>R1000</w:t>
            </w:r>
            <w:r w:rsidR="00711388" w:rsidRPr="00711388">
              <w:rPr>
                <w:lang w:val="en-GB"/>
              </w:rPr>
              <w:t>-</w:t>
            </w:r>
            <w:r w:rsidRPr="00711388">
              <w:rPr>
                <w:lang w:val="en-GB"/>
              </w:rPr>
              <w:t>R1030/C0110</w:t>
            </w:r>
          </w:p>
        </w:tc>
        <w:tc>
          <w:tcPr>
            <w:tcW w:w="2507" w:type="dxa"/>
            <w:tcBorders>
              <w:top w:val="single" w:sz="2" w:space="0" w:color="auto"/>
              <w:left w:val="single" w:sz="2" w:space="0" w:color="auto"/>
              <w:bottom w:val="single" w:sz="2" w:space="0" w:color="auto"/>
              <w:right w:val="single" w:sz="2" w:space="0" w:color="auto"/>
            </w:tcBorders>
          </w:tcPr>
          <w:p w14:paraId="1EC40568" w14:textId="77777777" w:rsidR="00872AFE" w:rsidRPr="00711388" w:rsidRDefault="00872AFE" w:rsidP="00567869">
            <w:pPr>
              <w:pStyle w:val="NormalLeft"/>
              <w:rPr>
                <w:lang w:val="en-GB"/>
              </w:rPr>
            </w:pPr>
            <w:r w:rsidRPr="00711388">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61102306" w14:textId="77777777" w:rsidR="00872AFE" w:rsidRPr="00711388" w:rsidRDefault="00872AFE" w:rsidP="00567869">
            <w:pPr>
              <w:pStyle w:val="NormalLeft"/>
              <w:rPr>
                <w:lang w:val="en-GB"/>
              </w:rPr>
            </w:pPr>
            <w:r w:rsidRPr="00711388">
              <w:rPr>
                <w:lang w:val="en-GB"/>
              </w:rPr>
              <w:t>Identify if the USP standard Deviation was applied gross or net. One of the options in the following closed list shall be used:</w:t>
            </w:r>
          </w:p>
          <w:p w14:paraId="431C7884" w14:textId="3D074FA5"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USP gross</w:t>
            </w:r>
          </w:p>
          <w:p w14:paraId="364849E7" w14:textId="49913C69"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USP net</w:t>
            </w:r>
          </w:p>
        </w:tc>
      </w:tr>
      <w:tr w:rsidR="00872AFE" w:rsidRPr="00711388" w14:paraId="3F00682B" w14:textId="77777777" w:rsidTr="00567869">
        <w:tc>
          <w:tcPr>
            <w:tcW w:w="1857" w:type="dxa"/>
            <w:tcBorders>
              <w:top w:val="single" w:sz="2" w:space="0" w:color="auto"/>
              <w:left w:val="single" w:sz="2" w:space="0" w:color="auto"/>
              <w:bottom w:val="single" w:sz="2" w:space="0" w:color="auto"/>
              <w:right w:val="single" w:sz="2" w:space="0" w:color="auto"/>
            </w:tcBorders>
          </w:tcPr>
          <w:p w14:paraId="79CCBAC0" w14:textId="064DEFFC" w:rsidR="00872AFE" w:rsidRPr="00711388" w:rsidRDefault="00872AFE" w:rsidP="00567869">
            <w:pPr>
              <w:pStyle w:val="NormalLeft"/>
              <w:rPr>
                <w:lang w:val="en-GB"/>
              </w:rPr>
            </w:pPr>
            <w:r w:rsidRPr="00711388">
              <w:rPr>
                <w:lang w:val="en-GB"/>
              </w:rPr>
              <w:t>R1000</w:t>
            </w:r>
            <w:r w:rsidR="00711388" w:rsidRPr="00711388">
              <w:rPr>
                <w:lang w:val="en-GB"/>
              </w:rPr>
              <w:t>-</w:t>
            </w:r>
            <w:r w:rsidRPr="00711388">
              <w:rPr>
                <w:lang w:val="en-GB"/>
              </w:rPr>
              <w:t>R1030/C0120</w:t>
            </w:r>
          </w:p>
        </w:tc>
        <w:tc>
          <w:tcPr>
            <w:tcW w:w="2507" w:type="dxa"/>
            <w:tcBorders>
              <w:top w:val="single" w:sz="2" w:space="0" w:color="auto"/>
              <w:left w:val="single" w:sz="2" w:space="0" w:color="auto"/>
              <w:bottom w:val="single" w:sz="2" w:space="0" w:color="auto"/>
              <w:right w:val="single" w:sz="2" w:space="0" w:color="auto"/>
            </w:tcBorders>
          </w:tcPr>
          <w:p w14:paraId="3E255029" w14:textId="4DCB3E44" w:rsidR="00872AFE" w:rsidRPr="00711388" w:rsidRDefault="00872AFE" w:rsidP="00567869">
            <w:pPr>
              <w:pStyle w:val="NormalLeft"/>
              <w:rPr>
                <w:lang w:val="en-GB"/>
              </w:rPr>
            </w:pPr>
            <w:r w:rsidRPr="00711388">
              <w:rPr>
                <w:lang w:val="en-GB"/>
              </w:rPr>
              <w:t xml:space="preserve">Standard deviation for premium risk </w:t>
            </w:r>
            <w:r w:rsidR="00845F43" w:rsidRPr="00711388">
              <w:rPr>
                <w:lang w:val="en-GB"/>
              </w:rPr>
              <w:t>-</w:t>
            </w:r>
            <w:r w:rsidRPr="00711388">
              <w:rPr>
                <w:lang w:val="en-GB"/>
              </w:rPr>
              <w:t xml:space="preserve"> USP </w:t>
            </w:r>
            <w:r w:rsidR="00845F43" w:rsidRPr="00711388">
              <w:rPr>
                <w:lang w:val="en-GB"/>
              </w:rPr>
              <w:t>-</w:t>
            </w:r>
            <w:r w:rsidRPr="00711388">
              <w:rPr>
                <w:lang w:val="en-GB"/>
              </w:rPr>
              <w:t xml:space="preserve"> Adjustment factor for non </w:t>
            </w:r>
            <w:r w:rsidR="00845F43" w:rsidRPr="00711388">
              <w:rPr>
                <w:lang w:val="en-GB"/>
              </w:rPr>
              <w:t>-</w:t>
            </w:r>
            <w:r w:rsidRPr="00711388">
              <w:rPr>
                <w:lang w:val="en-GB"/>
              </w:rPr>
              <w:t xml:space="preserve"> proportional reinsurance</w:t>
            </w:r>
          </w:p>
        </w:tc>
        <w:tc>
          <w:tcPr>
            <w:tcW w:w="4922" w:type="dxa"/>
            <w:tcBorders>
              <w:top w:val="single" w:sz="2" w:space="0" w:color="auto"/>
              <w:left w:val="single" w:sz="2" w:space="0" w:color="auto"/>
              <w:bottom w:val="single" w:sz="2" w:space="0" w:color="auto"/>
              <w:right w:val="single" w:sz="2" w:space="0" w:color="auto"/>
            </w:tcBorders>
          </w:tcPr>
          <w:p w14:paraId="38810AD7" w14:textId="15C02DAF" w:rsidR="00872AFE" w:rsidRPr="00711388" w:rsidRDefault="00872AFE" w:rsidP="00567869">
            <w:pPr>
              <w:pStyle w:val="NormalLeft"/>
              <w:rPr>
                <w:lang w:val="en-GB"/>
              </w:rPr>
            </w:pPr>
            <w:r w:rsidRPr="00711388">
              <w:rPr>
                <w:lang w:val="en-GB"/>
              </w:rPr>
              <w:t>This is the undertaking specific adjustment factor for non</w:t>
            </w:r>
            <w:r w:rsidR="00711388" w:rsidRPr="00711388">
              <w:rPr>
                <w:lang w:val="en-GB"/>
              </w:rPr>
              <w:t>-</w:t>
            </w:r>
            <w:r w:rsidRPr="00711388">
              <w:rPr>
                <w:lang w:val="en-GB"/>
              </w:rPr>
              <w:t>proportional reinsurance of each line of business, as defined in Annex I to Delegated Regulation (EU) 2015/35, which allows undertakings to take into account the risk</w:t>
            </w:r>
            <w:r w:rsidR="00711388" w:rsidRPr="00711388">
              <w:rPr>
                <w:lang w:val="en-GB"/>
              </w:rPr>
              <w:t>-</w:t>
            </w:r>
            <w:r w:rsidRPr="00711388">
              <w:rPr>
                <w:lang w:val="en-GB"/>
              </w:rPr>
              <w:t xml:space="preserve">mitigating effect of particular per risk </w:t>
            </w:r>
            <w:r w:rsidRPr="00711388">
              <w:rPr>
                <w:lang w:val="en-GB"/>
              </w:rPr>
              <w:lastRenderedPageBreak/>
              <w:t xml:space="preserve">excess of loss (‘XL’) reinsurance </w:t>
            </w:r>
            <w:r w:rsidR="00845F43" w:rsidRPr="00711388">
              <w:rPr>
                <w:lang w:val="en-GB"/>
              </w:rPr>
              <w:t>-</w:t>
            </w:r>
            <w:r w:rsidRPr="00711388">
              <w:rPr>
                <w:lang w:val="en-GB"/>
              </w:rPr>
              <w:t xml:space="preserve"> as calculated by the undertaking and approved or prescribed by the supervisory authority.</w:t>
            </w:r>
          </w:p>
          <w:p w14:paraId="49899AB2" w14:textId="77777777" w:rsidR="00872AFE" w:rsidRPr="00711388" w:rsidRDefault="00872AFE" w:rsidP="00567869">
            <w:pPr>
              <w:pStyle w:val="NormalLeft"/>
              <w:rPr>
                <w:lang w:val="en-GB"/>
              </w:rPr>
            </w:pPr>
            <w:r w:rsidRPr="00711388">
              <w:rPr>
                <w:lang w:val="en-GB"/>
              </w:rPr>
              <w:t>Where no undertaking specific parameter is used, this cell shall be left blank.</w:t>
            </w:r>
          </w:p>
        </w:tc>
      </w:tr>
      <w:tr w:rsidR="00872AFE" w:rsidRPr="00711388" w14:paraId="0AE346E8" w14:textId="77777777" w:rsidTr="00567869">
        <w:tc>
          <w:tcPr>
            <w:tcW w:w="1857" w:type="dxa"/>
            <w:tcBorders>
              <w:top w:val="single" w:sz="2" w:space="0" w:color="auto"/>
              <w:left w:val="single" w:sz="2" w:space="0" w:color="auto"/>
              <w:bottom w:val="single" w:sz="2" w:space="0" w:color="auto"/>
              <w:right w:val="single" w:sz="2" w:space="0" w:color="auto"/>
            </w:tcBorders>
          </w:tcPr>
          <w:p w14:paraId="0DA91ABB" w14:textId="47EA6D7B" w:rsidR="00872AFE" w:rsidRPr="00711388" w:rsidRDefault="00872AFE" w:rsidP="00567869">
            <w:pPr>
              <w:pStyle w:val="NormalLeft"/>
              <w:rPr>
                <w:lang w:val="en-GB"/>
              </w:rPr>
            </w:pPr>
            <w:r w:rsidRPr="00711388">
              <w:rPr>
                <w:lang w:val="en-GB"/>
              </w:rPr>
              <w:lastRenderedPageBreak/>
              <w:t>R1000</w:t>
            </w:r>
            <w:r w:rsidR="00711388" w:rsidRPr="00711388">
              <w:rPr>
                <w:lang w:val="en-GB"/>
              </w:rPr>
              <w:t>-</w:t>
            </w:r>
            <w:r w:rsidRPr="00711388">
              <w:rPr>
                <w:lang w:val="en-GB"/>
              </w:rPr>
              <w:t>R1030/C0130</w:t>
            </w:r>
          </w:p>
        </w:tc>
        <w:tc>
          <w:tcPr>
            <w:tcW w:w="2507" w:type="dxa"/>
            <w:tcBorders>
              <w:top w:val="single" w:sz="2" w:space="0" w:color="auto"/>
              <w:left w:val="single" w:sz="2" w:space="0" w:color="auto"/>
              <w:bottom w:val="single" w:sz="2" w:space="0" w:color="auto"/>
              <w:right w:val="single" w:sz="2" w:space="0" w:color="auto"/>
            </w:tcBorders>
          </w:tcPr>
          <w:p w14:paraId="2B733AFF" w14:textId="267306BE" w:rsidR="00872AFE" w:rsidRPr="00711388" w:rsidRDefault="00872AFE" w:rsidP="00567869">
            <w:pPr>
              <w:pStyle w:val="NormalLeft"/>
              <w:rPr>
                <w:lang w:val="en-GB"/>
              </w:rPr>
            </w:pPr>
            <w:r w:rsidRPr="00711388">
              <w:rPr>
                <w:lang w:val="en-GB"/>
              </w:rPr>
              <w:t xml:space="preserve">Standard deviation for reserve risk </w:t>
            </w:r>
            <w:r w:rsidR="00845F43" w:rsidRPr="00711388">
              <w:rPr>
                <w:lang w:val="en-GB"/>
              </w:rPr>
              <w:t>-</w:t>
            </w:r>
            <w:r w:rsidRPr="00711388">
              <w:rPr>
                <w:lang w:val="en-GB"/>
              </w:rPr>
              <w:t xml:space="preserve"> USP</w:t>
            </w:r>
          </w:p>
        </w:tc>
        <w:tc>
          <w:tcPr>
            <w:tcW w:w="4922" w:type="dxa"/>
            <w:tcBorders>
              <w:top w:val="single" w:sz="2" w:space="0" w:color="auto"/>
              <w:left w:val="single" w:sz="2" w:space="0" w:color="auto"/>
              <w:bottom w:val="single" w:sz="2" w:space="0" w:color="auto"/>
              <w:right w:val="single" w:sz="2" w:space="0" w:color="auto"/>
            </w:tcBorders>
          </w:tcPr>
          <w:p w14:paraId="7EAB11EA" w14:textId="77777777" w:rsidR="00872AFE" w:rsidRPr="00711388" w:rsidRDefault="00872AFE" w:rsidP="00567869">
            <w:pPr>
              <w:pStyle w:val="NormalLeft"/>
              <w:rPr>
                <w:lang w:val="en-GB"/>
              </w:rPr>
            </w:pPr>
            <w:r w:rsidRPr="00711388">
              <w:rPr>
                <w:lang w:val="en-GB"/>
              </w:rPr>
              <w:t>This is the undertaking specific standard deviation for reserve risk for each line of business, as defined in Annex I to Delegated Regulation (EU) 2015/35, and its proportional reinsurance as calculated by the undertaking and approved or prescribed by the supervisory authority.</w:t>
            </w:r>
          </w:p>
          <w:p w14:paraId="03DB3094" w14:textId="77777777" w:rsidR="00872AFE" w:rsidRPr="00711388" w:rsidRDefault="00872AFE" w:rsidP="00567869">
            <w:pPr>
              <w:pStyle w:val="NormalLeft"/>
              <w:rPr>
                <w:lang w:val="en-GB"/>
              </w:rPr>
            </w:pPr>
            <w:r w:rsidRPr="00711388">
              <w:rPr>
                <w:lang w:val="en-GB"/>
              </w:rPr>
              <w:t>This item is not reported where no undertaking specific parameter is used.</w:t>
            </w:r>
          </w:p>
        </w:tc>
      </w:tr>
      <w:tr w:rsidR="00872AFE" w:rsidRPr="00711388" w14:paraId="7DA57B64" w14:textId="77777777" w:rsidTr="00567869">
        <w:tc>
          <w:tcPr>
            <w:tcW w:w="1857" w:type="dxa"/>
            <w:tcBorders>
              <w:top w:val="single" w:sz="2" w:space="0" w:color="auto"/>
              <w:left w:val="single" w:sz="2" w:space="0" w:color="auto"/>
              <w:bottom w:val="single" w:sz="2" w:space="0" w:color="auto"/>
              <w:right w:val="single" w:sz="2" w:space="0" w:color="auto"/>
            </w:tcBorders>
          </w:tcPr>
          <w:p w14:paraId="4C23DB0B" w14:textId="762CA98E" w:rsidR="00872AFE" w:rsidRPr="00711388" w:rsidRDefault="00872AFE" w:rsidP="00567869">
            <w:pPr>
              <w:pStyle w:val="NormalLeft"/>
              <w:rPr>
                <w:lang w:val="en-GB"/>
              </w:rPr>
            </w:pPr>
            <w:r w:rsidRPr="00711388">
              <w:rPr>
                <w:lang w:val="en-GB"/>
              </w:rPr>
              <w:t>R1000</w:t>
            </w:r>
            <w:r w:rsidR="00711388" w:rsidRPr="00711388">
              <w:rPr>
                <w:lang w:val="en-GB"/>
              </w:rPr>
              <w:t>-</w:t>
            </w:r>
            <w:r w:rsidRPr="00711388">
              <w:rPr>
                <w:lang w:val="en-GB"/>
              </w:rPr>
              <w:t>R1030/C0140</w:t>
            </w:r>
          </w:p>
        </w:tc>
        <w:tc>
          <w:tcPr>
            <w:tcW w:w="2507" w:type="dxa"/>
            <w:tcBorders>
              <w:top w:val="single" w:sz="2" w:space="0" w:color="auto"/>
              <w:left w:val="single" w:sz="2" w:space="0" w:color="auto"/>
              <w:bottom w:val="single" w:sz="2" w:space="0" w:color="auto"/>
              <w:right w:val="single" w:sz="2" w:space="0" w:color="auto"/>
            </w:tcBorders>
          </w:tcPr>
          <w:p w14:paraId="169707A5" w14:textId="2C7FE4FB" w:rsidR="00872AFE" w:rsidRPr="00711388" w:rsidRDefault="00872AFE" w:rsidP="00567869">
            <w:pPr>
              <w:pStyle w:val="NormalLeft"/>
              <w:rPr>
                <w:lang w:val="en-GB"/>
              </w:rPr>
            </w:pPr>
            <w:r w:rsidRPr="00711388">
              <w:rPr>
                <w:lang w:val="en-GB"/>
              </w:rPr>
              <w:t xml:space="preserve">Volume measure for premium and reserve risk </w:t>
            </w:r>
            <w:r w:rsidR="00845F43" w:rsidRPr="00711388">
              <w:rPr>
                <w:lang w:val="en-GB"/>
              </w:rPr>
              <w:t>-</w:t>
            </w:r>
            <w:r w:rsidRPr="00711388">
              <w:rPr>
                <w:lang w:val="en-GB"/>
              </w:rPr>
              <w:t xml:space="preserve">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3B0D05D4" w14:textId="77777777" w:rsidR="00872AFE" w:rsidRPr="00711388" w:rsidRDefault="00872AFE" w:rsidP="00567869">
            <w:pPr>
              <w:pStyle w:val="NormalLeft"/>
              <w:rPr>
                <w:lang w:val="en-GB"/>
              </w:rPr>
            </w:pPr>
            <w:r w:rsidRPr="00711388">
              <w:rPr>
                <w:lang w:val="en-GB"/>
              </w:rPr>
              <w:t>The volume measure for premium risk for each line of business, as defined in Annex I to Delegated Regulation (EU) 2015/35, and its proportional reinsurance.</w:t>
            </w:r>
          </w:p>
        </w:tc>
      </w:tr>
      <w:tr w:rsidR="00872AFE" w:rsidRPr="00711388" w14:paraId="32074C51" w14:textId="77777777" w:rsidTr="00567869">
        <w:tc>
          <w:tcPr>
            <w:tcW w:w="1857" w:type="dxa"/>
            <w:tcBorders>
              <w:top w:val="single" w:sz="2" w:space="0" w:color="auto"/>
              <w:left w:val="single" w:sz="2" w:space="0" w:color="auto"/>
              <w:bottom w:val="single" w:sz="2" w:space="0" w:color="auto"/>
              <w:right w:val="single" w:sz="2" w:space="0" w:color="auto"/>
            </w:tcBorders>
          </w:tcPr>
          <w:p w14:paraId="507BA250" w14:textId="66D3498F" w:rsidR="00872AFE" w:rsidRPr="00711388" w:rsidRDefault="00872AFE" w:rsidP="00567869">
            <w:pPr>
              <w:pStyle w:val="NormalLeft"/>
              <w:rPr>
                <w:lang w:val="en-GB"/>
              </w:rPr>
            </w:pPr>
            <w:r w:rsidRPr="00711388">
              <w:rPr>
                <w:lang w:val="en-GB"/>
              </w:rPr>
              <w:t>R1000</w:t>
            </w:r>
            <w:r w:rsidR="00711388" w:rsidRPr="00711388">
              <w:rPr>
                <w:lang w:val="en-GB"/>
              </w:rPr>
              <w:t>-</w:t>
            </w:r>
            <w:r w:rsidRPr="00711388">
              <w:rPr>
                <w:lang w:val="en-GB"/>
              </w:rPr>
              <w:t>R1030/C0150</w:t>
            </w:r>
          </w:p>
        </w:tc>
        <w:tc>
          <w:tcPr>
            <w:tcW w:w="2507" w:type="dxa"/>
            <w:tcBorders>
              <w:top w:val="single" w:sz="2" w:space="0" w:color="auto"/>
              <w:left w:val="single" w:sz="2" w:space="0" w:color="auto"/>
              <w:bottom w:val="single" w:sz="2" w:space="0" w:color="auto"/>
              <w:right w:val="single" w:sz="2" w:space="0" w:color="auto"/>
            </w:tcBorders>
          </w:tcPr>
          <w:p w14:paraId="320EC1FD" w14:textId="3E370471" w:rsidR="00872AFE" w:rsidRPr="00711388" w:rsidRDefault="00872AFE" w:rsidP="00567869">
            <w:pPr>
              <w:pStyle w:val="NormalLeft"/>
              <w:rPr>
                <w:lang w:val="en-GB"/>
              </w:rPr>
            </w:pPr>
            <w:r w:rsidRPr="00711388">
              <w:rPr>
                <w:lang w:val="en-GB"/>
              </w:rPr>
              <w:t xml:space="preserve">Volume measure for premium and reserve risk </w:t>
            </w:r>
            <w:r w:rsidR="00711388" w:rsidRPr="00711388">
              <w:rPr>
                <w:lang w:val="en-GB"/>
              </w:rPr>
              <w:t>-</w:t>
            </w:r>
            <w:r w:rsidRPr="00711388">
              <w:rPr>
                <w:lang w:val="en-GB"/>
              </w:rPr>
              <w:t>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7B34C21A" w14:textId="77777777" w:rsidR="00872AFE" w:rsidRPr="00711388" w:rsidRDefault="00872AFE" w:rsidP="00567869">
            <w:pPr>
              <w:pStyle w:val="NormalLeft"/>
              <w:rPr>
                <w:lang w:val="en-GB"/>
              </w:rPr>
            </w:pPr>
            <w:r w:rsidRPr="00711388">
              <w:rPr>
                <w:lang w:val="en-GB"/>
              </w:rPr>
              <w:t>The volume measure for reserve risk for each line of business, as defined in Annex I to Delegated Regulation (EU) 2015/35, and its proportional reinsurance.</w:t>
            </w:r>
          </w:p>
        </w:tc>
      </w:tr>
      <w:tr w:rsidR="00872AFE" w:rsidRPr="00711388" w14:paraId="50D2D331" w14:textId="77777777" w:rsidTr="00567869">
        <w:tc>
          <w:tcPr>
            <w:tcW w:w="1857" w:type="dxa"/>
            <w:tcBorders>
              <w:top w:val="single" w:sz="2" w:space="0" w:color="auto"/>
              <w:left w:val="single" w:sz="2" w:space="0" w:color="auto"/>
              <w:bottom w:val="single" w:sz="2" w:space="0" w:color="auto"/>
              <w:right w:val="single" w:sz="2" w:space="0" w:color="auto"/>
            </w:tcBorders>
          </w:tcPr>
          <w:p w14:paraId="5D07966B" w14:textId="52F97275" w:rsidR="00872AFE" w:rsidRPr="00711388" w:rsidRDefault="00872AFE" w:rsidP="00567869">
            <w:pPr>
              <w:pStyle w:val="NormalLeft"/>
              <w:rPr>
                <w:lang w:val="en-GB"/>
              </w:rPr>
            </w:pPr>
            <w:r w:rsidRPr="00711388">
              <w:rPr>
                <w:lang w:val="en-GB"/>
              </w:rPr>
              <w:t>R1000</w:t>
            </w:r>
            <w:r w:rsidR="00711388" w:rsidRPr="00711388">
              <w:rPr>
                <w:lang w:val="en-GB"/>
              </w:rPr>
              <w:t>-</w:t>
            </w:r>
            <w:r w:rsidRPr="00711388">
              <w:rPr>
                <w:lang w:val="en-GB"/>
              </w:rPr>
              <w:t>R1030/C0160</w:t>
            </w:r>
          </w:p>
        </w:tc>
        <w:tc>
          <w:tcPr>
            <w:tcW w:w="2507" w:type="dxa"/>
            <w:tcBorders>
              <w:top w:val="single" w:sz="2" w:space="0" w:color="auto"/>
              <w:left w:val="single" w:sz="2" w:space="0" w:color="auto"/>
              <w:bottom w:val="single" w:sz="2" w:space="0" w:color="auto"/>
              <w:right w:val="single" w:sz="2" w:space="0" w:color="auto"/>
            </w:tcBorders>
          </w:tcPr>
          <w:p w14:paraId="07225C4B" w14:textId="71F8F4C8" w:rsidR="00872AFE" w:rsidRPr="00711388" w:rsidRDefault="00872AFE" w:rsidP="00567869">
            <w:pPr>
              <w:pStyle w:val="NormalLeft"/>
              <w:rPr>
                <w:lang w:val="en-GB"/>
              </w:rPr>
            </w:pPr>
            <w:r w:rsidRPr="00711388">
              <w:rPr>
                <w:lang w:val="en-GB"/>
              </w:rPr>
              <w:t xml:space="preserve">Volume measure for premium and reserve risk </w:t>
            </w:r>
            <w:r w:rsidR="00845F43" w:rsidRPr="00711388">
              <w:rPr>
                <w:lang w:val="en-GB"/>
              </w:rPr>
              <w:t>-</w:t>
            </w:r>
            <w:r w:rsidRPr="00711388">
              <w:rPr>
                <w:lang w:val="en-GB"/>
              </w:rPr>
              <w:t xml:space="preserve"> Geographical Diversification</w:t>
            </w:r>
          </w:p>
        </w:tc>
        <w:tc>
          <w:tcPr>
            <w:tcW w:w="4922" w:type="dxa"/>
            <w:tcBorders>
              <w:top w:val="single" w:sz="2" w:space="0" w:color="auto"/>
              <w:left w:val="single" w:sz="2" w:space="0" w:color="auto"/>
              <w:bottom w:val="single" w:sz="2" w:space="0" w:color="auto"/>
              <w:right w:val="single" w:sz="2" w:space="0" w:color="auto"/>
            </w:tcBorders>
          </w:tcPr>
          <w:p w14:paraId="4C3B5F6B" w14:textId="77777777" w:rsidR="00872AFE" w:rsidRPr="00711388" w:rsidRDefault="00872AFE" w:rsidP="00567869">
            <w:pPr>
              <w:pStyle w:val="NormalLeft"/>
              <w:rPr>
                <w:lang w:val="en-GB"/>
              </w:rPr>
            </w:pPr>
            <w:r w:rsidRPr="00711388">
              <w:rPr>
                <w:lang w:val="en-GB"/>
              </w:rPr>
              <w:t>This represents the geographical diversification to be used for the volume measure for premium and reserve risk for each line of business, as defined in Annex I to Delegated Regulation (EU) 2015/35, and its proportional reinsurance.</w:t>
            </w:r>
          </w:p>
          <w:p w14:paraId="1CC8723A" w14:textId="77777777" w:rsidR="00872AFE" w:rsidRPr="00711388" w:rsidRDefault="00872AFE" w:rsidP="00567869">
            <w:pPr>
              <w:pStyle w:val="NormalLeft"/>
              <w:rPr>
                <w:lang w:val="en-GB"/>
              </w:rPr>
            </w:pPr>
            <w:r w:rsidRPr="00711388">
              <w:rPr>
                <w:lang w:val="en-GB"/>
              </w:rPr>
              <w:t>If the factor for geographical diversification is not calculated, then this item is set to the default value of 1.</w:t>
            </w:r>
          </w:p>
        </w:tc>
      </w:tr>
      <w:tr w:rsidR="00872AFE" w:rsidRPr="00711388" w14:paraId="3FFD6C06" w14:textId="77777777" w:rsidTr="00567869">
        <w:tc>
          <w:tcPr>
            <w:tcW w:w="1857" w:type="dxa"/>
            <w:tcBorders>
              <w:top w:val="single" w:sz="2" w:space="0" w:color="auto"/>
              <w:left w:val="single" w:sz="2" w:space="0" w:color="auto"/>
              <w:bottom w:val="single" w:sz="2" w:space="0" w:color="auto"/>
              <w:right w:val="single" w:sz="2" w:space="0" w:color="auto"/>
            </w:tcBorders>
          </w:tcPr>
          <w:p w14:paraId="42FCDA83" w14:textId="56326C70" w:rsidR="00872AFE" w:rsidRPr="00711388" w:rsidRDefault="00872AFE" w:rsidP="00567869">
            <w:pPr>
              <w:pStyle w:val="NormalLeft"/>
              <w:rPr>
                <w:lang w:val="en-GB"/>
              </w:rPr>
            </w:pPr>
            <w:r w:rsidRPr="00711388">
              <w:rPr>
                <w:lang w:val="en-GB"/>
              </w:rPr>
              <w:t>R1000</w:t>
            </w:r>
            <w:r w:rsidR="00711388" w:rsidRPr="00711388">
              <w:rPr>
                <w:lang w:val="en-GB"/>
              </w:rPr>
              <w:t>-</w:t>
            </w:r>
            <w:r w:rsidRPr="00711388">
              <w:rPr>
                <w:lang w:val="en-GB"/>
              </w:rPr>
              <w:t>R1030/C0170</w:t>
            </w:r>
          </w:p>
        </w:tc>
        <w:tc>
          <w:tcPr>
            <w:tcW w:w="2507" w:type="dxa"/>
            <w:tcBorders>
              <w:top w:val="single" w:sz="2" w:space="0" w:color="auto"/>
              <w:left w:val="single" w:sz="2" w:space="0" w:color="auto"/>
              <w:bottom w:val="single" w:sz="2" w:space="0" w:color="auto"/>
              <w:right w:val="single" w:sz="2" w:space="0" w:color="auto"/>
            </w:tcBorders>
          </w:tcPr>
          <w:p w14:paraId="7957BA03" w14:textId="2B02660A" w:rsidR="00872AFE" w:rsidRPr="00711388" w:rsidRDefault="00872AFE" w:rsidP="00567869">
            <w:pPr>
              <w:pStyle w:val="NormalLeft"/>
              <w:rPr>
                <w:lang w:val="en-GB"/>
              </w:rPr>
            </w:pPr>
            <w:r w:rsidRPr="00711388">
              <w:rPr>
                <w:lang w:val="en-GB"/>
              </w:rPr>
              <w:t xml:space="preserve">Volume measure for premium and reserve risk </w:t>
            </w:r>
            <w:r w:rsidR="00845F43" w:rsidRPr="00711388">
              <w:rPr>
                <w:lang w:val="en-GB"/>
              </w:rPr>
              <w:t>-</w:t>
            </w:r>
            <w:r w:rsidRPr="00711388">
              <w:rPr>
                <w:lang w:val="en-GB"/>
              </w:rPr>
              <w:t xml:space="preserve"> V</w:t>
            </w:r>
          </w:p>
        </w:tc>
        <w:tc>
          <w:tcPr>
            <w:tcW w:w="4922" w:type="dxa"/>
            <w:tcBorders>
              <w:top w:val="single" w:sz="2" w:space="0" w:color="auto"/>
              <w:left w:val="single" w:sz="2" w:space="0" w:color="auto"/>
              <w:bottom w:val="single" w:sz="2" w:space="0" w:color="auto"/>
              <w:right w:val="single" w:sz="2" w:space="0" w:color="auto"/>
            </w:tcBorders>
          </w:tcPr>
          <w:p w14:paraId="358810E8" w14:textId="77777777" w:rsidR="00872AFE" w:rsidRPr="00711388" w:rsidRDefault="00872AFE" w:rsidP="00567869">
            <w:pPr>
              <w:pStyle w:val="NormalLeft"/>
              <w:rPr>
                <w:lang w:val="en-GB"/>
              </w:rPr>
            </w:pPr>
            <w:r w:rsidRPr="00711388">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p>
        </w:tc>
      </w:tr>
      <w:tr w:rsidR="00872AFE" w:rsidRPr="00711388" w14:paraId="5755008B" w14:textId="77777777" w:rsidTr="00567869">
        <w:tc>
          <w:tcPr>
            <w:tcW w:w="1857" w:type="dxa"/>
            <w:tcBorders>
              <w:top w:val="single" w:sz="2" w:space="0" w:color="auto"/>
              <w:left w:val="single" w:sz="2" w:space="0" w:color="auto"/>
              <w:bottom w:val="single" w:sz="2" w:space="0" w:color="auto"/>
              <w:right w:val="single" w:sz="2" w:space="0" w:color="auto"/>
            </w:tcBorders>
          </w:tcPr>
          <w:p w14:paraId="7825F08D" w14:textId="77777777" w:rsidR="00872AFE" w:rsidRPr="00711388" w:rsidRDefault="00872AFE" w:rsidP="00567869">
            <w:pPr>
              <w:pStyle w:val="NormalLeft"/>
              <w:rPr>
                <w:lang w:val="en-GB"/>
              </w:rPr>
            </w:pPr>
            <w:r w:rsidRPr="00711388">
              <w:rPr>
                <w:lang w:val="en-GB"/>
              </w:rPr>
              <w:t>R1040/C0170</w:t>
            </w:r>
          </w:p>
        </w:tc>
        <w:tc>
          <w:tcPr>
            <w:tcW w:w="2507" w:type="dxa"/>
            <w:tcBorders>
              <w:top w:val="single" w:sz="2" w:space="0" w:color="auto"/>
              <w:left w:val="single" w:sz="2" w:space="0" w:color="auto"/>
              <w:bottom w:val="single" w:sz="2" w:space="0" w:color="auto"/>
              <w:right w:val="single" w:sz="2" w:space="0" w:color="auto"/>
            </w:tcBorders>
          </w:tcPr>
          <w:p w14:paraId="628A5146" w14:textId="77777777" w:rsidR="00872AFE" w:rsidRPr="00711388" w:rsidRDefault="00872AFE" w:rsidP="00567869">
            <w:pPr>
              <w:pStyle w:val="NormalLeft"/>
              <w:rPr>
                <w:lang w:val="en-GB"/>
              </w:rPr>
            </w:pPr>
            <w:r w:rsidRPr="00711388">
              <w:rPr>
                <w:lang w:val="en-GB"/>
              </w:rPr>
              <w:t>Total Volume measure for premium and reserve risk</w:t>
            </w:r>
          </w:p>
        </w:tc>
        <w:tc>
          <w:tcPr>
            <w:tcW w:w="4922" w:type="dxa"/>
            <w:tcBorders>
              <w:top w:val="single" w:sz="2" w:space="0" w:color="auto"/>
              <w:left w:val="single" w:sz="2" w:space="0" w:color="auto"/>
              <w:bottom w:val="single" w:sz="2" w:space="0" w:color="auto"/>
              <w:right w:val="single" w:sz="2" w:space="0" w:color="auto"/>
            </w:tcBorders>
          </w:tcPr>
          <w:p w14:paraId="6F5CD49A" w14:textId="77777777" w:rsidR="00872AFE" w:rsidRPr="00711388" w:rsidRDefault="00872AFE" w:rsidP="00567869">
            <w:pPr>
              <w:pStyle w:val="NormalLeft"/>
              <w:rPr>
                <w:lang w:val="en-GB"/>
              </w:rPr>
            </w:pPr>
            <w:r w:rsidRPr="00711388">
              <w:rPr>
                <w:lang w:val="en-GB"/>
              </w:rPr>
              <w:t xml:space="preserve">The total volume measure for premium and reserve risk, equal to the sum of the volume measures for premium and reserve risk for all </w:t>
            </w:r>
            <w:r w:rsidRPr="00711388">
              <w:rPr>
                <w:lang w:val="en-GB"/>
              </w:rPr>
              <w:lastRenderedPageBreak/>
              <w:t>lines of business, as defined in Annex I to Delegated Regulation (EU) 2015/35.</w:t>
            </w:r>
          </w:p>
        </w:tc>
      </w:tr>
      <w:tr w:rsidR="00872AFE" w:rsidRPr="00711388" w14:paraId="29610E3B" w14:textId="77777777" w:rsidTr="00567869">
        <w:tc>
          <w:tcPr>
            <w:tcW w:w="1857" w:type="dxa"/>
            <w:tcBorders>
              <w:top w:val="single" w:sz="2" w:space="0" w:color="auto"/>
              <w:left w:val="single" w:sz="2" w:space="0" w:color="auto"/>
              <w:bottom w:val="single" w:sz="2" w:space="0" w:color="auto"/>
              <w:right w:val="single" w:sz="2" w:space="0" w:color="auto"/>
            </w:tcBorders>
          </w:tcPr>
          <w:p w14:paraId="7302C436" w14:textId="77777777" w:rsidR="00872AFE" w:rsidRPr="00711388" w:rsidRDefault="00872AFE" w:rsidP="00567869">
            <w:pPr>
              <w:pStyle w:val="NormalLeft"/>
              <w:rPr>
                <w:lang w:val="en-GB"/>
              </w:rPr>
            </w:pPr>
            <w:r w:rsidRPr="00711388">
              <w:rPr>
                <w:lang w:val="en-GB"/>
              </w:rPr>
              <w:lastRenderedPageBreak/>
              <w:t>R1050/C0100</w:t>
            </w:r>
          </w:p>
        </w:tc>
        <w:tc>
          <w:tcPr>
            <w:tcW w:w="2507" w:type="dxa"/>
            <w:tcBorders>
              <w:top w:val="single" w:sz="2" w:space="0" w:color="auto"/>
              <w:left w:val="single" w:sz="2" w:space="0" w:color="auto"/>
              <w:bottom w:val="single" w:sz="2" w:space="0" w:color="auto"/>
              <w:right w:val="single" w:sz="2" w:space="0" w:color="auto"/>
            </w:tcBorders>
          </w:tcPr>
          <w:p w14:paraId="4C2E4527" w14:textId="77777777" w:rsidR="00872AFE" w:rsidRPr="00711388" w:rsidRDefault="00872AFE" w:rsidP="00567869">
            <w:pPr>
              <w:pStyle w:val="NormalLeft"/>
              <w:rPr>
                <w:lang w:val="en-GB"/>
              </w:rPr>
            </w:pPr>
            <w:r w:rsidRPr="00711388">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261FB49F" w14:textId="77777777" w:rsidR="00872AFE" w:rsidRPr="00711388" w:rsidRDefault="00872AFE" w:rsidP="00567869">
            <w:pPr>
              <w:pStyle w:val="NormalLeft"/>
              <w:rPr>
                <w:lang w:val="en-GB"/>
              </w:rPr>
            </w:pPr>
            <w:r w:rsidRPr="00711388">
              <w:rPr>
                <w:lang w:val="en-GB"/>
              </w:rPr>
              <w:t>This is the combined standard deviation for premium and reserve risk for all segments.</w:t>
            </w:r>
          </w:p>
        </w:tc>
      </w:tr>
      <w:tr w:rsidR="00872AFE" w:rsidRPr="00711388" w14:paraId="3CA2C7D2" w14:textId="77777777" w:rsidTr="00567869">
        <w:tc>
          <w:tcPr>
            <w:tcW w:w="1857" w:type="dxa"/>
            <w:tcBorders>
              <w:top w:val="single" w:sz="2" w:space="0" w:color="auto"/>
              <w:left w:val="single" w:sz="2" w:space="0" w:color="auto"/>
              <w:bottom w:val="single" w:sz="2" w:space="0" w:color="auto"/>
              <w:right w:val="single" w:sz="2" w:space="0" w:color="auto"/>
            </w:tcBorders>
          </w:tcPr>
          <w:p w14:paraId="0B6BB871" w14:textId="77777777" w:rsidR="00872AFE" w:rsidRPr="00711388" w:rsidRDefault="00872AFE" w:rsidP="00567869">
            <w:pPr>
              <w:pStyle w:val="NormalLeft"/>
              <w:rPr>
                <w:lang w:val="en-GB"/>
              </w:rPr>
            </w:pPr>
            <w:r w:rsidRPr="00711388">
              <w:rPr>
                <w:lang w:val="en-GB"/>
              </w:rPr>
              <w:t>R1100/C0180</w:t>
            </w:r>
          </w:p>
        </w:tc>
        <w:tc>
          <w:tcPr>
            <w:tcW w:w="2507" w:type="dxa"/>
            <w:tcBorders>
              <w:top w:val="single" w:sz="2" w:space="0" w:color="auto"/>
              <w:left w:val="single" w:sz="2" w:space="0" w:color="auto"/>
              <w:bottom w:val="single" w:sz="2" w:space="0" w:color="auto"/>
              <w:right w:val="single" w:sz="2" w:space="0" w:color="auto"/>
            </w:tcBorders>
          </w:tcPr>
          <w:p w14:paraId="3E8F73B5" w14:textId="30FB49D3" w:rsidR="00872AFE" w:rsidRPr="00711388" w:rsidRDefault="00872AFE" w:rsidP="00567869">
            <w:pPr>
              <w:pStyle w:val="NormalLeft"/>
              <w:rPr>
                <w:lang w:val="en-GB"/>
              </w:rPr>
            </w:pPr>
            <w:r w:rsidRPr="00711388">
              <w:rPr>
                <w:lang w:val="en-GB"/>
              </w:rPr>
              <w:t xml:space="preserve">Solvency capital requirement </w:t>
            </w:r>
            <w:r w:rsidR="00845F43" w:rsidRPr="00711388">
              <w:rPr>
                <w:lang w:val="en-GB"/>
              </w:rPr>
              <w:t>-</w:t>
            </w:r>
            <w:r w:rsidRPr="00711388">
              <w:rPr>
                <w:lang w:val="en-GB"/>
              </w:rPr>
              <w:t xml:space="preserve">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2056CA7C" w14:textId="77777777" w:rsidR="00872AFE" w:rsidRPr="00711388" w:rsidRDefault="00872AFE" w:rsidP="00567869">
            <w:pPr>
              <w:pStyle w:val="NormalLeft"/>
              <w:rPr>
                <w:lang w:val="en-GB"/>
              </w:rPr>
            </w:pPr>
            <w:r w:rsidRPr="00711388">
              <w:rPr>
                <w:lang w:val="en-GB"/>
              </w:rPr>
              <w:t>This is the total capital charge for the NSLT health premium and reserve risk sub module referred to in Title I Chapter V Sections 4 and 12 of Delegated Regulation (EU) 2015/35.</w:t>
            </w:r>
          </w:p>
        </w:tc>
      </w:tr>
      <w:tr w:rsidR="00872AFE" w:rsidRPr="00711388" w14:paraId="76726BA0" w14:textId="77777777" w:rsidTr="00567869">
        <w:tc>
          <w:tcPr>
            <w:tcW w:w="1857" w:type="dxa"/>
            <w:tcBorders>
              <w:top w:val="single" w:sz="2" w:space="0" w:color="auto"/>
              <w:left w:val="single" w:sz="2" w:space="0" w:color="auto"/>
              <w:bottom w:val="single" w:sz="2" w:space="0" w:color="auto"/>
              <w:right w:val="single" w:sz="2" w:space="0" w:color="auto"/>
            </w:tcBorders>
          </w:tcPr>
          <w:p w14:paraId="4BD895C9" w14:textId="77777777" w:rsidR="00872AFE" w:rsidRPr="00711388" w:rsidRDefault="00872AFE" w:rsidP="00567869">
            <w:pPr>
              <w:pStyle w:val="NormalLeft"/>
              <w:rPr>
                <w:lang w:val="en-GB"/>
              </w:rPr>
            </w:pPr>
            <w:r w:rsidRPr="00711388">
              <w:rPr>
                <w:lang w:val="en-GB"/>
              </w:rPr>
              <w:t>R1200/C0190</w:t>
            </w:r>
          </w:p>
        </w:tc>
        <w:tc>
          <w:tcPr>
            <w:tcW w:w="2507" w:type="dxa"/>
            <w:tcBorders>
              <w:top w:val="single" w:sz="2" w:space="0" w:color="auto"/>
              <w:left w:val="single" w:sz="2" w:space="0" w:color="auto"/>
              <w:bottom w:val="single" w:sz="2" w:space="0" w:color="auto"/>
              <w:right w:val="single" w:sz="2" w:space="0" w:color="auto"/>
            </w:tcBorders>
          </w:tcPr>
          <w:p w14:paraId="4EF71955" w14:textId="2B485146"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Lapse risk</w:t>
            </w:r>
          </w:p>
        </w:tc>
        <w:tc>
          <w:tcPr>
            <w:tcW w:w="4922" w:type="dxa"/>
            <w:tcBorders>
              <w:top w:val="single" w:sz="2" w:space="0" w:color="auto"/>
              <w:left w:val="single" w:sz="2" w:space="0" w:color="auto"/>
              <w:bottom w:val="single" w:sz="2" w:space="0" w:color="auto"/>
              <w:right w:val="single" w:sz="2" w:space="0" w:color="auto"/>
            </w:tcBorders>
          </w:tcPr>
          <w:p w14:paraId="7893BF7F" w14:textId="77777777" w:rsidR="00872AFE" w:rsidRPr="00711388" w:rsidRDefault="00872AFE" w:rsidP="00567869">
            <w:pPr>
              <w:pStyle w:val="NormalLeft"/>
              <w:rPr>
                <w:lang w:val="en-GB"/>
              </w:rPr>
            </w:pPr>
            <w:r w:rsidRPr="00711388">
              <w:rPr>
                <w:lang w:val="en-GB"/>
              </w:rPr>
              <w:t>This is the absolute value of the assets sensitive to the NSLT health lapse risk referred to in Title I Chapter V Section 4 of Delegated Regulation (EU) 2015/35, before the shock.</w:t>
            </w:r>
          </w:p>
          <w:p w14:paraId="5726615F"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39A856B" w14:textId="77777777" w:rsidTr="00567869">
        <w:tc>
          <w:tcPr>
            <w:tcW w:w="1857" w:type="dxa"/>
            <w:tcBorders>
              <w:top w:val="single" w:sz="2" w:space="0" w:color="auto"/>
              <w:left w:val="single" w:sz="2" w:space="0" w:color="auto"/>
              <w:bottom w:val="single" w:sz="2" w:space="0" w:color="auto"/>
              <w:right w:val="single" w:sz="2" w:space="0" w:color="auto"/>
            </w:tcBorders>
          </w:tcPr>
          <w:p w14:paraId="1E97CB78" w14:textId="77777777" w:rsidR="00872AFE" w:rsidRPr="00711388" w:rsidRDefault="00872AFE" w:rsidP="00567869">
            <w:pPr>
              <w:pStyle w:val="NormalLeft"/>
              <w:rPr>
                <w:lang w:val="en-GB"/>
              </w:rPr>
            </w:pPr>
            <w:r w:rsidRPr="00711388">
              <w:rPr>
                <w:lang w:val="en-GB"/>
              </w:rPr>
              <w:t>R1200/C0200</w:t>
            </w:r>
          </w:p>
        </w:tc>
        <w:tc>
          <w:tcPr>
            <w:tcW w:w="2507" w:type="dxa"/>
            <w:tcBorders>
              <w:top w:val="single" w:sz="2" w:space="0" w:color="auto"/>
              <w:left w:val="single" w:sz="2" w:space="0" w:color="auto"/>
              <w:bottom w:val="single" w:sz="2" w:space="0" w:color="auto"/>
              <w:right w:val="single" w:sz="2" w:space="0" w:color="auto"/>
            </w:tcBorders>
          </w:tcPr>
          <w:p w14:paraId="40657543" w14:textId="3DACE868"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Lapse risk</w:t>
            </w:r>
          </w:p>
        </w:tc>
        <w:tc>
          <w:tcPr>
            <w:tcW w:w="4922" w:type="dxa"/>
            <w:tcBorders>
              <w:top w:val="single" w:sz="2" w:space="0" w:color="auto"/>
              <w:left w:val="single" w:sz="2" w:space="0" w:color="auto"/>
              <w:bottom w:val="single" w:sz="2" w:space="0" w:color="auto"/>
              <w:right w:val="single" w:sz="2" w:space="0" w:color="auto"/>
            </w:tcBorders>
          </w:tcPr>
          <w:p w14:paraId="0F506DCD" w14:textId="77777777" w:rsidR="00872AFE" w:rsidRPr="00711388" w:rsidRDefault="00872AFE" w:rsidP="00567869">
            <w:pPr>
              <w:pStyle w:val="NormalLeft"/>
              <w:rPr>
                <w:lang w:val="en-GB"/>
              </w:rPr>
            </w:pPr>
            <w:r w:rsidRPr="00711388">
              <w:rPr>
                <w:lang w:val="en-GB"/>
              </w:rPr>
              <w:t>This is the absolute value of liabilities sensitive to the NSLT health lapse risk referred to in Title I Chapter V Section 4 of Delegated Regulation (EU) 2015/35, before the shock.</w:t>
            </w:r>
          </w:p>
          <w:p w14:paraId="1B90F883" w14:textId="77777777" w:rsidR="00872AFE" w:rsidRPr="00711388" w:rsidRDefault="00872AFE" w:rsidP="00567869">
            <w:pPr>
              <w:pStyle w:val="NormalLeft"/>
              <w:rPr>
                <w:lang w:val="en-GB"/>
              </w:rPr>
            </w:pPr>
            <w:r w:rsidRPr="00711388">
              <w:rPr>
                <w:lang w:val="en-GB"/>
              </w:rPr>
              <w:t>The amount of TP shall be net of reinsurance and SPV recoverables.</w:t>
            </w:r>
          </w:p>
        </w:tc>
      </w:tr>
      <w:tr w:rsidR="00872AFE" w:rsidRPr="00711388" w14:paraId="7459399E" w14:textId="77777777" w:rsidTr="00567869">
        <w:tc>
          <w:tcPr>
            <w:tcW w:w="1857" w:type="dxa"/>
            <w:tcBorders>
              <w:top w:val="single" w:sz="2" w:space="0" w:color="auto"/>
              <w:left w:val="single" w:sz="2" w:space="0" w:color="auto"/>
              <w:bottom w:val="single" w:sz="2" w:space="0" w:color="auto"/>
              <w:right w:val="single" w:sz="2" w:space="0" w:color="auto"/>
            </w:tcBorders>
          </w:tcPr>
          <w:p w14:paraId="79FD2CD0" w14:textId="77777777" w:rsidR="00872AFE" w:rsidRPr="00711388" w:rsidRDefault="00872AFE" w:rsidP="00567869">
            <w:pPr>
              <w:pStyle w:val="NormalLeft"/>
              <w:rPr>
                <w:lang w:val="en-GB"/>
              </w:rPr>
            </w:pPr>
            <w:r w:rsidRPr="00711388">
              <w:rPr>
                <w:lang w:val="en-GB"/>
              </w:rPr>
              <w:t>R1200/C0210</w:t>
            </w:r>
          </w:p>
        </w:tc>
        <w:tc>
          <w:tcPr>
            <w:tcW w:w="2507" w:type="dxa"/>
            <w:tcBorders>
              <w:top w:val="single" w:sz="2" w:space="0" w:color="auto"/>
              <w:left w:val="single" w:sz="2" w:space="0" w:color="auto"/>
              <w:bottom w:val="single" w:sz="2" w:space="0" w:color="auto"/>
              <w:right w:val="single" w:sz="2" w:space="0" w:color="auto"/>
            </w:tcBorders>
          </w:tcPr>
          <w:p w14:paraId="00AD2AB1" w14:textId="3212C668"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Lapse risk</w:t>
            </w:r>
          </w:p>
        </w:tc>
        <w:tc>
          <w:tcPr>
            <w:tcW w:w="4922" w:type="dxa"/>
            <w:tcBorders>
              <w:top w:val="single" w:sz="2" w:space="0" w:color="auto"/>
              <w:left w:val="single" w:sz="2" w:space="0" w:color="auto"/>
              <w:bottom w:val="single" w:sz="2" w:space="0" w:color="auto"/>
              <w:right w:val="single" w:sz="2" w:space="0" w:color="auto"/>
            </w:tcBorders>
          </w:tcPr>
          <w:p w14:paraId="0E4B76FC" w14:textId="77777777" w:rsidR="00872AFE" w:rsidRPr="00711388" w:rsidRDefault="00872AFE" w:rsidP="00567869">
            <w:pPr>
              <w:pStyle w:val="NormalLeft"/>
              <w:rPr>
                <w:lang w:val="en-GB"/>
              </w:rPr>
            </w:pPr>
            <w:r w:rsidRPr="00711388">
              <w:rPr>
                <w:lang w:val="en-GB"/>
              </w:rPr>
              <w:t>This is the absolute value of the assets sensitive to the NSLT health lapse risk referred to in Title I Chapter V Section 4 of Delegated Regulation (EU) 2015/35, after the shock.</w:t>
            </w:r>
          </w:p>
          <w:p w14:paraId="00205B3F"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741BEFD2" w14:textId="77777777" w:rsidTr="00567869">
        <w:tc>
          <w:tcPr>
            <w:tcW w:w="1857" w:type="dxa"/>
            <w:tcBorders>
              <w:top w:val="single" w:sz="2" w:space="0" w:color="auto"/>
              <w:left w:val="single" w:sz="2" w:space="0" w:color="auto"/>
              <w:bottom w:val="single" w:sz="2" w:space="0" w:color="auto"/>
              <w:right w:val="single" w:sz="2" w:space="0" w:color="auto"/>
            </w:tcBorders>
          </w:tcPr>
          <w:p w14:paraId="1E044DAA" w14:textId="77777777" w:rsidR="00872AFE" w:rsidRPr="00711388" w:rsidRDefault="00872AFE" w:rsidP="00567869">
            <w:pPr>
              <w:pStyle w:val="NormalLeft"/>
              <w:rPr>
                <w:lang w:val="en-GB"/>
              </w:rPr>
            </w:pPr>
            <w:r w:rsidRPr="00711388">
              <w:rPr>
                <w:lang w:val="en-GB"/>
              </w:rPr>
              <w:t>R1200/C0220</w:t>
            </w:r>
          </w:p>
        </w:tc>
        <w:tc>
          <w:tcPr>
            <w:tcW w:w="2507" w:type="dxa"/>
            <w:tcBorders>
              <w:top w:val="single" w:sz="2" w:space="0" w:color="auto"/>
              <w:left w:val="single" w:sz="2" w:space="0" w:color="auto"/>
              <w:bottom w:val="single" w:sz="2" w:space="0" w:color="auto"/>
              <w:right w:val="single" w:sz="2" w:space="0" w:color="auto"/>
            </w:tcBorders>
          </w:tcPr>
          <w:p w14:paraId="26242230" w14:textId="130C97E1" w:rsidR="00872AFE" w:rsidRPr="00711388" w:rsidRDefault="00872AFE" w:rsidP="00567869">
            <w:pPr>
              <w:pStyle w:val="NormalLeft"/>
              <w:rPr>
                <w:lang w:val="en-GB"/>
              </w:rPr>
            </w:pPr>
            <w:r w:rsidRPr="00711388">
              <w:rPr>
                <w:lang w:val="en-GB"/>
              </w:rPr>
              <w:t xml:space="preserve">Absolute values after shock Liabilities </w:t>
            </w:r>
            <w:r w:rsidR="00845F43" w:rsidRPr="00711388">
              <w:rPr>
                <w:lang w:val="en-GB"/>
              </w:rPr>
              <w:t>-</w:t>
            </w:r>
            <w:r w:rsidRPr="00711388">
              <w:rPr>
                <w:lang w:val="en-GB"/>
              </w:rPr>
              <w:t xml:space="preserve"> Lapse risk</w:t>
            </w:r>
          </w:p>
        </w:tc>
        <w:tc>
          <w:tcPr>
            <w:tcW w:w="4922" w:type="dxa"/>
            <w:tcBorders>
              <w:top w:val="single" w:sz="2" w:space="0" w:color="auto"/>
              <w:left w:val="single" w:sz="2" w:space="0" w:color="auto"/>
              <w:bottom w:val="single" w:sz="2" w:space="0" w:color="auto"/>
              <w:right w:val="single" w:sz="2" w:space="0" w:color="auto"/>
            </w:tcBorders>
          </w:tcPr>
          <w:p w14:paraId="53406474" w14:textId="77777777" w:rsidR="00872AFE" w:rsidRPr="00711388" w:rsidRDefault="00872AFE" w:rsidP="00567869">
            <w:pPr>
              <w:pStyle w:val="NormalLeft"/>
              <w:rPr>
                <w:lang w:val="en-GB"/>
              </w:rPr>
            </w:pPr>
            <w:r w:rsidRPr="00711388">
              <w:rPr>
                <w:lang w:val="en-GB"/>
              </w:rPr>
              <w:t>This is the absolute value of the liabilities sensitive to lapse risk, after the shock.</w:t>
            </w:r>
          </w:p>
          <w:p w14:paraId="685A87E3"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75AEA43D" w14:textId="77777777" w:rsidTr="00567869">
        <w:tc>
          <w:tcPr>
            <w:tcW w:w="1857" w:type="dxa"/>
            <w:tcBorders>
              <w:top w:val="single" w:sz="2" w:space="0" w:color="auto"/>
              <w:left w:val="single" w:sz="2" w:space="0" w:color="auto"/>
              <w:bottom w:val="single" w:sz="2" w:space="0" w:color="auto"/>
              <w:right w:val="single" w:sz="2" w:space="0" w:color="auto"/>
            </w:tcBorders>
          </w:tcPr>
          <w:p w14:paraId="6ECC3BC1" w14:textId="77777777" w:rsidR="00872AFE" w:rsidRPr="00711388" w:rsidRDefault="00872AFE" w:rsidP="00567869">
            <w:pPr>
              <w:pStyle w:val="NormalLeft"/>
              <w:rPr>
                <w:lang w:val="en-GB"/>
              </w:rPr>
            </w:pPr>
            <w:r w:rsidRPr="00711388">
              <w:rPr>
                <w:lang w:val="en-GB"/>
              </w:rPr>
              <w:t>R1200/C0230</w:t>
            </w:r>
          </w:p>
        </w:tc>
        <w:tc>
          <w:tcPr>
            <w:tcW w:w="2507" w:type="dxa"/>
            <w:tcBorders>
              <w:top w:val="single" w:sz="2" w:space="0" w:color="auto"/>
              <w:left w:val="single" w:sz="2" w:space="0" w:color="auto"/>
              <w:bottom w:val="single" w:sz="2" w:space="0" w:color="auto"/>
              <w:right w:val="single" w:sz="2" w:space="0" w:color="auto"/>
            </w:tcBorders>
          </w:tcPr>
          <w:p w14:paraId="2C1D4DAE" w14:textId="5A4BA449" w:rsidR="00872AFE" w:rsidRPr="00711388" w:rsidRDefault="00872AFE" w:rsidP="00567869">
            <w:pPr>
              <w:pStyle w:val="NormalLeft"/>
              <w:rPr>
                <w:lang w:val="en-GB"/>
              </w:rPr>
            </w:pPr>
            <w:r w:rsidRPr="00711388">
              <w:rPr>
                <w:lang w:val="en-GB"/>
              </w:rPr>
              <w:t>Absolute value after shock</w:t>
            </w:r>
            <w:r w:rsidR="00711388" w:rsidRPr="00711388">
              <w:rPr>
                <w:lang w:val="en-GB"/>
              </w:rPr>
              <w:t>-</w:t>
            </w:r>
            <w:r w:rsidRPr="00711388">
              <w:rPr>
                <w:lang w:val="en-GB"/>
              </w:rPr>
              <w:t xml:space="preserve"> Solvency capital requirement </w:t>
            </w:r>
            <w:r w:rsidR="00845F43" w:rsidRPr="00711388">
              <w:rPr>
                <w:lang w:val="en-GB"/>
              </w:rPr>
              <w:t>-</w:t>
            </w:r>
            <w:r w:rsidRPr="00711388">
              <w:rPr>
                <w:lang w:val="en-GB"/>
              </w:rPr>
              <w:t xml:space="preserve"> Lapse risk</w:t>
            </w:r>
          </w:p>
        </w:tc>
        <w:tc>
          <w:tcPr>
            <w:tcW w:w="4922" w:type="dxa"/>
            <w:tcBorders>
              <w:top w:val="single" w:sz="2" w:space="0" w:color="auto"/>
              <w:left w:val="single" w:sz="2" w:space="0" w:color="auto"/>
              <w:bottom w:val="single" w:sz="2" w:space="0" w:color="auto"/>
              <w:right w:val="single" w:sz="2" w:space="0" w:color="auto"/>
            </w:tcBorders>
          </w:tcPr>
          <w:p w14:paraId="7B39DBB5" w14:textId="77777777" w:rsidR="00872AFE" w:rsidRPr="00711388" w:rsidRDefault="00872AFE" w:rsidP="00567869">
            <w:pPr>
              <w:pStyle w:val="NormalLeft"/>
              <w:rPr>
                <w:lang w:val="en-GB"/>
              </w:rPr>
            </w:pPr>
            <w:r w:rsidRPr="00711388">
              <w:rPr>
                <w:lang w:val="en-GB"/>
              </w:rPr>
              <w:t>This is the capital charge for NSLT health lapse risk referred to in Title I Chapter V Section 4 of Delegated Regulation (EU) 2015/35.</w:t>
            </w:r>
          </w:p>
        </w:tc>
      </w:tr>
      <w:tr w:rsidR="00872AFE" w:rsidRPr="00711388" w14:paraId="4A488A38" w14:textId="77777777" w:rsidTr="00567869">
        <w:tc>
          <w:tcPr>
            <w:tcW w:w="1857" w:type="dxa"/>
            <w:tcBorders>
              <w:top w:val="single" w:sz="2" w:space="0" w:color="auto"/>
              <w:left w:val="single" w:sz="2" w:space="0" w:color="auto"/>
              <w:bottom w:val="single" w:sz="2" w:space="0" w:color="auto"/>
              <w:right w:val="single" w:sz="2" w:space="0" w:color="auto"/>
            </w:tcBorders>
          </w:tcPr>
          <w:p w14:paraId="47DFB12B" w14:textId="77777777" w:rsidR="00872AFE" w:rsidRPr="00711388" w:rsidRDefault="00872AFE" w:rsidP="00567869">
            <w:pPr>
              <w:pStyle w:val="NormalLeft"/>
              <w:rPr>
                <w:lang w:val="en-GB"/>
              </w:rPr>
            </w:pPr>
            <w:r w:rsidRPr="00711388">
              <w:rPr>
                <w:lang w:val="en-GB"/>
              </w:rPr>
              <w:t>R1300/C0240</w:t>
            </w:r>
          </w:p>
        </w:tc>
        <w:tc>
          <w:tcPr>
            <w:tcW w:w="2507" w:type="dxa"/>
            <w:tcBorders>
              <w:top w:val="single" w:sz="2" w:space="0" w:color="auto"/>
              <w:left w:val="single" w:sz="2" w:space="0" w:color="auto"/>
              <w:bottom w:val="single" w:sz="2" w:space="0" w:color="auto"/>
              <w:right w:val="single" w:sz="2" w:space="0" w:color="auto"/>
            </w:tcBorders>
          </w:tcPr>
          <w:p w14:paraId="6B9CA5F2" w14:textId="73465108" w:rsidR="00872AFE" w:rsidRPr="00711388" w:rsidRDefault="00872AFE" w:rsidP="00567869">
            <w:pPr>
              <w:pStyle w:val="NormalLeft"/>
              <w:rPr>
                <w:lang w:val="en-GB"/>
              </w:rPr>
            </w:pPr>
            <w:r w:rsidRPr="00711388">
              <w:rPr>
                <w:lang w:val="en-GB"/>
              </w:rPr>
              <w:t xml:space="preserve">Diversification within NSLT health underwriting risk </w:t>
            </w:r>
            <w:r w:rsidR="00845F43" w:rsidRPr="00711388">
              <w:rPr>
                <w:lang w:val="en-GB"/>
              </w:rPr>
              <w:t>-</w:t>
            </w:r>
            <w:r w:rsidRPr="00711388">
              <w:rPr>
                <w:lang w:val="en-GB"/>
              </w:rPr>
              <w:t xml:space="preserve"> gross</w:t>
            </w:r>
          </w:p>
        </w:tc>
        <w:tc>
          <w:tcPr>
            <w:tcW w:w="4922" w:type="dxa"/>
            <w:tcBorders>
              <w:top w:val="single" w:sz="2" w:space="0" w:color="auto"/>
              <w:left w:val="single" w:sz="2" w:space="0" w:color="auto"/>
              <w:bottom w:val="single" w:sz="2" w:space="0" w:color="auto"/>
              <w:right w:val="single" w:sz="2" w:space="0" w:color="auto"/>
            </w:tcBorders>
          </w:tcPr>
          <w:p w14:paraId="73972142" w14:textId="16A28508" w:rsidR="00872AFE" w:rsidRPr="00711388" w:rsidRDefault="00872AFE" w:rsidP="00567869">
            <w:pPr>
              <w:pStyle w:val="NormalLeft"/>
              <w:rPr>
                <w:lang w:val="en-GB"/>
              </w:rPr>
            </w:pPr>
            <w:r w:rsidRPr="00711388">
              <w:rPr>
                <w:lang w:val="en-GB"/>
              </w:rPr>
              <w:t>This is the diversification effect within the NSLT health underwriting risk sub</w:t>
            </w:r>
            <w:r w:rsidR="00711388" w:rsidRPr="00711388">
              <w:rPr>
                <w:lang w:val="en-GB"/>
              </w:rPr>
              <w:t>-</w:t>
            </w:r>
            <w:r w:rsidRPr="00711388">
              <w:rPr>
                <w:lang w:val="en-GB"/>
              </w:rPr>
              <w:t xml:space="preserve">module referred to in Title I Chapter V Section 4 of Delegated Regulation (EU) 2015/35, as a result of the aggregation of the capital requirements </w:t>
            </w:r>
            <w:r w:rsidRPr="00711388">
              <w:rPr>
                <w:lang w:val="en-GB"/>
              </w:rPr>
              <w:lastRenderedPageBreak/>
              <w:t>for NSLT health premium and reserve risk and NSLT health lapse risk.</w:t>
            </w:r>
          </w:p>
          <w:p w14:paraId="07E3D3FF" w14:textId="77777777" w:rsidR="00872AFE" w:rsidRPr="00711388" w:rsidRDefault="00872AFE" w:rsidP="00567869">
            <w:pPr>
              <w:pStyle w:val="NormalLeft"/>
              <w:rPr>
                <w:lang w:val="en-GB"/>
              </w:rPr>
            </w:pPr>
            <w:r w:rsidRPr="00711388">
              <w:rPr>
                <w:lang w:val="en-GB"/>
              </w:rPr>
              <w:t>Diversification shall be reported as a negative value if they reduce the capital requirement.</w:t>
            </w:r>
          </w:p>
        </w:tc>
      </w:tr>
      <w:tr w:rsidR="00872AFE" w:rsidRPr="00711388" w14:paraId="00480C6E" w14:textId="77777777" w:rsidTr="00567869">
        <w:tc>
          <w:tcPr>
            <w:tcW w:w="1857" w:type="dxa"/>
            <w:tcBorders>
              <w:top w:val="single" w:sz="2" w:space="0" w:color="auto"/>
              <w:left w:val="single" w:sz="2" w:space="0" w:color="auto"/>
              <w:bottom w:val="single" w:sz="2" w:space="0" w:color="auto"/>
              <w:right w:val="single" w:sz="2" w:space="0" w:color="auto"/>
            </w:tcBorders>
          </w:tcPr>
          <w:p w14:paraId="5BEB631B" w14:textId="77777777" w:rsidR="00872AFE" w:rsidRPr="00711388" w:rsidRDefault="00872AFE" w:rsidP="00567869">
            <w:pPr>
              <w:pStyle w:val="NormalLeft"/>
              <w:rPr>
                <w:lang w:val="en-GB"/>
              </w:rPr>
            </w:pPr>
            <w:r w:rsidRPr="00711388">
              <w:rPr>
                <w:lang w:val="en-GB"/>
              </w:rPr>
              <w:lastRenderedPageBreak/>
              <w:t>R1400/C0240</w:t>
            </w:r>
          </w:p>
        </w:tc>
        <w:tc>
          <w:tcPr>
            <w:tcW w:w="2507" w:type="dxa"/>
            <w:tcBorders>
              <w:top w:val="single" w:sz="2" w:space="0" w:color="auto"/>
              <w:left w:val="single" w:sz="2" w:space="0" w:color="auto"/>
              <w:bottom w:val="single" w:sz="2" w:space="0" w:color="auto"/>
              <w:right w:val="single" w:sz="2" w:space="0" w:color="auto"/>
            </w:tcBorders>
          </w:tcPr>
          <w:p w14:paraId="7045D7B3" w14:textId="77777777" w:rsidR="00872AFE" w:rsidRPr="00711388" w:rsidRDefault="00872AFE" w:rsidP="00567869">
            <w:pPr>
              <w:pStyle w:val="NormalLeft"/>
              <w:rPr>
                <w:lang w:val="en-GB"/>
              </w:rPr>
            </w:pPr>
            <w:r w:rsidRPr="00711388">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4270E683" w14:textId="77777777" w:rsidR="00872AFE" w:rsidRPr="00711388" w:rsidRDefault="00872AFE" w:rsidP="00567869">
            <w:pPr>
              <w:pStyle w:val="NormalLeft"/>
              <w:rPr>
                <w:lang w:val="en-GB"/>
              </w:rPr>
            </w:pPr>
            <w:r w:rsidRPr="00711388">
              <w:rPr>
                <w:lang w:val="en-GB"/>
              </w:rPr>
              <w:t>This is the total capital charge for the NSLT health underwriting risk sub module referred to in Title I Chapter V Section 4 of Delegated Regulation (EU) 2015/35.</w:t>
            </w:r>
          </w:p>
        </w:tc>
      </w:tr>
      <w:tr w:rsidR="00872AFE" w:rsidRPr="00711388" w14:paraId="276CB5DF"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67118D75" w14:textId="77777777" w:rsidR="00872AFE" w:rsidRPr="00711388" w:rsidRDefault="00872AFE" w:rsidP="00567869">
            <w:pPr>
              <w:pStyle w:val="NormalCentered"/>
              <w:jc w:val="left"/>
              <w:rPr>
                <w:lang w:val="en-GB"/>
              </w:rPr>
            </w:pPr>
            <w:r w:rsidRPr="00711388">
              <w:rPr>
                <w:i/>
                <w:iCs/>
                <w:lang w:val="en-GB"/>
              </w:rPr>
              <w:t>Health catastrophe risk</w:t>
            </w:r>
          </w:p>
        </w:tc>
      </w:tr>
      <w:tr w:rsidR="00872AFE" w:rsidRPr="00711388" w14:paraId="7D258118" w14:textId="77777777" w:rsidTr="00567869">
        <w:tc>
          <w:tcPr>
            <w:tcW w:w="1857" w:type="dxa"/>
            <w:tcBorders>
              <w:top w:val="single" w:sz="2" w:space="0" w:color="auto"/>
              <w:left w:val="single" w:sz="2" w:space="0" w:color="auto"/>
              <w:bottom w:val="single" w:sz="2" w:space="0" w:color="auto"/>
              <w:right w:val="single" w:sz="2" w:space="0" w:color="auto"/>
            </w:tcBorders>
          </w:tcPr>
          <w:p w14:paraId="1089F140" w14:textId="77777777" w:rsidR="00872AFE" w:rsidRPr="00711388" w:rsidRDefault="00872AFE" w:rsidP="00567869">
            <w:pPr>
              <w:pStyle w:val="NormalLeft"/>
              <w:rPr>
                <w:lang w:val="en-GB"/>
              </w:rPr>
            </w:pPr>
            <w:r w:rsidRPr="00711388">
              <w:rPr>
                <w:lang w:val="en-GB"/>
              </w:rPr>
              <w:t>R1500/C0250</w:t>
            </w:r>
          </w:p>
        </w:tc>
        <w:tc>
          <w:tcPr>
            <w:tcW w:w="2507" w:type="dxa"/>
            <w:tcBorders>
              <w:top w:val="single" w:sz="2" w:space="0" w:color="auto"/>
              <w:left w:val="single" w:sz="2" w:space="0" w:color="auto"/>
              <w:bottom w:val="single" w:sz="2" w:space="0" w:color="auto"/>
              <w:right w:val="single" w:sz="2" w:space="0" w:color="auto"/>
            </w:tcBorders>
          </w:tcPr>
          <w:p w14:paraId="16F8D16F" w14:textId="639D9D0F" w:rsidR="00872AFE" w:rsidRPr="00711388" w:rsidRDefault="00872AFE" w:rsidP="00567869">
            <w:pPr>
              <w:pStyle w:val="NormalLeft"/>
              <w:rPr>
                <w:lang w:val="en-GB"/>
              </w:rPr>
            </w:pPr>
            <w:r w:rsidRPr="00711388">
              <w:rPr>
                <w:lang w:val="en-GB"/>
              </w:rPr>
              <w:t xml:space="preserve">Net solvency capital requirement for health catastrophe risks </w:t>
            </w:r>
            <w:r w:rsidR="00845F43" w:rsidRPr="00711388">
              <w:rPr>
                <w:lang w:val="en-GB"/>
              </w:rPr>
              <w:t>-</w:t>
            </w:r>
            <w:r w:rsidRPr="00711388">
              <w:rPr>
                <w:lang w:val="en-GB"/>
              </w:rPr>
              <w:t xml:space="preserve">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6287571B" w14:textId="7FFCEF65" w:rsidR="00872AFE" w:rsidRPr="00711388" w:rsidRDefault="00872AFE" w:rsidP="00567869">
            <w:pPr>
              <w:pStyle w:val="NormalLeft"/>
              <w:rPr>
                <w:lang w:val="en-GB"/>
              </w:rPr>
            </w:pPr>
            <w:r w:rsidRPr="00711388">
              <w:rPr>
                <w:lang w:val="en-GB"/>
              </w:rPr>
              <w:t>The net solvency capital requirement for the mass risk sub</w:t>
            </w:r>
            <w:r w:rsidR="00711388" w:rsidRPr="00711388">
              <w:rPr>
                <w:lang w:val="en-GB"/>
              </w:rPr>
              <w:t>-</w:t>
            </w:r>
            <w:r w:rsidRPr="00711388">
              <w:rPr>
                <w:lang w:val="en-GB"/>
              </w:rPr>
              <w:t>module calculated after loss absorbing capacity of technical provisions</w:t>
            </w:r>
          </w:p>
        </w:tc>
      </w:tr>
      <w:tr w:rsidR="00872AFE" w:rsidRPr="00711388" w14:paraId="023A2C70" w14:textId="77777777" w:rsidTr="00567869">
        <w:tc>
          <w:tcPr>
            <w:tcW w:w="1857" w:type="dxa"/>
            <w:tcBorders>
              <w:top w:val="single" w:sz="2" w:space="0" w:color="auto"/>
              <w:left w:val="single" w:sz="2" w:space="0" w:color="auto"/>
              <w:bottom w:val="single" w:sz="2" w:space="0" w:color="auto"/>
              <w:right w:val="single" w:sz="2" w:space="0" w:color="auto"/>
            </w:tcBorders>
          </w:tcPr>
          <w:p w14:paraId="22D67134" w14:textId="77777777" w:rsidR="00872AFE" w:rsidRPr="00711388" w:rsidRDefault="00872AFE" w:rsidP="00567869">
            <w:pPr>
              <w:pStyle w:val="NormalLeft"/>
              <w:rPr>
                <w:lang w:val="en-GB"/>
              </w:rPr>
            </w:pPr>
            <w:r w:rsidRPr="00711388">
              <w:rPr>
                <w:lang w:val="en-GB"/>
              </w:rPr>
              <w:t>R1500/C0260</w:t>
            </w:r>
          </w:p>
        </w:tc>
        <w:tc>
          <w:tcPr>
            <w:tcW w:w="2507" w:type="dxa"/>
            <w:tcBorders>
              <w:top w:val="single" w:sz="2" w:space="0" w:color="auto"/>
              <w:left w:val="single" w:sz="2" w:space="0" w:color="auto"/>
              <w:bottom w:val="single" w:sz="2" w:space="0" w:color="auto"/>
              <w:right w:val="single" w:sz="2" w:space="0" w:color="auto"/>
            </w:tcBorders>
          </w:tcPr>
          <w:p w14:paraId="17C1988E" w14:textId="6957047A" w:rsidR="00872AFE" w:rsidRPr="00711388" w:rsidRDefault="00872AFE" w:rsidP="00567869">
            <w:pPr>
              <w:pStyle w:val="NormalLeft"/>
              <w:rPr>
                <w:lang w:val="en-GB"/>
              </w:rPr>
            </w:pPr>
            <w:r w:rsidRPr="00711388">
              <w:rPr>
                <w:lang w:val="en-GB"/>
              </w:rPr>
              <w:t xml:space="preserve">Gross solvency capital requirement for health catastrophe risks </w:t>
            </w:r>
            <w:r w:rsidR="00845F43" w:rsidRPr="00711388">
              <w:rPr>
                <w:lang w:val="en-GB"/>
              </w:rPr>
              <w:t>-</w:t>
            </w:r>
            <w:r w:rsidRPr="00711388">
              <w:rPr>
                <w:lang w:val="en-GB"/>
              </w:rPr>
              <w:t xml:space="preserve">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7906500E" w14:textId="2ADA76D2" w:rsidR="00872AFE" w:rsidRPr="00711388" w:rsidRDefault="00872AFE" w:rsidP="00567869">
            <w:pPr>
              <w:pStyle w:val="NormalLeft"/>
              <w:rPr>
                <w:lang w:val="en-GB"/>
              </w:rPr>
            </w:pPr>
            <w:r w:rsidRPr="00711388">
              <w:rPr>
                <w:lang w:val="en-GB"/>
              </w:rPr>
              <w:t>The gross solvency capital requirement for the mass risk sub</w:t>
            </w:r>
            <w:r w:rsidR="00711388" w:rsidRPr="00711388">
              <w:rPr>
                <w:lang w:val="en-GB"/>
              </w:rPr>
              <w:t>-</w:t>
            </w:r>
            <w:r w:rsidRPr="00711388">
              <w:rPr>
                <w:lang w:val="en-GB"/>
              </w:rPr>
              <w:t>module, calculated before loss absorbing capacity of technical provisions.</w:t>
            </w:r>
          </w:p>
        </w:tc>
      </w:tr>
      <w:tr w:rsidR="00872AFE" w:rsidRPr="00711388" w14:paraId="33CE8C19" w14:textId="77777777" w:rsidTr="00567869">
        <w:tc>
          <w:tcPr>
            <w:tcW w:w="1857" w:type="dxa"/>
            <w:tcBorders>
              <w:top w:val="single" w:sz="2" w:space="0" w:color="auto"/>
              <w:left w:val="single" w:sz="2" w:space="0" w:color="auto"/>
              <w:bottom w:val="single" w:sz="2" w:space="0" w:color="auto"/>
              <w:right w:val="single" w:sz="2" w:space="0" w:color="auto"/>
            </w:tcBorders>
          </w:tcPr>
          <w:p w14:paraId="0CC78834" w14:textId="77777777" w:rsidR="00872AFE" w:rsidRPr="00711388" w:rsidRDefault="00872AFE" w:rsidP="00567869">
            <w:pPr>
              <w:pStyle w:val="NormalLeft"/>
              <w:rPr>
                <w:lang w:val="en-GB"/>
              </w:rPr>
            </w:pPr>
            <w:r w:rsidRPr="00711388">
              <w:rPr>
                <w:lang w:val="en-GB"/>
              </w:rPr>
              <w:t>R1510/C0250</w:t>
            </w:r>
          </w:p>
        </w:tc>
        <w:tc>
          <w:tcPr>
            <w:tcW w:w="2507" w:type="dxa"/>
            <w:tcBorders>
              <w:top w:val="single" w:sz="2" w:space="0" w:color="auto"/>
              <w:left w:val="single" w:sz="2" w:space="0" w:color="auto"/>
              <w:bottom w:val="single" w:sz="2" w:space="0" w:color="auto"/>
              <w:right w:val="single" w:sz="2" w:space="0" w:color="auto"/>
            </w:tcBorders>
          </w:tcPr>
          <w:p w14:paraId="5DC0D941" w14:textId="06271861" w:rsidR="00872AFE" w:rsidRPr="00711388" w:rsidRDefault="00872AFE" w:rsidP="00567869">
            <w:pPr>
              <w:pStyle w:val="NormalLeft"/>
              <w:rPr>
                <w:lang w:val="en-GB"/>
              </w:rPr>
            </w:pPr>
            <w:r w:rsidRPr="00711388">
              <w:rPr>
                <w:lang w:val="en-GB"/>
              </w:rPr>
              <w:t xml:space="preserve">Net solvency capital requirement for health catastrophe risks </w:t>
            </w:r>
            <w:r w:rsidR="00845F43" w:rsidRPr="00711388">
              <w:rPr>
                <w:lang w:val="en-GB"/>
              </w:rPr>
              <w:t>-</w:t>
            </w:r>
            <w:r w:rsidRPr="00711388">
              <w:rPr>
                <w:lang w:val="en-GB"/>
              </w:rPr>
              <w:t xml:space="preserve"> Accident concentration risk</w:t>
            </w:r>
          </w:p>
        </w:tc>
        <w:tc>
          <w:tcPr>
            <w:tcW w:w="4922" w:type="dxa"/>
            <w:tcBorders>
              <w:top w:val="single" w:sz="2" w:space="0" w:color="auto"/>
              <w:left w:val="single" w:sz="2" w:space="0" w:color="auto"/>
              <w:bottom w:val="single" w:sz="2" w:space="0" w:color="auto"/>
              <w:right w:val="single" w:sz="2" w:space="0" w:color="auto"/>
            </w:tcBorders>
          </w:tcPr>
          <w:p w14:paraId="4A5B8372" w14:textId="06249D5D" w:rsidR="00872AFE" w:rsidRPr="00711388" w:rsidRDefault="00872AFE" w:rsidP="00567869">
            <w:pPr>
              <w:pStyle w:val="NormalLeft"/>
              <w:rPr>
                <w:lang w:val="en-GB"/>
              </w:rPr>
            </w:pPr>
            <w:r w:rsidRPr="00711388">
              <w:rPr>
                <w:lang w:val="en-GB"/>
              </w:rPr>
              <w:t>The net solvency capital requirement for the accident concentration risk sub</w:t>
            </w:r>
            <w:r w:rsidR="00711388" w:rsidRPr="00711388">
              <w:rPr>
                <w:lang w:val="en-GB"/>
              </w:rPr>
              <w:t>-</w:t>
            </w:r>
            <w:r w:rsidRPr="00711388">
              <w:rPr>
                <w:lang w:val="en-GB"/>
              </w:rPr>
              <w:t>module, calculated after loss absorbing capacity of technical provisions.</w:t>
            </w:r>
          </w:p>
        </w:tc>
      </w:tr>
      <w:tr w:rsidR="00872AFE" w:rsidRPr="00711388" w14:paraId="0995AF8D" w14:textId="77777777" w:rsidTr="00567869">
        <w:tc>
          <w:tcPr>
            <w:tcW w:w="1857" w:type="dxa"/>
            <w:tcBorders>
              <w:top w:val="single" w:sz="2" w:space="0" w:color="auto"/>
              <w:left w:val="single" w:sz="2" w:space="0" w:color="auto"/>
              <w:bottom w:val="single" w:sz="2" w:space="0" w:color="auto"/>
              <w:right w:val="single" w:sz="2" w:space="0" w:color="auto"/>
            </w:tcBorders>
          </w:tcPr>
          <w:p w14:paraId="15E17333" w14:textId="77777777" w:rsidR="00872AFE" w:rsidRPr="00711388" w:rsidRDefault="00872AFE" w:rsidP="00567869">
            <w:pPr>
              <w:pStyle w:val="NormalLeft"/>
              <w:rPr>
                <w:lang w:val="en-GB"/>
              </w:rPr>
            </w:pPr>
            <w:r w:rsidRPr="00711388">
              <w:rPr>
                <w:lang w:val="en-GB"/>
              </w:rPr>
              <w:t>R1510/C0260</w:t>
            </w:r>
          </w:p>
        </w:tc>
        <w:tc>
          <w:tcPr>
            <w:tcW w:w="2507" w:type="dxa"/>
            <w:tcBorders>
              <w:top w:val="single" w:sz="2" w:space="0" w:color="auto"/>
              <w:left w:val="single" w:sz="2" w:space="0" w:color="auto"/>
              <w:bottom w:val="single" w:sz="2" w:space="0" w:color="auto"/>
              <w:right w:val="single" w:sz="2" w:space="0" w:color="auto"/>
            </w:tcBorders>
          </w:tcPr>
          <w:p w14:paraId="050D3662" w14:textId="65E07509" w:rsidR="00872AFE" w:rsidRPr="00711388" w:rsidRDefault="00872AFE" w:rsidP="00567869">
            <w:pPr>
              <w:pStyle w:val="NormalLeft"/>
              <w:rPr>
                <w:lang w:val="en-GB"/>
              </w:rPr>
            </w:pPr>
            <w:r w:rsidRPr="00711388">
              <w:rPr>
                <w:lang w:val="en-GB"/>
              </w:rPr>
              <w:t>Gross solvency capital requirement for health catastrophe risks</w:t>
            </w:r>
            <w:r w:rsidR="00711388" w:rsidRPr="00711388">
              <w:rPr>
                <w:lang w:val="en-GB"/>
              </w:rPr>
              <w:t>-</w:t>
            </w:r>
            <w:r w:rsidRPr="00711388">
              <w:rPr>
                <w:lang w:val="en-GB"/>
              </w:rPr>
              <w:t xml:space="preserve"> Accident concentration risk</w:t>
            </w:r>
          </w:p>
        </w:tc>
        <w:tc>
          <w:tcPr>
            <w:tcW w:w="4922" w:type="dxa"/>
            <w:tcBorders>
              <w:top w:val="single" w:sz="2" w:space="0" w:color="auto"/>
              <w:left w:val="single" w:sz="2" w:space="0" w:color="auto"/>
              <w:bottom w:val="single" w:sz="2" w:space="0" w:color="auto"/>
              <w:right w:val="single" w:sz="2" w:space="0" w:color="auto"/>
            </w:tcBorders>
          </w:tcPr>
          <w:p w14:paraId="66EC12AF" w14:textId="0C622593" w:rsidR="00872AFE" w:rsidRPr="00711388" w:rsidRDefault="00872AFE" w:rsidP="00567869">
            <w:pPr>
              <w:pStyle w:val="NormalLeft"/>
              <w:rPr>
                <w:lang w:val="en-GB"/>
              </w:rPr>
            </w:pPr>
            <w:r w:rsidRPr="00711388">
              <w:rPr>
                <w:lang w:val="en-GB"/>
              </w:rPr>
              <w:t>The gross solvency capital requirement for the accident concentration risk sub</w:t>
            </w:r>
            <w:r w:rsidR="00711388" w:rsidRPr="00711388">
              <w:rPr>
                <w:lang w:val="en-GB"/>
              </w:rPr>
              <w:t>-</w:t>
            </w:r>
            <w:r w:rsidRPr="00711388">
              <w:rPr>
                <w:lang w:val="en-GB"/>
              </w:rPr>
              <w:t>module calculated before loss absorbing capacity of technical provisions.</w:t>
            </w:r>
          </w:p>
        </w:tc>
      </w:tr>
      <w:tr w:rsidR="00872AFE" w:rsidRPr="00711388" w14:paraId="3C1B0F89" w14:textId="77777777" w:rsidTr="00567869">
        <w:tc>
          <w:tcPr>
            <w:tcW w:w="1857" w:type="dxa"/>
            <w:tcBorders>
              <w:top w:val="single" w:sz="2" w:space="0" w:color="auto"/>
              <w:left w:val="single" w:sz="2" w:space="0" w:color="auto"/>
              <w:bottom w:val="single" w:sz="2" w:space="0" w:color="auto"/>
              <w:right w:val="single" w:sz="2" w:space="0" w:color="auto"/>
            </w:tcBorders>
          </w:tcPr>
          <w:p w14:paraId="4E7C5DE2" w14:textId="77777777" w:rsidR="00872AFE" w:rsidRPr="00711388" w:rsidRDefault="00872AFE" w:rsidP="00567869">
            <w:pPr>
              <w:pStyle w:val="NormalLeft"/>
              <w:rPr>
                <w:lang w:val="en-GB"/>
              </w:rPr>
            </w:pPr>
            <w:r w:rsidRPr="00711388">
              <w:rPr>
                <w:lang w:val="en-GB"/>
              </w:rPr>
              <w:t>R1520/C0250</w:t>
            </w:r>
          </w:p>
        </w:tc>
        <w:tc>
          <w:tcPr>
            <w:tcW w:w="2507" w:type="dxa"/>
            <w:tcBorders>
              <w:top w:val="single" w:sz="2" w:space="0" w:color="auto"/>
              <w:left w:val="single" w:sz="2" w:space="0" w:color="auto"/>
              <w:bottom w:val="single" w:sz="2" w:space="0" w:color="auto"/>
              <w:right w:val="single" w:sz="2" w:space="0" w:color="auto"/>
            </w:tcBorders>
          </w:tcPr>
          <w:p w14:paraId="142A80A5" w14:textId="15E67E9B" w:rsidR="00872AFE" w:rsidRPr="00711388" w:rsidRDefault="00872AFE" w:rsidP="00567869">
            <w:pPr>
              <w:pStyle w:val="NormalLeft"/>
              <w:rPr>
                <w:lang w:val="en-GB"/>
              </w:rPr>
            </w:pPr>
            <w:r w:rsidRPr="00711388">
              <w:rPr>
                <w:lang w:val="en-GB"/>
              </w:rPr>
              <w:t xml:space="preserve">Net solvency capital requirement for health catastrophe risks </w:t>
            </w:r>
            <w:r w:rsidR="00845F43" w:rsidRPr="00711388">
              <w:rPr>
                <w:lang w:val="en-GB"/>
              </w:rPr>
              <w:t>-</w:t>
            </w:r>
            <w:r w:rsidRPr="00711388">
              <w:rPr>
                <w:lang w:val="en-GB"/>
              </w:rPr>
              <w:t xml:space="preserve"> Pandemic risk</w:t>
            </w:r>
          </w:p>
        </w:tc>
        <w:tc>
          <w:tcPr>
            <w:tcW w:w="4922" w:type="dxa"/>
            <w:tcBorders>
              <w:top w:val="single" w:sz="2" w:space="0" w:color="auto"/>
              <w:left w:val="single" w:sz="2" w:space="0" w:color="auto"/>
              <w:bottom w:val="single" w:sz="2" w:space="0" w:color="auto"/>
              <w:right w:val="single" w:sz="2" w:space="0" w:color="auto"/>
            </w:tcBorders>
          </w:tcPr>
          <w:p w14:paraId="3D95EFBE" w14:textId="6ACA85C0" w:rsidR="00872AFE" w:rsidRPr="00711388" w:rsidRDefault="00872AFE" w:rsidP="00567869">
            <w:pPr>
              <w:pStyle w:val="NormalLeft"/>
              <w:rPr>
                <w:lang w:val="en-GB"/>
              </w:rPr>
            </w:pPr>
            <w:r w:rsidRPr="00711388">
              <w:rPr>
                <w:lang w:val="en-GB"/>
              </w:rPr>
              <w:t>The net solvency capital requirement for the pandemic risk sub</w:t>
            </w:r>
            <w:r w:rsidR="00711388" w:rsidRPr="00711388">
              <w:rPr>
                <w:lang w:val="en-GB"/>
              </w:rPr>
              <w:t>-</w:t>
            </w:r>
            <w:r w:rsidRPr="00711388">
              <w:rPr>
                <w:lang w:val="en-GB"/>
              </w:rPr>
              <w:t>module, calculated after loss absorbing capacity of technical provisions.</w:t>
            </w:r>
          </w:p>
        </w:tc>
      </w:tr>
      <w:tr w:rsidR="00872AFE" w:rsidRPr="00711388" w14:paraId="49A24F09" w14:textId="77777777" w:rsidTr="00567869">
        <w:tc>
          <w:tcPr>
            <w:tcW w:w="1857" w:type="dxa"/>
            <w:tcBorders>
              <w:top w:val="single" w:sz="2" w:space="0" w:color="auto"/>
              <w:left w:val="single" w:sz="2" w:space="0" w:color="auto"/>
              <w:bottom w:val="single" w:sz="2" w:space="0" w:color="auto"/>
              <w:right w:val="single" w:sz="2" w:space="0" w:color="auto"/>
            </w:tcBorders>
          </w:tcPr>
          <w:p w14:paraId="752FC77E" w14:textId="77777777" w:rsidR="00872AFE" w:rsidRPr="00711388" w:rsidRDefault="00872AFE" w:rsidP="00567869">
            <w:pPr>
              <w:pStyle w:val="NormalLeft"/>
              <w:rPr>
                <w:lang w:val="en-GB"/>
              </w:rPr>
            </w:pPr>
            <w:r w:rsidRPr="00711388">
              <w:rPr>
                <w:lang w:val="en-GB"/>
              </w:rPr>
              <w:t>R1520/C0260</w:t>
            </w:r>
          </w:p>
        </w:tc>
        <w:tc>
          <w:tcPr>
            <w:tcW w:w="2507" w:type="dxa"/>
            <w:tcBorders>
              <w:top w:val="single" w:sz="2" w:space="0" w:color="auto"/>
              <w:left w:val="single" w:sz="2" w:space="0" w:color="auto"/>
              <w:bottom w:val="single" w:sz="2" w:space="0" w:color="auto"/>
              <w:right w:val="single" w:sz="2" w:space="0" w:color="auto"/>
            </w:tcBorders>
          </w:tcPr>
          <w:p w14:paraId="45052CFA" w14:textId="2EF70E91" w:rsidR="00872AFE" w:rsidRPr="00711388" w:rsidRDefault="00872AFE" w:rsidP="00567869">
            <w:pPr>
              <w:pStyle w:val="NormalLeft"/>
              <w:rPr>
                <w:lang w:val="en-GB"/>
              </w:rPr>
            </w:pPr>
            <w:r w:rsidRPr="00711388">
              <w:rPr>
                <w:lang w:val="en-GB"/>
              </w:rPr>
              <w:t xml:space="preserve">Gross solvency capital requirement for health catastrophe risks </w:t>
            </w:r>
            <w:r w:rsidR="00845F43" w:rsidRPr="00711388">
              <w:rPr>
                <w:lang w:val="en-GB"/>
              </w:rPr>
              <w:t>-</w:t>
            </w:r>
            <w:r w:rsidRPr="00711388">
              <w:rPr>
                <w:lang w:val="en-GB"/>
              </w:rPr>
              <w:t xml:space="preserve"> Pandemic risk</w:t>
            </w:r>
          </w:p>
        </w:tc>
        <w:tc>
          <w:tcPr>
            <w:tcW w:w="4922" w:type="dxa"/>
            <w:tcBorders>
              <w:top w:val="single" w:sz="2" w:space="0" w:color="auto"/>
              <w:left w:val="single" w:sz="2" w:space="0" w:color="auto"/>
              <w:bottom w:val="single" w:sz="2" w:space="0" w:color="auto"/>
              <w:right w:val="single" w:sz="2" w:space="0" w:color="auto"/>
            </w:tcBorders>
          </w:tcPr>
          <w:p w14:paraId="729B4490" w14:textId="4034D569" w:rsidR="00872AFE" w:rsidRPr="00711388" w:rsidRDefault="00872AFE" w:rsidP="00567869">
            <w:pPr>
              <w:pStyle w:val="NormalLeft"/>
              <w:rPr>
                <w:lang w:val="en-GB"/>
              </w:rPr>
            </w:pPr>
            <w:r w:rsidRPr="00711388">
              <w:rPr>
                <w:lang w:val="en-GB"/>
              </w:rPr>
              <w:t>The gross solvency capital requirement for the pandemic risk sub</w:t>
            </w:r>
            <w:r w:rsidR="00711388" w:rsidRPr="00711388">
              <w:rPr>
                <w:lang w:val="en-GB"/>
              </w:rPr>
              <w:t>-</w:t>
            </w:r>
            <w:r w:rsidRPr="00711388">
              <w:rPr>
                <w:lang w:val="en-GB"/>
              </w:rPr>
              <w:t>module is calculated before loss absorbing capacity of technical provisions.</w:t>
            </w:r>
          </w:p>
        </w:tc>
      </w:tr>
      <w:tr w:rsidR="00872AFE" w:rsidRPr="00711388" w14:paraId="02C62FB8" w14:textId="77777777" w:rsidTr="00567869">
        <w:tc>
          <w:tcPr>
            <w:tcW w:w="1857" w:type="dxa"/>
            <w:tcBorders>
              <w:top w:val="single" w:sz="2" w:space="0" w:color="auto"/>
              <w:left w:val="single" w:sz="2" w:space="0" w:color="auto"/>
              <w:bottom w:val="single" w:sz="2" w:space="0" w:color="auto"/>
              <w:right w:val="single" w:sz="2" w:space="0" w:color="auto"/>
            </w:tcBorders>
          </w:tcPr>
          <w:p w14:paraId="72BED685" w14:textId="77777777" w:rsidR="00872AFE" w:rsidRPr="00711388" w:rsidRDefault="00872AFE" w:rsidP="00567869">
            <w:pPr>
              <w:pStyle w:val="NormalLeft"/>
              <w:rPr>
                <w:lang w:val="en-GB"/>
              </w:rPr>
            </w:pPr>
            <w:r w:rsidRPr="00711388">
              <w:rPr>
                <w:lang w:val="en-GB"/>
              </w:rPr>
              <w:lastRenderedPageBreak/>
              <w:t>R1530/C0250</w:t>
            </w:r>
          </w:p>
        </w:tc>
        <w:tc>
          <w:tcPr>
            <w:tcW w:w="2507" w:type="dxa"/>
            <w:tcBorders>
              <w:top w:val="single" w:sz="2" w:space="0" w:color="auto"/>
              <w:left w:val="single" w:sz="2" w:space="0" w:color="auto"/>
              <w:bottom w:val="single" w:sz="2" w:space="0" w:color="auto"/>
              <w:right w:val="single" w:sz="2" w:space="0" w:color="auto"/>
            </w:tcBorders>
          </w:tcPr>
          <w:p w14:paraId="1E38ACBF" w14:textId="4EFB6701" w:rsidR="00872AFE" w:rsidRPr="00711388" w:rsidRDefault="00872AFE" w:rsidP="00567869">
            <w:pPr>
              <w:pStyle w:val="NormalLeft"/>
              <w:rPr>
                <w:lang w:val="en-GB"/>
              </w:rPr>
            </w:pPr>
            <w:r w:rsidRPr="00711388">
              <w:rPr>
                <w:lang w:val="en-GB"/>
              </w:rPr>
              <w:t xml:space="preserve">Diversification within health catastrophe risk </w:t>
            </w:r>
            <w:r w:rsidR="00845F43" w:rsidRPr="00711388">
              <w:rPr>
                <w:lang w:val="en-GB"/>
              </w:rPr>
              <w:t>-</w:t>
            </w:r>
            <w:r w:rsidRPr="00711388">
              <w:rPr>
                <w:lang w:val="en-GB"/>
              </w:rPr>
              <w:t xml:space="preserve"> Net</w:t>
            </w:r>
          </w:p>
        </w:tc>
        <w:tc>
          <w:tcPr>
            <w:tcW w:w="4922" w:type="dxa"/>
            <w:tcBorders>
              <w:top w:val="single" w:sz="2" w:space="0" w:color="auto"/>
              <w:left w:val="single" w:sz="2" w:space="0" w:color="auto"/>
              <w:bottom w:val="single" w:sz="2" w:space="0" w:color="auto"/>
              <w:right w:val="single" w:sz="2" w:space="0" w:color="auto"/>
            </w:tcBorders>
          </w:tcPr>
          <w:p w14:paraId="7F47DBBF" w14:textId="09AB24FF" w:rsidR="00872AFE" w:rsidRPr="00711388" w:rsidRDefault="00872AFE" w:rsidP="00567869">
            <w:pPr>
              <w:pStyle w:val="NormalLeft"/>
              <w:rPr>
                <w:lang w:val="en-GB"/>
              </w:rPr>
            </w:pPr>
            <w:r w:rsidRPr="00711388">
              <w:rPr>
                <w:lang w:val="en-GB"/>
              </w:rPr>
              <w:t>This is the diversification effect within the health catastrophe risk sub</w:t>
            </w:r>
            <w:r w:rsidR="00711388" w:rsidRPr="00711388">
              <w:rPr>
                <w:lang w:val="en-GB"/>
              </w:rPr>
              <w:t>-</w:t>
            </w:r>
            <w:r w:rsidRPr="00711388">
              <w:rPr>
                <w:lang w:val="en-GB"/>
              </w:rPr>
              <w:t>module as a result of the aggregation of the capital requirements for the risks of a mass accident, accident concentration and pandemic risk, calculated after loss absorbing capacity of technical provisions.</w:t>
            </w:r>
          </w:p>
        </w:tc>
      </w:tr>
      <w:tr w:rsidR="00872AFE" w:rsidRPr="00711388" w14:paraId="54B67459" w14:textId="77777777" w:rsidTr="00567869">
        <w:tc>
          <w:tcPr>
            <w:tcW w:w="1857" w:type="dxa"/>
            <w:tcBorders>
              <w:top w:val="single" w:sz="2" w:space="0" w:color="auto"/>
              <w:left w:val="single" w:sz="2" w:space="0" w:color="auto"/>
              <w:bottom w:val="single" w:sz="2" w:space="0" w:color="auto"/>
              <w:right w:val="single" w:sz="2" w:space="0" w:color="auto"/>
            </w:tcBorders>
          </w:tcPr>
          <w:p w14:paraId="082146BE" w14:textId="77777777" w:rsidR="00872AFE" w:rsidRPr="00711388" w:rsidRDefault="00872AFE" w:rsidP="00567869">
            <w:pPr>
              <w:pStyle w:val="NormalLeft"/>
              <w:rPr>
                <w:lang w:val="en-GB"/>
              </w:rPr>
            </w:pPr>
            <w:r w:rsidRPr="00711388">
              <w:rPr>
                <w:lang w:val="en-GB"/>
              </w:rPr>
              <w:t>R1530/C0260</w:t>
            </w:r>
          </w:p>
        </w:tc>
        <w:tc>
          <w:tcPr>
            <w:tcW w:w="2507" w:type="dxa"/>
            <w:tcBorders>
              <w:top w:val="single" w:sz="2" w:space="0" w:color="auto"/>
              <w:left w:val="single" w:sz="2" w:space="0" w:color="auto"/>
              <w:bottom w:val="single" w:sz="2" w:space="0" w:color="auto"/>
              <w:right w:val="single" w:sz="2" w:space="0" w:color="auto"/>
            </w:tcBorders>
          </w:tcPr>
          <w:p w14:paraId="7FA39088" w14:textId="56C61E55" w:rsidR="00872AFE" w:rsidRPr="00711388" w:rsidRDefault="00872AFE" w:rsidP="00567869">
            <w:pPr>
              <w:pStyle w:val="NormalLeft"/>
              <w:rPr>
                <w:lang w:val="en-GB"/>
              </w:rPr>
            </w:pPr>
            <w:r w:rsidRPr="00711388">
              <w:rPr>
                <w:lang w:val="en-GB"/>
              </w:rPr>
              <w:t xml:space="preserve">Diversification within health catastrophe risk </w:t>
            </w:r>
            <w:r w:rsidR="00845F43" w:rsidRPr="00711388">
              <w:rPr>
                <w:lang w:val="en-GB"/>
              </w:rPr>
              <w:t>-</w:t>
            </w:r>
            <w:r w:rsidRPr="00711388">
              <w:rPr>
                <w:lang w:val="en-GB"/>
              </w:rPr>
              <w:t xml:space="preserve"> Gross</w:t>
            </w:r>
          </w:p>
        </w:tc>
        <w:tc>
          <w:tcPr>
            <w:tcW w:w="4922" w:type="dxa"/>
            <w:tcBorders>
              <w:top w:val="single" w:sz="2" w:space="0" w:color="auto"/>
              <w:left w:val="single" w:sz="2" w:space="0" w:color="auto"/>
              <w:bottom w:val="single" w:sz="2" w:space="0" w:color="auto"/>
              <w:right w:val="single" w:sz="2" w:space="0" w:color="auto"/>
            </w:tcBorders>
          </w:tcPr>
          <w:p w14:paraId="40ECBA5E" w14:textId="593C64D3" w:rsidR="00872AFE" w:rsidRPr="00711388" w:rsidRDefault="00872AFE" w:rsidP="00567869">
            <w:pPr>
              <w:pStyle w:val="NormalLeft"/>
              <w:rPr>
                <w:lang w:val="en-GB"/>
              </w:rPr>
            </w:pPr>
            <w:r w:rsidRPr="00711388">
              <w:rPr>
                <w:lang w:val="en-GB"/>
              </w:rPr>
              <w:t>This is the diversification effect within the health catastrophe risk sub</w:t>
            </w:r>
            <w:r w:rsidR="00711388" w:rsidRPr="00711388">
              <w:rPr>
                <w:lang w:val="en-GB"/>
              </w:rPr>
              <w:t>-</w:t>
            </w:r>
            <w:r w:rsidRPr="00711388">
              <w:rPr>
                <w:lang w:val="en-GB"/>
              </w:rPr>
              <w:t>module as a result of the aggregation of the capital requirements for the risks of a mass accident, accident concentration and pandemic risk, calculated after loss absorbing capacity of technical provisions.</w:t>
            </w:r>
          </w:p>
        </w:tc>
      </w:tr>
      <w:tr w:rsidR="00872AFE" w:rsidRPr="00711388" w14:paraId="776AFBF6" w14:textId="77777777" w:rsidTr="00567869">
        <w:tc>
          <w:tcPr>
            <w:tcW w:w="1857" w:type="dxa"/>
            <w:tcBorders>
              <w:top w:val="single" w:sz="2" w:space="0" w:color="auto"/>
              <w:left w:val="single" w:sz="2" w:space="0" w:color="auto"/>
              <w:bottom w:val="single" w:sz="2" w:space="0" w:color="auto"/>
              <w:right w:val="single" w:sz="2" w:space="0" w:color="auto"/>
            </w:tcBorders>
          </w:tcPr>
          <w:p w14:paraId="769A701E" w14:textId="77777777" w:rsidR="00872AFE" w:rsidRPr="00711388" w:rsidRDefault="00872AFE" w:rsidP="00567869">
            <w:pPr>
              <w:pStyle w:val="NormalLeft"/>
              <w:rPr>
                <w:lang w:val="en-GB"/>
              </w:rPr>
            </w:pPr>
            <w:r w:rsidRPr="00711388">
              <w:rPr>
                <w:lang w:val="en-GB"/>
              </w:rPr>
              <w:t>R1540/C0250</w:t>
            </w:r>
          </w:p>
        </w:tc>
        <w:tc>
          <w:tcPr>
            <w:tcW w:w="2507" w:type="dxa"/>
            <w:tcBorders>
              <w:top w:val="single" w:sz="2" w:space="0" w:color="auto"/>
              <w:left w:val="single" w:sz="2" w:space="0" w:color="auto"/>
              <w:bottom w:val="single" w:sz="2" w:space="0" w:color="auto"/>
              <w:right w:val="single" w:sz="2" w:space="0" w:color="auto"/>
            </w:tcBorders>
          </w:tcPr>
          <w:p w14:paraId="1DCC1D6C" w14:textId="77777777" w:rsidR="00872AFE" w:rsidRPr="00711388" w:rsidRDefault="00872AFE" w:rsidP="00567869">
            <w:pPr>
              <w:pStyle w:val="NormalLeft"/>
              <w:rPr>
                <w:lang w:val="en-GB"/>
              </w:rPr>
            </w:pPr>
            <w:r w:rsidRPr="00711388">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3A9168B7" w14:textId="59696C02" w:rsidR="00872AFE" w:rsidRPr="00711388" w:rsidRDefault="00872AFE" w:rsidP="00567869">
            <w:pPr>
              <w:pStyle w:val="NormalLeft"/>
              <w:rPr>
                <w:lang w:val="en-GB"/>
              </w:rPr>
            </w:pPr>
            <w:r w:rsidRPr="00711388">
              <w:rPr>
                <w:lang w:val="en-GB"/>
              </w:rPr>
              <w:t>This is the total net capital charge (after loss absorbing capacity of technical provisions) for the health catastrophe risk sub</w:t>
            </w:r>
            <w:r w:rsidR="00711388" w:rsidRPr="00711388">
              <w:rPr>
                <w:lang w:val="en-GB"/>
              </w:rPr>
              <w:t>-</w:t>
            </w:r>
            <w:r w:rsidRPr="00711388">
              <w:rPr>
                <w:lang w:val="en-GB"/>
              </w:rPr>
              <w:t>module.</w:t>
            </w:r>
          </w:p>
        </w:tc>
      </w:tr>
      <w:tr w:rsidR="00872AFE" w:rsidRPr="00711388" w14:paraId="6B164A21" w14:textId="77777777" w:rsidTr="00567869">
        <w:tc>
          <w:tcPr>
            <w:tcW w:w="1857" w:type="dxa"/>
            <w:tcBorders>
              <w:top w:val="single" w:sz="2" w:space="0" w:color="auto"/>
              <w:left w:val="single" w:sz="2" w:space="0" w:color="auto"/>
              <w:bottom w:val="single" w:sz="2" w:space="0" w:color="auto"/>
              <w:right w:val="single" w:sz="2" w:space="0" w:color="auto"/>
            </w:tcBorders>
          </w:tcPr>
          <w:p w14:paraId="5E50F125" w14:textId="77777777" w:rsidR="00872AFE" w:rsidRPr="00711388" w:rsidRDefault="00872AFE" w:rsidP="00567869">
            <w:pPr>
              <w:pStyle w:val="NormalLeft"/>
              <w:rPr>
                <w:lang w:val="en-GB"/>
              </w:rPr>
            </w:pPr>
            <w:r w:rsidRPr="00711388">
              <w:rPr>
                <w:lang w:val="en-GB"/>
              </w:rPr>
              <w:t>R1540/C0260</w:t>
            </w:r>
          </w:p>
        </w:tc>
        <w:tc>
          <w:tcPr>
            <w:tcW w:w="2507" w:type="dxa"/>
            <w:tcBorders>
              <w:top w:val="single" w:sz="2" w:space="0" w:color="auto"/>
              <w:left w:val="single" w:sz="2" w:space="0" w:color="auto"/>
              <w:bottom w:val="single" w:sz="2" w:space="0" w:color="auto"/>
              <w:right w:val="single" w:sz="2" w:space="0" w:color="auto"/>
            </w:tcBorders>
          </w:tcPr>
          <w:p w14:paraId="623FFE1E" w14:textId="77777777" w:rsidR="00872AFE" w:rsidRPr="00711388" w:rsidRDefault="00872AFE" w:rsidP="00567869">
            <w:pPr>
              <w:pStyle w:val="NormalLeft"/>
              <w:rPr>
                <w:lang w:val="en-GB"/>
              </w:rPr>
            </w:pPr>
            <w:r w:rsidRPr="00711388">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4C04B165" w14:textId="0B81C172" w:rsidR="00872AFE" w:rsidRPr="00711388" w:rsidRDefault="00872AFE" w:rsidP="00567869">
            <w:pPr>
              <w:pStyle w:val="NormalLeft"/>
              <w:rPr>
                <w:lang w:val="en-GB"/>
              </w:rPr>
            </w:pPr>
            <w:r w:rsidRPr="00711388">
              <w:rPr>
                <w:lang w:val="en-GB"/>
              </w:rPr>
              <w:t xml:space="preserve">This is the total gross capital charge for the health catastrophe risk sub </w:t>
            </w:r>
            <w:r w:rsidR="00845F43" w:rsidRPr="00711388">
              <w:rPr>
                <w:lang w:val="en-GB"/>
              </w:rPr>
              <w:t>-</w:t>
            </w:r>
            <w:r w:rsidRPr="00711388">
              <w:rPr>
                <w:lang w:val="en-GB"/>
              </w:rPr>
              <w:t xml:space="preserve"> module (before loss absorbing capacity of technical provisions).</w:t>
            </w:r>
          </w:p>
        </w:tc>
      </w:tr>
      <w:tr w:rsidR="00872AFE" w:rsidRPr="00711388" w14:paraId="5548FFEE"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5126B70B" w14:textId="77777777" w:rsidR="00872AFE" w:rsidRPr="00711388" w:rsidRDefault="00872AFE" w:rsidP="00567869">
            <w:pPr>
              <w:pStyle w:val="NormalCentered"/>
              <w:jc w:val="left"/>
              <w:rPr>
                <w:lang w:val="en-GB"/>
              </w:rPr>
            </w:pPr>
            <w:r w:rsidRPr="00711388">
              <w:rPr>
                <w:i/>
                <w:iCs/>
                <w:lang w:val="en-GB"/>
              </w:rPr>
              <w:t>Total health underwriting risk</w:t>
            </w:r>
          </w:p>
        </w:tc>
      </w:tr>
      <w:tr w:rsidR="00872AFE" w:rsidRPr="00711388" w14:paraId="3651465F" w14:textId="77777777" w:rsidTr="00567869">
        <w:tc>
          <w:tcPr>
            <w:tcW w:w="1857" w:type="dxa"/>
            <w:tcBorders>
              <w:top w:val="single" w:sz="2" w:space="0" w:color="auto"/>
              <w:left w:val="single" w:sz="2" w:space="0" w:color="auto"/>
              <w:bottom w:val="single" w:sz="2" w:space="0" w:color="auto"/>
              <w:right w:val="single" w:sz="2" w:space="0" w:color="auto"/>
            </w:tcBorders>
          </w:tcPr>
          <w:p w14:paraId="6C8F2C9E" w14:textId="77777777" w:rsidR="00872AFE" w:rsidRPr="00711388" w:rsidRDefault="00872AFE" w:rsidP="00567869">
            <w:pPr>
              <w:pStyle w:val="NormalLeft"/>
              <w:rPr>
                <w:lang w:val="en-GB"/>
              </w:rPr>
            </w:pPr>
            <w:r w:rsidRPr="00711388">
              <w:rPr>
                <w:lang w:val="en-GB"/>
              </w:rPr>
              <w:t>R1600/C0270</w:t>
            </w:r>
          </w:p>
        </w:tc>
        <w:tc>
          <w:tcPr>
            <w:tcW w:w="2507" w:type="dxa"/>
            <w:tcBorders>
              <w:top w:val="single" w:sz="2" w:space="0" w:color="auto"/>
              <w:left w:val="single" w:sz="2" w:space="0" w:color="auto"/>
              <w:bottom w:val="single" w:sz="2" w:space="0" w:color="auto"/>
              <w:right w:val="single" w:sz="2" w:space="0" w:color="auto"/>
            </w:tcBorders>
          </w:tcPr>
          <w:p w14:paraId="4BAF9D76" w14:textId="33677501" w:rsidR="00872AFE" w:rsidRPr="00711388" w:rsidRDefault="00872AFE" w:rsidP="00567869">
            <w:pPr>
              <w:pStyle w:val="NormalLeft"/>
              <w:rPr>
                <w:lang w:val="en-GB"/>
              </w:rPr>
            </w:pPr>
            <w:r w:rsidRPr="00711388">
              <w:rPr>
                <w:lang w:val="en-GB"/>
              </w:rPr>
              <w:t xml:space="preserve">Diversification within health underwriting risk module </w:t>
            </w:r>
            <w:r w:rsidR="00845F43" w:rsidRPr="00711388">
              <w:rPr>
                <w:lang w:val="en-GB"/>
              </w:rPr>
              <w:t>-</w:t>
            </w:r>
            <w:r w:rsidRPr="00711388">
              <w:rPr>
                <w:lang w:val="en-GB"/>
              </w:rPr>
              <w:t xml:space="preserve"> Net</w:t>
            </w:r>
          </w:p>
        </w:tc>
        <w:tc>
          <w:tcPr>
            <w:tcW w:w="4922" w:type="dxa"/>
            <w:tcBorders>
              <w:top w:val="single" w:sz="2" w:space="0" w:color="auto"/>
              <w:left w:val="single" w:sz="2" w:space="0" w:color="auto"/>
              <w:bottom w:val="single" w:sz="2" w:space="0" w:color="auto"/>
              <w:right w:val="single" w:sz="2" w:space="0" w:color="auto"/>
            </w:tcBorders>
          </w:tcPr>
          <w:p w14:paraId="2B389FA5" w14:textId="16C006B7" w:rsidR="00872AFE" w:rsidRPr="00711388" w:rsidRDefault="00872AFE" w:rsidP="00567869">
            <w:pPr>
              <w:pStyle w:val="NormalLeft"/>
              <w:rPr>
                <w:lang w:val="en-GB"/>
              </w:rPr>
            </w:pPr>
            <w:r w:rsidRPr="00711388">
              <w:rPr>
                <w:lang w:val="en-GB"/>
              </w:rPr>
              <w:t>This is the diversification effect within the health underwriting risk sub</w:t>
            </w:r>
            <w:r w:rsidR="00711388" w:rsidRPr="00711388">
              <w:rPr>
                <w:lang w:val="en-GB"/>
              </w:rPr>
              <w:t>-</w:t>
            </w:r>
            <w:r w:rsidRPr="00711388">
              <w:rPr>
                <w:lang w:val="en-GB"/>
              </w:rPr>
              <w:t>module as a result of the aggregation of the capital requirements SLT health underwriting risk sub</w:t>
            </w:r>
            <w:r w:rsidR="00711388" w:rsidRPr="00711388">
              <w:rPr>
                <w:lang w:val="en-GB"/>
              </w:rPr>
              <w:t>-</w:t>
            </w:r>
            <w:r w:rsidRPr="00711388">
              <w:rPr>
                <w:lang w:val="en-GB"/>
              </w:rPr>
              <w:t>module, NSLT health underwriting risk sub</w:t>
            </w:r>
            <w:r w:rsidR="00711388" w:rsidRPr="00711388">
              <w:rPr>
                <w:lang w:val="en-GB"/>
              </w:rPr>
              <w:t>-</w:t>
            </w:r>
            <w:r w:rsidRPr="00711388">
              <w:rPr>
                <w:lang w:val="en-GB"/>
              </w:rPr>
              <w:t>module and health catastrophe risk sub</w:t>
            </w:r>
            <w:r w:rsidR="00711388" w:rsidRPr="00711388">
              <w:rPr>
                <w:lang w:val="en-GB"/>
              </w:rPr>
              <w:t>-</w:t>
            </w:r>
            <w:r w:rsidRPr="00711388">
              <w:rPr>
                <w:lang w:val="en-GB"/>
              </w:rPr>
              <w:t>module, referred to in Title I Chapter V Section 4 of Delegated Regulation (EU) 2015/35, calculated after loss absorbing capacity of technical provision.</w:t>
            </w:r>
          </w:p>
        </w:tc>
      </w:tr>
      <w:tr w:rsidR="00872AFE" w:rsidRPr="00711388" w14:paraId="040E622C" w14:textId="77777777" w:rsidTr="00567869">
        <w:tc>
          <w:tcPr>
            <w:tcW w:w="1857" w:type="dxa"/>
            <w:tcBorders>
              <w:top w:val="single" w:sz="2" w:space="0" w:color="auto"/>
              <w:left w:val="single" w:sz="2" w:space="0" w:color="auto"/>
              <w:bottom w:val="single" w:sz="2" w:space="0" w:color="auto"/>
              <w:right w:val="single" w:sz="2" w:space="0" w:color="auto"/>
            </w:tcBorders>
          </w:tcPr>
          <w:p w14:paraId="670584A6" w14:textId="77777777" w:rsidR="00872AFE" w:rsidRPr="00711388" w:rsidRDefault="00872AFE" w:rsidP="00567869">
            <w:pPr>
              <w:pStyle w:val="NormalLeft"/>
              <w:rPr>
                <w:lang w:val="en-GB"/>
              </w:rPr>
            </w:pPr>
            <w:r w:rsidRPr="00711388">
              <w:rPr>
                <w:lang w:val="en-GB"/>
              </w:rPr>
              <w:t>R1600/C0280</w:t>
            </w:r>
          </w:p>
        </w:tc>
        <w:tc>
          <w:tcPr>
            <w:tcW w:w="2507" w:type="dxa"/>
            <w:tcBorders>
              <w:top w:val="single" w:sz="2" w:space="0" w:color="auto"/>
              <w:left w:val="single" w:sz="2" w:space="0" w:color="auto"/>
              <w:bottom w:val="single" w:sz="2" w:space="0" w:color="auto"/>
              <w:right w:val="single" w:sz="2" w:space="0" w:color="auto"/>
            </w:tcBorders>
          </w:tcPr>
          <w:p w14:paraId="59BEC1D9" w14:textId="60EBAD4B" w:rsidR="00872AFE" w:rsidRPr="00711388" w:rsidRDefault="00872AFE" w:rsidP="00567869">
            <w:pPr>
              <w:pStyle w:val="NormalLeft"/>
              <w:rPr>
                <w:lang w:val="en-GB"/>
              </w:rPr>
            </w:pPr>
            <w:r w:rsidRPr="00711388">
              <w:rPr>
                <w:lang w:val="en-GB"/>
              </w:rPr>
              <w:t xml:space="preserve">Diversification within health underwriting risk module </w:t>
            </w:r>
            <w:r w:rsidR="00845F43" w:rsidRPr="00711388">
              <w:rPr>
                <w:lang w:val="en-GB"/>
              </w:rPr>
              <w:t>-</w:t>
            </w:r>
            <w:r w:rsidRPr="00711388">
              <w:rPr>
                <w:lang w:val="en-GB"/>
              </w:rPr>
              <w:t xml:space="preserve"> Gross</w:t>
            </w:r>
          </w:p>
        </w:tc>
        <w:tc>
          <w:tcPr>
            <w:tcW w:w="4922" w:type="dxa"/>
            <w:tcBorders>
              <w:top w:val="single" w:sz="2" w:space="0" w:color="auto"/>
              <w:left w:val="single" w:sz="2" w:space="0" w:color="auto"/>
              <w:bottom w:val="single" w:sz="2" w:space="0" w:color="auto"/>
              <w:right w:val="single" w:sz="2" w:space="0" w:color="auto"/>
            </w:tcBorders>
          </w:tcPr>
          <w:p w14:paraId="061F911B" w14:textId="24D8E7F8" w:rsidR="00872AFE" w:rsidRPr="00711388" w:rsidRDefault="00872AFE" w:rsidP="00567869">
            <w:pPr>
              <w:pStyle w:val="NormalLeft"/>
              <w:rPr>
                <w:lang w:val="en-GB"/>
              </w:rPr>
            </w:pPr>
            <w:r w:rsidRPr="00711388">
              <w:rPr>
                <w:lang w:val="en-GB"/>
              </w:rPr>
              <w:t>This is the diversification effect within the health underwriting risk sub</w:t>
            </w:r>
            <w:r w:rsidR="00711388" w:rsidRPr="00711388">
              <w:rPr>
                <w:lang w:val="en-GB"/>
              </w:rPr>
              <w:t>-</w:t>
            </w:r>
            <w:r w:rsidRPr="00711388">
              <w:rPr>
                <w:lang w:val="en-GB"/>
              </w:rPr>
              <w:t>module as a result of the aggregation of the capital requirements SLT health underwriting risk sub</w:t>
            </w:r>
            <w:r w:rsidR="00711388" w:rsidRPr="00711388">
              <w:rPr>
                <w:lang w:val="en-GB"/>
              </w:rPr>
              <w:t>-</w:t>
            </w:r>
            <w:r w:rsidRPr="00711388">
              <w:rPr>
                <w:lang w:val="en-GB"/>
              </w:rPr>
              <w:t>module, NSLT health underwriting risk sub</w:t>
            </w:r>
            <w:r w:rsidR="00711388" w:rsidRPr="00711388">
              <w:rPr>
                <w:lang w:val="en-GB"/>
              </w:rPr>
              <w:t>-</w:t>
            </w:r>
            <w:r w:rsidRPr="00711388">
              <w:rPr>
                <w:lang w:val="en-GB"/>
              </w:rPr>
              <w:t>module and health catastrophe risk sub</w:t>
            </w:r>
            <w:r w:rsidR="00711388" w:rsidRPr="00711388">
              <w:rPr>
                <w:lang w:val="en-GB"/>
              </w:rPr>
              <w:t>-</w:t>
            </w:r>
            <w:r w:rsidRPr="00711388">
              <w:rPr>
                <w:lang w:val="en-GB"/>
              </w:rPr>
              <w:t>module, referred to in Title I Chapter V Section 4 of Delegated Regulation (EU) 2015/35, calculated before loss absorbing capacity of technical provisions.</w:t>
            </w:r>
          </w:p>
        </w:tc>
      </w:tr>
      <w:tr w:rsidR="00872AFE" w:rsidRPr="00711388" w14:paraId="447A827B" w14:textId="77777777" w:rsidTr="00567869">
        <w:tc>
          <w:tcPr>
            <w:tcW w:w="1857" w:type="dxa"/>
            <w:tcBorders>
              <w:top w:val="single" w:sz="2" w:space="0" w:color="auto"/>
              <w:left w:val="single" w:sz="2" w:space="0" w:color="auto"/>
              <w:bottom w:val="single" w:sz="2" w:space="0" w:color="auto"/>
              <w:right w:val="single" w:sz="2" w:space="0" w:color="auto"/>
            </w:tcBorders>
          </w:tcPr>
          <w:p w14:paraId="36D8EFA7" w14:textId="77777777" w:rsidR="00872AFE" w:rsidRPr="00711388" w:rsidRDefault="00872AFE" w:rsidP="00567869">
            <w:pPr>
              <w:pStyle w:val="NormalLeft"/>
              <w:rPr>
                <w:lang w:val="en-GB"/>
              </w:rPr>
            </w:pPr>
            <w:r w:rsidRPr="00711388">
              <w:rPr>
                <w:lang w:val="en-GB"/>
              </w:rPr>
              <w:t>R1700/C0270</w:t>
            </w:r>
          </w:p>
        </w:tc>
        <w:tc>
          <w:tcPr>
            <w:tcW w:w="2507" w:type="dxa"/>
            <w:tcBorders>
              <w:top w:val="single" w:sz="2" w:space="0" w:color="auto"/>
              <w:left w:val="single" w:sz="2" w:space="0" w:color="auto"/>
              <w:bottom w:val="single" w:sz="2" w:space="0" w:color="auto"/>
              <w:right w:val="single" w:sz="2" w:space="0" w:color="auto"/>
            </w:tcBorders>
          </w:tcPr>
          <w:p w14:paraId="3B6E9FF4" w14:textId="77777777" w:rsidR="00872AFE" w:rsidRPr="00711388" w:rsidRDefault="00872AFE" w:rsidP="00567869">
            <w:pPr>
              <w:pStyle w:val="NormalLeft"/>
              <w:rPr>
                <w:lang w:val="en-GB"/>
              </w:rPr>
            </w:pPr>
            <w:r w:rsidRPr="00711388">
              <w:rPr>
                <w:lang w:val="en-GB"/>
              </w:rPr>
              <w:t xml:space="preserve">Total net solvency capital requirement for </w:t>
            </w:r>
            <w:r w:rsidRPr="00711388">
              <w:rPr>
                <w:lang w:val="en-GB"/>
              </w:rPr>
              <w:lastRenderedPageBreak/>
              <w:t>health underwriting risk</w:t>
            </w:r>
          </w:p>
        </w:tc>
        <w:tc>
          <w:tcPr>
            <w:tcW w:w="4922" w:type="dxa"/>
            <w:tcBorders>
              <w:top w:val="single" w:sz="2" w:space="0" w:color="auto"/>
              <w:left w:val="single" w:sz="2" w:space="0" w:color="auto"/>
              <w:bottom w:val="single" w:sz="2" w:space="0" w:color="auto"/>
              <w:right w:val="single" w:sz="2" w:space="0" w:color="auto"/>
            </w:tcBorders>
          </w:tcPr>
          <w:p w14:paraId="1DFB15A8" w14:textId="77777777" w:rsidR="00872AFE" w:rsidRPr="00711388" w:rsidRDefault="00872AFE" w:rsidP="00567869">
            <w:pPr>
              <w:pStyle w:val="NormalLeft"/>
              <w:rPr>
                <w:lang w:val="en-GB"/>
              </w:rPr>
            </w:pPr>
            <w:r w:rsidRPr="00711388">
              <w:rPr>
                <w:lang w:val="en-GB"/>
              </w:rPr>
              <w:lastRenderedPageBreak/>
              <w:t>This is the total net solvency capital requirement for the health underwriting risk module.</w:t>
            </w:r>
          </w:p>
        </w:tc>
      </w:tr>
      <w:tr w:rsidR="00872AFE" w:rsidRPr="00711388" w14:paraId="49DE47A1" w14:textId="77777777" w:rsidTr="00567869">
        <w:tc>
          <w:tcPr>
            <w:tcW w:w="1857" w:type="dxa"/>
            <w:tcBorders>
              <w:top w:val="single" w:sz="2" w:space="0" w:color="auto"/>
              <w:left w:val="single" w:sz="2" w:space="0" w:color="auto"/>
              <w:bottom w:val="single" w:sz="2" w:space="0" w:color="auto"/>
              <w:right w:val="single" w:sz="2" w:space="0" w:color="auto"/>
            </w:tcBorders>
          </w:tcPr>
          <w:p w14:paraId="2AEC8838" w14:textId="77777777" w:rsidR="00872AFE" w:rsidRPr="00711388" w:rsidRDefault="00872AFE" w:rsidP="00567869">
            <w:pPr>
              <w:pStyle w:val="NormalLeft"/>
              <w:rPr>
                <w:lang w:val="en-GB"/>
              </w:rPr>
            </w:pPr>
            <w:r w:rsidRPr="00711388">
              <w:rPr>
                <w:lang w:val="en-GB"/>
              </w:rPr>
              <w:t>R1700/C0280</w:t>
            </w:r>
          </w:p>
        </w:tc>
        <w:tc>
          <w:tcPr>
            <w:tcW w:w="2507" w:type="dxa"/>
            <w:tcBorders>
              <w:top w:val="single" w:sz="2" w:space="0" w:color="auto"/>
              <w:left w:val="single" w:sz="2" w:space="0" w:color="auto"/>
              <w:bottom w:val="single" w:sz="2" w:space="0" w:color="auto"/>
              <w:right w:val="single" w:sz="2" w:space="0" w:color="auto"/>
            </w:tcBorders>
          </w:tcPr>
          <w:p w14:paraId="4F329686" w14:textId="77777777" w:rsidR="00872AFE" w:rsidRPr="00711388" w:rsidRDefault="00872AFE" w:rsidP="00567869">
            <w:pPr>
              <w:pStyle w:val="NormalLeft"/>
              <w:rPr>
                <w:lang w:val="en-GB"/>
              </w:rPr>
            </w:pPr>
            <w:r w:rsidRPr="00711388">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62C565C6" w14:textId="77777777" w:rsidR="00872AFE" w:rsidRPr="00711388" w:rsidRDefault="00872AFE" w:rsidP="00567869">
            <w:pPr>
              <w:pStyle w:val="NormalLeft"/>
              <w:rPr>
                <w:lang w:val="en-GB"/>
              </w:rPr>
            </w:pPr>
            <w:r w:rsidRPr="00711388">
              <w:rPr>
                <w:lang w:val="en-GB"/>
              </w:rPr>
              <w:t>This is the total gross solvency capital requirement for the health underwriting risk module.</w:t>
            </w:r>
          </w:p>
        </w:tc>
      </w:tr>
    </w:tbl>
    <w:p w14:paraId="6F6EB823" w14:textId="77777777" w:rsidR="00872AFE" w:rsidRPr="00711388" w:rsidRDefault="00872AFE" w:rsidP="00872AFE">
      <w:pPr>
        <w:rPr>
          <w:lang w:val="en-GB"/>
        </w:rPr>
      </w:pPr>
    </w:p>
    <w:p w14:paraId="059B0FF4" w14:textId="4D6D74A2" w:rsidR="00872AFE" w:rsidRPr="00711388" w:rsidRDefault="00872AFE" w:rsidP="00872AFE">
      <w:pPr>
        <w:pStyle w:val="ManualHeading2"/>
        <w:ind w:left="851" w:hanging="851"/>
        <w:rPr>
          <w:lang w:val="en-GB"/>
        </w:rPr>
      </w:pPr>
      <w:r w:rsidRPr="00711388">
        <w:rPr>
          <w:i/>
          <w:lang w:val="en-GB"/>
        </w:rPr>
        <w:t xml:space="preserve">S.26.05 </w:t>
      </w:r>
      <w:r w:rsidR="00845F43" w:rsidRPr="00711388">
        <w:rPr>
          <w:i/>
          <w:lang w:val="en-GB"/>
        </w:rPr>
        <w:t>-</w:t>
      </w:r>
      <w:r w:rsidRPr="00711388">
        <w:rPr>
          <w:i/>
          <w:lang w:val="en-GB"/>
        </w:rPr>
        <w:t xml:space="preserve"> Solvency Capital Requirement </w:t>
      </w:r>
      <w:r w:rsidR="00845F43" w:rsidRPr="00711388">
        <w:rPr>
          <w:i/>
          <w:lang w:val="en-GB"/>
        </w:rPr>
        <w:t>-</w:t>
      </w:r>
      <w:r w:rsidRPr="00711388">
        <w:rPr>
          <w:i/>
          <w:lang w:val="en-GB"/>
        </w:rPr>
        <w:t xml:space="preserve"> Non</w:t>
      </w:r>
      <w:r w:rsidR="00711388" w:rsidRPr="00711388">
        <w:rPr>
          <w:i/>
          <w:lang w:val="en-GB"/>
        </w:rPr>
        <w:t>-</w:t>
      </w:r>
      <w:r w:rsidRPr="00711388">
        <w:rPr>
          <w:i/>
          <w:lang w:val="en-GB"/>
        </w:rPr>
        <w:t>Life underwriting risk</w:t>
      </w:r>
    </w:p>
    <w:p w14:paraId="28BFB339" w14:textId="77777777" w:rsidR="00872AFE" w:rsidRPr="00711388" w:rsidRDefault="00872AFE" w:rsidP="00872AFE">
      <w:pPr>
        <w:rPr>
          <w:lang w:val="en-GB"/>
        </w:rPr>
      </w:pPr>
      <w:r w:rsidRPr="00711388">
        <w:rPr>
          <w:i/>
          <w:lang w:val="en-GB"/>
        </w:rPr>
        <w:t>General comments:</w:t>
      </w:r>
    </w:p>
    <w:p w14:paraId="5D4B524B" w14:textId="1F9EEFFC" w:rsidR="00872AFE" w:rsidRPr="00711388" w:rsidRDefault="00872AFE" w:rsidP="00872AFE">
      <w:pPr>
        <w:rPr>
          <w:lang w:val="en-GB"/>
        </w:rPr>
      </w:pPr>
      <w:r w:rsidRPr="00711388">
        <w:rPr>
          <w:lang w:val="en-GB"/>
        </w:rPr>
        <w:t>This section relates to annual submission of information for individual entities, ring fenced</w:t>
      </w:r>
      <w:r w:rsidR="00711388" w:rsidRPr="00711388">
        <w:rPr>
          <w:lang w:val="en-GB"/>
        </w:rPr>
        <w:t>-</w:t>
      </w:r>
      <w:r w:rsidRPr="00711388">
        <w:rPr>
          <w:lang w:val="en-GB"/>
        </w:rPr>
        <w:t>funds, matching adjustment portfolios and remaining part.</w:t>
      </w:r>
    </w:p>
    <w:p w14:paraId="2DA0F71E" w14:textId="6CE5BF0B" w:rsidR="00872AFE" w:rsidRPr="00711388" w:rsidRDefault="00872AFE" w:rsidP="00872AFE">
      <w:pPr>
        <w:rPr>
          <w:lang w:val="en-GB"/>
        </w:rPr>
      </w:pPr>
      <w:r w:rsidRPr="00711388">
        <w:rPr>
          <w:lang w:val="en-GB"/>
        </w:rPr>
        <w:t>Template SR.26.05.01 has to be filled in for each ring</w:t>
      </w:r>
      <w:r w:rsidR="00711388" w:rsidRPr="00711388">
        <w:rPr>
          <w:lang w:val="en-GB"/>
        </w:rPr>
        <w:t>-</w:t>
      </w:r>
      <w:r w:rsidRPr="00711388">
        <w:rPr>
          <w:lang w:val="en-GB"/>
        </w:rPr>
        <w:t>fenced fund (RFF), each matching adjustment portfolio (MAP) and for the remaining part. However, where an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S.01.03.</w:t>
      </w:r>
    </w:p>
    <w:p w14:paraId="1334F4A5" w14:textId="77777777" w:rsidR="00872AFE" w:rsidRPr="00711388" w:rsidRDefault="00872AFE" w:rsidP="00872AFE">
      <w:pPr>
        <w:rPr>
          <w:lang w:val="en-GB"/>
        </w:rPr>
      </w:pPr>
      <w:r w:rsidRPr="00711388">
        <w:rPr>
          <w:lang w:val="en-GB"/>
        </w:rPr>
        <w:t>All values shall be reported net of reinsurance and other risk mitigating techniques.</w:t>
      </w:r>
    </w:p>
    <w:p w14:paraId="719A2100" w14:textId="77777777" w:rsidR="00872AFE" w:rsidRPr="00711388" w:rsidRDefault="00872AFE" w:rsidP="00872AFE">
      <w:pPr>
        <w:rPr>
          <w:lang w:val="en-GB"/>
        </w:rPr>
      </w:pPr>
      <w:r w:rsidRPr="00711388">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2414"/>
        <w:gridCol w:w="2322"/>
        <w:gridCol w:w="4550"/>
      </w:tblGrid>
      <w:tr w:rsidR="00872AFE" w:rsidRPr="00711388" w14:paraId="063A64BD" w14:textId="77777777" w:rsidTr="00567869">
        <w:tc>
          <w:tcPr>
            <w:tcW w:w="2414" w:type="dxa"/>
            <w:tcBorders>
              <w:top w:val="single" w:sz="2" w:space="0" w:color="auto"/>
              <w:left w:val="single" w:sz="2" w:space="0" w:color="auto"/>
              <w:bottom w:val="single" w:sz="2" w:space="0" w:color="auto"/>
              <w:right w:val="single" w:sz="2" w:space="0" w:color="auto"/>
            </w:tcBorders>
          </w:tcPr>
          <w:p w14:paraId="40F0ECA5" w14:textId="77777777" w:rsidR="00872AFE" w:rsidRPr="00711388" w:rsidRDefault="00872AFE" w:rsidP="00567869">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75B3424A" w14:textId="77777777" w:rsidR="00872AFE" w:rsidRPr="00711388" w:rsidRDefault="00872AFE" w:rsidP="00567869">
            <w:pPr>
              <w:pStyle w:val="NormalCentered"/>
              <w:rPr>
                <w:lang w:val="en-GB"/>
              </w:rPr>
            </w:pPr>
            <w:r w:rsidRPr="00711388">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7903149B" w14:textId="77777777" w:rsidR="00872AFE" w:rsidRPr="00711388" w:rsidRDefault="00872AFE" w:rsidP="00567869">
            <w:pPr>
              <w:pStyle w:val="NormalCentered"/>
              <w:rPr>
                <w:lang w:val="en-GB"/>
              </w:rPr>
            </w:pPr>
            <w:r w:rsidRPr="00711388">
              <w:rPr>
                <w:lang w:val="en-GB"/>
              </w:rPr>
              <w:t>INSTRUCTIONS</w:t>
            </w:r>
          </w:p>
        </w:tc>
      </w:tr>
      <w:tr w:rsidR="00872AFE" w:rsidRPr="00711388" w14:paraId="50E6E0D0" w14:textId="77777777" w:rsidTr="00567869">
        <w:tc>
          <w:tcPr>
            <w:tcW w:w="2414" w:type="dxa"/>
            <w:tcBorders>
              <w:top w:val="single" w:sz="2" w:space="0" w:color="auto"/>
              <w:left w:val="single" w:sz="2" w:space="0" w:color="auto"/>
              <w:bottom w:val="single" w:sz="2" w:space="0" w:color="auto"/>
              <w:right w:val="single" w:sz="2" w:space="0" w:color="auto"/>
            </w:tcBorders>
          </w:tcPr>
          <w:p w14:paraId="093765D4" w14:textId="77777777" w:rsidR="00872AFE" w:rsidRPr="00711388" w:rsidRDefault="00872AFE" w:rsidP="00567869">
            <w:pPr>
              <w:pStyle w:val="NormalLeft"/>
              <w:rPr>
                <w:lang w:val="en-GB"/>
              </w:rPr>
            </w:pPr>
            <w:r w:rsidRPr="00711388">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2D4A2E37" w14:textId="77777777" w:rsidR="00872AFE" w:rsidRPr="00711388" w:rsidRDefault="00872AFE" w:rsidP="00567869">
            <w:pPr>
              <w:pStyle w:val="NormalLeft"/>
              <w:rPr>
                <w:lang w:val="en-GB"/>
              </w:rPr>
            </w:pPr>
            <w:r w:rsidRPr="00711388">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11DBB04D" w14:textId="77777777" w:rsidR="00872AFE" w:rsidRPr="00711388" w:rsidRDefault="00872AFE" w:rsidP="00567869">
            <w:pPr>
              <w:pStyle w:val="NormalLeft"/>
              <w:rPr>
                <w:lang w:val="en-GB"/>
              </w:rPr>
            </w:pPr>
            <w:r w:rsidRPr="00711388">
              <w:rPr>
                <w:lang w:val="en-GB"/>
              </w:rPr>
              <w:t>Identifies whether the reported figures have been requested under Article 112(7), to provide an estimate of the SCR using standard formula. One of the options in the following closed list shall be used:</w:t>
            </w:r>
          </w:p>
          <w:p w14:paraId="340735EB" w14:textId="065BA16F"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Article 112(7) reporting</w:t>
            </w:r>
          </w:p>
          <w:p w14:paraId="13AC37D7" w14:textId="12E0CCE8"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Regular reporting</w:t>
            </w:r>
          </w:p>
        </w:tc>
      </w:tr>
      <w:tr w:rsidR="00872AFE" w:rsidRPr="00711388" w14:paraId="2FE3D0E8" w14:textId="77777777" w:rsidTr="00567869">
        <w:tc>
          <w:tcPr>
            <w:tcW w:w="2414" w:type="dxa"/>
            <w:tcBorders>
              <w:top w:val="single" w:sz="2" w:space="0" w:color="auto"/>
              <w:left w:val="single" w:sz="2" w:space="0" w:color="auto"/>
              <w:bottom w:val="single" w:sz="2" w:space="0" w:color="auto"/>
              <w:right w:val="single" w:sz="2" w:space="0" w:color="auto"/>
            </w:tcBorders>
          </w:tcPr>
          <w:p w14:paraId="444B5DC2" w14:textId="77777777" w:rsidR="00872AFE" w:rsidRPr="00711388" w:rsidRDefault="00872AFE" w:rsidP="00567869">
            <w:pPr>
              <w:pStyle w:val="NormalLeft"/>
              <w:rPr>
                <w:lang w:val="en-GB"/>
              </w:rPr>
            </w:pPr>
            <w:r w:rsidRPr="00711388">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1A58BF49" w14:textId="3A0F2B1B"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59AF04E5"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2A5BB9EE" w14:textId="04060CF7"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1BF8B927" w14:textId="6DFE4B8C"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593D877A" w14:textId="77777777" w:rsidTr="00567869">
        <w:tc>
          <w:tcPr>
            <w:tcW w:w="2414" w:type="dxa"/>
            <w:tcBorders>
              <w:top w:val="single" w:sz="2" w:space="0" w:color="auto"/>
              <w:left w:val="single" w:sz="2" w:space="0" w:color="auto"/>
              <w:bottom w:val="single" w:sz="2" w:space="0" w:color="auto"/>
              <w:right w:val="single" w:sz="2" w:space="0" w:color="auto"/>
            </w:tcBorders>
          </w:tcPr>
          <w:p w14:paraId="51D20F8C" w14:textId="77777777" w:rsidR="00872AFE" w:rsidRPr="00711388" w:rsidRDefault="00872AFE" w:rsidP="00567869">
            <w:pPr>
              <w:pStyle w:val="NormalLeft"/>
              <w:rPr>
                <w:lang w:val="en-GB"/>
              </w:rPr>
            </w:pPr>
            <w:r w:rsidRPr="00711388">
              <w:rPr>
                <w:lang w:val="en-GB"/>
              </w:rPr>
              <w:t>Z0030</w:t>
            </w:r>
          </w:p>
        </w:tc>
        <w:tc>
          <w:tcPr>
            <w:tcW w:w="2322" w:type="dxa"/>
            <w:tcBorders>
              <w:top w:val="single" w:sz="2" w:space="0" w:color="auto"/>
              <w:left w:val="single" w:sz="2" w:space="0" w:color="auto"/>
              <w:bottom w:val="single" w:sz="2" w:space="0" w:color="auto"/>
              <w:right w:val="single" w:sz="2" w:space="0" w:color="auto"/>
            </w:tcBorders>
          </w:tcPr>
          <w:p w14:paraId="02AB61B4" w14:textId="77777777" w:rsidR="00872AFE" w:rsidRPr="00711388" w:rsidRDefault="00872AFE" w:rsidP="00567869">
            <w:pPr>
              <w:pStyle w:val="NormalLeft"/>
              <w:rPr>
                <w:lang w:val="en-GB"/>
              </w:rPr>
            </w:pPr>
            <w:r w:rsidRPr="00711388">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03CFE2D4" w14:textId="77777777" w:rsidR="00872AFE" w:rsidRPr="00711388" w:rsidRDefault="00872AFE" w:rsidP="00567869">
            <w:pPr>
              <w:pStyle w:val="NormalLeft"/>
              <w:rPr>
                <w:lang w:val="en-GB"/>
              </w:rPr>
            </w:pPr>
            <w:r w:rsidRPr="00711388">
              <w:rPr>
                <w:lang w:val="en-GB"/>
              </w:rPr>
              <w:t xml:space="preserve">When item Z0020 = 1, identification number for a ring-fenced fund or matching </w:t>
            </w:r>
            <w:r w:rsidRPr="00711388">
              <w:rPr>
                <w:lang w:val="en-GB"/>
              </w:rPr>
              <w:lastRenderedPageBreak/>
              <w:t>adjustment portfolio. This number is attributed by the undertaking and must be consistent over time and with the fund/portfolio number reported in other templates.</w:t>
            </w:r>
          </w:p>
        </w:tc>
      </w:tr>
      <w:tr w:rsidR="00872AFE" w:rsidRPr="00711388" w14:paraId="4E8B465B" w14:textId="77777777" w:rsidTr="00567869">
        <w:tc>
          <w:tcPr>
            <w:tcW w:w="2414" w:type="dxa"/>
            <w:tcBorders>
              <w:top w:val="single" w:sz="2" w:space="0" w:color="auto"/>
              <w:left w:val="single" w:sz="2" w:space="0" w:color="auto"/>
              <w:bottom w:val="single" w:sz="2" w:space="0" w:color="auto"/>
              <w:right w:val="single" w:sz="2" w:space="0" w:color="auto"/>
            </w:tcBorders>
          </w:tcPr>
          <w:p w14:paraId="28834774" w14:textId="77777777" w:rsidR="00872AFE" w:rsidRPr="00711388" w:rsidRDefault="00872AFE" w:rsidP="00567869">
            <w:pPr>
              <w:pStyle w:val="NormalLeft"/>
              <w:rPr>
                <w:lang w:val="en-GB"/>
              </w:rPr>
            </w:pPr>
            <w:r w:rsidRPr="00711388">
              <w:rPr>
                <w:lang w:val="en-GB"/>
              </w:rPr>
              <w:lastRenderedPageBreak/>
              <w:t>R0010/C0010</w:t>
            </w:r>
          </w:p>
        </w:tc>
        <w:tc>
          <w:tcPr>
            <w:tcW w:w="2322" w:type="dxa"/>
            <w:tcBorders>
              <w:top w:val="single" w:sz="2" w:space="0" w:color="auto"/>
              <w:left w:val="single" w:sz="2" w:space="0" w:color="auto"/>
              <w:bottom w:val="single" w:sz="2" w:space="0" w:color="auto"/>
              <w:right w:val="single" w:sz="2" w:space="0" w:color="auto"/>
            </w:tcBorders>
          </w:tcPr>
          <w:p w14:paraId="4F58E629" w14:textId="103E4EBC" w:rsidR="00872AFE" w:rsidRPr="00711388" w:rsidRDefault="00872AFE" w:rsidP="00567869">
            <w:pPr>
              <w:pStyle w:val="NormalLeft"/>
              <w:rPr>
                <w:lang w:val="en-GB"/>
              </w:rPr>
            </w:pPr>
            <w:r w:rsidRPr="00711388">
              <w:rPr>
                <w:lang w:val="en-GB"/>
              </w:rPr>
              <w:t xml:space="preserve">Captives simplifications </w:t>
            </w:r>
            <w:r w:rsidR="00845F43" w:rsidRPr="00711388">
              <w:rPr>
                <w:lang w:val="en-GB"/>
              </w:rPr>
              <w:t>-</w:t>
            </w:r>
            <w:r w:rsidRPr="00711388">
              <w:rPr>
                <w:lang w:val="en-GB"/>
              </w:rPr>
              <w:t xml:space="preserve">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20829581" w14:textId="5116B8A8" w:rsidR="00872AFE" w:rsidRPr="00711388" w:rsidRDefault="00872AFE" w:rsidP="00567869">
            <w:pPr>
              <w:pStyle w:val="NormalLeft"/>
              <w:rPr>
                <w:lang w:val="en-GB"/>
              </w:rPr>
            </w:pPr>
            <w:r w:rsidRPr="00711388">
              <w:rPr>
                <w:lang w:val="en-GB"/>
              </w:rPr>
              <w:t>Identify whether a captive undertaking used simplifications for the calculation of non</w:t>
            </w:r>
            <w:r w:rsidR="00711388" w:rsidRPr="00711388">
              <w:rPr>
                <w:lang w:val="en-GB"/>
              </w:rPr>
              <w:t>-</w:t>
            </w:r>
            <w:r w:rsidRPr="00711388">
              <w:rPr>
                <w:lang w:val="en-GB"/>
              </w:rPr>
              <w:t>life premium and reserve risk. One of the options in the following closed list shall be used:</w:t>
            </w:r>
          </w:p>
          <w:p w14:paraId="4CAE2AD6" w14:textId="7F4DBFB0"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Simplifications used</w:t>
            </w:r>
          </w:p>
          <w:p w14:paraId="50AE3DB1" w14:textId="2D7CD8EE"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Simplifications not used</w:t>
            </w:r>
          </w:p>
          <w:p w14:paraId="478182FF" w14:textId="380A9BF3" w:rsidR="00872AFE" w:rsidRPr="00711388" w:rsidRDefault="00872AFE" w:rsidP="00567869">
            <w:pPr>
              <w:pStyle w:val="NormalLeft"/>
              <w:rPr>
                <w:lang w:val="en-GB"/>
              </w:rPr>
            </w:pPr>
            <w:r w:rsidRPr="00711388">
              <w:rPr>
                <w:lang w:val="en-GB"/>
              </w:rPr>
              <w:t xml:space="preserve">If R0010/C0010 = 1, only C0060, C0070 and C0090 shall be filled in for R0100 </w:t>
            </w:r>
            <w:r w:rsidR="00845F43" w:rsidRPr="00711388">
              <w:rPr>
                <w:lang w:val="en-GB"/>
              </w:rPr>
              <w:t>-</w:t>
            </w:r>
            <w:r w:rsidRPr="00711388">
              <w:rPr>
                <w:lang w:val="en-GB"/>
              </w:rPr>
              <w:t xml:space="preserve"> R0230.</w:t>
            </w:r>
          </w:p>
        </w:tc>
      </w:tr>
      <w:tr w:rsidR="00872AFE" w:rsidRPr="00711388" w14:paraId="7BDD25A9" w14:textId="77777777" w:rsidTr="00567869">
        <w:tc>
          <w:tcPr>
            <w:tcW w:w="2414" w:type="dxa"/>
            <w:tcBorders>
              <w:top w:val="single" w:sz="2" w:space="0" w:color="auto"/>
              <w:left w:val="single" w:sz="2" w:space="0" w:color="auto"/>
              <w:bottom w:val="single" w:sz="2" w:space="0" w:color="auto"/>
              <w:right w:val="single" w:sz="2" w:space="0" w:color="auto"/>
            </w:tcBorders>
          </w:tcPr>
          <w:p w14:paraId="5016E31B" w14:textId="760B9D13" w:rsidR="00872AFE" w:rsidRPr="00711388" w:rsidRDefault="00872AFE" w:rsidP="00567869">
            <w:pPr>
              <w:pStyle w:val="NormalLeft"/>
              <w:rPr>
                <w:lang w:val="en-GB"/>
              </w:rPr>
            </w:pPr>
            <w:r w:rsidRPr="00711388">
              <w:rPr>
                <w:lang w:val="en-GB"/>
              </w:rPr>
              <w:t>R0011/C0010</w:t>
            </w:r>
            <w:del w:id="6864" w:author="Author">
              <w:r w:rsidRPr="00711388" w:rsidDel="003323F0">
                <w:rPr>
                  <w:lang w:val="en-GB"/>
                </w:rPr>
                <w:delText xml:space="preserve">  </w:delText>
              </w:r>
            </w:del>
            <w:ins w:id="6865" w:author="Author">
              <w:r w:rsidR="003323F0">
                <w:rPr>
                  <w:lang w:val="en-GB"/>
                </w:rPr>
                <w:t xml:space="preserve"> </w:t>
              </w:r>
            </w:ins>
          </w:p>
        </w:tc>
        <w:tc>
          <w:tcPr>
            <w:tcW w:w="2322" w:type="dxa"/>
            <w:tcBorders>
              <w:top w:val="single" w:sz="2" w:space="0" w:color="auto"/>
              <w:left w:val="single" w:sz="2" w:space="0" w:color="auto"/>
              <w:bottom w:val="single" w:sz="2" w:space="0" w:color="auto"/>
              <w:right w:val="single" w:sz="2" w:space="0" w:color="auto"/>
            </w:tcBorders>
          </w:tcPr>
          <w:p w14:paraId="191358AE" w14:textId="3695DB70" w:rsidR="00872AFE" w:rsidRPr="00711388" w:rsidRDefault="00872AFE" w:rsidP="00567869">
            <w:pPr>
              <w:pStyle w:val="NormalLeft"/>
              <w:rPr>
                <w:lang w:val="en-GB"/>
              </w:rPr>
            </w:pPr>
            <w:r w:rsidRPr="00711388">
              <w:rPr>
                <w:lang w:val="en-GB"/>
              </w:rPr>
              <w:t xml:space="preserve">Simplifications used </w:t>
            </w:r>
            <w:r w:rsidR="00711388" w:rsidRPr="00711388">
              <w:rPr>
                <w:lang w:val="en-GB"/>
              </w:rPr>
              <w:t>-</w:t>
            </w:r>
            <w:r w:rsidRPr="00711388">
              <w:rPr>
                <w:lang w:val="en-GB"/>
              </w:rPr>
              <w:t xml:space="preserve"> non-life lapse risk</w:t>
            </w:r>
            <w:del w:id="6866" w:author="Author">
              <w:r w:rsidRPr="00711388" w:rsidDel="003323F0">
                <w:rPr>
                  <w:lang w:val="en-GB"/>
                </w:rPr>
                <w:delText xml:space="preserve">  </w:delText>
              </w:r>
            </w:del>
            <w:ins w:id="6867" w:author="Author">
              <w:r w:rsidR="003323F0">
                <w:rPr>
                  <w:lang w:val="en-GB"/>
                </w:rPr>
                <w:t xml:space="preserve"> </w:t>
              </w:r>
            </w:ins>
          </w:p>
        </w:tc>
        <w:tc>
          <w:tcPr>
            <w:tcW w:w="4550" w:type="dxa"/>
            <w:tcBorders>
              <w:top w:val="single" w:sz="2" w:space="0" w:color="auto"/>
              <w:left w:val="single" w:sz="2" w:space="0" w:color="auto"/>
              <w:bottom w:val="single" w:sz="2" w:space="0" w:color="auto"/>
              <w:right w:val="single" w:sz="2" w:space="0" w:color="auto"/>
            </w:tcBorders>
          </w:tcPr>
          <w:p w14:paraId="163DC4D5" w14:textId="77777777" w:rsidR="00872AFE" w:rsidRPr="00711388" w:rsidRDefault="00872AFE" w:rsidP="00567869">
            <w:pPr>
              <w:pStyle w:val="NormalLeft"/>
              <w:rPr>
                <w:lang w:val="en-GB"/>
              </w:rPr>
            </w:pPr>
            <w:r w:rsidRPr="00711388">
              <w:rPr>
                <w:lang w:val="en-GB"/>
              </w:rPr>
              <w:t>Identify whether an undertaking used simplifications for the calculation of non-life underwriting risk. The following options shall be used:</w:t>
            </w:r>
          </w:p>
          <w:p w14:paraId="5AB4ED01" w14:textId="0B56E641" w:rsidR="00872AFE" w:rsidRPr="00711388" w:rsidRDefault="00872AFE" w:rsidP="00567869">
            <w:pPr>
              <w:pStyle w:val="Point0"/>
              <w:rPr>
                <w:lang w:val="en-GB"/>
              </w:rPr>
            </w:pPr>
            <w:r w:rsidRPr="00711388">
              <w:rPr>
                <w:lang w:val="en-GB"/>
              </w:rPr>
              <w:tab/>
              <w:t xml:space="preserve">1 </w:t>
            </w:r>
            <w:r w:rsidR="00711388" w:rsidRPr="00711388">
              <w:rPr>
                <w:lang w:val="en-GB"/>
              </w:rPr>
              <w:t>-</w:t>
            </w:r>
            <w:r w:rsidRPr="00711388">
              <w:rPr>
                <w:lang w:val="en-GB"/>
              </w:rPr>
              <w:tab/>
              <w:t>Simplification for the purposes of Article 90a</w:t>
            </w:r>
          </w:p>
          <w:p w14:paraId="69F52018" w14:textId="2E102324" w:rsidR="00872AFE" w:rsidRPr="00711388" w:rsidRDefault="00872AFE" w:rsidP="00567869">
            <w:pPr>
              <w:pStyle w:val="Point0"/>
              <w:rPr>
                <w:lang w:val="en-GB"/>
              </w:rPr>
            </w:pPr>
            <w:r w:rsidRPr="00711388">
              <w:rPr>
                <w:lang w:val="en-GB"/>
              </w:rPr>
              <w:tab/>
              <w:t xml:space="preserve">9 </w:t>
            </w:r>
            <w:r w:rsidR="00711388" w:rsidRPr="00711388">
              <w:rPr>
                <w:lang w:val="en-GB"/>
              </w:rPr>
              <w:t>-</w:t>
            </w:r>
            <w:r w:rsidRPr="00711388">
              <w:rPr>
                <w:lang w:val="en-GB"/>
              </w:rPr>
              <w:tab/>
              <w:t>Simplification not used</w:t>
            </w:r>
            <w:del w:id="6868" w:author="Author">
              <w:r w:rsidRPr="00711388" w:rsidDel="003323F0">
                <w:rPr>
                  <w:lang w:val="en-GB"/>
                </w:rPr>
                <w:delText xml:space="preserve">  </w:delText>
              </w:r>
            </w:del>
            <w:ins w:id="6869" w:author="Author">
              <w:r w:rsidR="003323F0">
                <w:rPr>
                  <w:lang w:val="en-GB"/>
                </w:rPr>
                <w:t xml:space="preserve"> </w:t>
              </w:r>
            </w:ins>
          </w:p>
        </w:tc>
      </w:tr>
      <w:tr w:rsidR="00872AFE" w:rsidRPr="00711388" w14:paraId="48F02C58"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6DFAC8A4" w14:textId="74E39BB1" w:rsidR="00872AFE" w:rsidRPr="00711388" w:rsidRDefault="00872AFE" w:rsidP="00567869">
            <w:pPr>
              <w:pStyle w:val="NormalCentered"/>
              <w:jc w:val="left"/>
              <w:rPr>
                <w:lang w:val="en-GB"/>
              </w:rPr>
            </w:pPr>
            <w:r w:rsidRPr="00711388">
              <w:rPr>
                <w:i/>
                <w:lang w:val="en-GB"/>
              </w:rPr>
              <w:t>Non</w:t>
            </w:r>
            <w:r w:rsidR="00711388" w:rsidRPr="00711388">
              <w:rPr>
                <w:i/>
                <w:lang w:val="en-GB"/>
              </w:rPr>
              <w:t>-</w:t>
            </w:r>
            <w:r w:rsidRPr="00711388">
              <w:rPr>
                <w:i/>
                <w:lang w:val="en-GB"/>
              </w:rPr>
              <w:t>life premium and Reserve Risk</w:t>
            </w:r>
          </w:p>
        </w:tc>
      </w:tr>
      <w:tr w:rsidR="00872AFE" w:rsidRPr="00711388" w14:paraId="7DF12DCD" w14:textId="77777777" w:rsidTr="00567869">
        <w:tc>
          <w:tcPr>
            <w:tcW w:w="2414" w:type="dxa"/>
            <w:tcBorders>
              <w:top w:val="single" w:sz="2" w:space="0" w:color="auto"/>
              <w:left w:val="single" w:sz="2" w:space="0" w:color="auto"/>
              <w:bottom w:val="single" w:sz="2" w:space="0" w:color="auto"/>
              <w:right w:val="single" w:sz="2" w:space="0" w:color="auto"/>
            </w:tcBorders>
          </w:tcPr>
          <w:p w14:paraId="40E2140B" w14:textId="4C389F89" w:rsidR="00872AFE" w:rsidRPr="00711388" w:rsidRDefault="00872AFE" w:rsidP="00567869">
            <w:pPr>
              <w:pStyle w:val="NormalLeft"/>
              <w:rPr>
                <w:lang w:val="en-GB"/>
              </w:rPr>
            </w:pPr>
            <w:r w:rsidRPr="00711388">
              <w:rPr>
                <w:lang w:val="en-GB"/>
              </w:rPr>
              <w:t>R0100</w:t>
            </w:r>
            <w:r w:rsidR="00711388" w:rsidRPr="00711388">
              <w:rPr>
                <w:lang w:val="en-GB"/>
              </w:rPr>
              <w:t>-</w:t>
            </w:r>
            <w:r w:rsidRPr="00711388">
              <w:rPr>
                <w:lang w:val="en-GB"/>
              </w:rPr>
              <w:t>R0210/C0020</w:t>
            </w:r>
          </w:p>
        </w:tc>
        <w:tc>
          <w:tcPr>
            <w:tcW w:w="2322" w:type="dxa"/>
            <w:tcBorders>
              <w:top w:val="single" w:sz="2" w:space="0" w:color="auto"/>
              <w:left w:val="single" w:sz="2" w:space="0" w:color="auto"/>
              <w:bottom w:val="single" w:sz="2" w:space="0" w:color="auto"/>
              <w:right w:val="single" w:sz="2" w:space="0" w:color="auto"/>
            </w:tcBorders>
          </w:tcPr>
          <w:p w14:paraId="3C27CF4D" w14:textId="44FA2145" w:rsidR="00872AFE" w:rsidRPr="00711388" w:rsidRDefault="00872AFE" w:rsidP="00567869">
            <w:pPr>
              <w:pStyle w:val="NormalLeft"/>
              <w:rPr>
                <w:lang w:val="en-GB"/>
              </w:rPr>
            </w:pPr>
            <w:r w:rsidRPr="00711388">
              <w:rPr>
                <w:lang w:val="en-GB"/>
              </w:rPr>
              <w:t xml:space="preserve">Standard deviation for premium risk </w:t>
            </w:r>
            <w:r w:rsidR="00845F43" w:rsidRPr="00711388">
              <w:rPr>
                <w:lang w:val="en-GB"/>
              </w:rPr>
              <w:t>-</w:t>
            </w:r>
            <w:r w:rsidRPr="00711388">
              <w:rPr>
                <w:lang w:val="en-GB"/>
              </w:rPr>
              <w:t xml:space="preserve"> USP Standard Deviation</w:t>
            </w:r>
          </w:p>
        </w:tc>
        <w:tc>
          <w:tcPr>
            <w:tcW w:w="4550" w:type="dxa"/>
            <w:tcBorders>
              <w:top w:val="single" w:sz="2" w:space="0" w:color="auto"/>
              <w:left w:val="single" w:sz="2" w:space="0" w:color="auto"/>
              <w:bottom w:val="single" w:sz="2" w:space="0" w:color="auto"/>
              <w:right w:val="single" w:sz="2" w:space="0" w:color="auto"/>
            </w:tcBorders>
          </w:tcPr>
          <w:p w14:paraId="5E4886A0" w14:textId="77777777" w:rsidR="00872AFE" w:rsidRPr="00711388" w:rsidRDefault="00872AFE" w:rsidP="00567869">
            <w:pPr>
              <w:pStyle w:val="NormalLeft"/>
              <w:rPr>
                <w:lang w:val="en-GB"/>
              </w:rPr>
            </w:pPr>
            <w:r w:rsidRPr="00711388">
              <w:rPr>
                <w:lang w:val="en-GB"/>
              </w:rPr>
              <w:t>This is the undertaking specific standard deviation for premium risk for each segment as calculated by the undertaking and approved or prescribed by the supervisory authority.</w:t>
            </w:r>
          </w:p>
          <w:p w14:paraId="1F61972C" w14:textId="77777777" w:rsidR="00872AFE" w:rsidRPr="00711388" w:rsidRDefault="00872AFE" w:rsidP="00567869">
            <w:pPr>
              <w:pStyle w:val="NormalLeft"/>
              <w:rPr>
                <w:lang w:val="en-GB"/>
              </w:rPr>
            </w:pPr>
            <w:r w:rsidRPr="00711388">
              <w:rPr>
                <w:lang w:val="en-GB"/>
              </w:rPr>
              <w:t>This item is not reported where no undertaking specific parameter is used.</w:t>
            </w:r>
          </w:p>
        </w:tc>
      </w:tr>
      <w:tr w:rsidR="00872AFE" w:rsidRPr="00711388" w14:paraId="656C0CAF" w14:textId="77777777" w:rsidTr="00567869">
        <w:tc>
          <w:tcPr>
            <w:tcW w:w="2414" w:type="dxa"/>
            <w:tcBorders>
              <w:top w:val="single" w:sz="2" w:space="0" w:color="auto"/>
              <w:left w:val="single" w:sz="2" w:space="0" w:color="auto"/>
              <w:bottom w:val="single" w:sz="2" w:space="0" w:color="auto"/>
              <w:right w:val="single" w:sz="2" w:space="0" w:color="auto"/>
            </w:tcBorders>
          </w:tcPr>
          <w:p w14:paraId="287701DE" w14:textId="34DDBFAD" w:rsidR="00872AFE" w:rsidRPr="00711388" w:rsidRDefault="00872AFE" w:rsidP="00567869">
            <w:pPr>
              <w:pStyle w:val="NormalLeft"/>
              <w:rPr>
                <w:lang w:val="en-GB"/>
              </w:rPr>
            </w:pPr>
            <w:r w:rsidRPr="00711388">
              <w:rPr>
                <w:lang w:val="en-GB"/>
              </w:rPr>
              <w:t>R0100</w:t>
            </w:r>
            <w:r w:rsidR="00711388" w:rsidRPr="00711388">
              <w:rPr>
                <w:lang w:val="en-GB"/>
              </w:rPr>
              <w:t>-</w:t>
            </w:r>
            <w:r w:rsidRPr="00711388">
              <w:rPr>
                <w:lang w:val="en-GB"/>
              </w:rPr>
              <w:t>R0210/C0030</w:t>
            </w:r>
          </w:p>
        </w:tc>
        <w:tc>
          <w:tcPr>
            <w:tcW w:w="2322" w:type="dxa"/>
            <w:tcBorders>
              <w:top w:val="single" w:sz="2" w:space="0" w:color="auto"/>
              <w:left w:val="single" w:sz="2" w:space="0" w:color="auto"/>
              <w:bottom w:val="single" w:sz="2" w:space="0" w:color="auto"/>
              <w:right w:val="single" w:sz="2" w:space="0" w:color="auto"/>
            </w:tcBorders>
          </w:tcPr>
          <w:p w14:paraId="788F66CE" w14:textId="77777777" w:rsidR="00872AFE" w:rsidRPr="00711388" w:rsidRDefault="00872AFE" w:rsidP="00567869">
            <w:pPr>
              <w:pStyle w:val="NormalLeft"/>
              <w:rPr>
                <w:lang w:val="en-GB"/>
              </w:rPr>
            </w:pPr>
            <w:r w:rsidRPr="00711388">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3067DFC7" w14:textId="77777777" w:rsidR="00872AFE" w:rsidRPr="00711388" w:rsidRDefault="00872AFE" w:rsidP="00567869">
            <w:pPr>
              <w:pStyle w:val="NormalLeft"/>
              <w:rPr>
                <w:lang w:val="en-GB"/>
              </w:rPr>
            </w:pPr>
            <w:r w:rsidRPr="00711388">
              <w:rPr>
                <w:lang w:val="en-GB"/>
              </w:rPr>
              <w:t>Identify if the USP standard Deviation was applied gross or net. One of the options in the following closed list shall be used:</w:t>
            </w:r>
          </w:p>
          <w:p w14:paraId="1C00A159" w14:textId="55BF0BFA"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USP gross</w:t>
            </w:r>
          </w:p>
          <w:p w14:paraId="5F3A94D1" w14:textId="0A6595CC"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USP net</w:t>
            </w:r>
          </w:p>
        </w:tc>
      </w:tr>
      <w:tr w:rsidR="00872AFE" w:rsidRPr="00711388" w14:paraId="5A0C2962" w14:textId="77777777" w:rsidTr="00567869">
        <w:tc>
          <w:tcPr>
            <w:tcW w:w="2414" w:type="dxa"/>
            <w:tcBorders>
              <w:top w:val="single" w:sz="2" w:space="0" w:color="auto"/>
              <w:left w:val="single" w:sz="2" w:space="0" w:color="auto"/>
              <w:bottom w:val="single" w:sz="2" w:space="0" w:color="auto"/>
              <w:right w:val="single" w:sz="2" w:space="0" w:color="auto"/>
            </w:tcBorders>
          </w:tcPr>
          <w:p w14:paraId="7D2F91F4" w14:textId="71FE7F45" w:rsidR="00872AFE" w:rsidRPr="00711388" w:rsidRDefault="00872AFE" w:rsidP="00567869">
            <w:pPr>
              <w:pStyle w:val="NormalLeft"/>
              <w:rPr>
                <w:lang w:val="en-GB"/>
              </w:rPr>
            </w:pPr>
            <w:r w:rsidRPr="00711388">
              <w:rPr>
                <w:lang w:val="en-GB"/>
              </w:rPr>
              <w:t>R0100</w:t>
            </w:r>
            <w:r w:rsidR="00711388" w:rsidRPr="00711388">
              <w:rPr>
                <w:lang w:val="en-GB"/>
              </w:rPr>
              <w:t>-</w:t>
            </w:r>
            <w:r w:rsidRPr="00711388">
              <w:rPr>
                <w:lang w:val="en-GB"/>
              </w:rPr>
              <w:t>R0210/C0040</w:t>
            </w:r>
          </w:p>
        </w:tc>
        <w:tc>
          <w:tcPr>
            <w:tcW w:w="2322" w:type="dxa"/>
            <w:tcBorders>
              <w:top w:val="single" w:sz="2" w:space="0" w:color="auto"/>
              <w:left w:val="single" w:sz="2" w:space="0" w:color="auto"/>
              <w:bottom w:val="single" w:sz="2" w:space="0" w:color="auto"/>
              <w:right w:val="single" w:sz="2" w:space="0" w:color="auto"/>
            </w:tcBorders>
          </w:tcPr>
          <w:p w14:paraId="24FF2B90" w14:textId="29692E2C" w:rsidR="00872AFE" w:rsidRPr="00711388" w:rsidRDefault="00872AFE" w:rsidP="00567869">
            <w:pPr>
              <w:pStyle w:val="NormalLeft"/>
              <w:rPr>
                <w:lang w:val="en-GB"/>
              </w:rPr>
            </w:pPr>
            <w:r w:rsidRPr="00711388">
              <w:rPr>
                <w:lang w:val="en-GB"/>
              </w:rPr>
              <w:t xml:space="preserve">Standard deviation for premium risk </w:t>
            </w:r>
            <w:r w:rsidR="00845F43" w:rsidRPr="00711388">
              <w:rPr>
                <w:lang w:val="en-GB"/>
              </w:rPr>
              <w:t>-</w:t>
            </w:r>
            <w:r w:rsidRPr="00711388">
              <w:rPr>
                <w:lang w:val="en-GB"/>
              </w:rPr>
              <w:t xml:space="preserve"> USP </w:t>
            </w:r>
            <w:r w:rsidR="00845F43" w:rsidRPr="00711388">
              <w:rPr>
                <w:lang w:val="en-GB"/>
              </w:rPr>
              <w:t>-</w:t>
            </w:r>
            <w:r w:rsidRPr="00711388">
              <w:rPr>
                <w:lang w:val="en-GB"/>
              </w:rPr>
              <w:t xml:space="preserve"> Adjustment factor for non </w:t>
            </w:r>
            <w:r w:rsidR="00845F43" w:rsidRPr="00711388">
              <w:rPr>
                <w:lang w:val="en-GB"/>
              </w:rPr>
              <w:t>-</w:t>
            </w:r>
            <w:r w:rsidRPr="00711388">
              <w:rPr>
                <w:lang w:val="en-GB"/>
              </w:rPr>
              <w:t xml:space="preserve"> </w:t>
            </w:r>
            <w:r w:rsidRPr="00711388">
              <w:rPr>
                <w:lang w:val="en-GB"/>
              </w:rPr>
              <w:lastRenderedPageBreak/>
              <w:t>proportional reinsurance</w:t>
            </w:r>
          </w:p>
        </w:tc>
        <w:tc>
          <w:tcPr>
            <w:tcW w:w="4550" w:type="dxa"/>
            <w:tcBorders>
              <w:top w:val="single" w:sz="2" w:space="0" w:color="auto"/>
              <w:left w:val="single" w:sz="2" w:space="0" w:color="auto"/>
              <w:bottom w:val="single" w:sz="2" w:space="0" w:color="auto"/>
              <w:right w:val="single" w:sz="2" w:space="0" w:color="auto"/>
            </w:tcBorders>
          </w:tcPr>
          <w:p w14:paraId="6C36F8C5" w14:textId="3800855F" w:rsidR="00872AFE" w:rsidRPr="00711388" w:rsidRDefault="00872AFE" w:rsidP="00567869">
            <w:pPr>
              <w:pStyle w:val="NormalLeft"/>
              <w:rPr>
                <w:lang w:val="en-GB"/>
              </w:rPr>
            </w:pPr>
            <w:r w:rsidRPr="00711388">
              <w:rPr>
                <w:lang w:val="en-GB"/>
              </w:rPr>
              <w:lastRenderedPageBreak/>
              <w:t xml:space="preserve">This is the undertaking specific adjustment factor for non </w:t>
            </w:r>
            <w:r w:rsidR="00845F43" w:rsidRPr="00711388">
              <w:rPr>
                <w:lang w:val="en-GB"/>
              </w:rPr>
              <w:t>-</w:t>
            </w:r>
            <w:r w:rsidRPr="00711388">
              <w:rPr>
                <w:lang w:val="en-GB"/>
              </w:rPr>
              <w:t xml:space="preserve"> proportional reinsurance of each segment allows undertakings to take into account the risk </w:t>
            </w:r>
            <w:r w:rsidR="00845F43" w:rsidRPr="00711388">
              <w:rPr>
                <w:lang w:val="en-GB"/>
              </w:rPr>
              <w:t>-</w:t>
            </w:r>
            <w:r w:rsidRPr="00711388">
              <w:rPr>
                <w:lang w:val="en-GB"/>
              </w:rPr>
              <w:t xml:space="preserve"> mitigating effect of </w:t>
            </w:r>
            <w:r w:rsidRPr="00711388">
              <w:rPr>
                <w:lang w:val="en-GB"/>
              </w:rPr>
              <w:lastRenderedPageBreak/>
              <w:t xml:space="preserve">particular per risk excess of loss reinsurance </w:t>
            </w:r>
            <w:r w:rsidR="00845F43" w:rsidRPr="00711388">
              <w:rPr>
                <w:lang w:val="en-GB"/>
              </w:rPr>
              <w:t>-</w:t>
            </w:r>
            <w:r w:rsidRPr="00711388">
              <w:rPr>
                <w:lang w:val="en-GB"/>
              </w:rPr>
              <w:t xml:space="preserve"> as calculated by the undertaking and approved or prescribed by the supervisory authority.</w:t>
            </w:r>
          </w:p>
          <w:p w14:paraId="13F28605" w14:textId="77777777" w:rsidR="00872AFE" w:rsidRPr="00711388" w:rsidRDefault="00872AFE" w:rsidP="00567869">
            <w:pPr>
              <w:pStyle w:val="NormalLeft"/>
              <w:rPr>
                <w:lang w:val="en-GB"/>
              </w:rPr>
            </w:pPr>
            <w:r w:rsidRPr="00711388">
              <w:rPr>
                <w:lang w:val="en-GB"/>
              </w:rPr>
              <w:t>This item is not reported where no undertaking specific parameter is used.</w:t>
            </w:r>
          </w:p>
        </w:tc>
      </w:tr>
      <w:tr w:rsidR="00872AFE" w:rsidRPr="00711388" w14:paraId="5A281568" w14:textId="77777777" w:rsidTr="00567869">
        <w:tc>
          <w:tcPr>
            <w:tcW w:w="2414" w:type="dxa"/>
            <w:tcBorders>
              <w:top w:val="single" w:sz="2" w:space="0" w:color="auto"/>
              <w:left w:val="single" w:sz="2" w:space="0" w:color="auto"/>
              <w:bottom w:val="single" w:sz="2" w:space="0" w:color="auto"/>
              <w:right w:val="single" w:sz="2" w:space="0" w:color="auto"/>
            </w:tcBorders>
          </w:tcPr>
          <w:p w14:paraId="1F9C7DF4" w14:textId="10218E9B" w:rsidR="00872AFE" w:rsidRPr="00711388" w:rsidRDefault="00872AFE" w:rsidP="00567869">
            <w:pPr>
              <w:pStyle w:val="NormalLeft"/>
              <w:rPr>
                <w:lang w:val="en-GB"/>
              </w:rPr>
            </w:pPr>
            <w:r w:rsidRPr="00711388">
              <w:rPr>
                <w:lang w:val="en-GB"/>
              </w:rPr>
              <w:lastRenderedPageBreak/>
              <w:t>R0100</w:t>
            </w:r>
            <w:r w:rsidR="00711388" w:rsidRPr="00711388">
              <w:rPr>
                <w:lang w:val="en-GB"/>
              </w:rPr>
              <w:t>-</w:t>
            </w:r>
            <w:r w:rsidRPr="00711388">
              <w:rPr>
                <w:lang w:val="en-GB"/>
              </w:rPr>
              <w:t>R0210/C0050</w:t>
            </w:r>
          </w:p>
        </w:tc>
        <w:tc>
          <w:tcPr>
            <w:tcW w:w="2322" w:type="dxa"/>
            <w:tcBorders>
              <w:top w:val="single" w:sz="2" w:space="0" w:color="auto"/>
              <w:left w:val="single" w:sz="2" w:space="0" w:color="auto"/>
              <w:bottom w:val="single" w:sz="2" w:space="0" w:color="auto"/>
              <w:right w:val="single" w:sz="2" w:space="0" w:color="auto"/>
            </w:tcBorders>
          </w:tcPr>
          <w:p w14:paraId="5198BBF4" w14:textId="0E811CDD" w:rsidR="00872AFE" w:rsidRPr="00711388" w:rsidRDefault="00872AFE" w:rsidP="00567869">
            <w:pPr>
              <w:pStyle w:val="NormalLeft"/>
              <w:rPr>
                <w:lang w:val="en-GB"/>
              </w:rPr>
            </w:pPr>
            <w:r w:rsidRPr="00711388">
              <w:rPr>
                <w:lang w:val="en-GB"/>
              </w:rPr>
              <w:t xml:space="preserve">Standard deviation for reserve risk </w:t>
            </w:r>
            <w:r w:rsidR="00845F43" w:rsidRPr="00711388">
              <w:rPr>
                <w:lang w:val="en-GB"/>
              </w:rPr>
              <w:t>-</w:t>
            </w:r>
            <w:r w:rsidRPr="00711388">
              <w:rPr>
                <w:lang w:val="en-GB"/>
              </w:rPr>
              <w:t xml:space="preserve"> USP</w:t>
            </w:r>
          </w:p>
        </w:tc>
        <w:tc>
          <w:tcPr>
            <w:tcW w:w="4550" w:type="dxa"/>
            <w:tcBorders>
              <w:top w:val="single" w:sz="2" w:space="0" w:color="auto"/>
              <w:left w:val="single" w:sz="2" w:space="0" w:color="auto"/>
              <w:bottom w:val="single" w:sz="2" w:space="0" w:color="auto"/>
              <w:right w:val="single" w:sz="2" w:space="0" w:color="auto"/>
            </w:tcBorders>
          </w:tcPr>
          <w:p w14:paraId="6B6F4FF6" w14:textId="77777777" w:rsidR="00872AFE" w:rsidRPr="00711388" w:rsidRDefault="00872AFE" w:rsidP="00567869">
            <w:pPr>
              <w:pStyle w:val="NormalLeft"/>
              <w:rPr>
                <w:lang w:val="en-GB"/>
              </w:rPr>
            </w:pPr>
            <w:r w:rsidRPr="00711388">
              <w:rPr>
                <w:lang w:val="en-GB"/>
              </w:rPr>
              <w:t>This is the undertaking specific standard deviation for reserve risk each segment as calculated by the undertaking and approved or prescribed by the supervisory authority.</w:t>
            </w:r>
          </w:p>
          <w:p w14:paraId="285B85C8" w14:textId="77777777" w:rsidR="00872AFE" w:rsidRPr="00711388" w:rsidRDefault="00872AFE" w:rsidP="00567869">
            <w:pPr>
              <w:pStyle w:val="NormalLeft"/>
              <w:rPr>
                <w:lang w:val="en-GB"/>
              </w:rPr>
            </w:pPr>
            <w:r w:rsidRPr="00711388">
              <w:rPr>
                <w:lang w:val="en-GB"/>
              </w:rPr>
              <w:t>This item is not reported where no undertaking specific parameter is used.</w:t>
            </w:r>
          </w:p>
        </w:tc>
      </w:tr>
      <w:tr w:rsidR="00872AFE" w:rsidRPr="00711388" w14:paraId="1AA33903" w14:textId="77777777" w:rsidTr="00567869">
        <w:tc>
          <w:tcPr>
            <w:tcW w:w="2414" w:type="dxa"/>
            <w:tcBorders>
              <w:top w:val="single" w:sz="2" w:space="0" w:color="auto"/>
              <w:left w:val="single" w:sz="2" w:space="0" w:color="auto"/>
              <w:bottom w:val="single" w:sz="2" w:space="0" w:color="auto"/>
              <w:right w:val="single" w:sz="2" w:space="0" w:color="auto"/>
            </w:tcBorders>
          </w:tcPr>
          <w:p w14:paraId="4ECA291F" w14:textId="2F6C1DFE" w:rsidR="00872AFE" w:rsidRPr="00711388" w:rsidRDefault="00872AFE" w:rsidP="00567869">
            <w:pPr>
              <w:pStyle w:val="NormalLeft"/>
              <w:rPr>
                <w:lang w:val="en-GB"/>
              </w:rPr>
            </w:pPr>
            <w:r w:rsidRPr="00711388">
              <w:rPr>
                <w:lang w:val="en-GB"/>
              </w:rPr>
              <w:t>R0100</w:t>
            </w:r>
            <w:r w:rsidR="00711388" w:rsidRPr="00711388">
              <w:rPr>
                <w:lang w:val="en-GB"/>
              </w:rPr>
              <w:t>-</w:t>
            </w:r>
            <w:r w:rsidRPr="00711388">
              <w:rPr>
                <w:lang w:val="en-GB"/>
              </w:rPr>
              <w:t>R0210/C0060</w:t>
            </w:r>
          </w:p>
        </w:tc>
        <w:tc>
          <w:tcPr>
            <w:tcW w:w="2322" w:type="dxa"/>
            <w:tcBorders>
              <w:top w:val="single" w:sz="2" w:space="0" w:color="auto"/>
              <w:left w:val="single" w:sz="2" w:space="0" w:color="auto"/>
              <w:bottom w:val="single" w:sz="2" w:space="0" w:color="auto"/>
              <w:right w:val="single" w:sz="2" w:space="0" w:color="auto"/>
            </w:tcBorders>
          </w:tcPr>
          <w:p w14:paraId="3C986B25" w14:textId="603C1AE2" w:rsidR="00872AFE" w:rsidRPr="00711388" w:rsidRDefault="00872AFE" w:rsidP="00567869">
            <w:pPr>
              <w:pStyle w:val="NormalLeft"/>
              <w:rPr>
                <w:lang w:val="en-GB"/>
              </w:rPr>
            </w:pPr>
            <w:r w:rsidRPr="00711388">
              <w:rPr>
                <w:lang w:val="en-GB"/>
              </w:rPr>
              <w:t xml:space="preserve">Volume measure for premium and reserve risk </w:t>
            </w:r>
            <w:r w:rsidR="00845F43" w:rsidRPr="00711388">
              <w:rPr>
                <w:lang w:val="en-GB"/>
              </w:rPr>
              <w:t>-</w:t>
            </w:r>
            <w:r w:rsidRPr="00711388">
              <w:rPr>
                <w:lang w:val="en-GB"/>
              </w:rPr>
              <w:t xml:space="preserve">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3E533EF6" w14:textId="77777777" w:rsidR="00872AFE" w:rsidRPr="00711388" w:rsidRDefault="00872AFE" w:rsidP="00567869">
            <w:pPr>
              <w:pStyle w:val="NormalLeft"/>
              <w:rPr>
                <w:lang w:val="en-GB"/>
              </w:rPr>
            </w:pPr>
            <w:r w:rsidRPr="00711388">
              <w:rPr>
                <w:lang w:val="en-GB"/>
              </w:rPr>
              <w:t>The volume measure for premium risk for each line of business, as defined in Annex I to Delegated Regulation (EU) 2015/35.</w:t>
            </w:r>
          </w:p>
        </w:tc>
      </w:tr>
      <w:tr w:rsidR="00872AFE" w:rsidRPr="00711388" w14:paraId="532A944E" w14:textId="77777777" w:rsidTr="00567869">
        <w:tc>
          <w:tcPr>
            <w:tcW w:w="2414" w:type="dxa"/>
            <w:tcBorders>
              <w:top w:val="single" w:sz="2" w:space="0" w:color="auto"/>
              <w:left w:val="single" w:sz="2" w:space="0" w:color="auto"/>
              <w:bottom w:val="single" w:sz="2" w:space="0" w:color="auto"/>
              <w:right w:val="single" w:sz="2" w:space="0" w:color="auto"/>
            </w:tcBorders>
          </w:tcPr>
          <w:p w14:paraId="02CEF32C" w14:textId="3B36359B" w:rsidR="00872AFE" w:rsidRPr="00711388" w:rsidRDefault="00872AFE" w:rsidP="00567869">
            <w:pPr>
              <w:pStyle w:val="NormalLeft"/>
              <w:rPr>
                <w:lang w:val="en-GB"/>
              </w:rPr>
            </w:pPr>
            <w:r w:rsidRPr="00711388">
              <w:rPr>
                <w:lang w:val="en-GB"/>
              </w:rPr>
              <w:t>R0100</w:t>
            </w:r>
            <w:r w:rsidR="00711388" w:rsidRPr="00711388">
              <w:rPr>
                <w:lang w:val="en-GB"/>
              </w:rPr>
              <w:t>-</w:t>
            </w:r>
            <w:r w:rsidRPr="00711388">
              <w:rPr>
                <w:lang w:val="en-GB"/>
              </w:rPr>
              <w:t>R0210/C0070</w:t>
            </w:r>
          </w:p>
        </w:tc>
        <w:tc>
          <w:tcPr>
            <w:tcW w:w="2322" w:type="dxa"/>
            <w:tcBorders>
              <w:top w:val="single" w:sz="2" w:space="0" w:color="auto"/>
              <w:left w:val="single" w:sz="2" w:space="0" w:color="auto"/>
              <w:bottom w:val="single" w:sz="2" w:space="0" w:color="auto"/>
              <w:right w:val="single" w:sz="2" w:space="0" w:color="auto"/>
            </w:tcBorders>
          </w:tcPr>
          <w:p w14:paraId="5853929C" w14:textId="5DC57C45" w:rsidR="00872AFE" w:rsidRPr="00711388" w:rsidRDefault="00872AFE" w:rsidP="00567869">
            <w:pPr>
              <w:pStyle w:val="NormalLeft"/>
              <w:rPr>
                <w:lang w:val="en-GB"/>
              </w:rPr>
            </w:pPr>
            <w:r w:rsidRPr="00711388">
              <w:rPr>
                <w:lang w:val="en-GB"/>
              </w:rPr>
              <w:t xml:space="preserve">Volume measure for premium and reserve risk </w:t>
            </w:r>
            <w:r w:rsidR="00711388" w:rsidRPr="00711388">
              <w:rPr>
                <w:lang w:val="en-GB"/>
              </w:rPr>
              <w:t>-</w:t>
            </w:r>
            <w:r w:rsidRPr="00711388">
              <w:rPr>
                <w:lang w:val="en-GB"/>
              </w:rPr>
              <w:t>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192C4A49" w14:textId="77777777" w:rsidR="00872AFE" w:rsidRPr="00711388" w:rsidRDefault="00872AFE" w:rsidP="00567869">
            <w:pPr>
              <w:pStyle w:val="NormalLeft"/>
              <w:rPr>
                <w:lang w:val="en-GB"/>
              </w:rPr>
            </w:pPr>
            <w:r w:rsidRPr="00711388">
              <w:rPr>
                <w:lang w:val="en-GB"/>
              </w:rPr>
              <w:t>The volume measure for reserve risk for each segment, equal to the best estimate for the provisions for claims outstanding for the segment, after deduction of the amount recoverable from reinsurance contracts and special purpose vehicles.</w:t>
            </w:r>
          </w:p>
        </w:tc>
      </w:tr>
      <w:tr w:rsidR="00872AFE" w:rsidRPr="00711388" w14:paraId="6CBF3135" w14:textId="77777777" w:rsidTr="00567869">
        <w:tc>
          <w:tcPr>
            <w:tcW w:w="2414" w:type="dxa"/>
            <w:tcBorders>
              <w:top w:val="single" w:sz="2" w:space="0" w:color="auto"/>
              <w:left w:val="single" w:sz="2" w:space="0" w:color="auto"/>
              <w:bottom w:val="single" w:sz="2" w:space="0" w:color="auto"/>
              <w:right w:val="single" w:sz="2" w:space="0" w:color="auto"/>
            </w:tcBorders>
          </w:tcPr>
          <w:p w14:paraId="2388609C" w14:textId="58ABF008" w:rsidR="00872AFE" w:rsidRPr="00711388" w:rsidRDefault="00872AFE" w:rsidP="00567869">
            <w:pPr>
              <w:pStyle w:val="NormalLeft"/>
              <w:rPr>
                <w:lang w:val="en-GB"/>
              </w:rPr>
            </w:pPr>
            <w:r w:rsidRPr="00711388">
              <w:rPr>
                <w:lang w:val="en-GB"/>
              </w:rPr>
              <w:t>R0100</w:t>
            </w:r>
            <w:r w:rsidR="00711388" w:rsidRPr="00711388">
              <w:rPr>
                <w:lang w:val="en-GB"/>
              </w:rPr>
              <w:t>-</w:t>
            </w:r>
            <w:r w:rsidRPr="00711388">
              <w:rPr>
                <w:lang w:val="en-GB"/>
              </w:rPr>
              <w:t>R0210/C0080</w:t>
            </w:r>
          </w:p>
        </w:tc>
        <w:tc>
          <w:tcPr>
            <w:tcW w:w="2322" w:type="dxa"/>
            <w:tcBorders>
              <w:top w:val="single" w:sz="2" w:space="0" w:color="auto"/>
              <w:left w:val="single" w:sz="2" w:space="0" w:color="auto"/>
              <w:bottom w:val="single" w:sz="2" w:space="0" w:color="auto"/>
              <w:right w:val="single" w:sz="2" w:space="0" w:color="auto"/>
            </w:tcBorders>
          </w:tcPr>
          <w:p w14:paraId="41EF0635" w14:textId="00F610BD" w:rsidR="00872AFE" w:rsidRPr="00711388" w:rsidRDefault="00872AFE" w:rsidP="00567869">
            <w:pPr>
              <w:pStyle w:val="NormalLeft"/>
              <w:rPr>
                <w:lang w:val="en-GB"/>
              </w:rPr>
            </w:pPr>
            <w:r w:rsidRPr="00711388">
              <w:rPr>
                <w:lang w:val="en-GB"/>
              </w:rPr>
              <w:t xml:space="preserve">Volume measure for premium and reserve risk </w:t>
            </w:r>
            <w:r w:rsidR="00845F43" w:rsidRPr="00711388">
              <w:rPr>
                <w:lang w:val="en-GB"/>
              </w:rPr>
              <w:t>-</w:t>
            </w:r>
            <w:r w:rsidRPr="00711388">
              <w:rPr>
                <w:lang w:val="en-GB"/>
              </w:rPr>
              <w:t xml:space="preserve"> Geographical Diversification </w:t>
            </w:r>
            <w:r w:rsidR="00845F43" w:rsidRPr="00711388">
              <w:rPr>
                <w:lang w:val="en-GB"/>
              </w:rPr>
              <w:t>-</w:t>
            </w:r>
          </w:p>
        </w:tc>
        <w:tc>
          <w:tcPr>
            <w:tcW w:w="4550" w:type="dxa"/>
            <w:tcBorders>
              <w:top w:val="single" w:sz="2" w:space="0" w:color="auto"/>
              <w:left w:val="single" w:sz="2" w:space="0" w:color="auto"/>
              <w:bottom w:val="single" w:sz="2" w:space="0" w:color="auto"/>
              <w:right w:val="single" w:sz="2" w:space="0" w:color="auto"/>
            </w:tcBorders>
          </w:tcPr>
          <w:p w14:paraId="09CDE850" w14:textId="77777777" w:rsidR="00872AFE" w:rsidRPr="00711388" w:rsidRDefault="00872AFE" w:rsidP="00567869">
            <w:pPr>
              <w:pStyle w:val="NormalLeft"/>
              <w:rPr>
                <w:lang w:val="en-GB"/>
              </w:rPr>
            </w:pPr>
            <w:r w:rsidRPr="00711388">
              <w:rPr>
                <w:lang w:val="en-GB"/>
              </w:rPr>
              <w:t>Geographical diversification used for the volume measure for each segment.</w:t>
            </w:r>
          </w:p>
          <w:p w14:paraId="3B55FC5C" w14:textId="77777777" w:rsidR="00872AFE" w:rsidRPr="00711388" w:rsidRDefault="00872AFE" w:rsidP="00567869">
            <w:pPr>
              <w:pStyle w:val="NormalLeft"/>
              <w:rPr>
                <w:lang w:val="en-GB"/>
              </w:rPr>
            </w:pPr>
            <w:r w:rsidRPr="00711388">
              <w:rPr>
                <w:lang w:val="en-GB"/>
              </w:rPr>
              <w:t>If the factor for geographical diversification is not calculated, then this item is set to the default value of 1.</w:t>
            </w:r>
          </w:p>
        </w:tc>
      </w:tr>
      <w:tr w:rsidR="00872AFE" w:rsidRPr="00711388" w14:paraId="5C431F7D" w14:textId="77777777" w:rsidTr="00567869">
        <w:tc>
          <w:tcPr>
            <w:tcW w:w="2414" w:type="dxa"/>
            <w:tcBorders>
              <w:top w:val="single" w:sz="2" w:space="0" w:color="auto"/>
              <w:left w:val="single" w:sz="2" w:space="0" w:color="auto"/>
              <w:bottom w:val="single" w:sz="2" w:space="0" w:color="auto"/>
              <w:right w:val="single" w:sz="2" w:space="0" w:color="auto"/>
            </w:tcBorders>
          </w:tcPr>
          <w:p w14:paraId="7DCFABA5" w14:textId="273D9A67" w:rsidR="00872AFE" w:rsidRPr="00711388" w:rsidRDefault="00872AFE" w:rsidP="00567869">
            <w:pPr>
              <w:pStyle w:val="NormalLeft"/>
              <w:rPr>
                <w:lang w:val="en-GB"/>
              </w:rPr>
            </w:pPr>
            <w:r w:rsidRPr="00711388">
              <w:rPr>
                <w:lang w:val="en-GB"/>
              </w:rPr>
              <w:t>R0100</w:t>
            </w:r>
            <w:r w:rsidR="00711388" w:rsidRPr="00711388">
              <w:rPr>
                <w:lang w:val="en-GB"/>
              </w:rPr>
              <w:t>-</w:t>
            </w:r>
            <w:r w:rsidRPr="00711388">
              <w:rPr>
                <w:lang w:val="en-GB"/>
              </w:rPr>
              <w:t>R0210/C0090</w:t>
            </w:r>
          </w:p>
        </w:tc>
        <w:tc>
          <w:tcPr>
            <w:tcW w:w="2322" w:type="dxa"/>
            <w:tcBorders>
              <w:top w:val="single" w:sz="2" w:space="0" w:color="auto"/>
              <w:left w:val="single" w:sz="2" w:space="0" w:color="auto"/>
              <w:bottom w:val="single" w:sz="2" w:space="0" w:color="auto"/>
              <w:right w:val="single" w:sz="2" w:space="0" w:color="auto"/>
            </w:tcBorders>
          </w:tcPr>
          <w:p w14:paraId="22F8E0A3" w14:textId="6C94BABA" w:rsidR="00872AFE" w:rsidRPr="00711388" w:rsidRDefault="00872AFE" w:rsidP="00567869">
            <w:pPr>
              <w:pStyle w:val="NormalLeft"/>
              <w:rPr>
                <w:lang w:val="en-GB"/>
              </w:rPr>
            </w:pPr>
            <w:r w:rsidRPr="00711388">
              <w:rPr>
                <w:lang w:val="en-GB"/>
              </w:rPr>
              <w:t xml:space="preserve">Volume measure for premium and reserve risk </w:t>
            </w:r>
            <w:r w:rsidR="00845F43" w:rsidRPr="00711388">
              <w:rPr>
                <w:lang w:val="en-GB"/>
              </w:rPr>
              <w:t>-</w:t>
            </w:r>
            <w:r w:rsidRPr="00711388">
              <w:rPr>
                <w:lang w:val="en-GB"/>
              </w:rPr>
              <w:t xml:space="preserve"> V</w:t>
            </w:r>
          </w:p>
        </w:tc>
        <w:tc>
          <w:tcPr>
            <w:tcW w:w="4550" w:type="dxa"/>
            <w:tcBorders>
              <w:top w:val="single" w:sz="2" w:space="0" w:color="auto"/>
              <w:left w:val="single" w:sz="2" w:space="0" w:color="auto"/>
              <w:bottom w:val="single" w:sz="2" w:space="0" w:color="auto"/>
              <w:right w:val="single" w:sz="2" w:space="0" w:color="auto"/>
            </w:tcBorders>
          </w:tcPr>
          <w:p w14:paraId="40CEA542" w14:textId="5DFC0D43" w:rsidR="00872AFE" w:rsidRPr="00711388" w:rsidRDefault="00872AFE" w:rsidP="00567869">
            <w:pPr>
              <w:pStyle w:val="NormalLeft"/>
              <w:rPr>
                <w:lang w:val="en-GB"/>
              </w:rPr>
            </w:pPr>
            <w:r w:rsidRPr="00711388">
              <w:rPr>
                <w:lang w:val="en-GB"/>
              </w:rPr>
              <w:t xml:space="preserve">The volume measure for non </w:t>
            </w:r>
            <w:r w:rsidR="00845F43" w:rsidRPr="00711388">
              <w:rPr>
                <w:lang w:val="en-GB"/>
              </w:rPr>
              <w:t>-</w:t>
            </w:r>
            <w:r w:rsidRPr="00711388">
              <w:rPr>
                <w:lang w:val="en-GB"/>
              </w:rPr>
              <w:t xml:space="preserve"> life premium and reserve risk for each segment</w:t>
            </w:r>
          </w:p>
          <w:p w14:paraId="52A698DC" w14:textId="6D904A4D" w:rsidR="00872AFE" w:rsidRPr="00711388" w:rsidRDefault="00872AFE" w:rsidP="00567869">
            <w:pPr>
              <w:pStyle w:val="NormalLeft"/>
              <w:rPr>
                <w:lang w:val="en-GB"/>
              </w:rPr>
            </w:pPr>
            <w:r w:rsidRPr="00711388">
              <w:rPr>
                <w:lang w:val="en-GB"/>
              </w:rPr>
              <w:t xml:space="preserve">If R0010/C0010 = 1, this item shall represent the capital requirement for non </w:t>
            </w:r>
            <w:r w:rsidR="00845F43" w:rsidRPr="00711388">
              <w:rPr>
                <w:lang w:val="en-GB"/>
              </w:rPr>
              <w:t>-</w:t>
            </w:r>
            <w:r w:rsidRPr="00711388">
              <w:rPr>
                <w:lang w:val="en-GB"/>
              </w:rPr>
              <w:t xml:space="preserve"> life premium and reserve risk of particular segment calculated using simplifications.</w:t>
            </w:r>
          </w:p>
        </w:tc>
      </w:tr>
      <w:tr w:rsidR="00872AFE" w:rsidRPr="00711388" w14:paraId="5010B4E8" w14:textId="77777777" w:rsidTr="00567869">
        <w:tc>
          <w:tcPr>
            <w:tcW w:w="2414" w:type="dxa"/>
            <w:tcBorders>
              <w:top w:val="single" w:sz="2" w:space="0" w:color="auto"/>
              <w:left w:val="single" w:sz="2" w:space="0" w:color="auto"/>
              <w:bottom w:val="single" w:sz="2" w:space="0" w:color="auto"/>
              <w:right w:val="single" w:sz="2" w:space="0" w:color="auto"/>
            </w:tcBorders>
          </w:tcPr>
          <w:p w14:paraId="161BEA03" w14:textId="77777777" w:rsidR="00872AFE" w:rsidRPr="00711388" w:rsidRDefault="00872AFE" w:rsidP="00567869">
            <w:pPr>
              <w:pStyle w:val="NormalLeft"/>
              <w:rPr>
                <w:lang w:val="en-GB"/>
              </w:rPr>
            </w:pPr>
            <w:r w:rsidRPr="00711388">
              <w:rPr>
                <w:lang w:val="en-GB"/>
              </w:rPr>
              <w:t>R0220/C0090</w:t>
            </w:r>
          </w:p>
        </w:tc>
        <w:tc>
          <w:tcPr>
            <w:tcW w:w="2322" w:type="dxa"/>
            <w:tcBorders>
              <w:top w:val="single" w:sz="2" w:space="0" w:color="auto"/>
              <w:left w:val="single" w:sz="2" w:space="0" w:color="auto"/>
              <w:bottom w:val="single" w:sz="2" w:space="0" w:color="auto"/>
              <w:right w:val="single" w:sz="2" w:space="0" w:color="auto"/>
            </w:tcBorders>
          </w:tcPr>
          <w:p w14:paraId="47ED2245" w14:textId="77777777" w:rsidR="00872AFE" w:rsidRPr="00711388" w:rsidRDefault="00872AFE" w:rsidP="00567869">
            <w:pPr>
              <w:pStyle w:val="NormalLeft"/>
              <w:rPr>
                <w:lang w:val="en-GB"/>
              </w:rPr>
            </w:pPr>
            <w:r w:rsidRPr="00711388">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6F489F35" w14:textId="77777777" w:rsidR="00872AFE" w:rsidRPr="00711388" w:rsidRDefault="00872AFE" w:rsidP="00567869">
            <w:pPr>
              <w:pStyle w:val="NormalLeft"/>
              <w:rPr>
                <w:lang w:val="en-GB"/>
              </w:rPr>
            </w:pPr>
            <w:r w:rsidRPr="00711388">
              <w:rPr>
                <w:lang w:val="en-GB"/>
              </w:rPr>
              <w:t>The total volume measure for premium and reserve risk, equal to the sum of the volume measures for premium and reserve risk for all segments.</w:t>
            </w:r>
          </w:p>
        </w:tc>
      </w:tr>
      <w:tr w:rsidR="00872AFE" w:rsidRPr="00711388" w14:paraId="22C411A3" w14:textId="77777777" w:rsidTr="00567869">
        <w:tc>
          <w:tcPr>
            <w:tcW w:w="2414" w:type="dxa"/>
            <w:tcBorders>
              <w:top w:val="single" w:sz="2" w:space="0" w:color="auto"/>
              <w:left w:val="single" w:sz="2" w:space="0" w:color="auto"/>
              <w:bottom w:val="single" w:sz="2" w:space="0" w:color="auto"/>
              <w:right w:val="single" w:sz="2" w:space="0" w:color="auto"/>
            </w:tcBorders>
          </w:tcPr>
          <w:p w14:paraId="2BF8FD7A" w14:textId="77777777" w:rsidR="00872AFE" w:rsidRPr="00711388" w:rsidRDefault="00872AFE" w:rsidP="00567869">
            <w:pPr>
              <w:pStyle w:val="NormalLeft"/>
              <w:rPr>
                <w:lang w:val="en-GB"/>
              </w:rPr>
            </w:pPr>
            <w:r w:rsidRPr="00711388">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0A20F8F5" w14:textId="77777777" w:rsidR="00872AFE" w:rsidRPr="00711388" w:rsidRDefault="00872AFE" w:rsidP="00567869">
            <w:pPr>
              <w:pStyle w:val="NormalLeft"/>
              <w:rPr>
                <w:lang w:val="en-GB"/>
              </w:rPr>
            </w:pPr>
            <w:r w:rsidRPr="00711388">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2DFB74FE" w14:textId="77777777" w:rsidR="00872AFE" w:rsidRPr="00711388" w:rsidRDefault="00872AFE" w:rsidP="00567869">
            <w:pPr>
              <w:pStyle w:val="NormalLeft"/>
              <w:rPr>
                <w:lang w:val="en-GB"/>
              </w:rPr>
            </w:pPr>
            <w:r w:rsidRPr="00711388">
              <w:rPr>
                <w:lang w:val="en-GB"/>
              </w:rPr>
              <w:t>This is the combined standard deviation for premium and reserve risk for all segments.</w:t>
            </w:r>
          </w:p>
        </w:tc>
      </w:tr>
      <w:tr w:rsidR="00872AFE" w:rsidRPr="00711388" w14:paraId="25B909B8" w14:textId="77777777" w:rsidTr="00567869">
        <w:tc>
          <w:tcPr>
            <w:tcW w:w="2414" w:type="dxa"/>
            <w:tcBorders>
              <w:top w:val="single" w:sz="2" w:space="0" w:color="auto"/>
              <w:left w:val="single" w:sz="2" w:space="0" w:color="auto"/>
              <w:bottom w:val="single" w:sz="2" w:space="0" w:color="auto"/>
              <w:right w:val="single" w:sz="2" w:space="0" w:color="auto"/>
            </w:tcBorders>
          </w:tcPr>
          <w:p w14:paraId="56E55A21" w14:textId="77777777" w:rsidR="00872AFE" w:rsidRPr="00711388" w:rsidRDefault="00872AFE" w:rsidP="00567869">
            <w:pPr>
              <w:pStyle w:val="NormalLeft"/>
              <w:rPr>
                <w:lang w:val="en-GB"/>
              </w:rPr>
            </w:pPr>
            <w:r w:rsidRPr="00711388">
              <w:rPr>
                <w:lang w:val="en-GB"/>
              </w:rPr>
              <w:lastRenderedPageBreak/>
              <w:t>R0300/C0100</w:t>
            </w:r>
          </w:p>
        </w:tc>
        <w:tc>
          <w:tcPr>
            <w:tcW w:w="2322" w:type="dxa"/>
            <w:tcBorders>
              <w:top w:val="single" w:sz="2" w:space="0" w:color="auto"/>
              <w:left w:val="single" w:sz="2" w:space="0" w:color="auto"/>
              <w:bottom w:val="single" w:sz="2" w:space="0" w:color="auto"/>
              <w:right w:val="single" w:sz="2" w:space="0" w:color="auto"/>
            </w:tcBorders>
          </w:tcPr>
          <w:p w14:paraId="37BF7B81" w14:textId="57664E8C" w:rsidR="00872AFE" w:rsidRPr="00711388" w:rsidRDefault="00872AFE" w:rsidP="00567869">
            <w:pPr>
              <w:pStyle w:val="NormalLeft"/>
              <w:rPr>
                <w:lang w:val="en-GB"/>
              </w:rPr>
            </w:pPr>
            <w:r w:rsidRPr="00711388">
              <w:rPr>
                <w:lang w:val="en-GB"/>
              </w:rPr>
              <w:t xml:space="preserve">Total solvency capital requirement for non </w:t>
            </w:r>
            <w:r w:rsidR="00845F43" w:rsidRPr="00711388">
              <w:rPr>
                <w:lang w:val="en-GB"/>
              </w:rPr>
              <w:t>-</w:t>
            </w:r>
            <w:r w:rsidRPr="00711388">
              <w:rPr>
                <w:lang w:val="en-GB"/>
              </w:rPr>
              <w:t xml:space="preserve">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47F1E3B2" w14:textId="52A899AC" w:rsidR="00872AFE" w:rsidRPr="00711388" w:rsidRDefault="00872AFE" w:rsidP="00567869">
            <w:pPr>
              <w:pStyle w:val="NormalLeft"/>
              <w:rPr>
                <w:lang w:val="en-GB"/>
              </w:rPr>
            </w:pPr>
            <w:r w:rsidRPr="00711388">
              <w:rPr>
                <w:lang w:val="en-GB"/>
              </w:rPr>
              <w:t>This is the total solvency capital charge for the non</w:t>
            </w:r>
            <w:r w:rsidR="00711388" w:rsidRPr="00711388">
              <w:rPr>
                <w:lang w:val="en-GB"/>
              </w:rPr>
              <w:t>-</w:t>
            </w:r>
            <w:r w:rsidRPr="00711388">
              <w:rPr>
                <w:lang w:val="en-GB"/>
              </w:rPr>
              <w:t>life premium and reserve risk sub module.</w:t>
            </w:r>
          </w:p>
        </w:tc>
      </w:tr>
      <w:tr w:rsidR="00872AFE" w:rsidRPr="00711388" w14:paraId="66504056"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46B69A74" w14:textId="3A648C38" w:rsidR="00872AFE" w:rsidRPr="00711388" w:rsidRDefault="00872AFE" w:rsidP="00567869">
            <w:pPr>
              <w:pStyle w:val="NormalCentered"/>
              <w:jc w:val="left"/>
              <w:rPr>
                <w:lang w:val="en-GB"/>
              </w:rPr>
            </w:pPr>
            <w:r w:rsidRPr="00711388">
              <w:rPr>
                <w:i/>
                <w:iCs/>
                <w:lang w:val="en-GB"/>
              </w:rPr>
              <w:t>Non</w:t>
            </w:r>
            <w:r w:rsidR="00711388" w:rsidRPr="00711388">
              <w:rPr>
                <w:i/>
                <w:iCs/>
                <w:lang w:val="en-GB"/>
              </w:rPr>
              <w:t>-</w:t>
            </w:r>
            <w:r w:rsidRPr="00711388">
              <w:rPr>
                <w:i/>
                <w:iCs/>
                <w:lang w:val="en-GB"/>
              </w:rPr>
              <w:t>life lapse risk</w:t>
            </w:r>
          </w:p>
        </w:tc>
      </w:tr>
      <w:tr w:rsidR="00872AFE" w:rsidRPr="00711388" w14:paraId="3CD2E274" w14:textId="77777777" w:rsidTr="00567869">
        <w:tc>
          <w:tcPr>
            <w:tcW w:w="2414" w:type="dxa"/>
            <w:tcBorders>
              <w:top w:val="single" w:sz="2" w:space="0" w:color="auto"/>
              <w:left w:val="single" w:sz="2" w:space="0" w:color="auto"/>
              <w:bottom w:val="single" w:sz="2" w:space="0" w:color="auto"/>
              <w:right w:val="single" w:sz="2" w:space="0" w:color="auto"/>
            </w:tcBorders>
          </w:tcPr>
          <w:p w14:paraId="2FC1082C" w14:textId="77777777" w:rsidR="00872AFE" w:rsidRPr="00711388" w:rsidRDefault="00872AFE" w:rsidP="00567869">
            <w:pPr>
              <w:pStyle w:val="NormalLeft"/>
              <w:rPr>
                <w:lang w:val="en-GB"/>
              </w:rPr>
            </w:pPr>
            <w:r w:rsidRPr="00711388">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1B634D2A" w14:textId="21A66ABD"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underwriting risk </w:t>
            </w:r>
            <w:r w:rsidR="00845F43" w:rsidRPr="00711388">
              <w:rPr>
                <w:lang w:val="en-GB"/>
              </w:rPr>
              <w:t>-</w:t>
            </w:r>
            <w:r w:rsidRPr="00711388">
              <w:rPr>
                <w:lang w:val="en-GB"/>
              </w:rPr>
              <w:t xml:space="preserve"> Lapse risk</w:t>
            </w:r>
          </w:p>
        </w:tc>
        <w:tc>
          <w:tcPr>
            <w:tcW w:w="4550" w:type="dxa"/>
            <w:tcBorders>
              <w:top w:val="single" w:sz="2" w:space="0" w:color="auto"/>
              <w:left w:val="single" w:sz="2" w:space="0" w:color="auto"/>
              <w:bottom w:val="single" w:sz="2" w:space="0" w:color="auto"/>
              <w:right w:val="single" w:sz="2" w:space="0" w:color="auto"/>
            </w:tcBorders>
          </w:tcPr>
          <w:p w14:paraId="4B93FB2E" w14:textId="71912CCD" w:rsidR="00872AFE" w:rsidRPr="00711388" w:rsidRDefault="00872AFE" w:rsidP="00567869">
            <w:pPr>
              <w:pStyle w:val="NormalLeft"/>
              <w:rPr>
                <w:lang w:val="en-GB"/>
              </w:rPr>
            </w:pPr>
            <w:r w:rsidRPr="00711388">
              <w:rPr>
                <w:lang w:val="en-GB"/>
              </w:rPr>
              <w:t>This is the absolute value of the assets sensitive to the non</w:t>
            </w:r>
            <w:r w:rsidR="00711388" w:rsidRPr="00711388">
              <w:rPr>
                <w:lang w:val="en-GB"/>
              </w:rPr>
              <w:t>-</w:t>
            </w:r>
            <w:r w:rsidRPr="00711388">
              <w:rPr>
                <w:lang w:val="en-GB"/>
              </w:rPr>
              <w:t>life lapse risk, before the shock.</w:t>
            </w:r>
          </w:p>
          <w:p w14:paraId="0717F306"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2F10BB70" w14:textId="77777777" w:rsidTr="00567869">
        <w:tc>
          <w:tcPr>
            <w:tcW w:w="2414" w:type="dxa"/>
            <w:tcBorders>
              <w:top w:val="single" w:sz="2" w:space="0" w:color="auto"/>
              <w:left w:val="single" w:sz="2" w:space="0" w:color="auto"/>
              <w:bottom w:val="single" w:sz="2" w:space="0" w:color="auto"/>
              <w:right w:val="single" w:sz="2" w:space="0" w:color="auto"/>
            </w:tcBorders>
          </w:tcPr>
          <w:p w14:paraId="01465B9A" w14:textId="77777777" w:rsidR="00872AFE" w:rsidRPr="00711388" w:rsidRDefault="00872AFE" w:rsidP="00567869">
            <w:pPr>
              <w:pStyle w:val="NormalLeft"/>
              <w:rPr>
                <w:lang w:val="en-GB"/>
              </w:rPr>
            </w:pPr>
            <w:r w:rsidRPr="00711388">
              <w:rPr>
                <w:lang w:val="en-GB"/>
              </w:rPr>
              <w:t>R0400/C0120</w:t>
            </w:r>
          </w:p>
        </w:tc>
        <w:tc>
          <w:tcPr>
            <w:tcW w:w="2322" w:type="dxa"/>
            <w:tcBorders>
              <w:top w:val="single" w:sz="2" w:space="0" w:color="auto"/>
              <w:left w:val="single" w:sz="2" w:space="0" w:color="auto"/>
              <w:bottom w:val="single" w:sz="2" w:space="0" w:color="auto"/>
              <w:right w:val="single" w:sz="2" w:space="0" w:color="auto"/>
            </w:tcBorders>
          </w:tcPr>
          <w:p w14:paraId="0334E629" w14:textId="2296D0C5" w:rsidR="00872AFE" w:rsidRPr="00711388" w:rsidRDefault="00872AFE" w:rsidP="00567869">
            <w:pPr>
              <w:pStyle w:val="NormalLeft"/>
              <w:rPr>
                <w:lang w:val="en-GB"/>
              </w:rPr>
            </w:pPr>
            <w:r w:rsidRPr="00711388">
              <w:rPr>
                <w:lang w:val="en-GB"/>
              </w:rPr>
              <w:t xml:space="preserve">Initial absolute values before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underwriting risk </w:t>
            </w:r>
            <w:r w:rsidR="00845F43" w:rsidRPr="00711388">
              <w:rPr>
                <w:lang w:val="en-GB"/>
              </w:rPr>
              <w:t>-</w:t>
            </w:r>
            <w:r w:rsidRPr="00711388">
              <w:rPr>
                <w:lang w:val="en-GB"/>
              </w:rPr>
              <w:t xml:space="preserve"> Lapse risk</w:t>
            </w:r>
          </w:p>
        </w:tc>
        <w:tc>
          <w:tcPr>
            <w:tcW w:w="4550" w:type="dxa"/>
            <w:tcBorders>
              <w:top w:val="single" w:sz="2" w:space="0" w:color="auto"/>
              <w:left w:val="single" w:sz="2" w:space="0" w:color="auto"/>
              <w:bottom w:val="single" w:sz="2" w:space="0" w:color="auto"/>
              <w:right w:val="single" w:sz="2" w:space="0" w:color="auto"/>
            </w:tcBorders>
          </w:tcPr>
          <w:p w14:paraId="1F6E63C0" w14:textId="6E2D98A8" w:rsidR="00872AFE" w:rsidRPr="00711388" w:rsidRDefault="00872AFE" w:rsidP="00567869">
            <w:pPr>
              <w:pStyle w:val="NormalLeft"/>
              <w:rPr>
                <w:lang w:val="en-GB"/>
              </w:rPr>
            </w:pPr>
            <w:r w:rsidRPr="00711388">
              <w:rPr>
                <w:lang w:val="en-GB"/>
              </w:rPr>
              <w:t>This is the absolute value of liabilities sensitive to the non</w:t>
            </w:r>
            <w:r w:rsidR="00711388" w:rsidRPr="00711388">
              <w:rPr>
                <w:lang w:val="en-GB"/>
              </w:rPr>
              <w:t>-</w:t>
            </w:r>
            <w:r w:rsidRPr="00711388">
              <w:rPr>
                <w:lang w:val="en-GB"/>
              </w:rPr>
              <w:t>life lapse risk, before the shock.</w:t>
            </w:r>
          </w:p>
          <w:p w14:paraId="68F58C35"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2090A702" w14:textId="77777777" w:rsidTr="00567869">
        <w:tc>
          <w:tcPr>
            <w:tcW w:w="2414" w:type="dxa"/>
            <w:tcBorders>
              <w:top w:val="single" w:sz="2" w:space="0" w:color="auto"/>
              <w:left w:val="single" w:sz="2" w:space="0" w:color="auto"/>
              <w:bottom w:val="single" w:sz="2" w:space="0" w:color="auto"/>
              <w:right w:val="single" w:sz="2" w:space="0" w:color="auto"/>
            </w:tcBorders>
          </w:tcPr>
          <w:p w14:paraId="2FF38251" w14:textId="77777777" w:rsidR="00872AFE" w:rsidRPr="00711388" w:rsidRDefault="00872AFE" w:rsidP="00567869">
            <w:pPr>
              <w:pStyle w:val="NormalLeft"/>
              <w:rPr>
                <w:lang w:val="en-GB"/>
              </w:rPr>
            </w:pPr>
            <w:r w:rsidRPr="00711388">
              <w:rPr>
                <w:lang w:val="en-GB"/>
              </w:rPr>
              <w:t>R0400/C0130</w:t>
            </w:r>
          </w:p>
        </w:tc>
        <w:tc>
          <w:tcPr>
            <w:tcW w:w="2322" w:type="dxa"/>
            <w:tcBorders>
              <w:top w:val="single" w:sz="2" w:space="0" w:color="auto"/>
              <w:left w:val="single" w:sz="2" w:space="0" w:color="auto"/>
              <w:bottom w:val="single" w:sz="2" w:space="0" w:color="auto"/>
              <w:right w:val="single" w:sz="2" w:space="0" w:color="auto"/>
            </w:tcBorders>
          </w:tcPr>
          <w:p w14:paraId="2BDB33F8" w14:textId="33AF771A"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Assets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underwriting risk </w:t>
            </w:r>
            <w:r w:rsidR="00845F43" w:rsidRPr="00711388">
              <w:rPr>
                <w:lang w:val="en-GB"/>
              </w:rPr>
              <w:t>-</w:t>
            </w:r>
            <w:r w:rsidRPr="00711388">
              <w:rPr>
                <w:lang w:val="en-GB"/>
              </w:rPr>
              <w:t xml:space="preserve"> Lapse risk</w:t>
            </w:r>
          </w:p>
        </w:tc>
        <w:tc>
          <w:tcPr>
            <w:tcW w:w="4550" w:type="dxa"/>
            <w:tcBorders>
              <w:top w:val="single" w:sz="2" w:space="0" w:color="auto"/>
              <w:left w:val="single" w:sz="2" w:space="0" w:color="auto"/>
              <w:bottom w:val="single" w:sz="2" w:space="0" w:color="auto"/>
              <w:right w:val="single" w:sz="2" w:space="0" w:color="auto"/>
            </w:tcBorders>
          </w:tcPr>
          <w:p w14:paraId="13658311" w14:textId="53ED4249" w:rsidR="00872AFE" w:rsidRPr="00711388" w:rsidRDefault="00872AFE" w:rsidP="00567869">
            <w:pPr>
              <w:pStyle w:val="NormalLeft"/>
              <w:rPr>
                <w:lang w:val="en-GB"/>
              </w:rPr>
            </w:pPr>
            <w:r w:rsidRPr="00711388">
              <w:rPr>
                <w:lang w:val="en-GB"/>
              </w:rPr>
              <w:t>This is the absolute value of the assets sensitive to non</w:t>
            </w:r>
            <w:r w:rsidR="00711388" w:rsidRPr="00711388">
              <w:rPr>
                <w:lang w:val="en-GB"/>
              </w:rPr>
              <w:t>-</w:t>
            </w:r>
            <w:r w:rsidRPr="00711388">
              <w:rPr>
                <w:lang w:val="en-GB"/>
              </w:rPr>
              <w:t>life lapse risk, after the shock.</w:t>
            </w:r>
          </w:p>
          <w:p w14:paraId="3861F213" w14:textId="77777777" w:rsidR="00872AFE" w:rsidRPr="00711388" w:rsidRDefault="00872AFE" w:rsidP="00567869">
            <w:pPr>
              <w:pStyle w:val="NormalLeft"/>
              <w:rPr>
                <w:lang w:val="en-GB"/>
              </w:rPr>
            </w:pPr>
            <w:r w:rsidRPr="00711388">
              <w:rPr>
                <w:lang w:val="en-GB"/>
              </w:rPr>
              <w:t>Recoverables from reinsurance and SPVs shall not be included in this cell.</w:t>
            </w:r>
          </w:p>
        </w:tc>
      </w:tr>
      <w:tr w:rsidR="00872AFE" w:rsidRPr="00711388" w14:paraId="3C366716" w14:textId="77777777" w:rsidTr="00567869">
        <w:tc>
          <w:tcPr>
            <w:tcW w:w="2414" w:type="dxa"/>
            <w:tcBorders>
              <w:top w:val="single" w:sz="2" w:space="0" w:color="auto"/>
              <w:left w:val="single" w:sz="2" w:space="0" w:color="auto"/>
              <w:bottom w:val="single" w:sz="2" w:space="0" w:color="auto"/>
              <w:right w:val="single" w:sz="2" w:space="0" w:color="auto"/>
            </w:tcBorders>
          </w:tcPr>
          <w:p w14:paraId="6863C4FA" w14:textId="77777777" w:rsidR="00872AFE" w:rsidRPr="00711388" w:rsidRDefault="00872AFE" w:rsidP="00567869">
            <w:pPr>
              <w:pStyle w:val="NormalLeft"/>
              <w:rPr>
                <w:lang w:val="en-GB"/>
              </w:rPr>
            </w:pPr>
            <w:r w:rsidRPr="00711388">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56888F13" w14:textId="4BC2E0CB" w:rsidR="00872AFE" w:rsidRPr="00711388" w:rsidRDefault="00872AFE" w:rsidP="00567869">
            <w:pPr>
              <w:pStyle w:val="NormalLeft"/>
              <w:rPr>
                <w:lang w:val="en-GB"/>
              </w:rPr>
            </w:pPr>
            <w:r w:rsidRPr="00711388">
              <w:rPr>
                <w:lang w:val="en-GB"/>
              </w:rPr>
              <w:t xml:space="preserve">Absolute values after shock </w:t>
            </w:r>
            <w:r w:rsidR="00845F43" w:rsidRPr="00711388">
              <w:rPr>
                <w:lang w:val="en-GB"/>
              </w:rPr>
              <w:t>-</w:t>
            </w:r>
            <w:r w:rsidRPr="00711388">
              <w:rPr>
                <w:lang w:val="en-GB"/>
              </w:rPr>
              <w:t xml:space="preserve"> Liabilities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underwriting risk </w:t>
            </w:r>
            <w:r w:rsidR="00845F43" w:rsidRPr="00711388">
              <w:rPr>
                <w:lang w:val="en-GB"/>
              </w:rPr>
              <w:t>-</w:t>
            </w:r>
            <w:r w:rsidRPr="00711388">
              <w:rPr>
                <w:lang w:val="en-GB"/>
              </w:rPr>
              <w:t xml:space="preserve"> Lapse risk</w:t>
            </w:r>
          </w:p>
        </w:tc>
        <w:tc>
          <w:tcPr>
            <w:tcW w:w="4550" w:type="dxa"/>
            <w:tcBorders>
              <w:top w:val="single" w:sz="2" w:space="0" w:color="auto"/>
              <w:left w:val="single" w:sz="2" w:space="0" w:color="auto"/>
              <w:bottom w:val="single" w:sz="2" w:space="0" w:color="auto"/>
              <w:right w:val="single" w:sz="2" w:space="0" w:color="auto"/>
            </w:tcBorders>
          </w:tcPr>
          <w:p w14:paraId="4FE5A717" w14:textId="648919FC" w:rsidR="00872AFE" w:rsidRPr="00711388" w:rsidRDefault="00872AFE" w:rsidP="00567869">
            <w:pPr>
              <w:pStyle w:val="NormalLeft"/>
              <w:rPr>
                <w:lang w:val="en-GB"/>
              </w:rPr>
            </w:pPr>
            <w:r w:rsidRPr="00711388">
              <w:rPr>
                <w:lang w:val="en-GB"/>
              </w:rPr>
              <w:t>This is the absolute value of the liabilities sensitive to non</w:t>
            </w:r>
            <w:r w:rsidR="00711388" w:rsidRPr="00711388">
              <w:rPr>
                <w:lang w:val="en-GB"/>
              </w:rPr>
              <w:t>-</w:t>
            </w:r>
            <w:r w:rsidRPr="00711388">
              <w:rPr>
                <w:lang w:val="en-GB"/>
              </w:rPr>
              <w:t>life lapse risk, after the shock.</w:t>
            </w:r>
          </w:p>
          <w:p w14:paraId="3847F95E" w14:textId="77777777" w:rsidR="00872AFE" w:rsidRPr="00711388" w:rsidRDefault="00872AFE" w:rsidP="00567869">
            <w:pPr>
              <w:pStyle w:val="NormalLeft"/>
              <w:rPr>
                <w:lang w:val="en-GB"/>
              </w:rPr>
            </w:pPr>
            <w:r w:rsidRPr="00711388">
              <w:rPr>
                <w:lang w:val="en-GB"/>
              </w:rPr>
              <w:t>The amount of Technical Provisions shall be net of reinsurance and SPV recoverables.</w:t>
            </w:r>
          </w:p>
        </w:tc>
      </w:tr>
      <w:tr w:rsidR="00872AFE" w:rsidRPr="00711388" w14:paraId="3B161A95" w14:textId="77777777" w:rsidTr="00567869">
        <w:tc>
          <w:tcPr>
            <w:tcW w:w="2414" w:type="dxa"/>
            <w:tcBorders>
              <w:top w:val="single" w:sz="2" w:space="0" w:color="auto"/>
              <w:left w:val="single" w:sz="2" w:space="0" w:color="auto"/>
              <w:bottom w:val="single" w:sz="2" w:space="0" w:color="auto"/>
              <w:right w:val="single" w:sz="2" w:space="0" w:color="auto"/>
            </w:tcBorders>
          </w:tcPr>
          <w:p w14:paraId="0E1D8BF7" w14:textId="77777777" w:rsidR="00872AFE" w:rsidRPr="00711388" w:rsidRDefault="00872AFE" w:rsidP="00567869">
            <w:pPr>
              <w:pStyle w:val="NormalLeft"/>
              <w:rPr>
                <w:lang w:val="en-GB"/>
              </w:rPr>
            </w:pPr>
            <w:r w:rsidRPr="00711388">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1E8F3576" w14:textId="5252DEAE" w:rsidR="00872AFE" w:rsidRPr="00711388" w:rsidRDefault="00872AFE" w:rsidP="00567869">
            <w:pPr>
              <w:pStyle w:val="NormalLeft"/>
              <w:rPr>
                <w:lang w:val="en-GB"/>
              </w:rPr>
            </w:pPr>
            <w:r w:rsidRPr="00711388">
              <w:rPr>
                <w:lang w:val="en-GB"/>
              </w:rPr>
              <w:t xml:space="preserve">Solvency capital requirement </w:t>
            </w:r>
            <w:r w:rsidR="00845F43" w:rsidRPr="00711388">
              <w:rPr>
                <w:lang w:val="en-GB"/>
              </w:rPr>
              <w:t>-</w:t>
            </w:r>
            <w:r w:rsidRPr="00711388">
              <w:rPr>
                <w:lang w:val="en-GB"/>
              </w:rPr>
              <w:t xml:space="preserve"> Non</w:t>
            </w:r>
            <w:r w:rsidR="00711388" w:rsidRPr="00711388">
              <w:rPr>
                <w:lang w:val="en-GB"/>
              </w:rPr>
              <w:t>-</w:t>
            </w:r>
            <w:r w:rsidRPr="00711388">
              <w:rPr>
                <w:lang w:val="en-GB"/>
              </w:rPr>
              <w:t xml:space="preserve">life underwriting risk </w:t>
            </w:r>
            <w:r w:rsidR="00845F43" w:rsidRPr="00711388">
              <w:rPr>
                <w:lang w:val="en-GB"/>
              </w:rPr>
              <w:t>-</w:t>
            </w:r>
            <w:r w:rsidRPr="00711388">
              <w:rPr>
                <w:lang w:val="en-GB"/>
              </w:rPr>
              <w:t xml:space="preserve"> Lapse risk</w:t>
            </w:r>
          </w:p>
        </w:tc>
        <w:tc>
          <w:tcPr>
            <w:tcW w:w="4550" w:type="dxa"/>
            <w:tcBorders>
              <w:top w:val="single" w:sz="2" w:space="0" w:color="auto"/>
              <w:left w:val="single" w:sz="2" w:space="0" w:color="auto"/>
              <w:bottom w:val="single" w:sz="2" w:space="0" w:color="auto"/>
              <w:right w:val="single" w:sz="2" w:space="0" w:color="auto"/>
            </w:tcBorders>
          </w:tcPr>
          <w:p w14:paraId="7702A237" w14:textId="36287F6D" w:rsidR="00872AFE" w:rsidRPr="00711388" w:rsidRDefault="00872AFE" w:rsidP="00567869">
            <w:pPr>
              <w:pStyle w:val="NormalLeft"/>
              <w:rPr>
                <w:lang w:val="en-GB"/>
              </w:rPr>
            </w:pPr>
            <w:r w:rsidRPr="00711388">
              <w:rPr>
                <w:lang w:val="en-GB"/>
              </w:rPr>
              <w:t>This is the capital charge for non</w:t>
            </w:r>
            <w:r w:rsidR="00711388" w:rsidRPr="00711388">
              <w:rPr>
                <w:lang w:val="en-GB"/>
              </w:rPr>
              <w:t>-</w:t>
            </w:r>
            <w:r w:rsidRPr="00711388">
              <w:rPr>
                <w:lang w:val="en-GB"/>
              </w:rPr>
              <w:t>life underwriting lapse risk.</w:t>
            </w:r>
          </w:p>
        </w:tc>
      </w:tr>
      <w:tr w:rsidR="00872AFE" w:rsidRPr="00711388" w14:paraId="48E95926"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5A0690AE" w14:textId="732CC7CB" w:rsidR="00872AFE" w:rsidRPr="00711388" w:rsidRDefault="00872AFE" w:rsidP="00567869">
            <w:pPr>
              <w:pStyle w:val="NormalCentered"/>
              <w:jc w:val="left"/>
              <w:rPr>
                <w:lang w:val="en-GB"/>
              </w:rPr>
            </w:pPr>
            <w:r w:rsidRPr="00711388">
              <w:rPr>
                <w:i/>
                <w:iCs/>
                <w:lang w:val="en-GB"/>
              </w:rPr>
              <w:t>Non</w:t>
            </w:r>
            <w:r w:rsidR="00711388" w:rsidRPr="00711388">
              <w:rPr>
                <w:i/>
                <w:iCs/>
                <w:lang w:val="en-GB"/>
              </w:rPr>
              <w:t>-</w:t>
            </w:r>
            <w:r w:rsidRPr="00711388">
              <w:rPr>
                <w:i/>
                <w:iCs/>
                <w:lang w:val="en-GB"/>
              </w:rPr>
              <w:t>life catastrophe risk</w:t>
            </w:r>
          </w:p>
        </w:tc>
      </w:tr>
      <w:tr w:rsidR="00872AFE" w:rsidRPr="00711388" w14:paraId="140ADCB0" w14:textId="77777777" w:rsidTr="00567869">
        <w:tc>
          <w:tcPr>
            <w:tcW w:w="2414" w:type="dxa"/>
            <w:tcBorders>
              <w:top w:val="single" w:sz="2" w:space="0" w:color="auto"/>
              <w:left w:val="single" w:sz="2" w:space="0" w:color="auto"/>
              <w:bottom w:val="single" w:sz="2" w:space="0" w:color="auto"/>
              <w:right w:val="single" w:sz="2" w:space="0" w:color="auto"/>
            </w:tcBorders>
          </w:tcPr>
          <w:p w14:paraId="3B0DDCE6" w14:textId="77777777" w:rsidR="00872AFE" w:rsidRPr="00711388" w:rsidRDefault="00872AFE" w:rsidP="00567869">
            <w:pPr>
              <w:pStyle w:val="NormalLeft"/>
              <w:rPr>
                <w:lang w:val="en-GB"/>
              </w:rPr>
            </w:pPr>
            <w:r w:rsidRPr="00711388">
              <w:rPr>
                <w:lang w:val="en-GB"/>
              </w:rPr>
              <w:t>R0500/C0160</w:t>
            </w:r>
          </w:p>
        </w:tc>
        <w:tc>
          <w:tcPr>
            <w:tcW w:w="2322" w:type="dxa"/>
            <w:tcBorders>
              <w:top w:val="single" w:sz="2" w:space="0" w:color="auto"/>
              <w:left w:val="single" w:sz="2" w:space="0" w:color="auto"/>
              <w:bottom w:val="single" w:sz="2" w:space="0" w:color="auto"/>
              <w:right w:val="single" w:sz="2" w:space="0" w:color="auto"/>
            </w:tcBorders>
          </w:tcPr>
          <w:p w14:paraId="1DE03215" w14:textId="5E99804E" w:rsidR="00872AFE" w:rsidRPr="00711388" w:rsidRDefault="00872AFE" w:rsidP="00567869">
            <w:pPr>
              <w:pStyle w:val="NormalLeft"/>
              <w:rPr>
                <w:lang w:val="en-GB"/>
              </w:rPr>
            </w:pPr>
            <w:r w:rsidRPr="00711388">
              <w:rPr>
                <w:lang w:val="en-GB"/>
              </w:rPr>
              <w:t>Solvency capital requirement for non</w:t>
            </w:r>
            <w:r w:rsidR="00711388" w:rsidRPr="00711388">
              <w:rPr>
                <w:lang w:val="en-GB"/>
              </w:rPr>
              <w:t>-</w:t>
            </w:r>
            <w:r w:rsidRPr="00711388">
              <w:rPr>
                <w:lang w:val="en-GB"/>
              </w:rPr>
              <w:t>life catastrophe risk</w:t>
            </w:r>
          </w:p>
        </w:tc>
        <w:tc>
          <w:tcPr>
            <w:tcW w:w="4550" w:type="dxa"/>
            <w:tcBorders>
              <w:top w:val="single" w:sz="2" w:space="0" w:color="auto"/>
              <w:left w:val="single" w:sz="2" w:space="0" w:color="auto"/>
              <w:bottom w:val="single" w:sz="2" w:space="0" w:color="auto"/>
              <w:right w:val="single" w:sz="2" w:space="0" w:color="auto"/>
            </w:tcBorders>
          </w:tcPr>
          <w:p w14:paraId="3CEE10E4" w14:textId="314E5438" w:rsidR="00872AFE" w:rsidRPr="00711388" w:rsidRDefault="00872AFE" w:rsidP="00567869">
            <w:pPr>
              <w:pStyle w:val="NormalLeft"/>
              <w:rPr>
                <w:lang w:val="en-GB"/>
              </w:rPr>
            </w:pPr>
            <w:r w:rsidRPr="00711388">
              <w:rPr>
                <w:lang w:val="en-GB"/>
              </w:rPr>
              <w:t>This is the total non</w:t>
            </w:r>
            <w:r w:rsidR="00711388" w:rsidRPr="00711388">
              <w:rPr>
                <w:lang w:val="en-GB"/>
              </w:rPr>
              <w:t>-</w:t>
            </w:r>
            <w:r w:rsidRPr="00711388">
              <w:rPr>
                <w:lang w:val="en-GB"/>
              </w:rPr>
              <w:t>life catastrophe risk capital requirement.</w:t>
            </w:r>
          </w:p>
        </w:tc>
      </w:tr>
      <w:tr w:rsidR="00872AFE" w:rsidRPr="00711388" w14:paraId="2B5B0870"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7FC107F4" w14:textId="4E724308" w:rsidR="00872AFE" w:rsidRPr="00711388" w:rsidRDefault="00872AFE" w:rsidP="00567869">
            <w:pPr>
              <w:pStyle w:val="NormalCentered"/>
              <w:jc w:val="left"/>
              <w:rPr>
                <w:lang w:val="en-GB"/>
              </w:rPr>
            </w:pPr>
            <w:r w:rsidRPr="00711388">
              <w:rPr>
                <w:i/>
                <w:lang w:val="en-GB"/>
              </w:rPr>
              <w:t>Total non</w:t>
            </w:r>
            <w:r w:rsidR="00711388" w:rsidRPr="00711388">
              <w:rPr>
                <w:i/>
                <w:lang w:val="en-GB"/>
              </w:rPr>
              <w:t>-</w:t>
            </w:r>
            <w:r w:rsidRPr="00711388">
              <w:rPr>
                <w:i/>
                <w:lang w:val="en-GB"/>
              </w:rPr>
              <w:t>life underwriting risk</w:t>
            </w:r>
          </w:p>
        </w:tc>
      </w:tr>
      <w:tr w:rsidR="00872AFE" w:rsidRPr="00711388" w14:paraId="6E81AB34" w14:textId="77777777" w:rsidTr="00567869">
        <w:tc>
          <w:tcPr>
            <w:tcW w:w="2414" w:type="dxa"/>
            <w:tcBorders>
              <w:top w:val="single" w:sz="2" w:space="0" w:color="auto"/>
              <w:left w:val="single" w:sz="2" w:space="0" w:color="auto"/>
              <w:bottom w:val="single" w:sz="2" w:space="0" w:color="auto"/>
              <w:right w:val="single" w:sz="2" w:space="0" w:color="auto"/>
            </w:tcBorders>
          </w:tcPr>
          <w:p w14:paraId="5E5F80A2" w14:textId="77777777" w:rsidR="00872AFE" w:rsidRPr="00711388" w:rsidRDefault="00872AFE" w:rsidP="00567869">
            <w:pPr>
              <w:pStyle w:val="NormalLeft"/>
              <w:rPr>
                <w:lang w:val="en-GB"/>
              </w:rPr>
            </w:pPr>
            <w:r w:rsidRPr="00711388">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10D6BFCA" w14:textId="7655FB41" w:rsidR="00872AFE" w:rsidRPr="00711388" w:rsidRDefault="00872AFE" w:rsidP="00567869">
            <w:pPr>
              <w:pStyle w:val="NormalLeft"/>
              <w:rPr>
                <w:lang w:val="en-GB"/>
              </w:rPr>
            </w:pPr>
            <w:r w:rsidRPr="00711388">
              <w:rPr>
                <w:lang w:val="en-GB"/>
              </w:rPr>
              <w:t>Diversification within non</w:t>
            </w:r>
            <w:r w:rsidR="00711388" w:rsidRPr="00711388">
              <w:rPr>
                <w:lang w:val="en-GB"/>
              </w:rPr>
              <w:t>-</w:t>
            </w:r>
            <w:r w:rsidRPr="00711388">
              <w:rPr>
                <w:lang w:val="en-GB"/>
              </w:rPr>
              <w:t xml:space="preserve">life </w:t>
            </w:r>
            <w:r w:rsidRPr="00711388">
              <w:rPr>
                <w:lang w:val="en-GB"/>
              </w:rPr>
              <w:lastRenderedPageBreak/>
              <w:t>underwriting risk module</w:t>
            </w:r>
          </w:p>
        </w:tc>
        <w:tc>
          <w:tcPr>
            <w:tcW w:w="4550" w:type="dxa"/>
            <w:tcBorders>
              <w:top w:val="single" w:sz="2" w:space="0" w:color="auto"/>
              <w:left w:val="single" w:sz="2" w:space="0" w:color="auto"/>
              <w:bottom w:val="single" w:sz="2" w:space="0" w:color="auto"/>
              <w:right w:val="single" w:sz="2" w:space="0" w:color="auto"/>
            </w:tcBorders>
          </w:tcPr>
          <w:p w14:paraId="1988624E" w14:textId="31B070B8" w:rsidR="00872AFE" w:rsidRPr="00711388" w:rsidRDefault="00872AFE" w:rsidP="00567869">
            <w:pPr>
              <w:pStyle w:val="NormalLeft"/>
              <w:rPr>
                <w:lang w:val="en-GB"/>
              </w:rPr>
            </w:pPr>
            <w:r w:rsidRPr="00711388">
              <w:rPr>
                <w:lang w:val="en-GB"/>
              </w:rPr>
              <w:lastRenderedPageBreak/>
              <w:t>This is the diversification effect within the non</w:t>
            </w:r>
            <w:r w:rsidR="00711388" w:rsidRPr="00711388">
              <w:rPr>
                <w:lang w:val="en-GB"/>
              </w:rPr>
              <w:t>-</w:t>
            </w:r>
            <w:r w:rsidRPr="00711388">
              <w:rPr>
                <w:lang w:val="en-GB"/>
              </w:rPr>
              <w:t>life underwriting risk sub</w:t>
            </w:r>
            <w:r w:rsidR="00711388" w:rsidRPr="00711388">
              <w:rPr>
                <w:lang w:val="en-GB"/>
              </w:rPr>
              <w:t>-</w:t>
            </w:r>
            <w:r w:rsidRPr="00711388">
              <w:rPr>
                <w:lang w:val="en-GB"/>
              </w:rPr>
              <w:t xml:space="preserve">module as a </w:t>
            </w:r>
            <w:r w:rsidRPr="00711388">
              <w:rPr>
                <w:lang w:val="en-GB"/>
              </w:rPr>
              <w:lastRenderedPageBreak/>
              <w:t>result of the aggregation of the capital requirements premium and reserve risk, catastrophe risk and lapse risk.</w:t>
            </w:r>
          </w:p>
          <w:p w14:paraId="20300D79" w14:textId="77777777" w:rsidR="00872AFE" w:rsidRPr="00711388" w:rsidRDefault="00872AFE" w:rsidP="00567869">
            <w:pPr>
              <w:pStyle w:val="NormalLeft"/>
              <w:rPr>
                <w:lang w:val="en-GB"/>
              </w:rPr>
            </w:pPr>
            <w:r w:rsidRPr="00711388">
              <w:rPr>
                <w:lang w:val="en-GB"/>
              </w:rPr>
              <w:t>Diversification shall be reported as a negative value if they reduce the capital requirement.</w:t>
            </w:r>
          </w:p>
        </w:tc>
      </w:tr>
      <w:tr w:rsidR="00872AFE" w:rsidRPr="00711388" w14:paraId="339B01AB" w14:textId="77777777" w:rsidTr="00567869">
        <w:tc>
          <w:tcPr>
            <w:tcW w:w="2414" w:type="dxa"/>
            <w:tcBorders>
              <w:top w:val="single" w:sz="2" w:space="0" w:color="auto"/>
              <w:left w:val="single" w:sz="2" w:space="0" w:color="auto"/>
              <w:bottom w:val="single" w:sz="2" w:space="0" w:color="auto"/>
              <w:right w:val="single" w:sz="2" w:space="0" w:color="auto"/>
            </w:tcBorders>
          </w:tcPr>
          <w:p w14:paraId="7F91D855" w14:textId="77777777" w:rsidR="00872AFE" w:rsidRPr="00711388" w:rsidRDefault="00872AFE" w:rsidP="00567869">
            <w:pPr>
              <w:pStyle w:val="NormalLeft"/>
              <w:rPr>
                <w:lang w:val="en-GB"/>
              </w:rPr>
            </w:pPr>
            <w:r w:rsidRPr="00711388">
              <w:rPr>
                <w:lang w:val="en-GB"/>
              </w:rPr>
              <w:lastRenderedPageBreak/>
              <w:t>R0700/C0160</w:t>
            </w:r>
          </w:p>
        </w:tc>
        <w:tc>
          <w:tcPr>
            <w:tcW w:w="2322" w:type="dxa"/>
            <w:tcBorders>
              <w:top w:val="single" w:sz="2" w:space="0" w:color="auto"/>
              <w:left w:val="single" w:sz="2" w:space="0" w:color="auto"/>
              <w:bottom w:val="single" w:sz="2" w:space="0" w:color="auto"/>
              <w:right w:val="single" w:sz="2" w:space="0" w:color="auto"/>
            </w:tcBorders>
          </w:tcPr>
          <w:p w14:paraId="19252B32" w14:textId="4B87003E" w:rsidR="00872AFE" w:rsidRPr="00711388" w:rsidRDefault="00872AFE" w:rsidP="00567869">
            <w:pPr>
              <w:pStyle w:val="NormalLeft"/>
              <w:rPr>
                <w:lang w:val="en-GB"/>
              </w:rPr>
            </w:pPr>
            <w:r w:rsidRPr="00711388">
              <w:rPr>
                <w:lang w:val="en-GB"/>
              </w:rPr>
              <w:t>Total capital requirement for non</w:t>
            </w:r>
            <w:r w:rsidR="00711388" w:rsidRPr="00711388">
              <w:rPr>
                <w:lang w:val="en-GB"/>
              </w:rPr>
              <w:t>-</w:t>
            </w:r>
            <w:r w:rsidRPr="00711388">
              <w:rPr>
                <w:lang w:val="en-GB"/>
              </w:rPr>
              <w:t>life underwriting risk</w:t>
            </w:r>
          </w:p>
        </w:tc>
        <w:tc>
          <w:tcPr>
            <w:tcW w:w="4550" w:type="dxa"/>
            <w:tcBorders>
              <w:top w:val="single" w:sz="2" w:space="0" w:color="auto"/>
              <w:left w:val="single" w:sz="2" w:space="0" w:color="auto"/>
              <w:bottom w:val="single" w:sz="2" w:space="0" w:color="auto"/>
              <w:right w:val="single" w:sz="2" w:space="0" w:color="auto"/>
            </w:tcBorders>
          </w:tcPr>
          <w:p w14:paraId="41F6C972" w14:textId="33B932BE" w:rsidR="00872AFE" w:rsidRPr="00711388" w:rsidRDefault="00872AFE" w:rsidP="00567869">
            <w:pPr>
              <w:pStyle w:val="NormalLeft"/>
              <w:rPr>
                <w:lang w:val="en-GB"/>
              </w:rPr>
            </w:pPr>
            <w:r w:rsidRPr="00711388">
              <w:rPr>
                <w:lang w:val="en-GB"/>
              </w:rPr>
              <w:t>This is the solvency capital requirement for non</w:t>
            </w:r>
            <w:r w:rsidR="00711388" w:rsidRPr="00711388">
              <w:rPr>
                <w:lang w:val="en-GB"/>
              </w:rPr>
              <w:t>-</w:t>
            </w:r>
            <w:r w:rsidRPr="00711388">
              <w:rPr>
                <w:lang w:val="en-GB"/>
              </w:rPr>
              <w:t>life underwriting risk sub module.</w:t>
            </w:r>
          </w:p>
        </w:tc>
      </w:tr>
    </w:tbl>
    <w:p w14:paraId="5C9BBC22" w14:textId="77777777" w:rsidR="00872AFE" w:rsidRPr="00711388" w:rsidRDefault="00872AFE" w:rsidP="00872AFE">
      <w:pPr>
        <w:rPr>
          <w:lang w:val="en-GB"/>
        </w:rPr>
      </w:pPr>
    </w:p>
    <w:p w14:paraId="5D8D5B56" w14:textId="7142B238" w:rsidR="00872AFE" w:rsidRPr="00711388" w:rsidRDefault="00872AFE" w:rsidP="00872AFE">
      <w:pPr>
        <w:pStyle w:val="ManualHeading2"/>
        <w:ind w:left="851" w:hanging="851"/>
        <w:rPr>
          <w:lang w:val="en-GB"/>
        </w:rPr>
      </w:pPr>
      <w:r w:rsidRPr="00711388">
        <w:rPr>
          <w:i/>
          <w:lang w:val="en-GB"/>
        </w:rPr>
        <w:t xml:space="preserve">S.26.06 </w:t>
      </w:r>
      <w:r w:rsidR="00845F43" w:rsidRPr="00711388">
        <w:rPr>
          <w:i/>
          <w:lang w:val="en-GB"/>
        </w:rPr>
        <w:t>-</w:t>
      </w:r>
      <w:r w:rsidRPr="00711388">
        <w:rPr>
          <w:i/>
          <w:lang w:val="en-GB"/>
        </w:rPr>
        <w:t xml:space="preserve"> Solvency Capital Requirements </w:t>
      </w:r>
      <w:r w:rsidR="00845F43" w:rsidRPr="00711388">
        <w:rPr>
          <w:i/>
          <w:lang w:val="en-GB"/>
        </w:rPr>
        <w:t>-</w:t>
      </w:r>
      <w:r w:rsidRPr="00711388">
        <w:rPr>
          <w:i/>
          <w:lang w:val="en-GB"/>
        </w:rPr>
        <w:t xml:space="preserve"> Operational risk</w:t>
      </w:r>
    </w:p>
    <w:p w14:paraId="12F5DD2B" w14:textId="77777777" w:rsidR="00872AFE" w:rsidRPr="00711388" w:rsidRDefault="00872AFE" w:rsidP="00872AFE">
      <w:pPr>
        <w:rPr>
          <w:lang w:val="en-GB"/>
        </w:rPr>
      </w:pPr>
      <w:r w:rsidRPr="00711388">
        <w:rPr>
          <w:i/>
          <w:lang w:val="en-GB"/>
        </w:rPr>
        <w:t>General comments:</w:t>
      </w:r>
    </w:p>
    <w:p w14:paraId="7D3275D0" w14:textId="3E252DAD" w:rsidR="00872AFE" w:rsidRPr="00711388" w:rsidRDefault="00872AFE" w:rsidP="00872AFE">
      <w:pPr>
        <w:rPr>
          <w:lang w:val="en-GB"/>
        </w:rPr>
      </w:pPr>
      <w:r w:rsidRPr="00711388">
        <w:rPr>
          <w:lang w:val="en-GB"/>
        </w:rPr>
        <w:t>This section relates to annual submission of information for individual entities, ring fenced</w:t>
      </w:r>
      <w:r w:rsidR="00711388" w:rsidRPr="00711388">
        <w:rPr>
          <w:lang w:val="en-GB"/>
        </w:rPr>
        <w:t>-</w:t>
      </w:r>
      <w:r w:rsidRPr="00711388">
        <w:rPr>
          <w:lang w:val="en-GB"/>
        </w:rPr>
        <w:t>funds, matching adjustment portfolios and remaining part.</w:t>
      </w:r>
    </w:p>
    <w:p w14:paraId="13DE9970" w14:textId="0BAA0B6C" w:rsidR="00872AFE" w:rsidRPr="00711388" w:rsidRDefault="00872AFE" w:rsidP="00872AFE">
      <w:pPr>
        <w:rPr>
          <w:lang w:val="en-GB"/>
        </w:rPr>
      </w:pPr>
      <w:r w:rsidRPr="00711388">
        <w:rPr>
          <w:lang w:val="en-GB"/>
        </w:rPr>
        <w:t>Template SR.26.06.01 has to be filled in for each ring</w:t>
      </w:r>
      <w:r w:rsidR="00711388" w:rsidRPr="00711388">
        <w:rPr>
          <w:lang w:val="en-GB"/>
        </w:rPr>
        <w:t>-</w:t>
      </w:r>
      <w:r w:rsidRPr="00711388">
        <w:rPr>
          <w:lang w:val="en-GB"/>
        </w:rPr>
        <w:t>fenced fund (RFF), each matching adjustment portfolio (MAP) and for the remaining part. However, where an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S.01.03.</w:t>
      </w:r>
    </w:p>
    <w:tbl>
      <w:tblPr>
        <w:tblW w:w="0" w:type="auto"/>
        <w:tblLayout w:type="fixed"/>
        <w:tblLook w:val="0000" w:firstRow="0" w:lastRow="0" w:firstColumn="0" w:lastColumn="0" w:noHBand="0" w:noVBand="0"/>
      </w:tblPr>
      <w:tblGrid>
        <w:gridCol w:w="1671"/>
        <w:gridCol w:w="2508"/>
        <w:gridCol w:w="5107"/>
      </w:tblGrid>
      <w:tr w:rsidR="00872AFE" w:rsidRPr="00711388" w14:paraId="205579CB" w14:textId="77777777" w:rsidTr="00567869">
        <w:tc>
          <w:tcPr>
            <w:tcW w:w="1671" w:type="dxa"/>
            <w:tcBorders>
              <w:top w:val="single" w:sz="2" w:space="0" w:color="auto"/>
              <w:left w:val="single" w:sz="2" w:space="0" w:color="auto"/>
              <w:bottom w:val="single" w:sz="2" w:space="0" w:color="auto"/>
              <w:right w:val="single" w:sz="2" w:space="0" w:color="auto"/>
            </w:tcBorders>
          </w:tcPr>
          <w:p w14:paraId="5DB10E51" w14:textId="77777777" w:rsidR="00872AFE" w:rsidRPr="00711388" w:rsidRDefault="00872AFE" w:rsidP="00567869">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6C7F0ED7" w14:textId="77777777" w:rsidR="00872AFE" w:rsidRPr="00711388" w:rsidRDefault="00872AFE" w:rsidP="00567869">
            <w:pPr>
              <w:pStyle w:val="NormalCentered"/>
              <w:rPr>
                <w:lang w:val="en-GB"/>
              </w:rPr>
            </w:pPr>
            <w:r w:rsidRPr="00711388">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61695101" w14:textId="77777777" w:rsidR="00872AFE" w:rsidRPr="00711388" w:rsidRDefault="00872AFE" w:rsidP="00567869">
            <w:pPr>
              <w:pStyle w:val="NormalCentered"/>
              <w:rPr>
                <w:lang w:val="en-GB"/>
              </w:rPr>
            </w:pPr>
            <w:r w:rsidRPr="00711388">
              <w:rPr>
                <w:lang w:val="en-GB"/>
              </w:rPr>
              <w:t>INSTRUCTIONS</w:t>
            </w:r>
          </w:p>
        </w:tc>
      </w:tr>
      <w:tr w:rsidR="00872AFE" w:rsidRPr="00711388" w14:paraId="2E870C46" w14:textId="77777777" w:rsidTr="00567869">
        <w:tc>
          <w:tcPr>
            <w:tcW w:w="1671" w:type="dxa"/>
            <w:tcBorders>
              <w:top w:val="single" w:sz="2" w:space="0" w:color="auto"/>
              <w:left w:val="single" w:sz="2" w:space="0" w:color="auto"/>
              <w:bottom w:val="single" w:sz="2" w:space="0" w:color="auto"/>
              <w:right w:val="single" w:sz="2" w:space="0" w:color="auto"/>
            </w:tcBorders>
          </w:tcPr>
          <w:p w14:paraId="0A2E1FD7" w14:textId="77777777" w:rsidR="00872AFE" w:rsidRPr="00711388" w:rsidRDefault="00872AFE" w:rsidP="00567869">
            <w:pPr>
              <w:pStyle w:val="NormalLeft"/>
              <w:rPr>
                <w:lang w:val="en-GB"/>
              </w:rPr>
            </w:pPr>
            <w:r w:rsidRPr="00711388">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26882C56" w14:textId="77777777" w:rsidR="00872AFE" w:rsidRPr="00711388" w:rsidRDefault="00872AFE" w:rsidP="00567869">
            <w:pPr>
              <w:pStyle w:val="NormalLeft"/>
              <w:rPr>
                <w:lang w:val="en-GB"/>
              </w:rPr>
            </w:pPr>
            <w:r w:rsidRPr="00711388">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51199FAE" w14:textId="77777777" w:rsidR="00872AFE" w:rsidRPr="00711388" w:rsidRDefault="00872AFE" w:rsidP="00567869">
            <w:pPr>
              <w:pStyle w:val="NormalLeft"/>
              <w:rPr>
                <w:lang w:val="en-GB"/>
              </w:rPr>
            </w:pPr>
            <w:r w:rsidRPr="00711388">
              <w:rPr>
                <w:lang w:val="en-GB"/>
              </w:rPr>
              <w:t>Identifies whether the reported figures have been requested under Article 112(7), to provide an estimate of the SCR using standard formula. One of the options in the following closed list shall be used:</w:t>
            </w:r>
          </w:p>
          <w:p w14:paraId="5F0FB824" w14:textId="15AC9806"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Article 112(7) reporting</w:t>
            </w:r>
          </w:p>
          <w:p w14:paraId="7918266D" w14:textId="4CF806A9"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Regular reporting</w:t>
            </w:r>
          </w:p>
        </w:tc>
      </w:tr>
      <w:tr w:rsidR="00872AFE" w:rsidRPr="00711388" w14:paraId="4A8FA9BF" w14:textId="77777777" w:rsidTr="00567869">
        <w:tc>
          <w:tcPr>
            <w:tcW w:w="1671" w:type="dxa"/>
            <w:tcBorders>
              <w:top w:val="single" w:sz="2" w:space="0" w:color="auto"/>
              <w:left w:val="single" w:sz="2" w:space="0" w:color="auto"/>
              <w:bottom w:val="single" w:sz="2" w:space="0" w:color="auto"/>
              <w:right w:val="single" w:sz="2" w:space="0" w:color="auto"/>
            </w:tcBorders>
          </w:tcPr>
          <w:p w14:paraId="0DEEA9D5" w14:textId="77777777" w:rsidR="00872AFE" w:rsidRPr="00711388" w:rsidRDefault="00872AFE" w:rsidP="00567869">
            <w:pPr>
              <w:pStyle w:val="NormalLeft"/>
              <w:rPr>
                <w:lang w:val="en-GB"/>
              </w:rPr>
            </w:pPr>
            <w:r w:rsidRPr="00711388">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17F60009" w14:textId="28AB1412"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536C20D3"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76342A65" w14:textId="26A4CBCB"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4A4B6C89" w14:textId="56E99EE3"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1B4608D6" w14:textId="77777777" w:rsidTr="00567869">
        <w:tc>
          <w:tcPr>
            <w:tcW w:w="1671" w:type="dxa"/>
            <w:tcBorders>
              <w:top w:val="single" w:sz="2" w:space="0" w:color="auto"/>
              <w:left w:val="single" w:sz="2" w:space="0" w:color="auto"/>
              <w:bottom w:val="single" w:sz="2" w:space="0" w:color="auto"/>
              <w:right w:val="single" w:sz="2" w:space="0" w:color="auto"/>
            </w:tcBorders>
          </w:tcPr>
          <w:p w14:paraId="046FE666" w14:textId="77777777" w:rsidR="00872AFE" w:rsidRPr="00711388" w:rsidRDefault="00872AFE" w:rsidP="00567869">
            <w:pPr>
              <w:pStyle w:val="NormalLeft"/>
              <w:rPr>
                <w:lang w:val="en-GB"/>
              </w:rPr>
            </w:pPr>
            <w:r w:rsidRPr="00711388">
              <w:rPr>
                <w:lang w:val="en-GB"/>
              </w:rPr>
              <w:t>Z0030</w:t>
            </w:r>
          </w:p>
        </w:tc>
        <w:tc>
          <w:tcPr>
            <w:tcW w:w="2508" w:type="dxa"/>
            <w:tcBorders>
              <w:top w:val="single" w:sz="2" w:space="0" w:color="auto"/>
              <w:left w:val="single" w:sz="2" w:space="0" w:color="auto"/>
              <w:bottom w:val="single" w:sz="2" w:space="0" w:color="auto"/>
              <w:right w:val="single" w:sz="2" w:space="0" w:color="auto"/>
            </w:tcBorders>
          </w:tcPr>
          <w:p w14:paraId="53E67AA5" w14:textId="77777777" w:rsidR="00872AFE" w:rsidRPr="00711388" w:rsidRDefault="00872AFE" w:rsidP="00567869">
            <w:pPr>
              <w:pStyle w:val="NormalLeft"/>
              <w:rPr>
                <w:lang w:val="en-GB"/>
              </w:rPr>
            </w:pPr>
            <w:r w:rsidRPr="00711388">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4BFBF07F" w14:textId="77777777" w:rsidR="00872AFE" w:rsidRPr="00711388" w:rsidRDefault="00872AFE" w:rsidP="00567869">
            <w:pPr>
              <w:pStyle w:val="NormalLeft"/>
              <w:rPr>
                <w:lang w:val="en-GB"/>
              </w:rPr>
            </w:pPr>
            <w:r w:rsidRPr="00711388">
              <w:rPr>
                <w:lang w:val="en-GB"/>
              </w:rPr>
              <w:t>When item Z0020 = 1, identification number for a ring-fenced fund or matching adjustment portfolio. This number is attributed by the undertaking and must be consistent over time and with the fund/portfolio number reported in other templates.</w:t>
            </w:r>
          </w:p>
        </w:tc>
      </w:tr>
      <w:tr w:rsidR="00872AFE" w:rsidRPr="00711388" w14:paraId="195DEEC9" w14:textId="77777777" w:rsidTr="00567869">
        <w:tc>
          <w:tcPr>
            <w:tcW w:w="1671" w:type="dxa"/>
            <w:tcBorders>
              <w:top w:val="single" w:sz="2" w:space="0" w:color="auto"/>
              <w:left w:val="single" w:sz="2" w:space="0" w:color="auto"/>
              <w:bottom w:val="single" w:sz="2" w:space="0" w:color="auto"/>
              <w:right w:val="single" w:sz="2" w:space="0" w:color="auto"/>
            </w:tcBorders>
          </w:tcPr>
          <w:p w14:paraId="68CDC545" w14:textId="77777777" w:rsidR="00872AFE" w:rsidRPr="00711388" w:rsidRDefault="00872AFE" w:rsidP="00567869">
            <w:pPr>
              <w:pStyle w:val="NormalLeft"/>
              <w:rPr>
                <w:lang w:val="en-GB"/>
              </w:rPr>
            </w:pPr>
            <w:r w:rsidRPr="00711388">
              <w:rPr>
                <w:lang w:val="en-GB"/>
              </w:rPr>
              <w:lastRenderedPageBreak/>
              <w:t>R0100/C0020</w:t>
            </w:r>
          </w:p>
        </w:tc>
        <w:tc>
          <w:tcPr>
            <w:tcW w:w="2508" w:type="dxa"/>
            <w:tcBorders>
              <w:top w:val="single" w:sz="2" w:space="0" w:color="auto"/>
              <w:left w:val="single" w:sz="2" w:space="0" w:color="auto"/>
              <w:bottom w:val="single" w:sz="2" w:space="0" w:color="auto"/>
              <w:right w:val="single" w:sz="2" w:space="0" w:color="auto"/>
            </w:tcBorders>
          </w:tcPr>
          <w:p w14:paraId="3915C581" w14:textId="77777777" w:rsidR="00872AFE" w:rsidRPr="00711388" w:rsidRDefault="00872AFE" w:rsidP="00567869">
            <w:pPr>
              <w:pStyle w:val="NormalLeft"/>
              <w:rPr>
                <w:lang w:val="en-GB"/>
              </w:rPr>
            </w:pPr>
            <w:r w:rsidRPr="00711388">
              <w:rPr>
                <w:lang w:val="en-GB"/>
              </w:rPr>
              <w:t>Life gross technical provisions (excluding risk margin)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1346ACC0" w14:textId="77777777" w:rsidR="00872AFE" w:rsidRPr="00711388" w:rsidRDefault="00872AFE" w:rsidP="00567869">
            <w:pPr>
              <w:pStyle w:val="NormalLeft"/>
              <w:rPr>
                <w:lang w:val="en-GB"/>
              </w:rPr>
            </w:pPr>
            <w:r w:rsidRPr="00711388">
              <w:rPr>
                <w:lang w:val="en-GB"/>
              </w:rPr>
              <w:t>This is technical provisions for life insurance obligations, excluding unit-linked. For these purposes, technical provisions shall not include the risk margin, and shall be without deduction of recoverables from reinsurance contracts and special purpose vehicles.</w:t>
            </w:r>
          </w:p>
        </w:tc>
      </w:tr>
      <w:tr w:rsidR="00872AFE" w:rsidRPr="00711388" w14:paraId="1DEB7F51" w14:textId="77777777" w:rsidTr="00567869">
        <w:tc>
          <w:tcPr>
            <w:tcW w:w="1671" w:type="dxa"/>
            <w:tcBorders>
              <w:top w:val="single" w:sz="2" w:space="0" w:color="auto"/>
              <w:left w:val="single" w:sz="2" w:space="0" w:color="auto"/>
              <w:bottom w:val="single" w:sz="2" w:space="0" w:color="auto"/>
              <w:right w:val="single" w:sz="2" w:space="0" w:color="auto"/>
            </w:tcBorders>
          </w:tcPr>
          <w:p w14:paraId="439E4EDD" w14:textId="77777777" w:rsidR="00872AFE" w:rsidRPr="00711388" w:rsidRDefault="00872AFE" w:rsidP="00567869">
            <w:pPr>
              <w:pStyle w:val="NormalLeft"/>
              <w:rPr>
                <w:lang w:val="en-GB"/>
              </w:rPr>
            </w:pPr>
            <w:r w:rsidRPr="00711388">
              <w:rPr>
                <w:lang w:val="en-GB"/>
              </w:rPr>
              <w:t>R0110/C0020</w:t>
            </w:r>
          </w:p>
        </w:tc>
        <w:tc>
          <w:tcPr>
            <w:tcW w:w="2508" w:type="dxa"/>
            <w:tcBorders>
              <w:top w:val="single" w:sz="2" w:space="0" w:color="auto"/>
              <w:left w:val="single" w:sz="2" w:space="0" w:color="auto"/>
              <w:bottom w:val="single" w:sz="2" w:space="0" w:color="auto"/>
              <w:right w:val="single" w:sz="2" w:space="0" w:color="auto"/>
            </w:tcBorders>
          </w:tcPr>
          <w:p w14:paraId="2B4456D1" w14:textId="65891774" w:rsidR="00872AFE" w:rsidRPr="00711388" w:rsidRDefault="00872AFE" w:rsidP="00567869">
            <w:pPr>
              <w:pStyle w:val="NormalLeft"/>
              <w:rPr>
                <w:lang w:val="en-GB"/>
              </w:rPr>
            </w:pPr>
            <w:r w:rsidRPr="00711388">
              <w:rPr>
                <w:lang w:val="en-GB"/>
              </w:rPr>
              <w:t>Life gross technical provisions unit</w:t>
            </w:r>
            <w:r w:rsidR="00711388" w:rsidRPr="00711388">
              <w:rPr>
                <w:lang w:val="en-GB"/>
              </w:rPr>
              <w:t>-</w:t>
            </w:r>
            <w:r w:rsidRPr="00711388">
              <w:rPr>
                <w:lang w:val="en-GB"/>
              </w:rPr>
              <w:t>linked (excluding risk margin)</w:t>
            </w:r>
          </w:p>
        </w:tc>
        <w:tc>
          <w:tcPr>
            <w:tcW w:w="5107" w:type="dxa"/>
            <w:tcBorders>
              <w:top w:val="single" w:sz="2" w:space="0" w:color="auto"/>
              <w:left w:val="single" w:sz="2" w:space="0" w:color="auto"/>
              <w:bottom w:val="single" w:sz="2" w:space="0" w:color="auto"/>
              <w:right w:val="single" w:sz="2" w:space="0" w:color="auto"/>
            </w:tcBorders>
          </w:tcPr>
          <w:p w14:paraId="77C3644B" w14:textId="77777777" w:rsidR="00872AFE" w:rsidRPr="00711388" w:rsidRDefault="00872AFE" w:rsidP="00567869">
            <w:pPr>
              <w:pStyle w:val="NormalLeft"/>
              <w:rPr>
                <w:lang w:val="en-GB"/>
              </w:rPr>
            </w:pPr>
            <w:r w:rsidRPr="00711388">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872AFE" w:rsidRPr="00711388" w14:paraId="444C0B7E" w14:textId="77777777" w:rsidTr="00567869">
        <w:tc>
          <w:tcPr>
            <w:tcW w:w="1671" w:type="dxa"/>
            <w:tcBorders>
              <w:top w:val="single" w:sz="2" w:space="0" w:color="auto"/>
              <w:left w:val="single" w:sz="2" w:space="0" w:color="auto"/>
              <w:bottom w:val="single" w:sz="2" w:space="0" w:color="auto"/>
              <w:right w:val="single" w:sz="2" w:space="0" w:color="auto"/>
            </w:tcBorders>
          </w:tcPr>
          <w:p w14:paraId="6E8019D2" w14:textId="77777777" w:rsidR="00872AFE" w:rsidRPr="00711388" w:rsidRDefault="00872AFE" w:rsidP="00567869">
            <w:pPr>
              <w:pStyle w:val="NormalLeft"/>
              <w:rPr>
                <w:lang w:val="en-GB"/>
              </w:rPr>
            </w:pPr>
            <w:r w:rsidRPr="00711388">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436B6D7F" w14:textId="0BE6B1D4"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0B5483AC" w14:textId="4EFBC0E1" w:rsidR="00872AFE" w:rsidRPr="00711388" w:rsidRDefault="00872AFE" w:rsidP="00567869">
            <w:pPr>
              <w:pStyle w:val="NormalLeft"/>
              <w:rPr>
                <w:lang w:val="en-GB"/>
              </w:rPr>
            </w:pPr>
            <w:r w:rsidRPr="00711388">
              <w:rPr>
                <w:lang w:val="en-GB"/>
              </w:rPr>
              <w:t>This is technical provisions for non</w:t>
            </w:r>
            <w:r w:rsidR="00711388" w:rsidRPr="00711388">
              <w:rPr>
                <w:lang w:val="en-GB"/>
              </w:rPr>
              <w:t>-</w:t>
            </w:r>
            <w:r w:rsidRPr="00711388">
              <w:rPr>
                <w:lang w:val="en-GB"/>
              </w:rPr>
              <w:t>life insurance obligations. For these purposes, technical provisions shall not include the risk margin, and shall be without deduction of recoverables from reinsurance contracts and special purpose vehicles.</w:t>
            </w:r>
          </w:p>
        </w:tc>
      </w:tr>
      <w:tr w:rsidR="00872AFE" w:rsidRPr="00711388" w14:paraId="4323B799" w14:textId="77777777" w:rsidTr="00567869">
        <w:tc>
          <w:tcPr>
            <w:tcW w:w="1671" w:type="dxa"/>
            <w:tcBorders>
              <w:top w:val="single" w:sz="2" w:space="0" w:color="auto"/>
              <w:left w:val="single" w:sz="2" w:space="0" w:color="auto"/>
              <w:bottom w:val="single" w:sz="2" w:space="0" w:color="auto"/>
              <w:right w:val="single" w:sz="2" w:space="0" w:color="auto"/>
            </w:tcBorders>
          </w:tcPr>
          <w:p w14:paraId="3461A87B" w14:textId="77777777" w:rsidR="00872AFE" w:rsidRPr="00711388" w:rsidRDefault="00872AFE" w:rsidP="00567869">
            <w:pPr>
              <w:pStyle w:val="NormalLeft"/>
              <w:rPr>
                <w:lang w:val="en-GB"/>
              </w:rPr>
            </w:pPr>
            <w:r w:rsidRPr="00711388">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21894A02" w14:textId="77777777" w:rsidR="00872AFE" w:rsidRPr="00711388" w:rsidRDefault="00872AFE" w:rsidP="00567869">
            <w:pPr>
              <w:pStyle w:val="NormalLeft"/>
              <w:rPr>
                <w:lang w:val="en-GB"/>
              </w:rPr>
            </w:pPr>
            <w:r w:rsidRPr="00711388">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2AE8E19B" w14:textId="77777777" w:rsidR="00872AFE" w:rsidRPr="00711388" w:rsidRDefault="00872AFE" w:rsidP="00567869">
            <w:pPr>
              <w:pStyle w:val="NormalLeft"/>
              <w:rPr>
                <w:lang w:val="en-GB"/>
              </w:rPr>
            </w:pPr>
            <w:r w:rsidRPr="00711388">
              <w:rPr>
                <w:lang w:val="en-GB"/>
              </w:rPr>
              <w:t>This is the capital requirement for operational risk based on technical provisions.</w:t>
            </w:r>
          </w:p>
        </w:tc>
      </w:tr>
      <w:tr w:rsidR="00872AFE" w:rsidRPr="00711388" w14:paraId="4D3977E5" w14:textId="77777777" w:rsidTr="00567869">
        <w:tc>
          <w:tcPr>
            <w:tcW w:w="1671" w:type="dxa"/>
            <w:tcBorders>
              <w:top w:val="single" w:sz="2" w:space="0" w:color="auto"/>
              <w:left w:val="single" w:sz="2" w:space="0" w:color="auto"/>
              <w:bottom w:val="single" w:sz="2" w:space="0" w:color="auto"/>
              <w:right w:val="single" w:sz="2" w:space="0" w:color="auto"/>
            </w:tcBorders>
          </w:tcPr>
          <w:p w14:paraId="4C473C94" w14:textId="77777777" w:rsidR="00872AFE" w:rsidRPr="00711388" w:rsidRDefault="00872AFE" w:rsidP="00567869">
            <w:pPr>
              <w:pStyle w:val="NormalLeft"/>
              <w:rPr>
                <w:lang w:val="en-GB"/>
              </w:rPr>
            </w:pPr>
            <w:r w:rsidRPr="00711388">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63EBC4FE" w14:textId="77777777" w:rsidR="00872AFE" w:rsidRPr="00711388" w:rsidRDefault="00872AFE" w:rsidP="00567869">
            <w:pPr>
              <w:pStyle w:val="NormalLeft"/>
              <w:rPr>
                <w:lang w:val="en-GB"/>
              </w:rPr>
            </w:pPr>
            <w:r w:rsidRPr="00711388">
              <w:rPr>
                <w:lang w:val="en-GB"/>
              </w:rPr>
              <w:t>Earned life gross premiums (previous 12 months)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66F12C32" w14:textId="77777777" w:rsidR="00872AFE" w:rsidRPr="00711388" w:rsidRDefault="00872AFE" w:rsidP="00567869">
            <w:pPr>
              <w:pStyle w:val="NormalLeft"/>
              <w:rPr>
                <w:lang w:val="en-GB"/>
              </w:rPr>
            </w:pPr>
            <w:r w:rsidRPr="00711388">
              <w:rPr>
                <w:lang w:val="en-GB"/>
              </w:rPr>
              <w:t>Premium earned during the previous 12 months for life insurance obligations, excluding unit-linked without deducting premium ceded to reinsurance.</w:t>
            </w:r>
          </w:p>
        </w:tc>
      </w:tr>
      <w:tr w:rsidR="00872AFE" w:rsidRPr="00711388" w14:paraId="3C814444" w14:textId="77777777" w:rsidTr="00567869">
        <w:tc>
          <w:tcPr>
            <w:tcW w:w="1671" w:type="dxa"/>
            <w:tcBorders>
              <w:top w:val="single" w:sz="2" w:space="0" w:color="auto"/>
              <w:left w:val="single" w:sz="2" w:space="0" w:color="auto"/>
              <w:bottom w:val="single" w:sz="2" w:space="0" w:color="auto"/>
              <w:right w:val="single" w:sz="2" w:space="0" w:color="auto"/>
            </w:tcBorders>
          </w:tcPr>
          <w:p w14:paraId="30B95E17" w14:textId="77777777" w:rsidR="00872AFE" w:rsidRPr="00711388" w:rsidRDefault="00872AFE" w:rsidP="00567869">
            <w:pPr>
              <w:pStyle w:val="NormalLeft"/>
              <w:rPr>
                <w:lang w:val="en-GB"/>
              </w:rPr>
            </w:pPr>
            <w:r w:rsidRPr="00711388">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25B6049" w14:textId="078FAED3" w:rsidR="00872AFE" w:rsidRPr="00711388" w:rsidRDefault="00872AFE" w:rsidP="00567869">
            <w:pPr>
              <w:pStyle w:val="NormalLeft"/>
              <w:rPr>
                <w:lang w:val="en-GB"/>
              </w:rPr>
            </w:pPr>
            <w:r w:rsidRPr="00711388">
              <w:rPr>
                <w:lang w:val="en-GB"/>
              </w:rPr>
              <w:t>Earned life gross premiums unit</w:t>
            </w:r>
            <w:r w:rsidR="00711388" w:rsidRPr="00711388">
              <w:rPr>
                <w:lang w:val="en-GB"/>
              </w:rPr>
              <w:t>-</w:t>
            </w:r>
            <w:r w:rsidRPr="00711388">
              <w:rPr>
                <w:lang w:val="en-GB"/>
              </w:rPr>
              <w:t>linked (previous 12 months)</w:t>
            </w:r>
          </w:p>
        </w:tc>
        <w:tc>
          <w:tcPr>
            <w:tcW w:w="5107" w:type="dxa"/>
            <w:tcBorders>
              <w:top w:val="single" w:sz="2" w:space="0" w:color="auto"/>
              <w:left w:val="single" w:sz="2" w:space="0" w:color="auto"/>
              <w:bottom w:val="single" w:sz="2" w:space="0" w:color="auto"/>
              <w:right w:val="single" w:sz="2" w:space="0" w:color="auto"/>
            </w:tcBorders>
          </w:tcPr>
          <w:p w14:paraId="1689B8BF" w14:textId="77777777" w:rsidR="00872AFE" w:rsidRPr="00711388" w:rsidRDefault="00872AFE" w:rsidP="00567869">
            <w:pPr>
              <w:pStyle w:val="NormalLeft"/>
              <w:rPr>
                <w:lang w:val="en-GB"/>
              </w:rPr>
            </w:pPr>
            <w:r w:rsidRPr="00711388">
              <w:rPr>
                <w:lang w:val="en-GB"/>
              </w:rPr>
              <w:t>Premium earned during the previous 12 months for life insurance obligations where the investment risk is borne by the policyholders without deducting premium ceded to reinsurance.</w:t>
            </w:r>
          </w:p>
        </w:tc>
      </w:tr>
      <w:tr w:rsidR="00872AFE" w:rsidRPr="00711388" w14:paraId="47246A37" w14:textId="77777777" w:rsidTr="00567869">
        <w:tc>
          <w:tcPr>
            <w:tcW w:w="1671" w:type="dxa"/>
            <w:tcBorders>
              <w:top w:val="single" w:sz="2" w:space="0" w:color="auto"/>
              <w:left w:val="single" w:sz="2" w:space="0" w:color="auto"/>
              <w:bottom w:val="single" w:sz="2" w:space="0" w:color="auto"/>
              <w:right w:val="single" w:sz="2" w:space="0" w:color="auto"/>
            </w:tcBorders>
          </w:tcPr>
          <w:p w14:paraId="4624A61E" w14:textId="77777777" w:rsidR="00872AFE" w:rsidRPr="00711388" w:rsidRDefault="00872AFE" w:rsidP="00567869">
            <w:pPr>
              <w:pStyle w:val="NormalLeft"/>
              <w:rPr>
                <w:lang w:val="en-GB"/>
              </w:rPr>
            </w:pPr>
            <w:r w:rsidRPr="00711388">
              <w:rPr>
                <w:lang w:val="en-GB"/>
              </w:rPr>
              <w:t>R0220/C0020</w:t>
            </w:r>
          </w:p>
        </w:tc>
        <w:tc>
          <w:tcPr>
            <w:tcW w:w="2508" w:type="dxa"/>
            <w:tcBorders>
              <w:top w:val="single" w:sz="2" w:space="0" w:color="auto"/>
              <w:left w:val="single" w:sz="2" w:space="0" w:color="auto"/>
              <w:bottom w:val="single" w:sz="2" w:space="0" w:color="auto"/>
              <w:right w:val="single" w:sz="2" w:space="0" w:color="auto"/>
            </w:tcBorders>
          </w:tcPr>
          <w:p w14:paraId="07059655" w14:textId="65D931EC" w:rsidR="00872AFE" w:rsidRPr="00711388" w:rsidRDefault="00872AFE" w:rsidP="00567869">
            <w:pPr>
              <w:pStyle w:val="NormalLeft"/>
              <w:rPr>
                <w:lang w:val="en-GB"/>
              </w:rPr>
            </w:pPr>
            <w:r w:rsidRPr="00711388">
              <w:rPr>
                <w:lang w:val="en-GB"/>
              </w:rPr>
              <w:t>Earned non</w:t>
            </w:r>
            <w:r w:rsidR="00711388" w:rsidRPr="00711388">
              <w:rPr>
                <w:lang w:val="en-GB"/>
              </w:rPr>
              <w:t>-</w:t>
            </w:r>
            <w:r w:rsidRPr="00711388">
              <w:rPr>
                <w:lang w:val="en-GB"/>
              </w:rPr>
              <w:t>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7C64EEA7" w14:textId="07090499" w:rsidR="00872AFE" w:rsidRPr="00711388" w:rsidRDefault="00872AFE" w:rsidP="00567869">
            <w:pPr>
              <w:pStyle w:val="NormalLeft"/>
              <w:rPr>
                <w:lang w:val="en-GB"/>
              </w:rPr>
            </w:pPr>
            <w:r w:rsidRPr="00711388">
              <w:rPr>
                <w:lang w:val="en-GB"/>
              </w:rPr>
              <w:t>Premium earned during the previous 12 months for non</w:t>
            </w:r>
            <w:r w:rsidR="00711388" w:rsidRPr="00711388">
              <w:rPr>
                <w:lang w:val="en-GB"/>
              </w:rPr>
              <w:t>-</w:t>
            </w:r>
            <w:r w:rsidRPr="00711388">
              <w:rPr>
                <w:lang w:val="en-GB"/>
              </w:rPr>
              <w:t>life insurance obligations, without deducting premiums ceded to reinsurance.</w:t>
            </w:r>
          </w:p>
        </w:tc>
      </w:tr>
      <w:tr w:rsidR="00872AFE" w:rsidRPr="00711388" w14:paraId="6AE31F48" w14:textId="77777777" w:rsidTr="00567869">
        <w:tc>
          <w:tcPr>
            <w:tcW w:w="1671" w:type="dxa"/>
            <w:tcBorders>
              <w:top w:val="single" w:sz="2" w:space="0" w:color="auto"/>
              <w:left w:val="single" w:sz="2" w:space="0" w:color="auto"/>
              <w:bottom w:val="single" w:sz="2" w:space="0" w:color="auto"/>
              <w:right w:val="single" w:sz="2" w:space="0" w:color="auto"/>
            </w:tcBorders>
          </w:tcPr>
          <w:p w14:paraId="5B0B8909" w14:textId="77777777" w:rsidR="00872AFE" w:rsidRPr="00711388" w:rsidRDefault="00872AFE" w:rsidP="00567869">
            <w:pPr>
              <w:pStyle w:val="NormalLeft"/>
              <w:rPr>
                <w:lang w:val="en-GB"/>
              </w:rPr>
            </w:pPr>
            <w:r w:rsidRPr="00711388">
              <w:rPr>
                <w:lang w:val="en-GB"/>
              </w:rPr>
              <w:t>R0230/C0020</w:t>
            </w:r>
          </w:p>
        </w:tc>
        <w:tc>
          <w:tcPr>
            <w:tcW w:w="2508" w:type="dxa"/>
            <w:tcBorders>
              <w:top w:val="single" w:sz="2" w:space="0" w:color="auto"/>
              <w:left w:val="single" w:sz="2" w:space="0" w:color="auto"/>
              <w:bottom w:val="single" w:sz="2" w:space="0" w:color="auto"/>
              <w:right w:val="single" w:sz="2" w:space="0" w:color="auto"/>
            </w:tcBorders>
          </w:tcPr>
          <w:p w14:paraId="6494FBEE" w14:textId="77777777" w:rsidR="00872AFE" w:rsidRPr="00711388" w:rsidRDefault="00872AFE" w:rsidP="00567869">
            <w:pPr>
              <w:pStyle w:val="NormalLeft"/>
              <w:rPr>
                <w:lang w:val="en-GB"/>
              </w:rPr>
            </w:pPr>
            <w:r w:rsidRPr="00711388">
              <w:rPr>
                <w:lang w:val="en-GB"/>
              </w:rPr>
              <w:t>Earned life gross premiums (12 months prior to the previous 12 months)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4291B540" w14:textId="77777777" w:rsidR="00872AFE" w:rsidRPr="00711388" w:rsidRDefault="00872AFE" w:rsidP="00567869">
            <w:pPr>
              <w:pStyle w:val="NormalLeft"/>
              <w:rPr>
                <w:lang w:val="en-GB"/>
              </w:rPr>
            </w:pPr>
            <w:r w:rsidRPr="00711388">
              <w:rPr>
                <w:lang w:val="en-GB"/>
              </w:rPr>
              <w:t>Premium earned during the 12 months prior to the previous 12 months for life insurance obligations, excluding unit-linked without deducting premium ceded to reinsurance.</w:t>
            </w:r>
          </w:p>
        </w:tc>
      </w:tr>
      <w:tr w:rsidR="00872AFE" w:rsidRPr="00711388" w14:paraId="31EAB4C0" w14:textId="77777777" w:rsidTr="00567869">
        <w:tc>
          <w:tcPr>
            <w:tcW w:w="1671" w:type="dxa"/>
            <w:tcBorders>
              <w:top w:val="single" w:sz="2" w:space="0" w:color="auto"/>
              <w:left w:val="single" w:sz="2" w:space="0" w:color="auto"/>
              <w:bottom w:val="single" w:sz="2" w:space="0" w:color="auto"/>
              <w:right w:val="single" w:sz="2" w:space="0" w:color="auto"/>
            </w:tcBorders>
          </w:tcPr>
          <w:p w14:paraId="2633EE7D" w14:textId="77777777" w:rsidR="00872AFE" w:rsidRPr="00711388" w:rsidRDefault="00872AFE" w:rsidP="00567869">
            <w:pPr>
              <w:pStyle w:val="NormalLeft"/>
              <w:rPr>
                <w:lang w:val="en-GB"/>
              </w:rPr>
            </w:pPr>
            <w:r w:rsidRPr="00711388">
              <w:rPr>
                <w:lang w:val="en-GB"/>
              </w:rPr>
              <w:lastRenderedPageBreak/>
              <w:t>R0240/C0020</w:t>
            </w:r>
          </w:p>
        </w:tc>
        <w:tc>
          <w:tcPr>
            <w:tcW w:w="2508" w:type="dxa"/>
            <w:tcBorders>
              <w:top w:val="single" w:sz="2" w:space="0" w:color="auto"/>
              <w:left w:val="single" w:sz="2" w:space="0" w:color="auto"/>
              <w:bottom w:val="single" w:sz="2" w:space="0" w:color="auto"/>
              <w:right w:val="single" w:sz="2" w:space="0" w:color="auto"/>
            </w:tcBorders>
          </w:tcPr>
          <w:p w14:paraId="31510974" w14:textId="6D0839EF" w:rsidR="00872AFE" w:rsidRPr="00711388" w:rsidRDefault="00872AFE" w:rsidP="00567869">
            <w:pPr>
              <w:pStyle w:val="NormalLeft"/>
              <w:rPr>
                <w:lang w:val="en-GB"/>
              </w:rPr>
            </w:pPr>
            <w:r w:rsidRPr="00711388">
              <w:rPr>
                <w:lang w:val="en-GB"/>
              </w:rPr>
              <w:t>Earned life gross premiums unit</w:t>
            </w:r>
            <w:r w:rsidR="00711388" w:rsidRPr="00711388">
              <w:rPr>
                <w:lang w:val="en-GB"/>
              </w:rPr>
              <w:t>-</w:t>
            </w:r>
            <w:r w:rsidRPr="00711388">
              <w:rPr>
                <w:lang w:val="en-GB"/>
              </w:rPr>
              <w:t>linked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0CE46B07" w14:textId="77777777" w:rsidR="00872AFE" w:rsidRPr="00711388" w:rsidRDefault="00872AFE" w:rsidP="00567869">
            <w:pPr>
              <w:pStyle w:val="NormalLeft"/>
              <w:rPr>
                <w:lang w:val="en-GB"/>
              </w:rPr>
            </w:pPr>
            <w:r w:rsidRPr="00711388">
              <w:rPr>
                <w:lang w:val="en-GB"/>
              </w:rPr>
              <w:t>Premium earned during the 12 months prior to the previous 12 months for life insurance obligations where the investment risk is borne by the policy holders without deducting premium ceded to reinsurance.</w:t>
            </w:r>
          </w:p>
        </w:tc>
      </w:tr>
      <w:tr w:rsidR="00872AFE" w:rsidRPr="00711388" w14:paraId="242F1DCA" w14:textId="77777777" w:rsidTr="00567869">
        <w:tc>
          <w:tcPr>
            <w:tcW w:w="1671" w:type="dxa"/>
            <w:tcBorders>
              <w:top w:val="single" w:sz="2" w:space="0" w:color="auto"/>
              <w:left w:val="single" w:sz="2" w:space="0" w:color="auto"/>
              <w:bottom w:val="single" w:sz="2" w:space="0" w:color="auto"/>
              <w:right w:val="single" w:sz="2" w:space="0" w:color="auto"/>
            </w:tcBorders>
          </w:tcPr>
          <w:p w14:paraId="1424EEFD" w14:textId="77777777" w:rsidR="00872AFE" w:rsidRPr="00711388" w:rsidRDefault="00872AFE" w:rsidP="00567869">
            <w:pPr>
              <w:pStyle w:val="NormalLeft"/>
              <w:rPr>
                <w:lang w:val="en-GB"/>
              </w:rPr>
            </w:pPr>
            <w:r w:rsidRPr="00711388">
              <w:rPr>
                <w:lang w:val="en-GB"/>
              </w:rPr>
              <w:t>R0250/C0020</w:t>
            </w:r>
          </w:p>
        </w:tc>
        <w:tc>
          <w:tcPr>
            <w:tcW w:w="2508" w:type="dxa"/>
            <w:tcBorders>
              <w:top w:val="single" w:sz="2" w:space="0" w:color="auto"/>
              <w:left w:val="single" w:sz="2" w:space="0" w:color="auto"/>
              <w:bottom w:val="single" w:sz="2" w:space="0" w:color="auto"/>
              <w:right w:val="single" w:sz="2" w:space="0" w:color="auto"/>
            </w:tcBorders>
          </w:tcPr>
          <w:p w14:paraId="67F10D17" w14:textId="6EC700BF" w:rsidR="00872AFE" w:rsidRPr="00711388" w:rsidRDefault="00872AFE" w:rsidP="00567869">
            <w:pPr>
              <w:pStyle w:val="NormalLeft"/>
              <w:rPr>
                <w:lang w:val="en-GB"/>
              </w:rPr>
            </w:pPr>
            <w:r w:rsidRPr="00711388">
              <w:rPr>
                <w:lang w:val="en-GB"/>
              </w:rPr>
              <w:t>Earned non</w:t>
            </w:r>
            <w:r w:rsidR="00711388" w:rsidRPr="00711388">
              <w:rPr>
                <w:lang w:val="en-GB"/>
              </w:rPr>
              <w:t>-</w:t>
            </w:r>
            <w:r w:rsidRPr="00711388">
              <w:rPr>
                <w:lang w:val="en-GB"/>
              </w:rPr>
              <w:t>life gross premiums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25901981" w14:textId="07D12702" w:rsidR="00872AFE" w:rsidRPr="00711388" w:rsidRDefault="00872AFE" w:rsidP="00567869">
            <w:pPr>
              <w:pStyle w:val="NormalLeft"/>
              <w:rPr>
                <w:lang w:val="en-GB"/>
              </w:rPr>
            </w:pPr>
            <w:r w:rsidRPr="00711388">
              <w:rPr>
                <w:lang w:val="en-GB"/>
              </w:rPr>
              <w:t>Premium earned during the 12 months prior to the previous 12 months for non</w:t>
            </w:r>
            <w:r w:rsidR="00711388" w:rsidRPr="00711388">
              <w:rPr>
                <w:lang w:val="en-GB"/>
              </w:rPr>
              <w:t>-</w:t>
            </w:r>
            <w:r w:rsidRPr="00711388">
              <w:rPr>
                <w:lang w:val="en-GB"/>
              </w:rPr>
              <w:t>life insurance obligations, without deducting premiums ceded to reinsurance.</w:t>
            </w:r>
          </w:p>
        </w:tc>
      </w:tr>
      <w:tr w:rsidR="00872AFE" w:rsidRPr="00711388" w14:paraId="45BE4FF0" w14:textId="77777777" w:rsidTr="00567869">
        <w:tc>
          <w:tcPr>
            <w:tcW w:w="1671" w:type="dxa"/>
            <w:tcBorders>
              <w:top w:val="single" w:sz="2" w:space="0" w:color="auto"/>
              <w:left w:val="single" w:sz="2" w:space="0" w:color="auto"/>
              <w:bottom w:val="single" w:sz="2" w:space="0" w:color="auto"/>
              <w:right w:val="single" w:sz="2" w:space="0" w:color="auto"/>
            </w:tcBorders>
          </w:tcPr>
          <w:p w14:paraId="3E96A380" w14:textId="77777777" w:rsidR="00872AFE" w:rsidRPr="00711388" w:rsidRDefault="00872AFE" w:rsidP="00567869">
            <w:pPr>
              <w:pStyle w:val="NormalLeft"/>
              <w:rPr>
                <w:lang w:val="en-GB"/>
              </w:rPr>
            </w:pPr>
            <w:r w:rsidRPr="00711388">
              <w:rPr>
                <w:lang w:val="en-GB"/>
              </w:rPr>
              <w:t>R0260/C0020</w:t>
            </w:r>
          </w:p>
        </w:tc>
        <w:tc>
          <w:tcPr>
            <w:tcW w:w="2508" w:type="dxa"/>
            <w:tcBorders>
              <w:top w:val="single" w:sz="2" w:space="0" w:color="auto"/>
              <w:left w:val="single" w:sz="2" w:space="0" w:color="auto"/>
              <w:bottom w:val="single" w:sz="2" w:space="0" w:color="auto"/>
              <w:right w:val="single" w:sz="2" w:space="0" w:color="auto"/>
            </w:tcBorders>
          </w:tcPr>
          <w:p w14:paraId="340B4C87" w14:textId="77777777" w:rsidR="00872AFE" w:rsidRPr="00711388" w:rsidRDefault="00872AFE" w:rsidP="00567869">
            <w:pPr>
              <w:pStyle w:val="NormalLeft"/>
              <w:rPr>
                <w:lang w:val="en-GB"/>
              </w:rPr>
            </w:pPr>
            <w:r w:rsidRPr="00711388">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3083A784" w14:textId="77777777" w:rsidR="00872AFE" w:rsidRPr="00711388" w:rsidRDefault="00872AFE" w:rsidP="00567869">
            <w:pPr>
              <w:pStyle w:val="NormalLeft"/>
              <w:rPr>
                <w:lang w:val="en-GB"/>
              </w:rPr>
            </w:pPr>
            <w:r w:rsidRPr="00711388">
              <w:rPr>
                <w:lang w:val="en-GB"/>
              </w:rPr>
              <w:t>This is the capital requirement for operational risks based on earned premiums.</w:t>
            </w:r>
          </w:p>
        </w:tc>
      </w:tr>
      <w:tr w:rsidR="00872AFE" w:rsidRPr="00711388" w14:paraId="3EDA0314" w14:textId="77777777" w:rsidTr="00567869">
        <w:tc>
          <w:tcPr>
            <w:tcW w:w="1671" w:type="dxa"/>
            <w:tcBorders>
              <w:top w:val="single" w:sz="2" w:space="0" w:color="auto"/>
              <w:left w:val="single" w:sz="2" w:space="0" w:color="auto"/>
              <w:bottom w:val="single" w:sz="2" w:space="0" w:color="auto"/>
              <w:right w:val="single" w:sz="2" w:space="0" w:color="auto"/>
            </w:tcBorders>
          </w:tcPr>
          <w:p w14:paraId="310D93FD" w14:textId="77777777" w:rsidR="00872AFE" w:rsidRPr="00711388" w:rsidRDefault="00872AFE" w:rsidP="00567869">
            <w:pPr>
              <w:pStyle w:val="NormalLeft"/>
              <w:rPr>
                <w:lang w:val="en-GB"/>
              </w:rPr>
            </w:pPr>
            <w:r w:rsidRPr="00711388">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70F316AA" w14:textId="77777777" w:rsidR="00872AFE" w:rsidRPr="00711388" w:rsidRDefault="00872AFE" w:rsidP="00567869">
            <w:pPr>
              <w:pStyle w:val="NormalLeft"/>
              <w:rPr>
                <w:lang w:val="en-GB"/>
              </w:rPr>
            </w:pPr>
            <w:r w:rsidRPr="00711388">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38B97C15" w14:textId="77777777" w:rsidR="00872AFE" w:rsidRPr="00711388" w:rsidRDefault="00872AFE" w:rsidP="00567869">
            <w:pPr>
              <w:pStyle w:val="NormalLeft"/>
              <w:rPr>
                <w:lang w:val="en-GB"/>
              </w:rPr>
            </w:pPr>
            <w:r w:rsidRPr="00711388">
              <w:rPr>
                <w:lang w:val="en-GB"/>
              </w:rPr>
              <w:t>This is the capital requirement for operational risk before capping adjustment.</w:t>
            </w:r>
          </w:p>
        </w:tc>
      </w:tr>
      <w:tr w:rsidR="00872AFE" w:rsidRPr="00711388" w14:paraId="2F96BA57" w14:textId="77777777" w:rsidTr="00567869">
        <w:tc>
          <w:tcPr>
            <w:tcW w:w="1671" w:type="dxa"/>
            <w:tcBorders>
              <w:top w:val="single" w:sz="2" w:space="0" w:color="auto"/>
              <w:left w:val="single" w:sz="2" w:space="0" w:color="auto"/>
              <w:bottom w:val="single" w:sz="2" w:space="0" w:color="auto"/>
              <w:right w:val="single" w:sz="2" w:space="0" w:color="auto"/>
            </w:tcBorders>
          </w:tcPr>
          <w:p w14:paraId="4CB4DAC0" w14:textId="77777777" w:rsidR="00872AFE" w:rsidRPr="00711388" w:rsidRDefault="00872AFE" w:rsidP="00567869">
            <w:pPr>
              <w:pStyle w:val="NormalLeft"/>
              <w:rPr>
                <w:lang w:val="en-GB"/>
              </w:rPr>
            </w:pPr>
            <w:r w:rsidRPr="00711388">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5138D256" w14:textId="77777777" w:rsidR="00872AFE" w:rsidRPr="00711388" w:rsidRDefault="00872AFE" w:rsidP="00567869">
            <w:pPr>
              <w:pStyle w:val="NormalLeft"/>
              <w:rPr>
                <w:lang w:val="en-GB"/>
              </w:rPr>
            </w:pPr>
            <w:r w:rsidRPr="00711388">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0BEA1E3D" w14:textId="77777777" w:rsidR="00872AFE" w:rsidRPr="00711388" w:rsidRDefault="00872AFE" w:rsidP="00567869">
            <w:pPr>
              <w:pStyle w:val="NormalLeft"/>
              <w:rPr>
                <w:lang w:val="en-GB"/>
              </w:rPr>
            </w:pPr>
            <w:r w:rsidRPr="00711388">
              <w:rPr>
                <w:lang w:val="en-GB"/>
              </w:rPr>
              <w:t>This is the result of the cap percentage applied to the Basic SCR.</w:t>
            </w:r>
          </w:p>
        </w:tc>
      </w:tr>
      <w:tr w:rsidR="00872AFE" w:rsidRPr="00711388" w14:paraId="4AECB189" w14:textId="77777777" w:rsidTr="00567869">
        <w:tc>
          <w:tcPr>
            <w:tcW w:w="1671" w:type="dxa"/>
            <w:tcBorders>
              <w:top w:val="single" w:sz="2" w:space="0" w:color="auto"/>
              <w:left w:val="single" w:sz="2" w:space="0" w:color="auto"/>
              <w:bottom w:val="single" w:sz="2" w:space="0" w:color="auto"/>
              <w:right w:val="single" w:sz="2" w:space="0" w:color="auto"/>
            </w:tcBorders>
          </w:tcPr>
          <w:p w14:paraId="44776D94" w14:textId="77777777" w:rsidR="00872AFE" w:rsidRPr="00711388" w:rsidRDefault="00872AFE" w:rsidP="00567869">
            <w:pPr>
              <w:pStyle w:val="NormalLeft"/>
              <w:rPr>
                <w:lang w:val="en-GB"/>
              </w:rPr>
            </w:pPr>
            <w:r w:rsidRPr="00711388">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34B395AB" w14:textId="77777777" w:rsidR="00872AFE" w:rsidRPr="00711388" w:rsidRDefault="00872AFE" w:rsidP="00567869">
            <w:pPr>
              <w:pStyle w:val="NormalLeft"/>
              <w:rPr>
                <w:lang w:val="en-GB"/>
              </w:rPr>
            </w:pPr>
            <w:r w:rsidRPr="00711388">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68817EDC" w14:textId="77777777" w:rsidR="00872AFE" w:rsidRPr="00711388" w:rsidRDefault="00872AFE" w:rsidP="00567869">
            <w:pPr>
              <w:pStyle w:val="NormalLeft"/>
              <w:rPr>
                <w:lang w:val="en-GB"/>
              </w:rPr>
            </w:pPr>
            <w:r w:rsidRPr="00711388">
              <w:rPr>
                <w:lang w:val="en-GB"/>
              </w:rPr>
              <w:t>This is the capital requirement for operational risk after capping adjustment.</w:t>
            </w:r>
          </w:p>
        </w:tc>
      </w:tr>
      <w:tr w:rsidR="00872AFE" w:rsidRPr="00711388" w14:paraId="068FF0B5" w14:textId="77777777" w:rsidTr="00567869">
        <w:tc>
          <w:tcPr>
            <w:tcW w:w="1671" w:type="dxa"/>
            <w:tcBorders>
              <w:top w:val="single" w:sz="2" w:space="0" w:color="auto"/>
              <w:left w:val="single" w:sz="2" w:space="0" w:color="auto"/>
              <w:bottom w:val="single" w:sz="2" w:space="0" w:color="auto"/>
              <w:right w:val="single" w:sz="2" w:space="0" w:color="auto"/>
            </w:tcBorders>
          </w:tcPr>
          <w:p w14:paraId="7563B905" w14:textId="77777777" w:rsidR="00872AFE" w:rsidRPr="00711388" w:rsidRDefault="00872AFE" w:rsidP="00567869">
            <w:pPr>
              <w:pStyle w:val="NormalLeft"/>
              <w:rPr>
                <w:lang w:val="en-GB"/>
              </w:rPr>
            </w:pPr>
            <w:r w:rsidRPr="00711388">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0DBDF65F" w14:textId="77777777" w:rsidR="00872AFE" w:rsidRPr="00711388" w:rsidRDefault="00872AFE" w:rsidP="00567869">
            <w:pPr>
              <w:pStyle w:val="NormalLeft"/>
              <w:rPr>
                <w:lang w:val="en-GB"/>
              </w:rPr>
            </w:pPr>
            <w:r w:rsidRPr="00711388">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4BA1503C" w14:textId="77777777" w:rsidR="00872AFE" w:rsidRPr="00711388" w:rsidRDefault="00872AFE" w:rsidP="00567869">
            <w:pPr>
              <w:pStyle w:val="NormalLeft"/>
              <w:rPr>
                <w:lang w:val="en-GB"/>
              </w:rPr>
            </w:pPr>
            <w:r w:rsidRPr="00711388">
              <w:rPr>
                <w:lang w:val="en-GB"/>
              </w:rPr>
              <w:t>This is the amount of expenses incurred in the previous 12 months in respect of life insurance where the investment risk is borne by the policyholders.</w:t>
            </w:r>
          </w:p>
        </w:tc>
      </w:tr>
      <w:tr w:rsidR="00872AFE" w:rsidRPr="00711388" w14:paraId="11E8CB6C" w14:textId="77777777" w:rsidTr="00567869">
        <w:tc>
          <w:tcPr>
            <w:tcW w:w="1671" w:type="dxa"/>
            <w:tcBorders>
              <w:top w:val="single" w:sz="2" w:space="0" w:color="auto"/>
              <w:left w:val="single" w:sz="2" w:space="0" w:color="auto"/>
              <w:bottom w:val="single" w:sz="2" w:space="0" w:color="auto"/>
              <w:right w:val="single" w:sz="2" w:space="0" w:color="auto"/>
            </w:tcBorders>
          </w:tcPr>
          <w:p w14:paraId="5B11FA3D" w14:textId="77777777" w:rsidR="00872AFE" w:rsidRPr="00711388" w:rsidRDefault="00872AFE" w:rsidP="00567869">
            <w:pPr>
              <w:pStyle w:val="NormalLeft"/>
              <w:rPr>
                <w:lang w:val="en-GB"/>
              </w:rPr>
            </w:pPr>
            <w:r w:rsidRPr="00711388">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5BB9CFA0" w14:textId="77777777" w:rsidR="00872AFE" w:rsidRPr="00711388" w:rsidRDefault="00872AFE" w:rsidP="00567869">
            <w:pPr>
              <w:pStyle w:val="NormalLeft"/>
              <w:rPr>
                <w:lang w:val="en-GB"/>
              </w:rPr>
            </w:pPr>
            <w:r w:rsidRPr="00711388">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025F0253" w14:textId="77777777" w:rsidR="00872AFE" w:rsidRPr="00711388" w:rsidRDefault="00872AFE" w:rsidP="00567869">
            <w:pPr>
              <w:pStyle w:val="NormalLeft"/>
              <w:rPr>
                <w:lang w:val="en-GB"/>
              </w:rPr>
            </w:pPr>
            <w:r w:rsidRPr="00711388">
              <w:rPr>
                <w:lang w:val="en-GB"/>
              </w:rPr>
              <w:t>This is the capital charge for operational risk.</w:t>
            </w:r>
          </w:p>
        </w:tc>
      </w:tr>
    </w:tbl>
    <w:p w14:paraId="2AD0BA97" w14:textId="77777777" w:rsidR="00872AFE" w:rsidRPr="00711388" w:rsidRDefault="00872AFE" w:rsidP="00872AFE">
      <w:pPr>
        <w:rPr>
          <w:lang w:val="en-GB"/>
        </w:rPr>
      </w:pPr>
    </w:p>
    <w:p w14:paraId="249300DC" w14:textId="25C49A40" w:rsidR="00872AFE" w:rsidRPr="00711388" w:rsidRDefault="00872AFE" w:rsidP="00872AFE">
      <w:pPr>
        <w:pStyle w:val="ManualHeading2"/>
        <w:ind w:left="851" w:hanging="851"/>
        <w:rPr>
          <w:lang w:val="en-GB"/>
        </w:rPr>
      </w:pPr>
      <w:r w:rsidRPr="00711388">
        <w:rPr>
          <w:i/>
          <w:lang w:val="en-GB"/>
        </w:rPr>
        <w:t xml:space="preserve">S.26.07 </w:t>
      </w:r>
      <w:r w:rsidR="00845F43" w:rsidRPr="00711388">
        <w:rPr>
          <w:i/>
          <w:lang w:val="en-GB"/>
        </w:rPr>
        <w:t>-</w:t>
      </w:r>
      <w:r w:rsidRPr="00711388">
        <w:rPr>
          <w:i/>
          <w:lang w:val="en-GB"/>
        </w:rPr>
        <w:t xml:space="preserve"> Solvency Capital Requirement </w:t>
      </w:r>
      <w:r w:rsidR="00845F43" w:rsidRPr="00711388">
        <w:rPr>
          <w:i/>
          <w:lang w:val="en-GB"/>
        </w:rPr>
        <w:t>-</w:t>
      </w:r>
      <w:r w:rsidRPr="00711388">
        <w:rPr>
          <w:i/>
          <w:lang w:val="en-GB"/>
        </w:rPr>
        <w:t xml:space="preserve"> Simplifications</w:t>
      </w:r>
    </w:p>
    <w:p w14:paraId="3694AEC5" w14:textId="77777777" w:rsidR="00872AFE" w:rsidRPr="00711388" w:rsidRDefault="00872AFE" w:rsidP="00872AFE">
      <w:pPr>
        <w:rPr>
          <w:lang w:val="en-GB"/>
        </w:rPr>
      </w:pPr>
      <w:r w:rsidRPr="00711388">
        <w:rPr>
          <w:i/>
          <w:lang w:val="en-GB"/>
        </w:rPr>
        <w:t>General comments:</w:t>
      </w:r>
    </w:p>
    <w:p w14:paraId="010193E9" w14:textId="03FE0DFD" w:rsidR="00872AFE" w:rsidRPr="00711388" w:rsidRDefault="00872AFE" w:rsidP="00872AFE">
      <w:pPr>
        <w:rPr>
          <w:lang w:val="en-GB"/>
        </w:rPr>
      </w:pPr>
      <w:r w:rsidRPr="00711388">
        <w:rPr>
          <w:lang w:val="en-GB"/>
        </w:rPr>
        <w:t>This section relates to annual submission of information for individual entities, ring fenced</w:t>
      </w:r>
      <w:r w:rsidR="00711388" w:rsidRPr="00711388">
        <w:rPr>
          <w:lang w:val="en-GB"/>
        </w:rPr>
        <w:t>-</w:t>
      </w:r>
      <w:r w:rsidRPr="00711388">
        <w:rPr>
          <w:lang w:val="en-GB"/>
        </w:rPr>
        <w:t>funds, matching adjustment portfolios and remaining part.</w:t>
      </w:r>
    </w:p>
    <w:p w14:paraId="34940B0A" w14:textId="773DE585" w:rsidR="00872AFE" w:rsidRPr="00711388" w:rsidRDefault="00872AFE" w:rsidP="00872AFE">
      <w:pPr>
        <w:rPr>
          <w:lang w:val="en-GB"/>
        </w:rPr>
      </w:pPr>
      <w:r w:rsidRPr="00711388">
        <w:rPr>
          <w:lang w:val="en-GB"/>
        </w:rPr>
        <w:t>Template SR.26.07.01 has to be filled in for each ring</w:t>
      </w:r>
      <w:r w:rsidR="00711388" w:rsidRPr="00711388">
        <w:rPr>
          <w:lang w:val="en-GB"/>
        </w:rPr>
        <w:t>-</w:t>
      </w:r>
      <w:r w:rsidRPr="00711388">
        <w:rPr>
          <w:lang w:val="en-GB"/>
        </w:rPr>
        <w:t>fenced fund (RFF), each matching adjustment portfolio (MAP) and for the remaining part. However, where an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S.01.03.</w:t>
      </w:r>
    </w:p>
    <w:tbl>
      <w:tblPr>
        <w:tblW w:w="9286" w:type="dxa"/>
        <w:tblLayout w:type="fixed"/>
        <w:tblLook w:val="0000" w:firstRow="0" w:lastRow="0" w:firstColumn="0" w:lastColumn="0" w:noHBand="0" w:noVBand="0"/>
      </w:tblPr>
      <w:tblGrid>
        <w:gridCol w:w="1857"/>
        <w:gridCol w:w="2879"/>
        <w:gridCol w:w="4550"/>
      </w:tblGrid>
      <w:tr w:rsidR="00872AFE" w:rsidRPr="00711388" w14:paraId="6176EA69" w14:textId="77777777" w:rsidTr="00567869">
        <w:tc>
          <w:tcPr>
            <w:tcW w:w="1857" w:type="dxa"/>
            <w:tcBorders>
              <w:top w:val="single" w:sz="2" w:space="0" w:color="auto"/>
              <w:left w:val="single" w:sz="2" w:space="0" w:color="auto"/>
              <w:bottom w:val="single" w:sz="2" w:space="0" w:color="auto"/>
              <w:right w:val="single" w:sz="2" w:space="0" w:color="auto"/>
            </w:tcBorders>
          </w:tcPr>
          <w:p w14:paraId="2E785DB8" w14:textId="77777777" w:rsidR="00872AFE" w:rsidRPr="00711388" w:rsidRDefault="00872AFE" w:rsidP="00567869">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5AB02E14" w14:textId="77777777" w:rsidR="00872AFE" w:rsidRPr="00711388" w:rsidRDefault="00872AFE" w:rsidP="00567869">
            <w:pPr>
              <w:pStyle w:val="NormalCentered"/>
              <w:rPr>
                <w:lang w:val="en-GB"/>
              </w:rPr>
            </w:pPr>
            <w:r w:rsidRPr="00711388">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33E48960" w14:textId="77777777" w:rsidR="00872AFE" w:rsidRPr="00711388" w:rsidRDefault="00872AFE" w:rsidP="00567869">
            <w:pPr>
              <w:pStyle w:val="NormalCentered"/>
              <w:rPr>
                <w:lang w:val="en-GB"/>
              </w:rPr>
            </w:pPr>
            <w:r w:rsidRPr="00711388">
              <w:rPr>
                <w:lang w:val="en-GB"/>
              </w:rPr>
              <w:t>INSTRUCTIONS</w:t>
            </w:r>
          </w:p>
        </w:tc>
      </w:tr>
      <w:tr w:rsidR="00872AFE" w:rsidRPr="00711388" w14:paraId="13B47315" w14:textId="77777777" w:rsidTr="00567869">
        <w:tc>
          <w:tcPr>
            <w:tcW w:w="1857" w:type="dxa"/>
            <w:tcBorders>
              <w:top w:val="single" w:sz="2" w:space="0" w:color="auto"/>
              <w:left w:val="single" w:sz="2" w:space="0" w:color="auto"/>
              <w:bottom w:val="single" w:sz="2" w:space="0" w:color="auto"/>
              <w:right w:val="single" w:sz="2" w:space="0" w:color="auto"/>
            </w:tcBorders>
          </w:tcPr>
          <w:p w14:paraId="2A0BA360" w14:textId="77777777" w:rsidR="00872AFE" w:rsidRPr="00711388" w:rsidRDefault="00872AFE" w:rsidP="00567869">
            <w:pPr>
              <w:pStyle w:val="NormalLeft"/>
              <w:rPr>
                <w:lang w:val="en-GB"/>
              </w:rPr>
            </w:pPr>
            <w:r w:rsidRPr="00711388">
              <w:rPr>
                <w:lang w:val="en-GB"/>
              </w:rPr>
              <w:t>Z0010</w:t>
            </w:r>
          </w:p>
        </w:tc>
        <w:tc>
          <w:tcPr>
            <w:tcW w:w="2879" w:type="dxa"/>
            <w:tcBorders>
              <w:top w:val="single" w:sz="2" w:space="0" w:color="auto"/>
              <w:left w:val="single" w:sz="2" w:space="0" w:color="auto"/>
              <w:bottom w:val="single" w:sz="2" w:space="0" w:color="auto"/>
              <w:right w:val="single" w:sz="2" w:space="0" w:color="auto"/>
            </w:tcBorders>
          </w:tcPr>
          <w:p w14:paraId="1B875C90" w14:textId="77777777" w:rsidR="00872AFE" w:rsidRPr="00711388" w:rsidRDefault="00872AFE" w:rsidP="00567869">
            <w:pPr>
              <w:pStyle w:val="NormalLeft"/>
              <w:rPr>
                <w:lang w:val="en-GB"/>
              </w:rPr>
            </w:pPr>
            <w:r w:rsidRPr="00711388">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32F6CD1D" w14:textId="77777777" w:rsidR="00872AFE" w:rsidRPr="00711388" w:rsidRDefault="00872AFE" w:rsidP="00567869">
            <w:pPr>
              <w:pStyle w:val="NormalLeft"/>
              <w:rPr>
                <w:lang w:val="en-GB"/>
              </w:rPr>
            </w:pPr>
            <w:r w:rsidRPr="00711388">
              <w:rPr>
                <w:lang w:val="en-GB"/>
              </w:rPr>
              <w:t>Identifies whether the reported figures have been requested under Article 112(7), to provide an estimate of the SCR using standard formula. One of the options in the following closed list shall be used:</w:t>
            </w:r>
          </w:p>
          <w:p w14:paraId="4127B258" w14:textId="77321BDF"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Article 112(7) reporting</w:t>
            </w:r>
          </w:p>
          <w:p w14:paraId="2AF1A785" w14:textId="19ACA68D"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Regular reporting</w:t>
            </w:r>
          </w:p>
        </w:tc>
      </w:tr>
      <w:tr w:rsidR="00872AFE" w:rsidRPr="00711388" w14:paraId="6EBBC6BC" w14:textId="77777777" w:rsidTr="00567869">
        <w:tc>
          <w:tcPr>
            <w:tcW w:w="1857" w:type="dxa"/>
            <w:tcBorders>
              <w:top w:val="single" w:sz="2" w:space="0" w:color="auto"/>
              <w:left w:val="single" w:sz="2" w:space="0" w:color="auto"/>
              <w:bottom w:val="single" w:sz="2" w:space="0" w:color="auto"/>
              <w:right w:val="single" w:sz="2" w:space="0" w:color="auto"/>
            </w:tcBorders>
          </w:tcPr>
          <w:p w14:paraId="0CAFB756" w14:textId="77777777" w:rsidR="00872AFE" w:rsidRPr="00711388" w:rsidRDefault="00872AFE" w:rsidP="00567869">
            <w:pPr>
              <w:pStyle w:val="NormalLeft"/>
              <w:rPr>
                <w:lang w:val="en-GB"/>
              </w:rPr>
            </w:pPr>
            <w:r w:rsidRPr="00711388">
              <w:rPr>
                <w:lang w:val="en-GB"/>
              </w:rPr>
              <w:t>Z0020</w:t>
            </w:r>
          </w:p>
        </w:tc>
        <w:tc>
          <w:tcPr>
            <w:tcW w:w="2879" w:type="dxa"/>
            <w:tcBorders>
              <w:top w:val="single" w:sz="2" w:space="0" w:color="auto"/>
              <w:left w:val="single" w:sz="2" w:space="0" w:color="auto"/>
              <w:bottom w:val="single" w:sz="2" w:space="0" w:color="auto"/>
              <w:right w:val="single" w:sz="2" w:space="0" w:color="auto"/>
            </w:tcBorders>
          </w:tcPr>
          <w:p w14:paraId="4C191564" w14:textId="0756F495"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79566B2D"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035A92FD" w14:textId="791F2F7E"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44C5AE48" w14:textId="60171B41"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0A9514F2" w14:textId="77777777" w:rsidTr="00567869">
        <w:tc>
          <w:tcPr>
            <w:tcW w:w="1857" w:type="dxa"/>
            <w:tcBorders>
              <w:top w:val="single" w:sz="2" w:space="0" w:color="auto"/>
              <w:left w:val="single" w:sz="2" w:space="0" w:color="auto"/>
              <w:bottom w:val="single" w:sz="2" w:space="0" w:color="auto"/>
              <w:right w:val="single" w:sz="2" w:space="0" w:color="auto"/>
            </w:tcBorders>
          </w:tcPr>
          <w:p w14:paraId="34C41E8C" w14:textId="77777777" w:rsidR="00872AFE" w:rsidRPr="00711388" w:rsidRDefault="00872AFE" w:rsidP="00567869">
            <w:pPr>
              <w:pStyle w:val="NormalLeft"/>
              <w:rPr>
                <w:lang w:val="en-GB"/>
              </w:rPr>
            </w:pPr>
            <w:r w:rsidRPr="00711388">
              <w:rPr>
                <w:lang w:val="en-GB"/>
              </w:rPr>
              <w:t>Z0030</w:t>
            </w:r>
          </w:p>
        </w:tc>
        <w:tc>
          <w:tcPr>
            <w:tcW w:w="2879" w:type="dxa"/>
            <w:tcBorders>
              <w:top w:val="single" w:sz="2" w:space="0" w:color="auto"/>
              <w:left w:val="single" w:sz="2" w:space="0" w:color="auto"/>
              <w:bottom w:val="single" w:sz="2" w:space="0" w:color="auto"/>
              <w:right w:val="single" w:sz="2" w:space="0" w:color="auto"/>
            </w:tcBorders>
          </w:tcPr>
          <w:p w14:paraId="62D4AB43" w14:textId="77777777" w:rsidR="00872AFE" w:rsidRPr="00711388" w:rsidRDefault="00872AFE" w:rsidP="00567869">
            <w:pPr>
              <w:pStyle w:val="NormalLeft"/>
              <w:rPr>
                <w:lang w:val="en-GB"/>
              </w:rPr>
            </w:pPr>
            <w:r w:rsidRPr="00711388">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13BB1158" w14:textId="77777777" w:rsidR="00872AFE" w:rsidRPr="00711388" w:rsidRDefault="00872AFE" w:rsidP="00567869">
            <w:pPr>
              <w:pStyle w:val="NormalLeft"/>
              <w:rPr>
                <w:lang w:val="en-GB"/>
              </w:rPr>
            </w:pPr>
            <w:r w:rsidRPr="00711388">
              <w:rPr>
                <w:lang w:val="en-GB"/>
              </w:rPr>
              <w:t xml:space="preserve">When item Z0020 = 1, identification number for a ring-fenced fund or matching adjustment portfolio. This number is attributed by the undertaking and must be consistent over time and with the fund/portfolio number reported in other templates. </w:t>
            </w:r>
          </w:p>
        </w:tc>
      </w:tr>
      <w:tr w:rsidR="00872AFE" w:rsidRPr="00711388" w14:paraId="429713E8" w14:textId="77777777" w:rsidTr="00567869">
        <w:tc>
          <w:tcPr>
            <w:tcW w:w="1857" w:type="dxa"/>
            <w:tcBorders>
              <w:top w:val="single" w:sz="2" w:space="0" w:color="auto"/>
              <w:left w:val="single" w:sz="2" w:space="0" w:color="auto"/>
              <w:bottom w:val="single" w:sz="2" w:space="0" w:color="auto"/>
              <w:right w:val="single" w:sz="2" w:space="0" w:color="auto"/>
            </w:tcBorders>
          </w:tcPr>
          <w:p w14:paraId="14512F54" w14:textId="77777777" w:rsidR="00872AFE" w:rsidRPr="00711388" w:rsidRDefault="00872AFE" w:rsidP="00567869">
            <w:pPr>
              <w:pStyle w:val="NormalLeft"/>
              <w:rPr>
                <w:lang w:val="en-GB"/>
              </w:rPr>
            </w:pPr>
            <w:r w:rsidRPr="00711388">
              <w:rPr>
                <w:lang w:val="en-GB"/>
              </w:rPr>
              <w:t>Z0040</w:t>
            </w:r>
          </w:p>
        </w:tc>
        <w:tc>
          <w:tcPr>
            <w:tcW w:w="2879" w:type="dxa"/>
            <w:tcBorders>
              <w:top w:val="single" w:sz="2" w:space="0" w:color="auto"/>
              <w:left w:val="single" w:sz="2" w:space="0" w:color="auto"/>
              <w:bottom w:val="single" w:sz="2" w:space="0" w:color="auto"/>
              <w:right w:val="single" w:sz="2" w:space="0" w:color="auto"/>
            </w:tcBorders>
          </w:tcPr>
          <w:p w14:paraId="099171D3" w14:textId="77777777" w:rsidR="00872AFE" w:rsidRPr="00711388" w:rsidRDefault="00872AFE" w:rsidP="00567869">
            <w:pPr>
              <w:pStyle w:val="NormalLeft"/>
              <w:rPr>
                <w:lang w:val="en-GB"/>
              </w:rPr>
            </w:pPr>
            <w:r w:rsidRPr="00711388">
              <w:rPr>
                <w:lang w:val="en-GB"/>
              </w:rPr>
              <w:t>Currency for interest rate risk (captives)</w:t>
            </w:r>
          </w:p>
        </w:tc>
        <w:tc>
          <w:tcPr>
            <w:tcW w:w="4550" w:type="dxa"/>
            <w:tcBorders>
              <w:top w:val="single" w:sz="2" w:space="0" w:color="auto"/>
              <w:left w:val="single" w:sz="2" w:space="0" w:color="auto"/>
              <w:bottom w:val="single" w:sz="2" w:space="0" w:color="auto"/>
              <w:right w:val="single" w:sz="2" w:space="0" w:color="auto"/>
            </w:tcBorders>
          </w:tcPr>
          <w:p w14:paraId="2BC869FF" w14:textId="77777777" w:rsidR="00872AFE" w:rsidRPr="00711388" w:rsidRDefault="00872AFE" w:rsidP="00567869">
            <w:pPr>
              <w:pStyle w:val="NormalLeft"/>
              <w:rPr>
                <w:lang w:val="en-GB"/>
              </w:rPr>
            </w:pPr>
            <w:r w:rsidRPr="00711388">
              <w:rPr>
                <w:lang w:val="en-GB"/>
              </w:rPr>
              <w:t>Identify the ISO 4217 alphabetic code of the currency of issue. Each currency shall be reported in a different line.</w:t>
            </w:r>
          </w:p>
        </w:tc>
      </w:tr>
      <w:tr w:rsidR="00872AFE" w:rsidRPr="00711388" w14:paraId="0DD54CA6"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38E394EE" w14:textId="77777777" w:rsidR="00872AFE" w:rsidRPr="00711388" w:rsidRDefault="00872AFE" w:rsidP="00567869">
            <w:pPr>
              <w:pStyle w:val="NormalCentered"/>
              <w:jc w:val="left"/>
              <w:rPr>
                <w:lang w:val="en-GB"/>
              </w:rPr>
            </w:pPr>
            <w:r w:rsidRPr="00711388">
              <w:rPr>
                <w:i/>
                <w:iCs/>
                <w:lang w:val="en-GB"/>
              </w:rPr>
              <w:t>Market risk (including captives)</w:t>
            </w:r>
          </w:p>
        </w:tc>
      </w:tr>
      <w:tr w:rsidR="00872AFE" w:rsidRPr="00711388" w14:paraId="241C1BF7" w14:textId="77777777" w:rsidTr="00567869">
        <w:tc>
          <w:tcPr>
            <w:tcW w:w="1857" w:type="dxa"/>
            <w:tcBorders>
              <w:top w:val="single" w:sz="2" w:space="0" w:color="auto"/>
              <w:left w:val="single" w:sz="2" w:space="0" w:color="auto"/>
              <w:bottom w:val="single" w:sz="2" w:space="0" w:color="auto"/>
              <w:right w:val="single" w:sz="2" w:space="0" w:color="auto"/>
            </w:tcBorders>
          </w:tcPr>
          <w:p w14:paraId="4AEA3C25" w14:textId="2C1D41CD" w:rsidR="00872AFE" w:rsidRPr="00711388" w:rsidRDefault="00872AFE" w:rsidP="00567869">
            <w:pPr>
              <w:pStyle w:val="NormalLeft"/>
              <w:rPr>
                <w:lang w:val="en-GB"/>
              </w:rPr>
            </w:pPr>
            <w:r w:rsidRPr="00711388">
              <w:rPr>
                <w:lang w:val="en-GB"/>
              </w:rPr>
              <w:t>R0010/C0010</w:t>
            </w:r>
            <w:r w:rsidR="00711388" w:rsidRPr="00711388">
              <w:rPr>
                <w:lang w:val="en-GB"/>
              </w:rPr>
              <w:t>-</w:t>
            </w:r>
            <w:r w:rsidRPr="00711388">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171227FE" w14:textId="231C5EB5" w:rsidR="00872AFE" w:rsidRPr="00711388" w:rsidRDefault="00872AFE" w:rsidP="00567869">
            <w:pPr>
              <w:pStyle w:val="NormalLeft"/>
              <w:rPr>
                <w:lang w:val="en-GB"/>
              </w:rPr>
            </w:pPr>
            <w:r w:rsidRPr="00711388">
              <w:rPr>
                <w:lang w:val="en-GB"/>
              </w:rPr>
              <w:t xml:space="preserve">Spread risk (bonds and loans) </w:t>
            </w:r>
            <w:r w:rsidR="00845F43" w:rsidRPr="00711388">
              <w:rPr>
                <w:lang w:val="en-GB"/>
              </w:rPr>
              <w:t>-</w:t>
            </w:r>
            <w:r w:rsidRPr="00711388">
              <w:rPr>
                <w:lang w:val="en-GB"/>
              </w:rPr>
              <w:t xml:space="preserve"> Market value </w:t>
            </w:r>
            <w:r w:rsidR="00845F43" w:rsidRPr="00711388">
              <w:rPr>
                <w:lang w:val="en-GB"/>
              </w:rPr>
              <w:t>-</w:t>
            </w:r>
            <w:r w:rsidRPr="00711388">
              <w:rPr>
                <w:lang w:val="en-GB"/>
              </w:rPr>
              <w:t xml:space="preserve"> by credit quality step</w:t>
            </w:r>
          </w:p>
        </w:tc>
        <w:tc>
          <w:tcPr>
            <w:tcW w:w="4550" w:type="dxa"/>
            <w:tcBorders>
              <w:top w:val="single" w:sz="2" w:space="0" w:color="auto"/>
              <w:left w:val="single" w:sz="2" w:space="0" w:color="auto"/>
              <w:bottom w:val="single" w:sz="2" w:space="0" w:color="auto"/>
              <w:right w:val="single" w:sz="2" w:space="0" w:color="auto"/>
            </w:tcBorders>
          </w:tcPr>
          <w:p w14:paraId="2E94F8DE" w14:textId="77777777" w:rsidR="00872AFE" w:rsidRPr="00711388" w:rsidRDefault="00872AFE" w:rsidP="00567869">
            <w:pPr>
              <w:pStyle w:val="NormalLeft"/>
              <w:rPr>
                <w:lang w:val="en-GB"/>
              </w:rPr>
            </w:pPr>
            <w:r w:rsidRPr="00711388">
              <w:rPr>
                <w:lang w:val="en-GB"/>
              </w:rPr>
              <w:t>Market value of the assets subject to a capital requirement for spread risk on bonds and loans for each credit quality step where a credit assessment by a nominated ECAI is available.</w:t>
            </w:r>
          </w:p>
        </w:tc>
      </w:tr>
      <w:tr w:rsidR="00872AFE" w:rsidRPr="00711388" w14:paraId="10FF4521" w14:textId="77777777" w:rsidTr="00567869">
        <w:tc>
          <w:tcPr>
            <w:tcW w:w="1857" w:type="dxa"/>
            <w:tcBorders>
              <w:top w:val="single" w:sz="2" w:space="0" w:color="auto"/>
              <w:left w:val="single" w:sz="2" w:space="0" w:color="auto"/>
              <w:bottom w:val="single" w:sz="2" w:space="0" w:color="auto"/>
              <w:right w:val="single" w:sz="2" w:space="0" w:color="auto"/>
            </w:tcBorders>
          </w:tcPr>
          <w:p w14:paraId="656998DD" w14:textId="77777777" w:rsidR="00872AFE" w:rsidRPr="00711388" w:rsidRDefault="00872AFE" w:rsidP="00567869">
            <w:pPr>
              <w:pStyle w:val="NormalLeft"/>
              <w:rPr>
                <w:lang w:val="en-GB"/>
              </w:rPr>
            </w:pPr>
            <w:r w:rsidRPr="00711388">
              <w:rPr>
                <w:lang w:val="en-GB"/>
              </w:rPr>
              <w:t>R0010/C0080</w:t>
            </w:r>
          </w:p>
        </w:tc>
        <w:tc>
          <w:tcPr>
            <w:tcW w:w="2879" w:type="dxa"/>
            <w:tcBorders>
              <w:top w:val="single" w:sz="2" w:space="0" w:color="auto"/>
              <w:left w:val="single" w:sz="2" w:space="0" w:color="auto"/>
              <w:bottom w:val="single" w:sz="2" w:space="0" w:color="auto"/>
              <w:right w:val="single" w:sz="2" w:space="0" w:color="auto"/>
            </w:tcBorders>
          </w:tcPr>
          <w:p w14:paraId="1F1A30BA" w14:textId="113D06E6" w:rsidR="00872AFE" w:rsidRPr="00711388" w:rsidRDefault="00872AFE" w:rsidP="00567869">
            <w:pPr>
              <w:pStyle w:val="NormalLeft"/>
              <w:rPr>
                <w:lang w:val="en-GB"/>
              </w:rPr>
            </w:pPr>
            <w:r w:rsidRPr="00711388">
              <w:rPr>
                <w:lang w:val="en-GB"/>
              </w:rPr>
              <w:t xml:space="preserve">Spread risk (bonds and loans) </w:t>
            </w:r>
            <w:r w:rsidR="00845F43" w:rsidRPr="00711388">
              <w:rPr>
                <w:lang w:val="en-GB"/>
              </w:rPr>
              <w:t>-</w:t>
            </w:r>
            <w:r w:rsidRPr="00711388">
              <w:rPr>
                <w:lang w:val="en-GB"/>
              </w:rPr>
              <w:t xml:space="preserve"> Market value </w:t>
            </w:r>
            <w:r w:rsidR="00845F43" w:rsidRPr="00711388">
              <w:rPr>
                <w:lang w:val="en-GB"/>
              </w:rPr>
              <w:t>-</w:t>
            </w:r>
            <w:r w:rsidRPr="00711388">
              <w:rPr>
                <w:lang w:val="en-GB"/>
              </w:rPr>
              <w:t xml:space="preserve"> No rating available</w:t>
            </w:r>
          </w:p>
        </w:tc>
        <w:tc>
          <w:tcPr>
            <w:tcW w:w="4550" w:type="dxa"/>
            <w:tcBorders>
              <w:top w:val="single" w:sz="2" w:space="0" w:color="auto"/>
              <w:left w:val="single" w:sz="2" w:space="0" w:color="auto"/>
              <w:bottom w:val="single" w:sz="2" w:space="0" w:color="auto"/>
              <w:right w:val="single" w:sz="2" w:space="0" w:color="auto"/>
            </w:tcBorders>
          </w:tcPr>
          <w:p w14:paraId="4ACC0C43" w14:textId="77777777" w:rsidR="00872AFE" w:rsidRPr="00711388" w:rsidRDefault="00872AFE" w:rsidP="00567869">
            <w:pPr>
              <w:pStyle w:val="NormalLeft"/>
              <w:rPr>
                <w:lang w:val="en-GB"/>
              </w:rPr>
            </w:pPr>
            <w:r w:rsidRPr="00711388">
              <w:rPr>
                <w:lang w:val="en-GB"/>
              </w:rPr>
              <w:t>Market value of the assets subject to a capital requirement for spread risk on bonds and loans where no credit assessment by a nominated ECAI is available.</w:t>
            </w:r>
          </w:p>
        </w:tc>
      </w:tr>
      <w:tr w:rsidR="00872AFE" w:rsidRPr="00711388" w14:paraId="55C1BC9B" w14:textId="77777777" w:rsidTr="00567869">
        <w:tc>
          <w:tcPr>
            <w:tcW w:w="1857" w:type="dxa"/>
            <w:tcBorders>
              <w:top w:val="single" w:sz="2" w:space="0" w:color="auto"/>
              <w:left w:val="single" w:sz="2" w:space="0" w:color="auto"/>
              <w:bottom w:val="single" w:sz="2" w:space="0" w:color="auto"/>
              <w:right w:val="single" w:sz="2" w:space="0" w:color="auto"/>
            </w:tcBorders>
          </w:tcPr>
          <w:p w14:paraId="2C0BADD9" w14:textId="28E1EC07" w:rsidR="00872AFE" w:rsidRPr="00711388" w:rsidRDefault="00872AFE" w:rsidP="00567869">
            <w:pPr>
              <w:pStyle w:val="NormalLeft"/>
              <w:rPr>
                <w:lang w:val="en-GB"/>
              </w:rPr>
            </w:pPr>
            <w:r w:rsidRPr="00711388">
              <w:rPr>
                <w:lang w:val="en-GB"/>
              </w:rPr>
              <w:t>R0020/C0010</w:t>
            </w:r>
            <w:r w:rsidR="00711388" w:rsidRPr="00711388">
              <w:rPr>
                <w:lang w:val="en-GB"/>
              </w:rPr>
              <w:t>-</w:t>
            </w:r>
            <w:r w:rsidRPr="00711388">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571933C6" w14:textId="1CEF0AE6" w:rsidR="00872AFE" w:rsidRPr="00711388" w:rsidRDefault="00872AFE" w:rsidP="00567869">
            <w:pPr>
              <w:pStyle w:val="NormalLeft"/>
              <w:rPr>
                <w:lang w:val="en-GB"/>
              </w:rPr>
            </w:pPr>
            <w:r w:rsidRPr="00711388">
              <w:rPr>
                <w:lang w:val="en-GB"/>
              </w:rPr>
              <w:t xml:space="preserve">Spread risk (bonds and loans) </w:t>
            </w:r>
            <w:r w:rsidR="00845F43" w:rsidRPr="00711388">
              <w:rPr>
                <w:lang w:val="en-GB"/>
              </w:rPr>
              <w:t>-</w:t>
            </w:r>
            <w:r w:rsidRPr="00711388">
              <w:rPr>
                <w:lang w:val="en-GB"/>
              </w:rPr>
              <w:t xml:space="preserve"> Modified duration </w:t>
            </w:r>
            <w:r w:rsidR="00845F43" w:rsidRPr="00711388">
              <w:rPr>
                <w:lang w:val="en-GB"/>
              </w:rPr>
              <w:t>-</w:t>
            </w:r>
            <w:r w:rsidRPr="00711388">
              <w:rPr>
                <w:lang w:val="en-GB"/>
              </w:rPr>
              <w:t xml:space="preserve"> by credit quality step</w:t>
            </w:r>
          </w:p>
        </w:tc>
        <w:tc>
          <w:tcPr>
            <w:tcW w:w="4550" w:type="dxa"/>
            <w:tcBorders>
              <w:top w:val="single" w:sz="2" w:space="0" w:color="auto"/>
              <w:left w:val="single" w:sz="2" w:space="0" w:color="auto"/>
              <w:bottom w:val="single" w:sz="2" w:space="0" w:color="auto"/>
              <w:right w:val="single" w:sz="2" w:space="0" w:color="auto"/>
            </w:tcBorders>
          </w:tcPr>
          <w:p w14:paraId="7CE419E1" w14:textId="77777777" w:rsidR="00872AFE" w:rsidRPr="00711388" w:rsidRDefault="00872AFE" w:rsidP="00567869">
            <w:pPr>
              <w:pStyle w:val="NormalLeft"/>
              <w:rPr>
                <w:lang w:val="en-GB"/>
              </w:rPr>
            </w:pPr>
            <w:r w:rsidRPr="00711388">
              <w:rPr>
                <w:lang w:val="en-GB"/>
              </w:rPr>
              <w:t xml:space="preserve">Modified duration in years of the assets subject to a capital requirement for spread risk on bonds and loans for each credit </w:t>
            </w:r>
            <w:r w:rsidRPr="00711388">
              <w:rPr>
                <w:lang w:val="en-GB"/>
              </w:rPr>
              <w:lastRenderedPageBreak/>
              <w:t>quality step where a credit assessment by a nominated ECAI is available.</w:t>
            </w:r>
          </w:p>
        </w:tc>
      </w:tr>
      <w:tr w:rsidR="00872AFE" w:rsidRPr="00711388" w14:paraId="29F6804A" w14:textId="77777777" w:rsidTr="00567869">
        <w:tc>
          <w:tcPr>
            <w:tcW w:w="1857" w:type="dxa"/>
            <w:tcBorders>
              <w:top w:val="single" w:sz="2" w:space="0" w:color="auto"/>
              <w:left w:val="single" w:sz="2" w:space="0" w:color="auto"/>
              <w:bottom w:val="single" w:sz="2" w:space="0" w:color="auto"/>
              <w:right w:val="single" w:sz="2" w:space="0" w:color="auto"/>
            </w:tcBorders>
          </w:tcPr>
          <w:p w14:paraId="046D677F" w14:textId="77777777" w:rsidR="00872AFE" w:rsidRPr="00711388" w:rsidRDefault="00872AFE" w:rsidP="00567869">
            <w:pPr>
              <w:pStyle w:val="NormalLeft"/>
              <w:rPr>
                <w:lang w:val="en-GB"/>
              </w:rPr>
            </w:pPr>
            <w:r w:rsidRPr="00711388">
              <w:rPr>
                <w:lang w:val="en-GB"/>
              </w:rPr>
              <w:lastRenderedPageBreak/>
              <w:t>R0020/C0080</w:t>
            </w:r>
          </w:p>
        </w:tc>
        <w:tc>
          <w:tcPr>
            <w:tcW w:w="2879" w:type="dxa"/>
            <w:tcBorders>
              <w:top w:val="single" w:sz="2" w:space="0" w:color="auto"/>
              <w:left w:val="single" w:sz="2" w:space="0" w:color="auto"/>
              <w:bottom w:val="single" w:sz="2" w:space="0" w:color="auto"/>
              <w:right w:val="single" w:sz="2" w:space="0" w:color="auto"/>
            </w:tcBorders>
          </w:tcPr>
          <w:p w14:paraId="742816CD" w14:textId="2F465DF9" w:rsidR="00872AFE" w:rsidRPr="00711388" w:rsidRDefault="00872AFE" w:rsidP="00567869">
            <w:pPr>
              <w:pStyle w:val="NormalLeft"/>
              <w:rPr>
                <w:lang w:val="en-GB"/>
              </w:rPr>
            </w:pPr>
            <w:r w:rsidRPr="00711388">
              <w:rPr>
                <w:lang w:val="en-GB"/>
              </w:rPr>
              <w:t xml:space="preserve">Spread risk (bonds and loans) </w:t>
            </w:r>
            <w:r w:rsidR="00845F43" w:rsidRPr="00711388">
              <w:rPr>
                <w:lang w:val="en-GB"/>
              </w:rPr>
              <w:t>-</w:t>
            </w:r>
            <w:r w:rsidRPr="00711388">
              <w:rPr>
                <w:lang w:val="en-GB"/>
              </w:rPr>
              <w:t xml:space="preserve"> Modified duration </w:t>
            </w:r>
            <w:r w:rsidR="00845F43" w:rsidRPr="00711388">
              <w:rPr>
                <w:lang w:val="en-GB"/>
              </w:rPr>
              <w:t>-</w:t>
            </w:r>
            <w:r w:rsidRPr="00711388">
              <w:rPr>
                <w:lang w:val="en-GB"/>
              </w:rPr>
              <w:t xml:space="preserve"> No rating available</w:t>
            </w:r>
          </w:p>
        </w:tc>
        <w:tc>
          <w:tcPr>
            <w:tcW w:w="4550" w:type="dxa"/>
            <w:tcBorders>
              <w:top w:val="single" w:sz="2" w:space="0" w:color="auto"/>
              <w:left w:val="single" w:sz="2" w:space="0" w:color="auto"/>
              <w:bottom w:val="single" w:sz="2" w:space="0" w:color="auto"/>
              <w:right w:val="single" w:sz="2" w:space="0" w:color="auto"/>
            </w:tcBorders>
          </w:tcPr>
          <w:p w14:paraId="40FFA1FF" w14:textId="77777777" w:rsidR="00872AFE" w:rsidRPr="00711388" w:rsidRDefault="00872AFE" w:rsidP="00567869">
            <w:pPr>
              <w:pStyle w:val="NormalLeft"/>
              <w:rPr>
                <w:lang w:val="en-GB"/>
              </w:rPr>
            </w:pPr>
            <w:r w:rsidRPr="00711388">
              <w:rPr>
                <w:lang w:val="en-GB"/>
              </w:rPr>
              <w:t>Modified duration in years of the assets subject to a capital requirement for spread risk on bonds and loans where no credit assessment by a nominated ECAI is available.</w:t>
            </w:r>
          </w:p>
        </w:tc>
      </w:tr>
      <w:tr w:rsidR="00872AFE" w:rsidRPr="00711388" w14:paraId="6338B44D" w14:textId="77777777" w:rsidTr="00567869">
        <w:tc>
          <w:tcPr>
            <w:tcW w:w="1857" w:type="dxa"/>
            <w:tcBorders>
              <w:top w:val="single" w:sz="2" w:space="0" w:color="auto"/>
              <w:left w:val="single" w:sz="2" w:space="0" w:color="auto"/>
              <w:bottom w:val="single" w:sz="2" w:space="0" w:color="auto"/>
              <w:right w:val="single" w:sz="2" w:space="0" w:color="auto"/>
            </w:tcBorders>
          </w:tcPr>
          <w:p w14:paraId="70A469C0" w14:textId="77777777" w:rsidR="00872AFE" w:rsidRPr="00711388" w:rsidRDefault="00872AFE" w:rsidP="00567869">
            <w:pPr>
              <w:pStyle w:val="NormalLeft"/>
              <w:rPr>
                <w:lang w:val="en-GB"/>
              </w:rPr>
            </w:pPr>
            <w:r w:rsidRPr="00711388">
              <w:rPr>
                <w:lang w:val="en-GB"/>
              </w:rPr>
              <w:t>R0030/C0090</w:t>
            </w:r>
          </w:p>
        </w:tc>
        <w:tc>
          <w:tcPr>
            <w:tcW w:w="2879" w:type="dxa"/>
            <w:tcBorders>
              <w:top w:val="single" w:sz="2" w:space="0" w:color="auto"/>
              <w:left w:val="single" w:sz="2" w:space="0" w:color="auto"/>
              <w:bottom w:val="single" w:sz="2" w:space="0" w:color="auto"/>
              <w:right w:val="single" w:sz="2" w:space="0" w:color="auto"/>
            </w:tcBorders>
          </w:tcPr>
          <w:p w14:paraId="6E79E6E7" w14:textId="27E31BAF" w:rsidR="00872AFE" w:rsidRPr="00711388" w:rsidRDefault="00872AFE" w:rsidP="00567869">
            <w:pPr>
              <w:pStyle w:val="NormalLeft"/>
              <w:rPr>
                <w:lang w:val="en-GB"/>
              </w:rPr>
            </w:pPr>
            <w:r w:rsidRPr="00711388">
              <w:rPr>
                <w:lang w:val="en-GB"/>
              </w:rPr>
              <w:t xml:space="preserve">Spread risk (bonds and loans) </w:t>
            </w:r>
            <w:r w:rsidR="00845F43" w:rsidRPr="00711388">
              <w:rPr>
                <w:lang w:val="en-GB"/>
              </w:rPr>
              <w:t>-</w:t>
            </w:r>
            <w:r w:rsidRPr="00711388">
              <w:rPr>
                <w:lang w:val="en-GB"/>
              </w:rPr>
              <w:t xml:space="preserve"> Increase in unit</w:t>
            </w:r>
            <w:r w:rsidR="00711388" w:rsidRPr="00711388">
              <w:rPr>
                <w:lang w:val="en-GB"/>
              </w:rPr>
              <w:t>-</w:t>
            </w:r>
            <w:r w:rsidRPr="00711388">
              <w:rPr>
                <w:lang w:val="en-GB"/>
              </w:rPr>
              <w:t>linked and index</w:t>
            </w:r>
            <w:r w:rsidR="00711388" w:rsidRPr="00711388">
              <w:rPr>
                <w:lang w:val="en-GB"/>
              </w:rPr>
              <w:t>-</w:t>
            </w:r>
            <w:r w:rsidRPr="00711388">
              <w:rPr>
                <w:lang w:val="en-GB"/>
              </w:rPr>
              <w:t>linked technical provisions</w:t>
            </w:r>
          </w:p>
        </w:tc>
        <w:tc>
          <w:tcPr>
            <w:tcW w:w="4550" w:type="dxa"/>
            <w:tcBorders>
              <w:top w:val="single" w:sz="2" w:space="0" w:color="auto"/>
              <w:left w:val="single" w:sz="2" w:space="0" w:color="auto"/>
              <w:bottom w:val="single" w:sz="2" w:space="0" w:color="auto"/>
              <w:right w:val="single" w:sz="2" w:space="0" w:color="auto"/>
            </w:tcBorders>
          </w:tcPr>
          <w:p w14:paraId="559C2B5F" w14:textId="77777777" w:rsidR="00872AFE" w:rsidRPr="00711388" w:rsidRDefault="00872AFE" w:rsidP="00567869">
            <w:pPr>
              <w:pStyle w:val="NormalLeft"/>
              <w:rPr>
                <w:lang w:val="en-GB"/>
              </w:rPr>
            </w:pPr>
            <w:r w:rsidRPr="00711388">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872AFE" w:rsidRPr="00711388" w14:paraId="238A9812"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1169D12E" w14:textId="77777777" w:rsidR="00872AFE" w:rsidRPr="00711388" w:rsidRDefault="00872AFE" w:rsidP="00567869">
            <w:pPr>
              <w:pStyle w:val="NormalCentered"/>
              <w:jc w:val="left"/>
              <w:rPr>
                <w:lang w:val="en-GB"/>
              </w:rPr>
            </w:pPr>
            <w:r w:rsidRPr="00711388">
              <w:rPr>
                <w:i/>
                <w:iCs/>
                <w:lang w:val="en-GB"/>
              </w:rPr>
              <w:t>Interest rate risk (captives)</w:t>
            </w:r>
          </w:p>
        </w:tc>
      </w:tr>
      <w:tr w:rsidR="00872AFE" w:rsidRPr="00711388" w14:paraId="24555BE0" w14:textId="77777777" w:rsidTr="00567869">
        <w:tc>
          <w:tcPr>
            <w:tcW w:w="1857" w:type="dxa"/>
            <w:tcBorders>
              <w:top w:val="single" w:sz="2" w:space="0" w:color="auto"/>
              <w:left w:val="single" w:sz="2" w:space="0" w:color="auto"/>
              <w:bottom w:val="single" w:sz="2" w:space="0" w:color="auto"/>
              <w:right w:val="single" w:sz="2" w:space="0" w:color="auto"/>
            </w:tcBorders>
          </w:tcPr>
          <w:p w14:paraId="16F8B386" w14:textId="77777777" w:rsidR="00872AFE" w:rsidRPr="00711388" w:rsidRDefault="00872AFE" w:rsidP="00567869">
            <w:pPr>
              <w:pStyle w:val="NormalLeft"/>
              <w:rPr>
                <w:lang w:val="en-GB"/>
              </w:rPr>
            </w:pPr>
            <w:r w:rsidRPr="00711388">
              <w:rPr>
                <w:lang w:val="en-GB"/>
              </w:rPr>
              <w:t>R0040/C0100</w:t>
            </w:r>
          </w:p>
        </w:tc>
        <w:tc>
          <w:tcPr>
            <w:tcW w:w="2879" w:type="dxa"/>
            <w:tcBorders>
              <w:top w:val="single" w:sz="2" w:space="0" w:color="auto"/>
              <w:left w:val="single" w:sz="2" w:space="0" w:color="auto"/>
              <w:bottom w:val="single" w:sz="2" w:space="0" w:color="auto"/>
              <w:right w:val="single" w:sz="2" w:space="0" w:color="auto"/>
            </w:tcBorders>
          </w:tcPr>
          <w:p w14:paraId="5E0BCC02" w14:textId="2165F56A" w:rsidR="00872AFE" w:rsidRPr="00711388" w:rsidRDefault="00872AFE" w:rsidP="00567869">
            <w:pPr>
              <w:pStyle w:val="NormalLeft"/>
              <w:rPr>
                <w:lang w:val="en-GB"/>
              </w:rPr>
            </w:pPr>
            <w:r w:rsidRPr="00711388">
              <w:rPr>
                <w:lang w:val="en-GB"/>
              </w:rPr>
              <w:t xml:space="preserve">Interest rate risk (captives) </w:t>
            </w:r>
            <w:r w:rsidR="00845F43" w:rsidRPr="00711388">
              <w:rPr>
                <w:lang w:val="en-GB"/>
              </w:rPr>
              <w:t>-</w:t>
            </w:r>
            <w:r w:rsidRPr="00711388">
              <w:rPr>
                <w:lang w:val="en-GB"/>
              </w:rPr>
              <w:t xml:space="preserve"> Capital requirement </w:t>
            </w:r>
            <w:r w:rsidR="00845F43" w:rsidRPr="00711388">
              <w:rPr>
                <w:lang w:val="en-GB"/>
              </w:rPr>
              <w:t>-</w:t>
            </w:r>
            <w:r w:rsidRPr="00711388">
              <w:rPr>
                <w:lang w:val="en-GB"/>
              </w:rPr>
              <w:t xml:space="preserve"> Interest rate up </w:t>
            </w:r>
            <w:r w:rsidR="00845F43" w:rsidRPr="00711388">
              <w:rPr>
                <w:lang w:val="en-GB"/>
              </w:rPr>
              <w:t>-</w:t>
            </w:r>
            <w:r w:rsidRPr="00711388">
              <w:rPr>
                <w:lang w:val="en-GB"/>
              </w:rPr>
              <w:t xml:space="preserve"> by currency</w:t>
            </w:r>
          </w:p>
        </w:tc>
        <w:tc>
          <w:tcPr>
            <w:tcW w:w="4550" w:type="dxa"/>
            <w:tcBorders>
              <w:top w:val="single" w:sz="2" w:space="0" w:color="auto"/>
              <w:left w:val="single" w:sz="2" w:space="0" w:color="auto"/>
              <w:bottom w:val="single" w:sz="2" w:space="0" w:color="auto"/>
              <w:right w:val="single" w:sz="2" w:space="0" w:color="auto"/>
            </w:tcBorders>
          </w:tcPr>
          <w:p w14:paraId="059E48A3" w14:textId="77777777" w:rsidR="00872AFE" w:rsidRPr="00711388" w:rsidRDefault="00872AFE" w:rsidP="00567869">
            <w:pPr>
              <w:pStyle w:val="NormalLeft"/>
              <w:rPr>
                <w:lang w:val="en-GB"/>
              </w:rPr>
            </w:pPr>
            <w:r w:rsidRPr="00711388">
              <w:rPr>
                <w:lang w:val="en-GB"/>
              </w:rPr>
              <w:t>Capital requirement for the risk of an increase in the term structure of interest rates according to the captive simplified calculation for each currency reported.</w:t>
            </w:r>
          </w:p>
        </w:tc>
      </w:tr>
      <w:tr w:rsidR="00872AFE" w:rsidRPr="00711388" w14:paraId="41AE1C89" w14:textId="77777777" w:rsidTr="00567869">
        <w:tc>
          <w:tcPr>
            <w:tcW w:w="1857" w:type="dxa"/>
            <w:tcBorders>
              <w:top w:val="single" w:sz="2" w:space="0" w:color="auto"/>
              <w:left w:val="single" w:sz="2" w:space="0" w:color="auto"/>
              <w:bottom w:val="single" w:sz="2" w:space="0" w:color="auto"/>
              <w:right w:val="single" w:sz="2" w:space="0" w:color="auto"/>
            </w:tcBorders>
          </w:tcPr>
          <w:p w14:paraId="79B25EDD" w14:textId="77777777" w:rsidR="00872AFE" w:rsidRPr="00711388" w:rsidRDefault="00872AFE" w:rsidP="00567869">
            <w:pPr>
              <w:pStyle w:val="NormalLeft"/>
              <w:rPr>
                <w:lang w:val="en-GB"/>
              </w:rPr>
            </w:pPr>
            <w:r w:rsidRPr="00711388">
              <w:rPr>
                <w:lang w:val="en-GB"/>
              </w:rPr>
              <w:t>R0040/C0110</w:t>
            </w:r>
          </w:p>
        </w:tc>
        <w:tc>
          <w:tcPr>
            <w:tcW w:w="2879" w:type="dxa"/>
            <w:tcBorders>
              <w:top w:val="single" w:sz="2" w:space="0" w:color="auto"/>
              <w:left w:val="single" w:sz="2" w:space="0" w:color="auto"/>
              <w:bottom w:val="single" w:sz="2" w:space="0" w:color="auto"/>
              <w:right w:val="single" w:sz="2" w:space="0" w:color="auto"/>
            </w:tcBorders>
          </w:tcPr>
          <w:p w14:paraId="4AEE30DB" w14:textId="57844783" w:rsidR="00872AFE" w:rsidRPr="00711388" w:rsidRDefault="00872AFE" w:rsidP="00567869">
            <w:pPr>
              <w:pStyle w:val="NormalLeft"/>
              <w:rPr>
                <w:lang w:val="en-GB"/>
              </w:rPr>
            </w:pPr>
            <w:r w:rsidRPr="00711388">
              <w:rPr>
                <w:lang w:val="en-GB"/>
              </w:rPr>
              <w:t xml:space="preserve">Interest rate risk (Captives) </w:t>
            </w:r>
            <w:r w:rsidR="00845F43" w:rsidRPr="00711388">
              <w:rPr>
                <w:lang w:val="en-GB"/>
              </w:rPr>
              <w:t>-</w:t>
            </w:r>
            <w:r w:rsidRPr="00711388">
              <w:rPr>
                <w:lang w:val="en-GB"/>
              </w:rPr>
              <w:t xml:space="preserve"> Capital requirement </w:t>
            </w:r>
            <w:r w:rsidR="00845F43" w:rsidRPr="00711388">
              <w:rPr>
                <w:lang w:val="en-GB"/>
              </w:rPr>
              <w:t>-</w:t>
            </w:r>
            <w:r w:rsidRPr="00711388">
              <w:rPr>
                <w:lang w:val="en-GB"/>
              </w:rPr>
              <w:t xml:space="preserve"> Interest rate down </w:t>
            </w:r>
            <w:r w:rsidR="00845F43" w:rsidRPr="00711388">
              <w:rPr>
                <w:lang w:val="en-GB"/>
              </w:rPr>
              <w:t>-</w:t>
            </w:r>
            <w:r w:rsidRPr="00711388">
              <w:rPr>
                <w:lang w:val="en-GB"/>
              </w:rPr>
              <w:t xml:space="preserve"> by currency</w:t>
            </w:r>
          </w:p>
        </w:tc>
        <w:tc>
          <w:tcPr>
            <w:tcW w:w="4550" w:type="dxa"/>
            <w:tcBorders>
              <w:top w:val="single" w:sz="2" w:space="0" w:color="auto"/>
              <w:left w:val="single" w:sz="2" w:space="0" w:color="auto"/>
              <w:bottom w:val="single" w:sz="2" w:space="0" w:color="auto"/>
              <w:right w:val="single" w:sz="2" w:space="0" w:color="auto"/>
            </w:tcBorders>
          </w:tcPr>
          <w:p w14:paraId="2ED5230B" w14:textId="77777777" w:rsidR="00872AFE" w:rsidRPr="00711388" w:rsidRDefault="00872AFE" w:rsidP="00567869">
            <w:pPr>
              <w:pStyle w:val="NormalLeft"/>
              <w:rPr>
                <w:lang w:val="en-GB"/>
              </w:rPr>
            </w:pPr>
            <w:r w:rsidRPr="00711388">
              <w:rPr>
                <w:lang w:val="en-GB"/>
              </w:rPr>
              <w:t>Capital requirement for the risk of a decrease in the term structure of interest rates according to the captive simplified calculation for each currency reported.</w:t>
            </w:r>
          </w:p>
        </w:tc>
      </w:tr>
      <w:tr w:rsidR="00872AFE" w:rsidRPr="00711388" w14:paraId="6B386946"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4F898ECF" w14:textId="77777777" w:rsidR="00872AFE" w:rsidRPr="00711388" w:rsidRDefault="00872AFE" w:rsidP="00567869">
            <w:pPr>
              <w:pStyle w:val="NormalCentered"/>
              <w:jc w:val="left"/>
              <w:rPr>
                <w:lang w:val="en-GB"/>
              </w:rPr>
            </w:pPr>
            <w:r w:rsidRPr="00711388">
              <w:rPr>
                <w:i/>
                <w:iCs/>
                <w:lang w:val="en-GB"/>
              </w:rPr>
              <w:t>Life underwriting risk</w:t>
            </w:r>
          </w:p>
        </w:tc>
      </w:tr>
      <w:tr w:rsidR="00872AFE" w:rsidRPr="00711388" w14:paraId="546816B1" w14:textId="77777777" w:rsidTr="00567869">
        <w:tc>
          <w:tcPr>
            <w:tcW w:w="1857" w:type="dxa"/>
            <w:tcBorders>
              <w:top w:val="single" w:sz="2" w:space="0" w:color="auto"/>
              <w:left w:val="single" w:sz="2" w:space="0" w:color="auto"/>
              <w:bottom w:val="single" w:sz="2" w:space="0" w:color="auto"/>
              <w:right w:val="single" w:sz="2" w:space="0" w:color="auto"/>
            </w:tcBorders>
          </w:tcPr>
          <w:p w14:paraId="6E2B869B" w14:textId="77777777" w:rsidR="00872AFE" w:rsidRPr="00711388" w:rsidRDefault="00872AFE" w:rsidP="00567869">
            <w:pPr>
              <w:pStyle w:val="NormalLeft"/>
              <w:rPr>
                <w:lang w:val="en-GB"/>
              </w:rPr>
            </w:pPr>
            <w:r w:rsidRPr="00711388">
              <w:rPr>
                <w:lang w:val="en-GB"/>
              </w:rPr>
              <w:t>R0100/C0120</w:t>
            </w:r>
          </w:p>
        </w:tc>
        <w:tc>
          <w:tcPr>
            <w:tcW w:w="2879" w:type="dxa"/>
            <w:tcBorders>
              <w:top w:val="single" w:sz="2" w:space="0" w:color="auto"/>
              <w:left w:val="single" w:sz="2" w:space="0" w:color="auto"/>
              <w:bottom w:val="single" w:sz="2" w:space="0" w:color="auto"/>
              <w:right w:val="single" w:sz="2" w:space="0" w:color="auto"/>
            </w:tcBorders>
          </w:tcPr>
          <w:p w14:paraId="16D7E2F8" w14:textId="2418F19B" w:rsidR="00872AFE" w:rsidRPr="00711388" w:rsidRDefault="00872AFE" w:rsidP="00567869">
            <w:pPr>
              <w:pStyle w:val="NormalLeft"/>
              <w:rPr>
                <w:lang w:val="en-GB"/>
              </w:rPr>
            </w:pPr>
            <w:r w:rsidRPr="00711388">
              <w:rPr>
                <w:lang w:val="en-GB"/>
              </w:rPr>
              <w:t xml:space="preserve">Mortality risk </w:t>
            </w:r>
            <w:r w:rsidR="00845F43" w:rsidRPr="00711388">
              <w:rPr>
                <w:lang w:val="en-GB"/>
              </w:rPr>
              <w:t>-</w:t>
            </w:r>
            <w:r w:rsidRPr="00711388">
              <w:rPr>
                <w:lang w:val="en-GB"/>
              </w:rPr>
              <w:t xml:space="preserve"> Capital at risk</w:t>
            </w:r>
          </w:p>
        </w:tc>
        <w:tc>
          <w:tcPr>
            <w:tcW w:w="4550" w:type="dxa"/>
            <w:tcBorders>
              <w:top w:val="single" w:sz="2" w:space="0" w:color="auto"/>
              <w:left w:val="single" w:sz="2" w:space="0" w:color="auto"/>
              <w:bottom w:val="single" w:sz="2" w:space="0" w:color="auto"/>
              <w:right w:val="single" w:sz="2" w:space="0" w:color="auto"/>
            </w:tcBorders>
          </w:tcPr>
          <w:p w14:paraId="732B04E7" w14:textId="77777777" w:rsidR="00872AFE" w:rsidRPr="00711388" w:rsidRDefault="00872AFE" w:rsidP="00567869">
            <w:pPr>
              <w:pStyle w:val="NormalLeft"/>
              <w:rPr>
                <w:lang w:val="en-GB"/>
              </w:rPr>
            </w:pPr>
            <w:r w:rsidRPr="00711388">
              <w:rPr>
                <w:lang w:val="en-GB"/>
              </w:rPr>
              <w:t>Sum of positive capitals at risk as defined in Article 91 of Delegated Regulation (EU) 2015/35 for all obligations subject to mortality risk.</w:t>
            </w:r>
          </w:p>
        </w:tc>
      </w:tr>
      <w:tr w:rsidR="00872AFE" w:rsidRPr="00711388" w14:paraId="3848E484" w14:textId="77777777" w:rsidTr="00567869">
        <w:tc>
          <w:tcPr>
            <w:tcW w:w="1857" w:type="dxa"/>
            <w:tcBorders>
              <w:top w:val="single" w:sz="2" w:space="0" w:color="auto"/>
              <w:left w:val="single" w:sz="2" w:space="0" w:color="auto"/>
              <w:bottom w:val="single" w:sz="2" w:space="0" w:color="auto"/>
              <w:right w:val="single" w:sz="2" w:space="0" w:color="auto"/>
            </w:tcBorders>
          </w:tcPr>
          <w:p w14:paraId="383B590C" w14:textId="77777777" w:rsidR="00872AFE" w:rsidRPr="00711388" w:rsidRDefault="00872AFE" w:rsidP="00567869">
            <w:pPr>
              <w:pStyle w:val="NormalLeft"/>
              <w:rPr>
                <w:lang w:val="en-GB"/>
              </w:rPr>
            </w:pPr>
            <w:r w:rsidRPr="00711388">
              <w:rPr>
                <w:lang w:val="en-GB"/>
              </w:rPr>
              <w:t>R0100/C0160</w:t>
            </w:r>
          </w:p>
        </w:tc>
        <w:tc>
          <w:tcPr>
            <w:tcW w:w="2879" w:type="dxa"/>
            <w:tcBorders>
              <w:top w:val="single" w:sz="2" w:space="0" w:color="auto"/>
              <w:left w:val="single" w:sz="2" w:space="0" w:color="auto"/>
              <w:bottom w:val="single" w:sz="2" w:space="0" w:color="auto"/>
              <w:right w:val="single" w:sz="2" w:space="0" w:color="auto"/>
            </w:tcBorders>
          </w:tcPr>
          <w:p w14:paraId="57D3E58B" w14:textId="5D585DA5" w:rsidR="00872AFE" w:rsidRPr="00711388" w:rsidRDefault="00872AFE" w:rsidP="00567869">
            <w:pPr>
              <w:pStyle w:val="NormalLeft"/>
              <w:rPr>
                <w:lang w:val="en-GB"/>
              </w:rPr>
            </w:pPr>
            <w:r w:rsidRPr="00711388">
              <w:rPr>
                <w:lang w:val="en-GB"/>
              </w:rPr>
              <w:t xml:space="preserve">Mortality risk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7719EA92" w14:textId="77777777" w:rsidR="00872AFE" w:rsidRPr="00711388" w:rsidRDefault="00872AFE" w:rsidP="00567869">
            <w:pPr>
              <w:pStyle w:val="NormalLeft"/>
              <w:rPr>
                <w:lang w:val="en-GB"/>
              </w:rPr>
            </w:pPr>
            <w:r w:rsidRPr="00711388">
              <w:rPr>
                <w:lang w:val="en-GB"/>
              </w:rPr>
              <w:t>Average mortality rate during the following 12 (t + 1) months weighted by sum insured for policies with a positive capital at risk.</w:t>
            </w:r>
          </w:p>
        </w:tc>
      </w:tr>
      <w:tr w:rsidR="00872AFE" w:rsidRPr="00711388" w14:paraId="2EB21397" w14:textId="77777777" w:rsidTr="00567869">
        <w:tc>
          <w:tcPr>
            <w:tcW w:w="1857" w:type="dxa"/>
            <w:tcBorders>
              <w:top w:val="single" w:sz="2" w:space="0" w:color="auto"/>
              <w:left w:val="single" w:sz="2" w:space="0" w:color="auto"/>
              <w:bottom w:val="single" w:sz="2" w:space="0" w:color="auto"/>
              <w:right w:val="single" w:sz="2" w:space="0" w:color="auto"/>
            </w:tcBorders>
          </w:tcPr>
          <w:p w14:paraId="5F7370FF" w14:textId="77777777" w:rsidR="00872AFE" w:rsidRPr="00711388" w:rsidRDefault="00872AFE" w:rsidP="00567869">
            <w:pPr>
              <w:pStyle w:val="NormalLeft"/>
              <w:rPr>
                <w:lang w:val="en-GB"/>
              </w:rPr>
            </w:pPr>
            <w:r w:rsidRPr="00711388">
              <w:rPr>
                <w:lang w:val="en-GB"/>
              </w:rPr>
              <w:t>R0100/C0180</w:t>
            </w:r>
          </w:p>
        </w:tc>
        <w:tc>
          <w:tcPr>
            <w:tcW w:w="2879" w:type="dxa"/>
            <w:tcBorders>
              <w:top w:val="single" w:sz="2" w:space="0" w:color="auto"/>
              <w:left w:val="single" w:sz="2" w:space="0" w:color="auto"/>
              <w:bottom w:val="single" w:sz="2" w:space="0" w:color="auto"/>
              <w:right w:val="single" w:sz="2" w:space="0" w:color="auto"/>
            </w:tcBorders>
          </w:tcPr>
          <w:p w14:paraId="6AC2C6B1" w14:textId="7A47C14D" w:rsidR="00872AFE" w:rsidRPr="00711388" w:rsidRDefault="00872AFE" w:rsidP="00567869">
            <w:pPr>
              <w:pStyle w:val="NormalLeft"/>
              <w:rPr>
                <w:lang w:val="en-GB"/>
              </w:rPr>
            </w:pPr>
            <w:r w:rsidRPr="00711388">
              <w:rPr>
                <w:lang w:val="en-GB"/>
              </w:rPr>
              <w:t xml:space="preserve">Mortality risk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4D4D6F42" w14:textId="77777777" w:rsidR="00872AFE" w:rsidRPr="00711388" w:rsidRDefault="00872AFE" w:rsidP="00567869">
            <w:pPr>
              <w:pStyle w:val="NormalLeft"/>
              <w:rPr>
                <w:lang w:val="en-GB"/>
              </w:rPr>
            </w:pPr>
            <w:r w:rsidRPr="00711388">
              <w:rPr>
                <w:lang w:val="en-GB"/>
              </w:rPr>
              <w:t>Modified duration in years of all payments payable on death included in the best estimate for policies with a positive capital at risk.</w:t>
            </w:r>
          </w:p>
        </w:tc>
      </w:tr>
      <w:tr w:rsidR="00872AFE" w:rsidRPr="00711388" w14:paraId="74574C7A" w14:textId="77777777" w:rsidTr="00567869">
        <w:tc>
          <w:tcPr>
            <w:tcW w:w="1857" w:type="dxa"/>
            <w:tcBorders>
              <w:top w:val="single" w:sz="2" w:space="0" w:color="auto"/>
              <w:left w:val="single" w:sz="2" w:space="0" w:color="auto"/>
              <w:bottom w:val="single" w:sz="2" w:space="0" w:color="auto"/>
              <w:right w:val="single" w:sz="2" w:space="0" w:color="auto"/>
            </w:tcBorders>
          </w:tcPr>
          <w:p w14:paraId="00A64ED1" w14:textId="77777777" w:rsidR="00872AFE" w:rsidRPr="00711388" w:rsidRDefault="00872AFE" w:rsidP="00567869">
            <w:pPr>
              <w:pStyle w:val="NormalLeft"/>
              <w:rPr>
                <w:lang w:val="en-GB"/>
              </w:rPr>
            </w:pPr>
            <w:r w:rsidRPr="00711388">
              <w:rPr>
                <w:lang w:val="en-GB"/>
              </w:rPr>
              <w:t>R0110/C0150</w:t>
            </w:r>
          </w:p>
        </w:tc>
        <w:tc>
          <w:tcPr>
            <w:tcW w:w="2879" w:type="dxa"/>
            <w:tcBorders>
              <w:top w:val="single" w:sz="2" w:space="0" w:color="auto"/>
              <w:left w:val="single" w:sz="2" w:space="0" w:color="auto"/>
              <w:bottom w:val="single" w:sz="2" w:space="0" w:color="auto"/>
              <w:right w:val="single" w:sz="2" w:space="0" w:color="auto"/>
            </w:tcBorders>
          </w:tcPr>
          <w:p w14:paraId="072A5BEE" w14:textId="11FCBEB8" w:rsidR="00872AFE" w:rsidRPr="00711388" w:rsidRDefault="00872AFE" w:rsidP="00567869">
            <w:pPr>
              <w:pStyle w:val="NormalLeft"/>
              <w:rPr>
                <w:lang w:val="en-GB"/>
              </w:rPr>
            </w:pPr>
            <w:r w:rsidRPr="00711388">
              <w:rPr>
                <w:lang w:val="en-GB"/>
              </w:rPr>
              <w:t xml:space="preserve">Longevity risk </w:t>
            </w:r>
            <w:r w:rsidR="00845F43" w:rsidRPr="00711388">
              <w:rPr>
                <w:lang w:val="en-GB"/>
              </w:rPr>
              <w:t>-</w:t>
            </w:r>
            <w:r w:rsidRPr="00711388">
              <w:rPr>
                <w:lang w:val="en-GB"/>
              </w:rPr>
              <w:t xml:space="preserve"> Best estimate</w:t>
            </w:r>
          </w:p>
        </w:tc>
        <w:tc>
          <w:tcPr>
            <w:tcW w:w="4550" w:type="dxa"/>
            <w:tcBorders>
              <w:top w:val="single" w:sz="2" w:space="0" w:color="auto"/>
              <w:left w:val="single" w:sz="2" w:space="0" w:color="auto"/>
              <w:bottom w:val="single" w:sz="2" w:space="0" w:color="auto"/>
              <w:right w:val="single" w:sz="2" w:space="0" w:color="auto"/>
            </w:tcBorders>
          </w:tcPr>
          <w:p w14:paraId="7F156F2F" w14:textId="77777777" w:rsidR="00872AFE" w:rsidRPr="00711388" w:rsidRDefault="00872AFE" w:rsidP="00567869">
            <w:pPr>
              <w:pStyle w:val="NormalLeft"/>
              <w:rPr>
                <w:lang w:val="en-GB"/>
              </w:rPr>
            </w:pPr>
            <w:r w:rsidRPr="00711388">
              <w:rPr>
                <w:lang w:val="en-GB"/>
              </w:rPr>
              <w:t>Best estimate of obligations subject to longevity risk.</w:t>
            </w:r>
          </w:p>
        </w:tc>
      </w:tr>
      <w:tr w:rsidR="00872AFE" w:rsidRPr="00711388" w14:paraId="60AB9B84" w14:textId="77777777" w:rsidTr="00567869">
        <w:tc>
          <w:tcPr>
            <w:tcW w:w="1857" w:type="dxa"/>
            <w:tcBorders>
              <w:top w:val="single" w:sz="2" w:space="0" w:color="auto"/>
              <w:left w:val="single" w:sz="2" w:space="0" w:color="auto"/>
              <w:bottom w:val="single" w:sz="2" w:space="0" w:color="auto"/>
              <w:right w:val="single" w:sz="2" w:space="0" w:color="auto"/>
            </w:tcBorders>
          </w:tcPr>
          <w:p w14:paraId="541DEA37" w14:textId="77777777" w:rsidR="00872AFE" w:rsidRPr="00711388" w:rsidRDefault="00872AFE" w:rsidP="00567869">
            <w:pPr>
              <w:pStyle w:val="NormalLeft"/>
              <w:rPr>
                <w:lang w:val="en-GB"/>
              </w:rPr>
            </w:pPr>
            <w:r w:rsidRPr="00711388">
              <w:rPr>
                <w:lang w:val="en-GB"/>
              </w:rPr>
              <w:lastRenderedPageBreak/>
              <w:t>R0110/C0160</w:t>
            </w:r>
          </w:p>
        </w:tc>
        <w:tc>
          <w:tcPr>
            <w:tcW w:w="2879" w:type="dxa"/>
            <w:tcBorders>
              <w:top w:val="single" w:sz="2" w:space="0" w:color="auto"/>
              <w:left w:val="single" w:sz="2" w:space="0" w:color="auto"/>
              <w:bottom w:val="single" w:sz="2" w:space="0" w:color="auto"/>
              <w:right w:val="single" w:sz="2" w:space="0" w:color="auto"/>
            </w:tcBorders>
          </w:tcPr>
          <w:p w14:paraId="1AAF309A" w14:textId="6DDB4BB1" w:rsidR="00872AFE" w:rsidRPr="00711388" w:rsidRDefault="00872AFE" w:rsidP="00567869">
            <w:pPr>
              <w:pStyle w:val="NormalLeft"/>
              <w:rPr>
                <w:lang w:val="en-GB"/>
              </w:rPr>
            </w:pPr>
            <w:r w:rsidRPr="00711388">
              <w:rPr>
                <w:lang w:val="en-GB"/>
              </w:rPr>
              <w:t xml:space="preserve">Longevity risk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4DE837A5" w14:textId="77777777" w:rsidR="00872AFE" w:rsidRPr="00711388" w:rsidRDefault="00872AFE" w:rsidP="00567869">
            <w:pPr>
              <w:pStyle w:val="NormalLeft"/>
              <w:rPr>
                <w:lang w:val="en-GB"/>
              </w:rPr>
            </w:pPr>
            <w:r w:rsidRPr="00711388">
              <w:rPr>
                <w:lang w:val="en-GB"/>
              </w:rPr>
              <w:t>Average mortality rate during the following 12 (t + 1) months weighted by sum insured for policies where a decrease in the mortality rate leads to an increase in technical provisions.</w:t>
            </w:r>
          </w:p>
        </w:tc>
      </w:tr>
      <w:tr w:rsidR="00872AFE" w:rsidRPr="00711388" w14:paraId="76A55CB5" w14:textId="77777777" w:rsidTr="00567869">
        <w:tc>
          <w:tcPr>
            <w:tcW w:w="1857" w:type="dxa"/>
            <w:tcBorders>
              <w:top w:val="single" w:sz="2" w:space="0" w:color="auto"/>
              <w:left w:val="single" w:sz="2" w:space="0" w:color="auto"/>
              <w:bottom w:val="single" w:sz="2" w:space="0" w:color="auto"/>
              <w:right w:val="single" w:sz="2" w:space="0" w:color="auto"/>
            </w:tcBorders>
          </w:tcPr>
          <w:p w14:paraId="327A0A58" w14:textId="77777777" w:rsidR="00872AFE" w:rsidRPr="00711388" w:rsidRDefault="00872AFE" w:rsidP="00567869">
            <w:pPr>
              <w:pStyle w:val="NormalLeft"/>
              <w:rPr>
                <w:lang w:val="en-GB"/>
              </w:rPr>
            </w:pPr>
            <w:r w:rsidRPr="00711388">
              <w:rPr>
                <w:lang w:val="en-GB"/>
              </w:rPr>
              <w:t>R0110/C0180</w:t>
            </w:r>
          </w:p>
        </w:tc>
        <w:tc>
          <w:tcPr>
            <w:tcW w:w="2879" w:type="dxa"/>
            <w:tcBorders>
              <w:top w:val="single" w:sz="2" w:space="0" w:color="auto"/>
              <w:left w:val="single" w:sz="2" w:space="0" w:color="auto"/>
              <w:bottom w:val="single" w:sz="2" w:space="0" w:color="auto"/>
              <w:right w:val="single" w:sz="2" w:space="0" w:color="auto"/>
            </w:tcBorders>
          </w:tcPr>
          <w:p w14:paraId="0EEBA152" w14:textId="6E664BA7" w:rsidR="00872AFE" w:rsidRPr="00711388" w:rsidRDefault="00872AFE" w:rsidP="00567869">
            <w:pPr>
              <w:pStyle w:val="NormalLeft"/>
              <w:rPr>
                <w:lang w:val="en-GB"/>
              </w:rPr>
            </w:pPr>
            <w:r w:rsidRPr="00711388">
              <w:rPr>
                <w:lang w:val="en-GB"/>
              </w:rPr>
              <w:t xml:space="preserve">Longevity risk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009887FB" w14:textId="77777777" w:rsidR="00872AFE" w:rsidRPr="00711388" w:rsidRDefault="00872AFE" w:rsidP="00567869">
            <w:pPr>
              <w:pStyle w:val="NormalLeft"/>
              <w:rPr>
                <w:lang w:val="en-GB"/>
              </w:rPr>
            </w:pPr>
            <w:r w:rsidRPr="00711388">
              <w:rPr>
                <w:lang w:val="en-GB"/>
              </w:rPr>
              <w:t>Modified duration in years of all payments to beneficiaries included in the best estimate for policies where a decrease in the mortality rate leads to an increase in technical provisions.</w:t>
            </w:r>
          </w:p>
        </w:tc>
      </w:tr>
      <w:tr w:rsidR="00872AFE" w:rsidRPr="00711388" w14:paraId="59FC9CFF" w14:textId="77777777" w:rsidTr="00567869">
        <w:tc>
          <w:tcPr>
            <w:tcW w:w="1857" w:type="dxa"/>
            <w:tcBorders>
              <w:top w:val="single" w:sz="2" w:space="0" w:color="auto"/>
              <w:left w:val="single" w:sz="2" w:space="0" w:color="auto"/>
              <w:bottom w:val="single" w:sz="2" w:space="0" w:color="auto"/>
              <w:right w:val="single" w:sz="2" w:space="0" w:color="auto"/>
            </w:tcBorders>
          </w:tcPr>
          <w:p w14:paraId="40E27242" w14:textId="77777777" w:rsidR="00872AFE" w:rsidRPr="00711388" w:rsidRDefault="00872AFE" w:rsidP="00567869">
            <w:pPr>
              <w:pStyle w:val="NormalLeft"/>
              <w:rPr>
                <w:lang w:val="en-GB"/>
              </w:rPr>
            </w:pPr>
            <w:r w:rsidRPr="00711388">
              <w:rPr>
                <w:lang w:val="en-GB"/>
              </w:rPr>
              <w:t>R0120/C0120</w:t>
            </w:r>
          </w:p>
        </w:tc>
        <w:tc>
          <w:tcPr>
            <w:tcW w:w="2879" w:type="dxa"/>
            <w:tcBorders>
              <w:top w:val="single" w:sz="2" w:space="0" w:color="auto"/>
              <w:left w:val="single" w:sz="2" w:space="0" w:color="auto"/>
              <w:bottom w:val="single" w:sz="2" w:space="0" w:color="auto"/>
              <w:right w:val="single" w:sz="2" w:space="0" w:color="auto"/>
            </w:tcBorders>
          </w:tcPr>
          <w:p w14:paraId="4A461F93" w14:textId="61272A51" w:rsidR="00872AFE" w:rsidRPr="00711388" w:rsidRDefault="00872AFE" w:rsidP="00567869">
            <w:pPr>
              <w:pStyle w:val="NormalLeft"/>
              <w:rPr>
                <w:lang w:val="en-GB"/>
              </w:rPr>
            </w:pPr>
            <w:r w:rsidRPr="00711388">
              <w:rPr>
                <w:lang w:val="en-GB"/>
              </w:rPr>
              <w:t>Disability</w:t>
            </w:r>
            <w:r w:rsidR="00711388" w:rsidRPr="00711388">
              <w:rPr>
                <w:lang w:val="en-GB"/>
              </w:rPr>
              <w:t>-</w:t>
            </w:r>
            <w:r w:rsidRPr="00711388">
              <w:rPr>
                <w:lang w:val="en-GB"/>
              </w:rPr>
              <w:t xml:space="preserve">morbidity risk </w:t>
            </w:r>
            <w:r w:rsidR="00845F43" w:rsidRPr="00711388">
              <w:rPr>
                <w:lang w:val="en-GB"/>
              </w:rPr>
              <w:t>-</w:t>
            </w:r>
            <w:r w:rsidRPr="00711388">
              <w:rPr>
                <w:lang w:val="en-GB"/>
              </w:rPr>
              <w:t xml:space="preserve"> Capital at risk</w:t>
            </w:r>
          </w:p>
        </w:tc>
        <w:tc>
          <w:tcPr>
            <w:tcW w:w="4550" w:type="dxa"/>
            <w:tcBorders>
              <w:top w:val="single" w:sz="2" w:space="0" w:color="auto"/>
              <w:left w:val="single" w:sz="2" w:space="0" w:color="auto"/>
              <w:bottom w:val="single" w:sz="2" w:space="0" w:color="auto"/>
              <w:right w:val="single" w:sz="2" w:space="0" w:color="auto"/>
            </w:tcBorders>
          </w:tcPr>
          <w:p w14:paraId="7F361CD2" w14:textId="3021C963" w:rsidR="00872AFE" w:rsidRPr="00711388" w:rsidRDefault="00872AFE" w:rsidP="00567869">
            <w:pPr>
              <w:pStyle w:val="NormalLeft"/>
              <w:rPr>
                <w:lang w:val="en-GB"/>
              </w:rPr>
            </w:pPr>
            <w:r w:rsidRPr="00711388">
              <w:rPr>
                <w:lang w:val="en-GB"/>
              </w:rPr>
              <w:t>Sum of positive capitals at risk as defined in Article 93 of Delegated Regulation (EU) 2015/35 for all obligations subject to disability</w:t>
            </w:r>
            <w:r w:rsidR="00711388" w:rsidRPr="00711388">
              <w:rPr>
                <w:lang w:val="en-GB"/>
              </w:rPr>
              <w:t>-</w:t>
            </w:r>
            <w:r w:rsidRPr="00711388">
              <w:rPr>
                <w:lang w:val="en-GB"/>
              </w:rPr>
              <w:t>morbidity risk.</w:t>
            </w:r>
          </w:p>
        </w:tc>
      </w:tr>
      <w:tr w:rsidR="00872AFE" w:rsidRPr="00711388" w14:paraId="48FD7ADE" w14:textId="77777777" w:rsidTr="00567869">
        <w:tc>
          <w:tcPr>
            <w:tcW w:w="1857" w:type="dxa"/>
            <w:tcBorders>
              <w:top w:val="single" w:sz="2" w:space="0" w:color="auto"/>
              <w:left w:val="single" w:sz="2" w:space="0" w:color="auto"/>
              <w:bottom w:val="single" w:sz="2" w:space="0" w:color="auto"/>
              <w:right w:val="single" w:sz="2" w:space="0" w:color="auto"/>
            </w:tcBorders>
          </w:tcPr>
          <w:p w14:paraId="4B1FD474" w14:textId="77777777" w:rsidR="00872AFE" w:rsidRPr="00711388" w:rsidRDefault="00872AFE" w:rsidP="00567869">
            <w:pPr>
              <w:pStyle w:val="NormalLeft"/>
              <w:rPr>
                <w:lang w:val="en-GB"/>
              </w:rPr>
            </w:pPr>
            <w:r w:rsidRPr="00711388">
              <w:rPr>
                <w:lang w:val="en-GB"/>
              </w:rPr>
              <w:t>R0120/C0130</w:t>
            </w:r>
          </w:p>
        </w:tc>
        <w:tc>
          <w:tcPr>
            <w:tcW w:w="2879" w:type="dxa"/>
            <w:tcBorders>
              <w:top w:val="single" w:sz="2" w:space="0" w:color="auto"/>
              <w:left w:val="single" w:sz="2" w:space="0" w:color="auto"/>
              <w:bottom w:val="single" w:sz="2" w:space="0" w:color="auto"/>
              <w:right w:val="single" w:sz="2" w:space="0" w:color="auto"/>
            </w:tcBorders>
          </w:tcPr>
          <w:p w14:paraId="1F263C9C" w14:textId="3F34E1A5" w:rsidR="00872AFE" w:rsidRPr="00711388" w:rsidRDefault="00872AFE" w:rsidP="00567869">
            <w:pPr>
              <w:pStyle w:val="NormalLeft"/>
              <w:rPr>
                <w:lang w:val="en-GB"/>
              </w:rPr>
            </w:pPr>
            <w:r w:rsidRPr="00711388">
              <w:rPr>
                <w:lang w:val="en-GB"/>
              </w:rPr>
              <w:t>Disability</w:t>
            </w:r>
            <w:r w:rsidR="00711388" w:rsidRPr="00711388">
              <w:rPr>
                <w:lang w:val="en-GB"/>
              </w:rPr>
              <w:t>-</w:t>
            </w:r>
            <w:r w:rsidRPr="00711388">
              <w:rPr>
                <w:lang w:val="en-GB"/>
              </w:rPr>
              <w:t xml:space="preserve">morbidity risk </w:t>
            </w:r>
            <w:r w:rsidR="00845F43" w:rsidRPr="00711388">
              <w:rPr>
                <w:lang w:val="en-GB"/>
              </w:rPr>
              <w:t>-</w:t>
            </w:r>
            <w:r w:rsidRPr="00711388">
              <w:rPr>
                <w:lang w:val="en-GB"/>
              </w:rPr>
              <w:t xml:space="preserve"> Capital at risk t+1</w:t>
            </w:r>
          </w:p>
        </w:tc>
        <w:tc>
          <w:tcPr>
            <w:tcW w:w="4550" w:type="dxa"/>
            <w:tcBorders>
              <w:top w:val="single" w:sz="2" w:space="0" w:color="auto"/>
              <w:left w:val="single" w:sz="2" w:space="0" w:color="auto"/>
              <w:bottom w:val="single" w:sz="2" w:space="0" w:color="auto"/>
              <w:right w:val="single" w:sz="2" w:space="0" w:color="auto"/>
            </w:tcBorders>
          </w:tcPr>
          <w:p w14:paraId="18EFF7AE" w14:textId="77777777" w:rsidR="00872AFE" w:rsidRPr="00711388" w:rsidRDefault="00872AFE" w:rsidP="00567869">
            <w:pPr>
              <w:pStyle w:val="NormalLeft"/>
              <w:rPr>
                <w:lang w:val="en-GB"/>
              </w:rPr>
            </w:pPr>
            <w:r w:rsidRPr="00711388">
              <w:rPr>
                <w:lang w:val="en-GB"/>
              </w:rPr>
              <w:t>Capital at risk as defined in R0120/C0120 after 12 (t + 1) months.</w:t>
            </w:r>
          </w:p>
        </w:tc>
      </w:tr>
      <w:tr w:rsidR="00872AFE" w:rsidRPr="00711388" w14:paraId="694C70CE" w14:textId="77777777" w:rsidTr="00567869">
        <w:tc>
          <w:tcPr>
            <w:tcW w:w="1857" w:type="dxa"/>
            <w:tcBorders>
              <w:top w:val="single" w:sz="2" w:space="0" w:color="auto"/>
              <w:left w:val="single" w:sz="2" w:space="0" w:color="auto"/>
              <w:bottom w:val="single" w:sz="2" w:space="0" w:color="auto"/>
              <w:right w:val="single" w:sz="2" w:space="0" w:color="auto"/>
            </w:tcBorders>
          </w:tcPr>
          <w:p w14:paraId="3F5F7A61" w14:textId="77777777" w:rsidR="00872AFE" w:rsidRPr="00711388" w:rsidRDefault="00872AFE" w:rsidP="00567869">
            <w:pPr>
              <w:pStyle w:val="NormalLeft"/>
              <w:rPr>
                <w:lang w:val="en-GB"/>
              </w:rPr>
            </w:pPr>
            <w:r w:rsidRPr="00711388">
              <w:rPr>
                <w:lang w:val="en-GB"/>
              </w:rPr>
              <w:t>R0120/C0150</w:t>
            </w:r>
          </w:p>
        </w:tc>
        <w:tc>
          <w:tcPr>
            <w:tcW w:w="2879" w:type="dxa"/>
            <w:tcBorders>
              <w:top w:val="single" w:sz="2" w:space="0" w:color="auto"/>
              <w:left w:val="single" w:sz="2" w:space="0" w:color="auto"/>
              <w:bottom w:val="single" w:sz="2" w:space="0" w:color="auto"/>
              <w:right w:val="single" w:sz="2" w:space="0" w:color="auto"/>
            </w:tcBorders>
          </w:tcPr>
          <w:p w14:paraId="4CE6AC03" w14:textId="12455CDC" w:rsidR="00872AFE" w:rsidRPr="00711388" w:rsidRDefault="00872AFE" w:rsidP="00567869">
            <w:pPr>
              <w:pStyle w:val="NormalLeft"/>
              <w:rPr>
                <w:lang w:val="en-GB"/>
              </w:rPr>
            </w:pPr>
            <w:r w:rsidRPr="00711388">
              <w:rPr>
                <w:lang w:val="en-GB"/>
              </w:rPr>
              <w:t>Disability</w:t>
            </w:r>
            <w:r w:rsidR="00711388" w:rsidRPr="00711388">
              <w:rPr>
                <w:lang w:val="en-GB"/>
              </w:rPr>
              <w:t>-</w:t>
            </w:r>
            <w:r w:rsidRPr="00711388">
              <w:rPr>
                <w:lang w:val="en-GB"/>
              </w:rPr>
              <w:t xml:space="preserve">morbidity risk </w:t>
            </w:r>
            <w:r w:rsidR="00845F43" w:rsidRPr="00711388">
              <w:rPr>
                <w:lang w:val="en-GB"/>
              </w:rPr>
              <w:t>-</w:t>
            </w:r>
            <w:r w:rsidRPr="00711388">
              <w:rPr>
                <w:lang w:val="en-GB"/>
              </w:rPr>
              <w:t xml:space="preserve"> Best estimate</w:t>
            </w:r>
          </w:p>
        </w:tc>
        <w:tc>
          <w:tcPr>
            <w:tcW w:w="4550" w:type="dxa"/>
            <w:tcBorders>
              <w:top w:val="single" w:sz="2" w:space="0" w:color="auto"/>
              <w:left w:val="single" w:sz="2" w:space="0" w:color="auto"/>
              <w:bottom w:val="single" w:sz="2" w:space="0" w:color="auto"/>
              <w:right w:val="single" w:sz="2" w:space="0" w:color="auto"/>
            </w:tcBorders>
          </w:tcPr>
          <w:p w14:paraId="4861C196" w14:textId="7750695D" w:rsidR="00872AFE" w:rsidRPr="00711388" w:rsidRDefault="00872AFE" w:rsidP="00567869">
            <w:pPr>
              <w:pStyle w:val="NormalLeft"/>
              <w:rPr>
                <w:lang w:val="en-GB"/>
              </w:rPr>
            </w:pPr>
            <w:r w:rsidRPr="00711388">
              <w:rPr>
                <w:lang w:val="en-GB"/>
              </w:rPr>
              <w:t>Best estimate of obligations subject to disability</w:t>
            </w:r>
            <w:r w:rsidR="00711388" w:rsidRPr="00711388">
              <w:rPr>
                <w:lang w:val="en-GB"/>
              </w:rPr>
              <w:t>-</w:t>
            </w:r>
            <w:r w:rsidRPr="00711388">
              <w:rPr>
                <w:lang w:val="en-GB"/>
              </w:rPr>
              <w:t>morbidity risk.</w:t>
            </w:r>
          </w:p>
        </w:tc>
      </w:tr>
      <w:tr w:rsidR="00872AFE" w:rsidRPr="00711388" w14:paraId="78102482" w14:textId="77777777" w:rsidTr="00567869">
        <w:tc>
          <w:tcPr>
            <w:tcW w:w="1857" w:type="dxa"/>
            <w:tcBorders>
              <w:top w:val="single" w:sz="2" w:space="0" w:color="auto"/>
              <w:left w:val="single" w:sz="2" w:space="0" w:color="auto"/>
              <w:bottom w:val="single" w:sz="2" w:space="0" w:color="auto"/>
              <w:right w:val="single" w:sz="2" w:space="0" w:color="auto"/>
            </w:tcBorders>
          </w:tcPr>
          <w:p w14:paraId="34907C75" w14:textId="77777777" w:rsidR="00872AFE" w:rsidRPr="00711388" w:rsidRDefault="00872AFE" w:rsidP="00567869">
            <w:pPr>
              <w:pStyle w:val="NormalLeft"/>
              <w:rPr>
                <w:lang w:val="en-GB"/>
              </w:rPr>
            </w:pPr>
            <w:r w:rsidRPr="00711388">
              <w:rPr>
                <w:lang w:val="en-GB"/>
              </w:rPr>
              <w:t>R0120/C0160</w:t>
            </w:r>
          </w:p>
        </w:tc>
        <w:tc>
          <w:tcPr>
            <w:tcW w:w="2879" w:type="dxa"/>
            <w:tcBorders>
              <w:top w:val="single" w:sz="2" w:space="0" w:color="auto"/>
              <w:left w:val="single" w:sz="2" w:space="0" w:color="auto"/>
              <w:bottom w:val="single" w:sz="2" w:space="0" w:color="auto"/>
              <w:right w:val="single" w:sz="2" w:space="0" w:color="auto"/>
            </w:tcBorders>
          </w:tcPr>
          <w:p w14:paraId="26036461" w14:textId="56EED624" w:rsidR="00872AFE" w:rsidRPr="00711388" w:rsidRDefault="00872AFE" w:rsidP="00567869">
            <w:pPr>
              <w:pStyle w:val="NormalLeft"/>
              <w:rPr>
                <w:lang w:val="en-GB"/>
              </w:rPr>
            </w:pPr>
            <w:r w:rsidRPr="00711388">
              <w:rPr>
                <w:lang w:val="en-GB"/>
              </w:rPr>
              <w:t>Disability</w:t>
            </w:r>
            <w:r w:rsidR="00711388" w:rsidRPr="00711388">
              <w:rPr>
                <w:lang w:val="en-GB"/>
              </w:rPr>
              <w:t>-</w:t>
            </w:r>
            <w:r w:rsidRPr="00711388">
              <w:rPr>
                <w:lang w:val="en-GB"/>
              </w:rPr>
              <w:t xml:space="preserve">morbidity risk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6B2EA8D7" w14:textId="66602B57" w:rsidR="00872AFE" w:rsidRPr="00711388" w:rsidRDefault="00872AFE" w:rsidP="00567869">
            <w:pPr>
              <w:pStyle w:val="NormalLeft"/>
              <w:rPr>
                <w:lang w:val="en-GB"/>
              </w:rPr>
            </w:pPr>
            <w:r w:rsidRPr="00711388">
              <w:rPr>
                <w:lang w:val="en-GB"/>
              </w:rPr>
              <w:t>Average disability</w:t>
            </w:r>
            <w:r w:rsidR="00711388" w:rsidRPr="00711388">
              <w:rPr>
                <w:lang w:val="en-GB"/>
              </w:rPr>
              <w:t>-</w:t>
            </w:r>
            <w:r w:rsidRPr="00711388">
              <w:rPr>
                <w:lang w:val="en-GB"/>
              </w:rPr>
              <w:t>morbidity rate during the following 12 months (t + 1) weighted by sum insured for policies with a positive capital at risk.</w:t>
            </w:r>
          </w:p>
        </w:tc>
      </w:tr>
      <w:tr w:rsidR="00872AFE" w:rsidRPr="00711388" w14:paraId="1C06E431" w14:textId="77777777" w:rsidTr="00567869">
        <w:tc>
          <w:tcPr>
            <w:tcW w:w="1857" w:type="dxa"/>
            <w:tcBorders>
              <w:top w:val="single" w:sz="2" w:space="0" w:color="auto"/>
              <w:left w:val="single" w:sz="2" w:space="0" w:color="auto"/>
              <w:bottom w:val="single" w:sz="2" w:space="0" w:color="auto"/>
              <w:right w:val="single" w:sz="2" w:space="0" w:color="auto"/>
            </w:tcBorders>
          </w:tcPr>
          <w:p w14:paraId="1E55785A" w14:textId="77777777" w:rsidR="00872AFE" w:rsidRPr="00711388" w:rsidRDefault="00872AFE" w:rsidP="00567869">
            <w:pPr>
              <w:pStyle w:val="NormalLeft"/>
              <w:rPr>
                <w:lang w:val="en-GB"/>
              </w:rPr>
            </w:pPr>
            <w:r w:rsidRPr="00711388">
              <w:rPr>
                <w:lang w:val="en-GB"/>
              </w:rPr>
              <w:t>R0120/C0170</w:t>
            </w:r>
          </w:p>
        </w:tc>
        <w:tc>
          <w:tcPr>
            <w:tcW w:w="2879" w:type="dxa"/>
            <w:tcBorders>
              <w:top w:val="single" w:sz="2" w:space="0" w:color="auto"/>
              <w:left w:val="single" w:sz="2" w:space="0" w:color="auto"/>
              <w:bottom w:val="single" w:sz="2" w:space="0" w:color="auto"/>
              <w:right w:val="single" w:sz="2" w:space="0" w:color="auto"/>
            </w:tcBorders>
          </w:tcPr>
          <w:p w14:paraId="4FF6E88A" w14:textId="46D34366" w:rsidR="00872AFE" w:rsidRPr="00711388" w:rsidRDefault="00872AFE" w:rsidP="00567869">
            <w:pPr>
              <w:pStyle w:val="NormalLeft"/>
              <w:rPr>
                <w:lang w:val="en-GB"/>
              </w:rPr>
            </w:pPr>
            <w:r w:rsidRPr="00711388">
              <w:rPr>
                <w:lang w:val="en-GB"/>
              </w:rPr>
              <w:t>Disability</w:t>
            </w:r>
            <w:r w:rsidR="00711388" w:rsidRPr="00711388">
              <w:rPr>
                <w:lang w:val="en-GB"/>
              </w:rPr>
              <w:t>-</w:t>
            </w:r>
            <w:r w:rsidRPr="00711388">
              <w:rPr>
                <w:lang w:val="en-GB"/>
              </w:rPr>
              <w:t xml:space="preserve">morbidity risk </w:t>
            </w:r>
            <w:r w:rsidR="00845F43" w:rsidRPr="00711388">
              <w:rPr>
                <w:lang w:val="en-GB"/>
              </w:rPr>
              <w:t>-</w:t>
            </w:r>
            <w:r w:rsidRPr="00711388">
              <w:rPr>
                <w:lang w:val="en-GB"/>
              </w:rPr>
              <w:t xml:space="preserve"> Average rate t+2</w:t>
            </w:r>
          </w:p>
        </w:tc>
        <w:tc>
          <w:tcPr>
            <w:tcW w:w="4550" w:type="dxa"/>
            <w:tcBorders>
              <w:top w:val="single" w:sz="2" w:space="0" w:color="auto"/>
              <w:left w:val="single" w:sz="2" w:space="0" w:color="auto"/>
              <w:bottom w:val="single" w:sz="2" w:space="0" w:color="auto"/>
              <w:right w:val="single" w:sz="2" w:space="0" w:color="auto"/>
            </w:tcBorders>
          </w:tcPr>
          <w:p w14:paraId="4E43D9C9" w14:textId="3157488C" w:rsidR="00872AFE" w:rsidRPr="00711388" w:rsidRDefault="00872AFE" w:rsidP="00567869">
            <w:pPr>
              <w:pStyle w:val="NormalLeft"/>
              <w:rPr>
                <w:lang w:val="en-GB"/>
              </w:rPr>
            </w:pPr>
            <w:r w:rsidRPr="00711388">
              <w:rPr>
                <w:lang w:val="en-GB"/>
              </w:rPr>
              <w:t>Average disability</w:t>
            </w:r>
            <w:r w:rsidR="00711388" w:rsidRPr="00711388">
              <w:rPr>
                <w:lang w:val="en-GB"/>
              </w:rPr>
              <w:t>-</w:t>
            </w:r>
            <w:r w:rsidRPr="00711388">
              <w:rPr>
                <w:lang w:val="en-GB"/>
              </w:rPr>
              <w:t>morbidity rate during the 12 months after the following 12 months (t+2) weighted by sum insured for policies with a positive capital at risk.</w:t>
            </w:r>
          </w:p>
        </w:tc>
      </w:tr>
      <w:tr w:rsidR="00872AFE" w:rsidRPr="00711388" w14:paraId="3F709745" w14:textId="77777777" w:rsidTr="00567869">
        <w:tc>
          <w:tcPr>
            <w:tcW w:w="1857" w:type="dxa"/>
            <w:tcBorders>
              <w:top w:val="single" w:sz="2" w:space="0" w:color="auto"/>
              <w:left w:val="single" w:sz="2" w:space="0" w:color="auto"/>
              <w:bottom w:val="single" w:sz="2" w:space="0" w:color="auto"/>
              <w:right w:val="single" w:sz="2" w:space="0" w:color="auto"/>
            </w:tcBorders>
          </w:tcPr>
          <w:p w14:paraId="4F6CDC0E" w14:textId="77777777" w:rsidR="00872AFE" w:rsidRPr="00711388" w:rsidRDefault="00872AFE" w:rsidP="00567869">
            <w:pPr>
              <w:pStyle w:val="NormalLeft"/>
              <w:rPr>
                <w:lang w:val="en-GB"/>
              </w:rPr>
            </w:pPr>
            <w:r w:rsidRPr="00711388">
              <w:rPr>
                <w:lang w:val="en-GB"/>
              </w:rPr>
              <w:t>R0120/C0180</w:t>
            </w:r>
          </w:p>
        </w:tc>
        <w:tc>
          <w:tcPr>
            <w:tcW w:w="2879" w:type="dxa"/>
            <w:tcBorders>
              <w:top w:val="single" w:sz="2" w:space="0" w:color="auto"/>
              <w:left w:val="single" w:sz="2" w:space="0" w:color="auto"/>
              <w:bottom w:val="single" w:sz="2" w:space="0" w:color="auto"/>
              <w:right w:val="single" w:sz="2" w:space="0" w:color="auto"/>
            </w:tcBorders>
          </w:tcPr>
          <w:p w14:paraId="1E42DE07" w14:textId="60B61AEA" w:rsidR="00872AFE" w:rsidRPr="00711388" w:rsidRDefault="00872AFE" w:rsidP="00567869">
            <w:pPr>
              <w:pStyle w:val="NormalLeft"/>
              <w:rPr>
                <w:lang w:val="en-GB"/>
              </w:rPr>
            </w:pPr>
            <w:r w:rsidRPr="00711388">
              <w:rPr>
                <w:lang w:val="en-GB"/>
              </w:rPr>
              <w:t>Disability</w:t>
            </w:r>
            <w:r w:rsidR="00711388" w:rsidRPr="00711388">
              <w:rPr>
                <w:lang w:val="en-GB"/>
              </w:rPr>
              <w:t>-</w:t>
            </w:r>
            <w:r w:rsidRPr="00711388">
              <w:rPr>
                <w:lang w:val="en-GB"/>
              </w:rPr>
              <w:t xml:space="preserve">morbidity risk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064C7D53" w14:textId="613B22F2" w:rsidR="00872AFE" w:rsidRPr="00711388" w:rsidRDefault="00872AFE" w:rsidP="00567869">
            <w:pPr>
              <w:pStyle w:val="NormalLeft"/>
              <w:rPr>
                <w:lang w:val="en-GB"/>
              </w:rPr>
            </w:pPr>
            <w:r w:rsidRPr="00711388">
              <w:rPr>
                <w:lang w:val="en-GB"/>
              </w:rPr>
              <w:t>Modified duration in years of all payments on disability</w:t>
            </w:r>
            <w:r w:rsidR="00711388" w:rsidRPr="00711388">
              <w:rPr>
                <w:lang w:val="en-GB"/>
              </w:rPr>
              <w:t>-</w:t>
            </w:r>
            <w:r w:rsidRPr="00711388">
              <w:rPr>
                <w:lang w:val="en-GB"/>
              </w:rPr>
              <w:t>morbidity included in the best estimate for policies with a positive capital at risk.</w:t>
            </w:r>
          </w:p>
        </w:tc>
      </w:tr>
      <w:tr w:rsidR="00872AFE" w:rsidRPr="00711388" w14:paraId="5DA35BAF" w14:textId="77777777" w:rsidTr="00567869">
        <w:tc>
          <w:tcPr>
            <w:tcW w:w="1857" w:type="dxa"/>
            <w:tcBorders>
              <w:top w:val="single" w:sz="2" w:space="0" w:color="auto"/>
              <w:left w:val="single" w:sz="2" w:space="0" w:color="auto"/>
              <w:bottom w:val="single" w:sz="2" w:space="0" w:color="auto"/>
              <w:right w:val="single" w:sz="2" w:space="0" w:color="auto"/>
            </w:tcBorders>
          </w:tcPr>
          <w:p w14:paraId="5D67FBCB" w14:textId="77777777" w:rsidR="00872AFE" w:rsidRPr="00711388" w:rsidRDefault="00872AFE" w:rsidP="00567869">
            <w:pPr>
              <w:pStyle w:val="NormalLeft"/>
              <w:rPr>
                <w:lang w:val="en-GB"/>
              </w:rPr>
            </w:pPr>
            <w:r w:rsidRPr="00711388">
              <w:rPr>
                <w:lang w:val="en-GB"/>
              </w:rPr>
              <w:t>R0120/C0200</w:t>
            </w:r>
          </w:p>
        </w:tc>
        <w:tc>
          <w:tcPr>
            <w:tcW w:w="2879" w:type="dxa"/>
            <w:tcBorders>
              <w:top w:val="single" w:sz="2" w:space="0" w:color="auto"/>
              <w:left w:val="single" w:sz="2" w:space="0" w:color="auto"/>
              <w:bottom w:val="single" w:sz="2" w:space="0" w:color="auto"/>
              <w:right w:val="single" w:sz="2" w:space="0" w:color="auto"/>
            </w:tcBorders>
          </w:tcPr>
          <w:p w14:paraId="793390C1" w14:textId="284F0551" w:rsidR="00872AFE" w:rsidRPr="00711388" w:rsidRDefault="00872AFE" w:rsidP="00567869">
            <w:pPr>
              <w:pStyle w:val="NormalLeft"/>
              <w:rPr>
                <w:lang w:val="en-GB"/>
              </w:rPr>
            </w:pPr>
            <w:r w:rsidRPr="00711388">
              <w:rPr>
                <w:lang w:val="en-GB"/>
              </w:rPr>
              <w:t>Disability</w:t>
            </w:r>
            <w:r w:rsidR="00711388" w:rsidRPr="00711388">
              <w:rPr>
                <w:lang w:val="en-GB"/>
              </w:rPr>
              <w:t>-</w:t>
            </w:r>
            <w:r w:rsidRPr="00711388">
              <w:rPr>
                <w:lang w:val="en-GB"/>
              </w:rPr>
              <w:t xml:space="preserve">morbidity risk </w:t>
            </w:r>
            <w:r w:rsidR="00845F43" w:rsidRPr="00711388">
              <w:rPr>
                <w:lang w:val="en-GB"/>
              </w:rPr>
              <w:t>-</w:t>
            </w:r>
            <w:r w:rsidRPr="00711388">
              <w:rPr>
                <w:lang w:val="en-GB"/>
              </w:rPr>
              <w:t xml:space="preserve"> Termination rates</w:t>
            </w:r>
          </w:p>
        </w:tc>
        <w:tc>
          <w:tcPr>
            <w:tcW w:w="4550" w:type="dxa"/>
            <w:tcBorders>
              <w:top w:val="single" w:sz="2" w:space="0" w:color="auto"/>
              <w:left w:val="single" w:sz="2" w:space="0" w:color="auto"/>
              <w:bottom w:val="single" w:sz="2" w:space="0" w:color="auto"/>
              <w:right w:val="single" w:sz="2" w:space="0" w:color="auto"/>
            </w:tcBorders>
          </w:tcPr>
          <w:p w14:paraId="4A453F8A" w14:textId="77777777" w:rsidR="00872AFE" w:rsidRPr="00711388" w:rsidRDefault="00872AFE" w:rsidP="00567869">
            <w:pPr>
              <w:pStyle w:val="NormalLeft"/>
              <w:rPr>
                <w:lang w:val="en-GB"/>
              </w:rPr>
            </w:pPr>
            <w:r w:rsidRPr="00711388">
              <w:rPr>
                <w:lang w:val="en-GB"/>
              </w:rPr>
              <w:t>Expected termination rates during the following 12 months for policies with a positive capital at risk.</w:t>
            </w:r>
          </w:p>
        </w:tc>
      </w:tr>
      <w:tr w:rsidR="00872AFE" w:rsidRPr="00711388" w14:paraId="3E3D33B5" w14:textId="77777777" w:rsidTr="00567869">
        <w:tc>
          <w:tcPr>
            <w:tcW w:w="1857" w:type="dxa"/>
            <w:tcBorders>
              <w:top w:val="single" w:sz="2" w:space="0" w:color="auto"/>
              <w:left w:val="single" w:sz="2" w:space="0" w:color="auto"/>
              <w:bottom w:val="single" w:sz="2" w:space="0" w:color="auto"/>
              <w:right w:val="single" w:sz="2" w:space="0" w:color="auto"/>
            </w:tcBorders>
          </w:tcPr>
          <w:p w14:paraId="5F013E83" w14:textId="77777777" w:rsidR="00872AFE" w:rsidRPr="00711388" w:rsidRDefault="00872AFE" w:rsidP="00567869">
            <w:pPr>
              <w:pStyle w:val="NormalLeft"/>
              <w:rPr>
                <w:lang w:val="en-GB"/>
              </w:rPr>
            </w:pPr>
            <w:r w:rsidRPr="00711388">
              <w:rPr>
                <w:lang w:val="en-GB"/>
              </w:rPr>
              <w:t>R0130/C0140</w:t>
            </w:r>
          </w:p>
        </w:tc>
        <w:tc>
          <w:tcPr>
            <w:tcW w:w="2879" w:type="dxa"/>
            <w:tcBorders>
              <w:top w:val="single" w:sz="2" w:space="0" w:color="auto"/>
              <w:left w:val="single" w:sz="2" w:space="0" w:color="auto"/>
              <w:bottom w:val="single" w:sz="2" w:space="0" w:color="auto"/>
              <w:right w:val="single" w:sz="2" w:space="0" w:color="auto"/>
            </w:tcBorders>
          </w:tcPr>
          <w:p w14:paraId="4DC7FDAF" w14:textId="6DA5FB0F" w:rsidR="00872AFE" w:rsidRPr="00711388" w:rsidRDefault="00872AFE" w:rsidP="00567869">
            <w:pPr>
              <w:pStyle w:val="NormalLeft"/>
              <w:rPr>
                <w:lang w:val="en-GB"/>
              </w:rPr>
            </w:pPr>
            <w:r w:rsidRPr="00711388">
              <w:rPr>
                <w:lang w:val="en-GB"/>
              </w:rPr>
              <w:t xml:space="preserve">Lapse risk (up) </w:t>
            </w:r>
            <w:r w:rsidR="00845F43" w:rsidRPr="00711388">
              <w:rPr>
                <w:lang w:val="en-GB"/>
              </w:rPr>
              <w:t>-</w:t>
            </w:r>
            <w:r w:rsidRPr="00711388">
              <w:rPr>
                <w:lang w:val="en-GB"/>
              </w:rPr>
              <w:t xml:space="preserve"> Surrender strain</w:t>
            </w:r>
          </w:p>
        </w:tc>
        <w:tc>
          <w:tcPr>
            <w:tcW w:w="4550" w:type="dxa"/>
            <w:tcBorders>
              <w:top w:val="single" w:sz="2" w:space="0" w:color="auto"/>
              <w:left w:val="single" w:sz="2" w:space="0" w:color="auto"/>
              <w:bottom w:val="single" w:sz="2" w:space="0" w:color="auto"/>
              <w:right w:val="single" w:sz="2" w:space="0" w:color="auto"/>
            </w:tcBorders>
          </w:tcPr>
          <w:p w14:paraId="0C5BF11A" w14:textId="77777777" w:rsidR="00872AFE" w:rsidRPr="00711388" w:rsidRDefault="00872AFE" w:rsidP="00567869">
            <w:pPr>
              <w:pStyle w:val="NormalLeft"/>
              <w:rPr>
                <w:lang w:val="en-GB"/>
              </w:rPr>
            </w:pPr>
            <w:r w:rsidRPr="00711388">
              <w:rPr>
                <w:lang w:val="en-GB"/>
              </w:rPr>
              <w:t>Sum of all positive surrender strains as defined in Article 95 of Delegated Regulation (EU) 2015/35.</w:t>
            </w:r>
          </w:p>
        </w:tc>
      </w:tr>
      <w:tr w:rsidR="00872AFE" w:rsidRPr="00711388" w14:paraId="219D0445" w14:textId="77777777" w:rsidTr="00567869">
        <w:tc>
          <w:tcPr>
            <w:tcW w:w="1857" w:type="dxa"/>
            <w:tcBorders>
              <w:top w:val="single" w:sz="2" w:space="0" w:color="auto"/>
              <w:left w:val="single" w:sz="2" w:space="0" w:color="auto"/>
              <w:bottom w:val="single" w:sz="2" w:space="0" w:color="auto"/>
              <w:right w:val="single" w:sz="2" w:space="0" w:color="auto"/>
            </w:tcBorders>
          </w:tcPr>
          <w:p w14:paraId="4CF5889C" w14:textId="77777777" w:rsidR="00872AFE" w:rsidRPr="00711388" w:rsidRDefault="00872AFE" w:rsidP="00567869">
            <w:pPr>
              <w:pStyle w:val="NormalLeft"/>
              <w:rPr>
                <w:lang w:val="en-GB"/>
              </w:rPr>
            </w:pPr>
            <w:r w:rsidRPr="00711388">
              <w:rPr>
                <w:lang w:val="en-GB"/>
              </w:rPr>
              <w:t>R0130/C0160</w:t>
            </w:r>
          </w:p>
        </w:tc>
        <w:tc>
          <w:tcPr>
            <w:tcW w:w="2879" w:type="dxa"/>
            <w:tcBorders>
              <w:top w:val="single" w:sz="2" w:space="0" w:color="auto"/>
              <w:left w:val="single" w:sz="2" w:space="0" w:color="auto"/>
              <w:bottom w:val="single" w:sz="2" w:space="0" w:color="auto"/>
              <w:right w:val="single" w:sz="2" w:space="0" w:color="auto"/>
            </w:tcBorders>
          </w:tcPr>
          <w:p w14:paraId="0286AB0F" w14:textId="14BCE71E" w:rsidR="00872AFE" w:rsidRPr="00711388" w:rsidRDefault="00872AFE" w:rsidP="00567869">
            <w:pPr>
              <w:pStyle w:val="NormalLeft"/>
              <w:rPr>
                <w:lang w:val="en-GB"/>
              </w:rPr>
            </w:pPr>
            <w:r w:rsidRPr="00711388">
              <w:rPr>
                <w:lang w:val="en-GB"/>
              </w:rPr>
              <w:t xml:space="preserve">Lapse risk (up)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035CFE86" w14:textId="77777777" w:rsidR="00872AFE" w:rsidRPr="00711388" w:rsidRDefault="00872AFE" w:rsidP="00567869">
            <w:pPr>
              <w:pStyle w:val="NormalLeft"/>
              <w:rPr>
                <w:lang w:val="en-GB"/>
              </w:rPr>
            </w:pPr>
            <w:r w:rsidRPr="00711388">
              <w:rPr>
                <w:lang w:val="en-GB"/>
              </w:rPr>
              <w:t>Average lapse rate for policies with positive surrender strains.</w:t>
            </w:r>
          </w:p>
        </w:tc>
      </w:tr>
      <w:tr w:rsidR="00872AFE" w:rsidRPr="00711388" w14:paraId="22335A1C" w14:textId="77777777" w:rsidTr="00567869">
        <w:tc>
          <w:tcPr>
            <w:tcW w:w="1857" w:type="dxa"/>
            <w:tcBorders>
              <w:top w:val="single" w:sz="2" w:space="0" w:color="auto"/>
              <w:left w:val="single" w:sz="2" w:space="0" w:color="auto"/>
              <w:bottom w:val="single" w:sz="2" w:space="0" w:color="auto"/>
              <w:right w:val="single" w:sz="2" w:space="0" w:color="auto"/>
            </w:tcBorders>
          </w:tcPr>
          <w:p w14:paraId="1FB98E45" w14:textId="77777777" w:rsidR="00872AFE" w:rsidRPr="00711388" w:rsidRDefault="00872AFE" w:rsidP="00567869">
            <w:pPr>
              <w:pStyle w:val="NormalLeft"/>
              <w:rPr>
                <w:lang w:val="en-GB"/>
              </w:rPr>
            </w:pPr>
            <w:r w:rsidRPr="00711388">
              <w:rPr>
                <w:lang w:val="en-GB"/>
              </w:rPr>
              <w:lastRenderedPageBreak/>
              <w:t>R0130/C0190</w:t>
            </w:r>
          </w:p>
        </w:tc>
        <w:tc>
          <w:tcPr>
            <w:tcW w:w="2879" w:type="dxa"/>
            <w:tcBorders>
              <w:top w:val="single" w:sz="2" w:space="0" w:color="auto"/>
              <w:left w:val="single" w:sz="2" w:space="0" w:color="auto"/>
              <w:bottom w:val="single" w:sz="2" w:space="0" w:color="auto"/>
              <w:right w:val="single" w:sz="2" w:space="0" w:color="auto"/>
            </w:tcBorders>
          </w:tcPr>
          <w:p w14:paraId="2C93B509" w14:textId="167A53DA" w:rsidR="00872AFE" w:rsidRPr="00711388" w:rsidRDefault="00872AFE" w:rsidP="00567869">
            <w:pPr>
              <w:pStyle w:val="NormalLeft"/>
              <w:rPr>
                <w:lang w:val="en-GB"/>
              </w:rPr>
            </w:pPr>
            <w:r w:rsidRPr="00711388">
              <w:rPr>
                <w:lang w:val="en-GB"/>
              </w:rPr>
              <w:t xml:space="preserve">Lapse risk (up) </w:t>
            </w:r>
            <w:r w:rsidR="00845F43" w:rsidRPr="00711388">
              <w:rPr>
                <w:lang w:val="en-GB"/>
              </w:rPr>
              <w:t>-</w:t>
            </w:r>
            <w:r w:rsidRPr="00711388">
              <w:rPr>
                <w:lang w:val="en-GB"/>
              </w:rPr>
              <w:t xml:space="preserve"> Average run off period</w:t>
            </w:r>
          </w:p>
        </w:tc>
        <w:tc>
          <w:tcPr>
            <w:tcW w:w="4550" w:type="dxa"/>
            <w:tcBorders>
              <w:top w:val="single" w:sz="2" w:space="0" w:color="auto"/>
              <w:left w:val="single" w:sz="2" w:space="0" w:color="auto"/>
              <w:bottom w:val="single" w:sz="2" w:space="0" w:color="auto"/>
              <w:right w:val="single" w:sz="2" w:space="0" w:color="auto"/>
            </w:tcBorders>
          </w:tcPr>
          <w:p w14:paraId="3994F2CC" w14:textId="77777777" w:rsidR="00872AFE" w:rsidRPr="00711388" w:rsidRDefault="00872AFE" w:rsidP="00567869">
            <w:pPr>
              <w:pStyle w:val="NormalLeft"/>
              <w:rPr>
                <w:lang w:val="en-GB"/>
              </w:rPr>
            </w:pPr>
            <w:r w:rsidRPr="00711388">
              <w:rPr>
                <w:lang w:val="en-GB"/>
              </w:rPr>
              <w:t>Average period in years over which the policies with a positive surrender strain run off.</w:t>
            </w:r>
          </w:p>
        </w:tc>
      </w:tr>
      <w:tr w:rsidR="00872AFE" w:rsidRPr="00711388" w14:paraId="6537182A" w14:textId="77777777" w:rsidTr="00567869">
        <w:tc>
          <w:tcPr>
            <w:tcW w:w="1857" w:type="dxa"/>
            <w:tcBorders>
              <w:top w:val="single" w:sz="2" w:space="0" w:color="auto"/>
              <w:left w:val="single" w:sz="2" w:space="0" w:color="auto"/>
              <w:bottom w:val="single" w:sz="2" w:space="0" w:color="auto"/>
              <w:right w:val="single" w:sz="2" w:space="0" w:color="auto"/>
            </w:tcBorders>
          </w:tcPr>
          <w:p w14:paraId="2714A5D0" w14:textId="77777777" w:rsidR="00872AFE" w:rsidRPr="00711388" w:rsidRDefault="00872AFE" w:rsidP="00567869">
            <w:pPr>
              <w:pStyle w:val="NormalLeft"/>
              <w:rPr>
                <w:lang w:val="en-GB"/>
              </w:rPr>
            </w:pPr>
            <w:r w:rsidRPr="00711388">
              <w:rPr>
                <w:lang w:val="en-GB"/>
              </w:rPr>
              <w:t>R0140/C0140</w:t>
            </w:r>
          </w:p>
        </w:tc>
        <w:tc>
          <w:tcPr>
            <w:tcW w:w="2879" w:type="dxa"/>
            <w:tcBorders>
              <w:top w:val="single" w:sz="2" w:space="0" w:color="auto"/>
              <w:left w:val="single" w:sz="2" w:space="0" w:color="auto"/>
              <w:bottom w:val="single" w:sz="2" w:space="0" w:color="auto"/>
              <w:right w:val="single" w:sz="2" w:space="0" w:color="auto"/>
            </w:tcBorders>
          </w:tcPr>
          <w:p w14:paraId="5E29D488" w14:textId="18834DAF" w:rsidR="00872AFE" w:rsidRPr="00711388" w:rsidRDefault="00872AFE" w:rsidP="00567869">
            <w:pPr>
              <w:pStyle w:val="NormalLeft"/>
              <w:rPr>
                <w:lang w:val="en-GB"/>
              </w:rPr>
            </w:pPr>
            <w:r w:rsidRPr="00711388">
              <w:rPr>
                <w:lang w:val="en-GB"/>
              </w:rPr>
              <w:t xml:space="preserve">Lapse risk (down) </w:t>
            </w:r>
            <w:r w:rsidR="00845F43" w:rsidRPr="00711388">
              <w:rPr>
                <w:lang w:val="en-GB"/>
              </w:rPr>
              <w:t>-</w:t>
            </w:r>
            <w:r w:rsidRPr="00711388">
              <w:rPr>
                <w:lang w:val="en-GB"/>
              </w:rPr>
              <w:t xml:space="preserve"> Surrender strain</w:t>
            </w:r>
          </w:p>
        </w:tc>
        <w:tc>
          <w:tcPr>
            <w:tcW w:w="4550" w:type="dxa"/>
            <w:tcBorders>
              <w:top w:val="single" w:sz="2" w:space="0" w:color="auto"/>
              <w:left w:val="single" w:sz="2" w:space="0" w:color="auto"/>
              <w:bottom w:val="single" w:sz="2" w:space="0" w:color="auto"/>
              <w:right w:val="single" w:sz="2" w:space="0" w:color="auto"/>
            </w:tcBorders>
          </w:tcPr>
          <w:p w14:paraId="05CB598D" w14:textId="77777777" w:rsidR="00872AFE" w:rsidRPr="00711388" w:rsidRDefault="00872AFE" w:rsidP="00567869">
            <w:pPr>
              <w:pStyle w:val="NormalLeft"/>
              <w:rPr>
                <w:lang w:val="en-GB"/>
              </w:rPr>
            </w:pPr>
            <w:r w:rsidRPr="00711388">
              <w:rPr>
                <w:lang w:val="en-GB"/>
              </w:rPr>
              <w:t>Sum of all negative surrender strains as defined in Article 95 of Delegated Regulation (EU) 2015/35.</w:t>
            </w:r>
          </w:p>
        </w:tc>
      </w:tr>
      <w:tr w:rsidR="00872AFE" w:rsidRPr="00711388" w14:paraId="3CFF827D" w14:textId="77777777" w:rsidTr="00567869">
        <w:tc>
          <w:tcPr>
            <w:tcW w:w="1857" w:type="dxa"/>
            <w:tcBorders>
              <w:top w:val="single" w:sz="2" w:space="0" w:color="auto"/>
              <w:left w:val="single" w:sz="2" w:space="0" w:color="auto"/>
              <w:bottom w:val="single" w:sz="2" w:space="0" w:color="auto"/>
              <w:right w:val="single" w:sz="2" w:space="0" w:color="auto"/>
            </w:tcBorders>
          </w:tcPr>
          <w:p w14:paraId="0DA6E7F7" w14:textId="77777777" w:rsidR="00872AFE" w:rsidRPr="00711388" w:rsidRDefault="00872AFE" w:rsidP="00567869">
            <w:pPr>
              <w:pStyle w:val="NormalLeft"/>
              <w:rPr>
                <w:lang w:val="en-GB"/>
              </w:rPr>
            </w:pPr>
            <w:r w:rsidRPr="00711388">
              <w:rPr>
                <w:lang w:val="en-GB"/>
              </w:rPr>
              <w:t>R0140/C0160</w:t>
            </w:r>
          </w:p>
        </w:tc>
        <w:tc>
          <w:tcPr>
            <w:tcW w:w="2879" w:type="dxa"/>
            <w:tcBorders>
              <w:top w:val="single" w:sz="2" w:space="0" w:color="auto"/>
              <w:left w:val="single" w:sz="2" w:space="0" w:color="auto"/>
              <w:bottom w:val="single" w:sz="2" w:space="0" w:color="auto"/>
              <w:right w:val="single" w:sz="2" w:space="0" w:color="auto"/>
            </w:tcBorders>
          </w:tcPr>
          <w:p w14:paraId="571DA700" w14:textId="65A120BB" w:rsidR="00872AFE" w:rsidRPr="00711388" w:rsidRDefault="00872AFE" w:rsidP="00567869">
            <w:pPr>
              <w:pStyle w:val="NormalLeft"/>
              <w:rPr>
                <w:lang w:val="en-GB"/>
              </w:rPr>
            </w:pPr>
            <w:r w:rsidRPr="00711388">
              <w:rPr>
                <w:lang w:val="en-GB"/>
              </w:rPr>
              <w:t xml:space="preserve">Lapse risk (down)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279C94A7" w14:textId="77777777" w:rsidR="00872AFE" w:rsidRPr="00711388" w:rsidRDefault="00872AFE" w:rsidP="00567869">
            <w:pPr>
              <w:pStyle w:val="NormalLeft"/>
              <w:rPr>
                <w:lang w:val="en-GB"/>
              </w:rPr>
            </w:pPr>
            <w:r w:rsidRPr="00711388">
              <w:rPr>
                <w:lang w:val="en-GB"/>
              </w:rPr>
              <w:t>Average lapse rate for policies with negative surrender strains.</w:t>
            </w:r>
          </w:p>
        </w:tc>
      </w:tr>
      <w:tr w:rsidR="00872AFE" w:rsidRPr="00711388" w14:paraId="083BF94F" w14:textId="77777777" w:rsidTr="00567869">
        <w:tc>
          <w:tcPr>
            <w:tcW w:w="1857" w:type="dxa"/>
            <w:tcBorders>
              <w:top w:val="single" w:sz="2" w:space="0" w:color="auto"/>
              <w:left w:val="single" w:sz="2" w:space="0" w:color="auto"/>
              <w:bottom w:val="single" w:sz="2" w:space="0" w:color="auto"/>
              <w:right w:val="single" w:sz="2" w:space="0" w:color="auto"/>
            </w:tcBorders>
          </w:tcPr>
          <w:p w14:paraId="313DDB9D" w14:textId="77777777" w:rsidR="00872AFE" w:rsidRPr="00711388" w:rsidRDefault="00872AFE" w:rsidP="00567869">
            <w:pPr>
              <w:pStyle w:val="NormalLeft"/>
              <w:rPr>
                <w:lang w:val="en-GB"/>
              </w:rPr>
            </w:pPr>
            <w:r w:rsidRPr="00711388">
              <w:rPr>
                <w:lang w:val="en-GB"/>
              </w:rPr>
              <w:t>R0140/C0190</w:t>
            </w:r>
          </w:p>
        </w:tc>
        <w:tc>
          <w:tcPr>
            <w:tcW w:w="2879" w:type="dxa"/>
            <w:tcBorders>
              <w:top w:val="single" w:sz="2" w:space="0" w:color="auto"/>
              <w:left w:val="single" w:sz="2" w:space="0" w:color="auto"/>
              <w:bottom w:val="single" w:sz="2" w:space="0" w:color="auto"/>
              <w:right w:val="single" w:sz="2" w:space="0" w:color="auto"/>
            </w:tcBorders>
          </w:tcPr>
          <w:p w14:paraId="2D1EE696" w14:textId="2E7E3E1B" w:rsidR="00872AFE" w:rsidRPr="00711388" w:rsidRDefault="00872AFE" w:rsidP="00567869">
            <w:pPr>
              <w:pStyle w:val="NormalLeft"/>
              <w:rPr>
                <w:lang w:val="en-GB"/>
              </w:rPr>
            </w:pPr>
            <w:r w:rsidRPr="00711388">
              <w:rPr>
                <w:lang w:val="en-GB"/>
              </w:rPr>
              <w:t xml:space="preserve">Lapse risk (down) </w:t>
            </w:r>
            <w:r w:rsidR="00845F43" w:rsidRPr="00711388">
              <w:rPr>
                <w:lang w:val="en-GB"/>
              </w:rPr>
              <w:t>-</w:t>
            </w:r>
            <w:r w:rsidRPr="00711388">
              <w:rPr>
                <w:lang w:val="en-GB"/>
              </w:rPr>
              <w:t xml:space="preserve"> Average run off period</w:t>
            </w:r>
          </w:p>
        </w:tc>
        <w:tc>
          <w:tcPr>
            <w:tcW w:w="4550" w:type="dxa"/>
            <w:tcBorders>
              <w:top w:val="single" w:sz="2" w:space="0" w:color="auto"/>
              <w:left w:val="single" w:sz="2" w:space="0" w:color="auto"/>
              <w:bottom w:val="single" w:sz="2" w:space="0" w:color="auto"/>
              <w:right w:val="single" w:sz="2" w:space="0" w:color="auto"/>
            </w:tcBorders>
          </w:tcPr>
          <w:p w14:paraId="1580C616" w14:textId="77777777" w:rsidR="00872AFE" w:rsidRPr="00711388" w:rsidRDefault="00872AFE" w:rsidP="00567869">
            <w:pPr>
              <w:pStyle w:val="NormalLeft"/>
              <w:rPr>
                <w:lang w:val="en-GB"/>
              </w:rPr>
            </w:pPr>
            <w:r w:rsidRPr="00711388">
              <w:rPr>
                <w:lang w:val="en-GB"/>
              </w:rPr>
              <w:t>Average period in years over which the policies with a negative surrender strain run off.</w:t>
            </w:r>
          </w:p>
        </w:tc>
      </w:tr>
      <w:tr w:rsidR="00872AFE" w:rsidRPr="00711388" w14:paraId="381441D7" w14:textId="77777777" w:rsidTr="00567869">
        <w:tc>
          <w:tcPr>
            <w:tcW w:w="1857" w:type="dxa"/>
            <w:tcBorders>
              <w:top w:val="single" w:sz="2" w:space="0" w:color="auto"/>
              <w:left w:val="single" w:sz="2" w:space="0" w:color="auto"/>
              <w:bottom w:val="single" w:sz="2" w:space="0" w:color="auto"/>
              <w:right w:val="single" w:sz="2" w:space="0" w:color="auto"/>
            </w:tcBorders>
          </w:tcPr>
          <w:p w14:paraId="7FD811D4" w14:textId="77777777" w:rsidR="00872AFE" w:rsidRPr="00711388" w:rsidRDefault="00872AFE" w:rsidP="00567869">
            <w:pPr>
              <w:pStyle w:val="NormalLeft"/>
              <w:rPr>
                <w:lang w:val="en-GB"/>
              </w:rPr>
            </w:pPr>
            <w:r w:rsidRPr="00711388">
              <w:rPr>
                <w:lang w:val="en-GB"/>
              </w:rPr>
              <w:t>R0150/C0180</w:t>
            </w:r>
          </w:p>
        </w:tc>
        <w:tc>
          <w:tcPr>
            <w:tcW w:w="2879" w:type="dxa"/>
            <w:tcBorders>
              <w:top w:val="single" w:sz="2" w:space="0" w:color="auto"/>
              <w:left w:val="single" w:sz="2" w:space="0" w:color="auto"/>
              <w:bottom w:val="single" w:sz="2" w:space="0" w:color="auto"/>
              <w:right w:val="single" w:sz="2" w:space="0" w:color="auto"/>
            </w:tcBorders>
          </w:tcPr>
          <w:p w14:paraId="1F30F2D2" w14:textId="64E7421E" w:rsidR="00872AFE" w:rsidRPr="00711388" w:rsidRDefault="00872AFE" w:rsidP="00567869">
            <w:pPr>
              <w:pStyle w:val="NormalLeft"/>
              <w:rPr>
                <w:lang w:val="en-GB"/>
              </w:rPr>
            </w:pPr>
            <w:r w:rsidRPr="00711388">
              <w:rPr>
                <w:lang w:val="en-GB"/>
              </w:rPr>
              <w:t xml:space="preserve">Life expense risk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33E01F0F" w14:textId="77777777" w:rsidR="00872AFE" w:rsidRPr="00711388" w:rsidRDefault="00872AFE" w:rsidP="00567869">
            <w:pPr>
              <w:pStyle w:val="NormalLeft"/>
              <w:rPr>
                <w:lang w:val="en-GB"/>
              </w:rPr>
            </w:pPr>
            <w:r w:rsidRPr="00711388">
              <w:rPr>
                <w:lang w:val="en-GB"/>
              </w:rPr>
              <w:t>Modified duration in years of the cash flows included in the best estimate of life insurance and reinsurance obligations.</w:t>
            </w:r>
          </w:p>
        </w:tc>
      </w:tr>
      <w:tr w:rsidR="00872AFE" w:rsidRPr="00711388" w14:paraId="148C73DC" w14:textId="77777777" w:rsidTr="00567869">
        <w:tc>
          <w:tcPr>
            <w:tcW w:w="1857" w:type="dxa"/>
            <w:tcBorders>
              <w:top w:val="single" w:sz="2" w:space="0" w:color="auto"/>
              <w:left w:val="single" w:sz="2" w:space="0" w:color="auto"/>
              <w:bottom w:val="single" w:sz="2" w:space="0" w:color="auto"/>
              <w:right w:val="single" w:sz="2" w:space="0" w:color="auto"/>
            </w:tcBorders>
          </w:tcPr>
          <w:p w14:paraId="7C2EA234" w14:textId="77777777" w:rsidR="00872AFE" w:rsidRPr="00711388" w:rsidRDefault="00872AFE" w:rsidP="00567869">
            <w:pPr>
              <w:pStyle w:val="NormalLeft"/>
              <w:rPr>
                <w:lang w:val="en-GB"/>
              </w:rPr>
            </w:pPr>
            <w:r w:rsidRPr="00711388">
              <w:rPr>
                <w:lang w:val="en-GB"/>
              </w:rPr>
              <w:t>R0150/C0210</w:t>
            </w:r>
          </w:p>
        </w:tc>
        <w:tc>
          <w:tcPr>
            <w:tcW w:w="2879" w:type="dxa"/>
            <w:tcBorders>
              <w:top w:val="single" w:sz="2" w:space="0" w:color="auto"/>
              <w:left w:val="single" w:sz="2" w:space="0" w:color="auto"/>
              <w:bottom w:val="single" w:sz="2" w:space="0" w:color="auto"/>
              <w:right w:val="single" w:sz="2" w:space="0" w:color="auto"/>
            </w:tcBorders>
          </w:tcPr>
          <w:p w14:paraId="2411A193" w14:textId="3B78F8CB" w:rsidR="00872AFE" w:rsidRPr="00711388" w:rsidRDefault="00872AFE" w:rsidP="00567869">
            <w:pPr>
              <w:pStyle w:val="NormalLeft"/>
              <w:rPr>
                <w:lang w:val="en-GB"/>
              </w:rPr>
            </w:pPr>
            <w:r w:rsidRPr="00711388">
              <w:rPr>
                <w:lang w:val="en-GB"/>
              </w:rPr>
              <w:t xml:space="preserve">Life expense risk </w:t>
            </w:r>
            <w:r w:rsidR="00845F43" w:rsidRPr="00711388">
              <w:rPr>
                <w:lang w:val="en-GB"/>
              </w:rPr>
              <w:t>-</w:t>
            </w:r>
            <w:r w:rsidRPr="00711388">
              <w:rPr>
                <w:lang w:val="en-GB"/>
              </w:rPr>
              <w:t xml:space="preserve"> Payments</w:t>
            </w:r>
          </w:p>
        </w:tc>
        <w:tc>
          <w:tcPr>
            <w:tcW w:w="4550" w:type="dxa"/>
            <w:tcBorders>
              <w:top w:val="single" w:sz="2" w:space="0" w:color="auto"/>
              <w:left w:val="single" w:sz="2" w:space="0" w:color="auto"/>
              <w:bottom w:val="single" w:sz="2" w:space="0" w:color="auto"/>
              <w:right w:val="single" w:sz="2" w:space="0" w:color="auto"/>
            </w:tcBorders>
          </w:tcPr>
          <w:p w14:paraId="53704178" w14:textId="77777777" w:rsidR="00872AFE" w:rsidRPr="00711388" w:rsidRDefault="00872AFE" w:rsidP="00567869">
            <w:pPr>
              <w:pStyle w:val="NormalLeft"/>
              <w:rPr>
                <w:lang w:val="en-GB"/>
              </w:rPr>
            </w:pPr>
            <w:r w:rsidRPr="00711388">
              <w:rPr>
                <w:lang w:val="en-GB"/>
              </w:rPr>
              <w:t>Expenses paid related to life insurance and reinsurance during the last 12 months.</w:t>
            </w:r>
          </w:p>
        </w:tc>
      </w:tr>
      <w:tr w:rsidR="00872AFE" w:rsidRPr="00711388" w14:paraId="54586054" w14:textId="77777777" w:rsidTr="00567869">
        <w:tc>
          <w:tcPr>
            <w:tcW w:w="1857" w:type="dxa"/>
            <w:tcBorders>
              <w:top w:val="single" w:sz="2" w:space="0" w:color="auto"/>
              <w:left w:val="single" w:sz="2" w:space="0" w:color="auto"/>
              <w:bottom w:val="single" w:sz="2" w:space="0" w:color="auto"/>
              <w:right w:val="single" w:sz="2" w:space="0" w:color="auto"/>
            </w:tcBorders>
          </w:tcPr>
          <w:p w14:paraId="6B457B89" w14:textId="77777777" w:rsidR="00872AFE" w:rsidRPr="00711388" w:rsidRDefault="00872AFE" w:rsidP="00567869">
            <w:pPr>
              <w:pStyle w:val="NormalLeft"/>
              <w:rPr>
                <w:lang w:val="en-GB"/>
              </w:rPr>
            </w:pPr>
            <w:r w:rsidRPr="00711388">
              <w:rPr>
                <w:lang w:val="en-GB"/>
              </w:rPr>
              <w:t>R0150/C0220</w:t>
            </w:r>
          </w:p>
        </w:tc>
        <w:tc>
          <w:tcPr>
            <w:tcW w:w="2879" w:type="dxa"/>
            <w:tcBorders>
              <w:top w:val="single" w:sz="2" w:space="0" w:color="auto"/>
              <w:left w:val="single" w:sz="2" w:space="0" w:color="auto"/>
              <w:bottom w:val="single" w:sz="2" w:space="0" w:color="auto"/>
              <w:right w:val="single" w:sz="2" w:space="0" w:color="auto"/>
            </w:tcBorders>
          </w:tcPr>
          <w:p w14:paraId="63A134F2" w14:textId="6C63353C" w:rsidR="00872AFE" w:rsidRPr="00711388" w:rsidRDefault="00872AFE" w:rsidP="00567869">
            <w:pPr>
              <w:pStyle w:val="NormalLeft"/>
              <w:rPr>
                <w:lang w:val="en-GB"/>
              </w:rPr>
            </w:pPr>
            <w:r w:rsidRPr="00711388">
              <w:rPr>
                <w:lang w:val="en-GB"/>
              </w:rPr>
              <w:t xml:space="preserve">Life expense risk </w:t>
            </w:r>
            <w:r w:rsidR="00845F43" w:rsidRPr="00711388">
              <w:rPr>
                <w:lang w:val="en-GB"/>
              </w:rPr>
              <w:t>-</w:t>
            </w:r>
            <w:r w:rsidRPr="00711388">
              <w:rPr>
                <w:lang w:val="en-GB"/>
              </w:rPr>
              <w:t xml:space="preserve"> Average inflation rate</w:t>
            </w:r>
          </w:p>
        </w:tc>
        <w:tc>
          <w:tcPr>
            <w:tcW w:w="4550" w:type="dxa"/>
            <w:tcBorders>
              <w:top w:val="single" w:sz="2" w:space="0" w:color="auto"/>
              <w:left w:val="single" w:sz="2" w:space="0" w:color="auto"/>
              <w:bottom w:val="single" w:sz="2" w:space="0" w:color="auto"/>
              <w:right w:val="single" w:sz="2" w:space="0" w:color="auto"/>
            </w:tcBorders>
          </w:tcPr>
          <w:p w14:paraId="3A79239F" w14:textId="77777777" w:rsidR="00872AFE" w:rsidRPr="00711388" w:rsidRDefault="00872AFE" w:rsidP="00567869">
            <w:pPr>
              <w:pStyle w:val="NormalLeft"/>
              <w:rPr>
                <w:lang w:val="en-GB"/>
              </w:rPr>
            </w:pPr>
            <w:r w:rsidRPr="00711388">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872AFE" w:rsidRPr="00711388" w14:paraId="63687264" w14:textId="77777777" w:rsidTr="00567869">
        <w:tc>
          <w:tcPr>
            <w:tcW w:w="1857" w:type="dxa"/>
            <w:tcBorders>
              <w:top w:val="single" w:sz="2" w:space="0" w:color="auto"/>
              <w:left w:val="single" w:sz="2" w:space="0" w:color="auto"/>
              <w:bottom w:val="single" w:sz="2" w:space="0" w:color="auto"/>
              <w:right w:val="single" w:sz="2" w:space="0" w:color="auto"/>
            </w:tcBorders>
          </w:tcPr>
          <w:p w14:paraId="5D7460FD" w14:textId="77777777" w:rsidR="00872AFE" w:rsidRPr="00711388" w:rsidRDefault="00872AFE" w:rsidP="00567869">
            <w:pPr>
              <w:pStyle w:val="NormalLeft"/>
              <w:rPr>
                <w:lang w:val="en-GB"/>
              </w:rPr>
            </w:pPr>
            <w:r w:rsidRPr="00711388">
              <w:rPr>
                <w:lang w:val="en-GB"/>
              </w:rPr>
              <w:t>R0160/C0120</w:t>
            </w:r>
          </w:p>
        </w:tc>
        <w:tc>
          <w:tcPr>
            <w:tcW w:w="2879" w:type="dxa"/>
            <w:tcBorders>
              <w:top w:val="single" w:sz="2" w:space="0" w:color="auto"/>
              <w:left w:val="single" w:sz="2" w:space="0" w:color="auto"/>
              <w:bottom w:val="single" w:sz="2" w:space="0" w:color="auto"/>
              <w:right w:val="single" w:sz="2" w:space="0" w:color="auto"/>
            </w:tcBorders>
          </w:tcPr>
          <w:p w14:paraId="54B9A805" w14:textId="16A18D52" w:rsidR="00872AFE" w:rsidRPr="00711388" w:rsidRDefault="00872AFE" w:rsidP="00567869">
            <w:pPr>
              <w:pStyle w:val="NormalLeft"/>
              <w:rPr>
                <w:lang w:val="en-GB"/>
              </w:rPr>
            </w:pPr>
            <w:r w:rsidRPr="00711388">
              <w:rPr>
                <w:lang w:val="en-GB"/>
              </w:rPr>
              <w:t xml:space="preserve">Life catastrophe risk </w:t>
            </w:r>
            <w:r w:rsidR="00845F43" w:rsidRPr="00711388">
              <w:rPr>
                <w:lang w:val="en-GB"/>
              </w:rPr>
              <w:t>-</w:t>
            </w:r>
            <w:r w:rsidRPr="00711388">
              <w:rPr>
                <w:lang w:val="en-GB"/>
              </w:rPr>
              <w:t xml:space="preserve"> Capital at risk</w:t>
            </w:r>
          </w:p>
        </w:tc>
        <w:tc>
          <w:tcPr>
            <w:tcW w:w="4550" w:type="dxa"/>
            <w:tcBorders>
              <w:top w:val="single" w:sz="2" w:space="0" w:color="auto"/>
              <w:left w:val="single" w:sz="2" w:space="0" w:color="auto"/>
              <w:bottom w:val="single" w:sz="2" w:space="0" w:color="auto"/>
              <w:right w:val="single" w:sz="2" w:space="0" w:color="auto"/>
            </w:tcBorders>
          </w:tcPr>
          <w:p w14:paraId="716FA70C" w14:textId="77777777" w:rsidR="00872AFE" w:rsidRPr="00711388" w:rsidRDefault="00872AFE" w:rsidP="00567869">
            <w:pPr>
              <w:pStyle w:val="NormalLeft"/>
              <w:rPr>
                <w:lang w:val="en-GB"/>
              </w:rPr>
            </w:pPr>
            <w:r w:rsidRPr="00711388">
              <w:rPr>
                <w:lang w:val="en-GB"/>
              </w:rPr>
              <w:t>Sum of positive capitals at risk as defined in Article 96 of Delegated Regulation (EU) 2015/35.</w:t>
            </w:r>
          </w:p>
        </w:tc>
      </w:tr>
      <w:tr w:rsidR="00872AFE" w:rsidRPr="00711388" w14:paraId="4E9AF239"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38F94A0F" w14:textId="77777777" w:rsidR="00872AFE" w:rsidRPr="00711388" w:rsidRDefault="00872AFE" w:rsidP="00567869">
            <w:pPr>
              <w:pStyle w:val="NormalCentered"/>
              <w:jc w:val="left"/>
              <w:rPr>
                <w:lang w:val="en-GB"/>
              </w:rPr>
            </w:pPr>
            <w:r w:rsidRPr="00711388">
              <w:rPr>
                <w:i/>
                <w:iCs/>
                <w:lang w:val="en-GB"/>
              </w:rPr>
              <w:t>Health underwriting risk</w:t>
            </w:r>
          </w:p>
        </w:tc>
      </w:tr>
      <w:tr w:rsidR="00872AFE" w:rsidRPr="00711388" w14:paraId="04307078" w14:textId="77777777" w:rsidTr="00567869">
        <w:tc>
          <w:tcPr>
            <w:tcW w:w="1857" w:type="dxa"/>
            <w:tcBorders>
              <w:top w:val="single" w:sz="2" w:space="0" w:color="auto"/>
              <w:left w:val="single" w:sz="2" w:space="0" w:color="auto"/>
              <w:bottom w:val="single" w:sz="2" w:space="0" w:color="auto"/>
              <w:right w:val="single" w:sz="2" w:space="0" w:color="auto"/>
            </w:tcBorders>
          </w:tcPr>
          <w:p w14:paraId="294B4734" w14:textId="77777777" w:rsidR="00872AFE" w:rsidRPr="00711388" w:rsidRDefault="00872AFE" w:rsidP="00567869">
            <w:pPr>
              <w:pStyle w:val="NormalLeft"/>
              <w:rPr>
                <w:lang w:val="en-GB"/>
              </w:rPr>
            </w:pPr>
            <w:r w:rsidRPr="00711388">
              <w:rPr>
                <w:lang w:val="en-GB"/>
              </w:rPr>
              <w:t>R0200/C0120</w:t>
            </w:r>
          </w:p>
        </w:tc>
        <w:tc>
          <w:tcPr>
            <w:tcW w:w="2879" w:type="dxa"/>
            <w:tcBorders>
              <w:top w:val="single" w:sz="2" w:space="0" w:color="auto"/>
              <w:left w:val="single" w:sz="2" w:space="0" w:color="auto"/>
              <w:bottom w:val="single" w:sz="2" w:space="0" w:color="auto"/>
              <w:right w:val="single" w:sz="2" w:space="0" w:color="auto"/>
            </w:tcBorders>
          </w:tcPr>
          <w:p w14:paraId="47F76F34" w14:textId="68FF59F7" w:rsidR="00872AFE" w:rsidRPr="00711388" w:rsidRDefault="00872AFE" w:rsidP="00567869">
            <w:pPr>
              <w:pStyle w:val="NormalLeft"/>
              <w:rPr>
                <w:lang w:val="en-GB"/>
              </w:rPr>
            </w:pPr>
            <w:r w:rsidRPr="00711388">
              <w:rPr>
                <w:lang w:val="en-GB"/>
              </w:rPr>
              <w:t xml:space="preserve">Health mortality risk </w:t>
            </w:r>
            <w:r w:rsidR="00845F43" w:rsidRPr="00711388">
              <w:rPr>
                <w:lang w:val="en-GB"/>
              </w:rPr>
              <w:t>-</w:t>
            </w:r>
            <w:r w:rsidRPr="00711388">
              <w:rPr>
                <w:lang w:val="en-GB"/>
              </w:rPr>
              <w:t xml:space="preserve"> Capital at risk</w:t>
            </w:r>
          </w:p>
        </w:tc>
        <w:tc>
          <w:tcPr>
            <w:tcW w:w="4550" w:type="dxa"/>
            <w:tcBorders>
              <w:top w:val="single" w:sz="2" w:space="0" w:color="auto"/>
              <w:left w:val="single" w:sz="2" w:space="0" w:color="auto"/>
              <w:bottom w:val="single" w:sz="2" w:space="0" w:color="auto"/>
              <w:right w:val="single" w:sz="2" w:space="0" w:color="auto"/>
            </w:tcBorders>
          </w:tcPr>
          <w:p w14:paraId="7A720B82" w14:textId="77777777" w:rsidR="00872AFE" w:rsidRPr="00711388" w:rsidRDefault="00872AFE" w:rsidP="00567869">
            <w:pPr>
              <w:pStyle w:val="NormalLeft"/>
              <w:rPr>
                <w:lang w:val="en-GB"/>
              </w:rPr>
            </w:pPr>
            <w:r w:rsidRPr="00711388">
              <w:rPr>
                <w:lang w:val="en-GB"/>
              </w:rPr>
              <w:t>Sum of positive capitals at risk as defined in Article 97 of Delegated Regulation (EU) 2015/35 for all obligations subject to health mortality risk.</w:t>
            </w:r>
          </w:p>
        </w:tc>
      </w:tr>
      <w:tr w:rsidR="00872AFE" w:rsidRPr="00711388" w14:paraId="76F340D4" w14:textId="77777777" w:rsidTr="00567869">
        <w:tc>
          <w:tcPr>
            <w:tcW w:w="1857" w:type="dxa"/>
            <w:tcBorders>
              <w:top w:val="single" w:sz="2" w:space="0" w:color="auto"/>
              <w:left w:val="single" w:sz="2" w:space="0" w:color="auto"/>
              <w:bottom w:val="single" w:sz="2" w:space="0" w:color="auto"/>
              <w:right w:val="single" w:sz="2" w:space="0" w:color="auto"/>
            </w:tcBorders>
          </w:tcPr>
          <w:p w14:paraId="515750FB" w14:textId="77777777" w:rsidR="00872AFE" w:rsidRPr="00711388" w:rsidRDefault="00872AFE" w:rsidP="00567869">
            <w:pPr>
              <w:pStyle w:val="NormalLeft"/>
              <w:rPr>
                <w:lang w:val="en-GB"/>
              </w:rPr>
            </w:pPr>
            <w:r w:rsidRPr="00711388">
              <w:rPr>
                <w:lang w:val="en-GB"/>
              </w:rPr>
              <w:t>R0200/C0160</w:t>
            </w:r>
          </w:p>
        </w:tc>
        <w:tc>
          <w:tcPr>
            <w:tcW w:w="2879" w:type="dxa"/>
            <w:tcBorders>
              <w:top w:val="single" w:sz="2" w:space="0" w:color="auto"/>
              <w:left w:val="single" w:sz="2" w:space="0" w:color="auto"/>
              <w:bottom w:val="single" w:sz="2" w:space="0" w:color="auto"/>
              <w:right w:val="single" w:sz="2" w:space="0" w:color="auto"/>
            </w:tcBorders>
          </w:tcPr>
          <w:p w14:paraId="1DCA9F87" w14:textId="3FBB7726" w:rsidR="00872AFE" w:rsidRPr="00711388" w:rsidRDefault="00872AFE" w:rsidP="00567869">
            <w:pPr>
              <w:pStyle w:val="NormalLeft"/>
              <w:rPr>
                <w:lang w:val="en-GB"/>
              </w:rPr>
            </w:pPr>
            <w:r w:rsidRPr="00711388">
              <w:rPr>
                <w:lang w:val="en-GB"/>
              </w:rPr>
              <w:t xml:space="preserve">Health mortality risk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0156B891" w14:textId="77777777" w:rsidR="00872AFE" w:rsidRPr="00711388" w:rsidRDefault="00872AFE" w:rsidP="00567869">
            <w:pPr>
              <w:pStyle w:val="NormalLeft"/>
              <w:rPr>
                <w:lang w:val="en-GB"/>
              </w:rPr>
            </w:pPr>
            <w:r w:rsidRPr="00711388">
              <w:rPr>
                <w:lang w:val="en-GB"/>
              </w:rPr>
              <w:t>Average mortality rate during the following 12 months (t + 1) weighted by sum insured for policies with a positive capital at risk.</w:t>
            </w:r>
          </w:p>
        </w:tc>
      </w:tr>
      <w:tr w:rsidR="00872AFE" w:rsidRPr="00711388" w14:paraId="0C938744" w14:textId="77777777" w:rsidTr="00567869">
        <w:tc>
          <w:tcPr>
            <w:tcW w:w="1857" w:type="dxa"/>
            <w:tcBorders>
              <w:top w:val="single" w:sz="2" w:space="0" w:color="auto"/>
              <w:left w:val="single" w:sz="2" w:space="0" w:color="auto"/>
              <w:bottom w:val="single" w:sz="2" w:space="0" w:color="auto"/>
              <w:right w:val="single" w:sz="2" w:space="0" w:color="auto"/>
            </w:tcBorders>
          </w:tcPr>
          <w:p w14:paraId="6D0B0105" w14:textId="77777777" w:rsidR="00872AFE" w:rsidRPr="00711388" w:rsidRDefault="00872AFE" w:rsidP="00567869">
            <w:pPr>
              <w:pStyle w:val="NormalLeft"/>
              <w:rPr>
                <w:lang w:val="en-GB"/>
              </w:rPr>
            </w:pPr>
            <w:r w:rsidRPr="00711388">
              <w:rPr>
                <w:lang w:val="en-GB"/>
              </w:rPr>
              <w:t>R0200/C0180</w:t>
            </w:r>
          </w:p>
        </w:tc>
        <w:tc>
          <w:tcPr>
            <w:tcW w:w="2879" w:type="dxa"/>
            <w:tcBorders>
              <w:top w:val="single" w:sz="2" w:space="0" w:color="auto"/>
              <w:left w:val="single" w:sz="2" w:space="0" w:color="auto"/>
              <w:bottom w:val="single" w:sz="2" w:space="0" w:color="auto"/>
              <w:right w:val="single" w:sz="2" w:space="0" w:color="auto"/>
            </w:tcBorders>
          </w:tcPr>
          <w:p w14:paraId="5A3319DF" w14:textId="6DAEC12B" w:rsidR="00872AFE" w:rsidRPr="00711388" w:rsidRDefault="00872AFE" w:rsidP="00567869">
            <w:pPr>
              <w:pStyle w:val="NormalLeft"/>
              <w:rPr>
                <w:lang w:val="en-GB"/>
              </w:rPr>
            </w:pPr>
            <w:r w:rsidRPr="00711388">
              <w:rPr>
                <w:lang w:val="en-GB"/>
              </w:rPr>
              <w:t xml:space="preserve">Health mortality risk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75745FFE" w14:textId="77777777" w:rsidR="00872AFE" w:rsidRPr="00711388" w:rsidRDefault="00872AFE" w:rsidP="00567869">
            <w:pPr>
              <w:pStyle w:val="NormalLeft"/>
              <w:rPr>
                <w:lang w:val="en-GB"/>
              </w:rPr>
            </w:pPr>
            <w:r w:rsidRPr="00711388">
              <w:rPr>
                <w:lang w:val="en-GB"/>
              </w:rPr>
              <w:t>Modified duration in years of all payments payable on death included in the best estimate for policies with a positive capital at risk.</w:t>
            </w:r>
          </w:p>
        </w:tc>
      </w:tr>
      <w:tr w:rsidR="00872AFE" w:rsidRPr="00711388" w14:paraId="28FCAA28" w14:textId="77777777" w:rsidTr="00567869">
        <w:tc>
          <w:tcPr>
            <w:tcW w:w="1857" w:type="dxa"/>
            <w:tcBorders>
              <w:top w:val="single" w:sz="2" w:space="0" w:color="auto"/>
              <w:left w:val="single" w:sz="2" w:space="0" w:color="auto"/>
              <w:bottom w:val="single" w:sz="2" w:space="0" w:color="auto"/>
              <w:right w:val="single" w:sz="2" w:space="0" w:color="auto"/>
            </w:tcBorders>
          </w:tcPr>
          <w:p w14:paraId="12B8F613" w14:textId="77777777" w:rsidR="00872AFE" w:rsidRPr="00711388" w:rsidRDefault="00872AFE" w:rsidP="00567869">
            <w:pPr>
              <w:pStyle w:val="NormalLeft"/>
              <w:rPr>
                <w:lang w:val="en-GB"/>
              </w:rPr>
            </w:pPr>
            <w:r w:rsidRPr="00711388">
              <w:rPr>
                <w:lang w:val="en-GB"/>
              </w:rPr>
              <w:lastRenderedPageBreak/>
              <w:t>R0210/C0150</w:t>
            </w:r>
          </w:p>
        </w:tc>
        <w:tc>
          <w:tcPr>
            <w:tcW w:w="2879" w:type="dxa"/>
            <w:tcBorders>
              <w:top w:val="single" w:sz="2" w:space="0" w:color="auto"/>
              <w:left w:val="single" w:sz="2" w:space="0" w:color="auto"/>
              <w:bottom w:val="single" w:sz="2" w:space="0" w:color="auto"/>
              <w:right w:val="single" w:sz="2" w:space="0" w:color="auto"/>
            </w:tcBorders>
          </w:tcPr>
          <w:p w14:paraId="5CC4FD7C" w14:textId="73E63B4B" w:rsidR="00872AFE" w:rsidRPr="00711388" w:rsidRDefault="00872AFE" w:rsidP="00567869">
            <w:pPr>
              <w:pStyle w:val="NormalLeft"/>
              <w:rPr>
                <w:lang w:val="en-GB"/>
              </w:rPr>
            </w:pPr>
            <w:r w:rsidRPr="00711388">
              <w:rPr>
                <w:lang w:val="en-GB"/>
              </w:rPr>
              <w:t xml:space="preserve">Health longevity risk </w:t>
            </w:r>
            <w:r w:rsidR="00845F43" w:rsidRPr="00711388">
              <w:rPr>
                <w:lang w:val="en-GB"/>
              </w:rPr>
              <w:t>-</w:t>
            </w:r>
            <w:r w:rsidRPr="00711388">
              <w:rPr>
                <w:lang w:val="en-GB"/>
              </w:rPr>
              <w:t xml:space="preserve"> Best estimate</w:t>
            </w:r>
          </w:p>
        </w:tc>
        <w:tc>
          <w:tcPr>
            <w:tcW w:w="4550" w:type="dxa"/>
            <w:tcBorders>
              <w:top w:val="single" w:sz="2" w:space="0" w:color="auto"/>
              <w:left w:val="single" w:sz="2" w:space="0" w:color="auto"/>
              <w:bottom w:val="single" w:sz="2" w:space="0" w:color="auto"/>
              <w:right w:val="single" w:sz="2" w:space="0" w:color="auto"/>
            </w:tcBorders>
          </w:tcPr>
          <w:p w14:paraId="0C3D5BEF" w14:textId="77777777" w:rsidR="00872AFE" w:rsidRPr="00711388" w:rsidRDefault="00872AFE" w:rsidP="00567869">
            <w:pPr>
              <w:pStyle w:val="NormalLeft"/>
              <w:rPr>
                <w:lang w:val="en-GB"/>
              </w:rPr>
            </w:pPr>
            <w:r w:rsidRPr="00711388">
              <w:rPr>
                <w:lang w:val="en-GB"/>
              </w:rPr>
              <w:t>Best estimate of obligations subject to health longevity risk.</w:t>
            </w:r>
          </w:p>
        </w:tc>
      </w:tr>
      <w:tr w:rsidR="00872AFE" w:rsidRPr="00711388" w14:paraId="638D30BD" w14:textId="77777777" w:rsidTr="00567869">
        <w:tc>
          <w:tcPr>
            <w:tcW w:w="1857" w:type="dxa"/>
            <w:tcBorders>
              <w:top w:val="single" w:sz="2" w:space="0" w:color="auto"/>
              <w:left w:val="single" w:sz="2" w:space="0" w:color="auto"/>
              <w:bottom w:val="single" w:sz="2" w:space="0" w:color="auto"/>
              <w:right w:val="single" w:sz="2" w:space="0" w:color="auto"/>
            </w:tcBorders>
          </w:tcPr>
          <w:p w14:paraId="00187B34" w14:textId="77777777" w:rsidR="00872AFE" w:rsidRPr="00711388" w:rsidRDefault="00872AFE" w:rsidP="00567869">
            <w:pPr>
              <w:pStyle w:val="NormalLeft"/>
              <w:rPr>
                <w:lang w:val="en-GB"/>
              </w:rPr>
            </w:pPr>
            <w:r w:rsidRPr="00711388">
              <w:rPr>
                <w:lang w:val="en-GB"/>
              </w:rPr>
              <w:t>R0210/C0160</w:t>
            </w:r>
          </w:p>
        </w:tc>
        <w:tc>
          <w:tcPr>
            <w:tcW w:w="2879" w:type="dxa"/>
            <w:tcBorders>
              <w:top w:val="single" w:sz="2" w:space="0" w:color="auto"/>
              <w:left w:val="single" w:sz="2" w:space="0" w:color="auto"/>
              <w:bottom w:val="single" w:sz="2" w:space="0" w:color="auto"/>
              <w:right w:val="single" w:sz="2" w:space="0" w:color="auto"/>
            </w:tcBorders>
          </w:tcPr>
          <w:p w14:paraId="463B35FC" w14:textId="08454103" w:rsidR="00872AFE" w:rsidRPr="00711388" w:rsidRDefault="00872AFE" w:rsidP="00567869">
            <w:pPr>
              <w:pStyle w:val="NormalLeft"/>
              <w:rPr>
                <w:lang w:val="en-GB"/>
              </w:rPr>
            </w:pPr>
            <w:r w:rsidRPr="00711388">
              <w:rPr>
                <w:lang w:val="en-GB"/>
              </w:rPr>
              <w:t xml:space="preserve">Health longevity risk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6892D1F2" w14:textId="77777777" w:rsidR="00872AFE" w:rsidRPr="00711388" w:rsidRDefault="00872AFE" w:rsidP="00567869">
            <w:pPr>
              <w:pStyle w:val="NormalLeft"/>
              <w:rPr>
                <w:lang w:val="en-GB"/>
              </w:rPr>
            </w:pPr>
            <w:r w:rsidRPr="00711388">
              <w:rPr>
                <w:lang w:val="en-GB"/>
              </w:rPr>
              <w:t>Average mortality rate during the following 12 months (t + 1) weighted by sum insured for policies where a decrease in the mortality rate leads to an increase in technical provisions.</w:t>
            </w:r>
          </w:p>
        </w:tc>
      </w:tr>
      <w:tr w:rsidR="00872AFE" w:rsidRPr="00711388" w14:paraId="16F84559" w14:textId="77777777" w:rsidTr="00567869">
        <w:tc>
          <w:tcPr>
            <w:tcW w:w="1857" w:type="dxa"/>
            <w:tcBorders>
              <w:top w:val="single" w:sz="2" w:space="0" w:color="auto"/>
              <w:left w:val="single" w:sz="2" w:space="0" w:color="auto"/>
              <w:bottom w:val="single" w:sz="2" w:space="0" w:color="auto"/>
              <w:right w:val="single" w:sz="2" w:space="0" w:color="auto"/>
            </w:tcBorders>
          </w:tcPr>
          <w:p w14:paraId="3A93BE38" w14:textId="77777777" w:rsidR="00872AFE" w:rsidRPr="00711388" w:rsidRDefault="00872AFE" w:rsidP="00567869">
            <w:pPr>
              <w:pStyle w:val="NormalLeft"/>
              <w:rPr>
                <w:lang w:val="en-GB"/>
              </w:rPr>
            </w:pPr>
            <w:r w:rsidRPr="00711388">
              <w:rPr>
                <w:lang w:val="en-GB"/>
              </w:rPr>
              <w:t>R0210/C0180</w:t>
            </w:r>
          </w:p>
        </w:tc>
        <w:tc>
          <w:tcPr>
            <w:tcW w:w="2879" w:type="dxa"/>
            <w:tcBorders>
              <w:top w:val="single" w:sz="2" w:space="0" w:color="auto"/>
              <w:left w:val="single" w:sz="2" w:space="0" w:color="auto"/>
              <w:bottom w:val="single" w:sz="2" w:space="0" w:color="auto"/>
              <w:right w:val="single" w:sz="2" w:space="0" w:color="auto"/>
            </w:tcBorders>
          </w:tcPr>
          <w:p w14:paraId="50F531F9" w14:textId="7FBC90EC" w:rsidR="00872AFE" w:rsidRPr="00711388" w:rsidRDefault="00872AFE" w:rsidP="00567869">
            <w:pPr>
              <w:pStyle w:val="NormalLeft"/>
              <w:rPr>
                <w:lang w:val="en-GB"/>
              </w:rPr>
            </w:pPr>
            <w:r w:rsidRPr="00711388">
              <w:rPr>
                <w:lang w:val="en-GB"/>
              </w:rPr>
              <w:t xml:space="preserve">Health longevity risk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698B102C" w14:textId="77777777" w:rsidR="00872AFE" w:rsidRPr="00711388" w:rsidRDefault="00872AFE" w:rsidP="00567869">
            <w:pPr>
              <w:pStyle w:val="NormalLeft"/>
              <w:rPr>
                <w:lang w:val="en-GB"/>
              </w:rPr>
            </w:pPr>
            <w:r w:rsidRPr="00711388">
              <w:rPr>
                <w:lang w:val="en-GB"/>
              </w:rPr>
              <w:t>Modified duration in years of all payments to beneficiaries included in the best estimate for policies where a decrease in the mortality rate leads to an increase in technical provisions.</w:t>
            </w:r>
          </w:p>
        </w:tc>
      </w:tr>
      <w:tr w:rsidR="00872AFE" w:rsidRPr="00711388" w14:paraId="66E57B4D" w14:textId="77777777" w:rsidTr="00567869">
        <w:tc>
          <w:tcPr>
            <w:tcW w:w="1857" w:type="dxa"/>
            <w:tcBorders>
              <w:top w:val="single" w:sz="2" w:space="0" w:color="auto"/>
              <w:left w:val="single" w:sz="2" w:space="0" w:color="auto"/>
              <w:bottom w:val="single" w:sz="2" w:space="0" w:color="auto"/>
              <w:right w:val="single" w:sz="2" w:space="0" w:color="auto"/>
            </w:tcBorders>
          </w:tcPr>
          <w:p w14:paraId="4D89273F" w14:textId="77777777" w:rsidR="00872AFE" w:rsidRPr="00711388" w:rsidRDefault="00872AFE" w:rsidP="00567869">
            <w:pPr>
              <w:pStyle w:val="NormalLeft"/>
              <w:rPr>
                <w:lang w:val="en-GB"/>
              </w:rPr>
            </w:pPr>
            <w:r w:rsidRPr="00711388">
              <w:rPr>
                <w:lang w:val="en-GB"/>
              </w:rPr>
              <w:t>R0220/C0180</w:t>
            </w:r>
          </w:p>
        </w:tc>
        <w:tc>
          <w:tcPr>
            <w:tcW w:w="2879" w:type="dxa"/>
            <w:tcBorders>
              <w:top w:val="single" w:sz="2" w:space="0" w:color="auto"/>
              <w:left w:val="single" w:sz="2" w:space="0" w:color="auto"/>
              <w:bottom w:val="single" w:sz="2" w:space="0" w:color="auto"/>
              <w:right w:val="single" w:sz="2" w:space="0" w:color="auto"/>
            </w:tcBorders>
          </w:tcPr>
          <w:p w14:paraId="21B37368" w14:textId="5C0E0B12"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(medical expense)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7C5F163F" w14:textId="77777777" w:rsidR="00872AFE" w:rsidRPr="00711388" w:rsidRDefault="00872AFE" w:rsidP="00567869">
            <w:pPr>
              <w:pStyle w:val="NormalLeft"/>
              <w:rPr>
                <w:lang w:val="en-GB"/>
              </w:rPr>
            </w:pPr>
            <w:r w:rsidRPr="00711388">
              <w:rPr>
                <w:lang w:val="en-GB"/>
              </w:rPr>
              <w:t>Modified duration in years of the cash flows included in the best estimate of medical expense insurance and reinsurance obligations.</w:t>
            </w:r>
          </w:p>
        </w:tc>
      </w:tr>
      <w:tr w:rsidR="00872AFE" w:rsidRPr="00711388" w14:paraId="46B80307" w14:textId="77777777" w:rsidTr="00567869">
        <w:tc>
          <w:tcPr>
            <w:tcW w:w="1857" w:type="dxa"/>
            <w:tcBorders>
              <w:top w:val="single" w:sz="2" w:space="0" w:color="auto"/>
              <w:left w:val="single" w:sz="2" w:space="0" w:color="auto"/>
              <w:bottom w:val="single" w:sz="2" w:space="0" w:color="auto"/>
              <w:right w:val="single" w:sz="2" w:space="0" w:color="auto"/>
            </w:tcBorders>
          </w:tcPr>
          <w:p w14:paraId="0CB8221A" w14:textId="77777777" w:rsidR="00872AFE" w:rsidRPr="00711388" w:rsidRDefault="00872AFE" w:rsidP="00567869">
            <w:pPr>
              <w:pStyle w:val="NormalLeft"/>
              <w:rPr>
                <w:lang w:val="en-GB"/>
              </w:rPr>
            </w:pPr>
            <w:r w:rsidRPr="00711388">
              <w:rPr>
                <w:lang w:val="en-GB"/>
              </w:rPr>
              <w:t>R0220/C0210</w:t>
            </w:r>
          </w:p>
        </w:tc>
        <w:tc>
          <w:tcPr>
            <w:tcW w:w="2879" w:type="dxa"/>
            <w:tcBorders>
              <w:top w:val="single" w:sz="2" w:space="0" w:color="auto"/>
              <w:left w:val="single" w:sz="2" w:space="0" w:color="auto"/>
              <w:bottom w:val="single" w:sz="2" w:space="0" w:color="auto"/>
              <w:right w:val="single" w:sz="2" w:space="0" w:color="auto"/>
            </w:tcBorders>
          </w:tcPr>
          <w:p w14:paraId="0F00ECDB" w14:textId="19445330"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(medical expense) </w:t>
            </w:r>
            <w:r w:rsidR="00845F43" w:rsidRPr="00711388">
              <w:rPr>
                <w:lang w:val="en-GB"/>
              </w:rPr>
              <w:t>-</w:t>
            </w:r>
            <w:r w:rsidRPr="00711388">
              <w:rPr>
                <w:lang w:val="en-GB"/>
              </w:rPr>
              <w:t xml:space="preserve"> Payments</w:t>
            </w:r>
          </w:p>
        </w:tc>
        <w:tc>
          <w:tcPr>
            <w:tcW w:w="4550" w:type="dxa"/>
            <w:tcBorders>
              <w:top w:val="single" w:sz="2" w:space="0" w:color="auto"/>
              <w:left w:val="single" w:sz="2" w:space="0" w:color="auto"/>
              <w:bottom w:val="single" w:sz="2" w:space="0" w:color="auto"/>
              <w:right w:val="single" w:sz="2" w:space="0" w:color="auto"/>
            </w:tcBorders>
          </w:tcPr>
          <w:p w14:paraId="318B43E2" w14:textId="77777777" w:rsidR="00872AFE" w:rsidRPr="00711388" w:rsidRDefault="00872AFE" w:rsidP="00567869">
            <w:pPr>
              <w:pStyle w:val="NormalLeft"/>
              <w:rPr>
                <w:lang w:val="en-GB"/>
              </w:rPr>
            </w:pPr>
            <w:r w:rsidRPr="00711388">
              <w:rPr>
                <w:lang w:val="en-GB"/>
              </w:rPr>
              <w:t>Expenses paid related to medical expense insurance and reinsurance during the last 12 months.</w:t>
            </w:r>
          </w:p>
        </w:tc>
      </w:tr>
      <w:tr w:rsidR="00872AFE" w:rsidRPr="00711388" w14:paraId="3B55B4C8" w14:textId="77777777" w:rsidTr="00567869">
        <w:tc>
          <w:tcPr>
            <w:tcW w:w="1857" w:type="dxa"/>
            <w:tcBorders>
              <w:top w:val="single" w:sz="2" w:space="0" w:color="auto"/>
              <w:left w:val="single" w:sz="2" w:space="0" w:color="auto"/>
              <w:bottom w:val="single" w:sz="2" w:space="0" w:color="auto"/>
              <w:right w:val="single" w:sz="2" w:space="0" w:color="auto"/>
            </w:tcBorders>
          </w:tcPr>
          <w:p w14:paraId="1C58F9CA" w14:textId="77777777" w:rsidR="00872AFE" w:rsidRPr="00711388" w:rsidRDefault="00872AFE" w:rsidP="00567869">
            <w:pPr>
              <w:pStyle w:val="NormalLeft"/>
              <w:rPr>
                <w:lang w:val="en-GB"/>
              </w:rPr>
            </w:pPr>
            <w:r w:rsidRPr="00711388">
              <w:rPr>
                <w:lang w:val="en-GB"/>
              </w:rPr>
              <w:t>R0220/C0220</w:t>
            </w:r>
          </w:p>
        </w:tc>
        <w:tc>
          <w:tcPr>
            <w:tcW w:w="2879" w:type="dxa"/>
            <w:tcBorders>
              <w:top w:val="single" w:sz="2" w:space="0" w:color="auto"/>
              <w:left w:val="single" w:sz="2" w:space="0" w:color="auto"/>
              <w:bottom w:val="single" w:sz="2" w:space="0" w:color="auto"/>
              <w:right w:val="single" w:sz="2" w:space="0" w:color="auto"/>
            </w:tcBorders>
          </w:tcPr>
          <w:p w14:paraId="1C73707C" w14:textId="1C7E070B"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(medical expense) </w:t>
            </w:r>
            <w:r w:rsidR="00845F43" w:rsidRPr="00711388">
              <w:rPr>
                <w:lang w:val="en-GB"/>
              </w:rPr>
              <w:t>-</w:t>
            </w:r>
            <w:r w:rsidRPr="00711388">
              <w:rPr>
                <w:lang w:val="en-GB"/>
              </w:rPr>
              <w:t xml:space="preserve"> Average inflation rate</w:t>
            </w:r>
          </w:p>
        </w:tc>
        <w:tc>
          <w:tcPr>
            <w:tcW w:w="4550" w:type="dxa"/>
            <w:tcBorders>
              <w:top w:val="single" w:sz="2" w:space="0" w:color="auto"/>
              <w:left w:val="single" w:sz="2" w:space="0" w:color="auto"/>
              <w:bottom w:val="single" w:sz="2" w:space="0" w:color="auto"/>
              <w:right w:val="single" w:sz="2" w:space="0" w:color="auto"/>
            </w:tcBorders>
          </w:tcPr>
          <w:p w14:paraId="13AEFE12" w14:textId="77777777" w:rsidR="00872AFE" w:rsidRPr="00711388" w:rsidRDefault="00872AFE" w:rsidP="00567869">
            <w:pPr>
              <w:pStyle w:val="NormalLeft"/>
              <w:rPr>
                <w:lang w:val="en-GB"/>
              </w:rPr>
            </w:pPr>
            <w:r w:rsidRPr="00711388">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872AFE" w:rsidRPr="00711388" w14:paraId="737DC835" w14:textId="77777777" w:rsidTr="00567869">
        <w:tc>
          <w:tcPr>
            <w:tcW w:w="1857" w:type="dxa"/>
            <w:tcBorders>
              <w:top w:val="single" w:sz="2" w:space="0" w:color="auto"/>
              <w:left w:val="single" w:sz="2" w:space="0" w:color="auto"/>
              <w:bottom w:val="single" w:sz="2" w:space="0" w:color="auto"/>
              <w:right w:val="single" w:sz="2" w:space="0" w:color="auto"/>
            </w:tcBorders>
          </w:tcPr>
          <w:p w14:paraId="620537FE" w14:textId="77777777" w:rsidR="00872AFE" w:rsidRPr="00711388" w:rsidRDefault="00872AFE" w:rsidP="00567869">
            <w:pPr>
              <w:pStyle w:val="NormalLeft"/>
              <w:rPr>
                <w:lang w:val="en-GB"/>
              </w:rPr>
            </w:pPr>
            <w:r w:rsidRPr="00711388">
              <w:rPr>
                <w:lang w:val="en-GB"/>
              </w:rPr>
              <w:t>R0230/C0120</w:t>
            </w:r>
          </w:p>
        </w:tc>
        <w:tc>
          <w:tcPr>
            <w:tcW w:w="2879" w:type="dxa"/>
            <w:tcBorders>
              <w:top w:val="single" w:sz="2" w:space="0" w:color="auto"/>
              <w:left w:val="single" w:sz="2" w:space="0" w:color="auto"/>
              <w:bottom w:val="single" w:sz="2" w:space="0" w:color="auto"/>
              <w:right w:val="single" w:sz="2" w:space="0" w:color="auto"/>
            </w:tcBorders>
          </w:tcPr>
          <w:p w14:paraId="7D41F538" w14:textId="32DAD0F1"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(income protection) </w:t>
            </w:r>
            <w:r w:rsidR="00845F43" w:rsidRPr="00711388">
              <w:rPr>
                <w:lang w:val="en-GB"/>
              </w:rPr>
              <w:t>-</w:t>
            </w:r>
            <w:r w:rsidRPr="00711388">
              <w:rPr>
                <w:lang w:val="en-GB"/>
              </w:rPr>
              <w:t xml:space="preserve"> Capital at risk</w:t>
            </w:r>
          </w:p>
        </w:tc>
        <w:tc>
          <w:tcPr>
            <w:tcW w:w="4550" w:type="dxa"/>
            <w:tcBorders>
              <w:top w:val="single" w:sz="2" w:space="0" w:color="auto"/>
              <w:left w:val="single" w:sz="2" w:space="0" w:color="auto"/>
              <w:bottom w:val="single" w:sz="2" w:space="0" w:color="auto"/>
              <w:right w:val="single" w:sz="2" w:space="0" w:color="auto"/>
            </w:tcBorders>
          </w:tcPr>
          <w:p w14:paraId="66695F66" w14:textId="6854AB5D" w:rsidR="00872AFE" w:rsidRPr="00711388" w:rsidRDefault="00872AFE" w:rsidP="00567869">
            <w:pPr>
              <w:pStyle w:val="NormalLeft"/>
              <w:rPr>
                <w:lang w:val="en-GB"/>
              </w:rPr>
            </w:pPr>
            <w:r w:rsidRPr="00711388">
              <w:rPr>
                <w:lang w:val="en-GB"/>
              </w:rPr>
              <w:t>Sum of positive capitals at risk as defined in Article 100 of Delegated Regulation (EU) 2015/35 for all obligations subject to disability</w:t>
            </w:r>
            <w:r w:rsidR="00711388" w:rsidRPr="00711388">
              <w:rPr>
                <w:lang w:val="en-GB"/>
              </w:rPr>
              <w:t>-</w:t>
            </w:r>
            <w:r w:rsidRPr="00711388">
              <w:rPr>
                <w:lang w:val="en-GB"/>
              </w:rPr>
              <w:t>morbidity risk (income protection).</w:t>
            </w:r>
          </w:p>
        </w:tc>
      </w:tr>
      <w:tr w:rsidR="00872AFE" w:rsidRPr="00711388" w14:paraId="7A8930A7" w14:textId="77777777" w:rsidTr="00567869">
        <w:tc>
          <w:tcPr>
            <w:tcW w:w="1857" w:type="dxa"/>
            <w:tcBorders>
              <w:top w:val="single" w:sz="2" w:space="0" w:color="auto"/>
              <w:left w:val="single" w:sz="2" w:space="0" w:color="auto"/>
              <w:bottom w:val="single" w:sz="2" w:space="0" w:color="auto"/>
              <w:right w:val="single" w:sz="2" w:space="0" w:color="auto"/>
            </w:tcBorders>
          </w:tcPr>
          <w:p w14:paraId="3B7698A2" w14:textId="77777777" w:rsidR="00872AFE" w:rsidRPr="00711388" w:rsidRDefault="00872AFE" w:rsidP="00567869">
            <w:pPr>
              <w:pStyle w:val="NormalLeft"/>
              <w:rPr>
                <w:lang w:val="en-GB"/>
              </w:rPr>
            </w:pPr>
            <w:r w:rsidRPr="00711388">
              <w:rPr>
                <w:lang w:val="en-GB"/>
              </w:rPr>
              <w:t>R0230/C0130</w:t>
            </w:r>
          </w:p>
        </w:tc>
        <w:tc>
          <w:tcPr>
            <w:tcW w:w="2879" w:type="dxa"/>
            <w:tcBorders>
              <w:top w:val="single" w:sz="2" w:space="0" w:color="auto"/>
              <w:left w:val="single" w:sz="2" w:space="0" w:color="auto"/>
              <w:bottom w:val="single" w:sz="2" w:space="0" w:color="auto"/>
              <w:right w:val="single" w:sz="2" w:space="0" w:color="auto"/>
            </w:tcBorders>
          </w:tcPr>
          <w:p w14:paraId="4FCA5099" w14:textId="70D383C2"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(income protection) </w:t>
            </w:r>
            <w:r w:rsidR="00845F43" w:rsidRPr="00711388">
              <w:rPr>
                <w:lang w:val="en-GB"/>
              </w:rPr>
              <w:t>-</w:t>
            </w:r>
            <w:r w:rsidRPr="00711388">
              <w:rPr>
                <w:lang w:val="en-GB"/>
              </w:rPr>
              <w:t xml:space="preserve"> Capital at risk t+1</w:t>
            </w:r>
          </w:p>
        </w:tc>
        <w:tc>
          <w:tcPr>
            <w:tcW w:w="4550" w:type="dxa"/>
            <w:tcBorders>
              <w:top w:val="single" w:sz="2" w:space="0" w:color="auto"/>
              <w:left w:val="single" w:sz="2" w:space="0" w:color="auto"/>
              <w:bottom w:val="single" w:sz="2" w:space="0" w:color="auto"/>
              <w:right w:val="single" w:sz="2" w:space="0" w:color="auto"/>
            </w:tcBorders>
          </w:tcPr>
          <w:p w14:paraId="1F82DDF1" w14:textId="77777777" w:rsidR="00872AFE" w:rsidRPr="00711388" w:rsidRDefault="00872AFE" w:rsidP="00567869">
            <w:pPr>
              <w:pStyle w:val="NormalLeft"/>
              <w:rPr>
                <w:lang w:val="en-GB"/>
              </w:rPr>
            </w:pPr>
            <w:r w:rsidRPr="00711388">
              <w:rPr>
                <w:lang w:val="en-GB"/>
              </w:rPr>
              <w:t>Capital at risk as defined in R0230/C0120 after 12 months.</w:t>
            </w:r>
          </w:p>
        </w:tc>
      </w:tr>
      <w:tr w:rsidR="00872AFE" w:rsidRPr="00711388" w14:paraId="11DC50B9" w14:textId="77777777" w:rsidTr="00567869">
        <w:tc>
          <w:tcPr>
            <w:tcW w:w="1857" w:type="dxa"/>
            <w:tcBorders>
              <w:top w:val="single" w:sz="2" w:space="0" w:color="auto"/>
              <w:left w:val="single" w:sz="2" w:space="0" w:color="auto"/>
              <w:bottom w:val="single" w:sz="2" w:space="0" w:color="auto"/>
              <w:right w:val="single" w:sz="2" w:space="0" w:color="auto"/>
            </w:tcBorders>
          </w:tcPr>
          <w:p w14:paraId="7C1C6928" w14:textId="77777777" w:rsidR="00872AFE" w:rsidRPr="00711388" w:rsidRDefault="00872AFE" w:rsidP="00567869">
            <w:pPr>
              <w:pStyle w:val="NormalLeft"/>
              <w:rPr>
                <w:lang w:val="en-GB"/>
              </w:rPr>
            </w:pPr>
            <w:r w:rsidRPr="00711388">
              <w:rPr>
                <w:lang w:val="en-GB"/>
              </w:rPr>
              <w:t>R0230/C0150</w:t>
            </w:r>
          </w:p>
        </w:tc>
        <w:tc>
          <w:tcPr>
            <w:tcW w:w="2879" w:type="dxa"/>
            <w:tcBorders>
              <w:top w:val="single" w:sz="2" w:space="0" w:color="auto"/>
              <w:left w:val="single" w:sz="2" w:space="0" w:color="auto"/>
              <w:bottom w:val="single" w:sz="2" w:space="0" w:color="auto"/>
              <w:right w:val="single" w:sz="2" w:space="0" w:color="auto"/>
            </w:tcBorders>
          </w:tcPr>
          <w:p w14:paraId="68FB1259" w14:textId="30FB9FF2"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(income protection) </w:t>
            </w:r>
            <w:r w:rsidR="00845F43" w:rsidRPr="00711388">
              <w:rPr>
                <w:lang w:val="en-GB"/>
              </w:rPr>
              <w:t>-</w:t>
            </w:r>
            <w:r w:rsidRPr="00711388">
              <w:rPr>
                <w:lang w:val="en-GB"/>
              </w:rPr>
              <w:t xml:space="preserve"> Best estimate</w:t>
            </w:r>
          </w:p>
        </w:tc>
        <w:tc>
          <w:tcPr>
            <w:tcW w:w="4550" w:type="dxa"/>
            <w:tcBorders>
              <w:top w:val="single" w:sz="2" w:space="0" w:color="auto"/>
              <w:left w:val="single" w:sz="2" w:space="0" w:color="auto"/>
              <w:bottom w:val="single" w:sz="2" w:space="0" w:color="auto"/>
              <w:right w:val="single" w:sz="2" w:space="0" w:color="auto"/>
            </w:tcBorders>
          </w:tcPr>
          <w:p w14:paraId="02FBD30D" w14:textId="1E00834B" w:rsidR="00872AFE" w:rsidRPr="00711388" w:rsidRDefault="00872AFE" w:rsidP="00567869">
            <w:pPr>
              <w:pStyle w:val="NormalLeft"/>
              <w:rPr>
                <w:lang w:val="en-GB"/>
              </w:rPr>
            </w:pPr>
            <w:r w:rsidRPr="00711388">
              <w:rPr>
                <w:lang w:val="en-GB"/>
              </w:rPr>
              <w:t>Best estimate of obligations subject to disability</w:t>
            </w:r>
            <w:r w:rsidR="00711388" w:rsidRPr="00711388">
              <w:rPr>
                <w:lang w:val="en-GB"/>
              </w:rPr>
              <w:t>-</w:t>
            </w:r>
            <w:r w:rsidRPr="00711388">
              <w:rPr>
                <w:lang w:val="en-GB"/>
              </w:rPr>
              <w:t>morbidity risk.</w:t>
            </w:r>
          </w:p>
        </w:tc>
      </w:tr>
      <w:tr w:rsidR="00872AFE" w:rsidRPr="00711388" w14:paraId="5617611C" w14:textId="77777777" w:rsidTr="00567869">
        <w:tc>
          <w:tcPr>
            <w:tcW w:w="1857" w:type="dxa"/>
            <w:tcBorders>
              <w:top w:val="single" w:sz="2" w:space="0" w:color="auto"/>
              <w:left w:val="single" w:sz="2" w:space="0" w:color="auto"/>
              <w:bottom w:val="single" w:sz="2" w:space="0" w:color="auto"/>
              <w:right w:val="single" w:sz="2" w:space="0" w:color="auto"/>
            </w:tcBorders>
          </w:tcPr>
          <w:p w14:paraId="4C11891F" w14:textId="77777777" w:rsidR="00872AFE" w:rsidRPr="00711388" w:rsidRDefault="00872AFE" w:rsidP="00567869">
            <w:pPr>
              <w:pStyle w:val="NormalLeft"/>
              <w:rPr>
                <w:lang w:val="en-GB"/>
              </w:rPr>
            </w:pPr>
            <w:r w:rsidRPr="00711388">
              <w:rPr>
                <w:lang w:val="en-GB"/>
              </w:rPr>
              <w:lastRenderedPageBreak/>
              <w:t>R0230/C0160</w:t>
            </w:r>
          </w:p>
        </w:tc>
        <w:tc>
          <w:tcPr>
            <w:tcW w:w="2879" w:type="dxa"/>
            <w:tcBorders>
              <w:top w:val="single" w:sz="2" w:space="0" w:color="auto"/>
              <w:left w:val="single" w:sz="2" w:space="0" w:color="auto"/>
              <w:bottom w:val="single" w:sz="2" w:space="0" w:color="auto"/>
              <w:right w:val="single" w:sz="2" w:space="0" w:color="auto"/>
            </w:tcBorders>
          </w:tcPr>
          <w:p w14:paraId="57C658C8" w14:textId="2D678C92"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(income protection)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6F48C76C" w14:textId="26C6F8D1" w:rsidR="00872AFE" w:rsidRPr="00711388" w:rsidRDefault="00872AFE" w:rsidP="00567869">
            <w:pPr>
              <w:pStyle w:val="NormalLeft"/>
              <w:rPr>
                <w:lang w:val="en-GB"/>
              </w:rPr>
            </w:pPr>
            <w:r w:rsidRPr="00711388">
              <w:rPr>
                <w:lang w:val="en-GB"/>
              </w:rPr>
              <w:t>Average disability</w:t>
            </w:r>
            <w:r w:rsidR="00711388" w:rsidRPr="00711388">
              <w:rPr>
                <w:lang w:val="en-GB"/>
              </w:rPr>
              <w:t>-</w:t>
            </w:r>
            <w:r w:rsidRPr="00711388">
              <w:rPr>
                <w:lang w:val="en-GB"/>
              </w:rPr>
              <w:t>morbidity rate during the following 12 (t + 1) months weighted by sum insured for policies with a positive capital at risk.</w:t>
            </w:r>
          </w:p>
        </w:tc>
      </w:tr>
      <w:tr w:rsidR="00872AFE" w:rsidRPr="00711388" w14:paraId="24B2499F" w14:textId="77777777" w:rsidTr="00567869">
        <w:tc>
          <w:tcPr>
            <w:tcW w:w="1857" w:type="dxa"/>
            <w:tcBorders>
              <w:top w:val="single" w:sz="2" w:space="0" w:color="auto"/>
              <w:left w:val="single" w:sz="2" w:space="0" w:color="auto"/>
              <w:bottom w:val="single" w:sz="2" w:space="0" w:color="auto"/>
              <w:right w:val="single" w:sz="2" w:space="0" w:color="auto"/>
            </w:tcBorders>
          </w:tcPr>
          <w:p w14:paraId="59F55825" w14:textId="77777777" w:rsidR="00872AFE" w:rsidRPr="00711388" w:rsidRDefault="00872AFE" w:rsidP="00567869">
            <w:pPr>
              <w:pStyle w:val="NormalLeft"/>
              <w:rPr>
                <w:lang w:val="en-GB"/>
              </w:rPr>
            </w:pPr>
            <w:r w:rsidRPr="00711388">
              <w:rPr>
                <w:lang w:val="en-GB"/>
              </w:rPr>
              <w:t>R0230/C0170</w:t>
            </w:r>
          </w:p>
        </w:tc>
        <w:tc>
          <w:tcPr>
            <w:tcW w:w="2879" w:type="dxa"/>
            <w:tcBorders>
              <w:top w:val="single" w:sz="2" w:space="0" w:color="auto"/>
              <w:left w:val="single" w:sz="2" w:space="0" w:color="auto"/>
              <w:bottom w:val="single" w:sz="2" w:space="0" w:color="auto"/>
              <w:right w:val="single" w:sz="2" w:space="0" w:color="auto"/>
            </w:tcBorders>
          </w:tcPr>
          <w:p w14:paraId="34436FA4" w14:textId="624B4889"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(income protection) </w:t>
            </w:r>
            <w:r w:rsidR="00845F43" w:rsidRPr="00711388">
              <w:rPr>
                <w:lang w:val="en-GB"/>
              </w:rPr>
              <w:t>-</w:t>
            </w:r>
            <w:r w:rsidRPr="00711388">
              <w:rPr>
                <w:lang w:val="en-GB"/>
              </w:rPr>
              <w:t xml:space="preserve"> Average rate t+2</w:t>
            </w:r>
          </w:p>
        </w:tc>
        <w:tc>
          <w:tcPr>
            <w:tcW w:w="4550" w:type="dxa"/>
            <w:tcBorders>
              <w:top w:val="single" w:sz="2" w:space="0" w:color="auto"/>
              <w:left w:val="single" w:sz="2" w:space="0" w:color="auto"/>
              <w:bottom w:val="single" w:sz="2" w:space="0" w:color="auto"/>
              <w:right w:val="single" w:sz="2" w:space="0" w:color="auto"/>
            </w:tcBorders>
          </w:tcPr>
          <w:p w14:paraId="1A1EA525" w14:textId="67F3090B" w:rsidR="00872AFE" w:rsidRPr="00711388" w:rsidRDefault="00872AFE" w:rsidP="00567869">
            <w:pPr>
              <w:pStyle w:val="NormalLeft"/>
              <w:rPr>
                <w:lang w:val="en-GB"/>
              </w:rPr>
            </w:pPr>
            <w:r w:rsidRPr="00711388">
              <w:rPr>
                <w:lang w:val="en-GB"/>
              </w:rPr>
              <w:t>Average disability</w:t>
            </w:r>
            <w:r w:rsidR="00711388" w:rsidRPr="00711388">
              <w:rPr>
                <w:lang w:val="en-GB"/>
              </w:rPr>
              <w:t>-</w:t>
            </w:r>
            <w:r w:rsidRPr="00711388">
              <w:rPr>
                <w:lang w:val="en-GB"/>
              </w:rPr>
              <w:t>morbidity rate during the 12 months after the following 12 months (t + 2) weighted by sum insured for policies with a positive capital at risk.</w:t>
            </w:r>
          </w:p>
        </w:tc>
      </w:tr>
      <w:tr w:rsidR="00872AFE" w:rsidRPr="00711388" w14:paraId="23758A1F" w14:textId="77777777" w:rsidTr="00567869">
        <w:tc>
          <w:tcPr>
            <w:tcW w:w="1857" w:type="dxa"/>
            <w:tcBorders>
              <w:top w:val="single" w:sz="2" w:space="0" w:color="auto"/>
              <w:left w:val="single" w:sz="2" w:space="0" w:color="auto"/>
              <w:bottom w:val="single" w:sz="2" w:space="0" w:color="auto"/>
              <w:right w:val="single" w:sz="2" w:space="0" w:color="auto"/>
            </w:tcBorders>
          </w:tcPr>
          <w:p w14:paraId="66BF0FAF" w14:textId="77777777" w:rsidR="00872AFE" w:rsidRPr="00711388" w:rsidRDefault="00872AFE" w:rsidP="00567869">
            <w:pPr>
              <w:pStyle w:val="NormalLeft"/>
              <w:rPr>
                <w:lang w:val="en-GB"/>
              </w:rPr>
            </w:pPr>
            <w:r w:rsidRPr="00711388">
              <w:rPr>
                <w:lang w:val="en-GB"/>
              </w:rPr>
              <w:t>R0230/C0180</w:t>
            </w:r>
          </w:p>
        </w:tc>
        <w:tc>
          <w:tcPr>
            <w:tcW w:w="2879" w:type="dxa"/>
            <w:tcBorders>
              <w:top w:val="single" w:sz="2" w:space="0" w:color="auto"/>
              <w:left w:val="single" w:sz="2" w:space="0" w:color="auto"/>
              <w:bottom w:val="single" w:sz="2" w:space="0" w:color="auto"/>
              <w:right w:val="single" w:sz="2" w:space="0" w:color="auto"/>
            </w:tcBorders>
          </w:tcPr>
          <w:p w14:paraId="4AC98BE2" w14:textId="5BCFF43C"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(income protection)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310838BD" w14:textId="5DDB3AAC" w:rsidR="00872AFE" w:rsidRPr="00711388" w:rsidRDefault="00872AFE" w:rsidP="00567869">
            <w:pPr>
              <w:pStyle w:val="NormalLeft"/>
              <w:rPr>
                <w:lang w:val="en-GB"/>
              </w:rPr>
            </w:pPr>
            <w:r w:rsidRPr="00711388">
              <w:rPr>
                <w:lang w:val="en-GB"/>
              </w:rPr>
              <w:t>Modified duration in years of all payments on disability</w:t>
            </w:r>
            <w:r w:rsidR="00711388" w:rsidRPr="00711388">
              <w:rPr>
                <w:lang w:val="en-GB"/>
              </w:rPr>
              <w:t>-</w:t>
            </w:r>
            <w:r w:rsidRPr="00711388">
              <w:rPr>
                <w:lang w:val="en-GB"/>
              </w:rPr>
              <w:t>morbidity included in the best estimate for policies with a positive capital at risk.</w:t>
            </w:r>
          </w:p>
        </w:tc>
      </w:tr>
      <w:tr w:rsidR="00872AFE" w:rsidRPr="00711388" w14:paraId="1CB413E0" w14:textId="77777777" w:rsidTr="00567869">
        <w:tc>
          <w:tcPr>
            <w:tcW w:w="1857" w:type="dxa"/>
            <w:tcBorders>
              <w:top w:val="single" w:sz="2" w:space="0" w:color="auto"/>
              <w:left w:val="single" w:sz="2" w:space="0" w:color="auto"/>
              <w:bottom w:val="single" w:sz="2" w:space="0" w:color="auto"/>
              <w:right w:val="single" w:sz="2" w:space="0" w:color="auto"/>
            </w:tcBorders>
          </w:tcPr>
          <w:p w14:paraId="6F408A78" w14:textId="77777777" w:rsidR="00872AFE" w:rsidRPr="00711388" w:rsidRDefault="00872AFE" w:rsidP="00567869">
            <w:pPr>
              <w:pStyle w:val="NormalLeft"/>
              <w:rPr>
                <w:lang w:val="en-GB"/>
              </w:rPr>
            </w:pPr>
            <w:r w:rsidRPr="00711388">
              <w:rPr>
                <w:lang w:val="en-GB"/>
              </w:rPr>
              <w:t>R0230/C0200</w:t>
            </w:r>
          </w:p>
        </w:tc>
        <w:tc>
          <w:tcPr>
            <w:tcW w:w="2879" w:type="dxa"/>
            <w:tcBorders>
              <w:top w:val="single" w:sz="2" w:space="0" w:color="auto"/>
              <w:left w:val="single" w:sz="2" w:space="0" w:color="auto"/>
              <w:bottom w:val="single" w:sz="2" w:space="0" w:color="auto"/>
              <w:right w:val="single" w:sz="2" w:space="0" w:color="auto"/>
            </w:tcBorders>
          </w:tcPr>
          <w:p w14:paraId="1A0D1B2D" w14:textId="07690E15" w:rsidR="00872AFE" w:rsidRPr="00711388" w:rsidRDefault="00872AFE" w:rsidP="00567869">
            <w:pPr>
              <w:pStyle w:val="NormalLeft"/>
              <w:rPr>
                <w:lang w:val="en-GB"/>
              </w:rPr>
            </w:pPr>
            <w:r w:rsidRPr="00711388">
              <w:rPr>
                <w:lang w:val="en-GB"/>
              </w:rPr>
              <w:t>Health disability</w:t>
            </w:r>
            <w:r w:rsidR="00711388" w:rsidRPr="00711388">
              <w:rPr>
                <w:lang w:val="en-GB"/>
              </w:rPr>
              <w:t>-</w:t>
            </w:r>
            <w:r w:rsidRPr="00711388">
              <w:rPr>
                <w:lang w:val="en-GB"/>
              </w:rPr>
              <w:t xml:space="preserve">morbidity risk (income protection) </w:t>
            </w:r>
            <w:r w:rsidR="00845F43" w:rsidRPr="00711388">
              <w:rPr>
                <w:lang w:val="en-GB"/>
              </w:rPr>
              <w:t>-</w:t>
            </w:r>
            <w:r w:rsidRPr="00711388">
              <w:rPr>
                <w:lang w:val="en-GB"/>
              </w:rPr>
              <w:t xml:space="preserve"> Termination rates</w:t>
            </w:r>
          </w:p>
        </w:tc>
        <w:tc>
          <w:tcPr>
            <w:tcW w:w="4550" w:type="dxa"/>
            <w:tcBorders>
              <w:top w:val="single" w:sz="2" w:space="0" w:color="auto"/>
              <w:left w:val="single" w:sz="2" w:space="0" w:color="auto"/>
              <w:bottom w:val="single" w:sz="2" w:space="0" w:color="auto"/>
              <w:right w:val="single" w:sz="2" w:space="0" w:color="auto"/>
            </w:tcBorders>
          </w:tcPr>
          <w:p w14:paraId="03D85150" w14:textId="77777777" w:rsidR="00872AFE" w:rsidRPr="00711388" w:rsidRDefault="00872AFE" w:rsidP="00567869">
            <w:pPr>
              <w:pStyle w:val="NormalLeft"/>
              <w:rPr>
                <w:lang w:val="en-GB"/>
              </w:rPr>
            </w:pPr>
            <w:r w:rsidRPr="00711388">
              <w:rPr>
                <w:lang w:val="en-GB"/>
              </w:rPr>
              <w:t>Expected termination rates during the following 12 months for policies with a positive capital at risk.</w:t>
            </w:r>
          </w:p>
        </w:tc>
      </w:tr>
      <w:tr w:rsidR="00872AFE" w:rsidRPr="00711388" w14:paraId="16766BC4" w14:textId="77777777" w:rsidTr="00567869">
        <w:tc>
          <w:tcPr>
            <w:tcW w:w="1857" w:type="dxa"/>
            <w:tcBorders>
              <w:top w:val="single" w:sz="2" w:space="0" w:color="auto"/>
              <w:left w:val="single" w:sz="2" w:space="0" w:color="auto"/>
              <w:bottom w:val="single" w:sz="2" w:space="0" w:color="auto"/>
              <w:right w:val="single" w:sz="2" w:space="0" w:color="auto"/>
            </w:tcBorders>
          </w:tcPr>
          <w:p w14:paraId="436B397D" w14:textId="77777777" w:rsidR="00872AFE" w:rsidRPr="00711388" w:rsidRDefault="00872AFE" w:rsidP="00567869">
            <w:pPr>
              <w:pStyle w:val="NormalLeft"/>
              <w:rPr>
                <w:lang w:val="en-GB"/>
              </w:rPr>
            </w:pPr>
            <w:r w:rsidRPr="00711388">
              <w:rPr>
                <w:lang w:val="en-GB"/>
              </w:rPr>
              <w:t>R0240/C0140</w:t>
            </w:r>
          </w:p>
        </w:tc>
        <w:tc>
          <w:tcPr>
            <w:tcW w:w="2879" w:type="dxa"/>
            <w:tcBorders>
              <w:top w:val="single" w:sz="2" w:space="0" w:color="auto"/>
              <w:left w:val="single" w:sz="2" w:space="0" w:color="auto"/>
              <w:bottom w:val="single" w:sz="2" w:space="0" w:color="auto"/>
              <w:right w:val="single" w:sz="2" w:space="0" w:color="auto"/>
            </w:tcBorders>
          </w:tcPr>
          <w:p w14:paraId="03894455" w14:textId="45E66C8D" w:rsidR="00872AFE" w:rsidRPr="00711388" w:rsidRDefault="00872AFE" w:rsidP="00567869">
            <w:pPr>
              <w:pStyle w:val="NormalLeft"/>
              <w:rPr>
                <w:lang w:val="en-GB"/>
              </w:rPr>
            </w:pPr>
            <w:r w:rsidRPr="00711388">
              <w:rPr>
                <w:lang w:val="en-GB"/>
              </w:rPr>
              <w:t xml:space="preserve">Health SLT lapse risk (up) </w:t>
            </w:r>
            <w:r w:rsidR="00845F43" w:rsidRPr="00711388">
              <w:rPr>
                <w:lang w:val="en-GB"/>
              </w:rPr>
              <w:t>-</w:t>
            </w:r>
            <w:r w:rsidRPr="00711388">
              <w:rPr>
                <w:lang w:val="en-GB"/>
              </w:rPr>
              <w:t xml:space="preserve"> Surrender strain</w:t>
            </w:r>
          </w:p>
        </w:tc>
        <w:tc>
          <w:tcPr>
            <w:tcW w:w="4550" w:type="dxa"/>
            <w:tcBorders>
              <w:top w:val="single" w:sz="2" w:space="0" w:color="auto"/>
              <w:left w:val="single" w:sz="2" w:space="0" w:color="auto"/>
              <w:bottom w:val="single" w:sz="2" w:space="0" w:color="auto"/>
              <w:right w:val="single" w:sz="2" w:space="0" w:color="auto"/>
            </w:tcBorders>
          </w:tcPr>
          <w:p w14:paraId="440F3523" w14:textId="77777777" w:rsidR="00872AFE" w:rsidRPr="00711388" w:rsidRDefault="00872AFE" w:rsidP="00567869">
            <w:pPr>
              <w:pStyle w:val="NormalLeft"/>
              <w:rPr>
                <w:lang w:val="en-GB"/>
              </w:rPr>
            </w:pPr>
            <w:r w:rsidRPr="00711388">
              <w:rPr>
                <w:lang w:val="en-GB"/>
              </w:rPr>
              <w:t>Sum of all positive surrender strains as defined in Article 102 of Delegated Regulation (EU) 2015/35.</w:t>
            </w:r>
          </w:p>
        </w:tc>
      </w:tr>
      <w:tr w:rsidR="00872AFE" w:rsidRPr="00711388" w14:paraId="2867FC4C" w14:textId="77777777" w:rsidTr="00567869">
        <w:tc>
          <w:tcPr>
            <w:tcW w:w="1857" w:type="dxa"/>
            <w:tcBorders>
              <w:top w:val="single" w:sz="2" w:space="0" w:color="auto"/>
              <w:left w:val="single" w:sz="2" w:space="0" w:color="auto"/>
              <w:bottom w:val="single" w:sz="2" w:space="0" w:color="auto"/>
              <w:right w:val="single" w:sz="2" w:space="0" w:color="auto"/>
            </w:tcBorders>
          </w:tcPr>
          <w:p w14:paraId="5810EED5" w14:textId="77777777" w:rsidR="00872AFE" w:rsidRPr="00711388" w:rsidRDefault="00872AFE" w:rsidP="00567869">
            <w:pPr>
              <w:pStyle w:val="NormalLeft"/>
              <w:rPr>
                <w:lang w:val="en-GB"/>
              </w:rPr>
            </w:pPr>
            <w:r w:rsidRPr="00711388">
              <w:rPr>
                <w:lang w:val="en-GB"/>
              </w:rPr>
              <w:t>R0240/C0160</w:t>
            </w:r>
          </w:p>
        </w:tc>
        <w:tc>
          <w:tcPr>
            <w:tcW w:w="2879" w:type="dxa"/>
            <w:tcBorders>
              <w:top w:val="single" w:sz="2" w:space="0" w:color="auto"/>
              <w:left w:val="single" w:sz="2" w:space="0" w:color="auto"/>
              <w:bottom w:val="single" w:sz="2" w:space="0" w:color="auto"/>
              <w:right w:val="single" w:sz="2" w:space="0" w:color="auto"/>
            </w:tcBorders>
          </w:tcPr>
          <w:p w14:paraId="1CA736CD" w14:textId="153653A7" w:rsidR="00872AFE" w:rsidRPr="00711388" w:rsidRDefault="00872AFE" w:rsidP="00567869">
            <w:pPr>
              <w:pStyle w:val="NormalLeft"/>
              <w:rPr>
                <w:lang w:val="en-GB"/>
              </w:rPr>
            </w:pPr>
            <w:r w:rsidRPr="00711388">
              <w:rPr>
                <w:lang w:val="en-GB"/>
              </w:rPr>
              <w:t xml:space="preserve">Health SLT lapse risk (up)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55EE0CA5" w14:textId="77777777" w:rsidR="00872AFE" w:rsidRPr="00711388" w:rsidRDefault="00872AFE" w:rsidP="00567869">
            <w:pPr>
              <w:pStyle w:val="NormalLeft"/>
              <w:rPr>
                <w:lang w:val="en-GB"/>
              </w:rPr>
            </w:pPr>
            <w:r w:rsidRPr="00711388">
              <w:rPr>
                <w:lang w:val="en-GB"/>
              </w:rPr>
              <w:t>Average lapse rate for policies with positive surrender strains.</w:t>
            </w:r>
          </w:p>
        </w:tc>
      </w:tr>
      <w:tr w:rsidR="00872AFE" w:rsidRPr="00711388" w14:paraId="5E95079A" w14:textId="77777777" w:rsidTr="00567869">
        <w:tc>
          <w:tcPr>
            <w:tcW w:w="1857" w:type="dxa"/>
            <w:tcBorders>
              <w:top w:val="single" w:sz="2" w:space="0" w:color="auto"/>
              <w:left w:val="single" w:sz="2" w:space="0" w:color="auto"/>
              <w:bottom w:val="single" w:sz="2" w:space="0" w:color="auto"/>
              <w:right w:val="single" w:sz="2" w:space="0" w:color="auto"/>
            </w:tcBorders>
          </w:tcPr>
          <w:p w14:paraId="3846A7BB" w14:textId="77777777" w:rsidR="00872AFE" w:rsidRPr="00711388" w:rsidRDefault="00872AFE" w:rsidP="00567869">
            <w:pPr>
              <w:pStyle w:val="NormalLeft"/>
              <w:rPr>
                <w:lang w:val="en-GB"/>
              </w:rPr>
            </w:pPr>
            <w:r w:rsidRPr="00711388">
              <w:rPr>
                <w:lang w:val="en-GB"/>
              </w:rPr>
              <w:t>R0240/C0190</w:t>
            </w:r>
          </w:p>
        </w:tc>
        <w:tc>
          <w:tcPr>
            <w:tcW w:w="2879" w:type="dxa"/>
            <w:tcBorders>
              <w:top w:val="single" w:sz="2" w:space="0" w:color="auto"/>
              <w:left w:val="single" w:sz="2" w:space="0" w:color="auto"/>
              <w:bottom w:val="single" w:sz="2" w:space="0" w:color="auto"/>
              <w:right w:val="single" w:sz="2" w:space="0" w:color="auto"/>
            </w:tcBorders>
          </w:tcPr>
          <w:p w14:paraId="099D8CA6" w14:textId="410EFD17" w:rsidR="00872AFE" w:rsidRPr="00711388" w:rsidRDefault="00872AFE" w:rsidP="00567869">
            <w:pPr>
              <w:pStyle w:val="NormalLeft"/>
              <w:rPr>
                <w:lang w:val="en-GB"/>
              </w:rPr>
            </w:pPr>
            <w:r w:rsidRPr="00711388">
              <w:rPr>
                <w:lang w:val="en-GB"/>
              </w:rPr>
              <w:t xml:space="preserve">Health SLT lapse risk (up) </w:t>
            </w:r>
            <w:r w:rsidR="00845F43" w:rsidRPr="00711388">
              <w:rPr>
                <w:lang w:val="en-GB"/>
              </w:rPr>
              <w:t>-</w:t>
            </w:r>
            <w:r w:rsidRPr="00711388">
              <w:rPr>
                <w:lang w:val="en-GB"/>
              </w:rPr>
              <w:t xml:space="preserve"> Average run off period</w:t>
            </w:r>
          </w:p>
        </w:tc>
        <w:tc>
          <w:tcPr>
            <w:tcW w:w="4550" w:type="dxa"/>
            <w:tcBorders>
              <w:top w:val="single" w:sz="2" w:space="0" w:color="auto"/>
              <w:left w:val="single" w:sz="2" w:space="0" w:color="auto"/>
              <w:bottom w:val="single" w:sz="2" w:space="0" w:color="auto"/>
              <w:right w:val="single" w:sz="2" w:space="0" w:color="auto"/>
            </w:tcBorders>
          </w:tcPr>
          <w:p w14:paraId="7C297C5D" w14:textId="77777777" w:rsidR="00872AFE" w:rsidRPr="00711388" w:rsidRDefault="00872AFE" w:rsidP="00567869">
            <w:pPr>
              <w:pStyle w:val="NormalLeft"/>
              <w:rPr>
                <w:lang w:val="en-GB"/>
              </w:rPr>
            </w:pPr>
            <w:r w:rsidRPr="00711388">
              <w:rPr>
                <w:lang w:val="en-GB"/>
              </w:rPr>
              <w:t>Average period in years over which the policies with a positive surrender strain run off.</w:t>
            </w:r>
          </w:p>
        </w:tc>
      </w:tr>
      <w:tr w:rsidR="00872AFE" w:rsidRPr="00711388" w14:paraId="0973D9DA" w14:textId="77777777" w:rsidTr="00567869">
        <w:tc>
          <w:tcPr>
            <w:tcW w:w="1857" w:type="dxa"/>
            <w:tcBorders>
              <w:top w:val="single" w:sz="2" w:space="0" w:color="auto"/>
              <w:left w:val="single" w:sz="2" w:space="0" w:color="auto"/>
              <w:bottom w:val="single" w:sz="2" w:space="0" w:color="auto"/>
              <w:right w:val="single" w:sz="2" w:space="0" w:color="auto"/>
            </w:tcBorders>
          </w:tcPr>
          <w:p w14:paraId="165176B0" w14:textId="77777777" w:rsidR="00872AFE" w:rsidRPr="00711388" w:rsidRDefault="00872AFE" w:rsidP="00567869">
            <w:pPr>
              <w:pStyle w:val="NormalLeft"/>
              <w:rPr>
                <w:lang w:val="en-GB"/>
              </w:rPr>
            </w:pPr>
            <w:r w:rsidRPr="00711388">
              <w:rPr>
                <w:lang w:val="en-GB"/>
              </w:rPr>
              <w:t>R0250/C0140</w:t>
            </w:r>
          </w:p>
        </w:tc>
        <w:tc>
          <w:tcPr>
            <w:tcW w:w="2879" w:type="dxa"/>
            <w:tcBorders>
              <w:top w:val="single" w:sz="2" w:space="0" w:color="auto"/>
              <w:left w:val="single" w:sz="2" w:space="0" w:color="auto"/>
              <w:bottom w:val="single" w:sz="2" w:space="0" w:color="auto"/>
              <w:right w:val="single" w:sz="2" w:space="0" w:color="auto"/>
            </w:tcBorders>
          </w:tcPr>
          <w:p w14:paraId="4E430C50" w14:textId="40B954A9" w:rsidR="00872AFE" w:rsidRPr="00711388" w:rsidRDefault="00872AFE" w:rsidP="00567869">
            <w:pPr>
              <w:pStyle w:val="NormalLeft"/>
              <w:rPr>
                <w:lang w:val="en-GB"/>
              </w:rPr>
            </w:pPr>
            <w:r w:rsidRPr="00711388">
              <w:rPr>
                <w:lang w:val="en-GB"/>
              </w:rPr>
              <w:t xml:space="preserve">Health SLT lapse risk (down) </w:t>
            </w:r>
            <w:r w:rsidR="00845F43" w:rsidRPr="00711388">
              <w:rPr>
                <w:lang w:val="en-GB"/>
              </w:rPr>
              <w:t>-</w:t>
            </w:r>
            <w:r w:rsidRPr="00711388">
              <w:rPr>
                <w:lang w:val="en-GB"/>
              </w:rPr>
              <w:t xml:space="preserve"> Surrender strain</w:t>
            </w:r>
          </w:p>
        </w:tc>
        <w:tc>
          <w:tcPr>
            <w:tcW w:w="4550" w:type="dxa"/>
            <w:tcBorders>
              <w:top w:val="single" w:sz="2" w:space="0" w:color="auto"/>
              <w:left w:val="single" w:sz="2" w:space="0" w:color="auto"/>
              <w:bottom w:val="single" w:sz="2" w:space="0" w:color="auto"/>
              <w:right w:val="single" w:sz="2" w:space="0" w:color="auto"/>
            </w:tcBorders>
          </w:tcPr>
          <w:p w14:paraId="7D3C32C0" w14:textId="77777777" w:rsidR="00872AFE" w:rsidRPr="00711388" w:rsidRDefault="00872AFE" w:rsidP="00567869">
            <w:pPr>
              <w:pStyle w:val="NormalLeft"/>
              <w:rPr>
                <w:lang w:val="en-GB"/>
              </w:rPr>
            </w:pPr>
            <w:r w:rsidRPr="00711388">
              <w:rPr>
                <w:lang w:val="en-GB"/>
              </w:rPr>
              <w:t>Sum of all negative surrender strains as defined in Article 102 of Delegated Regulation (EU) 2015/35.</w:t>
            </w:r>
          </w:p>
        </w:tc>
      </w:tr>
      <w:tr w:rsidR="00872AFE" w:rsidRPr="00711388" w14:paraId="32AE330C" w14:textId="77777777" w:rsidTr="00567869">
        <w:tc>
          <w:tcPr>
            <w:tcW w:w="1857" w:type="dxa"/>
            <w:tcBorders>
              <w:top w:val="single" w:sz="2" w:space="0" w:color="auto"/>
              <w:left w:val="single" w:sz="2" w:space="0" w:color="auto"/>
              <w:bottom w:val="single" w:sz="2" w:space="0" w:color="auto"/>
              <w:right w:val="single" w:sz="2" w:space="0" w:color="auto"/>
            </w:tcBorders>
          </w:tcPr>
          <w:p w14:paraId="3C793B77" w14:textId="77777777" w:rsidR="00872AFE" w:rsidRPr="00711388" w:rsidRDefault="00872AFE" w:rsidP="00567869">
            <w:pPr>
              <w:pStyle w:val="NormalLeft"/>
              <w:rPr>
                <w:lang w:val="en-GB"/>
              </w:rPr>
            </w:pPr>
            <w:r w:rsidRPr="00711388">
              <w:rPr>
                <w:lang w:val="en-GB"/>
              </w:rPr>
              <w:t>R0250/C0160</w:t>
            </w:r>
          </w:p>
        </w:tc>
        <w:tc>
          <w:tcPr>
            <w:tcW w:w="2879" w:type="dxa"/>
            <w:tcBorders>
              <w:top w:val="single" w:sz="2" w:space="0" w:color="auto"/>
              <w:left w:val="single" w:sz="2" w:space="0" w:color="auto"/>
              <w:bottom w:val="single" w:sz="2" w:space="0" w:color="auto"/>
              <w:right w:val="single" w:sz="2" w:space="0" w:color="auto"/>
            </w:tcBorders>
          </w:tcPr>
          <w:p w14:paraId="11EB11B6" w14:textId="71B36D47" w:rsidR="00872AFE" w:rsidRPr="00711388" w:rsidRDefault="00872AFE" w:rsidP="00567869">
            <w:pPr>
              <w:pStyle w:val="NormalLeft"/>
              <w:rPr>
                <w:lang w:val="en-GB"/>
              </w:rPr>
            </w:pPr>
            <w:r w:rsidRPr="00711388">
              <w:rPr>
                <w:lang w:val="en-GB"/>
              </w:rPr>
              <w:t xml:space="preserve">Health SLT lapse risk (down) </w:t>
            </w:r>
            <w:r w:rsidR="00845F43" w:rsidRPr="00711388">
              <w:rPr>
                <w:lang w:val="en-GB"/>
              </w:rPr>
              <w:t>-</w:t>
            </w:r>
            <w:r w:rsidRPr="00711388">
              <w:rPr>
                <w:lang w:val="en-GB"/>
              </w:rPr>
              <w:t xml:space="preserve"> Average rate t+1</w:t>
            </w:r>
          </w:p>
        </w:tc>
        <w:tc>
          <w:tcPr>
            <w:tcW w:w="4550" w:type="dxa"/>
            <w:tcBorders>
              <w:top w:val="single" w:sz="2" w:space="0" w:color="auto"/>
              <w:left w:val="single" w:sz="2" w:space="0" w:color="auto"/>
              <w:bottom w:val="single" w:sz="2" w:space="0" w:color="auto"/>
              <w:right w:val="single" w:sz="2" w:space="0" w:color="auto"/>
            </w:tcBorders>
          </w:tcPr>
          <w:p w14:paraId="02131F8E" w14:textId="77777777" w:rsidR="00872AFE" w:rsidRPr="00711388" w:rsidRDefault="00872AFE" w:rsidP="00567869">
            <w:pPr>
              <w:pStyle w:val="NormalLeft"/>
              <w:rPr>
                <w:lang w:val="en-GB"/>
              </w:rPr>
            </w:pPr>
            <w:r w:rsidRPr="00711388">
              <w:rPr>
                <w:lang w:val="en-GB"/>
              </w:rPr>
              <w:t>Average lapse rate for policies with negative surrender strains.</w:t>
            </w:r>
          </w:p>
        </w:tc>
      </w:tr>
      <w:tr w:rsidR="00872AFE" w:rsidRPr="00711388" w14:paraId="55A2BAF3" w14:textId="77777777" w:rsidTr="00567869">
        <w:tc>
          <w:tcPr>
            <w:tcW w:w="1857" w:type="dxa"/>
            <w:tcBorders>
              <w:top w:val="single" w:sz="2" w:space="0" w:color="auto"/>
              <w:left w:val="single" w:sz="2" w:space="0" w:color="auto"/>
              <w:bottom w:val="single" w:sz="2" w:space="0" w:color="auto"/>
              <w:right w:val="single" w:sz="2" w:space="0" w:color="auto"/>
            </w:tcBorders>
          </w:tcPr>
          <w:p w14:paraId="5FE9307F" w14:textId="77777777" w:rsidR="00872AFE" w:rsidRPr="00711388" w:rsidRDefault="00872AFE" w:rsidP="00567869">
            <w:pPr>
              <w:pStyle w:val="NormalLeft"/>
              <w:rPr>
                <w:lang w:val="en-GB"/>
              </w:rPr>
            </w:pPr>
            <w:r w:rsidRPr="00711388">
              <w:rPr>
                <w:lang w:val="en-GB"/>
              </w:rPr>
              <w:t>R0250/C0190</w:t>
            </w:r>
          </w:p>
        </w:tc>
        <w:tc>
          <w:tcPr>
            <w:tcW w:w="2879" w:type="dxa"/>
            <w:tcBorders>
              <w:top w:val="single" w:sz="2" w:space="0" w:color="auto"/>
              <w:left w:val="single" w:sz="2" w:space="0" w:color="auto"/>
              <w:bottom w:val="single" w:sz="2" w:space="0" w:color="auto"/>
              <w:right w:val="single" w:sz="2" w:space="0" w:color="auto"/>
            </w:tcBorders>
          </w:tcPr>
          <w:p w14:paraId="0FF66084" w14:textId="050FD77E" w:rsidR="00872AFE" w:rsidRPr="00711388" w:rsidRDefault="00872AFE" w:rsidP="00567869">
            <w:pPr>
              <w:pStyle w:val="NormalLeft"/>
              <w:rPr>
                <w:lang w:val="en-GB"/>
              </w:rPr>
            </w:pPr>
            <w:r w:rsidRPr="00711388">
              <w:rPr>
                <w:lang w:val="en-GB"/>
              </w:rPr>
              <w:t xml:space="preserve">Health SLT lapse risk (down) </w:t>
            </w:r>
            <w:r w:rsidR="00845F43" w:rsidRPr="00711388">
              <w:rPr>
                <w:lang w:val="en-GB"/>
              </w:rPr>
              <w:t>-</w:t>
            </w:r>
            <w:r w:rsidRPr="00711388">
              <w:rPr>
                <w:lang w:val="en-GB"/>
              </w:rPr>
              <w:t xml:space="preserve"> Average run off period</w:t>
            </w:r>
          </w:p>
        </w:tc>
        <w:tc>
          <w:tcPr>
            <w:tcW w:w="4550" w:type="dxa"/>
            <w:tcBorders>
              <w:top w:val="single" w:sz="2" w:space="0" w:color="auto"/>
              <w:left w:val="single" w:sz="2" w:space="0" w:color="auto"/>
              <w:bottom w:val="single" w:sz="2" w:space="0" w:color="auto"/>
              <w:right w:val="single" w:sz="2" w:space="0" w:color="auto"/>
            </w:tcBorders>
          </w:tcPr>
          <w:p w14:paraId="79E15C66" w14:textId="77777777" w:rsidR="00872AFE" w:rsidRPr="00711388" w:rsidRDefault="00872AFE" w:rsidP="00567869">
            <w:pPr>
              <w:pStyle w:val="NormalLeft"/>
              <w:rPr>
                <w:lang w:val="en-GB"/>
              </w:rPr>
            </w:pPr>
            <w:r w:rsidRPr="00711388">
              <w:rPr>
                <w:lang w:val="en-GB"/>
              </w:rPr>
              <w:t>Average period in years over which the policies with a negative surrender strain run off.</w:t>
            </w:r>
          </w:p>
        </w:tc>
      </w:tr>
      <w:tr w:rsidR="00872AFE" w:rsidRPr="00711388" w14:paraId="756417E6" w14:textId="77777777" w:rsidTr="00567869">
        <w:tc>
          <w:tcPr>
            <w:tcW w:w="1857" w:type="dxa"/>
            <w:tcBorders>
              <w:top w:val="single" w:sz="2" w:space="0" w:color="auto"/>
              <w:left w:val="single" w:sz="2" w:space="0" w:color="auto"/>
              <w:bottom w:val="single" w:sz="2" w:space="0" w:color="auto"/>
              <w:right w:val="single" w:sz="2" w:space="0" w:color="auto"/>
            </w:tcBorders>
          </w:tcPr>
          <w:p w14:paraId="5EEAECE5" w14:textId="77777777" w:rsidR="00872AFE" w:rsidRPr="00711388" w:rsidRDefault="00872AFE" w:rsidP="00567869">
            <w:pPr>
              <w:pStyle w:val="NormalLeft"/>
              <w:rPr>
                <w:lang w:val="en-GB"/>
              </w:rPr>
            </w:pPr>
            <w:r w:rsidRPr="00711388">
              <w:rPr>
                <w:lang w:val="en-GB"/>
              </w:rPr>
              <w:t>R0260/C0180</w:t>
            </w:r>
          </w:p>
        </w:tc>
        <w:tc>
          <w:tcPr>
            <w:tcW w:w="2879" w:type="dxa"/>
            <w:tcBorders>
              <w:top w:val="single" w:sz="2" w:space="0" w:color="auto"/>
              <w:left w:val="single" w:sz="2" w:space="0" w:color="auto"/>
              <w:bottom w:val="single" w:sz="2" w:space="0" w:color="auto"/>
              <w:right w:val="single" w:sz="2" w:space="0" w:color="auto"/>
            </w:tcBorders>
          </w:tcPr>
          <w:p w14:paraId="758EE741" w14:textId="3865899B" w:rsidR="00872AFE" w:rsidRPr="00711388" w:rsidRDefault="00872AFE" w:rsidP="00567869">
            <w:pPr>
              <w:pStyle w:val="NormalLeft"/>
              <w:rPr>
                <w:lang w:val="en-GB"/>
              </w:rPr>
            </w:pPr>
            <w:r w:rsidRPr="00711388">
              <w:rPr>
                <w:lang w:val="en-GB"/>
              </w:rPr>
              <w:t xml:space="preserve">Health expense risk </w:t>
            </w:r>
            <w:r w:rsidR="00845F43" w:rsidRPr="00711388">
              <w:rPr>
                <w:lang w:val="en-GB"/>
              </w:rPr>
              <w:t>-</w:t>
            </w:r>
            <w:r w:rsidRPr="00711388">
              <w:rPr>
                <w:lang w:val="en-GB"/>
              </w:rPr>
              <w:t xml:space="preserve"> Modified duration</w:t>
            </w:r>
          </w:p>
        </w:tc>
        <w:tc>
          <w:tcPr>
            <w:tcW w:w="4550" w:type="dxa"/>
            <w:tcBorders>
              <w:top w:val="single" w:sz="2" w:space="0" w:color="auto"/>
              <w:left w:val="single" w:sz="2" w:space="0" w:color="auto"/>
              <w:bottom w:val="single" w:sz="2" w:space="0" w:color="auto"/>
              <w:right w:val="single" w:sz="2" w:space="0" w:color="auto"/>
            </w:tcBorders>
          </w:tcPr>
          <w:p w14:paraId="064A8F32" w14:textId="77777777" w:rsidR="00872AFE" w:rsidRPr="00711388" w:rsidRDefault="00872AFE" w:rsidP="00567869">
            <w:pPr>
              <w:pStyle w:val="NormalLeft"/>
              <w:rPr>
                <w:lang w:val="en-GB"/>
              </w:rPr>
            </w:pPr>
            <w:r w:rsidRPr="00711388">
              <w:rPr>
                <w:lang w:val="en-GB"/>
              </w:rPr>
              <w:t>Modified duration in years of the cash flows included in the best estimate of health insurance and reinsurance obligations.</w:t>
            </w:r>
          </w:p>
        </w:tc>
      </w:tr>
      <w:tr w:rsidR="00872AFE" w:rsidRPr="00711388" w14:paraId="21852FDD" w14:textId="77777777" w:rsidTr="00567869">
        <w:tc>
          <w:tcPr>
            <w:tcW w:w="1857" w:type="dxa"/>
            <w:tcBorders>
              <w:top w:val="single" w:sz="2" w:space="0" w:color="auto"/>
              <w:left w:val="single" w:sz="2" w:space="0" w:color="auto"/>
              <w:bottom w:val="single" w:sz="2" w:space="0" w:color="auto"/>
              <w:right w:val="single" w:sz="2" w:space="0" w:color="auto"/>
            </w:tcBorders>
          </w:tcPr>
          <w:p w14:paraId="1BF5CF3D" w14:textId="77777777" w:rsidR="00872AFE" w:rsidRPr="00711388" w:rsidRDefault="00872AFE" w:rsidP="00567869">
            <w:pPr>
              <w:pStyle w:val="NormalLeft"/>
              <w:rPr>
                <w:lang w:val="en-GB"/>
              </w:rPr>
            </w:pPr>
            <w:r w:rsidRPr="00711388">
              <w:rPr>
                <w:lang w:val="en-GB"/>
              </w:rPr>
              <w:t>R0260/C0210</w:t>
            </w:r>
          </w:p>
        </w:tc>
        <w:tc>
          <w:tcPr>
            <w:tcW w:w="2879" w:type="dxa"/>
            <w:tcBorders>
              <w:top w:val="single" w:sz="2" w:space="0" w:color="auto"/>
              <w:left w:val="single" w:sz="2" w:space="0" w:color="auto"/>
              <w:bottom w:val="single" w:sz="2" w:space="0" w:color="auto"/>
              <w:right w:val="single" w:sz="2" w:space="0" w:color="auto"/>
            </w:tcBorders>
          </w:tcPr>
          <w:p w14:paraId="401C143A" w14:textId="462042B1" w:rsidR="00872AFE" w:rsidRPr="00711388" w:rsidRDefault="00872AFE" w:rsidP="00567869">
            <w:pPr>
              <w:pStyle w:val="NormalLeft"/>
              <w:rPr>
                <w:lang w:val="en-GB"/>
              </w:rPr>
            </w:pPr>
            <w:r w:rsidRPr="00711388">
              <w:rPr>
                <w:lang w:val="en-GB"/>
              </w:rPr>
              <w:t xml:space="preserve">Health expense risk </w:t>
            </w:r>
            <w:r w:rsidR="00845F43" w:rsidRPr="00711388">
              <w:rPr>
                <w:lang w:val="en-GB"/>
              </w:rPr>
              <w:t>-</w:t>
            </w:r>
            <w:r w:rsidRPr="00711388">
              <w:rPr>
                <w:lang w:val="en-GB"/>
              </w:rPr>
              <w:t xml:space="preserve"> Payments</w:t>
            </w:r>
          </w:p>
        </w:tc>
        <w:tc>
          <w:tcPr>
            <w:tcW w:w="4550" w:type="dxa"/>
            <w:tcBorders>
              <w:top w:val="single" w:sz="2" w:space="0" w:color="auto"/>
              <w:left w:val="single" w:sz="2" w:space="0" w:color="auto"/>
              <w:bottom w:val="single" w:sz="2" w:space="0" w:color="auto"/>
              <w:right w:val="single" w:sz="2" w:space="0" w:color="auto"/>
            </w:tcBorders>
          </w:tcPr>
          <w:p w14:paraId="1040D056" w14:textId="77777777" w:rsidR="00872AFE" w:rsidRPr="00711388" w:rsidRDefault="00872AFE" w:rsidP="00567869">
            <w:pPr>
              <w:pStyle w:val="NormalLeft"/>
              <w:rPr>
                <w:lang w:val="en-GB"/>
              </w:rPr>
            </w:pPr>
            <w:r w:rsidRPr="00711388">
              <w:rPr>
                <w:lang w:val="en-GB"/>
              </w:rPr>
              <w:t>Expenses paid related to health insurance and reinsurance during the last 12 months.</w:t>
            </w:r>
          </w:p>
        </w:tc>
      </w:tr>
      <w:tr w:rsidR="00872AFE" w:rsidRPr="00711388" w14:paraId="2C439616" w14:textId="77777777" w:rsidTr="00567869">
        <w:tc>
          <w:tcPr>
            <w:tcW w:w="1857" w:type="dxa"/>
            <w:tcBorders>
              <w:top w:val="single" w:sz="2" w:space="0" w:color="auto"/>
              <w:left w:val="single" w:sz="2" w:space="0" w:color="auto"/>
              <w:bottom w:val="single" w:sz="2" w:space="0" w:color="auto"/>
              <w:right w:val="single" w:sz="2" w:space="0" w:color="auto"/>
            </w:tcBorders>
          </w:tcPr>
          <w:p w14:paraId="0D89E2BE" w14:textId="77777777" w:rsidR="00872AFE" w:rsidRPr="00711388" w:rsidRDefault="00872AFE" w:rsidP="00567869">
            <w:pPr>
              <w:pStyle w:val="NormalLeft"/>
              <w:rPr>
                <w:lang w:val="en-GB"/>
              </w:rPr>
            </w:pPr>
            <w:r w:rsidRPr="00711388">
              <w:rPr>
                <w:lang w:val="en-GB"/>
              </w:rPr>
              <w:lastRenderedPageBreak/>
              <w:t>R0260/C0220</w:t>
            </w:r>
          </w:p>
        </w:tc>
        <w:tc>
          <w:tcPr>
            <w:tcW w:w="2879" w:type="dxa"/>
            <w:tcBorders>
              <w:top w:val="single" w:sz="2" w:space="0" w:color="auto"/>
              <w:left w:val="single" w:sz="2" w:space="0" w:color="auto"/>
              <w:bottom w:val="single" w:sz="2" w:space="0" w:color="auto"/>
              <w:right w:val="single" w:sz="2" w:space="0" w:color="auto"/>
            </w:tcBorders>
          </w:tcPr>
          <w:p w14:paraId="7DCC4200" w14:textId="71686952" w:rsidR="00872AFE" w:rsidRPr="00711388" w:rsidRDefault="00872AFE" w:rsidP="00567869">
            <w:pPr>
              <w:pStyle w:val="NormalLeft"/>
              <w:rPr>
                <w:lang w:val="en-GB"/>
              </w:rPr>
            </w:pPr>
            <w:r w:rsidRPr="00711388">
              <w:rPr>
                <w:lang w:val="en-GB"/>
              </w:rPr>
              <w:t xml:space="preserve">Health expense risk </w:t>
            </w:r>
            <w:r w:rsidR="00845F43" w:rsidRPr="00711388">
              <w:rPr>
                <w:lang w:val="en-GB"/>
              </w:rPr>
              <w:t>-</w:t>
            </w:r>
            <w:r w:rsidRPr="00711388">
              <w:rPr>
                <w:lang w:val="en-GB"/>
              </w:rPr>
              <w:t xml:space="preserve"> Average inflation rate</w:t>
            </w:r>
          </w:p>
        </w:tc>
        <w:tc>
          <w:tcPr>
            <w:tcW w:w="4550" w:type="dxa"/>
            <w:tcBorders>
              <w:top w:val="single" w:sz="2" w:space="0" w:color="auto"/>
              <w:left w:val="single" w:sz="2" w:space="0" w:color="auto"/>
              <w:bottom w:val="single" w:sz="2" w:space="0" w:color="auto"/>
              <w:right w:val="single" w:sz="2" w:space="0" w:color="auto"/>
            </w:tcBorders>
          </w:tcPr>
          <w:p w14:paraId="200CF5EF" w14:textId="77777777" w:rsidR="00872AFE" w:rsidRPr="00711388" w:rsidRDefault="00872AFE" w:rsidP="00567869">
            <w:pPr>
              <w:pStyle w:val="NormalLeft"/>
              <w:rPr>
                <w:lang w:val="en-GB"/>
              </w:rPr>
            </w:pPr>
            <w:r w:rsidRPr="00711388">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872AFE" w:rsidRPr="00711388" w14:paraId="6351B6D6"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37E18FAD" w14:textId="2B0E3F94" w:rsidR="00872AFE" w:rsidRPr="00711388" w:rsidRDefault="00872AFE" w:rsidP="00567869">
            <w:pPr>
              <w:pStyle w:val="NormalCentered"/>
              <w:jc w:val="left"/>
              <w:rPr>
                <w:lang w:val="en-GB"/>
              </w:rPr>
            </w:pPr>
            <w:r w:rsidRPr="00711388">
              <w:rPr>
                <w:i/>
                <w:lang w:val="en-GB"/>
              </w:rPr>
              <w:t xml:space="preserve">Market risk </w:t>
            </w:r>
            <w:r w:rsidR="00845F43" w:rsidRPr="00711388">
              <w:rPr>
                <w:i/>
                <w:lang w:val="en-GB"/>
              </w:rPr>
              <w:t>-</w:t>
            </w:r>
            <w:r w:rsidRPr="00711388">
              <w:rPr>
                <w:i/>
                <w:lang w:val="en-GB"/>
              </w:rPr>
              <w:t xml:space="preserve"> Market risk concentrations</w:t>
            </w:r>
          </w:p>
        </w:tc>
      </w:tr>
      <w:tr w:rsidR="00872AFE" w:rsidRPr="00711388" w14:paraId="7AD42E92" w14:textId="77777777" w:rsidTr="00567869">
        <w:tc>
          <w:tcPr>
            <w:tcW w:w="1857" w:type="dxa"/>
            <w:tcBorders>
              <w:top w:val="single" w:sz="2" w:space="0" w:color="auto"/>
              <w:left w:val="single" w:sz="2" w:space="0" w:color="auto"/>
              <w:bottom w:val="single" w:sz="2" w:space="0" w:color="auto"/>
              <w:right w:val="single" w:sz="2" w:space="0" w:color="auto"/>
            </w:tcBorders>
          </w:tcPr>
          <w:p w14:paraId="50E02B86" w14:textId="3C20F28C" w:rsidR="00872AFE" w:rsidRPr="00711388" w:rsidRDefault="00872AFE" w:rsidP="00567869">
            <w:pPr>
              <w:pStyle w:val="NormalLeft"/>
              <w:rPr>
                <w:lang w:val="en-GB"/>
              </w:rPr>
            </w:pPr>
            <w:r w:rsidRPr="00711388">
              <w:rPr>
                <w:lang w:val="en-GB"/>
              </w:rPr>
              <w:t>R0300/C0300</w:t>
            </w:r>
            <w:del w:id="6870" w:author="Author">
              <w:r w:rsidRPr="00711388" w:rsidDel="003323F0">
                <w:rPr>
                  <w:lang w:val="en-GB"/>
                </w:rPr>
                <w:delText xml:space="preserve">  </w:delText>
              </w:r>
            </w:del>
            <w:ins w:id="6871" w:author="Author">
              <w:r w:rsidR="003323F0">
                <w:rPr>
                  <w:lang w:val="en-GB"/>
                </w:rPr>
                <w:t xml:space="preserve"> </w:t>
              </w:r>
            </w:ins>
          </w:p>
        </w:tc>
        <w:tc>
          <w:tcPr>
            <w:tcW w:w="2879" w:type="dxa"/>
            <w:tcBorders>
              <w:top w:val="single" w:sz="2" w:space="0" w:color="auto"/>
              <w:left w:val="single" w:sz="2" w:space="0" w:color="auto"/>
              <w:bottom w:val="single" w:sz="2" w:space="0" w:color="auto"/>
              <w:right w:val="single" w:sz="2" w:space="0" w:color="auto"/>
            </w:tcBorders>
          </w:tcPr>
          <w:p w14:paraId="42F29037" w14:textId="5705AFDD" w:rsidR="00872AFE" w:rsidRPr="00711388" w:rsidRDefault="00872AFE" w:rsidP="00567869">
            <w:pPr>
              <w:pStyle w:val="NormalLeft"/>
              <w:rPr>
                <w:lang w:val="en-GB"/>
              </w:rPr>
            </w:pPr>
            <w:r w:rsidRPr="00711388">
              <w:rPr>
                <w:lang w:val="en-GB"/>
              </w:rPr>
              <w:t>Debt portfolio share</w:t>
            </w:r>
            <w:del w:id="6872" w:author="Author">
              <w:r w:rsidRPr="00711388" w:rsidDel="003323F0">
                <w:rPr>
                  <w:lang w:val="en-GB"/>
                </w:rPr>
                <w:delText xml:space="preserve">  </w:delText>
              </w:r>
            </w:del>
            <w:ins w:id="6873" w:author="Author">
              <w:r w:rsidR="003323F0">
                <w:rPr>
                  <w:lang w:val="en-GB"/>
                </w:rPr>
                <w:t xml:space="preserve"> </w:t>
              </w:r>
            </w:ins>
          </w:p>
        </w:tc>
        <w:tc>
          <w:tcPr>
            <w:tcW w:w="4550" w:type="dxa"/>
            <w:tcBorders>
              <w:top w:val="single" w:sz="2" w:space="0" w:color="auto"/>
              <w:left w:val="single" w:sz="2" w:space="0" w:color="auto"/>
              <w:bottom w:val="single" w:sz="2" w:space="0" w:color="auto"/>
              <w:right w:val="single" w:sz="2" w:space="0" w:color="auto"/>
            </w:tcBorders>
          </w:tcPr>
          <w:p w14:paraId="6E937454" w14:textId="77777777" w:rsidR="00872AFE" w:rsidRPr="00711388" w:rsidRDefault="00872AFE" w:rsidP="00567869">
            <w:pPr>
              <w:pStyle w:val="NormalLeft"/>
              <w:rPr>
                <w:lang w:val="en-GB"/>
              </w:rPr>
            </w:pPr>
            <w:r w:rsidRPr="00711388">
              <w:rPr>
                <w:lang w:val="en-GB"/>
              </w:rPr>
              <w:t>The share of the debt portfolio for which a simplified SCR calculation was performed.</w:t>
            </w:r>
          </w:p>
          <w:p w14:paraId="29E2BF5D" w14:textId="1038844F" w:rsidR="00872AFE" w:rsidRPr="00711388" w:rsidRDefault="00872AFE" w:rsidP="00567869">
            <w:pPr>
              <w:pStyle w:val="NormalLeft"/>
              <w:rPr>
                <w:lang w:val="en-GB"/>
              </w:rPr>
            </w:pPr>
            <w:r w:rsidRPr="00711388">
              <w:rPr>
                <w:lang w:val="en-GB"/>
              </w:rPr>
              <w:t>This item shall only be reported in case of the reporting exemption of S.06.02.</w:t>
            </w:r>
            <w:del w:id="6874" w:author="Author">
              <w:r w:rsidRPr="00711388" w:rsidDel="003323F0">
                <w:rPr>
                  <w:lang w:val="en-GB"/>
                </w:rPr>
                <w:delText xml:space="preserve">  </w:delText>
              </w:r>
            </w:del>
            <w:ins w:id="6875" w:author="Author">
              <w:r w:rsidR="003323F0">
                <w:rPr>
                  <w:lang w:val="en-GB"/>
                </w:rPr>
                <w:t xml:space="preserve"> </w:t>
              </w:r>
            </w:ins>
          </w:p>
        </w:tc>
      </w:tr>
      <w:tr w:rsidR="00872AFE" w:rsidRPr="00711388" w14:paraId="55D6FCEA" w14:textId="77777777" w:rsidTr="00567869">
        <w:tc>
          <w:tcPr>
            <w:tcW w:w="1857" w:type="dxa"/>
            <w:tcBorders>
              <w:top w:val="single" w:sz="2" w:space="0" w:color="auto"/>
              <w:left w:val="single" w:sz="2" w:space="0" w:color="auto"/>
              <w:bottom w:val="single" w:sz="2" w:space="0" w:color="auto"/>
              <w:right w:val="single" w:sz="2" w:space="0" w:color="auto"/>
            </w:tcBorders>
          </w:tcPr>
          <w:p w14:paraId="390B846F" w14:textId="77777777" w:rsidR="00872AFE" w:rsidRPr="00711388" w:rsidRDefault="00872AFE" w:rsidP="00567869">
            <w:pPr>
              <w:pStyle w:val="NormalCentered"/>
              <w:rPr>
                <w:lang w:val="en-GB"/>
              </w:rPr>
            </w:pPr>
            <w:r w:rsidRPr="00711388">
              <w:rPr>
                <w:i/>
                <w:iCs/>
                <w:lang w:val="en-GB"/>
              </w:rPr>
              <w:t>NAT CAT simplifications</w:t>
            </w:r>
          </w:p>
        </w:tc>
        <w:tc>
          <w:tcPr>
            <w:tcW w:w="2879" w:type="dxa"/>
            <w:tcBorders>
              <w:top w:val="single" w:sz="2" w:space="0" w:color="auto"/>
              <w:left w:val="single" w:sz="2" w:space="0" w:color="auto"/>
              <w:bottom w:val="single" w:sz="2" w:space="0" w:color="auto"/>
              <w:right w:val="single" w:sz="2" w:space="0" w:color="auto"/>
            </w:tcBorders>
          </w:tcPr>
          <w:p w14:paraId="09E477A9" w14:textId="77777777" w:rsidR="00872AFE" w:rsidRPr="00711388" w:rsidRDefault="00872AFE" w:rsidP="00567869">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CCF4000" w14:textId="77777777" w:rsidR="00872AFE" w:rsidRPr="00711388" w:rsidRDefault="00872AFE" w:rsidP="00567869">
            <w:pPr>
              <w:pStyle w:val="NormalCentered"/>
              <w:rPr>
                <w:lang w:val="en-GB"/>
              </w:rPr>
            </w:pPr>
          </w:p>
        </w:tc>
      </w:tr>
      <w:tr w:rsidR="00872AFE" w:rsidRPr="00711388" w14:paraId="10312BCC" w14:textId="77777777" w:rsidTr="00567869">
        <w:tc>
          <w:tcPr>
            <w:tcW w:w="1857" w:type="dxa"/>
            <w:tcBorders>
              <w:top w:val="single" w:sz="2" w:space="0" w:color="auto"/>
              <w:left w:val="single" w:sz="2" w:space="0" w:color="auto"/>
              <w:bottom w:val="single" w:sz="2" w:space="0" w:color="auto"/>
              <w:right w:val="single" w:sz="2" w:space="0" w:color="auto"/>
            </w:tcBorders>
          </w:tcPr>
          <w:p w14:paraId="33B190B3" w14:textId="63388810" w:rsidR="00872AFE" w:rsidRPr="00711388" w:rsidRDefault="00872AFE" w:rsidP="00567869">
            <w:pPr>
              <w:pStyle w:val="NormalLeft"/>
              <w:rPr>
                <w:lang w:val="en-GB"/>
              </w:rPr>
            </w:pPr>
            <w:r w:rsidRPr="00711388">
              <w:rPr>
                <w:lang w:val="en-GB"/>
              </w:rPr>
              <w:t>R0400/C0330</w:t>
            </w:r>
            <w:del w:id="6876" w:author="Author">
              <w:r w:rsidRPr="00711388" w:rsidDel="003323F0">
                <w:rPr>
                  <w:lang w:val="en-GB"/>
                </w:rPr>
                <w:delText xml:space="preserve">  </w:delText>
              </w:r>
            </w:del>
            <w:ins w:id="6877" w:author="Author">
              <w:r w:rsidR="003323F0">
                <w:rPr>
                  <w:lang w:val="en-GB"/>
                </w:rPr>
                <w:t xml:space="preserve"> </w:t>
              </w:r>
            </w:ins>
          </w:p>
        </w:tc>
        <w:tc>
          <w:tcPr>
            <w:tcW w:w="2879" w:type="dxa"/>
            <w:tcBorders>
              <w:top w:val="single" w:sz="2" w:space="0" w:color="auto"/>
              <w:left w:val="single" w:sz="2" w:space="0" w:color="auto"/>
              <w:bottom w:val="single" w:sz="2" w:space="0" w:color="auto"/>
              <w:right w:val="single" w:sz="2" w:space="0" w:color="auto"/>
            </w:tcBorders>
          </w:tcPr>
          <w:p w14:paraId="3E08E7E3" w14:textId="0AC8C4F4" w:rsidR="00872AFE" w:rsidRPr="00711388" w:rsidRDefault="00872AFE" w:rsidP="00567869">
            <w:pPr>
              <w:pStyle w:val="NormalLeft"/>
              <w:rPr>
                <w:lang w:val="en-GB"/>
              </w:rPr>
            </w:pPr>
            <w:r w:rsidRPr="00711388">
              <w:rPr>
                <w:lang w:val="en-GB"/>
              </w:rPr>
              <w:t xml:space="preserve">Windstorm </w:t>
            </w:r>
            <w:r w:rsidR="00711388" w:rsidRPr="00711388">
              <w:rPr>
                <w:lang w:val="en-GB"/>
              </w:rPr>
              <w:t>-</w:t>
            </w:r>
            <w:r w:rsidRPr="00711388">
              <w:rPr>
                <w:lang w:val="en-GB"/>
              </w:rPr>
              <w:t xml:space="preserve"> sum of exposures subject to the NAT CAT simplifications</w:t>
            </w:r>
            <w:del w:id="6878" w:author="Author">
              <w:r w:rsidRPr="00711388" w:rsidDel="003323F0">
                <w:rPr>
                  <w:lang w:val="en-GB"/>
                </w:rPr>
                <w:delText xml:space="preserve">  </w:delText>
              </w:r>
            </w:del>
            <w:ins w:id="6879" w:author="Author">
              <w:r w:rsidR="003323F0">
                <w:rPr>
                  <w:lang w:val="en-GB"/>
                </w:rPr>
                <w:t xml:space="preserve"> </w:t>
              </w:r>
            </w:ins>
          </w:p>
        </w:tc>
        <w:tc>
          <w:tcPr>
            <w:tcW w:w="4550" w:type="dxa"/>
            <w:tcBorders>
              <w:top w:val="single" w:sz="2" w:space="0" w:color="auto"/>
              <w:left w:val="single" w:sz="2" w:space="0" w:color="auto"/>
              <w:bottom w:val="single" w:sz="2" w:space="0" w:color="auto"/>
              <w:right w:val="single" w:sz="2" w:space="0" w:color="auto"/>
            </w:tcBorders>
          </w:tcPr>
          <w:p w14:paraId="76B4C687" w14:textId="533870C6" w:rsidR="00872AFE" w:rsidRPr="00711388" w:rsidRDefault="00872AFE" w:rsidP="00567869">
            <w:pPr>
              <w:pStyle w:val="NormalLeft"/>
              <w:rPr>
                <w:lang w:val="en-GB"/>
              </w:rPr>
            </w:pPr>
            <w:r w:rsidRPr="00711388">
              <w:rPr>
                <w:lang w:val="en-GB"/>
              </w:rPr>
              <w:t>Include sum of exposures subject to windstorm simplifications.</w:t>
            </w:r>
            <w:del w:id="6880" w:author="Author">
              <w:r w:rsidRPr="00711388" w:rsidDel="003323F0">
                <w:rPr>
                  <w:lang w:val="en-GB"/>
                </w:rPr>
                <w:delText xml:space="preserve">  </w:delText>
              </w:r>
            </w:del>
            <w:ins w:id="6881" w:author="Author">
              <w:r w:rsidR="003323F0">
                <w:rPr>
                  <w:lang w:val="en-GB"/>
                </w:rPr>
                <w:t xml:space="preserve"> </w:t>
              </w:r>
            </w:ins>
          </w:p>
        </w:tc>
      </w:tr>
      <w:tr w:rsidR="00872AFE" w:rsidRPr="00711388" w14:paraId="34183EF5" w14:textId="77777777" w:rsidTr="00567869">
        <w:tc>
          <w:tcPr>
            <w:tcW w:w="1857" w:type="dxa"/>
            <w:tcBorders>
              <w:top w:val="single" w:sz="2" w:space="0" w:color="auto"/>
              <w:left w:val="single" w:sz="2" w:space="0" w:color="auto"/>
              <w:bottom w:val="single" w:sz="2" w:space="0" w:color="auto"/>
              <w:right w:val="single" w:sz="2" w:space="0" w:color="auto"/>
            </w:tcBorders>
          </w:tcPr>
          <w:p w14:paraId="4969E33C" w14:textId="374B353F" w:rsidR="00872AFE" w:rsidRPr="00711388" w:rsidRDefault="00872AFE" w:rsidP="00567869">
            <w:pPr>
              <w:pStyle w:val="NormalLeft"/>
              <w:rPr>
                <w:lang w:val="en-GB"/>
              </w:rPr>
            </w:pPr>
            <w:r w:rsidRPr="00711388">
              <w:rPr>
                <w:lang w:val="en-GB"/>
              </w:rPr>
              <w:t>R0410/C0330</w:t>
            </w:r>
            <w:del w:id="6882" w:author="Author">
              <w:r w:rsidRPr="00711388" w:rsidDel="003323F0">
                <w:rPr>
                  <w:lang w:val="en-GB"/>
                </w:rPr>
                <w:delText xml:space="preserve">  </w:delText>
              </w:r>
            </w:del>
            <w:ins w:id="6883" w:author="Author">
              <w:r w:rsidR="003323F0">
                <w:rPr>
                  <w:lang w:val="en-GB"/>
                </w:rPr>
                <w:t xml:space="preserve"> </w:t>
              </w:r>
            </w:ins>
          </w:p>
        </w:tc>
        <w:tc>
          <w:tcPr>
            <w:tcW w:w="2879" w:type="dxa"/>
            <w:tcBorders>
              <w:top w:val="single" w:sz="2" w:space="0" w:color="auto"/>
              <w:left w:val="single" w:sz="2" w:space="0" w:color="auto"/>
              <w:bottom w:val="single" w:sz="2" w:space="0" w:color="auto"/>
              <w:right w:val="single" w:sz="2" w:space="0" w:color="auto"/>
            </w:tcBorders>
          </w:tcPr>
          <w:p w14:paraId="7E3F627D" w14:textId="5B467924" w:rsidR="00872AFE" w:rsidRPr="00711388" w:rsidRDefault="00872AFE" w:rsidP="00567869">
            <w:pPr>
              <w:pStyle w:val="NormalLeft"/>
              <w:rPr>
                <w:lang w:val="en-GB"/>
              </w:rPr>
            </w:pPr>
            <w:r w:rsidRPr="00711388">
              <w:rPr>
                <w:lang w:val="en-GB"/>
              </w:rPr>
              <w:t xml:space="preserve">Hail </w:t>
            </w:r>
            <w:r w:rsidR="00711388" w:rsidRPr="00711388">
              <w:rPr>
                <w:lang w:val="en-GB"/>
              </w:rPr>
              <w:t>-</w:t>
            </w:r>
            <w:r w:rsidRPr="00711388">
              <w:rPr>
                <w:lang w:val="en-GB"/>
              </w:rPr>
              <w:t xml:space="preserve"> sum of exposures subject to the NAT CAT simplifications</w:t>
            </w:r>
            <w:del w:id="6884" w:author="Author">
              <w:r w:rsidRPr="00711388" w:rsidDel="003323F0">
                <w:rPr>
                  <w:lang w:val="en-GB"/>
                </w:rPr>
                <w:delText xml:space="preserve">  </w:delText>
              </w:r>
            </w:del>
            <w:ins w:id="6885" w:author="Author">
              <w:r w:rsidR="003323F0">
                <w:rPr>
                  <w:lang w:val="en-GB"/>
                </w:rPr>
                <w:t xml:space="preserve"> </w:t>
              </w:r>
            </w:ins>
          </w:p>
        </w:tc>
        <w:tc>
          <w:tcPr>
            <w:tcW w:w="4550" w:type="dxa"/>
            <w:tcBorders>
              <w:top w:val="single" w:sz="2" w:space="0" w:color="auto"/>
              <w:left w:val="single" w:sz="2" w:space="0" w:color="auto"/>
              <w:bottom w:val="single" w:sz="2" w:space="0" w:color="auto"/>
              <w:right w:val="single" w:sz="2" w:space="0" w:color="auto"/>
            </w:tcBorders>
          </w:tcPr>
          <w:p w14:paraId="60B2529D" w14:textId="39A25051" w:rsidR="00872AFE" w:rsidRPr="00711388" w:rsidRDefault="00872AFE" w:rsidP="00567869">
            <w:pPr>
              <w:pStyle w:val="NormalLeft"/>
              <w:rPr>
                <w:lang w:val="en-GB"/>
              </w:rPr>
            </w:pPr>
            <w:r w:rsidRPr="00711388">
              <w:rPr>
                <w:lang w:val="en-GB"/>
              </w:rPr>
              <w:t>Include sum of exposures subject to hail simplifications.</w:t>
            </w:r>
            <w:del w:id="6886" w:author="Author">
              <w:r w:rsidRPr="00711388" w:rsidDel="003323F0">
                <w:rPr>
                  <w:lang w:val="en-GB"/>
                </w:rPr>
                <w:delText xml:space="preserve">  </w:delText>
              </w:r>
            </w:del>
            <w:ins w:id="6887" w:author="Author">
              <w:r w:rsidR="003323F0">
                <w:rPr>
                  <w:lang w:val="en-GB"/>
                </w:rPr>
                <w:t xml:space="preserve"> </w:t>
              </w:r>
            </w:ins>
          </w:p>
        </w:tc>
      </w:tr>
      <w:tr w:rsidR="00872AFE" w:rsidRPr="00711388" w14:paraId="1DB0E677" w14:textId="77777777" w:rsidTr="00567869">
        <w:tc>
          <w:tcPr>
            <w:tcW w:w="1857" w:type="dxa"/>
            <w:tcBorders>
              <w:top w:val="single" w:sz="2" w:space="0" w:color="auto"/>
              <w:left w:val="single" w:sz="2" w:space="0" w:color="auto"/>
              <w:bottom w:val="single" w:sz="2" w:space="0" w:color="auto"/>
              <w:right w:val="single" w:sz="2" w:space="0" w:color="auto"/>
            </w:tcBorders>
          </w:tcPr>
          <w:p w14:paraId="21340264" w14:textId="22EFFF08" w:rsidR="00872AFE" w:rsidRPr="00711388" w:rsidRDefault="00872AFE" w:rsidP="00567869">
            <w:pPr>
              <w:pStyle w:val="NormalLeft"/>
              <w:rPr>
                <w:lang w:val="en-GB"/>
              </w:rPr>
            </w:pPr>
            <w:r w:rsidRPr="00711388">
              <w:rPr>
                <w:lang w:val="en-GB"/>
              </w:rPr>
              <w:t>R0420/C0330</w:t>
            </w:r>
            <w:del w:id="6888" w:author="Author">
              <w:r w:rsidRPr="00711388" w:rsidDel="003323F0">
                <w:rPr>
                  <w:lang w:val="en-GB"/>
                </w:rPr>
                <w:delText xml:space="preserve">  </w:delText>
              </w:r>
            </w:del>
            <w:ins w:id="6889" w:author="Author">
              <w:r w:rsidR="003323F0">
                <w:rPr>
                  <w:lang w:val="en-GB"/>
                </w:rPr>
                <w:t xml:space="preserve"> </w:t>
              </w:r>
            </w:ins>
          </w:p>
        </w:tc>
        <w:tc>
          <w:tcPr>
            <w:tcW w:w="2879" w:type="dxa"/>
            <w:tcBorders>
              <w:top w:val="single" w:sz="2" w:space="0" w:color="auto"/>
              <w:left w:val="single" w:sz="2" w:space="0" w:color="auto"/>
              <w:bottom w:val="single" w:sz="2" w:space="0" w:color="auto"/>
              <w:right w:val="single" w:sz="2" w:space="0" w:color="auto"/>
            </w:tcBorders>
          </w:tcPr>
          <w:p w14:paraId="634C7172" w14:textId="6C1793F2" w:rsidR="00872AFE" w:rsidRPr="00711388" w:rsidRDefault="00872AFE" w:rsidP="00567869">
            <w:pPr>
              <w:pStyle w:val="NormalLeft"/>
              <w:rPr>
                <w:lang w:val="en-GB"/>
              </w:rPr>
            </w:pPr>
            <w:r w:rsidRPr="00711388">
              <w:rPr>
                <w:lang w:val="en-GB"/>
              </w:rPr>
              <w:t xml:space="preserve">Earthquake </w:t>
            </w:r>
            <w:r w:rsidR="00711388" w:rsidRPr="00711388">
              <w:rPr>
                <w:lang w:val="en-GB"/>
              </w:rPr>
              <w:t>-</w:t>
            </w:r>
            <w:r w:rsidRPr="00711388">
              <w:rPr>
                <w:lang w:val="en-GB"/>
              </w:rPr>
              <w:t xml:space="preserve"> sum of exposures subject to the NAT CAT simplifications</w:t>
            </w:r>
            <w:del w:id="6890" w:author="Author">
              <w:r w:rsidRPr="00711388" w:rsidDel="003323F0">
                <w:rPr>
                  <w:lang w:val="en-GB"/>
                </w:rPr>
                <w:delText xml:space="preserve">  </w:delText>
              </w:r>
            </w:del>
            <w:ins w:id="6891" w:author="Author">
              <w:r w:rsidR="003323F0">
                <w:rPr>
                  <w:lang w:val="en-GB"/>
                </w:rPr>
                <w:t xml:space="preserve"> </w:t>
              </w:r>
            </w:ins>
          </w:p>
        </w:tc>
        <w:tc>
          <w:tcPr>
            <w:tcW w:w="4550" w:type="dxa"/>
            <w:tcBorders>
              <w:top w:val="single" w:sz="2" w:space="0" w:color="auto"/>
              <w:left w:val="single" w:sz="2" w:space="0" w:color="auto"/>
              <w:bottom w:val="single" w:sz="2" w:space="0" w:color="auto"/>
              <w:right w:val="single" w:sz="2" w:space="0" w:color="auto"/>
            </w:tcBorders>
          </w:tcPr>
          <w:p w14:paraId="06A90852" w14:textId="77777777" w:rsidR="00872AFE" w:rsidRPr="00711388" w:rsidRDefault="00872AFE" w:rsidP="00567869">
            <w:pPr>
              <w:pStyle w:val="NormalLeft"/>
              <w:rPr>
                <w:lang w:val="en-GB"/>
              </w:rPr>
            </w:pPr>
            <w:r w:rsidRPr="00711388">
              <w:rPr>
                <w:lang w:val="en-GB"/>
              </w:rPr>
              <w:t xml:space="preserve">Include sum of exposures subject to earthquake simplifications. </w:t>
            </w:r>
          </w:p>
        </w:tc>
      </w:tr>
      <w:tr w:rsidR="00872AFE" w:rsidRPr="00711388" w14:paraId="1E8B4D1F" w14:textId="77777777" w:rsidTr="00567869">
        <w:tc>
          <w:tcPr>
            <w:tcW w:w="1857" w:type="dxa"/>
            <w:tcBorders>
              <w:top w:val="single" w:sz="2" w:space="0" w:color="auto"/>
              <w:left w:val="single" w:sz="2" w:space="0" w:color="auto"/>
              <w:bottom w:val="single" w:sz="2" w:space="0" w:color="auto"/>
              <w:right w:val="single" w:sz="2" w:space="0" w:color="auto"/>
            </w:tcBorders>
          </w:tcPr>
          <w:p w14:paraId="2686314F" w14:textId="5F939409" w:rsidR="00872AFE" w:rsidRPr="00711388" w:rsidRDefault="00872AFE" w:rsidP="00567869">
            <w:pPr>
              <w:pStyle w:val="NormalLeft"/>
              <w:rPr>
                <w:lang w:val="en-GB"/>
              </w:rPr>
            </w:pPr>
            <w:r w:rsidRPr="00711388">
              <w:rPr>
                <w:lang w:val="en-GB"/>
              </w:rPr>
              <w:t>R0430/C0330</w:t>
            </w:r>
            <w:del w:id="6892" w:author="Author">
              <w:r w:rsidRPr="00711388" w:rsidDel="003323F0">
                <w:rPr>
                  <w:lang w:val="en-GB"/>
                </w:rPr>
                <w:delText xml:space="preserve">  </w:delText>
              </w:r>
            </w:del>
            <w:ins w:id="6893" w:author="Author">
              <w:r w:rsidR="003323F0">
                <w:rPr>
                  <w:lang w:val="en-GB"/>
                </w:rPr>
                <w:t xml:space="preserve"> </w:t>
              </w:r>
            </w:ins>
          </w:p>
        </w:tc>
        <w:tc>
          <w:tcPr>
            <w:tcW w:w="2879" w:type="dxa"/>
            <w:tcBorders>
              <w:top w:val="single" w:sz="2" w:space="0" w:color="auto"/>
              <w:left w:val="single" w:sz="2" w:space="0" w:color="auto"/>
              <w:bottom w:val="single" w:sz="2" w:space="0" w:color="auto"/>
              <w:right w:val="single" w:sz="2" w:space="0" w:color="auto"/>
            </w:tcBorders>
          </w:tcPr>
          <w:p w14:paraId="051E6185" w14:textId="3BA3177A" w:rsidR="00872AFE" w:rsidRPr="00711388" w:rsidRDefault="00872AFE" w:rsidP="00567869">
            <w:pPr>
              <w:pStyle w:val="NormalLeft"/>
              <w:rPr>
                <w:lang w:val="en-GB"/>
              </w:rPr>
            </w:pPr>
            <w:r w:rsidRPr="00711388">
              <w:rPr>
                <w:lang w:val="en-GB"/>
              </w:rPr>
              <w:t xml:space="preserve">Flood </w:t>
            </w:r>
            <w:r w:rsidR="00711388" w:rsidRPr="00711388">
              <w:rPr>
                <w:lang w:val="en-GB"/>
              </w:rPr>
              <w:t>-</w:t>
            </w:r>
            <w:r w:rsidRPr="00711388">
              <w:rPr>
                <w:lang w:val="en-GB"/>
              </w:rPr>
              <w:t xml:space="preserve"> sum of exposures subject to the NAT CAT simplifications</w:t>
            </w:r>
            <w:del w:id="6894" w:author="Author">
              <w:r w:rsidRPr="00711388" w:rsidDel="003323F0">
                <w:rPr>
                  <w:lang w:val="en-GB"/>
                </w:rPr>
                <w:delText xml:space="preserve">  </w:delText>
              </w:r>
            </w:del>
            <w:ins w:id="6895" w:author="Author">
              <w:r w:rsidR="003323F0">
                <w:rPr>
                  <w:lang w:val="en-GB"/>
                </w:rPr>
                <w:t xml:space="preserve"> </w:t>
              </w:r>
            </w:ins>
          </w:p>
        </w:tc>
        <w:tc>
          <w:tcPr>
            <w:tcW w:w="4550" w:type="dxa"/>
            <w:tcBorders>
              <w:top w:val="single" w:sz="2" w:space="0" w:color="auto"/>
              <w:left w:val="single" w:sz="2" w:space="0" w:color="auto"/>
              <w:bottom w:val="single" w:sz="2" w:space="0" w:color="auto"/>
              <w:right w:val="single" w:sz="2" w:space="0" w:color="auto"/>
            </w:tcBorders>
          </w:tcPr>
          <w:p w14:paraId="798FD92B" w14:textId="7AC886F9" w:rsidR="00872AFE" w:rsidRPr="00711388" w:rsidRDefault="00872AFE" w:rsidP="00567869">
            <w:pPr>
              <w:pStyle w:val="NormalLeft"/>
              <w:rPr>
                <w:lang w:val="en-GB"/>
              </w:rPr>
            </w:pPr>
            <w:r w:rsidRPr="00711388">
              <w:rPr>
                <w:lang w:val="en-GB"/>
              </w:rPr>
              <w:t>Include sum of exposures subject to flood simplifications.</w:t>
            </w:r>
            <w:del w:id="6896" w:author="Author">
              <w:r w:rsidRPr="00711388" w:rsidDel="003323F0">
                <w:rPr>
                  <w:lang w:val="en-GB"/>
                </w:rPr>
                <w:delText xml:space="preserve">  </w:delText>
              </w:r>
            </w:del>
            <w:ins w:id="6897" w:author="Author">
              <w:r w:rsidR="003323F0">
                <w:rPr>
                  <w:lang w:val="en-GB"/>
                </w:rPr>
                <w:t xml:space="preserve"> </w:t>
              </w:r>
            </w:ins>
          </w:p>
        </w:tc>
      </w:tr>
      <w:tr w:rsidR="00872AFE" w:rsidRPr="00711388" w14:paraId="557B0128" w14:textId="77777777" w:rsidTr="00567869">
        <w:tc>
          <w:tcPr>
            <w:tcW w:w="1857" w:type="dxa"/>
            <w:tcBorders>
              <w:top w:val="single" w:sz="2" w:space="0" w:color="auto"/>
              <w:left w:val="single" w:sz="2" w:space="0" w:color="auto"/>
              <w:bottom w:val="single" w:sz="2" w:space="0" w:color="auto"/>
              <w:right w:val="single" w:sz="2" w:space="0" w:color="auto"/>
            </w:tcBorders>
          </w:tcPr>
          <w:p w14:paraId="611A5389" w14:textId="79EEEE9F" w:rsidR="00872AFE" w:rsidRPr="00711388" w:rsidRDefault="00872AFE" w:rsidP="00567869">
            <w:pPr>
              <w:pStyle w:val="NormalLeft"/>
              <w:rPr>
                <w:lang w:val="en-GB"/>
              </w:rPr>
            </w:pPr>
            <w:r w:rsidRPr="00711388">
              <w:rPr>
                <w:lang w:val="en-GB"/>
              </w:rPr>
              <w:t>R0440/C0330</w:t>
            </w:r>
            <w:del w:id="6898" w:author="Author">
              <w:r w:rsidRPr="00711388" w:rsidDel="003323F0">
                <w:rPr>
                  <w:lang w:val="en-GB"/>
                </w:rPr>
                <w:delText xml:space="preserve">  </w:delText>
              </w:r>
            </w:del>
            <w:ins w:id="6899" w:author="Author">
              <w:r w:rsidR="003323F0">
                <w:rPr>
                  <w:lang w:val="en-GB"/>
                </w:rPr>
                <w:t xml:space="preserve"> </w:t>
              </w:r>
            </w:ins>
          </w:p>
        </w:tc>
        <w:tc>
          <w:tcPr>
            <w:tcW w:w="2879" w:type="dxa"/>
            <w:tcBorders>
              <w:top w:val="single" w:sz="2" w:space="0" w:color="auto"/>
              <w:left w:val="single" w:sz="2" w:space="0" w:color="auto"/>
              <w:bottom w:val="single" w:sz="2" w:space="0" w:color="auto"/>
              <w:right w:val="single" w:sz="2" w:space="0" w:color="auto"/>
            </w:tcBorders>
          </w:tcPr>
          <w:p w14:paraId="4A038E3A" w14:textId="5E4546D1" w:rsidR="00872AFE" w:rsidRPr="00711388" w:rsidRDefault="00872AFE" w:rsidP="00567869">
            <w:pPr>
              <w:pStyle w:val="NormalLeft"/>
              <w:rPr>
                <w:lang w:val="en-GB"/>
              </w:rPr>
            </w:pPr>
            <w:r w:rsidRPr="00711388">
              <w:rPr>
                <w:lang w:val="en-GB"/>
              </w:rPr>
              <w:t xml:space="preserve">Subsidence </w:t>
            </w:r>
            <w:r w:rsidR="00711388" w:rsidRPr="00711388">
              <w:rPr>
                <w:lang w:val="en-GB"/>
              </w:rPr>
              <w:t>-</w:t>
            </w:r>
            <w:r w:rsidRPr="00711388">
              <w:rPr>
                <w:lang w:val="en-GB"/>
              </w:rPr>
              <w:t xml:space="preserve"> sum of exposures subject to the NAT CAT simplifications</w:t>
            </w:r>
            <w:del w:id="6900" w:author="Author">
              <w:r w:rsidRPr="00711388" w:rsidDel="003323F0">
                <w:rPr>
                  <w:lang w:val="en-GB"/>
                </w:rPr>
                <w:delText xml:space="preserve">  </w:delText>
              </w:r>
            </w:del>
            <w:ins w:id="6901" w:author="Author">
              <w:r w:rsidR="003323F0">
                <w:rPr>
                  <w:lang w:val="en-GB"/>
                </w:rPr>
                <w:t xml:space="preserve"> </w:t>
              </w:r>
            </w:ins>
          </w:p>
        </w:tc>
        <w:tc>
          <w:tcPr>
            <w:tcW w:w="4550" w:type="dxa"/>
            <w:tcBorders>
              <w:top w:val="single" w:sz="2" w:space="0" w:color="auto"/>
              <w:left w:val="single" w:sz="2" w:space="0" w:color="auto"/>
              <w:bottom w:val="single" w:sz="2" w:space="0" w:color="auto"/>
              <w:right w:val="single" w:sz="2" w:space="0" w:color="auto"/>
            </w:tcBorders>
          </w:tcPr>
          <w:p w14:paraId="057430A6" w14:textId="22BA9FE9" w:rsidR="00872AFE" w:rsidRPr="00711388" w:rsidRDefault="00872AFE" w:rsidP="00567869">
            <w:pPr>
              <w:pStyle w:val="NormalLeft"/>
              <w:rPr>
                <w:lang w:val="en-GB"/>
              </w:rPr>
            </w:pPr>
            <w:r w:rsidRPr="00711388">
              <w:rPr>
                <w:lang w:val="en-GB"/>
              </w:rPr>
              <w:t>Include sum of exposures subject to subsidence simplifications.</w:t>
            </w:r>
            <w:del w:id="6902" w:author="Author">
              <w:r w:rsidRPr="00711388" w:rsidDel="003323F0">
                <w:rPr>
                  <w:lang w:val="en-GB"/>
                </w:rPr>
                <w:delText xml:space="preserve">  </w:delText>
              </w:r>
            </w:del>
            <w:ins w:id="6903" w:author="Author">
              <w:r w:rsidR="003323F0">
                <w:rPr>
                  <w:lang w:val="en-GB"/>
                </w:rPr>
                <w:t xml:space="preserve"> </w:t>
              </w:r>
            </w:ins>
          </w:p>
        </w:tc>
      </w:tr>
    </w:tbl>
    <w:p w14:paraId="6AE845DA" w14:textId="77777777" w:rsidR="00872AFE" w:rsidRPr="00711388" w:rsidRDefault="00872AFE" w:rsidP="00872AFE">
      <w:pPr>
        <w:rPr>
          <w:lang w:val="en-GB"/>
        </w:rPr>
      </w:pPr>
    </w:p>
    <w:p w14:paraId="6BCCB2BB" w14:textId="27F370F1" w:rsidR="00872AFE" w:rsidRPr="00711388" w:rsidRDefault="00503402">
      <w:pPr>
        <w:pStyle w:val="ManualHeading2"/>
        <w:ind w:left="851" w:hanging="851"/>
        <w:rPr>
          <w:i/>
          <w:iCs/>
          <w:lang w:val="en-GB"/>
        </w:rPr>
        <w:pPrChange w:id="6904" w:author="Author">
          <w:pPr>
            <w:pStyle w:val="ManualHeading2"/>
          </w:pPr>
        </w:pPrChange>
      </w:pPr>
      <w:bookmarkStart w:id="6905" w:name="_Hlk95495793"/>
      <w:r w:rsidRPr="00711388">
        <w:rPr>
          <w:i/>
          <w:iCs/>
          <w:lang w:val="en-GB"/>
        </w:rPr>
        <w:t>S.26.08</w:t>
      </w:r>
      <w:ins w:id="6906" w:author="Author">
        <w:r w:rsidRPr="00711388">
          <w:rPr>
            <w:i/>
            <w:iCs/>
            <w:lang w:val="en-GB"/>
          </w:rPr>
          <w:t xml:space="preserve"> </w:t>
        </w:r>
      </w:ins>
      <w:r w:rsidR="00711388" w:rsidRPr="00711388">
        <w:rPr>
          <w:i/>
          <w:iCs/>
          <w:lang w:val="en-GB"/>
        </w:rPr>
        <w:t>-</w:t>
      </w:r>
      <w:r w:rsidR="00872AFE" w:rsidRPr="00711388">
        <w:rPr>
          <w:i/>
          <w:iCs/>
          <w:lang w:val="en-GB"/>
        </w:rPr>
        <w:t xml:space="preserve"> Solvency Capital Requirement - for undertakings using an internal model (partial or full)</w:t>
      </w:r>
    </w:p>
    <w:p w14:paraId="26F19790" w14:textId="77777777" w:rsidR="00872AFE" w:rsidRPr="00711388" w:rsidRDefault="00872AFE" w:rsidP="00872AFE">
      <w:pPr>
        <w:rPr>
          <w:bCs/>
          <w:i/>
          <w:lang w:val="en-GB"/>
        </w:rPr>
      </w:pPr>
      <w:r w:rsidRPr="00711388">
        <w:rPr>
          <w:bCs/>
          <w:i/>
          <w:lang w:val="en-GB"/>
        </w:rPr>
        <w:t>General comments:</w:t>
      </w:r>
    </w:p>
    <w:p w14:paraId="1D502AE2" w14:textId="77777777" w:rsidR="00872AFE" w:rsidRPr="00711388" w:rsidRDefault="00872AFE" w:rsidP="00872AFE">
      <w:pPr>
        <w:rPr>
          <w:lang w:val="en-GB"/>
        </w:rPr>
      </w:pPr>
      <w:r w:rsidRPr="00711388">
        <w:rPr>
          <w:lang w:val="en-GB"/>
        </w:rPr>
        <w:t>This section relates to annual submission of information for individual entities, ring fenced-funds, matching adjustment portfolios and remaining part.</w:t>
      </w:r>
    </w:p>
    <w:p w14:paraId="2789E317" w14:textId="59EF275F" w:rsidR="00872AFE" w:rsidRPr="00711388" w:rsidRDefault="00872AFE" w:rsidP="00872AFE">
      <w:pPr>
        <w:rPr>
          <w:lang w:val="en-GB"/>
        </w:rPr>
      </w:pPr>
      <w:r w:rsidRPr="00711388">
        <w:rPr>
          <w:lang w:val="en-GB"/>
        </w:rPr>
        <w:t xml:space="preserve">This template shall be reported based on availability </w:t>
      </w:r>
      <w:r w:rsidR="00654BE4" w:rsidRPr="00711388">
        <w:rPr>
          <w:lang w:val="en-GB"/>
        </w:rPr>
        <w:t xml:space="preserve">of data </w:t>
      </w:r>
      <w:r w:rsidRPr="00711388">
        <w:rPr>
          <w:lang w:val="en-GB"/>
        </w:rPr>
        <w:t>according to the internal model architecture and risk profile</w:t>
      </w:r>
      <w:ins w:id="6907" w:author="Author">
        <w:r w:rsidR="000B5DD2">
          <w:rPr>
            <w:lang w:val="en-GB"/>
          </w:rPr>
          <w:t>,</w:t>
        </w:r>
      </w:ins>
      <w:r w:rsidRPr="00711388">
        <w:rPr>
          <w:lang w:val="en-GB"/>
        </w:rPr>
        <w:t xml:space="preserve"> when possible</w:t>
      </w:r>
      <w:ins w:id="6908" w:author="Author">
        <w:r w:rsidR="000B5DD2">
          <w:rPr>
            <w:lang w:val="en-GB"/>
          </w:rPr>
          <w:t>,</w:t>
        </w:r>
      </w:ins>
      <w:r w:rsidRPr="00711388">
        <w:rPr>
          <w:lang w:val="en-GB"/>
        </w:rPr>
        <w:t xml:space="preserve"> with reasonable effort. The data to be reported shall be agreed between national supervisory authorities and insurance and reinsurance undertakings.</w:t>
      </w:r>
    </w:p>
    <w:p w14:paraId="6FD9ABAA" w14:textId="51A8CD10" w:rsidR="00872AFE" w:rsidRPr="00711388" w:rsidRDefault="00872AFE" w:rsidP="00872AFE">
      <w:pPr>
        <w:rPr>
          <w:lang w:val="en-GB"/>
        </w:rPr>
      </w:pPr>
      <w:r w:rsidRPr="00711388">
        <w:rPr>
          <w:lang w:val="en-GB"/>
        </w:rPr>
        <w:lastRenderedPageBreak/>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ins w:id="6909" w:author="Author">
        <w:r w:rsidR="005861F1" w:rsidRPr="00711388">
          <w:rPr>
            <w:lang w:val="en-GB"/>
          </w:rPr>
          <w:t xml:space="preserve"> Losses should be reported as positive.</w:t>
        </w:r>
      </w:ins>
    </w:p>
    <w:p w14:paraId="0C9B8F73" w14:textId="77777777" w:rsidR="00872AFE" w:rsidRPr="00711388" w:rsidRDefault="00872AFE" w:rsidP="00872AFE">
      <w:pPr>
        <w:rPr>
          <w:u w:val="single"/>
          <w:lang w:val="en-GB"/>
        </w:rPr>
      </w:pPr>
      <w:r w:rsidRPr="00711388">
        <w:rPr>
          <w:u w:val="single"/>
          <w:lang w:val="en-GB"/>
        </w:rPr>
        <w:t>Partial internal models:</w:t>
      </w:r>
    </w:p>
    <w:p w14:paraId="46DAD777" w14:textId="77777777" w:rsidR="00872AFE" w:rsidRPr="00711388" w:rsidRDefault="00872AFE" w:rsidP="00872AFE">
      <w:pPr>
        <w:spacing w:after="0"/>
        <w:rPr>
          <w:rFonts w:eastAsia="Times New Roman"/>
          <w:lang w:val="en-GB" w:eastAsia="es-ES"/>
        </w:rPr>
      </w:pPr>
      <w:r w:rsidRPr="00711388">
        <w:rPr>
          <w:lang w:val="en-GB"/>
        </w:rPr>
        <w:t xml:space="preserve">All rows for C0010 </w:t>
      </w:r>
      <w:r w:rsidRPr="00711388">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5488BBE8" w14:textId="77777777" w:rsidR="00872AFE" w:rsidRPr="00711388" w:rsidRDefault="00872AFE" w:rsidP="00872AFE">
      <w:pPr>
        <w:spacing w:after="0"/>
        <w:rPr>
          <w:rFonts w:eastAsia="Times New Roman"/>
          <w:lang w:val="en-GB" w:eastAsia="es-ES"/>
        </w:rPr>
      </w:pPr>
      <w:r w:rsidRPr="00711388">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1C9D9EA8" w14:textId="77777777" w:rsidR="00872AFE" w:rsidRPr="00711388" w:rsidRDefault="00872AFE" w:rsidP="00872AFE">
      <w:pPr>
        <w:spacing w:after="0"/>
        <w:rPr>
          <w:rFonts w:eastAsia="Times New Roman"/>
          <w:lang w:val="en-GB" w:eastAsia="es-ES"/>
        </w:rPr>
      </w:pPr>
      <w:r w:rsidRPr="00711388">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65DC51AB" w14:textId="77777777" w:rsidR="00872AFE" w:rsidRPr="00711388" w:rsidRDefault="00872AFE" w:rsidP="00872AFE">
      <w:pPr>
        <w:spacing w:after="0"/>
        <w:rPr>
          <w:rFonts w:eastAsia="Times New Roman"/>
          <w:lang w:val="en-GB" w:eastAsia="es-ES"/>
        </w:rPr>
      </w:pPr>
      <w:r w:rsidRPr="00711388">
        <w:rPr>
          <w:rFonts w:eastAsia="Times New Roman"/>
          <w:lang w:val="en-GB" w:eastAsia="es-ES"/>
        </w:rPr>
        <w:t>These amounts shall fully consider diversification effects according to Article 304 of Directive 2009/138/EC where applicable.</w:t>
      </w:r>
    </w:p>
    <w:p w14:paraId="503607A1" w14:textId="77777777" w:rsidR="00872AFE" w:rsidRPr="00711388" w:rsidRDefault="00872AFE" w:rsidP="00872AFE">
      <w:pPr>
        <w:rPr>
          <w:lang w:val="en-GB"/>
        </w:rPr>
      </w:pPr>
      <w:r w:rsidRPr="00711388">
        <w:rPr>
          <w:rFonts w:eastAsia="Times New Roman"/>
          <w:lang w:val="en-GB" w:eastAsia="es-ES"/>
        </w:rPr>
        <w:t>When applicable, these cells do not include the allocation of the adjustment due to the aggregation of the nSCR of the RFF/MAP at entity level.</w:t>
      </w:r>
    </w:p>
    <w:p w14:paraId="43CF84A7" w14:textId="77777777" w:rsidR="00872AFE" w:rsidRPr="00711388" w:rsidRDefault="00872AFE" w:rsidP="00872AFE">
      <w:pPr>
        <w:rPr>
          <w:lang w:val="en-GB"/>
        </w:rPr>
      </w:pPr>
      <w:r w:rsidRPr="00711388">
        <w:rPr>
          <w:lang w:val="en-GB"/>
        </w:rPr>
        <w:t>Template SR.26.08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0B20DA5B" w14:textId="77777777" w:rsidR="00872AFE" w:rsidRPr="00711388" w:rsidRDefault="00872AFE" w:rsidP="00872AFE">
      <w:pPr>
        <w:rPr>
          <w:lang w:val="en-GB"/>
        </w:rPr>
      </w:pPr>
      <w:r w:rsidRPr="00711388">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p>
    <w:p w14:paraId="066586D1" w14:textId="77777777" w:rsidR="00872AFE" w:rsidRPr="00711388" w:rsidRDefault="00872AFE" w:rsidP="0083381F">
      <w:pPr>
        <w:pStyle w:val="ListParagraph"/>
        <w:numPr>
          <w:ilvl w:val="0"/>
          <w:numId w:val="16"/>
        </w:numPr>
        <w:spacing w:after="160" w:line="256" w:lineRule="auto"/>
        <w:jc w:val="both"/>
        <w:rPr>
          <w:rFonts w:ascii="Times New Roman" w:hAnsi="Times New Roman" w:cs="Times New Roman"/>
          <w:sz w:val="24"/>
          <w:szCs w:val="24"/>
        </w:rPr>
      </w:pPr>
      <w:r w:rsidRPr="00711388">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p>
    <w:p w14:paraId="7FF1A46A" w14:textId="77777777" w:rsidR="00872AFE" w:rsidRPr="00711388" w:rsidRDefault="00872AFE" w:rsidP="0083381F">
      <w:pPr>
        <w:pStyle w:val="ListParagraph"/>
        <w:numPr>
          <w:ilvl w:val="0"/>
          <w:numId w:val="16"/>
        </w:numPr>
        <w:spacing w:after="160" w:line="256" w:lineRule="auto"/>
        <w:jc w:val="both"/>
        <w:rPr>
          <w:rFonts w:ascii="Times New Roman" w:hAnsi="Times New Roman" w:cs="Times New Roman"/>
          <w:sz w:val="24"/>
          <w:szCs w:val="24"/>
        </w:rPr>
      </w:pPr>
      <w:r w:rsidRPr="00711388">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p>
    <w:p w14:paraId="743D61F4" w14:textId="77777777" w:rsidR="00872AFE" w:rsidRPr="00711388" w:rsidRDefault="00872AFE" w:rsidP="0083381F">
      <w:pPr>
        <w:pStyle w:val="ListParagraph"/>
        <w:numPr>
          <w:ilvl w:val="0"/>
          <w:numId w:val="16"/>
        </w:numPr>
        <w:spacing w:after="160" w:line="256" w:lineRule="auto"/>
        <w:jc w:val="both"/>
        <w:rPr>
          <w:rFonts w:ascii="Times New Roman" w:hAnsi="Times New Roman" w:cs="Times New Roman"/>
          <w:sz w:val="24"/>
          <w:szCs w:val="24"/>
        </w:rPr>
      </w:pPr>
      <w:r w:rsidRPr="00711388">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p>
    <w:p w14:paraId="71E3B9C2" w14:textId="77777777" w:rsidR="00872AFE" w:rsidRPr="00711388" w:rsidRDefault="00872AFE" w:rsidP="00872AFE">
      <w:pPr>
        <w:rPr>
          <w:lang w:val="en-GB"/>
        </w:rPr>
      </w:pPr>
      <w:r w:rsidRPr="00711388">
        <w:rPr>
          <w:lang w:val="en-GB"/>
        </w:rPr>
        <w:t xml:space="preserve">The adjustment due to the aggregation of the nSCR of the RFF/MAP at entity level shall be allocated (C0060) to the relevant risk modules (i.e. market risk, counterparty default risk, life </w:t>
      </w:r>
      <w:r w:rsidRPr="00711388">
        <w:rPr>
          <w:lang w:val="en-GB"/>
        </w:rPr>
        <w:lastRenderedPageBreak/>
        <w:t>underwriting risk, health underwriting risk and non-life underwriting risk) when calculated according to the standard formula. The amount to be allocated to each relevant risk module shall be calculated as follows:</w:t>
      </w:r>
    </w:p>
    <w:p w14:paraId="485A4BE0" w14:textId="77777777" w:rsidR="00872AFE" w:rsidRPr="00711388" w:rsidRDefault="00872AFE" w:rsidP="0083381F">
      <w:pPr>
        <w:pStyle w:val="ListParagraph"/>
        <w:numPr>
          <w:ilvl w:val="0"/>
          <w:numId w:val="16"/>
        </w:numPr>
        <w:spacing w:after="160" w:line="256" w:lineRule="auto"/>
        <w:rPr>
          <w:rFonts w:ascii="Times New Roman" w:hAnsi="Times New Roman" w:cs="Times New Roman"/>
          <w:sz w:val="24"/>
          <w:szCs w:val="24"/>
        </w:rPr>
      </w:pPr>
      <w:r w:rsidRPr="00711388">
        <w:rPr>
          <w:rFonts w:ascii="Times New Roman" w:hAnsi="Times New Roman" w:cs="Times New Roman"/>
          <w:sz w:val="24"/>
          <w:szCs w:val="24"/>
        </w:rPr>
        <w:t xml:space="preserve">Calculation of “q factor” = </w:t>
      </w:r>
      <m:oMath>
        <m:f>
          <m:fPr>
            <m:ctrlPr>
              <w:ins w:id="6910" w:author="Author">
                <w:rPr>
                  <w:rFonts w:ascii="Cambria Math" w:hAnsi="Cambria Math" w:cs="Times New Roman"/>
                  <w:i/>
                  <w:sz w:val="24"/>
                  <w:szCs w:val="24"/>
                </w:rPr>
              </w:ins>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ins w:id="6911" w:author="Author">
                    <w:rPr>
                      <w:rFonts w:ascii="Cambria Math" w:hAnsi="Cambria Math" w:cs="Times New Roman"/>
                      <w:i/>
                      <w:sz w:val="24"/>
                      <w:szCs w:val="24"/>
                    </w:rPr>
                  </w:ins>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ins w:id="6912" w:author="Author">
                    <w:rPr>
                      <w:rFonts w:ascii="Cambria Math" w:hAnsi="Cambria Math" w:cs="Times New Roman"/>
                      <w:i/>
                      <w:sz w:val="24"/>
                      <w:szCs w:val="24"/>
                    </w:rPr>
                  </w:ins>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711388">
        <w:rPr>
          <w:rFonts w:ascii="Times New Roman" w:hAnsi="Times New Roman" w:cs="Times New Roman"/>
          <w:sz w:val="24"/>
          <w:szCs w:val="24"/>
        </w:rPr>
        <w:t xml:space="preserve"> , where</w:t>
      </w:r>
    </w:p>
    <w:p w14:paraId="4B1DA8B7" w14:textId="77777777" w:rsidR="00872AFE" w:rsidRPr="00711388" w:rsidRDefault="00872AFE" w:rsidP="0083381F">
      <w:pPr>
        <w:pStyle w:val="ListParagraph"/>
        <w:numPr>
          <w:ilvl w:val="1"/>
          <w:numId w:val="16"/>
        </w:numPr>
        <w:spacing w:after="160" w:line="256" w:lineRule="auto"/>
        <w:rPr>
          <w:rFonts w:ascii="Times New Roman" w:hAnsi="Times New Roman" w:cs="Times New Roman"/>
          <w:sz w:val="24"/>
          <w:szCs w:val="24"/>
        </w:rPr>
      </w:pPr>
      <m:oMath>
        <m:r>
          <w:rPr>
            <w:rFonts w:ascii="Cambria Math" w:hAnsi="Cambria Math" w:cs="Times New Roman"/>
            <w:sz w:val="24"/>
            <w:szCs w:val="24"/>
          </w:rPr>
          <m:t>adjustment</m:t>
        </m:r>
      </m:oMath>
      <w:r w:rsidRPr="00711388">
        <w:rPr>
          <w:rFonts w:ascii="Times New Roman" w:eastAsiaTheme="minorEastAsia" w:hAnsi="Times New Roman" w:cs="Times New Roman"/>
          <w:sz w:val="24"/>
          <w:szCs w:val="24"/>
        </w:rPr>
        <w:t xml:space="preserve"> = Adjustment calculated according to one of the three methods referred above</w:t>
      </w:r>
    </w:p>
    <w:p w14:paraId="4BDE543D" w14:textId="77777777" w:rsidR="00872AFE" w:rsidRPr="00711388" w:rsidRDefault="00872AFE" w:rsidP="0083381F">
      <w:pPr>
        <w:pStyle w:val="ListParagraph"/>
        <w:numPr>
          <w:ilvl w:val="1"/>
          <w:numId w:val="16"/>
        </w:numPr>
        <w:spacing w:after="160" w:line="256" w:lineRule="auto"/>
        <w:rPr>
          <w:rFonts w:ascii="Times New Roman" w:hAnsi="Times New Roman" w:cs="Times New Roman"/>
          <w:sz w:val="24"/>
          <w:szCs w:val="24"/>
        </w:rPr>
      </w:pPr>
      <m:oMath>
        <m:r>
          <w:rPr>
            <w:rFonts w:ascii="Cambria Math" w:hAnsi="Cambria Math" w:cs="Times New Roman"/>
            <w:sz w:val="24"/>
            <w:szCs w:val="24"/>
          </w:rPr>
          <m:t>BSCR'</m:t>
        </m:r>
      </m:oMath>
      <w:r w:rsidRPr="00711388">
        <w:rPr>
          <w:rFonts w:ascii="Times New Roman" w:eastAsiaTheme="minorEastAsia" w:hAnsi="Times New Roman" w:cs="Times New Roman"/>
          <w:sz w:val="24"/>
          <w:szCs w:val="24"/>
        </w:rPr>
        <w:t xml:space="preserve"> = Basic solvency capital requirement calculated according to the information reported in this template</w:t>
      </w:r>
    </w:p>
    <w:p w14:paraId="2B52873F" w14:textId="77777777" w:rsidR="00872AFE" w:rsidRPr="00711388" w:rsidRDefault="001A27D2" w:rsidP="0083381F">
      <w:pPr>
        <w:pStyle w:val="ListParagraph"/>
        <w:numPr>
          <w:ilvl w:val="1"/>
          <w:numId w:val="16"/>
        </w:numPr>
        <w:spacing w:after="160" w:line="256" w:lineRule="auto"/>
        <w:rPr>
          <w:rFonts w:ascii="Times New Roman" w:hAnsi="Times New Roman" w:cs="Times New Roman"/>
          <w:sz w:val="24"/>
          <w:szCs w:val="24"/>
        </w:rPr>
      </w:pPr>
      <m:oMath>
        <m:sSub>
          <m:sSubPr>
            <m:ctrlPr>
              <w:ins w:id="6913" w:author="Author">
                <w:rPr>
                  <w:rFonts w:ascii="Cambria Math" w:hAnsi="Cambria Math" w:cs="Times New Roman"/>
                  <w:i/>
                  <w:sz w:val="24"/>
                  <w:szCs w:val="24"/>
                </w:rPr>
              </w:ins>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872AFE" w:rsidRPr="00711388">
        <w:rPr>
          <w:rFonts w:ascii="Times New Roman" w:eastAsiaTheme="minorEastAsia" w:hAnsi="Times New Roman" w:cs="Times New Roman"/>
          <w:sz w:val="24"/>
          <w:szCs w:val="24"/>
        </w:rPr>
        <w:t xml:space="preserve"> = nSCR for intangible assets risk according to the information reported in this template</w:t>
      </w:r>
    </w:p>
    <w:p w14:paraId="181B429F" w14:textId="77777777" w:rsidR="00872AFE" w:rsidRPr="00711388" w:rsidRDefault="00872AFE" w:rsidP="0083381F">
      <w:pPr>
        <w:pStyle w:val="ListParagraph"/>
        <w:numPr>
          <w:ilvl w:val="0"/>
          <w:numId w:val="16"/>
        </w:numPr>
        <w:spacing w:after="160" w:line="256" w:lineRule="auto"/>
        <w:rPr>
          <w:rFonts w:ascii="Times New Roman" w:hAnsi="Times New Roman" w:cs="Times New Roman"/>
          <w:sz w:val="24"/>
          <w:szCs w:val="24"/>
        </w:rPr>
      </w:pPr>
      <w:r w:rsidRPr="00711388">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p>
    <w:p w14:paraId="68D79338" w14:textId="77777777" w:rsidR="00872AFE" w:rsidRPr="00711388" w:rsidRDefault="00872AFE" w:rsidP="00872AFE">
      <w:pPr>
        <w:spacing w:after="160" w:line="259" w:lineRule="auto"/>
        <w:rPr>
          <w:u w:val="single"/>
          <w:lang w:val="en-GB"/>
        </w:rPr>
      </w:pPr>
      <w:r w:rsidRPr="00711388">
        <w:rPr>
          <w:u w:val="single"/>
          <w:lang w:val="en-GB"/>
        </w:rPr>
        <w:t>Full internal models:</w:t>
      </w:r>
    </w:p>
    <w:p w14:paraId="3137B3CC" w14:textId="77777777" w:rsidR="00872AFE" w:rsidRPr="00711388" w:rsidRDefault="00872AFE" w:rsidP="00872AFE">
      <w:pPr>
        <w:spacing w:line="256" w:lineRule="auto"/>
        <w:rPr>
          <w:lang w:val="en-GB"/>
        </w:rPr>
      </w:pPr>
      <w:r w:rsidRPr="00711388">
        <w:rPr>
          <w:lang w:val="en-GB"/>
        </w:rPr>
        <w:t>Template SR.26.08 has to be filled in for each ring-fenced fund (RFF), each matching adjustment portfolio (MAP) and for the remaining part for every undertaking under a full internal model. However, where an RFF/MAP includes a MAP/RFF embedded, the fund should be treated as different funds. This template should be reported for all sub-funds of a material RFF/MAP as identified in the second table of S.01.03.</w:t>
      </w:r>
    </w:p>
    <w:p w14:paraId="40F95487" w14:textId="77777777" w:rsidR="00872AFE" w:rsidRPr="00711388" w:rsidRDefault="00872AFE" w:rsidP="00872AFE">
      <w:pPr>
        <w:rPr>
          <w:lang w:val="en-GB"/>
        </w:rPr>
      </w:pPr>
    </w:p>
    <w:tbl>
      <w:tblPr>
        <w:tblW w:w="9387" w:type="dxa"/>
        <w:tblLook w:val="04A0" w:firstRow="1" w:lastRow="0" w:firstColumn="1" w:lastColumn="0" w:noHBand="0" w:noVBand="1"/>
      </w:tblPr>
      <w:tblGrid>
        <w:gridCol w:w="2583"/>
        <w:gridCol w:w="2103"/>
        <w:gridCol w:w="4701"/>
      </w:tblGrid>
      <w:tr w:rsidR="00872AFE" w:rsidRPr="00711388" w14:paraId="26055C46"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C9A75" w14:textId="77777777" w:rsidR="00872AFE" w:rsidRPr="00711388" w:rsidRDefault="00872AFE" w:rsidP="00567869">
            <w:pPr>
              <w:jc w:val="left"/>
              <w:rPr>
                <w:lang w:val="en-GB"/>
              </w:rPr>
            </w:pPr>
            <w:r w:rsidRPr="00711388">
              <w:rPr>
                <w:lang w:val="en-GB"/>
              </w:rPr>
              <w:t>CODE</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222E450F" w14:textId="77777777" w:rsidR="00872AFE" w:rsidRPr="00711388" w:rsidRDefault="00872AFE" w:rsidP="00567869">
            <w:pPr>
              <w:jc w:val="left"/>
              <w:rPr>
                <w:lang w:val="en-GB"/>
              </w:rPr>
            </w:pPr>
            <w:r w:rsidRPr="00711388">
              <w:rPr>
                <w:lang w:val="en-GB"/>
              </w:rPr>
              <w:t>ITEM</w:t>
            </w:r>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641C2005" w14:textId="77777777" w:rsidR="00872AFE" w:rsidRPr="00711388" w:rsidRDefault="00872AFE" w:rsidP="00567869">
            <w:pPr>
              <w:jc w:val="left"/>
              <w:rPr>
                <w:lang w:val="en-GB"/>
              </w:rPr>
            </w:pPr>
            <w:r w:rsidRPr="00711388">
              <w:rPr>
                <w:lang w:val="en-GB"/>
              </w:rPr>
              <w:t>INSTRUCTIONS</w:t>
            </w:r>
          </w:p>
        </w:tc>
      </w:tr>
      <w:tr w:rsidR="00872AFE" w:rsidRPr="00711388" w14:paraId="5AEAF344" w14:textId="77777777" w:rsidTr="00567869">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1B7F5" w14:textId="77777777" w:rsidR="00872AFE" w:rsidRPr="00711388" w:rsidRDefault="00872AFE" w:rsidP="00567869">
            <w:pPr>
              <w:rPr>
                <w:lang w:val="en-GB"/>
              </w:rPr>
            </w:pPr>
            <w:r w:rsidRPr="00711388">
              <w:rPr>
                <w:lang w:val="en-GB" w:eastAsia="es-ES"/>
              </w:rPr>
              <w:t>Aggregation</w:t>
            </w:r>
          </w:p>
        </w:tc>
      </w:tr>
      <w:tr w:rsidR="00872AFE" w:rsidRPr="00711388" w14:paraId="14E90802"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2835990" w14:textId="77777777" w:rsidR="00872AFE" w:rsidRPr="00711388" w:rsidRDefault="00872AFE" w:rsidP="00567869">
            <w:pPr>
              <w:rPr>
                <w:b/>
                <w:lang w:val="en-GB" w:eastAsia="es-ES"/>
              </w:rPr>
            </w:pPr>
            <w:r w:rsidRPr="00711388">
              <w:rPr>
                <w:lang w:val="en-GB" w:eastAsia="es-ES"/>
              </w:rPr>
              <w:t>Z0020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040FA556" w14:textId="77777777" w:rsidR="00872AFE" w:rsidRPr="00711388" w:rsidRDefault="00872AFE" w:rsidP="00567869">
            <w:pPr>
              <w:jc w:val="left"/>
              <w:rPr>
                <w:b/>
                <w:lang w:val="en-GB" w:eastAsia="es-ES"/>
              </w:rPr>
            </w:pPr>
            <w:r w:rsidRPr="00711388">
              <w:rPr>
                <w:lang w:val="en-GB" w:eastAsia="es-ES"/>
              </w:rPr>
              <w:t>Ring-fenced fund, matching adjustment portfolio or Remaining Part</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67467450" w14:textId="56AB3252" w:rsidR="00872AFE" w:rsidRPr="00711388" w:rsidRDefault="00872AFE" w:rsidP="00567869">
            <w:pPr>
              <w:jc w:val="left"/>
              <w:rPr>
                <w:b/>
                <w:lang w:val="en-GB" w:eastAsia="es-ES"/>
              </w:rPr>
            </w:pPr>
            <w:r w:rsidRPr="00711388">
              <w:rPr>
                <w:lang w:val="en-GB" w:eastAsia="es-ES"/>
              </w:rPr>
              <w:t>Identifies whether the reported figures are with regard to a RFF, matching adjustment portfolio or to the remaining part. One of the options in the following closed list shall be used:</w:t>
            </w:r>
            <w:r w:rsidRPr="00711388">
              <w:rPr>
                <w:lang w:val="en-GB" w:eastAsia="es-ES"/>
              </w:rPr>
              <w:br/>
              <w:t xml:space="preserve">1 </w:t>
            </w:r>
            <w:r w:rsidR="00711388" w:rsidRPr="00711388">
              <w:rPr>
                <w:lang w:val="en-GB" w:eastAsia="es-ES"/>
              </w:rPr>
              <w:t>-</w:t>
            </w:r>
            <w:r w:rsidRPr="00711388">
              <w:rPr>
                <w:lang w:val="en-GB" w:eastAsia="es-ES"/>
              </w:rPr>
              <w:t xml:space="preserve"> RFF/MAP</w:t>
            </w:r>
            <w:r w:rsidRPr="00711388">
              <w:rPr>
                <w:lang w:val="en-GB" w:eastAsia="es-ES"/>
              </w:rPr>
              <w:br/>
              <w:t xml:space="preserve">2 </w:t>
            </w:r>
            <w:r w:rsidR="00711388" w:rsidRPr="00711388">
              <w:rPr>
                <w:lang w:val="en-GB" w:eastAsia="es-ES"/>
              </w:rPr>
              <w:t>-</w:t>
            </w:r>
            <w:r w:rsidRPr="00711388">
              <w:rPr>
                <w:lang w:val="en-GB" w:eastAsia="es-ES"/>
              </w:rPr>
              <w:t xml:space="preserve"> Remaining part</w:t>
            </w:r>
          </w:p>
        </w:tc>
      </w:tr>
      <w:tr w:rsidR="00872AFE" w:rsidRPr="00711388" w14:paraId="33AE845D"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AE4EEF2" w14:textId="77777777" w:rsidR="00872AFE" w:rsidRPr="00711388" w:rsidRDefault="00872AFE" w:rsidP="00567869">
            <w:pPr>
              <w:rPr>
                <w:b/>
                <w:lang w:val="en-GB" w:eastAsia="es-ES"/>
              </w:rPr>
            </w:pPr>
            <w:r w:rsidRPr="00711388">
              <w:rPr>
                <w:lang w:val="en-GB" w:eastAsia="es-ES"/>
              </w:rPr>
              <w:t>Z0030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4BAF98EC" w14:textId="77777777" w:rsidR="00872AFE" w:rsidRPr="00711388" w:rsidRDefault="00872AFE" w:rsidP="00567869">
            <w:pPr>
              <w:rPr>
                <w:b/>
                <w:lang w:val="en-GB" w:eastAsia="es-ES"/>
              </w:rPr>
            </w:pPr>
            <w:r w:rsidRPr="00711388">
              <w:rPr>
                <w:lang w:val="en-GB" w:eastAsia="es-ES"/>
              </w:rPr>
              <w:t>Fund/Portfolio number</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A8A7BDD" w14:textId="77777777" w:rsidR="00872AFE" w:rsidRPr="00711388" w:rsidRDefault="00872AFE" w:rsidP="00567869">
            <w:pPr>
              <w:jc w:val="left"/>
              <w:rPr>
                <w:lang w:val="en-GB" w:eastAsia="es-ES"/>
              </w:rPr>
            </w:pPr>
            <w:r w:rsidRPr="00711388">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1DBE96DE" w14:textId="77777777" w:rsidR="00872AFE" w:rsidRPr="00711388" w:rsidRDefault="00872AFE" w:rsidP="00567869">
            <w:pPr>
              <w:jc w:val="left"/>
              <w:rPr>
                <w:b/>
                <w:lang w:val="en-GB" w:eastAsia="es-ES"/>
              </w:rPr>
            </w:pPr>
            <w:r w:rsidRPr="00711388">
              <w:rPr>
                <w:lang w:val="en-GB" w:eastAsia="es-ES"/>
              </w:rPr>
              <w:t>When item Z0020 = 2, then report “0”</w:t>
            </w:r>
          </w:p>
        </w:tc>
      </w:tr>
      <w:tr w:rsidR="00872AFE" w:rsidRPr="00711388" w14:paraId="7A4478ED"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918A2BA" w14:textId="77777777" w:rsidR="00872AFE" w:rsidRPr="00711388" w:rsidRDefault="00872AFE" w:rsidP="00567869">
            <w:pPr>
              <w:jc w:val="left"/>
              <w:rPr>
                <w:lang w:val="en-GB"/>
              </w:rPr>
            </w:pPr>
            <w:r w:rsidRPr="00711388">
              <w:rPr>
                <w:lang w:val="en-GB"/>
              </w:rPr>
              <w:t>C0010/R0010</w:t>
            </w:r>
          </w:p>
        </w:tc>
        <w:tc>
          <w:tcPr>
            <w:tcW w:w="2103" w:type="dxa"/>
            <w:tcBorders>
              <w:top w:val="nil"/>
              <w:left w:val="nil"/>
              <w:bottom w:val="single" w:sz="4" w:space="0" w:color="auto"/>
              <w:right w:val="single" w:sz="4" w:space="0" w:color="auto"/>
            </w:tcBorders>
            <w:shd w:val="clear" w:color="auto" w:fill="auto"/>
            <w:noWrap/>
          </w:tcPr>
          <w:p w14:paraId="51278339" w14:textId="77777777" w:rsidR="00872AFE" w:rsidRPr="00711388" w:rsidRDefault="00872AFE" w:rsidP="00567869">
            <w:pPr>
              <w:jc w:val="left"/>
              <w:rPr>
                <w:lang w:val="en-GB"/>
              </w:rPr>
            </w:pPr>
            <w:r w:rsidRPr="00711388">
              <w:rPr>
                <w:lang w:val="en-GB"/>
              </w:rPr>
              <w:t>Total stand-alone risk</w:t>
            </w:r>
          </w:p>
        </w:tc>
        <w:tc>
          <w:tcPr>
            <w:tcW w:w="4701" w:type="dxa"/>
            <w:tcBorders>
              <w:top w:val="nil"/>
              <w:left w:val="nil"/>
              <w:bottom w:val="single" w:sz="4" w:space="0" w:color="auto"/>
              <w:right w:val="single" w:sz="4" w:space="0" w:color="auto"/>
            </w:tcBorders>
            <w:shd w:val="clear" w:color="auto" w:fill="auto"/>
            <w:noWrap/>
          </w:tcPr>
          <w:p w14:paraId="73E210BF" w14:textId="77777777" w:rsidR="00872AFE" w:rsidRPr="00711388" w:rsidRDefault="00872AFE" w:rsidP="00567869">
            <w:pPr>
              <w:jc w:val="left"/>
              <w:rPr>
                <w:lang w:val="en-GB" w:eastAsia="es-ES"/>
              </w:rPr>
            </w:pPr>
            <w:r w:rsidRPr="00711388">
              <w:rPr>
                <w:lang w:val="en-GB" w:eastAsia="es-ES"/>
              </w:rPr>
              <w:t>Sum of diversified capital charges for each risk module. Diversification between risk modules is not included.</w:t>
            </w:r>
          </w:p>
          <w:p w14:paraId="42A976EF" w14:textId="0D7A4B8F" w:rsidR="00872AFE" w:rsidRPr="00711388" w:rsidRDefault="008A50F4" w:rsidP="00567869">
            <w:pPr>
              <w:jc w:val="left"/>
              <w:rPr>
                <w:lang w:val="en-GB" w:eastAsia="es-ES"/>
              </w:rPr>
            </w:pPr>
            <w:ins w:id="6914" w:author="Author">
              <w:r w:rsidRPr="00711388">
                <w:rPr>
                  <w:lang w:val="en-GB" w:eastAsia="es-ES"/>
                </w:rPr>
                <w:lastRenderedPageBreak/>
                <w:t>S.26.09.01 C0020/R0020 + S.26.13.01 C0450/R2120 + S.26.13.01 C0150/R1460 + S.26.14.01 C0320/R0630 + S.26.15.01 C0220/R0070 + the part calculated using the Standard formula.</w:t>
              </w:r>
            </w:ins>
            <w:del w:id="6915" w:author="Author">
              <w:r w:rsidR="00872AFE" w:rsidRPr="00711388" w:rsidDel="008A50F4">
                <w:rPr>
                  <w:lang w:val="en-GB" w:eastAsia="es-ES"/>
                </w:rPr>
                <w:delText>S.26.09.01 C0020/R0020 + S.26.11.01 C0110/R0210 + S.26.12.01 C0070/R0220 + S.26.13.01 C0450/R2120 + S.26.13.01 C0150/R1</w:delText>
              </w:r>
            </w:del>
            <w:ins w:id="6916" w:author="Author">
              <w:del w:id="6917" w:author="Author">
                <w:r w:rsidR="00CF367E" w:rsidRPr="00711388" w:rsidDel="008A50F4">
                  <w:rPr>
                    <w:lang w:val="en-GB" w:eastAsia="es-ES"/>
                  </w:rPr>
                  <w:delText>46</w:delText>
                </w:r>
              </w:del>
              <w:r w:rsidR="00CF367E" w:rsidRPr="00711388">
                <w:rPr>
                  <w:lang w:val="en-GB" w:eastAsia="es-ES"/>
                </w:rPr>
                <w:t>0</w:t>
              </w:r>
              <w:del w:id="6918" w:author="Author">
                <w:r w:rsidR="00CF367E" w:rsidRPr="00711388" w:rsidDel="008A50F4">
                  <w:rPr>
                    <w:lang w:val="en-GB" w:eastAsia="es-ES"/>
                  </w:rPr>
                  <w:delText>0</w:delText>
                </w:r>
              </w:del>
            </w:ins>
            <w:del w:id="6919" w:author="Author">
              <w:r w:rsidR="00872AFE" w:rsidRPr="00711388" w:rsidDel="008A50F4">
                <w:rPr>
                  <w:lang w:val="en-GB" w:eastAsia="es-ES"/>
                </w:rPr>
                <w:delText>210 + S.26.14.01 C0320/R0630 + S.26.15.01 C0220/R0070 + the part calculated using the Standard formula for undertakings using a partial internal model where relevant</w:delText>
              </w:r>
            </w:del>
          </w:p>
        </w:tc>
      </w:tr>
      <w:tr w:rsidR="00872AFE" w:rsidRPr="00711388" w14:paraId="0CD4700A"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FE00E97" w14:textId="77777777" w:rsidR="00872AFE" w:rsidRPr="00711388" w:rsidRDefault="00872AFE" w:rsidP="00567869">
            <w:pPr>
              <w:jc w:val="left"/>
              <w:rPr>
                <w:lang w:val="en-GB"/>
              </w:rPr>
            </w:pPr>
            <w:r w:rsidRPr="00711388">
              <w:rPr>
                <w:lang w:val="en-GB"/>
              </w:rPr>
              <w:lastRenderedPageBreak/>
              <w:t>C0010/R0020</w:t>
            </w:r>
          </w:p>
        </w:tc>
        <w:tc>
          <w:tcPr>
            <w:tcW w:w="2103" w:type="dxa"/>
            <w:tcBorders>
              <w:top w:val="nil"/>
              <w:left w:val="nil"/>
              <w:bottom w:val="single" w:sz="4" w:space="0" w:color="auto"/>
              <w:right w:val="single" w:sz="4" w:space="0" w:color="auto"/>
            </w:tcBorders>
            <w:shd w:val="clear" w:color="auto" w:fill="auto"/>
            <w:noWrap/>
          </w:tcPr>
          <w:p w14:paraId="419C7F50" w14:textId="77777777" w:rsidR="00872AFE" w:rsidRPr="00711388" w:rsidRDefault="00872AFE" w:rsidP="00567869">
            <w:pPr>
              <w:jc w:val="left"/>
              <w:rPr>
                <w:lang w:val="en-GB"/>
              </w:rPr>
            </w:pPr>
            <w:r w:rsidRPr="00711388">
              <w:rPr>
                <w:lang w:val="en-GB"/>
              </w:rPr>
              <w:t>Total diversification</w:t>
            </w:r>
          </w:p>
        </w:tc>
        <w:tc>
          <w:tcPr>
            <w:tcW w:w="4701" w:type="dxa"/>
            <w:tcBorders>
              <w:top w:val="nil"/>
              <w:left w:val="nil"/>
              <w:bottom w:val="single" w:sz="4" w:space="0" w:color="auto"/>
              <w:right w:val="single" w:sz="4" w:space="0" w:color="auto"/>
            </w:tcBorders>
            <w:shd w:val="clear" w:color="auto" w:fill="auto"/>
            <w:noWrap/>
          </w:tcPr>
          <w:p w14:paraId="2BCCEC57" w14:textId="78F4F7BA" w:rsidR="00872AFE" w:rsidRPr="00711388" w:rsidRDefault="00872AFE" w:rsidP="00567869">
            <w:pPr>
              <w:jc w:val="left"/>
              <w:rPr>
                <w:lang w:val="en-GB" w:eastAsia="es-ES"/>
              </w:rPr>
            </w:pPr>
            <w:r w:rsidRPr="00711388">
              <w:rPr>
                <w:lang w:val="en-GB" w:eastAsia="es-ES"/>
              </w:rPr>
              <w:t xml:space="preserve">Amount of the diversification effects </w:t>
            </w:r>
            <w:ins w:id="6920" w:author="Author">
              <w:r w:rsidR="000F30A5" w:rsidRPr="00711388">
                <w:rPr>
                  <w:lang w:val="en-GB" w:eastAsia="es-ES"/>
                </w:rPr>
                <w:t xml:space="preserve">within and </w:t>
              </w:r>
            </w:ins>
            <w:r w:rsidRPr="00711388">
              <w:rPr>
                <w:lang w:val="en-GB" w:eastAsia="es-ES"/>
              </w:rPr>
              <w:t>between risk modules.</w:t>
            </w:r>
          </w:p>
          <w:p w14:paraId="6F939BFF" w14:textId="77777777" w:rsidR="00872AFE" w:rsidRPr="00711388" w:rsidRDefault="00872AFE" w:rsidP="00567869">
            <w:pPr>
              <w:jc w:val="left"/>
              <w:rPr>
                <w:lang w:val="en-GB" w:eastAsia="es-ES"/>
              </w:rPr>
            </w:pPr>
            <w:r w:rsidRPr="00711388">
              <w:rPr>
                <w:lang w:val="en-GB" w:eastAsia="es-ES"/>
              </w:rPr>
              <w:t>This amount should be reported as a negative value</w:t>
            </w:r>
            <w:r w:rsidRPr="00711388">
              <w:rPr>
                <w:bCs/>
                <w:lang w:val="en-GB"/>
              </w:rPr>
              <w:t>.</w:t>
            </w:r>
          </w:p>
        </w:tc>
      </w:tr>
      <w:tr w:rsidR="00872AFE" w:rsidRPr="00711388" w14:paraId="613A43D9"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CDAE069" w14:textId="77777777" w:rsidR="00872AFE" w:rsidRPr="00711388" w:rsidRDefault="00872AFE" w:rsidP="00567869">
            <w:pPr>
              <w:jc w:val="left"/>
              <w:rPr>
                <w:lang w:val="en-GB"/>
              </w:rPr>
            </w:pPr>
            <w:r w:rsidRPr="00711388">
              <w:rPr>
                <w:lang w:val="en-GB"/>
              </w:rPr>
              <w:t>C0010/R0030</w:t>
            </w:r>
          </w:p>
        </w:tc>
        <w:tc>
          <w:tcPr>
            <w:tcW w:w="2103" w:type="dxa"/>
            <w:tcBorders>
              <w:top w:val="nil"/>
              <w:left w:val="nil"/>
              <w:bottom w:val="single" w:sz="4" w:space="0" w:color="auto"/>
              <w:right w:val="single" w:sz="4" w:space="0" w:color="auto"/>
            </w:tcBorders>
            <w:shd w:val="clear" w:color="auto" w:fill="auto"/>
            <w:noWrap/>
            <w:hideMark/>
          </w:tcPr>
          <w:p w14:paraId="03DFFF81" w14:textId="77777777" w:rsidR="00872AFE" w:rsidRPr="00711388" w:rsidRDefault="00872AFE" w:rsidP="00567869">
            <w:pPr>
              <w:jc w:val="left"/>
              <w:rPr>
                <w:lang w:val="en-GB"/>
              </w:rPr>
            </w:pPr>
            <w:r w:rsidRPr="00711388">
              <w:rPr>
                <w:lang w:val="en-GB"/>
              </w:rPr>
              <w:t>Total diversified risk before tax</w:t>
            </w:r>
          </w:p>
        </w:tc>
        <w:tc>
          <w:tcPr>
            <w:tcW w:w="4701" w:type="dxa"/>
            <w:tcBorders>
              <w:top w:val="nil"/>
              <w:left w:val="nil"/>
              <w:bottom w:val="single" w:sz="4" w:space="0" w:color="auto"/>
              <w:right w:val="single" w:sz="4" w:space="0" w:color="auto"/>
            </w:tcBorders>
            <w:shd w:val="clear" w:color="auto" w:fill="auto"/>
            <w:noWrap/>
            <w:hideMark/>
          </w:tcPr>
          <w:p w14:paraId="4359A5CB" w14:textId="77777777" w:rsidR="00872AFE" w:rsidRPr="00711388" w:rsidRDefault="00872AFE" w:rsidP="00567869">
            <w:pPr>
              <w:jc w:val="left"/>
              <w:rPr>
                <w:lang w:val="en-GB" w:eastAsia="es-ES"/>
              </w:rPr>
            </w:pPr>
            <w:r w:rsidRPr="00711388">
              <w:rPr>
                <w:lang w:val="en-GB" w:eastAsia="es-ES"/>
              </w:rPr>
              <w:t>Amount of diversified capital charges before tax.</w:t>
            </w:r>
          </w:p>
        </w:tc>
      </w:tr>
      <w:tr w:rsidR="00872AFE" w:rsidRPr="00711388" w14:paraId="2FC62179"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1349B347" w14:textId="77777777" w:rsidR="00872AFE" w:rsidRPr="00711388" w:rsidRDefault="00872AFE" w:rsidP="00567869">
            <w:pPr>
              <w:jc w:val="left"/>
              <w:rPr>
                <w:lang w:val="en-GB"/>
              </w:rPr>
            </w:pPr>
            <w:r w:rsidRPr="00711388">
              <w:rPr>
                <w:lang w:val="en-GB"/>
              </w:rPr>
              <w:t>C0010/R0040</w:t>
            </w:r>
          </w:p>
        </w:tc>
        <w:tc>
          <w:tcPr>
            <w:tcW w:w="2103" w:type="dxa"/>
            <w:tcBorders>
              <w:top w:val="nil"/>
              <w:left w:val="nil"/>
              <w:bottom w:val="single" w:sz="4" w:space="0" w:color="auto"/>
              <w:right w:val="single" w:sz="4" w:space="0" w:color="auto"/>
            </w:tcBorders>
            <w:shd w:val="clear" w:color="auto" w:fill="auto"/>
            <w:noWrap/>
            <w:hideMark/>
          </w:tcPr>
          <w:p w14:paraId="0D6F5D4C" w14:textId="77777777" w:rsidR="00872AFE" w:rsidRPr="00711388" w:rsidRDefault="00872AFE" w:rsidP="00567869">
            <w:pPr>
              <w:jc w:val="left"/>
              <w:rPr>
                <w:lang w:val="en-GB"/>
              </w:rPr>
            </w:pPr>
            <w:r w:rsidRPr="00711388">
              <w:rPr>
                <w:lang w:val="en-GB"/>
              </w:rPr>
              <w:t>Total diversified risk after tax</w:t>
            </w:r>
          </w:p>
        </w:tc>
        <w:tc>
          <w:tcPr>
            <w:tcW w:w="4701" w:type="dxa"/>
            <w:tcBorders>
              <w:top w:val="nil"/>
              <w:left w:val="nil"/>
              <w:bottom w:val="single" w:sz="4" w:space="0" w:color="auto"/>
              <w:right w:val="single" w:sz="4" w:space="0" w:color="auto"/>
            </w:tcBorders>
            <w:shd w:val="clear" w:color="auto" w:fill="auto"/>
            <w:noWrap/>
            <w:hideMark/>
          </w:tcPr>
          <w:p w14:paraId="045AF06C" w14:textId="77777777" w:rsidR="00872AFE" w:rsidRPr="00711388" w:rsidRDefault="00872AFE" w:rsidP="00567869">
            <w:pPr>
              <w:jc w:val="left"/>
              <w:rPr>
                <w:lang w:val="en-GB"/>
              </w:rPr>
            </w:pPr>
            <w:r w:rsidRPr="00711388">
              <w:rPr>
                <w:lang w:val="en-GB" w:eastAsia="es-ES"/>
              </w:rPr>
              <w:t>Amount of diversified capital charges after tax.</w:t>
            </w:r>
          </w:p>
        </w:tc>
      </w:tr>
      <w:tr w:rsidR="00872AFE" w:rsidRPr="00711388" w14:paraId="31E14BF0"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EFEE84F" w14:textId="77777777" w:rsidR="00872AFE" w:rsidRPr="00711388" w:rsidRDefault="00872AFE" w:rsidP="00567869">
            <w:pPr>
              <w:jc w:val="left"/>
              <w:rPr>
                <w:lang w:val="en-GB"/>
              </w:rPr>
            </w:pPr>
            <w:r w:rsidRPr="00711388">
              <w:rPr>
                <w:lang w:val="en-GB"/>
              </w:rPr>
              <w:t>C0010/R0050</w:t>
            </w:r>
          </w:p>
        </w:tc>
        <w:tc>
          <w:tcPr>
            <w:tcW w:w="2103" w:type="dxa"/>
            <w:tcBorders>
              <w:top w:val="nil"/>
              <w:left w:val="nil"/>
              <w:bottom w:val="single" w:sz="4" w:space="0" w:color="auto"/>
              <w:right w:val="single" w:sz="4" w:space="0" w:color="auto"/>
            </w:tcBorders>
            <w:shd w:val="clear" w:color="auto" w:fill="auto"/>
            <w:noWrap/>
            <w:hideMark/>
          </w:tcPr>
          <w:p w14:paraId="7423183B" w14:textId="77777777" w:rsidR="00872AFE" w:rsidRPr="00711388" w:rsidRDefault="00872AFE" w:rsidP="00567869">
            <w:pPr>
              <w:jc w:val="left"/>
              <w:rPr>
                <w:lang w:val="en-GB"/>
              </w:rPr>
            </w:pPr>
            <w:r w:rsidRPr="00711388">
              <w:rPr>
                <w:lang w:val="en-GB"/>
              </w:rPr>
              <w:t>Loss absorbing capacity of deferred taxes</w:t>
            </w:r>
          </w:p>
        </w:tc>
        <w:tc>
          <w:tcPr>
            <w:tcW w:w="4701" w:type="dxa"/>
            <w:tcBorders>
              <w:top w:val="nil"/>
              <w:left w:val="nil"/>
              <w:bottom w:val="single" w:sz="4" w:space="0" w:color="auto"/>
              <w:right w:val="single" w:sz="4" w:space="0" w:color="auto"/>
            </w:tcBorders>
            <w:shd w:val="clear" w:color="auto" w:fill="auto"/>
            <w:noWrap/>
            <w:hideMark/>
          </w:tcPr>
          <w:p w14:paraId="0165811B" w14:textId="77777777" w:rsidR="00872AFE" w:rsidRPr="00711388" w:rsidRDefault="00872AFE" w:rsidP="00567869">
            <w:pPr>
              <w:jc w:val="left"/>
              <w:rPr>
                <w:lang w:val="en-GB" w:eastAsia="es-ES"/>
              </w:rPr>
            </w:pPr>
            <w:r w:rsidRPr="00711388">
              <w:rPr>
                <w:lang w:val="en-GB" w:eastAsia="es-ES"/>
              </w:rPr>
              <w:t>Amount of the adjustment for loss-absorbing capacity of deferred taxes.</w:t>
            </w:r>
          </w:p>
          <w:p w14:paraId="2E168B0D" w14:textId="77777777" w:rsidR="00872AFE" w:rsidRPr="00711388" w:rsidRDefault="00872AFE" w:rsidP="00567869">
            <w:pPr>
              <w:jc w:val="left"/>
              <w:rPr>
                <w:lang w:val="en-GB"/>
              </w:rPr>
            </w:pPr>
            <w:r w:rsidRPr="00711388">
              <w:rPr>
                <w:lang w:val="en-GB" w:eastAsia="es-ES"/>
              </w:rPr>
              <w:t>This amount should be reported as a negative value.</w:t>
            </w:r>
          </w:p>
        </w:tc>
      </w:tr>
      <w:tr w:rsidR="00872AFE" w:rsidRPr="00711388" w14:paraId="4DBD1AFD"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2B2B0FD7" w14:textId="77777777" w:rsidR="00872AFE" w:rsidRPr="00711388" w:rsidRDefault="00872AFE" w:rsidP="00567869">
            <w:pPr>
              <w:jc w:val="left"/>
              <w:rPr>
                <w:lang w:val="en-GB"/>
              </w:rPr>
            </w:pPr>
            <w:r w:rsidRPr="00711388">
              <w:rPr>
                <w:lang w:val="en-GB"/>
              </w:rPr>
              <w:t>C0010/R0060</w:t>
            </w:r>
          </w:p>
        </w:tc>
        <w:tc>
          <w:tcPr>
            <w:tcW w:w="2103" w:type="dxa"/>
            <w:tcBorders>
              <w:top w:val="nil"/>
              <w:left w:val="nil"/>
              <w:bottom w:val="single" w:sz="4" w:space="0" w:color="auto"/>
              <w:right w:val="single" w:sz="4" w:space="0" w:color="auto"/>
            </w:tcBorders>
            <w:shd w:val="clear" w:color="auto" w:fill="auto"/>
            <w:noWrap/>
            <w:hideMark/>
          </w:tcPr>
          <w:p w14:paraId="2E0B7E8A" w14:textId="77777777" w:rsidR="00872AFE" w:rsidRPr="00711388" w:rsidRDefault="00872AFE" w:rsidP="00567869">
            <w:pPr>
              <w:jc w:val="left"/>
              <w:rPr>
                <w:lang w:val="en-GB"/>
              </w:rPr>
            </w:pPr>
            <w:r w:rsidRPr="00711388">
              <w:rPr>
                <w:lang w:val="en-GB"/>
              </w:rPr>
              <w:t>Loss absorbing capacity of technical provisions</w:t>
            </w:r>
          </w:p>
        </w:tc>
        <w:tc>
          <w:tcPr>
            <w:tcW w:w="4701" w:type="dxa"/>
            <w:tcBorders>
              <w:top w:val="nil"/>
              <w:left w:val="nil"/>
              <w:bottom w:val="single" w:sz="4" w:space="0" w:color="auto"/>
              <w:right w:val="single" w:sz="4" w:space="0" w:color="auto"/>
            </w:tcBorders>
            <w:shd w:val="clear" w:color="auto" w:fill="auto"/>
            <w:noWrap/>
            <w:hideMark/>
          </w:tcPr>
          <w:p w14:paraId="0A0244A6" w14:textId="77777777" w:rsidR="00872AFE" w:rsidRPr="00711388" w:rsidRDefault="00872AFE" w:rsidP="00567869">
            <w:pPr>
              <w:jc w:val="left"/>
              <w:rPr>
                <w:lang w:val="en-GB" w:eastAsia="es-ES"/>
              </w:rPr>
            </w:pPr>
            <w:r w:rsidRPr="00711388">
              <w:rPr>
                <w:lang w:val="en-GB" w:eastAsia="es-ES"/>
              </w:rPr>
              <w:t>Amount of the adjustment for loss-absorbing capacity of technical provisions.</w:t>
            </w:r>
          </w:p>
          <w:p w14:paraId="14103B3C" w14:textId="77777777" w:rsidR="00872AFE" w:rsidRPr="00711388" w:rsidRDefault="00872AFE" w:rsidP="00567869">
            <w:pPr>
              <w:jc w:val="left"/>
              <w:rPr>
                <w:lang w:val="en-GB"/>
              </w:rPr>
            </w:pPr>
            <w:r w:rsidRPr="00711388">
              <w:rPr>
                <w:lang w:val="en-GB" w:eastAsia="es-ES"/>
              </w:rPr>
              <w:t>This amount should be reported as a negative value.</w:t>
            </w:r>
          </w:p>
        </w:tc>
      </w:tr>
      <w:tr w:rsidR="00872AFE" w:rsidRPr="00711388" w14:paraId="61094D63"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AC14837" w14:textId="77777777" w:rsidR="00872AFE" w:rsidRPr="00711388" w:rsidRDefault="00872AFE" w:rsidP="00567869">
            <w:pPr>
              <w:jc w:val="left"/>
              <w:rPr>
                <w:lang w:val="en-GB"/>
              </w:rPr>
            </w:pPr>
            <w:r w:rsidRPr="00711388">
              <w:rPr>
                <w:lang w:val="en-GB"/>
              </w:rPr>
              <w:t>C0010/R0070</w:t>
            </w:r>
          </w:p>
        </w:tc>
        <w:tc>
          <w:tcPr>
            <w:tcW w:w="2103" w:type="dxa"/>
            <w:tcBorders>
              <w:top w:val="nil"/>
              <w:left w:val="nil"/>
              <w:bottom w:val="single" w:sz="4" w:space="0" w:color="auto"/>
              <w:right w:val="single" w:sz="4" w:space="0" w:color="auto"/>
            </w:tcBorders>
            <w:shd w:val="clear" w:color="auto" w:fill="auto"/>
            <w:noWrap/>
          </w:tcPr>
          <w:p w14:paraId="13FC6882" w14:textId="77777777" w:rsidR="00872AFE" w:rsidRPr="00711388" w:rsidRDefault="00872AFE" w:rsidP="00567869">
            <w:pPr>
              <w:jc w:val="left"/>
              <w:rPr>
                <w:lang w:val="en-GB"/>
              </w:rPr>
            </w:pPr>
            <w:r w:rsidRPr="00711388">
              <w:rPr>
                <w:lang w:val="en-GB"/>
              </w:rPr>
              <w:t>Total market &amp; credit risk</w:t>
            </w:r>
          </w:p>
        </w:tc>
        <w:tc>
          <w:tcPr>
            <w:tcW w:w="4701" w:type="dxa"/>
            <w:tcBorders>
              <w:top w:val="nil"/>
              <w:left w:val="nil"/>
              <w:bottom w:val="single" w:sz="4" w:space="0" w:color="auto"/>
              <w:right w:val="single" w:sz="4" w:space="0" w:color="auto"/>
            </w:tcBorders>
            <w:shd w:val="clear" w:color="auto" w:fill="auto"/>
            <w:noWrap/>
          </w:tcPr>
          <w:p w14:paraId="554206BC" w14:textId="77777777" w:rsidR="00872AFE" w:rsidRPr="00711388" w:rsidRDefault="00872AFE" w:rsidP="00567869">
            <w:pPr>
              <w:jc w:val="left"/>
              <w:rPr>
                <w:lang w:val="en-GB" w:eastAsia="es-ES"/>
              </w:rPr>
            </w:pPr>
            <w:r w:rsidRPr="00711388">
              <w:rPr>
                <w:lang w:val="en-GB"/>
              </w:rPr>
              <w:t>Same as S.26.09.01 C0020/R0010</w:t>
            </w:r>
            <w:r w:rsidRPr="00711388">
              <w:rPr>
                <w:lang w:val="en-GB" w:eastAsia="es-ES"/>
              </w:rPr>
              <w:t xml:space="preserve"> + the part calculated using the Standard formula for undertakings using a partial internal model where relevant</w:t>
            </w:r>
          </w:p>
        </w:tc>
      </w:tr>
      <w:tr w:rsidR="00872AFE" w:rsidRPr="00711388" w14:paraId="246D77A0"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CEAA8CE" w14:textId="77777777" w:rsidR="00872AFE" w:rsidRPr="00711388" w:rsidRDefault="00872AFE" w:rsidP="00567869">
            <w:pPr>
              <w:jc w:val="left"/>
              <w:rPr>
                <w:lang w:val="en-GB"/>
              </w:rPr>
            </w:pPr>
            <w:r w:rsidRPr="00711388">
              <w:rPr>
                <w:lang w:val="en-GB"/>
              </w:rPr>
              <w:t>C0010/R0080</w:t>
            </w:r>
          </w:p>
        </w:tc>
        <w:tc>
          <w:tcPr>
            <w:tcW w:w="2103" w:type="dxa"/>
            <w:tcBorders>
              <w:top w:val="nil"/>
              <w:left w:val="nil"/>
              <w:bottom w:val="single" w:sz="4" w:space="0" w:color="auto"/>
              <w:right w:val="single" w:sz="4" w:space="0" w:color="auto"/>
            </w:tcBorders>
            <w:shd w:val="clear" w:color="auto" w:fill="auto"/>
            <w:noWrap/>
          </w:tcPr>
          <w:p w14:paraId="115AB883" w14:textId="77777777" w:rsidR="00872AFE" w:rsidRPr="00711388" w:rsidRDefault="00872AFE" w:rsidP="00567869">
            <w:pPr>
              <w:jc w:val="left"/>
              <w:rPr>
                <w:lang w:val="en-GB"/>
              </w:rPr>
            </w:pPr>
            <w:r w:rsidRPr="00711388">
              <w:rPr>
                <w:lang w:val="en-GB"/>
              </w:rPr>
              <w:t>Market &amp; Credit risk - diversified</w:t>
            </w:r>
          </w:p>
        </w:tc>
        <w:tc>
          <w:tcPr>
            <w:tcW w:w="4701" w:type="dxa"/>
            <w:tcBorders>
              <w:top w:val="nil"/>
              <w:left w:val="nil"/>
              <w:bottom w:val="single" w:sz="4" w:space="0" w:color="auto"/>
              <w:right w:val="single" w:sz="4" w:space="0" w:color="auto"/>
            </w:tcBorders>
            <w:shd w:val="clear" w:color="auto" w:fill="auto"/>
            <w:noWrap/>
          </w:tcPr>
          <w:p w14:paraId="04143148" w14:textId="77777777" w:rsidR="00872AFE" w:rsidRPr="00711388" w:rsidRDefault="00872AFE" w:rsidP="00567869">
            <w:pPr>
              <w:jc w:val="left"/>
              <w:rPr>
                <w:ins w:id="6921" w:author="Author"/>
                <w:lang w:val="en-GB"/>
              </w:rPr>
            </w:pPr>
            <w:r w:rsidRPr="00711388">
              <w:rPr>
                <w:lang w:val="en-GB"/>
              </w:rPr>
              <w:t>S.26.08.01 C0010/R0070</w:t>
            </w:r>
            <w:r w:rsidRPr="00711388">
              <w:rPr>
                <w:lang w:val="en-GB" w:eastAsia="es-ES"/>
              </w:rPr>
              <w:t xml:space="preserve"> + the part calculated using the Standard formula for undertakings using a partial internal model where relevant</w:t>
            </w:r>
            <w:r w:rsidRPr="00711388">
              <w:rPr>
                <w:lang w:val="en-GB"/>
              </w:rPr>
              <w:t xml:space="preserve"> minus part of total diversification allocated to Market and Credit risk by the undertaking’s algorithm.</w:t>
            </w:r>
          </w:p>
          <w:p w14:paraId="60652C9D" w14:textId="054DA508" w:rsidR="00503402" w:rsidRPr="00711388" w:rsidRDefault="00503402" w:rsidP="00567869">
            <w:pPr>
              <w:jc w:val="left"/>
              <w:rPr>
                <w:lang w:val="en-GB"/>
              </w:rPr>
            </w:pPr>
            <w:ins w:id="6922" w:author="Author">
              <w:r w:rsidRPr="00711388">
                <w:rPr>
                  <w:lang w:val="en-GB"/>
                </w:rPr>
                <w:t xml:space="preserve">This diversification includes both the diversification "within the module", i.e. </w:t>
              </w:r>
              <w:r w:rsidRPr="00711388">
                <w:rPr>
                  <w:lang w:val="en-GB"/>
                </w:rPr>
                <w:lastRenderedPageBreak/>
                <w:t>between "level 2" components Market &amp; Credit Risk and the diversification of the part modelled with IM with the part modelled with SF.</w:t>
              </w:r>
            </w:ins>
          </w:p>
        </w:tc>
      </w:tr>
      <w:tr w:rsidR="00872AFE" w:rsidRPr="00711388" w14:paraId="2847984E"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69300E1" w14:textId="77777777" w:rsidR="00872AFE" w:rsidRPr="00711388" w:rsidRDefault="00872AFE" w:rsidP="00567869">
            <w:pPr>
              <w:jc w:val="left"/>
              <w:rPr>
                <w:lang w:val="en-GB"/>
              </w:rPr>
            </w:pPr>
            <w:r w:rsidRPr="00711388">
              <w:rPr>
                <w:lang w:val="en-GB"/>
              </w:rPr>
              <w:lastRenderedPageBreak/>
              <w:t>C0010/R0090</w:t>
            </w:r>
          </w:p>
        </w:tc>
        <w:tc>
          <w:tcPr>
            <w:tcW w:w="2103" w:type="dxa"/>
            <w:tcBorders>
              <w:top w:val="nil"/>
              <w:left w:val="nil"/>
              <w:bottom w:val="single" w:sz="4" w:space="0" w:color="auto"/>
              <w:right w:val="single" w:sz="4" w:space="0" w:color="auto"/>
            </w:tcBorders>
            <w:shd w:val="clear" w:color="auto" w:fill="auto"/>
            <w:noWrap/>
          </w:tcPr>
          <w:p w14:paraId="209583B8" w14:textId="77777777" w:rsidR="00872AFE" w:rsidRPr="00711388" w:rsidRDefault="00872AFE" w:rsidP="00567869">
            <w:pPr>
              <w:jc w:val="left"/>
              <w:rPr>
                <w:lang w:val="en-GB"/>
              </w:rPr>
            </w:pPr>
            <w:r w:rsidRPr="00711388">
              <w:rPr>
                <w:lang w:val="en-GB"/>
              </w:rPr>
              <w:t>Interest rate risk</w:t>
            </w:r>
          </w:p>
        </w:tc>
        <w:tc>
          <w:tcPr>
            <w:tcW w:w="4701" w:type="dxa"/>
            <w:tcBorders>
              <w:top w:val="nil"/>
              <w:left w:val="nil"/>
              <w:bottom w:val="single" w:sz="4" w:space="0" w:color="auto"/>
              <w:right w:val="single" w:sz="4" w:space="0" w:color="auto"/>
            </w:tcBorders>
            <w:shd w:val="clear" w:color="auto" w:fill="auto"/>
            <w:noWrap/>
          </w:tcPr>
          <w:p w14:paraId="22EAE45D" w14:textId="77777777" w:rsidR="00872AFE" w:rsidRPr="00711388" w:rsidRDefault="00872AFE" w:rsidP="00567869">
            <w:pPr>
              <w:jc w:val="left"/>
              <w:rPr>
                <w:lang w:val="en-GB"/>
              </w:rPr>
            </w:pPr>
            <w:r w:rsidRPr="00711388">
              <w:rPr>
                <w:lang w:val="en-GB"/>
              </w:rPr>
              <w:t>Same as S.26.09.01 C0020/R0060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009BA334"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DAABDFA" w14:textId="77777777" w:rsidR="00872AFE" w:rsidRPr="00711388" w:rsidRDefault="00872AFE" w:rsidP="00567869">
            <w:pPr>
              <w:jc w:val="left"/>
              <w:rPr>
                <w:lang w:val="en-GB"/>
              </w:rPr>
            </w:pPr>
            <w:r w:rsidRPr="00711388">
              <w:rPr>
                <w:lang w:val="en-GB"/>
              </w:rPr>
              <w:t>C0010/R0100</w:t>
            </w:r>
          </w:p>
        </w:tc>
        <w:tc>
          <w:tcPr>
            <w:tcW w:w="2103" w:type="dxa"/>
            <w:tcBorders>
              <w:top w:val="nil"/>
              <w:left w:val="nil"/>
              <w:bottom w:val="single" w:sz="4" w:space="0" w:color="auto"/>
              <w:right w:val="single" w:sz="4" w:space="0" w:color="auto"/>
            </w:tcBorders>
            <w:shd w:val="clear" w:color="auto" w:fill="auto"/>
            <w:noWrap/>
          </w:tcPr>
          <w:p w14:paraId="7A471142" w14:textId="77777777" w:rsidR="00872AFE" w:rsidRPr="00711388" w:rsidRDefault="00872AFE" w:rsidP="00567869">
            <w:pPr>
              <w:jc w:val="left"/>
              <w:rPr>
                <w:lang w:val="en-GB"/>
              </w:rPr>
            </w:pPr>
            <w:r w:rsidRPr="00711388">
              <w:rPr>
                <w:lang w:val="en-GB"/>
              </w:rPr>
              <w:t>Interest rate volatility risk</w:t>
            </w:r>
          </w:p>
        </w:tc>
        <w:tc>
          <w:tcPr>
            <w:tcW w:w="4701" w:type="dxa"/>
            <w:tcBorders>
              <w:top w:val="nil"/>
              <w:left w:val="nil"/>
              <w:bottom w:val="single" w:sz="4" w:space="0" w:color="auto"/>
              <w:right w:val="single" w:sz="4" w:space="0" w:color="auto"/>
            </w:tcBorders>
            <w:shd w:val="clear" w:color="auto" w:fill="auto"/>
            <w:noWrap/>
          </w:tcPr>
          <w:p w14:paraId="136E1155" w14:textId="77777777" w:rsidR="00872AFE" w:rsidRPr="00711388" w:rsidRDefault="00872AFE" w:rsidP="00567869">
            <w:pPr>
              <w:jc w:val="left"/>
              <w:rPr>
                <w:lang w:val="en-GB"/>
              </w:rPr>
            </w:pPr>
            <w:r w:rsidRPr="00711388">
              <w:rPr>
                <w:lang w:val="en-GB"/>
              </w:rPr>
              <w:t>Same as S.26.09.01 C0020/R0070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234E8DCE"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DD0B3A4" w14:textId="77777777" w:rsidR="00872AFE" w:rsidRPr="00711388" w:rsidRDefault="00872AFE" w:rsidP="00567869">
            <w:pPr>
              <w:jc w:val="left"/>
              <w:rPr>
                <w:lang w:val="en-GB"/>
              </w:rPr>
            </w:pPr>
            <w:r w:rsidRPr="00711388">
              <w:rPr>
                <w:lang w:val="en-GB"/>
              </w:rPr>
              <w:t>C0010/R0110</w:t>
            </w:r>
          </w:p>
        </w:tc>
        <w:tc>
          <w:tcPr>
            <w:tcW w:w="2103" w:type="dxa"/>
            <w:tcBorders>
              <w:top w:val="nil"/>
              <w:left w:val="nil"/>
              <w:bottom w:val="single" w:sz="4" w:space="0" w:color="auto"/>
              <w:right w:val="single" w:sz="4" w:space="0" w:color="auto"/>
            </w:tcBorders>
            <w:shd w:val="clear" w:color="auto" w:fill="auto"/>
            <w:noWrap/>
          </w:tcPr>
          <w:p w14:paraId="7A888BCB" w14:textId="77777777" w:rsidR="00872AFE" w:rsidRPr="00711388" w:rsidRDefault="00872AFE" w:rsidP="00567869">
            <w:pPr>
              <w:jc w:val="left"/>
              <w:rPr>
                <w:lang w:val="en-GB"/>
              </w:rPr>
            </w:pPr>
            <w:r w:rsidRPr="00711388">
              <w:rPr>
                <w:lang w:val="en-GB"/>
              </w:rPr>
              <w:t>Inflation risk</w:t>
            </w:r>
          </w:p>
        </w:tc>
        <w:tc>
          <w:tcPr>
            <w:tcW w:w="4701" w:type="dxa"/>
            <w:tcBorders>
              <w:top w:val="nil"/>
              <w:left w:val="nil"/>
              <w:bottom w:val="single" w:sz="4" w:space="0" w:color="auto"/>
              <w:right w:val="single" w:sz="4" w:space="0" w:color="auto"/>
            </w:tcBorders>
            <w:shd w:val="clear" w:color="auto" w:fill="auto"/>
            <w:noWrap/>
          </w:tcPr>
          <w:p w14:paraId="6367E1CE" w14:textId="77777777" w:rsidR="00872AFE" w:rsidRPr="00711388" w:rsidRDefault="00872AFE" w:rsidP="00567869">
            <w:pPr>
              <w:jc w:val="left"/>
              <w:rPr>
                <w:lang w:val="en-GB"/>
              </w:rPr>
            </w:pPr>
            <w:r w:rsidRPr="00711388">
              <w:rPr>
                <w:lang w:val="en-GB"/>
              </w:rPr>
              <w:t>Same as S.26.09.01 C0020/R0080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1F29E0C1"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7A2D5E1" w14:textId="77777777" w:rsidR="00872AFE" w:rsidRPr="00711388" w:rsidRDefault="00872AFE" w:rsidP="00567869">
            <w:pPr>
              <w:jc w:val="left"/>
              <w:rPr>
                <w:lang w:val="en-GB"/>
              </w:rPr>
            </w:pPr>
            <w:r w:rsidRPr="00711388">
              <w:rPr>
                <w:lang w:val="en-GB"/>
              </w:rPr>
              <w:t>C0010/R0120</w:t>
            </w:r>
          </w:p>
        </w:tc>
        <w:tc>
          <w:tcPr>
            <w:tcW w:w="2103" w:type="dxa"/>
            <w:tcBorders>
              <w:top w:val="nil"/>
              <w:left w:val="nil"/>
              <w:bottom w:val="single" w:sz="4" w:space="0" w:color="auto"/>
              <w:right w:val="single" w:sz="4" w:space="0" w:color="auto"/>
            </w:tcBorders>
            <w:shd w:val="clear" w:color="auto" w:fill="auto"/>
            <w:noWrap/>
          </w:tcPr>
          <w:p w14:paraId="5CF3DB7F" w14:textId="77777777" w:rsidR="00872AFE" w:rsidRPr="00711388" w:rsidRDefault="00872AFE" w:rsidP="00567869">
            <w:pPr>
              <w:jc w:val="left"/>
              <w:rPr>
                <w:lang w:val="en-GB"/>
              </w:rPr>
            </w:pPr>
            <w:r w:rsidRPr="00711388">
              <w:rPr>
                <w:lang w:val="en-GB"/>
              </w:rPr>
              <w:t>Equity risk</w:t>
            </w:r>
          </w:p>
        </w:tc>
        <w:tc>
          <w:tcPr>
            <w:tcW w:w="4701" w:type="dxa"/>
            <w:tcBorders>
              <w:top w:val="nil"/>
              <w:left w:val="nil"/>
              <w:bottom w:val="single" w:sz="4" w:space="0" w:color="auto"/>
              <w:right w:val="single" w:sz="4" w:space="0" w:color="auto"/>
            </w:tcBorders>
            <w:shd w:val="clear" w:color="auto" w:fill="auto"/>
            <w:noWrap/>
          </w:tcPr>
          <w:p w14:paraId="12389146" w14:textId="77777777" w:rsidR="00872AFE" w:rsidRPr="00711388" w:rsidRDefault="00872AFE" w:rsidP="00567869">
            <w:pPr>
              <w:jc w:val="left"/>
              <w:rPr>
                <w:lang w:val="en-GB"/>
              </w:rPr>
            </w:pPr>
            <w:r w:rsidRPr="00711388">
              <w:rPr>
                <w:lang w:val="en-GB"/>
              </w:rPr>
              <w:t>Same as S.26.09.01 C0020/R0110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56AAC920"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4A01A0A" w14:textId="77777777" w:rsidR="00872AFE" w:rsidRPr="00711388" w:rsidRDefault="00872AFE" w:rsidP="00567869">
            <w:pPr>
              <w:jc w:val="left"/>
              <w:rPr>
                <w:lang w:val="en-GB"/>
              </w:rPr>
            </w:pPr>
            <w:r w:rsidRPr="00711388">
              <w:rPr>
                <w:lang w:val="en-GB"/>
              </w:rPr>
              <w:t>C0010/R0130</w:t>
            </w:r>
          </w:p>
        </w:tc>
        <w:tc>
          <w:tcPr>
            <w:tcW w:w="2103" w:type="dxa"/>
            <w:tcBorders>
              <w:top w:val="nil"/>
              <w:left w:val="nil"/>
              <w:bottom w:val="single" w:sz="4" w:space="0" w:color="auto"/>
              <w:right w:val="single" w:sz="4" w:space="0" w:color="auto"/>
            </w:tcBorders>
            <w:shd w:val="clear" w:color="auto" w:fill="auto"/>
            <w:noWrap/>
          </w:tcPr>
          <w:p w14:paraId="2D13C7E0" w14:textId="77777777" w:rsidR="00872AFE" w:rsidRPr="00711388" w:rsidRDefault="00872AFE" w:rsidP="00567869">
            <w:pPr>
              <w:jc w:val="left"/>
              <w:rPr>
                <w:lang w:val="en-GB"/>
              </w:rPr>
            </w:pPr>
            <w:r w:rsidRPr="00711388">
              <w:rPr>
                <w:lang w:val="en-GB"/>
              </w:rPr>
              <w:t>Equity volatility risk</w:t>
            </w:r>
          </w:p>
        </w:tc>
        <w:tc>
          <w:tcPr>
            <w:tcW w:w="4701" w:type="dxa"/>
            <w:tcBorders>
              <w:top w:val="nil"/>
              <w:left w:val="nil"/>
              <w:bottom w:val="single" w:sz="4" w:space="0" w:color="auto"/>
              <w:right w:val="single" w:sz="4" w:space="0" w:color="auto"/>
            </w:tcBorders>
            <w:shd w:val="clear" w:color="auto" w:fill="auto"/>
            <w:noWrap/>
          </w:tcPr>
          <w:p w14:paraId="6AE7B8D6" w14:textId="77777777" w:rsidR="00872AFE" w:rsidRPr="00711388" w:rsidRDefault="00872AFE" w:rsidP="00567869">
            <w:pPr>
              <w:jc w:val="left"/>
              <w:rPr>
                <w:lang w:val="en-GB"/>
              </w:rPr>
            </w:pPr>
            <w:r w:rsidRPr="00711388">
              <w:rPr>
                <w:lang w:val="en-GB"/>
              </w:rPr>
              <w:t>Same as S.26.09.01 C0020/R0120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39597FDA"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0F2B34E" w14:textId="77777777" w:rsidR="00872AFE" w:rsidRPr="00711388" w:rsidRDefault="00872AFE" w:rsidP="00567869">
            <w:pPr>
              <w:jc w:val="left"/>
              <w:rPr>
                <w:lang w:val="en-GB"/>
              </w:rPr>
            </w:pPr>
            <w:r w:rsidRPr="00711388">
              <w:rPr>
                <w:lang w:val="en-GB"/>
              </w:rPr>
              <w:t>C0010/R0140</w:t>
            </w:r>
          </w:p>
        </w:tc>
        <w:tc>
          <w:tcPr>
            <w:tcW w:w="2103" w:type="dxa"/>
            <w:tcBorders>
              <w:top w:val="nil"/>
              <w:left w:val="nil"/>
              <w:bottom w:val="single" w:sz="4" w:space="0" w:color="auto"/>
              <w:right w:val="single" w:sz="4" w:space="0" w:color="auto"/>
            </w:tcBorders>
            <w:shd w:val="clear" w:color="auto" w:fill="auto"/>
            <w:noWrap/>
          </w:tcPr>
          <w:p w14:paraId="29D599A5" w14:textId="77777777" w:rsidR="00872AFE" w:rsidRPr="00711388" w:rsidRDefault="00872AFE" w:rsidP="00567869">
            <w:pPr>
              <w:jc w:val="left"/>
              <w:rPr>
                <w:lang w:val="en-GB"/>
              </w:rPr>
            </w:pPr>
            <w:r w:rsidRPr="00711388">
              <w:rPr>
                <w:lang w:val="en-GB"/>
              </w:rPr>
              <w:t>Property risk</w:t>
            </w:r>
          </w:p>
        </w:tc>
        <w:tc>
          <w:tcPr>
            <w:tcW w:w="4701" w:type="dxa"/>
            <w:tcBorders>
              <w:top w:val="nil"/>
              <w:left w:val="nil"/>
              <w:bottom w:val="single" w:sz="4" w:space="0" w:color="auto"/>
              <w:right w:val="single" w:sz="4" w:space="0" w:color="auto"/>
            </w:tcBorders>
            <w:shd w:val="clear" w:color="auto" w:fill="auto"/>
            <w:noWrap/>
          </w:tcPr>
          <w:p w14:paraId="02740E69" w14:textId="77777777" w:rsidR="00872AFE" w:rsidRPr="00711388" w:rsidRDefault="00872AFE" w:rsidP="00567869">
            <w:pPr>
              <w:jc w:val="left"/>
              <w:rPr>
                <w:lang w:val="en-GB"/>
              </w:rPr>
            </w:pPr>
            <w:r w:rsidRPr="00711388">
              <w:rPr>
                <w:lang w:val="en-GB"/>
              </w:rPr>
              <w:t>Same as S.26.09.01 C0020/R0130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229D9388"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98AA065" w14:textId="77777777" w:rsidR="00872AFE" w:rsidRPr="00711388" w:rsidRDefault="00872AFE" w:rsidP="00567869">
            <w:pPr>
              <w:jc w:val="left"/>
              <w:rPr>
                <w:lang w:val="en-GB"/>
              </w:rPr>
            </w:pPr>
            <w:r w:rsidRPr="00711388">
              <w:rPr>
                <w:lang w:val="en-GB"/>
              </w:rPr>
              <w:t>C0010/R0150</w:t>
            </w:r>
          </w:p>
        </w:tc>
        <w:tc>
          <w:tcPr>
            <w:tcW w:w="2103" w:type="dxa"/>
            <w:tcBorders>
              <w:top w:val="nil"/>
              <w:left w:val="nil"/>
              <w:bottom w:val="single" w:sz="4" w:space="0" w:color="auto"/>
              <w:right w:val="single" w:sz="4" w:space="0" w:color="auto"/>
            </w:tcBorders>
            <w:shd w:val="clear" w:color="auto" w:fill="auto"/>
            <w:noWrap/>
          </w:tcPr>
          <w:p w14:paraId="16381723" w14:textId="77777777" w:rsidR="00872AFE" w:rsidRPr="00711388" w:rsidRDefault="00872AFE" w:rsidP="00567869">
            <w:pPr>
              <w:jc w:val="left"/>
              <w:rPr>
                <w:lang w:val="en-GB"/>
              </w:rPr>
            </w:pPr>
            <w:r w:rsidRPr="00711388">
              <w:rPr>
                <w:lang w:val="en-GB"/>
              </w:rPr>
              <w:t>Currency risk</w:t>
            </w:r>
          </w:p>
        </w:tc>
        <w:tc>
          <w:tcPr>
            <w:tcW w:w="4701" w:type="dxa"/>
            <w:tcBorders>
              <w:top w:val="nil"/>
              <w:left w:val="nil"/>
              <w:bottom w:val="single" w:sz="4" w:space="0" w:color="auto"/>
              <w:right w:val="single" w:sz="4" w:space="0" w:color="auto"/>
            </w:tcBorders>
            <w:shd w:val="clear" w:color="auto" w:fill="auto"/>
            <w:noWrap/>
          </w:tcPr>
          <w:p w14:paraId="00DC6865" w14:textId="77777777" w:rsidR="00872AFE" w:rsidRPr="00711388" w:rsidRDefault="00872AFE" w:rsidP="00567869">
            <w:pPr>
              <w:jc w:val="left"/>
              <w:rPr>
                <w:lang w:val="en-GB"/>
              </w:rPr>
            </w:pPr>
            <w:r w:rsidRPr="00711388">
              <w:rPr>
                <w:lang w:val="en-GB"/>
              </w:rPr>
              <w:t>Same as S.26.09.01 C0020/R0140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2286C4A0"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2317BA9" w14:textId="77777777" w:rsidR="00872AFE" w:rsidRPr="00711388" w:rsidRDefault="00872AFE" w:rsidP="00567869">
            <w:pPr>
              <w:jc w:val="left"/>
              <w:rPr>
                <w:lang w:val="en-GB"/>
              </w:rPr>
            </w:pPr>
            <w:r w:rsidRPr="00711388">
              <w:rPr>
                <w:lang w:val="en-GB"/>
              </w:rPr>
              <w:t>C0010/R0160</w:t>
            </w:r>
          </w:p>
        </w:tc>
        <w:tc>
          <w:tcPr>
            <w:tcW w:w="2103" w:type="dxa"/>
            <w:tcBorders>
              <w:top w:val="nil"/>
              <w:left w:val="nil"/>
              <w:bottom w:val="single" w:sz="4" w:space="0" w:color="auto"/>
              <w:right w:val="single" w:sz="4" w:space="0" w:color="auto"/>
            </w:tcBorders>
            <w:shd w:val="clear" w:color="auto" w:fill="auto"/>
            <w:noWrap/>
          </w:tcPr>
          <w:p w14:paraId="0F61CAAB" w14:textId="77777777" w:rsidR="00872AFE" w:rsidRPr="00711388" w:rsidRDefault="00872AFE" w:rsidP="00567869">
            <w:pPr>
              <w:jc w:val="left"/>
              <w:rPr>
                <w:lang w:val="en-GB"/>
              </w:rPr>
            </w:pPr>
            <w:r w:rsidRPr="00711388">
              <w:rPr>
                <w:lang w:val="en-GB"/>
              </w:rPr>
              <w:t>Credit spread risk</w:t>
            </w:r>
          </w:p>
        </w:tc>
        <w:tc>
          <w:tcPr>
            <w:tcW w:w="4701" w:type="dxa"/>
            <w:tcBorders>
              <w:top w:val="nil"/>
              <w:left w:val="nil"/>
              <w:bottom w:val="single" w:sz="4" w:space="0" w:color="auto"/>
              <w:right w:val="single" w:sz="4" w:space="0" w:color="auto"/>
            </w:tcBorders>
            <w:shd w:val="clear" w:color="auto" w:fill="auto"/>
            <w:noWrap/>
          </w:tcPr>
          <w:p w14:paraId="35A8A9CC" w14:textId="77777777" w:rsidR="00872AFE" w:rsidRPr="00711388" w:rsidRDefault="00872AFE" w:rsidP="00567869">
            <w:pPr>
              <w:jc w:val="left"/>
              <w:rPr>
                <w:lang w:val="en-GB"/>
              </w:rPr>
            </w:pPr>
            <w:r w:rsidRPr="00711388">
              <w:rPr>
                <w:lang w:val="en-GB"/>
              </w:rPr>
              <w:t>Same as S.26.09.01 C0020/R0180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6DA26DFC"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731F143" w14:textId="77777777" w:rsidR="00872AFE" w:rsidRPr="00711388" w:rsidRDefault="00872AFE" w:rsidP="00567869">
            <w:pPr>
              <w:jc w:val="left"/>
              <w:rPr>
                <w:lang w:val="en-GB"/>
              </w:rPr>
            </w:pPr>
            <w:r w:rsidRPr="00711388">
              <w:rPr>
                <w:lang w:val="en-GB"/>
              </w:rPr>
              <w:t>C0010/R0170</w:t>
            </w:r>
          </w:p>
        </w:tc>
        <w:tc>
          <w:tcPr>
            <w:tcW w:w="2103" w:type="dxa"/>
            <w:tcBorders>
              <w:top w:val="nil"/>
              <w:left w:val="nil"/>
              <w:bottom w:val="single" w:sz="4" w:space="0" w:color="auto"/>
              <w:right w:val="single" w:sz="4" w:space="0" w:color="auto"/>
            </w:tcBorders>
            <w:shd w:val="clear" w:color="auto" w:fill="auto"/>
            <w:noWrap/>
          </w:tcPr>
          <w:p w14:paraId="42016797" w14:textId="77777777" w:rsidR="00872AFE" w:rsidRPr="00711388" w:rsidRDefault="00872AFE" w:rsidP="00567869">
            <w:pPr>
              <w:jc w:val="left"/>
              <w:rPr>
                <w:lang w:val="en-GB"/>
              </w:rPr>
            </w:pPr>
            <w:r w:rsidRPr="00711388">
              <w:rPr>
                <w:lang w:val="en-GB"/>
              </w:rPr>
              <w:t>Credit event risk (migration and default)</w:t>
            </w:r>
          </w:p>
        </w:tc>
        <w:tc>
          <w:tcPr>
            <w:tcW w:w="4701" w:type="dxa"/>
            <w:tcBorders>
              <w:top w:val="nil"/>
              <w:left w:val="nil"/>
              <w:bottom w:val="single" w:sz="4" w:space="0" w:color="auto"/>
              <w:right w:val="single" w:sz="4" w:space="0" w:color="auto"/>
            </w:tcBorders>
            <w:shd w:val="clear" w:color="auto" w:fill="auto"/>
            <w:noWrap/>
          </w:tcPr>
          <w:p w14:paraId="4AEFD3F0" w14:textId="77777777" w:rsidR="00872AFE" w:rsidRPr="00711388" w:rsidRDefault="00872AFE" w:rsidP="00567869">
            <w:pPr>
              <w:jc w:val="left"/>
              <w:rPr>
                <w:lang w:val="en-GB"/>
              </w:rPr>
            </w:pPr>
            <w:r w:rsidRPr="00711388">
              <w:rPr>
                <w:lang w:val="en-GB"/>
              </w:rPr>
              <w:t>Same as S.26.09.01 C0020/R0170</w:t>
            </w:r>
            <w:r w:rsidRPr="00711388">
              <w:rPr>
                <w:lang w:val="en-GB" w:eastAsia="es-ES"/>
              </w:rPr>
              <w:t xml:space="preserve"> + the part calculated using the Standard formula for </w:t>
            </w:r>
            <w:r w:rsidRPr="00711388">
              <w:rPr>
                <w:lang w:val="en-GB" w:eastAsia="es-ES"/>
              </w:rPr>
              <w:lastRenderedPageBreak/>
              <w:t>undertakings using a partial internal model where relevant</w:t>
            </w:r>
            <w:r w:rsidRPr="00711388">
              <w:rPr>
                <w:lang w:val="en-GB"/>
              </w:rPr>
              <w:t>.</w:t>
            </w:r>
          </w:p>
        </w:tc>
      </w:tr>
      <w:tr w:rsidR="00872AFE" w:rsidRPr="00711388" w14:paraId="347261F8"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B62478C" w14:textId="77777777" w:rsidR="00872AFE" w:rsidRPr="00711388" w:rsidRDefault="00872AFE" w:rsidP="00567869">
            <w:pPr>
              <w:jc w:val="left"/>
              <w:rPr>
                <w:lang w:val="en-GB"/>
              </w:rPr>
            </w:pPr>
            <w:r w:rsidRPr="00711388">
              <w:rPr>
                <w:lang w:val="en-GB"/>
              </w:rPr>
              <w:lastRenderedPageBreak/>
              <w:t>C0010/R0180</w:t>
            </w:r>
          </w:p>
        </w:tc>
        <w:tc>
          <w:tcPr>
            <w:tcW w:w="2103" w:type="dxa"/>
            <w:tcBorders>
              <w:top w:val="nil"/>
              <w:left w:val="nil"/>
              <w:bottom w:val="single" w:sz="4" w:space="0" w:color="auto"/>
              <w:right w:val="single" w:sz="4" w:space="0" w:color="auto"/>
            </w:tcBorders>
            <w:shd w:val="clear" w:color="auto" w:fill="auto"/>
            <w:noWrap/>
          </w:tcPr>
          <w:p w14:paraId="545F8805" w14:textId="77777777" w:rsidR="00872AFE" w:rsidRPr="00711388" w:rsidRDefault="00872AFE" w:rsidP="00567869">
            <w:pPr>
              <w:jc w:val="left"/>
              <w:rPr>
                <w:lang w:val="en-GB"/>
              </w:rPr>
            </w:pPr>
            <w:r w:rsidRPr="00711388">
              <w:rPr>
                <w:lang w:val="en-GB"/>
              </w:rPr>
              <w:t>Credit risk sum (spread, migration and default)</w:t>
            </w:r>
          </w:p>
        </w:tc>
        <w:tc>
          <w:tcPr>
            <w:tcW w:w="4701" w:type="dxa"/>
            <w:tcBorders>
              <w:top w:val="nil"/>
              <w:left w:val="nil"/>
              <w:bottom w:val="single" w:sz="4" w:space="0" w:color="auto"/>
              <w:right w:val="single" w:sz="4" w:space="0" w:color="auto"/>
            </w:tcBorders>
            <w:shd w:val="clear" w:color="auto" w:fill="auto"/>
            <w:noWrap/>
          </w:tcPr>
          <w:p w14:paraId="6FF21090" w14:textId="77777777" w:rsidR="00872AFE" w:rsidRPr="00711388" w:rsidRDefault="00872AFE" w:rsidP="00567869">
            <w:pPr>
              <w:jc w:val="left"/>
              <w:rPr>
                <w:lang w:val="en-GB"/>
              </w:rPr>
            </w:pPr>
            <w:r w:rsidRPr="00711388">
              <w:rPr>
                <w:lang w:val="en-GB"/>
              </w:rPr>
              <w:t>Same as S.26.09.01 C0020/R0150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4C99301F"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3253219" w14:textId="77777777" w:rsidR="00872AFE" w:rsidRPr="00711388" w:rsidRDefault="00872AFE" w:rsidP="00567869">
            <w:pPr>
              <w:jc w:val="left"/>
              <w:rPr>
                <w:lang w:val="en-GB"/>
              </w:rPr>
            </w:pPr>
            <w:r w:rsidRPr="00711388">
              <w:rPr>
                <w:lang w:val="en-GB"/>
              </w:rPr>
              <w:t>C0010/R0190</w:t>
            </w:r>
          </w:p>
        </w:tc>
        <w:tc>
          <w:tcPr>
            <w:tcW w:w="2103" w:type="dxa"/>
            <w:tcBorders>
              <w:top w:val="nil"/>
              <w:left w:val="nil"/>
              <w:bottom w:val="single" w:sz="4" w:space="0" w:color="auto"/>
              <w:right w:val="single" w:sz="4" w:space="0" w:color="auto"/>
            </w:tcBorders>
            <w:shd w:val="clear" w:color="auto" w:fill="auto"/>
            <w:noWrap/>
          </w:tcPr>
          <w:p w14:paraId="64FFBC1A" w14:textId="77777777" w:rsidR="00872AFE" w:rsidRPr="00711388" w:rsidRDefault="00872AFE" w:rsidP="00567869">
            <w:pPr>
              <w:jc w:val="left"/>
              <w:rPr>
                <w:lang w:val="en-GB"/>
              </w:rPr>
            </w:pPr>
            <w:r w:rsidRPr="00711388">
              <w:rPr>
                <w:lang w:val="en-GB"/>
              </w:rPr>
              <w:t>Credit event risk not covered in market and credit risk</w:t>
            </w:r>
          </w:p>
        </w:tc>
        <w:tc>
          <w:tcPr>
            <w:tcW w:w="4701" w:type="dxa"/>
            <w:tcBorders>
              <w:top w:val="nil"/>
              <w:left w:val="nil"/>
              <w:bottom w:val="single" w:sz="4" w:space="0" w:color="auto"/>
              <w:right w:val="single" w:sz="4" w:space="0" w:color="auto"/>
            </w:tcBorders>
            <w:shd w:val="clear" w:color="auto" w:fill="auto"/>
            <w:noWrap/>
          </w:tcPr>
          <w:p w14:paraId="41E0152D" w14:textId="77777777" w:rsidR="00872AFE" w:rsidRPr="00711388" w:rsidRDefault="00872AFE" w:rsidP="00567869">
            <w:pPr>
              <w:jc w:val="left"/>
              <w:rPr>
                <w:lang w:val="en-GB"/>
              </w:rPr>
            </w:pPr>
            <w:r w:rsidRPr="00711388">
              <w:rPr>
                <w:lang w:val="en-GB"/>
              </w:rPr>
              <w:t>SCR allocated to credit event risk that is not covered by the market &amp; credit risk module.</w:t>
            </w:r>
          </w:p>
        </w:tc>
      </w:tr>
      <w:tr w:rsidR="00872AFE" w:rsidRPr="00711388" w14:paraId="6B68833C"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BD7E7C2" w14:textId="77777777" w:rsidR="00872AFE" w:rsidRPr="00711388" w:rsidRDefault="00872AFE" w:rsidP="00567869">
            <w:pPr>
              <w:jc w:val="left"/>
              <w:rPr>
                <w:lang w:val="en-GB"/>
              </w:rPr>
            </w:pPr>
            <w:r w:rsidRPr="00711388">
              <w:rPr>
                <w:lang w:val="en-GB"/>
              </w:rPr>
              <w:t>C0010/R0200</w:t>
            </w:r>
          </w:p>
        </w:tc>
        <w:tc>
          <w:tcPr>
            <w:tcW w:w="2103" w:type="dxa"/>
            <w:tcBorders>
              <w:top w:val="nil"/>
              <w:left w:val="nil"/>
              <w:bottom w:val="single" w:sz="4" w:space="0" w:color="auto"/>
              <w:right w:val="single" w:sz="4" w:space="0" w:color="auto"/>
            </w:tcBorders>
            <w:shd w:val="clear" w:color="auto" w:fill="auto"/>
            <w:noWrap/>
          </w:tcPr>
          <w:p w14:paraId="14E2D6CB" w14:textId="77777777" w:rsidR="00872AFE" w:rsidRPr="00711388" w:rsidRDefault="00872AFE" w:rsidP="00567869">
            <w:pPr>
              <w:jc w:val="left"/>
              <w:rPr>
                <w:lang w:val="en-GB"/>
              </w:rPr>
            </w:pPr>
            <w:r w:rsidRPr="00711388">
              <w:rPr>
                <w:lang w:val="en-GB"/>
              </w:rPr>
              <w:t>Credit event risk not covered in market and credit risk - diversified</w:t>
            </w:r>
          </w:p>
        </w:tc>
        <w:tc>
          <w:tcPr>
            <w:tcW w:w="4701" w:type="dxa"/>
            <w:tcBorders>
              <w:top w:val="nil"/>
              <w:left w:val="nil"/>
              <w:bottom w:val="single" w:sz="4" w:space="0" w:color="auto"/>
              <w:right w:val="single" w:sz="4" w:space="0" w:color="auto"/>
            </w:tcBorders>
            <w:shd w:val="clear" w:color="auto" w:fill="auto"/>
            <w:noWrap/>
          </w:tcPr>
          <w:p w14:paraId="5D56F100" w14:textId="77777777" w:rsidR="00872AFE" w:rsidRPr="00711388" w:rsidRDefault="00872AFE" w:rsidP="00567869">
            <w:pPr>
              <w:jc w:val="left"/>
              <w:rPr>
                <w:lang w:val="en-GB"/>
              </w:rPr>
            </w:pPr>
            <w:r w:rsidRPr="00711388">
              <w:rPr>
                <w:lang w:val="en-GB"/>
              </w:rPr>
              <w:t>S.26.08.01 C0010/R0190</w:t>
            </w:r>
            <w:r w:rsidRPr="00711388">
              <w:rPr>
                <w:lang w:val="en-GB" w:eastAsia="es-ES"/>
              </w:rPr>
              <w:t xml:space="preserve"> + the part calculated using the Standard formula for undertakings using a partial internal model where relevant</w:t>
            </w:r>
            <w:r w:rsidRPr="00711388">
              <w:rPr>
                <w:lang w:val="en-GB"/>
              </w:rPr>
              <w:t xml:space="preserve"> minus diversification allocated to credit event risk that is not covered by the market &amp; credit risk module.</w:t>
            </w:r>
          </w:p>
        </w:tc>
      </w:tr>
      <w:tr w:rsidR="00872AFE" w:rsidRPr="00711388" w14:paraId="285C6BCB"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37F86C4" w14:textId="77777777" w:rsidR="00872AFE" w:rsidRPr="00711388" w:rsidRDefault="00872AFE" w:rsidP="00567869">
            <w:pPr>
              <w:jc w:val="left"/>
              <w:rPr>
                <w:lang w:val="en-GB"/>
              </w:rPr>
            </w:pPr>
            <w:r w:rsidRPr="00711388">
              <w:rPr>
                <w:lang w:val="en-GB"/>
              </w:rPr>
              <w:t>C0010/R0210</w:t>
            </w:r>
          </w:p>
        </w:tc>
        <w:tc>
          <w:tcPr>
            <w:tcW w:w="2103" w:type="dxa"/>
            <w:tcBorders>
              <w:top w:val="nil"/>
              <w:left w:val="nil"/>
              <w:bottom w:val="single" w:sz="4" w:space="0" w:color="auto"/>
              <w:right w:val="single" w:sz="4" w:space="0" w:color="auto"/>
            </w:tcBorders>
            <w:shd w:val="clear" w:color="auto" w:fill="auto"/>
            <w:noWrap/>
          </w:tcPr>
          <w:p w14:paraId="6E61CB51" w14:textId="77777777" w:rsidR="00872AFE" w:rsidRPr="00711388" w:rsidRDefault="00872AFE" w:rsidP="00567869">
            <w:pPr>
              <w:jc w:val="left"/>
              <w:rPr>
                <w:lang w:val="en-GB"/>
              </w:rPr>
            </w:pPr>
            <w:r w:rsidRPr="00711388">
              <w:rPr>
                <w:lang w:val="en-GB"/>
              </w:rPr>
              <w:t>Basis risk financial instruments</w:t>
            </w:r>
          </w:p>
        </w:tc>
        <w:tc>
          <w:tcPr>
            <w:tcW w:w="4701" w:type="dxa"/>
            <w:tcBorders>
              <w:top w:val="nil"/>
              <w:left w:val="nil"/>
              <w:bottom w:val="single" w:sz="4" w:space="0" w:color="auto"/>
              <w:right w:val="single" w:sz="4" w:space="0" w:color="auto"/>
            </w:tcBorders>
            <w:shd w:val="clear" w:color="auto" w:fill="auto"/>
            <w:noWrap/>
          </w:tcPr>
          <w:p w14:paraId="38C1D285" w14:textId="77777777" w:rsidR="00872AFE" w:rsidRPr="00711388" w:rsidRDefault="00872AFE" w:rsidP="00567869">
            <w:pPr>
              <w:jc w:val="left"/>
              <w:rPr>
                <w:lang w:val="en-GB"/>
              </w:rPr>
            </w:pPr>
            <w:r w:rsidRPr="00711388">
              <w:rPr>
                <w:lang w:val="en-GB"/>
              </w:rPr>
              <w:t>Capital charge allocated to basis risk for financial instruments (risk of imperfect hedges. Sum of price differences between asset and hedging instrument).</w:t>
            </w:r>
          </w:p>
          <w:p w14:paraId="7EB607F6" w14:textId="77777777" w:rsidR="00872AFE" w:rsidRPr="00711388" w:rsidRDefault="00872AFE" w:rsidP="00567869">
            <w:pPr>
              <w:jc w:val="left"/>
              <w:rPr>
                <w:lang w:val="en-GB"/>
              </w:rPr>
            </w:pPr>
            <w:r w:rsidRPr="00711388">
              <w:rPr>
                <w:lang w:val="en-GB"/>
              </w:rPr>
              <w:t>To be reported only if undertaking models this explicitly in its own module and has indicated so in C0140/R0760.</w:t>
            </w:r>
          </w:p>
        </w:tc>
      </w:tr>
      <w:tr w:rsidR="00872AFE" w:rsidRPr="00711388" w14:paraId="4FEBBBAA"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CA0154C" w14:textId="77777777" w:rsidR="00872AFE" w:rsidRPr="00711388" w:rsidRDefault="00872AFE" w:rsidP="00567869">
            <w:pPr>
              <w:jc w:val="left"/>
              <w:rPr>
                <w:lang w:val="en-GB"/>
              </w:rPr>
            </w:pPr>
            <w:r w:rsidRPr="00711388">
              <w:rPr>
                <w:lang w:val="en-GB"/>
              </w:rPr>
              <w:t>C0010/R0220</w:t>
            </w:r>
          </w:p>
        </w:tc>
        <w:tc>
          <w:tcPr>
            <w:tcW w:w="2103" w:type="dxa"/>
            <w:tcBorders>
              <w:top w:val="nil"/>
              <w:left w:val="nil"/>
              <w:bottom w:val="single" w:sz="4" w:space="0" w:color="auto"/>
              <w:right w:val="single" w:sz="4" w:space="0" w:color="auto"/>
            </w:tcBorders>
            <w:shd w:val="clear" w:color="auto" w:fill="auto"/>
            <w:noWrap/>
          </w:tcPr>
          <w:p w14:paraId="245DFA8C" w14:textId="77777777" w:rsidR="00872AFE" w:rsidRPr="00711388" w:rsidRDefault="00872AFE" w:rsidP="00567869">
            <w:pPr>
              <w:jc w:val="left"/>
              <w:rPr>
                <w:lang w:val="en-GB"/>
              </w:rPr>
            </w:pPr>
            <w:r w:rsidRPr="00711388">
              <w:rPr>
                <w:lang w:val="en-GB"/>
              </w:rPr>
              <w:t>Derivatives risk</w:t>
            </w:r>
          </w:p>
        </w:tc>
        <w:tc>
          <w:tcPr>
            <w:tcW w:w="4701" w:type="dxa"/>
            <w:tcBorders>
              <w:top w:val="nil"/>
              <w:left w:val="nil"/>
              <w:bottom w:val="single" w:sz="4" w:space="0" w:color="auto"/>
              <w:right w:val="single" w:sz="4" w:space="0" w:color="auto"/>
            </w:tcBorders>
            <w:shd w:val="clear" w:color="auto" w:fill="auto"/>
            <w:noWrap/>
          </w:tcPr>
          <w:p w14:paraId="4461A31A" w14:textId="77777777" w:rsidR="00872AFE" w:rsidRPr="00711388" w:rsidRDefault="00872AFE" w:rsidP="00567869">
            <w:pPr>
              <w:jc w:val="left"/>
              <w:rPr>
                <w:lang w:val="en-GB"/>
              </w:rPr>
            </w:pPr>
            <w:r w:rsidRPr="00711388">
              <w:rPr>
                <w:lang w:val="en-GB"/>
              </w:rPr>
              <w:t>Capital charge allocated to derivatives risk (all derivatives not used for hedging purposes).</w:t>
            </w:r>
          </w:p>
          <w:p w14:paraId="70BAF8E7" w14:textId="77777777" w:rsidR="00872AFE" w:rsidRPr="00711388" w:rsidRDefault="00872AFE" w:rsidP="00567869">
            <w:pPr>
              <w:jc w:val="left"/>
              <w:rPr>
                <w:lang w:val="en-GB"/>
              </w:rPr>
            </w:pPr>
            <w:r w:rsidRPr="00711388">
              <w:rPr>
                <w:lang w:val="en-GB"/>
              </w:rPr>
              <w:t>To be reported only if undertaking models this explicitly in its own module and has indicated so in C0140/R0770.</w:t>
            </w:r>
          </w:p>
        </w:tc>
      </w:tr>
      <w:tr w:rsidR="00872AFE" w:rsidRPr="00711388" w14:paraId="10976219"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18B4B71" w14:textId="77777777" w:rsidR="00872AFE" w:rsidRPr="00711388" w:rsidRDefault="00872AFE" w:rsidP="00567869">
            <w:pPr>
              <w:jc w:val="left"/>
              <w:rPr>
                <w:lang w:val="en-GB"/>
              </w:rPr>
            </w:pPr>
            <w:r w:rsidRPr="00711388">
              <w:rPr>
                <w:lang w:val="en-GB"/>
              </w:rPr>
              <w:t>C0010/R0230</w:t>
            </w:r>
          </w:p>
        </w:tc>
        <w:tc>
          <w:tcPr>
            <w:tcW w:w="2103" w:type="dxa"/>
            <w:tcBorders>
              <w:top w:val="nil"/>
              <w:left w:val="nil"/>
              <w:bottom w:val="single" w:sz="4" w:space="0" w:color="auto"/>
              <w:right w:val="single" w:sz="4" w:space="0" w:color="auto"/>
            </w:tcBorders>
            <w:shd w:val="clear" w:color="auto" w:fill="auto"/>
            <w:noWrap/>
          </w:tcPr>
          <w:p w14:paraId="77D9E9FE" w14:textId="77777777" w:rsidR="00872AFE" w:rsidRPr="00711388" w:rsidRDefault="00872AFE" w:rsidP="00567869">
            <w:pPr>
              <w:jc w:val="left"/>
              <w:rPr>
                <w:lang w:val="en-GB"/>
              </w:rPr>
            </w:pPr>
            <w:r w:rsidRPr="00711388">
              <w:rPr>
                <w:lang w:val="en-GB"/>
              </w:rPr>
              <w:t>Participations</w:t>
            </w:r>
          </w:p>
        </w:tc>
        <w:tc>
          <w:tcPr>
            <w:tcW w:w="4701" w:type="dxa"/>
            <w:tcBorders>
              <w:top w:val="nil"/>
              <w:left w:val="nil"/>
              <w:bottom w:val="single" w:sz="4" w:space="0" w:color="auto"/>
              <w:right w:val="single" w:sz="4" w:space="0" w:color="auto"/>
            </w:tcBorders>
            <w:shd w:val="clear" w:color="auto" w:fill="auto"/>
            <w:noWrap/>
          </w:tcPr>
          <w:p w14:paraId="7DF29B19" w14:textId="77777777" w:rsidR="00872AFE" w:rsidRPr="00711388" w:rsidRDefault="00872AFE" w:rsidP="00567869">
            <w:pPr>
              <w:jc w:val="left"/>
              <w:rPr>
                <w:lang w:val="en-GB"/>
              </w:rPr>
            </w:pPr>
            <w:r w:rsidRPr="00711388">
              <w:rPr>
                <w:lang w:val="en-GB"/>
              </w:rPr>
              <w:t>Capital charge allocated to participations.</w:t>
            </w:r>
          </w:p>
          <w:p w14:paraId="5F350897" w14:textId="77777777" w:rsidR="00872AFE" w:rsidRPr="00711388" w:rsidRDefault="00872AFE" w:rsidP="00567869">
            <w:pPr>
              <w:jc w:val="left"/>
              <w:rPr>
                <w:lang w:val="en-GB"/>
              </w:rPr>
            </w:pPr>
            <w:r w:rsidRPr="00711388">
              <w:rPr>
                <w:lang w:val="en-GB"/>
              </w:rPr>
              <w:t>To be reported only if undertaking models this explicitly in its own module and has indicated so in C0140/R0720.</w:t>
            </w:r>
          </w:p>
        </w:tc>
      </w:tr>
      <w:tr w:rsidR="00872AFE" w:rsidRPr="00711388" w14:paraId="69C6F48A"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A9B1960" w14:textId="77777777" w:rsidR="00872AFE" w:rsidRPr="00711388" w:rsidRDefault="00872AFE" w:rsidP="00567869">
            <w:pPr>
              <w:jc w:val="left"/>
              <w:rPr>
                <w:lang w:val="en-GB"/>
              </w:rPr>
            </w:pPr>
            <w:r w:rsidRPr="00711388">
              <w:rPr>
                <w:lang w:val="en-GB"/>
              </w:rPr>
              <w:t>C0010/R0240</w:t>
            </w:r>
          </w:p>
        </w:tc>
        <w:tc>
          <w:tcPr>
            <w:tcW w:w="2103" w:type="dxa"/>
            <w:tcBorders>
              <w:top w:val="nil"/>
              <w:left w:val="nil"/>
              <w:bottom w:val="single" w:sz="4" w:space="0" w:color="auto"/>
              <w:right w:val="single" w:sz="4" w:space="0" w:color="auto"/>
            </w:tcBorders>
            <w:shd w:val="clear" w:color="auto" w:fill="auto"/>
            <w:noWrap/>
          </w:tcPr>
          <w:p w14:paraId="4B292582" w14:textId="77777777" w:rsidR="00872AFE" w:rsidRPr="00711388" w:rsidRDefault="00872AFE" w:rsidP="00567869">
            <w:pPr>
              <w:jc w:val="left"/>
              <w:rPr>
                <w:lang w:val="en-GB"/>
              </w:rPr>
            </w:pPr>
            <w:r w:rsidRPr="00711388">
              <w:rPr>
                <w:lang w:val="en-GB"/>
              </w:rPr>
              <w:t>Liquidity risk</w:t>
            </w:r>
          </w:p>
        </w:tc>
        <w:tc>
          <w:tcPr>
            <w:tcW w:w="4701" w:type="dxa"/>
            <w:tcBorders>
              <w:top w:val="nil"/>
              <w:left w:val="nil"/>
              <w:bottom w:val="single" w:sz="4" w:space="0" w:color="auto"/>
              <w:right w:val="single" w:sz="4" w:space="0" w:color="auto"/>
            </w:tcBorders>
            <w:shd w:val="clear" w:color="auto" w:fill="auto"/>
            <w:noWrap/>
          </w:tcPr>
          <w:p w14:paraId="0490B775" w14:textId="77777777" w:rsidR="00872AFE" w:rsidRPr="00711388" w:rsidRDefault="00872AFE" w:rsidP="00567869">
            <w:pPr>
              <w:jc w:val="left"/>
              <w:rPr>
                <w:lang w:val="en-GB"/>
              </w:rPr>
            </w:pPr>
            <w:r w:rsidRPr="00711388">
              <w:rPr>
                <w:lang w:val="en-GB"/>
              </w:rPr>
              <w:t>Capital charge allocated to liquidity risk.</w:t>
            </w:r>
          </w:p>
          <w:p w14:paraId="3EDAC511" w14:textId="77777777" w:rsidR="00872AFE" w:rsidRPr="00711388" w:rsidRDefault="00872AFE" w:rsidP="00567869">
            <w:pPr>
              <w:jc w:val="left"/>
              <w:rPr>
                <w:lang w:val="en-GB"/>
              </w:rPr>
            </w:pPr>
            <w:r w:rsidRPr="00711388">
              <w:rPr>
                <w:lang w:val="en-GB"/>
              </w:rPr>
              <w:t>To be reported only if undertaking models this explicitly in its own module and has indicated so in C0140/R0730.</w:t>
            </w:r>
          </w:p>
        </w:tc>
      </w:tr>
      <w:tr w:rsidR="00872AFE" w:rsidRPr="00711388" w14:paraId="7B81D3AA"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0A04A65" w14:textId="77777777" w:rsidR="00872AFE" w:rsidRPr="00711388" w:rsidRDefault="00872AFE" w:rsidP="00567869">
            <w:pPr>
              <w:jc w:val="left"/>
              <w:rPr>
                <w:lang w:val="en-GB"/>
              </w:rPr>
            </w:pPr>
            <w:r w:rsidRPr="00711388">
              <w:rPr>
                <w:lang w:val="en-GB"/>
              </w:rPr>
              <w:t>C0010/R0250</w:t>
            </w:r>
          </w:p>
        </w:tc>
        <w:tc>
          <w:tcPr>
            <w:tcW w:w="2103" w:type="dxa"/>
            <w:tcBorders>
              <w:top w:val="nil"/>
              <w:left w:val="nil"/>
              <w:bottom w:val="single" w:sz="4" w:space="0" w:color="auto"/>
              <w:right w:val="single" w:sz="4" w:space="0" w:color="auto"/>
            </w:tcBorders>
            <w:shd w:val="clear" w:color="auto" w:fill="auto"/>
            <w:noWrap/>
          </w:tcPr>
          <w:p w14:paraId="7052CC9F" w14:textId="77777777" w:rsidR="00872AFE" w:rsidRPr="00711388" w:rsidRDefault="00872AFE" w:rsidP="00567869">
            <w:pPr>
              <w:jc w:val="left"/>
              <w:rPr>
                <w:lang w:val="en-GB"/>
              </w:rPr>
            </w:pPr>
            <w:r w:rsidRPr="00711388">
              <w:rPr>
                <w:lang w:val="en-GB"/>
              </w:rPr>
              <w:t>Pension risk</w:t>
            </w:r>
          </w:p>
        </w:tc>
        <w:tc>
          <w:tcPr>
            <w:tcW w:w="4701" w:type="dxa"/>
            <w:tcBorders>
              <w:top w:val="nil"/>
              <w:left w:val="nil"/>
              <w:bottom w:val="single" w:sz="4" w:space="0" w:color="auto"/>
              <w:right w:val="single" w:sz="4" w:space="0" w:color="auto"/>
            </w:tcBorders>
            <w:shd w:val="clear" w:color="auto" w:fill="auto"/>
            <w:noWrap/>
          </w:tcPr>
          <w:p w14:paraId="3380D7FD" w14:textId="77777777" w:rsidR="00872AFE" w:rsidRPr="00711388" w:rsidRDefault="00872AFE" w:rsidP="00567869">
            <w:pPr>
              <w:jc w:val="left"/>
              <w:rPr>
                <w:lang w:val="en-GB"/>
              </w:rPr>
            </w:pPr>
            <w:r w:rsidRPr="00711388">
              <w:rPr>
                <w:lang w:val="en-GB"/>
              </w:rPr>
              <w:t>Capital charge allocated to pension risk.</w:t>
            </w:r>
          </w:p>
          <w:p w14:paraId="70EAD1DC" w14:textId="77777777" w:rsidR="00872AFE" w:rsidRPr="00711388" w:rsidRDefault="00872AFE" w:rsidP="00567869">
            <w:pPr>
              <w:jc w:val="left"/>
              <w:rPr>
                <w:lang w:val="en-GB"/>
              </w:rPr>
            </w:pPr>
            <w:r w:rsidRPr="00711388">
              <w:rPr>
                <w:lang w:val="en-GB"/>
              </w:rPr>
              <w:lastRenderedPageBreak/>
              <w:t>To be reported only if undertaking models this explicitly in its own module and has indicated so in C0140/R0740.</w:t>
            </w:r>
          </w:p>
        </w:tc>
      </w:tr>
      <w:tr w:rsidR="00872AFE" w:rsidRPr="00711388" w14:paraId="201BAD72"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EA20C94" w14:textId="77777777" w:rsidR="00872AFE" w:rsidRPr="00711388" w:rsidRDefault="00872AFE" w:rsidP="00567869">
            <w:pPr>
              <w:jc w:val="left"/>
              <w:rPr>
                <w:lang w:val="en-GB"/>
              </w:rPr>
            </w:pPr>
            <w:r w:rsidRPr="00711388">
              <w:rPr>
                <w:lang w:val="en-GB"/>
              </w:rPr>
              <w:lastRenderedPageBreak/>
              <w:t>C0010/R0260</w:t>
            </w:r>
          </w:p>
        </w:tc>
        <w:tc>
          <w:tcPr>
            <w:tcW w:w="2103" w:type="dxa"/>
            <w:tcBorders>
              <w:top w:val="nil"/>
              <w:left w:val="nil"/>
              <w:bottom w:val="single" w:sz="4" w:space="0" w:color="auto"/>
              <w:right w:val="single" w:sz="4" w:space="0" w:color="auto"/>
            </w:tcBorders>
            <w:shd w:val="clear" w:color="auto" w:fill="auto"/>
            <w:noWrap/>
          </w:tcPr>
          <w:p w14:paraId="69C9724A" w14:textId="77777777" w:rsidR="00872AFE" w:rsidRPr="00711388" w:rsidRDefault="00872AFE" w:rsidP="00567869">
            <w:pPr>
              <w:jc w:val="left"/>
              <w:rPr>
                <w:lang w:val="en-GB"/>
              </w:rPr>
            </w:pPr>
            <w:r w:rsidRPr="00711388">
              <w:rPr>
                <w:lang w:val="en-GB"/>
              </w:rPr>
              <w:t>Concentration risk</w:t>
            </w:r>
          </w:p>
        </w:tc>
        <w:tc>
          <w:tcPr>
            <w:tcW w:w="4701" w:type="dxa"/>
            <w:tcBorders>
              <w:top w:val="nil"/>
              <w:left w:val="nil"/>
              <w:bottom w:val="single" w:sz="4" w:space="0" w:color="auto"/>
              <w:right w:val="single" w:sz="4" w:space="0" w:color="auto"/>
            </w:tcBorders>
            <w:shd w:val="clear" w:color="auto" w:fill="auto"/>
            <w:noWrap/>
          </w:tcPr>
          <w:p w14:paraId="703269A1" w14:textId="77777777" w:rsidR="00872AFE" w:rsidRPr="00711388" w:rsidRDefault="00872AFE" w:rsidP="00567869">
            <w:pPr>
              <w:jc w:val="left"/>
              <w:rPr>
                <w:lang w:val="en-GB"/>
              </w:rPr>
            </w:pPr>
            <w:r w:rsidRPr="00711388">
              <w:rPr>
                <w:lang w:val="en-GB"/>
              </w:rPr>
              <w:t>Capital charge allocated to concentration risk.</w:t>
            </w:r>
          </w:p>
          <w:p w14:paraId="590B4324" w14:textId="77777777" w:rsidR="00872AFE" w:rsidRPr="00711388" w:rsidRDefault="00872AFE" w:rsidP="00567869">
            <w:pPr>
              <w:jc w:val="left"/>
              <w:rPr>
                <w:lang w:val="en-GB"/>
              </w:rPr>
            </w:pPr>
            <w:r w:rsidRPr="00711388">
              <w:rPr>
                <w:lang w:val="en-GB"/>
              </w:rPr>
              <w:t>For undertakings using a full internal model this shall be reported only if the undertaking models this explicitly in its own module and has indicated so in C0140/R0750.</w:t>
            </w:r>
          </w:p>
        </w:tc>
      </w:tr>
      <w:tr w:rsidR="00872AFE" w:rsidRPr="00711388" w14:paraId="37266430"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0D9C16F" w14:textId="77777777" w:rsidR="00872AFE" w:rsidRPr="00711388" w:rsidRDefault="00872AFE" w:rsidP="00567869">
            <w:pPr>
              <w:jc w:val="left"/>
              <w:rPr>
                <w:lang w:val="en-GB"/>
              </w:rPr>
            </w:pPr>
            <w:r w:rsidRPr="00711388">
              <w:rPr>
                <w:lang w:val="en-GB"/>
              </w:rPr>
              <w:t>C0010/R0270</w:t>
            </w:r>
          </w:p>
        </w:tc>
        <w:tc>
          <w:tcPr>
            <w:tcW w:w="2103" w:type="dxa"/>
            <w:tcBorders>
              <w:top w:val="nil"/>
              <w:left w:val="nil"/>
              <w:bottom w:val="single" w:sz="4" w:space="0" w:color="auto"/>
              <w:right w:val="single" w:sz="4" w:space="0" w:color="auto"/>
            </w:tcBorders>
            <w:shd w:val="clear" w:color="auto" w:fill="auto"/>
            <w:noWrap/>
            <w:hideMark/>
          </w:tcPr>
          <w:p w14:paraId="1CDEA30E" w14:textId="77777777" w:rsidR="00872AFE" w:rsidRPr="00711388" w:rsidRDefault="00872AFE" w:rsidP="00567869">
            <w:pPr>
              <w:jc w:val="left"/>
              <w:rPr>
                <w:lang w:val="en-GB"/>
              </w:rPr>
            </w:pPr>
            <w:r w:rsidRPr="00711388">
              <w:rPr>
                <w:lang w:val="en-GB"/>
              </w:rPr>
              <w:t>Total Business risk</w:t>
            </w:r>
          </w:p>
        </w:tc>
        <w:tc>
          <w:tcPr>
            <w:tcW w:w="4701" w:type="dxa"/>
            <w:tcBorders>
              <w:top w:val="nil"/>
              <w:left w:val="nil"/>
              <w:bottom w:val="single" w:sz="4" w:space="0" w:color="auto"/>
              <w:right w:val="single" w:sz="4" w:space="0" w:color="auto"/>
            </w:tcBorders>
            <w:shd w:val="clear" w:color="auto" w:fill="auto"/>
            <w:noWrap/>
            <w:hideMark/>
          </w:tcPr>
          <w:p w14:paraId="242220DC" w14:textId="77777777" w:rsidR="00872AFE" w:rsidRPr="00711388" w:rsidRDefault="00872AFE" w:rsidP="00567869">
            <w:pPr>
              <w:jc w:val="left"/>
              <w:rPr>
                <w:lang w:val="en-GB"/>
              </w:rPr>
            </w:pPr>
            <w:r w:rsidRPr="00711388">
              <w:rPr>
                <w:lang w:val="en-GB"/>
              </w:rPr>
              <w:t>Capital charge allocated to business risk.</w:t>
            </w:r>
          </w:p>
          <w:p w14:paraId="4C536A6B" w14:textId="77777777" w:rsidR="00872AFE" w:rsidRPr="00711388" w:rsidRDefault="00872AFE" w:rsidP="00567869">
            <w:pPr>
              <w:jc w:val="left"/>
              <w:rPr>
                <w:lang w:val="en-GB"/>
              </w:rPr>
            </w:pPr>
            <w:r w:rsidRPr="00711388">
              <w:rPr>
                <w:lang w:val="en-GB"/>
              </w:rPr>
              <w:t>To be reported only if undertaking models this explicitly in its own module.</w:t>
            </w:r>
          </w:p>
        </w:tc>
      </w:tr>
      <w:tr w:rsidR="00872AFE" w:rsidRPr="00711388" w14:paraId="6C8BDDB3"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6DE4CB1" w14:textId="77777777" w:rsidR="00872AFE" w:rsidRPr="00711388" w:rsidRDefault="00872AFE" w:rsidP="00567869">
            <w:pPr>
              <w:jc w:val="left"/>
              <w:rPr>
                <w:lang w:val="en-GB"/>
              </w:rPr>
            </w:pPr>
            <w:r w:rsidRPr="00711388">
              <w:rPr>
                <w:lang w:val="en-GB"/>
              </w:rPr>
              <w:t>C0010/R0280</w:t>
            </w:r>
          </w:p>
        </w:tc>
        <w:tc>
          <w:tcPr>
            <w:tcW w:w="2103" w:type="dxa"/>
            <w:tcBorders>
              <w:top w:val="nil"/>
              <w:left w:val="nil"/>
              <w:bottom w:val="single" w:sz="4" w:space="0" w:color="auto"/>
              <w:right w:val="single" w:sz="4" w:space="0" w:color="auto"/>
            </w:tcBorders>
            <w:shd w:val="clear" w:color="auto" w:fill="auto"/>
            <w:noWrap/>
            <w:hideMark/>
          </w:tcPr>
          <w:p w14:paraId="2931188A" w14:textId="77777777" w:rsidR="00872AFE" w:rsidRPr="00711388" w:rsidRDefault="00872AFE" w:rsidP="00567869">
            <w:pPr>
              <w:jc w:val="left"/>
              <w:rPr>
                <w:lang w:val="en-GB"/>
              </w:rPr>
            </w:pPr>
            <w:r w:rsidRPr="00711388">
              <w:rPr>
                <w:lang w:val="en-GB"/>
              </w:rPr>
              <w:t>Total Business risk - diversified</w:t>
            </w:r>
          </w:p>
        </w:tc>
        <w:tc>
          <w:tcPr>
            <w:tcW w:w="4701" w:type="dxa"/>
            <w:tcBorders>
              <w:top w:val="nil"/>
              <w:left w:val="nil"/>
              <w:bottom w:val="single" w:sz="4" w:space="0" w:color="auto"/>
              <w:right w:val="single" w:sz="4" w:space="0" w:color="auto"/>
            </w:tcBorders>
            <w:shd w:val="clear" w:color="auto" w:fill="auto"/>
            <w:noWrap/>
            <w:hideMark/>
          </w:tcPr>
          <w:p w14:paraId="6E34CC6F" w14:textId="77777777" w:rsidR="00872AFE" w:rsidRPr="00711388" w:rsidRDefault="00872AFE" w:rsidP="00567869">
            <w:pPr>
              <w:jc w:val="left"/>
              <w:rPr>
                <w:ins w:id="6923" w:author="Author"/>
                <w:lang w:val="en-GB"/>
              </w:rPr>
            </w:pPr>
            <w:r w:rsidRPr="00711388">
              <w:rPr>
                <w:lang w:val="en-GB"/>
              </w:rPr>
              <w:t>S.26.08.01 C0010/R0240 minus part of total diversification allocated to Business risk by the undertaking’s algorithm.</w:t>
            </w:r>
          </w:p>
          <w:p w14:paraId="07B010E3" w14:textId="77777777" w:rsidR="00503402" w:rsidRPr="00711388" w:rsidRDefault="00503402" w:rsidP="00503402">
            <w:pPr>
              <w:jc w:val="left"/>
              <w:rPr>
                <w:ins w:id="6924" w:author="Author"/>
                <w:lang w:val="en-GB"/>
              </w:rPr>
            </w:pPr>
            <w:ins w:id="6925" w:author="Author">
              <w:r w:rsidRPr="00711388">
                <w:rPr>
                  <w:lang w:val="en-GB"/>
                </w:rPr>
                <w:t>This diversification shall include both the diversification "within the module", i.e. between "level 2" components of this module and the diversification of the part modelled with IM with the part modelled with SF.</w:t>
              </w:r>
            </w:ins>
          </w:p>
          <w:p w14:paraId="5B8731BC" w14:textId="088495BB" w:rsidR="00503402" w:rsidRPr="00711388" w:rsidRDefault="00503402" w:rsidP="00503402">
            <w:pPr>
              <w:jc w:val="left"/>
              <w:rPr>
                <w:lang w:val="en-GB"/>
              </w:rPr>
            </w:pPr>
            <w:ins w:id="6926" w:author="Author">
              <w:r w:rsidRPr="00711388">
                <w:rPr>
                  <w:lang w:val="en-GB"/>
                </w:rPr>
                <w:t>The first part is not applicable to Business Risk (R0280), since no "level 2" components for Business Risk exist in this sheet. That is, only the second part (diversification of the IM part with the SF part) is applicable. If the whole Business Risk is modelled by an internal model, the diversified entry equals the non-diversified entries, i.e. R0280 = R0270.</w:t>
              </w:r>
            </w:ins>
          </w:p>
        </w:tc>
      </w:tr>
      <w:tr w:rsidR="00872AFE" w:rsidRPr="00711388" w14:paraId="532BCC31"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CC50527" w14:textId="77777777" w:rsidR="00872AFE" w:rsidRPr="00711388" w:rsidRDefault="00872AFE" w:rsidP="00567869">
            <w:pPr>
              <w:jc w:val="left"/>
              <w:rPr>
                <w:lang w:val="en-GB"/>
              </w:rPr>
            </w:pPr>
            <w:r w:rsidRPr="00711388">
              <w:rPr>
                <w:lang w:val="en-GB"/>
              </w:rPr>
              <w:t>C0010/R0290</w:t>
            </w:r>
          </w:p>
        </w:tc>
        <w:tc>
          <w:tcPr>
            <w:tcW w:w="2103" w:type="dxa"/>
            <w:tcBorders>
              <w:top w:val="nil"/>
              <w:left w:val="nil"/>
              <w:bottom w:val="single" w:sz="4" w:space="0" w:color="auto"/>
              <w:right w:val="single" w:sz="4" w:space="0" w:color="auto"/>
            </w:tcBorders>
            <w:shd w:val="clear" w:color="auto" w:fill="auto"/>
            <w:noWrap/>
          </w:tcPr>
          <w:p w14:paraId="3D637D03" w14:textId="77777777" w:rsidR="00872AFE" w:rsidRPr="00711388" w:rsidRDefault="00872AFE" w:rsidP="00567869">
            <w:pPr>
              <w:jc w:val="left"/>
              <w:rPr>
                <w:lang w:val="en-GB"/>
              </w:rPr>
            </w:pPr>
            <w:r w:rsidRPr="00711388">
              <w:rPr>
                <w:lang w:val="en-GB"/>
              </w:rPr>
              <w:t>Total underwriting risk</w:t>
            </w:r>
          </w:p>
        </w:tc>
        <w:tc>
          <w:tcPr>
            <w:tcW w:w="4701" w:type="dxa"/>
            <w:tcBorders>
              <w:top w:val="nil"/>
              <w:left w:val="nil"/>
              <w:bottom w:val="single" w:sz="4" w:space="0" w:color="auto"/>
              <w:right w:val="single" w:sz="4" w:space="0" w:color="auto"/>
            </w:tcBorders>
            <w:shd w:val="clear" w:color="auto" w:fill="auto"/>
            <w:noWrap/>
          </w:tcPr>
          <w:p w14:paraId="2CBFBFBF" w14:textId="0475DD21" w:rsidR="00872AFE" w:rsidRPr="00711388" w:rsidRDefault="00872AFE" w:rsidP="00567869">
            <w:pPr>
              <w:jc w:val="left"/>
              <w:rPr>
                <w:lang w:val="en-GB"/>
              </w:rPr>
            </w:pPr>
            <w:r w:rsidRPr="00711388">
              <w:rPr>
                <w:lang w:val="en-GB"/>
              </w:rPr>
              <w:t>S.26.08.01 C0010/R0310 + S.26.08.01 C0010/R0</w:t>
            </w:r>
            <w:del w:id="6927" w:author="Author">
              <w:r w:rsidRPr="00711388" w:rsidDel="00CF367E">
                <w:rPr>
                  <w:lang w:val="en-GB"/>
                </w:rPr>
                <w:delText>40</w:delText>
              </w:r>
            </w:del>
            <w:ins w:id="6928" w:author="Author">
              <w:r w:rsidR="00CF367E" w:rsidRPr="00711388">
                <w:rPr>
                  <w:lang w:val="en-GB"/>
                </w:rPr>
                <w:t>37</w:t>
              </w:r>
            </w:ins>
            <w:r w:rsidRPr="00711388">
              <w:rPr>
                <w:lang w:val="en-GB"/>
              </w:rPr>
              <w:t>0</w:t>
            </w:r>
            <w:r w:rsidRPr="00711388">
              <w:rPr>
                <w:lang w:val="en-GB" w:eastAsia="es-ES"/>
              </w:rPr>
              <w:t xml:space="preserve"> + the part calculated using the Standard formula for undertakings using a partial internal model where relevant</w:t>
            </w:r>
          </w:p>
        </w:tc>
      </w:tr>
      <w:tr w:rsidR="00872AFE" w:rsidRPr="00711388" w14:paraId="368A6716"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2454A6B" w14:textId="77777777" w:rsidR="00872AFE" w:rsidRPr="00711388" w:rsidRDefault="00872AFE" w:rsidP="00567869">
            <w:pPr>
              <w:jc w:val="left"/>
              <w:rPr>
                <w:lang w:val="en-GB"/>
              </w:rPr>
            </w:pPr>
            <w:r w:rsidRPr="00711388">
              <w:rPr>
                <w:lang w:val="en-GB"/>
              </w:rPr>
              <w:t>C0010/R0300</w:t>
            </w:r>
          </w:p>
        </w:tc>
        <w:tc>
          <w:tcPr>
            <w:tcW w:w="2103" w:type="dxa"/>
            <w:tcBorders>
              <w:top w:val="nil"/>
              <w:left w:val="nil"/>
              <w:bottom w:val="single" w:sz="4" w:space="0" w:color="auto"/>
              <w:right w:val="single" w:sz="4" w:space="0" w:color="auto"/>
            </w:tcBorders>
            <w:shd w:val="clear" w:color="auto" w:fill="auto"/>
            <w:noWrap/>
          </w:tcPr>
          <w:p w14:paraId="4744C3D0" w14:textId="77777777" w:rsidR="00872AFE" w:rsidRPr="00711388" w:rsidRDefault="00872AFE" w:rsidP="00567869">
            <w:pPr>
              <w:jc w:val="left"/>
              <w:rPr>
                <w:lang w:val="en-GB"/>
              </w:rPr>
            </w:pPr>
            <w:r w:rsidRPr="00711388">
              <w:rPr>
                <w:lang w:val="en-GB"/>
              </w:rPr>
              <w:t>Total underwriting risk - diversified</w:t>
            </w:r>
          </w:p>
        </w:tc>
        <w:tc>
          <w:tcPr>
            <w:tcW w:w="4701" w:type="dxa"/>
            <w:tcBorders>
              <w:top w:val="nil"/>
              <w:left w:val="nil"/>
              <w:bottom w:val="single" w:sz="4" w:space="0" w:color="auto"/>
              <w:right w:val="single" w:sz="4" w:space="0" w:color="auto"/>
            </w:tcBorders>
            <w:shd w:val="clear" w:color="auto" w:fill="auto"/>
            <w:noWrap/>
          </w:tcPr>
          <w:p w14:paraId="72DAFD04" w14:textId="77777777" w:rsidR="00872AFE" w:rsidRPr="00711388" w:rsidRDefault="00872AFE" w:rsidP="00567869">
            <w:pPr>
              <w:jc w:val="left"/>
              <w:rPr>
                <w:ins w:id="6929" w:author="Author"/>
                <w:lang w:val="en-GB"/>
              </w:rPr>
            </w:pPr>
            <w:r w:rsidRPr="00711388">
              <w:rPr>
                <w:lang w:val="en-GB"/>
              </w:rPr>
              <w:t>S.26.08.01 C0010/R0290</w:t>
            </w:r>
            <w:r w:rsidRPr="00711388">
              <w:rPr>
                <w:lang w:val="en-GB" w:eastAsia="es-ES"/>
              </w:rPr>
              <w:t xml:space="preserve"> + the part calculated using the Standard formula for undertakings using a partial internal model where relevant</w:t>
            </w:r>
            <w:r w:rsidRPr="00711388">
              <w:rPr>
                <w:lang w:val="en-GB"/>
              </w:rPr>
              <w:t xml:space="preserve"> minus part of total diversification allocated to underwriting risk by the undertaking’s algorithm.</w:t>
            </w:r>
          </w:p>
          <w:p w14:paraId="3418CD58" w14:textId="2F310B1B" w:rsidR="00503402" w:rsidRPr="00711388" w:rsidRDefault="00503402" w:rsidP="00567869">
            <w:pPr>
              <w:jc w:val="left"/>
              <w:rPr>
                <w:lang w:val="en-GB"/>
              </w:rPr>
            </w:pPr>
            <w:ins w:id="6930" w:author="Author">
              <w:r w:rsidRPr="00711388">
                <w:rPr>
                  <w:lang w:val="en-GB"/>
                </w:rPr>
                <w:t xml:space="preserve">This diversification includes both the diversification "within the module", i.e. between "level 2" components of Total underwriting Risk and the diversification of </w:t>
              </w:r>
              <w:r w:rsidRPr="00711388">
                <w:rPr>
                  <w:lang w:val="en-GB"/>
                </w:rPr>
                <w:lastRenderedPageBreak/>
                <w:t>the part modelled with IM with the part modelled with SF.</w:t>
              </w:r>
            </w:ins>
          </w:p>
        </w:tc>
      </w:tr>
      <w:tr w:rsidR="00872AFE" w:rsidRPr="00711388" w14:paraId="55D2C926"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6A180B8" w14:textId="77777777" w:rsidR="00872AFE" w:rsidRPr="00711388" w:rsidRDefault="00872AFE" w:rsidP="00567869">
            <w:pPr>
              <w:jc w:val="left"/>
              <w:rPr>
                <w:lang w:val="en-GB"/>
              </w:rPr>
            </w:pPr>
            <w:r w:rsidRPr="00711388">
              <w:rPr>
                <w:lang w:val="en-GB"/>
              </w:rPr>
              <w:lastRenderedPageBreak/>
              <w:t>C0010/R0310</w:t>
            </w:r>
          </w:p>
        </w:tc>
        <w:tc>
          <w:tcPr>
            <w:tcW w:w="2103" w:type="dxa"/>
            <w:tcBorders>
              <w:top w:val="nil"/>
              <w:left w:val="nil"/>
              <w:bottom w:val="single" w:sz="4" w:space="0" w:color="auto"/>
              <w:right w:val="single" w:sz="4" w:space="0" w:color="auto"/>
            </w:tcBorders>
            <w:shd w:val="clear" w:color="auto" w:fill="auto"/>
            <w:noWrap/>
          </w:tcPr>
          <w:p w14:paraId="2CD408DB" w14:textId="77777777" w:rsidR="00872AFE" w:rsidRPr="00711388" w:rsidRDefault="00872AFE" w:rsidP="00567869">
            <w:pPr>
              <w:jc w:val="left"/>
              <w:rPr>
                <w:lang w:val="en-GB"/>
              </w:rPr>
            </w:pPr>
            <w:r w:rsidRPr="00711388">
              <w:rPr>
                <w:lang w:val="en-GB"/>
              </w:rPr>
              <w:t>Total Net Non-life underwriting risk</w:t>
            </w:r>
          </w:p>
        </w:tc>
        <w:tc>
          <w:tcPr>
            <w:tcW w:w="4701" w:type="dxa"/>
            <w:tcBorders>
              <w:top w:val="nil"/>
              <w:left w:val="nil"/>
              <w:bottom w:val="single" w:sz="4" w:space="0" w:color="auto"/>
              <w:right w:val="single" w:sz="4" w:space="0" w:color="auto"/>
            </w:tcBorders>
            <w:shd w:val="clear" w:color="auto" w:fill="auto"/>
            <w:noWrap/>
          </w:tcPr>
          <w:p w14:paraId="5D6496B1" w14:textId="648D812E" w:rsidR="00872AFE" w:rsidRPr="00711388" w:rsidRDefault="00872AFE" w:rsidP="00567869">
            <w:pPr>
              <w:jc w:val="left"/>
              <w:rPr>
                <w:lang w:val="en-GB"/>
              </w:rPr>
            </w:pPr>
            <w:r w:rsidRPr="00711388">
              <w:rPr>
                <w:lang w:val="en-GB"/>
              </w:rPr>
              <w:t>Sum of S.26.08.01 C0010/R03</w:t>
            </w:r>
            <w:del w:id="6931" w:author="Author">
              <w:r w:rsidRPr="00711388" w:rsidDel="00CF367E">
                <w:rPr>
                  <w:lang w:val="en-GB"/>
                </w:rPr>
                <w:delText>6</w:delText>
              </w:r>
            </w:del>
            <w:ins w:id="6932" w:author="Author">
              <w:r w:rsidR="00CF367E" w:rsidRPr="00711388">
                <w:rPr>
                  <w:lang w:val="en-GB"/>
                </w:rPr>
                <w:t>3</w:t>
              </w:r>
            </w:ins>
            <w:r w:rsidRPr="00711388">
              <w:rPr>
                <w:lang w:val="en-GB"/>
              </w:rPr>
              <w:t>0, R03</w:t>
            </w:r>
            <w:del w:id="6933" w:author="Author">
              <w:r w:rsidRPr="00711388" w:rsidDel="00CF367E">
                <w:rPr>
                  <w:lang w:val="en-GB"/>
                </w:rPr>
                <w:delText>7</w:delText>
              </w:r>
            </w:del>
            <w:ins w:id="6934" w:author="Author">
              <w:r w:rsidR="00CF367E" w:rsidRPr="00711388">
                <w:rPr>
                  <w:lang w:val="en-GB"/>
                </w:rPr>
                <w:t>4</w:t>
              </w:r>
            </w:ins>
            <w:r w:rsidRPr="00711388">
              <w:rPr>
                <w:lang w:val="en-GB"/>
              </w:rPr>
              <w:t>0</w:t>
            </w:r>
            <w:del w:id="6935" w:author="Author">
              <w:r w:rsidRPr="00711388" w:rsidDel="0062138F">
                <w:rPr>
                  <w:lang w:val="en-GB"/>
                </w:rPr>
                <w:delText>, R038</w:delText>
              </w:r>
            </w:del>
            <w:ins w:id="6936" w:author="Author">
              <w:del w:id="6937" w:author="Author">
                <w:r w:rsidR="00CF367E" w:rsidRPr="00711388" w:rsidDel="0062138F">
                  <w:rPr>
                    <w:lang w:val="en-GB"/>
                  </w:rPr>
                  <w:delText>5</w:delText>
                </w:r>
              </w:del>
            </w:ins>
            <w:del w:id="6938" w:author="Author">
              <w:r w:rsidRPr="00711388" w:rsidDel="0062138F">
                <w:rPr>
                  <w:lang w:val="en-GB"/>
                </w:rPr>
                <w:delText>0 + R039</w:delText>
              </w:r>
            </w:del>
            <w:ins w:id="6939" w:author="Author">
              <w:del w:id="6940" w:author="Author">
                <w:r w:rsidR="00CF367E" w:rsidRPr="00711388" w:rsidDel="0062138F">
                  <w:rPr>
                    <w:lang w:val="en-GB"/>
                  </w:rPr>
                  <w:delText>6</w:delText>
                </w:r>
              </w:del>
            </w:ins>
            <w:del w:id="6941" w:author="Author">
              <w:r w:rsidRPr="00711388" w:rsidDel="0062138F">
                <w:rPr>
                  <w:lang w:val="en-GB"/>
                </w:rPr>
                <w:delText>0</w:delText>
              </w:r>
            </w:del>
            <w:ins w:id="6942" w:author="Author">
              <w:r w:rsidR="0062138F" w:rsidRPr="00711388">
                <w:rPr>
                  <w:lang w:val="en-GB"/>
                </w:rPr>
                <w:t xml:space="preserve"> and S.26.13.01 C0130/R1460</w:t>
              </w:r>
            </w:ins>
            <w:r w:rsidRPr="00711388">
              <w:rPr>
                <w:lang w:val="en-GB" w:eastAsia="es-ES"/>
              </w:rPr>
              <w:t xml:space="preserve"> + the part calculated using the Standard formula for undertakings using a partial internal model where relevant</w:t>
            </w:r>
            <w:r w:rsidRPr="00711388">
              <w:rPr>
                <w:lang w:val="en-GB"/>
              </w:rPr>
              <w:t>.</w:t>
            </w:r>
          </w:p>
          <w:p w14:paraId="76F5FC08" w14:textId="77777777" w:rsidR="00872AFE" w:rsidRPr="00711388" w:rsidRDefault="00872AFE" w:rsidP="00567869">
            <w:pPr>
              <w:jc w:val="left"/>
              <w:rPr>
                <w:lang w:val="en-GB"/>
              </w:rPr>
            </w:pPr>
          </w:p>
        </w:tc>
      </w:tr>
      <w:tr w:rsidR="00872AFE" w:rsidRPr="00711388" w14:paraId="0943A436"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27B9598" w14:textId="77777777" w:rsidR="00872AFE" w:rsidRPr="00711388" w:rsidRDefault="00872AFE" w:rsidP="00567869">
            <w:pPr>
              <w:jc w:val="left"/>
              <w:rPr>
                <w:lang w:val="en-GB"/>
              </w:rPr>
            </w:pPr>
            <w:r w:rsidRPr="00711388">
              <w:rPr>
                <w:lang w:val="en-GB"/>
              </w:rPr>
              <w:t>C0010/R0320</w:t>
            </w:r>
          </w:p>
        </w:tc>
        <w:tc>
          <w:tcPr>
            <w:tcW w:w="2103" w:type="dxa"/>
            <w:tcBorders>
              <w:top w:val="nil"/>
              <w:left w:val="nil"/>
              <w:bottom w:val="single" w:sz="4" w:space="0" w:color="auto"/>
              <w:right w:val="single" w:sz="4" w:space="0" w:color="auto"/>
            </w:tcBorders>
            <w:shd w:val="clear" w:color="auto" w:fill="auto"/>
            <w:noWrap/>
          </w:tcPr>
          <w:p w14:paraId="2A269314" w14:textId="77777777" w:rsidR="00872AFE" w:rsidRPr="00711388" w:rsidRDefault="00872AFE" w:rsidP="00567869">
            <w:pPr>
              <w:jc w:val="left"/>
              <w:rPr>
                <w:lang w:val="en-GB"/>
              </w:rPr>
            </w:pPr>
            <w:r w:rsidRPr="00711388">
              <w:rPr>
                <w:lang w:val="en-GB"/>
              </w:rPr>
              <w:t>Total Net Non-life underwriting risk - diversified</w:t>
            </w:r>
          </w:p>
        </w:tc>
        <w:tc>
          <w:tcPr>
            <w:tcW w:w="4701" w:type="dxa"/>
            <w:tcBorders>
              <w:top w:val="nil"/>
              <w:left w:val="nil"/>
              <w:bottom w:val="single" w:sz="4" w:space="0" w:color="auto"/>
              <w:right w:val="single" w:sz="4" w:space="0" w:color="auto"/>
            </w:tcBorders>
            <w:shd w:val="clear" w:color="auto" w:fill="auto"/>
            <w:noWrap/>
          </w:tcPr>
          <w:p w14:paraId="73D65689" w14:textId="77777777" w:rsidR="00872AFE" w:rsidRPr="00711388" w:rsidRDefault="00872AFE" w:rsidP="00567869">
            <w:pPr>
              <w:jc w:val="left"/>
              <w:rPr>
                <w:ins w:id="6943" w:author="Author"/>
                <w:lang w:val="en-GB"/>
              </w:rPr>
            </w:pPr>
            <w:r w:rsidRPr="00711388">
              <w:rPr>
                <w:lang w:val="en-GB"/>
              </w:rPr>
              <w:t>S.26.08.01 C0010/R0310</w:t>
            </w:r>
            <w:r w:rsidRPr="00711388">
              <w:rPr>
                <w:lang w:val="en-GB" w:eastAsia="es-ES"/>
              </w:rPr>
              <w:t xml:space="preserve"> + the part calculated using the Standard formula for undertakings using a partial internal model where relevant</w:t>
            </w:r>
            <w:r w:rsidRPr="00711388">
              <w:rPr>
                <w:lang w:val="en-GB"/>
              </w:rPr>
              <w:t xml:space="preserve"> minus part of total diversification allocated to Non-Life underwriting risk by the undertaking’s algorithm.</w:t>
            </w:r>
          </w:p>
          <w:p w14:paraId="24E53C36" w14:textId="0A7CEFA6" w:rsidR="00503402" w:rsidRPr="00711388" w:rsidRDefault="00503402" w:rsidP="00567869">
            <w:pPr>
              <w:jc w:val="left"/>
              <w:rPr>
                <w:lang w:val="en-GB"/>
              </w:rPr>
            </w:pPr>
            <w:ins w:id="6944" w:author="Author">
              <w:r w:rsidRPr="00711388">
                <w:rPr>
                  <w:lang w:val="en-GB"/>
                </w:rPr>
                <w:t xml:space="preserve">This diversification includes both the diversification "within the module", i.e. between "level 2" components of Total Non-Life underwriting </w:t>
              </w:r>
              <w:r w:rsidR="000B5DD2">
                <w:rPr>
                  <w:lang w:val="en-GB"/>
                </w:rPr>
                <w:t>r</w:t>
              </w:r>
              <w:del w:id="6945" w:author="Author">
                <w:r w:rsidRPr="00711388" w:rsidDel="000B5DD2">
                  <w:rPr>
                    <w:lang w:val="en-GB"/>
                  </w:rPr>
                  <w:delText>R</w:delText>
                </w:r>
              </w:del>
              <w:r w:rsidRPr="00711388">
                <w:rPr>
                  <w:lang w:val="en-GB"/>
                </w:rPr>
                <w:t>isk and the diversification of the part modelled with IM with the part modelled with SF.</w:t>
              </w:r>
            </w:ins>
          </w:p>
        </w:tc>
      </w:tr>
      <w:tr w:rsidR="00872AFE" w:rsidRPr="00711388" w14:paraId="1940A1DF"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2FF4EC3" w14:textId="77777777" w:rsidR="00872AFE" w:rsidRPr="00711388" w:rsidRDefault="00872AFE" w:rsidP="00567869">
            <w:pPr>
              <w:jc w:val="left"/>
              <w:rPr>
                <w:lang w:val="en-GB"/>
              </w:rPr>
            </w:pPr>
            <w:r w:rsidRPr="00711388">
              <w:rPr>
                <w:lang w:val="en-GB"/>
              </w:rPr>
              <w:t>C0010/R0330</w:t>
            </w:r>
          </w:p>
        </w:tc>
        <w:tc>
          <w:tcPr>
            <w:tcW w:w="2103" w:type="dxa"/>
            <w:tcBorders>
              <w:top w:val="nil"/>
              <w:left w:val="nil"/>
              <w:bottom w:val="single" w:sz="4" w:space="0" w:color="auto"/>
              <w:right w:val="single" w:sz="4" w:space="0" w:color="auto"/>
            </w:tcBorders>
            <w:shd w:val="clear" w:color="auto" w:fill="auto"/>
            <w:noWrap/>
          </w:tcPr>
          <w:p w14:paraId="177D4996" w14:textId="77777777" w:rsidR="00872AFE" w:rsidRPr="00711388" w:rsidRDefault="00872AFE" w:rsidP="00567869">
            <w:pPr>
              <w:jc w:val="left"/>
              <w:rPr>
                <w:lang w:val="en-GB"/>
              </w:rPr>
            </w:pPr>
            <w:r w:rsidRPr="00711388">
              <w:rPr>
                <w:lang w:val="en-GB"/>
              </w:rPr>
              <w:t>Net Nat-cat risk</w:t>
            </w:r>
          </w:p>
        </w:tc>
        <w:tc>
          <w:tcPr>
            <w:tcW w:w="4701" w:type="dxa"/>
            <w:tcBorders>
              <w:top w:val="nil"/>
              <w:left w:val="nil"/>
              <w:bottom w:val="single" w:sz="4" w:space="0" w:color="auto"/>
              <w:right w:val="single" w:sz="4" w:space="0" w:color="auto"/>
            </w:tcBorders>
            <w:shd w:val="clear" w:color="auto" w:fill="auto"/>
            <w:noWrap/>
          </w:tcPr>
          <w:p w14:paraId="3C7CC28E" w14:textId="6C957B45" w:rsidR="00872AFE" w:rsidRPr="00711388" w:rsidRDefault="00872AFE" w:rsidP="00567869">
            <w:pPr>
              <w:jc w:val="left"/>
              <w:rPr>
                <w:lang w:val="en-GB"/>
              </w:rPr>
            </w:pPr>
            <w:r w:rsidRPr="00711388">
              <w:rPr>
                <w:lang w:val="en-GB"/>
              </w:rPr>
              <w:t xml:space="preserve">S.26.13.01 </w:t>
            </w:r>
            <w:del w:id="6946" w:author="Author">
              <w:r w:rsidRPr="00711388" w:rsidDel="00E47300">
                <w:rPr>
                  <w:lang w:val="en-GB"/>
                </w:rPr>
                <w:delText>C0430</w:delText>
              </w:r>
            </w:del>
            <w:ins w:id="6947" w:author="Author">
              <w:r w:rsidR="00E47300" w:rsidRPr="00711388">
                <w:rPr>
                  <w:lang w:val="en-GB"/>
                </w:rPr>
                <w:t>C0450</w:t>
              </w:r>
            </w:ins>
            <w:r w:rsidRPr="00711388">
              <w:rPr>
                <w:lang w:val="en-GB"/>
              </w:rPr>
              <w:t>/</w:t>
            </w:r>
            <w:del w:id="6948" w:author="Author">
              <w:r w:rsidRPr="00711388" w:rsidDel="00E47300">
                <w:rPr>
                  <w:lang w:val="en-GB"/>
                </w:rPr>
                <w:delText xml:space="preserve">R1690 </w:delText>
              </w:r>
            </w:del>
            <w:ins w:id="6949" w:author="Author">
              <w:r w:rsidR="00E47300" w:rsidRPr="00711388">
                <w:rPr>
                  <w:lang w:val="en-GB"/>
                </w:rPr>
                <w:t xml:space="preserve">R2050 </w:t>
              </w:r>
            </w:ins>
            <w:r w:rsidRPr="00711388">
              <w:rPr>
                <w:lang w:val="en-GB"/>
              </w:rPr>
              <w:t>+</w:t>
            </w:r>
            <w:del w:id="6950" w:author="Author">
              <w:r w:rsidRPr="00711388" w:rsidDel="003323F0">
                <w:rPr>
                  <w:lang w:val="en-GB"/>
                </w:rPr>
                <w:delText xml:space="preserve">  </w:delText>
              </w:r>
            </w:del>
            <w:ins w:id="6951" w:author="Author">
              <w:r w:rsidR="003323F0">
                <w:rPr>
                  <w:lang w:val="en-GB"/>
                </w:rPr>
                <w:t xml:space="preserve"> </w:t>
              </w:r>
            </w:ins>
            <w:r w:rsidRPr="00711388">
              <w:rPr>
                <w:lang w:val="en-GB"/>
              </w:rPr>
              <w:t xml:space="preserve">S.26.13.01 </w:t>
            </w:r>
            <w:del w:id="6952" w:author="Author">
              <w:r w:rsidRPr="00711388" w:rsidDel="00E47300">
                <w:rPr>
                  <w:lang w:val="en-GB"/>
                </w:rPr>
                <w:delText>C0430</w:delText>
              </w:r>
            </w:del>
            <w:ins w:id="6953" w:author="Author">
              <w:r w:rsidR="00E47300" w:rsidRPr="00711388">
                <w:rPr>
                  <w:lang w:val="en-GB"/>
                </w:rPr>
                <w:t>C0450</w:t>
              </w:r>
            </w:ins>
            <w:r w:rsidRPr="00711388">
              <w:rPr>
                <w:lang w:val="en-GB"/>
              </w:rPr>
              <w:t>/</w:t>
            </w:r>
            <w:del w:id="6954" w:author="Author">
              <w:r w:rsidRPr="00711388" w:rsidDel="00E47300">
                <w:rPr>
                  <w:lang w:val="en-GB"/>
                </w:rPr>
                <w:delText>R1700</w:delText>
              </w:r>
              <w:r w:rsidRPr="00711388" w:rsidDel="00E47300">
                <w:rPr>
                  <w:lang w:val="en-GB" w:eastAsia="es-ES"/>
                </w:rPr>
                <w:delText xml:space="preserve"> </w:delText>
              </w:r>
            </w:del>
            <w:ins w:id="6955" w:author="Author">
              <w:r w:rsidR="00E47300" w:rsidRPr="00711388">
                <w:rPr>
                  <w:lang w:val="en-GB"/>
                </w:rPr>
                <w:t>R2060</w:t>
              </w:r>
              <w:r w:rsidR="00E47300" w:rsidRPr="00711388">
                <w:rPr>
                  <w:lang w:val="en-GB" w:eastAsia="es-ES"/>
                </w:rPr>
                <w:t xml:space="preserve"> </w:t>
              </w:r>
            </w:ins>
            <w:r w:rsidRPr="00711388">
              <w:rPr>
                <w:lang w:val="en-GB" w:eastAsia="es-ES"/>
              </w:rPr>
              <w:t>+ the part calculated using the Standard formula for undertakings using a partial internal model where relevant</w:t>
            </w:r>
          </w:p>
        </w:tc>
      </w:tr>
      <w:tr w:rsidR="00872AFE" w:rsidRPr="00711388" w14:paraId="52C46792"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F8EAB25" w14:textId="77777777" w:rsidR="00872AFE" w:rsidRPr="00711388" w:rsidRDefault="00872AFE" w:rsidP="00567869">
            <w:pPr>
              <w:jc w:val="left"/>
              <w:rPr>
                <w:lang w:val="en-GB"/>
              </w:rPr>
            </w:pPr>
            <w:r w:rsidRPr="00711388">
              <w:rPr>
                <w:lang w:val="en-GB"/>
              </w:rPr>
              <w:t>C0010/R0340</w:t>
            </w:r>
          </w:p>
        </w:tc>
        <w:tc>
          <w:tcPr>
            <w:tcW w:w="2103" w:type="dxa"/>
            <w:tcBorders>
              <w:top w:val="nil"/>
              <w:left w:val="nil"/>
              <w:bottom w:val="single" w:sz="4" w:space="0" w:color="auto"/>
              <w:right w:val="single" w:sz="4" w:space="0" w:color="auto"/>
            </w:tcBorders>
            <w:shd w:val="clear" w:color="auto" w:fill="auto"/>
            <w:noWrap/>
          </w:tcPr>
          <w:p w14:paraId="7F48A10D" w14:textId="77777777" w:rsidR="00872AFE" w:rsidRPr="00711388" w:rsidRDefault="00872AFE" w:rsidP="00567869">
            <w:pPr>
              <w:jc w:val="left"/>
              <w:rPr>
                <w:lang w:val="en-GB"/>
              </w:rPr>
            </w:pPr>
            <w:r w:rsidRPr="00711388">
              <w:rPr>
                <w:lang w:val="en-GB"/>
              </w:rPr>
              <w:t>Net Man-made risk</w:t>
            </w:r>
          </w:p>
        </w:tc>
        <w:tc>
          <w:tcPr>
            <w:tcW w:w="4701" w:type="dxa"/>
            <w:tcBorders>
              <w:top w:val="nil"/>
              <w:left w:val="nil"/>
              <w:bottom w:val="single" w:sz="4" w:space="0" w:color="auto"/>
              <w:right w:val="single" w:sz="4" w:space="0" w:color="auto"/>
            </w:tcBorders>
            <w:shd w:val="clear" w:color="auto" w:fill="auto"/>
            <w:noWrap/>
          </w:tcPr>
          <w:p w14:paraId="20575E2B" w14:textId="3DA6E6CD" w:rsidR="00872AFE" w:rsidRPr="00711388" w:rsidRDefault="00872AFE" w:rsidP="00567869">
            <w:pPr>
              <w:jc w:val="left"/>
              <w:rPr>
                <w:lang w:val="en-GB"/>
              </w:rPr>
            </w:pPr>
            <w:r w:rsidRPr="00711388">
              <w:rPr>
                <w:lang w:val="en-GB"/>
              </w:rPr>
              <w:t>S.26.13.01 C04</w:t>
            </w:r>
            <w:ins w:id="6956" w:author="Author">
              <w:r w:rsidR="00062847" w:rsidRPr="00711388">
                <w:rPr>
                  <w:lang w:val="en-GB"/>
                </w:rPr>
                <w:t>5</w:t>
              </w:r>
            </w:ins>
            <w:del w:id="6957" w:author="Author">
              <w:r w:rsidRPr="00711388" w:rsidDel="00062847">
                <w:rPr>
                  <w:lang w:val="en-GB"/>
                </w:rPr>
                <w:delText>3</w:delText>
              </w:r>
            </w:del>
            <w:r w:rsidRPr="00711388">
              <w:rPr>
                <w:lang w:val="en-GB"/>
              </w:rPr>
              <w:t>0/</w:t>
            </w:r>
            <w:del w:id="6958" w:author="Author">
              <w:r w:rsidRPr="00711388" w:rsidDel="00062847">
                <w:rPr>
                  <w:lang w:val="en-GB"/>
                </w:rPr>
                <w:delText xml:space="preserve">R1710 </w:delText>
              </w:r>
            </w:del>
            <w:ins w:id="6959" w:author="Author">
              <w:r w:rsidR="00062847" w:rsidRPr="00711388">
                <w:rPr>
                  <w:lang w:val="en-GB"/>
                </w:rPr>
                <w:t xml:space="preserve">R2070 </w:t>
              </w:r>
            </w:ins>
            <w:r w:rsidRPr="00711388">
              <w:rPr>
                <w:lang w:val="en-GB"/>
              </w:rPr>
              <w:t>+</w:t>
            </w:r>
            <w:del w:id="6960" w:author="Author">
              <w:r w:rsidRPr="00711388" w:rsidDel="003323F0">
                <w:rPr>
                  <w:lang w:val="en-GB"/>
                </w:rPr>
                <w:delText xml:space="preserve">  </w:delText>
              </w:r>
            </w:del>
            <w:ins w:id="6961" w:author="Author">
              <w:r w:rsidR="003323F0">
                <w:rPr>
                  <w:lang w:val="en-GB"/>
                </w:rPr>
                <w:t xml:space="preserve"> </w:t>
              </w:r>
            </w:ins>
            <w:r w:rsidRPr="00711388">
              <w:rPr>
                <w:lang w:val="en-GB"/>
              </w:rPr>
              <w:t xml:space="preserve">S.26.13.01 </w:t>
            </w:r>
            <w:del w:id="6962" w:author="Author">
              <w:r w:rsidRPr="00711388" w:rsidDel="00062847">
                <w:rPr>
                  <w:lang w:val="en-GB"/>
                </w:rPr>
                <w:delText>C0430</w:delText>
              </w:r>
            </w:del>
            <w:ins w:id="6963" w:author="Author">
              <w:r w:rsidR="00062847" w:rsidRPr="00711388">
                <w:rPr>
                  <w:lang w:val="en-GB"/>
                </w:rPr>
                <w:t>C0450</w:t>
              </w:r>
            </w:ins>
            <w:r w:rsidRPr="00711388">
              <w:rPr>
                <w:lang w:val="en-GB"/>
              </w:rPr>
              <w:t>/</w:t>
            </w:r>
            <w:del w:id="6964" w:author="Author">
              <w:r w:rsidRPr="00711388" w:rsidDel="00062847">
                <w:rPr>
                  <w:lang w:val="en-GB"/>
                </w:rPr>
                <w:delText>R1720</w:delText>
              </w:r>
              <w:r w:rsidRPr="00711388" w:rsidDel="00062847">
                <w:rPr>
                  <w:lang w:val="en-GB" w:eastAsia="es-ES"/>
                </w:rPr>
                <w:delText xml:space="preserve"> </w:delText>
              </w:r>
            </w:del>
            <w:ins w:id="6965" w:author="Author">
              <w:r w:rsidR="00062847" w:rsidRPr="00711388">
                <w:rPr>
                  <w:lang w:val="en-GB"/>
                </w:rPr>
                <w:t>R2080</w:t>
              </w:r>
              <w:r w:rsidR="00062847" w:rsidRPr="00711388">
                <w:rPr>
                  <w:lang w:val="en-GB" w:eastAsia="es-ES"/>
                </w:rPr>
                <w:t xml:space="preserve"> </w:t>
              </w:r>
            </w:ins>
            <w:r w:rsidRPr="00711388">
              <w:rPr>
                <w:lang w:val="en-GB" w:eastAsia="es-ES"/>
              </w:rPr>
              <w:t>+ the part calculated using the Standard formula for undertakings using a partial internal model where relevant</w:t>
            </w:r>
          </w:p>
        </w:tc>
      </w:tr>
      <w:tr w:rsidR="00872AFE" w:rsidRPr="00711388" w14:paraId="4B2C5D53"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3C61E9C" w14:textId="77777777" w:rsidR="00872AFE" w:rsidRPr="00711388" w:rsidDel="00D62D59" w:rsidRDefault="00872AFE" w:rsidP="00567869">
            <w:pPr>
              <w:jc w:val="left"/>
              <w:rPr>
                <w:lang w:val="en-GB"/>
              </w:rPr>
            </w:pPr>
            <w:r w:rsidRPr="00711388">
              <w:rPr>
                <w:lang w:val="en-GB"/>
              </w:rPr>
              <w:t>C0010/R0350</w:t>
            </w:r>
          </w:p>
        </w:tc>
        <w:tc>
          <w:tcPr>
            <w:tcW w:w="2103" w:type="dxa"/>
            <w:tcBorders>
              <w:top w:val="nil"/>
              <w:left w:val="nil"/>
              <w:bottom w:val="single" w:sz="4" w:space="0" w:color="auto"/>
              <w:right w:val="single" w:sz="4" w:space="0" w:color="auto"/>
            </w:tcBorders>
            <w:shd w:val="clear" w:color="auto" w:fill="auto"/>
            <w:noWrap/>
          </w:tcPr>
          <w:p w14:paraId="729126F4" w14:textId="77777777" w:rsidR="00872AFE" w:rsidRPr="00711388" w:rsidDel="00D62D59" w:rsidRDefault="00872AFE" w:rsidP="00567869">
            <w:pPr>
              <w:jc w:val="left"/>
              <w:rPr>
                <w:lang w:val="en-GB"/>
              </w:rPr>
            </w:pPr>
            <w:r w:rsidRPr="00711388">
              <w:rPr>
                <w:lang w:val="en-GB"/>
              </w:rPr>
              <w:t>Gross reserve risk</w:t>
            </w:r>
          </w:p>
        </w:tc>
        <w:tc>
          <w:tcPr>
            <w:tcW w:w="4701" w:type="dxa"/>
            <w:tcBorders>
              <w:top w:val="nil"/>
              <w:left w:val="nil"/>
              <w:bottom w:val="single" w:sz="4" w:space="0" w:color="auto"/>
              <w:right w:val="single" w:sz="4" w:space="0" w:color="auto"/>
            </w:tcBorders>
            <w:shd w:val="clear" w:color="auto" w:fill="auto"/>
            <w:noWrap/>
          </w:tcPr>
          <w:p w14:paraId="45904824" w14:textId="66758870" w:rsidR="00872AFE" w:rsidRPr="00711388" w:rsidDel="00D62D59" w:rsidRDefault="00872AFE" w:rsidP="00567869">
            <w:pPr>
              <w:jc w:val="left"/>
              <w:rPr>
                <w:lang w:val="en-GB"/>
              </w:rPr>
            </w:pPr>
            <w:r w:rsidRPr="00711388">
              <w:rPr>
                <w:lang w:val="en-GB"/>
              </w:rPr>
              <w:t xml:space="preserve">Same as S.26.13.01 </w:t>
            </w:r>
            <w:del w:id="6966" w:author="Author">
              <w:r w:rsidRPr="00711388" w:rsidDel="00062847">
                <w:rPr>
                  <w:lang w:val="en-GB"/>
                </w:rPr>
                <w:delText>C0050</w:delText>
              </w:r>
            </w:del>
            <w:ins w:id="6967" w:author="Author">
              <w:r w:rsidR="00062847" w:rsidRPr="00711388">
                <w:rPr>
                  <w:lang w:val="en-GB"/>
                </w:rPr>
                <w:t>C0070</w:t>
              </w:r>
            </w:ins>
            <w:r w:rsidRPr="00711388">
              <w:rPr>
                <w:lang w:val="en-GB"/>
              </w:rPr>
              <w:t>/R0090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6771402E"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005279A" w14:textId="77777777" w:rsidR="00872AFE" w:rsidRPr="00711388" w:rsidDel="00D62D59" w:rsidRDefault="00872AFE" w:rsidP="00567869">
            <w:pPr>
              <w:jc w:val="left"/>
              <w:rPr>
                <w:lang w:val="en-GB"/>
              </w:rPr>
            </w:pPr>
            <w:r w:rsidRPr="00711388">
              <w:rPr>
                <w:lang w:val="en-GB"/>
              </w:rPr>
              <w:t>C0010/R0360</w:t>
            </w:r>
          </w:p>
        </w:tc>
        <w:tc>
          <w:tcPr>
            <w:tcW w:w="2103" w:type="dxa"/>
            <w:tcBorders>
              <w:top w:val="nil"/>
              <w:left w:val="nil"/>
              <w:bottom w:val="single" w:sz="4" w:space="0" w:color="auto"/>
              <w:right w:val="single" w:sz="4" w:space="0" w:color="auto"/>
            </w:tcBorders>
            <w:shd w:val="clear" w:color="auto" w:fill="auto"/>
            <w:noWrap/>
          </w:tcPr>
          <w:p w14:paraId="60CCE861" w14:textId="77777777" w:rsidR="00872AFE" w:rsidRPr="00711388" w:rsidDel="00D62D59" w:rsidRDefault="00872AFE" w:rsidP="00567869">
            <w:pPr>
              <w:jc w:val="left"/>
              <w:rPr>
                <w:lang w:val="en-GB"/>
              </w:rPr>
            </w:pPr>
            <w:r w:rsidRPr="00711388">
              <w:rPr>
                <w:lang w:val="en-GB"/>
              </w:rPr>
              <w:t>Gross premium risk</w:t>
            </w:r>
          </w:p>
        </w:tc>
        <w:tc>
          <w:tcPr>
            <w:tcW w:w="4701" w:type="dxa"/>
            <w:tcBorders>
              <w:top w:val="nil"/>
              <w:left w:val="nil"/>
              <w:bottom w:val="single" w:sz="4" w:space="0" w:color="auto"/>
              <w:right w:val="single" w:sz="4" w:space="0" w:color="auto"/>
            </w:tcBorders>
            <w:shd w:val="clear" w:color="auto" w:fill="auto"/>
            <w:noWrap/>
          </w:tcPr>
          <w:p w14:paraId="2FFBBC3D" w14:textId="56ED14C6" w:rsidR="00872AFE" w:rsidRPr="00711388" w:rsidDel="00D62D59" w:rsidRDefault="00872AFE" w:rsidP="00567869">
            <w:pPr>
              <w:jc w:val="left"/>
              <w:rPr>
                <w:lang w:val="en-GB"/>
              </w:rPr>
            </w:pPr>
            <w:r w:rsidRPr="00711388">
              <w:rPr>
                <w:lang w:val="en-GB"/>
              </w:rPr>
              <w:t xml:space="preserve">Same as S.26.13.01 </w:t>
            </w:r>
            <w:del w:id="6968" w:author="Author">
              <w:r w:rsidRPr="00711388" w:rsidDel="00062847">
                <w:rPr>
                  <w:lang w:val="en-GB"/>
                </w:rPr>
                <w:delText>C0080</w:delText>
              </w:r>
            </w:del>
            <w:ins w:id="6969" w:author="Author">
              <w:r w:rsidR="00062847" w:rsidRPr="00711388">
                <w:rPr>
                  <w:lang w:val="en-GB"/>
                </w:rPr>
                <w:t>C0100</w:t>
              </w:r>
            </w:ins>
            <w:r w:rsidRPr="00711388">
              <w:rPr>
                <w:lang w:val="en-GB"/>
              </w:rPr>
              <w:t>/</w:t>
            </w:r>
            <w:del w:id="6970" w:author="Author">
              <w:r w:rsidRPr="00711388" w:rsidDel="00062847">
                <w:rPr>
                  <w:lang w:val="en-GB"/>
                </w:rPr>
                <w:delText>R0540</w:delText>
              </w:r>
              <w:r w:rsidRPr="00711388" w:rsidDel="00062847">
                <w:rPr>
                  <w:lang w:val="en-GB" w:eastAsia="es-ES"/>
                </w:rPr>
                <w:delText xml:space="preserve"> </w:delText>
              </w:r>
            </w:del>
            <w:ins w:id="6971" w:author="Author">
              <w:r w:rsidR="00062847" w:rsidRPr="00711388">
                <w:rPr>
                  <w:lang w:val="en-GB"/>
                </w:rPr>
                <w:t>R0660</w:t>
              </w:r>
              <w:r w:rsidR="00062847" w:rsidRPr="00711388">
                <w:rPr>
                  <w:lang w:val="en-GB" w:eastAsia="es-ES"/>
                </w:rPr>
                <w:t xml:space="preserve"> </w:t>
              </w:r>
            </w:ins>
            <w:r w:rsidRPr="00711388">
              <w:rPr>
                <w:lang w:val="en-GB" w:eastAsia="es-ES"/>
              </w:rPr>
              <w:t>+ the part calculated using the Standard formula for undertakings using a partial internal model where relevant</w:t>
            </w:r>
            <w:r w:rsidRPr="00711388">
              <w:rPr>
                <w:lang w:val="en-GB"/>
              </w:rPr>
              <w:t>.</w:t>
            </w:r>
          </w:p>
        </w:tc>
      </w:tr>
      <w:tr w:rsidR="00872AFE" w:rsidRPr="00711388" w14:paraId="6FD0EDE9"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EB8249C" w14:textId="77777777" w:rsidR="00872AFE" w:rsidRPr="00711388" w:rsidDel="00D62D59" w:rsidRDefault="00872AFE" w:rsidP="00567869">
            <w:pPr>
              <w:jc w:val="left"/>
              <w:rPr>
                <w:lang w:val="en-GB"/>
              </w:rPr>
            </w:pPr>
            <w:r w:rsidRPr="00711388">
              <w:rPr>
                <w:lang w:val="en-GB"/>
              </w:rPr>
              <w:lastRenderedPageBreak/>
              <w:t>C0010/R0370</w:t>
            </w:r>
          </w:p>
        </w:tc>
        <w:tc>
          <w:tcPr>
            <w:tcW w:w="2103" w:type="dxa"/>
            <w:tcBorders>
              <w:top w:val="nil"/>
              <w:left w:val="nil"/>
              <w:bottom w:val="single" w:sz="4" w:space="0" w:color="auto"/>
              <w:right w:val="single" w:sz="4" w:space="0" w:color="auto"/>
            </w:tcBorders>
            <w:shd w:val="clear" w:color="auto" w:fill="auto"/>
            <w:noWrap/>
          </w:tcPr>
          <w:p w14:paraId="79617732" w14:textId="77777777" w:rsidR="00872AFE" w:rsidRPr="00711388" w:rsidDel="00D62D59" w:rsidRDefault="00872AFE" w:rsidP="00567869">
            <w:pPr>
              <w:jc w:val="left"/>
              <w:rPr>
                <w:lang w:val="en-GB"/>
              </w:rPr>
            </w:pPr>
            <w:r w:rsidRPr="00711388">
              <w:rPr>
                <w:lang w:val="en-GB"/>
              </w:rPr>
              <w:t>Total Life &amp; Health underwriting risk</w:t>
            </w:r>
          </w:p>
        </w:tc>
        <w:tc>
          <w:tcPr>
            <w:tcW w:w="4701" w:type="dxa"/>
            <w:tcBorders>
              <w:top w:val="nil"/>
              <w:left w:val="nil"/>
              <w:bottom w:val="single" w:sz="4" w:space="0" w:color="auto"/>
              <w:right w:val="single" w:sz="4" w:space="0" w:color="auto"/>
            </w:tcBorders>
            <w:shd w:val="clear" w:color="auto" w:fill="auto"/>
            <w:noWrap/>
          </w:tcPr>
          <w:p w14:paraId="2B26A330" w14:textId="1789F69F" w:rsidR="00872AFE" w:rsidRPr="00711388" w:rsidRDefault="00872AFE" w:rsidP="00567869">
            <w:pPr>
              <w:jc w:val="left"/>
              <w:rPr>
                <w:lang w:val="en-GB"/>
              </w:rPr>
            </w:pPr>
            <w:r w:rsidRPr="00711388">
              <w:rPr>
                <w:lang w:val="en-GB"/>
              </w:rPr>
              <w:t>Sum of S.26.08.01 C0010/</w:t>
            </w:r>
            <w:del w:id="6972" w:author="Author">
              <w:r w:rsidRPr="00711388" w:rsidDel="007D01D1">
                <w:rPr>
                  <w:lang w:val="en-GB"/>
                </w:rPr>
                <w:delText>R0420</w:delText>
              </w:r>
            </w:del>
            <w:ins w:id="6973" w:author="Author">
              <w:r w:rsidR="007D01D1" w:rsidRPr="00711388">
                <w:rPr>
                  <w:lang w:val="en-GB"/>
                </w:rPr>
                <w:t>R0390</w:t>
              </w:r>
            </w:ins>
            <w:r w:rsidRPr="00711388">
              <w:rPr>
                <w:lang w:val="en-GB"/>
              </w:rPr>
              <w:t>-</w:t>
            </w:r>
            <w:del w:id="6974" w:author="Author">
              <w:r w:rsidRPr="00711388" w:rsidDel="007D01D1">
                <w:rPr>
                  <w:lang w:val="en-GB"/>
                </w:rPr>
                <w:delText>R0480</w:delText>
              </w:r>
              <w:r w:rsidRPr="00711388" w:rsidDel="007D01D1">
                <w:rPr>
                  <w:lang w:val="en-GB" w:eastAsia="es-ES"/>
                </w:rPr>
                <w:delText xml:space="preserve"> </w:delText>
              </w:r>
            </w:del>
            <w:ins w:id="6975" w:author="Author">
              <w:r w:rsidR="007D01D1" w:rsidRPr="00711388">
                <w:rPr>
                  <w:lang w:val="en-GB"/>
                </w:rPr>
                <w:t>R0450</w:t>
              </w:r>
              <w:r w:rsidR="007D01D1" w:rsidRPr="00711388">
                <w:rPr>
                  <w:lang w:val="en-GB" w:eastAsia="es-ES"/>
                </w:rPr>
                <w:t xml:space="preserve"> </w:t>
              </w:r>
            </w:ins>
            <w:r w:rsidRPr="00711388">
              <w:rPr>
                <w:lang w:val="en-GB" w:eastAsia="es-ES"/>
              </w:rPr>
              <w:t>+ the part calculated using the Standard formula for undertakings using a partial internal model where relevant</w:t>
            </w:r>
          </w:p>
          <w:p w14:paraId="044F432E" w14:textId="035C0FF6" w:rsidR="00872AFE" w:rsidRPr="00711388" w:rsidDel="00D62D59" w:rsidRDefault="00872AFE" w:rsidP="00567869">
            <w:pPr>
              <w:jc w:val="left"/>
              <w:rPr>
                <w:lang w:val="en-GB"/>
              </w:rPr>
            </w:pPr>
            <w:r w:rsidRPr="00711388">
              <w:rPr>
                <w:lang w:val="en-GB"/>
              </w:rPr>
              <w:t>or sum of S.26.08.01 C0010/</w:t>
            </w:r>
            <w:del w:id="6976" w:author="Author">
              <w:r w:rsidRPr="00711388" w:rsidDel="007D01D1">
                <w:rPr>
                  <w:lang w:val="en-GB"/>
                </w:rPr>
                <w:delText>R0480</w:delText>
              </w:r>
            </w:del>
            <w:ins w:id="6977" w:author="Author">
              <w:r w:rsidR="007D01D1" w:rsidRPr="00711388">
                <w:rPr>
                  <w:lang w:val="en-GB"/>
                </w:rPr>
                <w:t>R0450</w:t>
              </w:r>
            </w:ins>
            <w:r w:rsidRPr="00711388">
              <w:rPr>
                <w:lang w:val="en-GB"/>
              </w:rPr>
              <w:t>-</w:t>
            </w:r>
            <w:del w:id="6978" w:author="Author">
              <w:r w:rsidRPr="00711388" w:rsidDel="007D01D1">
                <w:rPr>
                  <w:lang w:val="en-GB"/>
                </w:rPr>
                <w:delText>R0500</w:delText>
              </w:r>
              <w:r w:rsidRPr="00711388" w:rsidDel="007D01D1">
                <w:rPr>
                  <w:lang w:val="en-GB" w:eastAsia="es-ES"/>
                </w:rPr>
                <w:delText xml:space="preserve"> </w:delText>
              </w:r>
            </w:del>
            <w:ins w:id="6979" w:author="Author">
              <w:r w:rsidR="007D01D1" w:rsidRPr="00711388">
                <w:rPr>
                  <w:lang w:val="en-GB"/>
                </w:rPr>
                <w:t>R0470</w:t>
              </w:r>
              <w:r w:rsidR="007D01D1" w:rsidRPr="00711388">
                <w:rPr>
                  <w:lang w:val="en-GB" w:eastAsia="es-ES"/>
                </w:rPr>
                <w:t xml:space="preserve"> </w:t>
              </w:r>
            </w:ins>
            <w:r w:rsidRPr="00711388">
              <w:rPr>
                <w:lang w:val="en-GB" w:eastAsia="es-ES"/>
              </w:rPr>
              <w:t>+ the part calculated using the Standard formula for undertakings using a partial internal model where relevant</w:t>
            </w:r>
            <w:r w:rsidRPr="00711388">
              <w:rPr>
                <w:lang w:val="en-GB"/>
              </w:rPr>
              <w:t>.</w:t>
            </w:r>
          </w:p>
        </w:tc>
      </w:tr>
      <w:tr w:rsidR="00872AFE" w:rsidRPr="00711388" w14:paraId="75BC0180"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D43F84F" w14:textId="77777777" w:rsidR="00872AFE" w:rsidRPr="00711388" w:rsidDel="00D62D59" w:rsidRDefault="00872AFE" w:rsidP="00567869">
            <w:pPr>
              <w:jc w:val="left"/>
              <w:rPr>
                <w:lang w:val="en-GB"/>
              </w:rPr>
            </w:pPr>
            <w:r w:rsidRPr="00711388">
              <w:rPr>
                <w:lang w:val="en-GB"/>
              </w:rPr>
              <w:t>C0010/R0380</w:t>
            </w:r>
          </w:p>
        </w:tc>
        <w:tc>
          <w:tcPr>
            <w:tcW w:w="2103" w:type="dxa"/>
            <w:tcBorders>
              <w:top w:val="nil"/>
              <w:left w:val="nil"/>
              <w:bottom w:val="single" w:sz="4" w:space="0" w:color="auto"/>
              <w:right w:val="single" w:sz="4" w:space="0" w:color="auto"/>
            </w:tcBorders>
            <w:shd w:val="clear" w:color="auto" w:fill="auto"/>
            <w:noWrap/>
          </w:tcPr>
          <w:p w14:paraId="7399C17E" w14:textId="77777777" w:rsidR="00872AFE" w:rsidRPr="00711388" w:rsidDel="00D62D59" w:rsidRDefault="00872AFE" w:rsidP="00567869">
            <w:pPr>
              <w:jc w:val="left"/>
              <w:rPr>
                <w:lang w:val="en-GB"/>
              </w:rPr>
            </w:pPr>
            <w:r w:rsidRPr="00711388">
              <w:rPr>
                <w:lang w:val="en-GB"/>
              </w:rPr>
              <w:t>Total Life &amp; Health underwriting risk - diversified</w:t>
            </w:r>
          </w:p>
        </w:tc>
        <w:tc>
          <w:tcPr>
            <w:tcW w:w="4701" w:type="dxa"/>
            <w:tcBorders>
              <w:top w:val="nil"/>
              <w:left w:val="nil"/>
              <w:bottom w:val="single" w:sz="4" w:space="0" w:color="auto"/>
              <w:right w:val="single" w:sz="4" w:space="0" w:color="auto"/>
            </w:tcBorders>
            <w:shd w:val="clear" w:color="auto" w:fill="auto"/>
            <w:noWrap/>
          </w:tcPr>
          <w:p w14:paraId="7E3A06C6" w14:textId="77777777" w:rsidR="00872AFE" w:rsidRPr="00711388" w:rsidRDefault="00872AFE" w:rsidP="00567869">
            <w:pPr>
              <w:jc w:val="left"/>
              <w:rPr>
                <w:ins w:id="6980" w:author="Author"/>
                <w:lang w:val="en-GB"/>
              </w:rPr>
            </w:pPr>
            <w:r w:rsidRPr="00711388">
              <w:rPr>
                <w:lang w:val="en-GB"/>
              </w:rPr>
              <w:t>S.26.08.01 C0010/</w:t>
            </w:r>
            <w:del w:id="6981" w:author="Author">
              <w:r w:rsidRPr="00711388" w:rsidDel="007D01D1">
                <w:rPr>
                  <w:lang w:val="en-GB"/>
                </w:rPr>
                <w:delText>R0400</w:delText>
              </w:r>
              <w:r w:rsidRPr="00711388" w:rsidDel="007D01D1">
                <w:rPr>
                  <w:lang w:val="en-GB" w:eastAsia="es-ES"/>
                </w:rPr>
                <w:delText xml:space="preserve"> </w:delText>
              </w:r>
            </w:del>
            <w:ins w:id="6982" w:author="Author">
              <w:r w:rsidR="007D01D1" w:rsidRPr="00711388">
                <w:rPr>
                  <w:lang w:val="en-GB"/>
                </w:rPr>
                <w:t>R0370</w:t>
              </w:r>
              <w:r w:rsidR="007D01D1" w:rsidRPr="00711388">
                <w:rPr>
                  <w:lang w:val="en-GB" w:eastAsia="es-ES"/>
                </w:rPr>
                <w:t xml:space="preserve"> </w:t>
              </w:r>
            </w:ins>
            <w:r w:rsidRPr="00711388">
              <w:rPr>
                <w:lang w:val="en-GB" w:eastAsia="es-ES"/>
              </w:rPr>
              <w:t>+ the part calculated using the Standard formula for undertakings using a partial internal model where relevant</w:t>
            </w:r>
            <w:r w:rsidRPr="00711388">
              <w:rPr>
                <w:lang w:val="en-GB"/>
              </w:rPr>
              <w:t xml:space="preserve"> minus part of total diversification allocated to Life &amp; Health risk by the undertaking’s algorithm.</w:t>
            </w:r>
          </w:p>
          <w:p w14:paraId="6CA0F3F5" w14:textId="5C40C725" w:rsidR="00503402" w:rsidRPr="00711388" w:rsidDel="00D62D59" w:rsidRDefault="00503402" w:rsidP="00567869">
            <w:pPr>
              <w:jc w:val="left"/>
              <w:rPr>
                <w:lang w:val="en-GB"/>
              </w:rPr>
            </w:pPr>
            <w:ins w:id="6983" w:author="Author">
              <w:r w:rsidRPr="00711388">
                <w:rPr>
                  <w:lang w:val="en-GB"/>
                </w:rPr>
                <w:t>This diversification includes both the diversification "within the module", i.e. between "level 2" components of Life &amp; Health underwriting Risk and the diversification of the part modelled with IM with the part modelled with SF.</w:t>
              </w:r>
            </w:ins>
          </w:p>
        </w:tc>
      </w:tr>
      <w:tr w:rsidR="00872AFE" w:rsidRPr="00711388" w14:paraId="506DE94C"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892834F" w14:textId="77777777" w:rsidR="00872AFE" w:rsidRPr="00711388" w:rsidRDefault="00872AFE" w:rsidP="00567869">
            <w:pPr>
              <w:jc w:val="left"/>
              <w:rPr>
                <w:lang w:val="en-GB"/>
              </w:rPr>
            </w:pPr>
            <w:r w:rsidRPr="00711388">
              <w:rPr>
                <w:lang w:val="en-GB"/>
              </w:rPr>
              <w:t>C0010/R0390</w:t>
            </w:r>
          </w:p>
        </w:tc>
        <w:tc>
          <w:tcPr>
            <w:tcW w:w="2103" w:type="dxa"/>
            <w:tcBorders>
              <w:top w:val="nil"/>
              <w:left w:val="nil"/>
              <w:bottom w:val="single" w:sz="4" w:space="0" w:color="auto"/>
              <w:right w:val="single" w:sz="4" w:space="0" w:color="auto"/>
            </w:tcBorders>
            <w:shd w:val="clear" w:color="auto" w:fill="auto"/>
            <w:noWrap/>
          </w:tcPr>
          <w:p w14:paraId="37C4589F" w14:textId="77777777" w:rsidR="00872AFE" w:rsidRPr="00711388" w:rsidRDefault="00872AFE" w:rsidP="00567869">
            <w:pPr>
              <w:jc w:val="left"/>
              <w:rPr>
                <w:lang w:val="en-GB"/>
              </w:rPr>
            </w:pPr>
            <w:r w:rsidRPr="00711388">
              <w:rPr>
                <w:lang w:val="en-GB"/>
              </w:rPr>
              <w:t>Mortality risk</w:t>
            </w:r>
          </w:p>
        </w:tc>
        <w:tc>
          <w:tcPr>
            <w:tcW w:w="4701" w:type="dxa"/>
            <w:tcBorders>
              <w:top w:val="nil"/>
              <w:left w:val="nil"/>
              <w:bottom w:val="single" w:sz="4" w:space="0" w:color="auto"/>
              <w:right w:val="single" w:sz="4" w:space="0" w:color="auto"/>
            </w:tcBorders>
            <w:shd w:val="clear" w:color="auto" w:fill="auto"/>
            <w:noWrap/>
          </w:tcPr>
          <w:p w14:paraId="0288AD53" w14:textId="77777777" w:rsidR="00872AFE" w:rsidRPr="00711388" w:rsidRDefault="00872AFE" w:rsidP="00567869">
            <w:pPr>
              <w:jc w:val="left"/>
              <w:rPr>
                <w:lang w:val="en-GB"/>
              </w:rPr>
            </w:pPr>
            <w:r w:rsidRPr="00711388">
              <w:rPr>
                <w:lang w:val="en-GB"/>
              </w:rPr>
              <w:t>S.26.14.01 C0070/R0010 + S.26.14.01 C0070/R0310</w:t>
            </w:r>
            <w:r w:rsidRPr="00711388">
              <w:rPr>
                <w:lang w:val="en-GB" w:eastAsia="es-ES"/>
              </w:rPr>
              <w:t xml:space="preserve"> + the part calculated using the Standard formula for undertakings using a partial internal model where relevant</w:t>
            </w:r>
          </w:p>
        </w:tc>
      </w:tr>
      <w:tr w:rsidR="00872AFE" w:rsidRPr="00711388" w14:paraId="17BC4460"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39BDF88" w14:textId="77777777" w:rsidR="00872AFE" w:rsidRPr="00711388" w:rsidRDefault="00872AFE" w:rsidP="00567869">
            <w:pPr>
              <w:jc w:val="left"/>
              <w:rPr>
                <w:lang w:val="en-GB"/>
              </w:rPr>
            </w:pPr>
            <w:r w:rsidRPr="00711388">
              <w:rPr>
                <w:lang w:val="en-GB"/>
              </w:rPr>
              <w:t>C0010/R0400</w:t>
            </w:r>
          </w:p>
        </w:tc>
        <w:tc>
          <w:tcPr>
            <w:tcW w:w="2103" w:type="dxa"/>
            <w:tcBorders>
              <w:top w:val="nil"/>
              <w:left w:val="nil"/>
              <w:bottom w:val="single" w:sz="4" w:space="0" w:color="auto"/>
              <w:right w:val="single" w:sz="4" w:space="0" w:color="auto"/>
            </w:tcBorders>
            <w:shd w:val="clear" w:color="auto" w:fill="auto"/>
            <w:noWrap/>
          </w:tcPr>
          <w:p w14:paraId="2DDB237F" w14:textId="77777777" w:rsidR="00872AFE" w:rsidRPr="00711388" w:rsidRDefault="00872AFE" w:rsidP="00567869">
            <w:pPr>
              <w:jc w:val="left"/>
              <w:rPr>
                <w:lang w:val="en-GB"/>
              </w:rPr>
            </w:pPr>
            <w:r w:rsidRPr="00711388">
              <w:rPr>
                <w:lang w:val="en-GB"/>
              </w:rPr>
              <w:t>Longevity risk</w:t>
            </w:r>
          </w:p>
        </w:tc>
        <w:tc>
          <w:tcPr>
            <w:tcW w:w="4701" w:type="dxa"/>
            <w:tcBorders>
              <w:top w:val="nil"/>
              <w:left w:val="nil"/>
              <w:bottom w:val="single" w:sz="4" w:space="0" w:color="auto"/>
              <w:right w:val="single" w:sz="4" w:space="0" w:color="auto"/>
            </w:tcBorders>
            <w:shd w:val="clear" w:color="auto" w:fill="auto"/>
            <w:noWrap/>
          </w:tcPr>
          <w:p w14:paraId="4AED96BA" w14:textId="295DCA73" w:rsidR="00872AFE" w:rsidRPr="00711388" w:rsidRDefault="00872AFE" w:rsidP="00567869">
            <w:pPr>
              <w:jc w:val="left"/>
              <w:rPr>
                <w:lang w:val="en-GB"/>
              </w:rPr>
            </w:pPr>
            <w:r w:rsidRPr="00711388">
              <w:rPr>
                <w:lang w:val="en-GB"/>
              </w:rPr>
              <w:t>S.26.14.01 C0070/</w:t>
            </w:r>
            <w:del w:id="6984" w:author="Author">
              <w:r w:rsidRPr="00711388" w:rsidDel="00A5516D">
                <w:rPr>
                  <w:lang w:val="en-GB"/>
                </w:rPr>
                <w:delText xml:space="preserve">R0050 </w:delText>
              </w:r>
            </w:del>
            <w:ins w:id="6985" w:author="Author">
              <w:r w:rsidR="00A5516D" w:rsidRPr="00711388">
                <w:rPr>
                  <w:lang w:val="en-GB"/>
                </w:rPr>
                <w:t xml:space="preserve">R0060 </w:t>
              </w:r>
            </w:ins>
            <w:r w:rsidRPr="00711388">
              <w:rPr>
                <w:lang w:val="en-GB"/>
              </w:rPr>
              <w:t>+ S.26.14.01 C0070/R0360</w:t>
            </w:r>
            <w:r w:rsidRPr="00711388">
              <w:rPr>
                <w:lang w:val="en-GB" w:eastAsia="es-ES"/>
              </w:rPr>
              <w:t xml:space="preserve"> + the part calculated using the Standard formula for undertakings using a partial internal model where relevant</w:t>
            </w:r>
          </w:p>
        </w:tc>
      </w:tr>
      <w:tr w:rsidR="00872AFE" w:rsidRPr="00711388" w14:paraId="2F9A5542"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C97D272" w14:textId="77777777" w:rsidR="00872AFE" w:rsidRPr="00711388" w:rsidRDefault="00872AFE" w:rsidP="00567869">
            <w:pPr>
              <w:jc w:val="left"/>
              <w:rPr>
                <w:lang w:val="en-GB"/>
              </w:rPr>
            </w:pPr>
            <w:r w:rsidRPr="00711388">
              <w:rPr>
                <w:lang w:val="en-GB"/>
              </w:rPr>
              <w:t>C0010/R0410</w:t>
            </w:r>
          </w:p>
        </w:tc>
        <w:tc>
          <w:tcPr>
            <w:tcW w:w="2103" w:type="dxa"/>
            <w:tcBorders>
              <w:top w:val="nil"/>
              <w:left w:val="nil"/>
              <w:bottom w:val="single" w:sz="4" w:space="0" w:color="auto"/>
              <w:right w:val="single" w:sz="4" w:space="0" w:color="auto"/>
            </w:tcBorders>
            <w:shd w:val="clear" w:color="auto" w:fill="auto"/>
            <w:noWrap/>
          </w:tcPr>
          <w:p w14:paraId="57712266" w14:textId="77777777" w:rsidR="00872AFE" w:rsidRPr="00711388" w:rsidRDefault="00872AFE" w:rsidP="00567869">
            <w:pPr>
              <w:jc w:val="left"/>
              <w:rPr>
                <w:lang w:val="en-GB"/>
              </w:rPr>
            </w:pPr>
            <w:r w:rsidRPr="00711388">
              <w:rPr>
                <w:lang w:val="en-GB"/>
              </w:rPr>
              <w:t>Disability-Morbidity risk</w:t>
            </w:r>
          </w:p>
        </w:tc>
        <w:tc>
          <w:tcPr>
            <w:tcW w:w="4701" w:type="dxa"/>
            <w:tcBorders>
              <w:top w:val="nil"/>
              <w:left w:val="nil"/>
              <w:bottom w:val="single" w:sz="4" w:space="0" w:color="auto"/>
              <w:right w:val="single" w:sz="4" w:space="0" w:color="auto"/>
            </w:tcBorders>
            <w:shd w:val="clear" w:color="auto" w:fill="auto"/>
            <w:noWrap/>
          </w:tcPr>
          <w:p w14:paraId="2A418BBB" w14:textId="77777777" w:rsidR="00872AFE" w:rsidRPr="00711388" w:rsidRDefault="00872AFE" w:rsidP="00567869">
            <w:pPr>
              <w:jc w:val="left"/>
              <w:rPr>
                <w:lang w:val="en-GB"/>
              </w:rPr>
            </w:pPr>
            <w:r w:rsidRPr="00711388">
              <w:rPr>
                <w:lang w:val="en-GB"/>
              </w:rPr>
              <w:t>S.26.14.01 C0070/R0110 + S.26.14.01 C0070/R0410</w:t>
            </w:r>
            <w:r w:rsidRPr="00711388">
              <w:rPr>
                <w:lang w:val="en-GB" w:eastAsia="es-ES"/>
              </w:rPr>
              <w:t xml:space="preserve"> + the part calculated using the Standard formula for undertakings using a partial internal model where relevant</w:t>
            </w:r>
          </w:p>
        </w:tc>
      </w:tr>
      <w:tr w:rsidR="00872AFE" w:rsidRPr="00711388" w14:paraId="1B72807D"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EC59406" w14:textId="77777777" w:rsidR="00872AFE" w:rsidRPr="00711388" w:rsidRDefault="00872AFE" w:rsidP="00567869">
            <w:pPr>
              <w:jc w:val="left"/>
              <w:rPr>
                <w:lang w:val="en-GB"/>
              </w:rPr>
            </w:pPr>
            <w:r w:rsidRPr="00711388">
              <w:rPr>
                <w:lang w:val="en-GB"/>
              </w:rPr>
              <w:t>C0010/R0420</w:t>
            </w:r>
          </w:p>
        </w:tc>
        <w:tc>
          <w:tcPr>
            <w:tcW w:w="2103" w:type="dxa"/>
            <w:tcBorders>
              <w:top w:val="nil"/>
              <w:left w:val="nil"/>
              <w:bottom w:val="single" w:sz="4" w:space="0" w:color="auto"/>
              <w:right w:val="single" w:sz="4" w:space="0" w:color="auto"/>
            </w:tcBorders>
            <w:shd w:val="clear" w:color="auto" w:fill="auto"/>
            <w:noWrap/>
          </w:tcPr>
          <w:p w14:paraId="0CCC9C39" w14:textId="77777777" w:rsidR="00872AFE" w:rsidRPr="00711388" w:rsidRDefault="00872AFE" w:rsidP="00567869">
            <w:pPr>
              <w:jc w:val="left"/>
              <w:rPr>
                <w:lang w:val="en-GB"/>
              </w:rPr>
            </w:pPr>
            <w:r w:rsidRPr="00711388">
              <w:rPr>
                <w:lang w:val="en-GB"/>
              </w:rPr>
              <w:t>Lapse</w:t>
            </w:r>
          </w:p>
        </w:tc>
        <w:tc>
          <w:tcPr>
            <w:tcW w:w="4701" w:type="dxa"/>
            <w:tcBorders>
              <w:top w:val="nil"/>
              <w:left w:val="nil"/>
              <w:bottom w:val="single" w:sz="4" w:space="0" w:color="auto"/>
              <w:right w:val="single" w:sz="4" w:space="0" w:color="auto"/>
            </w:tcBorders>
            <w:shd w:val="clear" w:color="auto" w:fill="auto"/>
            <w:noWrap/>
          </w:tcPr>
          <w:p w14:paraId="2091FBB8" w14:textId="77777777" w:rsidR="00872AFE" w:rsidRPr="00711388" w:rsidRDefault="00872AFE" w:rsidP="00567869">
            <w:pPr>
              <w:jc w:val="left"/>
              <w:rPr>
                <w:lang w:val="en-GB"/>
              </w:rPr>
            </w:pPr>
            <w:r w:rsidRPr="00711388">
              <w:rPr>
                <w:lang w:val="en-GB"/>
              </w:rPr>
              <w:t>S.26.14.01 C0070/R0160 + S.26.14.01 C0070/R0470</w:t>
            </w:r>
            <w:r w:rsidRPr="00711388">
              <w:rPr>
                <w:lang w:val="en-GB" w:eastAsia="es-ES"/>
              </w:rPr>
              <w:t xml:space="preserve"> + the part calculated using the Standard formula for undertakings using a partial internal model where relevant</w:t>
            </w:r>
          </w:p>
        </w:tc>
      </w:tr>
      <w:tr w:rsidR="00872AFE" w:rsidRPr="00711388" w14:paraId="74D76E9F"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2B7E932" w14:textId="77777777" w:rsidR="00872AFE" w:rsidRPr="00711388" w:rsidRDefault="00872AFE" w:rsidP="00567869">
            <w:pPr>
              <w:jc w:val="left"/>
              <w:rPr>
                <w:lang w:val="en-GB"/>
              </w:rPr>
            </w:pPr>
            <w:r w:rsidRPr="00711388">
              <w:rPr>
                <w:lang w:val="en-GB"/>
              </w:rPr>
              <w:t>C0010/R0430</w:t>
            </w:r>
          </w:p>
        </w:tc>
        <w:tc>
          <w:tcPr>
            <w:tcW w:w="2103" w:type="dxa"/>
            <w:tcBorders>
              <w:top w:val="nil"/>
              <w:left w:val="nil"/>
              <w:bottom w:val="single" w:sz="4" w:space="0" w:color="auto"/>
              <w:right w:val="single" w:sz="4" w:space="0" w:color="auto"/>
            </w:tcBorders>
            <w:shd w:val="clear" w:color="auto" w:fill="auto"/>
            <w:noWrap/>
          </w:tcPr>
          <w:p w14:paraId="3479D5F7" w14:textId="77777777" w:rsidR="00872AFE" w:rsidRPr="00711388" w:rsidRDefault="00872AFE" w:rsidP="00567869">
            <w:pPr>
              <w:jc w:val="left"/>
              <w:rPr>
                <w:lang w:val="en-GB"/>
              </w:rPr>
            </w:pPr>
            <w:r w:rsidRPr="00711388">
              <w:rPr>
                <w:lang w:val="en-GB"/>
              </w:rPr>
              <w:t>Expense risk</w:t>
            </w:r>
          </w:p>
        </w:tc>
        <w:tc>
          <w:tcPr>
            <w:tcW w:w="4701" w:type="dxa"/>
            <w:tcBorders>
              <w:top w:val="nil"/>
              <w:left w:val="nil"/>
              <w:bottom w:val="single" w:sz="4" w:space="0" w:color="auto"/>
              <w:right w:val="single" w:sz="4" w:space="0" w:color="auto"/>
            </w:tcBorders>
            <w:shd w:val="clear" w:color="auto" w:fill="auto"/>
            <w:noWrap/>
          </w:tcPr>
          <w:p w14:paraId="4112446A" w14:textId="77777777" w:rsidR="00872AFE" w:rsidRPr="00711388" w:rsidRDefault="00872AFE" w:rsidP="00567869">
            <w:pPr>
              <w:jc w:val="left"/>
              <w:rPr>
                <w:lang w:val="en-GB"/>
              </w:rPr>
            </w:pPr>
            <w:r w:rsidRPr="00711388">
              <w:rPr>
                <w:lang w:val="en-GB"/>
              </w:rPr>
              <w:t>S.26.14.01 C0070/R0240 + S.26.14.01 C0070/R0550</w:t>
            </w:r>
            <w:r w:rsidRPr="00711388">
              <w:rPr>
                <w:lang w:val="en-GB" w:eastAsia="es-ES"/>
              </w:rPr>
              <w:t xml:space="preserve"> + the part calculated using the Standard formula for undertakings using a partial internal model where relevant</w:t>
            </w:r>
          </w:p>
        </w:tc>
      </w:tr>
      <w:tr w:rsidR="00872AFE" w:rsidRPr="00711388" w14:paraId="17DDE6C4"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7BBBAFB" w14:textId="77777777" w:rsidR="00872AFE" w:rsidRPr="00711388" w:rsidRDefault="00872AFE" w:rsidP="00567869">
            <w:pPr>
              <w:jc w:val="left"/>
              <w:rPr>
                <w:lang w:val="en-GB"/>
              </w:rPr>
            </w:pPr>
            <w:r w:rsidRPr="00711388">
              <w:rPr>
                <w:lang w:val="en-GB"/>
              </w:rPr>
              <w:lastRenderedPageBreak/>
              <w:t>C0010/R0440</w:t>
            </w:r>
          </w:p>
        </w:tc>
        <w:tc>
          <w:tcPr>
            <w:tcW w:w="2103" w:type="dxa"/>
            <w:tcBorders>
              <w:top w:val="nil"/>
              <w:left w:val="nil"/>
              <w:bottom w:val="single" w:sz="4" w:space="0" w:color="auto"/>
              <w:right w:val="single" w:sz="4" w:space="0" w:color="auto"/>
            </w:tcBorders>
            <w:shd w:val="clear" w:color="auto" w:fill="auto"/>
            <w:noWrap/>
          </w:tcPr>
          <w:p w14:paraId="4800F458" w14:textId="77777777" w:rsidR="00872AFE" w:rsidRPr="00711388" w:rsidRDefault="00872AFE" w:rsidP="00567869">
            <w:pPr>
              <w:jc w:val="left"/>
              <w:rPr>
                <w:lang w:val="en-GB"/>
              </w:rPr>
            </w:pPr>
            <w:r w:rsidRPr="00711388">
              <w:rPr>
                <w:lang w:val="en-GB"/>
              </w:rPr>
              <w:t>Revision risk</w:t>
            </w:r>
          </w:p>
        </w:tc>
        <w:tc>
          <w:tcPr>
            <w:tcW w:w="4701" w:type="dxa"/>
            <w:tcBorders>
              <w:top w:val="nil"/>
              <w:left w:val="nil"/>
              <w:bottom w:val="single" w:sz="4" w:space="0" w:color="auto"/>
              <w:right w:val="single" w:sz="4" w:space="0" w:color="auto"/>
            </w:tcBorders>
            <w:shd w:val="clear" w:color="auto" w:fill="auto"/>
            <w:noWrap/>
          </w:tcPr>
          <w:p w14:paraId="67AAA08B" w14:textId="77777777" w:rsidR="00872AFE" w:rsidRPr="00711388" w:rsidRDefault="00872AFE" w:rsidP="00567869">
            <w:pPr>
              <w:jc w:val="left"/>
              <w:rPr>
                <w:lang w:val="en-GB"/>
              </w:rPr>
            </w:pPr>
            <w:r w:rsidRPr="00711388">
              <w:rPr>
                <w:lang w:val="en-GB"/>
              </w:rPr>
              <w:t>S.26.14.01 C0070/R0260 + S.26.14.01 C0070/R0570</w:t>
            </w:r>
            <w:r w:rsidRPr="00711388">
              <w:rPr>
                <w:lang w:val="en-GB" w:eastAsia="es-ES"/>
              </w:rPr>
              <w:t xml:space="preserve"> + the part calculated using the Standard formula for undertakings using a partial internal model where relevant</w:t>
            </w:r>
          </w:p>
        </w:tc>
      </w:tr>
      <w:tr w:rsidR="00872AFE" w:rsidRPr="00711388" w14:paraId="51009F33"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6EAA0C1" w14:textId="77777777" w:rsidR="00872AFE" w:rsidRPr="00711388" w:rsidRDefault="00872AFE" w:rsidP="00567869">
            <w:pPr>
              <w:jc w:val="left"/>
              <w:rPr>
                <w:lang w:val="en-GB"/>
              </w:rPr>
            </w:pPr>
            <w:r w:rsidRPr="00711388">
              <w:rPr>
                <w:lang w:val="en-GB"/>
              </w:rPr>
              <w:t>C0010/R0450</w:t>
            </w:r>
          </w:p>
        </w:tc>
        <w:tc>
          <w:tcPr>
            <w:tcW w:w="2103" w:type="dxa"/>
            <w:tcBorders>
              <w:top w:val="nil"/>
              <w:left w:val="nil"/>
              <w:bottom w:val="single" w:sz="4" w:space="0" w:color="auto"/>
              <w:right w:val="single" w:sz="4" w:space="0" w:color="auto"/>
            </w:tcBorders>
            <w:shd w:val="clear" w:color="auto" w:fill="auto"/>
            <w:noWrap/>
          </w:tcPr>
          <w:p w14:paraId="6225E4C0" w14:textId="77777777" w:rsidR="00872AFE" w:rsidRPr="00711388" w:rsidRDefault="00872AFE" w:rsidP="00567869">
            <w:pPr>
              <w:jc w:val="left"/>
              <w:rPr>
                <w:lang w:val="en-GB"/>
              </w:rPr>
            </w:pPr>
            <w:r w:rsidRPr="00711388">
              <w:rPr>
                <w:lang w:val="en-GB"/>
              </w:rPr>
              <w:t>Catastrophe risk</w:t>
            </w:r>
          </w:p>
        </w:tc>
        <w:tc>
          <w:tcPr>
            <w:tcW w:w="4701" w:type="dxa"/>
            <w:tcBorders>
              <w:top w:val="nil"/>
              <w:left w:val="nil"/>
              <w:bottom w:val="single" w:sz="4" w:space="0" w:color="auto"/>
              <w:right w:val="single" w:sz="4" w:space="0" w:color="auto"/>
            </w:tcBorders>
            <w:shd w:val="clear" w:color="auto" w:fill="auto"/>
            <w:noWrap/>
          </w:tcPr>
          <w:p w14:paraId="62C59561" w14:textId="46F10D21" w:rsidR="00872AFE" w:rsidRPr="00711388" w:rsidRDefault="00872AFE" w:rsidP="00567869">
            <w:pPr>
              <w:jc w:val="left"/>
              <w:rPr>
                <w:lang w:val="en-GB"/>
              </w:rPr>
            </w:pPr>
            <w:r w:rsidRPr="00711388">
              <w:rPr>
                <w:lang w:val="en-GB"/>
              </w:rPr>
              <w:t>Same as S.26.14.01 C0070/R0250 + S.26.14.01 C0070/R0560</w:t>
            </w:r>
            <w:del w:id="6986" w:author="Author">
              <w:r w:rsidRPr="00711388" w:rsidDel="003323F0">
                <w:rPr>
                  <w:lang w:val="en-GB"/>
                </w:rPr>
                <w:delText xml:space="preserve"> </w:delText>
              </w:r>
              <w:r w:rsidRPr="00711388" w:rsidDel="003323F0">
                <w:rPr>
                  <w:lang w:val="en-GB" w:eastAsia="es-ES"/>
                </w:rPr>
                <w:delText xml:space="preserve"> </w:delText>
              </w:r>
            </w:del>
            <w:ins w:id="6987" w:author="Author">
              <w:r w:rsidR="003323F0">
                <w:rPr>
                  <w:lang w:val="en-GB"/>
                </w:rPr>
                <w:t xml:space="preserve"> </w:t>
              </w:r>
            </w:ins>
            <w:r w:rsidRPr="00711388">
              <w:rPr>
                <w:lang w:val="en-GB" w:eastAsia="es-ES"/>
              </w:rPr>
              <w:t>+ the part calculated using the Standard formula for undertakings using a partial internal model where relevant</w:t>
            </w:r>
            <w:r w:rsidRPr="00711388">
              <w:rPr>
                <w:lang w:val="en-GB"/>
              </w:rPr>
              <w:t xml:space="preserve"> or S.26.14.01 C0070/R0300 + S.26.14.01 C0070/R0600</w:t>
            </w:r>
            <w:r w:rsidRPr="00711388">
              <w:rPr>
                <w:lang w:val="en-GB" w:eastAsia="es-ES"/>
              </w:rPr>
              <w:t xml:space="preserve"> + the part calculated using the Standard formula for undertakings using a partial internal model where relevant</w:t>
            </w:r>
            <w:r w:rsidRPr="00711388">
              <w:rPr>
                <w:lang w:val="en-GB"/>
              </w:rPr>
              <w:t xml:space="preserve"> depending on the model structure.</w:t>
            </w:r>
          </w:p>
        </w:tc>
      </w:tr>
      <w:tr w:rsidR="00872AFE" w:rsidRPr="00711388" w14:paraId="42D4BA9A"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FE85620" w14:textId="77777777" w:rsidR="00872AFE" w:rsidRPr="00711388" w:rsidRDefault="00872AFE" w:rsidP="00567869">
            <w:pPr>
              <w:jc w:val="left"/>
              <w:rPr>
                <w:lang w:val="en-GB"/>
              </w:rPr>
            </w:pPr>
            <w:r w:rsidRPr="00711388">
              <w:rPr>
                <w:lang w:val="en-GB"/>
              </w:rPr>
              <w:t>C0010/R0460</w:t>
            </w:r>
          </w:p>
        </w:tc>
        <w:tc>
          <w:tcPr>
            <w:tcW w:w="2103" w:type="dxa"/>
            <w:tcBorders>
              <w:top w:val="nil"/>
              <w:left w:val="nil"/>
              <w:bottom w:val="single" w:sz="4" w:space="0" w:color="auto"/>
              <w:right w:val="single" w:sz="4" w:space="0" w:color="auto"/>
            </w:tcBorders>
            <w:shd w:val="clear" w:color="auto" w:fill="auto"/>
            <w:noWrap/>
          </w:tcPr>
          <w:p w14:paraId="2F3CC100" w14:textId="77777777" w:rsidR="00872AFE" w:rsidRPr="00711388" w:rsidRDefault="00872AFE" w:rsidP="00567869">
            <w:pPr>
              <w:jc w:val="left"/>
              <w:rPr>
                <w:lang w:val="en-GB"/>
              </w:rPr>
            </w:pPr>
            <w:r w:rsidRPr="00711388">
              <w:rPr>
                <w:lang w:val="en-GB"/>
              </w:rPr>
              <w:t>Trend risk</w:t>
            </w:r>
          </w:p>
        </w:tc>
        <w:tc>
          <w:tcPr>
            <w:tcW w:w="4701" w:type="dxa"/>
            <w:tcBorders>
              <w:top w:val="nil"/>
              <w:left w:val="nil"/>
              <w:bottom w:val="single" w:sz="4" w:space="0" w:color="auto"/>
              <w:right w:val="single" w:sz="4" w:space="0" w:color="auto"/>
            </w:tcBorders>
            <w:shd w:val="clear" w:color="auto" w:fill="auto"/>
            <w:noWrap/>
          </w:tcPr>
          <w:p w14:paraId="48C4D964" w14:textId="77777777" w:rsidR="00872AFE" w:rsidRPr="00711388" w:rsidRDefault="00872AFE" w:rsidP="00567869">
            <w:pPr>
              <w:jc w:val="left"/>
              <w:rPr>
                <w:lang w:val="en-GB"/>
              </w:rPr>
            </w:pPr>
            <w:r w:rsidRPr="00711388">
              <w:rPr>
                <w:lang w:val="en-GB"/>
              </w:rPr>
              <w:t>Same as S.26.14.01 C0070/R0280 + S.26.14.01 C0070/R0580.</w:t>
            </w:r>
          </w:p>
        </w:tc>
      </w:tr>
      <w:tr w:rsidR="00872AFE" w:rsidRPr="00711388" w14:paraId="192287B1"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60787A6" w14:textId="77777777" w:rsidR="00872AFE" w:rsidRPr="00711388" w:rsidRDefault="00872AFE" w:rsidP="00567869">
            <w:pPr>
              <w:jc w:val="left"/>
              <w:rPr>
                <w:lang w:val="en-GB"/>
              </w:rPr>
            </w:pPr>
            <w:r w:rsidRPr="00711388">
              <w:rPr>
                <w:lang w:val="en-GB"/>
              </w:rPr>
              <w:t>C0010/R0470</w:t>
            </w:r>
          </w:p>
        </w:tc>
        <w:tc>
          <w:tcPr>
            <w:tcW w:w="2103" w:type="dxa"/>
            <w:tcBorders>
              <w:top w:val="nil"/>
              <w:left w:val="nil"/>
              <w:bottom w:val="single" w:sz="4" w:space="0" w:color="auto"/>
              <w:right w:val="single" w:sz="4" w:space="0" w:color="auto"/>
            </w:tcBorders>
            <w:shd w:val="clear" w:color="auto" w:fill="auto"/>
            <w:noWrap/>
          </w:tcPr>
          <w:p w14:paraId="19EBE61D" w14:textId="77777777" w:rsidR="00872AFE" w:rsidRPr="00711388" w:rsidRDefault="00872AFE" w:rsidP="00567869">
            <w:pPr>
              <w:jc w:val="left"/>
              <w:rPr>
                <w:lang w:val="en-GB"/>
              </w:rPr>
            </w:pPr>
            <w:r w:rsidRPr="00711388">
              <w:rPr>
                <w:lang w:val="en-GB"/>
              </w:rPr>
              <w:t>Level risk</w:t>
            </w:r>
          </w:p>
        </w:tc>
        <w:tc>
          <w:tcPr>
            <w:tcW w:w="4701" w:type="dxa"/>
            <w:tcBorders>
              <w:top w:val="nil"/>
              <w:left w:val="nil"/>
              <w:bottom w:val="single" w:sz="4" w:space="0" w:color="auto"/>
              <w:right w:val="single" w:sz="4" w:space="0" w:color="auto"/>
            </w:tcBorders>
            <w:shd w:val="clear" w:color="auto" w:fill="auto"/>
            <w:noWrap/>
          </w:tcPr>
          <w:p w14:paraId="09E7B54A" w14:textId="77777777" w:rsidR="00872AFE" w:rsidRPr="00711388" w:rsidRDefault="00872AFE" w:rsidP="00567869">
            <w:pPr>
              <w:jc w:val="left"/>
              <w:rPr>
                <w:lang w:val="en-GB"/>
              </w:rPr>
            </w:pPr>
            <w:r w:rsidRPr="00711388">
              <w:rPr>
                <w:lang w:val="en-GB"/>
              </w:rPr>
              <w:t>Same as S.26.14.01 C0070/R0290 + S.26.14.01 C0070/R0590.</w:t>
            </w:r>
          </w:p>
        </w:tc>
      </w:tr>
      <w:tr w:rsidR="00872AFE" w:rsidRPr="00711388" w14:paraId="0050DFBB"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5CBC406E" w14:textId="77777777" w:rsidR="00872AFE" w:rsidRPr="00711388" w:rsidRDefault="00872AFE" w:rsidP="00567869">
            <w:pPr>
              <w:jc w:val="left"/>
              <w:rPr>
                <w:lang w:val="en-GB"/>
              </w:rPr>
            </w:pPr>
            <w:r w:rsidRPr="00711388">
              <w:rPr>
                <w:lang w:val="en-GB"/>
              </w:rPr>
              <w:t>C0010/R0480</w:t>
            </w:r>
          </w:p>
        </w:tc>
        <w:tc>
          <w:tcPr>
            <w:tcW w:w="2103" w:type="dxa"/>
            <w:tcBorders>
              <w:top w:val="nil"/>
              <w:left w:val="nil"/>
              <w:bottom w:val="single" w:sz="4" w:space="0" w:color="auto"/>
              <w:right w:val="single" w:sz="4" w:space="0" w:color="auto"/>
            </w:tcBorders>
            <w:shd w:val="clear" w:color="auto" w:fill="auto"/>
            <w:noWrap/>
            <w:hideMark/>
          </w:tcPr>
          <w:p w14:paraId="3D009F77" w14:textId="77777777" w:rsidR="00872AFE" w:rsidRPr="00711388" w:rsidRDefault="00872AFE" w:rsidP="00567869">
            <w:pPr>
              <w:jc w:val="left"/>
              <w:rPr>
                <w:lang w:val="en-GB"/>
              </w:rPr>
            </w:pPr>
            <w:r w:rsidRPr="00711388">
              <w:rPr>
                <w:lang w:val="en-GB"/>
              </w:rPr>
              <w:t>Total Operational risk</w:t>
            </w:r>
          </w:p>
        </w:tc>
        <w:tc>
          <w:tcPr>
            <w:tcW w:w="4701" w:type="dxa"/>
            <w:tcBorders>
              <w:top w:val="nil"/>
              <w:left w:val="nil"/>
              <w:bottom w:val="single" w:sz="4" w:space="0" w:color="auto"/>
              <w:right w:val="single" w:sz="4" w:space="0" w:color="auto"/>
            </w:tcBorders>
            <w:shd w:val="clear" w:color="auto" w:fill="auto"/>
            <w:noWrap/>
            <w:hideMark/>
          </w:tcPr>
          <w:p w14:paraId="5BF27A76" w14:textId="77777777" w:rsidR="00872AFE" w:rsidRPr="00711388" w:rsidRDefault="00872AFE" w:rsidP="00567869">
            <w:pPr>
              <w:jc w:val="left"/>
              <w:rPr>
                <w:lang w:val="en-GB"/>
              </w:rPr>
            </w:pPr>
            <w:r w:rsidRPr="00711388">
              <w:rPr>
                <w:lang w:val="en-GB"/>
              </w:rPr>
              <w:t>Same as S.26.15.01 C0220/R0070</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51B5F45C"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9A3BAC3" w14:textId="77777777" w:rsidR="00872AFE" w:rsidRPr="00711388" w:rsidRDefault="00872AFE" w:rsidP="00567869">
            <w:pPr>
              <w:jc w:val="left"/>
              <w:rPr>
                <w:lang w:val="en-GB"/>
              </w:rPr>
            </w:pPr>
            <w:r w:rsidRPr="00711388">
              <w:rPr>
                <w:lang w:val="en-GB"/>
              </w:rPr>
              <w:t>C0010/R0490</w:t>
            </w:r>
          </w:p>
        </w:tc>
        <w:tc>
          <w:tcPr>
            <w:tcW w:w="2103" w:type="dxa"/>
            <w:tcBorders>
              <w:top w:val="nil"/>
              <w:left w:val="nil"/>
              <w:bottom w:val="single" w:sz="4" w:space="0" w:color="auto"/>
              <w:right w:val="single" w:sz="4" w:space="0" w:color="auto"/>
            </w:tcBorders>
            <w:shd w:val="clear" w:color="auto" w:fill="auto"/>
            <w:noWrap/>
            <w:hideMark/>
          </w:tcPr>
          <w:p w14:paraId="59409CA9" w14:textId="77777777" w:rsidR="00872AFE" w:rsidRPr="00711388" w:rsidRDefault="00872AFE" w:rsidP="00567869">
            <w:pPr>
              <w:jc w:val="left"/>
              <w:rPr>
                <w:lang w:val="en-GB"/>
              </w:rPr>
            </w:pPr>
            <w:r w:rsidRPr="00711388">
              <w:rPr>
                <w:lang w:val="en-GB"/>
              </w:rPr>
              <w:t>Total Operational risk - diversified</w:t>
            </w:r>
          </w:p>
        </w:tc>
        <w:tc>
          <w:tcPr>
            <w:tcW w:w="4701" w:type="dxa"/>
            <w:tcBorders>
              <w:top w:val="nil"/>
              <w:left w:val="nil"/>
              <w:bottom w:val="single" w:sz="4" w:space="0" w:color="auto"/>
              <w:right w:val="single" w:sz="4" w:space="0" w:color="auto"/>
            </w:tcBorders>
            <w:shd w:val="clear" w:color="auto" w:fill="auto"/>
            <w:noWrap/>
            <w:hideMark/>
          </w:tcPr>
          <w:p w14:paraId="65D8AE26" w14:textId="77777777" w:rsidR="00872AFE" w:rsidRPr="00711388" w:rsidRDefault="00872AFE" w:rsidP="00567869">
            <w:pPr>
              <w:jc w:val="left"/>
              <w:rPr>
                <w:ins w:id="6988" w:author="Author"/>
                <w:lang w:val="en-GB"/>
              </w:rPr>
            </w:pPr>
            <w:r w:rsidRPr="00711388">
              <w:rPr>
                <w:lang w:val="en-GB"/>
              </w:rPr>
              <w:t>S.26.08.01 C0010/</w:t>
            </w:r>
            <w:del w:id="6989" w:author="Author">
              <w:r w:rsidRPr="00711388" w:rsidDel="007D01D1">
                <w:rPr>
                  <w:lang w:val="en-GB"/>
                </w:rPr>
                <w:delText>R0510</w:delText>
              </w:r>
              <w:r w:rsidRPr="00711388" w:rsidDel="007D01D1">
                <w:rPr>
                  <w:lang w:val="en-GB" w:eastAsia="es-ES"/>
                </w:rPr>
                <w:delText xml:space="preserve"> </w:delText>
              </w:r>
            </w:del>
            <w:ins w:id="6990" w:author="Author">
              <w:r w:rsidR="007D01D1" w:rsidRPr="00711388">
                <w:rPr>
                  <w:lang w:val="en-GB"/>
                </w:rPr>
                <w:t>R0480</w:t>
              </w:r>
              <w:r w:rsidR="007D01D1" w:rsidRPr="00711388">
                <w:rPr>
                  <w:lang w:val="en-GB" w:eastAsia="es-ES"/>
                </w:rPr>
                <w:t xml:space="preserve"> </w:t>
              </w:r>
            </w:ins>
            <w:r w:rsidRPr="00711388">
              <w:rPr>
                <w:lang w:val="en-GB" w:eastAsia="es-ES"/>
              </w:rPr>
              <w:t>+ the part calculated using the Standard formula for undertakings using a partial internal model where relevant</w:t>
            </w:r>
            <w:r w:rsidRPr="00711388">
              <w:rPr>
                <w:lang w:val="en-GB"/>
              </w:rPr>
              <w:t xml:space="preserve"> minus part of total diversification allocated to Operational risk by the undertaking’s algorithm.</w:t>
            </w:r>
          </w:p>
          <w:p w14:paraId="305CEBF4" w14:textId="77777777" w:rsidR="00503402" w:rsidRPr="00711388" w:rsidRDefault="00503402" w:rsidP="00503402">
            <w:pPr>
              <w:jc w:val="left"/>
              <w:rPr>
                <w:ins w:id="6991" w:author="Author"/>
                <w:lang w:val="en-GB"/>
              </w:rPr>
            </w:pPr>
            <w:ins w:id="6992" w:author="Author">
              <w:r w:rsidRPr="00711388">
                <w:rPr>
                  <w:lang w:val="en-GB"/>
                </w:rPr>
                <w:t>This diversification shall include both the diversification "within the module", i.e. between "level 2" components of this module and the diversification of the part modelled with IM with the part modelled with SF.</w:t>
              </w:r>
            </w:ins>
          </w:p>
          <w:p w14:paraId="1EC6F51C" w14:textId="77D4AB0E" w:rsidR="00503402" w:rsidRPr="00711388" w:rsidRDefault="00503402" w:rsidP="00503402">
            <w:pPr>
              <w:jc w:val="left"/>
              <w:rPr>
                <w:lang w:val="en-GB"/>
              </w:rPr>
            </w:pPr>
            <w:ins w:id="6993" w:author="Author">
              <w:r w:rsidRPr="00711388">
                <w:rPr>
                  <w:lang w:val="en-GB"/>
                </w:rPr>
                <w:t>The first part is not applicable to Operational Risk (R0490), since no "level 2" components for Operational Risk exist in this sheet. That is, only the second part (diversification of the IM part with the SF part) is applicable. If the whole Operational Risk is modelled by an internal model, the diversified entry equals the non-diversified entries, i.e. R0490 = R0480.</w:t>
              </w:r>
            </w:ins>
          </w:p>
        </w:tc>
      </w:tr>
      <w:tr w:rsidR="00872AFE" w:rsidRPr="00711388" w14:paraId="7A5C5AD2"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4C6C484F" w14:textId="77777777" w:rsidR="00872AFE" w:rsidRPr="00711388" w:rsidRDefault="00872AFE" w:rsidP="00567869">
            <w:pPr>
              <w:jc w:val="left"/>
              <w:rPr>
                <w:lang w:val="en-GB"/>
              </w:rPr>
            </w:pPr>
            <w:r w:rsidRPr="00711388">
              <w:rPr>
                <w:lang w:val="en-GB"/>
              </w:rPr>
              <w:lastRenderedPageBreak/>
              <w:t>C0010/R0500</w:t>
            </w:r>
          </w:p>
        </w:tc>
        <w:tc>
          <w:tcPr>
            <w:tcW w:w="2103" w:type="dxa"/>
            <w:tcBorders>
              <w:top w:val="nil"/>
              <w:left w:val="nil"/>
              <w:bottom w:val="single" w:sz="4" w:space="0" w:color="auto"/>
              <w:right w:val="single" w:sz="4" w:space="0" w:color="auto"/>
            </w:tcBorders>
            <w:shd w:val="clear" w:color="auto" w:fill="auto"/>
            <w:noWrap/>
            <w:hideMark/>
          </w:tcPr>
          <w:p w14:paraId="711EE533" w14:textId="77777777" w:rsidR="00872AFE" w:rsidRPr="00711388" w:rsidRDefault="00872AFE" w:rsidP="00567869">
            <w:pPr>
              <w:jc w:val="left"/>
              <w:rPr>
                <w:lang w:val="en-GB"/>
              </w:rPr>
            </w:pPr>
            <w:r w:rsidRPr="00711388">
              <w:rPr>
                <w:lang w:val="en-GB"/>
              </w:rPr>
              <w:t>Other risk</w:t>
            </w:r>
          </w:p>
        </w:tc>
        <w:tc>
          <w:tcPr>
            <w:tcW w:w="4701" w:type="dxa"/>
            <w:tcBorders>
              <w:top w:val="nil"/>
              <w:left w:val="nil"/>
              <w:bottom w:val="single" w:sz="4" w:space="0" w:color="auto"/>
              <w:right w:val="single" w:sz="4" w:space="0" w:color="auto"/>
            </w:tcBorders>
            <w:shd w:val="clear" w:color="auto" w:fill="auto"/>
            <w:noWrap/>
            <w:hideMark/>
          </w:tcPr>
          <w:p w14:paraId="494BC1F3" w14:textId="77777777" w:rsidR="00872AFE" w:rsidRPr="00711388" w:rsidRDefault="00872AFE" w:rsidP="00567869">
            <w:pPr>
              <w:jc w:val="left"/>
              <w:rPr>
                <w:lang w:val="en-GB"/>
              </w:rPr>
            </w:pPr>
            <w:r w:rsidRPr="00711388">
              <w:rPr>
                <w:lang w:val="en-GB"/>
              </w:rPr>
              <w:t>Capital charge not allocated to the categories listed here</w:t>
            </w:r>
            <w:r w:rsidRPr="00711388">
              <w:rPr>
                <w:lang w:val="en-GB" w:eastAsia="es-ES"/>
              </w:rPr>
              <w:t xml:space="preserve"> + the part calculated using the Standard formula for undertakings using a partial internal model where relevant</w:t>
            </w:r>
            <w:r w:rsidRPr="00711388">
              <w:rPr>
                <w:lang w:val="en-GB"/>
              </w:rPr>
              <w:t>.</w:t>
            </w:r>
          </w:p>
        </w:tc>
      </w:tr>
      <w:tr w:rsidR="00872AFE" w:rsidRPr="00711388" w14:paraId="6358D320"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415186F" w14:textId="77777777" w:rsidR="00872AFE" w:rsidRPr="00711388" w:rsidRDefault="00872AFE" w:rsidP="00567869">
            <w:pPr>
              <w:jc w:val="left"/>
              <w:rPr>
                <w:lang w:val="en-GB"/>
              </w:rPr>
            </w:pPr>
            <w:r w:rsidRPr="00711388">
              <w:rPr>
                <w:lang w:val="en-GB"/>
              </w:rPr>
              <w:t>C0050/R0010-R0500</w:t>
            </w:r>
          </w:p>
        </w:tc>
        <w:tc>
          <w:tcPr>
            <w:tcW w:w="2103" w:type="dxa"/>
            <w:tcBorders>
              <w:top w:val="nil"/>
              <w:left w:val="nil"/>
              <w:bottom w:val="single" w:sz="4" w:space="0" w:color="auto"/>
              <w:right w:val="single" w:sz="4" w:space="0" w:color="auto"/>
            </w:tcBorders>
            <w:shd w:val="clear" w:color="auto" w:fill="auto"/>
            <w:noWrap/>
          </w:tcPr>
          <w:p w14:paraId="785734C2" w14:textId="77777777" w:rsidR="00872AFE" w:rsidRPr="00711388" w:rsidRDefault="00872AFE" w:rsidP="00567869">
            <w:pPr>
              <w:jc w:val="left"/>
              <w:rPr>
                <w:lang w:val="en-GB"/>
              </w:rPr>
            </w:pPr>
            <w:r w:rsidRPr="00711388">
              <w:rPr>
                <w:lang w:val="en-GB" w:eastAsia="es-ES"/>
              </w:rPr>
              <w:t>Allocation from adjustments due to RFF and Matching adjustment portfolios</w:t>
            </w:r>
          </w:p>
        </w:tc>
        <w:tc>
          <w:tcPr>
            <w:tcW w:w="4701" w:type="dxa"/>
            <w:tcBorders>
              <w:top w:val="nil"/>
              <w:left w:val="nil"/>
              <w:bottom w:val="single" w:sz="4" w:space="0" w:color="auto"/>
              <w:right w:val="single" w:sz="4" w:space="0" w:color="auto"/>
            </w:tcBorders>
            <w:shd w:val="clear" w:color="auto" w:fill="auto"/>
            <w:noWrap/>
          </w:tcPr>
          <w:p w14:paraId="448FFFE5" w14:textId="77777777" w:rsidR="00872AFE" w:rsidRPr="00711388" w:rsidRDefault="00872AFE" w:rsidP="00567869">
            <w:pPr>
              <w:jc w:val="left"/>
              <w:rPr>
                <w:lang w:val="en-GB"/>
              </w:rPr>
            </w:pPr>
            <w:r w:rsidRPr="00711388">
              <w:rPr>
                <w:lang w:val="en-GB" w:eastAsia="es-ES"/>
              </w:rPr>
              <w:t>Where applicable, part of the adjustment allocated to each risk module according to the procedure described in the general comments. This amount shall be positive.</w:t>
            </w:r>
          </w:p>
        </w:tc>
      </w:tr>
      <w:tr w:rsidR="00872AFE" w:rsidRPr="00711388" w14:paraId="683021B5"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1A851C8" w14:textId="77777777" w:rsidR="00872AFE" w:rsidRPr="00711388" w:rsidRDefault="00872AFE" w:rsidP="00567869">
            <w:pPr>
              <w:jc w:val="left"/>
              <w:rPr>
                <w:lang w:val="en-GB"/>
              </w:rPr>
            </w:pPr>
            <w:r w:rsidRPr="00711388">
              <w:rPr>
                <w:lang w:val="en-GB"/>
              </w:rPr>
              <w:t>C0060/R0010-R0500</w:t>
            </w:r>
          </w:p>
        </w:tc>
        <w:tc>
          <w:tcPr>
            <w:tcW w:w="2103" w:type="dxa"/>
            <w:tcBorders>
              <w:top w:val="nil"/>
              <w:left w:val="nil"/>
              <w:bottom w:val="single" w:sz="4" w:space="0" w:color="auto"/>
              <w:right w:val="single" w:sz="4" w:space="0" w:color="auto"/>
            </w:tcBorders>
            <w:shd w:val="clear" w:color="auto" w:fill="auto"/>
            <w:noWrap/>
          </w:tcPr>
          <w:p w14:paraId="115659B9" w14:textId="77777777" w:rsidR="00872AFE" w:rsidRPr="00711388" w:rsidRDefault="00872AFE" w:rsidP="00567869">
            <w:pPr>
              <w:jc w:val="left"/>
              <w:rPr>
                <w:lang w:val="en-GB"/>
              </w:rPr>
            </w:pPr>
            <w:r w:rsidRPr="00711388">
              <w:rPr>
                <w:lang w:val="en-GB" w:eastAsia="es-ES"/>
              </w:rPr>
              <w:t>Consideration of the future management actions regarding technical provisions and/or deferred taxes</w:t>
            </w:r>
          </w:p>
        </w:tc>
        <w:tc>
          <w:tcPr>
            <w:tcW w:w="4701" w:type="dxa"/>
            <w:tcBorders>
              <w:top w:val="nil"/>
              <w:left w:val="nil"/>
              <w:bottom w:val="single" w:sz="4" w:space="0" w:color="auto"/>
              <w:right w:val="single" w:sz="4" w:space="0" w:color="auto"/>
            </w:tcBorders>
            <w:shd w:val="clear" w:color="auto" w:fill="auto"/>
            <w:noWrap/>
          </w:tcPr>
          <w:p w14:paraId="38BCCF8C" w14:textId="77777777" w:rsidR="00872AFE" w:rsidRPr="00711388" w:rsidRDefault="00872AFE" w:rsidP="00567869">
            <w:pPr>
              <w:jc w:val="left"/>
              <w:rPr>
                <w:lang w:val="en-GB" w:eastAsia="es-ES"/>
              </w:rPr>
            </w:pPr>
            <w:r w:rsidRPr="00711388">
              <w:rPr>
                <w:lang w:val="en-GB" w:eastAsia="es-ES"/>
              </w:rPr>
              <w:t>To identify if the future management actions relating to the loss absorbing capacity of technical provisions and/or deferred taxes are embedded in the calculation, the following closed list of options shall be used:</w:t>
            </w:r>
          </w:p>
          <w:p w14:paraId="3E72F052" w14:textId="7008C5E9" w:rsidR="00872AFE" w:rsidRPr="00711388" w:rsidRDefault="00872AFE" w:rsidP="00567869">
            <w:pPr>
              <w:jc w:val="left"/>
              <w:rPr>
                <w:lang w:val="en-GB" w:eastAsia="es-ES"/>
              </w:rPr>
            </w:pPr>
            <w:r w:rsidRPr="00711388">
              <w:rPr>
                <w:lang w:val="en-GB" w:eastAsia="es-ES"/>
              </w:rPr>
              <w:t>1 - Future management actions regarding the loss</w:t>
            </w:r>
            <w:r w:rsidR="00711388" w:rsidRPr="00711388">
              <w:rPr>
                <w:lang w:val="en-GB" w:eastAsia="es-ES"/>
              </w:rPr>
              <w:t>-</w:t>
            </w:r>
            <w:r w:rsidRPr="00711388">
              <w:rPr>
                <w:lang w:val="en-GB" w:eastAsia="es-ES"/>
              </w:rPr>
              <w:t>absorbing capacity of technical provisions embedded within the component</w:t>
            </w:r>
          </w:p>
          <w:p w14:paraId="5A7A580C" w14:textId="03EFCDC2" w:rsidR="00872AFE" w:rsidRPr="00711388" w:rsidRDefault="00872AFE" w:rsidP="00567869">
            <w:pPr>
              <w:jc w:val="left"/>
              <w:rPr>
                <w:lang w:val="en-GB" w:eastAsia="es-ES"/>
              </w:rPr>
            </w:pPr>
            <w:r w:rsidRPr="00711388">
              <w:rPr>
                <w:lang w:val="en-GB" w:eastAsia="es-ES"/>
              </w:rPr>
              <w:t>2 - Future management actions regarding the loss</w:t>
            </w:r>
            <w:r w:rsidR="00711388" w:rsidRPr="00711388">
              <w:rPr>
                <w:lang w:val="en-GB" w:eastAsia="es-ES"/>
              </w:rPr>
              <w:t>-</w:t>
            </w:r>
            <w:r w:rsidRPr="00711388">
              <w:rPr>
                <w:lang w:val="en-GB" w:eastAsia="es-ES"/>
              </w:rPr>
              <w:t>absorbing capacity of deferred taxes embedded within the component</w:t>
            </w:r>
          </w:p>
          <w:p w14:paraId="2290B188" w14:textId="433F712A" w:rsidR="00872AFE" w:rsidRPr="00711388" w:rsidRDefault="00872AFE" w:rsidP="00567869">
            <w:pPr>
              <w:jc w:val="left"/>
              <w:rPr>
                <w:lang w:val="en-GB" w:eastAsia="es-ES"/>
              </w:rPr>
            </w:pPr>
            <w:r w:rsidRPr="00711388">
              <w:rPr>
                <w:lang w:val="en-GB" w:eastAsia="es-ES"/>
              </w:rPr>
              <w:t>3 - Future management actions regarding the loss</w:t>
            </w:r>
            <w:r w:rsidR="00711388" w:rsidRPr="00711388">
              <w:rPr>
                <w:lang w:val="en-GB" w:eastAsia="es-ES"/>
              </w:rPr>
              <w:t>-</w:t>
            </w:r>
            <w:r w:rsidRPr="00711388">
              <w:rPr>
                <w:lang w:val="en-GB" w:eastAsia="es-ES"/>
              </w:rPr>
              <w:t>absorbing capacity of technical provisions and deferred taxes embedded within the component</w:t>
            </w:r>
          </w:p>
          <w:p w14:paraId="23F77AD6" w14:textId="77777777" w:rsidR="00872AFE" w:rsidRPr="00711388" w:rsidRDefault="00872AFE" w:rsidP="00567869">
            <w:pPr>
              <w:jc w:val="left"/>
              <w:rPr>
                <w:lang w:val="en-GB"/>
              </w:rPr>
            </w:pPr>
            <w:r w:rsidRPr="00711388">
              <w:rPr>
                <w:lang w:val="en-GB" w:eastAsia="es-ES"/>
              </w:rPr>
              <w:t>4 - No embedded consideration of future management actions.</w:t>
            </w:r>
          </w:p>
        </w:tc>
      </w:tr>
      <w:tr w:rsidR="00872AFE" w:rsidRPr="00711388" w14:paraId="6BE49313" w14:textId="77777777" w:rsidTr="00567869">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989FEEA" w14:textId="77777777" w:rsidR="00872AFE" w:rsidRPr="00711388" w:rsidRDefault="00872AFE" w:rsidP="00567869">
            <w:pPr>
              <w:jc w:val="left"/>
              <w:rPr>
                <w:lang w:val="en-GB"/>
              </w:rPr>
            </w:pPr>
            <w:r w:rsidRPr="00711388">
              <w:rPr>
                <w:lang w:val="en-GB"/>
              </w:rPr>
              <w:t>C0070/R0010-R0500</w:t>
            </w:r>
          </w:p>
        </w:tc>
        <w:tc>
          <w:tcPr>
            <w:tcW w:w="2103" w:type="dxa"/>
            <w:tcBorders>
              <w:top w:val="nil"/>
              <w:left w:val="nil"/>
              <w:bottom w:val="single" w:sz="4" w:space="0" w:color="auto"/>
              <w:right w:val="single" w:sz="4" w:space="0" w:color="auto"/>
            </w:tcBorders>
            <w:shd w:val="clear" w:color="auto" w:fill="auto"/>
            <w:noWrap/>
          </w:tcPr>
          <w:p w14:paraId="5E050889" w14:textId="77777777" w:rsidR="00872AFE" w:rsidRPr="00711388" w:rsidRDefault="00872AFE" w:rsidP="00567869">
            <w:pPr>
              <w:jc w:val="left"/>
              <w:rPr>
                <w:lang w:val="en-GB"/>
              </w:rPr>
            </w:pPr>
            <w:r w:rsidRPr="00711388">
              <w:rPr>
                <w:lang w:val="en-GB" w:eastAsia="es-ES"/>
              </w:rPr>
              <w:t>Amount modelled</w:t>
            </w:r>
          </w:p>
        </w:tc>
        <w:tc>
          <w:tcPr>
            <w:tcW w:w="4701" w:type="dxa"/>
            <w:tcBorders>
              <w:top w:val="nil"/>
              <w:left w:val="nil"/>
              <w:bottom w:val="single" w:sz="4" w:space="0" w:color="auto"/>
              <w:right w:val="single" w:sz="4" w:space="0" w:color="auto"/>
            </w:tcBorders>
            <w:shd w:val="clear" w:color="auto" w:fill="auto"/>
            <w:noWrap/>
          </w:tcPr>
          <w:p w14:paraId="02254C16" w14:textId="77777777" w:rsidR="00872AFE" w:rsidRPr="00711388" w:rsidRDefault="00872AFE" w:rsidP="00567869">
            <w:pPr>
              <w:jc w:val="left"/>
              <w:rPr>
                <w:lang w:val="en-GB"/>
              </w:rPr>
            </w:pPr>
            <w:r w:rsidRPr="00711388">
              <w:rPr>
                <w:lang w:val="en-GB" w:eastAsia="es-ES"/>
              </w:rPr>
              <w:t>For each component this cell represents the amount calculated according to the partial internal model.</w:t>
            </w:r>
          </w:p>
        </w:tc>
      </w:tr>
      <w:tr w:rsidR="00872AFE" w:rsidRPr="00711388" w14:paraId="61DDB0A9"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AEB2AC1" w14:textId="77777777" w:rsidR="00872AFE" w:rsidRPr="00711388" w:rsidRDefault="00872AFE" w:rsidP="00567869">
            <w:pPr>
              <w:jc w:val="left"/>
              <w:rPr>
                <w:lang w:val="en-GB"/>
              </w:rPr>
            </w:pPr>
            <w:r w:rsidRPr="00711388">
              <w:rPr>
                <w:lang w:val="en-GB"/>
              </w:rPr>
              <w:t>C0080/ R0510</w:t>
            </w:r>
          </w:p>
        </w:tc>
        <w:tc>
          <w:tcPr>
            <w:tcW w:w="2103" w:type="dxa"/>
            <w:tcBorders>
              <w:top w:val="single" w:sz="4" w:space="0" w:color="auto"/>
              <w:left w:val="nil"/>
              <w:bottom w:val="single" w:sz="4" w:space="0" w:color="auto"/>
              <w:right w:val="single" w:sz="4" w:space="0" w:color="auto"/>
            </w:tcBorders>
            <w:shd w:val="clear" w:color="auto" w:fill="auto"/>
            <w:noWrap/>
          </w:tcPr>
          <w:p w14:paraId="6AD3F96A" w14:textId="77777777" w:rsidR="00872AFE" w:rsidRPr="00711388" w:rsidRDefault="00872AFE" w:rsidP="00567869">
            <w:pPr>
              <w:jc w:val="left"/>
              <w:rPr>
                <w:lang w:val="en-GB"/>
              </w:rPr>
            </w:pPr>
            <w:r w:rsidRPr="00711388">
              <w:rPr>
                <w:lang w:val="en-GB"/>
              </w:rPr>
              <w:t>Memorandum item: Other risk description</w:t>
            </w:r>
          </w:p>
        </w:tc>
        <w:tc>
          <w:tcPr>
            <w:tcW w:w="4701" w:type="dxa"/>
            <w:tcBorders>
              <w:top w:val="single" w:sz="4" w:space="0" w:color="auto"/>
              <w:left w:val="nil"/>
              <w:bottom w:val="single" w:sz="4" w:space="0" w:color="auto"/>
              <w:right w:val="single" w:sz="4" w:space="0" w:color="auto"/>
            </w:tcBorders>
            <w:shd w:val="clear" w:color="auto" w:fill="auto"/>
            <w:noWrap/>
          </w:tcPr>
          <w:p w14:paraId="61144666" w14:textId="114AA0D8" w:rsidR="00872AFE" w:rsidRPr="00711388" w:rsidRDefault="00872AFE" w:rsidP="00567869">
            <w:pPr>
              <w:rPr>
                <w:lang w:val="en-GB"/>
              </w:rPr>
            </w:pPr>
            <w:r w:rsidRPr="00711388">
              <w:rPr>
                <w:lang w:val="en-GB"/>
              </w:rPr>
              <w:t>Description of what is included in the capital charge of C0010/</w:t>
            </w:r>
            <w:del w:id="6994" w:author="Author">
              <w:r w:rsidRPr="00711388" w:rsidDel="007D01D1">
                <w:rPr>
                  <w:lang w:val="en-GB"/>
                </w:rPr>
                <w:delText>R0530</w:delText>
              </w:r>
            </w:del>
            <w:ins w:id="6995" w:author="Author">
              <w:r w:rsidR="007D01D1" w:rsidRPr="00711388">
                <w:rPr>
                  <w:lang w:val="en-GB"/>
                </w:rPr>
                <w:t>R0500</w:t>
              </w:r>
            </w:ins>
          </w:p>
        </w:tc>
      </w:tr>
      <w:tr w:rsidR="00872AFE" w:rsidRPr="00711388" w14:paraId="793EC350" w14:textId="77777777" w:rsidTr="00567869">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10CF3C08" w14:textId="395E2AA9" w:rsidR="00872AFE" w:rsidRPr="00711388" w:rsidRDefault="00872AFE" w:rsidP="00567869">
            <w:pPr>
              <w:rPr>
                <w:lang w:val="en-GB"/>
              </w:rPr>
            </w:pPr>
            <w:r w:rsidRPr="00711388">
              <w:rPr>
                <w:b/>
                <w:lang w:val="en-GB" w:eastAsia="es-ES"/>
              </w:rPr>
              <w:t xml:space="preserve">Modelled Specific Risks </w:t>
            </w:r>
            <w:r w:rsidR="00711388" w:rsidRPr="00711388">
              <w:rPr>
                <w:b/>
                <w:lang w:val="en-GB" w:eastAsia="es-ES"/>
              </w:rPr>
              <w:t>-</w:t>
            </w:r>
            <w:r w:rsidRPr="00711388">
              <w:rPr>
                <w:b/>
                <w:lang w:val="en-GB" w:eastAsia="es-ES"/>
              </w:rPr>
              <w:t xml:space="preserve"> </w:t>
            </w:r>
            <w:r w:rsidRPr="00711388">
              <w:rPr>
                <w:lang w:val="en-GB" w:eastAsia="es-ES"/>
              </w:rPr>
              <w:t>Multiple ‘</w:t>
            </w:r>
            <w:r w:rsidRPr="00711388">
              <w:rPr>
                <w:lang w:val="en-GB"/>
              </w:rPr>
              <w:t>Modelled</w:t>
            </w:r>
            <w:r w:rsidRPr="00711388">
              <w:rPr>
                <w:lang w:val="en-GB" w:eastAsia="es-ES"/>
              </w:rPr>
              <w:t>’ are allowed for columns in each row if C0140 is ‘Not modelled’.</w:t>
            </w:r>
          </w:p>
        </w:tc>
      </w:tr>
      <w:tr w:rsidR="00872AFE" w:rsidRPr="00711388" w14:paraId="4176C546"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7D7CE0B" w14:textId="77777777" w:rsidR="00872AFE" w:rsidRPr="00711388" w:rsidRDefault="00872AFE" w:rsidP="00567869">
            <w:pPr>
              <w:jc w:val="left"/>
              <w:rPr>
                <w:b/>
                <w:lang w:val="en-GB" w:eastAsia="es-ES"/>
              </w:rPr>
            </w:pPr>
            <w:r w:rsidRPr="00711388">
              <w:rPr>
                <w:lang w:val="en-GB"/>
              </w:rPr>
              <w:t>R0700-R0820/C0140</w:t>
            </w:r>
          </w:p>
        </w:tc>
        <w:tc>
          <w:tcPr>
            <w:tcW w:w="2103" w:type="dxa"/>
            <w:tcBorders>
              <w:top w:val="single" w:sz="4" w:space="0" w:color="auto"/>
              <w:left w:val="nil"/>
              <w:bottom w:val="single" w:sz="4" w:space="0" w:color="auto"/>
              <w:right w:val="single" w:sz="4" w:space="0" w:color="auto"/>
            </w:tcBorders>
            <w:shd w:val="clear" w:color="auto" w:fill="auto"/>
            <w:noWrap/>
          </w:tcPr>
          <w:p w14:paraId="2D08711C" w14:textId="77777777" w:rsidR="00872AFE" w:rsidRPr="00711388" w:rsidRDefault="00872AFE" w:rsidP="00567869">
            <w:pPr>
              <w:jc w:val="left"/>
              <w:rPr>
                <w:lang w:val="en-GB"/>
              </w:rPr>
            </w:pPr>
            <w:r w:rsidRPr="00711388">
              <w:rPr>
                <w:lang w:val="en-GB"/>
              </w:rPr>
              <w:t>Modelled explicitly in its own module</w:t>
            </w:r>
          </w:p>
        </w:tc>
        <w:tc>
          <w:tcPr>
            <w:tcW w:w="4701" w:type="dxa"/>
            <w:tcBorders>
              <w:top w:val="single" w:sz="4" w:space="0" w:color="auto"/>
              <w:left w:val="nil"/>
              <w:bottom w:val="single" w:sz="4" w:space="0" w:color="auto"/>
              <w:right w:val="single" w:sz="4" w:space="0" w:color="auto"/>
            </w:tcBorders>
            <w:shd w:val="clear" w:color="auto" w:fill="auto"/>
            <w:noWrap/>
          </w:tcPr>
          <w:p w14:paraId="37E8156A" w14:textId="77777777" w:rsidR="00872AFE" w:rsidRPr="00711388" w:rsidRDefault="00872AFE" w:rsidP="00567869">
            <w:pPr>
              <w:rPr>
                <w:lang w:val="en-GB" w:eastAsia="es-ES"/>
              </w:rPr>
            </w:pPr>
            <w:r w:rsidRPr="00711388">
              <w:rPr>
                <w:lang w:val="en-GB"/>
              </w:rPr>
              <w:t>One of the options in the following closed list shall be used:</w:t>
            </w:r>
          </w:p>
          <w:p w14:paraId="5D8A5FF8" w14:textId="09BE1506" w:rsidR="00872AFE" w:rsidRPr="00711388" w:rsidRDefault="00872AFE" w:rsidP="00567869">
            <w:pPr>
              <w:rPr>
                <w:lang w:val="en-GB" w:eastAsia="es-ES"/>
              </w:rPr>
            </w:pPr>
            <w:r w:rsidRPr="00711388">
              <w:rPr>
                <w:lang w:val="en-GB" w:eastAsia="es-ES"/>
              </w:rPr>
              <w:t xml:space="preserve">1 </w:t>
            </w:r>
            <w:r w:rsidR="00711388" w:rsidRPr="00711388">
              <w:rPr>
                <w:lang w:val="en-GB" w:eastAsia="es-ES"/>
              </w:rPr>
              <w:t>-</w:t>
            </w:r>
            <w:r w:rsidRPr="00711388">
              <w:rPr>
                <w:lang w:val="en-GB" w:eastAsia="es-ES"/>
              </w:rPr>
              <w:t xml:space="preserve"> Modelled</w:t>
            </w:r>
          </w:p>
          <w:p w14:paraId="20908C7B" w14:textId="19839C9B"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Not modelled</w:t>
            </w:r>
          </w:p>
          <w:p w14:paraId="646A06ED" w14:textId="77777777" w:rsidR="00872AFE" w:rsidRPr="00711388" w:rsidRDefault="00872AFE" w:rsidP="00567869">
            <w:pPr>
              <w:rPr>
                <w:lang w:val="en-GB"/>
              </w:rPr>
            </w:pPr>
          </w:p>
          <w:p w14:paraId="52988D6F" w14:textId="77777777" w:rsidR="00872AFE" w:rsidRPr="00711388" w:rsidRDefault="00872AFE" w:rsidP="00567869">
            <w:pPr>
              <w:rPr>
                <w:lang w:val="en-GB"/>
              </w:rPr>
            </w:pPr>
            <w:r w:rsidRPr="00711388">
              <w:rPr>
                <w:lang w:val="en-GB"/>
              </w:rPr>
              <w:lastRenderedPageBreak/>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p>
        </w:tc>
      </w:tr>
      <w:tr w:rsidR="00872AFE" w:rsidRPr="00711388" w14:paraId="370B8A86"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47AE221" w14:textId="77777777" w:rsidR="00872AFE" w:rsidRPr="00711388" w:rsidRDefault="00872AFE" w:rsidP="00567869">
            <w:pPr>
              <w:jc w:val="left"/>
              <w:rPr>
                <w:lang w:val="en-GB"/>
              </w:rPr>
            </w:pPr>
            <w:r w:rsidRPr="00711388">
              <w:rPr>
                <w:lang w:val="en-GB"/>
              </w:rPr>
              <w:lastRenderedPageBreak/>
              <w:t>R0700-R0770/C0150</w:t>
            </w:r>
          </w:p>
        </w:tc>
        <w:tc>
          <w:tcPr>
            <w:tcW w:w="2103" w:type="dxa"/>
            <w:tcBorders>
              <w:top w:val="single" w:sz="4" w:space="0" w:color="auto"/>
              <w:left w:val="nil"/>
              <w:bottom w:val="single" w:sz="4" w:space="0" w:color="auto"/>
              <w:right w:val="single" w:sz="4" w:space="0" w:color="auto"/>
            </w:tcBorders>
            <w:shd w:val="clear" w:color="auto" w:fill="auto"/>
            <w:noWrap/>
          </w:tcPr>
          <w:p w14:paraId="7941BB57" w14:textId="77777777" w:rsidR="00872AFE" w:rsidRPr="00711388" w:rsidRDefault="00872AFE" w:rsidP="00567869">
            <w:pPr>
              <w:jc w:val="left"/>
              <w:rPr>
                <w:lang w:val="en-GB"/>
              </w:rPr>
            </w:pPr>
            <w:r w:rsidRPr="00711388">
              <w:rPr>
                <w:lang w:val="en-GB"/>
              </w:rPr>
              <w:t>Market and Credit</w:t>
            </w:r>
          </w:p>
        </w:tc>
        <w:tc>
          <w:tcPr>
            <w:tcW w:w="4701" w:type="dxa"/>
            <w:tcBorders>
              <w:top w:val="single" w:sz="4" w:space="0" w:color="auto"/>
              <w:left w:val="nil"/>
              <w:bottom w:val="single" w:sz="4" w:space="0" w:color="auto"/>
              <w:right w:val="single" w:sz="4" w:space="0" w:color="auto"/>
            </w:tcBorders>
            <w:shd w:val="clear" w:color="auto" w:fill="auto"/>
            <w:noWrap/>
          </w:tcPr>
          <w:p w14:paraId="69BCF103" w14:textId="77777777" w:rsidR="00872AFE" w:rsidRPr="00711388" w:rsidRDefault="00872AFE" w:rsidP="00567869">
            <w:pPr>
              <w:rPr>
                <w:lang w:val="en-GB" w:eastAsia="es-ES"/>
              </w:rPr>
            </w:pPr>
            <w:r w:rsidRPr="00711388">
              <w:rPr>
                <w:lang w:val="en-GB"/>
              </w:rPr>
              <w:t>One of the options in the following closed list shall be used:</w:t>
            </w:r>
          </w:p>
          <w:p w14:paraId="1076FC66" w14:textId="6229CE3A" w:rsidR="00872AFE" w:rsidRPr="00711388" w:rsidRDefault="00872AFE" w:rsidP="00567869">
            <w:pPr>
              <w:rPr>
                <w:lang w:val="en-GB" w:eastAsia="es-ES"/>
              </w:rPr>
            </w:pPr>
            <w:r w:rsidRPr="00711388">
              <w:rPr>
                <w:lang w:val="en-GB" w:eastAsia="es-ES"/>
              </w:rPr>
              <w:t xml:space="preserve">1 </w:t>
            </w:r>
            <w:r w:rsidR="00711388" w:rsidRPr="00711388">
              <w:rPr>
                <w:lang w:val="en-GB" w:eastAsia="es-ES"/>
              </w:rPr>
              <w:t>-</w:t>
            </w:r>
            <w:r w:rsidRPr="00711388">
              <w:rPr>
                <w:lang w:val="en-GB" w:eastAsia="es-ES"/>
              </w:rPr>
              <w:t xml:space="preserve"> Modelled</w:t>
            </w:r>
          </w:p>
          <w:p w14:paraId="3FBD95A5" w14:textId="46DA9725"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Not modelled</w:t>
            </w:r>
          </w:p>
          <w:p w14:paraId="6722A472" w14:textId="77777777" w:rsidR="00872AFE" w:rsidRPr="00711388" w:rsidRDefault="00872AFE" w:rsidP="00567869">
            <w:pPr>
              <w:rPr>
                <w:lang w:val="en-GB"/>
              </w:rPr>
            </w:pPr>
            <w:r w:rsidRPr="00711388">
              <w:rPr>
                <w:lang w:val="en-GB"/>
              </w:rPr>
              <w:t>If the answer in C0140 is ‘Modelled’ then this must be set to ‘Not modelled’. Otherwise it should be set to ‘Modelled’ if the specified risk in each row is covered in the Market &amp; Credit risk module.</w:t>
            </w:r>
          </w:p>
        </w:tc>
      </w:tr>
      <w:tr w:rsidR="00872AFE" w:rsidRPr="00711388" w14:paraId="65D3866D"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50CDF9BD" w14:textId="77777777" w:rsidR="00872AFE" w:rsidRPr="00711388" w:rsidRDefault="00872AFE" w:rsidP="00567869">
            <w:pPr>
              <w:jc w:val="left"/>
              <w:rPr>
                <w:lang w:val="en-GB"/>
              </w:rPr>
            </w:pPr>
            <w:r w:rsidRPr="00711388">
              <w:rPr>
                <w:lang w:val="en-GB"/>
              </w:rPr>
              <w:t>R0700-R0770/C0160</w:t>
            </w:r>
          </w:p>
        </w:tc>
        <w:tc>
          <w:tcPr>
            <w:tcW w:w="2103" w:type="dxa"/>
            <w:tcBorders>
              <w:top w:val="single" w:sz="4" w:space="0" w:color="auto"/>
              <w:left w:val="nil"/>
              <w:bottom w:val="single" w:sz="4" w:space="0" w:color="auto"/>
              <w:right w:val="single" w:sz="4" w:space="0" w:color="auto"/>
            </w:tcBorders>
            <w:shd w:val="clear" w:color="auto" w:fill="auto"/>
            <w:noWrap/>
          </w:tcPr>
          <w:p w14:paraId="08F2B74F" w14:textId="77777777" w:rsidR="00872AFE" w:rsidRPr="00711388" w:rsidRDefault="00872AFE" w:rsidP="00567869">
            <w:pPr>
              <w:jc w:val="left"/>
              <w:rPr>
                <w:lang w:val="en-GB"/>
              </w:rPr>
            </w:pPr>
            <w:r w:rsidRPr="00711388">
              <w:rPr>
                <w:lang w:val="en-GB"/>
              </w:rPr>
              <w:t>Non-life</w:t>
            </w:r>
          </w:p>
        </w:tc>
        <w:tc>
          <w:tcPr>
            <w:tcW w:w="4701" w:type="dxa"/>
            <w:tcBorders>
              <w:top w:val="single" w:sz="4" w:space="0" w:color="auto"/>
              <w:left w:val="nil"/>
              <w:bottom w:val="single" w:sz="4" w:space="0" w:color="auto"/>
              <w:right w:val="single" w:sz="4" w:space="0" w:color="auto"/>
            </w:tcBorders>
            <w:shd w:val="clear" w:color="auto" w:fill="auto"/>
            <w:noWrap/>
          </w:tcPr>
          <w:p w14:paraId="626EF789" w14:textId="77777777" w:rsidR="00872AFE" w:rsidRPr="00711388" w:rsidRDefault="00872AFE" w:rsidP="00567869">
            <w:pPr>
              <w:rPr>
                <w:lang w:val="en-GB" w:eastAsia="es-ES"/>
              </w:rPr>
            </w:pPr>
            <w:r w:rsidRPr="00711388">
              <w:rPr>
                <w:lang w:val="en-GB"/>
              </w:rPr>
              <w:t>One of the options in the following closed list shall be used:</w:t>
            </w:r>
          </w:p>
          <w:p w14:paraId="561B388E" w14:textId="561F7000" w:rsidR="00872AFE" w:rsidRPr="00711388" w:rsidRDefault="00872AFE" w:rsidP="00567869">
            <w:pPr>
              <w:rPr>
                <w:lang w:val="en-GB" w:eastAsia="es-ES"/>
              </w:rPr>
            </w:pPr>
            <w:r w:rsidRPr="00711388">
              <w:rPr>
                <w:lang w:val="en-GB" w:eastAsia="es-ES"/>
              </w:rPr>
              <w:t xml:space="preserve">1 </w:t>
            </w:r>
            <w:r w:rsidR="00711388" w:rsidRPr="00711388">
              <w:rPr>
                <w:lang w:val="en-GB" w:eastAsia="es-ES"/>
              </w:rPr>
              <w:t>-</w:t>
            </w:r>
            <w:r w:rsidRPr="00711388">
              <w:rPr>
                <w:lang w:val="en-GB" w:eastAsia="es-ES"/>
              </w:rPr>
              <w:t xml:space="preserve"> Modelled</w:t>
            </w:r>
          </w:p>
          <w:p w14:paraId="6D558E1A" w14:textId="3FB6DD60"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Not modelled</w:t>
            </w:r>
          </w:p>
          <w:p w14:paraId="06397894" w14:textId="77777777" w:rsidR="00872AFE" w:rsidRPr="00711388" w:rsidRDefault="00872AFE" w:rsidP="00567869">
            <w:pPr>
              <w:rPr>
                <w:lang w:val="en-GB"/>
              </w:rPr>
            </w:pPr>
            <w:r w:rsidRPr="00711388">
              <w:rPr>
                <w:lang w:val="en-GB"/>
              </w:rPr>
              <w:t>If the answer in C0140 is ‘Modelled’ then this must be set to ‘Not modelled’. Otherwise it should be set to ‘Modelled’ if the specified risk in each row is covered in the Non-Life risk module.</w:t>
            </w:r>
          </w:p>
        </w:tc>
      </w:tr>
      <w:tr w:rsidR="00872AFE" w:rsidRPr="00711388" w14:paraId="251DDB33"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7ED8FA6E" w14:textId="77777777" w:rsidR="00872AFE" w:rsidRPr="00711388" w:rsidRDefault="00872AFE" w:rsidP="00567869">
            <w:pPr>
              <w:jc w:val="left"/>
              <w:rPr>
                <w:lang w:val="en-GB"/>
              </w:rPr>
            </w:pPr>
            <w:r w:rsidRPr="00711388">
              <w:rPr>
                <w:lang w:val="en-GB"/>
              </w:rPr>
              <w:t>R0700-R0770/C0170</w:t>
            </w:r>
          </w:p>
        </w:tc>
        <w:tc>
          <w:tcPr>
            <w:tcW w:w="2103" w:type="dxa"/>
            <w:tcBorders>
              <w:top w:val="single" w:sz="4" w:space="0" w:color="auto"/>
              <w:left w:val="nil"/>
              <w:bottom w:val="single" w:sz="4" w:space="0" w:color="auto"/>
              <w:right w:val="single" w:sz="4" w:space="0" w:color="auto"/>
            </w:tcBorders>
            <w:shd w:val="clear" w:color="auto" w:fill="auto"/>
            <w:noWrap/>
          </w:tcPr>
          <w:p w14:paraId="650C514F" w14:textId="77777777" w:rsidR="00872AFE" w:rsidRPr="00711388" w:rsidRDefault="00872AFE" w:rsidP="00567869">
            <w:pPr>
              <w:jc w:val="left"/>
              <w:rPr>
                <w:lang w:val="en-GB"/>
              </w:rPr>
            </w:pPr>
            <w:r w:rsidRPr="00711388">
              <w:rPr>
                <w:lang w:val="en-GB"/>
              </w:rPr>
              <w:t>Life and Health</w:t>
            </w:r>
          </w:p>
        </w:tc>
        <w:tc>
          <w:tcPr>
            <w:tcW w:w="4701" w:type="dxa"/>
            <w:tcBorders>
              <w:top w:val="single" w:sz="4" w:space="0" w:color="auto"/>
              <w:left w:val="nil"/>
              <w:bottom w:val="single" w:sz="4" w:space="0" w:color="auto"/>
              <w:right w:val="single" w:sz="4" w:space="0" w:color="auto"/>
            </w:tcBorders>
            <w:shd w:val="clear" w:color="auto" w:fill="auto"/>
            <w:noWrap/>
          </w:tcPr>
          <w:p w14:paraId="24982D93" w14:textId="77777777" w:rsidR="00872AFE" w:rsidRPr="00711388" w:rsidRDefault="00872AFE" w:rsidP="00567869">
            <w:pPr>
              <w:rPr>
                <w:lang w:val="en-GB" w:eastAsia="es-ES"/>
              </w:rPr>
            </w:pPr>
            <w:r w:rsidRPr="00711388">
              <w:rPr>
                <w:lang w:val="en-GB"/>
              </w:rPr>
              <w:t>One of the options in the following closed list shall be used:</w:t>
            </w:r>
          </w:p>
          <w:p w14:paraId="7D192D20" w14:textId="696C9241" w:rsidR="00872AFE" w:rsidRPr="00711388" w:rsidRDefault="00872AFE" w:rsidP="00567869">
            <w:pPr>
              <w:rPr>
                <w:lang w:val="en-GB" w:eastAsia="es-ES"/>
              </w:rPr>
            </w:pPr>
            <w:r w:rsidRPr="00711388">
              <w:rPr>
                <w:lang w:val="en-GB" w:eastAsia="es-ES"/>
              </w:rPr>
              <w:t xml:space="preserve">1 </w:t>
            </w:r>
            <w:r w:rsidR="00711388" w:rsidRPr="00711388">
              <w:rPr>
                <w:lang w:val="en-GB" w:eastAsia="es-ES"/>
              </w:rPr>
              <w:t>-</w:t>
            </w:r>
            <w:r w:rsidRPr="00711388">
              <w:rPr>
                <w:lang w:val="en-GB" w:eastAsia="es-ES"/>
              </w:rPr>
              <w:t xml:space="preserve"> Modelled</w:t>
            </w:r>
          </w:p>
          <w:p w14:paraId="49E524D4" w14:textId="2C074B4F"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Not modelled</w:t>
            </w:r>
          </w:p>
          <w:p w14:paraId="76C2AAC2" w14:textId="77777777" w:rsidR="00872AFE" w:rsidRPr="00711388" w:rsidRDefault="00872AFE" w:rsidP="00567869">
            <w:pPr>
              <w:rPr>
                <w:lang w:val="en-GB"/>
              </w:rPr>
            </w:pPr>
            <w:r w:rsidRPr="00711388">
              <w:rPr>
                <w:lang w:val="en-GB"/>
              </w:rPr>
              <w:t>If the answer in C0140 is ‘Modelled’ then this must be set to ‘Not modelled’. Otherwise it should be set to ‘Modelled’ if the specified risk in each row is covered in the Life &amp; Health risk module.</w:t>
            </w:r>
          </w:p>
        </w:tc>
      </w:tr>
      <w:tr w:rsidR="00872AFE" w:rsidRPr="00711388" w14:paraId="4784762B"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56EFDC9" w14:textId="77777777" w:rsidR="00872AFE" w:rsidRPr="00711388" w:rsidRDefault="00872AFE" w:rsidP="00567869">
            <w:pPr>
              <w:jc w:val="left"/>
              <w:rPr>
                <w:lang w:val="en-GB"/>
              </w:rPr>
            </w:pPr>
            <w:r w:rsidRPr="00711388">
              <w:rPr>
                <w:lang w:val="en-GB"/>
              </w:rPr>
              <w:t>R0700-R0770/C0180</w:t>
            </w:r>
          </w:p>
        </w:tc>
        <w:tc>
          <w:tcPr>
            <w:tcW w:w="2103" w:type="dxa"/>
            <w:tcBorders>
              <w:top w:val="single" w:sz="4" w:space="0" w:color="auto"/>
              <w:left w:val="nil"/>
              <w:bottom w:val="single" w:sz="4" w:space="0" w:color="auto"/>
              <w:right w:val="single" w:sz="4" w:space="0" w:color="auto"/>
            </w:tcBorders>
            <w:shd w:val="clear" w:color="auto" w:fill="auto"/>
            <w:noWrap/>
          </w:tcPr>
          <w:p w14:paraId="0E0ABBB9" w14:textId="77777777" w:rsidR="00872AFE" w:rsidRPr="00711388" w:rsidRDefault="00872AFE" w:rsidP="00567869">
            <w:pPr>
              <w:jc w:val="left"/>
              <w:rPr>
                <w:lang w:val="en-GB"/>
              </w:rPr>
            </w:pPr>
            <w:r w:rsidRPr="00711388">
              <w:rPr>
                <w:lang w:val="en-GB"/>
              </w:rPr>
              <w:t>Operational</w:t>
            </w:r>
          </w:p>
        </w:tc>
        <w:tc>
          <w:tcPr>
            <w:tcW w:w="4701" w:type="dxa"/>
            <w:tcBorders>
              <w:top w:val="single" w:sz="4" w:space="0" w:color="auto"/>
              <w:left w:val="nil"/>
              <w:bottom w:val="single" w:sz="4" w:space="0" w:color="auto"/>
              <w:right w:val="single" w:sz="4" w:space="0" w:color="auto"/>
            </w:tcBorders>
            <w:shd w:val="clear" w:color="auto" w:fill="auto"/>
            <w:noWrap/>
          </w:tcPr>
          <w:p w14:paraId="4CD0686C" w14:textId="77777777" w:rsidR="00872AFE" w:rsidRPr="00711388" w:rsidRDefault="00872AFE" w:rsidP="00567869">
            <w:pPr>
              <w:rPr>
                <w:lang w:val="en-GB" w:eastAsia="es-ES"/>
              </w:rPr>
            </w:pPr>
            <w:r w:rsidRPr="00711388">
              <w:rPr>
                <w:lang w:val="en-GB"/>
              </w:rPr>
              <w:t>One of the options in the following closed list shall be used:</w:t>
            </w:r>
          </w:p>
          <w:p w14:paraId="7242C442" w14:textId="0560DDAC" w:rsidR="00872AFE" w:rsidRPr="00711388" w:rsidRDefault="00872AFE" w:rsidP="00567869">
            <w:pPr>
              <w:rPr>
                <w:lang w:val="en-GB" w:eastAsia="es-ES"/>
              </w:rPr>
            </w:pPr>
            <w:r w:rsidRPr="00711388">
              <w:rPr>
                <w:lang w:val="en-GB" w:eastAsia="es-ES"/>
              </w:rPr>
              <w:t xml:space="preserve">1 </w:t>
            </w:r>
            <w:r w:rsidR="00711388" w:rsidRPr="00711388">
              <w:rPr>
                <w:lang w:val="en-GB" w:eastAsia="es-ES"/>
              </w:rPr>
              <w:t>-</w:t>
            </w:r>
            <w:r w:rsidRPr="00711388">
              <w:rPr>
                <w:lang w:val="en-GB" w:eastAsia="es-ES"/>
              </w:rPr>
              <w:t xml:space="preserve"> Modelled</w:t>
            </w:r>
          </w:p>
          <w:p w14:paraId="06700DB1" w14:textId="4D696843"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Not modelled</w:t>
            </w:r>
          </w:p>
          <w:p w14:paraId="13CA0091" w14:textId="77777777" w:rsidR="00872AFE" w:rsidRPr="00711388" w:rsidRDefault="00872AFE" w:rsidP="00567869">
            <w:pPr>
              <w:rPr>
                <w:lang w:val="en-GB"/>
              </w:rPr>
            </w:pPr>
            <w:r w:rsidRPr="00711388">
              <w:rPr>
                <w:lang w:val="en-GB"/>
              </w:rPr>
              <w:lastRenderedPageBreak/>
              <w:t>If the answer in C0140 is ‘Modelled’ then this must be set to ‘Not modelled’. Otherwise it should be set to ‘Modelled’ if the specified risk in each row is covered in the Operational risk module.</w:t>
            </w:r>
          </w:p>
        </w:tc>
      </w:tr>
      <w:tr w:rsidR="00872AFE" w:rsidRPr="00711388" w14:paraId="47D88661" w14:textId="77777777" w:rsidTr="00567869">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FB63201" w14:textId="77777777" w:rsidR="00872AFE" w:rsidRPr="00711388" w:rsidRDefault="00872AFE" w:rsidP="00567869">
            <w:pPr>
              <w:jc w:val="left"/>
              <w:rPr>
                <w:lang w:val="en-GB"/>
              </w:rPr>
            </w:pPr>
            <w:r w:rsidRPr="00711388">
              <w:rPr>
                <w:lang w:val="en-GB"/>
              </w:rPr>
              <w:lastRenderedPageBreak/>
              <w:t>R0700-R0770/C0190</w:t>
            </w:r>
          </w:p>
        </w:tc>
        <w:tc>
          <w:tcPr>
            <w:tcW w:w="2103" w:type="dxa"/>
            <w:tcBorders>
              <w:top w:val="single" w:sz="4" w:space="0" w:color="auto"/>
              <w:left w:val="nil"/>
              <w:bottom w:val="single" w:sz="4" w:space="0" w:color="auto"/>
              <w:right w:val="single" w:sz="4" w:space="0" w:color="auto"/>
            </w:tcBorders>
            <w:shd w:val="clear" w:color="auto" w:fill="auto"/>
            <w:noWrap/>
          </w:tcPr>
          <w:p w14:paraId="4BA916CC" w14:textId="77777777" w:rsidR="00872AFE" w:rsidRPr="00711388" w:rsidRDefault="00872AFE" w:rsidP="00567869">
            <w:pPr>
              <w:jc w:val="left"/>
              <w:rPr>
                <w:lang w:val="en-GB"/>
              </w:rPr>
            </w:pPr>
            <w:r w:rsidRPr="00711388">
              <w:rPr>
                <w:lang w:val="en-GB"/>
              </w:rPr>
              <w:t>Other</w:t>
            </w:r>
          </w:p>
        </w:tc>
        <w:tc>
          <w:tcPr>
            <w:tcW w:w="4701" w:type="dxa"/>
            <w:tcBorders>
              <w:top w:val="single" w:sz="4" w:space="0" w:color="auto"/>
              <w:left w:val="nil"/>
              <w:bottom w:val="single" w:sz="4" w:space="0" w:color="auto"/>
              <w:right w:val="single" w:sz="4" w:space="0" w:color="auto"/>
            </w:tcBorders>
            <w:shd w:val="clear" w:color="auto" w:fill="auto"/>
            <w:noWrap/>
          </w:tcPr>
          <w:p w14:paraId="30DC600F" w14:textId="77777777" w:rsidR="00872AFE" w:rsidRPr="00711388" w:rsidRDefault="00872AFE" w:rsidP="00567869">
            <w:pPr>
              <w:rPr>
                <w:lang w:val="en-GB" w:eastAsia="es-ES"/>
              </w:rPr>
            </w:pPr>
            <w:r w:rsidRPr="00711388">
              <w:rPr>
                <w:lang w:val="en-GB"/>
              </w:rPr>
              <w:t>One of the options in the following closed list shall be used:</w:t>
            </w:r>
          </w:p>
          <w:p w14:paraId="115DF206" w14:textId="0BC11BA0" w:rsidR="00872AFE" w:rsidRPr="00711388" w:rsidRDefault="00872AFE" w:rsidP="00567869">
            <w:pPr>
              <w:rPr>
                <w:lang w:val="en-GB" w:eastAsia="es-ES"/>
              </w:rPr>
            </w:pPr>
            <w:r w:rsidRPr="00711388">
              <w:rPr>
                <w:lang w:val="en-GB" w:eastAsia="es-ES"/>
              </w:rPr>
              <w:t xml:space="preserve">1 </w:t>
            </w:r>
            <w:r w:rsidR="00711388" w:rsidRPr="00711388">
              <w:rPr>
                <w:lang w:val="en-GB" w:eastAsia="es-ES"/>
              </w:rPr>
              <w:t>-</w:t>
            </w:r>
            <w:r w:rsidRPr="00711388">
              <w:rPr>
                <w:lang w:val="en-GB" w:eastAsia="es-ES"/>
              </w:rPr>
              <w:t xml:space="preserve"> Modelled</w:t>
            </w:r>
          </w:p>
          <w:p w14:paraId="5C1A8A19" w14:textId="5A2AAC2F"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Not modelled</w:t>
            </w:r>
          </w:p>
          <w:p w14:paraId="0130CA96" w14:textId="77777777" w:rsidR="00872AFE" w:rsidRPr="00711388" w:rsidRDefault="00872AFE" w:rsidP="00567869">
            <w:pPr>
              <w:rPr>
                <w:lang w:val="en-GB"/>
              </w:rPr>
            </w:pPr>
            <w:r w:rsidRPr="00711388">
              <w:rPr>
                <w:lang w:val="en-GB"/>
              </w:rPr>
              <w:t>If the answer in C0140 is ‘Modelled’ then this must be set to ‘Not modelled’. Otherwise it should be set to ‘Modelled’ if the specified risk in each row is covered in another risk module not mentioned here.</w:t>
            </w:r>
          </w:p>
        </w:tc>
      </w:tr>
      <w:bookmarkEnd w:id="6905"/>
    </w:tbl>
    <w:p w14:paraId="58A7FF52" w14:textId="77777777" w:rsidR="00872AFE" w:rsidRPr="00711388" w:rsidRDefault="00872AFE" w:rsidP="00872AFE">
      <w:pPr>
        <w:rPr>
          <w:lang w:val="en-GB"/>
        </w:rPr>
      </w:pPr>
    </w:p>
    <w:p w14:paraId="3FFAC80D" w14:textId="40B2A4A8" w:rsidR="00872AFE" w:rsidRPr="00711388" w:rsidRDefault="00872AFE" w:rsidP="00872AFE">
      <w:pPr>
        <w:pStyle w:val="ManualHeading2"/>
        <w:ind w:left="851" w:hanging="851"/>
        <w:rPr>
          <w:rFonts w:eastAsia="Times New Roman"/>
          <w:sz w:val="20"/>
          <w:szCs w:val="20"/>
          <w:lang w:val="en-GB"/>
        </w:rPr>
      </w:pPr>
      <w:r w:rsidRPr="00711388">
        <w:rPr>
          <w:i/>
          <w:lang w:val="en-GB"/>
        </w:rPr>
        <w:t xml:space="preserve">S.26.09 </w:t>
      </w:r>
      <w:r w:rsidR="00711388" w:rsidRPr="00711388">
        <w:rPr>
          <w:i/>
          <w:lang w:val="en-GB"/>
        </w:rPr>
        <w:t>-</w:t>
      </w:r>
      <w:r w:rsidRPr="00711388">
        <w:rPr>
          <w:i/>
          <w:lang w:val="en-GB"/>
        </w:rPr>
        <w:t xml:space="preserve"> Internal model: Market and Credit risk </w:t>
      </w:r>
      <w:r w:rsidR="00711388" w:rsidRPr="00711388">
        <w:rPr>
          <w:i/>
          <w:lang w:val="en-GB"/>
        </w:rPr>
        <w:t>-</w:t>
      </w:r>
      <w:r w:rsidRPr="00711388">
        <w:rPr>
          <w:i/>
          <w:lang w:val="en-GB"/>
        </w:rPr>
        <w:t xml:space="preserve"> for financial instruments</w:t>
      </w:r>
    </w:p>
    <w:p w14:paraId="12D97DB5" w14:textId="77777777" w:rsidR="00872AFE" w:rsidRPr="00711388" w:rsidRDefault="00872AFE" w:rsidP="00872AFE">
      <w:pPr>
        <w:rPr>
          <w:b/>
          <w:bCs/>
          <w:lang w:val="en-GB"/>
        </w:rPr>
      </w:pPr>
    </w:p>
    <w:p w14:paraId="3CB83A35" w14:textId="77777777" w:rsidR="00872AFE" w:rsidRPr="00711388" w:rsidRDefault="00872AFE" w:rsidP="00872AFE">
      <w:pPr>
        <w:rPr>
          <w:b/>
          <w:i/>
          <w:lang w:val="en-GB"/>
        </w:rPr>
      </w:pPr>
      <w:r w:rsidRPr="00711388">
        <w:rPr>
          <w:b/>
          <w:i/>
          <w:lang w:val="en-GB"/>
        </w:rPr>
        <w:t>General comments:</w:t>
      </w:r>
    </w:p>
    <w:p w14:paraId="029DD89A" w14:textId="77777777" w:rsidR="00872AFE" w:rsidRPr="00711388" w:rsidRDefault="00872AFE" w:rsidP="00872AFE">
      <w:pPr>
        <w:rPr>
          <w:lang w:val="en-GB"/>
        </w:rPr>
      </w:pPr>
      <w:r w:rsidRPr="00711388">
        <w:rPr>
          <w:lang w:val="en-GB"/>
        </w:rPr>
        <w:t>This section relates to annual submission of information for individual entities.</w:t>
      </w:r>
    </w:p>
    <w:p w14:paraId="7C8B3B26" w14:textId="70F512D9" w:rsidR="00872AFE" w:rsidRPr="00711388" w:rsidRDefault="00872AFE" w:rsidP="00872AFE">
      <w:pPr>
        <w:rPr>
          <w:lang w:val="en-GB"/>
        </w:rPr>
      </w:pPr>
      <w:r w:rsidRPr="00711388">
        <w:rPr>
          <w:lang w:val="en-GB"/>
        </w:rPr>
        <w:t>This template shall be reported based on availability</w:t>
      </w:r>
      <w:r w:rsidR="00654BE4" w:rsidRPr="00711388">
        <w:rPr>
          <w:lang w:val="en-GB"/>
        </w:rPr>
        <w:t xml:space="preserve"> of data </w:t>
      </w:r>
      <w:r w:rsidRPr="00711388">
        <w:rPr>
          <w:lang w:val="en-GB"/>
        </w:rPr>
        <w:t>according to the internal model architecture and risk profile when possible with reasonable effort. The data to be reported shall be agreed between national supervisory authorities and insurance and reinsurance undertakings.</w:t>
      </w:r>
    </w:p>
    <w:p w14:paraId="04690B49" w14:textId="2058818D" w:rsidR="00872AFE" w:rsidRPr="00711388" w:rsidRDefault="00872AFE" w:rsidP="00872AFE">
      <w:pPr>
        <w:rPr>
          <w:bCs/>
          <w:lang w:val="en-GB"/>
        </w:rPr>
      </w:pPr>
      <w:r w:rsidRPr="00711388">
        <w:rPr>
          <w:bCs/>
          <w:lang w:val="en-GB"/>
        </w:rPr>
        <w:t xml:space="preserve">If not indicated differently, “Solvency II values” shall be used, i.e. applying the valuation principles set out in the Directive2009/138/EC, </w:t>
      </w:r>
      <w:r w:rsidRPr="00711388">
        <w:rPr>
          <w:lang w:val="en-GB" w:eastAsia="es-ES"/>
        </w:rPr>
        <w:t>Delegated Regulation (EU) 2015/35</w:t>
      </w:r>
      <w:r w:rsidRPr="00711388">
        <w:rPr>
          <w:bCs/>
          <w:lang w:val="en-GB"/>
        </w:rPr>
        <w:t xml:space="preserve">, </w:t>
      </w:r>
      <w:r w:rsidRPr="00711388">
        <w:rPr>
          <w:lang w:val="en-GB"/>
        </w:rPr>
        <w:t>Technical Standards issued under Directive 2009/138/EC and EIOPA Guidelines</w:t>
      </w:r>
      <w:r w:rsidRPr="00711388">
        <w:rPr>
          <w:bCs/>
          <w:lang w:val="en-GB"/>
        </w:rPr>
        <w:t>.</w:t>
      </w:r>
      <w:del w:id="6996" w:author="Author">
        <w:r w:rsidRPr="00711388" w:rsidDel="003323F0">
          <w:rPr>
            <w:bCs/>
            <w:lang w:val="en-GB"/>
          </w:rPr>
          <w:delText xml:space="preserve">  </w:delText>
        </w:r>
      </w:del>
      <w:ins w:id="6997" w:author="Author">
        <w:r w:rsidR="003323F0">
          <w:rPr>
            <w:bCs/>
            <w:lang w:val="en-GB"/>
          </w:rPr>
          <w:t xml:space="preserve"> </w:t>
        </w:r>
      </w:ins>
    </w:p>
    <w:p w14:paraId="4CE297E8" w14:textId="77777777" w:rsidR="00872AFE" w:rsidRPr="00711388" w:rsidRDefault="00872AFE" w:rsidP="00872AFE">
      <w:pPr>
        <w:rPr>
          <w:bCs/>
          <w:lang w:val="en-GB"/>
        </w:rPr>
      </w:pPr>
      <w:r w:rsidRPr="00711388">
        <w:rPr>
          <w:bCs/>
          <w:lang w:val="en-GB"/>
        </w:rPr>
        <w:t>This template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p>
    <w:p w14:paraId="2BEA7573" w14:textId="77777777" w:rsidR="00872AFE" w:rsidRPr="00711388" w:rsidRDefault="00872AFE" w:rsidP="00872AFE">
      <w:pPr>
        <w:rPr>
          <w:bCs/>
          <w:lang w:val="en-GB"/>
        </w:rPr>
      </w:pPr>
      <w:r w:rsidRPr="00711388">
        <w:rPr>
          <w:bCs/>
          <w:lang w:val="en-GB"/>
        </w:rPr>
        <w:t>The figures shall include the impact on assets and liabilities including any impacts on the options and guarantees and on future discretionary benefits for policyholders (‘loss absorbing capacity of technical provisions’).</w:t>
      </w:r>
    </w:p>
    <w:p w14:paraId="5CA89245" w14:textId="77777777" w:rsidR="00872AFE" w:rsidRPr="00711388" w:rsidRDefault="00872AFE" w:rsidP="00872AFE">
      <w:pPr>
        <w:rPr>
          <w:bCs/>
          <w:lang w:val="en-GB"/>
        </w:rPr>
      </w:pPr>
      <w:r w:rsidRPr="00711388">
        <w:rPr>
          <w:bCs/>
          <w:lang w:val="en-GB"/>
        </w:rPr>
        <w:t>The figures shall not include the loss absorbing capacity of deferred taxes.</w:t>
      </w:r>
    </w:p>
    <w:p w14:paraId="4A004492" w14:textId="77777777" w:rsidR="00872AFE" w:rsidRPr="00711388" w:rsidRDefault="00872AFE" w:rsidP="00872AFE">
      <w:pPr>
        <w:rPr>
          <w:bCs/>
          <w:lang w:val="en-GB"/>
        </w:rPr>
      </w:pPr>
      <w:r w:rsidRPr="00711388">
        <w:rPr>
          <w:bCs/>
          <w:lang w:val="en-GB"/>
        </w:rPr>
        <w:t>The template consists of three main building blocks:</w:t>
      </w:r>
    </w:p>
    <w:p w14:paraId="07537746" w14:textId="77777777" w:rsidR="00872AFE" w:rsidRPr="00711388" w:rsidRDefault="00872AFE" w:rsidP="0083381F">
      <w:pPr>
        <w:pStyle w:val="ListParagraph"/>
        <w:numPr>
          <w:ilvl w:val="0"/>
          <w:numId w:val="24"/>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‘General information’ on few key aspects of the modelling approach</w:t>
      </w:r>
    </w:p>
    <w:p w14:paraId="281370ED" w14:textId="77777777" w:rsidR="00872AFE" w:rsidRPr="00711388" w:rsidRDefault="00872AFE" w:rsidP="0083381F">
      <w:pPr>
        <w:pStyle w:val="ListParagraph"/>
        <w:numPr>
          <w:ilvl w:val="0"/>
          <w:numId w:val="24"/>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‘Stand-alone capital requirements for market and credit risk and supplementing distribution data’</w:t>
      </w:r>
    </w:p>
    <w:p w14:paraId="0CE00C4B" w14:textId="77777777" w:rsidR="00872AFE" w:rsidRPr="00711388" w:rsidRDefault="00872AFE" w:rsidP="0083381F">
      <w:pPr>
        <w:pStyle w:val="ListParagraph"/>
        <w:numPr>
          <w:ilvl w:val="0"/>
          <w:numId w:val="24"/>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‘Sensitivities and exposure data’</w:t>
      </w:r>
    </w:p>
    <w:p w14:paraId="0A4444B5" w14:textId="77777777" w:rsidR="00872AFE" w:rsidRPr="00711388" w:rsidRDefault="00872AFE" w:rsidP="00872AFE">
      <w:pPr>
        <w:rPr>
          <w:bCs/>
          <w:lang w:val="en-GB"/>
        </w:rPr>
      </w:pPr>
      <w:r w:rsidRPr="00711388">
        <w:rPr>
          <w:bCs/>
          <w:lang w:val="en-GB"/>
        </w:rPr>
        <w:t>S.26.09.01.01: General information</w:t>
      </w:r>
    </w:p>
    <w:p w14:paraId="780C94B7" w14:textId="77777777" w:rsidR="00872AFE" w:rsidRPr="00711388" w:rsidRDefault="00872AFE" w:rsidP="00872AFE">
      <w:pPr>
        <w:rPr>
          <w:bCs/>
          <w:lang w:val="en-GB"/>
        </w:rPr>
      </w:pPr>
      <w:r w:rsidRPr="00711388">
        <w:rPr>
          <w:bCs/>
          <w:lang w:val="en-GB"/>
        </w:rPr>
        <w:lastRenderedPageBreak/>
        <w:t>Regarding market and credit risk models three facts on the modelling approach and scope are requested here, as these are important for the analysis of data, namely: Whether the model includes a ‘dynamic volatility adjustment’ (DVA) and whether the model includes ‘ageing effects’ and if non-financial instruments are covered in credit risk. For further details see below.</w:t>
      </w:r>
    </w:p>
    <w:p w14:paraId="15B21CD4" w14:textId="77777777" w:rsidR="00872AFE" w:rsidRPr="00711388" w:rsidRDefault="00872AFE" w:rsidP="00872AFE">
      <w:pPr>
        <w:rPr>
          <w:bCs/>
          <w:lang w:val="en-GB"/>
        </w:rPr>
      </w:pPr>
      <w:r w:rsidRPr="00711388">
        <w:rPr>
          <w:bCs/>
          <w:lang w:val="en-GB"/>
        </w:rPr>
        <w:t>S.26.09.01.02: Stand-alone capital requirements for market and credit risk and supplementing distribution data</w:t>
      </w:r>
    </w:p>
    <w:p w14:paraId="6D08BDAA" w14:textId="77777777" w:rsidR="00872AFE" w:rsidRPr="00711388" w:rsidRDefault="00872AFE" w:rsidP="00872AFE">
      <w:pPr>
        <w:rPr>
          <w:bCs/>
          <w:lang w:val="en-GB"/>
        </w:rPr>
      </w:pPr>
      <w:r w:rsidRPr="00711388">
        <w:rPr>
          <w:bCs/>
          <w:lang w:val="en-GB"/>
        </w:rPr>
        <w:t>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a sufficient number of events to reflect the risk profile of the undertaking.</w:t>
      </w:r>
    </w:p>
    <w:p w14:paraId="03611BFF" w14:textId="77777777" w:rsidR="00872AFE" w:rsidRPr="00711388" w:rsidRDefault="00872AFE" w:rsidP="00872AFE">
      <w:pPr>
        <w:rPr>
          <w:bCs/>
          <w:lang w:val="en-GB"/>
        </w:rPr>
      </w:pPr>
      <w:r w:rsidRPr="00711388">
        <w:rPr>
          <w:bCs/>
          <w:lang w:val="en-GB"/>
        </w:rPr>
        <w:t>In template S.26.09.01.02, internal model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p>
    <w:p w14:paraId="3F7BB537" w14:textId="77777777" w:rsidR="00872AFE" w:rsidRPr="00711388" w:rsidRDefault="00872AFE" w:rsidP="00872AFE">
      <w:pPr>
        <w:rPr>
          <w:bCs/>
          <w:lang w:val="en-GB"/>
        </w:rPr>
      </w:pPr>
      <w:r w:rsidRPr="00711388">
        <w:rPr>
          <w:bCs/>
          <w:lang w:val="en-GB"/>
        </w:rPr>
        <w:t>S.26.09.01.02 covers the typical sub-risks of market and credit risk and requires figures in two subsets:</w:t>
      </w:r>
    </w:p>
    <w:p w14:paraId="07E3E5F0" w14:textId="605376C3" w:rsidR="00872AFE" w:rsidRPr="00711388" w:rsidRDefault="006869AC" w:rsidP="0083381F">
      <w:pPr>
        <w:pStyle w:val="ListParagraph"/>
        <w:numPr>
          <w:ilvl w:val="0"/>
          <w:numId w:val="25"/>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‘SCR’ like figures taking into account ‘long-term guarantee measures’ similar to the template S.22.01:</w:t>
      </w:r>
    </w:p>
    <w:p w14:paraId="4CF8CB54" w14:textId="77777777" w:rsidR="00872AFE" w:rsidRPr="00711388" w:rsidRDefault="00872AFE" w:rsidP="00872AFE">
      <w:pPr>
        <w:pStyle w:val="ListParagraph"/>
        <w:rPr>
          <w:rFonts w:ascii="Times New Roman" w:hAnsi="Times New Roman" w:cs="Times New Roman"/>
          <w:bCs/>
          <w:sz w:val="24"/>
          <w:szCs w:val="24"/>
        </w:rPr>
      </w:pPr>
    </w:p>
    <w:p w14:paraId="7F9D369E" w14:textId="77777777" w:rsidR="00872AFE" w:rsidRPr="00711388" w:rsidRDefault="00872AFE" w:rsidP="00872AFE">
      <w:pPr>
        <w:pStyle w:val="ListParagraph"/>
        <w:rPr>
          <w:rFonts w:ascii="Times New Roman" w:hAnsi="Times New Roman" w:cs="Times New Roman"/>
          <w:bCs/>
          <w:sz w:val="24"/>
          <w:szCs w:val="24"/>
        </w:rPr>
      </w:pPr>
      <w:r w:rsidRPr="00711388">
        <w:rPr>
          <w:rFonts w:ascii="Times New Roman" w:hAnsi="Times New Roman" w:cs="Times New Roman"/>
          <w:bCs/>
          <w:sz w:val="24"/>
          <w:szCs w:val="24"/>
        </w:rPr>
        <w:t>These figures should be associated with the 99.5% VaR under the risk measure used for the calculation of the Solvency Capital Requirement (SCR). Broadly speaking, you 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p>
    <w:p w14:paraId="4D455B2F" w14:textId="77777777" w:rsidR="00872AFE" w:rsidRPr="00711388" w:rsidRDefault="00872AFE" w:rsidP="00872AFE">
      <w:pPr>
        <w:pStyle w:val="ListParagraph"/>
        <w:rPr>
          <w:rFonts w:ascii="Times New Roman" w:hAnsi="Times New Roman" w:cs="Times New Roman"/>
          <w:bCs/>
          <w:sz w:val="24"/>
          <w:szCs w:val="24"/>
        </w:rPr>
      </w:pPr>
    </w:p>
    <w:p w14:paraId="78C809CA" w14:textId="77777777" w:rsidR="00872AFE" w:rsidRPr="00711388" w:rsidRDefault="00872AFE" w:rsidP="00872AFE">
      <w:pPr>
        <w:pStyle w:val="ListParagraph"/>
        <w:rPr>
          <w:rFonts w:ascii="Times New Roman" w:hAnsi="Times New Roman" w:cs="Times New Roman"/>
          <w:bCs/>
          <w:sz w:val="24"/>
          <w:szCs w:val="24"/>
        </w:rPr>
      </w:pPr>
      <w:r w:rsidRPr="00711388">
        <w:rPr>
          <w:rFonts w:ascii="Times New Roman" w:hAnsi="Times New Roman" w:cs="Times New Roman"/>
          <w:bCs/>
          <w:sz w:val="24"/>
          <w:szCs w:val="24"/>
        </w:rPr>
        <w:t>For the purpose of these reporting requirements this value is called the ‘modelled VaR’ (mVaR) for the 99.50% of basic own funds.</w:t>
      </w:r>
    </w:p>
    <w:p w14:paraId="2D2C83EB" w14:textId="77777777" w:rsidR="00872AFE" w:rsidRPr="00711388" w:rsidRDefault="00872AFE" w:rsidP="00872AFE">
      <w:pPr>
        <w:pStyle w:val="ListParagraph"/>
        <w:rPr>
          <w:rFonts w:ascii="Times New Roman" w:hAnsi="Times New Roman" w:cs="Times New Roman"/>
          <w:bCs/>
          <w:sz w:val="24"/>
          <w:szCs w:val="24"/>
        </w:rPr>
      </w:pPr>
    </w:p>
    <w:p w14:paraId="1FCD99D4" w14:textId="77777777" w:rsidR="00872AFE" w:rsidRPr="00711388" w:rsidRDefault="00872AFE" w:rsidP="00872AFE">
      <w:pPr>
        <w:pStyle w:val="ListParagraph"/>
        <w:rPr>
          <w:rFonts w:ascii="Times New Roman" w:hAnsi="Times New Roman" w:cs="Times New Roman"/>
          <w:bCs/>
          <w:sz w:val="24"/>
          <w:szCs w:val="24"/>
        </w:rPr>
      </w:pPr>
      <w:r w:rsidRPr="00711388">
        <w:rPr>
          <w:rFonts w:ascii="Times New Roman" w:hAnsi="Times New Roman" w:cs="Times New Roman"/>
          <w:bCs/>
          <w:sz w:val="24"/>
          <w:szCs w:val="24"/>
        </w:rPr>
        <w:t>This ‘mVaR 99.50%’ is requested for the following variations of the ‘long-term guarantee measures’ (LTGM):</w:t>
      </w:r>
    </w:p>
    <w:p w14:paraId="2D930A1F" w14:textId="77777777" w:rsidR="00872AFE" w:rsidRPr="00711388" w:rsidRDefault="00872AFE" w:rsidP="00872AFE">
      <w:pPr>
        <w:pStyle w:val="ListParagraph"/>
        <w:rPr>
          <w:rFonts w:ascii="Times New Roman" w:hAnsi="Times New Roman" w:cs="Times New Roman"/>
          <w:bCs/>
          <w:sz w:val="24"/>
          <w:szCs w:val="24"/>
        </w:rPr>
      </w:pPr>
    </w:p>
    <w:p w14:paraId="7CF81243" w14:textId="77777777" w:rsidR="00872AFE" w:rsidRPr="00711388" w:rsidRDefault="00872AFE" w:rsidP="0083381F">
      <w:pPr>
        <w:pStyle w:val="ListParagraph"/>
        <w:numPr>
          <w:ilvl w:val="1"/>
          <w:numId w:val="25"/>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mVaR 99.50% including all LTGM you regularly apply</w:t>
      </w:r>
    </w:p>
    <w:p w14:paraId="53E18DB9" w14:textId="77777777" w:rsidR="00872AFE" w:rsidRPr="00711388" w:rsidRDefault="00872AFE" w:rsidP="0083381F">
      <w:pPr>
        <w:pStyle w:val="ListParagraph"/>
        <w:numPr>
          <w:ilvl w:val="1"/>
          <w:numId w:val="25"/>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mVaR 99.50% without transitional on technical provisions</w:t>
      </w:r>
    </w:p>
    <w:p w14:paraId="0F06D5F1" w14:textId="77777777" w:rsidR="00872AFE" w:rsidRPr="00711388" w:rsidRDefault="00872AFE" w:rsidP="0083381F">
      <w:pPr>
        <w:pStyle w:val="ListParagraph"/>
        <w:numPr>
          <w:ilvl w:val="1"/>
          <w:numId w:val="25"/>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mVaR 99.50% without transitional on interest rates</w:t>
      </w:r>
    </w:p>
    <w:p w14:paraId="144A28F7" w14:textId="77777777" w:rsidR="00872AFE" w:rsidRPr="00711388" w:rsidRDefault="00872AFE" w:rsidP="0083381F">
      <w:pPr>
        <w:pStyle w:val="ListParagraph"/>
        <w:numPr>
          <w:ilvl w:val="1"/>
          <w:numId w:val="25"/>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mVaR 99.50% without volatility adjustment (VA) and without transitionals</w:t>
      </w:r>
    </w:p>
    <w:p w14:paraId="7C1237DC" w14:textId="77777777" w:rsidR="00872AFE" w:rsidRPr="00711388" w:rsidRDefault="00872AFE" w:rsidP="0083381F">
      <w:pPr>
        <w:pStyle w:val="ListParagraph"/>
        <w:numPr>
          <w:ilvl w:val="1"/>
          <w:numId w:val="25"/>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mVaR 99.50% without matching adjustment (MA) and without all the other LTGMs</w:t>
      </w:r>
    </w:p>
    <w:p w14:paraId="61F5F299" w14:textId="77777777" w:rsidR="00872AFE" w:rsidRPr="00711388" w:rsidRDefault="00872AFE" w:rsidP="00872AFE">
      <w:pPr>
        <w:pStyle w:val="ListParagraph"/>
        <w:rPr>
          <w:rFonts w:ascii="Times New Roman" w:hAnsi="Times New Roman" w:cs="Times New Roman"/>
          <w:bCs/>
          <w:sz w:val="24"/>
          <w:szCs w:val="24"/>
        </w:rPr>
      </w:pPr>
    </w:p>
    <w:p w14:paraId="3368C534" w14:textId="5D142FF4" w:rsidR="00872AFE" w:rsidRPr="00711388" w:rsidRDefault="00872AFE" w:rsidP="0083381F">
      <w:pPr>
        <w:pStyle w:val="ListParagraph"/>
        <w:numPr>
          <w:ilvl w:val="0"/>
          <w:numId w:val="25"/>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Basic statistical data f</w:t>
      </w:r>
      <w:r w:rsidR="00183FED" w:rsidRPr="00711388">
        <w:rPr>
          <w:rFonts w:ascii="Times New Roman" w:hAnsi="Times New Roman" w:cs="Times New Roman"/>
          <w:bCs/>
          <w:sz w:val="24"/>
          <w:szCs w:val="24"/>
        </w:rPr>
        <w:t>ro</w:t>
      </w:r>
      <w:r w:rsidRPr="00711388">
        <w:rPr>
          <w:rFonts w:ascii="Times New Roman" w:hAnsi="Times New Roman" w:cs="Times New Roman"/>
          <w:bCs/>
          <w:sz w:val="24"/>
          <w:szCs w:val="24"/>
        </w:rPr>
        <w:t xml:space="preserve">m the ‘marginal distribution’ </w:t>
      </w:r>
    </w:p>
    <w:p w14:paraId="55622BC3" w14:textId="77777777" w:rsidR="00872AFE" w:rsidRPr="00711388" w:rsidRDefault="00872AFE" w:rsidP="00872AFE">
      <w:pPr>
        <w:pStyle w:val="ListParagraph"/>
        <w:rPr>
          <w:rFonts w:ascii="Times New Roman" w:hAnsi="Times New Roman" w:cs="Times New Roman"/>
          <w:bCs/>
          <w:sz w:val="24"/>
          <w:szCs w:val="24"/>
        </w:rPr>
      </w:pPr>
    </w:p>
    <w:p w14:paraId="3235C9CF" w14:textId="77777777" w:rsidR="00872AFE" w:rsidRPr="00711388" w:rsidRDefault="00872AFE" w:rsidP="00872AFE">
      <w:pPr>
        <w:pStyle w:val="ListParagraph"/>
        <w:rPr>
          <w:rFonts w:ascii="Times New Roman" w:hAnsi="Times New Roman" w:cs="Times New Roman"/>
          <w:bCs/>
          <w:sz w:val="24"/>
          <w:szCs w:val="24"/>
        </w:rPr>
      </w:pPr>
      <w:r w:rsidRPr="00711388">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p>
    <w:p w14:paraId="548BC83D" w14:textId="77777777" w:rsidR="00872AFE" w:rsidRPr="00711388" w:rsidRDefault="00872AFE" w:rsidP="0083381F">
      <w:pPr>
        <w:pStyle w:val="ListParagraph"/>
        <w:numPr>
          <w:ilvl w:val="0"/>
          <w:numId w:val="26"/>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Mean</w:t>
      </w:r>
    </w:p>
    <w:p w14:paraId="118DB54A" w14:textId="77777777" w:rsidR="00872AFE" w:rsidRPr="00711388" w:rsidRDefault="00872AFE" w:rsidP="0083381F">
      <w:pPr>
        <w:pStyle w:val="ListParagraph"/>
        <w:numPr>
          <w:ilvl w:val="0"/>
          <w:numId w:val="26"/>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Standard deviation</w:t>
      </w:r>
    </w:p>
    <w:p w14:paraId="0470854B" w14:textId="77777777" w:rsidR="00872AFE" w:rsidRPr="00711388" w:rsidRDefault="00872AFE" w:rsidP="0083381F">
      <w:pPr>
        <w:pStyle w:val="ListParagraph"/>
        <w:numPr>
          <w:ilvl w:val="0"/>
          <w:numId w:val="26"/>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Impacts corresponding to the mVaR for the identified quantiles</w:t>
      </w:r>
    </w:p>
    <w:p w14:paraId="6BB64491" w14:textId="77777777" w:rsidR="00872AFE" w:rsidRPr="00711388" w:rsidRDefault="00872AFE" w:rsidP="00872AFE">
      <w:pPr>
        <w:rPr>
          <w:bCs/>
          <w:lang w:val="en-GB"/>
        </w:rPr>
      </w:pPr>
      <w:r w:rsidRPr="00711388">
        <w:rPr>
          <w:bCs/>
          <w:lang w:val="en-GB"/>
        </w:rPr>
        <w:t>S.26.09.01.03: Sensitivities and exposure data</w:t>
      </w:r>
    </w:p>
    <w:p w14:paraId="4A7162F7" w14:textId="77777777" w:rsidR="00872AFE" w:rsidRPr="00711388" w:rsidRDefault="00872AFE" w:rsidP="00872AFE">
      <w:pPr>
        <w:rPr>
          <w:bCs/>
          <w:lang w:val="en-GB"/>
        </w:rPr>
      </w:pPr>
      <w:r w:rsidRPr="00711388">
        <w:rPr>
          <w:bCs/>
          <w:lang w:val="en-GB"/>
        </w:rPr>
        <w:t>In template S.26.09.01.03, data is requested which should support the analysis of results and risk profile, namely ‘sensitivities’ of the own funds and ‘exposure’ information with respect to market and credit risk for financial instruments.</w:t>
      </w:r>
    </w:p>
    <w:p w14:paraId="7AEE73F8" w14:textId="77777777" w:rsidR="00872AFE" w:rsidRPr="00711388" w:rsidRDefault="00872AFE" w:rsidP="00872AFE">
      <w:pPr>
        <w:rPr>
          <w:bCs/>
          <w:lang w:val="en-GB"/>
        </w:rPr>
      </w:pPr>
      <w:r w:rsidRPr="00711388">
        <w:rPr>
          <w:bCs/>
          <w:lang w:val="en-GB"/>
        </w:rPr>
        <w:t>S.26.09.01.03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p>
    <w:p w14:paraId="28E3F3EC" w14:textId="77777777" w:rsidR="00872AFE" w:rsidRPr="00711388" w:rsidRDefault="00872AFE" w:rsidP="0083381F">
      <w:pPr>
        <w:pStyle w:val="ListParagraph"/>
        <w:numPr>
          <w:ilvl w:val="0"/>
          <w:numId w:val="27"/>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Assets</w:t>
      </w:r>
      <w:r w:rsidRPr="00711388">
        <w:rPr>
          <w:rFonts w:ascii="Times New Roman" w:hAnsi="Times New Roman" w:cs="Times New Roman"/>
          <w:bCs/>
          <w:sz w:val="24"/>
          <w:szCs w:val="24"/>
        </w:rPr>
        <w:tab/>
      </w:r>
    </w:p>
    <w:p w14:paraId="4C115DE7" w14:textId="77777777" w:rsidR="00872AFE" w:rsidRPr="00711388" w:rsidRDefault="00872AFE" w:rsidP="0083381F">
      <w:pPr>
        <w:pStyle w:val="ListParagraph"/>
        <w:numPr>
          <w:ilvl w:val="0"/>
          <w:numId w:val="27"/>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Liabilities</w:t>
      </w:r>
    </w:p>
    <w:p w14:paraId="514C5776" w14:textId="77777777" w:rsidR="00872AFE" w:rsidRPr="00711388" w:rsidRDefault="00872AFE" w:rsidP="0083381F">
      <w:pPr>
        <w:pStyle w:val="ListParagraph"/>
        <w:numPr>
          <w:ilvl w:val="0"/>
          <w:numId w:val="27"/>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Assets minus Liabilities</w:t>
      </w:r>
      <w:r w:rsidRPr="00711388">
        <w:rPr>
          <w:rFonts w:ascii="Times New Roman" w:hAnsi="Times New Roman" w:cs="Times New Roman"/>
          <w:bCs/>
          <w:sz w:val="24"/>
          <w:szCs w:val="24"/>
        </w:rPr>
        <w:tab/>
      </w:r>
    </w:p>
    <w:p w14:paraId="78C41CF6" w14:textId="77777777" w:rsidR="00872AFE" w:rsidRPr="00711388" w:rsidRDefault="00872AFE" w:rsidP="0083381F">
      <w:pPr>
        <w:pStyle w:val="ListParagraph"/>
        <w:numPr>
          <w:ilvl w:val="0"/>
          <w:numId w:val="27"/>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Assets excl. Unit-linked</w:t>
      </w:r>
      <w:r w:rsidRPr="00711388">
        <w:rPr>
          <w:rFonts w:ascii="Times New Roman" w:hAnsi="Times New Roman" w:cs="Times New Roman"/>
          <w:bCs/>
          <w:sz w:val="24"/>
          <w:szCs w:val="24"/>
        </w:rPr>
        <w:tab/>
      </w:r>
    </w:p>
    <w:p w14:paraId="1697F411" w14:textId="77777777" w:rsidR="00872AFE" w:rsidRPr="00711388" w:rsidRDefault="00872AFE" w:rsidP="0083381F">
      <w:pPr>
        <w:pStyle w:val="ListParagraph"/>
        <w:numPr>
          <w:ilvl w:val="0"/>
          <w:numId w:val="27"/>
        </w:numPr>
        <w:spacing w:after="0" w:line="240" w:lineRule="auto"/>
        <w:jc w:val="both"/>
        <w:rPr>
          <w:rFonts w:ascii="Times New Roman" w:hAnsi="Times New Roman" w:cs="Times New Roman"/>
          <w:bCs/>
          <w:sz w:val="24"/>
          <w:szCs w:val="24"/>
        </w:rPr>
      </w:pPr>
      <w:r w:rsidRPr="00711388">
        <w:rPr>
          <w:rFonts w:ascii="Times New Roman" w:hAnsi="Times New Roman" w:cs="Times New Roman"/>
          <w:bCs/>
          <w:sz w:val="24"/>
          <w:szCs w:val="24"/>
        </w:rPr>
        <w:t>Liabilities excl. Unit-linked</w:t>
      </w:r>
      <w:r w:rsidRPr="00711388">
        <w:rPr>
          <w:rFonts w:ascii="Times New Roman" w:hAnsi="Times New Roman" w:cs="Times New Roman"/>
          <w:bCs/>
          <w:sz w:val="24"/>
          <w:szCs w:val="24"/>
        </w:rPr>
        <w:tab/>
      </w:r>
    </w:p>
    <w:p w14:paraId="5E7AFCD3" w14:textId="77777777" w:rsidR="00872AFE" w:rsidRPr="00711388" w:rsidRDefault="00872AFE" w:rsidP="0083381F">
      <w:pPr>
        <w:pStyle w:val="ListParagraph"/>
        <w:numPr>
          <w:ilvl w:val="0"/>
          <w:numId w:val="27"/>
        </w:numPr>
        <w:spacing w:after="0" w:line="240" w:lineRule="auto"/>
        <w:jc w:val="both"/>
        <w:rPr>
          <w:rFonts w:ascii="Times New Roman" w:hAnsi="Times New Roman" w:cs="Times New Roman"/>
          <w:bCs/>
          <w:sz w:val="24"/>
          <w:szCs w:val="24"/>
        </w:rPr>
      </w:pPr>
      <w:r w:rsidRPr="00711388">
        <w:rPr>
          <w:rFonts w:ascii="Times New Roman" w:hAnsi="Times New Roman"/>
          <w:sz w:val="24"/>
        </w:rPr>
        <w:t xml:space="preserve">Assets excl. Unit-linked minus Liabilities excl. </w:t>
      </w:r>
      <w:r w:rsidRPr="00711388">
        <w:rPr>
          <w:rFonts w:ascii="Times New Roman" w:hAnsi="Times New Roman" w:cs="Times New Roman"/>
          <w:bCs/>
          <w:sz w:val="24"/>
          <w:szCs w:val="24"/>
        </w:rPr>
        <w:t>Unit-linked</w:t>
      </w:r>
    </w:p>
    <w:p w14:paraId="2F4223E3" w14:textId="77777777" w:rsidR="00872AFE" w:rsidRPr="00711388" w:rsidRDefault="00872AFE" w:rsidP="00872AFE">
      <w:pPr>
        <w:rPr>
          <w:bCs/>
          <w:lang w:val="en-GB"/>
        </w:rPr>
      </w:pPr>
    </w:p>
    <w:tbl>
      <w:tblPr>
        <w:tblStyle w:val="TableGrid"/>
        <w:tblW w:w="9288" w:type="dxa"/>
        <w:tblLayout w:type="fixed"/>
        <w:tblLook w:val="04A0" w:firstRow="1" w:lastRow="0" w:firstColumn="1" w:lastColumn="0" w:noHBand="0" w:noVBand="1"/>
      </w:tblPr>
      <w:tblGrid>
        <w:gridCol w:w="1980"/>
        <w:gridCol w:w="2097"/>
        <w:gridCol w:w="5211"/>
      </w:tblGrid>
      <w:tr w:rsidR="00872AFE" w:rsidRPr="00711388" w14:paraId="3D092B40" w14:textId="77777777" w:rsidTr="00567869">
        <w:trPr>
          <w:trHeight w:val="2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7679143" w14:textId="77777777" w:rsidR="00872AFE" w:rsidRPr="00711388" w:rsidRDefault="00872AFE" w:rsidP="00567869">
            <w:pPr>
              <w:jc w:val="left"/>
              <w:rPr>
                <w:lang w:val="en-GB"/>
              </w:rPr>
            </w:pPr>
            <w:r w:rsidRPr="00711388">
              <w:rPr>
                <w:lang w:val="en-GB"/>
              </w:rPr>
              <w:t>CODE</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3C69FD" w14:textId="77777777" w:rsidR="00872AFE" w:rsidRPr="00711388" w:rsidRDefault="00872AFE" w:rsidP="00567869">
            <w:pPr>
              <w:jc w:val="left"/>
              <w:rPr>
                <w:bCs/>
                <w:lang w:val="en-GB"/>
              </w:rPr>
            </w:pPr>
            <w:r w:rsidRPr="00711388">
              <w:rPr>
                <w:bCs/>
                <w:lang w:val="en-GB"/>
              </w:rPr>
              <w:t>ITEM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7BB0705" w14:textId="77777777" w:rsidR="00872AFE" w:rsidRPr="00711388" w:rsidRDefault="00872AFE" w:rsidP="00567869">
            <w:pPr>
              <w:jc w:val="left"/>
              <w:rPr>
                <w:bCs/>
                <w:lang w:val="en-GB"/>
              </w:rPr>
            </w:pPr>
            <w:r w:rsidRPr="00711388">
              <w:rPr>
                <w:bCs/>
                <w:lang w:val="en-GB"/>
              </w:rPr>
              <w:t>INSTRUCTIONS</w:t>
            </w:r>
          </w:p>
        </w:tc>
      </w:tr>
      <w:tr w:rsidR="00872AFE" w:rsidRPr="00711388" w14:paraId="0B9EC329" w14:textId="77777777" w:rsidTr="00567869">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23CD0753" w14:textId="77777777" w:rsidR="00872AFE" w:rsidRPr="00711388" w:rsidRDefault="00872AFE" w:rsidP="00567869">
            <w:pPr>
              <w:jc w:val="left"/>
              <w:rPr>
                <w:i/>
                <w:lang w:val="en-GB"/>
              </w:rPr>
            </w:pPr>
            <w:r w:rsidRPr="00711388">
              <w:rPr>
                <w:i/>
                <w:lang w:val="en-GB"/>
              </w:rPr>
              <w:t>General information</w:t>
            </w:r>
          </w:p>
        </w:tc>
      </w:tr>
      <w:tr w:rsidR="00872AFE" w:rsidRPr="00711388" w14:paraId="6895646E" w14:textId="77777777" w:rsidTr="00567869">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1C4B9" w14:textId="77777777" w:rsidR="00872AFE" w:rsidRPr="00711388" w:rsidRDefault="00872AFE" w:rsidP="00567869">
            <w:pPr>
              <w:rPr>
                <w:lang w:val="en-GB"/>
              </w:rPr>
            </w:pPr>
            <w:r w:rsidRPr="00711388">
              <w:rPr>
                <w:lang w:val="en-GB"/>
              </w:rPr>
              <w:t>C0010/R0010</w:t>
            </w:r>
          </w:p>
          <w:p w14:paraId="12D4DC54"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15444E" w14:textId="77777777" w:rsidR="00872AFE" w:rsidRPr="00711388" w:rsidRDefault="00872AFE" w:rsidP="00567869">
            <w:pPr>
              <w:jc w:val="left"/>
              <w:rPr>
                <w:lang w:val="en-GB"/>
              </w:rPr>
            </w:pPr>
            <w:r w:rsidRPr="00711388">
              <w:rPr>
                <w:lang w:val="en-GB" w:eastAsia="es-ES"/>
              </w:rPr>
              <w:t>Type of VA used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A2A3E" w14:textId="77777777" w:rsidR="00872AFE" w:rsidRPr="00711388" w:rsidRDefault="00872AFE" w:rsidP="00567869">
            <w:pPr>
              <w:rPr>
                <w:lang w:val="en-GB" w:eastAsia="es-ES"/>
              </w:rPr>
            </w:pPr>
            <w:r w:rsidRPr="00711388">
              <w:rPr>
                <w:lang w:val="en-GB" w:eastAsia="es-ES"/>
              </w:rPr>
              <w:t>Identifies whether the undertaking applies a Volatility Adjustment (VA) in the calculation of the SCR, and in case of ‘yes’, identifies whether changes of the VA over the 1-year-time-horizon of Solvency II are anticipated (‘dynamic VA’) or not (‘constant VA’). One of the options in the following closed list shall be used:</w:t>
            </w:r>
          </w:p>
          <w:p w14:paraId="3763786C" w14:textId="26DA7E77" w:rsidR="00872AFE" w:rsidRPr="00711388" w:rsidRDefault="00872AFE" w:rsidP="00567869">
            <w:pPr>
              <w:rPr>
                <w:lang w:val="en-GB"/>
              </w:rPr>
            </w:pPr>
            <w:r w:rsidRPr="00711388">
              <w:rPr>
                <w:lang w:val="en-GB"/>
              </w:rPr>
              <w:t xml:space="preserve">1 </w:t>
            </w:r>
            <w:r w:rsidR="00711388" w:rsidRPr="00711388">
              <w:rPr>
                <w:lang w:val="en-GB"/>
              </w:rPr>
              <w:t>-</w:t>
            </w:r>
            <w:r w:rsidRPr="00711388">
              <w:rPr>
                <w:lang w:val="en-GB"/>
              </w:rPr>
              <w:t xml:space="preserve"> No VA</w:t>
            </w:r>
          </w:p>
          <w:p w14:paraId="7E0F9049" w14:textId="508C4138" w:rsidR="00872AFE" w:rsidRPr="00711388" w:rsidRDefault="00872AFE" w:rsidP="00567869">
            <w:pPr>
              <w:rPr>
                <w:lang w:val="en-GB"/>
              </w:rPr>
            </w:pPr>
            <w:r w:rsidRPr="00711388">
              <w:rPr>
                <w:lang w:val="en-GB"/>
              </w:rPr>
              <w:t xml:space="preserve">2 </w:t>
            </w:r>
            <w:r w:rsidR="00711388" w:rsidRPr="00711388">
              <w:rPr>
                <w:lang w:val="en-GB"/>
              </w:rPr>
              <w:t>-</w:t>
            </w:r>
            <w:r w:rsidRPr="00711388">
              <w:rPr>
                <w:lang w:val="en-GB"/>
              </w:rPr>
              <w:t xml:space="preserve"> Constant VA</w:t>
            </w:r>
          </w:p>
          <w:p w14:paraId="361F448B" w14:textId="612436DE" w:rsidR="00872AFE" w:rsidRPr="00711388" w:rsidRDefault="00872AFE" w:rsidP="00567869">
            <w:pPr>
              <w:rPr>
                <w:lang w:val="en-GB"/>
              </w:rPr>
            </w:pPr>
            <w:r w:rsidRPr="00711388">
              <w:rPr>
                <w:lang w:val="en-GB"/>
              </w:rPr>
              <w:t xml:space="preserve">3 </w:t>
            </w:r>
            <w:r w:rsidR="00711388" w:rsidRPr="00711388">
              <w:rPr>
                <w:lang w:val="en-GB"/>
              </w:rPr>
              <w:t>-</w:t>
            </w:r>
            <w:r w:rsidRPr="00711388">
              <w:rPr>
                <w:lang w:val="en-GB"/>
              </w:rPr>
              <w:t xml:space="preserve"> Dynamic VA</w:t>
            </w:r>
          </w:p>
        </w:tc>
      </w:tr>
      <w:tr w:rsidR="00872AFE" w:rsidRPr="00711388" w14:paraId="6BF52FDE" w14:textId="77777777" w:rsidTr="00567869">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ACB4B" w14:textId="77777777" w:rsidR="00872AFE" w:rsidRPr="00711388" w:rsidRDefault="00872AFE" w:rsidP="00567869">
            <w:pPr>
              <w:rPr>
                <w:lang w:val="en-GB" w:eastAsia="fr-FR"/>
              </w:rPr>
            </w:pPr>
            <w:r w:rsidRPr="00711388">
              <w:rPr>
                <w:lang w:val="en-GB"/>
              </w:rPr>
              <w:lastRenderedPageBreak/>
              <w:t>C0010/R0020</w:t>
            </w:r>
          </w:p>
          <w:p w14:paraId="5895D556"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61CF6" w14:textId="77777777" w:rsidR="00872AFE" w:rsidRPr="00711388" w:rsidRDefault="00872AFE" w:rsidP="00567869">
            <w:pPr>
              <w:jc w:val="left"/>
              <w:rPr>
                <w:lang w:val="en-GB"/>
              </w:rPr>
            </w:pPr>
            <w:r w:rsidRPr="00711388">
              <w:rPr>
                <w:lang w:val="en-GB"/>
              </w:rPr>
              <w:t>Type of shock model for market risk</w:t>
            </w:r>
          </w:p>
          <w:p w14:paraId="5C31BF3D" w14:textId="77777777" w:rsidR="00872AFE" w:rsidRPr="00711388" w:rsidRDefault="00872AFE" w:rsidP="00567869">
            <w:pPr>
              <w:jc w:val="left"/>
              <w:rPr>
                <w:lang w:val="en-GB"/>
              </w:rPr>
            </w:pPr>
          </w:p>
          <w:p w14:paraId="7B827800" w14:textId="77777777" w:rsidR="00872AFE" w:rsidRPr="00711388" w:rsidRDefault="00872AFE" w:rsidP="00567869">
            <w:pPr>
              <w:jc w:val="left"/>
              <w:rP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4286F8" w14:textId="77777777" w:rsidR="00872AFE" w:rsidRPr="00711388" w:rsidRDefault="00872AFE" w:rsidP="00567869">
            <w:pPr>
              <w:rPr>
                <w:lang w:val="en-GB" w:eastAsia="es-ES"/>
              </w:rPr>
            </w:pPr>
            <w:r w:rsidRPr="00711388">
              <w:rPr>
                <w:lang w:val="en-GB" w:eastAsia="es-ES"/>
              </w:rPr>
              <w:t xml:space="preserve">For market and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p>
          <w:p w14:paraId="2E40B262" w14:textId="1FEE4A15" w:rsidR="00872AFE" w:rsidRPr="00711388" w:rsidRDefault="00872AFE" w:rsidP="00567869">
            <w:pPr>
              <w:rPr>
                <w:lang w:val="en-GB" w:eastAsia="es-ES"/>
              </w:rPr>
            </w:pPr>
            <w:r w:rsidRPr="00711388">
              <w:rPr>
                <w:lang w:val="en-GB" w:eastAsia="es-ES"/>
              </w:rPr>
              <w:t>One of the options in the following closed list shall be used:</w:t>
            </w:r>
            <w:r w:rsidRPr="00711388">
              <w:rPr>
                <w:lang w:val="en-GB" w:eastAsia="es-ES"/>
              </w:rPr>
              <w:br/>
              <w:t xml:space="preserve">1 </w:t>
            </w:r>
            <w:r w:rsidR="00711388" w:rsidRPr="00711388">
              <w:rPr>
                <w:lang w:val="en-GB" w:eastAsia="es-ES"/>
              </w:rPr>
              <w:t>-</w:t>
            </w:r>
            <w:r w:rsidRPr="00711388">
              <w:rPr>
                <w:lang w:val="en-GB" w:eastAsia="es-ES"/>
              </w:rPr>
              <w:t xml:space="preserve"> Instantaneous shock model</w:t>
            </w:r>
          </w:p>
          <w:p w14:paraId="03082EB9" w14:textId="01CAE991"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Projection model</w:t>
            </w:r>
          </w:p>
        </w:tc>
      </w:tr>
      <w:tr w:rsidR="00872AFE" w:rsidRPr="00711388" w14:paraId="73A3D42B" w14:textId="77777777" w:rsidTr="00567869">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3A4E7D" w14:textId="77777777" w:rsidR="00872AFE" w:rsidRPr="00711388" w:rsidRDefault="00872AFE" w:rsidP="00567869">
            <w:pPr>
              <w:rPr>
                <w:lang w:val="en-GB" w:eastAsia="fr-FR"/>
              </w:rPr>
            </w:pPr>
            <w:r w:rsidRPr="00711388">
              <w:rPr>
                <w:lang w:val="en-GB"/>
              </w:rPr>
              <w:t>C0010/R0030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E1DF1D" w14:textId="77777777" w:rsidR="00872AFE" w:rsidRPr="00711388" w:rsidRDefault="00872AFE" w:rsidP="00567869">
            <w:pPr>
              <w:jc w:val="left"/>
              <w:rPr>
                <w:lang w:val="en-GB"/>
              </w:rPr>
            </w:pPr>
            <w:r w:rsidRPr="00711388">
              <w:rPr>
                <w:lang w:val="en-GB"/>
              </w:rPr>
              <w:t>Type of shock model for credit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391CE0" w14:textId="77777777" w:rsidR="00872AFE" w:rsidRPr="00711388" w:rsidRDefault="00872AFE" w:rsidP="00567869">
            <w:pPr>
              <w:rPr>
                <w:lang w:val="en-GB" w:eastAsia="es-ES"/>
              </w:rPr>
            </w:pPr>
            <w:r w:rsidRPr="00711388">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p>
          <w:p w14:paraId="35157FD6" w14:textId="202791E1" w:rsidR="00872AFE" w:rsidRPr="00711388" w:rsidRDefault="00872AFE" w:rsidP="00567869">
            <w:pPr>
              <w:rPr>
                <w:lang w:val="en-GB" w:eastAsia="es-ES"/>
              </w:rPr>
            </w:pPr>
            <w:r w:rsidRPr="00711388">
              <w:rPr>
                <w:lang w:val="en-GB" w:eastAsia="es-ES"/>
              </w:rPr>
              <w:t>One of the options in the following closed list shall be used:</w:t>
            </w:r>
            <w:r w:rsidRPr="00711388">
              <w:rPr>
                <w:lang w:val="en-GB" w:eastAsia="es-ES"/>
              </w:rPr>
              <w:br/>
              <w:t xml:space="preserve">1 </w:t>
            </w:r>
            <w:r w:rsidR="00711388" w:rsidRPr="00711388">
              <w:rPr>
                <w:lang w:val="en-GB" w:eastAsia="es-ES"/>
              </w:rPr>
              <w:t>-</w:t>
            </w:r>
            <w:r w:rsidRPr="00711388">
              <w:rPr>
                <w:lang w:val="en-GB" w:eastAsia="es-ES"/>
              </w:rPr>
              <w:t xml:space="preserve"> Instantaneous shock model</w:t>
            </w:r>
          </w:p>
          <w:p w14:paraId="14D61301" w14:textId="05840A0A"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Projection model</w:t>
            </w:r>
          </w:p>
        </w:tc>
      </w:tr>
      <w:tr w:rsidR="00872AFE" w:rsidRPr="00711388" w14:paraId="3850D887" w14:textId="77777777" w:rsidTr="00567869">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F6869" w14:textId="77777777" w:rsidR="00872AFE" w:rsidRPr="00711388" w:rsidRDefault="00872AFE" w:rsidP="00567869">
            <w:pPr>
              <w:rPr>
                <w:lang w:val="en-GB" w:eastAsia="fr-FR"/>
              </w:rPr>
            </w:pPr>
            <w:r w:rsidRPr="00711388">
              <w:rPr>
                <w:lang w:val="en-GB"/>
              </w:rPr>
              <w:t>C0010/R0040</w:t>
            </w:r>
          </w:p>
          <w:p w14:paraId="3D256879"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25CC30" w14:textId="77777777" w:rsidR="00872AFE" w:rsidRPr="00711388" w:rsidRDefault="00872AFE" w:rsidP="00567869">
            <w:pPr>
              <w:jc w:val="left"/>
              <w:rPr>
                <w:lang w:val="en-GB"/>
              </w:rPr>
            </w:pPr>
            <w:r w:rsidRPr="00711388">
              <w:rPr>
                <w:lang w:val="en-GB" w:eastAsia="es-ES"/>
              </w:rPr>
              <w:t>Coverage of non-financial instruments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72C4C" w14:textId="40BE3EFF" w:rsidR="00872AFE" w:rsidRPr="00711388" w:rsidRDefault="00872AFE" w:rsidP="00567869">
            <w:pPr>
              <w:rPr>
                <w:lang w:val="en-GB" w:eastAsia="es-ES"/>
              </w:rPr>
            </w:pPr>
            <w:r w:rsidRPr="00711388">
              <w:rPr>
                <w:lang w:val="en-GB" w:eastAsia="es-ES"/>
              </w:rPr>
              <w:t xml:space="preserve">Identifies whether credit risk for non-financial instruments is covered in </w:t>
            </w:r>
            <w:del w:id="6998" w:author="Author">
              <w:r w:rsidRPr="00711388" w:rsidDel="0062138F">
                <w:rPr>
                  <w:lang w:val="en-GB" w:eastAsia="es-ES"/>
                </w:rPr>
                <w:delText xml:space="preserve">the tables 2 and 3 </w:delText>
              </w:r>
            </w:del>
            <w:ins w:id="6999" w:author="Author">
              <w:r w:rsidR="0062138F" w:rsidRPr="00711388">
                <w:rPr>
                  <w:lang w:val="en-GB" w:eastAsia="es-ES"/>
                </w:rPr>
                <w:t xml:space="preserve">S.26.09.01.02 </w:t>
              </w:r>
            </w:ins>
            <w:r w:rsidRPr="00711388">
              <w:rPr>
                <w:lang w:val="en-GB" w:eastAsia="es-ES"/>
              </w:rPr>
              <w:t>and to which extent. One of the options in the following closed list shall be used:</w:t>
            </w:r>
          </w:p>
          <w:p w14:paraId="3C0B37CD" w14:textId="53156B1B" w:rsidR="00872AFE" w:rsidRPr="00711388" w:rsidRDefault="00872AFE" w:rsidP="00567869">
            <w:pPr>
              <w:rPr>
                <w:lang w:val="en-GB" w:eastAsia="es-ES"/>
              </w:rPr>
            </w:pPr>
            <w:r w:rsidRPr="00711388">
              <w:rPr>
                <w:lang w:val="en-GB" w:eastAsia="es-ES"/>
              </w:rPr>
              <w:t xml:space="preserve">1 </w:t>
            </w:r>
            <w:r w:rsidR="00711388" w:rsidRPr="00711388">
              <w:rPr>
                <w:lang w:val="en-GB" w:eastAsia="es-ES"/>
              </w:rPr>
              <w:t>-</w:t>
            </w:r>
            <w:r w:rsidRPr="00711388">
              <w:rPr>
                <w:lang w:val="en-GB" w:eastAsia="es-ES"/>
              </w:rPr>
              <w:t xml:space="preserve"> No</w:t>
            </w:r>
          </w:p>
          <w:p w14:paraId="1568854C" w14:textId="569A9D7F"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Fully</w:t>
            </w:r>
          </w:p>
          <w:p w14:paraId="65CE7592" w14:textId="7B97B22D" w:rsidR="00872AFE" w:rsidRPr="00711388" w:rsidRDefault="00872AFE" w:rsidP="00567869">
            <w:pPr>
              <w:rPr>
                <w:lang w:val="en-GB" w:eastAsia="es-ES"/>
              </w:rPr>
            </w:pPr>
            <w:r w:rsidRPr="00711388">
              <w:rPr>
                <w:lang w:val="en-GB" w:eastAsia="es-ES"/>
              </w:rPr>
              <w:t xml:space="preserve">3 </w:t>
            </w:r>
            <w:r w:rsidR="00711388" w:rsidRPr="00711388">
              <w:rPr>
                <w:lang w:val="en-GB" w:eastAsia="es-ES"/>
              </w:rPr>
              <w:t>-</w:t>
            </w:r>
            <w:r w:rsidRPr="00711388">
              <w:rPr>
                <w:lang w:val="en-GB" w:eastAsia="es-ES"/>
              </w:rPr>
              <w:t xml:space="preserve"> Partial</w:t>
            </w:r>
          </w:p>
          <w:p w14:paraId="3C814E63" w14:textId="77777777" w:rsidR="00872AFE" w:rsidRPr="00711388" w:rsidRDefault="00872AFE" w:rsidP="00567869">
            <w:pPr>
              <w:rPr>
                <w:lang w:val="en-GB" w:eastAsia="es-ES"/>
              </w:rPr>
            </w:pPr>
            <w:r w:rsidRPr="00711388">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p>
          <w:p w14:paraId="47A8F877" w14:textId="7802F222" w:rsidR="00872AFE" w:rsidRPr="00711388" w:rsidRDefault="00872AFE" w:rsidP="00567869">
            <w:pPr>
              <w:rPr>
                <w:lang w:val="en-GB" w:eastAsia="es-ES"/>
              </w:rPr>
            </w:pPr>
            <w:r w:rsidRPr="00711388">
              <w:rPr>
                <w:lang w:val="en-GB" w:eastAsia="es-ES"/>
              </w:rPr>
              <w:t xml:space="preserve">The corresponding information is relevant for the interpretation of credit risk </w:t>
            </w:r>
            <w:del w:id="7000" w:author="Author">
              <w:r w:rsidRPr="00711388" w:rsidDel="0062138F">
                <w:rPr>
                  <w:lang w:val="en-GB" w:eastAsia="es-ES"/>
                </w:rPr>
                <w:delText>related line R12 to R17 in table 2 (‘marginal risks’</w:delText>
              </w:r>
              <w:r w:rsidR="00861FD2" w:rsidRPr="00711388" w:rsidDel="0062138F">
                <w:rPr>
                  <w:lang w:val="en-GB" w:eastAsia="es-ES"/>
                </w:rPr>
                <w:delText xml:space="preserve">, </w:delText>
              </w:r>
            </w:del>
            <w:r w:rsidR="00861FD2" w:rsidRPr="00711388">
              <w:rPr>
                <w:lang w:val="en-GB" w:eastAsia="es-ES"/>
              </w:rPr>
              <w:t>S.26.09 R0150 to R0200</w:t>
            </w:r>
            <w:del w:id="7001" w:author="Author">
              <w:r w:rsidRPr="00711388" w:rsidDel="0062138F">
                <w:rPr>
                  <w:lang w:val="en-GB" w:eastAsia="es-ES"/>
                </w:rPr>
                <w:delText>)</w:delText>
              </w:r>
            </w:del>
            <w:r w:rsidRPr="00711388">
              <w:rPr>
                <w:lang w:val="en-GB" w:eastAsia="es-ES"/>
              </w:rPr>
              <w:t xml:space="preserve"> and for </w:t>
            </w:r>
            <w:del w:id="7002" w:author="Author">
              <w:r w:rsidRPr="00711388" w:rsidDel="0062138F">
                <w:rPr>
                  <w:lang w:val="en-GB" w:eastAsia="es-ES"/>
                </w:rPr>
                <w:delText>table 3 (‘combined risks’</w:delText>
              </w:r>
              <w:r w:rsidR="00562A59" w:rsidRPr="00711388" w:rsidDel="0062138F">
                <w:rPr>
                  <w:lang w:val="en-GB" w:eastAsia="es-ES"/>
                </w:rPr>
                <w:delText xml:space="preserve">, to </w:delText>
              </w:r>
            </w:del>
            <w:r w:rsidR="00562A59" w:rsidRPr="00711388">
              <w:rPr>
                <w:lang w:val="en-GB" w:eastAsia="es-ES"/>
              </w:rPr>
              <w:t>S.26.09 R0010 to R0030</w:t>
            </w:r>
            <w:del w:id="7003" w:author="Author">
              <w:r w:rsidRPr="00711388" w:rsidDel="0062138F">
                <w:rPr>
                  <w:lang w:val="en-GB" w:eastAsia="es-ES"/>
                </w:rPr>
                <w:delText>)</w:delText>
              </w:r>
            </w:del>
            <w:r w:rsidRPr="00711388">
              <w:rPr>
                <w:lang w:val="en-GB" w:eastAsia="es-ES"/>
              </w:rPr>
              <w:t>.</w:t>
            </w:r>
          </w:p>
        </w:tc>
      </w:tr>
      <w:tr w:rsidR="00872AFE" w:rsidRPr="00711388" w14:paraId="6EBD8487" w14:textId="77777777" w:rsidTr="00567869">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08F9115" w14:textId="77777777" w:rsidR="00872AFE" w:rsidRPr="00711388" w:rsidRDefault="00872AFE" w:rsidP="00567869">
            <w:pPr>
              <w:jc w:val="left"/>
              <w:rPr>
                <w:lang w:val="en-GB" w:eastAsia="fr-FR"/>
              </w:rPr>
            </w:pPr>
            <w:r w:rsidRPr="00711388">
              <w:rPr>
                <w:i/>
                <w:lang w:val="en-GB"/>
              </w:rPr>
              <w:lastRenderedPageBreak/>
              <w:t>STAND ALONE MARKET AND CREDIT RISK: “SCR” AND DISTRIBUTION DATA</w:t>
            </w:r>
          </w:p>
        </w:tc>
      </w:tr>
      <w:tr w:rsidR="00872AFE" w:rsidRPr="00711388" w14:paraId="13D62D10" w14:textId="77777777" w:rsidTr="00567869">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22E31" w14:textId="77777777" w:rsidR="00872AFE" w:rsidRPr="00711388" w:rsidRDefault="00872AFE" w:rsidP="00567869">
            <w:pPr>
              <w:rPr>
                <w:lang w:val="en-GB"/>
              </w:rPr>
            </w:pPr>
            <w:r w:rsidRPr="00711388">
              <w:rPr>
                <w:lang w:val="en-GB"/>
              </w:rPr>
              <w:t>C0020-C0060/R0040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31772" w14:textId="77777777" w:rsidR="00872AFE" w:rsidRPr="00711388" w:rsidRDefault="00872AFE" w:rsidP="00567869">
            <w:pPr>
              <w:jc w:val="left"/>
              <w:rPr>
                <w:lang w:val="en-GB"/>
              </w:rPr>
            </w:pPr>
            <w:r w:rsidRPr="00711388">
              <w:rPr>
                <w:lang w:val="en-GB"/>
              </w:rPr>
              <w:t>Interest rate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73DD1" w14:textId="77777777" w:rsidR="00872AFE" w:rsidRPr="00711388" w:rsidRDefault="00872AFE" w:rsidP="00567869">
            <w:pPr>
              <w:rPr>
                <w:lang w:val="en-GB"/>
              </w:rPr>
            </w:pPr>
            <w:r w:rsidRPr="00711388">
              <w:rPr>
                <w:lang w:val="en-GB"/>
              </w:rPr>
              <w:t>Sum of the respective values of C0020-C0060/R0060 and C0020-C0060/R0070.</w:t>
            </w:r>
          </w:p>
          <w:p w14:paraId="05FB46C2" w14:textId="77777777" w:rsidR="00872AFE" w:rsidRPr="00711388" w:rsidRDefault="00872AFE" w:rsidP="00567869">
            <w:pPr>
              <w:rPr>
                <w:lang w:val="en-GB"/>
              </w:rPr>
            </w:pPr>
          </w:p>
        </w:tc>
      </w:tr>
      <w:tr w:rsidR="00872AFE" w:rsidRPr="00711388" w14:paraId="58434D03" w14:textId="77777777" w:rsidTr="00567869">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B7537" w14:textId="77777777" w:rsidR="00872AFE" w:rsidRPr="00711388" w:rsidRDefault="00872AFE" w:rsidP="00567869">
            <w:pPr>
              <w:rPr>
                <w:lang w:val="en-GB"/>
              </w:rPr>
            </w:pPr>
            <w:r w:rsidRPr="00711388">
              <w:rPr>
                <w:lang w:val="en-GB"/>
              </w:rPr>
              <w:t>C0020-C0300/R0050</w:t>
            </w:r>
          </w:p>
          <w:p w14:paraId="731C6D82"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20CB7" w14:textId="77777777" w:rsidR="00872AFE" w:rsidRPr="00711388" w:rsidRDefault="00872AFE" w:rsidP="00567869">
            <w:pPr>
              <w:jc w:val="left"/>
              <w:rPr>
                <w:lang w:val="en-GB"/>
              </w:rPr>
            </w:pPr>
            <w:r w:rsidRPr="00711388">
              <w:rPr>
                <w:lang w:val="en-GB"/>
              </w:rPr>
              <w:t>Interest rate risk sum of which: Interest rate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E7EF3" w14:textId="77777777" w:rsidR="00872AFE" w:rsidRPr="00711388" w:rsidRDefault="00872AFE" w:rsidP="00567869">
            <w:pPr>
              <w:jc w:val="left"/>
              <w:rPr>
                <w:lang w:val="en-GB"/>
              </w:rPr>
            </w:pPr>
            <w:r w:rsidRPr="00711388">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p>
          <w:p w14:paraId="47E93281" w14:textId="77777777" w:rsidR="00872AFE" w:rsidRPr="00711388" w:rsidRDefault="00872AFE" w:rsidP="00567869">
            <w:pPr>
              <w:pStyle w:val="Default"/>
              <w:rPr>
                <w:rFonts w:ascii="Times New Roman" w:hAnsi="Times New Roman" w:cs="Times New Roman"/>
                <w:color w:val="auto"/>
              </w:rPr>
            </w:pPr>
            <w:r w:rsidRPr="00711388">
              <w:rPr>
                <w:rFonts w:ascii="Times New Roman" w:eastAsiaTheme="minorEastAsia" w:hAnsi="Times New Roman" w:cs="Times New Roman"/>
                <w:color w:val="auto"/>
                <w:lang w:eastAsia="en-GB"/>
              </w:rPr>
              <w:t>In this line, only diversification between changes in the term structure of interest rates and changes in the volatility of interest rates should be taken into account.</w:t>
            </w:r>
          </w:p>
        </w:tc>
      </w:tr>
      <w:tr w:rsidR="00872AFE" w:rsidRPr="00711388" w14:paraId="68E07E3D" w14:textId="77777777" w:rsidTr="00567869">
        <w:trPr>
          <w:trHeight w:val="16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E573D" w14:textId="77777777" w:rsidR="00872AFE" w:rsidRPr="00711388" w:rsidRDefault="00872AFE" w:rsidP="00567869">
            <w:pPr>
              <w:rPr>
                <w:lang w:val="en-GB"/>
              </w:rPr>
            </w:pPr>
            <w:r w:rsidRPr="00711388">
              <w:rPr>
                <w:lang w:val="en-GB"/>
              </w:rPr>
              <w:t>C0020-C0300/R0060</w:t>
            </w:r>
          </w:p>
          <w:p w14:paraId="5A958F42" w14:textId="77777777" w:rsidR="00872AFE" w:rsidRPr="00711388" w:rsidRDefault="00872AFE" w:rsidP="00567869">
            <w:pPr>
              <w:rP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A5B77C" w14:textId="77777777" w:rsidR="00872AFE" w:rsidRPr="00711388" w:rsidRDefault="00872AFE" w:rsidP="00567869">
            <w:pPr>
              <w:jc w:val="left"/>
              <w:rPr>
                <w:lang w:val="en-GB"/>
              </w:rPr>
            </w:pPr>
            <w:r w:rsidRPr="00711388">
              <w:rPr>
                <w:lang w:val="en-GB"/>
              </w:rPr>
              <w:t>Interest rate risk sum of which: Interest rate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CE817" w14:textId="77777777" w:rsidR="00872AFE" w:rsidRPr="00711388" w:rsidRDefault="00872AFE" w:rsidP="00567869">
            <w:pPr>
              <w:jc w:val="left"/>
              <w:rPr>
                <w:lang w:val="en-GB"/>
              </w:rPr>
            </w:pPr>
            <w:r w:rsidRPr="00711388">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p>
        </w:tc>
      </w:tr>
      <w:tr w:rsidR="00872AFE" w:rsidRPr="00711388" w14:paraId="710B4BB4" w14:textId="77777777" w:rsidTr="00567869">
        <w:trPr>
          <w:trHeight w:val="85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57D9BB" w14:textId="77777777" w:rsidR="00872AFE" w:rsidRPr="00711388" w:rsidRDefault="00872AFE" w:rsidP="00567869">
            <w:pPr>
              <w:rPr>
                <w:lang w:val="en-GB"/>
              </w:rPr>
            </w:pPr>
            <w:r w:rsidRPr="00711388">
              <w:rPr>
                <w:lang w:val="en-GB"/>
              </w:rPr>
              <w:t>C0020-C0300/R0070</w:t>
            </w:r>
          </w:p>
          <w:p w14:paraId="5048A02B"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5652B" w14:textId="77777777" w:rsidR="00872AFE" w:rsidRPr="00711388" w:rsidRDefault="00872AFE" w:rsidP="00567869">
            <w:pPr>
              <w:jc w:val="left"/>
              <w:rPr>
                <w:lang w:val="en-GB"/>
              </w:rPr>
            </w:pPr>
            <w:r w:rsidRPr="00711388">
              <w:rPr>
                <w:lang w:val="en-GB"/>
              </w:rPr>
              <w:t>Interest rate risk sum of which: Interest rate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76EA67" w14:textId="77777777" w:rsidR="00872AFE" w:rsidRPr="00711388" w:rsidRDefault="00872AFE" w:rsidP="00567869">
            <w:pPr>
              <w:rPr>
                <w:lang w:val="en-GB"/>
              </w:rPr>
            </w:pPr>
            <w:r w:rsidRPr="00711388">
              <w:rPr>
                <w:lang w:val="en-GB"/>
              </w:rPr>
              <w:t>This risk comprises the sensitivity of the values of assets, liabilities and financial instruments to changes in the volatility of interest rates but no facets of credit risk.</w:t>
            </w:r>
          </w:p>
        </w:tc>
      </w:tr>
      <w:tr w:rsidR="00872AFE" w:rsidRPr="00711388" w14:paraId="53665666" w14:textId="77777777" w:rsidTr="00567869">
        <w:trPr>
          <w:trHeight w:val="7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433DF" w14:textId="77777777" w:rsidR="00872AFE" w:rsidRPr="00711388" w:rsidRDefault="00872AFE" w:rsidP="00567869">
            <w:pPr>
              <w:rPr>
                <w:lang w:val="en-GB"/>
              </w:rPr>
            </w:pPr>
            <w:r w:rsidRPr="00711388">
              <w:rPr>
                <w:lang w:val="en-GB"/>
              </w:rPr>
              <w:t>C0020-C0300/R0080</w:t>
            </w:r>
          </w:p>
          <w:p w14:paraId="7426D909"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1251C" w14:textId="77777777" w:rsidR="00872AFE" w:rsidRPr="00711388" w:rsidRDefault="00872AFE" w:rsidP="00567869">
            <w:pPr>
              <w:jc w:val="left"/>
              <w:rPr>
                <w:lang w:val="en-GB"/>
              </w:rPr>
            </w:pPr>
            <w:r w:rsidRPr="00711388">
              <w:rPr>
                <w:lang w:val="en-GB"/>
              </w:rPr>
              <w:t>Inflation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959F2" w14:textId="77777777" w:rsidR="00872AFE" w:rsidRPr="00711388" w:rsidRDefault="00872AFE" w:rsidP="00567869">
            <w:pPr>
              <w:jc w:val="left"/>
              <w:rPr>
                <w:lang w:val="en-GB"/>
              </w:rPr>
            </w:pPr>
            <w:r w:rsidRPr="00711388">
              <w:rPr>
                <w:lang w:val="en-GB"/>
              </w:rPr>
              <w:t>Within the market and credit risk, this risk comprises the sensitivity of the values of assets, liabilities and financial instruments to changes in the inflation.</w:t>
            </w:r>
          </w:p>
          <w:p w14:paraId="6B5C6A49" w14:textId="77777777" w:rsidR="00872AFE" w:rsidRPr="00711388" w:rsidRDefault="00872AFE" w:rsidP="00567869">
            <w:pPr>
              <w:jc w:val="left"/>
              <w:rPr>
                <w:lang w:val="en-GB"/>
              </w:rPr>
            </w:pPr>
            <w:r w:rsidRPr="00711388">
              <w:rPr>
                <w:lang w:val="en-GB"/>
              </w:rPr>
              <w:t xml:space="preserve">As inflation in certain internal models is also allowed for e.g. in the underwriting risk, please ensure, that there is no double-counting. </w:t>
            </w:r>
          </w:p>
        </w:tc>
      </w:tr>
      <w:tr w:rsidR="00872AFE" w:rsidRPr="00711388" w14:paraId="348EB575" w14:textId="77777777" w:rsidTr="00567869">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D65D7" w14:textId="77777777" w:rsidR="00872AFE" w:rsidRPr="00711388" w:rsidRDefault="00872AFE" w:rsidP="00567869">
            <w:pPr>
              <w:rPr>
                <w:lang w:val="en-GB"/>
              </w:rPr>
            </w:pPr>
            <w:r w:rsidRPr="00711388">
              <w:rPr>
                <w:lang w:val="en-GB"/>
              </w:rPr>
              <w:t>C0020-C0060/R0090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8BA54" w14:textId="77777777" w:rsidR="00872AFE" w:rsidRPr="00711388" w:rsidRDefault="00872AFE" w:rsidP="00567869">
            <w:pPr>
              <w:jc w:val="left"/>
              <w:rPr>
                <w:lang w:val="en-GB"/>
              </w:rPr>
            </w:pPr>
            <w:r w:rsidRPr="00711388">
              <w:rPr>
                <w:lang w:val="en-GB"/>
              </w:rPr>
              <w:t>Equity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0FE75" w14:textId="77777777" w:rsidR="00872AFE" w:rsidRPr="00711388" w:rsidRDefault="00872AFE" w:rsidP="00567869">
            <w:pPr>
              <w:pStyle w:val="Default"/>
              <w:rPr>
                <w:rFonts w:ascii="Times New Roman" w:hAnsi="Times New Roman"/>
                <w:color w:val="auto"/>
              </w:rPr>
            </w:pPr>
            <w:r w:rsidRPr="00711388">
              <w:rPr>
                <w:rFonts w:ascii="Times New Roman" w:hAnsi="Times New Roman" w:cs="Times New Roman"/>
                <w:color w:val="auto"/>
              </w:rPr>
              <w:t>Sum of the respective values of C0020-</w:t>
            </w:r>
            <w:r w:rsidRPr="00711388">
              <w:rPr>
                <w:rFonts w:ascii="Times New Roman" w:hAnsi="Times New Roman"/>
                <w:color w:val="auto"/>
              </w:rPr>
              <w:t>C0060</w:t>
            </w:r>
            <w:r w:rsidRPr="00711388">
              <w:rPr>
                <w:rFonts w:ascii="Times New Roman" w:hAnsi="Times New Roman" w:cs="Times New Roman"/>
                <w:color w:val="auto"/>
              </w:rPr>
              <w:t>/R0110 and C0020-</w:t>
            </w:r>
            <w:r w:rsidRPr="00711388">
              <w:rPr>
                <w:rFonts w:ascii="Times New Roman" w:hAnsi="Times New Roman"/>
                <w:color w:val="auto"/>
              </w:rPr>
              <w:t>C0060</w:t>
            </w:r>
            <w:r w:rsidRPr="00711388">
              <w:rPr>
                <w:rFonts w:ascii="Times New Roman" w:hAnsi="Times New Roman" w:cs="Times New Roman"/>
                <w:color w:val="auto"/>
              </w:rPr>
              <w:t>/R0120.</w:t>
            </w:r>
          </w:p>
        </w:tc>
      </w:tr>
      <w:tr w:rsidR="00872AFE" w:rsidRPr="00711388" w14:paraId="6F7613AF" w14:textId="77777777" w:rsidTr="00567869">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D41302" w14:textId="77777777" w:rsidR="00872AFE" w:rsidRPr="00711388" w:rsidRDefault="00872AFE" w:rsidP="00567869">
            <w:pPr>
              <w:rPr>
                <w:lang w:val="en-GB"/>
              </w:rPr>
            </w:pPr>
            <w:r w:rsidRPr="00711388">
              <w:rPr>
                <w:lang w:val="en-GB"/>
              </w:rPr>
              <w:t>C0020-C0300/R0100</w:t>
            </w:r>
          </w:p>
          <w:p w14:paraId="1FEA14D6"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E18CD" w14:textId="77777777" w:rsidR="00872AFE" w:rsidRPr="00711388" w:rsidRDefault="00872AFE" w:rsidP="00567869">
            <w:pPr>
              <w:jc w:val="left"/>
              <w:rPr>
                <w:lang w:val="en-GB"/>
              </w:rPr>
            </w:pPr>
            <w:r w:rsidRPr="00711388">
              <w:rPr>
                <w:lang w:val="en-GB"/>
              </w:rPr>
              <w:t>Equity risk sum of which: Equity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A601D" w14:textId="77777777" w:rsidR="00872AFE" w:rsidRPr="00711388" w:rsidRDefault="00872AFE" w:rsidP="00567869">
            <w:pPr>
              <w:jc w:val="left"/>
              <w:rPr>
                <w:lang w:val="en-GB"/>
              </w:rPr>
            </w:pPr>
            <w:r w:rsidRPr="00711388">
              <w:rPr>
                <w:lang w:val="en-GB"/>
              </w:rPr>
              <w:t>Within the market and credit risk, the equity risk comprises the sensitivity of the values of assets, liabilities and financial instruments to changes in the level, or in the volatility of market prices of equities.</w:t>
            </w:r>
          </w:p>
          <w:p w14:paraId="0AC62B41" w14:textId="77777777" w:rsidR="00872AFE" w:rsidRPr="00711388" w:rsidRDefault="00872AFE" w:rsidP="00567869">
            <w:pPr>
              <w:jc w:val="left"/>
              <w:rPr>
                <w:lang w:val="en-GB"/>
              </w:rPr>
            </w:pPr>
            <w:r w:rsidRPr="00711388">
              <w:rPr>
                <w:lang w:val="en-GB"/>
              </w:rPr>
              <w:lastRenderedPageBreak/>
              <w:t>In this line, diversification between changes in the level and changes in the volatility of market prices should be taken into account.</w:t>
            </w:r>
          </w:p>
        </w:tc>
      </w:tr>
      <w:tr w:rsidR="00872AFE" w:rsidRPr="00711388" w14:paraId="21E0EA37" w14:textId="77777777" w:rsidTr="00567869">
        <w:trPr>
          <w:trHeight w:val="9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E0DD2" w14:textId="77777777" w:rsidR="00872AFE" w:rsidRPr="00711388" w:rsidRDefault="00872AFE" w:rsidP="00567869">
            <w:pPr>
              <w:rPr>
                <w:lang w:val="en-GB"/>
              </w:rPr>
            </w:pPr>
            <w:r w:rsidRPr="00711388">
              <w:rPr>
                <w:lang w:val="en-GB"/>
              </w:rPr>
              <w:lastRenderedPageBreak/>
              <w:t>C0020-C0300/R0110</w:t>
            </w:r>
          </w:p>
          <w:p w14:paraId="24C504D6"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574D86" w14:textId="77777777" w:rsidR="00872AFE" w:rsidRPr="00711388" w:rsidRDefault="00872AFE" w:rsidP="00567869">
            <w:pPr>
              <w:jc w:val="left"/>
              <w:rPr>
                <w:lang w:val="en-GB"/>
              </w:rPr>
            </w:pPr>
            <w:r w:rsidRPr="00711388">
              <w:rPr>
                <w:lang w:val="en-GB"/>
              </w:rPr>
              <w:t>Equity risk sum of which: Equity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45E7F7" w14:textId="77777777" w:rsidR="00872AFE" w:rsidRPr="00711388" w:rsidRDefault="00872AFE" w:rsidP="00567869">
            <w:pPr>
              <w:jc w:val="left"/>
              <w:rPr>
                <w:lang w:val="en-GB"/>
              </w:rPr>
            </w:pPr>
            <w:r w:rsidRPr="00711388">
              <w:rPr>
                <w:lang w:val="en-GB"/>
              </w:rPr>
              <w:t>Equity risk comprises the sensitivity of the values of assets, liabilities and financial instruments to changes in the level of market prices of equities.</w:t>
            </w:r>
          </w:p>
        </w:tc>
      </w:tr>
      <w:tr w:rsidR="00872AFE" w:rsidRPr="00711388" w14:paraId="2E583529" w14:textId="77777777" w:rsidTr="00567869">
        <w:trPr>
          <w:trHeight w:val="14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600A5" w14:textId="77777777" w:rsidR="00872AFE" w:rsidRPr="00711388" w:rsidRDefault="00872AFE" w:rsidP="00567869">
            <w:pPr>
              <w:rPr>
                <w:lang w:val="en-GB"/>
              </w:rPr>
            </w:pPr>
            <w:r w:rsidRPr="00711388">
              <w:rPr>
                <w:lang w:val="en-GB"/>
              </w:rPr>
              <w:t>C0020-C0300/R0120</w:t>
            </w:r>
          </w:p>
          <w:p w14:paraId="4BD38A6A"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71E17F" w14:textId="77777777" w:rsidR="00872AFE" w:rsidRPr="00711388" w:rsidRDefault="00872AFE" w:rsidP="00567869">
            <w:pPr>
              <w:jc w:val="left"/>
              <w:rPr>
                <w:lang w:val="en-GB"/>
              </w:rPr>
            </w:pPr>
            <w:r w:rsidRPr="00711388">
              <w:rPr>
                <w:lang w:val="en-GB"/>
              </w:rPr>
              <w:t>Equity risk sum of which: Equity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E48892" w14:textId="77777777" w:rsidR="00872AFE" w:rsidRPr="00711388" w:rsidRDefault="00872AFE" w:rsidP="00567869">
            <w:pPr>
              <w:rPr>
                <w:lang w:val="en-GB"/>
              </w:rPr>
            </w:pPr>
            <w:r w:rsidRPr="00711388">
              <w:rPr>
                <w:lang w:val="en-GB"/>
              </w:rPr>
              <w:t>Equity volatility risk comprises the sensitivity of the values of assets, liabilities and financial instruments to changes in the volatility of market prices of equities.</w:t>
            </w:r>
          </w:p>
        </w:tc>
      </w:tr>
      <w:tr w:rsidR="00872AFE" w:rsidRPr="00711388" w14:paraId="097165E9" w14:textId="77777777" w:rsidTr="00567869">
        <w:trPr>
          <w:trHeight w:val="102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FC43DC" w14:textId="77777777" w:rsidR="00872AFE" w:rsidRPr="00711388" w:rsidRDefault="00872AFE" w:rsidP="00567869">
            <w:pPr>
              <w:rPr>
                <w:lang w:val="en-GB"/>
              </w:rPr>
            </w:pPr>
            <w:r w:rsidRPr="00711388">
              <w:rPr>
                <w:lang w:val="en-GB"/>
              </w:rPr>
              <w:t>C0020-C0300/R0130</w:t>
            </w:r>
          </w:p>
          <w:p w14:paraId="50C3F9DB"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552379" w14:textId="77777777" w:rsidR="00872AFE" w:rsidRPr="00711388" w:rsidRDefault="00872AFE" w:rsidP="00567869">
            <w:pPr>
              <w:rPr>
                <w:lang w:val="en-GB"/>
              </w:rPr>
            </w:pPr>
            <w:r w:rsidRPr="00711388">
              <w:rPr>
                <w:lang w:val="en-GB"/>
              </w:rPr>
              <w:t>Property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E956D" w14:textId="77777777" w:rsidR="00872AFE" w:rsidRPr="00711388" w:rsidRDefault="00872AFE" w:rsidP="00567869">
            <w:pPr>
              <w:jc w:val="left"/>
              <w:rPr>
                <w:lang w:val="en-GB"/>
              </w:rPr>
            </w:pPr>
            <w:r w:rsidRPr="00711388">
              <w:rPr>
                <w:lang w:val="en-GB"/>
              </w:rPr>
              <w:t>Within the market &amp; credit risk, the property risk comprises the sensitivity of the values of assets, liabilities and financial instruments to changes in the level, or in the volatility of market prices of real estate.</w:t>
            </w:r>
          </w:p>
          <w:p w14:paraId="55F7407A" w14:textId="77777777" w:rsidR="00872AFE" w:rsidRPr="00711388" w:rsidRDefault="00872AFE" w:rsidP="00567869">
            <w:pPr>
              <w:jc w:val="left"/>
              <w:rPr>
                <w:lang w:val="en-GB"/>
              </w:rPr>
            </w:pPr>
            <w:r w:rsidRPr="00711388">
              <w:rPr>
                <w:lang w:val="en-GB"/>
              </w:rPr>
              <w:t>Differently from e.g. equity risk no split in ‘level’ and ‘volatility’ is requested.</w:t>
            </w:r>
          </w:p>
        </w:tc>
      </w:tr>
      <w:tr w:rsidR="00872AFE" w:rsidRPr="00711388" w14:paraId="6D0175F8" w14:textId="77777777" w:rsidTr="00567869">
        <w:trPr>
          <w:trHeight w:val="157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F4A19" w14:textId="77777777" w:rsidR="00872AFE" w:rsidRPr="00711388" w:rsidRDefault="00872AFE" w:rsidP="00567869">
            <w:pPr>
              <w:rPr>
                <w:lang w:val="en-GB"/>
              </w:rPr>
            </w:pPr>
            <w:r w:rsidRPr="00711388">
              <w:rPr>
                <w:lang w:val="en-GB"/>
              </w:rPr>
              <w:t>C0020-C0300/R0140</w:t>
            </w:r>
          </w:p>
          <w:p w14:paraId="08AA929A"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C6D88B" w14:textId="77777777" w:rsidR="00872AFE" w:rsidRPr="00711388" w:rsidRDefault="00872AFE" w:rsidP="00567869">
            <w:pPr>
              <w:rPr>
                <w:lang w:val="en-GB"/>
              </w:rPr>
            </w:pPr>
            <w:r w:rsidRPr="00711388">
              <w:rPr>
                <w:lang w:val="en-GB"/>
              </w:rPr>
              <w:t>Currency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6E019E" w14:textId="77777777" w:rsidR="00872AFE" w:rsidRPr="00711388" w:rsidRDefault="00872AFE" w:rsidP="00567869">
            <w:pPr>
              <w:jc w:val="left"/>
              <w:rPr>
                <w:lang w:val="en-GB"/>
              </w:rPr>
            </w:pPr>
            <w:r w:rsidRPr="00711388">
              <w:rPr>
                <w:lang w:val="en-GB"/>
              </w:rPr>
              <w:t>Within the market and credit risk, the currency risk comprises the sensitivity of the values of assets, liabilities and financial instruments to changes in the level, or in the volatility of currency exchange rates.</w:t>
            </w:r>
          </w:p>
          <w:p w14:paraId="24410249" w14:textId="77777777" w:rsidR="00872AFE" w:rsidRPr="00711388" w:rsidRDefault="00872AFE" w:rsidP="00567869">
            <w:pPr>
              <w:jc w:val="left"/>
              <w:rPr>
                <w:lang w:val="en-GB"/>
              </w:rPr>
            </w:pPr>
            <w:r w:rsidRPr="00711388">
              <w:rPr>
                <w:lang w:val="en-GB"/>
              </w:rPr>
              <w:t>Differently from e.g. equity risk no split in ‘level’ and ‘volatility’ is requested.</w:t>
            </w:r>
          </w:p>
        </w:tc>
      </w:tr>
      <w:tr w:rsidR="00872AFE" w:rsidRPr="00711388" w14:paraId="79705726" w14:textId="77777777" w:rsidTr="00567869">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7A7EC" w14:textId="77777777" w:rsidR="00872AFE" w:rsidRPr="00711388" w:rsidRDefault="00872AFE" w:rsidP="00567869">
            <w:pPr>
              <w:rPr>
                <w:lang w:val="en-GB"/>
              </w:rPr>
            </w:pPr>
            <w:r w:rsidRPr="00711388">
              <w:rPr>
                <w:lang w:val="en-GB"/>
              </w:rPr>
              <w:t>C0020-C0060/R0150</w:t>
            </w:r>
          </w:p>
          <w:p w14:paraId="6291FA40"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A4A49" w14:textId="77777777" w:rsidR="00872AFE" w:rsidRPr="00711388" w:rsidRDefault="00872AFE" w:rsidP="00567869">
            <w:pPr>
              <w:rPr>
                <w:lang w:val="en-GB"/>
              </w:rPr>
            </w:pPr>
            <w:r w:rsidRPr="00711388">
              <w:rPr>
                <w:lang w:val="en-GB"/>
              </w:rPr>
              <w:t>Credit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08E9C" w14:textId="77777777" w:rsidR="00872AFE" w:rsidRPr="00711388" w:rsidRDefault="00872AFE" w:rsidP="00567869">
            <w:pPr>
              <w:pStyle w:val="Default"/>
              <w:rPr>
                <w:rFonts w:ascii="Times New Roman" w:hAnsi="Times New Roman" w:cs="Times New Roman"/>
                <w:color w:val="auto"/>
              </w:rPr>
            </w:pPr>
            <w:r w:rsidRPr="00711388">
              <w:rPr>
                <w:rFonts w:ascii="Times New Roman" w:hAnsi="Times New Roman" w:cs="Times New Roman"/>
                <w:color w:val="auto"/>
              </w:rPr>
              <w:t>Sum of the respective following values:</w:t>
            </w:r>
          </w:p>
          <w:p w14:paraId="5FABEA6F"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olor w:val="auto"/>
              </w:rPr>
              <w:t>Credit Event Risk (‘migration and default’) (R0170)</w:t>
            </w:r>
          </w:p>
          <w:p w14:paraId="614D9697"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olor w:val="auto"/>
              </w:rPr>
              <w:t>Credit Spread risk ‘Government and central banks’ (R0190)</w:t>
            </w:r>
          </w:p>
          <w:p w14:paraId="7896F8C4"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olor w:val="auto"/>
              </w:rPr>
              <w:t>Credit Spread risk other (R0200)</w:t>
            </w:r>
          </w:p>
          <w:p w14:paraId="52D27635" w14:textId="77777777" w:rsidR="00872AFE" w:rsidRPr="00711388" w:rsidRDefault="00872AFE" w:rsidP="00567869">
            <w:pPr>
              <w:pStyle w:val="Default"/>
              <w:rPr>
                <w:rFonts w:ascii="Times New Roman" w:hAnsi="Times New Roman" w:cs="Times New Roman"/>
                <w:color w:val="auto"/>
              </w:rPr>
            </w:pPr>
          </w:p>
          <w:p w14:paraId="6F0DA498" w14:textId="77777777" w:rsidR="00872AFE" w:rsidRPr="00711388" w:rsidRDefault="00872AFE" w:rsidP="00567869">
            <w:pPr>
              <w:pStyle w:val="Default"/>
              <w:rPr>
                <w:rFonts w:ascii="Times New Roman" w:hAnsi="Times New Roman"/>
                <w:color w:val="auto"/>
              </w:rPr>
            </w:pPr>
            <w:r w:rsidRPr="00711388">
              <w:rPr>
                <w:rFonts w:ascii="Times New Roman" w:hAnsi="Times New Roman"/>
                <w:color w:val="auto"/>
              </w:rPr>
              <w:t>If the split in ‘Government and central banks’ (R0190) and ‘other’ (R0200) is not available in the model, please use ‘Credit Spread Risk’ (R0180) instead in the sum.</w:t>
            </w:r>
          </w:p>
        </w:tc>
      </w:tr>
      <w:tr w:rsidR="00872AFE" w:rsidRPr="00711388" w14:paraId="067043DE" w14:textId="77777777" w:rsidTr="00567869">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C376D" w14:textId="77777777" w:rsidR="00872AFE" w:rsidRPr="00711388" w:rsidRDefault="00872AFE" w:rsidP="00567869">
            <w:pPr>
              <w:rPr>
                <w:lang w:val="en-GB"/>
              </w:rPr>
            </w:pPr>
            <w:r w:rsidRPr="00711388">
              <w:rPr>
                <w:lang w:val="en-GB"/>
              </w:rPr>
              <w:t>C0020-C0300/R0160</w:t>
            </w:r>
          </w:p>
          <w:p w14:paraId="66773CB8"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13CCF" w14:textId="77777777" w:rsidR="00872AFE" w:rsidRPr="00711388" w:rsidRDefault="00872AFE" w:rsidP="00567869">
            <w:pPr>
              <w:rPr>
                <w:lang w:val="en-GB"/>
              </w:rPr>
            </w:pPr>
            <w:r w:rsidRPr="00711388">
              <w:rPr>
                <w:lang w:val="en-GB"/>
              </w:rPr>
              <w:t>Credit risk sum of which: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67C22" w14:textId="77777777" w:rsidR="00872AFE" w:rsidRPr="00711388" w:rsidRDefault="00872AFE" w:rsidP="00567869">
            <w:pPr>
              <w:jc w:val="left"/>
              <w:rPr>
                <w:lang w:val="en-GB"/>
              </w:rPr>
            </w:pPr>
            <w:r w:rsidRPr="00711388">
              <w:rPr>
                <w:lang w:val="en-GB"/>
              </w:rPr>
              <w:t xml:space="preserve">Within the market and credit risk, the credit risk comprises the sensitivity of the values of assets, liabilities and financial instruments to changes in the value of assets due to changes in credit spreads or credit migration or by credit default. </w:t>
            </w:r>
          </w:p>
          <w:p w14:paraId="4EB50143" w14:textId="77777777" w:rsidR="00872AFE" w:rsidRPr="00711388" w:rsidRDefault="00872AFE" w:rsidP="00567869">
            <w:pPr>
              <w:jc w:val="left"/>
              <w:rPr>
                <w:lang w:val="en-GB"/>
              </w:rPr>
            </w:pPr>
            <w:r w:rsidRPr="00711388">
              <w:rPr>
                <w:lang w:val="en-GB"/>
              </w:rPr>
              <w:lastRenderedPageBreak/>
              <w:t>In this line, diversification between changes in credit spreads or credit migration or credit default should be taken into account.</w:t>
            </w:r>
          </w:p>
          <w:p w14:paraId="10FE4A2C" w14:textId="77777777" w:rsidR="00872AFE" w:rsidRPr="00711388" w:rsidRDefault="00872AFE" w:rsidP="00567869">
            <w:pPr>
              <w:rPr>
                <w:lang w:val="en-GB"/>
              </w:rPr>
            </w:pPr>
            <w:r w:rsidRPr="00711388">
              <w:rPr>
                <w:rFonts w:eastAsia="Times New Roman"/>
                <w:lang w:val="en-GB" w:eastAsia="fr-FR"/>
              </w:rPr>
              <w:t>Credit risk shall be given according to the scope as defined in the internal model and could cover only financial instruments or could cover any assets and also off-balance sheet items.</w:t>
            </w:r>
          </w:p>
        </w:tc>
      </w:tr>
      <w:tr w:rsidR="00872AFE" w:rsidRPr="00711388" w14:paraId="28071DE0" w14:textId="77777777" w:rsidTr="00567869">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852E0" w14:textId="77777777" w:rsidR="00872AFE" w:rsidRPr="00711388" w:rsidRDefault="00872AFE" w:rsidP="00567869">
            <w:pPr>
              <w:rPr>
                <w:lang w:val="en-GB"/>
              </w:rPr>
            </w:pPr>
            <w:r w:rsidRPr="00711388">
              <w:rPr>
                <w:lang w:val="en-GB"/>
              </w:rPr>
              <w:lastRenderedPageBreak/>
              <w:t>C0020-C0300/R0170</w:t>
            </w:r>
          </w:p>
          <w:p w14:paraId="3AC009D5"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45FB87" w14:textId="77777777" w:rsidR="00872AFE" w:rsidRPr="00711388" w:rsidRDefault="00872AFE" w:rsidP="00567869">
            <w:pPr>
              <w:rPr>
                <w:lang w:val="en-GB"/>
              </w:rPr>
            </w:pPr>
            <w:r w:rsidRPr="00711388">
              <w:rPr>
                <w:lang w:val="en-GB"/>
              </w:rPr>
              <w:t>Credit risk sum of which: Credit event risk ('migration and default')</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F715D" w14:textId="77777777" w:rsidR="00872AFE" w:rsidRPr="00711388" w:rsidRDefault="00872AFE" w:rsidP="00567869">
            <w:pPr>
              <w:jc w:val="left"/>
              <w:rPr>
                <w:lang w:val="en-GB"/>
              </w:rPr>
            </w:pPr>
            <w:r w:rsidRPr="00711388">
              <w:rPr>
                <w:lang w:val="en-GB"/>
              </w:rPr>
              <w:t xml:space="preserve">Credit event risk comprises the sensitivity of the values of assets, liabilities and financial instruments to changes in the value of assets due to changes in credit migration or by credit default. </w:t>
            </w:r>
          </w:p>
          <w:p w14:paraId="203CD86D" w14:textId="77777777" w:rsidR="00872AFE" w:rsidRPr="00711388" w:rsidRDefault="00872AFE" w:rsidP="00567869">
            <w:pPr>
              <w:jc w:val="left"/>
              <w:rPr>
                <w:lang w:val="en-GB"/>
              </w:rPr>
            </w:pPr>
            <w:r w:rsidRPr="00711388">
              <w:rPr>
                <w:lang w:val="en-GB"/>
              </w:rPr>
              <w:t>Diversification between credit migration and credit default should be taken into account.</w:t>
            </w:r>
          </w:p>
          <w:p w14:paraId="594786B1" w14:textId="77777777" w:rsidR="00872AFE" w:rsidRPr="00711388" w:rsidRDefault="00872AFE" w:rsidP="00567869">
            <w:pPr>
              <w:rPr>
                <w:lang w:val="en-GB"/>
              </w:rPr>
            </w:pPr>
            <w:r w:rsidRPr="00711388">
              <w:rPr>
                <w:lang w:val="en-GB"/>
              </w:rPr>
              <w:t>Credit risk shall be given according to the scope as defined in the internal model and could cover only financial instruments or could cover any assets and also off-balance sheet items.</w:t>
            </w:r>
          </w:p>
        </w:tc>
      </w:tr>
      <w:tr w:rsidR="00872AFE" w:rsidRPr="00711388" w14:paraId="3EA15EB0" w14:textId="77777777" w:rsidTr="00567869">
        <w:trPr>
          <w:trHeight w:val="4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1F198" w14:textId="77777777" w:rsidR="00872AFE" w:rsidRPr="00711388" w:rsidRDefault="00872AFE" w:rsidP="00567869">
            <w:pPr>
              <w:rPr>
                <w:lang w:val="en-GB"/>
              </w:rPr>
            </w:pPr>
            <w:r w:rsidRPr="00711388">
              <w:rPr>
                <w:lang w:val="en-GB"/>
              </w:rPr>
              <w:t>C0020-C0300/R0180</w:t>
            </w:r>
          </w:p>
          <w:p w14:paraId="2F6E182E"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26CE3" w14:textId="77777777" w:rsidR="00872AFE" w:rsidRPr="00711388" w:rsidRDefault="00872AFE" w:rsidP="00567869">
            <w:pPr>
              <w:rPr>
                <w:lang w:val="en-GB"/>
              </w:rPr>
            </w:pPr>
            <w:r w:rsidRPr="00711388">
              <w:rPr>
                <w:lang w:val="en-GB"/>
              </w:rPr>
              <w:t>Credit risk sum of which: Credit Spread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380194" w14:textId="77777777" w:rsidR="00872AFE" w:rsidRPr="00711388" w:rsidRDefault="00872AFE" w:rsidP="00567869">
            <w:pPr>
              <w:rPr>
                <w:lang w:val="en-GB"/>
              </w:rPr>
            </w:pPr>
            <w:r w:rsidRPr="00711388">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p>
        </w:tc>
      </w:tr>
      <w:tr w:rsidR="00872AFE" w:rsidRPr="00711388" w14:paraId="38737F2E" w14:textId="77777777" w:rsidTr="00567869">
        <w:trPr>
          <w:trHeight w:val="145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A4A32" w14:textId="77777777" w:rsidR="00872AFE" w:rsidRPr="00711388" w:rsidRDefault="00872AFE" w:rsidP="00567869">
            <w:pPr>
              <w:rPr>
                <w:lang w:val="en-GB"/>
              </w:rPr>
            </w:pPr>
            <w:r w:rsidRPr="00711388">
              <w:rPr>
                <w:lang w:val="en-GB"/>
              </w:rPr>
              <w:t>C0020-C0300/R0190</w:t>
            </w:r>
          </w:p>
          <w:p w14:paraId="38BD4C36"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218A9C" w14:textId="34D608AE" w:rsidR="00872AFE" w:rsidRPr="00711388" w:rsidRDefault="00872AFE" w:rsidP="00567869">
            <w:pPr>
              <w:jc w:val="left"/>
              <w:rPr>
                <w:lang w:val="en-GB"/>
              </w:rPr>
            </w:pPr>
            <w:r w:rsidRPr="00711388">
              <w:rPr>
                <w:lang w:val="en-GB"/>
              </w:rPr>
              <w:t xml:space="preserve">Credit Spread risk </w:t>
            </w:r>
            <w:r w:rsidR="00711388" w:rsidRPr="00711388">
              <w:rPr>
                <w:lang w:val="en-GB"/>
              </w:rPr>
              <w:t>-</w:t>
            </w:r>
            <w:r w:rsidRPr="00711388">
              <w:rPr>
                <w:lang w:val="en-GB"/>
              </w:rPr>
              <w:t xml:space="preserve"> Spread risk 'Government and central banks'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F5818" w14:textId="77777777" w:rsidR="00872AFE" w:rsidRPr="00711388" w:rsidRDefault="00872AFE" w:rsidP="00567869">
            <w:pPr>
              <w:jc w:val="left"/>
              <w:rPr>
                <w:lang w:val="en-GB"/>
              </w:rPr>
            </w:pPr>
            <w:r w:rsidRPr="00711388">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p>
          <w:p w14:paraId="437346E4" w14:textId="2AA82779" w:rsidR="00872AFE" w:rsidRPr="00711388" w:rsidRDefault="00872AFE" w:rsidP="00557E91">
            <w:pPr>
              <w:jc w:val="left"/>
              <w:rPr>
                <w:lang w:val="en-GB"/>
              </w:rPr>
            </w:pPr>
            <w:r w:rsidRPr="00711388">
              <w:rPr>
                <w:lang w:val="en-GB"/>
              </w:rPr>
              <w:t xml:space="preserve">The following list enumerates the CIC codes of the asset classes that are </w:t>
            </w:r>
            <w:r w:rsidR="00557E91" w:rsidRPr="00711388">
              <w:rPr>
                <w:lang w:val="en-GB"/>
              </w:rPr>
              <w:t>attributed</w:t>
            </w:r>
            <w:r w:rsidRPr="00711388">
              <w:rPr>
                <w:lang w:val="en-GB"/>
              </w:rPr>
              <w:t xml:space="preserve"> to government or central banks: 13, 14, 15, 16, 17, 19. The CIC codes 13 and 14 were used to identify bonds issued by Regional government and local authorities (RGLA). RGLA should be allocated to government portfolio if they are listed in the Commission Implementing Regulation (EU) 2015/2011 and otherwise to non-financial corporate portfolio according to their credit quality step.</w:t>
            </w:r>
          </w:p>
        </w:tc>
      </w:tr>
      <w:tr w:rsidR="00872AFE" w:rsidRPr="00711388" w14:paraId="7E6256AF" w14:textId="77777777" w:rsidTr="00567869">
        <w:trPr>
          <w:trHeight w:val="60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2E632" w14:textId="77777777" w:rsidR="00872AFE" w:rsidRPr="00711388" w:rsidRDefault="00872AFE" w:rsidP="00567869">
            <w:pPr>
              <w:rPr>
                <w:lang w:val="en-GB"/>
              </w:rPr>
            </w:pPr>
            <w:r w:rsidRPr="00711388">
              <w:rPr>
                <w:lang w:val="en-GB"/>
              </w:rPr>
              <w:t>C0020-C0300/R0200</w:t>
            </w:r>
          </w:p>
          <w:p w14:paraId="38A5E7E1"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BD62CD" w14:textId="77777777" w:rsidR="00872AFE" w:rsidRPr="00711388" w:rsidRDefault="00872AFE" w:rsidP="00567869">
            <w:pPr>
              <w:tabs>
                <w:tab w:val="right" w:pos="8222"/>
              </w:tabs>
              <w:rPr>
                <w:lang w:val="en-GB"/>
              </w:rPr>
            </w:pPr>
            <w:r w:rsidRPr="00711388">
              <w:rPr>
                <w:lang w:val="en-GB"/>
              </w:rPr>
              <w:lastRenderedPageBreak/>
              <w:t>Credit Spread risk other</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8437ED" w14:textId="77777777" w:rsidR="00872AFE" w:rsidRPr="00711388" w:rsidRDefault="00872AFE" w:rsidP="00567869">
            <w:pPr>
              <w:tabs>
                <w:tab w:val="right" w:pos="8222"/>
              </w:tabs>
              <w:rPr>
                <w:lang w:val="en-GB"/>
              </w:rPr>
            </w:pPr>
            <w:r w:rsidRPr="00711388">
              <w:rPr>
                <w:lang w:val="en-GB"/>
              </w:rPr>
              <w:t xml:space="preserve">Credit spread risk ‘other’ comprises the sensitivity of the values of assets, liabilities and financial instruments to changes in the value of financial </w:t>
            </w:r>
            <w:r w:rsidRPr="00711388">
              <w:rPr>
                <w:lang w:val="en-GB"/>
              </w:rPr>
              <w:lastRenderedPageBreak/>
              <w:t>instruments not issued by governments and central banks due to changes in spreads over the risk-free term structure which are not owed to migration or (partial) default.</w:t>
            </w:r>
          </w:p>
        </w:tc>
      </w:tr>
      <w:tr w:rsidR="00872AFE" w:rsidRPr="00711388" w14:paraId="4B852897" w14:textId="77777777" w:rsidTr="00567869">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A484BE" w14:textId="77777777" w:rsidR="00872AFE" w:rsidRPr="00711388" w:rsidRDefault="00872AFE" w:rsidP="00567869">
            <w:pPr>
              <w:jc w:val="left"/>
              <w:rPr>
                <w:b/>
                <w:lang w:val="en-GB"/>
              </w:rPr>
            </w:pPr>
            <w:r w:rsidRPr="00711388">
              <w:rPr>
                <w:i/>
                <w:lang w:val="en-GB"/>
              </w:rPr>
              <w:lastRenderedPageBreak/>
              <w:t>STAND ALONE MARKET AND CREDIT RISK : Combined market and credit risk</w:t>
            </w:r>
          </w:p>
        </w:tc>
      </w:tr>
      <w:tr w:rsidR="00872AFE" w:rsidRPr="00711388" w14:paraId="057F2560" w14:textId="77777777" w:rsidTr="00567869">
        <w:trPr>
          <w:trHeight w:val="165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31234" w14:textId="77777777" w:rsidR="00872AFE" w:rsidRPr="00711388" w:rsidRDefault="00872AFE" w:rsidP="00567869">
            <w:pPr>
              <w:rPr>
                <w:lang w:val="en-GB"/>
              </w:rPr>
            </w:pPr>
            <w:r w:rsidRPr="00711388">
              <w:rPr>
                <w:lang w:val="en-GB"/>
              </w:rPr>
              <w:t>C0020-C0060/R0020</w:t>
            </w:r>
          </w:p>
          <w:p w14:paraId="2F8E3D91"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DCB3FF" w14:textId="77777777" w:rsidR="00872AFE" w:rsidRPr="00711388" w:rsidRDefault="00872AFE" w:rsidP="00567869">
            <w:pPr>
              <w:rPr>
                <w:lang w:val="en-GB"/>
              </w:rPr>
            </w:pPr>
            <w:r w:rsidRPr="00711388">
              <w:rPr>
                <w:lang w:val="en-GB"/>
              </w:rPr>
              <w:t>Market and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2330C" w14:textId="77777777" w:rsidR="00872AFE" w:rsidRPr="00711388" w:rsidRDefault="00872AFE" w:rsidP="00567869">
            <w:pPr>
              <w:rPr>
                <w:lang w:val="en-GB"/>
              </w:rPr>
            </w:pPr>
            <w:r w:rsidRPr="00711388">
              <w:rPr>
                <w:lang w:val="en-GB"/>
              </w:rPr>
              <w:t>In this line, please provide data for the combined market and credit risk, i.e. the risk arising from the level or volatility of market prices of assets, which have an impact upon the value of assets and liabilities of the undertaking or the group. Credit risk covers the usual three facets ‘spread’, ‘migration’ and ‘default’.</w:t>
            </w:r>
          </w:p>
          <w:p w14:paraId="2D9D457A" w14:textId="77777777" w:rsidR="00872AFE" w:rsidRPr="00711388" w:rsidRDefault="00872AFE" w:rsidP="00567869">
            <w:pPr>
              <w:rPr>
                <w:lang w:val="en-GB"/>
              </w:rPr>
            </w:pPr>
            <w:r w:rsidRPr="00711388">
              <w:rPr>
                <w:lang w:val="en-GB"/>
              </w:rPr>
              <w:t>Credit risk shall be given according to the scope as defined in the internal model and could cover only financial instruments or could cover any assets and also off-balance sheet items.</w:t>
            </w:r>
          </w:p>
        </w:tc>
      </w:tr>
      <w:tr w:rsidR="00872AFE" w:rsidRPr="00711388" w14:paraId="1756D570" w14:textId="77777777" w:rsidTr="00567869">
        <w:trPr>
          <w:trHeight w:val="94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9955C" w14:textId="77777777" w:rsidR="00872AFE" w:rsidRPr="00711388" w:rsidRDefault="00872AFE" w:rsidP="00567869">
            <w:pPr>
              <w:rPr>
                <w:lang w:val="en-GB"/>
              </w:rPr>
            </w:pPr>
            <w:r w:rsidRPr="00711388">
              <w:rPr>
                <w:lang w:val="en-GB"/>
              </w:rPr>
              <w:t>C0020-C0060/R0010</w:t>
            </w:r>
          </w:p>
          <w:p w14:paraId="4573E12F"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929E2C" w14:textId="77777777" w:rsidR="00872AFE" w:rsidRPr="00711388" w:rsidRDefault="00872AFE" w:rsidP="00567869">
            <w:pPr>
              <w:jc w:val="left"/>
              <w:rPr>
                <w:lang w:val="en-GB"/>
              </w:rPr>
            </w:pPr>
            <w:r w:rsidRPr="00711388">
              <w:rPr>
                <w:lang w:val="en-GB"/>
              </w:rPr>
              <w:t>Market and credit risk sum (level 2 components)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AA625" w14:textId="77777777" w:rsidR="00872AFE" w:rsidRPr="00711388" w:rsidRDefault="00872AFE" w:rsidP="00567869">
            <w:pPr>
              <w:pStyle w:val="Default"/>
              <w:rPr>
                <w:rFonts w:ascii="Times New Roman" w:hAnsi="Times New Roman" w:cs="Times New Roman"/>
                <w:color w:val="auto"/>
              </w:rPr>
            </w:pPr>
            <w:r w:rsidRPr="00711388">
              <w:rPr>
                <w:rFonts w:ascii="Times New Roman" w:hAnsi="Times New Roman" w:cs="Times New Roman"/>
                <w:color w:val="auto"/>
              </w:rPr>
              <w:t>Sum of the respective following values:</w:t>
            </w:r>
          </w:p>
          <w:p w14:paraId="7154C111"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Interest rate risk diversified (R0050)</w:t>
            </w:r>
          </w:p>
          <w:p w14:paraId="5B7F8B08"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Inflation risk (R0080)</w:t>
            </w:r>
          </w:p>
          <w:p w14:paraId="47059470"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Equity risk diversified (R0100)</w:t>
            </w:r>
          </w:p>
          <w:p w14:paraId="3C1C610F"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Property risk (R0130)</w:t>
            </w:r>
          </w:p>
          <w:p w14:paraId="27C44428" w14:textId="77777777" w:rsidR="00872AFE" w:rsidRPr="00711388" w:rsidRDefault="00872AFE" w:rsidP="0083381F">
            <w:pPr>
              <w:pStyle w:val="Default"/>
              <w:numPr>
                <w:ilvl w:val="0"/>
                <w:numId w:val="20"/>
              </w:numPr>
              <w:rPr>
                <w:rFonts w:ascii="Times New Roman" w:hAnsi="Times New Roman" w:cs="Times New Roman"/>
                <w:color w:val="auto"/>
              </w:rPr>
            </w:pPr>
            <w:r w:rsidRPr="00711388">
              <w:rPr>
                <w:rFonts w:ascii="Times New Roman" w:hAnsi="Times New Roman" w:cs="Times New Roman"/>
                <w:color w:val="auto"/>
              </w:rPr>
              <w:t>Currency risk (R0140)</w:t>
            </w:r>
          </w:p>
          <w:p w14:paraId="2F7785DA" w14:textId="77777777" w:rsidR="00872AFE" w:rsidRPr="00711388" w:rsidRDefault="00872AFE" w:rsidP="0083381F">
            <w:pPr>
              <w:pStyle w:val="Default"/>
              <w:numPr>
                <w:ilvl w:val="0"/>
                <w:numId w:val="20"/>
              </w:numPr>
              <w:rPr>
                <w:color w:val="auto"/>
              </w:rPr>
            </w:pPr>
            <w:r w:rsidRPr="00711388">
              <w:rPr>
                <w:rFonts w:ascii="Times New Roman" w:hAnsi="Times New Roman" w:cs="Times New Roman"/>
                <w:color w:val="auto"/>
              </w:rPr>
              <w:t>Credit risk sum (R0150)</w:t>
            </w:r>
          </w:p>
        </w:tc>
      </w:tr>
      <w:tr w:rsidR="00872AFE" w:rsidRPr="00711388" w14:paraId="0A888E18" w14:textId="77777777" w:rsidTr="00567869">
        <w:trPr>
          <w:trHeight w:val="56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6E9F9" w14:textId="77777777" w:rsidR="00872AFE" w:rsidRPr="00711388" w:rsidRDefault="00872AFE" w:rsidP="00567869">
            <w:pPr>
              <w:rPr>
                <w:lang w:val="en-GB"/>
              </w:rPr>
            </w:pPr>
            <w:r w:rsidRPr="00711388">
              <w:rPr>
                <w:lang w:val="en-GB"/>
              </w:rPr>
              <w:t>C0020-C0060/R0030</w:t>
            </w:r>
          </w:p>
          <w:p w14:paraId="308AEFD1"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1EF03A" w14:textId="77777777" w:rsidR="00872AFE" w:rsidRPr="00711388" w:rsidRDefault="00872AFE" w:rsidP="00567869">
            <w:pPr>
              <w:jc w:val="left"/>
              <w:rPr>
                <w:lang w:val="en-GB"/>
              </w:rPr>
            </w:pPr>
            <w:r w:rsidRPr="00711388">
              <w:rPr>
                <w:lang w:val="en-GB"/>
              </w:rPr>
              <w:t>Market and credit risk diversification</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CFF8" w14:textId="77777777" w:rsidR="00872AFE" w:rsidRPr="00711388" w:rsidRDefault="00872AFE" w:rsidP="00567869">
            <w:pPr>
              <w:rPr>
                <w:lang w:val="en-GB"/>
              </w:rPr>
            </w:pPr>
            <w:r w:rsidRPr="00711388">
              <w:rPr>
                <w:lang w:val="en-GB"/>
              </w:rPr>
              <w:t>Amount corresponding to the difference between C0020-C0060/R0020 and C0020-C0060/R0010.</w:t>
            </w:r>
          </w:p>
          <w:p w14:paraId="2C2109FA" w14:textId="77777777" w:rsidR="00872AFE" w:rsidRPr="00711388" w:rsidRDefault="00872AFE" w:rsidP="00567869">
            <w:pPr>
              <w:pStyle w:val="Default"/>
              <w:rPr>
                <w:color w:val="auto"/>
              </w:rPr>
            </w:pPr>
            <w:r w:rsidRPr="00711388">
              <w:rPr>
                <w:rFonts w:ascii="Times New Roman" w:hAnsi="Times New Roman" w:cs="Times New Roman"/>
                <w:color w:val="auto"/>
              </w:rPr>
              <w:t>This amount should be reported as a negative value.</w:t>
            </w:r>
          </w:p>
        </w:tc>
      </w:tr>
      <w:tr w:rsidR="00872AFE" w:rsidRPr="00711388" w14:paraId="65DF0C9B" w14:textId="77777777" w:rsidTr="00567869">
        <w:trPr>
          <w:trHeight w:val="277"/>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BFF321" w14:textId="77777777" w:rsidR="00872AFE" w:rsidRPr="00711388" w:rsidRDefault="00872AFE" w:rsidP="00567869">
            <w:pPr>
              <w:jc w:val="left"/>
              <w:rPr>
                <w:lang w:val="en-GB"/>
              </w:rPr>
            </w:pPr>
            <w:r w:rsidRPr="00711388">
              <w:rPr>
                <w:i/>
                <w:lang w:val="en-GB"/>
              </w:rPr>
              <w:t>STAND ALONE MARKET AND CREDIT RISK: Sensitivities &amp; exposure data</w:t>
            </w:r>
          </w:p>
        </w:tc>
      </w:tr>
      <w:tr w:rsidR="00872AFE" w:rsidRPr="00711388" w14:paraId="0A60263A" w14:textId="77777777" w:rsidTr="00567869">
        <w:trPr>
          <w:trHeight w:val="79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38B6C" w14:textId="77777777" w:rsidR="00872AFE" w:rsidRPr="00711388" w:rsidRDefault="00872AFE" w:rsidP="00567869">
            <w:pPr>
              <w:rPr>
                <w:lang w:val="en-GB"/>
              </w:rPr>
            </w:pPr>
            <w:r w:rsidRPr="00711388">
              <w:rPr>
                <w:lang w:val="en-GB"/>
              </w:rPr>
              <w:t>C0310-C0360/R0210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388466" w14:textId="77777777" w:rsidR="00872AFE" w:rsidRPr="00711388" w:rsidRDefault="00872AFE" w:rsidP="00567869">
            <w:pPr>
              <w:jc w:val="left"/>
              <w:rPr>
                <w:lang w:val="en-GB"/>
              </w:rPr>
            </w:pPr>
            <w:r w:rsidRPr="00711388">
              <w:rPr>
                <w:lang w:val="en-GB"/>
              </w:rPr>
              <w:t>Exposure sensitive to interest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C38E8" w14:textId="77777777" w:rsidR="00872AFE" w:rsidRPr="00711388" w:rsidRDefault="00872AFE" w:rsidP="00567869">
            <w:pPr>
              <w:rPr>
                <w:lang w:val="en-GB"/>
              </w:rPr>
            </w:pPr>
            <w:r w:rsidRPr="00711388">
              <w:rPr>
                <w:lang w:val="en-GB"/>
              </w:rPr>
              <w:t>Solvency II value in the Solvency II balance sheet at the key date of the exposure as specified above and subject to interest rate risk.</w:t>
            </w:r>
          </w:p>
        </w:tc>
      </w:tr>
      <w:tr w:rsidR="00872AFE" w:rsidRPr="00711388" w14:paraId="12BB221C" w14:textId="77777777" w:rsidTr="00567869">
        <w:trPr>
          <w:trHeight w:val="83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A741FC" w14:textId="77777777" w:rsidR="00872AFE" w:rsidRPr="00711388" w:rsidRDefault="00872AFE" w:rsidP="00567869">
            <w:pPr>
              <w:rPr>
                <w:lang w:val="en-GB"/>
              </w:rPr>
            </w:pPr>
            <w:r w:rsidRPr="00711388">
              <w:rPr>
                <w:lang w:val="en-GB"/>
              </w:rPr>
              <w:t>C0310-C0360/R0220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9B1BE4" w14:textId="77777777" w:rsidR="00872AFE" w:rsidRPr="00711388" w:rsidRDefault="00872AFE" w:rsidP="00567869">
            <w:pPr>
              <w:jc w:val="left"/>
              <w:rPr>
                <w:lang w:val="en-GB"/>
              </w:rPr>
            </w:pPr>
            <w:r w:rsidRPr="00711388">
              <w:rPr>
                <w:lang w:val="en-GB"/>
              </w:rPr>
              <w:t>Interest Rates (parallel shift all 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9CE47"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 parallel -100 bps shift on interest rates for all maturities. This shift impacts all maturities not only those before the ‘last liquid point’ (LLP).</w:t>
            </w:r>
          </w:p>
        </w:tc>
      </w:tr>
      <w:tr w:rsidR="00872AFE" w:rsidRPr="00711388" w14:paraId="21DDAD0D" w14:textId="77777777" w:rsidTr="00567869">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183502" w14:textId="77777777" w:rsidR="00872AFE" w:rsidRPr="00711388" w:rsidRDefault="00872AFE" w:rsidP="00567869">
            <w:pPr>
              <w:rPr>
                <w:lang w:val="en-GB"/>
              </w:rPr>
            </w:pPr>
            <w:r w:rsidRPr="00711388">
              <w:rPr>
                <w:lang w:val="en-GB"/>
              </w:rPr>
              <w:t>C0310-C0360/R0230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B66758" w14:textId="77777777" w:rsidR="00872AFE" w:rsidRPr="00711388" w:rsidRDefault="00872AFE" w:rsidP="00567869">
            <w:pPr>
              <w:jc w:val="left"/>
              <w:rPr>
                <w:lang w:val="en-GB"/>
              </w:rPr>
            </w:pPr>
            <w:r w:rsidRPr="00711388">
              <w:rPr>
                <w:lang w:val="en-GB"/>
              </w:rPr>
              <w:t>Interest Rates (parallel shift all 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A757BD" w14:textId="77777777" w:rsidR="00872AFE" w:rsidRPr="00711388" w:rsidRDefault="00872AFE" w:rsidP="00567869">
            <w:pPr>
              <w:rPr>
                <w:lang w:val="en-GB"/>
              </w:rPr>
            </w:pPr>
            <w:r w:rsidRPr="00711388">
              <w:rPr>
                <w:lang w:val="en-GB"/>
              </w:rPr>
              <w:t xml:space="preserve">Solvency II value of the exposure subject to interest rate risk as specified above but under the scenario of a parallel +100 bps shift on interest rates for all maturities. Please note that this shift impacts all </w:t>
            </w:r>
            <w:r w:rsidRPr="00711388">
              <w:rPr>
                <w:lang w:val="en-GB"/>
              </w:rPr>
              <w:lastRenderedPageBreak/>
              <w:t>maturities not only those before the ‘last liquid point’ (LLP).</w:t>
            </w:r>
          </w:p>
        </w:tc>
      </w:tr>
      <w:tr w:rsidR="00872AFE" w:rsidRPr="00711388" w14:paraId="0DDFB505" w14:textId="77777777" w:rsidTr="00567869">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498D3" w14:textId="77777777" w:rsidR="00872AFE" w:rsidRPr="00711388" w:rsidRDefault="00872AFE" w:rsidP="00567869">
            <w:pPr>
              <w:rPr>
                <w:lang w:val="en-GB"/>
              </w:rPr>
            </w:pPr>
            <w:r w:rsidRPr="00711388">
              <w:rPr>
                <w:lang w:val="en-GB"/>
              </w:rPr>
              <w:lastRenderedPageBreak/>
              <w:t>C0310-C0360/R0240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A7ACF8" w14:textId="77777777" w:rsidR="00872AFE" w:rsidRPr="00711388" w:rsidRDefault="00872AFE" w:rsidP="00567869">
            <w:pPr>
              <w:jc w:val="left"/>
              <w:rPr>
                <w:lang w:val="en-GB"/>
              </w:rPr>
            </w:pPr>
            <w:r w:rsidRPr="00711388">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A38987"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p>
        </w:tc>
      </w:tr>
      <w:tr w:rsidR="00872AFE" w:rsidRPr="00711388" w14:paraId="24E134A9" w14:textId="77777777" w:rsidTr="00567869">
        <w:trPr>
          <w:trHeight w:val="69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304467" w14:textId="77777777" w:rsidR="00872AFE" w:rsidRPr="00711388" w:rsidRDefault="00872AFE" w:rsidP="00567869">
            <w:pPr>
              <w:rPr>
                <w:lang w:val="en-GB"/>
              </w:rPr>
            </w:pPr>
            <w:r w:rsidRPr="00711388">
              <w:rPr>
                <w:lang w:val="en-GB"/>
              </w:rPr>
              <w:t>C0310-C0360/R0250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BCF71E" w14:textId="77777777" w:rsidR="00872AFE" w:rsidRPr="00711388" w:rsidRDefault="00872AFE" w:rsidP="00567869">
            <w:pPr>
              <w:jc w:val="left"/>
              <w:rPr>
                <w:lang w:val="en-GB"/>
              </w:rPr>
            </w:pPr>
            <w:r w:rsidRPr="00711388">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0E941"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p>
        </w:tc>
      </w:tr>
      <w:tr w:rsidR="00872AFE" w:rsidRPr="00711388" w14:paraId="52B4B6E5" w14:textId="77777777" w:rsidTr="00567869">
        <w:trPr>
          <w:trHeight w:val="69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AE0D43" w14:textId="77777777" w:rsidR="00872AFE" w:rsidRPr="00711388" w:rsidRDefault="00872AFE" w:rsidP="00567869">
            <w:pPr>
              <w:rPr>
                <w:lang w:val="en-GB"/>
              </w:rPr>
            </w:pPr>
            <w:r w:rsidRPr="00711388">
              <w:rPr>
                <w:lang w:val="en-GB"/>
              </w:rPr>
              <w:t>C0310-C0360/R0260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3FA353" w14:textId="77777777" w:rsidR="00872AFE" w:rsidRPr="00711388" w:rsidRDefault="00872AFE" w:rsidP="00567869">
            <w:pPr>
              <w:jc w:val="left"/>
              <w:rPr>
                <w:lang w:val="en-GB"/>
              </w:rPr>
            </w:pPr>
            <w:r w:rsidRPr="00711388">
              <w:rPr>
                <w:lang w:val="en-GB"/>
              </w:rPr>
              <w:t>Exposure sensitive to inflation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974DA" w14:textId="77777777" w:rsidR="00872AFE" w:rsidRPr="00711388" w:rsidRDefault="00872AFE" w:rsidP="00567869">
            <w:pPr>
              <w:rPr>
                <w:lang w:val="en-GB"/>
              </w:rPr>
            </w:pPr>
            <w:r w:rsidRPr="00711388">
              <w:rPr>
                <w:lang w:val="en-GB"/>
              </w:rPr>
              <w:t>Solvency II value in the Solvency II balance sheet at the key date of the exposure as specified above and subject to inflation risk.</w:t>
            </w:r>
          </w:p>
        </w:tc>
      </w:tr>
      <w:tr w:rsidR="00872AFE" w:rsidRPr="00711388" w14:paraId="76503BCE" w14:textId="77777777" w:rsidTr="00567869">
        <w:trPr>
          <w:trHeight w:val="8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D95803" w14:textId="77777777" w:rsidR="00872AFE" w:rsidRPr="00711388" w:rsidRDefault="00872AFE" w:rsidP="00567869">
            <w:pPr>
              <w:rPr>
                <w:lang w:val="en-GB"/>
              </w:rPr>
            </w:pPr>
            <w:r w:rsidRPr="00711388">
              <w:rPr>
                <w:lang w:val="en-GB"/>
              </w:rPr>
              <w:t>C0310-C0360/R0270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26FB7" w14:textId="77777777" w:rsidR="00872AFE" w:rsidRPr="00711388" w:rsidRDefault="00872AFE" w:rsidP="00567869">
            <w:pPr>
              <w:jc w:val="left"/>
              <w:rPr>
                <w:lang w:val="en-GB"/>
              </w:rPr>
            </w:pPr>
            <w:r w:rsidRPr="00711388">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548670" w14:textId="77777777" w:rsidR="00872AFE" w:rsidRPr="00711388" w:rsidRDefault="00872AFE" w:rsidP="00567869">
            <w:pPr>
              <w:rPr>
                <w:lang w:val="en-GB"/>
              </w:rPr>
            </w:pPr>
            <w:r w:rsidRPr="00711388">
              <w:rPr>
                <w:lang w:val="en-GB"/>
              </w:rPr>
              <w:t>Solvency II value of the exposure subject to inflation risk as specified above but under the scenario of a decrease of -100 bps on inflation rates.</w:t>
            </w:r>
          </w:p>
          <w:p w14:paraId="1DB6510E" w14:textId="77777777" w:rsidR="00872AFE" w:rsidRPr="00711388" w:rsidRDefault="00872AFE" w:rsidP="00567869">
            <w:pPr>
              <w:rPr>
                <w:lang w:val="en-GB"/>
              </w:rPr>
            </w:pPr>
            <w:r w:rsidRPr="00711388">
              <w:rPr>
                <w:lang w:val="en-GB"/>
              </w:rPr>
              <w:t>This sensitivity should be applied in line with the internal models definition and allocation of inflation risk.</w:t>
            </w:r>
          </w:p>
        </w:tc>
      </w:tr>
      <w:tr w:rsidR="00872AFE" w:rsidRPr="00711388" w14:paraId="6A094066" w14:textId="77777777" w:rsidTr="00567869">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13571A" w14:textId="77777777" w:rsidR="00872AFE" w:rsidRPr="00711388" w:rsidRDefault="00872AFE" w:rsidP="00567869">
            <w:pPr>
              <w:rPr>
                <w:lang w:val="en-GB"/>
              </w:rPr>
            </w:pPr>
            <w:r w:rsidRPr="00711388">
              <w:rPr>
                <w:lang w:val="en-GB"/>
              </w:rPr>
              <w:t>C0310-C0360/R0280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0177A9" w14:textId="77777777" w:rsidR="00872AFE" w:rsidRPr="00711388" w:rsidRDefault="00872AFE" w:rsidP="00567869">
            <w:pPr>
              <w:jc w:val="left"/>
              <w:rPr>
                <w:lang w:val="en-GB"/>
              </w:rPr>
            </w:pPr>
            <w:r w:rsidRPr="00711388">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584192" w14:textId="77777777" w:rsidR="00872AFE" w:rsidRPr="00711388" w:rsidRDefault="00872AFE" w:rsidP="00567869">
            <w:pPr>
              <w:rPr>
                <w:lang w:val="en-GB"/>
              </w:rPr>
            </w:pPr>
            <w:r w:rsidRPr="00711388">
              <w:rPr>
                <w:lang w:val="en-GB"/>
              </w:rPr>
              <w:t>Solvency II value of the exposure subject to inflation risk as specified above but under the scenario of an increase of +100 bps on inflation rates.</w:t>
            </w:r>
          </w:p>
          <w:p w14:paraId="3FD85A34" w14:textId="77777777" w:rsidR="00872AFE" w:rsidRPr="00711388" w:rsidRDefault="00872AFE" w:rsidP="00567869">
            <w:pPr>
              <w:rPr>
                <w:lang w:val="en-GB"/>
              </w:rPr>
            </w:pPr>
            <w:r w:rsidRPr="00711388">
              <w:rPr>
                <w:lang w:val="en-GB"/>
              </w:rPr>
              <w:t>This sensitivity should be applied in line with the internal models definition and allocation of inflation risk.</w:t>
            </w:r>
          </w:p>
        </w:tc>
      </w:tr>
      <w:tr w:rsidR="00872AFE" w:rsidRPr="00711388" w14:paraId="79818659" w14:textId="77777777" w:rsidTr="00567869">
        <w:trPr>
          <w:trHeight w:val="8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F87C24" w14:textId="77777777" w:rsidR="00872AFE" w:rsidRPr="00711388" w:rsidRDefault="00872AFE" w:rsidP="00567869">
            <w:pPr>
              <w:rPr>
                <w:lang w:val="en-GB"/>
              </w:rPr>
            </w:pPr>
            <w:r w:rsidRPr="00711388">
              <w:rPr>
                <w:lang w:val="en-GB"/>
              </w:rPr>
              <w:t>C0310-C0360/R0290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BF7147" w14:textId="77777777" w:rsidR="00872AFE" w:rsidRPr="00711388" w:rsidRDefault="00872AFE" w:rsidP="00567869">
            <w:pPr>
              <w:jc w:val="left"/>
              <w:rPr>
                <w:lang w:val="en-GB"/>
              </w:rPr>
            </w:pPr>
            <w:r w:rsidRPr="00711388">
              <w:rPr>
                <w:lang w:val="en-GB"/>
              </w:rPr>
              <w:t>Exposure sensitive to credit spreads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69A8E8" w14:textId="77777777" w:rsidR="00872AFE" w:rsidRPr="00711388" w:rsidRDefault="00872AFE" w:rsidP="00567869">
            <w:pPr>
              <w:rPr>
                <w:lang w:val="en-GB"/>
              </w:rPr>
            </w:pPr>
            <w:r w:rsidRPr="00711388">
              <w:rPr>
                <w:lang w:val="en-GB"/>
              </w:rPr>
              <w:t>Solvency II value in the Solvency II balance sheet at the key date of the exposure as specified above and subject to credit spread risk.</w:t>
            </w:r>
          </w:p>
        </w:tc>
      </w:tr>
      <w:tr w:rsidR="00872AFE" w:rsidRPr="00711388" w14:paraId="1A8E6635" w14:textId="77777777" w:rsidTr="00567869">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0BFBC4" w14:textId="77777777" w:rsidR="00872AFE" w:rsidRPr="00711388" w:rsidRDefault="00872AFE" w:rsidP="00567869">
            <w:pPr>
              <w:rPr>
                <w:lang w:val="en-GB"/>
              </w:rPr>
            </w:pPr>
            <w:r w:rsidRPr="00711388">
              <w:rPr>
                <w:lang w:val="en-GB"/>
              </w:rPr>
              <w:t>C0310-C0360/R0300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C67CB9" w14:textId="77777777" w:rsidR="00872AFE" w:rsidRPr="00711388" w:rsidRDefault="00872AFE" w:rsidP="00567869">
            <w:pPr>
              <w:jc w:val="left"/>
              <w:rPr>
                <w:lang w:val="en-GB"/>
              </w:rPr>
            </w:pPr>
            <w:r w:rsidRPr="00711388">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AB9C0C" w14:textId="77777777" w:rsidR="00872AFE" w:rsidRPr="00711388" w:rsidRDefault="00872AFE" w:rsidP="00567869">
            <w:pPr>
              <w:rPr>
                <w:lang w:val="en-GB"/>
              </w:rPr>
            </w:pPr>
            <w:r w:rsidRPr="00711388">
              <w:rPr>
                <w:lang w:val="en-GB"/>
              </w:rPr>
              <w:t>Solvency II value of the exposure subject to credit spread risk as specified above but under the scenario of uniform shift in credit spreads for all maturities and assets by -100 bps.</w:t>
            </w:r>
          </w:p>
        </w:tc>
      </w:tr>
      <w:tr w:rsidR="00872AFE" w:rsidRPr="00711388" w14:paraId="23388EDC" w14:textId="77777777" w:rsidTr="00567869">
        <w:trPr>
          <w:trHeight w:val="7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F3BDAB" w14:textId="77777777" w:rsidR="00872AFE" w:rsidRPr="00711388" w:rsidRDefault="00872AFE" w:rsidP="00567869">
            <w:pPr>
              <w:rPr>
                <w:lang w:val="en-GB"/>
              </w:rPr>
            </w:pPr>
            <w:r w:rsidRPr="00711388">
              <w:rPr>
                <w:lang w:val="en-GB"/>
              </w:rPr>
              <w:lastRenderedPageBreak/>
              <w:t>C0310-C0360/R0310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C02EBA" w14:textId="77777777" w:rsidR="00872AFE" w:rsidRPr="00711388" w:rsidRDefault="00872AFE" w:rsidP="00567869">
            <w:pPr>
              <w:jc w:val="left"/>
              <w:rPr>
                <w:lang w:val="en-GB"/>
              </w:rPr>
            </w:pPr>
            <w:r w:rsidRPr="00711388">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CD54BD" w14:textId="77777777" w:rsidR="00872AFE" w:rsidRPr="00711388" w:rsidRDefault="00872AFE" w:rsidP="00567869">
            <w:pPr>
              <w:rPr>
                <w:lang w:val="en-GB"/>
              </w:rPr>
            </w:pPr>
            <w:r w:rsidRPr="00711388">
              <w:rPr>
                <w:lang w:val="en-GB"/>
              </w:rPr>
              <w:t>Solvency II value of the exposure subject to credit spread risk as specified above but under the scenario of uniform shift in credit spreads for all maturities and assets by +100 bps.</w:t>
            </w:r>
          </w:p>
        </w:tc>
      </w:tr>
      <w:tr w:rsidR="00872AFE" w:rsidRPr="00711388" w14:paraId="60862A84" w14:textId="77777777" w:rsidTr="00567869">
        <w:trPr>
          <w:trHeight w:val="7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D4A3D" w14:textId="77777777" w:rsidR="00872AFE" w:rsidRPr="00711388" w:rsidRDefault="00872AFE" w:rsidP="00567869">
            <w:pPr>
              <w:rPr>
                <w:lang w:val="en-GB"/>
              </w:rPr>
            </w:pPr>
            <w:r w:rsidRPr="00711388">
              <w:rPr>
                <w:lang w:val="en-GB"/>
              </w:rPr>
              <w:t>C0310-C0360/R0320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A5E878" w14:textId="77777777" w:rsidR="00872AFE" w:rsidRPr="00711388" w:rsidRDefault="00872AFE" w:rsidP="00567869">
            <w:pPr>
              <w:jc w:val="left"/>
              <w:rPr>
                <w:lang w:val="en-GB"/>
              </w:rPr>
            </w:pPr>
            <w:r w:rsidRPr="00711388">
              <w:rPr>
                <w:lang w:val="en-GB"/>
              </w:rPr>
              <w:t>Exposure sensitive to equity level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D40310" w14:textId="77777777" w:rsidR="00872AFE" w:rsidRPr="00711388" w:rsidRDefault="00872AFE" w:rsidP="00567869">
            <w:pPr>
              <w:rPr>
                <w:lang w:val="en-GB"/>
              </w:rPr>
            </w:pPr>
            <w:r w:rsidRPr="00711388">
              <w:rPr>
                <w:lang w:val="en-GB"/>
              </w:rPr>
              <w:t>Solvency II value in the Solvency II balance sheet at the key date of the exposure as specified above and subject to equity level risk.</w:t>
            </w:r>
          </w:p>
        </w:tc>
      </w:tr>
      <w:tr w:rsidR="00872AFE" w:rsidRPr="00711388" w14:paraId="734402F8" w14:textId="77777777" w:rsidTr="00567869">
        <w:trPr>
          <w:trHeight w:val="10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1A0284" w14:textId="77777777" w:rsidR="00872AFE" w:rsidRPr="00711388" w:rsidRDefault="00872AFE" w:rsidP="00567869">
            <w:pPr>
              <w:rPr>
                <w:lang w:val="en-GB"/>
              </w:rPr>
            </w:pPr>
            <w:r w:rsidRPr="00711388">
              <w:rPr>
                <w:lang w:val="en-GB"/>
              </w:rPr>
              <w:t>C0310-C0360/R0330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DF4ADB" w14:textId="77777777" w:rsidR="00872AFE" w:rsidRPr="00711388" w:rsidRDefault="00872AFE" w:rsidP="00567869">
            <w:pPr>
              <w:jc w:val="left"/>
              <w:rPr>
                <w:lang w:val="en-GB"/>
              </w:rPr>
            </w:pPr>
            <w:r w:rsidRPr="00711388">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47A9A5" w14:textId="77777777" w:rsidR="00872AFE" w:rsidRPr="00711388" w:rsidRDefault="00872AFE" w:rsidP="00567869">
            <w:pPr>
              <w:rPr>
                <w:lang w:val="en-GB"/>
              </w:rPr>
            </w:pPr>
            <w:r w:rsidRPr="00711388">
              <w:rPr>
                <w:lang w:val="en-GB"/>
              </w:rPr>
              <w:t>Solvency II value of the exposure subject to equity level risk as specified above but under the scenario of uniform decrease in values by -30%.</w:t>
            </w:r>
          </w:p>
        </w:tc>
      </w:tr>
      <w:tr w:rsidR="00872AFE" w:rsidRPr="00711388" w14:paraId="32EA1FF2" w14:textId="77777777" w:rsidTr="00567869">
        <w:trPr>
          <w:trHeight w:val="70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32D0BE" w14:textId="77777777" w:rsidR="00872AFE" w:rsidRPr="00711388" w:rsidRDefault="00872AFE" w:rsidP="00567869">
            <w:pPr>
              <w:rPr>
                <w:lang w:val="en-GB"/>
              </w:rPr>
            </w:pPr>
            <w:r w:rsidRPr="00711388">
              <w:rPr>
                <w:lang w:val="en-GB"/>
              </w:rPr>
              <w:t>C0310-C0360/R0340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7ECB30" w14:textId="77777777" w:rsidR="00872AFE" w:rsidRPr="00711388" w:rsidRDefault="00872AFE" w:rsidP="00567869">
            <w:pPr>
              <w:jc w:val="left"/>
              <w:rPr>
                <w:lang w:val="en-GB"/>
              </w:rPr>
            </w:pPr>
            <w:r w:rsidRPr="00711388">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5B2D3" w14:textId="77777777" w:rsidR="00872AFE" w:rsidRPr="00711388" w:rsidRDefault="00872AFE" w:rsidP="00567869">
            <w:pPr>
              <w:rPr>
                <w:lang w:val="en-GB"/>
              </w:rPr>
            </w:pPr>
            <w:r w:rsidRPr="00711388">
              <w:rPr>
                <w:lang w:val="en-GB"/>
              </w:rPr>
              <w:t>Solvency II value of the exposure subject to equity level risk as specified above but under the scenario of uniform increase in values by +30%.</w:t>
            </w:r>
          </w:p>
        </w:tc>
      </w:tr>
      <w:tr w:rsidR="00872AFE" w:rsidRPr="00711388" w14:paraId="62BE8F04" w14:textId="77777777" w:rsidTr="00567869">
        <w:trPr>
          <w:trHeight w:val="88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D851D7" w14:textId="77777777" w:rsidR="00872AFE" w:rsidRPr="00711388" w:rsidRDefault="00872AFE" w:rsidP="00567869">
            <w:pPr>
              <w:rPr>
                <w:lang w:val="en-GB"/>
              </w:rPr>
            </w:pPr>
            <w:r w:rsidRPr="00711388">
              <w:rPr>
                <w:lang w:val="en-GB"/>
              </w:rPr>
              <w:t>C0310-C0360/R0350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C89786" w14:textId="77777777" w:rsidR="00872AFE" w:rsidRPr="00711388" w:rsidRDefault="00872AFE" w:rsidP="00567869">
            <w:pPr>
              <w:jc w:val="left"/>
              <w:rPr>
                <w:lang w:val="en-GB"/>
              </w:rPr>
            </w:pPr>
            <w:r w:rsidRPr="00711388">
              <w:rPr>
                <w:lang w:val="en-GB"/>
              </w:rPr>
              <w:t>Exposure sensitive to Property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69B12B" w14:textId="77777777" w:rsidR="00872AFE" w:rsidRPr="00711388" w:rsidRDefault="00872AFE" w:rsidP="00567869">
            <w:pPr>
              <w:rPr>
                <w:lang w:val="en-GB"/>
              </w:rPr>
            </w:pPr>
            <w:r w:rsidRPr="00711388">
              <w:rPr>
                <w:lang w:val="en-GB"/>
              </w:rPr>
              <w:t>Solvency II value in the Solvency II balance sheet at the key date of the exposure as specified above and subject to property risk.</w:t>
            </w:r>
          </w:p>
        </w:tc>
      </w:tr>
      <w:tr w:rsidR="00872AFE" w:rsidRPr="00711388" w14:paraId="03DC408B" w14:textId="77777777" w:rsidTr="00567869">
        <w:trPr>
          <w:trHeight w:val="5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8188D6" w14:textId="77777777" w:rsidR="00872AFE" w:rsidRPr="00711388" w:rsidRDefault="00872AFE" w:rsidP="00567869">
            <w:pPr>
              <w:rPr>
                <w:lang w:val="en-GB"/>
              </w:rPr>
            </w:pPr>
            <w:r w:rsidRPr="00711388">
              <w:rPr>
                <w:lang w:val="en-GB"/>
              </w:rPr>
              <w:t>C0310-C0360/R0360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B414C" w14:textId="77777777" w:rsidR="00872AFE" w:rsidRPr="00711388" w:rsidRDefault="00872AFE" w:rsidP="00567869">
            <w:pPr>
              <w:jc w:val="left"/>
              <w:rPr>
                <w:lang w:val="en-GB"/>
              </w:rPr>
            </w:pPr>
            <w:r w:rsidRPr="00711388">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4EC5B" w14:textId="77777777" w:rsidR="00872AFE" w:rsidRPr="00711388" w:rsidRDefault="00872AFE" w:rsidP="00567869">
            <w:pPr>
              <w:rPr>
                <w:lang w:val="en-GB"/>
              </w:rPr>
            </w:pPr>
            <w:r w:rsidRPr="00711388">
              <w:rPr>
                <w:lang w:val="en-GB"/>
              </w:rPr>
              <w:t>Solvency II value of the exposure subject to property risk as specified above but under the scenario of uniform decrease in values by -30%.</w:t>
            </w:r>
          </w:p>
        </w:tc>
      </w:tr>
      <w:tr w:rsidR="00872AFE" w:rsidRPr="00711388" w14:paraId="25D91C1C" w14:textId="77777777" w:rsidTr="00567869">
        <w:trPr>
          <w:trHeight w:val="68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4D409" w14:textId="77777777" w:rsidR="00872AFE" w:rsidRPr="00711388" w:rsidRDefault="00872AFE" w:rsidP="00567869">
            <w:pPr>
              <w:rPr>
                <w:lang w:val="en-GB"/>
              </w:rPr>
            </w:pPr>
            <w:r w:rsidRPr="00711388">
              <w:rPr>
                <w:lang w:val="en-GB"/>
              </w:rPr>
              <w:t>C0310-C0360/R0370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67384E" w14:textId="77777777" w:rsidR="00872AFE" w:rsidRPr="00711388" w:rsidRDefault="00872AFE" w:rsidP="00567869">
            <w:pPr>
              <w:jc w:val="left"/>
              <w:rPr>
                <w:lang w:val="en-GB"/>
              </w:rPr>
            </w:pPr>
            <w:r w:rsidRPr="00711388">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7FCC6" w14:textId="77777777" w:rsidR="00872AFE" w:rsidRPr="00711388" w:rsidRDefault="00872AFE" w:rsidP="00567869">
            <w:pPr>
              <w:rPr>
                <w:lang w:val="en-GB"/>
              </w:rPr>
            </w:pPr>
            <w:r w:rsidRPr="00711388">
              <w:rPr>
                <w:lang w:val="en-GB"/>
              </w:rPr>
              <w:t>Solvency II value of the exposure subject to property risk as specified above but under the scenario of uniform increase in values by +30%.</w:t>
            </w:r>
          </w:p>
        </w:tc>
      </w:tr>
      <w:tr w:rsidR="00872AFE" w:rsidRPr="00711388" w14:paraId="7704FCD7" w14:textId="77777777" w:rsidTr="00567869">
        <w:trPr>
          <w:trHeight w:val="34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83278" w14:textId="77777777" w:rsidR="00872AFE" w:rsidRPr="00711388" w:rsidRDefault="00872AFE" w:rsidP="00567869">
            <w:pPr>
              <w:rPr>
                <w:lang w:val="en-GB"/>
              </w:rPr>
            </w:pPr>
            <w:r w:rsidRPr="00711388">
              <w:rPr>
                <w:lang w:val="en-GB"/>
              </w:rPr>
              <w:t>C0310-C0360/R0380</w:t>
            </w:r>
          </w:p>
          <w:p w14:paraId="5C54E655" w14:textId="77777777" w:rsidR="00872AFE" w:rsidRPr="00711388" w:rsidRDefault="00872AFE" w:rsidP="00567869">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52252" w14:textId="77777777" w:rsidR="00872AFE" w:rsidRPr="00711388" w:rsidRDefault="00872AFE" w:rsidP="00567869">
            <w:pPr>
              <w:jc w:val="left"/>
              <w:rPr>
                <w:lang w:val="en-GB"/>
              </w:rPr>
            </w:pPr>
            <w:r w:rsidRPr="00711388">
              <w:rPr>
                <w:lang w:val="en-GB"/>
              </w:rPr>
              <w:t>Exposure sensitive to Currency risk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27CA8" w14:textId="77777777" w:rsidR="00872AFE" w:rsidRPr="00711388" w:rsidRDefault="00872AFE" w:rsidP="00567869">
            <w:pPr>
              <w:rPr>
                <w:lang w:val="en-GB"/>
              </w:rPr>
            </w:pPr>
            <w:r w:rsidRPr="00711388">
              <w:rPr>
                <w:lang w:val="en-GB"/>
              </w:rPr>
              <w:t>Solvency II value in the Solvency II balance sheet at the key date of the exposure as specified above and subject to currency risk.</w:t>
            </w:r>
          </w:p>
        </w:tc>
      </w:tr>
      <w:tr w:rsidR="00872AFE" w:rsidRPr="00711388" w14:paraId="6CB91945" w14:textId="77777777" w:rsidTr="00567869">
        <w:trPr>
          <w:trHeight w:val="63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64ACB5" w14:textId="77777777" w:rsidR="00872AFE" w:rsidRPr="00711388" w:rsidRDefault="00872AFE" w:rsidP="00567869">
            <w:pPr>
              <w:rPr>
                <w:lang w:val="en-GB"/>
              </w:rPr>
            </w:pPr>
            <w:r w:rsidRPr="00711388">
              <w:rPr>
                <w:lang w:val="en-GB"/>
              </w:rPr>
              <w:t>C0310-C0360/R0390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42651C" w14:textId="77777777" w:rsidR="00872AFE" w:rsidRPr="00711388" w:rsidRDefault="00872AFE" w:rsidP="00567869">
            <w:pPr>
              <w:jc w:val="left"/>
              <w:rPr>
                <w:lang w:val="en-GB"/>
              </w:rPr>
            </w:pPr>
            <w:r w:rsidRPr="00711388">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2DB657" w14:textId="77777777" w:rsidR="00872AFE" w:rsidRPr="00711388" w:rsidRDefault="00872AFE" w:rsidP="00567869">
            <w:pPr>
              <w:rPr>
                <w:lang w:val="en-GB"/>
              </w:rPr>
            </w:pPr>
            <w:r w:rsidRPr="00711388">
              <w:rPr>
                <w:lang w:val="en-GB"/>
              </w:rPr>
              <w:t>Solvency II value of the exposure subject to currency risk as specified above but under the scenario of uniform decrease in exchange rates by -10%.</w:t>
            </w:r>
          </w:p>
        </w:tc>
      </w:tr>
      <w:tr w:rsidR="00872AFE" w:rsidRPr="00711388" w14:paraId="25FEE21C" w14:textId="77777777" w:rsidTr="00567869">
        <w:trPr>
          <w:trHeight w:val="6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B5AF7" w14:textId="77777777" w:rsidR="00872AFE" w:rsidRPr="00711388" w:rsidRDefault="00872AFE" w:rsidP="00567869">
            <w:pPr>
              <w:rPr>
                <w:lang w:val="en-GB"/>
              </w:rPr>
            </w:pPr>
            <w:r w:rsidRPr="00711388">
              <w:rPr>
                <w:lang w:val="en-GB"/>
              </w:rPr>
              <w:t>C0310-C0360/R0400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AD629E" w14:textId="77777777" w:rsidR="00872AFE" w:rsidRPr="00711388" w:rsidRDefault="00872AFE" w:rsidP="00567869">
            <w:pPr>
              <w:jc w:val="left"/>
              <w:rPr>
                <w:lang w:val="en-GB"/>
              </w:rPr>
            </w:pPr>
            <w:r w:rsidRPr="00711388">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CF34F" w14:textId="77777777" w:rsidR="00872AFE" w:rsidRPr="00711388" w:rsidRDefault="00872AFE" w:rsidP="00567869">
            <w:pPr>
              <w:rPr>
                <w:lang w:val="en-GB"/>
              </w:rPr>
            </w:pPr>
            <w:r w:rsidRPr="00711388">
              <w:rPr>
                <w:lang w:val="en-GB"/>
              </w:rPr>
              <w:t>Solvency II value of the exposure subject to currency risk as specified above but under the scenario of uniform increase in exchange rates by +10%.</w:t>
            </w:r>
          </w:p>
        </w:tc>
      </w:tr>
      <w:tr w:rsidR="00872AFE" w:rsidRPr="00711388" w14:paraId="79A450D3" w14:textId="77777777" w:rsidTr="00567869">
        <w:trPr>
          <w:trHeight w:val="69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51FCB" w14:textId="77777777" w:rsidR="00872AFE" w:rsidRPr="00711388" w:rsidRDefault="00872AFE" w:rsidP="00567869">
            <w:pPr>
              <w:rPr>
                <w:lang w:val="en-GB"/>
              </w:rPr>
            </w:pPr>
            <w:r w:rsidRPr="00711388">
              <w:rPr>
                <w:lang w:val="en-GB"/>
              </w:rPr>
              <w:lastRenderedPageBreak/>
              <w:t>C0310-C0360/R0410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117D80" w14:textId="77777777" w:rsidR="00872AFE" w:rsidRPr="00711388" w:rsidRDefault="00872AFE" w:rsidP="00567869">
            <w:pPr>
              <w:jc w:val="left"/>
              <w:rPr>
                <w:lang w:val="en-GB"/>
              </w:rPr>
            </w:pPr>
            <w:r w:rsidRPr="00711388">
              <w:rPr>
                <w:lang w:val="en-GB"/>
              </w:rPr>
              <w:t>Exposure sensitive to interest rate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08474F" w14:textId="77777777" w:rsidR="00872AFE" w:rsidRPr="00711388" w:rsidRDefault="00872AFE" w:rsidP="00567869">
            <w:pPr>
              <w:rPr>
                <w:lang w:val="en-GB"/>
              </w:rPr>
            </w:pPr>
            <w:r w:rsidRPr="00711388">
              <w:rPr>
                <w:lang w:val="en-GB"/>
              </w:rPr>
              <w:t>Solvency II value in the Solvency II balance sheet at the key date of the exposure as specified above and subject to interest rate volatility risk.</w:t>
            </w:r>
          </w:p>
        </w:tc>
      </w:tr>
      <w:tr w:rsidR="00872AFE" w:rsidRPr="00711388" w14:paraId="4BC160AF" w14:textId="77777777" w:rsidTr="00567869">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BDB886" w14:textId="77777777" w:rsidR="00872AFE" w:rsidRPr="00711388" w:rsidRDefault="00872AFE" w:rsidP="00567869">
            <w:pPr>
              <w:rPr>
                <w:lang w:val="en-GB"/>
              </w:rPr>
            </w:pPr>
            <w:r w:rsidRPr="00711388">
              <w:rPr>
                <w:lang w:val="en-GB"/>
              </w:rPr>
              <w:t>C0310-C0360/R0420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5CA88D" w14:textId="77777777" w:rsidR="00872AFE" w:rsidRPr="00711388" w:rsidRDefault="00872AFE" w:rsidP="00567869">
            <w:pPr>
              <w:jc w:val="left"/>
              <w:rPr>
                <w:lang w:val="en-GB"/>
              </w:rPr>
            </w:pPr>
            <w:r w:rsidRPr="00711388">
              <w:rPr>
                <w:lang w:val="en-GB"/>
              </w:rPr>
              <w:t xml:space="preserve">Interest rate volatility down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BAE1B8"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 decrease of interest rate volatility by -25%.</w:t>
            </w:r>
          </w:p>
          <w:p w14:paraId="0172280A" w14:textId="77777777" w:rsidR="00872AFE" w:rsidRPr="00711388" w:rsidRDefault="00872AFE" w:rsidP="00567869">
            <w:pPr>
              <w:rPr>
                <w:lang w:val="en-GB"/>
              </w:rPr>
            </w:pPr>
            <w:r w:rsidRPr="00711388">
              <w:rPr>
                <w:lang w:val="en-GB"/>
              </w:rPr>
              <w:t>This shift is a parallel shift of the whole volatility surface for log-normal and normal vols.</w:t>
            </w:r>
          </w:p>
          <w:p w14:paraId="1376B318" w14:textId="77777777" w:rsidR="00872AFE" w:rsidRPr="00711388" w:rsidRDefault="00872AFE" w:rsidP="00567869">
            <w:pPr>
              <w:rPr>
                <w:lang w:val="en-GB"/>
              </w:rPr>
            </w:pPr>
            <w:r w:rsidRPr="00711388">
              <w:rPr>
                <w:lang w:val="en-GB"/>
              </w:rPr>
              <w:t>Only one of the rows R0420 or R0430 may be reported.</w:t>
            </w:r>
          </w:p>
        </w:tc>
      </w:tr>
      <w:tr w:rsidR="00872AFE" w:rsidRPr="00711388" w14:paraId="26DE9663" w14:textId="77777777" w:rsidTr="00567869">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A6EB0F" w14:textId="77777777" w:rsidR="00872AFE" w:rsidRPr="00711388" w:rsidRDefault="00872AFE" w:rsidP="00567869">
            <w:pPr>
              <w:rPr>
                <w:lang w:val="en-GB"/>
              </w:rPr>
            </w:pPr>
            <w:r w:rsidRPr="00711388">
              <w:rPr>
                <w:lang w:val="en-GB"/>
              </w:rPr>
              <w:t>C0310-C0360/R0430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947990" w14:textId="77777777" w:rsidR="00872AFE" w:rsidRPr="00711388" w:rsidRDefault="00872AFE" w:rsidP="00567869">
            <w:pPr>
              <w:jc w:val="left"/>
              <w:rPr>
                <w:lang w:val="en-GB"/>
              </w:rPr>
            </w:pPr>
            <w:r w:rsidRPr="00711388">
              <w:rPr>
                <w:lang w:val="en-GB"/>
              </w:rPr>
              <w:t>Interest rate volatility down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085E5B"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 decrease of interest rate volatility by -20 bp for normal vols.</w:t>
            </w:r>
          </w:p>
          <w:p w14:paraId="1D18A91E" w14:textId="77777777" w:rsidR="00872AFE" w:rsidRPr="00711388" w:rsidRDefault="00872AFE" w:rsidP="00567869">
            <w:pPr>
              <w:rPr>
                <w:lang w:val="en-GB"/>
              </w:rPr>
            </w:pPr>
            <w:r w:rsidRPr="00711388">
              <w:rPr>
                <w:lang w:val="en-GB"/>
              </w:rPr>
              <w:t>This shift is a parallel shift of the whole volatility surface for log-normal and normal vols.</w:t>
            </w:r>
          </w:p>
          <w:p w14:paraId="561CB87E" w14:textId="77777777" w:rsidR="00872AFE" w:rsidRPr="00711388" w:rsidRDefault="00872AFE" w:rsidP="00567869">
            <w:pPr>
              <w:rPr>
                <w:lang w:val="en-GB"/>
              </w:rPr>
            </w:pPr>
            <w:r w:rsidRPr="00711388">
              <w:rPr>
                <w:lang w:val="en-GB"/>
              </w:rPr>
              <w:t>Only one of the rows R0420 or R0430 may be reported.</w:t>
            </w:r>
          </w:p>
        </w:tc>
      </w:tr>
      <w:tr w:rsidR="00872AFE" w:rsidRPr="00711388" w14:paraId="660FC84A" w14:textId="77777777" w:rsidTr="00567869">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3C1AEC" w14:textId="77777777" w:rsidR="00872AFE" w:rsidRPr="00711388" w:rsidRDefault="00872AFE" w:rsidP="00567869">
            <w:pPr>
              <w:rPr>
                <w:lang w:val="en-GB"/>
              </w:rPr>
            </w:pPr>
            <w:r w:rsidRPr="00711388">
              <w:rPr>
                <w:lang w:val="en-GB"/>
              </w:rPr>
              <w:t>C0310-C0360/R0440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1AA19" w14:textId="77777777" w:rsidR="00872AFE" w:rsidRPr="00711388" w:rsidRDefault="00872AFE" w:rsidP="00567869">
            <w:pPr>
              <w:jc w:val="left"/>
              <w:rPr>
                <w:lang w:val="en-GB"/>
              </w:rPr>
            </w:pPr>
            <w:r w:rsidRPr="00711388">
              <w:rPr>
                <w:lang w:val="en-GB"/>
              </w:rPr>
              <w:t xml:space="preserve">Interest rate volatility up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75D2A"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an increase of interest rate volatility by +25%.</w:t>
            </w:r>
          </w:p>
          <w:p w14:paraId="58CE1D86" w14:textId="77777777" w:rsidR="00872AFE" w:rsidRPr="00711388" w:rsidRDefault="00872AFE" w:rsidP="00567869">
            <w:pPr>
              <w:rPr>
                <w:lang w:val="en-GB"/>
              </w:rPr>
            </w:pPr>
            <w:r w:rsidRPr="00711388">
              <w:rPr>
                <w:lang w:val="en-GB"/>
              </w:rPr>
              <w:t>This shift is a parallel shift of the whole volatility surface for log-normal and normal vols.</w:t>
            </w:r>
          </w:p>
          <w:p w14:paraId="764F94E3" w14:textId="77777777" w:rsidR="00872AFE" w:rsidRPr="00711388" w:rsidRDefault="00872AFE" w:rsidP="00567869">
            <w:pPr>
              <w:rPr>
                <w:lang w:val="en-GB"/>
              </w:rPr>
            </w:pPr>
            <w:r w:rsidRPr="00711388">
              <w:rPr>
                <w:lang w:val="en-GB"/>
              </w:rPr>
              <w:t>Only one of the rows R0440 or R0450 may be reported.</w:t>
            </w:r>
          </w:p>
        </w:tc>
      </w:tr>
      <w:tr w:rsidR="00872AFE" w:rsidRPr="00711388" w14:paraId="24A455FD" w14:textId="77777777" w:rsidTr="00567869">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83BA98" w14:textId="77777777" w:rsidR="00872AFE" w:rsidRPr="00711388" w:rsidRDefault="00872AFE" w:rsidP="00567869">
            <w:pPr>
              <w:rPr>
                <w:lang w:val="en-GB"/>
              </w:rPr>
            </w:pPr>
            <w:r w:rsidRPr="00711388">
              <w:rPr>
                <w:lang w:val="en-GB"/>
              </w:rPr>
              <w:t>C0310-C0360/R0450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A086D" w14:textId="77777777" w:rsidR="00872AFE" w:rsidRPr="00711388" w:rsidRDefault="00872AFE" w:rsidP="00567869">
            <w:pPr>
              <w:jc w:val="left"/>
              <w:rPr>
                <w:lang w:val="en-GB"/>
              </w:rPr>
            </w:pPr>
            <w:r w:rsidRPr="00711388">
              <w:rPr>
                <w:lang w:val="en-GB"/>
              </w:rPr>
              <w:t>Interest rate volatility up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201B5"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an increase of interest rate volatility by +20 bp for normal vols.</w:t>
            </w:r>
          </w:p>
          <w:p w14:paraId="25485ADE" w14:textId="77777777" w:rsidR="00872AFE" w:rsidRPr="00711388" w:rsidRDefault="00872AFE" w:rsidP="00567869">
            <w:pPr>
              <w:rPr>
                <w:lang w:val="en-GB"/>
              </w:rPr>
            </w:pPr>
            <w:r w:rsidRPr="00711388">
              <w:rPr>
                <w:lang w:val="en-GB"/>
              </w:rPr>
              <w:t>This shift is a parallel shift of the whole volatility surface for log-normal and normal vols.</w:t>
            </w:r>
          </w:p>
          <w:p w14:paraId="63D2AF84" w14:textId="77777777" w:rsidR="00872AFE" w:rsidRPr="00711388" w:rsidRDefault="00872AFE" w:rsidP="00567869">
            <w:pPr>
              <w:rPr>
                <w:lang w:val="en-GB"/>
              </w:rPr>
            </w:pPr>
            <w:r w:rsidRPr="00711388">
              <w:rPr>
                <w:lang w:val="en-GB"/>
              </w:rPr>
              <w:t>Only one of the rows R0440 or R0450 may be reported.</w:t>
            </w:r>
          </w:p>
        </w:tc>
      </w:tr>
      <w:tr w:rsidR="00872AFE" w:rsidRPr="00711388" w14:paraId="1AD5C5E5" w14:textId="77777777" w:rsidTr="00567869">
        <w:trPr>
          <w:trHeight w:val="82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838820" w14:textId="77777777" w:rsidR="00872AFE" w:rsidRPr="00711388" w:rsidRDefault="00872AFE" w:rsidP="00567869">
            <w:pPr>
              <w:rPr>
                <w:lang w:val="en-GB"/>
              </w:rPr>
            </w:pPr>
            <w:r w:rsidRPr="00711388">
              <w:rPr>
                <w:lang w:val="en-GB"/>
              </w:rPr>
              <w:t>C0310-C0360/R0460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0A1CD4" w14:textId="77777777" w:rsidR="00872AFE" w:rsidRPr="00711388" w:rsidRDefault="00872AFE" w:rsidP="00567869">
            <w:pPr>
              <w:jc w:val="left"/>
              <w:rPr>
                <w:lang w:val="en-GB"/>
              </w:rPr>
            </w:pPr>
            <w:r w:rsidRPr="00711388">
              <w:rPr>
                <w:lang w:val="en-GB"/>
              </w:rPr>
              <w:t>Exposure sensitive to equity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00A565" w14:textId="77777777" w:rsidR="00872AFE" w:rsidRPr="00711388" w:rsidRDefault="00872AFE" w:rsidP="00567869">
            <w:pPr>
              <w:rPr>
                <w:lang w:val="en-GB"/>
              </w:rPr>
            </w:pPr>
            <w:r w:rsidRPr="00711388">
              <w:rPr>
                <w:lang w:val="en-GB"/>
              </w:rPr>
              <w:t>Solvency II value in the Solvency II balance sheet at the key date of the exposure as specified above and subject to equity volatility risk.</w:t>
            </w:r>
          </w:p>
        </w:tc>
      </w:tr>
      <w:tr w:rsidR="00872AFE" w:rsidRPr="00711388" w14:paraId="1E2FE888" w14:textId="77777777" w:rsidTr="00567869">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15B07F" w14:textId="77777777" w:rsidR="00872AFE" w:rsidRPr="00711388" w:rsidRDefault="00872AFE" w:rsidP="00567869">
            <w:pPr>
              <w:rPr>
                <w:lang w:val="en-GB"/>
              </w:rPr>
            </w:pPr>
            <w:r w:rsidRPr="00711388">
              <w:rPr>
                <w:lang w:val="en-GB"/>
              </w:rPr>
              <w:lastRenderedPageBreak/>
              <w:t>C0310-C0360/R0470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0A47E" w14:textId="77777777" w:rsidR="00872AFE" w:rsidRPr="00711388" w:rsidRDefault="00872AFE" w:rsidP="00567869">
            <w:pPr>
              <w:jc w:val="left"/>
              <w:rPr>
                <w:lang w:val="en-GB"/>
              </w:rPr>
            </w:pPr>
            <w:r w:rsidRPr="00711388">
              <w:rPr>
                <w:lang w:val="en-GB"/>
              </w:rPr>
              <w:t>Equity volatility down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5363FE"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 decrease of equity volatility by -25%.</w:t>
            </w:r>
          </w:p>
        </w:tc>
      </w:tr>
      <w:tr w:rsidR="00872AFE" w:rsidRPr="00711388" w14:paraId="03510BE8" w14:textId="77777777" w:rsidTr="00567869">
        <w:trPr>
          <w:trHeight w:val="8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F87A68" w14:textId="77777777" w:rsidR="00872AFE" w:rsidRPr="00711388" w:rsidRDefault="00872AFE" w:rsidP="00567869">
            <w:pPr>
              <w:rPr>
                <w:lang w:val="en-GB"/>
              </w:rPr>
            </w:pPr>
            <w:r w:rsidRPr="00711388">
              <w:rPr>
                <w:lang w:val="en-GB"/>
              </w:rPr>
              <w:t>C0310-C0360/R0480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7CA8D3" w14:textId="77777777" w:rsidR="00872AFE" w:rsidRPr="00711388" w:rsidRDefault="00872AFE" w:rsidP="00567869">
            <w:pPr>
              <w:jc w:val="left"/>
              <w:rPr>
                <w:lang w:val="en-GB"/>
              </w:rPr>
            </w:pPr>
            <w:r w:rsidRPr="00711388">
              <w:rPr>
                <w:lang w:val="en-GB"/>
              </w:rPr>
              <w:t>Equity volatility up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654D3F" w14:textId="77777777" w:rsidR="00872AFE" w:rsidRPr="00711388" w:rsidRDefault="00872AFE" w:rsidP="00567869">
            <w:pPr>
              <w:rPr>
                <w:lang w:val="en-GB"/>
              </w:rPr>
            </w:pPr>
            <w:r w:rsidRPr="00711388">
              <w:rPr>
                <w:lang w:val="en-GB"/>
              </w:rPr>
              <w:t>Solvency II value of the exposure subject to interest rate risk as specified above but under the scenario of an increase of equity volatility by +25%.</w:t>
            </w:r>
          </w:p>
        </w:tc>
      </w:tr>
    </w:tbl>
    <w:p w14:paraId="57428897" w14:textId="77777777" w:rsidR="00872AFE" w:rsidRPr="00711388" w:rsidRDefault="00872AFE" w:rsidP="00872AFE">
      <w:pPr>
        <w:rPr>
          <w:lang w:val="en-GB" w:eastAsia="fr-FR"/>
        </w:rPr>
      </w:pPr>
    </w:p>
    <w:p w14:paraId="2E7EFA5E" w14:textId="34C8A2C1" w:rsidR="00872AFE" w:rsidRPr="00711388" w:rsidRDefault="00872AFE" w:rsidP="00872AFE">
      <w:pPr>
        <w:pStyle w:val="ManualHeading2"/>
        <w:ind w:left="851" w:hanging="851"/>
        <w:rPr>
          <w:i/>
          <w:lang w:val="en-GB"/>
        </w:rPr>
      </w:pPr>
      <w:r w:rsidRPr="00711388">
        <w:rPr>
          <w:i/>
          <w:lang w:val="en-GB"/>
        </w:rPr>
        <w:t xml:space="preserve">S.26.10 - Internal model: Credit event risk </w:t>
      </w:r>
      <w:r w:rsidR="00711388" w:rsidRPr="00711388">
        <w:rPr>
          <w:i/>
          <w:lang w:val="en-GB"/>
        </w:rPr>
        <w:t>-</w:t>
      </w:r>
      <w:r w:rsidRPr="00711388">
        <w:rPr>
          <w:i/>
          <w:lang w:val="en-GB"/>
        </w:rPr>
        <w:t xml:space="preserve"> portfolio view details</w:t>
      </w:r>
    </w:p>
    <w:p w14:paraId="5857C176" w14:textId="77777777" w:rsidR="00872AFE" w:rsidRPr="00711388" w:rsidRDefault="00872AFE" w:rsidP="00872AFE">
      <w:pPr>
        <w:rPr>
          <w:b/>
          <w:i/>
          <w:lang w:val="en-GB"/>
        </w:rPr>
      </w:pPr>
      <w:r w:rsidRPr="00711388">
        <w:rPr>
          <w:b/>
          <w:i/>
          <w:lang w:val="en-GB"/>
        </w:rPr>
        <w:t>General comments:</w:t>
      </w:r>
    </w:p>
    <w:p w14:paraId="39A5B97D" w14:textId="77777777" w:rsidR="00872AFE" w:rsidRPr="00711388" w:rsidRDefault="00872AFE" w:rsidP="00872AFE">
      <w:pPr>
        <w:rPr>
          <w:lang w:val="en-GB"/>
        </w:rPr>
      </w:pPr>
      <w:r w:rsidRPr="00711388">
        <w:rPr>
          <w:lang w:val="en-GB"/>
        </w:rPr>
        <w:t>This section relates to annual submission of information for individual entities.</w:t>
      </w:r>
    </w:p>
    <w:p w14:paraId="25C9C049" w14:textId="4BF1C886" w:rsidR="00872AFE" w:rsidRPr="00711388" w:rsidRDefault="00872AFE" w:rsidP="00872AFE">
      <w:pPr>
        <w:rPr>
          <w:lang w:val="en-GB"/>
        </w:rPr>
      </w:pPr>
      <w:r w:rsidRPr="00711388">
        <w:rPr>
          <w:lang w:val="en-GB"/>
        </w:rPr>
        <w:t xml:space="preserve">This template shall be reported based on availability </w:t>
      </w:r>
      <w:r w:rsidR="00654BE4" w:rsidRPr="00711388">
        <w:rPr>
          <w:lang w:val="en-GB"/>
        </w:rPr>
        <w:t xml:space="preserve">of data </w:t>
      </w:r>
      <w:r w:rsidRPr="00711388">
        <w:rPr>
          <w:lang w:val="en-GB"/>
        </w:rPr>
        <w:t>according to the internal model architecture and risk profile when possible with reasonable effort. The data to be reported shall be agreed between national supervisory authorities and insurance and reinsurance undertakings.</w:t>
      </w:r>
    </w:p>
    <w:p w14:paraId="47E27C1F" w14:textId="77777777" w:rsidR="00872AFE" w:rsidRPr="00711388" w:rsidRDefault="00872AFE" w:rsidP="00872AFE">
      <w:pPr>
        <w:rPr>
          <w:lang w:val="en-GB"/>
        </w:rPr>
      </w:pPr>
      <w:r w:rsidRPr="00711388">
        <w:rPr>
          <w:lang w:val="en-GB" w:eastAsia="es-ES"/>
        </w:rPr>
        <w:t xml:space="preserve">The following data requirements ask for six kinds of views on the asset portfolio which is subject to credit migration and credit default risk from a portfolio perspective. </w:t>
      </w:r>
      <w:r w:rsidRPr="00711388">
        <w:rPr>
          <w:lang w:val="en-GB"/>
        </w:rPr>
        <w:t>All kinds of exposures are covered, especially investments and reinsurance.</w:t>
      </w:r>
    </w:p>
    <w:p w14:paraId="56C095AA" w14:textId="77777777" w:rsidR="00872AFE" w:rsidRPr="00711388" w:rsidRDefault="00872AFE" w:rsidP="00872AFE">
      <w:pPr>
        <w:rPr>
          <w:lang w:val="en-GB"/>
        </w:rPr>
      </w:pPr>
      <w:r w:rsidRPr="00711388">
        <w:rPr>
          <w:lang w:val="en-GB"/>
        </w:rPr>
        <w:t>The four main views are:</w:t>
      </w:r>
    </w:p>
    <w:p w14:paraId="353A83E2" w14:textId="77777777" w:rsidR="00872AFE" w:rsidRPr="00711388" w:rsidRDefault="00872AFE" w:rsidP="0083381F">
      <w:pPr>
        <w:pStyle w:val="ListParagraph"/>
        <w:numPr>
          <w:ilvl w:val="0"/>
          <w:numId w:val="20"/>
        </w:numPr>
        <w:spacing w:after="0" w:line="240" w:lineRule="auto"/>
        <w:jc w:val="both"/>
        <w:rPr>
          <w:rFonts w:ascii="Times New Roman" w:hAnsi="Times New Roman" w:cs="Times New Roman"/>
          <w:sz w:val="24"/>
          <w:szCs w:val="24"/>
          <w:lang w:eastAsia="en-GB"/>
        </w:rPr>
      </w:pPr>
      <w:r w:rsidRPr="00711388">
        <w:rPr>
          <w:rFonts w:ascii="Times New Roman" w:hAnsi="Times New Roman" w:cs="Times New Roman"/>
          <w:sz w:val="24"/>
          <w:szCs w:val="24"/>
          <w:lang w:eastAsia="en-GB"/>
        </w:rPr>
        <w:t>Top 10 exposures in terms of impact on SCR</w:t>
      </w:r>
    </w:p>
    <w:p w14:paraId="20E248E0" w14:textId="77777777" w:rsidR="00872AFE" w:rsidRPr="00711388" w:rsidRDefault="00872AFE" w:rsidP="0083381F">
      <w:pPr>
        <w:pStyle w:val="ListParagraph"/>
        <w:numPr>
          <w:ilvl w:val="0"/>
          <w:numId w:val="20"/>
        </w:numPr>
        <w:spacing w:after="0" w:line="240" w:lineRule="auto"/>
        <w:jc w:val="both"/>
        <w:rPr>
          <w:rFonts w:ascii="Times New Roman" w:hAnsi="Times New Roman" w:cs="Times New Roman"/>
          <w:sz w:val="24"/>
          <w:szCs w:val="24"/>
          <w:lang w:eastAsia="en-GB"/>
        </w:rPr>
      </w:pPr>
      <w:r w:rsidRPr="00711388">
        <w:rPr>
          <w:rFonts w:ascii="Times New Roman" w:hAnsi="Times New Roman" w:cs="Times New Roman"/>
          <w:sz w:val="24"/>
          <w:szCs w:val="24"/>
          <w:lang w:eastAsia="en-GB"/>
        </w:rPr>
        <w:t>Top 10 exposures in terms of market value</w:t>
      </w:r>
    </w:p>
    <w:p w14:paraId="24126FB3" w14:textId="77777777" w:rsidR="00872AFE" w:rsidRPr="00711388" w:rsidRDefault="00872AFE" w:rsidP="0083381F">
      <w:pPr>
        <w:pStyle w:val="ListParagraph"/>
        <w:numPr>
          <w:ilvl w:val="0"/>
          <w:numId w:val="20"/>
        </w:numPr>
        <w:spacing w:after="0" w:line="240" w:lineRule="auto"/>
        <w:jc w:val="both"/>
        <w:rPr>
          <w:rFonts w:ascii="Times New Roman" w:hAnsi="Times New Roman" w:cs="Times New Roman"/>
          <w:sz w:val="24"/>
          <w:szCs w:val="24"/>
          <w:lang w:eastAsia="en-GB"/>
        </w:rPr>
      </w:pPr>
      <w:r w:rsidRPr="00711388">
        <w:rPr>
          <w:rFonts w:ascii="Times New Roman" w:hAnsi="Times New Roman" w:cs="Times New Roman"/>
          <w:sz w:val="24"/>
          <w:szCs w:val="24"/>
          <w:lang w:eastAsia="en-GB"/>
        </w:rPr>
        <w:t>Split by asset classes</w:t>
      </w:r>
    </w:p>
    <w:p w14:paraId="7253F3F3" w14:textId="77777777" w:rsidR="00872AFE" w:rsidRPr="00711388" w:rsidRDefault="00872AFE" w:rsidP="0083381F">
      <w:pPr>
        <w:pStyle w:val="ListParagraph"/>
        <w:numPr>
          <w:ilvl w:val="0"/>
          <w:numId w:val="20"/>
        </w:numPr>
        <w:spacing w:after="0" w:line="240" w:lineRule="auto"/>
        <w:jc w:val="both"/>
        <w:rPr>
          <w:rFonts w:ascii="Times New Roman" w:hAnsi="Times New Roman" w:cs="Times New Roman"/>
          <w:sz w:val="24"/>
          <w:szCs w:val="24"/>
          <w:lang w:eastAsia="en-GB"/>
        </w:rPr>
      </w:pPr>
      <w:r w:rsidRPr="00711388">
        <w:rPr>
          <w:rFonts w:ascii="Times New Roman" w:hAnsi="Times New Roman" w:cs="Times New Roman"/>
          <w:sz w:val="24"/>
          <w:szCs w:val="24"/>
          <w:lang w:eastAsia="en-GB"/>
        </w:rPr>
        <w:t>Split by credit quality steps (CQS)</w:t>
      </w:r>
    </w:p>
    <w:p w14:paraId="19C2ADE3" w14:textId="77777777" w:rsidR="00872AFE" w:rsidRPr="00711388" w:rsidRDefault="00872AFE" w:rsidP="00872AFE">
      <w:pPr>
        <w:rPr>
          <w:lang w:val="en-GB"/>
        </w:rPr>
      </w:pPr>
      <w:r w:rsidRPr="00711388">
        <w:rPr>
          <w:lang w:val="en-GB"/>
        </w:rPr>
        <w:t>Regarding the top 10 exposures, each are required in two metrics:</w:t>
      </w:r>
    </w:p>
    <w:p w14:paraId="5C9593A3" w14:textId="77777777" w:rsidR="00872AFE" w:rsidRPr="00711388" w:rsidRDefault="00872AFE" w:rsidP="0083381F">
      <w:pPr>
        <w:pStyle w:val="ListParagraph"/>
        <w:numPr>
          <w:ilvl w:val="0"/>
          <w:numId w:val="20"/>
        </w:numPr>
        <w:spacing w:after="0" w:line="240" w:lineRule="auto"/>
        <w:jc w:val="both"/>
        <w:rPr>
          <w:rFonts w:ascii="Times New Roman" w:hAnsi="Times New Roman" w:cs="Times New Roman"/>
          <w:sz w:val="24"/>
          <w:szCs w:val="24"/>
          <w:lang w:eastAsia="en-GB"/>
        </w:rPr>
      </w:pPr>
      <w:r w:rsidRPr="00711388">
        <w:rPr>
          <w:rFonts w:ascii="Times New Roman" w:hAnsi="Times New Roman" w:cs="Times New Roman"/>
          <w:sz w:val="24"/>
          <w:szCs w:val="24"/>
          <w:lang w:eastAsia="en-GB"/>
        </w:rPr>
        <w:t>‘group’, i.e. exposure ranking among groups of connected counterparties</w:t>
      </w:r>
    </w:p>
    <w:p w14:paraId="714DBA90" w14:textId="77777777" w:rsidR="00872AFE" w:rsidRPr="00711388" w:rsidRDefault="00872AFE" w:rsidP="0083381F">
      <w:pPr>
        <w:pStyle w:val="ListParagraph"/>
        <w:numPr>
          <w:ilvl w:val="0"/>
          <w:numId w:val="20"/>
        </w:numPr>
        <w:spacing w:after="0" w:line="240" w:lineRule="auto"/>
        <w:jc w:val="both"/>
        <w:rPr>
          <w:rFonts w:ascii="Times New Roman" w:hAnsi="Times New Roman" w:cs="Times New Roman"/>
          <w:sz w:val="24"/>
          <w:szCs w:val="24"/>
          <w:lang w:eastAsia="en-GB"/>
        </w:rPr>
      </w:pPr>
      <w:r w:rsidRPr="00711388">
        <w:rPr>
          <w:rFonts w:ascii="Times New Roman" w:hAnsi="Times New Roman" w:cs="Times New Roman"/>
          <w:sz w:val="24"/>
          <w:szCs w:val="24"/>
          <w:lang w:eastAsia="en-GB"/>
        </w:rPr>
        <w:t>‘single’, i.e. counterparties stand alone</w:t>
      </w:r>
    </w:p>
    <w:p w14:paraId="4DFB2B29" w14:textId="77777777" w:rsidR="00872AFE" w:rsidRPr="00711388" w:rsidRDefault="00872AFE" w:rsidP="00872AFE">
      <w:pPr>
        <w:rPr>
          <w:lang w:val="en-GB"/>
        </w:rPr>
      </w:pPr>
      <w:r w:rsidRPr="00711388">
        <w:rPr>
          <w:lang w:val="en-GB"/>
        </w:rPr>
        <w:t>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counterparty R and (3) for counterparty L.</w:t>
      </w:r>
    </w:p>
    <w:p w14:paraId="37B39FAF" w14:textId="77777777" w:rsidR="00872AFE" w:rsidRPr="00711388" w:rsidRDefault="00872AFE" w:rsidP="00872AFE">
      <w:pPr>
        <w:rPr>
          <w:lang w:val="en-GB"/>
        </w:rPr>
      </w:pPr>
    </w:p>
    <w:tbl>
      <w:tblPr>
        <w:tblW w:w="9610" w:type="dxa"/>
        <w:tblLook w:val="04A0" w:firstRow="1" w:lastRow="0" w:firstColumn="1" w:lastColumn="0" w:noHBand="0" w:noVBand="1"/>
      </w:tblPr>
      <w:tblGrid>
        <w:gridCol w:w="2806"/>
        <w:gridCol w:w="2103"/>
        <w:gridCol w:w="4701"/>
      </w:tblGrid>
      <w:tr w:rsidR="00872AFE" w:rsidRPr="00711388" w14:paraId="4044A43E" w14:textId="77777777" w:rsidTr="0056786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0101C39C" w14:textId="77777777" w:rsidR="00872AFE" w:rsidRPr="00711388" w:rsidRDefault="00872AFE" w:rsidP="00567869">
            <w:pPr>
              <w:jc w:val="left"/>
              <w:rPr>
                <w:lang w:val="en-GB"/>
              </w:rPr>
            </w:pPr>
            <w:r w:rsidRPr="00711388">
              <w:rPr>
                <w:lang w:val="en-GB"/>
              </w:rPr>
              <w:t>CODE</w:t>
            </w:r>
          </w:p>
        </w:tc>
        <w:tc>
          <w:tcPr>
            <w:tcW w:w="2103" w:type="dxa"/>
            <w:tcBorders>
              <w:top w:val="single" w:sz="4" w:space="0" w:color="auto"/>
              <w:left w:val="nil"/>
              <w:bottom w:val="single" w:sz="4" w:space="0" w:color="auto"/>
              <w:right w:val="single" w:sz="4" w:space="0" w:color="auto"/>
            </w:tcBorders>
            <w:noWrap/>
            <w:hideMark/>
          </w:tcPr>
          <w:p w14:paraId="3BB9F2A4" w14:textId="77777777" w:rsidR="00872AFE" w:rsidRPr="00711388" w:rsidRDefault="00872AFE" w:rsidP="00567869">
            <w:pPr>
              <w:jc w:val="left"/>
              <w:rPr>
                <w:b/>
                <w:lang w:val="en-GB"/>
              </w:rPr>
            </w:pPr>
            <w:r w:rsidRPr="00711388">
              <w:rPr>
                <w:b/>
                <w:lang w:val="en-GB"/>
              </w:rPr>
              <w:t>ITEM</w:t>
            </w:r>
          </w:p>
        </w:tc>
        <w:tc>
          <w:tcPr>
            <w:tcW w:w="4701" w:type="dxa"/>
            <w:tcBorders>
              <w:top w:val="single" w:sz="4" w:space="0" w:color="auto"/>
              <w:left w:val="nil"/>
              <w:bottom w:val="single" w:sz="4" w:space="0" w:color="auto"/>
              <w:right w:val="single" w:sz="4" w:space="0" w:color="auto"/>
            </w:tcBorders>
            <w:noWrap/>
            <w:hideMark/>
          </w:tcPr>
          <w:p w14:paraId="679E558B" w14:textId="77777777" w:rsidR="00872AFE" w:rsidRPr="00711388" w:rsidRDefault="00872AFE" w:rsidP="00567869">
            <w:pPr>
              <w:jc w:val="left"/>
              <w:rPr>
                <w:b/>
                <w:lang w:val="en-GB"/>
              </w:rPr>
            </w:pPr>
            <w:r w:rsidRPr="00711388">
              <w:rPr>
                <w:b/>
                <w:lang w:val="en-GB"/>
              </w:rPr>
              <w:t>INSTRUCTIONS</w:t>
            </w:r>
          </w:p>
        </w:tc>
      </w:tr>
      <w:tr w:rsidR="00872AFE" w:rsidRPr="00711388" w14:paraId="3762FCE5" w14:textId="77777777" w:rsidTr="0056786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245DA3D6" w14:textId="77777777" w:rsidR="00872AFE" w:rsidRPr="00711388" w:rsidRDefault="00872AFE" w:rsidP="00567869">
            <w:pPr>
              <w:rPr>
                <w:lang w:val="en-GB"/>
              </w:rPr>
            </w:pPr>
          </w:p>
        </w:tc>
      </w:tr>
      <w:tr w:rsidR="00872AFE" w:rsidRPr="00711388" w14:paraId="0D03A5DD" w14:textId="77777777" w:rsidTr="0056786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6B8CA0D9" w14:textId="77777777" w:rsidR="00872AFE" w:rsidRPr="00711388" w:rsidRDefault="00872AFE" w:rsidP="00567869">
            <w:pPr>
              <w:jc w:val="left"/>
              <w:rPr>
                <w:lang w:val="en-GB" w:eastAsia="es-ES"/>
              </w:rPr>
            </w:pPr>
            <w:r w:rsidRPr="00711388">
              <w:rPr>
                <w:i/>
                <w:lang w:val="en-GB"/>
              </w:rPr>
              <w:t>Top 10 exposures in terms of impact on SCR (group)</w:t>
            </w:r>
          </w:p>
        </w:tc>
      </w:tr>
      <w:tr w:rsidR="00872AFE" w:rsidRPr="00711388" w14:paraId="2BA33DA3"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5FFEBAAB" w14:textId="77777777" w:rsidR="00872AFE" w:rsidRPr="00711388" w:rsidRDefault="00872AFE" w:rsidP="00567869">
            <w:pPr>
              <w:jc w:val="left"/>
              <w:rPr>
                <w:lang w:val="en-GB"/>
              </w:rPr>
            </w:pPr>
            <w:r w:rsidRPr="00711388">
              <w:rPr>
                <w:lang w:val="en-GB"/>
              </w:rPr>
              <w:t>C0010/ R0030-R0120</w:t>
            </w:r>
          </w:p>
        </w:tc>
        <w:tc>
          <w:tcPr>
            <w:tcW w:w="2103" w:type="dxa"/>
            <w:tcBorders>
              <w:top w:val="nil"/>
              <w:left w:val="nil"/>
              <w:bottom w:val="single" w:sz="4" w:space="0" w:color="auto"/>
              <w:right w:val="single" w:sz="4" w:space="0" w:color="auto"/>
            </w:tcBorders>
            <w:noWrap/>
            <w:hideMark/>
          </w:tcPr>
          <w:p w14:paraId="4A4C127B" w14:textId="77777777" w:rsidR="00872AFE" w:rsidRPr="00711388" w:rsidRDefault="00872AFE" w:rsidP="00567869">
            <w:pPr>
              <w:jc w:val="left"/>
              <w:rPr>
                <w:lang w:val="en-GB"/>
              </w:rPr>
            </w:pPr>
            <w:r w:rsidRPr="00711388">
              <w:rPr>
                <w:lang w:val="en-GB" w:eastAsia="es-ES"/>
              </w:rPr>
              <w:t>Name Group Exposure</w:t>
            </w:r>
          </w:p>
        </w:tc>
        <w:tc>
          <w:tcPr>
            <w:tcW w:w="4701" w:type="dxa"/>
            <w:tcBorders>
              <w:top w:val="nil"/>
              <w:left w:val="nil"/>
              <w:bottom w:val="single" w:sz="4" w:space="0" w:color="auto"/>
              <w:right w:val="single" w:sz="4" w:space="0" w:color="auto"/>
            </w:tcBorders>
            <w:noWrap/>
          </w:tcPr>
          <w:p w14:paraId="636DC2C9" w14:textId="77777777" w:rsidR="00872AFE" w:rsidRPr="00711388" w:rsidRDefault="00872AFE" w:rsidP="00567869">
            <w:pPr>
              <w:jc w:val="left"/>
              <w:rPr>
                <w:lang w:val="en-GB" w:eastAsia="es-ES"/>
              </w:rPr>
            </w:pPr>
            <w:r w:rsidRPr="00711388">
              <w:rPr>
                <w:lang w:val="en-GB" w:eastAsia="es-ES"/>
              </w:rPr>
              <w:t xml:space="preserve">Names of the top 10 exposures of groups of </w:t>
            </w:r>
            <w:r w:rsidRPr="00711388">
              <w:rPr>
                <w:lang w:val="en-GB"/>
              </w:rPr>
              <w:t xml:space="preserve">counterparties </w:t>
            </w:r>
            <w:r w:rsidRPr="00711388">
              <w:rPr>
                <w:lang w:val="en-GB" w:eastAsia="es-ES"/>
              </w:rPr>
              <w:t>in terms of impact on the SCR.</w:t>
            </w:r>
          </w:p>
          <w:p w14:paraId="04D68B84" w14:textId="77777777" w:rsidR="00872AFE" w:rsidRPr="00711388" w:rsidRDefault="00872AFE" w:rsidP="00567869">
            <w:pPr>
              <w:jc w:val="left"/>
              <w:rPr>
                <w:lang w:val="en-GB" w:eastAsia="es-ES"/>
              </w:rPr>
            </w:pPr>
            <w:r w:rsidRPr="00711388">
              <w:rPr>
                <w:lang w:val="en-GB" w:eastAsia="es-ES"/>
              </w:rPr>
              <w:t xml:space="preserve">The impact on SCR is in the column “Credit Risk Contribution”, which should be the </w:t>
            </w:r>
            <w:r w:rsidRPr="00711388">
              <w:rPr>
                <w:lang w:val="en-GB" w:eastAsia="es-ES"/>
              </w:rPr>
              <w:lastRenderedPageBreak/>
              <w:t>contribution to the credit SCR, i.e. incl. diversification and the sum of entries in the column gives the credit risk SCR.</w:t>
            </w:r>
          </w:p>
          <w:p w14:paraId="35B2E90C" w14:textId="77777777" w:rsidR="00872AFE" w:rsidRPr="00711388" w:rsidRDefault="00872AFE" w:rsidP="00567869">
            <w:pPr>
              <w:jc w:val="left"/>
              <w:rPr>
                <w:lang w:val="en-GB" w:eastAsia="es-ES"/>
              </w:rPr>
            </w:pPr>
          </w:p>
        </w:tc>
      </w:tr>
      <w:tr w:rsidR="00872AFE" w:rsidRPr="00711388" w14:paraId="3F3C9E18"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0806C9C" w14:textId="77777777" w:rsidR="00872AFE" w:rsidRPr="00711388" w:rsidRDefault="00872AFE" w:rsidP="00567869">
            <w:pPr>
              <w:jc w:val="left"/>
              <w:rPr>
                <w:lang w:val="en-GB" w:eastAsia="fr-FR"/>
              </w:rPr>
            </w:pPr>
            <w:r w:rsidRPr="00711388">
              <w:rPr>
                <w:lang w:val="en-GB"/>
              </w:rPr>
              <w:lastRenderedPageBreak/>
              <w:t>C0020/R0010-R0130</w:t>
            </w:r>
          </w:p>
        </w:tc>
        <w:tc>
          <w:tcPr>
            <w:tcW w:w="2103" w:type="dxa"/>
            <w:tcBorders>
              <w:top w:val="nil"/>
              <w:left w:val="nil"/>
              <w:bottom w:val="single" w:sz="4" w:space="0" w:color="auto"/>
              <w:right w:val="single" w:sz="4" w:space="0" w:color="auto"/>
            </w:tcBorders>
            <w:noWrap/>
            <w:hideMark/>
          </w:tcPr>
          <w:p w14:paraId="49D360B5" w14:textId="77777777" w:rsidR="00872AFE" w:rsidRPr="00711388" w:rsidRDefault="00872AFE" w:rsidP="00567869">
            <w:pPr>
              <w:jc w:val="left"/>
              <w:rPr>
                <w:lang w:val="en-GB" w:eastAsia="es-ES"/>
              </w:rPr>
            </w:pPr>
            <w:r w:rsidRPr="00711388">
              <w:rPr>
                <w:lang w:val="en-GB" w:eastAsia="es-ES"/>
              </w:rPr>
              <w:t>Market value</w:t>
            </w:r>
          </w:p>
        </w:tc>
        <w:tc>
          <w:tcPr>
            <w:tcW w:w="4701" w:type="dxa"/>
            <w:tcBorders>
              <w:top w:val="nil"/>
              <w:left w:val="nil"/>
              <w:bottom w:val="single" w:sz="4" w:space="0" w:color="auto"/>
              <w:right w:val="single" w:sz="4" w:space="0" w:color="auto"/>
            </w:tcBorders>
            <w:noWrap/>
          </w:tcPr>
          <w:p w14:paraId="4D31D6E5" w14:textId="77777777" w:rsidR="00872AFE" w:rsidRPr="00711388" w:rsidRDefault="00872AFE" w:rsidP="00567869">
            <w:pPr>
              <w:jc w:val="left"/>
              <w:rPr>
                <w:lang w:val="en-GB" w:eastAsia="es-ES"/>
              </w:rPr>
            </w:pPr>
            <w:r w:rsidRPr="00711388">
              <w:rPr>
                <w:lang w:val="en-GB" w:eastAsia="es-ES"/>
              </w:rPr>
              <w:t xml:space="preserve">Market value in reporting currency according to the valuation used for solvency purposes of </w:t>
            </w:r>
          </w:p>
          <w:p w14:paraId="0C0DF28D"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R0030 to R0120 for the top 10 exposures</w:t>
            </w:r>
          </w:p>
          <w:p w14:paraId="0E1EB92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R0020 for the sum of these top 10 exposures</w:t>
            </w:r>
          </w:p>
          <w:p w14:paraId="4BB1F445"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R0130 for the remaining exposures</w:t>
            </w:r>
          </w:p>
          <w:p w14:paraId="04F4D283"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R0010 for the sum of all exposures</w:t>
            </w:r>
          </w:p>
        </w:tc>
      </w:tr>
      <w:tr w:rsidR="00872AFE" w:rsidRPr="00711388" w14:paraId="78927ABE"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1389C288" w14:textId="77777777" w:rsidR="00872AFE" w:rsidRPr="00711388" w:rsidRDefault="00872AFE" w:rsidP="00567869">
            <w:pPr>
              <w:jc w:val="left"/>
              <w:rPr>
                <w:lang w:val="en-GB"/>
              </w:rPr>
            </w:pPr>
            <w:r w:rsidRPr="00711388">
              <w:rPr>
                <w:lang w:val="en-GB"/>
              </w:rPr>
              <w:t>C0030/R0010-R0130</w:t>
            </w:r>
          </w:p>
        </w:tc>
        <w:tc>
          <w:tcPr>
            <w:tcW w:w="2103" w:type="dxa"/>
            <w:tcBorders>
              <w:top w:val="nil"/>
              <w:left w:val="nil"/>
              <w:bottom w:val="single" w:sz="4" w:space="0" w:color="auto"/>
              <w:right w:val="single" w:sz="4" w:space="0" w:color="auto"/>
            </w:tcBorders>
            <w:noWrap/>
            <w:hideMark/>
          </w:tcPr>
          <w:p w14:paraId="26F89DA5" w14:textId="77777777" w:rsidR="00872AFE" w:rsidRPr="00711388" w:rsidRDefault="00872AFE" w:rsidP="00567869">
            <w:pPr>
              <w:jc w:val="left"/>
              <w:rPr>
                <w:lang w:val="en-GB"/>
              </w:rPr>
            </w:pPr>
            <w:r w:rsidRPr="00711388">
              <w:rPr>
                <w:lang w:val="en-GB" w:eastAsia="es-ES"/>
              </w:rPr>
              <w:t>Exposure at default</w:t>
            </w:r>
          </w:p>
        </w:tc>
        <w:tc>
          <w:tcPr>
            <w:tcW w:w="4701" w:type="dxa"/>
            <w:tcBorders>
              <w:top w:val="nil"/>
              <w:left w:val="nil"/>
              <w:bottom w:val="single" w:sz="4" w:space="0" w:color="auto"/>
              <w:right w:val="single" w:sz="4" w:space="0" w:color="auto"/>
            </w:tcBorders>
            <w:noWrap/>
          </w:tcPr>
          <w:p w14:paraId="2AC48C4C" w14:textId="77777777" w:rsidR="00872AFE" w:rsidRPr="00711388" w:rsidRDefault="00872AFE" w:rsidP="00567869">
            <w:pPr>
              <w:jc w:val="left"/>
              <w:rPr>
                <w:lang w:val="en-GB" w:eastAsia="es-ES"/>
              </w:rPr>
            </w:pPr>
            <w:r w:rsidRPr="00711388">
              <w:rPr>
                <w:lang w:val="en-GB" w:eastAsia="es-ES"/>
              </w:rPr>
              <w:t xml:space="preserve">Amount of the Exposure at default: </w:t>
            </w:r>
          </w:p>
          <w:p w14:paraId="514712C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R0030 to R0120 for the top 10 exposures</w:t>
            </w:r>
          </w:p>
          <w:p w14:paraId="2EA84DF6"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R0020 for the sum of these top 10 exposures</w:t>
            </w:r>
          </w:p>
          <w:p w14:paraId="09C39EE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R0130 for the remaining exposures</w:t>
            </w:r>
          </w:p>
          <w:p w14:paraId="30B3B0CD"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R0010 for the sum of all exposures</w:t>
            </w:r>
          </w:p>
        </w:tc>
      </w:tr>
      <w:tr w:rsidR="00872AFE" w:rsidRPr="00711388" w14:paraId="7AD14BBE"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267BB5CC" w14:textId="77777777" w:rsidR="00872AFE" w:rsidRPr="00711388" w:rsidRDefault="00872AFE" w:rsidP="00567869">
            <w:pPr>
              <w:jc w:val="left"/>
              <w:rPr>
                <w:lang w:val="en-GB"/>
              </w:rPr>
            </w:pPr>
            <w:r w:rsidRPr="00711388">
              <w:rPr>
                <w:lang w:val="en-GB"/>
              </w:rPr>
              <w:t>C0040/R0010-R0130</w:t>
            </w:r>
          </w:p>
        </w:tc>
        <w:tc>
          <w:tcPr>
            <w:tcW w:w="2103" w:type="dxa"/>
            <w:tcBorders>
              <w:top w:val="nil"/>
              <w:left w:val="nil"/>
              <w:bottom w:val="single" w:sz="4" w:space="0" w:color="auto"/>
              <w:right w:val="single" w:sz="4" w:space="0" w:color="auto"/>
            </w:tcBorders>
            <w:noWrap/>
            <w:hideMark/>
          </w:tcPr>
          <w:p w14:paraId="72FA26CD" w14:textId="77777777" w:rsidR="00872AFE" w:rsidRPr="00711388" w:rsidRDefault="00872AFE" w:rsidP="00567869">
            <w:pPr>
              <w:jc w:val="left"/>
              <w:rPr>
                <w:lang w:val="en-GB"/>
              </w:rPr>
            </w:pPr>
            <w:r w:rsidRPr="00711388">
              <w:rPr>
                <w:lang w:val="en-GB" w:eastAsia="es-ES"/>
              </w:rPr>
              <w:t>Credit Risk Contribution</w:t>
            </w:r>
          </w:p>
        </w:tc>
        <w:tc>
          <w:tcPr>
            <w:tcW w:w="4701" w:type="dxa"/>
            <w:tcBorders>
              <w:top w:val="nil"/>
              <w:left w:val="nil"/>
              <w:bottom w:val="single" w:sz="4" w:space="0" w:color="auto"/>
              <w:right w:val="single" w:sz="4" w:space="0" w:color="auto"/>
            </w:tcBorders>
            <w:noWrap/>
          </w:tcPr>
          <w:p w14:paraId="01AF828F" w14:textId="77777777" w:rsidR="00872AFE" w:rsidRPr="00711388" w:rsidRDefault="00872AFE" w:rsidP="00567869">
            <w:pPr>
              <w:jc w:val="left"/>
              <w:rPr>
                <w:lang w:val="en-GB" w:eastAsia="es-ES"/>
              </w:rPr>
            </w:pPr>
            <w:r w:rsidRPr="00711388">
              <w:rPr>
                <w:lang w:val="en-GB" w:eastAsia="es-ES"/>
              </w:rPr>
              <w:t>Contribution to the credit SCR including diversification, i.e. the sum of entries in this column gives the credit risk SCR:</w:t>
            </w:r>
          </w:p>
          <w:p w14:paraId="453053A2"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R0030 to R0120 for the top 10 exposures</w:t>
            </w:r>
          </w:p>
          <w:p w14:paraId="6A0543B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R0020 for the sum of these top 10 exposures</w:t>
            </w:r>
          </w:p>
          <w:p w14:paraId="6703E0D4"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R0130 for the remaining exposures</w:t>
            </w:r>
          </w:p>
          <w:p w14:paraId="1AD50FF1"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R0010 for the sum of all exposures</w:t>
            </w:r>
          </w:p>
        </w:tc>
      </w:tr>
      <w:tr w:rsidR="00872AFE" w:rsidRPr="00711388" w14:paraId="29286414"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A53A4E5" w14:textId="77777777" w:rsidR="00872AFE" w:rsidRPr="00711388" w:rsidRDefault="00872AFE" w:rsidP="00567869">
            <w:pPr>
              <w:jc w:val="left"/>
              <w:rPr>
                <w:lang w:val="en-GB"/>
              </w:rPr>
            </w:pPr>
            <w:r w:rsidRPr="00711388">
              <w:rPr>
                <w:lang w:val="en-GB"/>
              </w:rPr>
              <w:t>C0050/ R0020-R0120</w:t>
            </w:r>
          </w:p>
        </w:tc>
        <w:tc>
          <w:tcPr>
            <w:tcW w:w="2103" w:type="dxa"/>
            <w:tcBorders>
              <w:top w:val="nil"/>
              <w:left w:val="nil"/>
              <w:bottom w:val="single" w:sz="4" w:space="0" w:color="auto"/>
              <w:right w:val="single" w:sz="4" w:space="0" w:color="auto"/>
            </w:tcBorders>
            <w:noWrap/>
            <w:hideMark/>
          </w:tcPr>
          <w:p w14:paraId="05E9BC30" w14:textId="77777777" w:rsidR="00872AFE" w:rsidRPr="00711388" w:rsidRDefault="00872AFE" w:rsidP="00567869">
            <w:pPr>
              <w:jc w:val="left"/>
              <w:rPr>
                <w:lang w:val="en-GB"/>
              </w:rPr>
            </w:pPr>
            <w:r w:rsidRPr="00711388">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72E52C7D" w14:textId="77777777" w:rsidR="00872AFE" w:rsidRPr="00711388" w:rsidRDefault="00872AFE" w:rsidP="00567869">
            <w:pPr>
              <w:jc w:val="left"/>
              <w:rPr>
                <w:lang w:val="en-GB" w:eastAsia="es-ES"/>
              </w:rPr>
            </w:pPr>
            <w:r w:rsidRPr="00711388">
              <w:rPr>
                <w:lang w:val="en-GB" w:eastAsia="es-ES"/>
              </w:rPr>
              <w:t>Average 1Y probability of default in %</w:t>
            </w:r>
          </w:p>
          <w:p w14:paraId="5CE8BA4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R0030 to R0120 for the top 10 exposures</w:t>
            </w:r>
          </w:p>
          <w:p w14:paraId="67404F20"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R0020 for the sum of these top 10 exposures</w:t>
            </w:r>
          </w:p>
        </w:tc>
      </w:tr>
      <w:tr w:rsidR="00872AFE" w:rsidRPr="00711388" w14:paraId="4807B3E2"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D942ADC" w14:textId="77777777" w:rsidR="00872AFE" w:rsidRPr="00711388" w:rsidRDefault="00872AFE" w:rsidP="00567869">
            <w:pPr>
              <w:jc w:val="left"/>
              <w:rPr>
                <w:lang w:val="en-GB"/>
              </w:rPr>
            </w:pPr>
            <w:r w:rsidRPr="00711388">
              <w:rPr>
                <w:lang w:val="en-GB"/>
              </w:rPr>
              <w:t>C0060/ R0020-R0120</w:t>
            </w:r>
          </w:p>
        </w:tc>
        <w:tc>
          <w:tcPr>
            <w:tcW w:w="2103" w:type="dxa"/>
            <w:tcBorders>
              <w:top w:val="nil"/>
              <w:left w:val="nil"/>
              <w:bottom w:val="single" w:sz="4" w:space="0" w:color="auto"/>
              <w:right w:val="single" w:sz="4" w:space="0" w:color="auto"/>
            </w:tcBorders>
            <w:noWrap/>
            <w:hideMark/>
          </w:tcPr>
          <w:p w14:paraId="083CFA5D" w14:textId="77777777" w:rsidR="00872AFE" w:rsidRPr="00711388" w:rsidRDefault="00872AFE" w:rsidP="00567869">
            <w:pPr>
              <w:jc w:val="left"/>
              <w:rPr>
                <w:lang w:val="en-GB"/>
              </w:rPr>
            </w:pPr>
            <w:r w:rsidRPr="00711388">
              <w:rPr>
                <w:lang w:val="en-GB" w:eastAsia="es-ES"/>
              </w:rPr>
              <w:t>Average Loss Given Default (in %)</w:t>
            </w:r>
          </w:p>
        </w:tc>
        <w:tc>
          <w:tcPr>
            <w:tcW w:w="4701" w:type="dxa"/>
            <w:tcBorders>
              <w:top w:val="nil"/>
              <w:left w:val="nil"/>
              <w:bottom w:val="single" w:sz="4" w:space="0" w:color="auto"/>
              <w:right w:val="single" w:sz="4" w:space="0" w:color="auto"/>
            </w:tcBorders>
            <w:noWrap/>
          </w:tcPr>
          <w:p w14:paraId="265D7D5B" w14:textId="77777777" w:rsidR="00872AFE" w:rsidRPr="00711388" w:rsidRDefault="00872AFE" w:rsidP="00567869">
            <w:pPr>
              <w:jc w:val="left"/>
              <w:rPr>
                <w:lang w:val="en-GB" w:eastAsia="es-ES"/>
              </w:rPr>
            </w:pPr>
            <w:r w:rsidRPr="00711388">
              <w:rPr>
                <w:lang w:val="en-GB" w:eastAsia="es-ES"/>
              </w:rPr>
              <w:t>Average loss given default in %</w:t>
            </w:r>
          </w:p>
          <w:p w14:paraId="6B9ECF0B"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R0030 to R0120 for the top 10 exposures</w:t>
            </w:r>
          </w:p>
          <w:p w14:paraId="4679C1A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R0020 for the sum of these top 10 exposures</w:t>
            </w:r>
          </w:p>
        </w:tc>
      </w:tr>
      <w:tr w:rsidR="00872AFE" w:rsidRPr="00711388" w14:paraId="23C8C319"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A8CBB1E" w14:textId="77777777" w:rsidR="00872AFE" w:rsidRPr="00711388" w:rsidRDefault="00872AFE" w:rsidP="00567869">
            <w:pPr>
              <w:jc w:val="left"/>
              <w:rPr>
                <w:lang w:val="en-GB" w:eastAsia="fr-FR"/>
              </w:rPr>
            </w:pPr>
            <w:r w:rsidRPr="00711388">
              <w:rPr>
                <w:lang w:val="en-GB"/>
              </w:rPr>
              <w:t>C0070/R0010-R0130</w:t>
            </w:r>
          </w:p>
        </w:tc>
        <w:tc>
          <w:tcPr>
            <w:tcW w:w="2103" w:type="dxa"/>
            <w:tcBorders>
              <w:top w:val="nil"/>
              <w:left w:val="nil"/>
              <w:bottom w:val="single" w:sz="4" w:space="0" w:color="auto"/>
              <w:right w:val="single" w:sz="4" w:space="0" w:color="auto"/>
            </w:tcBorders>
            <w:noWrap/>
            <w:hideMark/>
          </w:tcPr>
          <w:p w14:paraId="33F35BD2" w14:textId="77777777" w:rsidR="00872AFE" w:rsidRPr="00711388" w:rsidRDefault="00872AFE" w:rsidP="00567869">
            <w:pPr>
              <w:jc w:val="left"/>
              <w:rPr>
                <w:lang w:val="en-GB" w:eastAsia="es-ES"/>
              </w:rPr>
            </w:pPr>
            <w:r w:rsidRPr="00711388">
              <w:rPr>
                <w:lang w:val="en-GB" w:eastAsia="es-ES"/>
              </w:rPr>
              <w:t>Market value (% of total sum)</w:t>
            </w:r>
          </w:p>
        </w:tc>
        <w:tc>
          <w:tcPr>
            <w:tcW w:w="4701" w:type="dxa"/>
            <w:tcBorders>
              <w:top w:val="nil"/>
              <w:left w:val="nil"/>
              <w:bottom w:val="single" w:sz="4" w:space="0" w:color="auto"/>
              <w:right w:val="single" w:sz="4" w:space="0" w:color="auto"/>
            </w:tcBorders>
            <w:noWrap/>
          </w:tcPr>
          <w:p w14:paraId="1A164CAD" w14:textId="77777777" w:rsidR="00872AFE" w:rsidRPr="00711388" w:rsidRDefault="00872AFE" w:rsidP="00567869">
            <w:pPr>
              <w:jc w:val="left"/>
              <w:rPr>
                <w:lang w:val="en-GB" w:eastAsia="es-ES"/>
              </w:rPr>
            </w:pPr>
            <w:r w:rsidRPr="00711388">
              <w:rPr>
                <w:lang w:val="en-GB" w:eastAsia="es-ES"/>
              </w:rPr>
              <w:t xml:space="preserve">Share of the market value (in %) relative to the total sum of market values of exposures to credit event risk </w:t>
            </w:r>
          </w:p>
          <w:p w14:paraId="648843F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lastRenderedPageBreak/>
              <w:t>in R0030 to R0120 for the top 10 exposures</w:t>
            </w:r>
          </w:p>
          <w:p w14:paraId="5AA440A2"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R0020 for the sum of these top 10 exposures</w:t>
            </w:r>
          </w:p>
          <w:p w14:paraId="6A5061E3"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R0130 for the remaining exposures</w:t>
            </w:r>
          </w:p>
          <w:p w14:paraId="28C835E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R0010 for the sum of all exposures (which should be 100%)</w:t>
            </w:r>
          </w:p>
        </w:tc>
      </w:tr>
      <w:tr w:rsidR="00872AFE" w:rsidRPr="00711388" w14:paraId="0EC5CFCF"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7F16A4D" w14:textId="77777777" w:rsidR="00872AFE" w:rsidRPr="00711388" w:rsidRDefault="00872AFE" w:rsidP="00567869">
            <w:pPr>
              <w:jc w:val="left"/>
              <w:rPr>
                <w:lang w:val="en-GB" w:eastAsia="fr-FR"/>
              </w:rPr>
            </w:pPr>
            <w:r w:rsidRPr="00711388">
              <w:rPr>
                <w:lang w:val="en-GB"/>
              </w:rPr>
              <w:lastRenderedPageBreak/>
              <w:t>C0080/R0010-R0130</w:t>
            </w:r>
          </w:p>
        </w:tc>
        <w:tc>
          <w:tcPr>
            <w:tcW w:w="2103" w:type="dxa"/>
            <w:tcBorders>
              <w:top w:val="nil"/>
              <w:left w:val="nil"/>
              <w:bottom w:val="single" w:sz="4" w:space="0" w:color="auto"/>
              <w:right w:val="single" w:sz="4" w:space="0" w:color="auto"/>
            </w:tcBorders>
            <w:noWrap/>
            <w:hideMark/>
          </w:tcPr>
          <w:p w14:paraId="3387EC1B" w14:textId="77777777" w:rsidR="00872AFE" w:rsidRPr="00711388" w:rsidRDefault="00872AFE" w:rsidP="00567869">
            <w:pPr>
              <w:jc w:val="left"/>
              <w:rPr>
                <w:lang w:val="en-GB" w:eastAsia="es-ES"/>
              </w:rPr>
            </w:pPr>
            <w:r w:rsidRPr="00711388">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0079A360" w14:textId="77777777" w:rsidR="00872AFE" w:rsidRPr="00711388" w:rsidRDefault="00872AFE" w:rsidP="00567869">
            <w:pPr>
              <w:jc w:val="left"/>
              <w:rPr>
                <w:lang w:val="en-GB" w:eastAsia="es-ES"/>
              </w:rPr>
            </w:pPr>
            <w:r w:rsidRPr="00711388">
              <w:rPr>
                <w:lang w:val="en-GB" w:eastAsia="es-ES"/>
              </w:rPr>
              <w:t xml:space="preserve">Share of the credit risk contribution (in %) relative to the total credit risk SCR </w:t>
            </w:r>
          </w:p>
          <w:p w14:paraId="557D4C00"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R0030 to R0120 for the top 10 exposures</w:t>
            </w:r>
          </w:p>
          <w:p w14:paraId="42D989B2"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R0020 for the sum of these top 10 exposures</w:t>
            </w:r>
          </w:p>
          <w:p w14:paraId="2E8453F9"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R0130 for the remaining exposures</w:t>
            </w:r>
          </w:p>
          <w:p w14:paraId="259636E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R0010 for the sum of all exposures (which should be 100%)</w:t>
            </w:r>
          </w:p>
        </w:tc>
      </w:tr>
      <w:tr w:rsidR="00872AFE" w:rsidRPr="00711388" w14:paraId="0A55EAB7" w14:textId="77777777" w:rsidTr="00567869">
        <w:trPr>
          <w:trHeight w:val="300"/>
        </w:trPr>
        <w:tc>
          <w:tcPr>
            <w:tcW w:w="9610" w:type="dxa"/>
            <w:gridSpan w:val="3"/>
            <w:tcBorders>
              <w:top w:val="nil"/>
              <w:left w:val="single" w:sz="4" w:space="0" w:color="auto"/>
              <w:bottom w:val="single" w:sz="4" w:space="0" w:color="auto"/>
              <w:right w:val="single" w:sz="4" w:space="0" w:color="auto"/>
            </w:tcBorders>
            <w:noWrap/>
            <w:hideMark/>
          </w:tcPr>
          <w:p w14:paraId="55C1E408" w14:textId="77777777" w:rsidR="00872AFE" w:rsidRPr="00711388" w:rsidRDefault="00872AFE" w:rsidP="00567869">
            <w:pPr>
              <w:jc w:val="left"/>
              <w:rPr>
                <w:lang w:val="en-GB" w:eastAsia="es-ES"/>
              </w:rPr>
            </w:pPr>
            <w:r w:rsidRPr="00711388">
              <w:rPr>
                <w:i/>
                <w:lang w:val="en-GB"/>
              </w:rPr>
              <w:t>Top 10 exposures in terms of impact on SCR (single)</w:t>
            </w:r>
          </w:p>
        </w:tc>
      </w:tr>
      <w:tr w:rsidR="00872AFE" w:rsidRPr="00711388" w14:paraId="5DDC0C62"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1D1A1FDC" w14:textId="77777777" w:rsidR="00872AFE" w:rsidRPr="00711388" w:rsidRDefault="00872AFE" w:rsidP="00567869">
            <w:pPr>
              <w:jc w:val="left"/>
              <w:rPr>
                <w:lang w:val="en-GB"/>
              </w:rPr>
            </w:pPr>
            <w:r w:rsidRPr="00711388">
              <w:rPr>
                <w:lang w:val="en-GB"/>
              </w:rPr>
              <w:t>C0090/ R0160-R0250</w:t>
            </w:r>
          </w:p>
        </w:tc>
        <w:tc>
          <w:tcPr>
            <w:tcW w:w="2103" w:type="dxa"/>
            <w:tcBorders>
              <w:top w:val="nil"/>
              <w:left w:val="nil"/>
              <w:bottom w:val="single" w:sz="4" w:space="0" w:color="auto"/>
              <w:right w:val="single" w:sz="4" w:space="0" w:color="auto"/>
            </w:tcBorders>
            <w:noWrap/>
            <w:hideMark/>
          </w:tcPr>
          <w:p w14:paraId="0E45094D" w14:textId="77777777" w:rsidR="00872AFE" w:rsidRPr="00711388" w:rsidRDefault="00872AFE" w:rsidP="00567869">
            <w:pPr>
              <w:jc w:val="left"/>
              <w:rPr>
                <w:lang w:val="en-GB"/>
              </w:rPr>
            </w:pPr>
            <w:r w:rsidRPr="00711388">
              <w:rPr>
                <w:lang w:val="en-GB" w:eastAsia="es-ES"/>
              </w:rPr>
              <w:t>Name of Exposure</w:t>
            </w:r>
          </w:p>
        </w:tc>
        <w:tc>
          <w:tcPr>
            <w:tcW w:w="4701" w:type="dxa"/>
            <w:tcBorders>
              <w:top w:val="nil"/>
              <w:left w:val="nil"/>
              <w:bottom w:val="single" w:sz="4" w:space="0" w:color="auto"/>
              <w:right w:val="single" w:sz="4" w:space="0" w:color="auto"/>
            </w:tcBorders>
            <w:noWrap/>
          </w:tcPr>
          <w:p w14:paraId="0982824D" w14:textId="77777777" w:rsidR="00872AFE" w:rsidRPr="00711388" w:rsidRDefault="00872AFE" w:rsidP="00567869">
            <w:pPr>
              <w:jc w:val="left"/>
              <w:rPr>
                <w:lang w:val="en-GB" w:eastAsia="es-ES"/>
              </w:rPr>
            </w:pPr>
            <w:r w:rsidRPr="00711388">
              <w:rPr>
                <w:lang w:val="en-GB" w:eastAsia="es-ES"/>
              </w:rPr>
              <w:t>Names of the top 10 exposures of single exposures in terms of impact on the SCR.</w:t>
            </w:r>
          </w:p>
          <w:p w14:paraId="6ECD87B5" w14:textId="77777777" w:rsidR="00872AFE" w:rsidRPr="00711388" w:rsidRDefault="00872AFE" w:rsidP="00567869">
            <w:pPr>
              <w:jc w:val="left"/>
              <w:rPr>
                <w:lang w:val="en-GB" w:eastAsia="es-ES"/>
              </w:rPr>
            </w:pPr>
            <w:r w:rsidRPr="00711388">
              <w:rPr>
                <w:lang w:val="en-GB" w:eastAsia="es-ES"/>
              </w:rPr>
              <w:t>The impact on SCR is in the column “Credit Risk Contribution”, which should be the contribution to the credit SCR, i.e. including diversification and the sum of entries in the column gives the credit risk SCR.</w:t>
            </w:r>
          </w:p>
        </w:tc>
      </w:tr>
      <w:tr w:rsidR="00872AFE" w:rsidRPr="00711388" w14:paraId="4AF4AFA8"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5DD3FF84" w14:textId="77777777" w:rsidR="00872AFE" w:rsidRPr="00711388" w:rsidRDefault="00872AFE" w:rsidP="00567869">
            <w:pPr>
              <w:jc w:val="left"/>
              <w:rPr>
                <w:lang w:val="en-GB" w:eastAsia="fr-FR"/>
              </w:rPr>
            </w:pPr>
            <w:r w:rsidRPr="00711388">
              <w:rPr>
                <w:lang w:val="en-GB"/>
              </w:rPr>
              <w:t>C0020/R0140-R0260</w:t>
            </w:r>
          </w:p>
        </w:tc>
        <w:tc>
          <w:tcPr>
            <w:tcW w:w="2103" w:type="dxa"/>
            <w:tcBorders>
              <w:top w:val="nil"/>
              <w:left w:val="nil"/>
              <w:bottom w:val="single" w:sz="4" w:space="0" w:color="auto"/>
              <w:right w:val="single" w:sz="4" w:space="0" w:color="auto"/>
            </w:tcBorders>
            <w:noWrap/>
            <w:hideMark/>
          </w:tcPr>
          <w:p w14:paraId="28FE44B8" w14:textId="77777777" w:rsidR="00872AFE" w:rsidRPr="00711388" w:rsidRDefault="00872AFE" w:rsidP="00567869">
            <w:pPr>
              <w:jc w:val="left"/>
              <w:rPr>
                <w:lang w:val="en-GB" w:eastAsia="es-ES"/>
              </w:rPr>
            </w:pPr>
            <w:r w:rsidRPr="00711388">
              <w:rPr>
                <w:lang w:val="en-GB" w:eastAsia="es-ES"/>
              </w:rPr>
              <w:t>Market value</w:t>
            </w:r>
          </w:p>
        </w:tc>
        <w:tc>
          <w:tcPr>
            <w:tcW w:w="4701" w:type="dxa"/>
            <w:tcBorders>
              <w:top w:val="nil"/>
              <w:left w:val="nil"/>
              <w:bottom w:val="single" w:sz="4" w:space="0" w:color="auto"/>
              <w:right w:val="single" w:sz="4" w:space="0" w:color="auto"/>
            </w:tcBorders>
            <w:noWrap/>
          </w:tcPr>
          <w:p w14:paraId="3D9F118C" w14:textId="77777777" w:rsidR="00872AFE" w:rsidRPr="00711388" w:rsidRDefault="00872AFE" w:rsidP="00567869">
            <w:pPr>
              <w:jc w:val="left"/>
              <w:rPr>
                <w:lang w:val="en-GB" w:eastAsia="es-ES"/>
              </w:rPr>
            </w:pPr>
            <w:r w:rsidRPr="00711388">
              <w:rPr>
                <w:lang w:val="en-GB" w:eastAsia="es-ES"/>
              </w:rPr>
              <w:t xml:space="preserve">Market value according to the valuation used for solvency purposes: </w:t>
            </w:r>
          </w:p>
          <w:p w14:paraId="1A71055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R0160 to R0250 for the top 10 exposures</w:t>
            </w:r>
          </w:p>
          <w:p w14:paraId="7CE7DB5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R0150 for the sum of these top 10 exposures</w:t>
            </w:r>
          </w:p>
          <w:p w14:paraId="65D74E0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R0260 for the remaining exposures</w:t>
            </w:r>
          </w:p>
          <w:p w14:paraId="0FDA762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R0140 for the sum of all exposures</w:t>
            </w:r>
          </w:p>
        </w:tc>
      </w:tr>
      <w:tr w:rsidR="00872AFE" w:rsidRPr="00711388" w14:paraId="3A86178C"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28039DEB" w14:textId="77777777" w:rsidR="00872AFE" w:rsidRPr="00711388" w:rsidRDefault="00872AFE" w:rsidP="00567869">
            <w:pPr>
              <w:jc w:val="left"/>
              <w:rPr>
                <w:lang w:val="en-GB"/>
              </w:rPr>
            </w:pPr>
            <w:r w:rsidRPr="00711388">
              <w:rPr>
                <w:lang w:val="en-GB"/>
              </w:rPr>
              <w:t>C0030/R0140-R0260</w:t>
            </w:r>
          </w:p>
        </w:tc>
        <w:tc>
          <w:tcPr>
            <w:tcW w:w="2103" w:type="dxa"/>
            <w:tcBorders>
              <w:top w:val="nil"/>
              <w:left w:val="nil"/>
              <w:bottom w:val="single" w:sz="4" w:space="0" w:color="auto"/>
              <w:right w:val="single" w:sz="4" w:space="0" w:color="auto"/>
            </w:tcBorders>
            <w:noWrap/>
            <w:hideMark/>
          </w:tcPr>
          <w:p w14:paraId="2DCE0AB4" w14:textId="77777777" w:rsidR="00872AFE" w:rsidRPr="00711388" w:rsidRDefault="00872AFE" w:rsidP="00567869">
            <w:pPr>
              <w:jc w:val="left"/>
              <w:rPr>
                <w:lang w:val="en-GB"/>
              </w:rPr>
            </w:pPr>
            <w:r w:rsidRPr="00711388">
              <w:rPr>
                <w:lang w:val="en-GB" w:eastAsia="es-ES"/>
              </w:rPr>
              <w:t>Exposure at default</w:t>
            </w:r>
          </w:p>
        </w:tc>
        <w:tc>
          <w:tcPr>
            <w:tcW w:w="4701" w:type="dxa"/>
            <w:tcBorders>
              <w:top w:val="nil"/>
              <w:left w:val="nil"/>
              <w:bottom w:val="single" w:sz="4" w:space="0" w:color="auto"/>
              <w:right w:val="single" w:sz="4" w:space="0" w:color="auto"/>
            </w:tcBorders>
            <w:noWrap/>
          </w:tcPr>
          <w:p w14:paraId="547D560F" w14:textId="77777777" w:rsidR="00872AFE" w:rsidRPr="00711388" w:rsidRDefault="00872AFE" w:rsidP="00567869">
            <w:pPr>
              <w:jc w:val="left"/>
              <w:rPr>
                <w:lang w:val="en-GB" w:eastAsia="es-ES"/>
              </w:rPr>
            </w:pPr>
            <w:r w:rsidRPr="00711388">
              <w:rPr>
                <w:lang w:val="en-GB" w:eastAsia="es-ES"/>
              </w:rPr>
              <w:t xml:space="preserve">Amount of Exposure at default: </w:t>
            </w:r>
          </w:p>
          <w:p w14:paraId="675B5FE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R0160 to R0250 for the top 10 exposures</w:t>
            </w:r>
          </w:p>
          <w:p w14:paraId="377B14A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R0150 for the sum of these top 10 exposures</w:t>
            </w:r>
          </w:p>
          <w:p w14:paraId="07D5496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R0260 for the remaining exposures</w:t>
            </w:r>
          </w:p>
          <w:p w14:paraId="1C6DC75E"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R0140 for the sum of all exposures</w:t>
            </w:r>
          </w:p>
        </w:tc>
      </w:tr>
      <w:tr w:rsidR="00872AFE" w:rsidRPr="00711388" w14:paraId="1F8BBF2B"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5422AC1" w14:textId="77777777" w:rsidR="00872AFE" w:rsidRPr="00711388" w:rsidRDefault="00872AFE" w:rsidP="00567869">
            <w:pPr>
              <w:jc w:val="left"/>
              <w:rPr>
                <w:lang w:val="en-GB"/>
              </w:rPr>
            </w:pPr>
            <w:r w:rsidRPr="00711388">
              <w:rPr>
                <w:lang w:val="en-GB"/>
              </w:rPr>
              <w:t>C0040/R0140-R0260</w:t>
            </w:r>
          </w:p>
        </w:tc>
        <w:tc>
          <w:tcPr>
            <w:tcW w:w="2103" w:type="dxa"/>
            <w:tcBorders>
              <w:top w:val="nil"/>
              <w:left w:val="nil"/>
              <w:bottom w:val="single" w:sz="4" w:space="0" w:color="auto"/>
              <w:right w:val="single" w:sz="4" w:space="0" w:color="auto"/>
            </w:tcBorders>
            <w:noWrap/>
            <w:hideMark/>
          </w:tcPr>
          <w:p w14:paraId="166F003D" w14:textId="77777777" w:rsidR="00872AFE" w:rsidRPr="00711388" w:rsidRDefault="00872AFE" w:rsidP="00567869">
            <w:pPr>
              <w:jc w:val="left"/>
              <w:rPr>
                <w:lang w:val="en-GB"/>
              </w:rPr>
            </w:pPr>
            <w:r w:rsidRPr="00711388">
              <w:rPr>
                <w:lang w:val="en-GB" w:eastAsia="es-ES"/>
              </w:rPr>
              <w:t>Credit Risk Contribution</w:t>
            </w:r>
          </w:p>
        </w:tc>
        <w:tc>
          <w:tcPr>
            <w:tcW w:w="4701" w:type="dxa"/>
            <w:tcBorders>
              <w:top w:val="nil"/>
              <w:left w:val="nil"/>
              <w:bottom w:val="single" w:sz="4" w:space="0" w:color="auto"/>
              <w:right w:val="single" w:sz="4" w:space="0" w:color="auto"/>
            </w:tcBorders>
            <w:noWrap/>
          </w:tcPr>
          <w:p w14:paraId="3B68DAA2" w14:textId="77777777" w:rsidR="00872AFE" w:rsidRPr="00711388" w:rsidRDefault="00872AFE" w:rsidP="00567869">
            <w:pPr>
              <w:jc w:val="left"/>
              <w:rPr>
                <w:lang w:val="en-GB" w:eastAsia="es-ES"/>
              </w:rPr>
            </w:pPr>
            <w:r w:rsidRPr="00711388">
              <w:rPr>
                <w:lang w:val="en-GB" w:eastAsia="es-ES"/>
              </w:rPr>
              <w:t>Contribution to the credit SCR incl. diversification, i.e. the sum of entries in this column gives the credit risk SCR:</w:t>
            </w:r>
          </w:p>
          <w:p w14:paraId="409854B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lastRenderedPageBreak/>
              <w:t>in R0160 to R0250 for the top 10 exposures</w:t>
            </w:r>
          </w:p>
          <w:p w14:paraId="2EF6BE7B"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R0150 for the sum of these top 10 exposures</w:t>
            </w:r>
          </w:p>
          <w:p w14:paraId="4AF651E5"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R0260 for the remaining exposures</w:t>
            </w:r>
          </w:p>
          <w:p w14:paraId="66B0968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R0140 for the sum of all exposures</w:t>
            </w:r>
          </w:p>
        </w:tc>
      </w:tr>
      <w:tr w:rsidR="00872AFE" w:rsidRPr="00711388" w14:paraId="341D9B9A"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F318D57" w14:textId="77777777" w:rsidR="00872AFE" w:rsidRPr="00711388" w:rsidRDefault="00872AFE" w:rsidP="00567869">
            <w:pPr>
              <w:jc w:val="left"/>
              <w:rPr>
                <w:lang w:val="en-GB"/>
              </w:rPr>
            </w:pPr>
            <w:r w:rsidRPr="00711388">
              <w:rPr>
                <w:lang w:val="en-GB"/>
              </w:rPr>
              <w:lastRenderedPageBreak/>
              <w:t>C0050/R0150-R0250</w:t>
            </w:r>
          </w:p>
        </w:tc>
        <w:tc>
          <w:tcPr>
            <w:tcW w:w="2103" w:type="dxa"/>
            <w:tcBorders>
              <w:top w:val="nil"/>
              <w:left w:val="nil"/>
              <w:bottom w:val="single" w:sz="4" w:space="0" w:color="auto"/>
              <w:right w:val="single" w:sz="4" w:space="0" w:color="auto"/>
            </w:tcBorders>
            <w:noWrap/>
            <w:hideMark/>
          </w:tcPr>
          <w:p w14:paraId="3B082FB4" w14:textId="77777777" w:rsidR="00872AFE" w:rsidRPr="00711388" w:rsidRDefault="00872AFE" w:rsidP="00567869">
            <w:pPr>
              <w:jc w:val="left"/>
              <w:rPr>
                <w:lang w:val="en-GB"/>
              </w:rPr>
            </w:pPr>
            <w:r w:rsidRPr="00711388">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441AD1D9" w14:textId="77777777" w:rsidR="00872AFE" w:rsidRPr="00711388" w:rsidRDefault="00872AFE" w:rsidP="00567869">
            <w:pPr>
              <w:jc w:val="left"/>
              <w:rPr>
                <w:lang w:val="en-GB" w:eastAsia="es-ES"/>
              </w:rPr>
            </w:pPr>
            <w:r w:rsidRPr="00711388">
              <w:rPr>
                <w:lang w:val="en-GB" w:eastAsia="es-ES"/>
              </w:rPr>
              <w:t>Average 1Y probability of default in %</w:t>
            </w:r>
          </w:p>
          <w:p w14:paraId="53F15A4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R0160 to R0250 for the top 10 exposures</w:t>
            </w:r>
          </w:p>
          <w:p w14:paraId="6D215DE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R0150 for the sum of these top 10 exposures</w:t>
            </w:r>
          </w:p>
        </w:tc>
      </w:tr>
      <w:tr w:rsidR="00872AFE" w:rsidRPr="00711388" w14:paraId="08CC2695"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EE72D7F" w14:textId="77777777" w:rsidR="00872AFE" w:rsidRPr="00711388" w:rsidRDefault="00872AFE" w:rsidP="00567869">
            <w:pPr>
              <w:jc w:val="left"/>
              <w:rPr>
                <w:lang w:val="en-GB"/>
              </w:rPr>
            </w:pPr>
            <w:r w:rsidRPr="00711388">
              <w:rPr>
                <w:lang w:val="en-GB"/>
              </w:rPr>
              <w:t>C0060/R0150-R0250</w:t>
            </w:r>
          </w:p>
        </w:tc>
        <w:tc>
          <w:tcPr>
            <w:tcW w:w="2103" w:type="dxa"/>
            <w:tcBorders>
              <w:top w:val="nil"/>
              <w:left w:val="nil"/>
              <w:bottom w:val="single" w:sz="4" w:space="0" w:color="auto"/>
              <w:right w:val="single" w:sz="4" w:space="0" w:color="auto"/>
            </w:tcBorders>
            <w:noWrap/>
            <w:hideMark/>
          </w:tcPr>
          <w:p w14:paraId="35C95713" w14:textId="77777777" w:rsidR="00872AFE" w:rsidRPr="00711388" w:rsidRDefault="00872AFE" w:rsidP="00567869">
            <w:pPr>
              <w:jc w:val="left"/>
              <w:rPr>
                <w:lang w:val="en-GB"/>
              </w:rPr>
            </w:pPr>
            <w:r w:rsidRPr="00711388">
              <w:rPr>
                <w:lang w:val="en-GB" w:eastAsia="es-ES"/>
              </w:rPr>
              <w:t>Average Loss Given Default (in %)</w:t>
            </w:r>
          </w:p>
        </w:tc>
        <w:tc>
          <w:tcPr>
            <w:tcW w:w="4701" w:type="dxa"/>
            <w:tcBorders>
              <w:top w:val="nil"/>
              <w:left w:val="nil"/>
              <w:bottom w:val="single" w:sz="4" w:space="0" w:color="auto"/>
              <w:right w:val="single" w:sz="4" w:space="0" w:color="auto"/>
            </w:tcBorders>
            <w:noWrap/>
          </w:tcPr>
          <w:p w14:paraId="081E4A26" w14:textId="77777777" w:rsidR="00872AFE" w:rsidRPr="00711388" w:rsidRDefault="00872AFE" w:rsidP="00567869">
            <w:pPr>
              <w:jc w:val="left"/>
              <w:rPr>
                <w:lang w:val="en-GB" w:eastAsia="es-ES"/>
              </w:rPr>
            </w:pPr>
            <w:r w:rsidRPr="00711388">
              <w:rPr>
                <w:lang w:val="en-GB" w:eastAsia="es-ES"/>
              </w:rPr>
              <w:t>Average loss given default in %</w:t>
            </w:r>
          </w:p>
          <w:p w14:paraId="0D0F49E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R0160 to R0250 for the top 10 exposures</w:t>
            </w:r>
          </w:p>
          <w:p w14:paraId="1E93024E"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R0150 for the sum of these top 10 exposures</w:t>
            </w:r>
          </w:p>
        </w:tc>
      </w:tr>
      <w:tr w:rsidR="00872AFE" w:rsidRPr="00711388" w14:paraId="5F560A95"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1AF0D71B" w14:textId="77777777" w:rsidR="00872AFE" w:rsidRPr="00711388" w:rsidRDefault="00872AFE" w:rsidP="00567869">
            <w:pPr>
              <w:jc w:val="left"/>
              <w:rPr>
                <w:lang w:val="en-GB" w:eastAsia="fr-FR"/>
              </w:rPr>
            </w:pPr>
            <w:r w:rsidRPr="00711388">
              <w:rPr>
                <w:lang w:val="en-GB"/>
              </w:rPr>
              <w:t>C0070/R0140-R0260</w:t>
            </w:r>
          </w:p>
        </w:tc>
        <w:tc>
          <w:tcPr>
            <w:tcW w:w="2103" w:type="dxa"/>
            <w:tcBorders>
              <w:top w:val="nil"/>
              <w:left w:val="nil"/>
              <w:bottom w:val="single" w:sz="4" w:space="0" w:color="auto"/>
              <w:right w:val="single" w:sz="4" w:space="0" w:color="auto"/>
            </w:tcBorders>
            <w:noWrap/>
            <w:hideMark/>
          </w:tcPr>
          <w:p w14:paraId="2478EA65" w14:textId="77777777" w:rsidR="00872AFE" w:rsidRPr="00711388" w:rsidRDefault="00872AFE" w:rsidP="00567869">
            <w:pPr>
              <w:jc w:val="left"/>
              <w:rPr>
                <w:lang w:val="en-GB" w:eastAsia="es-ES"/>
              </w:rPr>
            </w:pPr>
            <w:r w:rsidRPr="00711388">
              <w:rPr>
                <w:lang w:val="en-GB" w:eastAsia="es-ES"/>
              </w:rPr>
              <w:t>Market value (% of total sum)</w:t>
            </w:r>
          </w:p>
        </w:tc>
        <w:tc>
          <w:tcPr>
            <w:tcW w:w="4701" w:type="dxa"/>
            <w:tcBorders>
              <w:top w:val="nil"/>
              <w:left w:val="nil"/>
              <w:bottom w:val="single" w:sz="4" w:space="0" w:color="auto"/>
              <w:right w:val="single" w:sz="4" w:space="0" w:color="auto"/>
            </w:tcBorders>
            <w:noWrap/>
          </w:tcPr>
          <w:p w14:paraId="4DC4F863" w14:textId="77777777" w:rsidR="00872AFE" w:rsidRPr="00711388" w:rsidRDefault="00872AFE" w:rsidP="00567869">
            <w:pPr>
              <w:jc w:val="left"/>
              <w:rPr>
                <w:lang w:val="en-GB" w:eastAsia="es-ES"/>
              </w:rPr>
            </w:pPr>
            <w:r w:rsidRPr="00711388">
              <w:rPr>
                <w:lang w:val="en-GB" w:eastAsia="es-ES"/>
              </w:rPr>
              <w:t xml:space="preserve">Share of the market value (in %) relative to the total sum of market values of exposures to credit event risk: </w:t>
            </w:r>
          </w:p>
          <w:p w14:paraId="1879C3B0"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R0160 to R0250 for the top 10 exposures</w:t>
            </w:r>
          </w:p>
          <w:p w14:paraId="1254E2A0"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R0150 for the sum of these top 10 exposures</w:t>
            </w:r>
          </w:p>
          <w:p w14:paraId="5D86C3A1"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R0260 for the remaining exposures</w:t>
            </w:r>
          </w:p>
          <w:p w14:paraId="160BD779"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R0140 for the sum of all exposures (which should be 100%)</w:t>
            </w:r>
          </w:p>
        </w:tc>
      </w:tr>
      <w:tr w:rsidR="00872AFE" w:rsidRPr="00711388" w14:paraId="3DCBD402"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2E0D6DE" w14:textId="77777777" w:rsidR="00872AFE" w:rsidRPr="00711388" w:rsidRDefault="00872AFE" w:rsidP="00567869">
            <w:pPr>
              <w:jc w:val="left"/>
              <w:rPr>
                <w:lang w:val="en-GB" w:eastAsia="fr-FR"/>
              </w:rPr>
            </w:pPr>
            <w:r w:rsidRPr="00711388">
              <w:rPr>
                <w:lang w:val="en-GB"/>
              </w:rPr>
              <w:t>C0080/R0140-R0260</w:t>
            </w:r>
          </w:p>
        </w:tc>
        <w:tc>
          <w:tcPr>
            <w:tcW w:w="2103" w:type="dxa"/>
            <w:tcBorders>
              <w:top w:val="nil"/>
              <w:left w:val="nil"/>
              <w:bottom w:val="single" w:sz="4" w:space="0" w:color="auto"/>
              <w:right w:val="single" w:sz="4" w:space="0" w:color="auto"/>
            </w:tcBorders>
            <w:noWrap/>
            <w:hideMark/>
          </w:tcPr>
          <w:p w14:paraId="069FA2DF" w14:textId="77777777" w:rsidR="00872AFE" w:rsidRPr="00711388" w:rsidRDefault="00872AFE" w:rsidP="00567869">
            <w:pPr>
              <w:jc w:val="left"/>
              <w:rPr>
                <w:lang w:val="en-GB" w:eastAsia="es-ES"/>
              </w:rPr>
            </w:pPr>
            <w:r w:rsidRPr="00711388">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3537FC89" w14:textId="77777777" w:rsidR="00872AFE" w:rsidRPr="00711388" w:rsidRDefault="00872AFE" w:rsidP="00567869">
            <w:pPr>
              <w:jc w:val="left"/>
              <w:rPr>
                <w:lang w:val="en-GB" w:eastAsia="es-ES"/>
              </w:rPr>
            </w:pPr>
            <w:r w:rsidRPr="00711388">
              <w:rPr>
                <w:lang w:val="en-GB" w:eastAsia="es-ES"/>
              </w:rPr>
              <w:t xml:space="preserve">Share of the credit risk contribution (in %) relative to the total credit risk SCR: </w:t>
            </w:r>
          </w:p>
          <w:p w14:paraId="3FDFF51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R0160 to R0250 for the top 10 exposures</w:t>
            </w:r>
          </w:p>
          <w:p w14:paraId="0DCA6271"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R0150 for the sum of these top 10 exposures</w:t>
            </w:r>
          </w:p>
          <w:p w14:paraId="282F3436"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R0260 for the remaining exposures</w:t>
            </w:r>
          </w:p>
          <w:p w14:paraId="35F2C712"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R0140 for the sum of all exposures (which should be 100%)</w:t>
            </w:r>
          </w:p>
        </w:tc>
      </w:tr>
      <w:tr w:rsidR="00872AFE" w:rsidRPr="00711388" w14:paraId="0CE1A7F5" w14:textId="77777777" w:rsidTr="00567869">
        <w:trPr>
          <w:trHeight w:val="300"/>
        </w:trPr>
        <w:tc>
          <w:tcPr>
            <w:tcW w:w="9610" w:type="dxa"/>
            <w:gridSpan w:val="3"/>
            <w:tcBorders>
              <w:top w:val="nil"/>
              <w:left w:val="single" w:sz="4" w:space="0" w:color="auto"/>
              <w:bottom w:val="single" w:sz="4" w:space="0" w:color="auto"/>
              <w:right w:val="nil"/>
            </w:tcBorders>
            <w:noWrap/>
            <w:hideMark/>
          </w:tcPr>
          <w:p w14:paraId="4F911BBB" w14:textId="77777777" w:rsidR="00872AFE" w:rsidRPr="00711388" w:rsidRDefault="00872AFE" w:rsidP="00567869">
            <w:pPr>
              <w:jc w:val="left"/>
              <w:rPr>
                <w:lang w:val="en-GB" w:eastAsia="es-ES"/>
              </w:rPr>
            </w:pPr>
            <w:r w:rsidRPr="00711388">
              <w:rPr>
                <w:i/>
                <w:lang w:val="en-GB"/>
              </w:rPr>
              <w:t>Top 10 exposures in terms of market value (group)</w:t>
            </w:r>
          </w:p>
        </w:tc>
      </w:tr>
      <w:tr w:rsidR="00872AFE" w:rsidRPr="00711388" w14:paraId="627919C4"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7F51F5F" w14:textId="77777777" w:rsidR="00872AFE" w:rsidRPr="00711388" w:rsidRDefault="00872AFE" w:rsidP="00567869">
            <w:pPr>
              <w:jc w:val="left"/>
              <w:rPr>
                <w:lang w:val="en-GB"/>
              </w:rPr>
            </w:pPr>
            <w:r w:rsidRPr="00711388">
              <w:rPr>
                <w:lang w:val="en-GB"/>
              </w:rPr>
              <w:t>C0010/R0290-R0380</w:t>
            </w:r>
          </w:p>
        </w:tc>
        <w:tc>
          <w:tcPr>
            <w:tcW w:w="2103" w:type="dxa"/>
            <w:tcBorders>
              <w:top w:val="nil"/>
              <w:left w:val="nil"/>
              <w:bottom w:val="single" w:sz="4" w:space="0" w:color="auto"/>
              <w:right w:val="single" w:sz="4" w:space="0" w:color="auto"/>
            </w:tcBorders>
            <w:noWrap/>
            <w:hideMark/>
          </w:tcPr>
          <w:p w14:paraId="21C15049" w14:textId="77777777" w:rsidR="00872AFE" w:rsidRPr="00711388" w:rsidRDefault="00872AFE" w:rsidP="00567869">
            <w:pPr>
              <w:jc w:val="left"/>
              <w:rPr>
                <w:lang w:val="en-GB"/>
              </w:rPr>
            </w:pPr>
            <w:r w:rsidRPr="00711388">
              <w:rPr>
                <w:lang w:val="en-GB" w:eastAsia="es-ES"/>
              </w:rPr>
              <w:t>Name Group Exposure</w:t>
            </w:r>
          </w:p>
        </w:tc>
        <w:tc>
          <w:tcPr>
            <w:tcW w:w="4701" w:type="dxa"/>
            <w:tcBorders>
              <w:top w:val="nil"/>
              <w:left w:val="nil"/>
              <w:bottom w:val="single" w:sz="4" w:space="0" w:color="auto"/>
              <w:right w:val="single" w:sz="4" w:space="0" w:color="auto"/>
            </w:tcBorders>
            <w:noWrap/>
          </w:tcPr>
          <w:p w14:paraId="1031D305" w14:textId="77777777" w:rsidR="00872AFE" w:rsidRPr="00711388" w:rsidRDefault="00872AFE" w:rsidP="00567869">
            <w:pPr>
              <w:jc w:val="left"/>
              <w:rPr>
                <w:lang w:val="en-GB" w:eastAsia="es-ES"/>
              </w:rPr>
            </w:pPr>
            <w:r w:rsidRPr="00711388">
              <w:rPr>
                <w:lang w:val="en-GB" w:eastAsia="es-ES"/>
              </w:rPr>
              <w:t>Names of the top 10 exposures of groups of counterparties in terms of market value.</w:t>
            </w:r>
          </w:p>
        </w:tc>
      </w:tr>
      <w:tr w:rsidR="00872AFE" w:rsidRPr="00711388" w14:paraId="3C531BF8"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5ADE61D2" w14:textId="77777777" w:rsidR="00872AFE" w:rsidRPr="00711388" w:rsidRDefault="00872AFE" w:rsidP="00567869">
            <w:pPr>
              <w:jc w:val="left"/>
              <w:rPr>
                <w:lang w:val="en-GB" w:eastAsia="fr-FR"/>
              </w:rPr>
            </w:pPr>
            <w:r w:rsidRPr="00711388">
              <w:rPr>
                <w:lang w:val="en-GB"/>
              </w:rPr>
              <w:t>C0020/R0270-R0390</w:t>
            </w:r>
          </w:p>
        </w:tc>
        <w:tc>
          <w:tcPr>
            <w:tcW w:w="2103" w:type="dxa"/>
            <w:tcBorders>
              <w:top w:val="nil"/>
              <w:left w:val="nil"/>
              <w:bottom w:val="single" w:sz="4" w:space="0" w:color="auto"/>
              <w:right w:val="single" w:sz="4" w:space="0" w:color="auto"/>
            </w:tcBorders>
            <w:noWrap/>
            <w:hideMark/>
          </w:tcPr>
          <w:p w14:paraId="205BAB87" w14:textId="77777777" w:rsidR="00872AFE" w:rsidRPr="00711388" w:rsidRDefault="00872AFE" w:rsidP="00567869">
            <w:pPr>
              <w:jc w:val="left"/>
              <w:rPr>
                <w:lang w:val="en-GB" w:eastAsia="es-ES"/>
              </w:rPr>
            </w:pPr>
            <w:r w:rsidRPr="00711388">
              <w:rPr>
                <w:lang w:val="en-GB" w:eastAsia="es-ES"/>
              </w:rPr>
              <w:t>Market value</w:t>
            </w:r>
          </w:p>
        </w:tc>
        <w:tc>
          <w:tcPr>
            <w:tcW w:w="4701" w:type="dxa"/>
            <w:tcBorders>
              <w:top w:val="nil"/>
              <w:left w:val="nil"/>
              <w:bottom w:val="single" w:sz="4" w:space="0" w:color="auto"/>
              <w:right w:val="single" w:sz="4" w:space="0" w:color="auto"/>
            </w:tcBorders>
            <w:noWrap/>
          </w:tcPr>
          <w:p w14:paraId="77D025A4" w14:textId="77777777" w:rsidR="00872AFE" w:rsidRPr="00711388" w:rsidRDefault="00872AFE" w:rsidP="00567869">
            <w:pPr>
              <w:jc w:val="left"/>
              <w:rPr>
                <w:lang w:val="en-GB" w:eastAsia="es-ES"/>
              </w:rPr>
            </w:pPr>
            <w:r w:rsidRPr="00711388">
              <w:rPr>
                <w:lang w:val="en-GB" w:eastAsia="es-ES"/>
              </w:rPr>
              <w:t xml:space="preserve">Market value according to the valuation used for solvency purposes: </w:t>
            </w:r>
          </w:p>
          <w:p w14:paraId="07410F59"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R0290 to R0380 for the top 10 exposures</w:t>
            </w:r>
          </w:p>
          <w:p w14:paraId="65F68C1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lastRenderedPageBreak/>
              <w:t>in R0280 for the sum of these top 10 exposures</w:t>
            </w:r>
          </w:p>
          <w:p w14:paraId="3E69487D"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R0390 for the remaining exposures</w:t>
            </w:r>
          </w:p>
          <w:p w14:paraId="680EC01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R0270 for the sum of all exposures</w:t>
            </w:r>
          </w:p>
          <w:p w14:paraId="18EC4D03" w14:textId="77777777" w:rsidR="00872AFE" w:rsidRPr="00711388" w:rsidRDefault="00872AFE" w:rsidP="00567869">
            <w:pPr>
              <w:jc w:val="left"/>
              <w:rPr>
                <w:lang w:val="en-GB" w:eastAsia="es-ES"/>
              </w:rPr>
            </w:pPr>
          </w:p>
        </w:tc>
      </w:tr>
      <w:tr w:rsidR="00872AFE" w:rsidRPr="00711388" w14:paraId="77F4C043"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5B64D58E" w14:textId="77777777" w:rsidR="00872AFE" w:rsidRPr="00711388" w:rsidRDefault="00872AFE" w:rsidP="00567869">
            <w:pPr>
              <w:jc w:val="left"/>
              <w:rPr>
                <w:lang w:val="en-GB"/>
              </w:rPr>
            </w:pPr>
            <w:r w:rsidRPr="00711388">
              <w:rPr>
                <w:lang w:val="en-GB"/>
              </w:rPr>
              <w:lastRenderedPageBreak/>
              <w:t>C0030/R0270-R0390</w:t>
            </w:r>
          </w:p>
        </w:tc>
        <w:tc>
          <w:tcPr>
            <w:tcW w:w="2103" w:type="dxa"/>
            <w:tcBorders>
              <w:top w:val="nil"/>
              <w:left w:val="nil"/>
              <w:bottom w:val="single" w:sz="4" w:space="0" w:color="auto"/>
              <w:right w:val="single" w:sz="4" w:space="0" w:color="auto"/>
            </w:tcBorders>
            <w:noWrap/>
            <w:hideMark/>
          </w:tcPr>
          <w:p w14:paraId="466187F8" w14:textId="77777777" w:rsidR="00872AFE" w:rsidRPr="00711388" w:rsidRDefault="00872AFE" w:rsidP="00567869">
            <w:pPr>
              <w:jc w:val="left"/>
              <w:rPr>
                <w:lang w:val="en-GB"/>
              </w:rPr>
            </w:pPr>
            <w:r w:rsidRPr="00711388">
              <w:rPr>
                <w:lang w:val="en-GB" w:eastAsia="es-ES"/>
              </w:rPr>
              <w:t>Exposure at default</w:t>
            </w:r>
          </w:p>
        </w:tc>
        <w:tc>
          <w:tcPr>
            <w:tcW w:w="4701" w:type="dxa"/>
            <w:tcBorders>
              <w:top w:val="nil"/>
              <w:left w:val="nil"/>
              <w:bottom w:val="single" w:sz="4" w:space="0" w:color="auto"/>
              <w:right w:val="single" w:sz="4" w:space="0" w:color="auto"/>
            </w:tcBorders>
            <w:noWrap/>
          </w:tcPr>
          <w:p w14:paraId="26AA17B4" w14:textId="77777777" w:rsidR="00872AFE" w:rsidRPr="00711388" w:rsidRDefault="00872AFE" w:rsidP="00567869">
            <w:pPr>
              <w:jc w:val="left"/>
              <w:rPr>
                <w:lang w:val="en-GB" w:eastAsia="es-ES"/>
              </w:rPr>
            </w:pPr>
            <w:r w:rsidRPr="00711388">
              <w:rPr>
                <w:lang w:val="en-GB" w:eastAsia="es-ES"/>
              </w:rPr>
              <w:t>Amount of Exposure at default:</w:t>
            </w:r>
          </w:p>
          <w:p w14:paraId="665C095D"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R0290 to R0380 for the top 10 exposures</w:t>
            </w:r>
          </w:p>
          <w:p w14:paraId="73E01EBB"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R0280 for the sum of these top 10 exposures</w:t>
            </w:r>
          </w:p>
          <w:p w14:paraId="7807E5FD"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R0390 for the remaining exposures</w:t>
            </w:r>
          </w:p>
          <w:p w14:paraId="620F1711"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R0270 for the sum of all exposures</w:t>
            </w:r>
          </w:p>
        </w:tc>
      </w:tr>
      <w:tr w:rsidR="00872AFE" w:rsidRPr="00711388" w14:paraId="11D83CB4"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380C96C" w14:textId="77777777" w:rsidR="00872AFE" w:rsidRPr="00711388" w:rsidRDefault="00872AFE" w:rsidP="00567869">
            <w:pPr>
              <w:jc w:val="left"/>
              <w:rPr>
                <w:lang w:val="en-GB"/>
              </w:rPr>
            </w:pPr>
            <w:r w:rsidRPr="00711388">
              <w:rPr>
                <w:lang w:val="en-GB"/>
              </w:rPr>
              <w:t>C0040/R0270-R0390</w:t>
            </w:r>
          </w:p>
        </w:tc>
        <w:tc>
          <w:tcPr>
            <w:tcW w:w="2103" w:type="dxa"/>
            <w:tcBorders>
              <w:top w:val="nil"/>
              <w:left w:val="nil"/>
              <w:bottom w:val="single" w:sz="4" w:space="0" w:color="auto"/>
              <w:right w:val="single" w:sz="4" w:space="0" w:color="auto"/>
            </w:tcBorders>
            <w:noWrap/>
            <w:hideMark/>
          </w:tcPr>
          <w:p w14:paraId="7EBBEA1B" w14:textId="77777777" w:rsidR="00872AFE" w:rsidRPr="00711388" w:rsidRDefault="00872AFE" w:rsidP="00567869">
            <w:pPr>
              <w:jc w:val="left"/>
              <w:rPr>
                <w:lang w:val="en-GB"/>
              </w:rPr>
            </w:pPr>
            <w:r w:rsidRPr="00711388">
              <w:rPr>
                <w:lang w:val="en-GB" w:eastAsia="es-ES"/>
              </w:rPr>
              <w:t>Credit Risk Contribution</w:t>
            </w:r>
          </w:p>
        </w:tc>
        <w:tc>
          <w:tcPr>
            <w:tcW w:w="4701" w:type="dxa"/>
            <w:tcBorders>
              <w:top w:val="nil"/>
              <w:left w:val="nil"/>
              <w:bottom w:val="single" w:sz="4" w:space="0" w:color="auto"/>
              <w:right w:val="single" w:sz="4" w:space="0" w:color="auto"/>
            </w:tcBorders>
            <w:noWrap/>
          </w:tcPr>
          <w:p w14:paraId="0A10FEA7" w14:textId="77777777" w:rsidR="00872AFE" w:rsidRPr="00711388" w:rsidRDefault="00872AFE" w:rsidP="00567869">
            <w:pPr>
              <w:jc w:val="left"/>
              <w:rPr>
                <w:lang w:val="en-GB" w:eastAsia="es-ES"/>
              </w:rPr>
            </w:pPr>
            <w:r w:rsidRPr="00711388">
              <w:rPr>
                <w:lang w:val="en-GB" w:eastAsia="es-ES"/>
              </w:rPr>
              <w:t>Contribution to the credit SCR including diversification, i.e. the sum of entries in this column gives the credit risk SCR:</w:t>
            </w:r>
          </w:p>
          <w:p w14:paraId="4906156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R0290 to R0380 for the top 10 exposures</w:t>
            </w:r>
          </w:p>
          <w:p w14:paraId="0970B863"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R0280 for the sum of these top 10 exposures</w:t>
            </w:r>
          </w:p>
          <w:p w14:paraId="445E73D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R0390 for the remaining exposures</w:t>
            </w:r>
          </w:p>
          <w:p w14:paraId="76901DE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R0270 for the sum of all exposures</w:t>
            </w:r>
          </w:p>
        </w:tc>
      </w:tr>
      <w:tr w:rsidR="00872AFE" w:rsidRPr="00711388" w14:paraId="509179BD"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2F9D7CC4" w14:textId="77777777" w:rsidR="00872AFE" w:rsidRPr="00711388" w:rsidRDefault="00872AFE" w:rsidP="00567869">
            <w:pPr>
              <w:jc w:val="left"/>
              <w:rPr>
                <w:lang w:val="en-GB"/>
              </w:rPr>
            </w:pPr>
            <w:r w:rsidRPr="00711388">
              <w:rPr>
                <w:lang w:val="en-GB"/>
              </w:rPr>
              <w:t>C0050/R0280-R0380</w:t>
            </w:r>
          </w:p>
        </w:tc>
        <w:tc>
          <w:tcPr>
            <w:tcW w:w="2103" w:type="dxa"/>
            <w:tcBorders>
              <w:top w:val="nil"/>
              <w:left w:val="nil"/>
              <w:bottom w:val="single" w:sz="4" w:space="0" w:color="auto"/>
              <w:right w:val="single" w:sz="4" w:space="0" w:color="auto"/>
            </w:tcBorders>
            <w:noWrap/>
            <w:hideMark/>
          </w:tcPr>
          <w:p w14:paraId="47C82798" w14:textId="77777777" w:rsidR="00872AFE" w:rsidRPr="00711388" w:rsidRDefault="00872AFE" w:rsidP="00567869">
            <w:pPr>
              <w:jc w:val="left"/>
              <w:rPr>
                <w:lang w:val="en-GB"/>
              </w:rPr>
            </w:pPr>
            <w:r w:rsidRPr="00711388">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64A3DB7E" w14:textId="77777777" w:rsidR="00872AFE" w:rsidRPr="00711388" w:rsidRDefault="00872AFE" w:rsidP="00567869">
            <w:pPr>
              <w:jc w:val="left"/>
              <w:rPr>
                <w:lang w:val="en-GB" w:eastAsia="es-ES"/>
              </w:rPr>
            </w:pPr>
            <w:r w:rsidRPr="00711388">
              <w:rPr>
                <w:lang w:val="en-GB" w:eastAsia="es-ES"/>
              </w:rPr>
              <w:t>Average 1Y probability of default in %</w:t>
            </w:r>
          </w:p>
          <w:p w14:paraId="7D28527A"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R0290 to R0380 for the top 10 exposures</w:t>
            </w:r>
          </w:p>
          <w:p w14:paraId="0EF10D22"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R0280 for the sum of these top 10 exposures</w:t>
            </w:r>
          </w:p>
        </w:tc>
      </w:tr>
      <w:tr w:rsidR="00872AFE" w:rsidRPr="00711388" w14:paraId="13667A4C"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7F81DD3" w14:textId="77777777" w:rsidR="00872AFE" w:rsidRPr="00711388" w:rsidRDefault="00872AFE" w:rsidP="00567869">
            <w:pPr>
              <w:jc w:val="left"/>
              <w:rPr>
                <w:lang w:val="en-GB"/>
              </w:rPr>
            </w:pPr>
            <w:r w:rsidRPr="00711388">
              <w:rPr>
                <w:lang w:val="en-GB"/>
              </w:rPr>
              <w:t>C0060/R0280-R0380</w:t>
            </w:r>
          </w:p>
        </w:tc>
        <w:tc>
          <w:tcPr>
            <w:tcW w:w="2103" w:type="dxa"/>
            <w:tcBorders>
              <w:top w:val="nil"/>
              <w:left w:val="nil"/>
              <w:bottom w:val="single" w:sz="4" w:space="0" w:color="auto"/>
              <w:right w:val="single" w:sz="4" w:space="0" w:color="auto"/>
            </w:tcBorders>
            <w:noWrap/>
            <w:hideMark/>
          </w:tcPr>
          <w:p w14:paraId="049D2383" w14:textId="77777777" w:rsidR="00872AFE" w:rsidRPr="00711388" w:rsidRDefault="00872AFE" w:rsidP="00567869">
            <w:pPr>
              <w:jc w:val="left"/>
              <w:rPr>
                <w:lang w:val="en-GB"/>
              </w:rPr>
            </w:pPr>
            <w:r w:rsidRPr="00711388">
              <w:rPr>
                <w:lang w:val="en-GB" w:eastAsia="es-ES"/>
              </w:rPr>
              <w:t>Average Loss Given Default (in %)</w:t>
            </w:r>
          </w:p>
        </w:tc>
        <w:tc>
          <w:tcPr>
            <w:tcW w:w="4701" w:type="dxa"/>
            <w:tcBorders>
              <w:top w:val="nil"/>
              <w:left w:val="nil"/>
              <w:bottom w:val="single" w:sz="4" w:space="0" w:color="auto"/>
              <w:right w:val="single" w:sz="4" w:space="0" w:color="auto"/>
            </w:tcBorders>
            <w:noWrap/>
          </w:tcPr>
          <w:p w14:paraId="1B6815CF" w14:textId="77777777" w:rsidR="00872AFE" w:rsidRPr="00711388" w:rsidRDefault="00872AFE" w:rsidP="00567869">
            <w:pPr>
              <w:jc w:val="left"/>
              <w:rPr>
                <w:lang w:val="en-GB" w:eastAsia="es-ES"/>
              </w:rPr>
            </w:pPr>
            <w:r w:rsidRPr="00711388">
              <w:rPr>
                <w:lang w:val="en-GB" w:eastAsia="es-ES"/>
              </w:rPr>
              <w:t>Average loss given default in %</w:t>
            </w:r>
          </w:p>
          <w:p w14:paraId="0319690A"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R0290 to R0380 for the top 10 exposures</w:t>
            </w:r>
          </w:p>
          <w:p w14:paraId="00DF5903"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R0280 for the sum of these top 10 exposures</w:t>
            </w:r>
          </w:p>
        </w:tc>
      </w:tr>
      <w:tr w:rsidR="00872AFE" w:rsidRPr="00711388" w14:paraId="635AEF1D"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5D6E748B" w14:textId="77777777" w:rsidR="00872AFE" w:rsidRPr="00711388" w:rsidRDefault="00872AFE" w:rsidP="00567869">
            <w:pPr>
              <w:jc w:val="left"/>
              <w:rPr>
                <w:lang w:val="en-GB" w:eastAsia="fr-FR"/>
              </w:rPr>
            </w:pPr>
            <w:r w:rsidRPr="00711388">
              <w:rPr>
                <w:lang w:val="en-GB"/>
              </w:rPr>
              <w:t>C0070/R0270-R0390</w:t>
            </w:r>
          </w:p>
        </w:tc>
        <w:tc>
          <w:tcPr>
            <w:tcW w:w="2103" w:type="dxa"/>
            <w:tcBorders>
              <w:top w:val="nil"/>
              <w:left w:val="nil"/>
              <w:bottom w:val="single" w:sz="4" w:space="0" w:color="auto"/>
              <w:right w:val="single" w:sz="4" w:space="0" w:color="auto"/>
            </w:tcBorders>
            <w:noWrap/>
            <w:hideMark/>
          </w:tcPr>
          <w:p w14:paraId="7179D563" w14:textId="77777777" w:rsidR="00872AFE" w:rsidRPr="00711388" w:rsidRDefault="00872AFE" w:rsidP="00567869">
            <w:pPr>
              <w:jc w:val="left"/>
              <w:rPr>
                <w:lang w:val="en-GB" w:eastAsia="es-ES"/>
              </w:rPr>
            </w:pPr>
            <w:r w:rsidRPr="00711388">
              <w:rPr>
                <w:lang w:val="en-GB" w:eastAsia="es-ES"/>
              </w:rPr>
              <w:t>Market value (% of total sum)</w:t>
            </w:r>
          </w:p>
        </w:tc>
        <w:tc>
          <w:tcPr>
            <w:tcW w:w="4701" w:type="dxa"/>
            <w:tcBorders>
              <w:top w:val="nil"/>
              <w:left w:val="nil"/>
              <w:bottom w:val="single" w:sz="4" w:space="0" w:color="auto"/>
              <w:right w:val="single" w:sz="4" w:space="0" w:color="auto"/>
            </w:tcBorders>
            <w:noWrap/>
          </w:tcPr>
          <w:p w14:paraId="69FC21A9" w14:textId="77777777" w:rsidR="00872AFE" w:rsidRPr="00711388" w:rsidRDefault="00872AFE" w:rsidP="00567869">
            <w:pPr>
              <w:jc w:val="left"/>
              <w:rPr>
                <w:lang w:val="en-GB" w:eastAsia="es-ES"/>
              </w:rPr>
            </w:pPr>
            <w:r w:rsidRPr="00711388">
              <w:rPr>
                <w:lang w:val="en-GB" w:eastAsia="es-ES"/>
              </w:rPr>
              <w:t xml:space="preserve">Share of the market value (in %) relative to the total sum of market values of exposures to credit event risk </w:t>
            </w:r>
          </w:p>
          <w:p w14:paraId="08A4436A"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R0290 to R0380 for the top 10 exposures</w:t>
            </w:r>
          </w:p>
          <w:p w14:paraId="20BAE604"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R0280 for the sum of these top 10 exposures</w:t>
            </w:r>
          </w:p>
          <w:p w14:paraId="3D16FD3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R0390 for the remaining exposures</w:t>
            </w:r>
          </w:p>
          <w:p w14:paraId="35FE32E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R0270 for the sum of all exposures (which should be 100%)</w:t>
            </w:r>
          </w:p>
          <w:p w14:paraId="73F399A9" w14:textId="77777777" w:rsidR="00872AFE" w:rsidRPr="00711388" w:rsidRDefault="00872AFE" w:rsidP="00567869">
            <w:pPr>
              <w:jc w:val="left"/>
              <w:rPr>
                <w:lang w:val="en-GB" w:eastAsia="es-ES"/>
              </w:rPr>
            </w:pPr>
          </w:p>
        </w:tc>
      </w:tr>
      <w:tr w:rsidR="00872AFE" w:rsidRPr="00711388" w14:paraId="66FB6E45"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2941C27" w14:textId="77777777" w:rsidR="00872AFE" w:rsidRPr="00711388" w:rsidRDefault="00872AFE" w:rsidP="00567869">
            <w:pPr>
              <w:jc w:val="left"/>
              <w:rPr>
                <w:lang w:val="en-GB" w:eastAsia="fr-FR"/>
              </w:rPr>
            </w:pPr>
            <w:r w:rsidRPr="00711388">
              <w:rPr>
                <w:lang w:val="en-GB"/>
              </w:rPr>
              <w:lastRenderedPageBreak/>
              <w:t>C0080/R0270-R0390</w:t>
            </w:r>
          </w:p>
        </w:tc>
        <w:tc>
          <w:tcPr>
            <w:tcW w:w="2103" w:type="dxa"/>
            <w:tcBorders>
              <w:top w:val="nil"/>
              <w:left w:val="nil"/>
              <w:bottom w:val="single" w:sz="4" w:space="0" w:color="auto"/>
              <w:right w:val="single" w:sz="4" w:space="0" w:color="auto"/>
            </w:tcBorders>
            <w:noWrap/>
            <w:hideMark/>
          </w:tcPr>
          <w:p w14:paraId="7708DE3B" w14:textId="77777777" w:rsidR="00872AFE" w:rsidRPr="00711388" w:rsidRDefault="00872AFE" w:rsidP="00567869">
            <w:pPr>
              <w:jc w:val="left"/>
              <w:rPr>
                <w:lang w:val="en-GB" w:eastAsia="es-ES"/>
              </w:rPr>
            </w:pPr>
            <w:r w:rsidRPr="00711388">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2A426403" w14:textId="77777777" w:rsidR="00872AFE" w:rsidRPr="00711388" w:rsidRDefault="00872AFE" w:rsidP="00567869">
            <w:pPr>
              <w:jc w:val="left"/>
              <w:rPr>
                <w:lang w:val="en-GB" w:eastAsia="es-ES"/>
              </w:rPr>
            </w:pPr>
            <w:r w:rsidRPr="00711388">
              <w:rPr>
                <w:lang w:val="en-GB" w:eastAsia="es-ES"/>
              </w:rPr>
              <w:t xml:space="preserve">Share of the credit risk contribution (in %) relative to the total credit risk SCR </w:t>
            </w:r>
          </w:p>
          <w:p w14:paraId="50039431"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R0290 to R0380 for the top 10 exposures</w:t>
            </w:r>
          </w:p>
          <w:p w14:paraId="3458F21F"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R0280 for the sum of these top 10 exposures</w:t>
            </w:r>
          </w:p>
          <w:p w14:paraId="534D4C54"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R0390 for the remaining exposures</w:t>
            </w:r>
          </w:p>
          <w:p w14:paraId="57760DC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R0270 for the sum of all exposures (which should be 100%)</w:t>
            </w:r>
          </w:p>
        </w:tc>
      </w:tr>
      <w:tr w:rsidR="00872AFE" w:rsidRPr="00711388" w14:paraId="76CD853A" w14:textId="77777777" w:rsidTr="00567869">
        <w:trPr>
          <w:trHeight w:val="300"/>
        </w:trPr>
        <w:tc>
          <w:tcPr>
            <w:tcW w:w="9610" w:type="dxa"/>
            <w:gridSpan w:val="3"/>
            <w:tcBorders>
              <w:top w:val="nil"/>
              <w:left w:val="single" w:sz="4" w:space="0" w:color="auto"/>
              <w:bottom w:val="single" w:sz="4" w:space="0" w:color="auto"/>
              <w:right w:val="nil"/>
            </w:tcBorders>
            <w:noWrap/>
            <w:hideMark/>
          </w:tcPr>
          <w:p w14:paraId="56C24B3F" w14:textId="77777777" w:rsidR="00872AFE" w:rsidRPr="00711388" w:rsidRDefault="00872AFE" w:rsidP="00567869">
            <w:pPr>
              <w:jc w:val="left"/>
              <w:rPr>
                <w:lang w:val="en-GB" w:eastAsia="es-ES"/>
              </w:rPr>
            </w:pPr>
            <w:r w:rsidRPr="00711388">
              <w:rPr>
                <w:i/>
                <w:lang w:val="en-GB"/>
              </w:rPr>
              <w:t>Top 10 exposures in terms of market value (single)</w:t>
            </w:r>
          </w:p>
        </w:tc>
      </w:tr>
      <w:tr w:rsidR="00872AFE" w:rsidRPr="00711388" w14:paraId="2FD60038"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57CFE00" w14:textId="77777777" w:rsidR="00872AFE" w:rsidRPr="00711388" w:rsidRDefault="00872AFE" w:rsidP="00567869">
            <w:pPr>
              <w:jc w:val="left"/>
              <w:rPr>
                <w:lang w:val="en-GB" w:eastAsia="fr-FR"/>
              </w:rPr>
            </w:pPr>
            <w:r w:rsidRPr="00711388">
              <w:rPr>
                <w:lang w:val="en-GB"/>
              </w:rPr>
              <w:t>C0090/R0420-R0510</w:t>
            </w:r>
          </w:p>
        </w:tc>
        <w:tc>
          <w:tcPr>
            <w:tcW w:w="2103" w:type="dxa"/>
            <w:tcBorders>
              <w:top w:val="nil"/>
              <w:left w:val="nil"/>
              <w:bottom w:val="single" w:sz="4" w:space="0" w:color="auto"/>
              <w:right w:val="single" w:sz="4" w:space="0" w:color="auto"/>
            </w:tcBorders>
            <w:noWrap/>
            <w:hideMark/>
          </w:tcPr>
          <w:p w14:paraId="6729309F" w14:textId="77777777" w:rsidR="00872AFE" w:rsidRPr="00711388" w:rsidRDefault="00872AFE" w:rsidP="00567869">
            <w:pPr>
              <w:jc w:val="left"/>
              <w:rPr>
                <w:lang w:val="en-GB" w:eastAsia="es-ES"/>
              </w:rPr>
            </w:pPr>
            <w:r w:rsidRPr="00711388">
              <w:rPr>
                <w:lang w:val="en-GB" w:eastAsia="es-ES"/>
              </w:rPr>
              <w:t>Name of Exposure</w:t>
            </w:r>
          </w:p>
        </w:tc>
        <w:tc>
          <w:tcPr>
            <w:tcW w:w="4701" w:type="dxa"/>
            <w:tcBorders>
              <w:top w:val="nil"/>
              <w:left w:val="nil"/>
              <w:bottom w:val="single" w:sz="4" w:space="0" w:color="auto"/>
              <w:right w:val="single" w:sz="4" w:space="0" w:color="auto"/>
            </w:tcBorders>
            <w:noWrap/>
          </w:tcPr>
          <w:p w14:paraId="323B2FCF" w14:textId="77777777" w:rsidR="00872AFE" w:rsidRPr="00711388" w:rsidRDefault="00872AFE" w:rsidP="00567869">
            <w:pPr>
              <w:jc w:val="left"/>
              <w:rPr>
                <w:lang w:val="en-GB" w:eastAsia="es-ES"/>
              </w:rPr>
            </w:pPr>
            <w:r w:rsidRPr="00711388">
              <w:rPr>
                <w:lang w:val="en-GB" w:eastAsia="es-ES"/>
              </w:rPr>
              <w:t>Names of the top 10 exposures of single exposures in terms of impact on the SCR.</w:t>
            </w:r>
          </w:p>
          <w:p w14:paraId="23A5EF31" w14:textId="77777777" w:rsidR="00872AFE" w:rsidRPr="00711388" w:rsidRDefault="00872AFE" w:rsidP="00567869">
            <w:pPr>
              <w:jc w:val="left"/>
              <w:rPr>
                <w:lang w:val="en-GB" w:eastAsia="es-ES"/>
              </w:rPr>
            </w:pPr>
            <w:r w:rsidRPr="00711388">
              <w:rPr>
                <w:lang w:val="en-GB" w:eastAsia="es-ES"/>
              </w:rPr>
              <w:t>The impact on SCR is in the column “Credit Risk Contribution”, which should be the contribution to the credit SCR, i.e. incl. diversification and the sum of entries in the column gives the credit risk SCR.</w:t>
            </w:r>
          </w:p>
        </w:tc>
      </w:tr>
      <w:tr w:rsidR="00872AFE" w:rsidRPr="00711388" w14:paraId="732ED94E"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FD340E1" w14:textId="77777777" w:rsidR="00872AFE" w:rsidRPr="00711388" w:rsidRDefault="00872AFE" w:rsidP="00567869">
            <w:pPr>
              <w:jc w:val="left"/>
              <w:rPr>
                <w:lang w:val="en-GB" w:eastAsia="fr-FR"/>
              </w:rPr>
            </w:pPr>
            <w:r w:rsidRPr="00711388">
              <w:rPr>
                <w:lang w:val="en-GB"/>
              </w:rPr>
              <w:t>C0020/R0400-R0520</w:t>
            </w:r>
          </w:p>
        </w:tc>
        <w:tc>
          <w:tcPr>
            <w:tcW w:w="2103" w:type="dxa"/>
            <w:tcBorders>
              <w:top w:val="nil"/>
              <w:left w:val="nil"/>
              <w:bottom w:val="single" w:sz="4" w:space="0" w:color="auto"/>
              <w:right w:val="single" w:sz="4" w:space="0" w:color="auto"/>
            </w:tcBorders>
            <w:noWrap/>
            <w:hideMark/>
          </w:tcPr>
          <w:p w14:paraId="266CDE18" w14:textId="77777777" w:rsidR="00872AFE" w:rsidRPr="00711388" w:rsidRDefault="00872AFE" w:rsidP="00567869">
            <w:pPr>
              <w:jc w:val="left"/>
              <w:rPr>
                <w:lang w:val="en-GB" w:eastAsia="es-ES"/>
              </w:rPr>
            </w:pPr>
            <w:r w:rsidRPr="00711388">
              <w:rPr>
                <w:lang w:val="en-GB" w:eastAsia="es-ES"/>
              </w:rPr>
              <w:t>Market value</w:t>
            </w:r>
          </w:p>
        </w:tc>
        <w:tc>
          <w:tcPr>
            <w:tcW w:w="4701" w:type="dxa"/>
            <w:tcBorders>
              <w:top w:val="nil"/>
              <w:left w:val="nil"/>
              <w:bottom w:val="single" w:sz="4" w:space="0" w:color="auto"/>
              <w:right w:val="single" w:sz="4" w:space="0" w:color="auto"/>
            </w:tcBorders>
            <w:noWrap/>
          </w:tcPr>
          <w:p w14:paraId="3990F6D7" w14:textId="77777777" w:rsidR="00872AFE" w:rsidRPr="00711388" w:rsidRDefault="00872AFE" w:rsidP="00567869">
            <w:pPr>
              <w:jc w:val="left"/>
              <w:rPr>
                <w:lang w:val="en-GB" w:eastAsia="es-ES"/>
              </w:rPr>
            </w:pPr>
            <w:r w:rsidRPr="00711388">
              <w:rPr>
                <w:lang w:val="en-GB" w:eastAsia="es-ES"/>
              </w:rPr>
              <w:t xml:space="preserve">Market value in reporting currency according to the valuation used for solvency purposes of </w:t>
            </w:r>
          </w:p>
          <w:p w14:paraId="095A71D2"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R0420 to R0510 for the top 10 exposures</w:t>
            </w:r>
          </w:p>
          <w:p w14:paraId="6DCD455A"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R0410 for the sum of these top 10 exposures</w:t>
            </w:r>
          </w:p>
          <w:p w14:paraId="76EA7325"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R0520 for the remaining exposures</w:t>
            </w:r>
          </w:p>
          <w:p w14:paraId="1B50508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R0400 for the sum of all exposures</w:t>
            </w:r>
          </w:p>
        </w:tc>
      </w:tr>
      <w:tr w:rsidR="00872AFE" w:rsidRPr="00711388" w14:paraId="1DBBB031"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7538C5B" w14:textId="77777777" w:rsidR="00872AFE" w:rsidRPr="00711388" w:rsidRDefault="00872AFE" w:rsidP="00567869">
            <w:pPr>
              <w:jc w:val="left"/>
              <w:rPr>
                <w:lang w:val="en-GB" w:eastAsia="fr-FR"/>
              </w:rPr>
            </w:pPr>
            <w:r w:rsidRPr="00711388">
              <w:rPr>
                <w:lang w:val="en-GB"/>
              </w:rPr>
              <w:t>C0030/R0400-R0520</w:t>
            </w:r>
          </w:p>
        </w:tc>
        <w:tc>
          <w:tcPr>
            <w:tcW w:w="2103" w:type="dxa"/>
            <w:tcBorders>
              <w:top w:val="nil"/>
              <w:left w:val="nil"/>
              <w:bottom w:val="single" w:sz="4" w:space="0" w:color="auto"/>
              <w:right w:val="single" w:sz="4" w:space="0" w:color="auto"/>
            </w:tcBorders>
            <w:noWrap/>
            <w:hideMark/>
          </w:tcPr>
          <w:p w14:paraId="0B3C6530" w14:textId="77777777" w:rsidR="00872AFE" w:rsidRPr="00711388" w:rsidRDefault="00872AFE" w:rsidP="00567869">
            <w:pPr>
              <w:jc w:val="left"/>
              <w:rPr>
                <w:lang w:val="en-GB" w:eastAsia="es-ES"/>
              </w:rPr>
            </w:pPr>
            <w:r w:rsidRPr="00711388">
              <w:rPr>
                <w:lang w:val="en-GB" w:eastAsia="es-ES"/>
              </w:rPr>
              <w:t>Exposure at default</w:t>
            </w:r>
          </w:p>
        </w:tc>
        <w:tc>
          <w:tcPr>
            <w:tcW w:w="4701" w:type="dxa"/>
            <w:tcBorders>
              <w:top w:val="nil"/>
              <w:left w:val="nil"/>
              <w:bottom w:val="single" w:sz="4" w:space="0" w:color="auto"/>
              <w:right w:val="single" w:sz="4" w:space="0" w:color="auto"/>
            </w:tcBorders>
            <w:noWrap/>
          </w:tcPr>
          <w:p w14:paraId="2702AC05" w14:textId="77777777" w:rsidR="00872AFE" w:rsidRPr="00711388" w:rsidRDefault="00872AFE" w:rsidP="00567869">
            <w:pPr>
              <w:jc w:val="left"/>
              <w:rPr>
                <w:lang w:val="en-GB" w:eastAsia="es-ES"/>
              </w:rPr>
            </w:pPr>
            <w:r w:rsidRPr="00711388">
              <w:rPr>
                <w:lang w:val="en-GB" w:eastAsia="es-ES"/>
              </w:rPr>
              <w:t xml:space="preserve">Exposure at default in reporting currency of </w:t>
            </w:r>
          </w:p>
          <w:p w14:paraId="2C8DFD8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R0420 to R0510 for the top 10 exposures</w:t>
            </w:r>
          </w:p>
          <w:p w14:paraId="5E44095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R0410 for the sum of these top 10 exposures</w:t>
            </w:r>
          </w:p>
          <w:p w14:paraId="732764F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R0520 for the remaining exposures</w:t>
            </w:r>
          </w:p>
          <w:p w14:paraId="495A0697"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R0400 for the sum of all exposures</w:t>
            </w:r>
          </w:p>
        </w:tc>
      </w:tr>
      <w:tr w:rsidR="00872AFE" w:rsidRPr="00711388" w14:paraId="2F91D027"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462F967" w14:textId="77777777" w:rsidR="00872AFE" w:rsidRPr="00711388" w:rsidRDefault="00872AFE" w:rsidP="00567869">
            <w:pPr>
              <w:jc w:val="left"/>
              <w:rPr>
                <w:lang w:val="en-GB" w:eastAsia="fr-FR"/>
              </w:rPr>
            </w:pPr>
            <w:r w:rsidRPr="00711388">
              <w:rPr>
                <w:lang w:val="en-GB"/>
              </w:rPr>
              <w:t>C0040/R0400-R0520</w:t>
            </w:r>
          </w:p>
        </w:tc>
        <w:tc>
          <w:tcPr>
            <w:tcW w:w="2103" w:type="dxa"/>
            <w:tcBorders>
              <w:top w:val="nil"/>
              <w:left w:val="nil"/>
              <w:bottom w:val="single" w:sz="4" w:space="0" w:color="auto"/>
              <w:right w:val="single" w:sz="4" w:space="0" w:color="auto"/>
            </w:tcBorders>
            <w:noWrap/>
            <w:hideMark/>
          </w:tcPr>
          <w:p w14:paraId="2406C7B3" w14:textId="77777777" w:rsidR="00872AFE" w:rsidRPr="00711388" w:rsidRDefault="00872AFE" w:rsidP="00567869">
            <w:pPr>
              <w:jc w:val="left"/>
              <w:rPr>
                <w:lang w:val="en-GB" w:eastAsia="es-ES"/>
              </w:rPr>
            </w:pPr>
            <w:r w:rsidRPr="00711388">
              <w:rPr>
                <w:lang w:val="en-GB" w:eastAsia="es-ES"/>
              </w:rPr>
              <w:t>Credit Risk Contribution</w:t>
            </w:r>
          </w:p>
        </w:tc>
        <w:tc>
          <w:tcPr>
            <w:tcW w:w="4701" w:type="dxa"/>
            <w:tcBorders>
              <w:top w:val="nil"/>
              <w:left w:val="nil"/>
              <w:bottom w:val="single" w:sz="4" w:space="0" w:color="auto"/>
              <w:right w:val="single" w:sz="4" w:space="0" w:color="auto"/>
            </w:tcBorders>
            <w:noWrap/>
          </w:tcPr>
          <w:p w14:paraId="3327EB5B" w14:textId="77777777" w:rsidR="00872AFE" w:rsidRPr="00711388" w:rsidRDefault="00872AFE" w:rsidP="00567869">
            <w:pPr>
              <w:jc w:val="left"/>
              <w:rPr>
                <w:lang w:val="en-GB" w:eastAsia="es-ES"/>
              </w:rPr>
            </w:pPr>
            <w:r w:rsidRPr="00711388">
              <w:rPr>
                <w:lang w:val="en-GB" w:eastAsia="es-ES"/>
              </w:rPr>
              <w:t>Contribution to the credit SCR including diversification, i.e. the sum of entries in this column gives the credit risk SCR:</w:t>
            </w:r>
          </w:p>
          <w:p w14:paraId="1D7CC6E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R0420 to R0510 for the top 10 exposures</w:t>
            </w:r>
          </w:p>
          <w:p w14:paraId="56E7FC70"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R0410 for the sum of these top 10 exposures</w:t>
            </w:r>
          </w:p>
          <w:p w14:paraId="1CCC3114"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R0520 for the remaining exposures</w:t>
            </w:r>
          </w:p>
          <w:p w14:paraId="60837E51"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R0400 for the sum of all exposures</w:t>
            </w:r>
          </w:p>
        </w:tc>
      </w:tr>
      <w:tr w:rsidR="00872AFE" w:rsidRPr="00711388" w14:paraId="13FE5467"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7EB4322" w14:textId="77777777" w:rsidR="00872AFE" w:rsidRPr="00711388" w:rsidRDefault="00872AFE" w:rsidP="00567869">
            <w:pPr>
              <w:jc w:val="left"/>
              <w:rPr>
                <w:lang w:val="en-GB" w:eastAsia="fr-FR"/>
              </w:rPr>
            </w:pPr>
            <w:r w:rsidRPr="00711388">
              <w:rPr>
                <w:lang w:val="en-GB"/>
              </w:rPr>
              <w:lastRenderedPageBreak/>
              <w:t>C0050/R0410-R0510</w:t>
            </w:r>
          </w:p>
        </w:tc>
        <w:tc>
          <w:tcPr>
            <w:tcW w:w="2103" w:type="dxa"/>
            <w:tcBorders>
              <w:top w:val="nil"/>
              <w:left w:val="nil"/>
              <w:bottom w:val="single" w:sz="4" w:space="0" w:color="auto"/>
              <w:right w:val="single" w:sz="4" w:space="0" w:color="auto"/>
            </w:tcBorders>
            <w:noWrap/>
            <w:hideMark/>
          </w:tcPr>
          <w:p w14:paraId="677B3675" w14:textId="77777777" w:rsidR="00872AFE" w:rsidRPr="00711388" w:rsidRDefault="00872AFE" w:rsidP="00567869">
            <w:pPr>
              <w:jc w:val="left"/>
              <w:rPr>
                <w:lang w:val="en-GB" w:eastAsia="es-ES"/>
              </w:rPr>
            </w:pPr>
            <w:r w:rsidRPr="00711388">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7CE50ECD" w14:textId="77777777" w:rsidR="00872AFE" w:rsidRPr="00711388" w:rsidRDefault="00872AFE" w:rsidP="00567869">
            <w:pPr>
              <w:jc w:val="left"/>
              <w:rPr>
                <w:lang w:val="en-GB" w:eastAsia="es-ES"/>
              </w:rPr>
            </w:pPr>
            <w:r w:rsidRPr="00711388">
              <w:rPr>
                <w:lang w:val="en-GB" w:eastAsia="es-ES"/>
              </w:rPr>
              <w:t>Average 1Y probability of default in %</w:t>
            </w:r>
          </w:p>
          <w:p w14:paraId="7A75C8AD"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R0420 to R0510 for the top 10 exposures</w:t>
            </w:r>
          </w:p>
          <w:p w14:paraId="13A09EF2"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R0410 for the sum of these top 10 exposures</w:t>
            </w:r>
          </w:p>
        </w:tc>
      </w:tr>
      <w:tr w:rsidR="00872AFE" w:rsidRPr="00711388" w14:paraId="4EC554A0"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1EF8A685" w14:textId="77777777" w:rsidR="00872AFE" w:rsidRPr="00711388" w:rsidRDefault="00872AFE" w:rsidP="00567869">
            <w:pPr>
              <w:jc w:val="left"/>
              <w:rPr>
                <w:lang w:val="en-GB" w:eastAsia="fr-FR"/>
              </w:rPr>
            </w:pPr>
            <w:r w:rsidRPr="00711388">
              <w:rPr>
                <w:lang w:val="en-GB"/>
              </w:rPr>
              <w:t>C0060/R0410-R0510</w:t>
            </w:r>
          </w:p>
        </w:tc>
        <w:tc>
          <w:tcPr>
            <w:tcW w:w="2103" w:type="dxa"/>
            <w:tcBorders>
              <w:top w:val="nil"/>
              <w:left w:val="nil"/>
              <w:bottom w:val="single" w:sz="4" w:space="0" w:color="auto"/>
              <w:right w:val="single" w:sz="4" w:space="0" w:color="auto"/>
            </w:tcBorders>
            <w:noWrap/>
            <w:hideMark/>
          </w:tcPr>
          <w:p w14:paraId="44191183" w14:textId="77777777" w:rsidR="00872AFE" w:rsidRPr="00711388" w:rsidRDefault="00872AFE" w:rsidP="00567869">
            <w:pPr>
              <w:jc w:val="left"/>
              <w:rPr>
                <w:lang w:val="en-GB" w:eastAsia="es-ES"/>
              </w:rPr>
            </w:pPr>
            <w:r w:rsidRPr="00711388">
              <w:rPr>
                <w:lang w:val="en-GB" w:eastAsia="es-ES"/>
              </w:rPr>
              <w:t>Average Loss Given Default (in %)</w:t>
            </w:r>
          </w:p>
        </w:tc>
        <w:tc>
          <w:tcPr>
            <w:tcW w:w="4701" w:type="dxa"/>
            <w:tcBorders>
              <w:top w:val="nil"/>
              <w:left w:val="nil"/>
              <w:bottom w:val="single" w:sz="4" w:space="0" w:color="auto"/>
              <w:right w:val="single" w:sz="4" w:space="0" w:color="auto"/>
            </w:tcBorders>
            <w:noWrap/>
          </w:tcPr>
          <w:p w14:paraId="10C19639" w14:textId="77777777" w:rsidR="00872AFE" w:rsidRPr="00711388" w:rsidRDefault="00872AFE" w:rsidP="00567869">
            <w:pPr>
              <w:jc w:val="left"/>
              <w:rPr>
                <w:lang w:val="en-GB" w:eastAsia="es-ES"/>
              </w:rPr>
            </w:pPr>
            <w:r w:rsidRPr="00711388">
              <w:rPr>
                <w:lang w:val="en-GB" w:eastAsia="es-ES"/>
              </w:rPr>
              <w:t>Average loss given default in %</w:t>
            </w:r>
          </w:p>
          <w:p w14:paraId="6DACD50E"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R0420 to R0510 for the top 10 exposures</w:t>
            </w:r>
          </w:p>
          <w:p w14:paraId="1A767DD0"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R0410 for the sum of these top 10 exposures</w:t>
            </w:r>
          </w:p>
        </w:tc>
      </w:tr>
      <w:tr w:rsidR="00872AFE" w:rsidRPr="00711388" w14:paraId="5CA99376"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34C6395" w14:textId="77777777" w:rsidR="00872AFE" w:rsidRPr="00711388" w:rsidRDefault="00872AFE" w:rsidP="00567869">
            <w:pPr>
              <w:jc w:val="left"/>
              <w:rPr>
                <w:lang w:val="en-GB" w:eastAsia="fr-FR"/>
              </w:rPr>
            </w:pPr>
            <w:r w:rsidRPr="00711388">
              <w:rPr>
                <w:lang w:val="en-GB"/>
              </w:rPr>
              <w:t>C0070/R0400-R0520</w:t>
            </w:r>
          </w:p>
        </w:tc>
        <w:tc>
          <w:tcPr>
            <w:tcW w:w="2103" w:type="dxa"/>
            <w:tcBorders>
              <w:top w:val="nil"/>
              <w:left w:val="nil"/>
              <w:bottom w:val="single" w:sz="4" w:space="0" w:color="auto"/>
              <w:right w:val="single" w:sz="4" w:space="0" w:color="auto"/>
            </w:tcBorders>
            <w:noWrap/>
            <w:hideMark/>
          </w:tcPr>
          <w:p w14:paraId="2494FC5C" w14:textId="77777777" w:rsidR="00872AFE" w:rsidRPr="00711388" w:rsidRDefault="00872AFE" w:rsidP="00567869">
            <w:pPr>
              <w:jc w:val="left"/>
              <w:rPr>
                <w:lang w:val="en-GB" w:eastAsia="es-ES"/>
              </w:rPr>
            </w:pPr>
            <w:r w:rsidRPr="00711388">
              <w:rPr>
                <w:lang w:val="en-GB" w:eastAsia="es-ES"/>
              </w:rPr>
              <w:t>Market value (% of total sum)</w:t>
            </w:r>
          </w:p>
        </w:tc>
        <w:tc>
          <w:tcPr>
            <w:tcW w:w="4701" w:type="dxa"/>
            <w:tcBorders>
              <w:top w:val="nil"/>
              <w:left w:val="nil"/>
              <w:bottom w:val="single" w:sz="4" w:space="0" w:color="auto"/>
              <w:right w:val="single" w:sz="4" w:space="0" w:color="auto"/>
            </w:tcBorders>
            <w:noWrap/>
          </w:tcPr>
          <w:p w14:paraId="02A215DE" w14:textId="77777777" w:rsidR="00872AFE" w:rsidRPr="00711388" w:rsidRDefault="00872AFE" w:rsidP="00567869">
            <w:pPr>
              <w:jc w:val="left"/>
              <w:rPr>
                <w:lang w:val="en-GB" w:eastAsia="es-ES"/>
              </w:rPr>
            </w:pPr>
            <w:r w:rsidRPr="00711388">
              <w:rPr>
                <w:lang w:val="en-GB" w:eastAsia="es-ES"/>
              </w:rPr>
              <w:t xml:space="preserve">Share of the market value (in %) relative to the total sum of market values of exposures to credit event risk </w:t>
            </w:r>
          </w:p>
          <w:p w14:paraId="1F2D91D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R0420 to R0510 for the top 10 exposures</w:t>
            </w:r>
          </w:p>
          <w:p w14:paraId="32415ED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R0410 for the sum of these top 10 exposures</w:t>
            </w:r>
          </w:p>
          <w:p w14:paraId="10E05E9C"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R0520 for the remaining exposures</w:t>
            </w:r>
          </w:p>
          <w:p w14:paraId="0A9A4DDB"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R0400 for the sum of all exposures (which should be 100%)</w:t>
            </w:r>
          </w:p>
        </w:tc>
      </w:tr>
      <w:tr w:rsidR="00872AFE" w:rsidRPr="00711388" w14:paraId="0D910710"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08B0BF4" w14:textId="77777777" w:rsidR="00872AFE" w:rsidRPr="00711388" w:rsidRDefault="00872AFE" w:rsidP="00567869">
            <w:pPr>
              <w:jc w:val="left"/>
              <w:rPr>
                <w:lang w:val="en-GB" w:eastAsia="fr-FR"/>
              </w:rPr>
            </w:pPr>
            <w:r w:rsidRPr="00711388">
              <w:rPr>
                <w:lang w:val="en-GB"/>
              </w:rPr>
              <w:t>C0080/R0400-R0520</w:t>
            </w:r>
          </w:p>
        </w:tc>
        <w:tc>
          <w:tcPr>
            <w:tcW w:w="2103" w:type="dxa"/>
            <w:tcBorders>
              <w:top w:val="nil"/>
              <w:left w:val="nil"/>
              <w:bottom w:val="single" w:sz="4" w:space="0" w:color="auto"/>
              <w:right w:val="single" w:sz="4" w:space="0" w:color="auto"/>
            </w:tcBorders>
            <w:noWrap/>
            <w:hideMark/>
          </w:tcPr>
          <w:p w14:paraId="215673AC" w14:textId="77777777" w:rsidR="00872AFE" w:rsidRPr="00711388" w:rsidRDefault="00872AFE" w:rsidP="00567869">
            <w:pPr>
              <w:jc w:val="left"/>
              <w:rPr>
                <w:lang w:val="en-GB" w:eastAsia="es-ES"/>
              </w:rPr>
            </w:pPr>
            <w:r w:rsidRPr="00711388">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0CA053D8" w14:textId="77777777" w:rsidR="00872AFE" w:rsidRPr="00711388" w:rsidRDefault="00872AFE" w:rsidP="00567869">
            <w:pPr>
              <w:jc w:val="left"/>
              <w:rPr>
                <w:lang w:val="en-GB" w:eastAsia="es-ES"/>
              </w:rPr>
            </w:pPr>
            <w:r w:rsidRPr="00711388">
              <w:rPr>
                <w:lang w:val="en-GB" w:eastAsia="es-ES"/>
              </w:rPr>
              <w:t xml:space="preserve">Share of the credit risk contribution (in %) relative to the total credit risk SCR </w:t>
            </w:r>
          </w:p>
          <w:p w14:paraId="7DBD4E72"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R0420 to R0510 for the top 10 exposures</w:t>
            </w:r>
          </w:p>
          <w:p w14:paraId="62776878"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R0410 for the sum of these top 10 exposures</w:t>
            </w:r>
          </w:p>
          <w:p w14:paraId="19EFA394"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R0520 for the remaining exposures</w:t>
            </w:r>
          </w:p>
          <w:p w14:paraId="19633265" w14:textId="77777777" w:rsidR="00872AFE" w:rsidRPr="00711388" w:rsidRDefault="00872AFE" w:rsidP="0083381F">
            <w:pPr>
              <w:pStyle w:val="ListParagraph"/>
              <w:numPr>
                <w:ilvl w:val="0"/>
                <w:numId w:val="20"/>
              </w:numPr>
              <w:spacing w:after="0" w:line="240" w:lineRule="auto"/>
              <w:ind w:left="357" w:hanging="357"/>
              <w:rPr>
                <w:rFonts w:ascii="Times New Roman" w:hAnsi="Times New Roman" w:cs="Times New Roman"/>
                <w:sz w:val="24"/>
                <w:szCs w:val="24"/>
                <w:lang w:eastAsia="es-ES"/>
              </w:rPr>
            </w:pPr>
            <w:r w:rsidRPr="00711388">
              <w:rPr>
                <w:rFonts w:ascii="Times New Roman" w:hAnsi="Times New Roman" w:cs="Times New Roman"/>
                <w:sz w:val="24"/>
                <w:szCs w:val="24"/>
                <w:lang w:eastAsia="es-ES"/>
              </w:rPr>
              <w:t>in R0400 for the sum of all exposures (which should be 100%)</w:t>
            </w:r>
          </w:p>
        </w:tc>
      </w:tr>
      <w:tr w:rsidR="00872AFE" w:rsidRPr="00711388" w14:paraId="22307B94" w14:textId="77777777" w:rsidTr="00567869">
        <w:trPr>
          <w:trHeight w:val="300"/>
        </w:trPr>
        <w:tc>
          <w:tcPr>
            <w:tcW w:w="9610" w:type="dxa"/>
            <w:gridSpan w:val="3"/>
            <w:tcBorders>
              <w:top w:val="nil"/>
              <w:left w:val="single" w:sz="4" w:space="0" w:color="auto"/>
              <w:bottom w:val="single" w:sz="4" w:space="0" w:color="auto"/>
              <w:right w:val="single" w:sz="4" w:space="0" w:color="auto"/>
            </w:tcBorders>
            <w:noWrap/>
            <w:hideMark/>
          </w:tcPr>
          <w:p w14:paraId="0FC8B766" w14:textId="77777777" w:rsidR="00872AFE" w:rsidRPr="00711388" w:rsidRDefault="00872AFE" w:rsidP="00567869">
            <w:pPr>
              <w:jc w:val="left"/>
              <w:rPr>
                <w:i/>
                <w:lang w:val="en-GB" w:eastAsia="es-ES"/>
              </w:rPr>
            </w:pPr>
            <w:r w:rsidRPr="00711388">
              <w:rPr>
                <w:i/>
                <w:lang w:val="en-GB" w:eastAsia="es-ES"/>
              </w:rPr>
              <w:t>Split by asset classes</w:t>
            </w:r>
          </w:p>
        </w:tc>
      </w:tr>
      <w:tr w:rsidR="00872AFE" w:rsidRPr="00711388" w14:paraId="64EB0AA7"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901A718" w14:textId="77777777" w:rsidR="00872AFE" w:rsidRPr="00711388" w:rsidRDefault="00872AFE" w:rsidP="00567869">
            <w:pPr>
              <w:jc w:val="left"/>
              <w:rPr>
                <w:lang w:val="en-GB" w:eastAsia="fr-FR"/>
              </w:rPr>
            </w:pPr>
            <w:r w:rsidRPr="00711388">
              <w:rPr>
                <w:lang w:val="en-GB"/>
              </w:rPr>
              <w:t>C0020/R0530-R0640</w:t>
            </w:r>
          </w:p>
        </w:tc>
        <w:tc>
          <w:tcPr>
            <w:tcW w:w="2103" w:type="dxa"/>
            <w:tcBorders>
              <w:top w:val="nil"/>
              <w:left w:val="nil"/>
              <w:bottom w:val="single" w:sz="4" w:space="0" w:color="auto"/>
              <w:right w:val="single" w:sz="4" w:space="0" w:color="auto"/>
            </w:tcBorders>
            <w:noWrap/>
            <w:hideMark/>
          </w:tcPr>
          <w:p w14:paraId="0F7424C1" w14:textId="77777777" w:rsidR="00872AFE" w:rsidRPr="00711388" w:rsidRDefault="00872AFE" w:rsidP="00567869">
            <w:pPr>
              <w:jc w:val="left"/>
              <w:rPr>
                <w:lang w:val="en-GB" w:eastAsia="es-ES"/>
              </w:rPr>
            </w:pPr>
            <w:r w:rsidRPr="00711388">
              <w:rPr>
                <w:lang w:val="en-GB" w:eastAsia="es-ES"/>
              </w:rPr>
              <w:t>Market value</w:t>
            </w:r>
          </w:p>
        </w:tc>
        <w:tc>
          <w:tcPr>
            <w:tcW w:w="4701" w:type="dxa"/>
            <w:tcBorders>
              <w:top w:val="nil"/>
              <w:left w:val="nil"/>
              <w:bottom w:val="single" w:sz="4" w:space="0" w:color="auto"/>
              <w:right w:val="single" w:sz="4" w:space="0" w:color="auto"/>
            </w:tcBorders>
            <w:noWrap/>
          </w:tcPr>
          <w:p w14:paraId="75B2BC34" w14:textId="77777777" w:rsidR="00872AFE" w:rsidRPr="00711388" w:rsidRDefault="00872AFE" w:rsidP="00567869">
            <w:pPr>
              <w:jc w:val="left"/>
              <w:rPr>
                <w:lang w:val="en-GB"/>
              </w:rPr>
            </w:pPr>
            <w:r w:rsidRPr="00711388">
              <w:rPr>
                <w:lang w:val="en-GB" w:eastAsia="es-ES"/>
              </w:rPr>
              <w:t>Total market value according to the valuation used for solvency purposes and split by asset classes.</w:t>
            </w:r>
          </w:p>
        </w:tc>
      </w:tr>
      <w:tr w:rsidR="00872AFE" w:rsidRPr="00711388" w14:paraId="008D7A3F"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28049AEF" w14:textId="77777777" w:rsidR="00872AFE" w:rsidRPr="00711388" w:rsidRDefault="00872AFE" w:rsidP="00567869">
            <w:pPr>
              <w:jc w:val="left"/>
              <w:rPr>
                <w:lang w:val="en-GB" w:eastAsia="fr-FR"/>
              </w:rPr>
            </w:pPr>
            <w:r w:rsidRPr="00711388">
              <w:rPr>
                <w:lang w:val="en-GB"/>
              </w:rPr>
              <w:t>C0030/R0530-R0640</w:t>
            </w:r>
          </w:p>
        </w:tc>
        <w:tc>
          <w:tcPr>
            <w:tcW w:w="2103" w:type="dxa"/>
            <w:tcBorders>
              <w:top w:val="nil"/>
              <w:left w:val="nil"/>
              <w:bottom w:val="single" w:sz="4" w:space="0" w:color="auto"/>
              <w:right w:val="single" w:sz="4" w:space="0" w:color="auto"/>
            </w:tcBorders>
            <w:noWrap/>
            <w:hideMark/>
          </w:tcPr>
          <w:p w14:paraId="53B89CBD" w14:textId="77777777" w:rsidR="00872AFE" w:rsidRPr="00711388" w:rsidRDefault="00872AFE" w:rsidP="00567869">
            <w:pPr>
              <w:jc w:val="left"/>
              <w:rPr>
                <w:lang w:val="en-GB" w:eastAsia="es-ES"/>
              </w:rPr>
            </w:pPr>
            <w:r w:rsidRPr="00711388">
              <w:rPr>
                <w:lang w:val="en-GB" w:eastAsia="es-ES"/>
              </w:rPr>
              <w:t>Exposure at default</w:t>
            </w:r>
          </w:p>
        </w:tc>
        <w:tc>
          <w:tcPr>
            <w:tcW w:w="4701" w:type="dxa"/>
            <w:tcBorders>
              <w:top w:val="nil"/>
              <w:left w:val="nil"/>
              <w:bottom w:val="single" w:sz="4" w:space="0" w:color="auto"/>
              <w:right w:val="single" w:sz="4" w:space="0" w:color="auto"/>
            </w:tcBorders>
            <w:noWrap/>
          </w:tcPr>
          <w:p w14:paraId="6C61D74C" w14:textId="77777777" w:rsidR="00872AFE" w:rsidRPr="00711388" w:rsidRDefault="00872AFE" w:rsidP="00567869">
            <w:pPr>
              <w:jc w:val="left"/>
              <w:rPr>
                <w:lang w:val="en-GB"/>
              </w:rPr>
            </w:pPr>
            <w:r w:rsidRPr="00711388">
              <w:rPr>
                <w:lang w:val="en-GB" w:eastAsia="es-ES"/>
              </w:rPr>
              <w:t xml:space="preserve">Total exposure at default and split by asset classes. </w:t>
            </w:r>
          </w:p>
        </w:tc>
      </w:tr>
      <w:tr w:rsidR="00872AFE" w:rsidRPr="00711388" w14:paraId="37DBA19F"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E976B46" w14:textId="77777777" w:rsidR="00872AFE" w:rsidRPr="00711388" w:rsidRDefault="00872AFE" w:rsidP="00567869">
            <w:pPr>
              <w:jc w:val="left"/>
              <w:rPr>
                <w:lang w:val="en-GB" w:eastAsia="fr-FR"/>
              </w:rPr>
            </w:pPr>
            <w:r w:rsidRPr="00711388">
              <w:rPr>
                <w:lang w:val="en-GB"/>
              </w:rPr>
              <w:t>C0040/R0530-R0640</w:t>
            </w:r>
          </w:p>
        </w:tc>
        <w:tc>
          <w:tcPr>
            <w:tcW w:w="2103" w:type="dxa"/>
            <w:tcBorders>
              <w:top w:val="nil"/>
              <w:left w:val="nil"/>
              <w:bottom w:val="single" w:sz="4" w:space="0" w:color="auto"/>
              <w:right w:val="single" w:sz="4" w:space="0" w:color="auto"/>
            </w:tcBorders>
            <w:noWrap/>
            <w:hideMark/>
          </w:tcPr>
          <w:p w14:paraId="21FB329A" w14:textId="77777777" w:rsidR="00872AFE" w:rsidRPr="00711388" w:rsidRDefault="00872AFE" w:rsidP="00567869">
            <w:pPr>
              <w:jc w:val="left"/>
              <w:rPr>
                <w:lang w:val="en-GB" w:eastAsia="es-ES"/>
              </w:rPr>
            </w:pPr>
            <w:r w:rsidRPr="00711388">
              <w:rPr>
                <w:lang w:val="en-GB" w:eastAsia="es-ES"/>
              </w:rPr>
              <w:t>Credit Risk Contribution</w:t>
            </w:r>
          </w:p>
        </w:tc>
        <w:tc>
          <w:tcPr>
            <w:tcW w:w="4701" w:type="dxa"/>
            <w:tcBorders>
              <w:top w:val="nil"/>
              <w:left w:val="nil"/>
              <w:bottom w:val="single" w:sz="4" w:space="0" w:color="auto"/>
              <w:right w:val="single" w:sz="4" w:space="0" w:color="auto"/>
            </w:tcBorders>
            <w:noWrap/>
          </w:tcPr>
          <w:p w14:paraId="3CD0F88A" w14:textId="77777777" w:rsidR="00872AFE" w:rsidRPr="00711388" w:rsidRDefault="00872AFE" w:rsidP="00567869">
            <w:pPr>
              <w:rPr>
                <w:lang w:val="en-GB"/>
              </w:rPr>
            </w:pPr>
            <w:r w:rsidRPr="00711388">
              <w:rPr>
                <w:lang w:val="en-GB" w:eastAsia="es-ES"/>
              </w:rPr>
              <w:t>Total contribution to the credit SCR (in reporting currency) including diversification and split by asset classes, i.e. the sum of entries in this column gives the credit risk SCR.</w:t>
            </w:r>
          </w:p>
        </w:tc>
      </w:tr>
      <w:tr w:rsidR="00872AFE" w:rsidRPr="00711388" w14:paraId="7D7479F8"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FD42248" w14:textId="77777777" w:rsidR="00872AFE" w:rsidRPr="00711388" w:rsidRDefault="00872AFE" w:rsidP="00567869">
            <w:pPr>
              <w:jc w:val="left"/>
              <w:rPr>
                <w:lang w:val="en-GB" w:eastAsia="fr-FR"/>
              </w:rPr>
            </w:pPr>
            <w:r w:rsidRPr="00711388">
              <w:rPr>
                <w:lang w:val="en-GB"/>
              </w:rPr>
              <w:lastRenderedPageBreak/>
              <w:t>C0050/R0530-R0630</w:t>
            </w:r>
          </w:p>
        </w:tc>
        <w:tc>
          <w:tcPr>
            <w:tcW w:w="2103" w:type="dxa"/>
            <w:tcBorders>
              <w:top w:val="nil"/>
              <w:left w:val="nil"/>
              <w:bottom w:val="single" w:sz="4" w:space="0" w:color="auto"/>
              <w:right w:val="single" w:sz="4" w:space="0" w:color="auto"/>
            </w:tcBorders>
            <w:noWrap/>
            <w:hideMark/>
          </w:tcPr>
          <w:p w14:paraId="083415FA" w14:textId="77777777" w:rsidR="00872AFE" w:rsidRPr="00711388" w:rsidRDefault="00872AFE" w:rsidP="00567869">
            <w:pPr>
              <w:jc w:val="left"/>
              <w:rPr>
                <w:lang w:val="en-GB" w:eastAsia="es-ES"/>
              </w:rPr>
            </w:pPr>
            <w:r w:rsidRPr="00711388">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513BC800" w14:textId="77777777" w:rsidR="00872AFE" w:rsidRPr="00711388" w:rsidRDefault="00872AFE" w:rsidP="00567869">
            <w:pPr>
              <w:jc w:val="left"/>
              <w:rPr>
                <w:lang w:val="en-GB"/>
              </w:rPr>
            </w:pPr>
            <w:r w:rsidRPr="00711388">
              <w:rPr>
                <w:lang w:val="en-GB" w:eastAsia="es-ES"/>
              </w:rPr>
              <w:t>Average 1Y probability of default in % for the assets as sorted by asset classes.</w:t>
            </w:r>
          </w:p>
        </w:tc>
      </w:tr>
      <w:tr w:rsidR="00872AFE" w:rsidRPr="00711388" w14:paraId="285555F7"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878145A" w14:textId="77777777" w:rsidR="00872AFE" w:rsidRPr="00711388" w:rsidRDefault="00872AFE" w:rsidP="00567869">
            <w:pPr>
              <w:jc w:val="left"/>
              <w:rPr>
                <w:lang w:val="en-GB" w:eastAsia="fr-FR"/>
              </w:rPr>
            </w:pPr>
            <w:r w:rsidRPr="00711388">
              <w:rPr>
                <w:lang w:val="en-GB"/>
              </w:rPr>
              <w:t>C0060/R0530-R0630</w:t>
            </w:r>
          </w:p>
        </w:tc>
        <w:tc>
          <w:tcPr>
            <w:tcW w:w="2103" w:type="dxa"/>
            <w:tcBorders>
              <w:top w:val="nil"/>
              <w:left w:val="nil"/>
              <w:bottom w:val="single" w:sz="4" w:space="0" w:color="auto"/>
              <w:right w:val="single" w:sz="4" w:space="0" w:color="auto"/>
            </w:tcBorders>
            <w:noWrap/>
            <w:hideMark/>
          </w:tcPr>
          <w:p w14:paraId="31B1CB3D" w14:textId="77777777" w:rsidR="00872AFE" w:rsidRPr="00711388" w:rsidRDefault="00872AFE" w:rsidP="00567869">
            <w:pPr>
              <w:jc w:val="left"/>
              <w:rPr>
                <w:lang w:val="en-GB" w:eastAsia="es-ES"/>
              </w:rPr>
            </w:pPr>
            <w:r w:rsidRPr="00711388">
              <w:rPr>
                <w:lang w:val="en-GB" w:eastAsia="es-ES"/>
              </w:rPr>
              <w:t>Average Loss Given Default (in %)</w:t>
            </w:r>
          </w:p>
        </w:tc>
        <w:tc>
          <w:tcPr>
            <w:tcW w:w="4701" w:type="dxa"/>
            <w:tcBorders>
              <w:top w:val="nil"/>
              <w:left w:val="nil"/>
              <w:bottom w:val="single" w:sz="4" w:space="0" w:color="auto"/>
              <w:right w:val="single" w:sz="4" w:space="0" w:color="auto"/>
            </w:tcBorders>
            <w:noWrap/>
          </w:tcPr>
          <w:p w14:paraId="0CCEB775" w14:textId="77777777" w:rsidR="00872AFE" w:rsidRPr="00711388" w:rsidRDefault="00872AFE" w:rsidP="00567869">
            <w:pPr>
              <w:rPr>
                <w:lang w:val="en-GB"/>
              </w:rPr>
            </w:pPr>
            <w:r w:rsidRPr="00711388">
              <w:rPr>
                <w:lang w:val="en-GB" w:eastAsia="es-ES"/>
              </w:rPr>
              <w:t>Average loss given default in % for the assets as sorted by asset classes.</w:t>
            </w:r>
            <w:r w:rsidRPr="00711388" w:rsidDel="008C15D5">
              <w:rPr>
                <w:lang w:val="en-GB"/>
              </w:rPr>
              <w:t xml:space="preserve"> </w:t>
            </w:r>
          </w:p>
          <w:p w14:paraId="7160C43D" w14:textId="77777777" w:rsidR="00872AFE" w:rsidRPr="00711388" w:rsidRDefault="00872AFE" w:rsidP="00567869">
            <w:pPr>
              <w:pStyle w:val="ListParagraph"/>
              <w:spacing w:after="0" w:line="240" w:lineRule="auto"/>
              <w:ind w:left="357"/>
              <w:rPr>
                <w:rFonts w:ascii="Times New Roman" w:hAnsi="Times New Roman" w:cs="Times New Roman"/>
                <w:sz w:val="24"/>
                <w:szCs w:val="24"/>
                <w:lang w:eastAsia="es-ES"/>
              </w:rPr>
            </w:pPr>
          </w:p>
        </w:tc>
      </w:tr>
      <w:tr w:rsidR="00872AFE" w:rsidRPr="00711388" w14:paraId="05E601D7"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CCFBDAB" w14:textId="77777777" w:rsidR="00872AFE" w:rsidRPr="00711388" w:rsidRDefault="00872AFE" w:rsidP="00567869">
            <w:pPr>
              <w:jc w:val="left"/>
              <w:rPr>
                <w:lang w:val="en-GB" w:eastAsia="fr-FR"/>
              </w:rPr>
            </w:pPr>
            <w:r w:rsidRPr="00711388">
              <w:rPr>
                <w:lang w:val="en-GB"/>
              </w:rPr>
              <w:t>C0070/R0530-R0640</w:t>
            </w:r>
          </w:p>
        </w:tc>
        <w:tc>
          <w:tcPr>
            <w:tcW w:w="2103" w:type="dxa"/>
            <w:tcBorders>
              <w:top w:val="nil"/>
              <w:left w:val="nil"/>
              <w:bottom w:val="single" w:sz="4" w:space="0" w:color="auto"/>
              <w:right w:val="single" w:sz="4" w:space="0" w:color="auto"/>
            </w:tcBorders>
            <w:noWrap/>
            <w:hideMark/>
          </w:tcPr>
          <w:p w14:paraId="78AC3A42" w14:textId="77777777" w:rsidR="00872AFE" w:rsidRPr="00711388" w:rsidRDefault="00872AFE" w:rsidP="00567869">
            <w:pPr>
              <w:jc w:val="left"/>
              <w:rPr>
                <w:lang w:val="en-GB" w:eastAsia="es-ES"/>
              </w:rPr>
            </w:pPr>
            <w:r w:rsidRPr="00711388">
              <w:rPr>
                <w:lang w:val="en-GB" w:eastAsia="es-ES"/>
              </w:rPr>
              <w:t>Market value (% of total sum)</w:t>
            </w:r>
          </w:p>
        </w:tc>
        <w:tc>
          <w:tcPr>
            <w:tcW w:w="4701" w:type="dxa"/>
            <w:tcBorders>
              <w:top w:val="nil"/>
              <w:left w:val="nil"/>
              <w:bottom w:val="single" w:sz="4" w:space="0" w:color="auto"/>
              <w:right w:val="single" w:sz="4" w:space="0" w:color="auto"/>
            </w:tcBorders>
            <w:noWrap/>
          </w:tcPr>
          <w:p w14:paraId="024400F9" w14:textId="77777777" w:rsidR="00872AFE" w:rsidRPr="00711388" w:rsidRDefault="00872AFE" w:rsidP="00567869">
            <w:pPr>
              <w:jc w:val="left"/>
              <w:rPr>
                <w:lang w:val="en-GB"/>
              </w:rPr>
            </w:pPr>
            <w:r w:rsidRPr="00711388">
              <w:rPr>
                <w:lang w:val="en-GB" w:eastAsia="es-ES"/>
              </w:rPr>
              <w:t xml:space="preserve">Total share of the market value (in %) relative to the total sum of market values of exposures to credit event risk and split by asset classes. </w:t>
            </w:r>
            <w:r w:rsidRPr="00711388">
              <w:rPr>
                <w:lang w:val="en-GB"/>
              </w:rPr>
              <w:t>Off BS and other.</w:t>
            </w:r>
          </w:p>
        </w:tc>
      </w:tr>
      <w:tr w:rsidR="00872AFE" w:rsidRPr="00711388" w14:paraId="51223ABB"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3E13D1E" w14:textId="77777777" w:rsidR="00872AFE" w:rsidRPr="00711388" w:rsidRDefault="00872AFE" w:rsidP="00567869">
            <w:pPr>
              <w:jc w:val="left"/>
              <w:rPr>
                <w:lang w:val="en-GB" w:eastAsia="fr-FR"/>
              </w:rPr>
            </w:pPr>
            <w:r w:rsidRPr="00711388">
              <w:rPr>
                <w:lang w:val="en-GB"/>
              </w:rPr>
              <w:t>C0080/R0530-R0640</w:t>
            </w:r>
          </w:p>
        </w:tc>
        <w:tc>
          <w:tcPr>
            <w:tcW w:w="2103" w:type="dxa"/>
            <w:tcBorders>
              <w:top w:val="nil"/>
              <w:left w:val="nil"/>
              <w:bottom w:val="single" w:sz="4" w:space="0" w:color="auto"/>
              <w:right w:val="single" w:sz="4" w:space="0" w:color="auto"/>
            </w:tcBorders>
            <w:noWrap/>
            <w:hideMark/>
          </w:tcPr>
          <w:p w14:paraId="52F29895" w14:textId="77777777" w:rsidR="00872AFE" w:rsidRPr="00711388" w:rsidRDefault="00872AFE" w:rsidP="00567869">
            <w:pPr>
              <w:jc w:val="left"/>
              <w:rPr>
                <w:lang w:val="en-GB" w:eastAsia="es-ES"/>
              </w:rPr>
            </w:pPr>
            <w:r w:rsidRPr="00711388">
              <w:rPr>
                <w:lang w:val="en-GB" w:eastAsia="es-ES"/>
              </w:rPr>
              <w:t>Credit Risk Contribution (% of total sum)</w:t>
            </w:r>
          </w:p>
        </w:tc>
        <w:tc>
          <w:tcPr>
            <w:tcW w:w="4701" w:type="dxa"/>
            <w:tcBorders>
              <w:top w:val="nil"/>
              <w:left w:val="nil"/>
              <w:bottom w:val="single" w:sz="4" w:space="0" w:color="auto"/>
              <w:right w:val="single" w:sz="4" w:space="0" w:color="auto"/>
            </w:tcBorders>
            <w:noWrap/>
          </w:tcPr>
          <w:p w14:paraId="3FD45DE0" w14:textId="77777777" w:rsidR="00872AFE" w:rsidRPr="00711388" w:rsidRDefault="00872AFE" w:rsidP="00567869">
            <w:pPr>
              <w:rPr>
                <w:lang w:val="en-GB"/>
              </w:rPr>
            </w:pPr>
            <w:r w:rsidRPr="00711388">
              <w:rPr>
                <w:lang w:val="en-GB" w:eastAsia="es-ES"/>
              </w:rPr>
              <w:t>Total share of the credit risk contribution (in %) relative to the total credit risk SCR and split by asset classes.</w:t>
            </w:r>
          </w:p>
        </w:tc>
      </w:tr>
      <w:tr w:rsidR="00872AFE" w:rsidRPr="00711388" w14:paraId="4C33238B" w14:textId="77777777" w:rsidTr="00567869">
        <w:trPr>
          <w:trHeight w:val="300"/>
        </w:trPr>
        <w:tc>
          <w:tcPr>
            <w:tcW w:w="9610" w:type="dxa"/>
            <w:gridSpan w:val="3"/>
            <w:tcBorders>
              <w:top w:val="nil"/>
              <w:left w:val="single" w:sz="4" w:space="0" w:color="auto"/>
              <w:bottom w:val="single" w:sz="4" w:space="0" w:color="auto"/>
              <w:right w:val="nil"/>
            </w:tcBorders>
            <w:noWrap/>
            <w:hideMark/>
          </w:tcPr>
          <w:p w14:paraId="29340867" w14:textId="77777777" w:rsidR="00872AFE" w:rsidRPr="00711388" w:rsidRDefault="00872AFE" w:rsidP="00567869">
            <w:pPr>
              <w:jc w:val="left"/>
              <w:rPr>
                <w:i/>
                <w:lang w:val="en-GB" w:eastAsia="es-ES"/>
              </w:rPr>
            </w:pPr>
            <w:r w:rsidRPr="00711388">
              <w:rPr>
                <w:i/>
                <w:lang w:val="en-GB" w:eastAsia="es-ES"/>
              </w:rPr>
              <w:t>Split by credit quality step (CQS)</w:t>
            </w:r>
          </w:p>
        </w:tc>
      </w:tr>
      <w:tr w:rsidR="00872AFE" w:rsidRPr="00711388" w14:paraId="2B371F0E"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0E77A50" w14:textId="77777777" w:rsidR="00872AFE" w:rsidRPr="00711388" w:rsidRDefault="00872AFE" w:rsidP="00567869">
            <w:pPr>
              <w:jc w:val="left"/>
              <w:rPr>
                <w:lang w:val="en-GB" w:eastAsia="fr-FR"/>
              </w:rPr>
            </w:pPr>
            <w:r w:rsidRPr="00711388">
              <w:rPr>
                <w:lang w:val="en-GB"/>
              </w:rPr>
              <w:t>C0020/R0650-R0730</w:t>
            </w:r>
          </w:p>
        </w:tc>
        <w:tc>
          <w:tcPr>
            <w:tcW w:w="2103" w:type="dxa"/>
            <w:tcBorders>
              <w:top w:val="nil"/>
              <w:left w:val="nil"/>
              <w:bottom w:val="single" w:sz="4" w:space="0" w:color="auto"/>
              <w:right w:val="single" w:sz="4" w:space="0" w:color="auto"/>
            </w:tcBorders>
            <w:noWrap/>
            <w:hideMark/>
          </w:tcPr>
          <w:p w14:paraId="2B4C41B4" w14:textId="77777777" w:rsidR="00872AFE" w:rsidRPr="00711388" w:rsidRDefault="00872AFE" w:rsidP="00567869">
            <w:pPr>
              <w:jc w:val="left"/>
              <w:rPr>
                <w:lang w:val="en-GB" w:eastAsia="es-ES"/>
              </w:rPr>
            </w:pPr>
            <w:r w:rsidRPr="00711388">
              <w:rPr>
                <w:lang w:val="en-GB" w:eastAsia="es-ES"/>
              </w:rPr>
              <w:t>Market value</w:t>
            </w:r>
          </w:p>
        </w:tc>
        <w:tc>
          <w:tcPr>
            <w:tcW w:w="4701" w:type="dxa"/>
            <w:tcBorders>
              <w:top w:val="nil"/>
              <w:left w:val="nil"/>
              <w:bottom w:val="single" w:sz="4" w:space="0" w:color="auto"/>
              <w:right w:val="single" w:sz="4" w:space="0" w:color="auto"/>
            </w:tcBorders>
            <w:noWrap/>
          </w:tcPr>
          <w:p w14:paraId="27816CC9" w14:textId="77777777" w:rsidR="00872AFE" w:rsidRPr="00711388" w:rsidRDefault="00872AFE" w:rsidP="00567869">
            <w:pPr>
              <w:jc w:val="left"/>
              <w:rPr>
                <w:lang w:val="en-GB" w:eastAsia="es-ES"/>
              </w:rPr>
            </w:pPr>
            <w:r w:rsidRPr="00711388">
              <w:rPr>
                <w:lang w:val="en-GB" w:eastAsia="es-ES"/>
              </w:rPr>
              <w:t>Total market value in reporting currency according to the valuation used for solvency purposes and split by credit quality step.</w:t>
            </w:r>
          </w:p>
        </w:tc>
      </w:tr>
      <w:tr w:rsidR="00872AFE" w:rsidRPr="00711388" w14:paraId="3F5BE9AC"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CAF3339" w14:textId="77777777" w:rsidR="00872AFE" w:rsidRPr="00711388" w:rsidRDefault="00872AFE" w:rsidP="00567869">
            <w:pPr>
              <w:jc w:val="left"/>
              <w:rPr>
                <w:lang w:val="en-GB" w:eastAsia="fr-FR"/>
              </w:rPr>
            </w:pPr>
            <w:r w:rsidRPr="00711388">
              <w:rPr>
                <w:lang w:val="en-GB"/>
              </w:rPr>
              <w:t>C0030/R0650-R0730</w:t>
            </w:r>
          </w:p>
        </w:tc>
        <w:tc>
          <w:tcPr>
            <w:tcW w:w="2103" w:type="dxa"/>
            <w:tcBorders>
              <w:top w:val="nil"/>
              <w:left w:val="nil"/>
              <w:bottom w:val="single" w:sz="4" w:space="0" w:color="auto"/>
              <w:right w:val="single" w:sz="4" w:space="0" w:color="auto"/>
            </w:tcBorders>
            <w:noWrap/>
            <w:hideMark/>
          </w:tcPr>
          <w:p w14:paraId="684D1B6C" w14:textId="77777777" w:rsidR="00872AFE" w:rsidRPr="00711388" w:rsidRDefault="00872AFE" w:rsidP="00567869">
            <w:pPr>
              <w:jc w:val="left"/>
              <w:rPr>
                <w:lang w:val="en-GB" w:eastAsia="es-ES"/>
              </w:rPr>
            </w:pPr>
            <w:r w:rsidRPr="00711388">
              <w:rPr>
                <w:lang w:val="en-GB" w:eastAsia="es-ES"/>
              </w:rPr>
              <w:t>Exposure at default</w:t>
            </w:r>
          </w:p>
        </w:tc>
        <w:tc>
          <w:tcPr>
            <w:tcW w:w="4701" w:type="dxa"/>
            <w:tcBorders>
              <w:top w:val="nil"/>
              <w:left w:val="nil"/>
              <w:bottom w:val="single" w:sz="4" w:space="0" w:color="auto"/>
              <w:right w:val="single" w:sz="4" w:space="0" w:color="auto"/>
            </w:tcBorders>
            <w:noWrap/>
          </w:tcPr>
          <w:p w14:paraId="7121F90A" w14:textId="77777777" w:rsidR="00872AFE" w:rsidRPr="00711388" w:rsidRDefault="00872AFE" w:rsidP="00567869">
            <w:pPr>
              <w:jc w:val="left"/>
              <w:rPr>
                <w:lang w:val="en-GB" w:eastAsia="es-ES"/>
              </w:rPr>
            </w:pPr>
            <w:r w:rsidRPr="00711388">
              <w:rPr>
                <w:lang w:val="en-GB" w:eastAsia="es-ES"/>
              </w:rPr>
              <w:t>Total exposure at default in reporting currency and split by credit quality step.</w:t>
            </w:r>
          </w:p>
        </w:tc>
      </w:tr>
      <w:tr w:rsidR="00872AFE" w:rsidRPr="00711388" w14:paraId="1AA491D6"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4203AD5" w14:textId="77777777" w:rsidR="00872AFE" w:rsidRPr="00711388" w:rsidRDefault="00872AFE" w:rsidP="00567869">
            <w:pPr>
              <w:jc w:val="left"/>
              <w:rPr>
                <w:lang w:val="en-GB" w:eastAsia="fr-FR"/>
              </w:rPr>
            </w:pPr>
            <w:r w:rsidRPr="00711388">
              <w:rPr>
                <w:lang w:val="en-GB"/>
              </w:rPr>
              <w:t>C0040/R0650-R0730</w:t>
            </w:r>
          </w:p>
        </w:tc>
        <w:tc>
          <w:tcPr>
            <w:tcW w:w="2103" w:type="dxa"/>
            <w:tcBorders>
              <w:top w:val="nil"/>
              <w:left w:val="nil"/>
              <w:bottom w:val="single" w:sz="4" w:space="0" w:color="auto"/>
              <w:right w:val="single" w:sz="4" w:space="0" w:color="auto"/>
            </w:tcBorders>
            <w:noWrap/>
            <w:hideMark/>
          </w:tcPr>
          <w:p w14:paraId="237DE4EF" w14:textId="77777777" w:rsidR="00872AFE" w:rsidRPr="00711388" w:rsidRDefault="00872AFE" w:rsidP="00567869">
            <w:pPr>
              <w:jc w:val="left"/>
              <w:rPr>
                <w:lang w:val="en-GB" w:eastAsia="es-ES"/>
              </w:rPr>
            </w:pPr>
            <w:r w:rsidRPr="00711388">
              <w:rPr>
                <w:lang w:val="en-GB" w:eastAsia="es-ES"/>
              </w:rPr>
              <w:t>Credit Risk Contribution</w:t>
            </w:r>
          </w:p>
        </w:tc>
        <w:tc>
          <w:tcPr>
            <w:tcW w:w="4701" w:type="dxa"/>
            <w:tcBorders>
              <w:top w:val="nil"/>
              <w:left w:val="nil"/>
              <w:bottom w:val="single" w:sz="4" w:space="0" w:color="auto"/>
              <w:right w:val="single" w:sz="4" w:space="0" w:color="auto"/>
            </w:tcBorders>
            <w:noWrap/>
          </w:tcPr>
          <w:p w14:paraId="2FC4595A" w14:textId="77777777" w:rsidR="00872AFE" w:rsidRPr="00711388" w:rsidRDefault="00872AFE" w:rsidP="00567869">
            <w:pPr>
              <w:autoSpaceDE/>
              <w:autoSpaceDN/>
              <w:spacing w:before="0" w:after="0"/>
              <w:jc w:val="left"/>
              <w:rPr>
                <w:lang w:val="en-GB" w:eastAsia="es-ES"/>
              </w:rPr>
            </w:pPr>
            <w:r w:rsidRPr="00711388">
              <w:rPr>
                <w:lang w:val="en-GB" w:eastAsia="es-ES"/>
              </w:rPr>
              <w:t>Total contribution to the credit SCR (in reporting currency) including diversification and split by credit quality step, i.e. the sum of entries in this column gives the credit risk SCR.</w:t>
            </w:r>
          </w:p>
        </w:tc>
      </w:tr>
      <w:tr w:rsidR="00872AFE" w:rsidRPr="00711388" w14:paraId="4DE7E8FB"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67B84CD" w14:textId="77777777" w:rsidR="00872AFE" w:rsidRPr="00711388" w:rsidRDefault="00872AFE" w:rsidP="00567869">
            <w:pPr>
              <w:jc w:val="left"/>
              <w:rPr>
                <w:lang w:val="en-GB" w:eastAsia="fr-FR"/>
              </w:rPr>
            </w:pPr>
            <w:r w:rsidRPr="00711388">
              <w:rPr>
                <w:lang w:val="en-GB"/>
              </w:rPr>
              <w:t>C0050/R0650-R0720</w:t>
            </w:r>
          </w:p>
        </w:tc>
        <w:tc>
          <w:tcPr>
            <w:tcW w:w="2103" w:type="dxa"/>
            <w:tcBorders>
              <w:top w:val="nil"/>
              <w:left w:val="nil"/>
              <w:bottom w:val="single" w:sz="4" w:space="0" w:color="auto"/>
              <w:right w:val="single" w:sz="4" w:space="0" w:color="auto"/>
            </w:tcBorders>
            <w:noWrap/>
            <w:hideMark/>
          </w:tcPr>
          <w:p w14:paraId="3BA27FF2" w14:textId="77777777" w:rsidR="00872AFE" w:rsidRPr="00711388" w:rsidRDefault="00872AFE" w:rsidP="00567869">
            <w:pPr>
              <w:jc w:val="left"/>
              <w:rPr>
                <w:lang w:val="en-GB" w:eastAsia="es-ES"/>
              </w:rPr>
            </w:pPr>
            <w:r w:rsidRPr="00711388">
              <w:rPr>
                <w:lang w:val="en-GB" w:eastAsia="es-ES"/>
              </w:rPr>
              <w:t>Average Probability of Default (in %)</w:t>
            </w:r>
          </w:p>
        </w:tc>
        <w:tc>
          <w:tcPr>
            <w:tcW w:w="4701" w:type="dxa"/>
            <w:tcBorders>
              <w:top w:val="nil"/>
              <w:left w:val="nil"/>
              <w:bottom w:val="single" w:sz="4" w:space="0" w:color="auto"/>
              <w:right w:val="single" w:sz="4" w:space="0" w:color="auto"/>
            </w:tcBorders>
            <w:noWrap/>
          </w:tcPr>
          <w:p w14:paraId="641327BA" w14:textId="7E6EB704" w:rsidR="00872AFE" w:rsidRPr="00711388" w:rsidRDefault="00872AFE" w:rsidP="00567869">
            <w:pPr>
              <w:autoSpaceDE/>
              <w:autoSpaceDN/>
              <w:spacing w:before="0" w:after="0"/>
              <w:jc w:val="left"/>
              <w:rPr>
                <w:lang w:val="en-GB" w:eastAsia="es-ES"/>
              </w:rPr>
            </w:pPr>
            <w:r w:rsidRPr="00711388">
              <w:rPr>
                <w:lang w:val="en-GB" w:eastAsia="es-ES"/>
              </w:rPr>
              <w:t>Average 1Y probability of default in % for the assets as sorted by credit quality steps.</w:t>
            </w:r>
            <w:del w:id="7004" w:author="Author">
              <w:r w:rsidRPr="00711388" w:rsidDel="003323F0">
                <w:rPr>
                  <w:lang w:val="en-GB"/>
                </w:rPr>
                <w:delText xml:space="preserve">  </w:delText>
              </w:r>
            </w:del>
            <w:ins w:id="7005" w:author="Author">
              <w:r w:rsidR="003323F0">
                <w:rPr>
                  <w:lang w:val="en-GB"/>
                </w:rPr>
                <w:t xml:space="preserve"> </w:t>
              </w:r>
            </w:ins>
          </w:p>
        </w:tc>
      </w:tr>
      <w:tr w:rsidR="00872AFE" w:rsidRPr="00711388" w14:paraId="357F5901"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54E1B9ED" w14:textId="77777777" w:rsidR="00872AFE" w:rsidRPr="00711388" w:rsidRDefault="00872AFE" w:rsidP="00567869">
            <w:pPr>
              <w:jc w:val="left"/>
              <w:rPr>
                <w:lang w:val="en-GB" w:eastAsia="fr-FR"/>
              </w:rPr>
            </w:pPr>
            <w:r w:rsidRPr="00711388">
              <w:rPr>
                <w:lang w:val="en-GB"/>
              </w:rPr>
              <w:t>C0060/R0650-R0720</w:t>
            </w:r>
          </w:p>
        </w:tc>
        <w:tc>
          <w:tcPr>
            <w:tcW w:w="2103" w:type="dxa"/>
            <w:tcBorders>
              <w:top w:val="nil"/>
              <w:left w:val="nil"/>
              <w:bottom w:val="single" w:sz="4" w:space="0" w:color="auto"/>
              <w:right w:val="single" w:sz="4" w:space="0" w:color="auto"/>
            </w:tcBorders>
            <w:noWrap/>
            <w:hideMark/>
          </w:tcPr>
          <w:p w14:paraId="72A6A3A5" w14:textId="77777777" w:rsidR="00872AFE" w:rsidRPr="00711388" w:rsidRDefault="00872AFE" w:rsidP="00567869">
            <w:pPr>
              <w:jc w:val="left"/>
              <w:rPr>
                <w:lang w:val="en-GB" w:eastAsia="es-ES"/>
              </w:rPr>
            </w:pPr>
            <w:r w:rsidRPr="00711388">
              <w:rPr>
                <w:lang w:val="en-GB" w:eastAsia="es-ES"/>
              </w:rPr>
              <w:t>Average Loss Given Default (in %)</w:t>
            </w:r>
          </w:p>
        </w:tc>
        <w:tc>
          <w:tcPr>
            <w:tcW w:w="4701" w:type="dxa"/>
            <w:tcBorders>
              <w:top w:val="nil"/>
              <w:left w:val="nil"/>
              <w:bottom w:val="single" w:sz="4" w:space="0" w:color="auto"/>
              <w:right w:val="single" w:sz="4" w:space="0" w:color="auto"/>
            </w:tcBorders>
            <w:noWrap/>
          </w:tcPr>
          <w:p w14:paraId="7DE0D604" w14:textId="77777777" w:rsidR="00872AFE" w:rsidRPr="00711388" w:rsidRDefault="00872AFE" w:rsidP="00567869">
            <w:pPr>
              <w:jc w:val="left"/>
              <w:rPr>
                <w:lang w:val="en-GB" w:eastAsia="es-ES"/>
              </w:rPr>
            </w:pPr>
            <w:r w:rsidRPr="00711388">
              <w:rPr>
                <w:lang w:val="en-GB" w:eastAsia="es-ES"/>
              </w:rPr>
              <w:t>Average loss given default in % for the assets as sorted by credit quality steps.</w:t>
            </w:r>
            <w:r w:rsidRPr="00711388" w:rsidDel="006C03EC">
              <w:rPr>
                <w:lang w:val="en-GB" w:eastAsia="es-ES"/>
              </w:rPr>
              <w:t xml:space="preserve"> </w:t>
            </w:r>
          </w:p>
        </w:tc>
      </w:tr>
      <w:tr w:rsidR="00872AFE" w:rsidRPr="00711388" w14:paraId="0D2AEBB4"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1865773" w14:textId="77777777" w:rsidR="00872AFE" w:rsidRPr="00711388" w:rsidRDefault="00872AFE" w:rsidP="00567869">
            <w:pPr>
              <w:jc w:val="left"/>
              <w:rPr>
                <w:lang w:val="en-GB" w:eastAsia="fr-FR"/>
              </w:rPr>
            </w:pPr>
            <w:r w:rsidRPr="00711388">
              <w:rPr>
                <w:lang w:val="en-GB"/>
              </w:rPr>
              <w:t>C0070/R0650-R0730</w:t>
            </w:r>
          </w:p>
        </w:tc>
        <w:tc>
          <w:tcPr>
            <w:tcW w:w="2103" w:type="dxa"/>
            <w:tcBorders>
              <w:top w:val="nil"/>
              <w:left w:val="nil"/>
              <w:bottom w:val="single" w:sz="4" w:space="0" w:color="auto"/>
              <w:right w:val="single" w:sz="4" w:space="0" w:color="auto"/>
            </w:tcBorders>
            <w:noWrap/>
            <w:hideMark/>
          </w:tcPr>
          <w:p w14:paraId="49D5B9AF" w14:textId="77777777" w:rsidR="00872AFE" w:rsidRPr="00711388" w:rsidRDefault="00872AFE" w:rsidP="00567869">
            <w:pPr>
              <w:jc w:val="left"/>
              <w:rPr>
                <w:lang w:val="en-GB" w:eastAsia="es-ES"/>
              </w:rPr>
            </w:pPr>
            <w:r w:rsidRPr="00711388">
              <w:rPr>
                <w:lang w:val="en-GB" w:eastAsia="es-ES"/>
              </w:rPr>
              <w:t>Market value (% of total sum)</w:t>
            </w:r>
          </w:p>
        </w:tc>
        <w:tc>
          <w:tcPr>
            <w:tcW w:w="4701" w:type="dxa"/>
            <w:tcBorders>
              <w:top w:val="nil"/>
              <w:left w:val="nil"/>
              <w:bottom w:val="single" w:sz="4" w:space="0" w:color="auto"/>
              <w:right w:val="single" w:sz="4" w:space="0" w:color="auto"/>
            </w:tcBorders>
            <w:noWrap/>
          </w:tcPr>
          <w:p w14:paraId="27413F6C" w14:textId="77777777" w:rsidR="00872AFE" w:rsidRPr="00711388" w:rsidRDefault="00872AFE" w:rsidP="00567869">
            <w:pPr>
              <w:jc w:val="left"/>
              <w:rPr>
                <w:lang w:val="en-GB" w:eastAsia="es-ES"/>
              </w:rPr>
            </w:pPr>
            <w:r w:rsidRPr="00711388">
              <w:rPr>
                <w:lang w:val="en-GB" w:eastAsia="es-ES"/>
              </w:rPr>
              <w:t>Total share of the market value (in %) relative to the total sum of market values of exposures to credit event risk and split by credit quality step.</w:t>
            </w:r>
          </w:p>
        </w:tc>
      </w:tr>
      <w:tr w:rsidR="00872AFE" w:rsidRPr="00711388" w14:paraId="58167A5D" w14:textId="77777777" w:rsidTr="0056786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42A10739" w14:textId="77777777" w:rsidR="00872AFE" w:rsidRPr="00711388" w:rsidRDefault="00872AFE" w:rsidP="00567869">
            <w:pPr>
              <w:jc w:val="left"/>
              <w:rPr>
                <w:lang w:val="en-GB" w:eastAsia="fr-FR"/>
              </w:rPr>
            </w:pPr>
            <w:r w:rsidRPr="00711388">
              <w:rPr>
                <w:lang w:val="en-GB"/>
              </w:rPr>
              <w:t>C0080/R0650-R0730</w:t>
            </w:r>
          </w:p>
        </w:tc>
        <w:tc>
          <w:tcPr>
            <w:tcW w:w="2103" w:type="dxa"/>
            <w:tcBorders>
              <w:top w:val="single" w:sz="4" w:space="0" w:color="auto"/>
              <w:left w:val="nil"/>
              <w:bottom w:val="single" w:sz="4" w:space="0" w:color="auto"/>
              <w:right w:val="single" w:sz="4" w:space="0" w:color="auto"/>
            </w:tcBorders>
            <w:noWrap/>
            <w:hideMark/>
          </w:tcPr>
          <w:p w14:paraId="369EDD57" w14:textId="77777777" w:rsidR="00872AFE" w:rsidRPr="00711388" w:rsidRDefault="00872AFE" w:rsidP="00567869">
            <w:pPr>
              <w:jc w:val="left"/>
              <w:rPr>
                <w:lang w:val="en-GB" w:eastAsia="es-ES"/>
              </w:rPr>
            </w:pPr>
            <w:r w:rsidRPr="00711388">
              <w:rPr>
                <w:lang w:val="en-GB" w:eastAsia="es-ES"/>
              </w:rPr>
              <w:t>Credit Risk Contribution (% of total sum)</w:t>
            </w:r>
          </w:p>
        </w:tc>
        <w:tc>
          <w:tcPr>
            <w:tcW w:w="4701" w:type="dxa"/>
            <w:tcBorders>
              <w:top w:val="single" w:sz="4" w:space="0" w:color="auto"/>
              <w:left w:val="nil"/>
              <w:bottom w:val="single" w:sz="4" w:space="0" w:color="auto"/>
              <w:right w:val="single" w:sz="4" w:space="0" w:color="auto"/>
            </w:tcBorders>
            <w:noWrap/>
          </w:tcPr>
          <w:p w14:paraId="079E1EF6" w14:textId="77777777" w:rsidR="00872AFE" w:rsidRPr="00711388" w:rsidRDefault="00872AFE" w:rsidP="00567869">
            <w:pPr>
              <w:jc w:val="left"/>
              <w:rPr>
                <w:lang w:val="en-GB" w:eastAsia="es-ES"/>
              </w:rPr>
            </w:pPr>
            <w:r w:rsidRPr="00711388">
              <w:rPr>
                <w:lang w:val="en-GB" w:eastAsia="es-ES"/>
              </w:rPr>
              <w:t>Total share of the credit risk contribution (in %) relative to the total credit risk SCR and split by credit quality step.</w:t>
            </w:r>
          </w:p>
        </w:tc>
      </w:tr>
      <w:tr w:rsidR="00872AFE" w:rsidRPr="00711388" w14:paraId="5303C762" w14:textId="77777777" w:rsidTr="0056786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7161280F" w14:textId="77777777" w:rsidR="00872AFE" w:rsidRPr="00711388" w:rsidRDefault="00872AFE" w:rsidP="00567869">
            <w:pPr>
              <w:jc w:val="left"/>
              <w:rPr>
                <w:lang w:val="en-GB" w:eastAsia="fr-FR"/>
              </w:rPr>
            </w:pPr>
            <w:r w:rsidRPr="00711388">
              <w:rPr>
                <w:lang w:val="en-GB"/>
              </w:rPr>
              <w:lastRenderedPageBreak/>
              <w:t>C0100/R0740</w:t>
            </w:r>
          </w:p>
        </w:tc>
        <w:tc>
          <w:tcPr>
            <w:tcW w:w="2103" w:type="dxa"/>
            <w:tcBorders>
              <w:top w:val="single" w:sz="4" w:space="0" w:color="auto"/>
              <w:left w:val="nil"/>
              <w:bottom w:val="single" w:sz="4" w:space="0" w:color="auto"/>
              <w:right w:val="single" w:sz="4" w:space="0" w:color="auto"/>
            </w:tcBorders>
            <w:noWrap/>
            <w:hideMark/>
          </w:tcPr>
          <w:p w14:paraId="374AC554" w14:textId="77777777" w:rsidR="00872AFE" w:rsidRPr="00711388" w:rsidRDefault="00872AFE" w:rsidP="00567869">
            <w:pPr>
              <w:jc w:val="left"/>
              <w:rPr>
                <w:lang w:val="en-GB" w:eastAsia="es-ES"/>
              </w:rPr>
            </w:pPr>
            <w:r w:rsidRPr="00711388">
              <w:rPr>
                <w:lang w:val="en-GB"/>
              </w:rPr>
              <w:t>Credit event risk ('migration and default') - 99.5%</w:t>
            </w:r>
          </w:p>
        </w:tc>
        <w:tc>
          <w:tcPr>
            <w:tcW w:w="4701" w:type="dxa"/>
            <w:tcBorders>
              <w:top w:val="single" w:sz="4" w:space="0" w:color="auto"/>
              <w:left w:val="nil"/>
              <w:bottom w:val="single" w:sz="4" w:space="0" w:color="auto"/>
              <w:right w:val="single" w:sz="4" w:space="0" w:color="auto"/>
            </w:tcBorders>
            <w:noWrap/>
            <w:hideMark/>
          </w:tcPr>
          <w:p w14:paraId="4A810759" w14:textId="77777777" w:rsidR="00872AFE" w:rsidRPr="00711388" w:rsidRDefault="00872AFE" w:rsidP="00567869">
            <w:pPr>
              <w:jc w:val="left"/>
              <w:rPr>
                <w:lang w:val="en-GB" w:eastAsia="es-ES"/>
              </w:rPr>
            </w:pPr>
            <w:r w:rsidRPr="00711388">
              <w:rPr>
                <w:lang w:val="en-GB" w:eastAsia="es-ES"/>
              </w:rPr>
              <w:t xml:space="preserve">This is the total amount of the capital charge for </w:t>
            </w:r>
            <w:r w:rsidRPr="00711388">
              <w:rPr>
                <w:lang w:val="en-GB"/>
              </w:rPr>
              <w:t xml:space="preserve">credit event </w:t>
            </w:r>
            <w:r w:rsidRPr="00711388">
              <w:rPr>
                <w:lang w:val="en-GB" w:eastAsia="es-ES"/>
              </w:rPr>
              <w:t xml:space="preserve">risk </w:t>
            </w:r>
            <w:r w:rsidRPr="00711388">
              <w:rPr>
                <w:lang w:val="en-GB"/>
              </w:rPr>
              <w:t>('migration and default') for 99.5% quantile</w:t>
            </w:r>
            <w:r w:rsidRPr="00711388">
              <w:rPr>
                <w:lang w:val="en-GB" w:eastAsia="es-ES"/>
              </w:rPr>
              <w:t>.</w:t>
            </w:r>
          </w:p>
        </w:tc>
      </w:tr>
      <w:tr w:rsidR="00872AFE" w:rsidRPr="00711388" w14:paraId="3A97F2D7"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5304E393" w14:textId="77777777" w:rsidR="00872AFE" w:rsidRPr="00711388" w:rsidRDefault="00872AFE" w:rsidP="00567869">
            <w:pPr>
              <w:jc w:val="left"/>
              <w:rPr>
                <w:lang w:val="en-GB" w:eastAsia="fr-FR"/>
              </w:rPr>
            </w:pPr>
            <w:r w:rsidRPr="00711388">
              <w:rPr>
                <w:lang w:val="en-GB"/>
              </w:rPr>
              <w:t>C0100/R0750</w:t>
            </w:r>
          </w:p>
        </w:tc>
        <w:tc>
          <w:tcPr>
            <w:tcW w:w="2103" w:type="dxa"/>
            <w:tcBorders>
              <w:top w:val="nil"/>
              <w:left w:val="nil"/>
              <w:bottom w:val="single" w:sz="4" w:space="0" w:color="auto"/>
              <w:right w:val="single" w:sz="4" w:space="0" w:color="auto"/>
            </w:tcBorders>
            <w:noWrap/>
            <w:hideMark/>
          </w:tcPr>
          <w:p w14:paraId="7D9B6A98" w14:textId="77777777" w:rsidR="00872AFE" w:rsidRPr="00711388" w:rsidRDefault="00872AFE" w:rsidP="00567869">
            <w:pPr>
              <w:jc w:val="left"/>
              <w:rPr>
                <w:lang w:val="en-GB"/>
              </w:rPr>
            </w:pPr>
            <w:r w:rsidRPr="00711388">
              <w:rPr>
                <w:lang w:val="en-GB"/>
              </w:rPr>
              <w:t>Expected loss - mean</w:t>
            </w:r>
          </w:p>
        </w:tc>
        <w:tc>
          <w:tcPr>
            <w:tcW w:w="4701" w:type="dxa"/>
            <w:tcBorders>
              <w:top w:val="nil"/>
              <w:left w:val="nil"/>
              <w:bottom w:val="single" w:sz="4" w:space="0" w:color="auto"/>
              <w:right w:val="single" w:sz="4" w:space="0" w:color="auto"/>
            </w:tcBorders>
            <w:noWrap/>
            <w:hideMark/>
          </w:tcPr>
          <w:p w14:paraId="4E555483" w14:textId="77777777" w:rsidR="00872AFE" w:rsidRPr="00711388" w:rsidRDefault="00872AFE" w:rsidP="00567869">
            <w:pPr>
              <w:jc w:val="left"/>
              <w:rPr>
                <w:lang w:val="en-GB" w:eastAsia="es-ES"/>
              </w:rPr>
            </w:pPr>
            <w:bookmarkStart w:id="7006" w:name="_Hlk91245147"/>
            <w:r w:rsidRPr="00711388">
              <w:rPr>
                <w:lang w:val="en-GB" w:eastAsia="es-ES"/>
              </w:rPr>
              <w:t xml:space="preserve">This is the total amount of </w:t>
            </w:r>
            <w:r w:rsidRPr="00711388">
              <w:rPr>
                <w:lang w:val="en-GB"/>
              </w:rPr>
              <w:t>mean of the probability distribution of</w:t>
            </w:r>
            <w:r w:rsidRPr="00711388">
              <w:rPr>
                <w:lang w:val="en-GB" w:eastAsia="es-ES"/>
              </w:rPr>
              <w:t xml:space="preserve"> expected loss for </w:t>
            </w:r>
            <w:r w:rsidRPr="00711388">
              <w:rPr>
                <w:lang w:val="en-GB"/>
              </w:rPr>
              <w:t xml:space="preserve">credit event </w:t>
            </w:r>
            <w:r w:rsidRPr="00711388">
              <w:rPr>
                <w:lang w:val="en-GB" w:eastAsia="es-ES"/>
              </w:rPr>
              <w:t xml:space="preserve">risk </w:t>
            </w:r>
            <w:r w:rsidRPr="00711388">
              <w:rPr>
                <w:lang w:val="en-GB"/>
              </w:rPr>
              <w:t>('migration and default')</w:t>
            </w:r>
            <w:r w:rsidRPr="00711388">
              <w:rPr>
                <w:lang w:val="en-GB" w:eastAsia="es-ES"/>
              </w:rPr>
              <w:t>.</w:t>
            </w:r>
            <w:bookmarkEnd w:id="7006"/>
          </w:p>
        </w:tc>
      </w:tr>
    </w:tbl>
    <w:p w14:paraId="724C065B" w14:textId="77777777" w:rsidR="00872AFE" w:rsidRPr="00711388" w:rsidRDefault="00872AFE" w:rsidP="00872AFE">
      <w:pPr>
        <w:rPr>
          <w:lang w:val="en-GB" w:eastAsia="fr-FR"/>
        </w:rPr>
      </w:pPr>
    </w:p>
    <w:p w14:paraId="699CD29B" w14:textId="070A6A48" w:rsidR="00872AFE" w:rsidRPr="00711388" w:rsidRDefault="00872AFE" w:rsidP="00872AFE">
      <w:pPr>
        <w:pStyle w:val="ManualHeading2"/>
        <w:ind w:left="851" w:hanging="851"/>
        <w:rPr>
          <w:i/>
          <w:lang w:val="en-GB"/>
        </w:rPr>
      </w:pPr>
      <w:r w:rsidRPr="00711388">
        <w:rPr>
          <w:i/>
          <w:lang w:val="en-GB"/>
        </w:rPr>
        <w:t xml:space="preserve">S.26.11 </w:t>
      </w:r>
      <w:r w:rsidR="00711388" w:rsidRPr="00711388">
        <w:rPr>
          <w:i/>
          <w:lang w:val="en-GB"/>
        </w:rPr>
        <w:t>-</w:t>
      </w:r>
      <w:r w:rsidRPr="00711388">
        <w:rPr>
          <w:i/>
          <w:lang w:val="en-GB"/>
        </w:rPr>
        <w:t xml:space="preserve"> Internal model: Credit risk </w:t>
      </w:r>
      <w:r w:rsidR="00711388" w:rsidRPr="00711388">
        <w:rPr>
          <w:i/>
          <w:lang w:val="en-GB"/>
        </w:rPr>
        <w:t>-</w:t>
      </w:r>
      <w:r w:rsidRPr="00711388">
        <w:rPr>
          <w:i/>
          <w:lang w:val="en-GB"/>
        </w:rPr>
        <w:t xml:space="preserve"> details for financial instruments</w:t>
      </w:r>
    </w:p>
    <w:p w14:paraId="404886C2" w14:textId="77777777" w:rsidR="00872AFE" w:rsidRPr="00711388" w:rsidRDefault="00872AFE" w:rsidP="00872AFE">
      <w:pPr>
        <w:rPr>
          <w:i/>
          <w:lang w:val="en-GB"/>
        </w:rPr>
      </w:pPr>
      <w:r w:rsidRPr="00711388">
        <w:rPr>
          <w:i/>
          <w:lang w:val="en-GB"/>
        </w:rPr>
        <w:t>General comments</w:t>
      </w:r>
    </w:p>
    <w:p w14:paraId="3966A362" w14:textId="77777777" w:rsidR="00872AFE" w:rsidRPr="00711388" w:rsidRDefault="00872AFE" w:rsidP="00872AFE">
      <w:pPr>
        <w:rPr>
          <w:lang w:val="en-GB"/>
        </w:rPr>
      </w:pPr>
      <w:r w:rsidRPr="00711388">
        <w:rPr>
          <w:lang w:val="en-GB"/>
        </w:rPr>
        <w:t>This section relates to annual submission of information for individual entities.</w:t>
      </w:r>
    </w:p>
    <w:p w14:paraId="3196B773" w14:textId="03541973" w:rsidR="00872AFE" w:rsidRPr="00711388" w:rsidRDefault="00872AFE" w:rsidP="00872AFE">
      <w:pPr>
        <w:rPr>
          <w:lang w:val="en-GB"/>
        </w:rPr>
      </w:pPr>
      <w:r w:rsidRPr="00711388">
        <w:rPr>
          <w:lang w:val="en-GB"/>
        </w:rPr>
        <w:t xml:space="preserve">This template shall be reported based on availability </w:t>
      </w:r>
      <w:r w:rsidR="00654BE4" w:rsidRPr="00711388">
        <w:rPr>
          <w:lang w:val="en-GB"/>
        </w:rPr>
        <w:t xml:space="preserve">of data </w:t>
      </w:r>
      <w:r w:rsidRPr="00711388">
        <w:rPr>
          <w:lang w:val="en-GB"/>
        </w:rPr>
        <w:t>according to the internal model architecture and risk profile when possible with reasonable effort. The data to be reported shall be agreed between national supervisory authorities and insurance and reinsurance undertakings.</w:t>
      </w:r>
    </w:p>
    <w:p w14:paraId="7E08903D" w14:textId="77777777" w:rsidR="00872AFE" w:rsidRPr="00711388" w:rsidRDefault="00872AFE" w:rsidP="00872AFE">
      <w:pPr>
        <w:rPr>
          <w:lang w:val="en-GB"/>
        </w:rPr>
      </w:pPr>
    </w:p>
    <w:tbl>
      <w:tblPr>
        <w:tblW w:w="9610" w:type="dxa"/>
        <w:tblLook w:val="04A0" w:firstRow="1" w:lastRow="0" w:firstColumn="1" w:lastColumn="0" w:noHBand="0" w:noVBand="1"/>
      </w:tblPr>
      <w:tblGrid>
        <w:gridCol w:w="2806"/>
        <w:gridCol w:w="2103"/>
        <w:gridCol w:w="4701"/>
      </w:tblGrid>
      <w:tr w:rsidR="00872AFE" w:rsidRPr="00711388" w14:paraId="776426BC" w14:textId="77777777" w:rsidTr="0056786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29926FB8" w14:textId="77777777" w:rsidR="00872AFE" w:rsidRPr="00711388" w:rsidRDefault="00872AFE" w:rsidP="00567869">
            <w:pPr>
              <w:jc w:val="left"/>
              <w:rPr>
                <w:lang w:val="en-GB"/>
              </w:rPr>
            </w:pPr>
            <w:r w:rsidRPr="00711388">
              <w:rPr>
                <w:lang w:val="en-GB"/>
              </w:rPr>
              <w:t>CODE</w:t>
            </w:r>
          </w:p>
        </w:tc>
        <w:tc>
          <w:tcPr>
            <w:tcW w:w="2103" w:type="dxa"/>
            <w:tcBorders>
              <w:top w:val="single" w:sz="4" w:space="0" w:color="auto"/>
              <w:left w:val="nil"/>
              <w:bottom w:val="single" w:sz="4" w:space="0" w:color="auto"/>
              <w:right w:val="single" w:sz="4" w:space="0" w:color="auto"/>
            </w:tcBorders>
            <w:noWrap/>
            <w:hideMark/>
          </w:tcPr>
          <w:p w14:paraId="71D4AD8C" w14:textId="77777777" w:rsidR="00872AFE" w:rsidRPr="00711388" w:rsidRDefault="00872AFE" w:rsidP="00567869">
            <w:pPr>
              <w:jc w:val="left"/>
              <w:rPr>
                <w:lang w:val="en-GB"/>
              </w:rPr>
            </w:pPr>
            <w:r w:rsidRPr="00711388">
              <w:rPr>
                <w:lang w:val="en-GB"/>
              </w:rPr>
              <w:t>ITEM</w:t>
            </w:r>
          </w:p>
        </w:tc>
        <w:tc>
          <w:tcPr>
            <w:tcW w:w="4701" w:type="dxa"/>
            <w:tcBorders>
              <w:top w:val="single" w:sz="4" w:space="0" w:color="auto"/>
              <w:left w:val="nil"/>
              <w:bottom w:val="single" w:sz="4" w:space="0" w:color="auto"/>
              <w:right w:val="single" w:sz="4" w:space="0" w:color="auto"/>
            </w:tcBorders>
            <w:noWrap/>
            <w:hideMark/>
          </w:tcPr>
          <w:p w14:paraId="0712CD8C" w14:textId="77777777" w:rsidR="00872AFE" w:rsidRPr="00711388" w:rsidRDefault="00872AFE" w:rsidP="00567869">
            <w:pPr>
              <w:jc w:val="left"/>
              <w:rPr>
                <w:lang w:val="en-GB"/>
              </w:rPr>
            </w:pPr>
            <w:r w:rsidRPr="00711388">
              <w:rPr>
                <w:lang w:val="en-GB"/>
              </w:rPr>
              <w:t>INSTRUCTIONS</w:t>
            </w:r>
          </w:p>
        </w:tc>
      </w:tr>
      <w:tr w:rsidR="00872AFE" w:rsidRPr="00711388" w14:paraId="19789E6D" w14:textId="77777777" w:rsidTr="0056786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582EE0F3" w14:textId="77777777" w:rsidR="00872AFE" w:rsidRPr="00711388" w:rsidRDefault="00872AFE" w:rsidP="00567869">
            <w:pPr>
              <w:jc w:val="left"/>
              <w:rPr>
                <w:lang w:val="en-GB"/>
              </w:rPr>
            </w:pPr>
            <w:r w:rsidRPr="00711388">
              <w:rPr>
                <w:i/>
                <w:lang w:val="en-GB"/>
              </w:rPr>
              <w:t>Exposure at Default</w:t>
            </w:r>
          </w:p>
        </w:tc>
      </w:tr>
      <w:tr w:rsidR="00872AFE" w:rsidRPr="00711388" w14:paraId="369A0FE4"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3626E66" w14:textId="77777777" w:rsidR="00872AFE" w:rsidRPr="00711388" w:rsidRDefault="00872AFE" w:rsidP="00567869">
            <w:pPr>
              <w:jc w:val="left"/>
              <w:rPr>
                <w:lang w:val="en-GB"/>
              </w:rPr>
            </w:pPr>
            <w:r w:rsidRPr="00711388">
              <w:rPr>
                <w:lang w:val="en-GB"/>
              </w:rPr>
              <w:t>C0010-C0090/R0010</w:t>
            </w:r>
          </w:p>
        </w:tc>
        <w:tc>
          <w:tcPr>
            <w:tcW w:w="2103" w:type="dxa"/>
            <w:tcBorders>
              <w:top w:val="nil"/>
              <w:left w:val="nil"/>
              <w:bottom w:val="single" w:sz="4" w:space="0" w:color="auto"/>
              <w:right w:val="single" w:sz="4" w:space="0" w:color="auto"/>
            </w:tcBorders>
            <w:noWrap/>
            <w:hideMark/>
          </w:tcPr>
          <w:p w14:paraId="32321EBD" w14:textId="77777777" w:rsidR="00872AFE" w:rsidRPr="00711388" w:rsidRDefault="00872AFE" w:rsidP="00567869">
            <w:pPr>
              <w:jc w:val="left"/>
              <w:rPr>
                <w:lang w:val="en-GB"/>
              </w:rPr>
            </w:pPr>
            <w:r w:rsidRPr="00711388">
              <w:rPr>
                <w:lang w:val="en-GB" w:eastAsia="es-ES"/>
              </w:rPr>
              <w:t>Overall Exposure at Default</w:t>
            </w:r>
          </w:p>
        </w:tc>
        <w:tc>
          <w:tcPr>
            <w:tcW w:w="4701" w:type="dxa"/>
            <w:tcBorders>
              <w:top w:val="nil"/>
              <w:left w:val="nil"/>
              <w:bottom w:val="single" w:sz="4" w:space="0" w:color="auto"/>
              <w:right w:val="single" w:sz="4" w:space="0" w:color="auto"/>
            </w:tcBorders>
            <w:noWrap/>
          </w:tcPr>
          <w:p w14:paraId="47D210C7" w14:textId="77777777" w:rsidR="00872AFE" w:rsidRPr="00711388" w:rsidRDefault="00872AFE" w:rsidP="00567869">
            <w:pPr>
              <w:jc w:val="left"/>
              <w:rPr>
                <w:lang w:val="en-GB" w:eastAsia="es-ES"/>
              </w:rPr>
            </w:pPr>
            <w:r w:rsidRPr="00711388">
              <w:rPr>
                <w:lang w:val="en-GB" w:eastAsia="es-ES"/>
              </w:rPr>
              <w:t>Exposure at Default for different Credit Quality Steps.</w:t>
            </w:r>
          </w:p>
          <w:p w14:paraId="60DA6D25" w14:textId="77777777" w:rsidR="00872AFE" w:rsidRPr="00711388" w:rsidRDefault="00872AFE" w:rsidP="00567869">
            <w:pPr>
              <w:jc w:val="left"/>
              <w:rPr>
                <w:lang w:val="en-GB" w:eastAsia="es-ES"/>
              </w:rPr>
            </w:pPr>
          </w:p>
        </w:tc>
      </w:tr>
      <w:tr w:rsidR="00872AFE" w:rsidRPr="00711388" w14:paraId="1378A8AD" w14:textId="77777777" w:rsidTr="00567869">
        <w:trPr>
          <w:trHeight w:val="300"/>
        </w:trPr>
        <w:tc>
          <w:tcPr>
            <w:tcW w:w="2806" w:type="dxa"/>
            <w:tcBorders>
              <w:top w:val="nil"/>
              <w:left w:val="single" w:sz="4" w:space="0" w:color="auto"/>
              <w:bottom w:val="single" w:sz="4" w:space="0" w:color="auto"/>
              <w:right w:val="single" w:sz="4" w:space="0" w:color="auto"/>
            </w:tcBorders>
            <w:noWrap/>
          </w:tcPr>
          <w:p w14:paraId="4F606370" w14:textId="77777777" w:rsidR="00872AFE" w:rsidRPr="00711388" w:rsidRDefault="00872AFE" w:rsidP="00567869">
            <w:pPr>
              <w:jc w:val="left"/>
              <w:rPr>
                <w:lang w:val="en-GB" w:eastAsia="fr-FR"/>
              </w:rPr>
            </w:pPr>
            <w:r w:rsidRPr="00711388">
              <w:rPr>
                <w:lang w:val="en-GB"/>
              </w:rPr>
              <w:t>C0010-C0090/R0020-R0080</w:t>
            </w:r>
          </w:p>
          <w:p w14:paraId="3FD38FB6" w14:textId="77777777" w:rsidR="00872AFE" w:rsidRPr="00711388" w:rsidRDefault="00872AFE" w:rsidP="00567869">
            <w:pPr>
              <w:jc w:val="left"/>
              <w:rPr>
                <w:lang w:val="en-GB"/>
              </w:rPr>
            </w:pPr>
          </w:p>
        </w:tc>
        <w:tc>
          <w:tcPr>
            <w:tcW w:w="2103" w:type="dxa"/>
            <w:tcBorders>
              <w:top w:val="nil"/>
              <w:left w:val="nil"/>
              <w:bottom w:val="single" w:sz="4" w:space="0" w:color="auto"/>
              <w:right w:val="single" w:sz="4" w:space="0" w:color="auto"/>
            </w:tcBorders>
            <w:noWrap/>
            <w:hideMark/>
          </w:tcPr>
          <w:p w14:paraId="323D12A8" w14:textId="77777777" w:rsidR="00872AFE" w:rsidRPr="00711388" w:rsidRDefault="00872AFE" w:rsidP="00567869">
            <w:pPr>
              <w:jc w:val="left"/>
              <w:rPr>
                <w:lang w:val="en-GB"/>
              </w:rPr>
            </w:pPr>
            <w:r w:rsidRPr="00711388">
              <w:rPr>
                <w:lang w:val="en-GB" w:eastAsia="es-ES"/>
              </w:rPr>
              <w:t>Exposure at Default breakdown</w:t>
            </w:r>
          </w:p>
        </w:tc>
        <w:tc>
          <w:tcPr>
            <w:tcW w:w="4701" w:type="dxa"/>
            <w:tcBorders>
              <w:top w:val="nil"/>
              <w:left w:val="nil"/>
              <w:bottom w:val="single" w:sz="4" w:space="0" w:color="auto"/>
              <w:right w:val="single" w:sz="4" w:space="0" w:color="auto"/>
            </w:tcBorders>
            <w:noWrap/>
          </w:tcPr>
          <w:p w14:paraId="6C019331" w14:textId="77777777" w:rsidR="00872AFE" w:rsidRPr="00711388" w:rsidRDefault="00872AFE" w:rsidP="00567869">
            <w:pPr>
              <w:jc w:val="left"/>
              <w:rPr>
                <w:lang w:val="en-GB" w:eastAsia="es-ES"/>
              </w:rPr>
            </w:pPr>
            <w:r w:rsidRPr="00711388">
              <w:rPr>
                <w:lang w:val="en-GB" w:eastAsia="es-ES"/>
              </w:rPr>
              <w:t>Amount of Exposure at Default for different asset classes and different Credit Quality Steps.</w:t>
            </w:r>
          </w:p>
        </w:tc>
      </w:tr>
      <w:tr w:rsidR="00872AFE" w:rsidRPr="00711388" w14:paraId="6D70DE1C" w14:textId="77777777" w:rsidTr="00567869">
        <w:trPr>
          <w:trHeight w:val="300"/>
        </w:trPr>
        <w:tc>
          <w:tcPr>
            <w:tcW w:w="9610" w:type="dxa"/>
            <w:gridSpan w:val="3"/>
            <w:tcBorders>
              <w:top w:val="nil"/>
              <w:left w:val="single" w:sz="4" w:space="0" w:color="auto"/>
              <w:bottom w:val="single" w:sz="4" w:space="0" w:color="auto"/>
              <w:right w:val="single" w:sz="4" w:space="0" w:color="auto"/>
            </w:tcBorders>
            <w:noWrap/>
            <w:hideMark/>
          </w:tcPr>
          <w:p w14:paraId="16EBC1A7" w14:textId="3D4034CD" w:rsidR="00872AFE" w:rsidRPr="00711388" w:rsidRDefault="00872AFE" w:rsidP="00567869">
            <w:pPr>
              <w:jc w:val="left"/>
              <w:rPr>
                <w:b/>
                <w:lang w:val="en-GB" w:eastAsia="es-ES"/>
              </w:rPr>
            </w:pPr>
            <w:r w:rsidRPr="00711388">
              <w:rPr>
                <w:i/>
                <w:lang w:val="en-GB"/>
              </w:rPr>
              <w:t xml:space="preserve">Probability of Default </w:t>
            </w:r>
            <w:r w:rsidR="00711388" w:rsidRPr="00711388">
              <w:rPr>
                <w:i/>
                <w:lang w:val="en-GB"/>
              </w:rPr>
              <w:t>-</w:t>
            </w:r>
            <w:r w:rsidRPr="00711388">
              <w:rPr>
                <w:i/>
                <w:lang w:val="en-GB"/>
              </w:rPr>
              <w:t xml:space="preserve"> weighted average where the weight is Exposure at Default</w:t>
            </w:r>
          </w:p>
        </w:tc>
      </w:tr>
      <w:tr w:rsidR="00872AFE" w:rsidRPr="00711388" w14:paraId="25D87E1D"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1E05CC17" w14:textId="77777777" w:rsidR="00872AFE" w:rsidRPr="00711388" w:rsidRDefault="00872AFE" w:rsidP="00567869">
            <w:pPr>
              <w:jc w:val="left"/>
              <w:rPr>
                <w:lang w:val="en-GB"/>
              </w:rPr>
            </w:pPr>
            <w:r w:rsidRPr="00711388">
              <w:rPr>
                <w:lang w:val="en-GB"/>
              </w:rPr>
              <w:t>R0100</w:t>
            </w:r>
          </w:p>
        </w:tc>
        <w:tc>
          <w:tcPr>
            <w:tcW w:w="2103" w:type="dxa"/>
            <w:tcBorders>
              <w:top w:val="nil"/>
              <w:left w:val="nil"/>
              <w:bottom w:val="single" w:sz="4" w:space="0" w:color="auto"/>
              <w:right w:val="single" w:sz="4" w:space="0" w:color="auto"/>
            </w:tcBorders>
            <w:noWrap/>
            <w:hideMark/>
          </w:tcPr>
          <w:p w14:paraId="5F7341D4" w14:textId="77777777" w:rsidR="00872AFE" w:rsidRPr="00711388" w:rsidRDefault="00872AFE" w:rsidP="00567869">
            <w:pPr>
              <w:jc w:val="left"/>
              <w:rPr>
                <w:lang w:val="en-GB"/>
              </w:rPr>
            </w:pPr>
            <w:r w:rsidRPr="00711388">
              <w:rPr>
                <w:lang w:val="en-GB" w:eastAsia="es-ES"/>
              </w:rPr>
              <w:t>Overall Probability of Default</w:t>
            </w:r>
          </w:p>
        </w:tc>
        <w:tc>
          <w:tcPr>
            <w:tcW w:w="4701" w:type="dxa"/>
            <w:tcBorders>
              <w:top w:val="nil"/>
              <w:left w:val="nil"/>
              <w:bottom w:val="single" w:sz="4" w:space="0" w:color="auto"/>
              <w:right w:val="single" w:sz="4" w:space="0" w:color="auto"/>
            </w:tcBorders>
            <w:noWrap/>
          </w:tcPr>
          <w:p w14:paraId="63B15A0D" w14:textId="77777777" w:rsidR="00872AFE" w:rsidRPr="00711388" w:rsidRDefault="00872AFE" w:rsidP="00567869">
            <w:pPr>
              <w:jc w:val="left"/>
              <w:rPr>
                <w:lang w:val="en-GB"/>
              </w:rPr>
            </w:pPr>
            <w:r w:rsidRPr="00711388">
              <w:rPr>
                <w:lang w:val="en-GB" w:eastAsia="es-ES"/>
              </w:rPr>
              <w:t>Probability of Default for different Credit Quality Steps.</w:t>
            </w:r>
          </w:p>
        </w:tc>
      </w:tr>
      <w:tr w:rsidR="00872AFE" w:rsidRPr="00711388" w14:paraId="133D65EC"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D6AECC2" w14:textId="77777777" w:rsidR="00872AFE" w:rsidRPr="00711388" w:rsidRDefault="00872AFE" w:rsidP="00567869">
            <w:pPr>
              <w:jc w:val="left"/>
              <w:rPr>
                <w:lang w:val="en-GB" w:eastAsia="fr-FR"/>
              </w:rPr>
            </w:pPr>
            <w:r w:rsidRPr="00711388">
              <w:rPr>
                <w:lang w:val="en-GB"/>
              </w:rPr>
              <w:t>C0010-C0090/R0110-R0170</w:t>
            </w:r>
          </w:p>
        </w:tc>
        <w:tc>
          <w:tcPr>
            <w:tcW w:w="2103" w:type="dxa"/>
            <w:tcBorders>
              <w:top w:val="nil"/>
              <w:left w:val="nil"/>
              <w:bottom w:val="single" w:sz="4" w:space="0" w:color="auto"/>
              <w:right w:val="single" w:sz="4" w:space="0" w:color="auto"/>
            </w:tcBorders>
            <w:noWrap/>
            <w:hideMark/>
          </w:tcPr>
          <w:p w14:paraId="0A09C099" w14:textId="77777777" w:rsidR="00872AFE" w:rsidRPr="00711388" w:rsidRDefault="00872AFE" w:rsidP="00567869">
            <w:pPr>
              <w:jc w:val="left"/>
              <w:rPr>
                <w:lang w:val="en-GB"/>
              </w:rPr>
            </w:pPr>
            <w:r w:rsidRPr="00711388">
              <w:rPr>
                <w:lang w:val="en-GB" w:eastAsia="es-ES"/>
              </w:rPr>
              <w:t>Probability of Default breakdown</w:t>
            </w:r>
          </w:p>
        </w:tc>
        <w:tc>
          <w:tcPr>
            <w:tcW w:w="4701" w:type="dxa"/>
            <w:tcBorders>
              <w:top w:val="nil"/>
              <w:left w:val="nil"/>
              <w:bottom w:val="single" w:sz="4" w:space="0" w:color="auto"/>
              <w:right w:val="single" w:sz="4" w:space="0" w:color="auto"/>
            </w:tcBorders>
            <w:noWrap/>
          </w:tcPr>
          <w:p w14:paraId="332E5346" w14:textId="77777777" w:rsidR="00872AFE" w:rsidRPr="00711388" w:rsidRDefault="00872AFE" w:rsidP="00567869">
            <w:pPr>
              <w:jc w:val="left"/>
              <w:rPr>
                <w:lang w:val="en-GB"/>
              </w:rPr>
            </w:pPr>
            <w:r w:rsidRPr="00711388">
              <w:rPr>
                <w:lang w:val="en-GB" w:eastAsia="es-ES"/>
              </w:rPr>
              <w:t>Probability of Default for different asset classes and different Credit Quality Steps.</w:t>
            </w:r>
          </w:p>
        </w:tc>
      </w:tr>
      <w:tr w:rsidR="00872AFE" w:rsidRPr="00711388" w14:paraId="0C44BD1C" w14:textId="77777777" w:rsidTr="0056786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357BB8C5" w14:textId="77777777" w:rsidR="00872AFE" w:rsidRPr="00711388" w:rsidRDefault="00872AFE" w:rsidP="00567869">
            <w:pPr>
              <w:jc w:val="left"/>
              <w:rPr>
                <w:lang w:val="en-GB"/>
              </w:rPr>
            </w:pPr>
            <w:r w:rsidRPr="00711388">
              <w:rPr>
                <w:lang w:val="en-GB"/>
              </w:rPr>
              <w:t>C0100/R0180</w:t>
            </w:r>
          </w:p>
        </w:tc>
        <w:tc>
          <w:tcPr>
            <w:tcW w:w="2103" w:type="dxa"/>
            <w:tcBorders>
              <w:top w:val="single" w:sz="4" w:space="0" w:color="auto"/>
              <w:left w:val="nil"/>
              <w:bottom w:val="single" w:sz="4" w:space="0" w:color="auto"/>
              <w:right w:val="single" w:sz="4" w:space="0" w:color="auto"/>
            </w:tcBorders>
            <w:noWrap/>
            <w:hideMark/>
          </w:tcPr>
          <w:p w14:paraId="666C3395" w14:textId="77777777" w:rsidR="00872AFE" w:rsidRPr="00711388" w:rsidRDefault="00872AFE" w:rsidP="00567869">
            <w:pPr>
              <w:jc w:val="left"/>
              <w:rPr>
                <w:lang w:val="en-GB"/>
              </w:rPr>
            </w:pPr>
            <w:r w:rsidRPr="00711388">
              <w:rPr>
                <w:lang w:val="en-GB" w:eastAsia="es-ES"/>
              </w:rPr>
              <w:t>Other description</w:t>
            </w:r>
          </w:p>
        </w:tc>
        <w:tc>
          <w:tcPr>
            <w:tcW w:w="4701" w:type="dxa"/>
            <w:tcBorders>
              <w:top w:val="single" w:sz="4" w:space="0" w:color="auto"/>
              <w:left w:val="nil"/>
              <w:bottom w:val="single" w:sz="4" w:space="0" w:color="auto"/>
              <w:right w:val="single" w:sz="4" w:space="0" w:color="auto"/>
            </w:tcBorders>
            <w:noWrap/>
            <w:hideMark/>
          </w:tcPr>
          <w:p w14:paraId="6003C90C" w14:textId="77777777" w:rsidR="00872AFE" w:rsidRPr="00711388" w:rsidRDefault="00872AFE" w:rsidP="00567869">
            <w:pPr>
              <w:jc w:val="left"/>
              <w:rPr>
                <w:lang w:val="en-GB"/>
              </w:rPr>
            </w:pPr>
            <w:r w:rsidRPr="00711388">
              <w:rPr>
                <w:lang w:val="en-GB" w:eastAsia="es-ES"/>
              </w:rPr>
              <w:t>Summary of content of Other category referred in rows R0080 and R0170, so materiality can be judged.</w:t>
            </w:r>
          </w:p>
        </w:tc>
      </w:tr>
      <w:tr w:rsidR="00872AFE" w:rsidRPr="00711388" w14:paraId="57ED7AC9" w14:textId="77777777" w:rsidTr="0056786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4417964A" w14:textId="77777777" w:rsidR="00872AFE" w:rsidRPr="00711388" w:rsidRDefault="00872AFE" w:rsidP="00567869">
            <w:pPr>
              <w:jc w:val="left"/>
              <w:rPr>
                <w:lang w:val="en-GB" w:eastAsia="fr-FR"/>
              </w:rPr>
            </w:pPr>
            <w:r w:rsidRPr="00711388">
              <w:rPr>
                <w:i/>
                <w:lang w:val="en-GB"/>
              </w:rPr>
              <w:t>Solvency Capital Requirements</w:t>
            </w:r>
          </w:p>
        </w:tc>
      </w:tr>
      <w:tr w:rsidR="00872AFE" w:rsidRPr="00711388" w14:paraId="277F9525"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C8C4C0F" w14:textId="77777777" w:rsidR="00872AFE" w:rsidRPr="00711388" w:rsidRDefault="00872AFE" w:rsidP="00567869">
            <w:pPr>
              <w:jc w:val="left"/>
              <w:rPr>
                <w:lang w:val="en-GB"/>
              </w:rPr>
            </w:pPr>
            <w:r w:rsidRPr="00711388">
              <w:rPr>
                <w:lang w:val="en-GB"/>
              </w:rPr>
              <w:lastRenderedPageBreak/>
              <w:t>C0110/R0190</w:t>
            </w:r>
          </w:p>
        </w:tc>
        <w:tc>
          <w:tcPr>
            <w:tcW w:w="2103" w:type="dxa"/>
            <w:tcBorders>
              <w:top w:val="nil"/>
              <w:left w:val="nil"/>
              <w:bottom w:val="single" w:sz="4" w:space="0" w:color="auto"/>
              <w:right w:val="single" w:sz="4" w:space="0" w:color="auto"/>
            </w:tcBorders>
            <w:noWrap/>
            <w:hideMark/>
          </w:tcPr>
          <w:p w14:paraId="3D4EA986" w14:textId="77777777" w:rsidR="00872AFE" w:rsidRPr="00711388" w:rsidRDefault="00872AFE" w:rsidP="00567869">
            <w:pPr>
              <w:jc w:val="left"/>
              <w:rPr>
                <w:lang w:val="en-GB" w:eastAsia="es-ES"/>
              </w:rPr>
            </w:pPr>
            <w:r w:rsidRPr="00711388">
              <w:rPr>
                <w:lang w:val="en-GB"/>
              </w:rPr>
              <w:t>Total undiversified credit risk</w:t>
            </w:r>
          </w:p>
        </w:tc>
        <w:tc>
          <w:tcPr>
            <w:tcW w:w="4701" w:type="dxa"/>
            <w:tcBorders>
              <w:top w:val="nil"/>
              <w:left w:val="nil"/>
              <w:bottom w:val="single" w:sz="4" w:space="0" w:color="auto"/>
              <w:right w:val="single" w:sz="4" w:space="0" w:color="auto"/>
            </w:tcBorders>
            <w:noWrap/>
            <w:hideMark/>
          </w:tcPr>
          <w:p w14:paraId="0DCA5DDD" w14:textId="77777777" w:rsidR="00872AFE" w:rsidRPr="00711388" w:rsidRDefault="00872AFE" w:rsidP="00567869">
            <w:pPr>
              <w:jc w:val="left"/>
              <w:rPr>
                <w:lang w:val="en-GB" w:eastAsia="es-ES"/>
              </w:rPr>
            </w:pPr>
            <w:r w:rsidRPr="00711388">
              <w:rPr>
                <w:lang w:val="en-GB" w:eastAsia="es-ES"/>
              </w:rPr>
              <w:t xml:space="preserve">This is the total amount of the capital charge for </w:t>
            </w:r>
            <w:r w:rsidRPr="00711388">
              <w:rPr>
                <w:lang w:val="en-GB"/>
              </w:rPr>
              <w:t xml:space="preserve">credit </w:t>
            </w:r>
            <w:r w:rsidRPr="00711388">
              <w:rPr>
                <w:lang w:val="en-GB" w:eastAsia="es-ES"/>
              </w:rPr>
              <w:t>risk before any diversification effects.</w:t>
            </w:r>
          </w:p>
        </w:tc>
      </w:tr>
      <w:tr w:rsidR="00872AFE" w:rsidRPr="00711388" w14:paraId="1712632C"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4896636" w14:textId="77777777" w:rsidR="00872AFE" w:rsidRPr="00711388" w:rsidRDefault="00872AFE" w:rsidP="00567869">
            <w:pPr>
              <w:jc w:val="left"/>
              <w:rPr>
                <w:lang w:val="en-GB" w:eastAsia="fr-FR"/>
              </w:rPr>
            </w:pPr>
            <w:r w:rsidRPr="00711388">
              <w:rPr>
                <w:lang w:val="en-GB"/>
              </w:rPr>
              <w:t>C0110/R0200</w:t>
            </w:r>
          </w:p>
        </w:tc>
        <w:tc>
          <w:tcPr>
            <w:tcW w:w="2103" w:type="dxa"/>
            <w:tcBorders>
              <w:top w:val="nil"/>
              <w:left w:val="nil"/>
              <w:bottom w:val="single" w:sz="4" w:space="0" w:color="auto"/>
              <w:right w:val="single" w:sz="4" w:space="0" w:color="auto"/>
            </w:tcBorders>
            <w:noWrap/>
            <w:hideMark/>
          </w:tcPr>
          <w:p w14:paraId="0623012F" w14:textId="77777777" w:rsidR="00872AFE" w:rsidRPr="00711388" w:rsidRDefault="00872AFE" w:rsidP="00567869">
            <w:pPr>
              <w:jc w:val="left"/>
              <w:rPr>
                <w:lang w:val="en-GB"/>
              </w:rPr>
            </w:pPr>
            <w:r w:rsidRPr="00711388">
              <w:rPr>
                <w:lang w:val="en-GB"/>
              </w:rPr>
              <w:t>Diversification:</w:t>
            </w:r>
          </w:p>
          <w:p w14:paraId="07F11A34" w14:textId="77777777" w:rsidR="00872AFE" w:rsidRPr="00711388" w:rsidRDefault="00872AFE" w:rsidP="00567869">
            <w:pPr>
              <w:jc w:val="left"/>
              <w:rPr>
                <w:lang w:val="en-GB"/>
              </w:rPr>
            </w:pPr>
            <w:r w:rsidRPr="00711388">
              <w:rPr>
                <w:lang w:val="en-GB"/>
              </w:rPr>
              <w:t>credit risk</w:t>
            </w:r>
          </w:p>
          <w:p w14:paraId="47870439" w14:textId="77777777" w:rsidR="00872AFE" w:rsidRPr="00711388" w:rsidRDefault="00872AFE" w:rsidP="00567869">
            <w:pPr>
              <w:jc w:val="left"/>
              <w:rPr>
                <w:lang w:val="en-GB" w:eastAsia="es-ES"/>
              </w:rPr>
            </w:pPr>
            <w:r w:rsidRPr="00711388">
              <w:rPr>
                <w:lang w:val="en-GB"/>
              </w:rPr>
              <w:t xml:space="preserve"> </w:t>
            </w:r>
          </w:p>
        </w:tc>
        <w:tc>
          <w:tcPr>
            <w:tcW w:w="4701" w:type="dxa"/>
            <w:tcBorders>
              <w:top w:val="nil"/>
              <w:left w:val="nil"/>
              <w:bottom w:val="single" w:sz="4" w:space="0" w:color="auto"/>
              <w:right w:val="single" w:sz="4" w:space="0" w:color="auto"/>
            </w:tcBorders>
            <w:noWrap/>
          </w:tcPr>
          <w:p w14:paraId="21B9D58D" w14:textId="77777777" w:rsidR="00872AFE" w:rsidRPr="00711388" w:rsidRDefault="00872AFE" w:rsidP="00567869">
            <w:pPr>
              <w:jc w:val="left"/>
              <w:rPr>
                <w:lang w:val="en-GB" w:eastAsia="es-ES"/>
              </w:rPr>
            </w:pPr>
            <w:r w:rsidRPr="00711388">
              <w:rPr>
                <w:lang w:val="en-GB" w:eastAsia="es-ES"/>
              </w:rPr>
              <w:t xml:space="preserve">This is the amount of gross diversification effects allowed in aggregation of capital requirements for </w:t>
            </w:r>
            <w:r w:rsidRPr="00711388">
              <w:rPr>
                <w:lang w:val="en-GB"/>
              </w:rPr>
              <w:t xml:space="preserve">credit </w:t>
            </w:r>
            <w:r w:rsidRPr="00711388">
              <w:rPr>
                <w:lang w:val="en-GB" w:eastAsia="es-ES"/>
              </w:rPr>
              <w:t>risk.</w:t>
            </w:r>
          </w:p>
          <w:p w14:paraId="714249B4" w14:textId="77777777" w:rsidR="00872AFE" w:rsidRPr="00711388" w:rsidRDefault="00872AFE" w:rsidP="00567869">
            <w:pPr>
              <w:jc w:val="left"/>
              <w:rPr>
                <w:lang w:val="en-GB" w:eastAsia="es-ES"/>
              </w:rPr>
            </w:pPr>
            <w:r w:rsidRPr="00711388">
              <w:rPr>
                <w:lang w:val="en-GB" w:eastAsia="es-ES"/>
              </w:rPr>
              <w:t>This amount should be reported as a negative value</w:t>
            </w:r>
            <w:r w:rsidRPr="00711388">
              <w:rPr>
                <w:bCs/>
                <w:lang w:val="en-GB"/>
              </w:rPr>
              <w:t>.</w:t>
            </w:r>
          </w:p>
        </w:tc>
      </w:tr>
      <w:tr w:rsidR="00872AFE" w:rsidRPr="00711388" w14:paraId="762FF77B"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7734E4D" w14:textId="77777777" w:rsidR="00872AFE" w:rsidRPr="00711388" w:rsidRDefault="00872AFE" w:rsidP="00567869">
            <w:pPr>
              <w:jc w:val="left"/>
              <w:rPr>
                <w:lang w:val="en-GB" w:eastAsia="fr-FR"/>
              </w:rPr>
            </w:pPr>
            <w:r w:rsidRPr="00711388">
              <w:rPr>
                <w:lang w:val="en-GB"/>
              </w:rPr>
              <w:t>C0110/R0210</w:t>
            </w:r>
          </w:p>
        </w:tc>
        <w:tc>
          <w:tcPr>
            <w:tcW w:w="2103" w:type="dxa"/>
            <w:tcBorders>
              <w:top w:val="nil"/>
              <w:left w:val="nil"/>
              <w:bottom w:val="single" w:sz="4" w:space="0" w:color="auto"/>
              <w:right w:val="single" w:sz="4" w:space="0" w:color="auto"/>
            </w:tcBorders>
            <w:noWrap/>
            <w:hideMark/>
          </w:tcPr>
          <w:p w14:paraId="5D8FA61B" w14:textId="77777777" w:rsidR="00872AFE" w:rsidRPr="00711388" w:rsidRDefault="00872AFE" w:rsidP="00567869">
            <w:pPr>
              <w:jc w:val="left"/>
              <w:rPr>
                <w:lang w:val="en-GB"/>
              </w:rPr>
            </w:pPr>
            <w:r w:rsidRPr="00711388">
              <w:rPr>
                <w:lang w:val="en-GB"/>
              </w:rPr>
              <w:t>Diversified risk:</w:t>
            </w:r>
          </w:p>
          <w:p w14:paraId="6AE4343F" w14:textId="77777777" w:rsidR="00872AFE" w:rsidRPr="00711388" w:rsidRDefault="00872AFE" w:rsidP="00567869">
            <w:pPr>
              <w:jc w:val="left"/>
              <w:rPr>
                <w:lang w:val="en-GB" w:eastAsia="es-ES"/>
              </w:rPr>
            </w:pPr>
            <w:r w:rsidRPr="00711388">
              <w:rPr>
                <w:lang w:val="en-GB"/>
              </w:rPr>
              <w:t xml:space="preserve">credit risk </w:t>
            </w:r>
          </w:p>
        </w:tc>
        <w:tc>
          <w:tcPr>
            <w:tcW w:w="4701" w:type="dxa"/>
            <w:tcBorders>
              <w:top w:val="nil"/>
              <w:left w:val="nil"/>
              <w:bottom w:val="single" w:sz="4" w:space="0" w:color="auto"/>
              <w:right w:val="single" w:sz="4" w:space="0" w:color="auto"/>
            </w:tcBorders>
            <w:noWrap/>
            <w:hideMark/>
          </w:tcPr>
          <w:p w14:paraId="4FB537F1" w14:textId="77777777" w:rsidR="00872AFE" w:rsidRPr="00711388" w:rsidRDefault="00872AFE" w:rsidP="00567869">
            <w:pPr>
              <w:jc w:val="left"/>
              <w:rPr>
                <w:lang w:val="en-GB" w:eastAsia="es-ES"/>
              </w:rPr>
            </w:pPr>
            <w:r w:rsidRPr="00711388">
              <w:rPr>
                <w:lang w:val="en-GB" w:eastAsia="es-ES"/>
              </w:rPr>
              <w:t xml:space="preserve">This is the total amount of the capital charge for </w:t>
            </w:r>
            <w:r w:rsidRPr="00711388">
              <w:rPr>
                <w:lang w:val="en-GB"/>
              </w:rPr>
              <w:t xml:space="preserve">credit </w:t>
            </w:r>
            <w:r w:rsidRPr="00711388">
              <w:rPr>
                <w:lang w:val="en-GB" w:eastAsia="es-ES"/>
              </w:rPr>
              <w:t xml:space="preserve">risk. </w:t>
            </w:r>
          </w:p>
        </w:tc>
      </w:tr>
    </w:tbl>
    <w:p w14:paraId="29362F35" w14:textId="77777777" w:rsidR="00872AFE" w:rsidRPr="00711388" w:rsidRDefault="00872AFE" w:rsidP="00872AFE">
      <w:pPr>
        <w:rPr>
          <w:lang w:val="en-GB" w:eastAsia="fr-FR"/>
        </w:rPr>
      </w:pPr>
    </w:p>
    <w:p w14:paraId="1EBDD21B" w14:textId="25642D1E" w:rsidR="00872AFE" w:rsidRPr="00711388" w:rsidRDefault="00872AFE" w:rsidP="00872AFE">
      <w:pPr>
        <w:pStyle w:val="ManualHeading2"/>
        <w:ind w:left="851" w:hanging="851"/>
        <w:rPr>
          <w:i/>
          <w:lang w:val="en-GB"/>
        </w:rPr>
      </w:pPr>
      <w:r w:rsidRPr="00711388">
        <w:rPr>
          <w:i/>
          <w:lang w:val="en-GB"/>
        </w:rPr>
        <w:t xml:space="preserve">S.26.12 </w:t>
      </w:r>
      <w:r w:rsidR="00711388" w:rsidRPr="00711388">
        <w:rPr>
          <w:i/>
          <w:lang w:val="en-GB"/>
        </w:rPr>
        <w:t>-</w:t>
      </w:r>
      <w:r w:rsidRPr="00711388">
        <w:rPr>
          <w:i/>
          <w:lang w:val="en-GB"/>
        </w:rPr>
        <w:t xml:space="preserve"> Internal model: Credit risk </w:t>
      </w:r>
      <w:r w:rsidR="00711388" w:rsidRPr="00711388">
        <w:rPr>
          <w:i/>
          <w:lang w:val="en-GB"/>
        </w:rPr>
        <w:t>-</w:t>
      </w:r>
      <w:r w:rsidRPr="00711388">
        <w:rPr>
          <w:i/>
          <w:lang w:val="en-GB"/>
        </w:rPr>
        <w:t xml:space="preserve"> for non-financial instruments</w:t>
      </w:r>
    </w:p>
    <w:p w14:paraId="73322514" w14:textId="77777777" w:rsidR="00872AFE" w:rsidRPr="00711388" w:rsidRDefault="00872AFE" w:rsidP="00872AFE">
      <w:pPr>
        <w:rPr>
          <w:i/>
          <w:lang w:val="en-GB"/>
        </w:rPr>
      </w:pPr>
      <w:r w:rsidRPr="00711388">
        <w:rPr>
          <w:i/>
          <w:lang w:val="en-GB"/>
        </w:rPr>
        <w:t>General comments:</w:t>
      </w:r>
    </w:p>
    <w:p w14:paraId="65C57736" w14:textId="77777777" w:rsidR="00872AFE" w:rsidRPr="00711388" w:rsidRDefault="00872AFE" w:rsidP="00872AFE">
      <w:pPr>
        <w:rPr>
          <w:lang w:val="en-GB"/>
        </w:rPr>
      </w:pPr>
      <w:r w:rsidRPr="00711388">
        <w:rPr>
          <w:lang w:val="en-GB"/>
        </w:rPr>
        <w:t>This section relates to annual submission of information for individual entities.</w:t>
      </w:r>
    </w:p>
    <w:p w14:paraId="637B31B3" w14:textId="2F630AD7" w:rsidR="00872AFE" w:rsidRPr="00711388" w:rsidRDefault="00872AFE" w:rsidP="00872AFE">
      <w:pPr>
        <w:rPr>
          <w:lang w:val="en-GB"/>
        </w:rPr>
      </w:pPr>
      <w:r w:rsidRPr="00711388">
        <w:rPr>
          <w:lang w:val="en-GB"/>
        </w:rPr>
        <w:t xml:space="preserve">This template shall be reported based on availability </w:t>
      </w:r>
      <w:r w:rsidR="00654BE4" w:rsidRPr="00711388">
        <w:rPr>
          <w:lang w:val="en-GB"/>
        </w:rPr>
        <w:t xml:space="preserve">of data </w:t>
      </w:r>
      <w:r w:rsidRPr="00711388">
        <w:rPr>
          <w:lang w:val="en-GB"/>
        </w:rPr>
        <w:t>according to the internal model architecture and risk profile when possible with reasonable effort. The data to be reported shall be agreed between national supervisory authorities and insurance and reinsurance undertakings.</w:t>
      </w:r>
    </w:p>
    <w:tbl>
      <w:tblPr>
        <w:tblW w:w="9610" w:type="dxa"/>
        <w:tblLook w:val="04A0" w:firstRow="1" w:lastRow="0" w:firstColumn="1" w:lastColumn="0" w:noHBand="0" w:noVBand="1"/>
      </w:tblPr>
      <w:tblGrid>
        <w:gridCol w:w="2806"/>
        <w:gridCol w:w="2103"/>
        <w:gridCol w:w="4701"/>
      </w:tblGrid>
      <w:tr w:rsidR="00872AFE" w:rsidRPr="00711388" w14:paraId="77E19132" w14:textId="77777777" w:rsidTr="00567869">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082E8D20" w14:textId="77777777" w:rsidR="00872AFE" w:rsidRPr="00711388" w:rsidRDefault="00872AFE" w:rsidP="00567869">
            <w:pPr>
              <w:jc w:val="left"/>
              <w:rPr>
                <w:lang w:val="en-GB"/>
              </w:rPr>
            </w:pPr>
            <w:r w:rsidRPr="00711388">
              <w:rPr>
                <w:lang w:val="en-GB"/>
              </w:rPr>
              <w:t>CODE</w:t>
            </w:r>
          </w:p>
        </w:tc>
        <w:tc>
          <w:tcPr>
            <w:tcW w:w="2103" w:type="dxa"/>
            <w:tcBorders>
              <w:top w:val="single" w:sz="4" w:space="0" w:color="auto"/>
              <w:left w:val="nil"/>
              <w:bottom w:val="single" w:sz="4" w:space="0" w:color="auto"/>
              <w:right w:val="single" w:sz="4" w:space="0" w:color="auto"/>
            </w:tcBorders>
            <w:noWrap/>
            <w:hideMark/>
          </w:tcPr>
          <w:p w14:paraId="7CE8CA15" w14:textId="77777777" w:rsidR="00872AFE" w:rsidRPr="00711388" w:rsidRDefault="00872AFE" w:rsidP="00567869">
            <w:pPr>
              <w:jc w:val="left"/>
              <w:rPr>
                <w:lang w:val="en-GB"/>
              </w:rPr>
            </w:pPr>
            <w:r w:rsidRPr="00711388">
              <w:rPr>
                <w:lang w:val="en-GB"/>
              </w:rPr>
              <w:t>ITEM</w:t>
            </w:r>
          </w:p>
        </w:tc>
        <w:tc>
          <w:tcPr>
            <w:tcW w:w="4701" w:type="dxa"/>
            <w:tcBorders>
              <w:top w:val="single" w:sz="4" w:space="0" w:color="auto"/>
              <w:left w:val="nil"/>
              <w:bottom w:val="single" w:sz="4" w:space="0" w:color="auto"/>
              <w:right w:val="single" w:sz="4" w:space="0" w:color="auto"/>
            </w:tcBorders>
            <w:noWrap/>
            <w:hideMark/>
          </w:tcPr>
          <w:p w14:paraId="099D7015" w14:textId="77777777" w:rsidR="00872AFE" w:rsidRPr="00711388" w:rsidRDefault="00872AFE" w:rsidP="00567869">
            <w:pPr>
              <w:jc w:val="left"/>
              <w:rPr>
                <w:b/>
                <w:lang w:val="en-GB"/>
              </w:rPr>
            </w:pPr>
            <w:r w:rsidRPr="00711388">
              <w:rPr>
                <w:b/>
                <w:lang w:val="en-GB"/>
              </w:rPr>
              <w:t>INSTRUCTIONS</w:t>
            </w:r>
          </w:p>
        </w:tc>
      </w:tr>
      <w:tr w:rsidR="00872AFE" w:rsidRPr="00711388" w14:paraId="4FFBCE6A" w14:textId="77777777" w:rsidTr="00567869">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238C1484" w14:textId="77777777" w:rsidR="00872AFE" w:rsidRPr="00711388" w:rsidRDefault="00872AFE" w:rsidP="00567869">
            <w:pPr>
              <w:jc w:val="left"/>
              <w:rPr>
                <w:lang w:val="en-GB"/>
              </w:rPr>
            </w:pPr>
            <w:r w:rsidRPr="00711388">
              <w:rPr>
                <w:i/>
                <w:lang w:val="en-GB"/>
              </w:rPr>
              <w:t>Type 1 exposures in terms of impact on SCR</w:t>
            </w:r>
          </w:p>
        </w:tc>
      </w:tr>
      <w:tr w:rsidR="00872AFE" w:rsidRPr="00711388" w14:paraId="59491B4D"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A2A96C5" w14:textId="77777777" w:rsidR="00872AFE" w:rsidRPr="00711388" w:rsidRDefault="00872AFE" w:rsidP="00567869">
            <w:pPr>
              <w:jc w:val="left"/>
              <w:rPr>
                <w:lang w:val="en-GB" w:eastAsia="fr-FR"/>
              </w:rPr>
            </w:pPr>
            <w:r w:rsidRPr="00711388">
              <w:rPr>
                <w:lang w:val="en-GB"/>
              </w:rPr>
              <w:t>C0010/R0020-R0110</w:t>
            </w:r>
          </w:p>
        </w:tc>
        <w:tc>
          <w:tcPr>
            <w:tcW w:w="2103" w:type="dxa"/>
            <w:tcBorders>
              <w:top w:val="nil"/>
              <w:left w:val="nil"/>
              <w:bottom w:val="single" w:sz="4" w:space="0" w:color="auto"/>
              <w:right w:val="single" w:sz="4" w:space="0" w:color="auto"/>
            </w:tcBorders>
            <w:noWrap/>
            <w:hideMark/>
          </w:tcPr>
          <w:p w14:paraId="1EE6CA60" w14:textId="77777777" w:rsidR="00872AFE" w:rsidRPr="00711388" w:rsidRDefault="00872AFE" w:rsidP="00567869">
            <w:pPr>
              <w:jc w:val="left"/>
              <w:rPr>
                <w:lang w:val="en-GB"/>
              </w:rPr>
            </w:pPr>
            <w:r w:rsidRPr="00711388">
              <w:rPr>
                <w:lang w:val="en-GB" w:eastAsia="es-ES"/>
              </w:rPr>
              <w:t>Name of single name exposure</w:t>
            </w:r>
          </w:p>
        </w:tc>
        <w:tc>
          <w:tcPr>
            <w:tcW w:w="4701" w:type="dxa"/>
            <w:tcBorders>
              <w:top w:val="nil"/>
              <w:left w:val="nil"/>
              <w:bottom w:val="single" w:sz="4" w:space="0" w:color="auto"/>
              <w:right w:val="single" w:sz="4" w:space="0" w:color="auto"/>
            </w:tcBorders>
            <w:noWrap/>
            <w:hideMark/>
          </w:tcPr>
          <w:p w14:paraId="16EE914E" w14:textId="77777777" w:rsidR="00872AFE" w:rsidRPr="00711388" w:rsidRDefault="00872AFE" w:rsidP="00567869">
            <w:pPr>
              <w:jc w:val="left"/>
              <w:rPr>
                <w:lang w:val="en-GB" w:eastAsia="es-ES"/>
              </w:rPr>
            </w:pPr>
            <w:r w:rsidRPr="00711388">
              <w:rPr>
                <w:lang w:val="en-GB" w:eastAsia="es-ES"/>
              </w:rPr>
              <w:t>Describe the name of the 10 largest single exposures.</w:t>
            </w:r>
          </w:p>
        </w:tc>
      </w:tr>
      <w:tr w:rsidR="00872AFE" w:rsidRPr="00711388" w14:paraId="0CB4802C"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4A93B20" w14:textId="77777777" w:rsidR="00872AFE" w:rsidRPr="00711388" w:rsidRDefault="00872AFE" w:rsidP="00567869">
            <w:pPr>
              <w:jc w:val="left"/>
              <w:rPr>
                <w:lang w:val="en-GB"/>
              </w:rPr>
            </w:pPr>
            <w:r w:rsidRPr="00711388">
              <w:rPr>
                <w:lang w:val="en-GB"/>
              </w:rPr>
              <w:t>C0020/R0020-R0110</w:t>
            </w:r>
          </w:p>
        </w:tc>
        <w:tc>
          <w:tcPr>
            <w:tcW w:w="2103" w:type="dxa"/>
            <w:tcBorders>
              <w:top w:val="nil"/>
              <w:left w:val="nil"/>
              <w:bottom w:val="single" w:sz="4" w:space="0" w:color="auto"/>
              <w:right w:val="single" w:sz="4" w:space="0" w:color="auto"/>
            </w:tcBorders>
            <w:noWrap/>
            <w:hideMark/>
          </w:tcPr>
          <w:p w14:paraId="4B4E38E1" w14:textId="77777777" w:rsidR="00872AFE" w:rsidRPr="00711388" w:rsidRDefault="00872AFE" w:rsidP="00567869">
            <w:pPr>
              <w:jc w:val="left"/>
              <w:rPr>
                <w:lang w:val="en-GB"/>
              </w:rPr>
            </w:pPr>
            <w:r w:rsidRPr="00711388">
              <w:rPr>
                <w:lang w:val="en-GB" w:eastAsia="es-ES"/>
              </w:rPr>
              <w:t>Code of single name exposure</w:t>
            </w:r>
          </w:p>
        </w:tc>
        <w:tc>
          <w:tcPr>
            <w:tcW w:w="4701" w:type="dxa"/>
            <w:tcBorders>
              <w:top w:val="nil"/>
              <w:left w:val="nil"/>
              <w:bottom w:val="single" w:sz="4" w:space="0" w:color="auto"/>
              <w:right w:val="single" w:sz="4" w:space="0" w:color="auto"/>
            </w:tcBorders>
            <w:noWrap/>
            <w:hideMark/>
          </w:tcPr>
          <w:p w14:paraId="12E8EC0E" w14:textId="77777777" w:rsidR="00872AFE" w:rsidRPr="00711388" w:rsidRDefault="00872AFE" w:rsidP="00567869">
            <w:pPr>
              <w:jc w:val="left"/>
              <w:rPr>
                <w:lang w:val="en-GB" w:eastAsia="es-ES"/>
              </w:rPr>
            </w:pPr>
            <w:r w:rsidRPr="00711388">
              <w:rPr>
                <w:lang w:val="en-GB" w:eastAsia="es-ES"/>
              </w:rPr>
              <w:t>Identification code using the Legal Entity Identifier (LEI) if available.</w:t>
            </w:r>
            <w:r w:rsidRPr="00711388">
              <w:rPr>
                <w:lang w:val="en-GB" w:eastAsia="es-ES"/>
              </w:rPr>
              <w:br/>
            </w:r>
            <w:r w:rsidRPr="00711388">
              <w:rPr>
                <w:lang w:val="en-GB" w:eastAsia="es-ES"/>
              </w:rPr>
              <w:br/>
              <w:t>If not available this item should not be reported</w:t>
            </w:r>
          </w:p>
        </w:tc>
      </w:tr>
      <w:tr w:rsidR="00872AFE" w:rsidRPr="00711388" w14:paraId="164B82F0"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3A5DC79" w14:textId="77777777" w:rsidR="00872AFE" w:rsidRPr="00711388" w:rsidRDefault="00872AFE" w:rsidP="00567869">
            <w:pPr>
              <w:jc w:val="left"/>
              <w:rPr>
                <w:lang w:val="en-GB" w:eastAsia="fr-FR"/>
              </w:rPr>
            </w:pPr>
            <w:r w:rsidRPr="00711388">
              <w:rPr>
                <w:lang w:val="en-GB"/>
              </w:rPr>
              <w:t>C0030/R0010</w:t>
            </w:r>
          </w:p>
        </w:tc>
        <w:tc>
          <w:tcPr>
            <w:tcW w:w="2103" w:type="dxa"/>
            <w:tcBorders>
              <w:top w:val="nil"/>
              <w:left w:val="nil"/>
              <w:bottom w:val="single" w:sz="4" w:space="0" w:color="auto"/>
              <w:right w:val="single" w:sz="4" w:space="0" w:color="auto"/>
            </w:tcBorders>
            <w:noWrap/>
            <w:hideMark/>
          </w:tcPr>
          <w:p w14:paraId="0D07C22F" w14:textId="77777777" w:rsidR="00872AFE" w:rsidRPr="00711388" w:rsidRDefault="00872AFE" w:rsidP="00567869">
            <w:pPr>
              <w:jc w:val="left"/>
              <w:rPr>
                <w:lang w:val="en-GB" w:eastAsia="es-ES"/>
              </w:rPr>
            </w:pPr>
            <w:r w:rsidRPr="00711388">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7DB14FB3" w14:textId="77777777" w:rsidR="00872AFE" w:rsidRPr="00711388" w:rsidRDefault="00872AFE" w:rsidP="00567869">
            <w:pPr>
              <w:jc w:val="left"/>
              <w:rPr>
                <w:lang w:val="en-GB" w:eastAsia="es-ES"/>
              </w:rPr>
            </w:pPr>
            <w:r w:rsidRPr="00711388">
              <w:rPr>
                <w:lang w:val="en-GB" w:eastAsia="es-ES"/>
              </w:rPr>
              <w:t>The sum of the Loss Given Default for all Type 1 exposures.</w:t>
            </w:r>
          </w:p>
        </w:tc>
      </w:tr>
      <w:tr w:rsidR="00872AFE" w:rsidRPr="00711388" w14:paraId="0385EDE9"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9EADCDE" w14:textId="77777777" w:rsidR="00872AFE" w:rsidRPr="00711388" w:rsidRDefault="00872AFE" w:rsidP="00567869">
            <w:pPr>
              <w:jc w:val="left"/>
              <w:rPr>
                <w:lang w:val="en-GB" w:eastAsia="fr-FR"/>
              </w:rPr>
            </w:pPr>
            <w:r w:rsidRPr="00711388">
              <w:rPr>
                <w:lang w:val="en-GB"/>
              </w:rPr>
              <w:t>C0030/R0020-R0110</w:t>
            </w:r>
          </w:p>
        </w:tc>
        <w:tc>
          <w:tcPr>
            <w:tcW w:w="2103" w:type="dxa"/>
            <w:tcBorders>
              <w:top w:val="nil"/>
              <w:left w:val="nil"/>
              <w:bottom w:val="single" w:sz="4" w:space="0" w:color="auto"/>
              <w:right w:val="single" w:sz="4" w:space="0" w:color="auto"/>
            </w:tcBorders>
            <w:noWrap/>
            <w:hideMark/>
          </w:tcPr>
          <w:p w14:paraId="72282CE0" w14:textId="11C67FE8" w:rsidR="00872AFE" w:rsidRPr="00711388" w:rsidRDefault="00872AFE" w:rsidP="00567869">
            <w:pPr>
              <w:jc w:val="left"/>
              <w:rPr>
                <w:lang w:val="en-GB"/>
              </w:rPr>
            </w:pPr>
            <w:r w:rsidRPr="00711388">
              <w:rPr>
                <w:lang w:val="en-GB" w:eastAsia="es-ES"/>
              </w:rPr>
              <w:t xml:space="preserve">Type 1 exposures </w:t>
            </w:r>
            <w:r w:rsidR="00711388" w:rsidRPr="00711388">
              <w:rPr>
                <w:lang w:val="en-GB" w:eastAsia="es-ES"/>
              </w:rPr>
              <w:t>-</w:t>
            </w:r>
            <w:r w:rsidRPr="00711388">
              <w:rPr>
                <w:lang w:val="en-GB" w:eastAsia="es-ES"/>
              </w:rPr>
              <w:t xml:space="preserve"> Single name exposure X </w:t>
            </w:r>
            <w:r w:rsidR="00711388" w:rsidRPr="00711388">
              <w:rPr>
                <w:lang w:val="en-GB" w:eastAsia="es-ES"/>
              </w:rPr>
              <w:t>-</w:t>
            </w:r>
            <w:r w:rsidRPr="00711388">
              <w:rPr>
                <w:lang w:val="en-GB" w:eastAsia="es-ES"/>
              </w:rPr>
              <w:t xml:space="preserve"> Loss Given Default</w:t>
            </w:r>
          </w:p>
        </w:tc>
        <w:tc>
          <w:tcPr>
            <w:tcW w:w="4701" w:type="dxa"/>
            <w:tcBorders>
              <w:top w:val="nil"/>
              <w:left w:val="nil"/>
              <w:bottom w:val="single" w:sz="4" w:space="0" w:color="auto"/>
              <w:right w:val="single" w:sz="4" w:space="0" w:color="auto"/>
            </w:tcBorders>
            <w:noWrap/>
            <w:hideMark/>
          </w:tcPr>
          <w:p w14:paraId="0A4E93BA" w14:textId="77777777" w:rsidR="00872AFE" w:rsidRPr="00711388" w:rsidRDefault="00872AFE" w:rsidP="00567869">
            <w:pPr>
              <w:jc w:val="left"/>
              <w:rPr>
                <w:lang w:val="en-GB"/>
              </w:rPr>
            </w:pPr>
            <w:r w:rsidRPr="00711388">
              <w:rPr>
                <w:lang w:val="en-GB" w:eastAsia="es-ES"/>
              </w:rPr>
              <w:t>The value of the Loss Given Default for each of the 10 largest single name exposures.</w:t>
            </w:r>
          </w:p>
        </w:tc>
      </w:tr>
      <w:tr w:rsidR="00872AFE" w:rsidRPr="00711388" w14:paraId="1E07FCB8"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4404C4FB" w14:textId="77777777" w:rsidR="00872AFE" w:rsidRPr="00711388" w:rsidRDefault="00872AFE" w:rsidP="00567869">
            <w:pPr>
              <w:jc w:val="left"/>
              <w:rPr>
                <w:lang w:val="en-GB"/>
              </w:rPr>
            </w:pPr>
            <w:r w:rsidRPr="00711388">
              <w:rPr>
                <w:lang w:val="en-GB"/>
              </w:rPr>
              <w:t>C0030/R0120</w:t>
            </w:r>
          </w:p>
        </w:tc>
        <w:tc>
          <w:tcPr>
            <w:tcW w:w="2103" w:type="dxa"/>
            <w:tcBorders>
              <w:top w:val="nil"/>
              <w:left w:val="nil"/>
              <w:bottom w:val="single" w:sz="4" w:space="0" w:color="auto"/>
              <w:right w:val="single" w:sz="4" w:space="0" w:color="auto"/>
            </w:tcBorders>
            <w:noWrap/>
            <w:hideMark/>
          </w:tcPr>
          <w:p w14:paraId="0605BA03" w14:textId="77777777" w:rsidR="00872AFE" w:rsidRPr="00711388" w:rsidRDefault="00872AFE" w:rsidP="00567869">
            <w:pPr>
              <w:jc w:val="left"/>
              <w:rPr>
                <w:lang w:val="en-GB"/>
              </w:rPr>
            </w:pPr>
            <w:r w:rsidRPr="00711388">
              <w:rPr>
                <w:lang w:val="en-GB"/>
              </w:rPr>
              <w:t xml:space="preserve">Type 1 aggregate Loss Given Default excluding 10 </w:t>
            </w:r>
            <w:r w:rsidRPr="00711388">
              <w:rPr>
                <w:lang w:val="en-GB"/>
              </w:rPr>
              <w:lastRenderedPageBreak/>
              <w:t>largest single name exposures</w:t>
            </w:r>
          </w:p>
        </w:tc>
        <w:tc>
          <w:tcPr>
            <w:tcW w:w="4701" w:type="dxa"/>
            <w:tcBorders>
              <w:top w:val="nil"/>
              <w:left w:val="nil"/>
              <w:bottom w:val="single" w:sz="4" w:space="0" w:color="auto"/>
              <w:right w:val="single" w:sz="4" w:space="0" w:color="auto"/>
            </w:tcBorders>
            <w:noWrap/>
            <w:hideMark/>
          </w:tcPr>
          <w:p w14:paraId="24BDBCFD" w14:textId="77777777" w:rsidR="00872AFE" w:rsidRPr="00711388" w:rsidRDefault="00872AFE" w:rsidP="00567869">
            <w:pPr>
              <w:jc w:val="left"/>
              <w:rPr>
                <w:lang w:val="en-GB"/>
              </w:rPr>
            </w:pPr>
            <w:r w:rsidRPr="00711388">
              <w:rPr>
                <w:lang w:val="en-GB" w:eastAsia="es-ES"/>
              </w:rPr>
              <w:lastRenderedPageBreak/>
              <w:t>Loss Given Default for all Type 1 exposures excluding 10 largest single name exposures.</w:t>
            </w:r>
          </w:p>
        </w:tc>
      </w:tr>
      <w:tr w:rsidR="00872AFE" w:rsidRPr="00711388" w14:paraId="27A9BAE0"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376EB46" w14:textId="77777777" w:rsidR="00872AFE" w:rsidRPr="00711388" w:rsidRDefault="00872AFE" w:rsidP="00567869">
            <w:pPr>
              <w:jc w:val="left"/>
              <w:rPr>
                <w:lang w:val="en-GB"/>
              </w:rPr>
            </w:pPr>
            <w:r w:rsidRPr="00711388">
              <w:rPr>
                <w:lang w:val="en-GB"/>
              </w:rPr>
              <w:t>C0040/R0010</w:t>
            </w:r>
          </w:p>
        </w:tc>
        <w:tc>
          <w:tcPr>
            <w:tcW w:w="2103" w:type="dxa"/>
            <w:tcBorders>
              <w:top w:val="nil"/>
              <w:left w:val="nil"/>
              <w:bottom w:val="single" w:sz="4" w:space="0" w:color="auto"/>
              <w:right w:val="single" w:sz="4" w:space="0" w:color="auto"/>
            </w:tcBorders>
            <w:noWrap/>
            <w:hideMark/>
          </w:tcPr>
          <w:p w14:paraId="742C9A64" w14:textId="77777777" w:rsidR="00872AFE" w:rsidRPr="00711388" w:rsidRDefault="00872AFE" w:rsidP="00567869">
            <w:pPr>
              <w:jc w:val="left"/>
              <w:rPr>
                <w:lang w:val="en-GB"/>
              </w:rPr>
            </w:pPr>
            <w:r w:rsidRPr="00711388">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6E2BF6D8" w14:textId="77777777" w:rsidR="00872AFE" w:rsidRPr="00711388" w:rsidRDefault="00872AFE" w:rsidP="00567869">
            <w:pPr>
              <w:jc w:val="left"/>
              <w:rPr>
                <w:lang w:val="en-GB"/>
              </w:rPr>
            </w:pPr>
            <w:r w:rsidRPr="00711388">
              <w:rPr>
                <w:lang w:val="en-GB" w:eastAsia="es-ES"/>
              </w:rPr>
              <w:t>The sum of the Exposure at Default for all Type 1 exposures.</w:t>
            </w:r>
          </w:p>
        </w:tc>
      </w:tr>
      <w:tr w:rsidR="00872AFE" w:rsidRPr="00711388" w14:paraId="3C88AA78"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572E756" w14:textId="77777777" w:rsidR="00872AFE" w:rsidRPr="00711388" w:rsidRDefault="00872AFE" w:rsidP="00567869">
            <w:pPr>
              <w:jc w:val="left"/>
              <w:rPr>
                <w:lang w:val="en-GB" w:eastAsia="fr-FR"/>
              </w:rPr>
            </w:pPr>
            <w:r w:rsidRPr="00711388">
              <w:rPr>
                <w:lang w:val="en-GB"/>
              </w:rPr>
              <w:t>C0040/R0020-R0110</w:t>
            </w:r>
          </w:p>
        </w:tc>
        <w:tc>
          <w:tcPr>
            <w:tcW w:w="2103" w:type="dxa"/>
            <w:tcBorders>
              <w:top w:val="nil"/>
              <w:left w:val="nil"/>
              <w:bottom w:val="single" w:sz="4" w:space="0" w:color="auto"/>
              <w:right w:val="single" w:sz="4" w:space="0" w:color="auto"/>
            </w:tcBorders>
            <w:noWrap/>
            <w:hideMark/>
          </w:tcPr>
          <w:p w14:paraId="14219E6B" w14:textId="32A483AD" w:rsidR="00872AFE" w:rsidRPr="00711388" w:rsidRDefault="00872AFE" w:rsidP="00567869">
            <w:pPr>
              <w:jc w:val="left"/>
              <w:rPr>
                <w:lang w:val="en-GB"/>
              </w:rPr>
            </w:pPr>
            <w:r w:rsidRPr="00711388">
              <w:rPr>
                <w:lang w:val="en-GB" w:eastAsia="es-ES"/>
              </w:rPr>
              <w:t xml:space="preserve">Type 1 exposures </w:t>
            </w:r>
            <w:r w:rsidR="00711388" w:rsidRPr="00711388">
              <w:rPr>
                <w:lang w:val="en-GB" w:eastAsia="es-ES"/>
              </w:rPr>
              <w:t>-</w:t>
            </w:r>
            <w:r w:rsidRPr="00711388">
              <w:rPr>
                <w:lang w:val="en-GB" w:eastAsia="es-ES"/>
              </w:rPr>
              <w:t xml:space="preserve"> Single name exposure X </w:t>
            </w:r>
            <w:r w:rsidR="00711388" w:rsidRPr="00711388">
              <w:rPr>
                <w:lang w:val="en-GB" w:eastAsia="es-ES"/>
              </w:rPr>
              <w:t>-</w:t>
            </w:r>
            <w:r w:rsidRPr="00711388">
              <w:rPr>
                <w:lang w:val="en-GB" w:eastAsia="es-ES"/>
              </w:rPr>
              <w:t xml:space="preserve"> Exposure at Default</w:t>
            </w:r>
          </w:p>
        </w:tc>
        <w:tc>
          <w:tcPr>
            <w:tcW w:w="4701" w:type="dxa"/>
            <w:tcBorders>
              <w:top w:val="nil"/>
              <w:left w:val="nil"/>
              <w:bottom w:val="single" w:sz="4" w:space="0" w:color="auto"/>
              <w:right w:val="single" w:sz="4" w:space="0" w:color="auto"/>
            </w:tcBorders>
            <w:noWrap/>
            <w:hideMark/>
          </w:tcPr>
          <w:p w14:paraId="68C72FFB" w14:textId="77777777" w:rsidR="00872AFE" w:rsidRPr="00711388" w:rsidRDefault="00872AFE" w:rsidP="00567869">
            <w:pPr>
              <w:jc w:val="left"/>
              <w:rPr>
                <w:lang w:val="en-GB"/>
              </w:rPr>
            </w:pPr>
            <w:r w:rsidRPr="00711388">
              <w:rPr>
                <w:lang w:val="en-GB" w:eastAsia="es-ES"/>
              </w:rPr>
              <w:t>The value of the Exposure at Default for each of the 10 largest single name exposures.</w:t>
            </w:r>
          </w:p>
        </w:tc>
      </w:tr>
      <w:tr w:rsidR="00872AFE" w:rsidRPr="00711388" w14:paraId="0521AE60"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20081DA" w14:textId="77777777" w:rsidR="00872AFE" w:rsidRPr="00711388" w:rsidRDefault="00872AFE" w:rsidP="00567869">
            <w:pPr>
              <w:jc w:val="left"/>
              <w:rPr>
                <w:lang w:val="en-GB"/>
              </w:rPr>
            </w:pPr>
            <w:r w:rsidRPr="00711388">
              <w:rPr>
                <w:lang w:val="en-GB"/>
              </w:rPr>
              <w:t>C0040/R0120</w:t>
            </w:r>
          </w:p>
        </w:tc>
        <w:tc>
          <w:tcPr>
            <w:tcW w:w="2103" w:type="dxa"/>
            <w:tcBorders>
              <w:top w:val="nil"/>
              <w:left w:val="nil"/>
              <w:bottom w:val="single" w:sz="4" w:space="0" w:color="auto"/>
              <w:right w:val="single" w:sz="4" w:space="0" w:color="auto"/>
            </w:tcBorders>
            <w:noWrap/>
            <w:hideMark/>
          </w:tcPr>
          <w:p w14:paraId="4882743E" w14:textId="77777777" w:rsidR="00872AFE" w:rsidRPr="00711388" w:rsidRDefault="00872AFE" w:rsidP="00567869">
            <w:pPr>
              <w:jc w:val="left"/>
              <w:rPr>
                <w:lang w:val="en-GB"/>
              </w:rPr>
            </w:pPr>
            <w:r w:rsidRPr="00711388">
              <w:rPr>
                <w:lang w:val="en-GB"/>
              </w:rPr>
              <w:t xml:space="preserve">Type 1 aggregate </w:t>
            </w:r>
            <w:r w:rsidRPr="00711388">
              <w:rPr>
                <w:lang w:val="en-GB" w:eastAsia="es-ES"/>
              </w:rPr>
              <w:t xml:space="preserve">Exposure at </w:t>
            </w:r>
            <w:r w:rsidRPr="00711388">
              <w:rPr>
                <w:lang w:val="en-GB"/>
              </w:rPr>
              <w:t>Default excluding 10 largest single name exposures</w:t>
            </w:r>
          </w:p>
        </w:tc>
        <w:tc>
          <w:tcPr>
            <w:tcW w:w="4701" w:type="dxa"/>
            <w:tcBorders>
              <w:top w:val="nil"/>
              <w:left w:val="nil"/>
              <w:bottom w:val="single" w:sz="4" w:space="0" w:color="auto"/>
              <w:right w:val="single" w:sz="4" w:space="0" w:color="auto"/>
            </w:tcBorders>
            <w:noWrap/>
            <w:hideMark/>
          </w:tcPr>
          <w:p w14:paraId="4FB24584" w14:textId="77777777" w:rsidR="00872AFE" w:rsidRPr="00711388" w:rsidRDefault="00872AFE" w:rsidP="00567869">
            <w:pPr>
              <w:jc w:val="left"/>
              <w:rPr>
                <w:lang w:val="en-GB"/>
              </w:rPr>
            </w:pPr>
            <w:r w:rsidRPr="00711388">
              <w:rPr>
                <w:lang w:val="en-GB" w:eastAsia="es-ES"/>
              </w:rPr>
              <w:t>The value of the Exposure at Default for all Type 1 exposures excluding 10 largest single name exposures.</w:t>
            </w:r>
          </w:p>
        </w:tc>
      </w:tr>
      <w:tr w:rsidR="00872AFE" w:rsidRPr="00711388" w14:paraId="1F9B1067"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82B4F0C" w14:textId="77777777" w:rsidR="00872AFE" w:rsidRPr="00711388" w:rsidRDefault="00872AFE" w:rsidP="00567869">
            <w:pPr>
              <w:jc w:val="left"/>
              <w:rPr>
                <w:lang w:val="en-GB"/>
              </w:rPr>
            </w:pPr>
            <w:r w:rsidRPr="00711388">
              <w:rPr>
                <w:lang w:val="en-GB"/>
              </w:rPr>
              <w:t>C0050/R0010</w:t>
            </w:r>
          </w:p>
        </w:tc>
        <w:tc>
          <w:tcPr>
            <w:tcW w:w="2103" w:type="dxa"/>
            <w:tcBorders>
              <w:top w:val="nil"/>
              <w:left w:val="nil"/>
              <w:bottom w:val="single" w:sz="4" w:space="0" w:color="auto"/>
              <w:right w:val="single" w:sz="4" w:space="0" w:color="auto"/>
            </w:tcBorders>
            <w:noWrap/>
            <w:hideMark/>
          </w:tcPr>
          <w:p w14:paraId="308465B6" w14:textId="77777777" w:rsidR="00872AFE" w:rsidRPr="00711388" w:rsidRDefault="00872AFE" w:rsidP="00567869">
            <w:pPr>
              <w:jc w:val="left"/>
              <w:rPr>
                <w:lang w:val="en-GB"/>
              </w:rPr>
            </w:pPr>
            <w:r w:rsidRPr="00711388">
              <w:rPr>
                <w:lang w:val="en-GB"/>
              </w:rPr>
              <w:t>Weighted average Probability of Default for Type 1 exposures</w:t>
            </w:r>
          </w:p>
        </w:tc>
        <w:tc>
          <w:tcPr>
            <w:tcW w:w="4701" w:type="dxa"/>
            <w:tcBorders>
              <w:top w:val="nil"/>
              <w:left w:val="nil"/>
              <w:bottom w:val="single" w:sz="4" w:space="0" w:color="auto"/>
              <w:right w:val="single" w:sz="4" w:space="0" w:color="auto"/>
            </w:tcBorders>
            <w:noWrap/>
            <w:hideMark/>
          </w:tcPr>
          <w:p w14:paraId="623ED5C0" w14:textId="77777777" w:rsidR="00872AFE" w:rsidRPr="00711388" w:rsidRDefault="00872AFE" w:rsidP="00567869">
            <w:pPr>
              <w:jc w:val="left"/>
              <w:rPr>
                <w:lang w:val="en-GB" w:eastAsia="es-ES"/>
              </w:rPr>
            </w:pPr>
            <w:r w:rsidRPr="00711388">
              <w:rPr>
                <w:lang w:val="en-GB" w:eastAsia="es-ES"/>
              </w:rPr>
              <w:t>Weighted average of Probability of Default for Type 1 exposures where the weight is Exposure at Default.</w:t>
            </w:r>
          </w:p>
        </w:tc>
      </w:tr>
      <w:tr w:rsidR="00872AFE" w:rsidRPr="00711388" w14:paraId="480E0DD5"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1AD0F73E" w14:textId="77777777" w:rsidR="00872AFE" w:rsidRPr="00711388" w:rsidRDefault="00872AFE" w:rsidP="00567869">
            <w:pPr>
              <w:jc w:val="left"/>
              <w:rPr>
                <w:lang w:val="en-GB"/>
              </w:rPr>
            </w:pPr>
            <w:r w:rsidRPr="00711388">
              <w:rPr>
                <w:lang w:val="en-GB"/>
              </w:rPr>
              <w:t>C0050/R0020-R0110</w:t>
            </w:r>
          </w:p>
        </w:tc>
        <w:tc>
          <w:tcPr>
            <w:tcW w:w="2103" w:type="dxa"/>
            <w:tcBorders>
              <w:top w:val="nil"/>
              <w:left w:val="nil"/>
              <w:bottom w:val="single" w:sz="4" w:space="0" w:color="auto"/>
              <w:right w:val="single" w:sz="4" w:space="0" w:color="auto"/>
            </w:tcBorders>
            <w:noWrap/>
            <w:hideMark/>
          </w:tcPr>
          <w:p w14:paraId="5DA9C55C" w14:textId="34FD01FE" w:rsidR="00872AFE" w:rsidRPr="00711388" w:rsidRDefault="00872AFE" w:rsidP="00567869">
            <w:pPr>
              <w:jc w:val="left"/>
              <w:rPr>
                <w:lang w:val="en-GB"/>
              </w:rPr>
            </w:pPr>
            <w:r w:rsidRPr="00711388">
              <w:rPr>
                <w:lang w:val="en-GB" w:eastAsia="es-ES"/>
              </w:rPr>
              <w:t xml:space="preserve">Type 1 exposures </w:t>
            </w:r>
            <w:r w:rsidR="00711388" w:rsidRPr="00711388">
              <w:rPr>
                <w:lang w:val="en-GB" w:eastAsia="es-ES"/>
              </w:rPr>
              <w:t>-</w:t>
            </w:r>
            <w:r w:rsidRPr="00711388">
              <w:rPr>
                <w:lang w:val="en-GB" w:eastAsia="es-ES"/>
              </w:rPr>
              <w:t xml:space="preserve"> Single name exposure X </w:t>
            </w:r>
            <w:r w:rsidR="00711388" w:rsidRPr="00711388">
              <w:rPr>
                <w:lang w:val="en-GB" w:eastAsia="es-ES"/>
              </w:rPr>
              <w:t>-</w:t>
            </w:r>
            <w:r w:rsidRPr="00711388">
              <w:rPr>
                <w:lang w:val="en-GB" w:eastAsia="es-ES"/>
              </w:rPr>
              <w:t xml:space="preserve"> Probability of Default</w:t>
            </w:r>
          </w:p>
        </w:tc>
        <w:tc>
          <w:tcPr>
            <w:tcW w:w="4701" w:type="dxa"/>
            <w:tcBorders>
              <w:top w:val="nil"/>
              <w:left w:val="nil"/>
              <w:bottom w:val="single" w:sz="4" w:space="0" w:color="auto"/>
              <w:right w:val="single" w:sz="4" w:space="0" w:color="auto"/>
            </w:tcBorders>
            <w:noWrap/>
            <w:hideMark/>
          </w:tcPr>
          <w:p w14:paraId="55055155" w14:textId="77777777" w:rsidR="00872AFE" w:rsidRPr="00711388" w:rsidRDefault="00872AFE" w:rsidP="00567869">
            <w:pPr>
              <w:jc w:val="left"/>
              <w:rPr>
                <w:lang w:val="en-GB"/>
              </w:rPr>
            </w:pPr>
            <w:r w:rsidRPr="00711388">
              <w:rPr>
                <w:lang w:val="en-GB" w:eastAsia="es-ES"/>
              </w:rPr>
              <w:t>The Probability of Default for each of the 10 largest single name exposures.</w:t>
            </w:r>
          </w:p>
        </w:tc>
      </w:tr>
      <w:tr w:rsidR="00872AFE" w:rsidRPr="00711388" w14:paraId="46FE2795" w14:textId="77777777" w:rsidTr="00567869">
        <w:trPr>
          <w:trHeight w:val="300"/>
        </w:trPr>
        <w:tc>
          <w:tcPr>
            <w:tcW w:w="9610" w:type="dxa"/>
            <w:gridSpan w:val="3"/>
            <w:tcBorders>
              <w:top w:val="nil"/>
              <w:left w:val="single" w:sz="4" w:space="0" w:color="auto"/>
              <w:bottom w:val="single" w:sz="4" w:space="0" w:color="auto"/>
              <w:right w:val="single" w:sz="4" w:space="0" w:color="auto"/>
            </w:tcBorders>
            <w:noWrap/>
            <w:hideMark/>
          </w:tcPr>
          <w:p w14:paraId="5E358A0E" w14:textId="77777777" w:rsidR="00872AFE" w:rsidRPr="00711388" w:rsidRDefault="00872AFE" w:rsidP="00567869">
            <w:pPr>
              <w:jc w:val="left"/>
              <w:rPr>
                <w:lang w:val="en-GB" w:eastAsia="es-ES"/>
              </w:rPr>
            </w:pPr>
            <w:r w:rsidRPr="00711388">
              <w:rPr>
                <w:i/>
                <w:lang w:val="en-GB"/>
              </w:rPr>
              <w:t>Type 2 exposures in terms of impact on SCR</w:t>
            </w:r>
          </w:p>
        </w:tc>
      </w:tr>
      <w:tr w:rsidR="00872AFE" w:rsidRPr="00711388" w14:paraId="0EC03A12"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1F415992" w14:textId="77777777" w:rsidR="00872AFE" w:rsidRPr="00711388" w:rsidRDefault="00872AFE" w:rsidP="00567869">
            <w:pPr>
              <w:jc w:val="left"/>
              <w:rPr>
                <w:lang w:val="en-GB"/>
              </w:rPr>
            </w:pPr>
            <w:r w:rsidRPr="00711388">
              <w:rPr>
                <w:lang w:val="en-GB"/>
              </w:rPr>
              <w:t>C0030/R0130</w:t>
            </w:r>
          </w:p>
        </w:tc>
        <w:tc>
          <w:tcPr>
            <w:tcW w:w="2103" w:type="dxa"/>
            <w:tcBorders>
              <w:top w:val="nil"/>
              <w:left w:val="nil"/>
              <w:bottom w:val="single" w:sz="4" w:space="0" w:color="auto"/>
              <w:right w:val="single" w:sz="4" w:space="0" w:color="auto"/>
            </w:tcBorders>
            <w:noWrap/>
            <w:hideMark/>
          </w:tcPr>
          <w:p w14:paraId="2915F2BC" w14:textId="77777777" w:rsidR="00872AFE" w:rsidRPr="00711388" w:rsidRDefault="00872AFE" w:rsidP="00567869">
            <w:pPr>
              <w:jc w:val="left"/>
              <w:rPr>
                <w:lang w:val="en-GB"/>
              </w:rPr>
            </w:pPr>
            <w:r w:rsidRPr="00711388">
              <w:rPr>
                <w:lang w:val="en-GB" w:eastAsia="es-ES"/>
              </w:rPr>
              <w:t>Sum of all Losses Given Default</w:t>
            </w:r>
          </w:p>
        </w:tc>
        <w:tc>
          <w:tcPr>
            <w:tcW w:w="4701" w:type="dxa"/>
            <w:tcBorders>
              <w:top w:val="nil"/>
              <w:left w:val="nil"/>
              <w:bottom w:val="single" w:sz="4" w:space="0" w:color="auto"/>
              <w:right w:val="single" w:sz="4" w:space="0" w:color="auto"/>
            </w:tcBorders>
            <w:noWrap/>
            <w:hideMark/>
          </w:tcPr>
          <w:p w14:paraId="4A0DCEB8" w14:textId="77777777" w:rsidR="00872AFE" w:rsidRPr="00711388" w:rsidRDefault="00872AFE" w:rsidP="00567869">
            <w:pPr>
              <w:jc w:val="left"/>
              <w:rPr>
                <w:lang w:val="en-GB"/>
              </w:rPr>
            </w:pPr>
            <w:r w:rsidRPr="00711388">
              <w:rPr>
                <w:lang w:val="en-GB" w:eastAsia="es-ES"/>
              </w:rPr>
              <w:t>The sum of the Loss Given Default for all Type 2 exposures.</w:t>
            </w:r>
          </w:p>
        </w:tc>
      </w:tr>
      <w:tr w:rsidR="00872AFE" w:rsidRPr="00711388" w14:paraId="31327B59"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F80741D" w14:textId="77777777" w:rsidR="00872AFE" w:rsidRPr="00711388" w:rsidRDefault="00872AFE" w:rsidP="00567869">
            <w:pPr>
              <w:jc w:val="left"/>
              <w:rPr>
                <w:lang w:val="en-GB"/>
              </w:rPr>
            </w:pPr>
            <w:r w:rsidRPr="00711388">
              <w:rPr>
                <w:lang w:val="en-GB"/>
              </w:rPr>
              <w:t>C0030/R0140-R0180</w:t>
            </w:r>
          </w:p>
        </w:tc>
        <w:tc>
          <w:tcPr>
            <w:tcW w:w="2103" w:type="dxa"/>
            <w:tcBorders>
              <w:top w:val="nil"/>
              <w:left w:val="nil"/>
              <w:bottom w:val="single" w:sz="4" w:space="0" w:color="auto"/>
              <w:right w:val="single" w:sz="4" w:space="0" w:color="auto"/>
            </w:tcBorders>
            <w:noWrap/>
            <w:hideMark/>
          </w:tcPr>
          <w:p w14:paraId="7DF389D9" w14:textId="2CBACBB6" w:rsidR="00872AFE" w:rsidRPr="00711388" w:rsidRDefault="00872AFE" w:rsidP="00567869">
            <w:pPr>
              <w:jc w:val="left"/>
              <w:rPr>
                <w:lang w:val="en-GB"/>
              </w:rPr>
            </w:pPr>
            <w:r w:rsidRPr="00711388">
              <w:rPr>
                <w:lang w:val="en-GB" w:eastAsia="es-ES"/>
              </w:rPr>
              <w:t xml:space="preserve">Type 2 exposures </w:t>
            </w:r>
            <w:r w:rsidR="00711388" w:rsidRPr="00711388">
              <w:rPr>
                <w:lang w:val="en-GB" w:eastAsia="es-ES"/>
              </w:rPr>
              <w:t>-</w:t>
            </w:r>
            <w:r w:rsidRPr="00711388">
              <w:rPr>
                <w:lang w:val="en-GB" w:eastAsia="es-ES"/>
              </w:rPr>
              <w:t xml:space="preserve"> Loss Given Default</w:t>
            </w:r>
          </w:p>
        </w:tc>
        <w:tc>
          <w:tcPr>
            <w:tcW w:w="4701" w:type="dxa"/>
            <w:tcBorders>
              <w:top w:val="nil"/>
              <w:left w:val="nil"/>
              <w:bottom w:val="single" w:sz="4" w:space="0" w:color="auto"/>
              <w:right w:val="single" w:sz="4" w:space="0" w:color="auto"/>
            </w:tcBorders>
            <w:noWrap/>
          </w:tcPr>
          <w:p w14:paraId="02FC39DB" w14:textId="77777777" w:rsidR="00872AFE" w:rsidRPr="00711388" w:rsidRDefault="00872AFE" w:rsidP="00567869">
            <w:pPr>
              <w:jc w:val="left"/>
              <w:rPr>
                <w:lang w:val="en-GB"/>
              </w:rPr>
            </w:pPr>
            <w:r w:rsidRPr="00711388">
              <w:rPr>
                <w:lang w:val="en-GB"/>
              </w:rPr>
              <w:t>Loss Given Default for the different exposures.</w:t>
            </w:r>
          </w:p>
          <w:p w14:paraId="214428F4" w14:textId="77777777" w:rsidR="00872AFE" w:rsidRPr="00711388" w:rsidRDefault="00872AFE" w:rsidP="00567869">
            <w:pPr>
              <w:jc w:val="left"/>
              <w:rPr>
                <w:lang w:val="en-GB"/>
              </w:rPr>
            </w:pPr>
          </w:p>
          <w:p w14:paraId="4EE3DA6E" w14:textId="670FC3E2" w:rsidR="00872AFE" w:rsidRPr="00711388" w:rsidRDefault="00872AFE" w:rsidP="00567869">
            <w:pPr>
              <w:jc w:val="left"/>
              <w:rPr>
                <w:lang w:val="en-GB" w:eastAsia="es-ES"/>
              </w:rPr>
            </w:pPr>
            <w:r w:rsidRPr="00711388">
              <w:rPr>
                <w:lang w:val="en-GB" w:eastAsia="es-ES"/>
              </w:rPr>
              <w:t>For R0160 include the other highest main exposure excluding R0140</w:t>
            </w:r>
            <w:r w:rsidR="00711388" w:rsidRPr="00711388">
              <w:rPr>
                <w:lang w:val="en-GB" w:eastAsia="es-ES"/>
              </w:rPr>
              <w:t>-</w:t>
            </w:r>
            <w:r w:rsidRPr="00711388">
              <w:rPr>
                <w:lang w:val="en-GB" w:eastAsia="es-ES"/>
              </w:rPr>
              <w:t>R0150.</w:t>
            </w:r>
          </w:p>
          <w:p w14:paraId="163F8AE0" w14:textId="79259D21" w:rsidR="00872AFE" w:rsidRPr="00711388" w:rsidRDefault="00872AFE" w:rsidP="00567869">
            <w:pPr>
              <w:jc w:val="left"/>
              <w:rPr>
                <w:lang w:val="en-GB" w:eastAsia="es-ES"/>
              </w:rPr>
            </w:pPr>
            <w:r w:rsidRPr="00711388">
              <w:rPr>
                <w:lang w:val="en-GB" w:eastAsia="es-ES"/>
              </w:rPr>
              <w:t>For R0170 include the other highest main exposure excluding R0140</w:t>
            </w:r>
            <w:r w:rsidR="00711388" w:rsidRPr="00711388">
              <w:rPr>
                <w:lang w:val="en-GB" w:eastAsia="es-ES"/>
              </w:rPr>
              <w:t>-</w:t>
            </w:r>
            <w:r w:rsidRPr="00711388">
              <w:rPr>
                <w:lang w:val="en-GB" w:eastAsia="es-ES"/>
              </w:rPr>
              <w:t>R0160.</w:t>
            </w:r>
          </w:p>
          <w:p w14:paraId="1EBF6FD8" w14:textId="1F2A6D3E" w:rsidR="00872AFE" w:rsidRPr="00711388" w:rsidRDefault="00872AFE" w:rsidP="00567869">
            <w:pPr>
              <w:jc w:val="left"/>
              <w:rPr>
                <w:lang w:val="en-GB"/>
              </w:rPr>
            </w:pPr>
            <w:r w:rsidRPr="00711388">
              <w:rPr>
                <w:lang w:val="en-GB" w:eastAsia="es-ES"/>
              </w:rPr>
              <w:t>For R0180 include the other highest main exposure excluding R0140</w:t>
            </w:r>
            <w:r w:rsidR="00711388" w:rsidRPr="00711388">
              <w:rPr>
                <w:lang w:val="en-GB" w:eastAsia="es-ES"/>
              </w:rPr>
              <w:t>-</w:t>
            </w:r>
            <w:r w:rsidRPr="00711388">
              <w:rPr>
                <w:lang w:val="en-GB" w:eastAsia="es-ES"/>
              </w:rPr>
              <w:t>R0170.</w:t>
            </w:r>
          </w:p>
        </w:tc>
      </w:tr>
      <w:tr w:rsidR="00872AFE" w:rsidRPr="00711388" w14:paraId="1631A19A"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8B2E2EA" w14:textId="77777777" w:rsidR="00872AFE" w:rsidRPr="00711388" w:rsidRDefault="00872AFE" w:rsidP="00567869">
            <w:pPr>
              <w:jc w:val="left"/>
              <w:rPr>
                <w:lang w:val="en-GB"/>
              </w:rPr>
            </w:pPr>
            <w:r w:rsidRPr="00711388">
              <w:rPr>
                <w:lang w:val="en-GB"/>
              </w:rPr>
              <w:t>C0030/R0190</w:t>
            </w:r>
          </w:p>
        </w:tc>
        <w:tc>
          <w:tcPr>
            <w:tcW w:w="2103" w:type="dxa"/>
            <w:tcBorders>
              <w:top w:val="nil"/>
              <w:left w:val="nil"/>
              <w:bottom w:val="single" w:sz="4" w:space="0" w:color="auto"/>
              <w:right w:val="single" w:sz="4" w:space="0" w:color="auto"/>
            </w:tcBorders>
            <w:noWrap/>
            <w:hideMark/>
          </w:tcPr>
          <w:p w14:paraId="01B82632" w14:textId="5594B501" w:rsidR="00872AFE" w:rsidRPr="00711388" w:rsidRDefault="00872AFE" w:rsidP="00567869">
            <w:pPr>
              <w:jc w:val="left"/>
              <w:rPr>
                <w:lang w:val="en-GB"/>
              </w:rPr>
            </w:pPr>
            <w:r w:rsidRPr="00711388">
              <w:rPr>
                <w:lang w:val="en-GB"/>
              </w:rPr>
              <w:t xml:space="preserve">Type 2 aggregate Loss Given Default </w:t>
            </w:r>
            <w:r w:rsidRPr="00711388">
              <w:rPr>
                <w:lang w:val="en-GB"/>
              </w:rPr>
              <w:lastRenderedPageBreak/>
              <w:t>excluding R0140</w:t>
            </w:r>
            <w:r w:rsidR="00711388" w:rsidRPr="00711388">
              <w:rPr>
                <w:lang w:val="en-GB"/>
              </w:rPr>
              <w:t>-</w:t>
            </w:r>
            <w:r w:rsidRPr="00711388">
              <w:rPr>
                <w:lang w:val="en-GB"/>
              </w:rPr>
              <w:t>R0180</w:t>
            </w:r>
          </w:p>
        </w:tc>
        <w:tc>
          <w:tcPr>
            <w:tcW w:w="4701" w:type="dxa"/>
            <w:tcBorders>
              <w:top w:val="nil"/>
              <w:left w:val="nil"/>
              <w:bottom w:val="single" w:sz="4" w:space="0" w:color="auto"/>
              <w:right w:val="single" w:sz="4" w:space="0" w:color="auto"/>
            </w:tcBorders>
            <w:noWrap/>
            <w:hideMark/>
          </w:tcPr>
          <w:p w14:paraId="109DF0F5" w14:textId="651683B4" w:rsidR="00872AFE" w:rsidRPr="00711388" w:rsidRDefault="00872AFE" w:rsidP="00567869">
            <w:pPr>
              <w:jc w:val="left"/>
              <w:rPr>
                <w:lang w:val="en-GB"/>
              </w:rPr>
            </w:pPr>
            <w:r w:rsidRPr="00711388">
              <w:rPr>
                <w:lang w:val="en-GB" w:eastAsia="es-ES"/>
              </w:rPr>
              <w:lastRenderedPageBreak/>
              <w:t>Loss Given Default for all Type 2 exposures excluding R0140</w:t>
            </w:r>
            <w:r w:rsidR="00711388" w:rsidRPr="00711388">
              <w:rPr>
                <w:lang w:val="en-GB" w:eastAsia="es-ES"/>
              </w:rPr>
              <w:t>-</w:t>
            </w:r>
            <w:r w:rsidRPr="00711388">
              <w:rPr>
                <w:lang w:val="en-GB" w:eastAsia="es-ES"/>
              </w:rPr>
              <w:t>R0180.</w:t>
            </w:r>
          </w:p>
        </w:tc>
      </w:tr>
      <w:tr w:rsidR="00872AFE" w:rsidRPr="00711388" w14:paraId="330F0492"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9115D13" w14:textId="77777777" w:rsidR="00872AFE" w:rsidRPr="00711388" w:rsidRDefault="00872AFE" w:rsidP="00567869">
            <w:pPr>
              <w:jc w:val="left"/>
              <w:rPr>
                <w:lang w:val="en-GB"/>
              </w:rPr>
            </w:pPr>
            <w:r w:rsidRPr="00711388">
              <w:rPr>
                <w:lang w:val="en-GB"/>
              </w:rPr>
              <w:t>C0040/R0130</w:t>
            </w:r>
          </w:p>
        </w:tc>
        <w:tc>
          <w:tcPr>
            <w:tcW w:w="2103" w:type="dxa"/>
            <w:tcBorders>
              <w:top w:val="nil"/>
              <w:left w:val="nil"/>
              <w:bottom w:val="single" w:sz="4" w:space="0" w:color="auto"/>
              <w:right w:val="single" w:sz="4" w:space="0" w:color="auto"/>
            </w:tcBorders>
            <w:noWrap/>
            <w:hideMark/>
          </w:tcPr>
          <w:p w14:paraId="7A2C6A5B" w14:textId="77777777" w:rsidR="00872AFE" w:rsidRPr="00711388" w:rsidRDefault="00872AFE" w:rsidP="00567869">
            <w:pPr>
              <w:jc w:val="left"/>
              <w:rPr>
                <w:lang w:val="en-GB"/>
              </w:rPr>
            </w:pPr>
            <w:r w:rsidRPr="00711388">
              <w:rPr>
                <w:lang w:val="en-GB" w:eastAsia="es-ES"/>
              </w:rPr>
              <w:t>Sum of all Exposures at Default</w:t>
            </w:r>
          </w:p>
        </w:tc>
        <w:tc>
          <w:tcPr>
            <w:tcW w:w="4701" w:type="dxa"/>
            <w:tcBorders>
              <w:top w:val="nil"/>
              <w:left w:val="nil"/>
              <w:bottom w:val="single" w:sz="4" w:space="0" w:color="auto"/>
              <w:right w:val="single" w:sz="4" w:space="0" w:color="auto"/>
            </w:tcBorders>
            <w:noWrap/>
            <w:hideMark/>
          </w:tcPr>
          <w:p w14:paraId="14F917B4" w14:textId="77777777" w:rsidR="00872AFE" w:rsidRPr="00711388" w:rsidRDefault="00872AFE" w:rsidP="00567869">
            <w:pPr>
              <w:jc w:val="left"/>
              <w:rPr>
                <w:lang w:val="en-GB"/>
              </w:rPr>
            </w:pPr>
            <w:r w:rsidRPr="00711388">
              <w:rPr>
                <w:lang w:val="en-GB" w:eastAsia="es-ES"/>
              </w:rPr>
              <w:t>The sum of the Exposure at Default for all Type 2 exposures.</w:t>
            </w:r>
          </w:p>
        </w:tc>
      </w:tr>
      <w:tr w:rsidR="00872AFE" w:rsidRPr="00711388" w14:paraId="43ED5BD1"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622F2702" w14:textId="77777777" w:rsidR="00872AFE" w:rsidRPr="00711388" w:rsidRDefault="00872AFE" w:rsidP="00567869">
            <w:pPr>
              <w:jc w:val="left"/>
              <w:rPr>
                <w:lang w:val="en-GB"/>
              </w:rPr>
            </w:pPr>
            <w:r w:rsidRPr="00711388">
              <w:rPr>
                <w:lang w:val="en-GB"/>
              </w:rPr>
              <w:t>C0040/R0140-R0180</w:t>
            </w:r>
          </w:p>
        </w:tc>
        <w:tc>
          <w:tcPr>
            <w:tcW w:w="2103" w:type="dxa"/>
            <w:tcBorders>
              <w:top w:val="nil"/>
              <w:left w:val="nil"/>
              <w:bottom w:val="single" w:sz="4" w:space="0" w:color="auto"/>
              <w:right w:val="single" w:sz="4" w:space="0" w:color="auto"/>
            </w:tcBorders>
            <w:noWrap/>
            <w:hideMark/>
          </w:tcPr>
          <w:p w14:paraId="45F86CFD" w14:textId="210E93E3" w:rsidR="00872AFE" w:rsidRPr="00711388" w:rsidRDefault="00872AFE" w:rsidP="00567869">
            <w:pPr>
              <w:jc w:val="left"/>
              <w:rPr>
                <w:lang w:val="en-GB"/>
              </w:rPr>
            </w:pPr>
            <w:r w:rsidRPr="00711388">
              <w:rPr>
                <w:lang w:val="en-GB" w:eastAsia="es-ES"/>
              </w:rPr>
              <w:t xml:space="preserve">Type 2 exposures </w:t>
            </w:r>
            <w:r w:rsidR="00711388" w:rsidRPr="00711388">
              <w:rPr>
                <w:lang w:val="en-GB" w:eastAsia="es-ES"/>
              </w:rPr>
              <w:t>-</w:t>
            </w:r>
            <w:r w:rsidRPr="00711388">
              <w:rPr>
                <w:lang w:val="en-GB" w:eastAsia="es-ES"/>
              </w:rPr>
              <w:t xml:space="preserve"> Exposure at Default</w:t>
            </w:r>
          </w:p>
        </w:tc>
        <w:tc>
          <w:tcPr>
            <w:tcW w:w="4701" w:type="dxa"/>
            <w:tcBorders>
              <w:top w:val="nil"/>
              <w:left w:val="nil"/>
              <w:bottom w:val="single" w:sz="4" w:space="0" w:color="auto"/>
              <w:right w:val="single" w:sz="4" w:space="0" w:color="auto"/>
            </w:tcBorders>
            <w:noWrap/>
          </w:tcPr>
          <w:p w14:paraId="667A0A03" w14:textId="77777777" w:rsidR="00872AFE" w:rsidRPr="00711388" w:rsidRDefault="00872AFE" w:rsidP="00567869">
            <w:pPr>
              <w:jc w:val="left"/>
              <w:rPr>
                <w:lang w:val="en-GB"/>
              </w:rPr>
            </w:pPr>
            <w:r w:rsidRPr="00711388">
              <w:rPr>
                <w:lang w:val="en-GB" w:eastAsia="es-ES"/>
              </w:rPr>
              <w:t xml:space="preserve">Exposure at Default </w:t>
            </w:r>
            <w:r w:rsidRPr="00711388">
              <w:rPr>
                <w:lang w:val="en-GB"/>
              </w:rPr>
              <w:t>for the different exposures:</w:t>
            </w:r>
          </w:p>
          <w:p w14:paraId="72DF08B4" w14:textId="4EFB2D55" w:rsidR="00872AFE" w:rsidRPr="00711388" w:rsidRDefault="00872AFE" w:rsidP="00567869">
            <w:pPr>
              <w:jc w:val="left"/>
              <w:rPr>
                <w:lang w:val="en-GB" w:eastAsia="es-ES"/>
              </w:rPr>
            </w:pPr>
            <w:r w:rsidRPr="00711388">
              <w:rPr>
                <w:lang w:val="en-GB" w:eastAsia="es-ES"/>
              </w:rPr>
              <w:t>For R0160 include the other highest main exposure excluding R0140</w:t>
            </w:r>
            <w:r w:rsidR="00711388" w:rsidRPr="00711388">
              <w:rPr>
                <w:lang w:val="en-GB" w:eastAsia="es-ES"/>
              </w:rPr>
              <w:t>-</w:t>
            </w:r>
            <w:r w:rsidRPr="00711388">
              <w:rPr>
                <w:lang w:val="en-GB" w:eastAsia="es-ES"/>
              </w:rPr>
              <w:t>R0150.</w:t>
            </w:r>
          </w:p>
          <w:p w14:paraId="715DC5A4" w14:textId="48A83AAD" w:rsidR="00872AFE" w:rsidRPr="00711388" w:rsidRDefault="00872AFE" w:rsidP="00567869">
            <w:pPr>
              <w:jc w:val="left"/>
              <w:rPr>
                <w:lang w:val="en-GB" w:eastAsia="es-ES"/>
              </w:rPr>
            </w:pPr>
            <w:r w:rsidRPr="00711388">
              <w:rPr>
                <w:lang w:val="en-GB" w:eastAsia="es-ES"/>
              </w:rPr>
              <w:t>For R0170 include the other highest main exposure excluding R0140</w:t>
            </w:r>
            <w:r w:rsidR="00711388" w:rsidRPr="00711388">
              <w:rPr>
                <w:lang w:val="en-GB" w:eastAsia="es-ES"/>
              </w:rPr>
              <w:t>-</w:t>
            </w:r>
            <w:r w:rsidRPr="00711388">
              <w:rPr>
                <w:lang w:val="en-GB" w:eastAsia="es-ES"/>
              </w:rPr>
              <w:t>R0160.</w:t>
            </w:r>
          </w:p>
          <w:p w14:paraId="35742648" w14:textId="3EB98769" w:rsidR="00872AFE" w:rsidRPr="00711388" w:rsidRDefault="00872AFE" w:rsidP="00567869">
            <w:pPr>
              <w:jc w:val="left"/>
              <w:rPr>
                <w:lang w:val="en-GB"/>
              </w:rPr>
            </w:pPr>
            <w:r w:rsidRPr="00711388">
              <w:rPr>
                <w:lang w:val="en-GB" w:eastAsia="es-ES"/>
              </w:rPr>
              <w:t>For R0180 include the other highest main exposure excluding R0140</w:t>
            </w:r>
            <w:r w:rsidR="00711388" w:rsidRPr="00711388">
              <w:rPr>
                <w:lang w:val="en-GB" w:eastAsia="es-ES"/>
              </w:rPr>
              <w:t>-</w:t>
            </w:r>
            <w:r w:rsidRPr="00711388">
              <w:rPr>
                <w:lang w:val="en-GB" w:eastAsia="es-ES"/>
              </w:rPr>
              <w:t>R0170.</w:t>
            </w:r>
          </w:p>
        </w:tc>
      </w:tr>
      <w:tr w:rsidR="00872AFE" w:rsidRPr="00711388" w14:paraId="1B72F3A9"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3E83B98" w14:textId="77777777" w:rsidR="00872AFE" w:rsidRPr="00711388" w:rsidRDefault="00872AFE" w:rsidP="00567869">
            <w:pPr>
              <w:jc w:val="left"/>
              <w:rPr>
                <w:lang w:val="en-GB"/>
              </w:rPr>
            </w:pPr>
            <w:r w:rsidRPr="00711388">
              <w:rPr>
                <w:lang w:val="en-GB"/>
              </w:rPr>
              <w:t>C0040/R0190</w:t>
            </w:r>
          </w:p>
        </w:tc>
        <w:tc>
          <w:tcPr>
            <w:tcW w:w="2103" w:type="dxa"/>
            <w:tcBorders>
              <w:top w:val="nil"/>
              <w:left w:val="nil"/>
              <w:bottom w:val="single" w:sz="4" w:space="0" w:color="auto"/>
              <w:right w:val="single" w:sz="4" w:space="0" w:color="auto"/>
            </w:tcBorders>
            <w:noWrap/>
            <w:hideMark/>
          </w:tcPr>
          <w:p w14:paraId="7F42E173" w14:textId="24FA2A5B" w:rsidR="00872AFE" w:rsidRPr="00711388" w:rsidRDefault="00872AFE" w:rsidP="00567869">
            <w:pPr>
              <w:jc w:val="left"/>
              <w:rPr>
                <w:lang w:val="en-GB"/>
              </w:rPr>
            </w:pPr>
            <w:r w:rsidRPr="00711388">
              <w:rPr>
                <w:lang w:val="en-GB"/>
              </w:rPr>
              <w:t xml:space="preserve">Type 2 aggregate </w:t>
            </w:r>
            <w:r w:rsidRPr="00711388">
              <w:rPr>
                <w:lang w:val="en-GB" w:eastAsia="es-ES"/>
              </w:rPr>
              <w:t xml:space="preserve">Exposure at </w:t>
            </w:r>
            <w:r w:rsidRPr="00711388">
              <w:rPr>
                <w:lang w:val="en-GB"/>
              </w:rPr>
              <w:t>Default excluding R0140</w:t>
            </w:r>
            <w:r w:rsidR="00711388" w:rsidRPr="00711388">
              <w:rPr>
                <w:lang w:val="en-GB"/>
              </w:rPr>
              <w:t>-</w:t>
            </w:r>
            <w:r w:rsidRPr="00711388">
              <w:rPr>
                <w:lang w:val="en-GB"/>
              </w:rPr>
              <w:t>R0180</w:t>
            </w:r>
          </w:p>
        </w:tc>
        <w:tc>
          <w:tcPr>
            <w:tcW w:w="4701" w:type="dxa"/>
            <w:tcBorders>
              <w:top w:val="nil"/>
              <w:left w:val="nil"/>
              <w:bottom w:val="single" w:sz="4" w:space="0" w:color="auto"/>
              <w:right w:val="single" w:sz="4" w:space="0" w:color="auto"/>
            </w:tcBorders>
            <w:noWrap/>
            <w:hideMark/>
          </w:tcPr>
          <w:p w14:paraId="43CFF190" w14:textId="7175514B" w:rsidR="00872AFE" w:rsidRPr="00711388" w:rsidRDefault="00872AFE" w:rsidP="00567869">
            <w:pPr>
              <w:jc w:val="left"/>
              <w:rPr>
                <w:lang w:val="en-GB"/>
              </w:rPr>
            </w:pPr>
            <w:r w:rsidRPr="00711388">
              <w:rPr>
                <w:lang w:val="en-GB" w:eastAsia="es-ES"/>
              </w:rPr>
              <w:t>Exposure at Default for all Type 2 exposures excluding R0140</w:t>
            </w:r>
            <w:r w:rsidR="00711388" w:rsidRPr="00711388">
              <w:rPr>
                <w:lang w:val="en-GB" w:eastAsia="es-ES"/>
              </w:rPr>
              <w:t>-</w:t>
            </w:r>
            <w:r w:rsidRPr="00711388">
              <w:rPr>
                <w:lang w:val="en-GB" w:eastAsia="es-ES"/>
              </w:rPr>
              <w:t>R0180.</w:t>
            </w:r>
          </w:p>
        </w:tc>
      </w:tr>
      <w:tr w:rsidR="00872AFE" w:rsidRPr="00711388" w14:paraId="55CBE9A3"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23FA65C6" w14:textId="77777777" w:rsidR="00872AFE" w:rsidRPr="00711388" w:rsidRDefault="00872AFE" w:rsidP="00567869">
            <w:pPr>
              <w:jc w:val="left"/>
              <w:rPr>
                <w:lang w:val="en-GB"/>
              </w:rPr>
            </w:pPr>
            <w:r w:rsidRPr="00711388">
              <w:rPr>
                <w:lang w:val="en-GB"/>
              </w:rPr>
              <w:t>C0050/R0130</w:t>
            </w:r>
          </w:p>
        </w:tc>
        <w:tc>
          <w:tcPr>
            <w:tcW w:w="2103" w:type="dxa"/>
            <w:tcBorders>
              <w:top w:val="nil"/>
              <w:left w:val="nil"/>
              <w:bottom w:val="single" w:sz="4" w:space="0" w:color="auto"/>
              <w:right w:val="single" w:sz="4" w:space="0" w:color="auto"/>
            </w:tcBorders>
            <w:noWrap/>
            <w:hideMark/>
          </w:tcPr>
          <w:p w14:paraId="581F2C6D" w14:textId="77777777" w:rsidR="00872AFE" w:rsidRPr="00711388" w:rsidRDefault="00872AFE" w:rsidP="00567869">
            <w:pPr>
              <w:jc w:val="left"/>
              <w:rPr>
                <w:lang w:val="en-GB"/>
              </w:rPr>
            </w:pPr>
            <w:r w:rsidRPr="00711388">
              <w:rPr>
                <w:lang w:val="en-GB"/>
              </w:rPr>
              <w:t>Weighted average Probability of Default for Type 2 exposures</w:t>
            </w:r>
          </w:p>
        </w:tc>
        <w:tc>
          <w:tcPr>
            <w:tcW w:w="4701" w:type="dxa"/>
            <w:tcBorders>
              <w:top w:val="nil"/>
              <w:left w:val="nil"/>
              <w:bottom w:val="single" w:sz="4" w:space="0" w:color="auto"/>
              <w:right w:val="single" w:sz="4" w:space="0" w:color="auto"/>
            </w:tcBorders>
            <w:noWrap/>
            <w:hideMark/>
          </w:tcPr>
          <w:p w14:paraId="3EF84716" w14:textId="77777777" w:rsidR="00872AFE" w:rsidRPr="00711388" w:rsidRDefault="00872AFE" w:rsidP="00567869">
            <w:pPr>
              <w:jc w:val="left"/>
              <w:rPr>
                <w:lang w:val="en-GB" w:eastAsia="es-ES"/>
              </w:rPr>
            </w:pPr>
            <w:r w:rsidRPr="00711388">
              <w:rPr>
                <w:lang w:val="en-GB" w:eastAsia="es-ES"/>
              </w:rPr>
              <w:t>Weighted average of Probability of Default for Type 2 exposures where the weight is Exposure at Default.</w:t>
            </w:r>
          </w:p>
        </w:tc>
      </w:tr>
      <w:tr w:rsidR="00872AFE" w:rsidRPr="00711388" w14:paraId="3A88DC2B"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ACEF978" w14:textId="77777777" w:rsidR="00872AFE" w:rsidRPr="00711388" w:rsidRDefault="00872AFE" w:rsidP="00567869">
            <w:pPr>
              <w:jc w:val="left"/>
              <w:rPr>
                <w:lang w:val="en-GB"/>
              </w:rPr>
            </w:pPr>
            <w:r w:rsidRPr="00711388">
              <w:rPr>
                <w:lang w:val="en-GB"/>
              </w:rPr>
              <w:t>C0050/R0140-R0180</w:t>
            </w:r>
          </w:p>
        </w:tc>
        <w:tc>
          <w:tcPr>
            <w:tcW w:w="2103" w:type="dxa"/>
            <w:tcBorders>
              <w:top w:val="nil"/>
              <w:left w:val="nil"/>
              <w:bottom w:val="single" w:sz="4" w:space="0" w:color="auto"/>
              <w:right w:val="single" w:sz="4" w:space="0" w:color="auto"/>
            </w:tcBorders>
            <w:noWrap/>
            <w:hideMark/>
          </w:tcPr>
          <w:p w14:paraId="41452F9C" w14:textId="2B34A2ED" w:rsidR="00872AFE" w:rsidRPr="00711388" w:rsidRDefault="00872AFE" w:rsidP="00567869">
            <w:pPr>
              <w:jc w:val="left"/>
              <w:rPr>
                <w:lang w:val="en-GB"/>
              </w:rPr>
            </w:pPr>
            <w:r w:rsidRPr="00711388">
              <w:rPr>
                <w:lang w:val="en-GB" w:eastAsia="es-ES"/>
              </w:rPr>
              <w:t xml:space="preserve">Type 2 exposures </w:t>
            </w:r>
            <w:r w:rsidR="00711388" w:rsidRPr="00711388">
              <w:rPr>
                <w:lang w:val="en-GB" w:eastAsia="es-ES"/>
              </w:rPr>
              <w:t>-</w:t>
            </w:r>
            <w:r w:rsidRPr="00711388">
              <w:rPr>
                <w:lang w:val="en-GB" w:eastAsia="es-ES"/>
              </w:rPr>
              <w:t xml:space="preserve"> Probability of Default</w:t>
            </w:r>
          </w:p>
        </w:tc>
        <w:tc>
          <w:tcPr>
            <w:tcW w:w="4701" w:type="dxa"/>
            <w:tcBorders>
              <w:top w:val="nil"/>
              <w:left w:val="nil"/>
              <w:bottom w:val="single" w:sz="4" w:space="0" w:color="auto"/>
              <w:right w:val="single" w:sz="4" w:space="0" w:color="auto"/>
            </w:tcBorders>
            <w:noWrap/>
            <w:hideMark/>
          </w:tcPr>
          <w:p w14:paraId="1640444C" w14:textId="4B5ED352" w:rsidR="00872AFE" w:rsidRPr="00711388" w:rsidRDefault="00872AFE" w:rsidP="00567869">
            <w:pPr>
              <w:jc w:val="left"/>
              <w:rPr>
                <w:lang w:val="en-GB" w:eastAsia="es-ES"/>
              </w:rPr>
            </w:pPr>
            <w:r w:rsidRPr="00711388">
              <w:rPr>
                <w:lang w:val="en-GB" w:eastAsia="es-ES"/>
              </w:rPr>
              <w:t>The Probability of Default for each of R0140</w:t>
            </w:r>
            <w:r w:rsidR="00711388" w:rsidRPr="00711388">
              <w:rPr>
                <w:lang w:val="en-GB" w:eastAsia="es-ES"/>
              </w:rPr>
              <w:t>-</w:t>
            </w:r>
            <w:r w:rsidRPr="00711388">
              <w:rPr>
                <w:lang w:val="en-GB" w:eastAsia="es-ES"/>
              </w:rPr>
              <w:t>R0180. For R0140 and R0150 it shall be the weighted average of the Probabilities of Default where the weight is Exposure at Default.</w:t>
            </w:r>
          </w:p>
        </w:tc>
      </w:tr>
      <w:tr w:rsidR="00872AFE" w:rsidRPr="00711388" w14:paraId="48CAA2AE"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2F733F2E" w14:textId="77777777" w:rsidR="00872AFE" w:rsidRPr="00711388" w:rsidRDefault="00872AFE" w:rsidP="00567869">
            <w:pPr>
              <w:jc w:val="left"/>
              <w:rPr>
                <w:lang w:val="en-GB" w:eastAsia="fr-FR"/>
              </w:rPr>
            </w:pPr>
            <w:r w:rsidRPr="00711388">
              <w:rPr>
                <w:lang w:val="en-GB"/>
              </w:rPr>
              <w:t>C0060/R0140-R0180</w:t>
            </w:r>
          </w:p>
        </w:tc>
        <w:tc>
          <w:tcPr>
            <w:tcW w:w="2103" w:type="dxa"/>
            <w:tcBorders>
              <w:top w:val="nil"/>
              <w:left w:val="nil"/>
              <w:bottom w:val="single" w:sz="4" w:space="0" w:color="auto"/>
              <w:right w:val="single" w:sz="4" w:space="0" w:color="auto"/>
            </w:tcBorders>
            <w:noWrap/>
            <w:hideMark/>
          </w:tcPr>
          <w:p w14:paraId="734B8E37" w14:textId="77777777" w:rsidR="00872AFE" w:rsidRPr="00711388" w:rsidRDefault="00872AFE" w:rsidP="00567869">
            <w:pPr>
              <w:jc w:val="left"/>
              <w:rPr>
                <w:lang w:val="en-GB" w:eastAsia="es-ES"/>
              </w:rPr>
            </w:pPr>
            <w:r w:rsidRPr="00711388">
              <w:rPr>
                <w:lang w:val="en-GB"/>
              </w:rPr>
              <w:t>Description of exposure</w:t>
            </w:r>
          </w:p>
        </w:tc>
        <w:tc>
          <w:tcPr>
            <w:tcW w:w="4701" w:type="dxa"/>
            <w:tcBorders>
              <w:top w:val="nil"/>
              <w:left w:val="nil"/>
              <w:bottom w:val="single" w:sz="4" w:space="0" w:color="auto"/>
              <w:right w:val="single" w:sz="4" w:space="0" w:color="auto"/>
            </w:tcBorders>
            <w:noWrap/>
          </w:tcPr>
          <w:p w14:paraId="349BD143" w14:textId="77777777" w:rsidR="00872AFE" w:rsidRPr="00711388" w:rsidRDefault="00872AFE" w:rsidP="00567869">
            <w:pPr>
              <w:jc w:val="left"/>
              <w:rPr>
                <w:lang w:val="en-GB"/>
              </w:rPr>
            </w:pPr>
            <w:r w:rsidRPr="00711388">
              <w:rPr>
                <w:lang w:val="en-GB"/>
              </w:rPr>
              <w:t>Short description of the Type 2 exposure.</w:t>
            </w:r>
          </w:p>
          <w:p w14:paraId="58B7C5CA" w14:textId="4D11D8DF" w:rsidR="00872AFE" w:rsidRPr="00711388" w:rsidRDefault="00872AFE" w:rsidP="00567869">
            <w:pPr>
              <w:jc w:val="left"/>
              <w:rPr>
                <w:lang w:val="en-GB" w:eastAsia="es-ES"/>
              </w:rPr>
            </w:pPr>
            <w:r w:rsidRPr="00711388">
              <w:rPr>
                <w:lang w:val="en-GB" w:eastAsia="es-ES"/>
              </w:rPr>
              <w:t>For R0160 include the other highest main exposure excluding R0140</w:t>
            </w:r>
            <w:r w:rsidR="00711388" w:rsidRPr="00711388">
              <w:rPr>
                <w:lang w:val="en-GB" w:eastAsia="es-ES"/>
              </w:rPr>
              <w:t>-</w:t>
            </w:r>
            <w:r w:rsidRPr="00711388">
              <w:rPr>
                <w:lang w:val="en-GB" w:eastAsia="es-ES"/>
              </w:rPr>
              <w:t>R0150.</w:t>
            </w:r>
          </w:p>
          <w:p w14:paraId="1D2BB70B" w14:textId="32691388" w:rsidR="00872AFE" w:rsidRPr="00711388" w:rsidRDefault="00872AFE" w:rsidP="00567869">
            <w:pPr>
              <w:jc w:val="left"/>
              <w:rPr>
                <w:lang w:val="en-GB" w:eastAsia="es-ES"/>
              </w:rPr>
            </w:pPr>
            <w:r w:rsidRPr="00711388">
              <w:rPr>
                <w:lang w:val="en-GB" w:eastAsia="es-ES"/>
              </w:rPr>
              <w:t>For R0170 include the other highest main exposure excluding R0140</w:t>
            </w:r>
            <w:r w:rsidR="00711388" w:rsidRPr="00711388">
              <w:rPr>
                <w:lang w:val="en-GB" w:eastAsia="es-ES"/>
              </w:rPr>
              <w:t>-</w:t>
            </w:r>
            <w:r w:rsidRPr="00711388">
              <w:rPr>
                <w:lang w:val="en-GB" w:eastAsia="es-ES"/>
              </w:rPr>
              <w:t>R0160.</w:t>
            </w:r>
          </w:p>
          <w:p w14:paraId="3119E09D" w14:textId="3535ED51" w:rsidR="00872AFE" w:rsidRPr="00711388" w:rsidRDefault="00872AFE" w:rsidP="00567869">
            <w:pPr>
              <w:jc w:val="left"/>
              <w:rPr>
                <w:lang w:val="en-GB" w:eastAsia="es-ES"/>
              </w:rPr>
            </w:pPr>
            <w:r w:rsidRPr="00711388">
              <w:rPr>
                <w:lang w:val="en-GB" w:eastAsia="es-ES"/>
              </w:rPr>
              <w:t>For R0180 include the other highest main exposure excluding R0140</w:t>
            </w:r>
            <w:r w:rsidR="00711388" w:rsidRPr="00711388">
              <w:rPr>
                <w:lang w:val="en-GB" w:eastAsia="es-ES"/>
              </w:rPr>
              <w:t>-</w:t>
            </w:r>
            <w:r w:rsidRPr="00711388">
              <w:rPr>
                <w:lang w:val="en-GB" w:eastAsia="es-ES"/>
              </w:rPr>
              <w:t>R0170.</w:t>
            </w:r>
          </w:p>
        </w:tc>
      </w:tr>
      <w:tr w:rsidR="00872AFE" w:rsidRPr="00711388" w14:paraId="5BB2AACF" w14:textId="77777777" w:rsidTr="00567869">
        <w:trPr>
          <w:trHeight w:val="300"/>
        </w:trPr>
        <w:tc>
          <w:tcPr>
            <w:tcW w:w="9610" w:type="dxa"/>
            <w:gridSpan w:val="3"/>
            <w:tcBorders>
              <w:top w:val="nil"/>
              <w:left w:val="single" w:sz="4" w:space="0" w:color="auto"/>
              <w:bottom w:val="single" w:sz="4" w:space="0" w:color="auto"/>
              <w:right w:val="single" w:sz="4" w:space="0" w:color="auto"/>
            </w:tcBorders>
            <w:noWrap/>
            <w:hideMark/>
          </w:tcPr>
          <w:p w14:paraId="20CFB72B" w14:textId="77777777" w:rsidR="00872AFE" w:rsidRPr="00711388" w:rsidRDefault="00872AFE" w:rsidP="00567869">
            <w:pPr>
              <w:jc w:val="left"/>
              <w:rPr>
                <w:lang w:val="en-GB" w:eastAsia="fr-FR"/>
              </w:rPr>
            </w:pPr>
            <w:r w:rsidRPr="00711388">
              <w:rPr>
                <w:i/>
                <w:lang w:val="en-GB"/>
              </w:rPr>
              <w:t>Solvency Capital Requirements</w:t>
            </w:r>
          </w:p>
        </w:tc>
      </w:tr>
      <w:tr w:rsidR="00872AFE" w:rsidRPr="00711388" w14:paraId="770B5FDF"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704FBE42" w14:textId="77777777" w:rsidR="00872AFE" w:rsidRPr="00711388" w:rsidRDefault="00872AFE" w:rsidP="00567869">
            <w:pPr>
              <w:jc w:val="left"/>
              <w:rPr>
                <w:lang w:val="en-GB"/>
              </w:rPr>
            </w:pPr>
            <w:r w:rsidRPr="00711388">
              <w:rPr>
                <w:lang w:val="en-GB"/>
              </w:rPr>
              <w:t>C0070/R0200</w:t>
            </w:r>
          </w:p>
        </w:tc>
        <w:tc>
          <w:tcPr>
            <w:tcW w:w="2103" w:type="dxa"/>
            <w:tcBorders>
              <w:top w:val="nil"/>
              <w:left w:val="nil"/>
              <w:bottom w:val="single" w:sz="4" w:space="0" w:color="auto"/>
              <w:right w:val="single" w:sz="4" w:space="0" w:color="auto"/>
            </w:tcBorders>
            <w:noWrap/>
            <w:hideMark/>
          </w:tcPr>
          <w:p w14:paraId="3E42DBDE" w14:textId="77777777" w:rsidR="00872AFE" w:rsidRPr="00711388" w:rsidRDefault="00872AFE" w:rsidP="00567869">
            <w:pPr>
              <w:jc w:val="left"/>
              <w:rPr>
                <w:lang w:val="en-GB"/>
              </w:rPr>
            </w:pPr>
            <w:r w:rsidRPr="00711388">
              <w:rPr>
                <w:lang w:val="en-GB"/>
              </w:rPr>
              <w:t>Total undiversified counterparty default risk</w:t>
            </w:r>
          </w:p>
        </w:tc>
        <w:tc>
          <w:tcPr>
            <w:tcW w:w="4701" w:type="dxa"/>
            <w:tcBorders>
              <w:top w:val="nil"/>
              <w:left w:val="nil"/>
              <w:bottom w:val="single" w:sz="4" w:space="0" w:color="auto"/>
              <w:right w:val="single" w:sz="4" w:space="0" w:color="auto"/>
            </w:tcBorders>
            <w:noWrap/>
            <w:hideMark/>
          </w:tcPr>
          <w:p w14:paraId="25F9B116" w14:textId="77777777" w:rsidR="00872AFE" w:rsidRPr="00711388" w:rsidRDefault="00872AFE" w:rsidP="00567869">
            <w:pPr>
              <w:jc w:val="left"/>
              <w:rPr>
                <w:lang w:val="en-GB"/>
              </w:rPr>
            </w:pPr>
            <w:r w:rsidRPr="00711388">
              <w:rPr>
                <w:lang w:val="en-GB" w:eastAsia="es-ES"/>
              </w:rPr>
              <w:t>This is the total amount of the capital charge for counterparty default risk before any diversification effects.</w:t>
            </w:r>
          </w:p>
        </w:tc>
      </w:tr>
      <w:tr w:rsidR="00872AFE" w:rsidRPr="00711388" w14:paraId="61091F35"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0A69E7C6" w14:textId="77777777" w:rsidR="00872AFE" w:rsidRPr="00711388" w:rsidRDefault="00872AFE" w:rsidP="00567869">
            <w:pPr>
              <w:jc w:val="left"/>
              <w:rPr>
                <w:lang w:val="en-GB"/>
              </w:rPr>
            </w:pPr>
            <w:r w:rsidRPr="00711388">
              <w:rPr>
                <w:lang w:val="en-GB"/>
              </w:rPr>
              <w:lastRenderedPageBreak/>
              <w:t>C0070/R0210</w:t>
            </w:r>
          </w:p>
        </w:tc>
        <w:tc>
          <w:tcPr>
            <w:tcW w:w="2103" w:type="dxa"/>
            <w:tcBorders>
              <w:top w:val="nil"/>
              <w:left w:val="nil"/>
              <w:bottom w:val="single" w:sz="4" w:space="0" w:color="auto"/>
              <w:right w:val="single" w:sz="4" w:space="0" w:color="auto"/>
            </w:tcBorders>
            <w:noWrap/>
            <w:hideMark/>
          </w:tcPr>
          <w:p w14:paraId="1BED50DA" w14:textId="77777777" w:rsidR="00872AFE" w:rsidRPr="00711388" w:rsidRDefault="00872AFE" w:rsidP="00567869">
            <w:pPr>
              <w:jc w:val="left"/>
              <w:rPr>
                <w:lang w:val="en-GB"/>
              </w:rPr>
            </w:pPr>
            <w:r w:rsidRPr="00711388">
              <w:rPr>
                <w:lang w:val="en-GB"/>
              </w:rPr>
              <w:t>Diversification: counterparty default risk</w:t>
            </w:r>
          </w:p>
          <w:p w14:paraId="7A437E54" w14:textId="77777777" w:rsidR="00872AFE" w:rsidRPr="00711388" w:rsidRDefault="00872AFE" w:rsidP="00567869">
            <w:pPr>
              <w:jc w:val="left"/>
              <w:rPr>
                <w:lang w:val="en-GB"/>
              </w:rPr>
            </w:pPr>
            <w:r w:rsidRPr="00711388">
              <w:rPr>
                <w:lang w:val="en-GB"/>
              </w:rPr>
              <w:t xml:space="preserve"> </w:t>
            </w:r>
          </w:p>
        </w:tc>
        <w:tc>
          <w:tcPr>
            <w:tcW w:w="4701" w:type="dxa"/>
            <w:tcBorders>
              <w:top w:val="nil"/>
              <w:left w:val="nil"/>
              <w:bottom w:val="single" w:sz="4" w:space="0" w:color="auto"/>
              <w:right w:val="single" w:sz="4" w:space="0" w:color="auto"/>
            </w:tcBorders>
            <w:noWrap/>
          </w:tcPr>
          <w:p w14:paraId="0A525321" w14:textId="77777777" w:rsidR="00872AFE" w:rsidRPr="00711388" w:rsidRDefault="00872AFE" w:rsidP="00567869">
            <w:pPr>
              <w:jc w:val="left"/>
              <w:rPr>
                <w:lang w:val="en-GB" w:eastAsia="es-ES"/>
              </w:rPr>
            </w:pPr>
            <w:r w:rsidRPr="00711388">
              <w:rPr>
                <w:lang w:val="en-GB" w:eastAsia="es-ES"/>
              </w:rPr>
              <w:t>This is the amount of gross diversification effects allowed in aggregation of capital requirements for counterparty default risk for Type 1 and Type 2 exposures.</w:t>
            </w:r>
          </w:p>
          <w:p w14:paraId="134BE126" w14:textId="77777777" w:rsidR="00872AFE" w:rsidRPr="00711388" w:rsidRDefault="00872AFE" w:rsidP="00567869">
            <w:pPr>
              <w:jc w:val="left"/>
              <w:rPr>
                <w:lang w:val="en-GB"/>
              </w:rPr>
            </w:pPr>
            <w:r w:rsidRPr="00711388">
              <w:rPr>
                <w:lang w:val="en-GB" w:eastAsia="es-ES"/>
              </w:rPr>
              <w:t>This amount should be reported as a negative value</w:t>
            </w:r>
            <w:r w:rsidRPr="00711388">
              <w:rPr>
                <w:bCs/>
                <w:lang w:val="en-GB"/>
              </w:rPr>
              <w:t>.</w:t>
            </w:r>
          </w:p>
        </w:tc>
      </w:tr>
      <w:tr w:rsidR="00872AFE" w:rsidRPr="00711388" w14:paraId="648CDAA5" w14:textId="77777777" w:rsidTr="00567869">
        <w:trPr>
          <w:trHeight w:val="300"/>
        </w:trPr>
        <w:tc>
          <w:tcPr>
            <w:tcW w:w="2806" w:type="dxa"/>
            <w:tcBorders>
              <w:top w:val="nil"/>
              <w:left w:val="single" w:sz="4" w:space="0" w:color="auto"/>
              <w:bottom w:val="single" w:sz="4" w:space="0" w:color="auto"/>
              <w:right w:val="single" w:sz="4" w:space="0" w:color="auto"/>
            </w:tcBorders>
            <w:noWrap/>
            <w:hideMark/>
          </w:tcPr>
          <w:p w14:paraId="35FF1B22" w14:textId="77777777" w:rsidR="00872AFE" w:rsidRPr="00711388" w:rsidRDefault="00872AFE" w:rsidP="00567869">
            <w:pPr>
              <w:jc w:val="left"/>
              <w:rPr>
                <w:lang w:val="en-GB"/>
              </w:rPr>
            </w:pPr>
            <w:r w:rsidRPr="00711388">
              <w:rPr>
                <w:lang w:val="en-GB"/>
              </w:rPr>
              <w:t>C0070/R0220</w:t>
            </w:r>
          </w:p>
        </w:tc>
        <w:tc>
          <w:tcPr>
            <w:tcW w:w="2103" w:type="dxa"/>
            <w:tcBorders>
              <w:top w:val="nil"/>
              <w:left w:val="nil"/>
              <w:bottom w:val="single" w:sz="4" w:space="0" w:color="auto"/>
              <w:right w:val="single" w:sz="4" w:space="0" w:color="auto"/>
            </w:tcBorders>
            <w:noWrap/>
            <w:hideMark/>
          </w:tcPr>
          <w:p w14:paraId="16C0A9E4" w14:textId="77777777" w:rsidR="00872AFE" w:rsidRPr="00711388" w:rsidRDefault="00872AFE" w:rsidP="00567869">
            <w:pPr>
              <w:jc w:val="left"/>
              <w:rPr>
                <w:lang w:val="en-GB"/>
              </w:rPr>
            </w:pPr>
            <w:r w:rsidRPr="00711388">
              <w:rPr>
                <w:lang w:val="en-GB"/>
              </w:rPr>
              <w:t>Diversified risk:</w:t>
            </w:r>
          </w:p>
          <w:p w14:paraId="78424EB1" w14:textId="77777777" w:rsidR="00872AFE" w:rsidRPr="00711388" w:rsidRDefault="00872AFE" w:rsidP="00567869">
            <w:pPr>
              <w:jc w:val="left"/>
              <w:rPr>
                <w:lang w:val="en-GB"/>
              </w:rPr>
            </w:pPr>
            <w:r w:rsidRPr="00711388">
              <w:rPr>
                <w:lang w:val="en-GB"/>
              </w:rPr>
              <w:t xml:space="preserve">counterparty default risk </w:t>
            </w:r>
          </w:p>
        </w:tc>
        <w:tc>
          <w:tcPr>
            <w:tcW w:w="4701" w:type="dxa"/>
            <w:tcBorders>
              <w:top w:val="nil"/>
              <w:left w:val="nil"/>
              <w:bottom w:val="single" w:sz="4" w:space="0" w:color="auto"/>
              <w:right w:val="single" w:sz="4" w:space="0" w:color="auto"/>
            </w:tcBorders>
            <w:noWrap/>
            <w:hideMark/>
          </w:tcPr>
          <w:p w14:paraId="22D1C55A" w14:textId="77777777" w:rsidR="00872AFE" w:rsidRPr="00711388" w:rsidRDefault="00872AFE" w:rsidP="00567869">
            <w:pPr>
              <w:rPr>
                <w:lang w:val="en-GB" w:eastAsia="es-ES"/>
              </w:rPr>
            </w:pPr>
            <w:r w:rsidRPr="00711388">
              <w:rPr>
                <w:lang w:val="en-GB" w:eastAsia="es-ES"/>
              </w:rPr>
              <w:t xml:space="preserve">This is the total amount of the capital charge for counterparty default risk. </w:t>
            </w:r>
          </w:p>
        </w:tc>
      </w:tr>
    </w:tbl>
    <w:p w14:paraId="0AACDAB0" w14:textId="10150264" w:rsidR="00872AFE" w:rsidRPr="00711388" w:rsidRDefault="00872AFE" w:rsidP="00872AFE">
      <w:pPr>
        <w:pStyle w:val="ManualHeading2"/>
        <w:ind w:left="851" w:hanging="851"/>
        <w:rPr>
          <w:b w:val="0"/>
          <w:bCs w:val="0"/>
          <w:i/>
          <w:iCs/>
          <w:lang w:val="en-GB"/>
        </w:rPr>
      </w:pPr>
      <w:r w:rsidRPr="00711388">
        <w:rPr>
          <w:i/>
          <w:iCs/>
          <w:lang w:val="en-GB"/>
        </w:rPr>
        <w:t xml:space="preserve">S.26.13 </w:t>
      </w:r>
      <w:r w:rsidR="00711388" w:rsidRPr="00711388">
        <w:rPr>
          <w:i/>
          <w:iCs/>
          <w:lang w:val="en-GB"/>
        </w:rPr>
        <w:t>-</w:t>
      </w:r>
      <w:r w:rsidRPr="00711388">
        <w:rPr>
          <w:i/>
          <w:iCs/>
          <w:lang w:val="en-GB"/>
        </w:rPr>
        <w:t xml:space="preserve"> Internal model: Non-Life &amp; Health NSLT Underwriting risk</w:t>
      </w:r>
    </w:p>
    <w:p w14:paraId="244E5740" w14:textId="77777777" w:rsidR="00872AFE" w:rsidRPr="00711388" w:rsidRDefault="00872AFE" w:rsidP="00872AFE">
      <w:pPr>
        <w:rPr>
          <w:bCs/>
          <w:lang w:val="en-GB"/>
        </w:rPr>
      </w:pPr>
      <w:r w:rsidRPr="00711388">
        <w:rPr>
          <w:bCs/>
          <w:i/>
          <w:lang w:val="en-GB"/>
        </w:rPr>
        <w:t>General comments</w:t>
      </w:r>
      <w:r w:rsidRPr="00711388">
        <w:rPr>
          <w:bCs/>
          <w:lang w:val="en-GB"/>
        </w:rPr>
        <w:t>:</w:t>
      </w:r>
    </w:p>
    <w:p w14:paraId="6C75E666" w14:textId="77777777" w:rsidR="00872AFE" w:rsidRPr="00711388" w:rsidRDefault="00872AFE" w:rsidP="00872AFE">
      <w:pPr>
        <w:rPr>
          <w:lang w:val="en-GB"/>
        </w:rPr>
      </w:pPr>
      <w:r w:rsidRPr="00711388">
        <w:rPr>
          <w:lang w:val="en-GB"/>
        </w:rPr>
        <w:t>This section relates to annual submission of information for individual entities.</w:t>
      </w:r>
    </w:p>
    <w:p w14:paraId="0214C115" w14:textId="65647969" w:rsidR="00872AFE" w:rsidRPr="00711388" w:rsidRDefault="00872AFE" w:rsidP="00872AFE">
      <w:pPr>
        <w:rPr>
          <w:lang w:val="en-GB"/>
        </w:rPr>
      </w:pPr>
      <w:r w:rsidRPr="00711388">
        <w:rPr>
          <w:lang w:val="en-GB"/>
        </w:rPr>
        <w:t>This template shall be reported based on availability</w:t>
      </w:r>
      <w:r w:rsidR="00654BE4" w:rsidRPr="00711388">
        <w:rPr>
          <w:lang w:val="en-GB"/>
        </w:rPr>
        <w:t xml:space="preserve"> of data</w:t>
      </w:r>
      <w:r w:rsidRPr="00711388">
        <w:rPr>
          <w:lang w:val="en-GB"/>
        </w:rPr>
        <w:t xml:space="preserve"> according to the internal model architecture and risk profile when possible with reasonable effort. The data to be reported shall be agreed between national supervisory authorities and insurance and reinsurance undertakings.</w:t>
      </w:r>
    </w:p>
    <w:p w14:paraId="713FF700" w14:textId="77777777" w:rsidR="00872AFE" w:rsidRPr="00711388" w:rsidRDefault="00872AFE" w:rsidP="00872AFE">
      <w:pPr>
        <w:rPr>
          <w:lang w:val="en-GB"/>
        </w:rPr>
      </w:pPr>
      <w:r w:rsidRPr="00711388">
        <w:rPr>
          <w:lang w:val="en-GB"/>
        </w:rPr>
        <w:t>This template collects information on Non-Life and Health NSLT underwriting risk in the following different risk granularities gross and net of reinsurance:</w:t>
      </w:r>
    </w:p>
    <w:p w14:paraId="3DF3B9EE" w14:textId="77777777" w:rsidR="00872AFE" w:rsidRPr="00711388" w:rsidRDefault="00872AFE" w:rsidP="0083381F">
      <w:pPr>
        <w:pStyle w:val="ListParagraph"/>
        <w:numPr>
          <w:ilvl w:val="0"/>
          <w:numId w:val="65"/>
        </w:numPr>
        <w:spacing w:after="160" w:line="259" w:lineRule="auto"/>
        <w:jc w:val="both"/>
        <w:rPr>
          <w:rFonts w:ascii="Times New Roman" w:hAnsi="Times New Roman" w:cs="Times New Roman"/>
          <w:sz w:val="24"/>
          <w:szCs w:val="24"/>
        </w:rPr>
      </w:pPr>
      <w:r w:rsidRPr="00711388">
        <w:rPr>
          <w:rFonts w:ascii="Times New Roman" w:hAnsi="Times New Roman" w:cs="Times New Roman"/>
          <w:sz w:val="24"/>
          <w:szCs w:val="24"/>
        </w:rPr>
        <w:t>Premium and Reserve Risk: Premium and Reserve Risk data including Cat.</w:t>
      </w:r>
    </w:p>
    <w:p w14:paraId="4A30C4D7" w14:textId="77777777" w:rsidR="00872AFE" w:rsidRPr="00711388" w:rsidRDefault="00872AFE" w:rsidP="0083381F">
      <w:pPr>
        <w:pStyle w:val="ListParagraph"/>
        <w:numPr>
          <w:ilvl w:val="0"/>
          <w:numId w:val="65"/>
        </w:numPr>
        <w:spacing w:after="160" w:line="259" w:lineRule="auto"/>
        <w:jc w:val="both"/>
        <w:rPr>
          <w:rFonts w:ascii="Times New Roman" w:hAnsi="Times New Roman" w:cs="Times New Roman"/>
          <w:sz w:val="24"/>
          <w:szCs w:val="24"/>
        </w:rPr>
      </w:pPr>
      <w:r w:rsidRPr="00711388">
        <w:rPr>
          <w:rFonts w:ascii="Times New Roman" w:hAnsi="Times New Roman" w:cs="Times New Roman"/>
          <w:sz w:val="24"/>
          <w:szCs w:val="24"/>
        </w:rPr>
        <w:t>Catastrophe Risk (Cat): Catastrophe Risk data.</w:t>
      </w:r>
    </w:p>
    <w:p w14:paraId="4BFC3CBA" w14:textId="77777777" w:rsidR="00872AFE" w:rsidRPr="00711388" w:rsidRDefault="00872AFE" w:rsidP="0083381F">
      <w:pPr>
        <w:pStyle w:val="ListParagraph"/>
        <w:numPr>
          <w:ilvl w:val="0"/>
          <w:numId w:val="65"/>
        </w:numPr>
        <w:spacing w:after="160" w:line="259" w:lineRule="auto"/>
        <w:jc w:val="both"/>
        <w:rPr>
          <w:rFonts w:ascii="Times New Roman" w:hAnsi="Times New Roman" w:cs="Times New Roman"/>
          <w:sz w:val="24"/>
          <w:szCs w:val="24"/>
        </w:rPr>
      </w:pPr>
      <w:r w:rsidRPr="00711388">
        <w:rPr>
          <w:rFonts w:ascii="Times New Roman" w:hAnsi="Times New Roman" w:cs="Times New Roman"/>
          <w:sz w:val="24"/>
          <w:szCs w:val="24"/>
        </w:rPr>
        <w:t>Premium &amp; Reserve Risk (Excluding explicit Cat): Premium and Reserve Risk data excluding explicit Cat.</w:t>
      </w:r>
    </w:p>
    <w:p w14:paraId="26B2967F" w14:textId="77777777" w:rsidR="00872AFE" w:rsidRPr="00711388" w:rsidRDefault="00872AFE" w:rsidP="0083381F">
      <w:pPr>
        <w:pStyle w:val="ListParagraph"/>
        <w:numPr>
          <w:ilvl w:val="0"/>
          <w:numId w:val="65"/>
        </w:numPr>
        <w:spacing w:after="160" w:line="259" w:lineRule="auto"/>
        <w:jc w:val="both"/>
        <w:rPr>
          <w:rFonts w:ascii="Times New Roman" w:hAnsi="Times New Roman" w:cs="Times New Roman"/>
          <w:sz w:val="24"/>
          <w:szCs w:val="24"/>
        </w:rPr>
      </w:pPr>
      <w:r w:rsidRPr="00711388">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p>
    <w:p w14:paraId="2C444155" w14:textId="77777777" w:rsidR="00872AFE" w:rsidRPr="00711388" w:rsidRDefault="00872AFE" w:rsidP="0083381F">
      <w:pPr>
        <w:pStyle w:val="ListParagraph"/>
        <w:numPr>
          <w:ilvl w:val="0"/>
          <w:numId w:val="65"/>
        </w:numPr>
        <w:spacing w:after="160" w:line="259" w:lineRule="auto"/>
        <w:jc w:val="both"/>
        <w:rPr>
          <w:rFonts w:ascii="Times New Roman" w:hAnsi="Times New Roman" w:cs="Times New Roman"/>
          <w:sz w:val="24"/>
          <w:szCs w:val="24"/>
        </w:rPr>
      </w:pPr>
      <w:r w:rsidRPr="00711388">
        <w:rPr>
          <w:rFonts w:ascii="Times New Roman" w:hAnsi="Times New Roman" w:cs="Times New Roman"/>
          <w:sz w:val="24"/>
          <w:szCs w:val="24"/>
        </w:rPr>
        <w:t>Reserve Risk: The Reserve Risk distribution should be such that its mean is approximately zero, as there is no expected profit in a Best Estimate. Results should exclude Cat.</w:t>
      </w:r>
    </w:p>
    <w:p w14:paraId="518B2063" w14:textId="77777777" w:rsidR="00872AFE" w:rsidRPr="00711388" w:rsidRDefault="00872AFE" w:rsidP="0083381F">
      <w:pPr>
        <w:pStyle w:val="ListParagraph"/>
        <w:numPr>
          <w:ilvl w:val="0"/>
          <w:numId w:val="65"/>
        </w:numPr>
        <w:spacing w:after="160" w:line="259" w:lineRule="auto"/>
        <w:jc w:val="both"/>
        <w:rPr>
          <w:rFonts w:ascii="Times New Roman" w:hAnsi="Times New Roman" w:cs="Times New Roman"/>
          <w:sz w:val="24"/>
          <w:szCs w:val="24"/>
        </w:rPr>
      </w:pPr>
      <w:r w:rsidRPr="00711388">
        <w:rPr>
          <w:rFonts w:ascii="Times New Roman" w:hAnsi="Times New Roman" w:cs="Times New Roman"/>
          <w:sz w:val="24"/>
          <w:szCs w:val="24"/>
        </w:rPr>
        <w:t>Within Premium and Reserve Risk the following two segmentations are requested:</w:t>
      </w:r>
    </w:p>
    <w:p w14:paraId="61664CE1" w14:textId="77777777" w:rsidR="00872AFE" w:rsidRPr="00711388" w:rsidRDefault="00872AFE" w:rsidP="0083381F">
      <w:pPr>
        <w:pStyle w:val="ListParagraph"/>
        <w:numPr>
          <w:ilvl w:val="1"/>
          <w:numId w:val="65"/>
        </w:numPr>
        <w:spacing w:after="160" w:line="259" w:lineRule="auto"/>
        <w:jc w:val="both"/>
        <w:rPr>
          <w:rFonts w:ascii="Times New Roman" w:hAnsi="Times New Roman" w:cs="Times New Roman"/>
          <w:sz w:val="24"/>
          <w:szCs w:val="24"/>
        </w:rPr>
      </w:pPr>
      <w:r w:rsidRPr="00711388">
        <w:rPr>
          <w:rFonts w:ascii="Times New Roman" w:hAnsi="Times New Roman" w:cs="Times New Roman"/>
          <w:sz w:val="24"/>
          <w:szCs w:val="24"/>
        </w:rPr>
        <w:t>Solvency 2 Lines of Business (S2LoB): As defined in Annex II of the Delegated Regulation, based on lines of business (LoBs) defined in Annex I.</w:t>
      </w:r>
    </w:p>
    <w:p w14:paraId="2CA0488E" w14:textId="77777777" w:rsidR="00872AFE" w:rsidRPr="00711388" w:rsidRDefault="00872AFE" w:rsidP="0083381F">
      <w:pPr>
        <w:pStyle w:val="ListParagraph"/>
        <w:numPr>
          <w:ilvl w:val="1"/>
          <w:numId w:val="65"/>
        </w:numPr>
        <w:spacing w:after="160" w:line="259" w:lineRule="auto"/>
        <w:jc w:val="both"/>
        <w:rPr>
          <w:rFonts w:ascii="Times New Roman" w:hAnsi="Times New Roman" w:cs="Times New Roman"/>
          <w:sz w:val="24"/>
          <w:szCs w:val="24"/>
        </w:rPr>
      </w:pPr>
      <w:r w:rsidRPr="00711388">
        <w:rPr>
          <w:rFonts w:ascii="Times New Roman" w:hAnsi="Times New Roman" w:cs="Times New Roman"/>
          <w:sz w:val="24"/>
          <w:szCs w:val="24"/>
        </w:rPr>
        <w:t>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t>
      </w:r>
    </w:p>
    <w:p w14:paraId="1C0C29E2" w14:textId="77777777" w:rsidR="00872AFE" w:rsidRPr="00711388" w:rsidRDefault="00872AFE" w:rsidP="00872AFE">
      <w:pPr>
        <w:rPr>
          <w:lang w:val="en-GB" w:eastAsia="fr-FR"/>
        </w:rPr>
      </w:pPr>
      <w:r w:rsidRPr="00711388">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p>
    <w:p w14:paraId="2827F2A2" w14:textId="77777777" w:rsidR="00662799" w:rsidRPr="00711388" w:rsidRDefault="00872AFE" w:rsidP="00662799">
      <w:pPr>
        <w:spacing w:after="160" w:line="259" w:lineRule="auto"/>
        <w:rPr>
          <w:lang w:val="en-GB"/>
        </w:rPr>
      </w:pPr>
      <w:r w:rsidRPr="00711388">
        <w:rPr>
          <w:lang w:val="en-GB"/>
        </w:rPr>
        <w:t>Overall the following applies:</w:t>
      </w:r>
    </w:p>
    <w:p w14:paraId="19AF82B8" w14:textId="7CBE35EE" w:rsidR="00872AFE" w:rsidRPr="00711388" w:rsidRDefault="00872AFE" w:rsidP="0083381F">
      <w:pPr>
        <w:pStyle w:val="ListParagraph"/>
        <w:numPr>
          <w:ilvl w:val="0"/>
          <w:numId w:val="64"/>
        </w:numPr>
        <w:spacing w:after="160" w:line="259" w:lineRule="auto"/>
      </w:pPr>
      <w:r w:rsidRPr="00711388">
        <w:rPr>
          <w:rFonts w:ascii="Times New Roman" w:eastAsiaTheme="minorEastAsia" w:hAnsi="Times New Roman" w:cs="Times New Roman"/>
          <w:sz w:val="24"/>
          <w:szCs w:val="24"/>
          <w:lang w:eastAsia="en-GB"/>
        </w:rPr>
        <w:lastRenderedPageBreak/>
        <w:t>Monetary amounts of this template are discounted.</w:t>
      </w:r>
    </w:p>
    <w:p w14:paraId="7D36887C" w14:textId="77777777" w:rsidR="00872AFE" w:rsidRPr="00711388" w:rsidRDefault="00872AFE" w:rsidP="0083381F">
      <w:pPr>
        <w:pStyle w:val="ListParagraph"/>
        <w:numPr>
          <w:ilvl w:val="0"/>
          <w:numId w:val="64"/>
        </w:numPr>
        <w:spacing w:after="160" w:line="259" w:lineRule="auto"/>
      </w:pPr>
      <w:r w:rsidRPr="00711388">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p>
    <w:p w14:paraId="301EED5E" w14:textId="77777777" w:rsidR="00872AFE" w:rsidRPr="00711388" w:rsidRDefault="00872AFE" w:rsidP="0083381F">
      <w:pPr>
        <w:pStyle w:val="ListParagraph"/>
        <w:numPr>
          <w:ilvl w:val="0"/>
          <w:numId w:val="64"/>
        </w:numPr>
        <w:spacing w:after="160" w:line="259" w:lineRule="auto"/>
      </w:pPr>
      <w:r w:rsidRPr="00711388">
        <w:rPr>
          <w:rFonts w:ascii="Times New Roman" w:eastAsiaTheme="minorEastAsia" w:hAnsi="Times New Roman" w:cs="Times New Roman"/>
          <w:sz w:val="24"/>
          <w:szCs w:val="24"/>
          <w:lang w:eastAsia="en-GB"/>
        </w:rPr>
        <w:t>In general, it is expected that the requested figures are available at both granularities (internal or Solvency 2 LoBs) and consistently reported for each of these 2 granularities to the extent possible (means add up, etc.).</w:t>
      </w:r>
    </w:p>
    <w:p w14:paraId="2D84ED6A" w14:textId="77777777" w:rsidR="00872AFE" w:rsidRPr="00711388" w:rsidRDefault="00872AFE" w:rsidP="0083381F">
      <w:pPr>
        <w:pStyle w:val="ListParagraph"/>
        <w:numPr>
          <w:ilvl w:val="0"/>
          <w:numId w:val="64"/>
        </w:numPr>
        <w:spacing w:after="160" w:line="259" w:lineRule="auto"/>
      </w:pPr>
      <w:r w:rsidRPr="00711388">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p>
    <w:p w14:paraId="5F94D32C" w14:textId="56529930" w:rsidR="00872AFE" w:rsidRPr="00711388" w:rsidRDefault="00872AFE" w:rsidP="00872AFE">
      <w:pPr>
        <w:rPr>
          <w:lang w:val="en-GB"/>
        </w:rPr>
      </w:pPr>
      <w:r w:rsidRPr="00711388">
        <w:rPr>
          <w:lang w:val="en-GB"/>
        </w:rPr>
        <w:t>Because there are different ways of modelling these risks, undertakings are not requested to change their internal model to be able to follow the structure of the codes. So, if undertakings 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Pr="00711388">
        <w:rPr>
          <w:bCs/>
          <w:lang w:val="en-GB"/>
        </w:rPr>
        <w:t>Overall Health NSLT gross of reinsirance</w:t>
      </w:r>
      <w:r w:rsidRPr="00711388">
        <w:rPr>
          <w:lang w:val="en-GB"/>
        </w:rPr>
        <w:t xml:space="preserve">” </w:t>
      </w:r>
      <w:r w:rsidR="00711388" w:rsidRPr="00711388">
        <w:rPr>
          <w:lang w:val="en-GB"/>
        </w:rPr>
        <w:t>-</w:t>
      </w:r>
      <w:r w:rsidRPr="00711388">
        <w:rPr>
          <w:lang w:val="en-GB"/>
        </w:rPr>
        <w:t xml:space="preserve"> “</w:t>
      </w:r>
      <w:r w:rsidRPr="00711388">
        <w:rPr>
          <w:bCs/>
          <w:lang w:val="en-GB"/>
        </w:rPr>
        <w:t>Overall Health NSLT net of reinsurance</w:t>
      </w:r>
      <w:r w:rsidRPr="00711388">
        <w:rPr>
          <w:lang w:val="en-GB"/>
        </w:rPr>
        <w:t>” sections and “</w:t>
      </w:r>
      <w:r w:rsidRPr="00711388">
        <w:rPr>
          <w:bCs/>
          <w:lang w:val="en-GB"/>
        </w:rPr>
        <w:t>Overall Non-Life gross of reinsurance</w:t>
      </w:r>
      <w:r w:rsidRPr="00711388">
        <w:rPr>
          <w:lang w:val="en-GB"/>
        </w:rPr>
        <w:t xml:space="preserve">” </w:t>
      </w:r>
      <w:r w:rsidR="00711388" w:rsidRPr="00711388">
        <w:rPr>
          <w:lang w:val="en-GB"/>
        </w:rPr>
        <w:t>-</w:t>
      </w:r>
      <w:r w:rsidRPr="00711388">
        <w:rPr>
          <w:lang w:val="en-GB"/>
        </w:rPr>
        <w:t xml:space="preserve"> “</w:t>
      </w:r>
      <w:r w:rsidRPr="00711388">
        <w:rPr>
          <w:bCs/>
          <w:lang w:val="en-GB"/>
        </w:rPr>
        <w:t>Overall Non-Life net of reinsurance</w:t>
      </w:r>
      <w:r w:rsidRPr="00711388">
        <w:rPr>
          <w:lang w:val="en-GB"/>
        </w:rPr>
        <w:t>” sections respectively. Otherwise, “</w:t>
      </w:r>
      <w:r w:rsidRPr="00711388">
        <w:rPr>
          <w:bCs/>
          <w:lang w:val="en-GB"/>
        </w:rPr>
        <w:t>Overall Non-Life gross of reinsurance</w:t>
      </w:r>
      <w:r w:rsidRPr="00711388">
        <w:rPr>
          <w:lang w:val="en-GB"/>
        </w:rPr>
        <w:t xml:space="preserve">” </w:t>
      </w:r>
      <w:r w:rsidR="00711388" w:rsidRPr="00711388">
        <w:rPr>
          <w:lang w:val="en-GB"/>
        </w:rPr>
        <w:t>-</w:t>
      </w:r>
      <w:r w:rsidRPr="00711388">
        <w:rPr>
          <w:lang w:val="en-GB"/>
        </w:rPr>
        <w:t xml:space="preserve"> “</w:t>
      </w:r>
      <w:r w:rsidRPr="00711388">
        <w:rPr>
          <w:bCs/>
          <w:lang w:val="en-GB"/>
        </w:rPr>
        <w:t>Overall Non-Life net of reinsurance</w:t>
      </w:r>
      <w:r w:rsidRPr="00711388">
        <w:rPr>
          <w:lang w:val="en-GB"/>
        </w:rPr>
        <w:t>” sections should not be reported.</w:t>
      </w:r>
    </w:p>
    <w:p w14:paraId="6B762CC1" w14:textId="77777777" w:rsidR="00872AFE" w:rsidRPr="00711388" w:rsidRDefault="00872AFE" w:rsidP="00872AFE">
      <w:pPr>
        <w:rPr>
          <w:lang w:val="en-GB"/>
        </w:rPr>
      </w:pPr>
      <w:r w:rsidRPr="00711388">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p>
    <w:p w14:paraId="2F9FC5ED" w14:textId="77777777" w:rsidR="00872AFE" w:rsidRPr="00711388" w:rsidRDefault="00872AFE" w:rsidP="00872AFE">
      <w:pPr>
        <w:rPr>
          <w:lang w:val="en-GB"/>
        </w:rPr>
      </w:pPr>
      <w:r w:rsidRPr="00711388">
        <w:rPr>
          <w:lang w:val="en-GB"/>
        </w:rPr>
        <w:t>The Aggregate Exceedance Probability (AEP) is the probability that the associated loss level will be exceeded by the aggregated losses in any given year and is used when the insurance program is written on an aggregate basis.</w:t>
      </w:r>
    </w:p>
    <w:p w14:paraId="1F78D876" w14:textId="77777777" w:rsidR="00872AFE" w:rsidRPr="00711388" w:rsidRDefault="00872AFE" w:rsidP="00872AFE">
      <w:pPr>
        <w:rPr>
          <w:lang w:val="en-GB"/>
        </w:rPr>
      </w:pPr>
    </w:p>
    <w:tbl>
      <w:tblPr>
        <w:tblW w:w="9214" w:type="dxa"/>
        <w:tblInd w:w="108" w:type="dxa"/>
        <w:tblLook w:val="04A0" w:firstRow="1" w:lastRow="0" w:firstColumn="1" w:lastColumn="0" w:noHBand="0" w:noVBand="1"/>
      </w:tblPr>
      <w:tblGrid>
        <w:gridCol w:w="2127"/>
        <w:gridCol w:w="2551"/>
        <w:gridCol w:w="4536"/>
      </w:tblGrid>
      <w:tr w:rsidR="00872AFE" w:rsidRPr="00711388" w14:paraId="0BB86DD0"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7A14E5A7" w14:textId="77777777" w:rsidR="00872AFE" w:rsidRPr="00711388" w:rsidRDefault="00872AFE" w:rsidP="00567869">
            <w:pPr>
              <w:jc w:val="left"/>
              <w:rPr>
                <w:bCs/>
                <w:lang w:val="en-GB"/>
              </w:rPr>
            </w:pPr>
            <w:r w:rsidRPr="00711388">
              <w:rPr>
                <w:bCs/>
                <w:lang w:val="en-GB"/>
              </w:rPr>
              <w:t>CODE</w:t>
            </w:r>
          </w:p>
        </w:tc>
        <w:tc>
          <w:tcPr>
            <w:tcW w:w="2551" w:type="dxa"/>
            <w:tcBorders>
              <w:top w:val="single" w:sz="4" w:space="0" w:color="auto"/>
              <w:left w:val="nil"/>
              <w:bottom w:val="single" w:sz="4" w:space="0" w:color="auto"/>
              <w:right w:val="single" w:sz="4" w:space="0" w:color="auto"/>
            </w:tcBorders>
            <w:hideMark/>
          </w:tcPr>
          <w:p w14:paraId="0EBB401E" w14:textId="77777777" w:rsidR="00872AFE" w:rsidRPr="00711388" w:rsidRDefault="00872AFE" w:rsidP="00567869">
            <w:pPr>
              <w:jc w:val="center"/>
              <w:rPr>
                <w:bCs/>
                <w:lang w:val="en-GB"/>
              </w:rPr>
            </w:pPr>
            <w:r w:rsidRPr="00711388">
              <w:rPr>
                <w:bCs/>
                <w:lang w:val="en-GB"/>
              </w:rPr>
              <w:t xml:space="preserve">ITEM </w:t>
            </w:r>
          </w:p>
        </w:tc>
        <w:tc>
          <w:tcPr>
            <w:tcW w:w="4536" w:type="dxa"/>
            <w:tcBorders>
              <w:top w:val="single" w:sz="4" w:space="0" w:color="auto"/>
              <w:left w:val="nil"/>
              <w:bottom w:val="single" w:sz="4" w:space="0" w:color="auto"/>
              <w:right w:val="single" w:sz="4" w:space="0" w:color="auto"/>
            </w:tcBorders>
            <w:noWrap/>
            <w:hideMark/>
          </w:tcPr>
          <w:p w14:paraId="40976988" w14:textId="77777777" w:rsidR="00872AFE" w:rsidRPr="00711388" w:rsidRDefault="00872AFE" w:rsidP="00567869">
            <w:pPr>
              <w:jc w:val="left"/>
              <w:rPr>
                <w:bCs/>
                <w:lang w:val="en-GB"/>
              </w:rPr>
            </w:pPr>
            <w:r w:rsidRPr="00711388">
              <w:rPr>
                <w:bCs/>
                <w:lang w:val="en-GB"/>
              </w:rPr>
              <w:t>INSTRUCTIONS</w:t>
            </w:r>
          </w:p>
        </w:tc>
      </w:tr>
      <w:tr w:rsidR="00872AFE" w:rsidRPr="00711388" w14:paraId="2A707F8D" w14:textId="77777777" w:rsidTr="00567869">
        <w:trPr>
          <w:trHeight w:val="348"/>
        </w:trPr>
        <w:tc>
          <w:tcPr>
            <w:tcW w:w="9214" w:type="dxa"/>
            <w:gridSpan w:val="3"/>
            <w:tcBorders>
              <w:top w:val="single" w:sz="4" w:space="0" w:color="auto"/>
              <w:left w:val="single" w:sz="4" w:space="0" w:color="auto"/>
              <w:bottom w:val="single" w:sz="4" w:space="0" w:color="auto"/>
              <w:right w:val="single" w:sz="4" w:space="0" w:color="auto"/>
            </w:tcBorders>
            <w:noWrap/>
            <w:hideMark/>
          </w:tcPr>
          <w:p w14:paraId="3D596B27" w14:textId="77777777" w:rsidR="00872AFE" w:rsidRPr="00711388" w:rsidRDefault="00872AFE" w:rsidP="00567869">
            <w:pPr>
              <w:jc w:val="left"/>
              <w:rPr>
                <w:bCs/>
                <w:lang w:val="en-GB"/>
              </w:rPr>
            </w:pPr>
            <w:r w:rsidRPr="00711388">
              <w:rPr>
                <w:i/>
                <w:lang w:val="en-GB"/>
              </w:rPr>
              <w:t>Risk model data</w:t>
            </w:r>
          </w:p>
        </w:tc>
      </w:tr>
      <w:tr w:rsidR="00872AFE" w:rsidRPr="00711388" w14:paraId="2EC9ED74"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38DA0988" w14:textId="77777777" w:rsidR="00872AFE" w:rsidRPr="00711388" w:rsidRDefault="00872AFE" w:rsidP="00567869">
            <w:pPr>
              <w:jc w:val="left"/>
              <w:rPr>
                <w:bCs/>
                <w:lang w:val="en-GB"/>
              </w:rPr>
            </w:pPr>
            <w:r w:rsidRPr="00711388">
              <w:rPr>
                <w:bCs/>
                <w:lang w:val="en-GB"/>
              </w:rPr>
              <w:t>C0010/R0010</w:t>
            </w:r>
          </w:p>
        </w:tc>
        <w:tc>
          <w:tcPr>
            <w:tcW w:w="2551" w:type="dxa"/>
            <w:tcBorders>
              <w:top w:val="single" w:sz="4" w:space="0" w:color="auto"/>
              <w:left w:val="nil"/>
              <w:bottom w:val="single" w:sz="4" w:space="0" w:color="auto"/>
              <w:right w:val="single" w:sz="4" w:space="0" w:color="auto"/>
            </w:tcBorders>
            <w:hideMark/>
          </w:tcPr>
          <w:p w14:paraId="1FAC80EC" w14:textId="77777777" w:rsidR="00872AFE" w:rsidRPr="00711388" w:rsidRDefault="00872AFE" w:rsidP="00567869">
            <w:pPr>
              <w:jc w:val="left"/>
              <w:rPr>
                <w:bCs/>
                <w:lang w:val="en-GB"/>
              </w:rPr>
            </w:pPr>
            <w:r w:rsidRPr="00711388">
              <w:rPr>
                <w:bCs/>
                <w:lang w:val="en-GB"/>
              </w:rPr>
              <w:t>Is SCR risk measure for Premium risk centred?</w:t>
            </w:r>
          </w:p>
        </w:tc>
        <w:tc>
          <w:tcPr>
            <w:tcW w:w="4536" w:type="dxa"/>
            <w:tcBorders>
              <w:top w:val="single" w:sz="4" w:space="0" w:color="auto"/>
              <w:left w:val="nil"/>
              <w:bottom w:val="single" w:sz="4" w:space="0" w:color="auto"/>
              <w:right w:val="single" w:sz="4" w:space="0" w:color="auto"/>
            </w:tcBorders>
            <w:noWrap/>
          </w:tcPr>
          <w:p w14:paraId="37DAA165" w14:textId="77777777" w:rsidR="00872AFE" w:rsidRPr="00711388" w:rsidRDefault="00872AFE" w:rsidP="00567869">
            <w:pPr>
              <w:rPr>
                <w:lang w:val="en-GB" w:eastAsia="fr-FR"/>
              </w:rPr>
            </w:pPr>
            <w:r w:rsidRPr="00711388">
              <w:rPr>
                <w:lang w:val="en-GB"/>
              </w:rPr>
              <w:t>One of the options in the following closed list shall be used:</w:t>
            </w:r>
          </w:p>
          <w:p w14:paraId="596E7A5A" w14:textId="434780C9" w:rsidR="00872AFE" w:rsidRPr="00711388" w:rsidRDefault="00872AFE" w:rsidP="00567869">
            <w:pPr>
              <w:spacing w:line="256" w:lineRule="auto"/>
              <w:rPr>
                <w:lang w:val="en-GB"/>
              </w:rPr>
            </w:pPr>
            <w:r w:rsidRPr="00711388">
              <w:rPr>
                <w:lang w:val="en-GB"/>
              </w:rPr>
              <w:t xml:space="preserve">Yes </w:t>
            </w:r>
            <w:r w:rsidR="00711388" w:rsidRPr="00711388">
              <w:rPr>
                <w:lang w:val="en-GB"/>
              </w:rPr>
              <w:t>-</w:t>
            </w:r>
            <w:r w:rsidRPr="00711388">
              <w:rPr>
                <w:lang w:val="en-GB"/>
              </w:rPr>
              <w:t xml:space="preserve"> SCR is measured as deviation from the expected result (Centred risk). Please describe in </w:t>
            </w:r>
            <w:r w:rsidRPr="00711388">
              <w:rPr>
                <w:bCs/>
                <w:lang w:val="en-GB"/>
              </w:rPr>
              <w:t xml:space="preserve">code C0010/R0020. </w:t>
            </w:r>
            <w:r w:rsidRPr="00711388">
              <w:rPr>
                <w:lang w:val="en-GB"/>
              </w:rPr>
              <w:t xml:space="preserve">No </w:t>
            </w:r>
            <w:r w:rsidR="00711388" w:rsidRPr="00711388">
              <w:rPr>
                <w:lang w:val="en-GB"/>
              </w:rPr>
              <w:t>-</w:t>
            </w:r>
            <w:r w:rsidRPr="00711388">
              <w:rPr>
                <w:lang w:val="en-GB"/>
              </w:rPr>
              <w:t xml:space="preserve"> SCR is measured as deviation from zero (Non-centred risk). Please describe in </w:t>
            </w:r>
            <w:r w:rsidRPr="00711388">
              <w:rPr>
                <w:bCs/>
                <w:lang w:val="en-GB"/>
              </w:rPr>
              <w:t>code C0010/R0020.</w:t>
            </w:r>
          </w:p>
          <w:p w14:paraId="7E58C6A7" w14:textId="761DEE86" w:rsidR="00872AFE" w:rsidRPr="00711388" w:rsidRDefault="00872AFE" w:rsidP="00567869">
            <w:pPr>
              <w:jc w:val="left"/>
              <w:rPr>
                <w:bCs/>
                <w:lang w:val="en-GB"/>
              </w:rPr>
            </w:pPr>
            <w:r w:rsidRPr="00711388">
              <w:rPr>
                <w:bCs/>
                <w:lang w:val="en-GB"/>
              </w:rPr>
              <w:t xml:space="preserve">Other </w:t>
            </w:r>
            <w:r w:rsidR="00711388" w:rsidRPr="00711388">
              <w:rPr>
                <w:bCs/>
                <w:lang w:val="en-GB"/>
              </w:rPr>
              <w:t>-</w:t>
            </w:r>
            <w:r w:rsidRPr="00711388">
              <w:rPr>
                <w:bCs/>
                <w:lang w:val="en-GB"/>
              </w:rPr>
              <w:t xml:space="preserve"> Please describe in code C0010/R0020.</w:t>
            </w:r>
          </w:p>
        </w:tc>
      </w:tr>
      <w:tr w:rsidR="00872AFE" w:rsidRPr="00711388" w14:paraId="2285152F"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13A74D7D" w14:textId="77777777" w:rsidR="00872AFE" w:rsidRPr="00711388" w:rsidRDefault="00872AFE" w:rsidP="00567869">
            <w:pPr>
              <w:jc w:val="left"/>
              <w:rPr>
                <w:bCs/>
                <w:lang w:val="en-GB"/>
              </w:rPr>
            </w:pPr>
            <w:r w:rsidRPr="00711388">
              <w:rPr>
                <w:bCs/>
                <w:lang w:val="en-GB"/>
              </w:rPr>
              <w:lastRenderedPageBreak/>
              <w:t>C0010/R0020</w:t>
            </w:r>
          </w:p>
        </w:tc>
        <w:tc>
          <w:tcPr>
            <w:tcW w:w="2551" w:type="dxa"/>
            <w:tcBorders>
              <w:top w:val="single" w:sz="4" w:space="0" w:color="auto"/>
              <w:left w:val="nil"/>
              <w:bottom w:val="single" w:sz="4" w:space="0" w:color="auto"/>
              <w:right w:val="single" w:sz="4" w:space="0" w:color="auto"/>
            </w:tcBorders>
            <w:hideMark/>
          </w:tcPr>
          <w:p w14:paraId="14547FCA" w14:textId="77777777" w:rsidR="00872AFE" w:rsidRPr="00711388" w:rsidRDefault="00872AFE" w:rsidP="00567869">
            <w:pPr>
              <w:jc w:val="left"/>
              <w:rPr>
                <w:bCs/>
                <w:lang w:val="en-GB"/>
              </w:rPr>
            </w:pPr>
            <w:r w:rsidRPr="00711388">
              <w:rPr>
                <w:bCs/>
                <w:lang w:val="en-GB"/>
              </w:rPr>
              <w:t>Short description of SCR risk measure used for Premium risk</w:t>
            </w:r>
          </w:p>
        </w:tc>
        <w:tc>
          <w:tcPr>
            <w:tcW w:w="4536" w:type="dxa"/>
            <w:tcBorders>
              <w:top w:val="single" w:sz="4" w:space="0" w:color="auto"/>
              <w:left w:val="nil"/>
              <w:bottom w:val="single" w:sz="4" w:space="0" w:color="auto"/>
              <w:right w:val="single" w:sz="4" w:space="0" w:color="auto"/>
            </w:tcBorders>
            <w:noWrap/>
          </w:tcPr>
          <w:p w14:paraId="08B737E3" w14:textId="77777777" w:rsidR="00872AFE" w:rsidRPr="00711388" w:rsidRDefault="00872AFE" w:rsidP="00567869">
            <w:pPr>
              <w:jc w:val="left"/>
              <w:rPr>
                <w:bCs/>
                <w:lang w:val="en-GB"/>
              </w:rPr>
            </w:pPr>
            <w:r w:rsidRPr="00711388">
              <w:rPr>
                <w:bCs/>
                <w:lang w:val="en-GB"/>
              </w:rPr>
              <w:t xml:space="preserve">Describe the way in which the Internal Model SCR risk measure for Premium risk is derived (e.g. from the “economic” Profit and Loss distribution). </w:t>
            </w:r>
          </w:p>
          <w:p w14:paraId="77E7A839" w14:textId="77777777" w:rsidR="00872AFE" w:rsidRPr="00711388" w:rsidRDefault="00872AFE" w:rsidP="00567869">
            <w:pPr>
              <w:jc w:val="left"/>
              <w:rPr>
                <w:bCs/>
                <w:lang w:val="en-GB"/>
              </w:rPr>
            </w:pPr>
            <w:r w:rsidRPr="00711388">
              <w:rPr>
                <w:bCs/>
                <w:lang w:val="en-GB"/>
              </w:rPr>
              <w:t>Use as reference point the metric defined for the SCR in Article 101 of the Solvency II Directive and go through all aspects where your approach may differ (e.g. deviations from the VaR 1/200, the 1-year time horizon of risk, risk as deviation from the expected result, etc).</w:t>
            </w:r>
          </w:p>
          <w:p w14:paraId="0D2D8BB8" w14:textId="77777777" w:rsidR="00872AFE" w:rsidRPr="00711388" w:rsidRDefault="00872AFE" w:rsidP="00567869">
            <w:pPr>
              <w:jc w:val="left"/>
              <w:rPr>
                <w:bCs/>
                <w:lang w:val="en-GB"/>
              </w:rPr>
            </w:pPr>
            <w:r w:rsidRPr="00711388">
              <w:rPr>
                <w:bCs/>
                <w:lang w:val="en-GB"/>
              </w:rPr>
              <w:t>If the approved Internal Model risk measure complies with the risk measure as defined by Article 101 of the Solvency II Directive, please confirm by inserting “Internal Model risk measure as defined in Article 101 of the Solvency II directive”.</w:t>
            </w:r>
          </w:p>
          <w:p w14:paraId="2755D2CF" w14:textId="77777777" w:rsidR="00872AFE" w:rsidRPr="00711388" w:rsidRDefault="00872AFE" w:rsidP="00567869">
            <w:pPr>
              <w:jc w:val="left"/>
              <w:rPr>
                <w:bCs/>
                <w:highlight w:val="yellow"/>
                <w:lang w:val="en-GB"/>
              </w:rPr>
            </w:pPr>
          </w:p>
        </w:tc>
      </w:tr>
      <w:tr w:rsidR="00872AFE" w:rsidRPr="00711388" w14:paraId="0ED97463"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668A7893" w14:textId="77777777" w:rsidR="00872AFE" w:rsidRPr="00711388" w:rsidRDefault="00872AFE" w:rsidP="00567869">
            <w:pPr>
              <w:jc w:val="left"/>
              <w:rPr>
                <w:bCs/>
                <w:lang w:val="en-GB"/>
              </w:rPr>
            </w:pPr>
            <w:r w:rsidRPr="00711388">
              <w:rPr>
                <w:bCs/>
                <w:lang w:val="en-GB"/>
              </w:rPr>
              <w:t>C0010/R0030</w:t>
            </w:r>
          </w:p>
        </w:tc>
        <w:tc>
          <w:tcPr>
            <w:tcW w:w="2551" w:type="dxa"/>
            <w:tcBorders>
              <w:top w:val="single" w:sz="4" w:space="0" w:color="auto"/>
              <w:left w:val="nil"/>
              <w:bottom w:val="single" w:sz="4" w:space="0" w:color="auto"/>
              <w:right w:val="single" w:sz="4" w:space="0" w:color="auto"/>
            </w:tcBorders>
            <w:hideMark/>
          </w:tcPr>
          <w:p w14:paraId="69408AB3" w14:textId="77777777" w:rsidR="00872AFE" w:rsidRPr="00711388" w:rsidRDefault="00872AFE" w:rsidP="00567869">
            <w:pPr>
              <w:jc w:val="left"/>
              <w:rPr>
                <w:bCs/>
                <w:lang w:val="en-GB"/>
              </w:rPr>
            </w:pPr>
            <w:r w:rsidRPr="00711388">
              <w:rPr>
                <w:bCs/>
                <w:lang w:val="en-GB"/>
              </w:rPr>
              <w:t>Is SCR risk measure for Reserve risk centred?</w:t>
            </w:r>
          </w:p>
        </w:tc>
        <w:tc>
          <w:tcPr>
            <w:tcW w:w="4536" w:type="dxa"/>
            <w:tcBorders>
              <w:top w:val="single" w:sz="4" w:space="0" w:color="auto"/>
              <w:left w:val="nil"/>
              <w:bottom w:val="single" w:sz="4" w:space="0" w:color="auto"/>
              <w:right w:val="single" w:sz="4" w:space="0" w:color="auto"/>
            </w:tcBorders>
            <w:noWrap/>
          </w:tcPr>
          <w:p w14:paraId="6C15D30F" w14:textId="77777777" w:rsidR="00872AFE" w:rsidRPr="00711388" w:rsidRDefault="00872AFE" w:rsidP="00567869">
            <w:pPr>
              <w:rPr>
                <w:lang w:val="en-GB" w:eastAsia="fr-FR"/>
              </w:rPr>
            </w:pPr>
            <w:r w:rsidRPr="00711388">
              <w:rPr>
                <w:lang w:val="en-GB"/>
              </w:rPr>
              <w:t>One of the options in the following closed list shall be used:</w:t>
            </w:r>
          </w:p>
          <w:p w14:paraId="1C4EE515" w14:textId="45D423B2" w:rsidR="00872AFE" w:rsidRPr="00711388" w:rsidRDefault="00872AFE" w:rsidP="00567869">
            <w:pPr>
              <w:spacing w:line="256" w:lineRule="auto"/>
              <w:rPr>
                <w:lang w:val="en-GB"/>
              </w:rPr>
            </w:pPr>
            <w:r w:rsidRPr="00711388">
              <w:rPr>
                <w:lang w:val="en-GB"/>
              </w:rPr>
              <w:t xml:space="preserve">Yes </w:t>
            </w:r>
            <w:r w:rsidR="00711388" w:rsidRPr="00711388">
              <w:rPr>
                <w:lang w:val="en-GB"/>
              </w:rPr>
              <w:t>-</w:t>
            </w:r>
            <w:r w:rsidRPr="00711388">
              <w:rPr>
                <w:lang w:val="en-GB"/>
              </w:rPr>
              <w:t xml:space="preserve"> Risk Capital includes a deviation from the expected result (centred risk). Please describe in </w:t>
            </w:r>
            <w:r w:rsidRPr="00711388">
              <w:rPr>
                <w:bCs/>
                <w:lang w:val="en-GB"/>
              </w:rPr>
              <w:t>code C0010/R0040.</w:t>
            </w:r>
          </w:p>
          <w:p w14:paraId="19B70935" w14:textId="64C08FCB" w:rsidR="00872AFE" w:rsidRPr="00711388" w:rsidRDefault="00872AFE" w:rsidP="00567869">
            <w:pPr>
              <w:spacing w:line="256" w:lineRule="auto"/>
              <w:rPr>
                <w:lang w:val="en-GB"/>
              </w:rPr>
            </w:pPr>
            <w:r w:rsidRPr="00711388">
              <w:rPr>
                <w:lang w:val="en-GB"/>
              </w:rPr>
              <w:t xml:space="preserve">No </w:t>
            </w:r>
            <w:r w:rsidR="00711388" w:rsidRPr="00711388">
              <w:rPr>
                <w:lang w:val="en-GB"/>
              </w:rPr>
              <w:t>-</w:t>
            </w:r>
            <w:r w:rsidRPr="00711388">
              <w:rPr>
                <w:lang w:val="en-GB"/>
              </w:rPr>
              <w:t xml:space="preserve"> Risk Capital includes a deviation from zero (Non-centred risk). Please describe in </w:t>
            </w:r>
            <w:r w:rsidRPr="00711388">
              <w:rPr>
                <w:bCs/>
                <w:lang w:val="en-GB"/>
              </w:rPr>
              <w:t>code C0010/R0040.</w:t>
            </w:r>
          </w:p>
          <w:p w14:paraId="1DE90109" w14:textId="5D0796B6" w:rsidR="00872AFE" w:rsidRPr="00711388" w:rsidRDefault="00872AFE" w:rsidP="00567869">
            <w:pPr>
              <w:jc w:val="left"/>
              <w:rPr>
                <w:bCs/>
                <w:lang w:val="en-GB"/>
              </w:rPr>
            </w:pPr>
            <w:r w:rsidRPr="00711388">
              <w:rPr>
                <w:bCs/>
                <w:lang w:val="en-GB"/>
              </w:rPr>
              <w:t xml:space="preserve">Other </w:t>
            </w:r>
            <w:r w:rsidR="00711388" w:rsidRPr="00711388">
              <w:rPr>
                <w:bCs/>
                <w:lang w:val="en-GB"/>
              </w:rPr>
              <w:t>-</w:t>
            </w:r>
            <w:r w:rsidRPr="00711388">
              <w:rPr>
                <w:bCs/>
                <w:lang w:val="en-GB"/>
              </w:rPr>
              <w:t xml:space="preserve"> Please describe in code C0010/R0040.</w:t>
            </w:r>
          </w:p>
        </w:tc>
      </w:tr>
      <w:tr w:rsidR="00872AFE" w:rsidRPr="00711388" w14:paraId="2EBA01B4"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4752C3B2" w14:textId="77777777" w:rsidR="00872AFE" w:rsidRPr="00711388" w:rsidRDefault="00872AFE" w:rsidP="00567869">
            <w:pPr>
              <w:jc w:val="left"/>
              <w:rPr>
                <w:bCs/>
                <w:lang w:val="en-GB"/>
              </w:rPr>
            </w:pPr>
            <w:r w:rsidRPr="00711388">
              <w:rPr>
                <w:bCs/>
                <w:lang w:val="en-GB"/>
              </w:rPr>
              <w:t>C0010/R0040</w:t>
            </w:r>
          </w:p>
        </w:tc>
        <w:tc>
          <w:tcPr>
            <w:tcW w:w="2551" w:type="dxa"/>
            <w:tcBorders>
              <w:top w:val="single" w:sz="4" w:space="0" w:color="auto"/>
              <w:left w:val="nil"/>
              <w:bottom w:val="single" w:sz="4" w:space="0" w:color="auto"/>
              <w:right w:val="single" w:sz="4" w:space="0" w:color="auto"/>
            </w:tcBorders>
            <w:hideMark/>
          </w:tcPr>
          <w:p w14:paraId="4D2A5350" w14:textId="77777777" w:rsidR="00872AFE" w:rsidRPr="00711388" w:rsidRDefault="00872AFE" w:rsidP="00567869">
            <w:pPr>
              <w:jc w:val="left"/>
              <w:rPr>
                <w:bCs/>
                <w:lang w:val="en-GB"/>
              </w:rPr>
            </w:pPr>
            <w:r w:rsidRPr="00711388">
              <w:rPr>
                <w:bCs/>
                <w:lang w:val="en-GB"/>
              </w:rPr>
              <w:t>Short description of SCR risk measure used for Reserve risk</w:t>
            </w:r>
          </w:p>
        </w:tc>
        <w:tc>
          <w:tcPr>
            <w:tcW w:w="4536" w:type="dxa"/>
            <w:tcBorders>
              <w:top w:val="single" w:sz="4" w:space="0" w:color="auto"/>
              <w:left w:val="nil"/>
              <w:bottom w:val="single" w:sz="4" w:space="0" w:color="auto"/>
              <w:right w:val="single" w:sz="4" w:space="0" w:color="auto"/>
            </w:tcBorders>
            <w:noWrap/>
          </w:tcPr>
          <w:p w14:paraId="79B1CD65" w14:textId="62CB8FFB" w:rsidR="005D6447" w:rsidRPr="00711388" w:rsidRDefault="005D6447" w:rsidP="005D6447">
            <w:pPr>
              <w:jc w:val="left"/>
              <w:rPr>
                <w:ins w:id="7007" w:author="Author"/>
                <w:bCs/>
                <w:lang w:val="en-GB"/>
              </w:rPr>
            </w:pPr>
            <w:ins w:id="7008" w:author="Author">
              <w:r w:rsidRPr="00711388">
                <w:rPr>
                  <w:bCs/>
                  <w:lang w:val="en-GB"/>
                </w:rPr>
                <w:t xml:space="preserve">Describe the way in which the Internal Model SCR risk measure for Reserve risk is derived (e.g. from the “economic” Profit and Loss distribution). </w:t>
              </w:r>
            </w:ins>
          </w:p>
          <w:p w14:paraId="3521A1B4" w14:textId="77777777" w:rsidR="005D6447" w:rsidRPr="00711388" w:rsidRDefault="005D6447" w:rsidP="005D6447">
            <w:pPr>
              <w:jc w:val="left"/>
              <w:rPr>
                <w:ins w:id="7009" w:author="Author"/>
                <w:bCs/>
                <w:lang w:val="en-GB"/>
              </w:rPr>
            </w:pPr>
            <w:ins w:id="7010" w:author="Author">
              <w:r w:rsidRPr="00711388">
                <w:rPr>
                  <w:bCs/>
                  <w:lang w:val="en-GB"/>
                </w:rPr>
                <w:t>Use as reference point the metric defined for the SCR in Article 101 of the Solvency II Directive and go through all aspects where your approach may differ (e.g. deviations from the VaR 1/200, the 1-year time horizon of risk, risk as deviation from the expected result, etc).</w:t>
              </w:r>
            </w:ins>
          </w:p>
          <w:p w14:paraId="6BCB011F" w14:textId="664537F3" w:rsidR="00872AFE" w:rsidRPr="00711388" w:rsidDel="005D6447" w:rsidRDefault="005D6447" w:rsidP="005D6447">
            <w:pPr>
              <w:jc w:val="left"/>
              <w:rPr>
                <w:del w:id="7011" w:author="Author"/>
                <w:bCs/>
                <w:lang w:val="en-GB"/>
              </w:rPr>
            </w:pPr>
            <w:ins w:id="7012" w:author="Author">
              <w:r w:rsidRPr="00711388">
                <w:rPr>
                  <w:bCs/>
                  <w:lang w:val="en-GB"/>
                </w:rPr>
                <w:t xml:space="preserve">If the approved Internal Model risk measure complies with the risk measure as defined by Article 101 of the Solvency II Directive, </w:t>
              </w:r>
              <w:r w:rsidRPr="00711388">
                <w:rPr>
                  <w:bCs/>
                  <w:lang w:val="en-GB"/>
                </w:rPr>
                <w:lastRenderedPageBreak/>
                <w:t>please confirm by inserting “Internal Model risk measure as defined in Article 101 of the Solvency II directive”.</w:t>
              </w:r>
            </w:ins>
            <w:del w:id="7013" w:author="Author">
              <w:r w:rsidR="00872AFE" w:rsidRPr="00711388" w:rsidDel="005D6447">
                <w:rPr>
                  <w:bCs/>
                  <w:lang w:val="en-GB"/>
                </w:rPr>
                <w:delText>Describe the way the in which Internal Model the SCR risk measure for Reserve risk is derived (e.g. from the economic Profit and Loss distribution).</w:delText>
              </w:r>
            </w:del>
          </w:p>
          <w:p w14:paraId="65F6F307" w14:textId="0A6613DF" w:rsidR="00872AFE" w:rsidRPr="00711388" w:rsidDel="005D6447" w:rsidRDefault="00872AFE" w:rsidP="00567869">
            <w:pPr>
              <w:jc w:val="left"/>
              <w:rPr>
                <w:del w:id="7014" w:author="Author"/>
                <w:bCs/>
                <w:lang w:val="en-GB"/>
              </w:rPr>
            </w:pPr>
            <w:del w:id="7015" w:author="Author">
              <w:r w:rsidRPr="00711388" w:rsidDel="005D6447">
                <w:rPr>
                  <w:bCs/>
                  <w:lang w:val="en-GB"/>
                </w:rPr>
                <w:delTex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delText>
              </w:r>
            </w:del>
          </w:p>
          <w:p w14:paraId="4DD63B9E" w14:textId="7D0397BA" w:rsidR="00872AFE" w:rsidRPr="00711388" w:rsidRDefault="00872AFE" w:rsidP="00567869">
            <w:pPr>
              <w:jc w:val="left"/>
              <w:rPr>
                <w:bCs/>
                <w:lang w:val="en-GB"/>
              </w:rPr>
            </w:pPr>
            <w:del w:id="7016" w:author="Author">
              <w:r w:rsidRPr="00711388" w:rsidDel="005D6447">
                <w:rPr>
                  <w:bCs/>
                  <w:lang w:val="en-GB"/>
                </w:rPr>
                <w:delText>If the approved Internal Model risk measure complies with all assumptions of Section 4 Subsection 2 please confirm by inserting</w:delText>
              </w:r>
              <w:r w:rsidRPr="00711388" w:rsidDel="003323F0">
                <w:rPr>
                  <w:bCs/>
                  <w:lang w:val="en-GB"/>
                </w:rPr>
                <w:delText xml:space="preserve">  </w:delText>
              </w:r>
            </w:del>
            <w:ins w:id="7017" w:author="Author">
              <w:r w:rsidR="003323F0">
                <w:rPr>
                  <w:bCs/>
                  <w:lang w:val="en-GB"/>
                </w:rPr>
                <w:t xml:space="preserve"> </w:t>
              </w:r>
            </w:ins>
            <w:del w:id="7018" w:author="Author">
              <w:r w:rsidRPr="00711388" w:rsidDel="005D6447">
                <w:rPr>
                  <w:bCs/>
                  <w:lang w:val="en-GB"/>
                </w:rPr>
                <w:delText>“Internal</w:delText>
              </w:r>
              <w:r w:rsidRPr="00711388" w:rsidDel="003323F0">
                <w:rPr>
                  <w:bCs/>
                  <w:lang w:val="en-GB"/>
                </w:rPr>
                <w:delText xml:space="preserve">  </w:delText>
              </w:r>
            </w:del>
            <w:ins w:id="7019" w:author="Author">
              <w:r w:rsidR="003323F0">
                <w:rPr>
                  <w:bCs/>
                  <w:lang w:val="en-GB"/>
                </w:rPr>
                <w:t xml:space="preserve"> </w:t>
              </w:r>
            </w:ins>
            <w:del w:id="7020" w:author="Author">
              <w:r w:rsidRPr="00711388" w:rsidDel="005D6447">
                <w:rPr>
                  <w:bCs/>
                  <w:lang w:val="en-GB"/>
                </w:rPr>
                <w:delText>Model risk measure in line with Standard Formula risk measure definition”</w:delText>
              </w:r>
            </w:del>
          </w:p>
        </w:tc>
      </w:tr>
      <w:tr w:rsidR="00872AFE" w:rsidRPr="00711388" w14:paraId="520C8CA5"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30E0200C" w14:textId="77777777" w:rsidR="00872AFE" w:rsidRPr="00711388" w:rsidRDefault="00872AFE" w:rsidP="00567869">
            <w:pPr>
              <w:jc w:val="left"/>
              <w:rPr>
                <w:bCs/>
                <w:lang w:val="en-GB"/>
              </w:rPr>
            </w:pPr>
            <w:r w:rsidRPr="00711388">
              <w:rPr>
                <w:bCs/>
                <w:lang w:val="en-GB"/>
              </w:rPr>
              <w:lastRenderedPageBreak/>
              <w:t>C0010/R0050</w:t>
            </w:r>
          </w:p>
        </w:tc>
        <w:tc>
          <w:tcPr>
            <w:tcW w:w="2551" w:type="dxa"/>
            <w:tcBorders>
              <w:top w:val="single" w:sz="4" w:space="0" w:color="auto"/>
              <w:left w:val="nil"/>
              <w:bottom w:val="single" w:sz="4" w:space="0" w:color="auto"/>
              <w:right w:val="single" w:sz="4" w:space="0" w:color="auto"/>
            </w:tcBorders>
            <w:hideMark/>
          </w:tcPr>
          <w:p w14:paraId="213A350B" w14:textId="77777777" w:rsidR="00872AFE" w:rsidRPr="00711388" w:rsidRDefault="00872AFE" w:rsidP="00567869">
            <w:pPr>
              <w:jc w:val="left"/>
              <w:rPr>
                <w:bCs/>
                <w:lang w:val="en-GB"/>
              </w:rPr>
            </w:pPr>
            <w:r w:rsidRPr="00711388">
              <w:rPr>
                <w:bCs/>
                <w:lang w:val="en-GB"/>
              </w:rPr>
              <w:t>Is SCR risk measure for Catastrophe risk centred?</w:t>
            </w:r>
          </w:p>
        </w:tc>
        <w:tc>
          <w:tcPr>
            <w:tcW w:w="4536" w:type="dxa"/>
            <w:tcBorders>
              <w:top w:val="single" w:sz="4" w:space="0" w:color="auto"/>
              <w:left w:val="nil"/>
              <w:bottom w:val="single" w:sz="4" w:space="0" w:color="auto"/>
              <w:right w:val="single" w:sz="4" w:space="0" w:color="auto"/>
            </w:tcBorders>
            <w:noWrap/>
          </w:tcPr>
          <w:p w14:paraId="5111A1D0" w14:textId="77777777" w:rsidR="00872AFE" w:rsidRPr="00711388" w:rsidRDefault="00872AFE" w:rsidP="00567869">
            <w:pPr>
              <w:rPr>
                <w:lang w:val="en-GB" w:eastAsia="fr-FR"/>
              </w:rPr>
            </w:pPr>
            <w:r w:rsidRPr="00711388">
              <w:rPr>
                <w:lang w:val="en-GB"/>
              </w:rPr>
              <w:t>One of the options in the following closed list shall be used:</w:t>
            </w:r>
          </w:p>
          <w:p w14:paraId="2C7998F5" w14:textId="00C31B9F" w:rsidR="00872AFE" w:rsidRPr="00711388" w:rsidRDefault="00872AFE" w:rsidP="00567869">
            <w:pPr>
              <w:spacing w:line="256" w:lineRule="auto"/>
              <w:rPr>
                <w:lang w:val="en-GB"/>
              </w:rPr>
            </w:pPr>
            <w:r w:rsidRPr="00711388">
              <w:rPr>
                <w:lang w:val="en-GB"/>
              </w:rPr>
              <w:t xml:space="preserve">Yes </w:t>
            </w:r>
            <w:r w:rsidR="00711388" w:rsidRPr="00711388">
              <w:rPr>
                <w:lang w:val="en-GB"/>
              </w:rPr>
              <w:t>-</w:t>
            </w:r>
            <w:r w:rsidRPr="00711388">
              <w:rPr>
                <w:lang w:val="en-GB"/>
              </w:rPr>
              <w:t xml:space="preserve"> Risk Capital includes a deviation from the expected result (centred risk). Please describe in </w:t>
            </w:r>
            <w:r w:rsidRPr="00711388">
              <w:rPr>
                <w:bCs/>
                <w:lang w:val="en-GB"/>
              </w:rPr>
              <w:t>code C0010/R0060.</w:t>
            </w:r>
          </w:p>
          <w:p w14:paraId="4FEDB429" w14:textId="2D02AE25" w:rsidR="00872AFE" w:rsidRPr="00711388" w:rsidRDefault="00872AFE" w:rsidP="00567869">
            <w:pPr>
              <w:spacing w:line="256" w:lineRule="auto"/>
              <w:rPr>
                <w:lang w:val="en-GB"/>
              </w:rPr>
            </w:pPr>
            <w:r w:rsidRPr="00711388">
              <w:rPr>
                <w:lang w:val="en-GB"/>
              </w:rPr>
              <w:t xml:space="preserve">No </w:t>
            </w:r>
            <w:r w:rsidR="00711388" w:rsidRPr="00711388">
              <w:rPr>
                <w:lang w:val="en-GB"/>
              </w:rPr>
              <w:t>-</w:t>
            </w:r>
            <w:r w:rsidRPr="00711388">
              <w:rPr>
                <w:lang w:val="en-GB"/>
              </w:rPr>
              <w:t xml:space="preserve"> Risk Capital includes a deviation from zero (Non-centred risk). Please describe in </w:t>
            </w:r>
            <w:r w:rsidRPr="00711388">
              <w:rPr>
                <w:bCs/>
                <w:lang w:val="en-GB"/>
              </w:rPr>
              <w:t>code C0010/R0060.</w:t>
            </w:r>
          </w:p>
          <w:p w14:paraId="6D257BD5" w14:textId="4CCE27ED" w:rsidR="00872AFE" w:rsidRPr="00711388" w:rsidRDefault="00872AFE" w:rsidP="00567869">
            <w:pPr>
              <w:jc w:val="left"/>
              <w:rPr>
                <w:bCs/>
                <w:lang w:val="en-GB"/>
              </w:rPr>
            </w:pPr>
            <w:r w:rsidRPr="00711388">
              <w:rPr>
                <w:bCs/>
                <w:lang w:val="en-GB"/>
              </w:rPr>
              <w:t xml:space="preserve">Other </w:t>
            </w:r>
            <w:r w:rsidR="00711388" w:rsidRPr="00711388">
              <w:rPr>
                <w:bCs/>
                <w:lang w:val="en-GB"/>
              </w:rPr>
              <w:t>-</w:t>
            </w:r>
            <w:r w:rsidRPr="00711388">
              <w:rPr>
                <w:bCs/>
                <w:lang w:val="en-GB"/>
              </w:rPr>
              <w:t xml:space="preserve"> Please describe in code C0010/R0060.</w:t>
            </w:r>
          </w:p>
        </w:tc>
      </w:tr>
      <w:tr w:rsidR="00872AFE" w:rsidRPr="00711388" w14:paraId="5362D70C"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hideMark/>
          </w:tcPr>
          <w:p w14:paraId="467C6FEE" w14:textId="77777777" w:rsidR="00872AFE" w:rsidRPr="00711388" w:rsidRDefault="00872AFE" w:rsidP="00567869">
            <w:pPr>
              <w:jc w:val="left"/>
              <w:rPr>
                <w:bCs/>
                <w:lang w:val="en-GB"/>
              </w:rPr>
            </w:pPr>
            <w:r w:rsidRPr="00711388">
              <w:rPr>
                <w:bCs/>
                <w:lang w:val="en-GB"/>
              </w:rPr>
              <w:t>C0010/R0060</w:t>
            </w:r>
          </w:p>
        </w:tc>
        <w:tc>
          <w:tcPr>
            <w:tcW w:w="2551" w:type="dxa"/>
            <w:tcBorders>
              <w:top w:val="single" w:sz="4" w:space="0" w:color="auto"/>
              <w:left w:val="nil"/>
              <w:bottom w:val="single" w:sz="4" w:space="0" w:color="auto"/>
              <w:right w:val="single" w:sz="4" w:space="0" w:color="auto"/>
            </w:tcBorders>
            <w:hideMark/>
          </w:tcPr>
          <w:p w14:paraId="2EDEDD12" w14:textId="77777777" w:rsidR="00872AFE" w:rsidRPr="00711388" w:rsidRDefault="00872AFE" w:rsidP="00567869">
            <w:pPr>
              <w:jc w:val="left"/>
              <w:rPr>
                <w:bCs/>
                <w:lang w:val="en-GB"/>
              </w:rPr>
            </w:pPr>
            <w:r w:rsidRPr="00711388">
              <w:rPr>
                <w:bCs/>
                <w:lang w:val="en-GB"/>
              </w:rPr>
              <w:t>Short description of SCR risk measure used for Catastrophe risk</w:t>
            </w:r>
          </w:p>
        </w:tc>
        <w:tc>
          <w:tcPr>
            <w:tcW w:w="4536" w:type="dxa"/>
            <w:tcBorders>
              <w:top w:val="single" w:sz="4" w:space="0" w:color="auto"/>
              <w:left w:val="nil"/>
              <w:bottom w:val="single" w:sz="4" w:space="0" w:color="auto"/>
              <w:right w:val="single" w:sz="4" w:space="0" w:color="auto"/>
            </w:tcBorders>
            <w:noWrap/>
          </w:tcPr>
          <w:p w14:paraId="36D3CCB0" w14:textId="77777777" w:rsidR="00872AFE" w:rsidRPr="00711388" w:rsidRDefault="00872AFE" w:rsidP="00567869">
            <w:pPr>
              <w:jc w:val="left"/>
              <w:rPr>
                <w:bCs/>
                <w:lang w:val="en-GB"/>
              </w:rPr>
            </w:pPr>
            <w:r w:rsidRPr="00711388">
              <w:rPr>
                <w:bCs/>
                <w:lang w:val="en-GB"/>
              </w:rPr>
              <w:t>Describe the way the in which the Internal Model SCR risk measure for Catastrophe risk is derived. (e.g. from the economic Profit and Loss distribution).</w:t>
            </w:r>
          </w:p>
          <w:p w14:paraId="76604AE9" w14:textId="77777777" w:rsidR="00872AFE" w:rsidRPr="00711388" w:rsidRDefault="00872AFE" w:rsidP="00567869">
            <w:pPr>
              <w:jc w:val="left"/>
              <w:rPr>
                <w:bCs/>
                <w:lang w:val="en-GB"/>
              </w:rPr>
            </w:pPr>
            <w:r w:rsidRPr="00711388">
              <w:rPr>
                <w:bCs/>
                <w:lang w:val="en-GB"/>
              </w:rPr>
              <w:t xml:space="preserve">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w:t>
            </w:r>
            <w:r w:rsidRPr="00711388">
              <w:rPr>
                <w:bCs/>
                <w:lang w:val="en-GB"/>
              </w:rPr>
              <w:lastRenderedPageBreak/>
              <w:t>time horizon of risk, risk as deviation from the expected result, going concern, etc).</w:t>
            </w:r>
          </w:p>
          <w:p w14:paraId="6726B7B7" w14:textId="77777777" w:rsidR="00872AFE" w:rsidRPr="00711388" w:rsidRDefault="00872AFE" w:rsidP="00567869">
            <w:pPr>
              <w:jc w:val="left"/>
              <w:rPr>
                <w:bCs/>
                <w:lang w:val="en-GB"/>
              </w:rPr>
            </w:pPr>
            <w:r w:rsidRPr="00711388">
              <w:rPr>
                <w:bCs/>
                <w:lang w:val="en-GB"/>
              </w:rPr>
              <w:t>If the approved Internal Model risk measure complies with all assumptions of Section 4 Subsection 2 please confirm by inserting “Internal Model risk measure in line with Standard Formula risk measure definition”.</w:t>
            </w:r>
          </w:p>
        </w:tc>
      </w:tr>
      <w:tr w:rsidR="00872AFE" w:rsidRPr="00711388" w14:paraId="7909D48C" w14:textId="77777777" w:rsidTr="00567869">
        <w:trPr>
          <w:trHeight w:val="315"/>
        </w:trPr>
        <w:tc>
          <w:tcPr>
            <w:tcW w:w="9214" w:type="dxa"/>
            <w:gridSpan w:val="3"/>
            <w:tcBorders>
              <w:top w:val="single" w:sz="4" w:space="0" w:color="auto"/>
              <w:left w:val="single" w:sz="4" w:space="0" w:color="auto"/>
              <w:bottom w:val="single" w:sz="4" w:space="0" w:color="auto"/>
              <w:right w:val="single" w:sz="4" w:space="0" w:color="auto"/>
            </w:tcBorders>
            <w:noWrap/>
          </w:tcPr>
          <w:p w14:paraId="11E0D2F6" w14:textId="77777777" w:rsidR="00872AFE" w:rsidRPr="00711388" w:rsidRDefault="00872AFE" w:rsidP="00567869">
            <w:pPr>
              <w:jc w:val="left"/>
              <w:rPr>
                <w:bCs/>
                <w:lang w:val="en-GB"/>
              </w:rPr>
            </w:pPr>
            <w:r w:rsidRPr="00711388">
              <w:rPr>
                <w:bCs/>
                <w:lang w:val="en-GB"/>
              </w:rPr>
              <w:lastRenderedPageBreak/>
              <w:t>Internal LoB mapping</w:t>
            </w:r>
          </w:p>
        </w:tc>
      </w:tr>
      <w:tr w:rsidR="00872AFE" w:rsidRPr="00711388" w14:paraId="1F3309FB"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tcPr>
          <w:p w14:paraId="092BED02" w14:textId="77777777" w:rsidR="00872AFE" w:rsidRPr="00711388" w:rsidRDefault="00872AFE" w:rsidP="00567869">
            <w:pPr>
              <w:jc w:val="left"/>
              <w:rPr>
                <w:lang w:val="en-GB"/>
              </w:rPr>
            </w:pPr>
            <w:r w:rsidRPr="00711388">
              <w:rPr>
                <w:lang w:val="en-GB"/>
              </w:rPr>
              <w:t>C0020</w:t>
            </w:r>
          </w:p>
        </w:tc>
        <w:tc>
          <w:tcPr>
            <w:tcW w:w="2551" w:type="dxa"/>
            <w:tcBorders>
              <w:top w:val="single" w:sz="4" w:space="0" w:color="auto"/>
              <w:left w:val="nil"/>
              <w:bottom w:val="single" w:sz="4" w:space="0" w:color="auto"/>
              <w:right w:val="single" w:sz="4" w:space="0" w:color="auto"/>
            </w:tcBorders>
          </w:tcPr>
          <w:p w14:paraId="753019CC" w14:textId="77777777" w:rsidR="00872AFE" w:rsidRPr="00711388" w:rsidRDefault="00872AFE" w:rsidP="00567869">
            <w:pPr>
              <w:jc w:val="left"/>
              <w:rPr>
                <w:lang w:val="en-GB"/>
              </w:rPr>
            </w:pPr>
            <w:r w:rsidRPr="00711388">
              <w:rPr>
                <w:lang w:val="en-GB"/>
              </w:rPr>
              <w:t>Internal line of business</w:t>
            </w:r>
          </w:p>
        </w:tc>
        <w:tc>
          <w:tcPr>
            <w:tcW w:w="4536" w:type="dxa"/>
            <w:tcBorders>
              <w:top w:val="single" w:sz="4" w:space="0" w:color="auto"/>
              <w:left w:val="nil"/>
              <w:bottom w:val="single" w:sz="4" w:space="0" w:color="auto"/>
              <w:right w:val="single" w:sz="4" w:space="0" w:color="auto"/>
            </w:tcBorders>
            <w:noWrap/>
          </w:tcPr>
          <w:p w14:paraId="515AB087" w14:textId="77777777" w:rsidR="00872AFE" w:rsidRPr="00711388" w:rsidRDefault="00872AFE" w:rsidP="00567869">
            <w:pPr>
              <w:pStyle w:val="NormalCentered"/>
              <w:jc w:val="left"/>
              <w:rPr>
                <w:lang w:val="en-GB"/>
              </w:rPr>
            </w:pPr>
            <w:r w:rsidRPr="00711388">
              <w:rPr>
                <w:lang w:val="en-GB"/>
              </w:rPr>
              <w:t>Name of internal line of business used in the internal model. It shall be consistent across the template.</w:t>
            </w:r>
          </w:p>
        </w:tc>
      </w:tr>
      <w:tr w:rsidR="00872AFE" w:rsidRPr="00711388" w14:paraId="728A5C76"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tcPr>
          <w:p w14:paraId="04129AFC" w14:textId="77777777" w:rsidR="00872AFE" w:rsidRPr="00711388" w:rsidRDefault="00872AFE" w:rsidP="00567869">
            <w:pPr>
              <w:jc w:val="left"/>
              <w:rPr>
                <w:bCs/>
                <w:lang w:val="en-GB"/>
              </w:rPr>
            </w:pPr>
            <w:r w:rsidRPr="00711388">
              <w:rPr>
                <w:lang w:val="en-GB"/>
              </w:rPr>
              <w:t>C0030</w:t>
            </w:r>
          </w:p>
        </w:tc>
        <w:tc>
          <w:tcPr>
            <w:tcW w:w="2551" w:type="dxa"/>
            <w:tcBorders>
              <w:top w:val="single" w:sz="4" w:space="0" w:color="auto"/>
              <w:left w:val="nil"/>
              <w:bottom w:val="single" w:sz="4" w:space="0" w:color="auto"/>
              <w:right w:val="single" w:sz="4" w:space="0" w:color="auto"/>
            </w:tcBorders>
          </w:tcPr>
          <w:p w14:paraId="58D05CE2" w14:textId="77777777" w:rsidR="00872AFE" w:rsidRPr="00711388" w:rsidRDefault="00872AFE" w:rsidP="00567869">
            <w:pPr>
              <w:jc w:val="left"/>
              <w:rPr>
                <w:bCs/>
                <w:lang w:val="en-GB"/>
              </w:rPr>
            </w:pPr>
            <w:r w:rsidRPr="00711388">
              <w:rPr>
                <w:lang w:val="en-GB"/>
              </w:rPr>
              <w:t>Solvency II line of business</w:t>
            </w:r>
          </w:p>
        </w:tc>
        <w:tc>
          <w:tcPr>
            <w:tcW w:w="4536" w:type="dxa"/>
            <w:tcBorders>
              <w:top w:val="single" w:sz="4" w:space="0" w:color="auto"/>
              <w:left w:val="nil"/>
              <w:bottom w:val="single" w:sz="4" w:space="0" w:color="auto"/>
              <w:right w:val="single" w:sz="4" w:space="0" w:color="auto"/>
            </w:tcBorders>
            <w:noWrap/>
          </w:tcPr>
          <w:p w14:paraId="4C8831CD" w14:textId="77777777" w:rsidR="00872AFE" w:rsidRPr="00711388" w:rsidRDefault="00872AFE" w:rsidP="00567869">
            <w:pPr>
              <w:pStyle w:val="NormalCentered"/>
              <w:jc w:val="left"/>
              <w:rPr>
                <w:lang w:val="en-GB"/>
              </w:rPr>
            </w:pPr>
            <w:r w:rsidRPr="00711388">
              <w:rPr>
                <w:lang w:val="en-GB"/>
              </w:rPr>
              <w:t>Identification of the Non-Life line of business as defined in Annex I to Delegated Regulation (EU) 2015/35, reported. The following closed list shall be used:</w:t>
            </w:r>
          </w:p>
          <w:p w14:paraId="1FEB6E4D" w14:textId="44210662" w:rsidR="00872AFE" w:rsidRPr="00711388" w:rsidRDefault="00872AFE" w:rsidP="00567869">
            <w:pPr>
              <w:pStyle w:val="NormalCentered"/>
              <w:jc w:val="left"/>
              <w:rPr>
                <w:lang w:val="en-GB"/>
              </w:rPr>
            </w:pPr>
            <w:r w:rsidRPr="00711388">
              <w:rPr>
                <w:lang w:val="en-GB"/>
              </w:rPr>
              <w:t xml:space="preserve">1 </w:t>
            </w:r>
            <w:r w:rsidR="00711388" w:rsidRPr="00711388">
              <w:rPr>
                <w:lang w:val="en-GB"/>
              </w:rPr>
              <w:t>-</w:t>
            </w:r>
            <w:r w:rsidRPr="00711388">
              <w:rPr>
                <w:lang w:val="en-GB"/>
              </w:rPr>
              <w:t xml:space="preserve"> Medical expense insurance</w:t>
            </w:r>
          </w:p>
          <w:p w14:paraId="25F337DF" w14:textId="6576C8B6" w:rsidR="00872AFE" w:rsidRPr="00711388" w:rsidRDefault="00872AFE" w:rsidP="00567869">
            <w:pPr>
              <w:pStyle w:val="NormalCentered"/>
              <w:jc w:val="left"/>
              <w:rPr>
                <w:lang w:val="en-GB"/>
              </w:rPr>
            </w:pPr>
            <w:r w:rsidRPr="00711388">
              <w:rPr>
                <w:lang w:val="en-GB"/>
              </w:rPr>
              <w:t xml:space="preserve">2 </w:t>
            </w:r>
            <w:r w:rsidR="00711388" w:rsidRPr="00711388">
              <w:rPr>
                <w:lang w:val="en-GB"/>
              </w:rPr>
              <w:t>-</w:t>
            </w:r>
            <w:r w:rsidRPr="00711388">
              <w:rPr>
                <w:lang w:val="en-GB"/>
              </w:rPr>
              <w:t xml:space="preserve"> Income protection insurance</w:t>
            </w:r>
          </w:p>
          <w:p w14:paraId="7EB32CD1" w14:textId="026C269E" w:rsidR="00872AFE" w:rsidRPr="00711388" w:rsidRDefault="00872AFE" w:rsidP="00567869">
            <w:pPr>
              <w:pStyle w:val="NormalCentered"/>
              <w:jc w:val="left"/>
              <w:rPr>
                <w:lang w:val="en-GB"/>
              </w:rPr>
            </w:pPr>
            <w:r w:rsidRPr="00711388">
              <w:rPr>
                <w:lang w:val="en-GB"/>
              </w:rPr>
              <w:t xml:space="preserve">3 </w:t>
            </w:r>
            <w:r w:rsidR="00711388" w:rsidRPr="00711388">
              <w:rPr>
                <w:lang w:val="en-GB"/>
              </w:rPr>
              <w:t>-</w:t>
            </w:r>
            <w:r w:rsidRPr="00711388">
              <w:rPr>
                <w:lang w:val="en-GB"/>
              </w:rPr>
              <w:t xml:space="preserve"> Workers' compensation insurance</w:t>
            </w:r>
          </w:p>
          <w:p w14:paraId="3ACB40B7" w14:textId="77692FDD" w:rsidR="00872AFE" w:rsidRPr="00711388" w:rsidRDefault="00872AFE" w:rsidP="00567869">
            <w:pPr>
              <w:pStyle w:val="NormalCentered"/>
              <w:jc w:val="left"/>
              <w:rPr>
                <w:lang w:val="en-GB"/>
              </w:rPr>
            </w:pPr>
            <w:r w:rsidRPr="00711388">
              <w:rPr>
                <w:lang w:val="en-GB"/>
              </w:rPr>
              <w:t xml:space="preserve">4 </w:t>
            </w:r>
            <w:r w:rsidR="00711388" w:rsidRPr="00711388">
              <w:rPr>
                <w:lang w:val="en-GB"/>
              </w:rPr>
              <w:t>-</w:t>
            </w:r>
            <w:r w:rsidRPr="00711388">
              <w:rPr>
                <w:lang w:val="en-GB"/>
              </w:rPr>
              <w:t xml:space="preserve"> Motor vehicle liability insurance</w:t>
            </w:r>
          </w:p>
          <w:p w14:paraId="227E90D0" w14:textId="4D6380BB" w:rsidR="00872AFE" w:rsidRPr="00711388" w:rsidRDefault="00872AFE" w:rsidP="00567869">
            <w:pPr>
              <w:pStyle w:val="NormalCentered"/>
              <w:jc w:val="left"/>
              <w:rPr>
                <w:lang w:val="en-GB"/>
              </w:rPr>
            </w:pPr>
            <w:r w:rsidRPr="00711388">
              <w:rPr>
                <w:lang w:val="en-GB"/>
              </w:rPr>
              <w:t xml:space="preserve">5 </w:t>
            </w:r>
            <w:r w:rsidR="00711388" w:rsidRPr="00711388">
              <w:rPr>
                <w:lang w:val="en-GB"/>
              </w:rPr>
              <w:t>-</w:t>
            </w:r>
            <w:r w:rsidRPr="00711388">
              <w:rPr>
                <w:lang w:val="en-GB"/>
              </w:rPr>
              <w:t xml:space="preserve"> Other motor insurance</w:t>
            </w:r>
          </w:p>
          <w:p w14:paraId="6C86375A" w14:textId="44410F25" w:rsidR="00872AFE" w:rsidRPr="00711388" w:rsidRDefault="00872AFE" w:rsidP="00567869">
            <w:pPr>
              <w:pStyle w:val="NormalCentered"/>
              <w:jc w:val="left"/>
              <w:rPr>
                <w:lang w:val="en-GB"/>
              </w:rPr>
            </w:pPr>
            <w:r w:rsidRPr="00711388">
              <w:rPr>
                <w:lang w:val="en-GB"/>
              </w:rPr>
              <w:t xml:space="preserve">6 </w:t>
            </w:r>
            <w:r w:rsidR="00711388" w:rsidRPr="00711388">
              <w:rPr>
                <w:lang w:val="en-GB"/>
              </w:rPr>
              <w:t>-</w:t>
            </w:r>
            <w:r w:rsidRPr="00711388">
              <w:rPr>
                <w:lang w:val="en-GB"/>
              </w:rPr>
              <w:t xml:space="preserve"> Marine, aviation and transport insurance</w:t>
            </w:r>
          </w:p>
          <w:p w14:paraId="740675F2" w14:textId="78FAF5B5" w:rsidR="00872AFE" w:rsidRPr="00711388" w:rsidRDefault="00872AFE" w:rsidP="00567869">
            <w:pPr>
              <w:pStyle w:val="NormalCentered"/>
              <w:jc w:val="left"/>
              <w:rPr>
                <w:lang w:val="en-GB"/>
              </w:rPr>
            </w:pPr>
            <w:r w:rsidRPr="00711388">
              <w:rPr>
                <w:lang w:val="en-GB"/>
              </w:rPr>
              <w:t xml:space="preserve">7 </w:t>
            </w:r>
            <w:r w:rsidR="00711388" w:rsidRPr="00711388">
              <w:rPr>
                <w:lang w:val="en-GB"/>
              </w:rPr>
              <w:t>-</w:t>
            </w:r>
            <w:r w:rsidRPr="00711388">
              <w:rPr>
                <w:lang w:val="en-GB"/>
              </w:rPr>
              <w:t xml:space="preserve"> Fire and other damage to property insurance</w:t>
            </w:r>
          </w:p>
          <w:p w14:paraId="36E7C7AA" w14:textId="7D0D9FF4" w:rsidR="00872AFE" w:rsidRPr="00711388" w:rsidRDefault="00872AFE" w:rsidP="00567869">
            <w:pPr>
              <w:pStyle w:val="NormalCentered"/>
              <w:jc w:val="left"/>
              <w:rPr>
                <w:lang w:val="en-GB"/>
              </w:rPr>
            </w:pPr>
            <w:r w:rsidRPr="00711388">
              <w:rPr>
                <w:lang w:val="en-GB"/>
              </w:rPr>
              <w:t xml:space="preserve">8 </w:t>
            </w:r>
            <w:r w:rsidR="00711388" w:rsidRPr="00711388">
              <w:rPr>
                <w:lang w:val="en-GB"/>
              </w:rPr>
              <w:t>-</w:t>
            </w:r>
            <w:r w:rsidRPr="00711388">
              <w:rPr>
                <w:lang w:val="en-GB"/>
              </w:rPr>
              <w:t xml:space="preserve"> General liability insurance</w:t>
            </w:r>
          </w:p>
          <w:p w14:paraId="74E39D3F" w14:textId="35DD0037" w:rsidR="00872AFE" w:rsidRPr="00711388" w:rsidRDefault="00872AFE" w:rsidP="00567869">
            <w:pPr>
              <w:pStyle w:val="NormalCentered"/>
              <w:jc w:val="left"/>
              <w:rPr>
                <w:lang w:val="en-GB"/>
              </w:rPr>
            </w:pPr>
            <w:r w:rsidRPr="00711388">
              <w:rPr>
                <w:lang w:val="en-GB"/>
              </w:rPr>
              <w:t xml:space="preserve">9 </w:t>
            </w:r>
            <w:r w:rsidR="00711388" w:rsidRPr="00711388">
              <w:rPr>
                <w:lang w:val="en-GB"/>
              </w:rPr>
              <w:t>-</w:t>
            </w:r>
            <w:r w:rsidRPr="00711388">
              <w:rPr>
                <w:lang w:val="en-GB"/>
              </w:rPr>
              <w:t xml:space="preserve"> Credit and suretyship insurance</w:t>
            </w:r>
          </w:p>
          <w:p w14:paraId="5B146795" w14:textId="0568D49D" w:rsidR="00872AFE" w:rsidRPr="00711388" w:rsidRDefault="00872AFE" w:rsidP="00567869">
            <w:pPr>
              <w:pStyle w:val="NormalCentered"/>
              <w:jc w:val="left"/>
              <w:rPr>
                <w:lang w:val="en-GB"/>
              </w:rPr>
            </w:pPr>
            <w:r w:rsidRPr="00711388">
              <w:rPr>
                <w:lang w:val="en-GB"/>
              </w:rPr>
              <w:t xml:space="preserve">10 </w:t>
            </w:r>
            <w:r w:rsidR="00711388" w:rsidRPr="00711388">
              <w:rPr>
                <w:lang w:val="en-GB"/>
              </w:rPr>
              <w:t>-</w:t>
            </w:r>
            <w:r w:rsidRPr="00711388">
              <w:rPr>
                <w:lang w:val="en-GB"/>
              </w:rPr>
              <w:t xml:space="preserve"> Legal expenses insurance</w:t>
            </w:r>
          </w:p>
          <w:p w14:paraId="38D695F9" w14:textId="27A6BA0A" w:rsidR="00872AFE" w:rsidRPr="00711388" w:rsidRDefault="00872AFE" w:rsidP="00567869">
            <w:pPr>
              <w:pStyle w:val="NormalCentered"/>
              <w:jc w:val="left"/>
              <w:rPr>
                <w:lang w:val="en-GB"/>
              </w:rPr>
            </w:pPr>
            <w:r w:rsidRPr="00711388">
              <w:rPr>
                <w:lang w:val="en-GB"/>
              </w:rPr>
              <w:t xml:space="preserve">11 </w:t>
            </w:r>
            <w:r w:rsidR="00711388" w:rsidRPr="00711388">
              <w:rPr>
                <w:lang w:val="en-GB"/>
              </w:rPr>
              <w:t>-</w:t>
            </w:r>
            <w:r w:rsidRPr="00711388">
              <w:rPr>
                <w:lang w:val="en-GB"/>
              </w:rPr>
              <w:t xml:space="preserve"> Assistance</w:t>
            </w:r>
          </w:p>
          <w:p w14:paraId="1B4438F1" w14:textId="0DA8EAF2" w:rsidR="00872AFE" w:rsidRPr="00711388" w:rsidRDefault="00872AFE" w:rsidP="00567869">
            <w:pPr>
              <w:pStyle w:val="NormalCentered"/>
              <w:jc w:val="left"/>
              <w:rPr>
                <w:lang w:val="en-GB"/>
              </w:rPr>
            </w:pPr>
            <w:r w:rsidRPr="00711388">
              <w:rPr>
                <w:lang w:val="en-GB"/>
              </w:rPr>
              <w:t xml:space="preserve">12 </w:t>
            </w:r>
            <w:r w:rsidR="00711388" w:rsidRPr="00711388">
              <w:rPr>
                <w:lang w:val="en-GB"/>
              </w:rPr>
              <w:t>-</w:t>
            </w:r>
            <w:r w:rsidRPr="00711388">
              <w:rPr>
                <w:lang w:val="en-GB"/>
              </w:rPr>
              <w:t xml:space="preserve"> Miscellaneous financial loss</w:t>
            </w:r>
          </w:p>
          <w:p w14:paraId="234933F8" w14:textId="45FF76D8" w:rsidR="00872AFE" w:rsidRPr="00711388" w:rsidRDefault="00872AFE" w:rsidP="00567869">
            <w:pPr>
              <w:pStyle w:val="NormalCentered"/>
              <w:jc w:val="left"/>
              <w:rPr>
                <w:lang w:val="en-GB"/>
              </w:rPr>
            </w:pPr>
            <w:r w:rsidRPr="00711388">
              <w:rPr>
                <w:lang w:val="en-GB"/>
              </w:rPr>
              <w:t xml:space="preserve">13 </w:t>
            </w:r>
            <w:r w:rsidR="00711388" w:rsidRPr="00711388">
              <w:rPr>
                <w:lang w:val="en-GB"/>
              </w:rPr>
              <w:t>-</w:t>
            </w:r>
            <w:r w:rsidRPr="00711388">
              <w:rPr>
                <w:lang w:val="en-GB"/>
              </w:rPr>
              <w:t xml:space="preserve"> Proportional medical expense reinsurance</w:t>
            </w:r>
          </w:p>
          <w:p w14:paraId="4A5B7055" w14:textId="49E6AD9D" w:rsidR="00872AFE" w:rsidRPr="00711388" w:rsidRDefault="00872AFE" w:rsidP="00567869">
            <w:pPr>
              <w:pStyle w:val="NormalCentered"/>
              <w:jc w:val="left"/>
              <w:rPr>
                <w:lang w:val="en-GB"/>
              </w:rPr>
            </w:pPr>
            <w:r w:rsidRPr="00711388">
              <w:rPr>
                <w:lang w:val="en-GB"/>
              </w:rPr>
              <w:t xml:space="preserve">14 </w:t>
            </w:r>
            <w:r w:rsidR="00711388" w:rsidRPr="00711388">
              <w:rPr>
                <w:lang w:val="en-GB"/>
              </w:rPr>
              <w:t>-</w:t>
            </w:r>
            <w:r w:rsidRPr="00711388">
              <w:rPr>
                <w:lang w:val="en-GB"/>
              </w:rPr>
              <w:t xml:space="preserve"> Proportional income protection reinsurance</w:t>
            </w:r>
          </w:p>
          <w:p w14:paraId="30F15268" w14:textId="44879788" w:rsidR="00872AFE" w:rsidRPr="00711388" w:rsidRDefault="00872AFE" w:rsidP="00567869">
            <w:pPr>
              <w:pStyle w:val="NormalCentered"/>
              <w:jc w:val="left"/>
              <w:rPr>
                <w:lang w:val="en-GB"/>
              </w:rPr>
            </w:pPr>
            <w:r w:rsidRPr="00711388">
              <w:rPr>
                <w:lang w:val="en-GB"/>
              </w:rPr>
              <w:t xml:space="preserve">15 </w:t>
            </w:r>
            <w:r w:rsidR="00711388" w:rsidRPr="00711388">
              <w:rPr>
                <w:lang w:val="en-GB"/>
              </w:rPr>
              <w:t>-</w:t>
            </w:r>
            <w:r w:rsidRPr="00711388">
              <w:rPr>
                <w:lang w:val="en-GB"/>
              </w:rPr>
              <w:t xml:space="preserve"> Proportional workers' compensation reinsurance</w:t>
            </w:r>
          </w:p>
          <w:p w14:paraId="34F33E57" w14:textId="74519DC9" w:rsidR="00872AFE" w:rsidRPr="00711388" w:rsidRDefault="00872AFE" w:rsidP="00567869">
            <w:pPr>
              <w:pStyle w:val="NormalCentered"/>
              <w:jc w:val="left"/>
              <w:rPr>
                <w:lang w:val="en-GB"/>
              </w:rPr>
            </w:pPr>
            <w:r w:rsidRPr="00711388">
              <w:rPr>
                <w:lang w:val="en-GB"/>
              </w:rPr>
              <w:t xml:space="preserve">16 </w:t>
            </w:r>
            <w:r w:rsidR="00711388" w:rsidRPr="00711388">
              <w:rPr>
                <w:lang w:val="en-GB"/>
              </w:rPr>
              <w:t>-</w:t>
            </w:r>
            <w:r w:rsidRPr="00711388">
              <w:rPr>
                <w:lang w:val="en-GB"/>
              </w:rPr>
              <w:t xml:space="preserve"> Proportional motor vehicle liability reinsurance</w:t>
            </w:r>
          </w:p>
          <w:p w14:paraId="72AB7249" w14:textId="141E1515" w:rsidR="00872AFE" w:rsidRPr="00711388" w:rsidRDefault="00872AFE" w:rsidP="00567869">
            <w:pPr>
              <w:pStyle w:val="NormalCentered"/>
              <w:jc w:val="left"/>
              <w:rPr>
                <w:lang w:val="en-GB"/>
              </w:rPr>
            </w:pPr>
            <w:r w:rsidRPr="00711388">
              <w:rPr>
                <w:lang w:val="en-GB"/>
              </w:rPr>
              <w:t xml:space="preserve">17 </w:t>
            </w:r>
            <w:r w:rsidR="00711388" w:rsidRPr="00711388">
              <w:rPr>
                <w:lang w:val="en-GB"/>
              </w:rPr>
              <w:t>-</w:t>
            </w:r>
            <w:r w:rsidRPr="00711388">
              <w:rPr>
                <w:lang w:val="en-GB"/>
              </w:rPr>
              <w:t xml:space="preserve"> Proportional other motor reinsurance</w:t>
            </w:r>
          </w:p>
          <w:p w14:paraId="364C3CD4" w14:textId="79640A3B" w:rsidR="00872AFE" w:rsidRPr="00711388" w:rsidRDefault="00872AFE" w:rsidP="00567869">
            <w:pPr>
              <w:pStyle w:val="NormalCentered"/>
              <w:jc w:val="left"/>
              <w:rPr>
                <w:lang w:val="en-GB"/>
              </w:rPr>
            </w:pPr>
            <w:r w:rsidRPr="00711388">
              <w:rPr>
                <w:lang w:val="en-GB"/>
              </w:rPr>
              <w:lastRenderedPageBreak/>
              <w:t xml:space="preserve">18 </w:t>
            </w:r>
            <w:r w:rsidR="00711388" w:rsidRPr="00711388">
              <w:rPr>
                <w:lang w:val="en-GB"/>
              </w:rPr>
              <w:t>-</w:t>
            </w:r>
            <w:r w:rsidRPr="00711388">
              <w:rPr>
                <w:lang w:val="en-GB"/>
              </w:rPr>
              <w:t xml:space="preserve"> Proportional marine, aviation and transport reinsurance</w:t>
            </w:r>
          </w:p>
          <w:p w14:paraId="25C6507B" w14:textId="5136F099" w:rsidR="00872AFE" w:rsidRPr="00711388" w:rsidRDefault="00872AFE" w:rsidP="00567869">
            <w:pPr>
              <w:pStyle w:val="NormalCentered"/>
              <w:jc w:val="left"/>
              <w:rPr>
                <w:lang w:val="en-GB"/>
              </w:rPr>
            </w:pPr>
            <w:r w:rsidRPr="00711388">
              <w:rPr>
                <w:lang w:val="en-GB"/>
              </w:rPr>
              <w:t xml:space="preserve">19 </w:t>
            </w:r>
            <w:r w:rsidR="00711388" w:rsidRPr="00711388">
              <w:rPr>
                <w:lang w:val="en-GB"/>
              </w:rPr>
              <w:t>-</w:t>
            </w:r>
            <w:r w:rsidRPr="00711388">
              <w:rPr>
                <w:lang w:val="en-GB"/>
              </w:rPr>
              <w:t xml:space="preserve"> Proportional fire and other damage to property reinsurance</w:t>
            </w:r>
          </w:p>
          <w:p w14:paraId="440A52C1" w14:textId="2C2382F3" w:rsidR="00872AFE" w:rsidRPr="00711388" w:rsidRDefault="00872AFE" w:rsidP="00567869">
            <w:pPr>
              <w:pStyle w:val="NormalCentered"/>
              <w:jc w:val="left"/>
              <w:rPr>
                <w:lang w:val="en-GB"/>
              </w:rPr>
            </w:pPr>
            <w:r w:rsidRPr="00711388">
              <w:rPr>
                <w:lang w:val="en-GB"/>
              </w:rPr>
              <w:t xml:space="preserve">20 </w:t>
            </w:r>
            <w:r w:rsidR="00711388" w:rsidRPr="00711388">
              <w:rPr>
                <w:lang w:val="en-GB"/>
              </w:rPr>
              <w:t>-</w:t>
            </w:r>
            <w:r w:rsidRPr="00711388">
              <w:rPr>
                <w:lang w:val="en-GB"/>
              </w:rPr>
              <w:t xml:space="preserve"> Proportional general liability reinsurance</w:t>
            </w:r>
          </w:p>
          <w:p w14:paraId="5B15884F" w14:textId="24A2E7D8" w:rsidR="00872AFE" w:rsidRPr="00711388" w:rsidRDefault="00872AFE" w:rsidP="00567869">
            <w:pPr>
              <w:pStyle w:val="NormalCentered"/>
              <w:jc w:val="left"/>
              <w:rPr>
                <w:lang w:val="en-GB"/>
              </w:rPr>
            </w:pPr>
            <w:r w:rsidRPr="00711388">
              <w:rPr>
                <w:lang w:val="en-GB"/>
              </w:rPr>
              <w:t xml:space="preserve">21 </w:t>
            </w:r>
            <w:r w:rsidR="00711388" w:rsidRPr="00711388">
              <w:rPr>
                <w:lang w:val="en-GB"/>
              </w:rPr>
              <w:t>-</w:t>
            </w:r>
            <w:r w:rsidRPr="00711388">
              <w:rPr>
                <w:lang w:val="en-GB"/>
              </w:rPr>
              <w:t xml:space="preserve"> Proportional credit and suretyship reinsurance</w:t>
            </w:r>
          </w:p>
          <w:p w14:paraId="641B2280" w14:textId="11CCC4EF" w:rsidR="00872AFE" w:rsidRPr="00711388" w:rsidRDefault="00872AFE" w:rsidP="00567869">
            <w:pPr>
              <w:pStyle w:val="NormalCentered"/>
              <w:jc w:val="left"/>
              <w:rPr>
                <w:lang w:val="en-GB"/>
              </w:rPr>
            </w:pPr>
            <w:r w:rsidRPr="00711388">
              <w:rPr>
                <w:lang w:val="en-GB"/>
              </w:rPr>
              <w:t xml:space="preserve">22 </w:t>
            </w:r>
            <w:r w:rsidR="00711388" w:rsidRPr="00711388">
              <w:rPr>
                <w:lang w:val="en-GB"/>
              </w:rPr>
              <w:t>-</w:t>
            </w:r>
            <w:r w:rsidRPr="00711388">
              <w:rPr>
                <w:lang w:val="en-GB"/>
              </w:rPr>
              <w:t xml:space="preserve"> Proportional legal expenses reinsurance</w:t>
            </w:r>
          </w:p>
          <w:p w14:paraId="0007869C" w14:textId="15482B6D" w:rsidR="00872AFE" w:rsidRPr="00711388" w:rsidRDefault="00872AFE" w:rsidP="00567869">
            <w:pPr>
              <w:pStyle w:val="NormalCentered"/>
              <w:jc w:val="left"/>
              <w:rPr>
                <w:lang w:val="en-GB"/>
              </w:rPr>
            </w:pPr>
            <w:r w:rsidRPr="00711388">
              <w:rPr>
                <w:lang w:val="en-GB"/>
              </w:rPr>
              <w:t xml:space="preserve">23 </w:t>
            </w:r>
            <w:r w:rsidR="00711388" w:rsidRPr="00711388">
              <w:rPr>
                <w:lang w:val="en-GB"/>
              </w:rPr>
              <w:t>-</w:t>
            </w:r>
            <w:r w:rsidRPr="00711388">
              <w:rPr>
                <w:lang w:val="en-GB"/>
              </w:rPr>
              <w:t xml:space="preserve"> Proportional assistance reinsurance</w:t>
            </w:r>
          </w:p>
          <w:p w14:paraId="3BC3B6AF" w14:textId="59B34C09" w:rsidR="00872AFE" w:rsidRPr="00711388" w:rsidRDefault="00872AFE" w:rsidP="00567869">
            <w:pPr>
              <w:pStyle w:val="NormalCentered"/>
              <w:jc w:val="left"/>
              <w:rPr>
                <w:lang w:val="en-GB"/>
              </w:rPr>
            </w:pPr>
            <w:r w:rsidRPr="00711388">
              <w:rPr>
                <w:lang w:val="en-GB"/>
              </w:rPr>
              <w:t xml:space="preserve">24 </w:t>
            </w:r>
            <w:r w:rsidR="00711388" w:rsidRPr="00711388">
              <w:rPr>
                <w:lang w:val="en-GB"/>
              </w:rPr>
              <w:t>-</w:t>
            </w:r>
            <w:r w:rsidRPr="00711388">
              <w:rPr>
                <w:lang w:val="en-GB"/>
              </w:rPr>
              <w:t xml:space="preserve"> Proportional miscellaneous financial loss reinsurance</w:t>
            </w:r>
          </w:p>
          <w:p w14:paraId="5E443143" w14:textId="1CD764B7" w:rsidR="00872AFE" w:rsidRPr="00711388" w:rsidRDefault="00872AFE" w:rsidP="00567869">
            <w:pPr>
              <w:pStyle w:val="NormalCentered"/>
              <w:jc w:val="left"/>
              <w:rPr>
                <w:lang w:val="en-GB"/>
              </w:rPr>
            </w:pPr>
            <w:r w:rsidRPr="00711388">
              <w:rPr>
                <w:lang w:val="en-GB"/>
              </w:rPr>
              <w:t xml:space="preserve">25 </w:t>
            </w:r>
            <w:r w:rsidR="00711388" w:rsidRPr="00711388">
              <w:rPr>
                <w:lang w:val="en-GB"/>
              </w:rPr>
              <w:t>-</w:t>
            </w:r>
            <w:r w:rsidRPr="00711388">
              <w:rPr>
                <w:lang w:val="en-GB"/>
              </w:rPr>
              <w:t xml:space="preserve"> Non</w:t>
            </w:r>
            <w:r w:rsidR="00711388" w:rsidRPr="00711388">
              <w:rPr>
                <w:lang w:val="en-GB"/>
              </w:rPr>
              <w:t>-</w:t>
            </w:r>
            <w:r w:rsidRPr="00711388">
              <w:rPr>
                <w:lang w:val="en-GB"/>
              </w:rPr>
              <w:t>proportional health reinsurance</w:t>
            </w:r>
          </w:p>
          <w:p w14:paraId="7922CF12" w14:textId="1706B3A1" w:rsidR="00872AFE" w:rsidRPr="00711388" w:rsidRDefault="00872AFE" w:rsidP="00567869">
            <w:pPr>
              <w:pStyle w:val="NormalCentered"/>
              <w:jc w:val="left"/>
              <w:rPr>
                <w:lang w:val="en-GB"/>
              </w:rPr>
            </w:pPr>
            <w:r w:rsidRPr="00711388">
              <w:rPr>
                <w:lang w:val="en-GB"/>
              </w:rPr>
              <w:t xml:space="preserve">26 </w:t>
            </w:r>
            <w:r w:rsidR="00711388" w:rsidRPr="00711388">
              <w:rPr>
                <w:lang w:val="en-GB"/>
              </w:rPr>
              <w:t>-</w:t>
            </w:r>
            <w:r w:rsidRPr="00711388">
              <w:rPr>
                <w:lang w:val="en-GB"/>
              </w:rPr>
              <w:t xml:space="preserve"> Non</w:t>
            </w:r>
            <w:r w:rsidR="00711388" w:rsidRPr="00711388">
              <w:rPr>
                <w:lang w:val="en-GB"/>
              </w:rPr>
              <w:t>-</w:t>
            </w:r>
            <w:r w:rsidRPr="00711388">
              <w:rPr>
                <w:lang w:val="en-GB"/>
              </w:rPr>
              <w:t>proportional casualty reinsurance</w:t>
            </w:r>
          </w:p>
          <w:p w14:paraId="476EEFC8" w14:textId="10790656" w:rsidR="00872AFE" w:rsidRPr="00711388" w:rsidRDefault="00872AFE" w:rsidP="00567869">
            <w:pPr>
              <w:pStyle w:val="NormalCentered"/>
              <w:jc w:val="left"/>
              <w:rPr>
                <w:lang w:val="en-GB"/>
              </w:rPr>
            </w:pPr>
            <w:r w:rsidRPr="00711388">
              <w:rPr>
                <w:lang w:val="en-GB"/>
              </w:rPr>
              <w:t xml:space="preserve">27 </w:t>
            </w:r>
            <w:r w:rsidR="00711388" w:rsidRPr="00711388">
              <w:rPr>
                <w:lang w:val="en-GB"/>
              </w:rPr>
              <w:t>-</w:t>
            </w:r>
            <w:r w:rsidRPr="00711388">
              <w:rPr>
                <w:lang w:val="en-GB"/>
              </w:rPr>
              <w:t xml:space="preserve"> Non</w:t>
            </w:r>
            <w:r w:rsidR="00711388" w:rsidRPr="00711388">
              <w:rPr>
                <w:lang w:val="en-GB"/>
              </w:rPr>
              <w:t>-</w:t>
            </w:r>
            <w:r w:rsidRPr="00711388">
              <w:rPr>
                <w:lang w:val="en-GB"/>
              </w:rPr>
              <w:t>proportional marine, aviation and transport reinsurance</w:t>
            </w:r>
          </w:p>
          <w:p w14:paraId="05F1AA72" w14:textId="761A981D" w:rsidR="00872AFE" w:rsidRPr="00711388" w:rsidRDefault="00872AFE" w:rsidP="00567869">
            <w:pPr>
              <w:pStyle w:val="NormalCentered"/>
              <w:jc w:val="left"/>
              <w:rPr>
                <w:lang w:val="en-GB"/>
              </w:rPr>
            </w:pPr>
            <w:r w:rsidRPr="00711388">
              <w:rPr>
                <w:lang w:val="en-GB"/>
              </w:rPr>
              <w:t xml:space="preserve">28 </w:t>
            </w:r>
            <w:r w:rsidR="00711388" w:rsidRPr="00711388">
              <w:rPr>
                <w:lang w:val="en-GB"/>
              </w:rPr>
              <w:t>-</w:t>
            </w:r>
            <w:r w:rsidRPr="00711388">
              <w:rPr>
                <w:lang w:val="en-GB"/>
              </w:rPr>
              <w:t xml:space="preserve"> Non</w:t>
            </w:r>
            <w:r w:rsidR="00711388" w:rsidRPr="00711388">
              <w:rPr>
                <w:lang w:val="en-GB"/>
              </w:rPr>
              <w:t>-</w:t>
            </w:r>
            <w:r w:rsidRPr="00711388">
              <w:rPr>
                <w:lang w:val="en-GB"/>
              </w:rPr>
              <w:t>proportional property reinsurance</w:t>
            </w:r>
          </w:p>
          <w:p w14:paraId="23248246" w14:textId="77777777" w:rsidR="00872AFE" w:rsidRPr="00711388" w:rsidRDefault="00872AFE" w:rsidP="00567869">
            <w:pPr>
              <w:jc w:val="left"/>
              <w:rPr>
                <w:lang w:val="en-GB"/>
              </w:rPr>
            </w:pPr>
            <w:r w:rsidRPr="00711388">
              <w:rPr>
                <w:lang w:val="en-GB"/>
              </w:rPr>
              <w:t>It is expected the insurance and reinsurance undertakings indicate in which Solvency II LoB each internal LoB is included.</w:t>
            </w:r>
          </w:p>
          <w:p w14:paraId="4AA68D5F" w14:textId="77777777" w:rsidR="00872AFE" w:rsidRPr="00711388" w:rsidRDefault="00872AFE" w:rsidP="00567869">
            <w:pPr>
              <w:jc w:val="left"/>
              <w:rPr>
                <w:bCs/>
                <w:lang w:val="en-GB"/>
              </w:rPr>
            </w:pPr>
            <w:r w:rsidRPr="00711388">
              <w:rPr>
                <w:lang w:val="en-GB"/>
              </w:rPr>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 then C0040 shall be 1.</w:t>
            </w:r>
          </w:p>
        </w:tc>
      </w:tr>
      <w:tr w:rsidR="00872AFE" w:rsidRPr="00711388" w14:paraId="576025E6"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tcPr>
          <w:p w14:paraId="410A0ABC" w14:textId="77777777" w:rsidR="00872AFE" w:rsidRPr="00711388" w:rsidRDefault="00872AFE" w:rsidP="00567869">
            <w:pPr>
              <w:jc w:val="left"/>
              <w:rPr>
                <w:lang w:val="en-GB"/>
              </w:rPr>
            </w:pPr>
            <w:r w:rsidRPr="00711388">
              <w:rPr>
                <w:lang w:val="en-GB" w:eastAsia="en-US"/>
              </w:rPr>
              <w:lastRenderedPageBreak/>
              <w:t>C0040</w:t>
            </w:r>
          </w:p>
        </w:tc>
        <w:tc>
          <w:tcPr>
            <w:tcW w:w="2551" w:type="dxa"/>
            <w:tcBorders>
              <w:top w:val="single" w:sz="4" w:space="0" w:color="auto"/>
              <w:left w:val="nil"/>
              <w:bottom w:val="single" w:sz="4" w:space="0" w:color="auto"/>
              <w:right w:val="single" w:sz="4" w:space="0" w:color="auto"/>
            </w:tcBorders>
          </w:tcPr>
          <w:p w14:paraId="394AAF7B" w14:textId="77777777" w:rsidR="00872AFE" w:rsidRPr="00711388" w:rsidRDefault="00872AFE" w:rsidP="00567869">
            <w:pPr>
              <w:jc w:val="left"/>
              <w:rPr>
                <w:lang w:val="en-GB"/>
              </w:rPr>
            </w:pPr>
            <w:r w:rsidRPr="00711388">
              <w:rPr>
                <w:lang w:val="en-GB" w:eastAsia="en-US"/>
              </w:rPr>
              <w:t>Premium risk indicator</w:t>
            </w:r>
          </w:p>
        </w:tc>
        <w:tc>
          <w:tcPr>
            <w:tcW w:w="4536" w:type="dxa"/>
            <w:tcBorders>
              <w:top w:val="single" w:sz="4" w:space="0" w:color="auto"/>
              <w:left w:val="nil"/>
              <w:bottom w:val="single" w:sz="4" w:space="0" w:color="auto"/>
              <w:right w:val="single" w:sz="4" w:space="0" w:color="auto"/>
            </w:tcBorders>
            <w:noWrap/>
          </w:tcPr>
          <w:p w14:paraId="013ACBB8" w14:textId="77777777" w:rsidR="00872AFE" w:rsidRPr="00711388" w:rsidRDefault="00872AFE" w:rsidP="00567869">
            <w:pPr>
              <w:pStyle w:val="NormalCentered"/>
              <w:spacing w:line="256" w:lineRule="auto"/>
              <w:jc w:val="left"/>
              <w:rPr>
                <w:lang w:val="en-GB" w:eastAsia="en-US"/>
              </w:rPr>
            </w:pPr>
            <w:r w:rsidRPr="00711388">
              <w:rPr>
                <w:lang w:val="en-GB" w:eastAsia="en-US"/>
              </w:rPr>
              <w:t>The following closed list shall be used:</w:t>
            </w:r>
          </w:p>
          <w:p w14:paraId="47A5F0A4" w14:textId="77777777" w:rsidR="00872AFE" w:rsidRPr="00711388" w:rsidRDefault="00872AFE" w:rsidP="0083381F">
            <w:pPr>
              <w:pStyle w:val="NormalCentered"/>
              <w:numPr>
                <w:ilvl w:val="0"/>
                <w:numId w:val="31"/>
              </w:numPr>
              <w:spacing w:line="256" w:lineRule="auto"/>
              <w:jc w:val="left"/>
              <w:rPr>
                <w:lang w:val="en-GB" w:eastAsia="en-US"/>
              </w:rPr>
            </w:pPr>
            <w:r w:rsidRPr="00711388">
              <w:rPr>
                <w:lang w:val="en-GB" w:eastAsia="en-US"/>
              </w:rPr>
              <w:t>Assigned to premium risk</w:t>
            </w:r>
          </w:p>
          <w:p w14:paraId="440D9028" w14:textId="77777777" w:rsidR="00872AFE" w:rsidRPr="00711388" w:rsidRDefault="00872AFE" w:rsidP="0083381F">
            <w:pPr>
              <w:pStyle w:val="NormalCentered"/>
              <w:numPr>
                <w:ilvl w:val="0"/>
                <w:numId w:val="31"/>
              </w:numPr>
              <w:jc w:val="left"/>
              <w:rPr>
                <w:lang w:val="en-GB"/>
              </w:rPr>
            </w:pPr>
            <w:r w:rsidRPr="00711388">
              <w:rPr>
                <w:lang w:val="en-GB" w:eastAsia="en-US"/>
              </w:rPr>
              <w:t>Not assigned to premium risk</w:t>
            </w:r>
          </w:p>
        </w:tc>
      </w:tr>
      <w:tr w:rsidR="00872AFE" w:rsidRPr="00711388" w14:paraId="24B8243E"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tcPr>
          <w:p w14:paraId="1E9ABA74" w14:textId="77777777" w:rsidR="00872AFE" w:rsidRPr="00711388" w:rsidRDefault="00872AFE" w:rsidP="00567869">
            <w:pPr>
              <w:jc w:val="left"/>
              <w:rPr>
                <w:lang w:val="en-GB"/>
              </w:rPr>
            </w:pPr>
            <w:r w:rsidRPr="00711388">
              <w:rPr>
                <w:lang w:val="en-GB" w:eastAsia="en-US"/>
              </w:rPr>
              <w:t>C0050</w:t>
            </w:r>
          </w:p>
        </w:tc>
        <w:tc>
          <w:tcPr>
            <w:tcW w:w="2551" w:type="dxa"/>
            <w:tcBorders>
              <w:top w:val="single" w:sz="4" w:space="0" w:color="auto"/>
              <w:left w:val="nil"/>
              <w:bottom w:val="single" w:sz="4" w:space="0" w:color="auto"/>
              <w:right w:val="single" w:sz="4" w:space="0" w:color="auto"/>
            </w:tcBorders>
          </w:tcPr>
          <w:p w14:paraId="30EFBC13" w14:textId="77777777" w:rsidR="00872AFE" w:rsidRPr="00711388" w:rsidRDefault="00872AFE" w:rsidP="00567869">
            <w:pPr>
              <w:jc w:val="left"/>
              <w:rPr>
                <w:lang w:val="en-GB"/>
              </w:rPr>
            </w:pPr>
            <w:r w:rsidRPr="00711388">
              <w:rPr>
                <w:lang w:val="en-GB" w:eastAsia="en-US"/>
              </w:rPr>
              <w:t>Reserve risk indicator</w:t>
            </w:r>
          </w:p>
        </w:tc>
        <w:tc>
          <w:tcPr>
            <w:tcW w:w="4536" w:type="dxa"/>
            <w:tcBorders>
              <w:top w:val="single" w:sz="4" w:space="0" w:color="auto"/>
              <w:left w:val="nil"/>
              <w:bottom w:val="single" w:sz="4" w:space="0" w:color="auto"/>
              <w:right w:val="single" w:sz="4" w:space="0" w:color="auto"/>
            </w:tcBorders>
            <w:noWrap/>
          </w:tcPr>
          <w:p w14:paraId="780EE6C3" w14:textId="77777777" w:rsidR="00872AFE" w:rsidRPr="00711388" w:rsidRDefault="00872AFE" w:rsidP="00567869">
            <w:pPr>
              <w:pStyle w:val="NormalCentered"/>
              <w:spacing w:line="256" w:lineRule="auto"/>
              <w:jc w:val="left"/>
              <w:rPr>
                <w:lang w:val="en-GB" w:eastAsia="en-US"/>
              </w:rPr>
            </w:pPr>
            <w:r w:rsidRPr="00711388">
              <w:rPr>
                <w:lang w:val="en-GB" w:eastAsia="en-US"/>
              </w:rPr>
              <w:t>The following closed list shall be used:</w:t>
            </w:r>
          </w:p>
          <w:p w14:paraId="6EB7BA14" w14:textId="77777777" w:rsidR="00872AFE" w:rsidRPr="00711388" w:rsidRDefault="00872AFE" w:rsidP="0083381F">
            <w:pPr>
              <w:pStyle w:val="NormalCentered"/>
              <w:numPr>
                <w:ilvl w:val="0"/>
                <w:numId w:val="31"/>
              </w:numPr>
              <w:spacing w:line="256" w:lineRule="auto"/>
              <w:jc w:val="left"/>
              <w:rPr>
                <w:lang w:val="en-GB" w:eastAsia="en-US"/>
              </w:rPr>
            </w:pPr>
            <w:r w:rsidRPr="00711388">
              <w:rPr>
                <w:lang w:val="en-GB" w:eastAsia="en-US"/>
              </w:rPr>
              <w:t>Assigned to reserve risk</w:t>
            </w:r>
          </w:p>
          <w:p w14:paraId="196A7932" w14:textId="77777777" w:rsidR="00872AFE" w:rsidRPr="00711388" w:rsidRDefault="00872AFE" w:rsidP="0083381F">
            <w:pPr>
              <w:pStyle w:val="NormalCentered"/>
              <w:numPr>
                <w:ilvl w:val="0"/>
                <w:numId w:val="31"/>
              </w:numPr>
              <w:jc w:val="left"/>
              <w:rPr>
                <w:lang w:val="en-GB"/>
              </w:rPr>
            </w:pPr>
            <w:r w:rsidRPr="00711388">
              <w:rPr>
                <w:lang w:val="en-GB" w:eastAsia="en-US"/>
              </w:rPr>
              <w:t>Not assigned to reserve risk</w:t>
            </w:r>
          </w:p>
        </w:tc>
      </w:tr>
      <w:tr w:rsidR="00872AFE" w:rsidRPr="00711388" w14:paraId="649CEAC7" w14:textId="77777777" w:rsidTr="00567869">
        <w:trPr>
          <w:trHeight w:val="315"/>
        </w:trPr>
        <w:tc>
          <w:tcPr>
            <w:tcW w:w="2127" w:type="dxa"/>
            <w:tcBorders>
              <w:top w:val="single" w:sz="4" w:space="0" w:color="auto"/>
              <w:left w:val="single" w:sz="4" w:space="0" w:color="auto"/>
              <w:bottom w:val="single" w:sz="4" w:space="0" w:color="auto"/>
              <w:right w:val="single" w:sz="4" w:space="0" w:color="auto"/>
            </w:tcBorders>
            <w:noWrap/>
          </w:tcPr>
          <w:p w14:paraId="47533763" w14:textId="77777777" w:rsidR="00872AFE" w:rsidRPr="00711388" w:rsidRDefault="00872AFE" w:rsidP="00567869">
            <w:pPr>
              <w:jc w:val="left"/>
              <w:rPr>
                <w:lang w:val="en-GB" w:eastAsia="en-US"/>
              </w:rPr>
            </w:pPr>
            <w:r w:rsidRPr="00711388">
              <w:rPr>
                <w:lang w:val="en-GB" w:eastAsia="en-US"/>
              </w:rPr>
              <w:lastRenderedPageBreak/>
              <w:t>C0060</w:t>
            </w:r>
          </w:p>
        </w:tc>
        <w:tc>
          <w:tcPr>
            <w:tcW w:w="2551" w:type="dxa"/>
            <w:tcBorders>
              <w:top w:val="single" w:sz="4" w:space="0" w:color="auto"/>
              <w:left w:val="nil"/>
              <w:bottom w:val="single" w:sz="4" w:space="0" w:color="auto"/>
              <w:right w:val="single" w:sz="4" w:space="0" w:color="auto"/>
            </w:tcBorders>
          </w:tcPr>
          <w:p w14:paraId="5E80BB23" w14:textId="77777777" w:rsidR="00872AFE" w:rsidRPr="00711388" w:rsidRDefault="00872AFE" w:rsidP="00567869">
            <w:pPr>
              <w:jc w:val="left"/>
              <w:rPr>
                <w:lang w:val="en-GB" w:eastAsia="en-US"/>
              </w:rPr>
            </w:pPr>
            <w:r w:rsidRPr="00711388">
              <w:rPr>
                <w:lang w:val="en-GB" w:eastAsia="en-US"/>
              </w:rPr>
              <w:t>Proportion of Internal Line of Business allocated to SII Line of Business</w:t>
            </w:r>
          </w:p>
        </w:tc>
        <w:tc>
          <w:tcPr>
            <w:tcW w:w="4536" w:type="dxa"/>
            <w:tcBorders>
              <w:top w:val="single" w:sz="4" w:space="0" w:color="auto"/>
              <w:left w:val="nil"/>
              <w:bottom w:val="single" w:sz="4" w:space="0" w:color="auto"/>
              <w:right w:val="single" w:sz="4" w:space="0" w:color="auto"/>
            </w:tcBorders>
            <w:noWrap/>
          </w:tcPr>
          <w:p w14:paraId="0B981651" w14:textId="77777777" w:rsidR="00872AFE" w:rsidRPr="00711388" w:rsidRDefault="00872AFE" w:rsidP="00567869">
            <w:pPr>
              <w:pStyle w:val="NormalCentered"/>
              <w:spacing w:line="256" w:lineRule="auto"/>
              <w:jc w:val="left"/>
              <w:rPr>
                <w:lang w:val="en-GB" w:eastAsia="en-US"/>
              </w:rPr>
            </w:pPr>
            <w:r w:rsidRPr="00711388">
              <w:rPr>
                <w:lang w:val="en-GB" w:eastAsia="en-US"/>
              </w:rPr>
              <w:t>Proportion of internal line of business allocated to SII line of business as a decimal number e.g. if it’s 10% then use 0.1.</w:t>
            </w:r>
          </w:p>
        </w:tc>
      </w:tr>
      <w:tr w:rsidR="00872AFE" w:rsidRPr="00711388" w14:paraId="41D00952" w14:textId="77777777" w:rsidTr="00567869">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72E7CDD3" w14:textId="77777777" w:rsidR="00872AFE" w:rsidRPr="00711388" w:rsidRDefault="00872AFE" w:rsidP="00567869">
            <w:pPr>
              <w:jc w:val="left"/>
              <w:rPr>
                <w:bCs/>
                <w:lang w:val="en-GB"/>
              </w:rPr>
            </w:pPr>
            <w:r w:rsidRPr="00711388">
              <w:rPr>
                <w:i/>
                <w:lang w:val="en-GB"/>
              </w:rPr>
              <w:t>Gross Reserve risk model data</w:t>
            </w:r>
          </w:p>
        </w:tc>
      </w:tr>
      <w:tr w:rsidR="00872AFE" w:rsidRPr="00711388" w14:paraId="24F4ED1D" w14:textId="77777777" w:rsidTr="00567869">
        <w:trPr>
          <w:trHeight w:val="900"/>
        </w:trPr>
        <w:tc>
          <w:tcPr>
            <w:tcW w:w="2127" w:type="dxa"/>
            <w:tcBorders>
              <w:top w:val="single" w:sz="4" w:space="0" w:color="auto"/>
              <w:left w:val="single" w:sz="4" w:space="0" w:color="auto"/>
              <w:bottom w:val="single" w:sz="4" w:space="0" w:color="auto"/>
              <w:right w:val="single" w:sz="4" w:space="0" w:color="auto"/>
            </w:tcBorders>
            <w:noWrap/>
          </w:tcPr>
          <w:p w14:paraId="65025765" w14:textId="77777777" w:rsidR="00872AFE" w:rsidRPr="00711388" w:rsidRDefault="00872AFE" w:rsidP="00567869">
            <w:pPr>
              <w:jc w:val="left"/>
              <w:rPr>
                <w:lang w:val="en-GB"/>
              </w:rPr>
            </w:pPr>
            <w:r w:rsidRPr="00711388">
              <w:rPr>
                <w:lang w:val="en-GB"/>
              </w:rPr>
              <w:t>Z0010</w:t>
            </w:r>
          </w:p>
        </w:tc>
        <w:tc>
          <w:tcPr>
            <w:tcW w:w="2551" w:type="dxa"/>
            <w:tcBorders>
              <w:top w:val="single" w:sz="4" w:space="0" w:color="auto"/>
              <w:left w:val="nil"/>
              <w:bottom w:val="single" w:sz="4" w:space="0" w:color="auto"/>
              <w:right w:val="single" w:sz="4" w:space="0" w:color="auto"/>
            </w:tcBorders>
          </w:tcPr>
          <w:p w14:paraId="25DF97E8" w14:textId="77777777" w:rsidR="00872AFE" w:rsidRPr="00711388" w:rsidRDefault="00872AFE" w:rsidP="00567869">
            <w:pPr>
              <w:jc w:val="left"/>
              <w:rPr>
                <w:lang w:val="en-GB"/>
              </w:rPr>
            </w:pPr>
            <w:r w:rsidRPr="00711388">
              <w:rPr>
                <w:lang w:val="en-GB"/>
              </w:rPr>
              <w:t>SII Line of Business</w:t>
            </w:r>
          </w:p>
        </w:tc>
        <w:tc>
          <w:tcPr>
            <w:tcW w:w="4536" w:type="dxa"/>
            <w:tcBorders>
              <w:top w:val="single" w:sz="4" w:space="0" w:color="auto"/>
              <w:left w:val="nil"/>
              <w:bottom w:val="single" w:sz="4" w:space="0" w:color="auto"/>
              <w:right w:val="single" w:sz="4" w:space="0" w:color="auto"/>
            </w:tcBorders>
          </w:tcPr>
          <w:p w14:paraId="0DD36D6F" w14:textId="77777777" w:rsidR="00872AFE" w:rsidRPr="00711388" w:rsidRDefault="00872AFE" w:rsidP="00567869">
            <w:pPr>
              <w:pStyle w:val="NormalCentered"/>
              <w:jc w:val="left"/>
              <w:rPr>
                <w:lang w:val="en-GB"/>
              </w:rPr>
            </w:pPr>
            <w:r w:rsidRPr="00711388">
              <w:rPr>
                <w:lang w:val="en-GB"/>
              </w:rPr>
              <w:t>Identification of the Non-Life line of business as defined in Annex I to Delegated Regulation (EU) 2015/35, reported. The following closed list shall be used:</w:t>
            </w:r>
          </w:p>
          <w:p w14:paraId="031A001D" w14:textId="46BF69EE" w:rsidR="00872AFE" w:rsidRPr="00711388" w:rsidRDefault="00872AFE" w:rsidP="00567869">
            <w:pPr>
              <w:pStyle w:val="NormalCentered"/>
              <w:jc w:val="left"/>
              <w:rPr>
                <w:lang w:val="en-GB"/>
              </w:rPr>
            </w:pPr>
            <w:r w:rsidRPr="00711388">
              <w:rPr>
                <w:lang w:val="en-GB"/>
              </w:rPr>
              <w:t xml:space="preserve">1 </w:t>
            </w:r>
            <w:r w:rsidR="00711388" w:rsidRPr="00711388">
              <w:rPr>
                <w:lang w:val="en-GB"/>
              </w:rPr>
              <w:t>-</w:t>
            </w:r>
            <w:r w:rsidRPr="00711388">
              <w:rPr>
                <w:lang w:val="en-GB"/>
              </w:rPr>
              <w:t xml:space="preserve"> Medical expense insurance</w:t>
            </w:r>
          </w:p>
          <w:p w14:paraId="17830246" w14:textId="62B7454C" w:rsidR="00872AFE" w:rsidRPr="00711388" w:rsidRDefault="00872AFE" w:rsidP="00567869">
            <w:pPr>
              <w:pStyle w:val="NormalCentered"/>
              <w:jc w:val="left"/>
              <w:rPr>
                <w:lang w:val="en-GB"/>
              </w:rPr>
            </w:pPr>
            <w:r w:rsidRPr="00711388">
              <w:rPr>
                <w:lang w:val="en-GB"/>
              </w:rPr>
              <w:t xml:space="preserve">2 </w:t>
            </w:r>
            <w:r w:rsidR="00711388" w:rsidRPr="00711388">
              <w:rPr>
                <w:lang w:val="en-GB"/>
              </w:rPr>
              <w:t>-</w:t>
            </w:r>
            <w:r w:rsidRPr="00711388">
              <w:rPr>
                <w:lang w:val="en-GB"/>
              </w:rPr>
              <w:t xml:space="preserve"> Income protection insurance</w:t>
            </w:r>
          </w:p>
          <w:p w14:paraId="17FAF194" w14:textId="5BBB6ACE" w:rsidR="00872AFE" w:rsidRPr="00711388" w:rsidRDefault="00872AFE" w:rsidP="00567869">
            <w:pPr>
              <w:pStyle w:val="NormalCentered"/>
              <w:jc w:val="left"/>
              <w:rPr>
                <w:lang w:val="en-GB"/>
              </w:rPr>
            </w:pPr>
            <w:r w:rsidRPr="00711388">
              <w:rPr>
                <w:lang w:val="en-GB"/>
              </w:rPr>
              <w:t xml:space="preserve">3 </w:t>
            </w:r>
            <w:r w:rsidR="00711388" w:rsidRPr="00711388">
              <w:rPr>
                <w:lang w:val="en-GB"/>
              </w:rPr>
              <w:t>-</w:t>
            </w:r>
            <w:r w:rsidRPr="00711388">
              <w:rPr>
                <w:lang w:val="en-GB"/>
              </w:rPr>
              <w:t xml:space="preserve"> Workers' compensation insurance</w:t>
            </w:r>
          </w:p>
          <w:p w14:paraId="11128373" w14:textId="7064D4A8" w:rsidR="00872AFE" w:rsidRPr="00711388" w:rsidRDefault="00872AFE" w:rsidP="00567869">
            <w:pPr>
              <w:pStyle w:val="NormalCentered"/>
              <w:jc w:val="left"/>
              <w:rPr>
                <w:lang w:val="en-GB"/>
              </w:rPr>
            </w:pPr>
            <w:r w:rsidRPr="00711388">
              <w:rPr>
                <w:lang w:val="en-GB"/>
              </w:rPr>
              <w:t xml:space="preserve">4 </w:t>
            </w:r>
            <w:r w:rsidR="00711388" w:rsidRPr="00711388">
              <w:rPr>
                <w:lang w:val="en-GB"/>
              </w:rPr>
              <w:t>-</w:t>
            </w:r>
            <w:r w:rsidRPr="00711388">
              <w:rPr>
                <w:lang w:val="en-GB"/>
              </w:rPr>
              <w:t xml:space="preserve"> Motor vehicle liability insurance</w:t>
            </w:r>
          </w:p>
          <w:p w14:paraId="0E498D99" w14:textId="7B038290" w:rsidR="00872AFE" w:rsidRPr="00711388" w:rsidRDefault="00872AFE" w:rsidP="00567869">
            <w:pPr>
              <w:pStyle w:val="NormalCentered"/>
              <w:jc w:val="left"/>
              <w:rPr>
                <w:lang w:val="en-GB"/>
              </w:rPr>
            </w:pPr>
            <w:r w:rsidRPr="00711388">
              <w:rPr>
                <w:lang w:val="en-GB"/>
              </w:rPr>
              <w:t xml:space="preserve">5 </w:t>
            </w:r>
            <w:r w:rsidR="00711388" w:rsidRPr="00711388">
              <w:rPr>
                <w:lang w:val="en-GB"/>
              </w:rPr>
              <w:t>-</w:t>
            </w:r>
            <w:r w:rsidRPr="00711388">
              <w:rPr>
                <w:lang w:val="en-GB"/>
              </w:rPr>
              <w:t xml:space="preserve"> Other motor insurance</w:t>
            </w:r>
          </w:p>
          <w:p w14:paraId="36C9F09D" w14:textId="41F6600D" w:rsidR="00872AFE" w:rsidRPr="00711388" w:rsidRDefault="00872AFE" w:rsidP="00567869">
            <w:pPr>
              <w:pStyle w:val="NormalCentered"/>
              <w:jc w:val="left"/>
              <w:rPr>
                <w:lang w:val="en-GB"/>
              </w:rPr>
            </w:pPr>
            <w:r w:rsidRPr="00711388">
              <w:rPr>
                <w:lang w:val="en-GB"/>
              </w:rPr>
              <w:t xml:space="preserve">6 </w:t>
            </w:r>
            <w:r w:rsidR="00711388" w:rsidRPr="00711388">
              <w:rPr>
                <w:lang w:val="en-GB"/>
              </w:rPr>
              <w:t>-</w:t>
            </w:r>
            <w:r w:rsidRPr="00711388">
              <w:rPr>
                <w:lang w:val="en-GB"/>
              </w:rPr>
              <w:t xml:space="preserve"> Marine, aviation and transport insurance</w:t>
            </w:r>
          </w:p>
          <w:p w14:paraId="7C207C31" w14:textId="6EFC9A6D" w:rsidR="00872AFE" w:rsidRPr="00711388" w:rsidRDefault="00872AFE" w:rsidP="00567869">
            <w:pPr>
              <w:pStyle w:val="NormalCentered"/>
              <w:jc w:val="left"/>
              <w:rPr>
                <w:lang w:val="en-GB"/>
              </w:rPr>
            </w:pPr>
            <w:r w:rsidRPr="00711388">
              <w:rPr>
                <w:lang w:val="en-GB"/>
              </w:rPr>
              <w:t xml:space="preserve">7 </w:t>
            </w:r>
            <w:r w:rsidR="00711388" w:rsidRPr="00711388">
              <w:rPr>
                <w:lang w:val="en-GB"/>
              </w:rPr>
              <w:t>-</w:t>
            </w:r>
            <w:r w:rsidRPr="00711388">
              <w:rPr>
                <w:lang w:val="en-GB"/>
              </w:rPr>
              <w:t xml:space="preserve"> Fire and other damage to property insurance</w:t>
            </w:r>
          </w:p>
          <w:p w14:paraId="054956BF" w14:textId="5364E417" w:rsidR="00872AFE" w:rsidRPr="00711388" w:rsidRDefault="00872AFE" w:rsidP="00567869">
            <w:pPr>
              <w:pStyle w:val="NormalCentered"/>
              <w:jc w:val="left"/>
              <w:rPr>
                <w:lang w:val="en-GB"/>
              </w:rPr>
            </w:pPr>
            <w:r w:rsidRPr="00711388">
              <w:rPr>
                <w:lang w:val="en-GB"/>
              </w:rPr>
              <w:t xml:space="preserve">8 </w:t>
            </w:r>
            <w:r w:rsidR="00711388" w:rsidRPr="00711388">
              <w:rPr>
                <w:lang w:val="en-GB"/>
              </w:rPr>
              <w:t>-</w:t>
            </w:r>
            <w:r w:rsidRPr="00711388">
              <w:rPr>
                <w:lang w:val="en-GB"/>
              </w:rPr>
              <w:t xml:space="preserve"> General liability insurance</w:t>
            </w:r>
          </w:p>
          <w:p w14:paraId="69918313" w14:textId="6DBBF0DE" w:rsidR="00872AFE" w:rsidRPr="00711388" w:rsidRDefault="00872AFE" w:rsidP="00567869">
            <w:pPr>
              <w:pStyle w:val="NormalCentered"/>
              <w:jc w:val="left"/>
              <w:rPr>
                <w:lang w:val="en-GB"/>
              </w:rPr>
            </w:pPr>
            <w:r w:rsidRPr="00711388">
              <w:rPr>
                <w:lang w:val="en-GB"/>
              </w:rPr>
              <w:t xml:space="preserve">9 </w:t>
            </w:r>
            <w:r w:rsidR="00711388" w:rsidRPr="00711388">
              <w:rPr>
                <w:lang w:val="en-GB"/>
              </w:rPr>
              <w:t>-</w:t>
            </w:r>
            <w:r w:rsidRPr="00711388">
              <w:rPr>
                <w:lang w:val="en-GB"/>
              </w:rPr>
              <w:t xml:space="preserve"> Credit and suretyship insurance</w:t>
            </w:r>
          </w:p>
          <w:p w14:paraId="0E5E57C2" w14:textId="50F36B07" w:rsidR="00872AFE" w:rsidRPr="00711388" w:rsidRDefault="00872AFE" w:rsidP="00567869">
            <w:pPr>
              <w:pStyle w:val="NormalCentered"/>
              <w:jc w:val="left"/>
              <w:rPr>
                <w:lang w:val="en-GB"/>
              </w:rPr>
            </w:pPr>
            <w:r w:rsidRPr="00711388">
              <w:rPr>
                <w:lang w:val="en-GB"/>
              </w:rPr>
              <w:t xml:space="preserve">10 </w:t>
            </w:r>
            <w:r w:rsidR="00711388" w:rsidRPr="00711388">
              <w:rPr>
                <w:lang w:val="en-GB"/>
              </w:rPr>
              <w:t>-</w:t>
            </w:r>
            <w:r w:rsidRPr="00711388">
              <w:rPr>
                <w:lang w:val="en-GB"/>
              </w:rPr>
              <w:t xml:space="preserve"> Legal expenses insurance</w:t>
            </w:r>
          </w:p>
          <w:p w14:paraId="54595783" w14:textId="1C91CDEF" w:rsidR="00872AFE" w:rsidRPr="00711388" w:rsidRDefault="00872AFE" w:rsidP="00567869">
            <w:pPr>
              <w:pStyle w:val="NormalCentered"/>
              <w:jc w:val="left"/>
              <w:rPr>
                <w:lang w:val="en-GB"/>
              </w:rPr>
            </w:pPr>
            <w:r w:rsidRPr="00711388">
              <w:rPr>
                <w:lang w:val="en-GB"/>
              </w:rPr>
              <w:t xml:space="preserve">11 </w:t>
            </w:r>
            <w:r w:rsidR="00711388" w:rsidRPr="00711388">
              <w:rPr>
                <w:lang w:val="en-GB"/>
              </w:rPr>
              <w:t>-</w:t>
            </w:r>
            <w:r w:rsidRPr="00711388">
              <w:rPr>
                <w:lang w:val="en-GB"/>
              </w:rPr>
              <w:t xml:space="preserve"> Assistance</w:t>
            </w:r>
          </w:p>
          <w:p w14:paraId="027F129D" w14:textId="39C0AF7E" w:rsidR="00872AFE" w:rsidRPr="00711388" w:rsidRDefault="00872AFE" w:rsidP="00567869">
            <w:pPr>
              <w:pStyle w:val="NormalCentered"/>
              <w:jc w:val="left"/>
              <w:rPr>
                <w:lang w:val="en-GB"/>
              </w:rPr>
            </w:pPr>
            <w:r w:rsidRPr="00711388">
              <w:rPr>
                <w:lang w:val="en-GB"/>
              </w:rPr>
              <w:t xml:space="preserve">12 </w:t>
            </w:r>
            <w:r w:rsidR="00711388" w:rsidRPr="00711388">
              <w:rPr>
                <w:lang w:val="en-GB"/>
              </w:rPr>
              <w:t>-</w:t>
            </w:r>
            <w:r w:rsidRPr="00711388">
              <w:rPr>
                <w:lang w:val="en-GB"/>
              </w:rPr>
              <w:t xml:space="preserve"> Miscellaneous financial loss</w:t>
            </w:r>
          </w:p>
          <w:p w14:paraId="5FF9B23A" w14:textId="54FB1971" w:rsidR="00872AFE" w:rsidRPr="00711388" w:rsidRDefault="00872AFE" w:rsidP="00567869">
            <w:pPr>
              <w:pStyle w:val="NormalCentered"/>
              <w:jc w:val="left"/>
              <w:rPr>
                <w:lang w:val="en-GB"/>
              </w:rPr>
            </w:pPr>
            <w:r w:rsidRPr="00711388">
              <w:rPr>
                <w:lang w:val="en-GB"/>
              </w:rPr>
              <w:t xml:space="preserve">13 </w:t>
            </w:r>
            <w:r w:rsidR="00711388" w:rsidRPr="00711388">
              <w:rPr>
                <w:lang w:val="en-GB"/>
              </w:rPr>
              <w:t>-</w:t>
            </w:r>
            <w:r w:rsidRPr="00711388">
              <w:rPr>
                <w:lang w:val="en-GB"/>
              </w:rPr>
              <w:t xml:space="preserve"> Proportional medical expense reinsurance</w:t>
            </w:r>
          </w:p>
          <w:p w14:paraId="093746D3" w14:textId="21BF6BD7" w:rsidR="00872AFE" w:rsidRPr="00711388" w:rsidRDefault="00872AFE" w:rsidP="00567869">
            <w:pPr>
              <w:pStyle w:val="NormalCentered"/>
              <w:jc w:val="left"/>
              <w:rPr>
                <w:lang w:val="en-GB"/>
              </w:rPr>
            </w:pPr>
            <w:r w:rsidRPr="00711388">
              <w:rPr>
                <w:lang w:val="en-GB"/>
              </w:rPr>
              <w:t xml:space="preserve">14 </w:t>
            </w:r>
            <w:r w:rsidR="00711388" w:rsidRPr="00711388">
              <w:rPr>
                <w:lang w:val="en-GB"/>
              </w:rPr>
              <w:t>-</w:t>
            </w:r>
            <w:r w:rsidRPr="00711388">
              <w:rPr>
                <w:lang w:val="en-GB"/>
              </w:rPr>
              <w:t xml:space="preserve"> Proportional income protection reinsurance</w:t>
            </w:r>
          </w:p>
          <w:p w14:paraId="28A4B86A" w14:textId="4D13571E" w:rsidR="00872AFE" w:rsidRPr="00711388" w:rsidRDefault="00872AFE" w:rsidP="00567869">
            <w:pPr>
              <w:pStyle w:val="NormalCentered"/>
              <w:jc w:val="left"/>
              <w:rPr>
                <w:lang w:val="en-GB"/>
              </w:rPr>
            </w:pPr>
            <w:r w:rsidRPr="00711388">
              <w:rPr>
                <w:lang w:val="en-GB"/>
              </w:rPr>
              <w:t xml:space="preserve">15 </w:t>
            </w:r>
            <w:r w:rsidR="00711388" w:rsidRPr="00711388">
              <w:rPr>
                <w:lang w:val="en-GB"/>
              </w:rPr>
              <w:t>-</w:t>
            </w:r>
            <w:r w:rsidRPr="00711388">
              <w:rPr>
                <w:lang w:val="en-GB"/>
              </w:rPr>
              <w:t xml:space="preserve"> Proportional workers' compensation reinsurance</w:t>
            </w:r>
          </w:p>
          <w:p w14:paraId="524370FB" w14:textId="38B102AB" w:rsidR="00872AFE" w:rsidRPr="00711388" w:rsidRDefault="00872AFE" w:rsidP="00567869">
            <w:pPr>
              <w:pStyle w:val="NormalCentered"/>
              <w:jc w:val="left"/>
              <w:rPr>
                <w:lang w:val="en-GB"/>
              </w:rPr>
            </w:pPr>
            <w:r w:rsidRPr="00711388">
              <w:rPr>
                <w:lang w:val="en-GB"/>
              </w:rPr>
              <w:t xml:space="preserve">16 </w:t>
            </w:r>
            <w:r w:rsidR="00711388" w:rsidRPr="00711388">
              <w:rPr>
                <w:lang w:val="en-GB"/>
              </w:rPr>
              <w:t>-</w:t>
            </w:r>
            <w:r w:rsidRPr="00711388">
              <w:rPr>
                <w:lang w:val="en-GB"/>
              </w:rPr>
              <w:t xml:space="preserve"> Proportional motor vehicle liability reinsurance</w:t>
            </w:r>
          </w:p>
          <w:p w14:paraId="0052290D" w14:textId="5C6583BF" w:rsidR="00872AFE" w:rsidRPr="00711388" w:rsidRDefault="00872AFE" w:rsidP="00567869">
            <w:pPr>
              <w:pStyle w:val="NormalCentered"/>
              <w:jc w:val="left"/>
              <w:rPr>
                <w:lang w:val="en-GB"/>
              </w:rPr>
            </w:pPr>
            <w:r w:rsidRPr="00711388">
              <w:rPr>
                <w:lang w:val="en-GB"/>
              </w:rPr>
              <w:t xml:space="preserve">17 </w:t>
            </w:r>
            <w:r w:rsidR="00711388" w:rsidRPr="00711388">
              <w:rPr>
                <w:lang w:val="en-GB"/>
              </w:rPr>
              <w:t>-</w:t>
            </w:r>
            <w:r w:rsidRPr="00711388">
              <w:rPr>
                <w:lang w:val="en-GB"/>
              </w:rPr>
              <w:t xml:space="preserve"> Proportional other motor reinsurance</w:t>
            </w:r>
          </w:p>
          <w:p w14:paraId="6AFD7F5C" w14:textId="5DAF39E9" w:rsidR="00872AFE" w:rsidRPr="00711388" w:rsidRDefault="00872AFE" w:rsidP="00567869">
            <w:pPr>
              <w:pStyle w:val="NormalCentered"/>
              <w:jc w:val="left"/>
              <w:rPr>
                <w:lang w:val="en-GB"/>
              </w:rPr>
            </w:pPr>
            <w:r w:rsidRPr="00711388">
              <w:rPr>
                <w:lang w:val="en-GB"/>
              </w:rPr>
              <w:t xml:space="preserve">18 </w:t>
            </w:r>
            <w:r w:rsidR="00711388" w:rsidRPr="00711388">
              <w:rPr>
                <w:lang w:val="en-GB"/>
              </w:rPr>
              <w:t>-</w:t>
            </w:r>
            <w:r w:rsidRPr="00711388">
              <w:rPr>
                <w:lang w:val="en-GB"/>
              </w:rPr>
              <w:t xml:space="preserve"> Proportional marine, aviation and transport reinsurance</w:t>
            </w:r>
          </w:p>
          <w:p w14:paraId="1A0BC9A3" w14:textId="075103AB" w:rsidR="00872AFE" w:rsidRPr="00711388" w:rsidRDefault="00872AFE" w:rsidP="00567869">
            <w:pPr>
              <w:pStyle w:val="NormalCentered"/>
              <w:jc w:val="left"/>
              <w:rPr>
                <w:lang w:val="en-GB"/>
              </w:rPr>
            </w:pPr>
            <w:r w:rsidRPr="00711388">
              <w:rPr>
                <w:lang w:val="en-GB"/>
              </w:rPr>
              <w:t xml:space="preserve">19 </w:t>
            </w:r>
            <w:r w:rsidR="00711388" w:rsidRPr="00711388">
              <w:rPr>
                <w:lang w:val="en-GB"/>
              </w:rPr>
              <w:t>-</w:t>
            </w:r>
            <w:r w:rsidRPr="00711388">
              <w:rPr>
                <w:lang w:val="en-GB"/>
              </w:rPr>
              <w:t xml:space="preserve"> Proportional fire and other damage to property reinsurance</w:t>
            </w:r>
          </w:p>
          <w:p w14:paraId="51433294" w14:textId="733FC0BC" w:rsidR="00872AFE" w:rsidRPr="00711388" w:rsidRDefault="00872AFE" w:rsidP="00567869">
            <w:pPr>
              <w:pStyle w:val="NormalCentered"/>
              <w:jc w:val="left"/>
              <w:rPr>
                <w:lang w:val="en-GB"/>
              </w:rPr>
            </w:pPr>
            <w:r w:rsidRPr="00711388">
              <w:rPr>
                <w:lang w:val="en-GB"/>
              </w:rPr>
              <w:t xml:space="preserve">20 </w:t>
            </w:r>
            <w:r w:rsidR="00711388" w:rsidRPr="00711388">
              <w:rPr>
                <w:lang w:val="en-GB"/>
              </w:rPr>
              <w:t>-</w:t>
            </w:r>
            <w:r w:rsidRPr="00711388">
              <w:rPr>
                <w:lang w:val="en-GB"/>
              </w:rPr>
              <w:t xml:space="preserve"> Proportional general liability reinsurance</w:t>
            </w:r>
          </w:p>
          <w:p w14:paraId="19F832BB" w14:textId="60E11979" w:rsidR="00872AFE" w:rsidRPr="00711388" w:rsidRDefault="00872AFE" w:rsidP="00567869">
            <w:pPr>
              <w:pStyle w:val="NormalCentered"/>
              <w:jc w:val="left"/>
              <w:rPr>
                <w:lang w:val="en-GB"/>
              </w:rPr>
            </w:pPr>
            <w:r w:rsidRPr="00711388">
              <w:rPr>
                <w:lang w:val="en-GB"/>
              </w:rPr>
              <w:lastRenderedPageBreak/>
              <w:t xml:space="preserve">21 </w:t>
            </w:r>
            <w:r w:rsidR="00711388" w:rsidRPr="00711388">
              <w:rPr>
                <w:lang w:val="en-GB"/>
              </w:rPr>
              <w:t>-</w:t>
            </w:r>
            <w:r w:rsidRPr="00711388">
              <w:rPr>
                <w:lang w:val="en-GB"/>
              </w:rPr>
              <w:t xml:space="preserve"> Proportional credit and suretyship reinsurance</w:t>
            </w:r>
          </w:p>
          <w:p w14:paraId="61BEF70A" w14:textId="78755608" w:rsidR="00872AFE" w:rsidRPr="00711388" w:rsidRDefault="00872AFE" w:rsidP="00567869">
            <w:pPr>
              <w:pStyle w:val="NormalCentered"/>
              <w:jc w:val="left"/>
              <w:rPr>
                <w:lang w:val="en-GB"/>
              </w:rPr>
            </w:pPr>
            <w:r w:rsidRPr="00711388">
              <w:rPr>
                <w:lang w:val="en-GB"/>
              </w:rPr>
              <w:t xml:space="preserve">22 </w:t>
            </w:r>
            <w:r w:rsidR="00711388" w:rsidRPr="00711388">
              <w:rPr>
                <w:lang w:val="en-GB"/>
              </w:rPr>
              <w:t>-</w:t>
            </w:r>
            <w:r w:rsidRPr="00711388">
              <w:rPr>
                <w:lang w:val="en-GB"/>
              </w:rPr>
              <w:t xml:space="preserve"> Proportional legal expenses reinsurance</w:t>
            </w:r>
          </w:p>
          <w:p w14:paraId="761822EE" w14:textId="6B07FE4B" w:rsidR="00872AFE" w:rsidRPr="00711388" w:rsidRDefault="00872AFE" w:rsidP="00567869">
            <w:pPr>
              <w:pStyle w:val="NormalCentered"/>
              <w:jc w:val="left"/>
              <w:rPr>
                <w:lang w:val="en-GB"/>
              </w:rPr>
            </w:pPr>
            <w:r w:rsidRPr="00711388">
              <w:rPr>
                <w:lang w:val="en-GB"/>
              </w:rPr>
              <w:t xml:space="preserve">23 </w:t>
            </w:r>
            <w:r w:rsidR="00711388" w:rsidRPr="00711388">
              <w:rPr>
                <w:lang w:val="en-GB"/>
              </w:rPr>
              <w:t>-</w:t>
            </w:r>
            <w:r w:rsidRPr="00711388">
              <w:rPr>
                <w:lang w:val="en-GB"/>
              </w:rPr>
              <w:t xml:space="preserve"> Proportional assistance reinsurance</w:t>
            </w:r>
          </w:p>
          <w:p w14:paraId="1700FEAC" w14:textId="7C0ED862" w:rsidR="00872AFE" w:rsidRPr="00711388" w:rsidRDefault="00872AFE" w:rsidP="00567869">
            <w:pPr>
              <w:pStyle w:val="NormalCentered"/>
              <w:jc w:val="left"/>
              <w:rPr>
                <w:lang w:val="en-GB"/>
              </w:rPr>
            </w:pPr>
            <w:r w:rsidRPr="00711388">
              <w:rPr>
                <w:lang w:val="en-GB"/>
              </w:rPr>
              <w:t xml:space="preserve">24 </w:t>
            </w:r>
            <w:r w:rsidR="00711388" w:rsidRPr="00711388">
              <w:rPr>
                <w:lang w:val="en-GB"/>
              </w:rPr>
              <w:t>-</w:t>
            </w:r>
            <w:r w:rsidRPr="00711388">
              <w:rPr>
                <w:lang w:val="en-GB"/>
              </w:rPr>
              <w:t xml:space="preserve"> Proportional miscellaneous financial loss reinsurance</w:t>
            </w:r>
          </w:p>
          <w:p w14:paraId="1C36C9DA" w14:textId="43EFA04E" w:rsidR="00872AFE" w:rsidRPr="00711388" w:rsidRDefault="00872AFE" w:rsidP="00567869">
            <w:pPr>
              <w:pStyle w:val="NormalCentered"/>
              <w:jc w:val="left"/>
              <w:rPr>
                <w:lang w:val="en-GB"/>
              </w:rPr>
            </w:pPr>
            <w:r w:rsidRPr="00711388">
              <w:rPr>
                <w:lang w:val="en-GB"/>
              </w:rPr>
              <w:t xml:space="preserve">25 </w:t>
            </w:r>
            <w:r w:rsidR="00711388" w:rsidRPr="00711388">
              <w:rPr>
                <w:lang w:val="en-GB"/>
              </w:rPr>
              <w:t>-</w:t>
            </w:r>
            <w:r w:rsidRPr="00711388">
              <w:rPr>
                <w:lang w:val="en-GB"/>
              </w:rPr>
              <w:t xml:space="preserve"> Non</w:t>
            </w:r>
            <w:r w:rsidR="00711388" w:rsidRPr="00711388">
              <w:rPr>
                <w:lang w:val="en-GB"/>
              </w:rPr>
              <w:t>-</w:t>
            </w:r>
            <w:r w:rsidRPr="00711388">
              <w:rPr>
                <w:lang w:val="en-GB"/>
              </w:rPr>
              <w:t>proportional health reinsurance</w:t>
            </w:r>
          </w:p>
          <w:p w14:paraId="7CEA80F7" w14:textId="2788E2FF" w:rsidR="00872AFE" w:rsidRPr="00711388" w:rsidRDefault="00872AFE" w:rsidP="00567869">
            <w:pPr>
              <w:pStyle w:val="NormalCentered"/>
              <w:jc w:val="left"/>
              <w:rPr>
                <w:lang w:val="en-GB"/>
              </w:rPr>
            </w:pPr>
            <w:r w:rsidRPr="00711388">
              <w:rPr>
                <w:lang w:val="en-GB"/>
              </w:rPr>
              <w:t xml:space="preserve">26 </w:t>
            </w:r>
            <w:r w:rsidR="00711388" w:rsidRPr="00711388">
              <w:rPr>
                <w:lang w:val="en-GB"/>
              </w:rPr>
              <w:t>-</w:t>
            </w:r>
            <w:r w:rsidRPr="00711388">
              <w:rPr>
                <w:lang w:val="en-GB"/>
              </w:rPr>
              <w:t xml:space="preserve"> Non</w:t>
            </w:r>
            <w:r w:rsidR="00711388" w:rsidRPr="00711388">
              <w:rPr>
                <w:lang w:val="en-GB"/>
              </w:rPr>
              <w:t>-</w:t>
            </w:r>
            <w:r w:rsidRPr="00711388">
              <w:rPr>
                <w:lang w:val="en-GB"/>
              </w:rPr>
              <w:t>proportional casualty reinsurance</w:t>
            </w:r>
          </w:p>
          <w:p w14:paraId="4B627C97" w14:textId="2A13D08E" w:rsidR="00872AFE" w:rsidRPr="00711388" w:rsidRDefault="00872AFE" w:rsidP="00567869">
            <w:pPr>
              <w:pStyle w:val="NormalCentered"/>
              <w:jc w:val="left"/>
              <w:rPr>
                <w:lang w:val="en-GB"/>
              </w:rPr>
            </w:pPr>
            <w:r w:rsidRPr="00711388">
              <w:rPr>
                <w:lang w:val="en-GB"/>
              </w:rPr>
              <w:t xml:space="preserve">27 </w:t>
            </w:r>
            <w:r w:rsidR="00711388" w:rsidRPr="00711388">
              <w:rPr>
                <w:lang w:val="en-GB"/>
              </w:rPr>
              <w:t>-</w:t>
            </w:r>
            <w:r w:rsidRPr="00711388">
              <w:rPr>
                <w:lang w:val="en-GB"/>
              </w:rPr>
              <w:t xml:space="preserve"> Non</w:t>
            </w:r>
            <w:r w:rsidR="00711388" w:rsidRPr="00711388">
              <w:rPr>
                <w:lang w:val="en-GB"/>
              </w:rPr>
              <w:t>-</w:t>
            </w:r>
            <w:r w:rsidRPr="00711388">
              <w:rPr>
                <w:lang w:val="en-GB"/>
              </w:rPr>
              <w:t>proportional marine, aviation and transport reinsurance</w:t>
            </w:r>
          </w:p>
          <w:p w14:paraId="1C52863F" w14:textId="197E9C56" w:rsidR="00872AFE" w:rsidRPr="00711388" w:rsidRDefault="00872AFE" w:rsidP="00567869">
            <w:pPr>
              <w:jc w:val="left"/>
              <w:rPr>
                <w:lang w:val="en-GB"/>
              </w:rPr>
            </w:pPr>
            <w:r w:rsidRPr="00711388">
              <w:rPr>
                <w:lang w:val="en-GB"/>
              </w:rPr>
              <w:t xml:space="preserve">28 </w:t>
            </w:r>
            <w:r w:rsidR="00711388" w:rsidRPr="00711388">
              <w:rPr>
                <w:lang w:val="en-GB"/>
              </w:rPr>
              <w:t>-</w:t>
            </w:r>
            <w:r w:rsidRPr="00711388">
              <w:rPr>
                <w:lang w:val="en-GB"/>
              </w:rPr>
              <w:t xml:space="preserve"> Non</w:t>
            </w:r>
            <w:r w:rsidR="00711388" w:rsidRPr="00711388">
              <w:rPr>
                <w:lang w:val="en-GB"/>
              </w:rPr>
              <w:t>-</w:t>
            </w:r>
            <w:r w:rsidRPr="00711388">
              <w:rPr>
                <w:lang w:val="en-GB"/>
              </w:rPr>
              <w:t>proportional property reinsurance</w:t>
            </w:r>
          </w:p>
        </w:tc>
      </w:tr>
      <w:tr w:rsidR="00872AFE" w:rsidRPr="00711388" w14:paraId="1C68BE7B" w14:textId="77777777" w:rsidTr="00567869">
        <w:trPr>
          <w:trHeight w:val="900"/>
        </w:trPr>
        <w:tc>
          <w:tcPr>
            <w:tcW w:w="2127" w:type="dxa"/>
            <w:tcBorders>
              <w:top w:val="single" w:sz="4" w:space="0" w:color="auto"/>
              <w:left w:val="single" w:sz="4" w:space="0" w:color="auto"/>
              <w:bottom w:val="single" w:sz="4" w:space="0" w:color="auto"/>
              <w:right w:val="single" w:sz="4" w:space="0" w:color="auto"/>
            </w:tcBorders>
            <w:noWrap/>
          </w:tcPr>
          <w:p w14:paraId="63393D49" w14:textId="77777777" w:rsidR="00872AFE" w:rsidRPr="00711388" w:rsidRDefault="00872AFE" w:rsidP="00567869">
            <w:pPr>
              <w:jc w:val="left"/>
              <w:rPr>
                <w:lang w:val="en-GB"/>
              </w:rPr>
            </w:pPr>
            <w:r w:rsidRPr="00711388">
              <w:rPr>
                <w:lang w:val="en-GB"/>
              </w:rPr>
              <w:lastRenderedPageBreak/>
              <w:t>Z0020</w:t>
            </w:r>
          </w:p>
        </w:tc>
        <w:tc>
          <w:tcPr>
            <w:tcW w:w="2551" w:type="dxa"/>
            <w:tcBorders>
              <w:top w:val="single" w:sz="4" w:space="0" w:color="auto"/>
              <w:left w:val="nil"/>
              <w:bottom w:val="single" w:sz="4" w:space="0" w:color="auto"/>
              <w:right w:val="single" w:sz="4" w:space="0" w:color="auto"/>
            </w:tcBorders>
          </w:tcPr>
          <w:p w14:paraId="25F10BDD" w14:textId="67DA55C1" w:rsidR="00872AFE" w:rsidRPr="00711388" w:rsidRDefault="00872AFE" w:rsidP="00567869">
            <w:pPr>
              <w:jc w:val="left"/>
              <w:rPr>
                <w:lang w:val="en-GB"/>
              </w:rPr>
            </w:pPr>
            <w:r w:rsidRPr="00711388" w:rsidDel="0021087A">
              <w:rPr>
                <w:lang w:val="en-GB"/>
              </w:rPr>
              <w:t>Risk type</w:t>
            </w:r>
          </w:p>
        </w:tc>
        <w:tc>
          <w:tcPr>
            <w:tcW w:w="4536" w:type="dxa"/>
            <w:tcBorders>
              <w:top w:val="single" w:sz="4" w:space="0" w:color="auto"/>
              <w:left w:val="nil"/>
              <w:bottom w:val="single" w:sz="4" w:space="0" w:color="auto"/>
              <w:right w:val="single" w:sz="4" w:space="0" w:color="auto"/>
            </w:tcBorders>
          </w:tcPr>
          <w:p w14:paraId="2B60D7CE" w14:textId="06638028" w:rsidR="00872AFE" w:rsidRPr="00711388" w:rsidDel="0021087A" w:rsidRDefault="00872AFE" w:rsidP="00567869">
            <w:pPr>
              <w:jc w:val="left"/>
              <w:rPr>
                <w:lang w:val="en-GB"/>
              </w:rPr>
            </w:pPr>
            <w:r w:rsidRPr="00711388" w:rsidDel="0021087A">
              <w:rPr>
                <w:lang w:val="en-GB"/>
              </w:rPr>
              <w:t>One of the options in the following closed list shall be used:</w:t>
            </w:r>
          </w:p>
          <w:p w14:paraId="3D43CE5B" w14:textId="2229B48F" w:rsidR="00872AFE" w:rsidRPr="00711388" w:rsidDel="0021087A" w:rsidRDefault="00872AFE" w:rsidP="00567869">
            <w:pPr>
              <w:jc w:val="left"/>
              <w:rPr>
                <w:lang w:val="en-GB"/>
              </w:rPr>
            </w:pPr>
            <w:r w:rsidRPr="00711388" w:rsidDel="0021087A">
              <w:rPr>
                <w:lang w:val="en-GB"/>
              </w:rPr>
              <w:t xml:space="preserve">1 </w:t>
            </w:r>
            <w:r w:rsidR="00711388" w:rsidRPr="00711388">
              <w:rPr>
                <w:lang w:val="en-GB"/>
              </w:rPr>
              <w:t>-</w:t>
            </w:r>
            <w:r w:rsidRPr="00711388" w:rsidDel="0021087A">
              <w:rPr>
                <w:lang w:val="en-GB"/>
              </w:rPr>
              <w:t xml:space="preserve"> Non-life and NSLT health reserve risk aggregated jointly with implicit catastrophe risk</w:t>
            </w:r>
          </w:p>
          <w:p w14:paraId="6D504EB3" w14:textId="742A68CE" w:rsidR="00872AFE" w:rsidRPr="00711388" w:rsidDel="0021087A" w:rsidRDefault="00872AFE" w:rsidP="00567869">
            <w:pPr>
              <w:jc w:val="left"/>
              <w:rPr>
                <w:lang w:val="en-GB"/>
              </w:rPr>
            </w:pPr>
            <w:r w:rsidRPr="00711388" w:rsidDel="0021087A">
              <w:rPr>
                <w:lang w:val="en-GB"/>
              </w:rPr>
              <w:t xml:space="preserve">2 </w:t>
            </w:r>
            <w:r w:rsidR="00711388" w:rsidRPr="00711388">
              <w:rPr>
                <w:lang w:val="en-GB"/>
              </w:rPr>
              <w:t>-</w:t>
            </w:r>
            <w:r w:rsidRPr="00711388" w:rsidDel="0021087A">
              <w:rPr>
                <w:lang w:val="en-GB"/>
              </w:rPr>
              <w:t xml:space="preserve"> Non-life and NSLT health reserve risk aggregated jointly</w:t>
            </w:r>
          </w:p>
          <w:p w14:paraId="3CE81A78" w14:textId="16AAF926" w:rsidR="00872AFE" w:rsidRPr="00711388" w:rsidDel="0021087A" w:rsidRDefault="00872AFE" w:rsidP="00567869">
            <w:pPr>
              <w:jc w:val="left"/>
              <w:rPr>
                <w:lang w:val="en-GB"/>
              </w:rPr>
            </w:pPr>
            <w:r w:rsidRPr="00711388" w:rsidDel="0021087A">
              <w:rPr>
                <w:lang w:val="en-GB"/>
              </w:rPr>
              <w:t xml:space="preserve">3 </w:t>
            </w:r>
            <w:r w:rsidR="00711388" w:rsidRPr="00711388">
              <w:rPr>
                <w:lang w:val="en-GB"/>
              </w:rPr>
              <w:t>-</w:t>
            </w:r>
            <w:r w:rsidRPr="00711388" w:rsidDel="0021087A">
              <w:rPr>
                <w:lang w:val="en-GB"/>
              </w:rPr>
              <w:t xml:space="preserve"> Non-life underwriting reserve risk with implicit catastrophe risk</w:t>
            </w:r>
          </w:p>
          <w:p w14:paraId="311CC5D0" w14:textId="78837193" w:rsidR="00872AFE" w:rsidRPr="00711388" w:rsidRDefault="00872AFE" w:rsidP="00567869">
            <w:pPr>
              <w:jc w:val="left"/>
              <w:rPr>
                <w:ins w:id="7021" w:author="Author"/>
                <w:lang w:val="en-GB"/>
              </w:rPr>
            </w:pPr>
            <w:r w:rsidRPr="00711388" w:rsidDel="0021087A">
              <w:rPr>
                <w:lang w:val="en-GB"/>
              </w:rPr>
              <w:t xml:space="preserve">4 </w:t>
            </w:r>
            <w:r w:rsidR="00711388" w:rsidRPr="00711388">
              <w:rPr>
                <w:lang w:val="en-GB"/>
              </w:rPr>
              <w:t>-</w:t>
            </w:r>
            <w:r w:rsidRPr="00711388" w:rsidDel="0021087A">
              <w:rPr>
                <w:lang w:val="en-GB"/>
              </w:rPr>
              <w:t xml:space="preserve"> Non-life underwriting reserve risk</w:t>
            </w:r>
          </w:p>
          <w:p w14:paraId="5FD545D7" w14:textId="2320A921" w:rsidR="009B29F7" w:rsidRPr="00711388" w:rsidRDefault="009B29F7" w:rsidP="00567869">
            <w:pPr>
              <w:jc w:val="left"/>
              <w:rPr>
                <w:ins w:id="7022" w:author="Author"/>
                <w:lang w:val="en-GB"/>
              </w:rPr>
            </w:pPr>
            <w:ins w:id="7023" w:author="Author">
              <w:r w:rsidRPr="00711388">
                <w:rPr>
                  <w:lang w:val="en-GB"/>
                </w:rPr>
                <w:t xml:space="preserve">5 </w:t>
              </w:r>
            </w:ins>
            <w:r w:rsidR="00711388" w:rsidRPr="00711388">
              <w:rPr>
                <w:lang w:val="en-GB"/>
              </w:rPr>
              <w:t>-</w:t>
            </w:r>
            <w:ins w:id="7024" w:author="Author">
              <w:r w:rsidRPr="00711388">
                <w:rPr>
                  <w:lang w:val="en-GB"/>
                </w:rPr>
                <w:t xml:space="preserve"> NSLT health underwriting reserve risk with implicit catastrophe risk</w:t>
              </w:r>
            </w:ins>
          </w:p>
          <w:p w14:paraId="2F4C47BC" w14:textId="5921555F" w:rsidR="00872AFE" w:rsidRPr="00711388" w:rsidRDefault="009B29F7" w:rsidP="00567869">
            <w:pPr>
              <w:jc w:val="left"/>
              <w:rPr>
                <w:lang w:val="en-GB"/>
              </w:rPr>
            </w:pPr>
            <w:ins w:id="7025" w:author="Author">
              <w:r w:rsidRPr="00711388">
                <w:rPr>
                  <w:lang w:val="en-GB"/>
                </w:rPr>
                <w:t xml:space="preserve">6 </w:t>
              </w:r>
            </w:ins>
            <w:r w:rsidR="00711388" w:rsidRPr="00711388">
              <w:rPr>
                <w:lang w:val="en-GB"/>
              </w:rPr>
              <w:t>-</w:t>
            </w:r>
            <w:ins w:id="7026" w:author="Author">
              <w:r w:rsidRPr="00711388">
                <w:rPr>
                  <w:lang w:val="en-GB"/>
                </w:rPr>
                <w:t xml:space="preserve"> NSLT health underwriting reserve risk</w:t>
              </w:r>
            </w:ins>
          </w:p>
        </w:tc>
      </w:tr>
      <w:tr w:rsidR="00872AFE" w:rsidRPr="00711388" w14:paraId="41511293" w14:textId="77777777" w:rsidTr="00567869">
        <w:trPr>
          <w:trHeight w:val="900"/>
        </w:trPr>
        <w:tc>
          <w:tcPr>
            <w:tcW w:w="2127" w:type="dxa"/>
            <w:tcBorders>
              <w:top w:val="single" w:sz="4" w:space="0" w:color="auto"/>
              <w:left w:val="single" w:sz="4" w:space="0" w:color="auto"/>
              <w:bottom w:val="single" w:sz="4" w:space="0" w:color="auto"/>
              <w:right w:val="single" w:sz="4" w:space="0" w:color="auto"/>
            </w:tcBorders>
            <w:noWrap/>
            <w:hideMark/>
          </w:tcPr>
          <w:p w14:paraId="79603D96" w14:textId="77777777" w:rsidR="00872AFE" w:rsidRPr="00711388" w:rsidRDefault="00872AFE" w:rsidP="00567869">
            <w:pPr>
              <w:jc w:val="left"/>
              <w:rPr>
                <w:lang w:val="en-GB" w:eastAsia="fr-FR"/>
              </w:rPr>
            </w:pPr>
            <w:r w:rsidRPr="00711388">
              <w:rPr>
                <w:lang w:val="en-GB"/>
              </w:rPr>
              <w:t>C0070</w:t>
            </w:r>
          </w:p>
        </w:tc>
        <w:tc>
          <w:tcPr>
            <w:tcW w:w="2551" w:type="dxa"/>
            <w:tcBorders>
              <w:top w:val="single" w:sz="4" w:space="0" w:color="auto"/>
              <w:left w:val="nil"/>
              <w:bottom w:val="single" w:sz="4" w:space="0" w:color="auto"/>
              <w:right w:val="single" w:sz="4" w:space="0" w:color="auto"/>
            </w:tcBorders>
            <w:hideMark/>
          </w:tcPr>
          <w:p w14:paraId="7C279993" w14:textId="77777777" w:rsidR="00872AFE" w:rsidRPr="00711388" w:rsidRDefault="00872AFE" w:rsidP="00567869">
            <w:pPr>
              <w:jc w:val="left"/>
              <w:rPr>
                <w:lang w:val="en-GB"/>
              </w:rPr>
            </w:pPr>
            <w:r w:rsidRPr="00711388">
              <w:rPr>
                <w:lang w:val="en-GB"/>
              </w:rPr>
              <w:t>Diversified reserve risk excluding explicit Catastrophe Risk</w:t>
            </w:r>
          </w:p>
        </w:tc>
        <w:tc>
          <w:tcPr>
            <w:tcW w:w="4536" w:type="dxa"/>
            <w:tcBorders>
              <w:top w:val="single" w:sz="4" w:space="0" w:color="auto"/>
              <w:left w:val="nil"/>
              <w:bottom w:val="single" w:sz="4" w:space="0" w:color="auto"/>
              <w:right w:val="single" w:sz="4" w:space="0" w:color="auto"/>
            </w:tcBorders>
            <w:hideMark/>
          </w:tcPr>
          <w:p w14:paraId="163BA6CC" w14:textId="77777777" w:rsidR="00872AFE" w:rsidRPr="00711388" w:rsidRDefault="00872AFE" w:rsidP="00567869">
            <w:pPr>
              <w:jc w:val="left"/>
              <w:rPr>
                <w:lang w:val="en-GB"/>
              </w:rPr>
            </w:pPr>
            <w:r w:rsidRPr="00711388">
              <w:rPr>
                <w:lang w:val="en-GB"/>
              </w:rPr>
              <w:t xml:space="preserve">Aggregate reserve risk gross/net of reinsurance after applying diversification effects among different risks. </w:t>
            </w:r>
          </w:p>
          <w:p w14:paraId="097AA678" w14:textId="77777777" w:rsidR="00872AFE" w:rsidRPr="00711388" w:rsidRDefault="00872AFE" w:rsidP="00567869">
            <w:pPr>
              <w:jc w:val="left"/>
              <w:rPr>
                <w:lang w:val="en-GB"/>
              </w:rPr>
            </w:pPr>
            <w:r w:rsidRPr="00711388">
              <w:rPr>
                <w:lang w:val="en-GB"/>
              </w:rPr>
              <w:t>It will include catastrophe risk if it is modelled jointly with the reserve risk, otherwise catastrophe risk will be reported using separate fields described in the “</w:t>
            </w:r>
            <w:r w:rsidRPr="00711388">
              <w:rPr>
                <w:bCs/>
                <w:lang w:val="en-GB"/>
              </w:rPr>
              <w:t>Distribution of losses from catastrophe perils</w:t>
            </w:r>
            <w:r w:rsidRPr="00711388">
              <w:rPr>
                <w:lang w:val="en-GB"/>
              </w:rPr>
              <w:t>” section of this LOG file.</w:t>
            </w:r>
          </w:p>
        </w:tc>
      </w:tr>
      <w:tr w:rsidR="00872AFE" w:rsidRPr="00711388" w14:paraId="0E1078D3" w14:textId="77777777" w:rsidTr="00567869">
        <w:trPr>
          <w:trHeight w:val="900"/>
        </w:trPr>
        <w:tc>
          <w:tcPr>
            <w:tcW w:w="2127" w:type="dxa"/>
            <w:tcBorders>
              <w:top w:val="nil"/>
              <w:left w:val="single" w:sz="4" w:space="0" w:color="auto"/>
              <w:bottom w:val="single" w:sz="4" w:space="0" w:color="auto"/>
              <w:right w:val="single" w:sz="4" w:space="0" w:color="auto"/>
            </w:tcBorders>
            <w:hideMark/>
          </w:tcPr>
          <w:p w14:paraId="5E426818" w14:textId="77777777" w:rsidR="00872AFE" w:rsidRPr="00711388" w:rsidRDefault="00872AFE" w:rsidP="00567869">
            <w:pPr>
              <w:jc w:val="left"/>
              <w:rPr>
                <w:lang w:val="en-GB" w:eastAsia="fr-FR"/>
              </w:rPr>
            </w:pPr>
            <w:r w:rsidRPr="00711388">
              <w:rPr>
                <w:lang w:val="en-GB"/>
              </w:rPr>
              <w:t>C0080</w:t>
            </w:r>
          </w:p>
        </w:tc>
        <w:tc>
          <w:tcPr>
            <w:tcW w:w="2551" w:type="dxa"/>
            <w:tcBorders>
              <w:top w:val="nil"/>
              <w:left w:val="nil"/>
              <w:bottom w:val="single" w:sz="4" w:space="0" w:color="auto"/>
              <w:right w:val="single" w:sz="4" w:space="0" w:color="auto"/>
            </w:tcBorders>
            <w:hideMark/>
          </w:tcPr>
          <w:p w14:paraId="34A040A1" w14:textId="77777777" w:rsidR="00872AFE" w:rsidRPr="00711388" w:rsidRDefault="00872AFE" w:rsidP="00567869">
            <w:pPr>
              <w:jc w:val="left"/>
              <w:rPr>
                <w:lang w:val="en-GB"/>
              </w:rPr>
            </w:pPr>
            <w:r w:rsidRPr="00711388">
              <w:rPr>
                <w:lang w:val="en-GB"/>
              </w:rPr>
              <w:t>SII Line of Business</w:t>
            </w:r>
          </w:p>
        </w:tc>
        <w:tc>
          <w:tcPr>
            <w:tcW w:w="4536" w:type="dxa"/>
            <w:tcBorders>
              <w:top w:val="nil"/>
              <w:left w:val="nil"/>
              <w:bottom w:val="single" w:sz="4" w:space="0" w:color="auto"/>
              <w:right w:val="single" w:sz="4" w:space="0" w:color="auto"/>
            </w:tcBorders>
            <w:hideMark/>
          </w:tcPr>
          <w:p w14:paraId="02DC2726" w14:textId="77777777" w:rsidR="00872AFE" w:rsidRPr="00711388" w:rsidRDefault="00872AFE" w:rsidP="00567869">
            <w:pPr>
              <w:jc w:val="left"/>
              <w:rPr>
                <w:lang w:val="en-GB"/>
              </w:rPr>
            </w:pPr>
            <w:r w:rsidRPr="00711388">
              <w:rPr>
                <w:lang w:val="en-GB"/>
              </w:rPr>
              <w:t>Reserve risk gross/net of reinsurance for each Solvency II LoB.</w:t>
            </w:r>
          </w:p>
          <w:p w14:paraId="52D69B4B" w14:textId="77777777" w:rsidR="00872AFE" w:rsidRPr="00711388" w:rsidRDefault="00872AFE" w:rsidP="00567869">
            <w:pPr>
              <w:jc w:val="left"/>
              <w:rPr>
                <w:lang w:val="en-GB"/>
              </w:rPr>
            </w:pPr>
            <w:r w:rsidRPr="00711388">
              <w:rPr>
                <w:lang w:val="en-GB"/>
              </w:rPr>
              <w:t xml:space="preserve">It will include catastrophe risk if it is modelled jointly with the reserve risk, otherwise catastrophe risk will be reported using separate fields described in the </w:t>
            </w:r>
            <w:r w:rsidRPr="00711388">
              <w:rPr>
                <w:lang w:val="en-GB"/>
              </w:rPr>
              <w:lastRenderedPageBreak/>
              <w:t>“</w:t>
            </w:r>
            <w:r w:rsidRPr="00711388">
              <w:rPr>
                <w:bCs/>
                <w:lang w:val="en-GB"/>
              </w:rPr>
              <w:t>Distribution of losses from catastrophe perils</w:t>
            </w:r>
            <w:r w:rsidRPr="00711388">
              <w:rPr>
                <w:lang w:val="en-GB"/>
              </w:rPr>
              <w:t>” section of this LOG file.</w:t>
            </w:r>
          </w:p>
        </w:tc>
      </w:tr>
      <w:tr w:rsidR="00872AFE" w:rsidRPr="00711388" w14:paraId="0D363C44" w14:textId="77777777" w:rsidTr="00567869">
        <w:trPr>
          <w:trHeight w:val="900"/>
        </w:trPr>
        <w:tc>
          <w:tcPr>
            <w:tcW w:w="2127" w:type="dxa"/>
            <w:tcBorders>
              <w:top w:val="nil"/>
              <w:left w:val="single" w:sz="4" w:space="0" w:color="auto"/>
              <w:bottom w:val="single" w:sz="4" w:space="0" w:color="auto"/>
              <w:right w:val="single" w:sz="4" w:space="0" w:color="auto"/>
            </w:tcBorders>
            <w:hideMark/>
          </w:tcPr>
          <w:p w14:paraId="28F7E256" w14:textId="77777777" w:rsidR="00872AFE" w:rsidRPr="00711388" w:rsidRDefault="00872AFE" w:rsidP="00567869">
            <w:pPr>
              <w:jc w:val="left"/>
              <w:rPr>
                <w:lang w:val="en-GB" w:eastAsia="fr-FR"/>
              </w:rPr>
            </w:pPr>
            <w:r w:rsidRPr="00711388">
              <w:rPr>
                <w:lang w:val="en-GB"/>
              </w:rPr>
              <w:lastRenderedPageBreak/>
              <w:t>C0090</w:t>
            </w:r>
          </w:p>
        </w:tc>
        <w:tc>
          <w:tcPr>
            <w:tcW w:w="2551" w:type="dxa"/>
            <w:tcBorders>
              <w:top w:val="nil"/>
              <w:left w:val="nil"/>
              <w:bottom w:val="single" w:sz="4" w:space="0" w:color="auto"/>
              <w:right w:val="single" w:sz="4" w:space="0" w:color="auto"/>
            </w:tcBorders>
            <w:hideMark/>
          </w:tcPr>
          <w:p w14:paraId="48B2D31C" w14:textId="77777777" w:rsidR="00872AFE" w:rsidRPr="00711388" w:rsidRDefault="00872AFE" w:rsidP="00567869">
            <w:pPr>
              <w:jc w:val="left"/>
              <w:rPr>
                <w:lang w:val="en-GB"/>
              </w:rPr>
            </w:pPr>
            <w:r w:rsidRPr="00711388">
              <w:rPr>
                <w:lang w:val="en-GB"/>
              </w:rPr>
              <w:t>Internal Line of Business</w:t>
            </w:r>
          </w:p>
        </w:tc>
        <w:tc>
          <w:tcPr>
            <w:tcW w:w="4536" w:type="dxa"/>
            <w:tcBorders>
              <w:top w:val="nil"/>
              <w:left w:val="nil"/>
              <w:bottom w:val="single" w:sz="4" w:space="0" w:color="auto"/>
              <w:right w:val="single" w:sz="4" w:space="0" w:color="auto"/>
            </w:tcBorders>
            <w:hideMark/>
          </w:tcPr>
          <w:p w14:paraId="0F59B929" w14:textId="77777777" w:rsidR="00872AFE" w:rsidRPr="00711388" w:rsidRDefault="00872AFE" w:rsidP="00567869">
            <w:pPr>
              <w:jc w:val="left"/>
              <w:rPr>
                <w:lang w:val="en-GB"/>
              </w:rPr>
            </w:pPr>
            <w:r w:rsidRPr="00711388">
              <w:rPr>
                <w:lang w:val="en-GB"/>
              </w:rPr>
              <w:t>Reserve risk gross/net of reinsurance for each internal LoB.</w:t>
            </w:r>
          </w:p>
          <w:p w14:paraId="00210129" w14:textId="77777777" w:rsidR="00872AFE" w:rsidRPr="00711388" w:rsidRDefault="00872AFE" w:rsidP="00567869">
            <w:pPr>
              <w:jc w:val="left"/>
              <w:rPr>
                <w:lang w:val="en-GB"/>
              </w:rPr>
            </w:pPr>
            <w:r w:rsidRPr="00711388">
              <w:rPr>
                <w:lang w:val="en-GB"/>
              </w:rPr>
              <w:t>It will include catastrophe risk if it is modelled jointly with the reserve risk, otherwise catastrophe risk will be reported using separate fields described in the “</w:t>
            </w:r>
            <w:r w:rsidRPr="00711388">
              <w:rPr>
                <w:bCs/>
                <w:lang w:val="en-GB"/>
              </w:rPr>
              <w:t>Distribution of losses from catastrophe perils</w:t>
            </w:r>
            <w:r w:rsidRPr="00711388">
              <w:rPr>
                <w:lang w:val="en-GB"/>
              </w:rPr>
              <w:t>” section of this LOG file.</w:t>
            </w:r>
          </w:p>
        </w:tc>
      </w:tr>
      <w:tr w:rsidR="00872AFE" w:rsidRPr="00711388" w14:paraId="0544E9E6"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74B2C349" w14:textId="77777777" w:rsidR="00872AFE" w:rsidRPr="00711388" w:rsidRDefault="00872AFE" w:rsidP="00567869">
            <w:pPr>
              <w:jc w:val="left"/>
              <w:rPr>
                <w:lang w:val="en-GB"/>
              </w:rPr>
            </w:pPr>
            <w:r w:rsidRPr="00711388">
              <w:rPr>
                <w:lang w:val="en-GB"/>
              </w:rPr>
              <w:t>R0070</w:t>
            </w:r>
          </w:p>
        </w:tc>
        <w:tc>
          <w:tcPr>
            <w:tcW w:w="2551" w:type="dxa"/>
            <w:tcBorders>
              <w:top w:val="nil"/>
              <w:left w:val="nil"/>
              <w:bottom w:val="single" w:sz="4" w:space="0" w:color="auto"/>
              <w:right w:val="single" w:sz="4" w:space="0" w:color="auto"/>
            </w:tcBorders>
            <w:hideMark/>
          </w:tcPr>
          <w:p w14:paraId="08FAB3C9" w14:textId="77777777" w:rsidR="00872AFE" w:rsidRPr="00711388" w:rsidRDefault="00872AFE" w:rsidP="00567869">
            <w:pPr>
              <w:jc w:val="left"/>
              <w:rPr>
                <w:lang w:val="en-GB"/>
              </w:rPr>
            </w:pPr>
            <w:r w:rsidRPr="00711388">
              <w:rPr>
                <w:lang w:val="en-GB"/>
              </w:rPr>
              <w:t>Provision for claims outstanding - discounted</w:t>
            </w:r>
          </w:p>
        </w:tc>
        <w:tc>
          <w:tcPr>
            <w:tcW w:w="4536" w:type="dxa"/>
            <w:tcBorders>
              <w:top w:val="nil"/>
              <w:left w:val="nil"/>
              <w:bottom w:val="single" w:sz="4" w:space="0" w:color="auto"/>
              <w:right w:val="single" w:sz="4" w:space="0" w:color="auto"/>
            </w:tcBorders>
            <w:hideMark/>
          </w:tcPr>
          <w:p w14:paraId="14CFDC58" w14:textId="77777777" w:rsidR="00872AFE" w:rsidRPr="00711388" w:rsidRDefault="00872AFE" w:rsidP="00567869">
            <w:pPr>
              <w:jc w:val="left"/>
              <w:rPr>
                <w:lang w:val="en-GB"/>
              </w:rPr>
            </w:pPr>
            <w:r w:rsidRPr="00711388">
              <w:rPr>
                <w:lang w:val="en-GB"/>
              </w:rPr>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872AFE" w:rsidRPr="00711388" w14:paraId="18018207" w14:textId="77777777" w:rsidTr="00567869">
        <w:trPr>
          <w:trHeight w:val="1609"/>
        </w:trPr>
        <w:tc>
          <w:tcPr>
            <w:tcW w:w="2127" w:type="dxa"/>
            <w:tcBorders>
              <w:top w:val="nil"/>
              <w:left w:val="single" w:sz="4" w:space="0" w:color="auto"/>
              <w:bottom w:val="single" w:sz="4" w:space="0" w:color="auto"/>
              <w:right w:val="single" w:sz="4" w:space="0" w:color="auto"/>
            </w:tcBorders>
            <w:hideMark/>
          </w:tcPr>
          <w:p w14:paraId="3FCDCC6F" w14:textId="77777777" w:rsidR="00872AFE" w:rsidRPr="00711388" w:rsidRDefault="00872AFE" w:rsidP="00567869">
            <w:pPr>
              <w:jc w:val="left"/>
              <w:rPr>
                <w:lang w:val="en-GB"/>
              </w:rPr>
            </w:pPr>
            <w:r w:rsidRPr="00711388">
              <w:rPr>
                <w:lang w:val="en-GB"/>
              </w:rPr>
              <w:t>R0080</w:t>
            </w:r>
          </w:p>
        </w:tc>
        <w:tc>
          <w:tcPr>
            <w:tcW w:w="2551" w:type="dxa"/>
            <w:tcBorders>
              <w:top w:val="nil"/>
              <w:left w:val="nil"/>
              <w:bottom w:val="single" w:sz="4" w:space="0" w:color="auto"/>
              <w:right w:val="single" w:sz="4" w:space="0" w:color="auto"/>
            </w:tcBorders>
            <w:hideMark/>
          </w:tcPr>
          <w:p w14:paraId="55289AC9" w14:textId="77777777" w:rsidR="00872AFE" w:rsidRPr="00711388" w:rsidRDefault="00872AFE" w:rsidP="00567869">
            <w:pPr>
              <w:jc w:val="left"/>
              <w:rPr>
                <w:lang w:val="en-GB"/>
              </w:rPr>
            </w:pPr>
            <w:r w:rsidRPr="00711388">
              <w:rPr>
                <w:lang w:val="en-GB"/>
              </w:rPr>
              <w:t>Premium Provision - discounted (only if premium provision allocated to reserve risk)</w:t>
            </w:r>
          </w:p>
        </w:tc>
        <w:tc>
          <w:tcPr>
            <w:tcW w:w="4536" w:type="dxa"/>
            <w:tcBorders>
              <w:top w:val="nil"/>
              <w:left w:val="nil"/>
              <w:bottom w:val="single" w:sz="4" w:space="0" w:color="auto"/>
              <w:right w:val="single" w:sz="4" w:space="0" w:color="auto"/>
            </w:tcBorders>
            <w:hideMark/>
          </w:tcPr>
          <w:p w14:paraId="11C6F068" w14:textId="77777777" w:rsidR="00872AFE" w:rsidRPr="00711388" w:rsidRDefault="00872AFE" w:rsidP="00567869">
            <w:pPr>
              <w:jc w:val="left"/>
              <w:rPr>
                <w:lang w:val="en-GB"/>
              </w:rPr>
            </w:pPr>
            <w:r w:rsidRPr="00711388">
              <w:rPr>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p>
        </w:tc>
      </w:tr>
      <w:tr w:rsidR="00872AFE" w:rsidRPr="00711388" w14:paraId="6F612308"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0CE5FB85" w14:textId="77777777" w:rsidR="00872AFE" w:rsidRPr="00711388" w:rsidRDefault="00872AFE" w:rsidP="00567869">
            <w:pPr>
              <w:jc w:val="left"/>
              <w:rPr>
                <w:lang w:val="en-GB"/>
              </w:rPr>
            </w:pPr>
            <w:r w:rsidRPr="00711388">
              <w:rPr>
                <w:lang w:val="en-GB"/>
              </w:rPr>
              <w:t>R0090</w:t>
            </w:r>
          </w:p>
        </w:tc>
        <w:tc>
          <w:tcPr>
            <w:tcW w:w="2551" w:type="dxa"/>
            <w:tcBorders>
              <w:top w:val="nil"/>
              <w:left w:val="nil"/>
              <w:bottom w:val="single" w:sz="4" w:space="0" w:color="auto"/>
              <w:right w:val="single" w:sz="4" w:space="0" w:color="auto"/>
            </w:tcBorders>
            <w:hideMark/>
          </w:tcPr>
          <w:p w14:paraId="6DEEE0E6" w14:textId="77777777" w:rsidR="00872AFE" w:rsidRPr="00711388" w:rsidRDefault="00872AFE" w:rsidP="00567869">
            <w:pPr>
              <w:jc w:val="left"/>
              <w:rPr>
                <w:lang w:val="en-GB"/>
              </w:rPr>
            </w:pPr>
            <w:r w:rsidRPr="00711388">
              <w:rPr>
                <w:lang w:val="en-GB"/>
              </w:rPr>
              <w:t>Solvency Capital Requirement</w:t>
            </w:r>
          </w:p>
        </w:tc>
        <w:tc>
          <w:tcPr>
            <w:tcW w:w="4536" w:type="dxa"/>
            <w:tcBorders>
              <w:top w:val="nil"/>
              <w:left w:val="nil"/>
              <w:bottom w:val="single" w:sz="4" w:space="0" w:color="auto"/>
              <w:right w:val="single" w:sz="4" w:space="0" w:color="auto"/>
            </w:tcBorders>
          </w:tcPr>
          <w:p w14:paraId="0036D19E" w14:textId="77777777" w:rsidR="00872AFE" w:rsidRPr="00711388" w:rsidRDefault="00872AFE" w:rsidP="00567869">
            <w:pPr>
              <w:jc w:val="left"/>
              <w:rPr>
                <w:lang w:val="en-GB"/>
              </w:rPr>
            </w:pPr>
            <w:r w:rsidRPr="00711388">
              <w:rPr>
                <w:lang w:val="en-GB"/>
              </w:rPr>
              <w:t>This is the amount of funds that insurance and reinsurance undertakings need to face their risks. It is required to identify the solvency capital requirement for each internal line of business, SII LoB and aggregate level based on gross of reinsurance data.</w:t>
            </w:r>
          </w:p>
          <w:p w14:paraId="521449D4" w14:textId="77777777" w:rsidR="00872AFE" w:rsidRPr="00711388" w:rsidRDefault="00872AFE" w:rsidP="00567869">
            <w:pPr>
              <w:jc w:val="left"/>
              <w:rPr>
                <w:lang w:val="en-GB"/>
              </w:rPr>
            </w:pPr>
            <w:r w:rsidRPr="00711388">
              <w:rPr>
                <w:lang w:val="en-GB"/>
              </w:rPr>
              <w:t xml:space="preserve">This cell represents the stand-alone risk of the respective granularity with the approved risk measure of the Internal Model. </w:t>
            </w:r>
          </w:p>
        </w:tc>
      </w:tr>
      <w:tr w:rsidR="00872AFE" w:rsidRPr="00711388" w14:paraId="338BE120"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7C89CA09" w14:textId="77777777" w:rsidR="00872AFE" w:rsidRPr="00711388" w:rsidRDefault="00872AFE" w:rsidP="00567869">
            <w:pPr>
              <w:jc w:val="left"/>
              <w:rPr>
                <w:lang w:val="en-GB" w:eastAsia="fr-FR"/>
              </w:rPr>
            </w:pPr>
            <w:r w:rsidRPr="00711388">
              <w:rPr>
                <w:lang w:val="en-GB"/>
              </w:rPr>
              <w:lastRenderedPageBreak/>
              <w:t>R0100</w:t>
            </w:r>
          </w:p>
        </w:tc>
        <w:tc>
          <w:tcPr>
            <w:tcW w:w="2551" w:type="dxa"/>
            <w:tcBorders>
              <w:top w:val="nil"/>
              <w:left w:val="nil"/>
              <w:bottom w:val="single" w:sz="4" w:space="0" w:color="auto"/>
              <w:right w:val="single" w:sz="4" w:space="0" w:color="auto"/>
            </w:tcBorders>
            <w:hideMark/>
          </w:tcPr>
          <w:p w14:paraId="4D18BD45" w14:textId="77777777" w:rsidR="00872AFE" w:rsidRPr="00711388" w:rsidRDefault="00872AFE" w:rsidP="00567869">
            <w:pPr>
              <w:jc w:val="left"/>
              <w:rPr>
                <w:lang w:val="en-GB"/>
              </w:rPr>
            </w:pPr>
            <w:r w:rsidRPr="00711388">
              <w:rPr>
                <w:lang w:val="en-GB"/>
              </w:rPr>
              <w:t>Simulated (output) mean</w:t>
            </w:r>
          </w:p>
        </w:tc>
        <w:tc>
          <w:tcPr>
            <w:tcW w:w="4536" w:type="dxa"/>
            <w:tcBorders>
              <w:top w:val="nil"/>
              <w:left w:val="nil"/>
              <w:bottom w:val="single" w:sz="4" w:space="0" w:color="auto"/>
              <w:right w:val="single" w:sz="4" w:space="0" w:color="auto"/>
            </w:tcBorders>
            <w:hideMark/>
          </w:tcPr>
          <w:p w14:paraId="4921DF9A" w14:textId="3A2D474C" w:rsidR="009A04D7" w:rsidRPr="00711388" w:rsidRDefault="00E95BBB" w:rsidP="00567869">
            <w:pPr>
              <w:jc w:val="left"/>
              <w:rPr>
                <w:lang w:val="en-GB"/>
              </w:rPr>
            </w:pPr>
            <w:ins w:id="7027" w:author="Author">
              <w:r w:rsidRPr="00711388">
                <w:rPr>
                  <w:lang w:val="en-GB"/>
                </w:rPr>
                <w:t>This is the mean of the profit and loss distribution forecast according to the approved model setup, i.e. as relevant for the calculation of the official SCR. It is the output obtained based on the simulation process (gross of reinsurance and on a discounted basis).</w:t>
              </w:r>
            </w:ins>
            <w:del w:id="7028" w:author="Author">
              <w:r w:rsidR="009A04D7" w:rsidRPr="00711388" w:rsidDel="00E95BBB">
                <w:rPr>
                  <w:lang w:val="en-GB"/>
                </w:rPr>
                <w:delText>This is the mean of the profit and loss distribution forecast according to the approved model setup, i.e. as relevant for the calculation of the official SCR. It is the output obtained based on the simulation process (gross of reinsurance and on an undiscounted basis)</w:delText>
              </w:r>
            </w:del>
          </w:p>
        </w:tc>
      </w:tr>
      <w:tr w:rsidR="00872AFE" w:rsidRPr="00711388" w14:paraId="6FC4EDAC"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18485BB9" w14:textId="77777777" w:rsidR="00872AFE" w:rsidRPr="00711388" w:rsidRDefault="00872AFE" w:rsidP="00567869">
            <w:pPr>
              <w:jc w:val="left"/>
              <w:rPr>
                <w:lang w:val="en-GB"/>
              </w:rPr>
            </w:pPr>
            <w:r w:rsidRPr="00711388">
              <w:rPr>
                <w:lang w:val="en-GB"/>
              </w:rPr>
              <w:t>R0110</w:t>
            </w:r>
          </w:p>
        </w:tc>
        <w:tc>
          <w:tcPr>
            <w:tcW w:w="2551" w:type="dxa"/>
            <w:tcBorders>
              <w:top w:val="nil"/>
              <w:left w:val="nil"/>
              <w:bottom w:val="single" w:sz="4" w:space="0" w:color="auto"/>
              <w:right w:val="single" w:sz="4" w:space="0" w:color="auto"/>
            </w:tcBorders>
            <w:hideMark/>
          </w:tcPr>
          <w:p w14:paraId="2AF38C8B" w14:textId="77777777" w:rsidR="00872AFE" w:rsidRPr="00711388" w:rsidRDefault="00872AFE" w:rsidP="00567869">
            <w:pPr>
              <w:jc w:val="left"/>
              <w:rPr>
                <w:lang w:val="en-GB"/>
              </w:rPr>
            </w:pPr>
            <w:r w:rsidRPr="00711388">
              <w:rPr>
                <w:lang w:val="en-GB"/>
              </w:rPr>
              <w:t>Simulated (output) standard deviation</w:t>
            </w:r>
          </w:p>
        </w:tc>
        <w:tc>
          <w:tcPr>
            <w:tcW w:w="4536" w:type="dxa"/>
            <w:tcBorders>
              <w:top w:val="nil"/>
              <w:left w:val="nil"/>
              <w:bottom w:val="single" w:sz="4" w:space="0" w:color="auto"/>
              <w:right w:val="single" w:sz="4" w:space="0" w:color="auto"/>
            </w:tcBorders>
            <w:hideMark/>
          </w:tcPr>
          <w:p w14:paraId="5C637D25" w14:textId="75FA194A" w:rsidR="00872AFE" w:rsidRPr="00711388" w:rsidRDefault="00C22B27" w:rsidP="00567869">
            <w:pPr>
              <w:jc w:val="left"/>
              <w:rPr>
                <w:lang w:val="en-GB"/>
              </w:rPr>
            </w:pPr>
            <w:ins w:id="7029" w:author="Author">
              <w:r w:rsidRPr="00711388">
                <w:rPr>
                  <w:lang w:val="en-GB"/>
                </w:rPr>
                <w:t>This is the standard deviation of the profit and loss distribution forecast according to the approved model setup, i.e. as relevant for the calculation of the official SCR. It is the output obtained based on the simulation process (gross of reinsurance and on a discounted basis).</w:t>
              </w:r>
            </w:ins>
            <w:del w:id="7030" w:author="Author">
              <w:r w:rsidR="00872AFE" w:rsidRPr="00711388" w:rsidDel="00C22B27">
                <w:rPr>
                  <w:lang w:val="en-GB"/>
                </w:rPr>
                <w:delText>This is the standard deviation of the probability distribution of the future cash out-flows (Combined ratio styled) relating to claims events on a one-year time horizon basis as at the reporting reference date. It is the output obtained based on the simulation process (gross of reinsurance and on a discounted basis).</w:delText>
              </w:r>
            </w:del>
          </w:p>
        </w:tc>
      </w:tr>
      <w:tr w:rsidR="00872AFE" w:rsidRPr="00711388" w14:paraId="4BEE098D" w14:textId="77777777" w:rsidTr="00567869">
        <w:trPr>
          <w:trHeight w:val="1815"/>
        </w:trPr>
        <w:tc>
          <w:tcPr>
            <w:tcW w:w="2127" w:type="dxa"/>
            <w:tcBorders>
              <w:top w:val="nil"/>
              <w:left w:val="single" w:sz="4" w:space="0" w:color="auto"/>
              <w:bottom w:val="single" w:sz="4" w:space="0" w:color="auto"/>
              <w:right w:val="single" w:sz="4" w:space="0" w:color="auto"/>
            </w:tcBorders>
            <w:hideMark/>
          </w:tcPr>
          <w:p w14:paraId="70DEDBA3" w14:textId="77777777" w:rsidR="00872AFE" w:rsidRPr="00711388" w:rsidRDefault="00872AFE" w:rsidP="00567869">
            <w:pPr>
              <w:jc w:val="left"/>
              <w:rPr>
                <w:lang w:val="en-GB"/>
              </w:rPr>
            </w:pPr>
            <w:r w:rsidRPr="00711388">
              <w:rPr>
                <w:lang w:val="en-GB"/>
              </w:rPr>
              <w:t>R0120-R0330</w:t>
            </w:r>
          </w:p>
        </w:tc>
        <w:tc>
          <w:tcPr>
            <w:tcW w:w="2551" w:type="dxa"/>
            <w:tcBorders>
              <w:top w:val="nil"/>
              <w:left w:val="nil"/>
              <w:bottom w:val="single" w:sz="4" w:space="0" w:color="auto"/>
              <w:right w:val="single" w:sz="4" w:space="0" w:color="auto"/>
            </w:tcBorders>
            <w:hideMark/>
          </w:tcPr>
          <w:p w14:paraId="309CFBAB" w14:textId="77777777" w:rsidR="00872AFE" w:rsidRPr="00711388" w:rsidRDefault="00872AFE" w:rsidP="00567869">
            <w:pPr>
              <w:jc w:val="left"/>
              <w:rPr>
                <w:lang w:val="en-GB"/>
              </w:rPr>
            </w:pPr>
            <w:r w:rsidRPr="00711388">
              <w:rPr>
                <w:lang w:val="en-GB"/>
              </w:rPr>
              <w:t>Percentiles from 0.001 to 0.999</w:t>
            </w:r>
          </w:p>
        </w:tc>
        <w:tc>
          <w:tcPr>
            <w:tcW w:w="4536" w:type="dxa"/>
            <w:tcBorders>
              <w:top w:val="nil"/>
              <w:left w:val="nil"/>
              <w:bottom w:val="single" w:sz="4" w:space="0" w:color="auto"/>
              <w:right w:val="single" w:sz="4" w:space="0" w:color="auto"/>
            </w:tcBorders>
          </w:tcPr>
          <w:p w14:paraId="116FA7EA" w14:textId="77777777" w:rsidR="00872AFE" w:rsidRPr="00711388" w:rsidRDefault="00872AFE" w:rsidP="00567869">
            <w:pPr>
              <w:jc w:val="left"/>
              <w:rPr>
                <w:lang w:val="en-GB"/>
              </w:rPr>
            </w:pPr>
            <w:r w:rsidRPr="00711388">
              <w:rPr>
                <w:lang w:val="en-GB"/>
              </w:rPr>
              <w:t>The undertaking is expected to indicate the amounts of the percentiles required in the table related to the probability distribution of the future cash out-flows relating to claims events on a one-year time horizon basis as at the reporting reference date obtained based on the simulation process (gross of reinsurance and on a discounted basis).</w:t>
            </w:r>
          </w:p>
          <w:p w14:paraId="038978DB" w14:textId="77777777" w:rsidR="00872AFE" w:rsidRPr="00711388" w:rsidRDefault="00872AFE" w:rsidP="00567869">
            <w:pPr>
              <w:jc w:val="left"/>
              <w:rPr>
                <w:lang w:val="en-GB"/>
              </w:rPr>
            </w:pPr>
            <w:r w:rsidRPr="00711388">
              <w:rPr>
                <w:lang w:val="en-GB"/>
              </w:rPr>
              <w:t>If the risk measure definition is in line with the risk measure definition of Article 101 of the Solvency II Directive, the 99.5 percentile will differ by the Simulated (output) mean from the SCR.</w:t>
            </w:r>
          </w:p>
        </w:tc>
      </w:tr>
      <w:tr w:rsidR="00872AFE" w:rsidRPr="00711388" w14:paraId="166C725F" w14:textId="77777777" w:rsidTr="00567869">
        <w:trPr>
          <w:trHeight w:val="600"/>
        </w:trPr>
        <w:tc>
          <w:tcPr>
            <w:tcW w:w="9214" w:type="dxa"/>
            <w:gridSpan w:val="3"/>
            <w:tcBorders>
              <w:top w:val="nil"/>
              <w:left w:val="single" w:sz="4" w:space="0" w:color="auto"/>
              <w:bottom w:val="single" w:sz="4" w:space="0" w:color="auto"/>
              <w:right w:val="single" w:sz="4" w:space="0" w:color="auto"/>
            </w:tcBorders>
            <w:noWrap/>
          </w:tcPr>
          <w:p w14:paraId="05F15592" w14:textId="77777777" w:rsidR="00872AFE" w:rsidRPr="00711388" w:rsidRDefault="00872AFE" w:rsidP="00567869">
            <w:pPr>
              <w:jc w:val="left"/>
              <w:rPr>
                <w:lang w:val="en-GB"/>
              </w:rPr>
            </w:pPr>
            <w:r w:rsidRPr="00711388">
              <w:rPr>
                <w:i/>
                <w:lang w:val="en-GB"/>
              </w:rPr>
              <w:t>Net Reserve risk model data</w:t>
            </w:r>
          </w:p>
        </w:tc>
      </w:tr>
      <w:tr w:rsidR="00872AFE" w:rsidRPr="00711388" w14:paraId="4E4505F7"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596C600E" w14:textId="77777777" w:rsidR="00872AFE" w:rsidRPr="00711388" w:rsidRDefault="00872AFE" w:rsidP="00567869">
            <w:pPr>
              <w:jc w:val="left"/>
              <w:rPr>
                <w:lang w:val="en-GB"/>
              </w:rPr>
            </w:pPr>
            <w:r w:rsidRPr="00711388">
              <w:rPr>
                <w:lang w:val="en-GB"/>
              </w:rPr>
              <w:lastRenderedPageBreak/>
              <w:t>R0340</w:t>
            </w:r>
          </w:p>
        </w:tc>
        <w:tc>
          <w:tcPr>
            <w:tcW w:w="2551" w:type="dxa"/>
            <w:tcBorders>
              <w:top w:val="nil"/>
              <w:left w:val="nil"/>
              <w:bottom w:val="single" w:sz="4" w:space="0" w:color="auto"/>
              <w:right w:val="single" w:sz="4" w:space="0" w:color="auto"/>
            </w:tcBorders>
            <w:hideMark/>
          </w:tcPr>
          <w:p w14:paraId="2DADE61C" w14:textId="77777777" w:rsidR="00872AFE" w:rsidRPr="00711388" w:rsidRDefault="00872AFE" w:rsidP="00567869">
            <w:pPr>
              <w:jc w:val="left"/>
              <w:rPr>
                <w:lang w:val="en-GB"/>
              </w:rPr>
            </w:pPr>
            <w:r w:rsidRPr="00711388">
              <w:rPr>
                <w:lang w:val="en-GB"/>
              </w:rPr>
              <w:t>Provision for claims outstanding - discounted</w:t>
            </w:r>
          </w:p>
        </w:tc>
        <w:tc>
          <w:tcPr>
            <w:tcW w:w="4536" w:type="dxa"/>
            <w:tcBorders>
              <w:top w:val="nil"/>
              <w:left w:val="nil"/>
              <w:bottom w:val="single" w:sz="4" w:space="0" w:color="auto"/>
              <w:right w:val="single" w:sz="4" w:space="0" w:color="auto"/>
            </w:tcBorders>
            <w:hideMark/>
          </w:tcPr>
          <w:p w14:paraId="03617EAB" w14:textId="77777777" w:rsidR="00872AFE" w:rsidRPr="00711388" w:rsidRDefault="00872AFE" w:rsidP="00567869">
            <w:pPr>
              <w:jc w:val="left"/>
              <w:rPr>
                <w:lang w:val="en-GB"/>
              </w:rPr>
            </w:pPr>
            <w:r w:rsidRPr="00711388">
              <w:rPr>
                <w:lang w:val="en-GB"/>
              </w:rPr>
              <w:t>The best estimate of claims (net of reinsurance recoverables) that have not been settled. It includes all claims not yet settled, reported and not reported. Based on Article 77 of Solvency II Directive, the best estimate corresponds to the probability-weighted average of future cash-flows, taking account of the time value of money (expected present value of future cash-flows), using the relevant risk-free interest rate term structure.</w:t>
            </w:r>
          </w:p>
        </w:tc>
      </w:tr>
      <w:tr w:rsidR="00872AFE" w:rsidRPr="00711388" w14:paraId="630E58EE"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4902B623" w14:textId="77777777" w:rsidR="00872AFE" w:rsidRPr="00711388" w:rsidRDefault="00872AFE" w:rsidP="00567869">
            <w:pPr>
              <w:jc w:val="left"/>
              <w:rPr>
                <w:lang w:val="en-GB"/>
              </w:rPr>
            </w:pPr>
            <w:r w:rsidRPr="00711388">
              <w:rPr>
                <w:lang w:val="en-GB"/>
              </w:rPr>
              <w:t>R0350</w:t>
            </w:r>
          </w:p>
        </w:tc>
        <w:tc>
          <w:tcPr>
            <w:tcW w:w="2551" w:type="dxa"/>
            <w:tcBorders>
              <w:top w:val="nil"/>
              <w:left w:val="nil"/>
              <w:bottom w:val="single" w:sz="4" w:space="0" w:color="auto"/>
              <w:right w:val="single" w:sz="4" w:space="0" w:color="auto"/>
            </w:tcBorders>
            <w:hideMark/>
          </w:tcPr>
          <w:p w14:paraId="08123BA7" w14:textId="77777777" w:rsidR="00872AFE" w:rsidRPr="00711388" w:rsidRDefault="00872AFE" w:rsidP="00567869">
            <w:pPr>
              <w:jc w:val="left"/>
              <w:rPr>
                <w:lang w:val="en-GB"/>
              </w:rPr>
            </w:pPr>
            <w:r w:rsidRPr="00711388">
              <w:rPr>
                <w:lang w:val="en-GB"/>
              </w:rPr>
              <w:t>Premium Provision - discounted (only if premium provision allocated to reserve risk)</w:t>
            </w:r>
          </w:p>
        </w:tc>
        <w:tc>
          <w:tcPr>
            <w:tcW w:w="4536" w:type="dxa"/>
            <w:tcBorders>
              <w:top w:val="nil"/>
              <w:left w:val="nil"/>
              <w:bottom w:val="single" w:sz="4" w:space="0" w:color="auto"/>
              <w:right w:val="single" w:sz="4" w:space="0" w:color="auto"/>
            </w:tcBorders>
            <w:hideMark/>
          </w:tcPr>
          <w:p w14:paraId="3E872E77" w14:textId="77777777" w:rsidR="00872AFE" w:rsidRPr="00711388" w:rsidRDefault="00872AFE" w:rsidP="00567869">
            <w:pPr>
              <w:jc w:val="left"/>
              <w:rPr>
                <w:lang w:val="en-GB"/>
              </w:rPr>
            </w:pPr>
            <w:r w:rsidRPr="00711388">
              <w:rPr>
                <w:lang w:val="en-GB"/>
              </w:rPr>
              <w:t>The discounted sum of future cash flows that comprise the premium provisions net of reinsurance recoverables. This cell should be filled in if the premium provision at the reporting reference date is allocated to reserve risk.</w:t>
            </w:r>
          </w:p>
        </w:tc>
      </w:tr>
      <w:tr w:rsidR="00872AFE" w:rsidRPr="00711388" w14:paraId="7336C69D"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38768A2A" w14:textId="77777777" w:rsidR="00872AFE" w:rsidRPr="00711388" w:rsidRDefault="00872AFE" w:rsidP="00567869">
            <w:pPr>
              <w:jc w:val="left"/>
              <w:rPr>
                <w:lang w:val="en-GB" w:eastAsia="fr-FR"/>
              </w:rPr>
            </w:pPr>
            <w:r w:rsidRPr="00711388">
              <w:rPr>
                <w:lang w:val="en-GB"/>
              </w:rPr>
              <w:t>R0360</w:t>
            </w:r>
          </w:p>
        </w:tc>
        <w:tc>
          <w:tcPr>
            <w:tcW w:w="2551" w:type="dxa"/>
            <w:tcBorders>
              <w:top w:val="nil"/>
              <w:left w:val="nil"/>
              <w:bottom w:val="single" w:sz="4" w:space="0" w:color="auto"/>
              <w:right w:val="single" w:sz="4" w:space="0" w:color="auto"/>
            </w:tcBorders>
            <w:hideMark/>
          </w:tcPr>
          <w:p w14:paraId="369F2FB8" w14:textId="77777777" w:rsidR="00872AFE" w:rsidRPr="00711388" w:rsidRDefault="00872AFE" w:rsidP="00567869">
            <w:pPr>
              <w:jc w:val="left"/>
              <w:rPr>
                <w:lang w:val="en-GB"/>
              </w:rPr>
            </w:pPr>
            <w:r w:rsidRPr="00711388">
              <w:rPr>
                <w:lang w:val="en-GB"/>
              </w:rPr>
              <w:t>Solvency Capital Requirement</w:t>
            </w:r>
          </w:p>
        </w:tc>
        <w:tc>
          <w:tcPr>
            <w:tcW w:w="4536" w:type="dxa"/>
            <w:tcBorders>
              <w:top w:val="nil"/>
              <w:left w:val="nil"/>
              <w:bottom w:val="single" w:sz="4" w:space="0" w:color="auto"/>
              <w:right w:val="single" w:sz="4" w:space="0" w:color="auto"/>
            </w:tcBorders>
            <w:hideMark/>
          </w:tcPr>
          <w:p w14:paraId="13F6841B" w14:textId="77777777" w:rsidR="00872AFE" w:rsidRPr="00711388" w:rsidRDefault="00872AFE" w:rsidP="00567869">
            <w:pPr>
              <w:jc w:val="left"/>
              <w:rPr>
                <w:lang w:val="en-GB"/>
              </w:rPr>
            </w:pPr>
            <w:r w:rsidRPr="00711388">
              <w:rPr>
                <w:lang w:val="en-GB"/>
              </w:rPr>
              <w:t>This is the amount of funds that insurance and reinsurance undertakings need to face their risks. It is required to identify the solvency capital requirement for each internal line of business, SII LoB and aggregate level based on net of reinsurance data.</w:t>
            </w:r>
          </w:p>
        </w:tc>
      </w:tr>
      <w:tr w:rsidR="00872AFE" w:rsidRPr="00711388" w14:paraId="45D8197F"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176E67D4" w14:textId="77777777" w:rsidR="00872AFE" w:rsidRPr="00711388" w:rsidRDefault="00872AFE" w:rsidP="00567869">
            <w:pPr>
              <w:jc w:val="left"/>
              <w:rPr>
                <w:lang w:val="en-GB"/>
              </w:rPr>
            </w:pPr>
            <w:r w:rsidRPr="00711388">
              <w:rPr>
                <w:lang w:val="en-GB"/>
              </w:rPr>
              <w:t>R0370</w:t>
            </w:r>
          </w:p>
        </w:tc>
        <w:tc>
          <w:tcPr>
            <w:tcW w:w="2551" w:type="dxa"/>
            <w:tcBorders>
              <w:top w:val="nil"/>
              <w:left w:val="nil"/>
              <w:bottom w:val="single" w:sz="4" w:space="0" w:color="auto"/>
              <w:right w:val="single" w:sz="4" w:space="0" w:color="auto"/>
            </w:tcBorders>
            <w:hideMark/>
          </w:tcPr>
          <w:p w14:paraId="0191EDFC" w14:textId="77777777" w:rsidR="00872AFE" w:rsidRPr="00711388" w:rsidRDefault="00872AFE" w:rsidP="00567869">
            <w:pPr>
              <w:jc w:val="left"/>
              <w:rPr>
                <w:lang w:val="en-GB"/>
              </w:rPr>
            </w:pPr>
            <w:r w:rsidRPr="00711388">
              <w:rPr>
                <w:lang w:val="en-GB"/>
              </w:rPr>
              <w:t>Simulated (output) mean</w:t>
            </w:r>
          </w:p>
        </w:tc>
        <w:tc>
          <w:tcPr>
            <w:tcW w:w="4536" w:type="dxa"/>
            <w:tcBorders>
              <w:top w:val="nil"/>
              <w:left w:val="nil"/>
              <w:bottom w:val="single" w:sz="4" w:space="0" w:color="auto"/>
              <w:right w:val="single" w:sz="4" w:space="0" w:color="auto"/>
            </w:tcBorders>
            <w:hideMark/>
          </w:tcPr>
          <w:p w14:paraId="56639857" w14:textId="0AC06A44" w:rsidR="00872AFE" w:rsidRPr="00711388" w:rsidRDefault="00E95BBB" w:rsidP="00567869">
            <w:pPr>
              <w:jc w:val="left"/>
              <w:rPr>
                <w:lang w:val="en-GB"/>
              </w:rPr>
            </w:pPr>
            <w:ins w:id="7031" w:author="Author">
              <w:r w:rsidRPr="00711388">
                <w:rPr>
                  <w:lang w:val="en-GB"/>
                </w:rPr>
                <w:t>This is the mean of the profit and loss distribution forecast according to the approved model setup, i.e. as relevant for the calculation of the official SCR. It is the output obtained based on the simulation process (net of reinsurance and on a discounted basis).</w:t>
              </w:r>
            </w:ins>
            <w:del w:id="7032" w:author="Author">
              <w:r w:rsidR="00872AFE" w:rsidRPr="00711388" w:rsidDel="00E95BBB">
                <w:rPr>
                  <w:lang w:val="en-GB"/>
                </w:rPr>
                <w:delText xml:space="preserve">This is the mean of the probability distribution. It is the output obtained based on the simulation process (net of reinsurance and on discounted basis). </w:delText>
              </w:r>
            </w:del>
          </w:p>
        </w:tc>
      </w:tr>
      <w:tr w:rsidR="00872AFE" w:rsidRPr="00711388" w14:paraId="3C53A433"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0E5704EA" w14:textId="77777777" w:rsidR="00872AFE" w:rsidRPr="00711388" w:rsidRDefault="00872AFE" w:rsidP="00567869">
            <w:pPr>
              <w:jc w:val="left"/>
              <w:rPr>
                <w:lang w:val="en-GB"/>
              </w:rPr>
            </w:pPr>
            <w:r w:rsidRPr="00711388">
              <w:rPr>
                <w:lang w:val="en-GB"/>
              </w:rPr>
              <w:t>R0380</w:t>
            </w:r>
          </w:p>
        </w:tc>
        <w:tc>
          <w:tcPr>
            <w:tcW w:w="2551" w:type="dxa"/>
            <w:tcBorders>
              <w:top w:val="nil"/>
              <w:left w:val="nil"/>
              <w:bottom w:val="single" w:sz="4" w:space="0" w:color="auto"/>
              <w:right w:val="single" w:sz="4" w:space="0" w:color="auto"/>
            </w:tcBorders>
            <w:hideMark/>
          </w:tcPr>
          <w:p w14:paraId="3B644E70" w14:textId="77777777" w:rsidR="00872AFE" w:rsidRPr="00711388" w:rsidRDefault="00872AFE" w:rsidP="00567869">
            <w:pPr>
              <w:jc w:val="left"/>
              <w:rPr>
                <w:lang w:val="en-GB"/>
              </w:rPr>
            </w:pPr>
            <w:r w:rsidRPr="00711388">
              <w:rPr>
                <w:lang w:val="en-GB"/>
              </w:rPr>
              <w:t>Simulated (output) standard deviation</w:t>
            </w:r>
          </w:p>
        </w:tc>
        <w:tc>
          <w:tcPr>
            <w:tcW w:w="4536" w:type="dxa"/>
            <w:tcBorders>
              <w:top w:val="nil"/>
              <w:left w:val="nil"/>
              <w:bottom w:val="single" w:sz="4" w:space="0" w:color="auto"/>
              <w:right w:val="single" w:sz="4" w:space="0" w:color="auto"/>
            </w:tcBorders>
            <w:hideMark/>
          </w:tcPr>
          <w:p w14:paraId="1221F8D4" w14:textId="2DF0D810" w:rsidR="00872AFE" w:rsidRPr="00711388" w:rsidRDefault="00C22B27" w:rsidP="00567869">
            <w:pPr>
              <w:jc w:val="left"/>
              <w:rPr>
                <w:lang w:val="en-GB"/>
              </w:rPr>
            </w:pPr>
            <w:ins w:id="7033" w:author="Author">
              <w:r w:rsidRPr="00711388">
                <w:rPr>
                  <w:lang w:val="en-GB"/>
                </w:rPr>
                <w:t>This is the standard deviation of the profit and loss distribution forecast according to the approved model setup, i.e. as relevant for the calculation of the official SCR. It is the output obtained based on the simulation process (net of reinsurance and on a discounted basis).</w:t>
              </w:r>
            </w:ins>
            <w:del w:id="7034" w:author="Author">
              <w:r w:rsidR="00872AFE" w:rsidRPr="00711388" w:rsidDel="00C22B27">
                <w:rPr>
                  <w:lang w:val="en-GB"/>
                </w:rPr>
                <w:delText xml:space="preserve">This is the standard deviation of the probability distribution. It is the output obtained based on the simulation </w:delText>
              </w:r>
              <w:r w:rsidR="00872AFE" w:rsidRPr="00711388" w:rsidDel="00C22B27">
                <w:rPr>
                  <w:lang w:val="en-GB"/>
                </w:rPr>
                <w:lastRenderedPageBreak/>
                <w:delText>process (net of reinsurance and on discounted basis).</w:delText>
              </w:r>
            </w:del>
          </w:p>
        </w:tc>
      </w:tr>
      <w:tr w:rsidR="00872AFE" w:rsidRPr="00711388" w14:paraId="6DAD39AF" w14:textId="77777777" w:rsidTr="00567869">
        <w:trPr>
          <w:trHeight w:val="1800"/>
        </w:trPr>
        <w:tc>
          <w:tcPr>
            <w:tcW w:w="2127" w:type="dxa"/>
            <w:tcBorders>
              <w:top w:val="nil"/>
              <w:left w:val="single" w:sz="4" w:space="0" w:color="auto"/>
              <w:bottom w:val="single" w:sz="4" w:space="0" w:color="auto"/>
              <w:right w:val="single" w:sz="4" w:space="0" w:color="auto"/>
            </w:tcBorders>
            <w:hideMark/>
          </w:tcPr>
          <w:p w14:paraId="6FCF016E" w14:textId="77777777" w:rsidR="00872AFE" w:rsidRPr="00711388" w:rsidRDefault="00872AFE" w:rsidP="00567869">
            <w:pPr>
              <w:jc w:val="left"/>
              <w:rPr>
                <w:lang w:val="en-GB"/>
              </w:rPr>
            </w:pPr>
            <w:r w:rsidRPr="00711388">
              <w:rPr>
                <w:lang w:val="en-GB"/>
              </w:rPr>
              <w:lastRenderedPageBreak/>
              <w:t>R0390-R0600</w:t>
            </w:r>
          </w:p>
        </w:tc>
        <w:tc>
          <w:tcPr>
            <w:tcW w:w="2551" w:type="dxa"/>
            <w:tcBorders>
              <w:top w:val="nil"/>
              <w:left w:val="nil"/>
              <w:bottom w:val="single" w:sz="4" w:space="0" w:color="auto"/>
              <w:right w:val="single" w:sz="4" w:space="0" w:color="auto"/>
            </w:tcBorders>
            <w:hideMark/>
          </w:tcPr>
          <w:p w14:paraId="7376CF0C" w14:textId="77777777" w:rsidR="00872AFE" w:rsidRPr="00711388" w:rsidRDefault="00872AFE" w:rsidP="00567869">
            <w:pPr>
              <w:jc w:val="left"/>
              <w:rPr>
                <w:lang w:val="en-GB"/>
              </w:rPr>
            </w:pPr>
            <w:r w:rsidRPr="00711388">
              <w:rPr>
                <w:lang w:val="en-GB"/>
              </w:rPr>
              <w:t>Percentiles from 0.001 to 0.999</w:t>
            </w:r>
          </w:p>
        </w:tc>
        <w:tc>
          <w:tcPr>
            <w:tcW w:w="4536" w:type="dxa"/>
            <w:tcBorders>
              <w:top w:val="nil"/>
              <w:left w:val="nil"/>
              <w:bottom w:val="single" w:sz="4" w:space="0" w:color="auto"/>
              <w:right w:val="single" w:sz="4" w:space="0" w:color="auto"/>
            </w:tcBorders>
            <w:hideMark/>
          </w:tcPr>
          <w:p w14:paraId="2FF1E364" w14:textId="77777777" w:rsidR="00872AFE" w:rsidRPr="00711388" w:rsidRDefault="00872AFE" w:rsidP="00567869">
            <w:pPr>
              <w:jc w:val="left"/>
              <w:rPr>
                <w:lang w:val="en-GB"/>
              </w:rPr>
            </w:pPr>
            <w:r w:rsidRPr="00711388">
              <w:rPr>
                <w:lang w:val="en-GB"/>
              </w:rPr>
              <w:t>The undertaking is expected to indicate the amounts of the percentiles required in the table related to the probability distribution obtained based on the simulation process (net of reinsurance and on discounted basis).</w:t>
            </w:r>
          </w:p>
        </w:tc>
      </w:tr>
      <w:tr w:rsidR="00872AFE" w:rsidRPr="00711388" w14:paraId="4F705736" w14:textId="77777777" w:rsidTr="00567869">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298ADDEB" w14:textId="77777777" w:rsidR="00872AFE" w:rsidRPr="00711388" w:rsidRDefault="00872AFE" w:rsidP="00567869">
            <w:pPr>
              <w:jc w:val="left"/>
              <w:rPr>
                <w:b/>
                <w:bCs/>
                <w:lang w:val="en-GB"/>
              </w:rPr>
            </w:pPr>
            <w:r w:rsidRPr="00711388">
              <w:rPr>
                <w:i/>
                <w:lang w:val="en-GB"/>
              </w:rPr>
              <w:t>Gross Premium risk model data</w:t>
            </w:r>
          </w:p>
        </w:tc>
      </w:tr>
      <w:tr w:rsidR="00872AFE" w:rsidRPr="00711388" w14:paraId="22047E07" w14:textId="77777777" w:rsidTr="00567869">
        <w:trPr>
          <w:trHeight w:val="900"/>
        </w:trPr>
        <w:tc>
          <w:tcPr>
            <w:tcW w:w="2127" w:type="dxa"/>
            <w:tcBorders>
              <w:top w:val="single" w:sz="4" w:space="0" w:color="auto"/>
              <w:left w:val="single" w:sz="4" w:space="0" w:color="auto"/>
              <w:bottom w:val="single" w:sz="4" w:space="0" w:color="auto"/>
              <w:right w:val="single" w:sz="4" w:space="0" w:color="auto"/>
            </w:tcBorders>
          </w:tcPr>
          <w:p w14:paraId="23CEA077" w14:textId="77777777" w:rsidR="00872AFE" w:rsidRPr="00711388" w:rsidRDefault="00872AFE" w:rsidP="00567869">
            <w:pPr>
              <w:jc w:val="left"/>
              <w:rPr>
                <w:lang w:val="en-GB"/>
              </w:rPr>
            </w:pPr>
            <w:r w:rsidRPr="00711388">
              <w:rPr>
                <w:lang w:val="en-GB"/>
              </w:rPr>
              <w:t>Z0020</w:t>
            </w:r>
          </w:p>
        </w:tc>
        <w:tc>
          <w:tcPr>
            <w:tcW w:w="2551" w:type="dxa"/>
            <w:tcBorders>
              <w:top w:val="single" w:sz="4" w:space="0" w:color="auto"/>
              <w:left w:val="nil"/>
              <w:bottom w:val="single" w:sz="4" w:space="0" w:color="auto"/>
              <w:right w:val="single" w:sz="4" w:space="0" w:color="auto"/>
            </w:tcBorders>
          </w:tcPr>
          <w:p w14:paraId="48EEB3A5" w14:textId="77777777" w:rsidR="00872AFE" w:rsidRPr="00711388" w:rsidRDefault="00872AFE" w:rsidP="00567869">
            <w:pPr>
              <w:jc w:val="left"/>
              <w:rPr>
                <w:lang w:val="en-GB"/>
              </w:rPr>
            </w:pPr>
            <w:r w:rsidRPr="00711388">
              <w:rPr>
                <w:lang w:val="en-GB"/>
              </w:rPr>
              <w:t>Risk type</w:t>
            </w:r>
          </w:p>
        </w:tc>
        <w:tc>
          <w:tcPr>
            <w:tcW w:w="4536" w:type="dxa"/>
            <w:tcBorders>
              <w:top w:val="single" w:sz="4" w:space="0" w:color="auto"/>
              <w:left w:val="nil"/>
              <w:bottom w:val="single" w:sz="4" w:space="0" w:color="auto"/>
              <w:right w:val="single" w:sz="4" w:space="0" w:color="auto"/>
            </w:tcBorders>
          </w:tcPr>
          <w:p w14:paraId="086EA68C" w14:textId="77777777" w:rsidR="00872AFE" w:rsidRPr="00711388" w:rsidRDefault="00872AFE" w:rsidP="00567869">
            <w:pPr>
              <w:jc w:val="left"/>
              <w:rPr>
                <w:lang w:val="en-GB"/>
              </w:rPr>
            </w:pPr>
            <w:r w:rsidRPr="00711388">
              <w:rPr>
                <w:lang w:val="en-GB"/>
              </w:rPr>
              <w:t>One of the options in the following closed list shall be used:</w:t>
            </w:r>
          </w:p>
          <w:p w14:paraId="17F80807" w14:textId="77777777" w:rsidR="00872AFE" w:rsidRPr="00711388" w:rsidRDefault="00872AFE" w:rsidP="00567869">
            <w:pPr>
              <w:jc w:val="left"/>
              <w:rPr>
                <w:lang w:val="en-GB"/>
              </w:rPr>
            </w:pPr>
          </w:p>
          <w:p w14:paraId="2158ACBE" w14:textId="7F8BB68A" w:rsidR="00872AFE" w:rsidRPr="00711388" w:rsidRDefault="00872AFE" w:rsidP="00567869">
            <w:pPr>
              <w:jc w:val="left"/>
              <w:rPr>
                <w:lang w:val="en-GB"/>
              </w:rPr>
            </w:pPr>
            <w:r w:rsidRPr="00711388">
              <w:rPr>
                <w:lang w:val="en-GB"/>
              </w:rPr>
              <w:t xml:space="preserve">1 </w:t>
            </w:r>
            <w:r w:rsidR="00711388" w:rsidRPr="00711388">
              <w:rPr>
                <w:lang w:val="en-GB"/>
              </w:rPr>
              <w:t>-</w:t>
            </w:r>
            <w:r w:rsidRPr="00711388">
              <w:rPr>
                <w:lang w:val="en-GB"/>
              </w:rPr>
              <w:t xml:space="preserve"> Non-life and NSLT health premium risk aggregated jointly with implicit catastrophe risk</w:t>
            </w:r>
          </w:p>
          <w:p w14:paraId="61E7B157" w14:textId="08EC5FFF" w:rsidR="00872AFE" w:rsidRPr="00711388" w:rsidRDefault="00872AFE" w:rsidP="00567869">
            <w:pPr>
              <w:jc w:val="left"/>
              <w:rPr>
                <w:lang w:val="en-GB"/>
              </w:rPr>
            </w:pPr>
            <w:r w:rsidRPr="00711388">
              <w:rPr>
                <w:lang w:val="en-GB"/>
              </w:rPr>
              <w:t xml:space="preserve">2 </w:t>
            </w:r>
            <w:r w:rsidR="00711388" w:rsidRPr="00711388">
              <w:rPr>
                <w:lang w:val="en-GB"/>
              </w:rPr>
              <w:t>-</w:t>
            </w:r>
            <w:r w:rsidRPr="00711388">
              <w:rPr>
                <w:lang w:val="en-GB"/>
              </w:rPr>
              <w:t xml:space="preserve"> Non-life and NSLT health premium risk aggregated jointly</w:t>
            </w:r>
          </w:p>
          <w:p w14:paraId="108B38EA" w14:textId="6DE67BA6" w:rsidR="00872AFE" w:rsidRPr="00711388" w:rsidRDefault="00872AFE" w:rsidP="00567869">
            <w:pPr>
              <w:jc w:val="left"/>
              <w:rPr>
                <w:lang w:val="en-GB"/>
              </w:rPr>
            </w:pPr>
            <w:r w:rsidRPr="00711388">
              <w:rPr>
                <w:lang w:val="en-GB"/>
              </w:rPr>
              <w:t xml:space="preserve">3 </w:t>
            </w:r>
            <w:r w:rsidR="00711388" w:rsidRPr="00711388">
              <w:rPr>
                <w:lang w:val="en-GB"/>
              </w:rPr>
              <w:t>-</w:t>
            </w:r>
            <w:r w:rsidRPr="00711388">
              <w:rPr>
                <w:lang w:val="en-GB"/>
              </w:rPr>
              <w:t xml:space="preserve"> Non-life underwriting premium risk with implicit catastrophe risk</w:t>
            </w:r>
          </w:p>
          <w:p w14:paraId="7C94711D" w14:textId="4AD7AECA" w:rsidR="00872AFE" w:rsidRPr="00711388" w:rsidRDefault="00872AFE" w:rsidP="00567869">
            <w:pPr>
              <w:jc w:val="left"/>
              <w:rPr>
                <w:ins w:id="7035" w:author="Author"/>
                <w:lang w:val="en-GB"/>
              </w:rPr>
            </w:pPr>
            <w:r w:rsidRPr="00711388">
              <w:rPr>
                <w:lang w:val="en-GB"/>
              </w:rPr>
              <w:t xml:space="preserve">4 </w:t>
            </w:r>
            <w:r w:rsidR="00711388" w:rsidRPr="00711388">
              <w:rPr>
                <w:lang w:val="en-GB"/>
              </w:rPr>
              <w:t>-</w:t>
            </w:r>
            <w:r w:rsidRPr="00711388">
              <w:rPr>
                <w:lang w:val="en-GB"/>
              </w:rPr>
              <w:t xml:space="preserve"> Non-life underwriting premium risk</w:t>
            </w:r>
          </w:p>
          <w:p w14:paraId="42AC69CC" w14:textId="317A99A1" w:rsidR="009B29F7" w:rsidRPr="00711388" w:rsidRDefault="009B29F7" w:rsidP="00567869">
            <w:pPr>
              <w:jc w:val="left"/>
              <w:rPr>
                <w:ins w:id="7036" w:author="Author"/>
                <w:lang w:val="en-GB"/>
              </w:rPr>
            </w:pPr>
            <w:ins w:id="7037" w:author="Author">
              <w:r w:rsidRPr="00711388">
                <w:rPr>
                  <w:lang w:val="en-GB"/>
                </w:rPr>
                <w:t xml:space="preserve">5 </w:t>
              </w:r>
            </w:ins>
            <w:r w:rsidR="00711388" w:rsidRPr="00711388">
              <w:rPr>
                <w:lang w:val="en-GB"/>
              </w:rPr>
              <w:t>-</w:t>
            </w:r>
            <w:ins w:id="7038" w:author="Author">
              <w:r w:rsidRPr="00711388">
                <w:rPr>
                  <w:lang w:val="en-GB"/>
                </w:rPr>
                <w:t xml:space="preserve"> NSLT health underwriting premium risk with implicit catastrophe risk</w:t>
              </w:r>
            </w:ins>
          </w:p>
          <w:p w14:paraId="48132879" w14:textId="77208397" w:rsidR="00872AFE" w:rsidRPr="00711388" w:rsidRDefault="009B29F7" w:rsidP="00567869">
            <w:pPr>
              <w:jc w:val="left"/>
              <w:rPr>
                <w:lang w:val="en-GB"/>
              </w:rPr>
            </w:pPr>
            <w:ins w:id="7039" w:author="Author">
              <w:r w:rsidRPr="00711388">
                <w:rPr>
                  <w:lang w:val="en-GB"/>
                </w:rPr>
                <w:t xml:space="preserve">6 </w:t>
              </w:r>
            </w:ins>
            <w:r w:rsidR="00711388" w:rsidRPr="00711388">
              <w:rPr>
                <w:lang w:val="en-GB"/>
              </w:rPr>
              <w:t>-</w:t>
            </w:r>
            <w:ins w:id="7040" w:author="Author">
              <w:r w:rsidRPr="00711388">
                <w:rPr>
                  <w:lang w:val="en-GB"/>
                </w:rPr>
                <w:t xml:space="preserve"> NSLT health underwriting premium risk</w:t>
              </w:r>
            </w:ins>
          </w:p>
        </w:tc>
      </w:tr>
      <w:tr w:rsidR="00872AFE" w:rsidRPr="00711388" w14:paraId="4639A911" w14:textId="77777777" w:rsidTr="00567869">
        <w:trPr>
          <w:trHeight w:val="900"/>
        </w:trPr>
        <w:tc>
          <w:tcPr>
            <w:tcW w:w="2127" w:type="dxa"/>
            <w:tcBorders>
              <w:top w:val="single" w:sz="4" w:space="0" w:color="auto"/>
              <w:left w:val="single" w:sz="4" w:space="0" w:color="auto"/>
              <w:bottom w:val="single" w:sz="4" w:space="0" w:color="auto"/>
              <w:right w:val="single" w:sz="4" w:space="0" w:color="auto"/>
            </w:tcBorders>
            <w:hideMark/>
          </w:tcPr>
          <w:p w14:paraId="2163A4BE" w14:textId="77777777" w:rsidR="00872AFE" w:rsidRPr="00711388" w:rsidRDefault="00872AFE" w:rsidP="00567869">
            <w:pPr>
              <w:jc w:val="left"/>
              <w:rPr>
                <w:lang w:val="en-GB"/>
              </w:rPr>
            </w:pPr>
            <w:r w:rsidRPr="00711388">
              <w:rPr>
                <w:lang w:val="en-GB"/>
              </w:rPr>
              <w:t>C0100</w:t>
            </w:r>
          </w:p>
        </w:tc>
        <w:tc>
          <w:tcPr>
            <w:tcW w:w="2551" w:type="dxa"/>
            <w:tcBorders>
              <w:top w:val="single" w:sz="4" w:space="0" w:color="auto"/>
              <w:left w:val="nil"/>
              <w:bottom w:val="single" w:sz="4" w:space="0" w:color="auto"/>
              <w:right w:val="single" w:sz="4" w:space="0" w:color="auto"/>
            </w:tcBorders>
            <w:hideMark/>
          </w:tcPr>
          <w:p w14:paraId="06B3CA78" w14:textId="77777777" w:rsidR="00872AFE" w:rsidRPr="00711388" w:rsidRDefault="00872AFE" w:rsidP="00567869">
            <w:pPr>
              <w:jc w:val="left"/>
              <w:rPr>
                <w:lang w:val="en-GB"/>
              </w:rPr>
            </w:pPr>
            <w:r w:rsidRPr="00711388">
              <w:rPr>
                <w:lang w:val="en-GB"/>
              </w:rPr>
              <w:t>Diversified premium risk excluding explicit Catastrophe Risk</w:t>
            </w:r>
          </w:p>
        </w:tc>
        <w:tc>
          <w:tcPr>
            <w:tcW w:w="4536" w:type="dxa"/>
            <w:tcBorders>
              <w:top w:val="single" w:sz="4" w:space="0" w:color="auto"/>
              <w:left w:val="nil"/>
              <w:bottom w:val="single" w:sz="4" w:space="0" w:color="auto"/>
              <w:right w:val="single" w:sz="4" w:space="0" w:color="auto"/>
            </w:tcBorders>
            <w:hideMark/>
          </w:tcPr>
          <w:p w14:paraId="3A6B0EF9" w14:textId="77777777" w:rsidR="00872AFE" w:rsidRPr="00711388" w:rsidRDefault="00872AFE" w:rsidP="00567869">
            <w:pPr>
              <w:jc w:val="left"/>
              <w:rPr>
                <w:lang w:val="en-GB"/>
              </w:rPr>
            </w:pPr>
            <w:r w:rsidRPr="00711388">
              <w:rPr>
                <w:lang w:val="en-GB"/>
              </w:rPr>
              <w:t xml:space="preserve">Aggregate premium risk gross/net of reinsurance after applying diversification effects among different risks. </w:t>
            </w:r>
          </w:p>
          <w:p w14:paraId="382A34D5" w14:textId="77777777" w:rsidR="00872AFE" w:rsidRPr="00711388" w:rsidRDefault="00872AFE" w:rsidP="00567869">
            <w:pPr>
              <w:jc w:val="left"/>
              <w:rPr>
                <w:lang w:val="en-GB"/>
              </w:rPr>
            </w:pPr>
            <w:r w:rsidRPr="00711388">
              <w:rPr>
                <w:lang w:val="en-GB"/>
              </w:rPr>
              <w:t>It will include catastrophe risk if it is modelled jointly with the premium risk, otherwise catastrophe risk will be reported using separate codes described in the “</w:t>
            </w:r>
            <w:r w:rsidRPr="00711388">
              <w:rPr>
                <w:bCs/>
                <w:lang w:val="en-GB"/>
              </w:rPr>
              <w:t>DISTRIBUTION OF LOSSES FROM CATASTROPHE PERILS</w:t>
            </w:r>
            <w:r w:rsidRPr="00711388">
              <w:rPr>
                <w:lang w:val="en-GB"/>
              </w:rPr>
              <w:t>” section of this LOG file.</w:t>
            </w:r>
          </w:p>
        </w:tc>
      </w:tr>
      <w:tr w:rsidR="00872AFE" w:rsidRPr="00711388" w14:paraId="64463809" w14:textId="77777777" w:rsidTr="00567869">
        <w:trPr>
          <w:trHeight w:val="600"/>
        </w:trPr>
        <w:tc>
          <w:tcPr>
            <w:tcW w:w="2127" w:type="dxa"/>
            <w:tcBorders>
              <w:top w:val="nil"/>
              <w:left w:val="single" w:sz="4" w:space="0" w:color="auto"/>
              <w:bottom w:val="single" w:sz="4" w:space="0" w:color="auto"/>
              <w:right w:val="single" w:sz="4" w:space="0" w:color="auto"/>
            </w:tcBorders>
            <w:hideMark/>
          </w:tcPr>
          <w:p w14:paraId="2D17DB47" w14:textId="77777777" w:rsidR="00872AFE" w:rsidRPr="00711388" w:rsidRDefault="00872AFE" w:rsidP="00567869">
            <w:pPr>
              <w:jc w:val="left"/>
              <w:rPr>
                <w:lang w:val="en-GB"/>
              </w:rPr>
            </w:pPr>
            <w:r w:rsidRPr="00711388">
              <w:rPr>
                <w:lang w:val="en-GB"/>
              </w:rPr>
              <w:t>C0110</w:t>
            </w:r>
          </w:p>
        </w:tc>
        <w:tc>
          <w:tcPr>
            <w:tcW w:w="2551" w:type="dxa"/>
            <w:tcBorders>
              <w:top w:val="nil"/>
              <w:left w:val="nil"/>
              <w:bottom w:val="single" w:sz="4" w:space="0" w:color="auto"/>
              <w:right w:val="single" w:sz="4" w:space="0" w:color="auto"/>
            </w:tcBorders>
            <w:hideMark/>
          </w:tcPr>
          <w:p w14:paraId="0743EE11" w14:textId="77777777" w:rsidR="00872AFE" w:rsidRPr="00711388" w:rsidRDefault="00872AFE" w:rsidP="00567869">
            <w:pPr>
              <w:jc w:val="left"/>
              <w:rPr>
                <w:lang w:val="en-GB"/>
              </w:rPr>
            </w:pPr>
            <w:r w:rsidRPr="00711388">
              <w:rPr>
                <w:lang w:val="en-GB"/>
              </w:rPr>
              <w:t>SII Line of Business</w:t>
            </w:r>
          </w:p>
        </w:tc>
        <w:tc>
          <w:tcPr>
            <w:tcW w:w="4536" w:type="dxa"/>
            <w:tcBorders>
              <w:top w:val="nil"/>
              <w:left w:val="nil"/>
              <w:bottom w:val="single" w:sz="4" w:space="0" w:color="auto"/>
              <w:right w:val="single" w:sz="4" w:space="0" w:color="auto"/>
            </w:tcBorders>
            <w:hideMark/>
          </w:tcPr>
          <w:p w14:paraId="5410A94A" w14:textId="77777777" w:rsidR="00872AFE" w:rsidRPr="00711388" w:rsidRDefault="00872AFE" w:rsidP="00567869">
            <w:pPr>
              <w:jc w:val="left"/>
              <w:rPr>
                <w:lang w:val="en-GB"/>
              </w:rPr>
            </w:pPr>
            <w:r w:rsidRPr="00711388">
              <w:rPr>
                <w:lang w:val="en-GB"/>
              </w:rPr>
              <w:t xml:space="preserve">Premium risk gross/net of reinsurance for each Solvency II LoB. </w:t>
            </w:r>
          </w:p>
          <w:p w14:paraId="1E3B4EAE" w14:textId="77777777" w:rsidR="00872AFE" w:rsidRPr="00711388" w:rsidRDefault="00872AFE" w:rsidP="00567869">
            <w:pPr>
              <w:pStyle w:val="NormalCentered"/>
              <w:jc w:val="left"/>
              <w:rPr>
                <w:lang w:val="en-GB"/>
              </w:rPr>
            </w:pPr>
            <w:r w:rsidRPr="00711388">
              <w:rPr>
                <w:lang w:val="en-GB"/>
              </w:rPr>
              <w:t xml:space="preserve">It will include catastrophe risk if it is modelled jointly with the premium risk, otherwise catastrophe risk will be reported </w:t>
            </w:r>
            <w:r w:rsidRPr="00711388">
              <w:rPr>
                <w:lang w:val="en-GB"/>
              </w:rPr>
              <w:lastRenderedPageBreak/>
              <w:t>using separate codes described in the “</w:t>
            </w:r>
            <w:r w:rsidRPr="00711388">
              <w:rPr>
                <w:bCs/>
                <w:lang w:val="en-GB"/>
              </w:rPr>
              <w:t>DISTRIBUTION OF LOSSES FROM CATASTROPHE PERILS</w:t>
            </w:r>
            <w:r w:rsidRPr="00711388">
              <w:rPr>
                <w:lang w:val="en-GB"/>
              </w:rPr>
              <w:t>” section of this LOG file.</w:t>
            </w:r>
          </w:p>
        </w:tc>
      </w:tr>
      <w:tr w:rsidR="00872AFE" w:rsidRPr="00711388" w14:paraId="754FFC92" w14:textId="77777777" w:rsidTr="00567869">
        <w:trPr>
          <w:trHeight w:val="600"/>
        </w:trPr>
        <w:tc>
          <w:tcPr>
            <w:tcW w:w="2127" w:type="dxa"/>
            <w:tcBorders>
              <w:top w:val="nil"/>
              <w:left w:val="single" w:sz="4" w:space="0" w:color="auto"/>
              <w:bottom w:val="single" w:sz="4" w:space="0" w:color="auto"/>
              <w:right w:val="single" w:sz="4" w:space="0" w:color="auto"/>
            </w:tcBorders>
            <w:hideMark/>
          </w:tcPr>
          <w:p w14:paraId="74E08E67" w14:textId="77777777" w:rsidR="00872AFE" w:rsidRPr="00711388" w:rsidRDefault="00872AFE" w:rsidP="00567869">
            <w:pPr>
              <w:jc w:val="left"/>
              <w:rPr>
                <w:lang w:val="en-GB"/>
              </w:rPr>
            </w:pPr>
            <w:r w:rsidRPr="00711388">
              <w:rPr>
                <w:lang w:val="en-GB"/>
              </w:rPr>
              <w:lastRenderedPageBreak/>
              <w:t>C0120</w:t>
            </w:r>
          </w:p>
        </w:tc>
        <w:tc>
          <w:tcPr>
            <w:tcW w:w="2551" w:type="dxa"/>
            <w:tcBorders>
              <w:top w:val="nil"/>
              <w:left w:val="nil"/>
              <w:bottom w:val="single" w:sz="4" w:space="0" w:color="auto"/>
              <w:right w:val="single" w:sz="4" w:space="0" w:color="auto"/>
            </w:tcBorders>
            <w:hideMark/>
          </w:tcPr>
          <w:p w14:paraId="65C3FD27" w14:textId="77777777" w:rsidR="00872AFE" w:rsidRPr="00711388" w:rsidRDefault="00872AFE" w:rsidP="00567869">
            <w:pPr>
              <w:jc w:val="left"/>
              <w:rPr>
                <w:lang w:val="en-GB"/>
              </w:rPr>
            </w:pPr>
            <w:r w:rsidRPr="00711388">
              <w:rPr>
                <w:lang w:val="en-GB"/>
              </w:rPr>
              <w:t>Internal Line of Business</w:t>
            </w:r>
          </w:p>
        </w:tc>
        <w:tc>
          <w:tcPr>
            <w:tcW w:w="4536" w:type="dxa"/>
            <w:tcBorders>
              <w:top w:val="nil"/>
              <w:left w:val="nil"/>
              <w:bottom w:val="single" w:sz="4" w:space="0" w:color="auto"/>
              <w:right w:val="single" w:sz="4" w:space="0" w:color="auto"/>
            </w:tcBorders>
            <w:hideMark/>
          </w:tcPr>
          <w:p w14:paraId="2AD3A533" w14:textId="77777777" w:rsidR="00872AFE" w:rsidRPr="00711388" w:rsidRDefault="00872AFE" w:rsidP="00567869">
            <w:pPr>
              <w:jc w:val="left"/>
              <w:rPr>
                <w:lang w:val="en-GB"/>
              </w:rPr>
            </w:pPr>
            <w:r w:rsidRPr="00711388">
              <w:rPr>
                <w:lang w:val="en-GB"/>
              </w:rPr>
              <w:t xml:space="preserve">Premium risk gross/net of reinsurance for each internal LoB. </w:t>
            </w:r>
          </w:p>
          <w:p w14:paraId="14755BD0" w14:textId="77777777" w:rsidR="00872AFE" w:rsidRPr="00711388" w:rsidRDefault="00872AFE" w:rsidP="00567869">
            <w:pPr>
              <w:jc w:val="left"/>
              <w:rPr>
                <w:lang w:val="en-GB"/>
              </w:rPr>
            </w:pPr>
            <w:r w:rsidRPr="00711388">
              <w:rPr>
                <w:lang w:val="en-GB"/>
              </w:rPr>
              <w:t>It will include catastrophe risk if it is modelled jointly with the premium risk, otherwise catastrophe risk will be reported using separate codes described in the “</w:t>
            </w:r>
            <w:r w:rsidRPr="00711388">
              <w:rPr>
                <w:bCs/>
                <w:lang w:val="en-GB"/>
              </w:rPr>
              <w:t>DISTRIBUTION OF LOSSES FROM CATASTROPHE PERILS</w:t>
            </w:r>
            <w:r w:rsidRPr="00711388">
              <w:rPr>
                <w:lang w:val="en-GB"/>
              </w:rPr>
              <w:t>” section of this LOG file.</w:t>
            </w:r>
          </w:p>
        </w:tc>
      </w:tr>
      <w:tr w:rsidR="00872AFE" w:rsidRPr="00711388" w14:paraId="4B7EE072"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18996E38" w14:textId="77777777" w:rsidR="00872AFE" w:rsidRPr="00711388" w:rsidRDefault="00872AFE" w:rsidP="00567869">
            <w:pPr>
              <w:jc w:val="left"/>
              <w:rPr>
                <w:lang w:val="en-GB"/>
              </w:rPr>
            </w:pPr>
            <w:r w:rsidRPr="00711388">
              <w:rPr>
                <w:lang w:val="en-GB"/>
              </w:rPr>
              <w:t>R0610</w:t>
            </w:r>
          </w:p>
        </w:tc>
        <w:tc>
          <w:tcPr>
            <w:tcW w:w="2551" w:type="dxa"/>
            <w:tcBorders>
              <w:top w:val="nil"/>
              <w:left w:val="nil"/>
              <w:bottom w:val="single" w:sz="4" w:space="0" w:color="auto"/>
              <w:right w:val="single" w:sz="4" w:space="0" w:color="auto"/>
            </w:tcBorders>
            <w:hideMark/>
          </w:tcPr>
          <w:p w14:paraId="51261383" w14:textId="77777777" w:rsidR="00872AFE" w:rsidRPr="00711388" w:rsidRDefault="00872AFE" w:rsidP="00567869">
            <w:pPr>
              <w:jc w:val="left"/>
              <w:rPr>
                <w:lang w:val="en-GB"/>
              </w:rPr>
            </w:pPr>
            <w:r w:rsidRPr="00711388">
              <w:rPr>
                <w:lang w:val="en-GB"/>
              </w:rPr>
              <w:t>Gross Written Premium</w:t>
            </w:r>
          </w:p>
        </w:tc>
        <w:tc>
          <w:tcPr>
            <w:tcW w:w="4536" w:type="dxa"/>
            <w:tcBorders>
              <w:top w:val="nil"/>
              <w:left w:val="nil"/>
              <w:bottom w:val="single" w:sz="4" w:space="0" w:color="auto"/>
              <w:right w:val="single" w:sz="4" w:space="0" w:color="auto"/>
            </w:tcBorders>
            <w:hideMark/>
          </w:tcPr>
          <w:p w14:paraId="3CC77922" w14:textId="077459D9" w:rsidR="00872AFE" w:rsidRPr="00711388" w:rsidRDefault="00872AFE" w:rsidP="00567869">
            <w:pPr>
              <w:jc w:val="left"/>
              <w:rPr>
                <w:lang w:val="en-GB"/>
              </w:rPr>
            </w:pPr>
            <w:r w:rsidRPr="00711388">
              <w:rPr>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ins w:id="7041" w:author="Author">
              <w:r w:rsidR="00D763AB" w:rsidRPr="00711388">
                <w:rPr>
                  <w:lang w:val="en-GB"/>
                </w:rPr>
                <w:t>Amount of taxes or charges levied with premiums shall be excluded from the written premiums.</w:t>
              </w:r>
            </w:ins>
          </w:p>
        </w:tc>
      </w:tr>
      <w:tr w:rsidR="00872AFE" w:rsidRPr="00711388" w14:paraId="14080DA5"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5D75601C" w14:textId="77777777" w:rsidR="00872AFE" w:rsidRPr="00711388" w:rsidRDefault="00872AFE" w:rsidP="00567869">
            <w:pPr>
              <w:jc w:val="left"/>
              <w:rPr>
                <w:lang w:val="en-GB"/>
              </w:rPr>
            </w:pPr>
            <w:r w:rsidRPr="00711388">
              <w:rPr>
                <w:lang w:val="en-GB"/>
              </w:rPr>
              <w:t>R0620</w:t>
            </w:r>
          </w:p>
        </w:tc>
        <w:tc>
          <w:tcPr>
            <w:tcW w:w="2551" w:type="dxa"/>
            <w:tcBorders>
              <w:top w:val="nil"/>
              <w:left w:val="nil"/>
              <w:bottom w:val="single" w:sz="4" w:space="0" w:color="auto"/>
              <w:right w:val="single" w:sz="4" w:space="0" w:color="auto"/>
            </w:tcBorders>
            <w:hideMark/>
          </w:tcPr>
          <w:p w14:paraId="7AF5052F" w14:textId="77777777" w:rsidR="00872AFE" w:rsidRPr="00711388" w:rsidRDefault="00872AFE" w:rsidP="00567869">
            <w:pPr>
              <w:jc w:val="left"/>
              <w:rPr>
                <w:lang w:val="en-GB"/>
              </w:rPr>
            </w:pPr>
            <w:r w:rsidRPr="00711388">
              <w:rPr>
                <w:lang w:val="en-GB"/>
              </w:rPr>
              <w:t>Gross Earned Premium</w:t>
            </w:r>
          </w:p>
        </w:tc>
        <w:tc>
          <w:tcPr>
            <w:tcW w:w="4536" w:type="dxa"/>
            <w:tcBorders>
              <w:top w:val="nil"/>
              <w:left w:val="nil"/>
              <w:bottom w:val="single" w:sz="4" w:space="0" w:color="auto"/>
              <w:right w:val="single" w:sz="4" w:space="0" w:color="auto"/>
            </w:tcBorders>
            <w:hideMark/>
          </w:tcPr>
          <w:p w14:paraId="24D4D54F" w14:textId="0DE0AA71" w:rsidR="00872AFE" w:rsidRPr="00711388" w:rsidRDefault="00E80223" w:rsidP="00567869">
            <w:pPr>
              <w:jc w:val="left"/>
              <w:rPr>
                <w:lang w:val="en-GB"/>
              </w:rPr>
            </w:pPr>
            <w:ins w:id="7042" w:author="Author">
              <w:r w:rsidRPr="00711388">
                <w:rPr>
                  <w:lang w:val="en-GB"/>
                </w:rPr>
                <w:t>Premiums</w:t>
              </w:r>
              <w:del w:id="7043" w:author="Author">
                <w:r w:rsidR="00AB7860" w:rsidRPr="00711388" w:rsidDel="00E80223">
                  <w:rPr>
                    <w:lang w:val="en-GB"/>
                  </w:rPr>
                  <w:delText>Premiums</w:delText>
                </w:r>
                <w:r w:rsidR="00AB7860" w:rsidRPr="00711388" w:rsidDel="003323F0">
                  <w:rPr>
                    <w:lang w:val="en-GB"/>
                  </w:rPr>
                  <w:delText xml:space="preserve">  </w:delText>
                </w:r>
              </w:del>
              <w:r w:rsidR="003323F0">
                <w:rPr>
                  <w:lang w:val="en-GB"/>
                </w:rPr>
                <w:t xml:space="preserve"> </w:t>
              </w:r>
              <w:del w:id="7044" w:author="Author">
                <w:r w:rsidR="00AB7860" w:rsidRPr="00711388" w:rsidDel="00E80223">
                  <w:rPr>
                    <w:lang w:val="en-GB"/>
                  </w:rPr>
                  <w:delText xml:space="preserve"> </w:delText>
                </w:r>
              </w:del>
              <w:r w:rsidR="00AB7860" w:rsidRPr="00711388">
                <w:rPr>
                  <w:lang w:val="en-GB"/>
                </w:rPr>
                <w:t xml:space="preserve">relating to the risk covered by the insurance or reinsurance undertaking during a specified time period gross of reinsurance. </w:t>
              </w:r>
            </w:ins>
            <w:del w:id="7045" w:author="Author">
              <w:r w:rsidR="00872AFE" w:rsidRPr="00711388" w:rsidDel="00AB7860">
                <w:rPr>
                  <w:lang w:val="en-GB"/>
                </w:rPr>
                <w:delText>It is the sum of gross premiums written minus the change in the gross provision for unearned premiums related to insurance direct business</w:delText>
              </w:r>
            </w:del>
            <w:r w:rsidR="00872AFE" w:rsidRPr="00711388">
              <w:rPr>
                <w:lang w:val="en-GB"/>
              </w:rPr>
              <w:t>.</w:t>
            </w:r>
          </w:p>
        </w:tc>
      </w:tr>
      <w:tr w:rsidR="00872AFE" w:rsidRPr="00711388" w14:paraId="478D672D" w14:textId="77777777" w:rsidTr="00567869">
        <w:trPr>
          <w:trHeight w:val="600"/>
        </w:trPr>
        <w:tc>
          <w:tcPr>
            <w:tcW w:w="2127" w:type="dxa"/>
            <w:tcBorders>
              <w:top w:val="nil"/>
              <w:left w:val="single" w:sz="4" w:space="0" w:color="auto"/>
              <w:bottom w:val="single" w:sz="4" w:space="0" w:color="auto"/>
              <w:right w:val="single" w:sz="4" w:space="0" w:color="auto"/>
            </w:tcBorders>
            <w:hideMark/>
          </w:tcPr>
          <w:p w14:paraId="14003388" w14:textId="77777777" w:rsidR="00872AFE" w:rsidRPr="00711388" w:rsidRDefault="00872AFE" w:rsidP="00567869">
            <w:pPr>
              <w:jc w:val="left"/>
              <w:rPr>
                <w:lang w:val="en-GB"/>
              </w:rPr>
            </w:pPr>
            <w:r w:rsidRPr="00711388">
              <w:rPr>
                <w:lang w:val="en-GB"/>
              </w:rPr>
              <w:t>R0630</w:t>
            </w:r>
          </w:p>
        </w:tc>
        <w:tc>
          <w:tcPr>
            <w:tcW w:w="2551" w:type="dxa"/>
            <w:tcBorders>
              <w:top w:val="nil"/>
              <w:left w:val="nil"/>
              <w:bottom w:val="single" w:sz="4" w:space="0" w:color="auto"/>
              <w:right w:val="single" w:sz="4" w:space="0" w:color="auto"/>
            </w:tcBorders>
            <w:hideMark/>
          </w:tcPr>
          <w:p w14:paraId="66C5B1E9" w14:textId="77777777" w:rsidR="00872AFE" w:rsidRPr="00711388" w:rsidRDefault="00872AFE" w:rsidP="00567869">
            <w:pPr>
              <w:jc w:val="left"/>
              <w:rPr>
                <w:lang w:val="en-GB"/>
              </w:rPr>
            </w:pPr>
            <w:r w:rsidRPr="00711388">
              <w:rPr>
                <w:lang w:val="en-GB"/>
              </w:rPr>
              <w:t>Gross written premium planned in the 12 months post the reporting Reference Date</w:t>
            </w:r>
          </w:p>
        </w:tc>
        <w:tc>
          <w:tcPr>
            <w:tcW w:w="4536" w:type="dxa"/>
            <w:tcBorders>
              <w:top w:val="nil"/>
              <w:left w:val="nil"/>
              <w:bottom w:val="single" w:sz="4" w:space="0" w:color="auto"/>
              <w:right w:val="single" w:sz="4" w:space="0" w:color="auto"/>
            </w:tcBorders>
            <w:hideMark/>
          </w:tcPr>
          <w:p w14:paraId="494718C0" w14:textId="77777777" w:rsidR="00872AFE" w:rsidRPr="00711388" w:rsidRDefault="00872AFE" w:rsidP="00567869">
            <w:pPr>
              <w:jc w:val="left"/>
              <w:rPr>
                <w:lang w:val="en-GB"/>
              </w:rPr>
            </w:pPr>
            <w:r w:rsidRPr="00711388">
              <w:rPr>
                <w:lang w:val="en-GB"/>
              </w:rPr>
              <w:t>Gross premium planned to be written within the 12 months following the reporting reference date via binder agreements either signed before or after the reference date.</w:t>
            </w:r>
          </w:p>
        </w:tc>
      </w:tr>
      <w:tr w:rsidR="00872AFE" w:rsidRPr="00711388" w14:paraId="32058EBA"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16BBF2A1" w14:textId="77777777" w:rsidR="00872AFE" w:rsidRPr="00711388" w:rsidRDefault="00872AFE" w:rsidP="00567869">
            <w:pPr>
              <w:jc w:val="left"/>
              <w:rPr>
                <w:lang w:val="en-GB"/>
              </w:rPr>
            </w:pPr>
            <w:r w:rsidRPr="00711388">
              <w:rPr>
                <w:lang w:val="en-GB"/>
              </w:rPr>
              <w:t>R0640</w:t>
            </w:r>
          </w:p>
        </w:tc>
        <w:tc>
          <w:tcPr>
            <w:tcW w:w="2551" w:type="dxa"/>
            <w:tcBorders>
              <w:top w:val="nil"/>
              <w:left w:val="nil"/>
              <w:bottom w:val="single" w:sz="4" w:space="0" w:color="auto"/>
              <w:right w:val="single" w:sz="4" w:space="0" w:color="auto"/>
            </w:tcBorders>
            <w:hideMark/>
          </w:tcPr>
          <w:p w14:paraId="4357D6B1" w14:textId="77777777" w:rsidR="00872AFE" w:rsidRPr="00711388" w:rsidRDefault="00872AFE" w:rsidP="00567869">
            <w:pPr>
              <w:jc w:val="left"/>
              <w:rPr>
                <w:lang w:val="en-GB"/>
              </w:rPr>
            </w:pPr>
            <w:r w:rsidRPr="00711388">
              <w:rPr>
                <w:lang w:val="en-GB"/>
              </w:rPr>
              <w:t>Gross written unearned premium at the Reference Date (only if premium provision allocated to premium risk)</w:t>
            </w:r>
          </w:p>
        </w:tc>
        <w:tc>
          <w:tcPr>
            <w:tcW w:w="4536" w:type="dxa"/>
            <w:tcBorders>
              <w:top w:val="nil"/>
              <w:left w:val="nil"/>
              <w:bottom w:val="single" w:sz="4" w:space="0" w:color="auto"/>
              <w:right w:val="single" w:sz="4" w:space="0" w:color="auto"/>
            </w:tcBorders>
            <w:hideMark/>
          </w:tcPr>
          <w:p w14:paraId="1BD413BA" w14:textId="77777777" w:rsidR="00872AFE" w:rsidRPr="00711388" w:rsidRDefault="00872AFE" w:rsidP="00567869">
            <w:pPr>
              <w:jc w:val="left"/>
              <w:rPr>
                <w:lang w:val="en-GB"/>
              </w:rPr>
            </w:pPr>
            <w:r w:rsidRPr="00711388">
              <w:rPr>
                <w:lang w:val="en-GB"/>
              </w:rPr>
              <w:t>Written unearned premium gross of reinsurance. This cell should be filled in if the premium provision at the reporting reference date is allocated to premium risk.</w:t>
            </w:r>
          </w:p>
        </w:tc>
      </w:tr>
      <w:tr w:rsidR="00872AFE" w:rsidRPr="00711388" w14:paraId="37CFF857"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1A414C57" w14:textId="77777777" w:rsidR="00872AFE" w:rsidRPr="00711388" w:rsidRDefault="00872AFE" w:rsidP="00567869">
            <w:pPr>
              <w:jc w:val="left"/>
              <w:rPr>
                <w:lang w:val="en-GB"/>
              </w:rPr>
            </w:pPr>
            <w:r w:rsidRPr="00711388">
              <w:rPr>
                <w:lang w:val="en-GB"/>
              </w:rPr>
              <w:lastRenderedPageBreak/>
              <w:t>R0650</w:t>
            </w:r>
          </w:p>
        </w:tc>
        <w:tc>
          <w:tcPr>
            <w:tcW w:w="2551" w:type="dxa"/>
            <w:tcBorders>
              <w:top w:val="nil"/>
              <w:left w:val="nil"/>
              <w:bottom w:val="single" w:sz="4" w:space="0" w:color="auto"/>
              <w:right w:val="single" w:sz="4" w:space="0" w:color="auto"/>
            </w:tcBorders>
            <w:hideMark/>
          </w:tcPr>
          <w:p w14:paraId="561A661E" w14:textId="77777777" w:rsidR="00872AFE" w:rsidRPr="00711388" w:rsidRDefault="00872AFE" w:rsidP="00567869">
            <w:pPr>
              <w:jc w:val="left"/>
              <w:rPr>
                <w:lang w:val="en-GB"/>
              </w:rPr>
            </w:pPr>
            <w:r w:rsidRPr="00711388">
              <w:rPr>
                <w:lang w:val="en-GB"/>
              </w:rPr>
              <w:t>Premium Provision - discounted (only if premium provision allocated to premium risk)</w:t>
            </w:r>
          </w:p>
        </w:tc>
        <w:tc>
          <w:tcPr>
            <w:tcW w:w="4536" w:type="dxa"/>
            <w:tcBorders>
              <w:top w:val="nil"/>
              <w:left w:val="nil"/>
              <w:bottom w:val="single" w:sz="4" w:space="0" w:color="auto"/>
              <w:right w:val="single" w:sz="4" w:space="0" w:color="auto"/>
            </w:tcBorders>
            <w:hideMark/>
          </w:tcPr>
          <w:p w14:paraId="4DCC75CC" w14:textId="77777777" w:rsidR="00872AFE" w:rsidRPr="00711388" w:rsidRDefault="00872AFE" w:rsidP="00567869">
            <w:pPr>
              <w:jc w:val="left"/>
              <w:rPr>
                <w:lang w:val="en-GB"/>
              </w:rPr>
            </w:pPr>
            <w:r w:rsidRPr="00711388">
              <w:rPr>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p>
        </w:tc>
      </w:tr>
      <w:tr w:rsidR="00872AFE" w:rsidRPr="00711388" w14:paraId="28CA662C"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4076E44B" w14:textId="77777777" w:rsidR="00872AFE" w:rsidRPr="00711388" w:rsidRDefault="00872AFE" w:rsidP="00567869">
            <w:pPr>
              <w:jc w:val="left"/>
              <w:rPr>
                <w:lang w:val="en-GB"/>
              </w:rPr>
            </w:pPr>
            <w:r w:rsidRPr="00711388">
              <w:rPr>
                <w:lang w:val="en-GB"/>
              </w:rPr>
              <w:t>R0660</w:t>
            </w:r>
          </w:p>
        </w:tc>
        <w:tc>
          <w:tcPr>
            <w:tcW w:w="2551" w:type="dxa"/>
            <w:tcBorders>
              <w:top w:val="nil"/>
              <w:left w:val="nil"/>
              <w:bottom w:val="single" w:sz="4" w:space="0" w:color="auto"/>
              <w:right w:val="single" w:sz="4" w:space="0" w:color="auto"/>
            </w:tcBorders>
            <w:hideMark/>
          </w:tcPr>
          <w:p w14:paraId="2C20DE0D" w14:textId="77777777" w:rsidR="00872AFE" w:rsidRPr="00711388" w:rsidRDefault="00872AFE" w:rsidP="00567869">
            <w:pPr>
              <w:jc w:val="left"/>
              <w:rPr>
                <w:lang w:val="en-GB"/>
              </w:rPr>
            </w:pPr>
            <w:r w:rsidRPr="00711388">
              <w:rPr>
                <w:lang w:val="en-GB"/>
              </w:rPr>
              <w:t>Solvency Capital Requirement</w:t>
            </w:r>
          </w:p>
        </w:tc>
        <w:tc>
          <w:tcPr>
            <w:tcW w:w="4536" w:type="dxa"/>
            <w:tcBorders>
              <w:top w:val="nil"/>
              <w:left w:val="nil"/>
              <w:bottom w:val="single" w:sz="4" w:space="0" w:color="auto"/>
              <w:right w:val="single" w:sz="4" w:space="0" w:color="auto"/>
            </w:tcBorders>
            <w:hideMark/>
          </w:tcPr>
          <w:p w14:paraId="03F3532C" w14:textId="77777777" w:rsidR="00872AFE" w:rsidRPr="00711388" w:rsidRDefault="00872AFE" w:rsidP="00567869">
            <w:pPr>
              <w:jc w:val="left"/>
              <w:rPr>
                <w:lang w:val="en-GB"/>
              </w:rPr>
            </w:pPr>
            <w:r w:rsidRPr="00711388">
              <w:rPr>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p>
        </w:tc>
      </w:tr>
      <w:tr w:rsidR="00872AFE" w:rsidRPr="00711388" w14:paraId="3C622264"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77BE7FBF" w14:textId="77777777" w:rsidR="00872AFE" w:rsidRPr="00711388" w:rsidRDefault="00872AFE" w:rsidP="00567869">
            <w:pPr>
              <w:jc w:val="left"/>
              <w:rPr>
                <w:lang w:val="en-GB" w:eastAsia="fr-FR"/>
              </w:rPr>
            </w:pPr>
            <w:r w:rsidRPr="00711388">
              <w:rPr>
                <w:lang w:val="en-GB"/>
              </w:rPr>
              <w:t>R0670</w:t>
            </w:r>
          </w:p>
        </w:tc>
        <w:tc>
          <w:tcPr>
            <w:tcW w:w="2551" w:type="dxa"/>
            <w:tcBorders>
              <w:top w:val="nil"/>
              <w:left w:val="nil"/>
              <w:bottom w:val="single" w:sz="4" w:space="0" w:color="auto"/>
              <w:right w:val="single" w:sz="4" w:space="0" w:color="auto"/>
            </w:tcBorders>
            <w:hideMark/>
          </w:tcPr>
          <w:p w14:paraId="6237B374" w14:textId="77777777" w:rsidR="00872AFE" w:rsidRPr="00711388" w:rsidRDefault="00872AFE" w:rsidP="00567869">
            <w:pPr>
              <w:jc w:val="left"/>
              <w:rPr>
                <w:lang w:val="en-GB"/>
              </w:rPr>
            </w:pPr>
            <w:r w:rsidRPr="00711388">
              <w:rPr>
                <w:lang w:val="en-GB"/>
              </w:rPr>
              <w:t>Simulated (output) mean</w:t>
            </w:r>
          </w:p>
        </w:tc>
        <w:tc>
          <w:tcPr>
            <w:tcW w:w="4536" w:type="dxa"/>
            <w:tcBorders>
              <w:top w:val="nil"/>
              <w:left w:val="nil"/>
              <w:bottom w:val="single" w:sz="4" w:space="0" w:color="auto"/>
              <w:right w:val="single" w:sz="4" w:space="0" w:color="auto"/>
            </w:tcBorders>
            <w:hideMark/>
          </w:tcPr>
          <w:p w14:paraId="0DEC46BB" w14:textId="5DC4D09F" w:rsidR="00872AFE" w:rsidRPr="00711388" w:rsidRDefault="001F1325" w:rsidP="00567869">
            <w:pPr>
              <w:jc w:val="left"/>
              <w:rPr>
                <w:lang w:val="en-GB"/>
              </w:rPr>
            </w:pPr>
            <w:ins w:id="7046" w:author="Author">
              <w:r w:rsidRPr="00711388">
                <w:rPr>
                  <w:lang w:val="en-GB"/>
                </w:rPr>
                <w:t>This is the mean of the profit and loss distribution. It is the output obtained based on the simulation process (gross of reinsurance and on a discounted basis).</w:t>
              </w:r>
            </w:ins>
            <w:del w:id="7047" w:author="Author">
              <w:r w:rsidR="00872AFE" w:rsidRPr="00711388" w:rsidDel="001F1325">
                <w:rPr>
                  <w:lang w:val="en-GB"/>
                </w:rPr>
                <w:delText>This is the mean loss ratio of the probability distribution. It is the output obtained based on the simulation process (gross of reinsurance and on a discounted basis).</w:delText>
              </w:r>
            </w:del>
          </w:p>
        </w:tc>
      </w:tr>
      <w:tr w:rsidR="00872AFE" w:rsidRPr="00711388" w14:paraId="27D95CB3"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1BCE217C" w14:textId="77777777" w:rsidR="00872AFE" w:rsidRPr="00711388" w:rsidRDefault="00872AFE" w:rsidP="00567869">
            <w:pPr>
              <w:jc w:val="left"/>
              <w:rPr>
                <w:lang w:val="en-GB"/>
              </w:rPr>
            </w:pPr>
            <w:r w:rsidRPr="00711388">
              <w:rPr>
                <w:lang w:val="en-GB"/>
              </w:rPr>
              <w:t>R0680</w:t>
            </w:r>
          </w:p>
        </w:tc>
        <w:tc>
          <w:tcPr>
            <w:tcW w:w="2551" w:type="dxa"/>
            <w:tcBorders>
              <w:top w:val="nil"/>
              <w:left w:val="nil"/>
              <w:bottom w:val="single" w:sz="4" w:space="0" w:color="auto"/>
              <w:right w:val="single" w:sz="4" w:space="0" w:color="auto"/>
            </w:tcBorders>
            <w:hideMark/>
          </w:tcPr>
          <w:p w14:paraId="4DE74CA4" w14:textId="77777777" w:rsidR="00872AFE" w:rsidRPr="00711388" w:rsidRDefault="00872AFE" w:rsidP="00567869">
            <w:pPr>
              <w:jc w:val="left"/>
              <w:rPr>
                <w:lang w:val="en-GB"/>
              </w:rPr>
            </w:pPr>
            <w:r w:rsidRPr="00711388">
              <w:rPr>
                <w:lang w:val="en-GB"/>
              </w:rPr>
              <w:t>Simulated (output) standard deviation</w:t>
            </w:r>
          </w:p>
        </w:tc>
        <w:tc>
          <w:tcPr>
            <w:tcW w:w="4536" w:type="dxa"/>
            <w:tcBorders>
              <w:top w:val="nil"/>
              <w:left w:val="nil"/>
              <w:bottom w:val="single" w:sz="4" w:space="0" w:color="auto"/>
              <w:right w:val="single" w:sz="4" w:space="0" w:color="auto"/>
            </w:tcBorders>
            <w:hideMark/>
          </w:tcPr>
          <w:p w14:paraId="3D740B11" w14:textId="370F87C1" w:rsidR="00872AFE" w:rsidRPr="00711388" w:rsidRDefault="00C22B27" w:rsidP="00567869">
            <w:pPr>
              <w:jc w:val="left"/>
              <w:rPr>
                <w:lang w:val="en-GB"/>
              </w:rPr>
            </w:pPr>
            <w:ins w:id="7048" w:author="Author">
              <w:r w:rsidRPr="00711388">
                <w:rPr>
                  <w:lang w:val="en-GB"/>
                </w:rPr>
                <w:t>This is the standard deviation of the Profit and Loss distribution. It is the output obtained based on the simulation process (gross of reinsurance and on a discounted basis).</w:t>
              </w:r>
            </w:ins>
            <w:del w:id="7049" w:author="Author">
              <w:r w:rsidR="00872AFE" w:rsidRPr="00711388" w:rsidDel="00C22B27">
                <w:rPr>
                  <w:lang w:val="en-GB"/>
                </w:rPr>
                <w:delText>This is the standard deviation of the probability distribution. It is the output obtained based on the simulation process (gross of reinsurance and on a discounted basis).</w:delText>
              </w:r>
            </w:del>
          </w:p>
        </w:tc>
      </w:tr>
      <w:tr w:rsidR="00872AFE" w:rsidRPr="00711388" w14:paraId="43370101" w14:textId="77777777" w:rsidTr="00567869">
        <w:trPr>
          <w:trHeight w:val="1815"/>
        </w:trPr>
        <w:tc>
          <w:tcPr>
            <w:tcW w:w="2127" w:type="dxa"/>
            <w:tcBorders>
              <w:top w:val="nil"/>
              <w:left w:val="single" w:sz="4" w:space="0" w:color="auto"/>
              <w:bottom w:val="single" w:sz="4" w:space="0" w:color="auto"/>
              <w:right w:val="single" w:sz="4" w:space="0" w:color="auto"/>
            </w:tcBorders>
            <w:hideMark/>
          </w:tcPr>
          <w:p w14:paraId="58C60A7B" w14:textId="77777777" w:rsidR="00872AFE" w:rsidRPr="00711388" w:rsidRDefault="00872AFE" w:rsidP="00567869">
            <w:pPr>
              <w:jc w:val="left"/>
              <w:rPr>
                <w:lang w:val="en-GB"/>
              </w:rPr>
            </w:pPr>
            <w:r w:rsidRPr="00711388">
              <w:rPr>
                <w:lang w:val="en-GB"/>
              </w:rPr>
              <w:t>R0690-R0900</w:t>
            </w:r>
          </w:p>
        </w:tc>
        <w:tc>
          <w:tcPr>
            <w:tcW w:w="2551" w:type="dxa"/>
            <w:tcBorders>
              <w:top w:val="nil"/>
              <w:left w:val="nil"/>
              <w:bottom w:val="single" w:sz="4" w:space="0" w:color="auto"/>
              <w:right w:val="single" w:sz="4" w:space="0" w:color="auto"/>
            </w:tcBorders>
            <w:hideMark/>
          </w:tcPr>
          <w:p w14:paraId="408CE727" w14:textId="77777777" w:rsidR="00872AFE" w:rsidRPr="00711388" w:rsidRDefault="00872AFE" w:rsidP="00567869">
            <w:pPr>
              <w:jc w:val="left"/>
              <w:rPr>
                <w:lang w:val="en-GB"/>
              </w:rPr>
            </w:pPr>
            <w:r w:rsidRPr="00711388">
              <w:rPr>
                <w:lang w:val="en-GB"/>
              </w:rPr>
              <w:t>Percentiles from 0.001 to 0.999</w:t>
            </w:r>
          </w:p>
        </w:tc>
        <w:tc>
          <w:tcPr>
            <w:tcW w:w="4536" w:type="dxa"/>
            <w:tcBorders>
              <w:top w:val="nil"/>
              <w:left w:val="nil"/>
              <w:bottom w:val="single" w:sz="4" w:space="0" w:color="auto"/>
              <w:right w:val="single" w:sz="4" w:space="0" w:color="auto"/>
            </w:tcBorders>
            <w:hideMark/>
          </w:tcPr>
          <w:p w14:paraId="788C8E2B" w14:textId="77777777" w:rsidR="00872AFE" w:rsidRPr="00711388" w:rsidRDefault="00872AFE" w:rsidP="00567869">
            <w:pPr>
              <w:jc w:val="left"/>
              <w:rPr>
                <w:lang w:val="en-GB"/>
              </w:rPr>
            </w:pPr>
            <w:r w:rsidRPr="00711388">
              <w:rPr>
                <w:lang w:val="en-GB"/>
              </w:rPr>
              <w:t>The undertaking is expected to indicate the amounts of the percentiles required in the table related to the probability distribution obtained based on the simulation process (gross of reinsurance and on a discounted basis).</w:t>
            </w:r>
          </w:p>
        </w:tc>
      </w:tr>
      <w:tr w:rsidR="00872AFE" w:rsidRPr="00711388" w14:paraId="7F35D47D" w14:textId="77777777" w:rsidTr="00567869">
        <w:trPr>
          <w:trHeight w:val="557"/>
        </w:trPr>
        <w:tc>
          <w:tcPr>
            <w:tcW w:w="9214" w:type="dxa"/>
            <w:gridSpan w:val="3"/>
            <w:tcBorders>
              <w:top w:val="nil"/>
              <w:left w:val="single" w:sz="4" w:space="0" w:color="auto"/>
              <w:bottom w:val="single" w:sz="4" w:space="0" w:color="auto"/>
              <w:right w:val="single" w:sz="4" w:space="0" w:color="auto"/>
            </w:tcBorders>
          </w:tcPr>
          <w:p w14:paraId="302E6718" w14:textId="77777777" w:rsidR="00872AFE" w:rsidRPr="00E50019" w:rsidRDefault="00872AFE" w:rsidP="00567869">
            <w:pPr>
              <w:jc w:val="left"/>
              <w:rPr>
                <w:lang w:val="en-GB"/>
                <w:rPrChange w:id="7050" w:author="Author">
                  <w:rPr>
                    <w:lang w:val="nb-NO"/>
                  </w:rPr>
                </w:rPrChange>
              </w:rPr>
            </w:pPr>
            <w:r w:rsidRPr="00E50019">
              <w:rPr>
                <w:i/>
                <w:lang w:val="en-GB"/>
                <w:rPrChange w:id="7051" w:author="Author">
                  <w:rPr>
                    <w:i/>
                    <w:lang w:val="nb-NO"/>
                  </w:rPr>
                </w:rPrChange>
              </w:rPr>
              <w:t>Net Premium risk model data</w:t>
            </w:r>
          </w:p>
        </w:tc>
      </w:tr>
      <w:tr w:rsidR="00872AFE" w:rsidRPr="00711388" w14:paraId="551357AF"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4F25B845" w14:textId="77777777" w:rsidR="00872AFE" w:rsidRPr="00711388" w:rsidRDefault="00872AFE" w:rsidP="00567869">
            <w:pPr>
              <w:jc w:val="left"/>
              <w:rPr>
                <w:lang w:val="en-GB"/>
              </w:rPr>
            </w:pPr>
            <w:r w:rsidRPr="00711388">
              <w:rPr>
                <w:lang w:val="en-GB"/>
              </w:rPr>
              <w:lastRenderedPageBreak/>
              <w:t>R0910</w:t>
            </w:r>
          </w:p>
        </w:tc>
        <w:tc>
          <w:tcPr>
            <w:tcW w:w="2551" w:type="dxa"/>
            <w:tcBorders>
              <w:top w:val="nil"/>
              <w:left w:val="nil"/>
              <w:bottom w:val="single" w:sz="4" w:space="0" w:color="auto"/>
              <w:right w:val="single" w:sz="4" w:space="0" w:color="auto"/>
            </w:tcBorders>
            <w:hideMark/>
          </w:tcPr>
          <w:p w14:paraId="751B0874" w14:textId="77777777" w:rsidR="00872AFE" w:rsidRPr="00711388" w:rsidRDefault="00872AFE" w:rsidP="00567869">
            <w:pPr>
              <w:jc w:val="left"/>
              <w:rPr>
                <w:lang w:val="en-GB"/>
              </w:rPr>
            </w:pPr>
            <w:r w:rsidRPr="00711388">
              <w:rPr>
                <w:lang w:val="en-GB"/>
              </w:rPr>
              <w:t>Net Written Premium</w:t>
            </w:r>
          </w:p>
        </w:tc>
        <w:tc>
          <w:tcPr>
            <w:tcW w:w="4536" w:type="dxa"/>
            <w:tcBorders>
              <w:top w:val="nil"/>
              <w:left w:val="nil"/>
              <w:bottom w:val="single" w:sz="4" w:space="0" w:color="auto"/>
              <w:right w:val="single" w:sz="4" w:space="0" w:color="auto"/>
            </w:tcBorders>
            <w:noWrap/>
            <w:hideMark/>
          </w:tcPr>
          <w:p w14:paraId="29203EBB" w14:textId="77777777" w:rsidR="00872AFE" w:rsidRPr="00711388" w:rsidRDefault="00872AFE" w:rsidP="00567869">
            <w:pPr>
              <w:jc w:val="left"/>
              <w:rPr>
                <w:lang w:val="en-GB"/>
              </w:rPr>
            </w:pPr>
            <w:r w:rsidRPr="00711388">
              <w:rPr>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p>
        </w:tc>
      </w:tr>
      <w:tr w:rsidR="00872AFE" w:rsidRPr="00711388" w14:paraId="30BEE5FA"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6217C6EA" w14:textId="77777777" w:rsidR="00872AFE" w:rsidRPr="00711388" w:rsidRDefault="00872AFE" w:rsidP="00567869">
            <w:pPr>
              <w:jc w:val="left"/>
              <w:rPr>
                <w:lang w:val="en-GB"/>
              </w:rPr>
            </w:pPr>
            <w:r w:rsidRPr="00711388">
              <w:rPr>
                <w:lang w:val="en-GB"/>
              </w:rPr>
              <w:t>R0920</w:t>
            </w:r>
          </w:p>
        </w:tc>
        <w:tc>
          <w:tcPr>
            <w:tcW w:w="2551" w:type="dxa"/>
            <w:tcBorders>
              <w:top w:val="nil"/>
              <w:left w:val="nil"/>
              <w:bottom w:val="single" w:sz="4" w:space="0" w:color="auto"/>
              <w:right w:val="single" w:sz="4" w:space="0" w:color="auto"/>
            </w:tcBorders>
            <w:hideMark/>
          </w:tcPr>
          <w:p w14:paraId="4536DFE4" w14:textId="77777777" w:rsidR="00872AFE" w:rsidRPr="00711388" w:rsidRDefault="00872AFE" w:rsidP="00567869">
            <w:pPr>
              <w:jc w:val="left"/>
              <w:rPr>
                <w:lang w:val="en-GB"/>
              </w:rPr>
            </w:pPr>
            <w:r w:rsidRPr="00711388">
              <w:rPr>
                <w:lang w:val="en-GB"/>
              </w:rPr>
              <w:t>Net Earned Premium</w:t>
            </w:r>
          </w:p>
        </w:tc>
        <w:tc>
          <w:tcPr>
            <w:tcW w:w="4536" w:type="dxa"/>
            <w:tcBorders>
              <w:top w:val="nil"/>
              <w:left w:val="nil"/>
              <w:bottom w:val="single" w:sz="4" w:space="0" w:color="auto"/>
              <w:right w:val="single" w:sz="4" w:space="0" w:color="auto"/>
            </w:tcBorders>
            <w:noWrap/>
            <w:hideMark/>
          </w:tcPr>
          <w:p w14:paraId="65380258" w14:textId="7EF76BDE" w:rsidR="00872AFE" w:rsidRPr="00711388" w:rsidRDefault="00E80223" w:rsidP="00567869">
            <w:pPr>
              <w:jc w:val="left"/>
              <w:rPr>
                <w:lang w:val="en-GB"/>
              </w:rPr>
            </w:pPr>
            <w:ins w:id="7052" w:author="Author">
              <w:r w:rsidRPr="00711388">
                <w:rPr>
                  <w:lang w:val="en-GB"/>
                </w:rPr>
                <w:t xml:space="preserve">Premiums </w:t>
              </w:r>
              <w:del w:id="7053" w:author="Author">
                <w:r w:rsidR="00AB7860" w:rsidRPr="00711388" w:rsidDel="00E80223">
                  <w:rPr>
                    <w:lang w:val="en-GB"/>
                  </w:rPr>
                  <w:delText>Premiums</w:delText>
                </w:r>
                <w:r w:rsidR="00AB7860" w:rsidRPr="00711388" w:rsidDel="003323F0">
                  <w:rPr>
                    <w:lang w:val="en-GB"/>
                  </w:rPr>
                  <w:delText xml:space="preserve">  </w:delText>
                </w:r>
              </w:del>
              <w:r w:rsidR="003323F0">
                <w:rPr>
                  <w:lang w:val="en-GB"/>
                </w:rPr>
                <w:t xml:space="preserve"> </w:t>
              </w:r>
              <w:del w:id="7054" w:author="Author">
                <w:r w:rsidR="00AB7860" w:rsidRPr="00711388" w:rsidDel="00E80223">
                  <w:rPr>
                    <w:lang w:val="en-GB"/>
                  </w:rPr>
                  <w:delText xml:space="preserve"> </w:delText>
                </w:r>
              </w:del>
              <w:r w:rsidR="00AB7860" w:rsidRPr="00711388">
                <w:rPr>
                  <w:lang w:val="en-GB"/>
                </w:rPr>
                <w:t>relating to the risk covered by the insurance or reinsurance undertaking during a specified time period net of reinsurance.</w:t>
              </w:r>
            </w:ins>
            <w:del w:id="7055" w:author="Author">
              <w:r w:rsidR="00872AFE" w:rsidRPr="00711388" w:rsidDel="00AB7860">
                <w:rPr>
                  <w:lang w:val="en-GB"/>
                </w:rPr>
                <w:delText>It is the sum of net premiums written minus the change in the net provision for unearned premiums related to insurance direct business.</w:delText>
              </w:r>
            </w:del>
          </w:p>
        </w:tc>
      </w:tr>
      <w:tr w:rsidR="00872AFE" w:rsidRPr="00711388" w14:paraId="44BA13F5"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268972E6" w14:textId="77777777" w:rsidR="00872AFE" w:rsidRPr="00711388" w:rsidRDefault="00872AFE" w:rsidP="00567869">
            <w:pPr>
              <w:jc w:val="left"/>
              <w:rPr>
                <w:lang w:val="en-GB"/>
              </w:rPr>
            </w:pPr>
            <w:r w:rsidRPr="00711388">
              <w:rPr>
                <w:lang w:val="en-GB"/>
              </w:rPr>
              <w:t>R0930</w:t>
            </w:r>
          </w:p>
        </w:tc>
        <w:tc>
          <w:tcPr>
            <w:tcW w:w="2551" w:type="dxa"/>
            <w:tcBorders>
              <w:top w:val="nil"/>
              <w:left w:val="nil"/>
              <w:bottom w:val="single" w:sz="4" w:space="0" w:color="auto"/>
              <w:right w:val="single" w:sz="4" w:space="0" w:color="auto"/>
            </w:tcBorders>
            <w:hideMark/>
          </w:tcPr>
          <w:p w14:paraId="0209BB8C" w14:textId="77777777" w:rsidR="00872AFE" w:rsidRPr="00711388" w:rsidRDefault="00872AFE" w:rsidP="00567869">
            <w:pPr>
              <w:jc w:val="left"/>
              <w:rPr>
                <w:lang w:val="en-GB"/>
              </w:rPr>
            </w:pPr>
            <w:r w:rsidRPr="00711388">
              <w:rPr>
                <w:lang w:val="en-GB"/>
              </w:rPr>
              <w:t>Net written premium planned in the 12 months post the Reference Date</w:t>
            </w:r>
          </w:p>
        </w:tc>
        <w:tc>
          <w:tcPr>
            <w:tcW w:w="4536" w:type="dxa"/>
            <w:tcBorders>
              <w:top w:val="nil"/>
              <w:left w:val="nil"/>
              <w:bottom w:val="single" w:sz="4" w:space="0" w:color="auto"/>
              <w:right w:val="single" w:sz="4" w:space="0" w:color="auto"/>
            </w:tcBorders>
            <w:hideMark/>
          </w:tcPr>
          <w:p w14:paraId="4A6CA31B" w14:textId="77777777" w:rsidR="00872AFE" w:rsidRPr="00711388" w:rsidRDefault="00872AFE" w:rsidP="00567869">
            <w:pPr>
              <w:jc w:val="left"/>
              <w:rPr>
                <w:lang w:val="en-GB"/>
              </w:rPr>
            </w:pPr>
            <w:r w:rsidRPr="00711388">
              <w:rPr>
                <w:lang w:val="en-GB"/>
              </w:rPr>
              <w:t>Net premium planned to be written within the 12 months following the reporting reference date via binder agreements either signed before or after the reference date.</w:t>
            </w:r>
          </w:p>
        </w:tc>
      </w:tr>
      <w:tr w:rsidR="00872AFE" w:rsidRPr="00711388" w14:paraId="092F13AC"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319C83FC" w14:textId="77777777" w:rsidR="00872AFE" w:rsidRPr="00711388" w:rsidRDefault="00872AFE" w:rsidP="00567869">
            <w:pPr>
              <w:jc w:val="left"/>
              <w:rPr>
                <w:lang w:val="en-GB"/>
              </w:rPr>
            </w:pPr>
            <w:r w:rsidRPr="00711388">
              <w:rPr>
                <w:lang w:val="en-GB"/>
              </w:rPr>
              <w:t>R0940</w:t>
            </w:r>
          </w:p>
        </w:tc>
        <w:tc>
          <w:tcPr>
            <w:tcW w:w="2551" w:type="dxa"/>
            <w:tcBorders>
              <w:top w:val="nil"/>
              <w:left w:val="nil"/>
              <w:bottom w:val="single" w:sz="4" w:space="0" w:color="auto"/>
              <w:right w:val="single" w:sz="4" w:space="0" w:color="auto"/>
            </w:tcBorders>
            <w:hideMark/>
          </w:tcPr>
          <w:p w14:paraId="5C801630" w14:textId="77777777" w:rsidR="00872AFE" w:rsidRPr="00711388" w:rsidRDefault="00872AFE" w:rsidP="00567869">
            <w:pPr>
              <w:jc w:val="left"/>
              <w:rPr>
                <w:lang w:val="en-GB"/>
              </w:rPr>
            </w:pPr>
            <w:r w:rsidRPr="00711388">
              <w:rPr>
                <w:lang w:val="en-GB"/>
              </w:rPr>
              <w:t>Net written unearned premium at the Reference Date (only if premium provision allocated to premium risk)</w:t>
            </w:r>
          </w:p>
        </w:tc>
        <w:tc>
          <w:tcPr>
            <w:tcW w:w="4536" w:type="dxa"/>
            <w:tcBorders>
              <w:top w:val="nil"/>
              <w:left w:val="nil"/>
              <w:bottom w:val="single" w:sz="4" w:space="0" w:color="auto"/>
              <w:right w:val="single" w:sz="4" w:space="0" w:color="auto"/>
            </w:tcBorders>
            <w:hideMark/>
          </w:tcPr>
          <w:p w14:paraId="38E01FC1" w14:textId="77777777" w:rsidR="00872AFE" w:rsidRPr="00711388" w:rsidRDefault="00872AFE" w:rsidP="00567869">
            <w:pPr>
              <w:jc w:val="left"/>
              <w:rPr>
                <w:lang w:val="en-GB"/>
              </w:rPr>
            </w:pPr>
            <w:r w:rsidRPr="00711388">
              <w:rPr>
                <w:lang w:val="en-GB"/>
              </w:rPr>
              <w:t>Written unearned premium net of reinsurance. This cell should be filled in if the premium provision at the reporting reference date is allocated to premium risk.</w:t>
            </w:r>
          </w:p>
        </w:tc>
      </w:tr>
      <w:tr w:rsidR="00872AFE" w:rsidRPr="00711388" w14:paraId="38AD17AB" w14:textId="77777777" w:rsidTr="00567869">
        <w:trPr>
          <w:trHeight w:val="600"/>
        </w:trPr>
        <w:tc>
          <w:tcPr>
            <w:tcW w:w="2127" w:type="dxa"/>
            <w:tcBorders>
              <w:top w:val="nil"/>
              <w:left w:val="single" w:sz="4" w:space="0" w:color="auto"/>
              <w:bottom w:val="single" w:sz="4" w:space="0" w:color="auto"/>
              <w:right w:val="single" w:sz="4" w:space="0" w:color="auto"/>
            </w:tcBorders>
            <w:hideMark/>
          </w:tcPr>
          <w:p w14:paraId="6E1257D1" w14:textId="77777777" w:rsidR="00872AFE" w:rsidRPr="00711388" w:rsidRDefault="00872AFE" w:rsidP="00567869">
            <w:pPr>
              <w:jc w:val="left"/>
              <w:rPr>
                <w:lang w:val="en-GB"/>
              </w:rPr>
            </w:pPr>
            <w:r w:rsidRPr="00711388">
              <w:rPr>
                <w:lang w:val="en-GB"/>
              </w:rPr>
              <w:t>R0950</w:t>
            </w:r>
          </w:p>
        </w:tc>
        <w:tc>
          <w:tcPr>
            <w:tcW w:w="2551" w:type="dxa"/>
            <w:tcBorders>
              <w:top w:val="nil"/>
              <w:left w:val="nil"/>
              <w:bottom w:val="single" w:sz="4" w:space="0" w:color="auto"/>
              <w:right w:val="single" w:sz="4" w:space="0" w:color="auto"/>
            </w:tcBorders>
            <w:hideMark/>
          </w:tcPr>
          <w:p w14:paraId="50BFDED1" w14:textId="77777777" w:rsidR="00872AFE" w:rsidRPr="00711388" w:rsidRDefault="00872AFE" w:rsidP="00567869">
            <w:pPr>
              <w:jc w:val="left"/>
              <w:rPr>
                <w:lang w:val="en-GB"/>
              </w:rPr>
            </w:pPr>
            <w:r w:rsidRPr="00711388">
              <w:rPr>
                <w:lang w:val="en-GB"/>
              </w:rPr>
              <w:t>Premium Provision - discounted (only if premium provision allocated to premium risk)</w:t>
            </w:r>
          </w:p>
        </w:tc>
        <w:tc>
          <w:tcPr>
            <w:tcW w:w="4536" w:type="dxa"/>
            <w:tcBorders>
              <w:top w:val="nil"/>
              <w:left w:val="nil"/>
              <w:bottom w:val="single" w:sz="4" w:space="0" w:color="auto"/>
              <w:right w:val="single" w:sz="4" w:space="0" w:color="auto"/>
            </w:tcBorders>
            <w:hideMark/>
          </w:tcPr>
          <w:p w14:paraId="6BD3D55C" w14:textId="77777777" w:rsidR="00872AFE" w:rsidRPr="00711388" w:rsidRDefault="00872AFE" w:rsidP="00567869">
            <w:pPr>
              <w:jc w:val="left"/>
              <w:rPr>
                <w:lang w:val="en-GB"/>
              </w:rPr>
            </w:pPr>
            <w:r w:rsidRPr="00711388">
              <w:rPr>
                <w:lang w:val="en-GB"/>
              </w:rPr>
              <w:t>The discounted sum of future cash flows that comprise the premium provisions net of reinsurance recoverables. This cell should be filled in if the premium provision at the reporting reference date is allocated to premium risk.</w:t>
            </w:r>
          </w:p>
        </w:tc>
      </w:tr>
      <w:tr w:rsidR="00872AFE" w:rsidRPr="00711388" w14:paraId="2F7E4360"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6371CEAA" w14:textId="77777777" w:rsidR="00872AFE" w:rsidRPr="00711388" w:rsidRDefault="00872AFE" w:rsidP="00567869">
            <w:pPr>
              <w:jc w:val="left"/>
              <w:rPr>
                <w:lang w:val="en-GB"/>
              </w:rPr>
            </w:pPr>
            <w:r w:rsidRPr="00711388">
              <w:rPr>
                <w:lang w:val="en-GB"/>
              </w:rPr>
              <w:t>R0960</w:t>
            </w:r>
          </w:p>
        </w:tc>
        <w:tc>
          <w:tcPr>
            <w:tcW w:w="2551" w:type="dxa"/>
            <w:tcBorders>
              <w:top w:val="nil"/>
              <w:left w:val="nil"/>
              <w:bottom w:val="single" w:sz="4" w:space="0" w:color="auto"/>
              <w:right w:val="single" w:sz="4" w:space="0" w:color="auto"/>
            </w:tcBorders>
            <w:hideMark/>
          </w:tcPr>
          <w:p w14:paraId="20123DE8" w14:textId="77777777" w:rsidR="00872AFE" w:rsidRPr="00711388" w:rsidRDefault="00872AFE" w:rsidP="00567869">
            <w:pPr>
              <w:jc w:val="left"/>
              <w:rPr>
                <w:lang w:val="en-GB"/>
              </w:rPr>
            </w:pPr>
            <w:r w:rsidRPr="00711388">
              <w:rPr>
                <w:lang w:val="en-GB"/>
              </w:rPr>
              <w:t>Solvency Capital Requirement</w:t>
            </w:r>
          </w:p>
        </w:tc>
        <w:tc>
          <w:tcPr>
            <w:tcW w:w="4536" w:type="dxa"/>
            <w:tcBorders>
              <w:top w:val="nil"/>
              <w:left w:val="nil"/>
              <w:bottom w:val="single" w:sz="4" w:space="0" w:color="auto"/>
              <w:right w:val="single" w:sz="4" w:space="0" w:color="auto"/>
            </w:tcBorders>
            <w:hideMark/>
          </w:tcPr>
          <w:p w14:paraId="76DDA134" w14:textId="77777777" w:rsidR="00872AFE" w:rsidRPr="00711388" w:rsidRDefault="00872AFE" w:rsidP="00567869">
            <w:pPr>
              <w:jc w:val="left"/>
              <w:rPr>
                <w:lang w:val="en-GB"/>
              </w:rPr>
            </w:pPr>
            <w:r w:rsidRPr="00711388">
              <w:rPr>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p>
        </w:tc>
      </w:tr>
      <w:tr w:rsidR="00872AFE" w:rsidRPr="00711388" w14:paraId="62D9D21E"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19EB7A8A" w14:textId="77777777" w:rsidR="00872AFE" w:rsidRPr="00711388" w:rsidRDefault="00872AFE" w:rsidP="00567869">
            <w:pPr>
              <w:jc w:val="left"/>
              <w:rPr>
                <w:lang w:val="en-GB"/>
              </w:rPr>
            </w:pPr>
            <w:r w:rsidRPr="00711388">
              <w:rPr>
                <w:lang w:val="en-GB"/>
              </w:rPr>
              <w:t>R0970</w:t>
            </w:r>
          </w:p>
        </w:tc>
        <w:tc>
          <w:tcPr>
            <w:tcW w:w="2551" w:type="dxa"/>
            <w:tcBorders>
              <w:top w:val="nil"/>
              <w:left w:val="nil"/>
              <w:bottom w:val="single" w:sz="4" w:space="0" w:color="auto"/>
              <w:right w:val="single" w:sz="4" w:space="0" w:color="auto"/>
            </w:tcBorders>
            <w:hideMark/>
          </w:tcPr>
          <w:p w14:paraId="79C8D09A" w14:textId="77777777" w:rsidR="00872AFE" w:rsidRPr="00711388" w:rsidRDefault="00872AFE" w:rsidP="00567869">
            <w:pPr>
              <w:jc w:val="left"/>
              <w:rPr>
                <w:lang w:val="en-GB"/>
              </w:rPr>
            </w:pPr>
            <w:r w:rsidRPr="00711388">
              <w:rPr>
                <w:lang w:val="en-GB"/>
              </w:rPr>
              <w:t>Simulated (output) mean</w:t>
            </w:r>
          </w:p>
        </w:tc>
        <w:tc>
          <w:tcPr>
            <w:tcW w:w="4536" w:type="dxa"/>
            <w:tcBorders>
              <w:top w:val="nil"/>
              <w:left w:val="nil"/>
              <w:bottom w:val="single" w:sz="4" w:space="0" w:color="auto"/>
              <w:right w:val="single" w:sz="4" w:space="0" w:color="auto"/>
            </w:tcBorders>
            <w:hideMark/>
          </w:tcPr>
          <w:p w14:paraId="27F7A74C" w14:textId="1DFA1DC5" w:rsidR="00872AFE" w:rsidRPr="00711388" w:rsidRDefault="001F1325" w:rsidP="00567869">
            <w:pPr>
              <w:jc w:val="left"/>
              <w:rPr>
                <w:lang w:val="en-GB"/>
              </w:rPr>
            </w:pPr>
            <w:ins w:id="7056" w:author="Author">
              <w:r w:rsidRPr="00711388">
                <w:rPr>
                  <w:lang w:val="en-GB"/>
                </w:rPr>
                <w:t>This is the mean of the profit and loss distribution. It is the output obtained based on the simulation process (net of reinsurance and on a discounted basis).</w:t>
              </w:r>
            </w:ins>
            <w:del w:id="7057" w:author="Author">
              <w:r w:rsidR="00872AFE" w:rsidRPr="00711388" w:rsidDel="001F1325">
                <w:rPr>
                  <w:lang w:val="en-GB"/>
                </w:rPr>
                <w:delText xml:space="preserve">This is the mean of the probability distribution. It is the output obtained based on the simulation </w:delText>
              </w:r>
              <w:r w:rsidR="00872AFE" w:rsidRPr="00711388" w:rsidDel="001F1325">
                <w:rPr>
                  <w:lang w:val="en-GB"/>
                </w:rPr>
                <w:lastRenderedPageBreak/>
                <w:delText xml:space="preserve">process (net of reinsurance and on a discounted basis). </w:delText>
              </w:r>
            </w:del>
          </w:p>
        </w:tc>
      </w:tr>
      <w:tr w:rsidR="00872AFE" w:rsidRPr="00711388" w14:paraId="5966A59F" w14:textId="77777777" w:rsidTr="00567869">
        <w:trPr>
          <w:trHeight w:val="1200"/>
        </w:trPr>
        <w:tc>
          <w:tcPr>
            <w:tcW w:w="2127" w:type="dxa"/>
            <w:tcBorders>
              <w:top w:val="nil"/>
              <w:left w:val="single" w:sz="4" w:space="0" w:color="auto"/>
              <w:bottom w:val="single" w:sz="4" w:space="0" w:color="auto"/>
              <w:right w:val="single" w:sz="4" w:space="0" w:color="auto"/>
            </w:tcBorders>
            <w:hideMark/>
          </w:tcPr>
          <w:p w14:paraId="595EBBFD" w14:textId="77777777" w:rsidR="00872AFE" w:rsidRPr="00711388" w:rsidRDefault="00872AFE" w:rsidP="00567869">
            <w:pPr>
              <w:jc w:val="left"/>
              <w:rPr>
                <w:lang w:val="en-GB"/>
              </w:rPr>
            </w:pPr>
            <w:r w:rsidRPr="00711388">
              <w:rPr>
                <w:lang w:val="en-GB"/>
              </w:rPr>
              <w:lastRenderedPageBreak/>
              <w:t>R0980</w:t>
            </w:r>
          </w:p>
        </w:tc>
        <w:tc>
          <w:tcPr>
            <w:tcW w:w="2551" w:type="dxa"/>
            <w:tcBorders>
              <w:top w:val="nil"/>
              <w:left w:val="nil"/>
              <w:bottom w:val="single" w:sz="4" w:space="0" w:color="auto"/>
              <w:right w:val="single" w:sz="4" w:space="0" w:color="auto"/>
            </w:tcBorders>
            <w:hideMark/>
          </w:tcPr>
          <w:p w14:paraId="225EB2C0" w14:textId="77777777" w:rsidR="00872AFE" w:rsidRPr="00711388" w:rsidRDefault="00872AFE" w:rsidP="00567869">
            <w:pPr>
              <w:jc w:val="left"/>
              <w:rPr>
                <w:lang w:val="en-GB"/>
              </w:rPr>
            </w:pPr>
            <w:r w:rsidRPr="00711388">
              <w:rPr>
                <w:lang w:val="en-GB"/>
              </w:rPr>
              <w:t>Simulated standard deviation</w:t>
            </w:r>
          </w:p>
        </w:tc>
        <w:tc>
          <w:tcPr>
            <w:tcW w:w="4536" w:type="dxa"/>
            <w:tcBorders>
              <w:top w:val="nil"/>
              <w:left w:val="nil"/>
              <w:bottom w:val="single" w:sz="4" w:space="0" w:color="auto"/>
              <w:right w:val="single" w:sz="4" w:space="0" w:color="auto"/>
            </w:tcBorders>
            <w:hideMark/>
          </w:tcPr>
          <w:p w14:paraId="25FC416C" w14:textId="4532993F" w:rsidR="00872AFE" w:rsidRPr="00711388" w:rsidRDefault="00C22B27" w:rsidP="00567869">
            <w:pPr>
              <w:jc w:val="left"/>
              <w:rPr>
                <w:lang w:val="en-GB"/>
              </w:rPr>
            </w:pPr>
            <w:ins w:id="7058" w:author="Author">
              <w:r w:rsidRPr="00711388">
                <w:rPr>
                  <w:lang w:val="en-GB"/>
                </w:rPr>
                <w:t>This is the standard deviation of the Profit and Loss distribution. It is the output obtained based on the simulation process (net of reinsurance and on a discounted basis).</w:t>
              </w:r>
            </w:ins>
            <w:del w:id="7059" w:author="Author">
              <w:r w:rsidR="00872AFE" w:rsidRPr="00711388" w:rsidDel="00C22B27">
                <w:rPr>
                  <w:lang w:val="en-GB"/>
                </w:rPr>
                <w:delText>This is the standard deviation of the probability distribution. It is the output obtained based on the simulation process (net of reinsurance and on a discounted basis).</w:delText>
              </w:r>
            </w:del>
          </w:p>
        </w:tc>
      </w:tr>
      <w:tr w:rsidR="00872AFE" w:rsidRPr="00711388" w14:paraId="560E7CFF" w14:textId="77777777" w:rsidTr="00567869">
        <w:trPr>
          <w:trHeight w:val="1800"/>
        </w:trPr>
        <w:tc>
          <w:tcPr>
            <w:tcW w:w="2127" w:type="dxa"/>
            <w:tcBorders>
              <w:top w:val="nil"/>
              <w:left w:val="single" w:sz="4" w:space="0" w:color="auto"/>
              <w:bottom w:val="single" w:sz="4" w:space="0" w:color="auto"/>
              <w:right w:val="single" w:sz="4" w:space="0" w:color="auto"/>
            </w:tcBorders>
            <w:hideMark/>
          </w:tcPr>
          <w:p w14:paraId="51ECB959" w14:textId="77777777" w:rsidR="00872AFE" w:rsidRPr="00711388" w:rsidRDefault="00872AFE" w:rsidP="00567869">
            <w:pPr>
              <w:jc w:val="left"/>
              <w:rPr>
                <w:lang w:val="en-GB"/>
              </w:rPr>
            </w:pPr>
            <w:r w:rsidRPr="00711388">
              <w:rPr>
                <w:lang w:val="en-GB"/>
              </w:rPr>
              <w:t>R0990-R1200</w:t>
            </w:r>
          </w:p>
        </w:tc>
        <w:tc>
          <w:tcPr>
            <w:tcW w:w="2551" w:type="dxa"/>
            <w:tcBorders>
              <w:top w:val="nil"/>
              <w:left w:val="nil"/>
              <w:bottom w:val="single" w:sz="4" w:space="0" w:color="auto"/>
              <w:right w:val="single" w:sz="4" w:space="0" w:color="auto"/>
            </w:tcBorders>
            <w:hideMark/>
          </w:tcPr>
          <w:p w14:paraId="018F7D74" w14:textId="77777777" w:rsidR="00872AFE" w:rsidRPr="00711388" w:rsidRDefault="00872AFE" w:rsidP="00567869">
            <w:pPr>
              <w:jc w:val="left"/>
              <w:rPr>
                <w:lang w:val="en-GB"/>
              </w:rPr>
            </w:pPr>
            <w:r w:rsidRPr="00711388">
              <w:rPr>
                <w:lang w:val="en-GB"/>
              </w:rPr>
              <w:t>Percentiles from 0.001 to 0.999</w:t>
            </w:r>
          </w:p>
        </w:tc>
        <w:tc>
          <w:tcPr>
            <w:tcW w:w="4536" w:type="dxa"/>
            <w:tcBorders>
              <w:top w:val="nil"/>
              <w:left w:val="nil"/>
              <w:bottom w:val="single" w:sz="4" w:space="0" w:color="auto"/>
              <w:right w:val="single" w:sz="4" w:space="0" w:color="auto"/>
            </w:tcBorders>
            <w:hideMark/>
          </w:tcPr>
          <w:p w14:paraId="78CC70C0" w14:textId="77777777" w:rsidR="00872AFE" w:rsidRPr="00711388" w:rsidRDefault="00872AFE" w:rsidP="00567869">
            <w:pPr>
              <w:jc w:val="left"/>
              <w:rPr>
                <w:lang w:val="en-GB"/>
              </w:rPr>
            </w:pPr>
            <w:r w:rsidRPr="00711388">
              <w:rPr>
                <w:lang w:val="en-GB"/>
              </w:rPr>
              <w:t>The undertaking is expected to indicate the amounts of the percentiles required in the table related to the probability distribution obtained based on the simulation process (net of reinsurance and on a discounted basis).</w:t>
            </w:r>
          </w:p>
        </w:tc>
      </w:tr>
      <w:tr w:rsidR="00872AFE" w:rsidRPr="00711388" w14:paraId="58E8BB21" w14:textId="77777777" w:rsidTr="00567869">
        <w:trPr>
          <w:trHeight w:val="300"/>
        </w:trPr>
        <w:tc>
          <w:tcPr>
            <w:tcW w:w="9214" w:type="dxa"/>
            <w:gridSpan w:val="3"/>
            <w:tcBorders>
              <w:top w:val="single" w:sz="4" w:space="0" w:color="auto"/>
              <w:left w:val="single" w:sz="4" w:space="0" w:color="auto"/>
              <w:bottom w:val="single" w:sz="4" w:space="0" w:color="auto"/>
              <w:right w:val="single" w:sz="4" w:space="0" w:color="000000"/>
            </w:tcBorders>
            <w:noWrap/>
            <w:hideMark/>
          </w:tcPr>
          <w:p w14:paraId="04DE22C6" w14:textId="77777777" w:rsidR="00872AFE" w:rsidRPr="00711388" w:rsidRDefault="00872AFE" w:rsidP="00567869">
            <w:pPr>
              <w:jc w:val="left"/>
              <w:rPr>
                <w:b/>
                <w:bCs/>
                <w:lang w:val="en-GB"/>
              </w:rPr>
            </w:pPr>
            <w:r w:rsidRPr="00711388">
              <w:rPr>
                <w:i/>
                <w:lang w:val="en-GB"/>
              </w:rPr>
              <w:t>Overall Non-Life and Health NSLT</w:t>
            </w:r>
            <w:r w:rsidRPr="00711388" w:rsidDel="00A30A11">
              <w:rPr>
                <w:i/>
                <w:lang w:val="en-GB"/>
              </w:rPr>
              <w:t xml:space="preserve"> </w:t>
            </w:r>
            <w:r w:rsidRPr="00711388">
              <w:rPr>
                <w:i/>
                <w:lang w:val="en-GB"/>
              </w:rPr>
              <w:t>gross of reinsurance</w:t>
            </w:r>
          </w:p>
        </w:tc>
      </w:tr>
      <w:tr w:rsidR="00872AFE" w:rsidRPr="00711388" w14:paraId="6DE30A11" w14:textId="77777777" w:rsidTr="00567869">
        <w:trPr>
          <w:trHeight w:val="300"/>
        </w:trPr>
        <w:tc>
          <w:tcPr>
            <w:tcW w:w="2127" w:type="dxa"/>
            <w:tcBorders>
              <w:top w:val="nil"/>
              <w:left w:val="single" w:sz="4" w:space="0" w:color="auto"/>
              <w:bottom w:val="single" w:sz="4" w:space="0" w:color="auto"/>
              <w:right w:val="single" w:sz="4" w:space="0" w:color="auto"/>
            </w:tcBorders>
            <w:hideMark/>
          </w:tcPr>
          <w:p w14:paraId="735FB97A" w14:textId="77777777" w:rsidR="00872AFE" w:rsidRPr="00711388" w:rsidRDefault="00872AFE" w:rsidP="00567869">
            <w:pPr>
              <w:jc w:val="left"/>
              <w:rPr>
                <w:lang w:val="en-GB" w:eastAsia="fr-FR"/>
              </w:rPr>
            </w:pPr>
            <w:r w:rsidRPr="00711388">
              <w:rPr>
                <w:lang w:val="en-GB"/>
              </w:rPr>
              <w:t>Z0020</w:t>
            </w:r>
          </w:p>
        </w:tc>
        <w:tc>
          <w:tcPr>
            <w:tcW w:w="2551" w:type="dxa"/>
            <w:tcBorders>
              <w:top w:val="nil"/>
              <w:left w:val="nil"/>
              <w:bottom w:val="single" w:sz="4" w:space="0" w:color="auto"/>
              <w:right w:val="single" w:sz="4" w:space="0" w:color="auto"/>
            </w:tcBorders>
            <w:hideMark/>
          </w:tcPr>
          <w:p w14:paraId="3A5B6B04" w14:textId="4C56CAE8" w:rsidR="00872AFE" w:rsidRPr="00711388" w:rsidRDefault="00872AFE" w:rsidP="00567869">
            <w:pPr>
              <w:jc w:val="left"/>
              <w:rPr>
                <w:lang w:val="en-GB"/>
              </w:rPr>
            </w:pPr>
            <w:r w:rsidRPr="00711388" w:rsidDel="005C63C3">
              <w:rPr>
                <w:lang w:val="en-GB"/>
              </w:rPr>
              <w:t>Risk type</w:t>
            </w:r>
          </w:p>
        </w:tc>
        <w:tc>
          <w:tcPr>
            <w:tcW w:w="4536" w:type="dxa"/>
            <w:tcBorders>
              <w:top w:val="nil"/>
              <w:left w:val="nil"/>
              <w:bottom w:val="single" w:sz="4" w:space="0" w:color="auto"/>
              <w:right w:val="single" w:sz="4" w:space="0" w:color="auto"/>
            </w:tcBorders>
          </w:tcPr>
          <w:p w14:paraId="60254F4B" w14:textId="7F3D4761" w:rsidR="00872AFE" w:rsidRPr="00711388" w:rsidDel="005C63C3" w:rsidRDefault="00872AFE" w:rsidP="005C63C3">
            <w:pPr>
              <w:jc w:val="left"/>
              <w:rPr>
                <w:lang w:val="en-GB" w:eastAsia="fr-FR"/>
              </w:rPr>
            </w:pPr>
            <w:r w:rsidRPr="00711388" w:rsidDel="005C63C3">
              <w:rPr>
                <w:lang w:val="en-GB"/>
              </w:rPr>
              <w:t>One of the options in the following closed list shall be used:</w:t>
            </w:r>
          </w:p>
          <w:p w14:paraId="125FDE18" w14:textId="06F94B11" w:rsidR="00872AFE" w:rsidRPr="00711388" w:rsidDel="005C63C3" w:rsidRDefault="00872AFE" w:rsidP="00567869">
            <w:pPr>
              <w:jc w:val="left"/>
              <w:rPr>
                <w:lang w:val="en-GB"/>
              </w:rPr>
            </w:pPr>
            <w:r w:rsidRPr="00711388" w:rsidDel="005C63C3">
              <w:rPr>
                <w:lang w:val="en-GB"/>
              </w:rPr>
              <w:t xml:space="preserve">1 </w:t>
            </w:r>
            <w:r w:rsidR="00711388" w:rsidRPr="00711388">
              <w:rPr>
                <w:lang w:val="en-GB"/>
              </w:rPr>
              <w:t>-</w:t>
            </w:r>
            <w:r w:rsidRPr="00711388" w:rsidDel="005C63C3">
              <w:rPr>
                <w:lang w:val="en-GB"/>
              </w:rPr>
              <w:t xml:space="preserve"> Non-life and NSLT health premium risk and reserve risk aggregated jointly with implicit catastrophe risk</w:t>
            </w:r>
          </w:p>
          <w:p w14:paraId="02D7FD23" w14:textId="2BD758DA" w:rsidR="00872AFE" w:rsidRPr="00711388" w:rsidDel="005C63C3" w:rsidRDefault="00872AFE" w:rsidP="00567869">
            <w:pPr>
              <w:jc w:val="left"/>
              <w:rPr>
                <w:lang w:val="en-GB"/>
              </w:rPr>
            </w:pPr>
            <w:r w:rsidRPr="00711388" w:rsidDel="005C63C3">
              <w:rPr>
                <w:lang w:val="en-GB"/>
              </w:rPr>
              <w:t xml:space="preserve">2 </w:t>
            </w:r>
            <w:r w:rsidR="00711388" w:rsidRPr="00711388">
              <w:rPr>
                <w:lang w:val="en-GB"/>
              </w:rPr>
              <w:t>-</w:t>
            </w:r>
            <w:r w:rsidRPr="00711388" w:rsidDel="005C63C3">
              <w:rPr>
                <w:lang w:val="en-GB"/>
              </w:rPr>
              <w:t xml:space="preserve"> Non-life and NSLT health premium risk and reserve risk aggregated jointly</w:t>
            </w:r>
          </w:p>
          <w:p w14:paraId="3316E6F5" w14:textId="4C6FF34B" w:rsidR="00872AFE" w:rsidRPr="00711388" w:rsidDel="005C63C3" w:rsidRDefault="00872AFE" w:rsidP="00567869">
            <w:pPr>
              <w:jc w:val="left"/>
              <w:rPr>
                <w:lang w:val="en-GB"/>
              </w:rPr>
            </w:pPr>
            <w:r w:rsidRPr="00711388" w:rsidDel="005C63C3">
              <w:rPr>
                <w:lang w:val="en-GB"/>
              </w:rPr>
              <w:t xml:space="preserve">3 </w:t>
            </w:r>
            <w:r w:rsidR="00711388" w:rsidRPr="00711388">
              <w:rPr>
                <w:lang w:val="en-GB"/>
              </w:rPr>
              <w:t>-</w:t>
            </w:r>
            <w:r w:rsidRPr="00711388" w:rsidDel="005C63C3">
              <w:rPr>
                <w:lang w:val="en-GB"/>
              </w:rPr>
              <w:t xml:space="preserve"> Non-life underwriting premium risk and reserve risk with implicit catastrophe risk</w:t>
            </w:r>
          </w:p>
          <w:p w14:paraId="10A7042D" w14:textId="002225AA" w:rsidR="00872AFE" w:rsidRPr="00711388" w:rsidDel="005C63C3" w:rsidRDefault="00872AFE" w:rsidP="00567869">
            <w:pPr>
              <w:jc w:val="left"/>
              <w:rPr>
                <w:lang w:val="en-GB"/>
              </w:rPr>
            </w:pPr>
            <w:r w:rsidRPr="00711388" w:rsidDel="005C63C3">
              <w:rPr>
                <w:lang w:val="en-GB"/>
              </w:rPr>
              <w:t xml:space="preserve">4 </w:t>
            </w:r>
            <w:r w:rsidR="00711388" w:rsidRPr="00711388">
              <w:rPr>
                <w:lang w:val="en-GB"/>
              </w:rPr>
              <w:t>-</w:t>
            </w:r>
            <w:r w:rsidRPr="00711388" w:rsidDel="005C63C3">
              <w:rPr>
                <w:lang w:val="en-GB"/>
              </w:rPr>
              <w:t xml:space="preserve"> Non-life underwriting premium risk and reserve risk</w:t>
            </w:r>
          </w:p>
          <w:p w14:paraId="7257DB2E" w14:textId="0E29B0D1" w:rsidR="00872AFE" w:rsidRPr="00711388" w:rsidDel="005C63C3" w:rsidRDefault="00872AFE" w:rsidP="00567869">
            <w:pPr>
              <w:jc w:val="left"/>
              <w:rPr>
                <w:lang w:val="en-GB"/>
              </w:rPr>
            </w:pPr>
            <w:r w:rsidRPr="00711388" w:rsidDel="005C63C3">
              <w:rPr>
                <w:lang w:val="en-GB"/>
              </w:rPr>
              <w:t xml:space="preserve">5 </w:t>
            </w:r>
            <w:r w:rsidR="00711388" w:rsidRPr="00711388">
              <w:rPr>
                <w:lang w:val="en-GB"/>
              </w:rPr>
              <w:t>-</w:t>
            </w:r>
            <w:r w:rsidRPr="00711388" w:rsidDel="005C63C3">
              <w:rPr>
                <w:lang w:val="en-GB"/>
              </w:rPr>
              <w:t xml:space="preserve"> NSLT health underwriting premium risk and reserve risk </w:t>
            </w:r>
            <w:del w:id="7060" w:author="Author">
              <w:r w:rsidRPr="00711388" w:rsidDel="005C63C3">
                <w:rPr>
                  <w:lang w:val="en-GB"/>
                </w:rPr>
                <w:delText xml:space="preserve">aggregated separately </w:delText>
              </w:r>
            </w:del>
            <w:r w:rsidRPr="00711388" w:rsidDel="005C63C3">
              <w:rPr>
                <w:lang w:val="en-GB"/>
              </w:rPr>
              <w:t>with implicit catastrophe risk</w:t>
            </w:r>
          </w:p>
          <w:p w14:paraId="2F8073B1" w14:textId="3B5D613E" w:rsidR="00872AFE" w:rsidRPr="00711388" w:rsidRDefault="00872AFE" w:rsidP="00567869">
            <w:pPr>
              <w:jc w:val="left"/>
              <w:rPr>
                <w:lang w:val="en-GB"/>
              </w:rPr>
            </w:pPr>
            <w:r w:rsidRPr="00711388" w:rsidDel="005C63C3">
              <w:rPr>
                <w:lang w:val="en-GB"/>
              </w:rPr>
              <w:t xml:space="preserve">6 </w:t>
            </w:r>
            <w:r w:rsidR="00711388" w:rsidRPr="00711388">
              <w:rPr>
                <w:lang w:val="en-GB"/>
              </w:rPr>
              <w:t>-</w:t>
            </w:r>
            <w:r w:rsidRPr="00711388" w:rsidDel="005C63C3">
              <w:rPr>
                <w:lang w:val="en-GB"/>
              </w:rPr>
              <w:t xml:space="preserve"> NSLT health underwriting premium risk and reserve risk aggregated separately</w:t>
            </w:r>
          </w:p>
        </w:tc>
      </w:tr>
      <w:tr w:rsidR="005C63C3" w:rsidRPr="00711388" w14:paraId="62CD27B3" w14:textId="77777777" w:rsidTr="00567869">
        <w:trPr>
          <w:trHeight w:val="300"/>
        </w:trPr>
        <w:tc>
          <w:tcPr>
            <w:tcW w:w="2127" w:type="dxa"/>
            <w:tcBorders>
              <w:top w:val="nil"/>
              <w:left w:val="single" w:sz="4" w:space="0" w:color="auto"/>
              <w:bottom w:val="single" w:sz="4" w:space="0" w:color="auto"/>
              <w:right w:val="single" w:sz="4" w:space="0" w:color="auto"/>
            </w:tcBorders>
            <w:hideMark/>
          </w:tcPr>
          <w:p w14:paraId="3A0613EE" w14:textId="77777777" w:rsidR="005C63C3" w:rsidRPr="00711388" w:rsidRDefault="005C63C3" w:rsidP="005C63C3">
            <w:pPr>
              <w:jc w:val="left"/>
              <w:rPr>
                <w:lang w:val="en-GB" w:eastAsia="fr-FR"/>
              </w:rPr>
            </w:pPr>
            <w:r w:rsidRPr="00711388">
              <w:rPr>
                <w:lang w:val="en-GB"/>
              </w:rPr>
              <w:t>C0130</w:t>
            </w:r>
          </w:p>
        </w:tc>
        <w:tc>
          <w:tcPr>
            <w:tcW w:w="2551" w:type="dxa"/>
            <w:tcBorders>
              <w:top w:val="nil"/>
              <w:left w:val="nil"/>
              <w:bottom w:val="single" w:sz="4" w:space="0" w:color="auto"/>
              <w:right w:val="single" w:sz="4" w:space="0" w:color="auto"/>
            </w:tcBorders>
            <w:hideMark/>
          </w:tcPr>
          <w:p w14:paraId="16375EB7" w14:textId="77777777" w:rsidR="005C63C3" w:rsidRPr="00711388" w:rsidRDefault="005C63C3" w:rsidP="005C63C3">
            <w:pPr>
              <w:jc w:val="left"/>
              <w:rPr>
                <w:lang w:val="en-GB"/>
              </w:rPr>
            </w:pPr>
            <w:r w:rsidRPr="00711388">
              <w:rPr>
                <w:lang w:val="en-GB"/>
              </w:rPr>
              <w:t>Total undiversified</w:t>
            </w:r>
          </w:p>
        </w:tc>
        <w:tc>
          <w:tcPr>
            <w:tcW w:w="4536" w:type="dxa"/>
            <w:tcBorders>
              <w:top w:val="nil"/>
              <w:left w:val="nil"/>
              <w:bottom w:val="single" w:sz="4" w:space="0" w:color="auto"/>
              <w:right w:val="single" w:sz="4" w:space="0" w:color="auto"/>
            </w:tcBorders>
            <w:hideMark/>
          </w:tcPr>
          <w:p w14:paraId="6539505F" w14:textId="77777777" w:rsidR="005C63C3" w:rsidRPr="00711388" w:rsidRDefault="005C63C3" w:rsidP="005C63C3">
            <w:pPr>
              <w:jc w:val="left"/>
              <w:rPr>
                <w:lang w:val="en-GB"/>
              </w:rPr>
            </w:pPr>
            <w:r w:rsidRPr="00711388">
              <w:rPr>
                <w:lang w:val="en-GB"/>
              </w:rPr>
              <w:t xml:space="preserve">The total amount of non-life and health NSLT underwriting risk before applying diversification effects among different non-life risks. This amount will include catastrophe risk if it is modelled jointly with </w:t>
            </w:r>
            <w:r w:rsidRPr="00711388">
              <w:rPr>
                <w:lang w:val="en-GB"/>
              </w:rPr>
              <w:lastRenderedPageBreak/>
              <w:t>the premium and reserve risk, otherwise catastrophe risk will be reported using separate codes described in the “</w:t>
            </w:r>
            <w:r w:rsidRPr="00711388">
              <w:rPr>
                <w:bCs/>
                <w:lang w:val="en-GB"/>
              </w:rPr>
              <w:t>DISTRIBUTION OF LOSSES FROM CATASTROPHE PERILS</w:t>
            </w:r>
            <w:r w:rsidRPr="00711388">
              <w:rPr>
                <w:lang w:val="en-GB"/>
              </w:rPr>
              <w:t>” section of this LOG file.</w:t>
            </w:r>
          </w:p>
        </w:tc>
      </w:tr>
      <w:tr w:rsidR="005C63C3" w:rsidRPr="00711388" w14:paraId="33D0D8C3" w14:textId="77777777" w:rsidTr="00567869">
        <w:trPr>
          <w:trHeight w:val="300"/>
        </w:trPr>
        <w:tc>
          <w:tcPr>
            <w:tcW w:w="2127" w:type="dxa"/>
            <w:tcBorders>
              <w:top w:val="nil"/>
              <w:left w:val="single" w:sz="4" w:space="0" w:color="auto"/>
              <w:bottom w:val="single" w:sz="4" w:space="0" w:color="auto"/>
              <w:right w:val="single" w:sz="4" w:space="0" w:color="auto"/>
            </w:tcBorders>
            <w:hideMark/>
          </w:tcPr>
          <w:p w14:paraId="7378DA09" w14:textId="77777777" w:rsidR="005C63C3" w:rsidRPr="00711388" w:rsidRDefault="005C63C3" w:rsidP="005C63C3">
            <w:pPr>
              <w:jc w:val="left"/>
              <w:rPr>
                <w:lang w:val="en-GB" w:eastAsia="fr-FR"/>
              </w:rPr>
            </w:pPr>
            <w:r w:rsidRPr="00711388">
              <w:rPr>
                <w:lang w:val="en-GB"/>
              </w:rPr>
              <w:lastRenderedPageBreak/>
              <w:t>C0140</w:t>
            </w:r>
          </w:p>
        </w:tc>
        <w:tc>
          <w:tcPr>
            <w:tcW w:w="2551" w:type="dxa"/>
            <w:tcBorders>
              <w:top w:val="nil"/>
              <w:left w:val="nil"/>
              <w:bottom w:val="single" w:sz="4" w:space="0" w:color="auto"/>
              <w:right w:val="single" w:sz="4" w:space="0" w:color="auto"/>
            </w:tcBorders>
            <w:hideMark/>
          </w:tcPr>
          <w:p w14:paraId="7E518D91" w14:textId="77777777" w:rsidR="005C63C3" w:rsidRPr="00711388" w:rsidRDefault="005C63C3" w:rsidP="005C63C3">
            <w:pPr>
              <w:jc w:val="left"/>
              <w:rPr>
                <w:lang w:val="en-GB"/>
              </w:rPr>
            </w:pPr>
            <w:r w:rsidRPr="00711388">
              <w:rPr>
                <w:lang w:val="en-GB"/>
              </w:rPr>
              <w:t>Diversification</w:t>
            </w:r>
          </w:p>
        </w:tc>
        <w:tc>
          <w:tcPr>
            <w:tcW w:w="4536" w:type="dxa"/>
            <w:tcBorders>
              <w:top w:val="nil"/>
              <w:left w:val="nil"/>
              <w:bottom w:val="single" w:sz="4" w:space="0" w:color="auto"/>
              <w:right w:val="single" w:sz="4" w:space="0" w:color="auto"/>
            </w:tcBorders>
            <w:hideMark/>
          </w:tcPr>
          <w:p w14:paraId="19B0EF16" w14:textId="77777777" w:rsidR="005C63C3" w:rsidRPr="00711388" w:rsidRDefault="005C63C3" w:rsidP="005C63C3">
            <w:pPr>
              <w:jc w:val="left"/>
              <w:rPr>
                <w:lang w:val="en-GB"/>
              </w:rPr>
            </w:pPr>
            <w:r w:rsidRPr="00711388">
              <w:rPr>
                <w:lang w:val="en-GB"/>
              </w:rPr>
              <w:t>The difference between total undiversified standalone non-life and health NSLT underwriting risk and total non-life underwriting risk diversified. This amount is the diversification effect and shall be reported as a negative value.</w:t>
            </w:r>
          </w:p>
        </w:tc>
      </w:tr>
      <w:tr w:rsidR="005C63C3" w:rsidRPr="00711388" w14:paraId="6A47F588" w14:textId="77777777" w:rsidTr="00567869">
        <w:trPr>
          <w:trHeight w:val="300"/>
        </w:trPr>
        <w:tc>
          <w:tcPr>
            <w:tcW w:w="2127" w:type="dxa"/>
            <w:tcBorders>
              <w:top w:val="nil"/>
              <w:left w:val="single" w:sz="4" w:space="0" w:color="auto"/>
              <w:bottom w:val="single" w:sz="4" w:space="0" w:color="auto"/>
              <w:right w:val="single" w:sz="4" w:space="0" w:color="auto"/>
            </w:tcBorders>
            <w:hideMark/>
          </w:tcPr>
          <w:p w14:paraId="6E188C66" w14:textId="77777777" w:rsidR="005C63C3" w:rsidRPr="00711388" w:rsidRDefault="005C63C3" w:rsidP="005C63C3">
            <w:pPr>
              <w:jc w:val="left"/>
              <w:rPr>
                <w:lang w:val="en-GB" w:eastAsia="fr-FR"/>
              </w:rPr>
            </w:pPr>
            <w:r w:rsidRPr="00711388">
              <w:rPr>
                <w:lang w:val="en-GB"/>
              </w:rPr>
              <w:t>C0150</w:t>
            </w:r>
          </w:p>
        </w:tc>
        <w:tc>
          <w:tcPr>
            <w:tcW w:w="2551" w:type="dxa"/>
            <w:tcBorders>
              <w:top w:val="nil"/>
              <w:left w:val="nil"/>
              <w:bottom w:val="single" w:sz="4" w:space="0" w:color="auto"/>
              <w:right w:val="single" w:sz="4" w:space="0" w:color="auto"/>
            </w:tcBorders>
            <w:hideMark/>
          </w:tcPr>
          <w:p w14:paraId="3ECF23E9" w14:textId="77777777" w:rsidR="005C63C3" w:rsidRPr="00711388" w:rsidRDefault="005C63C3" w:rsidP="005C63C3">
            <w:pPr>
              <w:jc w:val="left"/>
              <w:rPr>
                <w:lang w:val="en-GB"/>
              </w:rPr>
            </w:pPr>
            <w:r w:rsidRPr="00711388">
              <w:rPr>
                <w:lang w:val="en-GB"/>
              </w:rPr>
              <w:t>Diversified</w:t>
            </w:r>
          </w:p>
        </w:tc>
        <w:tc>
          <w:tcPr>
            <w:tcW w:w="4536" w:type="dxa"/>
            <w:tcBorders>
              <w:top w:val="nil"/>
              <w:left w:val="nil"/>
              <w:bottom w:val="single" w:sz="4" w:space="0" w:color="auto"/>
              <w:right w:val="single" w:sz="4" w:space="0" w:color="auto"/>
            </w:tcBorders>
            <w:hideMark/>
          </w:tcPr>
          <w:p w14:paraId="2BA1690E" w14:textId="77777777" w:rsidR="005C63C3" w:rsidRPr="00711388" w:rsidRDefault="005C63C3" w:rsidP="005C63C3">
            <w:pPr>
              <w:jc w:val="left"/>
              <w:rPr>
                <w:lang w:val="en-GB"/>
              </w:rPr>
            </w:pPr>
            <w:r w:rsidRPr="00711388">
              <w:rPr>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711388">
              <w:rPr>
                <w:bCs/>
                <w:lang w:val="en-GB"/>
              </w:rPr>
              <w:t>DISTRIBUTION OF LOSSES FROM CATASTROPHE PERILS</w:t>
            </w:r>
            <w:r w:rsidRPr="00711388">
              <w:rPr>
                <w:lang w:val="en-GB"/>
              </w:rPr>
              <w:t>” section of this LOG file.</w:t>
            </w:r>
          </w:p>
        </w:tc>
      </w:tr>
      <w:tr w:rsidR="005C63C3" w:rsidRPr="00711388" w14:paraId="308E0BD1" w14:textId="77777777" w:rsidTr="00567869">
        <w:trPr>
          <w:trHeight w:val="300"/>
        </w:trPr>
        <w:tc>
          <w:tcPr>
            <w:tcW w:w="2127" w:type="dxa"/>
            <w:tcBorders>
              <w:top w:val="nil"/>
              <w:left w:val="single" w:sz="4" w:space="0" w:color="auto"/>
              <w:bottom w:val="single" w:sz="4" w:space="0" w:color="auto"/>
              <w:right w:val="single" w:sz="4" w:space="0" w:color="auto"/>
            </w:tcBorders>
            <w:hideMark/>
          </w:tcPr>
          <w:p w14:paraId="65A34C21" w14:textId="77777777" w:rsidR="005C63C3" w:rsidRPr="00711388" w:rsidRDefault="005C63C3" w:rsidP="005C63C3">
            <w:pPr>
              <w:jc w:val="left"/>
              <w:rPr>
                <w:lang w:val="en-GB"/>
              </w:rPr>
            </w:pPr>
            <w:r w:rsidRPr="00711388">
              <w:rPr>
                <w:lang w:val="en-GB"/>
              </w:rPr>
              <w:t>R1210</w:t>
            </w:r>
          </w:p>
        </w:tc>
        <w:tc>
          <w:tcPr>
            <w:tcW w:w="2551" w:type="dxa"/>
            <w:tcBorders>
              <w:top w:val="nil"/>
              <w:left w:val="nil"/>
              <w:bottom w:val="single" w:sz="4" w:space="0" w:color="auto"/>
              <w:right w:val="single" w:sz="4" w:space="0" w:color="auto"/>
            </w:tcBorders>
            <w:hideMark/>
          </w:tcPr>
          <w:p w14:paraId="44AC7324" w14:textId="77777777" w:rsidR="005C63C3" w:rsidRPr="00711388" w:rsidRDefault="005C63C3" w:rsidP="005C63C3">
            <w:pPr>
              <w:jc w:val="left"/>
              <w:rPr>
                <w:lang w:val="en-GB"/>
              </w:rPr>
            </w:pPr>
            <w:r w:rsidRPr="00711388">
              <w:rPr>
                <w:lang w:val="en-GB"/>
              </w:rPr>
              <w:t>Solvency Capital Requirement</w:t>
            </w:r>
          </w:p>
        </w:tc>
        <w:tc>
          <w:tcPr>
            <w:tcW w:w="4536" w:type="dxa"/>
            <w:tcBorders>
              <w:top w:val="nil"/>
              <w:left w:val="nil"/>
              <w:bottom w:val="single" w:sz="4" w:space="0" w:color="auto"/>
              <w:right w:val="single" w:sz="4" w:space="0" w:color="auto"/>
            </w:tcBorders>
            <w:hideMark/>
          </w:tcPr>
          <w:p w14:paraId="26CA0E29" w14:textId="77777777" w:rsidR="005C63C3" w:rsidRPr="00711388" w:rsidRDefault="005C63C3" w:rsidP="005C63C3">
            <w:pPr>
              <w:jc w:val="left"/>
              <w:rPr>
                <w:lang w:val="en-GB"/>
              </w:rPr>
            </w:pPr>
            <w:r w:rsidRPr="00711388">
              <w:rPr>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p>
        </w:tc>
      </w:tr>
      <w:tr w:rsidR="005C63C3" w:rsidRPr="00711388" w14:paraId="6F66C345" w14:textId="77777777" w:rsidTr="00567869">
        <w:trPr>
          <w:trHeight w:val="600"/>
        </w:trPr>
        <w:tc>
          <w:tcPr>
            <w:tcW w:w="2127" w:type="dxa"/>
            <w:tcBorders>
              <w:top w:val="nil"/>
              <w:left w:val="single" w:sz="4" w:space="0" w:color="auto"/>
              <w:bottom w:val="single" w:sz="4" w:space="0" w:color="auto"/>
              <w:right w:val="single" w:sz="4" w:space="0" w:color="auto"/>
            </w:tcBorders>
            <w:hideMark/>
          </w:tcPr>
          <w:p w14:paraId="5468315C" w14:textId="77777777" w:rsidR="005C63C3" w:rsidRPr="00711388" w:rsidRDefault="005C63C3" w:rsidP="005C63C3">
            <w:pPr>
              <w:jc w:val="left"/>
              <w:rPr>
                <w:lang w:val="en-GB"/>
              </w:rPr>
            </w:pPr>
            <w:r w:rsidRPr="00711388">
              <w:rPr>
                <w:lang w:val="en-GB"/>
              </w:rPr>
              <w:t>R1220</w:t>
            </w:r>
          </w:p>
        </w:tc>
        <w:tc>
          <w:tcPr>
            <w:tcW w:w="2551" w:type="dxa"/>
            <w:tcBorders>
              <w:top w:val="nil"/>
              <w:left w:val="nil"/>
              <w:bottom w:val="single" w:sz="4" w:space="0" w:color="auto"/>
              <w:right w:val="single" w:sz="4" w:space="0" w:color="auto"/>
            </w:tcBorders>
            <w:hideMark/>
          </w:tcPr>
          <w:p w14:paraId="3C3A677F" w14:textId="77777777" w:rsidR="005C63C3" w:rsidRPr="00711388" w:rsidRDefault="005C63C3" w:rsidP="005C63C3">
            <w:pPr>
              <w:jc w:val="left"/>
              <w:rPr>
                <w:lang w:val="en-GB"/>
              </w:rPr>
            </w:pPr>
            <w:r w:rsidRPr="00711388">
              <w:rPr>
                <w:lang w:val="en-GB"/>
              </w:rPr>
              <w:t>Simulated (output) mean</w:t>
            </w:r>
          </w:p>
        </w:tc>
        <w:tc>
          <w:tcPr>
            <w:tcW w:w="4536" w:type="dxa"/>
            <w:tcBorders>
              <w:top w:val="nil"/>
              <w:left w:val="nil"/>
              <w:bottom w:val="single" w:sz="4" w:space="0" w:color="auto"/>
              <w:right w:val="single" w:sz="4" w:space="0" w:color="auto"/>
            </w:tcBorders>
            <w:hideMark/>
          </w:tcPr>
          <w:p w14:paraId="27A13B25" w14:textId="53FBA3DA" w:rsidR="005C63C3" w:rsidRPr="00711388" w:rsidRDefault="005C63C3" w:rsidP="005C63C3">
            <w:pPr>
              <w:jc w:val="left"/>
              <w:rPr>
                <w:lang w:val="en-GB"/>
              </w:rPr>
            </w:pPr>
            <w:ins w:id="7061" w:author="Author">
              <w:r w:rsidRPr="00711388">
                <w:rPr>
                  <w:lang w:val="en-GB"/>
                </w:rPr>
                <w:t>This is the mean of the profit and loss distribution forecast according to the approved model setup, i.e. as relevant for the calculation of the official SCR. It is the output obtained based on the simulation process (gross of reinsurance and on a discounted basis).</w:t>
              </w:r>
            </w:ins>
            <w:del w:id="7062" w:author="Author">
              <w:r w:rsidRPr="00711388" w:rsidDel="001F1325">
                <w:rPr>
                  <w:lang w:val="en-GB"/>
                </w:rPr>
                <w:delText xml:space="preserve">This is the mean of the probability distribution. It is the output obtained based on the simulation process (gross of reinsurance and on a discounted basis). </w:delText>
              </w:r>
            </w:del>
          </w:p>
        </w:tc>
      </w:tr>
      <w:tr w:rsidR="005C63C3" w:rsidRPr="00711388" w14:paraId="6D58069B" w14:textId="77777777" w:rsidTr="00567869">
        <w:trPr>
          <w:trHeight w:val="600"/>
        </w:trPr>
        <w:tc>
          <w:tcPr>
            <w:tcW w:w="2127" w:type="dxa"/>
            <w:tcBorders>
              <w:top w:val="nil"/>
              <w:left w:val="single" w:sz="4" w:space="0" w:color="auto"/>
              <w:bottom w:val="single" w:sz="4" w:space="0" w:color="auto"/>
              <w:right w:val="single" w:sz="4" w:space="0" w:color="auto"/>
            </w:tcBorders>
            <w:hideMark/>
          </w:tcPr>
          <w:p w14:paraId="545E1D2F" w14:textId="77777777" w:rsidR="005C63C3" w:rsidRPr="00711388" w:rsidRDefault="005C63C3" w:rsidP="005C63C3">
            <w:pPr>
              <w:jc w:val="left"/>
              <w:rPr>
                <w:lang w:val="en-GB"/>
              </w:rPr>
            </w:pPr>
            <w:r w:rsidRPr="00711388">
              <w:rPr>
                <w:lang w:val="en-GB"/>
              </w:rPr>
              <w:t>R1230</w:t>
            </w:r>
          </w:p>
        </w:tc>
        <w:tc>
          <w:tcPr>
            <w:tcW w:w="2551" w:type="dxa"/>
            <w:tcBorders>
              <w:top w:val="nil"/>
              <w:left w:val="nil"/>
              <w:bottom w:val="single" w:sz="4" w:space="0" w:color="auto"/>
              <w:right w:val="single" w:sz="4" w:space="0" w:color="auto"/>
            </w:tcBorders>
            <w:hideMark/>
          </w:tcPr>
          <w:p w14:paraId="39927C4D" w14:textId="77777777" w:rsidR="005C63C3" w:rsidRPr="00711388" w:rsidRDefault="005C63C3" w:rsidP="005C63C3">
            <w:pPr>
              <w:jc w:val="left"/>
              <w:rPr>
                <w:lang w:val="en-GB"/>
              </w:rPr>
            </w:pPr>
            <w:r w:rsidRPr="00711388">
              <w:rPr>
                <w:lang w:val="en-GB"/>
              </w:rPr>
              <w:t>Simulated (output) standard deviation</w:t>
            </w:r>
          </w:p>
        </w:tc>
        <w:tc>
          <w:tcPr>
            <w:tcW w:w="4536" w:type="dxa"/>
            <w:tcBorders>
              <w:top w:val="nil"/>
              <w:left w:val="nil"/>
              <w:bottom w:val="single" w:sz="4" w:space="0" w:color="auto"/>
              <w:right w:val="single" w:sz="4" w:space="0" w:color="auto"/>
            </w:tcBorders>
            <w:hideMark/>
          </w:tcPr>
          <w:p w14:paraId="43B762D9" w14:textId="6A541917" w:rsidR="005C63C3" w:rsidRPr="00711388" w:rsidRDefault="005C63C3" w:rsidP="005C63C3">
            <w:pPr>
              <w:jc w:val="left"/>
              <w:rPr>
                <w:lang w:val="en-GB"/>
              </w:rPr>
            </w:pPr>
            <w:ins w:id="7063" w:author="Author">
              <w:r w:rsidRPr="00711388">
                <w:rPr>
                  <w:lang w:val="en-GB"/>
                </w:rPr>
                <w:t xml:space="preserve">This is the standard deviation of the profit and loss distribution forecast according to the approved model setup, i.e. as relevant for the calculation of the official SCR. It is the </w:t>
              </w:r>
              <w:r w:rsidRPr="00711388">
                <w:rPr>
                  <w:lang w:val="en-GB"/>
                </w:rPr>
                <w:lastRenderedPageBreak/>
                <w:t>output obtained based on the simulation process (gross of reinsurance and on a discounted basis).</w:t>
              </w:r>
            </w:ins>
            <w:del w:id="7064" w:author="Author">
              <w:r w:rsidRPr="00711388" w:rsidDel="00C22B27">
                <w:rPr>
                  <w:lang w:val="en-GB"/>
                </w:rPr>
                <w:delText>This is the standard deviation of the probability distribution. It is the output obtained based on the simulation process (gross of reinsurance and on a discounted basis).</w:delText>
              </w:r>
            </w:del>
          </w:p>
        </w:tc>
      </w:tr>
      <w:tr w:rsidR="005C63C3" w:rsidRPr="00711388" w14:paraId="269001C1" w14:textId="77777777" w:rsidTr="00567869">
        <w:trPr>
          <w:trHeight w:val="600"/>
        </w:trPr>
        <w:tc>
          <w:tcPr>
            <w:tcW w:w="2127" w:type="dxa"/>
            <w:tcBorders>
              <w:top w:val="nil"/>
              <w:left w:val="single" w:sz="4" w:space="0" w:color="auto"/>
              <w:bottom w:val="single" w:sz="4" w:space="0" w:color="auto"/>
              <w:right w:val="single" w:sz="4" w:space="0" w:color="auto"/>
            </w:tcBorders>
            <w:hideMark/>
          </w:tcPr>
          <w:p w14:paraId="6502581A" w14:textId="77777777" w:rsidR="005C63C3" w:rsidRPr="00711388" w:rsidRDefault="005C63C3" w:rsidP="005C63C3">
            <w:pPr>
              <w:jc w:val="left"/>
              <w:rPr>
                <w:lang w:val="en-GB"/>
              </w:rPr>
            </w:pPr>
            <w:r w:rsidRPr="00711388">
              <w:rPr>
                <w:lang w:val="en-GB"/>
              </w:rPr>
              <w:lastRenderedPageBreak/>
              <w:t>R1240-R1450</w:t>
            </w:r>
          </w:p>
        </w:tc>
        <w:tc>
          <w:tcPr>
            <w:tcW w:w="2551" w:type="dxa"/>
            <w:tcBorders>
              <w:top w:val="nil"/>
              <w:left w:val="nil"/>
              <w:bottom w:val="single" w:sz="4" w:space="0" w:color="auto"/>
              <w:right w:val="single" w:sz="4" w:space="0" w:color="auto"/>
            </w:tcBorders>
            <w:hideMark/>
          </w:tcPr>
          <w:p w14:paraId="25FAB796" w14:textId="77777777" w:rsidR="005C63C3" w:rsidRPr="00711388" w:rsidRDefault="005C63C3" w:rsidP="005C63C3">
            <w:pPr>
              <w:jc w:val="left"/>
              <w:rPr>
                <w:lang w:val="en-GB"/>
              </w:rPr>
            </w:pPr>
            <w:r w:rsidRPr="00711388">
              <w:rPr>
                <w:lang w:val="en-GB"/>
              </w:rPr>
              <w:t>Percentiles from 0.001 to 0.999</w:t>
            </w:r>
          </w:p>
        </w:tc>
        <w:tc>
          <w:tcPr>
            <w:tcW w:w="4536" w:type="dxa"/>
            <w:tcBorders>
              <w:top w:val="nil"/>
              <w:left w:val="nil"/>
              <w:bottom w:val="single" w:sz="4" w:space="0" w:color="auto"/>
              <w:right w:val="single" w:sz="4" w:space="0" w:color="auto"/>
            </w:tcBorders>
            <w:hideMark/>
          </w:tcPr>
          <w:p w14:paraId="1E61BCAD" w14:textId="77777777" w:rsidR="005C63C3" w:rsidRPr="00711388" w:rsidRDefault="005C63C3" w:rsidP="005C63C3">
            <w:pPr>
              <w:jc w:val="left"/>
              <w:rPr>
                <w:lang w:val="en-GB"/>
              </w:rPr>
            </w:pPr>
            <w:r w:rsidRPr="00711388">
              <w:rPr>
                <w:lang w:val="en-GB"/>
              </w:rPr>
              <w:t>The undertaking is expected to indicate the amounts of the percentiles required in the chart related to the probability distribution obtained based on the simulation process (gross of reinsurance and on a discounted basis).</w:t>
            </w:r>
          </w:p>
        </w:tc>
      </w:tr>
      <w:tr w:rsidR="005C63C3" w:rsidRPr="00711388" w14:paraId="01E5ADC7" w14:textId="77777777" w:rsidTr="00567869">
        <w:trPr>
          <w:trHeight w:val="600"/>
        </w:trPr>
        <w:tc>
          <w:tcPr>
            <w:tcW w:w="9214" w:type="dxa"/>
            <w:gridSpan w:val="3"/>
            <w:tcBorders>
              <w:top w:val="nil"/>
              <w:left w:val="single" w:sz="4" w:space="0" w:color="auto"/>
              <w:bottom w:val="single" w:sz="4" w:space="0" w:color="auto"/>
              <w:right w:val="single" w:sz="4" w:space="0" w:color="auto"/>
            </w:tcBorders>
          </w:tcPr>
          <w:p w14:paraId="7DA018D5" w14:textId="77777777" w:rsidR="005C63C3" w:rsidRPr="00711388" w:rsidRDefault="005C63C3" w:rsidP="005C63C3">
            <w:pPr>
              <w:jc w:val="left"/>
              <w:rPr>
                <w:i/>
                <w:lang w:val="en-GB"/>
              </w:rPr>
            </w:pPr>
            <w:r w:rsidRPr="00711388">
              <w:rPr>
                <w:i/>
                <w:lang w:val="en-GB"/>
              </w:rPr>
              <w:t>Overall Non-Life and Health NSLT</w:t>
            </w:r>
            <w:r w:rsidRPr="00711388" w:rsidDel="00A30A11">
              <w:rPr>
                <w:i/>
                <w:lang w:val="en-GB"/>
              </w:rPr>
              <w:t xml:space="preserve"> </w:t>
            </w:r>
            <w:r w:rsidRPr="00711388">
              <w:rPr>
                <w:i/>
                <w:lang w:val="en-GB"/>
              </w:rPr>
              <w:t>net of reinsurance</w:t>
            </w:r>
          </w:p>
        </w:tc>
      </w:tr>
      <w:tr w:rsidR="005C63C3" w:rsidRPr="00711388" w14:paraId="52F10106" w14:textId="77777777" w:rsidTr="00567869">
        <w:trPr>
          <w:trHeight w:val="300"/>
        </w:trPr>
        <w:tc>
          <w:tcPr>
            <w:tcW w:w="2127" w:type="dxa"/>
            <w:tcBorders>
              <w:top w:val="nil"/>
              <w:left w:val="single" w:sz="4" w:space="0" w:color="auto"/>
              <w:bottom w:val="single" w:sz="4" w:space="0" w:color="auto"/>
              <w:right w:val="nil"/>
            </w:tcBorders>
            <w:hideMark/>
          </w:tcPr>
          <w:p w14:paraId="63484B49" w14:textId="77777777" w:rsidR="005C63C3" w:rsidRPr="00711388" w:rsidRDefault="005C63C3" w:rsidP="005C63C3">
            <w:pPr>
              <w:jc w:val="left"/>
              <w:rPr>
                <w:lang w:val="en-GB"/>
              </w:rPr>
            </w:pPr>
            <w:r w:rsidRPr="00711388">
              <w:rPr>
                <w:lang w:val="en-GB"/>
              </w:rPr>
              <w:t>R1460</w:t>
            </w:r>
          </w:p>
        </w:tc>
        <w:tc>
          <w:tcPr>
            <w:tcW w:w="2551" w:type="dxa"/>
            <w:tcBorders>
              <w:top w:val="nil"/>
              <w:left w:val="single" w:sz="4" w:space="0" w:color="auto"/>
              <w:bottom w:val="single" w:sz="4" w:space="0" w:color="auto"/>
              <w:right w:val="single" w:sz="4" w:space="0" w:color="auto"/>
            </w:tcBorders>
            <w:hideMark/>
          </w:tcPr>
          <w:p w14:paraId="677D1EDD" w14:textId="77777777" w:rsidR="005C63C3" w:rsidRPr="00711388" w:rsidRDefault="005C63C3" w:rsidP="005C63C3">
            <w:pPr>
              <w:jc w:val="left"/>
              <w:rPr>
                <w:lang w:val="en-GB"/>
              </w:rPr>
            </w:pPr>
            <w:r w:rsidRPr="00711388">
              <w:rPr>
                <w:lang w:val="en-GB"/>
              </w:rPr>
              <w:t>Solvency Capital Requirement</w:t>
            </w:r>
          </w:p>
        </w:tc>
        <w:tc>
          <w:tcPr>
            <w:tcW w:w="4536" w:type="dxa"/>
            <w:tcBorders>
              <w:top w:val="nil"/>
              <w:left w:val="nil"/>
              <w:bottom w:val="single" w:sz="4" w:space="0" w:color="auto"/>
              <w:right w:val="single" w:sz="4" w:space="0" w:color="auto"/>
            </w:tcBorders>
            <w:hideMark/>
          </w:tcPr>
          <w:p w14:paraId="4615F1FB" w14:textId="77777777" w:rsidR="005C63C3" w:rsidRPr="00711388" w:rsidRDefault="005C63C3" w:rsidP="005C63C3">
            <w:pPr>
              <w:jc w:val="left"/>
              <w:rPr>
                <w:lang w:val="en-GB"/>
              </w:rPr>
            </w:pPr>
            <w:r w:rsidRPr="00711388">
              <w:rPr>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p>
        </w:tc>
      </w:tr>
      <w:tr w:rsidR="005C63C3" w:rsidRPr="00711388" w14:paraId="5A5571D7" w14:textId="77777777" w:rsidTr="00567869">
        <w:trPr>
          <w:trHeight w:val="600"/>
        </w:trPr>
        <w:tc>
          <w:tcPr>
            <w:tcW w:w="2127" w:type="dxa"/>
            <w:tcBorders>
              <w:top w:val="nil"/>
              <w:left w:val="single" w:sz="4" w:space="0" w:color="auto"/>
              <w:bottom w:val="single" w:sz="4" w:space="0" w:color="auto"/>
              <w:right w:val="nil"/>
            </w:tcBorders>
            <w:hideMark/>
          </w:tcPr>
          <w:p w14:paraId="02C13107" w14:textId="77777777" w:rsidR="005C63C3" w:rsidRPr="00711388" w:rsidRDefault="005C63C3" w:rsidP="005C63C3">
            <w:pPr>
              <w:jc w:val="left"/>
              <w:rPr>
                <w:lang w:val="en-GB"/>
              </w:rPr>
            </w:pPr>
            <w:r w:rsidRPr="00711388">
              <w:rPr>
                <w:lang w:val="en-GB"/>
              </w:rPr>
              <w:t>R1470</w:t>
            </w:r>
          </w:p>
        </w:tc>
        <w:tc>
          <w:tcPr>
            <w:tcW w:w="2551" w:type="dxa"/>
            <w:tcBorders>
              <w:top w:val="nil"/>
              <w:left w:val="single" w:sz="4" w:space="0" w:color="auto"/>
              <w:bottom w:val="single" w:sz="4" w:space="0" w:color="auto"/>
              <w:right w:val="single" w:sz="4" w:space="0" w:color="auto"/>
            </w:tcBorders>
            <w:hideMark/>
          </w:tcPr>
          <w:p w14:paraId="488297F5" w14:textId="77777777" w:rsidR="005C63C3" w:rsidRPr="00711388" w:rsidRDefault="005C63C3" w:rsidP="005C63C3">
            <w:pPr>
              <w:jc w:val="left"/>
              <w:rPr>
                <w:lang w:val="en-GB"/>
              </w:rPr>
            </w:pPr>
            <w:r w:rsidRPr="00711388">
              <w:rPr>
                <w:lang w:val="en-GB"/>
              </w:rPr>
              <w:t>Simulated (output) mean</w:t>
            </w:r>
          </w:p>
        </w:tc>
        <w:tc>
          <w:tcPr>
            <w:tcW w:w="4536" w:type="dxa"/>
            <w:tcBorders>
              <w:top w:val="nil"/>
              <w:left w:val="nil"/>
              <w:bottom w:val="single" w:sz="4" w:space="0" w:color="auto"/>
              <w:right w:val="single" w:sz="4" w:space="0" w:color="auto"/>
            </w:tcBorders>
            <w:hideMark/>
          </w:tcPr>
          <w:p w14:paraId="550C779C" w14:textId="0F9D87F4" w:rsidR="005C63C3" w:rsidRPr="00711388" w:rsidRDefault="005C63C3" w:rsidP="005C63C3">
            <w:pPr>
              <w:jc w:val="left"/>
              <w:rPr>
                <w:lang w:val="en-GB"/>
              </w:rPr>
            </w:pPr>
            <w:ins w:id="7065" w:author="Author">
              <w:r w:rsidRPr="00711388">
                <w:rPr>
                  <w:lang w:val="en-GB"/>
                </w:rPr>
                <w:t>This is the mean of the profit and loss distribution forecast according to the approved model setup, i.e. as relevant for the calculation of the official SCR. It is the output obtained based on the simulation process (net of reinsurance and on a discounted basis).</w:t>
              </w:r>
            </w:ins>
            <w:del w:id="7066" w:author="Author">
              <w:r w:rsidRPr="00711388" w:rsidDel="001F1325">
                <w:rPr>
                  <w:lang w:val="en-GB"/>
                </w:rPr>
                <w:delText xml:space="preserve">This is the mean of the probability distribution. It is the output obtained based on the simulation process (net of reinsurance and on a discounted basis). </w:delText>
              </w:r>
            </w:del>
          </w:p>
        </w:tc>
      </w:tr>
      <w:tr w:rsidR="005C63C3" w:rsidRPr="00711388" w14:paraId="3777BAA4" w14:textId="77777777" w:rsidTr="00567869">
        <w:trPr>
          <w:trHeight w:val="600"/>
        </w:trPr>
        <w:tc>
          <w:tcPr>
            <w:tcW w:w="2127" w:type="dxa"/>
            <w:tcBorders>
              <w:top w:val="nil"/>
              <w:left w:val="single" w:sz="4" w:space="0" w:color="auto"/>
              <w:bottom w:val="single" w:sz="4" w:space="0" w:color="auto"/>
              <w:right w:val="nil"/>
            </w:tcBorders>
            <w:hideMark/>
          </w:tcPr>
          <w:p w14:paraId="1AFD1A9A" w14:textId="77777777" w:rsidR="005C63C3" w:rsidRPr="00711388" w:rsidRDefault="005C63C3" w:rsidP="005C63C3">
            <w:pPr>
              <w:jc w:val="left"/>
              <w:rPr>
                <w:lang w:val="en-GB"/>
              </w:rPr>
            </w:pPr>
            <w:r w:rsidRPr="00711388">
              <w:rPr>
                <w:lang w:val="en-GB"/>
              </w:rPr>
              <w:t>R1480</w:t>
            </w:r>
          </w:p>
        </w:tc>
        <w:tc>
          <w:tcPr>
            <w:tcW w:w="2551" w:type="dxa"/>
            <w:tcBorders>
              <w:top w:val="nil"/>
              <w:left w:val="single" w:sz="4" w:space="0" w:color="auto"/>
              <w:bottom w:val="single" w:sz="4" w:space="0" w:color="auto"/>
              <w:right w:val="single" w:sz="4" w:space="0" w:color="auto"/>
            </w:tcBorders>
            <w:hideMark/>
          </w:tcPr>
          <w:p w14:paraId="7AF24315" w14:textId="77777777" w:rsidR="005C63C3" w:rsidRPr="00711388" w:rsidRDefault="005C63C3" w:rsidP="005C63C3">
            <w:pPr>
              <w:jc w:val="left"/>
              <w:rPr>
                <w:lang w:val="en-GB"/>
              </w:rPr>
            </w:pPr>
            <w:r w:rsidRPr="00711388">
              <w:rPr>
                <w:lang w:val="en-GB"/>
              </w:rPr>
              <w:t>Simulated (output) standard deviation</w:t>
            </w:r>
          </w:p>
        </w:tc>
        <w:tc>
          <w:tcPr>
            <w:tcW w:w="4536" w:type="dxa"/>
            <w:tcBorders>
              <w:top w:val="nil"/>
              <w:left w:val="nil"/>
              <w:bottom w:val="single" w:sz="4" w:space="0" w:color="auto"/>
              <w:right w:val="single" w:sz="4" w:space="0" w:color="auto"/>
            </w:tcBorders>
            <w:hideMark/>
          </w:tcPr>
          <w:p w14:paraId="3B048539" w14:textId="45AB4047" w:rsidR="005C63C3" w:rsidRPr="00711388" w:rsidRDefault="005C63C3" w:rsidP="005C63C3">
            <w:pPr>
              <w:jc w:val="left"/>
              <w:rPr>
                <w:lang w:val="en-GB"/>
              </w:rPr>
            </w:pPr>
            <w:ins w:id="7067" w:author="Author">
              <w:r w:rsidRPr="00711388">
                <w:rPr>
                  <w:lang w:val="en-GB"/>
                </w:rPr>
                <w:t>This is the standard deviation of the profit and loss distribution forecast according to the approved model setup, i.e. as relevant for the calculation of the official SCR. It is the output obtained based on the simulation process (net of reinsurance and on a discounted basis).</w:t>
              </w:r>
            </w:ins>
            <w:del w:id="7068" w:author="Author">
              <w:r w:rsidRPr="00711388" w:rsidDel="00C22B27">
                <w:rPr>
                  <w:lang w:val="en-GB"/>
                </w:rPr>
                <w:delText>This is the standard deviation of the probability distribution. It is the output obtained based on the simulation process (net of reinsurance and on a discounted basis).</w:delText>
              </w:r>
            </w:del>
          </w:p>
        </w:tc>
      </w:tr>
      <w:tr w:rsidR="005C63C3" w:rsidRPr="00711388" w14:paraId="6D540F15" w14:textId="77777777" w:rsidTr="00567869">
        <w:trPr>
          <w:trHeight w:val="600"/>
        </w:trPr>
        <w:tc>
          <w:tcPr>
            <w:tcW w:w="2127" w:type="dxa"/>
            <w:tcBorders>
              <w:top w:val="nil"/>
              <w:left w:val="single" w:sz="4" w:space="0" w:color="auto"/>
              <w:bottom w:val="single" w:sz="4" w:space="0" w:color="auto"/>
              <w:right w:val="nil"/>
            </w:tcBorders>
            <w:hideMark/>
          </w:tcPr>
          <w:p w14:paraId="074004BE" w14:textId="77777777" w:rsidR="005C63C3" w:rsidRPr="00711388" w:rsidRDefault="005C63C3" w:rsidP="005C63C3">
            <w:pPr>
              <w:jc w:val="left"/>
              <w:rPr>
                <w:lang w:val="en-GB"/>
              </w:rPr>
            </w:pPr>
            <w:r w:rsidRPr="00711388">
              <w:rPr>
                <w:lang w:val="en-GB"/>
              </w:rPr>
              <w:lastRenderedPageBreak/>
              <w:t>R1490-R1700</w:t>
            </w:r>
          </w:p>
        </w:tc>
        <w:tc>
          <w:tcPr>
            <w:tcW w:w="2551" w:type="dxa"/>
            <w:tcBorders>
              <w:top w:val="nil"/>
              <w:left w:val="single" w:sz="4" w:space="0" w:color="auto"/>
              <w:bottom w:val="single" w:sz="4" w:space="0" w:color="auto"/>
              <w:right w:val="single" w:sz="4" w:space="0" w:color="auto"/>
            </w:tcBorders>
            <w:hideMark/>
          </w:tcPr>
          <w:p w14:paraId="3E02945C" w14:textId="77777777" w:rsidR="005C63C3" w:rsidRPr="00711388" w:rsidRDefault="005C63C3" w:rsidP="005C63C3">
            <w:pPr>
              <w:jc w:val="left"/>
              <w:rPr>
                <w:lang w:val="en-GB"/>
              </w:rPr>
            </w:pPr>
            <w:r w:rsidRPr="00711388">
              <w:rPr>
                <w:lang w:val="en-GB"/>
              </w:rPr>
              <w:t>Percentiles from 0.001 to 0.999</w:t>
            </w:r>
          </w:p>
        </w:tc>
        <w:tc>
          <w:tcPr>
            <w:tcW w:w="4536" w:type="dxa"/>
            <w:tcBorders>
              <w:top w:val="nil"/>
              <w:left w:val="nil"/>
              <w:bottom w:val="single" w:sz="4" w:space="0" w:color="auto"/>
              <w:right w:val="single" w:sz="4" w:space="0" w:color="auto"/>
            </w:tcBorders>
            <w:hideMark/>
          </w:tcPr>
          <w:p w14:paraId="04027520" w14:textId="77777777" w:rsidR="005C63C3" w:rsidRPr="00711388" w:rsidRDefault="005C63C3" w:rsidP="005C63C3">
            <w:pPr>
              <w:jc w:val="left"/>
              <w:rPr>
                <w:lang w:val="en-GB"/>
              </w:rPr>
            </w:pPr>
            <w:r w:rsidRPr="00711388">
              <w:rPr>
                <w:lang w:val="en-GB"/>
              </w:rPr>
              <w:t>The undertaking is expected to indicate the amounts of the percentiles required in the chart related to the probability distribution obtained based on the simulation process (net of reinsurance and on a discounted basis).</w:t>
            </w:r>
          </w:p>
        </w:tc>
      </w:tr>
      <w:tr w:rsidR="005C63C3" w:rsidRPr="00711388" w14:paraId="6D448D91" w14:textId="77777777" w:rsidTr="00567869">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4CD39D40" w14:textId="77777777" w:rsidR="005C63C3" w:rsidRPr="00711388" w:rsidRDefault="005C63C3" w:rsidP="005C63C3">
            <w:pPr>
              <w:jc w:val="left"/>
              <w:rPr>
                <w:b/>
                <w:bCs/>
                <w:lang w:val="en-GB"/>
              </w:rPr>
            </w:pPr>
            <w:r w:rsidRPr="00711388">
              <w:rPr>
                <w:i/>
                <w:lang w:val="en-GB"/>
              </w:rPr>
              <w:t>Distribution of losses from Catastrophe Perils</w:t>
            </w:r>
          </w:p>
        </w:tc>
      </w:tr>
      <w:tr w:rsidR="005C63C3" w:rsidRPr="00711388" w14:paraId="70A5AC10" w14:textId="77777777" w:rsidTr="00567869">
        <w:trPr>
          <w:trHeight w:val="900"/>
        </w:trPr>
        <w:tc>
          <w:tcPr>
            <w:tcW w:w="2127" w:type="dxa"/>
            <w:tcBorders>
              <w:top w:val="nil"/>
              <w:left w:val="single" w:sz="4" w:space="0" w:color="auto"/>
              <w:bottom w:val="single" w:sz="4" w:space="0" w:color="auto"/>
              <w:right w:val="single" w:sz="4" w:space="0" w:color="auto"/>
            </w:tcBorders>
            <w:hideMark/>
          </w:tcPr>
          <w:p w14:paraId="79F7F466" w14:textId="77777777" w:rsidR="005C63C3" w:rsidRPr="00711388" w:rsidRDefault="005C63C3" w:rsidP="005C63C3">
            <w:pPr>
              <w:jc w:val="left"/>
              <w:rPr>
                <w:lang w:val="en-GB" w:eastAsia="fr-FR"/>
              </w:rPr>
            </w:pPr>
            <w:r w:rsidRPr="00711388">
              <w:rPr>
                <w:lang w:val="en-GB"/>
              </w:rPr>
              <w:t>C0020</w:t>
            </w:r>
          </w:p>
        </w:tc>
        <w:tc>
          <w:tcPr>
            <w:tcW w:w="2551" w:type="dxa"/>
            <w:tcBorders>
              <w:top w:val="nil"/>
              <w:left w:val="nil"/>
              <w:bottom w:val="single" w:sz="4" w:space="0" w:color="auto"/>
              <w:right w:val="single" w:sz="4" w:space="0" w:color="auto"/>
            </w:tcBorders>
            <w:hideMark/>
          </w:tcPr>
          <w:p w14:paraId="3867EFA8" w14:textId="77777777" w:rsidR="005C63C3" w:rsidRPr="00711388" w:rsidRDefault="005C63C3" w:rsidP="005C63C3">
            <w:pPr>
              <w:jc w:val="left"/>
              <w:rPr>
                <w:lang w:val="en-GB"/>
              </w:rPr>
            </w:pPr>
            <w:r w:rsidRPr="00711388">
              <w:rPr>
                <w:lang w:val="en-GB"/>
              </w:rPr>
              <w:t>Classes impacted by the catastrophe event</w:t>
            </w:r>
          </w:p>
        </w:tc>
        <w:tc>
          <w:tcPr>
            <w:tcW w:w="4536" w:type="dxa"/>
            <w:tcBorders>
              <w:top w:val="nil"/>
              <w:left w:val="nil"/>
              <w:bottom w:val="single" w:sz="4" w:space="0" w:color="auto"/>
              <w:right w:val="single" w:sz="4" w:space="0" w:color="auto"/>
            </w:tcBorders>
            <w:hideMark/>
          </w:tcPr>
          <w:p w14:paraId="3B863D1B" w14:textId="77777777" w:rsidR="005C63C3" w:rsidRPr="00711388" w:rsidRDefault="005C63C3" w:rsidP="005C63C3">
            <w:pPr>
              <w:jc w:val="left"/>
              <w:rPr>
                <w:ins w:id="7069" w:author="Author"/>
                <w:lang w:val="en-GB"/>
              </w:rPr>
            </w:pPr>
            <w:r w:rsidRPr="00711388">
              <w:rPr>
                <w:lang w:val="en-GB"/>
              </w:rPr>
              <w:t>List of all classes impacted by the catastrophe event for the relevant peril.</w:t>
            </w:r>
          </w:p>
          <w:p w14:paraId="0661CA97" w14:textId="4732E429" w:rsidR="005C63C3" w:rsidRPr="00711388" w:rsidRDefault="005C63C3" w:rsidP="005C63C3">
            <w:pPr>
              <w:jc w:val="left"/>
              <w:rPr>
                <w:lang w:val="en-GB"/>
              </w:rPr>
            </w:pPr>
            <w:ins w:id="7070" w:author="Author">
              <w:r w:rsidRPr="00711388">
                <w:rPr>
                  <w:lang w:val="en-GB"/>
                </w:rPr>
                <w:t>This shall be identical to C0160 and Z00</w:t>
              </w:r>
              <w:r w:rsidR="00403E67" w:rsidRPr="00711388">
                <w:rPr>
                  <w:lang w:val="en-GB"/>
                </w:rPr>
                <w:t>3</w:t>
              </w:r>
              <w:r w:rsidRPr="00711388">
                <w:rPr>
                  <w:lang w:val="en-GB"/>
                </w:rPr>
                <w:t>0.</w:t>
              </w:r>
            </w:ins>
          </w:p>
        </w:tc>
      </w:tr>
      <w:tr w:rsidR="005C63C3" w:rsidRPr="00711388" w14:paraId="134D856F" w14:textId="77777777" w:rsidTr="00567869">
        <w:trPr>
          <w:trHeight w:val="900"/>
        </w:trPr>
        <w:tc>
          <w:tcPr>
            <w:tcW w:w="2127" w:type="dxa"/>
            <w:tcBorders>
              <w:top w:val="nil"/>
              <w:left w:val="single" w:sz="4" w:space="0" w:color="auto"/>
              <w:bottom w:val="single" w:sz="4" w:space="0" w:color="auto"/>
              <w:right w:val="single" w:sz="4" w:space="0" w:color="auto"/>
            </w:tcBorders>
            <w:hideMark/>
          </w:tcPr>
          <w:p w14:paraId="1EC6DE45" w14:textId="77777777" w:rsidR="005C63C3" w:rsidRPr="00711388" w:rsidRDefault="005C63C3" w:rsidP="005C63C3">
            <w:pPr>
              <w:jc w:val="left"/>
              <w:rPr>
                <w:lang w:val="en-GB" w:eastAsia="fr-FR"/>
              </w:rPr>
            </w:pPr>
            <w:r w:rsidRPr="00711388">
              <w:rPr>
                <w:lang w:val="en-GB"/>
              </w:rPr>
              <w:t>C0160</w:t>
            </w:r>
          </w:p>
        </w:tc>
        <w:tc>
          <w:tcPr>
            <w:tcW w:w="2551" w:type="dxa"/>
            <w:tcBorders>
              <w:top w:val="nil"/>
              <w:left w:val="nil"/>
              <w:bottom w:val="single" w:sz="4" w:space="0" w:color="auto"/>
              <w:right w:val="single" w:sz="4" w:space="0" w:color="auto"/>
            </w:tcBorders>
            <w:hideMark/>
          </w:tcPr>
          <w:p w14:paraId="4E49CBAA" w14:textId="77777777" w:rsidR="005C63C3" w:rsidRPr="00711388" w:rsidRDefault="005C63C3" w:rsidP="005C63C3">
            <w:pPr>
              <w:jc w:val="left"/>
              <w:rPr>
                <w:lang w:val="en-GB"/>
              </w:rPr>
            </w:pPr>
            <w:r w:rsidRPr="00711388">
              <w:rPr>
                <w:lang w:val="en-GB"/>
              </w:rPr>
              <w:t>Catastrophe</w:t>
            </w:r>
          </w:p>
        </w:tc>
        <w:tc>
          <w:tcPr>
            <w:tcW w:w="4536" w:type="dxa"/>
            <w:tcBorders>
              <w:top w:val="nil"/>
              <w:left w:val="nil"/>
              <w:bottom w:val="single" w:sz="4" w:space="0" w:color="auto"/>
              <w:right w:val="single" w:sz="4" w:space="0" w:color="auto"/>
            </w:tcBorders>
            <w:hideMark/>
          </w:tcPr>
          <w:p w14:paraId="369213D7" w14:textId="77777777" w:rsidR="005C63C3" w:rsidRPr="00711388" w:rsidRDefault="005C63C3" w:rsidP="005C63C3">
            <w:pPr>
              <w:jc w:val="left"/>
              <w:rPr>
                <w:ins w:id="7071" w:author="Author"/>
                <w:lang w:val="en-GB"/>
              </w:rPr>
            </w:pPr>
            <w:r w:rsidRPr="00711388">
              <w:rPr>
                <w:lang w:val="en-GB"/>
              </w:rPr>
              <w:t xml:space="preserve">Name of natural catastrophe or man-made peril per modelled region. Please include name of region and peril. Do </w:t>
            </w:r>
            <w:r w:rsidRPr="00711388">
              <w:rPr>
                <w:u w:val="single"/>
                <w:lang w:val="en-GB"/>
              </w:rPr>
              <w:t>not</w:t>
            </w:r>
            <w:r w:rsidRPr="00711388">
              <w:rPr>
                <w:lang w:val="en-GB"/>
              </w:rPr>
              <w:t xml:space="preserve"> include generic names like region1 or peril1. It is recommended that the names of the perils and the regions are in English.</w:t>
            </w:r>
          </w:p>
          <w:p w14:paraId="0017275B" w14:textId="64047A49" w:rsidR="005C63C3" w:rsidRPr="00711388" w:rsidRDefault="005C63C3" w:rsidP="005C63C3">
            <w:pPr>
              <w:jc w:val="left"/>
              <w:rPr>
                <w:lang w:val="en-GB"/>
              </w:rPr>
            </w:pPr>
            <w:ins w:id="7072" w:author="Author">
              <w:r w:rsidRPr="00711388">
                <w:rPr>
                  <w:lang w:val="en-GB"/>
                </w:rPr>
                <w:t>This shall be identical to C0020 and Z00</w:t>
              </w:r>
              <w:r w:rsidR="00403E67" w:rsidRPr="00711388">
                <w:rPr>
                  <w:lang w:val="en-GB"/>
                </w:rPr>
                <w:t>3</w:t>
              </w:r>
              <w:r w:rsidRPr="00711388">
                <w:rPr>
                  <w:lang w:val="en-GB"/>
                </w:rPr>
                <w:t>0.</w:t>
              </w:r>
            </w:ins>
          </w:p>
        </w:tc>
      </w:tr>
      <w:tr w:rsidR="005C63C3" w:rsidRPr="00711388" w14:paraId="457CAF7F" w14:textId="77777777" w:rsidTr="00567869">
        <w:trPr>
          <w:trHeight w:val="900"/>
        </w:trPr>
        <w:tc>
          <w:tcPr>
            <w:tcW w:w="2127" w:type="dxa"/>
            <w:tcBorders>
              <w:top w:val="nil"/>
              <w:left w:val="single" w:sz="4" w:space="0" w:color="auto"/>
              <w:bottom w:val="single" w:sz="4" w:space="0" w:color="auto"/>
              <w:right w:val="single" w:sz="4" w:space="0" w:color="auto"/>
            </w:tcBorders>
            <w:hideMark/>
          </w:tcPr>
          <w:p w14:paraId="2004AFB8" w14:textId="77777777" w:rsidR="005C63C3" w:rsidRPr="00711388" w:rsidRDefault="005C63C3" w:rsidP="005C63C3">
            <w:pPr>
              <w:jc w:val="left"/>
              <w:rPr>
                <w:lang w:val="en-GB"/>
              </w:rPr>
            </w:pPr>
            <w:r w:rsidRPr="00711388">
              <w:rPr>
                <w:lang w:val="en-GB"/>
              </w:rPr>
              <w:t>C0170</w:t>
            </w:r>
          </w:p>
        </w:tc>
        <w:tc>
          <w:tcPr>
            <w:tcW w:w="2551" w:type="dxa"/>
            <w:tcBorders>
              <w:top w:val="nil"/>
              <w:left w:val="nil"/>
              <w:bottom w:val="single" w:sz="4" w:space="0" w:color="auto"/>
              <w:right w:val="single" w:sz="4" w:space="0" w:color="auto"/>
            </w:tcBorders>
            <w:hideMark/>
          </w:tcPr>
          <w:p w14:paraId="6ED5F668" w14:textId="77777777" w:rsidR="005C63C3" w:rsidRPr="00711388" w:rsidRDefault="005C63C3" w:rsidP="005C63C3">
            <w:pPr>
              <w:jc w:val="left"/>
              <w:rPr>
                <w:lang w:val="en-GB"/>
              </w:rPr>
            </w:pPr>
            <w:r w:rsidRPr="00711388">
              <w:rPr>
                <w:lang w:val="en-GB"/>
              </w:rPr>
              <w:t>Commercially available vendor model used (if applicable)</w:t>
            </w:r>
          </w:p>
        </w:tc>
        <w:tc>
          <w:tcPr>
            <w:tcW w:w="4536" w:type="dxa"/>
            <w:tcBorders>
              <w:top w:val="nil"/>
              <w:left w:val="nil"/>
              <w:bottom w:val="single" w:sz="4" w:space="0" w:color="auto"/>
              <w:right w:val="single" w:sz="4" w:space="0" w:color="auto"/>
            </w:tcBorders>
          </w:tcPr>
          <w:p w14:paraId="215AF63C" w14:textId="77777777" w:rsidR="005C63C3" w:rsidRPr="00711388" w:rsidRDefault="005C63C3" w:rsidP="005C63C3">
            <w:pPr>
              <w:jc w:val="left"/>
              <w:rPr>
                <w:lang w:val="en-GB"/>
              </w:rPr>
            </w:pPr>
            <w:r w:rsidRPr="00711388">
              <w:rPr>
                <w:lang w:val="en-GB"/>
              </w:rPr>
              <w:t>One of the options in the following closed list shall be used:</w:t>
            </w:r>
          </w:p>
          <w:p w14:paraId="39A5186A" w14:textId="77777777" w:rsidR="005C63C3" w:rsidRPr="00711388" w:rsidRDefault="005C63C3" w:rsidP="0083381F">
            <w:pPr>
              <w:pStyle w:val="ListParagraph"/>
              <w:numPr>
                <w:ilvl w:val="0"/>
                <w:numId w:val="54"/>
              </w:numPr>
              <w:spacing w:after="160" w:line="259" w:lineRule="auto"/>
              <w:rPr>
                <w:rFonts w:ascii="Times New Roman" w:eastAsiaTheme="minorEastAsia" w:hAnsi="Times New Roman" w:cs="Times New Roman"/>
                <w:sz w:val="24"/>
                <w:szCs w:val="24"/>
                <w:lang w:eastAsia="en-GB"/>
              </w:rPr>
            </w:pPr>
            <w:r w:rsidRPr="00711388">
              <w:rPr>
                <w:rFonts w:ascii="Times New Roman" w:eastAsiaTheme="minorEastAsia" w:hAnsi="Times New Roman" w:cs="Times New Roman"/>
                <w:sz w:val="24"/>
                <w:szCs w:val="24"/>
                <w:lang w:eastAsia="en-GB"/>
              </w:rPr>
              <w:t>Yes</w:t>
            </w:r>
          </w:p>
          <w:p w14:paraId="0DA67254" w14:textId="77777777" w:rsidR="005C63C3" w:rsidRPr="00711388" w:rsidRDefault="005C63C3" w:rsidP="0083381F">
            <w:pPr>
              <w:pStyle w:val="ListParagraph"/>
              <w:numPr>
                <w:ilvl w:val="0"/>
                <w:numId w:val="54"/>
              </w:numPr>
              <w:spacing w:after="160" w:line="259" w:lineRule="auto"/>
            </w:pPr>
            <w:r w:rsidRPr="00711388">
              <w:rPr>
                <w:rFonts w:ascii="Times New Roman" w:eastAsiaTheme="minorEastAsia" w:hAnsi="Times New Roman" w:cs="Times New Roman"/>
                <w:sz w:val="24"/>
                <w:szCs w:val="24"/>
                <w:lang w:eastAsia="en-GB"/>
              </w:rPr>
              <w:t>No</w:t>
            </w:r>
          </w:p>
        </w:tc>
      </w:tr>
      <w:tr w:rsidR="005C63C3" w:rsidRPr="00711388" w14:paraId="489BF8ED" w14:textId="77777777" w:rsidTr="00567869">
        <w:trPr>
          <w:trHeight w:val="900"/>
        </w:trPr>
        <w:tc>
          <w:tcPr>
            <w:tcW w:w="2127" w:type="dxa"/>
            <w:tcBorders>
              <w:top w:val="nil"/>
              <w:left w:val="single" w:sz="4" w:space="0" w:color="auto"/>
              <w:bottom w:val="single" w:sz="4" w:space="0" w:color="auto"/>
              <w:right w:val="single" w:sz="4" w:space="0" w:color="auto"/>
            </w:tcBorders>
            <w:hideMark/>
          </w:tcPr>
          <w:p w14:paraId="5B6570B4" w14:textId="77777777" w:rsidR="005C63C3" w:rsidRPr="00711388" w:rsidRDefault="005C63C3" w:rsidP="005C63C3">
            <w:pPr>
              <w:jc w:val="left"/>
              <w:rPr>
                <w:lang w:val="en-GB"/>
              </w:rPr>
            </w:pPr>
            <w:r w:rsidRPr="00711388">
              <w:rPr>
                <w:lang w:val="en-GB"/>
              </w:rPr>
              <w:t>C0180</w:t>
            </w:r>
          </w:p>
        </w:tc>
        <w:tc>
          <w:tcPr>
            <w:tcW w:w="2551" w:type="dxa"/>
            <w:tcBorders>
              <w:top w:val="nil"/>
              <w:left w:val="nil"/>
              <w:bottom w:val="single" w:sz="4" w:space="0" w:color="auto"/>
              <w:right w:val="single" w:sz="4" w:space="0" w:color="auto"/>
            </w:tcBorders>
            <w:hideMark/>
          </w:tcPr>
          <w:p w14:paraId="5DA193DD" w14:textId="77777777" w:rsidR="005C63C3" w:rsidRPr="00711388" w:rsidRDefault="005C63C3" w:rsidP="005C63C3">
            <w:pPr>
              <w:jc w:val="left"/>
              <w:rPr>
                <w:lang w:val="en-GB"/>
              </w:rPr>
            </w:pPr>
            <w:r w:rsidRPr="00711388">
              <w:rPr>
                <w:lang w:val="en-GB"/>
              </w:rPr>
              <w:t>Commercially available vendor model name and version used (if applicable)</w:t>
            </w:r>
          </w:p>
        </w:tc>
        <w:tc>
          <w:tcPr>
            <w:tcW w:w="4536" w:type="dxa"/>
            <w:tcBorders>
              <w:top w:val="nil"/>
              <w:left w:val="nil"/>
              <w:bottom w:val="single" w:sz="4" w:space="0" w:color="auto"/>
              <w:right w:val="single" w:sz="4" w:space="0" w:color="auto"/>
            </w:tcBorders>
            <w:hideMark/>
          </w:tcPr>
          <w:p w14:paraId="1AB26366" w14:textId="77777777" w:rsidR="005C63C3" w:rsidRPr="00711388" w:rsidRDefault="005C63C3" w:rsidP="005C63C3">
            <w:pPr>
              <w:jc w:val="left"/>
              <w:rPr>
                <w:lang w:val="en-GB"/>
              </w:rPr>
            </w:pPr>
            <w:r w:rsidRPr="00711388">
              <w:rPr>
                <w:lang w:val="en-GB"/>
              </w:rPr>
              <w:t>If a commercially available vendor model is used in the internal model for the peril this field should contain the name of the model and the version of the model that the simulations are based on.</w:t>
            </w:r>
          </w:p>
        </w:tc>
      </w:tr>
      <w:tr w:rsidR="005C63C3" w:rsidRPr="00711388" w14:paraId="78DE6B4B" w14:textId="77777777" w:rsidTr="00567869">
        <w:trPr>
          <w:trHeight w:val="900"/>
        </w:trPr>
        <w:tc>
          <w:tcPr>
            <w:tcW w:w="2127" w:type="dxa"/>
            <w:tcBorders>
              <w:top w:val="nil"/>
              <w:left w:val="single" w:sz="4" w:space="0" w:color="auto"/>
              <w:bottom w:val="single" w:sz="4" w:space="0" w:color="auto"/>
              <w:right w:val="single" w:sz="4" w:space="0" w:color="auto"/>
            </w:tcBorders>
            <w:hideMark/>
          </w:tcPr>
          <w:p w14:paraId="22A970C5" w14:textId="77777777" w:rsidR="005C63C3" w:rsidRPr="00711388" w:rsidRDefault="005C63C3" w:rsidP="005C63C3">
            <w:pPr>
              <w:jc w:val="left"/>
              <w:rPr>
                <w:lang w:val="en-GB" w:eastAsia="fr-FR"/>
              </w:rPr>
            </w:pPr>
            <w:r w:rsidRPr="00711388">
              <w:rPr>
                <w:lang w:val="en-GB"/>
              </w:rPr>
              <w:t>C0190</w:t>
            </w:r>
          </w:p>
        </w:tc>
        <w:tc>
          <w:tcPr>
            <w:tcW w:w="2551" w:type="dxa"/>
            <w:tcBorders>
              <w:top w:val="nil"/>
              <w:left w:val="nil"/>
              <w:bottom w:val="single" w:sz="4" w:space="0" w:color="auto"/>
              <w:right w:val="single" w:sz="4" w:space="0" w:color="auto"/>
            </w:tcBorders>
            <w:hideMark/>
          </w:tcPr>
          <w:p w14:paraId="5957F2C8" w14:textId="77777777" w:rsidR="005C63C3" w:rsidRPr="00711388" w:rsidRDefault="005C63C3" w:rsidP="005C63C3">
            <w:pPr>
              <w:jc w:val="left"/>
              <w:rPr>
                <w:lang w:val="en-GB"/>
              </w:rPr>
            </w:pPr>
            <w:r w:rsidRPr="00711388">
              <w:rPr>
                <w:lang w:val="en-GB"/>
              </w:rPr>
              <w:t>Explanatory information (if AEP loss is not available)</w:t>
            </w:r>
          </w:p>
        </w:tc>
        <w:tc>
          <w:tcPr>
            <w:tcW w:w="4536" w:type="dxa"/>
            <w:tcBorders>
              <w:top w:val="nil"/>
              <w:left w:val="nil"/>
              <w:bottom w:val="single" w:sz="4" w:space="0" w:color="auto"/>
              <w:right w:val="single" w:sz="4" w:space="0" w:color="auto"/>
            </w:tcBorders>
            <w:hideMark/>
          </w:tcPr>
          <w:p w14:paraId="1E09CBDC" w14:textId="77777777" w:rsidR="005C63C3" w:rsidRPr="00711388" w:rsidRDefault="005C63C3" w:rsidP="005C63C3">
            <w:pPr>
              <w:jc w:val="left"/>
              <w:rPr>
                <w:lang w:val="en-GB"/>
              </w:rPr>
            </w:pPr>
            <w:r w:rsidRPr="00711388">
              <w:rPr>
                <w:lang w:val="en-GB"/>
              </w:rPr>
              <w:t>Provide short concise information on model and reasons, if the field “AEP loss” is not available. If agreed with the responsible supervisor this field could also be used to provide information on modelling approaches in other cases.</w:t>
            </w:r>
          </w:p>
        </w:tc>
      </w:tr>
      <w:tr w:rsidR="005C63C3" w:rsidRPr="00711388" w14:paraId="068F2256" w14:textId="77777777" w:rsidTr="00567869">
        <w:trPr>
          <w:trHeight w:val="900"/>
        </w:trPr>
        <w:tc>
          <w:tcPr>
            <w:tcW w:w="2127" w:type="dxa"/>
            <w:tcBorders>
              <w:top w:val="nil"/>
              <w:left w:val="single" w:sz="4" w:space="0" w:color="auto"/>
              <w:bottom w:val="single" w:sz="4" w:space="0" w:color="auto"/>
              <w:right w:val="single" w:sz="4" w:space="0" w:color="auto"/>
            </w:tcBorders>
            <w:hideMark/>
          </w:tcPr>
          <w:p w14:paraId="07C71B2E" w14:textId="77777777" w:rsidR="005C63C3" w:rsidRPr="00711388" w:rsidRDefault="005C63C3" w:rsidP="005C63C3">
            <w:pPr>
              <w:jc w:val="left"/>
              <w:rPr>
                <w:lang w:val="en-GB"/>
              </w:rPr>
            </w:pPr>
            <w:r w:rsidRPr="00711388">
              <w:rPr>
                <w:lang w:val="en-GB"/>
              </w:rPr>
              <w:t>C0200</w:t>
            </w:r>
          </w:p>
        </w:tc>
        <w:tc>
          <w:tcPr>
            <w:tcW w:w="2551" w:type="dxa"/>
            <w:tcBorders>
              <w:top w:val="nil"/>
              <w:left w:val="nil"/>
              <w:bottom w:val="single" w:sz="4" w:space="0" w:color="auto"/>
              <w:right w:val="single" w:sz="4" w:space="0" w:color="auto"/>
            </w:tcBorders>
            <w:hideMark/>
          </w:tcPr>
          <w:p w14:paraId="7C6A5BCB" w14:textId="77777777" w:rsidR="005C63C3" w:rsidRPr="00711388" w:rsidRDefault="005C63C3" w:rsidP="005C63C3">
            <w:pPr>
              <w:jc w:val="left"/>
              <w:rPr>
                <w:lang w:val="en-GB"/>
              </w:rPr>
            </w:pPr>
            <w:r w:rsidRPr="00711388">
              <w:rPr>
                <w:lang w:val="en-GB"/>
              </w:rPr>
              <w:t>Total Sum insured</w:t>
            </w:r>
          </w:p>
        </w:tc>
        <w:tc>
          <w:tcPr>
            <w:tcW w:w="4536" w:type="dxa"/>
            <w:tcBorders>
              <w:top w:val="nil"/>
              <w:left w:val="nil"/>
              <w:bottom w:val="single" w:sz="4" w:space="0" w:color="auto"/>
              <w:right w:val="single" w:sz="4" w:space="0" w:color="auto"/>
            </w:tcBorders>
            <w:hideMark/>
          </w:tcPr>
          <w:p w14:paraId="175081C5" w14:textId="77777777" w:rsidR="005C63C3" w:rsidRPr="00711388" w:rsidRDefault="005C63C3" w:rsidP="005C63C3">
            <w:pPr>
              <w:jc w:val="left"/>
              <w:rPr>
                <w:lang w:val="en-GB"/>
              </w:rPr>
            </w:pPr>
            <w:r w:rsidRPr="00711388">
              <w:rPr>
                <w:lang w:val="en-GB"/>
              </w:rPr>
              <w:t>The insurance or reinsurance undertaking is expected to report their total sum insured for direct business by peril and region.</w:t>
            </w:r>
          </w:p>
        </w:tc>
      </w:tr>
      <w:tr w:rsidR="005C63C3" w:rsidRPr="00711388" w14:paraId="1AEDB332" w14:textId="77777777" w:rsidTr="00567869">
        <w:trPr>
          <w:trHeight w:val="1076"/>
        </w:trPr>
        <w:tc>
          <w:tcPr>
            <w:tcW w:w="2127" w:type="dxa"/>
            <w:tcBorders>
              <w:top w:val="nil"/>
              <w:left w:val="single" w:sz="4" w:space="0" w:color="auto"/>
              <w:bottom w:val="single" w:sz="4" w:space="0" w:color="auto"/>
              <w:right w:val="single" w:sz="4" w:space="0" w:color="auto"/>
            </w:tcBorders>
            <w:hideMark/>
          </w:tcPr>
          <w:p w14:paraId="3C24E076" w14:textId="77777777" w:rsidR="005C63C3" w:rsidRPr="00711388" w:rsidRDefault="005C63C3" w:rsidP="005C63C3">
            <w:pPr>
              <w:jc w:val="left"/>
              <w:rPr>
                <w:lang w:val="en-GB" w:eastAsia="fr-FR"/>
              </w:rPr>
            </w:pPr>
            <w:r w:rsidRPr="00711388">
              <w:rPr>
                <w:lang w:val="en-GB"/>
              </w:rPr>
              <w:t>C0210</w:t>
            </w:r>
          </w:p>
        </w:tc>
        <w:tc>
          <w:tcPr>
            <w:tcW w:w="2551" w:type="dxa"/>
            <w:tcBorders>
              <w:top w:val="nil"/>
              <w:left w:val="nil"/>
              <w:bottom w:val="single" w:sz="4" w:space="0" w:color="auto"/>
              <w:right w:val="single" w:sz="4" w:space="0" w:color="auto"/>
            </w:tcBorders>
            <w:hideMark/>
          </w:tcPr>
          <w:p w14:paraId="6DC3D094" w14:textId="77777777" w:rsidR="005C63C3" w:rsidRPr="00711388" w:rsidRDefault="005C63C3" w:rsidP="005C63C3">
            <w:pPr>
              <w:jc w:val="left"/>
              <w:rPr>
                <w:lang w:val="en-GB"/>
              </w:rPr>
            </w:pPr>
            <w:r w:rsidRPr="00711388">
              <w:rPr>
                <w:lang w:val="en-GB"/>
              </w:rPr>
              <w:t>Exposure amount</w:t>
            </w:r>
          </w:p>
        </w:tc>
        <w:tc>
          <w:tcPr>
            <w:tcW w:w="4536" w:type="dxa"/>
            <w:tcBorders>
              <w:top w:val="nil"/>
              <w:left w:val="nil"/>
              <w:bottom w:val="single" w:sz="4" w:space="0" w:color="auto"/>
              <w:right w:val="single" w:sz="4" w:space="0" w:color="auto"/>
            </w:tcBorders>
            <w:hideMark/>
          </w:tcPr>
          <w:p w14:paraId="0C25A312" w14:textId="77777777" w:rsidR="005C63C3" w:rsidRPr="00711388" w:rsidRDefault="005C63C3" w:rsidP="005C63C3">
            <w:pPr>
              <w:jc w:val="left"/>
              <w:rPr>
                <w:lang w:val="en-GB"/>
              </w:rPr>
            </w:pPr>
            <w:r w:rsidRPr="00711388">
              <w:rPr>
                <w:lang w:val="en-GB"/>
              </w:rPr>
              <w:t xml:space="preserve">The exposure amount used by the undertaking that has been agreed upon with </w:t>
            </w:r>
            <w:r w:rsidRPr="00711388">
              <w:rPr>
                <w:lang w:val="en-GB"/>
              </w:rPr>
              <w:lastRenderedPageBreak/>
              <w:t>the respective supervisor. The metric used can be different among perils and regions.</w:t>
            </w:r>
          </w:p>
        </w:tc>
      </w:tr>
      <w:tr w:rsidR="005C63C3" w:rsidRPr="00711388" w14:paraId="62F7202F" w14:textId="77777777" w:rsidTr="00567869">
        <w:trPr>
          <w:trHeight w:val="665"/>
        </w:trPr>
        <w:tc>
          <w:tcPr>
            <w:tcW w:w="2127" w:type="dxa"/>
            <w:tcBorders>
              <w:top w:val="nil"/>
              <w:left w:val="single" w:sz="4" w:space="0" w:color="auto"/>
              <w:bottom w:val="single" w:sz="4" w:space="0" w:color="auto"/>
              <w:right w:val="single" w:sz="4" w:space="0" w:color="auto"/>
            </w:tcBorders>
            <w:hideMark/>
          </w:tcPr>
          <w:p w14:paraId="2C004DD9" w14:textId="77777777" w:rsidR="005C63C3" w:rsidRPr="00711388" w:rsidRDefault="005C63C3" w:rsidP="005C63C3">
            <w:pPr>
              <w:jc w:val="left"/>
              <w:rPr>
                <w:lang w:val="en-GB" w:eastAsia="fr-FR"/>
              </w:rPr>
            </w:pPr>
            <w:r w:rsidRPr="00711388">
              <w:rPr>
                <w:lang w:val="en-GB"/>
              </w:rPr>
              <w:lastRenderedPageBreak/>
              <w:t>C0220</w:t>
            </w:r>
          </w:p>
        </w:tc>
        <w:tc>
          <w:tcPr>
            <w:tcW w:w="2551" w:type="dxa"/>
            <w:tcBorders>
              <w:top w:val="nil"/>
              <w:left w:val="nil"/>
              <w:bottom w:val="single" w:sz="4" w:space="0" w:color="auto"/>
              <w:right w:val="single" w:sz="4" w:space="0" w:color="auto"/>
            </w:tcBorders>
            <w:hideMark/>
          </w:tcPr>
          <w:p w14:paraId="22B738A7" w14:textId="77777777" w:rsidR="005C63C3" w:rsidRPr="00711388" w:rsidRDefault="005C63C3" w:rsidP="005C63C3">
            <w:pPr>
              <w:jc w:val="left"/>
              <w:rPr>
                <w:lang w:val="en-GB"/>
              </w:rPr>
            </w:pPr>
            <w:r w:rsidRPr="00711388">
              <w:rPr>
                <w:lang w:val="en-GB"/>
              </w:rPr>
              <w:t>Exposure metric</w:t>
            </w:r>
          </w:p>
        </w:tc>
        <w:tc>
          <w:tcPr>
            <w:tcW w:w="4536" w:type="dxa"/>
            <w:tcBorders>
              <w:top w:val="nil"/>
              <w:left w:val="nil"/>
              <w:bottom w:val="single" w:sz="4" w:space="0" w:color="auto"/>
              <w:right w:val="single" w:sz="4" w:space="0" w:color="auto"/>
            </w:tcBorders>
            <w:hideMark/>
          </w:tcPr>
          <w:p w14:paraId="6A0528B2" w14:textId="77777777" w:rsidR="005C63C3" w:rsidRPr="00711388" w:rsidRDefault="005C63C3" w:rsidP="005C63C3">
            <w:pPr>
              <w:jc w:val="left"/>
              <w:rPr>
                <w:lang w:val="en-GB"/>
              </w:rPr>
            </w:pPr>
            <w:r w:rsidRPr="00711388">
              <w:rPr>
                <w:lang w:val="en-GB"/>
              </w:rPr>
              <w:t>Short description of exposure metric used in previous column (C6).</w:t>
            </w:r>
          </w:p>
        </w:tc>
      </w:tr>
      <w:tr w:rsidR="005C63C3" w:rsidRPr="00711388" w14:paraId="6FACCB5A" w14:textId="77777777" w:rsidTr="00567869">
        <w:trPr>
          <w:trHeight w:val="477"/>
        </w:trPr>
        <w:tc>
          <w:tcPr>
            <w:tcW w:w="9214" w:type="dxa"/>
            <w:gridSpan w:val="3"/>
            <w:tcBorders>
              <w:top w:val="nil"/>
              <w:left w:val="single" w:sz="4" w:space="0" w:color="auto"/>
              <w:bottom w:val="single" w:sz="4" w:space="0" w:color="auto"/>
              <w:right w:val="single" w:sz="4" w:space="0" w:color="auto"/>
            </w:tcBorders>
            <w:hideMark/>
          </w:tcPr>
          <w:p w14:paraId="3D9A9E04" w14:textId="77777777" w:rsidR="005C63C3" w:rsidRPr="00711388" w:rsidRDefault="005C63C3" w:rsidP="005C63C3">
            <w:pPr>
              <w:jc w:val="left"/>
              <w:rPr>
                <w:lang w:val="en-GB"/>
              </w:rPr>
            </w:pPr>
            <w:r w:rsidRPr="00711388">
              <w:rPr>
                <w:i/>
                <w:lang w:val="en-GB"/>
              </w:rPr>
              <w:t>Distribution of losses from Catastrophe Perils</w:t>
            </w:r>
            <w:r w:rsidRPr="00711388" w:rsidDel="00630739">
              <w:rPr>
                <w:i/>
                <w:lang w:val="en-GB"/>
              </w:rPr>
              <w:t xml:space="preserve"> </w:t>
            </w:r>
            <w:r w:rsidRPr="00711388">
              <w:rPr>
                <w:i/>
                <w:lang w:val="en-GB"/>
              </w:rPr>
              <w:t>- Total (property and non-property) business</w:t>
            </w:r>
          </w:p>
        </w:tc>
      </w:tr>
      <w:tr w:rsidR="00D77D86" w:rsidRPr="00711388" w14:paraId="127CEFF1" w14:textId="77777777" w:rsidTr="00567869">
        <w:trPr>
          <w:trHeight w:val="283"/>
          <w:ins w:id="7073" w:author="Author"/>
        </w:trPr>
        <w:tc>
          <w:tcPr>
            <w:tcW w:w="2127" w:type="dxa"/>
            <w:tcBorders>
              <w:top w:val="nil"/>
              <w:left w:val="single" w:sz="4" w:space="0" w:color="auto"/>
              <w:bottom w:val="single" w:sz="4" w:space="0" w:color="auto"/>
              <w:right w:val="single" w:sz="4" w:space="0" w:color="auto"/>
            </w:tcBorders>
          </w:tcPr>
          <w:p w14:paraId="20616B52" w14:textId="5B79291C" w:rsidR="00D77D86" w:rsidRPr="00711388" w:rsidRDefault="00D77D86" w:rsidP="005C63C3">
            <w:pPr>
              <w:jc w:val="left"/>
              <w:rPr>
                <w:ins w:id="7074" w:author="Author"/>
                <w:lang w:val="en-GB"/>
              </w:rPr>
            </w:pPr>
            <w:ins w:id="7075" w:author="Author">
              <w:r w:rsidRPr="00E50019">
                <w:rPr>
                  <w:lang w:val="en-GB"/>
                  <w:rPrChange w:id="7076" w:author="Author">
                    <w:rPr/>
                  </w:rPrChange>
                </w:rPr>
                <w:t>Z0005</w:t>
              </w:r>
            </w:ins>
          </w:p>
        </w:tc>
        <w:tc>
          <w:tcPr>
            <w:tcW w:w="2551" w:type="dxa"/>
            <w:tcBorders>
              <w:top w:val="nil"/>
              <w:left w:val="nil"/>
              <w:bottom w:val="single" w:sz="4" w:space="0" w:color="auto"/>
              <w:right w:val="single" w:sz="4" w:space="0" w:color="auto"/>
            </w:tcBorders>
          </w:tcPr>
          <w:p w14:paraId="545EDC7D" w14:textId="483693D0" w:rsidR="00D77D86" w:rsidRPr="00711388" w:rsidDel="009C29F5" w:rsidRDefault="00D77D86" w:rsidP="005C63C3">
            <w:pPr>
              <w:jc w:val="left"/>
              <w:rPr>
                <w:ins w:id="7077" w:author="Author"/>
                <w:lang w:val="en-GB"/>
              </w:rPr>
            </w:pPr>
            <w:ins w:id="7078" w:author="Author">
              <w:r w:rsidRPr="00711388">
                <w:rPr>
                  <w:lang w:val="en-GB"/>
                </w:rPr>
                <w:t>Catastrophe type</w:t>
              </w:r>
            </w:ins>
          </w:p>
        </w:tc>
        <w:tc>
          <w:tcPr>
            <w:tcW w:w="4536" w:type="dxa"/>
            <w:tcBorders>
              <w:top w:val="nil"/>
              <w:left w:val="nil"/>
              <w:bottom w:val="single" w:sz="4" w:space="0" w:color="auto"/>
              <w:right w:val="single" w:sz="4" w:space="0" w:color="auto"/>
            </w:tcBorders>
          </w:tcPr>
          <w:p w14:paraId="1FA3F8C5" w14:textId="77777777" w:rsidR="00D77D86" w:rsidRPr="00711388" w:rsidRDefault="00D77D86" w:rsidP="00D77D86">
            <w:pPr>
              <w:jc w:val="left"/>
              <w:rPr>
                <w:ins w:id="7079" w:author="Author"/>
                <w:lang w:val="en-GB"/>
              </w:rPr>
            </w:pPr>
            <w:ins w:id="7080" w:author="Author">
              <w:r w:rsidRPr="00711388">
                <w:rPr>
                  <w:lang w:val="en-GB"/>
                </w:rPr>
                <w:t>One of the options in the following closed list shall be used:</w:t>
              </w:r>
            </w:ins>
          </w:p>
          <w:p w14:paraId="70766DD8" w14:textId="77777777" w:rsidR="00E86198" w:rsidRPr="00E50019" w:rsidRDefault="00E86198" w:rsidP="00E86198">
            <w:pPr>
              <w:pStyle w:val="ListParagraph"/>
              <w:numPr>
                <w:ilvl w:val="0"/>
                <w:numId w:val="54"/>
              </w:numPr>
              <w:spacing w:after="160" w:line="259" w:lineRule="auto"/>
              <w:rPr>
                <w:ins w:id="7081" w:author="Author"/>
                <w:rFonts w:ascii="Times New Roman" w:eastAsiaTheme="minorEastAsia" w:hAnsi="Times New Roman" w:cs="Times New Roman"/>
                <w:sz w:val="24"/>
                <w:szCs w:val="24"/>
                <w:lang w:eastAsia="en-GB"/>
                <w:rPrChange w:id="7082" w:author="Author">
                  <w:rPr>
                    <w:ins w:id="7083" w:author="Author"/>
                  </w:rPr>
                </w:rPrChange>
              </w:rPr>
            </w:pPr>
            <w:ins w:id="7084" w:author="Author">
              <w:r w:rsidRPr="00E50019">
                <w:rPr>
                  <w:rFonts w:ascii="Times New Roman" w:eastAsiaTheme="minorEastAsia" w:hAnsi="Times New Roman" w:cs="Times New Roman"/>
                  <w:sz w:val="24"/>
                  <w:szCs w:val="24"/>
                  <w:lang w:eastAsia="en-GB"/>
                  <w:rPrChange w:id="7085" w:author="Author">
                    <w:rPr/>
                  </w:rPrChange>
                </w:rPr>
                <w:t>Aggregate of all perils</w:t>
              </w:r>
            </w:ins>
          </w:p>
          <w:p w14:paraId="0A60F0A2" w14:textId="77777777" w:rsidR="00E86198" w:rsidRPr="00E50019" w:rsidRDefault="00E86198" w:rsidP="00E86198">
            <w:pPr>
              <w:pStyle w:val="ListParagraph"/>
              <w:numPr>
                <w:ilvl w:val="0"/>
                <w:numId w:val="54"/>
              </w:numPr>
              <w:spacing w:after="160" w:line="259" w:lineRule="auto"/>
              <w:rPr>
                <w:ins w:id="7086" w:author="Author"/>
                <w:rFonts w:ascii="Times New Roman" w:eastAsiaTheme="minorEastAsia" w:hAnsi="Times New Roman" w:cs="Times New Roman"/>
                <w:sz w:val="24"/>
                <w:szCs w:val="24"/>
                <w:lang w:eastAsia="en-GB"/>
                <w:rPrChange w:id="7087" w:author="Author">
                  <w:rPr>
                    <w:ins w:id="7088" w:author="Author"/>
                  </w:rPr>
                </w:rPrChange>
              </w:rPr>
            </w:pPr>
            <w:ins w:id="7089" w:author="Author">
              <w:r w:rsidRPr="00E50019">
                <w:rPr>
                  <w:rFonts w:ascii="Times New Roman" w:eastAsiaTheme="minorEastAsia" w:hAnsi="Times New Roman" w:cs="Times New Roman"/>
                  <w:sz w:val="24"/>
                  <w:szCs w:val="24"/>
                  <w:lang w:eastAsia="en-GB"/>
                  <w:rPrChange w:id="7090" w:author="Author">
                    <w:rPr/>
                  </w:rPrChange>
                </w:rPr>
                <w:t>Aggregate of all NatCat perils</w:t>
              </w:r>
            </w:ins>
          </w:p>
          <w:p w14:paraId="485457F6" w14:textId="39C2D573" w:rsidR="00E86198" w:rsidRPr="00E50019" w:rsidRDefault="00E86198" w:rsidP="00E86198">
            <w:pPr>
              <w:pStyle w:val="ListParagraph"/>
              <w:numPr>
                <w:ilvl w:val="0"/>
                <w:numId w:val="54"/>
              </w:numPr>
              <w:spacing w:after="160" w:line="259" w:lineRule="auto"/>
              <w:rPr>
                <w:ins w:id="7091" w:author="Author"/>
                <w:rFonts w:ascii="Times New Roman" w:eastAsiaTheme="minorEastAsia" w:hAnsi="Times New Roman" w:cs="Times New Roman"/>
                <w:sz w:val="24"/>
                <w:szCs w:val="24"/>
                <w:lang w:eastAsia="en-GB"/>
                <w:rPrChange w:id="7092" w:author="Author">
                  <w:rPr>
                    <w:ins w:id="7093" w:author="Author"/>
                  </w:rPr>
                </w:rPrChange>
              </w:rPr>
            </w:pPr>
            <w:ins w:id="7094" w:author="Author">
              <w:r w:rsidRPr="00E50019">
                <w:rPr>
                  <w:rFonts w:ascii="Times New Roman" w:eastAsiaTheme="minorEastAsia" w:hAnsi="Times New Roman" w:cs="Times New Roman"/>
                  <w:sz w:val="24"/>
                  <w:szCs w:val="24"/>
                  <w:lang w:eastAsia="en-GB"/>
                  <w:rPrChange w:id="7095" w:author="Author">
                    <w:rPr/>
                  </w:rPrChange>
                </w:rPr>
                <w:t>Aggregate of all man-made perils</w:t>
              </w:r>
            </w:ins>
          </w:p>
          <w:p w14:paraId="5690F172" w14:textId="77777777" w:rsidR="00D77D86" w:rsidRPr="00E50019" w:rsidRDefault="00E86198" w:rsidP="00E86198">
            <w:pPr>
              <w:pStyle w:val="ListParagraph"/>
              <w:numPr>
                <w:ilvl w:val="0"/>
                <w:numId w:val="54"/>
              </w:numPr>
              <w:spacing w:after="160" w:line="259" w:lineRule="auto"/>
              <w:rPr>
                <w:ins w:id="7096" w:author="Author"/>
                <w:rFonts w:ascii="Times New Roman" w:eastAsiaTheme="minorEastAsia" w:hAnsi="Times New Roman" w:cs="Times New Roman"/>
                <w:sz w:val="24"/>
                <w:szCs w:val="24"/>
                <w:lang w:eastAsia="en-GB"/>
                <w:rPrChange w:id="7097" w:author="Author">
                  <w:rPr>
                    <w:ins w:id="7098" w:author="Author"/>
                    <w:rFonts w:ascii="Times New Roman" w:hAnsi="Times New Roman" w:cs="Times New Roman"/>
                    <w:sz w:val="24"/>
                    <w:szCs w:val="24"/>
                  </w:rPr>
                </w:rPrChange>
              </w:rPr>
            </w:pPr>
            <w:ins w:id="7099" w:author="Author">
              <w:r w:rsidRPr="00E50019">
                <w:rPr>
                  <w:rFonts w:ascii="Times New Roman" w:eastAsiaTheme="minorEastAsia" w:hAnsi="Times New Roman" w:cs="Times New Roman"/>
                  <w:sz w:val="24"/>
                  <w:szCs w:val="24"/>
                  <w:lang w:eastAsia="en-GB"/>
                  <w:rPrChange w:id="7100" w:author="Author">
                    <w:rPr/>
                  </w:rPrChange>
                </w:rPr>
                <w:t>Other</w:t>
              </w:r>
            </w:ins>
          </w:p>
          <w:p w14:paraId="309B24FF" w14:textId="1D989E0B" w:rsidR="00332AD8" w:rsidRPr="00E50019" w:rsidRDefault="00E86198" w:rsidP="00332AD8">
            <w:pPr>
              <w:spacing w:after="160" w:line="259" w:lineRule="auto"/>
              <w:rPr>
                <w:ins w:id="7101" w:author="Author"/>
                <w:lang w:val="en-GB"/>
                <w:rPrChange w:id="7102" w:author="Author">
                  <w:rPr>
                    <w:ins w:id="7103" w:author="Author"/>
                  </w:rPr>
                </w:rPrChange>
              </w:rPr>
            </w:pPr>
            <w:ins w:id="7104" w:author="Author">
              <w:r w:rsidRPr="00E50019">
                <w:rPr>
                  <w:lang w:val="en-GB"/>
                  <w:rPrChange w:id="7105" w:author="Author">
                    <w:rPr/>
                  </w:rPrChange>
                </w:rPr>
                <w:t>Z0010 needs to be reported only if </w:t>
              </w:r>
              <w:r w:rsidR="0025515B" w:rsidRPr="00711388">
                <w:rPr>
                  <w:lang w:val="en-GB"/>
                </w:rPr>
                <w:t>“</w:t>
              </w:r>
              <w:r w:rsidRPr="00E50019">
                <w:rPr>
                  <w:lang w:val="en-GB"/>
                  <w:rPrChange w:id="7106" w:author="Author">
                    <w:rPr/>
                  </w:rPrChange>
                </w:rPr>
                <w:t>Other</w:t>
              </w:r>
              <w:r w:rsidR="0025515B" w:rsidRPr="00711388">
                <w:rPr>
                  <w:lang w:val="en-GB"/>
                </w:rPr>
                <w:t>“</w:t>
              </w:r>
              <w:r w:rsidRPr="00E50019">
                <w:rPr>
                  <w:lang w:val="en-GB"/>
                  <w:rPrChange w:id="7107" w:author="Author">
                    <w:rPr/>
                  </w:rPrChange>
                </w:rPr>
                <w:t xml:space="preserve"> is selected.</w:t>
              </w:r>
            </w:ins>
          </w:p>
          <w:p w14:paraId="563D8DFC" w14:textId="767EAFFB" w:rsidR="00E86198" w:rsidRPr="00E50019" w:rsidRDefault="00332AD8">
            <w:pPr>
              <w:spacing w:after="160" w:line="259" w:lineRule="auto"/>
              <w:rPr>
                <w:ins w:id="7108" w:author="Author"/>
                <w:lang w:val="en-GB"/>
                <w:rPrChange w:id="7109" w:author="Author">
                  <w:rPr>
                    <w:ins w:id="7110" w:author="Author"/>
                  </w:rPr>
                </w:rPrChange>
              </w:rPr>
              <w:pPrChange w:id="7111" w:author="Author">
                <w:pPr>
                  <w:jc w:val="left"/>
                </w:pPr>
              </w:pPrChange>
            </w:pPr>
            <w:ins w:id="7112" w:author="Author">
              <w:r w:rsidRPr="00711388">
                <w:rPr>
                  <w:lang w:val="en-GB"/>
                </w:rPr>
                <w:t xml:space="preserve">Select these to report the aggregation of all perils, NatCat perils and man-made perils respectively. Only the “Aggregation of all perils” is mandatory. The other two should be submitted depending on what is being modelled. If only NatCat perils are modelled then “Aggregate of all perils” and “Aggregate of all NatCat perils” should be submitted </w:t>
              </w:r>
              <w:r w:rsidR="0025515B" w:rsidRPr="00711388">
                <w:rPr>
                  <w:lang w:val="en-GB"/>
                </w:rPr>
                <w:t>as well</w:t>
              </w:r>
              <w:del w:id="7113" w:author="Author">
                <w:r w:rsidR="0025515B" w:rsidRPr="00711388" w:rsidDel="000B5DD2">
                  <w:rPr>
                    <w:lang w:val="en-GB"/>
                  </w:rPr>
                  <w:delText>,</w:delText>
                </w:r>
              </w:del>
              <w:r w:rsidR="0025515B" w:rsidRPr="00711388">
                <w:rPr>
                  <w:lang w:val="en-GB"/>
                </w:rPr>
                <w:t xml:space="preserve"> </w:t>
              </w:r>
              <w:r w:rsidRPr="00711388">
                <w:rPr>
                  <w:lang w:val="en-GB"/>
                </w:rPr>
                <w:t xml:space="preserve">and will be identical. Same </w:t>
              </w:r>
              <w:r w:rsidR="0025515B" w:rsidRPr="00711388">
                <w:rPr>
                  <w:lang w:val="en-GB"/>
                </w:rPr>
                <w:t>approach should be made</w:t>
              </w:r>
              <w:r w:rsidRPr="00711388">
                <w:rPr>
                  <w:lang w:val="en-GB"/>
                </w:rPr>
                <w:t xml:space="preserve"> for man-made perils.</w:t>
              </w:r>
            </w:ins>
          </w:p>
        </w:tc>
      </w:tr>
      <w:tr w:rsidR="005C63C3" w:rsidRPr="00711388" w14:paraId="5DE2674B" w14:textId="77777777" w:rsidTr="00567869">
        <w:trPr>
          <w:trHeight w:val="283"/>
        </w:trPr>
        <w:tc>
          <w:tcPr>
            <w:tcW w:w="2127" w:type="dxa"/>
            <w:tcBorders>
              <w:top w:val="nil"/>
              <w:left w:val="single" w:sz="4" w:space="0" w:color="auto"/>
              <w:bottom w:val="single" w:sz="4" w:space="0" w:color="auto"/>
              <w:right w:val="single" w:sz="4" w:space="0" w:color="auto"/>
            </w:tcBorders>
            <w:hideMark/>
          </w:tcPr>
          <w:p w14:paraId="53023BF9" w14:textId="137F672A" w:rsidR="005C63C3" w:rsidRPr="00711388" w:rsidRDefault="005C63C3" w:rsidP="005C63C3">
            <w:pPr>
              <w:jc w:val="left"/>
              <w:rPr>
                <w:lang w:val="en-GB" w:eastAsia="fr-FR"/>
              </w:rPr>
            </w:pPr>
            <w:r w:rsidRPr="00711388">
              <w:rPr>
                <w:lang w:val="en-GB"/>
              </w:rPr>
              <w:t>Z00</w:t>
            </w:r>
            <w:ins w:id="7114" w:author="Author">
              <w:r w:rsidR="002E1443" w:rsidRPr="00711388">
                <w:rPr>
                  <w:lang w:val="en-GB"/>
                </w:rPr>
                <w:t>3</w:t>
              </w:r>
            </w:ins>
            <w:del w:id="7115" w:author="Author">
              <w:r w:rsidRPr="00711388" w:rsidDel="002E1443">
                <w:rPr>
                  <w:lang w:val="en-GB"/>
                </w:rPr>
                <w:delText>1</w:delText>
              </w:r>
            </w:del>
            <w:r w:rsidRPr="00711388">
              <w:rPr>
                <w:lang w:val="en-GB"/>
              </w:rPr>
              <w:t>0</w:t>
            </w:r>
          </w:p>
        </w:tc>
        <w:tc>
          <w:tcPr>
            <w:tcW w:w="2551" w:type="dxa"/>
            <w:tcBorders>
              <w:top w:val="nil"/>
              <w:left w:val="nil"/>
              <w:bottom w:val="single" w:sz="4" w:space="0" w:color="auto"/>
              <w:right w:val="single" w:sz="4" w:space="0" w:color="auto"/>
            </w:tcBorders>
            <w:hideMark/>
          </w:tcPr>
          <w:p w14:paraId="17C3981A" w14:textId="033884CF" w:rsidR="005C63C3" w:rsidRPr="00711388" w:rsidRDefault="005C63C3" w:rsidP="005C63C3">
            <w:pPr>
              <w:jc w:val="left"/>
              <w:rPr>
                <w:lang w:val="en-GB"/>
              </w:rPr>
            </w:pPr>
            <w:del w:id="7116" w:author="Author">
              <w:r w:rsidRPr="00711388" w:rsidDel="009C29F5">
                <w:rPr>
                  <w:lang w:val="en-GB"/>
                </w:rPr>
                <w:delText>Internal line of business</w:delText>
              </w:r>
            </w:del>
            <w:ins w:id="7117" w:author="Author">
              <w:r w:rsidRPr="00711388">
                <w:rPr>
                  <w:lang w:val="en-GB"/>
                </w:rPr>
                <w:t>Catastrophe scenario</w:t>
              </w:r>
            </w:ins>
          </w:p>
        </w:tc>
        <w:tc>
          <w:tcPr>
            <w:tcW w:w="4536" w:type="dxa"/>
            <w:tcBorders>
              <w:top w:val="nil"/>
              <w:left w:val="nil"/>
              <w:bottom w:val="single" w:sz="4" w:space="0" w:color="auto"/>
              <w:right w:val="single" w:sz="4" w:space="0" w:color="auto"/>
            </w:tcBorders>
            <w:hideMark/>
          </w:tcPr>
          <w:p w14:paraId="3849E6C7" w14:textId="232D5619" w:rsidR="005C63C3" w:rsidRPr="00711388" w:rsidRDefault="005C63C3" w:rsidP="005C63C3">
            <w:pPr>
              <w:jc w:val="left"/>
              <w:rPr>
                <w:ins w:id="7118" w:author="Author"/>
                <w:lang w:val="en-GB"/>
              </w:rPr>
            </w:pPr>
            <w:r w:rsidRPr="00711388">
              <w:rPr>
                <w:lang w:val="en-GB"/>
              </w:rPr>
              <w:t xml:space="preserve">Name of the </w:t>
            </w:r>
            <w:del w:id="7119" w:author="Author">
              <w:r w:rsidRPr="00711388" w:rsidDel="009C29F5">
                <w:rPr>
                  <w:lang w:val="en-GB"/>
                </w:rPr>
                <w:delText>internal line of business used by the undertaking</w:delText>
              </w:r>
            </w:del>
            <w:ins w:id="7120" w:author="Author">
              <w:r w:rsidRPr="00711388">
                <w:rPr>
                  <w:lang w:val="en-GB"/>
                </w:rPr>
                <w:t>catastrophe scenario used by the undertaking</w:t>
              </w:r>
            </w:ins>
            <w:r w:rsidRPr="00711388">
              <w:rPr>
                <w:lang w:val="en-GB"/>
              </w:rPr>
              <w:t>.</w:t>
            </w:r>
            <w:ins w:id="7121" w:author="Author">
              <w:r w:rsidR="0025515B" w:rsidRPr="00711388">
                <w:rPr>
                  <w:lang w:val="en-GB"/>
                </w:rPr>
                <w:t xml:space="preserve"> This field should be reported for every catastrophe scenario. In each case “Other” shall be selected in Z0005.</w:t>
              </w:r>
            </w:ins>
          </w:p>
          <w:p w14:paraId="011ACA69" w14:textId="77777777" w:rsidR="005C63C3" w:rsidRPr="00711388" w:rsidRDefault="005C63C3" w:rsidP="005C63C3">
            <w:pPr>
              <w:jc w:val="left"/>
              <w:rPr>
                <w:ins w:id="7122" w:author="Author"/>
                <w:lang w:val="en-GB"/>
              </w:rPr>
            </w:pPr>
            <w:ins w:id="7123" w:author="Author">
              <w:r w:rsidRPr="00711388">
                <w:rPr>
                  <w:lang w:val="en-GB"/>
                </w:rPr>
                <w:t>This shall be identical to C0020 and C0160.</w:t>
              </w:r>
            </w:ins>
          </w:p>
          <w:p w14:paraId="59417A26" w14:textId="25B7121E" w:rsidR="005C63C3" w:rsidRPr="00711388" w:rsidRDefault="005C63C3" w:rsidP="005C63C3">
            <w:pPr>
              <w:autoSpaceDE/>
              <w:autoSpaceDN/>
              <w:spacing w:before="0" w:after="0"/>
              <w:jc w:val="left"/>
              <w:rPr>
                <w:ins w:id="7124" w:author="Author"/>
                <w:rFonts w:eastAsia="Times New Roman"/>
                <w:lang w:val="en-GB"/>
              </w:rPr>
            </w:pPr>
            <w:ins w:id="7125" w:author="Author">
              <w:r w:rsidRPr="00711388">
                <w:rPr>
                  <w:rFonts w:eastAsia="Times New Roman"/>
                  <w:lang w:val="en-GB"/>
                </w:rPr>
                <w:t xml:space="preserve">Sub-aggregates / intermediate aggregates - where applicable </w:t>
              </w:r>
            </w:ins>
            <w:r w:rsidR="00711388" w:rsidRPr="00711388">
              <w:rPr>
                <w:rFonts w:eastAsia="Times New Roman"/>
                <w:lang w:val="en-GB"/>
              </w:rPr>
              <w:t>-</w:t>
            </w:r>
            <w:ins w:id="7126" w:author="Author">
              <w:r w:rsidRPr="00711388">
                <w:rPr>
                  <w:rFonts w:eastAsia="Times New Roman"/>
                  <w:lang w:val="en-GB"/>
                </w:rPr>
                <w:t xml:space="preserve"> can be reported, if the respective entries in C0020, C0160 and Z0010/Z-Axis are marked with the prefix "AGG_". Example: In addition to granular entries "Italy_Earthquake", "Greece_Earthquake", "Terror US conventional" etc. there is an entry for the </w:t>
              </w:r>
              <w:r w:rsidRPr="00711388">
                <w:rPr>
                  <w:rFonts w:eastAsia="Times New Roman"/>
                  <w:lang w:val="en-GB"/>
                </w:rPr>
                <w:lastRenderedPageBreak/>
                <w:t>sub-aggregate "AGG_Europe_Earthquake". If more than one level of sub-aggregates exist (e.g. Southern Europe, Europe) then it is possible to use “AGG1_” for the lower granularity, “AGG2_” for the next level and so on e.g. “AGG1_Southern_Europe_Earthquake”, “AGG2_Europe_Earthquake”.</w:t>
              </w:r>
            </w:ins>
          </w:p>
          <w:p w14:paraId="42871D94" w14:textId="77777777" w:rsidR="005C63C3" w:rsidRPr="00711388" w:rsidRDefault="005C63C3">
            <w:pPr>
              <w:autoSpaceDE/>
              <w:autoSpaceDN/>
              <w:spacing w:before="0" w:after="0"/>
              <w:jc w:val="left"/>
              <w:rPr>
                <w:ins w:id="7127" w:author="Author"/>
                <w:rFonts w:eastAsia="Times New Roman"/>
                <w:lang w:val="en-GB"/>
              </w:rPr>
              <w:pPrChange w:id="7128" w:author="Author">
                <w:pPr>
                  <w:jc w:val="left"/>
                </w:pPr>
              </w:pPrChange>
            </w:pPr>
          </w:p>
          <w:p w14:paraId="45AECC5A" w14:textId="08E4890E" w:rsidR="005C63C3" w:rsidRPr="00711388" w:rsidRDefault="005C63C3">
            <w:pPr>
              <w:autoSpaceDE/>
              <w:autoSpaceDN/>
              <w:spacing w:before="0" w:after="0"/>
              <w:jc w:val="left"/>
              <w:rPr>
                <w:lang w:val="en-GB"/>
              </w:rPr>
              <w:pPrChange w:id="7129" w:author="Author">
                <w:pPr>
                  <w:jc w:val="left"/>
                </w:pPr>
              </w:pPrChange>
            </w:pPr>
            <w:ins w:id="7130" w:author="Author">
              <w:r w:rsidRPr="00711388">
                <w:rPr>
                  <w:lang w:val="en-GB"/>
                </w:rPr>
                <w:t>Note</w:t>
              </w:r>
              <w:r w:rsidRPr="00711388">
                <w:rPr>
                  <w:rFonts w:eastAsia="Times New Roman"/>
                  <w:lang w:val="en-GB"/>
                </w:rPr>
                <w:t>, that the reporting of sub-aggregates is not a requirement, but might be an additional aggregation level agreed between undertaking and NCA.</w:t>
              </w:r>
            </w:ins>
          </w:p>
        </w:tc>
      </w:tr>
      <w:tr w:rsidR="005C63C3" w:rsidRPr="00711388" w14:paraId="1775D0F1" w14:textId="77777777" w:rsidTr="00567869">
        <w:trPr>
          <w:trHeight w:val="699"/>
        </w:trPr>
        <w:tc>
          <w:tcPr>
            <w:tcW w:w="2127" w:type="dxa"/>
            <w:tcBorders>
              <w:top w:val="nil"/>
              <w:left w:val="single" w:sz="4" w:space="0" w:color="auto"/>
              <w:bottom w:val="single" w:sz="4" w:space="0" w:color="auto"/>
              <w:right w:val="single" w:sz="4" w:space="0" w:color="auto"/>
            </w:tcBorders>
          </w:tcPr>
          <w:p w14:paraId="51A196D7" w14:textId="77777777" w:rsidR="005C63C3" w:rsidRPr="00711388" w:rsidRDefault="005C63C3" w:rsidP="005C63C3">
            <w:pPr>
              <w:jc w:val="left"/>
              <w:rPr>
                <w:lang w:val="en-GB" w:eastAsia="fr-FR"/>
              </w:rPr>
            </w:pPr>
            <w:r w:rsidRPr="00711388">
              <w:rPr>
                <w:lang w:val="en-GB"/>
              </w:rPr>
              <w:lastRenderedPageBreak/>
              <w:t>C0230-C0400/R1710</w:t>
            </w:r>
          </w:p>
          <w:p w14:paraId="3F2493D7" w14:textId="77777777" w:rsidR="005C63C3" w:rsidRPr="00711388" w:rsidRDefault="005C63C3" w:rsidP="005C63C3">
            <w:pPr>
              <w:jc w:val="left"/>
              <w:rPr>
                <w:lang w:val="en-GB"/>
              </w:rPr>
            </w:pPr>
          </w:p>
        </w:tc>
        <w:tc>
          <w:tcPr>
            <w:tcW w:w="2551" w:type="dxa"/>
            <w:tcBorders>
              <w:top w:val="nil"/>
              <w:left w:val="nil"/>
              <w:bottom w:val="single" w:sz="4" w:space="0" w:color="auto"/>
              <w:right w:val="single" w:sz="4" w:space="0" w:color="auto"/>
            </w:tcBorders>
            <w:hideMark/>
          </w:tcPr>
          <w:p w14:paraId="794881DC" w14:textId="77777777" w:rsidR="005C63C3" w:rsidRPr="00711388" w:rsidRDefault="005C63C3" w:rsidP="005C63C3">
            <w:pPr>
              <w:jc w:val="left"/>
              <w:rPr>
                <w:lang w:val="en-GB"/>
              </w:rPr>
            </w:pPr>
            <w:r w:rsidRPr="00711388">
              <w:rPr>
                <w:lang w:val="en-GB"/>
              </w:rPr>
              <w:t>Simulated mean from model for Total (property and non-property) business</w:t>
            </w:r>
          </w:p>
        </w:tc>
        <w:tc>
          <w:tcPr>
            <w:tcW w:w="4536" w:type="dxa"/>
            <w:tcBorders>
              <w:top w:val="nil"/>
              <w:left w:val="nil"/>
              <w:bottom w:val="single" w:sz="4" w:space="0" w:color="auto"/>
              <w:right w:val="single" w:sz="4" w:space="0" w:color="auto"/>
            </w:tcBorders>
          </w:tcPr>
          <w:p w14:paraId="6DAABE32" w14:textId="77777777" w:rsidR="005C63C3" w:rsidRPr="00711388" w:rsidRDefault="005C63C3" w:rsidP="005C63C3">
            <w:pPr>
              <w:jc w:val="left"/>
              <w:rPr>
                <w:lang w:val="en-GB"/>
              </w:rPr>
            </w:pPr>
            <w:r w:rsidRPr="00711388">
              <w:rPr>
                <w:lang w:val="en-GB"/>
              </w:rPr>
              <w:t>This is the mean of the probability distribution corresponding to each peril and aggregation of perils. It is the output obtained based on the simulation process. The mean should be reported with the following splits:</w:t>
            </w:r>
            <w:r w:rsidRPr="00711388">
              <w:rPr>
                <w:lang w:val="en-GB"/>
              </w:rPr>
              <w:br/>
              <w:t>- Mean of OEP for all business gross of reinsurance</w:t>
            </w:r>
            <w:r w:rsidRPr="00711388">
              <w:rPr>
                <w:lang w:val="en-GB"/>
              </w:rPr>
              <w:br/>
              <w:t>- Mean of AEP for all business gross of reinsurance</w:t>
            </w:r>
            <w:r w:rsidRPr="00711388">
              <w:rPr>
                <w:lang w:val="en-GB"/>
              </w:rPr>
              <w:br/>
              <w:t>- Mean of Annual loss for all business gross of reinsurance</w:t>
            </w:r>
            <w:r w:rsidRPr="00711388">
              <w:rPr>
                <w:lang w:val="en-GB"/>
              </w:rPr>
              <w:br/>
              <w:t>- Mean of OEP for all business net of reinsurance</w:t>
            </w:r>
            <w:r w:rsidRPr="00711388">
              <w:rPr>
                <w:lang w:val="en-GB"/>
              </w:rPr>
              <w:br/>
              <w:t>- Mean of AEP for all business net of reinsurance</w:t>
            </w:r>
          </w:p>
          <w:p w14:paraId="4A4F65F2" w14:textId="77777777" w:rsidR="005C63C3" w:rsidRPr="00711388" w:rsidRDefault="005C63C3" w:rsidP="005C63C3">
            <w:pPr>
              <w:rPr>
                <w:lang w:val="en-GB"/>
              </w:rPr>
            </w:pPr>
            <w:r w:rsidRPr="00711388">
              <w:rPr>
                <w:lang w:val="en-GB"/>
              </w:rPr>
              <w:t>- Mean of Annual loss for all business net of reinsurance</w:t>
            </w:r>
          </w:p>
          <w:p w14:paraId="27F5B9D7" w14:textId="77777777" w:rsidR="005C63C3" w:rsidRPr="00711388" w:rsidRDefault="005C63C3" w:rsidP="005C63C3">
            <w:pPr>
              <w:jc w:val="left"/>
              <w:rPr>
                <w:ins w:id="7131" w:author="Author"/>
                <w:lang w:val="en-GB"/>
              </w:rPr>
            </w:pPr>
            <w:r w:rsidRPr="00711388">
              <w:rPr>
                <w:lang w:val="en-GB"/>
              </w:rPr>
              <w:t>“Annual loss” is explicitly not “Average Annual Loss” (AAL), but the loss determined according to the statistical measure, i.e. mean, standard deviation or percentile. AAL corresponds to the mean annual loss.”</w:t>
            </w:r>
          </w:p>
          <w:p w14:paraId="6306D066" w14:textId="103499B2" w:rsidR="002A59B5" w:rsidRPr="00711388" w:rsidRDefault="005C4B6A" w:rsidP="005C63C3">
            <w:pPr>
              <w:jc w:val="left"/>
              <w:rPr>
                <w:lang w:val="en-GB"/>
              </w:rPr>
            </w:pPr>
            <w:ins w:id="7132" w:author="Author">
              <w:r w:rsidRPr="00711388">
                <w:rPr>
                  <w:lang w:val="en-GB"/>
                </w:rPr>
                <w:t>Depending on the Z</w:t>
              </w:r>
              <w:r w:rsidRPr="00E50019">
                <w:rPr>
                  <w:lang w:val="en-GB"/>
                  <w:rPrChange w:id="7133" w:author="Author">
                    <w:rPr/>
                  </w:rPrChange>
                </w:rPr>
                <w:t>00</w:t>
              </w:r>
              <w:r w:rsidR="00403E67" w:rsidRPr="00E50019">
                <w:rPr>
                  <w:lang w:val="en-GB"/>
                  <w:rPrChange w:id="7134" w:author="Author">
                    <w:rPr/>
                  </w:rPrChange>
                </w:rPr>
                <w:t>3</w:t>
              </w:r>
              <w:r w:rsidRPr="00E50019">
                <w:rPr>
                  <w:lang w:val="en-GB"/>
                  <w:rPrChange w:id="7135" w:author="Author">
                    <w:rPr/>
                  </w:rPrChange>
                </w:rPr>
                <w:t xml:space="preserve">0 </w:t>
              </w:r>
              <w:r w:rsidRPr="00711388">
                <w:rPr>
                  <w:lang w:val="en-GB"/>
                </w:rPr>
                <w:t xml:space="preserve">axis only one of the blocks </w:t>
              </w:r>
              <w:r w:rsidRPr="00E50019">
                <w:rPr>
                  <w:lang w:val="en-GB"/>
                  <w:rPrChange w:id="7136" w:author="Author">
                    <w:rPr/>
                  </w:rPrChange>
                </w:rPr>
                <w:t>“</w:t>
              </w:r>
              <w:r w:rsidRPr="00711388">
                <w:rPr>
                  <w:lang w:val="en-GB"/>
                </w:rPr>
                <w:t>Aggregate of all perils</w:t>
              </w:r>
              <w:r w:rsidRPr="00E50019">
                <w:rPr>
                  <w:lang w:val="en-GB"/>
                  <w:rPrChange w:id="7137" w:author="Author">
                    <w:rPr/>
                  </w:rPrChange>
                </w:rPr>
                <w:t>”</w:t>
              </w:r>
              <w:r w:rsidRPr="00711388">
                <w:rPr>
                  <w:lang w:val="en-GB"/>
                </w:rPr>
                <w:t xml:space="preserve"> C0230 to C0280, </w:t>
              </w:r>
              <w:r w:rsidRPr="00E50019">
                <w:rPr>
                  <w:lang w:val="en-GB"/>
                  <w:rPrChange w:id="7138" w:author="Author">
                    <w:rPr/>
                  </w:rPrChange>
                </w:rPr>
                <w:t>“</w:t>
              </w:r>
              <w:r w:rsidRPr="00711388">
                <w:rPr>
                  <w:lang w:val="en-GB"/>
                </w:rPr>
                <w:t>Nat-Cat perils</w:t>
              </w:r>
              <w:r w:rsidRPr="00E50019">
                <w:rPr>
                  <w:lang w:val="en-GB"/>
                  <w:rPrChange w:id="7139" w:author="Author">
                    <w:rPr/>
                  </w:rPrChange>
                </w:rPr>
                <w:t>”</w:t>
              </w:r>
              <w:r w:rsidRPr="00711388">
                <w:rPr>
                  <w:lang w:val="en-GB"/>
                </w:rPr>
                <w:t xml:space="preserve"> C0290 to C0340 and </w:t>
              </w:r>
              <w:r w:rsidRPr="00E50019">
                <w:rPr>
                  <w:lang w:val="en-GB"/>
                  <w:rPrChange w:id="7140" w:author="Author">
                    <w:rPr/>
                  </w:rPrChange>
                </w:rPr>
                <w:t>“</w:t>
              </w:r>
              <w:r w:rsidRPr="00711388">
                <w:rPr>
                  <w:lang w:val="en-GB"/>
                </w:rPr>
                <w:t>Man-made perils</w:t>
              </w:r>
              <w:r w:rsidRPr="00E50019">
                <w:rPr>
                  <w:lang w:val="en-GB"/>
                  <w:rPrChange w:id="7141" w:author="Author">
                    <w:rPr/>
                  </w:rPrChange>
                </w:rPr>
                <w:t>”</w:t>
              </w:r>
              <w:r w:rsidRPr="00711388">
                <w:rPr>
                  <w:lang w:val="en-GB"/>
                </w:rPr>
                <w:t xml:space="preserve"> C0350 to C0400 shall be submitted. For example</w:t>
              </w:r>
              <w:r w:rsidR="000B5DD2">
                <w:rPr>
                  <w:lang w:val="en-GB"/>
                </w:rPr>
                <w:t>,</w:t>
              </w:r>
              <w:r w:rsidRPr="00711388">
                <w:rPr>
                  <w:lang w:val="en-GB"/>
                </w:rPr>
                <w:t xml:space="preserve"> if Z</w:t>
              </w:r>
              <w:r w:rsidRPr="00E50019">
                <w:rPr>
                  <w:lang w:val="en-GB"/>
                  <w:rPrChange w:id="7142" w:author="Author">
                    <w:rPr/>
                  </w:rPrChange>
                </w:rPr>
                <w:t>00</w:t>
              </w:r>
              <w:r w:rsidR="00403E67" w:rsidRPr="00E50019">
                <w:rPr>
                  <w:lang w:val="en-GB"/>
                  <w:rPrChange w:id="7143" w:author="Author">
                    <w:rPr/>
                  </w:rPrChange>
                </w:rPr>
                <w:t>3</w:t>
              </w:r>
              <w:r w:rsidRPr="00E50019">
                <w:rPr>
                  <w:lang w:val="en-GB"/>
                  <w:rPrChange w:id="7144" w:author="Author">
                    <w:rPr/>
                  </w:rPrChange>
                </w:rPr>
                <w:t>0</w:t>
              </w:r>
              <w:r w:rsidRPr="00711388">
                <w:rPr>
                  <w:lang w:val="en-GB"/>
                </w:rPr>
                <w:t xml:space="preserve"> is </w:t>
              </w:r>
              <w:r w:rsidRPr="00E50019">
                <w:rPr>
                  <w:lang w:val="en-GB"/>
                  <w:rPrChange w:id="7145" w:author="Author">
                    <w:rPr/>
                  </w:rPrChange>
                </w:rPr>
                <w:t>“</w:t>
              </w:r>
              <w:r w:rsidRPr="00711388">
                <w:rPr>
                  <w:lang w:val="en-GB"/>
                </w:rPr>
                <w:t>Storm</w:t>
              </w:r>
              <w:r w:rsidRPr="00E50019">
                <w:rPr>
                  <w:lang w:val="en-GB"/>
                  <w:rPrChange w:id="7146" w:author="Author">
                    <w:rPr/>
                  </w:rPrChange>
                </w:rPr>
                <w:t>”</w:t>
              </w:r>
              <w:r w:rsidRPr="00711388">
                <w:rPr>
                  <w:lang w:val="en-GB"/>
                </w:rPr>
                <w:t xml:space="preserve"> then “NatCat perils” C0290 to C0340 shall be submitted only. For “Aggregate of all NatCat perils” C0290 to C0340 shall be submitted. For “Aggregate </w:t>
              </w:r>
              <w:r w:rsidRPr="00711388">
                <w:rPr>
                  <w:lang w:val="en-GB"/>
                </w:rPr>
                <w:lastRenderedPageBreak/>
                <w:t>of all man-made perils” C0350 to C0400 shall be submitted</w:t>
              </w:r>
              <w:r w:rsidRPr="00E50019">
                <w:rPr>
                  <w:lang w:val="en-GB"/>
                  <w:rPrChange w:id="7147" w:author="Author">
                    <w:rPr/>
                  </w:rPrChange>
                </w:rPr>
                <w:t>.</w:t>
              </w:r>
            </w:ins>
          </w:p>
        </w:tc>
      </w:tr>
      <w:tr w:rsidR="005C63C3" w:rsidRPr="00711388" w14:paraId="29878C7E" w14:textId="77777777" w:rsidTr="00567869">
        <w:trPr>
          <w:trHeight w:val="1800"/>
        </w:trPr>
        <w:tc>
          <w:tcPr>
            <w:tcW w:w="2127" w:type="dxa"/>
            <w:tcBorders>
              <w:top w:val="nil"/>
              <w:left w:val="single" w:sz="4" w:space="0" w:color="auto"/>
              <w:bottom w:val="single" w:sz="4" w:space="0" w:color="auto"/>
              <w:right w:val="single" w:sz="4" w:space="0" w:color="auto"/>
            </w:tcBorders>
          </w:tcPr>
          <w:p w14:paraId="1DDD7902" w14:textId="77777777" w:rsidR="005C63C3" w:rsidRPr="00711388" w:rsidRDefault="005C63C3" w:rsidP="005C63C3">
            <w:pPr>
              <w:jc w:val="left"/>
              <w:rPr>
                <w:lang w:val="en-GB" w:eastAsia="fr-FR"/>
              </w:rPr>
            </w:pPr>
            <w:r w:rsidRPr="00711388">
              <w:rPr>
                <w:lang w:val="en-GB"/>
              </w:rPr>
              <w:lastRenderedPageBreak/>
              <w:t>C0230-C0400/R1720</w:t>
            </w:r>
          </w:p>
          <w:p w14:paraId="5477F1D4" w14:textId="77777777" w:rsidR="005C63C3" w:rsidRPr="00711388" w:rsidRDefault="005C63C3" w:rsidP="005C63C3">
            <w:pPr>
              <w:jc w:val="left"/>
              <w:rPr>
                <w:lang w:val="en-GB"/>
              </w:rPr>
            </w:pPr>
          </w:p>
        </w:tc>
        <w:tc>
          <w:tcPr>
            <w:tcW w:w="2551" w:type="dxa"/>
            <w:tcBorders>
              <w:top w:val="nil"/>
              <w:left w:val="nil"/>
              <w:bottom w:val="single" w:sz="4" w:space="0" w:color="auto"/>
              <w:right w:val="single" w:sz="4" w:space="0" w:color="auto"/>
            </w:tcBorders>
            <w:hideMark/>
          </w:tcPr>
          <w:p w14:paraId="18854363" w14:textId="77777777" w:rsidR="005C63C3" w:rsidRPr="00711388" w:rsidRDefault="005C63C3" w:rsidP="005C63C3">
            <w:pPr>
              <w:jc w:val="left"/>
              <w:rPr>
                <w:lang w:val="en-GB"/>
              </w:rPr>
            </w:pPr>
            <w:r w:rsidRPr="00711388">
              <w:rPr>
                <w:lang w:val="en-GB"/>
              </w:rPr>
              <w:t>Simulated standard deviation for Total (property and non-property) business</w:t>
            </w:r>
          </w:p>
        </w:tc>
        <w:tc>
          <w:tcPr>
            <w:tcW w:w="4536" w:type="dxa"/>
            <w:tcBorders>
              <w:top w:val="nil"/>
              <w:left w:val="nil"/>
              <w:bottom w:val="single" w:sz="4" w:space="0" w:color="auto"/>
              <w:right w:val="single" w:sz="4" w:space="0" w:color="auto"/>
            </w:tcBorders>
            <w:hideMark/>
          </w:tcPr>
          <w:p w14:paraId="2441B74A" w14:textId="77777777" w:rsidR="005C63C3" w:rsidRPr="00711388" w:rsidRDefault="005C63C3" w:rsidP="005C63C3">
            <w:pPr>
              <w:jc w:val="left"/>
              <w:rPr>
                <w:ins w:id="7148" w:author="Author"/>
                <w:lang w:val="en-GB"/>
              </w:rPr>
            </w:pPr>
            <w:r w:rsidRPr="00711388">
              <w:rPr>
                <w:lang w:val="en-GB"/>
              </w:rPr>
              <w:t>This is the standard deviation of the probability distribution corresponding to each peril and aggregation of perils. It is the output obtained based on the simulation process. The standard deviation should be reported with the same split as the Simulated mean.</w:t>
            </w:r>
          </w:p>
          <w:p w14:paraId="4B76D99F" w14:textId="6BE30A49" w:rsidR="002A59B5" w:rsidRPr="00711388" w:rsidRDefault="005C4B6A" w:rsidP="005C63C3">
            <w:pPr>
              <w:jc w:val="left"/>
              <w:rPr>
                <w:lang w:val="en-GB"/>
              </w:rPr>
            </w:pPr>
            <w:ins w:id="7149" w:author="Author">
              <w:r w:rsidRPr="00711388">
                <w:rPr>
                  <w:lang w:val="en-GB"/>
                </w:rPr>
                <w:t>Depending on the Z</w:t>
              </w:r>
              <w:r w:rsidRPr="00E50019">
                <w:rPr>
                  <w:lang w:val="en-GB"/>
                  <w:rPrChange w:id="7150" w:author="Author">
                    <w:rPr/>
                  </w:rPrChange>
                </w:rPr>
                <w:t>00</w:t>
              </w:r>
              <w:r w:rsidR="00403E67" w:rsidRPr="00E50019">
                <w:rPr>
                  <w:lang w:val="en-GB"/>
                  <w:rPrChange w:id="7151" w:author="Author">
                    <w:rPr/>
                  </w:rPrChange>
                </w:rPr>
                <w:t>3</w:t>
              </w:r>
              <w:r w:rsidRPr="00E50019">
                <w:rPr>
                  <w:lang w:val="en-GB"/>
                  <w:rPrChange w:id="7152" w:author="Author">
                    <w:rPr/>
                  </w:rPrChange>
                </w:rPr>
                <w:t xml:space="preserve">0 </w:t>
              </w:r>
              <w:r w:rsidRPr="00711388">
                <w:rPr>
                  <w:lang w:val="en-GB"/>
                </w:rPr>
                <w:t xml:space="preserve">axis only one of the blocks </w:t>
              </w:r>
              <w:r w:rsidRPr="00E50019">
                <w:rPr>
                  <w:lang w:val="en-GB"/>
                  <w:rPrChange w:id="7153" w:author="Author">
                    <w:rPr/>
                  </w:rPrChange>
                </w:rPr>
                <w:t>“</w:t>
              </w:r>
              <w:r w:rsidRPr="00711388">
                <w:rPr>
                  <w:lang w:val="en-GB"/>
                </w:rPr>
                <w:t>Aggregate of all perils</w:t>
              </w:r>
              <w:r w:rsidRPr="00E50019">
                <w:rPr>
                  <w:lang w:val="en-GB"/>
                  <w:rPrChange w:id="7154" w:author="Author">
                    <w:rPr/>
                  </w:rPrChange>
                </w:rPr>
                <w:t>”</w:t>
              </w:r>
              <w:r w:rsidRPr="00711388">
                <w:rPr>
                  <w:lang w:val="en-GB"/>
                </w:rPr>
                <w:t xml:space="preserve"> C0230 to C0280, </w:t>
              </w:r>
              <w:r w:rsidRPr="00E50019">
                <w:rPr>
                  <w:lang w:val="en-GB"/>
                  <w:rPrChange w:id="7155" w:author="Author">
                    <w:rPr/>
                  </w:rPrChange>
                </w:rPr>
                <w:t>“</w:t>
              </w:r>
              <w:r w:rsidRPr="00711388">
                <w:rPr>
                  <w:lang w:val="en-GB"/>
                </w:rPr>
                <w:t>Nat-Cat perils</w:t>
              </w:r>
              <w:r w:rsidRPr="00E50019">
                <w:rPr>
                  <w:lang w:val="en-GB"/>
                  <w:rPrChange w:id="7156" w:author="Author">
                    <w:rPr/>
                  </w:rPrChange>
                </w:rPr>
                <w:t>”</w:t>
              </w:r>
              <w:r w:rsidRPr="00711388">
                <w:rPr>
                  <w:lang w:val="en-GB"/>
                </w:rPr>
                <w:t xml:space="preserve"> C0290 to C0340 and </w:t>
              </w:r>
              <w:r w:rsidRPr="00E50019">
                <w:rPr>
                  <w:lang w:val="en-GB"/>
                  <w:rPrChange w:id="7157" w:author="Author">
                    <w:rPr/>
                  </w:rPrChange>
                </w:rPr>
                <w:t>“</w:t>
              </w:r>
              <w:r w:rsidRPr="00711388">
                <w:rPr>
                  <w:lang w:val="en-GB"/>
                </w:rPr>
                <w:t>Man-made perils</w:t>
              </w:r>
              <w:r w:rsidRPr="00E50019">
                <w:rPr>
                  <w:lang w:val="en-GB"/>
                  <w:rPrChange w:id="7158" w:author="Author">
                    <w:rPr/>
                  </w:rPrChange>
                </w:rPr>
                <w:t>”</w:t>
              </w:r>
              <w:r w:rsidRPr="00711388">
                <w:rPr>
                  <w:lang w:val="en-GB"/>
                </w:rPr>
                <w:t xml:space="preserve"> C0350 to C0400 shall be submitted. For example</w:t>
              </w:r>
              <w:r w:rsidR="000B5DD2">
                <w:rPr>
                  <w:lang w:val="en-GB"/>
                </w:rPr>
                <w:t>,</w:t>
              </w:r>
              <w:r w:rsidRPr="00711388">
                <w:rPr>
                  <w:lang w:val="en-GB"/>
                </w:rPr>
                <w:t xml:space="preserve"> if Z</w:t>
              </w:r>
              <w:r w:rsidRPr="00E50019">
                <w:rPr>
                  <w:lang w:val="en-GB"/>
                  <w:rPrChange w:id="7159" w:author="Author">
                    <w:rPr/>
                  </w:rPrChange>
                </w:rPr>
                <w:t>00</w:t>
              </w:r>
              <w:r w:rsidR="00403E67" w:rsidRPr="00E50019">
                <w:rPr>
                  <w:lang w:val="en-GB"/>
                  <w:rPrChange w:id="7160" w:author="Author">
                    <w:rPr/>
                  </w:rPrChange>
                </w:rPr>
                <w:t>3</w:t>
              </w:r>
              <w:r w:rsidRPr="00E50019">
                <w:rPr>
                  <w:lang w:val="en-GB"/>
                  <w:rPrChange w:id="7161" w:author="Author">
                    <w:rPr/>
                  </w:rPrChange>
                </w:rPr>
                <w:t>0</w:t>
              </w:r>
              <w:r w:rsidRPr="00711388">
                <w:rPr>
                  <w:lang w:val="en-GB"/>
                </w:rPr>
                <w:t xml:space="preserve"> is </w:t>
              </w:r>
              <w:r w:rsidRPr="00E50019">
                <w:rPr>
                  <w:lang w:val="en-GB"/>
                  <w:rPrChange w:id="7162" w:author="Author">
                    <w:rPr/>
                  </w:rPrChange>
                </w:rPr>
                <w:t>“</w:t>
              </w:r>
              <w:r w:rsidRPr="00711388">
                <w:rPr>
                  <w:lang w:val="en-GB"/>
                </w:rPr>
                <w:t>Storm</w:t>
              </w:r>
              <w:r w:rsidRPr="00E50019">
                <w:rPr>
                  <w:lang w:val="en-GB"/>
                  <w:rPrChange w:id="7163" w:author="Author">
                    <w:rPr/>
                  </w:rPrChange>
                </w:rPr>
                <w:t>”</w:t>
              </w:r>
              <w:r w:rsidRPr="00711388">
                <w:rPr>
                  <w:lang w:val="en-GB"/>
                </w:rPr>
                <w:t xml:space="preserve"> then “NatCat perils” C0290 to C0340 shall be submitted only. For “Aggregate of all NatCat perils” C0290 to C0340 shall be submitted. For “Aggregate of all man-made perils” C0350 to C0400 shall be submitted</w:t>
              </w:r>
              <w:r w:rsidRPr="00E50019">
                <w:rPr>
                  <w:lang w:val="en-GB"/>
                  <w:rPrChange w:id="7164" w:author="Author">
                    <w:rPr/>
                  </w:rPrChange>
                </w:rPr>
                <w:t>.</w:t>
              </w:r>
            </w:ins>
          </w:p>
        </w:tc>
      </w:tr>
      <w:tr w:rsidR="005C63C3" w:rsidRPr="00711388" w14:paraId="071F753B" w14:textId="77777777" w:rsidTr="00567869">
        <w:trPr>
          <w:trHeight w:val="472"/>
        </w:trPr>
        <w:tc>
          <w:tcPr>
            <w:tcW w:w="2127" w:type="dxa"/>
            <w:tcBorders>
              <w:top w:val="nil"/>
              <w:left w:val="single" w:sz="4" w:space="0" w:color="auto"/>
              <w:bottom w:val="single" w:sz="4" w:space="0" w:color="auto"/>
              <w:right w:val="single" w:sz="4" w:space="0" w:color="auto"/>
            </w:tcBorders>
          </w:tcPr>
          <w:p w14:paraId="50258E8C" w14:textId="77777777" w:rsidR="005C63C3" w:rsidRPr="00711388" w:rsidRDefault="005C63C3" w:rsidP="005C63C3">
            <w:pPr>
              <w:jc w:val="left"/>
              <w:rPr>
                <w:lang w:val="en-GB" w:eastAsia="fr-FR"/>
              </w:rPr>
            </w:pPr>
            <w:r w:rsidRPr="00711388">
              <w:rPr>
                <w:lang w:val="en-GB"/>
              </w:rPr>
              <w:t>C0230-C0400/R1730-R1810</w:t>
            </w:r>
          </w:p>
          <w:p w14:paraId="4BDA635B" w14:textId="77777777" w:rsidR="005C63C3" w:rsidRPr="00711388" w:rsidRDefault="005C63C3" w:rsidP="005C63C3">
            <w:pPr>
              <w:jc w:val="left"/>
              <w:rPr>
                <w:lang w:val="en-GB"/>
              </w:rPr>
            </w:pPr>
          </w:p>
        </w:tc>
        <w:tc>
          <w:tcPr>
            <w:tcW w:w="2551" w:type="dxa"/>
            <w:tcBorders>
              <w:top w:val="nil"/>
              <w:left w:val="nil"/>
              <w:bottom w:val="single" w:sz="4" w:space="0" w:color="auto"/>
              <w:right w:val="single" w:sz="4" w:space="0" w:color="auto"/>
            </w:tcBorders>
            <w:hideMark/>
          </w:tcPr>
          <w:p w14:paraId="14227360" w14:textId="77777777" w:rsidR="005C63C3" w:rsidRPr="00711388" w:rsidRDefault="005C63C3" w:rsidP="005C63C3">
            <w:pPr>
              <w:jc w:val="left"/>
              <w:rPr>
                <w:lang w:val="en-GB"/>
              </w:rPr>
            </w:pPr>
            <w:r w:rsidRPr="00711388">
              <w:rPr>
                <w:lang w:val="en-GB"/>
              </w:rPr>
              <w:t>Simulated percentiles for Total (property and non-property) business</w:t>
            </w:r>
          </w:p>
        </w:tc>
        <w:tc>
          <w:tcPr>
            <w:tcW w:w="4536" w:type="dxa"/>
            <w:tcBorders>
              <w:top w:val="nil"/>
              <w:left w:val="nil"/>
              <w:bottom w:val="single" w:sz="4" w:space="0" w:color="auto"/>
              <w:right w:val="single" w:sz="4" w:space="0" w:color="auto"/>
            </w:tcBorders>
            <w:hideMark/>
          </w:tcPr>
          <w:p w14:paraId="41C1244F" w14:textId="77777777" w:rsidR="005C63C3" w:rsidRPr="00711388" w:rsidRDefault="005C63C3" w:rsidP="005C63C3">
            <w:pPr>
              <w:jc w:val="left"/>
              <w:rPr>
                <w:ins w:id="7165" w:author="Author"/>
                <w:lang w:val="en-GB"/>
              </w:rPr>
            </w:pPr>
            <w:r w:rsidRPr="00711388">
              <w:rPr>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p>
          <w:p w14:paraId="08B0F123" w14:textId="274D9549" w:rsidR="002A59B5" w:rsidRPr="00711388" w:rsidRDefault="005C4B6A" w:rsidP="005C63C3">
            <w:pPr>
              <w:jc w:val="left"/>
              <w:rPr>
                <w:lang w:val="en-GB"/>
              </w:rPr>
            </w:pPr>
            <w:ins w:id="7166" w:author="Author">
              <w:r w:rsidRPr="00711388">
                <w:rPr>
                  <w:lang w:val="en-GB"/>
                </w:rPr>
                <w:t>Depending on the Z</w:t>
              </w:r>
              <w:r w:rsidRPr="00E50019">
                <w:rPr>
                  <w:lang w:val="en-GB"/>
                  <w:rPrChange w:id="7167" w:author="Author">
                    <w:rPr/>
                  </w:rPrChange>
                </w:rPr>
                <w:t>00</w:t>
              </w:r>
              <w:r w:rsidR="00403E67" w:rsidRPr="00E50019">
                <w:rPr>
                  <w:lang w:val="en-GB"/>
                  <w:rPrChange w:id="7168" w:author="Author">
                    <w:rPr/>
                  </w:rPrChange>
                </w:rPr>
                <w:t>3</w:t>
              </w:r>
              <w:r w:rsidRPr="00E50019">
                <w:rPr>
                  <w:lang w:val="en-GB"/>
                  <w:rPrChange w:id="7169" w:author="Author">
                    <w:rPr/>
                  </w:rPrChange>
                </w:rPr>
                <w:t xml:space="preserve">0 </w:t>
              </w:r>
              <w:r w:rsidRPr="00711388">
                <w:rPr>
                  <w:lang w:val="en-GB"/>
                </w:rPr>
                <w:t xml:space="preserve">axis only one of the blocks </w:t>
              </w:r>
              <w:r w:rsidRPr="00E50019">
                <w:rPr>
                  <w:lang w:val="en-GB"/>
                  <w:rPrChange w:id="7170" w:author="Author">
                    <w:rPr/>
                  </w:rPrChange>
                </w:rPr>
                <w:t>“</w:t>
              </w:r>
              <w:r w:rsidRPr="00711388">
                <w:rPr>
                  <w:lang w:val="en-GB"/>
                </w:rPr>
                <w:t>Aggregate of all perils</w:t>
              </w:r>
              <w:r w:rsidRPr="00E50019">
                <w:rPr>
                  <w:lang w:val="en-GB"/>
                  <w:rPrChange w:id="7171" w:author="Author">
                    <w:rPr/>
                  </w:rPrChange>
                </w:rPr>
                <w:t>”</w:t>
              </w:r>
              <w:r w:rsidRPr="00711388">
                <w:rPr>
                  <w:lang w:val="en-GB"/>
                </w:rPr>
                <w:t xml:space="preserve"> C0230 to C0280, </w:t>
              </w:r>
              <w:r w:rsidRPr="00E50019">
                <w:rPr>
                  <w:lang w:val="en-GB"/>
                  <w:rPrChange w:id="7172" w:author="Author">
                    <w:rPr/>
                  </w:rPrChange>
                </w:rPr>
                <w:t>“</w:t>
              </w:r>
              <w:r w:rsidRPr="00711388">
                <w:rPr>
                  <w:lang w:val="en-GB"/>
                </w:rPr>
                <w:t>Nat-Cat perils</w:t>
              </w:r>
              <w:r w:rsidRPr="00E50019">
                <w:rPr>
                  <w:lang w:val="en-GB"/>
                  <w:rPrChange w:id="7173" w:author="Author">
                    <w:rPr/>
                  </w:rPrChange>
                </w:rPr>
                <w:t>”</w:t>
              </w:r>
              <w:r w:rsidRPr="00711388">
                <w:rPr>
                  <w:lang w:val="en-GB"/>
                </w:rPr>
                <w:t xml:space="preserve"> C0290 to C0340 and </w:t>
              </w:r>
              <w:r w:rsidRPr="00E50019">
                <w:rPr>
                  <w:lang w:val="en-GB"/>
                  <w:rPrChange w:id="7174" w:author="Author">
                    <w:rPr/>
                  </w:rPrChange>
                </w:rPr>
                <w:t>“</w:t>
              </w:r>
              <w:r w:rsidRPr="00711388">
                <w:rPr>
                  <w:lang w:val="en-GB"/>
                </w:rPr>
                <w:t>Man-made perils</w:t>
              </w:r>
              <w:r w:rsidRPr="00E50019">
                <w:rPr>
                  <w:lang w:val="en-GB"/>
                  <w:rPrChange w:id="7175" w:author="Author">
                    <w:rPr/>
                  </w:rPrChange>
                </w:rPr>
                <w:t>”</w:t>
              </w:r>
              <w:r w:rsidRPr="00711388">
                <w:rPr>
                  <w:lang w:val="en-GB"/>
                </w:rPr>
                <w:t xml:space="preserve"> C0350 to C0400 shall be submitted. For example</w:t>
              </w:r>
              <w:r w:rsidR="000B5DD2">
                <w:rPr>
                  <w:lang w:val="en-GB"/>
                </w:rPr>
                <w:t>,</w:t>
              </w:r>
              <w:r w:rsidRPr="00711388">
                <w:rPr>
                  <w:lang w:val="en-GB"/>
                </w:rPr>
                <w:t xml:space="preserve"> if Z</w:t>
              </w:r>
              <w:r w:rsidRPr="00E50019">
                <w:rPr>
                  <w:lang w:val="en-GB"/>
                  <w:rPrChange w:id="7176" w:author="Author">
                    <w:rPr/>
                  </w:rPrChange>
                </w:rPr>
                <w:t>00</w:t>
              </w:r>
              <w:r w:rsidR="00403E67" w:rsidRPr="00E50019">
                <w:rPr>
                  <w:lang w:val="en-GB"/>
                  <w:rPrChange w:id="7177" w:author="Author">
                    <w:rPr/>
                  </w:rPrChange>
                </w:rPr>
                <w:t>3</w:t>
              </w:r>
              <w:r w:rsidRPr="00E50019">
                <w:rPr>
                  <w:lang w:val="en-GB"/>
                  <w:rPrChange w:id="7178" w:author="Author">
                    <w:rPr/>
                  </w:rPrChange>
                </w:rPr>
                <w:t>0</w:t>
              </w:r>
              <w:r w:rsidRPr="00711388">
                <w:rPr>
                  <w:lang w:val="en-GB"/>
                </w:rPr>
                <w:t xml:space="preserve"> is </w:t>
              </w:r>
              <w:r w:rsidRPr="00E50019">
                <w:rPr>
                  <w:lang w:val="en-GB"/>
                  <w:rPrChange w:id="7179" w:author="Author">
                    <w:rPr/>
                  </w:rPrChange>
                </w:rPr>
                <w:t>“</w:t>
              </w:r>
              <w:r w:rsidRPr="00711388">
                <w:rPr>
                  <w:lang w:val="en-GB"/>
                </w:rPr>
                <w:t>Storm</w:t>
              </w:r>
              <w:r w:rsidRPr="00E50019">
                <w:rPr>
                  <w:lang w:val="en-GB"/>
                  <w:rPrChange w:id="7180" w:author="Author">
                    <w:rPr/>
                  </w:rPrChange>
                </w:rPr>
                <w:t>”</w:t>
              </w:r>
              <w:r w:rsidRPr="00711388">
                <w:rPr>
                  <w:lang w:val="en-GB"/>
                </w:rPr>
                <w:t xml:space="preserve"> then “NatCat perils” C0290 to C0340 shall be submitted only. For “Aggregate of all NatCat perils” C0290 to C0340 shall be submitted. For “Aggregate of all man-made perils” C0350 to C0400 shall be submitted</w:t>
              </w:r>
              <w:r w:rsidRPr="00E50019">
                <w:rPr>
                  <w:lang w:val="en-GB"/>
                  <w:rPrChange w:id="7181" w:author="Author">
                    <w:rPr/>
                  </w:rPrChange>
                </w:rPr>
                <w:t>.</w:t>
              </w:r>
            </w:ins>
          </w:p>
        </w:tc>
      </w:tr>
      <w:tr w:rsidR="005C63C3" w:rsidRPr="00711388" w14:paraId="3E7093E4" w14:textId="77777777" w:rsidTr="00567869">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5CE0FDAC" w14:textId="77777777" w:rsidR="005C63C3" w:rsidRPr="00711388" w:rsidRDefault="005C63C3" w:rsidP="005C63C3">
            <w:pPr>
              <w:jc w:val="left"/>
              <w:rPr>
                <w:b/>
                <w:bCs/>
                <w:lang w:val="en-GB"/>
              </w:rPr>
            </w:pPr>
            <w:r w:rsidRPr="00711388">
              <w:rPr>
                <w:i/>
                <w:lang w:val="en-GB"/>
              </w:rPr>
              <w:t>Premium and sums insured data</w:t>
            </w:r>
          </w:p>
        </w:tc>
      </w:tr>
      <w:tr w:rsidR="005C63C3" w:rsidRPr="00711388" w14:paraId="76ADB86E" w14:textId="77777777" w:rsidTr="00567869">
        <w:trPr>
          <w:trHeight w:val="900"/>
        </w:trPr>
        <w:tc>
          <w:tcPr>
            <w:tcW w:w="2127" w:type="dxa"/>
            <w:tcBorders>
              <w:top w:val="nil"/>
              <w:left w:val="single" w:sz="4" w:space="0" w:color="auto"/>
              <w:bottom w:val="single" w:sz="4" w:space="0" w:color="auto"/>
              <w:right w:val="single" w:sz="4" w:space="0" w:color="auto"/>
            </w:tcBorders>
            <w:noWrap/>
            <w:hideMark/>
          </w:tcPr>
          <w:p w14:paraId="7FE65496" w14:textId="77777777" w:rsidR="005C63C3" w:rsidRPr="00711388" w:rsidRDefault="005C63C3" w:rsidP="005C63C3">
            <w:pPr>
              <w:jc w:val="left"/>
              <w:rPr>
                <w:lang w:val="en-GB"/>
              </w:rPr>
            </w:pPr>
            <w:r w:rsidRPr="00711388">
              <w:rPr>
                <w:lang w:val="en-GB"/>
              </w:rPr>
              <w:t>C0410/R1820-R1950</w:t>
            </w:r>
          </w:p>
        </w:tc>
        <w:tc>
          <w:tcPr>
            <w:tcW w:w="2551" w:type="dxa"/>
            <w:tcBorders>
              <w:top w:val="nil"/>
              <w:left w:val="nil"/>
              <w:bottom w:val="single" w:sz="4" w:space="0" w:color="auto"/>
              <w:right w:val="single" w:sz="4" w:space="0" w:color="auto"/>
            </w:tcBorders>
            <w:hideMark/>
          </w:tcPr>
          <w:p w14:paraId="4247F8A0" w14:textId="329F2B99" w:rsidR="005C63C3" w:rsidRPr="00711388" w:rsidRDefault="005C63C3" w:rsidP="005C63C3">
            <w:pPr>
              <w:jc w:val="left"/>
              <w:rPr>
                <w:lang w:val="en-GB"/>
              </w:rPr>
            </w:pPr>
            <w:r w:rsidRPr="00711388">
              <w:rPr>
                <w:lang w:val="en-GB"/>
              </w:rPr>
              <w:t xml:space="preserve">Gross Annual Premium </w:t>
            </w:r>
            <w:r w:rsidR="00711388" w:rsidRPr="00711388">
              <w:rPr>
                <w:lang w:val="en-GB"/>
              </w:rPr>
              <w:t>-</w:t>
            </w:r>
            <w:r w:rsidRPr="00711388">
              <w:rPr>
                <w:lang w:val="en-GB"/>
              </w:rPr>
              <w:t xml:space="preserve"> Direct insurance</w:t>
            </w:r>
          </w:p>
        </w:tc>
        <w:tc>
          <w:tcPr>
            <w:tcW w:w="4536" w:type="dxa"/>
            <w:tcBorders>
              <w:top w:val="nil"/>
              <w:left w:val="nil"/>
              <w:bottom w:val="single" w:sz="4" w:space="0" w:color="auto"/>
              <w:right w:val="single" w:sz="4" w:space="0" w:color="auto"/>
            </w:tcBorders>
          </w:tcPr>
          <w:p w14:paraId="5E19EEF6" w14:textId="77777777" w:rsidR="005C63C3" w:rsidRPr="00711388" w:rsidDel="00EC0CBB" w:rsidRDefault="005C63C3" w:rsidP="005C63C3">
            <w:pPr>
              <w:jc w:val="left"/>
              <w:rPr>
                <w:lang w:val="en-GB"/>
              </w:rPr>
            </w:pPr>
            <w:r w:rsidRPr="00711388">
              <w:rPr>
                <w:lang w:val="en-GB"/>
              </w:rPr>
              <w:t xml:space="preserve">Split of gross annual premium written for direct business by geographical region. Geographical regions to be used are </w:t>
            </w:r>
            <w:r w:rsidRPr="00711388" w:rsidDel="00EC0CBB">
              <w:rPr>
                <w:lang w:val="en-GB"/>
              </w:rPr>
              <w:t xml:space="preserve">Europe, </w:t>
            </w:r>
            <w:r w:rsidRPr="00711388" w:rsidDel="00EC0CBB">
              <w:rPr>
                <w:lang w:val="en-GB"/>
              </w:rPr>
              <w:lastRenderedPageBreak/>
              <w:t>Africa, North East US, South East US, Mid-West US, Western US, Northern America (excluding US), Caribbean &amp; Central America, South America, Australia, Japan, Asia (excluding Japan) and Rest of World. Any unallocated premium should be put in the Unallocated bucket.</w:t>
            </w:r>
          </w:p>
          <w:p w14:paraId="23F12F3B" w14:textId="77777777" w:rsidR="005C63C3" w:rsidRPr="00711388" w:rsidRDefault="005C63C3" w:rsidP="005C63C3">
            <w:pPr>
              <w:jc w:val="left"/>
              <w:rPr>
                <w:lang w:val="en-GB"/>
              </w:rPr>
            </w:pPr>
            <w:r w:rsidRPr="00711388" w:rsidDel="00EC0CBB">
              <w:rPr>
                <w:lang w:val="en-GB"/>
              </w:rPr>
              <w:t>The definition of these geographical areas can be found in</w:t>
            </w:r>
            <w:r w:rsidRPr="00711388">
              <w:rPr>
                <w:lang w:val="en-GB"/>
              </w:rPr>
              <w:t xml:space="preserve">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5C63C3" w:rsidRPr="00711388" w14:paraId="588E02DA" w14:textId="77777777" w:rsidTr="00567869">
        <w:trPr>
          <w:trHeight w:val="900"/>
        </w:trPr>
        <w:tc>
          <w:tcPr>
            <w:tcW w:w="2127" w:type="dxa"/>
            <w:tcBorders>
              <w:top w:val="nil"/>
              <w:left w:val="single" w:sz="4" w:space="0" w:color="auto"/>
              <w:bottom w:val="single" w:sz="4" w:space="0" w:color="auto"/>
              <w:right w:val="single" w:sz="4" w:space="0" w:color="auto"/>
            </w:tcBorders>
            <w:noWrap/>
            <w:hideMark/>
          </w:tcPr>
          <w:p w14:paraId="0189578A" w14:textId="77777777" w:rsidR="005C63C3" w:rsidRPr="00711388" w:rsidRDefault="005C63C3" w:rsidP="005C63C3">
            <w:pPr>
              <w:jc w:val="left"/>
              <w:rPr>
                <w:lang w:val="en-GB"/>
              </w:rPr>
            </w:pPr>
            <w:r w:rsidRPr="00711388">
              <w:rPr>
                <w:lang w:val="en-GB"/>
              </w:rPr>
              <w:lastRenderedPageBreak/>
              <w:t>C0420/R1820-R1950</w:t>
            </w:r>
          </w:p>
        </w:tc>
        <w:tc>
          <w:tcPr>
            <w:tcW w:w="2551" w:type="dxa"/>
            <w:tcBorders>
              <w:top w:val="nil"/>
              <w:left w:val="nil"/>
              <w:bottom w:val="single" w:sz="4" w:space="0" w:color="auto"/>
              <w:right w:val="single" w:sz="4" w:space="0" w:color="auto"/>
            </w:tcBorders>
            <w:hideMark/>
          </w:tcPr>
          <w:p w14:paraId="0CEFFB1D" w14:textId="1AFCAA53" w:rsidR="005C63C3" w:rsidRPr="00711388" w:rsidRDefault="005C63C3" w:rsidP="005C63C3">
            <w:pPr>
              <w:jc w:val="left"/>
              <w:rPr>
                <w:lang w:val="en-GB"/>
              </w:rPr>
            </w:pPr>
            <w:r w:rsidRPr="00711388">
              <w:rPr>
                <w:lang w:val="en-GB"/>
              </w:rPr>
              <w:t xml:space="preserve">Total Sum Insured </w:t>
            </w:r>
            <w:r w:rsidR="00711388" w:rsidRPr="00711388">
              <w:rPr>
                <w:lang w:val="en-GB"/>
              </w:rPr>
              <w:t>-</w:t>
            </w:r>
            <w:r w:rsidRPr="00711388">
              <w:rPr>
                <w:lang w:val="en-GB"/>
              </w:rPr>
              <w:t xml:space="preserve"> Direct insurance</w:t>
            </w:r>
          </w:p>
        </w:tc>
        <w:tc>
          <w:tcPr>
            <w:tcW w:w="4536" w:type="dxa"/>
            <w:tcBorders>
              <w:top w:val="nil"/>
              <w:left w:val="nil"/>
              <w:bottom w:val="single" w:sz="4" w:space="0" w:color="auto"/>
              <w:right w:val="single" w:sz="4" w:space="0" w:color="auto"/>
            </w:tcBorders>
          </w:tcPr>
          <w:p w14:paraId="6D8140EE" w14:textId="77777777" w:rsidR="005C63C3" w:rsidRPr="00711388" w:rsidRDefault="005C63C3" w:rsidP="005C63C3">
            <w:pPr>
              <w:jc w:val="left"/>
              <w:rPr>
                <w:lang w:val="en-GB"/>
              </w:rPr>
            </w:pPr>
            <w:r w:rsidRPr="00711388">
              <w:rPr>
                <w:lang w:val="en-GB"/>
              </w:rPr>
              <w:t>Split of total sum insured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premium should be put in the Unallocated bucket.</w:t>
            </w:r>
          </w:p>
          <w:p w14:paraId="12A4D50D" w14:textId="77777777" w:rsidR="005C63C3" w:rsidRPr="00711388" w:rsidRDefault="005C63C3" w:rsidP="005C63C3">
            <w:pPr>
              <w:jc w:val="left"/>
              <w:rPr>
                <w:lang w:val="en-GB"/>
              </w:rPr>
            </w:pPr>
            <w:r w:rsidRPr="00711388">
              <w:rPr>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5C63C3" w:rsidRPr="00711388" w14:paraId="589CE8EE" w14:textId="77777777" w:rsidTr="00567869">
        <w:trPr>
          <w:trHeight w:val="900"/>
        </w:trPr>
        <w:tc>
          <w:tcPr>
            <w:tcW w:w="2127" w:type="dxa"/>
            <w:tcBorders>
              <w:top w:val="nil"/>
              <w:left w:val="single" w:sz="4" w:space="0" w:color="auto"/>
              <w:bottom w:val="single" w:sz="4" w:space="0" w:color="auto"/>
              <w:right w:val="single" w:sz="4" w:space="0" w:color="auto"/>
            </w:tcBorders>
            <w:noWrap/>
            <w:hideMark/>
          </w:tcPr>
          <w:p w14:paraId="5B1048B3" w14:textId="77777777" w:rsidR="005C63C3" w:rsidRPr="00711388" w:rsidRDefault="005C63C3" w:rsidP="005C63C3">
            <w:pPr>
              <w:jc w:val="left"/>
              <w:rPr>
                <w:lang w:val="en-GB"/>
              </w:rPr>
            </w:pPr>
            <w:r w:rsidRPr="00711388">
              <w:rPr>
                <w:lang w:val="en-GB"/>
              </w:rPr>
              <w:t>C0410/R1960-R1990</w:t>
            </w:r>
          </w:p>
        </w:tc>
        <w:tc>
          <w:tcPr>
            <w:tcW w:w="2551" w:type="dxa"/>
            <w:tcBorders>
              <w:top w:val="nil"/>
              <w:left w:val="nil"/>
              <w:bottom w:val="single" w:sz="4" w:space="0" w:color="auto"/>
              <w:right w:val="single" w:sz="4" w:space="0" w:color="auto"/>
            </w:tcBorders>
            <w:hideMark/>
          </w:tcPr>
          <w:p w14:paraId="1AC1DD43" w14:textId="77777777" w:rsidR="005C63C3" w:rsidRPr="00711388" w:rsidRDefault="005C63C3" w:rsidP="005C63C3">
            <w:pPr>
              <w:jc w:val="left"/>
              <w:rPr>
                <w:lang w:val="en-GB"/>
              </w:rPr>
            </w:pPr>
            <w:r w:rsidRPr="00711388">
              <w:rPr>
                <w:lang w:val="en-GB"/>
              </w:rPr>
              <w:t>Gross Annual Premium - Reinsurance</w:t>
            </w:r>
          </w:p>
        </w:tc>
        <w:tc>
          <w:tcPr>
            <w:tcW w:w="4536" w:type="dxa"/>
            <w:tcBorders>
              <w:top w:val="nil"/>
              <w:left w:val="nil"/>
              <w:bottom w:val="single" w:sz="4" w:space="0" w:color="auto"/>
              <w:right w:val="single" w:sz="4" w:space="0" w:color="auto"/>
            </w:tcBorders>
            <w:hideMark/>
          </w:tcPr>
          <w:p w14:paraId="1A520BD7" w14:textId="77777777" w:rsidR="005C63C3" w:rsidRPr="00711388" w:rsidRDefault="005C63C3" w:rsidP="005C63C3">
            <w:pPr>
              <w:jc w:val="left"/>
              <w:rPr>
                <w:lang w:val="en-GB"/>
              </w:rPr>
            </w:pPr>
            <w:r w:rsidRPr="00711388">
              <w:rPr>
                <w:lang w:val="en-GB"/>
              </w:rPr>
              <w:t>The insurance or reinsurance undertaking is expected to split their gross annual written premium for reinsurance by geographical region. Geographical regions to be used are Europe, North America and Rest of World. Any unallocated premium should be put in the Unallocated bucket.</w:t>
            </w:r>
          </w:p>
        </w:tc>
      </w:tr>
      <w:tr w:rsidR="005C63C3" w:rsidRPr="00711388" w14:paraId="1E1F433A" w14:textId="77777777" w:rsidTr="00567869">
        <w:trPr>
          <w:trHeight w:val="900"/>
        </w:trPr>
        <w:tc>
          <w:tcPr>
            <w:tcW w:w="2127" w:type="dxa"/>
            <w:tcBorders>
              <w:top w:val="nil"/>
              <w:left w:val="single" w:sz="4" w:space="0" w:color="auto"/>
              <w:bottom w:val="single" w:sz="4" w:space="0" w:color="auto"/>
              <w:right w:val="single" w:sz="4" w:space="0" w:color="auto"/>
            </w:tcBorders>
            <w:noWrap/>
            <w:hideMark/>
          </w:tcPr>
          <w:p w14:paraId="16A0EAA6" w14:textId="5359C42D" w:rsidR="005C63C3" w:rsidRPr="00711388" w:rsidRDefault="005C63C3" w:rsidP="005C63C3">
            <w:pPr>
              <w:jc w:val="left"/>
              <w:rPr>
                <w:lang w:val="en-GB" w:eastAsia="fr-FR"/>
              </w:rPr>
            </w:pPr>
            <w:r w:rsidRPr="00711388">
              <w:rPr>
                <w:lang w:val="en-GB"/>
              </w:rPr>
              <w:lastRenderedPageBreak/>
              <w:t>C0420/R1960-R1990</w:t>
            </w:r>
          </w:p>
        </w:tc>
        <w:tc>
          <w:tcPr>
            <w:tcW w:w="2551" w:type="dxa"/>
            <w:tcBorders>
              <w:top w:val="nil"/>
              <w:left w:val="nil"/>
              <w:bottom w:val="single" w:sz="4" w:space="0" w:color="auto"/>
              <w:right w:val="single" w:sz="4" w:space="0" w:color="auto"/>
            </w:tcBorders>
            <w:hideMark/>
          </w:tcPr>
          <w:p w14:paraId="3656A345" w14:textId="77777777" w:rsidR="005C63C3" w:rsidRPr="00711388" w:rsidRDefault="005C63C3" w:rsidP="005C63C3">
            <w:pPr>
              <w:jc w:val="left"/>
              <w:rPr>
                <w:lang w:val="en-GB"/>
              </w:rPr>
            </w:pPr>
            <w:r w:rsidRPr="00711388">
              <w:rPr>
                <w:lang w:val="en-GB"/>
              </w:rPr>
              <w:t>Total Sum Insured - Reinsurance</w:t>
            </w:r>
          </w:p>
        </w:tc>
        <w:tc>
          <w:tcPr>
            <w:tcW w:w="4536" w:type="dxa"/>
            <w:tcBorders>
              <w:top w:val="nil"/>
              <w:left w:val="nil"/>
              <w:bottom w:val="single" w:sz="4" w:space="0" w:color="auto"/>
              <w:right w:val="single" w:sz="4" w:space="0" w:color="auto"/>
            </w:tcBorders>
            <w:hideMark/>
          </w:tcPr>
          <w:p w14:paraId="34C2540D" w14:textId="77777777" w:rsidR="005C63C3" w:rsidRPr="00711388" w:rsidRDefault="005C63C3" w:rsidP="005C63C3">
            <w:pPr>
              <w:jc w:val="left"/>
              <w:rPr>
                <w:lang w:val="en-GB"/>
              </w:rPr>
            </w:pPr>
            <w:r w:rsidRPr="00711388">
              <w:rPr>
                <w:lang w:val="en-GB"/>
              </w:rPr>
              <w:t>The insurance or reinsurance undertaking is expected to split their total sum insured for reinsurance by geographical region. Geographical regions to be used are Europe, North America and Rest of World. Any unallocated premium should be put in the Unallocated bucket.</w:t>
            </w:r>
          </w:p>
        </w:tc>
      </w:tr>
      <w:tr w:rsidR="005C63C3" w:rsidRPr="00711388" w14:paraId="595F7D66" w14:textId="77777777" w:rsidTr="00567869">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3062CD01" w14:textId="77777777" w:rsidR="005C63C3" w:rsidRPr="00711388" w:rsidRDefault="005C63C3" w:rsidP="005C63C3">
            <w:pPr>
              <w:jc w:val="left"/>
              <w:rPr>
                <w:b/>
                <w:bCs/>
                <w:lang w:val="en-GB"/>
              </w:rPr>
            </w:pPr>
            <w:r w:rsidRPr="00711388">
              <w:rPr>
                <w:i/>
                <w:lang w:val="en-GB"/>
              </w:rPr>
              <w:t>SPLIT OF PREMIUM INCOME</w:t>
            </w:r>
            <w:r w:rsidRPr="00711388">
              <w:rPr>
                <w:b/>
                <w:bCs/>
                <w:lang w:val="en-GB"/>
              </w:rPr>
              <w:t xml:space="preserve"> </w:t>
            </w:r>
          </w:p>
        </w:tc>
      </w:tr>
      <w:tr w:rsidR="005C63C3" w:rsidRPr="00711388" w14:paraId="14B94AD1"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3F5A8A52" w14:textId="77777777" w:rsidR="005C63C3" w:rsidRPr="00711388" w:rsidRDefault="005C63C3" w:rsidP="005C63C3">
            <w:pPr>
              <w:jc w:val="left"/>
              <w:rPr>
                <w:lang w:val="en-GB"/>
              </w:rPr>
            </w:pPr>
            <w:r w:rsidRPr="00711388">
              <w:rPr>
                <w:lang w:val="en-GB"/>
              </w:rPr>
              <w:t>C0430/R2000</w:t>
            </w:r>
          </w:p>
        </w:tc>
        <w:tc>
          <w:tcPr>
            <w:tcW w:w="2551" w:type="dxa"/>
            <w:tcBorders>
              <w:top w:val="nil"/>
              <w:left w:val="nil"/>
              <w:bottom w:val="single" w:sz="4" w:space="0" w:color="auto"/>
              <w:right w:val="single" w:sz="4" w:space="0" w:color="auto"/>
            </w:tcBorders>
            <w:noWrap/>
            <w:hideMark/>
          </w:tcPr>
          <w:p w14:paraId="0F794495" w14:textId="77777777" w:rsidR="005C63C3" w:rsidRPr="00711388" w:rsidRDefault="005C63C3" w:rsidP="005C63C3">
            <w:pPr>
              <w:jc w:val="left"/>
              <w:rPr>
                <w:lang w:val="en-GB"/>
              </w:rPr>
            </w:pPr>
            <w:r w:rsidRPr="00711388">
              <w:rPr>
                <w:lang w:val="en-GB"/>
              </w:rPr>
              <w:t>Direct insurance</w:t>
            </w:r>
          </w:p>
        </w:tc>
        <w:tc>
          <w:tcPr>
            <w:tcW w:w="4536" w:type="dxa"/>
            <w:tcBorders>
              <w:top w:val="nil"/>
              <w:left w:val="nil"/>
              <w:bottom w:val="single" w:sz="4" w:space="0" w:color="auto"/>
              <w:right w:val="single" w:sz="4" w:space="0" w:color="auto"/>
            </w:tcBorders>
            <w:hideMark/>
          </w:tcPr>
          <w:p w14:paraId="3A48C4F9" w14:textId="77777777" w:rsidR="005C63C3" w:rsidRPr="00711388" w:rsidRDefault="005C63C3" w:rsidP="005C63C3">
            <w:pPr>
              <w:jc w:val="left"/>
              <w:rPr>
                <w:lang w:val="en-GB"/>
              </w:rPr>
            </w:pPr>
            <w:r w:rsidRPr="00711388">
              <w:rPr>
                <w:lang w:val="en-GB"/>
              </w:rPr>
              <w:t>Premium income (gross allocated written premium forecasted for the next 12 months as used in the model) for the insurance or reinsurance undertaking direct business.</w:t>
            </w:r>
          </w:p>
        </w:tc>
      </w:tr>
      <w:tr w:rsidR="005C63C3" w:rsidRPr="00711388" w14:paraId="74C022CE" w14:textId="77777777" w:rsidTr="00567869">
        <w:trPr>
          <w:trHeight w:val="900"/>
        </w:trPr>
        <w:tc>
          <w:tcPr>
            <w:tcW w:w="2127" w:type="dxa"/>
            <w:tcBorders>
              <w:top w:val="nil"/>
              <w:left w:val="single" w:sz="4" w:space="0" w:color="auto"/>
              <w:bottom w:val="single" w:sz="4" w:space="0" w:color="auto"/>
              <w:right w:val="single" w:sz="4" w:space="0" w:color="auto"/>
            </w:tcBorders>
            <w:noWrap/>
            <w:hideMark/>
          </w:tcPr>
          <w:p w14:paraId="2377FCE8" w14:textId="77777777" w:rsidR="005C63C3" w:rsidRPr="00711388" w:rsidRDefault="005C63C3" w:rsidP="005C63C3">
            <w:pPr>
              <w:jc w:val="left"/>
              <w:rPr>
                <w:lang w:val="en-GB"/>
              </w:rPr>
            </w:pPr>
            <w:r w:rsidRPr="00711388">
              <w:rPr>
                <w:lang w:val="en-GB"/>
              </w:rPr>
              <w:t>C0430/R2010</w:t>
            </w:r>
          </w:p>
        </w:tc>
        <w:tc>
          <w:tcPr>
            <w:tcW w:w="2551" w:type="dxa"/>
            <w:tcBorders>
              <w:top w:val="nil"/>
              <w:left w:val="nil"/>
              <w:bottom w:val="single" w:sz="4" w:space="0" w:color="auto"/>
              <w:right w:val="single" w:sz="4" w:space="0" w:color="auto"/>
            </w:tcBorders>
            <w:noWrap/>
            <w:hideMark/>
          </w:tcPr>
          <w:p w14:paraId="4D2E26F9" w14:textId="77777777" w:rsidR="005C63C3" w:rsidRPr="00711388" w:rsidRDefault="005C63C3" w:rsidP="005C63C3">
            <w:pPr>
              <w:jc w:val="left"/>
              <w:rPr>
                <w:lang w:val="en-GB"/>
              </w:rPr>
            </w:pPr>
            <w:r w:rsidRPr="00711388">
              <w:rPr>
                <w:lang w:val="en-GB"/>
              </w:rPr>
              <w:t>Reinsurance</w:t>
            </w:r>
          </w:p>
        </w:tc>
        <w:tc>
          <w:tcPr>
            <w:tcW w:w="4536" w:type="dxa"/>
            <w:tcBorders>
              <w:top w:val="nil"/>
              <w:left w:val="nil"/>
              <w:bottom w:val="single" w:sz="4" w:space="0" w:color="auto"/>
              <w:right w:val="single" w:sz="4" w:space="0" w:color="auto"/>
            </w:tcBorders>
            <w:hideMark/>
          </w:tcPr>
          <w:p w14:paraId="7E99FE5D" w14:textId="77777777" w:rsidR="005C63C3" w:rsidRPr="00711388" w:rsidRDefault="005C63C3" w:rsidP="005C63C3">
            <w:pPr>
              <w:jc w:val="left"/>
              <w:rPr>
                <w:lang w:val="en-GB"/>
              </w:rPr>
            </w:pPr>
            <w:r w:rsidRPr="00711388">
              <w:rPr>
                <w:lang w:val="en-GB"/>
              </w:rPr>
              <w:t>Premium income (gross allocated written premium forecasted for the next 12 months as used in the model) for the insurance or reinsurance undertaking reinsurance business.</w:t>
            </w:r>
          </w:p>
        </w:tc>
      </w:tr>
      <w:tr w:rsidR="005C63C3" w:rsidRPr="00711388" w14:paraId="0DD488E2"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0A041DC5" w14:textId="77777777" w:rsidR="005C63C3" w:rsidRPr="00711388" w:rsidRDefault="005C63C3" w:rsidP="005C63C3">
            <w:pPr>
              <w:jc w:val="left"/>
              <w:rPr>
                <w:lang w:val="en-GB"/>
              </w:rPr>
            </w:pPr>
            <w:r w:rsidRPr="00711388">
              <w:rPr>
                <w:lang w:val="en-GB"/>
              </w:rPr>
              <w:t>C0430/R2020</w:t>
            </w:r>
          </w:p>
        </w:tc>
        <w:tc>
          <w:tcPr>
            <w:tcW w:w="2551" w:type="dxa"/>
            <w:tcBorders>
              <w:top w:val="nil"/>
              <w:left w:val="nil"/>
              <w:bottom w:val="single" w:sz="4" w:space="0" w:color="auto"/>
              <w:right w:val="single" w:sz="4" w:space="0" w:color="auto"/>
            </w:tcBorders>
            <w:noWrap/>
            <w:hideMark/>
          </w:tcPr>
          <w:p w14:paraId="5AF6B574" w14:textId="77777777" w:rsidR="005C63C3" w:rsidRPr="00711388" w:rsidRDefault="005C63C3" w:rsidP="005C63C3">
            <w:pPr>
              <w:jc w:val="left"/>
              <w:rPr>
                <w:lang w:val="en-GB"/>
              </w:rPr>
            </w:pPr>
            <w:r w:rsidRPr="00711388">
              <w:rPr>
                <w:lang w:val="en-GB"/>
              </w:rPr>
              <w:t>Retrocession</w:t>
            </w:r>
          </w:p>
        </w:tc>
        <w:tc>
          <w:tcPr>
            <w:tcW w:w="4536" w:type="dxa"/>
            <w:tcBorders>
              <w:top w:val="nil"/>
              <w:left w:val="nil"/>
              <w:bottom w:val="single" w:sz="4" w:space="0" w:color="auto"/>
              <w:right w:val="single" w:sz="4" w:space="0" w:color="auto"/>
            </w:tcBorders>
            <w:hideMark/>
          </w:tcPr>
          <w:p w14:paraId="459C0765" w14:textId="77777777" w:rsidR="005C63C3" w:rsidRPr="00711388" w:rsidRDefault="005C63C3" w:rsidP="005C63C3">
            <w:pPr>
              <w:jc w:val="left"/>
              <w:rPr>
                <w:lang w:val="en-GB"/>
              </w:rPr>
            </w:pPr>
            <w:r w:rsidRPr="00711388">
              <w:rPr>
                <w:lang w:val="en-GB"/>
              </w:rPr>
              <w:t>Premium income (gross allocated written premium forecasted for the next 12 months as used in the model) for the insurance or reinsurance undertaking retrocession.</w:t>
            </w:r>
          </w:p>
        </w:tc>
      </w:tr>
      <w:tr w:rsidR="005C63C3" w:rsidRPr="00711388" w14:paraId="212DD0B0" w14:textId="77777777" w:rsidTr="00567869">
        <w:trPr>
          <w:trHeight w:val="300"/>
        </w:trPr>
        <w:tc>
          <w:tcPr>
            <w:tcW w:w="9214" w:type="dxa"/>
            <w:gridSpan w:val="3"/>
            <w:tcBorders>
              <w:top w:val="nil"/>
              <w:left w:val="single" w:sz="4" w:space="0" w:color="auto"/>
              <w:bottom w:val="single" w:sz="4" w:space="0" w:color="auto"/>
              <w:right w:val="single" w:sz="4" w:space="0" w:color="auto"/>
            </w:tcBorders>
            <w:noWrap/>
            <w:hideMark/>
          </w:tcPr>
          <w:p w14:paraId="2D93FBC0" w14:textId="77777777" w:rsidR="005C63C3" w:rsidRPr="00711388" w:rsidRDefault="005C63C3" w:rsidP="005C63C3">
            <w:pPr>
              <w:jc w:val="left"/>
              <w:rPr>
                <w:lang w:val="en-GB"/>
              </w:rPr>
            </w:pPr>
            <w:r w:rsidRPr="00711388">
              <w:rPr>
                <w:i/>
                <w:lang w:val="en-GB"/>
              </w:rPr>
              <w:t>SIGNIFICANT OTHER PERILS</w:t>
            </w:r>
          </w:p>
        </w:tc>
      </w:tr>
      <w:tr w:rsidR="005C63C3" w:rsidRPr="00711388" w14:paraId="24D3272E"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75ABC4E7" w14:textId="77777777" w:rsidR="005C63C3" w:rsidRPr="00711388" w:rsidRDefault="005C63C3" w:rsidP="005C63C3">
            <w:pPr>
              <w:jc w:val="left"/>
              <w:rPr>
                <w:lang w:val="en-GB" w:eastAsia="fr-FR"/>
              </w:rPr>
            </w:pPr>
            <w:r w:rsidRPr="00711388">
              <w:rPr>
                <w:lang w:val="en-GB"/>
              </w:rPr>
              <w:t>C0440/R2030</w:t>
            </w:r>
          </w:p>
        </w:tc>
        <w:tc>
          <w:tcPr>
            <w:tcW w:w="2551" w:type="dxa"/>
            <w:tcBorders>
              <w:top w:val="nil"/>
              <w:left w:val="nil"/>
              <w:bottom w:val="single" w:sz="4" w:space="0" w:color="auto"/>
              <w:right w:val="single" w:sz="4" w:space="0" w:color="auto"/>
            </w:tcBorders>
            <w:noWrap/>
            <w:hideMark/>
          </w:tcPr>
          <w:p w14:paraId="59ADD15F" w14:textId="77777777" w:rsidR="005C63C3" w:rsidRPr="00711388" w:rsidRDefault="005C63C3" w:rsidP="005C63C3">
            <w:pPr>
              <w:jc w:val="left"/>
              <w:rPr>
                <w:lang w:val="en-GB"/>
              </w:rPr>
            </w:pPr>
            <w:r w:rsidRPr="00711388">
              <w:rPr>
                <w:lang w:val="en-GB"/>
              </w:rPr>
              <w:t>Significant other perils</w:t>
            </w:r>
          </w:p>
        </w:tc>
        <w:tc>
          <w:tcPr>
            <w:tcW w:w="4536" w:type="dxa"/>
            <w:tcBorders>
              <w:top w:val="nil"/>
              <w:left w:val="nil"/>
              <w:bottom w:val="single" w:sz="4" w:space="0" w:color="auto"/>
              <w:right w:val="single" w:sz="4" w:space="0" w:color="auto"/>
            </w:tcBorders>
            <w:hideMark/>
          </w:tcPr>
          <w:p w14:paraId="7C46024C" w14:textId="77777777" w:rsidR="005C63C3" w:rsidRPr="00711388" w:rsidRDefault="005C63C3" w:rsidP="005C63C3">
            <w:pPr>
              <w:jc w:val="left"/>
              <w:rPr>
                <w:lang w:val="en-GB"/>
              </w:rPr>
            </w:pPr>
            <w:r w:rsidRPr="00711388">
              <w:rPr>
                <w:lang w:val="en-GB"/>
              </w:rPr>
              <w:t>The insurance or reinsurance undertaking should here indicate if their business contains other significant perils not included in the NatCat or Man-made perils above with a Yes, otherwise this cell should contain a No.</w:t>
            </w:r>
          </w:p>
        </w:tc>
      </w:tr>
      <w:tr w:rsidR="005C63C3" w:rsidRPr="00711388" w14:paraId="00377EA4"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5392D611" w14:textId="77777777" w:rsidR="005C63C3" w:rsidRPr="00711388" w:rsidRDefault="005C63C3" w:rsidP="005C63C3">
            <w:pPr>
              <w:jc w:val="left"/>
              <w:rPr>
                <w:lang w:val="en-GB" w:eastAsia="fr-FR"/>
              </w:rPr>
            </w:pPr>
            <w:r w:rsidRPr="00711388">
              <w:rPr>
                <w:lang w:val="en-GB"/>
              </w:rPr>
              <w:t>C0440/R2040</w:t>
            </w:r>
          </w:p>
        </w:tc>
        <w:tc>
          <w:tcPr>
            <w:tcW w:w="2551" w:type="dxa"/>
            <w:tcBorders>
              <w:top w:val="nil"/>
              <w:left w:val="nil"/>
              <w:bottom w:val="single" w:sz="4" w:space="0" w:color="auto"/>
              <w:right w:val="single" w:sz="4" w:space="0" w:color="auto"/>
            </w:tcBorders>
            <w:noWrap/>
            <w:hideMark/>
          </w:tcPr>
          <w:p w14:paraId="432B3985" w14:textId="77777777" w:rsidR="005C63C3" w:rsidRPr="00711388" w:rsidRDefault="005C63C3" w:rsidP="005C63C3">
            <w:pPr>
              <w:jc w:val="left"/>
              <w:rPr>
                <w:lang w:val="en-GB"/>
              </w:rPr>
            </w:pPr>
            <w:r w:rsidRPr="00711388">
              <w:rPr>
                <w:lang w:val="en-GB"/>
              </w:rPr>
              <w:t>Description of other perils</w:t>
            </w:r>
          </w:p>
        </w:tc>
        <w:tc>
          <w:tcPr>
            <w:tcW w:w="4536" w:type="dxa"/>
            <w:tcBorders>
              <w:top w:val="nil"/>
              <w:left w:val="nil"/>
              <w:bottom w:val="single" w:sz="4" w:space="0" w:color="auto"/>
              <w:right w:val="single" w:sz="4" w:space="0" w:color="auto"/>
            </w:tcBorders>
            <w:hideMark/>
          </w:tcPr>
          <w:p w14:paraId="6C4A7A02" w14:textId="77777777" w:rsidR="005C63C3" w:rsidRPr="00711388" w:rsidRDefault="005C63C3" w:rsidP="005C63C3">
            <w:pPr>
              <w:jc w:val="left"/>
              <w:rPr>
                <w:lang w:val="en-GB"/>
              </w:rPr>
            </w:pPr>
            <w:r w:rsidRPr="00711388">
              <w:rPr>
                <w:lang w:val="en-GB"/>
              </w:rPr>
              <w:t>If the above cell is Yes, the insurance or reinsurance undertaking should provide here a text description of those other significant peril(s).</w:t>
            </w:r>
          </w:p>
        </w:tc>
      </w:tr>
      <w:tr w:rsidR="005C63C3" w:rsidRPr="00711388" w14:paraId="22DBC4DE" w14:textId="77777777" w:rsidTr="00567869">
        <w:trPr>
          <w:trHeight w:val="300"/>
        </w:trPr>
        <w:tc>
          <w:tcPr>
            <w:tcW w:w="9214" w:type="dxa"/>
            <w:gridSpan w:val="3"/>
            <w:tcBorders>
              <w:top w:val="single" w:sz="4" w:space="0" w:color="auto"/>
              <w:left w:val="single" w:sz="4" w:space="0" w:color="auto"/>
              <w:bottom w:val="single" w:sz="4" w:space="0" w:color="auto"/>
              <w:right w:val="single" w:sz="4" w:space="0" w:color="auto"/>
            </w:tcBorders>
            <w:noWrap/>
            <w:hideMark/>
          </w:tcPr>
          <w:p w14:paraId="6C01F9DF" w14:textId="42BD30B9" w:rsidR="005C63C3" w:rsidRPr="00711388" w:rsidRDefault="005C63C3" w:rsidP="005C63C3">
            <w:pPr>
              <w:jc w:val="left"/>
              <w:rPr>
                <w:b/>
                <w:bCs/>
                <w:lang w:val="en-GB"/>
              </w:rPr>
            </w:pPr>
            <w:r w:rsidRPr="00711388">
              <w:rPr>
                <w:i/>
                <w:lang w:val="en-GB"/>
              </w:rPr>
              <w:t xml:space="preserve">CATASTROPHE SCR AGGREGATION </w:t>
            </w:r>
            <w:r w:rsidR="00711388" w:rsidRPr="00711388">
              <w:rPr>
                <w:i/>
                <w:lang w:val="en-GB"/>
              </w:rPr>
              <w:t>-</w:t>
            </w:r>
            <w:r w:rsidRPr="00711388">
              <w:rPr>
                <w:i/>
                <w:lang w:val="en-GB"/>
              </w:rPr>
              <w:t xml:space="preserve"> Reported net of reinsurance</w:t>
            </w:r>
          </w:p>
        </w:tc>
      </w:tr>
      <w:tr w:rsidR="005C63C3" w:rsidRPr="00711388" w14:paraId="5D5591D9"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641C4D3E" w14:textId="77777777" w:rsidR="005C63C3" w:rsidRPr="00711388" w:rsidRDefault="005C63C3" w:rsidP="005C63C3">
            <w:pPr>
              <w:jc w:val="left"/>
              <w:rPr>
                <w:lang w:val="en-GB"/>
              </w:rPr>
            </w:pPr>
            <w:r w:rsidRPr="00711388">
              <w:rPr>
                <w:lang w:val="en-GB"/>
              </w:rPr>
              <w:t>C0450/R2050</w:t>
            </w:r>
          </w:p>
        </w:tc>
        <w:tc>
          <w:tcPr>
            <w:tcW w:w="2551" w:type="dxa"/>
            <w:tcBorders>
              <w:top w:val="nil"/>
              <w:left w:val="nil"/>
              <w:bottom w:val="single" w:sz="4" w:space="0" w:color="auto"/>
              <w:right w:val="single" w:sz="4" w:space="0" w:color="auto"/>
            </w:tcBorders>
            <w:hideMark/>
          </w:tcPr>
          <w:p w14:paraId="2CCC2023" w14:textId="77777777" w:rsidR="005C63C3" w:rsidRPr="00711388" w:rsidRDefault="005C63C3" w:rsidP="005C63C3">
            <w:pPr>
              <w:jc w:val="left"/>
              <w:rPr>
                <w:lang w:val="en-GB"/>
              </w:rPr>
            </w:pPr>
            <w:r w:rsidRPr="00711388">
              <w:rPr>
                <w:bCs/>
                <w:lang w:val="en-GB"/>
              </w:rPr>
              <w:t>Total undiversified NatCat risk</w:t>
            </w:r>
          </w:p>
        </w:tc>
        <w:tc>
          <w:tcPr>
            <w:tcW w:w="4536" w:type="dxa"/>
            <w:tcBorders>
              <w:top w:val="nil"/>
              <w:left w:val="nil"/>
              <w:bottom w:val="single" w:sz="4" w:space="0" w:color="auto"/>
              <w:right w:val="single" w:sz="4" w:space="0" w:color="auto"/>
            </w:tcBorders>
            <w:hideMark/>
          </w:tcPr>
          <w:p w14:paraId="2DF9A5AC" w14:textId="6BE86695" w:rsidR="005C63C3" w:rsidRPr="00711388" w:rsidRDefault="005C63C3" w:rsidP="005C63C3">
            <w:pPr>
              <w:jc w:val="left"/>
              <w:rPr>
                <w:lang w:val="en-GB"/>
              </w:rPr>
            </w:pPr>
            <w:r w:rsidRPr="00711388">
              <w:rPr>
                <w:lang w:val="en-GB"/>
              </w:rPr>
              <w:t>Sum of separate SCR for all NatCat risk perils</w:t>
            </w:r>
            <w:ins w:id="7182" w:author="Author">
              <w:r w:rsidR="002A59B5" w:rsidRPr="00711388">
                <w:rPr>
                  <w:lang w:val="en-GB"/>
                </w:rPr>
                <w:t xml:space="preserve"> that are not (sub-)aggregated.</w:t>
              </w:r>
            </w:ins>
            <w:del w:id="7183" w:author="Author">
              <w:r w:rsidRPr="00711388" w:rsidDel="002A59B5">
                <w:rPr>
                  <w:lang w:val="en-GB"/>
                </w:rPr>
                <w:delText>.</w:delText>
              </w:r>
            </w:del>
          </w:p>
        </w:tc>
      </w:tr>
      <w:tr w:rsidR="005C63C3" w:rsidRPr="00711388" w14:paraId="0AEE3C0C" w14:textId="77777777" w:rsidTr="00567869">
        <w:trPr>
          <w:trHeight w:val="600"/>
        </w:trPr>
        <w:tc>
          <w:tcPr>
            <w:tcW w:w="2127" w:type="dxa"/>
            <w:tcBorders>
              <w:top w:val="nil"/>
              <w:left w:val="single" w:sz="4" w:space="0" w:color="auto"/>
              <w:bottom w:val="single" w:sz="4" w:space="0" w:color="auto"/>
              <w:right w:val="single" w:sz="4" w:space="0" w:color="auto"/>
            </w:tcBorders>
            <w:noWrap/>
            <w:hideMark/>
          </w:tcPr>
          <w:p w14:paraId="36C90DEB" w14:textId="77777777" w:rsidR="005C63C3" w:rsidRPr="00711388" w:rsidRDefault="005C63C3" w:rsidP="005C63C3">
            <w:pPr>
              <w:jc w:val="left"/>
              <w:rPr>
                <w:lang w:val="en-GB"/>
              </w:rPr>
            </w:pPr>
            <w:r w:rsidRPr="00711388">
              <w:rPr>
                <w:lang w:val="en-GB"/>
              </w:rPr>
              <w:t>C0450/R2060</w:t>
            </w:r>
          </w:p>
        </w:tc>
        <w:tc>
          <w:tcPr>
            <w:tcW w:w="2551" w:type="dxa"/>
            <w:tcBorders>
              <w:top w:val="nil"/>
              <w:left w:val="nil"/>
              <w:bottom w:val="single" w:sz="4" w:space="0" w:color="auto"/>
              <w:right w:val="single" w:sz="4" w:space="0" w:color="auto"/>
            </w:tcBorders>
            <w:hideMark/>
          </w:tcPr>
          <w:p w14:paraId="5A27D346" w14:textId="77777777" w:rsidR="005C63C3" w:rsidRPr="00711388" w:rsidRDefault="005C63C3" w:rsidP="005C63C3">
            <w:pPr>
              <w:jc w:val="left"/>
              <w:rPr>
                <w:lang w:val="en-GB"/>
              </w:rPr>
            </w:pPr>
            <w:r w:rsidRPr="00711388">
              <w:rPr>
                <w:bCs/>
                <w:lang w:val="en-GB"/>
              </w:rPr>
              <w:t>Diversification between NatCat perils</w:t>
            </w:r>
          </w:p>
        </w:tc>
        <w:tc>
          <w:tcPr>
            <w:tcW w:w="4536" w:type="dxa"/>
            <w:tcBorders>
              <w:top w:val="nil"/>
              <w:left w:val="nil"/>
              <w:bottom w:val="single" w:sz="4" w:space="0" w:color="auto"/>
              <w:right w:val="single" w:sz="4" w:space="0" w:color="auto"/>
            </w:tcBorders>
            <w:hideMark/>
          </w:tcPr>
          <w:p w14:paraId="44E11BA4" w14:textId="77777777" w:rsidR="005C63C3" w:rsidRPr="00711388" w:rsidRDefault="005C63C3" w:rsidP="005C63C3">
            <w:pPr>
              <w:jc w:val="left"/>
              <w:rPr>
                <w:lang w:val="en-GB"/>
              </w:rPr>
            </w:pPr>
            <w:r w:rsidRPr="00711388">
              <w:rPr>
                <w:lang w:val="en-GB"/>
              </w:rPr>
              <w:t xml:space="preserve">Diversification effect on SCR between NatCat perils. Calculated as SCR for NatCat </w:t>
            </w:r>
            <w:r w:rsidRPr="00711388">
              <w:rPr>
                <w:lang w:val="en-GB"/>
              </w:rPr>
              <w:lastRenderedPageBreak/>
              <w:t>risk perils - Sum of separate SCR for all NatCat risk perils.</w:t>
            </w:r>
          </w:p>
        </w:tc>
      </w:tr>
      <w:tr w:rsidR="005C63C3" w:rsidRPr="00711388" w14:paraId="10DE7A36"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70824730" w14:textId="77777777" w:rsidR="005C63C3" w:rsidRPr="00711388" w:rsidRDefault="005C63C3" w:rsidP="005C63C3">
            <w:pPr>
              <w:jc w:val="left"/>
              <w:rPr>
                <w:lang w:val="en-GB"/>
              </w:rPr>
            </w:pPr>
            <w:r w:rsidRPr="00711388">
              <w:rPr>
                <w:lang w:val="en-GB"/>
              </w:rPr>
              <w:lastRenderedPageBreak/>
              <w:t>C0450/R2070</w:t>
            </w:r>
          </w:p>
        </w:tc>
        <w:tc>
          <w:tcPr>
            <w:tcW w:w="2551" w:type="dxa"/>
            <w:tcBorders>
              <w:top w:val="nil"/>
              <w:left w:val="nil"/>
              <w:bottom w:val="single" w:sz="4" w:space="0" w:color="auto"/>
              <w:right w:val="single" w:sz="4" w:space="0" w:color="auto"/>
            </w:tcBorders>
            <w:hideMark/>
          </w:tcPr>
          <w:p w14:paraId="50F1EA6E" w14:textId="77777777" w:rsidR="005C63C3" w:rsidRPr="00711388" w:rsidRDefault="005C63C3" w:rsidP="005C63C3">
            <w:pPr>
              <w:jc w:val="left"/>
              <w:rPr>
                <w:lang w:val="en-GB"/>
              </w:rPr>
            </w:pPr>
            <w:r w:rsidRPr="00711388">
              <w:rPr>
                <w:bCs/>
                <w:lang w:val="en-GB"/>
              </w:rPr>
              <w:t>Total undiversified man-made risk</w:t>
            </w:r>
          </w:p>
        </w:tc>
        <w:tc>
          <w:tcPr>
            <w:tcW w:w="4536" w:type="dxa"/>
            <w:tcBorders>
              <w:top w:val="nil"/>
              <w:left w:val="nil"/>
              <w:bottom w:val="single" w:sz="4" w:space="0" w:color="auto"/>
              <w:right w:val="single" w:sz="4" w:space="0" w:color="auto"/>
            </w:tcBorders>
            <w:hideMark/>
          </w:tcPr>
          <w:p w14:paraId="6BBB70AC" w14:textId="77777777" w:rsidR="005C63C3" w:rsidRPr="00711388" w:rsidRDefault="005C63C3" w:rsidP="005C63C3">
            <w:pPr>
              <w:jc w:val="left"/>
              <w:rPr>
                <w:lang w:val="en-GB"/>
              </w:rPr>
            </w:pPr>
            <w:r w:rsidRPr="00711388">
              <w:rPr>
                <w:lang w:val="en-GB"/>
              </w:rPr>
              <w:t>Sum of SCR for all Man-made risk perils.</w:t>
            </w:r>
          </w:p>
        </w:tc>
      </w:tr>
      <w:tr w:rsidR="005C63C3" w:rsidRPr="00711388" w14:paraId="53D42F22" w14:textId="77777777" w:rsidTr="00567869">
        <w:trPr>
          <w:trHeight w:val="600"/>
        </w:trPr>
        <w:tc>
          <w:tcPr>
            <w:tcW w:w="2127" w:type="dxa"/>
            <w:tcBorders>
              <w:top w:val="nil"/>
              <w:left w:val="single" w:sz="4" w:space="0" w:color="auto"/>
              <w:bottom w:val="single" w:sz="4" w:space="0" w:color="auto"/>
              <w:right w:val="single" w:sz="4" w:space="0" w:color="auto"/>
            </w:tcBorders>
            <w:noWrap/>
            <w:hideMark/>
          </w:tcPr>
          <w:p w14:paraId="420329AE" w14:textId="77777777" w:rsidR="005C63C3" w:rsidRPr="00711388" w:rsidRDefault="005C63C3" w:rsidP="005C63C3">
            <w:pPr>
              <w:jc w:val="left"/>
              <w:rPr>
                <w:lang w:val="en-GB"/>
              </w:rPr>
            </w:pPr>
            <w:r w:rsidRPr="00711388">
              <w:rPr>
                <w:lang w:val="en-GB"/>
              </w:rPr>
              <w:t>C0450/R2080</w:t>
            </w:r>
          </w:p>
        </w:tc>
        <w:tc>
          <w:tcPr>
            <w:tcW w:w="2551" w:type="dxa"/>
            <w:tcBorders>
              <w:top w:val="nil"/>
              <w:left w:val="nil"/>
              <w:bottom w:val="single" w:sz="4" w:space="0" w:color="auto"/>
              <w:right w:val="single" w:sz="4" w:space="0" w:color="auto"/>
            </w:tcBorders>
            <w:hideMark/>
          </w:tcPr>
          <w:p w14:paraId="0E62DDAB" w14:textId="77777777" w:rsidR="005C63C3" w:rsidRPr="00711388" w:rsidRDefault="005C63C3" w:rsidP="005C63C3">
            <w:pPr>
              <w:jc w:val="left"/>
              <w:rPr>
                <w:lang w:val="en-GB"/>
              </w:rPr>
            </w:pPr>
            <w:r w:rsidRPr="00711388">
              <w:rPr>
                <w:bCs/>
                <w:lang w:val="en-GB"/>
              </w:rPr>
              <w:t>Diversification between man-made perils</w:t>
            </w:r>
          </w:p>
        </w:tc>
        <w:tc>
          <w:tcPr>
            <w:tcW w:w="4536" w:type="dxa"/>
            <w:tcBorders>
              <w:top w:val="nil"/>
              <w:left w:val="nil"/>
              <w:bottom w:val="single" w:sz="4" w:space="0" w:color="auto"/>
              <w:right w:val="single" w:sz="4" w:space="0" w:color="auto"/>
            </w:tcBorders>
            <w:hideMark/>
          </w:tcPr>
          <w:p w14:paraId="01DE9A5A" w14:textId="77777777" w:rsidR="005C63C3" w:rsidRPr="00711388" w:rsidRDefault="005C63C3" w:rsidP="005C63C3">
            <w:pPr>
              <w:jc w:val="left"/>
              <w:rPr>
                <w:lang w:val="en-GB"/>
              </w:rPr>
            </w:pPr>
            <w:r w:rsidRPr="00711388">
              <w:rPr>
                <w:lang w:val="en-GB"/>
              </w:rPr>
              <w:t>Diversification effect on SCR between Man-made perils. Calculated as SCR for Man-made risk perils - Sum of separate SCR for all Man-made risk perils.</w:t>
            </w:r>
          </w:p>
        </w:tc>
      </w:tr>
      <w:tr w:rsidR="005C63C3" w:rsidRPr="00711388" w14:paraId="1EE66FE4"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0E210D4A" w14:textId="77777777" w:rsidR="005C63C3" w:rsidRPr="00711388" w:rsidRDefault="005C63C3" w:rsidP="005C63C3">
            <w:pPr>
              <w:jc w:val="left"/>
              <w:rPr>
                <w:lang w:val="en-GB"/>
              </w:rPr>
            </w:pPr>
            <w:r w:rsidRPr="00711388">
              <w:rPr>
                <w:lang w:val="en-GB"/>
              </w:rPr>
              <w:t>C0450/R2090</w:t>
            </w:r>
          </w:p>
        </w:tc>
        <w:tc>
          <w:tcPr>
            <w:tcW w:w="2551" w:type="dxa"/>
            <w:tcBorders>
              <w:top w:val="nil"/>
              <w:left w:val="nil"/>
              <w:bottom w:val="single" w:sz="4" w:space="0" w:color="auto"/>
              <w:right w:val="single" w:sz="4" w:space="0" w:color="auto"/>
            </w:tcBorders>
            <w:hideMark/>
          </w:tcPr>
          <w:p w14:paraId="25078383" w14:textId="77777777" w:rsidR="005C63C3" w:rsidRPr="00711388" w:rsidRDefault="005C63C3" w:rsidP="005C63C3">
            <w:pPr>
              <w:jc w:val="left"/>
              <w:rPr>
                <w:lang w:val="en-GB"/>
              </w:rPr>
            </w:pPr>
            <w:r w:rsidRPr="00711388">
              <w:rPr>
                <w:bCs/>
                <w:lang w:val="en-GB"/>
              </w:rPr>
              <w:t>Other non-life catastrophe risk</w:t>
            </w:r>
          </w:p>
        </w:tc>
        <w:tc>
          <w:tcPr>
            <w:tcW w:w="4536" w:type="dxa"/>
            <w:tcBorders>
              <w:top w:val="nil"/>
              <w:left w:val="nil"/>
              <w:bottom w:val="single" w:sz="4" w:space="0" w:color="auto"/>
              <w:right w:val="single" w:sz="4" w:space="0" w:color="auto"/>
            </w:tcBorders>
            <w:hideMark/>
          </w:tcPr>
          <w:p w14:paraId="2C4CF1D6" w14:textId="77777777" w:rsidR="005C63C3" w:rsidRPr="00711388" w:rsidRDefault="005C63C3" w:rsidP="005C63C3">
            <w:pPr>
              <w:jc w:val="left"/>
              <w:rPr>
                <w:lang w:val="en-GB"/>
              </w:rPr>
            </w:pPr>
            <w:r w:rsidRPr="00711388">
              <w:rPr>
                <w:lang w:val="en-GB"/>
              </w:rPr>
              <w:t>SCR for other non-life Catastrophe risk.</w:t>
            </w:r>
          </w:p>
        </w:tc>
      </w:tr>
      <w:tr w:rsidR="005C63C3" w:rsidRPr="00711388" w14:paraId="693F1C89"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095F4CCE" w14:textId="77777777" w:rsidR="005C63C3" w:rsidRPr="00711388" w:rsidRDefault="005C63C3" w:rsidP="005C63C3">
            <w:pPr>
              <w:jc w:val="left"/>
              <w:rPr>
                <w:lang w:val="en-GB"/>
              </w:rPr>
            </w:pPr>
            <w:r w:rsidRPr="00711388">
              <w:rPr>
                <w:lang w:val="en-GB"/>
              </w:rPr>
              <w:t>C0450/R2100</w:t>
            </w:r>
          </w:p>
        </w:tc>
        <w:tc>
          <w:tcPr>
            <w:tcW w:w="2551" w:type="dxa"/>
            <w:tcBorders>
              <w:top w:val="nil"/>
              <w:left w:val="nil"/>
              <w:bottom w:val="single" w:sz="4" w:space="0" w:color="auto"/>
              <w:right w:val="single" w:sz="4" w:space="0" w:color="auto"/>
            </w:tcBorders>
            <w:hideMark/>
          </w:tcPr>
          <w:p w14:paraId="28123F8C" w14:textId="77777777" w:rsidR="005C63C3" w:rsidRPr="00711388" w:rsidRDefault="005C63C3" w:rsidP="005C63C3">
            <w:pPr>
              <w:jc w:val="left"/>
              <w:rPr>
                <w:lang w:val="en-GB"/>
              </w:rPr>
            </w:pPr>
            <w:r w:rsidRPr="00711388">
              <w:rPr>
                <w:bCs/>
                <w:lang w:val="en-GB"/>
              </w:rPr>
              <w:t>Diversification between other non-life catastrophe perils</w:t>
            </w:r>
          </w:p>
        </w:tc>
        <w:tc>
          <w:tcPr>
            <w:tcW w:w="4536" w:type="dxa"/>
            <w:tcBorders>
              <w:top w:val="nil"/>
              <w:left w:val="nil"/>
              <w:bottom w:val="single" w:sz="4" w:space="0" w:color="auto"/>
              <w:right w:val="single" w:sz="4" w:space="0" w:color="auto"/>
            </w:tcBorders>
            <w:hideMark/>
          </w:tcPr>
          <w:p w14:paraId="5F1CA6FD" w14:textId="77777777" w:rsidR="005C63C3" w:rsidRPr="00711388" w:rsidRDefault="005C63C3" w:rsidP="005C63C3">
            <w:pPr>
              <w:jc w:val="left"/>
              <w:rPr>
                <w:lang w:val="en-GB"/>
              </w:rPr>
            </w:pPr>
            <w:r w:rsidRPr="00711388">
              <w:rPr>
                <w:lang w:val="en-GB"/>
              </w:rPr>
              <w:t>Diversification effect on SCR between Other perils. Calculated as SCR for Other risk perils - Sum of separate SCR for all Other risk perils.</w:t>
            </w:r>
          </w:p>
        </w:tc>
      </w:tr>
      <w:tr w:rsidR="005C63C3" w:rsidRPr="00711388" w14:paraId="3F6F3195" w14:textId="77777777" w:rsidTr="00567869">
        <w:trPr>
          <w:trHeight w:val="600"/>
        </w:trPr>
        <w:tc>
          <w:tcPr>
            <w:tcW w:w="2127" w:type="dxa"/>
            <w:tcBorders>
              <w:top w:val="nil"/>
              <w:left w:val="single" w:sz="4" w:space="0" w:color="auto"/>
              <w:bottom w:val="single" w:sz="4" w:space="0" w:color="auto"/>
              <w:right w:val="single" w:sz="4" w:space="0" w:color="auto"/>
            </w:tcBorders>
            <w:noWrap/>
            <w:hideMark/>
          </w:tcPr>
          <w:p w14:paraId="3536B1CD" w14:textId="77777777" w:rsidR="005C63C3" w:rsidRPr="00711388" w:rsidRDefault="005C63C3" w:rsidP="005C63C3">
            <w:pPr>
              <w:jc w:val="left"/>
              <w:rPr>
                <w:lang w:val="en-GB"/>
              </w:rPr>
            </w:pPr>
            <w:r w:rsidRPr="00711388">
              <w:rPr>
                <w:lang w:val="en-GB"/>
              </w:rPr>
              <w:t>C0450/R2110</w:t>
            </w:r>
          </w:p>
        </w:tc>
        <w:tc>
          <w:tcPr>
            <w:tcW w:w="2551" w:type="dxa"/>
            <w:tcBorders>
              <w:top w:val="nil"/>
              <w:left w:val="nil"/>
              <w:bottom w:val="single" w:sz="4" w:space="0" w:color="auto"/>
              <w:right w:val="single" w:sz="4" w:space="0" w:color="auto"/>
            </w:tcBorders>
            <w:hideMark/>
          </w:tcPr>
          <w:p w14:paraId="0E4FCCE2" w14:textId="77777777" w:rsidR="005C63C3" w:rsidRPr="00711388" w:rsidRDefault="005C63C3" w:rsidP="005C63C3">
            <w:pPr>
              <w:jc w:val="left"/>
              <w:rPr>
                <w:lang w:val="en-GB"/>
              </w:rPr>
            </w:pPr>
            <w:r w:rsidRPr="00711388">
              <w:rPr>
                <w:bCs/>
                <w:lang w:val="en-GB"/>
              </w:rPr>
              <w:t>Non-life catastrophe risk - total diversification</w:t>
            </w:r>
          </w:p>
        </w:tc>
        <w:tc>
          <w:tcPr>
            <w:tcW w:w="4536" w:type="dxa"/>
            <w:tcBorders>
              <w:top w:val="nil"/>
              <w:left w:val="nil"/>
              <w:bottom w:val="single" w:sz="4" w:space="0" w:color="auto"/>
              <w:right w:val="single" w:sz="4" w:space="0" w:color="auto"/>
            </w:tcBorders>
            <w:hideMark/>
          </w:tcPr>
          <w:p w14:paraId="2673B18D" w14:textId="77777777" w:rsidR="005C63C3" w:rsidRPr="00711388" w:rsidRDefault="005C63C3" w:rsidP="005C63C3">
            <w:pPr>
              <w:jc w:val="left"/>
              <w:rPr>
                <w:lang w:val="en-GB"/>
              </w:rPr>
            </w:pPr>
            <w:r w:rsidRPr="00711388">
              <w:rPr>
                <w:lang w:val="en-GB"/>
              </w:rPr>
              <w:t>Diversification effect on SCR between NatCat, Man-made and Other perils. Calculated as SCR for Catastrophe risk - SCR for NatCat risk perils - SCR for all Man-made risk perils -SCR for all Other risk perils.</w:t>
            </w:r>
          </w:p>
        </w:tc>
      </w:tr>
      <w:tr w:rsidR="005C63C3" w:rsidRPr="00711388" w14:paraId="75B0310F" w14:textId="77777777" w:rsidTr="00567869">
        <w:trPr>
          <w:trHeight w:val="300"/>
        </w:trPr>
        <w:tc>
          <w:tcPr>
            <w:tcW w:w="2127" w:type="dxa"/>
            <w:tcBorders>
              <w:top w:val="nil"/>
              <w:left w:val="single" w:sz="4" w:space="0" w:color="auto"/>
              <w:bottom w:val="single" w:sz="4" w:space="0" w:color="auto"/>
              <w:right w:val="single" w:sz="4" w:space="0" w:color="auto"/>
            </w:tcBorders>
            <w:noWrap/>
            <w:hideMark/>
          </w:tcPr>
          <w:p w14:paraId="27CE0649" w14:textId="77777777" w:rsidR="005C63C3" w:rsidRPr="00711388" w:rsidRDefault="005C63C3" w:rsidP="005C63C3">
            <w:pPr>
              <w:jc w:val="left"/>
              <w:rPr>
                <w:lang w:val="en-GB"/>
              </w:rPr>
            </w:pPr>
            <w:r w:rsidRPr="00711388">
              <w:rPr>
                <w:lang w:val="en-GB"/>
              </w:rPr>
              <w:t>C0450/R2120</w:t>
            </w:r>
          </w:p>
        </w:tc>
        <w:tc>
          <w:tcPr>
            <w:tcW w:w="2551" w:type="dxa"/>
            <w:tcBorders>
              <w:top w:val="nil"/>
              <w:left w:val="nil"/>
              <w:bottom w:val="single" w:sz="4" w:space="0" w:color="auto"/>
              <w:right w:val="single" w:sz="4" w:space="0" w:color="auto"/>
            </w:tcBorders>
            <w:hideMark/>
          </w:tcPr>
          <w:p w14:paraId="25D3DA3D" w14:textId="77777777" w:rsidR="005C63C3" w:rsidRPr="00711388" w:rsidRDefault="005C63C3" w:rsidP="005C63C3">
            <w:pPr>
              <w:jc w:val="left"/>
              <w:rPr>
                <w:lang w:val="en-GB"/>
              </w:rPr>
            </w:pPr>
            <w:r w:rsidRPr="00711388">
              <w:rPr>
                <w:bCs/>
                <w:lang w:val="en-GB"/>
              </w:rPr>
              <w:t>Total Non-life catastrophe risk - diversified</w:t>
            </w:r>
          </w:p>
        </w:tc>
        <w:tc>
          <w:tcPr>
            <w:tcW w:w="4536" w:type="dxa"/>
            <w:tcBorders>
              <w:top w:val="nil"/>
              <w:left w:val="nil"/>
              <w:bottom w:val="single" w:sz="4" w:space="0" w:color="auto"/>
              <w:right w:val="single" w:sz="4" w:space="0" w:color="auto"/>
            </w:tcBorders>
            <w:hideMark/>
          </w:tcPr>
          <w:p w14:paraId="4B682715" w14:textId="77777777" w:rsidR="005C63C3" w:rsidRPr="00711388" w:rsidRDefault="005C63C3" w:rsidP="005C63C3">
            <w:pPr>
              <w:jc w:val="left"/>
              <w:rPr>
                <w:lang w:val="en-GB"/>
              </w:rPr>
            </w:pPr>
            <w:r w:rsidRPr="00711388">
              <w:rPr>
                <w:lang w:val="en-GB"/>
              </w:rPr>
              <w:t>SCR for Catastrophe risk.</w:t>
            </w:r>
          </w:p>
        </w:tc>
      </w:tr>
    </w:tbl>
    <w:p w14:paraId="035703E4" w14:textId="77777777" w:rsidR="00872AFE" w:rsidRPr="00711388" w:rsidRDefault="00872AFE" w:rsidP="00872AFE">
      <w:pPr>
        <w:pStyle w:val="CommentText"/>
        <w:rPr>
          <w:lang w:val="en-GB" w:eastAsia="fr-FR"/>
        </w:rPr>
      </w:pPr>
    </w:p>
    <w:p w14:paraId="3C3CE39F" w14:textId="6222AED2" w:rsidR="00872AFE" w:rsidRPr="00711388" w:rsidRDefault="00872AFE" w:rsidP="00872AFE">
      <w:pPr>
        <w:pStyle w:val="ManualHeading2"/>
        <w:ind w:left="851" w:hanging="851"/>
        <w:rPr>
          <w:i/>
          <w:iCs/>
          <w:lang w:val="en-GB"/>
        </w:rPr>
      </w:pPr>
      <w:r w:rsidRPr="00711388">
        <w:rPr>
          <w:i/>
          <w:iCs/>
          <w:lang w:val="en-GB"/>
        </w:rPr>
        <w:t xml:space="preserve">S.26.14 </w:t>
      </w:r>
      <w:r w:rsidR="00711388" w:rsidRPr="00711388">
        <w:rPr>
          <w:i/>
          <w:iCs/>
          <w:lang w:val="en-GB"/>
        </w:rPr>
        <w:t>-</w:t>
      </w:r>
      <w:r w:rsidRPr="00711388">
        <w:rPr>
          <w:i/>
          <w:iCs/>
          <w:lang w:val="en-GB"/>
        </w:rPr>
        <w:t xml:space="preserve"> Internal model: Life and Health underwriting risk</w:t>
      </w:r>
    </w:p>
    <w:p w14:paraId="06F52188" w14:textId="77777777" w:rsidR="00872AFE" w:rsidRPr="00711388" w:rsidRDefault="00872AFE" w:rsidP="00872AFE">
      <w:pPr>
        <w:rPr>
          <w:i/>
          <w:iCs/>
          <w:lang w:val="en-GB"/>
        </w:rPr>
      </w:pPr>
      <w:r w:rsidRPr="00711388">
        <w:rPr>
          <w:i/>
          <w:iCs/>
          <w:lang w:val="en-GB"/>
        </w:rPr>
        <w:t>General comments:</w:t>
      </w:r>
    </w:p>
    <w:p w14:paraId="05141EEC" w14:textId="77777777" w:rsidR="00872AFE" w:rsidRPr="00711388" w:rsidRDefault="00872AFE" w:rsidP="00872AFE">
      <w:pPr>
        <w:rPr>
          <w:lang w:val="en-GB"/>
        </w:rPr>
      </w:pPr>
      <w:r w:rsidRPr="00711388">
        <w:rPr>
          <w:lang w:val="en-GB"/>
        </w:rPr>
        <w:t>This section relates to annual submission of information for individual entities.</w:t>
      </w:r>
    </w:p>
    <w:p w14:paraId="6FF30645" w14:textId="69CF0B8E" w:rsidR="00872AFE" w:rsidRPr="00711388" w:rsidRDefault="00872AFE" w:rsidP="00872AFE">
      <w:pPr>
        <w:rPr>
          <w:lang w:val="en-GB"/>
        </w:rPr>
      </w:pPr>
      <w:r w:rsidRPr="00711388">
        <w:rPr>
          <w:lang w:val="en-GB"/>
        </w:rPr>
        <w:t>This template shall be reported based on availability</w:t>
      </w:r>
      <w:r w:rsidR="00654BE4" w:rsidRPr="00711388">
        <w:rPr>
          <w:lang w:val="en-GB"/>
        </w:rPr>
        <w:t xml:space="preserve"> of data</w:t>
      </w:r>
      <w:r w:rsidRPr="00711388">
        <w:rPr>
          <w:lang w:val="en-GB"/>
        </w:rPr>
        <w:t xml:space="preserve"> according to the internal model architecture and risk profile when possible with reasonable effort. The data to be reported shall be agreed between national supervisory authorities and.</w:t>
      </w:r>
    </w:p>
    <w:p w14:paraId="59446A4B" w14:textId="77777777" w:rsidR="00872AFE" w:rsidRPr="00711388" w:rsidRDefault="00872AFE" w:rsidP="00872AFE">
      <w:pPr>
        <w:rPr>
          <w:iCs/>
          <w:lang w:val="en-GB"/>
        </w:rPr>
      </w:pPr>
      <w:r w:rsidRPr="00711388">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p>
    <w:p w14:paraId="30AEA85F" w14:textId="77777777" w:rsidR="00872AFE" w:rsidRPr="00711388" w:rsidRDefault="00872AFE" w:rsidP="00872AFE">
      <w:pPr>
        <w:rPr>
          <w:iCs/>
          <w:lang w:val="en-GB"/>
        </w:rPr>
      </w:pPr>
      <w:r w:rsidRPr="00711388">
        <w:rPr>
          <w:iCs/>
          <w:lang w:val="en-GB"/>
        </w:rPr>
        <w:t>Depending on the structure of Life and Health SLT underwriting risk modelling, one of the two approaches for longevity and mortality risk should be used. If the internal model structure is such that Mortality and Longevity risks are modelled together, then for these risks only R0270 where these risks are combined, shall be reported.</w:t>
      </w:r>
    </w:p>
    <w:p w14:paraId="377E1848" w14:textId="77777777" w:rsidR="00872AFE" w:rsidRPr="00711388" w:rsidRDefault="00872AFE" w:rsidP="00872AFE">
      <w:pPr>
        <w:rPr>
          <w:iCs/>
          <w:lang w:val="en-GB"/>
        </w:rPr>
      </w:pPr>
      <w:r w:rsidRPr="00711388">
        <w:rPr>
          <w:iCs/>
          <w:lang w:val="en-GB"/>
        </w:rPr>
        <w:lastRenderedPageBreak/>
        <w:t>In general, if cells cannot be sensibly reported an alternative should be selected. For example, if an undertaking cannot separate trend, level or volatility modelling within a submodule, then information should be provided at the corresponding aggregate level.</w:t>
      </w:r>
    </w:p>
    <w:p w14:paraId="7B765ED7" w14:textId="77777777" w:rsidR="00872AFE" w:rsidRPr="00711388" w:rsidRDefault="00872AFE" w:rsidP="00872AFE">
      <w:pPr>
        <w:rPr>
          <w:bCs/>
          <w:sz w:val="20"/>
          <w:lang w:val="en-GB"/>
        </w:rPr>
      </w:pPr>
    </w:p>
    <w:tbl>
      <w:tblPr>
        <w:tblW w:w="9782" w:type="dxa"/>
        <w:tblInd w:w="-318" w:type="dxa"/>
        <w:tblLook w:val="04A0" w:firstRow="1" w:lastRow="0" w:firstColumn="1" w:lastColumn="0" w:noHBand="0" w:noVBand="1"/>
      </w:tblPr>
      <w:tblGrid>
        <w:gridCol w:w="2683"/>
        <w:gridCol w:w="2338"/>
        <w:gridCol w:w="4761"/>
      </w:tblGrid>
      <w:tr w:rsidR="00872AFE" w:rsidRPr="00711388" w14:paraId="6E38FAE7" w14:textId="77777777" w:rsidTr="00567869">
        <w:trPr>
          <w:trHeight w:val="315"/>
        </w:trPr>
        <w:tc>
          <w:tcPr>
            <w:tcW w:w="2683" w:type="dxa"/>
            <w:tcBorders>
              <w:top w:val="single" w:sz="8" w:space="0" w:color="auto"/>
              <w:left w:val="single" w:sz="8" w:space="0" w:color="auto"/>
              <w:bottom w:val="single" w:sz="8" w:space="0" w:color="auto"/>
              <w:right w:val="single" w:sz="4" w:space="0" w:color="auto"/>
            </w:tcBorders>
            <w:noWrap/>
            <w:hideMark/>
          </w:tcPr>
          <w:p w14:paraId="07215266" w14:textId="77777777" w:rsidR="00872AFE" w:rsidRPr="00711388" w:rsidRDefault="00872AFE" w:rsidP="00567869">
            <w:pPr>
              <w:jc w:val="left"/>
              <w:rPr>
                <w:bCs/>
                <w:lang w:val="en-GB"/>
              </w:rPr>
            </w:pPr>
            <w:r w:rsidRPr="00711388">
              <w:rPr>
                <w:bCs/>
                <w:lang w:val="en-GB"/>
              </w:rPr>
              <w:t>CODE</w:t>
            </w:r>
          </w:p>
        </w:tc>
        <w:tc>
          <w:tcPr>
            <w:tcW w:w="0" w:type="auto"/>
            <w:tcBorders>
              <w:top w:val="single" w:sz="8" w:space="0" w:color="auto"/>
              <w:left w:val="nil"/>
              <w:bottom w:val="single" w:sz="8" w:space="0" w:color="auto"/>
              <w:right w:val="single" w:sz="4" w:space="0" w:color="auto"/>
            </w:tcBorders>
            <w:hideMark/>
          </w:tcPr>
          <w:p w14:paraId="2462C2F0" w14:textId="77777777" w:rsidR="00872AFE" w:rsidRPr="00711388" w:rsidRDefault="00872AFE" w:rsidP="00567869">
            <w:pPr>
              <w:jc w:val="left"/>
              <w:rPr>
                <w:b/>
                <w:bCs/>
                <w:lang w:val="en-GB"/>
              </w:rPr>
            </w:pPr>
            <w:r w:rsidRPr="00711388">
              <w:rPr>
                <w:b/>
                <w:bCs/>
                <w:lang w:val="en-GB"/>
              </w:rPr>
              <w:t xml:space="preserve">ITEM </w:t>
            </w:r>
          </w:p>
        </w:tc>
        <w:tc>
          <w:tcPr>
            <w:tcW w:w="4761" w:type="dxa"/>
            <w:tcBorders>
              <w:top w:val="single" w:sz="8" w:space="0" w:color="auto"/>
              <w:left w:val="nil"/>
              <w:bottom w:val="single" w:sz="8" w:space="0" w:color="auto"/>
              <w:right w:val="single" w:sz="8" w:space="0" w:color="auto"/>
            </w:tcBorders>
            <w:noWrap/>
            <w:hideMark/>
          </w:tcPr>
          <w:p w14:paraId="7BDD2748" w14:textId="77777777" w:rsidR="00872AFE" w:rsidRPr="00711388" w:rsidRDefault="00872AFE" w:rsidP="00567869">
            <w:pPr>
              <w:jc w:val="left"/>
              <w:rPr>
                <w:b/>
                <w:bCs/>
                <w:lang w:val="en-GB"/>
              </w:rPr>
            </w:pPr>
            <w:r w:rsidRPr="00711388">
              <w:rPr>
                <w:b/>
                <w:bCs/>
                <w:lang w:val="en-GB"/>
              </w:rPr>
              <w:t>INSTRUCTIONS</w:t>
            </w:r>
          </w:p>
        </w:tc>
      </w:tr>
      <w:tr w:rsidR="00872AFE" w:rsidRPr="00711388" w14:paraId="29B399F7" w14:textId="77777777" w:rsidTr="00567869">
        <w:trPr>
          <w:trHeight w:val="315"/>
        </w:trPr>
        <w:tc>
          <w:tcPr>
            <w:tcW w:w="9782" w:type="dxa"/>
            <w:gridSpan w:val="3"/>
            <w:tcBorders>
              <w:top w:val="nil"/>
              <w:left w:val="single" w:sz="8" w:space="0" w:color="auto"/>
              <w:bottom w:val="single" w:sz="8" w:space="0" w:color="auto"/>
              <w:right w:val="single" w:sz="8" w:space="0" w:color="000000"/>
            </w:tcBorders>
            <w:noWrap/>
            <w:hideMark/>
          </w:tcPr>
          <w:p w14:paraId="1AFE529A" w14:textId="0CD67450" w:rsidR="00872AFE" w:rsidRPr="00711388" w:rsidRDefault="00872AFE" w:rsidP="00567869">
            <w:pPr>
              <w:jc w:val="left"/>
              <w:rPr>
                <w:bCs/>
                <w:i/>
                <w:lang w:val="en-GB"/>
              </w:rPr>
            </w:pPr>
            <w:r w:rsidRPr="00711388">
              <w:rPr>
                <w:i/>
                <w:lang w:val="en-GB"/>
              </w:rPr>
              <w:t xml:space="preserve">OPTION 1 </w:t>
            </w:r>
            <w:r w:rsidR="00711388" w:rsidRPr="00711388">
              <w:rPr>
                <w:i/>
                <w:lang w:val="en-GB"/>
              </w:rPr>
              <w:t>-</w:t>
            </w:r>
            <w:r w:rsidRPr="00711388">
              <w:rPr>
                <w:i/>
                <w:lang w:val="en-GB"/>
              </w:rPr>
              <w:t xml:space="preserve"> LIFE RISK</w:t>
            </w:r>
          </w:p>
        </w:tc>
      </w:tr>
      <w:tr w:rsidR="00872AFE" w:rsidRPr="00711388" w14:paraId="2696AE4D" w14:textId="77777777" w:rsidTr="00567869">
        <w:trPr>
          <w:trHeight w:val="900"/>
        </w:trPr>
        <w:tc>
          <w:tcPr>
            <w:tcW w:w="2683" w:type="dxa"/>
            <w:tcBorders>
              <w:top w:val="nil"/>
              <w:left w:val="single" w:sz="4" w:space="0" w:color="auto"/>
              <w:bottom w:val="single" w:sz="4" w:space="0" w:color="auto"/>
              <w:right w:val="single" w:sz="4" w:space="0" w:color="auto"/>
            </w:tcBorders>
          </w:tcPr>
          <w:p w14:paraId="6A265F29" w14:textId="77777777" w:rsidR="00872AFE" w:rsidRPr="00711388" w:rsidRDefault="00872AFE" w:rsidP="00567869">
            <w:pPr>
              <w:jc w:val="left"/>
              <w:rPr>
                <w:lang w:val="en-GB"/>
              </w:rPr>
            </w:pPr>
            <w:r w:rsidRPr="00711388">
              <w:rPr>
                <w:lang w:val="en-GB"/>
              </w:rPr>
              <w:t>C0010/R0010, R0060, R0250, R0270</w:t>
            </w:r>
          </w:p>
          <w:p w14:paraId="5D1D9E34" w14:textId="77777777" w:rsidR="00872AFE" w:rsidRPr="00711388" w:rsidRDefault="00872AFE" w:rsidP="00567869">
            <w:pPr>
              <w:jc w:val="left"/>
              <w:rPr>
                <w:lang w:val="en-GB"/>
              </w:rPr>
            </w:pPr>
            <w:r w:rsidRPr="00711388">
              <w:rPr>
                <w:lang w:val="en-GB"/>
              </w:rPr>
              <w:t>C0030-C0040/R0110</w:t>
            </w:r>
          </w:p>
          <w:p w14:paraId="544B29D3" w14:textId="77777777" w:rsidR="00872AFE" w:rsidRPr="00711388" w:rsidRDefault="00872AFE" w:rsidP="00567869">
            <w:pPr>
              <w:jc w:val="left"/>
              <w:rPr>
                <w:lang w:val="en-GB"/>
              </w:rPr>
            </w:pPr>
          </w:p>
        </w:tc>
        <w:tc>
          <w:tcPr>
            <w:tcW w:w="0" w:type="auto"/>
            <w:tcBorders>
              <w:top w:val="nil"/>
              <w:left w:val="nil"/>
              <w:bottom w:val="single" w:sz="4" w:space="0" w:color="auto"/>
              <w:right w:val="single" w:sz="4" w:space="0" w:color="auto"/>
            </w:tcBorders>
            <w:hideMark/>
          </w:tcPr>
          <w:p w14:paraId="629063EF" w14:textId="77777777" w:rsidR="00872AFE" w:rsidRPr="00711388" w:rsidRDefault="00872AFE" w:rsidP="00567869">
            <w:pPr>
              <w:jc w:val="left"/>
              <w:rPr>
                <w:lang w:val="en-GB"/>
              </w:rPr>
            </w:pPr>
            <w:r w:rsidRPr="00711388">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5856B152" w14:textId="77777777" w:rsidR="00872AFE" w:rsidRPr="00711388" w:rsidRDefault="00872AFE" w:rsidP="00567869">
            <w:pPr>
              <w:rPr>
                <w:lang w:val="en-GB" w:eastAsia="fr-FR"/>
              </w:rPr>
            </w:pPr>
            <w:r w:rsidRPr="00711388">
              <w:rPr>
                <w:lang w:val="en-GB"/>
              </w:rPr>
              <w:t>Best estimate shall be reported net of reinsurance and refers to the products of the life insurance portfolio that are sensitive to the relevant risk category. TPs calculated as a whole should be taken in as well.</w:t>
            </w:r>
          </w:p>
          <w:p w14:paraId="10DD8D67" w14:textId="77777777" w:rsidR="00872AFE" w:rsidRPr="00711388" w:rsidRDefault="00872AFE" w:rsidP="00567869">
            <w:pPr>
              <w:rPr>
                <w:lang w:val="en-GB"/>
              </w:rPr>
            </w:pPr>
            <w:r w:rsidRPr="00711388">
              <w:rPr>
                <w:lang w:val="en-GB"/>
              </w:rPr>
              <w:t>The split for disability-morbidity risk aggregate refers to annuities paid out (“APO”) or not (“ANPO”).</w:t>
            </w:r>
          </w:p>
          <w:p w14:paraId="1E867080" w14:textId="77777777" w:rsidR="00872AFE" w:rsidRPr="00711388" w:rsidRDefault="00872AFE" w:rsidP="00567869">
            <w:pPr>
              <w:rPr>
                <w:lang w:val="en-GB"/>
              </w:rPr>
            </w:pPr>
            <w:r w:rsidRPr="00711388">
              <w:rPr>
                <w:lang w:val="en-GB"/>
              </w:rPr>
              <w:t>If R0270 is reported then R0010 (Mortality) and R0060 (Longevity) shall not be reported.</w:t>
            </w:r>
          </w:p>
        </w:tc>
      </w:tr>
      <w:tr w:rsidR="00872AFE" w:rsidRPr="00711388" w14:paraId="043ADE24" w14:textId="77777777" w:rsidTr="00567869">
        <w:trPr>
          <w:trHeight w:val="636"/>
        </w:trPr>
        <w:tc>
          <w:tcPr>
            <w:tcW w:w="2683" w:type="dxa"/>
            <w:tcBorders>
              <w:top w:val="nil"/>
              <w:left w:val="single" w:sz="4" w:space="0" w:color="auto"/>
              <w:bottom w:val="single" w:sz="4" w:space="0" w:color="auto"/>
              <w:right w:val="single" w:sz="4" w:space="0" w:color="auto"/>
            </w:tcBorders>
            <w:noWrap/>
          </w:tcPr>
          <w:p w14:paraId="7DA9849B" w14:textId="77777777" w:rsidR="00872AFE" w:rsidRPr="00711388" w:rsidRDefault="00872AFE" w:rsidP="00567869">
            <w:pPr>
              <w:jc w:val="left"/>
              <w:rPr>
                <w:lang w:val="en-GB"/>
              </w:rPr>
            </w:pPr>
            <w:r w:rsidRPr="00711388">
              <w:rPr>
                <w:lang w:val="en-GB"/>
              </w:rPr>
              <w:t>C0050/R0010, R0060, R0110, R0250, R0270</w:t>
            </w:r>
          </w:p>
          <w:p w14:paraId="6B5116D5" w14:textId="77777777" w:rsidR="00872AFE" w:rsidRPr="00711388" w:rsidRDefault="00872AFE" w:rsidP="00567869">
            <w:pPr>
              <w:jc w:val="left"/>
              <w:rPr>
                <w:lang w:val="en-GB"/>
              </w:rPr>
            </w:pPr>
          </w:p>
        </w:tc>
        <w:tc>
          <w:tcPr>
            <w:tcW w:w="0" w:type="auto"/>
            <w:tcBorders>
              <w:top w:val="nil"/>
              <w:left w:val="nil"/>
              <w:bottom w:val="single" w:sz="4" w:space="0" w:color="auto"/>
              <w:right w:val="single" w:sz="4" w:space="0" w:color="auto"/>
            </w:tcBorders>
            <w:hideMark/>
          </w:tcPr>
          <w:p w14:paraId="20E5D235" w14:textId="77777777" w:rsidR="00872AFE" w:rsidRPr="00711388" w:rsidRDefault="00872AFE" w:rsidP="00567869">
            <w:pPr>
              <w:jc w:val="left"/>
              <w:rPr>
                <w:lang w:val="en-GB"/>
              </w:rPr>
            </w:pPr>
            <w:r w:rsidRPr="00711388">
              <w:rPr>
                <w:lang w:val="en-GB"/>
              </w:rPr>
              <w:t>Net Written Premiums</w:t>
            </w:r>
          </w:p>
        </w:tc>
        <w:tc>
          <w:tcPr>
            <w:tcW w:w="4761" w:type="dxa"/>
            <w:tcBorders>
              <w:top w:val="nil"/>
              <w:left w:val="nil"/>
              <w:bottom w:val="single" w:sz="4" w:space="0" w:color="auto"/>
              <w:right w:val="single" w:sz="4" w:space="0" w:color="auto"/>
            </w:tcBorders>
            <w:hideMark/>
          </w:tcPr>
          <w:p w14:paraId="2BBDF33A" w14:textId="77777777" w:rsidR="00872AFE" w:rsidRPr="00711388" w:rsidRDefault="00872AFE" w:rsidP="00567869">
            <w:pPr>
              <w:jc w:val="left"/>
              <w:rPr>
                <w:lang w:val="en-GB"/>
              </w:rPr>
            </w:pPr>
            <w:r w:rsidRPr="00711388">
              <w:rPr>
                <w:lang w:val="en-GB"/>
              </w:rPr>
              <w:t>The total of the written premiums net of reinsurance shall be reported for the products of the life insurance portfolio that are sensitive to the relevant risk category.</w:t>
            </w:r>
          </w:p>
          <w:p w14:paraId="3128C5D9" w14:textId="77777777" w:rsidR="00872AFE" w:rsidRPr="00711388" w:rsidRDefault="00872AFE" w:rsidP="00567869">
            <w:pPr>
              <w:jc w:val="left"/>
              <w:rPr>
                <w:lang w:val="en-GB" w:eastAsia="fr-FR"/>
              </w:rPr>
            </w:pPr>
            <w:r w:rsidRPr="00711388">
              <w:rPr>
                <w:lang w:val="en-GB" w:eastAsia="fr-FR"/>
              </w:rPr>
              <w:t>If R0270 is reported then R0010 (Mortality) and R0060 (Longevity) shall not be reported.</w:t>
            </w:r>
          </w:p>
        </w:tc>
      </w:tr>
      <w:tr w:rsidR="00872AFE" w:rsidRPr="00711388" w14:paraId="0BB48BE7" w14:textId="77777777" w:rsidTr="00567869">
        <w:trPr>
          <w:trHeight w:val="661"/>
        </w:trPr>
        <w:tc>
          <w:tcPr>
            <w:tcW w:w="2683" w:type="dxa"/>
            <w:tcBorders>
              <w:top w:val="nil"/>
              <w:left w:val="single" w:sz="4" w:space="0" w:color="auto"/>
              <w:bottom w:val="single" w:sz="4" w:space="0" w:color="auto"/>
              <w:right w:val="single" w:sz="4" w:space="0" w:color="auto"/>
            </w:tcBorders>
          </w:tcPr>
          <w:p w14:paraId="6168C96B" w14:textId="77777777" w:rsidR="00872AFE" w:rsidRPr="00711388" w:rsidRDefault="00872AFE" w:rsidP="00567869">
            <w:pPr>
              <w:jc w:val="left"/>
              <w:rPr>
                <w:lang w:val="en-GB"/>
              </w:rPr>
            </w:pPr>
            <w:r w:rsidRPr="00711388">
              <w:rPr>
                <w:lang w:val="en-GB"/>
              </w:rPr>
              <w:t>C0060/R0010, R0060, R0110, R0250, R0270</w:t>
            </w:r>
          </w:p>
          <w:p w14:paraId="0C03EC82" w14:textId="77777777" w:rsidR="00872AFE" w:rsidRPr="00711388" w:rsidRDefault="00872AFE" w:rsidP="00567869">
            <w:pPr>
              <w:jc w:val="left"/>
              <w:rPr>
                <w:lang w:val="en-GB"/>
              </w:rPr>
            </w:pPr>
          </w:p>
        </w:tc>
        <w:tc>
          <w:tcPr>
            <w:tcW w:w="2338" w:type="dxa"/>
            <w:tcBorders>
              <w:top w:val="nil"/>
              <w:left w:val="nil"/>
              <w:bottom w:val="single" w:sz="4" w:space="0" w:color="auto"/>
              <w:right w:val="single" w:sz="4" w:space="0" w:color="auto"/>
            </w:tcBorders>
            <w:hideMark/>
          </w:tcPr>
          <w:p w14:paraId="0D94FA84" w14:textId="77777777" w:rsidR="00872AFE" w:rsidRPr="00711388" w:rsidRDefault="00872AFE" w:rsidP="00567869">
            <w:pPr>
              <w:jc w:val="left"/>
              <w:rPr>
                <w:lang w:val="en-GB"/>
              </w:rPr>
            </w:pPr>
            <w:r w:rsidRPr="00711388">
              <w:rPr>
                <w:lang w:val="en-GB"/>
              </w:rPr>
              <w:t>Sum insured</w:t>
            </w:r>
          </w:p>
        </w:tc>
        <w:tc>
          <w:tcPr>
            <w:tcW w:w="4761" w:type="dxa"/>
            <w:tcBorders>
              <w:top w:val="single" w:sz="4" w:space="0" w:color="auto"/>
              <w:left w:val="nil"/>
              <w:bottom w:val="single" w:sz="4" w:space="0" w:color="auto"/>
              <w:right w:val="single" w:sz="4" w:space="0" w:color="auto"/>
            </w:tcBorders>
            <w:noWrap/>
            <w:hideMark/>
          </w:tcPr>
          <w:p w14:paraId="275B51C7" w14:textId="77777777" w:rsidR="00872AFE" w:rsidRPr="00711388" w:rsidRDefault="00872AFE" w:rsidP="00567869">
            <w:pPr>
              <w:jc w:val="left"/>
              <w:rPr>
                <w:lang w:val="en-GB"/>
              </w:rPr>
            </w:pPr>
            <w:r w:rsidRPr="00711388">
              <w:rPr>
                <w:lang w:val="en-GB"/>
              </w:rPr>
              <w:t>The total sum insured shall be reported for the products of the life insurance portfolio that are sensitive to the relevant risk category.</w:t>
            </w:r>
          </w:p>
          <w:p w14:paraId="755CFF21" w14:textId="77777777" w:rsidR="00872AFE" w:rsidRPr="00711388" w:rsidRDefault="00872AFE" w:rsidP="00567869">
            <w:pPr>
              <w:jc w:val="left"/>
              <w:rPr>
                <w:lang w:val="en-GB" w:eastAsia="fr-FR"/>
              </w:rPr>
            </w:pPr>
            <w:r w:rsidRPr="00711388">
              <w:rPr>
                <w:lang w:val="en-GB" w:eastAsia="fr-FR"/>
              </w:rPr>
              <w:t>If R0270 is reported then R0010 (Mortality) and R0060 (Longevity) shall not be reported.</w:t>
            </w:r>
          </w:p>
        </w:tc>
      </w:tr>
      <w:tr w:rsidR="00872AFE" w:rsidRPr="00711388" w14:paraId="7FEFCF2C" w14:textId="77777777" w:rsidTr="00567869">
        <w:trPr>
          <w:trHeight w:val="600"/>
        </w:trPr>
        <w:tc>
          <w:tcPr>
            <w:tcW w:w="2683" w:type="dxa"/>
            <w:tcBorders>
              <w:top w:val="nil"/>
              <w:left w:val="single" w:sz="4" w:space="0" w:color="auto"/>
              <w:bottom w:val="single" w:sz="4" w:space="0" w:color="auto"/>
              <w:right w:val="single" w:sz="4" w:space="0" w:color="auto"/>
            </w:tcBorders>
          </w:tcPr>
          <w:p w14:paraId="2867DA96" w14:textId="77777777" w:rsidR="00872AFE" w:rsidRPr="00711388" w:rsidRDefault="00872AFE" w:rsidP="00567869">
            <w:pPr>
              <w:jc w:val="left"/>
              <w:rPr>
                <w:lang w:val="en-GB"/>
              </w:rPr>
            </w:pPr>
            <w:r w:rsidRPr="00711388">
              <w:rPr>
                <w:lang w:val="en-GB"/>
              </w:rPr>
              <w:t>C0070/R0010-R0270</w:t>
            </w:r>
          </w:p>
          <w:p w14:paraId="333972C7" w14:textId="77777777" w:rsidR="00872AFE" w:rsidRPr="00711388" w:rsidRDefault="00872AFE" w:rsidP="00567869">
            <w:pPr>
              <w:jc w:val="left"/>
              <w:rPr>
                <w:lang w:val="en-GB"/>
              </w:rPr>
            </w:pPr>
          </w:p>
          <w:p w14:paraId="3DF4FE4E" w14:textId="77777777" w:rsidR="00872AFE" w:rsidRPr="00711388" w:rsidRDefault="00872AFE" w:rsidP="00567869">
            <w:pPr>
              <w:jc w:val="left"/>
              <w:rPr>
                <w:lang w:val="en-GB"/>
              </w:rPr>
            </w:pPr>
          </w:p>
        </w:tc>
        <w:tc>
          <w:tcPr>
            <w:tcW w:w="0" w:type="auto"/>
            <w:tcBorders>
              <w:top w:val="nil"/>
              <w:left w:val="nil"/>
              <w:bottom w:val="single" w:sz="4" w:space="0" w:color="auto"/>
              <w:right w:val="single" w:sz="4" w:space="0" w:color="auto"/>
            </w:tcBorders>
            <w:hideMark/>
          </w:tcPr>
          <w:p w14:paraId="7ACCD125" w14:textId="77777777" w:rsidR="00872AFE" w:rsidRPr="00711388" w:rsidRDefault="00872AFE" w:rsidP="00567869">
            <w:pPr>
              <w:jc w:val="left"/>
              <w:rPr>
                <w:lang w:val="en-GB"/>
              </w:rPr>
            </w:pPr>
            <w:r w:rsidRPr="00711388">
              <w:rPr>
                <w:lang w:val="en-GB"/>
              </w:rPr>
              <w:t>Solvency Capital Requirements</w:t>
            </w:r>
          </w:p>
        </w:tc>
        <w:tc>
          <w:tcPr>
            <w:tcW w:w="4761" w:type="dxa"/>
            <w:tcBorders>
              <w:top w:val="nil"/>
              <w:left w:val="nil"/>
              <w:bottom w:val="single" w:sz="4" w:space="0" w:color="auto"/>
              <w:right w:val="single" w:sz="4" w:space="0" w:color="auto"/>
            </w:tcBorders>
          </w:tcPr>
          <w:p w14:paraId="1E807E57" w14:textId="77777777" w:rsidR="00872AFE" w:rsidRPr="00711388" w:rsidRDefault="00872AFE" w:rsidP="00567869">
            <w:pPr>
              <w:jc w:val="left"/>
              <w:rPr>
                <w:lang w:val="en-GB"/>
              </w:rPr>
            </w:pPr>
            <w:r w:rsidRPr="00711388">
              <w:rPr>
                <w:lang w:val="en-GB"/>
              </w:rPr>
              <w:t>The SCR for the relevant risk category, net of reinsurance.</w:t>
            </w:r>
          </w:p>
          <w:p w14:paraId="427B99DC" w14:textId="114FC308" w:rsidR="00872AFE" w:rsidRPr="00711388" w:rsidRDefault="00872AFE" w:rsidP="00567869">
            <w:pPr>
              <w:jc w:val="left"/>
              <w:rPr>
                <w:lang w:val="en-GB"/>
              </w:rPr>
            </w:pPr>
            <w:r w:rsidRPr="00711388">
              <w:rPr>
                <w:lang w:val="en-GB"/>
              </w:rPr>
              <w:t xml:space="preserve">The following explanations apply for C0070 </w:t>
            </w:r>
            <w:r w:rsidR="00711388" w:rsidRPr="00711388">
              <w:rPr>
                <w:lang w:val="en-GB"/>
              </w:rPr>
              <w:t>-</w:t>
            </w:r>
            <w:r w:rsidRPr="00711388">
              <w:rPr>
                <w:lang w:val="en-GB"/>
              </w:rPr>
              <w:t xml:space="preserve"> C0260:</w:t>
            </w:r>
          </w:p>
          <w:p w14:paraId="1ACA66FD" w14:textId="77777777" w:rsidR="00872AFE" w:rsidRPr="00711388" w:rsidRDefault="00872AFE" w:rsidP="00567869">
            <w:pPr>
              <w:jc w:val="left"/>
              <w:rPr>
                <w:lang w:val="en-GB"/>
              </w:rPr>
            </w:pPr>
            <w:r w:rsidRPr="00711388">
              <w:rPr>
                <w:lang w:val="en-GB"/>
              </w:rPr>
              <w:t xml:space="preserve">For the aggregate risks, the SCR after aggregation over the underlying sub-risks should be reported. </w:t>
            </w:r>
          </w:p>
          <w:p w14:paraId="61DDB81F" w14:textId="77777777" w:rsidR="00872AFE" w:rsidRPr="00711388" w:rsidRDefault="00872AFE" w:rsidP="00567869">
            <w:pPr>
              <w:jc w:val="left"/>
              <w:rPr>
                <w:lang w:val="en-GB"/>
              </w:rPr>
            </w:pPr>
            <w:r w:rsidRPr="00711388">
              <w:rPr>
                <w:lang w:val="en-GB"/>
              </w:rPr>
              <w:t>For lapse risk the following applies:</w:t>
            </w:r>
          </w:p>
          <w:p w14:paraId="11ED70A8" w14:textId="77777777" w:rsidR="00872AFE" w:rsidRPr="00711388" w:rsidRDefault="00872AFE" w:rsidP="0083381F">
            <w:pPr>
              <w:pStyle w:val="ListParagraph"/>
              <w:numPr>
                <w:ilvl w:val="0"/>
                <w:numId w:val="28"/>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 xml:space="preserve">‘Lapse’ covers exercising contractual options in a general sense. </w:t>
            </w:r>
          </w:p>
          <w:p w14:paraId="5D078604" w14:textId="77777777" w:rsidR="00872AFE" w:rsidRPr="00711388" w:rsidRDefault="00872AFE" w:rsidP="0083381F">
            <w:pPr>
              <w:pStyle w:val="ListParagraph"/>
              <w:numPr>
                <w:ilvl w:val="0"/>
                <w:numId w:val="28"/>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 xml:space="preserve">Risk of increase in lapse rates (R0170) and decrease of lapse rates (R0180) are lapse </w:t>
            </w:r>
            <w:r w:rsidRPr="00711388">
              <w:rPr>
                <w:rFonts w:ascii="Times New Roman" w:hAnsi="Times New Roman" w:cs="Times New Roman"/>
                <w:sz w:val="24"/>
                <w:szCs w:val="24"/>
                <w:lang w:eastAsia="en-GB"/>
              </w:rPr>
              <w:lastRenderedPageBreak/>
              <w:t>risks other than mass lapse risk, where R0170 (R0180) covers the part of the business leading to a loss if lapse rates increase (decrease) as defined in the internal model.</w:t>
            </w:r>
          </w:p>
          <w:p w14:paraId="04AD2F02" w14:textId="77777777" w:rsidR="00872AFE" w:rsidRPr="00711388" w:rsidRDefault="00872AFE" w:rsidP="0083381F">
            <w:pPr>
              <w:pStyle w:val="ListParagraph"/>
              <w:numPr>
                <w:ilvl w:val="0"/>
                <w:numId w:val="28"/>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Risk of mass lapse (R0190) is risk of accumulation or catastrophe risk for lapse as defined in the internal model.</w:t>
            </w:r>
          </w:p>
          <w:p w14:paraId="02F11441" w14:textId="77777777" w:rsidR="00872AFE" w:rsidRPr="00711388" w:rsidRDefault="00872AFE" w:rsidP="0083381F">
            <w:pPr>
              <w:pStyle w:val="ListParagraph"/>
              <w:numPr>
                <w:ilvl w:val="0"/>
                <w:numId w:val="28"/>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p w14:paraId="75A2C1C0" w14:textId="77777777" w:rsidR="00872AFE" w:rsidRPr="00711388" w:rsidRDefault="00872AFE" w:rsidP="00567869">
            <w:pPr>
              <w:spacing w:after="0"/>
              <w:rPr>
                <w:lang w:val="en-GB"/>
              </w:rPr>
            </w:pPr>
            <w:r w:rsidRPr="00711388">
              <w:rPr>
                <w:lang w:val="en-GB"/>
              </w:rPr>
              <w:t>If R0270 is reported then R0010 to R0100 shall not be reported.</w:t>
            </w:r>
          </w:p>
        </w:tc>
      </w:tr>
      <w:tr w:rsidR="00872AFE" w:rsidRPr="00711388" w14:paraId="67C5761F" w14:textId="77777777" w:rsidTr="00567869">
        <w:trPr>
          <w:trHeight w:val="600"/>
        </w:trPr>
        <w:tc>
          <w:tcPr>
            <w:tcW w:w="2683" w:type="dxa"/>
            <w:tcBorders>
              <w:top w:val="nil"/>
              <w:left w:val="single" w:sz="4" w:space="0" w:color="auto"/>
              <w:bottom w:val="single" w:sz="4" w:space="0" w:color="auto"/>
              <w:right w:val="single" w:sz="4" w:space="0" w:color="auto"/>
            </w:tcBorders>
          </w:tcPr>
          <w:p w14:paraId="2DEBB575" w14:textId="77777777" w:rsidR="00872AFE" w:rsidRPr="00711388" w:rsidRDefault="00872AFE" w:rsidP="00567869">
            <w:pPr>
              <w:jc w:val="left"/>
              <w:rPr>
                <w:lang w:val="en-GB"/>
              </w:rPr>
            </w:pPr>
            <w:r w:rsidRPr="00711388">
              <w:rPr>
                <w:lang w:val="en-GB"/>
              </w:rPr>
              <w:lastRenderedPageBreak/>
              <w:t>C0080/R0010-R0270</w:t>
            </w:r>
          </w:p>
          <w:p w14:paraId="469D27B0" w14:textId="77777777" w:rsidR="00872AFE" w:rsidRPr="00711388" w:rsidRDefault="00872AFE" w:rsidP="00567869">
            <w:pPr>
              <w:jc w:val="left"/>
              <w:rPr>
                <w:lang w:val="en-GB"/>
              </w:rPr>
            </w:pPr>
          </w:p>
          <w:p w14:paraId="16087124" w14:textId="77777777" w:rsidR="00872AFE" w:rsidRPr="00711388" w:rsidRDefault="00872AFE" w:rsidP="00567869">
            <w:pPr>
              <w:jc w:val="left"/>
              <w:rPr>
                <w:lang w:val="en-GB"/>
              </w:rPr>
            </w:pPr>
          </w:p>
        </w:tc>
        <w:tc>
          <w:tcPr>
            <w:tcW w:w="0" w:type="auto"/>
            <w:tcBorders>
              <w:top w:val="nil"/>
              <w:left w:val="nil"/>
              <w:bottom w:val="single" w:sz="4" w:space="0" w:color="auto"/>
              <w:right w:val="single" w:sz="4" w:space="0" w:color="auto"/>
            </w:tcBorders>
            <w:hideMark/>
          </w:tcPr>
          <w:p w14:paraId="5CE942A0" w14:textId="77777777" w:rsidR="00872AFE" w:rsidRPr="00711388" w:rsidRDefault="00872AFE" w:rsidP="00567869">
            <w:pPr>
              <w:jc w:val="left"/>
              <w:rPr>
                <w:lang w:val="en-GB"/>
              </w:rPr>
            </w:pPr>
            <w:r w:rsidRPr="00711388">
              <w:rPr>
                <w:lang w:val="en-GB"/>
              </w:rPr>
              <w:t>Mean</w:t>
            </w:r>
          </w:p>
        </w:tc>
        <w:tc>
          <w:tcPr>
            <w:tcW w:w="4761" w:type="dxa"/>
            <w:tcBorders>
              <w:top w:val="nil"/>
              <w:left w:val="nil"/>
              <w:bottom w:val="single" w:sz="4" w:space="0" w:color="auto"/>
              <w:right w:val="single" w:sz="4" w:space="0" w:color="auto"/>
            </w:tcBorders>
            <w:hideMark/>
          </w:tcPr>
          <w:p w14:paraId="7BADD813" w14:textId="77777777" w:rsidR="00872AFE" w:rsidRPr="00711388" w:rsidRDefault="00872AFE" w:rsidP="00567869">
            <w:pPr>
              <w:jc w:val="left"/>
              <w:rPr>
                <w:lang w:val="en-GB"/>
              </w:rPr>
            </w:pPr>
            <w:r w:rsidRPr="00711388">
              <w:rPr>
                <w:lang w:val="en-GB"/>
              </w:rPr>
              <w:t>The mean of the probability distribution of the net SCR</w:t>
            </w:r>
          </w:p>
          <w:p w14:paraId="57475CF1" w14:textId="77777777" w:rsidR="00872AFE" w:rsidRPr="00711388" w:rsidRDefault="00872AFE" w:rsidP="00567869">
            <w:pPr>
              <w:jc w:val="left"/>
              <w:rPr>
                <w:lang w:val="en-GB"/>
              </w:rPr>
            </w:pPr>
            <w:r w:rsidRPr="00711388">
              <w:rPr>
                <w:lang w:val="en-GB"/>
              </w:rPr>
              <w:t>If R0270 is reported then R0010 to R0100 shall not be reported.</w:t>
            </w:r>
          </w:p>
        </w:tc>
      </w:tr>
      <w:tr w:rsidR="00872AFE" w:rsidRPr="00711388" w14:paraId="4A1C0F62" w14:textId="77777777" w:rsidTr="00567869">
        <w:trPr>
          <w:trHeight w:val="600"/>
        </w:trPr>
        <w:tc>
          <w:tcPr>
            <w:tcW w:w="2683" w:type="dxa"/>
            <w:tcBorders>
              <w:top w:val="nil"/>
              <w:left w:val="single" w:sz="4" w:space="0" w:color="auto"/>
              <w:bottom w:val="single" w:sz="4" w:space="0" w:color="auto"/>
              <w:right w:val="single" w:sz="4" w:space="0" w:color="auto"/>
            </w:tcBorders>
          </w:tcPr>
          <w:p w14:paraId="1D5164AC" w14:textId="77777777" w:rsidR="00872AFE" w:rsidRPr="00711388" w:rsidRDefault="00872AFE" w:rsidP="00567869">
            <w:pPr>
              <w:jc w:val="left"/>
              <w:rPr>
                <w:lang w:val="en-GB"/>
              </w:rPr>
            </w:pPr>
            <w:r w:rsidRPr="00711388">
              <w:rPr>
                <w:lang w:val="en-GB"/>
              </w:rPr>
              <w:t>C0090/R0010-R0270</w:t>
            </w:r>
          </w:p>
          <w:p w14:paraId="568FD30E" w14:textId="77777777" w:rsidR="00872AFE" w:rsidRPr="00711388" w:rsidRDefault="00872AFE" w:rsidP="00567869">
            <w:pPr>
              <w:jc w:val="left"/>
              <w:rPr>
                <w:lang w:val="en-GB"/>
              </w:rPr>
            </w:pPr>
          </w:p>
          <w:p w14:paraId="66A09F3E" w14:textId="77777777" w:rsidR="00872AFE" w:rsidRPr="00711388" w:rsidRDefault="00872AFE" w:rsidP="00567869">
            <w:pPr>
              <w:jc w:val="left"/>
              <w:rPr>
                <w:lang w:val="en-GB"/>
              </w:rPr>
            </w:pPr>
          </w:p>
        </w:tc>
        <w:tc>
          <w:tcPr>
            <w:tcW w:w="0" w:type="auto"/>
            <w:tcBorders>
              <w:top w:val="nil"/>
              <w:left w:val="nil"/>
              <w:bottom w:val="single" w:sz="4" w:space="0" w:color="auto"/>
              <w:right w:val="single" w:sz="4" w:space="0" w:color="auto"/>
            </w:tcBorders>
            <w:hideMark/>
          </w:tcPr>
          <w:p w14:paraId="3B0A0197" w14:textId="77777777" w:rsidR="00872AFE" w:rsidRPr="00711388" w:rsidRDefault="00872AFE" w:rsidP="00567869">
            <w:pPr>
              <w:jc w:val="left"/>
              <w:rPr>
                <w:lang w:val="en-GB"/>
              </w:rPr>
            </w:pPr>
            <w:r w:rsidRPr="00711388">
              <w:rPr>
                <w:lang w:val="en-GB"/>
              </w:rPr>
              <w:t>Standard deviation</w:t>
            </w:r>
          </w:p>
        </w:tc>
        <w:tc>
          <w:tcPr>
            <w:tcW w:w="4761" w:type="dxa"/>
            <w:tcBorders>
              <w:top w:val="nil"/>
              <w:left w:val="nil"/>
              <w:bottom w:val="single" w:sz="4" w:space="0" w:color="auto"/>
              <w:right w:val="single" w:sz="4" w:space="0" w:color="auto"/>
            </w:tcBorders>
            <w:hideMark/>
          </w:tcPr>
          <w:p w14:paraId="09EBBF32" w14:textId="77777777" w:rsidR="00872AFE" w:rsidRPr="00711388" w:rsidRDefault="00872AFE" w:rsidP="00567869">
            <w:pPr>
              <w:jc w:val="left"/>
              <w:rPr>
                <w:lang w:val="en-GB"/>
              </w:rPr>
            </w:pPr>
            <w:r w:rsidRPr="00711388">
              <w:rPr>
                <w:lang w:val="en-GB"/>
              </w:rPr>
              <w:t>The Standard deviation of the probability distribution of the net SCR</w:t>
            </w:r>
          </w:p>
          <w:p w14:paraId="3412A3A0" w14:textId="77777777" w:rsidR="00872AFE" w:rsidRPr="00711388" w:rsidRDefault="00872AFE" w:rsidP="00567869">
            <w:pPr>
              <w:jc w:val="left"/>
              <w:rPr>
                <w:lang w:val="en-GB"/>
              </w:rPr>
            </w:pPr>
            <w:r w:rsidRPr="00711388">
              <w:rPr>
                <w:lang w:val="en-GB"/>
              </w:rPr>
              <w:t>If R0270 is reported then R0010 to R0100 shall not be reported.</w:t>
            </w:r>
          </w:p>
        </w:tc>
      </w:tr>
      <w:tr w:rsidR="00872AFE" w:rsidRPr="00711388" w14:paraId="6CBF0713" w14:textId="77777777" w:rsidTr="00567869">
        <w:trPr>
          <w:trHeight w:val="600"/>
        </w:trPr>
        <w:tc>
          <w:tcPr>
            <w:tcW w:w="2683" w:type="dxa"/>
            <w:tcBorders>
              <w:top w:val="nil"/>
              <w:left w:val="single" w:sz="4" w:space="0" w:color="auto"/>
              <w:bottom w:val="single" w:sz="4" w:space="0" w:color="auto"/>
              <w:right w:val="single" w:sz="4" w:space="0" w:color="auto"/>
            </w:tcBorders>
          </w:tcPr>
          <w:p w14:paraId="31870FC6" w14:textId="77777777" w:rsidR="00872AFE" w:rsidRPr="00711388" w:rsidRDefault="00872AFE" w:rsidP="00567869">
            <w:pPr>
              <w:jc w:val="left"/>
              <w:rPr>
                <w:lang w:val="en-GB"/>
              </w:rPr>
            </w:pPr>
            <w:r w:rsidRPr="00711388">
              <w:rPr>
                <w:lang w:val="en-GB"/>
              </w:rPr>
              <w:t>C0100-C0310/R0010-R0270</w:t>
            </w:r>
          </w:p>
          <w:p w14:paraId="2574EB5C" w14:textId="77777777" w:rsidR="00872AFE" w:rsidRPr="00711388" w:rsidRDefault="00872AFE" w:rsidP="00567869">
            <w:pPr>
              <w:jc w:val="left"/>
              <w:rPr>
                <w:lang w:val="en-GB"/>
              </w:rPr>
            </w:pPr>
          </w:p>
          <w:p w14:paraId="1175E664" w14:textId="77777777" w:rsidR="00872AFE" w:rsidRPr="00711388" w:rsidRDefault="00872AFE" w:rsidP="00567869">
            <w:pPr>
              <w:jc w:val="left"/>
              <w:rPr>
                <w:lang w:val="en-GB"/>
              </w:rPr>
            </w:pPr>
          </w:p>
        </w:tc>
        <w:tc>
          <w:tcPr>
            <w:tcW w:w="0" w:type="auto"/>
            <w:tcBorders>
              <w:top w:val="nil"/>
              <w:left w:val="nil"/>
              <w:bottom w:val="single" w:sz="4" w:space="0" w:color="auto"/>
              <w:right w:val="single" w:sz="4" w:space="0" w:color="auto"/>
            </w:tcBorders>
            <w:hideMark/>
          </w:tcPr>
          <w:p w14:paraId="7314461E" w14:textId="77777777" w:rsidR="00872AFE" w:rsidRPr="00711388" w:rsidRDefault="00872AFE" w:rsidP="00567869">
            <w:pPr>
              <w:jc w:val="left"/>
              <w:rPr>
                <w:lang w:val="en-GB"/>
              </w:rPr>
            </w:pPr>
            <w:r w:rsidRPr="00711388">
              <w:rPr>
                <w:lang w:val="en-GB"/>
              </w:rPr>
              <w:t>Percentiles from 0.001 to 0.999</w:t>
            </w:r>
          </w:p>
        </w:tc>
        <w:tc>
          <w:tcPr>
            <w:tcW w:w="4761" w:type="dxa"/>
            <w:tcBorders>
              <w:top w:val="nil"/>
              <w:left w:val="nil"/>
              <w:bottom w:val="single" w:sz="4" w:space="0" w:color="auto"/>
              <w:right w:val="single" w:sz="4" w:space="0" w:color="auto"/>
            </w:tcBorders>
            <w:hideMark/>
          </w:tcPr>
          <w:p w14:paraId="6BD2EB26" w14:textId="77777777" w:rsidR="00872AFE" w:rsidRPr="00711388" w:rsidRDefault="00872AFE" w:rsidP="00567869">
            <w:pPr>
              <w:jc w:val="left"/>
              <w:rPr>
                <w:lang w:val="en-GB"/>
              </w:rPr>
            </w:pPr>
            <w:r w:rsidRPr="00711388">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p w14:paraId="1594138F" w14:textId="77777777" w:rsidR="00872AFE" w:rsidRPr="00711388" w:rsidRDefault="00872AFE" w:rsidP="00567869">
            <w:pPr>
              <w:jc w:val="left"/>
              <w:rPr>
                <w:lang w:val="en-GB"/>
              </w:rPr>
            </w:pPr>
            <w:r w:rsidRPr="00711388">
              <w:rPr>
                <w:lang w:val="en-GB"/>
              </w:rPr>
              <w:t>If R0270 is reported then R0010 to R0100 shall not be reported.</w:t>
            </w:r>
          </w:p>
        </w:tc>
      </w:tr>
      <w:tr w:rsidR="00872AFE" w:rsidRPr="00711388" w14:paraId="06F6EA28" w14:textId="77777777" w:rsidTr="00567869">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777F5198" w14:textId="78DD1382" w:rsidR="00872AFE" w:rsidRPr="00711388" w:rsidRDefault="00872AFE" w:rsidP="00567869">
            <w:pPr>
              <w:rPr>
                <w:i/>
                <w:lang w:val="en-GB"/>
              </w:rPr>
            </w:pPr>
            <w:r w:rsidRPr="00711388">
              <w:rPr>
                <w:i/>
                <w:lang w:val="en-GB"/>
              </w:rPr>
              <w:t xml:space="preserve">OPTION 2 </w:t>
            </w:r>
            <w:r w:rsidR="00711388" w:rsidRPr="00711388">
              <w:rPr>
                <w:i/>
                <w:lang w:val="en-GB"/>
              </w:rPr>
              <w:t>-</w:t>
            </w:r>
            <w:r w:rsidRPr="00711388">
              <w:rPr>
                <w:i/>
                <w:lang w:val="en-GB"/>
              </w:rPr>
              <w:t xml:space="preserve"> LIFE RISK</w:t>
            </w:r>
          </w:p>
          <w:p w14:paraId="6A6A316C" w14:textId="77777777" w:rsidR="00872AFE" w:rsidRPr="00711388" w:rsidRDefault="00872AFE" w:rsidP="00567869">
            <w:pPr>
              <w:rPr>
                <w:lang w:val="en-GB" w:eastAsia="fr-FR"/>
              </w:rPr>
            </w:pPr>
            <w:r w:rsidRPr="00711388">
              <w:rPr>
                <w:lang w:val="en-GB" w:eastAsia="fr-FR"/>
              </w:rPr>
              <w:t>To be completed if the internal model only has a split between Trend and Level risk. In that case the following template (S.26.14.01.02) replaces the template above (S.26.14.01.01).</w:t>
            </w:r>
          </w:p>
        </w:tc>
      </w:tr>
      <w:tr w:rsidR="00872AFE" w:rsidRPr="00711388" w14:paraId="243C301A"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4981C5EA" w14:textId="77777777" w:rsidR="00872AFE" w:rsidRPr="00711388" w:rsidRDefault="00872AFE" w:rsidP="00567869">
            <w:pPr>
              <w:jc w:val="left"/>
              <w:rPr>
                <w:lang w:val="en-GB"/>
              </w:rPr>
            </w:pPr>
            <w:r w:rsidRPr="00711388">
              <w:rPr>
                <w:lang w:val="en-GB"/>
              </w:rPr>
              <w:t>C0010/R0300</w:t>
            </w:r>
          </w:p>
        </w:tc>
        <w:tc>
          <w:tcPr>
            <w:tcW w:w="0" w:type="auto"/>
            <w:tcBorders>
              <w:top w:val="nil"/>
              <w:left w:val="nil"/>
              <w:bottom w:val="single" w:sz="4" w:space="0" w:color="auto"/>
              <w:right w:val="single" w:sz="4" w:space="0" w:color="auto"/>
            </w:tcBorders>
            <w:hideMark/>
          </w:tcPr>
          <w:p w14:paraId="1292837E" w14:textId="77777777" w:rsidR="00872AFE" w:rsidRPr="00711388" w:rsidRDefault="00872AFE" w:rsidP="00567869">
            <w:pPr>
              <w:jc w:val="left"/>
              <w:rPr>
                <w:lang w:val="en-GB"/>
              </w:rPr>
            </w:pPr>
            <w:r w:rsidRPr="00711388">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19CB3851" w14:textId="77777777" w:rsidR="00872AFE" w:rsidRPr="00711388" w:rsidRDefault="00872AFE" w:rsidP="00567869">
            <w:pPr>
              <w:rPr>
                <w:lang w:val="en-GB" w:eastAsia="fr-FR"/>
              </w:rPr>
            </w:pPr>
            <w:r w:rsidRPr="00711388">
              <w:rPr>
                <w:lang w:val="en-GB"/>
              </w:rPr>
              <w:t xml:space="preserve">Catastrophe risk best estimate shall be reported net of reinsurance and refers to the products of the life insurance portfolio that are sensitive to </w:t>
            </w:r>
            <w:r w:rsidRPr="00711388">
              <w:rPr>
                <w:lang w:val="en-GB"/>
              </w:rPr>
              <w:lastRenderedPageBreak/>
              <w:t>the relevant risk category. TPs calculated as a whole should be taken in as well.</w:t>
            </w:r>
          </w:p>
        </w:tc>
      </w:tr>
      <w:tr w:rsidR="00872AFE" w:rsidRPr="00711388" w14:paraId="4EC30031"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340E2386" w14:textId="77777777" w:rsidR="00872AFE" w:rsidRPr="00711388" w:rsidRDefault="00872AFE" w:rsidP="00567869">
            <w:pPr>
              <w:jc w:val="left"/>
              <w:rPr>
                <w:lang w:val="en-GB"/>
              </w:rPr>
            </w:pPr>
            <w:r w:rsidRPr="00711388">
              <w:rPr>
                <w:lang w:val="en-GB"/>
              </w:rPr>
              <w:lastRenderedPageBreak/>
              <w:t>C0050/R0300</w:t>
            </w:r>
          </w:p>
        </w:tc>
        <w:tc>
          <w:tcPr>
            <w:tcW w:w="0" w:type="auto"/>
            <w:tcBorders>
              <w:top w:val="nil"/>
              <w:left w:val="nil"/>
              <w:bottom w:val="single" w:sz="4" w:space="0" w:color="auto"/>
              <w:right w:val="single" w:sz="4" w:space="0" w:color="auto"/>
            </w:tcBorders>
            <w:hideMark/>
          </w:tcPr>
          <w:p w14:paraId="1D75897F" w14:textId="77777777" w:rsidR="00872AFE" w:rsidRPr="00711388" w:rsidRDefault="00872AFE" w:rsidP="00567869">
            <w:pPr>
              <w:jc w:val="left"/>
              <w:rPr>
                <w:lang w:val="en-GB"/>
              </w:rPr>
            </w:pPr>
            <w:r w:rsidRPr="00711388">
              <w:rPr>
                <w:lang w:val="en-GB"/>
              </w:rPr>
              <w:t>Net Written Premiums</w:t>
            </w:r>
          </w:p>
        </w:tc>
        <w:tc>
          <w:tcPr>
            <w:tcW w:w="4761" w:type="dxa"/>
            <w:tcBorders>
              <w:top w:val="nil"/>
              <w:left w:val="nil"/>
              <w:bottom w:val="single" w:sz="4" w:space="0" w:color="auto"/>
              <w:right w:val="single" w:sz="4" w:space="0" w:color="auto"/>
            </w:tcBorders>
            <w:hideMark/>
          </w:tcPr>
          <w:p w14:paraId="4128A15B" w14:textId="77777777" w:rsidR="00872AFE" w:rsidRPr="00711388" w:rsidRDefault="00872AFE" w:rsidP="00567869">
            <w:pPr>
              <w:jc w:val="left"/>
              <w:rPr>
                <w:lang w:val="en-GB" w:eastAsia="fr-FR"/>
              </w:rPr>
            </w:pPr>
            <w:r w:rsidRPr="00711388">
              <w:rPr>
                <w:lang w:val="en-GB"/>
              </w:rPr>
              <w:t>The total of the net written premiums for catastrophe risk shall be reported for the products of the life insurance portfolio that are sensitive to the relevant risk category.</w:t>
            </w:r>
          </w:p>
        </w:tc>
      </w:tr>
      <w:tr w:rsidR="00872AFE" w:rsidRPr="00711388" w14:paraId="4C948877"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29EB335D" w14:textId="77777777" w:rsidR="00872AFE" w:rsidRPr="00711388" w:rsidRDefault="00872AFE" w:rsidP="00567869">
            <w:pPr>
              <w:jc w:val="left"/>
              <w:rPr>
                <w:lang w:val="en-GB"/>
              </w:rPr>
            </w:pPr>
            <w:r w:rsidRPr="00711388">
              <w:rPr>
                <w:lang w:val="en-GB"/>
              </w:rPr>
              <w:t>C0060/R0300</w:t>
            </w:r>
          </w:p>
        </w:tc>
        <w:tc>
          <w:tcPr>
            <w:tcW w:w="0" w:type="auto"/>
            <w:tcBorders>
              <w:top w:val="nil"/>
              <w:left w:val="nil"/>
              <w:bottom w:val="single" w:sz="4" w:space="0" w:color="auto"/>
              <w:right w:val="single" w:sz="4" w:space="0" w:color="auto"/>
            </w:tcBorders>
            <w:hideMark/>
          </w:tcPr>
          <w:p w14:paraId="3F1E4F47" w14:textId="77777777" w:rsidR="00872AFE" w:rsidRPr="00711388" w:rsidRDefault="00872AFE" w:rsidP="00567869">
            <w:pPr>
              <w:jc w:val="left"/>
              <w:rPr>
                <w:lang w:val="en-GB"/>
              </w:rPr>
            </w:pPr>
            <w:r w:rsidRPr="00711388">
              <w:rPr>
                <w:lang w:val="en-GB"/>
              </w:rPr>
              <w:t>Sum insured</w:t>
            </w:r>
          </w:p>
        </w:tc>
        <w:tc>
          <w:tcPr>
            <w:tcW w:w="4761" w:type="dxa"/>
            <w:tcBorders>
              <w:top w:val="nil"/>
              <w:left w:val="nil"/>
              <w:bottom w:val="single" w:sz="4" w:space="0" w:color="auto"/>
              <w:right w:val="single" w:sz="4" w:space="0" w:color="auto"/>
            </w:tcBorders>
            <w:hideMark/>
          </w:tcPr>
          <w:p w14:paraId="08D41E21" w14:textId="77777777" w:rsidR="00872AFE" w:rsidRPr="00711388" w:rsidRDefault="00872AFE" w:rsidP="00567869">
            <w:pPr>
              <w:jc w:val="left"/>
              <w:rPr>
                <w:lang w:val="en-GB" w:eastAsia="fr-FR"/>
              </w:rPr>
            </w:pPr>
            <w:r w:rsidRPr="00711388">
              <w:rPr>
                <w:lang w:val="en-GB"/>
              </w:rPr>
              <w:t>The total sum insured for catastrophe risk shall be reported for the products of the life insurance portfolio that are sensitive to the relevant risk category.</w:t>
            </w:r>
          </w:p>
        </w:tc>
      </w:tr>
      <w:tr w:rsidR="00872AFE" w:rsidRPr="00711388" w14:paraId="797A6BCD"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79442B12" w14:textId="77777777" w:rsidR="00872AFE" w:rsidRPr="00711388" w:rsidRDefault="00872AFE" w:rsidP="00567869">
            <w:pPr>
              <w:jc w:val="left"/>
              <w:rPr>
                <w:lang w:val="en-GB"/>
              </w:rPr>
            </w:pPr>
            <w:r w:rsidRPr="00711388">
              <w:rPr>
                <w:lang w:val="en-GB"/>
              </w:rPr>
              <w:t>C0070/R0280-R0300</w:t>
            </w:r>
          </w:p>
        </w:tc>
        <w:tc>
          <w:tcPr>
            <w:tcW w:w="0" w:type="auto"/>
            <w:tcBorders>
              <w:top w:val="nil"/>
              <w:left w:val="nil"/>
              <w:bottom w:val="single" w:sz="4" w:space="0" w:color="auto"/>
              <w:right w:val="single" w:sz="4" w:space="0" w:color="auto"/>
            </w:tcBorders>
            <w:hideMark/>
          </w:tcPr>
          <w:p w14:paraId="47355CAE" w14:textId="77777777" w:rsidR="00872AFE" w:rsidRPr="00711388" w:rsidRDefault="00872AFE" w:rsidP="00567869">
            <w:pPr>
              <w:jc w:val="left"/>
              <w:rPr>
                <w:lang w:val="en-GB"/>
              </w:rPr>
            </w:pPr>
            <w:r w:rsidRPr="00711388">
              <w:rPr>
                <w:lang w:val="en-GB"/>
              </w:rPr>
              <w:t>Solvency Capital Requirements</w:t>
            </w:r>
          </w:p>
        </w:tc>
        <w:tc>
          <w:tcPr>
            <w:tcW w:w="4761" w:type="dxa"/>
            <w:tcBorders>
              <w:top w:val="nil"/>
              <w:left w:val="nil"/>
              <w:bottom w:val="single" w:sz="4" w:space="0" w:color="auto"/>
              <w:right w:val="single" w:sz="4" w:space="0" w:color="auto"/>
            </w:tcBorders>
            <w:hideMark/>
          </w:tcPr>
          <w:p w14:paraId="653164E3" w14:textId="77777777" w:rsidR="00872AFE" w:rsidRPr="00711388" w:rsidRDefault="00872AFE" w:rsidP="00567869">
            <w:pPr>
              <w:jc w:val="left"/>
              <w:rPr>
                <w:lang w:val="en-GB"/>
              </w:rPr>
            </w:pPr>
            <w:r w:rsidRPr="00711388">
              <w:rPr>
                <w:lang w:val="en-GB"/>
              </w:rPr>
              <w:t>The SCR for the relevant risk category, net of reinsurance.</w:t>
            </w:r>
          </w:p>
          <w:p w14:paraId="32F844F6" w14:textId="77777777" w:rsidR="00872AFE" w:rsidRPr="00711388" w:rsidRDefault="00872AFE" w:rsidP="00567869">
            <w:pPr>
              <w:jc w:val="left"/>
              <w:rPr>
                <w:lang w:val="en-GB"/>
              </w:rPr>
            </w:pPr>
            <w:r w:rsidRPr="00711388">
              <w:rPr>
                <w:lang w:val="en-GB"/>
              </w:rPr>
              <w:t xml:space="preserve">For the aggregate risks, the net SCR after aggregation over the underlying submodules should be reported. </w:t>
            </w:r>
          </w:p>
        </w:tc>
      </w:tr>
      <w:tr w:rsidR="00872AFE" w:rsidRPr="00711388" w14:paraId="191BB6B4"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6886A0E4" w14:textId="77777777" w:rsidR="00872AFE" w:rsidRPr="00711388" w:rsidRDefault="00872AFE" w:rsidP="00567869">
            <w:pPr>
              <w:jc w:val="left"/>
              <w:rPr>
                <w:lang w:val="en-GB"/>
              </w:rPr>
            </w:pPr>
            <w:r w:rsidRPr="00711388">
              <w:rPr>
                <w:lang w:val="en-GB"/>
              </w:rPr>
              <w:t>C0080/R0280-R0300</w:t>
            </w:r>
          </w:p>
        </w:tc>
        <w:tc>
          <w:tcPr>
            <w:tcW w:w="0" w:type="auto"/>
            <w:tcBorders>
              <w:top w:val="nil"/>
              <w:left w:val="nil"/>
              <w:bottom w:val="single" w:sz="4" w:space="0" w:color="auto"/>
              <w:right w:val="single" w:sz="4" w:space="0" w:color="auto"/>
            </w:tcBorders>
            <w:hideMark/>
          </w:tcPr>
          <w:p w14:paraId="0FD729C4" w14:textId="77777777" w:rsidR="00872AFE" w:rsidRPr="00711388" w:rsidRDefault="00872AFE" w:rsidP="00567869">
            <w:pPr>
              <w:jc w:val="left"/>
              <w:rPr>
                <w:lang w:val="en-GB"/>
              </w:rPr>
            </w:pPr>
            <w:r w:rsidRPr="00711388">
              <w:rPr>
                <w:lang w:val="en-GB"/>
              </w:rPr>
              <w:t>Mean</w:t>
            </w:r>
          </w:p>
        </w:tc>
        <w:tc>
          <w:tcPr>
            <w:tcW w:w="4761" w:type="dxa"/>
            <w:tcBorders>
              <w:top w:val="nil"/>
              <w:left w:val="nil"/>
              <w:bottom w:val="single" w:sz="4" w:space="0" w:color="auto"/>
              <w:right w:val="single" w:sz="4" w:space="0" w:color="auto"/>
            </w:tcBorders>
            <w:hideMark/>
          </w:tcPr>
          <w:p w14:paraId="4C69FD00" w14:textId="77777777" w:rsidR="00872AFE" w:rsidRPr="00711388" w:rsidRDefault="00872AFE" w:rsidP="00567869">
            <w:pPr>
              <w:jc w:val="left"/>
              <w:rPr>
                <w:lang w:val="en-GB"/>
              </w:rPr>
            </w:pPr>
            <w:r w:rsidRPr="00711388">
              <w:rPr>
                <w:lang w:val="en-GB"/>
              </w:rPr>
              <w:t>The mean of the probability distribution of the SCR</w:t>
            </w:r>
          </w:p>
        </w:tc>
      </w:tr>
      <w:tr w:rsidR="00872AFE" w:rsidRPr="00711388" w14:paraId="07FA9774"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573CD8BA" w14:textId="77777777" w:rsidR="00872AFE" w:rsidRPr="00711388" w:rsidRDefault="00872AFE" w:rsidP="00567869">
            <w:pPr>
              <w:jc w:val="left"/>
              <w:rPr>
                <w:lang w:val="en-GB"/>
              </w:rPr>
            </w:pPr>
            <w:r w:rsidRPr="00711388">
              <w:rPr>
                <w:lang w:val="en-GB"/>
              </w:rPr>
              <w:t>C0090/R0280-R0300</w:t>
            </w:r>
          </w:p>
        </w:tc>
        <w:tc>
          <w:tcPr>
            <w:tcW w:w="0" w:type="auto"/>
            <w:tcBorders>
              <w:top w:val="nil"/>
              <w:left w:val="nil"/>
              <w:bottom w:val="single" w:sz="4" w:space="0" w:color="auto"/>
              <w:right w:val="single" w:sz="4" w:space="0" w:color="auto"/>
            </w:tcBorders>
            <w:hideMark/>
          </w:tcPr>
          <w:p w14:paraId="54534065" w14:textId="77777777" w:rsidR="00872AFE" w:rsidRPr="00711388" w:rsidRDefault="00872AFE" w:rsidP="00567869">
            <w:pPr>
              <w:jc w:val="left"/>
              <w:rPr>
                <w:lang w:val="en-GB"/>
              </w:rPr>
            </w:pPr>
            <w:r w:rsidRPr="00711388">
              <w:rPr>
                <w:lang w:val="en-GB"/>
              </w:rPr>
              <w:t>Standard deviation</w:t>
            </w:r>
          </w:p>
        </w:tc>
        <w:tc>
          <w:tcPr>
            <w:tcW w:w="4761" w:type="dxa"/>
            <w:tcBorders>
              <w:top w:val="nil"/>
              <w:left w:val="nil"/>
              <w:bottom w:val="single" w:sz="4" w:space="0" w:color="auto"/>
              <w:right w:val="single" w:sz="4" w:space="0" w:color="auto"/>
            </w:tcBorders>
            <w:hideMark/>
          </w:tcPr>
          <w:p w14:paraId="18DA40F4" w14:textId="77777777" w:rsidR="00872AFE" w:rsidRPr="00711388" w:rsidRDefault="00872AFE" w:rsidP="00567869">
            <w:pPr>
              <w:jc w:val="left"/>
              <w:rPr>
                <w:lang w:val="en-GB"/>
              </w:rPr>
            </w:pPr>
            <w:r w:rsidRPr="00711388">
              <w:rPr>
                <w:lang w:val="en-GB"/>
              </w:rPr>
              <w:t>The Standard deviation of the probability distribution of the net SCR</w:t>
            </w:r>
          </w:p>
        </w:tc>
      </w:tr>
      <w:tr w:rsidR="00872AFE" w:rsidRPr="00711388" w14:paraId="7FDB4A63"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3390E335" w14:textId="77777777" w:rsidR="00872AFE" w:rsidRPr="00711388" w:rsidRDefault="00872AFE" w:rsidP="00567869">
            <w:pPr>
              <w:jc w:val="left"/>
              <w:rPr>
                <w:lang w:val="en-GB"/>
              </w:rPr>
            </w:pPr>
            <w:r w:rsidRPr="00711388">
              <w:rPr>
                <w:lang w:val="en-GB"/>
              </w:rPr>
              <w:t>C0100-C0310/R0280-R0300</w:t>
            </w:r>
          </w:p>
        </w:tc>
        <w:tc>
          <w:tcPr>
            <w:tcW w:w="0" w:type="auto"/>
            <w:tcBorders>
              <w:top w:val="nil"/>
              <w:left w:val="nil"/>
              <w:bottom w:val="single" w:sz="4" w:space="0" w:color="auto"/>
              <w:right w:val="single" w:sz="4" w:space="0" w:color="auto"/>
            </w:tcBorders>
            <w:hideMark/>
          </w:tcPr>
          <w:p w14:paraId="58692638" w14:textId="77777777" w:rsidR="00872AFE" w:rsidRPr="00711388" w:rsidRDefault="00872AFE" w:rsidP="00567869">
            <w:pPr>
              <w:jc w:val="left"/>
              <w:rPr>
                <w:lang w:val="en-GB"/>
              </w:rPr>
            </w:pPr>
            <w:r w:rsidRPr="00711388">
              <w:rPr>
                <w:lang w:val="en-GB"/>
              </w:rPr>
              <w:t>Percentiles from 0.001 to 0.999</w:t>
            </w:r>
          </w:p>
        </w:tc>
        <w:tc>
          <w:tcPr>
            <w:tcW w:w="4761" w:type="dxa"/>
            <w:tcBorders>
              <w:top w:val="nil"/>
              <w:left w:val="nil"/>
              <w:bottom w:val="single" w:sz="4" w:space="0" w:color="auto"/>
              <w:right w:val="single" w:sz="4" w:space="0" w:color="auto"/>
            </w:tcBorders>
            <w:hideMark/>
          </w:tcPr>
          <w:p w14:paraId="54EC1480" w14:textId="77777777" w:rsidR="00872AFE" w:rsidRPr="00711388" w:rsidRDefault="00872AFE" w:rsidP="00567869">
            <w:pPr>
              <w:jc w:val="left"/>
              <w:rPr>
                <w:lang w:val="en-GB"/>
              </w:rPr>
            </w:pPr>
            <w:r w:rsidRPr="00711388">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872AFE" w:rsidRPr="00711388" w14:paraId="1521F707" w14:textId="77777777" w:rsidTr="00567869">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1AC1BAA4" w14:textId="123FA247" w:rsidR="00872AFE" w:rsidRPr="00711388" w:rsidRDefault="00872AFE" w:rsidP="00567869">
            <w:pPr>
              <w:jc w:val="left"/>
              <w:rPr>
                <w:bCs/>
                <w:i/>
                <w:highlight w:val="yellow"/>
                <w:lang w:val="en-GB"/>
              </w:rPr>
            </w:pPr>
            <w:r w:rsidRPr="00711388">
              <w:rPr>
                <w:bCs/>
                <w:i/>
                <w:lang w:val="en-GB"/>
              </w:rPr>
              <w:t xml:space="preserve">OPTION 1 </w:t>
            </w:r>
            <w:r w:rsidR="00711388" w:rsidRPr="00711388">
              <w:rPr>
                <w:bCs/>
                <w:i/>
                <w:lang w:val="en-GB"/>
              </w:rPr>
              <w:t>-</w:t>
            </w:r>
            <w:r w:rsidRPr="00711388">
              <w:rPr>
                <w:bCs/>
                <w:i/>
                <w:lang w:val="en-GB"/>
              </w:rPr>
              <w:t xml:space="preserve"> HEALTH RISK </w:t>
            </w:r>
          </w:p>
        </w:tc>
      </w:tr>
      <w:tr w:rsidR="00872AFE" w:rsidRPr="00711388" w14:paraId="7E64B98A"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530E8C07" w14:textId="77777777" w:rsidR="00872AFE" w:rsidRPr="00711388" w:rsidRDefault="00872AFE" w:rsidP="00567869">
            <w:pPr>
              <w:jc w:val="left"/>
              <w:rPr>
                <w:lang w:val="en-GB"/>
              </w:rPr>
            </w:pPr>
            <w:r w:rsidRPr="00711388">
              <w:rPr>
                <w:lang w:val="en-GB"/>
              </w:rPr>
              <w:t>Z0010</w:t>
            </w:r>
          </w:p>
        </w:tc>
        <w:tc>
          <w:tcPr>
            <w:tcW w:w="0" w:type="auto"/>
            <w:tcBorders>
              <w:top w:val="nil"/>
              <w:left w:val="nil"/>
              <w:bottom w:val="single" w:sz="4" w:space="0" w:color="auto"/>
              <w:right w:val="single" w:sz="4" w:space="0" w:color="auto"/>
            </w:tcBorders>
            <w:hideMark/>
          </w:tcPr>
          <w:p w14:paraId="701EC321" w14:textId="77777777" w:rsidR="00872AFE" w:rsidRPr="00711388" w:rsidRDefault="00872AFE" w:rsidP="00567869">
            <w:pPr>
              <w:jc w:val="left"/>
              <w:rPr>
                <w:lang w:val="en-GB"/>
              </w:rPr>
            </w:pPr>
            <w:r w:rsidRPr="00711388">
              <w:rPr>
                <w:lang w:val="en-GB"/>
              </w:rPr>
              <w:t>Type of Health risk modelled in Life &amp; Health?</w:t>
            </w:r>
          </w:p>
        </w:tc>
        <w:tc>
          <w:tcPr>
            <w:tcW w:w="4761" w:type="dxa"/>
            <w:tcBorders>
              <w:top w:val="nil"/>
              <w:left w:val="nil"/>
              <w:bottom w:val="single" w:sz="4" w:space="0" w:color="auto"/>
              <w:right w:val="single" w:sz="4" w:space="0" w:color="auto"/>
            </w:tcBorders>
            <w:hideMark/>
          </w:tcPr>
          <w:p w14:paraId="6730B9FA" w14:textId="77777777" w:rsidR="00872AFE" w:rsidRPr="00711388" w:rsidRDefault="00872AFE" w:rsidP="00567869">
            <w:pPr>
              <w:rPr>
                <w:lang w:val="en-GB" w:eastAsia="fr-FR"/>
              </w:rPr>
            </w:pPr>
            <w:r w:rsidRPr="00711388">
              <w:rPr>
                <w:lang w:val="en-GB"/>
              </w:rPr>
              <w:t>In the closed list there are 3 options:</w:t>
            </w:r>
          </w:p>
          <w:p w14:paraId="535BA8BA" w14:textId="77777777" w:rsidR="00872AFE" w:rsidRPr="00711388" w:rsidRDefault="00872AFE" w:rsidP="00567869">
            <w:pPr>
              <w:rPr>
                <w:lang w:val="en-GB"/>
              </w:rPr>
            </w:pPr>
            <w:r w:rsidRPr="00711388">
              <w:rPr>
                <w:lang w:val="en-GB"/>
              </w:rPr>
              <w:t>SLT, NSLT and SLT+NSLT</w:t>
            </w:r>
          </w:p>
        </w:tc>
      </w:tr>
      <w:tr w:rsidR="00872AFE" w:rsidRPr="00711388" w14:paraId="16C69E52"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792ED864" w14:textId="77777777" w:rsidR="00872AFE" w:rsidRPr="00711388" w:rsidRDefault="00872AFE" w:rsidP="00567869">
            <w:pPr>
              <w:jc w:val="left"/>
              <w:rPr>
                <w:lang w:val="en-GB"/>
              </w:rPr>
            </w:pPr>
            <w:r w:rsidRPr="00711388">
              <w:rPr>
                <w:lang w:val="en-GB"/>
              </w:rPr>
              <w:t>C0010/R0310, R0360, R0560</w:t>
            </w:r>
          </w:p>
          <w:p w14:paraId="15307EE0" w14:textId="77777777" w:rsidR="00872AFE" w:rsidRPr="00711388" w:rsidRDefault="00872AFE" w:rsidP="00567869">
            <w:pPr>
              <w:jc w:val="left"/>
              <w:rPr>
                <w:lang w:val="en-GB"/>
              </w:rPr>
            </w:pPr>
            <w:r w:rsidRPr="00711388">
              <w:rPr>
                <w:lang w:val="en-GB"/>
              </w:rPr>
              <w:t>C0030-C0040/R0410-R0460</w:t>
            </w:r>
          </w:p>
        </w:tc>
        <w:tc>
          <w:tcPr>
            <w:tcW w:w="0" w:type="auto"/>
            <w:tcBorders>
              <w:top w:val="nil"/>
              <w:left w:val="nil"/>
              <w:bottom w:val="single" w:sz="4" w:space="0" w:color="auto"/>
              <w:right w:val="single" w:sz="4" w:space="0" w:color="auto"/>
            </w:tcBorders>
            <w:hideMark/>
          </w:tcPr>
          <w:p w14:paraId="0080054F" w14:textId="77777777" w:rsidR="00872AFE" w:rsidRPr="00711388" w:rsidRDefault="00872AFE" w:rsidP="00567869">
            <w:pPr>
              <w:jc w:val="left"/>
              <w:rPr>
                <w:lang w:val="en-GB"/>
              </w:rPr>
            </w:pPr>
            <w:r w:rsidRPr="00711388">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A586870" w14:textId="77777777" w:rsidR="00872AFE" w:rsidRPr="00711388" w:rsidRDefault="00872AFE" w:rsidP="00567869">
            <w:pPr>
              <w:rPr>
                <w:lang w:val="en-GB" w:eastAsia="fr-FR"/>
              </w:rPr>
            </w:pPr>
            <w:r w:rsidRPr="00711388">
              <w:rPr>
                <w:lang w:val="en-GB"/>
              </w:rPr>
              <w:t>Best estimate shall be reported net of reinsurance and refers to the products of the health insurance portfolio that are sensitive to the relevant risk category. TPs calculated as a whole should be taken in as well.</w:t>
            </w:r>
          </w:p>
          <w:p w14:paraId="3CAB6821" w14:textId="77777777" w:rsidR="00872AFE" w:rsidRPr="00711388" w:rsidRDefault="00872AFE" w:rsidP="00567869">
            <w:pPr>
              <w:rPr>
                <w:lang w:val="en-GB"/>
              </w:rPr>
            </w:pPr>
            <w:r w:rsidRPr="00711388">
              <w:rPr>
                <w:lang w:val="en-GB"/>
              </w:rPr>
              <w:t>The split for disability-morbidity risk aggregate refers to annuities paid out (“APO”) or not (“ANPO”).</w:t>
            </w:r>
          </w:p>
        </w:tc>
      </w:tr>
      <w:tr w:rsidR="00872AFE" w:rsidRPr="00711388" w14:paraId="02631270" w14:textId="77777777" w:rsidTr="00567869">
        <w:trPr>
          <w:trHeight w:val="600"/>
        </w:trPr>
        <w:tc>
          <w:tcPr>
            <w:tcW w:w="2683" w:type="dxa"/>
            <w:tcBorders>
              <w:top w:val="nil"/>
              <w:left w:val="single" w:sz="4" w:space="0" w:color="auto"/>
              <w:bottom w:val="single" w:sz="4" w:space="0" w:color="auto"/>
              <w:right w:val="single" w:sz="4" w:space="0" w:color="auto"/>
            </w:tcBorders>
            <w:noWrap/>
            <w:hideMark/>
          </w:tcPr>
          <w:p w14:paraId="5CB46B95" w14:textId="77777777" w:rsidR="00872AFE" w:rsidRPr="00711388" w:rsidRDefault="00872AFE" w:rsidP="00567869">
            <w:pPr>
              <w:jc w:val="left"/>
              <w:rPr>
                <w:lang w:val="en-GB"/>
              </w:rPr>
            </w:pPr>
            <w:r w:rsidRPr="00711388">
              <w:rPr>
                <w:lang w:val="en-GB"/>
              </w:rPr>
              <w:lastRenderedPageBreak/>
              <w:t>C0050/R0310, R0360, R0410-R0460, R0560</w:t>
            </w:r>
          </w:p>
        </w:tc>
        <w:tc>
          <w:tcPr>
            <w:tcW w:w="0" w:type="auto"/>
            <w:tcBorders>
              <w:top w:val="nil"/>
              <w:left w:val="nil"/>
              <w:bottom w:val="single" w:sz="4" w:space="0" w:color="auto"/>
              <w:right w:val="single" w:sz="4" w:space="0" w:color="auto"/>
            </w:tcBorders>
            <w:hideMark/>
          </w:tcPr>
          <w:p w14:paraId="10900B06" w14:textId="77777777" w:rsidR="00872AFE" w:rsidRPr="00711388" w:rsidRDefault="00872AFE" w:rsidP="00567869">
            <w:pPr>
              <w:jc w:val="left"/>
              <w:rPr>
                <w:lang w:val="en-GB"/>
              </w:rPr>
            </w:pPr>
            <w:r w:rsidRPr="00711388">
              <w:rPr>
                <w:lang w:val="en-GB"/>
              </w:rPr>
              <w:t>Net Written Premiums</w:t>
            </w:r>
          </w:p>
        </w:tc>
        <w:tc>
          <w:tcPr>
            <w:tcW w:w="4761" w:type="dxa"/>
            <w:tcBorders>
              <w:top w:val="nil"/>
              <w:left w:val="nil"/>
              <w:bottom w:val="single" w:sz="4" w:space="0" w:color="auto"/>
              <w:right w:val="single" w:sz="4" w:space="0" w:color="auto"/>
            </w:tcBorders>
            <w:hideMark/>
          </w:tcPr>
          <w:p w14:paraId="01039B22" w14:textId="77777777" w:rsidR="00872AFE" w:rsidRPr="00711388" w:rsidRDefault="00872AFE" w:rsidP="00567869">
            <w:pPr>
              <w:jc w:val="left"/>
              <w:rPr>
                <w:lang w:val="en-GB" w:eastAsia="fr-FR"/>
              </w:rPr>
            </w:pPr>
            <w:r w:rsidRPr="00711388">
              <w:rPr>
                <w:lang w:val="en-GB"/>
              </w:rPr>
              <w:t>The total of the net written premiums shall be reported for the products of the health insurance portfolio that are sensitive to the relevant risk category.</w:t>
            </w:r>
          </w:p>
        </w:tc>
      </w:tr>
      <w:tr w:rsidR="00872AFE" w:rsidRPr="00711388" w14:paraId="4CF04E68"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2DC7172D" w14:textId="77777777" w:rsidR="00872AFE" w:rsidRPr="00711388" w:rsidRDefault="00872AFE" w:rsidP="00567869">
            <w:pPr>
              <w:jc w:val="left"/>
              <w:rPr>
                <w:lang w:val="en-GB"/>
              </w:rPr>
            </w:pPr>
            <w:r w:rsidRPr="00711388">
              <w:rPr>
                <w:lang w:val="en-GB"/>
              </w:rPr>
              <w:t>C0060/R0310, R0360, R0410-R0460, R0560</w:t>
            </w:r>
          </w:p>
        </w:tc>
        <w:tc>
          <w:tcPr>
            <w:tcW w:w="0" w:type="auto"/>
            <w:tcBorders>
              <w:top w:val="nil"/>
              <w:left w:val="nil"/>
              <w:bottom w:val="single" w:sz="4" w:space="0" w:color="auto"/>
              <w:right w:val="single" w:sz="4" w:space="0" w:color="auto"/>
            </w:tcBorders>
            <w:hideMark/>
          </w:tcPr>
          <w:p w14:paraId="49D0D912" w14:textId="77777777" w:rsidR="00872AFE" w:rsidRPr="00711388" w:rsidRDefault="00872AFE" w:rsidP="00567869">
            <w:pPr>
              <w:jc w:val="left"/>
              <w:rPr>
                <w:lang w:val="en-GB"/>
              </w:rPr>
            </w:pPr>
            <w:r w:rsidRPr="00711388">
              <w:rPr>
                <w:lang w:val="en-GB"/>
              </w:rPr>
              <w:t>Sum insured</w:t>
            </w:r>
          </w:p>
        </w:tc>
        <w:tc>
          <w:tcPr>
            <w:tcW w:w="4761" w:type="dxa"/>
            <w:tcBorders>
              <w:top w:val="nil"/>
              <w:left w:val="nil"/>
              <w:bottom w:val="single" w:sz="4" w:space="0" w:color="auto"/>
              <w:right w:val="single" w:sz="4" w:space="0" w:color="auto"/>
            </w:tcBorders>
            <w:noWrap/>
            <w:hideMark/>
          </w:tcPr>
          <w:p w14:paraId="6C24702D" w14:textId="77777777" w:rsidR="00872AFE" w:rsidRPr="00711388" w:rsidRDefault="00872AFE" w:rsidP="00567869">
            <w:pPr>
              <w:jc w:val="left"/>
              <w:rPr>
                <w:lang w:val="en-GB" w:eastAsia="fr-FR"/>
              </w:rPr>
            </w:pPr>
            <w:r w:rsidRPr="00711388">
              <w:rPr>
                <w:lang w:val="en-GB"/>
              </w:rPr>
              <w:t>The total sum insured shall be reported for the products of the health insurance portfolio that are sensitive to the relevant risk category.</w:t>
            </w:r>
          </w:p>
        </w:tc>
      </w:tr>
      <w:tr w:rsidR="00872AFE" w:rsidRPr="00711388" w14:paraId="2AAD8182" w14:textId="77777777" w:rsidTr="00567869">
        <w:trPr>
          <w:trHeight w:val="600"/>
        </w:trPr>
        <w:tc>
          <w:tcPr>
            <w:tcW w:w="2683" w:type="dxa"/>
            <w:tcBorders>
              <w:top w:val="nil"/>
              <w:left w:val="single" w:sz="4" w:space="0" w:color="auto"/>
              <w:bottom w:val="single" w:sz="4" w:space="0" w:color="auto"/>
              <w:right w:val="single" w:sz="4" w:space="0" w:color="auto"/>
            </w:tcBorders>
            <w:noWrap/>
            <w:hideMark/>
          </w:tcPr>
          <w:p w14:paraId="39FCC087" w14:textId="77777777" w:rsidR="00872AFE" w:rsidRPr="00711388" w:rsidRDefault="00872AFE" w:rsidP="00567869">
            <w:pPr>
              <w:jc w:val="left"/>
              <w:rPr>
                <w:lang w:val="en-GB"/>
              </w:rPr>
            </w:pPr>
            <w:r w:rsidRPr="00711388">
              <w:rPr>
                <w:lang w:val="en-GB"/>
              </w:rPr>
              <w:t>C0070/R0310-R0570</w:t>
            </w:r>
          </w:p>
        </w:tc>
        <w:tc>
          <w:tcPr>
            <w:tcW w:w="0" w:type="auto"/>
            <w:tcBorders>
              <w:top w:val="nil"/>
              <w:left w:val="nil"/>
              <w:bottom w:val="single" w:sz="4" w:space="0" w:color="auto"/>
              <w:right w:val="single" w:sz="4" w:space="0" w:color="auto"/>
            </w:tcBorders>
            <w:hideMark/>
          </w:tcPr>
          <w:p w14:paraId="3072BF3B" w14:textId="77777777" w:rsidR="00872AFE" w:rsidRPr="00711388" w:rsidRDefault="00872AFE" w:rsidP="00567869">
            <w:pPr>
              <w:jc w:val="left"/>
              <w:rPr>
                <w:lang w:val="en-GB"/>
              </w:rPr>
            </w:pPr>
            <w:r w:rsidRPr="00711388">
              <w:rPr>
                <w:lang w:val="en-GB"/>
              </w:rPr>
              <w:t>Solvency Capital Requirements</w:t>
            </w:r>
          </w:p>
        </w:tc>
        <w:tc>
          <w:tcPr>
            <w:tcW w:w="4761" w:type="dxa"/>
            <w:tcBorders>
              <w:top w:val="nil"/>
              <w:left w:val="nil"/>
              <w:bottom w:val="single" w:sz="4" w:space="0" w:color="auto"/>
              <w:right w:val="single" w:sz="4" w:space="0" w:color="auto"/>
            </w:tcBorders>
            <w:hideMark/>
          </w:tcPr>
          <w:p w14:paraId="3D1EF926" w14:textId="77777777" w:rsidR="00872AFE" w:rsidRPr="00711388" w:rsidRDefault="00872AFE" w:rsidP="00567869">
            <w:pPr>
              <w:jc w:val="left"/>
              <w:rPr>
                <w:lang w:val="en-GB"/>
              </w:rPr>
            </w:pPr>
            <w:r w:rsidRPr="00711388">
              <w:rPr>
                <w:lang w:val="en-GB"/>
              </w:rPr>
              <w:t>The SCR for the relevant risk category, net of reinsurance.</w:t>
            </w:r>
          </w:p>
          <w:p w14:paraId="684901EA" w14:textId="19D4AA28" w:rsidR="00872AFE" w:rsidRPr="00711388" w:rsidRDefault="00872AFE" w:rsidP="00567869">
            <w:pPr>
              <w:jc w:val="left"/>
              <w:rPr>
                <w:lang w:val="en-GB"/>
              </w:rPr>
            </w:pPr>
            <w:r w:rsidRPr="00711388">
              <w:rPr>
                <w:lang w:val="en-GB"/>
              </w:rPr>
              <w:t xml:space="preserve">The following explanations apply for C0070 </w:t>
            </w:r>
            <w:r w:rsidR="00711388" w:rsidRPr="00711388">
              <w:rPr>
                <w:lang w:val="en-GB"/>
              </w:rPr>
              <w:t>-</w:t>
            </w:r>
            <w:r w:rsidRPr="00711388">
              <w:rPr>
                <w:lang w:val="en-GB"/>
              </w:rPr>
              <w:t xml:space="preserve"> C0260:</w:t>
            </w:r>
          </w:p>
          <w:p w14:paraId="53DB696A" w14:textId="77777777" w:rsidR="00872AFE" w:rsidRPr="00711388" w:rsidRDefault="00872AFE" w:rsidP="00567869">
            <w:pPr>
              <w:jc w:val="left"/>
              <w:rPr>
                <w:lang w:val="en-GB"/>
              </w:rPr>
            </w:pPr>
            <w:r w:rsidRPr="00711388">
              <w:rPr>
                <w:lang w:val="en-GB"/>
              </w:rPr>
              <w:t xml:space="preserve">For the aggregate risks, the SCR after aggregation over the underlying submodules should be reported. </w:t>
            </w:r>
          </w:p>
          <w:p w14:paraId="2367E791" w14:textId="77777777" w:rsidR="00872AFE" w:rsidRPr="00711388" w:rsidRDefault="00872AFE" w:rsidP="00567869">
            <w:pPr>
              <w:jc w:val="left"/>
              <w:rPr>
                <w:lang w:val="en-GB"/>
              </w:rPr>
            </w:pPr>
            <w:r w:rsidRPr="00711388">
              <w:rPr>
                <w:lang w:val="en-GB"/>
              </w:rPr>
              <w:t>For lapse risk the following applies:</w:t>
            </w:r>
          </w:p>
          <w:p w14:paraId="642B7A45" w14:textId="77777777" w:rsidR="00872AFE" w:rsidRPr="00711388" w:rsidRDefault="00872AFE" w:rsidP="0083381F">
            <w:pPr>
              <w:pStyle w:val="ListParagraph"/>
              <w:numPr>
                <w:ilvl w:val="0"/>
                <w:numId w:val="28"/>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 xml:space="preserve">‘Lapse’ covers exercising contractual options in a general sense. </w:t>
            </w:r>
          </w:p>
          <w:p w14:paraId="72FE85AD" w14:textId="77777777" w:rsidR="00872AFE" w:rsidRPr="00711388" w:rsidRDefault="00872AFE" w:rsidP="0083381F">
            <w:pPr>
              <w:pStyle w:val="ListParagraph"/>
              <w:numPr>
                <w:ilvl w:val="0"/>
                <w:numId w:val="28"/>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p>
          <w:p w14:paraId="295B2B2B" w14:textId="77777777" w:rsidR="00872AFE" w:rsidRPr="00711388" w:rsidRDefault="00872AFE" w:rsidP="0083381F">
            <w:pPr>
              <w:pStyle w:val="ListParagraph"/>
              <w:numPr>
                <w:ilvl w:val="0"/>
                <w:numId w:val="28"/>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Risk of mass lapse (R0500) is risk of accumulation or catastrophe risk for lapse as defined in the internal model.</w:t>
            </w:r>
          </w:p>
          <w:p w14:paraId="2993EB10" w14:textId="77777777" w:rsidR="00872AFE" w:rsidRPr="00711388" w:rsidRDefault="00872AFE" w:rsidP="00567869">
            <w:pPr>
              <w:jc w:val="left"/>
              <w:rPr>
                <w:lang w:val="en-GB"/>
              </w:rPr>
            </w:pPr>
            <w:r w:rsidRPr="00711388">
              <w:rPr>
                <w:lang w:val="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872AFE" w:rsidRPr="00711388" w14:paraId="10E0C380" w14:textId="77777777" w:rsidTr="00567869">
        <w:trPr>
          <w:trHeight w:val="676"/>
        </w:trPr>
        <w:tc>
          <w:tcPr>
            <w:tcW w:w="2683" w:type="dxa"/>
            <w:tcBorders>
              <w:top w:val="nil"/>
              <w:left w:val="single" w:sz="4" w:space="0" w:color="auto"/>
              <w:bottom w:val="single" w:sz="4" w:space="0" w:color="auto"/>
              <w:right w:val="single" w:sz="4" w:space="0" w:color="auto"/>
            </w:tcBorders>
            <w:hideMark/>
          </w:tcPr>
          <w:p w14:paraId="5D4E10A5" w14:textId="77777777" w:rsidR="00872AFE" w:rsidRPr="00711388" w:rsidRDefault="00872AFE" w:rsidP="00567869">
            <w:pPr>
              <w:jc w:val="left"/>
              <w:rPr>
                <w:lang w:val="en-GB"/>
              </w:rPr>
            </w:pPr>
            <w:r w:rsidRPr="00711388">
              <w:rPr>
                <w:lang w:val="en-GB"/>
              </w:rPr>
              <w:t>C0080/R0310-R0570</w:t>
            </w:r>
          </w:p>
        </w:tc>
        <w:tc>
          <w:tcPr>
            <w:tcW w:w="0" w:type="auto"/>
            <w:tcBorders>
              <w:top w:val="nil"/>
              <w:left w:val="nil"/>
              <w:bottom w:val="single" w:sz="4" w:space="0" w:color="auto"/>
              <w:right w:val="single" w:sz="4" w:space="0" w:color="auto"/>
            </w:tcBorders>
            <w:hideMark/>
          </w:tcPr>
          <w:p w14:paraId="16E18188" w14:textId="77777777" w:rsidR="00872AFE" w:rsidRPr="00711388" w:rsidRDefault="00872AFE" w:rsidP="00567869">
            <w:pPr>
              <w:jc w:val="left"/>
              <w:rPr>
                <w:lang w:val="en-GB"/>
              </w:rPr>
            </w:pPr>
            <w:r w:rsidRPr="00711388">
              <w:rPr>
                <w:lang w:val="en-GB"/>
              </w:rPr>
              <w:t>Mean</w:t>
            </w:r>
          </w:p>
        </w:tc>
        <w:tc>
          <w:tcPr>
            <w:tcW w:w="4761" w:type="dxa"/>
            <w:tcBorders>
              <w:top w:val="nil"/>
              <w:left w:val="nil"/>
              <w:bottom w:val="single" w:sz="4" w:space="0" w:color="auto"/>
              <w:right w:val="single" w:sz="4" w:space="0" w:color="auto"/>
            </w:tcBorders>
            <w:hideMark/>
          </w:tcPr>
          <w:p w14:paraId="6432EDFC" w14:textId="77777777" w:rsidR="00872AFE" w:rsidRPr="00711388" w:rsidRDefault="00872AFE" w:rsidP="00567869">
            <w:pPr>
              <w:jc w:val="left"/>
              <w:rPr>
                <w:lang w:val="en-GB"/>
              </w:rPr>
            </w:pPr>
            <w:r w:rsidRPr="00711388">
              <w:rPr>
                <w:lang w:val="en-GB"/>
              </w:rPr>
              <w:t>The mean of the probability distribution of the net SCR</w:t>
            </w:r>
          </w:p>
        </w:tc>
      </w:tr>
      <w:tr w:rsidR="00872AFE" w:rsidRPr="00711388" w14:paraId="1EFE4419" w14:textId="77777777" w:rsidTr="00567869">
        <w:trPr>
          <w:trHeight w:val="685"/>
        </w:trPr>
        <w:tc>
          <w:tcPr>
            <w:tcW w:w="2683" w:type="dxa"/>
            <w:tcBorders>
              <w:top w:val="nil"/>
              <w:left w:val="single" w:sz="4" w:space="0" w:color="auto"/>
              <w:bottom w:val="single" w:sz="4" w:space="0" w:color="auto"/>
              <w:right w:val="single" w:sz="4" w:space="0" w:color="auto"/>
            </w:tcBorders>
            <w:noWrap/>
            <w:hideMark/>
          </w:tcPr>
          <w:p w14:paraId="19B8CF02" w14:textId="77777777" w:rsidR="00872AFE" w:rsidRPr="00711388" w:rsidRDefault="00872AFE" w:rsidP="00567869">
            <w:pPr>
              <w:jc w:val="left"/>
              <w:rPr>
                <w:lang w:val="en-GB"/>
              </w:rPr>
            </w:pPr>
            <w:r w:rsidRPr="00711388">
              <w:rPr>
                <w:lang w:val="en-GB"/>
              </w:rPr>
              <w:t>C0090/R0310-R0570</w:t>
            </w:r>
          </w:p>
        </w:tc>
        <w:tc>
          <w:tcPr>
            <w:tcW w:w="0" w:type="auto"/>
            <w:tcBorders>
              <w:top w:val="nil"/>
              <w:left w:val="nil"/>
              <w:bottom w:val="single" w:sz="4" w:space="0" w:color="auto"/>
              <w:right w:val="single" w:sz="4" w:space="0" w:color="auto"/>
            </w:tcBorders>
            <w:hideMark/>
          </w:tcPr>
          <w:p w14:paraId="61EA3A78" w14:textId="77777777" w:rsidR="00872AFE" w:rsidRPr="00711388" w:rsidRDefault="00872AFE" w:rsidP="00567869">
            <w:pPr>
              <w:jc w:val="left"/>
              <w:rPr>
                <w:lang w:val="en-GB"/>
              </w:rPr>
            </w:pPr>
            <w:r w:rsidRPr="00711388">
              <w:rPr>
                <w:lang w:val="en-GB"/>
              </w:rPr>
              <w:t>Standard deviation</w:t>
            </w:r>
          </w:p>
        </w:tc>
        <w:tc>
          <w:tcPr>
            <w:tcW w:w="4761" w:type="dxa"/>
            <w:tcBorders>
              <w:top w:val="nil"/>
              <w:left w:val="nil"/>
              <w:bottom w:val="single" w:sz="4" w:space="0" w:color="auto"/>
              <w:right w:val="single" w:sz="4" w:space="0" w:color="auto"/>
            </w:tcBorders>
            <w:hideMark/>
          </w:tcPr>
          <w:p w14:paraId="71D1F704" w14:textId="77777777" w:rsidR="00872AFE" w:rsidRPr="00711388" w:rsidRDefault="00872AFE" w:rsidP="00567869">
            <w:pPr>
              <w:jc w:val="left"/>
              <w:rPr>
                <w:lang w:val="en-GB"/>
              </w:rPr>
            </w:pPr>
            <w:r w:rsidRPr="00711388">
              <w:rPr>
                <w:lang w:val="en-GB"/>
              </w:rPr>
              <w:t>The Standard deviation of the probability distribution of the net SCR</w:t>
            </w:r>
          </w:p>
        </w:tc>
      </w:tr>
      <w:tr w:rsidR="00872AFE" w:rsidRPr="00711388" w14:paraId="38C5B7B6"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1B873F70" w14:textId="77777777" w:rsidR="00872AFE" w:rsidRPr="00711388" w:rsidRDefault="00872AFE" w:rsidP="00567869">
            <w:pPr>
              <w:jc w:val="left"/>
              <w:rPr>
                <w:lang w:val="en-GB"/>
              </w:rPr>
            </w:pPr>
            <w:r w:rsidRPr="00711388">
              <w:rPr>
                <w:lang w:val="en-GB"/>
              </w:rPr>
              <w:t>C0100-C0310/R0310-R0570</w:t>
            </w:r>
          </w:p>
        </w:tc>
        <w:tc>
          <w:tcPr>
            <w:tcW w:w="0" w:type="auto"/>
            <w:tcBorders>
              <w:top w:val="nil"/>
              <w:left w:val="nil"/>
              <w:bottom w:val="single" w:sz="4" w:space="0" w:color="auto"/>
              <w:right w:val="single" w:sz="4" w:space="0" w:color="auto"/>
            </w:tcBorders>
            <w:hideMark/>
          </w:tcPr>
          <w:p w14:paraId="2E9962B0" w14:textId="77777777" w:rsidR="00872AFE" w:rsidRPr="00711388" w:rsidRDefault="00872AFE" w:rsidP="00567869">
            <w:pPr>
              <w:jc w:val="left"/>
              <w:rPr>
                <w:lang w:val="en-GB"/>
              </w:rPr>
            </w:pPr>
            <w:r w:rsidRPr="00711388">
              <w:rPr>
                <w:lang w:val="en-GB"/>
              </w:rPr>
              <w:t>Percentiles from 0.001 to 0.999</w:t>
            </w:r>
          </w:p>
        </w:tc>
        <w:tc>
          <w:tcPr>
            <w:tcW w:w="4761" w:type="dxa"/>
            <w:tcBorders>
              <w:top w:val="nil"/>
              <w:left w:val="nil"/>
              <w:bottom w:val="single" w:sz="4" w:space="0" w:color="auto"/>
              <w:right w:val="single" w:sz="4" w:space="0" w:color="auto"/>
            </w:tcBorders>
            <w:hideMark/>
          </w:tcPr>
          <w:p w14:paraId="4D6BB9DA" w14:textId="77777777" w:rsidR="00872AFE" w:rsidRPr="00711388" w:rsidRDefault="00872AFE" w:rsidP="00567869">
            <w:pPr>
              <w:jc w:val="left"/>
              <w:rPr>
                <w:lang w:val="en-GB"/>
              </w:rPr>
            </w:pPr>
            <w:r w:rsidRPr="00711388">
              <w:rPr>
                <w:lang w:val="en-GB"/>
              </w:rPr>
              <w:t xml:space="preserve">It is expected that the insurance and reinsurance undertakings indicate the amounts of the percentiles required in the table related </w:t>
            </w:r>
            <w:r w:rsidRPr="00711388">
              <w:rPr>
                <w:lang w:val="en-GB"/>
              </w:rPr>
              <w:lastRenderedPageBreak/>
              <w:t>to the probability distribution obtained based on the simulation process (net of reinsurance and on discounted basis).</w:t>
            </w:r>
          </w:p>
        </w:tc>
      </w:tr>
      <w:tr w:rsidR="00872AFE" w:rsidRPr="00711388" w14:paraId="468E2F7D" w14:textId="77777777" w:rsidTr="00567869">
        <w:trPr>
          <w:trHeight w:val="600"/>
        </w:trPr>
        <w:tc>
          <w:tcPr>
            <w:tcW w:w="9782" w:type="dxa"/>
            <w:gridSpan w:val="3"/>
            <w:tcBorders>
              <w:top w:val="nil"/>
              <w:left w:val="single" w:sz="4" w:space="0" w:color="auto"/>
              <w:bottom w:val="single" w:sz="4" w:space="0" w:color="auto"/>
              <w:right w:val="single" w:sz="4" w:space="0" w:color="auto"/>
            </w:tcBorders>
          </w:tcPr>
          <w:p w14:paraId="1425A0F4" w14:textId="5B45AE47" w:rsidR="00872AFE" w:rsidRPr="00711388" w:rsidRDefault="00872AFE" w:rsidP="00567869">
            <w:pPr>
              <w:jc w:val="left"/>
              <w:rPr>
                <w:i/>
                <w:lang w:val="en-GB"/>
              </w:rPr>
            </w:pPr>
            <w:r w:rsidRPr="00711388">
              <w:rPr>
                <w:i/>
                <w:lang w:val="en-GB"/>
              </w:rPr>
              <w:lastRenderedPageBreak/>
              <w:t xml:space="preserve">OPTION 2 </w:t>
            </w:r>
            <w:r w:rsidR="00711388" w:rsidRPr="00711388">
              <w:rPr>
                <w:i/>
                <w:lang w:val="en-GB"/>
              </w:rPr>
              <w:t>-</w:t>
            </w:r>
            <w:r w:rsidRPr="00711388">
              <w:rPr>
                <w:i/>
                <w:lang w:val="en-GB"/>
              </w:rPr>
              <w:t xml:space="preserve"> HEALTH RISK</w:t>
            </w:r>
          </w:p>
          <w:p w14:paraId="029C7055" w14:textId="77777777" w:rsidR="00872AFE" w:rsidRPr="00711388" w:rsidRDefault="00872AFE" w:rsidP="00567869">
            <w:pPr>
              <w:jc w:val="left"/>
              <w:rPr>
                <w:lang w:val="en-GB" w:eastAsia="fr-FR"/>
              </w:rPr>
            </w:pPr>
            <w:r w:rsidRPr="00711388">
              <w:rPr>
                <w:lang w:val="en-GB" w:eastAsia="fr-FR"/>
              </w:rPr>
              <w:t>To be completed if the internal model only has a split between Trend and Level risk. In that case the following template (S.26.14.01.05) replaces the template above (S.26.14.01.03).</w:t>
            </w:r>
          </w:p>
        </w:tc>
      </w:tr>
      <w:tr w:rsidR="00872AFE" w:rsidRPr="00711388" w14:paraId="3CC1B69A"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57C0BA9C" w14:textId="77777777" w:rsidR="00872AFE" w:rsidRPr="00711388" w:rsidRDefault="00872AFE" w:rsidP="00567869">
            <w:pPr>
              <w:jc w:val="left"/>
              <w:rPr>
                <w:lang w:val="en-GB"/>
              </w:rPr>
            </w:pPr>
            <w:r w:rsidRPr="00711388">
              <w:rPr>
                <w:lang w:val="en-GB"/>
              </w:rPr>
              <w:t>C0010/R0600</w:t>
            </w:r>
          </w:p>
        </w:tc>
        <w:tc>
          <w:tcPr>
            <w:tcW w:w="0" w:type="auto"/>
            <w:tcBorders>
              <w:top w:val="nil"/>
              <w:left w:val="nil"/>
              <w:bottom w:val="single" w:sz="4" w:space="0" w:color="auto"/>
              <w:right w:val="single" w:sz="4" w:space="0" w:color="auto"/>
            </w:tcBorders>
            <w:hideMark/>
          </w:tcPr>
          <w:p w14:paraId="17C3C83E" w14:textId="77777777" w:rsidR="00872AFE" w:rsidRPr="00711388" w:rsidRDefault="00872AFE" w:rsidP="00567869">
            <w:pPr>
              <w:jc w:val="left"/>
              <w:rPr>
                <w:lang w:val="en-GB"/>
              </w:rPr>
            </w:pPr>
            <w:r w:rsidRPr="00711388">
              <w:rPr>
                <w:lang w:val="en-GB"/>
              </w:rPr>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CE5B6A2" w14:textId="77777777" w:rsidR="00872AFE" w:rsidRPr="00711388" w:rsidRDefault="00872AFE" w:rsidP="00567869">
            <w:pPr>
              <w:rPr>
                <w:lang w:val="en-GB" w:eastAsia="fr-FR"/>
              </w:rPr>
            </w:pPr>
            <w:r w:rsidRPr="00711388">
              <w:rPr>
                <w:lang w:val="en-GB"/>
              </w:rPr>
              <w:t>Best estimate shall be reported net of reinsurance and refers to the products of the health insurance portfolio that are sensitive to the relevant risk category. TPs calculated as a whole should be taken in as well.</w:t>
            </w:r>
          </w:p>
          <w:p w14:paraId="239C42F7" w14:textId="77777777" w:rsidR="00872AFE" w:rsidRPr="00711388" w:rsidRDefault="00872AFE" w:rsidP="00567869">
            <w:pPr>
              <w:jc w:val="left"/>
              <w:rPr>
                <w:lang w:val="en-GB"/>
              </w:rPr>
            </w:pPr>
            <w:r w:rsidRPr="00711388">
              <w:rPr>
                <w:lang w:val="en-GB"/>
              </w:rPr>
              <w:t>The split for disability-morbidity risk aggregate refers to annuities paid out (“APO”) or not (“ANPO”).</w:t>
            </w:r>
          </w:p>
        </w:tc>
      </w:tr>
      <w:tr w:rsidR="00872AFE" w:rsidRPr="00711388" w14:paraId="3F21C068"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6E87069D" w14:textId="77777777" w:rsidR="00872AFE" w:rsidRPr="00711388" w:rsidRDefault="00872AFE" w:rsidP="00567869">
            <w:pPr>
              <w:jc w:val="left"/>
              <w:rPr>
                <w:lang w:val="en-GB"/>
              </w:rPr>
            </w:pPr>
            <w:r w:rsidRPr="00711388">
              <w:rPr>
                <w:lang w:val="en-GB"/>
              </w:rPr>
              <w:t>C0050/R0600</w:t>
            </w:r>
          </w:p>
        </w:tc>
        <w:tc>
          <w:tcPr>
            <w:tcW w:w="0" w:type="auto"/>
            <w:tcBorders>
              <w:top w:val="nil"/>
              <w:left w:val="nil"/>
              <w:bottom w:val="single" w:sz="4" w:space="0" w:color="auto"/>
              <w:right w:val="single" w:sz="4" w:space="0" w:color="auto"/>
            </w:tcBorders>
            <w:hideMark/>
          </w:tcPr>
          <w:p w14:paraId="4D15989D" w14:textId="77777777" w:rsidR="00872AFE" w:rsidRPr="00711388" w:rsidRDefault="00872AFE" w:rsidP="00567869">
            <w:pPr>
              <w:jc w:val="left"/>
              <w:rPr>
                <w:lang w:val="en-GB"/>
              </w:rPr>
            </w:pPr>
            <w:r w:rsidRPr="00711388">
              <w:rPr>
                <w:lang w:val="en-GB"/>
              </w:rPr>
              <w:t>Net Written Premiums</w:t>
            </w:r>
          </w:p>
        </w:tc>
        <w:tc>
          <w:tcPr>
            <w:tcW w:w="4761" w:type="dxa"/>
            <w:tcBorders>
              <w:top w:val="nil"/>
              <w:left w:val="nil"/>
              <w:bottom w:val="single" w:sz="4" w:space="0" w:color="auto"/>
              <w:right w:val="single" w:sz="4" w:space="0" w:color="auto"/>
            </w:tcBorders>
            <w:hideMark/>
          </w:tcPr>
          <w:p w14:paraId="508CA84F" w14:textId="77777777" w:rsidR="00872AFE" w:rsidRPr="00711388" w:rsidRDefault="00872AFE" w:rsidP="00567869">
            <w:pPr>
              <w:jc w:val="left"/>
              <w:rPr>
                <w:lang w:val="en-GB"/>
              </w:rPr>
            </w:pPr>
            <w:r w:rsidRPr="00711388">
              <w:rPr>
                <w:lang w:val="en-GB"/>
              </w:rPr>
              <w:t>The total of the net written premiums shall be reported for the products of the health insurance portfolio that are sensitive to the relevant risk category.</w:t>
            </w:r>
          </w:p>
        </w:tc>
      </w:tr>
      <w:tr w:rsidR="00872AFE" w:rsidRPr="00711388" w14:paraId="3A53D31B"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0CDF2A3B" w14:textId="77777777" w:rsidR="00872AFE" w:rsidRPr="00711388" w:rsidRDefault="00872AFE" w:rsidP="00567869">
            <w:pPr>
              <w:jc w:val="left"/>
              <w:rPr>
                <w:lang w:val="en-GB"/>
              </w:rPr>
            </w:pPr>
            <w:r w:rsidRPr="00711388">
              <w:rPr>
                <w:lang w:val="en-GB"/>
              </w:rPr>
              <w:t>C0060/R0600</w:t>
            </w:r>
          </w:p>
        </w:tc>
        <w:tc>
          <w:tcPr>
            <w:tcW w:w="0" w:type="auto"/>
            <w:tcBorders>
              <w:top w:val="nil"/>
              <w:left w:val="nil"/>
              <w:bottom w:val="single" w:sz="4" w:space="0" w:color="auto"/>
              <w:right w:val="single" w:sz="4" w:space="0" w:color="auto"/>
            </w:tcBorders>
            <w:hideMark/>
          </w:tcPr>
          <w:p w14:paraId="6863C1BE" w14:textId="77777777" w:rsidR="00872AFE" w:rsidRPr="00711388" w:rsidRDefault="00872AFE" w:rsidP="00567869">
            <w:pPr>
              <w:jc w:val="left"/>
              <w:rPr>
                <w:lang w:val="en-GB"/>
              </w:rPr>
            </w:pPr>
            <w:r w:rsidRPr="00711388">
              <w:rPr>
                <w:lang w:val="en-GB"/>
              </w:rPr>
              <w:t>Sum insured</w:t>
            </w:r>
          </w:p>
        </w:tc>
        <w:tc>
          <w:tcPr>
            <w:tcW w:w="4761" w:type="dxa"/>
            <w:tcBorders>
              <w:top w:val="nil"/>
              <w:left w:val="nil"/>
              <w:bottom w:val="single" w:sz="4" w:space="0" w:color="auto"/>
              <w:right w:val="single" w:sz="4" w:space="0" w:color="auto"/>
            </w:tcBorders>
            <w:hideMark/>
          </w:tcPr>
          <w:p w14:paraId="560C8B96" w14:textId="77777777" w:rsidR="00872AFE" w:rsidRPr="00711388" w:rsidRDefault="00872AFE" w:rsidP="00567869">
            <w:pPr>
              <w:jc w:val="left"/>
              <w:rPr>
                <w:lang w:val="en-GB"/>
              </w:rPr>
            </w:pPr>
            <w:r w:rsidRPr="00711388">
              <w:rPr>
                <w:lang w:val="en-GB"/>
              </w:rPr>
              <w:t>The total sum insured shall be reported for the products of the health insurance portfolio that are sensitive to the relevant risk category.</w:t>
            </w:r>
          </w:p>
        </w:tc>
      </w:tr>
      <w:tr w:rsidR="00872AFE" w:rsidRPr="00711388" w14:paraId="4BBC3DFA"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3CD695F0" w14:textId="77777777" w:rsidR="00872AFE" w:rsidRPr="00711388" w:rsidRDefault="00872AFE" w:rsidP="00567869">
            <w:pPr>
              <w:jc w:val="left"/>
              <w:rPr>
                <w:lang w:val="en-GB"/>
              </w:rPr>
            </w:pPr>
            <w:r w:rsidRPr="00711388">
              <w:rPr>
                <w:lang w:val="en-GB"/>
              </w:rPr>
              <w:t>C0070/R0580-R0600</w:t>
            </w:r>
          </w:p>
        </w:tc>
        <w:tc>
          <w:tcPr>
            <w:tcW w:w="0" w:type="auto"/>
            <w:tcBorders>
              <w:top w:val="nil"/>
              <w:left w:val="nil"/>
              <w:bottom w:val="single" w:sz="4" w:space="0" w:color="auto"/>
              <w:right w:val="single" w:sz="4" w:space="0" w:color="auto"/>
            </w:tcBorders>
            <w:hideMark/>
          </w:tcPr>
          <w:p w14:paraId="0F42FDF2" w14:textId="77777777" w:rsidR="00872AFE" w:rsidRPr="00711388" w:rsidRDefault="00872AFE" w:rsidP="00567869">
            <w:pPr>
              <w:jc w:val="left"/>
              <w:rPr>
                <w:lang w:val="en-GB"/>
              </w:rPr>
            </w:pPr>
            <w:r w:rsidRPr="00711388">
              <w:rPr>
                <w:lang w:val="en-GB"/>
              </w:rPr>
              <w:t>Solvency Capital Requirements</w:t>
            </w:r>
          </w:p>
        </w:tc>
        <w:tc>
          <w:tcPr>
            <w:tcW w:w="4761" w:type="dxa"/>
            <w:tcBorders>
              <w:top w:val="nil"/>
              <w:left w:val="nil"/>
              <w:bottom w:val="single" w:sz="4" w:space="0" w:color="auto"/>
              <w:right w:val="single" w:sz="4" w:space="0" w:color="auto"/>
            </w:tcBorders>
            <w:hideMark/>
          </w:tcPr>
          <w:p w14:paraId="1814D3A8" w14:textId="77777777" w:rsidR="00872AFE" w:rsidRPr="00711388" w:rsidRDefault="00872AFE" w:rsidP="00567869">
            <w:pPr>
              <w:jc w:val="left"/>
              <w:rPr>
                <w:lang w:val="en-GB"/>
              </w:rPr>
            </w:pPr>
            <w:r w:rsidRPr="00711388">
              <w:rPr>
                <w:lang w:val="en-GB"/>
              </w:rPr>
              <w:t>The SCR for the relevant risk category, net of reinsurance.</w:t>
            </w:r>
          </w:p>
          <w:p w14:paraId="720883FC" w14:textId="77777777" w:rsidR="00872AFE" w:rsidRPr="00711388" w:rsidRDefault="00872AFE" w:rsidP="00567869">
            <w:pPr>
              <w:jc w:val="left"/>
              <w:rPr>
                <w:lang w:val="en-GB"/>
              </w:rPr>
            </w:pPr>
            <w:r w:rsidRPr="00711388">
              <w:rPr>
                <w:lang w:val="en-GB"/>
              </w:rPr>
              <w:t xml:space="preserve">For the aggregate risks, the net SCR after aggregation over the underlying submodules should be reported. </w:t>
            </w:r>
          </w:p>
        </w:tc>
      </w:tr>
      <w:tr w:rsidR="00872AFE" w:rsidRPr="00711388" w14:paraId="07A6E7F6"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0FA27B29" w14:textId="77777777" w:rsidR="00872AFE" w:rsidRPr="00711388" w:rsidRDefault="00872AFE" w:rsidP="00567869">
            <w:pPr>
              <w:jc w:val="left"/>
              <w:rPr>
                <w:lang w:val="en-GB"/>
              </w:rPr>
            </w:pPr>
            <w:r w:rsidRPr="00711388">
              <w:rPr>
                <w:lang w:val="en-GB"/>
              </w:rPr>
              <w:t>C0080/R0580-R0600</w:t>
            </w:r>
          </w:p>
        </w:tc>
        <w:tc>
          <w:tcPr>
            <w:tcW w:w="0" w:type="auto"/>
            <w:tcBorders>
              <w:top w:val="nil"/>
              <w:left w:val="nil"/>
              <w:bottom w:val="single" w:sz="4" w:space="0" w:color="auto"/>
              <w:right w:val="single" w:sz="4" w:space="0" w:color="auto"/>
            </w:tcBorders>
            <w:hideMark/>
          </w:tcPr>
          <w:p w14:paraId="675B977A" w14:textId="77777777" w:rsidR="00872AFE" w:rsidRPr="00711388" w:rsidRDefault="00872AFE" w:rsidP="00567869">
            <w:pPr>
              <w:jc w:val="left"/>
              <w:rPr>
                <w:lang w:val="en-GB"/>
              </w:rPr>
            </w:pPr>
            <w:r w:rsidRPr="00711388">
              <w:rPr>
                <w:lang w:val="en-GB"/>
              </w:rPr>
              <w:t>Mean</w:t>
            </w:r>
          </w:p>
        </w:tc>
        <w:tc>
          <w:tcPr>
            <w:tcW w:w="4761" w:type="dxa"/>
            <w:tcBorders>
              <w:top w:val="nil"/>
              <w:left w:val="nil"/>
              <w:bottom w:val="single" w:sz="4" w:space="0" w:color="auto"/>
              <w:right w:val="single" w:sz="4" w:space="0" w:color="auto"/>
            </w:tcBorders>
            <w:hideMark/>
          </w:tcPr>
          <w:p w14:paraId="3FCF1D61" w14:textId="77777777" w:rsidR="00872AFE" w:rsidRPr="00711388" w:rsidRDefault="00872AFE" w:rsidP="00567869">
            <w:pPr>
              <w:jc w:val="left"/>
              <w:rPr>
                <w:lang w:val="en-GB"/>
              </w:rPr>
            </w:pPr>
            <w:r w:rsidRPr="00711388">
              <w:rPr>
                <w:lang w:val="en-GB"/>
              </w:rPr>
              <w:t>The mean of the probability distribution of the net SCR</w:t>
            </w:r>
          </w:p>
        </w:tc>
      </w:tr>
      <w:tr w:rsidR="00872AFE" w:rsidRPr="00711388" w14:paraId="0888D1BC"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291D740D" w14:textId="77777777" w:rsidR="00872AFE" w:rsidRPr="00711388" w:rsidRDefault="00872AFE" w:rsidP="00567869">
            <w:pPr>
              <w:jc w:val="left"/>
              <w:rPr>
                <w:lang w:val="en-GB"/>
              </w:rPr>
            </w:pPr>
            <w:r w:rsidRPr="00711388">
              <w:rPr>
                <w:lang w:val="en-GB"/>
              </w:rPr>
              <w:t>C0090/R0580-R0600</w:t>
            </w:r>
          </w:p>
        </w:tc>
        <w:tc>
          <w:tcPr>
            <w:tcW w:w="0" w:type="auto"/>
            <w:tcBorders>
              <w:top w:val="nil"/>
              <w:left w:val="nil"/>
              <w:bottom w:val="single" w:sz="4" w:space="0" w:color="auto"/>
              <w:right w:val="single" w:sz="4" w:space="0" w:color="auto"/>
            </w:tcBorders>
            <w:hideMark/>
          </w:tcPr>
          <w:p w14:paraId="69F9EC97" w14:textId="77777777" w:rsidR="00872AFE" w:rsidRPr="00711388" w:rsidRDefault="00872AFE" w:rsidP="00567869">
            <w:pPr>
              <w:jc w:val="left"/>
              <w:rPr>
                <w:lang w:val="en-GB"/>
              </w:rPr>
            </w:pPr>
            <w:r w:rsidRPr="00711388">
              <w:rPr>
                <w:lang w:val="en-GB"/>
              </w:rPr>
              <w:t>Standard deviation</w:t>
            </w:r>
          </w:p>
        </w:tc>
        <w:tc>
          <w:tcPr>
            <w:tcW w:w="4761" w:type="dxa"/>
            <w:tcBorders>
              <w:top w:val="nil"/>
              <w:left w:val="nil"/>
              <w:bottom w:val="single" w:sz="4" w:space="0" w:color="auto"/>
              <w:right w:val="single" w:sz="4" w:space="0" w:color="auto"/>
            </w:tcBorders>
            <w:hideMark/>
          </w:tcPr>
          <w:p w14:paraId="33F63CD7" w14:textId="77777777" w:rsidR="00872AFE" w:rsidRPr="00711388" w:rsidRDefault="00872AFE" w:rsidP="00567869">
            <w:pPr>
              <w:jc w:val="left"/>
              <w:rPr>
                <w:lang w:val="en-GB"/>
              </w:rPr>
            </w:pPr>
            <w:r w:rsidRPr="00711388">
              <w:rPr>
                <w:lang w:val="en-GB"/>
              </w:rPr>
              <w:t>The Standard deviation of the probability distribution of the net SCR</w:t>
            </w:r>
          </w:p>
        </w:tc>
      </w:tr>
      <w:tr w:rsidR="00872AFE" w:rsidRPr="00711388" w14:paraId="5834BE1F"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03E2D3AC" w14:textId="77777777" w:rsidR="00872AFE" w:rsidRPr="00711388" w:rsidRDefault="00872AFE" w:rsidP="00567869">
            <w:pPr>
              <w:jc w:val="left"/>
              <w:rPr>
                <w:lang w:val="en-GB"/>
              </w:rPr>
            </w:pPr>
            <w:r w:rsidRPr="00711388">
              <w:rPr>
                <w:lang w:val="en-GB"/>
              </w:rPr>
              <w:t>C0100-C0310/R0580-R0600</w:t>
            </w:r>
          </w:p>
        </w:tc>
        <w:tc>
          <w:tcPr>
            <w:tcW w:w="0" w:type="auto"/>
            <w:tcBorders>
              <w:top w:val="nil"/>
              <w:left w:val="nil"/>
              <w:bottom w:val="single" w:sz="4" w:space="0" w:color="auto"/>
              <w:right w:val="single" w:sz="4" w:space="0" w:color="auto"/>
            </w:tcBorders>
            <w:hideMark/>
          </w:tcPr>
          <w:p w14:paraId="2FDF0DB4" w14:textId="77777777" w:rsidR="00872AFE" w:rsidRPr="00711388" w:rsidRDefault="00872AFE" w:rsidP="00567869">
            <w:pPr>
              <w:jc w:val="left"/>
              <w:rPr>
                <w:lang w:val="en-GB"/>
              </w:rPr>
            </w:pPr>
            <w:r w:rsidRPr="00711388">
              <w:rPr>
                <w:lang w:val="en-GB"/>
              </w:rPr>
              <w:t>Percentiles from 0.001 to 0.999</w:t>
            </w:r>
          </w:p>
        </w:tc>
        <w:tc>
          <w:tcPr>
            <w:tcW w:w="4761" w:type="dxa"/>
            <w:tcBorders>
              <w:top w:val="nil"/>
              <w:left w:val="nil"/>
              <w:bottom w:val="single" w:sz="4" w:space="0" w:color="auto"/>
              <w:right w:val="single" w:sz="4" w:space="0" w:color="auto"/>
            </w:tcBorders>
            <w:hideMark/>
          </w:tcPr>
          <w:p w14:paraId="1B1D9047" w14:textId="77777777" w:rsidR="00872AFE" w:rsidRPr="00711388" w:rsidRDefault="00872AFE" w:rsidP="00567869">
            <w:pPr>
              <w:jc w:val="left"/>
              <w:rPr>
                <w:lang w:val="en-GB"/>
              </w:rPr>
            </w:pPr>
            <w:r w:rsidRPr="00711388">
              <w:rPr>
                <w:lang w:val="en-GB"/>
              </w:rPr>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872AFE" w:rsidRPr="00711388" w14:paraId="7E08FBB3" w14:textId="77777777" w:rsidTr="00567869">
        <w:trPr>
          <w:trHeight w:val="427"/>
        </w:trPr>
        <w:tc>
          <w:tcPr>
            <w:tcW w:w="9782" w:type="dxa"/>
            <w:gridSpan w:val="3"/>
            <w:tcBorders>
              <w:top w:val="nil"/>
              <w:left w:val="single" w:sz="4" w:space="0" w:color="auto"/>
              <w:bottom w:val="single" w:sz="4" w:space="0" w:color="auto"/>
              <w:right w:val="single" w:sz="4" w:space="0" w:color="auto"/>
            </w:tcBorders>
            <w:hideMark/>
          </w:tcPr>
          <w:p w14:paraId="7A6E8C4A" w14:textId="77777777" w:rsidR="00872AFE" w:rsidRPr="00711388" w:rsidRDefault="00872AFE" w:rsidP="00567869">
            <w:pPr>
              <w:jc w:val="left"/>
              <w:rPr>
                <w:lang w:val="en-GB"/>
              </w:rPr>
            </w:pPr>
            <w:r w:rsidRPr="00711388">
              <w:rPr>
                <w:i/>
                <w:lang w:val="en-GB"/>
              </w:rPr>
              <w:t>SOLVENCY CAPITAL REQUIREMENTS</w:t>
            </w:r>
          </w:p>
        </w:tc>
      </w:tr>
      <w:tr w:rsidR="00872AFE" w:rsidRPr="00711388" w14:paraId="6E5B8A29" w14:textId="77777777" w:rsidTr="00567869">
        <w:trPr>
          <w:trHeight w:val="600"/>
        </w:trPr>
        <w:tc>
          <w:tcPr>
            <w:tcW w:w="2683" w:type="dxa"/>
            <w:tcBorders>
              <w:top w:val="nil"/>
              <w:left w:val="single" w:sz="4" w:space="0" w:color="auto"/>
              <w:bottom w:val="single" w:sz="4" w:space="0" w:color="auto"/>
              <w:right w:val="single" w:sz="4" w:space="0" w:color="auto"/>
            </w:tcBorders>
          </w:tcPr>
          <w:p w14:paraId="39ACF5F1" w14:textId="77777777" w:rsidR="00872AFE" w:rsidRPr="00711388" w:rsidRDefault="00872AFE" w:rsidP="00567869">
            <w:pPr>
              <w:jc w:val="left"/>
              <w:rPr>
                <w:lang w:val="en-GB"/>
              </w:rPr>
            </w:pPr>
            <w:r w:rsidRPr="00711388">
              <w:rPr>
                <w:lang w:val="en-GB"/>
              </w:rPr>
              <w:lastRenderedPageBreak/>
              <w:t>C0320/R0610</w:t>
            </w:r>
          </w:p>
          <w:p w14:paraId="3B63F864" w14:textId="77777777" w:rsidR="00872AFE" w:rsidRPr="00711388" w:rsidRDefault="00872AFE" w:rsidP="00567869">
            <w:pPr>
              <w:jc w:val="left"/>
              <w:rPr>
                <w:lang w:val="en-GB"/>
              </w:rPr>
            </w:pPr>
          </w:p>
        </w:tc>
        <w:tc>
          <w:tcPr>
            <w:tcW w:w="0" w:type="auto"/>
            <w:tcBorders>
              <w:top w:val="nil"/>
              <w:left w:val="nil"/>
              <w:bottom w:val="single" w:sz="4" w:space="0" w:color="auto"/>
              <w:right w:val="single" w:sz="4" w:space="0" w:color="auto"/>
            </w:tcBorders>
            <w:hideMark/>
          </w:tcPr>
          <w:p w14:paraId="053CE601" w14:textId="77777777" w:rsidR="00872AFE" w:rsidRPr="00711388" w:rsidRDefault="00872AFE" w:rsidP="00567869">
            <w:pPr>
              <w:jc w:val="left"/>
              <w:rPr>
                <w:lang w:val="en-GB"/>
              </w:rPr>
            </w:pPr>
            <w:r w:rsidRPr="00711388">
              <w:rPr>
                <w:lang w:val="en-GB"/>
              </w:rPr>
              <w:t xml:space="preserve">Total undiversified risk: Life underwriting, </w:t>
            </w:r>
          </w:p>
          <w:p w14:paraId="0C506765" w14:textId="77777777" w:rsidR="00872AFE" w:rsidRPr="00711388" w:rsidRDefault="00872AFE" w:rsidP="00567869">
            <w:pPr>
              <w:jc w:val="left"/>
              <w:rPr>
                <w:lang w:val="en-GB"/>
              </w:rPr>
            </w:pPr>
            <w:r w:rsidRPr="00711388">
              <w:rPr>
                <w:lang w:val="en-GB"/>
              </w:rPr>
              <w:t>Health underwriting, Life and Health underwriting</w:t>
            </w:r>
          </w:p>
        </w:tc>
        <w:tc>
          <w:tcPr>
            <w:tcW w:w="4761" w:type="dxa"/>
            <w:tcBorders>
              <w:top w:val="nil"/>
              <w:left w:val="nil"/>
              <w:bottom w:val="single" w:sz="4" w:space="0" w:color="auto"/>
              <w:right w:val="single" w:sz="4" w:space="0" w:color="auto"/>
            </w:tcBorders>
          </w:tcPr>
          <w:p w14:paraId="039B358F" w14:textId="77777777" w:rsidR="00872AFE" w:rsidRPr="00711388" w:rsidRDefault="00872AFE" w:rsidP="00567869">
            <w:pPr>
              <w:pStyle w:val="CommentText"/>
              <w:rPr>
                <w:sz w:val="24"/>
                <w:szCs w:val="24"/>
                <w:lang w:val="en-GB"/>
              </w:rPr>
            </w:pPr>
            <w:r w:rsidRPr="00711388">
              <w:rPr>
                <w:sz w:val="24"/>
                <w:szCs w:val="24"/>
                <w:lang w:val="en-GB"/>
              </w:rPr>
              <w:t>The sum of all (sub-) SCRs.</w:t>
            </w:r>
          </w:p>
          <w:p w14:paraId="74625456" w14:textId="77777777" w:rsidR="00872AFE" w:rsidRPr="00711388" w:rsidRDefault="00872AFE" w:rsidP="00567869">
            <w:pPr>
              <w:pStyle w:val="CommentText"/>
              <w:rPr>
                <w:sz w:val="24"/>
                <w:szCs w:val="24"/>
                <w:lang w:val="en-GB" w:eastAsia="fr-FR"/>
              </w:rPr>
            </w:pPr>
            <w:r w:rsidRPr="00711388">
              <w:rPr>
                <w:sz w:val="24"/>
                <w:szCs w:val="24"/>
                <w:lang w:val="en-GB"/>
              </w:rPr>
              <w:t>For lapse, please choose the sum as appropriate to the splits presented on the most granular level.</w:t>
            </w:r>
          </w:p>
          <w:p w14:paraId="7B4A5994" w14:textId="77777777" w:rsidR="00872AFE" w:rsidRPr="00711388" w:rsidRDefault="00872AFE" w:rsidP="00567869">
            <w:pPr>
              <w:pStyle w:val="CommentText"/>
              <w:rPr>
                <w:sz w:val="24"/>
                <w:szCs w:val="24"/>
                <w:lang w:val="en-GB"/>
              </w:rPr>
            </w:pPr>
            <w:r w:rsidRPr="00711388">
              <w:rPr>
                <w:sz w:val="24"/>
                <w:szCs w:val="24"/>
                <w:lang w:val="en-GB"/>
              </w:rPr>
              <w:t>Examples: (1) If lapse increase and lapse decrease and mass lapse are available,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p>
        </w:tc>
      </w:tr>
      <w:tr w:rsidR="00872AFE" w:rsidRPr="00711388" w14:paraId="48D0EFD5" w14:textId="77777777" w:rsidTr="00567869">
        <w:trPr>
          <w:trHeight w:val="600"/>
        </w:trPr>
        <w:tc>
          <w:tcPr>
            <w:tcW w:w="2683" w:type="dxa"/>
            <w:tcBorders>
              <w:top w:val="nil"/>
              <w:left w:val="single" w:sz="4" w:space="0" w:color="auto"/>
              <w:bottom w:val="single" w:sz="4" w:space="0" w:color="auto"/>
              <w:right w:val="single" w:sz="4" w:space="0" w:color="auto"/>
            </w:tcBorders>
            <w:hideMark/>
          </w:tcPr>
          <w:p w14:paraId="48D0296D" w14:textId="77777777" w:rsidR="00872AFE" w:rsidRPr="00711388" w:rsidRDefault="00872AFE" w:rsidP="00567869">
            <w:pPr>
              <w:jc w:val="left"/>
              <w:rPr>
                <w:lang w:val="en-GB"/>
              </w:rPr>
            </w:pPr>
            <w:r w:rsidRPr="00711388">
              <w:rPr>
                <w:lang w:val="en-GB"/>
              </w:rPr>
              <w:t>C0320/R0620</w:t>
            </w:r>
          </w:p>
        </w:tc>
        <w:tc>
          <w:tcPr>
            <w:tcW w:w="0" w:type="auto"/>
            <w:tcBorders>
              <w:top w:val="nil"/>
              <w:left w:val="nil"/>
              <w:bottom w:val="single" w:sz="4" w:space="0" w:color="auto"/>
              <w:right w:val="single" w:sz="4" w:space="0" w:color="auto"/>
            </w:tcBorders>
            <w:hideMark/>
          </w:tcPr>
          <w:p w14:paraId="74D20F0A" w14:textId="77777777" w:rsidR="00872AFE" w:rsidRPr="00711388" w:rsidRDefault="00872AFE" w:rsidP="00567869">
            <w:pPr>
              <w:jc w:val="left"/>
              <w:rPr>
                <w:lang w:val="en-GB"/>
              </w:rPr>
            </w:pPr>
            <w:r w:rsidRPr="00711388">
              <w:rPr>
                <w:lang w:val="en-GB"/>
              </w:rPr>
              <w:t>Diversification:</w:t>
            </w:r>
          </w:p>
          <w:p w14:paraId="3997E7AC" w14:textId="77777777" w:rsidR="00872AFE" w:rsidRPr="00711388" w:rsidRDefault="00872AFE" w:rsidP="00567869">
            <w:pPr>
              <w:jc w:val="left"/>
              <w:rPr>
                <w:lang w:val="en-GB"/>
              </w:rPr>
            </w:pPr>
            <w:r w:rsidRPr="00711388">
              <w:rPr>
                <w:lang w:val="en-GB"/>
              </w:rPr>
              <w:t xml:space="preserve">Life underwriting, </w:t>
            </w:r>
          </w:p>
          <w:p w14:paraId="139F80D6" w14:textId="77777777" w:rsidR="00872AFE" w:rsidRPr="00711388" w:rsidRDefault="00872AFE" w:rsidP="00567869">
            <w:pPr>
              <w:jc w:val="left"/>
              <w:rPr>
                <w:lang w:val="en-GB"/>
              </w:rPr>
            </w:pPr>
            <w:r w:rsidRPr="00711388">
              <w:rPr>
                <w:lang w:val="en-GB"/>
              </w:rPr>
              <w:t>Health underwriting, Life and Health underwriting</w:t>
            </w:r>
          </w:p>
        </w:tc>
        <w:tc>
          <w:tcPr>
            <w:tcW w:w="4761" w:type="dxa"/>
            <w:tcBorders>
              <w:top w:val="nil"/>
              <w:left w:val="nil"/>
              <w:bottom w:val="single" w:sz="4" w:space="0" w:color="auto"/>
              <w:right w:val="single" w:sz="4" w:space="0" w:color="auto"/>
            </w:tcBorders>
          </w:tcPr>
          <w:p w14:paraId="691E52ED" w14:textId="77777777" w:rsidR="00872AFE" w:rsidRPr="00711388" w:rsidRDefault="00872AFE" w:rsidP="00567869">
            <w:pPr>
              <w:jc w:val="left"/>
              <w:rPr>
                <w:lang w:val="en-GB"/>
              </w:rPr>
            </w:pPr>
            <w:r w:rsidRPr="00711388">
              <w:rPr>
                <w:lang w:val="en-GB"/>
              </w:rPr>
              <w:t>The diversification between the sub risks.</w:t>
            </w:r>
          </w:p>
          <w:p w14:paraId="4B604F59" w14:textId="77777777" w:rsidR="00872AFE" w:rsidRPr="00711388" w:rsidRDefault="00872AFE" w:rsidP="00567869">
            <w:pPr>
              <w:jc w:val="left"/>
              <w:rPr>
                <w:lang w:val="en-GB"/>
              </w:rPr>
            </w:pPr>
            <w:r w:rsidRPr="00711388">
              <w:rPr>
                <w:lang w:val="en-GB" w:eastAsia="es-ES"/>
              </w:rPr>
              <w:t>This amount should be reported as a negative value</w:t>
            </w:r>
            <w:r w:rsidRPr="00711388">
              <w:rPr>
                <w:bCs/>
                <w:lang w:val="en-GB"/>
              </w:rPr>
              <w:t>.</w:t>
            </w:r>
          </w:p>
        </w:tc>
      </w:tr>
      <w:tr w:rsidR="00872AFE" w:rsidRPr="00711388" w14:paraId="5CB676EE" w14:textId="77777777" w:rsidTr="00567869">
        <w:trPr>
          <w:trHeight w:val="600"/>
        </w:trPr>
        <w:tc>
          <w:tcPr>
            <w:tcW w:w="2683" w:type="dxa"/>
            <w:tcBorders>
              <w:top w:val="nil"/>
              <w:left w:val="single" w:sz="4" w:space="0" w:color="auto"/>
              <w:bottom w:val="single" w:sz="4" w:space="0" w:color="auto"/>
              <w:right w:val="single" w:sz="4" w:space="0" w:color="auto"/>
            </w:tcBorders>
          </w:tcPr>
          <w:p w14:paraId="128DAACE" w14:textId="77777777" w:rsidR="00872AFE" w:rsidRPr="00711388" w:rsidRDefault="00872AFE" w:rsidP="00567869">
            <w:pPr>
              <w:jc w:val="left"/>
              <w:rPr>
                <w:lang w:val="en-GB"/>
              </w:rPr>
            </w:pPr>
            <w:r w:rsidRPr="00711388">
              <w:rPr>
                <w:lang w:val="en-GB"/>
              </w:rPr>
              <w:t>C0320/R0630</w:t>
            </w:r>
          </w:p>
          <w:p w14:paraId="5FDE4DF1" w14:textId="77777777" w:rsidR="00872AFE" w:rsidRPr="00711388" w:rsidRDefault="00872AFE" w:rsidP="00567869">
            <w:pPr>
              <w:jc w:val="left"/>
              <w:rPr>
                <w:lang w:val="en-GB"/>
              </w:rPr>
            </w:pPr>
          </w:p>
        </w:tc>
        <w:tc>
          <w:tcPr>
            <w:tcW w:w="0" w:type="auto"/>
            <w:tcBorders>
              <w:top w:val="nil"/>
              <w:left w:val="nil"/>
              <w:bottom w:val="single" w:sz="4" w:space="0" w:color="auto"/>
              <w:right w:val="single" w:sz="4" w:space="0" w:color="auto"/>
            </w:tcBorders>
            <w:hideMark/>
          </w:tcPr>
          <w:p w14:paraId="6E60FDB9" w14:textId="77777777" w:rsidR="00872AFE" w:rsidRPr="00711388" w:rsidRDefault="00872AFE" w:rsidP="00567869">
            <w:pPr>
              <w:jc w:val="left"/>
              <w:rPr>
                <w:lang w:val="en-GB"/>
              </w:rPr>
            </w:pPr>
            <w:r w:rsidRPr="00711388">
              <w:rPr>
                <w:lang w:val="en-GB"/>
              </w:rPr>
              <w:t>Diversified risk:</w:t>
            </w:r>
          </w:p>
          <w:p w14:paraId="19F2A6FC" w14:textId="77777777" w:rsidR="00872AFE" w:rsidRPr="00711388" w:rsidRDefault="00872AFE" w:rsidP="00567869">
            <w:pPr>
              <w:jc w:val="left"/>
              <w:rPr>
                <w:lang w:val="en-GB"/>
              </w:rPr>
            </w:pPr>
            <w:r w:rsidRPr="00711388">
              <w:rPr>
                <w:lang w:val="en-GB"/>
              </w:rPr>
              <w:t xml:space="preserve">Life underwriting, </w:t>
            </w:r>
          </w:p>
          <w:p w14:paraId="0CFCBFEE" w14:textId="77777777" w:rsidR="00872AFE" w:rsidRPr="00711388" w:rsidRDefault="00872AFE" w:rsidP="00567869">
            <w:pPr>
              <w:jc w:val="left"/>
              <w:rPr>
                <w:lang w:val="en-GB"/>
              </w:rPr>
            </w:pPr>
            <w:r w:rsidRPr="00711388">
              <w:rPr>
                <w:lang w:val="en-GB"/>
              </w:rPr>
              <w:t>Health underwriting, Life and Health underwriting</w:t>
            </w:r>
          </w:p>
        </w:tc>
        <w:tc>
          <w:tcPr>
            <w:tcW w:w="4761" w:type="dxa"/>
            <w:tcBorders>
              <w:top w:val="nil"/>
              <w:left w:val="nil"/>
              <w:bottom w:val="single" w:sz="4" w:space="0" w:color="auto"/>
              <w:right w:val="single" w:sz="4" w:space="0" w:color="auto"/>
            </w:tcBorders>
          </w:tcPr>
          <w:p w14:paraId="575BD1A5" w14:textId="77777777" w:rsidR="00872AFE" w:rsidRPr="00711388" w:rsidRDefault="00872AFE" w:rsidP="00567869">
            <w:pPr>
              <w:jc w:val="left"/>
              <w:rPr>
                <w:lang w:val="en-GB"/>
              </w:rPr>
            </w:pPr>
            <w:r w:rsidRPr="00711388">
              <w:rPr>
                <w:lang w:val="en-GB"/>
              </w:rPr>
              <w:t>The aggregated SCR Life and Health risk after aggregating all sub risks.</w:t>
            </w:r>
          </w:p>
          <w:p w14:paraId="78868C04" w14:textId="77777777" w:rsidR="00872AFE" w:rsidRPr="00711388" w:rsidRDefault="00872AFE" w:rsidP="00567869">
            <w:pPr>
              <w:jc w:val="left"/>
              <w:rPr>
                <w:lang w:val="en-GB"/>
              </w:rPr>
            </w:pPr>
          </w:p>
        </w:tc>
      </w:tr>
    </w:tbl>
    <w:p w14:paraId="5EFD5D81" w14:textId="77777777" w:rsidR="00872AFE" w:rsidRPr="00711388" w:rsidRDefault="00872AFE" w:rsidP="00872AFE">
      <w:pPr>
        <w:rPr>
          <w:lang w:val="en-GB" w:eastAsia="fr-FR"/>
        </w:rPr>
      </w:pPr>
    </w:p>
    <w:p w14:paraId="38F8FDEC" w14:textId="6069515A" w:rsidR="00872AFE" w:rsidRPr="00711388" w:rsidRDefault="00872AFE" w:rsidP="00872AFE">
      <w:pPr>
        <w:pStyle w:val="ManualHeading2"/>
        <w:ind w:left="851" w:hanging="851"/>
        <w:rPr>
          <w:i/>
          <w:iCs/>
          <w:lang w:val="en-GB"/>
        </w:rPr>
      </w:pPr>
      <w:r w:rsidRPr="00711388">
        <w:rPr>
          <w:i/>
          <w:iCs/>
          <w:lang w:val="en-GB"/>
        </w:rPr>
        <w:t xml:space="preserve">S.26.15 </w:t>
      </w:r>
      <w:r w:rsidR="00711388" w:rsidRPr="00711388">
        <w:rPr>
          <w:i/>
          <w:iCs/>
          <w:lang w:val="en-GB"/>
        </w:rPr>
        <w:t>-</w:t>
      </w:r>
      <w:r w:rsidRPr="00711388">
        <w:rPr>
          <w:i/>
          <w:iCs/>
          <w:lang w:val="en-GB"/>
        </w:rPr>
        <w:t xml:space="preserve"> Internal model: Operational risk</w:t>
      </w:r>
    </w:p>
    <w:p w14:paraId="43321B54" w14:textId="77777777" w:rsidR="00872AFE" w:rsidRPr="00711388" w:rsidRDefault="00872AFE" w:rsidP="00872AFE">
      <w:pPr>
        <w:rPr>
          <w:lang w:val="en-GB"/>
        </w:rPr>
      </w:pPr>
      <w:r w:rsidRPr="00711388">
        <w:rPr>
          <w:i/>
          <w:iCs/>
          <w:lang w:val="en-GB"/>
        </w:rPr>
        <w:t>General comments:</w:t>
      </w:r>
    </w:p>
    <w:p w14:paraId="744F4220" w14:textId="77777777" w:rsidR="00872AFE" w:rsidRPr="00711388" w:rsidRDefault="00872AFE" w:rsidP="00872AFE">
      <w:pPr>
        <w:rPr>
          <w:lang w:val="en-GB"/>
        </w:rPr>
      </w:pPr>
      <w:r w:rsidRPr="00711388">
        <w:rPr>
          <w:lang w:val="en-GB"/>
        </w:rPr>
        <w:t>This section relates to annual submission of information for individual entities.</w:t>
      </w:r>
    </w:p>
    <w:p w14:paraId="1FA8B2F3" w14:textId="33BE6795" w:rsidR="00872AFE" w:rsidRPr="00711388" w:rsidRDefault="00872AFE" w:rsidP="00872AFE">
      <w:pPr>
        <w:rPr>
          <w:lang w:val="en-GB"/>
        </w:rPr>
      </w:pPr>
      <w:r w:rsidRPr="00711388">
        <w:rPr>
          <w:lang w:val="en-GB"/>
        </w:rPr>
        <w:t>This template shall be reported based on availability</w:t>
      </w:r>
      <w:r w:rsidR="00654BE4" w:rsidRPr="00711388">
        <w:rPr>
          <w:lang w:val="en-GB"/>
        </w:rPr>
        <w:t xml:space="preserve"> of data</w:t>
      </w:r>
      <w:r w:rsidRPr="00711388">
        <w:rPr>
          <w:lang w:val="en-GB"/>
        </w:rPr>
        <w:t xml:space="preserve"> according to the internal model architecture and risk profile when possible with reasonable effort. The data to be reported shall be agreed between national supervisory authorities and insurance and reinsurance undertakings.</w:t>
      </w:r>
    </w:p>
    <w:p w14:paraId="25E5C85B" w14:textId="77777777" w:rsidR="00872AFE" w:rsidRPr="00711388" w:rsidRDefault="00872AFE" w:rsidP="00872AFE">
      <w:pPr>
        <w:rPr>
          <w:lang w:val="en-GB"/>
        </w:rPr>
      </w:pPr>
      <w:r w:rsidRPr="00711388">
        <w:rPr>
          <w:lang w:val="en-GB"/>
        </w:rPr>
        <w:t>Each undertaking can use their own operational risks classification.</w:t>
      </w:r>
    </w:p>
    <w:p w14:paraId="7B4407BF" w14:textId="77777777" w:rsidR="00872AFE" w:rsidRPr="00711388" w:rsidRDefault="00872AFE" w:rsidP="00872AFE">
      <w:pPr>
        <w:rPr>
          <w:lang w:val="en-GB"/>
        </w:rPr>
      </w:pPr>
      <w:r w:rsidRPr="00711388">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p>
    <w:p w14:paraId="7BEA2F88" w14:textId="77777777" w:rsidR="00872AFE" w:rsidRPr="00711388" w:rsidRDefault="00872AFE" w:rsidP="00872AFE">
      <w:pPr>
        <w:rPr>
          <w:lang w:val="en-GB"/>
        </w:rPr>
      </w:pPr>
      <w:r w:rsidRPr="00711388">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p>
    <w:tbl>
      <w:tblPr>
        <w:tblStyle w:val="TableGrid"/>
        <w:tblW w:w="0" w:type="auto"/>
        <w:tblLook w:val="04A0" w:firstRow="1" w:lastRow="0" w:firstColumn="1" w:lastColumn="0" w:noHBand="0" w:noVBand="1"/>
      </w:tblPr>
      <w:tblGrid>
        <w:gridCol w:w="1483"/>
        <w:gridCol w:w="1474"/>
        <w:gridCol w:w="1474"/>
        <w:gridCol w:w="3908"/>
      </w:tblGrid>
      <w:tr w:rsidR="00872AFE" w:rsidRPr="00711388" w14:paraId="726274E7" w14:textId="77777777" w:rsidTr="00567869">
        <w:trPr>
          <w:trHeight w:val="700"/>
        </w:trPr>
        <w:tc>
          <w:tcPr>
            <w:tcW w:w="1361" w:type="dxa"/>
            <w:tcBorders>
              <w:top w:val="single" w:sz="4" w:space="0" w:color="auto"/>
              <w:left w:val="single" w:sz="4" w:space="0" w:color="auto"/>
              <w:bottom w:val="single" w:sz="4" w:space="0" w:color="auto"/>
              <w:right w:val="single" w:sz="4" w:space="0" w:color="000000" w:themeColor="text1"/>
            </w:tcBorders>
            <w:hideMark/>
          </w:tcPr>
          <w:p w14:paraId="622E6C11" w14:textId="77777777" w:rsidR="00872AFE" w:rsidRPr="00711388" w:rsidRDefault="00872AFE" w:rsidP="00567869">
            <w:pPr>
              <w:jc w:val="left"/>
              <w:rPr>
                <w:bCs/>
                <w:lang w:val="en-GB"/>
              </w:rPr>
            </w:pPr>
            <w:r w:rsidRPr="00711388">
              <w:rPr>
                <w:bCs/>
                <w:lang w:val="en-GB"/>
              </w:rPr>
              <w:lastRenderedPageBreak/>
              <w:t>Internal scenario classification</w:t>
            </w:r>
          </w:p>
          <w:p w14:paraId="29F4A52A" w14:textId="77777777" w:rsidR="00872AFE" w:rsidRPr="00711388" w:rsidRDefault="00872AFE" w:rsidP="00567869">
            <w:pPr>
              <w:jc w:val="left"/>
              <w:rPr>
                <w:bCs/>
                <w:lang w:val="en-GB"/>
              </w:rPr>
            </w:pPr>
            <w:r w:rsidRPr="00711388">
              <w:rPr>
                <w:bCs/>
                <w:lang w:val="en-GB"/>
              </w:rPr>
              <w:t>[free text]</w:t>
            </w:r>
          </w:p>
        </w:tc>
        <w:tc>
          <w:tcPr>
            <w:tcW w:w="1474" w:type="dxa"/>
            <w:tcBorders>
              <w:top w:val="single" w:sz="4" w:space="0" w:color="auto"/>
              <w:left w:val="single" w:sz="4" w:space="0" w:color="000000" w:themeColor="text1"/>
              <w:bottom w:val="single" w:sz="4" w:space="0" w:color="auto"/>
              <w:right w:val="single" w:sz="4" w:space="0" w:color="auto"/>
            </w:tcBorders>
            <w:hideMark/>
          </w:tcPr>
          <w:p w14:paraId="2970FFB2" w14:textId="77777777" w:rsidR="00872AFE" w:rsidRPr="00711388" w:rsidRDefault="00872AFE" w:rsidP="00567869">
            <w:pPr>
              <w:jc w:val="left"/>
              <w:rPr>
                <w:bCs/>
                <w:lang w:val="en-GB"/>
              </w:rPr>
            </w:pPr>
            <w:r w:rsidRPr="00711388">
              <w:rPr>
                <w:bCs/>
                <w:lang w:val="en-GB"/>
              </w:rPr>
              <w:t>Unique ID</w:t>
            </w:r>
          </w:p>
          <w:p w14:paraId="6F0E156B" w14:textId="77777777" w:rsidR="00872AFE" w:rsidRPr="00711388" w:rsidRDefault="00872AFE" w:rsidP="00567869">
            <w:pPr>
              <w:jc w:val="left"/>
              <w:rPr>
                <w:bCs/>
                <w:lang w:val="en-GB"/>
              </w:rPr>
            </w:pPr>
            <w:r w:rsidRPr="00711388">
              <w:rPr>
                <w:bCs/>
                <w:lang w:val="en-GB"/>
              </w:rPr>
              <w:t>[number]</w:t>
            </w:r>
          </w:p>
        </w:tc>
        <w:tc>
          <w:tcPr>
            <w:tcW w:w="1474" w:type="dxa"/>
            <w:tcBorders>
              <w:top w:val="single" w:sz="4" w:space="0" w:color="auto"/>
              <w:left w:val="single" w:sz="4" w:space="0" w:color="auto"/>
              <w:bottom w:val="single" w:sz="4" w:space="0" w:color="auto"/>
              <w:right w:val="single" w:sz="4" w:space="0" w:color="auto"/>
            </w:tcBorders>
            <w:hideMark/>
          </w:tcPr>
          <w:p w14:paraId="0A58AE33" w14:textId="77777777" w:rsidR="00872AFE" w:rsidRPr="00711388" w:rsidRDefault="00872AFE" w:rsidP="00567869">
            <w:pPr>
              <w:jc w:val="left"/>
              <w:rPr>
                <w:bCs/>
                <w:lang w:val="en-GB"/>
              </w:rPr>
            </w:pPr>
            <w:r w:rsidRPr="00711388">
              <w:rPr>
                <w:bCs/>
                <w:lang w:val="en-GB"/>
              </w:rPr>
              <w:t>Unique ID of parent level.</w:t>
            </w:r>
          </w:p>
          <w:p w14:paraId="071F859D" w14:textId="77777777" w:rsidR="00872AFE" w:rsidRPr="00711388" w:rsidRDefault="00872AFE" w:rsidP="00567869">
            <w:pPr>
              <w:jc w:val="left"/>
              <w:rPr>
                <w:bCs/>
                <w:lang w:val="en-GB"/>
              </w:rPr>
            </w:pPr>
            <w:r w:rsidRPr="00711388">
              <w:rPr>
                <w:bCs/>
                <w:lang w:val="en-GB"/>
              </w:rPr>
              <w:t>[number]</w:t>
            </w:r>
          </w:p>
        </w:tc>
        <w:tc>
          <w:tcPr>
            <w:tcW w:w="3908" w:type="dxa"/>
            <w:tcBorders>
              <w:top w:val="nil"/>
              <w:left w:val="single" w:sz="4" w:space="0" w:color="auto"/>
              <w:bottom w:val="single" w:sz="4" w:space="0" w:color="auto"/>
              <w:right w:val="nil"/>
            </w:tcBorders>
          </w:tcPr>
          <w:p w14:paraId="5F559C85" w14:textId="77777777" w:rsidR="00872AFE" w:rsidRPr="00711388" w:rsidRDefault="00872AFE" w:rsidP="00567869">
            <w:pPr>
              <w:rPr>
                <w:bCs/>
                <w:lang w:val="en-GB"/>
              </w:rPr>
            </w:pPr>
          </w:p>
        </w:tc>
      </w:tr>
      <w:tr w:rsidR="00872AFE" w:rsidRPr="00711388" w14:paraId="7EFD7B19" w14:textId="77777777" w:rsidTr="00567869">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2BB2E9" w14:textId="77777777" w:rsidR="00872AFE" w:rsidRPr="00711388" w:rsidRDefault="00872AFE" w:rsidP="00567869">
            <w:pPr>
              <w:rPr>
                <w:bCs/>
                <w:lang w:val="en-GB"/>
              </w:rPr>
            </w:pPr>
            <w:r w:rsidRPr="00711388">
              <w:rPr>
                <w:bCs/>
                <w:lang w:val="en-GB"/>
              </w:rPr>
              <w:t>L2 A</w:t>
            </w:r>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157B6B31" w14:textId="77777777" w:rsidR="00872AFE" w:rsidRPr="00711388" w:rsidRDefault="00872AFE" w:rsidP="00567869">
            <w:pPr>
              <w:jc w:val="center"/>
              <w:rPr>
                <w:bCs/>
                <w:lang w:val="en-GB"/>
              </w:rPr>
            </w:pPr>
            <w:r w:rsidRPr="00711388">
              <w:rPr>
                <w:bCs/>
                <w:lang w:val="en-GB"/>
              </w:rPr>
              <w:t>201</w:t>
            </w:r>
          </w:p>
        </w:tc>
        <w:tc>
          <w:tcPr>
            <w:tcW w:w="1474" w:type="dxa"/>
            <w:tcBorders>
              <w:top w:val="single" w:sz="4" w:space="0" w:color="auto"/>
              <w:left w:val="single" w:sz="4" w:space="0" w:color="auto"/>
              <w:bottom w:val="single" w:sz="4" w:space="0" w:color="auto"/>
              <w:right w:val="single" w:sz="4" w:space="0" w:color="auto"/>
            </w:tcBorders>
            <w:hideMark/>
          </w:tcPr>
          <w:p w14:paraId="3ACBE269" w14:textId="77777777" w:rsidR="00872AFE" w:rsidRPr="00711388" w:rsidRDefault="00872AFE" w:rsidP="00567869">
            <w:pPr>
              <w:jc w:val="center"/>
              <w:rPr>
                <w:bCs/>
                <w:lang w:val="en-GB"/>
              </w:rPr>
            </w:pPr>
            <w:r w:rsidRPr="00711388">
              <w:rPr>
                <w:bCs/>
                <w:lang w:val="en-GB"/>
              </w:rPr>
              <w:t>101</w:t>
            </w:r>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3AB9A50B" w14:textId="77777777" w:rsidR="00872AFE" w:rsidRPr="00711388" w:rsidRDefault="00872AFE" w:rsidP="00567869">
            <w:pPr>
              <w:jc w:val="left"/>
              <w:rPr>
                <w:bCs/>
                <w:lang w:val="en-GB"/>
              </w:rPr>
            </w:pPr>
            <w:r w:rsidRPr="00711388">
              <w:rPr>
                <w:bCs/>
                <w:lang w:val="en-GB"/>
              </w:rPr>
              <w:t>Note that the ID of the containing level is not valued for L1 levels, as the ultimate parent level is the operational risk itself.</w:t>
            </w:r>
          </w:p>
        </w:tc>
      </w:tr>
      <w:tr w:rsidR="00872AFE" w:rsidRPr="00711388" w14:paraId="5654B182" w14:textId="77777777" w:rsidTr="00567869">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6861B2" w14:textId="77777777" w:rsidR="00872AFE" w:rsidRPr="00711388" w:rsidRDefault="00872AFE" w:rsidP="00567869">
            <w:pPr>
              <w:rPr>
                <w:bCs/>
                <w:lang w:val="en-GB"/>
              </w:rPr>
            </w:pPr>
            <w:r w:rsidRPr="00711388">
              <w:rPr>
                <w:bCs/>
                <w:lang w:val="en-GB"/>
              </w:rPr>
              <w:t>L2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78CDFF" w14:textId="77777777" w:rsidR="00872AFE" w:rsidRPr="00711388" w:rsidRDefault="00872AFE" w:rsidP="00567869">
            <w:pPr>
              <w:jc w:val="center"/>
              <w:rPr>
                <w:bCs/>
                <w:lang w:val="en-GB"/>
              </w:rPr>
            </w:pPr>
            <w:r w:rsidRPr="00711388">
              <w:rPr>
                <w:bCs/>
                <w:lang w:val="en-GB"/>
              </w:rPr>
              <w:t>202</w:t>
            </w:r>
          </w:p>
        </w:tc>
        <w:tc>
          <w:tcPr>
            <w:tcW w:w="1474" w:type="dxa"/>
            <w:tcBorders>
              <w:top w:val="single" w:sz="4" w:space="0" w:color="auto"/>
              <w:left w:val="single" w:sz="4" w:space="0" w:color="auto"/>
              <w:bottom w:val="single" w:sz="4" w:space="0" w:color="auto"/>
              <w:right w:val="single" w:sz="4" w:space="0" w:color="auto"/>
            </w:tcBorders>
            <w:hideMark/>
          </w:tcPr>
          <w:p w14:paraId="1D836B6F" w14:textId="77777777" w:rsidR="00872AFE" w:rsidRPr="00711388" w:rsidRDefault="00872AFE" w:rsidP="00567869">
            <w:pPr>
              <w:jc w:val="center"/>
              <w:rPr>
                <w:bCs/>
                <w:lang w:val="en-GB"/>
              </w:rPr>
            </w:pPr>
            <w:r w:rsidRPr="00711388">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D32DA" w14:textId="77777777" w:rsidR="00872AFE" w:rsidRPr="00711388" w:rsidRDefault="00872AFE" w:rsidP="00567869">
            <w:pPr>
              <w:jc w:val="left"/>
              <w:rPr>
                <w:bCs/>
                <w:lang w:val="en-GB" w:eastAsia="fr-FR"/>
              </w:rPr>
            </w:pPr>
          </w:p>
        </w:tc>
      </w:tr>
      <w:tr w:rsidR="00872AFE" w:rsidRPr="00711388" w14:paraId="10993C41" w14:textId="77777777" w:rsidTr="00567869">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2A99AD" w14:textId="77777777" w:rsidR="00872AFE" w:rsidRPr="00711388" w:rsidRDefault="00872AFE" w:rsidP="00567869">
            <w:pPr>
              <w:rPr>
                <w:bCs/>
                <w:lang w:val="en-GB"/>
              </w:rPr>
            </w:pPr>
            <w:r w:rsidRPr="00711388">
              <w:rPr>
                <w:bCs/>
                <w:lang w:val="en-GB"/>
              </w:rPr>
              <w:t>L2 C</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64656" w14:textId="77777777" w:rsidR="00872AFE" w:rsidRPr="00711388" w:rsidRDefault="00872AFE" w:rsidP="00567869">
            <w:pPr>
              <w:jc w:val="center"/>
              <w:rPr>
                <w:bCs/>
                <w:lang w:val="en-GB"/>
              </w:rPr>
            </w:pPr>
            <w:r w:rsidRPr="00711388">
              <w:rPr>
                <w:bCs/>
                <w:lang w:val="en-GB"/>
              </w:rPr>
              <w:t>203</w:t>
            </w:r>
          </w:p>
        </w:tc>
        <w:tc>
          <w:tcPr>
            <w:tcW w:w="1474" w:type="dxa"/>
            <w:tcBorders>
              <w:top w:val="single" w:sz="4" w:space="0" w:color="auto"/>
              <w:left w:val="single" w:sz="4" w:space="0" w:color="auto"/>
              <w:bottom w:val="single" w:sz="4" w:space="0" w:color="auto"/>
              <w:right w:val="single" w:sz="4" w:space="0" w:color="auto"/>
            </w:tcBorders>
            <w:hideMark/>
          </w:tcPr>
          <w:p w14:paraId="4BD50578" w14:textId="77777777" w:rsidR="00872AFE" w:rsidRPr="00711388" w:rsidRDefault="00872AFE" w:rsidP="00567869">
            <w:pPr>
              <w:jc w:val="center"/>
              <w:rPr>
                <w:bCs/>
                <w:lang w:val="en-GB"/>
              </w:rPr>
            </w:pPr>
            <w:r w:rsidRPr="00711388">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3F9739" w14:textId="77777777" w:rsidR="00872AFE" w:rsidRPr="00711388" w:rsidRDefault="00872AFE" w:rsidP="00567869">
            <w:pPr>
              <w:jc w:val="left"/>
              <w:rPr>
                <w:bCs/>
                <w:lang w:val="en-GB" w:eastAsia="fr-FR"/>
              </w:rPr>
            </w:pPr>
          </w:p>
        </w:tc>
      </w:tr>
      <w:tr w:rsidR="00872AFE" w:rsidRPr="00711388" w14:paraId="117B19BC" w14:textId="77777777" w:rsidTr="00567869">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93538" w14:textId="77777777" w:rsidR="00872AFE" w:rsidRPr="00711388" w:rsidRDefault="00872AFE" w:rsidP="00567869">
            <w:pPr>
              <w:rPr>
                <w:bCs/>
                <w:lang w:val="en-GB"/>
              </w:rPr>
            </w:pPr>
            <w:r w:rsidRPr="00711388">
              <w:rPr>
                <w:bCs/>
                <w:lang w:val="en-GB"/>
              </w:rPr>
              <w:t>L2 D</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6B9A9C" w14:textId="77777777" w:rsidR="00872AFE" w:rsidRPr="00711388" w:rsidRDefault="00872AFE" w:rsidP="00567869">
            <w:pPr>
              <w:jc w:val="center"/>
              <w:rPr>
                <w:bCs/>
                <w:lang w:val="en-GB"/>
              </w:rPr>
            </w:pPr>
            <w:r w:rsidRPr="00711388">
              <w:rPr>
                <w:bCs/>
                <w:lang w:val="en-GB"/>
              </w:rPr>
              <w:t>204</w:t>
            </w:r>
          </w:p>
        </w:tc>
        <w:tc>
          <w:tcPr>
            <w:tcW w:w="1474" w:type="dxa"/>
            <w:tcBorders>
              <w:top w:val="single" w:sz="4" w:space="0" w:color="auto"/>
              <w:left w:val="single" w:sz="4" w:space="0" w:color="auto"/>
              <w:bottom w:val="single" w:sz="4" w:space="0" w:color="auto"/>
              <w:right w:val="single" w:sz="4" w:space="0" w:color="auto"/>
            </w:tcBorders>
            <w:hideMark/>
          </w:tcPr>
          <w:p w14:paraId="4217106A" w14:textId="77777777" w:rsidR="00872AFE" w:rsidRPr="00711388" w:rsidRDefault="00872AFE" w:rsidP="00567869">
            <w:pPr>
              <w:jc w:val="center"/>
              <w:rPr>
                <w:bCs/>
                <w:lang w:val="en-GB"/>
              </w:rPr>
            </w:pPr>
            <w:r w:rsidRPr="00711388">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D7FC3" w14:textId="77777777" w:rsidR="00872AFE" w:rsidRPr="00711388" w:rsidRDefault="00872AFE" w:rsidP="00567869">
            <w:pPr>
              <w:jc w:val="left"/>
              <w:rPr>
                <w:bCs/>
                <w:lang w:val="en-GB" w:eastAsia="fr-FR"/>
              </w:rPr>
            </w:pPr>
          </w:p>
        </w:tc>
      </w:tr>
      <w:tr w:rsidR="00872AFE" w:rsidRPr="00711388" w14:paraId="351CF2FD" w14:textId="77777777" w:rsidTr="00567869">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96F61F" w14:textId="77777777" w:rsidR="00872AFE" w:rsidRPr="00711388" w:rsidRDefault="00872AFE" w:rsidP="00567869">
            <w:pPr>
              <w:rPr>
                <w:bCs/>
                <w:lang w:val="en-GB"/>
              </w:rPr>
            </w:pPr>
            <w:r w:rsidRPr="00711388">
              <w:rPr>
                <w:bCs/>
                <w:lang w:val="en-GB"/>
              </w:rPr>
              <w:t>L2 E</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6CDF46" w14:textId="77777777" w:rsidR="00872AFE" w:rsidRPr="00711388" w:rsidRDefault="00872AFE" w:rsidP="00567869">
            <w:pPr>
              <w:jc w:val="center"/>
              <w:rPr>
                <w:bCs/>
                <w:lang w:val="en-GB"/>
              </w:rPr>
            </w:pPr>
            <w:r w:rsidRPr="00711388">
              <w:rPr>
                <w:bCs/>
                <w:lang w:val="en-GB"/>
              </w:rPr>
              <w:t>205</w:t>
            </w:r>
          </w:p>
        </w:tc>
        <w:tc>
          <w:tcPr>
            <w:tcW w:w="1474" w:type="dxa"/>
            <w:tcBorders>
              <w:top w:val="single" w:sz="4" w:space="0" w:color="auto"/>
              <w:left w:val="single" w:sz="4" w:space="0" w:color="auto"/>
              <w:bottom w:val="single" w:sz="4" w:space="0" w:color="auto"/>
              <w:right w:val="single" w:sz="4" w:space="0" w:color="auto"/>
            </w:tcBorders>
            <w:hideMark/>
          </w:tcPr>
          <w:p w14:paraId="07BE5C5F" w14:textId="77777777" w:rsidR="00872AFE" w:rsidRPr="00711388" w:rsidRDefault="00872AFE" w:rsidP="00567869">
            <w:pPr>
              <w:jc w:val="center"/>
              <w:rPr>
                <w:bCs/>
                <w:lang w:val="en-GB"/>
              </w:rPr>
            </w:pPr>
            <w:r w:rsidRPr="00711388">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A571E" w14:textId="77777777" w:rsidR="00872AFE" w:rsidRPr="00711388" w:rsidRDefault="00872AFE" w:rsidP="00567869">
            <w:pPr>
              <w:jc w:val="left"/>
              <w:rPr>
                <w:bCs/>
                <w:lang w:val="en-GB" w:eastAsia="fr-FR"/>
              </w:rPr>
            </w:pPr>
          </w:p>
        </w:tc>
      </w:tr>
      <w:tr w:rsidR="00872AFE" w:rsidRPr="00711388" w14:paraId="1F9FC9EA" w14:textId="77777777" w:rsidTr="00567869">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A2ACA0" w14:textId="77777777" w:rsidR="00872AFE" w:rsidRPr="00711388" w:rsidRDefault="00872AFE" w:rsidP="00567869">
            <w:pPr>
              <w:rPr>
                <w:bCs/>
                <w:lang w:val="en-GB"/>
              </w:rPr>
            </w:pPr>
            <w:r w:rsidRPr="00711388">
              <w:rPr>
                <w:bCs/>
                <w:lang w:val="en-GB"/>
              </w:rPr>
              <w:t>L1 A</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C5525D" w14:textId="77777777" w:rsidR="00872AFE" w:rsidRPr="00711388" w:rsidRDefault="00872AFE" w:rsidP="00567869">
            <w:pPr>
              <w:jc w:val="center"/>
              <w:rPr>
                <w:bCs/>
                <w:lang w:val="en-GB"/>
              </w:rPr>
            </w:pPr>
            <w:r w:rsidRPr="00711388">
              <w:rPr>
                <w:bCs/>
                <w:lang w:val="en-GB"/>
              </w:rPr>
              <w:t>101</w:t>
            </w:r>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1DF58444" w14:textId="77777777" w:rsidR="00872AFE" w:rsidRPr="00711388" w:rsidRDefault="00872AFE" w:rsidP="00567869">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DFED4E" w14:textId="77777777" w:rsidR="00872AFE" w:rsidRPr="00711388" w:rsidRDefault="00872AFE" w:rsidP="00567869">
            <w:pPr>
              <w:jc w:val="left"/>
              <w:rPr>
                <w:bCs/>
                <w:lang w:val="en-GB" w:eastAsia="fr-FR"/>
              </w:rPr>
            </w:pPr>
          </w:p>
        </w:tc>
      </w:tr>
      <w:tr w:rsidR="00872AFE" w:rsidRPr="00711388" w14:paraId="6C16304B" w14:textId="77777777" w:rsidTr="00567869">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11E428" w14:textId="77777777" w:rsidR="00872AFE" w:rsidRPr="00711388" w:rsidRDefault="00872AFE" w:rsidP="00567869">
            <w:pPr>
              <w:rPr>
                <w:bCs/>
                <w:lang w:val="en-GB"/>
              </w:rPr>
            </w:pPr>
            <w:r w:rsidRPr="00711388">
              <w:rPr>
                <w:bCs/>
                <w:lang w:val="en-GB"/>
              </w:rPr>
              <w:t>L1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6ABDAD" w14:textId="77777777" w:rsidR="00872AFE" w:rsidRPr="00711388" w:rsidRDefault="00872AFE" w:rsidP="00567869">
            <w:pPr>
              <w:jc w:val="center"/>
              <w:rPr>
                <w:bCs/>
                <w:lang w:val="en-GB"/>
              </w:rPr>
            </w:pPr>
            <w:r w:rsidRPr="00711388">
              <w:rPr>
                <w:bCs/>
                <w:lang w:val="en-GB"/>
              </w:rPr>
              <w:t>102</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B8C4F" w14:textId="77777777" w:rsidR="00872AFE" w:rsidRPr="00711388" w:rsidRDefault="00872AFE" w:rsidP="00567869">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429335" w14:textId="77777777" w:rsidR="00872AFE" w:rsidRPr="00711388" w:rsidRDefault="00872AFE" w:rsidP="00567869">
            <w:pPr>
              <w:jc w:val="left"/>
              <w:rPr>
                <w:bCs/>
                <w:lang w:val="en-GB" w:eastAsia="fr-FR"/>
              </w:rPr>
            </w:pPr>
          </w:p>
        </w:tc>
      </w:tr>
    </w:tbl>
    <w:p w14:paraId="2A47977F" w14:textId="77777777" w:rsidR="00872AFE" w:rsidRPr="00711388" w:rsidRDefault="00872AFE" w:rsidP="00872AFE">
      <w:pPr>
        <w:rPr>
          <w:bCs/>
          <w:lang w:val="en-GB"/>
        </w:rPr>
      </w:pPr>
      <w:r w:rsidRPr="00711388">
        <w:rPr>
          <w:lang w:val="en-GB"/>
        </w:rPr>
        <w:t>Operational Risk</w:t>
      </w:r>
    </w:p>
    <w:tbl>
      <w:tblPr>
        <w:tblStyle w:val="TableGrid"/>
        <w:tblW w:w="0" w:type="dxa"/>
        <w:tblLayout w:type="fixed"/>
        <w:tblLook w:val="04A0" w:firstRow="1" w:lastRow="0" w:firstColumn="1" w:lastColumn="0" w:noHBand="0" w:noVBand="1"/>
      </w:tblPr>
      <w:tblGrid>
        <w:gridCol w:w="1668"/>
        <w:gridCol w:w="2126"/>
        <w:gridCol w:w="5386"/>
      </w:tblGrid>
      <w:tr w:rsidR="00872AFE" w:rsidRPr="00711388" w14:paraId="1C044FE0" w14:textId="77777777" w:rsidTr="00567869">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78BAC7F" w14:textId="77777777" w:rsidR="00872AFE" w:rsidRPr="00711388" w:rsidRDefault="00872AFE" w:rsidP="00567869">
            <w:pPr>
              <w:rP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6530F1" w14:textId="77777777" w:rsidR="00872AFE" w:rsidRPr="00711388" w:rsidRDefault="00872AFE" w:rsidP="00567869">
            <w:pPr>
              <w:jc w:val="center"/>
              <w:rPr>
                <w:bCs/>
                <w:lang w:val="en-GB" w:eastAsia="fr-FR"/>
              </w:rPr>
            </w:pPr>
            <w:r w:rsidRPr="00711388">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137F38" w14:textId="77777777" w:rsidR="00872AFE" w:rsidRPr="00711388" w:rsidRDefault="00872AFE" w:rsidP="00567869">
            <w:pPr>
              <w:jc w:val="center"/>
              <w:rPr>
                <w:bCs/>
                <w:lang w:val="en-GB"/>
              </w:rPr>
            </w:pPr>
            <w:r w:rsidRPr="00711388">
              <w:rPr>
                <w:bCs/>
                <w:lang w:val="en-GB"/>
              </w:rPr>
              <w:t>INSTRUCTIONS</w:t>
            </w:r>
          </w:p>
        </w:tc>
      </w:tr>
      <w:tr w:rsidR="00872AFE" w:rsidRPr="00711388" w14:paraId="74385CB4"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79179E" w14:textId="77777777" w:rsidR="00872AFE" w:rsidRPr="00711388" w:rsidRDefault="00872AFE" w:rsidP="00567869">
            <w:pPr>
              <w:rPr>
                <w:lang w:val="en-GB"/>
              </w:rPr>
            </w:pPr>
            <w:r w:rsidRPr="00711388">
              <w:rPr>
                <w:lang w:val="en-GB"/>
              </w:rPr>
              <w:t>C0010/R0010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8C0108" w14:textId="77777777" w:rsidR="00872AFE" w:rsidRPr="00711388" w:rsidRDefault="00872AFE" w:rsidP="00567869">
            <w:pPr>
              <w:jc w:val="left"/>
              <w:rPr>
                <w:lang w:val="en-GB"/>
              </w:rPr>
            </w:pPr>
            <w:r w:rsidRPr="00711388">
              <w:rPr>
                <w:lang w:val="en-GB"/>
              </w:rPr>
              <w:t>Is Basel L1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07AD5" w14:textId="77777777" w:rsidR="00872AFE" w:rsidRPr="00711388" w:rsidRDefault="00872AFE" w:rsidP="00567869">
            <w:pPr>
              <w:rPr>
                <w:lang w:val="en-GB" w:eastAsia="es-ES"/>
              </w:rPr>
            </w:pPr>
            <w:r w:rsidRPr="00711388">
              <w:rPr>
                <w:lang w:val="en-GB" w:eastAsia="es-ES"/>
              </w:rPr>
              <w:t xml:space="preserve">Identify if the seven high-level categories (L1) specified in </w:t>
            </w:r>
            <w:r w:rsidRPr="00711388">
              <w:rPr>
                <w:lang w:val="en-GB"/>
              </w:rPr>
              <w:fldChar w:fldCharType="begin"/>
            </w:r>
            <w:r w:rsidRPr="00E50019">
              <w:rPr>
                <w:lang w:val="en-GB"/>
                <w:rPrChange w:id="7184" w:author="Author">
                  <w:rPr/>
                </w:rPrChange>
              </w:rPr>
              <w:instrText>HYPERLINK "https://www.bis.org/bcbs/qisoprisknote.pdf"</w:instrText>
            </w:r>
            <w:r w:rsidRPr="00711388">
              <w:rPr>
                <w:lang w:val="en-GB"/>
              </w:rPr>
            </w:r>
            <w:r w:rsidRPr="00711388">
              <w:rPr>
                <w:lang w:val="en-GB"/>
              </w:rPr>
              <w:fldChar w:fldCharType="separate"/>
            </w:r>
            <w:r w:rsidRPr="00711388">
              <w:rPr>
                <w:rStyle w:val="Hyperlink"/>
                <w:lang w:val="en-GB" w:eastAsia="es-ES"/>
              </w:rPr>
              <w:t>Basel II</w:t>
            </w:r>
            <w:r w:rsidRPr="00711388">
              <w:rPr>
                <w:lang w:val="en-GB"/>
              </w:rPr>
              <w:fldChar w:fldCharType="end"/>
            </w:r>
            <w:r w:rsidRPr="00711388">
              <w:rPr>
                <w:lang w:val="en-GB"/>
              </w:rPr>
              <w:t xml:space="preserve"> are used. </w:t>
            </w:r>
          </w:p>
          <w:p w14:paraId="6D44F8A5" w14:textId="77777777" w:rsidR="00872AFE" w:rsidRPr="00711388" w:rsidRDefault="00872AFE" w:rsidP="00567869">
            <w:pPr>
              <w:jc w:val="left"/>
              <w:rPr>
                <w:lang w:val="en-GB"/>
              </w:rPr>
            </w:pPr>
            <w:r w:rsidRPr="00711388">
              <w:rPr>
                <w:lang w:val="en-GB"/>
              </w:rPr>
              <w:t>One of the options in the following closed list shall be used:</w:t>
            </w:r>
          </w:p>
          <w:p w14:paraId="0A03C5C9" w14:textId="77777777" w:rsidR="00872AFE" w:rsidRPr="00711388" w:rsidRDefault="00872AFE" w:rsidP="0083381F">
            <w:pPr>
              <w:pStyle w:val="ListParagraph"/>
              <w:numPr>
                <w:ilvl w:val="0"/>
                <w:numId w:val="55"/>
              </w:numPr>
              <w:spacing w:after="160" w:line="259" w:lineRule="auto"/>
              <w:rPr>
                <w:rFonts w:ascii="Times New Roman" w:hAnsi="Times New Roman" w:cs="Times New Roman"/>
              </w:rPr>
            </w:pPr>
            <w:r w:rsidRPr="00711388">
              <w:rPr>
                <w:rFonts w:ascii="Times New Roman" w:hAnsi="Times New Roman" w:cs="Times New Roman"/>
              </w:rPr>
              <w:t>Yes</w:t>
            </w:r>
          </w:p>
          <w:p w14:paraId="4DC75C9A" w14:textId="77777777" w:rsidR="00872AFE" w:rsidRPr="00711388" w:rsidRDefault="00872AFE" w:rsidP="0083381F">
            <w:pPr>
              <w:pStyle w:val="ListParagraph"/>
              <w:numPr>
                <w:ilvl w:val="0"/>
                <w:numId w:val="55"/>
              </w:numPr>
              <w:spacing w:after="160" w:line="259" w:lineRule="auto"/>
              <w:rPr>
                <w:rFonts w:ascii="Times New Roman" w:hAnsi="Times New Roman" w:cs="Times New Roman"/>
                <w:lang w:eastAsia="es-ES"/>
              </w:rPr>
            </w:pPr>
            <w:r w:rsidRPr="00711388">
              <w:rPr>
                <w:rFonts w:ascii="Times New Roman" w:hAnsi="Times New Roman" w:cs="Times New Roman"/>
              </w:rPr>
              <w:t>No</w:t>
            </w:r>
          </w:p>
        </w:tc>
      </w:tr>
      <w:tr w:rsidR="00872AFE" w:rsidRPr="00711388" w14:paraId="138E2CE1"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4960A6" w14:textId="77777777" w:rsidR="00872AFE" w:rsidRPr="00711388" w:rsidRDefault="00872AFE" w:rsidP="00567869">
            <w:pPr>
              <w:rPr>
                <w:lang w:val="en-GB" w:eastAsia="fr-FR"/>
              </w:rPr>
            </w:pPr>
            <w:r w:rsidRPr="00711388">
              <w:rPr>
                <w:lang w:val="en-GB"/>
              </w:rPr>
              <w:t>C0010/R0020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D9280" w14:textId="77777777" w:rsidR="00872AFE" w:rsidRPr="00711388" w:rsidRDefault="00872AFE" w:rsidP="00567869">
            <w:pPr>
              <w:jc w:val="left"/>
              <w:rPr>
                <w:lang w:val="en-GB"/>
              </w:rPr>
            </w:pPr>
            <w:r w:rsidRPr="00711388">
              <w:rPr>
                <w:lang w:val="en-GB"/>
              </w:rPr>
              <w:t>Is Basel L1 and L2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BA1C4F" w14:textId="77777777" w:rsidR="00872AFE" w:rsidRPr="00711388" w:rsidRDefault="00872AFE" w:rsidP="00567869">
            <w:pPr>
              <w:rPr>
                <w:lang w:val="en-GB" w:eastAsia="es-ES"/>
              </w:rPr>
            </w:pPr>
            <w:r w:rsidRPr="00711388">
              <w:rPr>
                <w:lang w:val="en-GB" w:eastAsia="es-ES"/>
              </w:rPr>
              <w:t xml:space="preserve">Identify if the Basel Level 1 and 2 categories and their hierarchy (which L2 are included in each L1) specified in </w:t>
            </w:r>
            <w:r w:rsidRPr="00711388">
              <w:rPr>
                <w:lang w:val="en-GB"/>
              </w:rPr>
              <w:fldChar w:fldCharType="begin"/>
            </w:r>
            <w:r w:rsidRPr="00E50019">
              <w:rPr>
                <w:lang w:val="en-GB"/>
                <w:rPrChange w:id="7185" w:author="Author">
                  <w:rPr/>
                </w:rPrChange>
              </w:rPr>
              <w:instrText>HYPERLINK "https://www.bis.org/bcbs/qisoprisknote.pdf"</w:instrText>
            </w:r>
            <w:r w:rsidRPr="00711388">
              <w:rPr>
                <w:lang w:val="en-GB"/>
              </w:rPr>
            </w:r>
            <w:r w:rsidRPr="00711388">
              <w:rPr>
                <w:lang w:val="en-GB"/>
              </w:rPr>
              <w:fldChar w:fldCharType="separate"/>
            </w:r>
            <w:r w:rsidRPr="00711388">
              <w:rPr>
                <w:rStyle w:val="Hyperlink"/>
                <w:lang w:val="en-GB" w:eastAsia="es-ES"/>
              </w:rPr>
              <w:t>Basel II</w:t>
            </w:r>
            <w:r w:rsidRPr="00711388">
              <w:rPr>
                <w:lang w:val="en-GB"/>
              </w:rPr>
              <w:fldChar w:fldCharType="end"/>
            </w:r>
            <w:r w:rsidRPr="00711388">
              <w:rPr>
                <w:lang w:val="en-GB" w:eastAsia="es-ES"/>
              </w:rPr>
              <w:t xml:space="preserve"> [</w:t>
            </w:r>
            <w:r w:rsidRPr="00711388">
              <w:rPr>
                <w:lang w:val="en-GB"/>
              </w:rPr>
              <w:fldChar w:fldCharType="begin"/>
            </w:r>
            <w:r w:rsidRPr="00E50019">
              <w:rPr>
                <w:lang w:val="en-GB"/>
                <w:rPrChange w:id="7186" w:author="Author">
                  <w:rPr/>
                </w:rPrChange>
              </w:rPr>
              <w:instrText>HYPERLINK "https://www.bis.org/publ/bcbs107.pdf"</w:instrText>
            </w:r>
            <w:r w:rsidRPr="00711388">
              <w:rPr>
                <w:lang w:val="en-GB"/>
              </w:rPr>
            </w:r>
            <w:r w:rsidRPr="00711388">
              <w:rPr>
                <w:lang w:val="en-GB"/>
              </w:rPr>
              <w:fldChar w:fldCharType="separate"/>
            </w:r>
            <w:r w:rsidRPr="00711388">
              <w:rPr>
                <w:rStyle w:val="Hyperlink"/>
                <w:lang w:val="en-GB" w:eastAsia="es-ES"/>
              </w:rPr>
              <w:t>Annex 7</w:t>
            </w:r>
            <w:r w:rsidRPr="00711388">
              <w:rPr>
                <w:lang w:val="en-GB"/>
              </w:rPr>
              <w:fldChar w:fldCharType="end"/>
            </w:r>
            <w:r w:rsidRPr="00711388">
              <w:rPr>
                <w:lang w:val="en-GB" w:eastAsia="es-ES"/>
              </w:rPr>
              <w:t>].</w:t>
            </w:r>
          </w:p>
          <w:p w14:paraId="14DCB414" w14:textId="77777777" w:rsidR="00872AFE" w:rsidRPr="00711388" w:rsidRDefault="00872AFE" w:rsidP="00567869">
            <w:pPr>
              <w:jc w:val="left"/>
              <w:rPr>
                <w:lang w:val="en-GB"/>
              </w:rPr>
            </w:pPr>
            <w:r w:rsidRPr="00711388">
              <w:rPr>
                <w:lang w:val="en-GB"/>
              </w:rPr>
              <w:t>One of the options in the following closed list shall be used:</w:t>
            </w:r>
          </w:p>
          <w:p w14:paraId="71F531A3" w14:textId="77777777" w:rsidR="00872AFE" w:rsidRPr="00711388" w:rsidRDefault="00872AFE" w:rsidP="0083381F">
            <w:pPr>
              <w:pStyle w:val="ListParagraph"/>
              <w:numPr>
                <w:ilvl w:val="0"/>
                <w:numId w:val="56"/>
              </w:numPr>
              <w:spacing w:after="160" w:line="259" w:lineRule="auto"/>
              <w:rPr>
                <w:rFonts w:ascii="Times New Roman" w:hAnsi="Times New Roman" w:cs="Times New Roman"/>
              </w:rPr>
            </w:pPr>
            <w:r w:rsidRPr="00711388">
              <w:rPr>
                <w:rFonts w:ascii="Times New Roman" w:hAnsi="Times New Roman" w:cs="Times New Roman"/>
              </w:rPr>
              <w:t>Yes</w:t>
            </w:r>
          </w:p>
          <w:p w14:paraId="667E3A44" w14:textId="77777777" w:rsidR="00872AFE" w:rsidRPr="00711388" w:rsidRDefault="00872AFE" w:rsidP="0083381F">
            <w:pPr>
              <w:pStyle w:val="ListParagraph"/>
              <w:numPr>
                <w:ilvl w:val="0"/>
                <w:numId w:val="56"/>
              </w:numPr>
              <w:spacing w:after="160" w:line="259" w:lineRule="auto"/>
              <w:rPr>
                <w:rFonts w:ascii="Times New Roman" w:hAnsi="Times New Roman" w:cs="Times New Roman"/>
                <w:lang w:eastAsia="es-ES"/>
              </w:rPr>
            </w:pPr>
            <w:r w:rsidRPr="00711388">
              <w:rPr>
                <w:rFonts w:ascii="Times New Roman" w:hAnsi="Times New Roman" w:cs="Times New Roman"/>
              </w:rPr>
              <w:t>No</w:t>
            </w:r>
          </w:p>
        </w:tc>
      </w:tr>
      <w:tr w:rsidR="00872AFE" w:rsidRPr="00711388" w14:paraId="2D716F4B"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C75F9" w14:textId="77777777" w:rsidR="00872AFE" w:rsidRPr="00711388" w:rsidRDefault="00872AFE" w:rsidP="00567869">
            <w:pPr>
              <w:rPr>
                <w:lang w:val="en-GB" w:eastAsia="fr-FR"/>
              </w:rPr>
            </w:pPr>
            <w:r w:rsidRPr="00711388">
              <w:rPr>
                <w:lang w:val="en-GB"/>
              </w:rPr>
              <w:t>C0020</w:t>
            </w:r>
          </w:p>
          <w:p w14:paraId="0626C12E" w14:textId="77777777" w:rsidR="00872AFE" w:rsidRPr="00711388" w:rsidRDefault="00872AFE" w:rsidP="00567869">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CDAE85" w14:textId="77777777" w:rsidR="00872AFE" w:rsidRPr="00711388" w:rsidRDefault="00872AFE" w:rsidP="00567869">
            <w:pPr>
              <w:jc w:val="left"/>
              <w:rPr>
                <w:lang w:val="en-GB"/>
              </w:rPr>
            </w:pPr>
            <w:r w:rsidRPr="00711388">
              <w:rPr>
                <w:lang w:val="en-GB"/>
              </w:rPr>
              <w:t>Scenario name</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ACEF9E" w14:textId="74F2140A" w:rsidR="00872AFE" w:rsidRPr="00711388" w:rsidRDefault="00872AFE" w:rsidP="00567869">
            <w:pPr>
              <w:rPr>
                <w:lang w:val="en-GB" w:eastAsia="es-ES"/>
              </w:rPr>
            </w:pPr>
            <w:r w:rsidRPr="00711388">
              <w:rPr>
                <w:lang w:val="en-GB"/>
              </w:rPr>
              <w:t>This table should be completed by all undertakings,</w:t>
            </w:r>
            <w:del w:id="7187" w:author="Author">
              <w:r w:rsidRPr="00711388" w:rsidDel="003323F0">
                <w:rPr>
                  <w:lang w:val="en-GB"/>
                </w:rPr>
                <w:delText xml:space="preserve">  </w:delText>
              </w:r>
            </w:del>
            <w:ins w:id="7188" w:author="Author">
              <w:r w:rsidR="003323F0">
                <w:rPr>
                  <w:lang w:val="en-GB"/>
                </w:rPr>
                <w:t xml:space="preserve"> </w:t>
              </w:r>
            </w:ins>
            <w:r w:rsidRPr="00711388">
              <w:rPr>
                <w:lang w:val="en-GB"/>
              </w:rPr>
              <w:t>also in the cases where the undertaking answers ‘No’ to ‘C0010/R0010’ and/or ‘C0010/R0020’, with the names of the internal scenarios used for Operational risk calculations by the internal model.</w:t>
            </w:r>
          </w:p>
        </w:tc>
      </w:tr>
      <w:tr w:rsidR="00872AFE" w:rsidRPr="00711388" w14:paraId="39DFABEE"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7637D" w14:textId="77777777" w:rsidR="00872AFE" w:rsidRPr="00711388" w:rsidRDefault="00872AFE" w:rsidP="00567869">
            <w:pPr>
              <w:rPr>
                <w:lang w:val="en-GB" w:eastAsia="fr-FR"/>
              </w:rPr>
            </w:pPr>
            <w:r w:rsidRPr="00711388">
              <w:rPr>
                <w:lang w:val="en-GB"/>
              </w:rPr>
              <w:lastRenderedPageBreak/>
              <w:t>C0030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40AB0B" w14:textId="77777777" w:rsidR="00872AFE" w:rsidRPr="00711388" w:rsidRDefault="00872AFE" w:rsidP="00567869">
            <w:pPr>
              <w:jc w:val="left"/>
              <w:rPr>
                <w:lang w:val="en-GB"/>
              </w:rPr>
            </w:pPr>
            <w:r w:rsidRPr="00711388">
              <w:rPr>
                <w:lang w:val="en-GB"/>
              </w:rPr>
              <w:t>Unique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EEAFEC" w14:textId="77777777" w:rsidR="00872AFE" w:rsidRPr="00711388" w:rsidRDefault="00872AFE" w:rsidP="00567869">
            <w:pPr>
              <w:rPr>
                <w:lang w:val="en-GB" w:eastAsia="es-ES"/>
              </w:rPr>
            </w:pPr>
            <w:r w:rsidRPr="00711388">
              <w:rPr>
                <w:lang w:val="en-GB"/>
              </w:rPr>
              <w:t>This is a unique ID of the internal scenario. This should be consistent across different reporting periods. This is a numeric field.</w:t>
            </w:r>
          </w:p>
        </w:tc>
      </w:tr>
      <w:tr w:rsidR="00872AFE" w:rsidRPr="00711388" w14:paraId="3771BFCB"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D38FF8" w14:textId="77777777" w:rsidR="00872AFE" w:rsidRPr="00711388" w:rsidRDefault="00872AFE" w:rsidP="00567869">
            <w:pPr>
              <w:rPr>
                <w:lang w:val="en-GB" w:eastAsia="fr-FR"/>
              </w:rPr>
            </w:pPr>
            <w:r w:rsidRPr="00711388">
              <w:rPr>
                <w:lang w:val="en-GB"/>
              </w:rPr>
              <w:t>C0040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46F402" w14:textId="77777777" w:rsidR="00872AFE" w:rsidRPr="00711388" w:rsidRDefault="00872AFE" w:rsidP="00567869">
            <w:pPr>
              <w:jc w:val="left"/>
              <w:rPr>
                <w:lang w:val="en-GB"/>
              </w:rPr>
            </w:pPr>
            <w:r w:rsidRPr="00711388">
              <w:rPr>
                <w:lang w:val="en-GB"/>
              </w:rPr>
              <w:t>Unique ID of parent level.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0BE58A" w14:textId="77777777" w:rsidR="00872AFE" w:rsidRPr="00711388" w:rsidRDefault="00872AFE" w:rsidP="00567869">
            <w:pPr>
              <w:rPr>
                <w:lang w:val="en-GB"/>
              </w:rPr>
            </w:pPr>
            <w:r w:rsidRPr="00711388">
              <w:rPr>
                <w:lang w:val="en-GB"/>
              </w:rPr>
              <w:t>This is a unique ID of the immediate parent internal scenario. This should be consistent across different reporting periods. This is a numeric field.</w:t>
            </w:r>
          </w:p>
        </w:tc>
      </w:tr>
      <w:tr w:rsidR="00872AFE" w:rsidRPr="00711388" w14:paraId="6B140623"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78E5D" w14:textId="77777777" w:rsidR="00872AFE" w:rsidRPr="00711388" w:rsidRDefault="00872AFE" w:rsidP="00567869">
            <w:pPr>
              <w:rPr>
                <w:lang w:val="en-GB"/>
              </w:rPr>
            </w:pPr>
            <w:r w:rsidRPr="00711388">
              <w:rPr>
                <w:lang w:val="en-GB"/>
              </w:rPr>
              <w:t>C0050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7D416D" w14:textId="77777777" w:rsidR="00872AFE" w:rsidRPr="00711388" w:rsidRDefault="00872AFE" w:rsidP="00567869">
            <w:pPr>
              <w:jc w:val="left"/>
              <w:rPr>
                <w:lang w:val="en-GB"/>
              </w:rPr>
            </w:pPr>
            <w:r w:rsidRPr="00711388">
              <w:rPr>
                <w:lang w:val="en-GB"/>
              </w:rPr>
              <w:t>Basel L1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3E2EB" w14:textId="77777777" w:rsidR="00872AFE" w:rsidRPr="00711388" w:rsidRDefault="00872AFE" w:rsidP="00567869">
            <w:pPr>
              <w:rPr>
                <w:lang w:val="en-GB"/>
              </w:rPr>
            </w:pPr>
            <w:r w:rsidRPr="00711388">
              <w:rPr>
                <w:lang w:val="en-GB" w:eastAsia="es-ES"/>
              </w:rPr>
              <w:t xml:space="preserve">For completion by undertakings which answer ‘Yes’ in </w:t>
            </w:r>
            <w:r w:rsidRPr="00711388">
              <w:rPr>
                <w:lang w:val="en-GB"/>
              </w:rPr>
              <w:t>C0010/R0010 or the mapping to Basel L1 exists. Field should be empty if the scenario is higher than level 2 in the classification.</w:t>
            </w:r>
          </w:p>
          <w:p w14:paraId="74650F8F" w14:textId="77777777" w:rsidR="00872AFE" w:rsidRPr="00711388" w:rsidRDefault="00872AFE" w:rsidP="00567869">
            <w:pPr>
              <w:rPr>
                <w:lang w:val="en-GB"/>
              </w:rPr>
            </w:pPr>
            <w:r w:rsidRPr="00711388">
              <w:rPr>
                <w:lang w:val="en-GB"/>
              </w:rPr>
              <w:t>One of the options in the following closed list shall be used:</w:t>
            </w:r>
          </w:p>
          <w:p w14:paraId="6412D802" w14:textId="77777777" w:rsidR="00872AFE" w:rsidRPr="00711388" w:rsidRDefault="00872AFE" w:rsidP="0083381F">
            <w:pPr>
              <w:pStyle w:val="ListParagraph"/>
              <w:numPr>
                <w:ilvl w:val="0"/>
                <w:numId w:val="21"/>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Internal fraud</w:t>
            </w:r>
          </w:p>
          <w:p w14:paraId="41F5B6B1" w14:textId="77777777" w:rsidR="00872AFE" w:rsidRPr="00711388" w:rsidRDefault="00872AFE" w:rsidP="0083381F">
            <w:pPr>
              <w:pStyle w:val="ListParagraph"/>
              <w:numPr>
                <w:ilvl w:val="0"/>
                <w:numId w:val="21"/>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External fraud</w:t>
            </w:r>
          </w:p>
          <w:p w14:paraId="0A6E88B5" w14:textId="77777777" w:rsidR="00872AFE" w:rsidRPr="00711388" w:rsidRDefault="00872AFE" w:rsidP="0083381F">
            <w:pPr>
              <w:pStyle w:val="ListParagraph"/>
              <w:numPr>
                <w:ilvl w:val="0"/>
                <w:numId w:val="21"/>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Employment practices and workspace safety</w:t>
            </w:r>
          </w:p>
          <w:p w14:paraId="4D7F4A84" w14:textId="77777777" w:rsidR="00872AFE" w:rsidRPr="00711388" w:rsidRDefault="00872AFE" w:rsidP="0083381F">
            <w:pPr>
              <w:pStyle w:val="ListParagraph"/>
              <w:numPr>
                <w:ilvl w:val="0"/>
                <w:numId w:val="21"/>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Damage to physical assets</w:t>
            </w:r>
          </w:p>
          <w:p w14:paraId="275A7DBA" w14:textId="77777777" w:rsidR="00872AFE" w:rsidRPr="00711388" w:rsidRDefault="00872AFE" w:rsidP="0083381F">
            <w:pPr>
              <w:pStyle w:val="ListParagraph"/>
              <w:numPr>
                <w:ilvl w:val="0"/>
                <w:numId w:val="21"/>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Business disruption and system failures</w:t>
            </w:r>
          </w:p>
          <w:p w14:paraId="5595FEE4" w14:textId="77777777" w:rsidR="00872AFE" w:rsidRPr="00711388" w:rsidRDefault="00872AFE" w:rsidP="0083381F">
            <w:pPr>
              <w:pStyle w:val="ListParagraph"/>
              <w:numPr>
                <w:ilvl w:val="0"/>
                <w:numId w:val="21"/>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Clients, products and business practices</w:t>
            </w:r>
          </w:p>
          <w:p w14:paraId="7660651D" w14:textId="77777777" w:rsidR="00872AFE" w:rsidRPr="00711388" w:rsidRDefault="00872AFE" w:rsidP="0083381F">
            <w:pPr>
              <w:pStyle w:val="ListParagraph"/>
              <w:numPr>
                <w:ilvl w:val="0"/>
                <w:numId w:val="21"/>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Execution, delivery and process management</w:t>
            </w:r>
          </w:p>
        </w:tc>
      </w:tr>
      <w:tr w:rsidR="00872AFE" w:rsidRPr="00711388" w14:paraId="05A197F2"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3C6F9D" w14:textId="77777777" w:rsidR="00872AFE" w:rsidRPr="00711388" w:rsidRDefault="00872AFE" w:rsidP="00567869">
            <w:pPr>
              <w:rPr>
                <w:lang w:val="en-GB"/>
              </w:rPr>
            </w:pPr>
            <w:r w:rsidRPr="00711388">
              <w:rPr>
                <w:lang w:val="en-GB"/>
              </w:rPr>
              <w:t>C0060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2C075" w14:textId="77777777" w:rsidR="00872AFE" w:rsidRPr="00711388" w:rsidRDefault="00872AFE" w:rsidP="00567869">
            <w:pPr>
              <w:jc w:val="left"/>
              <w:rPr>
                <w:lang w:val="en-GB"/>
              </w:rPr>
            </w:pPr>
            <w:r w:rsidRPr="00711388">
              <w:rPr>
                <w:lang w:val="en-GB"/>
              </w:rPr>
              <w:t>Basel L2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EE5465" w14:textId="77777777" w:rsidR="00872AFE" w:rsidRPr="00711388" w:rsidRDefault="00872AFE" w:rsidP="00567869">
            <w:pPr>
              <w:rPr>
                <w:lang w:val="en-GB"/>
              </w:rPr>
            </w:pPr>
            <w:r w:rsidRPr="00711388">
              <w:rPr>
                <w:lang w:val="en-GB" w:eastAsia="es-ES"/>
              </w:rPr>
              <w:t xml:space="preserve">For completion by undertakings which answer ‘Yes’ in </w:t>
            </w:r>
            <w:r w:rsidRPr="00711388">
              <w:rPr>
                <w:lang w:val="en-GB"/>
              </w:rPr>
              <w:t>C0010/R0020 or the mapping to Basel L2 exists.</w:t>
            </w:r>
            <w:r w:rsidRPr="00711388">
              <w:rPr>
                <w:lang w:val="en-GB" w:eastAsia="es-ES"/>
              </w:rPr>
              <w:t xml:space="preserve"> </w:t>
            </w:r>
            <w:r w:rsidRPr="00711388">
              <w:rPr>
                <w:lang w:val="en-GB"/>
              </w:rPr>
              <w:t>Field should be empty if the scenario is higher than level 2 in the classification.</w:t>
            </w:r>
          </w:p>
          <w:p w14:paraId="1D288554" w14:textId="77777777" w:rsidR="00872AFE" w:rsidRPr="00711388" w:rsidRDefault="00872AFE" w:rsidP="00567869">
            <w:pPr>
              <w:rPr>
                <w:lang w:val="en-GB"/>
              </w:rPr>
            </w:pPr>
            <w:r w:rsidRPr="00711388">
              <w:rPr>
                <w:lang w:val="en-GB"/>
              </w:rPr>
              <w:t>The occurrence “Other” can be used in case the risk could be classified in a Level 1 Basel category but there is not a Level 2 one.</w:t>
            </w:r>
          </w:p>
          <w:p w14:paraId="368FAACD" w14:textId="77777777" w:rsidR="00872AFE" w:rsidRPr="00711388" w:rsidRDefault="00872AFE" w:rsidP="00567869">
            <w:pPr>
              <w:rPr>
                <w:lang w:val="en-GB"/>
              </w:rPr>
            </w:pPr>
            <w:r w:rsidRPr="00711388">
              <w:rPr>
                <w:lang w:val="en-GB"/>
              </w:rPr>
              <w:t>One of the options in the following closed list shall be used:</w:t>
            </w:r>
          </w:p>
          <w:p w14:paraId="409858A8" w14:textId="77777777" w:rsidR="00872AFE" w:rsidRPr="00711388" w:rsidRDefault="00872AFE" w:rsidP="0083381F">
            <w:pPr>
              <w:pStyle w:val="ListParagraph"/>
              <w:numPr>
                <w:ilvl w:val="0"/>
                <w:numId w:val="22"/>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Internal fraud - Unauthorized activity</w:t>
            </w:r>
          </w:p>
          <w:p w14:paraId="2F8E0B3C" w14:textId="77777777" w:rsidR="00872AFE" w:rsidRPr="00711388" w:rsidRDefault="00872AFE" w:rsidP="0083381F">
            <w:pPr>
              <w:pStyle w:val="ListParagraph"/>
              <w:numPr>
                <w:ilvl w:val="0"/>
                <w:numId w:val="22"/>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Internal fraud - Theft and fraud</w:t>
            </w:r>
          </w:p>
          <w:p w14:paraId="7751CD57" w14:textId="77777777" w:rsidR="00872AFE" w:rsidRPr="00711388" w:rsidRDefault="00872AFE" w:rsidP="0083381F">
            <w:pPr>
              <w:pStyle w:val="ListParagraph"/>
              <w:numPr>
                <w:ilvl w:val="0"/>
                <w:numId w:val="22"/>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Internal fraud - Other</w:t>
            </w:r>
          </w:p>
          <w:p w14:paraId="183F8CED" w14:textId="77777777" w:rsidR="00872AFE" w:rsidRPr="00711388" w:rsidRDefault="00872AFE" w:rsidP="0083381F">
            <w:pPr>
              <w:pStyle w:val="ListParagraph"/>
              <w:numPr>
                <w:ilvl w:val="0"/>
                <w:numId w:val="22"/>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External fraud - Theft and fraud</w:t>
            </w:r>
          </w:p>
          <w:p w14:paraId="590E1F90" w14:textId="77777777" w:rsidR="00872AFE" w:rsidRPr="00711388" w:rsidRDefault="00872AFE" w:rsidP="0083381F">
            <w:pPr>
              <w:pStyle w:val="ListParagraph"/>
              <w:numPr>
                <w:ilvl w:val="0"/>
                <w:numId w:val="22"/>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External fraud - Systems security</w:t>
            </w:r>
          </w:p>
          <w:p w14:paraId="0DDDAB63" w14:textId="77777777" w:rsidR="00872AFE" w:rsidRPr="00711388" w:rsidRDefault="00872AFE" w:rsidP="0083381F">
            <w:pPr>
              <w:pStyle w:val="ListParagraph"/>
              <w:numPr>
                <w:ilvl w:val="0"/>
                <w:numId w:val="22"/>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External fraud - Other</w:t>
            </w:r>
          </w:p>
          <w:p w14:paraId="0C04A0CD" w14:textId="05F7AF29" w:rsidR="00872AFE" w:rsidRPr="00711388" w:rsidRDefault="00872AFE" w:rsidP="0083381F">
            <w:pPr>
              <w:pStyle w:val="ListParagraph"/>
              <w:numPr>
                <w:ilvl w:val="0"/>
                <w:numId w:val="22"/>
              </w:numPr>
              <w:spacing w:after="0" w:line="240" w:lineRule="auto"/>
              <w:jc w:val="both"/>
            </w:pPr>
            <w:r w:rsidRPr="00711388">
              <w:rPr>
                <w:rFonts w:ascii="Times New Roman" w:hAnsi="Times New Roman" w:cs="Times New Roman"/>
                <w:sz w:val="24"/>
                <w:szCs w:val="24"/>
              </w:rPr>
              <w:t>Employment practices and workspace safety -</w:t>
            </w:r>
            <w:del w:id="7189" w:author="Author">
              <w:r w:rsidRPr="00711388" w:rsidDel="003323F0">
                <w:rPr>
                  <w:rFonts w:ascii="Times New Roman" w:hAnsi="Times New Roman" w:cs="Times New Roman"/>
                  <w:sz w:val="24"/>
                  <w:szCs w:val="24"/>
                </w:rPr>
                <w:delText xml:space="preserve">  </w:delText>
              </w:r>
            </w:del>
            <w:ins w:id="7190" w:author="Author">
              <w:r w:rsidR="003323F0">
                <w:rPr>
                  <w:rFonts w:ascii="Times New Roman" w:hAnsi="Times New Roman" w:cs="Times New Roman"/>
                  <w:sz w:val="24"/>
                  <w:szCs w:val="24"/>
                </w:rPr>
                <w:t xml:space="preserve"> </w:t>
              </w:r>
            </w:ins>
            <w:r w:rsidRPr="00711388">
              <w:rPr>
                <w:rFonts w:ascii="Times New Roman" w:hAnsi="Times New Roman" w:cs="Times New Roman"/>
                <w:sz w:val="24"/>
                <w:szCs w:val="24"/>
              </w:rPr>
              <w:t>Employee relations</w:t>
            </w:r>
          </w:p>
          <w:p w14:paraId="289995EA"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Employment practices and workspace safety - Safe environment</w:t>
            </w:r>
          </w:p>
          <w:p w14:paraId="271909C0" w14:textId="0A075E30"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Employment practices and workspace safety -</w:t>
            </w:r>
            <w:del w:id="7191" w:author="Author">
              <w:r w:rsidRPr="00711388" w:rsidDel="003323F0">
                <w:rPr>
                  <w:rFonts w:ascii="Times New Roman" w:hAnsi="Times New Roman" w:cs="Times New Roman"/>
                  <w:sz w:val="24"/>
                  <w:szCs w:val="24"/>
                </w:rPr>
                <w:delText xml:space="preserve">  </w:delText>
              </w:r>
            </w:del>
            <w:ins w:id="7192" w:author="Author">
              <w:r w:rsidR="003323F0">
                <w:rPr>
                  <w:rFonts w:ascii="Times New Roman" w:hAnsi="Times New Roman" w:cs="Times New Roman"/>
                  <w:sz w:val="24"/>
                  <w:szCs w:val="24"/>
                </w:rPr>
                <w:t xml:space="preserve"> </w:t>
              </w:r>
            </w:ins>
            <w:r w:rsidRPr="00711388">
              <w:rPr>
                <w:rFonts w:ascii="Times New Roman" w:hAnsi="Times New Roman" w:cs="Times New Roman"/>
                <w:sz w:val="24"/>
                <w:szCs w:val="24"/>
              </w:rPr>
              <w:t>Diversity and discrimination</w:t>
            </w:r>
          </w:p>
          <w:p w14:paraId="0697D921"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Employment practices and workspace safety - Other</w:t>
            </w:r>
          </w:p>
          <w:p w14:paraId="0A717A51" w14:textId="77777777" w:rsidR="00872AFE" w:rsidRPr="00711388" w:rsidRDefault="00872AFE" w:rsidP="0083381F">
            <w:pPr>
              <w:pStyle w:val="ListParagraph"/>
              <w:numPr>
                <w:ilvl w:val="0"/>
                <w:numId w:val="22"/>
              </w:numPr>
              <w:spacing w:after="0" w:line="240" w:lineRule="auto"/>
              <w:jc w:val="both"/>
            </w:pPr>
            <w:r w:rsidRPr="00711388">
              <w:rPr>
                <w:rFonts w:ascii="Times New Roman" w:hAnsi="Times New Roman" w:cs="Times New Roman"/>
                <w:sz w:val="24"/>
                <w:szCs w:val="24"/>
              </w:rPr>
              <w:lastRenderedPageBreak/>
              <w:t>Damage to physical assets - Disasters and other events</w:t>
            </w:r>
          </w:p>
          <w:p w14:paraId="3E6E3929" w14:textId="77777777" w:rsidR="00872AFE" w:rsidRPr="00711388" w:rsidRDefault="00872AFE" w:rsidP="0083381F">
            <w:pPr>
              <w:pStyle w:val="ListParagraph"/>
              <w:numPr>
                <w:ilvl w:val="0"/>
                <w:numId w:val="22"/>
              </w:numPr>
              <w:spacing w:after="0" w:line="240" w:lineRule="auto"/>
              <w:jc w:val="both"/>
            </w:pPr>
            <w:r w:rsidRPr="00711388">
              <w:rPr>
                <w:rFonts w:ascii="Times New Roman" w:hAnsi="Times New Roman" w:cs="Times New Roman"/>
                <w:sz w:val="24"/>
                <w:szCs w:val="24"/>
              </w:rPr>
              <w:t>Damage to physical assets - Other</w:t>
            </w:r>
          </w:p>
          <w:p w14:paraId="2593BB87"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Business disruption and system failures - Systems</w:t>
            </w:r>
          </w:p>
          <w:p w14:paraId="2F8DF785"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Business disruption and system failures - Other</w:t>
            </w:r>
          </w:p>
          <w:p w14:paraId="745D7C1C"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Clients, products and business practices - Suitability, disclosure and fiduciary</w:t>
            </w:r>
          </w:p>
          <w:p w14:paraId="416F335C"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Clients, products and business practices - Improper business or market practices</w:t>
            </w:r>
          </w:p>
          <w:p w14:paraId="62122D8E"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Clients, products and business practices - Product flaws</w:t>
            </w:r>
          </w:p>
          <w:p w14:paraId="6E6A9852"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Clients, products and business practices - Selection, sponsorship and exposure</w:t>
            </w:r>
          </w:p>
          <w:p w14:paraId="0A6265AC"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Clients, products and business practices - Advisory activities</w:t>
            </w:r>
          </w:p>
          <w:p w14:paraId="7BE32FE7"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Clients, products and business practices - Other</w:t>
            </w:r>
          </w:p>
          <w:p w14:paraId="55B1A881"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Execution, delivery and process management - Transaction capture, execution and maintenance</w:t>
            </w:r>
          </w:p>
          <w:p w14:paraId="1B9A32CF"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Execution, delivery and process management - Monitoring and reporting</w:t>
            </w:r>
          </w:p>
          <w:p w14:paraId="059BEFCB"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Execution, delivery and process management - Customer intake and documentation</w:t>
            </w:r>
          </w:p>
          <w:p w14:paraId="4A4AE1E3"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Execution, delivery and process management - Customer / client account management</w:t>
            </w:r>
          </w:p>
          <w:p w14:paraId="35C8A293"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Execution, delivery and process management - Trade counterparties</w:t>
            </w:r>
          </w:p>
          <w:p w14:paraId="6D11A476" w14:textId="77777777" w:rsidR="00872AFE" w:rsidRPr="00711388" w:rsidRDefault="00872AFE" w:rsidP="0083381F">
            <w:pPr>
              <w:pStyle w:val="ListParagraph"/>
              <w:numPr>
                <w:ilvl w:val="0"/>
                <w:numId w:val="22"/>
              </w:numPr>
              <w:spacing w:after="160" w:line="259" w:lineRule="auto"/>
            </w:pPr>
            <w:r w:rsidRPr="00711388">
              <w:rPr>
                <w:rFonts w:ascii="Times New Roman" w:hAnsi="Times New Roman" w:cs="Times New Roman"/>
                <w:sz w:val="24"/>
                <w:szCs w:val="24"/>
              </w:rPr>
              <w:t>Execution, delivery and process management - Vendors and suppliers</w:t>
            </w:r>
          </w:p>
          <w:p w14:paraId="58DF3282" w14:textId="77777777" w:rsidR="00872AFE" w:rsidRPr="00711388" w:rsidRDefault="00872AFE" w:rsidP="0083381F">
            <w:pPr>
              <w:pStyle w:val="ListParagraph"/>
              <w:numPr>
                <w:ilvl w:val="0"/>
                <w:numId w:val="22"/>
              </w:numPr>
              <w:spacing w:after="160" w:line="259" w:lineRule="auto"/>
              <w:rPr>
                <w:rFonts w:ascii="Times New Roman" w:hAnsi="Times New Roman" w:cs="Times New Roman"/>
                <w:sz w:val="24"/>
                <w:szCs w:val="24"/>
              </w:rPr>
            </w:pPr>
            <w:r w:rsidRPr="00711388">
              <w:rPr>
                <w:rFonts w:ascii="Times New Roman" w:hAnsi="Times New Roman" w:cs="Times New Roman"/>
                <w:sz w:val="24"/>
                <w:szCs w:val="24"/>
              </w:rPr>
              <w:t>Execution, delivery and process management - Other</w:t>
            </w:r>
          </w:p>
        </w:tc>
      </w:tr>
      <w:tr w:rsidR="00872AFE" w:rsidRPr="00711388" w14:paraId="1586D2BD" w14:textId="77777777" w:rsidTr="00567869">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4ED5EA" w14:textId="77777777" w:rsidR="00872AFE" w:rsidRPr="00711388" w:rsidRDefault="00872AFE" w:rsidP="00567869">
            <w:pPr>
              <w:rPr>
                <w:lang w:val="en-GB"/>
              </w:rPr>
            </w:pPr>
            <w:r w:rsidRPr="00711388">
              <w:rPr>
                <w:lang w:val="en-GB"/>
              </w:rPr>
              <w:lastRenderedPageBreak/>
              <w:t>C0070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7131EC" w14:textId="77777777" w:rsidR="00872AFE" w:rsidRPr="00711388" w:rsidRDefault="00872AFE" w:rsidP="00567869">
            <w:pPr>
              <w:jc w:val="left"/>
              <w:rPr>
                <w:lang w:val="en-GB"/>
              </w:rPr>
            </w:pPr>
            <w:r w:rsidRPr="00711388">
              <w:rPr>
                <w:lang w:val="en-GB"/>
              </w:rPr>
              <w:t>Probability Distribution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950240" w14:textId="77777777" w:rsidR="00872AFE" w:rsidRPr="00711388" w:rsidRDefault="00872AFE" w:rsidP="00567869">
            <w:pPr>
              <w:pStyle w:val="Default"/>
              <w:rPr>
                <w:rFonts w:ascii="Times New Roman" w:hAnsi="Times New Roman" w:cs="Times New Roman"/>
                <w:color w:val="auto"/>
              </w:rPr>
            </w:pPr>
            <w:r w:rsidRPr="00711388">
              <w:rPr>
                <w:rFonts w:ascii="Times New Roman" w:hAnsi="Times New Roman" w:cs="Times New Roman"/>
                <w:color w:val="auto"/>
              </w:rPr>
              <w:t>Identify the probability distribution. One of the options in the following closed list shall be used:</w:t>
            </w:r>
          </w:p>
          <w:p w14:paraId="4E843115" w14:textId="77777777" w:rsidR="00872AFE" w:rsidRPr="00711388" w:rsidRDefault="00872AFE" w:rsidP="0083381F">
            <w:pPr>
              <w:pStyle w:val="Default"/>
              <w:numPr>
                <w:ilvl w:val="0"/>
                <w:numId w:val="23"/>
              </w:numPr>
              <w:rPr>
                <w:rFonts w:ascii="Times New Roman" w:hAnsi="Times New Roman" w:cs="Times New Roman"/>
                <w:color w:val="auto"/>
              </w:rPr>
            </w:pPr>
            <w:r w:rsidRPr="00711388">
              <w:rPr>
                <w:rFonts w:ascii="Times New Roman" w:hAnsi="Times New Roman" w:cs="Times New Roman"/>
                <w:color w:val="auto"/>
              </w:rPr>
              <w:t>Poisson-lognormal</w:t>
            </w:r>
          </w:p>
          <w:p w14:paraId="405BD8C2" w14:textId="77777777" w:rsidR="00872AFE" w:rsidRPr="00711388" w:rsidRDefault="00872AFE" w:rsidP="0083381F">
            <w:pPr>
              <w:pStyle w:val="Default"/>
              <w:numPr>
                <w:ilvl w:val="0"/>
                <w:numId w:val="23"/>
              </w:numPr>
              <w:rPr>
                <w:rFonts w:ascii="Times New Roman" w:hAnsi="Times New Roman" w:cs="Times New Roman"/>
                <w:color w:val="auto"/>
              </w:rPr>
            </w:pPr>
            <w:r w:rsidRPr="00711388">
              <w:rPr>
                <w:rFonts w:ascii="Times New Roman" w:hAnsi="Times New Roman" w:cs="Times New Roman"/>
                <w:color w:val="auto"/>
              </w:rPr>
              <w:t>Lognormal</w:t>
            </w:r>
          </w:p>
          <w:p w14:paraId="1E97540F" w14:textId="77777777" w:rsidR="00872AFE" w:rsidRPr="00711388" w:rsidRDefault="00872AFE" w:rsidP="0083381F">
            <w:pPr>
              <w:pStyle w:val="Default"/>
              <w:numPr>
                <w:ilvl w:val="0"/>
                <w:numId w:val="23"/>
              </w:numPr>
              <w:rPr>
                <w:rFonts w:ascii="Times New Roman" w:hAnsi="Times New Roman" w:cs="Times New Roman"/>
                <w:color w:val="auto"/>
              </w:rPr>
            </w:pPr>
            <w:r w:rsidRPr="00711388">
              <w:rPr>
                <w:rFonts w:ascii="Times New Roman" w:hAnsi="Times New Roman" w:cs="Times New Roman"/>
                <w:color w:val="auto"/>
              </w:rPr>
              <w:t>Poisson-Pareto</w:t>
            </w:r>
          </w:p>
          <w:p w14:paraId="2E80852A" w14:textId="77777777" w:rsidR="00872AFE" w:rsidRPr="00711388" w:rsidRDefault="00872AFE" w:rsidP="0083381F">
            <w:pPr>
              <w:pStyle w:val="Default"/>
              <w:numPr>
                <w:ilvl w:val="0"/>
                <w:numId w:val="23"/>
              </w:numPr>
              <w:rPr>
                <w:rFonts w:ascii="Times New Roman" w:hAnsi="Times New Roman" w:cs="Times New Roman"/>
                <w:color w:val="auto"/>
              </w:rPr>
            </w:pPr>
            <w:r w:rsidRPr="00711388">
              <w:rPr>
                <w:rFonts w:ascii="Times New Roman" w:hAnsi="Times New Roman" w:cs="Times New Roman"/>
                <w:color w:val="auto"/>
              </w:rPr>
              <w:t>Empirical</w:t>
            </w:r>
          </w:p>
          <w:p w14:paraId="13815B33" w14:textId="77777777" w:rsidR="00872AFE" w:rsidRPr="00711388" w:rsidRDefault="00872AFE" w:rsidP="0083381F">
            <w:pPr>
              <w:pStyle w:val="Default"/>
              <w:numPr>
                <w:ilvl w:val="0"/>
                <w:numId w:val="23"/>
              </w:numPr>
              <w:rPr>
                <w:rFonts w:ascii="Times New Roman" w:hAnsi="Times New Roman" w:cs="Times New Roman"/>
                <w:color w:val="auto"/>
              </w:rPr>
            </w:pPr>
            <w:r w:rsidRPr="00711388">
              <w:rPr>
                <w:rFonts w:ascii="Times New Roman" w:hAnsi="Times New Roman" w:cs="Times New Roman"/>
                <w:color w:val="auto"/>
              </w:rPr>
              <w:t>Pareto</w:t>
            </w:r>
          </w:p>
          <w:p w14:paraId="64947D2E" w14:textId="77777777" w:rsidR="00872AFE" w:rsidRPr="00711388" w:rsidRDefault="00872AFE" w:rsidP="0083381F">
            <w:pPr>
              <w:pStyle w:val="Default"/>
              <w:numPr>
                <w:ilvl w:val="0"/>
                <w:numId w:val="23"/>
              </w:numPr>
              <w:rPr>
                <w:rFonts w:ascii="Times New Roman" w:hAnsi="Times New Roman" w:cs="Times New Roman"/>
                <w:color w:val="auto"/>
              </w:rPr>
            </w:pPr>
            <w:r w:rsidRPr="00711388">
              <w:rPr>
                <w:rFonts w:ascii="Times New Roman" w:hAnsi="Times New Roman" w:cs="Times New Roman"/>
                <w:color w:val="auto"/>
              </w:rPr>
              <w:t>Other, please specify</w:t>
            </w:r>
          </w:p>
          <w:p w14:paraId="2F933CC2" w14:textId="77777777" w:rsidR="00872AFE" w:rsidRPr="00711388" w:rsidRDefault="00872AFE" w:rsidP="0083381F">
            <w:pPr>
              <w:pStyle w:val="Default"/>
              <w:numPr>
                <w:ilvl w:val="0"/>
                <w:numId w:val="23"/>
              </w:numPr>
              <w:rPr>
                <w:rFonts w:ascii="Times New Roman" w:hAnsi="Times New Roman" w:cs="Times New Roman"/>
                <w:color w:val="auto"/>
              </w:rPr>
            </w:pPr>
            <w:r w:rsidRPr="00711388">
              <w:rPr>
                <w:rFonts w:ascii="Times New Roman" w:hAnsi="Times New Roman" w:cs="Times New Roman"/>
                <w:color w:val="auto"/>
              </w:rPr>
              <w:t>Obtained by aggregation of lower levels</w:t>
            </w:r>
          </w:p>
          <w:p w14:paraId="3E8E994C" w14:textId="77777777" w:rsidR="00872AFE" w:rsidRPr="00711388" w:rsidRDefault="00872AFE" w:rsidP="00567869">
            <w:pPr>
              <w:pStyle w:val="Default"/>
              <w:rPr>
                <w:rFonts w:ascii="Times New Roman" w:hAnsi="Times New Roman" w:cs="Times New Roman"/>
                <w:color w:val="auto"/>
              </w:rPr>
            </w:pPr>
          </w:p>
          <w:p w14:paraId="7F9BC2A3" w14:textId="77777777" w:rsidR="00872AFE" w:rsidRPr="00711388" w:rsidRDefault="00872AFE" w:rsidP="00567869">
            <w:pPr>
              <w:pStyle w:val="Default"/>
              <w:rPr>
                <w:rFonts w:ascii="Times New Roman" w:hAnsi="Times New Roman" w:cs="Times New Roman"/>
                <w:color w:val="auto"/>
              </w:rPr>
            </w:pPr>
            <w:r w:rsidRPr="00711388">
              <w:rPr>
                <w:rFonts w:ascii="Times New Roman" w:hAnsi="Times New Roman" w:cs="Times New Roman"/>
                <w:color w:val="auto"/>
              </w:rPr>
              <w:lastRenderedPageBreak/>
              <w:t>Item 1 to 6 to be used in case the probability distribution is quantified; item 7 in case the probability distribution is obtained by aggregation of lower level distributions.</w:t>
            </w:r>
          </w:p>
        </w:tc>
      </w:tr>
      <w:tr w:rsidR="00872AFE" w:rsidRPr="00711388" w14:paraId="035D2829" w14:textId="77777777" w:rsidTr="00567869">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4F694F" w14:textId="77777777" w:rsidR="00872AFE" w:rsidRPr="00711388" w:rsidRDefault="00872AFE" w:rsidP="00567869">
            <w:pPr>
              <w:rPr>
                <w:lang w:val="en-GB"/>
              </w:rPr>
            </w:pPr>
            <w:r w:rsidRPr="00711388">
              <w:rPr>
                <w:lang w:val="en-GB"/>
              </w:rPr>
              <w:lastRenderedPageBreak/>
              <w:t>C0080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87F4EF" w14:textId="77777777" w:rsidR="00872AFE" w:rsidRPr="00711388" w:rsidRDefault="00872AFE" w:rsidP="00567869">
            <w:pPr>
              <w:jc w:val="left"/>
              <w:rPr>
                <w:lang w:val="en-GB"/>
              </w:rPr>
            </w:pPr>
            <w:r w:rsidRPr="00711388">
              <w:rPr>
                <w:lang w:val="en-GB"/>
              </w:rPr>
              <w:t>Solvency Capital Requirement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CC4AC4" w14:textId="77777777" w:rsidR="00872AFE" w:rsidRPr="00711388" w:rsidRDefault="00872AFE" w:rsidP="00567869">
            <w:pPr>
              <w:pStyle w:val="Default"/>
              <w:rPr>
                <w:rFonts w:ascii="Times New Roman" w:hAnsi="Times New Roman" w:cs="Times New Roman"/>
                <w:color w:val="auto"/>
              </w:rPr>
            </w:pPr>
            <w:r w:rsidRPr="00711388">
              <w:rPr>
                <w:rFonts w:ascii="Times New Roman" w:hAnsi="Times New Roman" w:cs="Times New Roman"/>
                <w:color w:val="auto"/>
              </w:rPr>
              <w:t>Solvency capital requirement net of risk mitigating contracts per scenario.</w:t>
            </w:r>
          </w:p>
        </w:tc>
      </w:tr>
      <w:tr w:rsidR="00872AFE" w:rsidRPr="00711388" w14:paraId="4C0C0954" w14:textId="77777777" w:rsidTr="00567869">
        <w:trPr>
          <w:trHeight w:val="697"/>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A500A" w14:textId="77777777" w:rsidR="00872AFE" w:rsidRPr="00711388" w:rsidRDefault="00872AFE" w:rsidP="00567869">
            <w:pPr>
              <w:rPr>
                <w:lang w:val="en-GB"/>
              </w:rPr>
            </w:pPr>
            <w:r w:rsidRPr="00711388">
              <w:rPr>
                <w:lang w:val="en-GB"/>
              </w:rPr>
              <w:t>C0090-C0210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D4A60" w14:textId="77777777" w:rsidR="00872AFE" w:rsidRPr="00711388" w:rsidRDefault="00872AFE" w:rsidP="00567869">
            <w:pPr>
              <w:jc w:val="left"/>
              <w:rPr>
                <w:lang w:val="en-GB"/>
              </w:rPr>
            </w:pPr>
            <w:r w:rsidRPr="00711388">
              <w:rPr>
                <w:lang w:val="en-GB"/>
              </w:rPr>
              <w:t>Percentiles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5B2E4D" w14:textId="77777777" w:rsidR="00872AFE" w:rsidRPr="00711388" w:rsidRDefault="00872AFE" w:rsidP="00567869">
            <w:pPr>
              <w:jc w:val="left"/>
              <w:rPr>
                <w:lang w:val="en-GB"/>
              </w:rPr>
            </w:pPr>
            <w:r w:rsidRPr="00711388">
              <w:rPr>
                <w:lang w:val="en-GB"/>
              </w:rPr>
              <w:t>Percentiles of the loss distribution (losses corresponds to the right tail) net of risk mitigating contracts per scenario.</w:t>
            </w:r>
          </w:p>
        </w:tc>
      </w:tr>
      <w:tr w:rsidR="00872AFE" w:rsidRPr="00711388" w14:paraId="4B031B3A" w14:textId="77777777" w:rsidTr="00567869">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CEAEB1" w14:textId="77777777" w:rsidR="00872AFE" w:rsidRPr="00711388" w:rsidRDefault="00872AFE" w:rsidP="00567869">
            <w:pPr>
              <w:rPr>
                <w:lang w:val="en-GB"/>
              </w:rPr>
            </w:pPr>
            <w:r w:rsidRPr="00711388">
              <w:rPr>
                <w:lang w:val="en-GB"/>
              </w:rPr>
              <w:t>C0220/R0030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10613F" w14:textId="77777777" w:rsidR="00872AFE" w:rsidRPr="00711388" w:rsidRDefault="00872AFE" w:rsidP="00567869">
            <w:pPr>
              <w:jc w:val="left"/>
              <w:rPr>
                <w:lang w:val="en-GB"/>
              </w:rPr>
            </w:pPr>
            <w:r w:rsidRPr="00711388">
              <w:rPr>
                <w:lang w:val="en-GB"/>
              </w:rPr>
              <w:t>Total undiversified Level 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6F500D" w14:textId="77777777" w:rsidR="00872AFE" w:rsidRPr="00711388" w:rsidRDefault="00872AFE" w:rsidP="00567869">
            <w:pPr>
              <w:rPr>
                <w:lang w:val="en-GB"/>
              </w:rPr>
            </w:pPr>
            <w:r w:rsidRPr="00711388">
              <w:rPr>
                <w:lang w:val="en-GB"/>
              </w:rPr>
              <w:t>Sum of stand-alone capital requirements contributions for Level 2 operational risks classification.</w:t>
            </w:r>
          </w:p>
          <w:p w14:paraId="045EFC56" w14:textId="77777777" w:rsidR="00872AFE" w:rsidRPr="00711388" w:rsidRDefault="00872AFE" w:rsidP="00567869">
            <w:pPr>
              <w:rPr>
                <w:lang w:val="en-GB"/>
              </w:rPr>
            </w:pPr>
            <w:r w:rsidRPr="00711388">
              <w:rPr>
                <w:lang w:val="en-GB"/>
              </w:rPr>
              <w:t>Any lower aggregation level should be already considered.</w:t>
            </w:r>
          </w:p>
        </w:tc>
      </w:tr>
      <w:tr w:rsidR="00872AFE" w:rsidRPr="00711388" w14:paraId="20D3DCEC" w14:textId="77777777" w:rsidTr="00567869">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384B73" w14:textId="77777777" w:rsidR="00872AFE" w:rsidRPr="00711388" w:rsidRDefault="00872AFE" w:rsidP="00567869">
            <w:pPr>
              <w:rPr>
                <w:lang w:val="en-GB"/>
              </w:rPr>
            </w:pPr>
            <w:r w:rsidRPr="00711388">
              <w:rPr>
                <w:lang w:val="en-GB"/>
              </w:rPr>
              <w:t>C0220/R0040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B34A46" w14:textId="77777777" w:rsidR="00872AFE" w:rsidRPr="00711388" w:rsidRDefault="00872AFE" w:rsidP="00567869">
            <w:pPr>
              <w:jc w:val="left"/>
              <w:rPr>
                <w:lang w:val="en-GB"/>
              </w:rPr>
            </w:pPr>
            <w:r w:rsidRPr="00711388">
              <w:rPr>
                <w:lang w:val="en-GB"/>
              </w:rPr>
              <w:t>Sum of diversification inside Level 2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554EB" w14:textId="77777777" w:rsidR="00872AFE" w:rsidRPr="00711388" w:rsidRDefault="00872AFE" w:rsidP="00567869">
            <w:pPr>
              <w:rPr>
                <w:lang w:val="en-GB"/>
              </w:rPr>
            </w:pPr>
            <w:r w:rsidRPr="00711388">
              <w:rPr>
                <w:lang w:val="en-GB"/>
              </w:rPr>
              <w:t>Difference between the sum of undiversified leaf risks SCR and C0220/R0030.</w:t>
            </w:r>
          </w:p>
          <w:p w14:paraId="7D078E03" w14:textId="77777777" w:rsidR="00872AFE" w:rsidRPr="00711388" w:rsidRDefault="00872AFE" w:rsidP="00567869">
            <w:pPr>
              <w:rPr>
                <w:lang w:val="en-GB"/>
              </w:rPr>
            </w:pPr>
            <w:r w:rsidRPr="00711388">
              <w:rPr>
                <w:lang w:val="en-GB" w:eastAsia="es-ES"/>
              </w:rPr>
              <w:t>This amount should be reported as a negative value</w:t>
            </w:r>
            <w:r w:rsidRPr="00711388">
              <w:rPr>
                <w:bCs/>
                <w:lang w:val="en-GB"/>
              </w:rPr>
              <w:t>.</w:t>
            </w:r>
          </w:p>
          <w:p w14:paraId="25E016B5" w14:textId="77777777" w:rsidR="00872AFE" w:rsidRPr="00711388" w:rsidRDefault="00872AFE" w:rsidP="00567869">
            <w:pPr>
              <w:rPr>
                <w:lang w:val="en-GB"/>
              </w:rPr>
            </w:pPr>
            <w:r w:rsidRPr="00711388">
              <w:rPr>
                <w:lang w:val="en-GB"/>
              </w:rPr>
              <w:t>For example, if the lower level is L3 (the ones quantified with probability distributions), enter the difference between the sum of Level 3 and the sum of Level 2 (standalone).</w:t>
            </w:r>
          </w:p>
        </w:tc>
      </w:tr>
      <w:tr w:rsidR="00872AFE" w:rsidRPr="00711388" w14:paraId="0CD00BCC" w14:textId="77777777" w:rsidTr="00567869">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F01ED" w14:textId="77777777" w:rsidR="00872AFE" w:rsidRPr="00711388" w:rsidRDefault="00872AFE" w:rsidP="00567869">
            <w:pPr>
              <w:rPr>
                <w:lang w:val="en-GB"/>
              </w:rPr>
            </w:pPr>
            <w:r w:rsidRPr="00711388">
              <w:rPr>
                <w:lang w:val="en-GB"/>
              </w:rPr>
              <w:t>C0220/R0050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89EA24" w14:textId="77777777" w:rsidR="00872AFE" w:rsidRPr="00711388" w:rsidRDefault="00872AFE" w:rsidP="00567869">
            <w:pPr>
              <w:jc w:val="left"/>
              <w:rPr>
                <w:lang w:val="en-GB"/>
              </w:rPr>
            </w:pPr>
            <w:r w:rsidRPr="00711388">
              <w:rPr>
                <w:lang w:val="en-GB"/>
              </w:rPr>
              <w:t>Total undiversified Level 1</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E84976" w14:textId="77777777" w:rsidR="00872AFE" w:rsidRPr="00711388" w:rsidRDefault="00872AFE" w:rsidP="00567869">
            <w:pPr>
              <w:rPr>
                <w:lang w:val="en-GB"/>
              </w:rPr>
            </w:pPr>
            <w:r w:rsidRPr="00711388">
              <w:rPr>
                <w:lang w:val="en-GB"/>
              </w:rPr>
              <w:t>Sum of stand-alone capital requirements contributions for Level 1 operational risks classification</w:t>
            </w:r>
            <w:r w:rsidRPr="00711388" w:rsidDel="009C69DD">
              <w:rPr>
                <w:lang w:val="en-GB"/>
              </w:rPr>
              <w:t xml:space="preserve"> </w:t>
            </w:r>
            <w:r w:rsidRPr="00711388">
              <w:rPr>
                <w:lang w:val="en-GB"/>
              </w:rPr>
              <w:t>(if applicable, net of risk mitigating contracts).</w:t>
            </w:r>
          </w:p>
          <w:p w14:paraId="7D56FA5F" w14:textId="77777777" w:rsidR="00872AFE" w:rsidRPr="00711388" w:rsidRDefault="00872AFE" w:rsidP="00567869">
            <w:pPr>
              <w:rPr>
                <w:lang w:val="en-GB"/>
              </w:rPr>
            </w:pPr>
            <w:r w:rsidRPr="00711388">
              <w:rPr>
                <w:lang w:val="en-GB"/>
              </w:rPr>
              <w:t>Any lower aggregation level should be already considered.</w:t>
            </w:r>
          </w:p>
        </w:tc>
      </w:tr>
      <w:tr w:rsidR="00872AFE" w:rsidRPr="00711388" w14:paraId="7495C712" w14:textId="77777777" w:rsidTr="00567869">
        <w:trPr>
          <w:trHeight w:val="913"/>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613933" w14:textId="77777777" w:rsidR="00872AFE" w:rsidRPr="00711388" w:rsidRDefault="00872AFE" w:rsidP="00567869">
            <w:pPr>
              <w:rPr>
                <w:lang w:val="en-GB"/>
              </w:rPr>
            </w:pPr>
            <w:r w:rsidRPr="00711388">
              <w:rPr>
                <w:lang w:val="en-GB"/>
              </w:rPr>
              <w:t>C0220/R0060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DC13D2" w14:textId="42A02627" w:rsidR="00872AFE" w:rsidRPr="00711388" w:rsidRDefault="00872AFE" w:rsidP="00567869">
            <w:pPr>
              <w:jc w:val="left"/>
              <w:rPr>
                <w:lang w:val="en-GB"/>
              </w:rPr>
            </w:pPr>
            <w:r w:rsidRPr="00711388">
              <w:rPr>
                <w:lang w:val="en-GB"/>
              </w:rPr>
              <w:t xml:space="preserve">Operational risk </w:t>
            </w:r>
            <w:r w:rsidR="00711388" w:rsidRPr="00711388">
              <w:rPr>
                <w:lang w:val="en-GB"/>
              </w:rPr>
              <w:t>-</w:t>
            </w:r>
            <w:r w:rsidRPr="00711388">
              <w:rPr>
                <w:lang w:val="en-GB"/>
              </w:rPr>
              <w:t xml:space="preserve"> diversification between Level 1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14544" w14:textId="77777777" w:rsidR="00872AFE" w:rsidRPr="00711388" w:rsidRDefault="00872AFE" w:rsidP="00567869">
            <w:pPr>
              <w:rPr>
                <w:lang w:val="en-GB"/>
              </w:rPr>
            </w:pPr>
            <w:r w:rsidRPr="00711388">
              <w:rPr>
                <w:lang w:val="en-GB"/>
              </w:rPr>
              <w:t>Difference of C0220/R0050 and C0220/R0070.</w:t>
            </w:r>
          </w:p>
          <w:p w14:paraId="23FB23B6" w14:textId="77777777" w:rsidR="00872AFE" w:rsidRPr="00711388" w:rsidRDefault="00872AFE" w:rsidP="00567869">
            <w:pPr>
              <w:rPr>
                <w:lang w:val="en-GB"/>
              </w:rPr>
            </w:pPr>
            <w:r w:rsidRPr="00711388">
              <w:rPr>
                <w:lang w:val="en-GB" w:eastAsia="es-ES"/>
              </w:rPr>
              <w:t>This amount should be reported as a negative value</w:t>
            </w:r>
            <w:r w:rsidRPr="00711388">
              <w:rPr>
                <w:bCs/>
                <w:lang w:val="en-GB"/>
              </w:rPr>
              <w:t>.</w:t>
            </w:r>
          </w:p>
        </w:tc>
      </w:tr>
      <w:tr w:rsidR="00872AFE" w:rsidRPr="00711388" w14:paraId="489FD945" w14:textId="77777777" w:rsidTr="00567869">
        <w:trPr>
          <w:trHeight w:val="9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2E218" w14:textId="77777777" w:rsidR="00872AFE" w:rsidRPr="00711388" w:rsidRDefault="00872AFE" w:rsidP="00567869">
            <w:pPr>
              <w:rPr>
                <w:lang w:val="en-GB"/>
              </w:rPr>
            </w:pPr>
            <w:r w:rsidRPr="00711388">
              <w:rPr>
                <w:lang w:val="en-GB"/>
              </w:rPr>
              <w:t>C0220/R0070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A88391" w14:textId="77777777" w:rsidR="00872AFE" w:rsidRPr="00711388" w:rsidRDefault="00872AFE" w:rsidP="00567869">
            <w:pPr>
              <w:jc w:val="left"/>
              <w:rPr>
                <w:lang w:val="en-GB"/>
              </w:rPr>
            </w:pPr>
            <w:r w:rsidRPr="00711388">
              <w:rPr>
                <w:lang w:val="en-GB"/>
              </w:rPr>
              <w:t>Operational risk - diversified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C2B25" w14:textId="77777777" w:rsidR="00872AFE" w:rsidRPr="00711388" w:rsidRDefault="00872AFE" w:rsidP="00567869">
            <w:pPr>
              <w:rPr>
                <w:lang w:val="en-GB"/>
              </w:rPr>
            </w:pPr>
            <w:r w:rsidRPr="00711388">
              <w:rPr>
                <w:lang w:val="en-GB"/>
              </w:rPr>
              <w:t>Diversified operational risk capital requirement net of risk mitigating contracts.</w:t>
            </w:r>
          </w:p>
        </w:tc>
      </w:tr>
    </w:tbl>
    <w:p w14:paraId="375F1A10" w14:textId="77777777" w:rsidR="00872AFE" w:rsidRPr="00711388" w:rsidRDefault="00872AFE" w:rsidP="00872AFE">
      <w:pPr>
        <w:rPr>
          <w:lang w:val="en-GB" w:eastAsia="fr-FR"/>
        </w:rPr>
      </w:pPr>
    </w:p>
    <w:p w14:paraId="5677A42A" w14:textId="77777777" w:rsidR="00872AFE" w:rsidRPr="00711388" w:rsidRDefault="00872AFE" w:rsidP="00872AFE">
      <w:pPr>
        <w:pStyle w:val="ManualHeading2"/>
        <w:ind w:left="850" w:hanging="850"/>
        <w:rPr>
          <w:b w:val="0"/>
          <w:bCs w:val="0"/>
          <w:i/>
          <w:iCs/>
          <w:lang w:val="en-GB"/>
        </w:rPr>
      </w:pPr>
      <w:r w:rsidRPr="00711388">
        <w:rPr>
          <w:i/>
          <w:iCs/>
          <w:lang w:val="en-GB"/>
        </w:rPr>
        <w:t>S.26.16 - Internal model - Model Changes</w:t>
      </w:r>
    </w:p>
    <w:p w14:paraId="46E1BC9E" w14:textId="77777777" w:rsidR="00872AFE" w:rsidRPr="00711388" w:rsidRDefault="00872AFE" w:rsidP="00872AFE">
      <w:pPr>
        <w:rPr>
          <w:b/>
          <w:bCs/>
          <w:i/>
          <w:lang w:val="en-GB"/>
        </w:rPr>
      </w:pPr>
      <w:r w:rsidRPr="00711388">
        <w:rPr>
          <w:b/>
          <w:bCs/>
          <w:i/>
          <w:lang w:val="en-GB"/>
        </w:rPr>
        <w:t>General comments:</w:t>
      </w:r>
    </w:p>
    <w:p w14:paraId="5D0DDFAD" w14:textId="77777777" w:rsidR="00872AFE" w:rsidRPr="00711388" w:rsidRDefault="00872AFE" w:rsidP="00872AFE">
      <w:pPr>
        <w:rPr>
          <w:lang w:val="en-GB"/>
        </w:rPr>
      </w:pPr>
      <w:r w:rsidRPr="00711388">
        <w:rPr>
          <w:lang w:val="en-GB"/>
        </w:rPr>
        <w:t>This section relates to annual submission of information for individual entities.</w:t>
      </w:r>
    </w:p>
    <w:p w14:paraId="784AC75C" w14:textId="77777777" w:rsidR="00872AFE" w:rsidRPr="00711388" w:rsidRDefault="00872AFE" w:rsidP="00872AFE">
      <w:pPr>
        <w:rPr>
          <w:lang w:val="en-GB"/>
        </w:rPr>
      </w:pPr>
      <w:r w:rsidRPr="00711388">
        <w:rPr>
          <w:lang w:val="en-GB"/>
        </w:rPr>
        <w:t xml:space="preserve">The purpose of this template is to collect information on the characteristics of the changes to the model according to the approved model change policy and on how the SCR has moved in </w:t>
      </w:r>
      <w:r w:rsidRPr="00711388">
        <w:rPr>
          <w:lang w:val="en-GB"/>
        </w:rPr>
        <w:lastRenderedPageBreak/>
        <w:t>an annual reporting period due to these changes, that were implemented in that period. This period may be different from the one determined by the model change policy on the accumulation of minor changes, for instance.</w:t>
      </w:r>
    </w:p>
    <w:p w14:paraId="67CF1A9E" w14:textId="77777777" w:rsidR="00872AFE" w:rsidRPr="00711388" w:rsidRDefault="00872AFE" w:rsidP="00872AFE">
      <w:pPr>
        <w:rPr>
          <w:lang w:val="en-GB"/>
        </w:rPr>
      </w:pPr>
      <w:r w:rsidRPr="00711388">
        <w:rPr>
          <w:lang w:val="en-GB"/>
        </w:rPr>
        <w:t xml:space="preserve">Minor changes to the model should not be double counted within or across reporting periods. Therefore, if a major change includes minor changes or is the accumulation of minor changes, then either: </w:t>
      </w:r>
    </w:p>
    <w:p w14:paraId="0F3D0587" w14:textId="77777777" w:rsidR="00872AFE" w:rsidRPr="00711388" w:rsidRDefault="00872AFE" w:rsidP="0083381F">
      <w:pPr>
        <w:pStyle w:val="ListParagraph"/>
        <w:numPr>
          <w:ilvl w:val="0"/>
          <w:numId w:val="29"/>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 xml:space="preserve">remove the impact of these minor changes in the major change if the minor changes were implemented in a previous reporting period; or </w:t>
      </w:r>
    </w:p>
    <w:p w14:paraId="3309D5A0" w14:textId="77777777" w:rsidR="00872AFE" w:rsidRPr="00711388" w:rsidRDefault="00872AFE" w:rsidP="0083381F">
      <w:pPr>
        <w:pStyle w:val="ListParagraph"/>
        <w:numPr>
          <w:ilvl w:val="0"/>
          <w:numId w:val="29"/>
        </w:numPr>
        <w:spacing w:after="0" w:line="240" w:lineRule="auto"/>
        <w:jc w:val="both"/>
        <w:rPr>
          <w:rFonts w:ascii="Times New Roman" w:hAnsi="Times New Roman" w:cs="Times New Roman"/>
          <w:sz w:val="24"/>
          <w:szCs w:val="24"/>
        </w:rPr>
      </w:pPr>
      <w:r w:rsidRPr="00711388">
        <w:rPr>
          <w:rFonts w:ascii="Times New Roman" w:hAnsi="Times New Roman" w:cs="Times New Roman"/>
          <w:sz w:val="24"/>
          <w:szCs w:val="24"/>
        </w:rPr>
        <w:t>include them in the “total minor changes” and remove their effect from the major change due to accumulation of minor change impact.</w:t>
      </w:r>
    </w:p>
    <w:tbl>
      <w:tblPr>
        <w:tblStyle w:val="TableGrid"/>
        <w:tblW w:w="9180" w:type="dxa"/>
        <w:tblLayout w:type="fixed"/>
        <w:tblLook w:val="04A0" w:firstRow="1" w:lastRow="0" w:firstColumn="1" w:lastColumn="0" w:noHBand="0" w:noVBand="1"/>
      </w:tblPr>
      <w:tblGrid>
        <w:gridCol w:w="1668"/>
        <w:gridCol w:w="2126"/>
        <w:gridCol w:w="5386"/>
      </w:tblGrid>
      <w:tr w:rsidR="00872AFE" w:rsidRPr="00711388" w14:paraId="05D05B23" w14:textId="77777777" w:rsidTr="00567869">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1B551CD7" w14:textId="77777777" w:rsidR="00872AFE" w:rsidRPr="00711388" w:rsidRDefault="00872AFE" w:rsidP="00567869">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40230C" w14:textId="77777777" w:rsidR="00872AFE" w:rsidRPr="00711388" w:rsidRDefault="00872AFE" w:rsidP="00567869">
            <w:pPr>
              <w:jc w:val="center"/>
              <w:rPr>
                <w:rFonts w:eastAsia="Times New Roman"/>
                <w:bCs/>
                <w:lang w:val="en-GB" w:eastAsia="fr-FR"/>
              </w:rPr>
            </w:pPr>
            <w:r w:rsidRPr="00711388">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8D4D03" w14:textId="77777777" w:rsidR="00872AFE" w:rsidRPr="00711388" w:rsidRDefault="00872AFE" w:rsidP="00567869">
            <w:pPr>
              <w:jc w:val="center"/>
              <w:rPr>
                <w:bCs/>
                <w:lang w:val="en-GB"/>
              </w:rPr>
            </w:pPr>
            <w:r w:rsidRPr="00711388">
              <w:rPr>
                <w:bCs/>
                <w:lang w:val="en-GB"/>
              </w:rPr>
              <w:t>INSTRUCTIONS</w:t>
            </w:r>
          </w:p>
        </w:tc>
      </w:tr>
      <w:tr w:rsidR="00872AFE" w:rsidRPr="00711388" w14:paraId="646539CC" w14:textId="77777777" w:rsidTr="00567869">
        <w:trPr>
          <w:trHeight w:val="285"/>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25450889" w14:textId="77777777" w:rsidR="00872AFE" w:rsidRPr="00711388" w:rsidRDefault="00872AFE" w:rsidP="00567869">
            <w:pPr>
              <w:jc w:val="left"/>
              <w:rPr>
                <w:lang w:val="en-GB"/>
              </w:rPr>
            </w:pPr>
            <w:r w:rsidRPr="00711388">
              <w:rPr>
                <w:i/>
                <w:lang w:val="en-GB"/>
              </w:rPr>
              <w:t>Type of Change</w:t>
            </w:r>
          </w:p>
        </w:tc>
      </w:tr>
      <w:tr w:rsidR="00872AFE" w:rsidRPr="00711388" w14:paraId="0291A834"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6732A2" w14:textId="77777777" w:rsidR="00872AFE" w:rsidRPr="00711388" w:rsidRDefault="00872AFE" w:rsidP="00567869">
            <w:pPr>
              <w:rPr>
                <w:lang w:val="en-GB"/>
              </w:rPr>
            </w:pPr>
            <w:r w:rsidRPr="00711388">
              <w:rPr>
                <w:lang w:val="en-GB"/>
              </w:rPr>
              <w:t>C0010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0E3D6F" w14:textId="77777777" w:rsidR="00872AFE" w:rsidRPr="00711388" w:rsidRDefault="00872AFE" w:rsidP="00567869">
            <w:pPr>
              <w:jc w:val="left"/>
              <w:rPr>
                <w:lang w:val="en-GB"/>
              </w:rPr>
            </w:pPr>
            <w:r w:rsidRPr="00711388">
              <w:rPr>
                <w:lang w:val="en-GB"/>
              </w:rPr>
              <w:t xml:space="preserve">Major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770DD" w14:textId="77777777" w:rsidR="00872AFE" w:rsidRPr="00711388" w:rsidRDefault="00872AFE" w:rsidP="00567869">
            <w:pPr>
              <w:rPr>
                <w:lang w:val="en-GB" w:eastAsia="es-ES"/>
              </w:rPr>
            </w:pPr>
            <w:r w:rsidRPr="00711388">
              <w:rPr>
                <w:lang w:val="en-GB" w:eastAsia="es-ES"/>
              </w:rPr>
              <w:t xml:space="preserve">The information in this row should refer to a major change (in a given reporting period). While several major changes may be batched together for a single </w:t>
            </w:r>
            <w:r w:rsidRPr="00711388">
              <w:rPr>
                <w:i/>
                <w:lang w:val="en-GB" w:eastAsia="es-ES"/>
              </w:rPr>
              <w:t>approval</w:t>
            </w:r>
            <w:r w:rsidRPr="00711388">
              <w:rPr>
                <w:lang w:val="en-GB" w:eastAsia="es-ES"/>
              </w:rPr>
              <w:t>, they should be separated where there are distinct major changes. Naming convention: Major change 1_Component 1.</w:t>
            </w:r>
          </w:p>
        </w:tc>
      </w:tr>
      <w:tr w:rsidR="00872AFE" w:rsidRPr="00711388" w14:paraId="617797E4" w14:textId="77777777" w:rsidTr="00567869">
        <w:trPr>
          <w:trHeight w:val="309"/>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EE852B" w14:textId="77777777" w:rsidR="00872AFE" w:rsidRPr="00711388" w:rsidRDefault="00872AFE" w:rsidP="00567869">
            <w:pPr>
              <w:jc w:val="left"/>
              <w:rPr>
                <w:lang w:val="en-GB" w:eastAsia="fr-FR"/>
              </w:rPr>
            </w:pPr>
            <w:r w:rsidRPr="00711388">
              <w:rPr>
                <w:i/>
                <w:lang w:val="en-GB"/>
              </w:rPr>
              <w:t>Change ID</w:t>
            </w:r>
          </w:p>
        </w:tc>
      </w:tr>
      <w:tr w:rsidR="00872AFE" w:rsidRPr="00711388" w14:paraId="70BC8AF9"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0AEB6E" w14:textId="77777777" w:rsidR="00872AFE" w:rsidRPr="00711388" w:rsidRDefault="00872AFE" w:rsidP="00567869">
            <w:pPr>
              <w:rPr>
                <w:lang w:val="en-GB"/>
              </w:rPr>
            </w:pPr>
            <w:r w:rsidRPr="00711388">
              <w:rPr>
                <w:lang w:val="en-GB"/>
              </w:rPr>
              <w:t>C0020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6C07C" w14:textId="77777777" w:rsidR="00872AFE" w:rsidRPr="00711388" w:rsidRDefault="00872AFE" w:rsidP="00567869">
            <w:pPr>
              <w:jc w:val="left"/>
              <w:rPr>
                <w:lang w:val="en-GB"/>
              </w:rPr>
            </w:pPr>
            <w:r w:rsidRPr="00711388">
              <w:rPr>
                <w:lang w:val="en-GB"/>
              </w:rPr>
              <w:t>Change ID</w:t>
            </w:r>
          </w:p>
          <w:p w14:paraId="224359F9" w14:textId="77777777" w:rsidR="00872AFE" w:rsidRPr="00711388" w:rsidRDefault="00872AFE" w:rsidP="00567869">
            <w:pPr>
              <w:jc w:val="left"/>
              <w:rPr>
                <w:lang w:val="en-GB"/>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DF61ED" w14:textId="77777777" w:rsidR="00872AFE" w:rsidRPr="00711388" w:rsidRDefault="00872AFE" w:rsidP="00567869">
            <w:pPr>
              <w:rPr>
                <w:lang w:val="en-GB" w:eastAsia="es-ES"/>
              </w:rPr>
            </w:pPr>
            <w:r w:rsidRPr="00711388">
              <w:rPr>
                <w:lang w:val="en-GB" w:eastAsia="es-ES"/>
              </w:rPr>
              <w:t>This change ID should be consistent between the solo and the group submission. It is used to match the solo changes that correspond to the group change for the reporting period.</w:t>
            </w:r>
          </w:p>
        </w:tc>
      </w:tr>
      <w:tr w:rsidR="00872AFE" w:rsidRPr="00711388" w14:paraId="20C748AD" w14:textId="77777777" w:rsidTr="00567869">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C7669" w14:textId="77777777" w:rsidR="00872AFE" w:rsidRPr="00711388" w:rsidRDefault="00872AFE" w:rsidP="00567869">
            <w:pPr>
              <w:jc w:val="left"/>
              <w:rPr>
                <w:lang w:val="en-GB" w:eastAsia="es-ES"/>
              </w:rPr>
            </w:pPr>
            <w:r w:rsidRPr="00711388">
              <w:rPr>
                <w:i/>
                <w:lang w:val="en-GB"/>
              </w:rPr>
              <w:t>Description of Change</w:t>
            </w:r>
          </w:p>
        </w:tc>
      </w:tr>
      <w:tr w:rsidR="00872AFE" w:rsidRPr="00711388" w14:paraId="492E2027"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3BE6F9" w14:textId="77777777" w:rsidR="00872AFE" w:rsidRPr="00711388" w:rsidRDefault="00872AFE" w:rsidP="00567869">
            <w:pPr>
              <w:rPr>
                <w:lang w:val="en-GB" w:eastAsia="fr-FR"/>
              </w:rPr>
            </w:pPr>
            <w:r w:rsidRPr="00711388">
              <w:rPr>
                <w:lang w:val="en-GB"/>
              </w:rPr>
              <w:t>C0030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4D1894EE" w14:textId="77777777" w:rsidR="00872AFE" w:rsidRPr="00711388" w:rsidRDefault="00872AFE" w:rsidP="00567869">
            <w:pPr>
              <w:jc w:val="left"/>
              <w:rPr>
                <w:lang w:val="en-GB"/>
              </w:rPr>
            </w:pPr>
            <w:r w:rsidRPr="00711388">
              <w:rPr>
                <w:lang w:val="en-GB"/>
              </w:rPr>
              <w:t>Date of approval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164A53" w14:textId="72210D3D" w:rsidR="00872AFE" w:rsidRPr="00711388" w:rsidRDefault="00872AFE" w:rsidP="00567869">
            <w:pPr>
              <w:rPr>
                <w:lang w:val="en-GB" w:eastAsia="es-ES"/>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 xml:space="preserve">dd) code of the date when </w:t>
            </w:r>
            <w:r w:rsidRPr="00711388">
              <w:rPr>
                <w:lang w:val="en-GB" w:eastAsia="es-ES"/>
              </w:rPr>
              <w:t xml:space="preserve">approval is granted, according to the decision of the NCA’s concerned. </w:t>
            </w:r>
          </w:p>
        </w:tc>
      </w:tr>
      <w:tr w:rsidR="00872AFE" w:rsidRPr="00711388" w14:paraId="2A347EC4"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945562" w14:textId="77777777" w:rsidR="00872AFE" w:rsidRPr="00711388" w:rsidRDefault="00872AFE" w:rsidP="00567869">
            <w:pPr>
              <w:rPr>
                <w:lang w:val="en-GB" w:eastAsia="fr-FR"/>
              </w:rPr>
            </w:pPr>
            <w:r w:rsidRPr="00711388">
              <w:rPr>
                <w:lang w:val="en-GB"/>
              </w:rPr>
              <w:t>C0040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1A9C4295" w14:textId="77777777" w:rsidR="00872AFE" w:rsidRPr="00711388" w:rsidRDefault="00872AFE" w:rsidP="00567869">
            <w:pPr>
              <w:jc w:val="left"/>
              <w:rPr>
                <w:lang w:val="en-GB"/>
              </w:rPr>
            </w:pPr>
            <w:r w:rsidRPr="00711388">
              <w:rPr>
                <w:lang w:val="en-GB"/>
              </w:rPr>
              <w:t>Date of submission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B30785" w14:textId="15D935FA" w:rsidR="00872AFE" w:rsidRPr="00711388" w:rsidRDefault="00872AFE" w:rsidP="00567869">
            <w:pPr>
              <w:rPr>
                <w:lang w:val="en-GB" w:eastAsia="es-ES"/>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 xml:space="preserve">dd) code of the date when </w:t>
            </w:r>
            <w:r w:rsidRPr="00711388">
              <w:rPr>
                <w:lang w:val="en-GB" w:eastAsia="es-ES"/>
              </w:rPr>
              <w:t xml:space="preserve">the written application for approval to the NCA’s concerned (for approved changes) was made. </w:t>
            </w:r>
          </w:p>
        </w:tc>
      </w:tr>
      <w:tr w:rsidR="00872AFE" w:rsidRPr="00711388" w14:paraId="70773B4F"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EFEC03" w14:textId="77777777" w:rsidR="00872AFE" w:rsidRPr="00711388" w:rsidRDefault="00872AFE" w:rsidP="00567869">
            <w:pPr>
              <w:rPr>
                <w:lang w:val="en-GB" w:eastAsia="fr-FR"/>
              </w:rPr>
            </w:pPr>
            <w:r w:rsidRPr="00711388">
              <w:rPr>
                <w:lang w:val="en-GB"/>
              </w:rPr>
              <w:t>C0050</w:t>
            </w:r>
          </w:p>
        </w:tc>
        <w:tc>
          <w:tcPr>
            <w:tcW w:w="2126" w:type="dxa"/>
            <w:tcBorders>
              <w:top w:val="nil"/>
              <w:left w:val="single" w:sz="4" w:space="0" w:color="auto"/>
              <w:bottom w:val="single" w:sz="4" w:space="0" w:color="auto"/>
              <w:right w:val="single" w:sz="4" w:space="0" w:color="auto"/>
            </w:tcBorders>
            <w:shd w:val="clear" w:color="auto" w:fill="FFFFFF"/>
            <w:hideMark/>
          </w:tcPr>
          <w:p w14:paraId="213DFB85" w14:textId="77777777" w:rsidR="00872AFE" w:rsidRPr="00711388" w:rsidRDefault="00872AFE" w:rsidP="00567869">
            <w:pPr>
              <w:jc w:val="left"/>
              <w:rPr>
                <w:lang w:val="en-GB"/>
              </w:rPr>
            </w:pPr>
            <w:r w:rsidRPr="00711388">
              <w:rPr>
                <w:lang w:val="en-GB"/>
              </w:rPr>
              <w:t>Description of change to the policy</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E6DB48" w14:textId="77777777" w:rsidR="00872AFE" w:rsidRPr="00711388" w:rsidRDefault="00872AFE" w:rsidP="00567869">
            <w:pPr>
              <w:rPr>
                <w:lang w:val="en-GB" w:eastAsia="es-ES"/>
              </w:rPr>
            </w:pPr>
            <w:r w:rsidRPr="00711388">
              <w:rPr>
                <w:lang w:val="en-GB" w:eastAsia="es-ES"/>
              </w:rPr>
              <w:t>Briefly describe the nature of the change and what aspects of the model have been changed.</w:t>
            </w:r>
          </w:p>
        </w:tc>
      </w:tr>
      <w:tr w:rsidR="00872AFE" w:rsidRPr="00711388" w14:paraId="3F99364A"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2B43F5" w14:textId="77777777" w:rsidR="00872AFE" w:rsidRPr="00711388" w:rsidRDefault="00872AFE" w:rsidP="00567869">
            <w:pPr>
              <w:rPr>
                <w:lang w:val="en-GB" w:eastAsia="fr-FR"/>
              </w:rPr>
            </w:pPr>
            <w:r w:rsidRPr="00711388">
              <w:rPr>
                <w:lang w:val="en-GB"/>
              </w:rPr>
              <w:t>C0060</w:t>
            </w:r>
          </w:p>
        </w:tc>
        <w:tc>
          <w:tcPr>
            <w:tcW w:w="2126" w:type="dxa"/>
            <w:tcBorders>
              <w:top w:val="nil"/>
              <w:left w:val="single" w:sz="4" w:space="0" w:color="auto"/>
              <w:bottom w:val="single" w:sz="4" w:space="0" w:color="auto"/>
              <w:right w:val="single" w:sz="4" w:space="0" w:color="auto"/>
            </w:tcBorders>
            <w:shd w:val="clear" w:color="auto" w:fill="FFFFFF"/>
            <w:hideMark/>
          </w:tcPr>
          <w:p w14:paraId="7BDAC406" w14:textId="77777777" w:rsidR="00872AFE" w:rsidRPr="00711388" w:rsidRDefault="00872AFE" w:rsidP="00567869">
            <w:pPr>
              <w:jc w:val="left"/>
              <w:rPr>
                <w:lang w:val="en-GB"/>
              </w:rPr>
            </w:pPr>
            <w:r w:rsidRPr="00711388">
              <w:rPr>
                <w:lang w:val="en-GB"/>
              </w:rPr>
              <w:t>Change resulting from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9F18F6" w14:textId="77777777" w:rsidR="00872AFE" w:rsidRPr="00711388" w:rsidRDefault="00872AFE" w:rsidP="00567869">
            <w:pPr>
              <w:rPr>
                <w:lang w:val="en-GB" w:eastAsia="es-ES"/>
              </w:rPr>
            </w:pPr>
            <w:r w:rsidRPr="00711388">
              <w:rPr>
                <w:lang w:val="en-GB"/>
              </w:rPr>
              <w:t>One of the options in the following closed list shall be used:</w:t>
            </w:r>
          </w:p>
          <w:p w14:paraId="7C8D55BA" w14:textId="00E509FF" w:rsidR="00872AFE" w:rsidRPr="00711388" w:rsidRDefault="00872AFE" w:rsidP="00567869">
            <w:pPr>
              <w:rPr>
                <w:lang w:val="en-GB" w:eastAsia="es-ES"/>
              </w:rPr>
            </w:pPr>
            <w:r w:rsidRPr="00711388">
              <w:rPr>
                <w:lang w:val="en-GB" w:eastAsia="es-ES"/>
              </w:rPr>
              <w:t xml:space="preserve">1 </w:t>
            </w:r>
            <w:r w:rsidR="00711388" w:rsidRPr="00711388">
              <w:rPr>
                <w:lang w:val="en-GB" w:eastAsia="es-ES"/>
              </w:rPr>
              <w:t>-</w:t>
            </w:r>
            <w:r w:rsidRPr="00711388">
              <w:rPr>
                <w:lang w:val="en-GB" w:eastAsia="es-ES"/>
              </w:rPr>
              <w:t xml:space="preserve"> Change in risk profile</w:t>
            </w:r>
          </w:p>
          <w:p w14:paraId="551EC1E5" w14:textId="0CF92665" w:rsidR="00872AFE" w:rsidRPr="00711388" w:rsidRDefault="00872AFE" w:rsidP="00567869">
            <w:pPr>
              <w:rPr>
                <w:lang w:val="en-GB" w:eastAsia="es-ES"/>
              </w:rPr>
            </w:pPr>
            <w:r w:rsidRPr="00711388">
              <w:rPr>
                <w:lang w:val="en-GB" w:eastAsia="es-ES"/>
              </w:rPr>
              <w:t xml:space="preserve">2 </w:t>
            </w:r>
            <w:r w:rsidR="00711388" w:rsidRPr="00711388">
              <w:rPr>
                <w:lang w:val="en-GB" w:eastAsia="es-ES"/>
              </w:rPr>
              <w:t>-</w:t>
            </w:r>
            <w:r w:rsidRPr="00711388">
              <w:rPr>
                <w:lang w:val="en-GB" w:eastAsia="es-ES"/>
              </w:rPr>
              <w:t xml:space="preserve"> Change in input data and assumptions</w:t>
            </w:r>
          </w:p>
          <w:p w14:paraId="18015BD0" w14:textId="10281CBA" w:rsidR="00872AFE" w:rsidRPr="00711388" w:rsidRDefault="00872AFE" w:rsidP="00567869">
            <w:pPr>
              <w:rPr>
                <w:lang w:val="en-GB" w:eastAsia="es-ES"/>
              </w:rPr>
            </w:pPr>
            <w:r w:rsidRPr="00711388">
              <w:rPr>
                <w:lang w:val="en-GB" w:eastAsia="es-ES"/>
              </w:rPr>
              <w:lastRenderedPageBreak/>
              <w:t xml:space="preserve">3 </w:t>
            </w:r>
            <w:r w:rsidR="00711388" w:rsidRPr="00711388">
              <w:rPr>
                <w:lang w:val="en-GB" w:eastAsia="es-ES"/>
              </w:rPr>
              <w:t>-</w:t>
            </w:r>
            <w:r w:rsidRPr="00711388">
              <w:rPr>
                <w:lang w:val="en-GB" w:eastAsia="es-ES"/>
              </w:rPr>
              <w:t xml:space="preserve"> Change in methodology</w:t>
            </w:r>
          </w:p>
          <w:p w14:paraId="072C0A71" w14:textId="31A7DFED" w:rsidR="00872AFE" w:rsidRPr="00711388" w:rsidRDefault="00872AFE" w:rsidP="00567869">
            <w:pPr>
              <w:rPr>
                <w:lang w:val="en-GB" w:eastAsia="es-ES"/>
              </w:rPr>
            </w:pPr>
            <w:r w:rsidRPr="00711388">
              <w:rPr>
                <w:lang w:val="en-GB" w:eastAsia="es-ES"/>
              </w:rPr>
              <w:t xml:space="preserve">4 </w:t>
            </w:r>
            <w:r w:rsidR="00711388" w:rsidRPr="00711388">
              <w:rPr>
                <w:lang w:val="en-GB" w:eastAsia="es-ES"/>
              </w:rPr>
              <w:t>-</w:t>
            </w:r>
            <w:r w:rsidRPr="00711388">
              <w:rPr>
                <w:lang w:val="en-GB" w:eastAsia="es-ES"/>
              </w:rPr>
              <w:t xml:space="preserve"> Other</w:t>
            </w:r>
          </w:p>
        </w:tc>
      </w:tr>
      <w:tr w:rsidR="00872AFE" w:rsidRPr="00711388" w14:paraId="480A99AD"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49949" w14:textId="77777777" w:rsidR="00872AFE" w:rsidRPr="00711388" w:rsidRDefault="00872AFE" w:rsidP="00567869">
            <w:pPr>
              <w:rPr>
                <w:lang w:val="en-GB" w:eastAsia="fr-FR"/>
              </w:rPr>
            </w:pPr>
            <w:r w:rsidRPr="00711388">
              <w:rPr>
                <w:lang w:val="en-GB"/>
              </w:rPr>
              <w:lastRenderedPageBreak/>
              <w:t>C0070</w:t>
            </w:r>
          </w:p>
        </w:tc>
        <w:tc>
          <w:tcPr>
            <w:tcW w:w="2126" w:type="dxa"/>
            <w:tcBorders>
              <w:top w:val="nil"/>
              <w:left w:val="single" w:sz="4" w:space="0" w:color="auto"/>
              <w:bottom w:val="single" w:sz="4" w:space="0" w:color="auto"/>
              <w:right w:val="single" w:sz="4" w:space="0" w:color="auto"/>
            </w:tcBorders>
            <w:shd w:val="clear" w:color="auto" w:fill="FFFFFF"/>
            <w:hideMark/>
          </w:tcPr>
          <w:p w14:paraId="58396EA5" w14:textId="77777777" w:rsidR="00872AFE" w:rsidRPr="00711388" w:rsidRDefault="00872AFE" w:rsidP="00567869">
            <w:pPr>
              <w:jc w:val="left"/>
              <w:rPr>
                <w:lang w:val="en-GB"/>
              </w:rPr>
            </w:pPr>
            <w:r w:rsidRPr="00711388">
              <w:rPr>
                <w:lang w:val="en-GB"/>
              </w:rPr>
              <w:t>Other categorization and explanation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683CA" w14:textId="77777777" w:rsidR="00872AFE" w:rsidRPr="00711388" w:rsidRDefault="00872AFE" w:rsidP="00567869">
            <w:pPr>
              <w:rPr>
                <w:lang w:val="en-GB" w:eastAsia="es-ES"/>
              </w:rPr>
            </w:pPr>
            <w:r w:rsidRPr="00711388">
              <w:rPr>
                <w:lang w:val="en-GB" w:eastAsia="es-ES"/>
              </w:rPr>
              <w:t>Describe the categorisation if different from column C0060. If filled-in, then use Other option in column C0060.</w:t>
            </w:r>
          </w:p>
        </w:tc>
      </w:tr>
      <w:tr w:rsidR="00872AFE" w:rsidRPr="00711388" w14:paraId="52A828F7"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B64BA7" w14:textId="77777777" w:rsidR="00872AFE" w:rsidRPr="00711388" w:rsidRDefault="00872AFE" w:rsidP="00567869">
            <w:pPr>
              <w:rPr>
                <w:lang w:val="en-GB" w:eastAsia="fr-FR"/>
              </w:rPr>
            </w:pPr>
            <w:r w:rsidRPr="00711388">
              <w:rPr>
                <w:lang w:val="en-GB"/>
              </w:rPr>
              <w:t>C0080</w:t>
            </w:r>
          </w:p>
        </w:tc>
        <w:tc>
          <w:tcPr>
            <w:tcW w:w="2126" w:type="dxa"/>
            <w:tcBorders>
              <w:top w:val="nil"/>
              <w:left w:val="single" w:sz="4" w:space="0" w:color="auto"/>
              <w:bottom w:val="single" w:sz="4" w:space="0" w:color="auto"/>
              <w:right w:val="single" w:sz="4" w:space="0" w:color="auto"/>
            </w:tcBorders>
            <w:shd w:val="clear" w:color="auto" w:fill="FFFFFF"/>
            <w:hideMark/>
          </w:tcPr>
          <w:p w14:paraId="41811C49" w14:textId="77777777" w:rsidR="00872AFE" w:rsidRPr="00711388" w:rsidRDefault="00872AFE" w:rsidP="00567869">
            <w:pPr>
              <w:jc w:val="left"/>
              <w:rPr>
                <w:lang w:val="en-GB"/>
              </w:rPr>
            </w:pPr>
            <w:r w:rsidRPr="00711388">
              <w:rPr>
                <w:lang w:val="en-GB"/>
              </w:rPr>
              <w:t>Market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26F576" w14:textId="77777777" w:rsidR="00872AFE" w:rsidRPr="00711388" w:rsidRDefault="00872AFE" w:rsidP="00567869">
            <w:pPr>
              <w:jc w:val="left"/>
              <w:rPr>
                <w:lang w:val="en-GB"/>
              </w:rPr>
            </w:pPr>
            <w:r w:rsidRPr="00711388">
              <w:rPr>
                <w:lang w:val="en-GB"/>
              </w:rPr>
              <w:t>If the market risk charge is impacted by the major model change then indicate it here. One of the options in the following closed list shall be used:</w:t>
            </w:r>
          </w:p>
          <w:p w14:paraId="1EA37AA6" w14:textId="77777777" w:rsidR="00872AFE" w:rsidRPr="00711388" w:rsidRDefault="00872AFE" w:rsidP="00567869">
            <w:pPr>
              <w:jc w:val="left"/>
              <w:rPr>
                <w:lang w:val="en-GB"/>
              </w:rPr>
            </w:pPr>
            <w:r w:rsidRPr="00711388">
              <w:rPr>
                <w:lang w:val="en-GB"/>
              </w:rPr>
              <w:t>Yes</w:t>
            </w:r>
          </w:p>
          <w:p w14:paraId="00A4F06D" w14:textId="77777777" w:rsidR="00872AFE" w:rsidRPr="00711388" w:rsidRDefault="00872AFE" w:rsidP="00567869">
            <w:pPr>
              <w:rPr>
                <w:lang w:val="en-GB" w:eastAsia="es-ES"/>
              </w:rPr>
            </w:pPr>
            <w:r w:rsidRPr="00711388">
              <w:rPr>
                <w:lang w:val="en-GB"/>
              </w:rPr>
              <w:t>No</w:t>
            </w:r>
          </w:p>
        </w:tc>
      </w:tr>
      <w:tr w:rsidR="00872AFE" w:rsidRPr="00711388" w14:paraId="4F326159"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385B62" w14:textId="77777777" w:rsidR="00872AFE" w:rsidRPr="00711388" w:rsidRDefault="00872AFE" w:rsidP="00567869">
            <w:pPr>
              <w:rPr>
                <w:lang w:val="en-GB" w:eastAsia="fr-FR"/>
              </w:rPr>
            </w:pPr>
            <w:r w:rsidRPr="00711388">
              <w:rPr>
                <w:lang w:val="en-GB"/>
              </w:rPr>
              <w:t>C0090</w:t>
            </w:r>
          </w:p>
        </w:tc>
        <w:tc>
          <w:tcPr>
            <w:tcW w:w="2126" w:type="dxa"/>
            <w:tcBorders>
              <w:top w:val="nil"/>
              <w:left w:val="single" w:sz="4" w:space="0" w:color="auto"/>
              <w:bottom w:val="single" w:sz="4" w:space="0" w:color="auto"/>
              <w:right w:val="single" w:sz="4" w:space="0" w:color="auto"/>
            </w:tcBorders>
            <w:shd w:val="clear" w:color="auto" w:fill="FFFFFF"/>
            <w:hideMark/>
          </w:tcPr>
          <w:p w14:paraId="451680C3" w14:textId="77777777" w:rsidR="00872AFE" w:rsidRPr="00711388" w:rsidRDefault="00872AFE" w:rsidP="00567869">
            <w:pPr>
              <w:jc w:val="left"/>
              <w:rPr>
                <w:lang w:val="en-GB"/>
              </w:rPr>
            </w:pPr>
            <w:r w:rsidRPr="00711388">
              <w:rPr>
                <w:lang w:val="en-GB"/>
              </w:rPr>
              <w:t>CREDIT FinInstr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56A198" w14:textId="77777777" w:rsidR="00872AFE" w:rsidRPr="00711388" w:rsidRDefault="00872AFE" w:rsidP="00567869">
            <w:pPr>
              <w:jc w:val="left"/>
              <w:rPr>
                <w:lang w:val="en-GB"/>
              </w:rPr>
            </w:pPr>
            <w:r w:rsidRPr="00711388">
              <w:rPr>
                <w:lang w:val="en-GB"/>
              </w:rPr>
              <w:t>If the credit risk charge on financial instruments is impacted by the major model change then indicate it here. One of the options in the following closed list shall be used:</w:t>
            </w:r>
          </w:p>
          <w:p w14:paraId="1581F526" w14:textId="77777777" w:rsidR="00872AFE" w:rsidRPr="00711388" w:rsidRDefault="00872AFE" w:rsidP="00567869">
            <w:pPr>
              <w:jc w:val="left"/>
              <w:rPr>
                <w:lang w:val="en-GB"/>
              </w:rPr>
            </w:pPr>
            <w:r w:rsidRPr="00711388">
              <w:rPr>
                <w:lang w:val="en-GB"/>
              </w:rPr>
              <w:t>Yes</w:t>
            </w:r>
          </w:p>
          <w:p w14:paraId="35A67DBC" w14:textId="77777777" w:rsidR="00872AFE" w:rsidRPr="00711388" w:rsidRDefault="00872AFE" w:rsidP="00567869">
            <w:pPr>
              <w:rPr>
                <w:lang w:val="en-GB" w:eastAsia="es-ES"/>
              </w:rPr>
            </w:pPr>
            <w:r w:rsidRPr="00711388">
              <w:rPr>
                <w:lang w:val="en-GB"/>
              </w:rPr>
              <w:t>No</w:t>
            </w:r>
          </w:p>
        </w:tc>
      </w:tr>
      <w:tr w:rsidR="00872AFE" w:rsidRPr="00711388" w14:paraId="0C51363F"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CD7B2E" w14:textId="77777777" w:rsidR="00872AFE" w:rsidRPr="00711388" w:rsidRDefault="00872AFE" w:rsidP="00567869">
            <w:pPr>
              <w:rPr>
                <w:lang w:val="en-GB" w:eastAsia="fr-FR"/>
              </w:rPr>
            </w:pPr>
            <w:r w:rsidRPr="00711388">
              <w:rPr>
                <w:lang w:val="en-GB"/>
              </w:rPr>
              <w:t>C0100</w:t>
            </w:r>
          </w:p>
        </w:tc>
        <w:tc>
          <w:tcPr>
            <w:tcW w:w="2126" w:type="dxa"/>
            <w:tcBorders>
              <w:top w:val="nil"/>
              <w:left w:val="single" w:sz="4" w:space="0" w:color="auto"/>
              <w:bottom w:val="single" w:sz="4" w:space="0" w:color="auto"/>
              <w:right w:val="single" w:sz="4" w:space="0" w:color="auto"/>
            </w:tcBorders>
            <w:shd w:val="clear" w:color="auto" w:fill="FFFFFF"/>
            <w:hideMark/>
          </w:tcPr>
          <w:p w14:paraId="17FB8A7A" w14:textId="77777777" w:rsidR="00872AFE" w:rsidRPr="00711388" w:rsidRDefault="00872AFE" w:rsidP="00567869">
            <w:pPr>
              <w:jc w:val="left"/>
              <w:rPr>
                <w:lang w:val="en-GB"/>
              </w:rPr>
            </w:pPr>
            <w:r w:rsidRPr="00711388">
              <w:rPr>
                <w:lang w:val="en-GB"/>
              </w:rPr>
              <w:t>CREDIT NonFinInstr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FC19FA" w14:textId="77777777" w:rsidR="00872AFE" w:rsidRPr="00711388" w:rsidRDefault="00872AFE" w:rsidP="00567869">
            <w:pPr>
              <w:jc w:val="left"/>
              <w:rPr>
                <w:lang w:val="en-GB"/>
              </w:rPr>
            </w:pPr>
            <w:r w:rsidRPr="00711388">
              <w:rPr>
                <w:lang w:val="en-GB"/>
              </w:rPr>
              <w:t>If the credit risk charge on non-financial instruments is impacted by the major model change then indicate it here. One of the options in the following closed list shall be used:</w:t>
            </w:r>
          </w:p>
          <w:p w14:paraId="0D7D5361" w14:textId="77777777" w:rsidR="00872AFE" w:rsidRPr="00711388" w:rsidRDefault="00872AFE" w:rsidP="00567869">
            <w:pPr>
              <w:jc w:val="left"/>
              <w:rPr>
                <w:lang w:val="en-GB"/>
              </w:rPr>
            </w:pPr>
            <w:r w:rsidRPr="00711388">
              <w:rPr>
                <w:lang w:val="en-GB"/>
              </w:rPr>
              <w:t>Yes</w:t>
            </w:r>
          </w:p>
          <w:p w14:paraId="1BF475A0" w14:textId="77777777" w:rsidR="00872AFE" w:rsidRPr="00711388" w:rsidRDefault="00872AFE" w:rsidP="00567869">
            <w:pPr>
              <w:rPr>
                <w:lang w:val="en-GB" w:eastAsia="es-ES"/>
              </w:rPr>
            </w:pPr>
            <w:r w:rsidRPr="00711388">
              <w:rPr>
                <w:lang w:val="en-GB"/>
              </w:rPr>
              <w:t>No</w:t>
            </w:r>
          </w:p>
        </w:tc>
      </w:tr>
      <w:tr w:rsidR="00872AFE" w:rsidRPr="00711388" w14:paraId="4DE724E9"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9ACE6E" w14:textId="77777777" w:rsidR="00872AFE" w:rsidRPr="00711388" w:rsidRDefault="00872AFE" w:rsidP="00567869">
            <w:pPr>
              <w:rPr>
                <w:lang w:val="en-GB" w:eastAsia="fr-FR"/>
              </w:rPr>
            </w:pPr>
            <w:r w:rsidRPr="00711388">
              <w:rPr>
                <w:lang w:val="en-GB"/>
              </w:rPr>
              <w:t>C0110</w:t>
            </w:r>
          </w:p>
        </w:tc>
        <w:tc>
          <w:tcPr>
            <w:tcW w:w="2126" w:type="dxa"/>
            <w:tcBorders>
              <w:top w:val="nil"/>
              <w:left w:val="single" w:sz="4" w:space="0" w:color="auto"/>
              <w:bottom w:val="single" w:sz="4" w:space="0" w:color="auto"/>
              <w:right w:val="single" w:sz="4" w:space="0" w:color="auto"/>
            </w:tcBorders>
            <w:shd w:val="clear" w:color="auto" w:fill="FFFFFF"/>
            <w:hideMark/>
          </w:tcPr>
          <w:p w14:paraId="27EE06A3" w14:textId="77777777" w:rsidR="00872AFE" w:rsidRPr="00711388" w:rsidRDefault="00872AFE" w:rsidP="00567869">
            <w:pPr>
              <w:jc w:val="left"/>
              <w:rPr>
                <w:lang w:val="en-GB"/>
              </w:rPr>
            </w:pPr>
            <w:r w:rsidRPr="00711388">
              <w:rPr>
                <w:lang w:val="en-GB"/>
              </w:rPr>
              <w:t>Non-Life &amp; Health NSLT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81694A" w14:textId="77777777" w:rsidR="00872AFE" w:rsidRPr="00711388" w:rsidRDefault="00872AFE" w:rsidP="00567869">
            <w:pPr>
              <w:jc w:val="left"/>
              <w:rPr>
                <w:lang w:val="en-GB"/>
              </w:rPr>
            </w:pPr>
            <w:r w:rsidRPr="00711388">
              <w:rPr>
                <w:lang w:val="en-GB"/>
              </w:rPr>
              <w:t>If the non-life &amp; health NSLT risk charge is impacted by the major model change then indicate it here. One of the options in the following closed list shall be used:</w:t>
            </w:r>
          </w:p>
          <w:p w14:paraId="0CB12011" w14:textId="77777777" w:rsidR="00872AFE" w:rsidRPr="00711388" w:rsidRDefault="00872AFE" w:rsidP="00567869">
            <w:pPr>
              <w:jc w:val="left"/>
              <w:rPr>
                <w:lang w:val="en-GB"/>
              </w:rPr>
            </w:pPr>
            <w:r w:rsidRPr="00711388">
              <w:rPr>
                <w:lang w:val="en-GB"/>
              </w:rPr>
              <w:t>Yes</w:t>
            </w:r>
          </w:p>
          <w:p w14:paraId="0227DA1C" w14:textId="77777777" w:rsidR="00872AFE" w:rsidRPr="00711388" w:rsidRDefault="00872AFE" w:rsidP="00567869">
            <w:pPr>
              <w:rPr>
                <w:lang w:val="en-GB" w:eastAsia="es-ES"/>
              </w:rPr>
            </w:pPr>
            <w:r w:rsidRPr="00711388">
              <w:rPr>
                <w:lang w:val="en-GB"/>
              </w:rPr>
              <w:t>No</w:t>
            </w:r>
          </w:p>
        </w:tc>
      </w:tr>
      <w:tr w:rsidR="00872AFE" w:rsidRPr="00711388" w14:paraId="281738F3"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FD617" w14:textId="77777777" w:rsidR="00872AFE" w:rsidRPr="00711388" w:rsidRDefault="00872AFE" w:rsidP="00567869">
            <w:pPr>
              <w:rPr>
                <w:lang w:val="en-GB" w:eastAsia="fr-FR"/>
              </w:rPr>
            </w:pPr>
            <w:r w:rsidRPr="00711388">
              <w:rPr>
                <w:lang w:val="en-GB"/>
              </w:rPr>
              <w:t>C0120</w:t>
            </w:r>
          </w:p>
        </w:tc>
        <w:tc>
          <w:tcPr>
            <w:tcW w:w="2126" w:type="dxa"/>
            <w:tcBorders>
              <w:top w:val="nil"/>
              <w:left w:val="single" w:sz="4" w:space="0" w:color="auto"/>
              <w:bottom w:val="single" w:sz="4" w:space="0" w:color="auto"/>
              <w:right w:val="single" w:sz="4" w:space="0" w:color="auto"/>
            </w:tcBorders>
            <w:shd w:val="clear" w:color="auto" w:fill="FFFFFF"/>
            <w:hideMark/>
          </w:tcPr>
          <w:p w14:paraId="3E44F9DC" w14:textId="77777777" w:rsidR="00872AFE" w:rsidRPr="00711388" w:rsidRDefault="00872AFE" w:rsidP="00567869">
            <w:pPr>
              <w:jc w:val="left"/>
              <w:rPr>
                <w:lang w:val="en-GB"/>
              </w:rPr>
            </w:pPr>
            <w:r w:rsidRPr="00711388">
              <w:rPr>
                <w:lang w:val="en-GB"/>
              </w:rPr>
              <w:t>Life &amp; Health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24E07" w14:textId="77777777" w:rsidR="00872AFE" w:rsidRPr="00711388" w:rsidRDefault="00872AFE" w:rsidP="00567869">
            <w:pPr>
              <w:jc w:val="left"/>
              <w:rPr>
                <w:lang w:val="en-GB"/>
              </w:rPr>
            </w:pPr>
            <w:r w:rsidRPr="00711388">
              <w:rPr>
                <w:lang w:val="en-GB"/>
              </w:rPr>
              <w:t>If the life &amp; health risk charge is impacted by the major model change then indicate it here. One of the options in the following closed list shall be used:</w:t>
            </w:r>
          </w:p>
          <w:p w14:paraId="5FE84BF7" w14:textId="77777777" w:rsidR="00872AFE" w:rsidRPr="00711388" w:rsidRDefault="00872AFE" w:rsidP="00567869">
            <w:pPr>
              <w:jc w:val="left"/>
              <w:rPr>
                <w:lang w:val="en-GB"/>
              </w:rPr>
            </w:pPr>
            <w:r w:rsidRPr="00711388">
              <w:rPr>
                <w:lang w:val="en-GB"/>
              </w:rPr>
              <w:t>Yes</w:t>
            </w:r>
          </w:p>
          <w:p w14:paraId="6DB73272" w14:textId="77777777" w:rsidR="00872AFE" w:rsidRPr="00711388" w:rsidRDefault="00872AFE" w:rsidP="00567869">
            <w:pPr>
              <w:rPr>
                <w:lang w:val="en-GB" w:eastAsia="es-ES"/>
              </w:rPr>
            </w:pPr>
            <w:r w:rsidRPr="00711388">
              <w:rPr>
                <w:lang w:val="en-GB"/>
              </w:rPr>
              <w:t>No</w:t>
            </w:r>
          </w:p>
        </w:tc>
      </w:tr>
      <w:tr w:rsidR="00872AFE" w:rsidRPr="00711388" w14:paraId="357456BE"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08DBC" w14:textId="77777777" w:rsidR="00872AFE" w:rsidRPr="00711388" w:rsidRDefault="00872AFE" w:rsidP="00567869">
            <w:pPr>
              <w:rPr>
                <w:lang w:val="en-GB" w:eastAsia="fr-FR"/>
              </w:rPr>
            </w:pPr>
            <w:r w:rsidRPr="00711388">
              <w:rPr>
                <w:lang w:val="en-GB"/>
              </w:rPr>
              <w:t>C0130</w:t>
            </w:r>
          </w:p>
        </w:tc>
        <w:tc>
          <w:tcPr>
            <w:tcW w:w="2126" w:type="dxa"/>
            <w:tcBorders>
              <w:top w:val="nil"/>
              <w:left w:val="single" w:sz="4" w:space="0" w:color="auto"/>
              <w:bottom w:val="single" w:sz="4" w:space="0" w:color="auto"/>
              <w:right w:val="single" w:sz="4" w:space="0" w:color="auto"/>
            </w:tcBorders>
            <w:shd w:val="clear" w:color="auto" w:fill="FFFFFF"/>
            <w:hideMark/>
          </w:tcPr>
          <w:p w14:paraId="307A1567" w14:textId="77777777" w:rsidR="00872AFE" w:rsidRPr="00711388" w:rsidRDefault="00872AFE" w:rsidP="00567869">
            <w:pPr>
              <w:jc w:val="left"/>
              <w:rPr>
                <w:lang w:val="en-GB"/>
              </w:rPr>
            </w:pPr>
            <w:r w:rsidRPr="00711388">
              <w:rPr>
                <w:lang w:val="en-GB"/>
              </w:rPr>
              <w:t>Operational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3DB6C" w14:textId="77777777" w:rsidR="00872AFE" w:rsidRPr="00711388" w:rsidRDefault="00872AFE" w:rsidP="00567869">
            <w:pPr>
              <w:jc w:val="left"/>
              <w:rPr>
                <w:lang w:val="en-GB"/>
              </w:rPr>
            </w:pPr>
            <w:r w:rsidRPr="00711388">
              <w:rPr>
                <w:lang w:val="en-GB"/>
              </w:rPr>
              <w:t>If the operational risk charge is impacted by the major model change then indicate it here. One of the options in the following closed list shall be used:</w:t>
            </w:r>
          </w:p>
          <w:p w14:paraId="01559142" w14:textId="77777777" w:rsidR="00872AFE" w:rsidRPr="00711388" w:rsidRDefault="00872AFE" w:rsidP="00567869">
            <w:pPr>
              <w:jc w:val="left"/>
              <w:rPr>
                <w:lang w:val="en-GB"/>
              </w:rPr>
            </w:pPr>
            <w:r w:rsidRPr="00711388">
              <w:rPr>
                <w:lang w:val="en-GB"/>
              </w:rPr>
              <w:lastRenderedPageBreak/>
              <w:t>Yes</w:t>
            </w:r>
          </w:p>
          <w:p w14:paraId="4AB24E58" w14:textId="77777777" w:rsidR="00872AFE" w:rsidRPr="00711388" w:rsidRDefault="00872AFE" w:rsidP="00567869">
            <w:pPr>
              <w:rPr>
                <w:lang w:val="en-GB" w:eastAsia="es-ES"/>
              </w:rPr>
            </w:pPr>
            <w:r w:rsidRPr="00711388">
              <w:rPr>
                <w:lang w:val="en-GB"/>
              </w:rPr>
              <w:t>No</w:t>
            </w:r>
          </w:p>
        </w:tc>
      </w:tr>
      <w:tr w:rsidR="00872AFE" w:rsidRPr="00711388" w14:paraId="44E2BD75"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3094FC" w14:textId="77777777" w:rsidR="00872AFE" w:rsidRPr="00711388" w:rsidRDefault="00872AFE" w:rsidP="00567869">
            <w:pPr>
              <w:rPr>
                <w:lang w:val="en-GB" w:eastAsia="fr-FR"/>
              </w:rPr>
            </w:pPr>
            <w:r w:rsidRPr="00711388">
              <w:rPr>
                <w:lang w:val="en-GB"/>
              </w:rPr>
              <w:lastRenderedPageBreak/>
              <w:t>C0140</w:t>
            </w:r>
          </w:p>
        </w:tc>
        <w:tc>
          <w:tcPr>
            <w:tcW w:w="2126" w:type="dxa"/>
            <w:tcBorders>
              <w:top w:val="nil"/>
              <w:left w:val="single" w:sz="4" w:space="0" w:color="auto"/>
              <w:bottom w:val="single" w:sz="4" w:space="0" w:color="auto"/>
              <w:right w:val="single" w:sz="4" w:space="0" w:color="auto"/>
            </w:tcBorders>
            <w:shd w:val="clear" w:color="auto" w:fill="FFFFFF"/>
            <w:hideMark/>
          </w:tcPr>
          <w:p w14:paraId="21D058D9" w14:textId="77777777" w:rsidR="00872AFE" w:rsidRPr="00711388" w:rsidRDefault="00872AFE" w:rsidP="00567869">
            <w:pPr>
              <w:jc w:val="left"/>
              <w:rPr>
                <w:lang w:val="en-GB"/>
              </w:rPr>
            </w:pPr>
            <w:r w:rsidRPr="00711388">
              <w:rPr>
                <w:lang w:val="en-GB"/>
              </w:rPr>
              <w:t>Pension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D3361" w14:textId="77777777" w:rsidR="00872AFE" w:rsidRPr="00711388" w:rsidRDefault="00872AFE" w:rsidP="00567869">
            <w:pPr>
              <w:jc w:val="left"/>
              <w:rPr>
                <w:lang w:val="en-GB"/>
              </w:rPr>
            </w:pPr>
            <w:r w:rsidRPr="00711388">
              <w:rPr>
                <w:lang w:val="en-GB"/>
              </w:rPr>
              <w:t>If the pension risk charge is impacted by the major model change then indicate it here. One of the options in the following closed list shall be used:</w:t>
            </w:r>
          </w:p>
          <w:p w14:paraId="36D8F312" w14:textId="77777777" w:rsidR="00872AFE" w:rsidRPr="00711388" w:rsidRDefault="00872AFE" w:rsidP="00567869">
            <w:pPr>
              <w:jc w:val="left"/>
              <w:rPr>
                <w:lang w:val="en-GB"/>
              </w:rPr>
            </w:pPr>
            <w:r w:rsidRPr="00711388">
              <w:rPr>
                <w:lang w:val="en-GB"/>
              </w:rPr>
              <w:t>Yes</w:t>
            </w:r>
          </w:p>
          <w:p w14:paraId="3BF1C36B" w14:textId="77777777" w:rsidR="00872AFE" w:rsidRPr="00711388" w:rsidRDefault="00872AFE" w:rsidP="00567869">
            <w:pPr>
              <w:rPr>
                <w:lang w:val="en-GB" w:eastAsia="es-ES"/>
              </w:rPr>
            </w:pPr>
            <w:r w:rsidRPr="00711388">
              <w:rPr>
                <w:lang w:val="en-GB"/>
              </w:rPr>
              <w:t>No</w:t>
            </w:r>
          </w:p>
        </w:tc>
      </w:tr>
      <w:tr w:rsidR="00872AFE" w:rsidRPr="00711388" w14:paraId="07036688"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8B0653" w14:textId="77777777" w:rsidR="00872AFE" w:rsidRPr="00711388" w:rsidRDefault="00872AFE" w:rsidP="00567869">
            <w:pPr>
              <w:rPr>
                <w:lang w:val="en-GB" w:eastAsia="fr-FR"/>
              </w:rPr>
            </w:pPr>
            <w:r w:rsidRPr="00711388">
              <w:rPr>
                <w:lang w:val="en-GB"/>
              </w:rPr>
              <w:t>C0150</w:t>
            </w:r>
          </w:p>
        </w:tc>
        <w:tc>
          <w:tcPr>
            <w:tcW w:w="2126" w:type="dxa"/>
            <w:tcBorders>
              <w:top w:val="nil"/>
              <w:left w:val="single" w:sz="4" w:space="0" w:color="auto"/>
              <w:bottom w:val="single" w:sz="4" w:space="0" w:color="auto"/>
              <w:right w:val="single" w:sz="4" w:space="0" w:color="auto"/>
            </w:tcBorders>
            <w:shd w:val="clear" w:color="auto" w:fill="FFFFFF"/>
            <w:hideMark/>
          </w:tcPr>
          <w:p w14:paraId="757E694D" w14:textId="77777777" w:rsidR="00872AFE" w:rsidRPr="00711388" w:rsidRDefault="00872AFE" w:rsidP="00567869">
            <w:pPr>
              <w:jc w:val="left"/>
              <w:rPr>
                <w:lang w:val="en-GB"/>
              </w:rPr>
            </w:pPr>
            <w:r w:rsidRPr="00711388">
              <w:rPr>
                <w:lang w:val="en-GB"/>
              </w:rPr>
              <w:t>Dependency structure and correlation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9AB64C" w14:textId="77777777" w:rsidR="00872AFE" w:rsidRPr="00711388" w:rsidRDefault="00872AFE" w:rsidP="00567869">
            <w:pPr>
              <w:jc w:val="left"/>
              <w:rPr>
                <w:lang w:val="en-GB"/>
              </w:rPr>
            </w:pPr>
            <w:r w:rsidRPr="00711388">
              <w:rPr>
                <w:lang w:val="en-GB"/>
              </w:rPr>
              <w:t xml:space="preserve">If the </w:t>
            </w:r>
            <w:r w:rsidRPr="00711388">
              <w:rPr>
                <w:lang w:val="en-GB" w:eastAsia="es-ES"/>
              </w:rPr>
              <w:t>diversification benefit due to changes to the dependency structure and/or the correlations</w:t>
            </w:r>
            <w:r w:rsidRPr="00711388">
              <w:rPr>
                <w:lang w:val="en-GB"/>
              </w:rPr>
              <w:t xml:space="preserve"> is impacted by the major model change then indicate it here. One of the options in the following closed list shall be used:</w:t>
            </w:r>
          </w:p>
          <w:p w14:paraId="035036E3" w14:textId="77777777" w:rsidR="00872AFE" w:rsidRPr="00711388" w:rsidRDefault="00872AFE" w:rsidP="00567869">
            <w:pPr>
              <w:jc w:val="left"/>
              <w:rPr>
                <w:lang w:val="en-GB"/>
              </w:rPr>
            </w:pPr>
            <w:r w:rsidRPr="00711388">
              <w:rPr>
                <w:lang w:val="en-GB"/>
              </w:rPr>
              <w:t>Yes</w:t>
            </w:r>
          </w:p>
          <w:p w14:paraId="37565B90" w14:textId="77777777" w:rsidR="00872AFE" w:rsidRPr="00711388" w:rsidRDefault="00872AFE" w:rsidP="00567869">
            <w:pPr>
              <w:rPr>
                <w:lang w:val="en-GB" w:eastAsia="es-ES"/>
              </w:rPr>
            </w:pPr>
            <w:r w:rsidRPr="00711388">
              <w:rPr>
                <w:lang w:val="en-GB"/>
              </w:rPr>
              <w:t>No</w:t>
            </w:r>
          </w:p>
        </w:tc>
      </w:tr>
      <w:tr w:rsidR="00872AFE" w:rsidRPr="00711388" w14:paraId="44AE496D"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8110E7" w14:textId="77777777" w:rsidR="00872AFE" w:rsidRPr="00711388" w:rsidRDefault="00872AFE" w:rsidP="00567869">
            <w:pPr>
              <w:rPr>
                <w:lang w:val="en-GB" w:eastAsia="fr-FR"/>
              </w:rPr>
            </w:pPr>
            <w:r w:rsidRPr="00711388">
              <w:rPr>
                <w:lang w:val="en-GB"/>
              </w:rPr>
              <w:t>C0160</w:t>
            </w:r>
          </w:p>
        </w:tc>
        <w:tc>
          <w:tcPr>
            <w:tcW w:w="2126" w:type="dxa"/>
            <w:tcBorders>
              <w:top w:val="nil"/>
              <w:left w:val="single" w:sz="4" w:space="0" w:color="auto"/>
              <w:bottom w:val="single" w:sz="4" w:space="0" w:color="auto"/>
              <w:right w:val="single" w:sz="4" w:space="0" w:color="auto"/>
            </w:tcBorders>
            <w:shd w:val="clear" w:color="auto" w:fill="FFFFFF"/>
            <w:hideMark/>
          </w:tcPr>
          <w:p w14:paraId="7A7228CF" w14:textId="77777777" w:rsidR="00872AFE" w:rsidRPr="00711388" w:rsidRDefault="00872AFE" w:rsidP="00567869">
            <w:pPr>
              <w:jc w:val="left"/>
              <w:rPr>
                <w:lang w:val="en-GB"/>
              </w:rPr>
            </w:pPr>
            <w:r w:rsidRPr="00711388">
              <w:rPr>
                <w:lang w:val="en-GB"/>
              </w:rPr>
              <w:t>Other (free text)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948490" w14:textId="77777777" w:rsidR="00872AFE" w:rsidRPr="00711388" w:rsidRDefault="00872AFE" w:rsidP="00567869">
            <w:pPr>
              <w:rPr>
                <w:lang w:val="en-GB" w:eastAsia="es-ES"/>
              </w:rPr>
            </w:pPr>
            <w:r w:rsidRPr="00711388">
              <w:rPr>
                <w:lang w:val="en-GB" w:eastAsia="es-ES"/>
              </w:rPr>
              <w:t xml:space="preserve">Describe how other modelled contributions (if any) to the SCR were impacted by the model change. </w:t>
            </w:r>
          </w:p>
        </w:tc>
      </w:tr>
      <w:tr w:rsidR="00872AFE" w:rsidRPr="00711388" w14:paraId="63743259"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43AE84" w14:textId="77777777" w:rsidR="00872AFE" w:rsidRPr="00711388" w:rsidRDefault="00872AFE" w:rsidP="00567869">
            <w:pPr>
              <w:rPr>
                <w:lang w:val="en-GB" w:eastAsia="fr-FR"/>
              </w:rPr>
            </w:pPr>
            <w:r w:rsidRPr="00711388">
              <w:rPr>
                <w:lang w:val="en-GB"/>
              </w:rPr>
              <w:t>C0170</w:t>
            </w:r>
          </w:p>
        </w:tc>
        <w:tc>
          <w:tcPr>
            <w:tcW w:w="2126" w:type="dxa"/>
            <w:tcBorders>
              <w:top w:val="nil"/>
              <w:left w:val="single" w:sz="4" w:space="0" w:color="auto"/>
              <w:bottom w:val="single" w:sz="4" w:space="0" w:color="auto"/>
              <w:right w:val="single" w:sz="4" w:space="0" w:color="auto"/>
            </w:tcBorders>
            <w:shd w:val="clear" w:color="auto" w:fill="FFFFFF"/>
            <w:hideMark/>
          </w:tcPr>
          <w:p w14:paraId="588AE893" w14:textId="77777777" w:rsidR="00872AFE" w:rsidRPr="00711388" w:rsidRDefault="00872AFE" w:rsidP="00567869">
            <w:pPr>
              <w:jc w:val="left"/>
              <w:rPr>
                <w:lang w:val="en-GB"/>
              </w:rPr>
            </w:pPr>
            <w:r w:rsidRPr="00711388">
              <w:rPr>
                <w:lang w:val="en-GB"/>
              </w:rPr>
              <w:t>Change qualification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093B86" w14:textId="77777777" w:rsidR="00872AFE" w:rsidRPr="00711388" w:rsidRDefault="00872AFE" w:rsidP="00567869">
            <w:pPr>
              <w:rPr>
                <w:lang w:val="en-GB" w:eastAsia="es-ES"/>
              </w:rPr>
            </w:pPr>
            <w:r w:rsidRPr="00711388">
              <w:rPr>
                <w:lang w:val="en-GB"/>
              </w:rPr>
              <w:t>One of the options in the following closed list shall be used:</w:t>
            </w:r>
          </w:p>
          <w:p w14:paraId="513D61A4" w14:textId="74164A7B" w:rsidR="00872AFE" w:rsidRPr="00711388" w:rsidRDefault="00872AFE" w:rsidP="00567869">
            <w:pPr>
              <w:rPr>
                <w:lang w:val="en-GB"/>
              </w:rPr>
            </w:pPr>
            <w:r w:rsidRPr="00711388">
              <w:rPr>
                <w:lang w:val="en-GB"/>
              </w:rPr>
              <w:t xml:space="preserve">1 </w:t>
            </w:r>
            <w:r w:rsidR="00711388" w:rsidRPr="00711388">
              <w:rPr>
                <w:lang w:val="en-GB"/>
              </w:rPr>
              <w:t>-</w:t>
            </w:r>
            <w:r w:rsidRPr="00711388">
              <w:rPr>
                <w:lang w:val="en-GB"/>
              </w:rPr>
              <w:t xml:space="preserve"> Qualitative</w:t>
            </w:r>
          </w:p>
          <w:p w14:paraId="3AD7A1E0" w14:textId="6F972BA4" w:rsidR="00872AFE" w:rsidRPr="00711388" w:rsidRDefault="00872AFE" w:rsidP="00567869">
            <w:pPr>
              <w:rPr>
                <w:lang w:val="en-GB"/>
              </w:rPr>
            </w:pPr>
            <w:r w:rsidRPr="00711388">
              <w:rPr>
                <w:lang w:val="en-GB"/>
              </w:rPr>
              <w:t xml:space="preserve">2 </w:t>
            </w:r>
            <w:r w:rsidR="00711388" w:rsidRPr="00711388">
              <w:rPr>
                <w:lang w:val="en-GB"/>
              </w:rPr>
              <w:t>-</w:t>
            </w:r>
            <w:r w:rsidRPr="00711388">
              <w:rPr>
                <w:lang w:val="en-GB"/>
              </w:rPr>
              <w:t xml:space="preserve"> Quantitative</w:t>
            </w:r>
          </w:p>
          <w:p w14:paraId="7D69EB48" w14:textId="573E6968" w:rsidR="00872AFE" w:rsidRPr="00711388" w:rsidRDefault="00872AFE" w:rsidP="00567869">
            <w:pPr>
              <w:rPr>
                <w:lang w:val="en-GB"/>
              </w:rPr>
            </w:pPr>
            <w:r w:rsidRPr="00711388">
              <w:rPr>
                <w:lang w:val="en-GB"/>
              </w:rPr>
              <w:t xml:space="preserve">3 </w:t>
            </w:r>
            <w:r w:rsidR="00711388" w:rsidRPr="00711388">
              <w:rPr>
                <w:lang w:val="en-GB"/>
              </w:rPr>
              <w:t>-</w:t>
            </w:r>
            <w:r w:rsidRPr="00711388">
              <w:rPr>
                <w:lang w:val="en-GB"/>
              </w:rPr>
              <w:t xml:space="preserve"> Combination of quantitative/qualitative</w:t>
            </w:r>
          </w:p>
        </w:tc>
      </w:tr>
      <w:tr w:rsidR="00872AFE" w:rsidRPr="00711388" w14:paraId="073A74DD" w14:textId="77777777" w:rsidTr="00567869">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BC70A5" w14:textId="77777777" w:rsidR="00872AFE" w:rsidRPr="00711388" w:rsidRDefault="00872AFE" w:rsidP="00567869">
            <w:pPr>
              <w:jc w:val="left"/>
              <w:rPr>
                <w:lang w:val="en-GB" w:eastAsia="es-ES"/>
              </w:rPr>
            </w:pPr>
            <w:r w:rsidRPr="00711388">
              <w:rPr>
                <w:i/>
                <w:lang w:val="en-GB"/>
              </w:rPr>
              <w:t>Change Impact</w:t>
            </w:r>
          </w:p>
        </w:tc>
      </w:tr>
      <w:tr w:rsidR="00872AFE" w:rsidRPr="00711388" w14:paraId="114AC814"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A1ECC4" w14:textId="77777777" w:rsidR="00872AFE" w:rsidRPr="00711388" w:rsidRDefault="00872AFE" w:rsidP="00567869">
            <w:pPr>
              <w:rPr>
                <w:lang w:val="en-GB" w:eastAsia="fr-FR"/>
              </w:rPr>
            </w:pPr>
            <w:r w:rsidRPr="00711388">
              <w:rPr>
                <w:lang w:val="en-GB"/>
              </w:rPr>
              <w:t>C0180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27051B08" w14:textId="77777777" w:rsidR="00872AFE" w:rsidRPr="00711388" w:rsidRDefault="00872AFE" w:rsidP="00567869">
            <w:pPr>
              <w:rPr>
                <w:lang w:val="en-GB" w:eastAsia="es-ES"/>
              </w:rPr>
            </w:pPr>
            <w:r w:rsidRPr="00711388">
              <w:rPr>
                <w:lang w:val="en-GB" w:eastAsia="es-ES"/>
              </w:rPr>
              <w:t>Total SCR value before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EAD71A" w14:textId="77777777" w:rsidR="00872AFE" w:rsidRPr="00711388" w:rsidRDefault="00872AFE" w:rsidP="00567869">
            <w:pPr>
              <w:rPr>
                <w:lang w:val="en-GB" w:eastAsia="es-ES"/>
              </w:rPr>
            </w:pPr>
            <w:r w:rsidRPr="00711388">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p>
        </w:tc>
      </w:tr>
      <w:tr w:rsidR="00872AFE" w:rsidRPr="00711388" w14:paraId="573D345F"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EA739D" w14:textId="77777777" w:rsidR="00872AFE" w:rsidRPr="00711388" w:rsidRDefault="00872AFE" w:rsidP="00567869">
            <w:pPr>
              <w:rPr>
                <w:lang w:val="en-GB" w:eastAsia="fr-FR"/>
              </w:rPr>
            </w:pPr>
            <w:r w:rsidRPr="00711388">
              <w:rPr>
                <w:lang w:val="en-GB"/>
              </w:rPr>
              <w:t>C0190</w:t>
            </w:r>
          </w:p>
        </w:tc>
        <w:tc>
          <w:tcPr>
            <w:tcW w:w="2126" w:type="dxa"/>
            <w:tcBorders>
              <w:top w:val="nil"/>
              <w:left w:val="single" w:sz="4" w:space="0" w:color="auto"/>
              <w:bottom w:val="single" w:sz="4" w:space="0" w:color="auto"/>
              <w:right w:val="single" w:sz="4" w:space="0" w:color="auto"/>
            </w:tcBorders>
            <w:shd w:val="clear" w:color="auto" w:fill="FFFFFF"/>
            <w:hideMark/>
          </w:tcPr>
          <w:p w14:paraId="496251C2" w14:textId="77777777" w:rsidR="00872AFE" w:rsidRPr="00711388" w:rsidRDefault="00872AFE" w:rsidP="00567869">
            <w:pPr>
              <w:rPr>
                <w:lang w:val="en-GB" w:eastAsia="es-ES"/>
              </w:rPr>
            </w:pPr>
            <w:r w:rsidRPr="00711388">
              <w:rPr>
                <w:lang w:val="en-GB" w:eastAsia="es-ES"/>
              </w:rPr>
              <w:t>Reference date of SCR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765E7" w14:textId="57B503F2" w:rsidR="00872AFE" w:rsidRPr="00711388" w:rsidRDefault="00872AFE" w:rsidP="00567869">
            <w:pPr>
              <w:rPr>
                <w:lang w:val="en-GB" w:eastAsia="es-ES"/>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 xml:space="preserve">dd) code of the </w:t>
            </w:r>
            <w:r w:rsidRPr="00711388">
              <w:rPr>
                <w:lang w:val="en-GB" w:eastAsia="es-ES"/>
              </w:rPr>
              <w:t>reference date of the SCR impact caused by the model change (major changes only). Specified date given by the NCAs in the approval letter of the major change application from which the approved model can be used to calculate the SCR.</w:t>
            </w:r>
            <w:del w:id="7193" w:author="Author">
              <w:r w:rsidRPr="00711388" w:rsidDel="003323F0">
                <w:rPr>
                  <w:lang w:val="en-GB" w:eastAsia="es-ES"/>
                </w:rPr>
                <w:delText xml:space="preserve">  </w:delText>
              </w:r>
            </w:del>
            <w:ins w:id="7194" w:author="Author">
              <w:r w:rsidR="003323F0">
                <w:rPr>
                  <w:lang w:val="en-GB" w:eastAsia="es-ES"/>
                </w:rPr>
                <w:t xml:space="preserve"> </w:t>
              </w:r>
            </w:ins>
            <w:r w:rsidRPr="00711388">
              <w:rPr>
                <w:lang w:val="en-GB" w:eastAsia="es-ES"/>
              </w:rPr>
              <w:t xml:space="preserve"> </w:t>
            </w:r>
          </w:p>
        </w:tc>
      </w:tr>
      <w:tr w:rsidR="00872AFE" w:rsidRPr="00711388" w14:paraId="214B095A"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EF81A" w14:textId="77777777" w:rsidR="00872AFE" w:rsidRPr="00711388" w:rsidRDefault="00872AFE" w:rsidP="00567869">
            <w:pPr>
              <w:rPr>
                <w:lang w:val="en-GB" w:eastAsia="fr-FR"/>
              </w:rPr>
            </w:pPr>
            <w:r w:rsidRPr="00711388">
              <w:rPr>
                <w:lang w:val="en-GB"/>
              </w:rPr>
              <w:lastRenderedPageBreak/>
              <w:t>C0200</w:t>
            </w:r>
          </w:p>
        </w:tc>
        <w:tc>
          <w:tcPr>
            <w:tcW w:w="2126" w:type="dxa"/>
            <w:tcBorders>
              <w:top w:val="nil"/>
              <w:left w:val="single" w:sz="4" w:space="0" w:color="auto"/>
              <w:bottom w:val="single" w:sz="4" w:space="0" w:color="auto"/>
              <w:right w:val="single" w:sz="4" w:space="0" w:color="auto"/>
            </w:tcBorders>
            <w:shd w:val="clear" w:color="auto" w:fill="FFFFFF"/>
            <w:hideMark/>
          </w:tcPr>
          <w:p w14:paraId="7350E43E" w14:textId="77777777" w:rsidR="00872AFE" w:rsidRPr="00711388" w:rsidRDefault="00872AFE" w:rsidP="00567869">
            <w:pPr>
              <w:rPr>
                <w:lang w:val="en-GB" w:eastAsia="es-ES"/>
              </w:rPr>
            </w:pPr>
            <w:r w:rsidRPr="00711388">
              <w:rPr>
                <w:lang w:val="en-GB" w:eastAsia="es-ES"/>
              </w:rPr>
              <w:t>Total SCR value after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5126D2" w14:textId="77777777" w:rsidR="00872AFE" w:rsidRPr="00711388" w:rsidRDefault="00872AFE" w:rsidP="00567869">
            <w:pPr>
              <w:rPr>
                <w:lang w:val="en-GB" w:eastAsia="es-ES"/>
              </w:rPr>
            </w:pPr>
            <w:r w:rsidRPr="00711388">
              <w:rPr>
                <w:lang w:val="en-GB" w:eastAsia="es-ES"/>
              </w:rPr>
              <w:t>Amount of Total SCR (full model run, if necessary, including the standard formula part for partial internal models and diversification benefit) value after the model change as specified in the model change application in units of the reporting currency. Report only for major changes. The value expected is as in S.23.01.01.01 R0580/C0010 for solos and S.23.01.04.01 R0680/C0010 for groups.</w:t>
            </w:r>
          </w:p>
        </w:tc>
      </w:tr>
      <w:tr w:rsidR="00872AFE" w:rsidRPr="00711388" w14:paraId="7570FE9D"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B28AFA" w14:textId="77777777" w:rsidR="00872AFE" w:rsidRPr="00711388" w:rsidRDefault="00872AFE" w:rsidP="00567869">
            <w:pPr>
              <w:rPr>
                <w:lang w:val="en-GB" w:eastAsia="fr-FR"/>
              </w:rPr>
            </w:pPr>
            <w:r w:rsidRPr="00711388">
              <w:rPr>
                <w:lang w:val="en-GB"/>
              </w:rPr>
              <w:t>C0210</w:t>
            </w:r>
          </w:p>
        </w:tc>
        <w:tc>
          <w:tcPr>
            <w:tcW w:w="2126" w:type="dxa"/>
            <w:tcBorders>
              <w:top w:val="nil"/>
              <w:left w:val="single" w:sz="4" w:space="0" w:color="auto"/>
              <w:bottom w:val="single" w:sz="4" w:space="0" w:color="auto"/>
              <w:right w:val="single" w:sz="4" w:space="0" w:color="auto"/>
            </w:tcBorders>
            <w:shd w:val="clear" w:color="auto" w:fill="FFFFFF"/>
            <w:hideMark/>
          </w:tcPr>
          <w:p w14:paraId="1A8A7087" w14:textId="77777777" w:rsidR="00872AFE" w:rsidRPr="00711388" w:rsidRDefault="00872AFE" w:rsidP="00567869">
            <w:pPr>
              <w:rPr>
                <w:lang w:val="en-GB" w:eastAsia="es-ES"/>
              </w:rPr>
            </w:pPr>
            <w:r w:rsidRPr="00711388">
              <w:rPr>
                <w:lang w:val="en-GB" w:eastAsia="es-ES"/>
              </w:rPr>
              <w:t>Total SCR change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0BA2CA" w14:textId="77777777" w:rsidR="00872AFE" w:rsidRPr="00711388" w:rsidRDefault="00872AFE" w:rsidP="00567869">
            <w:pPr>
              <w:rPr>
                <w:lang w:val="en-GB" w:eastAsia="es-ES"/>
              </w:rPr>
            </w:pPr>
            <w:r w:rsidRPr="00711388">
              <w:rPr>
                <w:lang w:val="en-GB" w:eastAsia="es-ES"/>
              </w:rPr>
              <w:t>The relative change of total SCR in percentage relative to major changes only.</w:t>
            </w:r>
          </w:p>
        </w:tc>
      </w:tr>
      <w:tr w:rsidR="00872AFE" w:rsidRPr="00711388" w14:paraId="4B3F1B95"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4C812" w14:textId="77777777" w:rsidR="00872AFE" w:rsidRPr="00711388" w:rsidRDefault="00872AFE" w:rsidP="00567869">
            <w:pPr>
              <w:rPr>
                <w:lang w:val="en-GB" w:eastAsia="fr-FR"/>
              </w:rPr>
            </w:pPr>
            <w:r w:rsidRPr="00711388">
              <w:rPr>
                <w:lang w:val="en-GB"/>
              </w:rPr>
              <w:t>C0220</w:t>
            </w:r>
          </w:p>
        </w:tc>
        <w:tc>
          <w:tcPr>
            <w:tcW w:w="2126" w:type="dxa"/>
            <w:tcBorders>
              <w:top w:val="nil"/>
              <w:left w:val="single" w:sz="4" w:space="0" w:color="auto"/>
              <w:bottom w:val="single" w:sz="4" w:space="0" w:color="auto"/>
              <w:right w:val="single" w:sz="4" w:space="0" w:color="auto"/>
            </w:tcBorders>
            <w:shd w:val="clear" w:color="auto" w:fill="FFFFFF"/>
            <w:hideMark/>
          </w:tcPr>
          <w:p w14:paraId="05DC17E9" w14:textId="77777777" w:rsidR="00872AFE" w:rsidRPr="00711388" w:rsidRDefault="00872AFE" w:rsidP="00567869">
            <w:pPr>
              <w:rPr>
                <w:lang w:val="en-GB" w:eastAsia="es-ES"/>
              </w:rPr>
            </w:pPr>
            <w:r w:rsidRPr="00711388">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DF00D" w14:textId="77777777" w:rsidR="00872AFE" w:rsidRPr="00711388" w:rsidRDefault="00872AFE" w:rsidP="00567869">
            <w:pPr>
              <w:rPr>
                <w:lang w:val="en-GB" w:eastAsia="es-ES"/>
              </w:rPr>
            </w:pPr>
            <w:r w:rsidRPr="00711388">
              <w:rPr>
                <w:lang w:val="en-GB" w:eastAsia="es-ES"/>
              </w:rPr>
              <w:t>Total Eligible Own Funds without the model change in units of the reporting currency. Report only for major changes. The value expected is as in S.23.01.01.01 R0540/C0010 for solos and S.23.01.04.01 R0660/C0010 for groups.</w:t>
            </w:r>
          </w:p>
        </w:tc>
      </w:tr>
      <w:tr w:rsidR="00872AFE" w:rsidRPr="00711388" w14:paraId="787ABB06"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11FC71" w14:textId="77777777" w:rsidR="00872AFE" w:rsidRPr="00711388" w:rsidRDefault="00872AFE" w:rsidP="00567869">
            <w:pPr>
              <w:rPr>
                <w:lang w:val="en-GB" w:eastAsia="fr-FR"/>
              </w:rPr>
            </w:pPr>
            <w:r w:rsidRPr="00711388">
              <w:rPr>
                <w:lang w:val="en-GB"/>
              </w:rPr>
              <w:t>C0230</w:t>
            </w:r>
          </w:p>
        </w:tc>
        <w:tc>
          <w:tcPr>
            <w:tcW w:w="2126" w:type="dxa"/>
            <w:tcBorders>
              <w:top w:val="nil"/>
              <w:left w:val="single" w:sz="4" w:space="0" w:color="auto"/>
              <w:bottom w:val="single" w:sz="4" w:space="0" w:color="auto"/>
              <w:right w:val="single" w:sz="4" w:space="0" w:color="auto"/>
            </w:tcBorders>
            <w:shd w:val="clear" w:color="auto" w:fill="FFFFFF"/>
            <w:hideMark/>
          </w:tcPr>
          <w:p w14:paraId="000E68AD" w14:textId="77777777" w:rsidR="00872AFE" w:rsidRPr="00711388" w:rsidRDefault="00872AFE" w:rsidP="00567869">
            <w:pPr>
              <w:rPr>
                <w:lang w:val="en-GB" w:eastAsia="es-ES"/>
              </w:rPr>
            </w:pPr>
            <w:r w:rsidRPr="00711388">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D25E5C" w14:textId="77777777" w:rsidR="00872AFE" w:rsidRPr="00711388" w:rsidRDefault="00872AFE" w:rsidP="00567869">
            <w:pPr>
              <w:rPr>
                <w:lang w:val="en-GB" w:eastAsia="es-ES"/>
              </w:rPr>
            </w:pPr>
            <w:r w:rsidRPr="00711388">
              <w:rPr>
                <w:lang w:val="en-GB" w:eastAsia="es-ES"/>
              </w:rPr>
              <w:t>Total Eligible Own Funds with the model change in units of the reporting currency. Report only for major changes. The value expected is as in S.23.01.01.01 R0540/C0010 for solos and S.23.01.04.01 R0660/C0010 for groups.</w:t>
            </w:r>
          </w:p>
        </w:tc>
      </w:tr>
      <w:tr w:rsidR="00872AFE" w:rsidRPr="00711388" w14:paraId="3EDA93F9"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5C739" w14:textId="77777777" w:rsidR="00872AFE" w:rsidRPr="00711388" w:rsidRDefault="00872AFE" w:rsidP="00567869">
            <w:pPr>
              <w:rPr>
                <w:lang w:val="en-GB" w:eastAsia="fr-FR"/>
              </w:rPr>
            </w:pPr>
            <w:r w:rsidRPr="00711388">
              <w:rPr>
                <w:lang w:val="en-GB"/>
              </w:rPr>
              <w:t>C0260</w:t>
            </w:r>
          </w:p>
        </w:tc>
        <w:tc>
          <w:tcPr>
            <w:tcW w:w="2126" w:type="dxa"/>
            <w:tcBorders>
              <w:top w:val="nil"/>
              <w:left w:val="single" w:sz="4" w:space="0" w:color="auto"/>
              <w:bottom w:val="single" w:sz="4" w:space="0" w:color="auto"/>
              <w:right w:val="single" w:sz="4" w:space="0" w:color="auto"/>
            </w:tcBorders>
            <w:shd w:val="clear" w:color="auto" w:fill="FFFFFF"/>
            <w:hideMark/>
          </w:tcPr>
          <w:p w14:paraId="36989ADE" w14:textId="77777777" w:rsidR="00872AFE" w:rsidRPr="00711388" w:rsidRDefault="00872AFE" w:rsidP="00567869">
            <w:pPr>
              <w:rPr>
                <w:lang w:val="en-GB" w:eastAsia="es-ES"/>
              </w:rPr>
            </w:pPr>
            <w:r w:rsidRPr="00711388">
              <w:rPr>
                <w:lang w:val="en-GB" w:eastAsia="es-ES"/>
              </w:rPr>
              <w:t>Other trigger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7A033A" w14:textId="77777777" w:rsidR="00872AFE" w:rsidRPr="00711388" w:rsidRDefault="00872AFE" w:rsidP="00567869">
            <w:pPr>
              <w:rPr>
                <w:lang w:val="en-GB" w:eastAsia="es-ES"/>
              </w:rPr>
            </w:pPr>
            <w:r w:rsidRPr="00711388">
              <w:rPr>
                <w:lang w:val="en-GB" w:eastAsia="es-ES"/>
              </w:rPr>
              <w:t>If the level of change in SCR is not the trigger for the major change classification, then describe what criteria is classifying the change as major (only the relevant trigger that triggered the change).</w:t>
            </w:r>
          </w:p>
        </w:tc>
      </w:tr>
      <w:tr w:rsidR="00872AFE" w:rsidRPr="00711388" w14:paraId="20BAC24A"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6B915F" w14:textId="77777777" w:rsidR="00872AFE" w:rsidRPr="00711388" w:rsidRDefault="00872AFE" w:rsidP="00567869">
            <w:pPr>
              <w:rPr>
                <w:lang w:val="en-GB" w:eastAsia="fr-FR"/>
              </w:rPr>
            </w:pPr>
            <w:r w:rsidRPr="00711388">
              <w:rPr>
                <w:lang w:val="en-GB"/>
              </w:rPr>
              <w:t>C0270</w:t>
            </w:r>
          </w:p>
        </w:tc>
        <w:tc>
          <w:tcPr>
            <w:tcW w:w="2126" w:type="dxa"/>
            <w:tcBorders>
              <w:top w:val="nil"/>
              <w:left w:val="single" w:sz="4" w:space="0" w:color="auto"/>
              <w:bottom w:val="single" w:sz="4" w:space="0" w:color="auto"/>
              <w:right w:val="single" w:sz="4" w:space="0" w:color="auto"/>
            </w:tcBorders>
            <w:shd w:val="clear" w:color="auto" w:fill="FFFFFF"/>
            <w:hideMark/>
          </w:tcPr>
          <w:p w14:paraId="53B4C227" w14:textId="77777777" w:rsidR="00872AFE" w:rsidRPr="00711388" w:rsidRDefault="00872AFE" w:rsidP="00567869">
            <w:pPr>
              <w:rPr>
                <w:lang w:val="en-GB" w:eastAsia="es-ES"/>
              </w:rPr>
            </w:pPr>
            <w:r w:rsidRPr="00711388">
              <w:rPr>
                <w:lang w:val="en-GB" w:eastAsia="es-ES"/>
              </w:rPr>
              <w:t>Other trigger impact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89276F" w14:textId="77777777" w:rsidR="00872AFE" w:rsidRPr="00711388" w:rsidRDefault="00872AFE" w:rsidP="00567869">
            <w:pPr>
              <w:rPr>
                <w:lang w:val="en-GB" w:eastAsia="es-ES"/>
              </w:rPr>
            </w:pPr>
            <w:r w:rsidRPr="00711388">
              <w:rPr>
                <w:lang w:val="en-GB" w:eastAsia="es-ES"/>
              </w:rPr>
              <w:t>Impact amount in relation to the trigger in C0260 (other than SCR)</w:t>
            </w:r>
          </w:p>
        </w:tc>
      </w:tr>
      <w:tr w:rsidR="00872AFE" w:rsidRPr="00711388" w14:paraId="3BA93990"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BC591D" w14:textId="77777777" w:rsidR="00872AFE" w:rsidRPr="00711388" w:rsidRDefault="00872AFE" w:rsidP="00567869">
            <w:pPr>
              <w:rPr>
                <w:lang w:val="en-GB" w:eastAsia="fr-FR"/>
              </w:rPr>
            </w:pPr>
            <w:r w:rsidRPr="00711388">
              <w:rPr>
                <w:lang w:val="en-GB"/>
              </w:rPr>
              <w:t>C0280</w:t>
            </w:r>
          </w:p>
        </w:tc>
        <w:tc>
          <w:tcPr>
            <w:tcW w:w="2126" w:type="dxa"/>
            <w:tcBorders>
              <w:top w:val="nil"/>
              <w:left w:val="single" w:sz="4" w:space="0" w:color="auto"/>
              <w:bottom w:val="single" w:sz="4" w:space="0" w:color="auto"/>
              <w:right w:val="single" w:sz="4" w:space="0" w:color="auto"/>
            </w:tcBorders>
            <w:shd w:val="clear" w:color="auto" w:fill="FFFFFF"/>
            <w:hideMark/>
          </w:tcPr>
          <w:p w14:paraId="4FB38B45" w14:textId="77777777" w:rsidR="00872AFE" w:rsidRPr="00711388" w:rsidRDefault="00872AFE" w:rsidP="00567869">
            <w:pPr>
              <w:rPr>
                <w:lang w:val="en-GB" w:eastAsia="es-ES"/>
              </w:rPr>
            </w:pPr>
            <w:r w:rsidRPr="00711388">
              <w:rPr>
                <w:lang w:val="en-GB" w:eastAsia="es-ES"/>
              </w:rPr>
              <w:t>Other trigger impact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F2B8D3" w14:textId="77777777" w:rsidR="00872AFE" w:rsidRPr="00711388" w:rsidRDefault="00872AFE" w:rsidP="00567869">
            <w:pPr>
              <w:rPr>
                <w:lang w:val="en-GB" w:eastAsia="es-ES"/>
              </w:rPr>
            </w:pPr>
            <w:r w:rsidRPr="00711388">
              <w:rPr>
                <w:lang w:val="en-GB" w:eastAsia="es-ES"/>
              </w:rPr>
              <w:t>Percentage impact in relation to the trigger in C0260 (other than SCR)</w:t>
            </w:r>
          </w:p>
        </w:tc>
      </w:tr>
      <w:tr w:rsidR="00872AFE" w:rsidRPr="00711388" w14:paraId="62093342" w14:textId="77777777" w:rsidTr="00567869">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122B04" w14:textId="77777777" w:rsidR="00872AFE" w:rsidRPr="00711388" w:rsidRDefault="00872AFE" w:rsidP="00567869">
            <w:pPr>
              <w:jc w:val="left"/>
              <w:rPr>
                <w:lang w:val="en-GB" w:eastAsia="es-ES"/>
              </w:rPr>
            </w:pPr>
            <w:r w:rsidRPr="00711388">
              <w:rPr>
                <w:i/>
                <w:lang w:val="en-GB"/>
              </w:rPr>
              <w:t>Minor Changes</w:t>
            </w:r>
            <w:r w:rsidRPr="00711388">
              <w:rPr>
                <w:b/>
                <w:lang w:val="en-GB" w:eastAsia="es-ES"/>
              </w:rPr>
              <w:t xml:space="preserve"> </w:t>
            </w:r>
          </w:p>
        </w:tc>
      </w:tr>
      <w:tr w:rsidR="00872AFE" w:rsidRPr="00711388" w14:paraId="2B6A954A"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006004" w14:textId="77777777" w:rsidR="00872AFE" w:rsidRPr="00711388" w:rsidRDefault="00872AFE" w:rsidP="00567869">
            <w:pPr>
              <w:rPr>
                <w:lang w:val="en-GB" w:eastAsia="fr-FR"/>
              </w:rPr>
            </w:pPr>
            <w:r w:rsidRPr="00711388">
              <w:rPr>
                <w:lang w:val="en-GB"/>
              </w:rPr>
              <w:t>C0220</w:t>
            </w:r>
          </w:p>
        </w:tc>
        <w:tc>
          <w:tcPr>
            <w:tcW w:w="2126" w:type="dxa"/>
            <w:tcBorders>
              <w:top w:val="single" w:sz="4" w:space="0" w:color="auto"/>
              <w:left w:val="single" w:sz="4" w:space="0" w:color="auto"/>
              <w:bottom w:val="single" w:sz="4" w:space="0" w:color="auto"/>
              <w:right w:val="single" w:sz="4" w:space="0" w:color="auto"/>
            </w:tcBorders>
            <w:hideMark/>
          </w:tcPr>
          <w:p w14:paraId="277048A7" w14:textId="77777777" w:rsidR="00872AFE" w:rsidRPr="00711388" w:rsidRDefault="00872AFE" w:rsidP="00567869">
            <w:pPr>
              <w:rPr>
                <w:lang w:val="en-GB" w:eastAsia="es-ES"/>
              </w:rPr>
            </w:pPr>
            <w:r w:rsidRPr="00711388">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A00849" w14:textId="77777777" w:rsidR="00872AFE" w:rsidRPr="00711388" w:rsidRDefault="00872AFE" w:rsidP="00567869">
            <w:pPr>
              <w:rPr>
                <w:lang w:val="en-GB" w:eastAsia="es-ES"/>
              </w:rPr>
            </w:pPr>
            <w:r w:rsidRPr="00711388">
              <w:rPr>
                <w:lang w:val="en-GB" w:eastAsia="es-ES"/>
              </w:rPr>
              <w:t>Total Eligible Own Funds without the minor model changes.</w:t>
            </w:r>
          </w:p>
        </w:tc>
      </w:tr>
      <w:tr w:rsidR="00872AFE" w:rsidRPr="00711388" w14:paraId="0DEC84A4"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EDF746" w14:textId="77777777" w:rsidR="00872AFE" w:rsidRPr="00711388" w:rsidRDefault="00872AFE" w:rsidP="00567869">
            <w:pPr>
              <w:rPr>
                <w:lang w:val="en-GB" w:eastAsia="fr-FR"/>
              </w:rPr>
            </w:pPr>
            <w:r w:rsidRPr="00711388">
              <w:rPr>
                <w:lang w:val="en-GB"/>
              </w:rPr>
              <w:t>C0230</w:t>
            </w:r>
          </w:p>
        </w:tc>
        <w:tc>
          <w:tcPr>
            <w:tcW w:w="2126" w:type="dxa"/>
            <w:tcBorders>
              <w:top w:val="single" w:sz="4" w:space="0" w:color="auto"/>
              <w:left w:val="single" w:sz="4" w:space="0" w:color="auto"/>
              <w:bottom w:val="single" w:sz="4" w:space="0" w:color="auto"/>
              <w:right w:val="single" w:sz="4" w:space="0" w:color="auto"/>
            </w:tcBorders>
            <w:hideMark/>
          </w:tcPr>
          <w:p w14:paraId="6E340587" w14:textId="77777777" w:rsidR="00872AFE" w:rsidRPr="00711388" w:rsidRDefault="00872AFE" w:rsidP="00567869">
            <w:pPr>
              <w:rPr>
                <w:lang w:val="en-GB" w:eastAsia="es-ES"/>
              </w:rPr>
            </w:pPr>
            <w:r w:rsidRPr="00711388">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C508B9" w14:textId="77777777" w:rsidR="00872AFE" w:rsidRPr="00711388" w:rsidRDefault="00872AFE" w:rsidP="00567869">
            <w:pPr>
              <w:rPr>
                <w:lang w:val="en-GB" w:eastAsia="es-ES"/>
              </w:rPr>
            </w:pPr>
            <w:r w:rsidRPr="00711388">
              <w:rPr>
                <w:lang w:val="en-GB" w:eastAsia="es-ES"/>
              </w:rPr>
              <w:t>Total Eligible Own Funds without the minor model changes plus the sum of impacts of the minor model changes on the total Eligible Own Funds for this reporting period.</w:t>
            </w:r>
          </w:p>
        </w:tc>
      </w:tr>
      <w:tr w:rsidR="00872AFE" w:rsidRPr="00711388" w14:paraId="7BD246B9"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A93C7A" w14:textId="77777777" w:rsidR="00872AFE" w:rsidRPr="00711388" w:rsidRDefault="00872AFE" w:rsidP="00567869">
            <w:pPr>
              <w:rPr>
                <w:lang w:val="en-GB" w:eastAsia="fr-FR"/>
              </w:rPr>
            </w:pPr>
            <w:r w:rsidRPr="00711388">
              <w:rPr>
                <w:lang w:val="en-GB"/>
              </w:rPr>
              <w:t>C0240</w:t>
            </w:r>
          </w:p>
        </w:tc>
        <w:tc>
          <w:tcPr>
            <w:tcW w:w="2126" w:type="dxa"/>
            <w:tcBorders>
              <w:top w:val="single" w:sz="4" w:space="0" w:color="auto"/>
              <w:left w:val="single" w:sz="4" w:space="0" w:color="auto"/>
              <w:bottom w:val="single" w:sz="4" w:space="0" w:color="auto"/>
              <w:right w:val="single" w:sz="4" w:space="0" w:color="auto"/>
            </w:tcBorders>
            <w:hideMark/>
          </w:tcPr>
          <w:p w14:paraId="0881F74E" w14:textId="77777777" w:rsidR="00872AFE" w:rsidRPr="00711388" w:rsidRDefault="00872AFE" w:rsidP="00567869">
            <w:pPr>
              <w:rPr>
                <w:lang w:val="en-GB" w:eastAsia="es-ES"/>
              </w:rPr>
            </w:pPr>
            <w:r w:rsidRPr="00711388">
              <w:rPr>
                <w:lang w:val="en-GB" w:eastAsia="es-ES"/>
              </w:rPr>
              <w:t>SCR sum for minor changes increasing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91CC9" w14:textId="77777777" w:rsidR="00872AFE" w:rsidRPr="00711388" w:rsidRDefault="00872AFE" w:rsidP="00567869">
            <w:pPr>
              <w:rPr>
                <w:lang w:val="en-GB" w:eastAsia="es-ES"/>
              </w:rPr>
            </w:pPr>
            <w:r w:rsidRPr="00711388">
              <w:rPr>
                <w:lang w:val="en-GB" w:eastAsia="es-ES"/>
              </w:rPr>
              <w:t xml:space="preserve">Sum of impacts of only the minor model changes to the total SCR which increased the SCR for this reporting period. The reference SCR value used </w:t>
            </w:r>
            <w:r w:rsidRPr="00711388">
              <w:rPr>
                <w:lang w:val="en-GB" w:eastAsia="es-ES"/>
              </w:rPr>
              <w:lastRenderedPageBreak/>
              <w:t>should be as in S.23.01.01.01 R0580/C0010 for solos and S.23.01.04.01 R0680/C0010 for groups.</w:t>
            </w:r>
          </w:p>
        </w:tc>
      </w:tr>
      <w:tr w:rsidR="00872AFE" w:rsidRPr="00711388" w14:paraId="12C7E731"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02337" w14:textId="77777777" w:rsidR="00872AFE" w:rsidRPr="00711388" w:rsidRDefault="00872AFE" w:rsidP="00567869">
            <w:pPr>
              <w:rPr>
                <w:lang w:val="en-GB" w:eastAsia="fr-FR"/>
              </w:rPr>
            </w:pPr>
            <w:r w:rsidRPr="00711388">
              <w:rPr>
                <w:lang w:val="en-GB"/>
              </w:rPr>
              <w:lastRenderedPageBreak/>
              <w:t>C0250</w:t>
            </w:r>
          </w:p>
        </w:tc>
        <w:tc>
          <w:tcPr>
            <w:tcW w:w="2126" w:type="dxa"/>
            <w:tcBorders>
              <w:top w:val="single" w:sz="4" w:space="0" w:color="auto"/>
              <w:left w:val="single" w:sz="4" w:space="0" w:color="auto"/>
              <w:bottom w:val="single" w:sz="4" w:space="0" w:color="auto"/>
              <w:right w:val="single" w:sz="4" w:space="0" w:color="auto"/>
            </w:tcBorders>
            <w:hideMark/>
          </w:tcPr>
          <w:p w14:paraId="3383C022" w14:textId="77777777" w:rsidR="00872AFE" w:rsidRPr="00711388" w:rsidRDefault="00872AFE" w:rsidP="00567869">
            <w:pPr>
              <w:rPr>
                <w:lang w:val="en-GB" w:eastAsia="es-ES"/>
              </w:rPr>
            </w:pPr>
            <w:r w:rsidRPr="00711388">
              <w:rPr>
                <w:lang w:val="en-GB" w:eastAsia="es-ES"/>
              </w:rPr>
              <w:t>SCR sum for minor changes decreasing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6EB94F" w14:textId="77777777" w:rsidR="00872AFE" w:rsidRPr="00711388" w:rsidRDefault="00872AFE" w:rsidP="00567869">
            <w:pPr>
              <w:rPr>
                <w:lang w:val="en-GB" w:eastAsia="es-ES"/>
              </w:rPr>
            </w:pPr>
            <w:r w:rsidRPr="00711388">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p>
        </w:tc>
      </w:tr>
      <w:tr w:rsidR="00872AFE" w:rsidRPr="00711388" w14:paraId="5AF3BC7A"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FCEDF6" w14:textId="77777777" w:rsidR="00872AFE" w:rsidRPr="00711388" w:rsidRDefault="00872AFE" w:rsidP="00567869">
            <w:pPr>
              <w:rPr>
                <w:lang w:val="en-GB" w:eastAsia="fr-FR"/>
              </w:rPr>
            </w:pPr>
            <w:r w:rsidRPr="00711388">
              <w:rPr>
                <w:lang w:val="en-GB"/>
              </w:rPr>
              <w:t>C0290</w:t>
            </w:r>
          </w:p>
        </w:tc>
        <w:tc>
          <w:tcPr>
            <w:tcW w:w="2126" w:type="dxa"/>
            <w:tcBorders>
              <w:top w:val="single" w:sz="4" w:space="0" w:color="auto"/>
              <w:left w:val="single" w:sz="4" w:space="0" w:color="auto"/>
              <w:bottom w:val="single" w:sz="4" w:space="0" w:color="auto"/>
              <w:right w:val="single" w:sz="4" w:space="0" w:color="auto"/>
            </w:tcBorders>
            <w:hideMark/>
          </w:tcPr>
          <w:p w14:paraId="1741C1D3" w14:textId="77777777" w:rsidR="00872AFE" w:rsidRPr="00711388" w:rsidRDefault="00872AFE" w:rsidP="00567869">
            <w:pPr>
              <w:rPr>
                <w:lang w:val="en-GB" w:eastAsia="es-ES"/>
              </w:rPr>
            </w:pPr>
            <w:r w:rsidRPr="00711388">
              <w:rPr>
                <w:lang w:val="en-GB" w:eastAsia="es-ES"/>
              </w:rPr>
              <w:t>Number of minor changes implemented during the reporting period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56BC1" w14:textId="77777777" w:rsidR="00872AFE" w:rsidRPr="00711388" w:rsidRDefault="00872AFE" w:rsidP="00567869">
            <w:pPr>
              <w:rPr>
                <w:lang w:val="en-GB" w:eastAsia="es-ES"/>
              </w:rPr>
            </w:pPr>
            <w:r w:rsidRPr="00711388">
              <w:rPr>
                <w:lang w:val="en-GB" w:eastAsia="es-ES"/>
              </w:rPr>
              <w:t>Number of minor changes implemented during the reporting period.</w:t>
            </w:r>
          </w:p>
        </w:tc>
      </w:tr>
      <w:tr w:rsidR="00872AFE" w:rsidRPr="00711388" w14:paraId="02644FC5"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28DB4" w14:textId="77777777" w:rsidR="00872AFE" w:rsidRPr="00711388" w:rsidRDefault="00872AFE" w:rsidP="00567869">
            <w:pPr>
              <w:rPr>
                <w:lang w:val="en-GB" w:eastAsia="fr-FR"/>
              </w:rPr>
            </w:pPr>
            <w:r w:rsidRPr="00711388">
              <w:rPr>
                <w:lang w:val="en-GB"/>
              </w:rPr>
              <w:t>C0300</w:t>
            </w:r>
          </w:p>
        </w:tc>
        <w:tc>
          <w:tcPr>
            <w:tcW w:w="2126" w:type="dxa"/>
            <w:tcBorders>
              <w:top w:val="single" w:sz="4" w:space="0" w:color="auto"/>
              <w:left w:val="single" w:sz="4" w:space="0" w:color="auto"/>
              <w:bottom w:val="single" w:sz="4" w:space="0" w:color="auto"/>
              <w:right w:val="nil"/>
            </w:tcBorders>
            <w:hideMark/>
          </w:tcPr>
          <w:p w14:paraId="3853161F" w14:textId="77777777" w:rsidR="00872AFE" w:rsidRPr="00711388" w:rsidRDefault="00872AFE" w:rsidP="00567869">
            <w:pPr>
              <w:rPr>
                <w:lang w:val="en-GB" w:eastAsia="es-ES"/>
              </w:rPr>
            </w:pPr>
            <w:r w:rsidRPr="00711388">
              <w:rPr>
                <w:lang w:val="en-GB" w:eastAsia="es-ES"/>
              </w:rPr>
              <w:t>Threshold for accumulation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847408" w14:textId="44453F6D" w:rsidR="00872AFE" w:rsidRPr="00711388" w:rsidRDefault="00872AFE" w:rsidP="00F07288">
            <w:pPr>
              <w:rPr>
                <w:lang w:val="en-GB" w:eastAsia="es-ES"/>
              </w:rPr>
            </w:pPr>
            <w:r w:rsidRPr="00711388">
              <w:rPr>
                <w:lang w:val="en-GB" w:eastAsia="es-ES"/>
              </w:rPr>
              <w:t xml:space="preserve">Threshold for accumulation as specified in the model change policy. </w:t>
            </w:r>
          </w:p>
        </w:tc>
      </w:tr>
      <w:tr w:rsidR="00872AFE" w:rsidRPr="00711388" w14:paraId="5684E92B"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54EB84" w14:textId="77777777" w:rsidR="00872AFE" w:rsidRPr="00711388" w:rsidRDefault="00872AFE" w:rsidP="00567869">
            <w:pPr>
              <w:rPr>
                <w:lang w:val="en-GB" w:eastAsia="fr-FR"/>
              </w:rPr>
            </w:pPr>
            <w:r w:rsidRPr="00711388">
              <w:rPr>
                <w:lang w:val="en-GB"/>
              </w:rPr>
              <w:t>C0310</w:t>
            </w:r>
          </w:p>
        </w:tc>
        <w:tc>
          <w:tcPr>
            <w:tcW w:w="2126" w:type="dxa"/>
            <w:tcBorders>
              <w:top w:val="single" w:sz="4" w:space="0" w:color="auto"/>
              <w:left w:val="single" w:sz="4" w:space="0" w:color="auto"/>
              <w:bottom w:val="single" w:sz="4" w:space="0" w:color="auto"/>
              <w:right w:val="single" w:sz="4" w:space="0" w:color="auto"/>
            </w:tcBorders>
            <w:hideMark/>
          </w:tcPr>
          <w:p w14:paraId="1DDC1494" w14:textId="77777777" w:rsidR="00872AFE" w:rsidRPr="00711388" w:rsidRDefault="00872AFE" w:rsidP="00567869">
            <w:pPr>
              <w:rPr>
                <w:lang w:val="en-GB" w:eastAsia="es-ES"/>
              </w:rPr>
            </w:pPr>
            <w:r w:rsidRPr="00711388">
              <w:rPr>
                <w:lang w:val="en-GB" w:eastAsia="es-ES"/>
              </w:rPr>
              <w:t>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0E3248" w14:textId="77777777" w:rsidR="00872AFE" w:rsidRPr="00711388" w:rsidRDefault="00872AFE" w:rsidP="00567869">
            <w:pPr>
              <w:rPr>
                <w:lang w:val="en-GB" w:eastAsia="es-ES"/>
              </w:rPr>
            </w:pPr>
            <w:r w:rsidRPr="00711388">
              <w:rPr>
                <w:lang w:val="en-GB" w:eastAsia="es-ES"/>
              </w:rPr>
              <w:t>State whether one reset of the accumulation of minor changes has occurred in the reporting period:</w:t>
            </w:r>
          </w:p>
          <w:p w14:paraId="7EABB6B0" w14:textId="77777777" w:rsidR="00872AFE" w:rsidRPr="00711388" w:rsidRDefault="00872AFE" w:rsidP="0083381F">
            <w:pPr>
              <w:pStyle w:val="CommentText"/>
              <w:numPr>
                <w:ilvl w:val="0"/>
                <w:numId w:val="30"/>
              </w:numPr>
              <w:autoSpaceDE/>
              <w:autoSpaceDN/>
              <w:spacing w:before="0" w:after="0"/>
              <w:rPr>
                <w:sz w:val="24"/>
                <w:szCs w:val="24"/>
                <w:lang w:val="en-GB" w:eastAsia="fr-FR"/>
              </w:rPr>
            </w:pPr>
            <w:r w:rsidRPr="00711388">
              <w:rPr>
                <w:sz w:val="24"/>
                <w:szCs w:val="24"/>
                <w:lang w:val="en-GB"/>
              </w:rPr>
              <w:t>Internal model minor changes reset occurred in the reporting period</w:t>
            </w:r>
          </w:p>
          <w:p w14:paraId="1C8C8988" w14:textId="77777777" w:rsidR="00872AFE" w:rsidRPr="00711388" w:rsidRDefault="00872AFE" w:rsidP="0083381F">
            <w:pPr>
              <w:pStyle w:val="CommentText"/>
              <w:numPr>
                <w:ilvl w:val="0"/>
                <w:numId w:val="30"/>
              </w:numPr>
              <w:autoSpaceDE/>
              <w:autoSpaceDN/>
              <w:spacing w:before="0" w:after="0"/>
              <w:rPr>
                <w:sz w:val="24"/>
                <w:szCs w:val="24"/>
                <w:lang w:val="en-GB"/>
              </w:rPr>
            </w:pPr>
            <w:r w:rsidRPr="00711388">
              <w:rPr>
                <w:sz w:val="24"/>
                <w:szCs w:val="24"/>
                <w:lang w:val="en-GB"/>
              </w:rPr>
              <w:t>Internal model minor changes reset did not occur in the reporting period.</w:t>
            </w:r>
          </w:p>
        </w:tc>
      </w:tr>
      <w:tr w:rsidR="00872AFE" w:rsidRPr="00711388" w14:paraId="5BDFBD7B" w14:textId="77777777" w:rsidTr="00567869">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F1EA64" w14:textId="77777777" w:rsidR="00872AFE" w:rsidRPr="00711388" w:rsidRDefault="00872AFE" w:rsidP="00567869">
            <w:pPr>
              <w:rPr>
                <w:lang w:val="en-GB"/>
              </w:rPr>
            </w:pPr>
            <w:r w:rsidRPr="00711388">
              <w:rPr>
                <w:lang w:val="en-GB"/>
              </w:rPr>
              <w:t>C0320</w:t>
            </w:r>
          </w:p>
        </w:tc>
        <w:tc>
          <w:tcPr>
            <w:tcW w:w="2126" w:type="dxa"/>
            <w:tcBorders>
              <w:top w:val="nil"/>
              <w:left w:val="single" w:sz="4" w:space="0" w:color="auto"/>
              <w:bottom w:val="single" w:sz="4" w:space="0" w:color="auto"/>
              <w:right w:val="single" w:sz="4" w:space="0" w:color="auto"/>
            </w:tcBorders>
            <w:hideMark/>
          </w:tcPr>
          <w:p w14:paraId="32B9DB04" w14:textId="77777777" w:rsidR="00872AFE" w:rsidRPr="00711388" w:rsidRDefault="00872AFE" w:rsidP="00567869">
            <w:pPr>
              <w:rPr>
                <w:lang w:val="en-GB" w:eastAsia="es-ES"/>
              </w:rPr>
            </w:pPr>
            <w:r w:rsidRPr="00711388">
              <w:rPr>
                <w:lang w:val="en-GB" w:eastAsia="es-ES"/>
              </w:rPr>
              <w:t>Reason for 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13F662" w14:textId="77777777" w:rsidR="00872AFE" w:rsidRPr="00711388" w:rsidRDefault="00872AFE" w:rsidP="00567869">
            <w:pPr>
              <w:rPr>
                <w:lang w:val="en-GB" w:eastAsia="es-ES"/>
              </w:rPr>
            </w:pPr>
            <w:r w:rsidRPr="00711388">
              <w:rPr>
                <w:lang w:val="en-GB" w:eastAsia="es-ES"/>
              </w:rPr>
              <w:t>Briefly, state the justification why a reset of the accumulation of minor changes has occurred in the reporting period.</w:t>
            </w:r>
          </w:p>
        </w:tc>
      </w:tr>
    </w:tbl>
    <w:p w14:paraId="3174F425" w14:textId="7AFEF558" w:rsidR="00872AFE" w:rsidRPr="00711388" w:rsidRDefault="00872AFE" w:rsidP="00872AFE">
      <w:pPr>
        <w:pStyle w:val="ManualHeading2"/>
        <w:ind w:left="851" w:hanging="851"/>
        <w:rPr>
          <w:lang w:val="en-GB"/>
        </w:rPr>
      </w:pPr>
      <w:r w:rsidRPr="00711388">
        <w:rPr>
          <w:i/>
          <w:iCs/>
          <w:lang w:val="en-GB"/>
        </w:rPr>
        <w:t xml:space="preserve">S.27.01 </w:t>
      </w:r>
      <w:r w:rsidR="00845F43" w:rsidRPr="00711388">
        <w:rPr>
          <w:i/>
          <w:iCs/>
          <w:lang w:val="en-GB"/>
        </w:rPr>
        <w:t>-</w:t>
      </w:r>
      <w:r w:rsidRPr="00711388">
        <w:rPr>
          <w:i/>
          <w:iCs/>
          <w:lang w:val="en-GB"/>
        </w:rPr>
        <w:t xml:space="preserve"> Solvency Capital Requirement </w:t>
      </w:r>
      <w:r w:rsidR="00845F43" w:rsidRPr="00711388">
        <w:rPr>
          <w:i/>
          <w:iCs/>
          <w:lang w:val="en-GB"/>
        </w:rPr>
        <w:t>-</w:t>
      </w:r>
      <w:r w:rsidRPr="00711388">
        <w:rPr>
          <w:i/>
          <w:iCs/>
          <w:lang w:val="en-GB"/>
        </w:rPr>
        <w:t xml:space="preserve"> Non</w:t>
      </w:r>
      <w:r w:rsidR="00711388" w:rsidRPr="00711388">
        <w:rPr>
          <w:i/>
          <w:iCs/>
          <w:lang w:val="en-GB"/>
        </w:rPr>
        <w:t>-</w:t>
      </w:r>
      <w:r w:rsidRPr="00711388">
        <w:rPr>
          <w:i/>
          <w:iCs/>
          <w:lang w:val="en-GB"/>
        </w:rPr>
        <w:t>life and health catastrophe risk</w:t>
      </w:r>
    </w:p>
    <w:p w14:paraId="6EC70ED3" w14:textId="77777777" w:rsidR="00872AFE" w:rsidRPr="00711388" w:rsidRDefault="00872AFE" w:rsidP="00872AFE">
      <w:pPr>
        <w:rPr>
          <w:lang w:val="en-GB"/>
        </w:rPr>
      </w:pPr>
      <w:r w:rsidRPr="00711388">
        <w:rPr>
          <w:i/>
          <w:iCs/>
          <w:lang w:val="en-GB"/>
        </w:rPr>
        <w:t>General comments:</w:t>
      </w:r>
    </w:p>
    <w:p w14:paraId="65909742" w14:textId="6CAF8EC9" w:rsidR="00872AFE" w:rsidRPr="00711388" w:rsidRDefault="00872AFE" w:rsidP="00872AFE">
      <w:pPr>
        <w:rPr>
          <w:lang w:val="en-GB"/>
        </w:rPr>
      </w:pPr>
      <w:r w:rsidRPr="00711388">
        <w:rPr>
          <w:lang w:val="en-GB"/>
        </w:rPr>
        <w:t>This section relates to annual submission of information for individual entities, ring fenced</w:t>
      </w:r>
      <w:r w:rsidR="00711388" w:rsidRPr="00711388">
        <w:rPr>
          <w:lang w:val="en-GB"/>
        </w:rPr>
        <w:t>-</w:t>
      </w:r>
      <w:r w:rsidRPr="00711388">
        <w:rPr>
          <w:lang w:val="en-GB"/>
        </w:rPr>
        <w:t>funds, matching adjustment portfolios and remaining part.</w:t>
      </w:r>
    </w:p>
    <w:p w14:paraId="77079A50" w14:textId="77777777" w:rsidR="00872AFE" w:rsidRPr="00711388" w:rsidRDefault="00872AFE" w:rsidP="00872AFE">
      <w:pPr>
        <w:rPr>
          <w:lang w:val="en-GB"/>
        </w:rPr>
      </w:pPr>
      <w:r w:rsidRPr="00711388">
        <w:rPr>
          <w:lang w:val="en-GB"/>
        </w:rPr>
        <w:t>Captive insurance and reinsurance undertakings complying with the conditions specified in Article 4 (4) and (5) shall only report tables corresponding to R0001 and R002/C0001 and R0010/C0010 to R0340/C0030.</w:t>
      </w:r>
    </w:p>
    <w:p w14:paraId="79B7D902" w14:textId="792D0582" w:rsidR="00872AFE" w:rsidRPr="00711388" w:rsidRDefault="00872AFE" w:rsidP="00872AFE">
      <w:pPr>
        <w:rPr>
          <w:lang w:val="en-GB"/>
        </w:rPr>
      </w:pPr>
      <w:r w:rsidRPr="00711388">
        <w:rPr>
          <w:lang w:val="en-GB"/>
        </w:rPr>
        <w:t>Template SR.27.01 has to be filled in for each ring</w:t>
      </w:r>
      <w:r w:rsidR="00711388" w:rsidRPr="00711388">
        <w:rPr>
          <w:lang w:val="en-GB"/>
        </w:rPr>
        <w:t>-</w:t>
      </w:r>
      <w:r w:rsidRPr="00711388">
        <w:rPr>
          <w:lang w:val="en-GB"/>
        </w:rPr>
        <w:t>fenced fund (RFF), each matching adjustment portfolio (MAP) and for the remaining part. However, where an RFF/MAP includes a MAP/RFF embedded, the fund should be treated as different funds. This template shall be reported for all sub</w:t>
      </w:r>
      <w:r w:rsidR="00711388" w:rsidRPr="00711388">
        <w:rPr>
          <w:lang w:val="en-GB"/>
        </w:rPr>
        <w:t>-</w:t>
      </w:r>
      <w:r w:rsidRPr="00711388">
        <w:rPr>
          <w:lang w:val="en-GB"/>
        </w:rPr>
        <w:t>funds of a material RFF/MAP as identified in the second table of S.01.03.</w:t>
      </w:r>
    </w:p>
    <w:p w14:paraId="1D0D1BF0" w14:textId="77777777" w:rsidR="00872AFE" w:rsidRPr="00711388" w:rsidRDefault="00872AFE" w:rsidP="00872AFE">
      <w:pPr>
        <w:rPr>
          <w:lang w:val="en-GB"/>
        </w:rPr>
      </w:pPr>
      <w:r w:rsidRPr="00711388">
        <w:rPr>
          <w:lang w:val="en-GB"/>
        </w:rPr>
        <w:t>This template is designed to allow an understanding of how the catastrophe risk module of the SCR has been calculated and what are the main drivers.</w:t>
      </w:r>
    </w:p>
    <w:p w14:paraId="1AF5838E" w14:textId="39A4DEFD" w:rsidR="00872AFE" w:rsidRPr="00711388" w:rsidRDefault="00872AFE" w:rsidP="00872AFE">
      <w:pPr>
        <w:rPr>
          <w:lang w:val="en-GB"/>
        </w:rPr>
      </w:pPr>
      <w:r w:rsidRPr="00711388">
        <w:rPr>
          <w:lang w:val="en-GB"/>
        </w:rPr>
        <w:t xml:space="preserve">For every type of catastrophe risk the risk mitigating effect of the undertaking's specific reinsurance contracts and special purpose vehicles must be determined. This calculation is prospective and must be based on the reinsurance program of the next reporting year as </w:t>
      </w:r>
      <w:r w:rsidRPr="00711388">
        <w:rPr>
          <w:lang w:val="en-GB"/>
        </w:rPr>
        <w:lastRenderedPageBreak/>
        <w:t xml:space="preserve">described in the </w:t>
      </w:r>
      <w:del w:id="7195" w:author="Author">
        <w:r w:rsidRPr="00711388" w:rsidDel="0085738F">
          <w:rPr>
            <w:lang w:val="en-GB"/>
          </w:rPr>
          <w:delText xml:space="preserve">reinsurance templates for Facultative </w:delText>
        </w:r>
        <w:commentRangeStart w:id="7196"/>
        <w:r w:rsidRPr="00711388" w:rsidDel="0085738F">
          <w:rPr>
            <w:lang w:val="en-GB"/>
          </w:rPr>
          <w:delText xml:space="preserve">covers (S.30.01 and S.30.02) </w:delText>
        </w:r>
      </w:del>
      <w:commentRangeEnd w:id="7196"/>
      <w:r w:rsidR="0085738F" w:rsidRPr="00E50019">
        <w:rPr>
          <w:rStyle w:val="CommentReference"/>
          <w:lang w:val="en-GB"/>
          <w:rPrChange w:id="7197" w:author="Author">
            <w:rPr>
              <w:rStyle w:val="CommentReference"/>
            </w:rPr>
          </w:rPrChange>
        </w:rPr>
        <w:commentReference w:id="7196"/>
      </w:r>
      <w:del w:id="7198" w:author="Author">
        <w:r w:rsidRPr="00711388" w:rsidDel="0085738F">
          <w:rPr>
            <w:lang w:val="en-GB"/>
          </w:rPr>
          <w:delText xml:space="preserve">and </w:delText>
        </w:r>
      </w:del>
      <w:r w:rsidRPr="00711388">
        <w:rPr>
          <w:lang w:val="en-GB"/>
        </w:rPr>
        <w:t>Outgoing reinsurance program in the next reporting year (S.30.03 and S.30.04).</w:t>
      </w:r>
    </w:p>
    <w:p w14:paraId="57C4AF5C" w14:textId="77777777" w:rsidR="00872AFE" w:rsidRPr="00711388" w:rsidRDefault="00872AFE" w:rsidP="00872AFE">
      <w:pPr>
        <w:rPr>
          <w:lang w:val="en-GB"/>
        </w:rPr>
      </w:pPr>
      <w:r w:rsidRPr="00711388">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2F882EEB" w14:textId="61B4E679" w:rsidR="00872AFE" w:rsidRPr="00711388" w:rsidRDefault="00872AFE" w:rsidP="00872AFE">
      <w:pPr>
        <w:rPr>
          <w:lang w:val="en-GB"/>
        </w:rPr>
      </w:pPr>
      <w:r w:rsidRPr="00711388">
        <w:rPr>
          <w:lang w:val="en-GB"/>
        </w:rPr>
        <w:t>Under the non</w:t>
      </w:r>
      <w:r w:rsidR="00711388" w:rsidRPr="00711388">
        <w:rPr>
          <w:lang w:val="en-GB"/>
        </w:rPr>
        <w:t>-</w:t>
      </w:r>
      <w:r w:rsidRPr="00711388">
        <w:rPr>
          <w:lang w:val="en-GB"/>
        </w:rPr>
        <w:t>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167CC6B0" w14:textId="77777777" w:rsidR="00872AFE" w:rsidRPr="00711388" w:rsidRDefault="00872AFE" w:rsidP="00872AFE">
      <w:pPr>
        <w:rPr>
          <w:lang w:val="en-GB"/>
        </w:rPr>
      </w:pPr>
      <w:r w:rsidRPr="00711388">
        <w:rPr>
          <w:lang w:val="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4BDF1532" w14:textId="77777777" w:rsidR="00872AFE" w:rsidRPr="00711388" w:rsidRDefault="00872AFE" w:rsidP="00872AFE">
      <w:pPr>
        <w:rPr>
          <w:lang w:val="en-GB"/>
        </w:rPr>
      </w:pPr>
      <w:r w:rsidRPr="00711388">
        <w:rPr>
          <w:lang w:val="en-GB"/>
        </w:rPr>
        <w:t>In case the diversification effect reduces the capital requirement the default value of the diversification shall be reported as a negative value.</w:t>
      </w:r>
    </w:p>
    <w:p w14:paraId="483CEF0A" w14:textId="77777777" w:rsidR="00872AFE" w:rsidRPr="00711388" w:rsidRDefault="00872AFE" w:rsidP="00872AFE">
      <w:pPr>
        <w:rPr>
          <w:lang w:val="en-GB"/>
        </w:rPr>
      </w:pPr>
    </w:p>
    <w:tbl>
      <w:tblPr>
        <w:tblW w:w="9286" w:type="dxa"/>
        <w:tblLayout w:type="fixed"/>
        <w:tblLook w:val="0000" w:firstRow="0" w:lastRow="0" w:firstColumn="0" w:lastColumn="0" w:noHBand="0" w:noVBand="0"/>
      </w:tblPr>
      <w:tblGrid>
        <w:gridCol w:w="2507"/>
        <w:gridCol w:w="2136"/>
        <w:gridCol w:w="4643"/>
      </w:tblGrid>
      <w:tr w:rsidR="00872AFE" w:rsidRPr="00711388" w14:paraId="695B1B70" w14:textId="77777777" w:rsidTr="00567869">
        <w:tc>
          <w:tcPr>
            <w:tcW w:w="2507" w:type="dxa"/>
            <w:tcBorders>
              <w:top w:val="single" w:sz="2" w:space="0" w:color="auto"/>
              <w:left w:val="single" w:sz="2" w:space="0" w:color="auto"/>
              <w:bottom w:val="single" w:sz="2" w:space="0" w:color="auto"/>
              <w:right w:val="single" w:sz="2" w:space="0" w:color="auto"/>
            </w:tcBorders>
          </w:tcPr>
          <w:p w14:paraId="64AB1E3C" w14:textId="77777777" w:rsidR="00872AFE" w:rsidRPr="00711388" w:rsidRDefault="00872AFE" w:rsidP="00567869">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13B3C834" w14:textId="77777777" w:rsidR="00872AFE" w:rsidRPr="00711388" w:rsidRDefault="00872AFE" w:rsidP="00567869">
            <w:pPr>
              <w:pStyle w:val="NormalCentered"/>
              <w:rPr>
                <w:lang w:val="en-GB"/>
              </w:rPr>
            </w:pPr>
            <w:r w:rsidRPr="00711388">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731435A6" w14:textId="77777777" w:rsidR="00872AFE" w:rsidRPr="00711388" w:rsidRDefault="00872AFE" w:rsidP="00567869">
            <w:pPr>
              <w:pStyle w:val="NormalCentered"/>
              <w:rPr>
                <w:lang w:val="en-GB"/>
              </w:rPr>
            </w:pPr>
            <w:r w:rsidRPr="00711388">
              <w:rPr>
                <w:lang w:val="en-GB"/>
              </w:rPr>
              <w:t>INSTRUCTIONS</w:t>
            </w:r>
          </w:p>
        </w:tc>
      </w:tr>
      <w:tr w:rsidR="00872AFE" w:rsidRPr="00711388" w14:paraId="0EFF1123" w14:textId="77777777" w:rsidTr="00567869">
        <w:tc>
          <w:tcPr>
            <w:tcW w:w="2507" w:type="dxa"/>
            <w:tcBorders>
              <w:top w:val="single" w:sz="2" w:space="0" w:color="auto"/>
              <w:left w:val="single" w:sz="2" w:space="0" w:color="auto"/>
              <w:bottom w:val="single" w:sz="2" w:space="0" w:color="auto"/>
              <w:right w:val="single" w:sz="2" w:space="0" w:color="auto"/>
            </w:tcBorders>
          </w:tcPr>
          <w:p w14:paraId="67387486" w14:textId="77777777" w:rsidR="00872AFE" w:rsidRPr="00711388" w:rsidRDefault="00872AFE" w:rsidP="00567869">
            <w:pPr>
              <w:pStyle w:val="NormalLeft"/>
              <w:rPr>
                <w:lang w:val="en-GB"/>
              </w:rPr>
            </w:pPr>
            <w:r w:rsidRPr="00711388">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7BDB148A" w14:textId="6D31CC87" w:rsidR="00872AFE" w:rsidRPr="00711388" w:rsidRDefault="00872AFE" w:rsidP="00567869">
            <w:pPr>
              <w:pStyle w:val="NormalLeft"/>
              <w:rPr>
                <w:lang w:val="en-GB"/>
              </w:rPr>
            </w:pPr>
            <w:r w:rsidRPr="00711388">
              <w:rPr>
                <w:lang w:val="en-GB"/>
              </w:rPr>
              <w:t>Ring</w:t>
            </w:r>
            <w:r w:rsidR="00711388" w:rsidRPr="00711388">
              <w:rPr>
                <w:lang w:val="en-GB"/>
              </w:rPr>
              <w:t>-</w:t>
            </w:r>
            <w:r w:rsidRPr="00711388">
              <w:rPr>
                <w:lang w:val="en-GB"/>
              </w:rPr>
              <w:t>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1EAFE680" w14:textId="77777777" w:rsidR="00872AFE" w:rsidRPr="00711388" w:rsidRDefault="00872AFE" w:rsidP="00567869">
            <w:pPr>
              <w:pStyle w:val="NormalLeft"/>
              <w:rPr>
                <w:lang w:val="en-GB"/>
              </w:rPr>
            </w:pPr>
            <w:r w:rsidRPr="00711388">
              <w:rPr>
                <w:lang w:val="en-GB"/>
              </w:rPr>
              <w:t>Identifies whether the reported figures are with regard to a RFF, matching adjustment portfolio or to the remaining part. One of the options in the following closed list shall be used:</w:t>
            </w:r>
          </w:p>
          <w:p w14:paraId="5D2A736C" w14:textId="2D80AFA7"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RFF/MAP</w:t>
            </w:r>
          </w:p>
          <w:p w14:paraId="409AD58B" w14:textId="5EF286DA"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Remaining part</w:t>
            </w:r>
          </w:p>
        </w:tc>
      </w:tr>
      <w:tr w:rsidR="00872AFE" w:rsidRPr="00711388" w14:paraId="428F9EC4" w14:textId="77777777" w:rsidTr="00567869">
        <w:tc>
          <w:tcPr>
            <w:tcW w:w="2507" w:type="dxa"/>
            <w:tcBorders>
              <w:top w:val="single" w:sz="2" w:space="0" w:color="auto"/>
              <w:left w:val="single" w:sz="2" w:space="0" w:color="auto"/>
              <w:bottom w:val="single" w:sz="2" w:space="0" w:color="auto"/>
              <w:right w:val="single" w:sz="2" w:space="0" w:color="auto"/>
            </w:tcBorders>
          </w:tcPr>
          <w:p w14:paraId="6A4124CF" w14:textId="77777777" w:rsidR="00872AFE" w:rsidRPr="00711388" w:rsidRDefault="00872AFE" w:rsidP="00567869">
            <w:pPr>
              <w:pStyle w:val="NormalLeft"/>
              <w:rPr>
                <w:lang w:val="en-GB"/>
              </w:rPr>
            </w:pPr>
            <w:r w:rsidRPr="00711388">
              <w:rPr>
                <w:lang w:val="en-GB"/>
              </w:rPr>
              <w:t>Z0030</w:t>
            </w:r>
          </w:p>
        </w:tc>
        <w:tc>
          <w:tcPr>
            <w:tcW w:w="2136" w:type="dxa"/>
            <w:tcBorders>
              <w:top w:val="single" w:sz="2" w:space="0" w:color="auto"/>
              <w:left w:val="single" w:sz="2" w:space="0" w:color="auto"/>
              <w:bottom w:val="single" w:sz="2" w:space="0" w:color="auto"/>
              <w:right w:val="single" w:sz="2" w:space="0" w:color="auto"/>
            </w:tcBorders>
          </w:tcPr>
          <w:p w14:paraId="602E02C6" w14:textId="77777777" w:rsidR="00872AFE" w:rsidRPr="00711388" w:rsidRDefault="00872AFE" w:rsidP="00567869">
            <w:pPr>
              <w:pStyle w:val="NormalLeft"/>
              <w:rPr>
                <w:lang w:val="en-GB"/>
              </w:rPr>
            </w:pPr>
            <w:r w:rsidRPr="00711388">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602D3D25" w14:textId="77777777" w:rsidR="00872AFE" w:rsidRPr="00711388" w:rsidRDefault="00872AFE" w:rsidP="00567869">
            <w:pPr>
              <w:pStyle w:val="NormalLeft"/>
              <w:rPr>
                <w:lang w:val="en-GB"/>
              </w:rPr>
            </w:pPr>
            <w:r w:rsidRPr="00711388">
              <w:rPr>
                <w:lang w:val="en-GB"/>
              </w:rPr>
              <w:t>When item Z0020 = 1, identification number for a ring-fenced fund or matching adjustment portfolio. This number is attributed by the undertaking and must be consistent over time and with the fund/portfolio number reported in other templates.</w:t>
            </w:r>
          </w:p>
        </w:tc>
      </w:tr>
      <w:tr w:rsidR="00872AFE" w:rsidRPr="00711388" w14:paraId="4A17AC65" w14:textId="77777777" w:rsidTr="00567869">
        <w:tc>
          <w:tcPr>
            <w:tcW w:w="2507" w:type="dxa"/>
            <w:tcBorders>
              <w:top w:val="single" w:sz="2" w:space="0" w:color="auto"/>
              <w:left w:val="single" w:sz="2" w:space="0" w:color="auto"/>
              <w:bottom w:val="single" w:sz="2" w:space="0" w:color="auto"/>
              <w:right w:val="single" w:sz="2" w:space="0" w:color="auto"/>
            </w:tcBorders>
          </w:tcPr>
          <w:p w14:paraId="1ACA9561" w14:textId="566530B5" w:rsidR="00872AFE" w:rsidRPr="00711388" w:rsidRDefault="00872AFE" w:rsidP="00567869">
            <w:pPr>
              <w:pStyle w:val="NormalLeft"/>
              <w:rPr>
                <w:lang w:val="en-GB"/>
              </w:rPr>
            </w:pPr>
            <w:r w:rsidRPr="00711388">
              <w:rPr>
                <w:lang w:val="en-GB"/>
              </w:rPr>
              <w:t>R0001/C00</w:t>
            </w:r>
            <w:r w:rsidR="001A36F4" w:rsidRPr="00711388">
              <w:rPr>
                <w:lang w:val="en-GB"/>
              </w:rPr>
              <w:t>0</w:t>
            </w:r>
            <w:r w:rsidRPr="00711388">
              <w:rPr>
                <w:lang w:val="en-GB"/>
              </w:rPr>
              <w:t>1</w:t>
            </w:r>
            <w:del w:id="7199" w:author="Author">
              <w:r w:rsidRPr="00711388" w:rsidDel="003323F0">
                <w:rPr>
                  <w:lang w:val="en-GB"/>
                </w:rPr>
                <w:delText xml:space="preserve">  </w:delText>
              </w:r>
            </w:del>
            <w:ins w:id="7200" w:author="Author">
              <w:r w:rsidR="003323F0">
                <w:rPr>
                  <w:lang w:val="en-GB"/>
                </w:rPr>
                <w:t xml:space="preserve"> </w:t>
              </w:r>
            </w:ins>
          </w:p>
        </w:tc>
        <w:tc>
          <w:tcPr>
            <w:tcW w:w="2136" w:type="dxa"/>
            <w:tcBorders>
              <w:top w:val="single" w:sz="2" w:space="0" w:color="auto"/>
              <w:left w:val="single" w:sz="2" w:space="0" w:color="auto"/>
              <w:bottom w:val="single" w:sz="2" w:space="0" w:color="auto"/>
              <w:right w:val="single" w:sz="2" w:space="0" w:color="auto"/>
            </w:tcBorders>
          </w:tcPr>
          <w:p w14:paraId="68D16B59" w14:textId="030A68C6" w:rsidR="00872AFE" w:rsidRPr="00711388" w:rsidRDefault="00872AFE" w:rsidP="00567869">
            <w:pPr>
              <w:pStyle w:val="NormalLeft"/>
              <w:rPr>
                <w:lang w:val="en-GB"/>
              </w:rPr>
            </w:pPr>
            <w:r w:rsidRPr="00711388">
              <w:rPr>
                <w:lang w:val="en-GB"/>
              </w:rPr>
              <w:t xml:space="preserve">Simplifications used </w:t>
            </w:r>
            <w:r w:rsidR="00711388" w:rsidRPr="00711388">
              <w:rPr>
                <w:lang w:val="en-GB"/>
              </w:rPr>
              <w:t>-</w:t>
            </w:r>
            <w:r w:rsidRPr="00711388">
              <w:rPr>
                <w:lang w:val="en-GB"/>
              </w:rPr>
              <w:t xml:space="preserve"> fire risk</w:t>
            </w:r>
            <w:del w:id="7201" w:author="Author">
              <w:r w:rsidRPr="00711388" w:rsidDel="003323F0">
                <w:rPr>
                  <w:lang w:val="en-GB"/>
                </w:rPr>
                <w:delText xml:space="preserve">  </w:delText>
              </w:r>
            </w:del>
            <w:ins w:id="7202" w:author="Author">
              <w:r w:rsidR="003323F0">
                <w:rPr>
                  <w:lang w:val="en-GB"/>
                </w:rPr>
                <w:t xml:space="preserve"> </w:t>
              </w:r>
            </w:ins>
          </w:p>
        </w:tc>
        <w:tc>
          <w:tcPr>
            <w:tcW w:w="4643" w:type="dxa"/>
            <w:tcBorders>
              <w:top w:val="single" w:sz="2" w:space="0" w:color="auto"/>
              <w:left w:val="single" w:sz="2" w:space="0" w:color="auto"/>
              <w:bottom w:val="single" w:sz="2" w:space="0" w:color="auto"/>
              <w:right w:val="single" w:sz="2" w:space="0" w:color="auto"/>
            </w:tcBorders>
          </w:tcPr>
          <w:p w14:paraId="45102F9D" w14:textId="77777777" w:rsidR="00872AFE" w:rsidRPr="00711388" w:rsidRDefault="00872AFE" w:rsidP="00567869">
            <w:pPr>
              <w:pStyle w:val="NormalLeft"/>
              <w:rPr>
                <w:lang w:val="en-GB"/>
              </w:rPr>
            </w:pPr>
            <w:r w:rsidRPr="00711388">
              <w:rPr>
                <w:lang w:val="en-GB"/>
              </w:rPr>
              <w:t>Identify whether an undertaking used simplifications for the calculation of fire risk. The following options shall be used:</w:t>
            </w:r>
          </w:p>
          <w:p w14:paraId="18FF84A9" w14:textId="6C247CAB" w:rsidR="00872AFE" w:rsidRPr="00711388" w:rsidRDefault="00872AFE" w:rsidP="00567869">
            <w:pPr>
              <w:pStyle w:val="Point0"/>
              <w:rPr>
                <w:lang w:val="en-GB"/>
              </w:rPr>
            </w:pPr>
            <w:r w:rsidRPr="00711388">
              <w:rPr>
                <w:lang w:val="en-GB"/>
              </w:rPr>
              <w:tab/>
              <w:t xml:space="preserve">1 </w:t>
            </w:r>
            <w:r w:rsidR="00711388" w:rsidRPr="00711388">
              <w:rPr>
                <w:lang w:val="en-GB"/>
              </w:rPr>
              <w:t>-</w:t>
            </w:r>
            <w:r w:rsidRPr="00711388">
              <w:rPr>
                <w:lang w:val="en-GB"/>
              </w:rPr>
              <w:tab/>
              <w:t>Simplifications for the purposes of Article 90c</w:t>
            </w:r>
          </w:p>
          <w:p w14:paraId="1D910D15" w14:textId="0E43F2CD" w:rsidR="00872AFE" w:rsidRPr="00711388" w:rsidRDefault="00872AFE" w:rsidP="00567869">
            <w:pPr>
              <w:pStyle w:val="Point0"/>
              <w:rPr>
                <w:lang w:val="en-GB"/>
              </w:rPr>
            </w:pPr>
            <w:r w:rsidRPr="00711388">
              <w:rPr>
                <w:lang w:val="en-GB"/>
              </w:rPr>
              <w:tab/>
              <w:t xml:space="preserve">9 </w:t>
            </w:r>
            <w:r w:rsidR="00711388" w:rsidRPr="00711388">
              <w:rPr>
                <w:lang w:val="en-GB"/>
              </w:rPr>
              <w:t>-</w:t>
            </w:r>
            <w:r w:rsidRPr="00711388">
              <w:rPr>
                <w:lang w:val="en-GB"/>
              </w:rPr>
              <w:tab/>
              <w:t>Simplifications not used</w:t>
            </w:r>
          </w:p>
          <w:p w14:paraId="60AF8F41" w14:textId="41621F50" w:rsidR="00872AFE" w:rsidRPr="00711388" w:rsidRDefault="00872AFE" w:rsidP="00567869">
            <w:pPr>
              <w:pStyle w:val="NormalLeft"/>
              <w:rPr>
                <w:lang w:val="en-GB"/>
              </w:rPr>
            </w:pPr>
            <w:r w:rsidRPr="00711388">
              <w:rPr>
                <w:lang w:val="en-GB"/>
              </w:rPr>
              <w:lastRenderedPageBreak/>
              <w:t>If R0001/C0001 = 1, only C0880 shall be filled in for R2600.</w:t>
            </w:r>
            <w:del w:id="7203" w:author="Author">
              <w:r w:rsidRPr="00711388" w:rsidDel="003323F0">
                <w:rPr>
                  <w:lang w:val="en-GB"/>
                </w:rPr>
                <w:delText xml:space="preserve">  </w:delText>
              </w:r>
            </w:del>
            <w:ins w:id="7204" w:author="Author">
              <w:r w:rsidR="003323F0">
                <w:rPr>
                  <w:lang w:val="en-GB"/>
                </w:rPr>
                <w:t xml:space="preserve"> </w:t>
              </w:r>
            </w:ins>
          </w:p>
        </w:tc>
      </w:tr>
      <w:tr w:rsidR="00872AFE" w:rsidRPr="00711388" w14:paraId="4C3B56D7" w14:textId="77777777" w:rsidTr="00567869">
        <w:tc>
          <w:tcPr>
            <w:tcW w:w="2507" w:type="dxa"/>
            <w:tcBorders>
              <w:top w:val="single" w:sz="2" w:space="0" w:color="auto"/>
              <w:left w:val="single" w:sz="2" w:space="0" w:color="auto"/>
              <w:bottom w:val="single" w:sz="2" w:space="0" w:color="auto"/>
              <w:right w:val="single" w:sz="2" w:space="0" w:color="auto"/>
            </w:tcBorders>
          </w:tcPr>
          <w:p w14:paraId="093D7B3B" w14:textId="6C58206C" w:rsidR="00872AFE" w:rsidRPr="00711388" w:rsidRDefault="00872AFE" w:rsidP="00567869">
            <w:pPr>
              <w:pStyle w:val="NormalLeft"/>
              <w:rPr>
                <w:lang w:val="en-GB"/>
              </w:rPr>
            </w:pPr>
            <w:r w:rsidRPr="00711388">
              <w:rPr>
                <w:lang w:val="en-GB"/>
              </w:rPr>
              <w:lastRenderedPageBreak/>
              <w:t>R0002/C00</w:t>
            </w:r>
            <w:r w:rsidR="001A36F4" w:rsidRPr="00711388">
              <w:rPr>
                <w:lang w:val="en-GB"/>
              </w:rPr>
              <w:t>0</w:t>
            </w:r>
            <w:r w:rsidRPr="00711388">
              <w:rPr>
                <w:lang w:val="en-GB"/>
              </w:rPr>
              <w:t>1</w:t>
            </w:r>
            <w:del w:id="7205" w:author="Author">
              <w:r w:rsidRPr="00711388" w:rsidDel="003323F0">
                <w:rPr>
                  <w:lang w:val="en-GB"/>
                </w:rPr>
                <w:delText xml:space="preserve">  </w:delText>
              </w:r>
            </w:del>
            <w:ins w:id="7206" w:author="Author">
              <w:r w:rsidR="003323F0">
                <w:rPr>
                  <w:lang w:val="en-GB"/>
                </w:rPr>
                <w:t xml:space="preserve"> </w:t>
              </w:r>
            </w:ins>
          </w:p>
        </w:tc>
        <w:tc>
          <w:tcPr>
            <w:tcW w:w="2136" w:type="dxa"/>
            <w:tcBorders>
              <w:top w:val="single" w:sz="2" w:space="0" w:color="auto"/>
              <w:left w:val="single" w:sz="2" w:space="0" w:color="auto"/>
              <w:bottom w:val="single" w:sz="2" w:space="0" w:color="auto"/>
              <w:right w:val="single" w:sz="2" w:space="0" w:color="auto"/>
            </w:tcBorders>
          </w:tcPr>
          <w:p w14:paraId="16AD466D" w14:textId="0BE0B058" w:rsidR="00872AFE" w:rsidRPr="00711388" w:rsidRDefault="00872AFE" w:rsidP="00567869">
            <w:pPr>
              <w:pStyle w:val="NormalLeft"/>
              <w:rPr>
                <w:lang w:val="en-GB"/>
              </w:rPr>
            </w:pPr>
            <w:r w:rsidRPr="00711388">
              <w:rPr>
                <w:lang w:val="en-GB"/>
              </w:rPr>
              <w:t xml:space="preserve">Simplifications used </w:t>
            </w:r>
            <w:r w:rsidR="00711388" w:rsidRPr="00711388">
              <w:rPr>
                <w:lang w:val="en-GB"/>
              </w:rPr>
              <w:t>-</w:t>
            </w:r>
            <w:r w:rsidRPr="00711388">
              <w:rPr>
                <w:lang w:val="en-GB"/>
              </w:rPr>
              <w:t xml:space="preserve"> natural catastrophe risk</w:t>
            </w:r>
            <w:del w:id="7207" w:author="Author">
              <w:r w:rsidRPr="00711388" w:rsidDel="003323F0">
                <w:rPr>
                  <w:lang w:val="en-GB"/>
                </w:rPr>
                <w:delText xml:space="preserve">  </w:delText>
              </w:r>
            </w:del>
            <w:ins w:id="7208" w:author="Author">
              <w:r w:rsidR="003323F0">
                <w:rPr>
                  <w:lang w:val="en-GB"/>
                </w:rPr>
                <w:t xml:space="preserve"> </w:t>
              </w:r>
            </w:ins>
          </w:p>
        </w:tc>
        <w:tc>
          <w:tcPr>
            <w:tcW w:w="4643" w:type="dxa"/>
            <w:tcBorders>
              <w:top w:val="single" w:sz="2" w:space="0" w:color="auto"/>
              <w:left w:val="single" w:sz="2" w:space="0" w:color="auto"/>
              <w:bottom w:val="single" w:sz="2" w:space="0" w:color="auto"/>
              <w:right w:val="single" w:sz="2" w:space="0" w:color="auto"/>
            </w:tcBorders>
          </w:tcPr>
          <w:p w14:paraId="10737BB9" w14:textId="77777777" w:rsidR="00872AFE" w:rsidRPr="00711388" w:rsidRDefault="00872AFE" w:rsidP="00567869">
            <w:pPr>
              <w:pStyle w:val="NormalLeft"/>
              <w:rPr>
                <w:lang w:val="en-GB"/>
              </w:rPr>
            </w:pPr>
            <w:r w:rsidRPr="00711388">
              <w:rPr>
                <w:lang w:val="en-GB"/>
              </w:rPr>
              <w:t>Identify whether an undertaking used simplifications for the calculation of natural catastrophe risk. The following options shall be used:</w:t>
            </w:r>
          </w:p>
          <w:p w14:paraId="395E1D8F" w14:textId="0E870CA6" w:rsidR="00872AFE" w:rsidRPr="00711388" w:rsidRDefault="00872AFE" w:rsidP="00567869">
            <w:pPr>
              <w:pStyle w:val="Point0"/>
              <w:rPr>
                <w:lang w:val="en-GB"/>
              </w:rPr>
            </w:pPr>
            <w:r w:rsidRPr="00711388">
              <w:rPr>
                <w:lang w:val="en-GB"/>
              </w:rPr>
              <w:tab/>
              <w:t xml:space="preserve">1 </w:t>
            </w:r>
            <w:r w:rsidR="00711388" w:rsidRPr="00711388">
              <w:rPr>
                <w:lang w:val="en-GB"/>
              </w:rPr>
              <w:t>-</w:t>
            </w:r>
            <w:r w:rsidRPr="00711388">
              <w:rPr>
                <w:lang w:val="en-GB"/>
              </w:rPr>
              <w:tab/>
              <w:t>Simplification for the purposes of Article 90b windstorm</w:t>
            </w:r>
          </w:p>
          <w:p w14:paraId="6AA0B703" w14:textId="1CF4ACE8" w:rsidR="00872AFE" w:rsidRPr="00711388" w:rsidRDefault="00872AFE" w:rsidP="00567869">
            <w:pPr>
              <w:pStyle w:val="Point0"/>
              <w:rPr>
                <w:lang w:val="en-GB"/>
              </w:rPr>
            </w:pPr>
            <w:r w:rsidRPr="00711388">
              <w:rPr>
                <w:lang w:val="en-GB"/>
              </w:rPr>
              <w:tab/>
              <w:t xml:space="preserve">2 </w:t>
            </w:r>
            <w:r w:rsidR="00711388" w:rsidRPr="00711388">
              <w:rPr>
                <w:lang w:val="en-GB"/>
              </w:rPr>
              <w:t>-</w:t>
            </w:r>
            <w:r w:rsidRPr="00711388">
              <w:rPr>
                <w:lang w:val="en-GB"/>
              </w:rPr>
              <w:tab/>
              <w:t>Simplification for the purposes of Article 90b earthquake</w:t>
            </w:r>
          </w:p>
          <w:p w14:paraId="3299D38B" w14:textId="3C28D421" w:rsidR="00872AFE" w:rsidRPr="00711388" w:rsidRDefault="00872AFE" w:rsidP="00567869">
            <w:pPr>
              <w:pStyle w:val="Point0"/>
              <w:rPr>
                <w:lang w:val="en-GB"/>
              </w:rPr>
            </w:pPr>
            <w:r w:rsidRPr="00711388">
              <w:rPr>
                <w:lang w:val="en-GB"/>
              </w:rPr>
              <w:tab/>
              <w:t xml:space="preserve">3 </w:t>
            </w:r>
            <w:r w:rsidR="00711388" w:rsidRPr="00711388">
              <w:rPr>
                <w:lang w:val="en-GB"/>
              </w:rPr>
              <w:t>-</w:t>
            </w:r>
            <w:r w:rsidRPr="00711388">
              <w:rPr>
                <w:lang w:val="en-GB"/>
              </w:rPr>
              <w:tab/>
              <w:t>Simplification for the purposes of Article 90b flood</w:t>
            </w:r>
          </w:p>
          <w:p w14:paraId="52555316" w14:textId="2094527C" w:rsidR="00872AFE" w:rsidRPr="00711388" w:rsidRDefault="00872AFE" w:rsidP="00567869">
            <w:pPr>
              <w:pStyle w:val="Point0"/>
              <w:rPr>
                <w:lang w:val="en-GB"/>
              </w:rPr>
            </w:pPr>
            <w:r w:rsidRPr="00711388">
              <w:rPr>
                <w:lang w:val="en-GB"/>
              </w:rPr>
              <w:tab/>
              <w:t xml:space="preserve">4 </w:t>
            </w:r>
            <w:r w:rsidR="00711388" w:rsidRPr="00711388">
              <w:rPr>
                <w:lang w:val="en-GB"/>
              </w:rPr>
              <w:t>-</w:t>
            </w:r>
            <w:r w:rsidRPr="00711388">
              <w:rPr>
                <w:lang w:val="en-GB"/>
              </w:rPr>
              <w:tab/>
              <w:t>Simplification for the purposes of Article 90b hail</w:t>
            </w:r>
          </w:p>
          <w:p w14:paraId="2E6159CC" w14:textId="5EDB9CF3" w:rsidR="00872AFE" w:rsidRPr="00711388" w:rsidRDefault="00872AFE" w:rsidP="00567869">
            <w:pPr>
              <w:pStyle w:val="Point0"/>
              <w:rPr>
                <w:lang w:val="en-GB"/>
              </w:rPr>
            </w:pPr>
            <w:r w:rsidRPr="00711388">
              <w:rPr>
                <w:lang w:val="en-GB"/>
              </w:rPr>
              <w:tab/>
              <w:t xml:space="preserve">5 </w:t>
            </w:r>
            <w:r w:rsidR="00711388" w:rsidRPr="00711388">
              <w:rPr>
                <w:lang w:val="en-GB"/>
              </w:rPr>
              <w:t>-</w:t>
            </w:r>
            <w:r w:rsidRPr="00711388">
              <w:rPr>
                <w:lang w:val="en-GB"/>
              </w:rPr>
              <w:tab/>
              <w:t>Simplification for the purposes of Article 90b subsidence</w:t>
            </w:r>
          </w:p>
          <w:p w14:paraId="67BEA2AD" w14:textId="51B046A2" w:rsidR="00872AFE" w:rsidRPr="00711388" w:rsidRDefault="00872AFE" w:rsidP="00567869">
            <w:pPr>
              <w:pStyle w:val="Point0"/>
              <w:rPr>
                <w:lang w:val="en-GB"/>
              </w:rPr>
            </w:pPr>
            <w:r w:rsidRPr="00711388">
              <w:rPr>
                <w:lang w:val="en-GB"/>
              </w:rPr>
              <w:tab/>
              <w:t xml:space="preserve">9 </w:t>
            </w:r>
            <w:r w:rsidR="00711388" w:rsidRPr="00711388">
              <w:rPr>
                <w:lang w:val="en-GB"/>
              </w:rPr>
              <w:t>-</w:t>
            </w:r>
            <w:r w:rsidRPr="00711388">
              <w:rPr>
                <w:lang w:val="en-GB"/>
              </w:rPr>
              <w:tab/>
              <w:t>Simplifications not used</w:t>
            </w:r>
          </w:p>
          <w:p w14:paraId="1773B033" w14:textId="45D9E308" w:rsidR="00872AFE" w:rsidRPr="00711388" w:rsidRDefault="00872AFE" w:rsidP="00567869">
            <w:pPr>
              <w:pStyle w:val="NormalLeft"/>
              <w:rPr>
                <w:lang w:val="en-GB"/>
              </w:rPr>
            </w:pPr>
            <w:r w:rsidRPr="00711388">
              <w:rPr>
                <w:lang w:val="en-GB"/>
              </w:rPr>
              <w:t>Options 1 to 5 may be used simultaneously.</w:t>
            </w:r>
            <w:del w:id="7209" w:author="Author">
              <w:r w:rsidRPr="00711388" w:rsidDel="003323F0">
                <w:rPr>
                  <w:lang w:val="en-GB"/>
                </w:rPr>
                <w:delText xml:space="preserve">  </w:delText>
              </w:r>
            </w:del>
            <w:ins w:id="7210" w:author="Author">
              <w:r w:rsidR="003323F0">
                <w:rPr>
                  <w:lang w:val="en-GB"/>
                </w:rPr>
                <w:t xml:space="preserve"> </w:t>
              </w:r>
            </w:ins>
          </w:p>
        </w:tc>
      </w:tr>
      <w:tr w:rsidR="00872AFE" w:rsidRPr="00711388" w14:paraId="7CBDB902" w14:textId="77777777" w:rsidTr="00567869">
        <w:tc>
          <w:tcPr>
            <w:tcW w:w="9286" w:type="dxa"/>
            <w:gridSpan w:val="3"/>
            <w:tcBorders>
              <w:top w:val="single" w:sz="2" w:space="0" w:color="auto"/>
              <w:left w:val="single" w:sz="2" w:space="0" w:color="auto"/>
              <w:bottom w:val="single" w:sz="2" w:space="0" w:color="auto"/>
              <w:right w:val="single" w:sz="2" w:space="0" w:color="auto"/>
            </w:tcBorders>
          </w:tcPr>
          <w:p w14:paraId="1B7F466E" w14:textId="7AAFB706" w:rsidR="00872AFE" w:rsidRPr="00711388" w:rsidRDefault="00872AFE" w:rsidP="00567869">
            <w:pPr>
              <w:pStyle w:val="NormalCentered"/>
              <w:jc w:val="left"/>
              <w:rPr>
                <w:lang w:val="en-GB"/>
              </w:rPr>
            </w:pPr>
            <w:r w:rsidRPr="00711388">
              <w:rPr>
                <w:i/>
                <w:iCs/>
                <w:lang w:val="en-GB"/>
              </w:rPr>
              <w:t>Non</w:t>
            </w:r>
            <w:r w:rsidR="00711388" w:rsidRPr="00711388">
              <w:rPr>
                <w:i/>
                <w:iCs/>
                <w:lang w:val="en-GB"/>
              </w:rPr>
              <w:t>-</w:t>
            </w:r>
            <w:r w:rsidRPr="00711388">
              <w:rPr>
                <w:i/>
                <w:iCs/>
                <w:lang w:val="en-GB"/>
              </w:rPr>
              <w:t xml:space="preserve">life catastrophe risk </w:t>
            </w:r>
            <w:r w:rsidR="00845F43" w:rsidRPr="00711388">
              <w:rPr>
                <w:i/>
                <w:iCs/>
                <w:lang w:val="en-GB"/>
              </w:rPr>
              <w:t>-</w:t>
            </w:r>
            <w:r w:rsidRPr="00711388">
              <w:rPr>
                <w:i/>
                <w:iCs/>
                <w:lang w:val="en-GB"/>
              </w:rPr>
              <w:t xml:space="preserve"> Summary</w:t>
            </w:r>
          </w:p>
        </w:tc>
      </w:tr>
      <w:tr w:rsidR="00872AFE" w:rsidRPr="00711388" w14:paraId="0B3C52DC" w14:textId="77777777" w:rsidTr="00567869">
        <w:tc>
          <w:tcPr>
            <w:tcW w:w="2507" w:type="dxa"/>
            <w:tcBorders>
              <w:top w:val="single" w:sz="2" w:space="0" w:color="auto"/>
              <w:left w:val="single" w:sz="2" w:space="0" w:color="auto"/>
              <w:bottom w:val="single" w:sz="2" w:space="0" w:color="auto"/>
              <w:right w:val="single" w:sz="2" w:space="0" w:color="auto"/>
            </w:tcBorders>
          </w:tcPr>
          <w:p w14:paraId="156F73C5" w14:textId="77777777" w:rsidR="00872AFE" w:rsidRPr="00711388" w:rsidRDefault="00872AFE" w:rsidP="00567869">
            <w:pPr>
              <w:pStyle w:val="NormalLeft"/>
              <w:rPr>
                <w:lang w:val="en-GB"/>
              </w:rPr>
            </w:pPr>
            <w:r w:rsidRPr="00711388">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6FB911B9" w14:textId="68066337"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Natural catastrophe risk</w:t>
            </w:r>
          </w:p>
        </w:tc>
        <w:tc>
          <w:tcPr>
            <w:tcW w:w="4643" w:type="dxa"/>
            <w:tcBorders>
              <w:top w:val="single" w:sz="2" w:space="0" w:color="auto"/>
              <w:left w:val="single" w:sz="2" w:space="0" w:color="auto"/>
              <w:bottom w:val="single" w:sz="2" w:space="0" w:color="auto"/>
              <w:right w:val="single" w:sz="2" w:space="0" w:color="auto"/>
            </w:tcBorders>
          </w:tcPr>
          <w:p w14:paraId="29E9D926" w14:textId="77777777" w:rsidR="00872AFE" w:rsidRPr="00711388" w:rsidRDefault="00872AFE" w:rsidP="00567869">
            <w:pPr>
              <w:pStyle w:val="NormalLeft"/>
              <w:rPr>
                <w:lang w:val="en-GB"/>
              </w:rPr>
            </w:pPr>
            <w:r w:rsidRPr="00711388">
              <w:rPr>
                <w:lang w:val="en-GB"/>
              </w:rPr>
              <w:t>This is the total catastrophe risk before risk mitigation arising from all natural catastrophe perils and taking into consideration the diversification effect between the perils given in C0010/R0070.</w:t>
            </w:r>
          </w:p>
        </w:tc>
      </w:tr>
      <w:tr w:rsidR="00872AFE" w:rsidRPr="00711388" w14:paraId="26E082FA" w14:textId="77777777" w:rsidTr="00567869">
        <w:tc>
          <w:tcPr>
            <w:tcW w:w="2507" w:type="dxa"/>
            <w:tcBorders>
              <w:top w:val="single" w:sz="2" w:space="0" w:color="auto"/>
              <w:left w:val="single" w:sz="2" w:space="0" w:color="auto"/>
              <w:bottom w:val="single" w:sz="2" w:space="0" w:color="auto"/>
              <w:right w:val="single" w:sz="2" w:space="0" w:color="auto"/>
            </w:tcBorders>
          </w:tcPr>
          <w:p w14:paraId="24438369" w14:textId="13895EF1" w:rsidR="00872AFE" w:rsidRPr="00711388" w:rsidRDefault="00872AFE" w:rsidP="00567869">
            <w:pPr>
              <w:pStyle w:val="NormalLeft"/>
              <w:rPr>
                <w:lang w:val="en-GB"/>
              </w:rPr>
            </w:pPr>
            <w:r w:rsidRPr="00711388">
              <w:rPr>
                <w:lang w:val="en-GB"/>
              </w:rPr>
              <w:t>C0010/R0020</w:t>
            </w:r>
            <w:r w:rsidR="00711388" w:rsidRPr="00711388">
              <w:rPr>
                <w:lang w:val="en-GB"/>
              </w:rPr>
              <w:t>-</w:t>
            </w:r>
            <w:r w:rsidRPr="00711388">
              <w:rPr>
                <w:lang w:val="en-GB"/>
              </w:rPr>
              <w:t>R0060</w:t>
            </w:r>
          </w:p>
        </w:tc>
        <w:tc>
          <w:tcPr>
            <w:tcW w:w="2136" w:type="dxa"/>
            <w:tcBorders>
              <w:top w:val="single" w:sz="2" w:space="0" w:color="auto"/>
              <w:left w:val="single" w:sz="2" w:space="0" w:color="auto"/>
              <w:bottom w:val="single" w:sz="2" w:space="0" w:color="auto"/>
              <w:right w:val="single" w:sz="2" w:space="0" w:color="auto"/>
            </w:tcBorders>
          </w:tcPr>
          <w:p w14:paraId="4D15238B" w14:textId="59C9A15E"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3F016184" w14:textId="77777777" w:rsidR="00872AFE" w:rsidRPr="00711388" w:rsidRDefault="00872AFE" w:rsidP="00567869">
            <w:pPr>
              <w:pStyle w:val="NormalLeft"/>
              <w:rPr>
                <w:lang w:val="en-GB"/>
              </w:rPr>
            </w:pPr>
            <w:r w:rsidRPr="00711388">
              <w:rPr>
                <w:lang w:val="en-GB"/>
              </w:rPr>
              <w:t>This is the total capital requirement before risk mitigation per natural catastrophe peril, taking into consideration the diversification effect between zones and regions.</w:t>
            </w:r>
          </w:p>
          <w:p w14:paraId="3306CC83" w14:textId="77777777" w:rsidR="00872AFE" w:rsidRPr="00711388" w:rsidRDefault="00872AFE" w:rsidP="00567869">
            <w:pPr>
              <w:pStyle w:val="NormalLeft"/>
              <w:rPr>
                <w:lang w:val="en-GB"/>
              </w:rPr>
            </w:pPr>
            <w:r w:rsidRPr="00711388">
              <w:rPr>
                <w:lang w:val="en-GB"/>
              </w:rPr>
              <w:t>Per natural peril this amount is equal to the Catastrophe Risk Charge before risk mitigation.</w:t>
            </w:r>
          </w:p>
        </w:tc>
      </w:tr>
      <w:tr w:rsidR="00872AFE" w:rsidRPr="00711388" w14:paraId="1DD785C5" w14:textId="77777777" w:rsidTr="00567869">
        <w:tc>
          <w:tcPr>
            <w:tcW w:w="2507" w:type="dxa"/>
            <w:tcBorders>
              <w:top w:val="single" w:sz="2" w:space="0" w:color="auto"/>
              <w:left w:val="single" w:sz="2" w:space="0" w:color="auto"/>
              <w:bottom w:val="single" w:sz="2" w:space="0" w:color="auto"/>
              <w:right w:val="single" w:sz="2" w:space="0" w:color="auto"/>
            </w:tcBorders>
          </w:tcPr>
          <w:p w14:paraId="0E0D6BF1" w14:textId="77777777" w:rsidR="00872AFE" w:rsidRPr="00711388" w:rsidRDefault="00872AFE" w:rsidP="00567869">
            <w:pPr>
              <w:pStyle w:val="NormalLeft"/>
              <w:rPr>
                <w:lang w:val="en-GB"/>
              </w:rPr>
            </w:pPr>
            <w:r w:rsidRPr="00711388">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33F2BC17" w14:textId="6D9C37D7"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02269966" w14:textId="77777777"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natural catastrophe perils.</w:t>
            </w:r>
          </w:p>
        </w:tc>
      </w:tr>
      <w:tr w:rsidR="00872AFE" w:rsidRPr="00711388" w14:paraId="3B511FBE" w14:textId="77777777" w:rsidTr="00567869">
        <w:tc>
          <w:tcPr>
            <w:tcW w:w="2507" w:type="dxa"/>
            <w:tcBorders>
              <w:top w:val="single" w:sz="2" w:space="0" w:color="auto"/>
              <w:left w:val="single" w:sz="2" w:space="0" w:color="auto"/>
              <w:bottom w:val="single" w:sz="2" w:space="0" w:color="auto"/>
              <w:right w:val="single" w:sz="2" w:space="0" w:color="auto"/>
            </w:tcBorders>
          </w:tcPr>
          <w:p w14:paraId="70339462" w14:textId="77777777" w:rsidR="00872AFE" w:rsidRPr="00711388" w:rsidRDefault="00872AFE" w:rsidP="00567869">
            <w:pPr>
              <w:pStyle w:val="NormalLeft"/>
              <w:rPr>
                <w:lang w:val="en-GB"/>
              </w:rPr>
            </w:pPr>
            <w:r w:rsidRPr="00711388">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05D05ED4" w14:textId="19836437"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Natural catastrophe risk</w:t>
            </w:r>
          </w:p>
        </w:tc>
        <w:tc>
          <w:tcPr>
            <w:tcW w:w="4643" w:type="dxa"/>
            <w:tcBorders>
              <w:top w:val="single" w:sz="2" w:space="0" w:color="auto"/>
              <w:left w:val="single" w:sz="2" w:space="0" w:color="auto"/>
              <w:bottom w:val="single" w:sz="2" w:space="0" w:color="auto"/>
              <w:right w:val="single" w:sz="2" w:space="0" w:color="auto"/>
            </w:tcBorders>
          </w:tcPr>
          <w:p w14:paraId="25D29BCC" w14:textId="77777777" w:rsidR="00872AFE" w:rsidRPr="00711388" w:rsidRDefault="00872AFE" w:rsidP="00567869">
            <w:pPr>
              <w:pStyle w:val="NormalLeft"/>
              <w:rPr>
                <w:lang w:val="en-GB"/>
              </w:rPr>
            </w:pPr>
            <w:r w:rsidRPr="00711388">
              <w:rPr>
                <w:lang w:val="en-GB"/>
              </w:rPr>
              <w:t xml:space="preserve">This is the total risk mitigation effect of the undertaking's specific reinsurance contracts and special purpose vehicles arising from all natural catastrophe perils and taking into </w:t>
            </w:r>
            <w:r w:rsidRPr="00711388">
              <w:rPr>
                <w:lang w:val="en-GB"/>
              </w:rPr>
              <w:lastRenderedPageBreak/>
              <w:t>consideration the diversification effect between the perils given in C0020/R0070.</w:t>
            </w:r>
          </w:p>
          <w:p w14:paraId="1BAF9E1B" w14:textId="77777777" w:rsidR="00872AFE" w:rsidRPr="00711388" w:rsidRDefault="00872AFE" w:rsidP="00567869">
            <w:pPr>
              <w:pStyle w:val="NormalLeft"/>
              <w:rPr>
                <w:lang w:val="en-GB"/>
              </w:rPr>
            </w:pPr>
          </w:p>
        </w:tc>
      </w:tr>
      <w:tr w:rsidR="00872AFE" w:rsidRPr="00711388" w14:paraId="6EB5DCFD" w14:textId="77777777" w:rsidTr="00567869">
        <w:tc>
          <w:tcPr>
            <w:tcW w:w="2507" w:type="dxa"/>
            <w:tcBorders>
              <w:top w:val="single" w:sz="2" w:space="0" w:color="auto"/>
              <w:left w:val="single" w:sz="2" w:space="0" w:color="auto"/>
              <w:bottom w:val="single" w:sz="2" w:space="0" w:color="auto"/>
              <w:right w:val="single" w:sz="2" w:space="0" w:color="auto"/>
            </w:tcBorders>
          </w:tcPr>
          <w:p w14:paraId="323B7CC3" w14:textId="1F72294F" w:rsidR="00872AFE" w:rsidRPr="00711388" w:rsidRDefault="00872AFE" w:rsidP="00567869">
            <w:pPr>
              <w:pStyle w:val="NormalLeft"/>
              <w:rPr>
                <w:lang w:val="en-GB"/>
              </w:rPr>
            </w:pPr>
            <w:r w:rsidRPr="00711388">
              <w:rPr>
                <w:lang w:val="en-GB"/>
              </w:rPr>
              <w:lastRenderedPageBreak/>
              <w:t>C0020/R0020</w:t>
            </w:r>
            <w:r w:rsidR="00711388" w:rsidRPr="00711388">
              <w:rPr>
                <w:lang w:val="en-GB"/>
              </w:rPr>
              <w:t>-</w:t>
            </w:r>
            <w:r w:rsidRPr="00711388">
              <w:rPr>
                <w:lang w:val="en-GB"/>
              </w:rPr>
              <w:t>R0060</w:t>
            </w:r>
          </w:p>
        </w:tc>
        <w:tc>
          <w:tcPr>
            <w:tcW w:w="2136" w:type="dxa"/>
            <w:tcBorders>
              <w:top w:val="single" w:sz="2" w:space="0" w:color="auto"/>
              <w:left w:val="single" w:sz="2" w:space="0" w:color="auto"/>
              <w:bottom w:val="single" w:sz="2" w:space="0" w:color="auto"/>
              <w:right w:val="single" w:sz="2" w:space="0" w:color="auto"/>
            </w:tcBorders>
          </w:tcPr>
          <w:p w14:paraId="2F2E1C48" w14:textId="327A8B4E"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16FFCF06" w14:textId="77777777" w:rsidR="00872AFE" w:rsidRPr="00711388" w:rsidRDefault="00872AFE" w:rsidP="00567869">
            <w:pPr>
              <w:pStyle w:val="NormalLeft"/>
              <w:rPr>
                <w:lang w:val="en-GB"/>
              </w:rPr>
            </w:pPr>
            <w:r w:rsidRPr="00711388">
              <w:rPr>
                <w:lang w:val="en-GB"/>
              </w:rPr>
              <w:t>This is the total risk mitigation effect of the undertaking's specific reinsurance contracts and special purpose vehicles per natural catastrophe peril.</w:t>
            </w:r>
          </w:p>
        </w:tc>
      </w:tr>
      <w:tr w:rsidR="00872AFE" w:rsidRPr="00711388" w14:paraId="760F624B" w14:textId="77777777" w:rsidTr="00567869">
        <w:tc>
          <w:tcPr>
            <w:tcW w:w="2507" w:type="dxa"/>
            <w:tcBorders>
              <w:top w:val="single" w:sz="2" w:space="0" w:color="auto"/>
              <w:left w:val="single" w:sz="2" w:space="0" w:color="auto"/>
              <w:bottom w:val="single" w:sz="2" w:space="0" w:color="auto"/>
              <w:right w:val="single" w:sz="2" w:space="0" w:color="auto"/>
            </w:tcBorders>
          </w:tcPr>
          <w:p w14:paraId="51EBBE82" w14:textId="77777777" w:rsidR="00872AFE" w:rsidRPr="00711388" w:rsidRDefault="00872AFE" w:rsidP="00567869">
            <w:pPr>
              <w:pStyle w:val="NormalLeft"/>
              <w:rPr>
                <w:lang w:val="en-GB"/>
              </w:rPr>
            </w:pPr>
            <w:r w:rsidRPr="00711388">
              <w:rPr>
                <w:lang w:val="en-GB"/>
              </w:rPr>
              <w:t>C0020/R0070</w:t>
            </w:r>
          </w:p>
        </w:tc>
        <w:tc>
          <w:tcPr>
            <w:tcW w:w="2136" w:type="dxa"/>
            <w:tcBorders>
              <w:top w:val="single" w:sz="2" w:space="0" w:color="auto"/>
              <w:left w:val="single" w:sz="2" w:space="0" w:color="auto"/>
              <w:bottom w:val="single" w:sz="2" w:space="0" w:color="auto"/>
              <w:right w:val="single" w:sz="2" w:space="0" w:color="auto"/>
            </w:tcBorders>
          </w:tcPr>
          <w:p w14:paraId="5BF870F1" w14:textId="67DCAEAE"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511C715" w14:textId="77777777" w:rsidR="00872AFE" w:rsidRPr="00711388" w:rsidRDefault="00872AFE" w:rsidP="00567869">
            <w:pPr>
              <w:pStyle w:val="NormalLeft"/>
              <w:rPr>
                <w:lang w:val="en-GB"/>
              </w:rPr>
            </w:pPr>
            <w:r w:rsidRPr="00711388">
              <w:rPr>
                <w:lang w:val="en-GB"/>
              </w:rPr>
              <w:t>Diversification effect arising from the aggregation of the risk mitigation effect of the undertaking's specific reinsurance contracts and special purpose vehicles relating to different natural catastrophe perils.</w:t>
            </w:r>
          </w:p>
        </w:tc>
      </w:tr>
      <w:tr w:rsidR="00872AFE" w:rsidRPr="00711388" w14:paraId="3091EA02" w14:textId="77777777" w:rsidTr="00567869">
        <w:tc>
          <w:tcPr>
            <w:tcW w:w="2507" w:type="dxa"/>
            <w:tcBorders>
              <w:top w:val="single" w:sz="2" w:space="0" w:color="auto"/>
              <w:left w:val="single" w:sz="2" w:space="0" w:color="auto"/>
              <w:bottom w:val="single" w:sz="2" w:space="0" w:color="auto"/>
              <w:right w:val="single" w:sz="2" w:space="0" w:color="auto"/>
            </w:tcBorders>
          </w:tcPr>
          <w:p w14:paraId="473AC624" w14:textId="77777777" w:rsidR="00872AFE" w:rsidRPr="00711388" w:rsidRDefault="00872AFE" w:rsidP="00567869">
            <w:pPr>
              <w:pStyle w:val="NormalLeft"/>
              <w:rPr>
                <w:lang w:val="en-GB"/>
              </w:rPr>
            </w:pPr>
            <w:r w:rsidRPr="00711388">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34D02653" w14:textId="0E45EB6B"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Natural catastrophe risk</w:t>
            </w:r>
          </w:p>
        </w:tc>
        <w:tc>
          <w:tcPr>
            <w:tcW w:w="4643" w:type="dxa"/>
            <w:tcBorders>
              <w:top w:val="single" w:sz="2" w:space="0" w:color="auto"/>
              <w:left w:val="single" w:sz="2" w:space="0" w:color="auto"/>
              <w:bottom w:val="single" w:sz="2" w:space="0" w:color="auto"/>
              <w:right w:val="single" w:sz="2" w:space="0" w:color="auto"/>
            </w:tcBorders>
          </w:tcPr>
          <w:p w14:paraId="305B106D" w14:textId="77777777" w:rsidR="00872AFE" w:rsidRPr="00711388" w:rsidRDefault="00872AFE" w:rsidP="00567869">
            <w:pPr>
              <w:pStyle w:val="NormalLeft"/>
              <w:rPr>
                <w:lang w:val="en-GB"/>
              </w:rPr>
            </w:pPr>
            <w:r w:rsidRPr="00711388">
              <w:rPr>
                <w:lang w:val="en-GB"/>
              </w:rPr>
              <w:t>This is the total catastrophe risk after risk mitigation arising from all natural catastrophe perils and taking into consideration the diversification effect between the perils given in C0030/R0070.</w:t>
            </w:r>
          </w:p>
        </w:tc>
      </w:tr>
      <w:tr w:rsidR="00872AFE" w:rsidRPr="00711388" w14:paraId="7DA42DE0" w14:textId="77777777" w:rsidTr="00567869">
        <w:tc>
          <w:tcPr>
            <w:tcW w:w="2507" w:type="dxa"/>
            <w:tcBorders>
              <w:top w:val="single" w:sz="2" w:space="0" w:color="auto"/>
              <w:left w:val="single" w:sz="2" w:space="0" w:color="auto"/>
              <w:bottom w:val="single" w:sz="2" w:space="0" w:color="auto"/>
              <w:right w:val="single" w:sz="2" w:space="0" w:color="auto"/>
            </w:tcBorders>
          </w:tcPr>
          <w:p w14:paraId="68CB2258" w14:textId="2BD60FAE" w:rsidR="00872AFE" w:rsidRPr="00711388" w:rsidRDefault="00872AFE" w:rsidP="00567869">
            <w:pPr>
              <w:pStyle w:val="NormalLeft"/>
              <w:rPr>
                <w:lang w:val="en-GB"/>
              </w:rPr>
            </w:pPr>
            <w:r w:rsidRPr="00711388">
              <w:rPr>
                <w:lang w:val="en-GB"/>
              </w:rPr>
              <w:t>C0030/R0020</w:t>
            </w:r>
            <w:r w:rsidR="00711388" w:rsidRPr="00711388">
              <w:rPr>
                <w:lang w:val="en-GB"/>
              </w:rPr>
              <w:t>-</w:t>
            </w:r>
            <w:r w:rsidRPr="00711388">
              <w:rPr>
                <w:lang w:val="en-GB"/>
              </w:rPr>
              <w:t>R0060</w:t>
            </w:r>
          </w:p>
        </w:tc>
        <w:tc>
          <w:tcPr>
            <w:tcW w:w="2136" w:type="dxa"/>
            <w:tcBorders>
              <w:top w:val="single" w:sz="2" w:space="0" w:color="auto"/>
              <w:left w:val="single" w:sz="2" w:space="0" w:color="auto"/>
              <w:bottom w:val="single" w:sz="2" w:space="0" w:color="auto"/>
              <w:right w:val="single" w:sz="2" w:space="0" w:color="auto"/>
            </w:tcBorders>
          </w:tcPr>
          <w:p w14:paraId="53F17F15" w14:textId="619D4E14"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72A51ECB" w14:textId="77777777" w:rsidR="00872AFE" w:rsidRPr="00711388" w:rsidRDefault="00872AFE" w:rsidP="00567869">
            <w:pPr>
              <w:pStyle w:val="NormalLeft"/>
              <w:rPr>
                <w:lang w:val="en-GB"/>
              </w:rPr>
            </w:pPr>
            <w:r w:rsidRPr="00711388">
              <w:rPr>
                <w:lang w:val="en-GB"/>
              </w:rPr>
              <w:t>This is the total capital requirement after risk mitigation per natural catastrophe peril, taking into consideration the diversification effect between zones and regions.</w:t>
            </w:r>
          </w:p>
          <w:p w14:paraId="439B4D9A" w14:textId="77777777" w:rsidR="00872AFE" w:rsidRPr="00711388" w:rsidRDefault="00872AFE" w:rsidP="00567869">
            <w:pPr>
              <w:pStyle w:val="NormalLeft"/>
              <w:rPr>
                <w:lang w:val="en-GB"/>
              </w:rPr>
            </w:pPr>
            <w:r w:rsidRPr="00711388">
              <w:rPr>
                <w:lang w:val="en-GB"/>
              </w:rPr>
              <w:t>Per natural peril this amount is equal to the Catastrophe Risk Charge after risk mitigation.</w:t>
            </w:r>
          </w:p>
          <w:p w14:paraId="37FCF087" w14:textId="77777777" w:rsidR="00872AFE" w:rsidRPr="00711388" w:rsidRDefault="00872AFE" w:rsidP="00567869">
            <w:pPr>
              <w:pStyle w:val="NormalLeft"/>
              <w:rPr>
                <w:lang w:val="en-GB"/>
              </w:rPr>
            </w:pPr>
          </w:p>
        </w:tc>
      </w:tr>
      <w:tr w:rsidR="00872AFE" w:rsidRPr="00711388" w14:paraId="03CB9CD2" w14:textId="77777777" w:rsidTr="00567869">
        <w:tc>
          <w:tcPr>
            <w:tcW w:w="2507" w:type="dxa"/>
            <w:tcBorders>
              <w:top w:val="single" w:sz="2" w:space="0" w:color="auto"/>
              <w:left w:val="single" w:sz="2" w:space="0" w:color="auto"/>
              <w:bottom w:val="single" w:sz="2" w:space="0" w:color="auto"/>
              <w:right w:val="single" w:sz="2" w:space="0" w:color="auto"/>
            </w:tcBorders>
          </w:tcPr>
          <w:p w14:paraId="1E80EB7B" w14:textId="77777777" w:rsidR="00872AFE" w:rsidRPr="00711388" w:rsidRDefault="00872AFE" w:rsidP="00567869">
            <w:pPr>
              <w:pStyle w:val="NormalLeft"/>
              <w:rPr>
                <w:lang w:val="en-GB"/>
              </w:rPr>
            </w:pPr>
            <w:r w:rsidRPr="00711388">
              <w:rPr>
                <w:lang w:val="en-GB"/>
              </w:rPr>
              <w:t>C0030/R0070</w:t>
            </w:r>
          </w:p>
        </w:tc>
        <w:tc>
          <w:tcPr>
            <w:tcW w:w="2136" w:type="dxa"/>
            <w:tcBorders>
              <w:top w:val="single" w:sz="2" w:space="0" w:color="auto"/>
              <w:left w:val="single" w:sz="2" w:space="0" w:color="auto"/>
              <w:bottom w:val="single" w:sz="2" w:space="0" w:color="auto"/>
              <w:right w:val="single" w:sz="2" w:space="0" w:color="auto"/>
            </w:tcBorders>
          </w:tcPr>
          <w:p w14:paraId="52D67FF6" w14:textId="4670EA54"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09F7D5A4" w14:textId="77777777" w:rsidR="00872AFE" w:rsidRPr="00711388" w:rsidRDefault="00872AFE" w:rsidP="00567869">
            <w:pPr>
              <w:pStyle w:val="NormalLeft"/>
              <w:rPr>
                <w:lang w:val="en-GB"/>
              </w:rPr>
            </w:pPr>
            <w:r w:rsidRPr="00711388">
              <w:rPr>
                <w:lang w:val="en-GB"/>
              </w:rPr>
              <w:t>Diversification effect arising from the aggregation of the total capital charges after risk mitigation relating to different natural catastrophe perils.</w:t>
            </w:r>
          </w:p>
        </w:tc>
      </w:tr>
      <w:tr w:rsidR="00872AFE" w:rsidRPr="00711388" w14:paraId="4BE99E00" w14:textId="77777777" w:rsidTr="00567869">
        <w:tc>
          <w:tcPr>
            <w:tcW w:w="2507" w:type="dxa"/>
            <w:tcBorders>
              <w:top w:val="single" w:sz="2" w:space="0" w:color="auto"/>
              <w:left w:val="single" w:sz="2" w:space="0" w:color="auto"/>
              <w:bottom w:val="single" w:sz="2" w:space="0" w:color="auto"/>
              <w:right w:val="single" w:sz="2" w:space="0" w:color="auto"/>
            </w:tcBorders>
          </w:tcPr>
          <w:p w14:paraId="354BC628" w14:textId="77777777" w:rsidR="00872AFE" w:rsidRPr="00711388" w:rsidRDefault="00872AFE" w:rsidP="00567869">
            <w:pPr>
              <w:pStyle w:val="NormalLeft"/>
              <w:rPr>
                <w:lang w:val="en-GB"/>
              </w:rPr>
            </w:pPr>
            <w:r w:rsidRPr="00711388">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36FDCA44" w14:textId="60BFCFD9"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Catastrophe risk non</w:t>
            </w:r>
            <w:r w:rsidR="00711388" w:rsidRPr="00711388">
              <w:rPr>
                <w:lang w:val="en-GB"/>
              </w:rPr>
              <w:t>-</w:t>
            </w:r>
            <w:r w:rsidRPr="00711388">
              <w:rPr>
                <w:lang w:val="en-GB"/>
              </w:rPr>
              <w:t>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41457575" w14:textId="3A7AFFBA" w:rsidR="00872AFE" w:rsidRPr="00711388" w:rsidRDefault="00872AFE" w:rsidP="00567869">
            <w:pPr>
              <w:pStyle w:val="NormalLeft"/>
              <w:rPr>
                <w:lang w:val="en-GB"/>
              </w:rPr>
            </w:pPr>
            <w:r w:rsidRPr="00711388">
              <w:rPr>
                <w:lang w:val="en-GB"/>
              </w:rPr>
              <w:t>This is the total catastrophe risk before risk mitigation arising from non</w:t>
            </w:r>
            <w:r w:rsidR="00711388" w:rsidRPr="00711388">
              <w:rPr>
                <w:lang w:val="en-GB"/>
              </w:rPr>
              <w:t>-</w:t>
            </w:r>
            <w:r w:rsidRPr="00711388">
              <w:rPr>
                <w:lang w:val="en-GB"/>
              </w:rPr>
              <w:t>proportional property reinsurance.</w:t>
            </w:r>
          </w:p>
          <w:p w14:paraId="20B7F2C8" w14:textId="77777777" w:rsidR="00872AFE" w:rsidRPr="00711388" w:rsidRDefault="00872AFE" w:rsidP="00567869">
            <w:pPr>
              <w:pStyle w:val="NormalLeft"/>
              <w:rPr>
                <w:lang w:val="en-GB"/>
              </w:rPr>
            </w:pPr>
          </w:p>
        </w:tc>
      </w:tr>
      <w:tr w:rsidR="00872AFE" w:rsidRPr="00711388" w14:paraId="0DEA5BA9" w14:textId="77777777" w:rsidTr="00567869">
        <w:tc>
          <w:tcPr>
            <w:tcW w:w="2507" w:type="dxa"/>
            <w:tcBorders>
              <w:top w:val="single" w:sz="2" w:space="0" w:color="auto"/>
              <w:left w:val="single" w:sz="2" w:space="0" w:color="auto"/>
              <w:bottom w:val="single" w:sz="2" w:space="0" w:color="auto"/>
              <w:right w:val="single" w:sz="2" w:space="0" w:color="auto"/>
            </w:tcBorders>
          </w:tcPr>
          <w:p w14:paraId="5C5F3A71" w14:textId="77777777" w:rsidR="00872AFE" w:rsidRPr="00711388" w:rsidRDefault="00872AFE" w:rsidP="00567869">
            <w:pPr>
              <w:pStyle w:val="NormalLeft"/>
              <w:rPr>
                <w:lang w:val="en-GB"/>
              </w:rPr>
            </w:pPr>
            <w:r w:rsidRPr="00711388">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4C51F617" w14:textId="7B309C79"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Catastrophe risk non</w:t>
            </w:r>
            <w:r w:rsidR="00711388" w:rsidRPr="00711388">
              <w:rPr>
                <w:lang w:val="en-GB"/>
              </w:rPr>
              <w:t>-</w:t>
            </w:r>
            <w:r w:rsidRPr="00711388">
              <w:rPr>
                <w:lang w:val="en-GB"/>
              </w:rPr>
              <w:t>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7F5A9F8D" w14:textId="137D1B63" w:rsidR="00872AFE" w:rsidRPr="00711388" w:rsidRDefault="00872AFE" w:rsidP="00567869">
            <w:pPr>
              <w:pStyle w:val="NormalLeft"/>
              <w:rPr>
                <w:lang w:val="en-GB"/>
              </w:rPr>
            </w:pPr>
            <w:r w:rsidRPr="00711388">
              <w:rPr>
                <w:lang w:val="en-GB"/>
              </w:rPr>
              <w:t>This is the total risk mitigation effect of the undertaking's specific reinsurance contracts and special purpose vehicles for non</w:t>
            </w:r>
            <w:r w:rsidR="00711388" w:rsidRPr="00711388">
              <w:rPr>
                <w:lang w:val="en-GB"/>
              </w:rPr>
              <w:t>-</w:t>
            </w:r>
            <w:r w:rsidRPr="00711388">
              <w:rPr>
                <w:lang w:val="en-GB"/>
              </w:rPr>
              <w:t>proportional property reinsurance.</w:t>
            </w:r>
          </w:p>
          <w:p w14:paraId="52A7E433" w14:textId="77777777" w:rsidR="00872AFE" w:rsidRPr="00711388" w:rsidRDefault="00872AFE" w:rsidP="00567869">
            <w:pPr>
              <w:pStyle w:val="NormalLeft"/>
              <w:rPr>
                <w:lang w:val="en-GB"/>
              </w:rPr>
            </w:pPr>
          </w:p>
        </w:tc>
      </w:tr>
      <w:tr w:rsidR="00872AFE" w:rsidRPr="00711388" w14:paraId="2D7CF031" w14:textId="77777777" w:rsidTr="00567869">
        <w:tc>
          <w:tcPr>
            <w:tcW w:w="2507" w:type="dxa"/>
            <w:tcBorders>
              <w:top w:val="single" w:sz="2" w:space="0" w:color="auto"/>
              <w:left w:val="single" w:sz="2" w:space="0" w:color="auto"/>
              <w:bottom w:val="single" w:sz="2" w:space="0" w:color="auto"/>
              <w:right w:val="single" w:sz="2" w:space="0" w:color="auto"/>
            </w:tcBorders>
          </w:tcPr>
          <w:p w14:paraId="72CB21C8" w14:textId="77777777" w:rsidR="00872AFE" w:rsidRPr="00711388" w:rsidRDefault="00872AFE" w:rsidP="00567869">
            <w:pPr>
              <w:pStyle w:val="NormalLeft"/>
              <w:rPr>
                <w:lang w:val="en-GB"/>
              </w:rPr>
            </w:pPr>
            <w:r w:rsidRPr="00711388">
              <w:rPr>
                <w:lang w:val="en-GB"/>
              </w:rPr>
              <w:lastRenderedPageBreak/>
              <w:t>C0030/R0080</w:t>
            </w:r>
          </w:p>
        </w:tc>
        <w:tc>
          <w:tcPr>
            <w:tcW w:w="2136" w:type="dxa"/>
            <w:tcBorders>
              <w:top w:val="single" w:sz="2" w:space="0" w:color="auto"/>
              <w:left w:val="single" w:sz="2" w:space="0" w:color="auto"/>
              <w:bottom w:val="single" w:sz="2" w:space="0" w:color="auto"/>
              <w:right w:val="single" w:sz="2" w:space="0" w:color="auto"/>
            </w:tcBorders>
          </w:tcPr>
          <w:p w14:paraId="75DBE91E" w14:textId="5C01FD2D"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Catastrophe risk non</w:t>
            </w:r>
            <w:r w:rsidR="00711388" w:rsidRPr="00711388">
              <w:rPr>
                <w:lang w:val="en-GB"/>
              </w:rPr>
              <w:t>-</w:t>
            </w:r>
            <w:r w:rsidRPr="00711388">
              <w:rPr>
                <w:lang w:val="en-GB"/>
              </w:rPr>
              <w:t>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108B20A8" w14:textId="52B8F8FF" w:rsidR="00872AFE" w:rsidRPr="00711388" w:rsidRDefault="00872AFE" w:rsidP="00567869">
            <w:pPr>
              <w:pStyle w:val="NormalLeft"/>
              <w:rPr>
                <w:lang w:val="en-GB"/>
              </w:rPr>
            </w:pPr>
            <w:r w:rsidRPr="00711388">
              <w:rPr>
                <w:lang w:val="en-GB"/>
              </w:rPr>
              <w:t>This is the total catastrophe risk after risk mitigation arising from non</w:t>
            </w:r>
            <w:r w:rsidR="00711388" w:rsidRPr="00711388">
              <w:rPr>
                <w:lang w:val="en-GB"/>
              </w:rPr>
              <w:t>-</w:t>
            </w:r>
            <w:r w:rsidRPr="00711388">
              <w:rPr>
                <w:lang w:val="en-GB"/>
              </w:rPr>
              <w:t>proportional property reinsurance.</w:t>
            </w:r>
          </w:p>
          <w:p w14:paraId="44709124" w14:textId="77777777" w:rsidR="00872AFE" w:rsidRPr="00711388" w:rsidRDefault="00872AFE" w:rsidP="00567869">
            <w:pPr>
              <w:pStyle w:val="NormalLeft"/>
              <w:rPr>
                <w:lang w:val="en-GB"/>
              </w:rPr>
            </w:pPr>
          </w:p>
        </w:tc>
      </w:tr>
      <w:tr w:rsidR="00872AFE" w:rsidRPr="00711388" w14:paraId="7AEC6AA8" w14:textId="77777777" w:rsidTr="00567869">
        <w:tc>
          <w:tcPr>
            <w:tcW w:w="2507" w:type="dxa"/>
            <w:tcBorders>
              <w:top w:val="single" w:sz="2" w:space="0" w:color="auto"/>
              <w:left w:val="single" w:sz="2" w:space="0" w:color="auto"/>
              <w:bottom w:val="single" w:sz="2" w:space="0" w:color="auto"/>
              <w:right w:val="single" w:sz="2" w:space="0" w:color="auto"/>
            </w:tcBorders>
          </w:tcPr>
          <w:p w14:paraId="2D1740AC" w14:textId="77777777" w:rsidR="00872AFE" w:rsidRPr="00711388" w:rsidRDefault="00872AFE" w:rsidP="00567869">
            <w:pPr>
              <w:pStyle w:val="NormalLeft"/>
              <w:rPr>
                <w:lang w:val="en-GB"/>
              </w:rPr>
            </w:pPr>
            <w:r w:rsidRPr="00711388">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7018DB27" w14:textId="1BD47CB1"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Man</w:t>
            </w:r>
            <w:r w:rsidR="00711388" w:rsidRPr="00711388">
              <w:rPr>
                <w:lang w:val="en-GB"/>
              </w:rPr>
              <w:t>-</w:t>
            </w:r>
            <w:r w:rsidRPr="00711388">
              <w:rPr>
                <w:lang w:val="en-GB"/>
              </w:rPr>
              <w:t>made catastrophe risk</w:t>
            </w:r>
          </w:p>
        </w:tc>
        <w:tc>
          <w:tcPr>
            <w:tcW w:w="4643" w:type="dxa"/>
            <w:tcBorders>
              <w:top w:val="single" w:sz="2" w:space="0" w:color="auto"/>
              <w:left w:val="single" w:sz="2" w:space="0" w:color="auto"/>
              <w:bottom w:val="single" w:sz="2" w:space="0" w:color="auto"/>
              <w:right w:val="single" w:sz="2" w:space="0" w:color="auto"/>
            </w:tcBorders>
          </w:tcPr>
          <w:p w14:paraId="049C4AC0" w14:textId="0B9D2E4D" w:rsidR="00872AFE" w:rsidRPr="00711388" w:rsidRDefault="00872AFE" w:rsidP="00567869">
            <w:pPr>
              <w:pStyle w:val="NormalLeft"/>
              <w:rPr>
                <w:lang w:val="en-GB"/>
              </w:rPr>
            </w:pPr>
            <w:r w:rsidRPr="00711388">
              <w:rPr>
                <w:lang w:val="en-GB"/>
              </w:rPr>
              <w:t>This is the total catastrophe risk before risk mitigation arising from all man</w:t>
            </w:r>
            <w:r w:rsidR="00711388" w:rsidRPr="00711388">
              <w:rPr>
                <w:lang w:val="en-GB"/>
              </w:rPr>
              <w:t>-</w:t>
            </w:r>
            <w:r w:rsidRPr="00711388">
              <w:rPr>
                <w:lang w:val="en-GB"/>
              </w:rPr>
              <w:t>made perils and taking into consideration the diversification effect between the perils given in C0010/R0160.</w:t>
            </w:r>
          </w:p>
        </w:tc>
      </w:tr>
      <w:tr w:rsidR="00872AFE" w:rsidRPr="00711388" w14:paraId="3AE0D881" w14:textId="77777777" w:rsidTr="00567869">
        <w:tc>
          <w:tcPr>
            <w:tcW w:w="2507" w:type="dxa"/>
            <w:tcBorders>
              <w:top w:val="single" w:sz="2" w:space="0" w:color="auto"/>
              <w:left w:val="single" w:sz="2" w:space="0" w:color="auto"/>
              <w:bottom w:val="single" w:sz="2" w:space="0" w:color="auto"/>
              <w:right w:val="single" w:sz="2" w:space="0" w:color="auto"/>
            </w:tcBorders>
          </w:tcPr>
          <w:p w14:paraId="5AC4B71A" w14:textId="0698BD1E" w:rsidR="00872AFE" w:rsidRPr="00711388" w:rsidRDefault="00872AFE" w:rsidP="00567869">
            <w:pPr>
              <w:pStyle w:val="NormalLeft"/>
              <w:rPr>
                <w:lang w:val="en-GB"/>
              </w:rPr>
            </w:pPr>
            <w:r w:rsidRPr="00711388">
              <w:rPr>
                <w:lang w:val="en-GB"/>
              </w:rPr>
              <w:t>C0010/R0100</w:t>
            </w:r>
            <w:r w:rsidR="00711388" w:rsidRPr="00711388">
              <w:rPr>
                <w:lang w:val="en-GB"/>
              </w:rPr>
              <w:t>-</w:t>
            </w:r>
            <w:r w:rsidRPr="00711388">
              <w:rPr>
                <w:lang w:val="en-GB"/>
              </w:rPr>
              <w:t>R0150</w:t>
            </w:r>
          </w:p>
        </w:tc>
        <w:tc>
          <w:tcPr>
            <w:tcW w:w="2136" w:type="dxa"/>
            <w:tcBorders>
              <w:top w:val="single" w:sz="2" w:space="0" w:color="auto"/>
              <w:left w:val="single" w:sz="2" w:space="0" w:color="auto"/>
              <w:bottom w:val="single" w:sz="2" w:space="0" w:color="auto"/>
              <w:right w:val="single" w:sz="2" w:space="0" w:color="auto"/>
            </w:tcBorders>
          </w:tcPr>
          <w:p w14:paraId="47B134E4" w14:textId="734CD742"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Man</w:t>
            </w:r>
            <w:r w:rsidR="00711388" w:rsidRPr="00711388">
              <w:rPr>
                <w:lang w:val="en-GB"/>
              </w:rPr>
              <w:t>-</w:t>
            </w:r>
            <w:r w:rsidRPr="00711388">
              <w:rPr>
                <w:lang w:val="en-GB"/>
              </w:rPr>
              <w:t>made catastrophe risk perils</w:t>
            </w:r>
          </w:p>
        </w:tc>
        <w:tc>
          <w:tcPr>
            <w:tcW w:w="4643" w:type="dxa"/>
            <w:tcBorders>
              <w:top w:val="single" w:sz="2" w:space="0" w:color="auto"/>
              <w:left w:val="single" w:sz="2" w:space="0" w:color="auto"/>
              <w:bottom w:val="single" w:sz="2" w:space="0" w:color="auto"/>
              <w:right w:val="single" w:sz="2" w:space="0" w:color="auto"/>
            </w:tcBorders>
          </w:tcPr>
          <w:p w14:paraId="7446DD80" w14:textId="77F360FE" w:rsidR="00872AFE" w:rsidRPr="00711388" w:rsidRDefault="00872AFE" w:rsidP="00567869">
            <w:pPr>
              <w:pStyle w:val="NormalLeft"/>
              <w:rPr>
                <w:lang w:val="en-GB"/>
              </w:rPr>
            </w:pPr>
            <w:r w:rsidRPr="00711388">
              <w:rPr>
                <w:lang w:val="en-GB"/>
              </w:rPr>
              <w:t>This is the total capital requirement before risk mitigation per man</w:t>
            </w:r>
            <w:r w:rsidR="00711388" w:rsidRPr="00711388">
              <w:rPr>
                <w:lang w:val="en-GB"/>
              </w:rPr>
              <w:t>-</w:t>
            </w:r>
            <w:r w:rsidRPr="00711388">
              <w:rPr>
                <w:lang w:val="en-GB"/>
              </w:rPr>
              <w:t>made peril, taking into consideration the diversification effect between sub</w:t>
            </w:r>
            <w:r w:rsidR="00711388" w:rsidRPr="00711388">
              <w:rPr>
                <w:lang w:val="en-GB"/>
              </w:rPr>
              <w:t>-</w:t>
            </w:r>
            <w:r w:rsidRPr="00711388">
              <w:rPr>
                <w:lang w:val="en-GB"/>
              </w:rPr>
              <w:t>perils.</w:t>
            </w:r>
          </w:p>
          <w:p w14:paraId="5DAC6D10" w14:textId="09AF705A" w:rsidR="00872AFE" w:rsidRPr="00711388" w:rsidRDefault="00872AFE" w:rsidP="00567869">
            <w:pPr>
              <w:pStyle w:val="NormalLeft"/>
              <w:rPr>
                <w:lang w:val="en-GB"/>
              </w:rPr>
            </w:pPr>
            <w:r w:rsidRPr="00711388">
              <w:rPr>
                <w:lang w:val="en-GB"/>
              </w:rPr>
              <w:t>Per man</w:t>
            </w:r>
            <w:r w:rsidR="00711388" w:rsidRPr="00711388">
              <w:rPr>
                <w:lang w:val="en-GB"/>
              </w:rPr>
              <w:t>-</w:t>
            </w:r>
            <w:r w:rsidRPr="00711388">
              <w:rPr>
                <w:lang w:val="en-GB"/>
              </w:rPr>
              <w:t>made peril this amount is equal to the Catastrophe Risk Charge before risk mitigation.</w:t>
            </w:r>
          </w:p>
        </w:tc>
      </w:tr>
      <w:tr w:rsidR="00872AFE" w:rsidRPr="00711388" w14:paraId="1654A5CD" w14:textId="77777777" w:rsidTr="00567869">
        <w:tc>
          <w:tcPr>
            <w:tcW w:w="2507" w:type="dxa"/>
            <w:tcBorders>
              <w:top w:val="single" w:sz="2" w:space="0" w:color="auto"/>
              <w:left w:val="single" w:sz="2" w:space="0" w:color="auto"/>
              <w:bottom w:val="single" w:sz="2" w:space="0" w:color="auto"/>
              <w:right w:val="single" w:sz="2" w:space="0" w:color="auto"/>
            </w:tcBorders>
          </w:tcPr>
          <w:p w14:paraId="5EDE9099" w14:textId="77777777" w:rsidR="00872AFE" w:rsidRPr="00711388" w:rsidRDefault="00872AFE" w:rsidP="00567869">
            <w:pPr>
              <w:pStyle w:val="NormalLeft"/>
              <w:rPr>
                <w:lang w:val="en-GB"/>
              </w:rPr>
            </w:pPr>
            <w:r w:rsidRPr="00711388">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1B5E1F37" w14:textId="2D539C1B"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04E04E76" w14:textId="06F4EBDC"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man</w:t>
            </w:r>
            <w:r w:rsidR="00711388" w:rsidRPr="00711388">
              <w:rPr>
                <w:lang w:val="en-GB"/>
              </w:rPr>
              <w:t>-</w:t>
            </w:r>
            <w:r w:rsidRPr="00711388">
              <w:rPr>
                <w:lang w:val="en-GB"/>
              </w:rPr>
              <w:t>made perils.</w:t>
            </w:r>
          </w:p>
          <w:p w14:paraId="2C2EB14D" w14:textId="77777777" w:rsidR="00872AFE" w:rsidRPr="00711388" w:rsidRDefault="00872AFE" w:rsidP="00567869">
            <w:pPr>
              <w:pStyle w:val="NormalLeft"/>
              <w:rPr>
                <w:lang w:val="en-GB"/>
              </w:rPr>
            </w:pPr>
          </w:p>
        </w:tc>
      </w:tr>
      <w:tr w:rsidR="00872AFE" w:rsidRPr="00711388" w14:paraId="2240AD45" w14:textId="77777777" w:rsidTr="00567869">
        <w:tc>
          <w:tcPr>
            <w:tcW w:w="2507" w:type="dxa"/>
            <w:tcBorders>
              <w:top w:val="single" w:sz="2" w:space="0" w:color="auto"/>
              <w:left w:val="single" w:sz="2" w:space="0" w:color="auto"/>
              <w:bottom w:val="single" w:sz="2" w:space="0" w:color="auto"/>
              <w:right w:val="single" w:sz="2" w:space="0" w:color="auto"/>
            </w:tcBorders>
          </w:tcPr>
          <w:p w14:paraId="4869603F" w14:textId="77777777" w:rsidR="00872AFE" w:rsidRPr="00711388" w:rsidRDefault="00872AFE" w:rsidP="00567869">
            <w:pPr>
              <w:pStyle w:val="NormalLeft"/>
              <w:rPr>
                <w:lang w:val="en-GB"/>
              </w:rPr>
            </w:pPr>
            <w:r w:rsidRPr="00711388">
              <w:rPr>
                <w:lang w:val="en-GB"/>
              </w:rPr>
              <w:t>C0020/R0090</w:t>
            </w:r>
          </w:p>
        </w:tc>
        <w:tc>
          <w:tcPr>
            <w:tcW w:w="2136" w:type="dxa"/>
            <w:tcBorders>
              <w:top w:val="single" w:sz="2" w:space="0" w:color="auto"/>
              <w:left w:val="single" w:sz="2" w:space="0" w:color="auto"/>
              <w:bottom w:val="single" w:sz="2" w:space="0" w:color="auto"/>
              <w:right w:val="single" w:sz="2" w:space="0" w:color="auto"/>
            </w:tcBorders>
          </w:tcPr>
          <w:p w14:paraId="0D9E2243" w14:textId="5DCFA903"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Man</w:t>
            </w:r>
            <w:r w:rsidR="00711388" w:rsidRPr="00711388">
              <w:rPr>
                <w:lang w:val="en-GB"/>
              </w:rPr>
              <w:t>-</w:t>
            </w:r>
            <w:r w:rsidRPr="00711388">
              <w:rPr>
                <w:lang w:val="en-GB"/>
              </w:rPr>
              <w:t>made catastrophe risk</w:t>
            </w:r>
          </w:p>
        </w:tc>
        <w:tc>
          <w:tcPr>
            <w:tcW w:w="4643" w:type="dxa"/>
            <w:tcBorders>
              <w:top w:val="single" w:sz="2" w:space="0" w:color="auto"/>
              <w:left w:val="single" w:sz="2" w:space="0" w:color="auto"/>
              <w:bottom w:val="single" w:sz="2" w:space="0" w:color="auto"/>
              <w:right w:val="single" w:sz="2" w:space="0" w:color="auto"/>
            </w:tcBorders>
          </w:tcPr>
          <w:p w14:paraId="069521DC" w14:textId="783D3C32" w:rsidR="00872AFE" w:rsidRPr="00711388" w:rsidRDefault="00872AFE" w:rsidP="00567869">
            <w:pPr>
              <w:pStyle w:val="NormalLeft"/>
              <w:rPr>
                <w:lang w:val="en-GB"/>
              </w:rPr>
            </w:pPr>
            <w:r w:rsidRPr="00711388">
              <w:rPr>
                <w:lang w:val="en-GB"/>
              </w:rPr>
              <w:t>This is the total risk mitigation effect of the undertaking's specific reinsurance contracts and special purpose vehicles arising from all man</w:t>
            </w:r>
            <w:r w:rsidR="00711388" w:rsidRPr="00711388">
              <w:rPr>
                <w:lang w:val="en-GB"/>
              </w:rPr>
              <w:t>-</w:t>
            </w:r>
            <w:r w:rsidRPr="00711388">
              <w:rPr>
                <w:lang w:val="en-GB"/>
              </w:rPr>
              <w:t>made perils and taking into consideration the diversification effect between the perils given in C0020/R0160.</w:t>
            </w:r>
          </w:p>
        </w:tc>
      </w:tr>
      <w:tr w:rsidR="00872AFE" w:rsidRPr="00711388" w14:paraId="197582F5" w14:textId="77777777" w:rsidTr="00567869">
        <w:tc>
          <w:tcPr>
            <w:tcW w:w="2507" w:type="dxa"/>
            <w:tcBorders>
              <w:top w:val="single" w:sz="2" w:space="0" w:color="auto"/>
              <w:left w:val="single" w:sz="2" w:space="0" w:color="auto"/>
              <w:bottom w:val="single" w:sz="2" w:space="0" w:color="auto"/>
              <w:right w:val="single" w:sz="2" w:space="0" w:color="auto"/>
            </w:tcBorders>
          </w:tcPr>
          <w:p w14:paraId="2643FA52" w14:textId="5F0B1087" w:rsidR="00872AFE" w:rsidRPr="00711388" w:rsidRDefault="00872AFE" w:rsidP="00567869">
            <w:pPr>
              <w:pStyle w:val="NormalLeft"/>
              <w:rPr>
                <w:lang w:val="en-GB"/>
              </w:rPr>
            </w:pPr>
            <w:r w:rsidRPr="00711388">
              <w:rPr>
                <w:lang w:val="en-GB"/>
              </w:rPr>
              <w:t>C0020/R0100</w:t>
            </w:r>
            <w:r w:rsidR="00711388" w:rsidRPr="00711388">
              <w:rPr>
                <w:lang w:val="en-GB"/>
              </w:rPr>
              <w:t>-</w:t>
            </w:r>
            <w:r w:rsidRPr="00711388">
              <w:rPr>
                <w:lang w:val="en-GB"/>
              </w:rPr>
              <w:t>R0150</w:t>
            </w:r>
          </w:p>
        </w:tc>
        <w:tc>
          <w:tcPr>
            <w:tcW w:w="2136" w:type="dxa"/>
            <w:tcBorders>
              <w:top w:val="single" w:sz="2" w:space="0" w:color="auto"/>
              <w:left w:val="single" w:sz="2" w:space="0" w:color="auto"/>
              <w:bottom w:val="single" w:sz="2" w:space="0" w:color="auto"/>
              <w:right w:val="single" w:sz="2" w:space="0" w:color="auto"/>
            </w:tcBorders>
          </w:tcPr>
          <w:p w14:paraId="18E6F5DB" w14:textId="1AE9956C"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Man</w:t>
            </w:r>
            <w:r w:rsidR="00711388" w:rsidRPr="00711388">
              <w:rPr>
                <w:lang w:val="en-GB"/>
              </w:rPr>
              <w:t>-</w:t>
            </w:r>
            <w:r w:rsidRPr="00711388">
              <w:rPr>
                <w:lang w:val="en-GB"/>
              </w:rPr>
              <w:t>made catastrophe risk perils</w:t>
            </w:r>
          </w:p>
        </w:tc>
        <w:tc>
          <w:tcPr>
            <w:tcW w:w="4643" w:type="dxa"/>
            <w:tcBorders>
              <w:top w:val="single" w:sz="2" w:space="0" w:color="auto"/>
              <w:left w:val="single" w:sz="2" w:space="0" w:color="auto"/>
              <w:bottom w:val="single" w:sz="2" w:space="0" w:color="auto"/>
              <w:right w:val="single" w:sz="2" w:space="0" w:color="auto"/>
            </w:tcBorders>
          </w:tcPr>
          <w:p w14:paraId="6F7292C5" w14:textId="7DF80A85" w:rsidR="00872AFE" w:rsidRPr="00711388" w:rsidRDefault="00872AFE" w:rsidP="00567869">
            <w:pPr>
              <w:pStyle w:val="NormalLeft"/>
              <w:rPr>
                <w:lang w:val="en-GB"/>
              </w:rPr>
            </w:pPr>
            <w:r w:rsidRPr="00711388">
              <w:rPr>
                <w:lang w:val="en-GB"/>
              </w:rPr>
              <w:t>This is the total risk mitigation effect of the undertaking's specific reinsurance contracts and special purpose vehicles per man</w:t>
            </w:r>
            <w:r w:rsidR="00711388" w:rsidRPr="00711388">
              <w:rPr>
                <w:lang w:val="en-GB"/>
              </w:rPr>
              <w:t>-</w:t>
            </w:r>
            <w:r w:rsidRPr="00711388">
              <w:rPr>
                <w:lang w:val="en-GB"/>
              </w:rPr>
              <w:t>made catastrophe peril.</w:t>
            </w:r>
          </w:p>
        </w:tc>
      </w:tr>
      <w:tr w:rsidR="00872AFE" w:rsidRPr="00711388" w14:paraId="1BD7156F" w14:textId="77777777" w:rsidTr="00567869">
        <w:tc>
          <w:tcPr>
            <w:tcW w:w="2507" w:type="dxa"/>
            <w:tcBorders>
              <w:top w:val="single" w:sz="2" w:space="0" w:color="auto"/>
              <w:left w:val="single" w:sz="2" w:space="0" w:color="auto"/>
              <w:bottom w:val="single" w:sz="2" w:space="0" w:color="auto"/>
              <w:right w:val="single" w:sz="2" w:space="0" w:color="auto"/>
            </w:tcBorders>
          </w:tcPr>
          <w:p w14:paraId="4C2DC05A" w14:textId="77777777" w:rsidR="00872AFE" w:rsidRPr="00711388" w:rsidRDefault="00872AFE" w:rsidP="00567869">
            <w:pPr>
              <w:pStyle w:val="NormalLeft"/>
              <w:rPr>
                <w:lang w:val="en-GB"/>
              </w:rPr>
            </w:pPr>
            <w:r w:rsidRPr="00711388">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12392440" w14:textId="5A2BADC1"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5305FC7" w14:textId="5359D4FF" w:rsidR="00872AFE" w:rsidRPr="00711388" w:rsidRDefault="00872AFE" w:rsidP="00567869">
            <w:pPr>
              <w:pStyle w:val="NormalLeft"/>
              <w:rPr>
                <w:lang w:val="en-GB"/>
              </w:rPr>
            </w:pPr>
            <w:r w:rsidRPr="00711388">
              <w:rPr>
                <w:lang w:val="en-GB"/>
              </w:rPr>
              <w:t>Diversification effect arising from the aggregation of the risk mitigation effect of the undertaking's specific reinsurance contracts and special purpose vehicles relating to different man</w:t>
            </w:r>
            <w:r w:rsidR="00711388" w:rsidRPr="00711388">
              <w:rPr>
                <w:lang w:val="en-GB"/>
              </w:rPr>
              <w:t>-</w:t>
            </w:r>
            <w:r w:rsidRPr="00711388">
              <w:rPr>
                <w:lang w:val="en-GB"/>
              </w:rPr>
              <w:t>made perils.</w:t>
            </w:r>
          </w:p>
        </w:tc>
      </w:tr>
      <w:tr w:rsidR="00872AFE" w:rsidRPr="00711388" w14:paraId="32B7E7E4" w14:textId="77777777" w:rsidTr="00567869">
        <w:tc>
          <w:tcPr>
            <w:tcW w:w="2507" w:type="dxa"/>
            <w:tcBorders>
              <w:top w:val="single" w:sz="2" w:space="0" w:color="auto"/>
              <w:left w:val="single" w:sz="2" w:space="0" w:color="auto"/>
              <w:bottom w:val="single" w:sz="2" w:space="0" w:color="auto"/>
              <w:right w:val="single" w:sz="2" w:space="0" w:color="auto"/>
            </w:tcBorders>
          </w:tcPr>
          <w:p w14:paraId="255E0962" w14:textId="77777777" w:rsidR="00872AFE" w:rsidRPr="00711388" w:rsidRDefault="00872AFE" w:rsidP="00567869">
            <w:pPr>
              <w:pStyle w:val="NormalLeft"/>
              <w:rPr>
                <w:lang w:val="en-GB"/>
              </w:rPr>
            </w:pPr>
            <w:r w:rsidRPr="00711388">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239AC813" w14:textId="7FE68030"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Man</w:t>
            </w:r>
            <w:r w:rsidR="00711388" w:rsidRPr="00711388">
              <w:rPr>
                <w:lang w:val="en-GB"/>
              </w:rPr>
              <w:t>-</w:t>
            </w:r>
            <w:r w:rsidRPr="00711388">
              <w:rPr>
                <w:lang w:val="en-GB"/>
              </w:rPr>
              <w:lastRenderedPageBreak/>
              <w:t>made catastrophe risk</w:t>
            </w:r>
          </w:p>
        </w:tc>
        <w:tc>
          <w:tcPr>
            <w:tcW w:w="4643" w:type="dxa"/>
            <w:tcBorders>
              <w:top w:val="single" w:sz="2" w:space="0" w:color="auto"/>
              <w:left w:val="single" w:sz="2" w:space="0" w:color="auto"/>
              <w:bottom w:val="single" w:sz="2" w:space="0" w:color="auto"/>
              <w:right w:val="single" w:sz="2" w:space="0" w:color="auto"/>
            </w:tcBorders>
          </w:tcPr>
          <w:p w14:paraId="03FA41B8" w14:textId="082A9E8A" w:rsidR="00872AFE" w:rsidRPr="00711388" w:rsidRDefault="00872AFE" w:rsidP="00567869">
            <w:pPr>
              <w:pStyle w:val="NormalLeft"/>
              <w:rPr>
                <w:lang w:val="en-GB"/>
              </w:rPr>
            </w:pPr>
            <w:r w:rsidRPr="00711388">
              <w:rPr>
                <w:lang w:val="en-GB"/>
              </w:rPr>
              <w:lastRenderedPageBreak/>
              <w:t>This is the total catastrophe risk after risk mitigation arising from all man</w:t>
            </w:r>
            <w:r w:rsidR="00711388" w:rsidRPr="00711388">
              <w:rPr>
                <w:lang w:val="en-GB"/>
              </w:rPr>
              <w:t>-</w:t>
            </w:r>
            <w:r w:rsidRPr="00711388">
              <w:rPr>
                <w:lang w:val="en-GB"/>
              </w:rPr>
              <w:t xml:space="preserve">made catastrophe perils and taking into </w:t>
            </w:r>
            <w:r w:rsidRPr="00711388">
              <w:rPr>
                <w:lang w:val="en-GB"/>
              </w:rPr>
              <w:lastRenderedPageBreak/>
              <w:t>consideration the diversification effect between the perils given in C0030/R0160.</w:t>
            </w:r>
          </w:p>
        </w:tc>
      </w:tr>
      <w:tr w:rsidR="00872AFE" w:rsidRPr="00711388" w14:paraId="70A39135" w14:textId="77777777" w:rsidTr="00567869">
        <w:tc>
          <w:tcPr>
            <w:tcW w:w="2507" w:type="dxa"/>
            <w:tcBorders>
              <w:top w:val="single" w:sz="2" w:space="0" w:color="auto"/>
              <w:left w:val="single" w:sz="2" w:space="0" w:color="auto"/>
              <w:bottom w:val="single" w:sz="2" w:space="0" w:color="auto"/>
              <w:right w:val="single" w:sz="2" w:space="0" w:color="auto"/>
            </w:tcBorders>
          </w:tcPr>
          <w:p w14:paraId="5447EA92" w14:textId="2DE3108B" w:rsidR="00872AFE" w:rsidRPr="00711388" w:rsidRDefault="00872AFE" w:rsidP="00567869">
            <w:pPr>
              <w:pStyle w:val="NormalLeft"/>
              <w:rPr>
                <w:lang w:val="en-GB"/>
              </w:rPr>
            </w:pPr>
            <w:r w:rsidRPr="00711388">
              <w:rPr>
                <w:lang w:val="en-GB"/>
              </w:rPr>
              <w:lastRenderedPageBreak/>
              <w:t>C0030/R0100</w:t>
            </w:r>
            <w:r w:rsidR="00711388" w:rsidRPr="00711388">
              <w:rPr>
                <w:lang w:val="en-GB"/>
              </w:rPr>
              <w:t>-</w:t>
            </w:r>
            <w:r w:rsidRPr="00711388">
              <w:rPr>
                <w:lang w:val="en-GB"/>
              </w:rPr>
              <w:t>R0150</w:t>
            </w:r>
          </w:p>
        </w:tc>
        <w:tc>
          <w:tcPr>
            <w:tcW w:w="2136" w:type="dxa"/>
            <w:tcBorders>
              <w:top w:val="single" w:sz="2" w:space="0" w:color="auto"/>
              <w:left w:val="single" w:sz="2" w:space="0" w:color="auto"/>
              <w:bottom w:val="single" w:sz="2" w:space="0" w:color="auto"/>
              <w:right w:val="single" w:sz="2" w:space="0" w:color="auto"/>
            </w:tcBorders>
          </w:tcPr>
          <w:p w14:paraId="65FECD96" w14:textId="0C8A05B9"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Man</w:t>
            </w:r>
            <w:r w:rsidR="00711388" w:rsidRPr="00711388">
              <w:rPr>
                <w:lang w:val="en-GB"/>
              </w:rPr>
              <w:t>-</w:t>
            </w:r>
            <w:r w:rsidRPr="00711388">
              <w:rPr>
                <w:lang w:val="en-GB"/>
              </w:rPr>
              <w:t>made catastrophe risk perils</w:t>
            </w:r>
          </w:p>
        </w:tc>
        <w:tc>
          <w:tcPr>
            <w:tcW w:w="4643" w:type="dxa"/>
            <w:tcBorders>
              <w:top w:val="single" w:sz="2" w:space="0" w:color="auto"/>
              <w:left w:val="single" w:sz="2" w:space="0" w:color="auto"/>
              <w:bottom w:val="single" w:sz="2" w:space="0" w:color="auto"/>
              <w:right w:val="single" w:sz="2" w:space="0" w:color="auto"/>
            </w:tcBorders>
          </w:tcPr>
          <w:p w14:paraId="7B21D891" w14:textId="3B45E0DE" w:rsidR="00872AFE" w:rsidRPr="00711388" w:rsidRDefault="00872AFE" w:rsidP="00567869">
            <w:pPr>
              <w:pStyle w:val="NormalLeft"/>
              <w:rPr>
                <w:lang w:val="en-GB"/>
              </w:rPr>
            </w:pPr>
            <w:r w:rsidRPr="00711388">
              <w:rPr>
                <w:lang w:val="en-GB"/>
              </w:rPr>
              <w:t>This is the total capital requirement after risk mitigation per man</w:t>
            </w:r>
            <w:r w:rsidR="00711388" w:rsidRPr="00711388">
              <w:rPr>
                <w:lang w:val="en-GB"/>
              </w:rPr>
              <w:t>-</w:t>
            </w:r>
            <w:r w:rsidRPr="00711388">
              <w:rPr>
                <w:lang w:val="en-GB"/>
              </w:rPr>
              <w:t>made catastrophe peril, taking into consideration the diversification effect between sub</w:t>
            </w:r>
            <w:r w:rsidR="00711388" w:rsidRPr="00711388">
              <w:rPr>
                <w:lang w:val="en-GB"/>
              </w:rPr>
              <w:t>-</w:t>
            </w:r>
            <w:r w:rsidRPr="00711388">
              <w:rPr>
                <w:lang w:val="en-GB"/>
              </w:rPr>
              <w:t>perils.</w:t>
            </w:r>
          </w:p>
          <w:p w14:paraId="5C7E3427" w14:textId="14352BB7" w:rsidR="00872AFE" w:rsidRPr="00711388" w:rsidRDefault="00872AFE" w:rsidP="00567869">
            <w:pPr>
              <w:pStyle w:val="NormalLeft"/>
              <w:rPr>
                <w:lang w:val="en-GB"/>
              </w:rPr>
            </w:pPr>
            <w:r w:rsidRPr="00711388">
              <w:rPr>
                <w:lang w:val="en-GB"/>
              </w:rPr>
              <w:t>Per man</w:t>
            </w:r>
            <w:r w:rsidR="00711388" w:rsidRPr="00711388">
              <w:rPr>
                <w:lang w:val="en-GB"/>
              </w:rPr>
              <w:t>-</w:t>
            </w:r>
            <w:r w:rsidRPr="00711388">
              <w:rPr>
                <w:lang w:val="en-GB"/>
              </w:rPr>
              <w:t>made peril this amount is equal to the Catastrophe Risk Charge after risk mitigation.</w:t>
            </w:r>
          </w:p>
        </w:tc>
      </w:tr>
      <w:tr w:rsidR="00872AFE" w:rsidRPr="00711388" w14:paraId="0CD390A6" w14:textId="77777777" w:rsidTr="00567869">
        <w:tc>
          <w:tcPr>
            <w:tcW w:w="2507" w:type="dxa"/>
            <w:tcBorders>
              <w:top w:val="single" w:sz="2" w:space="0" w:color="auto"/>
              <w:left w:val="single" w:sz="2" w:space="0" w:color="auto"/>
              <w:bottom w:val="single" w:sz="2" w:space="0" w:color="auto"/>
              <w:right w:val="single" w:sz="2" w:space="0" w:color="auto"/>
            </w:tcBorders>
          </w:tcPr>
          <w:p w14:paraId="4E06A4AD" w14:textId="77777777" w:rsidR="00872AFE" w:rsidRPr="00711388" w:rsidRDefault="00872AFE" w:rsidP="00567869">
            <w:pPr>
              <w:pStyle w:val="NormalLeft"/>
              <w:rPr>
                <w:lang w:val="en-GB"/>
              </w:rPr>
            </w:pPr>
            <w:r w:rsidRPr="00711388">
              <w:rPr>
                <w:lang w:val="en-GB"/>
              </w:rPr>
              <w:t>C0030/R0160</w:t>
            </w:r>
          </w:p>
        </w:tc>
        <w:tc>
          <w:tcPr>
            <w:tcW w:w="2136" w:type="dxa"/>
            <w:tcBorders>
              <w:top w:val="single" w:sz="2" w:space="0" w:color="auto"/>
              <w:left w:val="single" w:sz="2" w:space="0" w:color="auto"/>
              <w:bottom w:val="single" w:sz="2" w:space="0" w:color="auto"/>
              <w:right w:val="single" w:sz="2" w:space="0" w:color="auto"/>
            </w:tcBorders>
          </w:tcPr>
          <w:p w14:paraId="6FE85597" w14:textId="4C02A9BE"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F286C67" w14:textId="20164E9B" w:rsidR="00872AFE" w:rsidRPr="00711388" w:rsidRDefault="00872AFE" w:rsidP="00567869">
            <w:pPr>
              <w:pStyle w:val="NormalLeft"/>
              <w:rPr>
                <w:lang w:val="en-GB"/>
              </w:rPr>
            </w:pPr>
            <w:r w:rsidRPr="00711388">
              <w:rPr>
                <w:lang w:val="en-GB"/>
              </w:rPr>
              <w:t>Diversification effect arising from the aggregation of the total capital charges after risk mitigation relating to different man</w:t>
            </w:r>
            <w:r w:rsidR="00711388" w:rsidRPr="00711388">
              <w:rPr>
                <w:lang w:val="en-GB"/>
              </w:rPr>
              <w:t>-</w:t>
            </w:r>
            <w:r w:rsidRPr="00711388">
              <w:rPr>
                <w:lang w:val="en-GB"/>
              </w:rPr>
              <w:t>made catastrophe perils.</w:t>
            </w:r>
          </w:p>
        </w:tc>
      </w:tr>
      <w:tr w:rsidR="00872AFE" w:rsidRPr="00711388" w14:paraId="1C6187AC" w14:textId="77777777" w:rsidTr="00567869">
        <w:tc>
          <w:tcPr>
            <w:tcW w:w="2507" w:type="dxa"/>
            <w:tcBorders>
              <w:top w:val="single" w:sz="2" w:space="0" w:color="auto"/>
              <w:left w:val="single" w:sz="2" w:space="0" w:color="auto"/>
              <w:bottom w:val="single" w:sz="2" w:space="0" w:color="auto"/>
              <w:right w:val="single" w:sz="2" w:space="0" w:color="auto"/>
            </w:tcBorders>
          </w:tcPr>
          <w:p w14:paraId="2B60F2FE" w14:textId="77777777" w:rsidR="00872AFE" w:rsidRPr="00711388" w:rsidRDefault="00872AFE" w:rsidP="00567869">
            <w:pPr>
              <w:pStyle w:val="NormalLeft"/>
              <w:rPr>
                <w:lang w:val="en-GB"/>
              </w:rPr>
            </w:pPr>
            <w:r w:rsidRPr="00711388">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4156C713" w14:textId="2870BCD4"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Other non</w:t>
            </w:r>
            <w:r w:rsidR="00711388" w:rsidRPr="00711388">
              <w:rPr>
                <w:lang w:val="en-GB"/>
              </w:rPr>
              <w:t>-</w:t>
            </w:r>
            <w:r w:rsidRPr="00711388">
              <w:rPr>
                <w:lang w:val="en-GB"/>
              </w:rPr>
              <w:t>life catastrophe risk</w:t>
            </w:r>
          </w:p>
        </w:tc>
        <w:tc>
          <w:tcPr>
            <w:tcW w:w="4643" w:type="dxa"/>
            <w:tcBorders>
              <w:top w:val="single" w:sz="2" w:space="0" w:color="auto"/>
              <w:left w:val="single" w:sz="2" w:space="0" w:color="auto"/>
              <w:bottom w:val="single" w:sz="2" w:space="0" w:color="auto"/>
              <w:right w:val="single" w:sz="2" w:space="0" w:color="auto"/>
            </w:tcBorders>
          </w:tcPr>
          <w:p w14:paraId="392004B6" w14:textId="58F2E78F" w:rsidR="00872AFE" w:rsidRPr="00711388" w:rsidRDefault="00872AFE" w:rsidP="00567869">
            <w:pPr>
              <w:pStyle w:val="NormalLeft"/>
              <w:rPr>
                <w:lang w:val="en-GB"/>
              </w:rPr>
            </w:pPr>
            <w:r w:rsidRPr="00711388">
              <w:rPr>
                <w:lang w:val="en-GB"/>
              </w:rPr>
              <w:t>This is the total catastrophe risk before risk mitigation arising from all ‘other non</w:t>
            </w:r>
            <w:r w:rsidR="00711388" w:rsidRPr="00711388">
              <w:rPr>
                <w:lang w:val="en-GB"/>
              </w:rPr>
              <w:t>-</w:t>
            </w:r>
            <w:r w:rsidRPr="00711388">
              <w:rPr>
                <w:lang w:val="en-GB"/>
              </w:rPr>
              <w:t>life’ perils and taking into consideration the diversification effect between the perils given in C0010/R0180.</w:t>
            </w:r>
          </w:p>
        </w:tc>
      </w:tr>
      <w:tr w:rsidR="00872AFE" w:rsidRPr="00711388" w14:paraId="409BB434" w14:textId="77777777" w:rsidTr="00567869">
        <w:tc>
          <w:tcPr>
            <w:tcW w:w="2507" w:type="dxa"/>
            <w:tcBorders>
              <w:top w:val="single" w:sz="2" w:space="0" w:color="auto"/>
              <w:left w:val="single" w:sz="2" w:space="0" w:color="auto"/>
              <w:bottom w:val="single" w:sz="2" w:space="0" w:color="auto"/>
              <w:right w:val="single" w:sz="2" w:space="0" w:color="auto"/>
            </w:tcBorders>
          </w:tcPr>
          <w:p w14:paraId="649E84E2" w14:textId="77777777" w:rsidR="00872AFE" w:rsidRPr="00711388" w:rsidRDefault="00872AFE" w:rsidP="00567869">
            <w:pPr>
              <w:pStyle w:val="NormalLeft"/>
              <w:rPr>
                <w:lang w:val="en-GB"/>
              </w:rPr>
            </w:pPr>
            <w:r w:rsidRPr="00711388">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305CC32B" w14:textId="0D9ED271"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1B82621" w14:textId="10F8463B"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‘other non</w:t>
            </w:r>
            <w:r w:rsidR="00711388" w:rsidRPr="00711388">
              <w:rPr>
                <w:lang w:val="en-GB"/>
              </w:rPr>
              <w:t>-</w:t>
            </w:r>
            <w:r w:rsidRPr="00711388">
              <w:rPr>
                <w:lang w:val="en-GB"/>
              </w:rPr>
              <w:t>life’ perils.</w:t>
            </w:r>
          </w:p>
        </w:tc>
      </w:tr>
      <w:tr w:rsidR="00872AFE" w:rsidRPr="00711388" w14:paraId="1F35A2F1" w14:textId="77777777" w:rsidTr="00567869">
        <w:tc>
          <w:tcPr>
            <w:tcW w:w="2507" w:type="dxa"/>
            <w:tcBorders>
              <w:top w:val="single" w:sz="2" w:space="0" w:color="auto"/>
              <w:left w:val="single" w:sz="2" w:space="0" w:color="auto"/>
              <w:bottom w:val="single" w:sz="2" w:space="0" w:color="auto"/>
              <w:right w:val="single" w:sz="2" w:space="0" w:color="auto"/>
            </w:tcBorders>
          </w:tcPr>
          <w:p w14:paraId="305CFE3E" w14:textId="77777777" w:rsidR="00872AFE" w:rsidRPr="00711388" w:rsidRDefault="00872AFE" w:rsidP="00567869">
            <w:pPr>
              <w:pStyle w:val="NormalLeft"/>
              <w:rPr>
                <w:lang w:val="en-GB"/>
              </w:rPr>
            </w:pPr>
            <w:r w:rsidRPr="00711388">
              <w:rPr>
                <w:lang w:val="en-GB"/>
              </w:rPr>
              <w:t>C0020/R0170</w:t>
            </w:r>
          </w:p>
        </w:tc>
        <w:tc>
          <w:tcPr>
            <w:tcW w:w="2136" w:type="dxa"/>
            <w:tcBorders>
              <w:top w:val="single" w:sz="2" w:space="0" w:color="auto"/>
              <w:left w:val="single" w:sz="2" w:space="0" w:color="auto"/>
              <w:bottom w:val="single" w:sz="2" w:space="0" w:color="auto"/>
              <w:right w:val="single" w:sz="2" w:space="0" w:color="auto"/>
            </w:tcBorders>
          </w:tcPr>
          <w:p w14:paraId="7A9251B5" w14:textId="7EC5412C"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Other non</w:t>
            </w:r>
            <w:r w:rsidR="00711388" w:rsidRPr="00711388">
              <w:rPr>
                <w:lang w:val="en-GB"/>
              </w:rPr>
              <w:t>-</w:t>
            </w:r>
            <w:r w:rsidRPr="00711388">
              <w:rPr>
                <w:lang w:val="en-GB"/>
              </w:rPr>
              <w:t>life catastrophe risk</w:t>
            </w:r>
          </w:p>
        </w:tc>
        <w:tc>
          <w:tcPr>
            <w:tcW w:w="4643" w:type="dxa"/>
            <w:tcBorders>
              <w:top w:val="single" w:sz="2" w:space="0" w:color="auto"/>
              <w:left w:val="single" w:sz="2" w:space="0" w:color="auto"/>
              <w:bottom w:val="single" w:sz="2" w:space="0" w:color="auto"/>
              <w:right w:val="single" w:sz="2" w:space="0" w:color="auto"/>
            </w:tcBorders>
          </w:tcPr>
          <w:p w14:paraId="5A558E01" w14:textId="03237E3D" w:rsidR="00872AFE" w:rsidRPr="00711388" w:rsidRDefault="00872AFE" w:rsidP="00567869">
            <w:pPr>
              <w:pStyle w:val="NormalLeft"/>
              <w:rPr>
                <w:lang w:val="en-GB"/>
              </w:rPr>
            </w:pPr>
            <w:r w:rsidRPr="00711388">
              <w:rPr>
                <w:lang w:val="en-GB"/>
              </w:rPr>
              <w:t>This is the total risk mitigation effect of the undertaking's specific reinsurance contracts and special purpose vehicles arising from all ‘other non</w:t>
            </w:r>
            <w:r w:rsidR="00711388" w:rsidRPr="00711388">
              <w:rPr>
                <w:lang w:val="en-GB"/>
              </w:rPr>
              <w:t>-</w:t>
            </w:r>
            <w:r w:rsidRPr="00711388">
              <w:rPr>
                <w:lang w:val="en-GB"/>
              </w:rPr>
              <w:t>life’ perils and taking into consideration the diversification effect between the perils given in C0020/R0180.</w:t>
            </w:r>
          </w:p>
        </w:tc>
      </w:tr>
      <w:tr w:rsidR="00872AFE" w:rsidRPr="00711388" w14:paraId="51D1DFE1" w14:textId="77777777" w:rsidTr="00567869">
        <w:tc>
          <w:tcPr>
            <w:tcW w:w="2507" w:type="dxa"/>
            <w:tcBorders>
              <w:top w:val="single" w:sz="2" w:space="0" w:color="auto"/>
              <w:left w:val="single" w:sz="2" w:space="0" w:color="auto"/>
              <w:bottom w:val="single" w:sz="2" w:space="0" w:color="auto"/>
              <w:right w:val="single" w:sz="2" w:space="0" w:color="auto"/>
            </w:tcBorders>
          </w:tcPr>
          <w:p w14:paraId="67B8C493" w14:textId="77777777" w:rsidR="00872AFE" w:rsidRPr="00711388" w:rsidRDefault="00872AFE" w:rsidP="00567869">
            <w:pPr>
              <w:pStyle w:val="NormalLeft"/>
              <w:rPr>
                <w:lang w:val="en-GB"/>
              </w:rPr>
            </w:pPr>
            <w:r w:rsidRPr="00711388">
              <w:rPr>
                <w:lang w:val="en-GB"/>
              </w:rPr>
              <w:t>C0020/R0180</w:t>
            </w:r>
          </w:p>
        </w:tc>
        <w:tc>
          <w:tcPr>
            <w:tcW w:w="2136" w:type="dxa"/>
            <w:tcBorders>
              <w:top w:val="single" w:sz="2" w:space="0" w:color="auto"/>
              <w:left w:val="single" w:sz="2" w:space="0" w:color="auto"/>
              <w:bottom w:val="single" w:sz="2" w:space="0" w:color="auto"/>
              <w:right w:val="single" w:sz="2" w:space="0" w:color="auto"/>
            </w:tcBorders>
          </w:tcPr>
          <w:p w14:paraId="365A311E" w14:textId="78C4D0B0"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3D1B0D16" w14:textId="5E3578A1" w:rsidR="00872AFE" w:rsidRPr="00711388" w:rsidRDefault="00872AFE" w:rsidP="00567869">
            <w:pPr>
              <w:pStyle w:val="NormalLeft"/>
              <w:rPr>
                <w:lang w:val="en-GB"/>
              </w:rPr>
            </w:pPr>
            <w:r w:rsidRPr="00711388">
              <w:rPr>
                <w:lang w:val="en-GB"/>
              </w:rPr>
              <w:t>Diversification effect arising from the aggregation of the risk mitigation effect of the undertaking's specific reinsurance contracts and special purpose vehicles relating to different ‘other non</w:t>
            </w:r>
            <w:r w:rsidR="00711388" w:rsidRPr="00711388">
              <w:rPr>
                <w:lang w:val="en-GB"/>
              </w:rPr>
              <w:t>-</w:t>
            </w:r>
            <w:r w:rsidRPr="00711388">
              <w:rPr>
                <w:lang w:val="en-GB"/>
              </w:rPr>
              <w:t>life’ perils.</w:t>
            </w:r>
          </w:p>
        </w:tc>
      </w:tr>
      <w:tr w:rsidR="00872AFE" w:rsidRPr="00711388" w14:paraId="774194B3" w14:textId="77777777" w:rsidTr="00567869">
        <w:tc>
          <w:tcPr>
            <w:tcW w:w="2507" w:type="dxa"/>
            <w:tcBorders>
              <w:top w:val="single" w:sz="2" w:space="0" w:color="auto"/>
              <w:left w:val="single" w:sz="2" w:space="0" w:color="auto"/>
              <w:bottom w:val="single" w:sz="2" w:space="0" w:color="auto"/>
              <w:right w:val="single" w:sz="2" w:space="0" w:color="auto"/>
            </w:tcBorders>
          </w:tcPr>
          <w:p w14:paraId="7B86A13D" w14:textId="77777777" w:rsidR="00872AFE" w:rsidRPr="00711388" w:rsidRDefault="00872AFE" w:rsidP="00567869">
            <w:pPr>
              <w:pStyle w:val="NormalLeft"/>
              <w:rPr>
                <w:lang w:val="en-GB"/>
              </w:rPr>
            </w:pPr>
            <w:r w:rsidRPr="00711388">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76E48D94" w14:textId="6DB5BBFE"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Other non</w:t>
            </w:r>
            <w:r w:rsidR="00711388" w:rsidRPr="00711388">
              <w:rPr>
                <w:lang w:val="en-GB"/>
              </w:rPr>
              <w:t>-</w:t>
            </w:r>
            <w:r w:rsidRPr="00711388">
              <w:rPr>
                <w:lang w:val="en-GB"/>
              </w:rPr>
              <w:t>life catastrophe risk</w:t>
            </w:r>
          </w:p>
        </w:tc>
        <w:tc>
          <w:tcPr>
            <w:tcW w:w="4643" w:type="dxa"/>
            <w:tcBorders>
              <w:top w:val="single" w:sz="2" w:space="0" w:color="auto"/>
              <w:left w:val="single" w:sz="2" w:space="0" w:color="auto"/>
              <w:bottom w:val="single" w:sz="2" w:space="0" w:color="auto"/>
              <w:right w:val="single" w:sz="2" w:space="0" w:color="auto"/>
            </w:tcBorders>
          </w:tcPr>
          <w:p w14:paraId="391860AD" w14:textId="6374AC61" w:rsidR="00872AFE" w:rsidRPr="00711388" w:rsidRDefault="00872AFE" w:rsidP="00567869">
            <w:pPr>
              <w:pStyle w:val="NormalLeft"/>
              <w:rPr>
                <w:lang w:val="en-GB"/>
              </w:rPr>
            </w:pPr>
            <w:r w:rsidRPr="00711388">
              <w:rPr>
                <w:lang w:val="en-GB"/>
              </w:rPr>
              <w:t>This is the total catastrophe risk after risk mitigation arising from all ‘other non</w:t>
            </w:r>
            <w:r w:rsidR="00711388" w:rsidRPr="00711388">
              <w:rPr>
                <w:lang w:val="en-GB"/>
              </w:rPr>
              <w:t>-</w:t>
            </w:r>
            <w:r w:rsidRPr="00711388">
              <w:rPr>
                <w:lang w:val="en-GB"/>
              </w:rPr>
              <w:t>life’ catastrophe perils and taking into consideration the diversification effect between the perils given in C0030/R0180.</w:t>
            </w:r>
          </w:p>
        </w:tc>
      </w:tr>
      <w:tr w:rsidR="00872AFE" w:rsidRPr="00711388" w14:paraId="3AC11F9C" w14:textId="77777777" w:rsidTr="00567869">
        <w:tc>
          <w:tcPr>
            <w:tcW w:w="2507" w:type="dxa"/>
            <w:tcBorders>
              <w:top w:val="single" w:sz="2" w:space="0" w:color="auto"/>
              <w:left w:val="single" w:sz="2" w:space="0" w:color="auto"/>
              <w:bottom w:val="single" w:sz="2" w:space="0" w:color="auto"/>
              <w:right w:val="single" w:sz="2" w:space="0" w:color="auto"/>
            </w:tcBorders>
          </w:tcPr>
          <w:p w14:paraId="29F29EA6" w14:textId="77777777" w:rsidR="00872AFE" w:rsidRPr="00711388" w:rsidRDefault="00872AFE" w:rsidP="00567869">
            <w:pPr>
              <w:pStyle w:val="NormalLeft"/>
              <w:rPr>
                <w:lang w:val="en-GB"/>
              </w:rPr>
            </w:pPr>
            <w:r w:rsidRPr="00711388">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5BBD1773" w14:textId="5D3BAD76"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w:t>
            </w:r>
            <w:r w:rsidRPr="00711388">
              <w:rPr>
                <w:lang w:val="en-GB"/>
              </w:rPr>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00398C1F" w14:textId="16BE20BA" w:rsidR="00872AFE" w:rsidRPr="00711388" w:rsidRDefault="00872AFE" w:rsidP="00567869">
            <w:pPr>
              <w:pStyle w:val="NormalLeft"/>
              <w:rPr>
                <w:lang w:val="en-GB"/>
              </w:rPr>
            </w:pPr>
            <w:r w:rsidRPr="00711388">
              <w:rPr>
                <w:lang w:val="en-GB"/>
              </w:rPr>
              <w:lastRenderedPageBreak/>
              <w:t xml:space="preserve">Diversification effect arising from the aggregation of the total capital charges after </w:t>
            </w:r>
            <w:r w:rsidRPr="00711388">
              <w:rPr>
                <w:lang w:val="en-GB"/>
              </w:rPr>
              <w:lastRenderedPageBreak/>
              <w:t>risk mitigation relating to different ‘other non</w:t>
            </w:r>
            <w:r w:rsidR="00711388" w:rsidRPr="00711388">
              <w:rPr>
                <w:lang w:val="en-GB"/>
              </w:rPr>
              <w:t>-</w:t>
            </w:r>
            <w:r w:rsidRPr="00711388">
              <w:rPr>
                <w:lang w:val="en-GB"/>
              </w:rPr>
              <w:t>life’ catastrophe perils.</w:t>
            </w:r>
          </w:p>
        </w:tc>
      </w:tr>
      <w:tr w:rsidR="00872AFE" w:rsidRPr="00711388" w14:paraId="6A0A94F2" w14:textId="77777777" w:rsidTr="00567869">
        <w:tc>
          <w:tcPr>
            <w:tcW w:w="2507" w:type="dxa"/>
            <w:tcBorders>
              <w:top w:val="single" w:sz="2" w:space="0" w:color="auto"/>
              <w:left w:val="single" w:sz="2" w:space="0" w:color="auto"/>
              <w:bottom w:val="single" w:sz="2" w:space="0" w:color="auto"/>
              <w:right w:val="single" w:sz="2" w:space="0" w:color="auto"/>
            </w:tcBorders>
          </w:tcPr>
          <w:p w14:paraId="1DE66CCE" w14:textId="77777777" w:rsidR="00872AFE" w:rsidRPr="00711388" w:rsidRDefault="00872AFE" w:rsidP="00567869">
            <w:pPr>
              <w:pStyle w:val="NormalLeft"/>
              <w:rPr>
                <w:lang w:val="en-GB"/>
              </w:rPr>
            </w:pPr>
            <w:r w:rsidRPr="00711388">
              <w:rPr>
                <w:lang w:val="en-GB"/>
              </w:rPr>
              <w:lastRenderedPageBreak/>
              <w:t>C0010/R0190</w:t>
            </w:r>
          </w:p>
        </w:tc>
        <w:tc>
          <w:tcPr>
            <w:tcW w:w="2136" w:type="dxa"/>
            <w:tcBorders>
              <w:top w:val="single" w:sz="2" w:space="0" w:color="auto"/>
              <w:left w:val="single" w:sz="2" w:space="0" w:color="auto"/>
              <w:bottom w:val="single" w:sz="2" w:space="0" w:color="auto"/>
              <w:right w:val="single" w:sz="2" w:space="0" w:color="auto"/>
            </w:tcBorders>
          </w:tcPr>
          <w:p w14:paraId="2BE8E77D" w14:textId="1A1A474A"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Total Non</w:t>
            </w:r>
            <w:r w:rsidR="00711388" w:rsidRPr="00711388">
              <w:rPr>
                <w:lang w:val="en-GB"/>
              </w:rPr>
              <w:t>-</w:t>
            </w:r>
            <w:r w:rsidRPr="00711388">
              <w:rPr>
                <w:lang w:val="en-GB"/>
              </w:rPr>
              <w:t>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21057948" w14:textId="0BC540E8" w:rsidR="00872AFE" w:rsidRPr="00711388" w:rsidRDefault="00872AFE" w:rsidP="00567869">
            <w:pPr>
              <w:pStyle w:val="NormalLeft"/>
              <w:rPr>
                <w:lang w:val="en-GB"/>
              </w:rPr>
            </w:pPr>
            <w:r w:rsidRPr="00711388">
              <w:rPr>
                <w:lang w:val="en-GB"/>
              </w:rPr>
              <w:t>This is the total catastrophe risk before risk mitigation arising from all the sub</w:t>
            </w:r>
            <w:r w:rsidR="00711388" w:rsidRPr="00711388">
              <w:rPr>
                <w:lang w:val="en-GB"/>
              </w:rPr>
              <w:t>-</w:t>
            </w:r>
            <w:r w:rsidRPr="00711388">
              <w:rPr>
                <w:lang w:val="en-GB"/>
              </w:rPr>
              <w:t>modules (Natural catastrophe, Non</w:t>
            </w:r>
            <w:r w:rsidR="00711388" w:rsidRPr="00711388">
              <w:rPr>
                <w:lang w:val="en-GB"/>
              </w:rPr>
              <w:t>-</w:t>
            </w:r>
            <w:r w:rsidRPr="00711388">
              <w:rPr>
                <w:lang w:val="en-GB"/>
              </w:rPr>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 before the diversification effect between the sub</w:t>
            </w:r>
            <w:r w:rsidR="00711388" w:rsidRPr="00711388">
              <w:rPr>
                <w:lang w:val="en-GB"/>
              </w:rPr>
              <w:t>-</w:t>
            </w:r>
            <w:r w:rsidRPr="00711388">
              <w:rPr>
                <w:lang w:val="en-GB"/>
              </w:rPr>
              <w:t>modules.</w:t>
            </w:r>
          </w:p>
        </w:tc>
      </w:tr>
      <w:tr w:rsidR="00872AFE" w:rsidRPr="00711388" w14:paraId="17FC61F5" w14:textId="77777777" w:rsidTr="00567869">
        <w:tc>
          <w:tcPr>
            <w:tcW w:w="2507" w:type="dxa"/>
            <w:tcBorders>
              <w:top w:val="single" w:sz="2" w:space="0" w:color="auto"/>
              <w:left w:val="single" w:sz="2" w:space="0" w:color="auto"/>
              <w:bottom w:val="single" w:sz="2" w:space="0" w:color="auto"/>
              <w:right w:val="single" w:sz="2" w:space="0" w:color="auto"/>
            </w:tcBorders>
          </w:tcPr>
          <w:p w14:paraId="3301074B" w14:textId="77777777" w:rsidR="00872AFE" w:rsidRPr="00711388" w:rsidRDefault="00872AFE" w:rsidP="00567869">
            <w:pPr>
              <w:pStyle w:val="NormalLeft"/>
              <w:rPr>
                <w:lang w:val="en-GB"/>
              </w:rPr>
            </w:pPr>
            <w:r w:rsidRPr="00711388">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498199FE" w14:textId="2622D449"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Diversification between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0BFD85A2" w14:textId="0E4CA01A"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sub</w:t>
            </w:r>
            <w:r w:rsidR="00711388" w:rsidRPr="00711388">
              <w:rPr>
                <w:lang w:val="en-GB"/>
              </w:rPr>
              <w:t>-</w:t>
            </w:r>
            <w:r w:rsidRPr="00711388">
              <w:rPr>
                <w:lang w:val="en-GB"/>
              </w:rPr>
              <w:t>modules (Natural catastrophe, Non</w:t>
            </w:r>
            <w:r w:rsidR="00711388" w:rsidRPr="00711388">
              <w:rPr>
                <w:lang w:val="en-GB"/>
              </w:rPr>
              <w:t>-</w:t>
            </w:r>
            <w:r w:rsidRPr="00711388">
              <w:rPr>
                <w:lang w:val="en-GB"/>
              </w:rPr>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w:t>
            </w:r>
          </w:p>
        </w:tc>
      </w:tr>
      <w:tr w:rsidR="00872AFE" w:rsidRPr="00711388" w14:paraId="7DDAABB6" w14:textId="77777777" w:rsidTr="00567869">
        <w:tc>
          <w:tcPr>
            <w:tcW w:w="2507" w:type="dxa"/>
            <w:tcBorders>
              <w:top w:val="single" w:sz="2" w:space="0" w:color="auto"/>
              <w:left w:val="single" w:sz="2" w:space="0" w:color="auto"/>
              <w:bottom w:val="single" w:sz="2" w:space="0" w:color="auto"/>
              <w:right w:val="single" w:sz="2" w:space="0" w:color="auto"/>
            </w:tcBorders>
          </w:tcPr>
          <w:p w14:paraId="4846C022" w14:textId="77777777" w:rsidR="00872AFE" w:rsidRPr="00711388" w:rsidRDefault="00872AFE" w:rsidP="00567869">
            <w:pPr>
              <w:pStyle w:val="NormalLeft"/>
              <w:rPr>
                <w:lang w:val="en-GB"/>
              </w:rPr>
            </w:pPr>
            <w:r w:rsidRPr="00711388">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5D45A0CE" w14:textId="13D47E9D"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Total Non</w:t>
            </w:r>
            <w:r w:rsidR="00711388" w:rsidRPr="00711388">
              <w:rPr>
                <w:lang w:val="en-GB"/>
              </w:rPr>
              <w:t>-</w:t>
            </w:r>
            <w:r w:rsidRPr="00711388">
              <w:rPr>
                <w:lang w:val="en-GB"/>
              </w:rPr>
              <w:t>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336F17A" w14:textId="3551C267" w:rsidR="00872AFE" w:rsidRPr="00711388" w:rsidRDefault="00872AFE" w:rsidP="00567869">
            <w:pPr>
              <w:pStyle w:val="NormalLeft"/>
              <w:rPr>
                <w:lang w:val="en-GB"/>
              </w:rPr>
            </w:pPr>
            <w:r w:rsidRPr="00711388">
              <w:rPr>
                <w:lang w:val="en-GB"/>
              </w:rPr>
              <w:t>This is the total catastrophe risk before risk mitigation arising from all the sub</w:t>
            </w:r>
            <w:r w:rsidR="00711388" w:rsidRPr="00711388">
              <w:rPr>
                <w:lang w:val="en-GB"/>
              </w:rPr>
              <w:t>-</w:t>
            </w:r>
            <w:r w:rsidRPr="00711388">
              <w:rPr>
                <w:lang w:val="en-GB"/>
              </w:rPr>
              <w:t>modules (Natural catastrophe, Non</w:t>
            </w:r>
            <w:r w:rsidR="00711388" w:rsidRPr="00711388">
              <w:rPr>
                <w:lang w:val="en-GB"/>
              </w:rPr>
              <w:t>-</w:t>
            </w:r>
            <w:r w:rsidRPr="00711388">
              <w:rPr>
                <w:lang w:val="en-GB"/>
              </w:rPr>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 taking into consideration the diversification effect between the sub</w:t>
            </w:r>
            <w:r w:rsidR="00711388" w:rsidRPr="00711388">
              <w:rPr>
                <w:lang w:val="en-GB"/>
              </w:rPr>
              <w:t>-</w:t>
            </w:r>
            <w:r w:rsidRPr="00711388">
              <w:rPr>
                <w:lang w:val="en-GB"/>
              </w:rPr>
              <w:t>modules given in C0010/R0200.</w:t>
            </w:r>
          </w:p>
        </w:tc>
      </w:tr>
      <w:tr w:rsidR="00872AFE" w:rsidRPr="00711388" w14:paraId="7D101B31" w14:textId="77777777" w:rsidTr="00567869">
        <w:tc>
          <w:tcPr>
            <w:tcW w:w="2507" w:type="dxa"/>
            <w:tcBorders>
              <w:top w:val="single" w:sz="2" w:space="0" w:color="auto"/>
              <w:left w:val="single" w:sz="2" w:space="0" w:color="auto"/>
              <w:bottom w:val="single" w:sz="2" w:space="0" w:color="auto"/>
              <w:right w:val="single" w:sz="2" w:space="0" w:color="auto"/>
            </w:tcBorders>
          </w:tcPr>
          <w:p w14:paraId="48FA4F84" w14:textId="77777777" w:rsidR="00872AFE" w:rsidRPr="00711388" w:rsidRDefault="00872AFE" w:rsidP="00567869">
            <w:pPr>
              <w:pStyle w:val="NormalLeft"/>
              <w:rPr>
                <w:lang w:val="en-GB"/>
              </w:rPr>
            </w:pPr>
            <w:r w:rsidRPr="00711388">
              <w:rPr>
                <w:lang w:val="en-GB"/>
              </w:rPr>
              <w:t>C0020/R0190</w:t>
            </w:r>
          </w:p>
        </w:tc>
        <w:tc>
          <w:tcPr>
            <w:tcW w:w="2136" w:type="dxa"/>
            <w:tcBorders>
              <w:top w:val="single" w:sz="2" w:space="0" w:color="auto"/>
              <w:left w:val="single" w:sz="2" w:space="0" w:color="auto"/>
              <w:bottom w:val="single" w:sz="2" w:space="0" w:color="auto"/>
              <w:right w:val="single" w:sz="2" w:space="0" w:color="auto"/>
            </w:tcBorders>
          </w:tcPr>
          <w:p w14:paraId="45C95218" w14:textId="2005DC7C"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Total Non</w:t>
            </w:r>
            <w:r w:rsidR="00711388" w:rsidRPr="00711388">
              <w:rPr>
                <w:lang w:val="en-GB"/>
              </w:rPr>
              <w:t>-</w:t>
            </w:r>
            <w:r w:rsidRPr="00711388">
              <w:rPr>
                <w:lang w:val="en-GB"/>
              </w:rPr>
              <w:t>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575F4613" w14:textId="5D5BC68C" w:rsidR="00872AFE" w:rsidRPr="00711388" w:rsidRDefault="00872AFE" w:rsidP="00567869">
            <w:pPr>
              <w:pStyle w:val="NormalLeft"/>
              <w:rPr>
                <w:lang w:val="en-GB"/>
              </w:rPr>
            </w:pPr>
            <w:r w:rsidRPr="00711388">
              <w:rPr>
                <w:lang w:val="en-GB"/>
              </w:rPr>
              <w:t>This is the total risk mitigation effect of the undertaking's specific reinsurance contracts and special purpose vehicles arising from all the sub</w:t>
            </w:r>
            <w:r w:rsidR="00711388" w:rsidRPr="00711388">
              <w:rPr>
                <w:lang w:val="en-GB"/>
              </w:rPr>
              <w:t>-</w:t>
            </w:r>
            <w:r w:rsidRPr="00711388">
              <w:rPr>
                <w:lang w:val="en-GB"/>
              </w:rPr>
              <w:t>modules (Natural catastrophe, Non</w:t>
            </w:r>
            <w:r w:rsidR="00711388" w:rsidRPr="00711388">
              <w:rPr>
                <w:lang w:val="en-GB"/>
              </w:rPr>
              <w:t>-</w:t>
            </w:r>
            <w:r w:rsidRPr="00711388">
              <w:rPr>
                <w:lang w:val="en-GB"/>
              </w:rPr>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 before the diversification effect between the sub</w:t>
            </w:r>
            <w:r w:rsidR="00711388" w:rsidRPr="00711388">
              <w:rPr>
                <w:lang w:val="en-GB"/>
              </w:rPr>
              <w:t>-</w:t>
            </w:r>
            <w:r w:rsidRPr="00711388">
              <w:rPr>
                <w:lang w:val="en-GB"/>
              </w:rPr>
              <w:t>modules.</w:t>
            </w:r>
          </w:p>
        </w:tc>
      </w:tr>
      <w:tr w:rsidR="00872AFE" w:rsidRPr="00711388" w14:paraId="13F01A62" w14:textId="77777777" w:rsidTr="00567869">
        <w:tc>
          <w:tcPr>
            <w:tcW w:w="2507" w:type="dxa"/>
            <w:tcBorders>
              <w:top w:val="single" w:sz="2" w:space="0" w:color="auto"/>
              <w:left w:val="single" w:sz="2" w:space="0" w:color="auto"/>
              <w:bottom w:val="single" w:sz="2" w:space="0" w:color="auto"/>
              <w:right w:val="single" w:sz="2" w:space="0" w:color="auto"/>
            </w:tcBorders>
          </w:tcPr>
          <w:p w14:paraId="6DF03443" w14:textId="77777777" w:rsidR="00872AFE" w:rsidRPr="00711388" w:rsidRDefault="00872AFE" w:rsidP="00567869">
            <w:pPr>
              <w:pStyle w:val="NormalLeft"/>
              <w:rPr>
                <w:lang w:val="en-GB"/>
              </w:rPr>
            </w:pPr>
            <w:r w:rsidRPr="00711388">
              <w:rPr>
                <w:lang w:val="en-GB"/>
              </w:rPr>
              <w:t>C0020/R0200</w:t>
            </w:r>
          </w:p>
        </w:tc>
        <w:tc>
          <w:tcPr>
            <w:tcW w:w="2136" w:type="dxa"/>
            <w:tcBorders>
              <w:top w:val="single" w:sz="2" w:space="0" w:color="auto"/>
              <w:left w:val="single" w:sz="2" w:space="0" w:color="auto"/>
              <w:bottom w:val="single" w:sz="2" w:space="0" w:color="auto"/>
              <w:right w:val="single" w:sz="2" w:space="0" w:color="auto"/>
            </w:tcBorders>
          </w:tcPr>
          <w:p w14:paraId="3311EC25" w14:textId="4639E6C6"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Diversification between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519D2061" w14:textId="6A4B7207" w:rsidR="00872AFE" w:rsidRPr="00711388" w:rsidRDefault="00872AFE" w:rsidP="00567869">
            <w:pPr>
              <w:pStyle w:val="NormalLeft"/>
              <w:rPr>
                <w:lang w:val="en-GB"/>
              </w:rPr>
            </w:pPr>
            <w:r w:rsidRPr="00711388">
              <w:rPr>
                <w:lang w:val="en-GB"/>
              </w:rPr>
              <w:t>Diversification effect arising from the aggregation of the risk mitigation effect of the undertaking's specific reinsurance contracts and special purpose vehicles relating to different sub</w:t>
            </w:r>
            <w:r w:rsidR="00711388" w:rsidRPr="00711388">
              <w:rPr>
                <w:lang w:val="en-GB"/>
              </w:rPr>
              <w:t>-</w:t>
            </w:r>
            <w:r w:rsidRPr="00711388">
              <w:rPr>
                <w:lang w:val="en-GB"/>
              </w:rPr>
              <w:t>modules (Natural catastrophe, Non</w:t>
            </w:r>
            <w:r w:rsidR="00711388" w:rsidRPr="00711388">
              <w:rPr>
                <w:lang w:val="en-GB"/>
              </w:rPr>
              <w:t>-</w:t>
            </w:r>
            <w:r w:rsidRPr="00711388">
              <w:rPr>
                <w:lang w:val="en-GB"/>
              </w:rPr>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w:t>
            </w:r>
          </w:p>
        </w:tc>
      </w:tr>
      <w:tr w:rsidR="00872AFE" w:rsidRPr="00711388" w14:paraId="526981C8" w14:textId="77777777" w:rsidTr="00567869">
        <w:tc>
          <w:tcPr>
            <w:tcW w:w="2507" w:type="dxa"/>
            <w:tcBorders>
              <w:top w:val="single" w:sz="2" w:space="0" w:color="auto"/>
              <w:left w:val="single" w:sz="2" w:space="0" w:color="auto"/>
              <w:bottom w:val="single" w:sz="2" w:space="0" w:color="auto"/>
              <w:right w:val="single" w:sz="2" w:space="0" w:color="auto"/>
            </w:tcBorders>
          </w:tcPr>
          <w:p w14:paraId="7D30DFB7" w14:textId="77777777" w:rsidR="00872AFE" w:rsidRPr="00711388" w:rsidRDefault="00872AFE" w:rsidP="00567869">
            <w:pPr>
              <w:pStyle w:val="NormalLeft"/>
              <w:rPr>
                <w:lang w:val="en-GB"/>
              </w:rPr>
            </w:pPr>
            <w:r w:rsidRPr="00711388">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57035F92" w14:textId="383F13EB"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Total Non</w:t>
            </w:r>
            <w:r w:rsidR="00711388" w:rsidRPr="00711388">
              <w:rPr>
                <w:lang w:val="en-GB"/>
              </w:rPr>
              <w:t>-</w:t>
            </w:r>
            <w:r w:rsidRPr="00711388">
              <w:rPr>
                <w:lang w:val="en-GB"/>
              </w:rPr>
              <w:t xml:space="preserve">life </w:t>
            </w:r>
            <w:r w:rsidRPr="00711388">
              <w:rPr>
                <w:lang w:val="en-GB"/>
              </w:rPr>
              <w:lastRenderedPageBreak/>
              <w:t>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37765A0D" w14:textId="18193F03" w:rsidR="00872AFE" w:rsidRPr="00711388" w:rsidRDefault="00872AFE" w:rsidP="00567869">
            <w:pPr>
              <w:pStyle w:val="NormalLeft"/>
              <w:rPr>
                <w:lang w:val="en-GB"/>
              </w:rPr>
            </w:pPr>
            <w:r w:rsidRPr="00711388">
              <w:rPr>
                <w:lang w:val="en-GB"/>
              </w:rPr>
              <w:lastRenderedPageBreak/>
              <w:t>This is the total risk mitigation effect of the undertaking's specific reinsurance contracts and special purpose vehicles arising from all the sub</w:t>
            </w:r>
            <w:r w:rsidR="00711388" w:rsidRPr="00711388">
              <w:rPr>
                <w:lang w:val="en-GB"/>
              </w:rPr>
              <w:t>-</w:t>
            </w:r>
            <w:r w:rsidRPr="00711388">
              <w:rPr>
                <w:lang w:val="en-GB"/>
              </w:rPr>
              <w:t>modules (Natural catastrophe, Non</w:t>
            </w:r>
            <w:r w:rsidR="00711388" w:rsidRPr="00711388">
              <w:rPr>
                <w:lang w:val="en-GB"/>
              </w:rPr>
              <w:t>-</w:t>
            </w:r>
            <w:r w:rsidRPr="00711388">
              <w:rPr>
                <w:lang w:val="en-GB"/>
              </w:rPr>
              <w:lastRenderedPageBreak/>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 taking into consideration the diversification effect between the sub</w:t>
            </w:r>
            <w:r w:rsidR="00711388" w:rsidRPr="00711388">
              <w:rPr>
                <w:lang w:val="en-GB"/>
              </w:rPr>
              <w:t>-</w:t>
            </w:r>
            <w:r w:rsidRPr="00711388">
              <w:rPr>
                <w:lang w:val="en-GB"/>
              </w:rPr>
              <w:t>modules given in C0020/R0200.</w:t>
            </w:r>
          </w:p>
        </w:tc>
      </w:tr>
      <w:tr w:rsidR="00872AFE" w:rsidRPr="00711388" w14:paraId="1164BF21" w14:textId="77777777" w:rsidTr="00567869">
        <w:tc>
          <w:tcPr>
            <w:tcW w:w="2507" w:type="dxa"/>
            <w:tcBorders>
              <w:top w:val="single" w:sz="2" w:space="0" w:color="auto"/>
              <w:left w:val="single" w:sz="2" w:space="0" w:color="auto"/>
              <w:bottom w:val="single" w:sz="2" w:space="0" w:color="auto"/>
              <w:right w:val="single" w:sz="2" w:space="0" w:color="auto"/>
            </w:tcBorders>
          </w:tcPr>
          <w:p w14:paraId="34A4C66D" w14:textId="77777777" w:rsidR="00872AFE" w:rsidRPr="00711388" w:rsidRDefault="00872AFE" w:rsidP="00567869">
            <w:pPr>
              <w:pStyle w:val="NormalLeft"/>
              <w:rPr>
                <w:lang w:val="en-GB"/>
              </w:rPr>
            </w:pPr>
            <w:r w:rsidRPr="00711388">
              <w:rPr>
                <w:lang w:val="en-GB"/>
              </w:rPr>
              <w:lastRenderedPageBreak/>
              <w:t>C0030/R0190</w:t>
            </w:r>
          </w:p>
        </w:tc>
        <w:tc>
          <w:tcPr>
            <w:tcW w:w="2136" w:type="dxa"/>
            <w:tcBorders>
              <w:top w:val="single" w:sz="2" w:space="0" w:color="auto"/>
              <w:left w:val="single" w:sz="2" w:space="0" w:color="auto"/>
              <w:bottom w:val="single" w:sz="2" w:space="0" w:color="auto"/>
              <w:right w:val="single" w:sz="2" w:space="0" w:color="auto"/>
            </w:tcBorders>
          </w:tcPr>
          <w:p w14:paraId="305D053C" w14:textId="7635AB10"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Total Non</w:t>
            </w:r>
            <w:r w:rsidR="00711388" w:rsidRPr="00711388">
              <w:rPr>
                <w:lang w:val="en-GB"/>
              </w:rPr>
              <w:t>-</w:t>
            </w:r>
            <w:r w:rsidRPr="00711388">
              <w:rPr>
                <w:lang w:val="en-GB"/>
              </w:rPr>
              <w:t>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7B9EAD21" w14:textId="1A36D405" w:rsidR="00872AFE" w:rsidRPr="00711388" w:rsidRDefault="00872AFE" w:rsidP="00567869">
            <w:pPr>
              <w:pStyle w:val="NormalLeft"/>
              <w:rPr>
                <w:lang w:val="en-GB"/>
              </w:rPr>
            </w:pPr>
            <w:r w:rsidRPr="00711388">
              <w:rPr>
                <w:lang w:val="en-GB"/>
              </w:rPr>
              <w:t>This is the total catastrophe risk after risk mitigation arising from all the sub</w:t>
            </w:r>
            <w:r w:rsidR="00711388" w:rsidRPr="00711388">
              <w:rPr>
                <w:lang w:val="en-GB"/>
              </w:rPr>
              <w:t>-</w:t>
            </w:r>
            <w:r w:rsidRPr="00711388">
              <w:rPr>
                <w:lang w:val="en-GB"/>
              </w:rPr>
              <w:t>modules (Natural catastrophe, Non</w:t>
            </w:r>
            <w:r w:rsidR="00711388" w:rsidRPr="00711388">
              <w:rPr>
                <w:lang w:val="en-GB"/>
              </w:rPr>
              <w:t>-</w:t>
            </w:r>
            <w:r w:rsidRPr="00711388">
              <w:rPr>
                <w:lang w:val="en-GB"/>
              </w:rPr>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 before the diversification effect between the sub</w:t>
            </w:r>
            <w:r w:rsidR="00711388" w:rsidRPr="00711388">
              <w:rPr>
                <w:lang w:val="en-GB"/>
              </w:rPr>
              <w:t>-</w:t>
            </w:r>
            <w:r w:rsidRPr="00711388">
              <w:rPr>
                <w:lang w:val="en-GB"/>
              </w:rPr>
              <w:t>modules.</w:t>
            </w:r>
          </w:p>
        </w:tc>
      </w:tr>
      <w:tr w:rsidR="00872AFE" w:rsidRPr="00711388" w14:paraId="0E23A82C" w14:textId="77777777" w:rsidTr="00567869">
        <w:tc>
          <w:tcPr>
            <w:tcW w:w="2507" w:type="dxa"/>
            <w:tcBorders>
              <w:top w:val="single" w:sz="2" w:space="0" w:color="auto"/>
              <w:left w:val="single" w:sz="2" w:space="0" w:color="auto"/>
              <w:bottom w:val="single" w:sz="2" w:space="0" w:color="auto"/>
              <w:right w:val="single" w:sz="2" w:space="0" w:color="auto"/>
            </w:tcBorders>
          </w:tcPr>
          <w:p w14:paraId="61051D71" w14:textId="77777777" w:rsidR="00872AFE" w:rsidRPr="00711388" w:rsidRDefault="00872AFE" w:rsidP="00567869">
            <w:pPr>
              <w:pStyle w:val="NormalLeft"/>
              <w:rPr>
                <w:lang w:val="en-GB"/>
              </w:rPr>
            </w:pPr>
            <w:r w:rsidRPr="00711388">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1C476AB2" w14:textId="2B9A1307"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Diversification between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7AD4DEB1" w14:textId="67E13689" w:rsidR="00872AFE" w:rsidRPr="00711388" w:rsidRDefault="00872AFE" w:rsidP="00567869">
            <w:pPr>
              <w:pStyle w:val="NormalLeft"/>
              <w:rPr>
                <w:lang w:val="en-GB"/>
              </w:rPr>
            </w:pPr>
            <w:r w:rsidRPr="00711388">
              <w:rPr>
                <w:lang w:val="en-GB"/>
              </w:rPr>
              <w:t>Diversification effect arising from the aggregation of the total capital charges after risk mitigation relating to different sub</w:t>
            </w:r>
            <w:r w:rsidR="00711388" w:rsidRPr="00711388">
              <w:rPr>
                <w:lang w:val="en-GB"/>
              </w:rPr>
              <w:t>-</w:t>
            </w:r>
            <w:r w:rsidRPr="00711388">
              <w:rPr>
                <w:lang w:val="en-GB"/>
              </w:rPr>
              <w:t>modules (Natural catastrophe, Non</w:t>
            </w:r>
            <w:r w:rsidR="00711388" w:rsidRPr="00711388">
              <w:rPr>
                <w:lang w:val="en-GB"/>
              </w:rPr>
              <w:t>-</w:t>
            </w:r>
            <w:r w:rsidRPr="00711388">
              <w:rPr>
                <w:lang w:val="en-GB"/>
              </w:rPr>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w:t>
            </w:r>
          </w:p>
          <w:p w14:paraId="537016B3" w14:textId="77777777" w:rsidR="00872AFE" w:rsidRPr="00711388" w:rsidRDefault="00872AFE" w:rsidP="00567869">
            <w:pPr>
              <w:pStyle w:val="NormalLeft"/>
              <w:rPr>
                <w:lang w:val="en-GB"/>
              </w:rPr>
            </w:pPr>
          </w:p>
        </w:tc>
      </w:tr>
      <w:tr w:rsidR="00872AFE" w:rsidRPr="00711388" w14:paraId="3153D6A8" w14:textId="77777777" w:rsidTr="00567869">
        <w:tc>
          <w:tcPr>
            <w:tcW w:w="2507" w:type="dxa"/>
            <w:tcBorders>
              <w:top w:val="single" w:sz="2" w:space="0" w:color="auto"/>
              <w:left w:val="single" w:sz="2" w:space="0" w:color="auto"/>
              <w:bottom w:val="single" w:sz="2" w:space="0" w:color="auto"/>
              <w:right w:val="single" w:sz="2" w:space="0" w:color="auto"/>
            </w:tcBorders>
          </w:tcPr>
          <w:p w14:paraId="08F75CFB" w14:textId="77777777" w:rsidR="00872AFE" w:rsidRPr="00711388" w:rsidRDefault="00872AFE" w:rsidP="00567869">
            <w:pPr>
              <w:pStyle w:val="NormalLeft"/>
              <w:rPr>
                <w:lang w:val="en-GB"/>
              </w:rPr>
            </w:pPr>
            <w:r w:rsidRPr="00711388">
              <w:rPr>
                <w:lang w:val="en-GB"/>
              </w:rPr>
              <w:t>C0030/R0210</w:t>
            </w:r>
          </w:p>
        </w:tc>
        <w:tc>
          <w:tcPr>
            <w:tcW w:w="2136" w:type="dxa"/>
            <w:tcBorders>
              <w:top w:val="single" w:sz="2" w:space="0" w:color="auto"/>
              <w:left w:val="single" w:sz="2" w:space="0" w:color="auto"/>
              <w:bottom w:val="single" w:sz="2" w:space="0" w:color="auto"/>
              <w:right w:val="single" w:sz="2" w:space="0" w:color="auto"/>
            </w:tcBorders>
          </w:tcPr>
          <w:p w14:paraId="14B6B71E" w14:textId="0D8085A0"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Total Non</w:t>
            </w:r>
            <w:r w:rsidR="00711388" w:rsidRPr="00711388">
              <w:rPr>
                <w:lang w:val="en-GB"/>
              </w:rPr>
              <w:t>-</w:t>
            </w:r>
            <w:r w:rsidRPr="00711388">
              <w:rPr>
                <w:lang w:val="en-GB"/>
              </w:rPr>
              <w:t>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409BBAA3" w14:textId="25AC917E" w:rsidR="00872AFE" w:rsidRPr="00711388" w:rsidRDefault="00872AFE" w:rsidP="00567869">
            <w:pPr>
              <w:pStyle w:val="NormalLeft"/>
              <w:rPr>
                <w:lang w:val="en-GB"/>
              </w:rPr>
            </w:pPr>
            <w:r w:rsidRPr="00711388">
              <w:rPr>
                <w:lang w:val="en-GB"/>
              </w:rPr>
              <w:t>This is the total catastrophe risk after risk mitigation arising from all the sub</w:t>
            </w:r>
            <w:r w:rsidR="00711388" w:rsidRPr="00711388">
              <w:rPr>
                <w:lang w:val="en-GB"/>
              </w:rPr>
              <w:t>-</w:t>
            </w:r>
            <w:r w:rsidRPr="00711388">
              <w:rPr>
                <w:lang w:val="en-GB"/>
              </w:rPr>
              <w:t>modules (Natural catastrophe, Non</w:t>
            </w:r>
            <w:r w:rsidR="00711388" w:rsidRPr="00711388">
              <w:rPr>
                <w:lang w:val="en-GB"/>
              </w:rPr>
              <w:t>-</w:t>
            </w:r>
            <w:r w:rsidRPr="00711388">
              <w:rPr>
                <w:lang w:val="en-GB"/>
              </w:rPr>
              <w:t>proportional property reinsurance, Man</w:t>
            </w:r>
            <w:r w:rsidR="00711388" w:rsidRPr="00711388">
              <w:rPr>
                <w:lang w:val="en-GB"/>
              </w:rPr>
              <w:t>-</w:t>
            </w:r>
            <w:r w:rsidRPr="00711388">
              <w:rPr>
                <w:lang w:val="en-GB"/>
              </w:rPr>
              <w:t>made and ‘Other non</w:t>
            </w:r>
            <w:r w:rsidR="00711388" w:rsidRPr="00711388">
              <w:rPr>
                <w:lang w:val="en-GB"/>
              </w:rPr>
              <w:t>-</w:t>
            </w:r>
            <w:r w:rsidRPr="00711388">
              <w:rPr>
                <w:lang w:val="en-GB"/>
              </w:rPr>
              <w:t>life’ catastrophe risks), taking into consideration the diversification effect between the sub</w:t>
            </w:r>
            <w:r w:rsidR="00711388" w:rsidRPr="00711388">
              <w:rPr>
                <w:lang w:val="en-GB"/>
              </w:rPr>
              <w:t>-</w:t>
            </w:r>
            <w:r w:rsidRPr="00711388">
              <w:rPr>
                <w:lang w:val="en-GB"/>
              </w:rPr>
              <w:t>modules given in item C0030/R0200.</w:t>
            </w:r>
          </w:p>
        </w:tc>
      </w:tr>
      <w:tr w:rsidR="00872AFE" w:rsidRPr="00711388" w14:paraId="46C51931" w14:textId="77777777" w:rsidTr="00567869">
        <w:tc>
          <w:tcPr>
            <w:tcW w:w="2507" w:type="dxa"/>
            <w:tcBorders>
              <w:top w:val="single" w:sz="2" w:space="0" w:color="auto"/>
              <w:left w:val="single" w:sz="2" w:space="0" w:color="auto"/>
              <w:bottom w:val="single" w:sz="2" w:space="0" w:color="auto"/>
              <w:right w:val="single" w:sz="2" w:space="0" w:color="auto"/>
            </w:tcBorders>
          </w:tcPr>
          <w:p w14:paraId="785EC3E5" w14:textId="6A771D8C" w:rsidR="00872AFE" w:rsidRPr="00711388" w:rsidRDefault="00872AFE" w:rsidP="00567869">
            <w:pPr>
              <w:pStyle w:val="NormalCentered"/>
              <w:rPr>
                <w:lang w:val="en-GB"/>
              </w:rPr>
            </w:pPr>
            <w:r w:rsidRPr="00711388">
              <w:rPr>
                <w:i/>
                <w:iCs/>
                <w:lang w:val="en-GB"/>
              </w:rPr>
              <w:t xml:space="preserve">Health catastrophe risk </w:t>
            </w:r>
            <w:r w:rsidR="00845F43" w:rsidRPr="00711388">
              <w:rPr>
                <w:i/>
                <w:iCs/>
                <w:lang w:val="en-GB"/>
              </w:rPr>
              <w:t>-</w:t>
            </w:r>
            <w:r w:rsidRPr="00711388">
              <w:rPr>
                <w:i/>
                <w:iCs/>
                <w:lang w:val="en-GB"/>
              </w:rPr>
              <w:t xml:space="preserve"> Summary</w:t>
            </w:r>
          </w:p>
        </w:tc>
        <w:tc>
          <w:tcPr>
            <w:tcW w:w="2136" w:type="dxa"/>
            <w:tcBorders>
              <w:top w:val="single" w:sz="2" w:space="0" w:color="auto"/>
              <w:left w:val="single" w:sz="2" w:space="0" w:color="auto"/>
              <w:bottom w:val="single" w:sz="2" w:space="0" w:color="auto"/>
              <w:right w:val="single" w:sz="2" w:space="0" w:color="auto"/>
            </w:tcBorders>
          </w:tcPr>
          <w:p w14:paraId="668E125D" w14:textId="77777777" w:rsidR="00872AFE" w:rsidRPr="00711388" w:rsidRDefault="00872AFE" w:rsidP="00567869">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3636275" w14:textId="77777777" w:rsidR="00872AFE" w:rsidRPr="00711388" w:rsidRDefault="00872AFE" w:rsidP="00567869">
            <w:pPr>
              <w:pStyle w:val="NormalCentered"/>
              <w:rPr>
                <w:lang w:val="en-GB"/>
              </w:rPr>
            </w:pPr>
          </w:p>
        </w:tc>
      </w:tr>
      <w:tr w:rsidR="00872AFE" w:rsidRPr="00711388" w14:paraId="48A4D174" w14:textId="77777777" w:rsidTr="00567869">
        <w:tc>
          <w:tcPr>
            <w:tcW w:w="2507" w:type="dxa"/>
            <w:tcBorders>
              <w:top w:val="single" w:sz="2" w:space="0" w:color="auto"/>
              <w:left w:val="single" w:sz="2" w:space="0" w:color="auto"/>
              <w:bottom w:val="single" w:sz="2" w:space="0" w:color="auto"/>
              <w:right w:val="single" w:sz="2" w:space="0" w:color="auto"/>
            </w:tcBorders>
          </w:tcPr>
          <w:p w14:paraId="12643BDA" w14:textId="77777777" w:rsidR="00872AFE" w:rsidRPr="00711388" w:rsidRDefault="00872AFE" w:rsidP="00567869">
            <w:pPr>
              <w:pStyle w:val="NormalLeft"/>
              <w:rPr>
                <w:lang w:val="en-GB"/>
              </w:rPr>
            </w:pPr>
            <w:r w:rsidRPr="00711388">
              <w:rPr>
                <w:lang w:val="en-GB"/>
              </w:rPr>
              <w:t>C0010/R0300</w:t>
            </w:r>
          </w:p>
        </w:tc>
        <w:tc>
          <w:tcPr>
            <w:tcW w:w="2136" w:type="dxa"/>
            <w:tcBorders>
              <w:top w:val="single" w:sz="2" w:space="0" w:color="auto"/>
              <w:left w:val="single" w:sz="2" w:space="0" w:color="auto"/>
              <w:bottom w:val="single" w:sz="2" w:space="0" w:color="auto"/>
              <w:right w:val="single" w:sz="2" w:space="0" w:color="auto"/>
            </w:tcBorders>
          </w:tcPr>
          <w:p w14:paraId="2A58E5E0" w14:textId="275F879F"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Health catastrophe risk</w:t>
            </w:r>
          </w:p>
        </w:tc>
        <w:tc>
          <w:tcPr>
            <w:tcW w:w="4643" w:type="dxa"/>
            <w:tcBorders>
              <w:top w:val="single" w:sz="2" w:space="0" w:color="auto"/>
              <w:left w:val="single" w:sz="2" w:space="0" w:color="auto"/>
              <w:bottom w:val="single" w:sz="2" w:space="0" w:color="auto"/>
              <w:right w:val="single" w:sz="2" w:space="0" w:color="auto"/>
            </w:tcBorders>
          </w:tcPr>
          <w:p w14:paraId="2F778763" w14:textId="6983E746" w:rsidR="00872AFE" w:rsidRPr="00711388" w:rsidRDefault="00872AFE" w:rsidP="00567869">
            <w:pPr>
              <w:pStyle w:val="NormalLeft"/>
              <w:rPr>
                <w:lang w:val="en-GB"/>
              </w:rPr>
            </w:pPr>
            <w:r w:rsidRPr="00711388">
              <w:rPr>
                <w:lang w:val="en-GB"/>
              </w:rPr>
              <w:t>This is the total catastrophe risk before risk mitigation arising from all Health catastrophe risk sub</w:t>
            </w:r>
            <w:r w:rsidR="00711388" w:rsidRPr="00711388">
              <w:rPr>
                <w:lang w:val="en-GB"/>
              </w:rPr>
              <w:t>-</w:t>
            </w:r>
            <w:r w:rsidRPr="00711388">
              <w:rPr>
                <w:lang w:val="en-GB"/>
              </w:rPr>
              <w:t>modules and taking into consideration the diversification effect between the sub</w:t>
            </w:r>
            <w:r w:rsidR="00711388" w:rsidRPr="00711388">
              <w:rPr>
                <w:lang w:val="en-GB"/>
              </w:rPr>
              <w:t>-</w:t>
            </w:r>
            <w:r w:rsidRPr="00711388">
              <w:rPr>
                <w:lang w:val="en-GB"/>
              </w:rPr>
              <w:t>modules given in C0010/R0340.</w:t>
            </w:r>
          </w:p>
          <w:p w14:paraId="17919F9C" w14:textId="77777777" w:rsidR="00872AFE" w:rsidRPr="00711388" w:rsidRDefault="00872AFE" w:rsidP="00567869">
            <w:pPr>
              <w:pStyle w:val="NormalLeft"/>
              <w:rPr>
                <w:lang w:val="en-GB"/>
              </w:rPr>
            </w:pPr>
          </w:p>
        </w:tc>
      </w:tr>
      <w:tr w:rsidR="00872AFE" w:rsidRPr="00711388" w14:paraId="3A9C2F6C" w14:textId="77777777" w:rsidTr="00567869">
        <w:tc>
          <w:tcPr>
            <w:tcW w:w="2507" w:type="dxa"/>
            <w:tcBorders>
              <w:top w:val="single" w:sz="2" w:space="0" w:color="auto"/>
              <w:left w:val="single" w:sz="2" w:space="0" w:color="auto"/>
              <w:bottom w:val="single" w:sz="2" w:space="0" w:color="auto"/>
              <w:right w:val="single" w:sz="2" w:space="0" w:color="auto"/>
            </w:tcBorders>
          </w:tcPr>
          <w:p w14:paraId="7604284D" w14:textId="7DB98CAD" w:rsidR="00872AFE" w:rsidRPr="00711388" w:rsidRDefault="00872AFE" w:rsidP="00567869">
            <w:pPr>
              <w:pStyle w:val="NormalLeft"/>
              <w:rPr>
                <w:lang w:val="en-GB"/>
              </w:rPr>
            </w:pPr>
            <w:r w:rsidRPr="00711388">
              <w:rPr>
                <w:lang w:val="en-GB"/>
              </w:rPr>
              <w:t>C0010/R0310</w:t>
            </w:r>
            <w:r w:rsidR="00711388" w:rsidRPr="00711388">
              <w:rPr>
                <w:lang w:val="en-GB"/>
              </w:rPr>
              <w:t>-</w:t>
            </w:r>
            <w:r w:rsidRPr="00711388">
              <w:rPr>
                <w:lang w:val="en-GB"/>
              </w:rPr>
              <w:t>R0330</w:t>
            </w:r>
          </w:p>
        </w:tc>
        <w:tc>
          <w:tcPr>
            <w:tcW w:w="2136" w:type="dxa"/>
            <w:tcBorders>
              <w:top w:val="single" w:sz="2" w:space="0" w:color="auto"/>
              <w:left w:val="single" w:sz="2" w:space="0" w:color="auto"/>
              <w:bottom w:val="single" w:sz="2" w:space="0" w:color="auto"/>
              <w:right w:val="single" w:sz="2" w:space="0" w:color="auto"/>
            </w:tcBorders>
          </w:tcPr>
          <w:p w14:paraId="188B1806" w14:textId="65DC0FEF"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Health catastrophe risk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2B255002" w14:textId="5A07109B" w:rsidR="00872AFE" w:rsidRPr="00711388" w:rsidRDefault="00872AFE" w:rsidP="00567869">
            <w:pPr>
              <w:pStyle w:val="NormalLeft"/>
              <w:rPr>
                <w:lang w:val="en-GB"/>
              </w:rPr>
            </w:pPr>
            <w:r w:rsidRPr="00711388">
              <w:rPr>
                <w:lang w:val="en-GB"/>
              </w:rPr>
              <w:t>This is the total capital requirement before risk mitigation per Health catastrophe risk sub</w:t>
            </w:r>
            <w:r w:rsidR="00711388" w:rsidRPr="00711388">
              <w:rPr>
                <w:lang w:val="en-GB"/>
              </w:rPr>
              <w:t>-</w:t>
            </w:r>
            <w:r w:rsidRPr="00711388">
              <w:rPr>
                <w:lang w:val="en-GB"/>
              </w:rPr>
              <w:t>modules, taking into consideration the diversification effect between the countries.</w:t>
            </w:r>
          </w:p>
          <w:p w14:paraId="517B2E8C" w14:textId="29D76817" w:rsidR="00872AFE" w:rsidRPr="00711388" w:rsidRDefault="00872AFE" w:rsidP="00567869">
            <w:pPr>
              <w:pStyle w:val="NormalLeft"/>
              <w:rPr>
                <w:lang w:val="en-GB"/>
              </w:rPr>
            </w:pPr>
            <w:r w:rsidRPr="00711388">
              <w:rPr>
                <w:lang w:val="en-GB"/>
              </w:rPr>
              <w:lastRenderedPageBreak/>
              <w:t>Per Health catastrophe risk sub</w:t>
            </w:r>
            <w:r w:rsidR="00711388" w:rsidRPr="00711388">
              <w:rPr>
                <w:lang w:val="en-GB"/>
              </w:rPr>
              <w:t>-</w:t>
            </w:r>
            <w:r w:rsidRPr="00711388">
              <w:rPr>
                <w:lang w:val="en-GB"/>
              </w:rPr>
              <w:t>module this amount is equal to the Catastrophe Risk Charge before risk mitigation.</w:t>
            </w:r>
          </w:p>
          <w:p w14:paraId="7DB5982F" w14:textId="77777777" w:rsidR="00872AFE" w:rsidRPr="00711388" w:rsidRDefault="00872AFE" w:rsidP="00567869">
            <w:pPr>
              <w:pStyle w:val="NormalLeft"/>
              <w:rPr>
                <w:lang w:val="en-GB"/>
              </w:rPr>
            </w:pPr>
          </w:p>
        </w:tc>
      </w:tr>
      <w:tr w:rsidR="00872AFE" w:rsidRPr="00711388" w14:paraId="3E16CE44" w14:textId="77777777" w:rsidTr="00567869">
        <w:tc>
          <w:tcPr>
            <w:tcW w:w="2507" w:type="dxa"/>
            <w:tcBorders>
              <w:top w:val="single" w:sz="2" w:space="0" w:color="auto"/>
              <w:left w:val="single" w:sz="2" w:space="0" w:color="auto"/>
              <w:bottom w:val="single" w:sz="2" w:space="0" w:color="auto"/>
              <w:right w:val="single" w:sz="2" w:space="0" w:color="auto"/>
            </w:tcBorders>
          </w:tcPr>
          <w:p w14:paraId="14D40EE4" w14:textId="77777777" w:rsidR="00872AFE" w:rsidRPr="00711388" w:rsidRDefault="00872AFE" w:rsidP="00567869">
            <w:pPr>
              <w:pStyle w:val="NormalLeft"/>
              <w:rPr>
                <w:lang w:val="en-GB"/>
              </w:rPr>
            </w:pPr>
            <w:r w:rsidRPr="00711388">
              <w:rPr>
                <w:lang w:val="en-GB"/>
              </w:rPr>
              <w:lastRenderedPageBreak/>
              <w:t>C0010/R0340</w:t>
            </w:r>
          </w:p>
        </w:tc>
        <w:tc>
          <w:tcPr>
            <w:tcW w:w="2136" w:type="dxa"/>
            <w:tcBorders>
              <w:top w:val="single" w:sz="2" w:space="0" w:color="auto"/>
              <w:left w:val="single" w:sz="2" w:space="0" w:color="auto"/>
              <w:bottom w:val="single" w:sz="2" w:space="0" w:color="auto"/>
              <w:right w:val="single" w:sz="2" w:space="0" w:color="auto"/>
            </w:tcBorders>
          </w:tcPr>
          <w:p w14:paraId="264BED56" w14:textId="509EA879" w:rsidR="00872AFE" w:rsidRPr="00711388" w:rsidRDefault="00872AFE" w:rsidP="00567869">
            <w:pPr>
              <w:pStyle w:val="NormalLeft"/>
              <w:rPr>
                <w:lang w:val="en-GB"/>
              </w:rPr>
            </w:pPr>
            <w:r w:rsidRPr="00711388">
              <w:rPr>
                <w:lang w:val="en-GB"/>
              </w:rPr>
              <w:t xml:space="preserve">SCR before risk mitigation </w:t>
            </w:r>
            <w:r w:rsidR="00845F43" w:rsidRPr="00711388">
              <w:rPr>
                <w:lang w:val="en-GB"/>
              </w:rPr>
              <w:t>-</w:t>
            </w:r>
            <w:r w:rsidRPr="00711388">
              <w:rPr>
                <w:lang w:val="en-GB"/>
              </w:rPr>
              <w:t xml:space="preserve"> Diversification between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49DCD209" w14:textId="539C2E0D"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Health catastrophe risk sub</w:t>
            </w:r>
            <w:r w:rsidR="00711388" w:rsidRPr="00711388">
              <w:rPr>
                <w:lang w:val="en-GB"/>
              </w:rPr>
              <w:t>-</w:t>
            </w:r>
            <w:r w:rsidRPr="00711388">
              <w:rPr>
                <w:lang w:val="en-GB"/>
              </w:rPr>
              <w:t>modules.</w:t>
            </w:r>
          </w:p>
          <w:p w14:paraId="37727C49" w14:textId="77777777" w:rsidR="00872AFE" w:rsidRPr="00711388" w:rsidRDefault="00872AFE" w:rsidP="00567869">
            <w:pPr>
              <w:pStyle w:val="NormalLeft"/>
              <w:rPr>
                <w:lang w:val="en-GB"/>
              </w:rPr>
            </w:pPr>
          </w:p>
        </w:tc>
      </w:tr>
      <w:tr w:rsidR="00872AFE" w:rsidRPr="00711388" w14:paraId="214FBE5C" w14:textId="77777777" w:rsidTr="00567869">
        <w:tc>
          <w:tcPr>
            <w:tcW w:w="2507" w:type="dxa"/>
            <w:tcBorders>
              <w:top w:val="single" w:sz="2" w:space="0" w:color="auto"/>
              <w:left w:val="single" w:sz="2" w:space="0" w:color="auto"/>
              <w:bottom w:val="single" w:sz="2" w:space="0" w:color="auto"/>
              <w:right w:val="single" w:sz="2" w:space="0" w:color="auto"/>
            </w:tcBorders>
          </w:tcPr>
          <w:p w14:paraId="0BF3E710" w14:textId="77777777" w:rsidR="00872AFE" w:rsidRPr="00711388" w:rsidRDefault="00872AFE" w:rsidP="00567869">
            <w:pPr>
              <w:pStyle w:val="NormalLeft"/>
              <w:rPr>
                <w:lang w:val="en-GB"/>
              </w:rPr>
            </w:pPr>
            <w:r w:rsidRPr="00711388">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26F41AEB" w14:textId="238227D9"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Health catastrophe risk</w:t>
            </w:r>
          </w:p>
        </w:tc>
        <w:tc>
          <w:tcPr>
            <w:tcW w:w="4643" w:type="dxa"/>
            <w:tcBorders>
              <w:top w:val="single" w:sz="2" w:space="0" w:color="auto"/>
              <w:left w:val="single" w:sz="2" w:space="0" w:color="auto"/>
              <w:bottom w:val="single" w:sz="2" w:space="0" w:color="auto"/>
              <w:right w:val="single" w:sz="2" w:space="0" w:color="auto"/>
            </w:tcBorders>
          </w:tcPr>
          <w:p w14:paraId="7DB9757F" w14:textId="1A62A802" w:rsidR="00872AFE" w:rsidRPr="00711388" w:rsidRDefault="00872AFE" w:rsidP="00567869">
            <w:pPr>
              <w:pStyle w:val="NormalLeft"/>
              <w:rPr>
                <w:lang w:val="en-GB"/>
              </w:rPr>
            </w:pPr>
            <w:r w:rsidRPr="00711388">
              <w:rPr>
                <w:lang w:val="en-GB"/>
              </w:rPr>
              <w:t>This is the total risk mitigation effect of the undertaking's specific reinsurance contracts and special purpose vehicles arising from all Health catastrophe risk sub</w:t>
            </w:r>
            <w:r w:rsidR="00711388" w:rsidRPr="00711388">
              <w:rPr>
                <w:lang w:val="en-GB"/>
              </w:rPr>
              <w:t>-</w:t>
            </w:r>
            <w:r w:rsidRPr="00711388">
              <w:rPr>
                <w:lang w:val="en-GB"/>
              </w:rPr>
              <w:t>modules and taking into consideration the diversification effect between the sub</w:t>
            </w:r>
            <w:r w:rsidR="00711388" w:rsidRPr="00711388">
              <w:rPr>
                <w:lang w:val="en-GB"/>
              </w:rPr>
              <w:t>-</w:t>
            </w:r>
            <w:r w:rsidRPr="00711388">
              <w:rPr>
                <w:lang w:val="en-GB"/>
              </w:rPr>
              <w:t>modules given in C0020/R0340.</w:t>
            </w:r>
          </w:p>
          <w:p w14:paraId="4EDD77F5" w14:textId="77777777" w:rsidR="00872AFE" w:rsidRPr="00711388" w:rsidRDefault="00872AFE" w:rsidP="00567869">
            <w:pPr>
              <w:pStyle w:val="NormalLeft"/>
              <w:rPr>
                <w:lang w:val="en-GB"/>
              </w:rPr>
            </w:pPr>
          </w:p>
        </w:tc>
      </w:tr>
      <w:tr w:rsidR="00872AFE" w:rsidRPr="00711388" w14:paraId="6B66339F" w14:textId="77777777" w:rsidTr="00567869">
        <w:tc>
          <w:tcPr>
            <w:tcW w:w="2507" w:type="dxa"/>
            <w:tcBorders>
              <w:top w:val="single" w:sz="2" w:space="0" w:color="auto"/>
              <w:left w:val="single" w:sz="2" w:space="0" w:color="auto"/>
              <w:bottom w:val="single" w:sz="2" w:space="0" w:color="auto"/>
              <w:right w:val="single" w:sz="2" w:space="0" w:color="auto"/>
            </w:tcBorders>
          </w:tcPr>
          <w:p w14:paraId="0B46866C" w14:textId="46FD0E81" w:rsidR="00872AFE" w:rsidRPr="00711388" w:rsidRDefault="00872AFE" w:rsidP="00567869">
            <w:pPr>
              <w:pStyle w:val="NormalLeft"/>
              <w:rPr>
                <w:lang w:val="en-GB"/>
              </w:rPr>
            </w:pPr>
            <w:r w:rsidRPr="00711388">
              <w:rPr>
                <w:lang w:val="en-GB"/>
              </w:rPr>
              <w:t>C0020/R0310</w:t>
            </w:r>
            <w:r w:rsidR="00711388" w:rsidRPr="00711388">
              <w:rPr>
                <w:lang w:val="en-GB"/>
              </w:rPr>
              <w:t>-</w:t>
            </w:r>
            <w:r w:rsidRPr="00711388">
              <w:rPr>
                <w:lang w:val="en-GB"/>
              </w:rPr>
              <w:t>R0330</w:t>
            </w:r>
          </w:p>
        </w:tc>
        <w:tc>
          <w:tcPr>
            <w:tcW w:w="2136" w:type="dxa"/>
            <w:tcBorders>
              <w:top w:val="single" w:sz="2" w:space="0" w:color="auto"/>
              <w:left w:val="single" w:sz="2" w:space="0" w:color="auto"/>
              <w:bottom w:val="single" w:sz="2" w:space="0" w:color="auto"/>
              <w:right w:val="single" w:sz="2" w:space="0" w:color="auto"/>
            </w:tcBorders>
          </w:tcPr>
          <w:p w14:paraId="2B9F9D26" w14:textId="3F30F95F"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Health catastrophe risk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255C9253" w14:textId="0704BBC8" w:rsidR="00872AFE" w:rsidRPr="00711388" w:rsidRDefault="00872AFE" w:rsidP="00567869">
            <w:pPr>
              <w:pStyle w:val="NormalLeft"/>
              <w:rPr>
                <w:lang w:val="en-GB"/>
              </w:rPr>
            </w:pPr>
            <w:r w:rsidRPr="00711388">
              <w:rPr>
                <w:lang w:val="en-GB"/>
              </w:rPr>
              <w:t>This is the total risk mitigation effect of the undertaking's specific reinsurance contracts and special purpose vehicles per Health catastrophe risk sub</w:t>
            </w:r>
            <w:r w:rsidR="00711388" w:rsidRPr="00711388">
              <w:rPr>
                <w:lang w:val="en-GB"/>
              </w:rPr>
              <w:t>-</w:t>
            </w:r>
            <w:r w:rsidRPr="00711388">
              <w:rPr>
                <w:lang w:val="en-GB"/>
              </w:rPr>
              <w:t>module.</w:t>
            </w:r>
          </w:p>
        </w:tc>
      </w:tr>
      <w:tr w:rsidR="00872AFE" w:rsidRPr="00711388" w14:paraId="5F71F80D" w14:textId="77777777" w:rsidTr="00567869">
        <w:tc>
          <w:tcPr>
            <w:tcW w:w="2507" w:type="dxa"/>
            <w:tcBorders>
              <w:top w:val="single" w:sz="2" w:space="0" w:color="auto"/>
              <w:left w:val="single" w:sz="2" w:space="0" w:color="auto"/>
              <w:bottom w:val="single" w:sz="2" w:space="0" w:color="auto"/>
              <w:right w:val="single" w:sz="2" w:space="0" w:color="auto"/>
            </w:tcBorders>
          </w:tcPr>
          <w:p w14:paraId="4AD740D0" w14:textId="77777777" w:rsidR="00872AFE" w:rsidRPr="00711388" w:rsidRDefault="00872AFE" w:rsidP="00567869">
            <w:pPr>
              <w:pStyle w:val="NormalLeft"/>
              <w:rPr>
                <w:lang w:val="en-GB"/>
              </w:rPr>
            </w:pPr>
            <w:r w:rsidRPr="00711388">
              <w:rPr>
                <w:lang w:val="en-GB"/>
              </w:rPr>
              <w:t>C0020/R0340</w:t>
            </w:r>
          </w:p>
        </w:tc>
        <w:tc>
          <w:tcPr>
            <w:tcW w:w="2136" w:type="dxa"/>
            <w:tcBorders>
              <w:top w:val="single" w:sz="2" w:space="0" w:color="auto"/>
              <w:left w:val="single" w:sz="2" w:space="0" w:color="auto"/>
              <w:bottom w:val="single" w:sz="2" w:space="0" w:color="auto"/>
              <w:right w:val="single" w:sz="2" w:space="0" w:color="auto"/>
            </w:tcBorders>
          </w:tcPr>
          <w:p w14:paraId="3EDE54B0" w14:textId="570DDFEF" w:rsidR="00872AFE" w:rsidRPr="00711388" w:rsidRDefault="00872AFE" w:rsidP="00567869">
            <w:pPr>
              <w:pStyle w:val="NormalLeft"/>
              <w:rPr>
                <w:lang w:val="en-GB"/>
              </w:rPr>
            </w:pPr>
            <w:r w:rsidRPr="00711388">
              <w:rPr>
                <w:lang w:val="en-GB"/>
              </w:rPr>
              <w:t xml:space="preserve">Total risk mitigation </w:t>
            </w:r>
            <w:r w:rsidR="00845F43" w:rsidRPr="00711388">
              <w:rPr>
                <w:lang w:val="en-GB"/>
              </w:rPr>
              <w:t>-</w:t>
            </w:r>
            <w:r w:rsidRPr="00711388">
              <w:rPr>
                <w:lang w:val="en-GB"/>
              </w:rPr>
              <w:t xml:space="preserve"> Diversification between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7263B7B4" w14:textId="2E719A9A" w:rsidR="00872AFE" w:rsidRPr="00711388" w:rsidRDefault="00872AFE" w:rsidP="00567869">
            <w:pPr>
              <w:pStyle w:val="NormalLeft"/>
              <w:rPr>
                <w:lang w:val="en-GB"/>
              </w:rPr>
            </w:pPr>
            <w:r w:rsidRPr="00711388">
              <w:rPr>
                <w:lang w:val="en-GB"/>
              </w:rPr>
              <w:t>Diversification effect arising from the aggregation of the risk mitigation effect of the undertaking's specific reinsurance contracts and special purpose vehicles relating to different Health catastrophe risk sub</w:t>
            </w:r>
            <w:r w:rsidR="00711388" w:rsidRPr="00711388">
              <w:rPr>
                <w:lang w:val="en-GB"/>
              </w:rPr>
              <w:t>-</w:t>
            </w:r>
            <w:r w:rsidRPr="00711388">
              <w:rPr>
                <w:lang w:val="en-GB"/>
              </w:rPr>
              <w:t>modules.</w:t>
            </w:r>
          </w:p>
          <w:p w14:paraId="768B7770" w14:textId="77777777" w:rsidR="00872AFE" w:rsidRPr="00711388" w:rsidRDefault="00872AFE" w:rsidP="00567869">
            <w:pPr>
              <w:pStyle w:val="NormalLeft"/>
              <w:rPr>
                <w:lang w:val="en-GB"/>
              </w:rPr>
            </w:pPr>
          </w:p>
        </w:tc>
      </w:tr>
      <w:tr w:rsidR="00872AFE" w:rsidRPr="00711388" w14:paraId="55408B3C" w14:textId="77777777" w:rsidTr="00567869">
        <w:tc>
          <w:tcPr>
            <w:tcW w:w="2507" w:type="dxa"/>
            <w:tcBorders>
              <w:top w:val="single" w:sz="2" w:space="0" w:color="auto"/>
              <w:left w:val="single" w:sz="2" w:space="0" w:color="auto"/>
              <w:bottom w:val="single" w:sz="2" w:space="0" w:color="auto"/>
              <w:right w:val="single" w:sz="2" w:space="0" w:color="auto"/>
            </w:tcBorders>
          </w:tcPr>
          <w:p w14:paraId="3245E802" w14:textId="77777777" w:rsidR="00872AFE" w:rsidRPr="00711388" w:rsidRDefault="00872AFE" w:rsidP="00567869">
            <w:pPr>
              <w:pStyle w:val="NormalLeft"/>
              <w:rPr>
                <w:lang w:val="en-GB"/>
              </w:rPr>
            </w:pPr>
            <w:r w:rsidRPr="00711388">
              <w:rPr>
                <w:lang w:val="en-GB"/>
              </w:rPr>
              <w:t>C0030/R0300</w:t>
            </w:r>
          </w:p>
        </w:tc>
        <w:tc>
          <w:tcPr>
            <w:tcW w:w="2136" w:type="dxa"/>
            <w:tcBorders>
              <w:top w:val="single" w:sz="2" w:space="0" w:color="auto"/>
              <w:left w:val="single" w:sz="2" w:space="0" w:color="auto"/>
              <w:bottom w:val="single" w:sz="2" w:space="0" w:color="auto"/>
              <w:right w:val="single" w:sz="2" w:space="0" w:color="auto"/>
            </w:tcBorders>
          </w:tcPr>
          <w:p w14:paraId="3EE27409" w14:textId="5AED1FB9"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Health catastrophe risk</w:t>
            </w:r>
          </w:p>
        </w:tc>
        <w:tc>
          <w:tcPr>
            <w:tcW w:w="4643" w:type="dxa"/>
            <w:tcBorders>
              <w:top w:val="single" w:sz="2" w:space="0" w:color="auto"/>
              <w:left w:val="single" w:sz="2" w:space="0" w:color="auto"/>
              <w:bottom w:val="single" w:sz="2" w:space="0" w:color="auto"/>
              <w:right w:val="single" w:sz="2" w:space="0" w:color="auto"/>
            </w:tcBorders>
          </w:tcPr>
          <w:p w14:paraId="108A58E9" w14:textId="0F317048" w:rsidR="00872AFE" w:rsidRPr="00711388" w:rsidRDefault="00872AFE" w:rsidP="00567869">
            <w:pPr>
              <w:pStyle w:val="NormalLeft"/>
              <w:rPr>
                <w:lang w:val="en-GB"/>
              </w:rPr>
            </w:pPr>
            <w:r w:rsidRPr="00711388">
              <w:rPr>
                <w:lang w:val="en-GB"/>
              </w:rPr>
              <w:t>This is the total catastrophe risk after risk mitigation arising from all Health catastrophe risk sub</w:t>
            </w:r>
            <w:r w:rsidR="00711388" w:rsidRPr="00711388">
              <w:rPr>
                <w:lang w:val="en-GB"/>
              </w:rPr>
              <w:t>-</w:t>
            </w:r>
            <w:r w:rsidRPr="00711388">
              <w:rPr>
                <w:lang w:val="en-GB"/>
              </w:rPr>
              <w:t>modules and taking into consideration the diversification effect between the sub</w:t>
            </w:r>
            <w:r w:rsidR="00711388" w:rsidRPr="00711388">
              <w:rPr>
                <w:lang w:val="en-GB"/>
              </w:rPr>
              <w:t>-</w:t>
            </w:r>
            <w:r w:rsidRPr="00711388">
              <w:rPr>
                <w:lang w:val="en-GB"/>
              </w:rPr>
              <w:t>modules given in C0030/R0340.</w:t>
            </w:r>
          </w:p>
          <w:p w14:paraId="26819BBE" w14:textId="77777777" w:rsidR="00872AFE" w:rsidRPr="00711388" w:rsidRDefault="00872AFE" w:rsidP="00567869">
            <w:pPr>
              <w:pStyle w:val="NormalLeft"/>
              <w:rPr>
                <w:lang w:val="en-GB"/>
              </w:rPr>
            </w:pPr>
          </w:p>
        </w:tc>
      </w:tr>
      <w:tr w:rsidR="00872AFE" w:rsidRPr="00711388" w14:paraId="60898BF6" w14:textId="77777777" w:rsidTr="00567869">
        <w:tc>
          <w:tcPr>
            <w:tcW w:w="2507" w:type="dxa"/>
            <w:tcBorders>
              <w:top w:val="single" w:sz="2" w:space="0" w:color="auto"/>
              <w:left w:val="single" w:sz="2" w:space="0" w:color="auto"/>
              <w:bottom w:val="single" w:sz="2" w:space="0" w:color="auto"/>
              <w:right w:val="single" w:sz="2" w:space="0" w:color="auto"/>
            </w:tcBorders>
          </w:tcPr>
          <w:p w14:paraId="282A5404" w14:textId="6C213881" w:rsidR="00872AFE" w:rsidRPr="00711388" w:rsidRDefault="00872AFE" w:rsidP="00567869">
            <w:pPr>
              <w:pStyle w:val="NormalLeft"/>
              <w:rPr>
                <w:lang w:val="en-GB"/>
              </w:rPr>
            </w:pPr>
            <w:r w:rsidRPr="00711388">
              <w:rPr>
                <w:lang w:val="en-GB"/>
              </w:rPr>
              <w:t>C0030/R0310</w:t>
            </w:r>
            <w:r w:rsidR="00711388" w:rsidRPr="00711388">
              <w:rPr>
                <w:lang w:val="en-GB"/>
              </w:rPr>
              <w:t>-</w:t>
            </w:r>
            <w:r w:rsidRPr="00711388">
              <w:rPr>
                <w:lang w:val="en-GB"/>
              </w:rPr>
              <w:t>R0330</w:t>
            </w:r>
          </w:p>
        </w:tc>
        <w:tc>
          <w:tcPr>
            <w:tcW w:w="2136" w:type="dxa"/>
            <w:tcBorders>
              <w:top w:val="single" w:sz="2" w:space="0" w:color="auto"/>
              <w:left w:val="single" w:sz="2" w:space="0" w:color="auto"/>
              <w:bottom w:val="single" w:sz="2" w:space="0" w:color="auto"/>
              <w:right w:val="single" w:sz="2" w:space="0" w:color="auto"/>
            </w:tcBorders>
          </w:tcPr>
          <w:p w14:paraId="7AE5E169" w14:textId="75A2C4E3"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Health catastrophe risk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60056FAE" w14:textId="38027913" w:rsidR="00872AFE" w:rsidRPr="00711388" w:rsidRDefault="00872AFE" w:rsidP="00567869">
            <w:pPr>
              <w:pStyle w:val="NormalLeft"/>
              <w:rPr>
                <w:lang w:val="en-GB"/>
              </w:rPr>
            </w:pPr>
            <w:r w:rsidRPr="00711388">
              <w:rPr>
                <w:lang w:val="en-GB"/>
              </w:rPr>
              <w:t>This is the total capital requirement after risk mitigation per Health catastrophe risk sub</w:t>
            </w:r>
            <w:r w:rsidR="00711388" w:rsidRPr="00711388">
              <w:rPr>
                <w:lang w:val="en-GB"/>
              </w:rPr>
              <w:t>-</w:t>
            </w:r>
            <w:r w:rsidRPr="00711388">
              <w:rPr>
                <w:lang w:val="en-GB"/>
              </w:rPr>
              <w:t>module, taking into consideration the diversification effect between countries.</w:t>
            </w:r>
          </w:p>
          <w:p w14:paraId="4B9A4DD6" w14:textId="58192962" w:rsidR="00872AFE" w:rsidRPr="00711388" w:rsidRDefault="00872AFE" w:rsidP="00567869">
            <w:pPr>
              <w:pStyle w:val="NormalLeft"/>
              <w:rPr>
                <w:lang w:val="en-GB"/>
              </w:rPr>
            </w:pPr>
            <w:r w:rsidRPr="00711388">
              <w:rPr>
                <w:lang w:val="en-GB"/>
              </w:rPr>
              <w:lastRenderedPageBreak/>
              <w:t>Per Health catastrophe risk sub</w:t>
            </w:r>
            <w:r w:rsidR="00711388" w:rsidRPr="00711388">
              <w:rPr>
                <w:lang w:val="en-GB"/>
              </w:rPr>
              <w:t>-</w:t>
            </w:r>
            <w:r w:rsidRPr="00711388">
              <w:rPr>
                <w:lang w:val="en-GB"/>
              </w:rPr>
              <w:t>module this amount is equal to the Catastrophe Risk Charge after risk mitigation.</w:t>
            </w:r>
          </w:p>
          <w:p w14:paraId="79A8EC98" w14:textId="77777777" w:rsidR="00872AFE" w:rsidRPr="00711388" w:rsidRDefault="00872AFE" w:rsidP="00567869">
            <w:pPr>
              <w:pStyle w:val="NormalLeft"/>
              <w:rPr>
                <w:lang w:val="en-GB"/>
              </w:rPr>
            </w:pPr>
          </w:p>
        </w:tc>
      </w:tr>
      <w:tr w:rsidR="00872AFE" w:rsidRPr="00711388" w14:paraId="3CC372A3" w14:textId="77777777" w:rsidTr="00567869">
        <w:tc>
          <w:tcPr>
            <w:tcW w:w="2507" w:type="dxa"/>
            <w:tcBorders>
              <w:top w:val="single" w:sz="2" w:space="0" w:color="auto"/>
              <w:left w:val="single" w:sz="2" w:space="0" w:color="auto"/>
              <w:bottom w:val="single" w:sz="2" w:space="0" w:color="auto"/>
              <w:right w:val="single" w:sz="2" w:space="0" w:color="auto"/>
            </w:tcBorders>
          </w:tcPr>
          <w:p w14:paraId="17CB493E" w14:textId="77777777" w:rsidR="00872AFE" w:rsidRPr="00711388" w:rsidRDefault="00872AFE" w:rsidP="00567869">
            <w:pPr>
              <w:pStyle w:val="NormalLeft"/>
              <w:rPr>
                <w:lang w:val="en-GB"/>
              </w:rPr>
            </w:pPr>
            <w:r w:rsidRPr="00711388">
              <w:rPr>
                <w:lang w:val="en-GB"/>
              </w:rPr>
              <w:lastRenderedPageBreak/>
              <w:t>C0030/R0340</w:t>
            </w:r>
          </w:p>
        </w:tc>
        <w:tc>
          <w:tcPr>
            <w:tcW w:w="2136" w:type="dxa"/>
            <w:tcBorders>
              <w:top w:val="single" w:sz="2" w:space="0" w:color="auto"/>
              <w:left w:val="single" w:sz="2" w:space="0" w:color="auto"/>
              <w:bottom w:val="single" w:sz="2" w:space="0" w:color="auto"/>
              <w:right w:val="single" w:sz="2" w:space="0" w:color="auto"/>
            </w:tcBorders>
          </w:tcPr>
          <w:p w14:paraId="6CC58013" w14:textId="62048501" w:rsidR="00872AFE" w:rsidRPr="00711388" w:rsidRDefault="00872AFE" w:rsidP="00567869">
            <w:pPr>
              <w:pStyle w:val="NormalLeft"/>
              <w:rPr>
                <w:lang w:val="en-GB"/>
              </w:rPr>
            </w:pPr>
            <w:r w:rsidRPr="00711388">
              <w:rPr>
                <w:lang w:val="en-GB"/>
              </w:rPr>
              <w:t xml:space="preserve">SCR after risk mitigation </w:t>
            </w:r>
            <w:r w:rsidR="00845F43" w:rsidRPr="00711388">
              <w:rPr>
                <w:lang w:val="en-GB"/>
              </w:rPr>
              <w:t>-</w:t>
            </w:r>
            <w:r w:rsidRPr="00711388">
              <w:rPr>
                <w:lang w:val="en-GB"/>
              </w:rPr>
              <w:t xml:space="preserve"> Diversification between sub</w:t>
            </w:r>
            <w:r w:rsidR="00711388" w:rsidRPr="00711388">
              <w:rPr>
                <w:lang w:val="en-GB"/>
              </w:rPr>
              <w:t>-</w:t>
            </w:r>
            <w:r w:rsidRPr="00711388">
              <w:rPr>
                <w:lang w:val="en-GB"/>
              </w:rPr>
              <w:t>modules</w:t>
            </w:r>
          </w:p>
        </w:tc>
        <w:tc>
          <w:tcPr>
            <w:tcW w:w="4643" w:type="dxa"/>
            <w:tcBorders>
              <w:top w:val="single" w:sz="2" w:space="0" w:color="auto"/>
              <w:left w:val="single" w:sz="2" w:space="0" w:color="auto"/>
              <w:bottom w:val="single" w:sz="2" w:space="0" w:color="auto"/>
              <w:right w:val="single" w:sz="2" w:space="0" w:color="auto"/>
            </w:tcBorders>
          </w:tcPr>
          <w:p w14:paraId="6FCF4DB7" w14:textId="651A9796" w:rsidR="00872AFE" w:rsidRPr="00711388" w:rsidRDefault="00872AFE" w:rsidP="00567869">
            <w:pPr>
              <w:pStyle w:val="NormalLeft"/>
              <w:rPr>
                <w:lang w:val="en-GB"/>
              </w:rPr>
            </w:pPr>
            <w:r w:rsidRPr="00711388">
              <w:rPr>
                <w:lang w:val="en-GB"/>
              </w:rPr>
              <w:t>Diversification effect arising from the aggregation of the total capital charges after risk mitigation relating to different Health catastrophe risk sub</w:t>
            </w:r>
            <w:r w:rsidR="00711388" w:rsidRPr="00711388">
              <w:rPr>
                <w:lang w:val="en-GB"/>
              </w:rPr>
              <w:t>-</w:t>
            </w:r>
            <w:r w:rsidRPr="00711388">
              <w:rPr>
                <w:lang w:val="en-GB"/>
              </w:rPr>
              <w:t>modules.</w:t>
            </w:r>
          </w:p>
          <w:p w14:paraId="7EE54636" w14:textId="77777777" w:rsidR="00872AFE" w:rsidRPr="00711388" w:rsidRDefault="00872AFE" w:rsidP="00567869">
            <w:pPr>
              <w:pStyle w:val="NormalLeft"/>
              <w:rPr>
                <w:lang w:val="en-GB"/>
              </w:rPr>
            </w:pPr>
          </w:p>
        </w:tc>
      </w:tr>
      <w:tr w:rsidR="0035798D" w:rsidRPr="00711388" w14:paraId="1C80FEE3" w14:textId="77777777" w:rsidTr="00B4787E">
        <w:tc>
          <w:tcPr>
            <w:tcW w:w="9286" w:type="dxa"/>
            <w:gridSpan w:val="3"/>
            <w:tcBorders>
              <w:top w:val="single" w:sz="2" w:space="0" w:color="auto"/>
              <w:left w:val="single" w:sz="2" w:space="0" w:color="auto"/>
              <w:bottom w:val="single" w:sz="2" w:space="0" w:color="auto"/>
              <w:right w:val="single" w:sz="2" w:space="0" w:color="auto"/>
            </w:tcBorders>
          </w:tcPr>
          <w:p w14:paraId="0C971EB0" w14:textId="488F3CF3" w:rsidR="0035798D" w:rsidRPr="00711388" w:rsidRDefault="0035798D">
            <w:pPr>
              <w:pStyle w:val="NormalCentered"/>
              <w:jc w:val="left"/>
              <w:rPr>
                <w:lang w:val="en-GB"/>
              </w:rPr>
              <w:pPrChange w:id="7211" w:author="Author">
                <w:pPr>
                  <w:pStyle w:val="NormalCentered"/>
                </w:pPr>
              </w:pPrChange>
            </w:pPr>
            <w:r w:rsidRPr="00711388">
              <w:rPr>
                <w:i/>
                <w:iCs/>
                <w:lang w:val="en-GB"/>
              </w:rPr>
              <w:t>Non-life catastrophe risk</w:t>
            </w:r>
          </w:p>
        </w:tc>
      </w:tr>
      <w:tr w:rsidR="0035798D" w:rsidRPr="00711388" w14:paraId="0016FE2E" w14:textId="77777777" w:rsidTr="004A0C19">
        <w:tc>
          <w:tcPr>
            <w:tcW w:w="9286" w:type="dxa"/>
            <w:gridSpan w:val="3"/>
            <w:tcBorders>
              <w:top w:val="single" w:sz="2" w:space="0" w:color="auto"/>
              <w:left w:val="single" w:sz="2" w:space="0" w:color="auto"/>
              <w:bottom w:val="single" w:sz="2" w:space="0" w:color="auto"/>
              <w:right w:val="single" w:sz="2" w:space="0" w:color="auto"/>
            </w:tcBorders>
          </w:tcPr>
          <w:p w14:paraId="22ADC979" w14:textId="7337078A" w:rsidR="0035798D" w:rsidRPr="00711388" w:rsidRDefault="0035798D">
            <w:pPr>
              <w:pStyle w:val="NormalCentered"/>
              <w:jc w:val="left"/>
              <w:rPr>
                <w:lang w:val="en-GB"/>
              </w:rPr>
              <w:pPrChange w:id="7212" w:author="Author">
                <w:pPr>
                  <w:pStyle w:val="NormalCentered"/>
                </w:pPr>
              </w:pPrChange>
            </w:pPr>
            <w:r w:rsidRPr="00711388">
              <w:rPr>
                <w:i/>
                <w:iCs/>
                <w:lang w:val="en-GB"/>
              </w:rPr>
              <w:t>Natural catastrophe risk - Windstorm</w:t>
            </w:r>
          </w:p>
        </w:tc>
      </w:tr>
      <w:tr w:rsidR="00872AFE" w:rsidRPr="00711388" w14:paraId="6260153E" w14:textId="77777777" w:rsidTr="00567869">
        <w:tc>
          <w:tcPr>
            <w:tcW w:w="2507" w:type="dxa"/>
            <w:tcBorders>
              <w:top w:val="single" w:sz="2" w:space="0" w:color="auto"/>
              <w:left w:val="single" w:sz="2" w:space="0" w:color="auto"/>
              <w:bottom w:val="single" w:sz="2" w:space="0" w:color="auto"/>
              <w:right w:val="single" w:sz="2" w:space="0" w:color="auto"/>
            </w:tcBorders>
          </w:tcPr>
          <w:p w14:paraId="0D21C850" w14:textId="72EAA623" w:rsidR="00872AFE" w:rsidRPr="00711388" w:rsidRDefault="00872AFE" w:rsidP="00567869">
            <w:pPr>
              <w:pStyle w:val="NormalLeft"/>
              <w:rPr>
                <w:lang w:val="en-GB"/>
              </w:rPr>
            </w:pPr>
            <w:r w:rsidRPr="00711388">
              <w:rPr>
                <w:lang w:val="en-GB"/>
              </w:rPr>
              <w:t>C0040/R0610</w:t>
            </w:r>
            <w:r w:rsidR="00711388" w:rsidRPr="00711388">
              <w:rPr>
                <w:lang w:val="en-GB"/>
              </w:rPr>
              <w:t>-</w:t>
            </w:r>
            <w:r w:rsidRPr="00711388">
              <w:rPr>
                <w:lang w:val="en-GB"/>
              </w:rPr>
              <w:t>R0780</w:t>
            </w:r>
          </w:p>
        </w:tc>
        <w:tc>
          <w:tcPr>
            <w:tcW w:w="2136" w:type="dxa"/>
            <w:tcBorders>
              <w:top w:val="single" w:sz="2" w:space="0" w:color="auto"/>
              <w:left w:val="single" w:sz="2" w:space="0" w:color="auto"/>
              <w:bottom w:val="single" w:sz="2" w:space="0" w:color="auto"/>
              <w:right w:val="single" w:sz="2" w:space="0" w:color="auto"/>
            </w:tcBorders>
          </w:tcPr>
          <w:p w14:paraId="640E4EDF" w14:textId="3AA9723C" w:rsidR="00872AFE" w:rsidRPr="00711388" w:rsidRDefault="00872AFE" w:rsidP="00567869">
            <w:pPr>
              <w:pStyle w:val="NormalLeft"/>
              <w:rPr>
                <w:lang w:val="en-GB"/>
              </w:rPr>
            </w:pPr>
            <w:r w:rsidRPr="00711388">
              <w:rPr>
                <w:lang w:val="en-GB"/>
              </w:rPr>
              <w:t xml:space="preserve">Estimation of the gross premium to be earned </w:t>
            </w:r>
            <w:r w:rsidR="00845F43" w:rsidRPr="00711388">
              <w:rPr>
                <w:lang w:val="en-GB"/>
              </w:rPr>
              <w:t>-</w:t>
            </w:r>
            <w:r w:rsidRPr="00711388">
              <w:rPr>
                <w:lang w:val="en-GB"/>
              </w:rPr>
              <w:t xml:space="preserve"> Other Regions</w:t>
            </w:r>
          </w:p>
        </w:tc>
        <w:tc>
          <w:tcPr>
            <w:tcW w:w="4643" w:type="dxa"/>
            <w:tcBorders>
              <w:top w:val="single" w:sz="2" w:space="0" w:color="auto"/>
              <w:left w:val="single" w:sz="2" w:space="0" w:color="auto"/>
              <w:bottom w:val="single" w:sz="2" w:space="0" w:color="auto"/>
              <w:right w:val="single" w:sz="2" w:space="0" w:color="auto"/>
            </w:tcBorders>
          </w:tcPr>
          <w:p w14:paraId="13F4B625" w14:textId="77777777" w:rsidR="00872AFE" w:rsidRPr="00711388" w:rsidRDefault="00872AFE" w:rsidP="00567869">
            <w:pPr>
              <w:pStyle w:val="NormalLeft"/>
              <w:rPr>
                <w:lang w:val="en-GB"/>
              </w:rPr>
            </w:pPr>
            <w:r w:rsidRPr="00711388">
              <w:rPr>
                <w:lang w:val="en-GB"/>
              </w:rPr>
              <w:t>An estimate of the premiums to be earned by the insurance or reinsurance undertaking, during the following year in relation to the 14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 Fire and other damage covering windstorm risk, including the proportional reinsurance obligations and marine, aviation and transport insurance covering onshore property damage by windstorm, including the proportional reinsurance obligations.</w:t>
            </w:r>
          </w:p>
          <w:p w14:paraId="2DFC77BE" w14:textId="77777777" w:rsidR="00872AFE" w:rsidRPr="00711388" w:rsidRDefault="00872AFE" w:rsidP="00567869">
            <w:pPr>
              <w:pStyle w:val="NormalLeft"/>
              <w:rPr>
                <w:lang w:val="en-GB"/>
              </w:rPr>
            </w:pPr>
            <w:r w:rsidRPr="00711388">
              <w:rPr>
                <w:lang w:val="en-GB"/>
              </w:rPr>
              <w:t>Premiums shall be gross, without deduction of premiums for reinsurance contracts.</w:t>
            </w:r>
          </w:p>
          <w:p w14:paraId="498A86BE" w14:textId="77777777" w:rsidR="00872AFE" w:rsidRPr="00711388" w:rsidRDefault="00872AFE" w:rsidP="00567869">
            <w:pPr>
              <w:pStyle w:val="NormalLeft"/>
              <w:rPr>
                <w:lang w:val="en-GB"/>
              </w:rPr>
            </w:pPr>
          </w:p>
        </w:tc>
      </w:tr>
      <w:tr w:rsidR="00872AFE" w:rsidRPr="00711388" w14:paraId="10BC2428" w14:textId="77777777" w:rsidTr="00567869">
        <w:tc>
          <w:tcPr>
            <w:tcW w:w="2507" w:type="dxa"/>
            <w:tcBorders>
              <w:top w:val="single" w:sz="2" w:space="0" w:color="auto"/>
              <w:left w:val="single" w:sz="2" w:space="0" w:color="auto"/>
              <w:bottom w:val="single" w:sz="2" w:space="0" w:color="auto"/>
              <w:right w:val="single" w:sz="2" w:space="0" w:color="auto"/>
            </w:tcBorders>
          </w:tcPr>
          <w:p w14:paraId="1B1BCCC8" w14:textId="77777777" w:rsidR="00872AFE" w:rsidRPr="00711388" w:rsidRDefault="00872AFE" w:rsidP="00567869">
            <w:pPr>
              <w:pStyle w:val="NormalLeft"/>
              <w:rPr>
                <w:lang w:val="en-GB"/>
              </w:rPr>
            </w:pPr>
            <w:r w:rsidRPr="00711388">
              <w:rPr>
                <w:lang w:val="en-GB"/>
              </w:rPr>
              <w:t>C0040/R0790</w:t>
            </w:r>
          </w:p>
        </w:tc>
        <w:tc>
          <w:tcPr>
            <w:tcW w:w="2136" w:type="dxa"/>
            <w:tcBorders>
              <w:top w:val="single" w:sz="2" w:space="0" w:color="auto"/>
              <w:left w:val="single" w:sz="2" w:space="0" w:color="auto"/>
              <w:bottom w:val="single" w:sz="2" w:space="0" w:color="auto"/>
              <w:right w:val="single" w:sz="2" w:space="0" w:color="auto"/>
            </w:tcBorders>
          </w:tcPr>
          <w:p w14:paraId="148BE5A8" w14:textId="67AB6AF1" w:rsidR="00872AFE" w:rsidRPr="00711388" w:rsidRDefault="00872AFE" w:rsidP="00567869">
            <w:pPr>
              <w:pStyle w:val="NormalLeft"/>
              <w:rPr>
                <w:lang w:val="en-GB"/>
              </w:rPr>
            </w:pPr>
            <w:r w:rsidRPr="00711388">
              <w:rPr>
                <w:lang w:val="en-GB"/>
              </w:rPr>
              <w:t xml:space="preserve">Estimation of the gross premium to be earned </w:t>
            </w:r>
            <w:r w:rsidR="00845F43" w:rsidRPr="00711388">
              <w:rPr>
                <w:lang w:val="en-GB"/>
              </w:rPr>
              <w:t>-</w:t>
            </w:r>
            <w:r w:rsidRPr="00711388">
              <w:rPr>
                <w:lang w:val="en-GB"/>
              </w:rPr>
              <w:t xml:space="preserve">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5F61F11" w14:textId="77777777" w:rsidR="00872AFE" w:rsidRPr="00711388" w:rsidRDefault="00872AFE" w:rsidP="00567869">
            <w:pPr>
              <w:pStyle w:val="NormalLeft"/>
              <w:rPr>
                <w:lang w:val="en-GB"/>
              </w:rPr>
            </w:pPr>
            <w:r w:rsidRPr="00711388">
              <w:rPr>
                <w:lang w:val="en-GB"/>
              </w:rPr>
              <w:t>Total of the estimate of the premiums to be earned by the insurance or reinsurance undertaking before diversification, during the following year for the other 14 regions other than the specified regions.</w:t>
            </w:r>
          </w:p>
          <w:p w14:paraId="5E12C27D" w14:textId="77777777" w:rsidR="00872AFE" w:rsidRPr="00711388" w:rsidRDefault="00872AFE" w:rsidP="00567869">
            <w:pPr>
              <w:pStyle w:val="NormalLeft"/>
              <w:rPr>
                <w:lang w:val="en-GB"/>
              </w:rPr>
            </w:pPr>
          </w:p>
        </w:tc>
      </w:tr>
      <w:tr w:rsidR="00872AFE" w:rsidRPr="00711388" w14:paraId="7027A333" w14:textId="77777777" w:rsidTr="00567869">
        <w:tc>
          <w:tcPr>
            <w:tcW w:w="2507" w:type="dxa"/>
            <w:tcBorders>
              <w:top w:val="single" w:sz="2" w:space="0" w:color="auto"/>
              <w:left w:val="single" w:sz="2" w:space="0" w:color="auto"/>
              <w:bottom w:val="single" w:sz="2" w:space="0" w:color="auto"/>
              <w:right w:val="single" w:sz="2" w:space="0" w:color="auto"/>
            </w:tcBorders>
          </w:tcPr>
          <w:p w14:paraId="1CC3D7D8" w14:textId="76A3D285" w:rsidR="00872AFE" w:rsidRPr="00711388" w:rsidRDefault="00872AFE" w:rsidP="00567869">
            <w:pPr>
              <w:pStyle w:val="NormalLeft"/>
              <w:rPr>
                <w:lang w:val="en-GB"/>
              </w:rPr>
            </w:pPr>
            <w:r w:rsidRPr="00711388">
              <w:rPr>
                <w:lang w:val="en-GB"/>
              </w:rPr>
              <w:t>C0050/R0400</w:t>
            </w:r>
            <w:r w:rsidR="00711388" w:rsidRPr="00711388">
              <w:rPr>
                <w:lang w:val="en-GB"/>
              </w:rPr>
              <w:t>-</w:t>
            </w:r>
            <w:r w:rsidRPr="00711388">
              <w:rPr>
                <w:lang w:val="en-GB"/>
              </w:rPr>
              <w:t>R0590</w:t>
            </w:r>
          </w:p>
        </w:tc>
        <w:tc>
          <w:tcPr>
            <w:tcW w:w="2136" w:type="dxa"/>
            <w:tcBorders>
              <w:top w:val="single" w:sz="2" w:space="0" w:color="auto"/>
              <w:left w:val="single" w:sz="2" w:space="0" w:color="auto"/>
              <w:bottom w:val="single" w:sz="2" w:space="0" w:color="auto"/>
              <w:right w:val="single" w:sz="2" w:space="0" w:color="auto"/>
            </w:tcBorders>
          </w:tcPr>
          <w:p w14:paraId="203C2D9F" w14:textId="4EABE658"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3FAEF06C" w14:textId="77777777" w:rsidR="00872AFE" w:rsidRPr="00711388" w:rsidRDefault="00872AFE" w:rsidP="00567869">
            <w:pPr>
              <w:pStyle w:val="NormalLeft"/>
              <w:rPr>
                <w:lang w:val="en-GB"/>
              </w:rPr>
            </w:pPr>
            <w:r w:rsidRPr="00711388">
              <w:rPr>
                <w:lang w:val="en-GB"/>
              </w:rPr>
              <w:t>The sum of the total insured per each of the 23 specified regions for lines of business, as defined in Annex I to Delegated Regulation (EU) 2015/35:</w:t>
            </w:r>
          </w:p>
          <w:p w14:paraId="354A39E6" w14:textId="77777777" w:rsidR="00872AFE" w:rsidRPr="00711388" w:rsidRDefault="00872AFE" w:rsidP="0083381F">
            <w:pPr>
              <w:pStyle w:val="Tiret0"/>
              <w:numPr>
                <w:ilvl w:val="0"/>
                <w:numId w:val="3"/>
              </w:numPr>
              <w:ind w:left="851" w:hanging="851"/>
              <w:rPr>
                <w:lang w:val="en-GB"/>
              </w:rPr>
            </w:pPr>
            <w:r w:rsidRPr="00711388">
              <w:rPr>
                <w:lang w:val="en-GB"/>
              </w:rPr>
              <w:lastRenderedPageBreak/>
              <w:t>Fire and other damage, including the proportional reinsurance obligations, in relation to contracts that cover windstorm risk and where the risk is situated in this particular specified region; and</w:t>
            </w:r>
          </w:p>
          <w:p w14:paraId="7B9BFE26"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insurance, including the proportional reinsurance obligations, in relation to contracts that cover onshore property damage by Windstorm and where the risk is situated in this particular specified region.</w:t>
            </w:r>
          </w:p>
          <w:p w14:paraId="2A71F097" w14:textId="77777777" w:rsidR="00872AFE" w:rsidRPr="00711388" w:rsidRDefault="00872AFE" w:rsidP="00567869">
            <w:pPr>
              <w:pStyle w:val="Tiret0"/>
              <w:ind w:left="0" w:firstLine="0"/>
              <w:rPr>
                <w:lang w:val="en-GB"/>
              </w:rPr>
            </w:pPr>
          </w:p>
        </w:tc>
      </w:tr>
      <w:tr w:rsidR="00872AFE" w:rsidRPr="00711388" w14:paraId="4917F14C" w14:textId="77777777" w:rsidTr="00567869">
        <w:tc>
          <w:tcPr>
            <w:tcW w:w="2507" w:type="dxa"/>
            <w:tcBorders>
              <w:top w:val="single" w:sz="2" w:space="0" w:color="auto"/>
              <w:left w:val="single" w:sz="2" w:space="0" w:color="auto"/>
              <w:bottom w:val="single" w:sz="2" w:space="0" w:color="auto"/>
              <w:right w:val="single" w:sz="2" w:space="0" w:color="auto"/>
            </w:tcBorders>
          </w:tcPr>
          <w:p w14:paraId="3BACCD45" w14:textId="77777777" w:rsidR="00872AFE" w:rsidRPr="00711388" w:rsidRDefault="00872AFE" w:rsidP="00567869">
            <w:pPr>
              <w:pStyle w:val="NormalLeft"/>
              <w:rPr>
                <w:lang w:val="en-GB"/>
              </w:rPr>
            </w:pPr>
            <w:r w:rsidRPr="00711388">
              <w:rPr>
                <w:lang w:val="en-GB"/>
              </w:rPr>
              <w:lastRenderedPageBreak/>
              <w:t>C0050/R0600</w:t>
            </w:r>
          </w:p>
        </w:tc>
        <w:tc>
          <w:tcPr>
            <w:tcW w:w="2136" w:type="dxa"/>
            <w:tcBorders>
              <w:top w:val="single" w:sz="2" w:space="0" w:color="auto"/>
              <w:left w:val="single" w:sz="2" w:space="0" w:color="auto"/>
              <w:bottom w:val="single" w:sz="2" w:space="0" w:color="auto"/>
              <w:right w:val="single" w:sz="2" w:space="0" w:color="auto"/>
            </w:tcBorders>
          </w:tcPr>
          <w:p w14:paraId="6F4B9FB6" w14:textId="1C3AA9A7"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 xml:space="preserve">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33B0C8B" w14:textId="77777777" w:rsidR="00872AFE" w:rsidRPr="00711388" w:rsidRDefault="00872AFE" w:rsidP="00567869">
            <w:pPr>
              <w:pStyle w:val="NormalLeft"/>
              <w:rPr>
                <w:lang w:val="en-GB"/>
              </w:rPr>
            </w:pPr>
            <w:r w:rsidRPr="00711388">
              <w:rPr>
                <w:lang w:val="en-GB"/>
              </w:rPr>
              <w:t>Total of the exposure before diversification for the 23 specified regions.</w:t>
            </w:r>
          </w:p>
          <w:p w14:paraId="4B5CFB0D" w14:textId="77777777" w:rsidR="00872AFE" w:rsidRPr="00711388" w:rsidRDefault="00872AFE" w:rsidP="00567869">
            <w:pPr>
              <w:pStyle w:val="NormalLeft"/>
              <w:rPr>
                <w:lang w:val="en-GB"/>
              </w:rPr>
            </w:pPr>
          </w:p>
        </w:tc>
      </w:tr>
      <w:tr w:rsidR="00872AFE" w:rsidRPr="00711388" w14:paraId="210C5DC9" w14:textId="77777777" w:rsidTr="00567869">
        <w:tc>
          <w:tcPr>
            <w:tcW w:w="2507" w:type="dxa"/>
            <w:tcBorders>
              <w:top w:val="single" w:sz="2" w:space="0" w:color="auto"/>
              <w:left w:val="single" w:sz="2" w:space="0" w:color="auto"/>
              <w:bottom w:val="single" w:sz="2" w:space="0" w:color="auto"/>
              <w:right w:val="single" w:sz="2" w:space="0" w:color="auto"/>
            </w:tcBorders>
          </w:tcPr>
          <w:p w14:paraId="3690C6B4" w14:textId="1D9F9450" w:rsidR="00872AFE" w:rsidRPr="00711388" w:rsidRDefault="00872AFE" w:rsidP="00567869">
            <w:pPr>
              <w:pStyle w:val="NormalLeft"/>
              <w:rPr>
                <w:lang w:val="en-GB"/>
              </w:rPr>
            </w:pPr>
            <w:r w:rsidRPr="00711388">
              <w:rPr>
                <w:lang w:val="en-GB"/>
              </w:rPr>
              <w:t>C0060/R0400</w:t>
            </w:r>
            <w:r w:rsidR="00711388" w:rsidRPr="00711388">
              <w:rPr>
                <w:lang w:val="en-GB"/>
              </w:rPr>
              <w:t>-</w:t>
            </w:r>
            <w:r w:rsidRPr="00711388">
              <w:rPr>
                <w:lang w:val="en-GB"/>
              </w:rPr>
              <w:t>R0590</w:t>
            </w:r>
          </w:p>
        </w:tc>
        <w:tc>
          <w:tcPr>
            <w:tcW w:w="2136" w:type="dxa"/>
            <w:tcBorders>
              <w:top w:val="single" w:sz="2" w:space="0" w:color="auto"/>
              <w:left w:val="single" w:sz="2" w:space="0" w:color="auto"/>
              <w:bottom w:val="single" w:sz="2" w:space="0" w:color="auto"/>
              <w:right w:val="single" w:sz="2" w:space="0" w:color="auto"/>
            </w:tcBorders>
          </w:tcPr>
          <w:p w14:paraId="6B23B5EA" w14:textId="248C59B5"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5406B9A2" w14:textId="77777777" w:rsidR="00872AFE" w:rsidRPr="00711388" w:rsidRDefault="00872AFE" w:rsidP="00567869">
            <w:pPr>
              <w:pStyle w:val="NormalLeft"/>
              <w:rPr>
                <w:lang w:val="en-GB"/>
              </w:rPr>
            </w:pPr>
            <w:r w:rsidRPr="00711388">
              <w:rPr>
                <w:lang w:val="en-GB"/>
              </w:rPr>
              <w:t>Specified gross windstorm loss per each of the 23 specified regions, taking into consideration the effect of diversification effect between zones.</w:t>
            </w:r>
          </w:p>
        </w:tc>
      </w:tr>
      <w:tr w:rsidR="00872AFE" w:rsidRPr="00711388" w14:paraId="2D6DE9A8" w14:textId="77777777" w:rsidTr="00567869">
        <w:tc>
          <w:tcPr>
            <w:tcW w:w="2507" w:type="dxa"/>
            <w:tcBorders>
              <w:top w:val="single" w:sz="2" w:space="0" w:color="auto"/>
              <w:left w:val="single" w:sz="2" w:space="0" w:color="auto"/>
              <w:bottom w:val="single" w:sz="2" w:space="0" w:color="auto"/>
              <w:right w:val="single" w:sz="2" w:space="0" w:color="auto"/>
            </w:tcBorders>
          </w:tcPr>
          <w:p w14:paraId="7276AB01" w14:textId="77777777" w:rsidR="00872AFE" w:rsidRPr="00711388" w:rsidRDefault="00872AFE" w:rsidP="00567869">
            <w:pPr>
              <w:pStyle w:val="NormalLeft"/>
              <w:rPr>
                <w:lang w:val="en-GB"/>
              </w:rPr>
            </w:pPr>
            <w:r w:rsidRPr="00711388">
              <w:rPr>
                <w:lang w:val="en-GB"/>
              </w:rPr>
              <w:t>C0060/R0600</w:t>
            </w:r>
          </w:p>
        </w:tc>
        <w:tc>
          <w:tcPr>
            <w:tcW w:w="2136" w:type="dxa"/>
            <w:tcBorders>
              <w:top w:val="single" w:sz="2" w:space="0" w:color="auto"/>
              <w:left w:val="single" w:sz="2" w:space="0" w:color="auto"/>
              <w:bottom w:val="single" w:sz="2" w:space="0" w:color="auto"/>
              <w:right w:val="single" w:sz="2" w:space="0" w:color="auto"/>
            </w:tcBorders>
          </w:tcPr>
          <w:p w14:paraId="4D8B2E0A" w14:textId="1941CB8C"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 xml:space="preserve">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F720607" w14:textId="77777777" w:rsidR="00872AFE" w:rsidRPr="00711388" w:rsidRDefault="00872AFE" w:rsidP="00567869">
            <w:pPr>
              <w:pStyle w:val="NormalLeft"/>
              <w:rPr>
                <w:lang w:val="en-GB"/>
              </w:rPr>
            </w:pPr>
            <w:r w:rsidRPr="00711388">
              <w:rPr>
                <w:lang w:val="en-GB"/>
              </w:rPr>
              <w:t>Total of the specified gross loss before diversification for the 23 specified regions.</w:t>
            </w:r>
          </w:p>
          <w:p w14:paraId="045E36EE" w14:textId="77777777" w:rsidR="00872AFE" w:rsidRPr="00711388" w:rsidRDefault="00872AFE" w:rsidP="00567869">
            <w:pPr>
              <w:pStyle w:val="NormalLeft"/>
              <w:rPr>
                <w:lang w:val="en-GB"/>
              </w:rPr>
            </w:pPr>
          </w:p>
        </w:tc>
      </w:tr>
      <w:tr w:rsidR="00872AFE" w:rsidRPr="00711388" w14:paraId="4B2116E9" w14:textId="77777777" w:rsidTr="00567869">
        <w:tc>
          <w:tcPr>
            <w:tcW w:w="2507" w:type="dxa"/>
            <w:tcBorders>
              <w:top w:val="single" w:sz="2" w:space="0" w:color="auto"/>
              <w:left w:val="single" w:sz="2" w:space="0" w:color="auto"/>
              <w:bottom w:val="single" w:sz="2" w:space="0" w:color="auto"/>
              <w:right w:val="single" w:sz="2" w:space="0" w:color="auto"/>
            </w:tcBorders>
          </w:tcPr>
          <w:p w14:paraId="6CA9976A" w14:textId="1EBCA1CB" w:rsidR="00872AFE" w:rsidRPr="00711388" w:rsidRDefault="00872AFE" w:rsidP="00567869">
            <w:pPr>
              <w:pStyle w:val="NormalLeft"/>
              <w:rPr>
                <w:lang w:val="en-GB"/>
              </w:rPr>
            </w:pPr>
            <w:r w:rsidRPr="00711388">
              <w:rPr>
                <w:lang w:val="en-GB"/>
              </w:rPr>
              <w:t>C0070/R0400</w:t>
            </w:r>
            <w:r w:rsidR="00711388" w:rsidRPr="00711388">
              <w:rPr>
                <w:lang w:val="en-GB"/>
              </w:rPr>
              <w:t>-</w:t>
            </w:r>
            <w:r w:rsidRPr="00711388">
              <w:rPr>
                <w:lang w:val="en-GB"/>
              </w:rPr>
              <w:t>R0590</w:t>
            </w:r>
          </w:p>
        </w:tc>
        <w:tc>
          <w:tcPr>
            <w:tcW w:w="2136" w:type="dxa"/>
            <w:tcBorders>
              <w:top w:val="single" w:sz="2" w:space="0" w:color="auto"/>
              <w:left w:val="single" w:sz="2" w:space="0" w:color="auto"/>
              <w:bottom w:val="single" w:sz="2" w:space="0" w:color="auto"/>
              <w:right w:val="single" w:sz="2" w:space="0" w:color="auto"/>
            </w:tcBorders>
          </w:tcPr>
          <w:p w14:paraId="41229EFD" w14:textId="54D09578"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683A35E3" w14:textId="77777777" w:rsidR="00872AFE" w:rsidRPr="00711388" w:rsidRDefault="00872AFE" w:rsidP="00567869">
            <w:pPr>
              <w:pStyle w:val="NormalLeft"/>
              <w:rPr>
                <w:lang w:val="en-GB"/>
              </w:rPr>
            </w:pPr>
            <w:r w:rsidRPr="00711388">
              <w:rPr>
                <w:lang w:val="en-GB"/>
              </w:rPr>
              <w:t>The risk charge factor per each of the 23 specified regions for Windstorm, taking into consideration the effect of diversification effect between zones.</w:t>
            </w:r>
          </w:p>
          <w:p w14:paraId="1C322779" w14:textId="77777777" w:rsidR="00872AFE" w:rsidRPr="00711388" w:rsidRDefault="00872AFE" w:rsidP="00567869">
            <w:pPr>
              <w:pStyle w:val="NormalLeft"/>
              <w:rPr>
                <w:lang w:val="en-GB"/>
              </w:rPr>
            </w:pPr>
          </w:p>
        </w:tc>
      </w:tr>
      <w:tr w:rsidR="00872AFE" w:rsidRPr="00711388" w14:paraId="798347B3" w14:textId="77777777" w:rsidTr="00567869">
        <w:tc>
          <w:tcPr>
            <w:tcW w:w="2507" w:type="dxa"/>
            <w:tcBorders>
              <w:top w:val="single" w:sz="2" w:space="0" w:color="auto"/>
              <w:left w:val="single" w:sz="2" w:space="0" w:color="auto"/>
              <w:bottom w:val="single" w:sz="2" w:space="0" w:color="auto"/>
              <w:right w:val="single" w:sz="2" w:space="0" w:color="auto"/>
            </w:tcBorders>
          </w:tcPr>
          <w:p w14:paraId="4F78CD33" w14:textId="77777777" w:rsidR="00872AFE" w:rsidRPr="00711388" w:rsidRDefault="00872AFE" w:rsidP="00567869">
            <w:pPr>
              <w:pStyle w:val="NormalLeft"/>
              <w:rPr>
                <w:lang w:val="en-GB"/>
              </w:rPr>
            </w:pPr>
            <w:r w:rsidRPr="00711388">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6864EE39" w14:textId="4DA5C49A"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 xml:space="preserve">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313F29A" w14:textId="77777777" w:rsidR="00872AFE" w:rsidRPr="00711388" w:rsidRDefault="00872AFE" w:rsidP="00567869">
            <w:pPr>
              <w:pStyle w:val="NormalLeft"/>
              <w:rPr>
                <w:lang w:val="en-GB"/>
              </w:rPr>
            </w:pPr>
            <w:r w:rsidRPr="00711388">
              <w:rPr>
                <w:lang w:val="en-GB"/>
              </w:rPr>
              <w:t>Ratio between total specified gross loss and total exposure.</w:t>
            </w:r>
          </w:p>
          <w:p w14:paraId="2F4EB505" w14:textId="77777777" w:rsidR="00872AFE" w:rsidRPr="00711388" w:rsidRDefault="00872AFE" w:rsidP="00567869">
            <w:pPr>
              <w:pStyle w:val="NormalLeft"/>
              <w:rPr>
                <w:lang w:val="en-GB"/>
              </w:rPr>
            </w:pPr>
          </w:p>
        </w:tc>
      </w:tr>
      <w:tr w:rsidR="00872AFE" w:rsidRPr="00711388" w14:paraId="6BB7B7D9" w14:textId="77777777" w:rsidTr="00567869">
        <w:tc>
          <w:tcPr>
            <w:tcW w:w="2507" w:type="dxa"/>
            <w:tcBorders>
              <w:top w:val="single" w:sz="2" w:space="0" w:color="auto"/>
              <w:left w:val="single" w:sz="2" w:space="0" w:color="auto"/>
              <w:bottom w:val="single" w:sz="2" w:space="0" w:color="auto"/>
              <w:right w:val="single" w:sz="2" w:space="0" w:color="auto"/>
            </w:tcBorders>
          </w:tcPr>
          <w:p w14:paraId="3C62886D" w14:textId="688CB79F" w:rsidR="00872AFE" w:rsidRPr="00711388" w:rsidRDefault="00872AFE" w:rsidP="00567869">
            <w:pPr>
              <w:pStyle w:val="NormalLeft"/>
              <w:rPr>
                <w:lang w:val="en-GB"/>
              </w:rPr>
            </w:pPr>
            <w:r w:rsidRPr="00711388">
              <w:rPr>
                <w:lang w:val="en-GB"/>
              </w:rPr>
              <w:lastRenderedPageBreak/>
              <w:t>C0080/R0400</w:t>
            </w:r>
            <w:r w:rsidR="00711388" w:rsidRPr="00711388">
              <w:rPr>
                <w:lang w:val="en-GB"/>
              </w:rPr>
              <w:t>-</w:t>
            </w:r>
            <w:r w:rsidRPr="00711388">
              <w:rPr>
                <w:lang w:val="en-GB"/>
              </w:rPr>
              <w:t>R0590</w:t>
            </w:r>
          </w:p>
        </w:tc>
        <w:tc>
          <w:tcPr>
            <w:tcW w:w="2136" w:type="dxa"/>
            <w:tcBorders>
              <w:top w:val="single" w:sz="2" w:space="0" w:color="auto"/>
              <w:left w:val="single" w:sz="2" w:space="0" w:color="auto"/>
              <w:bottom w:val="single" w:sz="2" w:space="0" w:color="auto"/>
              <w:right w:val="single" w:sz="2" w:space="0" w:color="auto"/>
            </w:tcBorders>
          </w:tcPr>
          <w:p w14:paraId="2B1894BE" w14:textId="62E1BAF0" w:rsidR="00872AFE" w:rsidRPr="00711388" w:rsidRDefault="00872AFE" w:rsidP="00567869">
            <w:pPr>
              <w:pStyle w:val="NormalLeft"/>
              <w:rPr>
                <w:lang w:val="en-GB"/>
              </w:rPr>
            </w:pPr>
            <w:r w:rsidRPr="00711388">
              <w:rPr>
                <w:lang w:val="en-GB"/>
              </w:rPr>
              <w:t xml:space="preserve">Scenario A or B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690EFA03" w14:textId="77777777" w:rsidR="00872AFE" w:rsidRPr="00711388" w:rsidRDefault="00872AFE" w:rsidP="00567869">
            <w:pPr>
              <w:pStyle w:val="NormalLeft"/>
              <w:rPr>
                <w:lang w:val="en-GB"/>
              </w:rPr>
            </w:pPr>
            <w:r w:rsidRPr="00711388">
              <w:rPr>
                <w:lang w:val="en-GB"/>
              </w:rPr>
              <w:t>The larger of the capital requirement for Windstorm risk for each of the 23 specified regions according to scenario A or scenario B.</w:t>
            </w:r>
          </w:p>
          <w:p w14:paraId="7E9A3FBE" w14:textId="77777777" w:rsidR="00872AFE" w:rsidRPr="00711388" w:rsidRDefault="00872AFE" w:rsidP="00567869">
            <w:pPr>
              <w:pStyle w:val="NormalLeft"/>
              <w:rPr>
                <w:lang w:val="en-GB"/>
              </w:rPr>
            </w:pPr>
            <w:r w:rsidRPr="00711388">
              <w:rPr>
                <w:lang w:val="en-GB"/>
              </w:rPr>
              <w:t>When determining the largest amount of scenario A and B, the risk mitigation effect of the undertaking's specific reinsurance contracts and special purpose vehicles relating to this peril, shall be taken into account.</w:t>
            </w:r>
          </w:p>
          <w:p w14:paraId="7E8C697C" w14:textId="77777777" w:rsidR="00872AFE" w:rsidRPr="00711388" w:rsidRDefault="00872AFE" w:rsidP="00567869">
            <w:pPr>
              <w:pStyle w:val="NormalLeft"/>
              <w:rPr>
                <w:lang w:val="en-GB"/>
              </w:rPr>
            </w:pPr>
          </w:p>
        </w:tc>
      </w:tr>
      <w:tr w:rsidR="00872AFE" w:rsidRPr="00711388" w14:paraId="5B5484FD" w14:textId="77777777" w:rsidTr="00567869">
        <w:tc>
          <w:tcPr>
            <w:tcW w:w="2507" w:type="dxa"/>
            <w:tcBorders>
              <w:top w:val="single" w:sz="2" w:space="0" w:color="auto"/>
              <w:left w:val="single" w:sz="2" w:space="0" w:color="auto"/>
              <w:bottom w:val="single" w:sz="2" w:space="0" w:color="auto"/>
              <w:right w:val="single" w:sz="2" w:space="0" w:color="auto"/>
            </w:tcBorders>
          </w:tcPr>
          <w:p w14:paraId="0214FF24" w14:textId="6E8CED27" w:rsidR="00872AFE" w:rsidRPr="00711388" w:rsidRDefault="00872AFE" w:rsidP="00567869">
            <w:pPr>
              <w:pStyle w:val="NormalLeft"/>
              <w:rPr>
                <w:lang w:val="en-GB"/>
              </w:rPr>
            </w:pPr>
            <w:r w:rsidRPr="00711388">
              <w:rPr>
                <w:lang w:val="en-GB"/>
              </w:rPr>
              <w:t>C0090/R0400</w:t>
            </w:r>
            <w:r w:rsidR="00711388" w:rsidRPr="00711388">
              <w:rPr>
                <w:lang w:val="en-GB"/>
              </w:rPr>
              <w:t>-</w:t>
            </w:r>
            <w:r w:rsidRPr="00711388">
              <w:rPr>
                <w:lang w:val="en-GB"/>
              </w:rPr>
              <w:t>R0590</w:t>
            </w:r>
          </w:p>
        </w:tc>
        <w:tc>
          <w:tcPr>
            <w:tcW w:w="2136" w:type="dxa"/>
            <w:tcBorders>
              <w:top w:val="single" w:sz="2" w:space="0" w:color="auto"/>
              <w:left w:val="single" w:sz="2" w:space="0" w:color="auto"/>
              <w:bottom w:val="single" w:sz="2" w:space="0" w:color="auto"/>
              <w:right w:val="single" w:sz="2" w:space="0" w:color="auto"/>
            </w:tcBorders>
          </w:tcPr>
          <w:p w14:paraId="7A8CAC91" w14:textId="4CBE39CC"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01C52221" w14:textId="77777777" w:rsidR="00872AFE" w:rsidRPr="00711388" w:rsidRDefault="00872AFE" w:rsidP="00567869">
            <w:pPr>
              <w:pStyle w:val="NormalLeft"/>
              <w:rPr>
                <w:lang w:val="en-GB"/>
              </w:rPr>
            </w:pPr>
            <w:r w:rsidRPr="00711388">
              <w:rPr>
                <w:lang w:val="en-GB"/>
              </w:rPr>
              <w:t>Capital requirement before risk mitigation arising from Windstorm for each of the 23 specified Regions corresponding to the larger of scenario A or B.</w:t>
            </w:r>
          </w:p>
          <w:p w14:paraId="02BB0251" w14:textId="77777777" w:rsidR="00872AFE" w:rsidRPr="00711388" w:rsidRDefault="00872AFE" w:rsidP="00567869">
            <w:pPr>
              <w:pStyle w:val="NormalLeft"/>
              <w:rPr>
                <w:lang w:val="en-GB"/>
              </w:rPr>
            </w:pPr>
          </w:p>
        </w:tc>
      </w:tr>
      <w:tr w:rsidR="00872AFE" w:rsidRPr="00711388" w14:paraId="3B681A85" w14:textId="77777777" w:rsidTr="00567869">
        <w:tc>
          <w:tcPr>
            <w:tcW w:w="2507" w:type="dxa"/>
            <w:tcBorders>
              <w:top w:val="single" w:sz="2" w:space="0" w:color="auto"/>
              <w:left w:val="single" w:sz="2" w:space="0" w:color="auto"/>
              <w:bottom w:val="single" w:sz="2" w:space="0" w:color="auto"/>
              <w:right w:val="single" w:sz="2" w:space="0" w:color="auto"/>
            </w:tcBorders>
          </w:tcPr>
          <w:p w14:paraId="547ECB26" w14:textId="77777777" w:rsidR="00872AFE" w:rsidRPr="00711388" w:rsidRDefault="00872AFE" w:rsidP="00567869">
            <w:pPr>
              <w:pStyle w:val="NormalLeft"/>
              <w:rPr>
                <w:lang w:val="en-GB"/>
              </w:rPr>
            </w:pPr>
            <w:r w:rsidRPr="00711388">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1F4462EC" w14:textId="25850DBA"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D93C3B7" w14:textId="77777777" w:rsidR="00872AFE" w:rsidRPr="00711388" w:rsidRDefault="00872AFE" w:rsidP="00567869">
            <w:pPr>
              <w:pStyle w:val="NormalLeft"/>
              <w:rPr>
                <w:lang w:val="en-GB"/>
              </w:rPr>
            </w:pPr>
            <w:r w:rsidRPr="00711388">
              <w:rPr>
                <w:lang w:val="en-GB"/>
              </w:rPr>
              <w:t>Total of the capital requirement before risk mitigation arising from Windstorm for the 23 specified regions.</w:t>
            </w:r>
          </w:p>
          <w:p w14:paraId="48C7FE00" w14:textId="77777777" w:rsidR="00872AFE" w:rsidRPr="00711388" w:rsidRDefault="00872AFE" w:rsidP="00567869">
            <w:pPr>
              <w:pStyle w:val="NormalLeft"/>
              <w:rPr>
                <w:lang w:val="en-GB"/>
              </w:rPr>
            </w:pPr>
          </w:p>
        </w:tc>
      </w:tr>
      <w:tr w:rsidR="00872AFE" w:rsidRPr="00711388" w14:paraId="7AE8C4B0" w14:textId="77777777" w:rsidTr="00567869">
        <w:tc>
          <w:tcPr>
            <w:tcW w:w="2507" w:type="dxa"/>
            <w:tcBorders>
              <w:top w:val="single" w:sz="2" w:space="0" w:color="auto"/>
              <w:left w:val="single" w:sz="2" w:space="0" w:color="auto"/>
              <w:bottom w:val="single" w:sz="2" w:space="0" w:color="auto"/>
              <w:right w:val="single" w:sz="2" w:space="0" w:color="auto"/>
            </w:tcBorders>
          </w:tcPr>
          <w:p w14:paraId="23CE35F6" w14:textId="77777777" w:rsidR="00872AFE" w:rsidRPr="00711388" w:rsidRDefault="00872AFE" w:rsidP="00567869">
            <w:pPr>
              <w:pStyle w:val="NormalLeft"/>
              <w:rPr>
                <w:lang w:val="en-GB"/>
              </w:rPr>
            </w:pPr>
            <w:r w:rsidRPr="00711388">
              <w:rPr>
                <w:lang w:val="en-GB"/>
              </w:rPr>
              <w:t>C0090/R0790</w:t>
            </w:r>
          </w:p>
        </w:tc>
        <w:tc>
          <w:tcPr>
            <w:tcW w:w="2136" w:type="dxa"/>
            <w:tcBorders>
              <w:top w:val="single" w:sz="2" w:space="0" w:color="auto"/>
              <w:left w:val="single" w:sz="2" w:space="0" w:color="auto"/>
              <w:bottom w:val="single" w:sz="2" w:space="0" w:color="auto"/>
              <w:right w:val="single" w:sz="2" w:space="0" w:color="auto"/>
            </w:tcBorders>
          </w:tcPr>
          <w:p w14:paraId="38F8E972" w14:textId="62AB2EA6"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40209467" w14:textId="77777777" w:rsidR="00872AFE" w:rsidRPr="00711388" w:rsidRDefault="00872AFE" w:rsidP="00567869">
            <w:pPr>
              <w:pStyle w:val="NormalLeft"/>
              <w:rPr>
                <w:lang w:val="en-GB"/>
              </w:rPr>
            </w:pPr>
            <w:r w:rsidRPr="00711388">
              <w:rPr>
                <w:lang w:val="en-GB"/>
              </w:rPr>
              <w:t>The capital requirement before risk mitigation for Windstorm risk in regions other than the specified Regions. It is the amount of the instantaneous loss, without deduction of the amounts recoverable from reinsurance contracts and Special Purpose Vehicles.</w:t>
            </w:r>
          </w:p>
          <w:p w14:paraId="3CEA1307" w14:textId="77777777" w:rsidR="00872AFE" w:rsidRPr="00711388" w:rsidRDefault="00872AFE" w:rsidP="00567869">
            <w:pPr>
              <w:pStyle w:val="NormalLeft"/>
              <w:rPr>
                <w:lang w:val="en-GB"/>
              </w:rPr>
            </w:pPr>
          </w:p>
        </w:tc>
      </w:tr>
      <w:tr w:rsidR="00872AFE" w:rsidRPr="00711388" w14:paraId="50946010" w14:textId="77777777" w:rsidTr="00567869">
        <w:tc>
          <w:tcPr>
            <w:tcW w:w="2507" w:type="dxa"/>
            <w:tcBorders>
              <w:top w:val="single" w:sz="2" w:space="0" w:color="auto"/>
              <w:left w:val="single" w:sz="2" w:space="0" w:color="auto"/>
              <w:bottom w:val="single" w:sz="2" w:space="0" w:color="auto"/>
              <w:right w:val="single" w:sz="2" w:space="0" w:color="auto"/>
            </w:tcBorders>
          </w:tcPr>
          <w:p w14:paraId="4ECE8946" w14:textId="77777777" w:rsidR="00872AFE" w:rsidRPr="00711388" w:rsidRDefault="00872AFE" w:rsidP="00567869">
            <w:pPr>
              <w:pStyle w:val="NormalLeft"/>
              <w:rPr>
                <w:lang w:val="en-GB"/>
              </w:rPr>
            </w:pPr>
            <w:r w:rsidRPr="00711388">
              <w:rPr>
                <w:lang w:val="en-GB"/>
              </w:rPr>
              <w:t>C0090/R0800</w:t>
            </w:r>
          </w:p>
        </w:tc>
        <w:tc>
          <w:tcPr>
            <w:tcW w:w="2136" w:type="dxa"/>
            <w:tcBorders>
              <w:top w:val="single" w:sz="2" w:space="0" w:color="auto"/>
              <w:left w:val="single" w:sz="2" w:space="0" w:color="auto"/>
              <w:bottom w:val="single" w:sz="2" w:space="0" w:color="auto"/>
              <w:right w:val="single" w:sz="2" w:space="0" w:color="auto"/>
            </w:tcBorders>
          </w:tcPr>
          <w:p w14:paraId="64752DA6" w14:textId="3FD9696B"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E6536BB" w14:textId="77777777" w:rsidR="00872AFE" w:rsidRPr="00711388" w:rsidRDefault="00872AFE" w:rsidP="00567869">
            <w:pPr>
              <w:pStyle w:val="NormalLeft"/>
              <w:rPr>
                <w:lang w:val="en-GB"/>
              </w:rPr>
            </w:pPr>
            <w:r w:rsidRPr="00711388">
              <w:rPr>
                <w:lang w:val="en-GB"/>
              </w:rPr>
              <w:t>Total of the capital requirement before risk mitigation arising from Windstorm for all regions.</w:t>
            </w:r>
          </w:p>
          <w:p w14:paraId="0BF1A6B0" w14:textId="77777777" w:rsidR="00872AFE" w:rsidRPr="00711388" w:rsidRDefault="00872AFE" w:rsidP="00567869">
            <w:pPr>
              <w:pStyle w:val="NormalLeft"/>
              <w:rPr>
                <w:lang w:val="en-GB"/>
              </w:rPr>
            </w:pPr>
          </w:p>
        </w:tc>
      </w:tr>
      <w:tr w:rsidR="00872AFE" w:rsidRPr="00711388" w14:paraId="771F47D2" w14:textId="77777777" w:rsidTr="00567869">
        <w:tc>
          <w:tcPr>
            <w:tcW w:w="2507" w:type="dxa"/>
            <w:tcBorders>
              <w:top w:val="single" w:sz="2" w:space="0" w:color="auto"/>
              <w:left w:val="single" w:sz="2" w:space="0" w:color="auto"/>
              <w:bottom w:val="single" w:sz="2" w:space="0" w:color="auto"/>
              <w:right w:val="single" w:sz="2" w:space="0" w:color="auto"/>
            </w:tcBorders>
          </w:tcPr>
          <w:p w14:paraId="67363381" w14:textId="77777777" w:rsidR="00872AFE" w:rsidRPr="00711388" w:rsidRDefault="00872AFE" w:rsidP="00567869">
            <w:pPr>
              <w:pStyle w:val="NormalLeft"/>
              <w:rPr>
                <w:lang w:val="en-GB"/>
              </w:rPr>
            </w:pPr>
            <w:r w:rsidRPr="00711388">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2562D912" w14:textId="3B5ECC49"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Diversification </w:t>
            </w:r>
            <w:r w:rsidRPr="00711388">
              <w:rPr>
                <w:lang w:val="en-GB"/>
              </w:rPr>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5C2E4F05" w14:textId="77777777" w:rsidR="00872AFE" w:rsidRPr="00711388" w:rsidRDefault="00872AFE" w:rsidP="00567869">
            <w:pPr>
              <w:pStyle w:val="NormalLeft"/>
              <w:rPr>
                <w:lang w:val="en-GB"/>
              </w:rPr>
            </w:pPr>
            <w:r w:rsidRPr="00711388">
              <w:rPr>
                <w:lang w:val="en-GB"/>
              </w:rPr>
              <w:lastRenderedPageBreak/>
              <w:t>Diversification effect arising from the aggregation of the Windstorm risks relating to the different regions (both specified Regions and ‘other regions’)</w:t>
            </w:r>
          </w:p>
          <w:p w14:paraId="779A5798" w14:textId="77777777" w:rsidR="00872AFE" w:rsidRPr="00711388" w:rsidRDefault="00872AFE" w:rsidP="00567869">
            <w:pPr>
              <w:pStyle w:val="NormalLeft"/>
              <w:rPr>
                <w:lang w:val="en-GB"/>
              </w:rPr>
            </w:pPr>
          </w:p>
        </w:tc>
      </w:tr>
      <w:tr w:rsidR="00872AFE" w:rsidRPr="00711388" w14:paraId="2096EB68" w14:textId="77777777" w:rsidTr="00567869">
        <w:tc>
          <w:tcPr>
            <w:tcW w:w="2507" w:type="dxa"/>
            <w:tcBorders>
              <w:top w:val="single" w:sz="2" w:space="0" w:color="auto"/>
              <w:left w:val="single" w:sz="2" w:space="0" w:color="auto"/>
              <w:bottom w:val="single" w:sz="2" w:space="0" w:color="auto"/>
              <w:right w:val="single" w:sz="2" w:space="0" w:color="auto"/>
            </w:tcBorders>
          </w:tcPr>
          <w:p w14:paraId="061328D2" w14:textId="77777777" w:rsidR="00872AFE" w:rsidRPr="00711388" w:rsidRDefault="00872AFE" w:rsidP="00567869">
            <w:pPr>
              <w:pStyle w:val="NormalLeft"/>
              <w:rPr>
                <w:lang w:val="en-GB"/>
              </w:rPr>
            </w:pPr>
            <w:r w:rsidRPr="00711388">
              <w:rPr>
                <w:lang w:val="en-GB"/>
              </w:rPr>
              <w:lastRenderedPageBreak/>
              <w:t>C0090/R0820</w:t>
            </w:r>
          </w:p>
        </w:tc>
        <w:tc>
          <w:tcPr>
            <w:tcW w:w="2136" w:type="dxa"/>
            <w:tcBorders>
              <w:top w:val="single" w:sz="2" w:space="0" w:color="auto"/>
              <w:left w:val="single" w:sz="2" w:space="0" w:color="auto"/>
              <w:bottom w:val="single" w:sz="2" w:space="0" w:color="auto"/>
              <w:right w:val="single" w:sz="2" w:space="0" w:color="auto"/>
            </w:tcBorders>
          </w:tcPr>
          <w:p w14:paraId="2811B890" w14:textId="4A7A1570"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4AE22F99" w14:textId="77777777" w:rsidR="00872AFE" w:rsidRPr="00711388" w:rsidRDefault="00872AFE" w:rsidP="00567869">
            <w:pPr>
              <w:pStyle w:val="NormalLeft"/>
              <w:rPr>
                <w:lang w:val="en-GB"/>
              </w:rPr>
            </w:pPr>
            <w:r w:rsidRPr="00711388">
              <w:rPr>
                <w:lang w:val="en-GB"/>
              </w:rPr>
              <w:t>This is the total capital requirement before risk mitigation for Windstorm risk, taking into consideration the diversification effect reported in item C0090/R0810.</w:t>
            </w:r>
          </w:p>
          <w:p w14:paraId="6248DEC4" w14:textId="77777777" w:rsidR="00872AFE" w:rsidRPr="00711388" w:rsidRDefault="00872AFE" w:rsidP="00567869">
            <w:pPr>
              <w:pStyle w:val="NormalLeft"/>
              <w:rPr>
                <w:lang w:val="en-GB"/>
              </w:rPr>
            </w:pPr>
          </w:p>
        </w:tc>
      </w:tr>
      <w:tr w:rsidR="00872AFE" w:rsidRPr="00711388" w14:paraId="6337BCC1" w14:textId="77777777" w:rsidTr="00567869">
        <w:tc>
          <w:tcPr>
            <w:tcW w:w="2507" w:type="dxa"/>
            <w:tcBorders>
              <w:top w:val="single" w:sz="2" w:space="0" w:color="auto"/>
              <w:left w:val="single" w:sz="2" w:space="0" w:color="auto"/>
              <w:bottom w:val="single" w:sz="2" w:space="0" w:color="auto"/>
              <w:right w:val="single" w:sz="2" w:space="0" w:color="auto"/>
            </w:tcBorders>
          </w:tcPr>
          <w:p w14:paraId="58D1C554" w14:textId="67CAD972" w:rsidR="00872AFE" w:rsidRPr="00711388" w:rsidRDefault="00872AFE" w:rsidP="00567869">
            <w:pPr>
              <w:pStyle w:val="NormalLeft"/>
              <w:rPr>
                <w:lang w:val="en-GB"/>
              </w:rPr>
            </w:pPr>
            <w:r w:rsidRPr="00711388">
              <w:rPr>
                <w:lang w:val="en-GB"/>
              </w:rPr>
              <w:t>C0100/R0400</w:t>
            </w:r>
            <w:r w:rsidR="00711388" w:rsidRPr="00711388">
              <w:rPr>
                <w:lang w:val="en-GB"/>
              </w:rPr>
              <w:t>-</w:t>
            </w:r>
            <w:r w:rsidRPr="00711388">
              <w:rPr>
                <w:lang w:val="en-GB"/>
              </w:rPr>
              <w:t>R0590</w:t>
            </w:r>
          </w:p>
        </w:tc>
        <w:tc>
          <w:tcPr>
            <w:tcW w:w="2136" w:type="dxa"/>
            <w:tcBorders>
              <w:top w:val="single" w:sz="2" w:space="0" w:color="auto"/>
              <w:left w:val="single" w:sz="2" w:space="0" w:color="auto"/>
              <w:bottom w:val="single" w:sz="2" w:space="0" w:color="auto"/>
              <w:right w:val="single" w:sz="2" w:space="0" w:color="auto"/>
            </w:tcBorders>
          </w:tcPr>
          <w:p w14:paraId="028C0B79" w14:textId="1F583A38"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51A0E045" w14:textId="77777777" w:rsidR="00872AFE" w:rsidRPr="00711388" w:rsidRDefault="00872AFE" w:rsidP="00567869">
            <w:pPr>
              <w:pStyle w:val="NormalLeft"/>
              <w:rPr>
                <w:lang w:val="en-GB"/>
              </w:rPr>
            </w:pPr>
            <w:r w:rsidRPr="00711388">
              <w:rPr>
                <w:lang w:val="en-GB"/>
              </w:rPr>
              <w:t>Per each of the 23 specified Regions, the estimated risk mitigation effect, corresponding to the selected scenario, of the undertaking's specific reinsurance contracts and special purpose vehicles relating to this peril, excluding the estimated reinstatement premiums.</w:t>
            </w:r>
          </w:p>
          <w:p w14:paraId="23C8A391" w14:textId="77777777" w:rsidR="00872AFE" w:rsidRPr="00711388" w:rsidRDefault="00872AFE" w:rsidP="00567869">
            <w:pPr>
              <w:pStyle w:val="NormalLeft"/>
              <w:rPr>
                <w:lang w:val="en-GB"/>
              </w:rPr>
            </w:pPr>
          </w:p>
        </w:tc>
      </w:tr>
      <w:tr w:rsidR="00872AFE" w:rsidRPr="00711388" w14:paraId="5281B182" w14:textId="77777777" w:rsidTr="00567869">
        <w:tc>
          <w:tcPr>
            <w:tcW w:w="2507" w:type="dxa"/>
            <w:tcBorders>
              <w:top w:val="single" w:sz="2" w:space="0" w:color="auto"/>
              <w:left w:val="single" w:sz="2" w:space="0" w:color="auto"/>
              <w:bottom w:val="single" w:sz="2" w:space="0" w:color="auto"/>
              <w:right w:val="single" w:sz="2" w:space="0" w:color="auto"/>
            </w:tcBorders>
          </w:tcPr>
          <w:p w14:paraId="6C51121A" w14:textId="77777777" w:rsidR="00872AFE" w:rsidRPr="00711388" w:rsidRDefault="00872AFE" w:rsidP="00567869">
            <w:pPr>
              <w:pStyle w:val="NormalLeft"/>
              <w:rPr>
                <w:lang w:val="en-GB"/>
              </w:rPr>
            </w:pPr>
            <w:r w:rsidRPr="00711388">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7D304F0D" w14:textId="1C3F81F5"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559D3C" w14:textId="77777777" w:rsidR="00872AFE" w:rsidRPr="00711388" w:rsidRDefault="00872AFE" w:rsidP="00567869">
            <w:pPr>
              <w:pStyle w:val="NormalLeft"/>
              <w:rPr>
                <w:lang w:val="en-GB"/>
              </w:rPr>
            </w:pPr>
            <w:r w:rsidRPr="00711388">
              <w:rPr>
                <w:lang w:val="en-GB"/>
              </w:rPr>
              <w:t>Total of the estimated risk mitigation arising from Windstorm for the 23 specified regions.</w:t>
            </w:r>
          </w:p>
          <w:p w14:paraId="0C7DD5DA" w14:textId="77777777" w:rsidR="00872AFE" w:rsidRPr="00711388" w:rsidRDefault="00872AFE" w:rsidP="00567869">
            <w:pPr>
              <w:pStyle w:val="NormalLeft"/>
              <w:rPr>
                <w:lang w:val="en-GB"/>
              </w:rPr>
            </w:pPr>
          </w:p>
        </w:tc>
      </w:tr>
      <w:tr w:rsidR="00872AFE" w:rsidRPr="00711388" w14:paraId="07A55213" w14:textId="77777777" w:rsidTr="00567869">
        <w:tc>
          <w:tcPr>
            <w:tcW w:w="2507" w:type="dxa"/>
            <w:tcBorders>
              <w:top w:val="single" w:sz="2" w:space="0" w:color="auto"/>
              <w:left w:val="single" w:sz="2" w:space="0" w:color="auto"/>
              <w:bottom w:val="single" w:sz="2" w:space="0" w:color="auto"/>
              <w:right w:val="single" w:sz="2" w:space="0" w:color="auto"/>
            </w:tcBorders>
          </w:tcPr>
          <w:p w14:paraId="5483B399" w14:textId="77777777" w:rsidR="00872AFE" w:rsidRPr="00711388" w:rsidRDefault="00872AFE" w:rsidP="00567869">
            <w:pPr>
              <w:pStyle w:val="NormalLeft"/>
              <w:rPr>
                <w:lang w:val="en-GB"/>
              </w:rPr>
            </w:pPr>
            <w:r w:rsidRPr="00711388">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5B8DD996" w14:textId="24632344"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6BE123A2" w14:textId="77777777" w:rsidR="00872AFE" w:rsidRPr="00711388" w:rsidRDefault="00872AFE" w:rsidP="00567869">
            <w:pPr>
              <w:pStyle w:val="NormalLeft"/>
              <w:rPr>
                <w:lang w:val="en-GB"/>
              </w:rPr>
            </w:pPr>
            <w:r w:rsidRPr="00711388">
              <w:rPr>
                <w:lang w:val="en-GB"/>
              </w:rPr>
              <w:t>For all the regions other the specified Regions, the estimated risk mitigation effect of the undertaking's specific reinsurance contracts and special purpose vehicles relating to this peril, excluding the estimated reinstatement premiums.</w:t>
            </w:r>
          </w:p>
          <w:p w14:paraId="3720FD61" w14:textId="77777777" w:rsidR="00872AFE" w:rsidRPr="00711388" w:rsidRDefault="00872AFE" w:rsidP="00567869">
            <w:pPr>
              <w:pStyle w:val="NormalLeft"/>
              <w:rPr>
                <w:lang w:val="en-GB"/>
              </w:rPr>
            </w:pPr>
          </w:p>
        </w:tc>
      </w:tr>
      <w:tr w:rsidR="00872AFE" w:rsidRPr="00711388" w14:paraId="2D1845CC" w14:textId="77777777" w:rsidTr="00567869">
        <w:tc>
          <w:tcPr>
            <w:tcW w:w="2507" w:type="dxa"/>
            <w:tcBorders>
              <w:top w:val="single" w:sz="2" w:space="0" w:color="auto"/>
              <w:left w:val="single" w:sz="2" w:space="0" w:color="auto"/>
              <w:bottom w:val="single" w:sz="2" w:space="0" w:color="auto"/>
              <w:right w:val="single" w:sz="2" w:space="0" w:color="auto"/>
            </w:tcBorders>
          </w:tcPr>
          <w:p w14:paraId="6C4A6297" w14:textId="77777777" w:rsidR="00872AFE" w:rsidRPr="00711388" w:rsidRDefault="00872AFE" w:rsidP="00567869">
            <w:pPr>
              <w:pStyle w:val="NormalLeft"/>
              <w:rPr>
                <w:lang w:val="en-GB"/>
              </w:rPr>
            </w:pPr>
            <w:r w:rsidRPr="00711388">
              <w:rPr>
                <w:lang w:val="en-GB"/>
              </w:rPr>
              <w:t>C0100/R0800</w:t>
            </w:r>
          </w:p>
        </w:tc>
        <w:tc>
          <w:tcPr>
            <w:tcW w:w="2136" w:type="dxa"/>
            <w:tcBorders>
              <w:top w:val="single" w:sz="2" w:space="0" w:color="auto"/>
              <w:left w:val="single" w:sz="2" w:space="0" w:color="auto"/>
              <w:bottom w:val="single" w:sz="2" w:space="0" w:color="auto"/>
              <w:right w:val="single" w:sz="2" w:space="0" w:color="auto"/>
            </w:tcBorders>
          </w:tcPr>
          <w:p w14:paraId="7CB523D4" w14:textId="3BDDD7DC"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C2C6849" w14:textId="77777777" w:rsidR="00872AFE" w:rsidRPr="00711388" w:rsidRDefault="00872AFE" w:rsidP="00567869">
            <w:pPr>
              <w:pStyle w:val="NormalLeft"/>
              <w:rPr>
                <w:lang w:val="en-GB"/>
              </w:rPr>
            </w:pPr>
            <w:r w:rsidRPr="00711388">
              <w:rPr>
                <w:lang w:val="en-GB"/>
              </w:rPr>
              <w:t>Total of the estimated risk mitigation arising from Windstorm for all regions.</w:t>
            </w:r>
          </w:p>
          <w:p w14:paraId="5EA9A47D" w14:textId="77777777" w:rsidR="00872AFE" w:rsidRPr="00711388" w:rsidRDefault="00872AFE" w:rsidP="00567869">
            <w:pPr>
              <w:pStyle w:val="NormalLeft"/>
              <w:rPr>
                <w:lang w:val="en-GB"/>
              </w:rPr>
            </w:pPr>
          </w:p>
        </w:tc>
      </w:tr>
      <w:tr w:rsidR="00872AFE" w:rsidRPr="00711388" w14:paraId="64B6B89C" w14:textId="77777777" w:rsidTr="00567869">
        <w:tc>
          <w:tcPr>
            <w:tcW w:w="2507" w:type="dxa"/>
            <w:tcBorders>
              <w:top w:val="single" w:sz="2" w:space="0" w:color="auto"/>
              <w:left w:val="single" w:sz="2" w:space="0" w:color="auto"/>
              <w:bottom w:val="single" w:sz="2" w:space="0" w:color="auto"/>
              <w:right w:val="single" w:sz="2" w:space="0" w:color="auto"/>
            </w:tcBorders>
          </w:tcPr>
          <w:p w14:paraId="173A7CA7" w14:textId="11BDF730" w:rsidR="00872AFE" w:rsidRPr="00711388" w:rsidRDefault="00872AFE" w:rsidP="00567869">
            <w:pPr>
              <w:pStyle w:val="NormalLeft"/>
              <w:rPr>
                <w:lang w:val="en-GB"/>
              </w:rPr>
            </w:pPr>
            <w:r w:rsidRPr="00711388">
              <w:rPr>
                <w:lang w:val="en-GB"/>
              </w:rPr>
              <w:t>C0110/R0400</w:t>
            </w:r>
            <w:r w:rsidR="00711388" w:rsidRPr="00711388">
              <w:rPr>
                <w:lang w:val="en-GB"/>
              </w:rPr>
              <w:t>-</w:t>
            </w:r>
            <w:r w:rsidRPr="00711388">
              <w:rPr>
                <w:lang w:val="en-GB"/>
              </w:rPr>
              <w:t>R0590</w:t>
            </w:r>
          </w:p>
        </w:tc>
        <w:tc>
          <w:tcPr>
            <w:tcW w:w="2136" w:type="dxa"/>
            <w:tcBorders>
              <w:top w:val="single" w:sz="2" w:space="0" w:color="auto"/>
              <w:left w:val="single" w:sz="2" w:space="0" w:color="auto"/>
              <w:bottom w:val="single" w:sz="2" w:space="0" w:color="auto"/>
              <w:right w:val="single" w:sz="2" w:space="0" w:color="auto"/>
            </w:tcBorders>
          </w:tcPr>
          <w:p w14:paraId="39CCC878" w14:textId="7AC07ADE"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0033671C" w14:textId="77777777" w:rsidR="00872AFE" w:rsidRPr="00711388" w:rsidRDefault="00872AFE" w:rsidP="00567869">
            <w:pPr>
              <w:pStyle w:val="NormalLeft"/>
              <w:rPr>
                <w:lang w:val="en-GB"/>
              </w:rPr>
            </w:pPr>
            <w:r w:rsidRPr="00711388">
              <w:rPr>
                <w:lang w:val="en-GB"/>
              </w:rPr>
              <w:t>For each of the 23 specified Regions, the estimated reinstatement premiums, corresponding to the selected scenario, as a result of the undertaking's specific reinsurance contracts and special purpose vehicles relating to this peril.</w:t>
            </w:r>
          </w:p>
          <w:p w14:paraId="4F074389" w14:textId="77777777" w:rsidR="00872AFE" w:rsidRPr="00711388" w:rsidRDefault="00872AFE" w:rsidP="00567869">
            <w:pPr>
              <w:pStyle w:val="NormalLeft"/>
              <w:rPr>
                <w:lang w:val="en-GB"/>
              </w:rPr>
            </w:pPr>
          </w:p>
        </w:tc>
      </w:tr>
      <w:tr w:rsidR="00872AFE" w:rsidRPr="00711388" w14:paraId="58C0F446" w14:textId="77777777" w:rsidTr="00567869">
        <w:tc>
          <w:tcPr>
            <w:tcW w:w="2507" w:type="dxa"/>
            <w:tcBorders>
              <w:top w:val="single" w:sz="2" w:space="0" w:color="auto"/>
              <w:left w:val="single" w:sz="2" w:space="0" w:color="auto"/>
              <w:bottom w:val="single" w:sz="2" w:space="0" w:color="auto"/>
              <w:right w:val="single" w:sz="2" w:space="0" w:color="auto"/>
            </w:tcBorders>
          </w:tcPr>
          <w:p w14:paraId="50D518BB" w14:textId="77777777" w:rsidR="00872AFE" w:rsidRPr="00711388" w:rsidRDefault="00872AFE" w:rsidP="00567869">
            <w:pPr>
              <w:pStyle w:val="NormalLeft"/>
              <w:rPr>
                <w:lang w:val="en-GB"/>
              </w:rPr>
            </w:pPr>
            <w:r w:rsidRPr="00711388">
              <w:rPr>
                <w:lang w:val="en-GB"/>
              </w:rPr>
              <w:lastRenderedPageBreak/>
              <w:t>C0110/R0600</w:t>
            </w:r>
          </w:p>
        </w:tc>
        <w:tc>
          <w:tcPr>
            <w:tcW w:w="2136" w:type="dxa"/>
            <w:tcBorders>
              <w:top w:val="single" w:sz="2" w:space="0" w:color="auto"/>
              <w:left w:val="single" w:sz="2" w:space="0" w:color="auto"/>
              <w:bottom w:val="single" w:sz="2" w:space="0" w:color="auto"/>
              <w:right w:val="single" w:sz="2" w:space="0" w:color="auto"/>
            </w:tcBorders>
          </w:tcPr>
          <w:p w14:paraId="1A229288" w14:textId="5C1D65BB"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B5C21A8" w14:textId="77777777" w:rsidR="00872AFE" w:rsidRPr="00711388" w:rsidRDefault="00872AFE" w:rsidP="00567869">
            <w:pPr>
              <w:pStyle w:val="NormalLeft"/>
              <w:rPr>
                <w:lang w:val="en-GB"/>
              </w:rPr>
            </w:pPr>
            <w:r w:rsidRPr="00711388">
              <w:rPr>
                <w:lang w:val="en-GB"/>
              </w:rPr>
              <w:t>Total of the estimated reinstatement premiums for the 23 specified regions.</w:t>
            </w:r>
          </w:p>
          <w:p w14:paraId="5883F0FD" w14:textId="77777777" w:rsidR="00872AFE" w:rsidRPr="00711388" w:rsidRDefault="00872AFE" w:rsidP="00567869">
            <w:pPr>
              <w:pStyle w:val="NormalLeft"/>
              <w:rPr>
                <w:lang w:val="en-GB"/>
              </w:rPr>
            </w:pPr>
          </w:p>
        </w:tc>
      </w:tr>
      <w:tr w:rsidR="00872AFE" w:rsidRPr="00711388" w14:paraId="224A721A" w14:textId="77777777" w:rsidTr="00567869">
        <w:tc>
          <w:tcPr>
            <w:tcW w:w="2507" w:type="dxa"/>
            <w:tcBorders>
              <w:top w:val="single" w:sz="2" w:space="0" w:color="auto"/>
              <w:left w:val="single" w:sz="2" w:space="0" w:color="auto"/>
              <w:bottom w:val="single" w:sz="2" w:space="0" w:color="auto"/>
              <w:right w:val="single" w:sz="2" w:space="0" w:color="auto"/>
            </w:tcBorders>
          </w:tcPr>
          <w:p w14:paraId="7D67FD83" w14:textId="77777777" w:rsidR="00872AFE" w:rsidRPr="00711388" w:rsidRDefault="00872AFE" w:rsidP="00567869">
            <w:pPr>
              <w:pStyle w:val="NormalLeft"/>
              <w:rPr>
                <w:lang w:val="en-GB"/>
              </w:rPr>
            </w:pPr>
            <w:r w:rsidRPr="00711388">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197593DC" w14:textId="6EF04900"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4EB62FC5" w14:textId="77777777" w:rsidR="00872AFE" w:rsidRPr="00711388" w:rsidRDefault="00872AFE" w:rsidP="00567869">
            <w:pPr>
              <w:pStyle w:val="NormalLeft"/>
              <w:rPr>
                <w:lang w:val="en-GB"/>
              </w:rPr>
            </w:pPr>
            <w:r w:rsidRPr="00711388">
              <w:rPr>
                <w:lang w:val="en-GB"/>
              </w:rPr>
              <w:t>For all the regions other than the specified Regions, the estimated reinstatement premiums, as a result of the undertaking's specific reinsurance contracts and special purpose vehicles relating to this peril.</w:t>
            </w:r>
          </w:p>
          <w:p w14:paraId="3E537208" w14:textId="77777777" w:rsidR="00872AFE" w:rsidRPr="00711388" w:rsidRDefault="00872AFE" w:rsidP="00567869">
            <w:pPr>
              <w:pStyle w:val="NormalLeft"/>
              <w:rPr>
                <w:lang w:val="en-GB"/>
              </w:rPr>
            </w:pPr>
          </w:p>
        </w:tc>
      </w:tr>
      <w:tr w:rsidR="00872AFE" w:rsidRPr="00711388" w14:paraId="778DF3A0" w14:textId="77777777" w:rsidTr="00567869">
        <w:tc>
          <w:tcPr>
            <w:tcW w:w="2507" w:type="dxa"/>
            <w:tcBorders>
              <w:top w:val="single" w:sz="2" w:space="0" w:color="auto"/>
              <w:left w:val="single" w:sz="2" w:space="0" w:color="auto"/>
              <w:bottom w:val="single" w:sz="2" w:space="0" w:color="auto"/>
              <w:right w:val="single" w:sz="2" w:space="0" w:color="auto"/>
            </w:tcBorders>
          </w:tcPr>
          <w:p w14:paraId="1D081714" w14:textId="77777777" w:rsidR="00872AFE" w:rsidRPr="00711388" w:rsidRDefault="00872AFE" w:rsidP="00567869">
            <w:pPr>
              <w:pStyle w:val="NormalLeft"/>
              <w:rPr>
                <w:lang w:val="en-GB"/>
              </w:rPr>
            </w:pPr>
            <w:r w:rsidRPr="00711388">
              <w:rPr>
                <w:lang w:val="en-GB"/>
              </w:rPr>
              <w:t>C0110/R0800</w:t>
            </w:r>
          </w:p>
        </w:tc>
        <w:tc>
          <w:tcPr>
            <w:tcW w:w="2136" w:type="dxa"/>
            <w:tcBorders>
              <w:top w:val="single" w:sz="2" w:space="0" w:color="auto"/>
              <w:left w:val="single" w:sz="2" w:space="0" w:color="auto"/>
              <w:bottom w:val="single" w:sz="2" w:space="0" w:color="auto"/>
              <w:right w:val="single" w:sz="2" w:space="0" w:color="auto"/>
            </w:tcBorders>
          </w:tcPr>
          <w:p w14:paraId="5A6A269E" w14:textId="520048CC"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55858C3" w14:textId="77777777" w:rsidR="00872AFE" w:rsidRPr="00711388" w:rsidRDefault="00872AFE" w:rsidP="00567869">
            <w:pPr>
              <w:pStyle w:val="NormalLeft"/>
              <w:rPr>
                <w:lang w:val="en-GB"/>
              </w:rPr>
            </w:pPr>
            <w:r w:rsidRPr="00711388">
              <w:rPr>
                <w:lang w:val="en-GB"/>
              </w:rPr>
              <w:t>Total of the estimated reinstatement premiums for all regions.</w:t>
            </w:r>
          </w:p>
          <w:p w14:paraId="1951F0C2" w14:textId="77777777" w:rsidR="00872AFE" w:rsidRPr="00711388" w:rsidRDefault="00872AFE" w:rsidP="00567869">
            <w:pPr>
              <w:pStyle w:val="NormalLeft"/>
              <w:rPr>
                <w:lang w:val="en-GB"/>
              </w:rPr>
            </w:pPr>
          </w:p>
        </w:tc>
      </w:tr>
      <w:tr w:rsidR="00872AFE" w:rsidRPr="00711388" w14:paraId="2B2FCDBE" w14:textId="77777777" w:rsidTr="00567869">
        <w:tc>
          <w:tcPr>
            <w:tcW w:w="2507" w:type="dxa"/>
            <w:tcBorders>
              <w:top w:val="single" w:sz="2" w:space="0" w:color="auto"/>
              <w:left w:val="single" w:sz="2" w:space="0" w:color="auto"/>
              <w:bottom w:val="single" w:sz="2" w:space="0" w:color="auto"/>
              <w:right w:val="single" w:sz="2" w:space="0" w:color="auto"/>
            </w:tcBorders>
          </w:tcPr>
          <w:p w14:paraId="1BC84753" w14:textId="5DD48DE2" w:rsidR="00872AFE" w:rsidRPr="00711388" w:rsidRDefault="00872AFE" w:rsidP="00567869">
            <w:pPr>
              <w:pStyle w:val="NormalLeft"/>
              <w:rPr>
                <w:lang w:val="en-GB"/>
              </w:rPr>
            </w:pPr>
            <w:r w:rsidRPr="00711388">
              <w:rPr>
                <w:lang w:val="en-GB"/>
              </w:rPr>
              <w:t>C0120/R0400</w:t>
            </w:r>
            <w:r w:rsidR="00711388" w:rsidRPr="00711388">
              <w:rPr>
                <w:lang w:val="en-GB"/>
              </w:rPr>
              <w:t>-</w:t>
            </w:r>
            <w:r w:rsidRPr="00711388">
              <w:rPr>
                <w:lang w:val="en-GB"/>
              </w:rPr>
              <w:t>R0590</w:t>
            </w:r>
          </w:p>
        </w:tc>
        <w:tc>
          <w:tcPr>
            <w:tcW w:w="2136" w:type="dxa"/>
            <w:tcBorders>
              <w:top w:val="single" w:sz="2" w:space="0" w:color="auto"/>
              <w:left w:val="single" w:sz="2" w:space="0" w:color="auto"/>
              <w:bottom w:val="single" w:sz="2" w:space="0" w:color="auto"/>
              <w:right w:val="single" w:sz="2" w:space="0" w:color="auto"/>
            </w:tcBorders>
          </w:tcPr>
          <w:p w14:paraId="6D64FAEA" w14:textId="39AA14ED"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55FAD2F3" w14:textId="77777777" w:rsidR="00872AFE" w:rsidRPr="00711388" w:rsidRDefault="00872AFE" w:rsidP="00567869">
            <w:pPr>
              <w:pStyle w:val="NormalLeft"/>
              <w:rPr>
                <w:lang w:val="en-GB"/>
              </w:rPr>
            </w:pPr>
            <w:r w:rsidRPr="00711388">
              <w:rPr>
                <w:lang w:val="en-GB"/>
              </w:rPr>
              <w:t>Capital requirement, after the deduction of the risk mitigating effect of the undertaking's specific reinsurance contracts and special purpose vehicles relating to this peril, arising from Windstorms in each of the specified regions, corresponding to the selected scenario.</w:t>
            </w:r>
          </w:p>
          <w:p w14:paraId="127B9C81" w14:textId="77777777" w:rsidR="00872AFE" w:rsidRPr="00711388" w:rsidRDefault="00872AFE" w:rsidP="00567869">
            <w:pPr>
              <w:pStyle w:val="NormalLeft"/>
              <w:rPr>
                <w:lang w:val="en-GB"/>
              </w:rPr>
            </w:pPr>
          </w:p>
        </w:tc>
      </w:tr>
      <w:tr w:rsidR="00872AFE" w:rsidRPr="00711388" w14:paraId="6A8266D4" w14:textId="77777777" w:rsidTr="00567869">
        <w:tc>
          <w:tcPr>
            <w:tcW w:w="2507" w:type="dxa"/>
            <w:tcBorders>
              <w:top w:val="single" w:sz="2" w:space="0" w:color="auto"/>
              <w:left w:val="single" w:sz="2" w:space="0" w:color="auto"/>
              <w:bottom w:val="single" w:sz="2" w:space="0" w:color="auto"/>
              <w:right w:val="single" w:sz="2" w:space="0" w:color="auto"/>
            </w:tcBorders>
          </w:tcPr>
          <w:p w14:paraId="63F4B36F" w14:textId="77777777" w:rsidR="00872AFE" w:rsidRPr="00711388" w:rsidRDefault="00872AFE" w:rsidP="00567869">
            <w:pPr>
              <w:pStyle w:val="NormalLeft"/>
              <w:rPr>
                <w:lang w:val="en-GB"/>
              </w:rPr>
            </w:pPr>
            <w:r w:rsidRPr="00711388">
              <w:rPr>
                <w:lang w:val="en-GB"/>
              </w:rPr>
              <w:t>C0120/R0600</w:t>
            </w:r>
          </w:p>
        </w:tc>
        <w:tc>
          <w:tcPr>
            <w:tcW w:w="2136" w:type="dxa"/>
            <w:tcBorders>
              <w:top w:val="single" w:sz="2" w:space="0" w:color="auto"/>
              <w:left w:val="single" w:sz="2" w:space="0" w:color="auto"/>
              <w:bottom w:val="single" w:sz="2" w:space="0" w:color="auto"/>
              <w:right w:val="single" w:sz="2" w:space="0" w:color="auto"/>
            </w:tcBorders>
          </w:tcPr>
          <w:p w14:paraId="3D94991E" w14:textId="6C6B4B08"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8C2EE0A" w14:textId="77777777" w:rsidR="00872AFE" w:rsidRPr="00711388" w:rsidRDefault="00872AFE" w:rsidP="00567869">
            <w:pPr>
              <w:pStyle w:val="NormalLeft"/>
              <w:rPr>
                <w:lang w:val="en-GB"/>
              </w:rPr>
            </w:pPr>
            <w:r w:rsidRPr="00711388">
              <w:rPr>
                <w:lang w:val="en-GB"/>
              </w:rPr>
              <w:t>Total of the capital requirement, after the deduction of the risk mitigating effect of the undertaking's specific reinsurance contracts and special purpose vehicles for the 23 specified regions.</w:t>
            </w:r>
          </w:p>
          <w:p w14:paraId="3932BCD1" w14:textId="77777777" w:rsidR="00872AFE" w:rsidRPr="00711388" w:rsidRDefault="00872AFE" w:rsidP="00567869">
            <w:pPr>
              <w:pStyle w:val="NormalLeft"/>
              <w:rPr>
                <w:lang w:val="en-GB"/>
              </w:rPr>
            </w:pPr>
          </w:p>
        </w:tc>
      </w:tr>
      <w:tr w:rsidR="00872AFE" w:rsidRPr="00711388" w14:paraId="0909B49B" w14:textId="77777777" w:rsidTr="00567869">
        <w:tc>
          <w:tcPr>
            <w:tcW w:w="2507" w:type="dxa"/>
            <w:tcBorders>
              <w:top w:val="single" w:sz="2" w:space="0" w:color="auto"/>
              <w:left w:val="single" w:sz="2" w:space="0" w:color="auto"/>
              <w:bottom w:val="single" w:sz="2" w:space="0" w:color="auto"/>
              <w:right w:val="single" w:sz="2" w:space="0" w:color="auto"/>
            </w:tcBorders>
          </w:tcPr>
          <w:p w14:paraId="27AFC91B" w14:textId="77777777" w:rsidR="00872AFE" w:rsidRPr="00711388" w:rsidRDefault="00872AFE" w:rsidP="00567869">
            <w:pPr>
              <w:pStyle w:val="NormalLeft"/>
              <w:rPr>
                <w:lang w:val="en-GB"/>
              </w:rPr>
            </w:pPr>
            <w:r w:rsidRPr="00711388">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1DC2CE7A" w14:textId="524C5D40"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577E49A" w14:textId="77777777" w:rsidR="00872AFE" w:rsidRPr="00711388" w:rsidRDefault="00872AFE" w:rsidP="00567869">
            <w:pPr>
              <w:pStyle w:val="NormalLeft"/>
              <w:rPr>
                <w:lang w:val="en-GB"/>
              </w:rPr>
            </w:pPr>
            <w:r w:rsidRPr="00711388">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p w14:paraId="7389D051" w14:textId="77777777" w:rsidR="00872AFE" w:rsidRPr="00711388" w:rsidRDefault="00872AFE" w:rsidP="00567869">
            <w:pPr>
              <w:pStyle w:val="NormalLeft"/>
              <w:rPr>
                <w:lang w:val="en-GB"/>
              </w:rPr>
            </w:pPr>
          </w:p>
        </w:tc>
      </w:tr>
      <w:tr w:rsidR="00872AFE" w:rsidRPr="00711388" w14:paraId="00E0E2D8" w14:textId="77777777" w:rsidTr="00567869">
        <w:tc>
          <w:tcPr>
            <w:tcW w:w="2507" w:type="dxa"/>
            <w:tcBorders>
              <w:top w:val="single" w:sz="2" w:space="0" w:color="auto"/>
              <w:left w:val="single" w:sz="2" w:space="0" w:color="auto"/>
              <w:bottom w:val="single" w:sz="2" w:space="0" w:color="auto"/>
              <w:right w:val="single" w:sz="2" w:space="0" w:color="auto"/>
            </w:tcBorders>
          </w:tcPr>
          <w:p w14:paraId="5462577A" w14:textId="77777777" w:rsidR="00872AFE" w:rsidRPr="00711388" w:rsidRDefault="00872AFE" w:rsidP="00567869">
            <w:pPr>
              <w:pStyle w:val="NormalLeft"/>
              <w:rPr>
                <w:lang w:val="en-GB"/>
              </w:rPr>
            </w:pPr>
            <w:r w:rsidRPr="00711388">
              <w:rPr>
                <w:lang w:val="en-GB"/>
              </w:rPr>
              <w:lastRenderedPageBreak/>
              <w:t>C0120/R0800</w:t>
            </w:r>
          </w:p>
        </w:tc>
        <w:tc>
          <w:tcPr>
            <w:tcW w:w="2136" w:type="dxa"/>
            <w:tcBorders>
              <w:top w:val="single" w:sz="2" w:space="0" w:color="auto"/>
              <w:left w:val="single" w:sz="2" w:space="0" w:color="auto"/>
              <w:bottom w:val="single" w:sz="2" w:space="0" w:color="auto"/>
              <w:right w:val="single" w:sz="2" w:space="0" w:color="auto"/>
            </w:tcBorders>
          </w:tcPr>
          <w:p w14:paraId="5BC2D3DC" w14:textId="2B69F5B3"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469861" w14:textId="77777777" w:rsidR="00872AFE" w:rsidRPr="00711388" w:rsidRDefault="00872AFE" w:rsidP="00567869">
            <w:pPr>
              <w:pStyle w:val="NormalLeft"/>
              <w:rPr>
                <w:lang w:val="en-GB"/>
              </w:rPr>
            </w:pPr>
            <w:r w:rsidRPr="00711388">
              <w:rPr>
                <w:lang w:val="en-GB"/>
              </w:rPr>
              <w:t>Total of the capital requirement, after the deduction of the risk mitigating effect of the undertaking's specific reinsurance contracts and special purpose vehicles for all regions.</w:t>
            </w:r>
          </w:p>
          <w:p w14:paraId="1B50ABF0" w14:textId="77777777" w:rsidR="00872AFE" w:rsidRPr="00711388" w:rsidRDefault="00872AFE" w:rsidP="00567869">
            <w:pPr>
              <w:pStyle w:val="NormalLeft"/>
              <w:rPr>
                <w:lang w:val="en-GB"/>
              </w:rPr>
            </w:pPr>
          </w:p>
        </w:tc>
      </w:tr>
      <w:tr w:rsidR="00872AFE" w:rsidRPr="00711388" w14:paraId="6B6B792B" w14:textId="77777777" w:rsidTr="00567869">
        <w:tc>
          <w:tcPr>
            <w:tcW w:w="2507" w:type="dxa"/>
            <w:tcBorders>
              <w:top w:val="single" w:sz="2" w:space="0" w:color="auto"/>
              <w:left w:val="single" w:sz="2" w:space="0" w:color="auto"/>
              <w:bottom w:val="single" w:sz="2" w:space="0" w:color="auto"/>
              <w:right w:val="single" w:sz="2" w:space="0" w:color="auto"/>
            </w:tcBorders>
          </w:tcPr>
          <w:p w14:paraId="4E6B24FA" w14:textId="77777777" w:rsidR="00872AFE" w:rsidRPr="00711388" w:rsidRDefault="00872AFE" w:rsidP="00567869">
            <w:pPr>
              <w:pStyle w:val="NormalLeft"/>
              <w:rPr>
                <w:lang w:val="en-GB"/>
              </w:rPr>
            </w:pPr>
            <w:r w:rsidRPr="00711388">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7F76609C" w14:textId="7235A8BD"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7B654B83" w14:textId="77777777" w:rsidR="00872AFE" w:rsidRPr="00711388" w:rsidRDefault="00872AFE" w:rsidP="00567869">
            <w:pPr>
              <w:pStyle w:val="NormalLeft"/>
              <w:rPr>
                <w:lang w:val="en-GB"/>
              </w:rPr>
            </w:pPr>
            <w:r w:rsidRPr="00711388">
              <w:rPr>
                <w:lang w:val="en-GB"/>
              </w:rPr>
              <w:t>Diversification effect arising from the aggregation of the capital requirement after risk mitigations for Windstorm risks relating to the different regions (both specified Regions and ‘other regions’).</w:t>
            </w:r>
          </w:p>
          <w:p w14:paraId="780ED0C1" w14:textId="77777777" w:rsidR="00872AFE" w:rsidRPr="00711388" w:rsidRDefault="00872AFE" w:rsidP="00567869">
            <w:pPr>
              <w:pStyle w:val="NormalLeft"/>
              <w:rPr>
                <w:lang w:val="en-GB"/>
              </w:rPr>
            </w:pPr>
          </w:p>
        </w:tc>
      </w:tr>
      <w:tr w:rsidR="00872AFE" w:rsidRPr="00711388" w14:paraId="37E8C86C" w14:textId="77777777" w:rsidTr="00567869">
        <w:tc>
          <w:tcPr>
            <w:tcW w:w="2507" w:type="dxa"/>
            <w:tcBorders>
              <w:top w:val="single" w:sz="2" w:space="0" w:color="auto"/>
              <w:left w:val="single" w:sz="2" w:space="0" w:color="auto"/>
              <w:bottom w:val="single" w:sz="2" w:space="0" w:color="auto"/>
              <w:right w:val="single" w:sz="2" w:space="0" w:color="auto"/>
            </w:tcBorders>
          </w:tcPr>
          <w:p w14:paraId="1514469B" w14:textId="77777777" w:rsidR="00872AFE" w:rsidRPr="00711388" w:rsidRDefault="00872AFE" w:rsidP="00567869">
            <w:pPr>
              <w:pStyle w:val="NormalLeft"/>
              <w:rPr>
                <w:lang w:val="en-GB"/>
              </w:rPr>
            </w:pPr>
            <w:r w:rsidRPr="00711388">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45E57602" w14:textId="3AB3F6FC"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0EED126E" w14:textId="77777777" w:rsidR="00872AFE" w:rsidRPr="00711388" w:rsidRDefault="00872AFE" w:rsidP="00567869">
            <w:pPr>
              <w:pStyle w:val="NormalLeft"/>
              <w:rPr>
                <w:lang w:val="en-GB"/>
              </w:rPr>
            </w:pPr>
            <w:r w:rsidRPr="00711388">
              <w:rPr>
                <w:lang w:val="en-GB"/>
              </w:rPr>
              <w:t>This is the total capital requirement after risk mitigation for Windstorm risk, taking into consideration the diversification effect given in item C0120/R0810.</w:t>
            </w:r>
          </w:p>
        </w:tc>
      </w:tr>
      <w:tr w:rsidR="0035798D" w:rsidRPr="00711388" w14:paraId="7B9AE4CD" w14:textId="77777777" w:rsidTr="00973CDC">
        <w:tc>
          <w:tcPr>
            <w:tcW w:w="9286" w:type="dxa"/>
            <w:gridSpan w:val="3"/>
            <w:tcBorders>
              <w:top w:val="single" w:sz="2" w:space="0" w:color="auto"/>
              <w:left w:val="single" w:sz="2" w:space="0" w:color="auto"/>
              <w:bottom w:val="single" w:sz="2" w:space="0" w:color="auto"/>
              <w:right w:val="single" w:sz="2" w:space="0" w:color="auto"/>
            </w:tcBorders>
          </w:tcPr>
          <w:p w14:paraId="6987036A" w14:textId="4FDD7D81" w:rsidR="0035798D" w:rsidRPr="00711388" w:rsidRDefault="0035798D">
            <w:pPr>
              <w:pStyle w:val="NormalCentered"/>
              <w:jc w:val="left"/>
              <w:rPr>
                <w:lang w:val="en-GB"/>
              </w:rPr>
              <w:pPrChange w:id="7213" w:author="Author">
                <w:pPr>
                  <w:pStyle w:val="NormalCentered"/>
                </w:pPr>
              </w:pPrChange>
            </w:pPr>
            <w:r w:rsidRPr="00711388">
              <w:rPr>
                <w:i/>
                <w:iCs/>
                <w:lang w:val="en-GB"/>
              </w:rPr>
              <w:t>Natural catastrophe risk - Earthquake</w:t>
            </w:r>
          </w:p>
        </w:tc>
      </w:tr>
      <w:tr w:rsidR="00872AFE" w:rsidRPr="00711388" w14:paraId="2DF1354B" w14:textId="77777777" w:rsidTr="00567869">
        <w:tc>
          <w:tcPr>
            <w:tcW w:w="2507" w:type="dxa"/>
            <w:tcBorders>
              <w:top w:val="single" w:sz="2" w:space="0" w:color="auto"/>
              <w:left w:val="single" w:sz="2" w:space="0" w:color="auto"/>
              <w:bottom w:val="single" w:sz="2" w:space="0" w:color="auto"/>
              <w:right w:val="single" w:sz="2" w:space="0" w:color="auto"/>
            </w:tcBorders>
          </w:tcPr>
          <w:p w14:paraId="004890E0" w14:textId="3696D07B" w:rsidR="00872AFE" w:rsidRPr="00711388" w:rsidRDefault="00872AFE" w:rsidP="00567869">
            <w:pPr>
              <w:pStyle w:val="NormalLeft"/>
              <w:rPr>
                <w:lang w:val="en-GB"/>
              </w:rPr>
            </w:pPr>
            <w:r w:rsidRPr="00711388">
              <w:rPr>
                <w:lang w:val="en-GB"/>
              </w:rPr>
              <w:t>C0130/R1040</w:t>
            </w:r>
            <w:r w:rsidR="00711388" w:rsidRPr="00711388">
              <w:rPr>
                <w:lang w:val="en-GB"/>
              </w:rPr>
              <w:t>-</w:t>
            </w:r>
            <w:r w:rsidRPr="00711388">
              <w:rPr>
                <w:lang w:val="en-GB"/>
              </w:rPr>
              <w:t>R1210</w:t>
            </w:r>
          </w:p>
        </w:tc>
        <w:tc>
          <w:tcPr>
            <w:tcW w:w="2136" w:type="dxa"/>
            <w:tcBorders>
              <w:top w:val="single" w:sz="2" w:space="0" w:color="auto"/>
              <w:left w:val="single" w:sz="2" w:space="0" w:color="auto"/>
              <w:bottom w:val="single" w:sz="2" w:space="0" w:color="auto"/>
              <w:right w:val="single" w:sz="2" w:space="0" w:color="auto"/>
            </w:tcBorders>
          </w:tcPr>
          <w:p w14:paraId="7AEA9359" w14:textId="0855E048" w:rsidR="00872AFE" w:rsidRPr="00711388" w:rsidRDefault="00872AFE" w:rsidP="00567869">
            <w:pPr>
              <w:pStyle w:val="NormalLeft"/>
              <w:rPr>
                <w:lang w:val="en-GB"/>
              </w:rPr>
            </w:pPr>
            <w:r w:rsidRPr="00711388">
              <w:rPr>
                <w:lang w:val="en-GB"/>
              </w:rPr>
              <w:t xml:space="preserve">Estimation of the gross premium to be earned </w:t>
            </w:r>
            <w:r w:rsidR="00845F43" w:rsidRPr="00711388">
              <w:rPr>
                <w:lang w:val="en-GB"/>
              </w:rPr>
              <w:t>-</w:t>
            </w:r>
            <w:r w:rsidRPr="00711388">
              <w:rPr>
                <w:lang w:val="en-GB"/>
              </w:rPr>
              <w:t xml:space="preserve"> Other Regions</w:t>
            </w:r>
          </w:p>
        </w:tc>
        <w:tc>
          <w:tcPr>
            <w:tcW w:w="4643" w:type="dxa"/>
            <w:tcBorders>
              <w:top w:val="single" w:sz="2" w:space="0" w:color="auto"/>
              <w:left w:val="single" w:sz="2" w:space="0" w:color="auto"/>
              <w:bottom w:val="single" w:sz="2" w:space="0" w:color="auto"/>
              <w:right w:val="single" w:sz="2" w:space="0" w:color="auto"/>
            </w:tcBorders>
          </w:tcPr>
          <w:p w14:paraId="1423C375" w14:textId="77777777" w:rsidR="00872AFE" w:rsidRPr="00711388" w:rsidRDefault="00872AFE" w:rsidP="00567869">
            <w:pPr>
              <w:pStyle w:val="NormalLeft"/>
              <w:rPr>
                <w:lang w:val="en-GB"/>
              </w:rPr>
            </w:pPr>
            <w:r w:rsidRPr="00711388">
              <w:rPr>
                <w:lang w:val="en-GB"/>
              </w:rPr>
              <w:t>An estimate of the premiums to be earned by the insurance or reinsurance undertaking, during the following year in relation to each of the 14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w:t>
            </w:r>
          </w:p>
          <w:p w14:paraId="3B0E269D" w14:textId="77777777" w:rsidR="00872AFE" w:rsidRPr="00711388" w:rsidRDefault="00872AFE" w:rsidP="0083381F">
            <w:pPr>
              <w:pStyle w:val="Tiret0"/>
              <w:numPr>
                <w:ilvl w:val="0"/>
                <w:numId w:val="3"/>
              </w:numPr>
              <w:ind w:left="851" w:hanging="851"/>
              <w:rPr>
                <w:lang w:val="en-GB"/>
              </w:rPr>
            </w:pPr>
            <w:r w:rsidRPr="00711388">
              <w:rPr>
                <w:lang w:val="en-GB"/>
              </w:rPr>
              <w:t>Fire and other damage covering earthquake risk, including the proportional reinsurance obligations; and</w:t>
            </w:r>
          </w:p>
          <w:p w14:paraId="28EC16F9"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insurance covering onshore property damage by earthquake, including the proportional reinsurance obligations.</w:t>
            </w:r>
          </w:p>
          <w:p w14:paraId="043A224E" w14:textId="77777777" w:rsidR="00872AFE" w:rsidRPr="00711388" w:rsidRDefault="00872AFE" w:rsidP="00567869">
            <w:pPr>
              <w:pStyle w:val="NormalLeft"/>
              <w:rPr>
                <w:lang w:val="en-GB"/>
              </w:rPr>
            </w:pPr>
            <w:r w:rsidRPr="00711388">
              <w:rPr>
                <w:lang w:val="en-GB"/>
              </w:rPr>
              <w:t>Premiums shall be gross, without deduction of premiums for reinsurance contracts.</w:t>
            </w:r>
          </w:p>
          <w:p w14:paraId="4542C7A1" w14:textId="77777777" w:rsidR="00872AFE" w:rsidRPr="00711388" w:rsidRDefault="00872AFE" w:rsidP="00567869">
            <w:pPr>
              <w:pStyle w:val="NormalLeft"/>
              <w:rPr>
                <w:lang w:val="en-GB"/>
              </w:rPr>
            </w:pPr>
          </w:p>
        </w:tc>
      </w:tr>
      <w:tr w:rsidR="00872AFE" w:rsidRPr="00711388" w14:paraId="023EE5CC" w14:textId="77777777" w:rsidTr="00567869">
        <w:tc>
          <w:tcPr>
            <w:tcW w:w="2507" w:type="dxa"/>
            <w:tcBorders>
              <w:top w:val="single" w:sz="2" w:space="0" w:color="auto"/>
              <w:left w:val="single" w:sz="2" w:space="0" w:color="auto"/>
              <w:bottom w:val="single" w:sz="2" w:space="0" w:color="auto"/>
              <w:right w:val="single" w:sz="2" w:space="0" w:color="auto"/>
            </w:tcBorders>
          </w:tcPr>
          <w:p w14:paraId="199654DE" w14:textId="77777777" w:rsidR="00872AFE" w:rsidRPr="00711388" w:rsidRDefault="00872AFE" w:rsidP="00567869">
            <w:pPr>
              <w:pStyle w:val="NormalLeft"/>
              <w:rPr>
                <w:lang w:val="en-GB"/>
              </w:rPr>
            </w:pPr>
            <w:r w:rsidRPr="00711388">
              <w:rPr>
                <w:lang w:val="en-GB"/>
              </w:rPr>
              <w:lastRenderedPageBreak/>
              <w:t>C0130/R1220</w:t>
            </w:r>
          </w:p>
        </w:tc>
        <w:tc>
          <w:tcPr>
            <w:tcW w:w="2136" w:type="dxa"/>
            <w:tcBorders>
              <w:top w:val="single" w:sz="2" w:space="0" w:color="auto"/>
              <w:left w:val="single" w:sz="2" w:space="0" w:color="auto"/>
              <w:bottom w:val="single" w:sz="2" w:space="0" w:color="auto"/>
              <w:right w:val="single" w:sz="2" w:space="0" w:color="auto"/>
            </w:tcBorders>
          </w:tcPr>
          <w:p w14:paraId="37427B3A" w14:textId="019AFAEF" w:rsidR="00872AFE" w:rsidRPr="00711388" w:rsidRDefault="00872AFE" w:rsidP="00567869">
            <w:pPr>
              <w:pStyle w:val="NormalLeft"/>
              <w:rPr>
                <w:lang w:val="en-GB"/>
              </w:rPr>
            </w:pPr>
            <w:r w:rsidRPr="00711388">
              <w:rPr>
                <w:lang w:val="en-GB"/>
              </w:rPr>
              <w:t xml:space="preserve">Estimation of the gross premium to be earned </w:t>
            </w:r>
            <w:r w:rsidR="00845F43" w:rsidRPr="00711388">
              <w:rPr>
                <w:lang w:val="en-GB"/>
              </w:rPr>
              <w:t>-</w:t>
            </w:r>
            <w:r w:rsidRPr="00711388">
              <w:rPr>
                <w:lang w:val="en-GB"/>
              </w:rPr>
              <w:t xml:space="preserve">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C7E2ADA" w14:textId="77777777" w:rsidR="00872AFE" w:rsidRPr="00711388" w:rsidRDefault="00872AFE" w:rsidP="00567869">
            <w:pPr>
              <w:pStyle w:val="NormalLeft"/>
              <w:rPr>
                <w:lang w:val="en-GB"/>
              </w:rPr>
            </w:pPr>
            <w:r w:rsidRPr="00711388">
              <w:rPr>
                <w:lang w:val="en-GB"/>
              </w:rPr>
              <w:t>Total of the estimate of the premiums to be earned, by the insurance or reinsurance undertaking, during the following year for the other regions.</w:t>
            </w:r>
          </w:p>
          <w:p w14:paraId="5F3EAB4F" w14:textId="77777777" w:rsidR="00872AFE" w:rsidRPr="00711388" w:rsidRDefault="00872AFE" w:rsidP="00567869">
            <w:pPr>
              <w:pStyle w:val="NormalLeft"/>
              <w:rPr>
                <w:lang w:val="en-GB"/>
              </w:rPr>
            </w:pPr>
          </w:p>
        </w:tc>
      </w:tr>
      <w:tr w:rsidR="00872AFE" w:rsidRPr="00711388" w14:paraId="5234AE2B" w14:textId="77777777" w:rsidTr="00567869">
        <w:tc>
          <w:tcPr>
            <w:tcW w:w="2507" w:type="dxa"/>
            <w:tcBorders>
              <w:top w:val="single" w:sz="2" w:space="0" w:color="auto"/>
              <w:left w:val="single" w:sz="2" w:space="0" w:color="auto"/>
              <w:bottom w:val="single" w:sz="2" w:space="0" w:color="auto"/>
              <w:right w:val="single" w:sz="2" w:space="0" w:color="auto"/>
            </w:tcBorders>
          </w:tcPr>
          <w:p w14:paraId="42026C65" w14:textId="7CABEF6B" w:rsidR="00872AFE" w:rsidRPr="00711388" w:rsidRDefault="00872AFE" w:rsidP="00567869">
            <w:pPr>
              <w:pStyle w:val="NormalLeft"/>
              <w:rPr>
                <w:lang w:val="en-GB"/>
              </w:rPr>
            </w:pPr>
            <w:r w:rsidRPr="00711388">
              <w:rPr>
                <w:lang w:val="en-GB"/>
              </w:rPr>
              <w:t>C0140/R0830</w:t>
            </w:r>
            <w:r w:rsidR="00711388" w:rsidRPr="00711388">
              <w:rPr>
                <w:lang w:val="en-GB"/>
              </w:rPr>
              <w:t>-</w:t>
            </w:r>
            <w:r w:rsidRPr="00711388">
              <w:rPr>
                <w:lang w:val="en-GB"/>
              </w:rPr>
              <w:t>R1020</w:t>
            </w:r>
          </w:p>
        </w:tc>
        <w:tc>
          <w:tcPr>
            <w:tcW w:w="2136" w:type="dxa"/>
            <w:tcBorders>
              <w:top w:val="single" w:sz="2" w:space="0" w:color="auto"/>
              <w:left w:val="single" w:sz="2" w:space="0" w:color="auto"/>
              <w:bottom w:val="single" w:sz="2" w:space="0" w:color="auto"/>
              <w:right w:val="single" w:sz="2" w:space="0" w:color="auto"/>
            </w:tcBorders>
          </w:tcPr>
          <w:p w14:paraId="72053BC1" w14:textId="5FBF1A1B"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4DD23C85" w14:textId="77777777" w:rsidR="00872AFE" w:rsidRPr="00711388" w:rsidRDefault="00872AFE" w:rsidP="00567869">
            <w:pPr>
              <w:pStyle w:val="NormalLeft"/>
              <w:rPr>
                <w:lang w:val="en-GB"/>
              </w:rPr>
            </w:pPr>
            <w:r w:rsidRPr="00711388">
              <w:rPr>
                <w:lang w:val="en-GB"/>
              </w:rPr>
              <w:t>The sum of the total insured per each of the 20 specified regions for the lines of business, as defined in Annex I to Delegated Regulation (EU) 2015/35:</w:t>
            </w:r>
          </w:p>
          <w:p w14:paraId="15689941" w14:textId="77777777" w:rsidR="00872AFE" w:rsidRPr="00711388" w:rsidRDefault="00872AFE" w:rsidP="0083381F">
            <w:pPr>
              <w:pStyle w:val="Tiret0"/>
              <w:numPr>
                <w:ilvl w:val="0"/>
                <w:numId w:val="3"/>
              </w:numPr>
              <w:ind w:left="851" w:hanging="851"/>
              <w:rPr>
                <w:lang w:val="en-GB"/>
              </w:rPr>
            </w:pPr>
            <w:r w:rsidRPr="00711388">
              <w:rPr>
                <w:lang w:val="en-GB"/>
              </w:rPr>
              <w:t>Fire and other damage, including the proportional reinsurance obligations, in relation to contracts that cover Earthquake risk and where the risk is situated in this particular specified region; and</w:t>
            </w:r>
          </w:p>
          <w:p w14:paraId="68CC0B68" w14:textId="77777777" w:rsidR="00872AFE" w:rsidRPr="00711388" w:rsidRDefault="00872AFE" w:rsidP="0083381F">
            <w:pPr>
              <w:pStyle w:val="Tiret0"/>
              <w:numPr>
                <w:ilvl w:val="0"/>
                <w:numId w:val="3"/>
              </w:numPr>
              <w:ind w:left="851" w:hanging="851"/>
              <w:rPr>
                <w:lang w:val="en-GB"/>
              </w:rPr>
            </w:pPr>
            <w:r w:rsidRPr="00711388">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p w14:paraId="76DE88D8" w14:textId="77777777" w:rsidR="00872AFE" w:rsidRPr="00711388" w:rsidRDefault="00872AFE" w:rsidP="00567869">
            <w:pPr>
              <w:pStyle w:val="Tiret0"/>
              <w:ind w:left="0" w:firstLine="0"/>
              <w:rPr>
                <w:lang w:val="en-GB"/>
              </w:rPr>
            </w:pPr>
          </w:p>
        </w:tc>
      </w:tr>
      <w:tr w:rsidR="00872AFE" w:rsidRPr="00711388" w14:paraId="7466BBD4" w14:textId="77777777" w:rsidTr="00567869">
        <w:tc>
          <w:tcPr>
            <w:tcW w:w="2507" w:type="dxa"/>
            <w:tcBorders>
              <w:top w:val="single" w:sz="2" w:space="0" w:color="auto"/>
              <w:left w:val="single" w:sz="2" w:space="0" w:color="auto"/>
              <w:bottom w:val="single" w:sz="2" w:space="0" w:color="auto"/>
              <w:right w:val="single" w:sz="2" w:space="0" w:color="auto"/>
            </w:tcBorders>
          </w:tcPr>
          <w:p w14:paraId="4A0A9072" w14:textId="77777777" w:rsidR="00872AFE" w:rsidRPr="00711388" w:rsidRDefault="00872AFE" w:rsidP="00567869">
            <w:pPr>
              <w:pStyle w:val="NormalLeft"/>
              <w:rPr>
                <w:lang w:val="en-GB"/>
              </w:rPr>
            </w:pPr>
            <w:r w:rsidRPr="00711388">
              <w:rPr>
                <w:lang w:val="en-GB"/>
              </w:rPr>
              <w:t>C0140/R1030</w:t>
            </w:r>
          </w:p>
        </w:tc>
        <w:tc>
          <w:tcPr>
            <w:tcW w:w="2136" w:type="dxa"/>
            <w:tcBorders>
              <w:top w:val="single" w:sz="2" w:space="0" w:color="auto"/>
              <w:left w:val="single" w:sz="2" w:space="0" w:color="auto"/>
              <w:bottom w:val="single" w:sz="2" w:space="0" w:color="auto"/>
              <w:right w:val="single" w:sz="2" w:space="0" w:color="auto"/>
            </w:tcBorders>
          </w:tcPr>
          <w:p w14:paraId="125443AD" w14:textId="1CF5AC53"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 xml:space="preserve">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5B50AA8" w14:textId="77777777" w:rsidR="00872AFE" w:rsidRPr="00711388" w:rsidRDefault="00872AFE" w:rsidP="00567869">
            <w:pPr>
              <w:pStyle w:val="NormalLeft"/>
              <w:rPr>
                <w:lang w:val="en-GB"/>
              </w:rPr>
            </w:pPr>
            <w:r w:rsidRPr="00711388">
              <w:rPr>
                <w:lang w:val="en-GB"/>
              </w:rPr>
              <w:t>Total of the exposure for the 20 specified regions.</w:t>
            </w:r>
          </w:p>
          <w:p w14:paraId="4D669B75" w14:textId="77777777" w:rsidR="00872AFE" w:rsidRPr="00711388" w:rsidRDefault="00872AFE" w:rsidP="00567869">
            <w:pPr>
              <w:pStyle w:val="NormalLeft"/>
              <w:rPr>
                <w:lang w:val="en-GB"/>
              </w:rPr>
            </w:pPr>
          </w:p>
        </w:tc>
      </w:tr>
      <w:tr w:rsidR="00872AFE" w:rsidRPr="00711388" w14:paraId="0AFFFADC" w14:textId="77777777" w:rsidTr="00567869">
        <w:tc>
          <w:tcPr>
            <w:tcW w:w="2507" w:type="dxa"/>
            <w:tcBorders>
              <w:top w:val="single" w:sz="2" w:space="0" w:color="auto"/>
              <w:left w:val="single" w:sz="2" w:space="0" w:color="auto"/>
              <w:bottom w:val="single" w:sz="2" w:space="0" w:color="auto"/>
              <w:right w:val="single" w:sz="2" w:space="0" w:color="auto"/>
            </w:tcBorders>
          </w:tcPr>
          <w:p w14:paraId="2440BC89" w14:textId="685ACB86" w:rsidR="00872AFE" w:rsidRPr="00711388" w:rsidRDefault="00872AFE" w:rsidP="00567869">
            <w:pPr>
              <w:pStyle w:val="NormalLeft"/>
              <w:rPr>
                <w:lang w:val="en-GB"/>
              </w:rPr>
            </w:pPr>
            <w:r w:rsidRPr="00711388">
              <w:rPr>
                <w:lang w:val="en-GB"/>
              </w:rPr>
              <w:t>C0150/R0830</w:t>
            </w:r>
            <w:r w:rsidR="00711388" w:rsidRPr="00711388">
              <w:rPr>
                <w:lang w:val="en-GB"/>
              </w:rPr>
              <w:t>-</w:t>
            </w:r>
            <w:r w:rsidRPr="00711388">
              <w:rPr>
                <w:lang w:val="en-GB"/>
              </w:rPr>
              <w:t>R1020</w:t>
            </w:r>
          </w:p>
        </w:tc>
        <w:tc>
          <w:tcPr>
            <w:tcW w:w="2136" w:type="dxa"/>
            <w:tcBorders>
              <w:top w:val="single" w:sz="2" w:space="0" w:color="auto"/>
              <w:left w:val="single" w:sz="2" w:space="0" w:color="auto"/>
              <w:bottom w:val="single" w:sz="2" w:space="0" w:color="auto"/>
              <w:right w:val="single" w:sz="2" w:space="0" w:color="auto"/>
            </w:tcBorders>
          </w:tcPr>
          <w:p w14:paraId="628DABCF" w14:textId="1FE2AEF4"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70050E72" w14:textId="77777777" w:rsidR="00872AFE" w:rsidRPr="00711388" w:rsidRDefault="00872AFE" w:rsidP="00567869">
            <w:pPr>
              <w:pStyle w:val="NormalLeft"/>
              <w:rPr>
                <w:lang w:val="en-GB"/>
              </w:rPr>
            </w:pPr>
            <w:r w:rsidRPr="00711388">
              <w:rPr>
                <w:lang w:val="en-GB"/>
              </w:rPr>
              <w:t>Specified gross Earthquake loss for each of the 20 specified regions, taking into consideration the effect of diversification effect between zones.</w:t>
            </w:r>
          </w:p>
          <w:p w14:paraId="0D081AFC" w14:textId="77777777" w:rsidR="00872AFE" w:rsidRPr="00711388" w:rsidRDefault="00872AFE" w:rsidP="00567869">
            <w:pPr>
              <w:pStyle w:val="NormalLeft"/>
              <w:rPr>
                <w:lang w:val="en-GB"/>
              </w:rPr>
            </w:pPr>
          </w:p>
        </w:tc>
      </w:tr>
      <w:tr w:rsidR="00872AFE" w:rsidRPr="00711388" w14:paraId="328D4B4B" w14:textId="77777777" w:rsidTr="00567869">
        <w:tc>
          <w:tcPr>
            <w:tcW w:w="2507" w:type="dxa"/>
            <w:tcBorders>
              <w:top w:val="single" w:sz="2" w:space="0" w:color="auto"/>
              <w:left w:val="single" w:sz="2" w:space="0" w:color="auto"/>
              <w:bottom w:val="single" w:sz="2" w:space="0" w:color="auto"/>
              <w:right w:val="single" w:sz="2" w:space="0" w:color="auto"/>
            </w:tcBorders>
          </w:tcPr>
          <w:p w14:paraId="19477E13" w14:textId="77777777" w:rsidR="00872AFE" w:rsidRPr="00711388" w:rsidRDefault="00872AFE" w:rsidP="00567869">
            <w:pPr>
              <w:pStyle w:val="NormalLeft"/>
              <w:rPr>
                <w:lang w:val="en-GB"/>
              </w:rPr>
            </w:pPr>
            <w:r w:rsidRPr="00711388">
              <w:rPr>
                <w:lang w:val="en-GB"/>
              </w:rPr>
              <w:t>C0150/R1030</w:t>
            </w:r>
          </w:p>
        </w:tc>
        <w:tc>
          <w:tcPr>
            <w:tcW w:w="2136" w:type="dxa"/>
            <w:tcBorders>
              <w:top w:val="single" w:sz="2" w:space="0" w:color="auto"/>
              <w:left w:val="single" w:sz="2" w:space="0" w:color="auto"/>
              <w:bottom w:val="single" w:sz="2" w:space="0" w:color="auto"/>
              <w:right w:val="single" w:sz="2" w:space="0" w:color="auto"/>
            </w:tcBorders>
          </w:tcPr>
          <w:p w14:paraId="66BC6290" w14:textId="06482B7B"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 xml:space="preserve">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1E08F9" w14:textId="77777777" w:rsidR="00872AFE" w:rsidRPr="00711388" w:rsidRDefault="00872AFE" w:rsidP="00567869">
            <w:pPr>
              <w:pStyle w:val="NormalLeft"/>
              <w:rPr>
                <w:lang w:val="en-GB"/>
              </w:rPr>
            </w:pPr>
            <w:r w:rsidRPr="00711388">
              <w:rPr>
                <w:lang w:val="en-GB"/>
              </w:rPr>
              <w:t>Total of the specified gross Earthquake loss for the 20 specified regions.</w:t>
            </w:r>
          </w:p>
          <w:p w14:paraId="6F4B306A" w14:textId="77777777" w:rsidR="00872AFE" w:rsidRPr="00711388" w:rsidRDefault="00872AFE" w:rsidP="00567869">
            <w:pPr>
              <w:pStyle w:val="NormalLeft"/>
              <w:rPr>
                <w:lang w:val="en-GB"/>
              </w:rPr>
            </w:pPr>
          </w:p>
        </w:tc>
      </w:tr>
      <w:tr w:rsidR="00872AFE" w:rsidRPr="00711388" w14:paraId="3DA70369" w14:textId="77777777" w:rsidTr="00567869">
        <w:tc>
          <w:tcPr>
            <w:tcW w:w="2507" w:type="dxa"/>
            <w:tcBorders>
              <w:top w:val="single" w:sz="2" w:space="0" w:color="auto"/>
              <w:left w:val="single" w:sz="2" w:space="0" w:color="auto"/>
              <w:bottom w:val="single" w:sz="2" w:space="0" w:color="auto"/>
              <w:right w:val="single" w:sz="2" w:space="0" w:color="auto"/>
            </w:tcBorders>
          </w:tcPr>
          <w:p w14:paraId="718E4E97" w14:textId="4AF19B2C" w:rsidR="00872AFE" w:rsidRPr="00711388" w:rsidRDefault="00872AFE" w:rsidP="00567869">
            <w:pPr>
              <w:pStyle w:val="NormalLeft"/>
              <w:rPr>
                <w:lang w:val="en-GB"/>
              </w:rPr>
            </w:pPr>
            <w:r w:rsidRPr="00711388">
              <w:rPr>
                <w:lang w:val="en-GB"/>
              </w:rPr>
              <w:lastRenderedPageBreak/>
              <w:t>C0160/R0830</w:t>
            </w:r>
            <w:r w:rsidR="00711388" w:rsidRPr="00711388">
              <w:rPr>
                <w:lang w:val="en-GB"/>
              </w:rPr>
              <w:t>-</w:t>
            </w:r>
            <w:r w:rsidRPr="00711388">
              <w:rPr>
                <w:lang w:val="en-GB"/>
              </w:rPr>
              <w:t>R1020</w:t>
            </w:r>
          </w:p>
        </w:tc>
        <w:tc>
          <w:tcPr>
            <w:tcW w:w="2136" w:type="dxa"/>
            <w:tcBorders>
              <w:top w:val="single" w:sz="2" w:space="0" w:color="auto"/>
              <w:left w:val="single" w:sz="2" w:space="0" w:color="auto"/>
              <w:bottom w:val="single" w:sz="2" w:space="0" w:color="auto"/>
              <w:right w:val="single" w:sz="2" w:space="0" w:color="auto"/>
            </w:tcBorders>
          </w:tcPr>
          <w:p w14:paraId="7B69E898" w14:textId="61248490"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290D053C" w14:textId="77777777" w:rsidR="00872AFE" w:rsidRPr="00711388" w:rsidRDefault="00872AFE" w:rsidP="00567869">
            <w:pPr>
              <w:pStyle w:val="NormalLeft"/>
              <w:rPr>
                <w:lang w:val="en-GB"/>
              </w:rPr>
            </w:pPr>
            <w:r w:rsidRPr="00711388">
              <w:rPr>
                <w:lang w:val="en-GB"/>
              </w:rPr>
              <w:t>The Risk Charge Factor per each of the 20 specified regions for Earthquake according to the Standard Formula, taking into consideration the effect of diversification effect between zones.</w:t>
            </w:r>
          </w:p>
          <w:p w14:paraId="738E8591" w14:textId="77777777" w:rsidR="00872AFE" w:rsidRPr="00711388" w:rsidRDefault="00872AFE" w:rsidP="00567869">
            <w:pPr>
              <w:pStyle w:val="NormalLeft"/>
              <w:rPr>
                <w:lang w:val="en-GB"/>
              </w:rPr>
            </w:pPr>
          </w:p>
        </w:tc>
      </w:tr>
      <w:tr w:rsidR="00872AFE" w:rsidRPr="00711388" w14:paraId="69C7569D" w14:textId="77777777" w:rsidTr="00567869">
        <w:tc>
          <w:tcPr>
            <w:tcW w:w="2507" w:type="dxa"/>
            <w:tcBorders>
              <w:top w:val="single" w:sz="2" w:space="0" w:color="auto"/>
              <w:left w:val="single" w:sz="2" w:space="0" w:color="auto"/>
              <w:bottom w:val="single" w:sz="2" w:space="0" w:color="auto"/>
              <w:right w:val="single" w:sz="2" w:space="0" w:color="auto"/>
            </w:tcBorders>
          </w:tcPr>
          <w:p w14:paraId="4B3AB72C" w14:textId="77777777" w:rsidR="00872AFE" w:rsidRPr="00711388" w:rsidRDefault="00872AFE" w:rsidP="00567869">
            <w:pPr>
              <w:pStyle w:val="NormalLeft"/>
              <w:rPr>
                <w:lang w:val="en-GB"/>
              </w:rPr>
            </w:pPr>
            <w:r w:rsidRPr="00711388">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2691FFA2" w14:textId="4D1060EC"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 xml:space="preserve">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A08ABDD" w14:textId="77777777" w:rsidR="00872AFE" w:rsidRPr="00711388" w:rsidRDefault="00872AFE" w:rsidP="00567869">
            <w:pPr>
              <w:pStyle w:val="NormalLeft"/>
              <w:rPr>
                <w:lang w:val="en-GB"/>
              </w:rPr>
            </w:pPr>
            <w:r w:rsidRPr="00711388">
              <w:rPr>
                <w:lang w:val="en-GB"/>
              </w:rPr>
              <w:t>Ratio between total specified gross loss and total exposure.</w:t>
            </w:r>
          </w:p>
          <w:p w14:paraId="49B61819" w14:textId="77777777" w:rsidR="00872AFE" w:rsidRPr="00711388" w:rsidRDefault="00872AFE" w:rsidP="00567869">
            <w:pPr>
              <w:pStyle w:val="NormalLeft"/>
              <w:rPr>
                <w:lang w:val="en-GB"/>
              </w:rPr>
            </w:pPr>
          </w:p>
        </w:tc>
      </w:tr>
      <w:tr w:rsidR="00872AFE" w:rsidRPr="00711388" w14:paraId="15130C62" w14:textId="77777777" w:rsidTr="00567869">
        <w:tc>
          <w:tcPr>
            <w:tcW w:w="2507" w:type="dxa"/>
            <w:tcBorders>
              <w:top w:val="single" w:sz="2" w:space="0" w:color="auto"/>
              <w:left w:val="single" w:sz="2" w:space="0" w:color="auto"/>
              <w:bottom w:val="single" w:sz="2" w:space="0" w:color="auto"/>
              <w:right w:val="single" w:sz="2" w:space="0" w:color="auto"/>
            </w:tcBorders>
          </w:tcPr>
          <w:p w14:paraId="1F52B594" w14:textId="2E13481F" w:rsidR="00872AFE" w:rsidRPr="00711388" w:rsidRDefault="00872AFE" w:rsidP="00567869">
            <w:pPr>
              <w:pStyle w:val="NormalLeft"/>
              <w:rPr>
                <w:lang w:val="en-GB"/>
              </w:rPr>
            </w:pPr>
            <w:r w:rsidRPr="00711388">
              <w:rPr>
                <w:lang w:val="en-GB"/>
              </w:rPr>
              <w:t>C0170/R0830</w:t>
            </w:r>
            <w:r w:rsidR="00711388" w:rsidRPr="00711388">
              <w:rPr>
                <w:lang w:val="en-GB"/>
              </w:rPr>
              <w:t>-</w:t>
            </w:r>
            <w:r w:rsidRPr="00711388">
              <w:rPr>
                <w:lang w:val="en-GB"/>
              </w:rPr>
              <w:t>R1020</w:t>
            </w:r>
          </w:p>
        </w:tc>
        <w:tc>
          <w:tcPr>
            <w:tcW w:w="2136" w:type="dxa"/>
            <w:tcBorders>
              <w:top w:val="single" w:sz="2" w:space="0" w:color="auto"/>
              <w:left w:val="single" w:sz="2" w:space="0" w:color="auto"/>
              <w:bottom w:val="single" w:sz="2" w:space="0" w:color="auto"/>
              <w:right w:val="single" w:sz="2" w:space="0" w:color="auto"/>
            </w:tcBorders>
          </w:tcPr>
          <w:p w14:paraId="430CC1DC" w14:textId="5C75351B"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5B75FF9E" w14:textId="77777777" w:rsidR="00872AFE" w:rsidRPr="00711388" w:rsidRDefault="00872AFE" w:rsidP="00567869">
            <w:pPr>
              <w:pStyle w:val="NormalLeft"/>
              <w:rPr>
                <w:lang w:val="en-GB"/>
              </w:rPr>
            </w:pPr>
            <w:r w:rsidRPr="00711388">
              <w:rPr>
                <w:lang w:val="en-GB"/>
              </w:rPr>
              <w:t>Capital requirement before risk mitigation arising from Earthquakes in each of the 20 specified Regions.</w:t>
            </w:r>
          </w:p>
          <w:p w14:paraId="58DC436A" w14:textId="77777777" w:rsidR="00872AFE" w:rsidRPr="00711388" w:rsidRDefault="00872AFE" w:rsidP="00567869">
            <w:pPr>
              <w:pStyle w:val="NormalLeft"/>
              <w:rPr>
                <w:lang w:val="en-GB"/>
              </w:rPr>
            </w:pPr>
          </w:p>
        </w:tc>
      </w:tr>
      <w:tr w:rsidR="00872AFE" w:rsidRPr="00711388" w14:paraId="5491EC19" w14:textId="77777777" w:rsidTr="00567869">
        <w:tc>
          <w:tcPr>
            <w:tcW w:w="2507" w:type="dxa"/>
            <w:tcBorders>
              <w:top w:val="single" w:sz="2" w:space="0" w:color="auto"/>
              <w:left w:val="single" w:sz="2" w:space="0" w:color="auto"/>
              <w:bottom w:val="single" w:sz="2" w:space="0" w:color="auto"/>
              <w:right w:val="single" w:sz="2" w:space="0" w:color="auto"/>
            </w:tcBorders>
          </w:tcPr>
          <w:p w14:paraId="16CEBB09" w14:textId="77777777" w:rsidR="00872AFE" w:rsidRPr="00711388" w:rsidRDefault="00872AFE" w:rsidP="00567869">
            <w:pPr>
              <w:pStyle w:val="NormalLeft"/>
              <w:rPr>
                <w:lang w:val="en-GB"/>
              </w:rPr>
            </w:pPr>
            <w:r w:rsidRPr="00711388">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13E9FAED" w14:textId="224E07DA"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24C017C" w14:textId="77777777" w:rsidR="00872AFE" w:rsidRPr="00711388" w:rsidRDefault="00872AFE" w:rsidP="00567869">
            <w:pPr>
              <w:pStyle w:val="NormalLeft"/>
              <w:rPr>
                <w:lang w:val="en-GB"/>
              </w:rPr>
            </w:pPr>
            <w:r w:rsidRPr="00711388">
              <w:rPr>
                <w:lang w:val="en-GB"/>
              </w:rPr>
              <w:t>Total of the capital requirement before risk mitigation arising from Earthquakes for the 20 specified regions.</w:t>
            </w:r>
          </w:p>
          <w:p w14:paraId="08E1AC0C" w14:textId="77777777" w:rsidR="00872AFE" w:rsidRPr="00711388" w:rsidRDefault="00872AFE" w:rsidP="00567869">
            <w:pPr>
              <w:pStyle w:val="NormalLeft"/>
              <w:rPr>
                <w:lang w:val="en-GB"/>
              </w:rPr>
            </w:pPr>
          </w:p>
        </w:tc>
      </w:tr>
      <w:tr w:rsidR="00872AFE" w:rsidRPr="00711388" w14:paraId="694AC9CF" w14:textId="77777777" w:rsidTr="00567869">
        <w:tc>
          <w:tcPr>
            <w:tcW w:w="2507" w:type="dxa"/>
            <w:tcBorders>
              <w:top w:val="single" w:sz="2" w:space="0" w:color="auto"/>
              <w:left w:val="single" w:sz="2" w:space="0" w:color="auto"/>
              <w:bottom w:val="single" w:sz="2" w:space="0" w:color="auto"/>
              <w:right w:val="single" w:sz="2" w:space="0" w:color="auto"/>
            </w:tcBorders>
          </w:tcPr>
          <w:p w14:paraId="7D1B6D92" w14:textId="77777777" w:rsidR="00872AFE" w:rsidRPr="00711388" w:rsidRDefault="00872AFE" w:rsidP="00567869">
            <w:pPr>
              <w:pStyle w:val="NormalLeft"/>
              <w:rPr>
                <w:lang w:val="en-GB"/>
              </w:rPr>
            </w:pPr>
            <w:r w:rsidRPr="00711388">
              <w:rPr>
                <w:lang w:val="en-GB"/>
              </w:rPr>
              <w:t>C0170/R1220</w:t>
            </w:r>
          </w:p>
        </w:tc>
        <w:tc>
          <w:tcPr>
            <w:tcW w:w="2136" w:type="dxa"/>
            <w:tcBorders>
              <w:top w:val="single" w:sz="2" w:space="0" w:color="auto"/>
              <w:left w:val="single" w:sz="2" w:space="0" w:color="auto"/>
              <w:bottom w:val="single" w:sz="2" w:space="0" w:color="auto"/>
              <w:right w:val="single" w:sz="2" w:space="0" w:color="auto"/>
            </w:tcBorders>
          </w:tcPr>
          <w:p w14:paraId="204768DC" w14:textId="1A5A1228"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Earthquake </w:t>
            </w:r>
            <w:r w:rsidR="00845F43" w:rsidRPr="00711388">
              <w:rPr>
                <w:lang w:val="en-GB"/>
              </w:rPr>
              <w:t>-</w:t>
            </w:r>
            <w:r w:rsidRPr="00711388">
              <w:rPr>
                <w:lang w:val="en-GB"/>
              </w:rPr>
              <w:t xml:space="preserv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8E8C45" w14:textId="77777777" w:rsidR="00872AFE" w:rsidRPr="00711388" w:rsidRDefault="00872AFE" w:rsidP="00567869">
            <w:pPr>
              <w:pStyle w:val="NormalLeft"/>
              <w:rPr>
                <w:lang w:val="en-GB"/>
              </w:rPr>
            </w:pPr>
            <w:r w:rsidRPr="00711388">
              <w:rPr>
                <w:lang w:val="en-GB"/>
              </w:rPr>
              <w:t>The capital requirement before risk mitigation for Earthquake risk in regions other than the specified Regions. It is the amount of the instantaneous loss, without deduction of the amounts recoverable from reinsurance contracts and Special Purpose Vehicles.</w:t>
            </w:r>
          </w:p>
          <w:p w14:paraId="6DA836CA" w14:textId="77777777" w:rsidR="00872AFE" w:rsidRPr="00711388" w:rsidRDefault="00872AFE" w:rsidP="00567869">
            <w:pPr>
              <w:pStyle w:val="NormalLeft"/>
              <w:rPr>
                <w:lang w:val="en-GB"/>
              </w:rPr>
            </w:pPr>
          </w:p>
        </w:tc>
      </w:tr>
      <w:tr w:rsidR="00872AFE" w:rsidRPr="00711388" w14:paraId="368A9236" w14:textId="77777777" w:rsidTr="00567869">
        <w:tc>
          <w:tcPr>
            <w:tcW w:w="2507" w:type="dxa"/>
            <w:tcBorders>
              <w:top w:val="single" w:sz="2" w:space="0" w:color="auto"/>
              <w:left w:val="single" w:sz="2" w:space="0" w:color="auto"/>
              <w:bottom w:val="single" w:sz="2" w:space="0" w:color="auto"/>
              <w:right w:val="single" w:sz="2" w:space="0" w:color="auto"/>
            </w:tcBorders>
          </w:tcPr>
          <w:p w14:paraId="752CEFB9" w14:textId="77777777" w:rsidR="00872AFE" w:rsidRPr="00711388" w:rsidRDefault="00872AFE" w:rsidP="00567869">
            <w:pPr>
              <w:pStyle w:val="NormalLeft"/>
              <w:rPr>
                <w:lang w:val="en-GB"/>
              </w:rPr>
            </w:pPr>
            <w:r w:rsidRPr="00711388">
              <w:rPr>
                <w:lang w:val="en-GB"/>
              </w:rPr>
              <w:t>C0170/R1230</w:t>
            </w:r>
          </w:p>
        </w:tc>
        <w:tc>
          <w:tcPr>
            <w:tcW w:w="2136" w:type="dxa"/>
            <w:tcBorders>
              <w:top w:val="single" w:sz="2" w:space="0" w:color="auto"/>
              <w:left w:val="single" w:sz="2" w:space="0" w:color="auto"/>
              <w:bottom w:val="single" w:sz="2" w:space="0" w:color="auto"/>
              <w:right w:val="single" w:sz="2" w:space="0" w:color="auto"/>
            </w:tcBorders>
          </w:tcPr>
          <w:p w14:paraId="57F59121" w14:textId="74FE416D"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Earthquake </w:t>
            </w:r>
            <w:r w:rsidR="00845F43" w:rsidRPr="00711388">
              <w:rPr>
                <w:lang w:val="en-GB"/>
              </w:rPr>
              <w:t>-</w:t>
            </w:r>
            <w:r w:rsidRPr="00711388">
              <w:rPr>
                <w:lang w:val="en-GB"/>
              </w:rPr>
              <w:t xml:space="preserv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2CD81D3" w14:textId="77777777" w:rsidR="00872AFE" w:rsidRPr="00711388" w:rsidRDefault="00872AFE" w:rsidP="00567869">
            <w:pPr>
              <w:pStyle w:val="NormalLeft"/>
              <w:rPr>
                <w:lang w:val="en-GB"/>
              </w:rPr>
            </w:pPr>
            <w:r w:rsidRPr="00711388">
              <w:rPr>
                <w:lang w:val="en-GB"/>
              </w:rPr>
              <w:t>Total of the capital requirement before risk mitigation arising from Earthquakes for all regions.</w:t>
            </w:r>
          </w:p>
          <w:p w14:paraId="20FA1F2C" w14:textId="77777777" w:rsidR="00872AFE" w:rsidRPr="00711388" w:rsidRDefault="00872AFE" w:rsidP="00567869">
            <w:pPr>
              <w:pStyle w:val="NormalLeft"/>
              <w:rPr>
                <w:lang w:val="en-GB"/>
              </w:rPr>
            </w:pPr>
          </w:p>
        </w:tc>
      </w:tr>
      <w:tr w:rsidR="00872AFE" w:rsidRPr="00711388" w14:paraId="59DCABC8" w14:textId="77777777" w:rsidTr="00567869">
        <w:tc>
          <w:tcPr>
            <w:tcW w:w="2507" w:type="dxa"/>
            <w:tcBorders>
              <w:top w:val="single" w:sz="2" w:space="0" w:color="auto"/>
              <w:left w:val="single" w:sz="2" w:space="0" w:color="auto"/>
              <w:bottom w:val="single" w:sz="2" w:space="0" w:color="auto"/>
              <w:right w:val="single" w:sz="2" w:space="0" w:color="auto"/>
            </w:tcBorders>
          </w:tcPr>
          <w:p w14:paraId="7D17E713" w14:textId="77777777" w:rsidR="00872AFE" w:rsidRPr="00711388" w:rsidRDefault="00872AFE" w:rsidP="00567869">
            <w:pPr>
              <w:pStyle w:val="NormalLeft"/>
              <w:rPr>
                <w:lang w:val="en-GB"/>
              </w:rPr>
            </w:pPr>
            <w:r w:rsidRPr="00711388">
              <w:rPr>
                <w:lang w:val="en-GB"/>
              </w:rPr>
              <w:t>C0170/R1240</w:t>
            </w:r>
          </w:p>
        </w:tc>
        <w:tc>
          <w:tcPr>
            <w:tcW w:w="2136" w:type="dxa"/>
            <w:tcBorders>
              <w:top w:val="single" w:sz="2" w:space="0" w:color="auto"/>
              <w:left w:val="single" w:sz="2" w:space="0" w:color="auto"/>
              <w:bottom w:val="single" w:sz="2" w:space="0" w:color="auto"/>
              <w:right w:val="single" w:sz="2" w:space="0" w:color="auto"/>
            </w:tcBorders>
          </w:tcPr>
          <w:p w14:paraId="1908AC5B" w14:textId="5D047731" w:rsidR="00872AFE" w:rsidRPr="00711388" w:rsidRDefault="00872AFE" w:rsidP="00567869">
            <w:pPr>
              <w:pStyle w:val="NormalLeft"/>
              <w:rPr>
                <w:lang w:val="en-GB"/>
              </w:rPr>
            </w:pPr>
            <w:r w:rsidRPr="00711388">
              <w:rPr>
                <w:lang w:val="en-GB"/>
              </w:rPr>
              <w:t xml:space="preserve">Catastrophe Risk Charge before risk </w:t>
            </w:r>
            <w:r w:rsidRPr="00711388">
              <w:rPr>
                <w:lang w:val="en-GB"/>
              </w:rPr>
              <w:lastRenderedPageBreak/>
              <w:t xml:space="preserve">mitigation </w:t>
            </w:r>
            <w:r w:rsidR="00845F43" w:rsidRPr="00711388">
              <w:rPr>
                <w:lang w:val="en-GB"/>
              </w:rPr>
              <w:t>-</w:t>
            </w:r>
            <w:r w:rsidRPr="00711388">
              <w:rPr>
                <w:lang w:val="en-GB"/>
              </w:rPr>
              <w:t xml:space="preserve">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7CC8DAA0" w14:textId="77777777" w:rsidR="00872AFE" w:rsidRPr="00711388" w:rsidRDefault="00872AFE" w:rsidP="00567869">
            <w:pPr>
              <w:pStyle w:val="NormalLeft"/>
              <w:rPr>
                <w:lang w:val="en-GB"/>
              </w:rPr>
            </w:pPr>
            <w:r w:rsidRPr="00711388">
              <w:rPr>
                <w:lang w:val="en-GB"/>
              </w:rPr>
              <w:lastRenderedPageBreak/>
              <w:t xml:space="preserve">Diversification effect arising from the aggregation of the Earthquake risks relating </w:t>
            </w:r>
            <w:r w:rsidRPr="00711388">
              <w:rPr>
                <w:lang w:val="en-GB"/>
              </w:rPr>
              <w:lastRenderedPageBreak/>
              <w:t>to the different regions (both specified Regions and Other regions).</w:t>
            </w:r>
          </w:p>
          <w:p w14:paraId="40781579" w14:textId="77777777" w:rsidR="00872AFE" w:rsidRPr="00711388" w:rsidRDefault="00872AFE" w:rsidP="00567869">
            <w:pPr>
              <w:pStyle w:val="NormalLeft"/>
              <w:rPr>
                <w:lang w:val="en-GB"/>
              </w:rPr>
            </w:pPr>
          </w:p>
        </w:tc>
      </w:tr>
      <w:tr w:rsidR="00872AFE" w:rsidRPr="00711388" w14:paraId="03BDAB74" w14:textId="77777777" w:rsidTr="00567869">
        <w:tc>
          <w:tcPr>
            <w:tcW w:w="2507" w:type="dxa"/>
            <w:tcBorders>
              <w:top w:val="single" w:sz="2" w:space="0" w:color="auto"/>
              <w:left w:val="single" w:sz="2" w:space="0" w:color="auto"/>
              <w:bottom w:val="single" w:sz="2" w:space="0" w:color="auto"/>
              <w:right w:val="single" w:sz="2" w:space="0" w:color="auto"/>
            </w:tcBorders>
          </w:tcPr>
          <w:p w14:paraId="01B6F5EC" w14:textId="77777777" w:rsidR="00872AFE" w:rsidRPr="00711388" w:rsidRDefault="00872AFE" w:rsidP="00567869">
            <w:pPr>
              <w:pStyle w:val="NormalLeft"/>
              <w:rPr>
                <w:lang w:val="en-GB"/>
              </w:rPr>
            </w:pPr>
            <w:r w:rsidRPr="00711388">
              <w:rPr>
                <w:lang w:val="en-GB"/>
              </w:rPr>
              <w:lastRenderedPageBreak/>
              <w:t>C0170/R1250</w:t>
            </w:r>
          </w:p>
        </w:tc>
        <w:tc>
          <w:tcPr>
            <w:tcW w:w="2136" w:type="dxa"/>
            <w:tcBorders>
              <w:top w:val="single" w:sz="2" w:space="0" w:color="auto"/>
              <w:left w:val="single" w:sz="2" w:space="0" w:color="auto"/>
              <w:bottom w:val="single" w:sz="2" w:space="0" w:color="auto"/>
              <w:right w:val="single" w:sz="2" w:space="0" w:color="auto"/>
            </w:tcBorders>
          </w:tcPr>
          <w:p w14:paraId="6304FF2D" w14:textId="0EB03AA8"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51BE5424" w14:textId="77777777" w:rsidR="00872AFE" w:rsidRPr="00711388" w:rsidRDefault="00872AFE" w:rsidP="00567869">
            <w:pPr>
              <w:pStyle w:val="NormalLeft"/>
              <w:rPr>
                <w:lang w:val="en-GB"/>
              </w:rPr>
            </w:pPr>
            <w:r w:rsidRPr="00711388">
              <w:rPr>
                <w:lang w:val="en-GB"/>
              </w:rPr>
              <w:t>This is the total capital requirement before risk mitigation for Earthquake risk, taking into consideration the diversification effect given in C0170/R1240.</w:t>
            </w:r>
          </w:p>
          <w:p w14:paraId="0DAEBE0D" w14:textId="77777777" w:rsidR="00872AFE" w:rsidRPr="00711388" w:rsidRDefault="00872AFE" w:rsidP="00567869">
            <w:pPr>
              <w:pStyle w:val="NormalLeft"/>
              <w:rPr>
                <w:lang w:val="en-GB"/>
              </w:rPr>
            </w:pPr>
          </w:p>
        </w:tc>
      </w:tr>
      <w:tr w:rsidR="00872AFE" w:rsidRPr="00711388" w14:paraId="481AF6E5" w14:textId="77777777" w:rsidTr="00567869">
        <w:tc>
          <w:tcPr>
            <w:tcW w:w="2507" w:type="dxa"/>
            <w:tcBorders>
              <w:top w:val="single" w:sz="2" w:space="0" w:color="auto"/>
              <w:left w:val="single" w:sz="2" w:space="0" w:color="auto"/>
              <w:bottom w:val="single" w:sz="2" w:space="0" w:color="auto"/>
              <w:right w:val="single" w:sz="2" w:space="0" w:color="auto"/>
            </w:tcBorders>
          </w:tcPr>
          <w:p w14:paraId="1E67337F" w14:textId="2927326A" w:rsidR="00872AFE" w:rsidRPr="00711388" w:rsidRDefault="00872AFE" w:rsidP="00567869">
            <w:pPr>
              <w:pStyle w:val="NormalLeft"/>
              <w:rPr>
                <w:lang w:val="en-GB"/>
              </w:rPr>
            </w:pPr>
            <w:r w:rsidRPr="00711388">
              <w:rPr>
                <w:lang w:val="en-GB"/>
              </w:rPr>
              <w:t>C0180/R0830</w:t>
            </w:r>
            <w:r w:rsidR="00711388" w:rsidRPr="00711388">
              <w:rPr>
                <w:lang w:val="en-GB"/>
              </w:rPr>
              <w:t>-</w:t>
            </w:r>
            <w:r w:rsidRPr="00711388">
              <w:rPr>
                <w:lang w:val="en-GB"/>
              </w:rPr>
              <w:t>R1020</w:t>
            </w:r>
          </w:p>
        </w:tc>
        <w:tc>
          <w:tcPr>
            <w:tcW w:w="2136" w:type="dxa"/>
            <w:tcBorders>
              <w:top w:val="single" w:sz="2" w:space="0" w:color="auto"/>
              <w:left w:val="single" w:sz="2" w:space="0" w:color="auto"/>
              <w:bottom w:val="single" w:sz="2" w:space="0" w:color="auto"/>
              <w:right w:val="single" w:sz="2" w:space="0" w:color="auto"/>
            </w:tcBorders>
          </w:tcPr>
          <w:p w14:paraId="782F4502" w14:textId="03407526"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48774E92" w14:textId="77777777" w:rsidR="00872AFE" w:rsidRPr="00711388" w:rsidRDefault="00872AFE" w:rsidP="00567869">
            <w:pPr>
              <w:pStyle w:val="NormalLeft"/>
              <w:rPr>
                <w:lang w:val="en-GB"/>
              </w:rPr>
            </w:pPr>
            <w:r w:rsidRPr="00711388">
              <w:rPr>
                <w:lang w:val="en-GB"/>
              </w:rPr>
              <w:t>Per each of the 20 specified Regions the estimated risk mitigation effect of the undertaking's specific reinsurance contracts and special purpose vehicles relating to this peril, excluding the estimated reinstatement premiums.</w:t>
            </w:r>
          </w:p>
          <w:p w14:paraId="240DFFCC" w14:textId="77777777" w:rsidR="00872AFE" w:rsidRPr="00711388" w:rsidRDefault="00872AFE" w:rsidP="00567869">
            <w:pPr>
              <w:pStyle w:val="NormalLeft"/>
              <w:rPr>
                <w:lang w:val="en-GB"/>
              </w:rPr>
            </w:pPr>
          </w:p>
        </w:tc>
      </w:tr>
      <w:tr w:rsidR="00872AFE" w:rsidRPr="00711388" w14:paraId="11535B28" w14:textId="77777777" w:rsidTr="00567869">
        <w:tc>
          <w:tcPr>
            <w:tcW w:w="2507" w:type="dxa"/>
            <w:tcBorders>
              <w:top w:val="single" w:sz="2" w:space="0" w:color="auto"/>
              <w:left w:val="single" w:sz="2" w:space="0" w:color="auto"/>
              <w:bottom w:val="single" w:sz="2" w:space="0" w:color="auto"/>
              <w:right w:val="single" w:sz="2" w:space="0" w:color="auto"/>
            </w:tcBorders>
          </w:tcPr>
          <w:p w14:paraId="4D7E9B76" w14:textId="77777777" w:rsidR="00872AFE" w:rsidRPr="00711388" w:rsidRDefault="00872AFE" w:rsidP="00567869">
            <w:pPr>
              <w:pStyle w:val="NormalLeft"/>
              <w:rPr>
                <w:lang w:val="en-GB"/>
              </w:rPr>
            </w:pPr>
            <w:r w:rsidRPr="00711388">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0D1EE9C4" w14:textId="1A794D11"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5FACD41" w14:textId="77777777" w:rsidR="00872AFE" w:rsidRPr="00711388" w:rsidRDefault="00872AFE" w:rsidP="00567869">
            <w:pPr>
              <w:pStyle w:val="NormalLeft"/>
              <w:rPr>
                <w:lang w:val="en-GB"/>
              </w:rPr>
            </w:pPr>
            <w:r w:rsidRPr="00711388">
              <w:rPr>
                <w:lang w:val="en-GB"/>
              </w:rPr>
              <w:t>Total of the estimated Risk Mitigation for the 20 specified regions.</w:t>
            </w:r>
          </w:p>
          <w:p w14:paraId="31A13AA3" w14:textId="77777777" w:rsidR="00872AFE" w:rsidRPr="00711388" w:rsidRDefault="00872AFE" w:rsidP="00567869">
            <w:pPr>
              <w:pStyle w:val="NormalLeft"/>
              <w:rPr>
                <w:lang w:val="en-GB"/>
              </w:rPr>
            </w:pPr>
          </w:p>
        </w:tc>
      </w:tr>
      <w:tr w:rsidR="00872AFE" w:rsidRPr="00711388" w14:paraId="1D9F0059" w14:textId="77777777" w:rsidTr="00567869">
        <w:tc>
          <w:tcPr>
            <w:tcW w:w="2507" w:type="dxa"/>
            <w:tcBorders>
              <w:top w:val="single" w:sz="2" w:space="0" w:color="auto"/>
              <w:left w:val="single" w:sz="2" w:space="0" w:color="auto"/>
              <w:bottom w:val="single" w:sz="2" w:space="0" w:color="auto"/>
              <w:right w:val="single" w:sz="2" w:space="0" w:color="auto"/>
            </w:tcBorders>
          </w:tcPr>
          <w:p w14:paraId="45DCBC23" w14:textId="77777777" w:rsidR="00872AFE" w:rsidRPr="00711388" w:rsidRDefault="00872AFE" w:rsidP="00567869">
            <w:pPr>
              <w:pStyle w:val="NormalLeft"/>
              <w:rPr>
                <w:lang w:val="en-GB"/>
              </w:rPr>
            </w:pPr>
            <w:r w:rsidRPr="00711388">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402A63CE" w14:textId="6A97AB52"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Earthquake </w:t>
            </w:r>
            <w:r w:rsidR="00845F43" w:rsidRPr="00711388">
              <w:rPr>
                <w:lang w:val="en-GB"/>
              </w:rPr>
              <w:t>-</w:t>
            </w:r>
            <w:r w:rsidRPr="00711388">
              <w:rPr>
                <w:lang w:val="en-GB"/>
              </w:rPr>
              <w:t xml:space="preserv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543AE8D" w14:textId="77777777" w:rsidR="00872AFE" w:rsidRPr="00711388" w:rsidRDefault="00872AFE" w:rsidP="00567869">
            <w:pPr>
              <w:pStyle w:val="NormalLeft"/>
              <w:rPr>
                <w:lang w:val="en-GB"/>
              </w:rPr>
            </w:pPr>
            <w:r w:rsidRPr="00711388">
              <w:rPr>
                <w:lang w:val="en-GB"/>
              </w:rPr>
              <w:t>For all the regions other than the specified Regions, the estimated risk mitigation effect of the undertaking's specific reinsurance contracts and special purpose vehicles relating to this peril, excluding the estimated reinstatement premiums.</w:t>
            </w:r>
          </w:p>
          <w:p w14:paraId="008C3377" w14:textId="77777777" w:rsidR="00872AFE" w:rsidRPr="00711388" w:rsidRDefault="00872AFE" w:rsidP="00567869">
            <w:pPr>
              <w:pStyle w:val="NormalLeft"/>
              <w:rPr>
                <w:lang w:val="en-GB"/>
              </w:rPr>
            </w:pPr>
          </w:p>
        </w:tc>
      </w:tr>
      <w:tr w:rsidR="00872AFE" w:rsidRPr="00711388" w14:paraId="32B103C4" w14:textId="77777777" w:rsidTr="00567869">
        <w:tc>
          <w:tcPr>
            <w:tcW w:w="2507" w:type="dxa"/>
            <w:tcBorders>
              <w:top w:val="single" w:sz="2" w:space="0" w:color="auto"/>
              <w:left w:val="single" w:sz="2" w:space="0" w:color="auto"/>
              <w:bottom w:val="single" w:sz="2" w:space="0" w:color="auto"/>
              <w:right w:val="single" w:sz="2" w:space="0" w:color="auto"/>
            </w:tcBorders>
          </w:tcPr>
          <w:p w14:paraId="77DD1EF0" w14:textId="77777777" w:rsidR="00872AFE" w:rsidRPr="00711388" w:rsidRDefault="00872AFE" w:rsidP="00567869">
            <w:pPr>
              <w:pStyle w:val="NormalLeft"/>
              <w:rPr>
                <w:lang w:val="en-GB"/>
              </w:rPr>
            </w:pPr>
            <w:r w:rsidRPr="00711388">
              <w:rPr>
                <w:lang w:val="en-GB"/>
              </w:rPr>
              <w:t>C0180/R1230</w:t>
            </w:r>
          </w:p>
        </w:tc>
        <w:tc>
          <w:tcPr>
            <w:tcW w:w="2136" w:type="dxa"/>
            <w:tcBorders>
              <w:top w:val="single" w:sz="2" w:space="0" w:color="auto"/>
              <w:left w:val="single" w:sz="2" w:space="0" w:color="auto"/>
              <w:bottom w:val="single" w:sz="2" w:space="0" w:color="auto"/>
              <w:right w:val="single" w:sz="2" w:space="0" w:color="auto"/>
            </w:tcBorders>
          </w:tcPr>
          <w:p w14:paraId="78F8C2E6" w14:textId="30C9C4DC"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Earthquake </w:t>
            </w:r>
            <w:r w:rsidR="00845F43" w:rsidRPr="00711388">
              <w:rPr>
                <w:lang w:val="en-GB"/>
              </w:rPr>
              <w:t>-</w:t>
            </w:r>
            <w:r w:rsidRPr="00711388">
              <w:rPr>
                <w:lang w:val="en-GB"/>
              </w:rPr>
              <w:t xml:space="preserv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A59F4C0" w14:textId="77777777" w:rsidR="00872AFE" w:rsidRPr="00711388" w:rsidRDefault="00872AFE" w:rsidP="00567869">
            <w:pPr>
              <w:pStyle w:val="NormalLeft"/>
              <w:rPr>
                <w:lang w:val="en-GB"/>
              </w:rPr>
            </w:pPr>
            <w:r w:rsidRPr="00711388">
              <w:rPr>
                <w:lang w:val="en-GB"/>
              </w:rPr>
              <w:t>Total of the estimated Risk Mitigation for all regions.</w:t>
            </w:r>
          </w:p>
          <w:p w14:paraId="680F6C0C" w14:textId="77777777" w:rsidR="00872AFE" w:rsidRPr="00711388" w:rsidRDefault="00872AFE" w:rsidP="00567869">
            <w:pPr>
              <w:pStyle w:val="NormalLeft"/>
              <w:rPr>
                <w:lang w:val="en-GB"/>
              </w:rPr>
            </w:pPr>
          </w:p>
        </w:tc>
      </w:tr>
      <w:tr w:rsidR="00872AFE" w:rsidRPr="00711388" w14:paraId="15D9E84F" w14:textId="77777777" w:rsidTr="00567869">
        <w:tc>
          <w:tcPr>
            <w:tcW w:w="2507" w:type="dxa"/>
            <w:tcBorders>
              <w:top w:val="single" w:sz="2" w:space="0" w:color="auto"/>
              <w:left w:val="single" w:sz="2" w:space="0" w:color="auto"/>
              <w:bottom w:val="single" w:sz="2" w:space="0" w:color="auto"/>
              <w:right w:val="single" w:sz="2" w:space="0" w:color="auto"/>
            </w:tcBorders>
          </w:tcPr>
          <w:p w14:paraId="4BEA5643" w14:textId="4365558F" w:rsidR="00872AFE" w:rsidRPr="00711388" w:rsidRDefault="00872AFE" w:rsidP="00567869">
            <w:pPr>
              <w:pStyle w:val="NormalLeft"/>
              <w:rPr>
                <w:lang w:val="en-GB"/>
              </w:rPr>
            </w:pPr>
            <w:r w:rsidRPr="00711388">
              <w:rPr>
                <w:lang w:val="en-GB"/>
              </w:rPr>
              <w:t>C0190/R0830</w:t>
            </w:r>
            <w:r w:rsidR="00711388" w:rsidRPr="00711388">
              <w:rPr>
                <w:lang w:val="en-GB"/>
              </w:rPr>
              <w:t>-</w:t>
            </w:r>
            <w:r w:rsidRPr="00711388">
              <w:rPr>
                <w:lang w:val="en-GB"/>
              </w:rPr>
              <w:t>R1020</w:t>
            </w:r>
          </w:p>
        </w:tc>
        <w:tc>
          <w:tcPr>
            <w:tcW w:w="2136" w:type="dxa"/>
            <w:tcBorders>
              <w:top w:val="single" w:sz="2" w:space="0" w:color="auto"/>
              <w:left w:val="single" w:sz="2" w:space="0" w:color="auto"/>
              <w:bottom w:val="single" w:sz="2" w:space="0" w:color="auto"/>
              <w:right w:val="single" w:sz="2" w:space="0" w:color="auto"/>
            </w:tcBorders>
          </w:tcPr>
          <w:p w14:paraId="77FC1CEE" w14:textId="46758CB6"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1DEED970" w14:textId="77777777" w:rsidR="00872AFE" w:rsidRPr="00711388" w:rsidRDefault="00872AFE" w:rsidP="00567869">
            <w:pPr>
              <w:pStyle w:val="NormalLeft"/>
              <w:rPr>
                <w:lang w:val="en-GB"/>
              </w:rPr>
            </w:pPr>
            <w:r w:rsidRPr="00711388">
              <w:rPr>
                <w:lang w:val="en-GB"/>
              </w:rPr>
              <w:t>Per each of the 20 specified Regions the estimated reinstatement premiums as a result of the undertaking's specific reinsurance contracts and special purpose vehicles relating to this peril.</w:t>
            </w:r>
          </w:p>
          <w:p w14:paraId="6F1864A4" w14:textId="77777777" w:rsidR="00872AFE" w:rsidRPr="00711388" w:rsidRDefault="00872AFE" w:rsidP="00567869">
            <w:pPr>
              <w:pStyle w:val="NormalLeft"/>
              <w:rPr>
                <w:lang w:val="en-GB"/>
              </w:rPr>
            </w:pPr>
          </w:p>
        </w:tc>
      </w:tr>
      <w:tr w:rsidR="00872AFE" w:rsidRPr="00711388" w14:paraId="784BEC3E" w14:textId="77777777" w:rsidTr="00567869">
        <w:tc>
          <w:tcPr>
            <w:tcW w:w="2507" w:type="dxa"/>
            <w:tcBorders>
              <w:top w:val="single" w:sz="2" w:space="0" w:color="auto"/>
              <w:left w:val="single" w:sz="2" w:space="0" w:color="auto"/>
              <w:bottom w:val="single" w:sz="2" w:space="0" w:color="auto"/>
              <w:right w:val="single" w:sz="2" w:space="0" w:color="auto"/>
            </w:tcBorders>
          </w:tcPr>
          <w:p w14:paraId="63B1D492" w14:textId="77777777" w:rsidR="00872AFE" w:rsidRPr="00711388" w:rsidRDefault="00872AFE" w:rsidP="00567869">
            <w:pPr>
              <w:pStyle w:val="NormalLeft"/>
              <w:rPr>
                <w:lang w:val="en-GB"/>
              </w:rPr>
            </w:pPr>
            <w:r w:rsidRPr="00711388">
              <w:rPr>
                <w:lang w:val="en-GB"/>
              </w:rPr>
              <w:lastRenderedPageBreak/>
              <w:t>C0190/R1030</w:t>
            </w:r>
          </w:p>
        </w:tc>
        <w:tc>
          <w:tcPr>
            <w:tcW w:w="2136" w:type="dxa"/>
            <w:tcBorders>
              <w:top w:val="single" w:sz="2" w:space="0" w:color="auto"/>
              <w:left w:val="single" w:sz="2" w:space="0" w:color="auto"/>
              <w:bottom w:val="single" w:sz="2" w:space="0" w:color="auto"/>
              <w:right w:val="single" w:sz="2" w:space="0" w:color="auto"/>
            </w:tcBorders>
          </w:tcPr>
          <w:p w14:paraId="3834D5E2" w14:textId="7D9B0570"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DFE07B5" w14:textId="77777777" w:rsidR="00872AFE" w:rsidRPr="00711388" w:rsidRDefault="00872AFE" w:rsidP="00567869">
            <w:pPr>
              <w:pStyle w:val="NormalLeft"/>
              <w:rPr>
                <w:lang w:val="en-GB"/>
              </w:rPr>
            </w:pPr>
            <w:r w:rsidRPr="00711388">
              <w:rPr>
                <w:lang w:val="en-GB"/>
              </w:rPr>
              <w:t>Total of the estimated reinstatement premiums for the 20 specified regions.</w:t>
            </w:r>
          </w:p>
          <w:p w14:paraId="757A84F7" w14:textId="77777777" w:rsidR="00872AFE" w:rsidRPr="00711388" w:rsidRDefault="00872AFE" w:rsidP="00567869">
            <w:pPr>
              <w:pStyle w:val="NormalLeft"/>
              <w:rPr>
                <w:lang w:val="en-GB"/>
              </w:rPr>
            </w:pPr>
          </w:p>
        </w:tc>
      </w:tr>
      <w:tr w:rsidR="00872AFE" w:rsidRPr="00711388" w14:paraId="24D26370" w14:textId="77777777" w:rsidTr="00567869">
        <w:tc>
          <w:tcPr>
            <w:tcW w:w="2507" w:type="dxa"/>
            <w:tcBorders>
              <w:top w:val="single" w:sz="2" w:space="0" w:color="auto"/>
              <w:left w:val="single" w:sz="2" w:space="0" w:color="auto"/>
              <w:bottom w:val="single" w:sz="2" w:space="0" w:color="auto"/>
              <w:right w:val="single" w:sz="2" w:space="0" w:color="auto"/>
            </w:tcBorders>
          </w:tcPr>
          <w:p w14:paraId="13B2F1C0" w14:textId="77777777" w:rsidR="00872AFE" w:rsidRPr="00711388" w:rsidRDefault="00872AFE" w:rsidP="00567869">
            <w:pPr>
              <w:pStyle w:val="NormalLeft"/>
              <w:rPr>
                <w:lang w:val="en-GB"/>
              </w:rPr>
            </w:pPr>
            <w:r w:rsidRPr="00711388">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52F10387" w14:textId="2C2FBC20"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3213567" w14:textId="77777777" w:rsidR="00872AFE" w:rsidRPr="00711388" w:rsidRDefault="00872AFE" w:rsidP="00567869">
            <w:pPr>
              <w:pStyle w:val="NormalLeft"/>
              <w:rPr>
                <w:lang w:val="en-GB"/>
              </w:rPr>
            </w:pPr>
            <w:r w:rsidRPr="00711388">
              <w:rPr>
                <w:lang w:val="en-GB"/>
              </w:rPr>
              <w:t>For all the regions other than the specified Regions, the estimated reinstatement premiums, as a result of the undertaking's specific reinsurance contracts and special purpose vehicles relating to this peril.</w:t>
            </w:r>
          </w:p>
          <w:p w14:paraId="2C0A5E5A" w14:textId="77777777" w:rsidR="00872AFE" w:rsidRPr="00711388" w:rsidRDefault="00872AFE" w:rsidP="00567869">
            <w:pPr>
              <w:pStyle w:val="NormalLeft"/>
              <w:rPr>
                <w:lang w:val="en-GB"/>
              </w:rPr>
            </w:pPr>
          </w:p>
        </w:tc>
      </w:tr>
      <w:tr w:rsidR="00872AFE" w:rsidRPr="00711388" w14:paraId="2ADC948A" w14:textId="77777777" w:rsidTr="00567869">
        <w:tc>
          <w:tcPr>
            <w:tcW w:w="2507" w:type="dxa"/>
            <w:tcBorders>
              <w:top w:val="single" w:sz="2" w:space="0" w:color="auto"/>
              <w:left w:val="single" w:sz="2" w:space="0" w:color="auto"/>
              <w:bottom w:val="single" w:sz="2" w:space="0" w:color="auto"/>
              <w:right w:val="single" w:sz="2" w:space="0" w:color="auto"/>
            </w:tcBorders>
          </w:tcPr>
          <w:p w14:paraId="363D87C5" w14:textId="77777777" w:rsidR="00872AFE" w:rsidRPr="00711388" w:rsidRDefault="00872AFE" w:rsidP="00567869">
            <w:pPr>
              <w:pStyle w:val="NormalLeft"/>
              <w:rPr>
                <w:lang w:val="en-GB"/>
              </w:rPr>
            </w:pPr>
            <w:r w:rsidRPr="00711388">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718E605D" w14:textId="4299D069"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E13BAC7" w14:textId="77777777" w:rsidR="00872AFE" w:rsidRPr="00711388" w:rsidRDefault="00872AFE" w:rsidP="00567869">
            <w:pPr>
              <w:pStyle w:val="NormalLeft"/>
              <w:rPr>
                <w:lang w:val="en-GB"/>
              </w:rPr>
            </w:pPr>
            <w:r w:rsidRPr="00711388">
              <w:rPr>
                <w:lang w:val="en-GB"/>
              </w:rPr>
              <w:t>Total of the estimated reinstatement premiums for all regions.</w:t>
            </w:r>
          </w:p>
          <w:p w14:paraId="55F1732E" w14:textId="77777777" w:rsidR="00872AFE" w:rsidRPr="00711388" w:rsidRDefault="00872AFE" w:rsidP="00567869">
            <w:pPr>
              <w:pStyle w:val="NormalLeft"/>
              <w:rPr>
                <w:lang w:val="en-GB"/>
              </w:rPr>
            </w:pPr>
          </w:p>
        </w:tc>
      </w:tr>
      <w:tr w:rsidR="00872AFE" w:rsidRPr="00711388" w14:paraId="0E97D3B9" w14:textId="77777777" w:rsidTr="00567869">
        <w:tc>
          <w:tcPr>
            <w:tcW w:w="2507" w:type="dxa"/>
            <w:tcBorders>
              <w:top w:val="single" w:sz="2" w:space="0" w:color="auto"/>
              <w:left w:val="single" w:sz="2" w:space="0" w:color="auto"/>
              <w:bottom w:val="single" w:sz="2" w:space="0" w:color="auto"/>
              <w:right w:val="single" w:sz="2" w:space="0" w:color="auto"/>
            </w:tcBorders>
          </w:tcPr>
          <w:p w14:paraId="6B3B2A07" w14:textId="339ED1DD" w:rsidR="00872AFE" w:rsidRPr="00711388" w:rsidRDefault="00872AFE" w:rsidP="00567869">
            <w:pPr>
              <w:pStyle w:val="NormalLeft"/>
              <w:rPr>
                <w:lang w:val="en-GB"/>
              </w:rPr>
            </w:pPr>
            <w:r w:rsidRPr="00711388">
              <w:rPr>
                <w:lang w:val="en-GB"/>
              </w:rPr>
              <w:t>C0200/R0830</w:t>
            </w:r>
            <w:r w:rsidR="00711388" w:rsidRPr="00711388">
              <w:rPr>
                <w:lang w:val="en-GB"/>
              </w:rPr>
              <w:t>-</w:t>
            </w:r>
            <w:r w:rsidRPr="00711388">
              <w:rPr>
                <w:lang w:val="en-GB"/>
              </w:rPr>
              <w:t>R1020</w:t>
            </w:r>
          </w:p>
        </w:tc>
        <w:tc>
          <w:tcPr>
            <w:tcW w:w="2136" w:type="dxa"/>
            <w:tcBorders>
              <w:top w:val="single" w:sz="2" w:space="0" w:color="auto"/>
              <w:left w:val="single" w:sz="2" w:space="0" w:color="auto"/>
              <w:bottom w:val="single" w:sz="2" w:space="0" w:color="auto"/>
              <w:right w:val="single" w:sz="2" w:space="0" w:color="auto"/>
            </w:tcBorders>
          </w:tcPr>
          <w:p w14:paraId="57C83BB6" w14:textId="3C886066"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37A7A7FC" w14:textId="77777777" w:rsidR="00872AFE" w:rsidRPr="00711388" w:rsidRDefault="00872AFE" w:rsidP="00567869">
            <w:pPr>
              <w:pStyle w:val="NormalLeft"/>
              <w:rPr>
                <w:lang w:val="en-GB"/>
              </w:rPr>
            </w:pPr>
            <w:r w:rsidRPr="00711388">
              <w:rPr>
                <w:lang w:val="en-GB"/>
              </w:rPr>
              <w:t>Capital requirement, after the deduction of the risk mitigating effect of the undertaking's specific reinsurance contracts and special purpose vehicles relating to this peril, arising from Earthquake in each of the 20 specified regions.</w:t>
            </w:r>
          </w:p>
          <w:p w14:paraId="35E4337B" w14:textId="77777777" w:rsidR="00872AFE" w:rsidRPr="00711388" w:rsidRDefault="00872AFE" w:rsidP="00567869">
            <w:pPr>
              <w:pStyle w:val="NormalLeft"/>
              <w:rPr>
                <w:lang w:val="en-GB"/>
              </w:rPr>
            </w:pPr>
          </w:p>
        </w:tc>
      </w:tr>
      <w:tr w:rsidR="00872AFE" w:rsidRPr="00711388" w14:paraId="34096895" w14:textId="77777777" w:rsidTr="00567869">
        <w:tc>
          <w:tcPr>
            <w:tcW w:w="2507" w:type="dxa"/>
            <w:tcBorders>
              <w:top w:val="single" w:sz="2" w:space="0" w:color="auto"/>
              <w:left w:val="single" w:sz="2" w:space="0" w:color="auto"/>
              <w:bottom w:val="single" w:sz="2" w:space="0" w:color="auto"/>
              <w:right w:val="single" w:sz="2" w:space="0" w:color="auto"/>
            </w:tcBorders>
          </w:tcPr>
          <w:p w14:paraId="71A2121B" w14:textId="77777777" w:rsidR="00872AFE" w:rsidRPr="00711388" w:rsidRDefault="00872AFE" w:rsidP="00567869">
            <w:pPr>
              <w:pStyle w:val="NormalLeft"/>
              <w:rPr>
                <w:lang w:val="en-GB"/>
              </w:rPr>
            </w:pPr>
            <w:r w:rsidRPr="00711388">
              <w:rPr>
                <w:lang w:val="en-GB"/>
              </w:rPr>
              <w:t>C0200/R1030</w:t>
            </w:r>
          </w:p>
        </w:tc>
        <w:tc>
          <w:tcPr>
            <w:tcW w:w="2136" w:type="dxa"/>
            <w:tcBorders>
              <w:top w:val="single" w:sz="2" w:space="0" w:color="auto"/>
              <w:left w:val="single" w:sz="2" w:space="0" w:color="auto"/>
              <w:bottom w:val="single" w:sz="2" w:space="0" w:color="auto"/>
              <w:right w:val="single" w:sz="2" w:space="0" w:color="auto"/>
            </w:tcBorders>
          </w:tcPr>
          <w:p w14:paraId="719D94F6" w14:textId="7849F2A5"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56884A6" w14:textId="77777777" w:rsidR="00872AFE" w:rsidRPr="00711388" w:rsidRDefault="00872AFE" w:rsidP="00567869">
            <w:pPr>
              <w:pStyle w:val="NormalLeft"/>
              <w:rPr>
                <w:lang w:val="en-GB"/>
              </w:rPr>
            </w:pPr>
            <w:r w:rsidRPr="00711388">
              <w:rPr>
                <w:lang w:val="en-GB"/>
              </w:rPr>
              <w:t>Total of the capital requirement, after the deduction of the risk mitigating effect of the undertaking's specific reinsurance contracts and special purpose vehicles relating to this peril, arising from Earthquake for the 20 specified regions.</w:t>
            </w:r>
          </w:p>
          <w:p w14:paraId="55B5A1B4" w14:textId="77777777" w:rsidR="00872AFE" w:rsidRPr="00711388" w:rsidRDefault="00872AFE" w:rsidP="00567869">
            <w:pPr>
              <w:pStyle w:val="NormalLeft"/>
              <w:rPr>
                <w:lang w:val="en-GB"/>
              </w:rPr>
            </w:pPr>
          </w:p>
        </w:tc>
      </w:tr>
      <w:tr w:rsidR="00872AFE" w:rsidRPr="00711388" w14:paraId="4DD38038" w14:textId="77777777" w:rsidTr="00567869">
        <w:tc>
          <w:tcPr>
            <w:tcW w:w="2507" w:type="dxa"/>
            <w:tcBorders>
              <w:top w:val="single" w:sz="2" w:space="0" w:color="auto"/>
              <w:left w:val="single" w:sz="2" w:space="0" w:color="auto"/>
              <w:bottom w:val="single" w:sz="2" w:space="0" w:color="auto"/>
              <w:right w:val="single" w:sz="2" w:space="0" w:color="auto"/>
            </w:tcBorders>
          </w:tcPr>
          <w:p w14:paraId="67FDEF13" w14:textId="77777777" w:rsidR="00872AFE" w:rsidRPr="00711388" w:rsidRDefault="00872AFE" w:rsidP="00567869">
            <w:pPr>
              <w:pStyle w:val="NormalLeft"/>
              <w:rPr>
                <w:lang w:val="en-GB"/>
              </w:rPr>
            </w:pPr>
            <w:r w:rsidRPr="00711388">
              <w:rPr>
                <w:lang w:val="en-GB"/>
              </w:rPr>
              <w:t>C0200/R1220</w:t>
            </w:r>
          </w:p>
        </w:tc>
        <w:tc>
          <w:tcPr>
            <w:tcW w:w="2136" w:type="dxa"/>
            <w:tcBorders>
              <w:top w:val="single" w:sz="2" w:space="0" w:color="auto"/>
              <w:left w:val="single" w:sz="2" w:space="0" w:color="auto"/>
              <w:bottom w:val="single" w:sz="2" w:space="0" w:color="auto"/>
              <w:right w:val="single" w:sz="2" w:space="0" w:color="auto"/>
            </w:tcBorders>
          </w:tcPr>
          <w:p w14:paraId="13C988AB" w14:textId="263EF218"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58CB6A7" w14:textId="77777777" w:rsidR="00872AFE" w:rsidRPr="00711388" w:rsidRDefault="00872AFE" w:rsidP="00567869">
            <w:pPr>
              <w:pStyle w:val="NormalLeft"/>
              <w:rPr>
                <w:lang w:val="en-GB"/>
              </w:rPr>
            </w:pPr>
            <w:r w:rsidRPr="00711388">
              <w:rPr>
                <w:lang w:val="en-GB"/>
              </w:rPr>
              <w:t>Capital requirement after risk mitigation for Earthquake risk in regions other than the specified Regions. It is the amount of the instantaneous loss, including the deduction of the amounts recoverable from reinsurance contracts and Special Purpose Vehicles.</w:t>
            </w:r>
          </w:p>
          <w:p w14:paraId="7247F6C9" w14:textId="77777777" w:rsidR="00872AFE" w:rsidRPr="00711388" w:rsidRDefault="00872AFE" w:rsidP="00567869">
            <w:pPr>
              <w:pStyle w:val="NormalLeft"/>
              <w:rPr>
                <w:lang w:val="en-GB"/>
              </w:rPr>
            </w:pPr>
          </w:p>
        </w:tc>
      </w:tr>
      <w:tr w:rsidR="00872AFE" w:rsidRPr="00711388" w14:paraId="26760A67" w14:textId="77777777" w:rsidTr="00567869">
        <w:tc>
          <w:tcPr>
            <w:tcW w:w="2507" w:type="dxa"/>
            <w:tcBorders>
              <w:top w:val="single" w:sz="2" w:space="0" w:color="auto"/>
              <w:left w:val="single" w:sz="2" w:space="0" w:color="auto"/>
              <w:bottom w:val="single" w:sz="2" w:space="0" w:color="auto"/>
              <w:right w:val="single" w:sz="2" w:space="0" w:color="auto"/>
            </w:tcBorders>
          </w:tcPr>
          <w:p w14:paraId="45EAC048" w14:textId="77777777" w:rsidR="00872AFE" w:rsidRPr="00711388" w:rsidRDefault="00872AFE" w:rsidP="00567869">
            <w:pPr>
              <w:pStyle w:val="NormalLeft"/>
              <w:rPr>
                <w:lang w:val="en-GB"/>
              </w:rPr>
            </w:pPr>
            <w:r w:rsidRPr="00711388">
              <w:rPr>
                <w:lang w:val="en-GB"/>
              </w:rPr>
              <w:lastRenderedPageBreak/>
              <w:t>C0200/R1230</w:t>
            </w:r>
          </w:p>
        </w:tc>
        <w:tc>
          <w:tcPr>
            <w:tcW w:w="2136" w:type="dxa"/>
            <w:tcBorders>
              <w:top w:val="single" w:sz="2" w:space="0" w:color="auto"/>
              <w:left w:val="single" w:sz="2" w:space="0" w:color="auto"/>
              <w:bottom w:val="single" w:sz="2" w:space="0" w:color="auto"/>
              <w:right w:val="single" w:sz="2" w:space="0" w:color="auto"/>
            </w:tcBorders>
          </w:tcPr>
          <w:p w14:paraId="59DF5F20" w14:textId="6B8E749D"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95127B6" w14:textId="77777777" w:rsidR="00872AFE" w:rsidRPr="00711388" w:rsidRDefault="00872AFE" w:rsidP="00567869">
            <w:pPr>
              <w:pStyle w:val="NormalLeft"/>
              <w:rPr>
                <w:lang w:val="en-GB"/>
              </w:rPr>
            </w:pPr>
            <w:r w:rsidRPr="00711388">
              <w:rPr>
                <w:lang w:val="en-GB"/>
              </w:rPr>
              <w:t>Total of the capital requirement, after the deduction of the risk mitigating effect of the undertaking's specific reinsurance contracts and special purpose vehicles relating to this peril, arising from Earthquake for all regions.</w:t>
            </w:r>
          </w:p>
          <w:p w14:paraId="696D7032" w14:textId="77777777" w:rsidR="00872AFE" w:rsidRPr="00711388" w:rsidRDefault="00872AFE" w:rsidP="00567869">
            <w:pPr>
              <w:pStyle w:val="NormalLeft"/>
              <w:rPr>
                <w:lang w:val="en-GB"/>
              </w:rPr>
            </w:pPr>
          </w:p>
        </w:tc>
      </w:tr>
      <w:tr w:rsidR="00872AFE" w:rsidRPr="00711388" w14:paraId="64F876EF" w14:textId="77777777" w:rsidTr="00567869">
        <w:tc>
          <w:tcPr>
            <w:tcW w:w="2507" w:type="dxa"/>
            <w:tcBorders>
              <w:top w:val="single" w:sz="2" w:space="0" w:color="auto"/>
              <w:left w:val="single" w:sz="2" w:space="0" w:color="auto"/>
              <w:bottom w:val="single" w:sz="2" w:space="0" w:color="auto"/>
              <w:right w:val="single" w:sz="2" w:space="0" w:color="auto"/>
            </w:tcBorders>
          </w:tcPr>
          <w:p w14:paraId="1979DBE6" w14:textId="77777777" w:rsidR="00872AFE" w:rsidRPr="00711388" w:rsidRDefault="00872AFE" w:rsidP="00567869">
            <w:pPr>
              <w:pStyle w:val="NormalLeft"/>
              <w:rPr>
                <w:lang w:val="en-GB"/>
              </w:rPr>
            </w:pPr>
            <w:r w:rsidRPr="00711388">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72F5CF28" w14:textId="0E1E721F"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B19321B" w14:textId="77777777" w:rsidR="00872AFE" w:rsidRPr="00711388" w:rsidRDefault="00872AFE" w:rsidP="00567869">
            <w:pPr>
              <w:pStyle w:val="NormalLeft"/>
              <w:rPr>
                <w:lang w:val="en-GB"/>
              </w:rPr>
            </w:pPr>
            <w:r w:rsidRPr="00711388">
              <w:rPr>
                <w:lang w:val="en-GB"/>
              </w:rPr>
              <w:t>Diversification effect arising from the aggregation of the capital requirement after risk mitigations for Earthquake risks relating to the different regions (both specified Regions and Other regions).</w:t>
            </w:r>
          </w:p>
          <w:p w14:paraId="70A42A52" w14:textId="77777777" w:rsidR="00872AFE" w:rsidRPr="00711388" w:rsidRDefault="00872AFE" w:rsidP="00567869">
            <w:pPr>
              <w:pStyle w:val="NormalLeft"/>
              <w:rPr>
                <w:lang w:val="en-GB"/>
              </w:rPr>
            </w:pPr>
          </w:p>
        </w:tc>
      </w:tr>
      <w:tr w:rsidR="00872AFE" w:rsidRPr="00711388" w14:paraId="17ED350E" w14:textId="77777777" w:rsidTr="00567869">
        <w:tc>
          <w:tcPr>
            <w:tcW w:w="2507" w:type="dxa"/>
            <w:tcBorders>
              <w:top w:val="single" w:sz="2" w:space="0" w:color="auto"/>
              <w:left w:val="single" w:sz="2" w:space="0" w:color="auto"/>
              <w:bottom w:val="single" w:sz="2" w:space="0" w:color="auto"/>
              <w:right w:val="single" w:sz="2" w:space="0" w:color="auto"/>
            </w:tcBorders>
          </w:tcPr>
          <w:p w14:paraId="2AF7A570" w14:textId="77777777" w:rsidR="00872AFE" w:rsidRPr="00711388" w:rsidRDefault="00872AFE" w:rsidP="00567869">
            <w:pPr>
              <w:pStyle w:val="NormalLeft"/>
              <w:rPr>
                <w:lang w:val="en-GB"/>
              </w:rPr>
            </w:pPr>
            <w:r w:rsidRPr="00711388">
              <w:rPr>
                <w:lang w:val="en-GB"/>
              </w:rPr>
              <w:t>C0200/R1250</w:t>
            </w:r>
          </w:p>
        </w:tc>
        <w:tc>
          <w:tcPr>
            <w:tcW w:w="2136" w:type="dxa"/>
            <w:tcBorders>
              <w:top w:val="single" w:sz="2" w:space="0" w:color="auto"/>
              <w:left w:val="single" w:sz="2" w:space="0" w:color="auto"/>
              <w:bottom w:val="single" w:sz="2" w:space="0" w:color="auto"/>
              <w:right w:val="single" w:sz="2" w:space="0" w:color="auto"/>
            </w:tcBorders>
          </w:tcPr>
          <w:p w14:paraId="799281C4" w14:textId="200DD00D"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0489325E" w14:textId="77777777" w:rsidR="00872AFE" w:rsidRPr="00711388" w:rsidRDefault="00872AFE" w:rsidP="00567869">
            <w:pPr>
              <w:pStyle w:val="NormalLeft"/>
              <w:rPr>
                <w:lang w:val="en-GB"/>
              </w:rPr>
            </w:pPr>
            <w:r w:rsidRPr="00711388">
              <w:rPr>
                <w:lang w:val="en-GB"/>
              </w:rPr>
              <w:t>This is the total capital requirement after risk mitigation for Earthquake risk, taking into consideration the diversification effect given in C0200/R1240.</w:t>
            </w:r>
          </w:p>
          <w:p w14:paraId="1E5E04DC" w14:textId="77777777" w:rsidR="00872AFE" w:rsidRPr="00711388" w:rsidRDefault="00872AFE" w:rsidP="00567869">
            <w:pPr>
              <w:pStyle w:val="NormalLeft"/>
              <w:rPr>
                <w:lang w:val="en-GB"/>
              </w:rPr>
            </w:pPr>
          </w:p>
        </w:tc>
      </w:tr>
      <w:tr w:rsidR="0035798D" w:rsidRPr="00711388" w14:paraId="3BE0339D" w14:textId="77777777" w:rsidTr="00F750C4">
        <w:tc>
          <w:tcPr>
            <w:tcW w:w="9286" w:type="dxa"/>
            <w:gridSpan w:val="3"/>
            <w:tcBorders>
              <w:top w:val="single" w:sz="2" w:space="0" w:color="auto"/>
              <w:left w:val="single" w:sz="2" w:space="0" w:color="auto"/>
              <w:bottom w:val="single" w:sz="2" w:space="0" w:color="auto"/>
              <w:right w:val="single" w:sz="2" w:space="0" w:color="auto"/>
            </w:tcBorders>
          </w:tcPr>
          <w:p w14:paraId="708F1331" w14:textId="0DDC5D7A" w:rsidR="0035798D" w:rsidRPr="00711388" w:rsidRDefault="0035798D">
            <w:pPr>
              <w:pStyle w:val="NormalCentered"/>
              <w:jc w:val="left"/>
              <w:rPr>
                <w:lang w:val="en-GB"/>
              </w:rPr>
              <w:pPrChange w:id="7214" w:author="Author">
                <w:pPr>
                  <w:pStyle w:val="NormalCentered"/>
                </w:pPr>
              </w:pPrChange>
            </w:pPr>
            <w:r w:rsidRPr="00711388">
              <w:rPr>
                <w:i/>
                <w:iCs/>
                <w:lang w:val="en-GB"/>
              </w:rPr>
              <w:t>Natural catastrophe risk - Flood</w:t>
            </w:r>
          </w:p>
        </w:tc>
      </w:tr>
      <w:tr w:rsidR="00872AFE" w:rsidRPr="00711388" w14:paraId="3F76C8F2" w14:textId="77777777" w:rsidTr="00567869">
        <w:tc>
          <w:tcPr>
            <w:tcW w:w="2507" w:type="dxa"/>
            <w:tcBorders>
              <w:top w:val="single" w:sz="2" w:space="0" w:color="auto"/>
              <w:left w:val="single" w:sz="2" w:space="0" w:color="auto"/>
              <w:bottom w:val="single" w:sz="2" w:space="0" w:color="auto"/>
              <w:right w:val="single" w:sz="2" w:space="0" w:color="auto"/>
            </w:tcBorders>
          </w:tcPr>
          <w:p w14:paraId="2328EEC5" w14:textId="04C1CC3B" w:rsidR="00872AFE" w:rsidRPr="00711388" w:rsidRDefault="00872AFE" w:rsidP="00567869">
            <w:pPr>
              <w:pStyle w:val="NormalLeft"/>
              <w:rPr>
                <w:lang w:val="en-GB"/>
              </w:rPr>
            </w:pPr>
            <w:r w:rsidRPr="00711388">
              <w:rPr>
                <w:lang w:val="en-GB"/>
              </w:rPr>
              <w:t>C0210/R1410</w:t>
            </w:r>
            <w:r w:rsidR="00711388" w:rsidRPr="00711388">
              <w:rPr>
                <w:lang w:val="en-GB"/>
              </w:rPr>
              <w:t>-</w:t>
            </w:r>
            <w:r w:rsidRPr="00711388">
              <w:rPr>
                <w:lang w:val="en-GB"/>
              </w:rPr>
              <w:t>R1580</w:t>
            </w:r>
          </w:p>
        </w:tc>
        <w:tc>
          <w:tcPr>
            <w:tcW w:w="2136" w:type="dxa"/>
            <w:tcBorders>
              <w:top w:val="single" w:sz="2" w:space="0" w:color="auto"/>
              <w:left w:val="single" w:sz="2" w:space="0" w:color="auto"/>
              <w:bottom w:val="single" w:sz="2" w:space="0" w:color="auto"/>
              <w:right w:val="single" w:sz="2" w:space="0" w:color="auto"/>
            </w:tcBorders>
          </w:tcPr>
          <w:p w14:paraId="745CC225" w14:textId="0FEB3BCC" w:rsidR="00872AFE" w:rsidRPr="00711388" w:rsidRDefault="00872AFE" w:rsidP="00567869">
            <w:pPr>
              <w:pStyle w:val="NormalLeft"/>
              <w:rPr>
                <w:lang w:val="en-GB"/>
              </w:rPr>
            </w:pPr>
            <w:r w:rsidRPr="00711388">
              <w:rPr>
                <w:lang w:val="en-GB"/>
              </w:rPr>
              <w:t xml:space="preserve">Estimation of the gross premiums to be earned </w:t>
            </w:r>
            <w:r w:rsidR="00845F43" w:rsidRPr="00711388">
              <w:rPr>
                <w:lang w:val="en-GB"/>
              </w:rPr>
              <w:t>-</w:t>
            </w:r>
            <w:r w:rsidRPr="00711388">
              <w:rPr>
                <w:lang w:val="en-GB"/>
              </w:rPr>
              <w:t xml:space="preserve"> Other Regions</w:t>
            </w:r>
          </w:p>
        </w:tc>
        <w:tc>
          <w:tcPr>
            <w:tcW w:w="4643" w:type="dxa"/>
            <w:tcBorders>
              <w:top w:val="single" w:sz="2" w:space="0" w:color="auto"/>
              <w:left w:val="single" w:sz="2" w:space="0" w:color="auto"/>
              <w:bottom w:val="single" w:sz="2" w:space="0" w:color="auto"/>
              <w:right w:val="single" w:sz="2" w:space="0" w:color="auto"/>
            </w:tcBorders>
          </w:tcPr>
          <w:p w14:paraId="259109B1" w14:textId="77777777" w:rsidR="00872AFE" w:rsidRPr="00711388" w:rsidRDefault="00872AFE" w:rsidP="00567869">
            <w:pPr>
              <w:pStyle w:val="NormalLeft"/>
              <w:rPr>
                <w:lang w:val="en-GB"/>
              </w:rPr>
            </w:pPr>
            <w:r w:rsidRPr="00711388">
              <w:rPr>
                <w:lang w:val="en-GB"/>
              </w:rPr>
              <w:t>An estimate of the premiums to be earned by the insurance or reinsurance undertaking, during the following year in relation to each of the 14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w:t>
            </w:r>
          </w:p>
          <w:p w14:paraId="482D95B4" w14:textId="77777777" w:rsidR="00872AFE" w:rsidRPr="00711388" w:rsidRDefault="00872AFE" w:rsidP="00567869">
            <w:pPr>
              <w:pStyle w:val="NormalLeft"/>
              <w:rPr>
                <w:lang w:val="en-GB"/>
              </w:rPr>
            </w:pPr>
          </w:p>
          <w:p w14:paraId="17D50265" w14:textId="77777777" w:rsidR="00872AFE" w:rsidRPr="00711388" w:rsidRDefault="00872AFE" w:rsidP="0083381F">
            <w:pPr>
              <w:pStyle w:val="Tiret0"/>
              <w:numPr>
                <w:ilvl w:val="0"/>
                <w:numId w:val="3"/>
              </w:numPr>
              <w:ind w:left="851" w:hanging="851"/>
              <w:rPr>
                <w:lang w:val="en-GB"/>
              </w:rPr>
            </w:pPr>
            <w:r w:rsidRPr="00711388">
              <w:rPr>
                <w:lang w:val="en-GB"/>
              </w:rPr>
              <w:t>Fire and other damage covering flood risk, including the proportional reinsurance obligations;</w:t>
            </w:r>
          </w:p>
          <w:p w14:paraId="61C994A9"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insurance covering onshore property damage by flood, including the proportional reinsurance obligations;</w:t>
            </w:r>
          </w:p>
          <w:p w14:paraId="0D590B89" w14:textId="77777777" w:rsidR="00872AFE" w:rsidRPr="00711388" w:rsidRDefault="00872AFE" w:rsidP="0083381F">
            <w:pPr>
              <w:pStyle w:val="Tiret0"/>
              <w:numPr>
                <w:ilvl w:val="0"/>
                <w:numId w:val="3"/>
              </w:numPr>
              <w:ind w:left="851" w:hanging="851"/>
              <w:rPr>
                <w:lang w:val="en-GB"/>
              </w:rPr>
            </w:pPr>
            <w:r w:rsidRPr="00711388">
              <w:rPr>
                <w:lang w:val="en-GB"/>
              </w:rPr>
              <w:t>Other motor insurance, including the proportional reinsurance obligations.</w:t>
            </w:r>
          </w:p>
          <w:p w14:paraId="2C1C4F14" w14:textId="77777777" w:rsidR="00872AFE" w:rsidRPr="00711388" w:rsidRDefault="00872AFE" w:rsidP="00567869">
            <w:pPr>
              <w:pStyle w:val="NormalLeft"/>
              <w:rPr>
                <w:lang w:val="en-GB"/>
              </w:rPr>
            </w:pPr>
            <w:r w:rsidRPr="00711388">
              <w:rPr>
                <w:lang w:val="en-GB"/>
              </w:rPr>
              <w:lastRenderedPageBreak/>
              <w:t>Premiums shall be gross, without deduction of premiums for reinsurance contracts.</w:t>
            </w:r>
          </w:p>
          <w:p w14:paraId="5512709B" w14:textId="77777777" w:rsidR="00872AFE" w:rsidRPr="00711388" w:rsidRDefault="00872AFE" w:rsidP="00567869">
            <w:pPr>
              <w:pStyle w:val="NormalLeft"/>
              <w:rPr>
                <w:lang w:val="en-GB"/>
              </w:rPr>
            </w:pPr>
          </w:p>
        </w:tc>
      </w:tr>
      <w:tr w:rsidR="00872AFE" w:rsidRPr="00711388" w14:paraId="67C039B2" w14:textId="77777777" w:rsidTr="00567869">
        <w:tc>
          <w:tcPr>
            <w:tcW w:w="2507" w:type="dxa"/>
            <w:tcBorders>
              <w:top w:val="single" w:sz="2" w:space="0" w:color="auto"/>
              <w:left w:val="single" w:sz="2" w:space="0" w:color="auto"/>
              <w:bottom w:val="single" w:sz="2" w:space="0" w:color="auto"/>
              <w:right w:val="single" w:sz="2" w:space="0" w:color="auto"/>
            </w:tcBorders>
          </w:tcPr>
          <w:p w14:paraId="4B07AF33" w14:textId="77777777" w:rsidR="00872AFE" w:rsidRPr="00711388" w:rsidRDefault="00872AFE" w:rsidP="00567869">
            <w:pPr>
              <w:pStyle w:val="NormalLeft"/>
              <w:rPr>
                <w:lang w:val="en-GB"/>
              </w:rPr>
            </w:pPr>
            <w:r w:rsidRPr="00711388">
              <w:rPr>
                <w:lang w:val="en-GB"/>
              </w:rPr>
              <w:lastRenderedPageBreak/>
              <w:t>C0210/R1590</w:t>
            </w:r>
          </w:p>
        </w:tc>
        <w:tc>
          <w:tcPr>
            <w:tcW w:w="2136" w:type="dxa"/>
            <w:tcBorders>
              <w:top w:val="single" w:sz="2" w:space="0" w:color="auto"/>
              <w:left w:val="single" w:sz="2" w:space="0" w:color="auto"/>
              <w:bottom w:val="single" w:sz="2" w:space="0" w:color="auto"/>
              <w:right w:val="single" w:sz="2" w:space="0" w:color="auto"/>
            </w:tcBorders>
          </w:tcPr>
          <w:p w14:paraId="00D915B7" w14:textId="1830EF73" w:rsidR="00872AFE" w:rsidRPr="00711388" w:rsidRDefault="00872AFE" w:rsidP="00567869">
            <w:pPr>
              <w:pStyle w:val="NormalLeft"/>
              <w:rPr>
                <w:lang w:val="en-GB"/>
              </w:rPr>
            </w:pPr>
            <w:r w:rsidRPr="00711388">
              <w:rPr>
                <w:lang w:val="en-GB"/>
              </w:rPr>
              <w:t xml:space="preserve">Estimation of the gross premium to be earned </w:t>
            </w:r>
            <w:r w:rsidR="00845F43" w:rsidRPr="00711388">
              <w:rPr>
                <w:lang w:val="en-GB"/>
              </w:rPr>
              <w:t>-</w:t>
            </w:r>
            <w:r w:rsidRPr="00711388">
              <w:rPr>
                <w:lang w:val="en-GB"/>
              </w:rPr>
              <w:t xml:space="preserve">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22CD52" w14:textId="77777777" w:rsidR="00872AFE" w:rsidRPr="00711388" w:rsidRDefault="00872AFE" w:rsidP="00567869">
            <w:pPr>
              <w:pStyle w:val="NormalLeft"/>
              <w:rPr>
                <w:lang w:val="en-GB"/>
              </w:rPr>
            </w:pPr>
            <w:r w:rsidRPr="00711388">
              <w:rPr>
                <w:lang w:val="en-GB"/>
              </w:rPr>
              <w:t>Total of the estimate of the premiums to be earned, by the insurance or reinsurance undertaking, during the following year for the other regions.</w:t>
            </w:r>
          </w:p>
          <w:p w14:paraId="092B9358" w14:textId="77777777" w:rsidR="00872AFE" w:rsidRPr="00711388" w:rsidRDefault="00872AFE" w:rsidP="00567869">
            <w:pPr>
              <w:pStyle w:val="NormalLeft"/>
              <w:rPr>
                <w:lang w:val="en-GB"/>
              </w:rPr>
            </w:pPr>
          </w:p>
        </w:tc>
      </w:tr>
      <w:tr w:rsidR="00872AFE" w:rsidRPr="00711388" w14:paraId="0AB31FE7" w14:textId="77777777" w:rsidTr="00567869">
        <w:tc>
          <w:tcPr>
            <w:tcW w:w="2507" w:type="dxa"/>
            <w:tcBorders>
              <w:top w:val="single" w:sz="2" w:space="0" w:color="auto"/>
              <w:left w:val="single" w:sz="2" w:space="0" w:color="auto"/>
              <w:bottom w:val="single" w:sz="2" w:space="0" w:color="auto"/>
              <w:right w:val="single" w:sz="2" w:space="0" w:color="auto"/>
            </w:tcBorders>
          </w:tcPr>
          <w:p w14:paraId="547255FD" w14:textId="29D67836" w:rsidR="00872AFE" w:rsidRPr="00711388" w:rsidRDefault="00872AFE" w:rsidP="00567869">
            <w:pPr>
              <w:pStyle w:val="NormalLeft"/>
              <w:rPr>
                <w:lang w:val="en-GB"/>
              </w:rPr>
            </w:pPr>
            <w:r w:rsidRPr="00711388">
              <w:rPr>
                <w:lang w:val="en-GB"/>
              </w:rPr>
              <w:t>C0220/R1260</w:t>
            </w:r>
            <w:r w:rsidR="00711388" w:rsidRPr="00711388">
              <w:rPr>
                <w:lang w:val="en-GB"/>
              </w:rPr>
              <w:t>-</w:t>
            </w:r>
            <w:r w:rsidRPr="00711388">
              <w:rPr>
                <w:lang w:val="en-GB"/>
              </w:rPr>
              <w:t>R1390</w:t>
            </w:r>
          </w:p>
        </w:tc>
        <w:tc>
          <w:tcPr>
            <w:tcW w:w="2136" w:type="dxa"/>
            <w:tcBorders>
              <w:top w:val="single" w:sz="2" w:space="0" w:color="auto"/>
              <w:left w:val="single" w:sz="2" w:space="0" w:color="auto"/>
              <w:bottom w:val="single" w:sz="2" w:space="0" w:color="auto"/>
              <w:right w:val="single" w:sz="2" w:space="0" w:color="auto"/>
            </w:tcBorders>
          </w:tcPr>
          <w:p w14:paraId="4159B7DB" w14:textId="553835D4"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29EF2A72" w14:textId="77777777" w:rsidR="00872AFE" w:rsidRPr="00711388" w:rsidRDefault="00872AFE" w:rsidP="00567869">
            <w:pPr>
              <w:pStyle w:val="NormalLeft"/>
              <w:rPr>
                <w:lang w:val="en-GB"/>
              </w:rPr>
            </w:pPr>
            <w:r w:rsidRPr="00711388">
              <w:rPr>
                <w:lang w:val="en-GB"/>
              </w:rPr>
              <w:t>The sum of the total insured per each of the 14 specified regions of lines of business, as defined in Annex I to Delegated Regulation (EU) 2015/35:</w:t>
            </w:r>
          </w:p>
          <w:p w14:paraId="573C21BE" w14:textId="77777777" w:rsidR="00872AFE" w:rsidRPr="00711388" w:rsidRDefault="00872AFE" w:rsidP="0083381F">
            <w:pPr>
              <w:pStyle w:val="Tiret0"/>
              <w:numPr>
                <w:ilvl w:val="0"/>
                <w:numId w:val="3"/>
              </w:numPr>
              <w:ind w:left="851" w:hanging="851"/>
              <w:rPr>
                <w:lang w:val="en-GB"/>
              </w:rPr>
            </w:pPr>
            <w:r w:rsidRPr="00711388">
              <w:rPr>
                <w:lang w:val="en-GB"/>
              </w:rPr>
              <w:t>Fire and other damage, including the proportional reinsurance obligations, in relation to contracts that cover Flood risk and where the risk is situated in this particular specified region;</w:t>
            </w:r>
          </w:p>
          <w:p w14:paraId="38E7570E"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insurance, including the proportional reinsurance obligations, in relation to contracts that cover onshore property damage by Flood and where the risk is situated in this particular specified region; and</w:t>
            </w:r>
          </w:p>
          <w:p w14:paraId="1E03968B" w14:textId="77777777" w:rsidR="00872AFE" w:rsidRPr="00711388" w:rsidRDefault="00872AFE" w:rsidP="0083381F">
            <w:pPr>
              <w:pStyle w:val="Tiret0"/>
              <w:numPr>
                <w:ilvl w:val="0"/>
                <w:numId w:val="3"/>
              </w:numPr>
              <w:ind w:left="851" w:hanging="851"/>
              <w:rPr>
                <w:lang w:val="en-GB"/>
              </w:rPr>
            </w:pPr>
            <w:r w:rsidRPr="00711388">
              <w:rPr>
                <w:lang w:val="en-GB"/>
              </w:rPr>
              <w:t>Other motor insurance, including the proportional reinsurance obligations, multiplied by 1.5, in relation to contracts that cover onshore property damage by Flood and where the risk is situated in this particular specified region.</w:t>
            </w:r>
          </w:p>
        </w:tc>
      </w:tr>
      <w:tr w:rsidR="00872AFE" w:rsidRPr="00711388" w14:paraId="5FEFC63A" w14:textId="77777777" w:rsidTr="00567869">
        <w:tc>
          <w:tcPr>
            <w:tcW w:w="2507" w:type="dxa"/>
            <w:tcBorders>
              <w:top w:val="single" w:sz="2" w:space="0" w:color="auto"/>
              <w:left w:val="single" w:sz="2" w:space="0" w:color="auto"/>
              <w:bottom w:val="single" w:sz="2" w:space="0" w:color="auto"/>
              <w:right w:val="single" w:sz="2" w:space="0" w:color="auto"/>
            </w:tcBorders>
          </w:tcPr>
          <w:p w14:paraId="14DB8663" w14:textId="77777777" w:rsidR="00872AFE" w:rsidRPr="00711388" w:rsidRDefault="00872AFE" w:rsidP="00567869">
            <w:pPr>
              <w:pStyle w:val="NormalLeft"/>
              <w:rPr>
                <w:lang w:val="en-GB"/>
              </w:rPr>
            </w:pPr>
            <w:r w:rsidRPr="00711388">
              <w:rPr>
                <w:lang w:val="en-GB"/>
              </w:rPr>
              <w:t>C0220/R1400</w:t>
            </w:r>
          </w:p>
        </w:tc>
        <w:tc>
          <w:tcPr>
            <w:tcW w:w="2136" w:type="dxa"/>
            <w:tcBorders>
              <w:top w:val="single" w:sz="2" w:space="0" w:color="auto"/>
              <w:left w:val="single" w:sz="2" w:space="0" w:color="auto"/>
              <w:bottom w:val="single" w:sz="2" w:space="0" w:color="auto"/>
              <w:right w:val="single" w:sz="2" w:space="0" w:color="auto"/>
            </w:tcBorders>
          </w:tcPr>
          <w:p w14:paraId="44BF308C" w14:textId="0F726B34"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 xml:space="preserve">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5B6479E" w14:textId="77777777" w:rsidR="00872AFE" w:rsidRPr="00711388" w:rsidRDefault="00872AFE" w:rsidP="00567869">
            <w:pPr>
              <w:pStyle w:val="NormalLeft"/>
              <w:rPr>
                <w:lang w:val="en-GB"/>
              </w:rPr>
            </w:pPr>
            <w:r w:rsidRPr="00711388">
              <w:rPr>
                <w:lang w:val="en-GB"/>
              </w:rPr>
              <w:t>Total of the exposure for the 14 specified regions.</w:t>
            </w:r>
          </w:p>
          <w:p w14:paraId="6CE673A7" w14:textId="77777777" w:rsidR="00872AFE" w:rsidRPr="00711388" w:rsidRDefault="00872AFE" w:rsidP="00567869">
            <w:pPr>
              <w:pStyle w:val="NormalLeft"/>
              <w:rPr>
                <w:lang w:val="en-GB"/>
              </w:rPr>
            </w:pPr>
          </w:p>
        </w:tc>
      </w:tr>
      <w:tr w:rsidR="00872AFE" w:rsidRPr="00711388" w14:paraId="04017F5F" w14:textId="77777777" w:rsidTr="00567869">
        <w:tc>
          <w:tcPr>
            <w:tcW w:w="2507" w:type="dxa"/>
            <w:tcBorders>
              <w:top w:val="single" w:sz="2" w:space="0" w:color="auto"/>
              <w:left w:val="single" w:sz="2" w:space="0" w:color="auto"/>
              <w:bottom w:val="single" w:sz="2" w:space="0" w:color="auto"/>
              <w:right w:val="single" w:sz="2" w:space="0" w:color="auto"/>
            </w:tcBorders>
          </w:tcPr>
          <w:p w14:paraId="0C9482F4" w14:textId="4531628A" w:rsidR="00872AFE" w:rsidRPr="00711388" w:rsidRDefault="00872AFE" w:rsidP="00567869">
            <w:pPr>
              <w:pStyle w:val="NormalLeft"/>
              <w:rPr>
                <w:lang w:val="en-GB"/>
              </w:rPr>
            </w:pPr>
            <w:r w:rsidRPr="00711388">
              <w:rPr>
                <w:lang w:val="en-GB"/>
              </w:rPr>
              <w:t>C0230/R1260</w:t>
            </w:r>
            <w:r w:rsidR="00711388" w:rsidRPr="00711388">
              <w:rPr>
                <w:lang w:val="en-GB"/>
              </w:rPr>
              <w:t>-</w:t>
            </w:r>
            <w:r w:rsidRPr="00711388">
              <w:rPr>
                <w:lang w:val="en-GB"/>
              </w:rPr>
              <w:t>R1390</w:t>
            </w:r>
          </w:p>
        </w:tc>
        <w:tc>
          <w:tcPr>
            <w:tcW w:w="2136" w:type="dxa"/>
            <w:tcBorders>
              <w:top w:val="single" w:sz="2" w:space="0" w:color="auto"/>
              <w:left w:val="single" w:sz="2" w:space="0" w:color="auto"/>
              <w:bottom w:val="single" w:sz="2" w:space="0" w:color="auto"/>
              <w:right w:val="single" w:sz="2" w:space="0" w:color="auto"/>
            </w:tcBorders>
          </w:tcPr>
          <w:p w14:paraId="387082FD" w14:textId="6E2C2D41"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4F5DEE2A" w14:textId="77777777" w:rsidR="00872AFE" w:rsidRPr="00711388" w:rsidRDefault="00872AFE" w:rsidP="00567869">
            <w:pPr>
              <w:pStyle w:val="NormalLeft"/>
              <w:rPr>
                <w:lang w:val="en-GB"/>
              </w:rPr>
            </w:pPr>
            <w:r w:rsidRPr="00711388">
              <w:rPr>
                <w:lang w:val="en-GB"/>
              </w:rPr>
              <w:t>Specified gross Flood loss in each of the 14 specified regions, taking into consideration the effect of diversification effect between zones.</w:t>
            </w:r>
          </w:p>
          <w:p w14:paraId="61869B52" w14:textId="77777777" w:rsidR="00872AFE" w:rsidRPr="00711388" w:rsidRDefault="00872AFE" w:rsidP="00567869">
            <w:pPr>
              <w:pStyle w:val="NormalLeft"/>
              <w:rPr>
                <w:lang w:val="en-GB"/>
              </w:rPr>
            </w:pPr>
          </w:p>
        </w:tc>
      </w:tr>
      <w:tr w:rsidR="00872AFE" w:rsidRPr="00711388" w14:paraId="013D7DE5" w14:textId="77777777" w:rsidTr="00567869">
        <w:tc>
          <w:tcPr>
            <w:tcW w:w="2507" w:type="dxa"/>
            <w:tcBorders>
              <w:top w:val="single" w:sz="2" w:space="0" w:color="auto"/>
              <w:left w:val="single" w:sz="2" w:space="0" w:color="auto"/>
              <w:bottom w:val="single" w:sz="2" w:space="0" w:color="auto"/>
              <w:right w:val="single" w:sz="2" w:space="0" w:color="auto"/>
            </w:tcBorders>
          </w:tcPr>
          <w:p w14:paraId="4880062D" w14:textId="77777777" w:rsidR="00872AFE" w:rsidRPr="00711388" w:rsidRDefault="00872AFE" w:rsidP="00567869">
            <w:pPr>
              <w:pStyle w:val="NormalLeft"/>
              <w:rPr>
                <w:lang w:val="en-GB"/>
              </w:rPr>
            </w:pPr>
            <w:r w:rsidRPr="00711388">
              <w:rPr>
                <w:lang w:val="en-GB"/>
              </w:rPr>
              <w:lastRenderedPageBreak/>
              <w:t>C0230/R1400</w:t>
            </w:r>
          </w:p>
        </w:tc>
        <w:tc>
          <w:tcPr>
            <w:tcW w:w="2136" w:type="dxa"/>
            <w:tcBorders>
              <w:top w:val="single" w:sz="2" w:space="0" w:color="auto"/>
              <w:left w:val="single" w:sz="2" w:space="0" w:color="auto"/>
              <w:bottom w:val="single" w:sz="2" w:space="0" w:color="auto"/>
              <w:right w:val="single" w:sz="2" w:space="0" w:color="auto"/>
            </w:tcBorders>
          </w:tcPr>
          <w:p w14:paraId="7279BBB2" w14:textId="0037A633"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 xml:space="preserve">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3228337" w14:textId="77777777" w:rsidR="00872AFE" w:rsidRPr="00711388" w:rsidRDefault="00872AFE" w:rsidP="00567869">
            <w:pPr>
              <w:pStyle w:val="NormalLeft"/>
              <w:rPr>
                <w:lang w:val="en-GB"/>
              </w:rPr>
            </w:pPr>
            <w:r w:rsidRPr="00711388">
              <w:rPr>
                <w:lang w:val="en-GB"/>
              </w:rPr>
              <w:t>Total of the specified gross Flood loss for the 14 specified regions.</w:t>
            </w:r>
          </w:p>
          <w:p w14:paraId="1E10B005" w14:textId="77777777" w:rsidR="00872AFE" w:rsidRPr="00711388" w:rsidRDefault="00872AFE" w:rsidP="00567869">
            <w:pPr>
              <w:pStyle w:val="NormalLeft"/>
              <w:rPr>
                <w:lang w:val="en-GB"/>
              </w:rPr>
            </w:pPr>
          </w:p>
        </w:tc>
      </w:tr>
      <w:tr w:rsidR="00872AFE" w:rsidRPr="00711388" w14:paraId="251D3B68" w14:textId="77777777" w:rsidTr="00567869">
        <w:tc>
          <w:tcPr>
            <w:tcW w:w="2507" w:type="dxa"/>
            <w:tcBorders>
              <w:top w:val="single" w:sz="2" w:space="0" w:color="auto"/>
              <w:left w:val="single" w:sz="2" w:space="0" w:color="auto"/>
              <w:bottom w:val="single" w:sz="2" w:space="0" w:color="auto"/>
              <w:right w:val="single" w:sz="2" w:space="0" w:color="auto"/>
            </w:tcBorders>
          </w:tcPr>
          <w:p w14:paraId="2F137802" w14:textId="56482D9D" w:rsidR="00872AFE" w:rsidRPr="00711388" w:rsidRDefault="00872AFE" w:rsidP="00567869">
            <w:pPr>
              <w:pStyle w:val="NormalLeft"/>
              <w:rPr>
                <w:lang w:val="en-GB"/>
              </w:rPr>
            </w:pPr>
            <w:r w:rsidRPr="00711388">
              <w:rPr>
                <w:lang w:val="en-GB"/>
              </w:rPr>
              <w:t>C0240/R1260</w:t>
            </w:r>
            <w:r w:rsidR="00711388" w:rsidRPr="00711388">
              <w:rPr>
                <w:lang w:val="en-GB"/>
              </w:rPr>
              <w:t>-</w:t>
            </w:r>
            <w:r w:rsidRPr="00711388">
              <w:rPr>
                <w:lang w:val="en-GB"/>
              </w:rPr>
              <w:t>R1390</w:t>
            </w:r>
          </w:p>
        </w:tc>
        <w:tc>
          <w:tcPr>
            <w:tcW w:w="2136" w:type="dxa"/>
            <w:tcBorders>
              <w:top w:val="single" w:sz="2" w:space="0" w:color="auto"/>
              <w:left w:val="single" w:sz="2" w:space="0" w:color="auto"/>
              <w:bottom w:val="single" w:sz="2" w:space="0" w:color="auto"/>
              <w:right w:val="single" w:sz="2" w:space="0" w:color="auto"/>
            </w:tcBorders>
          </w:tcPr>
          <w:p w14:paraId="18EFB8F3" w14:textId="13FC4C4E"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3F97078D" w14:textId="77777777" w:rsidR="00872AFE" w:rsidRPr="00711388" w:rsidRDefault="00872AFE" w:rsidP="00567869">
            <w:pPr>
              <w:pStyle w:val="NormalLeft"/>
              <w:rPr>
                <w:lang w:val="en-GB"/>
              </w:rPr>
            </w:pPr>
            <w:r w:rsidRPr="00711388">
              <w:rPr>
                <w:lang w:val="en-GB"/>
              </w:rPr>
              <w:t>The Risk Charge Factor per each of the 14 specified regions for Flood according to the Standard Formula, taking into consideration the effect of diversification effect between zones.</w:t>
            </w:r>
          </w:p>
          <w:p w14:paraId="20097013" w14:textId="77777777" w:rsidR="00872AFE" w:rsidRPr="00711388" w:rsidRDefault="00872AFE" w:rsidP="00567869">
            <w:pPr>
              <w:pStyle w:val="NormalLeft"/>
              <w:rPr>
                <w:lang w:val="en-GB"/>
              </w:rPr>
            </w:pPr>
          </w:p>
        </w:tc>
      </w:tr>
      <w:tr w:rsidR="00872AFE" w:rsidRPr="00711388" w14:paraId="2F80B106" w14:textId="77777777" w:rsidTr="00567869">
        <w:tc>
          <w:tcPr>
            <w:tcW w:w="2507" w:type="dxa"/>
            <w:tcBorders>
              <w:top w:val="single" w:sz="2" w:space="0" w:color="auto"/>
              <w:left w:val="single" w:sz="2" w:space="0" w:color="auto"/>
              <w:bottom w:val="single" w:sz="2" w:space="0" w:color="auto"/>
              <w:right w:val="single" w:sz="2" w:space="0" w:color="auto"/>
            </w:tcBorders>
          </w:tcPr>
          <w:p w14:paraId="6D7CC897" w14:textId="77777777" w:rsidR="00872AFE" w:rsidRPr="00711388" w:rsidRDefault="00872AFE" w:rsidP="00567869">
            <w:pPr>
              <w:pStyle w:val="NormalLeft"/>
              <w:rPr>
                <w:lang w:val="en-GB"/>
              </w:rPr>
            </w:pPr>
            <w:r w:rsidRPr="00711388">
              <w:rPr>
                <w:lang w:val="en-GB"/>
              </w:rPr>
              <w:t>C0240/R1400</w:t>
            </w:r>
          </w:p>
        </w:tc>
        <w:tc>
          <w:tcPr>
            <w:tcW w:w="2136" w:type="dxa"/>
            <w:tcBorders>
              <w:top w:val="single" w:sz="2" w:space="0" w:color="auto"/>
              <w:left w:val="single" w:sz="2" w:space="0" w:color="auto"/>
              <w:bottom w:val="single" w:sz="2" w:space="0" w:color="auto"/>
              <w:right w:val="single" w:sz="2" w:space="0" w:color="auto"/>
            </w:tcBorders>
          </w:tcPr>
          <w:p w14:paraId="67283174" w14:textId="3ADC6103"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 xml:space="preserve">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BFE1EDD" w14:textId="77777777" w:rsidR="00872AFE" w:rsidRPr="00711388" w:rsidRDefault="00872AFE" w:rsidP="00567869">
            <w:pPr>
              <w:pStyle w:val="NormalLeft"/>
              <w:rPr>
                <w:lang w:val="en-GB"/>
              </w:rPr>
            </w:pPr>
            <w:r w:rsidRPr="00711388">
              <w:rPr>
                <w:lang w:val="en-GB"/>
              </w:rPr>
              <w:t>Ratio between total specified gross loss and total exposure.</w:t>
            </w:r>
          </w:p>
          <w:p w14:paraId="2EF2B118" w14:textId="77777777" w:rsidR="00872AFE" w:rsidRPr="00711388" w:rsidRDefault="00872AFE" w:rsidP="00567869">
            <w:pPr>
              <w:pStyle w:val="NormalLeft"/>
              <w:rPr>
                <w:lang w:val="en-GB"/>
              </w:rPr>
            </w:pPr>
          </w:p>
        </w:tc>
      </w:tr>
      <w:tr w:rsidR="00872AFE" w:rsidRPr="00711388" w14:paraId="21ED5F31" w14:textId="77777777" w:rsidTr="00567869">
        <w:tc>
          <w:tcPr>
            <w:tcW w:w="2507" w:type="dxa"/>
            <w:tcBorders>
              <w:top w:val="single" w:sz="2" w:space="0" w:color="auto"/>
              <w:left w:val="single" w:sz="2" w:space="0" w:color="auto"/>
              <w:bottom w:val="single" w:sz="2" w:space="0" w:color="auto"/>
              <w:right w:val="single" w:sz="2" w:space="0" w:color="auto"/>
            </w:tcBorders>
          </w:tcPr>
          <w:p w14:paraId="7713FBB5" w14:textId="78A656C0" w:rsidR="00872AFE" w:rsidRPr="00711388" w:rsidRDefault="00872AFE" w:rsidP="00567869">
            <w:pPr>
              <w:pStyle w:val="NormalLeft"/>
              <w:rPr>
                <w:lang w:val="en-GB"/>
              </w:rPr>
            </w:pPr>
            <w:r w:rsidRPr="00711388">
              <w:rPr>
                <w:lang w:val="en-GB"/>
              </w:rPr>
              <w:t>C0250/R1260</w:t>
            </w:r>
            <w:r w:rsidR="00711388" w:rsidRPr="00711388">
              <w:rPr>
                <w:lang w:val="en-GB"/>
              </w:rPr>
              <w:t>-</w:t>
            </w:r>
            <w:r w:rsidRPr="00711388">
              <w:rPr>
                <w:lang w:val="en-GB"/>
              </w:rPr>
              <w:t>R1390</w:t>
            </w:r>
          </w:p>
        </w:tc>
        <w:tc>
          <w:tcPr>
            <w:tcW w:w="2136" w:type="dxa"/>
            <w:tcBorders>
              <w:top w:val="single" w:sz="2" w:space="0" w:color="auto"/>
              <w:left w:val="single" w:sz="2" w:space="0" w:color="auto"/>
              <w:bottom w:val="single" w:sz="2" w:space="0" w:color="auto"/>
              <w:right w:val="single" w:sz="2" w:space="0" w:color="auto"/>
            </w:tcBorders>
          </w:tcPr>
          <w:p w14:paraId="54AC485D" w14:textId="2FD5D973" w:rsidR="00872AFE" w:rsidRPr="00711388" w:rsidRDefault="00872AFE" w:rsidP="00567869">
            <w:pPr>
              <w:pStyle w:val="NormalLeft"/>
              <w:rPr>
                <w:lang w:val="en-GB"/>
              </w:rPr>
            </w:pPr>
            <w:r w:rsidRPr="00711388">
              <w:rPr>
                <w:lang w:val="en-GB"/>
              </w:rPr>
              <w:t xml:space="preserve">Scenario A or B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7060EA21" w14:textId="77777777" w:rsidR="00872AFE" w:rsidRPr="00711388" w:rsidRDefault="00872AFE" w:rsidP="00567869">
            <w:pPr>
              <w:pStyle w:val="NormalLeft"/>
              <w:rPr>
                <w:lang w:val="en-GB"/>
              </w:rPr>
            </w:pPr>
            <w:r w:rsidRPr="00711388">
              <w:rPr>
                <w:lang w:val="en-GB"/>
              </w:rPr>
              <w:t>The larger of the capital requirement for Flood risk in each of the 14 specified regions according to scenario A or scenario B.</w:t>
            </w:r>
          </w:p>
          <w:p w14:paraId="5102E5BB" w14:textId="77777777" w:rsidR="00872AFE" w:rsidRPr="00711388" w:rsidRDefault="00872AFE" w:rsidP="00567869">
            <w:pPr>
              <w:pStyle w:val="NormalLeft"/>
              <w:rPr>
                <w:lang w:val="en-GB"/>
              </w:rPr>
            </w:pPr>
            <w:r w:rsidRPr="00711388">
              <w:rPr>
                <w:lang w:val="en-GB"/>
              </w:rPr>
              <w:t>When determining the largest amount of scenario A and B, the risk mitigation effect of the undertaking's specific reinsurance contracts and special purpose vehicles relating to this peril, must be taken into account.</w:t>
            </w:r>
          </w:p>
          <w:p w14:paraId="77340694" w14:textId="77777777" w:rsidR="00872AFE" w:rsidRPr="00711388" w:rsidRDefault="00872AFE" w:rsidP="00567869">
            <w:pPr>
              <w:pStyle w:val="NormalLeft"/>
              <w:rPr>
                <w:lang w:val="en-GB"/>
              </w:rPr>
            </w:pPr>
          </w:p>
        </w:tc>
      </w:tr>
      <w:tr w:rsidR="00872AFE" w:rsidRPr="00711388" w14:paraId="46A32550" w14:textId="77777777" w:rsidTr="00567869">
        <w:tc>
          <w:tcPr>
            <w:tcW w:w="2507" w:type="dxa"/>
            <w:tcBorders>
              <w:top w:val="single" w:sz="2" w:space="0" w:color="auto"/>
              <w:left w:val="single" w:sz="2" w:space="0" w:color="auto"/>
              <w:bottom w:val="single" w:sz="2" w:space="0" w:color="auto"/>
              <w:right w:val="single" w:sz="2" w:space="0" w:color="auto"/>
            </w:tcBorders>
          </w:tcPr>
          <w:p w14:paraId="2A69A55B" w14:textId="5E34FF14" w:rsidR="00872AFE" w:rsidRPr="00711388" w:rsidRDefault="00872AFE" w:rsidP="00567869">
            <w:pPr>
              <w:pStyle w:val="NormalLeft"/>
              <w:rPr>
                <w:lang w:val="en-GB"/>
              </w:rPr>
            </w:pPr>
            <w:r w:rsidRPr="00711388">
              <w:rPr>
                <w:lang w:val="en-GB"/>
              </w:rPr>
              <w:t>C0260/R1260</w:t>
            </w:r>
            <w:r w:rsidR="00711388" w:rsidRPr="00711388">
              <w:rPr>
                <w:lang w:val="en-GB"/>
              </w:rPr>
              <w:t>-</w:t>
            </w:r>
            <w:r w:rsidRPr="00711388">
              <w:rPr>
                <w:lang w:val="en-GB"/>
              </w:rPr>
              <w:t>R1390</w:t>
            </w:r>
          </w:p>
        </w:tc>
        <w:tc>
          <w:tcPr>
            <w:tcW w:w="2136" w:type="dxa"/>
            <w:tcBorders>
              <w:top w:val="single" w:sz="2" w:space="0" w:color="auto"/>
              <w:left w:val="single" w:sz="2" w:space="0" w:color="auto"/>
              <w:bottom w:val="single" w:sz="2" w:space="0" w:color="auto"/>
              <w:right w:val="single" w:sz="2" w:space="0" w:color="auto"/>
            </w:tcBorders>
          </w:tcPr>
          <w:p w14:paraId="31F963A2" w14:textId="3E9AF721"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specified Region</w:t>
            </w:r>
          </w:p>
        </w:tc>
        <w:tc>
          <w:tcPr>
            <w:tcW w:w="4643" w:type="dxa"/>
            <w:tcBorders>
              <w:top w:val="single" w:sz="2" w:space="0" w:color="auto"/>
              <w:left w:val="single" w:sz="2" w:space="0" w:color="auto"/>
              <w:bottom w:val="single" w:sz="2" w:space="0" w:color="auto"/>
              <w:right w:val="single" w:sz="2" w:space="0" w:color="auto"/>
            </w:tcBorders>
          </w:tcPr>
          <w:p w14:paraId="477013F2" w14:textId="77777777" w:rsidR="00872AFE" w:rsidRPr="00711388" w:rsidRDefault="00872AFE" w:rsidP="00567869">
            <w:pPr>
              <w:pStyle w:val="NormalLeft"/>
              <w:rPr>
                <w:lang w:val="en-GB"/>
              </w:rPr>
            </w:pPr>
            <w:r w:rsidRPr="00711388">
              <w:rPr>
                <w:lang w:val="en-GB"/>
              </w:rPr>
              <w:t>Capital requirement before risk mitigation arising from Floods in each of the 14 specified Regions, corresponding to the larger of scenario A or B.</w:t>
            </w:r>
          </w:p>
          <w:p w14:paraId="31B9F971" w14:textId="77777777" w:rsidR="00872AFE" w:rsidRPr="00711388" w:rsidRDefault="00872AFE" w:rsidP="00567869">
            <w:pPr>
              <w:pStyle w:val="NormalLeft"/>
              <w:rPr>
                <w:lang w:val="en-GB"/>
              </w:rPr>
            </w:pPr>
          </w:p>
        </w:tc>
      </w:tr>
      <w:tr w:rsidR="00872AFE" w:rsidRPr="00711388" w14:paraId="442861A9" w14:textId="77777777" w:rsidTr="00567869">
        <w:tc>
          <w:tcPr>
            <w:tcW w:w="2507" w:type="dxa"/>
            <w:tcBorders>
              <w:top w:val="single" w:sz="2" w:space="0" w:color="auto"/>
              <w:left w:val="single" w:sz="2" w:space="0" w:color="auto"/>
              <w:bottom w:val="single" w:sz="2" w:space="0" w:color="auto"/>
              <w:right w:val="single" w:sz="2" w:space="0" w:color="auto"/>
            </w:tcBorders>
          </w:tcPr>
          <w:p w14:paraId="7BDB4FEA" w14:textId="77777777" w:rsidR="00872AFE" w:rsidRPr="00711388" w:rsidRDefault="00872AFE" w:rsidP="00567869">
            <w:pPr>
              <w:pStyle w:val="NormalLeft"/>
              <w:rPr>
                <w:lang w:val="en-GB"/>
              </w:rPr>
            </w:pPr>
            <w:r w:rsidRPr="00711388">
              <w:rPr>
                <w:lang w:val="en-GB"/>
              </w:rPr>
              <w:t>C0260/R1400</w:t>
            </w:r>
          </w:p>
        </w:tc>
        <w:tc>
          <w:tcPr>
            <w:tcW w:w="2136" w:type="dxa"/>
            <w:tcBorders>
              <w:top w:val="single" w:sz="2" w:space="0" w:color="auto"/>
              <w:left w:val="single" w:sz="2" w:space="0" w:color="auto"/>
              <w:bottom w:val="single" w:sz="2" w:space="0" w:color="auto"/>
              <w:right w:val="single" w:sz="2" w:space="0" w:color="auto"/>
            </w:tcBorders>
          </w:tcPr>
          <w:p w14:paraId="2795CCC1" w14:textId="6D2B4BED"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8DCCE9F" w14:textId="77777777" w:rsidR="00872AFE" w:rsidRPr="00711388" w:rsidRDefault="00872AFE" w:rsidP="00567869">
            <w:pPr>
              <w:pStyle w:val="NormalLeft"/>
              <w:rPr>
                <w:lang w:val="en-GB"/>
              </w:rPr>
            </w:pPr>
            <w:r w:rsidRPr="00711388">
              <w:rPr>
                <w:lang w:val="en-GB"/>
              </w:rPr>
              <w:t>Total of the capital requirement before risk mitigation arising from Floods for the 14 specified regions.</w:t>
            </w:r>
          </w:p>
          <w:p w14:paraId="09EF80AF" w14:textId="77777777" w:rsidR="00872AFE" w:rsidRPr="00711388" w:rsidRDefault="00872AFE" w:rsidP="00567869">
            <w:pPr>
              <w:pStyle w:val="NormalLeft"/>
              <w:rPr>
                <w:lang w:val="en-GB"/>
              </w:rPr>
            </w:pPr>
          </w:p>
        </w:tc>
      </w:tr>
      <w:tr w:rsidR="00872AFE" w:rsidRPr="00711388" w14:paraId="15FCBC44" w14:textId="77777777" w:rsidTr="00567869">
        <w:tc>
          <w:tcPr>
            <w:tcW w:w="2507" w:type="dxa"/>
            <w:tcBorders>
              <w:top w:val="single" w:sz="2" w:space="0" w:color="auto"/>
              <w:left w:val="single" w:sz="2" w:space="0" w:color="auto"/>
              <w:bottom w:val="single" w:sz="2" w:space="0" w:color="auto"/>
              <w:right w:val="single" w:sz="2" w:space="0" w:color="auto"/>
            </w:tcBorders>
          </w:tcPr>
          <w:p w14:paraId="5C37710D" w14:textId="77777777" w:rsidR="00872AFE" w:rsidRPr="00711388" w:rsidRDefault="00872AFE" w:rsidP="00567869">
            <w:pPr>
              <w:pStyle w:val="NormalLeft"/>
              <w:rPr>
                <w:lang w:val="en-GB"/>
              </w:rPr>
            </w:pPr>
            <w:r w:rsidRPr="00711388">
              <w:rPr>
                <w:lang w:val="en-GB"/>
              </w:rPr>
              <w:lastRenderedPageBreak/>
              <w:t>C0260/R1590</w:t>
            </w:r>
          </w:p>
        </w:tc>
        <w:tc>
          <w:tcPr>
            <w:tcW w:w="2136" w:type="dxa"/>
            <w:tcBorders>
              <w:top w:val="single" w:sz="2" w:space="0" w:color="auto"/>
              <w:left w:val="single" w:sz="2" w:space="0" w:color="auto"/>
              <w:bottom w:val="single" w:sz="2" w:space="0" w:color="auto"/>
              <w:right w:val="single" w:sz="2" w:space="0" w:color="auto"/>
            </w:tcBorders>
          </w:tcPr>
          <w:p w14:paraId="55F8E5B3" w14:textId="51B2F276"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890E609" w14:textId="77777777" w:rsidR="00872AFE" w:rsidRPr="00711388" w:rsidRDefault="00872AFE" w:rsidP="00567869">
            <w:pPr>
              <w:pStyle w:val="NormalLeft"/>
              <w:rPr>
                <w:lang w:val="en-GB"/>
              </w:rPr>
            </w:pPr>
            <w:r w:rsidRPr="00711388">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p w14:paraId="79D5B138" w14:textId="77777777" w:rsidR="00872AFE" w:rsidRPr="00711388" w:rsidRDefault="00872AFE" w:rsidP="00567869">
            <w:pPr>
              <w:pStyle w:val="NormalLeft"/>
              <w:rPr>
                <w:lang w:val="en-GB"/>
              </w:rPr>
            </w:pPr>
          </w:p>
        </w:tc>
      </w:tr>
      <w:tr w:rsidR="00872AFE" w:rsidRPr="00711388" w14:paraId="023B11D9" w14:textId="77777777" w:rsidTr="00567869">
        <w:tc>
          <w:tcPr>
            <w:tcW w:w="2507" w:type="dxa"/>
            <w:tcBorders>
              <w:top w:val="single" w:sz="2" w:space="0" w:color="auto"/>
              <w:left w:val="single" w:sz="2" w:space="0" w:color="auto"/>
              <w:bottom w:val="single" w:sz="2" w:space="0" w:color="auto"/>
              <w:right w:val="single" w:sz="2" w:space="0" w:color="auto"/>
            </w:tcBorders>
          </w:tcPr>
          <w:p w14:paraId="1BCF2731" w14:textId="77777777" w:rsidR="00872AFE" w:rsidRPr="00711388" w:rsidRDefault="00872AFE" w:rsidP="00567869">
            <w:pPr>
              <w:pStyle w:val="NormalLeft"/>
              <w:rPr>
                <w:lang w:val="en-GB"/>
              </w:rPr>
            </w:pPr>
            <w:r w:rsidRPr="00711388">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751F35E6" w14:textId="4D573E66"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63B41C" w14:textId="77777777" w:rsidR="00872AFE" w:rsidRPr="00711388" w:rsidRDefault="00872AFE" w:rsidP="00567869">
            <w:pPr>
              <w:pStyle w:val="NormalLeft"/>
              <w:rPr>
                <w:lang w:val="en-GB"/>
              </w:rPr>
            </w:pPr>
            <w:r w:rsidRPr="00711388">
              <w:rPr>
                <w:lang w:val="en-GB"/>
              </w:rPr>
              <w:t>Total of the capital requirement before risk mitigation arising from Floods for all regions.</w:t>
            </w:r>
          </w:p>
          <w:p w14:paraId="1101843F" w14:textId="77777777" w:rsidR="00872AFE" w:rsidRPr="00711388" w:rsidRDefault="00872AFE" w:rsidP="00567869">
            <w:pPr>
              <w:pStyle w:val="NormalLeft"/>
              <w:rPr>
                <w:lang w:val="en-GB"/>
              </w:rPr>
            </w:pPr>
          </w:p>
        </w:tc>
      </w:tr>
      <w:tr w:rsidR="00872AFE" w:rsidRPr="00711388" w14:paraId="23DC0EAD" w14:textId="77777777" w:rsidTr="00567869">
        <w:tc>
          <w:tcPr>
            <w:tcW w:w="2507" w:type="dxa"/>
            <w:tcBorders>
              <w:top w:val="single" w:sz="2" w:space="0" w:color="auto"/>
              <w:left w:val="single" w:sz="2" w:space="0" w:color="auto"/>
              <w:bottom w:val="single" w:sz="2" w:space="0" w:color="auto"/>
              <w:right w:val="single" w:sz="2" w:space="0" w:color="auto"/>
            </w:tcBorders>
          </w:tcPr>
          <w:p w14:paraId="2F2864B6" w14:textId="77777777" w:rsidR="00872AFE" w:rsidRPr="00711388" w:rsidRDefault="00872AFE" w:rsidP="00567869">
            <w:pPr>
              <w:pStyle w:val="NormalLeft"/>
              <w:rPr>
                <w:lang w:val="en-GB"/>
              </w:rPr>
            </w:pPr>
            <w:r w:rsidRPr="00711388">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3BAC5A69" w14:textId="085CAC7A"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E1532C7" w14:textId="77777777" w:rsidR="00872AFE" w:rsidRPr="00711388" w:rsidRDefault="00872AFE" w:rsidP="00567869">
            <w:pPr>
              <w:pStyle w:val="NormalLeft"/>
              <w:rPr>
                <w:lang w:val="en-GB"/>
              </w:rPr>
            </w:pPr>
            <w:r w:rsidRPr="00711388">
              <w:rPr>
                <w:lang w:val="en-GB"/>
              </w:rPr>
              <w:t>Diversification effect arising from the aggregation of the Flood risks relating to the different regions (both specified Regions and Other regions).</w:t>
            </w:r>
          </w:p>
          <w:p w14:paraId="6E49E4D1" w14:textId="77777777" w:rsidR="00872AFE" w:rsidRPr="00711388" w:rsidRDefault="00872AFE" w:rsidP="00567869">
            <w:pPr>
              <w:pStyle w:val="NormalLeft"/>
              <w:rPr>
                <w:lang w:val="en-GB"/>
              </w:rPr>
            </w:pPr>
          </w:p>
        </w:tc>
      </w:tr>
      <w:tr w:rsidR="00872AFE" w:rsidRPr="00711388" w14:paraId="0FD35E95" w14:textId="77777777" w:rsidTr="00567869">
        <w:tc>
          <w:tcPr>
            <w:tcW w:w="2507" w:type="dxa"/>
            <w:tcBorders>
              <w:top w:val="single" w:sz="2" w:space="0" w:color="auto"/>
              <w:left w:val="single" w:sz="2" w:space="0" w:color="auto"/>
              <w:bottom w:val="single" w:sz="2" w:space="0" w:color="auto"/>
              <w:right w:val="single" w:sz="2" w:space="0" w:color="auto"/>
            </w:tcBorders>
          </w:tcPr>
          <w:p w14:paraId="4C2BDA4A" w14:textId="77777777" w:rsidR="00872AFE" w:rsidRPr="00711388" w:rsidRDefault="00872AFE" w:rsidP="00567869">
            <w:pPr>
              <w:pStyle w:val="NormalLeft"/>
              <w:rPr>
                <w:lang w:val="en-GB"/>
              </w:rPr>
            </w:pPr>
            <w:r w:rsidRPr="00711388">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496221BF" w14:textId="5CF50FB9"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54B5868F" w14:textId="77777777" w:rsidR="00872AFE" w:rsidRPr="00711388" w:rsidRDefault="00872AFE" w:rsidP="00567869">
            <w:pPr>
              <w:pStyle w:val="NormalLeft"/>
              <w:rPr>
                <w:lang w:val="en-GB"/>
              </w:rPr>
            </w:pPr>
            <w:r w:rsidRPr="00711388">
              <w:rPr>
                <w:lang w:val="en-GB"/>
              </w:rPr>
              <w:t>This is the total capital requirement before risk mitigation for Flood risk, taking into consideration the diversification effect given in C0260/R1610.</w:t>
            </w:r>
          </w:p>
          <w:p w14:paraId="52F8048C" w14:textId="77777777" w:rsidR="00872AFE" w:rsidRPr="00711388" w:rsidRDefault="00872AFE" w:rsidP="00567869">
            <w:pPr>
              <w:pStyle w:val="NormalLeft"/>
              <w:rPr>
                <w:lang w:val="en-GB"/>
              </w:rPr>
            </w:pPr>
          </w:p>
        </w:tc>
      </w:tr>
      <w:tr w:rsidR="00872AFE" w:rsidRPr="00711388" w14:paraId="1EA80767" w14:textId="77777777" w:rsidTr="00567869">
        <w:tc>
          <w:tcPr>
            <w:tcW w:w="2507" w:type="dxa"/>
            <w:tcBorders>
              <w:top w:val="single" w:sz="2" w:space="0" w:color="auto"/>
              <w:left w:val="single" w:sz="2" w:space="0" w:color="auto"/>
              <w:bottom w:val="single" w:sz="2" w:space="0" w:color="auto"/>
              <w:right w:val="single" w:sz="2" w:space="0" w:color="auto"/>
            </w:tcBorders>
          </w:tcPr>
          <w:p w14:paraId="3AE026F0" w14:textId="224F9056" w:rsidR="00872AFE" w:rsidRPr="00711388" w:rsidRDefault="00872AFE" w:rsidP="00567869">
            <w:pPr>
              <w:pStyle w:val="NormalLeft"/>
              <w:rPr>
                <w:lang w:val="en-GB"/>
              </w:rPr>
            </w:pPr>
            <w:r w:rsidRPr="00711388">
              <w:rPr>
                <w:lang w:val="en-GB"/>
              </w:rPr>
              <w:t>C0270/R1260</w:t>
            </w:r>
            <w:r w:rsidR="00711388" w:rsidRPr="00711388">
              <w:rPr>
                <w:lang w:val="en-GB"/>
              </w:rPr>
              <w:t>-</w:t>
            </w:r>
            <w:r w:rsidRPr="00711388">
              <w:rPr>
                <w:lang w:val="en-GB"/>
              </w:rPr>
              <w:t>R1390</w:t>
            </w:r>
          </w:p>
        </w:tc>
        <w:tc>
          <w:tcPr>
            <w:tcW w:w="2136" w:type="dxa"/>
            <w:tcBorders>
              <w:top w:val="single" w:sz="2" w:space="0" w:color="auto"/>
              <w:left w:val="single" w:sz="2" w:space="0" w:color="auto"/>
              <w:bottom w:val="single" w:sz="2" w:space="0" w:color="auto"/>
              <w:right w:val="single" w:sz="2" w:space="0" w:color="auto"/>
            </w:tcBorders>
          </w:tcPr>
          <w:p w14:paraId="4442907E" w14:textId="1872E806"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48ADFA4E" w14:textId="52E7732F" w:rsidR="00872AFE" w:rsidRPr="00711388" w:rsidRDefault="00872AFE" w:rsidP="00567869">
            <w:pPr>
              <w:pStyle w:val="NormalLeft"/>
              <w:rPr>
                <w:lang w:val="en-GB"/>
              </w:rPr>
            </w:pPr>
            <w:r w:rsidRPr="00711388">
              <w:rPr>
                <w:lang w:val="en-GB"/>
              </w:rPr>
              <w:t>Per each of the 14 specified</w:t>
            </w:r>
            <w:del w:id="7215" w:author="Author">
              <w:r w:rsidRPr="00711388" w:rsidDel="003323F0">
                <w:rPr>
                  <w:lang w:val="en-GB"/>
                </w:rPr>
                <w:delText xml:space="preserve">  </w:delText>
              </w:r>
            </w:del>
            <w:ins w:id="7216" w:author="Author">
              <w:r w:rsidR="003323F0">
                <w:rPr>
                  <w:lang w:val="en-GB"/>
                </w:rPr>
                <w:t xml:space="preserve"> </w:t>
              </w:r>
            </w:ins>
            <w:r w:rsidRPr="00711388">
              <w:rPr>
                <w:lang w:val="en-GB"/>
              </w:rPr>
              <w:t>Regions the estimated risk mitigation effect, corresponding to the selected scenario, of the undertaking's specific reinsurance contracts and special purpose vehicles relating to this peril, excluding the estimated reinstatement premiums.</w:t>
            </w:r>
          </w:p>
          <w:p w14:paraId="55685595" w14:textId="77777777" w:rsidR="00872AFE" w:rsidRPr="00711388" w:rsidRDefault="00872AFE" w:rsidP="00567869">
            <w:pPr>
              <w:pStyle w:val="NormalLeft"/>
              <w:rPr>
                <w:lang w:val="en-GB"/>
              </w:rPr>
            </w:pPr>
          </w:p>
        </w:tc>
      </w:tr>
      <w:tr w:rsidR="00872AFE" w:rsidRPr="00711388" w14:paraId="3E2A6AEB" w14:textId="77777777" w:rsidTr="00567869">
        <w:tc>
          <w:tcPr>
            <w:tcW w:w="2507" w:type="dxa"/>
            <w:tcBorders>
              <w:top w:val="single" w:sz="2" w:space="0" w:color="auto"/>
              <w:left w:val="single" w:sz="2" w:space="0" w:color="auto"/>
              <w:bottom w:val="single" w:sz="2" w:space="0" w:color="auto"/>
              <w:right w:val="single" w:sz="2" w:space="0" w:color="auto"/>
            </w:tcBorders>
          </w:tcPr>
          <w:p w14:paraId="2F30BED4" w14:textId="77777777" w:rsidR="00872AFE" w:rsidRPr="00711388" w:rsidRDefault="00872AFE" w:rsidP="00567869">
            <w:pPr>
              <w:pStyle w:val="NormalLeft"/>
              <w:rPr>
                <w:lang w:val="en-GB"/>
              </w:rPr>
            </w:pPr>
            <w:r w:rsidRPr="00711388">
              <w:rPr>
                <w:lang w:val="en-GB"/>
              </w:rPr>
              <w:t>C0270/R1400</w:t>
            </w:r>
          </w:p>
        </w:tc>
        <w:tc>
          <w:tcPr>
            <w:tcW w:w="2136" w:type="dxa"/>
            <w:tcBorders>
              <w:top w:val="single" w:sz="2" w:space="0" w:color="auto"/>
              <w:left w:val="single" w:sz="2" w:space="0" w:color="auto"/>
              <w:bottom w:val="single" w:sz="2" w:space="0" w:color="auto"/>
              <w:right w:val="single" w:sz="2" w:space="0" w:color="auto"/>
            </w:tcBorders>
          </w:tcPr>
          <w:p w14:paraId="7C159EA2" w14:textId="17157020"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73A1F6" w14:textId="77777777" w:rsidR="00872AFE" w:rsidRPr="00711388" w:rsidRDefault="00872AFE" w:rsidP="00567869">
            <w:pPr>
              <w:pStyle w:val="NormalLeft"/>
              <w:rPr>
                <w:lang w:val="en-GB"/>
              </w:rPr>
            </w:pPr>
            <w:r w:rsidRPr="00711388">
              <w:rPr>
                <w:lang w:val="en-GB"/>
              </w:rPr>
              <w:t>Total of the estimated Risk Mitigation for the 14 specified regions.</w:t>
            </w:r>
          </w:p>
          <w:p w14:paraId="431956F9" w14:textId="77777777" w:rsidR="00872AFE" w:rsidRPr="00711388" w:rsidRDefault="00872AFE" w:rsidP="00567869">
            <w:pPr>
              <w:pStyle w:val="NormalLeft"/>
              <w:rPr>
                <w:lang w:val="en-GB"/>
              </w:rPr>
            </w:pPr>
          </w:p>
        </w:tc>
      </w:tr>
      <w:tr w:rsidR="00872AFE" w:rsidRPr="00711388" w14:paraId="24D97917" w14:textId="77777777" w:rsidTr="00567869">
        <w:tc>
          <w:tcPr>
            <w:tcW w:w="2507" w:type="dxa"/>
            <w:tcBorders>
              <w:top w:val="single" w:sz="2" w:space="0" w:color="auto"/>
              <w:left w:val="single" w:sz="2" w:space="0" w:color="auto"/>
              <w:bottom w:val="single" w:sz="2" w:space="0" w:color="auto"/>
              <w:right w:val="single" w:sz="2" w:space="0" w:color="auto"/>
            </w:tcBorders>
          </w:tcPr>
          <w:p w14:paraId="7C5498C0" w14:textId="77777777" w:rsidR="00872AFE" w:rsidRPr="00711388" w:rsidRDefault="00872AFE" w:rsidP="00567869">
            <w:pPr>
              <w:pStyle w:val="NormalLeft"/>
              <w:rPr>
                <w:lang w:val="en-GB"/>
              </w:rPr>
            </w:pPr>
            <w:r w:rsidRPr="00711388">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547506B8" w14:textId="0B917838"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Flood Other </w:t>
            </w:r>
            <w:r w:rsidRPr="00711388">
              <w:rPr>
                <w:lang w:val="en-GB"/>
              </w:rPr>
              <w:lastRenderedPageBreak/>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88F9C2F" w14:textId="77777777" w:rsidR="00872AFE" w:rsidRPr="00711388" w:rsidRDefault="00872AFE" w:rsidP="00567869">
            <w:pPr>
              <w:pStyle w:val="NormalLeft"/>
              <w:rPr>
                <w:lang w:val="en-GB"/>
              </w:rPr>
            </w:pPr>
            <w:r w:rsidRPr="00711388">
              <w:rPr>
                <w:lang w:val="en-GB"/>
              </w:rPr>
              <w:lastRenderedPageBreak/>
              <w:t xml:space="preserve">For all the regions other than the specified Regions, the estimated risk mitigation effect of the undertaking's specific reinsurance contracts and special purpose vehicles </w:t>
            </w:r>
            <w:r w:rsidRPr="00711388">
              <w:rPr>
                <w:lang w:val="en-GB"/>
              </w:rPr>
              <w:lastRenderedPageBreak/>
              <w:t>relating to this peril, excluding the estimated reinstatement premiums.</w:t>
            </w:r>
          </w:p>
          <w:p w14:paraId="28677AA9" w14:textId="77777777" w:rsidR="00872AFE" w:rsidRPr="00711388" w:rsidRDefault="00872AFE" w:rsidP="00567869">
            <w:pPr>
              <w:pStyle w:val="NormalLeft"/>
              <w:rPr>
                <w:lang w:val="en-GB"/>
              </w:rPr>
            </w:pPr>
          </w:p>
        </w:tc>
      </w:tr>
      <w:tr w:rsidR="00872AFE" w:rsidRPr="00711388" w14:paraId="3A2D6139" w14:textId="77777777" w:rsidTr="00567869">
        <w:tc>
          <w:tcPr>
            <w:tcW w:w="2507" w:type="dxa"/>
            <w:tcBorders>
              <w:top w:val="single" w:sz="2" w:space="0" w:color="auto"/>
              <w:left w:val="single" w:sz="2" w:space="0" w:color="auto"/>
              <w:bottom w:val="single" w:sz="2" w:space="0" w:color="auto"/>
              <w:right w:val="single" w:sz="2" w:space="0" w:color="auto"/>
            </w:tcBorders>
          </w:tcPr>
          <w:p w14:paraId="46073D13" w14:textId="77777777" w:rsidR="00872AFE" w:rsidRPr="00711388" w:rsidRDefault="00872AFE" w:rsidP="00567869">
            <w:pPr>
              <w:pStyle w:val="NormalLeft"/>
              <w:rPr>
                <w:lang w:val="en-GB"/>
              </w:rPr>
            </w:pPr>
            <w:r w:rsidRPr="00711388">
              <w:rPr>
                <w:lang w:val="en-GB"/>
              </w:rPr>
              <w:lastRenderedPageBreak/>
              <w:t>C0270/R1600</w:t>
            </w:r>
          </w:p>
        </w:tc>
        <w:tc>
          <w:tcPr>
            <w:tcW w:w="2136" w:type="dxa"/>
            <w:tcBorders>
              <w:top w:val="single" w:sz="2" w:space="0" w:color="auto"/>
              <w:left w:val="single" w:sz="2" w:space="0" w:color="auto"/>
              <w:bottom w:val="single" w:sz="2" w:space="0" w:color="auto"/>
              <w:right w:val="single" w:sz="2" w:space="0" w:color="auto"/>
            </w:tcBorders>
          </w:tcPr>
          <w:p w14:paraId="1EBED3F4" w14:textId="14515102"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D5E726" w14:textId="77777777" w:rsidR="00872AFE" w:rsidRPr="00711388" w:rsidRDefault="00872AFE" w:rsidP="00567869">
            <w:pPr>
              <w:pStyle w:val="NormalLeft"/>
              <w:rPr>
                <w:lang w:val="en-GB"/>
              </w:rPr>
            </w:pPr>
            <w:r w:rsidRPr="00711388">
              <w:rPr>
                <w:lang w:val="en-GB"/>
              </w:rPr>
              <w:t>Total of the estimated Risk Mitigation for all regions.</w:t>
            </w:r>
          </w:p>
          <w:p w14:paraId="3E11566D" w14:textId="77777777" w:rsidR="00872AFE" w:rsidRPr="00711388" w:rsidRDefault="00872AFE" w:rsidP="00567869">
            <w:pPr>
              <w:pStyle w:val="NormalLeft"/>
              <w:rPr>
                <w:lang w:val="en-GB"/>
              </w:rPr>
            </w:pPr>
          </w:p>
        </w:tc>
      </w:tr>
      <w:tr w:rsidR="00872AFE" w:rsidRPr="00711388" w14:paraId="2B58BFBA" w14:textId="77777777" w:rsidTr="00567869">
        <w:tc>
          <w:tcPr>
            <w:tcW w:w="2507" w:type="dxa"/>
            <w:tcBorders>
              <w:top w:val="single" w:sz="2" w:space="0" w:color="auto"/>
              <w:left w:val="single" w:sz="2" w:space="0" w:color="auto"/>
              <w:bottom w:val="single" w:sz="2" w:space="0" w:color="auto"/>
              <w:right w:val="single" w:sz="2" w:space="0" w:color="auto"/>
            </w:tcBorders>
          </w:tcPr>
          <w:p w14:paraId="79F7A870" w14:textId="616B2561" w:rsidR="00872AFE" w:rsidRPr="00711388" w:rsidRDefault="00872AFE" w:rsidP="00567869">
            <w:pPr>
              <w:pStyle w:val="NormalLeft"/>
              <w:rPr>
                <w:lang w:val="en-GB"/>
              </w:rPr>
            </w:pPr>
            <w:r w:rsidRPr="00711388">
              <w:rPr>
                <w:lang w:val="en-GB"/>
              </w:rPr>
              <w:t>C0280/R1260</w:t>
            </w:r>
            <w:r w:rsidR="00711388" w:rsidRPr="00711388">
              <w:rPr>
                <w:lang w:val="en-GB"/>
              </w:rPr>
              <w:t>-</w:t>
            </w:r>
            <w:r w:rsidRPr="00711388">
              <w:rPr>
                <w:lang w:val="en-GB"/>
              </w:rPr>
              <w:t>R1390</w:t>
            </w:r>
          </w:p>
        </w:tc>
        <w:tc>
          <w:tcPr>
            <w:tcW w:w="2136" w:type="dxa"/>
            <w:tcBorders>
              <w:top w:val="single" w:sz="2" w:space="0" w:color="auto"/>
              <w:left w:val="single" w:sz="2" w:space="0" w:color="auto"/>
              <w:bottom w:val="single" w:sz="2" w:space="0" w:color="auto"/>
              <w:right w:val="single" w:sz="2" w:space="0" w:color="auto"/>
            </w:tcBorders>
          </w:tcPr>
          <w:p w14:paraId="2D05BDA2" w14:textId="4C1F2B46"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5048CDE3" w14:textId="77777777" w:rsidR="00872AFE" w:rsidRPr="00711388" w:rsidRDefault="00872AFE" w:rsidP="00567869">
            <w:pPr>
              <w:pStyle w:val="NormalLeft"/>
              <w:rPr>
                <w:lang w:val="en-GB"/>
              </w:rPr>
            </w:pPr>
            <w:r w:rsidRPr="00711388">
              <w:rPr>
                <w:lang w:val="en-GB"/>
              </w:rPr>
              <w:t>Per each of the 14 specified Regions the estimated reinstatement premiums, corresponding to the selected scenario, as a result of the undertaking's specific reinsurance contracts and special purpose vehicles relating to this peril.</w:t>
            </w:r>
          </w:p>
          <w:p w14:paraId="140F55BC" w14:textId="77777777" w:rsidR="00872AFE" w:rsidRPr="00711388" w:rsidRDefault="00872AFE" w:rsidP="00567869">
            <w:pPr>
              <w:pStyle w:val="NormalLeft"/>
              <w:rPr>
                <w:lang w:val="en-GB"/>
              </w:rPr>
            </w:pPr>
          </w:p>
        </w:tc>
      </w:tr>
      <w:tr w:rsidR="00872AFE" w:rsidRPr="00711388" w14:paraId="03142BA0" w14:textId="77777777" w:rsidTr="00567869">
        <w:tc>
          <w:tcPr>
            <w:tcW w:w="2507" w:type="dxa"/>
            <w:tcBorders>
              <w:top w:val="single" w:sz="2" w:space="0" w:color="auto"/>
              <w:left w:val="single" w:sz="2" w:space="0" w:color="auto"/>
              <w:bottom w:val="single" w:sz="2" w:space="0" w:color="auto"/>
              <w:right w:val="single" w:sz="2" w:space="0" w:color="auto"/>
            </w:tcBorders>
          </w:tcPr>
          <w:p w14:paraId="06BFFF6A" w14:textId="77777777" w:rsidR="00872AFE" w:rsidRPr="00711388" w:rsidRDefault="00872AFE" w:rsidP="00567869">
            <w:pPr>
              <w:pStyle w:val="NormalLeft"/>
              <w:rPr>
                <w:lang w:val="en-GB"/>
              </w:rPr>
            </w:pPr>
            <w:r w:rsidRPr="00711388">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0EB64BDE" w14:textId="3A02D3F6"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Flood </w:t>
            </w:r>
            <w:r w:rsidR="00711388" w:rsidRPr="00711388">
              <w:rPr>
                <w:lang w:val="en-GB"/>
              </w:rPr>
              <w:t>-</w:t>
            </w:r>
            <w:r w:rsidRPr="00711388">
              <w:rPr>
                <w:lang w:val="en-GB"/>
              </w:rPr>
              <w:t>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2894CA2" w14:textId="77777777" w:rsidR="00872AFE" w:rsidRPr="00711388" w:rsidRDefault="00872AFE" w:rsidP="00567869">
            <w:pPr>
              <w:pStyle w:val="NormalLeft"/>
              <w:rPr>
                <w:lang w:val="en-GB"/>
              </w:rPr>
            </w:pPr>
            <w:r w:rsidRPr="00711388">
              <w:rPr>
                <w:lang w:val="en-GB"/>
              </w:rPr>
              <w:t>Total of the estimated reinstatement premiums for the 14 specified regions.</w:t>
            </w:r>
          </w:p>
          <w:p w14:paraId="684D932E" w14:textId="77777777" w:rsidR="00872AFE" w:rsidRPr="00711388" w:rsidRDefault="00872AFE" w:rsidP="00567869">
            <w:pPr>
              <w:pStyle w:val="NormalLeft"/>
              <w:rPr>
                <w:lang w:val="en-GB"/>
              </w:rPr>
            </w:pPr>
          </w:p>
        </w:tc>
      </w:tr>
      <w:tr w:rsidR="00872AFE" w:rsidRPr="00711388" w14:paraId="6F1AB2D3" w14:textId="77777777" w:rsidTr="00567869">
        <w:tc>
          <w:tcPr>
            <w:tcW w:w="2507" w:type="dxa"/>
            <w:tcBorders>
              <w:top w:val="single" w:sz="2" w:space="0" w:color="auto"/>
              <w:left w:val="single" w:sz="2" w:space="0" w:color="auto"/>
              <w:bottom w:val="single" w:sz="2" w:space="0" w:color="auto"/>
              <w:right w:val="single" w:sz="2" w:space="0" w:color="auto"/>
            </w:tcBorders>
          </w:tcPr>
          <w:p w14:paraId="37DA506C" w14:textId="77777777" w:rsidR="00872AFE" w:rsidRPr="00711388" w:rsidRDefault="00872AFE" w:rsidP="00567869">
            <w:pPr>
              <w:pStyle w:val="NormalLeft"/>
              <w:rPr>
                <w:lang w:val="en-GB"/>
              </w:rPr>
            </w:pPr>
            <w:r w:rsidRPr="00711388">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4D4C1B06" w14:textId="69F9E3B2"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Flood </w:t>
            </w:r>
            <w:r w:rsidR="00711388" w:rsidRPr="00711388">
              <w:rPr>
                <w:lang w:val="en-GB"/>
              </w:rPr>
              <w:t>-</w:t>
            </w:r>
            <w:r w:rsidRPr="00711388">
              <w:rPr>
                <w:lang w:val="en-GB"/>
              </w:rPr>
              <w:t>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BB59336" w14:textId="77777777" w:rsidR="00872AFE" w:rsidRPr="00711388" w:rsidRDefault="00872AFE" w:rsidP="00567869">
            <w:pPr>
              <w:pStyle w:val="NormalLeft"/>
              <w:rPr>
                <w:lang w:val="en-GB"/>
              </w:rPr>
            </w:pPr>
            <w:r w:rsidRPr="00711388">
              <w:rPr>
                <w:lang w:val="en-GB"/>
              </w:rPr>
              <w:t>For all the regions other than the specified Regions, the estimated reinstatement premiums, as a result of the undertaking's specific reinsurance contracts and special purpose vehicles relating to this peril.</w:t>
            </w:r>
          </w:p>
          <w:p w14:paraId="7FDD7D3E" w14:textId="77777777" w:rsidR="00872AFE" w:rsidRPr="00711388" w:rsidRDefault="00872AFE" w:rsidP="00567869">
            <w:pPr>
              <w:pStyle w:val="NormalLeft"/>
              <w:rPr>
                <w:lang w:val="en-GB"/>
              </w:rPr>
            </w:pPr>
          </w:p>
        </w:tc>
      </w:tr>
      <w:tr w:rsidR="00872AFE" w:rsidRPr="00711388" w14:paraId="4AE55EEF" w14:textId="77777777" w:rsidTr="00567869">
        <w:tc>
          <w:tcPr>
            <w:tcW w:w="2507" w:type="dxa"/>
            <w:tcBorders>
              <w:top w:val="single" w:sz="2" w:space="0" w:color="auto"/>
              <w:left w:val="single" w:sz="2" w:space="0" w:color="auto"/>
              <w:bottom w:val="single" w:sz="2" w:space="0" w:color="auto"/>
              <w:right w:val="single" w:sz="2" w:space="0" w:color="auto"/>
            </w:tcBorders>
          </w:tcPr>
          <w:p w14:paraId="6E4B39DE" w14:textId="77777777" w:rsidR="00872AFE" w:rsidRPr="00711388" w:rsidRDefault="00872AFE" w:rsidP="00567869">
            <w:pPr>
              <w:pStyle w:val="NormalLeft"/>
              <w:rPr>
                <w:lang w:val="en-GB"/>
              </w:rPr>
            </w:pPr>
            <w:r w:rsidRPr="00711388">
              <w:rPr>
                <w:lang w:val="en-GB"/>
              </w:rPr>
              <w:t>C0280/R1600</w:t>
            </w:r>
          </w:p>
        </w:tc>
        <w:tc>
          <w:tcPr>
            <w:tcW w:w="2136" w:type="dxa"/>
            <w:tcBorders>
              <w:top w:val="single" w:sz="2" w:space="0" w:color="auto"/>
              <w:left w:val="single" w:sz="2" w:space="0" w:color="auto"/>
              <w:bottom w:val="single" w:sz="2" w:space="0" w:color="auto"/>
              <w:right w:val="single" w:sz="2" w:space="0" w:color="auto"/>
            </w:tcBorders>
          </w:tcPr>
          <w:p w14:paraId="56F7E52B" w14:textId="471E06CE"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Flood </w:t>
            </w:r>
            <w:r w:rsidR="00845F43" w:rsidRPr="00711388">
              <w:rPr>
                <w:lang w:val="en-GB"/>
              </w:rPr>
              <w:t>-</w:t>
            </w:r>
            <w:r w:rsidRPr="00711388">
              <w:rPr>
                <w:lang w:val="en-GB"/>
              </w:rPr>
              <w:t xml:space="preserv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1F95A2" w14:textId="77777777" w:rsidR="00872AFE" w:rsidRPr="00711388" w:rsidRDefault="00872AFE" w:rsidP="00567869">
            <w:pPr>
              <w:pStyle w:val="NormalLeft"/>
              <w:rPr>
                <w:lang w:val="en-GB"/>
              </w:rPr>
            </w:pPr>
            <w:r w:rsidRPr="00711388">
              <w:rPr>
                <w:lang w:val="en-GB"/>
              </w:rPr>
              <w:t>Total of the estimated reinstatement premiums for all regions.</w:t>
            </w:r>
          </w:p>
          <w:p w14:paraId="79BC6115" w14:textId="77777777" w:rsidR="00872AFE" w:rsidRPr="00711388" w:rsidRDefault="00872AFE" w:rsidP="00567869">
            <w:pPr>
              <w:pStyle w:val="NormalLeft"/>
              <w:rPr>
                <w:lang w:val="en-GB"/>
              </w:rPr>
            </w:pPr>
          </w:p>
        </w:tc>
      </w:tr>
      <w:tr w:rsidR="00872AFE" w:rsidRPr="00711388" w14:paraId="3BF1004D" w14:textId="77777777" w:rsidTr="00567869">
        <w:tc>
          <w:tcPr>
            <w:tcW w:w="2507" w:type="dxa"/>
            <w:tcBorders>
              <w:top w:val="single" w:sz="2" w:space="0" w:color="auto"/>
              <w:left w:val="single" w:sz="2" w:space="0" w:color="auto"/>
              <w:bottom w:val="single" w:sz="2" w:space="0" w:color="auto"/>
              <w:right w:val="single" w:sz="2" w:space="0" w:color="auto"/>
            </w:tcBorders>
          </w:tcPr>
          <w:p w14:paraId="5C77DDD9" w14:textId="6674A0A9" w:rsidR="00872AFE" w:rsidRPr="00711388" w:rsidRDefault="00872AFE" w:rsidP="00567869">
            <w:pPr>
              <w:pStyle w:val="NormalLeft"/>
              <w:rPr>
                <w:lang w:val="en-GB"/>
              </w:rPr>
            </w:pPr>
            <w:r w:rsidRPr="00711388">
              <w:rPr>
                <w:lang w:val="en-GB"/>
              </w:rPr>
              <w:t>C0290/R1260</w:t>
            </w:r>
            <w:r w:rsidR="00711388" w:rsidRPr="00711388">
              <w:rPr>
                <w:lang w:val="en-GB"/>
              </w:rPr>
              <w:t>-</w:t>
            </w:r>
            <w:r w:rsidRPr="00711388">
              <w:rPr>
                <w:lang w:val="en-GB"/>
              </w:rPr>
              <w:t>R1390</w:t>
            </w:r>
          </w:p>
        </w:tc>
        <w:tc>
          <w:tcPr>
            <w:tcW w:w="2136" w:type="dxa"/>
            <w:tcBorders>
              <w:top w:val="single" w:sz="2" w:space="0" w:color="auto"/>
              <w:left w:val="single" w:sz="2" w:space="0" w:color="auto"/>
              <w:bottom w:val="single" w:sz="2" w:space="0" w:color="auto"/>
              <w:right w:val="single" w:sz="2" w:space="0" w:color="auto"/>
            </w:tcBorders>
          </w:tcPr>
          <w:p w14:paraId="7D86C4AA" w14:textId="705C8368"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specified Region</w:t>
            </w:r>
          </w:p>
        </w:tc>
        <w:tc>
          <w:tcPr>
            <w:tcW w:w="4643" w:type="dxa"/>
            <w:tcBorders>
              <w:top w:val="single" w:sz="2" w:space="0" w:color="auto"/>
              <w:left w:val="single" w:sz="2" w:space="0" w:color="auto"/>
              <w:bottom w:val="single" w:sz="2" w:space="0" w:color="auto"/>
              <w:right w:val="single" w:sz="2" w:space="0" w:color="auto"/>
            </w:tcBorders>
          </w:tcPr>
          <w:p w14:paraId="3633B11C" w14:textId="77777777" w:rsidR="00872AFE" w:rsidRPr="00711388" w:rsidRDefault="00872AFE" w:rsidP="00567869">
            <w:pPr>
              <w:pStyle w:val="NormalLeft"/>
              <w:rPr>
                <w:lang w:val="en-GB"/>
              </w:rPr>
            </w:pPr>
            <w:r w:rsidRPr="00711388">
              <w:rPr>
                <w:lang w:val="en-GB"/>
              </w:rPr>
              <w:t>Capital requirement, after the deduction of the risk mitigating effect of the undertaking's specific reinsurance contracts and special purpose vehicles relating to this peril, arising from Flood in each of the 14 specified regions, corresponding to the selected scenario.</w:t>
            </w:r>
          </w:p>
          <w:p w14:paraId="781E42AE" w14:textId="77777777" w:rsidR="00872AFE" w:rsidRPr="00711388" w:rsidRDefault="00872AFE" w:rsidP="00567869">
            <w:pPr>
              <w:pStyle w:val="NormalLeft"/>
              <w:rPr>
                <w:lang w:val="en-GB"/>
              </w:rPr>
            </w:pPr>
          </w:p>
        </w:tc>
      </w:tr>
      <w:tr w:rsidR="00872AFE" w:rsidRPr="00711388" w14:paraId="6B837B82" w14:textId="77777777" w:rsidTr="00567869">
        <w:tc>
          <w:tcPr>
            <w:tcW w:w="2507" w:type="dxa"/>
            <w:tcBorders>
              <w:top w:val="single" w:sz="2" w:space="0" w:color="auto"/>
              <w:left w:val="single" w:sz="2" w:space="0" w:color="auto"/>
              <w:bottom w:val="single" w:sz="2" w:space="0" w:color="auto"/>
              <w:right w:val="single" w:sz="2" w:space="0" w:color="auto"/>
            </w:tcBorders>
          </w:tcPr>
          <w:p w14:paraId="27A563D0" w14:textId="77777777" w:rsidR="00872AFE" w:rsidRPr="00711388" w:rsidRDefault="00872AFE" w:rsidP="00567869">
            <w:pPr>
              <w:pStyle w:val="NormalLeft"/>
              <w:rPr>
                <w:lang w:val="en-GB"/>
              </w:rPr>
            </w:pPr>
            <w:r w:rsidRPr="00711388">
              <w:rPr>
                <w:lang w:val="en-GB"/>
              </w:rPr>
              <w:lastRenderedPageBreak/>
              <w:t>C0290/R1400</w:t>
            </w:r>
          </w:p>
        </w:tc>
        <w:tc>
          <w:tcPr>
            <w:tcW w:w="2136" w:type="dxa"/>
            <w:tcBorders>
              <w:top w:val="single" w:sz="2" w:space="0" w:color="auto"/>
              <w:left w:val="single" w:sz="2" w:space="0" w:color="auto"/>
              <w:bottom w:val="single" w:sz="2" w:space="0" w:color="auto"/>
              <w:right w:val="single" w:sz="2" w:space="0" w:color="auto"/>
            </w:tcBorders>
          </w:tcPr>
          <w:p w14:paraId="0EF2F43D" w14:textId="79254CDF"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Flood </w:t>
            </w:r>
            <w:r w:rsidR="00845F43" w:rsidRPr="00711388">
              <w:rPr>
                <w:lang w:val="en-GB"/>
              </w:rPr>
              <w:t>-</w:t>
            </w:r>
            <w:r w:rsidRPr="00711388">
              <w:rPr>
                <w:lang w:val="en-GB"/>
              </w:rPr>
              <w:t>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907B30" w14:textId="77777777" w:rsidR="00872AFE" w:rsidRPr="00711388" w:rsidRDefault="00872AFE" w:rsidP="00567869">
            <w:pPr>
              <w:pStyle w:val="NormalLeft"/>
              <w:rPr>
                <w:lang w:val="en-GB"/>
              </w:rPr>
            </w:pPr>
            <w:r w:rsidRPr="00711388">
              <w:rPr>
                <w:lang w:val="en-GB"/>
              </w:rPr>
              <w:t>Total of the capital requirement, after the deduction of the risk mitigating effect of the undertaking's specific reinsurance contracts and special purpose vehicles for the 14 specified regions.</w:t>
            </w:r>
          </w:p>
          <w:p w14:paraId="56D2AEA9" w14:textId="77777777" w:rsidR="00872AFE" w:rsidRPr="00711388" w:rsidRDefault="00872AFE" w:rsidP="00567869">
            <w:pPr>
              <w:pStyle w:val="NormalLeft"/>
              <w:rPr>
                <w:lang w:val="en-GB"/>
              </w:rPr>
            </w:pPr>
          </w:p>
        </w:tc>
      </w:tr>
      <w:tr w:rsidR="00872AFE" w:rsidRPr="00711388" w14:paraId="39AC31A5" w14:textId="77777777" w:rsidTr="00567869">
        <w:tc>
          <w:tcPr>
            <w:tcW w:w="2507" w:type="dxa"/>
            <w:tcBorders>
              <w:top w:val="single" w:sz="2" w:space="0" w:color="auto"/>
              <w:left w:val="single" w:sz="2" w:space="0" w:color="auto"/>
              <w:bottom w:val="single" w:sz="2" w:space="0" w:color="auto"/>
              <w:right w:val="single" w:sz="2" w:space="0" w:color="auto"/>
            </w:tcBorders>
          </w:tcPr>
          <w:p w14:paraId="2E261C92" w14:textId="77777777" w:rsidR="00872AFE" w:rsidRPr="00711388" w:rsidRDefault="00872AFE" w:rsidP="00567869">
            <w:pPr>
              <w:pStyle w:val="NormalLeft"/>
              <w:rPr>
                <w:lang w:val="en-GB"/>
              </w:rPr>
            </w:pPr>
            <w:r w:rsidRPr="00711388">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0722C7B6" w14:textId="4D2BB7D5"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Flood </w:t>
            </w:r>
            <w:r w:rsidR="00845F43" w:rsidRPr="00711388">
              <w:rPr>
                <w:lang w:val="en-GB"/>
              </w:rPr>
              <w:t>-</w:t>
            </w:r>
            <w:r w:rsidRPr="00711388">
              <w:rPr>
                <w:lang w:val="en-GB"/>
              </w:rPr>
              <w:t xml:space="preserv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C544D35" w14:textId="77777777" w:rsidR="00872AFE" w:rsidRPr="00711388" w:rsidRDefault="00872AFE" w:rsidP="00567869">
            <w:pPr>
              <w:pStyle w:val="NormalLeft"/>
              <w:rPr>
                <w:lang w:val="en-GB"/>
              </w:rPr>
            </w:pPr>
            <w:r w:rsidRPr="00711388">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p w14:paraId="2922DE05" w14:textId="77777777" w:rsidR="00872AFE" w:rsidRPr="00711388" w:rsidRDefault="00872AFE" w:rsidP="00567869">
            <w:pPr>
              <w:pStyle w:val="NormalLeft"/>
              <w:rPr>
                <w:lang w:val="en-GB"/>
              </w:rPr>
            </w:pPr>
          </w:p>
        </w:tc>
      </w:tr>
      <w:tr w:rsidR="00872AFE" w:rsidRPr="00711388" w14:paraId="4A0F7B1C" w14:textId="77777777" w:rsidTr="00567869">
        <w:tc>
          <w:tcPr>
            <w:tcW w:w="2507" w:type="dxa"/>
            <w:tcBorders>
              <w:top w:val="single" w:sz="2" w:space="0" w:color="auto"/>
              <w:left w:val="single" w:sz="2" w:space="0" w:color="auto"/>
              <w:bottom w:val="single" w:sz="2" w:space="0" w:color="auto"/>
              <w:right w:val="single" w:sz="2" w:space="0" w:color="auto"/>
            </w:tcBorders>
          </w:tcPr>
          <w:p w14:paraId="1DF959E4" w14:textId="77777777" w:rsidR="00872AFE" w:rsidRPr="00711388" w:rsidRDefault="00872AFE" w:rsidP="00567869">
            <w:pPr>
              <w:pStyle w:val="NormalLeft"/>
              <w:rPr>
                <w:lang w:val="en-GB"/>
              </w:rPr>
            </w:pPr>
            <w:r w:rsidRPr="00711388">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01FA363B" w14:textId="525A61F7"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Flood </w:t>
            </w:r>
            <w:r w:rsidR="00845F43" w:rsidRPr="00711388">
              <w:rPr>
                <w:lang w:val="en-GB"/>
              </w:rPr>
              <w:t>-</w:t>
            </w:r>
            <w:r w:rsidRPr="00711388">
              <w:rPr>
                <w:lang w:val="en-GB"/>
              </w:rPr>
              <w:t xml:space="preserv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FF23F6" w14:textId="77777777" w:rsidR="00872AFE" w:rsidRPr="00711388" w:rsidRDefault="00872AFE" w:rsidP="00567869">
            <w:pPr>
              <w:pStyle w:val="NormalLeft"/>
              <w:rPr>
                <w:lang w:val="en-GB"/>
              </w:rPr>
            </w:pPr>
            <w:r w:rsidRPr="00711388">
              <w:rPr>
                <w:lang w:val="en-GB"/>
              </w:rPr>
              <w:t>Total of the capital requirement, after the deduction of the risk mitigating effect of the undertaking's specific reinsurance contracts and special purpose vehicles all regions.</w:t>
            </w:r>
          </w:p>
          <w:p w14:paraId="35138CDB" w14:textId="77777777" w:rsidR="00872AFE" w:rsidRPr="00711388" w:rsidRDefault="00872AFE" w:rsidP="00567869">
            <w:pPr>
              <w:pStyle w:val="NormalLeft"/>
              <w:rPr>
                <w:lang w:val="en-GB"/>
              </w:rPr>
            </w:pPr>
          </w:p>
        </w:tc>
      </w:tr>
      <w:tr w:rsidR="00872AFE" w:rsidRPr="00711388" w14:paraId="60FC59C7" w14:textId="77777777" w:rsidTr="00567869">
        <w:tc>
          <w:tcPr>
            <w:tcW w:w="2507" w:type="dxa"/>
            <w:tcBorders>
              <w:top w:val="single" w:sz="2" w:space="0" w:color="auto"/>
              <w:left w:val="single" w:sz="2" w:space="0" w:color="auto"/>
              <w:bottom w:val="single" w:sz="2" w:space="0" w:color="auto"/>
              <w:right w:val="single" w:sz="2" w:space="0" w:color="auto"/>
            </w:tcBorders>
          </w:tcPr>
          <w:p w14:paraId="4EF2BAEF" w14:textId="77777777" w:rsidR="00872AFE" w:rsidRPr="00711388" w:rsidRDefault="00872AFE" w:rsidP="00567869">
            <w:pPr>
              <w:pStyle w:val="NormalLeft"/>
              <w:rPr>
                <w:lang w:val="en-GB"/>
              </w:rPr>
            </w:pPr>
            <w:r w:rsidRPr="00711388">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50FA53E4" w14:textId="260B546B"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2E712F57" w14:textId="77777777" w:rsidR="00872AFE" w:rsidRPr="00711388" w:rsidRDefault="00872AFE" w:rsidP="00567869">
            <w:pPr>
              <w:pStyle w:val="NormalLeft"/>
              <w:rPr>
                <w:lang w:val="en-GB"/>
              </w:rPr>
            </w:pPr>
            <w:r w:rsidRPr="00711388">
              <w:rPr>
                <w:lang w:val="en-GB"/>
              </w:rPr>
              <w:t>Diversification effect arising from the aggregation of the capital requirement after risk mitigations for Flood risks relating to the different regions (both specified Regions and Other regions).</w:t>
            </w:r>
          </w:p>
          <w:p w14:paraId="4731EA75" w14:textId="77777777" w:rsidR="00872AFE" w:rsidRPr="00711388" w:rsidRDefault="00872AFE" w:rsidP="00567869">
            <w:pPr>
              <w:pStyle w:val="NormalLeft"/>
              <w:rPr>
                <w:lang w:val="en-GB"/>
              </w:rPr>
            </w:pPr>
          </w:p>
        </w:tc>
      </w:tr>
      <w:tr w:rsidR="00872AFE" w:rsidRPr="00711388" w14:paraId="2C32A0D1" w14:textId="77777777" w:rsidTr="00567869">
        <w:tc>
          <w:tcPr>
            <w:tcW w:w="2507" w:type="dxa"/>
            <w:tcBorders>
              <w:top w:val="single" w:sz="2" w:space="0" w:color="auto"/>
              <w:left w:val="single" w:sz="2" w:space="0" w:color="auto"/>
              <w:bottom w:val="single" w:sz="2" w:space="0" w:color="auto"/>
              <w:right w:val="single" w:sz="2" w:space="0" w:color="auto"/>
            </w:tcBorders>
          </w:tcPr>
          <w:p w14:paraId="4C0D07E0" w14:textId="77777777" w:rsidR="00872AFE" w:rsidRPr="00711388" w:rsidRDefault="00872AFE" w:rsidP="00567869">
            <w:pPr>
              <w:pStyle w:val="NormalLeft"/>
              <w:rPr>
                <w:lang w:val="en-GB"/>
              </w:rPr>
            </w:pPr>
            <w:r w:rsidRPr="00711388">
              <w:rPr>
                <w:lang w:val="en-GB"/>
              </w:rPr>
              <w:t>C0290/R1620</w:t>
            </w:r>
          </w:p>
        </w:tc>
        <w:tc>
          <w:tcPr>
            <w:tcW w:w="2136" w:type="dxa"/>
            <w:tcBorders>
              <w:top w:val="single" w:sz="2" w:space="0" w:color="auto"/>
              <w:left w:val="single" w:sz="2" w:space="0" w:color="auto"/>
              <w:bottom w:val="single" w:sz="2" w:space="0" w:color="auto"/>
              <w:right w:val="single" w:sz="2" w:space="0" w:color="auto"/>
            </w:tcBorders>
          </w:tcPr>
          <w:p w14:paraId="2AF3FB63" w14:textId="22F64A01"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6CFFC4BA" w14:textId="77777777" w:rsidR="00872AFE" w:rsidRPr="00711388" w:rsidRDefault="00872AFE" w:rsidP="00567869">
            <w:pPr>
              <w:pStyle w:val="NormalLeft"/>
              <w:rPr>
                <w:lang w:val="en-GB"/>
              </w:rPr>
            </w:pPr>
            <w:r w:rsidRPr="00711388">
              <w:rPr>
                <w:lang w:val="en-GB"/>
              </w:rPr>
              <w:t>This is the total capital requirement after risk mitigation for Flood risk, taking into consideration the diversification effect given in C0290/R1610.</w:t>
            </w:r>
          </w:p>
          <w:p w14:paraId="2B2B0384" w14:textId="77777777" w:rsidR="00872AFE" w:rsidRPr="00711388" w:rsidRDefault="00872AFE" w:rsidP="00567869">
            <w:pPr>
              <w:pStyle w:val="NormalLeft"/>
              <w:rPr>
                <w:lang w:val="en-GB"/>
              </w:rPr>
            </w:pPr>
          </w:p>
        </w:tc>
      </w:tr>
      <w:tr w:rsidR="0035798D" w:rsidRPr="00711388" w14:paraId="5BE9A359" w14:textId="77777777" w:rsidTr="00897FDD">
        <w:tc>
          <w:tcPr>
            <w:tcW w:w="9286" w:type="dxa"/>
            <w:gridSpan w:val="3"/>
            <w:tcBorders>
              <w:top w:val="single" w:sz="2" w:space="0" w:color="auto"/>
              <w:left w:val="single" w:sz="2" w:space="0" w:color="auto"/>
              <w:bottom w:val="single" w:sz="2" w:space="0" w:color="auto"/>
              <w:right w:val="single" w:sz="2" w:space="0" w:color="auto"/>
            </w:tcBorders>
          </w:tcPr>
          <w:p w14:paraId="07762EAF" w14:textId="5ABBE169" w:rsidR="0035798D" w:rsidRPr="00711388" w:rsidRDefault="0035798D">
            <w:pPr>
              <w:pStyle w:val="NormalCentered"/>
              <w:jc w:val="left"/>
              <w:rPr>
                <w:lang w:val="en-GB"/>
              </w:rPr>
              <w:pPrChange w:id="7217" w:author="Author">
                <w:pPr>
                  <w:pStyle w:val="NormalCentered"/>
                </w:pPr>
              </w:pPrChange>
            </w:pPr>
            <w:r w:rsidRPr="00711388">
              <w:rPr>
                <w:i/>
                <w:iCs/>
                <w:lang w:val="en-GB"/>
              </w:rPr>
              <w:t>Natural catastrophe risk - Hail</w:t>
            </w:r>
          </w:p>
        </w:tc>
      </w:tr>
      <w:tr w:rsidR="00872AFE" w:rsidRPr="00711388" w14:paraId="07C0DBEE" w14:textId="77777777" w:rsidTr="00567869">
        <w:tc>
          <w:tcPr>
            <w:tcW w:w="2507" w:type="dxa"/>
            <w:tcBorders>
              <w:top w:val="single" w:sz="2" w:space="0" w:color="auto"/>
              <w:left w:val="single" w:sz="2" w:space="0" w:color="auto"/>
              <w:bottom w:val="single" w:sz="2" w:space="0" w:color="auto"/>
              <w:right w:val="single" w:sz="2" w:space="0" w:color="auto"/>
            </w:tcBorders>
          </w:tcPr>
          <w:p w14:paraId="2D2C7AE1" w14:textId="11F9FE71" w:rsidR="00872AFE" w:rsidRPr="00711388" w:rsidRDefault="00872AFE" w:rsidP="00567869">
            <w:pPr>
              <w:pStyle w:val="NormalLeft"/>
              <w:rPr>
                <w:lang w:val="en-GB"/>
              </w:rPr>
            </w:pPr>
            <w:r w:rsidRPr="00711388">
              <w:rPr>
                <w:lang w:val="en-GB"/>
              </w:rPr>
              <w:t>C0300/R1730</w:t>
            </w:r>
            <w:r w:rsidR="00711388" w:rsidRPr="00711388">
              <w:rPr>
                <w:lang w:val="en-GB"/>
              </w:rPr>
              <w:t>-</w:t>
            </w:r>
            <w:r w:rsidRPr="00711388">
              <w:rPr>
                <w:lang w:val="en-GB"/>
              </w:rPr>
              <w:t>R1900</w:t>
            </w:r>
          </w:p>
        </w:tc>
        <w:tc>
          <w:tcPr>
            <w:tcW w:w="2136" w:type="dxa"/>
            <w:tcBorders>
              <w:top w:val="single" w:sz="2" w:space="0" w:color="auto"/>
              <w:left w:val="single" w:sz="2" w:space="0" w:color="auto"/>
              <w:bottom w:val="single" w:sz="2" w:space="0" w:color="auto"/>
              <w:right w:val="single" w:sz="2" w:space="0" w:color="auto"/>
            </w:tcBorders>
          </w:tcPr>
          <w:p w14:paraId="1E72D2A5" w14:textId="5ACD85B1" w:rsidR="00872AFE" w:rsidRPr="00711388" w:rsidRDefault="00872AFE" w:rsidP="00567869">
            <w:pPr>
              <w:pStyle w:val="NormalLeft"/>
              <w:rPr>
                <w:lang w:val="en-GB"/>
              </w:rPr>
            </w:pPr>
            <w:r w:rsidRPr="00711388">
              <w:rPr>
                <w:lang w:val="en-GB"/>
              </w:rPr>
              <w:t xml:space="preserve">Estimation of the gross premiums to be earned </w:t>
            </w:r>
            <w:r w:rsidR="00845F43" w:rsidRPr="00711388">
              <w:rPr>
                <w:lang w:val="en-GB"/>
              </w:rPr>
              <w:t>-</w:t>
            </w:r>
            <w:r w:rsidRPr="00711388">
              <w:rPr>
                <w:lang w:val="en-GB"/>
              </w:rPr>
              <w:t xml:space="preserve"> Other Regions</w:t>
            </w:r>
          </w:p>
        </w:tc>
        <w:tc>
          <w:tcPr>
            <w:tcW w:w="4643" w:type="dxa"/>
            <w:tcBorders>
              <w:top w:val="single" w:sz="2" w:space="0" w:color="auto"/>
              <w:left w:val="single" w:sz="2" w:space="0" w:color="auto"/>
              <w:bottom w:val="single" w:sz="2" w:space="0" w:color="auto"/>
              <w:right w:val="single" w:sz="2" w:space="0" w:color="auto"/>
            </w:tcBorders>
          </w:tcPr>
          <w:p w14:paraId="3607D3AB" w14:textId="77777777" w:rsidR="00872AFE" w:rsidRPr="00711388" w:rsidRDefault="00872AFE" w:rsidP="00567869">
            <w:pPr>
              <w:pStyle w:val="NormalLeft"/>
              <w:rPr>
                <w:lang w:val="en-GB"/>
              </w:rPr>
            </w:pPr>
            <w:r w:rsidRPr="00711388">
              <w:rPr>
                <w:lang w:val="en-GB"/>
              </w:rPr>
              <w:t xml:space="preserve">An estimate of the premiums to be earned by the insurance or reinsurance undertaking, during the following year and in relation to each of the 11 regions other than the specified Regions (include regions as specified in Annex III, except the ones specified in Annex V or in Annex XIII of Delegated Regulation (EU) 2015/35), for the contract in relation to the obligations of lines </w:t>
            </w:r>
            <w:r w:rsidRPr="00711388">
              <w:rPr>
                <w:lang w:val="en-GB"/>
              </w:rPr>
              <w:lastRenderedPageBreak/>
              <w:t>of business, as defined in Annex I to Delegated Regulation (EU) 2015/35:</w:t>
            </w:r>
          </w:p>
          <w:p w14:paraId="655004C9" w14:textId="77777777" w:rsidR="00872AFE" w:rsidRPr="00711388" w:rsidRDefault="00872AFE" w:rsidP="0083381F">
            <w:pPr>
              <w:pStyle w:val="Tiret0"/>
              <w:numPr>
                <w:ilvl w:val="0"/>
                <w:numId w:val="3"/>
              </w:numPr>
              <w:ind w:left="851" w:hanging="851"/>
              <w:rPr>
                <w:lang w:val="en-GB"/>
              </w:rPr>
            </w:pPr>
            <w:r w:rsidRPr="00711388">
              <w:rPr>
                <w:lang w:val="en-GB"/>
              </w:rPr>
              <w:t>Fire and other damage covering hail risk, including the proportional reinsurance obligations;</w:t>
            </w:r>
          </w:p>
          <w:p w14:paraId="49D47FAA"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insurance covering onshore property damage by hail, including the proportional reinsurance obligations; and</w:t>
            </w:r>
          </w:p>
          <w:p w14:paraId="78328521" w14:textId="77777777" w:rsidR="00872AFE" w:rsidRPr="00711388" w:rsidRDefault="00872AFE" w:rsidP="0083381F">
            <w:pPr>
              <w:pStyle w:val="Tiret0"/>
              <w:numPr>
                <w:ilvl w:val="0"/>
                <w:numId w:val="3"/>
              </w:numPr>
              <w:ind w:left="851" w:hanging="851"/>
              <w:rPr>
                <w:lang w:val="en-GB"/>
              </w:rPr>
            </w:pPr>
            <w:r w:rsidRPr="00711388">
              <w:rPr>
                <w:lang w:val="en-GB"/>
              </w:rPr>
              <w:t>Other motor insurance, including the proportional reinsurance obligations.</w:t>
            </w:r>
          </w:p>
          <w:p w14:paraId="452A442A" w14:textId="77777777" w:rsidR="00872AFE" w:rsidRPr="00711388" w:rsidRDefault="00872AFE" w:rsidP="00567869">
            <w:pPr>
              <w:pStyle w:val="NormalLeft"/>
              <w:rPr>
                <w:lang w:val="en-GB"/>
              </w:rPr>
            </w:pPr>
            <w:r w:rsidRPr="00711388">
              <w:rPr>
                <w:lang w:val="en-GB"/>
              </w:rPr>
              <w:t>Premiums shall be gross, without deduction of premiums for reinsurance contracts.</w:t>
            </w:r>
          </w:p>
          <w:p w14:paraId="0185DECC" w14:textId="77777777" w:rsidR="00872AFE" w:rsidRPr="00711388" w:rsidRDefault="00872AFE" w:rsidP="00567869">
            <w:pPr>
              <w:pStyle w:val="NormalLeft"/>
              <w:rPr>
                <w:lang w:val="en-GB"/>
              </w:rPr>
            </w:pPr>
          </w:p>
        </w:tc>
      </w:tr>
      <w:tr w:rsidR="00872AFE" w:rsidRPr="00711388" w14:paraId="0CB1AE84" w14:textId="77777777" w:rsidTr="00567869">
        <w:tc>
          <w:tcPr>
            <w:tcW w:w="2507" w:type="dxa"/>
            <w:tcBorders>
              <w:top w:val="single" w:sz="2" w:space="0" w:color="auto"/>
              <w:left w:val="single" w:sz="2" w:space="0" w:color="auto"/>
              <w:bottom w:val="single" w:sz="2" w:space="0" w:color="auto"/>
              <w:right w:val="single" w:sz="2" w:space="0" w:color="auto"/>
            </w:tcBorders>
          </w:tcPr>
          <w:p w14:paraId="0CC1E633" w14:textId="77777777" w:rsidR="00872AFE" w:rsidRPr="00711388" w:rsidRDefault="00872AFE" w:rsidP="00567869">
            <w:pPr>
              <w:pStyle w:val="NormalLeft"/>
              <w:rPr>
                <w:lang w:val="en-GB"/>
              </w:rPr>
            </w:pPr>
            <w:r w:rsidRPr="00711388">
              <w:rPr>
                <w:lang w:val="en-GB"/>
              </w:rPr>
              <w:lastRenderedPageBreak/>
              <w:t>C0300/R1910</w:t>
            </w:r>
          </w:p>
        </w:tc>
        <w:tc>
          <w:tcPr>
            <w:tcW w:w="2136" w:type="dxa"/>
            <w:tcBorders>
              <w:top w:val="single" w:sz="2" w:space="0" w:color="auto"/>
              <w:left w:val="single" w:sz="2" w:space="0" w:color="auto"/>
              <w:bottom w:val="single" w:sz="2" w:space="0" w:color="auto"/>
              <w:right w:val="single" w:sz="2" w:space="0" w:color="auto"/>
            </w:tcBorders>
          </w:tcPr>
          <w:p w14:paraId="05A8DC01" w14:textId="151FA1DF" w:rsidR="00872AFE" w:rsidRPr="00711388" w:rsidRDefault="00872AFE" w:rsidP="00567869">
            <w:pPr>
              <w:pStyle w:val="NormalLeft"/>
              <w:rPr>
                <w:lang w:val="en-GB"/>
              </w:rPr>
            </w:pPr>
            <w:r w:rsidRPr="00711388">
              <w:rPr>
                <w:lang w:val="en-GB"/>
              </w:rPr>
              <w:t xml:space="preserve">Estimation of the gross premium to be earned </w:t>
            </w:r>
            <w:r w:rsidR="00845F43" w:rsidRPr="00711388">
              <w:rPr>
                <w:lang w:val="en-GB"/>
              </w:rPr>
              <w:t>-</w:t>
            </w:r>
            <w:r w:rsidRPr="00711388">
              <w:rPr>
                <w:lang w:val="en-GB"/>
              </w:rPr>
              <w:t xml:space="preserve">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A0CC74D" w14:textId="77777777" w:rsidR="00872AFE" w:rsidRPr="00711388" w:rsidRDefault="00872AFE" w:rsidP="00567869">
            <w:pPr>
              <w:pStyle w:val="NormalLeft"/>
              <w:rPr>
                <w:lang w:val="en-GB"/>
              </w:rPr>
            </w:pPr>
            <w:r w:rsidRPr="00711388">
              <w:rPr>
                <w:lang w:val="en-GB"/>
              </w:rPr>
              <w:t>Total of the estimate of the premiums to be earned, by the insurance or reinsurance undertaking, during the following year for the other regions.</w:t>
            </w:r>
          </w:p>
          <w:p w14:paraId="1746A842" w14:textId="77777777" w:rsidR="00872AFE" w:rsidRPr="00711388" w:rsidRDefault="00872AFE" w:rsidP="00567869">
            <w:pPr>
              <w:pStyle w:val="NormalLeft"/>
              <w:rPr>
                <w:lang w:val="en-GB"/>
              </w:rPr>
            </w:pPr>
          </w:p>
        </w:tc>
      </w:tr>
      <w:tr w:rsidR="00872AFE" w:rsidRPr="00711388" w14:paraId="648E59BD" w14:textId="77777777" w:rsidTr="00567869">
        <w:tc>
          <w:tcPr>
            <w:tcW w:w="2507" w:type="dxa"/>
            <w:tcBorders>
              <w:top w:val="single" w:sz="2" w:space="0" w:color="auto"/>
              <w:left w:val="single" w:sz="2" w:space="0" w:color="auto"/>
              <w:bottom w:val="single" w:sz="2" w:space="0" w:color="auto"/>
              <w:right w:val="single" w:sz="2" w:space="0" w:color="auto"/>
            </w:tcBorders>
          </w:tcPr>
          <w:p w14:paraId="1780BCD2" w14:textId="0B2F6FAD" w:rsidR="00872AFE" w:rsidRPr="00711388" w:rsidRDefault="00872AFE" w:rsidP="00567869">
            <w:pPr>
              <w:pStyle w:val="NormalLeft"/>
              <w:rPr>
                <w:lang w:val="en-GB"/>
              </w:rPr>
            </w:pPr>
            <w:r w:rsidRPr="00711388">
              <w:rPr>
                <w:lang w:val="en-GB"/>
              </w:rPr>
              <w:t>C0310/R1630</w:t>
            </w:r>
            <w:r w:rsidR="00711388" w:rsidRPr="00711388">
              <w:rPr>
                <w:lang w:val="en-GB"/>
              </w:rPr>
              <w:t>-</w:t>
            </w:r>
            <w:r w:rsidRPr="00711388">
              <w:rPr>
                <w:lang w:val="en-GB"/>
              </w:rPr>
              <w:t>R1710</w:t>
            </w:r>
          </w:p>
        </w:tc>
        <w:tc>
          <w:tcPr>
            <w:tcW w:w="2136" w:type="dxa"/>
            <w:tcBorders>
              <w:top w:val="single" w:sz="2" w:space="0" w:color="auto"/>
              <w:left w:val="single" w:sz="2" w:space="0" w:color="auto"/>
              <w:bottom w:val="single" w:sz="2" w:space="0" w:color="auto"/>
              <w:right w:val="single" w:sz="2" w:space="0" w:color="auto"/>
            </w:tcBorders>
          </w:tcPr>
          <w:p w14:paraId="40D886FA" w14:textId="6120E66D"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4DBEF19F" w14:textId="77777777" w:rsidR="00872AFE" w:rsidRPr="00711388" w:rsidRDefault="00872AFE" w:rsidP="00567869">
            <w:pPr>
              <w:pStyle w:val="NormalLeft"/>
              <w:rPr>
                <w:lang w:val="en-GB"/>
              </w:rPr>
            </w:pPr>
            <w:r w:rsidRPr="00711388">
              <w:rPr>
                <w:lang w:val="en-GB"/>
              </w:rPr>
              <w:t>The sum of the total insured per each of the 11 specified regions for lines of business, as defined in Annex I to Delegated Regulation (EU) 2015/35:</w:t>
            </w:r>
          </w:p>
          <w:p w14:paraId="31484192" w14:textId="77777777" w:rsidR="00872AFE" w:rsidRPr="00711388" w:rsidRDefault="00872AFE" w:rsidP="0083381F">
            <w:pPr>
              <w:pStyle w:val="Tiret0"/>
              <w:numPr>
                <w:ilvl w:val="0"/>
                <w:numId w:val="3"/>
              </w:numPr>
              <w:ind w:left="851" w:hanging="851"/>
              <w:rPr>
                <w:lang w:val="en-GB"/>
              </w:rPr>
            </w:pPr>
            <w:r w:rsidRPr="00711388">
              <w:rPr>
                <w:lang w:val="en-GB"/>
              </w:rPr>
              <w:t>Fire and other damage, including the proportional reinsurance obligations, in relation to contracts that cover Hail risk and where the risk is situated in this particular specified region;</w:t>
            </w:r>
          </w:p>
          <w:p w14:paraId="3C084B97"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insurance, including the proportional reinsurance obligations, in relation to contracts that cover onshore property damage by Hail and where the risk is situated in this particular specified region; and</w:t>
            </w:r>
          </w:p>
          <w:p w14:paraId="2548B99F" w14:textId="77777777" w:rsidR="00872AFE" w:rsidRPr="00711388" w:rsidRDefault="00872AFE" w:rsidP="0083381F">
            <w:pPr>
              <w:pStyle w:val="Tiret0"/>
              <w:numPr>
                <w:ilvl w:val="0"/>
                <w:numId w:val="3"/>
              </w:numPr>
              <w:ind w:left="851" w:hanging="851"/>
              <w:rPr>
                <w:lang w:val="en-GB"/>
              </w:rPr>
            </w:pPr>
            <w:r w:rsidRPr="00711388">
              <w:rPr>
                <w:lang w:val="en-GB"/>
              </w:rPr>
              <w:t xml:space="preserve">Other motor insurance, including the proportional reinsurance obligations, multiplied by 5, in relation to contracts that cover onshore property damage by Hail and where the risk is </w:t>
            </w:r>
            <w:r w:rsidRPr="00711388">
              <w:rPr>
                <w:lang w:val="en-GB"/>
              </w:rPr>
              <w:lastRenderedPageBreak/>
              <w:t>situated in this particular specified region.</w:t>
            </w:r>
          </w:p>
          <w:p w14:paraId="7205D376" w14:textId="77777777" w:rsidR="00872AFE" w:rsidRPr="00711388" w:rsidRDefault="00872AFE" w:rsidP="00567869">
            <w:pPr>
              <w:pStyle w:val="Tiret0"/>
              <w:ind w:left="0" w:firstLine="0"/>
              <w:rPr>
                <w:lang w:val="en-GB"/>
              </w:rPr>
            </w:pPr>
          </w:p>
        </w:tc>
      </w:tr>
      <w:tr w:rsidR="00872AFE" w:rsidRPr="00711388" w14:paraId="6A25AA15" w14:textId="77777777" w:rsidTr="00567869">
        <w:tc>
          <w:tcPr>
            <w:tcW w:w="2507" w:type="dxa"/>
            <w:tcBorders>
              <w:top w:val="single" w:sz="2" w:space="0" w:color="auto"/>
              <w:left w:val="single" w:sz="2" w:space="0" w:color="auto"/>
              <w:bottom w:val="single" w:sz="2" w:space="0" w:color="auto"/>
              <w:right w:val="single" w:sz="2" w:space="0" w:color="auto"/>
            </w:tcBorders>
          </w:tcPr>
          <w:p w14:paraId="44159BE0" w14:textId="77777777" w:rsidR="00872AFE" w:rsidRPr="00711388" w:rsidRDefault="00872AFE" w:rsidP="00567869">
            <w:pPr>
              <w:pStyle w:val="NormalLeft"/>
              <w:rPr>
                <w:lang w:val="en-GB"/>
              </w:rPr>
            </w:pPr>
            <w:r w:rsidRPr="00711388">
              <w:rPr>
                <w:lang w:val="en-GB"/>
              </w:rPr>
              <w:lastRenderedPageBreak/>
              <w:t>C0310/R1720</w:t>
            </w:r>
          </w:p>
        </w:tc>
        <w:tc>
          <w:tcPr>
            <w:tcW w:w="2136" w:type="dxa"/>
            <w:tcBorders>
              <w:top w:val="single" w:sz="2" w:space="0" w:color="auto"/>
              <w:left w:val="single" w:sz="2" w:space="0" w:color="auto"/>
              <w:bottom w:val="single" w:sz="2" w:space="0" w:color="auto"/>
              <w:right w:val="single" w:sz="2" w:space="0" w:color="auto"/>
            </w:tcBorders>
          </w:tcPr>
          <w:p w14:paraId="0C09AFA7" w14:textId="73B29C8F"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 xml:space="preserve">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AA453E3" w14:textId="77777777" w:rsidR="00872AFE" w:rsidRPr="00711388" w:rsidRDefault="00872AFE" w:rsidP="00567869">
            <w:pPr>
              <w:pStyle w:val="NormalLeft"/>
              <w:rPr>
                <w:lang w:val="en-GB"/>
              </w:rPr>
            </w:pPr>
            <w:r w:rsidRPr="00711388">
              <w:rPr>
                <w:lang w:val="en-GB"/>
              </w:rPr>
              <w:t>Total of the exposure for the 11 specified regions.</w:t>
            </w:r>
          </w:p>
          <w:p w14:paraId="3D330A79" w14:textId="77777777" w:rsidR="00872AFE" w:rsidRPr="00711388" w:rsidRDefault="00872AFE" w:rsidP="00567869">
            <w:pPr>
              <w:pStyle w:val="NormalLeft"/>
              <w:rPr>
                <w:lang w:val="en-GB"/>
              </w:rPr>
            </w:pPr>
          </w:p>
        </w:tc>
      </w:tr>
      <w:tr w:rsidR="00872AFE" w:rsidRPr="00711388" w14:paraId="303BB786" w14:textId="77777777" w:rsidTr="00567869">
        <w:tc>
          <w:tcPr>
            <w:tcW w:w="2507" w:type="dxa"/>
            <w:tcBorders>
              <w:top w:val="single" w:sz="2" w:space="0" w:color="auto"/>
              <w:left w:val="single" w:sz="2" w:space="0" w:color="auto"/>
              <w:bottom w:val="single" w:sz="2" w:space="0" w:color="auto"/>
              <w:right w:val="single" w:sz="2" w:space="0" w:color="auto"/>
            </w:tcBorders>
          </w:tcPr>
          <w:p w14:paraId="41FAD792" w14:textId="50EA7625" w:rsidR="00872AFE" w:rsidRPr="00711388" w:rsidRDefault="00872AFE" w:rsidP="00567869">
            <w:pPr>
              <w:pStyle w:val="NormalLeft"/>
              <w:rPr>
                <w:lang w:val="en-GB"/>
              </w:rPr>
            </w:pPr>
            <w:r w:rsidRPr="00711388">
              <w:rPr>
                <w:lang w:val="en-GB"/>
              </w:rPr>
              <w:t>C0320/R1630</w:t>
            </w:r>
            <w:r w:rsidR="00711388" w:rsidRPr="00711388">
              <w:rPr>
                <w:lang w:val="en-GB"/>
              </w:rPr>
              <w:t>-</w:t>
            </w:r>
            <w:r w:rsidRPr="00711388">
              <w:rPr>
                <w:lang w:val="en-GB"/>
              </w:rPr>
              <w:t>R1710</w:t>
            </w:r>
          </w:p>
        </w:tc>
        <w:tc>
          <w:tcPr>
            <w:tcW w:w="2136" w:type="dxa"/>
            <w:tcBorders>
              <w:top w:val="single" w:sz="2" w:space="0" w:color="auto"/>
              <w:left w:val="single" w:sz="2" w:space="0" w:color="auto"/>
              <w:bottom w:val="single" w:sz="2" w:space="0" w:color="auto"/>
              <w:right w:val="single" w:sz="2" w:space="0" w:color="auto"/>
            </w:tcBorders>
          </w:tcPr>
          <w:p w14:paraId="4F2CE41D" w14:textId="29F26BB2"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083811D8" w14:textId="1F56D7F9" w:rsidR="00872AFE" w:rsidRPr="00711388" w:rsidRDefault="00872AFE" w:rsidP="00567869">
            <w:pPr>
              <w:pStyle w:val="NormalLeft"/>
              <w:rPr>
                <w:lang w:val="en-GB"/>
              </w:rPr>
            </w:pPr>
            <w:r w:rsidRPr="00711388">
              <w:rPr>
                <w:lang w:val="en-GB"/>
              </w:rPr>
              <w:t xml:space="preserve">Specified gross Hail loss in each of the </w:t>
            </w:r>
            <w:del w:id="7218" w:author="Author">
              <w:r w:rsidRPr="00711388" w:rsidDel="003D4DBA">
                <w:rPr>
                  <w:lang w:val="en-GB"/>
                </w:rPr>
                <w:delText>9</w:delText>
              </w:r>
            </w:del>
            <w:ins w:id="7219" w:author="Author">
              <w:r w:rsidR="003D4DBA" w:rsidRPr="00711388">
                <w:rPr>
                  <w:lang w:val="en-GB"/>
                </w:rPr>
                <w:t>11</w:t>
              </w:r>
            </w:ins>
            <w:r w:rsidRPr="00711388">
              <w:rPr>
                <w:lang w:val="en-GB"/>
              </w:rPr>
              <w:t> specified regions, taking into consideration the effect of diversification effect between zones.</w:t>
            </w:r>
          </w:p>
          <w:p w14:paraId="6A112EC2" w14:textId="77777777" w:rsidR="00872AFE" w:rsidRPr="00711388" w:rsidRDefault="00872AFE" w:rsidP="00567869">
            <w:pPr>
              <w:pStyle w:val="NormalLeft"/>
              <w:rPr>
                <w:lang w:val="en-GB"/>
              </w:rPr>
            </w:pPr>
          </w:p>
        </w:tc>
      </w:tr>
      <w:tr w:rsidR="00872AFE" w:rsidRPr="00711388" w14:paraId="3CDEAC84" w14:textId="77777777" w:rsidTr="00567869">
        <w:tc>
          <w:tcPr>
            <w:tcW w:w="2507" w:type="dxa"/>
            <w:tcBorders>
              <w:top w:val="single" w:sz="2" w:space="0" w:color="auto"/>
              <w:left w:val="single" w:sz="2" w:space="0" w:color="auto"/>
              <w:bottom w:val="single" w:sz="2" w:space="0" w:color="auto"/>
              <w:right w:val="single" w:sz="2" w:space="0" w:color="auto"/>
            </w:tcBorders>
          </w:tcPr>
          <w:p w14:paraId="7DFC4A7F" w14:textId="77777777" w:rsidR="00872AFE" w:rsidRPr="00711388" w:rsidRDefault="00872AFE" w:rsidP="00567869">
            <w:pPr>
              <w:pStyle w:val="NormalLeft"/>
              <w:rPr>
                <w:lang w:val="en-GB"/>
              </w:rPr>
            </w:pPr>
            <w:r w:rsidRPr="00711388">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52C2DA87" w14:textId="0F8A6785"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 xml:space="preserve">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8465891" w14:textId="77777777" w:rsidR="00872AFE" w:rsidRPr="00711388" w:rsidRDefault="00872AFE" w:rsidP="00567869">
            <w:pPr>
              <w:pStyle w:val="NormalLeft"/>
              <w:rPr>
                <w:lang w:val="en-GB"/>
              </w:rPr>
            </w:pPr>
            <w:r w:rsidRPr="00711388">
              <w:rPr>
                <w:lang w:val="en-GB"/>
              </w:rPr>
              <w:t>Total of the specified gross Hail loss for the 11 specified regions.</w:t>
            </w:r>
          </w:p>
          <w:p w14:paraId="5DC07F40" w14:textId="77777777" w:rsidR="00872AFE" w:rsidRPr="00711388" w:rsidRDefault="00872AFE" w:rsidP="00567869">
            <w:pPr>
              <w:pStyle w:val="NormalLeft"/>
              <w:rPr>
                <w:lang w:val="en-GB"/>
              </w:rPr>
            </w:pPr>
          </w:p>
        </w:tc>
      </w:tr>
      <w:tr w:rsidR="00872AFE" w:rsidRPr="00711388" w14:paraId="5D0725CC" w14:textId="77777777" w:rsidTr="00567869">
        <w:tc>
          <w:tcPr>
            <w:tcW w:w="2507" w:type="dxa"/>
            <w:tcBorders>
              <w:top w:val="single" w:sz="2" w:space="0" w:color="auto"/>
              <w:left w:val="single" w:sz="2" w:space="0" w:color="auto"/>
              <w:bottom w:val="single" w:sz="2" w:space="0" w:color="auto"/>
              <w:right w:val="single" w:sz="2" w:space="0" w:color="auto"/>
            </w:tcBorders>
          </w:tcPr>
          <w:p w14:paraId="458D1DDE" w14:textId="57468F56" w:rsidR="00872AFE" w:rsidRPr="00711388" w:rsidRDefault="00872AFE" w:rsidP="00567869">
            <w:pPr>
              <w:pStyle w:val="NormalLeft"/>
              <w:rPr>
                <w:lang w:val="en-GB"/>
              </w:rPr>
            </w:pPr>
            <w:r w:rsidRPr="00711388">
              <w:rPr>
                <w:lang w:val="en-GB"/>
              </w:rPr>
              <w:t>C0330/R1630</w:t>
            </w:r>
            <w:r w:rsidR="00711388" w:rsidRPr="00711388">
              <w:rPr>
                <w:lang w:val="en-GB"/>
              </w:rPr>
              <w:t>-</w:t>
            </w:r>
            <w:r w:rsidRPr="00711388">
              <w:rPr>
                <w:lang w:val="en-GB"/>
              </w:rPr>
              <w:t>R1710</w:t>
            </w:r>
          </w:p>
        </w:tc>
        <w:tc>
          <w:tcPr>
            <w:tcW w:w="2136" w:type="dxa"/>
            <w:tcBorders>
              <w:top w:val="single" w:sz="2" w:space="0" w:color="auto"/>
              <w:left w:val="single" w:sz="2" w:space="0" w:color="auto"/>
              <w:bottom w:val="single" w:sz="2" w:space="0" w:color="auto"/>
              <w:right w:val="single" w:sz="2" w:space="0" w:color="auto"/>
            </w:tcBorders>
          </w:tcPr>
          <w:p w14:paraId="51BFA64A" w14:textId="07B8C3E6"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405B3A27" w14:textId="77777777" w:rsidR="00872AFE" w:rsidRPr="00711388" w:rsidRDefault="00872AFE" w:rsidP="00567869">
            <w:pPr>
              <w:pStyle w:val="NormalLeft"/>
              <w:rPr>
                <w:lang w:val="en-GB"/>
              </w:rPr>
            </w:pPr>
            <w:r w:rsidRPr="00711388">
              <w:rPr>
                <w:lang w:val="en-GB"/>
              </w:rPr>
              <w:t>The Risk Charge Factor per each of the 11 specified regions for Hail according to the Standard Formula, taking into consideration the effect of diversification effect between zones.</w:t>
            </w:r>
          </w:p>
          <w:p w14:paraId="06D2B8C6" w14:textId="77777777" w:rsidR="00872AFE" w:rsidRPr="00711388" w:rsidRDefault="00872AFE" w:rsidP="00567869">
            <w:pPr>
              <w:pStyle w:val="NormalLeft"/>
              <w:rPr>
                <w:lang w:val="en-GB"/>
              </w:rPr>
            </w:pPr>
          </w:p>
        </w:tc>
      </w:tr>
      <w:tr w:rsidR="00872AFE" w:rsidRPr="00711388" w14:paraId="4118090E" w14:textId="77777777" w:rsidTr="00567869">
        <w:tc>
          <w:tcPr>
            <w:tcW w:w="2507" w:type="dxa"/>
            <w:tcBorders>
              <w:top w:val="single" w:sz="2" w:space="0" w:color="auto"/>
              <w:left w:val="single" w:sz="2" w:space="0" w:color="auto"/>
              <w:bottom w:val="single" w:sz="2" w:space="0" w:color="auto"/>
              <w:right w:val="single" w:sz="2" w:space="0" w:color="auto"/>
            </w:tcBorders>
          </w:tcPr>
          <w:p w14:paraId="7641E0D7" w14:textId="77777777" w:rsidR="00872AFE" w:rsidRPr="00711388" w:rsidRDefault="00872AFE" w:rsidP="00567869">
            <w:pPr>
              <w:pStyle w:val="NormalLeft"/>
              <w:rPr>
                <w:lang w:val="en-GB"/>
              </w:rPr>
            </w:pPr>
            <w:r w:rsidRPr="00711388">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585BA139" w14:textId="6ED1B323"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 xml:space="preserve">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44F121" w14:textId="77777777" w:rsidR="00872AFE" w:rsidRPr="00711388" w:rsidRDefault="00872AFE" w:rsidP="00567869">
            <w:pPr>
              <w:pStyle w:val="NormalLeft"/>
              <w:rPr>
                <w:lang w:val="en-GB"/>
              </w:rPr>
            </w:pPr>
            <w:r w:rsidRPr="00711388">
              <w:rPr>
                <w:lang w:val="en-GB"/>
              </w:rPr>
              <w:t>Ratio between total specified gross loss and total exposure.</w:t>
            </w:r>
          </w:p>
          <w:p w14:paraId="45E36EA2" w14:textId="77777777" w:rsidR="00872AFE" w:rsidRPr="00711388" w:rsidRDefault="00872AFE" w:rsidP="00567869">
            <w:pPr>
              <w:pStyle w:val="NormalLeft"/>
              <w:rPr>
                <w:lang w:val="en-GB"/>
              </w:rPr>
            </w:pPr>
          </w:p>
        </w:tc>
      </w:tr>
      <w:tr w:rsidR="00872AFE" w:rsidRPr="00711388" w14:paraId="6ED1736B" w14:textId="77777777" w:rsidTr="00567869">
        <w:tc>
          <w:tcPr>
            <w:tcW w:w="2507" w:type="dxa"/>
            <w:tcBorders>
              <w:top w:val="single" w:sz="2" w:space="0" w:color="auto"/>
              <w:left w:val="single" w:sz="2" w:space="0" w:color="auto"/>
              <w:bottom w:val="single" w:sz="2" w:space="0" w:color="auto"/>
              <w:right w:val="single" w:sz="2" w:space="0" w:color="auto"/>
            </w:tcBorders>
          </w:tcPr>
          <w:p w14:paraId="52202D82" w14:textId="14F2417C" w:rsidR="00872AFE" w:rsidRPr="00711388" w:rsidRDefault="00872AFE" w:rsidP="00567869">
            <w:pPr>
              <w:pStyle w:val="NormalLeft"/>
              <w:rPr>
                <w:lang w:val="en-GB"/>
              </w:rPr>
            </w:pPr>
            <w:r w:rsidRPr="00711388">
              <w:rPr>
                <w:lang w:val="en-GB"/>
              </w:rPr>
              <w:t>C0340/R1630</w:t>
            </w:r>
            <w:r w:rsidR="00711388" w:rsidRPr="00711388">
              <w:rPr>
                <w:lang w:val="en-GB"/>
              </w:rPr>
              <w:t>-</w:t>
            </w:r>
            <w:r w:rsidRPr="00711388">
              <w:rPr>
                <w:lang w:val="en-GB"/>
              </w:rPr>
              <w:t>R1710</w:t>
            </w:r>
          </w:p>
        </w:tc>
        <w:tc>
          <w:tcPr>
            <w:tcW w:w="2136" w:type="dxa"/>
            <w:tcBorders>
              <w:top w:val="single" w:sz="2" w:space="0" w:color="auto"/>
              <w:left w:val="single" w:sz="2" w:space="0" w:color="auto"/>
              <w:bottom w:val="single" w:sz="2" w:space="0" w:color="auto"/>
              <w:right w:val="single" w:sz="2" w:space="0" w:color="auto"/>
            </w:tcBorders>
          </w:tcPr>
          <w:p w14:paraId="377EC2BF" w14:textId="0735B5AC" w:rsidR="00872AFE" w:rsidRPr="00711388" w:rsidRDefault="00872AFE" w:rsidP="00567869">
            <w:pPr>
              <w:pStyle w:val="NormalLeft"/>
              <w:rPr>
                <w:lang w:val="en-GB"/>
              </w:rPr>
            </w:pPr>
            <w:r w:rsidRPr="00711388">
              <w:rPr>
                <w:lang w:val="en-GB"/>
              </w:rPr>
              <w:t xml:space="preserve">Scenario A or B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1501F028" w14:textId="222445DC" w:rsidR="00872AFE" w:rsidRPr="00711388" w:rsidRDefault="00872AFE" w:rsidP="00567869">
            <w:pPr>
              <w:pStyle w:val="NormalLeft"/>
              <w:rPr>
                <w:lang w:val="en-GB"/>
              </w:rPr>
            </w:pPr>
            <w:r w:rsidRPr="00711388">
              <w:rPr>
                <w:lang w:val="en-GB"/>
              </w:rPr>
              <w:t xml:space="preserve">The larger of the capital requirement for Hail risk in each of the </w:t>
            </w:r>
            <w:ins w:id="7220" w:author="Author">
              <w:r w:rsidR="003D4DBA" w:rsidRPr="00711388">
                <w:rPr>
                  <w:lang w:val="en-GB"/>
                </w:rPr>
                <w:t>11</w:t>
              </w:r>
            </w:ins>
            <w:del w:id="7221" w:author="Author">
              <w:r w:rsidRPr="00711388" w:rsidDel="003D4DBA">
                <w:rPr>
                  <w:lang w:val="en-GB"/>
                </w:rPr>
                <w:delText>9</w:delText>
              </w:r>
            </w:del>
            <w:r w:rsidRPr="00711388">
              <w:rPr>
                <w:lang w:val="en-GB"/>
              </w:rPr>
              <w:t xml:space="preserve"> specified regions according to scenario A or scenario B.</w:t>
            </w:r>
          </w:p>
          <w:p w14:paraId="0666EF0C" w14:textId="77777777" w:rsidR="00872AFE" w:rsidRPr="00711388" w:rsidRDefault="00872AFE" w:rsidP="00567869">
            <w:pPr>
              <w:pStyle w:val="NormalLeft"/>
              <w:rPr>
                <w:lang w:val="en-GB"/>
              </w:rPr>
            </w:pPr>
            <w:r w:rsidRPr="00711388">
              <w:rPr>
                <w:lang w:val="en-GB"/>
              </w:rPr>
              <w:t>When determining the largest amount of scenario A and B, the risk mitigation effect of the undertaking's specific reinsurance contracts and special purpose vehicles relating to this peril, must be taken into account.</w:t>
            </w:r>
          </w:p>
          <w:p w14:paraId="35ED61E6" w14:textId="77777777" w:rsidR="00872AFE" w:rsidRPr="00711388" w:rsidRDefault="00872AFE" w:rsidP="00567869">
            <w:pPr>
              <w:pStyle w:val="NormalLeft"/>
              <w:rPr>
                <w:lang w:val="en-GB"/>
              </w:rPr>
            </w:pPr>
          </w:p>
        </w:tc>
      </w:tr>
      <w:tr w:rsidR="00872AFE" w:rsidRPr="00711388" w14:paraId="6CA5E87C" w14:textId="77777777" w:rsidTr="00567869">
        <w:tc>
          <w:tcPr>
            <w:tcW w:w="2507" w:type="dxa"/>
            <w:tcBorders>
              <w:top w:val="single" w:sz="2" w:space="0" w:color="auto"/>
              <w:left w:val="single" w:sz="2" w:space="0" w:color="auto"/>
              <w:bottom w:val="single" w:sz="2" w:space="0" w:color="auto"/>
              <w:right w:val="single" w:sz="2" w:space="0" w:color="auto"/>
            </w:tcBorders>
          </w:tcPr>
          <w:p w14:paraId="7445B8EB" w14:textId="66432D22" w:rsidR="00872AFE" w:rsidRPr="00711388" w:rsidRDefault="00872AFE" w:rsidP="00567869">
            <w:pPr>
              <w:pStyle w:val="NormalLeft"/>
              <w:rPr>
                <w:lang w:val="en-GB"/>
              </w:rPr>
            </w:pPr>
            <w:r w:rsidRPr="00711388">
              <w:rPr>
                <w:lang w:val="en-GB"/>
              </w:rPr>
              <w:lastRenderedPageBreak/>
              <w:t>C0350/R1630</w:t>
            </w:r>
            <w:r w:rsidR="00711388" w:rsidRPr="00711388">
              <w:rPr>
                <w:lang w:val="en-GB"/>
              </w:rPr>
              <w:t>-</w:t>
            </w:r>
            <w:r w:rsidRPr="00711388">
              <w:rPr>
                <w:lang w:val="en-GB"/>
              </w:rPr>
              <w:t>R1710</w:t>
            </w:r>
          </w:p>
        </w:tc>
        <w:tc>
          <w:tcPr>
            <w:tcW w:w="2136" w:type="dxa"/>
            <w:tcBorders>
              <w:top w:val="single" w:sz="2" w:space="0" w:color="auto"/>
              <w:left w:val="single" w:sz="2" w:space="0" w:color="auto"/>
              <w:bottom w:val="single" w:sz="2" w:space="0" w:color="auto"/>
              <w:right w:val="single" w:sz="2" w:space="0" w:color="auto"/>
            </w:tcBorders>
          </w:tcPr>
          <w:p w14:paraId="31D402B0" w14:textId="0697DBF1"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2D77E265" w14:textId="77777777" w:rsidR="00872AFE" w:rsidRPr="00711388" w:rsidRDefault="00872AFE" w:rsidP="00567869">
            <w:pPr>
              <w:pStyle w:val="NormalLeft"/>
              <w:rPr>
                <w:lang w:val="en-GB"/>
              </w:rPr>
            </w:pPr>
            <w:r w:rsidRPr="00711388">
              <w:rPr>
                <w:lang w:val="en-GB"/>
              </w:rPr>
              <w:t>Capital requirement before risk mitigation arising from Hails in each of the 11 specified Regions corresponding to the larger of scenario A or B.</w:t>
            </w:r>
          </w:p>
          <w:p w14:paraId="6B3508F7" w14:textId="77777777" w:rsidR="00872AFE" w:rsidRPr="00711388" w:rsidRDefault="00872AFE" w:rsidP="00567869">
            <w:pPr>
              <w:pStyle w:val="NormalLeft"/>
              <w:rPr>
                <w:lang w:val="en-GB"/>
              </w:rPr>
            </w:pPr>
          </w:p>
        </w:tc>
      </w:tr>
      <w:tr w:rsidR="00872AFE" w:rsidRPr="00711388" w14:paraId="5F3A0724" w14:textId="77777777" w:rsidTr="00567869">
        <w:tc>
          <w:tcPr>
            <w:tcW w:w="2507" w:type="dxa"/>
            <w:tcBorders>
              <w:top w:val="single" w:sz="2" w:space="0" w:color="auto"/>
              <w:left w:val="single" w:sz="2" w:space="0" w:color="auto"/>
              <w:bottom w:val="single" w:sz="2" w:space="0" w:color="auto"/>
              <w:right w:val="single" w:sz="2" w:space="0" w:color="auto"/>
            </w:tcBorders>
          </w:tcPr>
          <w:p w14:paraId="33D4C785" w14:textId="77777777" w:rsidR="00872AFE" w:rsidRPr="00711388" w:rsidRDefault="00872AFE" w:rsidP="00567869">
            <w:pPr>
              <w:pStyle w:val="NormalLeft"/>
              <w:rPr>
                <w:lang w:val="en-GB"/>
              </w:rPr>
            </w:pPr>
            <w:r w:rsidRPr="00711388">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04F71781" w14:textId="6BA2683A"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64D6FB4" w14:textId="77777777" w:rsidR="00872AFE" w:rsidRPr="00711388" w:rsidRDefault="00872AFE" w:rsidP="00567869">
            <w:pPr>
              <w:pStyle w:val="NormalLeft"/>
              <w:rPr>
                <w:lang w:val="en-GB"/>
              </w:rPr>
            </w:pPr>
            <w:r w:rsidRPr="00711388">
              <w:rPr>
                <w:lang w:val="en-GB"/>
              </w:rPr>
              <w:t>Total of the capital requirement before risk mitigation arising from Hails for the 11 specified regions.</w:t>
            </w:r>
          </w:p>
          <w:p w14:paraId="33C31CF1" w14:textId="77777777" w:rsidR="00872AFE" w:rsidRPr="00711388" w:rsidRDefault="00872AFE" w:rsidP="00567869">
            <w:pPr>
              <w:pStyle w:val="NormalLeft"/>
              <w:rPr>
                <w:lang w:val="en-GB"/>
              </w:rPr>
            </w:pPr>
          </w:p>
        </w:tc>
      </w:tr>
      <w:tr w:rsidR="00872AFE" w:rsidRPr="00711388" w14:paraId="0B8E80BB" w14:textId="77777777" w:rsidTr="00567869">
        <w:tc>
          <w:tcPr>
            <w:tcW w:w="2507" w:type="dxa"/>
            <w:tcBorders>
              <w:top w:val="single" w:sz="2" w:space="0" w:color="auto"/>
              <w:left w:val="single" w:sz="2" w:space="0" w:color="auto"/>
              <w:bottom w:val="single" w:sz="2" w:space="0" w:color="auto"/>
              <w:right w:val="single" w:sz="2" w:space="0" w:color="auto"/>
            </w:tcBorders>
          </w:tcPr>
          <w:p w14:paraId="5030D5C1" w14:textId="77777777" w:rsidR="00872AFE" w:rsidRPr="00711388" w:rsidRDefault="00872AFE" w:rsidP="00567869">
            <w:pPr>
              <w:pStyle w:val="NormalLeft"/>
              <w:rPr>
                <w:lang w:val="en-GB"/>
              </w:rPr>
            </w:pPr>
            <w:r w:rsidRPr="00711388">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7C85399B" w14:textId="29F7D649"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DFFF01D" w14:textId="77777777" w:rsidR="00872AFE" w:rsidRPr="00711388" w:rsidRDefault="00872AFE" w:rsidP="00567869">
            <w:pPr>
              <w:pStyle w:val="NormalLeft"/>
              <w:rPr>
                <w:lang w:val="en-GB"/>
              </w:rPr>
            </w:pPr>
            <w:r w:rsidRPr="00711388">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p w14:paraId="7EAB454C" w14:textId="77777777" w:rsidR="00872AFE" w:rsidRPr="00711388" w:rsidRDefault="00872AFE" w:rsidP="00567869">
            <w:pPr>
              <w:pStyle w:val="NormalLeft"/>
              <w:rPr>
                <w:lang w:val="en-GB"/>
              </w:rPr>
            </w:pPr>
          </w:p>
        </w:tc>
      </w:tr>
      <w:tr w:rsidR="00872AFE" w:rsidRPr="00711388" w14:paraId="44B8EA36" w14:textId="77777777" w:rsidTr="00567869">
        <w:tc>
          <w:tcPr>
            <w:tcW w:w="2507" w:type="dxa"/>
            <w:tcBorders>
              <w:top w:val="single" w:sz="2" w:space="0" w:color="auto"/>
              <w:left w:val="single" w:sz="2" w:space="0" w:color="auto"/>
              <w:bottom w:val="single" w:sz="2" w:space="0" w:color="auto"/>
              <w:right w:val="single" w:sz="2" w:space="0" w:color="auto"/>
            </w:tcBorders>
          </w:tcPr>
          <w:p w14:paraId="74ED2CD2" w14:textId="77777777" w:rsidR="00872AFE" w:rsidRPr="00711388" w:rsidRDefault="00872AFE" w:rsidP="00567869">
            <w:pPr>
              <w:pStyle w:val="NormalLeft"/>
              <w:rPr>
                <w:lang w:val="en-GB"/>
              </w:rPr>
            </w:pPr>
            <w:r w:rsidRPr="00711388">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49DD588B" w14:textId="0CC3D779"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B9AA7D5" w14:textId="77777777" w:rsidR="00872AFE" w:rsidRPr="00711388" w:rsidRDefault="00872AFE" w:rsidP="00567869">
            <w:pPr>
              <w:pStyle w:val="NormalLeft"/>
              <w:rPr>
                <w:lang w:val="en-GB"/>
              </w:rPr>
            </w:pPr>
            <w:r w:rsidRPr="00711388">
              <w:rPr>
                <w:lang w:val="en-GB"/>
              </w:rPr>
              <w:t>Total of the capital requirement before risk mitigation arising from Hails for all regions.</w:t>
            </w:r>
          </w:p>
          <w:p w14:paraId="07258055" w14:textId="77777777" w:rsidR="00872AFE" w:rsidRPr="00711388" w:rsidRDefault="00872AFE" w:rsidP="00567869">
            <w:pPr>
              <w:pStyle w:val="NormalLeft"/>
              <w:rPr>
                <w:lang w:val="en-GB"/>
              </w:rPr>
            </w:pPr>
          </w:p>
        </w:tc>
      </w:tr>
      <w:tr w:rsidR="00872AFE" w:rsidRPr="00711388" w14:paraId="152DDF00" w14:textId="77777777" w:rsidTr="00567869">
        <w:tc>
          <w:tcPr>
            <w:tcW w:w="2507" w:type="dxa"/>
            <w:tcBorders>
              <w:top w:val="single" w:sz="2" w:space="0" w:color="auto"/>
              <w:left w:val="single" w:sz="2" w:space="0" w:color="auto"/>
              <w:bottom w:val="single" w:sz="2" w:space="0" w:color="auto"/>
              <w:right w:val="single" w:sz="2" w:space="0" w:color="auto"/>
            </w:tcBorders>
          </w:tcPr>
          <w:p w14:paraId="04FDEF57" w14:textId="77777777" w:rsidR="00872AFE" w:rsidRPr="00711388" w:rsidRDefault="00872AFE" w:rsidP="00567869">
            <w:pPr>
              <w:pStyle w:val="NormalLeft"/>
              <w:rPr>
                <w:lang w:val="en-GB"/>
              </w:rPr>
            </w:pPr>
            <w:r w:rsidRPr="00711388">
              <w:rPr>
                <w:lang w:val="en-GB"/>
              </w:rPr>
              <w:t>C0350/R1930</w:t>
            </w:r>
          </w:p>
        </w:tc>
        <w:tc>
          <w:tcPr>
            <w:tcW w:w="2136" w:type="dxa"/>
            <w:tcBorders>
              <w:top w:val="single" w:sz="2" w:space="0" w:color="auto"/>
              <w:left w:val="single" w:sz="2" w:space="0" w:color="auto"/>
              <w:bottom w:val="single" w:sz="2" w:space="0" w:color="auto"/>
              <w:right w:val="single" w:sz="2" w:space="0" w:color="auto"/>
            </w:tcBorders>
          </w:tcPr>
          <w:p w14:paraId="1CD3884B" w14:textId="1044E348"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7A2054BF" w14:textId="77777777" w:rsidR="00872AFE" w:rsidRPr="00711388" w:rsidRDefault="00872AFE" w:rsidP="00567869">
            <w:pPr>
              <w:pStyle w:val="NormalLeft"/>
              <w:rPr>
                <w:lang w:val="en-GB"/>
              </w:rPr>
            </w:pPr>
            <w:r w:rsidRPr="00711388">
              <w:rPr>
                <w:lang w:val="en-GB"/>
              </w:rPr>
              <w:t>Diversification effect arising from the aggregation of the Hail risks relating to the different regions (both specified Regions and other regions).</w:t>
            </w:r>
          </w:p>
          <w:p w14:paraId="456029BC" w14:textId="77777777" w:rsidR="00872AFE" w:rsidRPr="00711388" w:rsidRDefault="00872AFE" w:rsidP="00567869">
            <w:pPr>
              <w:pStyle w:val="NormalLeft"/>
              <w:rPr>
                <w:lang w:val="en-GB"/>
              </w:rPr>
            </w:pPr>
          </w:p>
        </w:tc>
      </w:tr>
      <w:tr w:rsidR="00872AFE" w:rsidRPr="00711388" w14:paraId="15A001A4" w14:textId="77777777" w:rsidTr="00567869">
        <w:tc>
          <w:tcPr>
            <w:tcW w:w="2507" w:type="dxa"/>
            <w:tcBorders>
              <w:top w:val="single" w:sz="2" w:space="0" w:color="auto"/>
              <w:left w:val="single" w:sz="2" w:space="0" w:color="auto"/>
              <w:bottom w:val="single" w:sz="2" w:space="0" w:color="auto"/>
              <w:right w:val="single" w:sz="2" w:space="0" w:color="auto"/>
            </w:tcBorders>
          </w:tcPr>
          <w:p w14:paraId="1BD0C457" w14:textId="77777777" w:rsidR="00872AFE" w:rsidRPr="00711388" w:rsidRDefault="00872AFE" w:rsidP="00567869">
            <w:pPr>
              <w:pStyle w:val="NormalLeft"/>
              <w:rPr>
                <w:lang w:val="en-GB"/>
              </w:rPr>
            </w:pPr>
            <w:r w:rsidRPr="00711388">
              <w:rPr>
                <w:lang w:val="en-GB"/>
              </w:rPr>
              <w:t>C0350/R1940</w:t>
            </w:r>
          </w:p>
        </w:tc>
        <w:tc>
          <w:tcPr>
            <w:tcW w:w="2136" w:type="dxa"/>
            <w:tcBorders>
              <w:top w:val="single" w:sz="2" w:space="0" w:color="auto"/>
              <w:left w:val="single" w:sz="2" w:space="0" w:color="auto"/>
              <w:bottom w:val="single" w:sz="2" w:space="0" w:color="auto"/>
              <w:right w:val="single" w:sz="2" w:space="0" w:color="auto"/>
            </w:tcBorders>
          </w:tcPr>
          <w:p w14:paraId="33090011" w14:textId="6CD1E911"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7B546A6F" w14:textId="77777777" w:rsidR="00872AFE" w:rsidRPr="00711388" w:rsidRDefault="00872AFE" w:rsidP="00567869">
            <w:pPr>
              <w:pStyle w:val="NormalLeft"/>
              <w:rPr>
                <w:lang w:val="en-GB"/>
              </w:rPr>
            </w:pPr>
            <w:r w:rsidRPr="00711388">
              <w:rPr>
                <w:lang w:val="en-GB"/>
              </w:rPr>
              <w:t>This is the total capital requirement before risk mitigation for Hail risk, taking into consideration the diversification effect given in C0350/R1930.</w:t>
            </w:r>
          </w:p>
          <w:p w14:paraId="7084117E" w14:textId="77777777" w:rsidR="00872AFE" w:rsidRPr="00711388" w:rsidRDefault="00872AFE" w:rsidP="00567869">
            <w:pPr>
              <w:pStyle w:val="NormalLeft"/>
              <w:rPr>
                <w:lang w:val="en-GB"/>
              </w:rPr>
            </w:pPr>
          </w:p>
        </w:tc>
      </w:tr>
      <w:tr w:rsidR="00872AFE" w:rsidRPr="00711388" w14:paraId="44FBBC79" w14:textId="77777777" w:rsidTr="00567869">
        <w:tc>
          <w:tcPr>
            <w:tcW w:w="2507" w:type="dxa"/>
            <w:tcBorders>
              <w:top w:val="single" w:sz="2" w:space="0" w:color="auto"/>
              <w:left w:val="single" w:sz="2" w:space="0" w:color="auto"/>
              <w:bottom w:val="single" w:sz="2" w:space="0" w:color="auto"/>
              <w:right w:val="single" w:sz="2" w:space="0" w:color="auto"/>
            </w:tcBorders>
          </w:tcPr>
          <w:p w14:paraId="366BB597" w14:textId="135F273D" w:rsidR="00872AFE" w:rsidRPr="00711388" w:rsidRDefault="00872AFE" w:rsidP="00567869">
            <w:pPr>
              <w:pStyle w:val="NormalLeft"/>
              <w:rPr>
                <w:lang w:val="en-GB"/>
              </w:rPr>
            </w:pPr>
            <w:r w:rsidRPr="00711388">
              <w:rPr>
                <w:lang w:val="en-GB"/>
              </w:rPr>
              <w:t>C0360/R1630</w:t>
            </w:r>
            <w:r w:rsidR="00711388" w:rsidRPr="00711388">
              <w:rPr>
                <w:lang w:val="en-GB"/>
              </w:rPr>
              <w:t>-</w:t>
            </w:r>
            <w:r w:rsidRPr="00711388">
              <w:rPr>
                <w:lang w:val="en-GB"/>
              </w:rPr>
              <w:t>R1710</w:t>
            </w:r>
          </w:p>
        </w:tc>
        <w:tc>
          <w:tcPr>
            <w:tcW w:w="2136" w:type="dxa"/>
            <w:tcBorders>
              <w:top w:val="single" w:sz="2" w:space="0" w:color="auto"/>
              <w:left w:val="single" w:sz="2" w:space="0" w:color="auto"/>
              <w:bottom w:val="single" w:sz="2" w:space="0" w:color="auto"/>
              <w:right w:val="single" w:sz="2" w:space="0" w:color="auto"/>
            </w:tcBorders>
          </w:tcPr>
          <w:p w14:paraId="5D22207E" w14:textId="7BF72F18"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01457C49" w14:textId="6B1358EB" w:rsidR="00872AFE" w:rsidRPr="00711388" w:rsidRDefault="00872AFE" w:rsidP="00567869">
            <w:pPr>
              <w:pStyle w:val="NormalLeft"/>
              <w:rPr>
                <w:lang w:val="en-GB"/>
              </w:rPr>
            </w:pPr>
            <w:r w:rsidRPr="00711388">
              <w:rPr>
                <w:lang w:val="en-GB"/>
              </w:rPr>
              <w:t xml:space="preserve">Per each of the </w:t>
            </w:r>
            <w:del w:id="7222" w:author="Author">
              <w:r w:rsidRPr="00711388" w:rsidDel="003D4DBA">
                <w:rPr>
                  <w:lang w:val="en-GB"/>
                </w:rPr>
                <w:delText>9</w:delText>
              </w:r>
            </w:del>
            <w:ins w:id="7223" w:author="Author">
              <w:r w:rsidR="003D4DBA" w:rsidRPr="00711388">
                <w:rPr>
                  <w:lang w:val="en-GB"/>
                </w:rPr>
                <w:t>11</w:t>
              </w:r>
            </w:ins>
            <w:r w:rsidRPr="00711388">
              <w:rPr>
                <w:lang w:val="en-GB"/>
              </w:rPr>
              <w:t xml:space="preserve"> specified Regions the estimated risk mitigation effect, corresponding to the selected scenario, of the undertaking's specific reinsurance contracts and special purpose vehicles relating to this </w:t>
            </w:r>
            <w:r w:rsidRPr="00711388">
              <w:rPr>
                <w:lang w:val="en-GB"/>
              </w:rPr>
              <w:lastRenderedPageBreak/>
              <w:t>peril, excluding the estimated reinstatement premiums.</w:t>
            </w:r>
          </w:p>
          <w:p w14:paraId="61BDAF52" w14:textId="77777777" w:rsidR="00872AFE" w:rsidRPr="00711388" w:rsidRDefault="00872AFE" w:rsidP="00567869">
            <w:pPr>
              <w:pStyle w:val="NormalLeft"/>
              <w:rPr>
                <w:lang w:val="en-GB"/>
              </w:rPr>
            </w:pPr>
          </w:p>
        </w:tc>
      </w:tr>
      <w:tr w:rsidR="00872AFE" w:rsidRPr="00711388" w14:paraId="1C395E37" w14:textId="77777777" w:rsidTr="00567869">
        <w:tc>
          <w:tcPr>
            <w:tcW w:w="2507" w:type="dxa"/>
            <w:tcBorders>
              <w:top w:val="single" w:sz="2" w:space="0" w:color="auto"/>
              <w:left w:val="single" w:sz="2" w:space="0" w:color="auto"/>
              <w:bottom w:val="single" w:sz="2" w:space="0" w:color="auto"/>
              <w:right w:val="single" w:sz="2" w:space="0" w:color="auto"/>
            </w:tcBorders>
          </w:tcPr>
          <w:p w14:paraId="087A518A" w14:textId="77777777" w:rsidR="00872AFE" w:rsidRPr="00711388" w:rsidRDefault="00872AFE" w:rsidP="00567869">
            <w:pPr>
              <w:pStyle w:val="NormalLeft"/>
              <w:rPr>
                <w:lang w:val="en-GB"/>
              </w:rPr>
            </w:pPr>
            <w:r w:rsidRPr="00711388">
              <w:rPr>
                <w:lang w:val="en-GB"/>
              </w:rPr>
              <w:lastRenderedPageBreak/>
              <w:t>C0360/R1720</w:t>
            </w:r>
          </w:p>
        </w:tc>
        <w:tc>
          <w:tcPr>
            <w:tcW w:w="2136" w:type="dxa"/>
            <w:tcBorders>
              <w:top w:val="single" w:sz="2" w:space="0" w:color="auto"/>
              <w:left w:val="single" w:sz="2" w:space="0" w:color="auto"/>
              <w:bottom w:val="single" w:sz="2" w:space="0" w:color="auto"/>
              <w:right w:val="single" w:sz="2" w:space="0" w:color="auto"/>
            </w:tcBorders>
          </w:tcPr>
          <w:p w14:paraId="5796DDF8" w14:textId="47E50D35"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51CE4DD5" w14:textId="77777777" w:rsidR="00872AFE" w:rsidRPr="00711388" w:rsidRDefault="00872AFE" w:rsidP="00567869">
            <w:pPr>
              <w:pStyle w:val="NormalLeft"/>
              <w:rPr>
                <w:lang w:val="en-GB"/>
              </w:rPr>
            </w:pPr>
            <w:r w:rsidRPr="00711388">
              <w:rPr>
                <w:lang w:val="en-GB"/>
              </w:rPr>
              <w:t>Total of the estimated risk mitigation for the 11 specified regions.</w:t>
            </w:r>
          </w:p>
          <w:p w14:paraId="728CBCF1" w14:textId="77777777" w:rsidR="00872AFE" w:rsidRPr="00711388" w:rsidRDefault="00872AFE" w:rsidP="00567869">
            <w:pPr>
              <w:pStyle w:val="NormalLeft"/>
              <w:rPr>
                <w:lang w:val="en-GB"/>
              </w:rPr>
            </w:pPr>
          </w:p>
        </w:tc>
      </w:tr>
      <w:tr w:rsidR="00872AFE" w:rsidRPr="00711388" w14:paraId="03773076" w14:textId="77777777" w:rsidTr="00567869">
        <w:tc>
          <w:tcPr>
            <w:tcW w:w="2507" w:type="dxa"/>
            <w:tcBorders>
              <w:top w:val="single" w:sz="2" w:space="0" w:color="auto"/>
              <w:left w:val="single" w:sz="2" w:space="0" w:color="auto"/>
              <w:bottom w:val="single" w:sz="2" w:space="0" w:color="auto"/>
              <w:right w:val="single" w:sz="2" w:space="0" w:color="auto"/>
            </w:tcBorders>
          </w:tcPr>
          <w:p w14:paraId="5FE036C6" w14:textId="77777777" w:rsidR="00872AFE" w:rsidRPr="00711388" w:rsidRDefault="00872AFE" w:rsidP="00567869">
            <w:pPr>
              <w:pStyle w:val="NormalLeft"/>
              <w:rPr>
                <w:lang w:val="en-GB"/>
              </w:rPr>
            </w:pPr>
            <w:r w:rsidRPr="00711388">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37A23F1E" w14:textId="47198AEF"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5C3F08" w14:textId="77777777" w:rsidR="00872AFE" w:rsidRPr="00711388" w:rsidRDefault="00872AFE" w:rsidP="00567869">
            <w:pPr>
              <w:pStyle w:val="NormalLeft"/>
              <w:rPr>
                <w:lang w:val="en-GB"/>
              </w:rPr>
            </w:pPr>
            <w:r w:rsidRPr="00711388">
              <w:rPr>
                <w:lang w:val="en-GB"/>
              </w:rPr>
              <w:t>For all the regions other than the specified Regions, the estimated risk mitigation effect of the undertaking's specific reinsurance contracts and special purpose vehicles relating to this peril, excluding the estimated reinstatement premiums.</w:t>
            </w:r>
          </w:p>
          <w:p w14:paraId="7BEB0DA3" w14:textId="77777777" w:rsidR="00872AFE" w:rsidRPr="00711388" w:rsidRDefault="00872AFE" w:rsidP="00567869">
            <w:pPr>
              <w:pStyle w:val="NormalLeft"/>
              <w:rPr>
                <w:lang w:val="en-GB"/>
              </w:rPr>
            </w:pPr>
          </w:p>
        </w:tc>
      </w:tr>
      <w:tr w:rsidR="00872AFE" w:rsidRPr="00711388" w14:paraId="46C5D6C4" w14:textId="77777777" w:rsidTr="00567869">
        <w:tc>
          <w:tcPr>
            <w:tcW w:w="2507" w:type="dxa"/>
            <w:tcBorders>
              <w:top w:val="single" w:sz="2" w:space="0" w:color="auto"/>
              <w:left w:val="single" w:sz="2" w:space="0" w:color="auto"/>
              <w:bottom w:val="single" w:sz="2" w:space="0" w:color="auto"/>
              <w:right w:val="single" w:sz="2" w:space="0" w:color="auto"/>
            </w:tcBorders>
          </w:tcPr>
          <w:p w14:paraId="0E8AD74B" w14:textId="77777777" w:rsidR="00872AFE" w:rsidRPr="00711388" w:rsidRDefault="00872AFE" w:rsidP="00567869">
            <w:pPr>
              <w:pStyle w:val="NormalLeft"/>
              <w:rPr>
                <w:lang w:val="en-GB"/>
              </w:rPr>
            </w:pPr>
            <w:r w:rsidRPr="00711388">
              <w:rPr>
                <w:lang w:val="en-GB"/>
              </w:rPr>
              <w:t>C0360/R1920</w:t>
            </w:r>
          </w:p>
        </w:tc>
        <w:tc>
          <w:tcPr>
            <w:tcW w:w="2136" w:type="dxa"/>
            <w:tcBorders>
              <w:top w:val="single" w:sz="2" w:space="0" w:color="auto"/>
              <w:left w:val="single" w:sz="2" w:space="0" w:color="auto"/>
              <w:bottom w:val="single" w:sz="2" w:space="0" w:color="auto"/>
              <w:right w:val="single" w:sz="2" w:space="0" w:color="auto"/>
            </w:tcBorders>
          </w:tcPr>
          <w:p w14:paraId="7F72031A" w14:textId="5B582C66"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3EDF8C0" w14:textId="77777777" w:rsidR="00872AFE" w:rsidRPr="00711388" w:rsidRDefault="00872AFE" w:rsidP="00567869">
            <w:pPr>
              <w:pStyle w:val="NormalLeft"/>
              <w:rPr>
                <w:lang w:val="en-GB"/>
              </w:rPr>
            </w:pPr>
            <w:r w:rsidRPr="00711388">
              <w:rPr>
                <w:lang w:val="en-GB"/>
              </w:rPr>
              <w:t>Total of the estimated risk mitigation for all regions.</w:t>
            </w:r>
          </w:p>
          <w:p w14:paraId="6B6CC4C6" w14:textId="77777777" w:rsidR="00872AFE" w:rsidRPr="00711388" w:rsidRDefault="00872AFE" w:rsidP="00567869">
            <w:pPr>
              <w:pStyle w:val="NormalLeft"/>
              <w:rPr>
                <w:lang w:val="en-GB"/>
              </w:rPr>
            </w:pPr>
          </w:p>
        </w:tc>
      </w:tr>
      <w:tr w:rsidR="00872AFE" w:rsidRPr="00711388" w14:paraId="5F946FEA" w14:textId="77777777" w:rsidTr="00567869">
        <w:tc>
          <w:tcPr>
            <w:tcW w:w="2507" w:type="dxa"/>
            <w:tcBorders>
              <w:top w:val="single" w:sz="2" w:space="0" w:color="auto"/>
              <w:left w:val="single" w:sz="2" w:space="0" w:color="auto"/>
              <w:bottom w:val="single" w:sz="2" w:space="0" w:color="auto"/>
              <w:right w:val="single" w:sz="2" w:space="0" w:color="auto"/>
            </w:tcBorders>
          </w:tcPr>
          <w:p w14:paraId="2ECCFA57" w14:textId="40AF7FAB" w:rsidR="00872AFE" w:rsidRPr="00711388" w:rsidRDefault="00872AFE" w:rsidP="00567869">
            <w:pPr>
              <w:pStyle w:val="NormalLeft"/>
              <w:rPr>
                <w:lang w:val="en-GB"/>
              </w:rPr>
            </w:pPr>
            <w:r w:rsidRPr="00711388">
              <w:rPr>
                <w:lang w:val="en-GB"/>
              </w:rPr>
              <w:t>C0370/R1630</w:t>
            </w:r>
            <w:r w:rsidR="00711388" w:rsidRPr="00711388">
              <w:rPr>
                <w:lang w:val="en-GB"/>
              </w:rPr>
              <w:t>-</w:t>
            </w:r>
            <w:r w:rsidRPr="00711388">
              <w:rPr>
                <w:lang w:val="en-GB"/>
              </w:rPr>
              <w:t>R1710</w:t>
            </w:r>
          </w:p>
        </w:tc>
        <w:tc>
          <w:tcPr>
            <w:tcW w:w="2136" w:type="dxa"/>
            <w:tcBorders>
              <w:top w:val="single" w:sz="2" w:space="0" w:color="auto"/>
              <w:left w:val="single" w:sz="2" w:space="0" w:color="auto"/>
              <w:bottom w:val="single" w:sz="2" w:space="0" w:color="auto"/>
              <w:right w:val="single" w:sz="2" w:space="0" w:color="auto"/>
            </w:tcBorders>
          </w:tcPr>
          <w:p w14:paraId="08ACACFB" w14:textId="4940854C"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6374D6B3" w14:textId="77777777" w:rsidR="00872AFE" w:rsidRPr="00711388" w:rsidRDefault="00872AFE" w:rsidP="00567869">
            <w:pPr>
              <w:pStyle w:val="NormalLeft"/>
              <w:rPr>
                <w:lang w:val="en-GB"/>
              </w:rPr>
            </w:pPr>
            <w:r w:rsidRPr="00711388">
              <w:rPr>
                <w:lang w:val="en-GB"/>
              </w:rPr>
              <w:t>Per each of the 11 specified Regions the estimated reinstatement premiums, corresponding to the selected scenario, as a result of the undertaking's specific reinsurance contracts and special purpose vehicles relating to this peril.</w:t>
            </w:r>
          </w:p>
          <w:p w14:paraId="145D6FBD" w14:textId="77777777" w:rsidR="00872AFE" w:rsidRPr="00711388" w:rsidRDefault="00872AFE" w:rsidP="00567869">
            <w:pPr>
              <w:pStyle w:val="NormalLeft"/>
              <w:rPr>
                <w:lang w:val="en-GB"/>
              </w:rPr>
            </w:pPr>
          </w:p>
        </w:tc>
      </w:tr>
      <w:tr w:rsidR="00872AFE" w:rsidRPr="00711388" w14:paraId="3D61A1F7" w14:textId="77777777" w:rsidTr="00567869">
        <w:tc>
          <w:tcPr>
            <w:tcW w:w="2507" w:type="dxa"/>
            <w:tcBorders>
              <w:top w:val="single" w:sz="2" w:space="0" w:color="auto"/>
              <w:left w:val="single" w:sz="2" w:space="0" w:color="auto"/>
              <w:bottom w:val="single" w:sz="2" w:space="0" w:color="auto"/>
              <w:right w:val="single" w:sz="2" w:space="0" w:color="auto"/>
            </w:tcBorders>
          </w:tcPr>
          <w:p w14:paraId="5C963E12" w14:textId="77777777" w:rsidR="00872AFE" w:rsidRPr="00711388" w:rsidRDefault="00872AFE" w:rsidP="00567869">
            <w:pPr>
              <w:pStyle w:val="NormalLeft"/>
              <w:rPr>
                <w:lang w:val="en-GB"/>
              </w:rPr>
            </w:pPr>
            <w:r w:rsidRPr="00711388">
              <w:rPr>
                <w:lang w:val="en-GB"/>
              </w:rPr>
              <w:t>C0370/R1720</w:t>
            </w:r>
          </w:p>
        </w:tc>
        <w:tc>
          <w:tcPr>
            <w:tcW w:w="2136" w:type="dxa"/>
            <w:tcBorders>
              <w:top w:val="single" w:sz="2" w:space="0" w:color="auto"/>
              <w:left w:val="single" w:sz="2" w:space="0" w:color="auto"/>
              <w:bottom w:val="single" w:sz="2" w:space="0" w:color="auto"/>
              <w:right w:val="single" w:sz="2" w:space="0" w:color="auto"/>
            </w:tcBorders>
          </w:tcPr>
          <w:p w14:paraId="0AD81F1F" w14:textId="6F65E5D5"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02E8EED" w14:textId="77777777" w:rsidR="00872AFE" w:rsidRPr="00711388" w:rsidRDefault="00872AFE" w:rsidP="00567869">
            <w:pPr>
              <w:pStyle w:val="NormalLeft"/>
              <w:rPr>
                <w:lang w:val="en-GB"/>
              </w:rPr>
            </w:pPr>
            <w:r w:rsidRPr="00711388">
              <w:rPr>
                <w:lang w:val="en-GB"/>
              </w:rPr>
              <w:t>Total of the estimated reinstatement premiums for the 11 specified regions.</w:t>
            </w:r>
          </w:p>
          <w:p w14:paraId="352DE973" w14:textId="77777777" w:rsidR="00872AFE" w:rsidRPr="00711388" w:rsidRDefault="00872AFE" w:rsidP="00567869">
            <w:pPr>
              <w:pStyle w:val="NormalLeft"/>
              <w:rPr>
                <w:lang w:val="en-GB"/>
              </w:rPr>
            </w:pPr>
          </w:p>
        </w:tc>
      </w:tr>
      <w:tr w:rsidR="00872AFE" w:rsidRPr="00711388" w14:paraId="5FD9C50F" w14:textId="77777777" w:rsidTr="00567869">
        <w:tc>
          <w:tcPr>
            <w:tcW w:w="2507" w:type="dxa"/>
            <w:tcBorders>
              <w:top w:val="single" w:sz="2" w:space="0" w:color="auto"/>
              <w:left w:val="single" w:sz="2" w:space="0" w:color="auto"/>
              <w:bottom w:val="single" w:sz="2" w:space="0" w:color="auto"/>
              <w:right w:val="single" w:sz="2" w:space="0" w:color="auto"/>
            </w:tcBorders>
          </w:tcPr>
          <w:p w14:paraId="658F5B9E" w14:textId="77777777" w:rsidR="00872AFE" w:rsidRPr="00711388" w:rsidRDefault="00872AFE" w:rsidP="00567869">
            <w:pPr>
              <w:pStyle w:val="NormalLeft"/>
              <w:rPr>
                <w:lang w:val="en-GB"/>
              </w:rPr>
            </w:pPr>
            <w:r w:rsidRPr="00711388">
              <w:rPr>
                <w:lang w:val="en-GB"/>
              </w:rPr>
              <w:t>C0370/R1910</w:t>
            </w:r>
          </w:p>
        </w:tc>
        <w:tc>
          <w:tcPr>
            <w:tcW w:w="2136" w:type="dxa"/>
            <w:tcBorders>
              <w:top w:val="single" w:sz="2" w:space="0" w:color="auto"/>
              <w:left w:val="single" w:sz="2" w:space="0" w:color="auto"/>
              <w:bottom w:val="single" w:sz="2" w:space="0" w:color="auto"/>
              <w:right w:val="single" w:sz="2" w:space="0" w:color="auto"/>
            </w:tcBorders>
          </w:tcPr>
          <w:p w14:paraId="47BAA2E6" w14:textId="2DE49A6E"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E083DF9" w14:textId="77777777" w:rsidR="00872AFE" w:rsidRPr="00711388" w:rsidRDefault="00872AFE" w:rsidP="00567869">
            <w:pPr>
              <w:pStyle w:val="NormalLeft"/>
              <w:rPr>
                <w:lang w:val="en-GB"/>
              </w:rPr>
            </w:pPr>
            <w:r w:rsidRPr="00711388">
              <w:rPr>
                <w:lang w:val="en-GB"/>
              </w:rPr>
              <w:t>For all the regions other than the specified Regions, the estimated reinstatement premiums, as a result of the undertaking's specific reinsurance contracts and special purpose vehicles relating to this peril.</w:t>
            </w:r>
          </w:p>
          <w:p w14:paraId="7D3E7349" w14:textId="77777777" w:rsidR="00872AFE" w:rsidRPr="00711388" w:rsidRDefault="00872AFE" w:rsidP="00567869">
            <w:pPr>
              <w:pStyle w:val="NormalLeft"/>
              <w:rPr>
                <w:lang w:val="en-GB"/>
              </w:rPr>
            </w:pPr>
          </w:p>
        </w:tc>
      </w:tr>
      <w:tr w:rsidR="00872AFE" w:rsidRPr="00711388" w14:paraId="335043FE" w14:textId="77777777" w:rsidTr="00567869">
        <w:tc>
          <w:tcPr>
            <w:tcW w:w="2507" w:type="dxa"/>
            <w:tcBorders>
              <w:top w:val="single" w:sz="2" w:space="0" w:color="auto"/>
              <w:left w:val="single" w:sz="2" w:space="0" w:color="auto"/>
              <w:bottom w:val="single" w:sz="2" w:space="0" w:color="auto"/>
              <w:right w:val="single" w:sz="2" w:space="0" w:color="auto"/>
            </w:tcBorders>
          </w:tcPr>
          <w:p w14:paraId="4069AEEF" w14:textId="77777777" w:rsidR="00872AFE" w:rsidRPr="00711388" w:rsidRDefault="00872AFE" w:rsidP="00567869">
            <w:pPr>
              <w:pStyle w:val="NormalLeft"/>
              <w:rPr>
                <w:lang w:val="en-GB"/>
              </w:rPr>
            </w:pPr>
            <w:r w:rsidRPr="00711388">
              <w:rPr>
                <w:lang w:val="en-GB"/>
              </w:rPr>
              <w:lastRenderedPageBreak/>
              <w:t>C0370/R1920</w:t>
            </w:r>
          </w:p>
        </w:tc>
        <w:tc>
          <w:tcPr>
            <w:tcW w:w="2136" w:type="dxa"/>
            <w:tcBorders>
              <w:top w:val="single" w:sz="2" w:space="0" w:color="auto"/>
              <w:left w:val="single" w:sz="2" w:space="0" w:color="auto"/>
              <w:bottom w:val="single" w:sz="2" w:space="0" w:color="auto"/>
              <w:right w:val="single" w:sz="2" w:space="0" w:color="auto"/>
            </w:tcBorders>
          </w:tcPr>
          <w:p w14:paraId="3168E28A" w14:textId="037AF6D4"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C78833" w14:textId="77777777" w:rsidR="00872AFE" w:rsidRPr="00711388" w:rsidRDefault="00872AFE" w:rsidP="00567869">
            <w:pPr>
              <w:pStyle w:val="NormalLeft"/>
              <w:rPr>
                <w:lang w:val="en-GB"/>
              </w:rPr>
            </w:pPr>
            <w:r w:rsidRPr="00711388">
              <w:rPr>
                <w:lang w:val="en-GB"/>
              </w:rPr>
              <w:t>Total of the estimated reinstatement premiums for all regions.</w:t>
            </w:r>
          </w:p>
          <w:p w14:paraId="44C0CB9E" w14:textId="77777777" w:rsidR="00872AFE" w:rsidRPr="00711388" w:rsidRDefault="00872AFE" w:rsidP="00567869">
            <w:pPr>
              <w:pStyle w:val="NormalLeft"/>
              <w:rPr>
                <w:lang w:val="en-GB"/>
              </w:rPr>
            </w:pPr>
          </w:p>
        </w:tc>
      </w:tr>
      <w:tr w:rsidR="00872AFE" w:rsidRPr="00711388" w14:paraId="10BBF05D" w14:textId="77777777" w:rsidTr="00567869">
        <w:tc>
          <w:tcPr>
            <w:tcW w:w="2507" w:type="dxa"/>
            <w:tcBorders>
              <w:top w:val="single" w:sz="2" w:space="0" w:color="auto"/>
              <w:left w:val="single" w:sz="2" w:space="0" w:color="auto"/>
              <w:bottom w:val="single" w:sz="2" w:space="0" w:color="auto"/>
              <w:right w:val="single" w:sz="2" w:space="0" w:color="auto"/>
            </w:tcBorders>
          </w:tcPr>
          <w:p w14:paraId="294D27B7" w14:textId="49EBB853" w:rsidR="00872AFE" w:rsidRPr="00711388" w:rsidRDefault="00872AFE" w:rsidP="00567869">
            <w:pPr>
              <w:pStyle w:val="NormalLeft"/>
              <w:rPr>
                <w:lang w:val="en-GB"/>
              </w:rPr>
            </w:pPr>
            <w:r w:rsidRPr="00711388">
              <w:rPr>
                <w:lang w:val="en-GB"/>
              </w:rPr>
              <w:t>C0380/R1630</w:t>
            </w:r>
            <w:r w:rsidR="00711388" w:rsidRPr="00711388">
              <w:rPr>
                <w:lang w:val="en-GB"/>
              </w:rPr>
              <w:t>-</w:t>
            </w:r>
            <w:r w:rsidRPr="00711388">
              <w:rPr>
                <w:lang w:val="en-GB"/>
              </w:rPr>
              <w:t>R1710</w:t>
            </w:r>
          </w:p>
        </w:tc>
        <w:tc>
          <w:tcPr>
            <w:tcW w:w="2136" w:type="dxa"/>
            <w:tcBorders>
              <w:top w:val="single" w:sz="2" w:space="0" w:color="auto"/>
              <w:left w:val="single" w:sz="2" w:space="0" w:color="auto"/>
              <w:bottom w:val="single" w:sz="2" w:space="0" w:color="auto"/>
              <w:right w:val="single" w:sz="2" w:space="0" w:color="auto"/>
            </w:tcBorders>
          </w:tcPr>
          <w:p w14:paraId="0FF9530D" w14:textId="2376B7F8"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specified Region</w:t>
            </w:r>
          </w:p>
        </w:tc>
        <w:tc>
          <w:tcPr>
            <w:tcW w:w="4643" w:type="dxa"/>
            <w:tcBorders>
              <w:top w:val="single" w:sz="2" w:space="0" w:color="auto"/>
              <w:left w:val="single" w:sz="2" w:space="0" w:color="auto"/>
              <w:bottom w:val="single" w:sz="2" w:space="0" w:color="auto"/>
              <w:right w:val="single" w:sz="2" w:space="0" w:color="auto"/>
            </w:tcBorders>
          </w:tcPr>
          <w:p w14:paraId="6AF3DCB5" w14:textId="77777777" w:rsidR="00872AFE" w:rsidRPr="00711388" w:rsidRDefault="00872AFE" w:rsidP="00567869">
            <w:pPr>
              <w:pStyle w:val="NormalLeft"/>
              <w:rPr>
                <w:lang w:val="en-GB"/>
              </w:rPr>
            </w:pPr>
            <w:r w:rsidRPr="00711388">
              <w:rPr>
                <w:lang w:val="en-GB"/>
              </w:rPr>
              <w:t>Capital requirement, after the deduction of the risk mitigating effect of the undertaking's specific reinsurance contracts and special purpose vehicles relating to this peril, arising from Hail in each of the 11 specified Regions, corresponding to the selected scenario.</w:t>
            </w:r>
          </w:p>
          <w:p w14:paraId="2866F46E" w14:textId="77777777" w:rsidR="00872AFE" w:rsidRPr="00711388" w:rsidRDefault="00872AFE" w:rsidP="00567869">
            <w:pPr>
              <w:pStyle w:val="NormalLeft"/>
              <w:rPr>
                <w:lang w:val="en-GB"/>
              </w:rPr>
            </w:pPr>
          </w:p>
        </w:tc>
      </w:tr>
      <w:tr w:rsidR="00872AFE" w:rsidRPr="00711388" w14:paraId="1AD5D595" w14:textId="77777777" w:rsidTr="00567869">
        <w:tc>
          <w:tcPr>
            <w:tcW w:w="2507" w:type="dxa"/>
            <w:tcBorders>
              <w:top w:val="single" w:sz="2" w:space="0" w:color="auto"/>
              <w:left w:val="single" w:sz="2" w:space="0" w:color="auto"/>
              <w:bottom w:val="single" w:sz="2" w:space="0" w:color="auto"/>
              <w:right w:val="single" w:sz="2" w:space="0" w:color="auto"/>
            </w:tcBorders>
          </w:tcPr>
          <w:p w14:paraId="1500CF71" w14:textId="77777777" w:rsidR="00872AFE" w:rsidRPr="00711388" w:rsidRDefault="00872AFE" w:rsidP="00567869">
            <w:pPr>
              <w:pStyle w:val="NormalLeft"/>
              <w:rPr>
                <w:lang w:val="en-GB"/>
              </w:rPr>
            </w:pPr>
            <w:r w:rsidRPr="00711388">
              <w:rPr>
                <w:lang w:val="en-GB"/>
              </w:rPr>
              <w:t>C0380/R1720</w:t>
            </w:r>
          </w:p>
        </w:tc>
        <w:tc>
          <w:tcPr>
            <w:tcW w:w="2136" w:type="dxa"/>
            <w:tcBorders>
              <w:top w:val="single" w:sz="2" w:space="0" w:color="auto"/>
              <w:left w:val="single" w:sz="2" w:space="0" w:color="auto"/>
              <w:bottom w:val="single" w:sz="2" w:space="0" w:color="auto"/>
              <w:right w:val="single" w:sz="2" w:space="0" w:color="auto"/>
            </w:tcBorders>
          </w:tcPr>
          <w:p w14:paraId="5B22E99B" w14:textId="6E1E9401"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568CB0E" w14:textId="77777777" w:rsidR="00872AFE" w:rsidRPr="00711388" w:rsidRDefault="00872AFE" w:rsidP="00567869">
            <w:pPr>
              <w:pStyle w:val="NormalLeft"/>
              <w:rPr>
                <w:lang w:val="en-GB"/>
              </w:rPr>
            </w:pPr>
            <w:r w:rsidRPr="00711388">
              <w:rPr>
                <w:lang w:val="en-GB"/>
              </w:rPr>
              <w:t>Total of the capital requirement, after the deduction of the risk mitigating effect of the undertaking's specific reinsurance contracts and special purpose vehicles for the 11 specified regions.</w:t>
            </w:r>
          </w:p>
          <w:p w14:paraId="0042B992" w14:textId="77777777" w:rsidR="00872AFE" w:rsidRPr="00711388" w:rsidRDefault="00872AFE" w:rsidP="00567869">
            <w:pPr>
              <w:pStyle w:val="NormalLeft"/>
              <w:rPr>
                <w:lang w:val="en-GB"/>
              </w:rPr>
            </w:pPr>
          </w:p>
        </w:tc>
      </w:tr>
      <w:tr w:rsidR="00872AFE" w:rsidRPr="00711388" w14:paraId="3288AF14" w14:textId="77777777" w:rsidTr="00567869">
        <w:tc>
          <w:tcPr>
            <w:tcW w:w="2507" w:type="dxa"/>
            <w:tcBorders>
              <w:top w:val="single" w:sz="2" w:space="0" w:color="auto"/>
              <w:left w:val="single" w:sz="2" w:space="0" w:color="auto"/>
              <w:bottom w:val="single" w:sz="2" w:space="0" w:color="auto"/>
              <w:right w:val="single" w:sz="2" w:space="0" w:color="auto"/>
            </w:tcBorders>
          </w:tcPr>
          <w:p w14:paraId="186F69CF" w14:textId="77777777" w:rsidR="00872AFE" w:rsidRPr="00711388" w:rsidRDefault="00872AFE" w:rsidP="00567869">
            <w:pPr>
              <w:pStyle w:val="NormalLeft"/>
              <w:rPr>
                <w:lang w:val="en-GB"/>
              </w:rPr>
            </w:pPr>
            <w:r w:rsidRPr="00711388">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053AE04D" w14:textId="553B8C39"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EBBA2FE" w14:textId="77777777" w:rsidR="00872AFE" w:rsidRPr="00711388" w:rsidRDefault="00872AFE" w:rsidP="00567869">
            <w:pPr>
              <w:pStyle w:val="NormalLeft"/>
              <w:rPr>
                <w:lang w:val="en-GB"/>
              </w:rPr>
            </w:pPr>
            <w:r w:rsidRPr="00711388">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p w14:paraId="3F68CCE1" w14:textId="77777777" w:rsidR="00872AFE" w:rsidRPr="00711388" w:rsidRDefault="00872AFE" w:rsidP="00567869">
            <w:pPr>
              <w:pStyle w:val="NormalLeft"/>
              <w:rPr>
                <w:lang w:val="en-GB"/>
              </w:rPr>
            </w:pPr>
          </w:p>
        </w:tc>
      </w:tr>
      <w:tr w:rsidR="00872AFE" w:rsidRPr="00711388" w14:paraId="3BF29126" w14:textId="77777777" w:rsidTr="00567869">
        <w:tc>
          <w:tcPr>
            <w:tcW w:w="2507" w:type="dxa"/>
            <w:tcBorders>
              <w:top w:val="single" w:sz="2" w:space="0" w:color="auto"/>
              <w:left w:val="single" w:sz="2" w:space="0" w:color="auto"/>
              <w:bottom w:val="single" w:sz="2" w:space="0" w:color="auto"/>
              <w:right w:val="single" w:sz="2" w:space="0" w:color="auto"/>
            </w:tcBorders>
          </w:tcPr>
          <w:p w14:paraId="40B155DA" w14:textId="77777777" w:rsidR="00872AFE" w:rsidRPr="00711388" w:rsidRDefault="00872AFE" w:rsidP="00567869">
            <w:pPr>
              <w:pStyle w:val="NormalLeft"/>
              <w:rPr>
                <w:lang w:val="en-GB"/>
              </w:rPr>
            </w:pPr>
            <w:r w:rsidRPr="00711388">
              <w:rPr>
                <w:lang w:val="en-GB"/>
              </w:rPr>
              <w:t>C0380/R1920</w:t>
            </w:r>
          </w:p>
        </w:tc>
        <w:tc>
          <w:tcPr>
            <w:tcW w:w="2136" w:type="dxa"/>
            <w:tcBorders>
              <w:top w:val="single" w:sz="2" w:space="0" w:color="auto"/>
              <w:left w:val="single" w:sz="2" w:space="0" w:color="auto"/>
              <w:bottom w:val="single" w:sz="2" w:space="0" w:color="auto"/>
              <w:right w:val="single" w:sz="2" w:space="0" w:color="auto"/>
            </w:tcBorders>
          </w:tcPr>
          <w:p w14:paraId="6E375FE3" w14:textId="73B9B997"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D66838B" w14:textId="77777777" w:rsidR="00872AFE" w:rsidRPr="00711388" w:rsidRDefault="00872AFE" w:rsidP="00567869">
            <w:pPr>
              <w:pStyle w:val="NormalLeft"/>
              <w:rPr>
                <w:lang w:val="en-GB"/>
              </w:rPr>
            </w:pPr>
            <w:r w:rsidRPr="00711388">
              <w:rPr>
                <w:lang w:val="en-GB"/>
              </w:rPr>
              <w:t>Total of the capital requirement, after the deduction of the risk mitigating effect of the undertaking's specific reinsurance contracts and special purpose vehicles for all regions.</w:t>
            </w:r>
          </w:p>
          <w:p w14:paraId="40D163E8" w14:textId="77777777" w:rsidR="00872AFE" w:rsidRPr="00711388" w:rsidRDefault="00872AFE" w:rsidP="00567869">
            <w:pPr>
              <w:pStyle w:val="NormalLeft"/>
              <w:rPr>
                <w:lang w:val="en-GB"/>
              </w:rPr>
            </w:pPr>
          </w:p>
        </w:tc>
      </w:tr>
      <w:tr w:rsidR="00872AFE" w:rsidRPr="00711388" w14:paraId="3F58ECAA" w14:textId="77777777" w:rsidTr="00567869">
        <w:tc>
          <w:tcPr>
            <w:tcW w:w="2507" w:type="dxa"/>
            <w:tcBorders>
              <w:top w:val="single" w:sz="2" w:space="0" w:color="auto"/>
              <w:left w:val="single" w:sz="2" w:space="0" w:color="auto"/>
              <w:bottom w:val="single" w:sz="2" w:space="0" w:color="auto"/>
              <w:right w:val="single" w:sz="2" w:space="0" w:color="auto"/>
            </w:tcBorders>
          </w:tcPr>
          <w:p w14:paraId="63B73EC9" w14:textId="77777777" w:rsidR="00872AFE" w:rsidRPr="00711388" w:rsidRDefault="00872AFE" w:rsidP="00567869">
            <w:pPr>
              <w:pStyle w:val="NormalLeft"/>
              <w:rPr>
                <w:lang w:val="en-GB"/>
              </w:rPr>
            </w:pPr>
            <w:r w:rsidRPr="00711388">
              <w:rPr>
                <w:lang w:val="en-GB"/>
              </w:rPr>
              <w:t>C0380/R1930</w:t>
            </w:r>
          </w:p>
        </w:tc>
        <w:tc>
          <w:tcPr>
            <w:tcW w:w="2136" w:type="dxa"/>
            <w:tcBorders>
              <w:top w:val="single" w:sz="2" w:space="0" w:color="auto"/>
              <w:left w:val="single" w:sz="2" w:space="0" w:color="auto"/>
              <w:bottom w:val="single" w:sz="2" w:space="0" w:color="auto"/>
              <w:right w:val="single" w:sz="2" w:space="0" w:color="auto"/>
            </w:tcBorders>
          </w:tcPr>
          <w:p w14:paraId="07F09903" w14:textId="415F39DB"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342AC276" w14:textId="77777777" w:rsidR="00872AFE" w:rsidRPr="00711388" w:rsidRDefault="00872AFE" w:rsidP="00567869">
            <w:pPr>
              <w:pStyle w:val="NormalLeft"/>
              <w:rPr>
                <w:lang w:val="en-GB"/>
              </w:rPr>
            </w:pPr>
            <w:r w:rsidRPr="00711388">
              <w:rPr>
                <w:lang w:val="en-GB"/>
              </w:rPr>
              <w:t>Diversification effect arising from the aggregation of the capital requirement after risk mitigations for Hail risks relating to the different regions (both specified Regions and Other regions).</w:t>
            </w:r>
          </w:p>
          <w:p w14:paraId="6772EF73" w14:textId="77777777" w:rsidR="00872AFE" w:rsidRPr="00711388" w:rsidRDefault="00872AFE" w:rsidP="00567869">
            <w:pPr>
              <w:pStyle w:val="NormalLeft"/>
              <w:rPr>
                <w:lang w:val="en-GB"/>
              </w:rPr>
            </w:pPr>
          </w:p>
        </w:tc>
      </w:tr>
      <w:tr w:rsidR="00872AFE" w:rsidRPr="00711388" w14:paraId="4C75743A" w14:textId="77777777" w:rsidTr="00567869">
        <w:tc>
          <w:tcPr>
            <w:tcW w:w="2507" w:type="dxa"/>
            <w:tcBorders>
              <w:top w:val="single" w:sz="2" w:space="0" w:color="auto"/>
              <w:left w:val="single" w:sz="2" w:space="0" w:color="auto"/>
              <w:bottom w:val="single" w:sz="2" w:space="0" w:color="auto"/>
              <w:right w:val="single" w:sz="2" w:space="0" w:color="auto"/>
            </w:tcBorders>
          </w:tcPr>
          <w:p w14:paraId="517C0016" w14:textId="77777777" w:rsidR="00872AFE" w:rsidRPr="00711388" w:rsidRDefault="00872AFE" w:rsidP="00567869">
            <w:pPr>
              <w:pStyle w:val="NormalLeft"/>
              <w:rPr>
                <w:lang w:val="en-GB"/>
              </w:rPr>
            </w:pPr>
            <w:r w:rsidRPr="00711388">
              <w:rPr>
                <w:lang w:val="en-GB"/>
              </w:rPr>
              <w:t>C0380/R1940</w:t>
            </w:r>
          </w:p>
        </w:tc>
        <w:tc>
          <w:tcPr>
            <w:tcW w:w="2136" w:type="dxa"/>
            <w:tcBorders>
              <w:top w:val="single" w:sz="2" w:space="0" w:color="auto"/>
              <w:left w:val="single" w:sz="2" w:space="0" w:color="auto"/>
              <w:bottom w:val="single" w:sz="2" w:space="0" w:color="auto"/>
              <w:right w:val="single" w:sz="2" w:space="0" w:color="auto"/>
            </w:tcBorders>
          </w:tcPr>
          <w:p w14:paraId="1D1C2D07" w14:textId="69612110" w:rsidR="00872AFE" w:rsidRPr="00711388" w:rsidRDefault="00872AFE" w:rsidP="00567869">
            <w:pPr>
              <w:pStyle w:val="NormalLeft"/>
              <w:rPr>
                <w:lang w:val="en-GB"/>
              </w:rPr>
            </w:pPr>
            <w:r w:rsidRPr="00711388">
              <w:rPr>
                <w:lang w:val="en-GB"/>
              </w:rPr>
              <w:t xml:space="preserve">Catastrophe Risk Charge after risk </w:t>
            </w:r>
            <w:r w:rsidRPr="00711388">
              <w:rPr>
                <w:lang w:val="en-GB"/>
              </w:rPr>
              <w:lastRenderedPageBreak/>
              <w:t xml:space="preserve">mitigation </w:t>
            </w:r>
            <w:r w:rsidR="00845F43" w:rsidRPr="00711388">
              <w:rPr>
                <w:lang w:val="en-GB"/>
              </w:rPr>
              <w:t>-</w:t>
            </w:r>
            <w:r w:rsidRPr="00711388">
              <w:rPr>
                <w:lang w:val="en-GB"/>
              </w:rPr>
              <w:t xml:space="preserve">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CF821A2" w14:textId="77777777" w:rsidR="00872AFE" w:rsidRPr="00711388" w:rsidRDefault="00872AFE" w:rsidP="00567869">
            <w:pPr>
              <w:pStyle w:val="NormalLeft"/>
              <w:rPr>
                <w:lang w:val="en-GB"/>
              </w:rPr>
            </w:pPr>
            <w:r w:rsidRPr="00711388">
              <w:rPr>
                <w:lang w:val="en-GB"/>
              </w:rPr>
              <w:lastRenderedPageBreak/>
              <w:t xml:space="preserve">This is the total capital requirement after risk mitigation for Hail risk, taking into </w:t>
            </w:r>
            <w:r w:rsidRPr="00711388">
              <w:rPr>
                <w:lang w:val="en-GB"/>
              </w:rPr>
              <w:lastRenderedPageBreak/>
              <w:t>consideration the diversification effect given in C0380/R1930.</w:t>
            </w:r>
          </w:p>
          <w:p w14:paraId="362F379E" w14:textId="77777777" w:rsidR="00872AFE" w:rsidRPr="00711388" w:rsidRDefault="00872AFE" w:rsidP="00567869">
            <w:pPr>
              <w:pStyle w:val="NormalLeft"/>
              <w:rPr>
                <w:lang w:val="en-GB"/>
              </w:rPr>
            </w:pPr>
          </w:p>
        </w:tc>
      </w:tr>
      <w:tr w:rsidR="0035798D" w:rsidRPr="00711388" w14:paraId="1A4CDB93" w14:textId="77777777" w:rsidTr="00B86DAC">
        <w:tc>
          <w:tcPr>
            <w:tcW w:w="9286" w:type="dxa"/>
            <w:gridSpan w:val="3"/>
            <w:tcBorders>
              <w:top w:val="single" w:sz="2" w:space="0" w:color="auto"/>
              <w:left w:val="single" w:sz="2" w:space="0" w:color="auto"/>
              <w:bottom w:val="single" w:sz="2" w:space="0" w:color="auto"/>
              <w:right w:val="single" w:sz="2" w:space="0" w:color="auto"/>
            </w:tcBorders>
          </w:tcPr>
          <w:p w14:paraId="6DC0D8DF" w14:textId="0AF2508A" w:rsidR="0035798D" w:rsidRPr="00711388" w:rsidRDefault="0035798D">
            <w:pPr>
              <w:pStyle w:val="NormalCentered"/>
              <w:jc w:val="left"/>
              <w:rPr>
                <w:lang w:val="en-GB"/>
              </w:rPr>
              <w:pPrChange w:id="7224" w:author="Author">
                <w:pPr>
                  <w:pStyle w:val="NormalCentered"/>
                </w:pPr>
              </w:pPrChange>
            </w:pPr>
            <w:r w:rsidRPr="00711388">
              <w:rPr>
                <w:i/>
                <w:iCs/>
                <w:lang w:val="en-GB"/>
              </w:rPr>
              <w:lastRenderedPageBreak/>
              <w:t>Natural catastrophe risk - Subsidence</w:t>
            </w:r>
          </w:p>
        </w:tc>
      </w:tr>
      <w:tr w:rsidR="00872AFE" w:rsidRPr="00711388" w14:paraId="53A69BC5" w14:textId="77777777" w:rsidTr="00567869">
        <w:tc>
          <w:tcPr>
            <w:tcW w:w="2507" w:type="dxa"/>
            <w:tcBorders>
              <w:top w:val="single" w:sz="2" w:space="0" w:color="auto"/>
              <w:left w:val="single" w:sz="2" w:space="0" w:color="auto"/>
              <w:bottom w:val="single" w:sz="2" w:space="0" w:color="auto"/>
              <w:right w:val="single" w:sz="2" w:space="0" w:color="auto"/>
            </w:tcBorders>
          </w:tcPr>
          <w:p w14:paraId="119053EC" w14:textId="77777777" w:rsidR="00872AFE" w:rsidRPr="00711388" w:rsidRDefault="00872AFE" w:rsidP="00567869">
            <w:pPr>
              <w:pStyle w:val="NormalLeft"/>
              <w:rPr>
                <w:lang w:val="en-GB"/>
              </w:rPr>
            </w:pPr>
            <w:r w:rsidRPr="00711388">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68F03D14" w14:textId="7B2C9D38" w:rsidR="00872AFE" w:rsidRPr="00711388" w:rsidRDefault="00872AFE" w:rsidP="00567869">
            <w:pPr>
              <w:pStyle w:val="NormalLeft"/>
              <w:rPr>
                <w:lang w:val="en-GB"/>
              </w:rPr>
            </w:pPr>
            <w:r w:rsidRPr="00711388">
              <w:rPr>
                <w:lang w:val="en-GB"/>
              </w:rPr>
              <w:t xml:space="preserve">Estimation of the gross premium to be earned </w:t>
            </w:r>
            <w:r w:rsidR="00845F43" w:rsidRPr="00711388">
              <w:rPr>
                <w:lang w:val="en-GB"/>
              </w:rPr>
              <w:t>-</w:t>
            </w:r>
            <w:r w:rsidRPr="00711388">
              <w:rPr>
                <w:lang w:val="en-GB"/>
              </w:rPr>
              <w:t xml:space="preserve">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636418E2" w14:textId="77777777" w:rsidR="00872AFE" w:rsidRPr="00711388" w:rsidRDefault="00872AFE" w:rsidP="00567869">
            <w:pPr>
              <w:pStyle w:val="NormalLeft"/>
              <w:rPr>
                <w:lang w:val="en-GB"/>
              </w:rPr>
            </w:pPr>
            <w:r w:rsidRPr="00711388">
              <w:rPr>
                <w:lang w:val="en-GB"/>
              </w:rPr>
              <w:t>An estimate of the premiums to be earned, by the insurance or reinsurance undertaking, during the following year, for the contract in relation to the obligations of fire and other damage, including the proportional reinsurance obligations.</w:t>
            </w:r>
          </w:p>
          <w:p w14:paraId="121B702B" w14:textId="77777777" w:rsidR="00872AFE" w:rsidRPr="00711388" w:rsidRDefault="00872AFE" w:rsidP="00567869">
            <w:pPr>
              <w:pStyle w:val="NormalLeft"/>
              <w:rPr>
                <w:lang w:val="en-GB"/>
              </w:rPr>
            </w:pPr>
            <w:r w:rsidRPr="00711388">
              <w:rPr>
                <w:lang w:val="en-GB"/>
              </w:rPr>
              <w:t>Premiums shall be gross, without deduction of premiums for reinsurance contracts, and in relation to the territory of France.</w:t>
            </w:r>
          </w:p>
          <w:p w14:paraId="41AAE1D6" w14:textId="77777777" w:rsidR="00872AFE" w:rsidRPr="00711388" w:rsidRDefault="00872AFE" w:rsidP="00567869">
            <w:pPr>
              <w:pStyle w:val="NormalLeft"/>
              <w:rPr>
                <w:lang w:val="en-GB"/>
              </w:rPr>
            </w:pPr>
          </w:p>
        </w:tc>
      </w:tr>
      <w:tr w:rsidR="00872AFE" w:rsidRPr="00711388" w14:paraId="406AC1F2" w14:textId="77777777" w:rsidTr="00567869">
        <w:tc>
          <w:tcPr>
            <w:tcW w:w="2507" w:type="dxa"/>
            <w:tcBorders>
              <w:top w:val="single" w:sz="2" w:space="0" w:color="auto"/>
              <w:left w:val="single" w:sz="2" w:space="0" w:color="auto"/>
              <w:bottom w:val="single" w:sz="2" w:space="0" w:color="auto"/>
              <w:right w:val="single" w:sz="2" w:space="0" w:color="auto"/>
            </w:tcBorders>
          </w:tcPr>
          <w:p w14:paraId="39B2A3EB" w14:textId="77777777" w:rsidR="00872AFE" w:rsidRPr="00711388" w:rsidRDefault="00872AFE" w:rsidP="00567869">
            <w:pPr>
              <w:pStyle w:val="NormalLeft"/>
              <w:rPr>
                <w:lang w:val="en-GB"/>
              </w:rPr>
            </w:pPr>
            <w:r w:rsidRPr="00711388">
              <w:rPr>
                <w:lang w:val="en-GB"/>
              </w:rPr>
              <w:t>C0400/R1950</w:t>
            </w:r>
          </w:p>
        </w:tc>
        <w:tc>
          <w:tcPr>
            <w:tcW w:w="2136" w:type="dxa"/>
            <w:tcBorders>
              <w:top w:val="single" w:sz="2" w:space="0" w:color="auto"/>
              <w:left w:val="single" w:sz="2" w:space="0" w:color="auto"/>
              <w:bottom w:val="single" w:sz="2" w:space="0" w:color="auto"/>
              <w:right w:val="single" w:sz="2" w:space="0" w:color="auto"/>
            </w:tcBorders>
          </w:tcPr>
          <w:p w14:paraId="15472F90" w14:textId="65F4B985" w:rsidR="00872AFE" w:rsidRPr="00711388" w:rsidRDefault="00872AFE" w:rsidP="00567869">
            <w:pPr>
              <w:pStyle w:val="NormalLeft"/>
              <w:rPr>
                <w:lang w:val="en-GB"/>
              </w:rPr>
            </w:pPr>
            <w:r w:rsidRPr="00711388">
              <w:rPr>
                <w:lang w:val="en-GB"/>
              </w:rPr>
              <w:t xml:space="preserve">Exposure </w:t>
            </w:r>
            <w:r w:rsidR="00845F43" w:rsidRPr="00711388">
              <w:rPr>
                <w:lang w:val="en-GB"/>
              </w:rPr>
              <w:t>-</w:t>
            </w:r>
            <w:r w:rsidRPr="00711388">
              <w:rPr>
                <w:lang w:val="en-GB"/>
              </w:rPr>
              <w:t xml:space="preserve">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66F85BD6" w14:textId="77777777" w:rsidR="00872AFE" w:rsidRPr="00711388" w:rsidRDefault="00872AFE" w:rsidP="00567869">
            <w:pPr>
              <w:pStyle w:val="NormalLeft"/>
              <w:rPr>
                <w:lang w:val="en-GB"/>
              </w:rPr>
            </w:pPr>
            <w:r w:rsidRPr="00711388">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14:paraId="60E8073E" w14:textId="77777777" w:rsidR="00872AFE" w:rsidRPr="00711388" w:rsidRDefault="00872AFE" w:rsidP="00567869">
            <w:pPr>
              <w:pStyle w:val="NormalLeft"/>
              <w:rPr>
                <w:lang w:val="en-GB"/>
              </w:rPr>
            </w:pPr>
          </w:p>
        </w:tc>
      </w:tr>
      <w:tr w:rsidR="00872AFE" w:rsidRPr="00711388" w14:paraId="4A2F6AE6" w14:textId="77777777" w:rsidTr="00567869">
        <w:tc>
          <w:tcPr>
            <w:tcW w:w="2507" w:type="dxa"/>
            <w:tcBorders>
              <w:top w:val="single" w:sz="2" w:space="0" w:color="auto"/>
              <w:left w:val="single" w:sz="2" w:space="0" w:color="auto"/>
              <w:bottom w:val="single" w:sz="2" w:space="0" w:color="auto"/>
              <w:right w:val="single" w:sz="2" w:space="0" w:color="auto"/>
            </w:tcBorders>
          </w:tcPr>
          <w:p w14:paraId="5A9F3462" w14:textId="77777777" w:rsidR="00872AFE" w:rsidRPr="00711388" w:rsidRDefault="00872AFE" w:rsidP="00567869">
            <w:pPr>
              <w:pStyle w:val="NormalLeft"/>
              <w:rPr>
                <w:lang w:val="en-GB"/>
              </w:rPr>
            </w:pPr>
            <w:r w:rsidRPr="00711388">
              <w:rPr>
                <w:lang w:val="en-GB"/>
              </w:rPr>
              <w:t>C0410/R1950</w:t>
            </w:r>
          </w:p>
        </w:tc>
        <w:tc>
          <w:tcPr>
            <w:tcW w:w="2136" w:type="dxa"/>
            <w:tcBorders>
              <w:top w:val="single" w:sz="2" w:space="0" w:color="auto"/>
              <w:left w:val="single" w:sz="2" w:space="0" w:color="auto"/>
              <w:bottom w:val="single" w:sz="2" w:space="0" w:color="auto"/>
              <w:right w:val="single" w:sz="2" w:space="0" w:color="auto"/>
            </w:tcBorders>
          </w:tcPr>
          <w:p w14:paraId="28A97AC8" w14:textId="1881C9DF" w:rsidR="00872AFE" w:rsidRPr="00711388" w:rsidRDefault="00872AFE" w:rsidP="00567869">
            <w:pPr>
              <w:pStyle w:val="NormalLeft"/>
              <w:rPr>
                <w:lang w:val="en-GB"/>
              </w:rPr>
            </w:pPr>
            <w:r w:rsidRPr="00711388">
              <w:rPr>
                <w:lang w:val="en-GB"/>
              </w:rPr>
              <w:t xml:space="preserve">Specified Gross Loss </w:t>
            </w:r>
            <w:r w:rsidR="00845F43" w:rsidRPr="00711388">
              <w:rPr>
                <w:lang w:val="en-GB"/>
              </w:rPr>
              <w:t>-</w:t>
            </w:r>
            <w:r w:rsidRPr="00711388">
              <w:rPr>
                <w:lang w:val="en-GB"/>
              </w:rPr>
              <w:t xml:space="preserve">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08D802B5" w14:textId="143AC4A4" w:rsidR="00872AFE" w:rsidRPr="00711388" w:rsidRDefault="00872AFE" w:rsidP="00567869">
            <w:pPr>
              <w:pStyle w:val="NormalLeft"/>
              <w:rPr>
                <w:lang w:val="en-GB"/>
              </w:rPr>
            </w:pPr>
            <w:r w:rsidRPr="00711388">
              <w:rPr>
                <w:lang w:val="en-GB"/>
              </w:rPr>
              <w:t>Specified gross subsidence loss, before taking into consideration the effect of diversification effect between zones.</w:t>
            </w:r>
            <w:del w:id="7225" w:author="Author">
              <w:r w:rsidRPr="00711388" w:rsidDel="003323F0">
                <w:rPr>
                  <w:lang w:val="en-GB"/>
                </w:rPr>
                <w:delText xml:space="preserve">  </w:delText>
              </w:r>
            </w:del>
            <w:ins w:id="7226" w:author="Author">
              <w:r w:rsidR="003323F0">
                <w:rPr>
                  <w:lang w:val="en-GB"/>
                </w:rPr>
                <w:t xml:space="preserve"> </w:t>
              </w:r>
            </w:ins>
          </w:p>
          <w:p w14:paraId="61EC8822" w14:textId="77777777" w:rsidR="00872AFE" w:rsidRPr="00711388" w:rsidRDefault="00872AFE" w:rsidP="00567869">
            <w:pPr>
              <w:pStyle w:val="NormalLeft"/>
              <w:rPr>
                <w:lang w:val="en-GB"/>
              </w:rPr>
            </w:pPr>
          </w:p>
        </w:tc>
      </w:tr>
      <w:tr w:rsidR="00872AFE" w:rsidRPr="00711388" w14:paraId="20D0B882" w14:textId="77777777" w:rsidTr="00567869">
        <w:tc>
          <w:tcPr>
            <w:tcW w:w="2507" w:type="dxa"/>
            <w:tcBorders>
              <w:top w:val="single" w:sz="2" w:space="0" w:color="auto"/>
              <w:left w:val="single" w:sz="2" w:space="0" w:color="auto"/>
              <w:bottom w:val="single" w:sz="2" w:space="0" w:color="auto"/>
              <w:right w:val="single" w:sz="2" w:space="0" w:color="auto"/>
            </w:tcBorders>
          </w:tcPr>
          <w:p w14:paraId="1824DEA3" w14:textId="77777777" w:rsidR="00872AFE" w:rsidRPr="00711388" w:rsidRDefault="00872AFE" w:rsidP="00567869">
            <w:pPr>
              <w:pStyle w:val="NormalLeft"/>
              <w:rPr>
                <w:lang w:val="en-GB"/>
              </w:rPr>
            </w:pPr>
            <w:r w:rsidRPr="00711388">
              <w:rPr>
                <w:lang w:val="en-GB"/>
              </w:rPr>
              <w:t>C0420/R1950</w:t>
            </w:r>
          </w:p>
        </w:tc>
        <w:tc>
          <w:tcPr>
            <w:tcW w:w="2136" w:type="dxa"/>
            <w:tcBorders>
              <w:top w:val="single" w:sz="2" w:space="0" w:color="auto"/>
              <w:left w:val="single" w:sz="2" w:space="0" w:color="auto"/>
              <w:bottom w:val="single" w:sz="2" w:space="0" w:color="auto"/>
              <w:right w:val="single" w:sz="2" w:space="0" w:color="auto"/>
            </w:tcBorders>
          </w:tcPr>
          <w:p w14:paraId="597DC7F7" w14:textId="5D7D1798" w:rsidR="00872AFE" w:rsidRPr="00711388" w:rsidRDefault="00872AFE" w:rsidP="00567869">
            <w:pPr>
              <w:pStyle w:val="NormalLeft"/>
              <w:rPr>
                <w:lang w:val="en-GB"/>
              </w:rPr>
            </w:pPr>
            <w:r w:rsidRPr="00711388">
              <w:rPr>
                <w:lang w:val="en-GB"/>
              </w:rPr>
              <w:t xml:space="preserve">Catastrophe Risk Charge Factor before risk mitigation </w:t>
            </w:r>
            <w:r w:rsidR="00845F43" w:rsidRPr="00711388">
              <w:rPr>
                <w:lang w:val="en-GB"/>
              </w:rPr>
              <w:t>-</w:t>
            </w:r>
            <w:r w:rsidRPr="00711388">
              <w:rPr>
                <w:lang w:val="en-GB"/>
              </w:rPr>
              <w:t xml:space="preserve">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96D23C6" w14:textId="2D969701" w:rsidR="00872AFE" w:rsidRPr="00711388" w:rsidRDefault="00872AFE" w:rsidP="00567869">
            <w:pPr>
              <w:pStyle w:val="NormalLeft"/>
              <w:rPr>
                <w:lang w:val="en-GB"/>
              </w:rPr>
            </w:pPr>
            <w:r w:rsidRPr="00711388">
              <w:rPr>
                <w:lang w:val="en-GB"/>
              </w:rPr>
              <w:t>The Risk Charge Factor of the territory of France for subsidence, before taking into consideration the effect of diversification effect between zones.</w:t>
            </w:r>
            <w:del w:id="7227" w:author="Author">
              <w:r w:rsidRPr="00711388" w:rsidDel="003323F0">
                <w:rPr>
                  <w:lang w:val="en-GB"/>
                </w:rPr>
                <w:delText xml:space="preserve">  </w:delText>
              </w:r>
            </w:del>
            <w:ins w:id="7228" w:author="Author">
              <w:r w:rsidR="003323F0">
                <w:rPr>
                  <w:lang w:val="en-GB"/>
                </w:rPr>
                <w:t xml:space="preserve"> </w:t>
              </w:r>
            </w:ins>
          </w:p>
          <w:p w14:paraId="7B0242FC" w14:textId="77777777" w:rsidR="00872AFE" w:rsidRPr="00711388" w:rsidRDefault="00872AFE" w:rsidP="00567869">
            <w:pPr>
              <w:pStyle w:val="NormalLeft"/>
              <w:rPr>
                <w:lang w:val="en-GB"/>
              </w:rPr>
            </w:pPr>
          </w:p>
        </w:tc>
      </w:tr>
      <w:tr w:rsidR="00872AFE" w:rsidRPr="00711388" w14:paraId="0091A40D" w14:textId="77777777" w:rsidTr="00567869">
        <w:tc>
          <w:tcPr>
            <w:tcW w:w="2507" w:type="dxa"/>
            <w:tcBorders>
              <w:top w:val="single" w:sz="2" w:space="0" w:color="auto"/>
              <w:left w:val="single" w:sz="2" w:space="0" w:color="auto"/>
              <w:bottom w:val="single" w:sz="2" w:space="0" w:color="auto"/>
              <w:right w:val="single" w:sz="2" w:space="0" w:color="auto"/>
            </w:tcBorders>
          </w:tcPr>
          <w:p w14:paraId="0243098E" w14:textId="77777777" w:rsidR="00872AFE" w:rsidRPr="00711388" w:rsidRDefault="00872AFE" w:rsidP="00567869">
            <w:pPr>
              <w:pStyle w:val="NormalLeft"/>
              <w:rPr>
                <w:lang w:val="en-GB"/>
              </w:rPr>
            </w:pPr>
            <w:r w:rsidRPr="00711388">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60D23425" w14:textId="2B4C5ACB"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B276C0C" w14:textId="77777777" w:rsidR="00872AFE" w:rsidRPr="00711388" w:rsidRDefault="00872AFE" w:rsidP="00567869">
            <w:pPr>
              <w:pStyle w:val="NormalLeft"/>
              <w:rPr>
                <w:lang w:val="en-GB"/>
              </w:rPr>
            </w:pPr>
            <w:r w:rsidRPr="00711388">
              <w:rPr>
                <w:lang w:val="en-GB"/>
              </w:rPr>
              <w:t xml:space="preserve">The capital requirement before risk mitigation for Subsidence risk in the territory of France. It is the amount of the instantaneous loss, without deduction of the amounts recoverable from reinsurance contracts and Special Purpose Vehicles, </w:t>
            </w:r>
            <w:r w:rsidRPr="00711388">
              <w:rPr>
                <w:lang w:val="en-GB"/>
              </w:rPr>
              <w:lastRenderedPageBreak/>
              <w:t>which for subsidence is equal to the Specified Gross Loss (item C0410/R1950).</w:t>
            </w:r>
          </w:p>
          <w:p w14:paraId="3268FBD3" w14:textId="77777777" w:rsidR="00872AFE" w:rsidRPr="00711388" w:rsidRDefault="00872AFE" w:rsidP="00567869">
            <w:pPr>
              <w:pStyle w:val="NormalLeft"/>
              <w:rPr>
                <w:lang w:val="en-GB"/>
              </w:rPr>
            </w:pPr>
          </w:p>
        </w:tc>
      </w:tr>
      <w:tr w:rsidR="00872AFE" w:rsidRPr="00711388" w14:paraId="731D83E1" w14:textId="77777777" w:rsidTr="00567869">
        <w:tc>
          <w:tcPr>
            <w:tcW w:w="2507" w:type="dxa"/>
            <w:tcBorders>
              <w:top w:val="single" w:sz="2" w:space="0" w:color="auto"/>
              <w:left w:val="single" w:sz="2" w:space="0" w:color="auto"/>
              <w:bottom w:val="single" w:sz="2" w:space="0" w:color="auto"/>
              <w:right w:val="single" w:sz="2" w:space="0" w:color="auto"/>
            </w:tcBorders>
          </w:tcPr>
          <w:p w14:paraId="6E4F2464" w14:textId="77777777" w:rsidR="00872AFE" w:rsidRPr="00711388" w:rsidRDefault="00872AFE" w:rsidP="00567869">
            <w:pPr>
              <w:pStyle w:val="NormalLeft"/>
              <w:rPr>
                <w:lang w:val="en-GB"/>
              </w:rPr>
            </w:pPr>
            <w:r w:rsidRPr="00711388">
              <w:rPr>
                <w:lang w:val="en-GB"/>
              </w:rPr>
              <w:lastRenderedPageBreak/>
              <w:t>C0430/R1960</w:t>
            </w:r>
          </w:p>
        </w:tc>
        <w:tc>
          <w:tcPr>
            <w:tcW w:w="2136" w:type="dxa"/>
            <w:tcBorders>
              <w:top w:val="single" w:sz="2" w:space="0" w:color="auto"/>
              <w:left w:val="single" w:sz="2" w:space="0" w:color="auto"/>
              <w:bottom w:val="single" w:sz="2" w:space="0" w:color="auto"/>
              <w:right w:val="single" w:sz="2" w:space="0" w:color="auto"/>
            </w:tcBorders>
          </w:tcPr>
          <w:p w14:paraId="6D340DD5" w14:textId="69CE838A"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0103935A" w14:textId="77777777" w:rsidR="00872AFE" w:rsidRPr="00711388" w:rsidRDefault="00872AFE" w:rsidP="00567869">
            <w:pPr>
              <w:pStyle w:val="NormalLeft"/>
              <w:rPr>
                <w:lang w:val="en-GB"/>
              </w:rPr>
            </w:pPr>
            <w:r w:rsidRPr="00711388">
              <w:rPr>
                <w:lang w:val="en-GB"/>
              </w:rPr>
              <w:t>Diversification effect arising from the aggregation of the Subsidence risks relating to the different zones of the territory of France.</w:t>
            </w:r>
          </w:p>
          <w:p w14:paraId="013897A0" w14:textId="77777777" w:rsidR="00872AFE" w:rsidRPr="00711388" w:rsidRDefault="00872AFE" w:rsidP="00567869">
            <w:pPr>
              <w:pStyle w:val="NormalLeft"/>
              <w:rPr>
                <w:lang w:val="en-GB"/>
              </w:rPr>
            </w:pPr>
          </w:p>
        </w:tc>
      </w:tr>
      <w:tr w:rsidR="00872AFE" w:rsidRPr="00711388" w14:paraId="08192977" w14:textId="77777777" w:rsidTr="00567869">
        <w:tc>
          <w:tcPr>
            <w:tcW w:w="2507" w:type="dxa"/>
            <w:tcBorders>
              <w:top w:val="single" w:sz="2" w:space="0" w:color="auto"/>
              <w:left w:val="single" w:sz="2" w:space="0" w:color="auto"/>
              <w:bottom w:val="single" w:sz="2" w:space="0" w:color="auto"/>
              <w:right w:val="single" w:sz="2" w:space="0" w:color="auto"/>
            </w:tcBorders>
          </w:tcPr>
          <w:p w14:paraId="4E594143" w14:textId="77777777" w:rsidR="00872AFE" w:rsidRPr="00711388" w:rsidRDefault="00872AFE" w:rsidP="00567869">
            <w:pPr>
              <w:pStyle w:val="NormalLeft"/>
              <w:rPr>
                <w:lang w:val="en-GB"/>
              </w:rPr>
            </w:pPr>
            <w:r w:rsidRPr="00711388">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512995DC" w14:textId="3CE90735"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4366EFB0" w14:textId="77777777" w:rsidR="00872AFE" w:rsidRPr="00711388" w:rsidRDefault="00872AFE" w:rsidP="00567869">
            <w:pPr>
              <w:pStyle w:val="NormalLeft"/>
              <w:rPr>
                <w:lang w:val="en-GB"/>
              </w:rPr>
            </w:pPr>
            <w:r w:rsidRPr="00711388">
              <w:rPr>
                <w:lang w:val="en-GB"/>
              </w:rPr>
              <w:t>This is the total capital requirement before risk mitigation for subsidence risk, taking into consideration the diversification effect given in item C0430/R1960.</w:t>
            </w:r>
          </w:p>
          <w:p w14:paraId="5F0619D0" w14:textId="77777777" w:rsidR="00872AFE" w:rsidRPr="00711388" w:rsidRDefault="00872AFE" w:rsidP="00567869">
            <w:pPr>
              <w:pStyle w:val="NormalLeft"/>
              <w:rPr>
                <w:lang w:val="en-GB"/>
              </w:rPr>
            </w:pPr>
          </w:p>
        </w:tc>
      </w:tr>
      <w:tr w:rsidR="00872AFE" w:rsidRPr="00711388" w14:paraId="3D49928E" w14:textId="77777777" w:rsidTr="00567869">
        <w:tc>
          <w:tcPr>
            <w:tcW w:w="2507" w:type="dxa"/>
            <w:tcBorders>
              <w:top w:val="single" w:sz="2" w:space="0" w:color="auto"/>
              <w:left w:val="single" w:sz="2" w:space="0" w:color="auto"/>
              <w:bottom w:val="single" w:sz="2" w:space="0" w:color="auto"/>
              <w:right w:val="single" w:sz="2" w:space="0" w:color="auto"/>
            </w:tcBorders>
          </w:tcPr>
          <w:p w14:paraId="48587918" w14:textId="77777777" w:rsidR="00872AFE" w:rsidRPr="00711388" w:rsidRDefault="00872AFE" w:rsidP="00567869">
            <w:pPr>
              <w:pStyle w:val="NormalLeft"/>
              <w:rPr>
                <w:lang w:val="en-GB"/>
              </w:rPr>
            </w:pPr>
            <w:r w:rsidRPr="00711388">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052A76C6" w14:textId="1E3DA441"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91B305E" w14:textId="77777777" w:rsidR="00872AFE" w:rsidRPr="00711388" w:rsidRDefault="00872AFE" w:rsidP="00567869">
            <w:pPr>
              <w:pStyle w:val="NormalLeft"/>
              <w:rPr>
                <w:lang w:val="en-GB"/>
              </w:rPr>
            </w:pPr>
            <w:r w:rsidRPr="00711388">
              <w:rPr>
                <w:lang w:val="en-GB"/>
              </w:rPr>
              <w:t>The estimated risk mitigation effect of the undertaking's specific reinsurance contracts and special purpose vehicles relating to this peril, excluding the estimated reinstatement premiums.</w:t>
            </w:r>
          </w:p>
          <w:p w14:paraId="331B66F5" w14:textId="77777777" w:rsidR="00872AFE" w:rsidRPr="00711388" w:rsidRDefault="00872AFE" w:rsidP="00567869">
            <w:pPr>
              <w:pStyle w:val="NormalLeft"/>
              <w:rPr>
                <w:lang w:val="en-GB"/>
              </w:rPr>
            </w:pPr>
          </w:p>
        </w:tc>
      </w:tr>
      <w:tr w:rsidR="00872AFE" w:rsidRPr="00711388" w14:paraId="104DEC88" w14:textId="77777777" w:rsidTr="00567869">
        <w:tc>
          <w:tcPr>
            <w:tcW w:w="2507" w:type="dxa"/>
            <w:tcBorders>
              <w:top w:val="single" w:sz="2" w:space="0" w:color="auto"/>
              <w:left w:val="single" w:sz="2" w:space="0" w:color="auto"/>
              <w:bottom w:val="single" w:sz="2" w:space="0" w:color="auto"/>
              <w:right w:val="single" w:sz="2" w:space="0" w:color="auto"/>
            </w:tcBorders>
          </w:tcPr>
          <w:p w14:paraId="4A882B5A" w14:textId="77777777" w:rsidR="00872AFE" w:rsidRPr="00711388" w:rsidRDefault="00872AFE" w:rsidP="00567869">
            <w:pPr>
              <w:pStyle w:val="NormalLeft"/>
              <w:rPr>
                <w:lang w:val="en-GB"/>
              </w:rPr>
            </w:pPr>
            <w:r w:rsidRPr="00711388">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64F3E666" w14:textId="66A1B08E"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BDAB490" w14:textId="77777777" w:rsidR="00872AFE" w:rsidRPr="00711388" w:rsidRDefault="00872AFE" w:rsidP="00567869">
            <w:pPr>
              <w:pStyle w:val="NormalLeft"/>
              <w:rPr>
                <w:lang w:val="en-GB"/>
              </w:rPr>
            </w:pPr>
            <w:r w:rsidRPr="00711388">
              <w:rPr>
                <w:lang w:val="en-GB"/>
              </w:rPr>
              <w:t>The estimated reinstatement premiums as a result of the undertaking's specific reinsurance contracts and special purpose vehicles relating to this peril.</w:t>
            </w:r>
          </w:p>
        </w:tc>
      </w:tr>
      <w:tr w:rsidR="00872AFE" w:rsidRPr="00711388" w14:paraId="6C7AFD8B" w14:textId="77777777" w:rsidTr="00567869">
        <w:tc>
          <w:tcPr>
            <w:tcW w:w="2507" w:type="dxa"/>
            <w:tcBorders>
              <w:top w:val="single" w:sz="2" w:space="0" w:color="auto"/>
              <w:left w:val="single" w:sz="2" w:space="0" w:color="auto"/>
              <w:bottom w:val="single" w:sz="2" w:space="0" w:color="auto"/>
              <w:right w:val="single" w:sz="2" w:space="0" w:color="auto"/>
            </w:tcBorders>
          </w:tcPr>
          <w:p w14:paraId="1877C665" w14:textId="77777777" w:rsidR="00872AFE" w:rsidRPr="00711388" w:rsidRDefault="00872AFE" w:rsidP="00567869">
            <w:pPr>
              <w:pStyle w:val="NormalLeft"/>
              <w:rPr>
                <w:lang w:val="en-GB"/>
              </w:rPr>
            </w:pPr>
            <w:r w:rsidRPr="00711388">
              <w:rPr>
                <w:lang w:val="en-GB"/>
              </w:rPr>
              <w:t>C0460/R1950</w:t>
            </w:r>
          </w:p>
        </w:tc>
        <w:tc>
          <w:tcPr>
            <w:tcW w:w="2136" w:type="dxa"/>
            <w:tcBorders>
              <w:top w:val="single" w:sz="2" w:space="0" w:color="auto"/>
              <w:left w:val="single" w:sz="2" w:space="0" w:color="auto"/>
              <w:bottom w:val="single" w:sz="2" w:space="0" w:color="auto"/>
              <w:right w:val="single" w:sz="2" w:space="0" w:color="auto"/>
            </w:tcBorders>
          </w:tcPr>
          <w:p w14:paraId="4602D1E1" w14:textId="4F4BA63B"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53A7FA0" w14:textId="77777777" w:rsidR="00872AFE" w:rsidRPr="00711388" w:rsidRDefault="00872AFE" w:rsidP="00567869">
            <w:pPr>
              <w:pStyle w:val="NormalLeft"/>
              <w:rPr>
                <w:lang w:val="en-GB"/>
              </w:rPr>
            </w:pPr>
            <w:r w:rsidRPr="00711388">
              <w:rPr>
                <w:lang w:val="en-GB"/>
              </w:rPr>
              <w:t>Capital requirement, after the deduction of the risk mitigating effect of the undertaking's specific reinsurance contracts and special purpose vehicles relating to this peril, arising from subsidence.</w:t>
            </w:r>
          </w:p>
          <w:p w14:paraId="603F03A0" w14:textId="77777777" w:rsidR="00872AFE" w:rsidRPr="00711388" w:rsidRDefault="00872AFE" w:rsidP="00567869">
            <w:pPr>
              <w:pStyle w:val="NormalLeft"/>
              <w:rPr>
                <w:lang w:val="en-GB"/>
              </w:rPr>
            </w:pPr>
          </w:p>
        </w:tc>
      </w:tr>
      <w:tr w:rsidR="00872AFE" w:rsidRPr="00711388" w14:paraId="244050F4" w14:textId="77777777" w:rsidTr="00567869">
        <w:tc>
          <w:tcPr>
            <w:tcW w:w="2507" w:type="dxa"/>
            <w:tcBorders>
              <w:top w:val="single" w:sz="2" w:space="0" w:color="auto"/>
              <w:left w:val="single" w:sz="2" w:space="0" w:color="auto"/>
              <w:bottom w:val="single" w:sz="2" w:space="0" w:color="auto"/>
              <w:right w:val="single" w:sz="2" w:space="0" w:color="auto"/>
            </w:tcBorders>
          </w:tcPr>
          <w:p w14:paraId="455DB754" w14:textId="77777777" w:rsidR="00872AFE" w:rsidRPr="00711388" w:rsidRDefault="00872AFE" w:rsidP="00567869">
            <w:pPr>
              <w:pStyle w:val="NormalLeft"/>
              <w:rPr>
                <w:lang w:val="en-GB"/>
              </w:rPr>
            </w:pPr>
            <w:r w:rsidRPr="00711388">
              <w:rPr>
                <w:lang w:val="en-GB"/>
              </w:rPr>
              <w:t>C0460/R1960</w:t>
            </w:r>
          </w:p>
        </w:tc>
        <w:tc>
          <w:tcPr>
            <w:tcW w:w="2136" w:type="dxa"/>
            <w:tcBorders>
              <w:top w:val="single" w:sz="2" w:space="0" w:color="auto"/>
              <w:left w:val="single" w:sz="2" w:space="0" w:color="auto"/>
              <w:bottom w:val="single" w:sz="2" w:space="0" w:color="auto"/>
              <w:right w:val="single" w:sz="2" w:space="0" w:color="auto"/>
            </w:tcBorders>
          </w:tcPr>
          <w:p w14:paraId="374EF8D8" w14:textId="1EBC42EB"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6BAD3C73" w14:textId="77777777" w:rsidR="00872AFE" w:rsidRPr="00711388" w:rsidRDefault="00872AFE" w:rsidP="00567869">
            <w:pPr>
              <w:pStyle w:val="NormalLeft"/>
              <w:rPr>
                <w:lang w:val="en-GB"/>
              </w:rPr>
            </w:pPr>
            <w:r w:rsidRPr="00711388">
              <w:rPr>
                <w:lang w:val="en-GB"/>
              </w:rPr>
              <w:t>Diversification effect arising from the aggregation of the capital requirement after risk mitigations for Subsidence risks relating to the different zones of the territory of France.</w:t>
            </w:r>
          </w:p>
          <w:p w14:paraId="6FF4FAA4" w14:textId="77777777" w:rsidR="00872AFE" w:rsidRPr="00711388" w:rsidRDefault="00872AFE" w:rsidP="00567869">
            <w:pPr>
              <w:pStyle w:val="NormalLeft"/>
              <w:rPr>
                <w:lang w:val="en-GB"/>
              </w:rPr>
            </w:pPr>
          </w:p>
        </w:tc>
      </w:tr>
      <w:tr w:rsidR="00872AFE" w:rsidRPr="00711388" w14:paraId="15401E7D" w14:textId="77777777" w:rsidTr="00567869">
        <w:tc>
          <w:tcPr>
            <w:tcW w:w="2507" w:type="dxa"/>
            <w:tcBorders>
              <w:top w:val="single" w:sz="2" w:space="0" w:color="auto"/>
              <w:left w:val="single" w:sz="2" w:space="0" w:color="auto"/>
              <w:bottom w:val="single" w:sz="2" w:space="0" w:color="auto"/>
              <w:right w:val="single" w:sz="2" w:space="0" w:color="auto"/>
            </w:tcBorders>
          </w:tcPr>
          <w:p w14:paraId="526E5F5B" w14:textId="77777777" w:rsidR="00872AFE" w:rsidRPr="00711388" w:rsidRDefault="00872AFE" w:rsidP="00567869">
            <w:pPr>
              <w:pStyle w:val="NormalLeft"/>
              <w:rPr>
                <w:lang w:val="en-GB"/>
              </w:rPr>
            </w:pPr>
            <w:r w:rsidRPr="00711388">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6F4D012B" w14:textId="74962D9B"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w:t>
            </w:r>
            <w:r w:rsidRPr="00711388">
              <w:rPr>
                <w:lang w:val="en-GB"/>
              </w:rPr>
              <w:lastRenderedPageBreak/>
              <w:t>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7832CA06" w14:textId="77777777" w:rsidR="00872AFE" w:rsidRPr="00711388" w:rsidRDefault="00872AFE" w:rsidP="00567869">
            <w:pPr>
              <w:pStyle w:val="NormalLeft"/>
              <w:rPr>
                <w:lang w:val="en-GB"/>
              </w:rPr>
            </w:pPr>
            <w:r w:rsidRPr="00711388">
              <w:rPr>
                <w:lang w:val="en-GB"/>
              </w:rPr>
              <w:lastRenderedPageBreak/>
              <w:t xml:space="preserve">This is the total capital requirement after risk mitigation for subsidence risk, taking into </w:t>
            </w:r>
            <w:r w:rsidRPr="00711388">
              <w:rPr>
                <w:lang w:val="en-GB"/>
              </w:rPr>
              <w:lastRenderedPageBreak/>
              <w:t>consideration the diversification effect given in item C0460/R1960.</w:t>
            </w:r>
          </w:p>
          <w:p w14:paraId="4F7D4EAD" w14:textId="77777777" w:rsidR="00872AFE" w:rsidRPr="00711388" w:rsidRDefault="00872AFE" w:rsidP="00567869">
            <w:pPr>
              <w:pStyle w:val="NormalLeft"/>
              <w:rPr>
                <w:lang w:val="en-GB"/>
              </w:rPr>
            </w:pPr>
          </w:p>
        </w:tc>
      </w:tr>
      <w:tr w:rsidR="0035798D" w:rsidRPr="00711388" w14:paraId="524ABB3E" w14:textId="77777777" w:rsidTr="00F03B02">
        <w:tc>
          <w:tcPr>
            <w:tcW w:w="9286" w:type="dxa"/>
            <w:gridSpan w:val="3"/>
            <w:tcBorders>
              <w:top w:val="single" w:sz="2" w:space="0" w:color="auto"/>
              <w:left w:val="single" w:sz="2" w:space="0" w:color="auto"/>
              <w:bottom w:val="single" w:sz="2" w:space="0" w:color="auto"/>
              <w:right w:val="single" w:sz="2" w:space="0" w:color="auto"/>
            </w:tcBorders>
          </w:tcPr>
          <w:p w14:paraId="0B0ECFE8" w14:textId="65595118" w:rsidR="0035798D" w:rsidRPr="00711388" w:rsidRDefault="0035798D">
            <w:pPr>
              <w:pStyle w:val="NormalCentered"/>
              <w:jc w:val="left"/>
              <w:rPr>
                <w:lang w:val="en-GB"/>
              </w:rPr>
              <w:pPrChange w:id="7229" w:author="Author">
                <w:pPr>
                  <w:pStyle w:val="NormalCentered"/>
                </w:pPr>
              </w:pPrChange>
            </w:pPr>
            <w:r w:rsidRPr="00711388">
              <w:rPr>
                <w:i/>
                <w:iCs/>
                <w:lang w:val="en-GB"/>
              </w:rPr>
              <w:lastRenderedPageBreak/>
              <w:t>Natural catastrophe risk - Non-proportional property reinsurance</w:t>
            </w:r>
          </w:p>
        </w:tc>
      </w:tr>
      <w:tr w:rsidR="00872AFE" w:rsidRPr="00711388" w14:paraId="747D571D" w14:textId="77777777" w:rsidTr="00567869">
        <w:tc>
          <w:tcPr>
            <w:tcW w:w="2507" w:type="dxa"/>
            <w:tcBorders>
              <w:top w:val="single" w:sz="2" w:space="0" w:color="auto"/>
              <w:left w:val="single" w:sz="2" w:space="0" w:color="auto"/>
              <w:bottom w:val="single" w:sz="2" w:space="0" w:color="auto"/>
              <w:right w:val="single" w:sz="2" w:space="0" w:color="auto"/>
            </w:tcBorders>
          </w:tcPr>
          <w:p w14:paraId="17FE09B3" w14:textId="77777777" w:rsidR="00872AFE" w:rsidRPr="00711388" w:rsidRDefault="00872AFE" w:rsidP="00567869">
            <w:pPr>
              <w:pStyle w:val="NormalLeft"/>
              <w:rPr>
                <w:lang w:val="en-GB"/>
              </w:rPr>
            </w:pPr>
            <w:r w:rsidRPr="00711388">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07C6D925" w14:textId="77777777" w:rsidR="00872AFE" w:rsidRPr="00711388" w:rsidRDefault="00872AFE" w:rsidP="00567869">
            <w:pPr>
              <w:pStyle w:val="NormalLeft"/>
              <w:rPr>
                <w:lang w:val="en-GB"/>
              </w:rPr>
            </w:pPr>
            <w:r w:rsidRPr="00711388">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72850DFF" w14:textId="68D7773F" w:rsidR="00872AFE" w:rsidRPr="00711388" w:rsidRDefault="00872AFE" w:rsidP="00567869">
            <w:pPr>
              <w:pStyle w:val="NormalLeft"/>
              <w:rPr>
                <w:lang w:val="en-GB"/>
              </w:rPr>
            </w:pPr>
            <w:r w:rsidRPr="00711388">
              <w:rPr>
                <w:lang w:val="en-GB"/>
              </w:rPr>
              <w:t>An estimate of the premiums to be earned, by the insurance or reinsurance undertaking, during the following year, for the contract in relation to the obligations of the line of business, as defined in Annex I to Delegated Regulation (EU) 2015/35, non</w:t>
            </w:r>
            <w:r w:rsidR="00711388" w:rsidRPr="00711388">
              <w:rPr>
                <w:lang w:val="en-GB"/>
              </w:rPr>
              <w:t>-</w:t>
            </w:r>
            <w:r w:rsidRPr="00711388">
              <w:rPr>
                <w:lang w:val="en-GB"/>
              </w:rPr>
              <w:t>proportional property reinsurance other than non</w:t>
            </w:r>
            <w:r w:rsidR="00711388" w:rsidRPr="00711388">
              <w:rPr>
                <w:lang w:val="en-GB"/>
              </w:rPr>
              <w:t>-</w:t>
            </w:r>
            <w:r w:rsidRPr="00711388">
              <w:rPr>
                <w:lang w:val="en-GB"/>
              </w:rPr>
              <w:t>proportional reinsurance obligations relating to insurance obligations included in lines of business 9 and 21.</w:t>
            </w:r>
          </w:p>
          <w:p w14:paraId="7576DA42" w14:textId="77777777" w:rsidR="00872AFE" w:rsidRPr="00711388" w:rsidRDefault="00872AFE" w:rsidP="00567869">
            <w:pPr>
              <w:pStyle w:val="NormalLeft"/>
              <w:rPr>
                <w:lang w:val="en-GB"/>
              </w:rPr>
            </w:pPr>
            <w:r w:rsidRPr="00711388">
              <w:rPr>
                <w:lang w:val="en-GB"/>
              </w:rPr>
              <w:t>Premiums shall be gross, without deduction of premiums for reinsurance contracts.</w:t>
            </w:r>
          </w:p>
          <w:p w14:paraId="6BA00219" w14:textId="77777777" w:rsidR="00872AFE" w:rsidRPr="00711388" w:rsidRDefault="00872AFE" w:rsidP="00567869">
            <w:pPr>
              <w:pStyle w:val="NormalLeft"/>
              <w:rPr>
                <w:lang w:val="en-GB"/>
              </w:rPr>
            </w:pPr>
          </w:p>
        </w:tc>
      </w:tr>
      <w:tr w:rsidR="00872AFE" w:rsidRPr="00711388" w14:paraId="67009390" w14:textId="77777777" w:rsidTr="00567869">
        <w:tc>
          <w:tcPr>
            <w:tcW w:w="2507" w:type="dxa"/>
            <w:tcBorders>
              <w:top w:val="single" w:sz="2" w:space="0" w:color="auto"/>
              <w:left w:val="single" w:sz="2" w:space="0" w:color="auto"/>
              <w:bottom w:val="single" w:sz="2" w:space="0" w:color="auto"/>
              <w:right w:val="single" w:sz="2" w:space="0" w:color="auto"/>
            </w:tcBorders>
          </w:tcPr>
          <w:p w14:paraId="0783F23E" w14:textId="77777777" w:rsidR="00872AFE" w:rsidRPr="00711388" w:rsidRDefault="00872AFE" w:rsidP="00567869">
            <w:pPr>
              <w:pStyle w:val="NormalLeft"/>
              <w:rPr>
                <w:lang w:val="en-GB"/>
              </w:rPr>
            </w:pPr>
            <w:r w:rsidRPr="00711388">
              <w:rPr>
                <w:lang w:val="en-GB"/>
              </w:rPr>
              <w:t>C0480/R2000</w:t>
            </w:r>
          </w:p>
        </w:tc>
        <w:tc>
          <w:tcPr>
            <w:tcW w:w="2136" w:type="dxa"/>
            <w:tcBorders>
              <w:top w:val="single" w:sz="2" w:space="0" w:color="auto"/>
              <w:left w:val="single" w:sz="2" w:space="0" w:color="auto"/>
              <w:bottom w:val="single" w:sz="2" w:space="0" w:color="auto"/>
              <w:right w:val="single" w:sz="2" w:space="0" w:color="auto"/>
            </w:tcBorders>
          </w:tcPr>
          <w:p w14:paraId="6BF0EDFE" w14:textId="77777777" w:rsidR="00872AFE" w:rsidRPr="00711388" w:rsidRDefault="00872AFE" w:rsidP="00567869">
            <w:pPr>
              <w:pStyle w:val="NormalLeft"/>
              <w:rPr>
                <w:lang w:val="en-GB"/>
              </w:rPr>
            </w:pPr>
            <w:r w:rsidRPr="00711388">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14E70F54" w14:textId="71A35B71" w:rsidR="00872AFE" w:rsidRPr="00711388" w:rsidRDefault="00872AFE" w:rsidP="00567869">
            <w:pPr>
              <w:pStyle w:val="NormalLeft"/>
              <w:rPr>
                <w:lang w:val="en-GB"/>
              </w:rPr>
            </w:pPr>
            <w:r w:rsidRPr="00711388">
              <w:rPr>
                <w:lang w:val="en-GB"/>
              </w:rPr>
              <w:t>The capital requirement before risk mitigation for non</w:t>
            </w:r>
            <w:r w:rsidR="00711388" w:rsidRPr="00711388">
              <w:rPr>
                <w:lang w:val="en-GB"/>
              </w:rPr>
              <w:t>-</w:t>
            </w:r>
            <w:r w:rsidRPr="00711388">
              <w:rPr>
                <w:lang w:val="en-GB"/>
              </w:rPr>
              <w:t>proportional property reinsurance. It is the amount of the instantaneous loss, without deduction of the amounts recoverable from reinsurance contracts and Special Purpose Vehicles.</w:t>
            </w:r>
          </w:p>
          <w:p w14:paraId="7F43CC46" w14:textId="77777777" w:rsidR="00872AFE" w:rsidRPr="00711388" w:rsidRDefault="00872AFE" w:rsidP="00567869">
            <w:pPr>
              <w:pStyle w:val="NormalLeft"/>
              <w:rPr>
                <w:lang w:val="en-GB"/>
              </w:rPr>
            </w:pPr>
          </w:p>
        </w:tc>
      </w:tr>
      <w:tr w:rsidR="00872AFE" w:rsidRPr="00711388" w14:paraId="5CBFAB4C" w14:textId="77777777" w:rsidTr="00567869">
        <w:tc>
          <w:tcPr>
            <w:tcW w:w="2507" w:type="dxa"/>
            <w:tcBorders>
              <w:top w:val="single" w:sz="2" w:space="0" w:color="auto"/>
              <w:left w:val="single" w:sz="2" w:space="0" w:color="auto"/>
              <w:bottom w:val="single" w:sz="2" w:space="0" w:color="auto"/>
              <w:right w:val="single" w:sz="2" w:space="0" w:color="auto"/>
            </w:tcBorders>
          </w:tcPr>
          <w:p w14:paraId="1C29D827" w14:textId="77777777" w:rsidR="00872AFE" w:rsidRPr="00711388" w:rsidRDefault="00872AFE" w:rsidP="00567869">
            <w:pPr>
              <w:pStyle w:val="NormalLeft"/>
              <w:rPr>
                <w:lang w:val="en-GB"/>
              </w:rPr>
            </w:pPr>
            <w:r w:rsidRPr="00711388">
              <w:rPr>
                <w:lang w:val="en-GB"/>
              </w:rPr>
              <w:t>C0490/R2000</w:t>
            </w:r>
          </w:p>
        </w:tc>
        <w:tc>
          <w:tcPr>
            <w:tcW w:w="2136" w:type="dxa"/>
            <w:tcBorders>
              <w:top w:val="single" w:sz="2" w:space="0" w:color="auto"/>
              <w:left w:val="single" w:sz="2" w:space="0" w:color="auto"/>
              <w:bottom w:val="single" w:sz="2" w:space="0" w:color="auto"/>
              <w:right w:val="single" w:sz="2" w:space="0" w:color="auto"/>
            </w:tcBorders>
          </w:tcPr>
          <w:p w14:paraId="0C5605AC" w14:textId="77777777" w:rsidR="00872AFE" w:rsidRPr="00711388" w:rsidRDefault="00872AFE" w:rsidP="00567869">
            <w:pPr>
              <w:pStyle w:val="NormalLeft"/>
              <w:rPr>
                <w:lang w:val="en-GB"/>
              </w:rPr>
            </w:pPr>
            <w:r w:rsidRPr="00711388">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B243F1F" w14:textId="1D832524" w:rsidR="00872AFE" w:rsidRPr="00711388" w:rsidRDefault="00872AFE" w:rsidP="00567869">
            <w:pPr>
              <w:pStyle w:val="NormalLeft"/>
              <w:rPr>
                <w:lang w:val="en-GB"/>
              </w:rPr>
            </w:pPr>
            <w:r w:rsidRPr="00711388">
              <w:rPr>
                <w:lang w:val="en-GB"/>
              </w:rPr>
              <w:t>The estimated risk mitigation effect of the undertaking's specific retrocession contracts and special purpose vehicles relating to risks arising from accepted non</w:t>
            </w:r>
            <w:r w:rsidR="00711388" w:rsidRPr="00711388">
              <w:rPr>
                <w:lang w:val="en-GB"/>
              </w:rPr>
              <w:t>-</w:t>
            </w:r>
            <w:r w:rsidRPr="00711388">
              <w:rPr>
                <w:lang w:val="en-GB"/>
              </w:rPr>
              <w:t>proportional property reinsurance, excluding the estimated reinstatement premiums.</w:t>
            </w:r>
          </w:p>
          <w:p w14:paraId="1896657A" w14:textId="77777777" w:rsidR="00872AFE" w:rsidRPr="00711388" w:rsidRDefault="00872AFE" w:rsidP="00567869">
            <w:pPr>
              <w:pStyle w:val="NormalLeft"/>
              <w:rPr>
                <w:lang w:val="en-GB"/>
              </w:rPr>
            </w:pPr>
          </w:p>
        </w:tc>
      </w:tr>
      <w:tr w:rsidR="00872AFE" w:rsidRPr="00711388" w14:paraId="145F83BD" w14:textId="77777777" w:rsidTr="00567869">
        <w:tc>
          <w:tcPr>
            <w:tcW w:w="2507" w:type="dxa"/>
            <w:tcBorders>
              <w:top w:val="single" w:sz="2" w:space="0" w:color="auto"/>
              <w:left w:val="single" w:sz="2" w:space="0" w:color="auto"/>
              <w:bottom w:val="single" w:sz="2" w:space="0" w:color="auto"/>
              <w:right w:val="single" w:sz="2" w:space="0" w:color="auto"/>
            </w:tcBorders>
          </w:tcPr>
          <w:p w14:paraId="401B625E" w14:textId="77777777" w:rsidR="00872AFE" w:rsidRPr="00711388" w:rsidRDefault="00872AFE" w:rsidP="00567869">
            <w:pPr>
              <w:pStyle w:val="NormalLeft"/>
              <w:rPr>
                <w:lang w:val="en-GB"/>
              </w:rPr>
            </w:pPr>
            <w:r w:rsidRPr="00711388">
              <w:rPr>
                <w:lang w:val="en-GB"/>
              </w:rPr>
              <w:t>C0500/R2000</w:t>
            </w:r>
          </w:p>
        </w:tc>
        <w:tc>
          <w:tcPr>
            <w:tcW w:w="2136" w:type="dxa"/>
            <w:tcBorders>
              <w:top w:val="single" w:sz="2" w:space="0" w:color="auto"/>
              <w:left w:val="single" w:sz="2" w:space="0" w:color="auto"/>
              <w:bottom w:val="single" w:sz="2" w:space="0" w:color="auto"/>
              <w:right w:val="single" w:sz="2" w:space="0" w:color="auto"/>
            </w:tcBorders>
          </w:tcPr>
          <w:p w14:paraId="75998F3B" w14:textId="77777777" w:rsidR="00872AFE" w:rsidRPr="00711388" w:rsidRDefault="00872AFE" w:rsidP="00567869">
            <w:pPr>
              <w:pStyle w:val="NormalLeft"/>
              <w:rPr>
                <w:lang w:val="en-GB"/>
              </w:rPr>
            </w:pPr>
            <w:r w:rsidRPr="00711388">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1F18B788" w14:textId="3B232C06" w:rsidR="00872AFE" w:rsidRPr="00711388" w:rsidRDefault="00872AFE" w:rsidP="00567869">
            <w:pPr>
              <w:pStyle w:val="NormalLeft"/>
              <w:rPr>
                <w:lang w:val="en-GB"/>
              </w:rPr>
            </w:pPr>
            <w:r w:rsidRPr="00711388">
              <w:rPr>
                <w:lang w:val="en-GB"/>
              </w:rPr>
              <w:t>The estimated reinstatement premiums as a result of the undertaking's specific retrocession contracts and special purpose vehicles relating to risks arising from accepted non</w:t>
            </w:r>
            <w:r w:rsidR="00711388" w:rsidRPr="00711388">
              <w:rPr>
                <w:lang w:val="en-GB"/>
              </w:rPr>
              <w:t>-</w:t>
            </w:r>
            <w:r w:rsidRPr="00711388">
              <w:rPr>
                <w:lang w:val="en-GB"/>
              </w:rPr>
              <w:t>proportional property reinsurance.</w:t>
            </w:r>
          </w:p>
          <w:p w14:paraId="1245A1DE" w14:textId="77777777" w:rsidR="00872AFE" w:rsidRPr="00711388" w:rsidRDefault="00872AFE" w:rsidP="00567869">
            <w:pPr>
              <w:pStyle w:val="NormalLeft"/>
              <w:rPr>
                <w:lang w:val="en-GB"/>
              </w:rPr>
            </w:pPr>
          </w:p>
        </w:tc>
      </w:tr>
      <w:tr w:rsidR="00872AFE" w:rsidRPr="00711388" w14:paraId="3563DA63" w14:textId="77777777" w:rsidTr="00567869">
        <w:tc>
          <w:tcPr>
            <w:tcW w:w="2507" w:type="dxa"/>
            <w:tcBorders>
              <w:top w:val="single" w:sz="2" w:space="0" w:color="auto"/>
              <w:left w:val="single" w:sz="2" w:space="0" w:color="auto"/>
              <w:bottom w:val="single" w:sz="2" w:space="0" w:color="auto"/>
              <w:right w:val="single" w:sz="2" w:space="0" w:color="auto"/>
            </w:tcBorders>
          </w:tcPr>
          <w:p w14:paraId="2F4DA514" w14:textId="77777777" w:rsidR="00872AFE" w:rsidRPr="00711388" w:rsidRDefault="00872AFE" w:rsidP="00567869">
            <w:pPr>
              <w:pStyle w:val="NormalLeft"/>
              <w:rPr>
                <w:lang w:val="en-GB"/>
              </w:rPr>
            </w:pPr>
            <w:r w:rsidRPr="00711388">
              <w:rPr>
                <w:lang w:val="en-GB"/>
              </w:rPr>
              <w:lastRenderedPageBreak/>
              <w:t>C0510/R2000</w:t>
            </w:r>
          </w:p>
        </w:tc>
        <w:tc>
          <w:tcPr>
            <w:tcW w:w="2136" w:type="dxa"/>
            <w:tcBorders>
              <w:top w:val="single" w:sz="2" w:space="0" w:color="auto"/>
              <w:left w:val="single" w:sz="2" w:space="0" w:color="auto"/>
              <w:bottom w:val="single" w:sz="2" w:space="0" w:color="auto"/>
              <w:right w:val="single" w:sz="2" w:space="0" w:color="auto"/>
            </w:tcBorders>
          </w:tcPr>
          <w:p w14:paraId="50C2CBAD" w14:textId="77777777" w:rsidR="00872AFE" w:rsidRPr="00711388" w:rsidRDefault="00872AFE" w:rsidP="00567869">
            <w:pPr>
              <w:pStyle w:val="NormalLeft"/>
              <w:rPr>
                <w:lang w:val="en-GB"/>
              </w:rPr>
            </w:pPr>
            <w:r w:rsidRPr="00711388">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5C0C9CC3" w14:textId="32BD07F7" w:rsidR="00872AFE" w:rsidRPr="00711388" w:rsidRDefault="00872AFE" w:rsidP="00567869">
            <w:pPr>
              <w:pStyle w:val="NormalLeft"/>
              <w:rPr>
                <w:lang w:val="en-GB"/>
              </w:rPr>
            </w:pPr>
            <w:r w:rsidRPr="00711388">
              <w:rPr>
                <w:lang w:val="en-GB"/>
              </w:rPr>
              <w:t>Capital requirement, after the deduction of the risk mitigating effect of the undertaking's specific retrocession contracts and special purpose vehicles relating to risks arising from accepted non</w:t>
            </w:r>
            <w:r w:rsidR="00711388" w:rsidRPr="00711388">
              <w:rPr>
                <w:lang w:val="en-GB"/>
              </w:rPr>
              <w:t>-</w:t>
            </w:r>
            <w:r w:rsidRPr="00711388">
              <w:rPr>
                <w:lang w:val="en-GB"/>
              </w:rPr>
              <w:t>proportional property reinsurance.</w:t>
            </w:r>
          </w:p>
          <w:p w14:paraId="6AE6DAC6" w14:textId="77777777" w:rsidR="00872AFE" w:rsidRPr="00711388" w:rsidRDefault="00872AFE" w:rsidP="00567869">
            <w:pPr>
              <w:pStyle w:val="NormalLeft"/>
              <w:rPr>
                <w:lang w:val="en-GB"/>
              </w:rPr>
            </w:pPr>
          </w:p>
        </w:tc>
      </w:tr>
      <w:tr w:rsidR="0035798D" w:rsidRPr="00711388" w14:paraId="225E9636" w14:textId="77777777" w:rsidTr="00787C97">
        <w:tc>
          <w:tcPr>
            <w:tcW w:w="9286" w:type="dxa"/>
            <w:gridSpan w:val="3"/>
            <w:tcBorders>
              <w:top w:val="single" w:sz="2" w:space="0" w:color="auto"/>
              <w:left w:val="single" w:sz="2" w:space="0" w:color="auto"/>
              <w:bottom w:val="single" w:sz="2" w:space="0" w:color="auto"/>
              <w:right w:val="single" w:sz="2" w:space="0" w:color="auto"/>
            </w:tcBorders>
          </w:tcPr>
          <w:p w14:paraId="5E0FE204" w14:textId="58EDB7F0" w:rsidR="0035798D" w:rsidRPr="00711388" w:rsidRDefault="0035798D">
            <w:pPr>
              <w:pStyle w:val="NormalCentered"/>
              <w:jc w:val="left"/>
              <w:rPr>
                <w:lang w:val="en-GB"/>
              </w:rPr>
              <w:pPrChange w:id="7230" w:author="Author">
                <w:pPr>
                  <w:pStyle w:val="NormalCentered"/>
                </w:pPr>
              </w:pPrChange>
            </w:pPr>
            <w:r w:rsidRPr="00711388">
              <w:rPr>
                <w:i/>
                <w:iCs/>
                <w:lang w:val="en-GB"/>
              </w:rPr>
              <w:t>Man-made catastrophe risk - Motor Vehicle Liability</w:t>
            </w:r>
          </w:p>
        </w:tc>
      </w:tr>
      <w:tr w:rsidR="00872AFE" w:rsidRPr="00711388" w14:paraId="5A2AF14E" w14:textId="77777777" w:rsidTr="00567869">
        <w:tc>
          <w:tcPr>
            <w:tcW w:w="2507" w:type="dxa"/>
            <w:tcBorders>
              <w:top w:val="single" w:sz="2" w:space="0" w:color="auto"/>
              <w:left w:val="single" w:sz="2" w:space="0" w:color="auto"/>
              <w:bottom w:val="single" w:sz="2" w:space="0" w:color="auto"/>
              <w:right w:val="single" w:sz="2" w:space="0" w:color="auto"/>
            </w:tcBorders>
          </w:tcPr>
          <w:p w14:paraId="21B55888" w14:textId="77777777" w:rsidR="00872AFE" w:rsidRPr="00711388" w:rsidRDefault="00872AFE" w:rsidP="00567869">
            <w:pPr>
              <w:pStyle w:val="NormalLeft"/>
              <w:rPr>
                <w:lang w:val="en-GB"/>
              </w:rPr>
            </w:pPr>
            <w:r w:rsidRPr="00711388">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451214C0" w14:textId="77777777" w:rsidR="00872AFE" w:rsidRPr="00711388" w:rsidRDefault="00872AFE" w:rsidP="00567869">
            <w:pPr>
              <w:pStyle w:val="NormalLeft"/>
              <w:rPr>
                <w:lang w:val="en-GB"/>
              </w:rPr>
            </w:pPr>
            <w:r w:rsidRPr="00711388">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61B2DE31" w14:textId="77777777" w:rsidR="00872AFE" w:rsidRPr="00711388" w:rsidRDefault="00872AFE" w:rsidP="00567869">
            <w:pPr>
              <w:pStyle w:val="NormalLeft"/>
              <w:rPr>
                <w:lang w:val="en-GB"/>
              </w:rPr>
            </w:pPr>
            <w:r w:rsidRPr="00711388">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above 24000000 Euro.</w:t>
            </w:r>
          </w:p>
          <w:p w14:paraId="2602F2D7" w14:textId="77777777" w:rsidR="00872AFE" w:rsidRPr="00711388" w:rsidRDefault="00872AFE" w:rsidP="00567869">
            <w:pPr>
              <w:pStyle w:val="NormalLeft"/>
              <w:rPr>
                <w:lang w:val="en-GB"/>
              </w:rPr>
            </w:pPr>
          </w:p>
        </w:tc>
      </w:tr>
      <w:tr w:rsidR="00872AFE" w:rsidRPr="00711388" w14:paraId="6FEFCF54" w14:textId="77777777" w:rsidTr="00567869">
        <w:tc>
          <w:tcPr>
            <w:tcW w:w="2507" w:type="dxa"/>
            <w:tcBorders>
              <w:top w:val="single" w:sz="2" w:space="0" w:color="auto"/>
              <w:left w:val="single" w:sz="2" w:space="0" w:color="auto"/>
              <w:bottom w:val="single" w:sz="2" w:space="0" w:color="auto"/>
              <w:right w:val="single" w:sz="2" w:space="0" w:color="auto"/>
            </w:tcBorders>
          </w:tcPr>
          <w:p w14:paraId="3C7816F3" w14:textId="77777777" w:rsidR="00872AFE" w:rsidRPr="00711388" w:rsidRDefault="00872AFE" w:rsidP="00567869">
            <w:pPr>
              <w:pStyle w:val="NormalLeft"/>
              <w:rPr>
                <w:lang w:val="en-GB"/>
              </w:rPr>
            </w:pPr>
            <w:r w:rsidRPr="00711388">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66154B68" w14:textId="77777777" w:rsidR="00872AFE" w:rsidRPr="00711388" w:rsidRDefault="00872AFE" w:rsidP="00567869">
            <w:pPr>
              <w:pStyle w:val="NormalLeft"/>
              <w:rPr>
                <w:lang w:val="en-GB"/>
              </w:rPr>
            </w:pPr>
            <w:r w:rsidRPr="00711388">
              <w:rPr>
                <w:lang w:val="en-GB"/>
              </w:rPr>
              <w:t>Number of vehicles policy limit below or equal to 24M EUR</w:t>
            </w:r>
          </w:p>
        </w:tc>
        <w:tc>
          <w:tcPr>
            <w:tcW w:w="4643" w:type="dxa"/>
            <w:tcBorders>
              <w:top w:val="single" w:sz="2" w:space="0" w:color="auto"/>
              <w:left w:val="single" w:sz="2" w:space="0" w:color="auto"/>
              <w:bottom w:val="single" w:sz="2" w:space="0" w:color="auto"/>
              <w:right w:val="single" w:sz="2" w:space="0" w:color="auto"/>
            </w:tcBorders>
          </w:tcPr>
          <w:p w14:paraId="59FABA88" w14:textId="77777777" w:rsidR="00872AFE" w:rsidRPr="00711388" w:rsidRDefault="00872AFE" w:rsidP="00567869">
            <w:pPr>
              <w:pStyle w:val="NormalLeft"/>
              <w:rPr>
                <w:lang w:val="en-GB"/>
              </w:rPr>
            </w:pPr>
            <w:r w:rsidRPr="00711388">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below or equal to 24000000 Euro.</w:t>
            </w:r>
          </w:p>
          <w:p w14:paraId="02D2E6E0" w14:textId="77777777" w:rsidR="00872AFE" w:rsidRPr="00711388" w:rsidRDefault="00872AFE" w:rsidP="00567869">
            <w:pPr>
              <w:pStyle w:val="NormalLeft"/>
              <w:rPr>
                <w:lang w:val="en-GB"/>
              </w:rPr>
            </w:pPr>
          </w:p>
        </w:tc>
      </w:tr>
      <w:tr w:rsidR="00872AFE" w:rsidRPr="00711388" w14:paraId="71242678" w14:textId="77777777" w:rsidTr="00567869">
        <w:tc>
          <w:tcPr>
            <w:tcW w:w="2507" w:type="dxa"/>
            <w:tcBorders>
              <w:top w:val="single" w:sz="2" w:space="0" w:color="auto"/>
              <w:left w:val="single" w:sz="2" w:space="0" w:color="auto"/>
              <w:bottom w:val="single" w:sz="2" w:space="0" w:color="auto"/>
              <w:right w:val="single" w:sz="2" w:space="0" w:color="auto"/>
            </w:tcBorders>
          </w:tcPr>
          <w:p w14:paraId="5DF1ACF2" w14:textId="77777777" w:rsidR="00872AFE" w:rsidRPr="00711388" w:rsidRDefault="00872AFE" w:rsidP="00567869">
            <w:pPr>
              <w:pStyle w:val="NormalLeft"/>
              <w:rPr>
                <w:lang w:val="en-GB"/>
              </w:rPr>
            </w:pPr>
            <w:r w:rsidRPr="00711388">
              <w:rPr>
                <w:lang w:val="en-GB"/>
              </w:rPr>
              <w:t>C0540/R2100</w:t>
            </w:r>
          </w:p>
        </w:tc>
        <w:tc>
          <w:tcPr>
            <w:tcW w:w="2136" w:type="dxa"/>
            <w:tcBorders>
              <w:top w:val="single" w:sz="2" w:space="0" w:color="auto"/>
              <w:left w:val="single" w:sz="2" w:space="0" w:color="auto"/>
              <w:bottom w:val="single" w:sz="2" w:space="0" w:color="auto"/>
              <w:right w:val="single" w:sz="2" w:space="0" w:color="auto"/>
            </w:tcBorders>
          </w:tcPr>
          <w:p w14:paraId="1B84B22F" w14:textId="77777777" w:rsidR="00872AFE" w:rsidRPr="00711388" w:rsidRDefault="00872AFE" w:rsidP="00567869">
            <w:pPr>
              <w:pStyle w:val="NormalLeft"/>
              <w:rPr>
                <w:lang w:val="en-GB"/>
              </w:rPr>
            </w:pPr>
            <w:r w:rsidRPr="00711388">
              <w:rPr>
                <w:lang w:val="en-GB"/>
              </w:rPr>
              <w:t>Catastrophe Risk Charge Motor Vehicle Liability before risk mitigation</w:t>
            </w:r>
          </w:p>
        </w:tc>
        <w:tc>
          <w:tcPr>
            <w:tcW w:w="4643" w:type="dxa"/>
            <w:tcBorders>
              <w:top w:val="single" w:sz="2" w:space="0" w:color="auto"/>
              <w:left w:val="single" w:sz="2" w:space="0" w:color="auto"/>
              <w:bottom w:val="single" w:sz="2" w:space="0" w:color="auto"/>
              <w:right w:val="single" w:sz="2" w:space="0" w:color="auto"/>
            </w:tcBorders>
          </w:tcPr>
          <w:p w14:paraId="4CB468A0" w14:textId="77777777" w:rsidR="00872AFE" w:rsidRPr="00711388" w:rsidRDefault="00872AFE" w:rsidP="00567869">
            <w:pPr>
              <w:pStyle w:val="NormalLeft"/>
              <w:rPr>
                <w:lang w:val="en-GB"/>
              </w:rPr>
            </w:pPr>
            <w:r w:rsidRPr="00711388">
              <w:rPr>
                <w:lang w:val="en-GB"/>
              </w:rPr>
              <w:t>This is the total capital requirement before risk mitigation for Motor Vehicle Liability risk.</w:t>
            </w:r>
          </w:p>
          <w:p w14:paraId="401E9AC4" w14:textId="77777777" w:rsidR="00872AFE" w:rsidRPr="00711388" w:rsidRDefault="00872AFE" w:rsidP="00567869">
            <w:pPr>
              <w:pStyle w:val="NormalLeft"/>
              <w:rPr>
                <w:lang w:val="en-GB"/>
              </w:rPr>
            </w:pPr>
          </w:p>
        </w:tc>
      </w:tr>
      <w:tr w:rsidR="00872AFE" w:rsidRPr="00711388" w14:paraId="7ADC4119" w14:textId="77777777" w:rsidTr="00567869">
        <w:tc>
          <w:tcPr>
            <w:tcW w:w="2507" w:type="dxa"/>
            <w:tcBorders>
              <w:top w:val="single" w:sz="2" w:space="0" w:color="auto"/>
              <w:left w:val="single" w:sz="2" w:space="0" w:color="auto"/>
              <w:bottom w:val="single" w:sz="2" w:space="0" w:color="auto"/>
              <w:right w:val="single" w:sz="2" w:space="0" w:color="auto"/>
            </w:tcBorders>
          </w:tcPr>
          <w:p w14:paraId="12E4BE8F" w14:textId="77777777" w:rsidR="00872AFE" w:rsidRPr="00711388" w:rsidRDefault="00872AFE" w:rsidP="00567869">
            <w:pPr>
              <w:pStyle w:val="NormalLeft"/>
              <w:rPr>
                <w:lang w:val="en-GB"/>
              </w:rPr>
            </w:pPr>
            <w:r w:rsidRPr="00711388">
              <w:rPr>
                <w:lang w:val="en-GB"/>
              </w:rPr>
              <w:t>C0550/R2100</w:t>
            </w:r>
          </w:p>
        </w:tc>
        <w:tc>
          <w:tcPr>
            <w:tcW w:w="2136" w:type="dxa"/>
            <w:tcBorders>
              <w:top w:val="single" w:sz="2" w:space="0" w:color="auto"/>
              <w:left w:val="single" w:sz="2" w:space="0" w:color="auto"/>
              <w:bottom w:val="single" w:sz="2" w:space="0" w:color="auto"/>
              <w:right w:val="single" w:sz="2" w:space="0" w:color="auto"/>
            </w:tcBorders>
          </w:tcPr>
          <w:p w14:paraId="6C6F3C41" w14:textId="77777777" w:rsidR="00872AFE" w:rsidRPr="00711388" w:rsidRDefault="00872AFE" w:rsidP="00567869">
            <w:pPr>
              <w:pStyle w:val="NormalLeft"/>
              <w:rPr>
                <w:lang w:val="en-GB"/>
              </w:rPr>
            </w:pPr>
            <w:r w:rsidRPr="00711388">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676E52" w14:textId="77777777" w:rsidR="00872AFE" w:rsidRPr="00711388" w:rsidRDefault="00872AFE" w:rsidP="00567869">
            <w:pPr>
              <w:pStyle w:val="NormalLeft"/>
              <w:rPr>
                <w:lang w:val="en-GB"/>
              </w:rPr>
            </w:pPr>
            <w:r w:rsidRPr="00711388">
              <w:rPr>
                <w:lang w:val="en-GB"/>
              </w:rPr>
              <w:t>The estimated risk mitigation effect of the undertaking's specific retrocession contracts and special purpose vehicles relating to risks arising from Motor Vehicle Liability, excluding the estimated reinstatement premiums.</w:t>
            </w:r>
          </w:p>
          <w:p w14:paraId="54FFF80F" w14:textId="77777777" w:rsidR="00872AFE" w:rsidRPr="00711388" w:rsidRDefault="00872AFE" w:rsidP="00567869">
            <w:pPr>
              <w:pStyle w:val="NormalLeft"/>
              <w:rPr>
                <w:lang w:val="en-GB"/>
              </w:rPr>
            </w:pPr>
          </w:p>
        </w:tc>
      </w:tr>
      <w:tr w:rsidR="00872AFE" w:rsidRPr="00711388" w14:paraId="2728A3D1" w14:textId="77777777" w:rsidTr="00567869">
        <w:tc>
          <w:tcPr>
            <w:tcW w:w="2507" w:type="dxa"/>
            <w:tcBorders>
              <w:top w:val="single" w:sz="2" w:space="0" w:color="auto"/>
              <w:left w:val="single" w:sz="2" w:space="0" w:color="auto"/>
              <w:bottom w:val="single" w:sz="2" w:space="0" w:color="auto"/>
              <w:right w:val="single" w:sz="2" w:space="0" w:color="auto"/>
            </w:tcBorders>
          </w:tcPr>
          <w:p w14:paraId="6EBA5144" w14:textId="77777777" w:rsidR="00872AFE" w:rsidRPr="00711388" w:rsidRDefault="00872AFE" w:rsidP="00567869">
            <w:pPr>
              <w:pStyle w:val="NormalLeft"/>
              <w:rPr>
                <w:lang w:val="en-GB"/>
              </w:rPr>
            </w:pPr>
            <w:r w:rsidRPr="00711388">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7CCCA133" w14:textId="77777777" w:rsidR="00872AFE" w:rsidRPr="00711388" w:rsidRDefault="00872AFE" w:rsidP="00567869">
            <w:pPr>
              <w:pStyle w:val="NormalLeft"/>
              <w:rPr>
                <w:lang w:val="en-GB"/>
              </w:rPr>
            </w:pPr>
            <w:r w:rsidRPr="00711388">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1511956" w14:textId="77777777" w:rsidR="00872AFE" w:rsidRPr="00711388" w:rsidRDefault="00872AFE" w:rsidP="00567869">
            <w:pPr>
              <w:pStyle w:val="NormalLeft"/>
              <w:rPr>
                <w:lang w:val="en-GB"/>
              </w:rPr>
            </w:pPr>
            <w:r w:rsidRPr="00711388">
              <w:rPr>
                <w:lang w:val="en-GB"/>
              </w:rPr>
              <w:t xml:space="preserve">The estimated reinstatement premiums as a result of the undertaking's specific reinsurance contracts and special purpose </w:t>
            </w:r>
            <w:r w:rsidRPr="00711388">
              <w:rPr>
                <w:lang w:val="en-GB"/>
              </w:rPr>
              <w:lastRenderedPageBreak/>
              <w:t>vehicles relating to risks arising from Motor Vehicle Liability.</w:t>
            </w:r>
          </w:p>
          <w:p w14:paraId="2F45E32B" w14:textId="77777777" w:rsidR="00872AFE" w:rsidRPr="00711388" w:rsidRDefault="00872AFE" w:rsidP="00567869">
            <w:pPr>
              <w:pStyle w:val="NormalLeft"/>
              <w:rPr>
                <w:lang w:val="en-GB"/>
              </w:rPr>
            </w:pPr>
          </w:p>
        </w:tc>
      </w:tr>
      <w:tr w:rsidR="00872AFE" w:rsidRPr="00711388" w14:paraId="03B9BFAB" w14:textId="77777777" w:rsidTr="00567869">
        <w:tc>
          <w:tcPr>
            <w:tcW w:w="2507" w:type="dxa"/>
            <w:tcBorders>
              <w:top w:val="single" w:sz="2" w:space="0" w:color="auto"/>
              <w:left w:val="single" w:sz="2" w:space="0" w:color="auto"/>
              <w:bottom w:val="single" w:sz="2" w:space="0" w:color="auto"/>
              <w:right w:val="single" w:sz="2" w:space="0" w:color="auto"/>
            </w:tcBorders>
          </w:tcPr>
          <w:p w14:paraId="5D214F6F" w14:textId="77777777" w:rsidR="00872AFE" w:rsidRPr="00711388" w:rsidRDefault="00872AFE" w:rsidP="00567869">
            <w:pPr>
              <w:pStyle w:val="NormalLeft"/>
              <w:rPr>
                <w:lang w:val="en-GB"/>
              </w:rPr>
            </w:pPr>
            <w:r w:rsidRPr="00711388">
              <w:rPr>
                <w:lang w:val="en-GB"/>
              </w:rPr>
              <w:lastRenderedPageBreak/>
              <w:t>C0570/R2100</w:t>
            </w:r>
          </w:p>
        </w:tc>
        <w:tc>
          <w:tcPr>
            <w:tcW w:w="2136" w:type="dxa"/>
            <w:tcBorders>
              <w:top w:val="single" w:sz="2" w:space="0" w:color="auto"/>
              <w:left w:val="single" w:sz="2" w:space="0" w:color="auto"/>
              <w:bottom w:val="single" w:sz="2" w:space="0" w:color="auto"/>
              <w:right w:val="single" w:sz="2" w:space="0" w:color="auto"/>
            </w:tcBorders>
          </w:tcPr>
          <w:p w14:paraId="61F12C3D" w14:textId="77777777" w:rsidR="00872AFE" w:rsidRPr="00711388" w:rsidRDefault="00872AFE" w:rsidP="00567869">
            <w:pPr>
              <w:pStyle w:val="NormalLeft"/>
              <w:rPr>
                <w:lang w:val="en-GB"/>
              </w:rPr>
            </w:pPr>
            <w:r w:rsidRPr="00711388">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7C3B14F8" w14:textId="77777777" w:rsidR="00872AFE" w:rsidRPr="00711388" w:rsidRDefault="00872AFE" w:rsidP="00567869">
            <w:pPr>
              <w:pStyle w:val="NormalLeft"/>
              <w:rPr>
                <w:lang w:val="en-GB"/>
              </w:rPr>
            </w:pPr>
            <w:r w:rsidRPr="00711388">
              <w:rPr>
                <w:lang w:val="en-GB"/>
              </w:rPr>
              <w:t>Capital requirement, after the deduction of the risk mitigating effect of the undertaking's specific retrocession contracts and special purpose vehicles, relating to risks arising from Motor Vehicle Liability.</w:t>
            </w:r>
          </w:p>
          <w:p w14:paraId="01A0751E" w14:textId="77777777" w:rsidR="00872AFE" w:rsidRPr="00711388" w:rsidRDefault="00872AFE" w:rsidP="00567869">
            <w:pPr>
              <w:pStyle w:val="NormalLeft"/>
              <w:rPr>
                <w:lang w:val="en-GB"/>
              </w:rPr>
            </w:pPr>
          </w:p>
        </w:tc>
      </w:tr>
      <w:tr w:rsidR="00BA3B3A" w:rsidRPr="00711388" w14:paraId="55799E32" w14:textId="77777777" w:rsidTr="00101294">
        <w:tc>
          <w:tcPr>
            <w:tcW w:w="9286" w:type="dxa"/>
            <w:gridSpan w:val="3"/>
            <w:tcBorders>
              <w:top w:val="single" w:sz="2" w:space="0" w:color="auto"/>
              <w:left w:val="single" w:sz="2" w:space="0" w:color="auto"/>
              <w:bottom w:val="single" w:sz="2" w:space="0" w:color="auto"/>
              <w:right w:val="single" w:sz="2" w:space="0" w:color="auto"/>
            </w:tcBorders>
          </w:tcPr>
          <w:p w14:paraId="73AD2BE3" w14:textId="5931D7DC" w:rsidR="00BA3B3A" w:rsidRPr="00711388" w:rsidRDefault="00BA3B3A">
            <w:pPr>
              <w:pStyle w:val="NormalCentered"/>
              <w:jc w:val="left"/>
              <w:rPr>
                <w:lang w:val="en-GB"/>
              </w:rPr>
              <w:pPrChange w:id="7231" w:author="Author">
                <w:pPr>
                  <w:pStyle w:val="NormalCentered"/>
                </w:pPr>
              </w:pPrChange>
            </w:pPr>
            <w:r w:rsidRPr="00711388">
              <w:rPr>
                <w:i/>
                <w:iCs/>
                <w:lang w:val="en-GB"/>
              </w:rPr>
              <w:t>Man-made catastrophe risk - Marine Tanker Collision</w:t>
            </w:r>
          </w:p>
        </w:tc>
      </w:tr>
      <w:tr w:rsidR="00872AFE" w:rsidRPr="00711388" w14:paraId="7656440F" w14:textId="77777777" w:rsidTr="00567869">
        <w:tc>
          <w:tcPr>
            <w:tcW w:w="2507" w:type="dxa"/>
            <w:tcBorders>
              <w:top w:val="single" w:sz="2" w:space="0" w:color="auto"/>
              <w:left w:val="single" w:sz="2" w:space="0" w:color="auto"/>
              <w:bottom w:val="single" w:sz="2" w:space="0" w:color="auto"/>
              <w:right w:val="single" w:sz="2" w:space="0" w:color="auto"/>
            </w:tcBorders>
          </w:tcPr>
          <w:p w14:paraId="35B6D262" w14:textId="77777777" w:rsidR="00872AFE" w:rsidRPr="00711388" w:rsidRDefault="00872AFE" w:rsidP="00567869">
            <w:pPr>
              <w:pStyle w:val="NormalLeft"/>
              <w:rPr>
                <w:lang w:val="en-GB"/>
              </w:rPr>
            </w:pPr>
            <w:r w:rsidRPr="00711388">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41B1DADC" w14:textId="77777777" w:rsidR="00872AFE" w:rsidRPr="00711388" w:rsidRDefault="00872AFE" w:rsidP="00567869">
            <w:pPr>
              <w:pStyle w:val="NormalLeft"/>
              <w:rPr>
                <w:lang w:val="en-GB"/>
              </w:rPr>
            </w:pPr>
            <w:r w:rsidRPr="00711388">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5F25FAEB" w14:textId="77777777" w:rsidR="00872AFE" w:rsidRPr="00711388" w:rsidRDefault="00872AFE" w:rsidP="00567869">
            <w:pPr>
              <w:pStyle w:val="NormalLeft"/>
              <w:rPr>
                <w:lang w:val="en-GB"/>
              </w:rPr>
            </w:pPr>
            <w:r w:rsidRPr="00711388">
              <w:rPr>
                <w:lang w:val="en-GB"/>
              </w:rPr>
              <w:t>This is the capital requirement before risk mitigation, per each marine hull cover, for risks arising from Marine Tanker Collision.</w:t>
            </w:r>
          </w:p>
          <w:p w14:paraId="4F17F0C6" w14:textId="77777777" w:rsidR="00872AFE" w:rsidRPr="00711388" w:rsidRDefault="00872AFE" w:rsidP="00567869">
            <w:pPr>
              <w:pStyle w:val="NormalLeft"/>
              <w:rPr>
                <w:lang w:val="en-GB"/>
              </w:rPr>
            </w:pPr>
            <w:r w:rsidRPr="00711388">
              <w:rPr>
                <w:lang w:val="en-GB"/>
              </w:rPr>
              <w:t>The maximum relates to all oil and gas tankers insured by the insurance or reinsurance undertaking in respect of tanker collision in lines of business, as defined in Annex I to Delegated Regulation (EU) 2015/35:</w:t>
            </w:r>
          </w:p>
          <w:p w14:paraId="647CA8E1"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including proportional reinsurance obligations; and</w:t>
            </w:r>
          </w:p>
          <w:p w14:paraId="1D67AE7C" w14:textId="66A841D3" w:rsidR="00872AFE" w:rsidRPr="00711388" w:rsidRDefault="00872AFE" w:rsidP="0083381F">
            <w:pPr>
              <w:pStyle w:val="Tiret0"/>
              <w:numPr>
                <w:ilvl w:val="0"/>
                <w:numId w:val="3"/>
              </w:numPr>
              <w:ind w:left="851" w:hanging="851"/>
              <w:rPr>
                <w:lang w:val="en-GB"/>
              </w:rPr>
            </w:pPr>
            <w:r w:rsidRPr="00711388">
              <w:rPr>
                <w:lang w:val="en-GB"/>
              </w:rPr>
              <w:t>Non</w:t>
            </w:r>
            <w:r w:rsidR="00711388" w:rsidRPr="00711388">
              <w:rPr>
                <w:lang w:val="en-GB"/>
              </w:rPr>
              <w:t>-</w:t>
            </w:r>
            <w:r w:rsidRPr="00711388">
              <w:rPr>
                <w:lang w:val="en-GB"/>
              </w:rPr>
              <w:t>proportional marine, aviation and transport reinsurance.</w:t>
            </w:r>
          </w:p>
          <w:p w14:paraId="2D9D905B" w14:textId="77777777" w:rsidR="00872AFE" w:rsidRPr="00711388" w:rsidRDefault="00872AFE" w:rsidP="00567869">
            <w:pPr>
              <w:pStyle w:val="NormalLeft"/>
              <w:rPr>
                <w:lang w:val="en-GB"/>
              </w:rPr>
            </w:pPr>
            <w:r w:rsidRPr="00711388">
              <w:rPr>
                <w:lang w:val="en-GB"/>
              </w:rPr>
              <w:t>The amount for this cover is equal to the sum insured accepted by the insurance or reinsurance undertaking for marine insurance and reinsurance in relation to each tanker.</w:t>
            </w:r>
          </w:p>
          <w:p w14:paraId="10B7CD93" w14:textId="77777777" w:rsidR="00872AFE" w:rsidRPr="00711388" w:rsidRDefault="00872AFE" w:rsidP="00567869">
            <w:pPr>
              <w:pStyle w:val="NormalLeft"/>
              <w:rPr>
                <w:lang w:val="en-GB"/>
              </w:rPr>
            </w:pPr>
          </w:p>
        </w:tc>
      </w:tr>
      <w:tr w:rsidR="00872AFE" w:rsidRPr="00711388" w14:paraId="3907E1D1" w14:textId="77777777" w:rsidTr="00567869">
        <w:tc>
          <w:tcPr>
            <w:tcW w:w="2507" w:type="dxa"/>
            <w:tcBorders>
              <w:top w:val="single" w:sz="2" w:space="0" w:color="auto"/>
              <w:left w:val="single" w:sz="2" w:space="0" w:color="auto"/>
              <w:bottom w:val="single" w:sz="2" w:space="0" w:color="auto"/>
              <w:right w:val="single" w:sz="2" w:space="0" w:color="auto"/>
            </w:tcBorders>
          </w:tcPr>
          <w:p w14:paraId="667DF479" w14:textId="77777777" w:rsidR="00872AFE" w:rsidRPr="00711388" w:rsidRDefault="00872AFE" w:rsidP="00567869">
            <w:pPr>
              <w:pStyle w:val="NormalLeft"/>
              <w:rPr>
                <w:lang w:val="en-GB"/>
              </w:rPr>
            </w:pPr>
            <w:r w:rsidRPr="00711388">
              <w:rPr>
                <w:lang w:val="en-GB"/>
              </w:rPr>
              <w:t>C0590/R2200</w:t>
            </w:r>
          </w:p>
        </w:tc>
        <w:tc>
          <w:tcPr>
            <w:tcW w:w="2136" w:type="dxa"/>
            <w:tcBorders>
              <w:top w:val="single" w:sz="2" w:space="0" w:color="auto"/>
              <w:left w:val="single" w:sz="2" w:space="0" w:color="auto"/>
              <w:bottom w:val="single" w:sz="2" w:space="0" w:color="auto"/>
              <w:right w:val="single" w:sz="2" w:space="0" w:color="auto"/>
            </w:tcBorders>
          </w:tcPr>
          <w:p w14:paraId="0918BE12" w14:textId="77777777" w:rsidR="00872AFE" w:rsidRPr="00711388" w:rsidRDefault="00872AFE" w:rsidP="00567869">
            <w:pPr>
              <w:pStyle w:val="NormalLeft"/>
              <w:rPr>
                <w:lang w:val="en-GB"/>
              </w:rPr>
            </w:pPr>
            <w:r w:rsidRPr="00711388">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15407289" w14:textId="77777777" w:rsidR="00872AFE" w:rsidRPr="00711388" w:rsidRDefault="00872AFE" w:rsidP="00567869">
            <w:pPr>
              <w:pStyle w:val="NormalLeft"/>
              <w:rPr>
                <w:lang w:val="en-GB"/>
              </w:rPr>
            </w:pPr>
            <w:r w:rsidRPr="00711388">
              <w:rPr>
                <w:lang w:val="en-GB"/>
              </w:rPr>
              <w:t>This is the capital requirement before risk mitigation, per marine liability cover, for risks arising from Marine Tanker Collision.</w:t>
            </w:r>
          </w:p>
          <w:p w14:paraId="6476BBDF" w14:textId="77777777" w:rsidR="00872AFE" w:rsidRPr="00711388" w:rsidRDefault="00872AFE" w:rsidP="00567869">
            <w:pPr>
              <w:pStyle w:val="NormalLeft"/>
              <w:rPr>
                <w:lang w:val="en-GB"/>
              </w:rPr>
            </w:pPr>
            <w:r w:rsidRPr="00711388">
              <w:rPr>
                <w:lang w:val="en-GB"/>
              </w:rPr>
              <w:t>The maximum relates to all oil and gas tankers insured by the insurance or reinsurance undertaking in respect of tanker collision in lines of business, as defined in Annex I to Delegated Regulation (EU) 2015/35:</w:t>
            </w:r>
          </w:p>
          <w:p w14:paraId="3A124C81" w14:textId="77777777" w:rsidR="00872AFE" w:rsidRPr="00711388" w:rsidRDefault="00872AFE" w:rsidP="0083381F">
            <w:pPr>
              <w:pStyle w:val="Tiret0"/>
              <w:numPr>
                <w:ilvl w:val="0"/>
                <w:numId w:val="3"/>
              </w:numPr>
              <w:ind w:left="851" w:hanging="851"/>
              <w:rPr>
                <w:lang w:val="en-GB"/>
              </w:rPr>
            </w:pPr>
            <w:r w:rsidRPr="00711388">
              <w:rPr>
                <w:lang w:val="en-GB"/>
              </w:rPr>
              <w:lastRenderedPageBreak/>
              <w:t>Marine, aviation and transport, including proportional reinsurance obligations; and</w:t>
            </w:r>
          </w:p>
          <w:p w14:paraId="6B0DB951" w14:textId="67B8F737" w:rsidR="00872AFE" w:rsidRPr="00711388" w:rsidRDefault="00872AFE" w:rsidP="0083381F">
            <w:pPr>
              <w:pStyle w:val="Tiret0"/>
              <w:numPr>
                <w:ilvl w:val="0"/>
                <w:numId w:val="3"/>
              </w:numPr>
              <w:ind w:left="851" w:hanging="851"/>
              <w:rPr>
                <w:lang w:val="en-GB"/>
              </w:rPr>
            </w:pPr>
            <w:r w:rsidRPr="00711388">
              <w:rPr>
                <w:lang w:val="en-GB"/>
              </w:rPr>
              <w:t>Non</w:t>
            </w:r>
            <w:r w:rsidR="00711388" w:rsidRPr="00711388">
              <w:rPr>
                <w:lang w:val="en-GB"/>
              </w:rPr>
              <w:t>-</w:t>
            </w:r>
            <w:r w:rsidRPr="00711388">
              <w:rPr>
                <w:lang w:val="en-GB"/>
              </w:rPr>
              <w:t>proportional marine, aviation and transport reinsurance.</w:t>
            </w:r>
          </w:p>
          <w:p w14:paraId="088B4B12" w14:textId="77777777" w:rsidR="00872AFE" w:rsidRPr="00711388" w:rsidRDefault="00872AFE" w:rsidP="00567869">
            <w:pPr>
              <w:pStyle w:val="NormalLeft"/>
              <w:rPr>
                <w:lang w:val="en-GB"/>
              </w:rPr>
            </w:pPr>
            <w:r w:rsidRPr="00711388">
              <w:rPr>
                <w:lang w:val="en-GB"/>
              </w:rPr>
              <w:t>The amount for this cover is equal to the sum insured accepted by the insurance or reinsurance undertaking for marine insurance and reinsurance in relation to each tanker.</w:t>
            </w:r>
          </w:p>
          <w:p w14:paraId="62CBA1B7" w14:textId="77777777" w:rsidR="00872AFE" w:rsidRPr="00711388" w:rsidRDefault="00872AFE" w:rsidP="00567869">
            <w:pPr>
              <w:pStyle w:val="NormalLeft"/>
              <w:rPr>
                <w:lang w:val="en-GB"/>
              </w:rPr>
            </w:pPr>
          </w:p>
        </w:tc>
      </w:tr>
      <w:tr w:rsidR="00872AFE" w:rsidRPr="00711388" w14:paraId="11BFBC1E" w14:textId="77777777" w:rsidTr="00567869">
        <w:tc>
          <w:tcPr>
            <w:tcW w:w="2507" w:type="dxa"/>
            <w:tcBorders>
              <w:top w:val="single" w:sz="2" w:space="0" w:color="auto"/>
              <w:left w:val="single" w:sz="2" w:space="0" w:color="auto"/>
              <w:bottom w:val="single" w:sz="2" w:space="0" w:color="auto"/>
              <w:right w:val="single" w:sz="2" w:space="0" w:color="auto"/>
            </w:tcBorders>
          </w:tcPr>
          <w:p w14:paraId="7E6EDDD2" w14:textId="77777777" w:rsidR="00872AFE" w:rsidRPr="00711388" w:rsidRDefault="00872AFE" w:rsidP="00567869">
            <w:pPr>
              <w:pStyle w:val="NormalLeft"/>
              <w:rPr>
                <w:lang w:val="en-GB"/>
              </w:rPr>
            </w:pPr>
            <w:r w:rsidRPr="00711388">
              <w:rPr>
                <w:lang w:val="en-GB"/>
              </w:rPr>
              <w:lastRenderedPageBreak/>
              <w:t>C0600/R2200</w:t>
            </w:r>
          </w:p>
        </w:tc>
        <w:tc>
          <w:tcPr>
            <w:tcW w:w="2136" w:type="dxa"/>
            <w:tcBorders>
              <w:top w:val="single" w:sz="2" w:space="0" w:color="auto"/>
              <w:left w:val="single" w:sz="2" w:space="0" w:color="auto"/>
              <w:bottom w:val="single" w:sz="2" w:space="0" w:color="auto"/>
              <w:right w:val="single" w:sz="2" w:space="0" w:color="auto"/>
            </w:tcBorders>
          </w:tcPr>
          <w:p w14:paraId="7E40CBC1" w14:textId="77777777" w:rsidR="00872AFE" w:rsidRPr="00711388" w:rsidRDefault="00872AFE" w:rsidP="00567869">
            <w:pPr>
              <w:pStyle w:val="NormalLeft"/>
              <w:rPr>
                <w:lang w:val="en-GB"/>
              </w:rPr>
            </w:pPr>
            <w:r w:rsidRPr="00711388">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16D59EBB" w14:textId="77777777" w:rsidR="00872AFE" w:rsidRPr="00711388" w:rsidRDefault="00872AFE" w:rsidP="00567869">
            <w:pPr>
              <w:pStyle w:val="NormalLeft"/>
              <w:rPr>
                <w:lang w:val="en-GB"/>
              </w:rPr>
            </w:pPr>
            <w:r w:rsidRPr="00711388">
              <w:rPr>
                <w:lang w:val="en-GB"/>
              </w:rPr>
              <w:t>This is the capital requirement before risk mitigation, per marine oil pollution liability cover, for risks arising from Marine Tanker Collision.</w:t>
            </w:r>
          </w:p>
          <w:p w14:paraId="1C3729E7" w14:textId="77777777" w:rsidR="00872AFE" w:rsidRPr="00711388" w:rsidRDefault="00872AFE" w:rsidP="00567869">
            <w:pPr>
              <w:pStyle w:val="NormalLeft"/>
              <w:rPr>
                <w:lang w:val="en-GB"/>
              </w:rPr>
            </w:pPr>
            <w:r w:rsidRPr="00711388">
              <w:rPr>
                <w:lang w:val="en-GB"/>
              </w:rPr>
              <w:t>The maximum relates to all oil and gas tankers insured by the insurance or reinsurance undertaking in respect of tanker collision in lines of business, as defined in Annex I to Delegated Regulation (EU) 2015/35:</w:t>
            </w:r>
          </w:p>
          <w:p w14:paraId="0B4F3EB7"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including proportional reinsurance obligations; and</w:t>
            </w:r>
          </w:p>
          <w:p w14:paraId="7A25A401" w14:textId="5EEAE4E2" w:rsidR="00872AFE" w:rsidRPr="00711388" w:rsidRDefault="00872AFE" w:rsidP="0083381F">
            <w:pPr>
              <w:pStyle w:val="Tiret0"/>
              <w:numPr>
                <w:ilvl w:val="0"/>
                <w:numId w:val="3"/>
              </w:numPr>
              <w:ind w:left="851" w:hanging="851"/>
              <w:rPr>
                <w:lang w:val="en-GB"/>
              </w:rPr>
            </w:pPr>
            <w:r w:rsidRPr="00711388">
              <w:rPr>
                <w:lang w:val="en-GB"/>
              </w:rPr>
              <w:t>Non</w:t>
            </w:r>
            <w:r w:rsidR="00711388" w:rsidRPr="00711388">
              <w:rPr>
                <w:lang w:val="en-GB"/>
              </w:rPr>
              <w:t>-</w:t>
            </w:r>
            <w:r w:rsidRPr="00711388">
              <w:rPr>
                <w:lang w:val="en-GB"/>
              </w:rPr>
              <w:t>proportional marine, aviation and transport reinsurance.</w:t>
            </w:r>
          </w:p>
          <w:p w14:paraId="1111BD0B" w14:textId="77777777" w:rsidR="00872AFE" w:rsidRPr="00711388" w:rsidRDefault="00872AFE" w:rsidP="00567869">
            <w:pPr>
              <w:pStyle w:val="NormalLeft"/>
              <w:rPr>
                <w:lang w:val="en-GB"/>
              </w:rPr>
            </w:pPr>
            <w:r w:rsidRPr="00711388">
              <w:rPr>
                <w:lang w:val="en-GB"/>
              </w:rPr>
              <w:t>The amount for this cover is equal to the sum insured accepted by the insurance or reinsurance undertaking for marine insurance and reinsurance in relation to each tanker.</w:t>
            </w:r>
          </w:p>
          <w:p w14:paraId="708DFA14" w14:textId="77777777" w:rsidR="00872AFE" w:rsidRPr="00711388" w:rsidRDefault="00872AFE" w:rsidP="00567869">
            <w:pPr>
              <w:pStyle w:val="NormalLeft"/>
              <w:rPr>
                <w:lang w:val="en-GB"/>
              </w:rPr>
            </w:pPr>
          </w:p>
        </w:tc>
      </w:tr>
      <w:tr w:rsidR="00872AFE" w:rsidRPr="00711388" w14:paraId="74BE3380" w14:textId="77777777" w:rsidTr="00567869">
        <w:tc>
          <w:tcPr>
            <w:tcW w:w="2507" w:type="dxa"/>
            <w:tcBorders>
              <w:top w:val="single" w:sz="2" w:space="0" w:color="auto"/>
              <w:left w:val="single" w:sz="2" w:space="0" w:color="auto"/>
              <w:bottom w:val="single" w:sz="2" w:space="0" w:color="auto"/>
              <w:right w:val="single" w:sz="2" w:space="0" w:color="auto"/>
            </w:tcBorders>
          </w:tcPr>
          <w:p w14:paraId="03A07F47" w14:textId="77777777" w:rsidR="00872AFE" w:rsidRPr="00711388" w:rsidRDefault="00872AFE" w:rsidP="00567869">
            <w:pPr>
              <w:pStyle w:val="NormalLeft"/>
              <w:rPr>
                <w:lang w:val="en-GB"/>
              </w:rPr>
            </w:pPr>
            <w:r w:rsidRPr="00711388">
              <w:rPr>
                <w:lang w:val="en-GB"/>
              </w:rPr>
              <w:t>C0610/R2200</w:t>
            </w:r>
          </w:p>
        </w:tc>
        <w:tc>
          <w:tcPr>
            <w:tcW w:w="2136" w:type="dxa"/>
            <w:tcBorders>
              <w:top w:val="single" w:sz="2" w:space="0" w:color="auto"/>
              <w:left w:val="single" w:sz="2" w:space="0" w:color="auto"/>
              <w:bottom w:val="single" w:sz="2" w:space="0" w:color="auto"/>
              <w:right w:val="single" w:sz="2" w:space="0" w:color="auto"/>
            </w:tcBorders>
          </w:tcPr>
          <w:p w14:paraId="3F3F78FF" w14:textId="77777777" w:rsidR="00872AFE" w:rsidRPr="00711388" w:rsidRDefault="00872AFE" w:rsidP="00567869">
            <w:pPr>
              <w:pStyle w:val="NormalLeft"/>
              <w:rPr>
                <w:lang w:val="en-GB"/>
              </w:rPr>
            </w:pPr>
            <w:r w:rsidRPr="00711388">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01119CF1" w14:textId="77777777" w:rsidR="00872AFE" w:rsidRPr="00711388" w:rsidRDefault="00872AFE" w:rsidP="00567869">
            <w:pPr>
              <w:pStyle w:val="NormalLeft"/>
              <w:rPr>
                <w:lang w:val="en-GB"/>
              </w:rPr>
            </w:pPr>
            <w:r w:rsidRPr="00711388">
              <w:rPr>
                <w:lang w:val="en-GB"/>
              </w:rPr>
              <w:t>This is the total capital requirement before risk mitigation for risks arising from Marine Tanker Collision.</w:t>
            </w:r>
          </w:p>
          <w:p w14:paraId="1BBE75E9" w14:textId="77777777" w:rsidR="00872AFE" w:rsidRPr="00711388" w:rsidRDefault="00872AFE" w:rsidP="00567869">
            <w:pPr>
              <w:pStyle w:val="NormalLeft"/>
              <w:rPr>
                <w:lang w:val="en-GB"/>
              </w:rPr>
            </w:pPr>
          </w:p>
        </w:tc>
      </w:tr>
      <w:tr w:rsidR="00872AFE" w:rsidRPr="00711388" w14:paraId="3E09EA80" w14:textId="77777777" w:rsidTr="00567869">
        <w:tc>
          <w:tcPr>
            <w:tcW w:w="2507" w:type="dxa"/>
            <w:tcBorders>
              <w:top w:val="single" w:sz="2" w:space="0" w:color="auto"/>
              <w:left w:val="single" w:sz="2" w:space="0" w:color="auto"/>
              <w:bottom w:val="single" w:sz="2" w:space="0" w:color="auto"/>
              <w:right w:val="single" w:sz="2" w:space="0" w:color="auto"/>
            </w:tcBorders>
          </w:tcPr>
          <w:p w14:paraId="3FCAA242" w14:textId="77777777" w:rsidR="00872AFE" w:rsidRPr="00711388" w:rsidRDefault="00872AFE" w:rsidP="00567869">
            <w:pPr>
              <w:pStyle w:val="NormalLeft"/>
              <w:rPr>
                <w:lang w:val="en-GB"/>
              </w:rPr>
            </w:pPr>
            <w:r w:rsidRPr="00711388">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5BBF9DA9" w14:textId="77777777" w:rsidR="00872AFE" w:rsidRPr="00711388" w:rsidRDefault="00872AFE" w:rsidP="00567869">
            <w:pPr>
              <w:pStyle w:val="NormalLeft"/>
              <w:rPr>
                <w:lang w:val="en-GB"/>
              </w:rPr>
            </w:pPr>
            <w:r w:rsidRPr="00711388">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1103482" w14:textId="77777777" w:rsidR="00872AFE" w:rsidRPr="00711388" w:rsidRDefault="00872AFE" w:rsidP="00567869">
            <w:pPr>
              <w:pStyle w:val="NormalLeft"/>
              <w:rPr>
                <w:lang w:val="en-GB"/>
              </w:rPr>
            </w:pPr>
            <w:r w:rsidRPr="00711388">
              <w:rPr>
                <w:lang w:val="en-GB"/>
              </w:rPr>
              <w:t>The estimated risk mitigation effect of the undertaking's specific reinsurance contracts and special purpose vehicles relating to risks arising from Marine Tanker Collision, excluding the estimated reinstatement premiums.</w:t>
            </w:r>
          </w:p>
          <w:p w14:paraId="45BB5071" w14:textId="77777777" w:rsidR="00872AFE" w:rsidRPr="00711388" w:rsidRDefault="00872AFE" w:rsidP="00567869">
            <w:pPr>
              <w:pStyle w:val="NormalLeft"/>
              <w:rPr>
                <w:lang w:val="en-GB"/>
              </w:rPr>
            </w:pPr>
          </w:p>
        </w:tc>
      </w:tr>
      <w:tr w:rsidR="00872AFE" w:rsidRPr="00711388" w14:paraId="4C989B19" w14:textId="77777777" w:rsidTr="00567869">
        <w:tc>
          <w:tcPr>
            <w:tcW w:w="2507" w:type="dxa"/>
            <w:tcBorders>
              <w:top w:val="single" w:sz="2" w:space="0" w:color="auto"/>
              <w:left w:val="single" w:sz="2" w:space="0" w:color="auto"/>
              <w:bottom w:val="single" w:sz="2" w:space="0" w:color="auto"/>
              <w:right w:val="single" w:sz="2" w:space="0" w:color="auto"/>
            </w:tcBorders>
          </w:tcPr>
          <w:p w14:paraId="1D75F61C" w14:textId="77777777" w:rsidR="00872AFE" w:rsidRPr="00711388" w:rsidRDefault="00872AFE" w:rsidP="00567869">
            <w:pPr>
              <w:pStyle w:val="NormalLeft"/>
              <w:rPr>
                <w:lang w:val="en-GB"/>
              </w:rPr>
            </w:pPr>
            <w:r w:rsidRPr="00711388">
              <w:rPr>
                <w:lang w:val="en-GB"/>
              </w:rPr>
              <w:lastRenderedPageBreak/>
              <w:t>C0630/R2200</w:t>
            </w:r>
          </w:p>
        </w:tc>
        <w:tc>
          <w:tcPr>
            <w:tcW w:w="2136" w:type="dxa"/>
            <w:tcBorders>
              <w:top w:val="single" w:sz="2" w:space="0" w:color="auto"/>
              <w:left w:val="single" w:sz="2" w:space="0" w:color="auto"/>
              <w:bottom w:val="single" w:sz="2" w:space="0" w:color="auto"/>
              <w:right w:val="single" w:sz="2" w:space="0" w:color="auto"/>
            </w:tcBorders>
          </w:tcPr>
          <w:p w14:paraId="516F6032" w14:textId="77777777" w:rsidR="00872AFE" w:rsidRPr="00711388" w:rsidRDefault="00872AFE" w:rsidP="00567869">
            <w:pPr>
              <w:pStyle w:val="NormalLeft"/>
              <w:rPr>
                <w:lang w:val="en-GB"/>
              </w:rPr>
            </w:pPr>
            <w:r w:rsidRPr="00711388">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8CA37B4" w14:textId="77777777" w:rsidR="00872AFE" w:rsidRPr="00711388" w:rsidRDefault="00872AFE" w:rsidP="00567869">
            <w:pPr>
              <w:pStyle w:val="NormalLeft"/>
              <w:rPr>
                <w:lang w:val="en-GB"/>
              </w:rPr>
            </w:pPr>
            <w:r w:rsidRPr="00711388">
              <w:rPr>
                <w:lang w:val="en-GB"/>
              </w:rPr>
              <w:t>The estimated reinstatement premiums as a result of the undertaking's specific reinsurance contracts and special purpose vehicles relating to risks arising from Marine Tanker Collision.</w:t>
            </w:r>
          </w:p>
          <w:p w14:paraId="40C7D08D" w14:textId="77777777" w:rsidR="00872AFE" w:rsidRPr="00711388" w:rsidRDefault="00872AFE" w:rsidP="00567869">
            <w:pPr>
              <w:pStyle w:val="NormalLeft"/>
              <w:rPr>
                <w:lang w:val="en-GB"/>
              </w:rPr>
            </w:pPr>
          </w:p>
        </w:tc>
      </w:tr>
      <w:tr w:rsidR="00872AFE" w:rsidRPr="00711388" w14:paraId="671060CB" w14:textId="77777777" w:rsidTr="00567869">
        <w:tc>
          <w:tcPr>
            <w:tcW w:w="2507" w:type="dxa"/>
            <w:tcBorders>
              <w:top w:val="single" w:sz="2" w:space="0" w:color="auto"/>
              <w:left w:val="single" w:sz="2" w:space="0" w:color="auto"/>
              <w:bottom w:val="single" w:sz="2" w:space="0" w:color="auto"/>
              <w:right w:val="single" w:sz="2" w:space="0" w:color="auto"/>
            </w:tcBorders>
          </w:tcPr>
          <w:p w14:paraId="1582DAD0" w14:textId="77777777" w:rsidR="00872AFE" w:rsidRPr="00711388" w:rsidRDefault="00872AFE" w:rsidP="00567869">
            <w:pPr>
              <w:pStyle w:val="NormalLeft"/>
              <w:rPr>
                <w:lang w:val="en-GB"/>
              </w:rPr>
            </w:pPr>
            <w:r w:rsidRPr="00711388">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58111109" w14:textId="77777777" w:rsidR="00872AFE" w:rsidRPr="00711388" w:rsidRDefault="00872AFE" w:rsidP="00567869">
            <w:pPr>
              <w:pStyle w:val="NormalLeft"/>
              <w:rPr>
                <w:lang w:val="en-GB"/>
              </w:rPr>
            </w:pPr>
            <w:r w:rsidRPr="00711388">
              <w:rPr>
                <w:lang w:val="en-GB"/>
              </w:rPr>
              <w:t>Catastrophe Risk Charge Marine 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21C77E4F" w14:textId="77777777" w:rsidR="00872AFE" w:rsidRPr="00711388" w:rsidRDefault="00872AFE" w:rsidP="00567869">
            <w:pPr>
              <w:pStyle w:val="NormalLeft"/>
              <w:rPr>
                <w:lang w:val="en-GB"/>
              </w:rPr>
            </w:pPr>
            <w:r w:rsidRPr="00711388">
              <w:rPr>
                <w:lang w:val="en-GB"/>
              </w:rPr>
              <w:t>The total capital requirement after risk mitigation, after the deduction of the risk mitigating effect of the undertaking's specific retrocession contracts and special purpose vehicles, relating to risks arising from Marine Tanker Collision.</w:t>
            </w:r>
          </w:p>
          <w:p w14:paraId="7D454FB9" w14:textId="77777777" w:rsidR="00872AFE" w:rsidRPr="00711388" w:rsidRDefault="00872AFE" w:rsidP="00567869">
            <w:pPr>
              <w:pStyle w:val="NormalLeft"/>
              <w:rPr>
                <w:lang w:val="en-GB"/>
              </w:rPr>
            </w:pPr>
          </w:p>
        </w:tc>
      </w:tr>
      <w:tr w:rsidR="00872AFE" w:rsidRPr="00711388" w14:paraId="362DBFA5" w14:textId="77777777" w:rsidTr="00567869">
        <w:tc>
          <w:tcPr>
            <w:tcW w:w="2507" w:type="dxa"/>
            <w:tcBorders>
              <w:top w:val="single" w:sz="2" w:space="0" w:color="auto"/>
              <w:left w:val="single" w:sz="2" w:space="0" w:color="auto"/>
              <w:bottom w:val="single" w:sz="2" w:space="0" w:color="auto"/>
              <w:right w:val="single" w:sz="2" w:space="0" w:color="auto"/>
            </w:tcBorders>
          </w:tcPr>
          <w:p w14:paraId="7A5E3DDC" w14:textId="77777777" w:rsidR="00872AFE" w:rsidRPr="00711388" w:rsidRDefault="00872AFE" w:rsidP="00567869">
            <w:pPr>
              <w:pStyle w:val="NormalLeft"/>
              <w:rPr>
                <w:lang w:val="en-GB"/>
              </w:rPr>
            </w:pPr>
            <w:r w:rsidRPr="00711388">
              <w:rPr>
                <w:lang w:val="en-GB"/>
              </w:rPr>
              <w:t>C0650/R2200</w:t>
            </w:r>
          </w:p>
        </w:tc>
        <w:tc>
          <w:tcPr>
            <w:tcW w:w="2136" w:type="dxa"/>
            <w:tcBorders>
              <w:top w:val="single" w:sz="2" w:space="0" w:color="auto"/>
              <w:left w:val="single" w:sz="2" w:space="0" w:color="auto"/>
              <w:bottom w:val="single" w:sz="2" w:space="0" w:color="auto"/>
              <w:right w:val="single" w:sz="2" w:space="0" w:color="auto"/>
            </w:tcBorders>
          </w:tcPr>
          <w:p w14:paraId="0C781344" w14:textId="77777777" w:rsidR="00872AFE" w:rsidRPr="00711388" w:rsidRDefault="00872AFE" w:rsidP="00567869">
            <w:pPr>
              <w:pStyle w:val="NormalLeft"/>
              <w:rPr>
                <w:lang w:val="en-GB"/>
              </w:rPr>
            </w:pPr>
            <w:r w:rsidRPr="00711388">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7587D25E" w14:textId="77777777" w:rsidR="00872AFE" w:rsidRPr="00711388" w:rsidRDefault="00872AFE" w:rsidP="00567869">
            <w:pPr>
              <w:pStyle w:val="NormalLeft"/>
              <w:rPr>
                <w:lang w:val="en-GB"/>
              </w:rPr>
            </w:pPr>
            <w:r w:rsidRPr="00711388">
              <w:rPr>
                <w:lang w:val="en-GB"/>
              </w:rPr>
              <w:t>Name of the corresponding vessel.</w:t>
            </w:r>
          </w:p>
          <w:p w14:paraId="769E68F7" w14:textId="77777777" w:rsidR="00872AFE" w:rsidRPr="00711388" w:rsidRDefault="00872AFE" w:rsidP="00567869">
            <w:pPr>
              <w:pStyle w:val="NormalLeft"/>
              <w:rPr>
                <w:lang w:val="en-GB"/>
              </w:rPr>
            </w:pPr>
          </w:p>
        </w:tc>
      </w:tr>
      <w:tr w:rsidR="00BA3B3A" w:rsidRPr="00711388" w14:paraId="6A674D81" w14:textId="77777777" w:rsidTr="00092931">
        <w:tc>
          <w:tcPr>
            <w:tcW w:w="9286" w:type="dxa"/>
            <w:gridSpan w:val="3"/>
            <w:tcBorders>
              <w:top w:val="single" w:sz="2" w:space="0" w:color="auto"/>
              <w:left w:val="single" w:sz="2" w:space="0" w:color="auto"/>
              <w:bottom w:val="single" w:sz="2" w:space="0" w:color="auto"/>
              <w:right w:val="single" w:sz="2" w:space="0" w:color="auto"/>
            </w:tcBorders>
          </w:tcPr>
          <w:p w14:paraId="47C4F7E8" w14:textId="659186A9" w:rsidR="00BA3B3A" w:rsidRPr="00711388" w:rsidRDefault="00BA3B3A">
            <w:pPr>
              <w:pStyle w:val="NormalCentered"/>
              <w:jc w:val="left"/>
              <w:rPr>
                <w:lang w:val="en-GB"/>
              </w:rPr>
              <w:pPrChange w:id="7232" w:author="Author">
                <w:pPr>
                  <w:pStyle w:val="NormalCentered"/>
                </w:pPr>
              </w:pPrChange>
            </w:pPr>
            <w:r w:rsidRPr="00711388">
              <w:rPr>
                <w:i/>
                <w:iCs/>
                <w:lang w:val="en-GB"/>
              </w:rPr>
              <w:t>Man-made catastrophe risk - Marine Platform Explosion</w:t>
            </w:r>
          </w:p>
        </w:tc>
      </w:tr>
      <w:tr w:rsidR="00872AFE" w:rsidRPr="00711388" w14:paraId="4EE1B968" w14:textId="77777777" w:rsidTr="00567869">
        <w:tc>
          <w:tcPr>
            <w:tcW w:w="2507" w:type="dxa"/>
            <w:tcBorders>
              <w:top w:val="single" w:sz="2" w:space="0" w:color="auto"/>
              <w:left w:val="single" w:sz="2" w:space="0" w:color="auto"/>
              <w:bottom w:val="single" w:sz="2" w:space="0" w:color="auto"/>
              <w:right w:val="single" w:sz="2" w:space="0" w:color="auto"/>
            </w:tcBorders>
          </w:tcPr>
          <w:p w14:paraId="18153FFB" w14:textId="1E447B71" w:rsidR="00872AFE" w:rsidRPr="00711388" w:rsidRDefault="00872AFE" w:rsidP="00567869">
            <w:pPr>
              <w:pStyle w:val="NormalLeft"/>
              <w:rPr>
                <w:lang w:val="en-GB"/>
              </w:rPr>
            </w:pPr>
            <w:r w:rsidRPr="00711388">
              <w:rPr>
                <w:lang w:val="en-GB"/>
              </w:rPr>
              <w:t>C0660</w:t>
            </w:r>
            <w:r w:rsidR="00711388" w:rsidRPr="00711388">
              <w:rPr>
                <w:lang w:val="en-GB"/>
              </w:rPr>
              <w:t>-</w:t>
            </w:r>
            <w:r w:rsidRPr="00711388">
              <w:rPr>
                <w:lang w:val="en-GB"/>
              </w:rPr>
              <w:t>C0700/R2300</w:t>
            </w:r>
          </w:p>
        </w:tc>
        <w:tc>
          <w:tcPr>
            <w:tcW w:w="2136" w:type="dxa"/>
            <w:tcBorders>
              <w:top w:val="single" w:sz="2" w:space="0" w:color="auto"/>
              <w:left w:val="single" w:sz="2" w:space="0" w:color="auto"/>
              <w:bottom w:val="single" w:sz="2" w:space="0" w:color="auto"/>
              <w:right w:val="single" w:sz="2" w:space="0" w:color="auto"/>
            </w:tcBorders>
          </w:tcPr>
          <w:p w14:paraId="02444C2A" w14:textId="7089F102" w:rsidR="00872AFE" w:rsidRPr="00711388" w:rsidRDefault="00872AFE" w:rsidP="00567869">
            <w:pPr>
              <w:pStyle w:val="NormalLeft"/>
              <w:rPr>
                <w:lang w:val="en-GB"/>
              </w:rPr>
            </w:pPr>
            <w:r w:rsidRPr="00711388">
              <w:rPr>
                <w:lang w:val="en-GB"/>
              </w:rPr>
              <w:t xml:space="preserve">Catastrophe Risk Charge Marine Platform Explosion </w:t>
            </w:r>
            <w:r w:rsidR="00845F43" w:rsidRPr="00711388">
              <w:rPr>
                <w:lang w:val="en-GB"/>
              </w:rPr>
              <w:t>-</w:t>
            </w:r>
            <w:r w:rsidRPr="00711388">
              <w:rPr>
                <w:lang w:val="en-GB"/>
              </w:rPr>
              <w:t xml:space="preserve"> </w:t>
            </w:r>
            <w:r w:rsidRPr="00711388">
              <w:rPr>
                <w:i/>
                <w:iCs/>
                <w:lang w:val="en-GB"/>
              </w:rPr>
              <w:t>Type of cover</w:t>
            </w:r>
            <w:r w:rsidRPr="00711388">
              <w:rPr>
                <w:lang w:val="en-GB"/>
              </w:rPr>
              <w:t xml:space="preserve"> </w:t>
            </w:r>
            <w:r w:rsidR="00845F43" w:rsidRPr="00711388">
              <w:rPr>
                <w:lang w:val="en-GB"/>
              </w:rPr>
              <w:t>-</w:t>
            </w:r>
            <w:r w:rsidRPr="00711388">
              <w:rPr>
                <w:lang w:val="en-GB"/>
              </w:rPr>
              <w:t xml:space="preserve"> before risk mitigation</w:t>
            </w:r>
          </w:p>
        </w:tc>
        <w:tc>
          <w:tcPr>
            <w:tcW w:w="4643" w:type="dxa"/>
            <w:tcBorders>
              <w:top w:val="single" w:sz="2" w:space="0" w:color="auto"/>
              <w:left w:val="single" w:sz="2" w:space="0" w:color="auto"/>
              <w:bottom w:val="single" w:sz="2" w:space="0" w:color="auto"/>
              <w:right w:val="single" w:sz="2" w:space="0" w:color="auto"/>
            </w:tcBorders>
          </w:tcPr>
          <w:p w14:paraId="112AA1C8" w14:textId="77777777" w:rsidR="00872AFE" w:rsidRPr="00711388" w:rsidRDefault="00872AFE" w:rsidP="00567869">
            <w:pPr>
              <w:pStyle w:val="NormalLeft"/>
              <w:rPr>
                <w:lang w:val="en-GB"/>
              </w:rPr>
            </w:pPr>
            <w:r w:rsidRPr="00711388">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2B8D23D1" w14:textId="77777777" w:rsidR="00872AFE" w:rsidRPr="00711388" w:rsidRDefault="00872AFE" w:rsidP="00567869">
            <w:pPr>
              <w:pStyle w:val="NormalLeft"/>
              <w:rPr>
                <w:lang w:val="en-GB"/>
              </w:rPr>
            </w:pPr>
            <w:r w:rsidRPr="00711388">
              <w:rPr>
                <w:lang w:val="en-GB"/>
              </w:rPr>
              <w:t>The maximum relates to all oil and gas offshore platforms insured by the insurance or reinsurance undertaking in respect of platform explosion in lines of business, as defined in Annex I to Delegated Regulation (EU) 2015/35:</w:t>
            </w:r>
          </w:p>
          <w:p w14:paraId="60A3CF35" w14:textId="77777777" w:rsidR="00872AFE" w:rsidRPr="00711388" w:rsidRDefault="00872AFE" w:rsidP="00567869">
            <w:pPr>
              <w:pStyle w:val="NormalLeft"/>
              <w:rPr>
                <w:lang w:val="en-GB"/>
              </w:rPr>
            </w:pPr>
          </w:p>
          <w:p w14:paraId="07510CA2"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including proportional reinsurance obligations; and</w:t>
            </w:r>
          </w:p>
          <w:p w14:paraId="4B5E574D" w14:textId="73537067" w:rsidR="00872AFE" w:rsidRPr="00711388" w:rsidRDefault="00872AFE" w:rsidP="0083381F">
            <w:pPr>
              <w:pStyle w:val="Tiret0"/>
              <w:numPr>
                <w:ilvl w:val="0"/>
                <w:numId w:val="3"/>
              </w:numPr>
              <w:ind w:left="851" w:hanging="851"/>
              <w:rPr>
                <w:lang w:val="en-GB"/>
              </w:rPr>
            </w:pPr>
            <w:r w:rsidRPr="00711388">
              <w:rPr>
                <w:lang w:val="en-GB"/>
              </w:rPr>
              <w:t>Non</w:t>
            </w:r>
            <w:r w:rsidR="00711388" w:rsidRPr="00711388">
              <w:rPr>
                <w:lang w:val="en-GB"/>
              </w:rPr>
              <w:t>-</w:t>
            </w:r>
            <w:r w:rsidRPr="00711388">
              <w:rPr>
                <w:lang w:val="en-GB"/>
              </w:rPr>
              <w:t>proportional marine, aviation and transport reinsurance.</w:t>
            </w:r>
          </w:p>
          <w:p w14:paraId="7D480481" w14:textId="77777777" w:rsidR="00872AFE" w:rsidRPr="00711388" w:rsidRDefault="00872AFE" w:rsidP="00567869">
            <w:pPr>
              <w:pStyle w:val="NormalLeft"/>
              <w:rPr>
                <w:lang w:val="en-GB"/>
              </w:rPr>
            </w:pPr>
            <w:r w:rsidRPr="00711388">
              <w:rPr>
                <w:lang w:val="en-GB"/>
              </w:rPr>
              <w:t xml:space="preserve">The amount per type of cover is equal to the sum insured for the specific type of cover accepted by the insurance or reinsurance </w:t>
            </w:r>
            <w:r w:rsidRPr="00711388">
              <w:rPr>
                <w:lang w:val="en-GB"/>
              </w:rPr>
              <w:lastRenderedPageBreak/>
              <w:t>undertaking in relation to the selected platform.</w:t>
            </w:r>
          </w:p>
        </w:tc>
      </w:tr>
      <w:tr w:rsidR="00872AFE" w:rsidRPr="00711388" w14:paraId="205EA509" w14:textId="77777777" w:rsidTr="00567869">
        <w:tc>
          <w:tcPr>
            <w:tcW w:w="2507" w:type="dxa"/>
            <w:tcBorders>
              <w:top w:val="single" w:sz="2" w:space="0" w:color="auto"/>
              <w:left w:val="single" w:sz="2" w:space="0" w:color="auto"/>
              <w:bottom w:val="single" w:sz="2" w:space="0" w:color="auto"/>
              <w:right w:val="single" w:sz="2" w:space="0" w:color="auto"/>
            </w:tcBorders>
          </w:tcPr>
          <w:p w14:paraId="44929E07" w14:textId="77777777" w:rsidR="00872AFE" w:rsidRPr="00711388" w:rsidRDefault="00872AFE" w:rsidP="00567869">
            <w:pPr>
              <w:pStyle w:val="NormalLeft"/>
              <w:rPr>
                <w:lang w:val="en-GB"/>
              </w:rPr>
            </w:pPr>
            <w:r w:rsidRPr="00711388">
              <w:rPr>
                <w:lang w:val="en-GB"/>
              </w:rPr>
              <w:lastRenderedPageBreak/>
              <w:t>C0710/R2300</w:t>
            </w:r>
          </w:p>
        </w:tc>
        <w:tc>
          <w:tcPr>
            <w:tcW w:w="2136" w:type="dxa"/>
            <w:tcBorders>
              <w:top w:val="single" w:sz="2" w:space="0" w:color="auto"/>
              <w:left w:val="single" w:sz="2" w:space="0" w:color="auto"/>
              <w:bottom w:val="single" w:sz="2" w:space="0" w:color="auto"/>
              <w:right w:val="single" w:sz="2" w:space="0" w:color="auto"/>
            </w:tcBorders>
          </w:tcPr>
          <w:p w14:paraId="47C544D0" w14:textId="77777777" w:rsidR="00872AFE" w:rsidRPr="00711388" w:rsidRDefault="00872AFE" w:rsidP="00567869">
            <w:pPr>
              <w:pStyle w:val="NormalLeft"/>
              <w:rPr>
                <w:lang w:val="en-GB"/>
              </w:rPr>
            </w:pPr>
            <w:r w:rsidRPr="00711388">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75EDCA55" w14:textId="77777777" w:rsidR="00872AFE" w:rsidRPr="00711388" w:rsidRDefault="00872AFE" w:rsidP="00567869">
            <w:pPr>
              <w:pStyle w:val="NormalLeft"/>
              <w:rPr>
                <w:lang w:val="en-GB"/>
              </w:rPr>
            </w:pPr>
            <w:r w:rsidRPr="00711388">
              <w:rPr>
                <w:lang w:val="en-GB"/>
              </w:rPr>
              <w:t>This is the total capital requirement before risk mitigation for risks arising from Marine Platform Explosion.</w:t>
            </w:r>
          </w:p>
          <w:p w14:paraId="3E7818DD" w14:textId="77777777" w:rsidR="00872AFE" w:rsidRPr="00711388" w:rsidRDefault="00872AFE" w:rsidP="00567869">
            <w:pPr>
              <w:pStyle w:val="NormalLeft"/>
              <w:rPr>
                <w:lang w:val="en-GB"/>
              </w:rPr>
            </w:pPr>
          </w:p>
        </w:tc>
      </w:tr>
      <w:tr w:rsidR="00872AFE" w:rsidRPr="00711388" w14:paraId="58FDD47A" w14:textId="77777777" w:rsidTr="00567869">
        <w:tc>
          <w:tcPr>
            <w:tcW w:w="2507" w:type="dxa"/>
            <w:tcBorders>
              <w:top w:val="single" w:sz="2" w:space="0" w:color="auto"/>
              <w:left w:val="single" w:sz="2" w:space="0" w:color="auto"/>
              <w:bottom w:val="single" w:sz="2" w:space="0" w:color="auto"/>
              <w:right w:val="single" w:sz="2" w:space="0" w:color="auto"/>
            </w:tcBorders>
          </w:tcPr>
          <w:p w14:paraId="69EE206F" w14:textId="77777777" w:rsidR="00872AFE" w:rsidRPr="00711388" w:rsidRDefault="00872AFE" w:rsidP="00567869">
            <w:pPr>
              <w:pStyle w:val="NormalLeft"/>
              <w:rPr>
                <w:lang w:val="en-GB"/>
              </w:rPr>
            </w:pPr>
            <w:r w:rsidRPr="00711388">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6F5F3E2E" w14:textId="77777777" w:rsidR="00872AFE" w:rsidRPr="00711388" w:rsidRDefault="00872AFE" w:rsidP="00567869">
            <w:pPr>
              <w:pStyle w:val="NormalLeft"/>
              <w:rPr>
                <w:lang w:val="en-GB"/>
              </w:rPr>
            </w:pPr>
            <w:r w:rsidRPr="00711388">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33E14E37" w14:textId="77777777" w:rsidR="00872AFE" w:rsidRPr="00711388" w:rsidRDefault="00872AFE" w:rsidP="00567869">
            <w:pPr>
              <w:pStyle w:val="NormalLeft"/>
              <w:rPr>
                <w:lang w:val="en-GB"/>
              </w:rPr>
            </w:pPr>
            <w:r w:rsidRPr="00711388">
              <w:rPr>
                <w:lang w:val="en-GB"/>
              </w:rPr>
              <w:t>The estimated risk mitigation effect of the undertaking's specific reinsurance contracts and special purpose vehicles relating to risks arising from Marine Platform Explosion, excluding the estimated reinstatement premiums.</w:t>
            </w:r>
          </w:p>
          <w:p w14:paraId="65827636" w14:textId="77777777" w:rsidR="00872AFE" w:rsidRPr="00711388" w:rsidRDefault="00872AFE" w:rsidP="00567869">
            <w:pPr>
              <w:pStyle w:val="NormalLeft"/>
              <w:rPr>
                <w:lang w:val="en-GB"/>
              </w:rPr>
            </w:pPr>
          </w:p>
        </w:tc>
      </w:tr>
      <w:tr w:rsidR="00872AFE" w:rsidRPr="00711388" w14:paraId="4DF8730D" w14:textId="77777777" w:rsidTr="00567869">
        <w:tc>
          <w:tcPr>
            <w:tcW w:w="2507" w:type="dxa"/>
            <w:tcBorders>
              <w:top w:val="single" w:sz="2" w:space="0" w:color="auto"/>
              <w:left w:val="single" w:sz="2" w:space="0" w:color="auto"/>
              <w:bottom w:val="single" w:sz="2" w:space="0" w:color="auto"/>
              <w:right w:val="single" w:sz="2" w:space="0" w:color="auto"/>
            </w:tcBorders>
          </w:tcPr>
          <w:p w14:paraId="1CCD2483" w14:textId="77777777" w:rsidR="00872AFE" w:rsidRPr="00711388" w:rsidRDefault="00872AFE" w:rsidP="00567869">
            <w:pPr>
              <w:pStyle w:val="NormalLeft"/>
              <w:rPr>
                <w:lang w:val="en-GB"/>
              </w:rPr>
            </w:pPr>
            <w:r w:rsidRPr="00711388">
              <w:rPr>
                <w:lang w:val="en-GB"/>
              </w:rPr>
              <w:t>C0730/R2300</w:t>
            </w:r>
          </w:p>
        </w:tc>
        <w:tc>
          <w:tcPr>
            <w:tcW w:w="2136" w:type="dxa"/>
            <w:tcBorders>
              <w:top w:val="single" w:sz="2" w:space="0" w:color="auto"/>
              <w:left w:val="single" w:sz="2" w:space="0" w:color="auto"/>
              <w:bottom w:val="single" w:sz="2" w:space="0" w:color="auto"/>
              <w:right w:val="single" w:sz="2" w:space="0" w:color="auto"/>
            </w:tcBorders>
          </w:tcPr>
          <w:p w14:paraId="04FE876A" w14:textId="77777777" w:rsidR="00872AFE" w:rsidRPr="00711388" w:rsidRDefault="00872AFE" w:rsidP="00567869">
            <w:pPr>
              <w:pStyle w:val="NormalLeft"/>
              <w:rPr>
                <w:lang w:val="en-GB"/>
              </w:rPr>
            </w:pPr>
            <w:r w:rsidRPr="00711388">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39DAE79" w14:textId="77777777" w:rsidR="00872AFE" w:rsidRPr="00711388" w:rsidRDefault="00872AFE" w:rsidP="00567869">
            <w:pPr>
              <w:pStyle w:val="NormalLeft"/>
              <w:rPr>
                <w:lang w:val="en-GB"/>
              </w:rPr>
            </w:pPr>
            <w:r w:rsidRPr="00711388">
              <w:rPr>
                <w:lang w:val="en-GB"/>
              </w:rPr>
              <w:t>The estimated reinstatement premiums as a result of the undertaking's specific reinsurance contracts and special purpose vehicles relating to risks arising from Marine Platform Explosion.</w:t>
            </w:r>
          </w:p>
          <w:p w14:paraId="433B1DF1" w14:textId="77777777" w:rsidR="00872AFE" w:rsidRPr="00711388" w:rsidRDefault="00872AFE" w:rsidP="00567869">
            <w:pPr>
              <w:pStyle w:val="NormalLeft"/>
              <w:rPr>
                <w:lang w:val="en-GB"/>
              </w:rPr>
            </w:pPr>
          </w:p>
        </w:tc>
      </w:tr>
      <w:tr w:rsidR="00872AFE" w:rsidRPr="00711388" w14:paraId="5B91BC3C" w14:textId="77777777" w:rsidTr="00567869">
        <w:tc>
          <w:tcPr>
            <w:tcW w:w="2507" w:type="dxa"/>
            <w:tcBorders>
              <w:top w:val="single" w:sz="2" w:space="0" w:color="auto"/>
              <w:left w:val="single" w:sz="2" w:space="0" w:color="auto"/>
              <w:bottom w:val="single" w:sz="2" w:space="0" w:color="auto"/>
              <w:right w:val="single" w:sz="2" w:space="0" w:color="auto"/>
            </w:tcBorders>
          </w:tcPr>
          <w:p w14:paraId="4F62A505" w14:textId="77777777" w:rsidR="00872AFE" w:rsidRPr="00711388" w:rsidRDefault="00872AFE" w:rsidP="00567869">
            <w:pPr>
              <w:pStyle w:val="NormalLeft"/>
              <w:rPr>
                <w:lang w:val="en-GB"/>
              </w:rPr>
            </w:pPr>
            <w:r w:rsidRPr="00711388">
              <w:rPr>
                <w:lang w:val="en-GB"/>
              </w:rPr>
              <w:t>C0740/R2300</w:t>
            </w:r>
          </w:p>
        </w:tc>
        <w:tc>
          <w:tcPr>
            <w:tcW w:w="2136" w:type="dxa"/>
            <w:tcBorders>
              <w:top w:val="single" w:sz="2" w:space="0" w:color="auto"/>
              <w:left w:val="single" w:sz="2" w:space="0" w:color="auto"/>
              <w:bottom w:val="single" w:sz="2" w:space="0" w:color="auto"/>
              <w:right w:val="single" w:sz="2" w:space="0" w:color="auto"/>
            </w:tcBorders>
          </w:tcPr>
          <w:p w14:paraId="16618EDB" w14:textId="77777777" w:rsidR="00872AFE" w:rsidRPr="00711388" w:rsidRDefault="00872AFE" w:rsidP="00567869">
            <w:pPr>
              <w:pStyle w:val="NormalLeft"/>
              <w:rPr>
                <w:lang w:val="en-GB"/>
              </w:rPr>
            </w:pPr>
            <w:r w:rsidRPr="00711388">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37B21976" w14:textId="77777777" w:rsidR="00872AFE" w:rsidRPr="00711388" w:rsidRDefault="00872AFE" w:rsidP="00567869">
            <w:pPr>
              <w:pStyle w:val="NormalLeft"/>
              <w:rPr>
                <w:lang w:val="en-GB"/>
              </w:rPr>
            </w:pPr>
            <w:r w:rsidRPr="00711388">
              <w:rPr>
                <w:lang w:val="en-GB"/>
              </w:rPr>
              <w:t>Capital requirement, after the deduction of the risk mitigating effect of the undertaking's specific retrocession contracts and special purpose vehicles, relating to risks arising from Marine Platform Explosion.</w:t>
            </w:r>
          </w:p>
          <w:p w14:paraId="46879CA8" w14:textId="77777777" w:rsidR="00872AFE" w:rsidRPr="00711388" w:rsidRDefault="00872AFE" w:rsidP="00567869">
            <w:pPr>
              <w:pStyle w:val="NormalLeft"/>
              <w:rPr>
                <w:lang w:val="en-GB"/>
              </w:rPr>
            </w:pPr>
          </w:p>
        </w:tc>
      </w:tr>
      <w:tr w:rsidR="00872AFE" w:rsidRPr="00711388" w14:paraId="30D888CA" w14:textId="77777777" w:rsidTr="00567869">
        <w:tc>
          <w:tcPr>
            <w:tcW w:w="2507" w:type="dxa"/>
            <w:tcBorders>
              <w:top w:val="single" w:sz="2" w:space="0" w:color="auto"/>
              <w:left w:val="single" w:sz="2" w:space="0" w:color="auto"/>
              <w:bottom w:val="single" w:sz="2" w:space="0" w:color="auto"/>
              <w:right w:val="single" w:sz="2" w:space="0" w:color="auto"/>
            </w:tcBorders>
          </w:tcPr>
          <w:p w14:paraId="00EF3686" w14:textId="77777777" w:rsidR="00872AFE" w:rsidRPr="00711388" w:rsidRDefault="00872AFE" w:rsidP="00567869">
            <w:pPr>
              <w:pStyle w:val="NormalLeft"/>
              <w:rPr>
                <w:lang w:val="en-GB"/>
              </w:rPr>
            </w:pPr>
            <w:r w:rsidRPr="00711388">
              <w:rPr>
                <w:lang w:val="en-GB"/>
              </w:rPr>
              <w:t>C0750/R2300</w:t>
            </w:r>
          </w:p>
        </w:tc>
        <w:tc>
          <w:tcPr>
            <w:tcW w:w="2136" w:type="dxa"/>
            <w:tcBorders>
              <w:top w:val="single" w:sz="2" w:space="0" w:color="auto"/>
              <w:left w:val="single" w:sz="2" w:space="0" w:color="auto"/>
              <w:bottom w:val="single" w:sz="2" w:space="0" w:color="auto"/>
              <w:right w:val="single" w:sz="2" w:space="0" w:color="auto"/>
            </w:tcBorders>
          </w:tcPr>
          <w:p w14:paraId="740B554B" w14:textId="77777777" w:rsidR="00872AFE" w:rsidRPr="00711388" w:rsidRDefault="00872AFE" w:rsidP="00567869">
            <w:pPr>
              <w:pStyle w:val="NormalLeft"/>
              <w:rPr>
                <w:lang w:val="en-GB"/>
              </w:rPr>
            </w:pPr>
            <w:r w:rsidRPr="00711388">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71D41B4D" w14:textId="77777777" w:rsidR="00872AFE" w:rsidRPr="00711388" w:rsidRDefault="00872AFE" w:rsidP="00567869">
            <w:pPr>
              <w:pStyle w:val="NormalLeft"/>
              <w:rPr>
                <w:lang w:val="en-GB"/>
              </w:rPr>
            </w:pPr>
            <w:r w:rsidRPr="00711388">
              <w:rPr>
                <w:lang w:val="en-GB"/>
              </w:rPr>
              <w:t>Name of the corresponding platform.</w:t>
            </w:r>
          </w:p>
          <w:p w14:paraId="7128447E" w14:textId="77777777" w:rsidR="00872AFE" w:rsidRPr="00711388" w:rsidRDefault="00872AFE" w:rsidP="00567869">
            <w:pPr>
              <w:pStyle w:val="NormalLeft"/>
              <w:rPr>
                <w:lang w:val="en-GB"/>
              </w:rPr>
            </w:pPr>
          </w:p>
        </w:tc>
      </w:tr>
      <w:tr w:rsidR="00BA3B3A" w:rsidRPr="00711388" w14:paraId="467C54CD" w14:textId="77777777" w:rsidTr="00EE4C98">
        <w:tc>
          <w:tcPr>
            <w:tcW w:w="9286" w:type="dxa"/>
            <w:gridSpan w:val="3"/>
            <w:tcBorders>
              <w:top w:val="single" w:sz="2" w:space="0" w:color="auto"/>
              <w:left w:val="single" w:sz="2" w:space="0" w:color="auto"/>
              <w:bottom w:val="single" w:sz="2" w:space="0" w:color="auto"/>
              <w:right w:val="single" w:sz="2" w:space="0" w:color="auto"/>
            </w:tcBorders>
          </w:tcPr>
          <w:p w14:paraId="7E70BFD5" w14:textId="0ADD148E" w:rsidR="00BA3B3A" w:rsidRPr="00711388" w:rsidRDefault="00BA3B3A">
            <w:pPr>
              <w:pStyle w:val="NormalCentered"/>
              <w:jc w:val="left"/>
              <w:rPr>
                <w:lang w:val="en-GB"/>
              </w:rPr>
              <w:pPrChange w:id="7233" w:author="Author">
                <w:pPr>
                  <w:pStyle w:val="NormalCentered"/>
                </w:pPr>
              </w:pPrChange>
            </w:pPr>
            <w:r w:rsidRPr="00711388">
              <w:rPr>
                <w:i/>
                <w:iCs/>
                <w:lang w:val="en-GB"/>
              </w:rPr>
              <w:t>Number of vessels</w:t>
            </w:r>
          </w:p>
        </w:tc>
      </w:tr>
      <w:tr w:rsidR="00872AFE" w:rsidRPr="00711388" w14:paraId="2CD580EC" w14:textId="77777777" w:rsidTr="00567869">
        <w:tc>
          <w:tcPr>
            <w:tcW w:w="2507" w:type="dxa"/>
            <w:tcBorders>
              <w:top w:val="single" w:sz="2" w:space="0" w:color="auto"/>
              <w:left w:val="single" w:sz="2" w:space="0" w:color="auto"/>
              <w:bottom w:val="single" w:sz="2" w:space="0" w:color="auto"/>
              <w:right w:val="single" w:sz="2" w:space="0" w:color="auto"/>
            </w:tcBorders>
          </w:tcPr>
          <w:p w14:paraId="2ACE1138" w14:textId="752552B4" w:rsidR="00872AFE" w:rsidRPr="00711388" w:rsidRDefault="00872AFE" w:rsidP="00567869">
            <w:pPr>
              <w:pStyle w:val="NormalLeft"/>
              <w:rPr>
                <w:lang w:val="en-GB"/>
              </w:rPr>
            </w:pPr>
            <w:r w:rsidRPr="00711388">
              <w:rPr>
                <w:lang w:val="en-GB"/>
              </w:rPr>
              <w:t>C0781/R2421</w:t>
            </w:r>
            <w:del w:id="7234" w:author="Author">
              <w:r w:rsidRPr="00711388" w:rsidDel="003323F0">
                <w:rPr>
                  <w:lang w:val="en-GB"/>
                </w:rPr>
                <w:delText xml:space="preserve">  </w:delText>
              </w:r>
            </w:del>
          </w:p>
        </w:tc>
        <w:tc>
          <w:tcPr>
            <w:tcW w:w="2136" w:type="dxa"/>
            <w:tcBorders>
              <w:top w:val="single" w:sz="2" w:space="0" w:color="auto"/>
              <w:left w:val="single" w:sz="2" w:space="0" w:color="auto"/>
              <w:bottom w:val="single" w:sz="2" w:space="0" w:color="auto"/>
              <w:right w:val="single" w:sz="2" w:space="0" w:color="auto"/>
            </w:tcBorders>
          </w:tcPr>
          <w:p w14:paraId="3E775587" w14:textId="7BDECA14" w:rsidR="00872AFE" w:rsidRPr="00711388" w:rsidRDefault="00872AFE" w:rsidP="00567869">
            <w:pPr>
              <w:pStyle w:val="NormalLeft"/>
              <w:rPr>
                <w:lang w:val="en-GB"/>
              </w:rPr>
            </w:pPr>
            <w:r w:rsidRPr="00711388">
              <w:rPr>
                <w:lang w:val="en-GB"/>
              </w:rPr>
              <w:t>Number of vessels below the threshold of EUR 250k</w:t>
            </w:r>
            <w:del w:id="7235" w:author="Author">
              <w:r w:rsidRPr="00711388" w:rsidDel="003323F0">
                <w:rPr>
                  <w:lang w:val="en-GB"/>
                </w:rPr>
                <w:delText xml:space="preserve">  </w:delText>
              </w:r>
            </w:del>
            <w:ins w:id="7236" w:author="Author">
              <w:r w:rsidR="003323F0">
                <w:rPr>
                  <w:lang w:val="en-GB"/>
                </w:rPr>
                <w:t xml:space="preserve"> </w:t>
              </w:r>
            </w:ins>
          </w:p>
        </w:tc>
        <w:tc>
          <w:tcPr>
            <w:tcW w:w="4643" w:type="dxa"/>
            <w:tcBorders>
              <w:top w:val="single" w:sz="2" w:space="0" w:color="auto"/>
              <w:left w:val="single" w:sz="2" w:space="0" w:color="auto"/>
              <w:bottom w:val="single" w:sz="2" w:space="0" w:color="auto"/>
              <w:right w:val="single" w:sz="2" w:space="0" w:color="auto"/>
            </w:tcBorders>
          </w:tcPr>
          <w:p w14:paraId="03190120" w14:textId="2CFB6E82" w:rsidR="00872AFE" w:rsidRPr="00711388" w:rsidRDefault="00872AFE" w:rsidP="00567869">
            <w:pPr>
              <w:pStyle w:val="NormalLeft"/>
              <w:rPr>
                <w:lang w:val="en-GB"/>
              </w:rPr>
            </w:pPr>
            <w:r w:rsidRPr="00711388">
              <w:rPr>
                <w:lang w:val="en-GB"/>
              </w:rPr>
              <w:t>This is the number of vessels below the threshold of EUR 250k</w:t>
            </w:r>
            <w:del w:id="7237" w:author="Author">
              <w:r w:rsidRPr="00711388" w:rsidDel="003323F0">
                <w:rPr>
                  <w:lang w:val="en-GB"/>
                </w:rPr>
                <w:delText xml:space="preserve">  </w:delText>
              </w:r>
            </w:del>
            <w:ins w:id="7238" w:author="Author">
              <w:r w:rsidR="003323F0">
                <w:rPr>
                  <w:lang w:val="en-GB"/>
                </w:rPr>
                <w:t xml:space="preserve"> </w:t>
              </w:r>
            </w:ins>
          </w:p>
          <w:p w14:paraId="714CDD5F" w14:textId="77777777" w:rsidR="00872AFE" w:rsidRPr="00711388" w:rsidRDefault="00872AFE" w:rsidP="00567869">
            <w:pPr>
              <w:pStyle w:val="NormalLeft"/>
              <w:rPr>
                <w:lang w:val="en-GB"/>
              </w:rPr>
            </w:pPr>
          </w:p>
        </w:tc>
      </w:tr>
      <w:tr w:rsidR="00BA3B3A" w:rsidRPr="00711388" w14:paraId="2A2170CF" w14:textId="77777777" w:rsidTr="00780F4A">
        <w:tc>
          <w:tcPr>
            <w:tcW w:w="9286" w:type="dxa"/>
            <w:gridSpan w:val="3"/>
            <w:tcBorders>
              <w:top w:val="single" w:sz="2" w:space="0" w:color="auto"/>
              <w:left w:val="single" w:sz="2" w:space="0" w:color="auto"/>
              <w:bottom w:val="single" w:sz="2" w:space="0" w:color="auto"/>
              <w:right w:val="single" w:sz="2" w:space="0" w:color="auto"/>
            </w:tcBorders>
          </w:tcPr>
          <w:p w14:paraId="3C01BFA2" w14:textId="1FA20E77" w:rsidR="00BA3B3A" w:rsidRPr="00711388" w:rsidRDefault="00BA3B3A">
            <w:pPr>
              <w:pStyle w:val="NormalCentered"/>
              <w:jc w:val="left"/>
              <w:rPr>
                <w:lang w:val="en-GB"/>
              </w:rPr>
              <w:pPrChange w:id="7239" w:author="Author">
                <w:pPr>
                  <w:pStyle w:val="NormalCentered"/>
                </w:pPr>
              </w:pPrChange>
            </w:pPr>
            <w:r w:rsidRPr="00711388">
              <w:rPr>
                <w:i/>
                <w:iCs/>
                <w:lang w:val="en-GB"/>
              </w:rPr>
              <w:t>Man-made catastrophe risk - Marine</w:t>
            </w:r>
          </w:p>
        </w:tc>
      </w:tr>
      <w:tr w:rsidR="00872AFE" w:rsidRPr="00711388" w14:paraId="29BCFF85" w14:textId="77777777" w:rsidTr="00567869">
        <w:tc>
          <w:tcPr>
            <w:tcW w:w="2507" w:type="dxa"/>
            <w:tcBorders>
              <w:top w:val="single" w:sz="2" w:space="0" w:color="auto"/>
              <w:left w:val="single" w:sz="2" w:space="0" w:color="auto"/>
              <w:bottom w:val="single" w:sz="2" w:space="0" w:color="auto"/>
              <w:right w:val="single" w:sz="2" w:space="0" w:color="auto"/>
            </w:tcBorders>
          </w:tcPr>
          <w:p w14:paraId="5FF18F90" w14:textId="77777777" w:rsidR="00872AFE" w:rsidRPr="00711388" w:rsidRDefault="00872AFE" w:rsidP="00567869">
            <w:pPr>
              <w:pStyle w:val="NormalLeft"/>
              <w:rPr>
                <w:lang w:val="en-GB"/>
              </w:rPr>
            </w:pPr>
            <w:r w:rsidRPr="00711388">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511D6366" w14:textId="083B07B5" w:rsidR="00872AFE" w:rsidRPr="00711388" w:rsidRDefault="00872AFE" w:rsidP="00567869">
            <w:pPr>
              <w:pStyle w:val="NormalLeft"/>
              <w:rPr>
                <w:lang w:val="en-GB"/>
              </w:rPr>
            </w:pPr>
            <w:r w:rsidRPr="00711388">
              <w:rPr>
                <w:lang w:val="en-GB"/>
              </w:rPr>
              <w:t xml:space="preserve">Catastrophe Risk Charge Marine before risk mitigation </w:t>
            </w:r>
            <w:r w:rsidR="00845F43" w:rsidRPr="00711388">
              <w:rPr>
                <w:lang w:val="en-GB"/>
              </w:rPr>
              <w:t>-</w:t>
            </w:r>
            <w:r w:rsidRPr="00711388">
              <w:rPr>
                <w:lang w:val="en-GB"/>
              </w:rPr>
              <w:t xml:space="preserve"> Total </w:t>
            </w:r>
            <w:r w:rsidRPr="00711388">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6F7B22F5" w14:textId="77777777" w:rsidR="00872AFE" w:rsidRPr="00711388" w:rsidRDefault="00872AFE" w:rsidP="00567869">
            <w:pPr>
              <w:pStyle w:val="NormalLeft"/>
              <w:rPr>
                <w:lang w:val="en-GB"/>
              </w:rPr>
            </w:pPr>
            <w:r w:rsidRPr="00711388">
              <w:rPr>
                <w:lang w:val="en-GB"/>
              </w:rPr>
              <w:lastRenderedPageBreak/>
              <w:t>This is the total capital requirement before risk mitigation, before diversification effect between types of events, for marine risks.</w:t>
            </w:r>
          </w:p>
          <w:p w14:paraId="61F90837" w14:textId="77777777" w:rsidR="00872AFE" w:rsidRPr="00711388" w:rsidRDefault="00872AFE" w:rsidP="00567869">
            <w:pPr>
              <w:pStyle w:val="NormalLeft"/>
              <w:rPr>
                <w:lang w:val="en-GB"/>
              </w:rPr>
            </w:pPr>
          </w:p>
        </w:tc>
      </w:tr>
      <w:tr w:rsidR="00872AFE" w:rsidRPr="00711388" w14:paraId="5E55F6DE" w14:textId="77777777" w:rsidTr="00567869">
        <w:tc>
          <w:tcPr>
            <w:tcW w:w="2507" w:type="dxa"/>
            <w:tcBorders>
              <w:top w:val="single" w:sz="2" w:space="0" w:color="auto"/>
              <w:left w:val="single" w:sz="2" w:space="0" w:color="auto"/>
              <w:bottom w:val="single" w:sz="2" w:space="0" w:color="auto"/>
              <w:right w:val="single" w:sz="2" w:space="0" w:color="auto"/>
            </w:tcBorders>
          </w:tcPr>
          <w:p w14:paraId="52A36D7A" w14:textId="77777777" w:rsidR="00872AFE" w:rsidRPr="00711388" w:rsidRDefault="00872AFE" w:rsidP="00567869">
            <w:pPr>
              <w:pStyle w:val="NormalLeft"/>
              <w:rPr>
                <w:lang w:val="en-GB"/>
              </w:rPr>
            </w:pPr>
            <w:r w:rsidRPr="00711388">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62ABCB31" w14:textId="2391240F" w:rsidR="00872AFE" w:rsidRPr="00711388" w:rsidRDefault="00872AFE" w:rsidP="00567869">
            <w:pPr>
              <w:pStyle w:val="NormalLeft"/>
              <w:rPr>
                <w:lang w:val="en-GB"/>
              </w:rPr>
            </w:pPr>
            <w:r w:rsidRPr="00711388">
              <w:rPr>
                <w:lang w:val="en-GB"/>
              </w:rPr>
              <w:t xml:space="preserve">Catastrophe Risk Charge Marine before risk mitigation </w:t>
            </w:r>
            <w:r w:rsidR="00845F43" w:rsidRPr="00711388">
              <w:rPr>
                <w:lang w:val="en-GB"/>
              </w:rPr>
              <w:t>-</w:t>
            </w:r>
            <w:r w:rsidRPr="00711388">
              <w:rPr>
                <w:lang w:val="en-GB"/>
              </w:rPr>
              <w:t xml:space="preserve">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39F09E3" w14:textId="77777777"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type of events for marine risks.</w:t>
            </w:r>
          </w:p>
          <w:p w14:paraId="374B49AB" w14:textId="77777777" w:rsidR="00872AFE" w:rsidRPr="00711388" w:rsidRDefault="00872AFE" w:rsidP="00567869">
            <w:pPr>
              <w:pStyle w:val="NormalLeft"/>
              <w:rPr>
                <w:lang w:val="en-GB"/>
              </w:rPr>
            </w:pPr>
          </w:p>
        </w:tc>
      </w:tr>
      <w:tr w:rsidR="00872AFE" w:rsidRPr="00711388" w14:paraId="10456CDB" w14:textId="77777777" w:rsidTr="00567869">
        <w:tc>
          <w:tcPr>
            <w:tcW w:w="2507" w:type="dxa"/>
            <w:tcBorders>
              <w:top w:val="single" w:sz="2" w:space="0" w:color="auto"/>
              <w:left w:val="single" w:sz="2" w:space="0" w:color="auto"/>
              <w:bottom w:val="single" w:sz="2" w:space="0" w:color="auto"/>
              <w:right w:val="single" w:sz="2" w:space="0" w:color="auto"/>
            </w:tcBorders>
          </w:tcPr>
          <w:p w14:paraId="22EC8302" w14:textId="77777777" w:rsidR="00872AFE" w:rsidRPr="00711388" w:rsidRDefault="00872AFE" w:rsidP="00567869">
            <w:pPr>
              <w:pStyle w:val="NormalLeft"/>
              <w:rPr>
                <w:lang w:val="en-GB"/>
              </w:rPr>
            </w:pPr>
            <w:r w:rsidRPr="00711388">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666AADD4" w14:textId="1A5269E8" w:rsidR="00872AFE" w:rsidRPr="00711388" w:rsidRDefault="00872AFE" w:rsidP="00567869">
            <w:pPr>
              <w:pStyle w:val="NormalLeft"/>
              <w:rPr>
                <w:lang w:val="en-GB"/>
              </w:rPr>
            </w:pPr>
            <w:r w:rsidRPr="00711388">
              <w:rPr>
                <w:lang w:val="en-GB"/>
              </w:rPr>
              <w:t xml:space="preserve">Catastrophe Risk Charge Marine before risk mitigation </w:t>
            </w:r>
            <w:r w:rsidR="00845F43" w:rsidRPr="00711388">
              <w:rPr>
                <w:lang w:val="en-GB"/>
              </w:rPr>
              <w:t>-</w:t>
            </w:r>
            <w:r w:rsidRPr="00711388">
              <w:rPr>
                <w:lang w:val="en-GB"/>
              </w:rPr>
              <w:t xml:space="preserve"> Total after diversification</w:t>
            </w:r>
          </w:p>
        </w:tc>
        <w:tc>
          <w:tcPr>
            <w:tcW w:w="4643" w:type="dxa"/>
            <w:tcBorders>
              <w:top w:val="single" w:sz="2" w:space="0" w:color="auto"/>
              <w:left w:val="single" w:sz="2" w:space="0" w:color="auto"/>
              <w:bottom w:val="single" w:sz="2" w:space="0" w:color="auto"/>
              <w:right w:val="single" w:sz="2" w:space="0" w:color="auto"/>
            </w:tcBorders>
          </w:tcPr>
          <w:p w14:paraId="259B9082" w14:textId="77777777" w:rsidR="00872AFE" w:rsidRPr="00711388" w:rsidRDefault="00872AFE" w:rsidP="00567869">
            <w:pPr>
              <w:pStyle w:val="NormalLeft"/>
              <w:rPr>
                <w:lang w:val="en-GB"/>
              </w:rPr>
            </w:pPr>
            <w:r w:rsidRPr="00711388">
              <w:rPr>
                <w:lang w:val="en-GB"/>
              </w:rPr>
              <w:t>This is the total capital requirement before risk mitigation, after diversification effect between the types of events, for marine risks.</w:t>
            </w:r>
          </w:p>
          <w:p w14:paraId="5C0393AE" w14:textId="77777777" w:rsidR="00872AFE" w:rsidRPr="00711388" w:rsidRDefault="00872AFE" w:rsidP="00567869">
            <w:pPr>
              <w:pStyle w:val="NormalLeft"/>
              <w:rPr>
                <w:lang w:val="en-GB"/>
              </w:rPr>
            </w:pPr>
          </w:p>
        </w:tc>
      </w:tr>
      <w:tr w:rsidR="00872AFE" w:rsidRPr="00711388" w14:paraId="6152D338" w14:textId="77777777" w:rsidTr="00567869">
        <w:tc>
          <w:tcPr>
            <w:tcW w:w="2507" w:type="dxa"/>
            <w:tcBorders>
              <w:top w:val="single" w:sz="2" w:space="0" w:color="auto"/>
              <w:left w:val="single" w:sz="2" w:space="0" w:color="auto"/>
              <w:bottom w:val="single" w:sz="2" w:space="0" w:color="auto"/>
              <w:right w:val="single" w:sz="2" w:space="0" w:color="auto"/>
            </w:tcBorders>
          </w:tcPr>
          <w:p w14:paraId="526DBD96" w14:textId="77777777" w:rsidR="00872AFE" w:rsidRPr="00711388" w:rsidRDefault="00872AFE" w:rsidP="00567869">
            <w:pPr>
              <w:pStyle w:val="NormalLeft"/>
              <w:rPr>
                <w:lang w:val="en-GB"/>
              </w:rPr>
            </w:pPr>
            <w:r w:rsidRPr="00711388">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570F0DE4" w14:textId="63312EC8" w:rsidR="00872AFE" w:rsidRPr="00711388" w:rsidRDefault="00872AFE" w:rsidP="00567869">
            <w:pPr>
              <w:pStyle w:val="NormalLeft"/>
              <w:rPr>
                <w:lang w:val="en-GB"/>
              </w:rPr>
            </w:pPr>
            <w:r w:rsidRPr="00711388">
              <w:rPr>
                <w:lang w:val="en-GB"/>
              </w:rPr>
              <w:t xml:space="preserve">Estimated Total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794BAF7" w14:textId="77777777" w:rsidR="00872AFE" w:rsidRPr="00711388" w:rsidRDefault="00872AFE" w:rsidP="00567869">
            <w:pPr>
              <w:pStyle w:val="NormalLeft"/>
              <w:rPr>
                <w:lang w:val="en-GB"/>
              </w:rPr>
            </w:pPr>
            <w:r w:rsidRPr="00711388">
              <w:rPr>
                <w:lang w:val="en-GB"/>
              </w:rPr>
              <w:t>This is the total risk mitigation effect, before diversification effect between types of events, of the undertaking's specific reinsurance contracts and special purpose vehicles arising from the marine risks.</w:t>
            </w:r>
          </w:p>
          <w:p w14:paraId="1FD59F73" w14:textId="77777777" w:rsidR="00872AFE" w:rsidRPr="00711388" w:rsidRDefault="00872AFE" w:rsidP="00567869">
            <w:pPr>
              <w:pStyle w:val="NormalLeft"/>
              <w:rPr>
                <w:lang w:val="en-GB"/>
              </w:rPr>
            </w:pPr>
          </w:p>
        </w:tc>
      </w:tr>
      <w:tr w:rsidR="00872AFE" w:rsidRPr="00711388" w14:paraId="4AC3B617" w14:textId="77777777" w:rsidTr="00567869">
        <w:tc>
          <w:tcPr>
            <w:tcW w:w="2507" w:type="dxa"/>
            <w:tcBorders>
              <w:top w:val="single" w:sz="2" w:space="0" w:color="auto"/>
              <w:left w:val="single" w:sz="2" w:space="0" w:color="auto"/>
              <w:bottom w:val="single" w:sz="2" w:space="0" w:color="auto"/>
              <w:right w:val="single" w:sz="2" w:space="0" w:color="auto"/>
            </w:tcBorders>
          </w:tcPr>
          <w:p w14:paraId="417E0062" w14:textId="77777777" w:rsidR="00872AFE" w:rsidRPr="00711388" w:rsidRDefault="00872AFE" w:rsidP="00567869">
            <w:pPr>
              <w:pStyle w:val="NormalLeft"/>
              <w:rPr>
                <w:lang w:val="en-GB"/>
              </w:rPr>
            </w:pPr>
            <w:r w:rsidRPr="00711388">
              <w:rPr>
                <w:lang w:val="en-GB"/>
              </w:rPr>
              <w:t>C0780/R2400</w:t>
            </w:r>
          </w:p>
        </w:tc>
        <w:tc>
          <w:tcPr>
            <w:tcW w:w="2136" w:type="dxa"/>
            <w:tcBorders>
              <w:top w:val="single" w:sz="2" w:space="0" w:color="auto"/>
              <w:left w:val="single" w:sz="2" w:space="0" w:color="auto"/>
              <w:bottom w:val="single" w:sz="2" w:space="0" w:color="auto"/>
              <w:right w:val="single" w:sz="2" w:space="0" w:color="auto"/>
            </w:tcBorders>
          </w:tcPr>
          <w:p w14:paraId="19E17ECE" w14:textId="58FFAFB4" w:rsidR="00872AFE" w:rsidRPr="00711388" w:rsidRDefault="00872AFE" w:rsidP="00567869">
            <w:pPr>
              <w:pStyle w:val="NormalLeft"/>
              <w:rPr>
                <w:lang w:val="en-GB"/>
              </w:rPr>
            </w:pPr>
            <w:r w:rsidRPr="00711388">
              <w:rPr>
                <w:lang w:val="en-GB"/>
              </w:rPr>
              <w:t xml:space="preserve">Catastrophe Risk Charge Marine after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ACA5815" w14:textId="77777777" w:rsidR="00872AFE" w:rsidRPr="00711388" w:rsidRDefault="00872AFE" w:rsidP="00567869">
            <w:pPr>
              <w:pStyle w:val="NormalLeft"/>
              <w:rPr>
                <w:lang w:val="en-GB"/>
              </w:rPr>
            </w:pPr>
            <w:r w:rsidRPr="00711388">
              <w:rPr>
                <w:lang w:val="en-GB"/>
              </w:rPr>
              <w:t>This is the total capital requirement after risk mitigation, before diversification effect between types of events, for marine risks.</w:t>
            </w:r>
          </w:p>
          <w:p w14:paraId="3FA2271F" w14:textId="77777777" w:rsidR="00872AFE" w:rsidRPr="00711388" w:rsidRDefault="00872AFE" w:rsidP="00567869">
            <w:pPr>
              <w:pStyle w:val="NormalLeft"/>
              <w:rPr>
                <w:lang w:val="en-GB"/>
              </w:rPr>
            </w:pPr>
          </w:p>
        </w:tc>
      </w:tr>
      <w:tr w:rsidR="00872AFE" w:rsidRPr="00711388" w14:paraId="3D01581B" w14:textId="77777777" w:rsidTr="00567869">
        <w:tc>
          <w:tcPr>
            <w:tcW w:w="2507" w:type="dxa"/>
            <w:tcBorders>
              <w:top w:val="single" w:sz="2" w:space="0" w:color="auto"/>
              <w:left w:val="single" w:sz="2" w:space="0" w:color="auto"/>
              <w:bottom w:val="single" w:sz="2" w:space="0" w:color="auto"/>
              <w:right w:val="single" w:sz="2" w:space="0" w:color="auto"/>
            </w:tcBorders>
          </w:tcPr>
          <w:p w14:paraId="512D646D" w14:textId="77777777" w:rsidR="00872AFE" w:rsidRPr="00711388" w:rsidRDefault="00872AFE" w:rsidP="00567869">
            <w:pPr>
              <w:pStyle w:val="NormalLeft"/>
              <w:rPr>
                <w:lang w:val="en-GB"/>
              </w:rPr>
            </w:pPr>
            <w:r w:rsidRPr="00711388">
              <w:rPr>
                <w:lang w:val="en-GB"/>
              </w:rPr>
              <w:t>C0780/R2410</w:t>
            </w:r>
          </w:p>
        </w:tc>
        <w:tc>
          <w:tcPr>
            <w:tcW w:w="2136" w:type="dxa"/>
            <w:tcBorders>
              <w:top w:val="single" w:sz="2" w:space="0" w:color="auto"/>
              <w:left w:val="single" w:sz="2" w:space="0" w:color="auto"/>
              <w:bottom w:val="single" w:sz="2" w:space="0" w:color="auto"/>
              <w:right w:val="single" w:sz="2" w:space="0" w:color="auto"/>
            </w:tcBorders>
          </w:tcPr>
          <w:p w14:paraId="55727BCB" w14:textId="178DBA36" w:rsidR="00872AFE" w:rsidRPr="00711388" w:rsidRDefault="00872AFE" w:rsidP="00567869">
            <w:pPr>
              <w:pStyle w:val="NormalLeft"/>
              <w:rPr>
                <w:lang w:val="en-GB"/>
              </w:rPr>
            </w:pPr>
            <w:r w:rsidRPr="00711388">
              <w:rPr>
                <w:lang w:val="en-GB"/>
              </w:rPr>
              <w:t xml:space="preserve">Catastrophe Risk Charge Marine after risk mitigation </w:t>
            </w:r>
            <w:r w:rsidR="00845F43" w:rsidRPr="00711388">
              <w:rPr>
                <w:lang w:val="en-GB"/>
              </w:rPr>
              <w:t>-</w:t>
            </w:r>
            <w:r w:rsidRPr="00711388">
              <w:rPr>
                <w:lang w:val="en-GB"/>
              </w:rPr>
              <w:t xml:space="preserve">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403FE8D" w14:textId="77777777" w:rsidR="00872AFE" w:rsidRPr="00711388" w:rsidRDefault="00872AFE" w:rsidP="00567869">
            <w:pPr>
              <w:pStyle w:val="NormalLeft"/>
              <w:rPr>
                <w:lang w:val="en-GB"/>
              </w:rPr>
            </w:pPr>
            <w:r w:rsidRPr="00711388">
              <w:rPr>
                <w:lang w:val="en-GB"/>
              </w:rPr>
              <w:t>Diversification effect arising from the aggregation of the total capital charges after risk mitigation relating to different type of events for marine risks.</w:t>
            </w:r>
          </w:p>
          <w:p w14:paraId="48493EF7" w14:textId="77777777" w:rsidR="00872AFE" w:rsidRPr="00711388" w:rsidRDefault="00872AFE" w:rsidP="00567869">
            <w:pPr>
              <w:pStyle w:val="NormalLeft"/>
              <w:rPr>
                <w:lang w:val="en-GB"/>
              </w:rPr>
            </w:pPr>
          </w:p>
        </w:tc>
      </w:tr>
      <w:tr w:rsidR="00872AFE" w:rsidRPr="00711388" w14:paraId="56E53E5A" w14:textId="77777777" w:rsidTr="00567869">
        <w:tc>
          <w:tcPr>
            <w:tcW w:w="2507" w:type="dxa"/>
            <w:tcBorders>
              <w:top w:val="single" w:sz="2" w:space="0" w:color="auto"/>
              <w:left w:val="single" w:sz="2" w:space="0" w:color="auto"/>
              <w:bottom w:val="single" w:sz="2" w:space="0" w:color="auto"/>
              <w:right w:val="single" w:sz="2" w:space="0" w:color="auto"/>
            </w:tcBorders>
          </w:tcPr>
          <w:p w14:paraId="779DDD7F" w14:textId="77777777" w:rsidR="00872AFE" w:rsidRPr="00711388" w:rsidRDefault="00872AFE" w:rsidP="00567869">
            <w:pPr>
              <w:pStyle w:val="NormalLeft"/>
              <w:rPr>
                <w:lang w:val="en-GB"/>
              </w:rPr>
            </w:pPr>
            <w:r w:rsidRPr="00711388">
              <w:rPr>
                <w:lang w:val="en-GB"/>
              </w:rPr>
              <w:t>C0780/R2420</w:t>
            </w:r>
          </w:p>
        </w:tc>
        <w:tc>
          <w:tcPr>
            <w:tcW w:w="2136" w:type="dxa"/>
            <w:tcBorders>
              <w:top w:val="single" w:sz="2" w:space="0" w:color="auto"/>
              <w:left w:val="single" w:sz="2" w:space="0" w:color="auto"/>
              <w:bottom w:val="single" w:sz="2" w:space="0" w:color="auto"/>
              <w:right w:val="single" w:sz="2" w:space="0" w:color="auto"/>
            </w:tcBorders>
          </w:tcPr>
          <w:p w14:paraId="7E473B3B" w14:textId="719ACDE2" w:rsidR="00872AFE" w:rsidRPr="00711388" w:rsidRDefault="00872AFE" w:rsidP="00567869">
            <w:pPr>
              <w:pStyle w:val="NormalLeft"/>
              <w:rPr>
                <w:lang w:val="en-GB"/>
              </w:rPr>
            </w:pPr>
            <w:r w:rsidRPr="00711388">
              <w:rPr>
                <w:lang w:val="en-GB"/>
              </w:rPr>
              <w:t xml:space="preserve">Catastrophe Risk Charge Marine after risk mitigation </w:t>
            </w:r>
            <w:r w:rsidR="00845F43" w:rsidRPr="00711388">
              <w:rPr>
                <w:lang w:val="en-GB"/>
              </w:rPr>
              <w:t>-</w:t>
            </w:r>
            <w:r w:rsidRPr="00711388">
              <w:rPr>
                <w:lang w:val="en-GB"/>
              </w:rPr>
              <w:t xml:space="preserve"> Total after diversification</w:t>
            </w:r>
          </w:p>
        </w:tc>
        <w:tc>
          <w:tcPr>
            <w:tcW w:w="4643" w:type="dxa"/>
            <w:tcBorders>
              <w:top w:val="single" w:sz="2" w:space="0" w:color="auto"/>
              <w:left w:val="single" w:sz="2" w:space="0" w:color="auto"/>
              <w:bottom w:val="single" w:sz="2" w:space="0" w:color="auto"/>
              <w:right w:val="single" w:sz="2" w:space="0" w:color="auto"/>
            </w:tcBorders>
          </w:tcPr>
          <w:p w14:paraId="0DB84E6F" w14:textId="77777777" w:rsidR="00872AFE" w:rsidRPr="00711388" w:rsidRDefault="00872AFE" w:rsidP="00567869">
            <w:pPr>
              <w:pStyle w:val="NormalLeft"/>
              <w:rPr>
                <w:lang w:val="en-GB"/>
              </w:rPr>
            </w:pPr>
            <w:r w:rsidRPr="00711388">
              <w:rPr>
                <w:lang w:val="en-GB"/>
              </w:rPr>
              <w:t>This is the total capital requirement after risk mitigation, after diversification effect between the types of events, for marine risks.</w:t>
            </w:r>
          </w:p>
          <w:p w14:paraId="72A59F82" w14:textId="77777777" w:rsidR="00872AFE" w:rsidRPr="00711388" w:rsidRDefault="00872AFE" w:rsidP="00567869">
            <w:pPr>
              <w:pStyle w:val="NormalLeft"/>
              <w:rPr>
                <w:lang w:val="en-GB"/>
              </w:rPr>
            </w:pPr>
          </w:p>
        </w:tc>
      </w:tr>
      <w:tr w:rsidR="00BA3B3A" w:rsidRPr="00711388" w14:paraId="2252518B" w14:textId="77777777" w:rsidTr="004B1391">
        <w:tc>
          <w:tcPr>
            <w:tcW w:w="9286" w:type="dxa"/>
            <w:gridSpan w:val="3"/>
            <w:tcBorders>
              <w:top w:val="single" w:sz="2" w:space="0" w:color="auto"/>
              <w:left w:val="single" w:sz="2" w:space="0" w:color="auto"/>
              <w:bottom w:val="single" w:sz="2" w:space="0" w:color="auto"/>
              <w:right w:val="single" w:sz="2" w:space="0" w:color="auto"/>
            </w:tcBorders>
          </w:tcPr>
          <w:p w14:paraId="1757E754" w14:textId="0D220BC3" w:rsidR="00BA3B3A" w:rsidRPr="00711388" w:rsidRDefault="00BA3B3A">
            <w:pPr>
              <w:pStyle w:val="NormalCentered"/>
              <w:jc w:val="left"/>
              <w:rPr>
                <w:lang w:val="en-GB"/>
              </w:rPr>
              <w:pPrChange w:id="7240" w:author="Author">
                <w:pPr>
                  <w:pStyle w:val="NormalCentered"/>
                </w:pPr>
              </w:pPrChange>
            </w:pPr>
            <w:r w:rsidRPr="00711388">
              <w:rPr>
                <w:i/>
                <w:iCs/>
                <w:lang w:val="en-GB"/>
              </w:rPr>
              <w:t>Man-made catastrophe risk - Aviation</w:t>
            </w:r>
          </w:p>
        </w:tc>
      </w:tr>
      <w:tr w:rsidR="00872AFE" w:rsidRPr="00711388" w14:paraId="314535C7" w14:textId="77777777" w:rsidTr="00567869">
        <w:tc>
          <w:tcPr>
            <w:tcW w:w="2507" w:type="dxa"/>
            <w:tcBorders>
              <w:top w:val="single" w:sz="2" w:space="0" w:color="auto"/>
              <w:left w:val="single" w:sz="2" w:space="0" w:color="auto"/>
              <w:bottom w:val="single" w:sz="2" w:space="0" w:color="auto"/>
              <w:right w:val="single" w:sz="2" w:space="0" w:color="auto"/>
            </w:tcBorders>
          </w:tcPr>
          <w:p w14:paraId="4B0EF4AC" w14:textId="51E90050" w:rsidR="00872AFE" w:rsidRPr="00711388" w:rsidRDefault="00872AFE" w:rsidP="00567869">
            <w:pPr>
              <w:pStyle w:val="NormalLeft"/>
              <w:rPr>
                <w:lang w:val="en-GB"/>
              </w:rPr>
            </w:pPr>
            <w:r w:rsidRPr="00711388">
              <w:rPr>
                <w:lang w:val="en-GB"/>
              </w:rPr>
              <w:t>C0790</w:t>
            </w:r>
            <w:r w:rsidR="00711388" w:rsidRPr="00711388">
              <w:rPr>
                <w:lang w:val="en-GB"/>
              </w:rPr>
              <w:t>-</w:t>
            </w:r>
            <w:r w:rsidRPr="00711388">
              <w:rPr>
                <w:lang w:val="en-GB"/>
              </w:rPr>
              <w:t>C0800/R2500</w:t>
            </w:r>
          </w:p>
        </w:tc>
        <w:tc>
          <w:tcPr>
            <w:tcW w:w="2136" w:type="dxa"/>
            <w:tcBorders>
              <w:top w:val="single" w:sz="2" w:space="0" w:color="auto"/>
              <w:left w:val="single" w:sz="2" w:space="0" w:color="auto"/>
              <w:bottom w:val="single" w:sz="2" w:space="0" w:color="auto"/>
              <w:right w:val="single" w:sz="2" w:space="0" w:color="auto"/>
            </w:tcBorders>
          </w:tcPr>
          <w:p w14:paraId="17CD46A6" w14:textId="77E18DFA" w:rsidR="00872AFE" w:rsidRPr="00711388" w:rsidRDefault="00872AFE" w:rsidP="00567869">
            <w:pPr>
              <w:pStyle w:val="NormalLeft"/>
              <w:rPr>
                <w:lang w:val="en-GB"/>
              </w:rPr>
            </w:pPr>
            <w:r w:rsidRPr="00711388">
              <w:rPr>
                <w:lang w:val="en-GB"/>
              </w:rPr>
              <w:t xml:space="preserve">Catastrophe Risk Charge Aviation before risk mitigation </w:t>
            </w:r>
            <w:r w:rsidR="00845F43" w:rsidRPr="00711388">
              <w:rPr>
                <w:lang w:val="en-GB"/>
              </w:rPr>
              <w:t>-</w:t>
            </w:r>
            <w:r w:rsidRPr="00711388">
              <w:rPr>
                <w:lang w:val="en-GB"/>
              </w:rPr>
              <w:t xml:space="preserve"> </w:t>
            </w:r>
            <w:r w:rsidRPr="00711388">
              <w:rPr>
                <w:i/>
                <w:iCs/>
                <w:lang w:val="en-GB"/>
              </w:rPr>
              <w:t xml:space="preserve">Type of </w:t>
            </w:r>
            <w:r w:rsidRPr="00711388">
              <w:rPr>
                <w:i/>
                <w:iCs/>
                <w:lang w:val="en-GB"/>
              </w:rPr>
              <w:lastRenderedPageBreak/>
              <w:t>cover</w:t>
            </w:r>
            <w:r w:rsidR="00711388" w:rsidRPr="00711388">
              <w:rPr>
                <w:lang w:val="en-GB"/>
              </w:rPr>
              <w:t>-</w:t>
            </w:r>
            <w:r w:rsidRPr="00711388">
              <w:rPr>
                <w:lang w:val="en-GB"/>
              </w:rPr>
              <w:t xml:space="preserve"> before risk mitigation</w:t>
            </w:r>
          </w:p>
        </w:tc>
        <w:tc>
          <w:tcPr>
            <w:tcW w:w="4643" w:type="dxa"/>
            <w:tcBorders>
              <w:top w:val="single" w:sz="2" w:space="0" w:color="auto"/>
              <w:left w:val="single" w:sz="2" w:space="0" w:color="auto"/>
              <w:bottom w:val="single" w:sz="2" w:space="0" w:color="auto"/>
              <w:right w:val="single" w:sz="2" w:space="0" w:color="auto"/>
            </w:tcBorders>
          </w:tcPr>
          <w:p w14:paraId="391C11D1" w14:textId="77777777" w:rsidR="00872AFE" w:rsidRPr="00711388" w:rsidRDefault="00872AFE" w:rsidP="00567869">
            <w:pPr>
              <w:pStyle w:val="NormalLeft"/>
              <w:rPr>
                <w:lang w:val="en-GB"/>
              </w:rPr>
            </w:pPr>
            <w:r w:rsidRPr="00711388">
              <w:rPr>
                <w:lang w:val="en-GB"/>
              </w:rPr>
              <w:lastRenderedPageBreak/>
              <w:t xml:space="preserve">This is the capital requirement before risk mitigation, per type of cover (Aviation hull </w:t>
            </w:r>
            <w:r w:rsidRPr="00711388">
              <w:rPr>
                <w:lang w:val="en-GB"/>
              </w:rPr>
              <w:lastRenderedPageBreak/>
              <w:t>and Aviation liability), for risks arising from Aviation.</w:t>
            </w:r>
          </w:p>
          <w:p w14:paraId="04E44BA8" w14:textId="77777777" w:rsidR="00872AFE" w:rsidRPr="00711388" w:rsidRDefault="00872AFE" w:rsidP="00567869">
            <w:pPr>
              <w:pStyle w:val="NormalLeft"/>
              <w:rPr>
                <w:lang w:val="en-GB"/>
              </w:rPr>
            </w:pPr>
            <w:r w:rsidRPr="00711388">
              <w:rPr>
                <w:lang w:val="en-GB"/>
              </w:rPr>
              <w:t>The maximum relates to all aircrafts insured by the insurance or reinsurance undertaking in lines of business, as defined in Annex I to Delegated Regulation (EU) 2015/35:</w:t>
            </w:r>
          </w:p>
          <w:p w14:paraId="45371F82" w14:textId="77777777" w:rsidR="00872AFE" w:rsidRPr="00711388" w:rsidRDefault="00872AFE" w:rsidP="0083381F">
            <w:pPr>
              <w:pStyle w:val="Tiret0"/>
              <w:numPr>
                <w:ilvl w:val="0"/>
                <w:numId w:val="3"/>
              </w:numPr>
              <w:ind w:left="851" w:hanging="851"/>
              <w:rPr>
                <w:lang w:val="en-GB"/>
              </w:rPr>
            </w:pPr>
            <w:r w:rsidRPr="00711388">
              <w:rPr>
                <w:lang w:val="en-GB"/>
              </w:rPr>
              <w:t>Marine, aviation and transport, including proportional reinsurance obligations; and</w:t>
            </w:r>
          </w:p>
          <w:p w14:paraId="6EC08FE5" w14:textId="4E49D573" w:rsidR="00872AFE" w:rsidRPr="00711388" w:rsidRDefault="00872AFE" w:rsidP="0083381F">
            <w:pPr>
              <w:pStyle w:val="Tiret0"/>
              <w:numPr>
                <w:ilvl w:val="0"/>
                <w:numId w:val="3"/>
              </w:numPr>
              <w:ind w:left="851" w:hanging="851"/>
              <w:rPr>
                <w:lang w:val="en-GB"/>
              </w:rPr>
            </w:pPr>
            <w:r w:rsidRPr="00711388">
              <w:rPr>
                <w:lang w:val="en-GB"/>
              </w:rPr>
              <w:t>Non</w:t>
            </w:r>
            <w:r w:rsidR="00711388" w:rsidRPr="00711388">
              <w:rPr>
                <w:lang w:val="en-GB"/>
              </w:rPr>
              <w:t>-</w:t>
            </w:r>
            <w:r w:rsidRPr="00711388">
              <w:rPr>
                <w:lang w:val="en-GB"/>
              </w:rPr>
              <w:t>proportional marine, aviation and transport reinsurance.</w:t>
            </w:r>
          </w:p>
          <w:p w14:paraId="6C5D43F1" w14:textId="77777777" w:rsidR="00872AFE" w:rsidRPr="00711388" w:rsidRDefault="00872AFE" w:rsidP="00567869">
            <w:pPr>
              <w:pStyle w:val="NormalLeft"/>
              <w:rPr>
                <w:lang w:val="en-GB"/>
              </w:rPr>
            </w:pPr>
            <w:r w:rsidRPr="00711388">
              <w:rPr>
                <w:lang w:val="en-GB"/>
              </w:rPr>
              <w:t>The amount per type of cover is equal to the sum insured for the specific type of cover accepted by the insurance or reinsurance undertaking for aviation insurance and reinsurance and in relation to the selected aircraft.</w:t>
            </w:r>
          </w:p>
          <w:p w14:paraId="51046937" w14:textId="77777777" w:rsidR="00872AFE" w:rsidRPr="00711388" w:rsidRDefault="00872AFE" w:rsidP="00567869">
            <w:pPr>
              <w:pStyle w:val="NormalLeft"/>
              <w:rPr>
                <w:lang w:val="en-GB"/>
              </w:rPr>
            </w:pPr>
          </w:p>
        </w:tc>
      </w:tr>
      <w:tr w:rsidR="00872AFE" w:rsidRPr="00711388" w14:paraId="664EEA36" w14:textId="77777777" w:rsidTr="00567869">
        <w:tc>
          <w:tcPr>
            <w:tcW w:w="2507" w:type="dxa"/>
            <w:tcBorders>
              <w:top w:val="single" w:sz="2" w:space="0" w:color="auto"/>
              <w:left w:val="single" w:sz="2" w:space="0" w:color="auto"/>
              <w:bottom w:val="single" w:sz="2" w:space="0" w:color="auto"/>
              <w:right w:val="single" w:sz="2" w:space="0" w:color="auto"/>
            </w:tcBorders>
          </w:tcPr>
          <w:p w14:paraId="472CE21E" w14:textId="77777777" w:rsidR="00872AFE" w:rsidRPr="00711388" w:rsidRDefault="00872AFE" w:rsidP="00567869">
            <w:pPr>
              <w:pStyle w:val="NormalLeft"/>
              <w:rPr>
                <w:lang w:val="en-GB"/>
              </w:rPr>
            </w:pPr>
            <w:r w:rsidRPr="00711388">
              <w:rPr>
                <w:lang w:val="en-GB"/>
              </w:rPr>
              <w:lastRenderedPageBreak/>
              <w:t>C0810/R2500</w:t>
            </w:r>
          </w:p>
        </w:tc>
        <w:tc>
          <w:tcPr>
            <w:tcW w:w="2136" w:type="dxa"/>
            <w:tcBorders>
              <w:top w:val="single" w:sz="2" w:space="0" w:color="auto"/>
              <w:left w:val="single" w:sz="2" w:space="0" w:color="auto"/>
              <w:bottom w:val="single" w:sz="2" w:space="0" w:color="auto"/>
              <w:right w:val="single" w:sz="2" w:space="0" w:color="auto"/>
            </w:tcBorders>
          </w:tcPr>
          <w:p w14:paraId="1FEB7609" w14:textId="77777777" w:rsidR="00872AFE" w:rsidRPr="00711388" w:rsidRDefault="00872AFE" w:rsidP="00567869">
            <w:pPr>
              <w:pStyle w:val="NormalLeft"/>
              <w:rPr>
                <w:lang w:val="en-GB"/>
              </w:rPr>
            </w:pPr>
            <w:r w:rsidRPr="00711388">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271C08A5" w14:textId="77777777" w:rsidR="00872AFE" w:rsidRPr="00711388" w:rsidRDefault="00872AFE" w:rsidP="00567869">
            <w:pPr>
              <w:pStyle w:val="NormalLeft"/>
              <w:rPr>
                <w:lang w:val="en-GB"/>
              </w:rPr>
            </w:pPr>
            <w:r w:rsidRPr="00711388">
              <w:rPr>
                <w:lang w:val="en-GB"/>
              </w:rPr>
              <w:t>This is the total capital requirement before risk mitigation for risks arising from Aviation.</w:t>
            </w:r>
          </w:p>
          <w:p w14:paraId="79845F74" w14:textId="77777777" w:rsidR="00872AFE" w:rsidRPr="00711388" w:rsidRDefault="00872AFE" w:rsidP="00567869">
            <w:pPr>
              <w:pStyle w:val="NormalLeft"/>
              <w:rPr>
                <w:lang w:val="en-GB"/>
              </w:rPr>
            </w:pPr>
          </w:p>
        </w:tc>
      </w:tr>
      <w:tr w:rsidR="00872AFE" w:rsidRPr="00711388" w14:paraId="7D26B852" w14:textId="77777777" w:rsidTr="00567869">
        <w:tc>
          <w:tcPr>
            <w:tcW w:w="2507" w:type="dxa"/>
            <w:tcBorders>
              <w:top w:val="single" w:sz="2" w:space="0" w:color="auto"/>
              <w:left w:val="single" w:sz="2" w:space="0" w:color="auto"/>
              <w:bottom w:val="single" w:sz="2" w:space="0" w:color="auto"/>
              <w:right w:val="single" w:sz="2" w:space="0" w:color="auto"/>
            </w:tcBorders>
          </w:tcPr>
          <w:p w14:paraId="7C7C0A3B" w14:textId="77777777" w:rsidR="00872AFE" w:rsidRPr="00711388" w:rsidRDefault="00872AFE" w:rsidP="00567869">
            <w:pPr>
              <w:pStyle w:val="NormalLeft"/>
              <w:rPr>
                <w:lang w:val="en-GB"/>
              </w:rPr>
            </w:pPr>
            <w:r w:rsidRPr="00711388">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3DA179DC" w14:textId="77777777" w:rsidR="00872AFE" w:rsidRPr="00711388" w:rsidRDefault="00872AFE" w:rsidP="00567869">
            <w:pPr>
              <w:pStyle w:val="NormalLeft"/>
              <w:rPr>
                <w:lang w:val="en-GB"/>
              </w:rPr>
            </w:pPr>
            <w:r w:rsidRPr="00711388">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76CCD3A5" w14:textId="77777777" w:rsidR="00872AFE" w:rsidRPr="00711388" w:rsidRDefault="00872AFE" w:rsidP="00567869">
            <w:pPr>
              <w:pStyle w:val="NormalLeft"/>
              <w:rPr>
                <w:lang w:val="en-GB"/>
              </w:rPr>
            </w:pPr>
            <w:r w:rsidRPr="00711388">
              <w:rPr>
                <w:lang w:val="en-GB"/>
              </w:rPr>
              <w:t>The estimated risk mitigation effect of the undertaking's specific reinsurance contracts and special purpose vehicles relating to risks arising from Aviation, excluding the estimated reinstatement premiums.</w:t>
            </w:r>
          </w:p>
          <w:p w14:paraId="2AE06245" w14:textId="77777777" w:rsidR="00872AFE" w:rsidRPr="00711388" w:rsidRDefault="00872AFE" w:rsidP="00567869">
            <w:pPr>
              <w:pStyle w:val="NormalLeft"/>
              <w:rPr>
                <w:lang w:val="en-GB"/>
              </w:rPr>
            </w:pPr>
          </w:p>
        </w:tc>
      </w:tr>
      <w:tr w:rsidR="00872AFE" w:rsidRPr="00711388" w14:paraId="6C7FFD65" w14:textId="77777777" w:rsidTr="00567869">
        <w:tc>
          <w:tcPr>
            <w:tcW w:w="2507" w:type="dxa"/>
            <w:tcBorders>
              <w:top w:val="single" w:sz="2" w:space="0" w:color="auto"/>
              <w:left w:val="single" w:sz="2" w:space="0" w:color="auto"/>
              <w:bottom w:val="single" w:sz="2" w:space="0" w:color="auto"/>
              <w:right w:val="single" w:sz="2" w:space="0" w:color="auto"/>
            </w:tcBorders>
          </w:tcPr>
          <w:p w14:paraId="517A1806" w14:textId="77777777" w:rsidR="00872AFE" w:rsidRPr="00711388" w:rsidRDefault="00872AFE" w:rsidP="00567869">
            <w:pPr>
              <w:pStyle w:val="NormalLeft"/>
              <w:rPr>
                <w:lang w:val="en-GB"/>
              </w:rPr>
            </w:pPr>
            <w:r w:rsidRPr="00711388">
              <w:rPr>
                <w:lang w:val="en-GB"/>
              </w:rPr>
              <w:t>C0830/R2500</w:t>
            </w:r>
          </w:p>
        </w:tc>
        <w:tc>
          <w:tcPr>
            <w:tcW w:w="2136" w:type="dxa"/>
            <w:tcBorders>
              <w:top w:val="single" w:sz="2" w:space="0" w:color="auto"/>
              <w:left w:val="single" w:sz="2" w:space="0" w:color="auto"/>
              <w:bottom w:val="single" w:sz="2" w:space="0" w:color="auto"/>
              <w:right w:val="single" w:sz="2" w:space="0" w:color="auto"/>
            </w:tcBorders>
          </w:tcPr>
          <w:p w14:paraId="53F8904B" w14:textId="77777777" w:rsidR="00872AFE" w:rsidRPr="00711388" w:rsidRDefault="00872AFE" w:rsidP="00567869">
            <w:pPr>
              <w:pStyle w:val="NormalLeft"/>
              <w:rPr>
                <w:lang w:val="en-GB"/>
              </w:rPr>
            </w:pPr>
            <w:r w:rsidRPr="00711388">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1C47F97" w14:textId="77777777" w:rsidR="00872AFE" w:rsidRPr="00711388" w:rsidRDefault="00872AFE" w:rsidP="00567869">
            <w:pPr>
              <w:pStyle w:val="NormalLeft"/>
              <w:rPr>
                <w:lang w:val="en-GB"/>
              </w:rPr>
            </w:pPr>
            <w:r w:rsidRPr="00711388">
              <w:rPr>
                <w:lang w:val="en-GB"/>
              </w:rPr>
              <w:t>The estimated reinstatement premiums as a result of the undertaking's specific reinsurance contracts and special purpose vehicles relating to risks arising from Aviation.</w:t>
            </w:r>
          </w:p>
          <w:p w14:paraId="6A5F7E5F" w14:textId="77777777" w:rsidR="00872AFE" w:rsidRPr="00711388" w:rsidRDefault="00872AFE" w:rsidP="00567869">
            <w:pPr>
              <w:pStyle w:val="NormalLeft"/>
              <w:rPr>
                <w:lang w:val="en-GB"/>
              </w:rPr>
            </w:pPr>
          </w:p>
        </w:tc>
      </w:tr>
      <w:tr w:rsidR="00872AFE" w:rsidRPr="00711388" w14:paraId="065D34C2" w14:textId="77777777" w:rsidTr="00567869">
        <w:tc>
          <w:tcPr>
            <w:tcW w:w="2507" w:type="dxa"/>
            <w:tcBorders>
              <w:top w:val="single" w:sz="2" w:space="0" w:color="auto"/>
              <w:left w:val="single" w:sz="2" w:space="0" w:color="auto"/>
              <w:bottom w:val="single" w:sz="2" w:space="0" w:color="auto"/>
              <w:right w:val="single" w:sz="2" w:space="0" w:color="auto"/>
            </w:tcBorders>
          </w:tcPr>
          <w:p w14:paraId="0528F857" w14:textId="77777777" w:rsidR="00872AFE" w:rsidRPr="00711388" w:rsidRDefault="00872AFE" w:rsidP="00567869">
            <w:pPr>
              <w:pStyle w:val="NormalLeft"/>
              <w:rPr>
                <w:lang w:val="en-GB"/>
              </w:rPr>
            </w:pPr>
            <w:r w:rsidRPr="00711388">
              <w:rPr>
                <w:lang w:val="en-GB"/>
              </w:rPr>
              <w:t>C0840/R2500</w:t>
            </w:r>
          </w:p>
        </w:tc>
        <w:tc>
          <w:tcPr>
            <w:tcW w:w="2136" w:type="dxa"/>
            <w:tcBorders>
              <w:top w:val="single" w:sz="2" w:space="0" w:color="auto"/>
              <w:left w:val="single" w:sz="2" w:space="0" w:color="auto"/>
              <w:bottom w:val="single" w:sz="2" w:space="0" w:color="auto"/>
              <w:right w:val="single" w:sz="2" w:space="0" w:color="auto"/>
            </w:tcBorders>
          </w:tcPr>
          <w:p w14:paraId="0FCBE3C5" w14:textId="7EC5F371" w:rsidR="00872AFE" w:rsidRPr="00711388" w:rsidRDefault="00872AFE" w:rsidP="00567869">
            <w:pPr>
              <w:pStyle w:val="NormalLeft"/>
              <w:rPr>
                <w:lang w:val="en-GB"/>
              </w:rPr>
            </w:pPr>
            <w:r w:rsidRPr="00711388">
              <w:rPr>
                <w:lang w:val="en-GB"/>
              </w:rPr>
              <w:t xml:space="preserve">Catastrophe Risk Charge Aviation after risk mitigation </w:t>
            </w:r>
            <w:r w:rsidR="00845F43" w:rsidRPr="00711388">
              <w:rPr>
                <w:lang w:val="en-GB"/>
              </w:rPr>
              <w:t>-</w:t>
            </w:r>
            <w:r w:rsidRPr="00711388">
              <w:rPr>
                <w:lang w:val="en-GB"/>
              </w:rPr>
              <w:t xml:space="preserve"> Total (row)</w:t>
            </w:r>
          </w:p>
        </w:tc>
        <w:tc>
          <w:tcPr>
            <w:tcW w:w="4643" w:type="dxa"/>
            <w:tcBorders>
              <w:top w:val="single" w:sz="2" w:space="0" w:color="auto"/>
              <w:left w:val="single" w:sz="2" w:space="0" w:color="auto"/>
              <w:bottom w:val="single" w:sz="2" w:space="0" w:color="auto"/>
              <w:right w:val="single" w:sz="2" w:space="0" w:color="auto"/>
            </w:tcBorders>
          </w:tcPr>
          <w:p w14:paraId="1BEDBEF5" w14:textId="77777777" w:rsidR="00872AFE" w:rsidRPr="00711388" w:rsidRDefault="00872AFE" w:rsidP="00567869">
            <w:pPr>
              <w:pStyle w:val="NormalLeft"/>
              <w:rPr>
                <w:lang w:val="en-GB"/>
              </w:rPr>
            </w:pPr>
            <w:r w:rsidRPr="00711388">
              <w:rPr>
                <w:lang w:val="en-GB"/>
              </w:rPr>
              <w:t>The total capital requirement after risk mitigation, after the deduction of the risk mitigating effect of the undertaking's specific retrocession contracts and special purpose vehicles, relating to risks arising from Aviation.</w:t>
            </w:r>
          </w:p>
          <w:p w14:paraId="0AC36DF0" w14:textId="77777777" w:rsidR="00872AFE" w:rsidRPr="00711388" w:rsidRDefault="00872AFE" w:rsidP="00567869">
            <w:pPr>
              <w:pStyle w:val="NormalLeft"/>
              <w:rPr>
                <w:lang w:val="en-GB"/>
              </w:rPr>
            </w:pPr>
          </w:p>
        </w:tc>
      </w:tr>
      <w:tr w:rsidR="00BA3B3A" w:rsidRPr="00711388" w14:paraId="6BEA880E" w14:textId="77777777" w:rsidTr="00FF5359">
        <w:tc>
          <w:tcPr>
            <w:tcW w:w="9286" w:type="dxa"/>
            <w:gridSpan w:val="3"/>
            <w:tcBorders>
              <w:top w:val="single" w:sz="2" w:space="0" w:color="auto"/>
              <w:left w:val="single" w:sz="2" w:space="0" w:color="auto"/>
              <w:bottom w:val="single" w:sz="2" w:space="0" w:color="auto"/>
              <w:right w:val="single" w:sz="2" w:space="0" w:color="auto"/>
            </w:tcBorders>
          </w:tcPr>
          <w:p w14:paraId="7FA80591" w14:textId="27AD2751" w:rsidR="00BA3B3A" w:rsidRPr="00711388" w:rsidRDefault="00BA3B3A">
            <w:pPr>
              <w:pStyle w:val="NormalCentered"/>
              <w:jc w:val="left"/>
              <w:rPr>
                <w:lang w:val="en-GB"/>
              </w:rPr>
              <w:pPrChange w:id="7241" w:author="Author">
                <w:pPr>
                  <w:pStyle w:val="NormalCentered"/>
                </w:pPr>
              </w:pPrChange>
            </w:pPr>
            <w:r w:rsidRPr="00711388">
              <w:rPr>
                <w:i/>
                <w:iCs/>
                <w:lang w:val="en-GB"/>
              </w:rPr>
              <w:lastRenderedPageBreak/>
              <w:t>Man-made catastrophe risk - Fire</w:t>
            </w:r>
          </w:p>
        </w:tc>
      </w:tr>
      <w:tr w:rsidR="00872AFE" w:rsidRPr="00711388" w14:paraId="335E8D65" w14:textId="77777777" w:rsidTr="00567869">
        <w:tc>
          <w:tcPr>
            <w:tcW w:w="2507" w:type="dxa"/>
            <w:tcBorders>
              <w:top w:val="single" w:sz="2" w:space="0" w:color="auto"/>
              <w:left w:val="single" w:sz="2" w:space="0" w:color="auto"/>
              <w:bottom w:val="single" w:sz="2" w:space="0" w:color="auto"/>
              <w:right w:val="single" w:sz="2" w:space="0" w:color="auto"/>
            </w:tcBorders>
          </w:tcPr>
          <w:p w14:paraId="1F726F02" w14:textId="77777777" w:rsidR="00872AFE" w:rsidRPr="00711388" w:rsidRDefault="00872AFE" w:rsidP="00567869">
            <w:pPr>
              <w:pStyle w:val="NormalLeft"/>
              <w:rPr>
                <w:lang w:val="en-GB"/>
              </w:rPr>
            </w:pPr>
            <w:r w:rsidRPr="00711388">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04196530" w14:textId="77777777" w:rsidR="00872AFE" w:rsidRPr="00711388" w:rsidRDefault="00872AFE" w:rsidP="00567869">
            <w:pPr>
              <w:pStyle w:val="NormalLeft"/>
              <w:rPr>
                <w:lang w:val="en-GB"/>
              </w:rPr>
            </w:pPr>
            <w:r w:rsidRPr="00711388">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5D4BA486" w14:textId="77777777" w:rsidR="00872AFE" w:rsidRPr="00711388" w:rsidRDefault="00872AFE" w:rsidP="00567869">
            <w:pPr>
              <w:pStyle w:val="NormalLeft"/>
              <w:rPr>
                <w:lang w:val="en-GB"/>
              </w:rPr>
            </w:pPr>
            <w:r w:rsidRPr="00711388">
              <w:rPr>
                <w:lang w:val="en-GB"/>
              </w:rPr>
              <w:t>This is the total capital requirement before risk mitigation for Fire risks.</w:t>
            </w:r>
          </w:p>
          <w:p w14:paraId="39F38A76" w14:textId="77777777" w:rsidR="00872AFE" w:rsidRPr="00711388" w:rsidRDefault="00872AFE" w:rsidP="00567869">
            <w:pPr>
              <w:pStyle w:val="NormalLeft"/>
              <w:rPr>
                <w:lang w:val="en-GB"/>
              </w:rPr>
            </w:pPr>
            <w:r w:rsidRPr="00711388">
              <w:rPr>
                <w:lang w:val="en-GB"/>
              </w:rPr>
              <w:t>This amount is equal to the largest fire risk concentration of an insurance or reinsurance undertaking being the set of buildings with the largest sum insured that meets the following conditions:</w:t>
            </w:r>
          </w:p>
          <w:p w14:paraId="4F13AC47" w14:textId="77777777" w:rsidR="00872AFE" w:rsidRPr="00711388" w:rsidRDefault="00872AFE" w:rsidP="0083381F">
            <w:pPr>
              <w:pStyle w:val="Tiret0"/>
              <w:numPr>
                <w:ilvl w:val="0"/>
                <w:numId w:val="3"/>
              </w:numPr>
              <w:ind w:left="851" w:hanging="851"/>
              <w:rPr>
                <w:lang w:val="en-GB"/>
              </w:rPr>
            </w:pPr>
            <w:r w:rsidRPr="00711388">
              <w:rPr>
                <w:lang w:val="en-GB"/>
              </w:rPr>
              <w:t>The insurance or reinsurance undertaking has insurance or reinsurance obligations in lines of business, as defined in Annex I to Delegated Regulation (EU) 2015/35 Fire and other damage to property insurance, including proportional reinsurance obligations, in relation to each building which cover damage due to fire or explosion, including as a result of terrorist attacks.</w:t>
            </w:r>
          </w:p>
          <w:p w14:paraId="40C510B6" w14:textId="77777777" w:rsidR="00872AFE" w:rsidRPr="00711388" w:rsidRDefault="00872AFE" w:rsidP="0083381F">
            <w:pPr>
              <w:pStyle w:val="Tiret0"/>
              <w:numPr>
                <w:ilvl w:val="0"/>
                <w:numId w:val="3"/>
              </w:numPr>
              <w:ind w:left="851" w:hanging="851"/>
              <w:rPr>
                <w:lang w:val="en-GB"/>
              </w:rPr>
            </w:pPr>
            <w:r w:rsidRPr="00711388">
              <w:rPr>
                <w:lang w:val="en-GB"/>
              </w:rPr>
              <w:t>All buildings are partly or fully located within a radius of 200 meters.</w:t>
            </w:r>
          </w:p>
          <w:p w14:paraId="631EE5B0" w14:textId="77777777" w:rsidR="00872AFE" w:rsidRPr="00711388" w:rsidRDefault="00872AFE" w:rsidP="00567869">
            <w:pPr>
              <w:pStyle w:val="Tiret0"/>
              <w:ind w:left="0" w:firstLine="0"/>
              <w:rPr>
                <w:lang w:val="en-GB"/>
              </w:rPr>
            </w:pPr>
          </w:p>
        </w:tc>
      </w:tr>
      <w:tr w:rsidR="00872AFE" w:rsidRPr="00711388" w14:paraId="050371C2" w14:textId="77777777" w:rsidTr="00567869">
        <w:tc>
          <w:tcPr>
            <w:tcW w:w="2507" w:type="dxa"/>
            <w:tcBorders>
              <w:top w:val="single" w:sz="2" w:space="0" w:color="auto"/>
              <w:left w:val="single" w:sz="2" w:space="0" w:color="auto"/>
              <w:bottom w:val="single" w:sz="2" w:space="0" w:color="auto"/>
              <w:right w:val="single" w:sz="2" w:space="0" w:color="auto"/>
            </w:tcBorders>
          </w:tcPr>
          <w:p w14:paraId="4D632A37" w14:textId="77777777" w:rsidR="00872AFE" w:rsidRPr="00711388" w:rsidRDefault="00872AFE" w:rsidP="00567869">
            <w:pPr>
              <w:pStyle w:val="NormalLeft"/>
              <w:rPr>
                <w:lang w:val="en-GB"/>
              </w:rPr>
            </w:pPr>
            <w:r w:rsidRPr="00711388">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7057679B" w14:textId="77777777" w:rsidR="00872AFE" w:rsidRPr="00711388" w:rsidRDefault="00872AFE" w:rsidP="00567869">
            <w:pPr>
              <w:pStyle w:val="NormalLeft"/>
              <w:rPr>
                <w:lang w:val="en-GB"/>
              </w:rPr>
            </w:pPr>
            <w:r w:rsidRPr="00711388">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42E872A" w14:textId="77777777" w:rsidR="00872AFE" w:rsidRPr="00711388" w:rsidRDefault="00872AFE" w:rsidP="00567869">
            <w:pPr>
              <w:pStyle w:val="NormalLeft"/>
              <w:rPr>
                <w:lang w:val="en-GB"/>
              </w:rPr>
            </w:pPr>
            <w:r w:rsidRPr="00711388">
              <w:rPr>
                <w:lang w:val="en-GB"/>
              </w:rPr>
              <w:t>The estimated risk mitigation effect of the undertaking's specific retrocession contracts and special purpose vehicles relating to risks arising from Fire, excluding the estimated reinstatement premiums.</w:t>
            </w:r>
          </w:p>
          <w:p w14:paraId="680438C9" w14:textId="77777777" w:rsidR="00872AFE" w:rsidRPr="00711388" w:rsidRDefault="00872AFE" w:rsidP="00567869">
            <w:pPr>
              <w:pStyle w:val="NormalLeft"/>
              <w:rPr>
                <w:lang w:val="en-GB"/>
              </w:rPr>
            </w:pPr>
          </w:p>
        </w:tc>
      </w:tr>
      <w:tr w:rsidR="00872AFE" w:rsidRPr="00711388" w14:paraId="69B6FC79" w14:textId="77777777" w:rsidTr="00567869">
        <w:tc>
          <w:tcPr>
            <w:tcW w:w="2507" w:type="dxa"/>
            <w:tcBorders>
              <w:top w:val="single" w:sz="2" w:space="0" w:color="auto"/>
              <w:left w:val="single" w:sz="2" w:space="0" w:color="auto"/>
              <w:bottom w:val="single" w:sz="2" w:space="0" w:color="auto"/>
              <w:right w:val="single" w:sz="2" w:space="0" w:color="auto"/>
            </w:tcBorders>
          </w:tcPr>
          <w:p w14:paraId="702FC0D1" w14:textId="77777777" w:rsidR="00872AFE" w:rsidRPr="00711388" w:rsidRDefault="00872AFE" w:rsidP="00567869">
            <w:pPr>
              <w:pStyle w:val="NormalLeft"/>
              <w:rPr>
                <w:lang w:val="en-GB"/>
              </w:rPr>
            </w:pPr>
            <w:r w:rsidRPr="00711388">
              <w:rPr>
                <w:lang w:val="en-GB"/>
              </w:rPr>
              <w:t>C0870/R2600</w:t>
            </w:r>
          </w:p>
        </w:tc>
        <w:tc>
          <w:tcPr>
            <w:tcW w:w="2136" w:type="dxa"/>
            <w:tcBorders>
              <w:top w:val="single" w:sz="2" w:space="0" w:color="auto"/>
              <w:left w:val="single" w:sz="2" w:space="0" w:color="auto"/>
              <w:bottom w:val="single" w:sz="2" w:space="0" w:color="auto"/>
              <w:right w:val="single" w:sz="2" w:space="0" w:color="auto"/>
            </w:tcBorders>
          </w:tcPr>
          <w:p w14:paraId="73050B9B" w14:textId="77777777" w:rsidR="00872AFE" w:rsidRPr="00711388" w:rsidRDefault="00872AFE" w:rsidP="00567869">
            <w:pPr>
              <w:pStyle w:val="NormalLeft"/>
              <w:rPr>
                <w:lang w:val="en-GB"/>
              </w:rPr>
            </w:pPr>
            <w:r w:rsidRPr="00711388">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239B38EA" w14:textId="77777777" w:rsidR="00872AFE" w:rsidRPr="00711388" w:rsidRDefault="00872AFE" w:rsidP="00567869">
            <w:pPr>
              <w:pStyle w:val="NormalLeft"/>
              <w:rPr>
                <w:lang w:val="en-GB"/>
              </w:rPr>
            </w:pPr>
            <w:r w:rsidRPr="00711388">
              <w:rPr>
                <w:lang w:val="en-GB"/>
              </w:rPr>
              <w:t>The estimated reinstatement premiums as a result of the undertaking's specific reinsurance contracts and special purpose vehicles relating to risks arising from Fire.</w:t>
            </w:r>
          </w:p>
          <w:p w14:paraId="14E32960" w14:textId="77777777" w:rsidR="00872AFE" w:rsidRPr="00711388" w:rsidRDefault="00872AFE" w:rsidP="00567869">
            <w:pPr>
              <w:pStyle w:val="NormalLeft"/>
              <w:rPr>
                <w:lang w:val="en-GB"/>
              </w:rPr>
            </w:pPr>
          </w:p>
        </w:tc>
      </w:tr>
      <w:tr w:rsidR="00872AFE" w:rsidRPr="00711388" w14:paraId="0B82AB13" w14:textId="77777777" w:rsidTr="00567869">
        <w:tc>
          <w:tcPr>
            <w:tcW w:w="2507" w:type="dxa"/>
            <w:tcBorders>
              <w:top w:val="single" w:sz="2" w:space="0" w:color="auto"/>
              <w:left w:val="single" w:sz="2" w:space="0" w:color="auto"/>
              <w:bottom w:val="single" w:sz="2" w:space="0" w:color="auto"/>
              <w:right w:val="single" w:sz="2" w:space="0" w:color="auto"/>
            </w:tcBorders>
          </w:tcPr>
          <w:p w14:paraId="2C009B6E" w14:textId="77777777" w:rsidR="00872AFE" w:rsidRPr="00711388" w:rsidRDefault="00872AFE" w:rsidP="00567869">
            <w:pPr>
              <w:pStyle w:val="NormalLeft"/>
              <w:rPr>
                <w:lang w:val="en-GB"/>
              </w:rPr>
            </w:pPr>
            <w:r w:rsidRPr="00711388">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2E578CE6" w14:textId="77777777" w:rsidR="00872AFE" w:rsidRPr="00711388" w:rsidRDefault="00872AFE" w:rsidP="00567869">
            <w:pPr>
              <w:pStyle w:val="NormalLeft"/>
              <w:rPr>
                <w:lang w:val="en-GB"/>
              </w:rPr>
            </w:pPr>
            <w:r w:rsidRPr="00711388">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6FC52766" w14:textId="77777777" w:rsidR="00872AFE" w:rsidRPr="00711388" w:rsidRDefault="00872AFE" w:rsidP="00567869">
            <w:pPr>
              <w:pStyle w:val="NormalLeft"/>
              <w:rPr>
                <w:lang w:val="en-GB"/>
              </w:rPr>
            </w:pPr>
            <w:r w:rsidRPr="00711388">
              <w:rPr>
                <w:lang w:val="en-GB"/>
              </w:rPr>
              <w:t>The total capital requirement after risk mitigation, after the deduction of the risk mitigating effect of the undertaking's specific retrocession contracts and special purpose vehicles, relating to risks arising from Fire.</w:t>
            </w:r>
          </w:p>
          <w:p w14:paraId="798557B5" w14:textId="77777777" w:rsidR="00872AFE" w:rsidRPr="00711388" w:rsidRDefault="00872AFE" w:rsidP="00567869">
            <w:pPr>
              <w:pStyle w:val="NormalLeft"/>
              <w:rPr>
                <w:lang w:val="en-GB"/>
              </w:rPr>
            </w:pPr>
          </w:p>
        </w:tc>
      </w:tr>
      <w:tr w:rsidR="00BA3B3A" w:rsidRPr="00711388" w14:paraId="768179B1" w14:textId="77777777" w:rsidTr="00B16835">
        <w:tc>
          <w:tcPr>
            <w:tcW w:w="9286" w:type="dxa"/>
            <w:gridSpan w:val="3"/>
            <w:tcBorders>
              <w:top w:val="single" w:sz="2" w:space="0" w:color="auto"/>
              <w:left w:val="single" w:sz="2" w:space="0" w:color="auto"/>
              <w:bottom w:val="single" w:sz="2" w:space="0" w:color="auto"/>
              <w:right w:val="single" w:sz="2" w:space="0" w:color="auto"/>
            </w:tcBorders>
          </w:tcPr>
          <w:p w14:paraId="78CD4949" w14:textId="6B59B0EE" w:rsidR="00BA3B3A" w:rsidRPr="00711388" w:rsidRDefault="00BA3B3A">
            <w:pPr>
              <w:pStyle w:val="NormalCentered"/>
              <w:jc w:val="left"/>
              <w:rPr>
                <w:lang w:val="en-GB"/>
              </w:rPr>
              <w:pPrChange w:id="7242" w:author="Author">
                <w:pPr>
                  <w:pStyle w:val="NormalCentered"/>
                </w:pPr>
              </w:pPrChange>
            </w:pPr>
            <w:r w:rsidRPr="00711388">
              <w:rPr>
                <w:i/>
                <w:iCs/>
                <w:lang w:val="en-GB"/>
              </w:rPr>
              <w:lastRenderedPageBreak/>
              <w:t>Man-made catastrophe risk - Liability</w:t>
            </w:r>
          </w:p>
        </w:tc>
      </w:tr>
      <w:tr w:rsidR="00872AFE" w:rsidRPr="00711388" w14:paraId="12EEE462" w14:textId="77777777" w:rsidTr="00567869">
        <w:tc>
          <w:tcPr>
            <w:tcW w:w="2507" w:type="dxa"/>
            <w:tcBorders>
              <w:top w:val="single" w:sz="2" w:space="0" w:color="auto"/>
              <w:left w:val="single" w:sz="2" w:space="0" w:color="auto"/>
              <w:bottom w:val="single" w:sz="2" w:space="0" w:color="auto"/>
              <w:right w:val="single" w:sz="2" w:space="0" w:color="auto"/>
            </w:tcBorders>
          </w:tcPr>
          <w:p w14:paraId="60266506" w14:textId="073CBC65" w:rsidR="00872AFE" w:rsidRPr="00711388" w:rsidRDefault="00872AFE" w:rsidP="00567869">
            <w:pPr>
              <w:pStyle w:val="NormalLeft"/>
              <w:rPr>
                <w:lang w:val="en-GB"/>
              </w:rPr>
            </w:pPr>
            <w:r w:rsidRPr="00711388">
              <w:rPr>
                <w:lang w:val="en-GB"/>
              </w:rPr>
              <w:t>C0890/R2700</w:t>
            </w:r>
            <w:r w:rsidR="00711388" w:rsidRPr="00711388">
              <w:rPr>
                <w:lang w:val="en-GB"/>
              </w:rPr>
              <w:t>-</w:t>
            </w:r>
            <w:r w:rsidRPr="00711388">
              <w:rPr>
                <w:lang w:val="en-GB"/>
              </w:rPr>
              <w:t>R2740</w:t>
            </w:r>
          </w:p>
        </w:tc>
        <w:tc>
          <w:tcPr>
            <w:tcW w:w="2136" w:type="dxa"/>
            <w:tcBorders>
              <w:top w:val="single" w:sz="2" w:space="0" w:color="auto"/>
              <w:left w:val="single" w:sz="2" w:space="0" w:color="auto"/>
              <w:bottom w:val="single" w:sz="2" w:space="0" w:color="auto"/>
              <w:right w:val="single" w:sz="2" w:space="0" w:color="auto"/>
            </w:tcBorders>
          </w:tcPr>
          <w:p w14:paraId="3BFE7C69" w14:textId="60D40D41" w:rsidR="00872AFE" w:rsidRPr="00711388" w:rsidRDefault="00872AFE" w:rsidP="00567869">
            <w:pPr>
              <w:pStyle w:val="NormalLeft"/>
              <w:rPr>
                <w:lang w:val="en-GB"/>
              </w:rPr>
            </w:pPr>
            <w:r w:rsidRPr="00711388">
              <w:rPr>
                <w:lang w:val="en-GB"/>
              </w:rPr>
              <w:t xml:space="preserve">Earned premium following 12 months </w:t>
            </w:r>
            <w:r w:rsidR="00711388" w:rsidRPr="00711388">
              <w:rPr>
                <w:lang w:val="en-GB"/>
              </w:rPr>
              <w:t>-</w:t>
            </w:r>
            <w:r w:rsidRPr="00711388">
              <w:rPr>
                <w:lang w:val="en-GB"/>
              </w:rPr>
              <w:t>Type of cover</w:t>
            </w:r>
          </w:p>
        </w:tc>
        <w:tc>
          <w:tcPr>
            <w:tcW w:w="4643" w:type="dxa"/>
            <w:tcBorders>
              <w:top w:val="single" w:sz="2" w:space="0" w:color="auto"/>
              <w:left w:val="single" w:sz="2" w:space="0" w:color="auto"/>
              <w:bottom w:val="single" w:sz="2" w:space="0" w:color="auto"/>
              <w:right w:val="single" w:sz="2" w:space="0" w:color="auto"/>
            </w:tcBorders>
          </w:tcPr>
          <w:p w14:paraId="2CF78AD5" w14:textId="77777777" w:rsidR="00872AFE" w:rsidRPr="00711388" w:rsidRDefault="00872AFE" w:rsidP="00567869">
            <w:pPr>
              <w:pStyle w:val="NormalLeft"/>
              <w:rPr>
                <w:lang w:val="en-GB"/>
              </w:rPr>
            </w:pPr>
            <w:r w:rsidRPr="00711388">
              <w:rPr>
                <w:lang w:val="en-GB"/>
              </w:rPr>
              <w:t>Premiums earned, per type of cover, by the insurance or reinsurance undertaking, during the following 12 months, in relation to insurance and reinsurance obligations in liability risks, for the following type of covers:</w:t>
            </w:r>
          </w:p>
          <w:p w14:paraId="2F95DA2F" w14:textId="17AB5796" w:rsidR="00872AFE" w:rsidRPr="00711388" w:rsidRDefault="00872AFE" w:rsidP="0083381F">
            <w:pPr>
              <w:pStyle w:val="Tiret0"/>
              <w:numPr>
                <w:ilvl w:val="0"/>
                <w:numId w:val="3"/>
              </w:numPr>
              <w:ind w:left="851" w:hanging="851"/>
              <w:rPr>
                <w:lang w:val="en-GB"/>
              </w:rPr>
            </w:pPr>
            <w:r w:rsidRPr="00711388">
              <w:rPr>
                <w:lang w:val="en-GB"/>
              </w:rPr>
              <w:t>Professional malpractice liability insurance and proportional reinsurance obligations other than professional malpractice liability insurance and reinsurance for self</w:t>
            </w:r>
            <w:r w:rsidR="00711388" w:rsidRPr="00711388">
              <w:rPr>
                <w:lang w:val="en-GB"/>
              </w:rPr>
              <w:t>-</w:t>
            </w:r>
            <w:r w:rsidRPr="00711388">
              <w:rPr>
                <w:lang w:val="en-GB"/>
              </w:rPr>
              <w:t>employed crafts persons or artisans;</w:t>
            </w:r>
          </w:p>
          <w:p w14:paraId="22DFF785" w14:textId="77777777" w:rsidR="00872AFE" w:rsidRPr="00711388" w:rsidRDefault="00872AFE" w:rsidP="0083381F">
            <w:pPr>
              <w:pStyle w:val="Tiret0"/>
              <w:numPr>
                <w:ilvl w:val="0"/>
                <w:numId w:val="3"/>
              </w:numPr>
              <w:ind w:left="851" w:hanging="851"/>
              <w:rPr>
                <w:lang w:val="en-GB"/>
              </w:rPr>
            </w:pPr>
            <w:r w:rsidRPr="00711388">
              <w:rPr>
                <w:lang w:val="en-GB"/>
              </w:rPr>
              <w:t>Employers liability insurance and proportional reinsurance obligations;</w:t>
            </w:r>
          </w:p>
          <w:p w14:paraId="052776DF" w14:textId="77777777" w:rsidR="00872AFE" w:rsidRPr="00711388" w:rsidRDefault="00872AFE" w:rsidP="0083381F">
            <w:pPr>
              <w:pStyle w:val="Tiret0"/>
              <w:numPr>
                <w:ilvl w:val="0"/>
                <w:numId w:val="3"/>
              </w:numPr>
              <w:ind w:left="851" w:hanging="851"/>
              <w:rPr>
                <w:lang w:val="en-GB"/>
              </w:rPr>
            </w:pPr>
            <w:r w:rsidRPr="00711388">
              <w:rPr>
                <w:lang w:val="en-GB"/>
              </w:rPr>
              <w:t>Directors and officers liability insurance and proportional reinsurance obligations;</w:t>
            </w:r>
          </w:p>
          <w:p w14:paraId="5607FC69" w14:textId="2ED99337" w:rsidR="00872AFE" w:rsidRPr="00711388" w:rsidRDefault="00872AFE" w:rsidP="0083381F">
            <w:pPr>
              <w:pStyle w:val="Tiret0"/>
              <w:numPr>
                <w:ilvl w:val="0"/>
                <w:numId w:val="3"/>
              </w:numPr>
              <w:ind w:left="851" w:hanging="851"/>
              <w:rPr>
                <w:lang w:val="en-GB"/>
              </w:rPr>
            </w:pPr>
            <w:r w:rsidRPr="00711388">
              <w:rPr>
                <w:lang w:val="en-GB"/>
              </w:rPr>
              <w:t>Liability insurance and reinsurance obligations included in line of business, as defined in Annex I to Delegated Regulation (EU) 2015/35,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w:t>
            </w:r>
            <w:r w:rsidR="00711388" w:rsidRPr="00711388">
              <w:rPr>
                <w:lang w:val="en-GB"/>
              </w:rPr>
              <w:t>-</w:t>
            </w:r>
            <w:r w:rsidRPr="00711388">
              <w:rPr>
                <w:lang w:val="en-GB"/>
              </w:rPr>
              <w:t>employed crafts persons or artisans;</w:t>
            </w:r>
          </w:p>
          <w:p w14:paraId="0B6B3937" w14:textId="263A0266" w:rsidR="00872AFE" w:rsidRPr="00711388" w:rsidRDefault="00872AFE" w:rsidP="0083381F">
            <w:pPr>
              <w:pStyle w:val="Tiret0"/>
              <w:numPr>
                <w:ilvl w:val="0"/>
                <w:numId w:val="3"/>
              </w:numPr>
              <w:ind w:left="851" w:hanging="851"/>
              <w:rPr>
                <w:lang w:val="en-GB"/>
              </w:rPr>
            </w:pPr>
            <w:r w:rsidRPr="00711388">
              <w:rPr>
                <w:lang w:val="en-GB"/>
              </w:rPr>
              <w:t>Non</w:t>
            </w:r>
            <w:r w:rsidR="00711388" w:rsidRPr="00711388">
              <w:rPr>
                <w:lang w:val="en-GB"/>
              </w:rPr>
              <w:t>-</w:t>
            </w:r>
            <w:r w:rsidRPr="00711388">
              <w:rPr>
                <w:lang w:val="en-GB"/>
              </w:rPr>
              <w:t>proportional reinsurance.</w:t>
            </w:r>
          </w:p>
          <w:p w14:paraId="2B7EAA21" w14:textId="77777777" w:rsidR="00872AFE" w:rsidRPr="00711388" w:rsidRDefault="00872AFE" w:rsidP="00567869">
            <w:pPr>
              <w:pStyle w:val="NormalLeft"/>
              <w:rPr>
                <w:lang w:val="en-GB"/>
              </w:rPr>
            </w:pPr>
            <w:r w:rsidRPr="00711388">
              <w:rPr>
                <w:lang w:val="en-GB"/>
              </w:rPr>
              <w:t>For this purpose premiums shall be gross, without deduction of premiums for reinsurance contracts.</w:t>
            </w:r>
          </w:p>
          <w:p w14:paraId="355181D7" w14:textId="77777777" w:rsidR="00872AFE" w:rsidRPr="00711388" w:rsidRDefault="00872AFE" w:rsidP="00567869">
            <w:pPr>
              <w:pStyle w:val="NormalLeft"/>
              <w:rPr>
                <w:lang w:val="en-GB"/>
              </w:rPr>
            </w:pPr>
          </w:p>
        </w:tc>
      </w:tr>
      <w:tr w:rsidR="00872AFE" w:rsidRPr="00711388" w14:paraId="5632093C" w14:textId="77777777" w:rsidTr="00567869">
        <w:tc>
          <w:tcPr>
            <w:tcW w:w="2507" w:type="dxa"/>
            <w:tcBorders>
              <w:top w:val="single" w:sz="2" w:space="0" w:color="auto"/>
              <w:left w:val="single" w:sz="2" w:space="0" w:color="auto"/>
              <w:bottom w:val="single" w:sz="2" w:space="0" w:color="auto"/>
              <w:right w:val="single" w:sz="2" w:space="0" w:color="auto"/>
            </w:tcBorders>
          </w:tcPr>
          <w:p w14:paraId="71BC3DD1" w14:textId="77777777" w:rsidR="00872AFE" w:rsidRPr="00711388" w:rsidRDefault="00872AFE" w:rsidP="00567869">
            <w:pPr>
              <w:pStyle w:val="NormalLeft"/>
              <w:rPr>
                <w:lang w:val="en-GB"/>
              </w:rPr>
            </w:pPr>
            <w:r w:rsidRPr="00711388">
              <w:rPr>
                <w:lang w:val="en-GB"/>
              </w:rPr>
              <w:t>C0890/R2750</w:t>
            </w:r>
          </w:p>
        </w:tc>
        <w:tc>
          <w:tcPr>
            <w:tcW w:w="2136" w:type="dxa"/>
            <w:tcBorders>
              <w:top w:val="single" w:sz="2" w:space="0" w:color="auto"/>
              <w:left w:val="single" w:sz="2" w:space="0" w:color="auto"/>
              <w:bottom w:val="single" w:sz="2" w:space="0" w:color="auto"/>
              <w:right w:val="single" w:sz="2" w:space="0" w:color="auto"/>
            </w:tcBorders>
          </w:tcPr>
          <w:p w14:paraId="5D9C804C" w14:textId="72B00033" w:rsidR="00872AFE" w:rsidRPr="00711388" w:rsidRDefault="00872AFE" w:rsidP="00567869">
            <w:pPr>
              <w:pStyle w:val="NormalLeft"/>
              <w:rPr>
                <w:lang w:val="en-GB"/>
              </w:rPr>
            </w:pPr>
            <w:r w:rsidRPr="00711388">
              <w:rPr>
                <w:lang w:val="en-GB"/>
              </w:rPr>
              <w:t xml:space="preserve">Earned premium following 12 months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57F2C9BC" w14:textId="77777777" w:rsidR="00872AFE" w:rsidRPr="00711388" w:rsidRDefault="00872AFE" w:rsidP="00567869">
            <w:pPr>
              <w:pStyle w:val="NormalLeft"/>
              <w:rPr>
                <w:lang w:val="en-GB"/>
              </w:rPr>
            </w:pPr>
            <w:r w:rsidRPr="00711388">
              <w:rPr>
                <w:lang w:val="en-GB"/>
              </w:rPr>
              <w:t>Total for all types of covers of premiums earned by the insurance or reinsurance undertaking, during the following 12 months.</w:t>
            </w:r>
          </w:p>
          <w:p w14:paraId="1832213E" w14:textId="77777777" w:rsidR="00872AFE" w:rsidRPr="00711388" w:rsidRDefault="00872AFE" w:rsidP="00567869">
            <w:pPr>
              <w:pStyle w:val="NormalLeft"/>
              <w:rPr>
                <w:lang w:val="en-GB"/>
              </w:rPr>
            </w:pPr>
          </w:p>
        </w:tc>
      </w:tr>
      <w:tr w:rsidR="00872AFE" w:rsidRPr="00711388" w14:paraId="33DAFC3B" w14:textId="77777777" w:rsidTr="00567869">
        <w:tc>
          <w:tcPr>
            <w:tcW w:w="2507" w:type="dxa"/>
            <w:tcBorders>
              <w:top w:val="single" w:sz="2" w:space="0" w:color="auto"/>
              <w:left w:val="single" w:sz="2" w:space="0" w:color="auto"/>
              <w:bottom w:val="single" w:sz="2" w:space="0" w:color="auto"/>
              <w:right w:val="single" w:sz="2" w:space="0" w:color="auto"/>
            </w:tcBorders>
          </w:tcPr>
          <w:p w14:paraId="58992819" w14:textId="75CC969F" w:rsidR="00872AFE" w:rsidRPr="00711388" w:rsidRDefault="00872AFE" w:rsidP="00567869">
            <w:pPr>
              <w:pStyle w:val="NormalLeft"/>
              <w:rPr>
                <w:lang w:val="en-GB"/>
              </w:rPr>
            </w:pPr>
            <w:r w:rsidRPr="00711388">
              <w:rPr>
                <w:lang w:val="en-GB"/>
              </w:rPr>
              <w:lastRenderedPageBreak/>
              <w:t>C0900/R2700</w:t>
            </w:r>
            <w:r w:rsidR="00711388" w:rsidRPr="00711388">
              <w:rPr>
                <w:lang w:val="en-GB"/>
              </w:rPr>
              <w:t>-</w:t>
            </w:r>
            <w:r w:rsidRPr="00711388">
              <w:rPr>
                <w:lang w:val="en-GB"/>
              </w:rPr>
              <w:t>R2740</w:t>
            </w:r>
          </w:p>
        </w:tc>
        <w:tc>
          <w:tcPr>
            <w:tcW w:w="2136" w:type="dxa"/>
            <w:tcBorders>
              <w:top w:val="single" w:sz="2" w:space="0" w:color="auto"/>
              <w:left w:val="single" w:sz="2" w:space="0" w:color="auto"/>
              <w:bottom w:val="single" w:sz="2" w:space="0" w:color="auto"/>
              <w:right w:val="single" w:sz="2" w:space="0" w:color="auto"/>
            </w:tcBorders>
          </w:tcPr>
          <w:p w14:paraId="06A4371B" w14:textId="5E02A7FB" w:rsidR="00872AFE" w:rsidRPr="00711388" w:rsidRDefault="00872AFE" w:rsidP="00567869">
            <w:pPr>
              <w:pStyle w:val="NormalLeft"/>
              <w:rPr>
                <w:lang w:val="en-GB"/>
              </w:rPr>
            </w:pPr>
            <w:r w:rsidRPr="00711388">
              <w:rPr>
                <w:lang w:val="en-GB"/>
              </w:rPr>
              <w:t xml:space="preserve">Largest liability limit provided </w:t>
            </w:r>
            <w:r w:rsidR="00711388" w:rsidRPr="00711388">
              <w:rPr>
                <w:lang w:val="en-GB"/>
              </w:rPr>
              <w:t>-</w:t>
            </w:r>
            <w:r w:rsidRPr="00711388">
              <w:rPr>
                <w:lang w:val="en-GB"/>
              </w:rPr>
              <w:t>Type of cover</w:t>
            </w:r>
          </w:p>
        </w:tc>
        <w:tc>
          <w:tcPr>
            <w:tcW w:w="4643" w:type="dxa"/>
            <w:tcBorders>
              <w:top w:val="single" w:sz="2" w:space="0" w:color="auto"/>
              <w:left w:val="single" w:sz="2" w:space="0" w:color="auto"/>
              <w:bottom w:val="single" w:sz="2" w:space="0" w:color="auto"/>
              <w:right w:val="single" w:sz="2" w:space="0" w:color="auto"/>
            </w:tcBorders>
          </w:tcPr>
          <w:p w14:paraId="64E2A920" w14:textId="77777777" w:rsidR="00872AFE" w:rsidRPr="00711388" w:rsidRDefault="00872AFE" w:rsidP="00567869">
            <w:pPr>
              <w:pStyle w:val="NormalLeft"/>
              <w:rPr>
                <w:lang w:val="en-GB"/>
              </w:rPr>
            </w:pPr>
            <w:r w:rsidRPr="00711388">
              <w:rPr>
                <w:lang w:val="en-GB"/>
              </w:rPr>
              <w:t>The largest liability limit, per type of cover, provided by the insurance or reinsurance undertaking in liability risks.</w:t>
            </w:r>
          </w:p>
          <w:p w14:paraId="667F11CE" w14:textId="77777777" w:rsidR="00872AFE" w:rsidRPr="00711388" w:rsidRDefault="00872AFE" w:rsidP="00567869">
            <w:pPr>
              <w:pStyle w:val="NormalLeft"/>
              <w:rPr>
                <w:lang w:val="en-GB"/>
              </w:rPr>
            </w:pPr>
          </w:p>
        </w:tc>
      </w:tr>
      <w:tr w:rsidR="00872AFE" w:rsidRPr="00711388" w14:paraId="250D20C9" w14:textId="77777777" w:rsidTr="00567869">
        <w:tc>
          <w:tcPr>
            <w:tcW w:w="2507" w:type="dxa"/>
            <w:tcBorders>
              <w:top w:val="single" w:sz="2" w:space="0" w:color="auto"/>
              <w:left w:val="single" w:sz="2" w:space="0" w:color="auto"/>
              <w:bottom w:val="single" w:sz="2" w:space="0" w:color="auto"/>
              <w:right w:val="single" w:sz="2" w:space="0" w:color="auto"/>
            </w:tcBorders>
          </w:tcPr>
          <w:p w14:paraId="730B2897" w14:textId="5A475C83" w:rsidR="00872AFE" w:rsidRPr="00711388" w:rsidRDefault="00872AFE" w:rsidP="00567869">
            <w:pPr>
              <w:pStyle w:val="NormalLeft"/>
              <w:rPr>
                <w:lang w:val="en-GB"/>
              </w:rPr>
            </w:pPr>
            <w:r w:rsidRPr="00711388">
              <w:rPr>
                <w:lang w:val="en-GB"/>
              </w:rPr>
              <w:t>C0910/R2700</w:t>
            </w:r>
            <w:r w:rsidR="00711388" w:rsidRPr="00711388">
              <w:rPr>
                <w:lang w:val="en-GB"/>
              </w:rPr>
              <w:t>-</w:t>
            </w:r>
            <w:r w:rsidRPr="00711388">
              <w:rPr>
                <w:lang w:val="en-GB"/>
              </w:rPr>
              <w:t>R2740</w:t>
            </w:r>
          </w:p>
        </w:tc>
        <w:tc>
          <w:tcPr>
            <w:tcW w:w="2136" w:type="dxa"/>
            <w:tcBorders>
              <w:top w:val="single" w:sz="2" w:space="0" w:color="auto"/>
              <w:left w:val="single" w:sz="2" w:space="0" w:color="auto"/>
              <w:bottom w:val="single" w:sz="2" w:space="0" w:color="auto"/>
              <w:right w:val="single" w:sz="2" w:space="0" w:color="auto"/>
            </w:tcBorders>
          </w:tcPr>
          <w:p w14:paraId="0E211BCD" w14:textId="7EA3472C" w:rsidR="00872AFE" w:rsidRPr="00711388" w:rsidRDefault="00872AFE" w:rsidP="00567869">
            <w:pPr>
              <w:pStyle w:val="NormalLeft"/>
              <w:rPr>
                <w:lang w:val="en-GB"/>
              </w:rPr>
            </w:pPr>
            <w:r w:rsidRPr="00711388">
              <w:rPr>
                <w:lang w:val="en-GB"/>
              </w:rPr>
              <w:t xml:space="preserve">Number of claims </w:t>
            </w:r>
            <w:r w:rsidR="00711388" w:rsidRPr="00711388">
              <w:rPr>
                <w:lang w:val="en-GB"/>
              </w:rPr>
              <w:t>-</w:t>
            </w:r>
            <w:r w:rsidRPr="00711388">
              <w:rPr>
                <w:lang w:val="en-GB"/>
              </w:rPr>
              <w:t>Type of cover</w:t>
            </w:r>
          </w:p>
        </w:tc>
        <w:tc>
          <w:tcPr>
            <w:tcW w:w="4643" w:type="dxa"/>
            <w:tcBorders>
              <w:top w:val="single" w:sz="2" w:space="0" w:color="auto"/>
              <w:left w:val="single" w:sz="2" w:space="0" w:color="auto"/>
              <w:bottom w:val="single" w:sz="2" w:space="0" w:color="auto"/>
              <w:right w:val="single" w:sz="2" w:space="0" w:color="auto"/>
            </w:tcBorders>
          </w:tcPr>
          <w:p w14:paraId="27342D2A" w14:textId="77777777" w:rsidR="00872AFE" w:rsidRPr="00711388" w:rsidRDefault="00872AFE" w:rsidP="00567869">
            <w:pPr>
              <w:pStyle w:val="NormalLeft"/>
              <w:rPr>
                <w:lang w:val="en-GB"/>
              </w:rPr>
            </w:pPr>
            <w:r w:rsidRPr="00711388">
              <w:rPr>
                <w:lang w:val="en-GB"/>
              </w:rPr>
              <w:t>The number of claims, per type of cover, which is equal to the lowest integer that exceeds the amount according to the provided formula.</w:t>
            </w:r>
          </w:p>
          <w:p w14:paraId="17B565BF" w14:textId="77777777" w:rsidR="00872AFE" w:rsidRPr="00711388" w:rsidRDefault="00872AFE" w:rsidP="00567869">
            <w:pPr>
              <w:pStyle w:val="NormalLeft"/>
              <w:rPr>
                <w:lang w:val="en-GB"/>
              </w:rPr>
            </w:pPr>
          </w:p>
        </w:tc>
      </w:tr>
      <w:tr w:rsidR="00872AFE" w:rsidRPr="00711388" w14:paraId="20A5CD7E" w14:textId="77777777" w:rsidTr="00567869">
        <w:tc>
          <w:tcPr>
            <w:tcW w:w="2507" w:type="dxa"/>
            <w:tcBorders>
              <w:top w:val="single" w:sz="2" w:space="0" w:color="auto"/>
              <w:left w:val="single" w:sz="2" w:space="0" w:color="auto"/>
              <w:bottom w:val="single" w:sz="2" w:space="0" w:color="auto"/>
              <w:right w:val="single" w:sz="2" w:space="0" w:color="auto"/>
            </w:tcBorders>
          </w:tcPr>
          <w:p w14:paraId="03AF950B" w14:textId="496EDC11" w:rsidR="00872AFE" w:rsidRPr="00711388" w:rsidRDefault="00872AFE" w:rsidP="00567869">
            <w:pPr>
              <w:pStyle w:val="NormalLeft"/>
              <w:rPr>
                <w:lang w:val="en-GB"/>
              </w:rPr>
            </w:pPr>
            <w:r w:rsidRPr="00711388">
              <w:rPr>
                <w:lang w:val="en-GB"/>
              </w:rPr>
              <w:t>C0920/R2700</w:t>
            </w:r>
            <w:r w:rsidR="00711388" w:rsidRPr="00711388">
              <w:rPr>
                <w:lang w:val="en-GB"/>
              </w:rPr>
              <w:t>-</w:t>
            </w:r>
            <w:r w:rsidRPr="00711388">
              <w:rPr>
                <w:lang w:val="en-GB"/>
              </w:rPr>
              <w:t>R2740</w:t>
            </w:r>
          </w:p>
        </w:tc>
        <w:tc>
          <w:tcPr>
            <w:tcW w:w="2136" w:type="dxa"/>
            <w:tcBorders>
              <w:top w:val="single" w:sz="2" w:space="0" w:color="auto"/>
              <w:left w:val="single" w:sz="2" w:space="0" w:color="auto"/>
              <w:bottom w:val="single" w:sz="2" w:space="0" w:color="auto"/>
              <w:right w:val="single" w:sz="2" w:space="0" w:color="auto"/>
            </w:tcBorders>
          </w:tcPr>
          <w:p w14:paraId="01F56832" w14:textId="5F0F004D" w:rsidR="00872AFE" w:rsidRPr="00711388" w:rsidRDefault="00872AFE" w:rsidP="00567869">
            <w:pPr>
              <w:pStyle w:val="NormalLeft"/>
              <w:rPr>
                <w:lang w:val="en-GB"/>
              </w:rPr>
            </w:pPr>
            <w:r w:rsidRPr="00711388">
              <w:rPr>
                <w:lang w:val="en-GB"/>
              </w:rPr>
              <w:t xml:space="preserve">Catastrophe Risk Charge Liability before risk mitigation </w:t>
            </w:r>
            <w:r w:rsidR="00711388" w:rsidRPr="00711388">
              <w:rPr>
                <w:lang w:val="en-GB"/>
              </w:rPr>
              <w:t>-</w:t>
            </w:r>
            <w:r w:rsidRPr="00711388">
              <w:rPr>
                <w:lang w:val="en-GB"/>
              </w:rPr>
              <w:t>Type of cover</w:t>
            </w:r>
          </w:p>
        </w:tc>
        <w:tc>
          <w:tcPr>
            <w:tcW w:w="4643" w:type="dxa"/>
            <w:tcBorders>
              <w:top w:val="single" w:sz="2" w:space="0" w:color="auto"/>
              <w:left w:val="single" w:sz="2" w:space="0" w:color="auto"/>
              <w:bottom w:val="single" w:sz="2" w:space="0" w:color="auto"/>
              <w:right w:val="single" w:sz="2" w:space="0" w:color="auto"/>
            </w:tcBorders>
          </w:tcPr>
          <w:p w14:paraId="3EAAE52F" w14:textId="77777777" w:rsidR="00872AFE" w:rsidRPr="00711388" w:rsidRDefault="00872AFE" w:rsidP="00567869">
            <w:pPr>
              <w:pStyle w:val="NormalLeft"/>
              <w:rPr>
                <w:lang w:val="en-GB"/>
              </w:rPr>
            </w:pPr>
            <w:r w:rsidRPr="00711388">
              <w:rPr>
                <w:lang w:val="en-GB"/>
              </w:rPr>
              <w:t>This is the capital requirement before risk mitigation, per type of cover, for liability risks.</w:t>
            </w:r>
          </w:p>
          <w:p w14:paraId="3D271D8F" w14:textId="77777777" w:rsidR="00872AFE" w:rsidRPr="00711388" w:rsidRDefault="00872AFE" w:rsidP="00567869">
            <w:pPr>
              <w:pStyle w:val="NormalLeft"/>
              <w:rPr>
                <w:lang w:val="en-GB"/>
              </w:rPr>
            </w:pPr>
          </w:p>
        </w:tc>
      </w:tr>
      <w:tr w:rsidR="00872AFE" w:rsidRPr="00711388" w14:paraId="1DEB1822" w14:textId="77777777" w:rsidTr="00567869">
        <w:tc>
          <w:tcPr>
            <w:tcW w:w="2507" w:type="dxa"/>
            <w:tcBorders>
              <w:top w:val="single" w:sz="2" w:space="0" w:color="auto"/>
              <w:left w:val="single" w:sz="2" w:space="0" w:color="auto"/>
              <w:bottom w:val="single" w:sz="2" w:space="0" w:color="auto"/>
              <w:right w:val="single" w:sz="2" w:space="0" w:color="auto"/>
            </w:tcBorders>
          </w:tcPr>
          <w:p w14:paraId="13C92CBF" w14:textId="77777777" w:rsidR="00872AFE" w:rsidRPr="00711388" w:rsidRDefault="00872AFE" w:rsidP="00567869">
            <w:pPr>
              <w:pStyle w:val="NormalLeft"/>
              <w:rPr>
                <w:lang w:val="en-GB"/>
              </w:rPr>
            </w:pPr>
            <w:r w:rsidRPr="00711388">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27C66A4A" w14:textId="7AB273D3" w:rsidR="00872AFE" w:rsidRPr="00711388" w:rsidRDefault="00872AFE" w:rsidP="00567869">
            <w:pPr>
              <w:pStyle w:val="NormalLeft"/>
              <w:rPr>
                <w:lang w:val="en-GB"/>
              </w:rPr>
            </w:pPr>
            <w:r w:rsidRPr="00711388">
              <w:rPr>
                <w:lang w:val="en-GB"/>
              </w:rPr>
              <w:t xml:space="preserve">Catastrophe Risk Charge Liability before risk mitigation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01E856A1" w14:textId="77777777" w:rsidR="00872AFE" w:rsidRPr="00711388" w:rsidRDefault="00872AFE" w:rsidP="00567869">
            <w:pPr>
              <w:pStyle w:val="NormalLeft"/>
              <w:rPr>
                <w:lang w:val="en-GB"/>
              </w:rPr>
            </w:pPr>
            <w:r w:rsidRPr="00711388">
              <w:rPr>
                <w:lang w:val="en-GB"/>
              </w:rPr>
              <w:t>Total for all types of cover of the capital requirement before risk mitigation for liability risks.</w:t>
            </w:r>
          </w:p>
          <w:p w14:paraId="49500560" w14:textId="77777777" w:rsidR="00872AFE" w:rsidRPr="00711388" w:rsidRDefault="00872AFE" w:rsidP="00567869">
            <w:pPr>
              <w:pStyle w:val="NormalLeft"/>
              <w:rPr>
                <w:lang w:val="en-GB"/>
              </w:rPr>
            </w:pPr>
          </w:p>
        </w:tc>
      </w:tr>
      <w:tr w:rsidR="00872AFE" w:rsidRPr="00711388" w14:paraId="39D4A5C6" w14:textId="77777777" w:rsidTr="00567869">
        <w:tc>
          <w:tcPr>
            <w:tcW w:w="2507" w:type="dxa"/>
            <w:tcBorders>
              <w:top w:val="single" w:sz="2" w:space="0" w:color="auto"/>
              <w:left w:val="single" w:sz="2" w:space="0" w:color="auto"/>
              <w:bottom w:val="single" w:sz="2" w:space="0" w:color="auto"/>
              <w:right w:val="single" w:sz="2" w:space="0" w:color="auto"/>
            </w:tcBorders>
          </w:tcPr>
          <w:p w14:paraId="5F099C2D" w14:textId="4B7D6653" w:rsidR="00872AFE" w:rsidRPr="00711388" w:rsidRDefault="00872AFE" w:rsidP="00567869">
            <w:pPr>
              <w:pStyle w:val="NormalLeft"/>
              <w:rPr>
                <w:lang w:val="en-GB"/>
              </w:rPr>
            </w:pPr>
            <w:r w:rsidRPr="00711388">
              <w:rPr>
                <w:lang w:val="en-GB"/>
              </w:rPr>
              <w:t>C0930/R2700</w:t>
            </w:r>
            <w:r w:rsidR="00711388" w:rsidRPr="00711388">
              <w:rPr>
                <w:lang w:val="en-GB"/>
              </w:rPr>
              <w:t>-</w:t>
            </w:r>
            <w:r w:rsidRPr="00711388">
              <w:rPr>
                <w:lang w:val="en-GB"/>
              </w:rPr>
              <w:t>R2740</w:t>
            </w:r>
          </w:p>
        </w:tc>
        <w:tc>
          <w:tcPr>
            <w:tcW w:w="2136" w:type="dxa"/>
            <w:tcBorders>
              <w:top w:val="single" w:sz="2" w:space="0" w:color="auto"/>
              <w:left w:val="single" w:sz="2" w:space="0" w:color="auto"/>
              <w:bottom w:val="single" w:sz="2" w:space="0" w:color="auto"/>
              <w:right w:val="single" w:sz="2" w:space="0" w:color="auto"/>
            </w:tcBorders>
          </w:tcPr>
          <w:p w14:paraId="0EB963A9" w14:textId="78621C57"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Type of cover</w:t>
            </w:r>
          </w:p>
        </w:tc>
        <w:tc>
          <w:tcPr>
            <w:tcW w:w="4643" w:type="dxa"/>
            <w:tcBorders>
              <w:top w:val="single" w:sz="2" w:space="0" w:color="auto"/>
              <w:left w:val="single" w:sz="2" w:space="0" w:color="auto"/>
              <w:bottom w:val="single" w:sz="2" w:space="0" w:color="auto"/>
              <w:right w:val="single" w:sz="2" w:space="0" w:color="auto"/>
            </w:tcBorders>
          </w:tcPr>
          <w:p w14:paraId="793100CA" w14:textId="77777777" w:rsidR="00872AFE" w:rsidRPr="00711388" w:rsidRDefault="00872AFE" w:rsidP="00567869">
            <w:pPr>
              <w:pStyle w:val="NormalLeft"/>
              <w:rPr>
                <w:lang w:val="en-GB"/>
              </w:rPr>
            </w:pPr>
            <w:r w:rsidRPr="00711388">
              <w:rPr>
                <w:lang w:val="en-GB"/>
              </w:rPr>
              <w:t>The estimated risk mitigation effect, per type of cover, of the undertaking's specific reinsurance contracts and special purpose vehicles relating to risks arising from Liability, excluding the estimated reinstatement premiums.</w:t>
            </w:r>
          </w:p>
          <w:p w14:paraId="67F840A3" w14:textId="77777777" w:rsidR="00872AFE" w:rsidRPr="00711388" w:rsidRDefault="00872AFE" w:rsidP="00567869">
            <w:pPr>
              <w:pStyle w:val="NormalLeft"/>
              <w:rPr>
                <w:lang w:val="en-GB"/>
              </w:rPr>
            </w:pPr>
          </w:p>
        </w:tc>
      </w:tr>
      <w:tr w:rsidR="00872AFE" w:rsidRPr="00711388" w14:paraId="47966C9B" w14:textId="77777777" w:rsidTr="00567869">
        <w:tc>
          <w:tcPr>
            <w:tcW w:w="2507" w:type="dxa"/>
            <w:tcBorders>
              <w:top w:val="single" w:sz="2" w:space="0" w:color="auto"/>
              <w:left w:val="single" w:sz="2" w:space="0" w:color="auto"/>
              <w:bottom w:val="single" w:sz="2" w:space="0" w:color="auto"/>
              <w:right w:val="single" w:sz="2" w:space="0" w:color="auto"/>
            </w:tcBorders>
          </w:tcPr>
          <w:p w14:paraId="2DE880BC" w14:textId="77777777" w:rsidR="00872AFE" w:rsidRPr="00711388" w:rsidRDefault="00872AFE" w:rsidP="00567869">
            <w:pPr>
              <w:pStyle w:val="NormalLeft"/>
              <w:rPr>
                <w:lang w:val="en-GB"/>
              </w:rPr>
            </w:pPr>
            <w:r w:rsidRPr="00711388">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4B9F840A" w14:textId="260D5628"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41994202" w14:textId="77777777" w:rsidR="00872AFE" w:rsidRPr="00711388" w:rsidRDefault="00872AFE" w:rsidP="00567869">
            <w:pPr>
              <w:pStyle w:val="NormalLeft"/>
              <w:rPr>
                <w:lang w:val="en-GB"/>
              </w:rPr>
            </w:pPr>
            <w:r w:rsidRPr="00711388">
              <w:rPr>
                <w:lang w:val="en-GB"/>
              </w:rPr>
              <w:t>Total for all types of cover of the estimated risk mitigation.</w:t>
            </w:r>
          </w:p>
          <w:p w14:paraId="2F86206B" w14:textId="77777777" w:rsidR="00872AFE" w:rsidRPr="00711388" w:rsidRDefault="00872AFE" w:rsidP="00567869">
            <w:pPr>
              <w:pStyle w:val="NormalLeft"/>
              <w:rPr>
                <w:lang w:val="en-GB"/>
              </w:rPr>
            </w:pPr>
          </w:p>
        </w:tc>
      </w:tr>
      <w:tr w:rsidR="00872AFE" w:rsidRPr="00711388" w14:paraId="281A59E1" w14:textId="77777777" w:rsidTr="00567869">
        <w:tc>
          <w:tcPr>
            <w:tcW w:w="2507" w:type="dxa"/>
            <w:tcBorders>
              <w:top w:val="single" w:sz="2" w:space="0" w:color="auto"/>
              <w:left w:val="single" w:sz="2" w:space="0" w:color="auto"/>
              <w:bottom w:val="single" w:sz="2" w:space="0" w:color="auto"/>
              <w:right w:val="single" w:sz="2" w:space="0" w:color="auto"/>
            </w:tcBorders>
          </w:tcPr>
          <w:p w14:paraId="70D157F0" w14:textId="2723E6A6" w:rsidR="00872AFE" w:rsidRPr="00711388" w:rsidRDefault="00872AFE" w:rsidP="00567869">
            <w:pPr>
              <w:pStyle w:val="NormalLeft"/>
              <w:rPr>
                <w:lang w:val="en-GB"/>
              </w:rPr>
            </w:pPr>
            <w:r w:rsidRPr="00711388">
              <w:rPr>
                <w:lang w:val="en-GB"/>
              </w:rPr>
              <w:t>C0940/R2700</w:t>
            </w:r>
            <w:r w:rsidR="00711388" w:rsidRPr="00711388">
              <w:rPr>
                <w:lang w:val="en-GB"/>
              </w:rPr>
              <w:t>-</w:t>
            </w:r>
            <w:r w:rsidRPr="00711388">
              <w:rPr>
                <w:lang w:val="en-GB"/>
              </w:rPr>
              <w:t>R2740</w:t>
            </w:r>
          </w:p>
        </w:tc>
        <w:tc>
          <w:tcPr>
            <w:tcW w:w="2136" w:type="dxa"/>
            <w:tcBorders>
              <w:top w:val="single" w:sz="2" w:space="0" w:color="auto"/>
              <w:left w:val="single" w:sz="2" w:space="0" w:color="auto"/>
              <w:bottom w:val="single" w:sz="2" w:space="0" w:color="auto"/>
              <w:right w:val="single" w:sz="2" w:space="0" w:color="auto"/>
            </w:tcBorders>
          </w:tcPr>
          <w:p w14:paraId="2A278607" w14:textId="1C6AD52F"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Type of cover</w:t>
            </w:r>
          </w:p>
        </w:tc>
        <w:tc>
          <w:tcPr>
            <w:tcW w:w="4643" w:type="dxa"/>
            <w:tcBorders>
              <w:top w:val="single" w:sz="2" w:space="0" w:color="auto"/>
              <w:left w:val="single" w:sz="2" w:space="0" w:color="auto"/>
              <w:bottom w:val="single" w:sz="2" w:space="0" w:color="auto"/>
              <w:right w:val="single" w:sz="2" w:space="0" w:color="auto"/>
            </w:tcBorders>
          </w:tcPr>
          <w:p w14:paraId="494D8D7D" w14:textId="77777777" w:rsidR="00872AFE" w:rsidRPr="00711388" w:rsidRDefault="00872AFE" w:rsidP="00567869">
            <w:pPr>
              <w:pStyle w:val="NormalLeft"/>
              <w:rPr>
                <w:lang w:val="en-GB"/>
              </w:rPr>
            </w:pPr>
            <w:r w:rsidRPr="00711388">
              <w:rPr>
                <w:lang w:val="en-GB"/>
              </w:rPr>
              <w:t>The estimated reinstatement premiums, per type of cover, as a result of the undertaking's specific reinsurance contracts and special purpose vehicles relating to risks arising from Liability.</w:t>
            </w:r>
          </w:p>
          <w:p w14:paraId="3F39D12C" w14:textId="77777777" w:rsidR="00872AFE" w:rsidRPr="00711388" w:rsidRDefault="00872AFE" w:rsidP="00567869">
            <w:pPr>
              <w:pStyle w:val="NormalLeft"/>
              <w:rPr>
                <w:lang w:val="en-GB"/>
              </w:rPr>
            </w:pPr>
          </w:p>
        </w:tc>
      </w:tr>
      <w:tr w:rsidR="00872AFE" w:rsidRPr="00711388" w14:paraId="37757298" w14:textId="77777777" w:rsidTr="00567869">
        <w:tc>
          <w:tcPr>
            <w:tcW w:w="2507" w:type="dxa"/>
            <w:tcBorders>
              <w:top w:val="single" w:sz="2" w:space="0" w:color="auto"/>
              <w:left w:val="single" w:sz="2" w:space="0" w:color="auto"/>
              <w:bottom w:val="single" w:sz="2" w:space="0" w:color="auto"/>
              <w:right w:val="single" w:sz="2" w:space="0" w:color="auto"/>
            </w:tcBorders>
          </w:tcPr>
          <w:p w14:paraId="15F6DEDD" w14:textId="77777777" w:rsidR="00872AFE" w:rsidRPr="00711388" w:rsidRDefault="00872AFE" w:rsidP="00567869">
            <w:pPr>
              <w:pStyle w:val="NormalLeft"/>
              <w:rPr>
                <w:lang w:val="en-GB"/>
              </w:rPr>
            </w:pPr>
            <w:r w:rsidRPr="00711388">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3AD07AC2" w14:textId="79E0932D"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6B024056" w14:textId="77777777" w:rsidR="00872AFE" w:rsidRPr="00711388" w:rsidRDefault="00872AFE" w:rsidP="00567869">
            <w:pPr>
              <w:pStyle w:val="NormalLeft"/>
              <w:rPr>
                <w:lang w:val="en-GB"/>
              </w:rPr>
            </w:pPr>
            <w:r w:rsidRPr="00711388">
              <w:rPr>
                <w:lang w:val="en-GB"/>
              </w:rPr>
              <w:t>Total for all types of cover of the estimated reinstatement premiums.</w:t>
            </w:r>
          </w:p>
          <w:p w14:paraId="506B179B" w14:textId="77777777" w:rsidR="00872AFE" w:rsidRPr="00711388" w:rsidRDefault="00872AFE" w:rsidP="00567869">
            <w:pPr>
              <w:pStyle w:val="NormalLeft"/>
              <w:rPr>
                <w:lang w:val="en-GB"/>
              </w:rPr>
            </w:pPr>
          </w:p>
        </w:tc>
      </w:tr>
      <w:tr w:rsidR="00872AFE" w:rsidRPr="00711388" w14:paraId="26E7C8E2" w14:textId="77777777" w:rsidTr="00567869">
        <w:tc>
          <w:tcPr>
            <w:tcW w:w="2507" w:type="dxa"/>
            <w:tcBorders>
              <w:top w:val="single" w:sz="2" w:space="0" w:color="auto"/>
              <w:left w:val="single" w:sz="2" w:space="0" w:color="auto"/>
              <w:bottom w:val="single" w:sz="2" w:space="0" w:color="auto"/>
              <w:right w:val="single" w:sz="2" w:space="0" w:color="auto"/>
            </w:tcBorders>
          </w:tcPr>
          <w:p w14:paraId="2FBA1087" w14:textId="61E2E45A" w:rsidR="00872AFE" w:rsidRPr="00711388" w:rsidRDefault="00872AFE" w:rsidP="00567869">
            <w:pPr>
              <w:pStyle w:val="NormalLeft"/>
              <w:rPr>
                <w:lang w:val="en-GB"/>
              </w:rPr>
            </w:pPr>
            <w:r w:rsidRPr="00711388">
              <w:rPr>
                <w:lang w:val="en-GB"/>
              </w:rPr>
              <w:lastRenderedPageBreak/>
              <w:t>C0950/R2700</w:t>
            </w:r>
            <w:r w:rsidR="00711388" w:rsidRPr="00711388">
              <w:rPr>
                <w:lang w:val="en-GB"/>
              </w:rPr>
              <w:t>-</w:t>
            </w:r>
            <w:r w:rsidRPr="00711388">
              <w:rPr>
                <w:lang w:val="en-GB"/>
              </w:rPr>
              <w:t>R2740</w:t>
            </w:r>
          </w:p>
        </w:tc>
        <w:tc>
          <w:tcPr>
            <w:tcW w:w="2136" w:type="dxa"/>
            <w:tcBorders>
              <w:top w:val="single" w:sz="2" w:space="0" w:color="auto"/>
              <w:left w:val="single" w:sz="2" w:space="0" w:color="auto"/>
              <w:bottom w:val="single" w:sz="2" w:space="0" w:color="auto"/>
              <w:right w:val="single" w:sz="2" w:space="0" w:color="auto"/>
            </w:tcBorders>
          </w:tcPr>
          <w:p w14:paraId="1018E6AF" w14:textId="08D295C4" w:rsidR="00872AFE" w:rsidRPr="00711388" w:rsidRDefault="00872AFE" w:rsidP="00567869">
            <w:pPr>
              <w:pStyle w:val="NormalLeft"/>
              <w:rPr>
                <w:lang w:val="en-GB"/>
              </w:rPr>
            </w:pPr>
            <w:r w:rsidRPr="00711388">
              <w:rPr>
                <w:lang w:val="en-GB"/>
              </w:rPr>
              <w:t xml:space="preserve">Catastrophe Risk Charge Liability after risk mitigation </w:t>
            </w:r>
            <w:r w:rsidR="00845F43" w:rsidRPr="00711388">
              <w:rPr>
                <w:lang w:val="en-GB"/>
              </w:rPr>
              <w:t>-</w:t>
            </w:r>
            <w:r w:rsidRPr="00711388">
              <w:rPr>
                <w:lang w:val="en-GB"/>
              </w:rPr>
              <w:t xml:space="preserve"> Type of cover</w:t>
            </w:r>
          </w:p>
        </w:tc>
        <w:tc>
          <w:tcPr>
            <w:tcW w:w="4643" w:type="dxa"/>
            <w:tcBorders>
              <w:top w:val="single" w:sz="2" w:space="0" w:color="auto"/>
              <w:left w:val="single" w:sz="2" w:space="0" w:color="auto"/>
              <w:bottom w:val="single" w:sz="2" w:space="0" w:color="auto"/>
              <w:right w:val="single" w:sz="2" w:space="0" w:color="auto"/>
            </w:tcBorders>
          </w:tcPr>
          <w:p w14:paraId="265680AC" w14:textId="77777777" w:rsidR="00872AFE" w:rsidRPr="00711388" w:rsidRDefault="00872AFE" w:rsidP="00567869">
            <w:pPr>
              <w:pStyle w:val="NormalLeft"/>
              <w:rPr>
                <w:lang w:val="en-GB"/>
              </w:rPr>
            </w:pPr>
            <w:r w:rsidRPr="00711388">
              <w:rPr>
                <w:lang w:val="en-GB"/>
              </w:rPr>
              <w:t>Capital requirement, per type of cover, after the deduction of the risk mitigating effect of the undertaking's specific retrocession contracts and special purpose vehicles, relating to risks arising from Liability.</w:t>
            </w:r>
          </w:p>
          <w:p w14:paraId="5F9309B2" w14:textId="77777777" w:rsidR="00872AFE" w:rsidRPr="00711388" w:rsidRDefault="00872AFE" w:rsidP="00567869">
            <w:pPr>
              <w:pStyle w:val="NormalLeft"/>
              <w:rPr>
                <w:lang w:val="en-GB"/>
              </w:rPr>
            </w:pPr>
          </w:p>
        </w:tc>
      </w:tr>
      <w:tr w:rsidR="00872AFE" w:rsidRPr="00711388" w14:paraId="4818F1B4" w14:textId="77777777" w:rsidTr="00567869">
        <w:tc>
          <w:tcPr>
            <w:tcW w:w="2507" w:type="dxa"/>
            <w:tcBorders>
              <w:top w:val="single" w:sz="2" w:space="0" w:color="auto"/>
              <w:left w:val="single" w:sz="2" w:space="0" w:color="auto"/>
              <w:bottom w:val="single" w:sz="2" w:space="0" w:color="auto"/>
              <w:right w:val="single" w:sz="2" w:space="0" w:color="auto"/>
            </w:tcBorders>
          </w:tcPr>
          <w:p w14:paraId="25124A10" w14:textId="77777777" w:rsidR="00872AFE" w:rsidRPr="00711388" w:rsidRDefault="00872AFE" w:rsidP="00567869">
            <w:pPr>
              <w:pStyle w:val="NormalLeft"/>
              <w:rPr>
                <w:lang w:val="en-GB"/>
              </w:rPr>
            </w:pPr>
            <w:r w:rsidRPr="00711388">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9B017FC" w14:textId="48D8075B" w:rsidR="00872AFE" w:rsidRPr="00711388" w:rsidRDefault="00872AFE" w:rsidP="00567869">
            <w:pPr>
              <w:pStyle w:val="NormalLeft"/>
              <w:rPr>
                <w:lang w:val="en-GB"/>
              </w:rPr>
            </w:pPr>
            <w:r w:rsidRPr="00711388">
              <w:rPr>
                <w:lang w:val="en-GB"/>
              </w:rPr>
              <w:t xml:space="preserve">Catastrophe Risk Charge Liability after risk mitigation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03950607" w14:textId="3806E496" w:rsidR="00872AFE" w:rsidRPr="00711388" w:rsidRDefault="00872AFE" w:rsidP="00567869">
            <w:pPr>
              <w:pStyle w:val="NormalLeft"/>
              <w:rPr>
                <w:lang w:val="en-GB"/>
              </w:rPr>
            </w:pPr>
            <w:r w:rsidRPr="00711388">
              <w:rPr>
                <w:lang w:val="en-GB"/>
              </w:rPr>
              <w:t>Total for all types of cover of the capita</w:t>
            </w:r>
            <w:r w:rsidR="00AE3356" w:rsidRPr="00711388">
              <w:rPr>
                <w:lang w:val="en-GB"/>
              </w:rPr>
              <w:t>l requirement,</w:t>
            </w:r>
            <w:r w:rsidRPr="00711388">
              <w:rPr>
                <w:lang w:val="en-GB"/>
              </w:rPr>
              <w:t xml:space="preserve"> after the deduction of the risk mitigating effect of the undertaking's specific retrocession contracts and special purpose vehicles, relating to risks arising from Liability.</w:t>
            </w:r>
          </w:p>
          <w:p w14:paraId="0714E81A" w14:textId="77777777" w:rsidR="00872AFE" w:rsidRPr="00711388" w:rsidRDefault="00872AFE" w:rsidP="00567869">
            <w:pPr>
              <w:pStyle w:val="NormalLeft"/>
              <w:rPr>
                <w:lang w:val="en-GB"/>
              </w:rPr>
            </w:pPr>
          </w:p>
        </w:tc>
      </w:tr>
      <w:tr w:rsidR="00872AFE" w:rsidRPr="00711388" w14:paraId="75BA746B" w14:textId="77777777" w:rsidTr="00567869">
        <w:tc>
          <w:tcPr>
            <w:tcW w:w="2507" w:type="dxa"/>
            <w:tcBorders>
              <w:top w:val="single" w:sz="2" w:space="0" w:color="auto"/>
              <w:left w:val="single" w:sz="2" w:space="0" w:color="auto"/>
              <w:bottom w:val="single" w:sz="2" w:space="0" w:color="auto"/>
              <w:right w:val="single" w:sz="2" w:space="0" w:color="auto"/>
            </w:tcBorders>
          </w:tcPr>
          <w:p w14:paraId="7FFD726F" w14:textId="77777777" w:rsidR="00872AFE" w:rsidRPr="00711388" w:rsidRDefault="00872AFE" w:rsidP="00567869">
            <w:pPr>
              <w:pStyle w:val="NormalLeft"/>
              <w:rPr>
                <w:lang w:val="en-GB"/>
              </w:rPr>
            </w:pPr>
            <w:r w:rsidRPr="00711388">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391C09AE" w14:textId="4B4F2518" w:rsidR="00872AFE" w:rsidRPr="00711388" w:rsidRDefault="00872AFE" w:rsidP="00567869">
            <w:pPr>
              <w:pStyle w:val="NormalLeft"/>
              <w:rPr>
                <w:lang w:val="en-GB"/>
              </w:rPr>
            </w:pPr>
            <w:r w:rsidRPr="00711388">
              <w:rPr>
                <w:lang w:val="en-GB"/>
              </w:rPr>
              <w:t xml:space="preserve">Catastrophe Risk Charge Liability before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3AC2DB5" w14:textId="77777777" w:rsidR="00872AFE" w:rsidRPr="00711388" w:rsidRDefault="00872AFE" w:rsidP="00567869">
            <w:pPr>
              <w:pStyle w:val="NormalLeft"/>
              <w:rPr>
                <w:lang w:val="en-GB"/>
              </w:rPr>
            </w:pPr>
            <w:r w:rsidRPr="00711388">
              <w:rPr>
                <w:lang w:val="en-GB"/>
              </w:rPr>
              <w:t>This is the total capital requirement before risk mitigation, before diversification effect between types of cover, for liability risks.</w:t>
            </w:r>
          </w:p>
          <w:p w14:paraId="7F6235E4" w14:textId="77777777" w:rsidR="00872AFE" w:rsidRPr="00711388" w:rsidRDefault="00872AFE" w:rsidP="00567869">
            <w:pPr>
              <w:pStyle w:val="NormalLeft"/>
              <w:rPr>
                <w:lang w:val="en-GB"/>
              </w:rPr>
            </w:pPr>
          </w:p>
        </w:tc>
      </w:tr>
      <w:tr w:rsidR="00872AFE" w:rsidRPr="00711388" w14:paraId="6E624580" w14:textId="77777777" w:rsidTr="00567869">
        <w:tc>
          <w:tcPr>
            <w:tcW w:w="2507" w:type="dxa"/>
            <w:tcBorders>
              <w:top w:val="single" w:sz="2" w:space="0" w:color="auto"/>
              <w:left w:val="single" w:sz="2" w:space="0" w:color="auto"/>
              <w:bottom w:val="single" w:sz="2" w:space="0" w:color="auto"/>
              <w:right w:val="single" w:sz="2" w:space="0" w:color="auto"/>
            </w:tcBorders>
          </w:tcPr>
          <w:p w14:paraId="0D11322C" w14:textId="77777777" w:rsidR="00872AFE" w:rsidRPr="00711388" w:rsidRDefault="00872AFE" w:rsidP="00567869">
            <w:pPr>
              <w:pStyle w:val="NormalLeft"/>
              <w:rPr>
                <w:lang w:val="en-GB"/>
              </w:rPr>
            </w:pPr>
            <w:r w:rsidRPr="00711388">
              <w:rPr>
                <w:lang w:val="en-GB"/>
              </w:rPr>
              <w:t>C0960/R2810</w:t>
            </w:r>
          </w:p>
        </w:tc>
        <w:tc>
          <w:tcPr>
            <w:tcW w:w="2136" w:type="dxa"/>
            <w:tcBorders>
              <w:top w:val="single" w:sz="2" w:space="0" w:color="auto"/>
              <w:left w:val="single" w:sz="2" w:space="0" w:color="auto"/>
              <w:bottom w:val="single" w:sz="2" w:space="0" w:color="auto"/>
              <w:right w:val="single" w:sz="2" w:space="0" w:color="auto"/>
            </w:tcBorders>
          </w:tcPr>
          <w:p w14:paraId="67BE7ADA" w14:textId="0DE6BAD2" w:rsidR="00872AFE" w:rsidRPr="00711388" w:rsidRDefault="00872AFE" w:rsidP="00567869">
            <w:pPr>
              <w:pStyle w:val="NormalLeft"/>
              <w:rPr>
                <w:lang w:val="en-GB"/>
              </w:rPr>
            </w:pPr>
            <w:r w:rsidRPr="00711388">
              <w:rPr>
                <w:lang w:val="en-GB"/>
              </w:rPr>
              <w:t xml:space="preserve">Catastrophe Risk Charge Liability before risk mitigation </w:t>
            </w:r>
            <w:r w:rsidR="00845F43" w:rsidRPr="00711388">
              <w:rPr>
                <w:lang w:val="en-GB"/>
              </w:rPr>
              <w:t>-</w:t>
            </w:r>
            <w:r w:rsidRPr="00711388">
              <w:rPr>
                <w:lang w:val="en-GB"/>
              </w:rPr>
              <w:t xml:space="preserve">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117BF83B" w14:textId="77777777"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type of covers for liability risks.</w:t>
            </w:r>
          </w:p>
          <w:p w14:paraId="5BEEACA6" w14:textId="77777777" w:rsidR="00872AFE" w:rsidRPr="00711388" w:rsidRDefault="00872AFE" w:rsidP="00567869">
            <w:pPr>
              <w:pStyle w:val="NormalLeft"/>
              <w:rPr>
                <w:lang w:val="en-GB"/>
              </w:rPr>
            </w:pPr>
          </w:p>
        </w:tc>
      </w:tr>
      <w:tr w:rsidR="00872AFE" w:rsidRPr="00711388" w14:paraId="5D66E506" w14:textId="77777777" w:rsidTr="00567869">
        <w:tc>
          <w:tcPr>
            <w:tcW w:w="2507" w:type="dxa"/>
            <w:tcBorders>
              <w:top w:val="single" w:sz="2" w:space="0" w:color="auto"/>
              <w:left w:val="single" w:sz="2" w:space="0" w:color="auto"/>
              <w:bottom w:val="single" w:sz="2" w:space="0" w:color="auto"/>
              <w:right w:val="single" w:sz="2" w:space="0" w:color="auto"/>
            </w:tcBorders>
          </w:tcPr>
          <w:p w14:paraId="4B11409A" w14:textId="77777777" w:rsidR="00872AFE" w:rsidRPr="00711388" w:rsidRDefault="00872AFE" w:rsidP="00567869">
            <w:pPr>
              <w:pStyle w:val="NormalLeft"/>
              <w:rPr>
                <w:lang w:val="en-GB"/>
              </w:rPr>
            </w:pPr>
            <w:r w:rsidRPr="00711388">
              <w:rPr>
                <w:lang w:val="en-GB"/>
              </w:rPr>
              <w:t>C0960/R2820</w:t>
            </w:r>
          </w:p>
        </w:tc>
        <w:tc>
          <w:tcPr>
            <w:tcW w:w="2136" w:type="dxa"/>
            <w:tcBorders>
              <w:top w:val="single" w:sz="2" w:space="0" w:color="auto"/>
              <w:left w:val="single" w:sz="2" w:space="0" w:color="auto"/>
              <w:bottom w:val="single" w:sz="2" w:space="0" w:color="auto"/>
              <w:right w:val="single" w:sz="2" w:space="0" w:color="auto"/>
            </w:tcBorders>
          </w:tcPr>
          <w:p w14:paraId="6FE82C95" w14:textId="0F73C0FE" w:rsidR="00872AFE" w:rsidRPr="00711388" w:rsidRDefault="00872AFE" w:rsidP="00567869">
            <w:pPr>
              <w:pStyle w:val="NormalLeft"/>
              <w:rPr>
                <w:lang w:val="en-GB"/>
              </w:rPr>
            </w:pPr>
            <w:r w:rsidRPr="00711388">
              <w:rPr>
                <w:lang w:val="en-GB"/>
              </w:rPr>
              <w:t xml:space="preserve">Catastrophe Risk Charge Liability before risk mitigation </w:t>
            </w:r>
            <w:r w:rsidR="00845F43" w:rsidRPr="00711388">
              <w:rPr>
                <w:lang w:val="en-GB"/>
              </w:rPr>
              <w:t>-</w:t>
            </w:r>
            <w:r w:rsidRPr="00711388">
              <w:rPr>
                <w:lang w:val="en-GB"/>
              </w:rPr>
              <w:t xml:space="preserve"> Total after diversification</w:t>
            </w:r>
          </w:p>
        </w:tc>
        <w:tc>
          <w:tcPr>
            <w:tcW w:w="4643" w:type="dxa"/>
            <w:tcBorders>
              <w:top w:val="single" w:sz="2" w:space="0" w:color="auto"/>
              <w:left w:val="single" w:sz="2" w:space="0" w:color="auto"/>
              <w:bottom w:val="single" w:sz="2" w:space="0" w:color="auto"/>
              <w:right w:val="single" w:sz="2" w:space="0" w:color="auto"/>
            </w:tcBorders>
          </w:tcPr>
          <w:p w14:paraId="39034BC3" w14:textId="77777777" w:rsidR="00872AFE" w:rsidRPr="00711388" w:rsidRDefault="00872AFE" w:rsidP="00567869">
            <w:pPr>
              <w:pStyle w:val="NormalLeft"/>
              <w:rPr>
                <w:lang w:val="en-GB"/>
              </w:rPr>
            </w:pPr>
            <w:r w:rsidRPr="00711388">
              <w:rPr>
                <w:lang w:val="en-GB"/>
              </w:rPr>
              <w:t>This is the total capital requirement before risk mitigation, after diversification effect between the types of covers, for liability risks.</w:t>
            </w:r>
          </w:p>
          <w:p w14:paraId="4E7E4697" w14:textId="77777777" w:rsidR="00872AFE" w:rsidRPr="00711388" w:rsidRDefault="00872AFE" w:rsidP="00567869">
            <w:pPr>
              <w:pStyle w:val="NormalLeft"/>
              <w:rPr>
                <w:lang w:val="en-GB"/>
              </w:rPr>
            </w:pPr>
          </w:p>
        </w:tc>
      </w:tr>
      <w:tr w:rsidR="00872AFE" w:rsidRPr="00711388" w14:paraId="67ED4B60" w14:textId="77777777" w:rsidTr="00567869">
        <w:tc>
          <w:tcPr>
            <w:tcW w:w="2507" w:type="dxa"/>
            <w:tcBorders>
              <w:top w:val="single" w:sz="2" w:space="0" w:color="auto"/>
              <w:left w:val="single" w:sz="2" w:space="0" w:color="auto"/>
              <w:bottom w:val="single" w:sz="2" w:space="0" w:color="auto"/>
              <w:right w:val="single" w:sz="2" w:space="0" w:color="auto"/>
            </w:tcBorders>
          </w:tcPr>
          <w:p w14:paraId="4F6CECAC" w14:textId="77777777" w:rsidR="00872AFE" w:rsidRPr="00711388" w:rsidRDefault="00872AFE" w:rsidP="00567869">
            <w:pPr>
              <w:pStyle w:val="NormalLeft"/>
              <w:rPr>
                <w:lang w:val="en-GB"/>
              </w:rPr>
            </w:pPr>
            <w:r w:rsidRPr="00711388">
              <w:rPr>
                <w:lang w:val="en-GB"/>
              </w:rPr>
              <w:t>C0970/R2800</w:t>
            </w:r>
          </w:p>
        </w:tc>
        <w:tc>
          <w:tcPr>
            <w:tcW w:w="2136" w:type="dxa"/>
            <w:tcBorders>
              <w:top w:val="single" w:sz="2" w:space="0" w:color="auto"/>
              <w:left w:val="single" w:sz="2" w:space="0" w:color="auto"/>
              <w:bottom w:val="single" w:sz="2" w:space="0" w:color="auto"/>
              <w:right w:val="single" w:sz="2" w:space="0" w:color="auto"/>
            </w:tcBorders>
          </w:tcPr>
          <w:p w14:paraId="20C065FE" w14:textId="5B95D546" w:rsidR="00872AFE" w:rsidRPr="00711388" w:rsidRDefault="00872AFE" w:rsidP="00567869">
            <w:pPr>
              <w:pStyle w:val="NormalLeft"/>
              <w:rPr>
                <w:lang w:val="en-GB"/>
              </w:rPr>
            </w:pPr>
            <w:r w:rsidRPr="00711388">
              <w:rPr>
                <w:lang w:val="en-GB"/>
              </w:rPr>
              <w:t xml:space="preserve">Estimated Total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0157D25" w14:textId="77777777" w:rsidR="00872AFE" w:rsidRPr="00711388" w:rsidRDefault="00872AFE" w:rsidP="00567869">
            <w:pPr>
              <w:pStyle w:val="NormalLeft"/>
              <w:rPr>
                <w:lang w:val="en-GB"/>
              </w:rPr>
            </w:pPr>
            <w:r w:rsidRPr="00711388">
              <w:rPr>
                <w:lang w:val="en-GB"/>
              </w:rPr>
              <w:t>This is the estimated total risk mitigation, before diversification effect between types of cover, for liability risks.</w:t>
            </w:r>
          </w:p>
          <w:p w14:paraId="236EACF0" w14:textId="77777777" w:rsidR="00872AFE" w:rsidRPr="00711388" w:rsidRDefault="00872AFE" w:rsidP="00567869">
            <w:pPr>
              <w:pStyle w:val="NormalLeft"/>
              <w:rPr>
                <w:lang w:val="en-GB"/>
              </w:rPr>
            </w:pPr>
          </w:p>
        </w:tc>
      </w:tr>
      <w:tr w:rsidR="00872AFE" w:rsidRPr="00711388" w14:paraId="4195A88B" w14:textId="77777777" w:rsidTr="00567869">
        <w:tc>
          <w:tcPr>
            <w:tcW w:w="2507" w:type="dxa"/>
            <w:tcBorders>
              <w:top w:val="single" w:sz="2" w:space="0" w:color="auto"/>
              <w:left w:val="single" w:sz="2" w:space="0" w:color="auto"/>
              <w:bottom w:val="single" w:sz="2" w:space="0" w:color="auto"/>
              <w:right w:val="single" w:sz="2" w:space="0" w:color="auto"/>
            </w:tcBorders>
          </w:tcPr>
          <w:p w14:paraId="15719A10" w14:textId="77777777" w:rsidR="00872AFE" w:rsidRPr="00711388" w:rsidRDefault="00872AFE" w:rsidP="00567869">
            <w:pPr>
              <w:pStyle w:val="NormalLeft"/>
              <w:rPr>
                <w:lang w:val="en-GB"/>
              </w:rPr>
            </w:pPr>
            <w:r w:rsidRPr="00711388">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423018C7" w14:textId="5F4C339A" w:rsidR="00872AFE" w:rsidRPr="00711388" w:rsidRDefault="00872AFE" w:rsidP="00567869">
            <w:pPr>
              <w:pStyle w:val="NormalLeft"/>
              <w:rPr>
                <w:lang w:val="en-GB"/>
              </w:rPr>
            </w:pPr>
            <w:r w:rsidRPr="00711388">
              <w:rPr>
                <w:lang w:val="en-GB"/>
              </w:rPr>
              <w:t xml:space="preserve">Catastrophe Risk Charge Liability after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4A335047" w14:textId="77777777" w:rsidR="00872AFE" w:rsidRPr="00711388" w:rsidRDefault="00872AFE" w:rsidP="00567869">
            <w:pPr>
              <w:pStyle w:val="NormalLeft"/>
              <w:rPr>
                <w:lang w:val="en-GB"/>
              </w:rPr>
            </w:pPr>
            <w:r w:rsidRPr="00711388">
              <w:rPr>
                <w:lang w:val="en-GB"/>
              </w:rPr>
              <w:t>This is the total capital requirement after risk mitigation, before diversification effect between types of cover, for liability risks.</w:t>
            </w:r>
          </w:p>
          <w:p w14:paraId="2D9B804C" w14:textId="77777777" w:rsidR="00872AFE" w:rsidRPr="00711388" w:rsidRDefault="00872AFE" w:rsidP="00567869">
            <w:pPr>
              <w:pStyle w:val="NormalLeft"/>
              <w:rPr>
                <w:lang w:val="en-GB"/>
              </w:rPr>
            </w:pPr>
          </w:p>
        </w:tc>
      </w:tr>
      <w:tr w:rsidR="00872AFE" w:rsidRPr="00711388" w14:paraId="1BD3E193" w14:textId="77777777" w:rsidTr="00567869">
        <w:tc>
          <w:tcPr>
            <w:tcW w:w="2507" w:type="dxa"/>
            <w:tcBorders>
              <w:top w:val="single" w:sz="2" w:space="0" w:color="auto"/>
              <w:left w:val="single" w:sz="2" w:space="0" w:color="auto"/>
              <w:bottom w:val="single" w:sz="2" w:space="0" w:color="auto"/>
              <w:right w:val="single" w:sz="2" w:space="0" w:color="auto"/>
            </w:tcBorders>
          </w:tcPr>
          <w:p w14:paraId="256FBA88" w14:textId="77777777" w:rsidR="00872AFE" w:rsidRPr="00711388" w:rsidRDefault="00872AFE" w:rsidP="00567869">
            <w:pPr>
              <w:pStyle w:val="NormalLeft"/>
              <w:rPr>
                <w:lang w:val="en-GB"/>
              </w:rPr>
            </w:pPr>
            <w:r w:rsidRPr="00711388">
              <w:rPr>
                <w:lang w:val="en-GB"/>
              </w:rPr>
              <w:lastRenderedPageBreak/>
              <w:t>C0980/R2810</w:t>
            </w:r>
          </w:p>
        </w:tc>
        <w:tc>
          <w:tcPr>
            <w:tcW w:w="2136" w:type="dxa"/>
            <w:tcBorders>
              <w:top w:val="single" w:sz="2" w:space="0" w:color="auto"/>
              <w:left w:val="single" w:sz="2" w:space="0" w:color="auto"/>
              <w:bottom w:val="single" w:sz="2" w:space="0" w:color="auto"/>
              <w:right w:val="single" w:sz="2" w:space="0" w:color="auto"/>
            </w:tcBorders>
          </w:tcPr>
          <w:p w14:paraId="4A53CBAC" w14:textId="70BE13B6" w:rsidR="00872AFE" w:rsidRPr="00711388" w:rsidRDefault="00872AFE" w:rsidP="00567869">
            <w:pPr>
              <w:pStyle w:val="NormalLeft"/>
              <w:rPr>
                <w:lang w:val="en-GB"/>
              </w:rPr>
            </w:pPr>
            <w:r w:rsidRPr="00711388">
              <w:rPr>
                <w:lang w:val="en-GB"/>
              </w:rPr>
              <w:t xml:space="preserve">Catastrophe Risk Charge Liability after risk mitigation </w:t>
            </w:r>
            <w:r w:rsidR="00845F43" w:rsidRPr="00711388">
              <w:rPr>
                <w:lang w:val="en-GB"/>
              </w:rPr>
              <w:t>-</w:t>
            </w:r>
            <w:r w:rsidRPr="00711388">
              <w:rPr>
                <w:lang w:val="en-GB"/>
              </w:rPr>
              <w:t xml:space="preserve">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0BB95E47" w14:textId="77777777" w:rsidR="00872AFE" w:rsidRPr="00711388" w:rsidRDefault="00872AFE" w:rsidP="00567869">
            <w:pPr>
              <w:pStyle w:val="NormalLeft"/>
              <w:rPr>
                <w:lang w:val="en-GB"/>
              </w:rPr>
            </w:pPr>
            <w:r w:rsidRPr="00711388">
              <w:rPr>
                <w:lang w:val="en-GB"/>
              </w:rPr>
              <w:t>Diversification effect arising from the aggregation of the total capital charges after risk mitigation relating to different type of covers for liability risks.</w:t>
            </w:r>
          </w:p>
          <w:p w14:paraId="616286A2" w14:textId="77777777" w:rsidR="00872AFE" w:rsidRPr="00711388" w:rsidRDefault="00872AFE" w:rsidP="00567869">
            <w:pPr>
              <w:pStyle w:val="NormalLeft"/>
              <w:rPr>
                <w:lang w:val="en-GB"/>
              </w:rPr>
            </w:pPr>
          </w:p>
        </w:tc>
      </w:tr>
      <w:tr w:rsidR="00872AFE" w:rsidRPr="00711388" w14:paraId="5E34274A" w14:textId="77777777" w:rsidTr="00567869">
        <w:tc>
          <w:tcPr>
            <w:tcW w:w="2507" w:type="dxa"/>
            <w:tcBorders>
              <w:top w:val="single" w:sz="2" w:space="0" w:color="auto"/>
              <w:left w:val="single" w:sz="2" w:space="0" w:color="auto"/>
              <w:bottom w:val="single" w:sz="2" w:space="0" w:color="auto"/>
              <w:right w:val="single" w:sz="2" w:space="0" w:color="auto"/>
            </w:tcBorders>
          </w:tcPr>
          <w:p w14:paraId="2A818D62" w14:textId="77777777" w:rsidR="00872AFE" w:rsidRPr="00711388" w:rsidRDefault="00872AFE" w:rsidP="00567869">
            <w:pPr>
              <w:pStyle w:val="NormalLeft"/>
              <w:rPr>
                <w:lang w:val="en-GB"/>
              </w:rPr>
            </w:pPr>
            <w:r w:rsidRPr="00711388">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4719BF4B" w14:textId="770F6F3A" w:rsidR="00872AFE" w:rsidRPr="00711388" w:rsidRDefault="00872AFE" w:rsidP="00567869">
            <w:pPr>
              <w:pStyle w:val="NormalLeft"/>
              <w:rPr>
                <w:lang w:val="en-GB"/>
              </w:rPr>
            </w:pPr>
            <w:r w:rsidRPr="00711388">
              <w:rPr>
                <w:lang w:val="en-GB"/>
              </w:rPr>
              <w:t xml:space="preserve">Catastrophe Risk Charge Liability after risk mitigation </w:t>
            </w:r>
            <w:r w:rsidR="00845F43" w:rsidRPr="00711388">
              <w:rPr>
                <w:lang w:val="en-GB"/>
              </w:rPr>
              <w:t>-</w:t>
            </w:r>
            <w:r w:rsidRPr="00711388">
              <w:rPr>
                <w:lang w:val="en-GB"/>
              </w:rPr>
              <w:t xml:space="preserve"> Total after diversification</w:t>
            </w:r>
          </w:p>
        </w:tc>
        <w:tc>
          <w:tcPr>
            <w:tcW w:w="4643" w:type="dxa"/>
            <w:tcBorders>
              <w:top w:val="single" w:sz="2" w:space="0" w:color="auto"/>
              <w:left w:val="single" w:sz="2" w:space="0" w:color="auto"/>
              <w:bottom w:val="single" w:sz="2" w:space="0" w:color="auto"/>
              <w:right w:val="single" w:sz="2" w:space="0" w:color="auto"/>
            </w:tcBorders>
          </w:tcPr>
          <w:p w14:paraId="41CC8028" w14:textId="77777777" w:rsidR="00872AFE" w:rsidRPr="00711388" w:rsidRDefault="00872AFE" w:rsidP="00567869">
            <w:pPr>
              <w:pStyle w:val="NormalLeft"/>
              <w:rPr>
                <w:lang w:val="en-GB"/>
              </w:rPr>
            </w:pPr>
            <w:r w:rsidRPr="00711388">
              <w:rPr>
                <w:lang w:val="en-GB"/>
              </w:rPr>
              <w:t>This is the total capital requirement after risk mitigation, after diversification effect between the types of covers, for liability risks.</w:t>
            </w:r>
          </w:p>
          <w:p w14:paraId="5D5D4530" w14:textId="77777777" w:rsidR="00872AFE" w:rsidRPr="00711388" w:rsidRDefault="00872AFE" w:rsidP="00567869">
            <w:pPr>
              <w:pStyle w:val="NormalLeft"/>
              <w:rPr>
                <w:lang w:val="en-GB"/>
              </w:rPr>
            </w:pPr>
          </w:p>
        </w:tc>
      </w:tr>
      <w:tr w:rsidR="00BA3B3A" w:rsidRPr="00711388" w14:paraId="22FBA0E8" w14:textId="77777777" w:rsidTr="009950FB">
        <w:tc>
          <w:tcPr>
            <w:tcW w:w="9286" w:type="dxa"/>
            <w:gridSpan w:val="3"/>
            <w:tcBorders>
              <w:top w:val="single" w:sz="2" w:space="0" w:color="auto"/>
              <w:left w:val="single" w:sz="2" w:space="0" w:color="auto"/>
              <w:bottom w:val="single" w:sz="2" w:space="0" w:color="auto"/>
              <w:right w:val="single" w:sz="2" w:space="0" w:color="auto"/>
            </w:tcBorders>
          </w:tcPr>
          <w:p w14:paraId="6AA04ECB" w14:textId="46E01E90" w:rsidR="00BA3B3A" w:rsidRPr="00711388" w:rsidRDefault="00BA3B3A">
            <w:pPr>
              <w:pStyle w:val="NormalCentered"/>
              <w:jc w:val="left"/>
              <w:rPr>
                <w:lang w:val="en-GB"/>
              </w:rPr>
              <w:pPrChange w:id="7243" w:author="Author">
                <w:pPr>
                  <w:pStyle w:val="NormalCentered"/>
                </w:pPr>
              </w:pPrChange>
            </w:pPr>
            <w:r w:rsidRPr="00711388">
              <w:rPr>
                <w:i/>
                <w:iCs/>
                <w:lang w:val="en-GB"/>
              </w:rPr>
              <w:t>Man-made catastrophe risk - Credit &amp; Suretyship</w:t>
            </w:r>
          </w:p>
        </w:tc>
      </w:tr>
      <w:tr w:rsidR="00872AFE" w:rsidRPr="00711388" w14:paraId="70DDB53A" w14:textId="77777777" w:rsidTr="00567869">
        <w:tc>
          <w:tcPr>
            <w:tcW w:w="2507" w:type="dxa"/>
            <w:tcBorders>
              <w:top w:val="single" w:sz="2" w:space="0" w:color="auto"/>
              <w:left w:val="single" w:sz="2" w:space="0" w:color="auto"/>
              <w:bottom w:val="single" w:sz="2" w:space="0" w:color="auto"/>
              <w:right w:val="single" w:sz="2" w:space="0" w:color="auto"/>
            </w:tcBorders>
          </w:tcPr>
          <w:p w14:paraId="2A58B1FC" w14:textId="4E2E1E02" w:rsidR="00872AFE" w:rsidRPr="00711388" w:rsidRDefault="00872AFE" w:rsidP="00567869">
            <w:pPr>
              <w:pStyle w:val="NormalLeft"/>
              <w:rPr>
                <w:lang w:val="en-GB"/>
              </w:rPr>
            </w:pPr>
            <w:r w:rsidRPr="00711388">
              <w:rPr>
                <w:lang w:val="en-GB"/>
              </w:rPr>
              <w:t>C0990/R2900</w:t>
            </w:r>
            <w:r w:rsidR="00711388" w:rsidRPr="00711388">
              <w:rPr>
                <w:lang w:val="en-GB"/>
              </w:rPr>
              <w:t>-</w:t>
            </w:r>
            <w:r w:rsidRPr="00711388">
              <w:rPr>
                <w:lang w:val="en-GB"/>
              </w:rPr>
              <w:t>R2910</w:t>
            </w:r>
          </w:p>
        </w:tc>
        <w:tc>
          <w:tcPr>
            <w:tcW w:w="2136" w:type="dxa"/>
            <w:tcBorders>
              <w:top w:val="single" w:sz="2" w:space="0" w:color="auto"/>
              <w:left w:val="single" w:sz="2" w:space="0" w:color="auto"/>
              <w:bottom w:val="single" w:sz="2" w:space="0" w:color="auto"/>
              <w:right w:val="single" w:sz="2" w:space="0" w:color="auto"/>
            </w:tcBorders>
          </w:tcPr>
          <w:p w14:paraId="27B0D1E3" w14:textId="55E1DC11" w:rsidR="00872AFE" w:rsidRPr="00711388" w:rsidRDefault="00872AFE" w:rsidP="00567869">
            <w:pPr>
              <w:pStyle w:val="NormalLeft"/>
              <w:rPr>
                <w:lang w:val="en-GB"/>
              </w:rPr>
            </w:pPr>
            <w:r w:rsidRPr="00711388">
              <w:rPr>
                <w:lang w:val="en-GB"/>
              </w:rPr>
              <w:t xml:space="preserve">Exposure (individual or group) </w:t>
            </w:r>
            <w:r w:rsidR="00845F43" w:rsidRPr="00711388">
              <w:rPr>
                <w:lang w:val="en-GB"/>
              </w:rPr>
              <w:t>-</w:t>
            </w:r>
            <w:r w:rsidRPr="00711388">
              <w:rPr>
                <w:lang w:val="en-GB"/>
              </w:rPr>
              <w:t xml:space="preserve"> Largest exposure</w:t>
            </w:r>
          </w:p>
        </w:tc>
        <w:tc>
          <w:tcPr>
            <w:tcW w:w="4643" w:type="dxa"/>
            <w:tcBorders>
              <w:top w:val="single" w:sz="2" w:space="0" w:color="auto"/>
              <w:left w:val="single" w:sz="2" w:space="0" w:color="auto"/>
              <w:bottom w:val="single" w:sz="2" w:space="0" w:color="auto"/>
              <w:right w:val="single" w:sz="2" w:space="0" w:color="auto"/>
            </w:tcBorders>
          </w:tcPr>
          <w:p w14:paraId="4570B3ED" w14:textId="2D59013B" w:rsidR="00872AFE" w:rsidRPr="00711388" w:rsidRDefault="00872AFE" w:rsidP="00567869">
            <w:pPr>
              <w:pStyle w:val="NormalLeft"/>
              <w:rPr>
                <w:lang w:val="en-GB"/>
              </w:rPr>
            </w:pPr>
            <w:r w:rsidRPr="00711388">
              <w:rPr>
                <w:lang w:val="en-GB"/>
              </w:rPr>
              <w:t>Two largest gross credit insurance exposures of the insurance or reinsurance undertaking based on a comparison of the net loss</w:t>
            </w:r>
            <w:r w:rsidR="00711388" w:rsidRPr="00711388">
              <w:rPr>
                <w:lang w:val="en-GB"/>
              </w:rPr>
              <w:t>-</w:t>
            </w:r>
            <w:r w:rsidRPr="00711388">
              <w:rPr>
                <w:lang w:val="en-GB"/>
              </w:rPr>
              <w:t>given</w:t>
            </w:r>
            <w:r w:rsidR="00711388" w:rsidRPr="00711388">
              <w:rPr>
                <w:lang w:val="en-GB"/>
              </w:rPr>
              <w:t>-</w:t>
            </w:r>
            <w:r w:rsidRPr="00711388">
              <w:rPr>
                <w:lang w:val="en-GB"/>
              </w:rPr>
              <w:t>default of the credit insurance exposures, being the loss</w:t>
            </w:r>
            <w:r w:rsidR="00711388" w:rsidRPr="00711388">
              <w:rPr>
                <w:lang w:val="en-GB"/>
              </w:rPr>
              <w:t>-</w:t>
            </w:r>
            <w:r w:rsidRPr="00711388">
              <w:rPr>
                <w:lang w:val="en-GB"/>
              </w:rPr>
              <w:t>given</w:t>
            </w:r>
            <w:r w:rsidR="00711388" w:rsidRPr="00711388">
              <w:rPr>
                <w:lang w:val="en-GB"/>
              </w:rPr>
              <w:t>-</w:t>
            </w:r>
            <w:r w:rsidRPr="00711388">
              <w:rPr>
                <w:lang w:val="en-GB"/>
              </w:rPr>
              <w:t>default after deduction of the amounts recoverable from reinsurance contracts and special purpose vehicles.</w:t>
            </w:r>
          </w:p>
          <w:p w14:paraId="0FB3695C" w14:textId="77777777" w:rsidR="00872AFE" w:rsidRPr="00711388" w:rsidRDefault="00872AFE" w:rsidP="00567869">
            <w:pPr>
              <w:pStyle w:val="NormalLeft"/>
              <w:rPr>
                <w:lang w:val="en-GB"/>
              </w:rPr>
            </w:pPr>
          </w:p>
        </w:tc>
      </w:tr>
      <w:tr w:rsidR="00872AFE" w:rsidRPr="00711388" w14:paraId="04D8EC8B" w14:textId="77777777" w:rsidTr="00567869">
        <w:tc>
          <w:tcPr>
            <w:tcW w:w="2507" w:type="dxa"/>
            <w:tcBorders>
              <w:top w:val="single" w:sz="2" w:space="0" w:color="auto"/>
              <w:left w:val="single" w:sz="2" w:space="0" w:color="auto"/>
              <w:bottom w:val="single" w:sz="2" w:space="0" w:color="auto"/>
              <w:right w:val="single" w:sz="2" w:space="0" w:color="auto"/>
            </w:tcBorders>
          </w:tcPr>
          <w:p w14:paraId="047E64DD" w14:textId="77777777" w:rsidR="00872AFE" w:rsidRPr="00711388" w:rsidRDefault="00872AFE" w:rsidP="00567869">
            <w:pPr>
              <w:pStyle w:val="NormalLeft"/>
              <w:rPr>
                <w:lang w:val="en-GB"/>
              </w:rPr>
            </w:pPr>
            <w:r w:rsidRPr="00711388">
              <w:rPr>
                <w:lang w:val="en-GB"/>
              </w:rPr>
              <w:t>C0990/R2920</w:t>
            </w:r>
          </w:p>
        </w:tc>
        <w:tc>
          <w:tcPr>
            <w:tcW w:w="2136" w:type="dxa"/>
            <w:tcBorders>
              <w:top w:val="single" w:sz="2" w:space="0" w:color="auto"/>
              <w:left w:val="single" w:sz="2" w:space="0" w:color="auto"/>
              <w:bottom w:val="single" w:sz="2" w:space="0" w:color="auto"/>
              <w:right w:val="single" w:sz="2" w:space="0" w:color="auto"/>
            </w:tcBorders>
          </w:tcPr>
          <w:p w14:paraId="7FF0303F" w14:textId="0B180ECB" w:rsidR="00872AFE" w:rsidRPr="00711388" w:rsidRDefault="00872AFE" w:rsidP="00567869">
            <w:pPr>
              <w:pStyle w:val="NormalLeft"/>
              <w:rPr>
                <w:lang w:val="en-GB"/>
              </w:rPr>
            </w:pPr>
            <w:r w:rsidRPr="00711388">
              <w:rPr>
                <w:lang w:val="en-GB"/>
              </w:rPr>
              <w:t xml:space="preserve">Exposure (individual or group)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3C77E968" w14:textId="7408F14A" w:rsidR="00872AFE" w:rsidRPr="00711388" w:rsidRDefault="00872AFE" w:rsidP="00567869">
            <w:pPr>
              <w:pStyle w:val="NormalLeft"/>
              <w:rPr>
                <w:lang w:val="en-GB"/>
              </w:rPr>
            </w:pPr>
            <w:r w:rsidRPr="00711388">
              <w:rPr>
                <w:lang w:val="en-GB"/>
              </w:rPr>
              <w:t>Total of the two largest gross credit insurance exposures of the insurance or reinsurance undertaking based on a comparison of the net loss</w:t>
            </w:r>
            <w:r w:rsidR="00711388" w:rsidRPr="00711388">
              <w:rPr>
                <w:lang w:val="en-GB"/>
              </w:rPr>
              <w:t>-</w:t>
            </w:r>
            <w:r w:rsidRPr="00711388">
              <w:rPr>
                <w:lang w:val="en-GB"/>
              </w:rPr>
              <w:t>given</w:t>
            </w:r>
            <w:r w:rsidR="00711388" w:rsidRPr="00711388">
              <w:rPr>
                <w:lang w:val="en-GB"/>
              </w:rPr>
              <w:t>-</w:t>
            </w:r>
            <w:r w:rsidRPr="00711388">
              <w:rPr>
                <w:lang w:val="en-GB"/>
              </w:rPr>
              <w:t>default of the credit insurance exposures, being the loss</w:t>
            </w:r>
            <w:r w:rsidR="00711388" w:rsidRPr="00711388">
              <w:rPr>
                <w:lang w:val="en-GB"/>
              </w:rPr>
              <w:t>-</w:t>
            </w:r>
            <w:r w:rsidRPr="00711388">
              <w:rPr>
                <w:lang w:val="en-GB"/>
              </w:rPr>
              <w:t>given</w:t>
            </w:r>
            <w:r w:rsidR="00711388" w:rsidRPr="00711388">
              <w:rPr>
                <w:lang w:val="en-GB"/>
              </w:rPr>
              <w:t>-</w:t>
            </w:r>
            <w:r w:rsidRPr="00711388">
              <w:rPr>
                <w:lang w:val="en-GB"/>
              </w:rPr>
              <w:t>default after deduction of the amounts recoverable from reinsurance contracts and special purpose vehicles.</w:t>
            </w:r>
          </w:p>
          <w:p w14:paraId="5F4212D2" w14:textId="77777777" w:rsidR="00872AFE" w:rsidRPr="00711388" w:rsidRDefault="00872AFE" w:rsidP="00567869">
            <w:pPr>
              <w:pStyle w:val="NormalLeft"/>
              <w:rPr>
                <w:lang w:val="en-GB"/>
              </w:rPr>
            </w:pPr>
          </w:p>
        </w:tc>
      </w:tr>
      <w:tr w:rsidR="00872AFE" w:rsidRPr="00711388" w14:paraId="0AB417F1" w14:textId="77777777" w:rsidTr="00567869">
        <w:tc>
          <w:tcPr>
            <w:tcW w:w="2507" w:type="dxa"/>
            <w:tcBorders>
              <w:top w:val="single" w:sz="2" w:space="0" w:color="auto"/>
              <w:left w:val="single" w:sz="2" w:space="0" w:color="auto"/>
              <w:bottom w:val="single" w:sz="2" w:space="0" w:color="auto"/>
              <w:right w:val="single" w:sz="2" w:space="0" w:color="auto"/>
            </w:tcBorders>
          </w:tcPr>
          <w:p w14:paraId="10F73357" w14:textId="088624AE" w:rsidR="00872AFE" w:rsidRPr="00711388" w:rsidRDefault="00872AFE" w:rsidP="00567869">
            <w:pPr>
              <w:pStyle w:val="NormalLeft"/>
              <w:rPr>
                <w:lang w:val="en-GB"/>
              </w:rPr>
            </w:pPr>
            <w:r w:rsidRPr="00711388">
              <w:rPr>
                <w:lang w:val="en-GB"/>
              </w:rPr>
              <w:t>C1000/R2900</w:t>
            </w:r>
            <w:r w:rsidR="00711388" w:rsidRPr="00711388">
              <w:rPr>
                <w:lang w:val="en-GB"/>
              </w:rPr>
              <w:t>-</w:t>
            </w:r>
            <w:r w:rsidRPr="00711388">
              <w:rPr>
                <w:lang w:val="en-GB"/>
              </w:rPr>
              <w:t>R2910</w:t>
            </w:r>
          </w:p>
        </w:tc>
        <w:tc>
          <w:tcPr>
            <w:tcW w:w="2136" w:type="dxa"/>
            <w:tcBorders>
              <w:top w:val="single" w:sz="2" w:space="0" w:color="auto"/>
              <w:left w:val="single" w:sz="2" w:space="0" w:color="auto"/>
              <w:bottom w:val="single" w:sz="2" w:space="0" w:color="auto"/>
              <w:right w:val="single" w:sz="2" w:space="0" w:color="auto"/>
            </w:tcBorders>
          </w:tcPr>
          <w:p w14:paraId="767955D6" w14:textId="48FD4F9D" w:rsidR="00872AFE" w:rsidRPr="00711388" w:rsidRDefault="00872AFE" w:rsidP="00567869">
            <w:pPr>
              <w:pStyle w:val="NormalLeft"/>
              <w:rPr>
                <w:lang w:val="en-GB"/>
              </w:rPr>
            </w:pPr>
            <w:r w:rsidRPr="00711388">
              <w:rPr>
                <w:lang w:val="en-GB"/>
              </w:rPr>
              <w:t xml:space="preserve">Proportion of damage caused by scenario </w:t>
            </w:r>
            <w:r w:rsidR="00845F43" w:rsidRPr="00711388">
              <w:rPr>
                <w:lang w:val="en-GB"/>
              </w:rPr>
              <w:t>-</w:t>
            </w:r>
            <w:r w:rsidRPr="00711388">
              <w:rPr>
                <w:lang w:val="en-GB"/>
              </w:rPr>
              <w:t xml:space="preserve"> Largest exposure</w:t>
            </w:r>
          </w:p>
        </w:tc>
        <w:tc>
          <w:tcPr>
            <w:tcW w:w="4643" w:type="dxa"/>
            <w:tcBorders>
              <w:top w:val="single" w:sz="2" w:space="0" w:color="auto"/>
              <w:left w:val="single" w:sz="2" w:space="0" w:color="auto"/>
              <w:bottom w:val="single" w:sz="2" w:space="0" w:color="auto"/>
              <w:right w:val="single" w:sz="2" w:space="0" w:color="auto"/>
            </w:tcBorders>
          </w:tcPr>
          <w:p w14:paraId="27DEECA7" w14:textId="77777777" w:rsidR="00872AFE" w:rsidRPr="00711388" w:rsidRDefault="00872AFE" w:rsidP="00567869">
            <w:pPr>
              <w:pStyle w:val="NormalLeft"/>
              <w:rPr>
                <w:lang w:val="en-GB"/>
              </w:rPr>
            </w:pPr>
            <w:r w:rsidRPr="00711388">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w:t>
            </w:r>
          </w:p>
          <w:p w14:paraId="2E298A87" w14:textId="77777777" w:rsidR="00872AFE" w:rsidRPr="00711388" w:rsidRDefault="00872AFE" w:rsidP="00567869">
            <w:pPr>
              <w:pStyle w:val="NormalLeft"/>
              <w:rPr>
                <w:lang w:val="en-GB"/>
              </w:rPr>
            </w:pPr>
          </w:p>
        </w:tc>
      </w:tr>
      <w:tr w:rsidR="00872AFE" w:rsidRPr="00711388" w14:paraId="0122CBE0" w14:textId="77777777" w:rsidTr="00567869">
        <w:tc>
          <w:tcPr>
            <w:tcW w:w="2507" w:type="dxa"/>
            <w:tcBorders>
              <w:top w:val="single" w:sz="2" w:space="0" w:color="auto"/>
              <w:left w:val="single" w:sz="2" w:space="0" w:color="auto"/>
              <w:bottom w:val="single" w:sz="2" w:space="0" w:color="auto"/>
              <w:right w:val="single" w:sz="2" w:space="0" w:color="auto"/>
            </w:tcBorders>
          </w:tcPr>
          <w:p w14:paraId="3A072330" w14:textId="77777777" w:rsidR="00872AFE" w:rsidRPr="00711388" w:rsidRDefault="00872AFE" w:rsidP="00567869">
            <w:pPr>
              <w:pStyle w:val="NormalLeft"/>
              <w:rPr>
                <w:lang w:val="en-GB"/>
              </w:rPr>
            </w:pPr>
            <w:r w:rsidRPr="00711388">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3EDDA97A" w14:textId="21A1A120" w:rsidR="00872AFE" w:rsidRPr="00711388" w:rsidRDefault="00872AFE" w:rsidP="00567869">
            <w:pPr>
              <w:pStyle w:val="NormalLeft"/>
              <w:rPr>
                <w:lang w:val="en-GB"/>
              </w:rPr>
            </w:pPr>
            <w:r w:rsidRPr="00711388">
              <w:rPr>
                <w:lang w:val="en-GB"/>
              </w:rPr>
              <w:t xml:space="preserve">Proportion of damage caused by scenario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58BB7A45" w14:textId="77777777" w:rsidR="00872AFE" w:rsidRPr="00711388" w:rsidRDefault="00872AFE" w:rsidP="00567869">
            <w:pPr>
              <w:pStyle w:val="NormalLeft"/>
              <w:rPr>
                <w:lang w:val="en-GB"/>
              </w:rPr>
            </w:pPr>
            <w:r w:rsidRPr="00711388">
              <w:rPr>
                <w:lang w:val="en-GB"/>
              </w:rPr>
              <w:t xml:space="preserve">Average loss given default of the two largest gross credit exposures without deduction of </w:t>
            </w:r>
            <w:r w:rsidRPr="00711388">
              <w:rPr>
                <w:lang w:val="en-GB"/>
              </w:rPr>
              <w:lastRenderedPageBreak/>
              <w:t>the amounts recoverable from reinsurance contracts and special purpose vehicles.</w:t>
            </w:r>
          </w:p>
          <w:p w14:paraId="2B4E97D0" w14:textId="77777777" w:rsidR="00872AFE" w:rsidRPr="00711388" w:rsidRDefault="00872AFE" w:rsidP="00567869">
            <w:pPr>
              <w:pStyle w:val="NormalLeft"/>
              <w:rPr>
                <w:lang w:val="en-GB"/>
              </w:rPr>
            </w:pPr>
          </w:p>
        </w:tc>
      </w:tr>
      <w:tr w:rsidR="00872AFE" w:rsidRPr="00711388" w14:paraId="5636CA47" w14:textId="77777777" w:rsidTr="00567869">
        <w:tc>
          <w:tcPr>
            <w:tcW w:w="2507" w:type="dxa"/>
            <w:tcBorders>
              <w:top w:val="single" w:sz="2" w:space="0" w:color="auto"/>
              <w:left w:val="single" w:sz="2" w:space="0" w:color="auto"/>
              <w:bottom w:val="single" w:sz="2" w:space="0" w:color="auto"/>
              <w:right w:val="single" w:sz="2" w:space="0" w:color="auto"/>
            </w:tcBorders>
          </w:tcPr>
          <w:p w14:paraId="2EF40487" w14:textId="4E429239" w:rsidR="00872AFE" w:rsidRPr="00711388" w:rsidRDefault="00872AFE" w:rsidP="00567869">
            <w:pPr>
              <w:pStyle w:val="NormalLeft"/>
              <w:rPr>
                <w:lang w:val="en-GB"/>
              </w:rPr>
            </w:pPr>
            <w:r w:rsidRPr="00711388">
              <w:rPr>
                <w:lang w:val="en-GB"/>
              </w:rPr>
              <w:lastRenderedPageBreak/>
              <w:t>C1010/R2900</w:t>
            </w:r>
            <w:r w:rsidR="00711388" w:rsidRPr="00711388">
              <w:rPr>
                <w:lang w:val="en-GB"/>
              </w:rPr>
              <w:t>-</w:t>
            </w:r>
            <w:r w:rsidRPr="00711388">
              <w:rPr>
                <w:lang w:val="en-GB"/>
              </w:rPr>
              <w:t>R2910</w:t>
            </w:r>
          </w:p>
        </w:tc>
        <w:tc>
          <w:tcPr>
            <w:tcW w:w="2136" w:type="dxa"/>
            <w:tcBorders>
              <w:top w:val="single" w:sz="2" w:space="0" w:color="auto"/>
              <w:left w:val="single" w:sz="2" w:space="0" w:color="auto"/>
              <w:bottom w:val="single" w:sz="2" w:space="0" w:color="auto"/>
              <w:right w:val="single" w:sz="2" w:space="0" w:color="auto"/>
            </w:tcBorders>
          </w:tcPr>
          <w:p w14:paraId="625E72B4" w14:textId="25889A21" w:rsidR="00872AFE" w:rsidRPr="00711388" w:rsidRDefault="00872AFE" w:rsidP="00567869">
            <w:pPr>
              <w:pStyle w:val="NormalLeft"/>
              <w:rPr>
                <w:lang w:val="en-GB"/>
              </w:rPr>
            </w:pPr>
            <w:r w:rsidRPr="00711388">
              <w:rPr>
                <w:lang w:val="en-GB"/>
              </w:rPr>
              <w:t xml:space="preserve">Catastrophe Risk Charge Credit &amp; Suretyship before risk mitigation </w:t>
            </w:r>
            <w:r w:rsidR="00845F43" w:rsidRPr="00711388">
              <w:rPr>
                <w:lang w:val="en-GB"/>
              </w:rPr>
              <w:t>-</w:t>
            </w:r>
            <w:r w:rsidRPr="00711388">
              <w:rPr>
                <w:lang w:val="en-GB"/>
              </w:rPr>
              <w:t xml:space="preserve"> Large Credit Default </w:t>
            </w:r>
            <w:r w:rsidR="00711388" w:rsidRPr="00711388">
              <w:rPr>
                <w:lang w:val="en-GB"/>
              </w:rPr>
              <w:t>-</w:t>
            </w:r>
            <w:r w:rsidRPr="00711388">
              <w:rPr>
                <w:lang w:val="en-GB"/>
              </w:rPr>
              <w:t>Largest exposure</w:t>
            </w:r>
          </w:p>
        </w:tc>
        <w:tc>
          <w:tcPr>
            <w:tcW w:w="4643" w:type="dxa"/>
            <w:tcBorders>
              <w:top w:val="single" w:sz="2" w:space="0" w:color="auto"/>
              <w:left w:val="single" w:sz="2" w:space="0" w:color="auto"/>
              <w:bottom w:val="single" w:sz="2" w:space="0" w:color="auto"/>
              <w:right w:val="single" w:sz="2" w:space="0" w:color="auto"/>
            </w:tcBorders>
          </w:tcPr>
          <w:p w14:paraId="5C63498E" w14:textId="77777777" w:rsidR="00872AFE" w:rsidRPr="00711388" w:rsidRDefault="00872AFE" w:rsidP="00567869">
            <w:pPr>
              <w:pStyle w:val="NormalLeft"/>
              <w:rPr>
                <w:lang w:val="en-GB"/>
              </w:rPr>
            </w:pPr>
            <w:r w:rsidRPr="00711388">
              <w:rPr>
                <w:lang w:val="en-GB"/>
              </w:rPr>
              <w:t>This is the capital requirement before risk mitigation, per largest exposure, arising from the Large Credit Default scenario of Credit &amp; Suretyship risks.</w:t>
            </w:r>
          </w:p>
          <w:p w14:paraId="6809ACCB" w14:textId="77777777" w:rsidR="00872AFE" w:rsidRPr="00711388" w:rsidRDefault="00872AFE" w:rsidP="00567869">
            <w:pPr>
              <w:pStyle w:val="NormalLeft"/>
              <w:rPr>
                <w:lang w:val="en-GB"/>
              </w:rPr>
            </w:pPr>
          </w:p>
        </w:tc>
      </w:tr>
      <w:tr w:rsidR="00872AFE" w:rsidRPr="00711388" w14:paraId="5C81A604" w14:textId="77777777" w:rsidTr="00567869">
        <w:tc>
          <w:tcPr>
            <w:tcW w:w="2507" w:type="dxa"/>
            <w:tcBorders>
              <w:top w:val="single" w:sz="2" w:space="0" w:color="auto"/>
              <w:left w:val="single" w:sz="2" w:space="0" w:color="auto"/>
              <w:bottom w:val="single" w:sz="2" w:space="0" w:color="auto"/>
              <w:right w:val="single" w:sz="2" w:space="0" w:color="auto"/>
            </w:tcBorders>
          </w:tcPr>
          <w:p w14:paraId="0EFADA2A" w14:textId="77777777" w:rsidR="00872AFE" w:rsidRPr="00711388" w:rsidRDefault="00872AFE" w:rsidP="00567869">
            <w:pPr>
              <w:pStyle w:val="NormalLeft"/>
              <w:rPr>
                <w:lang w:val="en-GB"/>
              </w:rPr>
            </w:pPr>
            <w:r w:rsidRPr="00711388">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489044F7" w14:textId="72018A9F" w:rsidR="00872AFE" w:rsidRPr="00711388" w:rsidRDefault="00872AFE" w:rsidP="00567869">
            <w:pPr>
              <w:pStyle w:val="NormalLeft"/>
              <w:rPr>
                <w:lang w:val="en-GB"/>
              </w:rPr>
            </w:pPr>
            <w:r w:rsidRPr="00711388">
              <w:rPr>
                <w:lang w:val="en-GB"/>
              </w:rPr>
              <w:t xml:space="preserve">Catastrophe Risk Charge Credit &amp; Suretyship before risk mitigation </w:t>
            </w:r>
            <w:r w:rsidR="00845F43" w:rsidRPr="00711388">
              <w:rPr>
                <w:lang w:val="en-GB"/>
              </w:rPr>
              <w:t>-</w:t>
            </w:r>
            <w:r w:rsidRPr="00711388">
              <w:rPr>
                <w:lang w:val="en-GB"/>
              </w:rPr>
              <w:t xml:space="preserve"> Large Credit Default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61B28B0D" w14:textId="77777777" w:rsidR="00872AFE" w:rsidRPr="00711388" w:rsidRDefault="00872AFE" w:rsidP="00567869">
            <w:pPr>
              <w:pStyle w:val="NormalLeft"/>
              <w:rPr>
                <w:lang w:val="en-GB"/>
              </w:rPr>
            </w:pPr>
            <w:r w:rsidRPr="00711388">
              <w:rPr>
                <w:lang w:val="en-GB"/>
              </w:rPr>
              <w:t>This is the total capital requirement before risk mitigation arising from the Large Credit Default scenario of Credit &amp; Suretyship risks.</w:t>
            </w:r>
          </w:p>
          <w:p w14:paraId="198D4AF7" w14:textId="77777777" w:rsidR="00872AFE" w:rsidRPr="00711388" w:rsidRDefault="00872AFE" w:rsidP="00567869">
            <w:pPr>
              <w:pStyle w:val="NormalLeft"/>
              <w:rPr>
                <w:lang w:val="en-GB"/>
              </w:rPr>
            </w:pPr>
          </w:p>
        </w:tc>
      </w:tr>
      <w:tr w:rsidR="00872AFE" w:rsidRPr="00711388" w14:paraId="212E6813" w14:textId="77777777" w:rsidTr="00567869">
        <w:tc>
          <w:tcPr>
            <w:tcW w:w="2507" w:type="dxa"/>
            <w:tcBorders>
              <w:top w:val="single" w:sz="2" w:space="0" w:color="auto"/>
              <w:left w:val="single" w:sz="2" w:space="0" w:color="auto"/>
              <w:bottom w:val="single" w:sz="2" w:space="0" w:color="auto"/>
              <w:right w:val="single" w:sz="2" w:space="0" w:color="auto"/>
            </w:tcBorders>
          </w:tcPr>
          <w:p w14:paraId="74CAE1CF" w14:textId="47040163" w:rsidR="00872AFE" w:rsidRPr="00711388" w:rsidRDefault="00872AFE" w:rsidP="00567869">
            <w:pPr>
              <w:pStyle w:val="NormalLeft"/>
              <w:rPr>
                <w:lang w:val="en-GB"/>
              </w:rPr>
            </w:pPr>
            <w:r w:rsidRPr="00711388">
              <w:rPr>
                <w:lang w:val="en-GB"/>
              </w:rPr>
              <w:t>C1020/R2900</w:t>
            </w:r>
            <w:r w:rsidR="00711388" w:rsidRPr="00711388">
              <w:rPr>
                <w:lang w:val="en-GB"/>
              </w:rPr>
              <w:t>-</w:t>
            </w:r>
            <w:r w:rsidRPr="00711388">
              <w:rPr>
                <w:lang w:val="en-GB"/>
              </w:rPr>
              <w:t>R2910</w:t>
            </w:r>
          </w:p>
        </w:tc>
        <w:tc>
          <w:tcPr>
            <w:tcW w:w="2136" w:type="dxa"/>
            <w:tcBorders>
              <w:top w:val="single" w:sz="2" w:space="0" w:color="auto"/>
              <w:left w:val="single" w:sz="2" w:space="0" w:color="auto"/>
              <w:bottom w:val="single" w:sz="2" w:space="0" w:color="auto"/>
              <w:right w:val="single" w:sz="2" w:space="0" w:color="auto"/>
            </w:tcBorders>
          </w:tcPr>
          <w:p w14:paraId="2645B3CB" w14:textId="0AB3F9CA"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Largest exposure</w:t>
            </w:r>
          </w:p>
        </w:tc>
        <w:tc>
          <w:tcPr>
            <w:tcW w:w="4643" w:type="dxa"/>
            <w:tcBorders>
              <w:top w:val="single" w:sz="2" w:space="0" w:color="auto"/>
              <w:left w:val="single" w:sz="2" w:space="0" w:color="auto"/>
              <w:bottom w:val="single" w:sz="2" w:space="0" w:color="auto"/>
              <w:right w:val="single" w:sz="2" w:space="0" w:color="auto"/>
            </w:tcBorders>
          </w:tcPr>
          <w:p w14:paraId="5B0F344F" w14:textId="77777777" w:rsidR="00872AFE" w:rsidRPr="00711388" w:rsidRDefault="00872AFE" w:rsidP="00567869">
            <w:pPr>
              <w:pStyle w:val="NormalLeft"/>
              <w:rPr>
                <w:lang w:val="en-GB"/>
              </w:rPr>
            </w:pPr>
            <w:r w:rsidRPr="00711388">
              <w:rPr>
                <w:lang w:val="en-GB"/>
              </w:rPr>
              <w:t>The estimated risk mitigation effect, per largest exposure, of the undertaking's specific reinsurance contracts and special purpose vehicles relating to risks arising from the Large Credit Default scenario of Credit &amp; Suretyship, excluding the estimated reinstatement premiums.</w:t>
            </w:r>
          </w:p>
          <w:p w14:paraId="71569210" w14:textId="77777777" w:rsidR="00872AFE" w:rsidRPr="00711388" w:rsidRDefault="00872AFE" w:rsidP="00567869">
            <w:pPr>
              <w:pStyle w:val="NormalLeft"/>
              <w:rPr>
                <w:lang w:val="en-GB"/>
              </w:rPr>
            </w:pPr>
          </w:p>
        </w:tc>
      </w:tr>
      <w:tr w:rsidR="00872AFE" w:rsidRPr="00711388" w14:paraId="629DBBFE" w14:textId="77777777" w:rsidTr="00567869">
        <w:tc>
          <w:tcPr>
            <w:tcW w:w="2507" w:type="dxa"/>
            <w:tcBorders>
              <w:top w:val="single" w:sz="2" w:space="0" w:color="auto"/>
              <w:left w:val="single" w:sz="2" w:space="0" w:color="auto"/>
              <w:bottom w:val="single" w:sz="2" w:space="0" w:color="auto"/>
              <w:right w:val="single" w:sz="2" w:space="0" w:color="auto"/>
            </w:tcBorders>
          </w:tcPr>
          <w:p w14:paraId="0C5B68E9" w14:textId="77777777" w:rsidR="00872AFE" w:rsidRPr="00711388" w:rsidRDefault="00872AFE" w:rsidP="00567869">
            <w:pPr>
              <w:pStyle w:val="NormalLeft"/>
              <w:rPr>
                <w:lang w:val="en-GB"/>
              </w:rPr>
            </w:pPr>
            <w:r w:rsidRPr="00711388">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29D47B7A" w14:textId="67F40022"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5791C013" w14:textId="7231A956" w:rsidR="00872AFE" w:rsidRPr="00711388" w:rsidRDefault="00872AFE" w:rsidP="00567869">
            <w:pPr>
              <w:pStyle w:val="NormalLeft"/>
              <w:rPr>
                <w:lang w:val="en-GB"/>
              </w:rPr>
            </w:pPr>
            <w:r w:rsidRPr="00711388">
              <w:rPr>
                <w:lang w:val="en-GB"/>
              </w:rPr>
              <w:t>The estimated risk mitigation effect, for the two largest exposures</w:t>
            </w:r>
            <w:del w:id="7244" w:author="Author">
              <w:r w:rsidRPr="00711388" w:rsidDel="00BA3B3A">
                <w:rPr>
                  <w:lang w:val="en-GB"/>
                </w:rPr>
                <w:delText>,</w:delText>
              </w:r>
            </w:del>
            <w:r w:rsidRPr="00711388">
              <w:rPr>
                <w:lang w:val="en-GB"/>
              </w:rPr>
              <w:t xml:space="preserve"> of the undertaking's specific reinsurance contracts and special purpose vehicles relating to risks arising from the Large Credit Default scenario of Credit &amp; Suretyship, excluding the estimated reinstatement premiums.</w:t>
            </w:r>
          </w:p>
          <w:p w14:paraId="0D82810E" w14:textId="77777777" w:rsidR="00872AFE" w:rsidRPr="00711388" w:rsidRDefault="00872AFE" w:rsidP="00567869">
            <w:pPr>
              <w:pStyle w:val="NormalLeft"/>
              <w:rPr>
                <w:lang w:val="en-GB"/>
              </w:rPr>
            </w:pPr>
          </w:p>
        </w:tc>
      </w:tr>
      <w:tr w:rsidR="00872AFE" w:rsidRPr="00711388" w14:paraId="5401BA0B" w14:textId="77777777" w:rsidTr="00567869">
        <w:tc>
          <w:tcPr>
            <w:tcW w:w="2507" w:type="dxa"/>
            <w:tcBorders>
              <w:top w:val="single" w:sz="2" w:space="0" w:color="auto"/>
              <w:left w:val="single" w:sz="2" w:space="0" w:color="auto"/>
              <w:bottom w:val="single" w:sz="2" w:space="0" w:color="auto"/>
              <w:right w:val="single" w:sz="2" w:space="0" w:color="auto"/>
            </w:tcBorders>
          </w:tcPr>
          <w:p w14:paraId="5841EB2B" w14:textId="038C69BD" w:rsidR="00872AFE" w:rsidRPr="00711388" w:rsidRDefault="00872AFE" w:rsidP="00567869">
            <w:pPr>
              <w:pStyle w:val="NormalLeft"/>
              <w:rPr>
                <w:lang w:val="en-GB"/>
              </w:rPr>
            </w:pPr>
            <w:r w:rsidRPr="00711388">
              <w:rPr>
                <w:lang w:val="en-GB"/>
              </w:rPr>
              <w:t>C1030/R2900</w:t>
            </w:r>
            <w:r w:rsidR="00711388" w:rsidRPr="00711388">
              <w:rPr>
                <w:lang w:val="en-GB"/>
              </w:rPr>
              <w:t>-</w:t>
            </w:r>
            <w:r w:rsidRPr="00711388">
              <w:rPr>
                <w:lang w:val="en-GB"/>
              </w:rPr>
              <w:t>R2910</w:t>
            </w:r>
          </w:p>
        </w:tc>
        <w:tc>
          <w:tcPr>
            <w:tcW w:w="2136" w:type="dxa"/>
            <w:tcBorders>
              <w:top w:val="single" w:sz="2" w:space="0" w:color="auto"/>
              <w:left w:val="single" w:sz="2" w:space="0" w:color="auto"/>
              <w:bottom w:val="single" w:sz="2" w:space="0" w:color="auto"/>
              <w:right w:val="single" w:sz="2" w:space="0" w:color="auto"/>
            </w:tcBorders>
          </w:tcPr>
          <w:p w14:paraId="73E7C009" w14:textId="628B34BF"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Largest exposure</w:t>
            </w:r>
          </w:p>
        </w:tc>
        <w:tc>
          <w:tcPr>
            <w:tcW w:w="4643" w:type="dxa"/>
            <w:tcBorders>
              <w:top w:val="single" w:sz="2" w:space="0" w:color="auto"/>
              <w:left w:val="single" w:sz="2" w:space="0" w:color="auto"/>
              <w:bottom w:val="single" w:sz="2" w:space="0" w:color="auto"/>
              <w:right w:val="single" w:sz="2" w:space="0" w:color="auto"/>
            </w:tcBorders>
          </w:tcPr>
          <w:p w14:paraId="1CBF1D4C" w14:textId="77777777" w:rsidR="00872AFE" w:rsidRPr="00711388" w:rsidRDefault="00872AFE" w:rsidP="00567869">
            <w:pPr>
              <w:pStyle w:val="NormalLeft"/>
              <w:rPr>
                <w:lang w:val="en-GB"/>
              </w:rPr>
            </w:pPr>
            <w:r w:rsidRPr="00711388">
              <w:rPr>
                <w:lang w:val="en-GB"/>
              </w:rPr>
              <w:t>The estimated reinstatement premiums, per largest exposure, as a result of the undertaking's specific reinsurance contracts and special purpose vehicles relating to risks arising from the Large Credit Default scenario of Credit &amp; Suretyship.</w:t>
            </w:r>
          </w:p>
          <w:p w14:paraId="6AD3A22E" w14:textId="77777777" w:rsidR="00872AFE" w:rsidRPr="00711388" w:rsidRDefault="00872AFE" w:rsidP="00567869">
            <w:pPr>
              <w:pStyle w:val="NormalLeft"/>
              <w:rPr>
                <w:lang w:val="en-GB"/>
              </w:rPr>
            </w:pPr>
          </w:p>
        </w:tc>
      </w:tr>
      <w:tr w:rsidR="00872AFE" w:rsidRPr="00711388" w14:paraId="43843D75" w14:textId="77777777" w:rsidTr="00567869">
        <w:tc>
          <w:tcPr>
            <w:tcW w:w="2507" w:type="dxa"/>
            <w:tcBorders>
              <w:top w:val="single" w:sz="2" w:space="0" w:color="auto"/>
              <w:left w:val="single" w:sz="2" w:space="0" w:color="auto"/>
              <w:bottom w:val="single" w:sz="2" w:space="0" w:color="auto"/>
              <w:right w:val="single" w:sz="2" w:space="0" w:color="auto"/>
            </w:tcBorders>
          </w:tcPr>
          <w:p w14:paraId="614B113C" w14:textId="77777777" w:rsidR="00872AFE" w:rsidRPr="00711388" w:rsidRDefault="00872AFE" w:rsidP="00567869">
            <w:pPr>
              <w:pStyle w:val="NormalLeft"/>
              <w:rPr>
                <w:lang w:val="en-GB"/>
              </w:rPr>
            </w:pPr>
            <w:r w:rsidRPr="00711388">
              <w:rPr>
                <w:lang w:val="en-GB"/>
              </w:rPr>
              <w:lastRenderedPageBreak/>
              <w:t>C1030/R2920</w:t>
            </w:r>
          </w:p>
        </w:tc>
        <w:tc>
          <w:tcPr>
            <w:tcW w:w="2136" w:type="dxa"/>
            <w:tcBorders>
              <w:top w:val="single" w:sz="2" w:space="0" w:color="auto"/>
              <w:left w:val="single" w:sz="2" w:space="0" w:color="auto"/>
              <w:bottom w:val="single" w:sz="2" w:space="0" w:color="auto"/>
              <w:right w:val="single" w:sz="2" w:space="0" w:color="auto"/>
            </w:tcBorders>
          </w:tcPr>
          <w:p w14:paraId="17E11174" w14:textId="16E830E7"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30673CC6" w14:textId="77777777" w:rsidR="00872AFE" w:rsidRPr="00711388" w:rsidRDefault="00872AFE" w:rsidP="00567869">
            <w:pPr>
              <w:pStyle w:val="NormalLeft"/>
              <w:rPr>
                <w:lang w:val="en-GB"/>
              </w:rPr>
            </w:pPr>
            <w:r w:rsidRPr="00711388">
              <w:rPr>
                <w:lang w:val="en-GB"/>
              </w:rPr>
              <w:t>The estimated reinstatement premiums, for the two largest exposures, as a result of the undertaking's specific reinsurance contracts and special purpose vehicles relating to risks arising from the Large Credit Default scenario of Credit &amp; Suretyship.</w:t>
            </w:r>
          </w:p>
          <w:p w14:paraId="03934329" w14:textId="77777777" w:rsidR="00872AFE" w:rsidRPr="00711388" w:rsidRDefault="00872AFE" w:rsidP="00567869">
            <w:pPr>
              <w:pStyle w:val="NormalLeft"/>
              <w:rPr>
                <w:lang w:val="en-GB"/>
              </w:rPr>
            </w:pPr>
          </w:p>
        </w:tc>
      </w:tr>
      <w:tr w:rsidR="00872AFE" w:rsidRPr="00711388" w14:paraId="6E30B65D" w14:textId="77777777" w:rsidTr="00567869">
        <w:tc>
          <w:tcPr>
            <w:tcW w:w="2507" w:type="dxa"/>
            <w:tcBorders>
              <w:top w:val="single" w:sz="2" w:space="0" w:color="auto"/>
              <w:left w:val="single" w:sz="2" w:space="0" w:color="auto"/>
              <w:bottom w:val="single" w:sz="2" w:space="0" w:color="auto"/>
              <w:right w:val="single" w:sz="2" w:space="0" w:color="auto"/>
            </w:tcBorders>
          </w:tcPr>
          <w:p w14:paraId="433688DF" w14:textId="5B279DCC" w:rsidR="00872AFE" w:rsidRPr="00711388" w:rsidRDefault="00872AFE" w:rsidP="00567869">
            <w:pPr>
              <w:pStyle w:val="NormalLeft"/>
              <w:rPr>
                <w:lang w:val="en-GB"/>
              </w:rPr>
            </w:pPr>
            <w:r w:rsidRPr="00711388">
              <w:rPr>
                <w:lang w:val="en-GB"/>
              </w:rPr>
              <w:t>C1040/R2900</w:t>
            </w:r>
            <w:r w:rsidR="00711388" w:rsidRPr="00711388">
              <w:rPr>
                <w:lang w:val="en-GB"/>
              </w:rPr>
              <w:t>-</w:t>
            </w:r>
            <w:r w:rsidRPr="00711388">
              <w:rPr>
                <w:lang w:val="en-GB"/>
              </w:rPr>
              <w:t>R2910</w:t>
            </w:r>
          </w:p>
        </w:tc>
        <w:tc>
          <w:tcPr>
            <w:tcW w:w="2136" w:type="dxa"/>
            <w:tcBorders>
              <w:top w:val="single" w:sz="2" w:space="0" w:color="auto"/>
              <w:left w:val="single" w:sz="2" w:space="0" w:color="auto"/>
              <w:bottom w:val="single" w:sz="2" w:space="0" w:color="auto"/>
              <w:right w:val="single" w:sz="2" w:space="0" w:color="auto"/>
            </w:tcBorders>
          </w:tcPr>
          <w:p w14:paraId="1E2DA4E9" w14:textId="02CCC622" w:rsidR="00872AFE" w:rsidRPr="00711388" w:rsidRDefault="00872AFE" w:rsidP="00567869">
            <w:pPr>
              <w:pStyle w:val="NormalLeft"/>
              <w:rPr>
                <w:lang w:val="en-GB"/>
              </w:rPr>
            </w:pPr>
            <w:r w:rsidRPr="00711388">
              <w:rPr>
                <w:lang w:val="en-GB"/>
              </w:rPr>
              <w:t xml:space="preserve">Catastrophe Risk Charge Credit &amp; Suretyship after risk mitigation </w:t>
            </w:r>
            <w:r w:rsidR="00845F43" w:rsidRPr="00711388">
              <w:rPr>
                <w:lang w:val="en-GB"/>
              </w:rPr>
              <w:t>-</w:t>
            </w:r>
            <w:r w:rsidRPr="00711388">
              <w:rPr>
                <w:lang w:val="en-GB"/>
              </w:rPr>
              <w:t xml:space="preserve"> Large Credit Default </w:t>
            </w:r>
            <w:r w:rsidR="00845F43" w:rsidRPr="00711388">
              <w:rPr>
                <w:lang w:val="en-GB"/>
              </w:rPr>
              <w:t>-</w:t>
            </w:r>
            <w:r w:rsidRPr="00711388">
              <w:rPr>
                <w:lang w:val="en-GB"/>
              </w:rPr>
              <w:t xml:space="preserve"> Largest exposure</w:t>
            </w:r>
          </w:p>
        </w:tc>
        <w:tc>
          <w:tcPr>
            <w:tcW w:w="4643" w:type="dxa"/>
            <w:tcBorders>
              <w:top w:val="single" w:sz="2" w:space="0" w:color="auto"/>
              <w:left w:val="single" w:sz="2" w:space="0" w:color="auto"/>
              <w:bottom w:val="single" w:sz="2" w:space="0" w:color="auto"/>
              <w:right w:val="single" w:sz="2" w:space="0" w:color="auto"/>
            </w:tcBorders>
          </w:tcPr>
          <w:p w14:paraId="581C4693" w14:textId="77777777" w:rsidR="00872AFE" w:rsidRPr="00711388" w:rsidRDefault="00872AFE" w:rsidP="00567869">
            <w:pPr>
              <w:pStyle w:val="NormalLeft"/>
              <w:rPr>
                <w:lang w:val="en-GB"/>
              </w:rPr>
            </w:pPr>
            <w:r w:rsidRPr="00711388">
              <w:rPr>
                <w:lang w:val="en-GB"/>
              </w:rPr>
              <w:t>Net capital requirement, per largest exposure, after the deduction of the risk mitigating effect of the undertaking's specific retrocession contracts and special purpose vehicles, relating to risks arising from the Large Credit Default scenario of Credit &amp; Suretyship.</w:t>
            </w:r>
          </w:p>
          <w:p w14:paraId="4FCC5DA1" w14:textId="77777777" w:rsidR="00872AFE" w:rsidRPr="00711388" w:rsidRDefault="00872AFE" w:rsidP="00567869">
            <w:pPr>
              <w:pStyle w:val="NormalLeft"/>
              <w:rPr>
                <w:lang w:val="en-GB"/>
              </w:rPr>
            </w:pPr>
          </w:p>
        </w:tc>
      </w:tr>
      <w:tr w:rsidR="00872AFE" w:rsidRPr="00711388" w14:paraId="5D3B9328" w14:textId="77777777" w:rsidTr="00567869">
        <w:tc>
          <w:tcPr>
            <w:tcW w:w="2507" w:type="dxa"/>
            <w:tcBorders>
              <w:top w:val="single" w:sz="2" w:space="0" w:color="auto"/>
              <w:left w:val="single" w:sz="2" w:space="0" w:color="auto"/>
              <w:bottom w:val="single" w:sz="2" w:space="0" w:color="auto"/>
              <w:right w:val="single" w:sz="2" w:space="0" w:color="auto"/>
            </w:tcBorders>
          </w:tcPr>
          <w:p w14:paraId="5DD0F58F" w14:textId="77777777" w:rsidR="00872AFE" w:rsidRPr="00711388" w:rsidRDefault="00872AFE" w:rsidP="00567869">
            <w:pPr>
              <w:pStyle w:val="NormalLeft"/>
              <w:rPr>
                <w:lang w:val="en-GB"/>
              </w:rPr>
            </w:pPr>
            <w:r w:rsidRPr="00711388">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34695ED1" w14:textId="48E5D2A1" w:rsidR="00872AFE" w:rsidRPr="00711388" w:rsidRDefault="00872AFE" w:rsidP="00567869">
            <w:pPr>
              <w:pStyle w:val="NormalLeft"/>
              <w:rPr>
                <w:lang w:val="en-GB"/>
              </w:rPr>
            </w:pPr>
            <w:r w:rsidRPr="00711388">
              <w:rPr>
                <w:lang w:val="en-GB"/>
              </w:rPr>
              <w:t xml:space="preserve">Catastrophe Risk Charge Credit &amp; Suretyship after risk mitigation </w:t>
            </w:r>
            <w:r w:rsidR="00845F43" w:rsidRPr="00711388">
              <w:rPr>
                <w:lang w:val="en-GB"/>
              </w:rPr>
              <w:t>-</w:t>
            </w:r>
            <w:r w:rsidRPr="00711388">
              <w:rPr>
                <w:lang w:val="en-GB"/>
              </w:rPr>
              <w:t xml:space="preserve"> Large Credit Default </w:t>
            </w:r>
            <w:r w:rsidR="00845F43" w:rsidRPr="00711388">
              <w:rPr>
                <w:lang w:val="en-GB"/>
              </w:rPr>
              <w:t>-</w:t>
            </w:r>
            <w:r w:rsidRPr="00711388">
              <w:rPr>
                <w:lang w:val="en-GB"/>
              </w:rPr>
              <w:t xml:space="preserve"> Total</w:t>
            </w:r>
          </w:p>
        </w:tc>
        <w:tc>
          <w:tcPr>
            <w:tcW w:w="4643" w:type="dxa"/>
            <w:tcBorders>
              <w:top w:val="single" w:sz="2" w:space="0" w:color="auto"/>
              <w:left w:val="single" w:sz="2" w:space="0" w:color="auto"/>
              <w:bottom w:val="single" w:sz="2" w:space="0" w:color="auto"/>
              <w:right w:val="single" w:sz="2" w:space="0" w:color="auto"/>
            </w:tcBorders>
          </w:tcPr>
          <w:p w14:paraId="49675908" w14:textId="77777777" w:rsidR="00872AFE" w:rsidRPr="00711388" w:rsidRDefault="00872AFE" w:rsidP="00567869">
            <w:pPr>
              <w:pStyle w:val="NormalLeft"/>
              <w:rPr>
                <w:lang w:val="en-GB"/>
              </w:rPr>
            </w:pPr>
            <w:r w:rsidRPr="00711388">
              <w:rPr>
                <w:lang w:val="en-GB"/>
              </w:rPr>
              <w:t>The total capital requirement after risk mitigation, after the deduction of the risk mitigating effect of the undertaking's specific retrocession contracts and special purpose vehicles, relating to risks arising from the Large Credit Default scenario of Credit &amp; Suretyship.</w:t>
            </w:r>
          </w:p>
          <w:p w14:paraId="1CCF7155" w14:textId="77777777" w:rsidR="00872AFE" w:rsidRPr="00711388" w:rsidRDefault="00872AFE" w:rsidP="00567869">
            <w:pPr>
              <w:pStyle w:val="NormalLeft"/>
              <w:rPr>
                <w:lang w:val="en-GB"/>
              </w:rPr>
            </w:pPr>
          </w:p>
        </w:tc>
      </w:tr>
      <w:tr w:rsidR="00872AFE" w:rsidRPr="00711388" w14:paraId="7895E42C" w14:textId="77777777" w:rsidTr="00567869">
        <w:tc>
          <w:tcPr>
            <w:tcW w:w="2507" w:type="dxa"/>
            <w:tcBorders>
              <w:top w:val="single" w:sz="2" w:space="0" w:color="auto"/>
              <w:left w:val="single" w:sz="2" w:space="0" w:color="auto"/>
              <w:bottom w:val="single" w:sz="2" w:space="0" w:color="auto"/>
              <w:right w:val="single" w:sz="2" w:space="0" w:color="auto"/>
            </w:tcBorders>
          </w:tcPr>
          <w:p w14:paraId="51895819" w14:textId="77777777" w:rsidR="00872AFE" w:rsidRPr="00711388" w:rsidRDefault="00872AFE" w:rsidP="00567869">
            <w:pPr>
              <w:pStyle w:val="NormalLeft"/>
              <w:rPr>
                <w:lang w:val="en-GB"/>
              </w:rPr>
            </w:pPr>
            <w:r w:rsidRPr="00711388">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1D058682" w14:textId="77777777" w:rsidR="00872AFE" w:rsidRPr="00711388" w:rsidRDefault="00872AFE" w:rsidP="00567869">
            <w:pPr>
              <w:pStyle w:val="NormalLeft"/>
              <w:rPr>
                <w:lang w:val="en-GB"/>
              </w:rPr>
            </w:pPr>
            <w:r w:rsidRPr="00711388">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7805F161" w14:textId="77777777" w:rsidR="00872AFE" w:rsidRPr="00711388" w:rsidRDefault="00872AFE" w:rsidP="00567869">
            <w:pPr>
              <w:pStyle w:val="NormalLeft"/>
              <w:rPr>
                <w:lang w:val="en-GB"/>
              </w:rPr>
            </w:pPr>
            <w:r w:rsidRPr="00711388">
              <w:rPr>
                <w:lang w:val="en-GB"/>
              </w:rPr>
              <w:t>Gross premiums earned by the insurance or reinsurance undertaking, during the following 12 months, in line of business, as defined in Annex I to Delegated Regulation (EU) 2015/35, Credit and Suretyship insurance including proportional reinsurance obligations.</w:t>
            </w:r>
          </w:p>
          <w:p w14:paraId="170A135F" w14:textId="77777777" w:rsidR="00872AFE" w:rsidRPr="00711388" w:rsidRDefault="00872AFE" w:rsidP="00567869">
            <w:pPr>
              <w:pStyle w:val="NormalLeft"/>
              <w:rPr>
                <w:lang w:val="en-GB"/>
              </w:rPr>
            </w:pPr>
          </w:p>
        </w:tc>
      </w:tr>
      <w:tr w:rsidR="00872AFE" w:rsidRPr="00711388" w14:paraId="33D2692B" w14:textId="77777777" w:rsidTr="00567869">
        <w:tc>
          <w:tcPr>
            <w:tcW w:w="2507" w:type="dxa"/>
            <w:tcBorders>
              <w:top w:val="single" w:sz="2" w:space="0" w:color="auto"/>
              <w:left w:val="single" w:sz="2" w:space="0" w:color="auto"/>
              <w:bottom w:val="single" w:sz="2" w:space="0" w:color="auto"/>
              <w:right w:val="single" w:sz="2" w:space="0" w:color="auto"/>
            </w:tcBorders>
          </w:tcPr>
          <w:p w14:paraId="295F62D3" w14:textId="77777777" w:rsidR="00872AFE" w:rsidRPr="00711388" w:rsidRDefault="00872AFE" w:rsidP="00567869">
            <w:pPr>
              <w:pStyle w:val="NormalLeft"/>
              <w:rPr>
                <w:lang w:val="en-GB"/>
              </w:rPr>
            </w:pPr>
            <w:r w:rsidRPr="00711388">
              <w:rPr>
                <w:lang w:val="en-GB"/>
              </w:rPr>
              <w:t>C1060/R3000</w:t>
            </w:r>
          </w:p>
        </w:tc>
        <w:tc>
          <w:tcPr>
            <w:tcW w:w="2136" w:type="dxa"/>
            <w:tcBorders>
              <w:top w:val="single" w:sz="2" w:space="0" w:color="auto"/>
              <w:left w:val="single" w:sz="2" w:space="0" w:color="auto"/>
              <w:bottom w:val="single" w:sz="2" w:space="0" w:color="auto"/>
              <w:right w:val="single" w:sz="2" w:space="0" w:color="auto"/>
            </w:tcBorders>
          </w:tcPr>
          <w:p w14:paraId="4B5EEF6D" w14:textId="0D48035C" w:rsidR="00872AFE" w:rsidRPr="00711388" w:rsidRDefault="00872AFE" w:rsidP="00567869">
            <w:pPr>
              <w:pStyle w:val="NormalLeft"/>
              <w:rPr>
                <w:lang w:val="en-GB"/>
              </w:rPr>
            </w:pPr>
            <w:r w:rsidRPr="00711388">
              <w:rPr>
                <w:lang w:val="en-GB"/>
              </w:rPr>
              <w:t xml:space="preserve">Catastrophe Risk Charge Credit &amp; Suretyship before risk mitigation </w:t>
            </w:r>
            <w:r w:rsidR="00845F43" w:rsidRPr="00711388">
              <w:rPr>
                <w:lang w:val="en-GB"/>
              </w:rPr>
              <w:t>-</w:t>
            </w:r>
            <w:r w:rsidRPr="00711388">
              <w:rPr>
                <w:lang w:val="en-GB"/>
              </w:rPr>
              <w:t xml:space="preserve"> Recession Risk</w:t>
            </w:r>
          </w:p>
        </w:tc>
        <w:tc>
          <w:tcPr>
            <w:tcW w:w="4643" w:type="dxa"/>
            <w:tcBorders>
              <w:top w:val="single" w:sz="2" w:space="0" w:color="auto"/>
              <w:left w:val="single" w:sz="2" w:space="0" w:color="auto"/>
              <w:bottom w:val="single" w:sz="2" w:space="0" w:color="auto"/>
              <w:right w:val="single" w:sz="2" w:space="0" w:color="auto"/>
            </w:tcBorders>
          </w:tcPr>
          <w:p w14:paraId="1413F9F9" w14:textId="77777777" w:rsidR="00872AFE" w:rsidRPr="00711388" w:rsidRDefault="00872AFE" w:rsidP="00567869">
            <w:pPr>
              <w:pStyle w:val="NormalLeft"/>
              <w:rPr>
                <w:lang w:val="en-GB"/>
              </w:rPr>
            </w:pPr>
            <w:r w:rsidRPr="00711388">
              <w:rPr>
                <w:lang w:val="en-GB"/>
              </w:rPr>
              <w:t>This is the total capital requirement before risk mitigation for the Recession scenario of Credit &amp; Suretyship risks.</w:t>
            </w:r>
          </w:p>
          <w:p w14:paraId="5D6982F9" w14:textId="77777777" w:rsidR="00872AFE" w:rsidRPr="00711388" w:rsidRDefault="00872AFE" w:rsidP="00567869">
            <w:pPr>
              <w:pStyle w:val="NormalLeft"/>
              <w:rPr>
                <w:lang w:val="en-GB"/>
              </w:rPr>
            </w:pPr>
          </w:p>
        </w:tc>
      </w:tr>
      <w:tr w:rsidR="00872AFE" w:rsidRPr="00711388" w14:paraId="32699C49" w14:textId="77777777" w:rsidTr="00567869">
        <w:tc>
          <w:tcPr>
            <w:tcW w:w="2507" w:type="dxa"/>
            <w:tcBorders>
              <w:top w:val="single" w:sz="2" w:space="0" w:color="auto"/>
              <w:left w:val="single" w:sz="2" w:space="0" w:color="auto"/>
              <w:bottom w:val="single" w:sz="2" w:space="0" w:color="auto"/>
              <w:right w:val="single" w:sz="2" w:space="0" w:color="auto"/>
            </w:tcBorders>
          </w:tcPr>
          <w:p w14:paraId="2A1960E0" w14:textId="77777777" w:rsidR="00872AFE" w:rsidRPr="00711388" w:rsidRDefault="00872AFE" w:rsidP="00567869">
            <w:pPr>
              <w:pStyle w:val="NormalLeft"/>
              <w:rPr>
                <w:lang w:val="en-GB"/>
              </w:rPr>
            </w:pPr>
            <w:r w:rsidRPr="00711388">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2AA64B71" w14:textId="77777777" w:rsidR="00872AFE" w:rsidRPr="00711388" w:rsidRDefault="00872AFE" w:rsidP="00567869">
            <w:pPr>
              <w:pStyle w:val="NormalLeft"/>
              <w:rPr>
                <w:lang w:val="en-GB"/>
              </w:rPr>
            </w:pPr>
            <w:r w:rsidRPr="00711388">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48A8EE44" w14:textId="77777777" w:rsidR="00872AFE" w:rsidRPr="00711388" w:rsidRDefault="00872AFE" w:rsidP="00567869">
            <w:pPr>
              <w:pStyle w:val="NormalLeft"/>
              <w:rPr>
                <w:lang w:val="en-GB"/>
              </w:rPr>
            </w:pPr>
            <w:r w:rsidRPr="00711388">
              <w:rPr>
                <w:lang w:val="en-GB"/>
              </w:rPr>
              <w:t xml:space="preserve">The estimated risk mitigation effect of the undertaking's specific retrocession contracts and special purpose vehicles relating to risks arising from the Recession scenario of Credit </w:t>
            </w:r>
            <w:r w:rsidRPr="00711388">
              <w:rPr>
                <w:lang w:val="en-GB"/>
              </w:rPr>
              <w:lastRenderedPageBreak/>
              <w:t>&amp; Suretyship, excluding the estimated reinstatement premiums.</w:t>
            </w:r>
          </w:p>
          <w:p w14:paraId="13C973BC" w14:textId="77777777" w:rsidR="00872AFE" w:rsidRPr="00711388" w:rsidRDefault="00872AFE" w:rsidP="00567869">
            <w:pPr>
              <w:pStyle w:val="NormalLeft"/>
              <w:rPr>
                <w:lang w:val="en-GB"/>
              </w:rPr>
            </w:pPr>
          </w:p>
        </w:tc>
      </w:tr>
      <w:tr w:rsidR="00872AFE" w:rsidRPr="00711388" w14:paraId="284C2B69" w14:textId="77777777" w:rsidTr="00567869">
        <w:tc>
          <w:tcPr>
            <w:tcW w:w="2507" w:type="dxa"/>
            <w:tcBorders>
              <w:top w:val="single" w:sz="2" w:space="0" w:color="auto"/>
              <w:left w:val="single" w:sz="2" w:space="0" w:color="auto"/>
              <w:bottom w:val="single" w:sz="2" w:space="0" w:color="auto"/>
              <w:right w:val="single" w:sz="2" w:space="0" w:color="auto"/>
            </w:tcBorders>
          </w:tcPr>
          <w:p w14:paraId="189D5DB6" w14:textId="77777777" w:rsidR="00872AFE" w:rsidRPr="00711388" w:rsidRDefault="00872AFE" w:rsidP="00567869">
            <w:pPr>
              <w:pStyle w:val="NormalLeft"/>
              <w:rPr>
                <w:lang w:val="en-GB"/>
              </w:rPr>
            </w:pPr>
            <w:r w:rsidRPr="00711388">
              <w:rPr>
                <w:lang w:val="en-GB"/>
              </w:rPr>
              <w:lastRenderedPageBreak/>
              <w:t>C1080/R3000</w:t>
            </w:r>
          </w:p>
        </w:tc>
        <w:tc>
          <w:tcPr>
            <w:tcW w:w="2136" w:type="dxa"/>
            <w:tcBorders>
              <w:top w:val="single" w:sz="2" w:space="0" w:color="auto"/>
              <w:left w:val="single" w:sz="2" w:space="0" w:color="auto"/>
              <w:bottom w:val="single" w:sz="2" w:space="0" w:color="auto"/>
              <w:right w:val="single" w:sz="2" w:space="0" w:color="auto"/>
            </w:tcBorders>
          </w:tcPr>
          <w:p w14:paraId="6820C3A4" w14:textId="77777777" w:rsidR="00872AFE" w:rsidRPr="00711388" w:rsidRDefault="00872AFE" w:rsidP="00567869">
            <w:pPr>
              <w:pStyle w:val="NormalLeft"/>
              <w:rPr>
                <w:lang w:val="en-GB"/>
              </w:rPr>
            </w:pPr>
            <w:r w:rsidRPr="00711388">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BFE5114" w14:textId="77777777" w:rsidR="00872AFE" w:rsidRPr="00711388" w:rsidRDefault="00872AFE" w:rsidP="00567869">
            <w:pPr>
              <w:pStyle w:val="NormalLeft"/>
              <w:rPr>
                <w:lang w:val="en-GB"/>
              </w:rPr>
            </w:pPr>
            <w:r w:rsidRPr="00711388">
              <w:rPr>
                <w:lang w:val="en-GB"/>
              </w:rPr>
              <w:t>The estimated reinstatement premiums as a result of the undertaking's specific reinsurance contracts and special purpose vehicles relating to risks arising from the Recession scenario of Credit &amp; Suretyship.</w:t>
            </w:r>
          </w:p>
          <w:p w14:paraId="767958AF" w14:textId="77777777" w:rsidR="00872AFE" w:rsidRPr="00711388" w:rsidRDefault="00872AFE" w:rsidP="00567869">
            <w:pPr>
              <w:pStyle w:val="NormalLeft"/>
              <w:rPr>
                <w:lang w:val="en-GB"/>
              </w:rPr>
            </w:pPr>
          </w:p>
        </w:tc>
      </w:tr>
      <w:tr w:rsidR="00872AFE" w:rsidRPr="00711388" w14:paraId="0003A5EE" w14:textId="77777777" w:rsidTr="00567869">
        <w:tc>
          <w:tcPr>
            <w:tcW w:w="2507" w:type="dxa"/>
            <w:tcBorders>
              <w:top w:val="single" w:sz="2" w:space="0" w:color="auto"/>
              <w:left w:val="single" w:sz="2" w:space="0" w:color="auto"/>
              <w:bottom w:val="single" w:sz="2" w:space="0" w:color="auto"/>
              <w:right w:val="single" w:sz="2" w:space="0" w:color="auto"/>
            </w:tcBorders>
          </w:tcPr>
          <w:p w14:paraId="0D2A1C1C" w14:textId="77777777" w:rsidR="00872AFE" w:rsidRPr="00711388" w:rsidRDefault="00872AFE" w:rsidP="00567869">
            <w:pPr>
              <w:pStyle w:val="NormalLeft"/>
              <w:rPr>
                <w:lang w:val="en-GB"/>
              </w:rPr>
            </w:pPr>
            <w:r w:rsidRPr="00711388">
              <w:rPr>
                <w:lang w:val="en-GB"/>
              </w:rPr>
              <w:t>C1090/R3000</w:t>
            </w:r>
          </w:p>
        </w:tc>
        <w:tc>
          <w:tcPr>
            <w:tcW w:w="2136" w:type="dxa"/>
            <w:tcBorders>
              <w:top w:val="single" w:sz="2" w:space="0" w:color="auto"/>
              <w:left w:val="single" w:sz="2" w:space="0" w:color="auto"/>
              <w:bottom w:val="single" w:sz="2" w:space="0" w:color="auto"/>
              <w:right w:val="single" w:sz="2" w:space="0" w:color="auto"/>
            </w:tcBorders>
          </w:tcPr>
          <w:p w14:paraId="23852428" w14:textId="390E582C" w:rsidR="00872AFE" w:rsidRPr="00711388" w:rsidRDefault="00872AFE" w:rsidP="00567869">
            <w:pPr>
              <w:pStyle w:val="NormalLeft"/>
              <w:rPr>
                <w:lang w:val="en-GB"/>
              </w:rPr>
            </w:pPr>
            <w:r w:rsidRPr="00711388">
              <w:rPr>
                <w:lang w:val="en-GB"/>
              </w:rPr>
              <w:t xml:space="preserve">Catastrophe Risk Charge Credit &amp; Suretyship after risk mitigation </w:t>
            </w:r>
            <w:r w:rsidR="00845F43" w:rsidRPr="00711388">
              <w:rPr>
                <w:lang w:val="en-GB"/>
              </w:rPr>
              <w:t>-</w:t>
            </w:r>
            <w:r w:rsidRPr="00711388">
              <w:rPr>
                <w:lang w:val="en-GB"/>
              </w:rPr>
              <w:t xml:space="preserve"> Recession Risk</w:t>
            </w:r>
          </w:p>
        </w:tc>
        <w:tc>
          <w:tcPr>
            <w:tcW w:w="4643" w:type="dxa"/>
            <w:tcBorders>
              <w:top w:val="single" w:sz="2" w:space="0" w:color="auto"/>
              <w:left w:val="single" w:sz="2" w:space="0" w:color="auto"/>
              <w:bottom w:val="single" w:sz="2" w:space="0" w:color="auto"/>
              <w:right w:val="single" w:sz="2" w:space="0" w:color="auto"/>
            </w:tcBorders>
          </w:tcPr>
          <w:p w14:paraId="45C8DF08" w14:textId="77777777" w:rsidR="00872AFE" w:rsidRPr="00711388" w:rsidRDefault="00872AFE" w:rsidP="00567869">
            <w:pPr>
              <w:pStyle w:val="NormalLeft"/>
              <w:rPr>
                <w:lang w:val="en-GB"/>
              </w:rPr>
            </w:pPr>
            <w:r w:rsidRPr="00711388">
              <w:rPr>
                <w:lang w:val="en-GB"/>
              </w:rPr>
              <w:t>The total capital requirement after risk mitigation, after the deduction of the risk mitigating effect of the undertaking's specific retrocession contracts and special purpose vehicles, relating to risks arising from the Recession scenario of Credit &amp; Suretyship.</w:t>
            </w:r>
          </w:p>
          <w:p w14:paraId="46212134" w14:textId="77777777" w:rsidR="00872AFE" w:rsidRPr="00711388" w:rsidRDefault="00872AFE" w:rsidP="00567869">
            <w:pPr>
              <w:pStyle w:val="NormalLeft"/>
              <w:rPr>
                <w:lang w:val="en-GB"/>
              </w:rPr>
            </w:pPr>
          </w:p>
        </w:tc>
      </w:tr>
      <w:tr w:rsidR="00872AFE" w:rsidRPr="00711388" w14:paraId="43BA4698" w14:textId="77777777" w:rsidTr="00567869">
        <w:tc>
          <w:tcPr>
            <w:tcW w:w="2507" w:type="dxa"/>
            <w:tcBorders>
              <w:top w:val="single" w:sz="2" w:space="0" w:color="auto"/>
              <w:left w:val="single" w:sz="2" w:space="0" w:color="auto"/>
              <w:bottom w:val="single" w:sz="2" w:space="0" w:color="auto"/>
              <w:right w:val="single" w:sz="2" w:space="0" w:color="auto"/>
            </w:tcBorders>
          </w:tcPr>
          <w:p w14:paraId="27014D5D" w14:textId="77777777" w:rsidR="00872AFE" w:rsidRPr="00711388" w:rsidRDefault="00872AFE" w:rsidP="00567869">
            <w:pPr>
              <w:pStyle w:val="NormalLeft"/>
              <w:rPr>
                <w:lang w:val="en-GB"/>
              </w:rPr>
            </w:pPr>
            <w:r w:rsidRPr="00711388">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7801C193" w14:textId="5F4914CE" w:rsidR="00872AFE" w:rsidRPr="00711388" w:rsidRDefault="00872AFE" w:rsidP="00567869">
            <w:pPr>
              <w:pStyle w:val="NormalLeft"/>
              <w:rPr>
                <w:lang w:val="en-GB"/>
              </w:rPr>
            </w:pPr>
            <w:r w:rsidRPr="00711388">
              <w:rPr>
                <w:lang w:val="en-GB"/>
              </w:rPr>
              <w:t xml:space="preserve">Catastrophe Risk Charge Credit &amp; Suretyship before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66C156E" w14:textId="77777777" w:rsidR="00872AFE" w:rsidRPr="00711388" w:rsidRDefault="00872AFE" w:rsidP="00567869">
            <w:pPr>
              <w:pStyle w:val="NormalLeft"/>
              <w:rPr>
                <w:lang w:val="en-GB"/>
              </w:rPr>
            </w:pPr>
            <w:r w:rsidRPr="00711388">
              <w:rPr>
                <w:lang w:val="en-GB"/>
              </w:rPr>
              <w:t>This is the total capital requirement before risk mitigation, before diversification effect between types of events, for Credit &amp; Suretyship risks.</w:t>
            </w:r>
          </w:p>
          <w:p w14:paraId="2B7F0A48" w14:textId="77777777" w:rsidR="00872AFE" w:rsidRPr="00711388" w:rsidRDefault="00872AFE" w:rsidP="00567869">
            <w:pPr>
              <w:pStyle w:val="NormalLeft"/>
              <w:rPr>
                <w:lang w:val="en-GB"/>
              </w:rPr>
            </w:pPr>
          </w:p>
        </w:tc>
      </w:tr>
      <w:tr w:rsidR="00872AFE" w:rsidRPr="00711388" w14:paraId="71BA1D67" w14:textId="77777777" w:rsidTr="00567869">
        <w:tc>
          <w:tcPr>
            <w:tcW w:w="2507" w:type="dxa"/>
            <w:tcBorders>
              <w:top w:val="single" w:sz="2" w:space="0" w:color="auto"/>
              <w:left w:val="single" w:sz="2" w:space="0" w:color="auto"/>
              <w:bottom w:val="single" w:sz="2" w:space="0" w:color="auto"/>
              <w:right w:val="single" w:sz="2" w:space="0" w:color="auto"/>
            </w:tcBorders>
          </w:tcPr>
          <w:p w14:paraId="5C331846" w14:textId="77777777" w:rsidR="00872AFE" w:rsidRPr="00711388" w:rsidRDefault="00872AFE" w:rsidP="00567869">
            <w:pPr>
              <w:pStyle w:val="NormalLeft"/>
              <w:rPr>
                <w:lang w:val="en-GB"/>
              </w:rPr>
            </w:pPr>
            <w:r w:rsidRPr="00711388">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2F371437" w14:textId="2AB92546" w:rsidR="00872AFE" w:rsidRPr="00711388" w:rsidRDefault="00872AFE" w:rsidP="00567869">
            <w:pPr>
              <w:pStyle w:val="NormalLeft"/>
              <w:rPr>
                <w:lang w:val="en-GB"/>
              </w:rPr>
            </w:pPr>
            <w:r w:rsidRPr="00711388">
              <w:rPr>
                <w:lang w:val="en-GB"/>
              </w:rPr>
              <w:t xml:space="preserve">Catastrophe Risk Charge Credit &amp; Suretyship before risk mitigation </w:t>
            </w:r>
            <w:r w:rsidR="00845F43" w:rsidRPr="00711388">
              <w:rPr>
                <w:lang w:val="en-GB"/>
              </w:rPr>
              <w:t>-</w:t>
            </w:r>
            <w:r w:rsidRPr="00711388">
              <w:rPr>
                <w:lang w:val="en-GB"/>
              </w:rPr>
              <w:t xml:space="preserve">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6F0F5333" w14:textId="77777777"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type of events for Credit &amp; Suretyship risks.</w:t>
            </w:r>
          </w:p>
          <w:p w14:paraId="39F7C7D6" w14:textId="77777777" w:rsidR="00872AFE" w:rsidRPr="00711388" w:rsidRDefault="00872AFE" w:rsidP="00567869">
            <w:pPr>
              <w:pStyle w:val="NormalLeft"/>
              <w:rPr>
                <w:lang w:val="en-GB"/>
              </w:rPr>
            </w:pPr>
          </w:p>
        </w:tc>
      </w:tr>
      <w:tr w:rsidR="00872AFE" w:rsidRPr="00711388" w14:paraId="557CC44A" w14:textId="77777777" w:rsidTr="00567869">
        <w:tc>
          <w:tcPr>
            <w:tcW w:w="2507" w:type="dxa"/>
            <w:tcBorders>
              <w:top w:val="single" w:sz="2" w:space="0" w:color="auto"/>
              <w:left w:val="single" w:sz="2" w:space="0" w:color="auto"/>
              <w:bottom w:val="single" w:sz="2" w:space="0" w:color="auto"/>
              <w:right w:val="single" w:sz="2" w:space="0" w:color="auto"/>
            </w:tcBorders>
          </w:tcPr>
          <w:p w14:paraId="0C06EF42" w14:textId="77777777" w:rsidR="00872AFE" w:rsidRPr="00711388" w:rsidRDefault="00872AFE" w:rsidP="00567869">
            <w:pPr>
              <w:pStyle w:val="NormalLeft"/>
              <w:rPr>
                <w:lang w:val="en-GB"/>
              </w:rPr>
            </w:pPr>
            <w:r w:rsidRPr="00711388">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01156DC1" w14:textId="40758D60" w:rsidR="00872AFE" w:rsidRPr="00711388" w:rsidRDefault="00872AFE" w:rsidP="00567869">
            <w:pPr>
              <w:pStyle w:val="NormalLeft"/>
              <w:rPr>
                <w:lang w:val="en-GB"/>
              </w:rPr>
            </w:pPr>
            <w:r w:rsidRPr="00711388">
              <w:rPr>
                <w:lang w:val="en-GB"/>
              </w:rPr>
              <w:t xml:space="preserve">Catastrophe Risk Charge Credit &amp; Suretyship before risk mitigation </w:t>
            </w:r>
            <w:r w:rsidR="00845F43" w:rsidRPr="00711388">
              <w:rPr>
                <w:lang w:val="en-GB"/>
              </w:rPr>
              <w:t>-</w:t>
            </w:r>
            <w:r w:rsidRPr="00711388">
              <w:rPr>
                <w:lang w:val="en-GB"/>
              </w:rPr>
              <w:t xml:space="preserve"> Total after diversification</w:t>
            </w:r>
          </w:p>
        </w:tc>
        <w:tc>
          <w:tcPr>
            <w:tcW w:w="4643" w:type="dxa"/>
            <w:tcBorders>
              <w:top w:val="single" w:sz="2" w:space="0" w:color="auto"/>
              <w:left w:val="single" w:sz="2" w:space="0" w:color="auto"/>
              <w:bottom w:val="single" w:sz="2" w:space="0" w:color="auto"/>
              <w:right w:val="single" w:sz="2" w:space="0" w:color="auto"/>
            </w:tcBorders>
          </w:tcPr>
          <w:p w14:paraId="2E203020" w14:textId="77777777" w:rsidR="00872AFE" w:rsidRPr="00711388" w:rsidRDefault="00872AFE" w:rsidP="00567869">
            <w:pPr>
              <w:pStyle w:val="NormalLeft"/>
              <w:rPr>
                <w:lang w:val="en-GB"/>
              </w:rPr>
            </w:pPr>
            <w:r w:rsidRPr="00711388">
              <w:rPr>
                <w:lang w:val="en-GB"/>
              </w:rPr>
              <w:t>This is the total capital requirement before risk mitigation, after diversification effect between the types of events, for Credit &amp; Suretyship risks.</w:t>
            </w:r>
          </w:p>
          <w:p w14:paraId="23E2F925" w14:textId="77777777" w:rsidR="00872AFE" w:rsidRPr="00711388" w:rsidRDefault="00872AFE" w:rsidP="00567869">
            <w:pPr>
              <w:pStyle w:val="NormalLeft"/>
              <w:rPr>
                <w:lang w:val="en-GB"/>
              </w:rPr>
            </w:pPr>
          </w:p>
        </w:tc>
      </w:tr>
      <w:tr w:rsidR="00872AFE" w:rsidRPr="00711388" w14:paraId="179A3C98" w14:textId="77777777" w:rsidTr="00567869">
        <w:tc>
          <w:tcPr>
            <w:tcW w:w="2507" w:type="dxa"/>
            <w:tcBorders>
              <w:top w:val="single" w:sz="2" w:space="0" w:color="auto"/>
              <w:left w:val="single" w:sz="2" w:space="0" w:color="auto"/>
              <w:bottom w:val="single" w:sz="2" w:space="0" w:color="auto"/>
              <w:right w:val="single" w:sz="2" w:space="0" w:color="auto"/>
            </w:tcBorders>
          </w:tcPr>
          <w:p w14:paraId="2E8323C9" w14:textId="77777777" w:rsidR="00872AFE" w:rsidRPr="00711388" w:rsidRDefault="00872AFE" w:rsidP="00567869">
            <w:pPr>
              <w:pStyle w:val="NormalLeft"/>
              <w:rPr>
                <w:lang w:val="en-GB"/>
              </w:rPr>
            </w:pPr>
            <w:r w:rsidRPr="00711388">
              <w:rPr>
                <w:lang w:val="en-GB"/>
              </w:rPr>
              <w:t>C1110/R3100</w:t>
            </w:r>
          </w:p>
        </w:tc>
        <w:tc>
          <w:tcPr>
            <w:tcW w:w="2136" w:type="dxa"/>
            <w:tcBorders>
              <w:top w:val="single" w:sz="2" w:space="0" w:color="auto"/>
              <w:left w:val="single" w:sz="2" w:space="0" w:color="auto"/>
              <w:bottom w:val="single" w:sz="2" w:space="0" w:color="auto"/>
              <w:right w:val="single" w:sz="2" w:space="0" w:color="auto"/>
            </w:tcBorders>
          </w:tcPr>
          <w:p w14:paraId="7800B088" w14:textId="18793239" w:rsidR="00872AFE" w:rsidRPr="00711388" w:rsidRDefault="00872AFE" w:rsidP="00567869">
            <w:pPr>
              <w:pStyle w:val="NormalLeft"/>
              <w:rPr>
                <w:lang w:val="en-GB"/>
              </w:rPr>
            </w:pPr>
            <w:r w:rsidRPr="00711388">
              <w:rPr>
                <w:lang w:val="en-GB"/>
              </w:rPr>
              <w:t xml:space="preserve">Estimated Total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4D813B6E" w14:textId="77777777" w:rsidR="00872AFE" w:rsidRPr="00711388" w:rsidRDefault="00872AFE" w:rsidP="00567869">
            <w:pPr>
              <w:pStyle w:val="NormalLeft"/>
              <w:rPr>
                <w:lang w:val="en-GB"/>
              </w:rPr>
            </w:pPr>
            <w:r w:rsidRPr="00711388">
              <w:rPr>
                <w:lang w:val="en-GB"/>
              </w:rPr>
              <w:t>This is the total risk mitigation effect, before diversification effect between types of events, of the undertaking's specific reinsurance contracts and special purpose vehicles arising from the Credit &amp; Suretyship risks.</w:t>
            </w:r>
          </w:p>
          <w:p w14:paraId="71D1C5B2" w14:textId="77777777" w:rsidR="00872AFE" w:rsidRPr="00711388" w:rsidRDefault="00872AFE" w:rsidP="00567869">
            <w:pPr>
              <w:pStyle w:val="NormalLeft"/>
              <w:rPr>
                <w:lang w:val="en-GB"/>
              </w:rPr>
            </w:pPr>
          </w:p>
        </w:tc>
      </w:tr>
      <w:tr w:rsidR="00872AFE" w:rsidRPr="00711388" w14:paraId="25F180DC" w14:textId="77777777" w:rsidTr="00567869">
        <w:tc>
          <w:tcPr>
            <w:tcW w:w="2507" w:type="dxa"/>
            <w:tcBorders>
              <w:top w:val="single" w:sz="2" w:space="0" w:color="auto"/>
              <w:left w:val="single" w:sz="2" w:space="0" w:color="auto"/>
              <w:bottom w:val="single" w:sz="2" w:space="0" w:color="auto"/>
              <w:right w:val="single" w:sz="2" w:space="0" w:color="auto"/>
            </w:tcBorders>
          </w:tcPr>
          <w:p w14:paraId="131361AC" w14:textId="77777777" w:rsidR="00872AFE" w:rsidRPr="00711388" w:rsidRDefault="00872AFE" w:rsidP="00567869">
            <w:pPr>
              <w:pStyle w:val="NormalLeft"/>
              <w:rPr>
                <w:lang w:val="en-GB"/>
              </w:rPr>
            </w:pPr>
            <w:r w:rsidRPr="00711388">
              <w:rPr>
                <w:lang w:val="en-GB"/>
              </w:rPr>
              <w:lastRenderedPageBreak/>
              <w:t>C1120/R3100</w:t>
            </w:r>
          </w:p>
        </w:tc>
        <w:tc>
          <w:tcPr>
            <w:tcW w:w="2136" w:type="dxa"/>
            <w:tcBorders>
              <w:top w:val="single" w:sz="2" w:space="0" w:color="auto"/>
              <w:left w:val="single" w:sz="2" w:space="0" w:color="auto"/>
              <w:bottom w:val="single" w:sz="2" w:space="0" w:color="auto"/>
              <w:right w:val="single" w:sz="2" w:space="0" w:color="auto"/>
            </w:tcBorders>
          </w:tcPr>
          <w:p w14:paraId="6996BDC7" w14:textId="19819432" w:rsidR="00872AFE" w:rsidRPr="00711388" w:rsidRDefault="00872AFE" w:rsidP="00567869">
            <w:pPr>
              <w:pStyle w:val="NormalLeft"/>
              <w:rPr>
                <w:lang w:val="en-GB"/>
              </w:rPr>
            </w:pPr>
            <w:r w:rsidRPr="00711388">
              <w:rPr>
                <w:lang w:val="en-GB"/>
              </w:rPr>
              <w:t xml:space="preserve">Catastrophe Risk Charge Credit &amp; Suretyship after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6FB6145" w14:textId="77777777" w:rsidR="00872AFE" w:rsidRPr="00711388" w:rsidRDefault="00872AFE" w:rsidP="00567869">
            <w:pPr>
              <w:pStyle w:val="NormalLeft"/>
              <w:rPr>
                <w:lang w:val="en-GB"/>
              </w:rPr>
            </w:pPr>
            <w:r w:rsidRPr="00711388">
              <w:rPr>
                <w:lang w:val="en-GB"/>
              </w:rPr>
              <w:t>This is the total capital requirement after risk mitigation, before diversification effect between types of events, for Credit &amp; Suretyship risks.</w:t>
            </w:r>
          </w:p>
          <w:p w14:paraId="04CF7614" w14:textId="77777777" w:rsidR="00872AFE" w:rsidRPr="00711388" w:rsidRDefault="00872AFE" w:rsidP="00567869">
            <w:pPr>
              <w:pStyle w:val="NormalLeft"/>
              <w:rPr>
                <w:lang w:val="en-GB"/>
              </w:rPr>
            </w:pPr>
          </w:p>
        </w:tc>
      </w:tr>
      <w:tr w:rsidR="00872AFE" w:rsidRPr="00711388" w14:paraId="0EBF14BE" w14:textId="77777777" w:rsidTr="00567869">
        <w:tc>
          <w:tcPr>
            <w:tcW w:w="2507" w:type="dxa"/>
            <w:tcBorders>
              <w:top w:val="single" w:sz="2" w:space="0" w:color="auto"/>
              <w:left w:val="single" w:sz="2" w:space="0" w:color="auto"/>
              <w:bottom w:val="single" w:sz="2" w:space="0" w:color="auto"/>
              <w:right w:val="single" w:sz="2" w:space="0" w:color="auto"/>
            </w:tcBorders>
          </w:tcPr>
          <w:p w14:paraId="3CE9361D" w14:textId="77777777" w:rsidR="00872AFE" w:rsidRPr="00711388" w:rsidRDefault="00872AFE" w:rsidP="00567869">
            <w:pPr>
              <w:pStyle w:val="NormalLeft"/>
              <w:rPr>
                <w:lang w:val="en-GB"/>
              </w:rPr>
            </w:pPr>
            <w:r w:rsidRPr="00711388">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59CDC73B" w14:textId="0F26D638" w:rsidR="00872AFE" w:rsidRPr="00711388" w:rsidRDefault="00872AFE" w:rsidP="00567869">
            <w:pPr>
              <w:pStyle w:val="NormalLeft"/>
              <w:rPr>
                <w:lang w:val="en-GB"/>
              </w:rPr>
            </w:pPr>
            <w:r w:rsidRPr="00711388">
              <w:rPr>
                <w:lang w:val="en-GB"/>
              </w:rPr>
              <w:t xml:space="preserve">Catastrophe Risk Charge Credit &amp; Suretyship after risk mitigation </w:t>
            </w:r>
            <w:r w:rsidR="00845F43" w:rsidRPr="00711388">
              <w:rPr>
                <w:lang w:val="en-GB"/>
              </w:rPr>
              <w:t>-</w:t>
            </w:r>
            <w:r w:rsidRPr="00711388">
              <w:rPr>
                <w:lang w:val="en-GB"/>
              </w:rPr>
              <w:t xml:space="preserve">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46611453" w14:textId="77777777" w:rsidR="00872AFE" w:rsidRPr="00711388" w:rsidRDefault="00872AFE" w:rsidP="00567869">
            <w:pPr>
              <w:pStyle w:val="NormalLeft"/>
              <w:rPr>
                <w:lang w:val="en-GB"/>
              </w:rPr>
            </w:pPr>
            <w:r w:rsidRPr="00711388">
              <w:rPr>
                <w:lang w:val="en-GB"/>
              </w:rPr>
              <w:t>Diversification effect arising from the aggregation of the total capital charges after risk mitigation relating to different type of events for Credit &amp; Suretyship risks.</w:t>
            </w:r>
          </w:p>
          <w:p w14:paraId="15559197" w14:textId="77777777" w:rsidR="00872AFE" w:rsidRPr="00711388" w:rsidRDefault="00872AFE" w:rsidP="00567869">
            <w:pPr>
              <w:pStyle w:val="NormalLeft"/>
              <w:rPr>
                <w:lang w:val="en-GB"/>
              </w:rPr>
            </w:pPr>
          </w:p>
        </w:tc>
      </w:tr>
      <w:tr w:rsidR="00872AFE" w:rsidRPr="00711388" w14:paraId="05664D78" w14:textId="77777777" w:rsidTr="00567869">
        <w:tc>
          <w:tcPr>
            <w:tcW w:w="2507" w:type="dxa"/>
            <w:tcBorders>
              <w:top w:val="single" w:sz="2" w:space="0" w:color="auto"/>
              <w:left w:val="single" w:sz="2" w:space="0" w:color="auto"/>
              <w:bottom w:val="single" w:sz="2" w:space="0" w:color="auto"/>
              <w:right w:val="single" w:sz="2" w:space="0" w:color="auto"/>
            </w:tcBorders>
          </w:tcPr>
          <w:p w14:paraId="538B6A0E" w14:textId="77777777" w:rsidR="00872AFE" w:rsidRPr="00711388" w:rsidRDefault="00872AFE" w:rsidP="00567869">
            <w:pPr>
              <w:pStyle w:val="NormalLeft"/>
              <w:rPr>
                <w:lang w:val="en-GB"/>
              </w:rPr>
            </w:pPr>
            <w:r w:rsidRPr="00711388">
              <w:rPr>
                <w:lang w:val="en-GB"/>
              </w:rPr>
              <w:t>C1120/R3120</w:t>
            </w:r>
          </w:p>
        </w:tc>
        <w:tc>
          <w:tcPr>
            <w:tcW w:w="2136" w:type="dxa"/>
            <w:tcBorders>
              <w:top w:val="single" w:sz="2" w:space="0" w:color="auto"/>
              <w:left w:val="single" w:sz="2" w:space="0" w:color="auto"/>
              <w:bottom w:val="single" w:sz="2" w:space="0" w:color="auto"/>
              <w:right w:val="single" w:sz="2" w:space="0" w:color="auto"/>
            </w:tcBorders>
          </w:tcPr>
          <w:p w14:paraId="26707B4C" w14:textId="4CD300F2" w:rsidR="00872AFE" w:rsidRPr="00711388" w:rsidRDefault="00872AFE" w:rsidP="00567869">
            <w:pPr>
              <w:pStyle w:val="NormalLeft"/>
              <w:rPr>
                <w:lang w:val="en-GB"/>
              </w:rPr>
            </w:pPr>
            <w:r w:rsidRPr="00711388">
              <w:rPr>
                <w:lang w:val="en-GB"/>
              </w:rPr>
              <w:t xml:space="preserve">Catastrophe Risk Charge Credit &amp; Suretyship after risk mitigation </w:t>
            </w:r>
            <w:r w:rsidR="00845F43" w:rsidRPr="00711388">
              <w:rPr>
                <w:lang w:val="en-GB"/>
              </w:rPr>
              <w:t>-</w:t>
            </w:r>
            <w:r w:rsidRPr="00711388">
              <w:rPr>
                <w:lang w:val="en-GB"/>
              </w:rPr>
              <w:t xml:space="preserve"> Total after diversification</w:t>
            </w:r>
          </w:p>
        </w:tc>
        <w:tc>
          <w:tcPr>
            <w:tcW w:w="4643" w:type="dxa"/>
            <w:tcBorders>
              <w:top w:val="single" w:sz="2" w:space="0" w:color="auto"/>
              <w:left w:val="single" w:sz="2" w:space="0" w:color="auto"/>
              <w:bottom w:val="single" w:sz="2" w:space="0" w:color="auto"/>
              <w:right w:val="single" w:sz="2" w:space="0" w:color="auto"/>
            </w:tcBorders>
          </w:tcPr>
          <w:p w14:paraId="4436CEC7" w14:textId="77777777" w:rsidR="00872AFE" w:rsidRPr="00711388" w:rsidRDefault="00872AFE" w:rsidP="00567869">
            <w:pPr>
              <w:pStyle w:val="NormalLeft"/>
              <w:rPr>
                <w:lang w:val="en-GB"/>
              </w:rPr>
            </w:pPr>
            <w:r w:rsidRPr="00711388">
              <w:rPr>
                <w:lang w:val="en-GB"/>
              </w:rPr>
              <w:t>This is the total capital requirement after risk mitigation, after diversification effect between the types of events, for Credit &amp; Suretyship risks.</w:t>
            </w:r>
          </w:p>
          <w:p w14:paraId="05A77CAB" w14:textId="77777777" w:rsidR="00872AFE" w:rsidRPr="00711388" w:rsidRDefault="00872AFE" w:rsidP="00567869">
            <w:pPr>
              <w:pStyle w:val="NormalLeft"/>
              <w:rPr>
                <w:lang w:val="en-GB"/>
              </w:rPr>
            </w:pPr>
          </w:p>
        </w:tc>
      </w:tr>
      <w:tr w:rsidR="00BA3B3A" w:rsidRPr="00711388" w14:paraId="0CF35251" w14:textId="77777777" w:rsidTr="007F19F2">
        <w:tc>
          <w:tcPr>
            <w:tcW w:w="9286" w:type="dxa"/>
            <w:gridSpan w:val="3"/>
            <w:tcBorders>
              <w:top w:val="single" w:sz="2" w:space="0" w:color="auto"/>
              <w:left w:val="single" w:sz="2" w:space="0" w:color="auto"/>
              <w:bottom w:val="single" w:sz="2" w:space="0" w:color="auto"/>
              <w:right w:val="single" w:sz="2" w:space="0" w:color="auto"/>
            </w:tcBorders>
          </w:tcPr>
          <w:p w14:paraId="44D3D085" w14:textId="5B45BA6E" w:rsidR="00BA3B3A" w:rsidRPr="00711388" w:rsidRDefault="00BA3B3A">
            <w:pPr>
              <w:pStyle w:val="NormalCentered"/>
              <w:jc w:val="left"/>
              <w:rPr>
                <w:lang w:val="en-GB"/>
              </w:rPr>
              <w:pPrChange w:id="7245" w:author="Author">
                <w:pPr>
                  <w:pStyle w:val="NormalCentered"/>
                </w:pPr>
              </w:pPrChange>
            </w:pPr>
            <w:r w:rsidRPr="00711388">
              <w:rPr>
                <w:i/>
                <w:iCs/>
                <w:lang w:val="en-GB"/>
              </w:rPr>
              <w:t>Man-made catastrophe risk - Other non-life catastrophe risk</w:t>
            </w:r>
          </w:p>
        </w:tc>
      </w:tr>
      <w:tr w:rsidR="00872AFE" w:rsidRPr="00711388" w14:paraId="375CCD7E" w14:textId="77777777" w:rsidTr="00567869">
        <w:tc>
          <w:tcPr>
            <w:tcW w:w="2507" w:type="dxa"/>
            <w:tcBorders>
              <w:top w:val="single" w:sz="2" w:space="0" w:color="auto"/>
              <w:left w:val="single" w:sz="2" w:space="0" w:color="auto"/>
              <w:bottom w:val="single" w:sz="2" w:space="0" w:color="auto"/>
              <w:right w:val="single" w:sz="2" w:space="0" w:color="auto"/>
            </w:tcBorders>
          </w:tcPr>
          <w:p w14:paraId="6DA9924A" w14:textId="7EEC61D1" w:rsidR="00872AFE" w:rsidRPr="00711388" w:rsidRDefault="00872AFE" w:rsidP="00567869">
            <w:pPr>
              <w:pStyle w:val="NormalLeft"/>
              <w:rPr>
                <w:lang w:val="en-GB"/>
              </w:rPr>
            </w:pPr>
            <w:r w:rsidRPr="00711388">
              <w:rPr>
                <w:lang w:val="en-GB"/>
              </w:rPr>
              <w:t>C1130/R3200</w:t>
            </w:r>
            <w:r w:rsidR="00711388" w:rsidRPr="00711388">
              <w:rPr>
                <w:lang w:val="en-GB"/>
              </w:rPr>
              <w:t>-</w:t>
            </w:r>
            <w:r w:rsidRPr="00711388">
              <w:rPr>
                <w:lang w:val="en-GB"/>
              </w:rPr>
              <w:t>R3240</w:t>
            </w:r>
          </w:p>
        </w:tc>
        <w:tc>
          <w:tcPr>
            <w:tcW w:w="2136" w:type="dxa"/>
            <w:tcBorders>
              <w:top w:val="single" w:sz="2" w:space="0" w:color="auto"/>
              <w:left w:val="single" w:sz="2" w:space="0" w:color="auto"/>
              <w:bottom w:val="single" w:sz="2" w:space="0" w:color="auto"/>
              <w:right w:val="single" w:sz="2" w:space="0" w:color="auto"/>
            </w:tcBorders>
          </w:tcPr>
          <w:p w14:paraId="1D5E08D0" w14:textId="12DFB254" w:rsidR="00872AFE" w:rsidRPr="00711388" w:rsidRDefault="00872AFE" w:rsidP="00567869">
            <w:pPr>
              <w:pStyle w:val="NormalLeft"/>
              <w:rPr>
                <w:lang w:val="en-GB"/>
              </w:rPr>
            </w:pPr>
            <w:r w:rsidRPr="00711388">
              <w:rPr>
                <w:lang w:val="en-GB"/>
              </w:rPr>
              <w:t xml:space="preserve">Estimation of the gross premium to be earned </w:t>
            </w:r>
            <w:r w:rsidR="00845F43" w:rsidRPr="00711388">
              <w:rPr>
                <w:lang w:val="en-GB"/>
              </w:rPr>
              <w:t>-</w:t>
            </w:r>
            <w:r w:rsidRPr="00711388">
              <w:rPr>
                <w:lang w:val="en-GB"/>
              </w:rPr>
              <w:t xml:space="preserve"> Group of obligations</w:t>
            </w:r>
          </w:p>
        </w:tc>
        <w:tc>
          <w:tcPr>
            <w:tcW w:w="4643" w:type="dxa"/>
            <w:tcBorders>
              <w:top w:val="single" w:sz="2" w:space="0" w:color="auto"/>
              <w:left w:val="single" w:sz="2" w:space="0" w:color="auto"/>
              <w:bottom w:val="single" w:sz="2" w:space="0" w:color="auto"/>
              <w:right w:val="single" w:sz="2" w:space="0" w:color="auto"/>
            </w:tcBorders>
          </w:tcPr>
          <w:p w14:paraId="3B84C4A4" w14:textId="77777777" w:rsidR="00872AFE" w:rsidRPr="00711388" w:rsidRDefault="00872AFE" w:rsidP="00567869">
            <w:pPr>
              <w:pStyle w:val="NormalLeft"/>
              <w:rPr>
                <w:lang w:val="en-GB"/>
              </w:rPr>
            </w:pPr>
            <w:r w:rsidRPr="00711388">
              <w:rPr>
                <w:lang w:val="en-GB"/>
              </w:rPr>
              <w:t>An estimate of the premiums to be earned by the insurance or reinsurance undertaking, during the following year, for the contracts in relation to the following group of obligations:</w:t>
            </w:r>
          </w:p>
          <w:p w14:paraId="6F78A071" w14:textId="77777777" w:rsidR="00872AFE" w:rsidRPr="00711388" w:rsidRDefault="00872AFE" w:rsidP="0083381F">
            <w:pPr>
              <w:pStyle w:val="Tiret0"/>
              <w:numPr>
                <w:ilvl w:val="0"/>
                <w:numId w:val="3"/>
              </w:numPr>
              <w:ind w:left="851" w:hanging="851"/>
              <w:rPr>
                <w:lang w:val="en-GB"/>
              </w:rPr>
            </w:pPr>
            <w:r w:rsidRPr="00711388">
              <w:rPr>
                <w:lang w:val="en-GB"/>
              </w:rPr>
              <w:t>Insurance and reinsurance obligations included in line of business, as defined in Annex I to Delegated Regulation (EU) 2015/35, Marine, aviation and transport insurance, including proportional reinsurance obligations, other than marine insurance and reinsurance and aviation insurance and reinsurance;</w:t>
            </w:r>
          </w:p>
          <w:p w14:paraId="01AFF93A" w14:textId="1692CD80" w:rsidR="00872AFE" w:rsidRPr="00711388" w:rsidRDefault="00872AFE" w:rsidP="0083381F">
            <w:pPr>
              <w:pStyle w:val="Tiret0"/>
              <w:numPr>
                <w:ilvl w:val="0"/>
                <w:numId w:val="3"/>
              </w:numPr>
              <w:ind w:left="851" w:hanging="851"/>
              <w:rPr>
                <w:lang w:val="en-GB"/>
              </w:rPr>
            </w:pPr>
            <w:r w:rsidRPr="00711388">
              <w:rPr>
                <w:lang w:val="en-GB"/>
              </w:rPr>
              <w:t>Reinsurance obligations included in line of business Non</w:t>
            </w:r>
            <w:r w:rsidR="00711388" w:rsidRPr="00711388">
              <w:rPr>
                <w:lang w:val="en-GB"/>
              </w:rPr>
              <w:t>-</w:t>
            </w:r>
            <w:r w:rsidRPr="00711388">
              <w:rPr>
                <w:lang w:val="en-GB"/>
              </w:rPr>
              <w:t>proportional marine, aviation and transport reinsurance, other than marine reinsurance and aviation reinsurance;</w:t>
            </w:r>
          </w:p>
          <w:p w14:paraId="56F8E861" w14:textId="77777777" w:rsidR="00872AFE" w:rsidRPr="00711388" w:rsidRDefault="00872AFE" w:rsidP="0083381F">
            <w:pPr>
              <w:pStyle w:val="Tiret0"/>
              <w:numPr>
                <w:ilvl w:val="0"/>
                <w:numId w:val="3"/>
              </w:numPr>
              <w:ind w:left="851" w:hanging="851"/>
              <w:rPr>
                <w:lang w:val="en-GB"/>
              </w:rPr>
            </w:pPr>
            <w:r w:rsidRPr="00711388">
              <w:rPr>
                <w:lang w:val="en-GB"/>
              </w:rPr>
              <w:t xml:space="preserve">Insurance and reinsurance obligations included in line of business Miscellaneous financial loss, including proportional reinsurance obligations other than </w:t>
            </w:r>
            <w:r w:rsidRPr="00711388">
              <w:rPr>
                <w:lang w:val="en-GB"/>
              </w:rPr>
              <w:lastRenderedPageBreak/>
              <w:t>extended warranty insurance and reinsurance obligations provided that the portfolio of these obligations is highly diversified and these obligation do not cover the costs of product recalls;</w:t>
            </w:r>
          </w:p>
          <w:p w14:paraId="25F7C7EE" w14:textId="3F391573" w:rsidR="00872AFE" w:rsidRPr="00711388" w:rsidRDefault="00872AFE" w:rsidP="0083381F">
            <w:pPr>
              <w:pStyle w:val="Tiret0"/>
              <w:numPr>
                <w:ilvl w:val="0"/>
                <w:numId w:val="3"/>
              </w:numPr>
              <w:ind w:left="851" w:hanging="851"/>
              <w:rPr>
                <w:lang w:val="en-GB"/>
              </w:rPr>
            </w:pPr>
            <w:r w:rsidRPr="00711388">
              <w:rPr>
                <w:lang w:val="en-GB"/>
              </w:rPr>
              <w:t>Reinsurance obligations included in line of business Non</w:t>
            </w:r>
            <w:r w:rsidR="00711388" w:rsidRPr="00711388">
              <w:rPr>
                <w:lang w:val="en-GB"/>
              </w:rPr>
              <w:t>-</w:t>
            </w:r>
            <w:r w:rsidRPr="00711388">
              <w:rPr>
                <w:lang w:val="en-GB"/>
              </w:rPr>
              <w:t>proportional casualty reinsurance, other than general liability reinsurance;</w:t>
            </w:r>
          </w:p>
          <w:p w14:paraId="2DBDB527" w14:textId="5E5A8A64" w:rsidR="00872AFE" w:rsidRPr="00711388" w:rsidRDefault="00872AFE" w:rsidP="0083381F">
            <w:pPr>
              <w:pStyle w:val="Tiret0"/>
              <w:numPr>
                <w:ilvl w:val="0"/>
                <w:numId w:val="3"/>
              </w:numPr>
              <w:ind w:left="851" w:hanging="851"/>
              <w:rPr>
                <w:lang w:val="en-GB"/>
              </w:rPr>
            </w:pPr>
            <w:r w:rsidRPr="00711388">
              <w:rPr>
                <w:lang w:val="en-GB"/>
              </w:rPr>
              <w:t>Non</w:t>
            </w:r>
            <w:r w:rsidR="00711388" w:rsidRPr="00711388">
              <w:rPr>
                <w:lang w:val="en-GB"/>
              </w:rPr>
              <w:t>-</w:t>
            </w:r>
            <w:r w:rsidRPr="00711388">
              <w:rPr>
                <w:lang w:val="en-GB"/>
              </w:rPr>
              <w:t>proportional reinsurance obligations relating to insurance obligations included in line of business Credit and Suretyship insurance, including proportional reinsurance obligations.</w:t>
            </w:r>
          </w:p>
          <w:p w14:paraId="61DB5BC7" w14:textId="77777777" w:rsidR="00872AFE" w:rsidRPr="00711388" w:rsidRDefault="00872AFE" w:rsidP="00567869">
            <w:pPr>
              <w:pStyle w:val="NormalLeft"/>
              <w:rPr>
                <w:lang w:val="en-GB"/>
              </w:rPr>
            </w:pPr>
            <w:r w:rsidRPr="00711388">
              <w:rPr>
                <w:lang w:val="en-GB"/>
              </w:rPr>
              <w:t>Premiums shall be gross, without deduction of premiums for reinsurance contracts.</w:t>
            </w:r>
          </w:p>
        </w:tc>
      </w:tr>
      <w:tr w:rsidR="00872AFE" w:rsidRPr="00711388" w14:paraId="31290757" w14:textId="77777777" w:rsidTr="00567869">
        <w:tc>
          <w:tcPr>
            <w:tcW w:w="2507" w:type="dxa"/>
            <w:tcBorders>
              <w:top w:val="single" w:sz="2" w:space="0" w:color="auto"/>
              <w:left w:val="single" w:sz="2" w:space="0" w:color="auto"/>
              <w:bottom w:val="single" w:sz="2" w:space="0" w:color="auto"/>
              <w:right w:val="single" w:sz="2" w:space="0" w:color="auto"/>
            </w:tcBorders>
          </w:tcPr>
          <w:p w14:paraId="7E441956" w14:textId="7939F7CC" w:rsidR="00872AFE" w:rsidRPr="00711388" w:rsidRDefault="00872AFE" w:rsidP="00567869">
            <w:pPr>
              <w:pStyle w:val="NormalLeft"/>
              <w:rPr>
                <w:lang w:val="en-GB"/>
              </w:rPr>
            </w:pPr>
            <w:r w:rsidRPr="00711388">
              <w:rPr>
                <w:lang w:val="en-GB"/>
              </w:rPr>
              <w:lastRenderedPageBreak/>
              <w:t>C1140/R3200</w:t>
            </w:r>
            <w:r w:rsidR="00711388" w:rsidRPr="00711388">
              <w:rPr>
                <w:lang w:val="en-GB"/>
              </w:rPr>
              <w:t>-</w:t>
            </w:r>
            <w:r w:rsidRPr="00711388">
              <w:rPr>
                <w:lang w:val="en-GB"/>
              </w:rPr>
              <w:t>R3240</w:t>
            </w:r>
          </w:p>
        </w:tc>
        <w:tc>
          <w:tcPr>
            <w:tcW w:w="2136" w:type="dxa"/>
            <w:tcBorders>
              <w:top w:val="single" w:sz="2" w:space="0" w:color="auto"/>
              <w:left w:val="single" w:sz="2" w:space="0" w:color="auto"/>
              <w:bottom w:val="single" w:sz="2" w:space="0" w:color="auto"/>
              <w:right w:val="single" w:sz="2" w:space="0" w:color="auto"/>
            </w:tcBorders>
          </w:tcPr>
          <w:p w14:paraId="158CEBC9" w14:textId="34F821EA" w:rsidR="00872AFE" w:rsidRPr="00711388" w:rsidRDefault="00872AFE" w:rsidP="00567869">
            <w:pPr>
              <w:pStyle w:val="NormalLeft"/>
              <w:rPr>
                <w:lang w:val="en-GB"/>
              </w:rPr>
            </w:pPr>
            <w:r w:rsidRPr="00711388">
              <w:rPr>
                <w:lang w:val="en-GB"/>
              </w:rPr>
              <w:t>Catastrophe Risk Charge Other non</w:t>
            </w:r>
            <w:r w:rsidR="00711388" w:rsidRPr="00711388">
              <w:rPr>
                <w:lang w:val="en-GB"/>
              </w:rPr>
              <w:t>-</w:t>
            </w:r>
            <w:r w:rsidRPr="00711388">
              <w:rPr>
                <w:lang w:val="en-GB"/>
              </w:rPr>
              <w:t xml:space="preserve">life catastrophe risk before risk mitigation </w:t>
            </w:r>
            <w:r w:rsidR="00845F43" w:rsidRPr="00711388">
              <w:rPr>
                <w:lang w:val="en-GB"/>
              </w:rPr>
              <w:t>-</w:t>
            </w:r>
            <w:r w:rsidRPr="00711388">
              <w:rPr>
                <w:lang w:val="en-GB"/>
              </w:rPr>
              <w:t xml:space="preserve"> Group of obligations</w:t>
            </w:r>
          </w:p>
        </w:tc>
        <w:tc>
          <w:tcPr>
            <w:tcW w:w="4643" w:type="dxa"/>
            <w:tcBorders>
              <w:top w:val="single" w:sz="2" w:space="0" w:color="auto"/>
              <w:left w:val="single" w:sz="2" w:space="0" w:color="auto"/>
              <w:bottom w:val="single" w:sz="2" w:space="0" w:color="auto"/>
              <w:right w:val="single" w:sz="2" w:space="0" w:color="auto"/>
            </w:tcBorders>
          </w:tcPr>
          <w:p w14:paraId="5A3E3517" w14:textId="7F635749" w:rsidR="00872AFE" w:rsidRPr="00711388" w:rsidRDefault="00872AFE" w:rsidP="00567869">
            <w:pPr>
              <w:pStyle w:val="NormalLeft"/>
              <w:rPr>
                <w:lang w:val="en-GB"/>
              </w:rPr>
            </w:pPr>
            <w:r w:rsidRPr="00711388">
              <w:rPr>
                <w:lang w:val="en-GB"/>
              </w:rPr>
              <w:t>This is the capital requirement before risk mitigation, per group of obligations, for Other non</w:t>
            </w:r>
            <w:r w:rsidR="00711388" w:rsidRPr="00711388">
              <w:rPr>
                <w:lang w:val="en-GB"/>
              </w:rPr>
              <w:t>-</w:t>
            </w:r>
            <w:r w:rsidRPr="00711388">
              <w:rPr>
                <w:lang w:val="en-GB"/>
              </w:rPr>
              <w:t>life catastrophe risks.</w:t>
            </w:r>
          </w:p>
          <w:p w14:paraId="1F87A09A" w14:textId="77777777" w:rsidR="00872AFE" w:rsidRPr="00711388" w:rsidRDefault="00872AFE" w:rsidP="00567869">
            <w:pPr>
              <w:pStyle w:val="NormalLeft"/>
              <w:rPr>
                <w:lang w:val="en-GB"/>
              </w:rPr>
            </w:pPr>
          </w:p>
        </w:tc>
      </w:tr>
      <w:tr w:rsidR="00872AFE" w:rsidRPr="00711388" w14:paraId="1BC0DA23" w14:textId="77777777" w:rsidTr="00567869">
        <w:tc>
          <w:tcPr>
            <w:tcW w:w="2507" w:type="dxa"/>
            <w:tcBorders>
              <w:top w:val="single" w:sz="2" w:space="0" w:color="auto"/>
              <w:left w:val="single" w:sz="2" w:space="0" w:color="auto"/>
              <w:bottom w:val="single" w:sz="2" w:space="0" w:color="auto"/>
              <w:right w:val="single" w:sz="2" w:space="0" w:color="auto"/>
            </w:tcBorders>
          </w:tcPr>
          <w:p w14:paraId="0E0B74D1" w14:textId="77777777" w:rsidR="00872AFE" w:rsidRPr="00711388" w:rsidRDefault="00872AFE" w:rsidP="00567869">
            <w:pPr>
              <w:pStyle w:val="NormalLeft"/>
              <w:rPr>
                <w:lang w:val="en-GB"/>
              </w:rPr>
            </w:pPr>
            <w:r w:rsidRPr="00711388">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688D3217" w14:textId="42D80ADB" w:rsidR="00872AFE" w:rsidRPr="00711388" w:rsidRDefault="00872AFE" w:rsidP="00567869">
            <w:pPr>
              <w:pStyle w:val="NormalLeft"/>
              <w:rPr>
                <w:lang w:val="en-GB"/>
              </w:rPr>
            </w:pPr>
            <w:r w:rsidRPr="00711388">
              <w:rPr>
                <w:lang w:val="en-GB"/>
              </w:rPr>
              <w:t>Catastrophe Risk Charge Other non</w:t>
            </w:r>
            <w:r w:rsidR="00711388" w:rsidRPr="00711388">
              <w:rPr>
                <w:lang w:val="en-GB"/>
              </w:rPr>
              <w:t>-</w:t>
            </w:r>
            <w:r w:rsidRPr="00711388">
              <w:rPr>
                <w:lang w:val="en-GB"/>
              </w:rPr>
              <w:t xml:space="preserve">life catastrophe risk before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BC79717" w14:textId="35479A82" w:rsidR="00872AFE" w:rsidRPr="00711388" w:rsidRDefault="00872AFE" w:rsidP="00567869">
            <w:pPr>
              <w:pStyle w:val="NormalLeft"/>
              <w:rPr>
                <w:lang w:val="en-GB"/>
              </w:rPr>
            </w:pPr>
            <w:r w:rsidRPr="00711388">
              <w:rPr>
                <w:lang w:val="en-GB"/>
              </w:rPr>
              <w:t>This is the total capital requirement before risk mitigation, before diversification effect between groups of obligations, for Other non</w:t>
            </w:r>
            <w:r w:rsidR="00711388" w:rsidRPr="00711388">
              <w:rPr>
                <w:lang w:val="en-GB"/>
              </w:rPr>
              <w:t>-</w:t>
            </w:r>
            <w:r w:rsidRPr="00711388">
              <w:rPr>
                <w:lang w:val="en-GB"/>
              </w:rPr>
              <w:t>life catastrophe risks.</w:t>
            </w:r>
          </w:p>
          <w:p w14:paraId="02FC1511" w14:textId="77777777" w:rsidR="00872AFE" w:rsidRPr="00711388" w:rsidRDefault="00872AFE" w:rsidP="00567869">
            <w:pPr>
              <w:pStyle w:val="NormalLeft"/>
              <w:rPr>
                <w:lang w:val="en-GB"/>
              </w:rPr>
            </w:pPr>
          </w:p>
        </w:tc>
      </w:tr>
      <w:tr w:rsidR="00872AFE" w:rsidRPr="00711388" w14:paraId="262C0513" w14:textId="77777777" w:rsidTr="00567869">
        <w:tc>
          <w:tcPr>
            <w:tcW w:w="2507" w:type="dxa"/>
            <w:tcBorders>
              <w:top w:val="single" w:sz="2" w:space="0" w:color="auto"/>
              <w:left w:val="single" w:sz="2" w:space="0" w:color="auto"/>
              <w:bottom w:val="single" w:sz="2" w:space="0" w:color="auto"/>
              <w:right w:val="single" w:sz="2" w:space="0" w:color="auto"/>
            </w:tcBorders>
          </w:tcPr>
          <w:p w14:paraId="507D2398" w14:textId="77777777" w:rsidR="00872AFE" w:rsidRPr="00711388" w:rsidRDefault="00872AFE" w:rsidP="00567869">
            <w:pPr>
              <w:pStyle w:val="NormalLeft"/>
              <w:rPr>
                <w:lang w:val="en-GB"/>
              </w:rPr>
            </w:pPr>
            <w:r w:rsidRPr="00711388">
              <w:rPr>
                <w:lang w:val="en-GB"/>
              </w:rPr>
              <w:t>C1140/R3260</w:t>
            </w:r>
          </w:p>
        </w:tc>
        <w:tc>
          <w:tcPr>
            <w:tcW w:w="2136" w:type="dxa"/>
            <w:tcBorders>
              <w:top w:val="single" w:sz="2" w:space="0" w:color="auto"/>
              <w:left w:val="single" w:sz="2" w:space="0" w:color="auto"/>
              <w:bottom w:val="single" w:sz="2" w:space="0" w:color="auto"/>
              <w:right w:val="single" w:sz="2" w:space="0" w:color="auto"/>
            </w:tcBorders>
          </w:tcPr>
          <w:p w14:paraId="6BCB5582" w14:textId="5A956600" w:rsidR="00872AFE" w:rsidRPr="00711388" w:rsidRDefault="00872AFE" w:rsidP="00567869">
            <w:pPr>
              <w:pStyle w:val="NormalLeft"/>
              <w:rPr>
                <w:lang w:val="en-GB"/>
              </w:rPr>
            </w:pPr>
            <w:r w:rsidRPr="00711388">
              <w:rPr>
                <w:lang w:val="en-GB"/>
              </w:rPr>
              <w:t>Catastrophe Risk Charge Other non</w:t>
            </w:r>
            <w:r w:rsidR="00711388" w:rsidRPr="00711388">
              <w:rPr>
                <w:lang w:val="en-GB"/>
              </w:rPr>
              <w:t>-</w:t>
            </w:r>
            <w:r w:rsidRPr="00711388">
              <w:rPr>
                <w:lang w:val="en-GB"/>
              </w:rPr>
              <w:t xml:space="preserve">life catastrophe risk before risk mitigation </w:t>
            </w:r>
            <w:r w:rsidR="00845F43" w:rsidRPr="00711388">
              <w:rPr>
                <w:lang w:val="en-GB"/>
              </w:rPr>
              <w:t>-</w:t>
            </w:r>
            <w:r w:rsidRPr="00711388">
              <w:rPr>
                <w:lang w:val="en-GB"/>
              </w:rPr>
              <w:t xml:space="preserve">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729C4D84" w14:textId="6040CB64" w:rsidR="00872AFE" w:rsidRPr="00711388" w:rsidRDefault="00872AFE" w:rsidP="00567869">
            <w:pPr>
              <w:pStyle w:val="NormalLeft"/>
              <w:rPr>
                <w:lang w:val="en-GB"/>
              </w:rPr>
            </w:pPr>
            <w:r w:rsidRPr="00711388">
              <w:rPr>
                <w:lang w:val="en-GB"/>
              </w:rPr>
              <w:t>Diversification effect arising from the aggregation of the total capital charges before risk mitigation relating to different groups of obligations for Other non</w:t>
            </w:r>
            <w:r w:rsidR="00711388" w:rsidRPr="00711388">
              <w:rPr>
                <w:lang w:val="en-GB"/>
              </w:rPr>
              <w:t>-</w:t>
            </w:r>
            <w:r w:rsidRPr="00711388">
              <w:rPr>
                <w:lang w:val="en-GB"/>
              </w:rPr>
              <w:t>life catastrophe risks.</w:t>
            </w:r>
          </w:p>
          <w:p w14:paraId="7156B35E" w14:textId="77777777" w:rsidR="00872AFE" w:rsidRPr="00711388" w:rsidRDefault="00872AFE" w:rsidP="00567869">
            <w:pPr>
              <w:pStyle w:val="NormalLeft"/>
              <w:rPr>
                <w:lang w:val="en-GB"/>
              </w:rPr>
            </w:pPr>
          </w:p>
        </w:tc>
      </w:tr>
      <w:tr w:rsidR="00872AFE" w:rsidRPr="00711388" w14:paraId="4F93DB4E" w14:textId="77777777" w:rsidTr="00567869">
        <w:tc>
          <w:tcPr>
            <w:tcW w:w="2507" w:type="dxa"/>
            <w:tcBorders>
              <w:top w:val="single" w:sz="2" w:space="0" w:color="auto"/>
              <w:left w:val="single" w:sz="2" w:space="0" w:color="auto"/>
              <w:bottom w:val="single" w:sz="2" w:space="0" w:color="auto"/>
              <w:right w:val="single" w:sz="2" w:space="0" w:color="auto"/>
            </w:tcBorders>
          </w:tcPr>
          <w:p w14:paraId="01CB8159" w14:textId="77777777" w:rsidR="00872AFE" w:rsidRPr="00711388" w:rsidRDefault="00872AFE" w:rsidP="00567869">
            <w:pPr>
              <w:pStyle w:val="NormalLeft"/>
              <w:rPr>
                <w:lang w:val="en-GB"/>
              </w:rPr>
            </w:pPr>
            <w:r w:rsidRPr="00711388">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772DE5D5" w14:textId="7738FBAE" w:rsidR="00872AFE" w:rsidRPr="00711388" w:rsidRDefault="00872AFE" w:rsidP="00567869">
            <w:pPr>
              <w:pStyle w:val="NormalLeft"/>
              <w:rPr>
                <w:lang w:val="en-GB"/>
              </w:rPr>
            </w:pPr>
            <w:r w:rsidRPr="00711388">
              <w:rPr>
                <w:lang w:val="en-GB"/>
              </w:rPr>
              <w:t>Catastrophe Risk Charge Other non</w:t>
            </w:r>
            <w:r w:rsidR="00711388" w:rsidRPr="00711388">
              <w:rPr>
                <w:lang w:val="en-GB"/>
              </w:rPr>
              <w:t>-</w:t>
            </w:r>
            <w:r w:rsidRPr="00711388">
              <w:rPr>
                <w:lang w:val="en-GB"/>
              </w:rPr>
              <w:t xml:space="preserve">life catastrophe risk before risk </w:t>
            </w:r>
            <w:r w:rsidRPr="00711388">
              <w:rPr>
                <w:lang w:val="en-GB"/>
              </w:rPr>
              <w:lastRenderedPageBreak/>
              <w:t xml:space="preserve">mitigation </w:t>
            </w:r>
            <w:r w:rsidR="00845F43" w:rsidRPr="00711388">
              <w:rPr>
                <w:lang w:val="en-GB"/>
              </w:rPr>
              <w:t>-</w:t>
            </w:r>
            <w:r w:rsidRPr="00711388">
              <w:rPr>
                <w:lang w:val="en-GB"/>
              </w:rPr>
              <w:t xml:space="preserve"> Total after diversification</w:t>
            </w:r>
          </w:p>
        </w:tc>
        <w:tc>
          <w:tcPr>
            <w:tcW w:w="4643" w:type="dxa"/>
            <w:tcBorders>
              <w:top w:val="single" w:sz="2" w:space="0" w:color="auto"/>
              <w:left w:val="single" w:sz="2" w:space="0" w:color="auto"/>
              <w:bottom w:val="single" w:sz="2" w:space="0" w:color="auto"/>
              <w:right w:val="single" w:sz="2" w:space="0" w:color="auto"/>
            </w:tcBorders>
          </w:tcPr>
          <w:p w14:paraId="36D7068E" w14:textId="38A81D2F" w:rsidR="00872AFE" w:rsidRPr="00711388" w:rsidRDefault="00872AFE" w:rsidP="00567869">
            <w:pPr>
              <w:pStyle w:val="NormalLeft"/>
              <w:rPr>
                <w:lang w:val="en-GB"/>
              </w:rPr>
            </w:pPr>
            <w:r w:rsidRPr="00711388">
              <w:rPr>
                <w:lang w:val="en-GB"/>
              </w:rPr>
              <w:lastRenderedPageBreak/>
              <w:t>This is the total capital requirement before risk mitigation, after diversification effect between groups of obligations, for Other non</w:t>
            </w:r>
            <w:r w:rsidR="00711388" w:rsidRPr="00711388">
              <w:rPr>
                <w:lang w:val="en-GB"/>
              </w:rPr>
              <w:t>-</w:t>
            </w:r>
            <w:r w:rsidRPr="00711388">
              <w:rPr>
                <w:lang w:val="en-GB"/>
              </w:rPr>
              <w:t>life catastrophe risks.</w:t>
            </w:r>
          </w:p>
          <w:p w14:paraId="72234ED3" w14:textId="77777777" w:rsidR="00872AFE" w:rsidRPr="00711388" w:rsidRDefault="00872AFE" w:rsidP="00567869">
            <w:pPr>
              <w:pStyle w:val="NormalLeft"/>
              <w:rPr>
                <w:lang w:val="en-GB"/>
              </w:rPr>
            </w:pPr>
          </w:p>
        </w:tc>
      </w:tr>
      <w:tr w:rsidR="00872AFE" w:rsidRPr="00711388" w14:paraId="3297DB2D" w14:textId="77777777" w:rsidTr="00567869">
        <w:tc>
          <w:tcPr>
            <w:tcW w:w="2507" w:type="dxa"/>
            <w:tcBorders>
              <w:top w:val="single" w:sz="2" w:space="0" w:color="auto"/>
              <w:left w:val="single" w:sz="2" w:space="0" w:color="auto"/>
              <w:bottom w:val="single" w:sz="2" w:space="0" w:color="auto"/>
              <w:right w:val="single" w:sz="2" w:space="0" w:color="auto"/>
            </w:tcBorders>
          </w:tcPr>
          <w:p w14:paraId="7651137A" w14:textId="77777777" w:rsidR="00872AFE" w:rsidRPr="00711388" w:rsidRDefault="00872AFE" w:rsidP="00567869">
            <w:pPr>
              <w:pStyle w:val="NormalLeft"/>
              <w:rPr>
                <w:lang w:val="en-GB"/>
              </w:rPr>
            </w:pPr>
            <w:r w:rsidRPr="00711388">
              <w:rPr>
                <w:lang w:val="en-GB"/>
              </w:rPr>
              <w:lastRenderedPageBreak/>
              <w:t>C1150/R3250</w:t>
            </w:r>
          </w:p>
        </w:tc>
        <w:tc>
          <w:tcPr>
            <w:tcW w:w="2136" w:type="dxa"/>
            <w:tcBorders>
              <w:top w:val="single" w:sz="2" w:space="0" w:color="auto"/>
              <w:left w:val="single" w:sz="2" w:space="0" w:color="auto"/>
              <w:bottom w:val="single" w:sz="2" w:space="0" w:color="auto"/>
              <w:right w:val="single" w:sz="2" w:space="0" w:color="auto"/>
            </w:tcBorders>
          </w:tcPr>
          <w:p w14:paraId="1F652EDA" w14:textId="477D5E4F" w:rsidR="00872AFE" w:rsidRPr="00711388" w:rsidRDefault="00872AFE" w:rsidP="00567869">
            <w:pPr>
              <w:pStyle w:val="NormalLeft"/>
              <w:rPr>
                <w:lang w:val="en-GB"/>
              </w:rPr>
            </w:pPr>
            <w:r w:rsidRPr="00711388">
              <w:rPr>
                <w:lang w:val="en-GB"/>
              </w:rPr>
              <w:t xml:space="preserve">Estimated Total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7C31AAB" w14:textId="219B1C54" w:rsidR="00872AFE" w:rsidRPr="00711388" w:rsidRDefault="00872AFE" w:rsidP="00567869">
            <w:pPr>
              <w:pStyle w:val="NormalLeft"/>
              <w:rPr>
                <w:lang w:val="en-GB"/>
              </w:rPr>
            </w:pPr>
            <w:r w:rsidRPr="00711388">
              <w:rPr>
                <w:lang w:val="en-GB"/>
              </w:rPr>
              <w:t>This is the estimated total risk mitigation, before diversification effect between groups of obligations, for Other non</w:t>
            </w:r>
            <w:r w:rsidR="00711388" w:rsidRPr="00711388">
              <w:rPr>
                <w:lang w:val="en-GB"/>
              </w:rPr>
              <w:t>-</w:t>
            </w:r>
            <w:r w:rsidRPr="00711388">
              <w:rPr>
                <w:lang w:val="en-GB"/>
              </w:rPr>
              <w:t>life catastrophe risks.</w:t>
            </w:r>
          </w:p>
          <w:p w14:paraId="62E2D1CF" w14:textId="77777777" w:rsidR="00872AFE" w:rsidRPr="00711388" w:rsidRDefault="00872AFE" w:rsidP="00567869">
            <w:pPr>
              <w:pStyle w:val="NormalLeft"/>
              <w:rPr>
                <w:lang w:val="en-GB"/>
              </w:rPr>
            </w:pPr>
          </w:p>
        </w:tc>
      </w:tr>
      <w:tr w:rsidR="00872AFE" w:rsidRPr="00711388" w14:paraId="0737FD5E" w14:textId="77777777" w:rsidTr="00567869">
        <w:tc>
          <w:tcPr>
            <w:tcW w:w="2507" w:type="dxa"/>
            <w:tcBorders>
              <w:top w:val="single" w:sz="2" w:space="0" w:color="auto"/>
              <w:left w:val="single" w:sz="2" w:space="0" w:color="auto"/>
              <w:bottom w:val="single" w:sz="2" w:space="0" w:color="auto"/>
              <w:right w:val="single" w:sz="2" w:space="0" w:color="auto"/>
            </w:tcBorders>
          </w:tcPr>
          <w:p w14:paraId="06C0132F" w14:textId="77777777" w:rsidR="00872AFE" w:rsidRPr="00711388" w:rsidRDefault="00872AFE" w:rsidP="00567869">
            <w:pPr>
              <w:pStyle w:val="NormalLeft"/>
              <w:rPr>
                <w:lang w:val="en-GB"/>
              </w:rPr>
            </w:pPr>
            <w:r w:rsidRPr="00711388">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11ACB0A4" w14:textId="01B2A029" w:rsidR="00872AFE" w:rsidRPr="00711388" w:rsidRDefault="00872AFE" w:rsidP="00567869">
            <w:pPr>
              <w:pStyle w:val="NormalLeft"/>
              <w:rPr>
                <w:lang w:val="en-GB"/>
              </w:rPr>
            </w:pPr>
            <w:r w:rsidRPr="00711388">
              <w:rPr>
                <w:lang w:val="en-GB"/>
              </w:rPr>
              <w:t>Catastrophe Risk Charge Other non</w:t>
            </w:r>
            <w:r w:rsidR="00711388" w:rsidRPr="00711388">
              <w:rPr>
                <w:lang w:val="en-GB"/>
              </w:rPr>
              <w:t>-</w:t>
            </w:r>
            <w:r w:rsidRPr="00711388">
              <w:rPr>
                <w:lang w:val="en-GB"/>
              </w:rPr>
              <w:t xml:space="preserve">life catastrophe risk after risk mitigation </w:t>
            </w:r>
            <w:r w:rsidR="00845F43" w:rsidRPr="00711388">
              <w:rPr>
                <w:lang w:val="en-GB"/>
              </w:rPr>
              <w:t>-</w:t>
            </w:r>
            <w:r w:rsidRPr="00711388">
              <w:rPr>
                <w:lang w:val="en-GB"/>
              </w:rPr>
              <w:t xml:space="preserve">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90150C2" w14:textId="52EA401B" w:rsidR="00872AFE" w:rsidRPr="00711388" w:rsidRDefault="00872AFE" w:rsidP="00567869">
            <w:pPr>
              <w:pStyle w:val="NormalLeft"/>
              <w:rPr>
                <w:lang w:val="en-GB"/>
              </w:rPr>
            </w:pPr>
            <w:r w:rsidRPr="00711388">
              <w:rPr>
                <w:lang w:val="en-GB"/>
              </w:rPr>
              <w:t>This is the total capital requirement after risk mitigation, before diversification effect between groups of obligations, for Other non</w:t>
            </w:r>
            <w:r w:rsidR="00711388" w:rsidRPr="00711388">
              <w:rPr>
                <w:lang w:val="en-GB"/>
              </w:rPr>
              <w:t>-</w:t>
            </w:r>
            <w:r w:rsidRPr="00711388">
              <w:rPr>
                <w:lang w:val="en-GB"/>
              </w:rPr>
              <w:t>life catastrophe risks.</w:t>
            </w:r>
          </w:p>
          <w:p w14:paraId="3283D966" w14:textId="77777777" w:rsidR="00872AFE" w:rsidRPr="00711388" w:rsidRDefault="00872AFE" w:rsidP="00567869">
            <w:pPr>
              <w:pStyle w:val="NormalLeft"/>
              <w:rPr>
                <w:lang w:val="en-GB"/>
              </w:rPr>
            </w:pPr>
          </w:p>
        </w:tc>
      </w:tr>
      <w:tr w:rsidR="00872AFE" w:rsidRPr="00711388" w14:paraId="6E07B42D" w14:textId="77777777" w:rsidTr="00567869">
        <w:tc>
          <w:tcPr>
            <w:tcW w:w="2507" w:type="dxa"/>
            <w:tcBorders>
              <w:top w:val="single" w:sz="2" w:space="0" w:color="auto"/>
              <w:left w:val="single" w:sz="2" w:space="0" w:color="auto"/>
              <w:bottom w:val="single" w:sz="2" w:space="0" w:color="auto"/>
              <w:right w:val="single" w:sz="2" w:space="0" w:color="auto"/>
            </w:tcBorders>
          </w:tcPr>
          <w:p w14:paraId="09FFB46D" w14:textId="77777777" w:rsidR="00872AFE" w:rsidRPr="00711388" w:rsidRDefault="00872AFE" w:rsidP="00567869">
            <w:pPr>
              <w:pStyle w:val="NormalLeft"/>
              <w:rPr>
                <w:lang w:val="en-GB"/>
              </w:rPr>
            </w:pPr>
            <w:r w:rsidRPr="00711388">
              <w:rPr>
                <w:lang w:val="en-GB"/>
              </w:rPr>
              <w:t>C1160/R3260</w:t>
            </w:r>
          </w:p>
        </w:tc>
        <w:tc>
          <w:tcPr>
            <w:tcW w:w="2136" w:type="dxa"/>
            <w:tcBorders>
              <w:top w:val="single" w:sz="2" w:space="0" w:color="auto"/>
              <w:left w:val="single" w:sz="2" w:space="0" w:color="auto"/>
              <w:bottom w:val="single" w:sz="2" w:space="0" w:color="auto"/>
              <w:right w:val="single" w:sz="2" w:space="0" w:color="auto"/>
            </w:tcBorders>
          </w:tcPr>
          <w:p w14:paraId="31B972B2" w14:textId="408C7F48" w:rsidR="00872AFE" w:rsidRPr="00711388" w:rsidRDefault="00872AFE" w:rsidP="00567869">
            <w:pPr>
              <w:pStyle w:val="NormalLeft"/>
              <w:rPr>
                <w:lang w:val="en-GB"/>
              </w:rPr>
            </w:pPr>
            <w:r w:rsidRPr="00711388">
              <w:rPr>
                <w:lang w:val="en-GB"/>
              </w:rPr>
              <w:t>Catastrophe Risk Charge Other non</w:t>
            </w:r>
            <w:r w:rsidR="00711388" w:rsidRPr="00711388">
              <w:rPr>
                <w:lang w:val="en-GB"/>
              </w:rPr>
              <w:t>-</w:t>
            </w:r>
            <w:r w:rsidRPr="00711388">
              <w:rPr>
                <w:lang w:val="en-GB"/>
              </w:rPr>
              <w:t xml:space="preserve">life catastrophe risk after risk mitigation </w:t>
            </w:r>
            <w:r w:rsidR="00845F43" w:rsidRPr="00711388">
              <w:rPr>
                <w:lang w:val="en-GB"/>
              </w:rPr>
              <w:t>-</w:t>
            </w:r>
            <w:r w:rsidRPr="00711388">
              <w:rPr>
                <w:lang w:val="en-GB"/>
              </w:rPr>
              <w:t xml:space="preserve">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3271D9E0" w14:textId="2007DF8D" w:rsidR="00872AFE" w:rsidRPr="00711388" w:rsidRDefault="00872AFE" w:rsidP="00567869">
            <w:pPr>
              <w:pStyle w:val="NormalLeft"/>
              <w:rPr>
                <w:lang w:val="en-GB"/>
              </w:rPr>
            </w:pPr>
            <w:r w:rsidRPr="00711388">
              <w:rPr>
                <w:lang w:val="en-GB"/>
              </w:rPr>
              <w:t>Diversification effect arising from the aggregation of the total capital charges after risk mitigation relating to different groups of obligations for Other non</w:t>
            </w:r>
            <w:r w:rsidR="00711388" w:rsidRPr="00711388">
              <w:rPr>
                <w:lang w:val="en-GB"/>
              </w:rPr>
              <w:t>-</w:t>
            </w:r>
            <w:r w:rsidRPr="00711388">
              <w:rPr>
                <w:lang w:val="en-GB"/>
              </w:rPr>
              <w:t>life catastrophe risks.</w:t>
            </w:r>
          </w:p>
          <w:p w14:paraId="54C03D97" w14:textId="77777777" w:rsidR="00872AFE" w:rsidRPr="00711388" w:rsidRDefault="00872AFE" w:rsidP="00567869">
            <w:pPr>
              <w:pStyle w:val="NormalLeft"/>
              <w:rPr>
                <w:lang w:val="en-GB"/>
              </w:rPr>
            </w:pPr>
          </w:p>
        </w:tc>
      </w:tr>
      <w:tr w:rsidR="00872AFE" w:rsidRPr="00711388" w14:paraId="0A1B589F" w14:textId="77777777" w:rsidTr="00567869">
        <w:tc>
          <w:tcPr>
            <w:tcW w:w="2507" w:type="dxa"/>
            <w:tcBorders>
              <w:top w:val="single" w:sz="2" w:space="0" w:color="auto"/>
              <w:left w:val="single" w:sz="2" w:space="0" w:color="auto"/>
              <w:bottom w:val="single" w:sz="2" w:space="0" w:color="auto"/>
              <w:right w:val="single" w:sz="2" w:space="0" w:color="auto"/>
            </w:tcBorders>
          </w:tcPr>
          <w:p w14:paraId="389818E3" w14:textId="77777777" w:rsidR="00872AFE" w:rsidRPr="00711388" w:rsidRDefault="00872AFE" w:rsidP="00567869">
            <w:pPr>
              <w:pStyle w:val="NormalLeft"/>
              <w:rPr>
                <w:lang w:val="en-GB"/>
              </w:rPr>
            </w:pPr>
            <w:r w:rsidRPr="00711388">
              <w:rPr>
                <w:lang w:val="en-GB"/>
              </w:rPr>
              <w:t>C1160/R3270</w:t>
            </w:r>
          </w:p>
        </w:tc>
        <w:tc>
          <w:tcPr>
            <w:tcW w:w="2136" w:type="dxa"/>
            <w:tcBorders>
              <w:top w:val="single" w:sz="2" w:space="0" w:color="auto"/>
              <w:left w:val="single" w:sz="2" w:space="0" w:color="auto"/>
              <w:bottom w:val="single" w:sz="2" w:space="0" w:color="auto"/>
              <w:right w:val="single" w:sz="2" w:space="0" w:color="auto"/>
            </w:tcBorders>
          </w:tcPr>
          <w:p w14:paraId="3DFF7DBA" w14:textId="53337A44" w:rsidR="00872AFE" w:rsidRPr="00711388" w:rsidRDefault="00872AFE" w:rsidP="00567869">
            <w:pPr>
              <w:pStyle w:val="NormalLeft"/>
              <w:rPr>
                <w:lang w:val="en-GB"/>
              </w:rPr>
            </w:pPr>
            <w:r w:rsidRPr="00711388">
              <w:rPr>
                <w:lang w:val="en-GB"/>
              </w:rPr>
              <w:t>Catastrophe Risk Charge Other non</w:t>
            </w:r>
            <w:r w:rsidR="00711388" w:rsidRPr="00711388">
              <w:rPr>
                <w:lang w:val="en-GB"/>
              </w:rPr>
              <w:t>-</w:t>
            </w:r>
            <w:r w:rsidRPr="00711388">
              <w:rPr>
                <w:lang w:val="en-GB"/>
              </w:rPr>
              <w:t xml:space="preserve">life catastrophe risk after risk mitigation </w:t>
            </w:r>
            <w:r w:rsidR="00845F43" w:rsidRPr="00711388">
              <w:rPr>
                <w:lang w:val="en-GB"/>
              </w:rPr>
              <w:t>-</w:t>
            </w:r>
            <w:r w:rsidRPr="00711388">
              <w:rPr>
                <w:lang w:val="en-GB"/>
              </w:rPr>
              <w:t xml:space="preserve"> Total after diversification</w:t>
            </w:r>
          </w:p>
        </w:tc>
        <w:tc>
          <w:tcPr>
            <w:tcW w:w="4643" w:type="dxa"/>
            <w:tcBorders>
              <w:top w:val="single" w:sz="2" w:space="0" w:color="auto"/>
              <w:left w:val="single" w:sz="2" w:space="0" w:color="auto"/>
              <w:bottom w:val="single" w:sz="2" w:space="0" w:color="auto"/>
              <w:right w:val="single" w:sz="2" w:space="0" w:color="auto"/>
            </w:tcBorders>
          </w:tcPr>
          <w:p w14:paraId="0D872A6E" w14:textId="3B36729D" w:rsidR="00872AFE" w:rsidRPr="00711388" w:rsidRDefault="00872AFE" w:rsidP="00567869">
            <w:pPr>
              <w:pStyle w:val="NormalLeft"/>
              <w:rPr>
                <w:lang w:val="en-GB"/>
              </w:rPr>
            </w:pPr>
            <w:r w:rsidRPr="00711388">
              <w:rPr>
                <w:lang w:val="en-GB"/>
              </w:rPr>
              <w:t>This is the total capital requirement after risk mitigation, after diversification effect between groups of obligations, for Other non</w:t>
            </w:r>
            <w:r w:rsidR="00711388" w:rsidRPr="00711388">
              <w:rPr>
                <w:lang w:val="en-GB"/>
              </w:rPr>
              <w:t>-</w:t>
            </w:r>
            <w:r w:rsidRPr="00711388">
              <w:rPr>
                <w:lang w:val="en-GB"/>
              </w:rPr>
              <w:t>life catastrophe risks.</w:t>
            </w:r>
          </w:p>
          <w:p w14:paraId="157379FB" w14:textId="77777777" w:rsidR="00872AFE" w:rsidRPr="00711388" w:rsidRDefault="00872AFE" w:rsidP="00567869">
            <w:pPr>
              <w:pStyle w:val="NormalLeft"/>
              <w:rPr>
                <w:lang w:val="en-GB"/>
              </w:rPr>
            </w:pPr>
          </w:p>
        </w:tc>
      </w:tr>
      <w:tr w:rsidR="00BA3B3A" w:rsidRPr="00711388" w14:paraId="48340507" w14:textId="77777777" w:rsidTr="00534DFC">
        <w:tc>
          <w:tcPr>
            <w:tcW w:w="9286" w:type="dxa"/>
            <w:gridSpan w:val="3"/>
            <w:tcBorders>
              <w:top w:val="single" w:sz="2" w:space="0" w:color="auto"/>
              <w:left w:val="single" w:sz="2" w:space="0" w:color="auto"/>
              <w:bottom w:val="single" w:sz="2" w:space="0" w:color="auto"/>
              <w:right w:val="single" w:sz="2" w:space="0" w:color="auto"/>
            </w:tcBorders>
          </w:tcPr>
          <w:p w14:paraId="6FD7E333" w14:textId="2BF9D987" w:rsidR="00BA3B3A" w:rsidRPr="00711388" w:rsidRDefault="00BA3B3A">
            <w:pPr>
              <w:pStyle w:val="NormalCentered"/>
              <w:jc w:val="left"/>
              <w:rPr>
                <w:lang w:val="en-GB"/>
              </w:rPr>
              <w:pPrChange w:id="7246" w:author="Author">
                <w:pPr>
                  <w:pStyle w:val="NormalCentered"/>
                </w:pPr>
              </w:pPrChange>
            </w:pPr>
            <w:r w:rsidRPr="00711388">
              <w:rPr>
                <w:i/>
                <w:iCs/>
                <w:lang w:val="en-GB"/>
              </w:rPr>
              <w:t>Health catastrophe risk</w:t>
            </w:r>
          </w:p>
        </w:tc>
      </w:tr>
      <w:tr w:rsidR="00BA3B3A" w:rsidRPr="00711388" w14:paraId="0E884690" w14:textId="77777777" w:rsidTr="00CF7599">
        <w:tc>
          <w:tcPr>
            <w:tcW w:w="9286" w:type="dxa"/>
            <w:gridSpan w:val="3"/>
            <w:tcBorders>
              <w:top w:val="single" w:sz="2" w:space="0" w:color="auto"/>
              <w:left w:val="single" w:sz="2" w:space="0" w:color="auto"/>
              <w:bottom w:val="single" w:sz="2" w:space="0" w:color="auto"/>
              <w:right w:val="single" w:sz="2" w:space="0" w:color="auto"/>
            </w:tcBorders>
          </w:tcPr>
          <w:p w14:paraId="2CA9F0D1" w14:textId="121798A8" w:rsidR="00BA3B3A" w:rsidRPr="00711388" w:rsidRDefault="00BA3B3A">
            <w:pPr>
              <w:pStyle w:val="NormalCentered"/>
              <w:jc w:val="left"/>
              <w:rPr>
                <w:lang w:val="en-GB"/>
              </w:rPr>
              <w:pPrChange w:id="7247" w:author="Author">
                <w:pPr>
                  <w:pStyle w:val="NormalCentered"/>
                </w:pPr>
              </w:pPrChange>
            </w:pPr>
            <w:r w:rsidRPr="00711388">
              <w:rPr>
                <w:i/>
                <w:iCs/>
                <w:lang w:val="en-GB"/>
              </w:rPr>
              <w:t>Health catastrophe risk - Mass accident</w:t>
            </w:r>
          </w:p>
        </w:tc>
      </w:tr>
      <w:tr w:rsidR="00872AFE" w:rsidRPr="00711388" w14:paraId="44D0C53A" w14:textId="77777777" w:rsidTr="00567869">
        <w:tc>
          <w:tcPr>
            <w:tcW w:w="2507" w:type="dxa"/>
            <w:tcBorders>
              <w:top w:val="single" w:sz="2" w:space="0" w:color="auto"/>
              <w:left w:val="single" w:sz="2" w:space="0" w:color="auto"/>
              <w:bottom w:val="single" w:sz="2" w:space="0" w:color="auto"/>
              <w:right w:val="single" w:sz="2" w:space="0" w:color="auto"/>
            </w:tcBorders>
          </w:tcPr>
          <w:p w14:paraId="1D07C47A" w14:textId="1A4CD389" w:rsidR="00872AFE" w:rsidRPr="00E50019" w:rsidRDefault="00872AFE" w:rsidP="00567869">
            <w:pPr>
              <w:pStyle w:val="NormalLeft"/>
              <w:rPr>
                <w:lang w:val="en-GB"/>
                <w:rPrChange w:id="7248" w:author="Author">
                  <w:rPr>
                    <w:lang w:val="nb-NO"/>
                  </w:rPr>
                </w:rPrChange>
              </w:rPr>
            </w:pPr>
            <w:r w:rsidRPr="00E50019">
              <w:rPr>
                <w:lang w:val="en-GB"/>
                <w:rPrChange w:id="7249" w:author="Author">
                  <w:rPr>
                    <w:lang w:val="nb-NO"/>
                  </w:rPr>
                </w:rPrChange>
              </w:rPr>
              <w:t>C1170/R3300</w:t>
            </w:r>
            <w:r w:rsidR="00711388" w:rsidRPr="00711388">
              <w:rPr>
                <w:lang w:val="en-GB"/>
              </w:rPr>
              <w:t>-</w:t>
            </w:r>
            <w:r w:rsidRPr="00E50019">
              <w:rPr>
                <w:lang w:val="en-GB"/>
                <w:rPrChange w:id="7250" w:author="Author">
                  <w:rPr>
                    <w:lang w:val="nb-NO"/>
                  </w:rPr>
                </w:rPrChange>
              </w:rPr>
              <w:t>R3600,</w:t>
            </w:r>
          </w:p>
          <w:p w14:paraId="4E093EB5" w14:textId="30201B44" w:rsidR="00872AFE" w:rsidRPr="00E50019" w:rsidRDefault="00872AFE" w:rsidP="00567869">
            <w:pPr>
              <w:pStyle w:val="NormalLeft"/>
              <w:rPr>
                <w:lang w:val="en-GB"/>
                <w:rPrChange w:id="7251" w:author="Author">
                  <w:rPr>
                    <w:lang w:val="nb-NO"/>
                  </w:rPr>
                </w:rPrChange>
              </w:rPr>
            </w:pPr>
            <w:r w:rsidRPr="00E50019">
              <w:rPr>
                <w:lang w:val="en-GB"/>
                <w:rPrChange w:id="7252" w:author="Author">
                  <w:rPr>
                    <w:lang w:val="nb-NO"/>
                  </w:rPr>
                </w:rPrChange>
              </w:rPr>
              <w:t>C1190/R3300</w:t>
            </w:r>
            <w:r w:rsidR="00711388" w:rsidRPr="00711388">
              <w:rPr>
                <w:lang w:val="en-GB"/>
              </w:rPr>
              <w:t>-</w:t>
            </w:r>
            <w:r w:rsidRPr="00E50019">
              <w:rPr>
                <w:lang w:val="en-GB"/>
                <w:rPrChange w:id="7253" w:author="Author">
                  <w:rPr>
                    <w:lang w:val="nb-NO"/>
                  </w:rPr>
                </w:rPrChange>
              </w:rPr>
              <w:t>R3600,</w:t>
            </w:r>
          </w:p>
          <w:p w14:paraId="53B77D0B" w14:textId="7FA200DB" w:rsidR="00872AFE" w:rsidRPr="00E50019" w:rsidRDefault="00872AFE" w:rsidP="00567869">
            <w:pPr>
              <w:pStyle w:val="NormalLeft"/>
              <w:rPr>
                <w:lang w:val="en-GB"/>
                <w:rPrChange w:id="7254" w:author="Author">
                  <w:rPr>
                    <w:lang w:val="nb-NO"/>
                  </w:rPr>
                </w:rPrChange>
              </w:rPr>
            </w:pPr>
            <w:r w:rsidRPr="00E50019">
              <w:rPr>
                <w:lang w:val="en-GB"/>
                <w:rPrChange w:id="7255" w:author="Author">
                  <w:rPr>
                    <w:lang w:val="nb-NO"/>
                  </w:rPr>
                </w:rPrChange>
              </w:rPr>
              <w:t>C1230/R3300</w:t>
            </w:r>
            <w:r w:rsidR="00711388" w:rsidRPr="00711388">
              <w:rPr>
                <w:lang w:val="en-GB"/>
              </w:rPr>
              <w:t>-</w:t>
            </w:r>
            <w:r w:rsidRPr="00E50019">
              <w:rPr>
                <w:lang w:val="en-GB"/>
                <w:rPrChange w:id="7256" w:author="Author">
                  <w:rPr>
                    <w:lang w:val="nb-NO"/>
                  </w:rPr>
                </w:rPrChange>
              </w:rPr>
              <w:t>R3600,</w:t>
            </w:r>
          </w:p>
          <w:p w14:paraId="4145004A" w14:textId="16634A79" w:rsidR="00872AFE" w:rsidRPr="00E50019" w:rsidRDefault="00872AFE" w:rsidP="00567869">
            <w:pPr>
              <w:pStyle w:val="NormalLeft"/>
              <w:rPr>
                <w:lang w:val="en-GB"/>
                <w:rPrChange w:id="7257" w:author="Author">
                  <w:rPr>
                    <w:lang w:val="nb-NO"/>
                  </w:rPr>
                </w:rPrChange>
              </w:rPr>
            </w:pPr>
            <w:r w:rsidRPr="00E50019">
              <w:rPr>
                <w:lang w:val="en-GB"/>
                <w:rPrChange w:id="7258" w:author="Author">
                  <w:rPr>
                    <w:lang w:val="nb-NO"/>
                  </w:rPr>
                </w:rPrChange>
              </w:rPr>
              <w:t>C1250/R3300</w:t>
            </w:r>
            <w:r w:rsidR="00711388" w:rsidRPr="00711388">
              <w:rPr>
                <w:lang w:val="en-GB"/>
              </w:rPr>
              <w:t>-</w:t>
            </w:r>
            <w:r w:rsidRPr="00E50019">
              <w:rPr>
                <w:lang w:val="en-GB"/>
                <w:rPrChange w:id="7259" w:author="Author">
                  <w:rPr>
                    <w:lang w:val="nb-NO"/>
                  </w:rPr>
                </w:rPrChange>
              </w:rPr>
              <w:t>R3600</w:t>
            </w:r>
          </w:p>
        </w:tc>
        <w:tc>
          <w:tcPr>
            <w:tcW w:w="2136" w:type="dxa"/>
            <w:tcBorders>
              <w:top w:val="single" w:sz="2" w:space="0" w:color="auto"/>
              <w:left w:val="single" w:sz="2" w:space="0" w:color="auto"/>
              <w:bottom w:val="single" w:sz="2" w:space="0" w:color="auto"/>
              <w:right w:val="single" w:sz="2" w:space="0" w:color="auto"/>
            </w:tcBorders>
          </w:tcPr>
          <w:p w14:paraId="0F28E2F0" w14:textId="24271BF2" w:rsidR="00872AFE" w:rsidRPr="00711388" w:rsidRDefault="00872AFE" w:rsidP="00567869">
            <w:pPr>
              <w:pStyle w:val="NormalLeft"/>
              <w:rPr>
                <w:lang w:val="en-GB"/>
              </w:rPr>
            </w:pPr>
            <w:r w:rsidRPr="00711388">
              <w:rPr>
                <w:lang w:val="en-GB"/>
              </w:rPr>
              <w:t xml:space="preserve">Policyholders </w:t>
            </w:r>
            <w:r w:rsidR="00845F43" w:rsidRPr="00711388">
              <w:rPr>
                <w:lang w:val="en-GB"/>
              </w:rPr>
              <w:t>-</w:t>
            </w:r>
            <w:r w:rsidRPr="00711388">
              <w:rPr>
                <w:lang w:val="en-GB"/>
              </w:rPr>
              <w:t xml:space="preserve"> </w:t>
            </w:r>
            <w:r w:rsidRPr="00711388">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2E96D2AD" w14:textId="44F1D75B" w:rsidR="00872AFE" w:rsidRPr="00711388" w:rsidRDefault="00872AFE" w:rsidP="00567869">
            <w:pPr>
              <w:pStyle w:val="NormalLeft"/>
              <w:rPr>
                <w:lang w:val="en-GB"/>
              </w:rPr>
            </w:pPr>
            <w:r w:rsidRPr="00711388">
              <w:rPr>
                <w:lang w:val="en-GB"/>
              </w:rPr>
              <w:t xml:space="preserve">All insured persons of the insurance or reinsurance undertaking who are inhabitants of each of the countries and are insured against the following types of </w:t>
            </w:r>
            <w:ins w:id="7260" w:author="Author">
              <w:r w:rsidR="00BA3B3A">
                <w:rPr>
                  <w:lang w:val="en-GB"/>
                </w:rPr>
                <w:t xml:space="preserve">the </w:t>
              </w:r>
            </w:ins>
            <w:r w:rsidRPr="00711388">
              <w:rPr>
                <w:lang w:val="en-GB"/>
              </w:rPr>
              <w:t>event:</w:t>
            </w:r>
          </w:p>
          <w:p w14:paraId="6B1D073E" w14:textId="77777777" w:rsidR="00872AFE" w:rsidRPr="00711388" w:rsidRDefault="00872AFE" w:rsidP="0083381F">
            <w:pPr>
              <w:pStyle w:val="Tiret0"/>
              <w:numPr>
                <w:ilvl w:val="0"/>
                <w:numId w:val="3"/>
              </w:numPr>
              <w:ind w:left="851" w:hanging="851"/>
              <w:rPr>
                <w:lang w:val="en-GB"/>
              </w:rPr>
            </w:pPr>
            <w:r w:rsidRPr="00711388">
              <w:rPr>
                <w:lang w:val="en-GB"/>
              </w:rPr>
              <w:t>Death caused by an accident;</w:t>
            </w:r>
          </w:p>
          <w:p w14:paraId="53ABD1E7" w14:textId="77777777" w:rsidR="00872AFE" w:rsidRPr="00711388" w:rsidRDefault="00872AFE" w:rsidP="0083381F">
            <w:pPr>
              <w:pStyle w:val="Tiret0"/>
              <w:numPr>
                <w:ilvl w:val="0"/>
                <w:numId w:val="3"/>
              </w:numPr>
              <w:ind w:left="851" w:hanging="851"/>
              <w:rPr>
                <w:lang w:val="en-GB"/>
              </w:rPr>
            </w:pPr>
            <w:r w:rsidRPr="00711388">
              <w:rPr>
                <w:lang w:val="en-GB"/>
              </w:rPr>
              <w:t>Permanent disability caused by an accident;</w:t>
            </w:r>
          </w:p>
          <w:p w14:paraId="01A078D8" w14:textId="77777777" w:rsidR="00872AFE" w:rsidRPr="00711388" w:rsidRDefault="00872AFE" w:rsidP="0083381F">
            <w:pPr>
              <w:pStyle w:val="Tiret0"/>
              <w:numPr>
                <w:ilvl w:val="0"/>
                <w:numId w:val="3"/>
              </w:numPr>
              <w:ind w:left="851" w:hanging="851"/>
              <w:rPr>
                <w:lang w:val="en-GB"/>
              </w:rPr>
            </w:pPr>
            <w:r w:rsidRPr="00711388">
              <w:rPr>
                <w:lang w:val="en-GB"/>
              </w:rPr>
              <w:t>Disability that lasts 12 months caused by an accident;</w:t>
            </w:r>
          </w:p>
          <w:p w14:paraId="0448957E" w14:textId="77777777" w:rsidR="00872AFE" w:rsidRPr="00711388" w:rsidRDefault="00872AFE" w:rsidP="0083381F">
            <w:pPr>
              <w:pStyle w:val="Tiret0"/>
              <w:numPr>
                <w:ilvl w:val="0"/>
                <w:numId w:val="3"/>
              </w:numPr>
              <w:ind w:left="851" w:hanging="851"/>
              <w:rPr>
                <w:lang w:val="en-GB"/>
              </w:rPr>
            </w:pPr>
            <w:r w:rsidRPr="00711388">
              <w:rPr>
                <w:lang w:val="en-GB"/>
              </w:rPr>
              <w:t>Medical treatment caused by an accident.</w:t>
            </w:r>
          </w:p>
          <w:p w14:paraId="6F9BBDE4" w14:textId="77777777" w:rsidR="00872AFE" w:rsidRPr="00711388" w:rsidRDefault="00872AFE" w:rsidP="00567869">
            <w:pPr>
              <w:pStyle w:val="Tiret0"/>
              <w:ind w:left="0" w:firstLine="0"/>
              <w:rPr>
                <w:lang w:val="en-GB"/>
              </w:rPr>
            </w:pPr>
          </w:p>
        </w:tc>
      </w:tr>
      <w:tr w:rsidR="00872AFE" w:rsidRPr="00711388" w14:paraId="7EF229BD" w14:textId="77777777" w:rsidTr="00567869">
        <w:tc>
          <w:tcPr>
            <w:tcW w:w="2507" w:type="dxa"/>
            <w:tcBorders>
              <w:top w:val="single" w:sz="2" w:space="0" w:color="auto"/>
              <w:left w:val="single" w:sz="2" w:space="0" w:color="auto"/>
              <w:bottom w:val="single" w:sz="2" w:space="0" w:color="auto"/>
              <w:right w:val="single" w:sz="2" w:space="0" w:color="auto"/>
            </w:tcBorders>
          </w:tcPr>
          <w:p w14:paraId="182B2427" w14:textId="1FAE58B3" w:rsidR="00872AFE" w:rsidRPr="00E50019" w:rsidRDefault="00872AFE" w:rsidP="00567869">
            <w:pPr>
              <w:pStyle w:val="NormalLeft"/>
              <w:rPr>
                <w:lang w:val="en-GB"/>
                <w:rPrChange w:id="7261" w:author="Author">
                  <w:rPr>
                    <w:lang w:val="nb-NO"/>
                  </w:rPr>
                </w:rPrChange>
              </w:rPr>
            </w:pPr>
            <w:r w:rsidRPr="00E50019">
              <w:rPr>
                <w:lang w:val="en-GB"/>
                <w:rPrChange w:id="7262" w:author="Author">
                  <w:rPr>
                    <w:lang w:val="nb-NO"/>
                  </w:rPr>
                </w:rPrChange>
              </w:rPr>
              <w:lastRenderedPageBreak/>
              <w:t>C1180/R3300</w:t>
            </w:r>
            <w:r w:rsidR="00711388" w:rsidRPr="00711388">
              <w:rPr>
                <w:lang w:val="en-GB"/>
              </w:rPr>
              <w:t>-</w:t>
            </w:r>
            <w:r w:rsidRPr="00E50019">
              <w:rPr>
                <w:lang w:val="en-GB"/>
                <w:rPrChange w:id="7263" w:author="Author">
                  <w:rPr>
                    <w:lang w:val="nb-NO"/>
                  </w:rPr>
                </w:rPrChange>
              </w:rPr>
              <w:t>R3600,</w:t>
            </w:r>
          </w:p>
          <w:p w14:paraId="4A16BD17" w14:textId="157FE96F" w:rsidR="00872AFE" w:rsidRPr="00E50019" w:rsidRDefault="00872AFE" w:rsidP="00567869">
            <w:pPr>
              <w:pStyle w:val="NormalLeft"/>
              <w:rPr>
                <w:lang w:val="en-GB"/>
                <w:rPrChange w:id="7264" w:author="Author">
                  <w:rPr>
                    <w:lang w:val="nb-NO"/>
                  </w:rPr>
                </w:rPrChange>
              </w:rPr>
            </w:pPr>
            <w:r w:rsidRPr="00E50019">
              <w:rPr>
                <w:lang w:val="en-GB"/>
                <w:rPrChange w:id="7265" w:author="Author">
                  <w:rPr>
                    <w:lang w:val="nb-NO"/>
                  </w:rPr>
                </w:rPrChange>
              </w:rPr>
              <w:t>C1200/R3300</w:t>
            </w:r>
            <w:r w:rsidR="00711388" w:rsidRPr="00711388">
              <w:rPr>
                <w:lang w:val="en-GB"/>
              </w:rPr>
              <w:t>-</w:t>
            </w:r>
            <w:r w:rsidRPr="00E50019">
              <w:rPr>
                <w:lang w:val="en-GB"/>
                <w:rPrChange w:id="7266" w:author="Author">
                  <w:rPr>
                    <w:lang w:val="nb-NO"/>
                  </w:rPr>
                </w:rPrChange>
              </w:rPr>
              <w:t>R3600,</w:t>
            </w:r>
          </w:p>
          <w:p w14:paraId="6560FBC9" w14:textId="7945C0B9" w:rsidR="00872AFE" w:rsidRPr="00E50019" w:rsidRDefault="00872AFE" w:rsidP="00567869">
            <w:pPr>
              <w:pStyle w:val="NormalLeft"/>
              <w:rPr>
                <w:lang w:val="en-GB"/>
                <w:rPrChange w:id="7267" w:author="Author">
                  <w:rPr>
                    <w:lang w:val="nb-NO"/>
                  </w:rPr>
                </w:rPrChange>
              </w:rPr>
            </w:pPr>
            <w:r w:rsidRPr="00E50019">
              <w:rPr>
                <w:lang w:val="en-GB"/>
                <w:rPrChange w:id="7268" w:author="Author">
                  <w:rPr>
                    <w:lang w:val="nb-NO"/>
                  </w:rPr>
                </w:rPrChange>
              </w:rPr>
              <w:t>C1240/R3300</w:t>
            </w:r>
            <w:r w:rsidR="00711388" w:rsidRPr="00711388">
              <w:rPr>
                <w:lang w:val="en-GB"/>
              </w:rPr>
              <w:t>-</w:t>
            </w:r>
            <w:r w:rsidRPr="00E50019">
              <w:rPr>
                <w:lang w:val="en-GB"/>
                <w:rPrChange w:id="7269" w:author="Author">
                  <w:rPr>
                    <w:lang w:val="nb-NO"/>
                  </w:rPr>
                </w:rPrChange>
              </w:rPr>
              <w:t>R3600,</w:t>
            </w:r>
          </w:p>
          <w:p w14:paraId="54A84574" w14:textId="7C1DB4AA" w:rsidR="00872AFE" w:rsidRPr="00E50019" w:rsidRDefault="00872AFE" w:rsidP="00567869">
            <w:pPr>
              <w:pStyle w:val="NormalLeft"/>
              <w:rPr>
                <w:lang w:val="en-GB"/>
                <w:rPrChange w:id="7270" w:author="Author">
                  <w:rPr>
                    <w:lang w:val="nb-NO"/>
                  </w:rPr>
                </w:rPrChange>
              </w:rPr>
            </w:pPr>
            <w:r w:rsidRPr="00E50019">
              <w:rPr>
                <w:lang w:val="en-GB"/>
                <w:rPrChange w:id="7271" w:author="Author">
                  <w:rPr>
                    <w:lang w:val="nb-NO"/>
                  </w:rPr>
                </w:rPrChange>
              </w:rPr>
              <w:t>C1260/R3300</w:t>
            </w:r>
            <w:r w:rsidR="00711388" w:rsidRPr="00711388">
              <w:rPr>
                <w:lang w:val="en-GB"/>
              </w:rPr>
              <w:t>-</w:t>
            </w:r>
            <w:r w:rsidRPr="00E50019">
              <w:rPr>
                <w:lang w:val="en-GB"/>
                <w:rPrChange w:id="7272" w:author="Author">
                  <w:rPr>
                    <w:lang w:val="nb-NO"/>
                  </w:rPr>
                </w:rPrChange>
              </w:rPr>
              <w:t>R3600</w:t>
            </w:r>
          </w:p>
        </w:tc>
        <w:tc>
          <w:tcPr>
            <w:tcW w:w="2136" w:type="dxa"/>
            <w:tcBorders>
              <w:top w:val="single" w:sz="2" w:space="0" w:color="auto"/>
              <w:left w:val="single" w:sz="2" w:space="0" w:color="auto"/>
              <w:bottom w:val="single" w:sz="2" w:space="0" w:color="auto"/>
              <w:right w:val="single" w:sz="2" w:space="0" w:color="auto"/>
            </w:tcBorders>
          </w:tcPr>
          <w:p w14:paraId="567D6182" w14:textId="2BA508CA" w:rsidR="00872AFE" w:rsidRPr="00711388" w:rsidRDefault="00872AFE" w:rsidP="00567869">
            <w:pPr>
              <w:pStyle w:val="NormalLeft"/>
              <w:rPr>
                <w:lang w:val="en-GB"/>
              </w:rPr>
            </w:pPr>
            <w:r w:rsidRPr="00711388">
              <w:rPr>
                <w:lang w:val="en-GB"/>
              </w:rPr>
              <w:t xml:space="preserve">Value of benefits payable </w:t>
            </w:r>
            <w:r w:rsidR="00845F43" w:rsidRPr="00711388">
              <w:rPr>
                <w:lang w:val="en-GB"/>
              </w:rPr>
              <w:t>-</w:t>
            </w:r>
            <w:r w:rsidRPr="00711388">
              <w:rPr>
                <w:lang w:val="en-GB"/>
              </w:rPr>
              <w:t xml:space="preserve"> </w:t>
            </w:r>
            <w:r w:rsidRPr="00711388">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2312A76C" w14:textId="57A082D8" w:rsidR="00872AFE" w:rsidRPr="00711388" w:rsidRDefault="00872AFE" w:rsidP="00567869">
            <w:pPr>
              <w:pStyle w:val="NormalLeft"/>
              <w:rPr>
                <w:lang w:val="en-GB"/>
              </w:rPr>
            </w:pPr>
            <w:r w:rsidRPr="00711388">
              <w:rPr>
                <w:lang w:val="en-GB"/>
              </w:rPr>
              <w:t>The value of the benefits shall be the sum insured or where the insurance contract provides for recurring benefit payments the best estimate of the benefit payments, using the cash</w:t>
            </w:r>
            <w:r w:rsidR="00711388" w:rsidRPr="00711388">
              <w:rPr>
                <w:lang w:val="en-GB"/>
              </w:rPr>
              <w:t>-</w:t>
            </w:r>
            <w:r w:rsidRPr="00711388">
              <w:rPr>
                <w:lang w:val="en-GB"/>
              </w:rPr>
              <w:t>flow projection, per event type.</w:t>
            </w:r>
          </w:p>
          <w:p w14:paraId="1DADA2FE" w14:textId="77777777" w:rsidR="00872AFE" w:rsidRPr="00711388" w:rsidRDefault="00872AFE" w:rsidP="00567869">
            <w:pPr>
              <w:pStyle w:val="NormalLeft"/>
              <w:rPr>
                <w:lang w:val="en-GB"/>
              </w:rPr>
            </w:pPr>
            <w:r w:rsidRPr="00711388">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2952AC10" w14:textId="77777777" w:rsidR="00872AFE" w:rsidRPr="00711388" w:rsidRDefault="00872AFE" w:rsidP="00567869">
            <w:pPr>
              <w:pStyle w:val="NormalLeft"/>
              <w:rPr>
                <w:lang w:val="en-GB"/>
              </w:rPr>
            </w:pPr>
            <w:r w:rsidRPr="00711388">
              <w:rPr>
                <w:lang w:val="en-GB"/>
              </w:rPr>
              <w:t>For medical expense insurance and reinsurance obligations the value of the benefits shall be based on an estimate of the average amounts paid in case of event types taking into account the specific guarantees the obligations include.</w:t>
            </w:r>
          </w:p>
          <w:p w14:paraId="639FA7B8" w14:textId="77777777" w:rsidR="00872AFE" w:rsidRPr="00711388" w:rsidRDefault="00872AFE" w:rsidP="00567869">
            <w:pPr>
              <w:pStyle w:val="NormalLeft"/>
              <w:rPr>
                <w:lang w:val="en-GB"/>
              </w:rPr>
            </w:pPr>
          </w:p>
        </w:tc>
      </w:tr>
      <w:tr w:rsidR="00872AFE" w:rsidRPr="00711388" w14:paraId="6063B2AB" w14:textId="77777777" w:rsidTr="00567869">
        <w:tc>
          <w:tcPr>
            <w:tcW w:w="2507" w:type="dxa"/>
            <w:tcBorders>
              <w:top w:val="single" w:sz="2" w:space="0" w:color="auto"/>
              <w:left w:val="single" w:sz="2" w:space="0" w:color="auto"/>
              <w:bottom w:val="single" w:sz="2" w:space="0" w:color="auto"/>
              <w:right w:val="single" w:sz="2" w:space="0" w:color="auto"/>
            </w:tcBorders>
          </w:tcPr>
          <w:p w14:paraId="2B382715" w14:textId="7EF80E49" w:rsidR="00872AFE" w:rsidRPr="00711388" w:rsidRDefault="00872AFE" w:rsidP="00567869">
            <w:pPr>
              <w:pStyle w:val="NormalLeft"/>
              <w:rPr>
                <w:lang w:val="en-GB"/>
              </w:rPr>
            </w:pPr>
            <w:r w:rsidRPr="00711388">
              <w:rPr>
                <w:lang w:val="en-GB"/>
              </w:rPr>
              <w:t>C1270/R3300</w:t>
            </w:r>
            <w:r w:rsidR="00711388" w:rsidRPr="00711388">
              <w:rPr>
                <w:lang w:val="en-GB"/>
              </w:rPr>
              <w:t>-</w:t>
            </w:r>
            <w:r w:rsidRPr="00711388">
              <w:rPr>
                <w:lang w:val="en-GB"/>
              </w:rPr>
              <w:t>R3600</w:t>
            </w:r>
          </w:p>
        </w:tc>
        <w:tc>
          <w:tcPr>
            <w:tcW w:w="2136" w:type="dxa"/>
            <w:tcBorders>
              <w:top w:val="single" w:sz="2" w:space="0" w:color="auto"/>
              <w:left w:val="single" w:sz="2" w:space="0" w:color="auto"/>
              <w:bottom w:val="single" w:sz="2" w:space="0" w:color="auto"/>
              <w:right w:val="single" w:sz="2" w:space="0" w:color="auto"/>
            </w:tcBorders>
          </w:tcPr>
          <w:p w14:paraId="24400801" w14:textId="77777777" w:rsidR="00872AFE" w:rsidRPr="00711388" w:rsidRDefault="00872AFE" w:rsidP="00567869">
            <w:pPr>
              <w:pStyle w:val="NormalLeft"/>
              <w:rPr>
                <w:lang w:val="en-GB"/>
              </w:rPr>
            </w:pPr>
            <w:r w:rsidRPr="00711388">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477FCAC1" w14:textId="45AD97B7" w:rsidR="00872AFE" w:rsidRPr="00711388" w:rsidRDefault="00872AFE" w:rsidP="00567869">
            <w:pPr>
              <w:pStyle w:val="NormalLeft"/>
              <w:rPr>
                <w:lang w:val="en-GB"/>
              </w:rPr>
            </w:pPr>
            <w:r w:rsidRPr="00711388">
              <w:rPr>
                <w:lang w:val="en-GB"/>
              </w:rPr>
              <w:t>Capital requirement before risk mitigation, for each of the countries, arising from the mass accident risk sub</w:t>
            </w:r>
            <w:r w:rsidR="00711388" w:rsidRPr="00711388">
              <w:rPr>
                <w:lang w:val="en-GB"/>
              </w:rPr>
              <w:t>-</w:t>
            </w:r>
            <w:r w:rsidRPr="00711388">
              <w:rPr>
                <w:lang w:val="en-GB"/>
              </w:rPr>
              <w:t>module to health insurance and reinsurance obligations.</w:t>
            </w:r>
          </w:p>
          <w:p w14:paraId="0C923764" w14:textId="77777777" w:rsidR="00872AFE" w:rsidRPr="00711388" w:rsidRDefault="00872AFE" w:rsidP="00567869">
            <w:pPr>
              <w:pStyle w:val="NormalLeft"/>
              <w:rPr>
                <w:lang w:val="en-GB"/>
              </w:rPr>
            </w:pPr>
          </w:p>
        </w:tc>
      </w:tr>
      <w:tr w:rsidR="00872AFE" w:rsidRPr="00711388" w14:paraId="3F92A2AC" w14:textId="77777777" w:rsidTr="00567869">
        <w:tc>
          <w:tcPr>
            <w:tcW w:w="2507" w:type="dxa"/>
            <w:tcBorders>
              <w:top w:val="single" w:sz="2" w:space="0" w:color="auto"/>
              <w:left w:val="single" w:sz="2" w:space="0" w:color="auto"/>
              <w:bottom w:val="single" w:sz="2" w:space="0" w:color="auto"/>
              <w:right w:val="single" w:sz="2" w:space="0" w:color="auto"/>
            </w:tcBorders>
          </w:tcPr>
          <w:p w14:paraId="6BCA44ED" w14:textId="77777777" w:rsidR="00872AFE" w:rsidRPr="00711388" w:rsidRDefault="00872AFE" w:rsidP="00567869">
            <w:pPr>
              <w:pStyle w:val="NormalLeft"/>
              <w:rPr>
                <w:lang w:val="en-GB"/>
              </w:rPr>
            </w:pPr>
            <w:r w:rsidRPr="00711388">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49C32D23" w14:textId="70AA4BD9"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5FA76710" w14:textId="7A04B709" w:rsidR="00872AFE" w:rsidRPr="00711388" w:rsidRDefault="00872AFE" w:rsidP="00567869">
            <w:pPr>
              <w:pStyle w:val="NormalLeft"/>
              <w:rPr>
                <w:lang w:val="en-GB"/>
              </w:rPr>
            </w:pPr>
            <w:r w:rsidRPr="00711388">
              <w:rPr>
                <w:lang w:val="en-GB"/>
              </w:rPr>
              <w:t>This is the total capital requirement before risk mitigation, before diversification effect between countries, for the mass accident risk sub</w:t>
            </w:r>
            <w:r w:rsidR="00711388" w:rsidRPr="00711388">
              <w:rPr>
                <w:lang w:val="en-GB"/>
              </w:rPr>
              <w:t>-</w:t>
            </w:r>
            <w:r w:rsidRPr="00711388">
              <w:rPr>
                <w:lang w:val="en-GB"/>
              </w:rPr>
              <w:t>module to health insurance and reinsurance obligations.</w:t>
            </w:r>
          </w:p>
          <w:p w14:paraId="3429B85D" w14:textId="77777777" w:rsidR="00872AFE" w:rsidRPr="00711388" w:rsidRDefault="00872AFE" w:rsidP="00567869">
            <w:pPr>
              <w:pStyle w:val="NormalLeft"/>
              <w:rPr>
                <w:lang w:val="en-GB"/>
              </w:rPr>
            </w:pPr>
          </w:p>
        </w:tc>
      </w:tr>
      <w:tr w:rsidR="00872AFE" w:rsidRPr="00711388" w14:paraId="456B28B6" w14:textId="77777777" w:rsidTr="00567869">
        <w:tc>
          <w:tcPr>
            <w:tcW w:w="2507" w:type="dxa"/>
            <w:tcBorders>
              <w:top w:val="single" w:sz="2" w:space="0" w:color="auto"/>
              <w:left w:val="single" w:sz="2" w:space="0" w:color="auto"/>
              <w:bottom w:val="single" w:sz="2" w:space="0" w:color="auto"/>
              <w:right w:val="single" w:sz="2" w:space="0" w:color="auto"/>
            </w:tcBorders>
          </w:tcPr>
          <w:p w14:paraId="777786FC" w14:textId="77777777" w:rsidR="00872AFE" w:rsidRPr="00711388" w:rsidRDefault="00872AFE" w:rsidP="00567869">
            <w:pPr>
              <w:pStyle w:val="NormalLeft"/>
              <w:rPr>
                <w:lang w:val="en-GB"/>
              </w:rPr>
            </w:pPr>
            <w:r w:rsidRPr="00711388">
              <w:rPr>
                <w:lang w:val="en-GB"/>
              </w:rPr>
              <w:t>C1270/R3620</w:t>
            </w:r>
          </w:p>
        </w:tc>
        <w:tc>
          <w:tcPr>
            <w:tcW w:w="2136" w:type="dxa"/>
            <w:tcBorders>
              <w:top w:val="single" w:sz="2" w:space="0" w:color="auto"/>
              <w:left w:val="single" w:sz="2" w:space="0" w:color="auto"/>
              <w:bottom w:val="single" w:sz="2" w:space="0" w:color="auto"/>
              <w:right w:val="single" w:sz="2" w:space="0" w:color="auto"/>
            </w:tcBorders>
          </w:tcPr>
          <w:p w14:paraId="3F825DF8" w14:textId="5C478E9B"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075BC6A5" w14:textId="613D646E" w:rsidR="00872AFE" w:rsidRPr="00711388" w:rsidRDefault="00872AFE" w:rsidP="00567869">
            <w:pPr>
              <w:pStyle w:val="NormalLeft"/>
              <w:rPr>
                <w:lang w:val="en-GB"/>
              </w:rPr>
            </w:pPr>
            <w:r w:rsidRPr="00711388">
              <w:rPr>
                <w:lang w:val="en-GB"/>
              </w:rPr>
              <w:t>Diversification effect arising from the aggregation of the mass accident risk sub</w:t>
            </w:r>
            <w:r w:rsidR="00711388" w:rsidRPr="00711388">
              <w:rPr>
                <w:lang w:val="en-GB"/>
              </w:rPr>
              <w:t>-</w:t>
            </w:r>
            <w:r w:rsidRPr="00711388">
              <w:rPr>
                <w:lang w:val="en-GB"/>
              </w:rPr>
              <w:t>module to health insurance and reinsurance obligations relating to the different countries.</w:t>
            </w:r>
          </w:p>
          <w:p w14:paraId="66E0495B" w14:textId="77777777" w:rsidR="00872AFE" w:rsidRPr="00711388" w:rsidRDefault="00872AFE" w:rsidP="00567869">
            <w:pPr>
              <w:pStyle w:val="NormalLeft"/>
              <w:rPr>
                <w:lang w:val="en-GB"/>
              </w:rPr>
            </w:pPr>
          </w:p>
        </w:tc>
      </w:tr>
      <w:tr w:rsidR="00872AFE" w:rsidRPr="00711388" w14:paraId="66110078" w14:textId="77777777" w:rsidTr="00567869">
        <w:tc>
          <w:tcPr>
            <w:tcW w:w="2507" w:type="dxa"/>
            <w:tcBorders>
              <w:top w:val="single" w:sz="2" w:space="0" w:color="auto"/>
              <w:left w:val="single" w:sz="2" w:space="0" w:color="auto"/>
              <w:bottom w:val="single" w:sz="2" w:space="0" w:color="auto"/>
              <w:right w:val="single" w:sz="2" w:space="0" w:color="auto"/>
            </w:tcBorders>
          </w:tcPr>
          <w:p w14:paraId="3B05A33D" w14:textId="77777777" w:rsidR="00872AFE" w:rsidRPr="00711388" w:rsidRDefault="00872AFE" w:rsidP="00567869">
            <w:pPr>
              <w:pStyle w:val="NormalLeft"/>
              <w:rPr>
                <w:lang w:val="en-GB"/>
              </w:rPr>
            </w:pPr>
            <w:r w:rsidRPr="00711388">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62541BD2" w14:textId="1032370D"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Mass accident all </w:t>
            </w:r>
            <w:r w:rsidRPr="00711388">
              <w:rPr>
                <w:lang w:val="en-GB"/>
              </w:rPr>
              <w:lastRenderedPageBreak/>
              <w:t>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4FBC3E20" w14:textId="1B0DE5E4" w:rsidR="00872AFE" w:rsidRPr="00711388" w:rsidRDefault="00872AFE" w:rsidP="00567869">
            <w:pPr>
              <w:pStyle w:val="NormalLeft"/>
              <w:rPr>
                <w:lang w:val="en-GB"/>
              </w:rPr>
            </w:pPr>
            <w:r w:rsidRPr="00711388">
              <w:rPr>
                <w:lang w:val="en-GB"/>
              </w:rPr>
              <w:lastRenderedPageBreak/>
              <w:t>This is the total capital requirement before risk mitigation, after diversification effect between countries, for the mass accident risk sub</w:t>
            </w:r>
            <w:r w:rsidR="00711388" w:rsidRPr="00711388">
              <w:rPr>
                <w:lang w:val="en-GB"/>
              </w:rPr>
              <w:t>-</w:t>
            </w:r>
            <w:r w:rsidRPr="00711388">
              <w:rPr>
                <w:lang w:val="en-GB"/>
              </w:rPr>
              <w:t>module to health insurance and reinsurance obligations.</w:t>
            </w:r>
          </w:p>
          <w:p w14:paraId="03A82E9D" w14:textId="77777777" w:rsidR="00872AFE" w:rsidRPr="00711388" w:rsidRDefault="00872AFE" w:rsidP="00567869">
            <w:pPr>
              <w:pStyle w:val="NormalLeft"/>
              <w:rPr>
                <w:lang w:val="en-GB"/>
              </w:rPr>
            </w:pPr>
          </w:p>
        </w:tc>
      </w:tr>
      <w:tr w:rsidR="00872AFE" w:rsidRPr="00711388" w14:paraId="44CA7D5B" w14:textId="77777777" w:rsidTr="00567869">
        <w:tc>
          <w:tcPr>
            <w:tcW w:w="2507" w:type="dxa"/>
            <w:tcBorders>
              <w:top w:val="single" w:sz="2" w:space="0" w:color="auto"/>
              <w:left w:val="single" w:sz="2" w:space="0" w:color="auto"/>
              <w:bottom w:val="single" w:sz="2" w:space="0" w:color="auto"/>
              <w:right w:val="single" w:sz="2" w:space="0" w:color="auto"/>
            </w:tcBorders>
          </w:tcPr>
          <w:p w14:paraId="354BE7B7" w14:textId="4F31A549" w:rsidR="00872AFE" w:rsidRPr="00711388" w:rsidRDefault="00872AFE" w:rsidP="00567869">
            <w:pPr>
              <w:pStyle w:val="NormalLeft"/>
              <w:rPr>
                <w:lang w:val="en-GB"/>
              </w:rPr>
            </w:pPr>
            <w:r w:rsidRPr="00711388">
              <w:rPr>
                <w:lang w:val="en-GB"/>
              </w:rPr>
              <w:lastRenderedPageBreak/>
              <w:t>C1280/R3300</w:t>
            </w:r>
            <w:r w:rsidR="00711388" w:rsidRPr="00711388">
              <w:rPr>
                <w:lang w:val="en-GB"/>
              </w:rPr>
              <w:t>-</w:t>
            </w:r>
            <w:r w:rsidRPr="00711388">
              <w:rPr>
                <w:lang w:val="en-GB"/>
              </w:rPr>
              <w:t>R3600</w:t>
            </w:r>
          </w:p>
        </w:tc>
        <w:tc>
          <w:tcPr>
            <w:tcW w:w="2136" w:type="dxa"/>
            <w:tcBorders>
              <w:top w:val="single" w:sz="2" w:space="0" w:color="auto"/>
              <w:left w:val="single" w:sz="2" w:space="0" w:color="auto"/>
              <w:bottom w:val="single" w:sz="2" w:space="0" w:color="auto"/>
              <w:right w:val="single" w:sz="2" w:space="0" w:color="auto"/>
            </w:tcBorders>
          </w:tcPr>
          <w:p w14:paraId="3C053571" w14:textId="77777777" w:rsidR="00872AFE" w:rsidRPr="00711388" w:rsidRDefault="00872AFE" w:rsidP="00567869">
            <w:pPr>
              <w:pStyle w:val="NormalLeft"/>
              <w:rPr>
                <w:lang w:val="en-GB"/>
              </w:rPr>
            </w:pPr>
            <w:r w:rsidRPr="00711388">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EE00159" w14:textId="77777777" w:rsidR="00872AFE" w:rsidRPr="00711388" w:rsidRDefault="00872AFE" w:rsidP="00567869">
            <w:pPr>
              <w:pStyle w:val="NormalLeft"/>
              <w:rPr>
                <w:lang w:val="en-GB"/>
              </w:rPr>
            </w:pPr>
            <w:r w:rsidRPr="00711388">
              <w:rPr>
                <w:lang w:val="en-GB"/>
              </w:rPr>
              <w:t>For each country the estimated risk mitigation effect of the undertaking's specific reinsurance contracts and special purpose vehicles relating to this peril, excluding the estimated reinstatement premiums.</w:t>
            </w:r>
          </w:p>
          <w:p w14:paraId="62A0903E" w14:textId="77777777" w:rsidR="00872AFE" w:rsidRPr="00711388" w:rsidRDefault="00872AFE" w:rsidP="00567869">
            <w:pPr>
              <w:pStyle w:val="NormalLeft"/>
              <w:rPr>
                <w:lang w:val="en-GB"/>
              </w:rPr>
            </w:pPr>
          </w:p>
        </w:tc>
      </w:tr>
      <w:tr w:rsidR="00872AFE" w:rsidRPr="00711388" w14:paraId="5E6357E0" w14:textId="77777777" w:rsidTr="00567869">
        <w:tc>
          <w:tcPr>
            <w:tcW w:w="2507" w:type="dxa"/>
            <w:tcBorders>
              <w:top w:val="single" w:sz="2" w:space="0" w:color="auto"/>
              <w:left w:val="single" w:sz="2" w:space="0" w:color="auto"/>
              <w:bottom w:val="single" w:sz="2" w:space="0" w:color="auto"/>
              <w:right w:val="single" w:sz="2" w:space="0" w:color="auto"/>
            </w:tcBorders>
          </w:tcPr>
          <w:p w14:paraId="2737D5F1" w14:textId="77777777" w:rsidR="00872AFE" w:rsidRPr="00711388" w:rsidRDefault="00872AFE" w:rsidP="00567869">
            <w:pPr>
              <w:pStyle w:val="NormalLeft"/>
              <w:rPr>
                <w:lang w:val="en-GB"/>
              </w:rPr>
            </w:pPr>
            <w:r w:rsidRPr="00711388">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241735C6" w14:textId="7182B722"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2976C1C0" w14:textId="77777777" w:rsidR="00872AFE" w:rsidRPr="00711388" w:rsidRDefault="00872AFE" w:rsidP="00567869">
            <w:pPr>
              <w:pStyle w:val="NormalLeft"/>
              <w:rPr>
                <w:lang w:val="en-GB"/>
              </w:rPr>
            </w:pPr>
            <w:r w:rsidRPr="00711388">
              <w:rPr>
                <w:lang w:val="en-GB"/>
              </w:rPr>
              <w:t>Total amount of estimated risk mitigation effect of the undertaking's specific reinsurance contracts and special purpose vehicles for all countries.</w:t>
            </w:r>
          </w:p>
          <w:p w14:paraId="4BF3ADE7" w14:textId="77777777" w:rsidR="00872AFE" w:rsidRPr="00711388" w:rsidRDefault="00872AFE" w:rsidP="00567869">
            <w:pPr>
              <w:pStyle w:val="NormalLeft"/>
              <w:rPr>
                <w:lang w:val="en-GB"/>
              </w:rPr>
            </w:pPr>
          </w:p>
        </w:tc>
      </w:tr>
      <w:tr w:rsidR="00872AFE" w:rsidRPr="00711388" w14:paraId="326B04B8" w14:textId="77777777" w:rsidTr="00567869">
        <w:tc>
          <w:tcPr>
            <w:tcW w:w="2507" w:type="dxa"/>
            <w:tcBorders>
              <w:top w:val="single" w:sz="2" w:space="0" w:color="auto"/>
              <w:left w:val="single" w:sz="2" w:space="0" w:color="auto"/>
              <w:bottom w:val="single" w:sz="2" w:space="0" w:color="auto"/>
              <w:right w:val="single" w:sz="2" w:space="0" w:color="auto"/>
            </w:tcBorders>
          </w:tcPr>
          <w:p w14:paraId="242F07DD" w14:textId="6C8BF2D0" w:rsidR="00872AFE" w:rsidRPr="00711388" w:rsidRDefault="00872AFE" w:rsidP="00567869">
            <w:pPr>
              <w:pStyle w:val="NormalLeft"/>
              <w:rPr>
                <w:lang w:val="en-GB"/>
              </w:rPr>
            </w:pPr>
            <w:r w:rsidRPr="00711388">
              <w:rPr>
                <w:lang w:val="en-GB"/>
              </w:rPr>
              <w:t>C1290/R3300</w:t>
            </w:r>
            <w:r w:rsidR="00711388" w:rsidRPr="00711388">
              <w:rPr>
                <w:lang w:val="en-GB"/>
              </w:rPr>
              <w:t>-</w:t>
            </w:r>
            <w:r w:rsidRPr="00711388">
              <w:rPr>
                <w:lang w:val="en-GB"/>
              </w:rPr>
              <w:t>R3600</w:t>
            </w:r>
          </w:p>
        </w:tc>
        <w:tc>
          <w:tcPr>
            <w:tcW w:w="2136" w:type="dxa"/>
            <w:tcBorders>
              <w:top w:val="single" w:sz="2" w:space="0" w:color="auto"/>
              <w:left w:val="single" w:sz="2" w:space="0" w:color="auto"/>
              <w:bottom w:val="single" w:sz="2" w:space="0" w:color="auto"/>
              <w:right w:val="single" w:sz="2" w:space="0" w:color="auto"/>
            </w:tcBorders>
          </w:tcPr>
          <w:p w14:paraId="3B4D7ACF" w14:textId="77777777" w:rsidR="00872AFE" w:rsidRPr="00711388" w:rsidRDefault="00872AFE" w:rsidP="00567869">
            <w:pPr>
              <w:pStyle w:val="NormalLeft"/>
              <w:rPr>
                <w:lang w:val="en-GB"/>
              </w:rPr>
            </w:pPr>
            <w:r w:rsidRPr="00711388">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266D22A7" w14:textId="77777777" w:rsidR="00872AFE" w:rsidRPr="00711388" w:rsidRDefault="00872AFE" w:rsidP="00567869">
            <w:pPr>
              <w:pStyle w:val="NormalLeft"/>
              <w:rPr>
                <w:lang w:val="en-GB"/>
              </w:rPr>
            </w:pPr>
            <w:r w:rsidRPr="00711388">
              <w:rPr>
                <w:lang w:val="en-GB"/>
              </w:rPr>
              <w:t>For each country the estimated reinstatement premiums as a result of the undertaking's specific reinsurance contracts and special purpose vehicles relating to this peril.</w:t>
            </w:r>
          </w:p>
          <w:p w14:paraId="43D73723" w14:textId="77777777" w:rsidR="00872AFE" w:rsidRPr="00711388" w:rsidRDefault="00872AFE" w:rsidP="00567869">
            <w:pPr>
              <w:pStyle w:val="NormalLeft"/>
              <w:rPr>
                <w:lang w:val="en-GB"/>
              </w:rPr>
            </w:pPr>
          </w:p>
        </w:tc>
      </w:tr>
      <w:tr w:rsidR="00872AFE" w:rsidRPr="00711388" w14:paraId="064597FF" w14:textId="77777777" w:rsidTr="00567869">
        <w:tc>
          <w:tcPr>
            <w:tcW w:w="2507" w:type="dxa"/>
            <w:tcBorders>
              <w:top w:val="single" w:sz="2" w:space="0" w:color="auto"/>
              <w:left w:val="single" w:sz="2" w:space="0" w:color="auto"/>
              <w:bottom w:val="single" w:sz="2" w:space="0" w:color="auto"/>
              <w:right w:val="single" w:sz="2" w:space="0" w:color="auto"/>
            </w:tcBorders>
          </w:tcPr>
          <w:p w14:paraId="4EA0D9DD" w14:textId="77777777" w:rsidR="00872AFE" w:rsidRPr="00711388" w:rsidRDefault="00872AFE" w:rsidP="00567869">
            <w:pPr>
              <w:pStyle w:val="NormalLeft"/>
              <w:rPr>
                <w:lang w:val="en-GB"/>
              </w:rPr>
            </w:pPr>
            <w:r w:rsidRPr="00711388">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0BD2D705" w14:textId="482A158B"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28F853A" w14:textId="77777777" w:rsidR="00872AFE" w:rsidRPr="00711388" w:rsidRDefault="00872AFE" w:rsidP="00567869">
            <w:pPr>
              <w:pStyle w:val="NormalLeft"/>
              <w:rPr>
                <w:lang w:val="en-GB"/>
              </w:rPr>
            </w:pPr>
            <w:r w:rsidRPr="00711388">
              <w:rPr>
                <w:lang w:val="en-GB"/>
              </w:rPr>
              <w:t>Total amount of estimated reinstatement premiums as a result of the undertaking's specific reinsurance contracts and special purpose vehicles for all countries.</w:t>
            </w:r>
          </w:p>
          <w:p w14:paraId="46F6D491" w14:textId="77777777" w:rsidR="00872AFE" w:rsidRPr="00711388" w:rsidRDefault="00872AFE" w:rsidP="00567869">
            <w:pPr>
              <w:pStyle w:val="NormalLeft"/>
              <w:rPr>
                <w:lang w:val="en-GB"/>
              </w:rPr>
            </w:pPr>
          </w:p>
        </w:tc>
      </w:tr>
      <w:tr w:rsidR="00872AFE" w:rsidRPr="00711388" w14:paraId="7ABA22BB" w14:textId="77777777" w:rsidTr="00567869">
        <w:tc>
          <w:tcPr>
            <w:tcW w:w="2507" w:type="dxa"/>
            <w:tcBorders>
              <w:top w:val="single" w:sz="2" w:space="0" w:color="auto"/>
              <w:left w:val="single" w:sz="2" w:space="0" w:color="auto"/>
              <w:bottom w:val="single" w:sz="2" w:space="0" w:color="auto"/>
              <w:right w:val="single" w:sz="2" w:space="0" w:color="auto"/>
            </w:tcBorders>
          </w:tcPr>
          <w:p w14:paraId="36E4B288" w14:textId="202328F9" w:rsidR="00872AFE" w:rsidRPr="00711388" w:rsidRDefault="00872AFE" w:rsidP="00567869">
            <w:pPr>
              <w:pStyle w:val="NormalLeft"/>
              <w:rPr>
                <w:lang w:val="en-GB"/>
              </w:rPr>
            </w:pPr>
            <w:r w:rsidRPr="00711388">
              <w:rPr>
                <w:lang w:val="en-GB"/>
              </w:rPr>
              <w:t>C1300/R3300</w:t>
            </w:r>
            <w:r w:rsidR="00711388" w:rsidRPr="00711388">
              <w:rPr>
                <w:lang w:val="en-GB"/>
              </w:rPr>
              <w:t>-</w:t>
            </w:r>
            <w:r w:rsidRPr="00711388">
              <w:rPr>
                <w:lang w:val="en-GB"/>
              </w:rPr>
              <w:t>R3600</w:t>
            </w:r>
          </w:p>
        </w:tc>
        <w:tc>
          <w:tcPr>
            <w:tcW w:w="2136" w:type="dxa"/>
            <w:tcBorders>
              <w:top w:val="single" w:sz="2" w:space="0" w:color="auto"/>
              <w:left w:val="single" w:sz="2" w:space="0" w:color="auto"/>
              <w:bottom w:val="single" w:sz="2" w:space="0" w:color="auto"/>
              <w:right w:val="single" w:sz="2" w:space="0" w:color="auto"/>
            </w:tcBorders>
          </w:tcPr>
          <w:p w14:paraId="7EA1DB47" w14:textId="77777777" w:rsidR="00872AFE" w:rsidRPr="00711388" w:rsidRDefault="00872AFE" w:rsidP="00567869">
            <w:pPr>
              <w:pStyle w:val="NormalLeft"/>
              <w:rPr>
                <w:lang w:val="en-GB"/>
              </w:rPr>
            </w:pPr>
            <w:r w:rsidRPr="00711388">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26624C3" w14:textId="729C6E39" w:rsidR="00872AFE" w:rsidRPr="00711388" w:rsidRDefault="00872AFE" w:rsidP="00567869">
            <w:pPr>
              <w:pStyle w:val="NormalLeft"/>
              <w:rPr>
                <w:lang w:val="en-GB"/>
              </w:rPr>
            </w:pPr>
            <w:r w:rsidRPr="00711388">
              <w:rPr>
                <w:lang w:val="en-GB"/>
              </w:rPr>
              <w:t>Capital requirement, after the deduction of the risk mitigating effect of the undertaking's specific reinsurance contracts and special purpose vehicles relating to this peril, arising from the mass accident risk sub</w:t>
            </w:r>
            <w:r w:rsidR="00711388" w:rsidRPr="00711388">
              <w:rPr>
                <w:lang w:val="en-GB"/>
              </w:rPr>
              <w:t>-</w:t>
            </w:r>
            <w:r w:rsidRPr="00711388">
              <w:rPr>
                <w:lang w:val="en-GB"/>
              </w:rPr>
              <w:t>module to health insurance and reinsurance obligations, for each country.</w:t>
            </w:r>
          </w:p>
          <w:p w14:paraId="439D0AF5" w14:textId="77777777" w:rsidR="00872AFE" w:rsidRPr="00711388" w:rsidRDefault="00872AFE" w:rsidP="00567869">
            <w:pPr>
              <w:pStyle w:val="NormalLeft"/>
              <w:rPr>
                <w:lang w:val="en-GB"/>
              </w:rPr>
            </w:pPr>
          </w:p>
        </w:tc>
      </w:tr>
      <w:tr w:rsidR="00872AFE" w:rsidRPr="00711388" w14:paraId="554DC65E" w14:textId="77777777" w:rsidTr="00567869">
        <w:tc>
          <w:tcPr>
            <w:tcW w:w="2507" w:type="dxa"/>
            <w:tcBorders>
              <w:top w:val="single" w:sz="2" w:space="0" w:color="auto"/>
              <w:left w:val="single" w:sz="2" w:space="0" w:color="auto"/>
              <w:bottom w:val="single" w:sz="2" w:space="0" w:color="auto"/>
              <w:right w:val="single" w:sz="2" w:space="0" w:color="auto"/>
            </w:tcBorders>
          </w:tcPr>
          <w:p w14:paraId="51D355F2" w14:textId="77777777" w:rsidR="00872AFE" w:rsidRPr="00711388" w:rsidRDefault="00872AFE" w:rsidP="00567869">
            <w:pPr>
              <w:pStyle w:val="NormalLeft"/>
              <w:rPr>
                <w:lang w:val="en-GB"/>
              </w:rPr>
            </w:pPr>
            <w:r w:rsidRPr="00711388">
              <w:rPr>
                <w:lang w:val="en-GB"/>
              </w:rPr>
              <w:t>C1300/R3610</w:t>
            </w:r>
          </w:p>
        </w:tc>
        <w:tc>
          <w:tcPr>
            <w:tcW w:w="2136" w:type="dxa"/>
            <w:tcBorders>
              <w:top w:val="single" w:sz="2" w:space="0" w:color="auto"/>
              <w:left w:val="single" w:sz="2" w:space="0" w:color="auto"/>
              <w:bottom w:val="single" w:sz="2" w:space="0" w:color="auto"/>
              <w:right w:val="single" w:sz="2" w:space="0" w:color="auto"/>
            </w:tcBorders>
          </w:tcPr>
          <w:p w14:paraId="3395020D" w14:textId="5A7C1602"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67C7E17" w14:textId="30703D6D" w:rsidR="00872AFE" w:rsidRPr="00711388" w:rsidRDefault="00872AFE" w:rsidP="00567869">
            <w:pPr>
              <w:pStyle w:val="NormalLeft"/>
              <w:rPr>
                <w:lang w:val="en-GB"/>
              </w:rPr>
            </w:pPr>
            <w:r w:rsidRPr="00711388">
              <w:rPr>
                <w:lang w:val="en-GB"/>
              </w:rPr>
              <w:t>This is the total capital requirement after risk mitigation, before diversification effect between countries, for the mass accident risk sub</w:t>
            </w:r>
            <w:r w:rsidR="00711388" w:rsidRPr="00711388">
              <w:rPr>
                <w:lang w:val="en-GB"/>
              </w:rPr>
              <w:t>-</w:t>
            </w:r>
            <w:r w:rsidRPr="00711388">
              <w:rPr>
                <w:lang w:val="en-GB"/>
              </w:rPr>
              <w:t>module to health insurance and reinsurance obligations.</w:t>
            </w:r>
          </w:p>
          <w:p w14:paraId="20FE429A" w14:textId="77777777" w:rsidR="00872AFE" w:rsidRPr="00711388" w:rsidRDefault="00872AFE" w:rsidP="00567869">
            <w:pPr>
              <w:pStyle w:val="NormalLeft"/>
              <w:rPr>
                <w:lang w:val="en-GB"/>
              </w:rPr>
            </w:pPr>
          </w:p>
        </w:tc>
      </w:tr>
      <w:tr w:rsidR="00872AFE" w:rsidRPr="00711388" w14:paraId="7E2895D0" w14:textId="77777777" w:rsidTr="00567869">
        <w:tc>
          <w:tcPr>
            <w:tcW w:w="2507" w:type="dxa"/>
            <w:tcBorders>
              <w:top w:val="single" w:sz="2" w:space="0" w:color="auto"/>
              <w:left w:val="single" w:sz="2" w:space="0" w:color="auto"/>
              <w:bottom w:val="single" w:sz="2" w:space="0" w:color="auto"/>
              <w:right w:val="single" w:sz="2" w:space="0" w:color="auto"/>
            </w:tcBorders>
          </w:tcPr>
          <w:p w14:paraId="23BFD55F" w14:textId="77777777" w:rsidR="00872AFE" w:rsidRPr="00711388" w:rsidRDefault="00872AFE" w:rsidP="00567869">
            <w:pPr>
              <w:pStyle w:val="NormalLeft"/>
              <w:rPr>
                <w:lang w:val="en-GB"/>
              </w:rPr>
            </w:pPr>
            <w:r w:rsidRPr="00711388">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11697375" w14:textId="783AD22D" w:rsidR="00872AFE" w:rsidRPr="00711388" w:rsidRDefault="00872AFE" w:rsidP="00567869">
            <w:pPr>
              <w:pStyle w:val="NormalLeft"/>
              <w:rPr>
                <w:lang w:val="en-GB"/>
              </w:rPr>
            </w:pPr>
            <w:r w:rsidRPr="00711388">
              <w:rPr>
                <w:lang w:val="en-GB"/>
              </w:rPr>
              <w:t xml:space="preserve">Catastrophe Risk Charge after risk </w:t>
            </w:r>
            <w:r w:rsidRPr="00711388">
              <w:rPr>
                <w:lang w:val="en-GB"/>
              </w:rPr>
              <w:lastRenderedPageBreak/>
              <w:t xml:space="preserve">mitigation </w:t>
            </w:r>
            <w:r w:rsidR="00845F43" w:rsidRPr="00711388">
              <w:rPr>
                <w:lang w:val="en-GB"/>
              </w:rPr>
              <w:t>-</w:t>
            </w:r>
            <w:r w:rsidRPr="00711388">
              <w:rPr>
                <w:lang w:val="en-GB"/>
              </w:rPr>
              <w:t xml:space="preserve">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157F1018" w14:textId="3208904B" w:rsidR="00872AFE" w:rsidRPr="00711388" w:rsidRDefault="00872AFE" w:rsidP="00567869">
            <w:pPr>
              <w:pStyle w:val="NormalLeft"/>
              <w:rPr>
                <w:lang w:val="en-GB"/>
              </w:rPr>
            </w:pPr>
            <w:r w:rsidRPr="00711388">
              <w:rPr>
                <w:lang w:val="en-GB"/>
              </w:rPr>
              <w:lastRenderedPageBreak/>
              <w:t xml:space="preserve">Diversification effect arising from the aggregation of the capital requirement after </w:t>
            </w:r>
            <w:r w:rsidRPr="00711388">
              <w:rPr>
                <w:lang w:val="en-GB"/>
              </w:rPr>
              <w:lastRenderedPageBreak/>
              <w:t>risk mitigations for the mass accident risk sub</w:t>
            </w:r>
            <w:r w:rsidR="00711388" w:rsidRPr="00711388">
              <w:rPr>
                <w:lang w:val="en-GB"/>
              </w:rPr>
              <w:t>-</w:t>
            </w:r>
            <w:r w:rsidRPr="00711388">
              <w:rPr>
                <w:lang w:val="en-GB"/>
              </w:rPr>
              <w:t>module to health insurance and reinsurance obligations relating to the different countries.</w:t>
            </w:r>
          </w:p>
          <w:p w14:paraId="46993239" w14:textId="77777777" w:rsidR="00872AFE" w:rsidRPr="00711388" w:rsidRDefault="00872AFE" w:rsidP="00567869">
            <w:pPr>
              <w:pStyle w:val="NormalLeft"/>
              <w:rPr>
                <w:lang w:val="en-GB"/>
              </w:rPr>
            </w:pPr>
          </w:p>
        </w:tc>
      </w:tr>
      <w:tr w:rsidR="00872AFE" w:rsidRPr="00711388" w14:paraId="4110D0A2" w14:textId="77777777" w:rsidTr="00567869">
        <w:tc>
          <w:tcPr>
            <w:tcW w:w="2507" w:type="dxa"/>
            <w:tcBorders>
              <w:top w:val="single" w:sz="2" w:space="0" w:color="auto"/>
              <w:left w:val="single" w:sz="2" w:space="0" w:color="auto"/>
              <w:bottom w:val="single" w:sz="2" w:space="0" w:color="auto"/>
              <w:right w:val="single" w:sz="2" w:space="0" w:color="auto"/>
            </w:tcBorders>
          </w:tcPr>
          <w:p w14:paraId="760835FC" w14:textId="77777777" w:rsidR="00872AFE" w:rsidRPr="00711388" w:rsidRDefault="00872AFE" w:rsidP="00567869">
            <w:pPr>
              <w:pStyle w:val="NormalLeft"/>
              <w:rPr>
                <w:lang w:val="en-GB"/>
              </w:rPr>
            </w:pPr>
            <w:r w:rsidRPr="00711388">
              <w:rPr>
                <w:lang w:val="en-GB"/>
              </w:rPr>
              <w:lastRenderedPageBreak/>
              <w:t>C1300/R3630</w:t>
            </w:r>
          </w:p>
        </w:tc>
        <w:tc>
          <w:tcPr>
            <w:tcW w:w="2136" w:type="dxa"/>
            <w:tcBorders>
              <w:top w:val="single" w:sz="2" w:space="0" w:color="auto"/>
              <w:left w:val="single" w:sz="2" w:space="0" w:color="auto"/>
              <w:bottom w:val="single" w:sz="2" w:space="0" w:color="auto"/>
              <w:right w:val="single" w:sz="2" w:space="0" w:color="auto"/>
            </w:tcBorders>
          </w:tcPr>
          <w:p w14:paraId="340BF444" w14:textId="5EA712F8"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49A6A7F3" w14:textId="0D107909" w:rsidR="00872AFE" w:rsidRPr="00711388" w:rsidRDefault="00872AFE" w:rsidP="00567869">
            <w:pPr>
              <w:pStyle w:val="NormalLeft"/>
              <w:rPr>
                <w:lang w:val="en-GB"/>
              </w:rPr>
            </w:pPr>
            <w:r w:rsidRPr="00711388">
              <w:rPr>
                <w:lang w:val="en-GB"/>
              </w:rPr>
              <w:t>This is the total capital requirement after risk mitigation for the mass accident risk sub</w:t>
            </w:r>
            <w:r w:rsidR="00711388" w:rsidRPr="00711388">
              <w:rPr>
                <w:lang w:val="en-GB"/>
              </w:rPr>
              <w:t>-</w:t>
            </w:r>
            <w:r w:rsidRPr="00711388">
              <w:rPr>
                <w:lang w:val="en-GB"/>
              </w:rPr>
              <w:t>module to health insurance and reinsurance obligations, taking into consideration the diversification effect given in C1300/R3620.</w:t>
            </w:r>
          </w:p>
          <w:p w14:paraId="1985E78D" w14:textId="77777777" w:rsidR="00872AFE" w:rsidRPr="00711388" w:rsidRDefault="00872AFE" w:rsidP="00567869">
            <w:pPr>
              <w:pStyle w:val="NormalLeft"/>
              <w:rPr>
                <w:lang w:val="en-GB"/>
              </w:rPr>
            </w:pPr>
          </w:p>
        </w:tc>
      </w:tr>
      <w:tr w:rsidR="00BA3B3A" w:rsidRPr="00711388" w14:paraId="6DFFF63A" w14:textId="77777777" w:rsidTr="008219F0">
        <w:tc>
          <w:tcPr>
            <w:tcW w:w="9286" w:type="dxa"/>
            <w:gridSpan w:val="3"/>
            <w:tcBorders>
              <w:top w:val="single" w:sz="2" w:space="0" w:color="auto"/>
              <w:left w:val="single" w:sz="2" w:space="0" w:color="auto"/>
              <w:bottom w:val="single" w:sz="2" w:space="0" w:color="auto"/>
              <w:right w:val="single" w:sz="2" w:space="0" w:color="auto"/>
            </w:tcBorders>
          </w:tcPr>
          <w:p w14:paraId="7F2C9FEB" w14:textId="5530D862" w:rsidR="00BA3B3A" w:rsidRPr="00711388" w:rsidRDefault="00BA3B3A">
            <w:pPr>
              <w:pStyle w:val="NormalCentered"/>
              <w:jc w:val="left"/>
              <w:rPr>
                <w:lang w:val="en-GB"/>
              </w:rPr>
              <w:pPrChange w:id="7273" w:author="Author">
                <w:pPr>
                  <w:pStyle w:val="NormalCentered"/>
                </w:pPr>
              </w:pPrChange>
            </w:pPr>
            <w:r w:rsidRPr="00711388">
              <w:rPr>
                <w:i/>
                <w:iCs/>
                <w:lang w:val="en-GB"/>
              </w:rPr>
              <w:t>Health catastrophe risk - Concentration accident</w:t>
            </w:r>
          </w:p>
        </w:tc>
      </w:tr>
      <w:tr w:rsidR="00872AFE" w:rsidRPr="00711388" w14:paraId="65A672FF" w14:textId="77777777" w:rsidTr="00567869">
        <w:tc>
          <w:tcPr>
            <w:tcW w:w="2507" w:type="dxa"/>
            <w:tcBorders>
              <w:top w:val="single" w:sz="2" w:space="0" w:color="auto"/>
              <w:left w:val="single" w:sz="2" w:space="0" w:color="auto"/>
              <w:bottom w:val="single" w:sz="2" w:space="0" w:color="auto"/>
              <w:right w:val="single" w:sz="2" w:space="0" w:color="auto"/>
            </w:tcBorders>
          </w:tcPr>
          <w:p w14:paraId="0F95F2A7" w14:textId="38414332" w:rsidR="00872AFE" w:rsidRPr="00711388" w:rsidRDefault="00872AFE" w:rsidP="00567869">
            <w:pPr>
              <w:pStyle w:val="NormalLeft"/>
              <w:rPr>
                <w:lang w:val="en-GB"/>
              </w:rPr>
            </w:pPr>
            <w:r w:rsidRPr="00711388">
              <w:rPr>
                <w:lang w:val="en-GB"/>
              </w:rPr>
              <w:t>C1310/R3700</w:t>
            </w:r>
            <w:r w:rsidR="00711388" w:rsidRPr="00711388">
              <w:rPr>
                <w:lang w:val="en-GB"/>
              </w:rPr>
              <w:t>-</w:t>
            </w:r>
            <w:r w:rsidRPr="00711388">
              <w:rPr>
                <w:lang w:val="en-GB"/>
              </w:rPr>
              <w:t>R4010</w:t>
            </w:r>
          </w:p>
        </w:tc>
        <w:tc>
          <w:tcPr>
            <w:tcW w:w="2136" w:type="dxa"/>
            <w:tcBorders>
              <w:top w:val="single" w:sz="2" w:space="0" w:color="auto"/>
              <w:left w:val="single" w:sz="2" w:space="0" w:color="auto"/>
              <w:bottom w:val="single" w:sz="2" w:space="0" w:color="auto"/>
              <w:right w:val="single" w:sz="2" w:space="0" w:color="auto"/>
            </w:tcBorders>
          </w:tcPr>
          <w:p w14:paraId="068AB395" w14:textId="1D22C097" w:rsidR="00872AFE" w:rsidRPr="00711388" w:rsidRDefault="00872AFE" w:rsidP="00567869">
            <w:pPr>
              <w:pStyle w:val="NormalLeft"/>
              <w:rPr>
                <w:lang w:val="en-GB"/>
              </w:rPr>
            </w:pPr>
            <w:r w:rsidRPr="00711388">
              <w:rPr>
                <w:lang w:val="en-GB"/>
              </w:rPr>
              <w:t xml:space="preserve">Largest known accident risk concentration </w:t>
            </w:r>
            <w:r w:rsidR="00845F43" w:rsidRPr="00711388">
              <w:rPr>
                <w:lang w:val="en-GB"/>
              </w:rPr>
              <w:t>-</w:t>
            </w:r>
            <w:r w:rsidRPr="00711388">
              <w:rPr>
                <w:lang w:val="en-GB"/>
              </w:rPr>
              <w:t xml:space="preserve"> Countries</w:t>
            </w:r>
          </w:p>
        </w:tc>
        <w:tc>
          <w:tcPr>
            <w:tcW w:w="4643" w:type="dxa"/>
            <w:tcBorders>
              <w:top w:val="single" w:sz="2" w:space="0" w:color="auto"/>
              <w:left w:val="single" w:sz="2" w:space="0" w:color="auto"/>
              <w:bottom w:val="single" w:sz="2" w:space="0" w:color="auto"/>
              <w:right w:val="single" w:sz="2" w:space="0" w:color="auto"/>
            </w:tcBorders>
          </w:tcPr>
          <w:p w14:paraId="1218167A" w14:textId="77777777" w:rsidR="00872AFE" w:rsidRPr="00711388" w:rsidRDefault="00872AFE" w:rsidP="00567869">
            <w:pPr>
              <w:pStyle w:val="NormalLeft"/>
              <w:rPr>
                <w:lang w:val="en-GB"/>
              </w:rPr>
            </w:pPr>
            <w:r w:rsidRPr="00711388">
              <w:rPr>
                <w:lang w:val="en-GB"/>
              </w:rPr>
              <w:t>The largest accident risk concentration of an insurance or reinsurance undertaking, for each country, shall be equal to the largest number of persons for which the following conditions are met:</w:t>
            </w:r>
          </w:p>
          <w:p w14:paraId="4122F467" w14:textId="77777777" w:rsidR="00872AFE" w:rsidRPr="00711388" w:rsidRDefault="00872AFE" w:rsidP="0083381F">
            <w:pPr>
              <w:pStyle w:val="Tiret0"/>
              <w:numPr>
                <w:ilvl w:val="0"/>
                <w:numId w:val="3"/>
              </w:numPr>
              <w:ind w:left="851" w:hanging="851"/>
              <w:rPr>
                <w:lang w:val="en-GB"/>
              </w:rPr>
            </w:pPr>
            <w:r w:rsidRPr="00711388">
              <w:rPr>
                <w:lang w:val="en-GB"/>
              </w:rPr>
              <w:t>The insurance or reinsurance undertaking has a workers' compensation insurance or reinsurance obligation or a group income protection insurance or reinsurance obligation in relation to each of the persons;</w:t>
            </w:r>
          </w:p>
          <w:p w14:paraId="7506E217" w14:textId="77777777" w:rsidR="00872AFE" w:rsidRPr="00711388" w:rsidRDefault="00872AFE" w:rsidP="0083381F">
            <w:pPr>
              <w:pStyle w:val="Tiret0"/>
              <w:numPr>
                <w:ilvl w:val="0"/>
                <w:numId w:val="3"/>
              </w:numPr>
              <w:ind w:left="851" w:hanging="851"/>
              <w:rPr>
                <w:lang w:val="en-GB"/>
              </w:rPr>
            </w:pPr>
            <w:r w:rsidRPr="00711388">
              <w:rPr>
                <w:lang w:val="en-GB"/>
              </w:rPr>
              <w:t>The obligations in relation to each of the persons cover at least one of the events set out in the next item;</w:t>
            </w:r>
          </w:p>
          <w:p w14:paraId="241C81EC" w14:textId="77777777" w:rsidR="00872AFE" w:rsidRPr="00711388" w:rsidRDefault="00872AFE" w:rsidP="0083381F">
            <w:pPr>
              <w:pStyle w:val="Tiret0"/>
              <w:numPr>
                <w:ilvl w:val="0"/>
                <w:numId w:val="3"/>
              </w:numPr>
              <w:ind w:left="851" w:hanging="851"/>
              <w:rPr>
                <w:lang w:val="en-GB"/>
              </w:rPr>
            </w:pPr>
            <w:r w:rsidRPr="00711388">
              <w:rPr>
                <w:lang w:val="en-GB"/>
              </w:rPr>
              <w:t>The persons are working in the same building which is situated in this particular country.</w:t>
            </w:r>
          </w:p>
          <w:p w14:paraId="74B0EE0F" w14:textId="60739ECD" w:rsidR="00872AFE" w:rsidRPr="00711388" w:rsidRDefault="00872AFE" w:rsidP="00567869">
            <w:pPr>
              <w:pStyle w:val="NormalLeft"/>
              <w:rPr>
                <w:lang w:val="en-GB"/>
              </w:rPr>
            </w:pPr>
            <w:r w:rsidRPr="00711388">
              <w:rPr>
                <w:lang w:val="en-GB"/>
              </w:rPr>
              <w:t xml:space="preserve">These persons are insured against the following types of </w:t>
            </w:r>
            <w:ins w:id="7274" w:author="Author">
              <w:r w:rsidR="00BA3B3A">
                <w:rPr>
                  <w:lang w:val="en-GB"/>
                </w:rPr>
                <w:t xml:space="preserve">the </w:t>
              </w:r>
            </w:ins>
            <w:r w:rsidRPr="00711388">
              <w:rPr>
                <w:lang w:val="en-GB"/>
              </w:rPr>
              <w:t>event:</w:t>
            </w:r>
          </w:p>
          <w:p w14:paraId="42A99F8C" w14:textId="77777777" w:rsidR="00872AFE" w:rsidRPr="00711388" w:rsidRDefault="00872AFE" w:rsidP="0083381F">
            <w:pPr>
              <w:pStyle w:val="Tiret0"/>
              <w:numPr>
                <w:ilvl w:val="0"/>
                <w:numId w:val="3"/>
              </w:numPr>
              <w:ind w:left="851" w:hanging="851"/>
              <w:rPr>
                <w:lang w:val="en-GB"/>
              </w:rPr>
            </w:pPr>
            <w:r w:rsidRPr="00711388">
              <w:rPr>
                <w:lang w:val="en-GB"/>
              </w:rPr>
              <w:t>Death caused by an accident;</w:t>
            </w:r>
          </w:p>
          <w:p w14:paraId="005A9F7F" w14:textId="77777777" w:rsidR="00872AFE" w:rsidRPr="00711388" w:rsidRDefault="00872AFE" w:rsidP="0083381F">
            <w:pPr>
              <w:pStyle w:val="Tiret0"/>
              <w:numPr>
                <w:ilvl w:val="0"/>
                <w:numId w:val="3"/>
              </w:numPr>
              <w:ind w:left="851" w:hanging="851"/>
              <w:rPr>
                <w:lang w:val="en-GB"/>
              </w:rPr>
            </w:pPr>
            <w:r w:rsidRPr="00711388">
              <w:rPr>
                <w:lang w:val="en-GB"/>
              </w:rPr>
              <w:t>Permanent disability caused by an accident;</w:t>
            </w:r>
          </w:p>
          <w:p w14:paraId="2FA57240" w14:textId="77777777" w:rsidR="00872AFE" w:rsidRPr="00711388" w:rsidRDefault="00872AFE" w:rsidP="0083381F">
            <w:pPr>
              <w:pStyle w:val="Tiret0"/>
              <w:numPr>
                <w:ilvl w:val="0"/>
                <w:numId w:val="3"/>
              </w:numPr>
              <w:ind w:left="851" w:hanging="851"/>
              <w:rPr>
                <w:lang w:val="en-GB"/>
              </w:rPr>
            </w:pPr>
            <w:r w:rsidRPr="00711388">
              <w:rPr>
                <w:lang w:val="en-GB"/>
              </w:rPr>
              <w:t>Disability that lasts 10 years caused by an accident;</w:t>
            </w:r>
          </w:p>
          <w:p w14:paraId="791CD40B" w14:textId="77777777" w:rsidR="00872AFE" w:rsidRPr="00711388" w:rsidRDefault="00872AFE" w:rsidP="0083381F">
            <w:pPr>
              <w:pStyle w:val="Tiret0"/>
              <w:numPr>
                <w:ilvl w:val="0"/>
                <w:numId w:val="3"/>
              </w:numPr>
              <w:ind w:left="851" w:hanging="851"/>
              <w:rPr>
                <w:lang w:val="en-GB"/>
              </w:rPr>
            </w:pPr>
            <w:r w:rsidRPr="00711388">
              <w:rPr>
                <w:lang w:val="en-GB"/>
              </w:rPr>
              <w:t>Disability that lasts 12 months caused by an accident;</w:t>
            </w:r>
          </w:p>
          <w:p w14:paraId="61FFAD92" w14:textId="77777777" w:rsidR="00872AFE" w:rsidRPr="00711388" w:rsidRDefault="00872AFE" w:rsidP="0083381F">
            <w:pPr>
              <w:pStyle w:val="Tiret0"/>
              <w:numPr>
                <w:ilvl w:val="0"/>
                <w:numId w:val="3"/>
              </w:numPr>
              <w:ind w:left="851" w:hanging="851"/>
              <w:rPr>
                <w:lang w:val="en-GB"/>
              </w:rPr>
            </w:pPr>
            <w:r w:rsidRPr="00711388">
              <w:rPr>
                <w:lang w:val="en-GB"/>
              </w:rPr>
              <w:lastRenderedPageBreak/>
              <w:t>Medical treatment caused by an accident.</w:t>
            </w:r>
          </w:p>
          <w:p w14:paraId="28B29262" w14:textId="77777777" w:rsidR="00872AFE" w:rsidRPr="00711388" w:rsidRDefault="00872AFE" w:rsidP="00567869">
            <w:pPr>
              <w:pStyle w:val="Tiret0"/>
              <w:ind w:left="0" w:firstLine="0"/>
              <w:rPr>
                <w:lang w:val="en-GB"/>
              </w:rPr>
            </w:pPr>
          </w:p>
        </w:tc>
      </w:tr>
      <w:tr w:rsidR="00872AFE" w:rsidRPr="00711388" w14:paraId="245D2808" w14:textId="77777777" w:rsidTr="00567869">
        <w:tc>
          <w:tcPr>
            <w:tcW w:w="2507" w:type="dxa"/>
            <w:tcBorders>
              <w:top w:val="single" w:sz="2" w:space="0" w:color="auto"/>
              <w:left w:val="single" w:sz="2" w:space="0" w:color="auto"/>
              <w:bottom w:val="single" w:sz="2" w:space="0" w:color="auto"/>
              <w:right w:val="single" w:sz="2" w:space="0" w:color="auto"/>
            </w:tcBorders>
          </w:tcPr>
          <w:p w14:paraId="3D967FB9" w14:textId="4D01CD5D" w:rsidR="00872AFE" w:rsidRPr="00E50019" w:rsidRDefault="00872AFE" w:rsidP="00567869">
            <w:pPr>
              <w:pStyle w:val="NormalLeft"/>
              <w:rPr>
                <w:lang w:val="en-GB"/>
                <w:rPrChange w:id="7275" w:author="Author">
                  <w:rPr>
                    <w:lang w:val="nb-NO"/>
                  </w:rPr>
                </w:rPrChange>
              </w:rPr>
            </w:pPr>
            <w:r w:rsidRPr="00E50019">
              <w:rPr>
                <w:lang w:val="en-GB"/>
                <w:rPrChange w:id="7276" w:author="Author">
                  <w:rPr>
                    <w:lang w:val="nb-NO"/>
                  </w:rPr>
                </w:rPrChange>
              </w:rPr>
              <w:lastRenderedPageBreak/>
              <w:t>C1320/R3700</w:t>
            </w:r>
            <w:r w:rsidR="00711388" w:rsidRPr="00711388">
              <w:rPr>
                <w:lang w:val="en-GB"/>
              </w:rPr>
              <w:t>-</w:t>
            </w:r>
            <w:r w:rsidRPr="00E50019">
              <w:rPr>
                <w:lang w:val="en-GB"/>
                <w:rPrChange w:id="7277" w:author="Author">
                  <w:rPr>
                    <w:lang w:val="nb-NO"/>
                  </w:rPr>
                </w:rPrChange>
              </w:rPr>
              <w:t>R4010,</w:t>
            </w:r>
          </w:p>
          <w:p w14:paraId="51AEA2F0" w14:textId="2B05CAF9" w:rsidR="00872AFE" w:rsidRPr="00E50019" w:rsidRDefault="00872AFE" w:rsidP="00567869">
            <w:pPr>
              <w:pStyle w:val="NormalLeft"/>
              <w:rPr>
                <w:lang w:val="en-GB"/>
                <w:rPrChange w:id="7278" w:author="Author">
                  <w:rPr>
                    <w:lang w:val="nb-NO"/>
                  </w:rPr>
                </w:rPrChange>
              </w:rPr>
            </w:pPr>
            <w:r w:rsidRPr="00E50019">
              <w:rPr>
                <w:lang w:val="en-GB"/>
                <w:rPrChange w:id="7279" w:author="Author">
                  <w:rPr>
                    <w:lang w:val="nb-NO"/>
                  </w:rPr>
                </w:rPrChange>
              </w:rPr>
              <w:t>C1330/R3700</w:t>
            </w:r>
            <w:r w:rsidR="00711388" w:rsidRPr="00711388">
              <w:rPr>
                <w:lang w:val="en-GB"/>
              </w:rPr>
              <w:t>-</w:t>
            </w:r>
            <w:r w:rsidRPr="00E50019">
              <w:rPr>
                <w:lang w:val="en-GB"/>
                <w:rPrChange w:id="7280" w:author="Author">
                  <w:rPr>
                    <w:lang w:val="nb-NO"/>
                  </w:rPr>
                </w:rPrChange>
              </w:rPr>
              <w:t>R4010,</w:t>
            </w:r>
          </w:p>
          <w:p w14:paraId="33ADBD03" w14:textId="2E1F009E" w:rsidR="00872AFE" w:rsidRPr="00E50019" w:rsidRDefault="00872AFE" w:rsidP="00567869">
            <w:pPr>
              <w:pStyle w:val="NormalLeft"/>
              <w:rPr>
                <w:lang w:val="en-GB"/>
                <w:rPrChange w:id="7281" w:author="Author">
                  <w:rPr>
                    <w:lang w:val="nb-NO"/>
                  </w:rPr>
                </w:rPrChange>
              </w:rPr>
            </w:pPr>
            <w:r w:rsidRPr="00E50019">
              <w:rPr>
                <w:lang w:val="en-GB"/>
                <w:rPrChange w:id="7282" w:author="Author">
                  <w:rPr>
                    <w:lang w:val="nb-NO"/>
                  </w:rPr>
                </w:rPrChange>
              </w:rPr>
              <w:t>C1350/R3700</w:t>
            </w:r>
            <w:r w:rsidR="00711388" w:rsidRPr="00711388">
              <w:rPr>
                <w:lang w:val="en-GB"/>
              </w:rPr>
              <w:t>-</w:t>
            </w:r>
            <w:r w:rsidRPr="00E50019">
              <w:rPr>
                <w:lang w:val="en-GB"/>
                <w:rPrChange w:id="7283" w:author="Author">
                  <w:rPr>
                    <w:lang w:val="nb-NO"/>
                  </w:rPr>
                </w:rPrChange>
              </w:rPr>
              <w:t>R4010,</w:t>
            </w:r>
          </w:p>
          <w:p w14:paraId="2B38DE2E" w14:textId="78BCAEDE" w:rsidR="00872AFE" w:rsidRPr="00E50019" w:rsidRDefault="00872AFE" w:rsidP="00567869">
            <w:pPr>
              <w:pStyle w:val="NormalLeft"/>
              <w:rPr>
                <w:lang w:val="en-GB"/>
                <w:rPrChange w:id="7284" w:author="Author">
                  <w:rPr>
                    <w:lang w:val="nb-NO"/>
                  </w:rPr>
                </w:rPrChange>
              </w:rPr>
            </w:pPr>
            <w:r w:rsidRPr="00E50019">
              <w:rPr>
                <w:lang w:val="en-GB"/>
                <w:rPrChange w:id="7285" w:author="Author">
                  <w:rPr>
                    <w:lang w:val="nb-NO"/>
                  </w:rPr>
                </w:rPrChange>
              </w:rPr>
              <w:t>C1360/R3700</w:t>
            </w:r>
            <w:r w:rsidR="00711388" w:rsidRPr="00711388">
              <w:rPr>
                <w:lang w:val="en-GB"/>
              </w:rPr>
              <w:t>-</w:t>
            </w:r>
            <w:r w:rsidRPr="00E50019">
              <w:rPr>
                <w:lang w:val="en-GB"/>
                <w:rPrChange w:id="7286" w:author="Author">
                  <w:rPr>
                    <w:lang w:val="nb-NO"/>
                  </w:rPr>
                </w:rPrChange>
              </w:rPr>
              <w:t>R4010</w:t>
            </w:r>
          </w:p>
        </w:tc>
        <w:tc>
          <w:tcPr>
            <w:tcW w:w="2136" w:type="dxa"/>
            <w:tcBorders>
              <w:top w:val="single" w:sz="2" w:space="0" w:color="auto"/>
              <w:left w:val="single" w:sz="2" w:space="0" w:color="auto"/>
              <w:bottom w:val="single" w:sz="2" w:space="0" w:color="auto"/>
              <w:right w:val="single" w:sz="2" w:space="0" w:color="auto"/>
            </w:tcBorders>
          </w:tcPr>
          <w:p w14:paraId="3FB04621" w14:textId="77777777" w:rsidR="00872AFE" w:rsidRPr="00711388" w:rsidRDefault="00872AFE" w:rsidP="00567869">
            <w:pPr>
              <w:pStyle w:val="NormalLeft"/>
              <w:rPr>
                <w:lang w:val="en-GB"/>
              </w:rPr>
            </w:pPr>
            <w:r w:rsidRPr="00711388">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687F3B66" w14:textId="44CB33D6" w:rsidR="00872AFE" w:rsidRPr="00711388" w:rsidRDefault="00872AFE" w:rsidP="00567869">
            <w:pPr>
              <w:pStyle w:val="NormalLeft"/>
              <w:rPr>
                <w:lang w:val="en-GB"/>
              </w:rPr>
            </w:pPr>
            <w:r w:rsidRPr="00711388">
              <w:rPr>
                <w:lang w:val="en-GB"/>
              </w:rPr>
              <w:t>The average value of benefits payable by insurance and reinsurance undertakings for the largest accident risk concentration.</w:t>
            </w:r>
            <w:del w:id="7287" w:author="Author">
              <w:r w:rsidRPr="00711388" w:rsidDel="003323F0">
                <w:rPr>
                  <w:lang w:val="en-GB"/>
                </w:rPr>
                <w:delText xml:space="preserve">  </w:delText>
              </w:r>
            </w:del>
            <w:ins w:id="7288" w:author="Author">
              <w:r w:rsidR="003323F0">
                <w:rPr>
                  <w:lang w:val="en-GB"/>
                </w:rPr>
                <w:t xml:space="preserve"> </w:t>
              </w:r>
            </w:ins>
          </w:p>
          <w:p w14:paraId="7416A8F8" w14:textId="77777777" w:rsidR="00872AFE" w:rsidRPr="00711388" w:rsidRDefault="00872AFE" w:rsidP="00567869">
            <w:pPr>
              <w:pStyle w:val="NormalLeft"/>
              <w:rPr>
                <w:lang w:val="en-GB"/>
              </w:rPr>
            </w:pPr>
          </w:p>
        </w:tc>
      </w:tr>
      <w:tr w:rsidR="00872AFE" w:rsidRPr="00711388" w14:paraId="42C335EB" w14:textId="77777777" w:rsidTr="00567869">
        <w:tc>
          <w:tcPr>
            <w:tcW w:w="2507" w:type="dxa"/>
            <w:tcBorders>
              <w:top w:val="single" w:sz="2" w:space="0" w:color="auto"/>
              <w:left w:val="single" w:sz="2" w:space="0" w:color="auto"/>
              <w:bottom w:val="single" w:sz="2" w:space="0" w:color="auto"/>
              <w:right w:val="single" w:sz="2" w:space="0" w:color="auto"/>
            </w:tcBorders>
          </w:tcPr>
          <w:p w14:paraId="24D59127" w14:textId="4507BF6C" w:rsidR="00872AFE" w:rsidRPr="00711388" w:rsidRDefault="00872AFE" w:rsidP="00567869">
            <w:pPr>
              <w:pStyle w:val="NormalLeft"/>
              <w:rPr>
                <w:lang w:val="en-GB"/>
              </w:rPr>
            </w:pPr>
            <w:r w:rsidRPr="00711388">
              <w:rPr>
                <w:lang w:val="en-GB"/>
              </w:rPr>
              <w:t>C1370/R3700</w:t>
            </w:r>
            <w:r w:rsidR="00711388" w:rsidRPr="00711388">
              <w:rPr>
                <w:lang w:val="en-GB"/>
              </w:rPr>
              <w:t>-</w:t>
            </w:r>
            <w:r w:rsidRPr="00711388">
              <w:rPr>
                <w:lang w:val="en-GB"/>
              </w:rPr>
              <w:t>R4010</w:t>
            </w:r>
          </w:p>
        </w:tc>
        <w:tc>
          <w:tcPr>
            <w:tcW w:w="2136" w:type="dxa"/>
            <w:tcBorders>
              <w:top w:val="single" w:sz="2" w:space="0" w:color="auto"/>
              <w:left w:val="single" w:sz="2" w:space="0" w:color="auto"/>
              <w:bottom w:val="single" w:sz="2" w:space="0" w:color="auto"/>
              <w:right w:val="single" w:sz="2" w:space="0" w:color="auto"/>
            </w:tcBorders>
          </w:tcPr>
          <w:p w14:paraId="302E3B44" w14:textId="77777777" w:rsidR="00872AFE" w:rsidRPr="00711388" w:rsidRDefault="00872AFE" w:rsidP="00567869">
            <w:pPr>
              <w:pStyle w:val="NormalLeft"/>
              <w:rPr>
                <w:lang w:val="en-GB"/>
              </w:rPr>
            </w:pPr>
            <w:r w:rsidRPr="00711388">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78A47F15" w14:textId="31A7D3F4" w:rsidR="00872AFE" w:rsidRPr="00711388" w:rsidRDefault="00872AFE" w:rsidP="00567869">
            <w:pPr>
              <w:pStyle w:val="NormalLeft"/>
              <w:rPr>
                <w:lang w:val="en-GB"/>
              </w:rPr>
            </w:pPr>
            <w:r w:rsidRPr="00711388">
              <w:rPr>
                <w:lang w:val="en-GB"/>
              </w:rPr>
              <w:t>Capital requirement before risk mitigation, for each country, arising from the health sub</w:t>
            </w:r>
            <w:r w:rsidR="00711388" w:rsidRPr="00711388">
              <w:rPr>
                <w:lang w:val="en-GB"/>
              </w:rPr>
              <w:t>-</w:t>
            </w:r>
            <w:r w:rsidRPr="00711388">
              <w:rPr>
                <w:lang w:val="en-GB"/>
              </w:rPr>
              <w:t>module concentration accident.</w:t>
            </w:r>
          </w:p>
          <w:p w14:paraId="59AC5199" w14:textId="77777777" w:rsidR="00872AFE" w:rsidRPr="00711388" w:rsidRDefault="00872AFE" w:rsidP="00567869">
            <w:pPr>
              <w:pStyle w:val="NormalLeft"/>
              <w:rPr>
                <w:lang w:val="en-GB"/>
              </w:rPr>
            </w:pPr>
          </w:p>
        </w:tc>
      </w:tr>
      <w:tr w:rsidR="00872AFE" w:rsidRPr="00711388" w14:paraId="3BF8071E" w14:textId="77777777" w:rsidTr="00567869">
        <w:tc>
          <w:tcPr>
            <w:tcW w:w="2507" w:type="dxa"/>
            <w:tcBorders>
              <w:top w:val="single" w:sz="2" w:space="0" w:color="auto"/>
              <w:left w:val="single" w:sz="2" w:space="0" w:color="auto"/>
              <w:bottom w:val="single" w:sz="2" w:space="0" w:color="auto"/>
              <w:right w:val="single" w:sz="2" w:space="0" w:color="auto"/>
            </w:tcBorders>
          </w:tcPr>
          <w:p w14:paraId="55F86252" w14:textId="77777777" w:rsidR="00872AFE" w:rsidRPr="00711388" w:rsidRDefault="00872AFE" w:rsidP="00567869">
            <w:pPr>
              <w:pStyle w:val="NormalLeft"/>
              <w:rPr>
                <w:lang w:val="en-GB"/>
              </w:rPr>
            </w:pPr>
            <w:r w:rsidRPr="00711388">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34E0B77C" w14:textId="77777777" w:rsidR="00872AFE" w:rsidRPr="00711388" w:rsidRDefault="00872AFE" w:rsidP="00567869">
            <w:pPr>
              <w:pStyle w:val="NormalLeft"/>
              <w:rPr>
                <w:lang w:val="en-GB"/>
              </w:rPr>
            </w:pPr>
            <w:r w:rsidRPr="00711388">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2BEBE5C4" w14:textId="77777777" w:rsidR="00872AFE" w:rsidRPr="00711388" w:rsidRDefault="00872AFE" w:rsidP="00567869">
            <w:pPr>
              <w:pStyle w:val="NormalLeft"/>
              <w:rPr>
                <w:lang w:val="en-GB"/>
              </w:rPr>
            </w:pPr>
            <w:r w:rsidRPr="00711388">
              <w:rPr>
                <w:lang w:val="en-GB"/>
              </w:rPr>
              <w:t>Identify the ISO code of other countries to be considered in the Concentration accident.</w:t>
            </w:r>
          </w:p>
          <w:p w14:paraId="13DA6241" w14:textId="77777777" w:rsidR="00872AFE" w:rsidRPr="00711388" w:rsidRDefault="00872AFE" w:rsidP="00567869">
            <w:pPr>
              <w:pStyle w:val="NormalLeft"/>
              <w:rPr>
                <w:lang w:val="en-GB"/>
              </w:rPr>
            </w:pPr>
          </w:p>
        </w:tc>
      </w:tr>
      <w:tr w:rsidR="00872AFE" w:rsidRPr="00711388" w14:paraId="6D9C2320" w14:textId="77777777" w:rsidTr="00567869">
        <w:tc>
          <w:tcPr>
            <w:tcW w:w="2507" w:type="dxa"/>
            <w:tcBorders>
              <w:top w:val="single" w:sz="2" w:space="0" w:color="auto"/>
              <w:left w:val="single" w:sz="2" w:space="0" w:color="auto"/>
              <w:bottom w:val="single" w:sz="2" w:space="0" w:color="auto"/>
              <w:right w:val="single" w:sz="2" w:space="0" w:color="auto"/>
            </w:tcBorders>
          </w:tcPr>
          <w:p w14:paraId="3535E9E2" w14:textId="77777777" w:rsidR="00872AFE" w:rsidRPr="00711388" w:rsidRDefault="00872AFE" w:rsidP="00567869">
            <w:pPr>
              <w:pStyle w:val="NormalLeft"/>
              <w:rPr>
                <w:lang w:val="en-GB"/>
              </w:rPr>
            </w:pPr>
            <w:r w:rsidRPr="00711388">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705A50BA" w14:textId="7F9D7975"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53D7D04D" w14:textId="1F974D2C" w:rsidR="00872AFE" w:rsidRPr="00711388" w:rsidRDefault="00872AFE" w:rsidP="00567869">
            <w:pPr>
              <w:pStyle w:val="NormalLeft"/>
              <w:rPr>
                <w:lang w:val="en-GB"/>
              </w:rPr>
            </w:pPr>
            <w:r w:rsidRPr="00711388">
              <w:rPr>
                <w:lang w:val="en-GB"/>
              </w:rPr>
              <w:t>This is the total capital requirement before risk mitigation, before diversification effect between countries, for the health sub</w:t>
            </w:r>
            <w:r w:rsidR="00711388" w:rsidRPr="00711388">
              <w:rPr>
                <w:lang w:val="en-GB"/>
              </w:rPr>
              <w:t>-</w:t>
            </w:r>
            <w:r w:rsidRPr="00711388">
              <w:rPr>
                <w:lang w:val="en-GB"/>
              </w:rPr>
              <w:t>module concentration accident.</w:t>
            </w:r>
          </w:p>
          <w:p w14:paraId="195F06FF" w14:textId="77777777" w:rsidR="00872AFE" w:rsidRPr="00711388" w:rsidRDefault="00872AFE" w:rsidP="00567869">
            <w:pPr>
              <w:pStyle w:val="NormalLeft"/>
              <w:rPr>
                <w:lang w:val="en-GB"/>
              </w:rPr>
            </w:pPr>
          </w:p>
        </w:tc>
      </w:tr>
      <w:tr w:rsidR="00872AFE" w:rsidRPr="00711388" w14:paraId="4F4E4F4D" w14:textId="77777777" w:rsidTr="00567869">
        <w:tc>
          <w:tcPr>
            <w:tcW w:w="2507" w:type="dxa"/>
            <w:tcBorders>
              <w:top w:val="single" w:sz="2" w:space="0" w:color="auto"/>
              <w:left w:val="single" w:sz="2" w:space="0" w:color="auto"/>
              <w:bottom w:val="single" w:sz="2" w:space="0" w:color="auto"/>
              <w:right w:val="single" w:sz="2" w:space="0" w:color="auto"/>
            </w:tcBorders>
          </w:tcPr>
          <w:p w14:paraId="19FC6F33" w14:textId="77777777" w:rsidR="00872AFE" w:rsidRPr="00711388" w:rsidRDefault="00872AFE" w:rsidP="00567869">
            <w:pPr>
              <w:pStyle w:val="NormalLeft"/>
              <w:rPr>
                <w:lang w:val="en-GB"/>
              </w:rPr>
            </w:pPr>
            <w:r w:rsidRPr="00711388">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0442B2A6" w14:textId="3A42D0AC"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0DCC49D9" w14:textId="4548991F" w:rsidR="00872AFE" w:rsidRPr="00711388" w:rsidRDefault="00872AFE" w:rsidP="00567869">
            <w:pPr>
              <w:pStyle w:val="NormalLeft"/>
              <w:rPr>
                <w:lang w:val="en-GB"/>
              </w:rPr>
            </w:pPr>
            <w:r w:rsidRPr="00711388">
              <w:rPr>
                <w:lang w:val="en-GB"/>
              </w:rPr>
              <w:t>Diversification effect arising from the aggregation of the health sub</w:t>
            </w:r>
            <w:r w:rsidR="00711388" w:rsidRPr="00711388">
              <w:rPr>
                <w:lang w:val="en-GB"/>
              </w:rPr>
              <w:t>-</w:t>
            </w:r>
            <w:r w:rsidRPr="00711388">
              <w:rPr>
                <w:lang w:val="en-GB"/>
              </w:rPr>
              <w:t>module concentration accident relating to the different countries.</w:t>
            </w:r>
          </w:p>
          <w:p w14:paraId="7139BE81" w14:textId="77777777" w:rsidR="00872AFE" w:rsidRPr="00711388" w:rsidRDefault="00872AFE" w:rsidP="00567869">
            <w:pPr>
              <w:pStyle w:val="NormalLeft"/>
              <w:rPr>
                <w:lang w:val="en-GB"/>
              </w:rPr>
            </w:pPr>
          </w:p>
        </w:tc>
      </w:tr>
      <w:tr w:rsidR="00872AFE" w:rsidRPr="00711388" w14:paraId="30DF662C" w14:textId="77777777" w:rsidTr="00567869">
        <w:tc>
          <w:tcPr>
            <w:tcW w:w="2507" w:type="dxa"/>
            <w:tcBorders>
              <w:top w:val="single" w:sz="2" w:space="0" w:color="auto"/>
              <w:left w:val="single" w:sz="2" w:space="0" w:color="auto"/>
              <w:bottom w:val="single" w:sz="2" w:space="0" w:color="auto"/>
              <w:right w:val="single" w:sz="2" w:space="0" w:color="auto"/>
            </w:tcBorders>
          </w:tcPr>
          <w:p w14:paraId="0A45214E" w14:textId="77777777" w:rsidR="00872AFE" w:rsidRPr="00711388" w:rsidRDefault="00872AFE" w:rsidP="00567869">
            <w:pPr>
              <w:pStyle w:val="NormalLeft"/>
              <w:rPr>
                <w:lang w:val="en-GB"/>
              </w:rPr>
            </w:pPr>
            <w:r w:rsidRPr="00711388">
              <w:rPr>
                <w:lang w:val="en-GB"/>
              </w:rPr>
              <w:t>C1370/R4040</w:t>
            </w:r>
          </w:p>
        </w:tc>
        <w:tc>
          <w:tcPr>
            <w:tcW w:w="2136" w:type="dxa"/>
            <w:tcBorders>
              <w:top w:val="single" w:sz="2" w:space="0" w:color="auto"/>
              <w:left w:val="single" w:sz="2" w:space="0" w:color="auto"/>
              <w:bottom w:val="single" w:sz="2" w:space="0" w:color="auto"/>
              <w:right w:val="single" w:sz="2" w:space="0" w:color="auto"/>
            </w:tcBorders>
          </w:tcPr>
          <w:p w14:paraId="191B6922" w14:textId="75EF516F"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4B9CEEE1" w14:textId="30772CE5" w:rsidR="00872AFE" w:rsidRPr="00711388" w:rsidRDefault="00872AFE" w:rsidP="00567869">
            <w:pPr>
              <w:pStyle w:val="NormalLeft"/>
              <w:rPr>
                <w:lang w:val="en-GB"/>
              </w:rPr>
            </w:pPr>
            <w:r w:rsidRPr="00711388">
              <w:rPr>
                <w:lang w:val="en-GB"/>
              </w:rPr>
              <w:t>This is the total capital requirement before risk mitigation, after diversification effect between countries, for the health sub</w:t>
            </w:r>
            <w:r w:rsidR="00711388" w:rsidRPr="00711388">
              <w:rPr>
                <w:lang w:val="en-GB"/>
              </w:rPr>
              <w:t>-</w:t>
            </w:r>
            <w:r w:rsidRPr="00711388">
              <w:rPr>
                <w:lang w:val="en-GB"/>
              </w:rPr>
              <w:t>module concentration accident.</w:t>
            </w:r>
          </w:p>
          <w:p w14:paraId="5E850A0C" w14:textId="77777777" w:rsidR="00872AFE" w:rsidRPr="00711388" w:rsidRDefault="00872AFE" w:rsidP="00567869">
            <w:pPr>
              <w:pStyle w:val="NormalLeft"/>
              <w:rPr>
                <w:lang w:val="en-GB"/>
              </w:rPr>
            </w:pPr>
          </w:p>
        </w:tc>
      </w:tr>
      <w:tr w:rsidR="00872AFE" w:rsidRPr="00711388" w14:paraId="3A89CACC" w14:textId="77777777" w:rsidTr="00567869">
        <w:tc>
          <w:tcPr>
            <w:tcW w:w="2507" w:type="dxa"/>
            <w:tcBorders>
              <w:top w:val="single" w:sz="2" w:space="0" w:color="auto"/>
              <w:left w:val="single" w:sz="2" w:space="0" w:color="auto"/>
              <w:bottom w:val="single" w:sz="2" w:space="0" w:color="auto"/>
              <w:right w:val="single" w:sz="2" w:space="0" w:color="auto"/>
            </w:tcBorders>
          </w:tcPr>
          <w:p w14:paraId="055F6A79" w14:textId="53DD6669" w:rsidR="00872AFE" w:rsidRPr="00711388" w:rsidRDefault="00872AFE" w:rsidP="00567869">
            <w:pPr>
              <w:pStyle w:val="NormalLeft"/>
              <w:rPr>
                <w:lang w:val="en-GB"/>
              </w:rPr>
            </w:pPr>
            <w:r w:rsidRPr="00711388">
              <w:rPr>
                <w:lang w:val="en-GB"/>
              </w:rPr>
              <w:t>C1380/R3700</w:t>
            </w:r>
            <w:r w:rsidR="00711388" w:rsidRPr="00711388">
              <w:rPr>
                <w:lang w:val="en-GB"/>
              </w:rPr>
              <w:t>-</w:t>
            </w:r>
            <w:r w:rsidRPr="00711388">
              <w:rPr>
                <w:lang w:val="en-GB"/>
              </w:rPr>
              <w:t>R4010</w:t>
            </w:r>
          </w:p>
        </w:tc>
        <w:tc>
          <w:tcPr>
            <w:tcW w:w="2136" w:type="dxa"/>
            <w:tcBorders>
              <w:top w:val="single" w:sz="2" w:space="0" w:color="auto"/>
              <w:left w:val="single" w:sz="2" w:space="0" w:color="auto"/>
              <w:bottom w:val="single" w:sz="2" w:space="0" w:color="auto"/>
              <w:right w:val="single" w:sz="2" w:space="0" w:color="auto"/>
            </w:tcBorders>
          </w:tcPr>
          <w:p w14:paraId="3884582F" w14:textId="0FB8F5D5"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Countries</w:t>
            </w:r>
          </w:p>
        </w:tc>
        <w:tc>
          <w:tcPr>
            <w:tcW w:w="4643" w:type="dxa"/>
            <w:tcBorders>
              <w:top w:val="single" w:sz="2" w:space="0" w:color="auto"/>
              <w:left w:val="single" w:sz="2" w:space="0" w:color="auto"/>
              <w:bottom w:val="single" w:sz="2" w:space="0" w:color="auto"/>
              <w:right w:val="single" w:sz="2" w:space="0" w:color="auto"/>
            </w:tcBorders>
          </w:tcPr>
          <w:p w14:paraId="4837CDB4" w14:textId="77777777" w:rsidR="00872AFE" w:rsidRPr="00711388" w:rsidRDefault="00872AFE" w:rsidP="00567869">
            <w:pPr>
              <w:pStyle w:val="NormalLeft"/>
              <w:rPr>
                <w:lang w:val="en-GB"/>
              </w:rPr>
            </w:pPr>
            <w:r w:rsidRPr="00711388">
              <w:rPr>
                <w:lang w:val="en-GB"/>
              </w:rPr>
              <w:t xml:space="preserve">For each of the countries identified the estimated risk mitigation effect of the undertaking's specific reinsurance contracts and special purpose vehicles relating to this </w:t>
            </w:r>
            <w:r w:rsidRPr="00711388">
              <w:rPr>
                <w:lang w:val="en-GB"/>
              </w:rPr>
              <w:lastRenderedPageBreak/>
              <w:t>peril, excluding the estimated reinstatement premiums.</w:t>
            </w:r>
          </w:p>
          <w:p w14:paraId="1FDB48EF" w14:textId="77777777" w:rsidR="00872AFE" w:rsidRPr="00711388" w:rsidRDefault="00872AFE" w:rsidP="00567869">
            <w:pPr>
              <w:pStyle w:val="NormalLeft"/>
              <w:rPr>
                <w:lang w:val="en-GB"/>
              </w:rPr>
            </w:pPr>
          </w:p>
        </w:tc>
      </w:tr>
      <w:tr w:rsidR="00872AFE" w:rsidRPr="00711388" w14:paraId="6D436335" w14:textId="77777777" w:rsidTr="00567869">
        <w:tc>
          <w:tcPr>
            <w:tcW w:w="2507" w:type="dxa"/>
            <w:tcBorders>
              <w:top w:val="single" w:sz="2" w:space="0" w:color="auto"/>
              <w:left w:val="single" w:sz="2" w:space="0" w:color="auto"/>
              <w:bottom w:val="single" w:sz="2" w:space="0" w:color="auto"/>
              <w:right w:val="single" w:sz="2" w:space="0" w:color="auto"/>
            </w:tcBorders>
          </w:tcPr>
          <w:p w14:paraId="5335C302" w14:textId="77777777" w:rsidR="00872AFE" w:rsidRPr="00711388" w:rsidRDefault="00872AFE" w:rsidP="00567869">
            <w:pPr>
              <w:pStyle w:val="NormalLeft"/>
              <w:rPr>
                <w:lang w:val="en-GB"/>
              </w:rPr>
            </w:pPr>
            <w:r w:rsidRPr="00711388">
              <w:rPr>
                <w:lang w:val="en-GB"/>
              </w:rPr>
              <w:lastRenderedPageBreak/>
              <w:t>C1380/R4020</w:t>
            </w:r>
          </w:p>
        </w:tc>
        <w:tc>
          <w:tcPr>
            <w:tcW w:w="2136" w:type="dxa"/>
            <w:tcBorders>
              <w:top w:val="single" w:sz="2" w:space="0" w:color="auto"/>
              <w:left w:val="single" w:sz="2" w:space="0" w:color="auto"/>
              <w:bottom w:val="single" w:sz="2" w:space="0" w:color="auto"/>
              <w:right w:val="single" w:sz="2" w:space="0" w:color="auto"/>
            </w:tcBorders>
          </w:tcPr>
          <w:p w14:paraId="508707D4" w14:textId="4C014E6F"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74443A1" w14:textId="77777777" w:rsidR="00872AFE" w:rsidRPr="00711388" w:rsidRDefault="00872AFE" w:rsidP="00567869">
            <w:pPr>
              <w:pStyle w:val="NormalLeft"/>
              <w:rPr>
                <w:lang w:val="en-GB"/>
              </w:rPr>
            </w:pPr>
            <w:r w:rsidRPr="00711388">
              <w:rPr>
                <w:lang w:val="en-GB"/>
              </w:rPr>
              <w:t>Total of estimated risk mitigation effect of the undertaking's specific reinsurance contracts and special purpose vehicles for all countries.</w:t>
            </w:r>
          </w:p>
          <w:p w14:paraId="40E35BBE" w14:textId="77777777" w:rsidR="00872AFE" w:rsidRPr="00711388" w:rsidRDefault="00872AFE" w:rsidP="00567869">
            <w:pPr>
              <w:pStyle w:val="NormalLeft"/>
              <w:rPr>
                <w:lang w:val="en-GB"/>
              </w:rPr>
            </w:pPr>
          </w:p>
        </w:tc>
      </w:tr>
      <w:tr w:rsidR="00872AFE" w:rsidRPr="00711388" w14:paraId="39084EA9" w14:textId="77777777" w:rsidTr="00567869">
        <w:tc>
          <w:tcPr>
            <w:tcW w:w="2507" w:type="dxa"/>
            <w:tcBorders>
              <w:top w:val="single" w:sz="2" w:space="0" w:color="auto"/>
              <w:left w:val="single" w:sz="2" w:space="0" w:color="auto"/>
              <w:bottom w:val="single" w:sz="2" w:space="0" w:color="auto"/>
              <w:right w:val="single" w:sz="2" w:space="0" w:color="auto"/>
            </w:tcBorders>
          </w:tcPr>
          <w:p w14:paraId="4D41EAA1" w14:textId="1CE968C9" w:rsidR="00872AFE" w:rsidRPr="00711388" w:rsidRDefault="00872AFE" w:rsidP="00567869">
            <w:pPr>
              <w:pStyle w:val="NormalLeft"/>
              <w:rPr>
                <w:lang w:val="en-GB"/>
              </w:rPr>
            </w:pPr>
            <w:r w:rsidRPr="00711388">
              <w:rPr>
                <w:lang w:val="en-GB"/>
              </w:rPr>
              <w:t>C1390/R3700</w:t>
            </w:r>
            <w:r w:rsidR="00711388" w:rsidRPr="00711388">
              <w:rPr>
                <w:lang w:val="en-GB"/>
              </w:rPr>
              <w:t>-</w:t>
            </w:r>
            <w:r w:rsidRPr="00711388">
              <w:rPr>
                <w:lang w:val="en-GB"/>
              </w:rPr>
              <w:t>R4010</w:t>
            </w:r>
          </w:p>
        </w:tc>
        <w:tc>
          <w:tcPr>
            <w:tcW w:w="2136" w:type="dxa"/>
            <w:tcBorders>
              <w:top w:val="single" w:sz="2" w:space="0" w:color="auto"/>
              <w:left w:val="single" w:sz="2" w:space="0" w:color="auto"/>
              <w:bottom w:val="single" w:sz="2" w:space="0" w:color="auto"/>
              <w:right w:val="single" w:sz="2" w:space="0" w:color="auto"/>
            </w:tcBorders>
          </w:tcPr>
          <w:p w14:paraId="74D2FE6C" w14:textId="2C151830"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Countries</w:t>
            </w:r>
          </w:p>
        </w:tc>
        <w:tc>
          <w:tcPr>
            <w:tcW w:w="4643" w:type="dxa"/>
            <w:tcBorders>
              <w:top w:val="single" w:sz="2" w:space="0" w:color="auto"/>
              <w:left w:val="single" w:sz="2" w:space="0" w:color="auto"/>
              <w:bottom w:val="single" w:sz="2" w:space="0" w:color="auto"/>
              <w:right w:val="single" w:sz="2" w:space="0" w:color="auto"/>
            </w:tcBorders>
          </w:tcPr>
          <w:p w14:paraId="5D777091" w14:textId="77777777" w:rsidR="00872AFE" w:rsidRPr="00711388" w:rsidRDefault="00872AFE" w:rsidP="00567869">
            <w:pPr>
              <w:pStyle w:val="NormalLeft"/>
              <w:rPr>
                <w:lang w:val="en-GB"/>
              </w:rPr>
            </w:pPr>
            <w:r w:rsidRPr="00711388">
              <w:rPr>
                <w:lang w:val="en-GB"/>
              </w:rPr>
              <w:t>For each of the countries identified the estimated reinstatement premiums as a result of the undertaking's specific reinsurance contracts and special purpose vehicles relating to this peril.</w:t>
            </w:r>
          </w:p>
          <w:p w14:paraId="4A2643EA" w14:textId="77777777" w:rsidR="00872AFE" w:rsidRPr="00711388" w:rsidRDefault="00872AFE" w:rsidP="00567869">
            <w:pPr>
              <w:pStyle w:val="NormalLeft"/>
              <w:rPr>
                <w:lang w:val="en-GB"/>
              </w:rPr>
            </w:pPr>
          </w:p>
        </w:tc>
      </w:tr>
      <w:tr w:rsidR="00872AFE" w:rsidRPr="00711388" w14:paraId="7128F7E6" w14:textId="77777777" w:rsidTr="00567869">
        <w:tc>
          <w:tcPr>
            <w:tcW w:w="2507" w:type="dxa"/>
            <w:tcBorders>
              <w:top w:val="single" w:sz="2" w:space="0" w:color="auto"/>
              <w:left w:val="single" w:sz="2" w:space="0" w:color="auto"/>
              <w:bottom w:val="single" w:sz="2" w:space="0" w:color="auto"/>
              <w:right w:val="single" w:sz="2" w:space="0" w:color="auto"/>
            </w:tcBorders>
          </w:tcPr>
          <w:p w14:paraId="0EBE7D64" w14:textId="77777777" w:rsidR="00872AFE" w:rsidRPr="00711388" w:rsidRDefault="00872AFE" w:rsidP="00567869">
            <w:pPr>
              <w:pStyle w:val="NormalLeft"/>
              <w:rPr>
                <w:lang w:val="en-GB"/>
              </w:rPr>
            </w:pPr>
            <w:r w:rsidRPr="00711388">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3CDD308F" w14:textId="00CDDD8A"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0C9C9F84" w14:textId="77777777" w:rsidR="00872AFE" w:rsidRPr="00711388" w:rsidRDefault="00872AFE" w:rsidP="00567869">
            <w:pPr>
              <w:pStyle w:val="NormalLeft"/>
              <w:rPr>
                <w:lang w:val="en-GB"/>
              </w:rPr>
            </w:pPr>
            <w:r w:rsidRPr="00711388">
              <w:rPr>
                <w:lang w:val="en-GB"/>
              </w:rPr>
              <w:t>Total of the estimated reinstatement premiums as a result of the undertaking's specific reinsurance contracts and special purpose vehicles for all countries.</w:t>
            </w:r>
          </w:p>
          <w:p w14:paraId="6FA03BF4" w14:textId="77777777" w:rsidR="00872AFE" w:rsidRPr="00711388" w:rsidRDefault="00872AFE" w:rsidP="00567869">
            <w:pPr>
              <w:pStyle w:val="NormalLeft"/>
              <w:rPr>
                <w:lang w:val="en-GB"/>
              </w:rPr>
            </w:pPr>
          </w:p>
        </w:tc>
      </w:tr>
      <w:tr w:rsidR="00872AFE" w:rsidRPr="00711388" w14:paraId="0898E377" w14:textId="77777777" w:rsidTr="00567869">
        <w:tc>
          <w:tcPr>
            <w:tcW w:w="2507" w:type="dxa"/>
            <w:tcBorders>
              <w:top w:val="single" w:sz="2" w:space="0" w:color="auto"/>
              <w:left w:val="single" w:sz="2" w:space="0" w:color="auto"/>
              <w:bottom w:val="single" w:sz="2" w:space="0" w:color="auto"/>
              <w:right w:val="single" w:sz="2" w:space="0" w:color="auto"/>
            </w:tcBorders>
          </w:tcPr>
          <w:p w14:paraId="4BBB20EC" w14:textId="75152714" w:rsidR="00872AFE" w:rsidRPr="00711388" w:rsidRDefault="00872AFE" w:rsidP="00567869">
            <w:pPr>
              <w:pStyle w:val="NormalLeft"/>
              <w:rPr>
                <w:lang w:val="en-GB"/>
              </w:rPr>
            </w:pPr>
            <w:r w:rsidRPr="00711388">
              <w:rPr>
                <w:lang w:val="en-GB"/>
              </w:rPr>
              <w:t>C1400/R3700</w:t>
            </w:r>
            <w:r w:rsidR="00711388" w:rsidRPr="00711388">
              <w:rPr>
                <w:lang w:val="en-GB"/>
              </w:rPr>
              <w:t>-</w:t>
            </w:r>
            <w:r w:rsidRPr="00711388">
              <w:rPr>
                <w:lang w:val="en-GB"/>
              </w:rPr>
              <w:t>R4010</w:t>
            </w:r>
          </w:p>
        </w:tc>
        <w:tc>
          <w:tcPr>
            <w:tcW w:w="2136" w:type="dxa"/>
            <w:tcBorders>
              <w:top w:val="single" w:sz="2" w:space="0" w:color="auto"/>
              <w:left w:val="single" w:sz="2" w:space="0" w:color="auto"/>
              <w:bottom w:val="single" w:sz="2" w:space="0" w:color="auto"/>
              <w:right w:val="single" w:sz="2" w:space="0" w:color="auto"/>
            </w:tcBorders>
          </w:tcPr>
          <w:p w14:paraId="64EAED00" w14:textId="6C6D2938"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Countries</w:t>
            </w:r>
          </w:p>
        </w:tc>
        <w:tc>
          <w:tcPr>
            <w:tcW w:w="4643" w:type="dxa"/>
            <w:tcBorders>
              <w:top w:val="single" w:sz="2" w:space="0" w:color="auto"/>
              <w:left w:val="single" w:sz="2" w:space="0" w:color="auto"/>
              <w:bottom w:val="single" w:sz="2" w:space="0" w:color="auto"/>
              <w:right w:val="single" w:sz="2" w:space="0" w:color="auto"/>
            </w:tcBorders>
          </w:tcPr>
          <w:p w14:paraId="23930F17" w14:textId="713271BD" w:rsidR="00872AFE" w:rsidRPr="00711388" w:rsidRDefault="00872AFE" w:rsidP="00567869">
            <w:pPr>
              <w:pStyle w:val="NormalLeft"/>
              <w:rPr>
                <w:lang w:val="en-GB"/>
              </w:rPr>
            </w:pPr>
            <w:r w:rsidRPr="00711388">
              <w:rPr>
                <w:lang w:val="en-GB"/>
              </w:rPr>
              <w:t>Capital requirement, after the deduction of the risk mitigating effect of the undertaking's specific reinsurance contracts and special purpose vehicles relating to this peril, arising from the health sub</w:t>
            </w:r>
            <w:r w:rsidR="00711388" w:rsidRPr="00711388">
              <w:rPr>
                <w:lang w:val="en-GB"/>
              </w:rPr>
              <w:t>-</w:t>
            </w:r>
            <w:r w:rsidRPr="00711388">
              <w:rPr>
                <w:lang w:val="en-GB"/>
              </w:rPr>
              <w:t>module concentration accident for each of the countries identified.</w:t>
            </w:r>
          </w:p>
          <w:p w14:paraId="5BB6A305" w14:textId="77777777" w:rsidR="00872AFE" w:rsidRPr="00711388" w:rsidRDefault="00872AFE" w:rsidP="00567869">
            <w:pPr>
              <w:pStyle w:val="NormalLeft"/>
              <w:rPr>
                <w:lang w:val="en-GB"/>
              </w:rPr>
            </w:pPr>
          </w:p>
        </w:tc>
      </w:tr>
      <w:tr w:rsidR="00872AFE" w:rsidRPr="00711388" w14:paraId="0286FA01" w14:textId="77777777" w:rsidTr="00567869">
        <w:tc>
          <w:tcPr>
            <w:tcW w:w="2507" w:type="dxa"/>
            <w:tcBorders>
              <w:top w:val="single" w:sz="2" w:space="0" w:color="auto"/>
              <w:left w:val="single" w:sz="2" w:space="0" w:color="auto"/>
              <w:bottom w:val="single" w:sz="2" w:space="0" w:color="auto"/>
              <w:right w:val="single" w:sz="2" w:space="0" w:color="auto"/>
            </w:tcBorders>
          </w:tcPr>
          <w:p w14:paraId="6C5B0E3D" w14:textId="77777777" w:rsidR="00872AFE" w:rsidRPr="00711388" w:rsidRDefault="00872AFE" w:rsidP="00567869">
            <w:pPr>
              <w:pStyle w:val="NormalLeft"/>
              <w:rPr>
                <w:lang w:val="en-GB"/>
              </w:rPr>
            </w:pPr>
            <w:r w:rsidRPr="00711388">
              <w:rPr>
                <w:lang w:val="en-GB"/>
              </w:rPr>
              <w:t>C1400/R4020</w:t>
            </w:r>
          </w:p>
        </w:tc>
        <w:tc>
          <w:tcPr>
            <w:tcW w:w="2136" w:type="dxa"/>
            <w:tcBorders>
              <w:top w:val="single" w:sz="2" w:space="0" w:color="auto"/>
              <w:left w:val="single" w:sz="2" w:space="0" w:color="auto"/>
              <w:bottom w:val="single" w:sz="2" w:space="0" w:color="auto"/>
              <w:right w:val="single" w:sz="2" w:space="0" w:color="auto"/>
            </w:tcBorders>
          </w:tcPr>
          <w:p w14:paraId="7C3E3B55" w14:textId="6F040E3E"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A7731C6" w14:textId="06EBE3E7" w:rsidR="00872AFE" w:rsidRPr="00711388" w:rsidRDefault="00872AFE" w:rsidP="00567869">
            <w:pPr>
              <w:pStyle w:val="NormalLeft"/>
              <w:rPr>
                <w:lang w:val="en-GB"/>
              </w:rPr>
            </w:pPr>
            <w:r w:rsidRPr="00711388">
              <w:rPr>
                <w:lang w:val="en-GB"/>
              </w:rPr>
              <w:t>The total capital requirement after risk mitigation, before diversification effect between countries, for the health sub</w:t>
            </w:r>
            <w:r w:rsidR="00711388" w:rsidRPr="00711388">
              <w:rPr>
                <w:lang w:val="en-GB"/>
              </w:rPr>
              <w:t>-</w:t>
            </w:r>
            <w:r w:rsidRPr="00711388">
              <w:rPr>
                <w:lang w:val="en-GB"/>
              </w:rPr>
              <w:t>module concentration accident.</w:t>
            </w:r>
          </w:p>
          <w:p w14:paraId="49BD698C" w14:textId="77777777" w:rsidR="00872AFE" w:rsidRPr="00711388" w:rsidRDefault="00872AFE" w:rsidP="00567869">
            <w:pPr>
              <w:pStyle w:val="NormalLeft"/>
              <w:rPr>
                <w:lang w:val="en-GB"/>
              </w:rPr>
            </w:pPr>
          </w:p>
        </w:tc>
      </w:tr>
      <w:tr w:rsidR="00872AFE" w:rsidRPr="00711388" w14:paraId="5E677BA6" w14:textId="77777777" w:rsidTr="00567869">
        <w:tc>
          <w:tcPr>
            <w:tcW w:w="2507" w:type="dxa"/>
            <w:tcBorders>
              <w:top w:val="single" w:sz="2" w:space="0" w:color="auto"/>
              <w:left w:val="single" w:sz="2" w:space="0" w:color="auto"/>
              <w:bottom w:val="single" w:sz="2" w:space="0" w:color="auto"/>
              <w:right w:val="single" w:sz="2" w:space="0" w:color="auto"/>
            </w:tcBorders>
          </w:tcPr>
          <w:p w14:paraId="0F31992F" w14:textId="77777777" w:rsidR="00872AFE" w:rsidRPr="00711388" w:rsidRDefault="00872AFE" w:rsidP="00567869">
            <w:pPr>
              <w:pStyle w:val="NormalLeft"/>
              <w:rPr>
                <w:lang w:val="en-GB"/>
              </w:rPr>
            </w:pPr>
            <w:r w:rsidRPr="00711388">
              <w:rPr>
                <w:lang w:val="en-GB"/>
              </w:rPr>
              <w:t>C1400/R4030</w:t>
            </w:r>
          </w:p>
        </w:tc>
        <w:tc>
          <w:tcPr>
            <w:tcW w:w="2136" w:type="dxa"/>
            <w:tcBorders>
              <w:top w:val="single" w:sz="2" w:space="0" w:color="auto"/>
              <w:left w:val="single" w:sz="2" w:space="0" w:color="auto"/>
              <w:bottom w:val="single" w:sz="2" w:space="0" w:color="auto"/>
              <w:right w:val="single" w:sz="2" w:space="0" w:color="auto"/>
            </w:tcBorders>
          </w:tcPr>
          <w:p w14:paraId="7CCE68FA" w14:textId="582D9A7F"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Diversification </w:t>
            </w:r>
            <w:r w:rsidRPr="00711388">
              <w:rPr>
                <w:lang w:val="en-GB"/>
              </w:rPr>
              <w:lastRenderedPageBreak/>
              <w:t>effect between countries</w:t>
            </w:r>
          </w:p>
        </w:tc>
        <w:tc>
          <w:tcPr>
            <w:tcW w:w="4643" w:type="dxa"/>
            <w:tcBorders>
              <w:top w:val="single" w:sz="2" w:space="0" w:color="auto"/>
              <w:left w:val="single" w:sz="2" w:space="0" w:color="auto"/>
              <w:bottom w:val="single" w:sz="2" w:space="0" w:color="auto"/>
              <w:right w:val="single" w:sz="2" w:space="0" w:color="auto"/>
            </w:tcBorders>
          </w:tcPr>
          <w:p w14:paraId="159E4BEA" w14:textId="7477B85A" w:rsidR="00872AFE" w:rsidRPr="00711388" w:rsidRDefault="00872AFE" w:rsidP="00567869">
            <w:pPr>
              <w:pStyle w:val="NormalLeft"/>
              <w:rPr>
                <w:lang w:val="en-GB"/>
              </w:rPr>
            </w:pPr>
            <w:r w:rsidRPr="00711388">
              <w:rPr>
                <w:lang w:val="en-GB"/>
              </w:rPr>
              <w:lastRenderedPageBreak/>
              <w:t>Diversification effect arising from the aggregation of the capital requirement after risk mitigations for the health sub</w:t>
            </w:r>
            <w:r w:rsidR="00711388" w:rsidRPr="00711388">
              <w:rPr>
                <w:lang w:val="en-GB"/>
              </w:rPr>
              <w:t>-</w:t>
            </w:r>
            <w:r w:rsidRPr="00711388">
              <w:rPr>
                <w:lang w:val="en-GB"/>
              </w:rPr>
              <w:t>module concentration accident risks relating to the different countries.</w:t>
            </w:r>
          </w:p>
          <w:p w14:paraId="74D304AE" w14:textId="77777777" w:rsidR="00872AFE" w:rsidRPr="00711388" w:rsidRDefault="00872AFE" w:rsidP="00567869">
            <w:pPr>
              <w:pStyle w:val="NormalLeft"/>
              <w:rPr>
                <w:lang w:val="en-GB"/>
              </w:rPr>
            </w:pPr>
          </w:p>
        </w:tc>
      </w:tr>
      <w:tr w:rsidR="00872AFE" w:rsidRPr="00711388" w14:paraId="653CD090" w14:textId="77777777" w:rsidTr="00567869">
        <w:tc>
          <w:tcPr>
            <w:tcW w:w="2507" w:type="dxa"/>
            <w:tcBorders>
              <w:top w:val="single" w:sz="2" w:space="0" w:color="auto"/>
              <w:left w:val="single" w:sz="2" w:space="0" w:color="auto"/>
              <w:bottom w:val="single" w:sz="2" w:space="0" w:color="auto"/>
              <w:right w:val="single" w:sz="2" w:space="0" w:color="auto"/>
            </w:tcBorders>
          </w:tcPr>
          <w:p w14:paraId="42FF73A2" w14:textId="77777777" w:rsidR="00872AFE" w:rsidRPr="00711388" w:rsidRDefault="00872AFE" w:rsidP="00567869">
            <w:pPr>
              <w:pStyle w:val="NormalLeft"/>
              <w:rPr>
                <w:lang w:val="en-GB"/>
              </w:rPr>
            </w:pPr>
            <w:r w:rsidRPr="00711388">
              <w:rPr>
                <w:lang w:val="en-GB"/>
              </w:rPr>
              <w:lastRenderedPageBreak/>
              <w:t>C1400/R4040</w:t>
            </w:r>
          </w:p>
        </w:tc>
        <w:tc>
          <w:tcPr>
            <w:tcW w:w="2136" w:type="dxa"/>
            <w:tcBorders>
              <w:top w:val="single" w:sz="2" w:space="0" w:color="auto"/>
              <w:left w:val="single" w:sz="2" w:space="0" w:color="auto"/>
              <w:bottom w:val="single" w:sz="2" w:space="0" w:color="auto"/>
              <w:right w:val="single" w:sz="2" w:space="0" w:color="auto"/>
            </w:tcBorders>
          </w:tcPr>
          <w:p w14:paraId="5D03F002" w14:textId="7F257E8C"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B1B549D" w14:textId="7D16C3DB" w:rsidR="00872AFE" w:rsidRPr="00711388" w:rsidRDefault="00872AFE" w:rsidP="00567869">
            <w:pPr>
              <w:pStyle w:val="NormalLeft"/>
              <w:rPr>
                <w:lang w:val="en-GB"/>
              </w:rPr>
            </w:pPr>
            <w:r w:rsidRPr="00711388">
              <w:rPr>
                <w:lang w:val="en-GB"/>
              </w:rPr>
              <w:t>This is the total capital requirement after risk mitigation for the health sub</w:t>
            </w:r>
            <w:r w:rsidR="00711388" w:rsidRPr="00711388">
              <w:rPr>
                <w:lang w:val="en-GB"/>
              </w:rPr>
              <w:t>-</w:t>
            </w:r>
            <w:r w:rsidRPr="00711388">
              <w:rPr>
                <w:lang w:val="en-GB"/>
              </w:rPr>
              <w:t>module concentration accident risk, taking into consideration the diversification effect given in C1400/R4020.</w:t>
            </w:r>
          </w:p>
          <w:p w14:paraId="628A0DB5" w14:textId="77777777" w:rsidR="00872AFE" w:rsidRPr="00711388" w:rsidRDefault="00872AFE" w:rsidP="00567869">
            <w:pPr>
              <w:pStyle w:val="NormalLeft"/>
              <w:rPr>
                <w:lang w:val="en-GB"/>
              </w:rPr>
            </w:pPr>
          </w:p>
        </w:tc>
      </w:tr>
      <w:tr w:rsidR="00E93FC9" w:rsidRPr="00711388" w14:paraId="6D0DC863" w14:textId="77777777" w:rsidTr="00466604">
        <w:tc>
          <w:tcPr>
            <w:tcW w:w="9286" w:type="dxa"/>
            <w:gridSpan w:val="3"/>
            <w:tcBorders>
              <w:top w:val="single" w:sz="2" w:space="0" w:color="auto"/>
              <w:left w:val="single" w:sz="2" w:space="0" w:color="auto"/>
              <w:bottom w:val="single" w:sz="2" w:space="0" w:color="auto"/>
              <w:right w:val="single" w:sz="2" w:space="0" w:color="auto"/>
            </w:tcBorders>
          </w:tcPr>
          <w:p w14:paraId="3668C9AD" w14:textId="4697C551" w:rsidR="00E93FC9" w:rsidRPr="00711388" w:rsidRDefault="00E93FC9">
            <w:pPr>
              <w:pStyle w:val="NormalCentered"/>
              <w:jc w:val="left"/>
              <w:rPr>
                <w:lang w:val="en-GB"/>
              </w:rPr>
              <w:pPrChange w:id="7289" w:author="Author">
                <w:pPr>
                  <w:pStyle w:val="NormalCentered"/>
                </w:pPr>
              </w:pPrChange>
            </w:pPr>
            <w:r w:rsidRPr="00711388">
              <w:rPr>
                <w:i/>
                <w:iCs/>
                <w:lang w:val="en-GB"/>
              </w:rPr>
              <w:t>Health catastrophe risk - Pandemic</w:t>
            </w:r>
          </w:p>
        </w:tc>
      </w:tr>
      <w:tr w:rsidR="00872AFE" w:rsidRPr="00711388" w14:paraId="04779330" w14:textId="77777777" w:rsidTr="00567869">
        <w:tc>
          <w:tcPr>
            <w:tcW w:w="2507" w:type="dxa"/>
            <w:tcBorders>
              <w:top w:val="single" w:sz="2" w:space="0" w:color="auto"/>
              <w:left w:val="single" w:sz="2" w:space="0" w:color="auto"/>
              <w:bottom w:val="single" w:sz="2" w:space="0" w:color="auto"/>
              <w:right w:val="single" w:sz="2" w:space="0" w:color="auto"/>
            </w:tcBorders>
          </w:tcPr>
          <w:p w14:paraId="44CD764D" w14:textId="4871C0C2" w:rsidR="00872AFE" w:rsidRPr="00711388" w:rsidRDefault="00872AFE" w:rsidP="00567869">
            <w:pPr>
              <w:pStyle w:val="NormalLeft"/>
              <w:rPr>
                <w:lang w:val="en-GB"/>
              </w:rPr>
            </w:pPr>
            <w:r w:rsidRPr="00711388">
              <w:rPr>
                <w:lang w:val="en-GB"/>
              </w:rPr>
              <w:t>C1440/R4100</w:t>
            </w:r>
            <w:r w:rsidR="00711388" w:rsidRPr="00711388">
              <w:rPr>
                <w:lang w:val="en-GB"/>
              </w:rPr>
              <w:t>-</w:t>
            </w:r>
            <w:r w:rsidRPr="00711388">
              <w:rPr>
                <w:lang w:val="en-GB"/>
              </w:rPr>
              <w:t>R4410</w:t>
            </w:r>
          </w:p>
        </w:tc>
        <w:tc>
          <w:tcPr>
            <w:tcW w:w="2136" w:type="dxa"/>
            <w:tcBorders>
              <w:top w:val="single" w:sz="2" w:space="0" w:color="auto"/>
              <w:left w:val="single" w:sz="2" w:space="0" w:color="auto"/>
              <w:bottom w:val="single" w:sz="2" w:space="0" w:color="auto"/>
              <w:right w:val="single" w:sz="2" w:space="0" w:color="auto"/>
            </w:tcBorders>
          </w:tcPr>
          <w:p w14:paraId="19403706" w14:textId="52F013B6" w:rsidR="00872AFE" w:rsidRPr="00711388" w:rsidRDefault="00872AFE" w:rsidP="00567869">
            <w:pPr>
              <w:pStyle w:val="NormalLeft"/>
              <w:rPr>
                <w:lang w:val="en-GB"/>
              </w:rPr>
            </w:pPr>
            <w:r w:rsidRPr="00711388">
              <w:rPr>
                <w:lang w:val="en-GB"/>
              </w:rPr>
              <w:t xml:space="preserve">Medical expense </w:t>
            </w:r>
            <w:r w:rsidR="00845F43" w:rsidRPr="00711388">
              <w:rPr>
                <w:lang w:val="en-GB"/>
              </w:rPr>
              <w:t>-</w:t>
            </w:r>
            <w:r w:rsidRPr="00711388">
              <w:rPr>
                <w:lang w:val="en-GB"/>
              </w:rPr>
              <w:t xml:space="preserve"> Number of insured persons </w:t>
            </w:r>
            <w:r w:rsidR="00845F43" w:rsidRPr="00711388">
              <w:rPr>
                <w:lang w:val="en-GB"/>
              </w:rPr>
              <w:t>-</w:t>
            </w:r>
            <w:r w:rsidRPr="00711388">
              <w:rPr>
                <w:lang w:val="en-GB"/>
              </w:rPr>
              <w:t xml:space="preserve"> Countries</w:t>
            </w:r>
          </w:p>
        </w:tc>
        <w:tc>
          <w:tcPr>
            <w:tcW w:w="4643" w:type="dxa"/>
            <w:tcBorders>
              <w:top w:val="single" w:sz="2" w:space="0" w:color="auto"/>
              <w:left w:val="single" w:sz="2" w:space="0" w:color="auto"/>
              <w:bottom w:val="single" w:sz="2" w:space="0" w:color="auto"/>
              <w:right w:val="single" w:sz="2" w:space="0" w:color="auto"/>
            </w:tcBorders>
          </w:tcPr>
          <w:p w14:paraId="4F8BACDB" w14:textId="77777777" w:rsidR="00872AFE" w:rsidRPr="00711388" w:rsidRDefault="00872AFE" w:rsidP="00567869">
            <w:pPr>
              <w:pStyle w:val="NormalLeft"/>
              <w:rPr>
                <w:lang w:val="en-GB"/>
              </w:rPr>
            </w:pPr>
            <w:r w:rsidRPr="00711388">
              <w:rPr>
                <w:lang w:val="en-GB"/>
              </w:rPr>
              <w:t>The number of insured persons of insurance and reinsurance undertakings, for each of the countries identified, which meet the following conditions:</w:t>
            </w:r>
          </w:p>
          <w:p w14:paraId="3C7338EE" w14:textId="77777777" w:rsidR="00872AFE" w:rsidRPr="00711388" w:rsidRDefault="00872AFE" w:rsidP="0083381F">
            <w:pPr>
              <w:pStyle w:val="Tiret0"/>
              <w:numPr>
                <w:ilvl w:val="0"/>
                <w:numId w:val="3"/>
              </w:numPr>
              <w:ind w:left="851" w:hanging="851"/>
              <w:rPr>
                <w:lang w:val="en-GB"/>
              </w:rPr>
            </w:pPr>
            <w:r w:rsidRPr="00711388">
              <w:rPr>
                <w:lang w:val="en-GB"/>
              </w:rPr>
              <w:t>The insured persons are inhabitants of this particular country;</w:t>
            </w:r>
          </w:p>
          <w:p w14:paraId="2B5BE777" w14:textId="77777777" w:rsidR="00872AFE" w:rsidRPr="00711388" w:rsidRDefault="00872AFE" w:rsidP="0083381F">
            <w:pPr>
              <w:pStyle w:val="Tiret0"/>
              <w:numPr>
                <w:ilvl w:val="0"/>
                <w:numId w:val="3"/>
              </w:numPr>
              <w:ind w:left="851" w:hanging="851"/>
              <w:rPr>
                <w:lang w:val="en-GB"/>
              </w:rPr>
            </w:pPr>
            <w:r w:rsidRPr="00711388">
              <w:rPr>
                <w:lang w:val="en-GB"/>
              </w:rPr>
              <w:t>The insured persons are covered by medical expense insurance or reinsurance obligations, other than workers' compensation insurance or reinsurance obligations that cover medical expense resulting from an infectious disease.</w:t>
            </w:r>
          </w:p>
          <w:p w14:paraId="7FCB945F" w14:textId="77777777" w:rsidR="00872AFE" w:rsidRPr="00711388" w:rsidRDefault="00872AFE" w:rsidP="00567869">
            <w:pPr>
              <w:pStyle w:val="NormalLeft"/>
              <w:rPr>
                <w:lang w:val="en-GB"/>
              </w:rPr>
            </w:pPr>
            <w:r w:rsidRPr="00711388">
              <w:rPr>
                <w:lang w:val="en-GB"/>
              </w:rPr>
              <w:t>These insured persons may claim benefits for the following healthcare utilisation:</w:t>
            </w:r>
          </w:p>
          <w:p w14:paraId="4008000A" w14:textId="77777777" w:rsidR="00872AFE" w:rsidRPr="00711388" w:rsidRDefault="00872AFE" w:rsidP="0083381F">
            <w:pPr>
              <w:pStyle w:val="Tiret0"/>
              <w:numPr>
                <w:ilvl w:val="0"/>
                <w:numId w:val="3"/>
              </w:numPr>
              <w:ind w:left="851" w:hanging="851"/>
              <w:rPr>
                <w:lang w:val="en-GB"/>
              </w:rPr>
            </w:pPr>
            <w:r w:rsidRPr="00711388">
              <w:rPr>
                <w:lang w:val="en-GB"/>
              </w:rPr>
              <w:t>Hospitalisation;</w:t>
            </w:r>
          </w:p>
          <w:p w14:paraId="0DF65F78" w14:textId="77777777" w:rsidR="00872AFE" w:rsidRPr="00711388" w:rsidRDefault="00872AFE" w:rsidP="0083381F">
            <w:pPr>
              <w:pStyle w:val="Tiret0"/>
              <w:numPr>
                <w:ilvl w:val="0"/>
                <w:numId w:val="3"/>
              </w:numPr>
              <w:ind w:left="851" w:hanging="851"/>
              <w:rPr>
                <w:lang w:val="en-GB"/>
              </w:rPr>
            </w:pPr>
            <w:r w:rsidRPr="00711388">
              <w:rPr>
                <w:lang w:val="en-GB"/>
              </w:rPr>
              <w:t>Consultation with a medical practitioner;</w:t>
            </w:r>
          </w:p>
          <w:p w14:paraId="3FB93E48" w14:textId="77777777" w:rsidR="00872AFE" w:rsidRPr="00711388" w:rsidRDefault="00872AFE" w:rsidP="0083381F">
            <w:pPr>
              <w:pStyle w:val="Tiret0"/>
              <w:numPr>
                <w:ilvl w:val="0"/>
                <w:numId w:val="3"/>
              </w:numPr>
              <w:ind w:left="851" w:hanging="851"/>
              <w:rPr>
                <w:lang w:val="en-GB"/>
              </w:rPr>
            </w:pPr>
            <w:r w:rsidRPr="00711388">
              <w:rPr>
                <w:lang w:val="en-GB"/>
              </w:rPr>
              <w:t>No formal medical care sought.</w:t>
            </w:r>
          </w:p>
          <w:p w14:paraId="40973922" w14:textId="77777777" w:rsidR="00872AFE" w:rsidRPr="00711388" w:rsidRDefault="00872AFE" w:rsidP="00567869">
            <w:pPr>
              <w:pStyle w:val="Tiret0"/>
              <w:ind w:left="0" w:firstLine="0"/>
              <w:rPr>
                <w:lang w:val="en-GB"/>
              </w:rPr>
            </w:pPr>
          </w:p>
        </w:tc>
      </w:tr>
      <w:tr w:rsidR="00872AFE" w:rsidRPr="00711388" w14:paraId="59C157B2" w14:textId="77777777" w:rsidTr="00567869">
        <w:tc>
          <w:tcPr>
            <w:tcW w:w="2507" w:type="dxa"/>
            <w:tcBorders>
              <w:top w:val="single" w:sz="2" w:space="0" w:color="auto"/>
              <w:left w:val="single" w:sz="2" w:space="0" w:color="auto"/>
              <w:bottom w:val="single" w:sz="2" w:space="0" w:color="auto"/>
              <w:right w:val="single" w:sz="2" w:space="0" w:color="auto"/>
            </w:tcBorders>
          </w:tcPr>
          <w:p w14:paraId="7A565700" w14:textId="4EC76CF5" w:rsidR="00872AFE" w:rsidRPr="00711388" w:rsidRDefault="00872AFE" w:rsidP="00567869">
            <w:pPr>
              <w:pStyle w:val="NormalLeft"/>
              <w:rPr>
                <w:lang w:val="en-GB"/>
              </w:rPr>
            </w:pPr>
            <w:r w:rsidRPr="00711388">
              <w:rPr>
                <w:lang w:val="en-GB"/>
              </w:rPr>
              <w:t>C1450/R4100</w:t>
            </w:r>
            <w:r w:rsidR="00711388" w:rsidRPr="00711388">
              <w:rPr>
                <w:lang w:val="en-GB"/>
              </w:rPr>
              <w:t>-</w:t>
            </w:r>
            <w:r w:rsidRPr="00711388">
              <w:rPr>
                <w:lang w:val="en-GB"/>
              </w:rPr>
              <w:t>R4410,</w:t>
            </w:r>
          </w:p>
          <w:p w14:paraId="5D548E8A" w14:textId="0408E7AD" w:rsidR="00872AFE" w:rsidRPr="00711388" w:rsidRDefault="00872AFE" w:rsidP="00567869">
            <w:pPr>
              <w:pStyle w:val="NormalLeft"/>
              <w:rPr>
                <w:lang w:val="en-GB"/>
              </w:rPr>
            </w:pPr>
            <w:r w:rsidRPr="00711388">
              <w:rPr>
                <w:lang w:val="en-GB"/>
              </w:rPr>
              <w:t>C1470/R4100</w:t>
            </w:r>
            <w:r w:rsidR="00711388" w:rsidRPr="00711388">
              <w:rPr>
                <w:lang w:val="en-GB"/>
              </w:rPr>
              <w:t>-</w:t>
            </w:r>
            <w:r w:rsidRPr="00711388">
              <w:rPr>
                <w:lang w:val="en-GB"/>
              </w:rPr>
              <w:t>R4410,</w:t>
            </w:r>
          </w:p>
          <w:p w14:paraId="0FED2192" w14:textId="48A95500" w:rsidR="00872AFE" w:rsidRPr="00711388" w:rsidRDefault="00872AFE" w:rsidP="00567869">
            <w:pPr>
              <w:pStyle w:val="NormalLeft"/>
              <w:rPr>
                <w:lang w:val="en-GB"/>
              </w:rPr>
            </w:pPr>
            <w:r w:rsidRPr="00711388">
              <w:rPr>
                <w:lang w:val="en-GB"/>
              </w:rPr>
              <w:t>C1490/R4100</w:t>
            </w:r>
            <w:r w:rsidR="00711388" w:rsidRPr="00711388">
              <w:rPr>
                <w:lang w:val="en-GB"/>
              </w:rPr>
              <w:t>-</w:t>
            </w:r>
            <w:r w:rsidRPr="00711388">
              <w:rPr>
                <w:lang w:val="en-GB"/>
              </w:rPr>
              <w:t>R4410</w:t>
            </w:r>
          </w:p>
        </w:tc>
        <w:tc>
          <w:tcPr>
            <w:tcW w:w="2136" w:type="dxa"/>
            <w:tcBorders>
              <w:top w:val="single" w:sz="2" w:space="0" w:color="auto"/>
              <w:left w:val="single" w:sz="2" w:space="0" w:color="auto"/>
              <w:bottom w:val="single" w:sz="2" w:space="0" w:color="auto"/>
              <w:right w:val="single" w:sz="2" w:space="0" w:color="auto"/>
            </w:tcBorders>
          </w:tcPr>
          <w:p w14:paraId="172DA4ED" w14:textId="0FED0408" w:rsidR="00872AFE" w:rsidRPr="00711388" w:rsidRDefault="00872AFE" w:rsidP="00567869">
            <w:pPr>
              <w:pStyle w:val="NormalLeft"/>
              <w:rPr>
                <w:lang w:val="en-GB"/>
              </w:rPr>
            </w:pPr>
            <w:r w:rsidRPr="00711388">
              <w:rPr>
                <w:lang w:val="en-GB"/>
              </w:rPr>
              <w:t xml:space="preserve">Medical expense </w:t>
            </w:r>
            <w:r w:rsidR="00845F43" w:rsidRPr="00711388">
              <w:rPr>
                <w:lang w:val="en-GB"/>
              </w:rPr>
              <w:t>-</w:t>
            </w:r>
            <w:r w:rsidRPr="00711388">
              <w:rPr>
                <w:lang w:val="en-GB"/>
              </w:rPr>
              <w:t xml:space="preserve"> Unit claim cost per type of healthcare </w:t>
            </w:r>
            <w:r w:rsidR="00845F43" w:rsidRPr="00711388">
              <w:rPr>
                <w:lang w:val="en-GB"/>
              </w:rPr>
              <w:t>-</w:t>
            </w:r>
            <w:r w:rsidRPr="00711388">
              <w:rPr>
                <w:lang w:val="en-GB"/>
              </w:rPr>
              <w:t xml:space="preserve"> Countries</w:t>
            </w:r>
          </w:p>
        </w:tc>
        <w:tc>
          <w:tcPr>
            <w:tcW w:w="4643" w:type="dxa"/>
            <w:tcBorders>
              <w:top w:val="single" w:sz="2" w:space="0" w:color="auto"/>
              <w:left w:val="single" w:sz="2" w:space="0" w:color="auto"/>
              <w:bottom w:val="single" w:sz="2" w:space="0" w:color="auto"/>
              <w:right w:val="single" w:sz="2" w:space="0" w:color="auto"/>
            </w:tcBorders>
          </w:tcPr>
          <w:p w14:paraId="4D1CC521" w14:textId="514CEC97" w:rsidR="00872AFE" w:rsidRPr="00711388" w:rsidRDefault="00872AFE" w:rsidP="00567869">
            <w:pPr>
              <w:pStyle w:val="NormalLeft"/>
              <w:rPr>
                <w:lang w:val="en-GB"/>
              </w:rPr>
            </w:pPr>
            <w:r w:rsidRPr="00711388">
              <w:rPr>
                <w:lang w:val="en-GB"/>
              </w:rPr>
              <w:t>Best estimate of the amounts payable, using the cash</w:t>
            </w:r>
            <w:r w:rsidR="00711388" w:rsidRPr="00711388">
              <w:rPr>
                <w:lang w:val="en-GB"/>
              </w:rPr>
              <w:t>-</w:t>
            </w:r>
            <w:r w:rsidRPr="00711388">
              <w:rPr>
                <w:lang w:val="en-GB"/>
              </w:rPr>
              <w:t>flow projection, by insurance and reinsurance undertakings for an insured person in relation to medical expense insurance or reinsurance obligations, other than workers' compensation insurance or reinsurance obligations per healthcare utilisation type, in the event of a pandemic, for each of the countries identified.</w:t>
            </w:r>
          </w:p>
          <w:p w14:paraId="63C36332" w14:textId="77777777" w:rsidR="00872AFE" w:rsidRPr="00711388" w:rsidRDefault="00872AFE" w:rsidP="00567869">
            <w:pPr>
              <w:pStyle w:val="NormalLeft"/>
              <w:rPr>
                <w:lang w:val="en-GB"/>
              </w:rPr>
            </w:pPr>
          </w:p>
        </w:tc>
      </w:tr>
      <w:tr w:rsidR="00872AFE" w:rsidRPr="00711388" w14:paraId="0AC75292" w14:textId="77777777" w:rsidTr="00567869">
        <w:tc>
          <w:tcPr>
            <w:tcW w:w="2507" w:type="dxa"/>
            <w:tcBorders>
              <w:top w:val="single" w:sz="2" w:space="0" w:color="auto"/>
              <w:left w:val="single" w:sz="2" w:space="0" w:color="auto"/>
              <w:bottom w:val="single" w:sz="2" w:space="0" w:color="auto"/>
              <w:right w:val="single" w:sz="2" w:space="0" w:color="auto"/>
            </w:tcBorders>
          </w:tcPr>
          <w:p w14:paraId="694E1C08" w14:textId="6E831F70" w:rsidR="00872AFE" w:rsidRPr="00711388" w:rsidRDefault="00872AFE" w:rsidP="00567869">
            <w:pPr>
              <w:pStyle w:val="NormalLeft"/>
              <w:rPr>
                <w:lang w:val="en-GB"/>
              </w:rPr>
            </w:pPr>
            <w:r w:rsidRPr="00711388">
              <w:rPr>
                <w:lang w:val="en-GB"/>
              </w:rPr>
              <w:lastRenderedPageBreak/>
              <w:t>C1460/R4100</w:t>
            </w:r>
            <w:r w:rsidR="00711388" w:rsidRPr="00711388">
              <w:rPr>
                <w:lang w:val="en-GB"/>
              </w:rPr>
              <w:t>-</w:t>
            </w:r>
            <w:r w:rsidRPr="00711388">
              <w:rPr>
                <w:lang w:val="en-GB"/>
              </w:rPr>
              <w:t>R4410,</w:t>
            </w:r>
          </w:p>
          <w:p w14:paraId="74964CF9" w14:textId="1208D84A" w:rsidR="00872AFE" w:rsidRPr="00711388" w:rsidRDefault="00872AFE" w:rsidP="00567869">
            <w:pPr>
              <w:pStyle w:val="NormalLeft"/>
              <w:rPr>
                <w:lang w:val="en-GB"/>
              </w:rPr>
            </w:pPr>
            <w:r w:rsidRPr="00711388">
              <w:rPr>
                <w:lang w:val="en-GB"/>
              </w:rPr>
              <w:t>C1480/R4100</w:t>
            </w:r>
            <w:r w:rsidR="00711388" w:rsidRPr="00711388">
              <w:rPr>
                <w:lang w:val="en-GB"/>
              </w:rPr>
              <w:t>-</w:t>
            </w:r>
            <w:r w:rsidRPr="00711388">
              <w:rPr>
                <w:lang w:val="en-GB"/>
              </w:rPr>
              <w:t>R4410,</w:t>
            </w:r>
          </w:p>
          <w:p w14:paraId="4513E624" w14:textId="533E73EE" w:rsidR="00872AFE" w:rsidRPr="00711388" w:rsidRDefault="00872AFE" w:rsidP="00567869">
            <w:pPr>
              <w:pStyle w:val="NormalLeft"/>
              <w:rPr>
                <w:lang w:val="en-GB"/>
              </w:rPr>
            </w:pPr>
            <w:r w:rsidRPr="00711388">
              <w:rPr>
                <w:lang w:val="en-GB"/>
              </w:rPr>
              <w:t>C1500/R4100</w:t>
            </w:r>
            <w:r w:rsidR="00711388" w:rsidRPr="00711388">
              <w:rPr>
                <w:lang w:val="en-GB"/>
              </w:rPr>
              <w:t>-</w:t>
            </w:r>
            <w:r w:rsidRPr="00711388">
              <w:rPr>
                <w:lang w:val="en-GB"/>
              </w:rPr>
              <w:t>R4410</w:t>
            </w:r>
          </w:p>
        </w:tc>
        <w:tc>
          <w:tcPr>
            <w:tcW w:w="2136" w:type="dxa"/>
            <w:tcBorders>
              <w:top w:val="single" w:sz="2" w:space="0" w:color="auto"/>
              <w:left w:val="single" w:sz="2" w:space="0" w:color="auto"/>
              <w:bottom w:val="single" w:sz="2" w:space="0" w:color="auto"/>
              <w:right w:val="single" w:sz="2" w:space="0" w:color="auto"/>
            </w:tcBorders>
          </w:tcPr>
          <w:p w14:paraId="2770CC52" w14:textId="038016F3" w:rsidR="00872AFE" w:rsidRPr="00711388" w:rsidRDefault="00872AFE" w:rsidP="00567869">
            <w:pPr>
              <w:pStyle w:val="NormalLeft"/>
              <w:rPr>
                <w:lang w:val="en-GB"/>
              </w:rPr>
            </w:pPr>
            <w:r w:rsidRPr="00711388">
              <w:rPr>
                <w:lang w:val="en-GB"/>
              </w:rPr>
              <w:t xml:space="preserve">Medical expense </w:t>
            </w:r>
            <w:r w:rsidR="00845F43" w:rsidRPr="00711388">
              <w:rPr>
                <w:lang w:val="en-GB"/>
              </w:rPr>
              <w:t>-</w:t>
            </w:r>
            <w:r w:rsidRPr="00711388">
              <w:rPr>
                <w:lang w:val="en-GB"/>
              </w:rPr>
              <w:t xml:space="preserve"> Ratio of insured persons using type of healthcare </w:t>
            </w:r>
            <w:r w:rsidR="00845F43" w:rsidRPr="00711388">
              <w:rPr>
                <w:lang w:val="en-GB"/>
              </w:rPr>
              <w:t>-</w:t>
            </w:r>
            <w:r w:rsidRPr="00711388">
              <w:rPr>
                <w:lang w:val="en-GB"/>
              </w:rPr>
              <w:t xml:space="preserve"> Countries</w:t>
            </w:r>
          </w:p>
        </w:tc>
        <w:tc>
          <w:tcPr>
            <w:tcW w:w="4643" w:type="dxa"/>
            <w:tcBorders>
              <w:top w:val="single" w:sz="2" w:space="0" w:color="auto"/>
              <w:left w:val="single" w:sz="2" w:space="0" w:color="auto"/>
              <w:bottom w:val="single" w:sz="2" w:space="0" w:color="auto"/>
              <w:right w:val="single" w:sz="2" w:space="0" w:color="auto"/>
            </w:tcBorders>
          </w:tcPr>
          <w:p w14:paraId="2D5B2614" w14:textId="77777777" w:rsidR="00872AFE" w:rsidRPr="00711388" w:rsidRDefault="00872AFE" w:rsidP="00567869">
            <w:pPr>
              <w:pStyle w:val="NormalLeft"/>
              <w:rPr>
                <w:lang w:val="en-GB"/>
              </w:rPr>
            </w:pPr>
            <w:r w:rsidRPr="00711388">
              <w:rPr>
                <w:lang w:val="en-GB"/>
              </w:rPr>
              <w:t>The ratio of insured persons with clinical symptoms utilising healthcare type, for each of the countries identified.</w:t>
            </w:r>
          </w:p>
          <w:p w14:paraId="1CD0A143" w14:textId="77777777" w:rsidR="00872AFE" w:rsidRPr="00711388" w:rsidRDefault="00872AFE" w:rsidP="00567869">
            <w:pPr>
              <w:pStyle w:val="NormalLeft"/>
              <w:rPr>
                <w:lang w:val="en-GB"/>
              </w:rPr>
            </w:pPr>
          </w:p>
        </w:tc>
      </w:tr>
      <w:tr w:rsidR="00872AFE" w:rsidRPr="00711388" w14:paraId="58ADBDD5" w14:textId="77777777" w:rsidTr="00567869">
        <w:tc>
          <w:tcPr>
            <w:tcW w:w="2507" w:type="dxa"/>
            <w:tcBorders>
              <w:top w:val="single" w:sz="2" w:space="0" w:color="auto"/>
              <w:left w:val="single" w:sz="2" w:space="0" w:color="auto"/>
              <w:bottom w:val="single" w:sz="2" w:space="0" w:color="auto"/>
              <w:right w:val="single" w:sz="2" w:space="0" w:color="auto"/>
            </w:tcBorders>
          </w:tcPr>
          <w:p w14:paraId="1BB76C9B" w14:textId="73621917" w:rsidR="00872AFE" w:rsidRPr="00711388" w:rsidRDefault="00872AFE" w:rsidP="00567869">
            <w:pPr>
              <w:pStyle w:val="NormalLeft"/>
              <w:rPr>
                <w:lang w:val="en-GB"/>
              </w:rPr>
            </w:pPr>
            <w:r w:rsidRPr="00711388">
              <w:rPr>
                <w:lang w:val="en-GB"/>
              </w:rPr>
              <w:t>C1510/R4100</w:t>
            </w:r>
            <w:r w:rsidR="00711388" w:rsidRPr="00711388">
              <w:rPr>
                <w:lang w:val="en-GB"/>
              </w:rPr>
              <w:t>-</w:t>
            </w:r>
            <w:r w:rsidRPr="00711388">
              <w:rPr>
                <w:lang w:val="en-GB"/>
              </w:rPr>
              <w:t>R4410</w:t>
            </w:r>
          </w:p>
        </w:tc>
        <w:tc>
          <w:tcPr>
            <w:tcW w:w="2136" w:type="dxa"/>
            <w:tcBorders>
              <w:top w:val="single" w:sz="2" w:space="0" w:color="auto"/>
              <w:left w:val="single" w:sz="2" w:space="0" w:color="auto"/>
              <w:bottom w:val="single" w:sz="2" w:space="0" w:color="auto"/>
              <w:right w:val="single" w:sz="2" w:space="0" w:color="auto"/>
            </w:tcBorders>
          </w:tcPr>
          <w:p w14:paraId="66CE274F" w14:textId="7FCB3088"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Countries</w:t>
            </w:r>
          </w:p>
        </w:tc>
        <w:tc>
          <w:tcPr>
            <w:tcW w:w="4643" w:type="dxa"/>
            <w:tcBorders>
              <w:top w:val="single" w:sz="2" w:space="0" w:color="auto"/>
              <w:left w:val="single" w:sz="2" w:space="0" w:color="auto"/>
              <w:bottom w:val="single" w:sz="2" w:space="0" w:color="auto"/>
              <w:right w:val="single" w:sz="2" w:space="0" w:color="auto"/>
            </w:tcBorders>
          </w:tcPr>
          <w:p w14:paraId="0DC6F9F6" w14:textId="0AC79E9E" w:rsidR="00872AFE" w:rsidRPr="00711388" w:rsidRDefault="00872AFE" w:rsidP="00567869">
            <w:pPr>
              <w:pStyle w:val="NormalLeft"/>
              <w:rPr>
                <w:lang w:val="en-GB"/>
              </w:rPr>
            </w:pPr>
            <w:r w:rsidRPr="00711388">
              <w:rPr>
                <w:lang w:val="en-GB"/>
              </w:rPr>
              <w:t>Capital requirement before risk mitigation, for each of the countries identified, arising from the health sub</w:t>
            </w:r>
            <w:r w:rsidR="00711388" w:rsidRPr="00711388">
              <w:rPr>
                <w:lang w:val="en-GB"/>
              </w:rPr>
              <w:t>-</w:t>
            </w:r>
            <w:r w:rsidRPr="00711388">
              <w:rPr>
                <w:lang w:val="en-GB"/>
              </w:rPr>
              <w:t>module pandemic.</w:t>
            </w:r>
          </w:p>
          <w:p w14:paraId="25701A4D" w14:textId="77777777" w:rsidR="00872AFE" w:rsidRPr="00711388" w:rsidRDefault="00872AFE" w:rsidP="00567869">
            <w:pPr>
              <w:pStyle w:val="NormalLeft"/>
              <w:rPr>
                <w:lang w:val="en-GB"/>
              </w:rPr>
            </w:pPr>
          </w:p>
        </w:tc>
      </w:tr>
      <w:tr w:rsidR="00872AFE" w:rsidRPr="00711388" w14:paraId="42DC0482" w14:textId="77777777" w:rsidTr="00567869">
        <w:tc>
          <w:tcPr>
            <w:tcW w:w="2507" w:type="dxa"/>
            <w:tcBorders>
              <w:top w:val="single" w:sz="2" w:space="0" w:color="auto"/>
              <w:left w:val="single" w:sz="2" w:space="0" w:color="auto"/>
              <w:bottom w:val="single" w:sz="2" w:space="0" w:color="auto"/>
              <w:right w:val="single" w:sz="2" w:space="0" w:color="auto"/>
            </w:tcBorders>
          </w:tcPr>
          <w:p w14:paraId="1C58879F" w14:textId="77777777" w:rsidR="00872AFE" w:rsidRPr="00711388" w:rsidRDefault="00872AFE" w:rsidP="00567869">
            <w:pPr>
              <w:pStyle w:val="NormalLeft"/>
              <w:rPr>
                <w:lang w:val="en-GB"/>
              </w:rPr>
            </w:pPr>
            <w:r w:rsidRPr="00711388">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0B57A02D" w14:textId="77777777" w:rsidR="00872AFE" w:rsidRPr="00711388" w:rsidRDefault="00872AFE" w:rsidP="00567869">
            <w:pPr>
              <w:pStyle w:val="NormalLeft"/>
              <w:rPr>
                <w:lang w:val="en-GB"/>
              </w:rPr>
            </w:pPr>
            <w:r w:rsidRPr="00711388">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3BA8A7C7" w14:textId="06FDCCE9" w:rsidR="00872AFE" w:rsidRPr="00711388" w:rsidRDefault="00872AFE" w:rsidP="00567869">
            <w:pPr>
              <w:pStyle w:val="NormalLeft"/>
              <w:rPr>
                <w:lang w:val="en-GB"/>
              </w:rPr>
            </w:pPr>
            <w:r w:rsidRPr="00711388">
              <w:rPr>
                <w:lang w:val="en-GB"/>
              </w:rPr>
              <w:t xml:space="preserve">Identify the ISO code of other countries to be considered in the </w:t>
            </w:r>
            <w:r w:rsidR="00CF1600" w:rsidRPr="00711388">
              <w:rPr>
                <w:lang w:val="en-GB"/>
              </w:rPr>
              <w:t>Pandemic</w:t>
            </w:r>
            <w:r w:rsidRPr="00711388">
              <w:rPr>
                <w:lang w:val="en-GB"/>
              </w:rPr>
              <w:t>.</w:t>
            </w:r>
          </w:p>
          <w:p w14:paraId="5039576E" w14:textId="77777777" w:rsidR="00872AFE" w:rsidRPr="00711388" w:rsidRDefault="00872AFE" w:rsidP="00567869">
            <w:pPr>
              <w:pStyle w:val="NormalLeft"/>
              <w:rPr>
                <w:lang w:val="en-GB"/>
              </w:rPr>
            </w:pPr>
          </w:p>
        </w:tc>
      </w:tr>
      <w:tr w:rsidR="00872AFE" w:rsidRPr="00711388" w14:paraId="61352B55" w14:textId="77777777" w:rsidTr="00567869">
        <w:tc>
          <w:tcPr>
            <w:tcW w:w="2507" w:type="dxa"/>
            <w:tcBorders>
              <w:top w:val="single" w:sz="2" w:space="0" w:color="auto"/>
              <w:left w:val="single" w:sz="2" w:space="0" w:color="auto"/>
              <w:bottom w:val="single" w:sz="2" w:space="0" w:color="auto"/>
              <w:right w:val="single" w:sz="2" w:space="0" w:color="auto"/>
            </w:tcBorders>
          </w:tcPr>
          <w:p w14:paraId="0DA5B823" w14:textId="77777777" w:rsidR="00872AFE" w:rsidRPr="00711388" w:rsidRDefault="00872AFE" w:rsidP="00567869">
            <w:pPr>
              <w:pStyle w:val="NormalLeft"/>
              <w:rPr>
                <w:lang w:val="en-GB"/>
              </w:rPr>
            </w:pPr>
            <w:r w:rsidRPr="00711388">
              <w:rPr>
                <w:lang w:val="en-GB"/>
              </w:rPr>
              <w:t>C1420/R4420</w:t>
            </w:r>
          </w:p>
        </w:tc>
        <w:tc>
          <w:tcPr>
            <w:tcW w:w="2136" w:type="dxa"/>
            <w:tcBorders>
              <w:top w:val="single" w:sz="2" w:space="0" w:color="auto"/>
              <w:left w:val="single" w:sz="2" w:space="0" w:color="auto"/>
              <w:bottom w:val="single" w:sz="2" w:space="0" w:color="auto"/>
              <w:right w:val="single" w:sz="2" w:space="0" w:color="auto"/>
            </w:tcBorders>
          </w:tcPr>
          <w:p w14:paraId="2995C014" w14:textId="79A8CE64" w:rsidR="00872AFE" w:rsidRPr="00711388" w:rsidRDefault="00872AFE" w:rsidP="00567869">
            <w:pPr>
              <w:pStyle w:val="NormalLeft"/>
              <w:rPr>
                <w:lang w:val="en-GB"/>
              </w:rPr>
            </w:pPr>
            <w:r w:rsidRPr="00711388">
              <w:rPr>
                <w:lang w:val="en-GB"/>
              </w:rPr>
              <w:t xml:space="preserve">Income protection </w:t>
            </w:r>
            <w:r w:rsidR="00845F43" w:rsidRPr="00711388">
              <w:rPr>
                <w:lang w:val="en-GB"/>
              </w:rPr>
              <w:t>-</w:t>
            </w:r>
            <w:r w:rsidRPr="00711388">
              <w:rPr>
                <w:lang w:val="en-GB"/>
              </w:rPr>
              <w:t xml:space="preserve"> Number of insured persons </w:t>
            </w:r>
            <w:r w:rsidR="00845F43" w:rsidRPr="00711388">
              <w:rPr>
                <w:lang w:val="en-GB"/>
              </w:rPr>
              <w:t>-</w:t>
            </w:r>
            <w:r w:rsidRPr="00711388">
              <w:rPr>
                <w:lang w:val="en-GB"/>
              </w:rPr>
              <w:t xml:space="preserve"> Total Pandemic all countries</w:t>
            </w:r>
          </w:p>
        </w:tc>
        <w:tc>
          <w:tcPr>
            <w:tcW w:w="4643" w:type="dxa"/>
            <w:tcBorders>
              <w:top w:val="single" w:sz="2" w:space="0" w:color="auto"/>
              <w:left w:val="single" w:sz="2" w:space="0" w:color="auto"/>
              <w:bottom w:val="single" w:sz="2" w:space="0" w:color="auto"/>
              <w:right w:val="single" w:sz="2" w:space="0" w:color="auto"/>
            </w:tcBorders>
          </w:tcPr>
          <w:p w14:paraId="70F67CEE" w14:textId="77777777" w:rsidR="00872AFE" w:rsidRPr="00711388" w:rsidRDefault="00872AFE" w:rsidP="00567869">
            <w:pPr>
              <w:pStyle w:val="NormalLeft"/>
              <w:rPr>
                <w:lang w:val="en-GB"/>
              </w:rPr>
            </w:pPr>
            <w:r w:rsidRPr="00711388">
              <w:rPr>
                <w:lang w:val="en-GB"/>
              </w:rPr>
              <w:t>Total number of insured persons for all countries identified covered by the income protection insurance or reinsurance obligations other than workers' compensation insurance or reinsurance obligations.</w:t>
            </w:r>
          </w:p>
          <w:p w14:paraId="3B23A31C" w14:textId="77777777" w:rsidR="00872AFE" w:rsidRPr="00711388" w:rsidRDefault="00872AFE" w:rsidP="00567869">
            <w:pPr>
              <w:pStyle w:val="NormalLeft"/>
              <w:rPr>
                <w:lang w:val="en-GB"/>
              </w:rPr>
            </w:pPr>
          </w:p>
        </w:tc>
      </w:tr>
      <w:tr w:rsidR="00872AFE" w:rsidRPr="00711388" w14:paraId="376AD2BB" w14:textId="77777777" w:rsidTr="00567869">
        <w:tc>
          <w:tcPr>
            <w:tcW w:w="2507" w:type="dxa"/>
            <w:tcBorders>
              <w:top w:val="single" w:sz="2" w:space="0" w:color="auto"/>
              <w:left w:val="single" w:sz="2" w:space="0" w:color="auto"/>
              <w:bottom w:val="single" w:sz="2" w:space="0" w:color="auto"/>
              <w:right w:val="single" w:sz="2" w:space="0" w:color="auto"/>
            </w:tcBorders>
          </w:tcPr>
          <w:p w14:paraId="4FCC44A1" w14:textId="77777777" w:rsidR="00872AFE" w:rsidRPr="00711388" w:rsidRDefault="00872AFE" w:rsidP="00567869">
            <w:pPr>
              <w:pStyle w:val="NormalLeft"/>
              <w:rPr>
                <w:lang w:val="en-GB"/>
              </w:rPr>
            </w:pPr>
            <w:r w:rsidRPr="00711388">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6A71ABC7" w14:textId="34545047" w:rsidR="00872AFE" w:rsidRPr="00711388" w:rsidRDefault="00872AFE" w:rsidP="00567869">
            <w:pPr>
              <w:pStyle w:val="NormalLeft"/>
              <w:rPr>
                <w:lang w:val="en-GB"/>
              </w:rPr>
            </w:pPr>
            <w:r w:rsidRPr="00711388">
              <w:rPr>
                <w:lang w:val="en-GB"/>
              </w:rPr>
              <w:t xml:space="preserve">Income protection </w:t>
            </w:r>
            <w:r w:rsidR="00845F43" w:rsidRPr="00711388">
              <w:rPr>
                <w:lang w:val="en-GB"/>
              </w:rPr>
              <w:t>-</w:t>
            </w:r>
            <w:r w:rsidRPr="00711388">
              <w:rPr>
                <w:lang w:val="en-GB"/>
              </w:rPr>
              <w:t xml:space="preserve"> Total pandemic exposure </w:t>
            </w:r>
            <w:r w:rsidR="00845F43" w:rsidRPr="00711388">
              <w:rPr>
                <w:lang w:val="en-GB"/>
              </w:rPr>
              <w:t>-</w:t>
            </w:r>
            <w:r w:rsidRPr="00711388">
              <w:rPr>
                <w:lang w:val="en-GB"/>
              </w:rPr>
              <w:t xml:space="preserve"> Total Pandemic all countries</w:t>
            </w:r>
          </w:p>
        </w:tc>
        <w:tc>
          <w:tcPr>
            <w:tcW w:w="4643" w:type="dxa"/>
            <w:tcBorders>
              <w:top w:val="single" w:sz="2" w:space="0" w:color="auto"/>
              <w:left w:val="single" w:sz="2" w:space="0" w:color="auto"/>
              <w:bottom w:val="single" w:sz="2" w:space="0" w:color="auto"/>
              <w:right w:val="single" w:sz="2" w:space="0" w:color="auto"/>
            </w:tcBorders>
          </w:tcPr>
          <w:p w14:paraId="25D7E296" w14:textId="77777777" w:rsidR="00872AFE" w:rsidRPr="00711388" w:rsidRDefault="00872AFE" w:rsidP="00567869">
            <w:pPr>
              <w:pStyle w:val="NormalLeft"/>
              <w:rPr>
                <w:lang w:val="en-GB"/>
              </w:rPr>
            </w:pPr>
            <w:r w:rsidRPr="00711388">
              <w:rPr>
                <w:lang w:val="en-GB"/>
              </w:rPr>
              <w:t>The total of all income protection pandemic exposure for all countries identified of insurance and reinsurance undertakings.</w:t>
            </w:r>
          </w:p>
          <w:p w14:paraId="661C608B" w14:textId="77777777" w:rsidR="00872AFE" w:rsidRPr="00711388" w:rsidRDefault="00872AFE" w:rsidP="00567869">
            <w:pPr>
              <w:pStyle w:val="NormalLeft"/>
              <w:rPr>
                <w:lang w:val="en-GB"/>
              </w:rPr>
            </w:pPr>
            <w:r w:rsidRPr="00711388">
              <w:rPr>
                <w:lang w:val="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p w14:paraId="69B09C58" w14:textId="77777777" w:rsidR="00872AFE" w:rsidRPr="00711388" w:rsidRDefault="00872AFE" w:rsidP="00567869">
            <w:pPr>
              <w:pStyle w:val="NormalLeft"/>
              <w:rPr>
                <w:lang w:val="en-GB"/>
              </w:rPr>
            </w:pPr>
          </w:p>
        </w:tc>
      </w:tr>
      <w:tr w:rsidR="00872AFE" w:rsidRPr="00711388" w14:paraId="548D2B87" w14:textId="77777777" w:rsidTr="00567869">
        <w:tc>
          <w:tcPr>
            <w:tcW w:w="2507" w:type="dxa"/>
            <w:tcBorders>
              <w:top w:val="single" w:sz="2" w:space="0" w:color="auto"/>
              <w:left w:val="single" w:sz="2" w:space="0" w:color="auto"/>
              <w:bottom w:val="single" w:sz="2" w:space="0" w:color="auto"/>
              <w:right w:val="single" w:sz="2" w:space="0" w:color="auto"/>
            </w:tcBorders>
          </w:tcPr>
          <w:p w14:paraId="182325F4" w14:textId="77777777" w:rsidR="00872AFE" w:rsidRPr="00711388" w:rsidRDefault="00872AFE" w:rsidP="00567869">
            <w:pPr>
              <w:pStyle w:val="NormalLeft"/>
              <w:rPr>
                <w:lang w:val="en-GB"/>
              </w:rPr>
            </w:pPr>
            <w:r w:rsidRPr="00711388">
              <w:rPr>
                <w:lang w:val="en-GB"/>
              </w:rPr>
              <w:t>C1510/R4420</w:t>
            </w:r>
          </w:p>
        </w:tc>
        <w:tc>
          <w:tcPr>
            <w:tcW w:w="2136" w:type="dxa"/>
            <w:tcBorders>
              <w:top w:val="single" w:sz="2" w:space="0" w:color="auto"/>
              <w:left w:val="single" w:sz="2" w:space="0" w:color="auto"/>
              <w:bottom w:val="single" w:sz="2" w:space="0" w:color="auto"/>
              <w:right w:val="single" w:sz="2" w:space="0" w:color="auto"/>
            </w:tcBorders>
          </w:tcPr>
          <w:p w14:paraId="1773C933" w14:textId="740876D3" w:rsidR="00872AFE" w:rsidRPr="00711388" w:rsidRDefault="00872AFE" w:rsidP="00567869">
            <w:pPr>
              <w:pStyle w:val="NormalLeft"/>
              <w:rPr>
                <w:lang w:val="en-GB"/>
              </w:rPr>
            </w:pPr>
            <w:r w:rsidRPr="00711388">
              <w:rPr>
                <w:lang w:val="en-GB"/>
              </w:rPr>
              <w:t xml:space="preserve">Catastrophe Risk Charge before risk mitigation </w:t>
            </w:r>
            <w:r w:rsidR="00845F43" w:rsidRPr="00711388">
              <w:rPr>
                <w:lang w:val="en-GB"/>
              </w:rPr>
              <w:t>-</w:t>
            </w:r>
            <w:r w:rsidRPr="00711388">
              <w:rPr>
                <w:lang w:val="en-GB"/>
              </w:rPr>
              <w:t xml:space="preserve"> Total Pandemic all countries</w:t>
            </w:r>
          </w:p>
        </w:tc>
        <w:tc>
          <w:tcPr>
            <w:tcW w:w="4643" w:type="dxa"/>
            <w:tcBorders>
              <w:top w:val="single" w:sz="2" w:space="0" w:color="auto"/>
              <w:left w:val="single" w:sz="2" w:space="0" w:color="auto"/>
              <w:bottom w:val="single" w:sz="2" w:space="0" w:color="auto"/>
              <w:right w:val="single" w:sz="2" w:space="0" w:color="auto"/>
            </w:tcBorders>
          </w:tcPr>
          <w:p w14:paraId="4FFA6EE9" w14:textId="145FC410" w:rsidR="00872AFE" w:rsidRPr="00711388" w:rsidRDefault="00872AFE" w:rsidP="00567869">
            <w:pPr>
              <w:pStyle w:val="NormalLeft"/>
              <w:rPr>
                <w:lang w:val="en-GB"/>
              </w:rPr>
            </w:pPr>
            <w:r w:rsidRPr="00711388">
              <w:rPr>
                <w:lang w:val="en-GB"/>
              </w:rPr>
              <w:t>This is the total capital requirement before risk mitigation for the health sub</w:t>
            </w:r>
            <w:r w:rsidR="00711388" w:rsidRPr="00711388">
              <w:rPr>
                <w:lang w:val="en-GB"/>
              </w:rPr>
              <w:t>-</w:t>
            </w:r>
            <w:r w:rsidRPr="00711388">
              <w:rPr>
                <w:lang w:val="en-GB"/>
              </w:rPr>
              <w:t>module pandemic for all countries identified.</w:t>
            </w:r>
          </w:p>
          <w:p w14:paraId="557DC220" w14:textId="77777777" w:rsidR="00872AFE" w:rsidRPr="00711388" w:rsidRDefault="00872AFE" w:rsidP="00567869">
            <w:pPr>
              <w:pStyle w:val="NormalLeft"/>
              <w:rPr>
                <w:lang w:val="en-GB"/>
              </w:rPr>
            </w:pPr>
          </w:p>
        </w:tc>
      </w:tr>
      <w:tr w:rsidR="00872AFE" w:rsidRPr="00711388" w14:paraId="694F8E1B" w14:textId="77777777" w:rsidTr="00567869">
        <w:tc>
          <w:tcPr>
            <w:tcW w:w="2507" w:type="dxa"/>
            <w:tcBorders>
              <w:top w:val="single" w:sz="2" w:space="0" w:color="auto"/>
              <w:left w:val="single" w:sz="2" w:space="0" w:color="auto"/>
              <w:bottom w:val="single" w:sz="2" w:space="0" w:color="auto"/>
              <w:right w:val="single" w:sz="2" w:space="0" w:color="auto"/>
            </w:tcBorders>
          </w:tcPr>
          <w:p w14:paraId="46CBB515" w14:textId="77777777" w:rsidR="00872AFE" w:rsidRPr="00711388" w:rsidRDefault="00872AFE" w:rsidP="00567869">
            <w:pPr>
              <w:pStyle w:val="NormalLeft"/>
              <w:rPr>
                <w:lang w:val="en-GB"/>
              </w:rPr>
            </w:pPr>
            <w:r w:rsidRPr="00711388">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0FEEB4B5" w14:textId="7A1BB773" w:rsidR="00872AFE" w:rsidRPr="00711388" w:rsidRDefault="00872AFE" w:rsidP="00567869">
            <w:pPr>
              <w:pStyle w:val="NormalLeft"/>
              <w:rPr>
                <w:lang w:val="en-GB"/>
              </w:rPr>
            </w:pPr>
            <w:r w:rsidRPr="00711388">
              <w:rPr>
                <w:lang w:val="en-GB"/>
              </w:rPr>
              <w:t xml:space="preserve">Estimated Risk Mitigation </w:t>
            </w:r>
            <w:r w:rsidR="00845F43" w:rsidRPr="00711388">
              <w:rPr>
                <w:lang w:val="en-GB"/>
              </w:rPr>
              <w:t>-</w:t>
            </w:r>
            <w:r w:rsidRPr="00711388">
              <w:rPr>
                <w:lang w:val="en-GB"/>
              </w:rPr>
              <w:t xml:space="preserve">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3974192" w14:textId="77777777" w:rsidR="00872AFE" w:rsidRPr="00711388" w:rsidRDefault="00872AFE" w:rsidP="00567869">
            <w:pPr>
              <w:pStyle w:val="NormalLeft"/>
              <w:rPr>
                <w:lang w:val="en-GB"/>
              </w:rPr>
            </w:pPr>
            <w:r w:rsidRPr="00711388">
              <w:rPr>
                <w:lang w:val="en-GB"/>
              </w:rPr>
              <w:t>The total estimated risk mitigation effect of the undertaking's specific reinsurance contracts and special purpose vehicles relating to this peril, excluding the estimated reinstatement premiums for all countries identified.</w:t>
            </w:r>
          </w:p>
          <w:p w14:paraId="6CBB5242" w14:textId="77777777" w:rsidR="00872AFE" w:rsidRPr="00711388" w:rsidRDefault="00872AFE" w:rsidP="00567869">
            <w:pPr>
              <w:pStyle w:val="NormalLeft"/>
              <w:rPr>
                <w:lang w:val="en-GB"/>
              </w:rPr>
            </w:pPr>
          </w:p>
        </w:tc>
      </w:tr>
      <w:tr w:rsidR="00872AFE" w:rsidRPr="00711388" w14:paraId="6CF6F900" w14:textId="77777777" w:rsidTr="00567869">
        <w:tc>
          <w:tcPr>
            <w:tcW w:w="2507" w:type="dxa"/>
            <w:tcBorders>
              <w:top w:val="single" w:sz="2" w:space="0" w:color="auto"/>
              <w:left w:val="single" w:sz="2" w:space="0" w:color="auto"/>
              <w:bottom w:val="single" w:sz="2" w:space="0" w:color="auto"/>
              <w:right w:val="single" w:sz="2" w:space="0" w:color="auto"/>
            </w:tcBorders>
          </w:tcPr>
          <w:p w14:paraId="2C0BA3D0" w14:textId="77777777" w:rsidR="00872AFE" w:rsidRPr="00711388" w:rsidRDefault="00872AFE" w:rsidP="00567869">
            <w:pPr>
              <w:pStyle w:val="NormalLeft"/>
              <w:rPr>
                <w:lang w:val="en-GB"/>
              </w:rPr>
            </w:pPr>
            <w:r w:rsidRPr="00711388">
              <w:rPr>
                <w:lang w:val="en-GB"/>
              </w:rPr>
              <w:lastRenderedPageBreak/>
              <w:t>C1530/R4420</w:t>
            </w:r>
          </w:p>
        </w:tc>
        <w:tc>
          <w:tcPr>
            <w:tcW w:w="2136" w:type="dxa"/>
            <w:tcBorders>
              <w:top w:val="single" w:sz="2" w:space="0" w:color="auto"/>
              <w:left w:val="single" w:sz="2" w:space="0" w:color="auto"/>
              <w:bottom w:val="single" w:sz="2" w:space="0" w:color="auto"/>
              <w:right w:val="single" w:sz="2" w:space="0" w:color="auto"/>
            </w:tcBorders>
          </w:tcPr>
          <w:p w14:paraId="55981BA8" w14:textId="4D5554F7" w:rsidR="00872AFE" w:rsidRPr="00711388" w:rsidRDefault="00872AFE" w:rsidP="00567869">
            <w:pPr>
              <w:pStyle w:val="NormalLeft"/>
              <w:rPr>
                <w:lang w:val="en-GB"/>
              </w:rPr>
            </w:pPr>
            <w:r w:rsidRPr="00711388">
              <w:rPr>
                <w:lang w:val="en-GB"/>
              </w:rPr>
              <w:t xml:space="preserve">Estimated Reinstatement Premiums </w:t>
            </w:r>
            <w:r w:rsidR="00845F43" w:rsidRPr="00711388">
              <w:rPr>
                <w:lang w:val="en-GB"/>
              </w:rPr>
              <w:t>-</w:t>
            </w:r>
            <w:r w:rsidRPr="00711388">
              <w:rPr>
                <w:lang w:val="en-GB"/>
              </w:rPr>
              <w:t xml:space="preserve"> Total Pandemic all countries</w:t>
            </w:r>
          </w:p>
        </w:tc>
        <w:tc>
          <w:tcPr>
            <w:tcW w:w="4643" w:type="dxa"/>
            <w:tcBorders>
              <w:top w:val="single" w:sz="2" w:space="0" w:color="auto"/>
              <w:left w:val="single" w:sz="2" w:space="0" w:color="auto"/>
              <w:bottom w:val="single" w:sz="2" w:space="0" w:color="auto"/>
              <w:right w:val="single" w:sz="2" w:space="0" w:color="auto"/>
            </w:tcBorders>
          </w:tcPr>
          <w:p w14:paraId="4769E59B" w14:textId="77777777" w:rsidR="00872AFE" w:rsidRPr="00711388" w:rsidRDefault="00872AFE" w:rsidP="00567869">
            <w:pPr>
              <w:pStyle w:val="NormalLeft"/>
              <w:rPr>
                <w:lang w:val="en-GB"/>
              </w:rPr>
            </w:pPr>
            <w:r w:rsidRPr="00711388">
              <w:rPr>
                <w:lang w:val="en-GB"/>
              </w:rPr>
              <w:t>The total estimated reinstatement premiums as a result of the undertaking's specific reinsurance contracts and special purpose vehicles relating to this peril for all countries identified.</w:t>
            </w:r>
          </w:p>
          <w:p w14:paraId="449A4286" w14:textId="77777777" w:rsidR="00872AFE" w:rsidRPr="00711388" w:rsidRDefault="00872AFE" w:rsidP="00567869">
            <w:pPr>
              <w:pStyle w:val="NormalLeft"/>
              <w:rPr>
                <w:lang w:val="en-GB"/>
              </w:rPr>
            </w:pPr>
          </w:p>
        </w:tc>
      </w:tr>
      <w:tr w:rsidR="00872AFE" w:rsidRPr="00711388" w14:paraId="1E9303F5" w14:textId="77777777" w:rsidTr="00567869">
        <w:tc>
          <w:tcPr>
            <w:tcW w:w="2507" w:type="dxa"/>
            <w:tcBorders>
              <w:top w:val="single" w:sz="2" w:space="0" w:color="auto"/>
              <w:left w:val="single" w:sz="2" w:space="0" w:color="auto"/>
              <w:bottom w:val="single" w:sz="2" w:space="0" w:color="auto"/>
              <w:right w:val="single" w:sz="2" w:space="0" w:color="auto"/>
            </w:tcBorders>
          </w:tcPr>
          <w:p w14:paraId="59BB6B89" w14:textId="77777777" w:rsidR="00872AFE" w:rsidRPr="00711388" w:rsidRDefault="00872AFE" w:rsidP="00567869">
            <w:pPr>
              <w:pStyle w:val="NormalLeft"/>
              <w:rPr>
                <w:lang w:val="en-GB"/>
              </w:rPr>
            </w:pPr>
            <w:r w:rsidRPr="00711388">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06194E66" w14:textId="4932EBA1" w:rsidR="00872AFE" w:rsidRPr="00711388" w:rsidRDefault="00872AFE" w:rsidP="00567869">
            <w:pPr>
              <w:pStyle w:val="NormalLeft"/>
              <w:rPr>
                <w:lang w:val="en-GB"/>
              </w:rPr>
            </w:pPr>
            <w:r w:rsidRPr="00711388">
              <w:rPr>
                <w:lang w:val="en-GB"/>
              </w:rPr>
              <w:t xml:space="preserve">Catastrophe Risk Charge after risk mitigation </w:t>
            </w:r>
            <w:r w:rsidR="00845F43" w:rsidRPr="00711388">
              <w:rPr>
                <w:lang w:val="en-GB"/>
              </w:rPr>
              <w:t>-</w:t>
            </w:r>
            <w:r w:rsidRPr="00711388">
              <w:rPr>
                <w:lang w:val="en-GB"/>
              </w:rPr>
              <w:t xml:space="preserve"> Total Pandemic all countries</w:t>
            </w:r>
          </w:p>
        </w:tc>
        <w:tc>
          <w:tcPr>
            <w:tcW w:w="4643" w:type="dxa"/>
            <w:tcBorders>
              <w:top w:val="single" w:sz="2" w:space="0" w:color="auto"/>
              <w:left w:val="single" w:sz="2" w:space="0" w:color="auto"/>
              <w:bottom w:val="single" w:sz="2" w:space="0" w:color="auto"/>
              <w:right w:val="single" w:sz="2" w:space="0" w:color="auto"/>
            </w:tcBorders>
          </w:tcPr>
          <w:p w14:paraId="13E15A8D" w14:textId="1AEA102C" w:rsidR="00872AFE" w:rsidRPr="00711388" w:rsidRDefault="00872AFE" w:rsidP="00567869">
            <w:pPr>
              <w:pStyle w:val="NormalLeft"/>
              <w:rPr>
                <w:lang w:val="en-GB"/>
              </w:rPr>
            </w:pPr>
            <w:r w:rsidRPr="00711388">
              <w:rPr>
                <w:lang w:val="en-GB"/>
              </w:rPr>
              <w:t>The total capital requirement after risk mitigation for the health sub</w:t>
            </w:r>
            <w:r w:rsidR="00711388" w:rsidRPr="00711388">
              <w:rPr>
                <w:lang w:val="en-GB"/>
              </w:rPr>
              <w:t>-</w:t>
            </w:r>
            <w:r w:rsidRPr="00711388">
              <w:rPr>
                <w:lang w:val="en-GB"/>
              </w:rPr>
              <w:t>module pandemic for all countries identified.</w:t>
            </w:r>
          </w:p>
          <w:p w14:paraId="475B8F3D" w14:textId="77777777" w:rsidR="00872AFE" w:rsidRPr="00711388" w:rsidRDefault="00872AFE" w:rsidP="00567869">
            <w:pPr>
              <w:pStyle w:val="NormalLeft"/>
              <w:rPr>
                <w:lang w:val="en-GB"/>
              </w:rPr>
            </w:pPr>
          </w:p>
        </w:tc>
      </w:tr>
    </w:tbl>
    <w:p w14:paraId="090B9DF5" w14:textId="77777777" w:rsidR="00872AFE" w:rsidRPr="00711388" w:rsidRDefault="00872AFE" w:rsidP="00872AFE">
      <w:pPr>
        <w:rPr>
          <w:lang w:val="en-GB"/>
        </w:rPr>
      </w:pPr>
    </w:p>
    <w:p w14:paraId="57B7B374" w14:textId="02E87ABF" w:rsidR="002619E2" w:rsidRPr="00711388" w:rsidRDefault="002619E2" w:rsidP="002619E2">
      <w:pPr>
        <w:pStyle w:val="ManualHeading2"/>
        <w:ind w:left="851" w:hanging="851"/>
        <w:rPr>
          <w:ins w:id="7290" w:author="Author"/>
          <w:i/>
          <w:lang w:val="en-GB"/>
        </w:rPr>
      </w:pPr>
      <w:bookmarkStart w:id="7291" w:name="_Hlk196728636"/>
      <w:ins w:id="7292" w:author="Author">
        <w:r w:rsidRPr="00711388">
          <w:rPr>
            <w:i/>
            <w:lang w:val="en-GB"/>
          </w:rPr>
          <w:t xml:space="preserve">S.27.02 </w:t>
        </w:r>
      </w:ins>
      <w:r w:rsidR="00845F43" w:rsidRPr="00711388">
        <w:rPr>
          <w:i/>
          <w:lang w:val="en-GB"/>
        </w:rPr>
        <w:t>-</w:t>
      </w:r>
      <w:ins w:id="7293" w:author="Author">
        <w:r w:rsidRPr="00711388">
          <w:rPr>
            <w:i/>
            <w:lang w:val="en-GB"/>
          </w:rPr>
          <w:t xml:space="preserve"> </w:t>
        </w:r>
        <w:bookmarkStart w:id="7294" w:name="_Hlk198218407"/>
        <w:r w:rsidRPr="00711388">
          <w:rPr>
            <w:i/>
            <w:lang w:val="en-GB"/>
          </w:rPr>
          <w:t xml:space="preserve">Catastrophe data </w:t>
        </w:r>
      </w:ins>
      <w:r w:rsidR="00711388" w:rsidRPr="00711388">
        <w:rPr>
          <w:i/>
          <w:lang w:val="en-GB"/>
        </w:rPr>
        <w:t>-</w:t>
      </w:r>
      <w:ins w:id="7295" w:author="Author">
        <w:r w:rsidRPr="00711388">
          <w:rPr>
            <w:i/>
            <w:lang w:val="en-GB"/>
          </w:rPr>
          <w:t xml:space="preserve"> Loss data</w:t>
        </w:r>
      </w:ins>
    </w:p>
    <w:bookmarkEnd w:id="7291"/>
    <w:bookmarkEnd w:id="7294"/>
    <w:p w14:paraId="3D6C3D96" w14:textId="77777777" w:rsidR="002619E2" w:rsidRPr="00711388" w:rsidRDefault="002619E2" w:rsidP="002619E2">
      <w:pPr>
        <w:rPr>
          <w:ins w:id="7296" w:author="Author"/>
          <w:lang w:val="en-GB"/>
        </w:rPr>
      </w:pPr>
      <w:ins w:id="7297" w:author="Author">
        <w:r w:rsidRPr="00711388">
          <w:rPr>
            <w:lang w:val="en-GB"/>
          </w:rPr>
          <w:t>This section relates to annual submission of information for individual entities.</w:t>
        </w:r>
      </w:ins>
    </w:p>
    <w:p w14:paraId="7C83722A" w14:textId="77777777" w:rsidR="002619E2" w:rsidRPr="00711388" w:rsidRDefault="002619E2" w:rsidP="002619E2">
      <w:pPr>
        <w:rPr>
          <w:ins w:id="7298" w:author="Author"/>
          <w:lang w:val="en-GB"/>
        </w:rPr>
      </w:pPr>
      <w:ins w:id="7299" w:author="Author">
        <w:r w:rsidRPr="00711388">
          <w:rPr>
            <w:lang w:val="en-GB"/>
          </w:rPr>
          <w:t>The templates is not to be reported by small and non complex undertakings.</w:t>
        </w:r>
      </w:ins>
    </w:p>
    <w:p w14:paraId="59BFAAD2" w14:textId="1908897C" w:rsidR="002619E2" w:rsidRPr="00711388" w:rsidRDefault="002619E2" w:rsidP="002619E2">
      <w:pPr>
        <w:rPr>
          <w:ins w:id="7300" w:author="Author"/>
          <w:lang w:val="en-GB"/>
        </w:rPr>
      </w:pPr>
      <w:ins w:id="7301" w:author="Author">
        <w:r w:rsidRPr="00711388">
          <w:rPr>
            <w:lang w:val="en-GB"/>
          </w:rPr>
          <w:t>The purpose of the template is to provide a detailed understanding of catastrophe historical losses</w:t>
        </w:r>
        <w:r w:rsidR="00A743A2">
          <w:rPr>
            <w:lang w:val="en-GB"/>
          </w:rPr>
          <w:t xml:space="preserve"> for events which occurred in the (year of reporting-1) (so if reporting year is 2025, </w:t>
        </w:r>
        <w:r w:rsidR="00A747BC">
          <w:rPr>
            <w:lang w:val="en-GB"/>
          </w:rPr>
          <w:t xml:space="preserve">please report </w:t>
        </w:r>
        <w:r w:rsidR="00A743A2">
          <w:rPr>
            <w:lang w:val="en-GB"/>
          </w:rPr>
          <w:t>the losses of the events which took place in 2024)</w:t>
        </w:r>
        <w:r>
          <w:rPr>
            <w:lang w:val="en-GB"/>
          </w:rPr>
          <w:t>.</w:t>
        </w:r>
        <w:r w:rsidRPr="00711388">
          <w:rPr>
            <w:lang w:val="en-GB"/>
          </w:rPr>
          <w:t xml:space="preserve"> </w:t>
        </w:r>
        <w:r w:rsidR="0002740B" w:rsidRPr="00711388">
          <w:rPr>
            <w:lang w:val="en-GB"/>
          </w:rPr>
          <w:t xml:space="preserve">The reporting granularity is per peril, CRESTA level (see </w:t>
        </w:r>
        <w:r w:rsidR="0002740B" w:rsidRPr="00711388">
          <w:rPr>
            <w:lang w:val="en-GB"/>
            <w:rPrChange w:id="7302" w:author="Author">
              <w:rPr/>
            </w:rPrChange>
          </w:rPr>
          <w:fldChar w:fldCharType="begin"/>
        </w:r>
        <w:r w:rsidR="0002740B" w:rsidRPr="00E50019">
          <w:rPr>
            <w:lang w:val="en-GB"/>
            <w:rPrChange w:id="7303" w:author="Author">
              <w:rPr/>
            </w:rPrChange>
          </w:rPr>
          <w:instrText>HYPERLINK "https://about.cresta.org/"</w:instrText>
        </w:r>
        <w:r w:rsidR="0002740B" w:rsidRPr="003A3F67">
          <w:rPr>
            <w:lang w:val="en-GB"/>
          </w:rPr>
        </w:r>
        <w:r w:rsidR="0002740B" w:rsidRPr="00711388">
          <w:rPr>
            <w:lang w:val="en-GB"/>
          </w:rPr>
          <w:fldChar w:fldCharType="separate"/>
        </w:r>
        <w:r w:rsidR="0002740B" w:rsidRPr="00E50019">
          <w:rPr>
            <w:rStyle w:val="Hyperlink"/>
            <w:lang w:val="en-GB"/>
            <w:rPrChange w:id="7304" w:author="Author">
              <w:rPr>
                <w:rStyle w:val="Hyperlink"/>
              </w:rPr>
            </w:rPrChange>
          </w:rPr>
          <w:t>About CRESTA</w:t>
        </w:r>
        <w:r w:rsidR="0002740B" w:rsidRPr="00711388">
          <w:rPr>
            <w:lang w:val="en-GB"/>
          </w:rPr>
          <w:fldChar w:fldCharType="end"/>
        </w:r>
        <w:r w:rsidR="0002740B" w:rsidRPr="00711388">
          <w:rPr>
            <w:lang w:val="en-GB"/>
          </w:rPr>
          <w:t>) and asset type.</w:t>
        </w:r>
      </w:ins>
    </w:p>
    <w:p w14:paraId="290913FB" w14:textId="069A91B7" w:rsidR="002619E2" w:rsidRPr="00711388" w:rsidDel="00F4423B" w:rsidRDefault="002619E2">
      <w:pPr>
        <w:pStyle w:val="Text2"/>
        <w:rPr>
          <w:ins w:id="7305" w:author="Author"/>
          <w:del w:id="7306" w:author="Author"/>
          <w:lang w:val="en-GB"/>
        </w:rPr>
        <w:pPrChange w:id="7307" w:author="Author">
          <w:pPr>
            <w:pStyle w:val="ManualHeading2"/>
            <w:ind w:left="851" w:hanging="851"/>
          </w:pPr>
        </w:pPrChange>
      </w:pPr>
    </w:p>
    <w:p w14:paraId="5C5047EB" w14:textId="77777777" w:rsidR="002619E2" w:rsidRPr="00711388" w:rsidRDefault="002619E2">
      <w:pPr>
        <w:suppressAutoHyphens/>
        <w:snapToGrid w:val="0"/>
        <w:rPr>
          <w:ins w:id="7308" w:author="Author"/>
          <w:b/>
          <w:i/>
          <w:szCs w:val="20"/>
          <w:lang w:val="en-GB"/>
        </w:rPr>
        <w:pPrChange w:id="7309" w:author="Author">
          <w:pPr>
            <w:suppressAutoHyphens/>
            <w:snapToGrid w:val="0"/>
            <w:ind w:left="28" w:firstLine="5"/>
          </w:pPr>
        </w:pPrChange>
      </w:pPr>
    </w:p>
    <w:tbl>
      <w:tblPr>
        <w:tblW w:w="982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7310" w:author="Author">
          <w:tblPr>
            <w:tblW w:w="925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857"/>
        <w:gridCol w:w="74"/>
        <w:gridCol w:w="1426"/>
        <w:gridCol w:w="93"/>
        <w:gridCol w:w="7370"/>
        <w:tblGridChange w:id="7311">
          <w:tblGrid>
            <w:gridCol w:w="857"/>
            <w:gridCol w:w="74"/>
            <w:gridCol w:w="1426"/>
            <w:gridCol w:w="93"/>
            <w:gridCol w:w="7370"/>
            <w:gridCol w:w="539"/>
            <w:gridCol w:w="6"/>
          </w:tblGrid>
        </w:tblGridChange>
      </w:tblGrid>
      <w:tr w:rsidR="00F4423B" w:rsidRPr="00711388" w14:paraId="042D4DBF" w14:textId="77777777" w:rsidTr="00AE3BEF">
        <w:trPr>
          <w:trHeight w:val="337"/>
          <w:ins w:id="7312" w:author="Author"/>
          <w:trPrChange w:id="7313" w:author="Author">
            <w:trPr>
              <w:gridAfter w:val="0"/>
              <w:trHeight w:val="337"/>
            </w:trPr>
          </w:trPrChange>
        </w:trPr>
        <w:tc>
          <w:tcPr>
            <w:tcW w:w="931" w:type="dxa"/>
            <w:gridSpan w:val="2"/>
            <w:tcPrChange w:id="7314" w:author="Author">
              <w:tcPr>
                <w:tcW w:w="931" w:type="dxa"/>
                <w:gridSpan w:val="2"/>
              </w:tcPr>
            </w:tcPrChange>
          </w:tcPr>
          <w:p w14:paraId="0EE3E402" w14:textId="77777777" w:rsidR="002619E2" w:rsidRPr="00711388" w:rsidRDefault="002619E2" w:rsidP="00984018">
            <w:pPr>
              <w:spacing w:after="0"/>
              <w:rPr>
                <w:ins w:id="7315" w:author="Author"/>
                <w:lang w:val="en-GB"/>
              </w:rPr>
            </w:pPr>
            <w:ins w:id="7316" w:author="Author">
              <w:r w:rsidRPr="00711388">
                <w:rPr>
                  <w:b/>
                  <w:bCs/>
                  <w:lang w:val="en-GB"/>
                </w:rPr>
                <w:t>ITEM</w:t>
              </w:r>
            </w:ins>
          </w:p>
        </w:tc>
        <w:tc>
          <w:tcPr>
            <w:tcW w:w="1426" w:type="dxa"/>
            <w:shd w:val="clear" w:color="auto" w:fill="auto"/>
            <w:tcPrChange w:id="7317" w:author="Author">
              <w:tcPr>
                <w:tcW w:w="1426" w:type="dxa"/>
                <w:shd w:val="clear" w:color="auto" w:fill="auto"/>
              </w:tcPr>
            </w:tcPrChange>
          </w:tcPr>
          <w:p w14:paraId="57AEC7D7" w14:textId="77777777" w:rsidR="002619E2" w:rsidRPr="00711388" w:rsidRDefault="002619E2" w:rsidP="00984018">
            <w:pPr>
              <w:spacing w:after="0"/>
              <w:rPr>
                <w:ins w:id="7318" w:author="Author"/>
                <w:lang w:val="en-GB"/>
              </w:rPr>
            </w:pPr>
          </w:p>
        </w:tc>
        <w:tc>
          <w:tcPr>
            <w:tcW w:w="7463" w:type="dxa"/>
            <w:gridSpan w:val="2"/>
            <w:shd w:val="clear" w:color="auto" w:fill="auto"/>
            <w:tcPrChange w:id="7319" w:author="Author">
              <w:tcPr>
                <w:tcW w:w="6896" w:type="dxa"/>
                <w:gridSpan w:val="3"/>
                <w:shd w:val="clear" w:color="auto" w:fill="auto"/>
              </w:tcPr>
            </w:tcPrChange>
          </w:tcPr>
          <w:p w14:paraId="673555E6" w14:textId="77777777" w:rsidR="002619E2" w:rsidRPr="00711388" w:rsidRDefault="002619E2" w:rsidP="00984018">
            <w:pPr>
              <w:spacing w:after="0"/>
              <w:jc w:val="center"/>
              <w:rPr>
                <w:ins w:id="7320" w:author="Author"/>
                <w:lang w:val="en-GB"/>
              </w:rPr>
            </w:pPr>
            <w:ins w:id="7321" w:author="Author">
              <w:r w:rsidRPr="00711388">
                <w:rPr>
                  <w:b/>
                  <w:bCs/>
                  <w:lang w:val="en-GB"/>
                </w:rPr>
                <w:t>INSTRUCTIONS</w:t>
              </w:r>
            </w:ins>
          </w:p>
        </w:tc>
      </w:tr>
      <w:tr w:rsidR="00F4423B" w:rsidRPr="00711388" w14:paraId="090C07A1" w14:textId="77777777" w:rsidTr="00AE3BEF">
        <w:tblPrEx>
          <w:tblPrExChange w:id="7322" w:author="Author">
            <w:tblPrEx>
              <w:tblW w:w="10103" w:type="dxa"/>
            </w:tblPrEx>
          </w:tblPrExChange>
        </w:tblPrEx>
        <w:trPr>
          <w:trHeight w:val="983"/>
          <w:ins w:id="7323" w:author="Author"/>
          <w:trPrChange w:id="7324" w:author="Author">
            <w:trPr>
              <w:trHeight w:val="983"/>
            </w:trPr>
          </w:trPrChange>
        </w:trPr>
        <w:tc>
          <w:tcPr>
            <w:tcW w:w="931" w:type="dxa"/>
            <w:gridSpan w:val="2"/>
            <w:tcPrChange w:id="7325" w:author="Author">
              <w:tcPr>
                <w:tcW w:w="931" w:type="dxa"/>
                <w:gridSpan w:val="2"/>
              </w:tcPr>
            </w:tcPrChange>
          </w:tcPr>
          <w:p w14:paraId="590C4F28" w14:textId="6B7832DA" w:rsidR="002619E2" w:rsidRPr="00711388" w:rsidRDefault="002619E2" w:rsidP="00984018">
            <w:pPr>
              <w:rPr>
                <w:ins w:id="7326" w:author="Author"/>
                <w:lang w:val="en-GB"/>
              </w:rPr>
            </w:pPr>
            <w:ins w:id="7327" w:author="Author">
              <w:r w:rsidRPr="00711388">
                <w:rPr>
                  <w:lang w:val="en-GB"/>
                </w:rPr>
                <w:t>C00</w:t>
              </w:r>
              <w:r w:rsidR="00E93FC9">
                <w:rPr>
                  <w:lang w:val="en-GB"/>
                </w:rPr>
                <w:t>10</w:t>
              </w:r>
            </w:ins>
          </w:p>
        </w:tc>
        <w:tc>
          <w:tcPr>
            <w:tcW w:w="1426" w:type="dxa"/>
            <w:shd w:val="clear" w:color="auto" w:fill="auto"/>
            <w:hideMark/>
            <w:tcPrChange w:id="7328" w:author="Author">
              <w:tcPr>
                <w:tcW w:w="1426" w:type="dxa"/>
                <w:shd w:val="clear" w:color="auto" w:fill="auto"/>
                <w:hideMark/>
              </w:tcPr>
            </w:tcPrChange>
          </w:tcPr>
          <w:p w14:paraId="4845A944" w14:textId="331252F9" w:rsidR="002619E2" w:rsidRPr="00711388" w:rsidRDefault="003A58F7" w:rsidP="00984018">
            <w:pPr>
              <w:rPr>
                <w:ins w:id="7329" w:author="Author"/>
                <w:lang w:val="en-GB"/>
              </w:rPr>
            </w:pPr>
            <w:ins w:id="7330" w:author="Author">
              <w:r w:rsidRPr="00711388">
                <w:rPr>
                  <w:lang w:val="en-GB"/>
                </w:rPr>
                <w:t>Peril</w:t>
              </w:r>
            </w:ins>
          </w:p>
        </w:tc>
        <w:tc>
          <w:tcPr>
            <w:tcW w:w="7463" w:type="dxa"/>
            <w:gridSpan w:val="2"/>
            <w:shd w:val="clear" w:color="auto" w:fill="auto"/>
            <w:hideMark/>
            <w:tcPrChange w:id="7331" w:author="Author">
              <w:tcPr>
                <w:tcW w:w="7746" w:type="dxa"/>
                <w:gridSpan w:val="4"/>
                <w:shd w:val="clear" w:color="auto" w:fill="auto"/>
                <w:hideMark/>
              </w:tcPr>
            </w:tcPrChange>
          </w:tcPr>
          <w:tbl>
            <w:tblPr>
              <w:tblW w:w="7770" w:type="dxa"/>
              <w:tblCellSpacing w:w="15" w:type="dxa"/>
              <w:tblLayout w:type="fixed"/>
              <w:tblCellMar>
                <w:top w:w="15" w:type="dxa"/>
                <w:left w:w="15" w:type="dxa"/>
                <w:bottom w:w="15" w:type="dxa"/>
                <w:right w:w="15" w:type="dxa"/>
              </w:tblCellMar>
              <w:tblLook w:val="04A0" w:firstRow="1" w:lastRow="0" w:firstColumn="1" w:lastColumn="0" w:noHBand="0" w:noVBand="1"/>
              <w:tblPrChange w:id="7332" w:author="Author">
                <w:tblPr>
                  <w:tblW w:w="7770" w:type="dxa"/>
                  <w:tblCellSpacing w:w="15" w:type="dxa"/>
                  <w:tblCellMar>
                    <w:top w:w="15" w:type="dxa"/>
                    <w:left w:w="15" w:type="dxa"/>
                    <w:bottom w:w="15" w:type="dxa"/>
                    <w:right w:w="15" w:type="dxa"/>
                  </w:tblCellMar>
                  <w:tblLook w:val="04A0" w:firstRow="1" w:lastRow="0" w:firstColumn="1" w:lastColumn="0" w:noHBand="0" w:noVBand="1"/>
                </w:tblPr>
              </w:tblPrChange>
            </w:tblPr>
            <w:tblGrid>
              <w:gridCol w:w="7770"/>
              <w:tblGridChange w:id="7333">
                <w:tblGrid>
                  <w:gridCol w:w="7770"/>
                </w:tblGrid>
              </w:tblGridChange>
            </w:tblGrid>
            <w:tr w:rsidR="002619E2" w:rsidRPr="00711388" w14:paraId="0BA92D5D" w14:textId="77777777" w:rsidTr="00AE3BEF">
              <w:trPr>
                <w:tblCellSpacing w:w="15" w:type="dxa"/>
                <w:ins w:id="7334" w:author="Author"/>
                <w:trPrChange w:id="7335" w:author="Author">
                  <w:trPr>
                    <w:tblCellSpacing w:w="15" w:type="dxa"/>
                  </w:trPr>
                </w:trPrChange>
              </w:trPr>
              <w:tc>
                <w:tcPr>
                  <w:tcW w:w="7710" w:type="dxa"/>
                  <w:tcBorders>
                    <w:bottom w:val="single" w:sz="6" w:space="0" w:color="9FB4BE"/>
                  </w:tcBorders>
                  <w:tcMar>
                    <w:top w:w="150" w:type="dxa"/>
                    <w:left w:w="0" w:type="dxa"/>
                    <w:bottom w:w="150" w:type="dxa"/>
                    <w:right w:w="0" w:type="dxa"/>
                  </w:tcMar>
                  <w:vAlign w:val="center"/>
                  <w:hideMark/>
                  <w:tcPrChange w:id="7336" w:author="Author">
                    <w:tcPr>
                      <w:tcW w:w="7710" w:type="dxa"/>
                      <w:tcBorders>
                        <w:bottom w:val="single" w:sz="6" w:space="0" w:color="9FB4BE"/>
                      </w:tcBorders>
                      <w:tcMar>
                        <w:top w:w="150" w:type="dxa"/>
                        <w:left w:w="0" w:type="dxa"/>
                        <w:bottom w:w="150" w:type="dxa"/>
                        <w:right w:w="0" w:type="dxa"/>
                      </w:tcMar>
                      <w:vAlign w:val="center"/>
                      <w:hideMark/>
                    </w:tcPr>
                  </w:tcPrChange>
                </w:tcPr>
                <w:p w14:paraId="7D7FA5E2" w14:textId="77777777" w:rsidR="00352F8A" w:rsidRPr="00711388" w:rsidRDefault="00352F8A" w:rsidP="00984018">
                  <w:pPr>
                    <w:autoSpaceDE/>
                    <w:autoSpaceDN/>
                    <w:spacing w:before="0" w:after="0" w:line="360" w:lineRule="atLeast"/>
                    <w:jc w:val="left"/>
                    <w:rPr>
                      <w:ins w:id="7337" w:author="Author"/>
                      <w:lang w:val="en-GB"/>
                    </w:rPr>
                  </w:pPr>
                  <w:ins w:id="7338" w:author="Author">
                    <w:r w:rsidRPr="00711388">
                      <w:rPr>
                        <w:lang w:val="en-GB"/>
                      </w:rPr>
                      <w:t>One of the options from the following closed list shall be selected:</w:t>
                    </w:r>
                  </w:ins>
                </w:p>
                <w:p w14:paraId="00E2BBA2" w14:textId="15B48F92" w:rsidR="00352F8A" w:rsidRPr="00E50019" w:rsidRDefault="00352F8A" w:rsidP="00352F8A">
                  <w:pPr>
                    <w:pStyle w:val="ListParagraph"/>
                    <w:numPr>
                      <w:ilvl w:val="0"/>
                      <w:numId w:val="30"/>
                    </w:numPr>
                    <w:spacing w:after="0" w:line="360" w:lineRule="atLeast"/>
                    <w:rPr>
                      <w:ins w:id="7339" w:author="Author"/>
                      <w:rFonts w:ascii="Times New Roman" w:hAnsi="Times New Roman" w:cs="Times New Roman"/>
                      <w:sz w:val="24"/>
                      <w:szCs w:val="24"/>
                      <w:rPrChange w:id="7340" w:author="Author">
                        <w:rPr>
                          <w:ins w:id="7341" w:author="Author"/>
                        </w:rPr>
                      </w:rPrChange>
                    </w:rPr>
                  </w:pPr>
                  <w:ins w:id="7342" w:author="Author">
                    <w:r w:rsidRPr="00E50019">
                      <w:rPr>
                        <w:rFonts w:ascii="Times New Roman" w:hAnsi="Times New Roman" w:cs="Times New Roman"/>
                        <w:sz w:val="24"/>
                        <w:szCs w:val="24"/>
                        <w:rPrChange w:id="7343" w:author="Author">
                          <w:rPr/>
                        </w:rPrChange>
                      </w:rPr>
                      <w:t xml:space="preserve">WF </w:t>
                    </w:r>
                    <w:del w:id="7344" w:author="Author">
                      <w:r w:rsidRPr="00E50019" w:rsidDel="00F60C3F">
                        <w:rPr>
                          <w:rFonts w:ascii="Times New Roman" w:hAnsi="Times New Roman" w:cs="Times New Roman"/>
                          <w:sz w:val="24"/>
                          <w:szCs w:val="24"/>
                          <w:rPrChange w:id="7345" w:author="Author">
                            <w:rPr/>
                          </w:rPrChange>
                        </w:rPr>
                        <w:delText xml:space="preserve">- </w:delText>
                      </w:r>
                    </w:del>
                    <w:r w:rsidR="00F60C3F" w:rsidRPr="00711388">
                      <w:rPr>
                        <w:rFonts w:ascii="Times New Roman" w:hAnsi="Times New Roman" w:cs="Times New Roman"/>
                        <w:sz w:val="24"/>
                        <w:szCs w:val="24"/>
                      </w:rPr>
                      <w:t>(</w:t>
                    </w:r>
                    <w:r w:rsidRPr="00E50019">
                      <w:rPr>
                        <w:rFonts w:ascii="Times New Roman" w:hAnsi="Times New Roman" w:cs="Times New Roman"/>
                        <w:sz w:val="24"/>
                        <w:szCs w:val="24"/>
                        <w:rPrChange w:id="7346" w:author="Author">
                          <w:rPr/>
                        </w:rPrChange>
                      </w:rPr>
                      <w:t>Wildfire</w:t>
                    </w:r>
                    <w:r w:rsidR="00F60C3F" w:rsidRPr="00711388">
                      <w:rPr>
                        <w:rFonts w:ascii="Times New Roman" w:hAnsi="Times New Roman" w:cs="Times New Roman"/>
                        <w:sz w:val="24"/>
                        <w:szCs w:val="24"/>
                      </w:rPr>
                      <w:t>);</w:t>
                    </w:r>
                  </w:ins>
                </w:p>
                <w:p w14:paraId="4E89A4AA" w14:textId="252D5D06" w:rsidR="00352F8A" w:rsidRPr="00E50019" w:rsidRDefault="002619E2" w:rsidP="00352F8A">
                  <w:pPr>
                    <w:pStyle w:val="ListParagraph"/>
                    <w:numPr>
                      <w:ilvl w:val="0"/>
                      <w:numId w:val="30"/>
                    </w:numPr>
                    <w:spacing w:after="0" w:line="360" w:lineRule="atLeast"/>
                    <w:rPr>
                      <w:ins w:id="7347" w:author="Author"/>
                      <w:rFonts w:ascii="Times New Roman" w:hAnsi="Times New Roman" w:cs="Times New Roman"/>
                      <w:sz w:val="24"/>
                      <w:szCs w:val="24"/>
                      <w:rPrChange w:id="7348" w:author="Author">
                        <w:rPr>
                          <w:ins w:id="7349" w:author="Author"/>
                        </w:rPr>
                      </w:rPrChange>
                    </w:rPr>
                  </w:pPr>
                  <w:ins w:id="7350" w:author="Author">
                    <w:del w:id="7351" w:author="Author">
                      <w:r w:rsidRPr="00E50019" w:rsidDel="00352F8A">
                        <w:rPr>
                          <w:rFonts w:ascii="Times New Roman" w:hAnsi="Times New Roman" w:cs="Times New Roman"/>
                          <w:sz w:val="24"/>
                          <w:szCs w:val="24"/>
                          <w:rPrChange w:id="7352" w:author="Author">
                            <w:rPr>
                              <w:rFonts w:ascii="Roboto" w:eastAsia="Times New Roman" w:hAnsi="Roboto"/>
                              <w:color w:val="333333"/>
                              <w:sz w:val="21"/>
                              <w:szCs w:val="21"/>
                            </w:rPr>
                          </w:rPrChange>
                        </w:rPr>
                        <w:delText xml:space="preserve"> </w:delText>
                      </w:r>
                    </w:del>
                    <w:r w:rsidRPr="00E50019">
                      <w:rPr>
                        <w:rFonts w:ascii="Times New Roman" w:hAnsi="Times New Roman" w:cs="Times New Roman"/>
                        <w:sz w:val="24"/>
                        <w:szCs w:val="24"/>
                        <w:rPrChange w:id="7353" w:author="Author">
                          <w:rPr>
                            <w:rFonts w:ascii="Roboto" w:eastAsia="Times New Roman" w:hAnsi="Roboto"/>
                            <w:color w:val="333333"/>
                            <w:sz w:val="21"/>
                            <w:szCs w:val="21"/>
                          </w:rPr>
                        </w:rPrChange>
                      </w:rPr>
                      <w:t>EQ</w:t>
                    </w:r>
                    <w:r w:rsidR="00352F8A" w:rsidRPr="00E50019">
                      <w:rPr>
                        <w:rFonts w:ascii="Times New Roman" w:hAnsi="Times New Roman" w:cs="Times New Roman"/>
                        <w:sz w:val="24"/>
                        <w:szCs w:val="24"/>
                        <w:rPrChange w:id="7354" w:author="Author">
                          <w:rPr/>
                        </w:rPrChange>
                      </w:rPr>
                      <w:t xml:space="preserve"> </w:t>
                    </w:r>
                    <w:del w:id="7355" w:author="Author">
                      <w:r w:rsidR="00352F8A" w:rsidRPr="00E50019" w:rsidDel="00F60C3F">
                        <w:rPr>
                          <w:rFonts w:ascii="Times New Roman" w:hAnsi="Times New Roman" w:cs="Times New Roman"/>
                          <w:sz w:val="24"/>
                          <w:szCs w:val="24"/>
                          <w:rPrChange w:id="7356" w:author="Author">
                            <w:rPr/>
                          </w:rPrChange>
                        </w:rPr>
                        <w:delText xml:space="preserve">- </w:delText>
                      </w:r>
                    </w:del>
                    <w:r w:rsidR="00F60C3F" w:rsidRPr="00711388">
                      <w:rPr>
                        <w:rFonts w:ascii="Times New Roman" w:hAnsi="Times New Roman" w:cs="Times New Roman"/>
                        <w:sz w:val="24"/>
                        <w:szCs w:val="24"/>
                      </w:rPr>
                      <w:t>(</w:t>
                    </w:r>
                    <w:r w:rsidR="00352F8A" w:rsidRPr="00E50019">
                      <w:rPr>
                        <w:rFonts w:ascii="Times New Roman" w:hAnsi="Times New Roman" w:cs="Times New Roman"/>
                        <w:sz w:val="24"/>
                        <w:szCs w:val="24"/>
                        <w:rPrChange w:id="7357" w:author="Author">
                          <w:rPr/>
                        </w:rPrChange>
                      </w:rPr>
                      <w:t>Earthquake</w:t>
                    </w:r>
                    <w:r w:rsidR="00F60C3F" w:rsidRPr="00711388">
                      <w:rPr>
                        <w:rFonts w:ascii="Times New Roman" w:hAnsi="Times New Roman" w:cs="Times New Roman"/>
                        <w:sz w:val="24"/>
                        <w:szCs w:val="24"/>
                      </w:rPr>
                      <w:t>);</w:t>
                    </w:r>
                    <w:del w:id="7358" w:author="Author">
                      <w:r w:rsidRPr="00E50019" w:rsidDel="00352F8A">
                        <w:rPr>
                          <w:rFonts w:ascii="Times New Roman" w:hAnsi="Times New Roman" w:cs="Times New Roman"/>
                          <w:sz w:val="24"/>
                          <w:szCs w:val="24"/>
                          <w:rPrChange w:id="7359" w:author="Author">
                            <w:rPr>
                              <w:rFonts w:ascii="Roboto" w:eastAsia="Times New Roman" w:hAnsi="Roboto"/>
                              <w:color w:val="333333"/>
                              <w:sz w:val="21"/>
                              <w:szCs w:val="21"/>
                            </w:rPr>
                          </w:rPrChange>
                        </w:rPr>
                        <w:delText xml:space="preserve">, </w:delText>
                      </w:r>
                    </w:del>
                  </w:ins>
                </w:p>
                <w:p w14:paraId="230F37EE" w14:textId="61E31F9F" w:rsidR="00352F8A" w:rsidRPr="00E50019" w:rsidRDefault="002619E2" w:rsidP="00352F8A">
                  <w:pPr>
                    <w:pStyle w:val="ListParagraph"/>
                    <w:numPr>
                      <w:ilvl w:val="0"/>
                      <w:numId w:val="30"/>
                    </w:numPr>
                    <w:spacing w:after="0" w:line="360" w:lineRule="atLeast"/>
                    <w:rPr>
                      <w:ins w:id="7360" w:author="Author"/>
                      <w:rFonts w:ascii="Times New Roman" w:hAnsi="Times New Roman" w:cs="Times New Roman"/>
                      <w:sz w:val="24"/>
                      <w:szCs w:val="24"/>
                      <w:rPrChange w:id="7361" w:author="Author">
                        <w:rPr>
                          <w:ins w:id="7362" w:author="Author"/>
                        </w:rPr>
                      </w:rPrChange>
                    </w:rPr>
                  </w:pPr>
                  <w:ins w:id="7363" w:author="Author">
                    <w:r w:rsidRPr="00E50019">
                      <w:rPr>
                        <w:rFonts w:ascii="Times New Roman" w:hAnsi="Times New Roman" w:cs="Times New Roman"/>
                        <w:sz w:val="24"/>
                        <w:szCs w:val="24"/>
                        <w:rPrChange w:id="7364" w:author="Author">
                          <w:rPr>
                            <w:rFonts w:ascii="Roboto" w:eastAsia="Times New Roman" w:hAnsi="Roboto"/>
                            <w:color w:val="333333"/>
                            <w:sz w:val="21"/>
                            <w:szCs w:val="21"/>
                          </w:rPr>
                        </w:rPrChange>
                      </w:rPr>
                      <w:t>FL</w:t>
                    </w:r>
                    <w:r w:rsidR="00352F8A" w:rsidRPr="00E50019">
                      <w:rPr>
                        <w:rFonts w:ascii="Times New Roman" w:hAnsi="Times New Roman" w:cs="Times New Roman"/>
                        <w:sz w:val="24"/>
                        <w:szCs w:val="24"/>
                        <w:rPrChange w:id="7365" w:author="Author">
                          <w:rPr/>
                        </w:rPrChange>
                      </w:rPr>
                      <w:t xml:space="preserve"> </w:t>
                    </w:r>
                    <w:del w:id="7366" w:author="Author">
                      <w:r w:rsidR="00352F8A" w:rsidRPr="00E50019" w:rsidDel="00F60C3F">
                        <w:rPr>
                          <w:rFonts w:ascii="Times New Roman" w:hAnsi="Times New Roman" w:cs="Times New Roman"/>
                          <w:sz w:val="24"/>
                          <w:szCs w:val="24"/>
                          <w:rPrChange w:id="7367" w:author="Author">
                            <w:rPr/>
                          </w:rPrChange>
                        </w:rPr>
                        <w:delText xml:space="preserve">- </w:delText>
                      </w:r>
                    </w:del>
                    <w:r w:rsidR="00F60C3F" w:rsidRPr="00711388">
                      <w:rPr>
                        <w:rFonts w:ascii="Times New Roman" w:hAnsi="Times New Roman" w:cs="Times New Roman"/>
                        <w:sz w:val="24"/>
                        <w:szCs w:val="24"/>
                      </w:rPr>
                      <w:t>(</w:t>
                    </w:r>
                    <w:r w:rsidR="00352F8A" w:rsidRPr="00E50019">
                      <w:rPr>
                        <w:rFonts w:ascii="Times New Roman" w:hAnsi="Times New Roman" w:cs="Times New Roman"/>
                        <w:sz w:val="24"/>
                        <w:szCs w:val="24"/>
                        <w:rPrChange w:id="7368" w:author="Author">
                          <w:rPr/>
                        </w:rPrChange>
                      </w:rPr>
                      <w:t>Flood</w:t>
                    </w:r>
                    <w:r w:rsidR="00F60C3F" w:rsidRPr="00711388">
                      <w:rPr>
                        <w:rFonts w:ascii="Times New Roman" w:hAnsi="Times New Roman" w:cs="Times New Roman"/>
                        <w:sz w:val="24"/>
                        <w:szCs w:val="24"/>
                      </w:rPr>
                      <w:t>)</w:t>
                    </w:r>
                    <w:del w:id="7369" w:author="Author">
                      <w:r w:rsidRPr="00E50019" w:rsidDel="00352F8A">
                        <w:rPr>
                          <w:rFonts w:ascii="Times New Roman" w:hAnsi="Times New Roman" w:cs="Times New Roman"/>
                          <w:sz w:val="24"/>
                          <w:szCs w:val="24"/>
                          <w:rPrChange w:id="7370" w:author="Author">
                            <w:rPr>
                              <w:rFonts w:ascii="Roboto" w:eastAsia="Times New Roman" w:hAnsi="Roboto"/>
                              <w:color w:val="333333"/>
                              <w:sz w:val="21"/>
                              <w:szCs w:val="21"/>
                            </w:rPr>
                          </w:rPrChange>
                        </w:rPr>
                        <w:delText>,</w:delText>
                      </w:r>
                    </w:del>
                    <w:r w:rsidR="00F60C3F" w:rsidRPr="00711388">
                      <w:rPr>
                        <w:rFonts w:ascii="Times New Roman" w:hAnsi="Times New Roman" w:cs="Times New Roman"/>
                        <w:sz w:val="24"/>
                        <w:szCs w:val="24"/>
                      </w:rPr>
                      <w:t>;</w:t>
                    </w:r>
                    <w:del w:id="7371" w:author="Author">
                      <w:r w:rsidR="00352F8A" w:rsidRPr="00E50019" w:rsidDel="00F60C3F">
                        <w:rPr>
                          <w:rFonts w:ascii="Times New Roman" w:hAnsi="Times New Roman" w:cs="Times New Roman"/>
                          <w:sz w:val="24"/>
                          <w:szCs w:val="24"/>
                          <w:rPrChange w:id="7372" w:author="Author">
                            <w:rPr/>
                          </w:rPrChange>
                        </w:rPr>
                        <w:delText>;</w:delText>
                      </w:r>
                    </w:del>
                  </w:ins>
                </w:p>
                <w:p w14:paraId="6485D991" w14:textId="6ABB60CE" w:rsidR="00352F8A" w:rsidRPr="00E50019" w:rsidRDefault="002619E2" w:rsidP="00352F8A">
                  <w:pPr>
                    <w:pStyle w:val="ListParagraph"/>
                    <w:numPr>
                      <w:ilvl w:val="0"/>
                      <w:numId w:val="30"/>
                    </w:numPr>
                    <w:spacing w:after="0" w:line="360" w:lineRule="atLeast"/>
                    <w:rPr>
                      <w:ins w:id="7373" w:author="Author"/>
                      <w:rFonts w:ascii="Times New Roman" w:hAnsi="Times New Roman" w:cs="Times New Roman"/>
                      <w:sz w:val="24"/>
                      <w:szCs w:val="24"/>
                      <w:rPrChange w:id="7374" w:author="Author">
                        <w:rPr>
                          <w:ins w:id="7375" w:author="Author"/>
                        </w:rPr>
                      </w:rPrChange>
                    </w:rPr>
                  </w:pPr>
                  <w:ins w:id="7376" w:author="Author">
                    <w:del w:id="7377" w:author="Author">
                      <w:r w:rsidRPr="00E50019" w:rsidDel="00352F8A">
                        <w:rPr>
                          <w:rFonts w:ascii="Times New Roman" w:hAnsi="Times New Roman" w:cs="Times New Roman"/>
                          <w:sz w:val="24"/>
                          <w:szCs w:val="24"/>
                          <w:rPrChange w:id="7378" w:author="Author">
                            <w:rPr>
                              <w:rFonts w:ascii="Roboto" w:eastAsia="Times New Roman" w:hAnsi="Roboto"/>
                              <w:color w:val="333333"/>
                              <w:sz w:val="21"/>
                              <w:szCs w:val="21"/>
                            </w:rPr>
                          </w:rPrChange>
                        </w:rPr>
                        <w:delText xml:space="preserve"> </w:delText>
                      </w:r>
                    </w:del>
                    <w:r w:rsidRPr="00E50019">
                      <w:rPr>
                        <w:rFonts w:ascii="Times New Roman" w:hAnsi="Times New Roman" w:cs="Times New Roman"/>
                        <w:sz w:val="24"/>
                        <w:szCs w:val="24"/>
                        <w:rPrChange w:id="7379" w:author="Author">
                          <w:rPr>
                            <w:rFonts w:ascii="Roboto" w:eastAsia="Times New Roman" w:hAnsi="Roboto"/>
                            <w:color w:val="333333"/>
                            <w:sz w:val="21"/>
                            <w:szCs w:val="21"/>
                          </w:rPr>
                        </w:rPrChange>
                      </w:rPr>
                      <w:t xml:space="preserve">ST </w:t>
                    </w:r>
                  </w:ins>
                  <w:r w:rsidR="00711388" w:rsidRPr="00711388">
                    <w:rPr>
                      <w:rFonts w:ascii="Times New Roman" w:hAnsi="Times New Roman" w:cs="Times New Roman"/>
                      <w:sz w:val="24"/>
                      <w:szCs w:val="24"/>
                    </w:rPr>
                    <w:t>-</w:t>
                  </w:r>
                  <w:ins w:id="7380" w:author="Author">
                    <w:del w:id="7381" w:author="Author">
                      <w:r w:rsidR="00352F8A" w:rsidRPr="00E50019" w:rsidDel="00F60C3F">
                        <w:rPr>
                          <w:rFonts w:ascii="Times New Roman" w:hAnsi="Times New Roman" w:cs="Times New Roman"/>
                          <w:sz w:val="24"/>
                          <w:szCs w:val="24"/>
                          <w:rPrChange w:id="7382" w:author="Author">
                            <w:rPr/>
                          </w:rPrChange>
                        </w:rPr>
                        <w:delText xml:space="preserve"> </w:delText>
                      </w:r>
                    </w:del>
                    <w:r w:rsidR="00F60C3F" w:rsidRPr="00711388">
                      <w:rPr>
                        <w:rFonts w:ascii="Times New Roman" w:hAnsi="Times New Roman" w:cs="Times New Roman"/>
                        <w:sz w:val="24"/>
                        <w:szCs w:val="24"/>
                      </w:rPr>
                      <w:t>(</w:t>
                    </w:r>
                    <w:r w:rsidR="00352F8A" w:rsidRPr="00E50019">
                      <w:rPr>
                        <w:rFonts w:ascii="Times New Roman" w:hAnsi="Times New Roman" w:cs="Times New Roman"/>
                        <w:sz w:val="24"/>
                        <w:szCs w:val="24"/>
                        <w:rPrChange w:id="7383" w:author="Author">
                          <w:rPr/>
                        </w:rPrChange>
                      </w:rPr>
                      <w:t>Storm</w:t>
                    </w:r>
                    <w:r w:rsidR="00F60C3F" w:rsidRPr="00711388">
                      <w:rPr>
                        <w:rFonts w:ascii="Times New Roman" w:hAnsi="Times New Roman" w:cs="Times New Roman"/>
                        <w:sz w:val="24"/>
                        <w:szCs w:val="24"/>
                      </w:rPr>
                      <w:t>)</w:t>
                    </w:r>
                    <w:r w:rsidR="00352F8A" w:rsidRPr="00E50019">
                      <w:rPr>
                        <w:rFonts w:ascii="Times New Roman" w:hAnsi="Times New Roman" w:cs="Times New Roman"/>
                        <w:sz w:val="24"/>
                        <w:szCs w:val="24"/>
                        <w:rPrChange w:id="7384" w:author="Author">
                          <w:rPr/>
                        </w:rPrChange>
                      </w:rPr>
                      <w:t>;</w:t>
                    </w:r>
                  </w:ins>
                </w:p>
                <w:p w14:paraId="22F427D7" w14:textId="47639EBF" w:rsidR="002619E2" w:rsidRPr="00E50019" w:rsidRDefault="002619E2">
                  <w:pPr>
                    <w:pStyle w:val="ListParagraph"/>
                    <w:numPr>
                      <w:ilvl w:val="0"/>
                      <w:numId w:val="30"/>
                    </w:numPr>
                    <w:rPr>
                      <w:ins w:id="7385" w:author="Author"/>
                      <w:rFonts w:eastAsiaTheme="minorEastAsia"/>
                      <w:rPrChange w:id="7386" w:author="Author">
                        <w:rPr>
                          <w:ins w:id="7387" w:author="Author"/>
                          <w:rFonts w:ascii="Roboto" w:eastAsia="Times New Roman" w:hAnsi="Roboto"/>
                          <w:color w:val="333333"/>
                          <w:sz w:val="21"/>
                          <w:szCs w:val="21"/>
                          <w:lang w:val="en-GB"/>
                        </w:rPr>
                      </w:rPrChange>
                    </w:rPr>
                    <w:pPrChange w:id="7388" w:author="Author">
                      <w:pPr>
                        <w:autoSpaceDE/>
                        <w:autoSpaceDN/>
                        <w:spacing w:before="0" w:after="0" w:line="360" w:lineRule="atLeast"/>
                        <w:jc w:val="left"/>
                      </w:pPr>
                    </w:pPrChange>
                  </w:pPr>
                  <w:ins w:id="7389" w:author="Author">
                    <w:del w:id="7390" w:author="Author">
                      <w:r w:rsidRPr="00E50019" w:rsidDel="00352F8A">
                        <w:rPr>
                          <w:rFonts w:ascii="Times New Roman" w:hAnsi="Times New Roman"/>
                          <w:sz w:val="24"/>
                          <w:szCs w:val="24"/>
                          <w:rPrChange w:id="7391" w:author="Author">
                            <w:rPr>
                              <w:rFonts w:ascii="Roboto" w:eastAsia="Times New Roman" w:hAnsi="Roboto"/>
                              <w:color w:val="333333"/>
                              <w:sz w:val="21"/>
                              <w:szCs w:val="21"/>
                            </w:rPr>
                          </w:rPrChange>
                        </w:rPr>
                        <w:delText xml:space="preserve">, </w:delText>
                      </w:r>
                    </w:del>
                    <w:r w:rsidRPr="00E50019">
                      <w:rPr>
                        <w:rFonts w:ascii="Times New Roman" w:hAnsi="Times New Roman"/>
                        <w:sz w:val="24"/>
                        <w:szCs w:val="24"/>
                        <w:rPrChange w:id="7392" w:author="Author">
                          <w:rPr>
                            <w:rFonts w:ascii="Roboto" w:eastAsia="Times New Roman" w:hAnsi="Roboto"/>
                            <w:color w:val="333333"/>
                            <w:sz w:val="21"/>
                            <w:szCs w:val="21"/>
                          </w:rPr>
                        </w:rPrChange>
                      </w:rPr>
                      <w:t xml:space="preserve">HA </w:t>
                    </w:r>
                    <w:del w:id="7393" w:author="Author">
                      <w:r w:rsidRPr="00E50019" w:rsidDel="00352F8A">
                        <w:rPr>
                          <w:rFonts w:ascii="Times New Roman" w:hAnsi="Times New Roman"/>
                          <w:sz w:val="24"/>
                          <w:szCs w:val="24"/>
                          <w:rPrChange w:id="7394" w:author="Author">
                            <w:rPr>
                              <w:rFonts w:ascii="Roboto" w:eastAsia="Times New Roman" w:hAnsi="Roboto"/>
                              <w:color w:val="333333"/>
                              <w:sz w:val="21"/>
                              <w:szCs w:val="21"/>
                            </w:rPr>
                          </w:rPrChange>
                        </w:rPr>
                        <w:delText xml:space="preserve"> </w:delText>
                      </w:r>
                    </w:del>
                  </w:ins>
                  <w:r w:rsidR="00F4423B">
                    <w:rPr>
                      <w:rFonts w:ascii="Times New Roman" w:hAnsi="Times New Roman"/>
                      <w:sz w:val="24"/>
                      <w:szCs w:val="24"/>
                    </w:rPr>
                    <w:t>(</w:t>
                  </w:r>
                  <w:ins w:id="7395" w:author="Author">
                    <w:r w:rsidRPr="00E50019">
                      <w:rPr>
                        <w:rFonts w:ascii="Times New Roman" w:hAnsi="Times New Roman" w:cs="Times New Roman"/>
                        <w:sz w:val="24"/>
                        <w:szCs w:val="24"/>
                        <w:rPrChange w:id="7396" w:author="Author">
                          <w:rPr>
                            <w:rFonts w:ascii="Roboto" w:eastAsia="Times New Roman" w:hAnsi="Roboto"/>
                            <w:color w:val="333333"/>
                            <w:sz w:val="21"/>
                            <w:szCs w:val="21"/>
                          </w:rPr>
                        </w:rPrChange>
                      </w:rPr>
                      <w:t>Hail</w:t>
                    </w:r>
                    <w:r w:rsidR="00F60C3F" w:rsidRPr="00E50019">
                      <w:rPr>
                        <w:rFonts w:ascii="Times New Roman" w:hAnsi="Times New Roman" w:cs="Times New Roman"/>
                        <w:sz w:val="24"/>
                        <w:szCs w:val="24"/>
                        <w:rPrChange w:id="7397" w:author="Author">
                          <w:rPr/>
                        </w:rPrChange>
                      </w:rPr>
                      <w:t>, Severe Convective Storm)</w:t>
                    </w:r>
                    <w:r w:rsidR="00352F8A" w:rsidRPr="00E50019">
                      <w:rPr>
                        <w:rFonts w:ascii="Times New Roman" w:hAnsi="Times New Roman" w:cs="Times New Roman"/>
                        <w:sz w:val="24"/>
                        <w:szCs w:val="24"/>
                        <w:rPrChange w:id="7398" w:author="Author">
                          <w:rPr/>
                        </w:rPrChange>
                      </w:rPr>
                      <w:t>.</w:t>
                    </w:r>
                    <w:del w:id="7399" w:author="Author">
                      <w:r w:rsidRPr="00E50019" w:rsidDel="00352F8A">
                        <w:rPr>
                          <w:rFonts w:ascii="Times New Roman" w:hAnsi="Times New Roman" w:cs="Times New Roman"/>
                          <w:sz w:val="24"/>
                          <w:szCs w:val="24"/>
                          <w:rPrChange w:id="7400" w:author="Author">
                            <w:rPr>
                              <w:rFonts w:ascii="Roboto" w:eastAsia="Times New Roman" w:hAnsi="Roboto"/>
                              <w:color w:val="333333"/>
                              <w:sz w:val="21"/>
                              <w:szCs w:val="21"/>
                            </w:rPr>
                          </w:rPrChange>
                        </w:rPr>
                        <w:delText xml:space="preserve"> </w:delText>
                      </w:r>
                    </w:del>
                    <w:r w:rsidR="003323F0">
                      <w:rPr>
                        <w:rFonts w:eastAsiaTheme="minorEastAsia"/>
                      </w:rPr>
                      <w:t xml:space="preserve"> </w:t>
                    </w:r>
                  </w:ins>
                </w:p>
              </w:tc>
            </w:tr>
          </w:tbl>
          <w:p w14:paraId="743DFC7C" w14:textId="77777777" w:rsidR="002619E2" w:rsidRPr="00711388" w:rsidRDefault="002619E2" w:rsidP="00984018">
            <w:pPr>
              <w:spacing w:after="0"/>
              <w:rPr>
                <w:ins w:id="7401" w:author="Author"/>
                <w:lang w:val="en-GB"/>
              </w:rPr>
            </w:pPr>
          </w:p>
        </w:tc>
      </w:tr>
      <w:tr w:rsidR="00F4423B" w:rsidRPr="00711388" w14:paraId="5508CBF4" w14:textId="77777777" w:rsidTr="00AE3BEF">
        <w:tblPrEx>
          <w:tblPrExChange w:id="7402" w:author="Author">
            <w:tblPrEx>
              <w:tblW w:w="10103" w:type="dxa"/>
            </w:tblPrEx>
          </w:tblPrExChange>
        </w:tblPrEx>
        <w:trPr>
          <w:trHeight w:val="855"/>
          <w:ins w:id="7403" w:author="Author"/>
          <w:trPrChange w:id="7404" w:author="Author">
            <w:trPr>
              <w:trHeight w:val="855"/>
            </w:trPr>
          </w:trPrChange>
        </w:trPr>
        <w:tc>
          <w:tcPr>
            <w:tcW w:w="857" w:type="dxa"/>
            <w:tcPrChange w:id="7405" w:author="Author">
              <w:tcPr>
                <w:tcW w:w="857" w:type="dxa"/>
              </w:tcPr>
            </w:tcPrChange>
          </w:tcPr>
          <w:p w14:paraId="2D8D523A" w14:textId="625BC490" w:rsidR="002619E2" w:rsidRPr="00711388" w:rsidRDefault="002619E2" w:rsidP="00984018">
            <w:pPr>
              <w:rPr>
                <w:ins w:id="7406" w:author="Author"/>
                <w:lang w:val="en-GB"/>
              </w:rPr>
            </w:pPr>
            <w:ins w:id="7407" w:author="Author">
              <w:r w:rsidRPr="00711388">
                <w:rPr>
                  <w:lang w:val="en-GB"/>
                </w:rPr>
                <w:t>C00</w:t>
              </w:r>
              <w:r w:rsidR="00E93FC9">
                <w:rPr>
                  <w:lang w:val="en-GB"/>
                </w:rPr>
                <w:t>20</w:t>
              </w:r>
            </w:ins>
          </w:p>
        </w:tc>
        <w:tc>
          <w:tcPr>
            <w:tcW w:w="1593" w:type="dxa"/>
            <w:gridSpan w:val="3"/>
            <w:shd w:val="clear" w:color="auto" w:fill="auto"/>
            <w:hideMark/>
            <w:tcPrChange w:id="7408" w:author="Author">
              <w:tcPr>
                <w:tcW w:w="1593" w:type="dxa"/>
                <w:gridSpan w:val="3"/>
                <w:shd w:val="clear" w:color="auto" w:fill="auto"/>
                <w:hideMark/>
              </w:tcPr>
            </w:tcPrChange>
          </w:tcPr>
          <w:p w14:paraId="21985164" w14:textId="0DD6FC1D" w:rsidR="002619E2" w:rsidRPr="00711388" w:rsidRDefault="002619E2" w:rsidP="00984018">
            <w:pPr>
              <w:rPr>
                <w:ins w:id="7409" w:author="Author"/>
                <w:lang w:val="en-GB"/>
              </w:rPr>
            </w:pPr>
            <w:ins w:id="7410" w:author="Author">
              <w:r w:rsidRPr="00711388">
                <w:rPr>
                  <w:lang w:val="en-GB"/>
                </w:rPr>
                <w:t>Country</w:t>
              </w:r>
              <w:del w:id="7411" w:author="Author">
                <w:r w:rsidRPr="00711388" w:rsidDel="00E93FC9">
                  <w:rPr>
                    <w:lang w:val="en-GB"/>
                  </w:rPr>
                  <w:delText xml:space="preserve"> </w:delText>
                </w:r>
              </w:del>
            </w:ins>
          </w:p>
        </w:tc>
        <w:tc>
          <w:tcPr>
            <w:tcW w:w="7370" w:type="dxa"/>
            <w:shd w:val="clear" w:color="auto" w:fill="auto"/>
            <w:hideMark/>
            <w:tcPrChange w:id="7412" w:author="Author">
              <w:tcPr>
                <w:tcW w:w="7653" w:type="dxa"/>
                <w:gridSpan w:val="3"/>
                <w:shd w:val="clear" w:color="auto" w:fill="auto"/>
                <w:hideMark/>
              </w:tcPr>
            </w:tcPrChange>
          </w:tcPr>
          <w:p w14:paraId="6B772664" w14:textId="2A447D3B" w:rsidR="002619E2" w:rsidRPr="00711388" w:rsidRDefault="00352F8A" w:rsidP="00984018">
            <w:pPr>
              <w:spacing w:after="0"/>
              <w:rPr>
                <w:ins w:id="7413" w:author="Author"/>
                <w:lang w:val="en-GB"/>
              </w:rPr>
            </w:pPr>
            <w:ins w:id="7414" w:author="Author">
              <w:r w:rsidRPr="00711388">
                <w:rPr>
                  <w:lang w:val="en-GB"/>
                </w:rPr>
                <w:t xml:space="preserve">Complete with the </w:t>
              </w:r>
              <w:r w:rsidR="00F60C3F" w:rsidRPr="00E50019">
                <w:rPr>
                  <w:lang w:val="en-GB"/>
                  <w:rPrChange w:id="7415" w:author="Author">
                    <w:rPr/>
                  </w:rPrChange>
                </w:rPr>
                <w:t>ISO 3166-1 alpha-2</w:t>
              </w:r>
              <w:del w:id="7416" w:author="Author">
                <w:r w:rsidRPr="00711388" w:rsidDel="00F60C3F">
                  <w:rPr>
                    <w:lang w:val="en-GB"/>
                  </w:rPr>
                  <w:delText>ISO2 alphabetic</w:delText>
                </w:r>
              </w:del>
              <w:r w:rsidRPr="00711388">
                <w:rPr>
                  <w:lang w:val="en-GB"/>
                </w:rPr>
                <w:t xml:space="preserve"> code of the European countries</w:t>
              </w:r>
              <w:r w:rsidR="00F60C3F" w:rsidRPr="00711388">
                <w:rPr>
                  <w:lang w:val="en-GB"/>
                </w:rPr>
                <w:t>.</w:t>
              </w:r>
              <w:r w:rsidRPr="00711388">
                <w:rPr>
                  <w:lang w:val="en-GB"/>
                </w:rPr>
                <w:t xml:space="preserve"> </w:t>
              </w:r>
            </w:ins>
          </w:p>
        </w:tc>
      </w:tr>
      <w:tr w:rsidR="00F4423B" w:rsidRPr="00711388" w14:paraId="6F86FC25" w14:textId="77777777" w:rsidTr="00AE3BEF">
        <w:tblPrEx>
          <w:tblPrExChange w:id="7417" w:author="Author">
            <w:tblPrEx>
              <w:tblW w:w="10103" w:type="dxa"/>
            </w:tblPrEx>
          </w:tblPrExChange>
        </w:tblPrEx>
        <w:trPr>
          <w:trHeight w:val="855"/>
          <w:ins w:id="7418" w:author="Author"/>
          <w:trPrChange w:id="7419" w:author="Author">
            <w:trPr>
              <w:trHeight w:val="855"/>
            </w:trPr>
          </w:trPrChange>
        </w:trPr>
        <w:tc>
          <w:tcPr>
            <w:tcW w:w="857" w:type="dxa"/>
            <w:tcPrChange w:id="7420" w:author="Author">
              <w:tcPr>
                <w:tcW w:w="857" w:type="dxa"/>
              </w:tcPr>
            </w:tcPrChange>
          </w:tcPr>
          <w:p w14:paraId="4D8532C5" w14:textId="603B0B51" w:rsidR="002619E2" w:rsidRPr="00711388" w:rsidRDefault="002619E2" w:rsidP="00984018">
            <w:pPr>
              <w:rPr>
                <w:ins w:id="7421" w:author="Author"/>
                <w:lang w:val="en-GB"/>
              </w:rPr>
            </w:pPr>
            <w:ins w:id="7422" w:author="Author">
              <w:r w:rsidRPr="00711388">
                <w:rPr>
                  <w:lang w:val="en-GB"/>
                </w:rPr>
                <w:t>C00</w:t>
              </w:r>
              <w:r w:rsidR="00E93FC9">
                <w:rPr>
                  <w:lang w:val="en-GB"/>
                </w:rPr>
                <w:t>30</w:t>
              </w:r>
            </w:ins>
          </w:p>
        </w:tc>
        <w:tc>
          <w:tcPr>
            <w:tcW w:w="1593" w:type="dxa"/>
            <w:gridSpan w:val="3"/>
            <w:shd w:val="clear" w:color="auto" w:fill="auto"/>
            <w:tcPrChange w:id="7423" w:author="Author">
              <w:tcPr>
                <w:tcW w:w="1593" w:type="dxa"/>
                <w:gridSpan w:val="3"/>
                <w:shd w:val="clear" w:color="auto" w:fill="auto"/>
              </w:tcPr>
            </w:tcPrChange>
          </w:tcPr>
          <w:p w14:paraId="09F99553" w14:textId="77777777" w:rsidR="002619E2" w:rsidRPr="00711388" w:rsidRDefault="002619E2" w:rsidP="00984018">
            <w:pPr>
              <w:rPr>
                <w:ins w:id="7424" w:author="Author"/>
                <w:lang w:val="en-GB"/>
              </w:rPr>
            </w:pPr>
            <w:ins w:id="7425" w:author="Author">
              <w:r w:rsidRPr="00711388">
                <w:rPr>
                  <w:lang w:val="en-GB"/>
                </w:rPr>
                <w:t>CRESTA ID</w:t>
              </w:r>
            </w:ins>
          </w:p>
        </w:tc>
        <w:tc>
          <w:tcPr>
            <w:tcW w:w="7370" w:type="dxa"/>
            <w:shd w:val="clear" w:color="auto" w:fill="auto"/>
            <w:tcPrChange w:id="7426" w:author="Author">
              <w:tcPr>
                <w:tcW w:w="7653" w:type="dxa"/>
                <w:gridSpan w:val="3"/>
                <w:shd w:val="clear" w:color="auto" w:fill="auto"/>
              </w:tcPr>
            </w:tcPrChange>
          </w:tcPr>
          <w:p w14:paraId="46E237E4" w14:textId="173D8163" w:rsidR="002619E2" w:rsidRPr="00711388" w:rsidRDefault="00352F8A">
            <w:pPr>
              <w:pStyle w:val="NormalLeft"/>
              <w:rPr>
                <w:ins w:id="7427" w:author="Author"/>
                <w:lang w:val="en-GB"/>
              </w:rPr>
              <w:pPrChange w:id="7428" w:author="Author">
                <w:pPr>
                  <w:spacing w:after="0"/>
                </w:pPr>
              </w:pPrChange>
            </w:pPr>
            <w:ins w:id="7429" w:author="Author">
              <w:r w:rsidRPr="00711388">
                <w:rPr>
                  <w:lang w:val="en-GB"/>
                </w:rPr>
                <w:t>Identif</w:t>
              </w:r>
              <w:r w:rsidR="003A2376" w:rsidRPr="00711388">
                <w:rPr>
                  <w:lang w:val="en-GB"/>
                </w:rPr>
                <w:t>ication of</w:t>
              </w:r>
              <w:r w:rsidRPr="00711388">
                <w:rPr>
                  <w:lang w:val="en-GB"/>
                </w:rPr>
                <w:t xml:space="preserve"> the CRESTA ID of the </w:t>
              </w:r>
              <w:r w:rsidR="002619E2" w:rsidRPr="00711388">
                <w:rPr>
                  <w:lang w:val="en-GB"/>
                </w:rPr>
                <w:t>Low-Resolution CRESTA Zone Codes. For example</w:t>
              </w:r>
              <w:r w:rsidR="00E93FC9">
                <w:rPr>
                  <w:lang w:val="en-GB"/>
                </w:rPr>
                <w:t>,</w:t>
              </w:r>
              <w:r w:rsidR="002619E2" w:rsidRPr="00711388">
                <w:rPr>
                  <w:lang w:val="en-GB"/>
                </w:rPr>
                <w:t xml:space="preserve"> </w:t>
              </w:r>
              <w:r w:rsidR="00F60C3F" w:rsidRPr="00711388">
                <w:rPr>
                  <w:lang w:val="en-GB"/>
                </w:rPr>
                <w:t>“</w:t>
              </w:r>
              <w:r w:rsidR="002619E2" w:rsidRPr="00711388">
                <w:rPr>
                  <w:lang w:val="en-GB"/>
                </w:rPr>
                <w:t>AUT_10</w:t>
              </w:r>
              <w:r w:rsidR="00F60C3F" w:rsidRPr="00711388">
                <w:rPr>
                  <w:lang w:val="en-GB"/>
                </w:rPr>
                <w:t>”</w:t>
              </w:r>
              <w:r w:rsidR="002619E2" w:rsidRPr="00711388">
                <w:rPr>
                  <w:lang w:val="en-GB"/>
                </w:rPr>
                <w:t xml:space="preserve"> (</w:t>
              </w:r>
              <w:r w:rsidR="00F60C3F" w:rsidRPr="00711388">
                <w:rPr>
                  <w:lang w:val="en-GB"/>
                </w:rPr>
                <w:t xml:space="preserve">see </w:t>
              </w:r>
              <w:r w:rsidR="002619E2" w:rsidRPr="00711388">
                <w:rPr>
                  <w:lang w:val="en-GB"/>
                </w:rPr>
                <w:t xml:space="preserve">CRESTA release 2019, </w:t>
              </w:r>
              <w:r w:rsidR="00F60C3F" w:rsidRPr="00711388">
                <w:rPr>
                  <w:lang w:val="en-GB"/>
                </w:rPr>
                <w:t>cre</w:t>
              </w:r>
              <w:r w:rsidR="002619E2" w:rsidRPr="00711388">
                <w:rPr>
                  <w:lang w:val="en-GB"/>
                </w:rPr>
                <w:t>sta.org)</w:t>
              </w:r>
            </w:ins>
          </w:p>
        </w:tc>
      </w:tr>
      <w:tr w:rsidR="00F4423B" w:rsidRPr="00711388" w14:paraId="0807B5DB" w14:textId="77777777" w:rsidTr="00AE3BEF">
        <w:tblPrEx>
          <w:tblPrExChange w:id="7430" w:author="Author">
            <w:tblPrEx>
              <w:tblW w:w="10103" w:type="dxa"/>
            </w:tblPrEx>
          </w:tblPrExChange>
        </w:tblPrEx>
        <w:trPr>
          <w:trHeight w:val="855"/>
          <w:ins w:id="7431" w:author="Author"/>
          <w:trPrChange w:id="7432" w:author="Author">
            <w:trPr>
              <w:trHeight w:val="855"/>
            </w:trPr>
          </w:trPrChange>
        </w:trPr>
        <w:tc>
          <w:tcPr>
            <w:tcW w:w="857" w:type="dxa"/>
            <w:tcPrChange w:id="7433" w:author="Author">
              <w:tcPr>
                <w:tcW w:w="857" w:type="dxa"/>
              </w:tcPr>
            </w:tcPrChange>
          </w:tcPr>
          <w:p w14:paraId="2883FADF" w14:textId="1E28C4AD" w:rsidR="002619E2" w:rsidRPr="00711388" w:rsidRDefault="002619E2" w:rsidP="00984018">
            <w:pPr>
              <w:rPr>
                <w:ins w:id="7434" w:author="Author"/>
                <w:lang w:val="en-GB"/>
              </w:rPr>
            </w:pPr>
            <w:ins w:id="7435" w:author="Author">
              <w:r w:rsidRPr="00711388">
                <w:rPr>
                  <w:lang w:val="en-GB"/>
                </w:rPr>
                <w:lastRenderedPageBreak/>
                <w:t>C00</w:t>
              </w:r>
              <w:r w:rsidR="00E93FC9">
                <w:rPr>
                  <w:lang w:val="en-GB"/>
                </w:rPr>
                <w:t>4</w:t>
              </w:r>
              <w:r w:rsidR="00F4423B">
                <w:rPr>
                  <w:lang w:val="en-GB"/>
                </w:rPr>
                <w:t>0</w:t>
              </w:r>
            </w:ins>
          </w:p>
        </w:tc>
        <w:tc>
          <w:tcPr>
            <w:tcW w:w="1593" w:type="dxa"/>
            <w:gridSpan w:val="3"/>
            <w:shd w:val="clear" w:color="auto" w:fill="auto"/>
            <w:tcPrChange w:id="7436" w:author="Author">
              <w:tcPr>
                <w:tcW w:w="1593" w:type="dxa"/>
                <w:gridSpan w:val="3"/>
                <w:shd w:val="clear" w:color="auto" w:fill="auto"/>
              </w:tcPr>
            </w:tcPrChange>
          </w:tcPr>
          <w:p w14:paraId="6A3C1859" w14:textId="77777777" w:rsidR="002619E2" w:rsidRPr="00711388" w:rsidRDefault="002619E2" w:rsidP="00984018">
            <w:pPr>
              <w:rPr>
                <w:ins w:id="7437" w:author="Author"/>
                <w:lang w:val="en-GB"/>
              </w:rPr>
            </w:pPr>
            <w:ins w:id="7438" w:author="Author">
              <w:r w:rsidRPr="00711388">
                <w:rPr>
                  <w:lang w:val="en-GB"/>
                </w:rPr>
                <w:t>LoB</w:t>
              </w:r>
            </w:ins>
          </w:p>
        </w:tc>
        <w:tc>
          <w:tcPr>
            <w:tcW w:w="7370" w:type="dxa"/>
            <w:shd w:val="clear" w:color="auto" w:fill="auto"/>
            <w:tcPrChange w:id="7439" w:author="Author">
              <w:tcPr>
                <w:tcW w:w="7653" w:type="dxa"/>
                <w:gridSpan w:val="3"/>
                <w:shd w:val="clear" w:color="auto" w:fill="auto"/>
              </w:tcPr>
            </w:tcPrChange>
          </w:tcPr>
          <w:p w14:paraId="7A9FBF06" w14:textId="5C00EEB9" w:rsidR="000538FD" w:rsidRPr="00711388" w:rsidRDefault="000538FD" w:rsidP="000538FD">
            <w:pPr>
              <w:pStyle w:val="NormalCentered"/>
              <w:jc w:val="left"/>
              <w:rPr>
                <w:ins w:id="7440" w:author="Author"/>
                <w:lang w:val="en-GB"/>
              </w:rPr>
            </w:pPr>
            <w:ins w:id="7441" w:author="Author">
              <w:r w:rsidRPr="00711388">
                <w:rPr>
                  <w:lang w:val="en-GB"/>
                </w:rPr>
                <w:t>Identification of the Non-</w:t>
              </w:r>
              <w:r w:rsidR="00E93FC9">
                <w:rPr>
                  <w:lang w:val="en-GB"/>
                </w:rPr>
                <w:t>l</w:t>
              </w:r>
              <w:del w:id="7442" w:author="Author">
                <w:r w:rsidRPr="00711388" w:rsidDel="00E93FC9">
                  <w:rPr>
                    <w:lang w:val="en-GB"/>
                  </w:rPr>
                  <w:delText>L</w:delText>
                </w:r>
              </w:del>
              <w:r w:rsidRPr="00711388">
                <w:rPr>
                  <w:lang w:val="en-GB"/>
                </w:rPr>
                <w:t>ife line of business as defined in Annex I to Delegated Regulation (EU) 2015/35, reported. The following closed list shall be used:</w:t>
              </w:r>
            </w:ins>
          </w:p>
          <w:p w14:paraId="2C538C0C" w14:textId="403EF27F" w:rsidR="000538FD" w:rsidRPr="00711388" w:rsidRDefault="000538FD" w:rsidP="000538FD">
            <w:pPr>
              <w:pStyle w:val="NormalCentered"/>
              <w:jc w:val="left"/>
              <w:rPr>
                <w:ins w:id="7443" w:author="Author"/>
                <w:lang w:val="en-GB"/>
              </w:rPr>
            </w:pPr>
            <w:ins w:id="7444" w:author="Author">
              <w:r w:rsidRPr="00711388">
                <w:rPr>
                  <w:lang w:val="en-GB"/>
                </w:rPr>
                <w:t xml:space="preserve">5 </w:t>
              </w:r>
            </w:ins>
            <w:r w:rsidR="00711388" w:rsidRPr="00711388">
              <w:rPr>
                <w:lang w:val="en-GB"/>
              </w:rPr>
              <w:t>-</w:t>
            </w:r>
            <w:ins w:id="7445" w:author="Author">
              <w:r w:rsidRPr="00711388">
                <w:rPr>
                  <w:lang w:val="en-GB"/>
                </w:rPr>
                <w:t xml:space="preserve"> Other motor insurance</w:t>
              </w:r>
            </w:ins>
          </w:p>
          <w:p w14:paraId="1C306654" w14:textId="264C29A3" w:rsidR="000538FD" w:rsidRPr="00711388" w:rsidRDefault="000538FD" w:rsidP="000538FD">
            <w:pPr>
              <w:pStyle w:val="NormalCentered"/>
              <w:jc w:val="left"/>
              <w:rPr>
                <w:ins w:id="7446" w:author="Author"/>
                <w:lang w:val="en-GB"/>
              </w:rPr>
            </w:pPr>
            <w:ins w:id="7447" w:author="Author">
              <w:r w:rsidRPr="00711388">
                <w:rPr>
                  <w:lang w:val="en-GB"/>
                </w:rPr>
                <w:t xml:space="preserve">6 </w:t>
              </w:r>
            </w:ins>
            <w:r w:rsidR="00711388" w:rsidRPr="00711388">
              <w:rPr>
                <w:lang w:val="en-GB"/>
              </w:rPr>
              <w:t>-</w:t>
            </w:r>
            <w:ins w:id="7448" w:author="Author">
              <w:r w:rsidRPr="00711388">
                <w:rPr>
                  <w:lang w:val="en-GB"/>
                </w:rPr>
                <w:t xml:space="preserve"> Marine, aviation and transport insurance</w:t>
              </w:r>
            </w:ins>
          </w:p>
          <w:p w14:paraId="1E7EF848" w14:textId="5F74D1F3" w:rsidR="000538FD" w:rsidRPr="00711388" w:rsidRDefault="000538FD">
            <w:pPr>
              <w:pStyle w:val="NormalCentered"/>
              <w:jc w:val="left"/>
              <w:rPr>
                <w:ins w:id="7449" w:author="Author"/>
                <w:lang w:val="en-GB"/>
              </w:rPr>
              <w:pPrChange w:id="7450" w:author="Author">
                <w:pPr>
                  <w:spacing w:after="0"/>
                </w:pPr>
              </w:pPrChange>
            </w:pPr>
            <w:ins w:id="7451" w:author="Author">
              <w:r w:rsidRPr="00711388">
                <w:rPr>
                  <w:lang w:val="en-GB"/>
                </w:rPr>
                <w:t xml:space="preserve">7 </w:t>
              </w:r>
            </w:ins>
            <w:r w:rsidR="00711388" w:rsidRPr="00711388">
              <w:rPr>
                <w:lang w:val="en-GB"/>
              </w:rPr>
              <w:t>-</w:t>
            </w:r>
            <w:ins w:id="7452" w:author="Author">
              <w:r w:rsidRPr="00711388">
                <w:rPr>
                  <w:lang w:val="en-GB"/>
                </w:rPr>
                <w:t xml:space="preserve"> Fire and other damage to property insurance</w:t>
              </w:r>
            </w:ins>
          </w:p>
        </w:tc>
      </w:tr>
      <w:tr w:rsidR="00F4423B" w:rsidRPr="00711388" w14:paraId="132366A0" w14:textId="77777777" w:rsidTr="00AE3BEF">
        <w:tblPrEx>
          <w:tblPrExChange w:id="7453" w:author="Author">
            <w:tblPrEx>
              <w:tblW w:w="10103" w:type="dxa"/>
            </w:tblPrEx>
          </w:tblPrExChange>
        </w:tblPrEx>
        <w:trPr>
          <w:trHeight w:val="855"/>
          <w:ins w:id="7454" w:author="Author"/>
          <w:trPrChange w:id="7455" w:author="Author">
            <w:trPr>
              <w:trHeight w:val="855"/>
            </w:trPr>
          </w:trPrChange>
        </w:trPr>
        <w:tc>
          <w:tcPr>
            <w:tcW w:w="857" w:type="dxa"/>
            <w:tcPrChange w:id="7456" w:author="Author">
              <w:tcPr>
                <w:tcW w:w="857" w:type="dxa"/>
              </w:tcPr>
            </w:tcPrChange>
          </w:tcPr>
          <w:p w14:paraId="2AD841EA" w14:textId="0119756A" w:rsidR="002619E2" w:rsidRPr="00711388" w:rsidRDefault="002619E2" w:rsidP="00984018">
            <w:pPr>
              <w:rPr>
                <w:ins w:id="7457" w:author="Author"/>
                <w:lang w:val="en-GB"/>
              </w:rPr>
            </w:pPr>
            <w:ins w:id="7458" w:author="Author">
              <w:r w:rsidRPr="00711388">
                <w:rPr>
                  <w:lang w:val="en-GB"/>
                </w:rPr>
                <w:t>C00</w:t>
              </w:r>
              <w:r w:rsidR="00E93FC9">
                <w:rPr>
                  <w:lang w:val="en-GB"/>
                </w:rPr>
                <w:t>50</w:t>
              </w:r>
            </w:ins>
          </w:p>
        </w:tc>
        <w:tc>
          <w:tcPr>
            <w:tcW w:w="1593" w:type="dxa"/>
            <w:gridSpan w:val="3"/>
            <w:shd w:val="clear" w:color="auto" w:fill="auto"/>
            <w:tcPrChange w:id="7459" w:author="Author">
              <w:tcPr>
                <w:tcW w:w="1593" w:type="dxa"/>
                <w:gridSpan w:val="3"/>
                <w:shd w:val="clear" w:color="auto" w:fill="auto"/>
              </w:tcPr>
            </w:tcPrChange>
          </w:tcPr>
          <w:p w14:paraId="4565800E" w14:textId="77777777" w:rsidR="002619E2" w:rsidRPr="00711388" w:rsidRDefault="002619E2" w:rsidP="00984018">
            <w:pPr>
              <w:rPr>
                <w:ins w:id="7460" w:author="Author"/>
                <w:lang w:val="en-GB"/>
              </w:rPr>
            </w:pPr>
            <w:ins w:id="7461" w:author="Author">
              <w:r w:rsidRPr="00711388">
                <w:rPr>
                  <w:lang w:val="en-GB"/>
                </w:rPr>
                <w:t>Asset type</w:t>
              </w:r>
            </w:ins>
          </w:p>
        </w:tc>
        <w:tc>
          <w:tcPr>
            <w:tcW w:w="7370" w:type="dxa"/>
            <w:shd w:val="clear" w:color="auto" w:fill="auto"/>
            <w:tcPrChange w:id="7462" w:author="Author">
              <w:tcPr>
                <w:tcW w:w="7653" w:type="dxa"/>
                <w:gridSpan w:val="3"/>
                <w:shd w:val="clear" w:color="auto" w:fill="auto"/>
              </w:tcPr>
            </w:tcPrChange>
          </w:tcPr>
          <w:p w14:paraId="03C16062" w14:textId="30BBAB3B" w:rsidR="000538FD" w:rsidRPr="00711388" w:rsidRDefault="000538FD" w:rsidP="00984018">
            <w:pPr>
              <w:spacing w:after="0"/>
              <w:rPr>
                <w:ins w:id="7463" w:author="Author"/>
                <w:lang w:val="en-GB"/>
              </w:rPr>
            </w:pPr>
            <w:ins w:id="7464" w:author="Author">
              <w:r w:rsidRPr="00711388">
                <w:rPr>
                  <w:lang w:val="en-GB"/>
                </w:rPr>
                <w:t>Identification of the Non-</w:t>
              </w:r>
              <w:r w:rsidR="00E93FC9">
                <w:rPr>
                  <w:lang w:val="en-GB"/>
                </w:rPr>
                <w:t>l</w:t>
              </w:r>
              <w:del w:id="7465" w:author="Author">
                <w:r w:rsidRPr="00711388" w:rsidDel="00E93FC9">
                  <w:rPr>
                    <w:lang w:val="en-GB"/>
                  </w:rPr>
                  <w:delText>L</w:delText>
                </w:r>
              </w:del>
              <w:r w:rsidRPr="00711388">
                <w:rPr>
                  <w:lang w:val="en-GB"/>
                </w:rPr>
                <w:t>ife line type of asset. The following closed list shall be used:</w:t>
              </w:r>
              <w:r w:rsidR="002619E2" w:rsidRPr="00711388">
                <w:rPr>
                  <w:lang w:val="en-GB"/>
                </w:rPr>
                <w:t xml:space="preserve"> </w:t>
              </w:r>
            </w:ins>
          </w:p>
          <w:p w14:paraId="47C5EC8A" w14:textId="4EF26F29" w:rsidR="000538FD" w:rsidRPr="00711388" w:rsidRDefault="000538FD" w:rsidP="000538FD">
            <w:pPr>
              <w:pStyle w:val="ListParagraph"/>
              <w:numPr>
                <w:ilvl w:val="0"/>
                <w:numId w:val="30"/>
              </w:numPr>
              <w:spacing w:after="0"/>
              <w:rPr>
                <w:ins w:id="7466" w:author="Author"/>
                <w:rFonts w:ascii="Times New Roman" w:hAnsi="Times New Roman" w:cs="Times New Roman"/>
              </w:rPr>
            </w:pPr>
            <w:ins w:id="7467" w:author="Author">
              <w:r w:rsidRPr="00711388">
                <w:rPr>
                  <w:rFonts w:ascii="Times New Roman" w:hAnsi="Times New Roman" w:cs="Times New Roman"/>
                </w:rPr>
                <w:t>RESIDENTIAL (</w:t>
              </w:r>
              <w:r w:rsidR="002619E2" w:rsidRPr="00E50019">
                <w:rPr>
                  <w:rFonts w:ascii="Times New Roman" w:hAnsi="Times New Roman" w:cs="Times New Roman"/>
                  <w:rPrChange w:id="7468" w:author="Author">
                    <w:rPr/>
                  </w:rPrChange>
                </w:rPr>
                <w:t>Residential Property Building/Content/B</w:t>
              </w:r>
              <w:r w:rsidR="009F52E6" w:rsidRPr="00E50019">
                <w:rPr>
                  <w:rFonts w:ascii="Times New Roman" w:hAnsi="Times New Roman" w:cs="Times New Roman"/>
                  <w:rPrChange w:id="7469" w:author="Author">
                    <w:rPr/>
                  </w:rPrChange>
                </w:rPr>
                <w:t xml:space="preserve">usiness </w:t>
              </w:r>
              <w:r w:rsidR="002619E2" w:rsidRPr="00E50019">
                <w:rPr>
                  <w:rFonts w:ascii="Times New Roman" w:hAnsi="Times New Roman" w:cs="Times New Roman"/>
                  <w:rPrChange w:id="7470" w:author="Author">
                    <w:rPr/>
                  </w:rPrChange>
                </w:rPr>
                <w:t>I</w:t>
              </w:r>
              <w:r w:rsidR="009F52E6" w:rsidRPr="00E50019">
                <w:rPr>
                  <w:rFonts w:ascii="Times New Roman" w:hAnsi="Times New Roman" w:cs="Times New Roman"/>
                  <w:rPrChange w:id="7471" w:author="Author">
                    <w:rPr/>
                  </w:rPrChange>
                </w:rPr>
                <w:t>nterruption</w:t>
              </w:r>
              <w:r w:rsidR="002619E2" w:rsidRPr="00E50019">
                <w:rPr>
                  <w:rFonts w:ascii="Times New Roman" w:hAnsi="Times New Roman" w:cs="Times New Roman"/>
                  <w:rPrChange w:id="7472" w:author="Author">
                    <w:rPr/>
                  </w:rPrChange>
                </w:rPr>
                <w:t>)</w:t>
              </w:r>
              <w:r w:rsidRPr="00711388">
                <w:rPr>
                  <w:rFonts w:ascii="Times New Roman" w:hAnsi="Times New Roman" w:cs="Times New Roman"/>
                </w:rPr>
                <w:t>;</w:t>
              </w:r>
              <w:r w:rsidR="002619E2" w:rsidRPr="00E50019">
                <w:rPr>
                  <w:rFonts w:ascii="Times New Roman" w:hAnsi="Times New Roman" w:cs="Times New Roman"/>
                  <w:rPrChange w:id="7473" w:author="Author">
                    <w:rPr/>
                  </w:rPrChange>
                </w:rPr>
                <w:t xml:space="preserve"> </w:t>
              </w:r>
            </w:ins>
          </w:p>
          <w:p w14:paraId="673CDCFD" w14:textId="397566EC" w:rsidR="000538FD" w:rsidRPr="00711388" w:rsidRDefault="000538FD" w:rsidP="000538FD">
            <w:pPr>
              <w:pStyle w:val="ListParagraph"/>
              <w:numPr>
                <w:ilvl w:val="0"/>
                <w:numId w:val="30"/>
              </w:numPr>
              <w:spacing w:after="0"/>
              <w:rPr>
                <w:ins w:id="7474" w:author="Author"/>
                <w:rFonts w:ascii="Times New Roman" w:hAnsi="Times New Roman" w:cs="Times New Roman"/>
              </w:rPr>
            </w:pPr>
            <w:ins w:id="7475" w:author="Author">
              <w:r w:rsidRPr="00711388">
                <w:rPr>
                  <w:rFonts w:ascii="Times New Roman" w:hAnsi="Times New Roman" w:cs="Times New Roman"/>
                </w:rPr>
                <w:t>COMMERCIAL (</w:t>
              </w:r>
              <w:r w:rsidR="002619E2" w:rsidRPr="00E50019">
                <w:rPr>
                  <w:rFonts w:ascii="Times New Roman" w:hAnsi="Times New Roman" w:cs="Times New Roman"/>
                  <w:rPrChange w:id="7476" w:author="Author">
                    <w:rPr/>
                  </w:rPrChange>
                </w:rPr>
                <w:t>Commercial Property Building/Content/</w:t>
              </w:r>
              <w:r w:rsidR="009F52E6" w:rsidRPr="00E50019">
                <w:rPr>
                  <w:rFonts w:ascii="Times New Roman" w:hAnsi="Times New Roman" w:cs="Times New Roman"/>
                  <w:rPrChange w:id="7477" w:author="Author">
                    <w:rPr/>
                  </w:rPrChange>
                </w:rPr>
                <w:t xml:space="preserve"> Business Interruption</w:t>
              </w:r>
              <w:r w:rsidR="002619E2" w:rsidRPr="00E50019">
                <w:rPr>
                  <w:rFonts w:ascii="Times New Roman" w:hAnsi="Times New Roman" w:cs="Times New Roman"/>
                  <w:rPrChange w:id="7478" w:author="Author">
                    <w:rPr/>
                  </w:rPrChange>
                </w:rPr>
                <w:t>)</w:t>
              </w:r>
              <w:r w:rsidRPr="00711388">
                <w:rPr>
                  <w:rFonts w:ascii="Times New Roman" w:hAnsi="Times New Roman" w:cs="Times New Roman"/>
                </w:rPr>
                <w:t>;</w:t>
              </w:r>
            </w:ins>
          </w:p>
          <w:p w14:paraId="58C3DE83" w14:textId="7EA1970C" w:rsidR="000538FD" w:rsidRPr="00711388" w:rsidRDefault="000538FD" w:rsidP="000538FD">
            <w:pPr>
              <w:pStyle w:val="ListParagraph"/>
              <w:numPr>
                <w:ilvl w:val="0"/>
                <w:numId w:val="30"/>
              </w:numPr>
              <w:spacing w:after="0"/>
              <w:rPr>
                <w:ins w:id="7479" w:author="Author"/>
                <w:rFonts w:ascii="Times New Roman" w:hAnsi="Times New Roman" w:cs="Times New Roman"/>
              </w:rPr>
            </w:pPr>
            <w:ins w:id="7480" w:author="Author">
              <w:r w:rsidRPr="00711388">
                <w:rPr>
                  <w:rFonts w:ascii="Times New Roman" w:hAnsi="Times New Roman" w:cs="Times New Roman"/>
                </w:rPr>
                <w:t>INDUSTRIAL (</w:t>
              </w:r>
              <w:r w:rsidR="002619E2" w:rsidRPr="00E50019">
                <w:rPr>
                  <w:rFonts w:ascii="Times New Roman" w:hAnsi="Times New Roman" w:cs="Times New Roman"/>
                  <w:rPrChange w:id="7481" w:author="Author">
                    <w:rPr/>
                  </w:rPrChange>
                </w:rPr>
                <w:t>Industrial Property Building/Content/</w:t>
              </w:r>
              <w:r w:rsidR="009F52E6" w:rsidRPr="00E50019">
                <w:rPr>
                  <w:rFonts w:ascii="Times New Roman" w:hAnsi="Times New Roman" w:cs="Times New Roman"/>
                  <w:rPrChange w:id="7482" w:author="Author">
                    <w:rPr/>
                  </w:rPrChange>
                </w:rPr>
                <w:t xml:space="preserve"> Business Interruption</w:t>
              </w:r>
              <w:r w:rsidR="002619E2" w:rsidRPr="00E50019">
                <w:rPr>
                  <w:rFonts w:ascii="Times New Roman" w:hAnsi="Times New Roman" w:cs="Times New Roman"/>
                  <w:rPrChange w:id="7483" w:author="Author">
                    <w:rPr/>
                  </w:rPrChange>
                </w:rPr>
                <w:t>)</w:t>
              </w:r>
              <w:r w:rsidRPr="00711388">
                <w:rPr>
                  <w:rFonts w:ascii="Times New Roman" w:hAnsi="Times New Roman" w:cs="Times New Roman"/>
                </w:rPr>
                <w:t>;</w:t>
              </w:r>
            </w:ins>
          </w:p>
          <w:p w14:paraId="23A7E209" w14:textId="6D4CFEC3" w:rsidR="000538FD" w:rsidRPr="00711388" w:rsidRDefault="000538FD" w:rsidP="000538FD">
            <w:pPr>
              <w:pStyle w:val="ListParagraph"/>
              <w:numPr>
                <w:ilvl w:val="0"/>
                <w:numId w:val="30"/>
              </w:numPr>
              <w:spacing w:after="0"/>
              <w:rPr>
                <w:ins w:id="7484" w:author="Author"/>
                <w:rFonts w:ascii="Times New Roman" w:hAnsi="Times New Roman" w:cs="Times New Roman"/>
              </w:rPr>
            </w:pPr>
            <w:ins w:id="7485" w:author="Author">
              <w:r w:rsidRPr="00711388">
                <w:rPr>
                  <w:rFonts w:ascii="Times New Roman" w:hAnsi="Times New Roman" w:cs="Times New Roman"/>
                </w:rPr>
                <w:t>AGRICULTURAL (</w:t>
              </w:r>
              <w:r w:rsidR="002619E2" w:rsidRPr="00E50019">
                <w:rPr>
                  <w:rFonts w:ascii="Times New Roman" w:hAnsi="Times New Roman" w:cs="Times New Roman"/>
                  <w:rPrChange w:id="7486" w:author="Author">
                    <w:rPr/>
                  </w:rPrChange>
                </w:rPr>
                <w:t>Agricultural Property Building/Content/</w:t>
              </w:r>
              <w:r w:rsidR="009F52E6" w:rsidRPr="00E50019">
                <w:rPr>
                  <w:rFonts w:ascii="Times New Roman" w:hAnsi="Times New Roman" w:cs="Times New Roman"/>
                  <w:rPrChange w:id="7487" w:author="Author">
                    <w:rPr/>
                  </w:rPrChange>
                </w:rPr>
                <w:t>Business Interruption</w:t>
              </w:r>
              <w:r w:rsidR="002619E2" w:rsidRPr="00E50019">
                <w:rPr>
                  <w:rFonts w:ascii="Times New Roman" w:hAnsi="Times New Roman" w:cs="Times New Roman"/>
                  <w:rPrChange w:id="7488" w:author="Author">
                    <w:rPr/>
                  </w:rPrChange>
                </w:rPr>
                <w:t>)</w:t>
              </w:r>
              <w:r w:rsidRPr="00711388">
                <w:rPr>
                  <w:rFonts w:ascii="Times New Roman" w:hAnsi="Times New Roman" w:cs="Times New Roman"/>
                </w:rPr>
                <w:t>;</w:t>
              </w:r>
            </w:ins>
          </w:p>
          <w:p w14:paraId="3E34623F" w14:textId="086F19A0" w:rsidR="000538FD" w:rsidRPr="00711388" w:rsidRDefault="000538FD" w:rsidP="000538FD">
            <w:pPr>
              <w:pStyle w:val="ListParagraph"/>
              <w:numPr>
                <w:ilvl w:val="0"/>
                <w:numId w:val="30"/>
              </w:numPr>
              <w:spacing w:after="0"/>
              <w:rPr>
                <w:ins w:id="7489" w:author="Author"/>
                <w:rFonts w:ascii="Times New Roman" w:hAnsi="Times New Roman" w:cs="Times New Roman"/>
              </w:rPr>
            </w:pPr>
            <w:ins w:id="7490" w:author="Author">
              <w:r w:rsidRPr="00711388">
                <w:rPr>
                  <w:rFonts w:ascii="Times New Roman" w:hAnsi="Times New Roman" w:cs="Times New Roman"/>
                </w:rPr>
                <w:t>MOTOR (</w:t>
              </w:r>
              <w:r w:rsidR="002619E2" w:rsidRPr="00E50019">
                <w:rPr>
                  <w:rFonts w:ascii="Times New Roman" w:hAnsi="Times New Roman" w:cs="Times New Roman"/>
                  <w:rPrChange w:id="7491" w:author="Author">
                    <w:rPr/>
                  </w:rPrChange>
                </w:rPr>
                <w:t>Motor Hull)</w:t>
              </w:r>
              <w:r w:rsidRPr="00711388">
                <w:rPr>
                  <w:rFonts w:ascii="Times New Roman" w:hAnsi="Times New Roman" w:cs="Times New Roman"/>
                </w:rPr>
                <w:t>;</w:t>
              </w:r>
            </w:ins>
          </w:p>
          <w:p w14:paraId="61EE6EF4" w14:textId="61A3FDCF" w:rsidR="002619E2" w:rsidRPr="00711388" w:rsidRDefault="000538FD">
            <w:pPr>
              <w:pStyle w:val="ListParagraph"/>
              <w:numPr>
                <w:ilvl w:val="0"/>
                <w:numId w:val="30"/>
              </w:numPr>
              <w:spacing w:after="0"/>
              <w:rPr>
                <w:ins w:id="7492" w:author="Author"/>
              </w:rPr>
              <w:pPrChange w:id="7493" w:author="Author">
                <w:pPr>
                  <w:spacing w:after="0"/>
                </w:pPr>
              </w:pPrChange>
            </w:pPr>
            <w:ins w:id="7494" w:author="Author">
              <w:r w:rsidRPr="00E50019">
                <w:rPr>
                  <w:rFonts w:ascii="Times New Roman" w:hAnsi="Times New Roman" w:cs="Times New Roman"/>
                  <w:rPrChange w:id="7495" w:author="Author">
                    <w:rPr/>
                  </w:rPrChange>
                </w:rPr>
                <w:t>MAT (</w:t>
              </w:r>
              <w:r w:rsidR="002619E2" w:rsidRPr="00E50019">
                <w:rPr>
                  <w:rFonts w:ascii="Times New Roman" w:hAnsi="Times New Roman" w:cs="Times New Roman"/>
                  <w:rPrChange w:id="7496" w:author="Author">
                    <w:rPr/>
                  </w:rPrChange>
                </w:rPr>
                <w:t>Marine Aviation and Transport)</w:t>
              </w:r>
              <w:r w:rsidRPr="00E50019">
                <w:rPr>
                  <w:rFonts w:ascii="Times New Roman" w:hAnsi="Times New Roman" w:cs="Times New Roman"/>
                  <w:rPrChange w:id="7497" w:author="Author">
                    <w:rPr/>
                  </w:rPrChange>
                </w:rPr>
                <w:t>.</w:t>
              </w:r>
            </w:ins>
          </w:p>
        </w:tc>
      </w:tr>
      <w:tr w:rsidR="00F4423B" w:rsidRPr="00711388" w14:paraId="706C8C5F" w14:textId="77777777" w:rsidTr="00AE3BEF">
        <w:tblPrEx>
          <w:tblPrExChange w:id="7498" w:author="Author">
            <w:tblPrEx>
              <w:tblW w:w="10103" w:type="dxa"/>
            </w:tblPrEx>
          </w:tblPrExChange>
        </w:tblPrEx>
        <w:trPr>
          <w:trHeight w:val="855"/>
          <w:ins w:id="7499" w:author="Author"/>
          <w:trPrChange w:id="7500" w:author="Author">
            <w:trPr>
              <w:trHeight w:val="855"/>
            </w:trPr>
          </w:trPrChange>
        </w:trPr>
        <w:tc>
          <w:tcPr>
            <w:tcW w:w="857" w:type="dxa"/>
            <w:tcPrChange w:id="7501" w:author="Author">
              <w:tcPr>
                <w:tcW w:w="857" w:type="dxa"/>
              </w:tcPr>
            </w:tcPrChange>
          </w:tcPr>
          <w:p w14:paraId="5024D5C0" w14:textId="7ACB6C56" w:rsidR="00372161" w:rsidRPr="00711388" w:rsidRDefault="00372161" w:rsidP="00372161">
            <w:pPr>
              <w:rPr>
                <w:ins w:id="7502" w:author="Author"/>
                <w:lang w:val="en-GB"/>
              </w:rPr>
            </w:pPr>
            <w:ins w:id="7503" w:author="Author">
              <w:r w:rsidRPr="00711388">
                <w:rPr>
                  <w:lang w:val="en-GB"/>
                </w:rPr>
                <w:t>C00</w:t>
              </w:r>
              <w:r w:rsidR="00E93FC9">
                <w:rPr>
                  <w:lang w:val="en-GB"/>
                </w:rPr>
                <w:t>60</w:t>
              </w:r>
            </w:ins>
          </w:p>
        </w:tc>
        <w:tc>
          <w:tcPr>
            <w:tcW w:w="1593" w:type="dxa"/>
            <w:gridSpan w:val="3"/>
            <w:shd w:val="clear" w:color="auto" w:fill="auto"/>
            <w:tcPrChange w:id="7504" w:author="Author">
              <w:tcPr>
                <w:tcW w:w="1593" w:type="dxa"/>
                <w:gridSpan w:val="3"/>
                <w:shd w:val="clear" w:color="auto" w:fill="auto"/>
              </w:tcPr>
            </w:tcPrChange>
          </w:tcPr>
          <w:p w14:paraId="3029077C" w14:textId="77777777" w:rsidR="00372161" w:rsidRPr="00711388" w:rsidRDefault="00372161" w:rsidP="00372161">
            <w:pPr>
              <w:rPr>
                <w:ins w:id="7505" w:author="Author"/>
                <w:lang w:val="en-GB"/>
              </w:rPr>
            </w:pPr>
            <w:ins w:id="7506" w:author="Author">
              <w:r w:rsidRPr="00711388">
                <w:rPr>
                  <w:lang w:val="en-GB"/>
                </w:rPr>
                <w:t>Gross event loss</w:t>
              </w:r>
            </w:ins>
          </w:p>
        </w:tc>
        <w:tc>
          <w:tcPr>
            <w:tcW w:w="7370" w:type="dxa"/>
            <w:shd w:val="clear" w:color="auto" w:fill="auto"/>
            <w:tcPrChange w:id="7507" w:author="Author">
              <w:tcPr>
                <w:tcW w:w="7653" w:type="dxa"/>
                <w:gridSpan w:val="3"/>
                <w:shd w:val="clear" w:color="auto" w:fill="auto"/>
              </w:tcPr>
            </w:tcPrChange>
          </w:tcPr>
          <w:p w14:paraId="3110E6A1" w14:textId="0E35E935" w:rsidR="00372161" w:rsidRPr="00711388" w:rsidRDefault="00372161" w:rsidP="00372161">
            <w:pPr>
              <w:spacing w:after="0"/>
              <w:rPr>
                <w:ins w:id="7508" w:author="Author"/>
                <w:lang w:val="en-GB"/>
              </w:rPr>
            </w:pPr>
            <w:ins w:id="7509" w:author="Author">
              <w:r w:rsidRPr="00711388">
                <w:rPr>
                  <w:lang w:val="en-GB"/>
                </w:rPr>
                <w:t>For direct business - Estimate of ultimate gross event loss for property or other motor business</w:t>
              </w:r>
              <w:r w:rsidR="00A743A2">
                <w:rPr>
                  <w:lang w:val="en-GB"/>
                </w:rPr>
                <w:t xml:space="preserve"> for events which occurred in the year of reporting-1</w:t>
              </w:r>
              <w:r w:rsidRPr="001669F9">
                <w:rPr>
                  <w:lang w:val="en-GB"/>
                </w:rPr>
                <w:t>.</w:t>
              </w:r>
              <w:r w:rsidRPr="00711388">
                <w:rPr>
                  <w:lang w:val="en-GB"/>
                </w:rPr>
                <w:t xml:space="preserve"> Includes paid loss, outstanding loss and incurred-but-not-reported loss (IBNR). IBNR can be allocated proportionally to the incurred loss (paid</w:t>
              </w:r>
              <w:r w:rsidR="00AC54D5">
                <w:rPr>
                  <w:lang w:val="en-GB"/>
                </w:rPr>
                <w:t xml:space="preserve"> </w:t>
              </w:r>
              <w:r w:rsidRPr="00711388">
                <w:rPr>
                  <w:lang w:val="en-GB"/>
                </w:rPr>
                <w:t>+</w:t>
              </w:r>
              <w:r w:rsidR="00AC54D5">
                <w:rPr>
                  <w:lang w:val="en-GB"/>
                </w:rPr>
                <w:t xml:space="preserve"> </w:t>
              </w:r>
              <w:r w:rsidRPr="00711388">
                <w:rPr>
                  <w:lang w:val="en-GB"/>
                </w:rPr>
                <w:t>outstanding loss) if not available per event. Property business includes residential, commercial, industrial and agricultural property (excl. crop, livestock and forestry).</w:t>
              </w:r>
            </w:ins>
          </w:p>
        </w:tc>
      </w:tr>
      <w:tr w:rsidR="00F4423B" w:rsidRPr="00711388" w14:paraId="0E36D534" w14:textId="77777777" w:rsidTr="00AE3BEF">
        <w:tblPrEx>
          <w:tblPrExChange w:id="7510" w:author="Author">
            <w:tblPrEx>
              <w:tblW w:w="10103" w:type="dxa"/>
            </w:tblPrEx>
          </w:tblPrExChange>
        </w:tblPrEx>
        <w:trPr>
          <w:trHeight w:val="855"/>
          <w:ins w:id="7511" w:author="Author"/>
          <w:trPrChange w:id="7512" w:author="Author">
            <w:trPr>
              <w:trHeight w:val="855"/>
            </w:trPr>
          </w:trPrChange>
        </w:trPr>
        <w:tc>
          <w:tcPr>
            <w:tcW w:w="857" w:type="dxa"/>
            <w:tcPrChange w:id="7513" w:author="Author">
              <w:tcPr>
                <w:tcW w:w="857" w:type="dxa"/>
              </w:tcPr>
            </w:tcPrChange>
          </w:tcPr>
          <w:p w14:paraId="0F520935" w14:textId="1C003108" w:rsidR="00372161" w:rsidRPr="00711388" w:rsidRDefault="00372161" w:rsidP="00372161">
            <w:pPr>
              <w:rPr>
                <w:ins w:id="7514" w:author="Author"/>
                <w:lang w:val="en-GB"/>
              </w:rPr>
            </w:pPr>
            <w:ins w:id="7515" w:author="Author">
              <w:r w:rsidRPr="00711388">
                <w:rPr>
                  <w:lang w:val="en-GB"/>
                </w:rPr>
                <w:t>C00</w:t>
              </w:r>
              <w:r w:rsidR="00E93FC9">
                <w:rPr>
                  <w:lang w:val="en-GB"/>
                </w:rPr>
                <w:t>70</w:t>
              </w:r>
            </w:ins>
          </w:p>
        </w:tc>
        <w:tc>
          <w:tcPr>
            <w:tcW w:w="1593" w:type="dxa"/>
            <w:gridSpan w:val="3"/>
            <w:shd w:val="clear" w:color="auto" w:fill="auto"/>
            <w:tcPrChange w:id="7516" w:author="Author">
              <w:tcPr>
                <w:tcW w:w="1593" w:type="dxa"/>
                <w:gridSpan w:val="3"/>
                <w:shd w:val="clear" w:color="auto" w:fill="auto"/>
              </w:tcPr>
            </w:tcPrChange>
          </w:tcPr>
          <w:p w14:paraId="5937F0EC" w14:textId="77777777" w:rsidR="00372161" w:rsidRPr="00711388" w:rsidRDefault="00372161" w:rsidP="00372161">
            <w:pPr>
              <w:rPr>
                <w:ins w:id="7517" w:author="Author"/>
                <w:lang w:val="en-GB"/>
              </w:rPr>
            </w:pPr>
            <w:ins w:id="7518" w:author="Author">
              <w:r w:rsidRPr="00711388">
                <w:rPr>
                  <w:lang w:val="en-GB"/>
                </w:rPr>
                <w:t>Number of claims</w:t>
              </w:r>
            </w:ins>
          </w:p>
        </w:tc>
        <w:tc>
          <w:tcPr>
            <w:tcW w:w="7370" w:type="dxa"/>
            <w:shd w:val="clear" w:color="auto" w:fill="auto"/>
            <w:tcPrChange w:id="7519" w:author="Author">
              <w:tcPr>
                <w:tcW w:w="7653" w:type="dxa"/>
                <w:gridSpan w:val="3"/>
                <w:shd w:val="clear" w:color="auto" w:fill="auto"/>
              </w:tcPr>
            </w:tcPrChange>
          </w:tcPr>
          <w:p w14:paraId="52227030" w14:textId="77777777" w:rsidR="00372161" w:rsidRPr="00711388" w:rsidRDefault="00372161" w:rsidP="00372161">
            <w:pPr>
              <w:spacing w:after="0"/>
              <w:rPr>
                <w:ins w:id="7520" w:author="Author"/>
                <w:lang w:val="en-GB"/>
              </w:rPr>
            </w:pPr>
            <w:ins w:id="7521" w:author="Author">
              <w:r w:rsidRPr="00711388">
                <w:rPr>
                  <w:lang w:val="en-GB"/>
                </w:rPr>
                <w:t>For direct business - Estimate of ultimate number of claims for direct business only.</w:t>
              </w:r>
            </w:ins>
          </w:p>
        </w:tc>
      </w:tr>
      <w:tr w:rsidR="00F4423B" w:rsidRPr="00711388" w14:paraId="6A1FDA55" w14:textId="77777777" w:rsidTr="00AE3BEF">
        <w:tblPrEx>
          <w:tblPrExChange w:id="7522" w:author="Author">
            <w:tblPrEx>
              <w:tblW w:w="10103" w:type="dxa"/>
            </w:tblPrEx>
          </w:tblPrExChange>
        </w:tblPrEx>
        <w:trPr>
          <w:trHeight w:val="855"/>
          <w:ins w:id="7523" w:author="Author"/>
          <w:trPrChange w:id="7524" w:author="Author">
            <w:trPr>
              <w:trHeight w:val="855"/>
            </w:trPr>
          </w:trPrChange>
        </w:trPr>
        <w:tc>
          <w:tcPr>
            <w:tcW w:w="857" w:type="dxa"/>
            <w:tcPrChange w:id="7525" w:author="Author">
              <w:tcPr>
                <w:tcW w:w="857" w:type="dxa"/>
              </w:tcPr>
            </w:tcPrChange>
          </w:tcPr>
          <w:p w14:paraId="689DF7B7" w14:textId="082B62AF" w:rsidR="00372161" w:rsidRPr="00711388" w:rsidRDefault="00372161" w:rsidP="00372161">
            <w:pPr>
              <w:rPr>
                <w:ins w:id="7526" w:author="Author"/>
                <w:lang w:val="en-GB"/>
              </w:rPr>
            </w:pPr>
            <w:ins w:id="7527" w:author="Author">
              <w:r w:rsidRPr="00711388">
                <w:rPr>
                  <w:lang w:val="en-GB"/>
                </w:rPr>
                <w:t>C00</w:t>
              </w:r>
              <w:r w:rsidR="00AC54D5">
                <w:rPr>
                  <w:lang w:val="en-GB"/>
                </w:rPr>
                <w:t>80</w:t>
              </w:r>
            </w:ins>
          </w:p>
        </w:tc>
        <w:tc>
          <w:tcPr>
            <w:tcW w:w="1593" w:type="dxa"/>
            <w:gridSpan w:val="3"/>
            <w:shd w:val="clear" w:color="auto" w:fill="auto"/>
            <w:tcPrChange w:id="7528" w:author="Author">
              <w:tcPr>
                <w:tcW w:w="1593" w:type="dxa"/>
                <w:gridSpan w:val="3"/>
                <w:shd w:val="clear" w:color="auto" w:fill="auto"/>
              </w:tcPr>
            </w:tcPrChange>
          </w:tcPr>
          <w:p w14:paraId="0F3520CB" w14:textId="77777777" w:rsidR="00372161" w:rsidRPr="00711388" w:rsidRDefault="00372161" w:rsidP="00372161">
            <w:pPr>
              <w:rPr>
                <w:ins w:id="7529" w:author="Author"/>
                <w:lang w:val="en-GB"/>
              </w:rPr>
            </w:pPr>
            <w:ins w:id="7530" w:author="Author">
              <w:r w:rsidRPr="00711388">
                <w:rPr>
                  <w:lang w:val="en-GB"/>
                </w:rPr>
                <w:t>Non proportional reinsurance share - gross event loss</w:t>
              </w:r>
            </w:ins>
          </w:p>
        </w:tc>
        <w:tc>
          <w:tcPr>
            <w:tcW w:w="7370" w:type="dxa"/>
            <w:shd w:val="clear" w:color="auto" w:fill="auto"/>
            <w:tcPrChange w:id="7531" w:author="Author">
              <w:tcPr>
                <w:tcW w:w="7653" w:type="dxa"/>
                <w:gridSpan w:val="3"/>
                <w:shd w:val="clear" w:color="auto" w:fill="auto"/>
              </w:tcPr>
            </w:tcPrChange>
          </w:tcPr>
          <w:p w14:paraId="0437C226" w14:textId="4FF749FB" w:rsidR="00372161" w:rsidRPr="00711388" w:rsidRDefault="00372161" w:rsidP="00372161">
            <w:pPr>
              <w:spacing w:after="0"/>
              <w:rPr>
                <w:ins w:id="7532" w:author="Author"/>
                <w:lang w:val="en-GB"/>
              </w:rPr>
            </w:pPr>
            <w:ins w:id="7533" w:author="Author">
              <w:r w:rsidRPr="00711388">
                <w:rPr>
                  <w:lang w:val="en-GB"/>
                </w:rPr>
                <w:t>For direct business - The insurance company’s losses from claims that can be recovered from reinsurance companies from ceded non proportional business. They include the paid loss, outstanding loss and incurred-but-not-reported loss (IBNR). IBNR can be allocated proportionally to the incurred loss (paid</w:t>
              </w:r>
              <w:r w:rsidR="00AC54D5">
                <w:rPr>
                  <w:lang w:val="en-GB"/>
                </w:rPr>
                <w:t xml:space="preserve"> </w:t>
              </w:r>
              <w:r w:rsidRPr="00711388">
                <w:rPr>
                  <w:lang w:val="en-GB"/>
                </w:rPr>
                <w:t>+</w:t>
              </w:r>
              <w:r w:rsidR="00AC54D5">
                <w:rPr>
                  <w:lang w:val="en-GB"/>
                </w:rPr>
                <w:t xml:space="preserve"> </w:t>
              </w:r>
              <w:r w:rsidRPr="00711388">
                <w:rPr>
                  <w:lang w:val="en-GB"/>
                </w:rPr>
                <w:t>outstanding loss) if not available per event.</w:t>
              </w:r>
            </w:ins>
          </w:p>
        </w:tc>
      </w:tr>
      <w:tr w:rsidR="00F4423B" w:rsidRPr="00711388" w14:paraId="2EB80A20" w14:textId="77777777" w:rsidTr="00AE3BEF">
        <w:tblPrEx>
          <w:tblPrExChange w:id="7534" w:author="Author">
            <w:tblPrEx>
              <w:tblW w:w="10103" w:type="dxa"/>
            </w:tblPrEx>
          </w:tblPrExChange>
        </w:tblPrEx>
        <w:trPr>
          <w:trHeight w:val="855"/>
          <w:ins w:id="7535" w:author="Author"/>
          <w:trPrChange w:id="7536" w:author="Author">
            <w:trPr>
              <w:trHeight w:val="855"/>
            </w:trPr>
          </w:trPrChange>
        </w:trPr>
        <w:tc>
          <w:tcPr>
            <w:tcW w:w="857" w:type="dxa"/>
            <w:tcPrChange w:id="7537" w:author="Author">
              <w:tcPr>
                <w:tcW w:w="857" w:type="dxa"/>
              </w:tcPr>
            </w:tcPrChange>
          </w:tcPr>
          <w:p w14:paraId="6307E75D" w14:textId="7EFF2685" w:rsidR="00372161" w:rsidRPr="00711388" w:rsidRDefault="00372161" w:rsidP="00372161">
            <w:pPr>
              <w:rPr>
                <w:ins w:id="7538" w:author="Author"/>
                <w:lang w:val="en-GB"/>
              </w:rPr>
            </w:pPr>
            <w:ins w:id="7539" w:author="Author">
              <w:r w:rsidRPr="00711388">
                <w:rPr>
                  <w:lang w:val="en-GB"/>
                </w:rPr>
                <w:t>C00</w:t>
              </w:r>
              <w:r w:rsidR="00AC54D5">
                <w:rPr>
                  <w:lang w:val="en-GB"/>
                </w:rPr>
                <w:t>90</w:t>
              </w:r>
            </w:ins>
          </w:p>
        </w:tc>
        <w:tc>
          <w:tcPr>
            <w:tcW w:w="1593" w:type="dxa"/>
            <w:gridSpan w:val="3"/>
            <w:shd w:val="clear" w:color="auto" w:fill="auto"/>
            <w:tcPrChange w:id="7540" w:author="Author">
              <w:tcPr>
                <w:tcW w:w="1593" w:type="dxa"/>
                <w:gridSpan w:val="3"/>
                <w:shd w:val="clear" w:color="auto" w:fill="auto"/>
              </w:tcPr>
            </w:tcPrChange>
          </w:tcPr>
          <w:p w14:paraId="4143B79F" w14:textId="77777777" w:rsidR="00372161" w:rsidRPr="00711388" w:rsidRDefault="00372161" w:rsidP="00372161">
            <w:pPr>
              <w:rPr>
                <w:ins w:id="7541" w:author="Author"/>
                <w:lang w:val="en-GB"/>
              </w:rPr>
            </w:pPr>
            <w:ins w:id="7542" w:author="Author">
              <w:r w:rsidRPr="00711388">
                <w:rPr>
                  <w:lang w:val="en-GB"/>
                </w:rPr>
                <w:t>Proportional reinsurance share - gross event loss</w:t>
              </w:r>
            </w:ins>
          </w:p>
        </w:tc>
        <w:tc>
          <w:tcPr>
            <w:tcW w:w="7370" w:type="dxa"/>
            <w:shd w:val="clear" w:color="auto" w:fill="auto"/>
            <w:tcPrChange w:id="7543" w:author="Author">
              <w:tcPr>
                <w:tcW w:w="7653" w:type="dxa"/>
                <w:gridSpan w:val="3"/>
                <w:shd w:val="clear" w:color="auto" w:fill="auto"/>
              </w:tcPr>
            </w:tcPrChange>
          </w:tcPr>
          <w:p w14:paraId="5DE82A9F" w14:textId="17FF0376" w:rsidR="00372161" w:rsidRPr="00711388" w:rsidRDefault="00372161" w:rsidP="00372161">
            <w:pPr>
              <w:spacing w:after="0"/>
              <w:rPr>
                <w:ins w:id="7544" w:author="Author"/>
                <w:lang w:val="en-GB"/>
              </w:rPr>
            </w:pPr>
            <w:ins w:id="7545" w:author="Author">
              <w:r w:rsidRPr="00711388">
                <w:rPr>
                  <w:lang w:val="en-GB"/>
                </w:rPr>
                <w:t>For direct business - The insurance company’s losses from claims that can be recovered from reinsurance companies from ceded proportional business. They include the paid loss, outstanding loss and incurred-but-not-reported loss (IBNR). IBNR can be allocated proportionally to the incurred loss (paid</w:t>
              </w:r>
              <w:r w:rsidR="00AC54D5">
                <w:rPr>
                  <w:lang w:val="en-GB"/>
                </w:rPr>
                <w:t xml:space="preserve"> </w:t>
              </w:r>
              <w:r w:rsidRPr="00711388">
                <w:rPr>
                  <w:lang w:val="en-GB"/>
                </w:rPr>
                <w:t>+</w:t>
              </w:r>
              <w:r w:rsidR="00AC54D5">
                <w:rPr>
                  <w:lang w:val="en-GB"/>
                </w:rPr>
                <w:t xml:space="preserve"> </w:t>
              </w:r>
              <w:r w:rsidRPr="00711388">
                <w:rPr>
                  <w:lang w:val="en-GB"/>
                </w:rPr>
                <w:t>outstanding loss) if not available per event.</w:t>
              </w:r>
            </w:ins>
          </w:p>
        </w:tc>
      </w:tr>
      <w:tr w:rsidR="00F4423B" w:rsidRPr="00711388" w14:paraId="208FB20D" w14:textId="77777777" w:rsidTr="00AE3BEF">
        <w:tblPrEx>
          <w:tblPrExChange w:id="7546" w:author="Author">
            <w:tblPrEx>
              <w:tblW w:w="10103" w:type="dxa"/>
            </w:tblPrEx>
          </w:tblPrExChange>
        </w:tblPrEx>
        <w:trPr>
          <w:trHeight w:val="855"/>
          <w:ins w:id="7547" w:author="Author"/>
          <w:trPrChange w:id="7548" w:author="Author">
            <w:trPr>
              <w:trHeight w:val="855"/>
            </w:trPr>
          </w:trPrChange>
        </w:trPr>
        <w:tc>
          <w:tcPr>
            <w:tcW w:w="857" w:type="dxa"/>
            <w:tcPrChange w:id="7549" w:author="Author">
              <w:tcPr>
                <w:tcW w:w="857" w:type="dxa"/>
              </w:tcPr>
            </w:tcPrChange>
          </w:tcPr>
          <w:p w14:paraId="65694AD5" w14:textId="62717CF6" w:rsidR="00372161" w:rsidRPr="00711388" w:rsidRDefault="00372161" w:rsidP="00372161">
            <w:pPr>
              <w:rPr>
                <w:ins w:id="7550" w:author="Author"/>
                <w:lang w:val="en-GB"/>
              </w:rPr>
            </w:pPr>
            <w:ins w:id="7551" w:author="Author">
              <w:r w:rsidRPr="00711388">
                <w:rPr>
                  <w:lang w:val="en-GB"/>
                </w:rPr>
                <w:t>C0</w:t>
              </w:r>
              <w:r w:rsidR="00AC54D5">
                <w:rPr>
                  <w:lang w:val="en-GB"/>
                </w:rPr>
                <w:t>10</w:t>
              </w:r>
              <w:r w:rsidRPr="00711388">
                <w:rPr>
                  <w:lang w:val="en-GB"/>
                </w:rPr>
                <w:t>0</w:t>
              </w:r>
            </w:ins>
          </w:p>
        </w:tc>
        <w:tc>
          <w:tcPr>
            <w:tcW w:w="1593" w:type="dxa"/>
            <w:gridSpan w:val="3"/>
            <w:shd w:val="clear" w:color="auto" w:fill="auto"/>
            <w:tcPrChange w:id="7552" w:author="Author">
              <w:tcPr>
                <w:tcW w:w="1593" w:type="dxa"/>
                <w:gridSpan w:val="3"/>
                <w:shd w:val="clear" w:color="auto" w:fill="auto"/>
              </w:tcPr>
            </w:tcPrChange>
          </w:tcPr>
          <w:p w14:paraId="1368CC16" w14:textId="2D64DC13" w:rsidR="00372161" w:rsidRPr="00711388" w:rsidRDefault="00372161" w:rsidP="00372161">
            <w:pPr>
              <w:rPr>
                <w:ins w:id="7553" w:author="Author"/>
                <w:lang w:val="en-GB"/>
              </w:rPr>
            </w:pPr>
            <w:ins w:id="7554" w:author="Author">
              <w:r w:rsidRPr="00711388">
                <w:rPr>
                  <w:lang w:val="en-GB"/>
                </w:rPr>
                <w:t xml:space="preserve">Non proportional reinsurance accepted: </w:t>
              </w:r>
              <w:r w:rsidRPr="00711388">
                <w:rPr>
                  <w:lang w:val="en-GB"/>
                </w:rPr>
                <w:lastRenderedPageBreak/>
                <w:t>gross event loss -</w:t>
              </w:r>
              <w:del w:id="7555" w:author="Author">
                <w:r w:rsidRPr="00711388" w:rsidDel="003323F0">
                  <w:rPr>
                    <w:lang w:val="en-GB"/>
                  </w:rPr>
                  <w:delText xml:space="preserve">  </w:delText>
                </w:r>
              </w:del>
              <w:r w:rsidR="003323F0">
                <w:rPr>
                  <w:lang w:val="en-GB"/>
                </w:rPr>
                <w:t xml:space="preserve"> </w:t>
              </w:r>
              <w:r w:rsidRPr="00711388">
                <w:rPr>
                  <w:lang w:val="en-GB"/>
                </w:rPr>
                <w:t>All asset type</w:t>
              </w:r>
            </w:ins>
          </w:p>
        </w:tc>
        <w:tc>
          <w:tcPr>
            <w:tcW w:w="7370" w:type="dxa"/>
            <w:shd w:val="clear" w:color="auto" w:fill="auto"/>
            <w:tcPrChange w:id="7556" w:author="Author">
              <w:tcPr>
                <w:tcW w:w="7653" w:type="dxa"/>
                <w:gridSpan w:val="3"/>
                <w:shd w:val="clear" w:color="auto" w:fill="auto"/>
              </w:tcPr>
            </w:tcPrChange>
          </w:tcPr>
          <w:p w14:paraId="366A2163" w14:textId="77777777" w:rsidR="00372161" w:rsidRPr="00711388" w:rsidRDefault="00372161" w:rsidP="00372161">
            <w:pPr>
              <w:spacing w:after="0"/>
              <w:rPr>
                <w:ins w:id="7557" w:author="Author"/>
                <w:lang w:val="en-GB"/>
              </w:rPr>
            </w:pPr>
            <w:ins w:id="7558" w:author="Author">
              <w:r w:rsidRPr="00711388">
                <w:rPr>
                  <w:lang w:val="en-GB"/>
                </w:rPr>
                <w:lastRenderedPageBreak/>
                <w:t xml:space="preserve">For reinsurance business - Estimate of ultimate gross event loss for property or other motor business in respect of non proportional reinsurance. Includes paid loss, outstanding loss and incurred-but-not-reported loss (IBNR). </w:t>
              </w:r>
              <w:r w:rsidRPr="00711388">
                <w:rPr>
                  <w:lang w:val="en-GB"/>
                </w:rPr>
                <w:lastRenderedPageBreak/>
                <w:t>Property business includes residential, commercial, industrial and agricultural property (excl. crop, livestock and forestry).</w:t>
              </w:r>
            </w:ins>
          </w:p>
        </w:tc>
      </w:tr>
      <w:tr w:rsidR="00F4423B" w:rsidRPr="00711388" w14:paraId="24E228B6" w14:textId="77777777" w:rsidTr="00AE3BEF">
        <w:tblPrEx>
          <w:tblPrExChange w:id="7559" w:author="Author">
            <w:tblPrEx>
              <w:tblW w:w="10103" w:type="dxa"/>
            </w:tblPrEx>
          </w:tblPrExChange>
        </w:tblPrEx>
        <w:trPr>
          <w:trHeight w:val="855"/>
          <w:ins w:id="7560" w:author="Author"/>
          <w:trPrChange w:id="7561" w:author="Author">
            <w:trPr>
              <w:trHeight w:val="855"/>
            </w:trPr>
          </w:trPrChange>
        </w:trPr>
        <w:tc>
          <w:tcPr>
            <w:tcW w:w="857" w:type="dxa"/>
            <w:tcPrChange w:id="7562" w:author="Author">
              <w:tcPr>
                <w:tcW w:w="857" w:type="dxa"/>
              </w:tcPr>
            </w:tcPrChange>
          </w:tcPr>
          <w:p w14:paraId="43AE6374" w14:textId="7674B60B" w:rsidR="00372161" w:rsidRPr="00711388" w:rsidRDefault="00372161" w:rsidP="00372161">
            <w:pPr>
              <w:rPr>
                <w:ins w:id="7563" w:author="Author"/>
                <w:lang w:val="en-GB"/>
              </w:rPr>
            </w:pPr>
            <w:ins w:id="7564" w:author="Author">
              <w:r w:rsidRPr="00711388">
                <w:rPr>
                  <w:lang w:val="en-GB"/>
                </w:rPr>
                <w:lastRenderedPageBreak/>
                <w:t>C0</w:t>
              </w:r>
              <w:r w:rsidR="00AC54D5">
                <w:rPr>
                  <w:lang w:val="en-GB"/>
                </w:rPr>
                <w:t>11</w:t>
              </w:r>
              <w:r w:rsidRPr="00711388">
                <w:rPr>
                  <w:lang w:val="en-GB"/>
                </w:rPr>
                <w:t>0</w:t>
              </w:r>
            </w:ins>
          </w:p>
        </w:tc>
        <w:tc>
          <w:tcPr>
            <w:tcW w:w="1593" w:type="dxa"/>
            <w:gridSpan w:val="3"/>
            <w:shd w:val="clear" w:color="auto" w:fill="auto"/>
            <w:tcPrChange w:id="7565" w:author="Author">
              <w:tcPr>
                <w:tcW w:w="1593" w:type="dxa"/>
                <w:gridSpan w:val="3"/>
                <w:shd w:val="clear" w:color="auto" w:fill="auto"/>
              </w:tcPr>
            </w:tcPrChange>
          </w:tcPr>
          <w:p w14:paraId="142A44F7" w14:textId="77777777" w:rsidR="00372161" w:rsidRPr="00711388" w:rsidRDefault="00372161" w:rsidP="00372161">
            <w:pPr>
              <w:rPr>
                <w:ins w:id="7566" w:author="Author"/>
                <w:lang w:val="en-GB"/>
              </w:rPr>
            </w:pPr>
            <w:ins w:id="7567" w:author="Author">
              <w:r w:rsidRPr="00711388">
                <w:rPr>
                  <w:lang w:val="en-GB"/>
                </w:rPr>
                <w:t>Proportional reinsurance accepted: gross event loss - All asset type</w:t>
              </w:r>
            </w:ins>
          </w:p>
        </w:tc>
        <w:tc>
          <w:tcPr>
            <w:tcW w:w="7370" w:type="dxa"/>
            <w:shd w:val="clear" w:color="auto" w:fill="auto"/>
            <w:tcPrChange w:id="7568" w:author="Author">
              <w:tcPr>
                <w:tcW w:w="7653" w:type="dxa"/>
                <w:gridSpan w:val="3"/>
                <w:shd w:val="clear" w:color="auto" w:fill="auto"/>
              </w:tcPr>
            </w:tcPrChange>
          </w:tcPr>
          <w:p w14:paraId="34A479D1" w14:textId="77777777" w:rsidR="00372161" w:rsidRPr="00711388" w:rsidRDefault="00372161" w:rsidP="00372161">
            <w:pPr>
              <w:spacing w:after="0"/>
              <w:rPr>
                <w:ins w:id="7569" w:author="Author"/>
                <w:lang w:val="en-GB"/>
              </w:rPr>
            </w:pPr>
            <w:ins w:id="7570" w:author="Author">
              <w:r w:rsidRPr="00711388">
                <w:rPr>
                  <w:lang w:val="en-GB"/>
                </w:rPr>
                <w:t>For reinsurance business - Estimate of ultimate gross event loss for property or other motor business in respect of proportional reinsurance. Includes paid loss, outstanding loss and incurred-but-not-reported loss (IBNR). Property business includes residential, commercial, industrial and agricultural property (excl. crop, livestock and forestry).</w:t>
              </w:r>
            </w:ins>
          </w:p>
        </w:tc>
      </w:tr>
      <w:tr w:rsidR="00F4423B" w:rsidRPr="00711388" w14:paraId="513917D4" w14:textId="77777777" w:rsidTr="00AE3BEF">
        <w:tblPrEx>
          <w:tblPrExChange w:id="7571" w:author="Author">
            <w:tblPrEx>
              <w:tblW w:w="10103" w:type="dxa"/>
            </w:tblPrEx>
          </w:tblPrExChange>
        </w:tblPrEx>
        <w:trPr>
          <w:trHeight w:val="855"/>
          <w:ins w:id="7572" w:author="Author"/>
          <w:trPrChange w:id="7573" w:author="Author">
            <w:trPr>
              <w:trHeight w:val="855"/>
            </w:trPr>
          </w:trPrChange>
        </w:trPr>
        <w:tc>
          <w:tcPr>
            <w:tcW w:w="857" w:type="dxa"/>
            <w:tcPrChange w:id="7574" w:author="Author">
              <w:tcPr>
                <w:tcW w:w="857" w:type="dxa"/>
              </w:tcPr>
            </w:tcPrChange>
          </w:tcPr>
          <w:p w14:paraId="1340832B" w14:textId="4611EF42" w:rsidR="00372161" w:rsidRPr="00711388" w:rsidRDefault="00372161" w:rsidP="00372161">
            <w:pPr>
              <w:rPr>
                <w:ins w:id="7575" w:author="Author"/>
                <w:lang w:val="en-GB"/>
              </w:rPr>
            </w:pPr>
            <w:ins w:id="7576" w:author="Author">
              <w:r w:rsidRPr="00711388">
                <w:rPr>
                  <w:lang w:val="en-GB"/>
                </w:rPr>
                <w:t>C0</w:t>
              </w:r>
              <w:r w:rsidR="00AC54D5">
                <w:rPr>
                  <w:lang w:val="en-GB"/>
                </w:rPr>
                <w:t>12</w:t>
              </w:r>
              <w:r w:rsidRPr="00711388">
                <w:rPr>
                  <w:lang w:val="en-GB"/>
                </w:rPr>
                <w:t>0</w:t>
              </w:r>
            </w:ins>
          </w:p>
        </w:tc>
        <w:tc>
          <w:tcPr>
            <w:tcW w:w="1593" w:type="dxa"/>
            <w:gridSpan w:val="3"/>
            <w:shd w:val="clear" w:color="auto" w:fill="auto"/>
            <w:tcPrChange w:id="7577" w:author="Author">
              <w:tcPr>
                <w:tcW w:w="1593" w:type="dxa"/>
                <w:gridSpan w:val="3"/>
                <w:shd w:val="clear" w:color="auto" w:fill="auto"/>
              </w:tcPr>
            </w:tcPrChange>
          </w:tcPr>
          <w:p w14:paraId="2CF4D32D" w14:textId="115BA231" w:rsidR="00372161" w:rsidRPr="00711388" w:rsidRDefault="00372161" w:rsidP="00372161">
            <w:pPr>
              <w:rPr>
                <w:ins w:id="7578" w:author="Author"/>
                <w:lang w:val="en-GB"/>
              </w:rPr>
            </w:pPr>
            <w:ins w:id="7579" w:author="Author">
              <w:r w:rsidRPr="00711388">
                <w:rPr>
                  <w:lang w:val="en-GB"/>
                </w:rPr>
                <w:t>Retrocession's share: gross event loss -</w:t>
              </w:r>
              <w:del w:id="7580" w:author="Author">
                <w:r w:rsidRPr="00711388" w:rsidDel="003323F0">
                  <w:rPr>
                    <w:lang w:val="en-GB"/>
                  </w:rPr>
                  <w:delText xml:space="preserve">  </w:delText>
                </w:r>
              </w:del>
              <w:r w:rsidR="003323F0">
                <w:rPr>
                  <w:lang w:val="en-GB"/>
                </w:rPr>
                <w:t xml:space="preserve"> </w:t>
              </w:r>
              <w:r w:rsidRPr="00711388">
                <w:rPr>
                  <w:lang w:val="en-GB"/>
                </w:rPr>
                <w:t>All asset type</w:t>
              </w:r>
            </w:ins>
          </w:p>
        </w:tc>
        <w:tc>
          <w:tcPr>
            <w:tcW w:w="7370" w:type="dxa"/>
            <w:shd w:val="clear" w:color="auto" w:fill="auto"/>
            <w:tcPrChange w:id="7581" w:author="Author">
              <w:tcPr>
                <w:tcW w:w="7653" w:type="dxa"/>
                <w:gridSpan w:val="3"/>
                <w:shd w:val="clear" w:color="auto" w:fill="auto"/>
              </w:tcPr>
            </w:tcPrChange>
          </w:tcPr>
          <w:p w14:paraId="475634EC" w14:textId="77777777" w:rsidR="00372161" w:rsidRPr="00711388" w:rsidRDefault="00372161" w:rsidP="00372161">
            <w:pPr>
              <w:spacing w:after="0"/>
              <w:rPr>
                <w:ins w:id="7582" w:author="Author"/>
                <w:lang w:val="en-GB"/>
              </w:rPr>
            </w:pPr>
            <w:ins w:id="7583" w:author="Author">
              <w:r w:rsidRPr="00711388">
                <w:rPr>
                  <w:lang w:val="en-GB"/>
                </w:rPr>
                <w:t>For reinsurance business - The portion of a reinsurance company’s losses from claims that can be recovered from reinsurance companies via retrocession agreement (it includes the amount owed for estimated losses that have occurred and been reported, the amount of incurred but not reported (IBNR) losses).</w:t>
              </w:r>
            </w:ins>
          </w:p>
        </w:tc>
      </w:tr>
    </w:tbl>
    <w:p w14:paraId="1653EE8B" w14:textId="77777777" w:rsidR="002619E2" w:rsidRPr="00711388" w:rsidRDefault="002619E2" w:rsidP="002619E2">
      <w:pPr>
        <w:rPr>
          <w:ins w:id="7584" w:author="Author"/>
          <w:lang w:val="en-GB"/>
        </w:rPr>
      </w:pPr>
    </w:p>
    <w:p w14:paraId="2CF30BC3" w14:textId="5AD2C4D0" w:rsidR="002619E2" w:rsidRPr="00711388" w:rsidRDefault="002619E2" w:rsidP="002619E2">
      <w:pPr>
        <w:pStyle w:val="ManualHeading2"/>
        <w:ind w:left="851" w:hanging="851"/>
        <w:rPr>
          <w:ins w:id="7585" w:author="Author"/>
          <w:lang w:val="en-GB"/>
        </w:rPr>
      </w:pPr>
      <w:bookmarkStart w:id="7586" w:name="_Hlk196728653"/>
      <w:ins w:id="7587" w:author="Author">
        <w:r w:rsidRPr="00711388">
          <w:rPr>
            <w:i/>
            <w:lang w:val="en-GB"/>
          </w:rPr>
          <w:t xml:space="preserve">S.27.03 </w:t>
        </w:r>
      </w:ins>
      <w:r w:rsidR="00845F43" w:rsidRPr="00711388">
        <w:rPr>
          <w:i/>
          <w:lang w:val="en-GB"/>
        </w:rPr>
        <w:t>-</w:t>
      </w:r>
      <w:ins w:id="7588" w:author="Author">
        <w:r w:rsidRPr="00711388">
          <w:rPr>
            <w:i/>
            <w:lang w:val="en-GB"/>
          </w:rPr>
          <w:t xml:space="preserve"> </w:t>
        </w:r>
        <w:bookmarkStart w:id="7589" w:name="_Hlk198218486"/>
        <w:r w:rsidRPr="00711388">
          <w:rPr>
            <w:i/>
            <w:lang w:val="en-GB"/>
          </w:rPr>
          <w:t xml:space="preserve">Catastrophe data </w:t>
        </w:r>
      </w:ins>
      <w:r w:rsidR="00711388" w:rsidRPr="00711388">
        <w:rPr>
          <w:i/>
          <w:lang w:val="en-GB"/>
        </w:rPr>
        <w:t>-</w:t>
      </w:r>
      <w:ins w:id="7590" w:author="Author">
        <w:r w:rsidRPr="00711388">
          <w:rPr>
            <w:i/>
            <w:lang w:val="en-GB"/>
          </w:rPr>
          <w:t xml:space="preserve"> Exposure and premium data</w:t>
        </w:r>
      </w:ins>
    </w:p>
    <w:bookmarkEnd w:id="7586"/>
    <w:bookmarkEnd w:id="7589"/>
    <w:p w14:paraId="0316F356" w14:textId="77777777" w:rsidR="002619E2" w:rsidRPr="00711388" w:rsidRDefault="002619E2" w:rsidP="002619E2">
      <w:pPr>
        <w:rPr>
          <w:ins w:id="7591" w:author="Author"/>
          <w:lang w:val="en-GB"/>
        </w:rPr>
      </w:pPr>
      <w:ins w:id="7592" w:author="Author">
        <w:r w:rsidRPr="00711388">
          <w:rPr>
            <w:lang w:val="en-GB"/>
          </w:rPr>
          <w:t>This section relates to annual submission of information for individual entities.</w:t>
        </w:r>
      </w:ins>
    </w:p>
    <w:p w14:paraId="2281E643" w14:textId="0D6EBB27" w:rsidR="002619E2" w:rsidRPr="00711388" w:rsidRDefault="002619E2" w:rsidP="002619E2">
      <w:pPr>
        <w:rPr>
          <w:ins w:id="7593" w:author="Author"/>
          <w:lang w:val="en-GB"/>
        </w:rPr>
      </w:pPr>
      <w:ins w:id="7594" w:author="Author">
        <w:r w:rsidRPr="00711388">
          <w:rPr>
            <w:lang w:val="en-GB"/>
          </w:rPr>
          <w:t>The templates is not to be reported by small and non</w:t>
        </w:r>
        <w:r w:rsidR="00B5348C">
          <w:rPr>
            <w:lang w:val="en-GB"/>
          </w:rPr>
          <w:t>-</w:t>
        </w:r>
        <w:del w:id="7595" w:author="Author">
          <w:r w:rsidRPr="00711388" w:rsidDel="00B5348C">
            <w:rPr>
              <w:lang w:val="en-GB"/>
            </w:rPr>
            <w:delText xml:space="preserve"> </w:delText>
          </w:r>
        </w:del>
        <w:r w:rsidRPr="00711388">
          <w:rPr>
            <w:lang w:val="en-GB"/>
          </w:rPr>
          <w:t>complex undertakings.</w:t>
        </w:r>
      </w:ins>
    </w:p>
    <w:p w14:paraId="6C6B5EC6" w14:textId="3C463176" w:rsidR="002619E2" w:rsidRPr="00711388" w:rsidDel="00B5348C" w:rsidRDefault="002619E2" w:rsidP="002619E2">
      <w:pPr>
        <w:rPr>
          <w:ins w:id="7596" w:author="Author"/>
          <w:del w:id="7597" w:author="Author"/>
          <w:lang w:val="en-GB"/>
        </w:rPr>
      </w:pPr>
      <w:ins w:id="7598" w:author="Author">
        <w:r w:rsidRPr="00711388">
          <w:rPr>
            <w:lang w:val="en-GB"/>
          </w:rPr>
          <w:t xml:space="preserve">The purpose of the template is to provide information on catastrophe exposure and premium. </w:t>
        </w:r>
      </w:ins>
    </w:p>
    <w:p w14:paraId="5E1E2A43" w14:textId="65ECE8E6" w:rsidR="0002740B" w:rsidRPr="00711388" w:rsidRDefault="0002740B" w:rsidP="002619E2">
      <w:pPr>
        <w:rPr>
          <w:ins w:id="7599" w:author="Author"/>
          <w:lang w:val="en-GB"/>
        </w:rPr>
      </w:pPr>
      <w:ins w:id="7600" w:author="Author">
        <w:r w:rsidRPr="00711388">
          <w:rPr>
            <w:lang w:val="en-GB"/>
          </w:rPr>
          <w:t xml:space="preserve">The reporting granularity is per peril, CRESTA level (see </w:t>
        </w:r>
        <w:r w:rsidRPr="00711388">
          <w:rPr>
            <w:lang w:val="en-GB"/>
            <w:rPrChange w:id="7601" w:author="Author">
              <w:rPr/>
            </w:rPrChange>
          </w:rPr>
          <w:fldChar w:fldCharType="begin"/>
        </w:r>
        <w:r w:rsidRPr="00E50019">
          <w:rPr>
            <w:lang w:val="en-GB"/>
            <w:rPrChange w:id="7602" w:author="Author">
              <w:rPr/>
            </w:rPrChange>
          </w:rPr>
          <w:instrText>HYPERLINK "https://about.cresta.org/"</w:instrText>
        </w:r>
        <w:r w:rsidRPr="003A3F67">
          <w:rPr>
            <w:lang w:val="en-GB"/>
          </w:rPr>
        </w:r>
        <w:r w:rsidRPr="00711388">
          <w:rPr>
            <w:lang w:val="en-GB"/>
          </w:rPr>
          <w:fldChar w:fldCharType="separate"/>
        </w:r>
        <w:r w:rsidRPr="00E50019">
          <w:rPr>
            <w:rStyle w:val="Hyperlink"/>
            <w:lang w:val="en-GB"/>
            <w:rPrChange w:id="7603" w:author="Author">
              <w:rPr>
                <w:rStyle w:val="Hyperlink"/>
              </w:rPr>
            </w:rPrChange>
          </w:rPr>
          <w:t>About CRESTA</w:t>
        </w:r>
        <w:r w:rsidRPr="00711388">
          <w:rPr>
            <w:lang w:val="en-GB"/>
          </w:rPr>
          <w:fldChar w:fldCharType="end"/>
        </w:r>
        <w:r w:rsidRPr="00711388">
          <w:rPr>
            <w:lang w:val="en-GB"/>
          </w:rPr>
          <w:t>) and asset type.</w:t>
        </w:r>
      </w:ins>
    </w:p>
    <w:p w14:paraId="6E1FB8E1" w14:textId="77777777" w:rsidR="002619E2" w:rsidRPr="00711388" w:rsidRDefault="002619E2" w:rsidP="002619E2">
      <w:pPr>
        <w:suppressAutoHyphens/>
        <w:snapToGrid w:val="0"/>
        <w:rPr>
          <w:ins w:id="7604" w:author="Author"/>
          <w:b/>
          <w:i/>
          <w:szCs w:val="20"/>
          <w:lang w:val="en-GB"/>
        </w:rPr>
      </w:pP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93"/>
        <w:gridCol w:w="5532"/>
        <w:tblGridChange w:id="7605">
          <w:tblGrid>
            <w:gridCol w:w="1498"/>
            <w:gridCol w:w="1593"/>
            <w:gridCol w:w="5532"/>
          </w:tblGrid>
        </w:tblGridChange>
      </w:tblGrid>
      <w:tr w:rsidR="002619E2" w:rsidRPr="00711388" w14:paraId="163E1167" w14:textId="77777777" w:rsidTr="00984018">
        <w:trPr>
          <w:trHeight w:val="337"/>
          <w:ins w:id="7606" w:author="Author"/>
        </w:trPr>
        <w:tc>
          <w:tcPr>
            <w:tcW w:w="1498" w:type="dxa"/>
          </w:tcPr>
          <w:p w14:paraId="52047FC1" w14:textId="77777777" w:rsidR="002619E2" w:rsidRPr="00711388" w:rsidRDefault="002619E2" w:rsidP="00984018">
            <w:pPr>
              <w:spacing w:after="0"/>
              <w:rPr>
                <w:ins w:id="7607" w:author="Author"/>
                <w:lang w:val="en-GB"/>
              </w:rPr>
            </w:pPr>
            <w:ins w:id="7608" w:author="Author">
              <w:r w:rsidRPr="00711388">
                <w:rPr>
                  <w:b/>
                  <w:bCs/>
                  <w:lang w:val="en-GB"/>
                </w:rPr>
                <w:t>ITEM</w:t>
              </w:r>
            </w:ins>
          </w:p>
        </w:tc>
        <w:tc>
          <w:tcPr>
            <w:tcW w:w="1593" w:type="dxa"/>
            <w:shd w:val="clear" w:color="auto" w:fill="auto"/>
          </w:tcPr>
          <w:p w14:paraId="11A5FE3C" w14:textId="77777777" w:rsidR="002619E2" w:rsidRPr="00711388" w:rsidRDefault="002619E2" w:rsidP="00984018">
            <w:pPr>
              <w:spacing w:after="0"/>
              <w:rPr>
                <w:ins w:id="7609" w:author="Author"/>
                <w:lang w:val="en-GB"/>
              </w:rPr>
            </w:pPr>
          </w:p>
        </w:tc>
        <w:tc>
          <w:tcPr>
            <w:tcW w:w="5532" w:type="dxa"/>
            <w:shd w:val="clear" w:color="auto" w:fill="auto"/>
          </w:tcPr>
          <w:p w14:paraId="28170596" w14:textId="77777777" w:rsidR="002619E2" w:rsidRPr="00711388" w:rsidRDefault="002619E2" w:rsidP="00984018">
            <w:pPr>
              <w:spacing w:after="0"/>
              <w:jc w:val="center"/>
              <w:rPr>
                <w:ins w:id="7610" w:author="Author"/>
                <w:lang w:val="en-GB"/>
              </w:rPr>
            </w:pPr>
            <w:ins w:id="7611" w:author="Author">
              <w:r w:rsidRPr="00711388">
                <w:rPr>
                  <w:b/>
                  <w:bCs/>
                  <w:lang w:val="en-GB"/>
                </w:rPr>
                <w:t>INSTRUCTIONS</w:t>
              </w:r>
            </w:ins>
          </w:p>
        </w:tc>
      </w:tr>
      <w:tr w:rsidR="002619E2" w:rsidRPr="00711388" w14:paraId="341633F1" w14:textId="77777777" w:rsidTr="00E50019">
        <w:tblPrEx>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612" w:author="Author">
            <w:tblPrEx>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70"/>
          <w:ins w:id="7613" w:author="Author"/>
          <w:trPrChange w:id="7614" w:author="Author">
            <w:trPr>
              <w:trHeight w:val="570"/>
            </w:trPr>
          </w:trPrChange>
        </w:trPr>
        <w:tc>
          <w:tcPr>
            <w:tcW w:w="1498" w:type="dxa"/>
            <w:tcPrChange w:id="7615" w:author="Author">
              <w:tcPr>
                <w:tcW w:w="1509" w:type="dxa"/>
              </w:tcPr>
            </w:tcPrChange>
          </w:tcPr>
          <w:p w14:paraId="662E61F3" w14:textId="50791F5E" w:rsidR="002619E2" w:rsidRPr="00711388" w:rsidRDefault="002619E2" w:rsidP="00984018">
            <w:pPr>
              <w:rPr>
                <w:ins w:id="7616" w:author="Author"/>
                <w:lang w:val="en-GB"/>
              </w:rPr>
            </w:pPr>
            <w:ins w:id="7617" w:author="Author">
              <w:r w:rsidRPr="00711388">
                <w:rPr>
                  <w:lang w:val="en-GB"/>
                </w:rPr>
                <w:t>C00</w:t>
              </w:r>
              <w:r w:rsidR="00C77A89">
                <w:rPr>
                  <w:lang w:val="en-GB"/>
                </w:rPr>
                <w:t>10</w:t>
              </w:r>
            </w:ins>
          </w:p>
        </w:tc>
        <w:tc>
          <w:tcPr>
            <w:tcW w:w="1593" w:type="dxa"/>
            <w:shd w:val="clear" w:color="auto" w:fill="auto"/>
            <w:hideMark/>
            <w:tcPrChange w:id="7618" w:author="Author">
              <w:tcPr>
                <w:tcW w:w="1509" w:type="dxa"/>
                <w:shd w:val="clear" w:color="auto" w:fill="auto"/>
                <w:hideMark/>
              </w:tcPr>
            </w:tcPrChange>
          </w:tcPr>
          <w:p w14:paraId="1C7096B3" w14:textId="77777777" w:rsidR="002619E2" w:rsidRPr="00711388" w:rsidRDefault="002619E2" w:rsidP="00984018">
            <w:pPr>
              <w:rPr>
                <w:ins w:id="7619" w:author="Author"/>
                <w:lang w:val="en-GB"/>
              </w:rPr>
            </w:pPr>
            <w:ins w:id="7620" w:author="Author">
              <w:r w:rsidRPr="00711388">
                <w:rPr>
                  <w:lang w:val="en-GB"/>
                </w:rPr>
                <w:t>Peril</w:t>
              </w:r>
            </w:ins>
          </w:p>
        </w:tc>
        <w:tc>
          <w:tcPr>
            <w:tcW w:w="5532" w:type="dxa"/>
            <w:shd w:val="clear" w:color="auto" w:fill="auto"/>
            <w:tcPrChange w:id="7621" w:author="Author">
              <w:tcPr>
                <w:tcW w:w="5605" w:type="dxa"/>
                <w:shd w:val="clear" w:color="auto" w:fill="auto"/>
              </w:tcPr>
            </w:tcPrChange>
          </w:tcPr>
          <w:p w14:paraId="3B462784" w14:textId="77777777" w:rsidR="00D1276A" w:rsidRPr="00711388" w:rsidRDefault="00D1276A" w:rsidP="00D1276A">
            <w:pPr>
              <w:autoSpaceDE/>
              <w:autoSpaceDN/>
              <w:spacing w:before="0" w:after="0" w:line="360" w:lineRule="atLeast"/>
              <w:jc w:val="left"/>
              <w:rPr>
                <w:ins w:id="7622" w:author="Author"/>
                <w:lang w:val="en-GB"/>
              </w:rPr>
            </w:pPr>
            <w:ins w:id="7623" w:author="Author">
              <w:r w:rsidRPr="00711388">
                <w:rPr>
                  <w:lang w:val="en-GB"/>
                </w:rPr>
                <w:t>One of the options from the following closed list shall be selected:</w:t>
              </w:r>
            </w:ins>
          </w:p>
          <w:p w14:paraId="0D66B56B" w14:textId="77777777" w:rsidR="00D1276A" w:rsidRPr="00711388" w:rsidRDefault="00D1276A" w:rsidP="00D1276A">
            <w:pPr>
              <w:pStyle w:val="ListParagraph"/>
              <w:numPr>
                <w:ilvl w:val="0"/>
                <w:numId w:val="30"/>
              </w:numPr>
              <w:spacing w:after="0" w:line="360" w:lineRule="atLeast"/>
              <w:rPr>
                <w:ins w:id="7624" w:author="Author"/>
                <w:rFonts w:ascii="Times New Roman" w:hAnsi="Times New Roman" w:cs="Times New Roman"/>
                <w:sz w:val="24"/>
                <w:szCs w:val="24"/>
              </w:rPr>
            </w:pPr>
            <w:ins w:id="7625" w:author="Author">
              <w:r w:rsidRPr="00711388">
                <w:rPr>
                  <w:rFonts w:ascii="Times New Roman" w:hAnsi="Times New Roman" w:cs="Times New Roman"/>
                  <w:sz w:val="24"/>
                  <w:szCs w:val="24"/>
                </w:rPr>
                <w:t>WF (Wildfire);</w:t>
              </w:r>
            </w:ins>
          </w:p>
          <w:p w14:paraId="384A81C5" w14:textId="77777777" w:rsidR="00D1276A" w:rsidRPr="00711388" w:rsidRDefault="00D1276A" w:rsidP="00D1276A">
            <w:pPr>
              <w:pStyle w:val="ListParagraph"/>
              <w:numPr>
                <w:ilvl w:val="0"/>
                <w:numId w:val="30"/>
              </w:numPr>
              <w:spacing w:after="0" w:line="360" w:lineRule="atLeast"/>
              <w:rPr>
                <w:ins w:id="7626" w:author="Author"/>
                <w:rFonts w:ascii="Times New Roman" w:hAnsi="Times New Roman" w:cs="Times New Roman"/>
                <w:sz w:val="24"/>
                <w:szCs w:val="24"/>
              </w:rPr>
            </w:pPr>
            <w:ins w:id="7627" w:author="Author">
              <w:r w:rsidRPr="00711388">
                <w:rPr>
                  <w:rFonts w:ascii="Times New Roman" w:hAnsi="Times New Roman" w:cs="Times New Roman"/>
                  <w:sz w:val="24"/>
                  <w:szCs w:val="24"/>
                </w:rPr>
                <w:t>EQ (Earthquake);</w:t>
              </w:r>
            </w:ins>
          </w:p>
          <w:p w14:paraId="1D612960" w14:textId="77777777" w:rsidR="00D1276A" w:rsidRPr="00711388" w:rsidRDefault="00D1276A" w:rsidP="00D1276A">
            <w:pPr>
              <w:pStyle w:val="ListParagraph"/>
              <w:numPr>
                <w:ilvl w:val="0"/>
                <w:numId w:val="30"/>
              </w:numPr>
              <w:spacing w:after="0" w:line="360" w:lineRule="atLeast"/>
              <w:rPr>
                <w:ins w:id="7628" w:author="Author"/>
                <w:rFonts w:ascii="Times New Roman" w:hAnsi="Times New Roman" w:cs="Times New Roman"/>
                <w:sz w:val="24"/>
                <w:szCs w:val="24"/>
              </w:rPr>
            </w:pPr>
            <w:ins w:id="7629" w:author="Author">
              <w:r w:rsidRPr="00711388">
                <w:rPr>
                  <w:rFonts w:ascii="Times New Roman" w:hAnsi="Times New Roman" w:cs="Times New Roman"/>
                  <w:sz w:val="24"/>
                  <w:szCs w:val="24"/>
                </w:rPr>
                <w:t>FL (Flood);</w:t>
              </w:r>
            </w:ins>
          </w:p>
          <w:p w14:paraId="6B5144A1" w14:textId="77777777" w:rsidR="00D1276A" w:rsidRPr="00711388" w:rsidRDefault="00D1276A" w:rsidP="00D1276A">
            <w:pPr>
              <w:pStyle w:val="ListParagraph"/>
              <w:numPr>
                <w:ilvl w:val="0"/>
                <w:numId w:val="30"/>
              </w:numPr>
              <w:spacing w:after="0" w:line="360" w:lineRule="atLeast"/>
              <w:rPr>
                <w:ins w:id="7630" w:author="Author"/>
                <w:rFonts w:ascii="Times New Roman" w:hAnsi="Times New Roman" w:cs="Times New Roman"/>
                <w:sz w:val="24"/>
                <w:szCs w:val="24"/>
              </w:rPr>
            </w:pPr>
            <w:ins w:id="7631" w:author="Author">
              <w:r w:rsidRPr="00711388">
                <w:rPr>
                  <w:rFonts w:ascii="Times New Roman" w:hAnsi="Times New Roman" w:cs="Times New Roman"/>
                  <w:sz w:val="24"/>
                  <w:szCs w:val="24"/>
                </w:rPr>
                <w:t>ST (Storm);</w:t>
              </w:r>
            </w:ins>
          </w:p>
          <w:p w14:paraId="26520854" w14:textId="0369EAC0" w:rsidR="002619E2" w:rsidRPr="00711388" w:rsidRDefault="00D1276A">
            <w:pPr>
              <w:pStyle w:val="ListParagraph"/>
              <w:numPr>
                <w:ilvl w:val="0"/>
                <w:numId w:val="30"/>
              </w:numPr>
              <w:spacing w:after="0" w:line="360" w:lineRule="atLeast"/>
              <w:rPr>
                <w:ins w:id="7632" w:author="Author"/>
              </w:rPr>
              <w:pPrChange w:id="7633" w:author="Author">
                <w:pPr>
                  <w:spacing w:after="0"/>
                </w:pPr>
              </w:pPrChange>
            </w:pPr>
            <w:ins w:id="7634" w:author="Author">
              <w:r w:rsidRPr="00711388">
                <w:t>HA (Hail, Severe Convective Storm).</w:t>
              </w:r>
              <w:del w:id="7635" w:author="Author">
                <w:r w:rsidRPr="00E50019" w:rsidDel="003323F0">
                  <w:rPr>
                    <w:rFonts w:eastAsiaTheme="minorEastAsia"/>
                    <w:rPrChange w:id="7636" w:author="Author">
                      <w:rPr/>
                    </w:rPrChange>
                  </w:rPr>
                  <w:delText xml:space="preserve"> </w:delText>
                </w:r>
                <w:r w:rsidRPr="00711388" w:rsidDel="003323F0">
                  <w:delText xml:space="preserve"> </w:delText>
                </w:r>
              </w:del>
              <w:r w:rsidR="003323F0">
                <w:rPr>
                  <w:rFonts w:eastAsiaTheme="minorEastAsia"/>
                </w:rPr>
                <w:t xml:space="preserve"> </w:t>
              </w:r>
            </w:ins>
          </w:p>
        </w:tc>
      </w:tr>
      <w:tr w:rsidR="00D1276A" w:rsidRPr="00711388" w14:paraId="4FA630A9" w14:textId="77777777" w:rsidTr="00E50019">
        <w:tblPrEx>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637" w:author="Author">
            <w:tblPrEx>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55"/>
          <w:ins w:id="7638" w:author="Author"/>
          <w:trPrChange w:id="7639" w:author="Author">
            <w:trPr>
              <w:trHeight w:val="855"/>
            </w:trPr>
          </w:trPrChange>
        </w:trPr>
        <w:tc>
          <w:tcPr>
            <w:tcW w:w="1498" w:type="dxa"/>
            <w:tcPrChange w:id="7640" w:author="Author">
              <w:tcPr>
                <w:tcW w:w="1509" w:type="dxa"/>
              </w:tcPr>
            </w:tcPrChange>
          </w:tcPr>
          <w:p w14:paraId="52D36B95" w14:textId="5B95AF5F" w:rsidR="00D1276A" w:rsidRPr="00711388" w:rsidRDefault="00D1276A" w:rsidP="00D1276A">
            <w:pPr>
              <w:rPr>
                <w:ins w:id="7641" w:author="Author"/>
                <w:lang w:val="en-GB"/>
              </w:rPr>
            </w:pPr>
            <w:ins w:id="7642" w:author="Author">
              <w:r w:rsidRPr="00711388">
                <w:rPr>
                  <w:lang w:val="en-GB"/>
                </w:rPr>
                <w:t>C00</w:t>
              </w:r>
              <w:r w:rsidR="00C77A89">
                <w:rPr>
                  <w:lang w:val="en-GB"/>
                </w:rPr>
                <w:t>20</w:t>
              </w:r>
            </w:ins>
          </w:p>
        </w:tc>
        <w:tc>
          <w:tcPr>
            <w:tcW w:w="1593" w:type="dxa"/>
            <w:shd w:val="clear" w:color="auto" w:fill="auto"/>
            <w:hideMark/>
            <w:tcPrChange w:id="7643" w:author="Author">
              <w:tcPr>
                <w:tcW w:w="1509" w:type="dxa"/>
                <w:shd w:val="clear" w:color="auto" w:fill="auto"/>
                <w:hideMark/>
              </w:tcPr>
            </w:tcPrChange>
          </w:tcPr>
          <w:p w14:paraId="13D31477" w14:textId="593EAD23" w:rsidR="00D1276A" w:rsidRPr="00711388" w:rsidRDefault="00D1276A" w:rsidP="00D1276A">
            <w:pPr>
              <w:rPr>
                <w:ins w:id="7644" w:author="Author"/>
                <w:lang w:val="en-GB"/>
              </w:rPr>
            </w:pPr>
            <w:ins w:id="7645" w:author="Author">
              <w:r w:rsidRPr="00711388">
                <w:rPr>
                  <w:lang w:val="en-GB"/>
                </w:rPr>
                <w:t>Country2</w:t>
              </w:r>
            </w:ins>
          </w:p>
        </w:tc>
        <w:tc>
          <w:tcPr>
            <w:tcW w:w="5532" w:type="dxa"/>
            <w:shd w:val="clear" w:color="auto" w:fill="auto"/>
            <w:tcPrChange w:id="7646" w:author="Author">
              <w:tcPr>
                <w:tcW w:w="5605" w:type="dxa"/>
                <w:shd w:val="clear" w:color="auto" w:fill="auto"/>
              </w:tcPr>
            </w:tcPrChange>
          </w:tcPr>
          <w:p w14:paraId="23C4CAD6" w14:textId="62118AED" w:rsidR="00D1276A" w:rsidRPr="00711388" w:rsidRDefault="00D1276A" w:rsidP="00D1276A">
            <w:pPr>
              <w:spacing w:after="0"/>
              <w:rPr>
                <w:ins w:id="7647" w:author="Author"/>
                <w:lang w:val="en-GB"/>
              </w:rPr>
            </w:pPr>
            <w:ins w:id="7648" w:author="Author">
              <w:r w:rsidRPr="00711388">
                <w:rPr>
                  <w:lang w:val="en-GB"/>
                </w:rPr>
                <w:t xml:space="preserve">Complete with the ISO 3166-1 alpha-2 code of the European countries. </w:t>
              </w:r>
            </w:ins>
          </w:p>
        </w:tc>
      </w:tr>
      <w:tr w:rsidR="002619E2" w:rsidRPr="00711388" w14:paraId="06EBDBEA" w14:textId="77777777" w:rsidTr="00984018">
        <w:trPr>
          <w:trHeight w:val="855"/>
          <w:ins w:id="7649" w:author="Author"/>
        </w:trPr>
        <w:tc>
          <w:tcPr>
            <w:tcW w:w="1498" w:type="dxa"/>
          </w:tcPr>
          <w:p w14:paraId="35A590B9" w14:textId="3AF705E1" w:rsidR="002619E2" w:rsidRPr="00711388" w:rsidRDefault="002619E2" w:rsidP="00984018">
            <w:pPr>
              <w:rPr>
                <w:ins w:id="7650" w:author="Author"/>
                <w:lang w:val="en-GB"/>
              </w:rPr>
            </w:pPr>
            <w:ins w:id="7651" w:author="Author">
              <w:r w:rsidRPr="00711388">
                <w:rPr>
                  <w:lang w:val="en-GB"/>
                </w:rPr>
                <w:t>C00</w:t>
              </w:r>
              <w:r w:rsidR="00C77A89">
                <w:rPr>
                  <w:lang w:val="en-GB"/>
                </w:rPr>
                <w:t>30</w:t>
              </w:r>
            </w:ins>
          </w:p>
        </w:tc>
        <w:tc>
          <w:tcPr>
            <w:tcW w:w="1593" w:type="dxa"/>
            <w:shd w:val="clear" w:color="auto" w:fill="auto"/>
          </w:tcPr>
          <w:p w14:paraId="2BADCE11" w14:textId="77777777" w:rsidR="002619E2" w:rsidRPr="00711388" w:rsidRDefault="002619E2" w:rsidP="00984018">
            <w:pPr>
              <w:rPr>
                <w:ins w:id="7652" w:author="Author"/>
                <w:lang w:val="en-GB"/>
              </w:rPr>
            </w:pPr>
            <w:ins w:id="7653" w:author="Author">
              <w:r w:rsidRPr="00711388">
                <w:rPr>
                  <w:lang w:val="en-GB"/>
                </w:rPr>
                <w:t>CRESTA ID</w:t>
              </w:r>
            </w:ins>
          </w:p>
        </w:tc>
        <w:tc>
          <w:tcPr>
            <w:tcW w:w="5532" w:type="dxa"/>
            <w:shd w:val="clear" w:color="auto" w:fill="auto"/>
          </w:tcPr>
          <w:p w14:paraId="45C7393E" w14:textId="74A2B1BD" w:rsidR="002619E2" w:rsidRPr="00711388" w:rsidRDefault="00D1276A" w:rsidP="00984018">
            <w:pPr>
              <w:spacing w:after="0"/>
              <w:rPr>
                <w:ins w:id="7654" w:author="Author"/>
                <w:lang w:val="en-GB"/>
              </w:rPr>
            </w:pPr>
            <w:ins w:id="7655" w:author="Author">
              <w:r w:rsidRPr="00711388">
                <w:rPr>
                  <w:lang w:val="en-GB"/>
                </w:rPr>
                <w:t>Identify the CRESTA ID of the Low-Resolution CRESTA Zone Codes. For example</w:t>
              </w:r>
              <w:r w:rsidR="00C77A89">
                <w:rPr>
                  <w:lang w:val="en-GB"/>
                </w:rPr>
                <w:t>,</w:t>
              </w:r>
              <w:r w:rsidRPr="00711388">
                <w:rPr>
                  <w:lang w:val="en-GB"/>
                </w:rPr>
                <w:t xml:space="preserve"> “AUT_10” (see CRESTA release 2019, cresta.org)</w:t>
              </w:r>
            </w:ins>
          </w:p>
        </w:tc>
      </w:tr>
      <w:tr w:rsidR="002619E2" w:rsidRPr="00711388" w14:paraId="1ED1C92C" w14:textId="77777777" w:rsidTr="00984018">
        <w:trPr>
          <w:trHeight w:val="855"/>
          <w:ins w:id="7656" w:author="Author"/>
        </w:trPr>
        <w:tc>
          <w:tcPr>
            <w:tcW w:w="1498" w:type="dxa"/>
          </w:tcPr>
          <w:p w14:paraId="21605210" w14:textId="4A1DC3F4" w:rsidR="002619E2" w:rsidRPr="00711388" w:rsidRDefault="002619E2" w:rsidP="00984018">
            <w:pPr>
              <w:rPr>
                <w:ins w:id="7657" w:author="Author"/>
                <w:lang w:val="en-GB"/>
              </w:rPr>
            </w:pPr>
            <w:ins w:id="7658" w:author="Author">
              <w:r w:rsidRPr="00711388">
                <w:rPr>
                  <w:lang w:val="en-GB"/>
                </w:rPr>
                <w:t>C00</w:t>
              </w:r>
              <w:r w:rsidR="00C77A89">
                <w:rPr>
                  <w:lang w:val="en-GB"/>
                </w:rPr>
                <w:t>40</w:t>
              </w:r>
            </w:ins>
          </w:p>
        </w:tc>
        <w:tc>
          <w:tcPr>
            <w:tcW w:w="1593" w:type="dxa"/>
            <w:shd w:val="clear" w:color="auto" w:fill="auto"/>
          </w:tcPr>
          <w:p w14:paraId="0738F02E" w14:textId="77777777" w:rsidR="002619E2" w:rsidRPr="00711388" w:rsidRDefault="002619E2" w:rsidP="00984018">
            <w:pPr>
              <w:rPr>
                <w:ins w:id="7659" w:author="Author"/>
                <w:lang w:val="en-GB"/>
              </w:rPr>
            </w:pPr>
            <w:ins w:id="7660" w:author="Author">
              <w:r w:rsidRPr="00711388">
                <w:rPr>
                  <w:lang w:val="en-GB"/>
                </w:rPr>
                <w:t>LoB</w:t>
              </w:r>
            </w:ins>
          </w:p>
        </w:tc>
        <w:tc>
          <w:tcPr>
            <w:tcW w:w="5532" w:type="dxa"/>
            <w:shd w:val="clear" w:color="auto" w:fill="auto"/>
          </w:tcPr>
          <w:p w14:paraId="1169B345" w14:textId="1A58D7BC" w:rsidR="00D1276A" w:rsidRPr="00711388" w:rsidRDefault="00D1276A" w:rsidP="00D1276A">
            <w:pPr>
              <w:pStyle w:val="NormalCentered"/>
              <w:jc w:val="left"/>
              <w:rPr>
                <w:ins w:id="7661" w:author="Author"/>
                <w:lang w:val="en-GB"/>
              </w:rPr>
            </w:pPr>
            <w:ins w:id="7662" w:author="Author">
              <w:r w:rsidRPr="00711388">
                <w:rPr>
                  <w:lang w:val="en-GB"/>
                </w:rPr>
                <w:t>Identification of the Non-</w:t>
              </w:r>
              <w:r w:rsidR="00C77A89">
                <w:rPr>
                  <w:lang w:val="en-GB"/>
                </w:rPr>
                <w:t>l</w:t>
              </w:r>
              <w:del w:id="7663" w:author="Author">
                <w:r w:rsidRPr="00711388" w:rsidDel="00C77A89">
                  <w:rPr>
                    <w:lang w:val="en-GB"/>
                  </w:rPr>
                  <w:delText>L</w:delText>
                </w:r>
              </w:del>
              <w:r w:rsidRPr="00711388">
                <w:rPr>
                  <w:lang w:val="en-GB"/>
                </w:rPr>
                <w:t>ife line of business as defined in Annex I to Delegated Regulation (EU) 2015/35, reported. The following closed list shall be used:</w:t>
              </w:r>
            </w:ins>
          </w:p>
          <w:p w14:paraId="1F0F1B83" w14:textId="02EEC8F6" w:rsidR="00D1276A" w:rsidRPr="00711388" w:rsidRDefault="00D1276A" w:rsidP="00D1276A">
            <w:pPr>
              <w:pStyle w:val="NormalCentered"/>
              <w:jc w:val="left"/>
              <w:rPr>
                <w:ins w:id="7664" w:author="Author"/>
                <w:lang w:val="en-GB"/>
              </w:rPr>
            </w:pPr>
            <w:ins w:id="7665" w:author="Author">
              <w:r w:rsidRPr="00711388">
                <w:rPr>
                  <w:lang w:val="en-GB"/>
                </w:rPr>
                <w:lastRenderedPageBreak/>
                <w:t xml:space="preserve">5 </w:t>
              </w:r>
            </w:ins>
            <w:r w:rsidR="00711388" w:rsidRPr="00711388">
              <w:rPr>
                <w:lang w:val="en-GB"/>
              </w:rPr>
              <w:t>-</w:t>
            </w:r>
            <w:ins w:id="7666" w:author="Author">
              <w:r w:rsidRPr="00711388">
                <w:rPr>
                  <w:lang w:val="en-GB"/>
                </w:rPr>
                <w:t xml:space="preserve"> Other motor insurance</w:t>
              </w:r>
            </w:ins>
          </w:p>
          <w:p w14:paraId="219F21F8" w14:textId="269A892E" w:rsidR="00D1276A" w:rsidRPr="00711388" w:rsidRDefault="00D1276A" w:rsidP="00D1276A">
            <w:pPr>
              <w:pStyle w:val="NormalCentered"/>
              <w:jc w:val="left"/>
              <w:rPr>
                <w:ins w:id="7667" w:author="Author"/>
                <w:lang w:val="en-GB"/>
              </w:rPr>
            </w:pPr>
            <w:ins w:id="7668" w:author="Author">
              <w:r w:rsidRPr="00711388">
                <w:rPr>
                  <w:lang w:val="en-GB"/>
                </w:rPr>
                <w:t xml:space="preserve">6 </w:t>
              </w:r>
            </w:ins>
            <w:r w:rsidR="00711388" w:rsidRPr="00711388">
              <w:rPr>
                <w:lang w:val="en-GB"/>
              </w:rPr>
              <w:t>-</w:t>
            </w:r>
            <w:ins w:id="7669" w:author="Author">
              <w:r w:rsidRPr="00711388">
                <w:rPr>
                  <w:lang w:val="en-GB"/>
                </w:rPr>
                <w:t xml:space="preserve"> Marine, aviation and transport insurance</w:t>
              </w:r>
            </w:ins>
          </w:p>
          <w:p w14:paraId="2E62C950" w14:textId="79CF0E7E" w:rsidR="002619E2" w:rsidRPr="00711388" w:rsidRDefault="00D1276A" w:rsidP="00D1276A">
            <w:pPr>
              <w:spacing w:after="0"/>
              <w:rPr>
                <w:ins w:id="7670" w:author="Author"/>
                <w:lang w:val="en-GB"/>
              </w:rPr>
            </w:pPr>
            <w:ins w:id="7671" w:author="Author">
              <w:r w:rsidRPr="00711388">
                <w:rPr>
                  <w:lang w:val="en-GB"/>
                </w:rPr>
                <w:t xml:space="preserve">7 </w:t>
              </w:r>
            </w:ins>
            <w:r w:rsidR="00711388" w:rsidRPr="00711388">
              <w:rPr>
                <w:lang w:val="en-GB"/>
              </w:rPr>
              <w:t>-</w:t>
            </w:r>
            <w:ins w:id="7672" w:author="Author">
              <w:r w:rsidRPr="00711388">
                <w:rPr>
                  <w:lang w:val="en-GB"/>
                </w:rPr>
                <w:t xml:space="preserve"> Fire and other damage to property insurance</w:t>
              </w:r>
            </w:ins>
          </w:p>
        </w:tc>
      </w:tr>
      <w:tr w:rsidR="002619E2" w:rsidRPr="00711388" w14:paraId="587354E9" w14:textId="77777777" w:rsidTr="00984018">
        <w:trPr>
          <w:trHeight w:val="855"/>
          <w:ins w:id="7673" w:author="Author"/>
        </w:trPr>
        <w:tc>
          <w:tcPr>
            <w:tcW w:w="1498" w:type="dxa"/>
          </w:tcPr>
          <w:p w14:paraId="711F5EEB" w14:textId="37047520" w:rsidR="002619E2" w:rsidRPr="00711388" w:rsidRDefault="002619E2" w:rsidP="00984018">
            <w:pPr>
              <w:rPr>
                <w:ins w:id="7674" w:author="Author"/>
                <w:lang w:val="en-GB"/>
              </w:rPr>
            </w:pPr>
            <w:ins w:id="7675" w:author="Author">
              <w:r w:rsidRPr="00711388">
                <w:rPr>
                  <w:lang w:val="en-GB"/>
                </w:rPr>
                <w:lastRenderedPageBreak/>
                <w:t>C00</w:t>
              </w:r>
              <w:r w:rsidR="00C77A89">
                <w:rPr>
                  <w:lang w:val="en-GB"/>
                </w:rPr>
                <w:t>50</w:t>
              </w:r>
            </w:ins>
          </w:p>
        </w:tc>
        <w:tc>
          <w:tcPr>
            <w:tcW w:w="1593" w:type="dxa"/>
            <w:shd w:val="clear" w:color="auto" w:fill="auto"/>
          </w:tcPr>
          <w:p w14:paraId="5B895794" w14:textId="77777777" w:rsidR="002619E2" w:rsidRPr="00711388" w:rsidRDefault="002619E2" w:rsidP="00984018">
            <w:pPr>
              <w:rPr>
                <w:ins w:id="7676" w:author="Author"/>
                <w:lang w:val="en-GB"/>
              </w:rPr>
            </w:pPr>
            <w:ins w:id="7677" w:author="Author">
              <w:r w:rsidRPr="00711388">
                <w:rPr>
                  <w:lang w:val="en-GB"/>
                </w:rPr>
                <w:t>Asset type</w:t>
              </w:r>
            </w:ins>
          </w:p>
        </w:tc>
        <w:tc>
          <w:tcPr>
            <w:tcW w:w="5532" w:type="dxa"/>
            <w:shd w:val="clear" w:color="auto" w:fill="auto"/>
          </w:tcPr>
          <w:p w14:paraId="5A22C741" w14:textId="5EBA1D80" w:rsidR="00D1276A" w:rsidRPr="00711388" w:rsidRDefault="00D1276A" w:rsidP="00D1276A">
            <w:pPr>
              <w:spacing w:after="0"/>
              <w:rPr>
                <w:ins w:id="7678" w:author="Author"/>
                <w:lang w:val="en-GB"/>
              </w:rPr>
            </w:pPr>
            <w:ins w:id="7679" w:author="Author">
              <w:r w:rsidRPr="00711388">
                <w:rPr>
                  <w:lang w:val="en-GB"/>
                </w:rPr>
                <w:t>Identification of the Non-</w:t>
              </w:r>
              <w:r w:rsidR="00C77A89">
                <w:rPr>
                  <w:lang w:val="en-GB"/>
                </w:rPr>
                <w:t>l</w:t>
              </w:r>
              <w:del w:id="7680" w:author="Author">
                <w:r w:rsidRPr="00711388" w:rsidDel="00C77A89">
                  <w:rPr>
                    <w:lang w:val="en-GB"/>
                  </w:rPr>
                  <w:delText>L</w:delText>
                </w:r>
              </w:del>
              <w:r w:rsidRPr="00711388">
                <w:rPr>
                  <w:lang w:val="en-GB"/>
                </w:rPr>
                <w:t xml:space="preserve">ife line type of asset. The following closed list shall be used: </w:t>
              </w:r>
            </w:ins>
          </w:p>
          <w:p w14:paraId="0342E168" w14:textId="77777777" w:rsidR="00D1276A" w:rsidRPr="008E749C" w:rsidRDefault="00D1276A" w:rsidP="00D1276A">
            <w:pPr>
              <w:pStyle w:val="ListParagraph"/>
              <w:numPr>
                <w:ilvl w:val="0"/>
                <w:numId w:val="30"/>
              </w:numPr>
              <w:spacing w:after="0"/>
              <w:rPr>
                <w:ins w:id="7681" w:author="Author"/>
                <w:rFonts w:ascii="Times New Roman" w:eastAsiaTheme="minorEastAsia" w:hAnsi="Times New Roman" w:cs="Times New Roman"/>
                <w:sz w:val="24"/>
                <w:szCs w:val="24"/>
                <w:lang w:eastAsia="en-GB"/>
              </w:rPr>
            </w:pPr>
            <w:ins w:id="7682" w:author="Author">
              <w:r w:rsidRPr="008E749C">
                <w:rPr>
                  <w:rFonts w:ascii="Times New Roman" w:eastAsiaTheme="minorEastAsia" w:hAnsi="Times New Roman" w:cs="Times New Roman"/>
                  <w:sz w:val="24"/>
                  <w:szCs w:val="24"/>
                  <w:lang w:eastAsia="en-GB"/>
                </w:rPr>
                <w:t xml:space="preserve">RESIDENTIAL (Residential Property Building/Content/Business Interruption); </w:t>
              </w:r>
            </w:ins>
          </w:p>
          <w:p w14:paraId="37CE0FA0" w14:textId="77777777" w:rsidR="00D1276A" w:rsidRPr="008E749C" w:rsidRDefault="00D1276A" w:rsidP="00D1276A">
            <w:pPr>
              <w:pStyle w:val="ListParagraph"/>
              <w:numPr>
                <w:ilvl w:val="0"/>
                <w:numId w:val="30"/>
              </w:numPr>
              <w:spacing w:after="0"/>
              <w:rPr>
                <w:ins w:id="7683" w:author="Author"/>
                <w:rFonts w:ascii="Times New Roman" w:eastAsiaTheme="minorEastAsia" w:hAnsi="Times New Roman" w:cs="Times New Roman"/>
                <w:sz w:val="24"/>
                <w:szCs w:val="24"/>
                <w:lang w:eastAsia="en-GB"/>
              </w:rPr>
            </w:pPr>
            <w:ins w:id="7684" w:author="Author">
              <w:r w:rsidRPr="008E749C">
                <w:rPr>
                  <w:rFonts w:ascii="Times New Roman" w:eastAsiaTheme="minorEastAsia" w:hAnsi="Times New Roman" w:cs="Times New Roman"/>
                  <w:sz w:val="24"/>
                  <w:szCs w:val="24"/>
                  <w:lang w:eastAsia="en-GB"/>
                </w:rPr>
                <w:t>COMMERCIAL (Commercial Property Building/Content/ Business Interruption);</w:t>
              </w:r>
            </w:ins>
          </w:p>
          <w:p w14:paraId="773A337B" w14:textId="77777777" w:rsidR="00D1276A" w:rsidRPr="008E749C" w:rsidRDefault="00D1276A" w:rsidP="00D1276A">
            <w:pPr>
              <w:pStyle w:val="ListParagraph"/>
              <w:numPr>
                <w:ilvl w:val="0"/>
                <w:numId w:val="30"/>
              </w:numPr>
              <w:spacing w:after="0"/>
              <w:rPr>
                <w:ins w:id="7685" w:author="Author"/>
                <w:rFonts w:ascii="Times New Roman" w:eastAsiaTheme="minorEastAsia" w:hAnsi="Times New Roman" w:cs="Times New Roman"/>
                <w:sz w:val="24"/>
                <w:szCs w:val="24"/>
                <w:lang w:eastAsia="en-GB"/>
              </w:rPr>
            </w:pPr>
            <w:ins w:id="7686" w:author="Author">
              <w:r w:rsidRPr="008E749C">
                <w:rPr>
                  <w:rFonts w:ascii="Times New Roman" w:eastAsiaTheme="minorEastAsia" w:hAnsi="Times New Roman" w:cs="Times New Roman"/>
                  <w:sz w:val="24"/>
                  <w:szCs w:val="24"/>
                  <w:lang w:eastAsia="en-GB"/>
                </w:rPr>
                <w:t>INDUSTRIAL (Industrial Property Building/Content/ Business Interruption);</w:t>
              </w:r>
            </w:ins>
          </w:p>
          <w:p w14:paraId="0ED5FC09" w14:textId="77777777" w:rsidR="00D1276A" w:rsidRPr="008E749C" w:rsidRDefault="00D1276A" w:rsidP="00D1276A">
            <w:pPr>
              <w:pStyle w:val="ListParagraph"/>
              <w:numPr>
                <w:ilvl w:val="0"/>
                <w:numId w:val="30"/>
              </w:numPr>
              <w:spacing w:after="0"/>
              <w:rPr>
                <w:ins w:id="7687" w:author="Author"/>
                <w:rFonts w:ascii="Times New Roman" w:eastAsiaTheme="minorEastAsia" w:hAnsi="Times New Roman" w:cs="Times New Roman"/>
                <w:sz w:val="24"/>
                <w:szCs w:val="24"/>
                <w:lang w:eastAsia="en-GB"/>
              </w:rPr>
            </w:pPr>
            <w:ins w:id="7688" w:author="Author">
              <w:r w:rsidRPr="008E749C">
                <w:rPr>
                  <w:rFonts w:ascii="Times New Roman" w:eastAsiaTheme="minorEastAsia" w:hAnsi="Times New Roman" w:cs="Times New Roman"/>
                  <w:sz w:val="24"/>
                  <w:szCs w:val="24"/>
                  <w:lang w:eastAsia="en-GB"/>
                </w:rPr>
                <w:t>AGRICULTURAL (Agricultural Property Building/Content/Business Interruption);</w:t>
              </w:r>
            </w:ins>
          </w:p>
          <w:p w14:paraId="391082D5" w14:textId="77777777" w:rsidR="00D1276A" w:rsidRPr="008E749C" w:rsidRDefault="00D1276A" w:rsidP="00D1276A">
            <w:pPr>
              <w:pStyle w:val="ListParagraph"/>
              <w:numPr>
                <w:ilvl w:val="0"/>
                <w:numId w:val="30"/>
              </w:numPr>
              <w:spacing w:after="0"/>
              <w:rPr>
                <w:ins w:id="7689" w:author="Author"/>
                <w:rFonts w:ascii="Times New Roman" w:eastAsiaTheme="minorEastAsia" w:hAnsi="Times New Roman" w:cs="Times New Roman"/>
                <w:sz w:val="24"/>
                <w:szCs w:val="24"/>
                <w:lang w:eastAsia="en-GB"/>
              </w:rPr>
            </w:pPr>
            <w:ins w:id="7690" w:author="Author">
              <w:r w:rsidRPr="008E749C">
                <w:rPr>
                  <w:rFonts w:ascii="Times New Roman" w:eastAsiaTheme="minorEastAsia" w:hAnsi="Times New Roman" w:cs="Times New Roman"/>
                  <w:sz w:val="24"/>
                  <w:szCs w:val="24"/>
                  <w:lang w:eastAsia="en-GB"/>
                </w:rPr>
                <w:t>MOTOR (Motor Hull);</w:t>
              </w:r>
            </w:ins>
          </w:p>
          <w:p w14:paraId="3EF1AC7F" w14:textId="318E3EEB" w:rsidR="002619E2" w:rsidRPr="008E749C" w:rsidRDefault="00D1276A">
            <w:pPr>
              <w:pStyle w:val="ListParagraph"/>
              <w:numPr>
                <w:ilvl w:val="0"/>
                <w:numId w:val="30"/>
              </w:numPr>
              <w:spacing w:after="0"/>
              <w:rPr>
                <w:ins w:id="7691" w:author="Author"/>
              </w:rPr>
              <w:pPrChange w:id="7692" w:author="Author">
                <w:pPr>
                  <w:spacing w:after="0"/>
                </w:pPr>
              </w:pPrChange>
            </w:pPr>
            <w:ins w:id="7693" w:author="Author">
              <w:r w:rsidRPr="008E749C">
                <w:rPr>
                  <w:rFonts w:ascii="Times New Roman" w:eastAsiaTheme="minorEastAsia" w:hAnsi="Times New Roman" w:cs="Times New Roman"/>
                  <w:sz w:val="24"/>
                  <w:szCs w:val="24"/>
                  <w:lang w:eastAsia="en-GB"/>
                  <w:rPrChange w:id="7694" w:author="Author">
                    <w:rPr/>
                  </w:rPrChange>
                </w:rPr>
                <w:t>MAT (Marine Aviation and Transport).</w:t>
              </w:r>
            </w:ins>
          </w:p>
        </w:tc>
      </w:tr>
      <w:tr w:rsidR="00CD56F9" w:rsidRPr="00711388" w14:paraId="4B8DD227" w14:textId="77777777" w:rsidTr="00984018">
        <w:trPr>
          <w:trHeight w:val="855"/>
          <w:ins w:id="7695" w:author="Author"/>
        </w:trPr>
        <w:tc>
          <w:tcPr>
            <w:tcW w:w="1498" w:type="dxa"/>
          </w:tcPr>
          <w:p w14:paraId="5B8D4124" w14:textId="256F88E8" w:rsidR="00CD56F9" w:rsidRPr="00711388" w:rsidRDefault="00CD56F9" w:rsidP="00CD56F9">
            <w:pPr>
              <w:rPr>
                <w:ins w:id="7696" w:author="Author"/>
                <w:lang w:val="en-GB"/>
              </w:rPr>
            </w:pPr>
            <w:ins w:id="7697" w:author="Author">
              <w:r w:rsidRPr="00711388">
                <w:rPr>
                  <w:lang w:val="en-GB"/>
                </w:rPr>
                <w:t>C0</w:t>
              </w:r>
              <w:r w:rsidR="00C77A89">
                <w:rPr>
                  <w:lang w:val="en-GB"/>
                </w:rPr>
                <w:t>13</w:t>
              </w:r>
              <w:r w:rsidRPr="00711388">
                <w:rPr>
                  <w:lang w:val="en-GB"/>
                </w:rPr>
                <w:t>0</w:t>
              </w:r>
            </w:ins>
          </w:p>
        </w:tc>
        <w:tc>
          <w:tcPr>
            <w:tcW w:w="1593" w:type="dxa"/>
            <w:shd w:val="clear" w:color="auto" w:fill="auto"/>
          </w:tcPr>
          <w:p w14:paraId="5508DB64" w14:textId="77777777" w:rsidR="00CD56F9" w:rsidRPr="00711388" w:rsidRDefault="00CD56F9" w:rsidP="00CD56F9">
            <w:pPr>
              <w:rPr>
                <w:ins w:id="7698" w:author="Author"/>
                <w:lang w:val="en-GB"/>
              </w:rPr>
            </w:pPr>
            <w:ins w:id="7699" w:author="Author">
              <w:r w:rsidRPr="00711388">
                <w:rPr>
                  <w:lang w:val="en-GB"/>
                </w:rPr>
                <w:t>Sum insured</w:t>
              </w:r>
            </w:ins>
          </w:p>
        </w:tc>
        <w:tc>
          <w:tcPr>
            <w:tcW w:w="5532" w:type="dxa"/>
            <w:shd w:val="clear" w:color="auto" w:fill="auto"/>
          </w:tcPr>
          <w:p w14:paraId="4FD578F3" w14:textId="50A67682" w:rsidR="00CD56F9" w:rsidRPr="00711388" w:rsidRDefault="00CD56F9" w:rsidP="00CD56F9">
            <w:pPr>
              <w:spacing w:after="0"/>
              <w:rPr>
                <w:ins w:id="7700" w:author="Author"/>
                <w:lang w:val="en-GB"/>
              </w:rPr>
            </w:pPr>
            <w:ins w:id="7701" w:author="Author">
              <w:r w:rsidRPr="00711388">
                <w:rPr>
                  <w:lang w:val="en-GB"/>
                </w:rPr>
                <w:t>For direct business - Aggregated monetary replacement value. To avoid double counting, please report only the share of Total Insured Value if there is a coinsurance (and not 100% of the Total Insured Value).</w:t>
              </w:r>
            </w:ins>
          </w:p>
        </w:tc>
      </w:tr>
      <w:tr w:rsidR="00CD56F9" w:rsidRPr="00711388" w14:paraId="53E5311D" w14:textId="77777777" w:rsidTr="00984018">
        <w:trPr>
          <w:trHeight w:val="855"/>
          <w:ins w:id="7702" w:author="Author"/>
        </w:trPr>
        <w:tc>
          <w:tcPr>
            <w:tcW w:w="1498" w:type="dxa"/>
          </w:tcPr>
          <w:p w14:paraId="1AC3EDC6" w14:textId="2CFF20F3" w:rsidR="00CD56F9" w:rsidRPr="00711388" w:rsidRDefault="00CD56F9" w:rsidP="00CD56F9">
            <w:pPr>
              <w:rPr>
                <w:ins w:id="7703" w:author="Author"/>
                <w:lang w:val="en-GB"/>
              </w:rPr>
            </w:pPr>
            <w:ins w:id="7704" w:author="Author">
              <w:r w:rsidRPr="00711388">
                <w:rPr>
                  <w:lang w:val="en-GB"/>
                </w:rPr>
                <w:t>C0</w:t>
              </w:r>
              <w:r w:rsidR="00C77A89">
                <w:rPr>
                  <w:lang w:val="en-GB"/>
                </w:rPr>
                <w:t>14</w:t>
              </w:r>
              <w:r w:rsidRPr="00711388">
                <w:rPr>
                  <w:lang w:val="en-GB"/>
                </w:rPr>
                <w:t>0</w:t>
              </w:r>
            </w:ins>
          </w:p>
        </w:tc>
        <w:tc>
          <w:tcPr>
            <w:tcW w:w="1593" w:type="dxa"/>
            <w:shd w:val="clear" w:color="auto" w:fill="auto"/>
          </w:tcPr>
          <w:p w14:paraId="698582F8" w14:textId="77777777" w:rsidR="00CD56F9" w:rsidRPr="00711388" w:rsidRDefault="00CD56F9" w:rsidP="00CD56F9">
            <w:pPr>
              <w:rPr>
                <w:ins w:id="7705" w:author="Author"/>
                <w:lang w:val="en-GB"/>
              </w:rPr>
            </w:pPr>
            <w:ins w:id="7706" w:author="Author">
              <w:r w:rsidRPr="00711388">
                <w:rPr>
                  <w:lang w:val="en-GB"/>
                </w:rPr>
                <w:t>Number of risks</w:t>
              </w:r>
            </w:ins>
          </w:p>
        </w:tc>
        <w:tc>
          <w:tcPr>
            <w:tcW w:w="5532" w:type="dxa"/>
            <w:shd w:val="clear" w:color="auto" w:fill="auto"/>
          </w:tcPr>
          <w:p w14:paraId="41FE4D38" w14:textId="39D12D79" w:rsidR="00CD56F9" w:rsidRPr="00711388" w:rsidRDefault="00CD56F9" w:rsidP="00CD56F9">
            <w:pPr>
              <w:spacing w:after="0"/>
              <w:rPr>
                <w:ins w:id="7707" w:author="Author"/>
                <w:lang w:val="en-GB"/>
              </w:rPr>
            </w:pPr>
            <w:ins w:id="7708" w:author="Author">
              <w:r w:rsidRPr="00711388">
                <w:rPr>
                  <w:lang w:val="en-GB"/>
                </w:rPr>
                <w:t>For direct business - Best estimate of number of risks. The number of risks should be counted as individual physical structures or cars covered under a policy.</w:t>
              </w:r>
            </w:ins>
          </w:p>
        </w:tc>
      </w:tr>
      <w:tr w:rsidR="00CD56F9" w:rsidRPr="00711388" w14:paraId="2426202F" w14:textId="77777777" w:rsidTr="00984018">
        <w:trPr>
          <w:trHeight w:val="855"/>
          <w:ins w:id="7709" w:author="Author"/>
        </w:trPr>
        <w:tc>
          <w:tcPr>
            <w:tcW w:w="1498" w:type="dxa"/>
          </w:tcPr>
          <w:p w14:paraId="1A9A0239" w14:textId="30FDC582" w:rsidR="00CD56F9" w:rsidRPr="00711388" w:rsidRDefault="00CD56F9" w:rsidP="00CD56F9">
            <w:pPr>
              <w:rPr>
                <w:ins w:id="7710" w:author="Author"/>
                <w:lang w:val="en-GB"/>
              </w:rPr>
            </w:pPr>
            <w:ins w:id="7711" w:author="Author">
              <w:r w:rsidRPr="00711388">
                <w:rPr>
                  <w:lang w:val="en-GB"/>
                </w:rPr>
                <w:t>C0</w:t>
              </w:r>
              <w:r w:rsidR="00C77A89">
                <w:rPr>
                  <w:lang w:val="en-GB"/>
                </w:rPr>
                <w:t>15</w:t>
              </w:r>
              <w:r w:rsidRPr="00711388">
                <w:rPr>
                  <w:lang w:val="en-GB"/>
                </w:rPr>
                <w:t>0</w:t>
              </w:r>
            </w:ins>
          </w:p>
        </w:tc>
        <w:tc>
          <w:tcPr>
            <w:tcW w:w="1593" w:type="dxa"/>
            <w:shd w:val="clear" w:color="auto" w:fill="auto"/>
          </w:tcPr>
          <w:p w14:paraId="215412A2" w14:textId="77777777" w:rsidR="00CD56F9" w:rsidRPr="00711388" w:rsidRDefault="00CD56F9" w:rsidP="00CD56F9">
            <w:pPr>
              <w:rPr>
                <w:ins w:id="7712" w:author="Author"/>
                <w:lang w:val="en-GB"/>
              </w:rPr>
            </w:pPr>
            <w:ins w:id="7713" w:author="Author">
              <w:r w:rsidRPr="00711388">
                <w:rPr>
                  <w:lang w:val="en-GB"/>
                </w:rPr>
                <w:t>Deductible</w:t>
              </w:r>
            </w:ins>
          </w:p>
        </w:tc>
        <w:tc>
          <w:tcPr>
            <w:tcW w:w="5532" w:type="dxa"/>
            <w:shd w:val="clear" w:color="auto" w:fill="auto"/>
          </w:tcPr>
          <w:p w14:paraId="315BA718" w14:textId="174C2EA4" w:rsidR="00CD56F9" w:rsidRPr="00711388" w:rsidRDefault="00CD56F9" w:rsidP="00CD56F9">
            <w:pPr>
              <w:spacing w:after="0"/>
              <w:rPr>
                <w:ins w:id="7714" w:author="Author"/>
                <w:lang w:val="en-GB"/>
              </w:rPr>
            </w:pPr>
            <w:ins w:id="7715" w:author="Author">
              <w:r w:rsidRPr="00711388">
                <w:rPr>
                  <w:lang w:val="en-GB"/>
                </w:rPr>
                <w:t>For direct business - Deductible as a percentage of sum insured. The deductibles shall be reported as follows: weighted average (Deductible/sum insured)</w:t>
              </w:r>
              <w:del w:id="7716" w:author="Author">
                <w:r w:rsidRPr="00711388" w:rsidDel="003323F0">
                  <w:rPr>
                    <w:lang w:val="en-GB"/>
                  </w:rPr>
                  <w:delText xml:space="preserve">  </w:delText>
                </w:r>
              </w:del>
              <w:r w:rsidR="003323F0">
                <w:rPr>
                  <w:lang w:val="en-GB"/>
                </w:rPr>
                <w:t xml:space="preserve"> </w:t>
              </w:r>
              <w:del w:id="7717" w:author="Author">
                <w:r w:rsidRPr="00711388" w:rsidDel="003323F0">
                  <w:rPr>
                    <w:lang w:val="en-GB"/>
                  </w:rPr>
                  <w:delText xml:space="preserve">  </w:delText>
                </w:r>
              </w:del>
              <w:r w:rsidR="003323F0">
                <w:rPr>
                  <w:lang w:val="en-GB"/>
                </w:rPr>
                <w:t xml:space="preserve"> </w:t>
              </w:r>
              <w:r w:rsidRPr="00711388">
                <w:rPr>
                  <w:lang w:val="en-GB"/>
                </w:rPr>
                <w:t>Example: let's assume contract A has a deductible equal to 10 and a sum insured equal to 100 and contract B has a deductible equal to 5 and a sum insured equal to 200. The reported values should be = (100/300)*10/100+(200/300)*5/200</w:t>
              </w:r>
            </w:ins>
          </w:p>
        </w:tc>
      </w:tr>
      <w:tr w:rsidR="00CD56F9" w:rsidRPr="00711388" w14:paraId="42B46B5C" w14:textId="77777777" w:rsidTr="00984018">
        <w:trPr>
          <w:trHeight w:val="855"/>
          <w:ins w:id="7718" w:author="Author"/>
        </w:trPr>
        <w:tc>
          <w:tcPr>
            <w:tcW w:w="1498" w:type="dxa"/>
          </w:tcPr>
          <w:p w14:paraId="65AD6418" w14:textId="7CC16A3B" w:rsidR="00CD56F9" w:rsidRPr="00711388" w:rsidRDefault="00CD56F9" w:rsidP="00CD56F9">
            <w:pPr>
              <w:rPr>
                <w:ins w:id="7719" w:author="Author"/>
                <w:lang w:val="en-GB"/>
              </w:rPr>
            </w:pPr>
            <w:ins w:id="7720" w:author="Author">
              <w:r w:rsidRPr="00711388">
                <w:rPr>
                  <w:lang w:val="en-GB"/>
                </w:rPr>
                <w:t>C0</w:t>
              </w:r>
              <w:r w:rsidR="00C77A89">
                <w:rPr>
                  <w:lang w:val="en-GB"/>
                </w:rPr>
                <w:t>16</w:t>
              </w:r>
              <w:r w:rsidRPr="00711388">
                <w:rPr>
                  <w:lang w:val="en-GB"/>
                </w:rPr>
                <w:t>0</w:t>
              </w:r>
            </w:ins>
          </w:p>
        </w:tc>
        <w:tc>
          <w:tcPr>
            <w:tcW w:w="1593" w:type="dxa"/>
            <w:shd w:val="clear" w:color="auto" w:fill="auto"/>
          </w:tcPr>
          <w:p w14:paraId="47E5CF53" w14:textId="77777777" w:rsidR="00CD56F9" w:rsidRPr="00711388" w:rsidRDefault="00CD56F9" w:rsidP="00CD56F9">
            <w:pPr>
              <w:rPr>
                <w:ins w:id="7721" w:author="Author"/>
                <w:lang w:val="en-GB"/>
              </w:rPr>
            </w:pPr>
            <w:ins w:id="7722" w:author="Author">
              <w:r w:rsidRPr="00711388">
                <w:rPr>
                  <w:lang w:val="en-GB"/>
                </w:rPr>
                <w:t>Loss limit</w:t>
              </w:r>
            </w:ins>
          </w:p>
        </w:tc>
        <w:tc>
          <w:tcPr>
            <w:tcW w:w="5532" w:type="dxa"/>
            <w:shd w:val="clear" w:color="auto" w:fill="auto"/>
          </w:tcPr>
          <w:p w14:paraId="564F7E7D" w14:textId="5D457899" w:rsidR="00CD56F9" w:rsidRPr="00711388" w:rsidRDefault="00CD56F9" w:rsidP="00CD56F9">
            <w:pPr>
              <w:spacing w:after="0"/>
              <w:rPr>
                <w:ins w:id="7723" w:author="Author"/>
                <w:lang w:val="en-GB"/>
              </w:rPr>
            </w:pPr>
            <w:ins w:id="7724" w:author="Author">
              <w:r w:rsidRPr="00711388">
                <w:rPr>
                  <w:lang w:val="en-GB"/>
                </w:rPr>
                <w:t>For direct business - Limits values as a percentage of Total Insured Value. The limits shall be reported as follows: weighted average (Limits/ Total Insured Value)</w:t>
              </w:r>
              <w:del w:id="7725" w:author="Author">
                <w:r w:rsidRPr="00711388" w:rsidDel="003323F0">
                  <w:rPr>
                    <w:lang w:val="en-GB"/>
                  </w:rPr>
                  <w:delText xml:space="preserve">  </w:delText>
                </w:r>
              </w:del>
              <w:r w:rsidR="003323F0">
                <w:rPr>
                  <w:lang w:val="en-GB"/>
                </w:rPr>
                <w:t xml:space="preserve"> </w:t>
              </w:r>
              <w:del w:id="7726" w:author="Author">
                <w:r w:rsidRPr="00711388" w:rsidDel="003323F0">
                  <w:rPr>
                    <w:lang w:val="en-GB"/>
                  </w:rPr>
                  <w:delText xml:space="preserve">  </w:delText>
                </w:r>
              </w:del>
              <w:r w:rsidR="003323F0">
                <w:rPr>
                  <w:lang w:val="en-GB"/>
                </w:rPr>
                <w:t xml:space="preserve"> </w:t>
              </w:r>
              <w:r w:rsidRPr="00711388">
                <w:rPr>
                  <w:lang w:val="en-GB"/>
                </w:rPr>
                <w:t>Example: let's assume contract A has a limit equal to 80 and a Total Insured Value equal to 100 and contract B has no limit a Total Insured Value equal to 200. The reported values should be = (100/300)*80/100+(200/300)*200/200</w:t>
              </w:r>
            </w:ins>
          </w:p>
        </w:tc>
      </w:tr>
      <w:tr w:rsidR="00CD56F9" w:rsidRPr="00711388" w14:paraId="3F5E6E48" w14:textId="77777777" w:rsidTr="00984018">
        <w:trPr>
          <w:trHeight w:val="855"/>
          <w:ins w:id="7727" w:author="Author"/>
        </w:trPr>
        <w:tc>
          <w:tcPr>
            <w:tcW w:w="1498" w:type="dxa"/>
          </w:tcPr>
          <w:p w14:paraId="1E877C1F" w14:textId="079A12CD" w:rsidR="00CD56F9" w:rsidRPr="00711388" w:rsidRDefault="00CD56F9" w:rsidP="00CD56F9">
            <w:pPr>
              <w:rPr>
                <w:ins w:id="7728" w:author="Author"/>
                <w:lang w:val="en-GB"/>
              </w:rPr>
            </w:pPr>
            <w:ins w:id="7729" w:author="Author">
              <w:r w:rsidRPr="00711388">
                <w:rPr>
                  <w:lang w:val="en-GB"/>
                </w:rPr>
                <w:t>C0</w:t>
              </w:r>
              <w:r w:rsidR="00C77A89">
                <w:rPr>
                  <w:lang w:val="en-GB"/>
                </w:rPr>
                <w:t>17</w:t>
              </w:r>
              <w:r w:rsidRPr="00711388">
                <w:rPr>
                  <w:lang w:val="en-GB"/>
                </w:rPr>
                <w:t>0</w:t>
              </w:r>
            </w:ins>
          </w:p>
        </w:tc>
        <w:tc>
          <w:tcPr>
            <w:tcW w:w="1593" w:type="dxa"/>
            <w:shd w:val="clear" w:color="auto" w:fill="auto"/>
          </w:tcPr>
          <w:p w14:paraId="4EB1609E" w14:textId="77777777" w:rsidR="00CD56F9" w:rsidRPr="00711388" w:rsidRDefault="00CD56F9" w:rsidP="00CD56F9">
            <w:pPr>
              <w:rPr>
                <w:ins w:id="7730" w:author="Author"/>
                <w:lang w:val="en-GB"/>
              </w:rPr>
            </w:pPr>
            <w:ins w:id="7731" w:author="Author">
              <w:r w:rsidRPr="00711388">
                <w:rPr>
                  <w:lang w:val="en-GB"/>
                </w:rPr>
                <w:t xml:space="preserve">Gross written premium for direct </w:t>
              </w:r>
              <w:r w:rsidRPr="00711388">
                <w:rPr>
                  <w:lang w:val="en-GB"/>
                </w:rPr>
                <w:lastRenderedPageBreak/>
                <w:t>business - All asset type</w:t>
              </w:r>
            </w:ins>
          </w:p>
        </w:tc>
        <w:tc>
          <w:tcPr>
            <w:tcW w:w="5532" w:type="dxa"/>
            <w:shd w:val="clear" w:color="auto" w:fill="auto"/>
          </w:tcPr>
          <w:p w14:paraId="05D45F73" w14:textId="7FCB3FE3" w:rsidR="00CD56F9" w:rsidRPr="00711388" w:rsidRDefault="00CD56F9">
            <w:pPr>
              <w:pStyle w:val="NormalLeft"/>
              <w:rPr>
                <w:ins w:id="7732" w:author="Author"/>
                <w:lang w:val="en-GB"/>
              </w:rPr>
              <w:pPrChange w:id="7733" w:author="Author">
                <w:pPr>
                  <w:spacing w:after="0"/>
                </w:pPr>
              </w:pPrChange>
            </w:pPr>
            <w:ins w:id="7734" w:author="Author">
              <w:r w:rsidRPr="00711388">
                <w:rPr>
                  <w:lang w:val="en-GB"/>
                </w:rPr>
                <w:lastRenderedPageBreak/>
                <w:t>For direct business -</w:t>
              </w:r>
              <w:r w:rsidR="00D1276A" w:rsidRPr="00711388">
                <w:rPr>
                  <w:lang w:val="en-GB"/>
                </w:rPr>
                <w:t xml:space="preserve"> Total amount of gross written premiums as defined in Article 1(11) of Delegated Regulation (EU) 2015/35. Amount of taxes or charges </w:t>
              </w:r>
              <w:r w:rsidR="00D1276A" w:rsidRPr="00711388">
                <w:rPr>
                  <w:lang w:val="en-GB"/>
                </w:rPr>
                <w:lastRenderedPageBreak/>
                <w:t>levied with premiums shall be excluded from the written premiums.</w:t>
              </w:r>
            </w:ins>
          </w:p>
        </w:tc>
      </w:tr>
      <w:tr w:rsidR="00CD56F9" w:rsidRPr="00711388" w14:paraId="7DBB2635" w14:textId="77777777" w:rsidTr="00984018">
        <w:trPr>
          <w:trHeight w:val="855"/>
          <w:ins w:id="7735" w:author="Author"/>
        </w:trPr>
        <w:tc>
          <w:tcPr>
            <w:tcW w:w="1498" w:type="dxa"/>
          </w:tcPr>
          <w:p w14:paraId="24B9A024" w14:textId="0E7B6B3E" w:rsidR="00CD56F9" w:rsidRPr="00711388" w:rsidRDefault="00CD56F9" w:rsidP="00CD56F9">
            <w:pPr>
              <w:rPr>
                <w:ins w:id="7736" w:author="Author"/>
                <w:lang w:val="en-GB"/>
              </w:rPr>
            </w:pPr>
            <w:ins w:id="7737" w:author="Author">
              <w:r w:rsidRPr="00711388">
                <w:rPr>
                  <w:lang w:val="en-GB"/>
                </w:rPr>
                <w:lastRenderedPageBreak/>
                <w:t>C0</w:t>
              </w:r>
              <w:r w:rsidR="00C77A89">
                <w:rPr>
                  <w:lang w:val="en-GB"/>
                </w:rPr>
                <w:t>18</w:t>
              </w:r>
              <w:r w:rsidRPr="00711388">
                <w:rPr>
                  <w:lang w:val="en-GB"/>
                </w:rPr>
                <w:t>0</w:t>
              </w:r>
            </w:ins>
          </w:p>
        </w:tc>
        <w:tc>
          <w:tcPr>
            <w:tcW w:w="1593" w:type="dxa"/>
            <w:shd w:val="clear" w:color="auto" w:fill="auto"/>
          </w:tcPr>
          <w:p w14:paraId="004152B5" w14:textId="77777777" w:rsidR="00CD56F9" w:rsidRPr="00711388" w:rsidRDefault="00CD56F9" w:rsidP="00CD56F9">
            <w:pPr>
              <w:rPr>
                <w:ins w:id="7738" w:author="Author"/>
                <w:lang w:val="en-GB"/>
              </w:rPr>
            </w:pPr>
            <w:ins w:id="7739" w:author="Author">
              <w:r w:rsidRPr="00711388">
                <w:rPr>
                  <w:lang w:val="en-GB"/>
                </w:rPr>
                <w:t>Gross earned premiums for direct business - All asset type</w:t>
              </w:r>
            </w:ins>
          </w:p>
        </w:tc>
        <w:tc>
          <w:tcPr>
            <w:tcW w:w="5532" w:type="dxa"/>
            <w:shd w:val="clear" w:color="auto" w:fill="auto"/>
          </w:tcPr>
          <w:p w14:paraId="650EA41F" w14:textId="77777777" w:rsidR="00CD56F9" w:rsidRPr="00711388" w:rsidRDefault="00CD56F9" w:rsidP="00CD56F9">
            <w:pPr>
              <w:spacing w:after="0"/>
              <w:rPr>
                <w:ins w:id="7740" w:author="Author"/>
                <w:lang w:val="en-GB"/>
              </w:rPr>
            </w:pPr>
            <w:ins w:id="7741" w:author="Author">
              <w:r w:rsidRPr="00711388">
                <w:rPr>
                  <w:lang w:val="en-GB"/>
                </w:rPr>
                <w:t>For direct business - The sum of gross premiums written minus the change in the gross provision for unearned premiums related to direct insurance business. Amount of taxes or charges levied with premiums shall be excluded from the premiums earned.</w:t>
              </w:r>
            </w:ins>
          </w:p>
        </w:tc>
      </w:tr>
      <w:tr w:rsidR="00CD56F9" w:rsidRPr="00711388" w14:paraId="6CB774D6" w14:textId="77777777" w:rsidTr="00984018">
        <w:trPr>
          <w:trHeight w:val="855"/>
          <w:ins w:id="7742" w:author="Author"/>
        </w:trPr>
        <w:tc>
          <w:tcPr>
            <w:tcW w:w="1498" w:type="dxa"/>
          </w:tcPr>
          <w:p w14:paraId="0FB5AB87" w14:textId="4369943B" w:rsidR="00CD56F9" w:rsidRPr="00711388" w:rsidRDefault="00CD56F9" w:rsidP="00CD56F9">
            <w:pPr>
              <w:rPr>
                <w:ins w:id="7743" w:author="Author"/>
                <w:lang w:val="en-GB"/>
              </w:rPr>
            </w:pPr>
            <w:ins w:id="7744" w:author="Author">
              <w:r w:rsidRPr="00711388">
                <w:rPr>
                  <w:lang w:val="en-GB"/>
                </w:rPr>
                <w:t>C0</w:t>
              </w:r>
              <w:r w:rsidR="00C77A89">
                <w:rPr>
                  <w:lang w:val="en-GB"/>
                </w:rPr>
                <w:t>19</w:t>
              </w:r>
              <w:r w:rsidRPr="00711388">
                <w:rPr>
                  <w:lang w:val="en-GB"/>
                </w:rPr>
                <w:t>0</w:t>
              </w:r>
            </w:ins>
          </w:p>
        </w:tc>
        <w:tc>
          <w:tcPr>
            <w:tcW w:w="1593" w:type="dxa"/>
            <w:shd w:val="clear" w:color="auto" w:fill="auto"/>
          </w:tcPr>
          <w:p w14:paraId="47821FA7" w14:textId="77777777" w:rsidR="00CD56F9" w:rsidRPr="00711388" w:rsidRDefault="00CD56F9" w:rsidP="00CD56F9">
            <w:pPr>
              <w:rPr>
                <w:ins w:id="7745" w:author="Author"/>
                <w:lang w:val="en-GB"/>
              </w:rPr>
            </w:pPr>
            <w:ins w:id="7746" w:author="Author">
              <w:r w:rsidRPr="00711388">
                <w:rPr>
                  <w:lang w:val="en-GB"/>
                </w:rPr>
                <w:t>Gross expenses incurred for direct business - All asset type</w:t>
              </w:r>
            </w:ins>
          </w:p>
        </w:tc>
        <w:tc>
          <w:tcPr>
            <w:tcW w:w="5532" w:type="dxa"/>
            <w:shd w:val="clear" w:color="auto" w:fill="auto"/>
          </w:tcPr>
          <w:p w14:paraId="660519B0" w14:textId="77777777" w:rsidR="00CD56F9" w:rsidRPr="00711388" w:rsidRDefault="00CD56F9" w:rsidP="00CD56F9">
            <w:pPr>
              <w:spacing w:after="0"/>
              <w:rPr>
                <w:ins w:id="7747" w:author="Author"/>
                <w:lang w:val="en-GB"/>
              </w:rPr>
            </w:pPr>
            <w:ins w:id="7748" w:author="Author">
              <w:r w:rsidRPr="00711388">
                <w:rPr>
                  <w:lang w:val="en-GB"/>
                </w:rPr>
                <w:t>For direct business - All technical expenses incurred by the undertaking during the reporting period, on accrual basis (administrative expenses, investment management expenses, claim management expenses, acquisition expenses, overhead expenses…)</w:t>
              </w:r>
            </w:ins>
          </w:p>
        </w:tc>
      </w:tr>
      <w:tr w:rsidR="00CD56F9" w:rsidRPr="00711388" w14:paraId="0AC5E366" w14:textId="77777777" w:rsidTr="00984018">
        <w:trPr>
          <w:trHeight w:val="855"/>
          <w:ins w:id="7749" w:author="Author"/>
        </w:trPr>
        <w:tc>
          <w:tcPr>
            <w:tcW w:w="1498" w:type="dxa"/>
          </w:tcPr>
          <w:p w14:paraId="550A3844" w14:textId="109FC860" w:rsidR="00CD56F9" w:rsidRPr="00711388" w:rsidRDefault="00CD56F9" w:rsidP="00CD56F9">
            <w:pPr>
              <w:rPr>
                <w:ins w:id="7750" w:author="Author"/>
                <w:lang w:val="en-GB"/>
              </w:rPr>
            </w:pPr>
            <w:ins w:id="7751" w:author="Author">
              <w:r w:rsidRPr="00711388">
                <w:rPr>
                  <w:lang w:val="en-GB"/>
                </w:rPr>
                <w:t>C0</w:t>
              </w:r>
              <w:r w:rsidR="00C77A89">
                <w:rPr>
                  <w:lang w:val="en-GB"/>
                </w:rPr>
                <w:t>20</w:t>
              </w:r>
              <w:r w:rsidRPr="00711388">
                <w:rPr>
                  <w:lang w:val="en-GB"/>
                </w:rPr>
                <w:t>0</w:t>
              </w:r>
            </w:ins>
          </w:p>
        </w:tc>
        <w:tc>
          <w:tcPr>
            <w:tcW w:w="1593" w:type="dxa"/>
            <w:shd w:val="clear" w:color="auto" w:fill="auto"/>
          </w:tcPr>
          <w:p w14:paraId="041D72BB" w14:textId="70962AF4" w:rsidR="00CD56F9" w:rsidRPr="00711388" w:rsidRDefault="00CD56F9" w:rsidP="00CD56F9">
            <w:pPr>
              <w:rPr>
                <w:ins w:id="7752" w:author="Author"/>
                <w:lang w:val="en-GB"/>
              </w:rPr>
            </w:pPr>
            <w:ins w:id="7753" w:author="Author">
              <w:r w:rsidRPr="00711388">
                <w:rPr>
                  <w:lang w:val="en-GB"/>
                </w:rPr>
                <w:t xml:space="preserve">Gross premiums written </w:t>
              </w:r>
            </w:ins>
            <w:r w:rsidR="00845F43" w:rsidRPr="00711388">
              <w:rPr>
                <w:lang w:val="en-GB"/>
              </w:rPr>
              <w:t>-</w:t>
            </w:r>
            <w:ins w:id="7754" w:author="Author">
              <w:r w:rsidRPr="00711388">
                <w:rPr>
                  <w:lang w:val="en-GB"/>
                </w:rPr>
                <w:t xml:space="preserve"> Reinsurers' share</w:t>
              </w:r>
            </w:ins>
          </w:p>
        </w:tc>
        <w:tc>
          <w:tcPr>
            <w:tcW w:w="5532" w:type="dxa"/>
            <w:shd w:val="clear" w:color="auto" w:fill="auto"/>
          </w:tcPr>
          <w:p w14:paraId="78C7243B" w14:textId="77777777" w:rsidR="00CD56F9" w:rsidRPr="00711388" w:rsidRDefault="00CD56F9" w:rsidP="00CD56F9">
            <w:pPr>
              <w:spacing w:after="0"/>
              <w:rPr>
                <w:ins w:id="7755" w:author="Author"/>
                <w:lang w:val="en-GB"/>
              </w:rPr>
            </w:pPr>
            <w:ins w:id="7756" w:author="Author">
              <w:r w:rsidRPr="00711388">
                <w:rPr>
                  <w:lang w:val="en-GB"/>
                </w:rPr>
                <w:t>For direct business - Gross premiums written shall comprise all amounts ceded to reinsurers during the reporting period in respect of insurance contracts regardless of the fact that such amounts may relate in whole or in part to a later reporting period. Amount of taxes or charges levied with premiums shall be excluded from the written premiums.</w:t>
              </w:r>
            </w:ins>
          </w:p>
        </w:tc>
      </w:tr>
      <w:tr w:rsidR="00CD56F9" w:rsidRPr="00711388" w14:paraId="45C80963" w14:textId="77777777" w:rsidTr="00984018">
        <w:trPr>
          <w:trHeight w:val="855"/>
          <w:ins w:id="7757" w:author="Author"/>
        </w:trPr>
        <w:tc>
          <w:tcPr>
            <w:tcW w:w="1498" w:type="dxa"/>
          </w:tcPr>
          <w:p w14:paraId="64B16C2F" w14:textId="2D22B8CF" w:rsidR="00CD56F9" w:rsidRPr="00711388" w:rsidRDefault="00CD56F9" w:rsidP="00CD56F9">
            <w:pPr>
              <w:rPr>
                <w:ins w:id="7758" w:author="Author"/>
                <w:lang w:val="en-GB"/>
              </w:rPr>
            </w:pPr>
            <w:ins w:id="7759" w:author="Author">
              <w:r w:rsidRPr="00711388">
                <w:rPr>
                  <w:lang w:val="en-GB"/>
                </w:rPr>
                <w:t>C0</w:t>
              </w:r>
              <w:r w:rsidR="00C77A89">
                <w:rPr>
                  <w:lang w:val="en-GB"/>
                </w:rPr>
                <w:t>21</w:t>
              </w:r>
              <w:r w:rsidRPr="00711388">
                <w:rPr>
                  <w:lang w:val="en-GB"/>
                </w:rPr>
                <w:t>0</w:t>
              </w:r>
            </w:ins>
          </w:p>
        </w:tc>
        <w:tc>
          <w:tcPr>
            <w:tcW w:w="1593" w:type="dxa"/>
            <w:shd w:val="clear" w:color="auto" w:fill="auto"/>
          </w:tcPr>
          <w:p w14:paraId="059046C2" w14:textId="77777777" w:rsidR="00CD56F9" w:rsidRPr="00711388" w:rsidRDefault="00CD56F9" w:rsidP="00CD56F9">
            <w:pPr>
              <w:rPr>
                <w:ins w:id="7760" w:author="Author"/>
                <w:lang w:val="en-GB"/>
              </w:rPr>
            </w:pPr>
            <w:ins w:id="7761" w:author="Author">
              <w:r w:rsidRPr="00711388">
                <w:rPr>
                  <w:lang w:val="en-GB"/>
                </w:rPr>
                <w:t>Non proportional reinsurance accepted: total maximum loss - All asset type</w:t>
              </w:r>
            </w:ins>
          </w:p>
        </w:tc>
        <w:tc>
          <w:tcPr>
            <w:tcW w:w="5532" w:type="dxa"/>
            <w:shd w:val="clear" w:color="auto" w:fill="auto"/>
          </w:tcPr>
          <w:p w14:paraId="0AF72160" w14:textId="75752B32" w:rsidR="00CD56F9" w:rsidRPr="00711388" w:rsidRDefault="00CD56F9" w:rsidP="00CD56F9">
            <w:pPr>
              <w:spacing w:after="0"/>
              <w:rPr>
                <w:ins w:id="7762" w:author="Author"/>
                <w:lang w:val="en-GB"/>
              </w:rPr>
            </w:pPr>
            <w:ins w:id="7763" w:author="Author">
              <w:r w:rsidRPr="00711388">
                <w:rPr>
                  <w:lang w:val="en-GB"/>
                </w:rPr>
                <w:t>For reinsurance business - Sum of the maximum loss that a</w:t>
              </w:r>
              <w:del w:id="7764" w:author="Author">
                <w:r w:rsidRPr="00711388" w:rsidDel="00C77A89">
                  <w:rPr>
                    <w:lang w:val="en-GB"/>
                  </w:rPr>
                  <w:delText>n</w:delText>
                </w:r>
              </w:del>
              <w:r w:rsidRPr="00711388">
                <w:rPr>
                  <w:lang w:val="en-GB"/>
                </w:rPr>
                <w:t xml:space="preserve"> reinsurer would be expected to incur on all the reinsurance contracts. This represents the worst-case scenario. No modelling is needed, just need to account for reinsurance contracts. For example</w:t>
              </w:r>
              <w:r w:rsidR="00C77A89">
                <w:rPr>
                  <w:lang w:val="en-GB"/>
                </w:rPr>
                <w:t>,</w:t>
              </w:r>
              <w:r w:rsidRPr="00711388">
                <w:rPr>
                  <w:lang w:val="en-GB"/>
                </w:rPr>
                <w:t xml:space="preserve"> for two non-proporti</w:t>
              </w:r>
              <w:r w:rsidR="00C77A89">
                <w:rPr>
                  <w:lang w:val="en-GB"/>
                </w:rPr>
                <w:t>o</w:t>
              </w:r>
              <w:r w:rsidRPr="00711388">
                <w:rPr>
                  <w:lang w:val="en-GB"/>
                </w:rPr>
                <w:t xml:space="preserve">nal reinsurance treaty structures A: 600,000 in excess of 400,000 and B: 200,000 in excess of 100,000 please report 800,000. Example A. </w:t>
              </w:r>
              <w:r w:rsidR="00C77A89" w:rsidRPr="00711388">
                <w:rPr>
                  <w:lang w:val="en-GB"/>
                </w:rPr>
                <w:t>Proportional</w:t>
              </w:r>
              <w:r w:rsidRPr="00711388">
                <w:rPr>
                  <w:lang w:val="en-GB"/>
                </w:rPr>
                <w:t xml:space="preserve"> reinsurance treaty: An object with a sum insured: 1,000,000 and quota share treaty 60% = 60%*1,000,000.00 = 600,000.00. 600,000 need to be reported. Example B. An object building with a sum insured: 12,000,000 and Quota Share treaty 60% with a limit of 10,000,000 Sum Insured exceeds the Quota Share treaty limit by 2,000,000. The first 10,000,000 of the 12,000,000 (83.3%) will absorbed by the Quota Share Treaty. Under the Quota Share treaty therefore, 60% of 83.3% =49.98%. Reinsurer 49.98% = 49.98%*12,000,000= 5,997,600. If both examples A and B cover same peril/country/LoB then the sum of the two need to be reported.</w:t>
              </w:r>
            </w:ins>
          </w:p>
        </w:tc>
      </w:tr>
      <w:tr w:rsidR="00CD56F9" w:rsidRPr="00711388" w14:paraId="2F256D19" w14:textId="77777777" w:rsidTr="00984018">
        <w:trPr>
          <w:trHeight w:val="855"/>
          <w:ins w:id="7765" w:author="Author"/>
        </w:trPr>
        <w:tc>
          <w:tcPr>
            <w:tcW w:w="1498" w:type="dxa"/>
          </w:tcPr>
          <w:p w14:paraId="261CE692" w14:textId="59A9C9F0" w:rsidR="00CD56F9" w:rsidRPr="00711388" w:rsidRDefault="00CD56F9" w:rsidP="00CD56F9">
            <w:pPr>
              <w:rPr>
                <w:ins w:id="7766" w:author="Author"/>
                <w:lang w:val="en-GB"/>
              </w:rPr>
            </w:pPr>
            <w:ins w:id="7767" w:author="Author">
              <w:r w:rsidRPr="00711388">
                <w:rPr>
                  <w:lang w:val="en-GB"/>
                </w:rPr>
                <w:t>C0</w:t>
              </w:r>
              <w:r w:rsidR="00C77A89">
                <w:rPr>
                  <w:lang w:val="en-GB"/>
                </w:rPr>
                <w:t>22</w:t>
              </w:r>
              <w:r w:rsidRPr="00711388">
                <w:rPr>
                  <w:lang w:val="en-GB"/>
                </w:rPr>
                <w:t>0</w:t>
              </w:r>
            </w:ins>
          </w:p>
        </w:tc>
        <w:tc>
          <w:tcPr>
            <w:tcW w:w="1593" w:type="dxa"/>
            <w:shd w:val="clear" w:color="auto" w:fill="auto"/>
          </w:tcPr>
          <w:p w14:paraId="3DC62D15" w14:textId="4D306FE8" w:rsidR="00CD56F9" w:rsidRPr="00711388" w:rsidRDefault="00CD56F9" w:rsidP="00CD56F9">
            <w:pPr>
              <w:rPr>
                <w:ins w:id="7768" w:author="Author"/>
                <w:lang w:val="en-GB"/>
              </w:rPr>
            </w:pPr>
            <w:ins w:id="7769" w:author="Author">
              <w:r w:rsidRPr="00711388">
                <w:rPr>
                  <w:lang w:val="en-GB"/>
                </w:rPr>
                <w:t xml:space="preserve">Proportional reinsurance accepted: </w:t>
              </w:r>
              <w:r w:rsidRPr="00711388">
                <w:rPr>
                  <w:lang w:val="en-GB"/>
                </w:rPr>
                <w:lastRenderedPageBreak/>
                <w:t>total maximum loss</w:t>
              </w:r>
              <w:del w:id="7770" w:author="Author">
                <w:r w:rsidRPr="00711388" w:rsidDel="003323F0">
                  <w:rPr>
                    <w:lang w:val="en-GB"/>
                  </w:rPr>
                  <w:delText xml:space="preserve">  </w:delText>
                </w:r>
              </w:del>
              <w:r w:rsidR="003323F0">
                <w:rPr>
                  <w:lang w:val="en-GB"/>
                </w:rPr>
                <w:t xml:space="preserve"> </w:t>
              </w:r>
              <w:r w:rsidRPr="00711388">
                <w:rPr>
                  <w:lang w:val="en-GB"/>
                </w:rPr>
                <w:t>- All asset type</w:t>
              </w:r>
            </w:ins>
          </w:p>
        </w:tc>
        <w:tc>
          <w:tcPr>
            <w:tcW w:w="5532" w:type="dxa"/>
            <w:shd w:val="clear" w:color="auto" w:fill="auto"/>
          </w:tcPr>
          <w:p w14:paraId="76BC4163" w14:textId="37037911" w:rsidR="00CD56F9" w:rsidRPr="00711388" w:rsidRDefault="00CD56F9" w:rsidP="00CD56F9">
            <w:pPr>
              <w:spacing w:after="0"/>
              <w:rPr>
                <w:ins w:id="7771" w:author="Author"/>
                <w:lang w:val="en-GB"/>
              </w:rPr>
            </w:pPr>
            <w:ins w:id="7772" w:author="Author">
              <w:r w:rsidRPr="00711388">
                <w:rPr>
                  <w:lang w:val="en-GB"/>
                </w:rPr>
                <w:lastRenderedPageBreak/>
                <w:t xml:space="preserve">For reinsurance business - Sum of the maximum loss that an reinsurer would be expected to incur on all the reinsurance contracts. This represents the worst-case </w:t>
              </w:r>
              <w:r w:rsidRPr="00711388">
                <w:rPr>
                  <w:lang w:val="en-GB"/>
                </w:rPr>
                <w:lastRenderedPageBreak/>
                <w:t>scenario. No modelling is needed, just need to account for reinsurance contracts. For example</w:t>
              </w:r>
              <w:r w:rsidR="00C77A89">
                <w:rPr>
                  <w:lang w:val="en-GB"/>
                </w:rPr>
                <w:t>,</w:t>
              </w:r>
              <w:r w:rsidRPr="00711388">
                <w:rPr>
                  <w:lang w:val="en-GB"/>
                </w:rPr>
                <w:t xml:space="preserve"> for two non-</w:t>
              </w:r>
              <w:del w:id="7773" w:author="Author">
                <w:r w:rsidRPr="00711388" w:rsidDel="00C77A89">
                  <w:rPr>
                    <w:lang w:val="en-GB"/>
                  </w:rPr>
                  <w:delText>proportinal</w:delText>
                </w:r>
              </w:del>
              <w:r w:rsidR="00C77A89" w:rsidRPr="00711388">
                <w:rPr>
                  <w:lang w:val="en-GB"/>
                </w:rPr>
                <w:t>proportional</w:t>
              </w:r>
              <w:r w:rsidRPr="00711388">
                <w:rPr>
                  <w:lang w:val="en-GB"/>
                </w:rPr>
                <w:t xml:space="preserve"> reinsurance treaty structures A: 600,000 in excess of 400,000 and B: 200,000 in excess of 100,000 please report 800,000. Example A. </w:t>
              </w:r>
              <w:del w:id="7774" w:author="Author">
                <w:r w:rsidRPr="00711388" w:rsidDel="00C77A89">
                  <w:rPr>
                    <w:lang w:val="en-GB"/>
                  </w:rPr>
                  <w:delText>Proportinal</w:delText>
                </w:r>
              </w:del>
              <w:r w:rsidR="00C77A89" w:rsidRPr="00711388">
                <w:rPr>
                  <w:lang w:val="en-GB"/>
                </w:rPr>
                <w:t>Proportional</w:t>
              </w:r>
              <w:r w:rsidRPr="00711388">
                <w:rPr>
                  <w:lang w:val="en-GB"/>
                </w:rPr>
                <w:t xml:space="preserve"> reinsurance treaty: An object with a sum insured: 1,000,000 and quota share treaty 60% = 60%*1,000,000.00 = 600,000.00. 600,000 need to be reported. Example B. An object building with a sum insured: 12,000,000 and Quota Share treaty 60% with a limit of 10,000,000 Sum Insured exceeds the Quota Share treaty limit by 2,000,000. The first 10,000,000 of the 12,000,000 (83.3%) will absorbed by the Quota Share Treaty. Under the Quota Share treaty therefore, 60% of 83.3% =49.98%. Reinsurer 49.98% = 49.98%*12,000,000= 5,997,600. If both examples A and B cover same peril/country/LoB then the sum of the two need to be reported.</w:t>
              </w:r>
            </w:ins>
          </w:p>
        </w:tc>
      </w:tr>
      <w:tr w:rsidR="00CD56F9" w:rsidRPr="00711388" w14:paraId="1FD21D53" w14:textId="77777777" w:rsidTr="00984018">
        <w:trPr>
          <w:trHeight w:val="855"/>
          <w:ins w:id="7775" w:author="Author"/>
        </w:trPr>
        <w:tc>
          <w:tcPr>
            <w:tcW w:w="1498" w:type="dxa"/>
          </w:tcPr>
          <w:p w14:paraId="49D734EB" w14:textId="1904EFE6" w:rsidR="00CD56F9" w:rsidRPr="00711388" w:rsidRDefault="00CD56F9" w:rsidP="00CD56F9">
            <w:pPr>
              <w:rPr>
                <w:ins w:id="7776" w:author="Author"/>
                <w:lang w:val="en-GB"/>
              </w:rPr>
            </w:pPr>
            <w:ins w:id="7777" w:author="Author">
              <w:r w:rsidRPr="00711388">
                <w:rPr>
                  <w:lang w:val="en-GB"/>
                </w:rPr>
                <w:lastRenderedPageBreak/>
                <w:t>C0</w:t>
              </w:r>
              <w:r w:rsidR="00725032">
                <w:rPr>
                  <w:lang w:val="en-GB"/>
                </w:rPr>
                <w:t>23</w:t>
              </w:r>
              <w:r w:rsidRPr="00711388">
                <w:rPr>
                  <w:lang w:val="en-GB"/>
                </w:rPr>
                <w:t>0</w:t>
              </w:r>
            </w:ins>
          </w:p>
        </w:tc>
        <w:tc>
          <w:tcPr>
            <w:tcW w:w="1593" w:type="dxa"/>
            <w:shd w:val="clear" w:color="auto" w:fill="auto"/>
          </w:tcPr>
          <w:p w14:paraId="6015F73B" w14:textId="77777777" w:rsidR="00CD56F9" w:rsidRPr="00711388" w:rsidRDefault="00CD56F9" w:rsidP="00CD56F9">
            <w:pPr>
              <w:rPr>
                <w:ins w:id="7778" w:author="Author"/>
                <w:lang w:val="en-GB"/>
              </w:rPr>
            </w:pPr>
            <w:ins w:id="7779" w:author="Author">
              <w:r w:rsidRPr="00711388">
                <w:rPr>
                  <w:lang w:val="en-GB"/>
                </w:rPr>
                <w:t>Gross written premium for proportional and non-proportional reinsurance accepted - All asset type</w:t>
              </w:r>
            </w:ins>
          </w:p>
        </w:tc>
        <w:tc>
          <w:tcPr>
            <w:tcW w:w="5532" w:type="dxa"/>
            <w:shd w:val="clear" w:color="auto" w:fill="auto"/>
          </w:tcPr>
          <w:p w14:paraId="45BA86CC" w14:textId="77777777" w:rsidR="00CD56F9" w:rsidRPr="00711388" w:rsidRDefault="00CD56F9" w:rsidP="00CD56F9">
            <w:pPr>
              <w:spacing w:after="0"/>
              <w:rPr>
                <w:ins w:id="7780" w:author="Author"/>
                <w:lang w:val="en-GB"/>
              </w:rPr>
            </w:pPr>
            <w:ins w:id="7781" w:author="Author">
              <w:r w:rsidRPr="00711388">
                <w:rPr>
                  <w:lang w:val="en-GB"/>
                </w:rPr>
                <w:t>For reinsurance business - Gross premiums written shall comprise all amounts due during the reporting period in respect of reinsurance contracts, arising from reinsurance business, regardless of the fact that such amounts may relate in whole or in part to a later reporting period. Amount of taxes or charges levied with premiums shall be excluded from the written premiums.</w:t>
              </w:r>
            </w:ins>
          </w:p>
        </w:tc>
      </w:tr>
      <w:tr w:rsidR="00CD56F9" w:rsidRPr="00711388" w14:paraId="4D721EC4" w14:textId="77777777" w:rsidTr="00984018">
        <w:trPr>
          <w:trHeight w:val="855"/>
          <w:ins w:id="7782" w:author="Author"/>
        </w:trPr>
        <w:tc>
          <w:tcPr>
            <w:tcW w:w="1498" w:type="dxa"/>
          </w:tcPr>
          <w:p w14:paraId="5ABBAB21" w14:textId="41C04055" w:rsidR="00CD56F9" w:rsidRPr="00711388" w:rsidRDefault="00CD56F9" w:rsidP="00CD56F9">
            <w:pPr>
              <w:rPr>
                <w:ins w:id="7783" w:author="Author"/>
                <w:lang w:val="en-GB"/>
              </w:rPr>
            </w:pPr>
            <w:ins w:id="7784" w:author="Author">
              <w:r w:rsidRPr="00711388">
                <w:rPr>
                  <w:lang w:val="en-GB"/>
                </w:rPr>
                <w:t>C0</w:t>
              </w:r>
              <w:r w:rsidR="00725032">
                <w:rPr>
                  <w:lang w:val="en-GB"/>
                </w:rPr>
                <w:t>24</w:t>
              </w:r>
              <w:r w:rsidRPr="00711388">
                <w:rPr>
                  <w:lang w:val="en-GB"/>
                </w:rPr>
                <w:t>0</w:t>
              </w:r>
            </w:ins>
          </w:p>
        </w:tc>
        <w:tc>
          <w:tcPr>
            <w:tcW w:w="1593" w:type="dxa"/>
            <w:shd w:val="clear" w:color="auto" w:fill="auto"/>
          </w:tcPr>
          <w:p w14:paraId="6CA0F0BF" w14:textId="77777777" w:rsidR="00CD56F9" w:rsidRPr="00711388" w:rsidRDefault="00CD56F9" w:rsidP="00CD56F9">
            <w:pPr>
              <w:rPr>
                <w:ins w:id="7785" w:author="Author"/>
                <w:lang w:val="en-GB"/>
              </w:rPr>
            </w:pPr>
            <w:ins w:id="7786" w:author="Author">
              <w:r w:rsidRPr="00711388">
                <w:rPr>
                  <w:lang w:val="en-GB"/>
                </w:rPr>
                <w:t>Gross earned premiums for proportional and non-proportional reinsurance accepted - All asset type</w:t>
              </w:r>
            </w:ins>
          </w:p>
        </w:tc>
        <w:tc>
          <w:tcPr>
            <w:tcW w:w="5532" w:type="dxa"/>
            <w:shd w:val="clear" w:color="auto" w:fill="auto"/>
          </w:tcPr>
          <w:p w14:paraId="7540AE78" w14:textId="77777777" w:rsidR="00CD56F9" w:rsidRPr="00711388" w:rsidRDefault="00CD56F9" w:rsidP="00CD56F9">
            <w:pPr>
              <w:spacing w:after="0"/>
              <w:rPr>
                <w:ins w:id="7787" w:author="Author"/>
                <w:lang w:val="en-GB"/>
              </w:rPr>
            </w:pPr>
            <w:ins w:id="7788" w:author="Author">
              <w:r w:rsidRPr="00711388">
                <w:rPr>
                  <w:lang w:val="en-GB"/>
                </w:rPr>
                <w:t>For reinsurance business - The sum of gross premiums written minus the change in the gross provision for unearned premiums related to reinsurance business. Amount of taxes or charges levied with premiums shall be excluded from the premiums earned.</w:t>
              </w:r>
            </w:ins>
          </w:p>
        </w:tc>
      </w:tr>
      <w:tr w:rsidR="00CD56F9" w:rsidRPr="00711388" w14:paraId="7BCEAAB8" w14:textId="77777777" w:rsidTr="00984018">
        <w:trPr>
          <w:trHeight w:val="855"/>
          <w:ins w:id="7789" w:author="Author"/>
        </w:trPr>
        <w:tc>
          <w:tcPr>
            <w:tcW w:w="1498" w:type="dxa"/>
          </w:tcPr>
          <w:p w14:paraId="2E1311B5" w14:textId="15C08ACF" w:rsidR="00CD56F9" w:rsidRPr="00711388" w:rsidRDefault="00CD56F9" w:rsidP="00CD56F9">
            <w:pPr>
              <w:rPr>
                <w:ins w:id="7790" w:author="Author"/>
                <w:lang w:val="en-GB"/>
              </w:rPr>
            </w:pPr>
            <w:ins w:id="7791" w:author="Author">
              <w:r w:rsidRPr="00711388">
                <w:rPr>
                  <w:lang w:val="en-GB"/>
                </w:rPr>
                <w:t>C0</w:t>
              </w:r>
              <w:r w:rsidR="00725032">
                <w:rPr>
                  <w:lang w:val="en-GB"/>
                </w:rPr>
                <w:t>25</w:t>
              </w:r>
              <w:r w:rsidRPr="00711388">
                <w:rPr>
                  <w:lang w:val="en-GB"/>
                </w:rPr>
                <w:t>0</w:t>
              </w:r>
            </w:ins>
          </w:p>
        </w:tc>
        <w:tc>
          <w:tcPr>
            <w:tcW w:w="1593" w:type="dxa"/>
            <w:shd w:val="clear" w:color="auto" w:fill="auto"/>
          </w:tcPr>
          <w:p w14:paraId="2C9B11B0" w14:textId="77777777" w:rsidR="00CD56F9" w:rsidRPr="00711388" w:rsidRDefault="00CD56F9" w:rsidP="00CD56F9">
            <w:pPr>
              <w:rPr>
                <w:ins w:id="7792" w:author="Author"/>
                <w:lang w:val="en-GB"/>
              </w:rPr>
            </w:pPr>
            <w:ins w:id="7793" w:author="Author">
              <w:r w:rsidRPr="00711388">
                <w:rPr>
                  <w:lang w:val="en-GB"/>
                </w:rPr>
                <w:t>Gross expenses incurred for proportional and non-proportional reinsurance accepted - All asset type</w:t>
              </w:r>
            </w:ins>
          </w:p>
        </w:tc>
        <w:tc>
          <w:tcPr>
            <w:tcW w:w="5532" w:type="dxa"/>
            <w:shd w:val="clear" w:color="auto" w:fill="auto"/>
          </w:tcPr>
          <w:p w14:paraId="54026AF9" w14:textId="77777777" w:rsidR="00CD56F9" w:rsidRPr="00711388" w:rsidRDefault="00CD56F9" w:rsidP="00CD56F9">
            <w:pPr>
              <w:spacing w:after="0"/>
              <w:rPr>
                <w:ins w:id="7794" w:author="Author"/>
                <w:lang w:val="en-GB"/>
              </w:rPr>
            </w:pPr>
            <w:ins w:id="7795" w:author="Author">
              <w:r w:rsidRPr="00711388">
                <w:rPr>
                  <w:lang w:val="en-GB"/>
                </w:rPr>
                <w:t>For reinsurance business - All technical expenses incurred by the undertaking during the reporting period, on accrual basis (administrative expenses, investment management expenses, claim management expenses, acquisition expenses, overhead expenses…)</w:t>
              </w:r>
            </w:ins>
          </w:p>
        </w:tc>
      </w:tr>
      <w:tr w:rsidR="00CD56F9" w:rsidRPr="00711388" w14:paraId="0DF64BE4" w14:textId="77777777" w:rsidTr="00984018">
        <w:trPr>
          <w:trHeight w:val="855"/>
          <w:ins w:id="7796" w:author="Author"/>
        </w:trPr>
        <w:tc>
          <w:tcPr>
            <w:tcW w:w="1498" w:type="dxa"/>
          </w:tcPr>
          <w:p w14:paraId="427853FF" w14:textId="14B004AE" w:rsidR="00CD56F9" w:rsidRPr="00711388" w:rsidRDefault="00CD56F9" w:rsidP="00CD56F9">
            <w:pPr>
              <w:rPr>
                <w:ins w:id="7797" w:author="Author"/>
                <w:lang w:val="en-GB"/>
              </w:rPr>
            </w:pPr>
            <w:ins w:id="7798" w:author="Author">
              <w:r w:rsidRPr="00711388">
                <w:rPr>
                  <w:lang w:val="en-GB"/>
                </w:rPr>
                <w:lastRenderedPageBreak/>
                <w:t>C0</w:t>
              </w:r>
              <w:r w:rsidR="00725032">
                <w:rPr>
                  <w:lang w:val="en-GB"/>
                </w:rPr>
                <w:t>26</w:t>
              </w:r>
              <w:r w:rsidRPr="00711388">
                <w:rPr>
                  <w:lang w:val="en-GB"/>
                </w:rPr>
                <w:t>0</w:t>
              </w:r>
            </w:ins>
          </w:p>
        </w:tc>
        <w:tc>
          <w:tcPr>
            <w:tcW w:w="1593" w:type="dxa"/>
            <w:shd w:val="clear" w:color="auto" w:fill="auto"/>
          </w:tcPr>
          <w:p w14:paraId="1D3B40EB" w14:textId="77777777" w:rsidR="00CD56F9" w:rsidRPr="00711388" w:rsidRDefault="00CD56F9" w:rsidP="00CD56F9">
            <w:pPr>
              <w:rPr>
                <w:ins w:id="7799" w:author="Author"/>
                <w:lang w:val="en-GB"/>
              </w:rPr>
            </w:pPr>
            <w:ins w:id="7800" w:author="Author">
              <w:r w:rsidRPr="00711388">
                <w:rPr>
                  <w:lang w:val="en-GB"/>
                </w:rPr>
                <w:t>Gross premiums written - Retrocession's share</w:t>
              </w:r>
            </w:ins>
          </w:p>
        </w:tc>
        <w:tc>
          <w:tcPr>
            <w:tcW w:w="5532" w:type="dxa"/>
            <w:shd w:val="clear" w:color="auto" w:fill="auto"/>
          </w:tcPr>
          <w:p w14:paraId="053644B3" w14:textId="77777777" w:rsidR="00CD56F9" w:rsidRPr="00711388" w:rsidRDefault="00CD56F9" w:rsidP="00CD56F9">
            <w:pPr>
              <w:spacing w:after="0"/>
              <w:rPr>
                <w:ins w:id="7801" w:author="Author"/>
                <w:lang w:val="en-GB"/>
              </w:rPr>
            </w:pPr>
            <w:ins w:id="7802" w:author="Author">
              <w:r w:rsidRPr="00711388">
                <w:rPr>
                  <w:lang w:val="en-GB"/>
                </w:rPr>
                <w:t>For reinsurance business - Gross premiums written shall comprise all amounts ceded to retrocessioner during the reporting period in respect of reinsurance contracts regardless of the fact that such amounts may relate in whole or in part to a later reporting period. Amount of taxes or charges levied with premiums shall be excluded from the written premiums.</w:t>
              </w:r>
            </w:ins>
          </w:p>
        </w:tc>
      </w:tr>
    </w:tbl>
    <w:p w14:paraId="3CCA1A88" w14:textId="77777777" w:rsidR="002619E2" w:rsidRPr="00711388" w:rsidRDefault="002619E2" w:rsidP="002619E2">
      <w:pPr>
        <w:rPr>
          <w:lang w:val="en-GB"/>
        </w:rPr>
      </w:pPr>
    </w:p>
    <w:p w14:paraId="1DB76C37" w14:textId="20914C20" w:rsidR="00872AFE" w:rsidRPr="00711388" w:rsidRDefault="00872AFE" w:rsidP="00872AFE">
      <w:pPr>
        <w:pStyle w:val="ManualHeading2"/>
        <w:ind w:left="851" w:hanging="851"/>
        <w:rPr>
          <w:lang w:val="en-GB"/>
        </w:rPr>
      </w:pPr>
      <w:r w:rsidRPr="00711388">
        <w:rPr>
          <w:i/>
          <w:iCs/>
          <w:lang w:val="en-GB"/>
        </w:rPr>
        <w:t xml:space="preserve">S.28.01 </w:t>
      </w:r>
      <w:r w:rsidR="00845F43" w:rsidRPr="00711388">
        <w:rPr>
          <w:i/>
          <w:iCs/>
          <w:lang w:val="en-GB"/>
        </w:rPr>
        <w:t>-</w:t>
      </w:r>
      <w:r w:rsidRPr="00711388">
        <w:rPr>
          <w:i/>
          <w:iCs/>
          <w:lang w:val="en-GB"/>
        </w:rPr>
        <w:t xml:space="preserve"> Minimum Capital Requirement </w:t>
      </w:r>
      <w:r w:rsidR="00845F43" w:rsidRPr="00711388">
        <w:rPr>
          <w:i/>
          <w:iCs/>
          <w:lang w:val="en-GB"/>
        </w:rPr>
        <w:t>-</w:t>
      </w:r>
      <w:r w:rsidRPr="00711388">
        <w:rPr>
          <w:i/>
          <w:iCs/>
          <w:lang w:val="en-GB"/>
        </w:rPr>
        <w:t xml:space="preserve"> Only life or only non</w:t>
      </w:r>
      <w:r w:rsidR="00711388" w:rsidRPr="00711388">
        <w:rPr>
          <w:i/>
          <w:iCs/>
          <w:lang w:val="en-GB"/>
        </w:rPr>
        <w:t>-</w:t>
      </w:r>
      <w:r w:rsidRPr="00711388">
        <w:rPr>
          <w:i/>
          <w:iCs/>
          <w:lang w:val="en-GB"/>
        </w:rPr>
        <w:t>life insurance or reinsurance activity</w:t>
      </w:r>
    </w:p>
    <w:p w14:paraId="20BF33E7" w14:textId="77777777" w:rsidR="00872AFE" w:rsidRPr="00711388" w:rsidRDefault="00872AFE" w:rsidP="00872AFE">
      <w:pPr>
        <w:rPr>
          <w:lang w:val="en-GB"/>
        </w:rPr>
      </w:pPr>
      <w:r w:rsidRPr="00711388">
        <w:rPr>
          <w:i/>
          <w:iCs/>
          <w:lang w:val="en-GB"/>
        </w:rPr>
        <w:t>General comments:</w:t>
      </w:r>
    </w:p>
    <w:p w14:paraId="6236E80D" w14:textId="0BCD9B6C" w:rsidR="00872AFE" w:rsidRPr="00711388" w:rsidRDefault="00872AFE" w:rsidP="00872AFE">
      <w:pPr>
        <w:rPr>
          <w:lang w:val="en-GB"/>
        </w:rPr>
      </w:pPr>
      <w:r w:rsidRPr="00711388">
        <w:rPr>
          <w:lang w:val="en-GB"/>
        </w:rPr>
        <w:t xml:space="preserve">This section relates to </w:t>
      </w:r>
      <w:del w:id="7803" w:author="Author">
        <w:r w:rsidRPr="00711388" w:rsidDel="004F36F0">
          <w:rPr>
            <w:lang w:val="en-GB"/>
          </w:rPr>
          <w:delText xml:space="preserve">opening, </w:delText>
        </w:r>
        <w:commentRangeStart w:id="7804"/>
        <w:r w:rsidRPr="00711388">
          <w:rPr>
            <w:lang w:val="en-GB"/>
          </w:rPr>
          <w:delText xml:space="preserve">quarterly and </w:delText>
        </w:r>
      </w:del>
      <w:commentRangeEnd w:id="7804"/>
      <w:r w:rsidR="004F36F0" w:rsidRPr="00E50019">
        <w:rPr>
          <w:rStyle w:val="CommentReference"/>
          <w:lang w:val="en-GB"/>
          <w:rPrChange w:id="7805" w:author="Author">
            <w:rPr>
              <w:rStyle w:val="CommentReference"/>
            </w:rPr>
          </w:rPrChange>
        </w:rPr>
        <w:commentReference w:id="7804"/>
      </w:r>
      <w:r w:rsidRPr="00711388">
        <w:rPr>
          <w:lang w:val="en-GB"/>
        </w:rPr>
        <w:t>annual submission of information for individual entities.</w:t>
      </w:r>
    </w:p>
    <w:p w14:paraId="6F713155" w14:textId="145127CD" w:rsidR="00872AFE" w:rsidRPr="00711388" w:rsidRDefault="00872AFE" w:rsidP="00872AFE">
      <w:pPr>
        <w:rPr>
          <w:lang w:val="en-GB"/>
        </w:rPr>
      </w:pPr>
      <w:r w:rsidRPr="00711388">
        <w:rPr>
          <w:lang w:val="en-GB"/>
        </w:rPr>
        <w:t>In particular, S.28.01 is to be submitted by insurance and reinsurance undertakings other than insurance undertakings engaged in both life and non</w:t>
      </w:r>
      <w:r w:rsidR="00711388" w:rsidRPr="00711388">
        <w:rPr>
          <w:lang w:val="en-GB"/>
        </w:rPr>
        <w:t>-</w:t>
      </w:r>
      <w:r w:rsidRPr="00711388">
        <w:rPr>
          <w:lang w:val="en-GB"/>
        </w:rPr>
        <w:t>life insurance activity. These undertakings shall submit S.28.02 instead.</w:t>
      </w:r>
    </w:p>
    <w:p w14:paraId="647E7852" w14:textId="77777777" w:rsidR="00872AFE" w:rsidRPr="00711388" w:rsidRDefault="00872AFE" w:rsidP="00872AFE">
      <w:pPr>
        <w:rPr>
          <w:lang w:val="en-GB"/>
        </w:rPr>
      </w:pPr>
      <w:r w:rsidRPr="00711388">
        <w:rPr>
          <w:lang w:val="en-GB"/>
        </w:rPr>
        <w:t xml:space="preserve">This template shall be completed on the basis of Solvency II valuation, i.e. written premiums are defined as the premiums due to be received by the undertaking in the period (as defined in Article 1(11) of Delegated Regulation (EU) 2015/35). </w:t>
      </w:r>
    </w:p>
    <w:p w14:paraId="62DAD819" w14:textId="79F1DD44" w:rsidR="00872AFE" w:rsidRPr="00711388" w:rsidRDefault="00872AFE" w:rsidP="00872AFE">
      <w:pPr>
        <w:rPr>
          <w:lang w:val="en-GB"/>
        </w:rPr>
      </w:pPr>
      <w:r w:rsidRPr="00711388">
        <w:rPr>
          <w:lang w:val="en-GB"/>
        </w:rPr>
        <w:t>All references to technical provisions address technical provisions after application of Long</w:t>
      </w:r>
      <w:ins w:id="7806" w:author="Author">
        <w:r w:rsidR="00725032">
          <w:rPr>
            <w:lang w:val="en-GB"/>
          </w:rPr>
          <w:t>-t</w:t>
        </w:r>
      </w:ins>
      <w:del w:id="7807" w:author="Author">
        <w:r w:rsidRPr="00711388" w:rsidDel="00725032">
          <w:rPr>
            <w:lang w:val="en-GB"/>
          </w:rPr>
          <w:delText xml:space="preserve"> T</w:delText>
        </w:r>
      </w:del>
      <w:r w:rsidRPr="00711388">
        <w:rPr>
          <w:lang w:val="en-GB"/>
        </w:rPr>
        <w:t>erm Guarantee measures and transitionals.</w:t>
      </w:r>
    </w:p>
    <w:p w14:paraId="00A13005" w14:textId="77777777" w:rsidR="00872AFE" w:rsidRPr="00711388" w:rsidRDefault="00872AFE" w:rsidP="00872AFE">
      <w:pPr>
        <w:rPr>
          <w:lang w:val="en-GB"/>
        </w:rPr>
      </w:pPr>
      <w:r w:rsidRPr="00711388">
        <w:rPr>
          <w:lang w:val="en-GB"/>
        </w:rPr>
        <w:t>The calculation of MCR combines a linear formula with a floor of 25 % and a cap of 45 % of the SCR. The MCR is subject to an absolute floor depending on the nature of the undertaking (as defined in Article 129 (1) (d) of Directive 2009/138/EC).</w:t>
      </w:r>
    </w:p>
    <w:tbl>
      <w:tblPr>
        <w:tblW w:w="0" w:type="auto"/>
        <w:tblLayout w:type="fixed"/>
        <w:tblLook w:val="0000" w:firstRow="0" w:lastRow="0" w:firstColumn="0" w:lastColumn="0" w:noHBand="0" w:noVBand="0"/>
      </w:tblPr>
      <w:tblGrid>
        <w:gridCol w:w="1671"/>
        <w:gridCol w:w="3065"/>
        <w:gridCol w:w="4550"/>
      </w:tblGrid>
      <w:tr w:rsidR="00872AFE" w:rsidRPr="00711388" w14:paraId="659701B7" w14:textId="77777777" w:rsidTr="00567869">
        <w:tc>
          <w:tcPr>
            <w:tcW w:w="1671" w:type="dxa"/>
            <w:tcBorders>
              <w:top w:val="single" w:sz="2" w:space="0" w:color="auto"/>
              <w:left w:val="single" w:sz="2" w:space="0" w:color="auto"/>
              <w:bottom w:val="single" w:sz="2" w:space="0" w:color="auto"/>
              <w:right w:val="single" w:sz="2" w:space="0" w:color="auto"/>
            </w:tcBorders>
          </w:tcPr>
          <w:p w14:paraId="42BBE9BC" w14:textId="77777777" w:rsidR="00872AFE" w:rsidRPr="00711388" w:rsidRDefault="00872AFE" w:rsidP="00567869">
            <w:pPr>
              <w:adjustRightInd w:val="0"/>
              <w:spacing w:before="0" w:after="0"/>
              <w:jc w:val="left"/>
              <w:rPr>
                <w:lang w:val="en-GB"/>
              </w:rPr>
            </w:pPr>
          </w:p>
        </w:tc>
        <w:tc>
          <w:tcPr>
            <w:tcW w:w="3065" w:type="dxa"/>
            <w:tcBorders>
              <w:top w:val="single" w:sz="2" w:space="0" w:color="auto"/>
              <w:left w:val="single" w:sz="2" w:space="0" w:color="auto"/>
              <w:bottom w:val="single" w:sz="2" w:space="0" w:color="auto"/>
              <w:right w:val="single" w:sz="2" w:space="0" w:color="auto"/>
            </w:tcBorders>
          </w:tcPr>
          <w:p w14:paraId="3E02BACC" w14:textId="77777777" w:rsidR="00872AFE" w:rsidRPr="00711388" w:rsidRDefault="00872AFE" w:rsidP="00567869">
            <w:pPr>
              <w:pStyle w:val="NormalCentered"/>
              <w:rPr>
                <w:lang w:val="en-GB"/>
              </w:rPr>
            </w:pPr>
            <w:r w:rsidRPr="00711388">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9C4FFD3" w14:textId="77777777" w:rsidR="00872AFE" w:rsidRPr="00711388" w:rsidRDefault="00872AFE" w:rsidP="00567869">
            <w:pPr>
              <w:pStyle w:val="NormalCentered"/>
              <w:rPr>
                <w:lang w:val="en-GB"/>
              </w:rPr>
            </w:pPr>
            <w:r w:rsidRPr="00711388">
              <w:rPr>
                <w:lang w:val="en-GB"/>
              </w:rPr>
              <w:t>INSTRUCTIONS</w:t>
            </w:r>
          </w:p>
        </w:tc>
      </w:tr>
      <w:tr w:rsidR="00872AFE" w:rsidRPr="00711388" w14:paraId="7362EB93" w14:textId="77777777" w:rsidTr="00567869">
        <w:tc>
          <w:tcPr>
            <w:tcW w:w="1671" w:type="dxa"/>
            <w:tcBorders>
              <w:top w:val="single" w:sz="2" w:space="0" w:color="auto"/>
              <w:left w:val="single" w:sz="2" w:space="0" w:color="auto"/>
              <w:bottom w:val="single" w:sz="2" w:space="0" w:color="auto"/>
              <w:right w:val="single" w:sz="2" w:space="0" w:color="auto"/>
            </w:tcBorders>
          </w:tcPr>
          <w:p w14:paraId="6D29AEEE" w14:textId="77777777" w:rsidR="00872AFE" w:rsidRPr="00711388" w:rsidRDefault="00872AFE" w:rsidP="00567869">
            <w:pPr>
              <w:pStyle w:val="NormalLeft"/>
              <w:rPr>
                <w:lang w:val="en-GB"/>
              </w:rPr>
            </w:pPr>
            <w:r w:rsidRPr="00711388">
              <w:rPr>
                <w:lang w:val="en-GB"/>
              </w:rPr>
              <w:t>C0010/R0010</w:t>
            </w:r>
          </w:p>
        </w:tc>
        <w:tc>
          <w:tcPr>
            <w:tcW w:w="3065" w:type="dxa"/>
            <w:tcBorders>
              <w:top w:val="single" w:sz="2" w:space="0" w:color="auto"/>
              <w:left w:val="single" w:sz="2" w:space="0" w:color="auto"/>
              <w:bottom w:val="single" w:sz="2" w:space="0" w:color="auto"/>
              <w:right w:val="single" w:sz="2" w:space="0" w:color="auto"/>
            </w:tcBorders>
          </w:tcPr>
          <w:p w14:paraId="7328DE6A" w14:textId="64920BF9" w:rsidR="00872AFE" w:rsidRPr="00711388" w:rsidRDefault="00872AFE" w:rsidP="00567869">
            <w:pPr>
              <w:pStyle w:val="NormalLeft"/>
              <w:rPr>
                <w:lang w:val="en-GB"/>
              </w:rPr>
            </w:pPr>
            <w:r w:rsidRPr="00711388">
              <w:rPr>
                <w:lang w:val="en-GB"/>
              </w:rPr>
              <w:t>Linear formula component for non</w:t>
            </w:r>
            <w:r w:rsidR="00711388" w:rsidRPr="00711388">
              <w:rPr>
                <w:lang w:val="en-GB"/>
              </w:rPr>
              <w:t>-</w:t>
            </w:r>
            <w:r w:rsidRPr="00711388">
              <w:rPr>
                <w:lang w:val="en-GB"/>
              </w:rPr>
              <w:t xml:space="preserve">life insurance and reinsurance obligations </w:t>
            </w:r>
            <w:r w:rsidR="00845F43" w:rsidRPr="00711388">
              <w:rPr>
                <w:lang w:val="en-GB"/>
              </w:rPr>
              <w:t>-</w:t>
            </w:r>
            <w:r w:rsidRPr="00711388">
              <w:rPr>
                <w:lang w:val="en-GB"/>
              </w:rPr>
              <w:t xml:space="preserve"> MCR</w:t>
            </w:r>
            <w:r w:rsidRPr="00711388">
              <w:rPr>
                <w:vertAlign w:val="subscript"/>
                <w:lang w:val="en-GB"/>
              </w:rPr>
              <w:t>NL</w:t>
            </w:r>
            <w:r w:rsidRPr="00711388">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01E96F63" w14:textId="6D893C78" w:rsidR="00872AFE" w:rsidRPr="00711388" w:rsidRDefault="00872AFE" w:rsidP="00567869">
            <w:pPr>
              <w:pStyle w:val="NormalLeft"/>
              <w:rPr>
                <w:lang w:val="en-GB"/>
              </w:rPr>
            </w:pPr>
            <w:r w:rsidRPr="00711388">
              <w:rPr>
                <w:lang w:val="en-GB"/>
              </w:rPr>
              <w:t>This is the linear formula component for non</w:t>
            </w:r>
            <w:r w:rsidR="00711388" w:rsidRPr="00711388">
              <w:rPr>
                <w:lang w:val="en-GB"/>
              </w:rPr>
              <w:t>-</w:t>
            </w:r>
            <w:r w:rsidRPr="00711388">
              <w:rPr>
                <w:lang w:val="en-GB"/>
              </w:rPr>
              <w:t>life insurance and reinsurance obligations calculated in accordance with Article 250 of Delegated Regulation (EU) 2015/35.</w:t>
            </w:r>
          </w:p>
        </w:tc>
      </w:tr>
      <w:tr w:rsidR="00872AFE" w:rsidRPr="00711388" w14:paraId="60FD14D0" w14:textId="77777777" w:rsidTr="00567869">
        <w:tc>
          <w:tcPr>
            <w:tcW w:w="1671" w:type="dxa"/>
            <w:tcBorders>
              <w:top w:val="single" w:sz="2" w:space="0" w:color="auto"/>
              <w:left w:val="single" w:sz="2" w:space="0" w:color="auto"/>
              <w:bottom w:val="single" w:sz="2" w:space="0" w:color="auto"/>
              <w:right w:val="single" w:sz="2" w:space="0" w:color="auto"/>
            </w:tcBorders>
          </w:tcPr>
          <w:p w14:paraId="34F4529A" w14:textId="77777777" w:rsidR="00872AFE" w:rsidRPr="00711388" w:rsidRDefault="00872AFE" w:rsidP="00567869">
            <w:pPr>
              <w:pStyle w:val="NormalLeft"/>
              <w:rPr>
                <w:lang w:val="en-GB"/>
              </w:rPr>
            </w:pPr>
            <w:r w:rsidRPr="00711388">
              <w:rPr>
                <w:lang w:val="en-GB"/>
              </w:rPr>
              <w:t>C0020/R0020</w:t>
            </w:r>
          </w:p>
        </w:tc>
        <w:tc>
          <w:tcPr>
            <w:tcW w:w="3065" w:type="dxa"/>
            <w:tcBorders>
              <w:top w:val="single" w:sz="2" w:space="0" w:color="auto"/>
              <w:left w:val="single" w:sz="2" w:space="0" w:color="auto"/>
              <w:bottom w:val="single" w:sz="2" w:space="0" w:color="auto"/>
              <w:right w:val="single" w:sz="2" w:space="0" w:color="auto"/>
            </w:tcBorders>
          </w:tcPr>
          <w:p w14:paraId="1C11B397" w14:textId="20138DA4" w:rsidR="00872AFE" w:rsidRPr="00711388" w:rsidRDefault="00872AFE" w:rsidP="00567869">
            <w:pPr>
              <w:pStyle w:val="NormalLeft"/>
              <w:rPr>
                <w:lang w:val="en-GB"/>
              </w:rPr>
            </w:pPr>
            <w:r w:rsidRPr="00711388">
              <w:rPr>
                <w:lang w:val="en-GB"/>
              </w:rPr>
              <w:t xml:space="preserve">Medical expense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E2372EE" w14:textId="77777777" w:rsidR="00872AFE" w:rsidRPr="00711388" w:rsidRDefault="00872AFE" w:rsidP="00567869">
            <w:pPr>
              <w:pStyle w:val="NormalLeft"/>
              <w:rPr>
                <w:lang w:val="en-GB"/>
              </w:rPr>
            </w:pPr>
            <w:r w:rsidRPr="00711388">
              <w:rPr>
                <w:lang w:val="en-GB"/>
              </w:rPr>
              <w:t>These are the technical provisions for medical expense insurance and proportional reinsurance, without risk margin after deduction of the amounts recoverable from reinsurance contracts and SPVs, with a floor equal to zero.</w:t>
            </w:r>
          </w:p>
        </w:tc>
      </w:tr>
      <w:tr w:rsidR="00872AFE" w:rsidRPr="00711388" w14:paraId="0D109282" w14:textId="77777777" w:rsidTr="00567869">
        <w:tc>
          <w:tcPr>
            <w:tcW w:w="1671" w:type="dxa"/>
            <w:tcBorders>
              <w:top w:val="single" w:sz="2" w:space="0" w:color="auto"/>
              <w:left w:val="single" w:sz="2" w:space="0" w:color="auto"/>
              <w:bottom w:val="single" w:sz="2" w:space="0" w:color="auto"/>
              <w:right w:val="single" w:sz="2" w:space="0" w:color="auto"/>
            </w:tcBorders>
          </w:tcPr>
          <w:p w14:paraId="68144F3E" w14:textId="77777777" w:rsidR="00872AFE" w:rsidRPr="00711388" w:rsidRDefault="00872AFE" w:rsidP="00567869">
            <w:pPr>
              <w:pStyle w:val="NormalLeft"/>
              <w:rPr>
                <w:lang w:val="en-GB"/>
              </w:rPr>
            </w:pPr>
            <w:r w:rsidRPr="00711388">
              <w:rPr>
                <w:lang w:val="en-GB"/>
              </w:rPr>
              <w:t>C0030/R0020</w:t>
            </w:r>
          </w:p>
        </w:tc>
        <w:tc>
          <w:tcPr>
            <w:tcW w:w="3065" w:type="dxa"/>
            <w:tcBorders>
              <w:top w:val="single" w:sz="2" w:space="0" w:color="auto"/>
              <w:left w:val="single" w:sz="2" w:space="0" w:color="auto"/>
              <w:bottom w:val="single" w:sz="2" w:space="0" w:color="auto"/>
              <w:right w:val="single" w:sz="2" w:space="0" w:color="auto"/>
            </w:tcBorders>
          </w:tcPr>
          <w:p w14:paraId="6E30FC00" w14:textId="5200C5F9" w:rsidR="00872AFE" w:rsidRPr="00711388" w:rsidRDefault="00872AFE" w:rsidP="00567869">
            <w:pPr>
              <w:pStyle w:val="NormalLeft"/>
              <w:rPr>
                <w:lang w:val="en-GB"/>
              </w:rPr>
            </w:pPr>
            <w:r w:rsidRPr="00711388">
              <w:rPr>
                <w:lang w:val="en-GB"/>
              </w:rPr>
              <w:t xml:space="preserve">Medical expense insurance and proportional reinsurance </w:t>
            </w:r>
            <w:r w:rsidR="00845F43" w:rsidRPr="00711388">
              <w:rPr>
                <w:lang w:val="en-GB"/>
              </w:rPr>
              <w:t>-</w:t>
            </w:r>
            <w:r w:rsidRPr="00711388">
              <w:rPr>
                <w:lang w:val="en-GB"/>
              </w:rPr>
              <w:t xml:space="preserve"> net (of reinsurance) written </w:t>
            </w:r>
            <w:r w:rsidRPr="00711388">
              <w:rPr>
                <w:lang w:val="en-GB"/>
              </w:rPr>
              <w:lastRenderedPageBreak/>
              <w:t>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8407D37" w14:textId="77777777" w:rsidR="00872AFE" w:rsidRPr="00711388" w:rsidRDefault="00872AFE" w:rsidP="00567869">
            <w:pPr>
              <w:pStyle w:val="NormalLeft"/>
              <w:rPr>
                <w:lang w:val="en-GB"/>
              </w:rPr>
            </w:pPr>
            <w:r w:rsidRPr="00711388">
              <w:rPr>
                <w:lang w:val="en-GB"/>
              </w:rPr>
              <w:lastRenderedPageBreak/>
              <w:t xml:space="preserve">These are the premiums written for medical expense insurance and proportional reinsurance during the (rolling) last 12 months, after deduction of premiums for reinsurance contracts, with a floor equal to </w:t>
            </w:r>
            <w:r w:rsidRPr="00711388">
              <w:rPr>
                <w:lang w:val="en-GB"/>
              </w:rPr>
              <w:lastRenderedPageBreak/>
              <w:t>zero. Amount of taxes or charges levied with premiums shall be excluded from the written premiums.</w:t>
            </w:r>
          </w:p>
        </w:tc>
      </w:tr>
      <w:tr w:rsidR="00872AFE" w:rsidRPr="00711388" w14:paraId="3E28833A" w14:textId="77777777" w:rsidTr="00567869">
        <w:tc>
          <w:tcPr>
            <w:tcW w:w="1671" w:type="dxa"/>
            <w:tcBorders>
              <w:top w:val="single" w:sz="2" w:space="0" w:color="auto"/>
              <w:left w:val="single" w:sz="2" w:space="0" w:color="auto"/>
              <w:bottom w:val="single" w:sz="2" w:space="0" w:color="auto"/>
              <w:right w:val="single" w:sz="2" w:space="0" w:color="auto"/>
            </w:tcBorders>
          </w:tcPr>
          <w:p w14:paraId="4FD12B70" w14:textId="77777777" w:rsidR="00872AFE" w:rsidRPr="00711388" w:rsidRDefault="00872AFE" w:rsidP="00567869">
            <w:pPr>
              <w:pStyle w:val="NormalLeft"/>
              <w:rPr>
                <w:lang w:val="en-GB"/>
              </w:rPr>
            </w:pPr>
            <w:r w:rsidRPr="00711388">
              <w:rPr>
                <w:lang w:val="en-GB"/>
              </w:rPr>
              <w:lastRenderedPageBreak/>
              <w:t>C0020/R0030</w:t>
            </w:r>
          </w:p>
        </w:tc>
        <w:tc>
          <w:tcPr>
            <w:tcW w:w="3065" w:type="dxa"/>
            <w:tcBorders>
              <w:top w:val="single" w:sz="2" w:space="0" w:color="auto"/>
              <w:left w:val="single" w:sz="2" w:space="0" w:color="auto"/>
              <w:bottom w:val="single" w:sz="2" w:space="0" w:color="auto"/>
              <w:right w:val="single" w:sz="2" w:space="0" w:color="auto"/>
            </w:tcBorders>
          </w:tcPr>
          <w:p w14:paraId="267C59F4" w14:textId="5DAD4360" w:rsidR="00872AFE" w:rsidRPr="00711388" w:rsidRDefault="00872AFE" w:rsidP="00567869">
            <w:pPr>
              <w:pStyle w:val="NormalLeft"/>
              <w:rPr>
                <w:lang w:val="en-GB"/>
              </w:rPr>
            </w:pPr>
            <w:r w:rsidRPr="00711388">
              <w:rPr>
                <w:lang w:val="en-GB"/>
              </w:rPr>
              <w:t xml:space="preserve">Income protection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B93BF8F" w14:textId="77777777" w:rsidR="00872AFE" w:rsidRPr="00711388" w:rsidRDefault="00872AFE" w:rsidP="00567869">
            <w:pPr>
              <w:pStyle w:val="NormalLeft"/>
              <w:rPr>
                <w:lang w:val="en-GB"/>
              </w:rPr>
            </w:pPr>
            <w:r w:rsidRPr="00711388">
              <w:rPr>
                <w:lang w:val="en-GB"/>
              </w:rPr>
              <w:t>These are the technical provisions for income protection insurance and proportional reinsurance, without risk margin after deduction of the amounts recoverable from reinsurance contracts and SPVs, with a floor equal to zero.</w:t>
            </w:r>
          </w:p>
        </w:tc>
      </w:tr>
      <w:tr w:rsidR="00872AFE" w:rsidRPr="00711388" w14:paraId="3EC2D0C8" w14:textId="77777777" w:rsidTr="00567869">
        <w:tc>
          <w:tcPr>
            <w:tcW w:w="1671" w:type="dxa"/>
            <w:tcBorders>
              <w:top w:val="single" w:sz="2" w:space="0" w:color="auto"/>
              <w:left w:val="single" w:sz="2" w:space="0" w:color="auto"/>
              <w:bottom w:val="single" w:sz="2" w:space="0" w:color="auto"/>
              <w:right w:val="single" w:sz="2" w:space="0" w:color="auto"/>
            </w:tcBorders>
          </w:tcPr>
          <w:p w14:paraId="333F1D57" w14:textId="77777777" w:rsidR="00872AFE" w:rsidRPr="00711388" w:rsidRDefault="00872AFE" w:rsidP="00567869">
            <w:pPr>
              <w:pStyle w:val="NormalLeft"/>
              <w:rPr>
                <w:lang w:val="en-GB"/>
              </w:rPr>
            </w:pPr>
            <w:r w:rsidRPr="00711388">
              <w:rPr>
                <w:lang w:val="en-GB"/>
              </w:rPr>
              <w:t>C0030/R0030</w:t>
            </w:r>
          </w:p>
        </w:tc>
        <w:tc>
          <w:tcPr>
            <w:tcW w:w="3065" w:type="dxa"/>
            <w:tcBorders>
              <w:top w:val="single" w:sz="2" w:space="0" w:color="auto"/>
              <w:left w:val="single" w:sz="2" w:space="0" w:color="auto"/>
              <w:bottom w:val="single" w:sz="2" w:space="0" w:color="auto"/>
              <w:right w:val="single" w:sz="2" w:space="0" w:color="auto"/>
            </w:tcBorders>
          </w:tcPr>
          <w:p w14:paraId="17556135" w14:textId="74D18C81" w:rsidR="00872AFE" w:rsidRPr="00711388" w:rsidRDefault="00872AFE" w:rsidP="00567869">
            <w:pPr>
              <w:pStyle w:val="NormalLeft"/>
              <w:rPr>
                <w:lang w:val="en-GB"/>
              </w:rPr>
            </w:pPr>
            <w:r w:rsidRPr="00711388">
              <w:rPr>
                <w:lang w:val="en-GB"/>
              </w:rPr>
              <w:t xml:space="preserve">Income protection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17EF67C" w14:textId="77777777" w:rsidR="00872AFE" w:rsidRPr="00711388" w:rsidRDefault="00872AFE" w:rsidP="00567869">
            <w:pPr>
              <w:pStyle w:val="NormalLeft"/>
              <w:rPr>
                <w:lang w:val="en-GB"/>
              </w:rPr>
            </w:pPr>
            <w:r w:rsidRPr="00711388">
              <w:rPr>
                <w:lang w:val="en-GB"/>
              </w:rPr>
              <w:t>These are the premiums written for income protection insurance and proportional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6C58A835" w14:textId="77777777" w:rsidTr="00567869">
        <w:tc>
          <w:tcPr>
            <w:tcW w:w="1671" w:type="dxa"/>
            <w:tcBorders>
              <w:top w:val="single" w:sz="2" w:space="0" w:color="auto"/>
              <w:left w:val="single" w:sz="2" w:space="0" w:color="auto"/>
              <w:bottom w:val="single" w:sz="2" w:space="0" w:color="auto"/>
              <w:right w:val="single" w:sz="2" w:space="0" w:color="auto"/>
            </w:tcBorders>
          </w:tcPr>
          <w:p w14:paraId="52D06B69" w14:textId="77777777" w:rsidR="00872AFE" w:rsidRPr="00711388" w:rsidRDefault="00872AFE" w:rsidP="00567869">
            <w:pPr>
              <w:pStyle w:val="NormalLeft"/>
              <w:rPr>
                <w:lang w:val="en-GB"/>
              </w:rPr>
            </w:pPr>
            <w:r w:rsidRPr="00711388">
              <w:rPr>
                <w:lang w:val="en-GB"/>
              </w:rPr>
              <w:t>C0020/R0040</w:t>
            </w:r>
          </w:p>
        </w:tc>
        <w:tc>
          <w:tcPr>
            <w:tcW w:w="3065" w:type="dxa"/>
            <w:tcBorders>
              <w:top w:val="single" w:sz="2" w:space="0" w:color="auto"/>
              <w:left w:val="single" w:sz="2" w:space="0" w:color="auto"/>
              <w:bottom w:val="single" w:sz="2" w:space="0" w:color="auto"/>
              <w:right w:val="single" w:sz="2" w:space="0" w:color="auto"/>
            </w:tcBorders>
          </w:tcPr>
          <w:p w14:paraId="20B5846C" w14:textId="21E4FB38" w:rsidR="00872AFE" w:rsidRPr="00711388" w:rsidRDefault="00872AFE" w:rsidP="00567869">
            <w:pPr>
              <w:pStyle w:val="NormalLeft"/>
              <w:rPr>
                <w:lang w:val="en-GB"/>
              </w:rPr>
            </w:pPr>
            <w:r w:rsidRPr="00711388">
              <w:rPr>
                <w:lang w:val="en-GB"/>
              </w:rPr>
              <w:t xml:space="preserve">Workers' compensation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EA5DE93" w14:textId="77777777" w:rsidR="00872AFE" w:rsidRPr="00711388" w:rsidRDefault="00872AFE" w:rsidP="00567869">
            <w:pPr>
              <w:pStyle w:val="NormalLeft"/>
              <w:rPr>
                <w:lang w:val="en-GB"/>
              </w:rPr>
            </w:pPr>
            <w:r w:rsidRPr="00711388">
              <w:rPr>
                <w:lang w:val="en-GB"/>
              </w:rPr>
              <w:t>These are the technical provisions for workers' compensation insurance and proportional reinsurance, without risk margin after deduction of the amounts recoverable from reinsurance contracts and SPVs, with a floor equal to zero.</w:t>
            </w:r>
          </w:p>
        </w:tc>
      </w:tr>
      <w:tr w:rsidR="00872AFE" w:rsidRPr="00711388" w14:paraId="5FC98EC4" w14:textId="77777777" w:rsidTr="00567869">
        <w:tc>
          <w:tcPr>
            <w:tcW w:w="1671" w:type="dxa"/>
            <w:tcBorders>
              <w:top w:val="single" w:sz="2" w:space="0" w:color="auto"/>
              <w:left w:val="single" w:sz="2" w:space="0" w:color="auto"/>
              <w:bottom w:val="single" w:sz="2" w:space="0" w:color="auto"/>
              <w:right w:val="single" w:sz="2" w:space="0" w:color="auto"/>
            </w:tcBorders>
          </w:tcPr>
          <w:p w14:paraId="2039EE5E" w14:textId="77777777" w:rsidR="00872AFE" w:rsidRPr="00711388" w:rsidRDefault="00872AFE" w:rsidP="00567869">
            <w:pPr>
              <w:pStyle w:val="NormalLeft"/>
              <w:rPr>
                <w:lang w:val="en-GB"/>
              </w:rPr>
            </w:pPr>
            <w:r w:rsidRPr="00711388">
              <w:rPr>
                <w:lang w:val="en-GB"/>
              </w:rPr>
              <w:t>C0030/R0040</w:t>
            </w:r>
          </w:p>
        </w:tc>
        <w:tc>
          <w:tcPr>
            <w:tcW w:w="3065" w:type="dxa"/>
            <w:tcBorders>
              <w:top w:val="single" w:sz="2" w:space="0" w:color="auto"/>
              <w:left w:val="single" w:sz="2" w:space="0" w:color="auto"/>
              <w:bottom w:val="single" w:sz="2" w:space="0" w:color="auto"/>
              <w:right w:val="single" w:sz="2" w:space="0" w:color="auto"/>
            </w:tcBorders>
          </w:tcPr>
          <w:p w14:paraId="697A6264" w14:textId="06656947" w:rsidR="00872AFE" w:rsidRPr="00711388" w:rsidRDefault="00872AFE" w:rsidP="00567869">
            <w:pPr>
              <w:pStyle w:val="NormalLeft"/>
              <w:rPr>
                <w:lang w:val="en-GB"/>
              </w:rPr>
            </w:pPr>
            <w:r w:rsidRPr="00711388">
              <w:rPr>
                <w:lang w:val="en-GB"/>
              </w:rPr>
              <w:t xml:space="preserve">Workers' compensation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71D72CB" w14:textId="77777777" w:rsidR="00872AFE" w:rsidRPr="00711388" w:rsidRDefault="00872AFE" w:rsidP="00567869">
            <w:pPr>
              <w:pStyle w:val="NormalLeft"/>
              <w:rPr>
                <w:lang w:val="en-GB"/>
              </w:rPr>
            </w:pPr>
            <w:r w:rsidRPr="00711388">
              <w:rPr>
                <w:lang w:val="en-GB"/>
              </w:rPr>
              <w:t>These are the premiums written for workers' compensations insurance and proportional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70318689" w14:textId="77777777" w:rsidTr="00567869">
        <w:tc>
          <w:tcPr>
            <w:tcW w:w="1671" w:type="dxa"/>
            <w:tcBorders>
              <w:top w:val="single" w:sz="2" w:space="0" w:color="auto"/>
              <w:left w:val="single" w:sz="2" w:space="0" w:color="auto"/>
              <w:bottom w:val="single" w:sz="2" w:space="0" w:color="auto"/>
              <w:right w:val="single" w:sz="2" w:space="0" w:color="auto"/>
            </w:tcBorders>
          </w:tcPr>
          <w:p w14:paraId="5276D7CF" w14:textId="77777777" w:rsidR="00872AFE" w:rsidRPr="00711388" w:rsidRDefault="00872AFE" w:rsidP="00567869">
            <w:pPr>
              <w:pStyle w:val="NormalLeft"/>
              <w:rPr>
                <w:lang w:val="en-GB"/>
              </w:rPr>
            </w:pPr>
            <w:r w:rsidRPr="00711388">
              <w:rPr>
                <w:lang w:val="en-GB"/>
              </w:rPr>
              <w:t>C0020/R0050</w:t>
            </w:r>
          </w:p>
        </w:tc>
        <w:tc>
          <w:tcPr>
            <w:tcW w:w="3065" w:type="dxa"/>
            <w:tcBorders>
              <w:top w:val="single" w:sz="2" w:space="0" w:color="auto"/>
              <w:left w:val="single" w:sz="2" w:space="0" w:color="auto"/>
              <w:bottom w:val="single" w:sz="2" w:space="0" w:color="auto"/>
              <w:right w:val="single" w:sz="2" w:space="0" w:color="auto"/>
            </w:tcBorders>
          </w:tcPr>
          <w:p w14:paraId="3441FB8A" w14:textId="25D3C6E7" w:rsidR="00872AFE" w:rsidRPr="00711388" w:rsidRDefault="00872AFE" w:rsidP="00567869">
            <w:pPr>
              <w:pStyle w:val="NormalLeft"/>
              <w:rPr>
                <w:lang w:val="en-GB"/>
              </w:rPr>
            </w:pPr>
            <w:r w:rsidRPr="00711388">
              <w:rPr>
                <w:lang w:val="en-GB"/>
              </w:rPr>
              <w:t xml:space="preserve">Motor vehicle liability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25BA0B7" w14:textId="77777777" w:rsidR="00872AFE" w:rsidRPr="00711388" w:rsidRDefault="00872AFE" w:rsidP="00567869">
            <w:pPr>
              <w:pStyle w:val="NormalLeft"/>
              <w:rPr>
                <w:lang w:val="en-GB"/>
              </w:rPr>
            </w:pPr>
            <w:r w:rsidRPr="00711388">
              <w:rPr>
                <w:lang w:val="en-GB"/>
              </w:rPr>
              <w:t>These are the technical provisions for motor vehicle liability insurance and proportional reinsurance, without risk margin after deduction of the amounts recoverable from reinsurance contracts and SPVs, with a floor equal to zero.</w:t>
            </w:r>
          </w:p>
        </w:tc>
      </w:tr>
      <w:tr w:rsidR="00872AFE" w:rsidRPr="00711388" w14:paraId="5E3D964F" w14:textId="77777777" w:rsidTr="00567869">
        <w:tc>
          <w:tcPr>
            <w:tcW w:w="1671" w:type="dxa"/>
            <w:tcBorders>
              <w:top w:val="single" w:sz="2" w:space="0" w:color="auto"/>
              <w:left w:val="single" w:sz="2" w:space="0" w:color="auto"/>
              <w:bottom w:val="single" w:sz="2" w:space="0" w:color="auto"/>
              <w:right w:val="single" w:sz="2" w:space="0" w:color="auto"/>
            </w:tcBorders>
          </w:tcPr>
          <w:p w14:paraId="370331DA" w14:textId="77777777" w:rsidR="00872AFE" w:rsidRPr="00711388" w:rsidRDefault="00872AFE" w:rsidP="00567869">
            <w:pPr>
              <w:pStyle w:val="NormalLeft"/>
              <w:rPr>
                <w:lang w:val="en-GB"/>
              </w:rPr>
            </w:pPr>
            <w:r w:rsidRPr="00711388">
              <w:rPr>
                <w:lang w:val="en-GB"/>
              </w:rPr>
              <w:t>C0030/R0050</w:t>
            </w:r>
          </w:p>
        </w:tc>
        <w:tc>
          <w:tcPr>
            <w:tcW w:w="3065" w:type="dxa"/>
            <w:tcBorders>
              <w:top w:val="single" w:sz="2" w:space="0" w:color="auto"/>
              <w:left w:val="single" w:sz="2" w:space="0" w:color="auto"/>
              <w:bottom w:val="single" w:sz="2" w:space="0" w:color="auto"/>
              <w:right w:val="single" w:sz="2" w:space="0" w:color="auto"/>
            </w:tcBorders>
          </w:tcPr>
          <w:p w14:paraId="109C4A3F" w14:textId="4AA0F684" w:rsidR="00872AFE" w:rsidRPr="00711388" w:rsidRDefault="00872AFE" w:rsidP="00567869">
            <w:pPr>
              <w:pStyle w:val="NormalLeft"/>
              <w:rPr>
                <w:lang w:val="en-GB"/>
              </w:rPr>
            </w:pPr>
            <w:r w:rsidRPr="00711388">
              <w:rPr>
                <w:lang w:val="en-GB"/>
              </w:rPr>
              <w:t xml:space="preserve">Motor vehicle liability insurance and proportional reinsurance </w:t>
            </w:r>
            <w:r w:rsidR="00845F43" w:rsidRPr="00711388">
              <w:rPr>
                <w:lang w:val="en-GB"/>
              </w:rPr>
              <w:t>-</w:t>
            </w:r>
            <w:r w:rsidRPr="00711388">
              <w:rPr>
                <w:lang w:val="en-GB"/>
              </w:rPr>
              <w:t xml:space="preserve"> net (of reinsurance) written </w:t>
            </w:r>
            <w:r w:rsidRPr="00711388">
              <w:rPr>
                <w:lang w:val="en-GB"/>
              </w:rPr>
              <w:lastRenderedPageBreak/>
              <w:t>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6D90264" w14:textId="77777777" w:rsidR="00872AFE" w:rsidRPr="00711388" w:rsidRDefault="00872AFE" w:rsidP="00567869">
            <w:pPr>
              <w:pStyle w:val="NormalLeft"/>
              <w:rPr>
                <w:lang w:val="en-GB"/>
              </w:rPr>
            </w:pPr>
            <w:r w:rsidRPr="00711388">
              <w:rPr>
                <w:lang w:val="en-GB"/>
              </w:rPr>
              <w:lastRenderedPageBreak/>
              <w:t xml:space="preserve">These are the premiums written for motor vehicle liability insurance and proportional reinsurance during the (rolling) last 12 months, after deduction of premiums for reinsurance contracts, with a floor equal to zero. Amount of taxes or charges levied with </w:t>
            </w:r>
            <w:r w:rsidRPr="00711388">
              <w:rPr>
                <w:lang w:val="en-GB"/>
              </w:rPr>
              <w:lastRenderedPageBreak/>
              <w:t>premiums shall be excluded from the written premiums.</w:t>
            </w:r>
          </w:p>
        </w:tc>
      </w:tr>
      <w:tr w:rsidR="00872AFE" w:rsidRPr="00711388" w14:paraId="18002AEF" w14:textId="77777777" w:rsidTr="00567869">
        <w:tc>
          <w:tcPr>
            <w:tcW w:w="1671" w:type="dxa"/>
            <w:tcBorders>
              <w:top w:val="single" w:sz="2" w:space="0" w:color="auto"/>
              <w:left w:val="single" w:sz="2" w:space="0" w:color="auto"/>
              <w:bottom w:val="single" w:sz="2" w:space="0" w:color="auto"/>
              <w:right w:val="single" w:sz="2" w:space="0" w:color="auto"/>
            </w:tcBorders>
          </w:tcPr>
          <w:p w14:paraId="7BBC48AF" w14:textId="77777777" w:rsidR="00872AFE" w:rsidRPr="00711388" w:rsidRDefault="00872AFE" w:rsidP="00567869">
            <w:pPr>
              <w:pStyle w:val="NormalLeft"/>
              <w:rPr>
                <w:lang w:val="en-GB"/>
              </w:rPr>
            </w:pPr>
            <w:r w:rsidRPr="00711388">
              <w:rPr>
                <w:lang w:val="en-GB"/>
              </w:rPr>
              <w:lastRenderedPageBreak/>
              <w:t>C0020/R0060</w:t>
            </w:r>
          </w:p>
        </w:tc>
        <w:tc>
          <w:tcPr>
            <w:tcW w:w="3065" w:type="dxa"/>
            <w:tcBorders>
              <w:top w:val="single" w:sz="2" w:space="0" w:color="auto"/>
              <w:left w:val="single" w:sz="2" w:space="0" w:color="auto"/>
              <w:bottom w:val="single" w:sz="2" w:space="0" w:color="auto"/>
              <w:right w:val="single" w:sz="2" w:space="0" w:color="auto"/>
            </w:tcBorders>
          </w:tcPr>
          <w:p w14:paraId="013D68AD" w14:textId="4435F413" w:rsidR="00872AFE" w:rsidRPr="00711388" w:rsidRDefault="00872AFE" w:rsidP="00567869">
            <w:pPr>
              <w:pStyle w:val="NormalLeft"/>
              <w:rPr>
                <w:lang w:val="en-GB"/>
              </w:rPr>
            </w:pPr>
            <w:r w:rsidRPr="00711388">
              <w:rPr>
                <w:lang w:val="en-GB"/>
              </w:rPr>
              <w:t xml:space="preserve">Other motor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BE55525" w14:textId="77777777" w:rsidR="00872AFE" w:rsidRPr="00711388" w:rsidRDefault="00872AFE" w:rsidP="00567869">
            <w:pPr>
              <w:pStyle w:val="NormalLeft"/>
              <w:rPr>
                <w:lang w:val="en-GB"/>
              </w:rPr>
            </w:pPr>
            <w:r w:rsidRPr="00711388">
              <w:rPr>
                <w:lang w:val="en-GB"/>
              </w:rPr>
              <w:t>These are the technical provisions for other motor insurance and proportional reinsurance, without risk margin after deduction of the amounts recoverable from reinsurance contracts and SPVs, with a floor equal to zero.</w:t>
            </w:r>
          </w:p>
        </w:tc>
      </w:tr>
      <w:tr w:rsidR="00872AFE" w:rsidRPr="00711388" w14:paraId="48C23CFC" w14:textId="77777777" w:rsidTr="00567869">
        <w:tc>
          <w:tcPr>
            <w:tcW w:w="1671" w:type="dxa"/>
            <w:tcBorders>
              <w:top w:val="single" w:sz="2" w:space="0" w:color="auto"/>
              <w:left w:val="single" w:sz="2" w:space="0" w:color="auto"/>
              <w:bottom w:val="single" w:sz="2" w:space="0" w:color="auto"/>
              <w:right w:val="single" w:sz="2" w:space="0" w:color="auto"/>
            </w:tcBorders>
          </w:tcPr>
          <w:p w14:paraId="597BE488" w14:textId="77777777" w:rsidR="00872AFE" w:rsidRPr="00711388" w:rsidRDefault="00872AFE" w:rsidP="00567869">
            <w:pPr>
              <w:pStyle w:val="NormalLeft"/>
              <w:rPr>
                <w:lang w:val="en-GB"/>
              </w:rPr>
            </w:pPr>
            <w:r w:rsidRPr="00711388">
              <w:rPr>
                <w:lang w:val="en-GB"/>
              </w:rPr>
              <w:t>C0030/R0060</w:t>
            </w:r>
          </w:p>
        </w:tc>
        <w:tc>
          <w:tcPr>
            <w:tcW w:w="3065" w:type="dxa"/>
            <w:tcBorders>
              <w:top w:val="single" w:sz="2" w:space="0" w:color="auto"/>
              <w:left w:val="single" w:sz="2" w:space="0" w:color="auto"/>
              <w:bottom w:val="single" w:sz="2" w:space="0" w:color="auto"/>
              <w:right w:val="single" w:sz="2" w:space="0" w:color="auto"/>
            </w:tcBorders>
          </w:tcPr>
          <w:p w14:paraId="00FB2577" w14:textId="359B33BF" w:rsidR="00872AFE" w:rsidRPr="00711388" w:rsidRDefault="00872AFE" w:rsidP="00567869">
            <w:pPr>
              <w:pStyle w:val="NormalLeft"/>
              <w:rPr>
                <w:lang w:val="en-GB"/>
              </w:rPr>
            </w:pPr>
            <w:r w:rsidRPr="00711388">
              <w:rPr>
                <w:lang w:val="en-GB"/>
              </w:rPr>
              <w:t xml:space="preserve">Other motor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DD8FF2D" w14:textId="77777777" w:rsidR="00872AFE" w:rsidRPr="00711388" w:rsidRDefault="00872AFE" w:rsidP="00567869">
            <w:pPr>
              <w:pStyle w:val="NormalLeft"/>
              <w:rPr>
                <w:lang w:val="en-GB"/>
              </w:rPr>
            </w:pPr>
            <w:r w:rsidRPr="00711388">
              <w:rPr>
                <w:lang w:val="en-GB"/>
              </w:rPr>
              <w:t>These are the premiums written for other motor insurance and proportional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426710C4" w14:textId="77777777" w:rsidTr="00567869">
        <w:tc>
          <w:tcPr>
            <w:tcW w:w="1671" w:type="dxa"/>
            <w:tcBorders>
              <w:top w:val="single" w:sz="2" w:space="0" w:color="auto"/>
              <w:left w:val="single" w:sz="2" w:space="0" w:color="auto"/>
              <w:bottom w:val="single" w:sz="2" w:space="0" w:color="auto"/>
              <w:right w:val="single" w:sz="2" w:space="0" w:color="auto"/>
            </w:tcBorders>
          </w:tcPr>
          <w:p w14:paraId="5EAA7A78" w14:textId="77777777" w:rsidR="00872AFE" w:rsidRPr="00711388" w:rsidRDefault="00872AFE" w:rsidP="00567869">
            <w:pPr>
              <w:pStyle w:val="NormalLeft"/>
              <w:rPr>
                <w:lang w:val="en-GB"/>
              </w:rPr>
            </w:pPr>
            <w:r w:rsidRPr="00711388">
              <w:rPr>
                <w:lang w:val="en-GB"/>
              </w:rPr>
              <w:t>C0020/R0070</w:t>
            </w:r>
          </w:p>
        </w:tc>
        <w:tc>
          <w:tcPr>
            <w:tcW w:w="3065" w:type="dxa"/>
            <w:tcBorders>
              <w:top w:val="single" w:sz="2" w:space="0" w:color="auto"/>
              <w:left w:val="single" w:sz="2" w:space="0" w:color="auto"/>
              <w:bottom w:val="single" w:sz="2" w:space="0" w:color="auto"/>
              <w:right w:val="single" w:sz="2" w:space="0" w:color="auto"/>
            </w:tcBorders>
          </w:tcPr>
          <w:p w14:paraId="4D292F26" w14:textId="573D1E28" w:rsidR="00872AFE" w:rsidRPr="00711388" w:rsidRDefault="00872AFE" w:rsidP="00567869">
            <w:pPr>
              <w:pStyle w:val="NormalLeft"/>
              <w:rPr>
                <w:lang w:val="en-GB"/>
              </w:rPr>
            </w:pPr>
            <w:r w:rsidRPr="00711388">
              <w:rPr>
                <w:lang w:val="en-GB"/>
              </w:rPr>
              <w:t xml:space="preserve">Marine, aviation and transport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002B1AD" w14:textId="77777777" w:rsidR="00872AFE" w:rsidRPr="00711388" w:rsidRDefault="00872AFE" w:rsidP="00567869">
            <w:pPr>
              <w:pStyle w:val="NormalLeft"/>
              <w:rPr>
                <w:lang w:val="en-GB"/>
              </w:rPr>
            </w:pPr>
            <w:r w:rsidRPr="00711388">
              <w:rPr>
                <w:lang w:val="en-GB"/>
              </w:rPr>
              <w:t>These are the technical provisions for marine, aviation and transport insurance and proportional reinsurance, without risk margin after deduction of the amounts recoverable from reinsurance contracts and SPVs, with a floor equal to zero.</w:t>
            </w:r>
          </w:p>
        </w:tc>
      </w:tr>
      <w:tr w:rsidR="00872AFE" w:rsidRPr="00711388" w14:paraId="1AE661FF" w14:textId="77777777" w:rsidTr="00567869">
        <w:tc>
          <w:tcPr>
            <w:tcW w:w="1671" w:type="dxa"/>
            <w:tcBorders>
              <w:top w:val="single" w:sz="2" w:space="0" w:color="auto"/>
              <w:left w:val="single" w:sz="2" w:space="0" w:color="auto"/>
              <w:bottom w:val="single" w:sz="2" w:space="0" w:color="auto"/>
              <w:right w:val="single" w:sz="2" w:space="0" w:color="auto"/>
            </w:tcBorders>
          </w:tcPr>
          <w:p w14:paraId="06FAFDA8" w14:textId="77777777" w:rsidR="00872AFE" w:rsidRPr="00711388" w:rsidRDefault="00872AFE" w:rsidP="00567869">
            <w:pPr>
              <w:pStyle w:val="NormalLeft"/>
              <w:rPr>
                <w:lang w:val="en-GB"/>
              </w:rPr>
            </w:pPr>
            <w:r w:rsidRPr="00711388">
              <w:rPr>
                <w:lang w:val="en-GB"/>
              </w:rPr>
              <w:t>C0030/R0070</w:t>
            </w:r>
          </w:p>
        </w:tc>
        <w:tc>
          <w:tcPr>
            <w:tcW w:w="3065" w:type="dxa"/>
            <w:tcBorders>
              <w:top w:val="single" w:sz="2" w:space="0" w:color="auto"/>
              <w:left w:val="single" w:sz="2" w:space="0" w:color="auto"/>
              <w:bottom w:val="single" w:sz="2" w:space="0" w:color="auto"/>
              <w:right w:val="single" w:sz="2" w:space="0" w:color="auto"/>
            </w:tcBorders>
          </w:tcPr>
          <w:p w14:paraId="65E1D053" w14:textId="418721BF" w:rsidR="00872AFE" w:rsidRPr="00711388" w:rsidRDefault="00872AFE" w:rsidP="00567869">
            <w:pPr>
              <w:pStyle w:val="NormalLeft"/>
              <w:rPr>
                <w:lang w:val="en-GB"/>
              </w:rPr>
            </w:pPr>
            <w:r w:rsidRPr="00711388">
              <w:rPr>
                <w:lang w:val="en-GB"/>
              </w:rPr>
              <w:t xml:space="preserve">Marine, aviation and transport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301E622" w14:textId="77777777" w:rsidR="00872AFE" w:rsidRPr="00711388" w:rsidRDefault="00872AFE" w:rsidP="00567869">
            <w:pPr>
              <w:pStyle w:val="NormalLeft"/>
              <w:rPr>
                <w:lang w:val="en-GB"/>
              </w:rPr>
            </w:pPr>
            <w:r w:rsidRPr="00711388">
              <w:rPr>
                <w:lang w:val="en-GB"/>
              </w:rPr>
              <w:t>These are the premiums written for marine, aviation and transport insurance and proportional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1B83A400" w14:textId="77777777" w:rsidTr="00567869">
        <w:tc>
          <w:tcPr>
            <w:tcW w:w="1671" w:type="dxa"/>
            <w:tcBorders>
              <w:top w:val="single" w:sz="2" w:space="0" w:color="auto"/>
              <w:left w:val="single" w:sz="2" w:space="0" w:color="auto"/>
              <w:bottom w:val="single" w:sz="2" w:space="0" w:color="auto"/>
              <w:right w:val="single" w:sz="2" w:space="0" w:color="auto"/>
            </w:tcBorders>
          </w:tcPr>
          <w:p w14:paraId="134A3D98" w14:textId="77777777" w:rsidR="00872AFE" w:rsidRPr="00711388" w:rsidRDefault="00872AFE" w:rsidP="00567869">
            <w:pPr>
              <w:pStyle w:val="NormalLeft"/>
              <w:rPr>
                <w:lang w:val="en-GB"/>
              </w:rPr>
            </w:pPr>
            <w:r w:rsidRPr="00711388">
              <w:rPr>
                <w:lang w:val="en-GB"/>
              </w:rPr>
              <w:t>C0020/R0080</w:t>
            </w:r>
          </w:p>
        </w:tc>
        <w:tc>
          <w:tcPr>
            <w:tcW w:w="3065" w:type="dxa"/>
            <w:tcBorders>
              <w:top w:val="single" w:sz="2" w:space="0" w:color="auto"/>
              <w:left w:val="single" w:sz="2" w:space="0" w:color="auto"/>
              <w:bottom w:val="single" w:sz="2" w:space="0" w:color="auto"/>
              <w:right w:val="single" w:sz="2" w:space="0" w:color="auto"/>
            </w:tcBorders>
          </w:tcPr>
          <w:p w14:paraId="2229AE69" w14:textId="771C5A88" w:rsidR="00872AFE" w:rsidRPr="00711388" w:rsidRDefault="00872AFE" w:rsidP="00567869">
            <w:pPr>
              <w:pStyle w:val="NormalLeft"/>
              <w:rPr>
                <w:lang w:val="en-GB"/>
              </w:rPr>
            </w:pPr>
            <w:r w:rsidRPr="00711388">
              <w:rPr>
                <w:lang w:val="en-GB"/>
              </w:rPr>
              <w:t xml:space="preserve">Fire and other damage to property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414C2D8" w14:textId="77777777" w:rsidR="00872AFE" w:rsidRPr="00711388" w:rsidRDefault="00872AFE" w:rsidP="00567869">
            <w:pPr>
              <w:pStyle w:val="NormalLeft"/>
              <w:rPr>
                <w:lang w:val="en-GB"/>
              </w:rPr>
            </w:pPr>
            <w:r w:rsidRPr="00711388">
              <w:rPr>
                <w:lang w:val="en-GB"/>
              </w:rPr>
              <w:t>These are the technical provisions for fire and other damage to property insurance and proportional reinsurance, without risk margin after deduction of the amounts recoverable from reinsurance contracts and SPVs, with a floor equal to zero.</w:t>
            </w:r>
          </w:p>
        </w:tc>
      </w:tr>
      <w:tr w:rsidR="00872AFE" w:rsidRPr="00711388" w14:paraId="7AF5FACA" w14:textId="77777777" w:rsidTr="00567869">
        <w:tc>
          <w:tcPr>
            <w:tcW w:w="1671" w:type="dxa"/>
            <w:tcBorders>
              <w:top w:val="single" w:sz="2" w:space="0" w:color="auto"/>
              <w:left w:val="single" w:sz="2" w:space="0" w:color="auto"/>
              <w:bottom w:val="single" w:sz="2" w:space="0" w:color="auto"/>
              <w:right w:val="single" w:sz="2" w:space="0" w:color="auto"/>
            </w:tcBorders>
          </w:tcPr>
          <w:p w14:paraId="24374B13" w14:textId="77777777" w:rsidR="00872AFE" w:rsidRPr="00711388" w:rsidRDefault="00872AFE" w:rsidP="00567869">
            <w:pPr>
              <w:pStyle w:val="NormalLeft"/>
              <w:rPr>
                <w:lang w:val="en-GB"/>
              </w:rPr>
            </w:pPr>
            <w:r w:rsidRPr="00711388">
              <w:rPr>
                <w:lang w:val="en-GB"/>
              </w:rPr>
              <w:t>C0030/R0080</w:t>
            </w:r>
          </w:p>
        </w:tc>
        <w:tc>
          <w:tcPr>
            <w:tcW w:w="3065" w:type="dxa"/>
            <w:tcBorders>
              <w:top w:val="single" w:sz="2" w:space="0" w:color="auto"/>
              <w:left w:val="single" w:sz="2" w:space="0" w:color="auto"/>
              <w:bottom w:val="single" w:sz="2" w:space="0" w:color="auto"/>
              <w:right w:val="single" w:sz="2" w:space="0" w:color="auto"/>
            </w:tcBorders>
          </w:tcPr>
          <w:p w14:paraId="7847DEC8" w14:textId="036DA449" w:rsidR="00872AFE" w:rsidRPr="00711388" w:rsidRDefault="00872AFE" w:rsidP="00567869">
            <w:pPr>
              <w:pStyle w:val="NormalLeft"/>
              <w:rPr>
                <w:lang w:val="en-GB"/>
              </w:rPr>
            </w:pPr>
            <w:r w:rsidRPr="00711388">
              <w:rPr>
                <w:lang w:val="en-GB"/>
              </w:rPr>
              <w:t xml:space="preserve">Fire and other damage to property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83A9869" w14:textId="77777777" w:rsidR="00872AFE" w:rsidRPr="00711388" w:rsidRDefault="00872AFE" w:rsidP="00567869">
            <w:pPr>
              <w:pStyle w:val="NormalLeft"/>
              <w:rPr>
                <w:lang w:val="en-GB"/>
              </w:rPr>
            </w:pPr>
            <w:r w:rsidRPr="00711388">
              <w:rPr>
                <w:lang w:val="en-GB"/>
              </w:rPr>
              <w:t xml:space="preserve">These are the premiums written for fire and other damage to property insurance and proportional reinsurance during the (rolling) last 12 months, after deduction of premiums for reinsurance contracts, with a floor equal to zero. Amount of taxes or charges levied </w:t>
            </w:r>
            <w:r w:rsidRPr="00711388">
              <w:rPr>
                <w:lang w:val="en-GB"/>
              </w:rPr>
              <w:lastRenderedPageBreak/>
              <w:t>with premiums shall be excluded from the written premiums.</w:t>
            </w:r>
          </w:p>
        </w:tc>
      </w:tr>
      <w:tr w:rsidR="00872AFE" w:rsidRPr="00711388" w14:paraId="33ABAE30" w14:textId="77777777" w:rsidTr="00567869">
        <w:tc>
          <w:tcPr>
            <w:tcW w:w="1671" w:type="dxa"/>
            <w:tcBorders>
              <w:top w:val="single" w:sz="2" w:space="0" w:color="auto"/>
              <w:left w:val="single" w:sz="2" w:space="0" w:color="auto"/>
              <w:bottom w:val="single" w:sz="2" w:space="0" w:color="auto"/>
              <w:right w:val="single" w:sz="2" w:space="0" w:color="auto"/>
            </w:tcBorders>
          </w:tcPr>
          <w:p w14:paraId="49A300F5" w14:textId="77777777" w:rsidR="00872AFE" w:rsidRPr="00711388" w:rsidRDefault="00872AFE" w:rsidP="00567869">
            <w:pPr>
              <w:pStyle w:val="NormalLeft"/>
              <w:rPr>
                <w:lang w:val="en-GB"/>
              </w:rPr>
            </w:pPr>
            <w:r w:rsidRPr="00711388">
              <w:rPr>
                <w:lang w:val="en-GB"/>
              </w:rPr>
              <w:lastRenderedPageBreak/>
              <w:t>C0020/R0090</w:t>
            </w:r>
          </w:p>
        </w:tc>
        <w:tc>
          <w:tcPr>
            <w:tcW w:w="3065" w:type="dxa"/>
            <w:tcBorders>
              <w:top w:val="single" w:sz="2" w:space="0" w:color="auto"/>
              <w:left w:val="single" w:sz="2" w:space="0" w:color="auto"/>
              <w:bottom w:val="single" w:sz="2" w:space="0" w:color="auto"/>
              <w:right w:val="single" w:sz="2" w:space="0" w:color="auto"/>
            </w:tcBorders>
          </w:tcPr>
          <w:p w14:paraId="0D688E4C" w14:textId="75419681" w:rsidR="00872AFE" w:rsidRPr="00711388" w:rsidRDefault="00872AFE" w:rsidP="00567869">
            <w:pPr>
              <w:pStyle w:val="NormalLeft"/>
              <w:rPr>
                <w:lang w:val="en-GB"/>
              </w:rPr>
            </w:pPr>
            <w:r w:rsidRPr="00711388">
              <w:rPr>
                <w:lang w:val="en-GB"/>
              </w:rPr>
              <w:t xml:space="preserve">General liability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F27C489" w14:textId="77777777" w:rsidR="00872AFE" w:rsidRPr="00711388" w:rsidRDefault="00872AFE" w:rsidP="00567869">
            <w:pPr>
              <w:pStyle w:val="NormalLeft"/>
              <w:rPr>
                <w:lang w:val="en-GB"/>
              </w:rPr>
            </w:pPr>
            <w:r w:rsidRPr="00711388">
              <w:rPr>
                <w:lang w:val="en-GB"/>
              </w:rPr>
              <w:t>These are the technical provisions for general liability insurance and proportional reinsurance, without risk margin after deduction of the amounts recoverable from reinsurance contracts and SPVs, with a floor equal to zero.</w:t>
            </w:r>
          </w:p>
        </w:tc>
      </w:tr>
      <w:tr w:rsidR="00872AFE" w:rsidRPr="00711388" w14:paraId="7B7B784A" w14:textId="77777777" w:rsidTr="00567869">
        <w:tc>
          <w:tcPr>
            <w:tcW w:w="1671" w:type="dxa"/>
            <w:tcBorders>
              <w:top w:val="single" w:sz="2" w:space="0" w:color="auto"/>
              <w:left w:val="single" w:sz="2" w:space="0" w:color="auto"/>
              <w:bottom w:val="single" w:sz="2" w:space="0" w:color="auto"/>
              <w:right w:val="single" w:sz="2" w:space="0" w:color="auto"/>
            </w:tcBorders>
          </w:tcPr>
          <w:p w14:paraId="5C462900" w14:textId="77777777" w:rsidR="00872AFE" w:rsidRPr="00711388" w:rsidRDefault="00872AFE" w:rsidP="00567869">
            <w:pPr>
              <w:pStyle w:val="NormalLeft"/>
              <w:rPr>
                <w:lang w:val="en-GB"/>
              </w:rPr>
            </w:pPr>
            <w:r w:rsidRPr="00711388">
              <w:rPr>
                <w:lang w:val="en-GB"/>
              </w:rPr>
              <w:t>C0030/R0090</w:t>
            </w:r>
          </w:p>
        </w:tc>
        <w:tc>
          <w:tcPr>
            <w:tcW w:w="3065" w:type="dxa"/>
            <w:tcBorders>
              <w:top w:val="single" w:sz="2" w:space="0" w:color="auto"/>
              <w:left w:val="single" w:sz="2" w:space="0" w:color="auto"/>
              <w:bottom w:val="single" w:sz="2" w:space="0" w:color="auto"/>
              <w:right w:val="single" w:sz="2" w:space="0" w:color="auto"/>
            </w:tcBorders>
          </w:tcPr>
          <w:p w14:paraId="0A9FBC5F" w14:textId="24F18FA8" w:rsidR="00872AFE" w:rsidRPr="00711388" w:rsidRDefault="00872AFE" w:rsidP="00567869">
            <w:pPr>
              <w:pStyle w:val="NormalLeft"/>
              <w:rPr>
                <w:lang w:val="en-GB"/>
              </w:rPr>
            </w:pPr>
            <w:r w:rsidRPr="00711388">
              <w:rPr>
                <w:lang w:val="en-GB"/>
              </w:rPr>
              <w:t xml:space="preserve">General liability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D0A340C" w14:textId="77777777" w:rsidR="00872AFE" w:rsidRPr="00711388" w:rsidRDefault="00872AFE" w:rsidP="00567869">
            <w:pPr>
              <w:pStyle w:val="NormalLeft"/>
              <w:rPr>
                <w:lang w:val="en-GB"/>
              </w:rPr>
            </w:pPr>
            <w:r w:rsidRPr="00711388">
              <w:rPr>
                <w:lang w:val="en-GB"/>
              </w:rPr>
              <w:t>These are the premiums written for general liability insurance and proportional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0AC8000A" w14:textId="77777777" w:rsidTr="00567869">
        <w:tc>
          <w:tcPr>
            <w:tcW w:w="1671" w:type="dxa"/>
            <w:tcBorders>
              <w:top w:val="single" w:sz="2" w:space="0" w:color="auto"/>
              <w:left w:val="single" w:sz="2" w:space="0" w:color="auto"/>
              <w:bottom w:val="single" w:sz="2" w:space="0" w:color="auto"/>
              <w:right w:val="single" w:sz="2" w:space="0" w:color="auto"/>
            </w:tcBorders>
          </w:tcPr>
          <w:p w14:paraId="4AC2971C" w14:textId="77777777" w:rsidR="00872AFE" w:rsidRPr="00711388" w:rsidRDefault="00872AFE" w:rsidP="00567869">
            <w:pPr>
              <w:pStyle w:val="NormalLeft"/>
              <w:rPr>
                <w:lang w:val="en-GB"/>
              </w:rPr>
            </w:pPr>
            <w:r w:rsidRPr="00711388">
              <w:rPr>
                <w:lang w:val="en-GB"/>
              </w:rPr>
              <w:t>C0020/R0100</w:t>
            </w:r>
          </w:p>
        </w:tc>
        <w:tc>
          <w:tcPr>
            <w:tcW w:w="3065" w:type="dxa"/>
            <w:tcBorders>
              <w:top w:val="single" w:sz="2" w:space="0" w:color="auto"/>
              <w:left w:val="single" w:sz="2" w:space="0" w:color="auto"/>
              <w:bottom w:val="single" w:sz="2" w:space="0" w:color="auto"/>
              <w:right w:val="single" w:sz="2" w:space="0" w:color="auto"/>
            </w:tcBorders>
          </w:tcPr>
          <w:p w14:paraId="262BDA20" w14:textId="2383CFB0" w:rsidR="00872AFE" w:rsidRPr="00711388" w:rsidRDefault="00872AFE" w:rsidP="00567869">
            <w:pPr>
              <w:pStyle w:val="NormalLeft"/>
              <w:rPr>
                <w:lang w:val="en-GB"/>
              </w:rPr>
            </w:pPr>
            <w:r w:rsidRPr="00711388">
              <w:rPr>
                <w:lang w:val="en-GB"/>
              </w:rPr>
              <w:t xml:space="preserve">Credit and suretyship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B5BC601" w14:textId="77777777" w:rsidR="00872AFE" w:rsidRPr="00711388" w:rsidRDefault="00872AFE" w:rsidP="00567869">
            <w:pPr>
              <w:pStyle w:val="NormalLeft"/>
              <w:rPr>
                <w:lang w:val="en-GB"/>
              </w:rPr>
            </w:pPr>
            <w:r w:rsidRPr="00711388">
              <w:rPr>
                <w:lang w:val="en-GB"/>
              </w:rPr>
              <w:t>These are the technical provisions for credit and suretyship insurance and proportional reinsurance, without risk margin after deduction of the amounts recoverable from reinsurance contracts and SPVs, with a floor equal to zero.</w:t>
            </w:r>
          </w:p>
        </w:tc>
      </w:tr>
      <w:tr w:rsidR="00872AFE" w:rsidRPr="00711388" w14:paraId="4BB93D2D" w14:textId="77777777" w:rsidTr="00567869">
        <w:tc>
          <w:tcPr>
            <w:tcW w:w="1671" w:type="dxa"/>
            <w:tcBorders>
              <w:top w:val="single" w:sz="2" w:space="0" w:color="auto"/>
              <w:left w:val="single" w:sz="2" w:space="0" w:color="auto"/>
              <w:bottom w:val="single" w:sz="2" w:space="0" w:color="auto"/>
              <w:right w:val="single" w:sz="2" w:space="0" w:color="auto"/>
            </w:tcBorders>
          </w:tcPr>
          <w:p w14:paraId="35B633DC" w14:textId="77777777" w:rsidR="00872AFE" w:rsidRPr="00711388" w:rsidRDefault="00872AFE" w:rsidP="00567869">
            <w:pPr>
              <w:pStyle w:val="NormalLeft"/>
              <w:rPr>
                <w:lang w:val="en-GB"/>
              </w:rPr>
            </w:pPr>
            <w:r w:rsidRPr="00711388">
              <w:rPr>
                <w:lang w:val="en-GB"/>
              </w:rPr>
              <w:t>C0030/R0100</w:t>
            </w:r>
          </w:p>
        </w:tc>
        <w:tc>
          <w:tcPr>
            <w:tcW w:w="3065" w:type="dxa"/>
            <w:tcBorders>
              <w:top w:val="single" w:sz="2" w:space="0" w:color="auto"/>
              <w:left w:val="single" w:sz="2" w:space="0" w:color="auto"/>
              <w:bottom w:val="single" w:sz="2" w:space="0" w:color="auto"/>
              <w:right w:val="single" w:sz="2" w:space="0" w:color="auto"/>
            </w:tcBorders>
          </w:tcPr>
          <w:p w14:paraId="29F0498D" w14:textId="6DACA5E9" w:rsidR="00872AFE" w:rsidRPr="00711388" w:rsidRDefault="00872AFE" w:rsidP="00567869">
            <w:pPr>
              <w:pStyle w:val="NormalLeft"/>
              <w:rPr>
                <w:lang w:val="en-GB"/>
              </w:rPr>
            </w:pPr>
            <w:r w:rsidRPr="00711388">
              <w:rPr>
                <w:lang w:val="en-GB"/>
              </w:rPr>
              <w:t xml:space="preserve">Credit and suretyship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2427CC5" w14:textId="77777777" w:rsidR="00872AFE" w:rsidRPr="00711388" w:rsidRDefault="00872AFE" w:rsidP="00567869">
            <w:pPr>
              <w:pStyle w:val="NormalLeft"/>
              <w:rPr>
                <w:lang w:val="en-GB"/>
              </w:rPr>
            </w:pPr>
            <w:r w:rsidRPr="00711388">
              <w:rPr>
                <w:lang w:val="en-GB"/>
              </w:rPr>
              <w:t>These are the premiums written for credit and suretyship insurance and proportional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32B5C05E" w14:textId="77777777" w:rsidTr="00567869">
        <w:tc>
          <w:tcPr>
            <w:tcW w:w="1671" w:type="dxa"/>
            <w:tcBorders>
              <w:top w:val="single" w:sz="2" w:space="0" w:color="auto"/>
              <w:left w:val="single" w:sz="2" w:space="0" w:color="auto"/>
              <w:bottom w:val="single" w:sz="2" w:space="0" w:color="auto"/>
              <w:right w:val="single" w:sz="2" w:space="0" w:color="auto"/>
            </w:tcBorders>
          </w:tcPr>
          <w:p w14:paraId="1C6CB641" w14:textId="77777777" w:rsidR="00872AFE" w:rsidRPr="00711388" w:rsidRDefault="00872AFE" w:rsidP="00567869">
            <w:pPr>
              <w:pStyle w:val="NormalLeft"/>
              <w:rPr>
                <w:lang w:val="en-GB"/>
              </w:rPr>
            </w:pPr>
            <w:r w:rsidRPr="00711388">
              <w:rPr>
                <w:lang w:val="en-GB"/>
              </w:rPr>
              <w:t>C0020/R0110</w:t>
            </w:r>
          </w:p>
        </w:tc>
        <w:tc>
          <w:tcPr>
            <w:tcW w:w="3065" w:type="dxa"/>
            <w:tcBorders>
              <w:top w:val="single" w:sz="2" w:space="0" w:color="auto"/>
              <w:left w:val="single" w:sz="2" w:space="0" w:color="auto"/>
              <w:bottom w:val="single" w:sz="2" w:space="0" w:color="auto"/>
              <w:right w:val="single" w:sz="2" w:space="0" w:color="auto"/>
            </w:tcBorders>
          </w:tcPr>
          <w:p w14:paraId="119889FF" w14:textId="45486A3C" w:rsidR="00872AFE" w:rsidRPr="00711388" w:rsidRDefault="00872AFE" w:rsidP="00567869">
            <w:pPr>
              <w:pStyle w:val="NormalLeft"/>
              <w:rPr>
                <w:lang w:val="en-GB"/>
              </w:rPr>
            </w:pPr>
            <w:r w:rsidRPr="00711388">
              <w:rPr>
                <w:lang w:val="en-GB"/>
              </w:rPr>
              <w:t xml:space="preserve">Legal expenses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3F2BFD3" w14:textId="77777777" w:rsidR="00872AFE" w:rsidRPr="00711388" w:rsidRDefault="00872AFE" w:rsidP="00567869">
            <w:pPr>
              <w:pStyle w:val="NormalLeft"/>
              <w:rPr>
                <w:lang w:val="en-GB"/>
              </w:rPr>
            </w:pPr>
            <w:r w:rsidRPr="00711388">
              <w:rPr>
                <w:lang w:val="en-GB"/>
              </w:rPr>
              <w:t>These are the technical provisions for legal expenses insurance and proportional reinsurance, without risk margin after deduction of the amounts recoverable from reinsurance contracts and SPVs, with a floor equal to zero.</w:t>
            </w:r>
          </w:p>
        </w:tc>
      </w:tr>
      <w:tr w:rsidR="00872AFE" w:rsidRPr="00711388" w14:paraId="516BB27D" w14:textId="77777777" w:rsidTr="00567869">
        <w:tc>
          <w:tcPr>
            <w:tcW w:w="1671" w:type="dxa"/>
            <w:tcBorders>
              <w:top w:val="single" w:sz="2" w:space="0" w:color="auto"/>
              <w:left w:val="single" w:sz="2" w:space="0" w:color="auto"/>
              <w:bottom w:val="single" w:sz="2" w:space="0" w:color="auto"/>
              <w:right w:val="single" w:sz="2" w:space="0" w:color="auto"/>
            </w:tcBorders>
          </w:tcPr>
          <w:p w14:paraId="01A1B144" w14:textId="77777777" w:rsidR="00872AFE" w:rsidRPr="00711388" w:rsidRDefault="00872AFE" w:rsidP="00567869">
            <w:pPr>
              <w:pStyle w:val="NormalLeft"/>
              <w:rPr>
                <w:lang w:val="en-GB"/>
              </w:rPr>
            </w:pPr>
            <w:r w:rsidRPr="00711388">
              <w:rPr>
                <w:lang w:val="en-GB"/>
              </w:rPr>
              <w:t>C0030/R0110</w:t>
            </w:r>
          </w:p>
        </w:tc>
        <w:tc>
          <w:tcPr>
            <w:tcW w:w="3065" w:type="dxa"/>
            <w:tcBorders>
              <w:top w:val="single" w:sz="2" w:space="0" w:color="auto"/>
              <w:left w:val="single" w:sz="2" w:space="0" w:color="auto"/>
              <w:bottom w:val="single" w:sz="2" w:space="0" w:color="auto"/>
              <w:right w:val="single" w:sz="2" w:space="0" w:color="auto"/>
            </w:tcBorders>
          </w:tcPr>
          <w:p w14:paraId="331A2C62" w14:textId="2252316E" w:rsidR="00872AFE" w:rsidRPr="00711388" w:rsidRDefault="00872AFE" w:rsidP="00567869">
            <w:pPr>
              <w:pStyle w:val="NormalLeft"/>
              <w:rPr>
                <w:lang w:val="en-GB"/>
              </w:rPr>
            </w:pPr>
            <w:r w:rsidRPr="00711388">
              <w:rPr>
                <w:lang w:val="en-GB"/>
              </w:rPr>
              <w:t xml:space="preserve">Legal expenses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E258BAA" w14:textId="77777777" w:rsidR="00872AFE" w:rsidRPr="00711388" w:rsidRDefault="00872AFE" w:rsidP="00567869">
            <w:pPr>
              <w:pStyle w:val="NormalLeft"/>
              <w:rPr>
                <w:lang w:val="en-GB"/>
              </w:rPr>
            </w:pPr>
            <w:r w:rsidRPr="00711388">
              <w:rPr>
                <w:lang w:val="en-GB"/>
              </w:rPr>
              <w:t xml:space="preserve">These are the premiums written for legal expenses insurance and proportional reinsurance during the (rolling) last 12 months, after deduction of premiums for reinsurance contracts, with a floor equal to zero. Amount of taxes or charges levied with </w:t>
            </w:r>
            <w:r w:rsidRPr="00711388">
              <w:rPr>
                <w:lang w:val="en-GB"/>
              </w:rPr>
              <w:lastRenderedPageBreak/>
              <w:t>premiums shall be excluded from the written premiums.</w:t>
            </w:r>
          </w:p>
        </w:tc>
      </w:tr>
      <w:tr w:rsidR="00872AFE" w:rsidRPr="00711388" w14:paraId="235B1A0D" w14:textId="77777777" w:rsidTr="00567869">
        <w:tc>
          <w:tcPr>
            <w:tcW w:w="1671" w:type="dxa"/>
            <w:tcBorders>
              <w:top w:val="single" w:sz="2" w:space="0" w:color="auto"/>
              <w:left w:val="single" w:sz="2" w:space="0" w:color="auto"/>
              <w:bottom w:val="single" w:sz="2" w:space="0" w:color="auto"/>
              <w:right w:val="single" w:sz="2" w:space="0" w:color="auto"/>
            </w:tcBorders>
          </w:tcPr>
          <w:p w14:paraId="2BAB50AC" w14:textId="77777777" w:rsidR="00872AFE" w:rsidRPr="00711388" w:rsidRDefault="00872AFE" w:rsidP="00567869">
            <w:pPr>
              <w:pStyle w:val="NormalLeft"/>
              <w:rPr>
                <w:lang w:val="en-GB"/>
              </w:rPr>
            </w:pPr>
            <w:r w:rsidRPr="00711388">
              <w:rPr>
                <w:lang w:val="en-GB"/>
              </w:rPr>
              <w:lastRenderedPageBreak/>
              <w:t>C0020/R0120</w:t>
            </w:r>
          </w:p>
        </w:tc>
        <w:tc>
          <w:tcPr>
            <w:tcW w:w="3065" w:type="dxa"/>
            <w:tcBorders>
              <w:top w:val="single" w:sz="2" w:space="0" w:color="auto"/>
              <w:left w:val="single" w:sz="2" w:space="0" w:color="auto"/>
              <w:bottom w:val="single" w:sz="2" w:space="0" w:color="auto"/>
              <w:right w:val="single" w:sz="2" w:space="0" w:color="auto"/>
            </w:tcBorders>
          </w:tcPr>
          <w:p w14:paraId="66429DD0" w14:textId="7ED947A2" w:rsidR="00872AFE" w:rsidRPr="00711388" w:rsidRDefault="00872AFE" w:rsidP="00567869">
            <w:pPr>
              <w:pStyle w:val="NormalLeft"/>
              <w:rPr>
                <w:lang w:val="en-GB"/>
              </w:rPr>
            </w:pPr>
            <w:r w:rsidRPr="00711388">
              <w:rPr>
                <w:lang w:val="en-GB"/>
              </w:rPr>
              <w:t xml:space="preserve">Assistance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4AD31C5" w14:textId="77777777" w:rsidR="00872AFE" w:rsidRPr="00711388" w:rsidRDefault="00872AFE" w:rsidP="00567869">
            <w:pPr>
              <w:pStyle w:val="NormalLeft"/>
              <w:rPr>
                <w:lang w:val="en-GB"/>
              </w:rPr>
            </w:pPr>
            <w:r w:rsidRPr="00711388">
              <w:rPr>
                <w:lang w:val="en-GB"/>
              </w:rPr>
              <w:t>These are the technical provisions for assistance and proportional reinsurance, without risk margin after deduction of the amounts recoverable from reinsurance contracts and SPVs, with a floor equal to zero.</w:t>
            </w:r>
          </w:p>
        </w:tc>
      </w:tr>
      <w:tr w:rsidR="00872AFE" w:rsidRPr="00711388" w14:paraId="55B34A33" w14:textId="77777777" w:rsidTr="00567869">
        <w:tc>
          <w:tcPr>
            <w:tcW w:w="1671" w:type="dxa"/>
            <w:tcBorders>
              <w:top w:val="single" w:sz="2" w:space="0" w:color="auto"/>
              <w:left w:val="single" w:sz="2" w:space="0" w:color="auto"/>
              <w:bottom w:val="single" w:sz="2" w:space="0" w:color="auto"/>
              <w:right w:val="single" w:sz="2" w:space="0" w:color="auto"/>
            </w:tcBorders>
          </w:tcPr>
          <w:p w14:paraId="79032323" w14:textId="77777777" w:rsidR="00872AFE" w:rsidRPr="00711388" w:rsidRDefault="00872AFE" w:rsidP="00567869">
            <w:pPr>
              <w:pStyle w:val="NormalLeft"/>
              <w:rPr>
                <w:lang w:val="en-GB"/>
              </w:rPr>
            </w:pPr>
            <w:r w:rsidRPr="00711388">
              <w:rPr>
                <w:lang w:val="en-GB"/>
              </w:rPr>
              <w:t>C0030/R0120</w:t>
            </w:r>
          </w:p>
        </w:tc>
        <w:tc>
          <w:tcPr>
            <w:tcW w:w="3065" w:type="dxa"/>
            <w:tcBorders>
              <w:top w:val="single" w:sz="2" w:space="0" w:color="auto"/>
              <w:left w:val="single" w:sz="2" w:space="0" w:color="auto"/>
              <w:bottom w:val="single" w:sz="2" w:space="0" w:color="auto"/>
              <w:right w:val="single" w:sz="2" w:space="0" w:color="auto"/>
            </w:tcBorders>
          </w:tcPr>
          <w:p w14:paraId="0867DB52" w14:textId="7A839C47" w:rsidR="00872AFE" w:rsidRPr="00711388" w:rsidRDefault="00872AFE" w:rsidP="00567869">
            <w:pPr>
              <w:pStyle w:val="NormalLeft"/>
              <w:rPr>
                <w:lang w:val="en-GB"/>
              </w:rPr>
            </w:pPr>
            <w:r w:rsidRPr="00711388">
              <w:rPr>
                <w:lang w:val="en-GB"/>
              </w:rPr>
              <w:t xml:space="preserve">Assistance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35597F5" w14:textId="77777777" w:rsidR="00872AFE" w:rsidRPr="00711388" w:rsidRDefault="00872AFE" w:rsidP="00567869">
            <w:pPr>
              <w:pStyle w:val="NormalLeft"/>
              <w:rPr>
                <w:lang w:val="en-GB"/>
              </w:rPr>
            </w:pPr>
            <w:r w:rsidRPr="00711388">
              <w:rPr>
                <w:lang w:val="en-GB"/>
              </w:rPr>
              <w:t>These are the premiums written for assistance and proportional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4F19855D" w14:textId="77777777" w:rsidTr="00567869">
        <w:tc>
          <w:tcPr>
            <w:tcW w:w="1671" w:type="dxa"/>
            <w:tcBorders>
              <w:top w:val="single" w:sz="2" w:space="0" w:color="auto"/>
              <w:left w:val="single" w:sz="2" w:space="0" w:color="auto"/>
              <w:bottom w:val="single" w:sz="2" w:space="0" w:color="auto"/>
              <w:right w:val="single" w:sz="2" w:space="0" w:color="auto"/>
            </w:tcBorders>
          </w:tcPr>
          <w:p w14:paraId="5A326935" w14:textId="77777777" w:rsidR="00872AFE" w:rsidRPr="00711388" w:rsidRDefault="00872AFE" w:rsidP="00567869">
            <w:pPr>
              <w:pStyle w:val="NormalLeft"/>
              <w:rPr>
                <w:lang w:val="en-GB"/>
              </w:rPr>
            </w:pPr>
            <w:r w:rsidRPr="00711388">
              <w:rPr>
                <w:lang w:val="en-GB"/>
              </w:rPr>
              <w:t>C0020/R0130</w:t>
            </w:r>
          </w:p>
        </w:tc>
        <w:tc>
          <w:tcPr>
            <w:tcW w:w="3065" w:type="dxa"/>
            <w:tcBorders>
              <w:top w:val="single" w:sz="2" w:space="0" w:color="auto"/>
              <w:left w:val="single" w:sz="2" w:space="0" w:color="auto"/>
              <w:bottom w:val="single" w:sz="2" w:space="0" w:color="auto"/>
              <w:right w:val="single" w:sz="2" w:space="0" w:color="auto"/>
            </w:tcBorders>
          </w:tcPr>
          <w:p w14:paraId="5AFAF88F" w14:textId="317A5E0B" w:rsidR="00872AFE" w:rsidRPr="00711388" w:rsidRDefault="00872AFE" w:rsidP="00567869">
            <w:pPr>
              <w:pStyle w:val="NormalLeft"/>
              <w:rPr>
                <w:lang w:val="en-GB"/>
              </w:rPr>
            </w:pPr>
            <w:r w:rsidRPr="00711388">
              <w:rPr>
                <w:lang w:val="en-GB"/>
              </w:rPr>
              <w:t xml:space="preserve">Miscellaneous financial loss insurance and proportional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91E6BC6" w14:textId="77777777" w:rsidR="00872AFE" w:rsidRPr="00711388" w:rsidRDefault="00872AFE" w:rsidP="00567869">
            <w:pPr>
              <w:pStyle w:val="NormalLeft"/>
              <w:rPr>
                <w:lang w:val="en-GB"/>
              </w:rPr>
            </w:pPr>
            <w:r w:rsidRPr="00711388">
              <w:rPr>
                <w:lang w:val="en-GB"/>
              </w:rPr>
              <w:t>These are the technical provisions for miscellaneous financial loss insurance and proportional reinsurance, without risk margin after deduction of the amounts recoverable from reinsurance contracts and SPVs, with a floor equal to zero.</w:t>
            </w:r>
          </w:p>
        </w:tc>
      </w:tr>
      <w:tr w:rsidR="00872AFE" w:rsidRPr="00711388" w14:paraId="2208CC0C" w14:textId="77777777" w:rsidTr="00567869">
        <w:tc>
          <w:tcPr>
            <w:tcW w:w="1671" w:type="dxa"/>
            <w:tcBorders>
              <w:top w:val="single" w:sz="2" w:space="0" w:color="auto"/>
              <w:left w:val="single" w:sz="2" w:space="0" w:color="auto"/>
              <w:bottom w:val="single" w:sz="2" w:space="0" w:color="auto"/>
              <w:right w:val="single" w:sz="2" w:space="0" w:color="auto"/>
            </w:tcBorders>
          </w:tcPr>
          <w:p w14:paraId="211E12FC" w14:textId="77777777" w:rsidR="00872AFE" w:rsidRPr="00711388" w:rsidRDefault="00872AFE" w:rsidP="00567869">
            <w:pPr>
              <w:pStyle w:val="NormalLeft"/>
              <w:rPr>
                <w:lang w:val="en-GB"/>
              </w:rPr>
            </w:pPr>
            <w:r w:rsidRPr="00711388">
              <w:rPr>
                <w:lang w:val="en-GB"/>
              </w:rPr>
              <w:t>C0030/R0130</w:t>
            </w:r>
          </w:p>
        </w:tc>
        <w:tc>
          <w:tcPr>
            <w:tcW w:w="3065" w:type="dxa"/>
            <w:tcBorders>
              <w:top w:val="single" w:sz="2" w:space="0" w:color="auto"/>
              <w:left w:val="single" w:sz="2" w:space="0" w:color="auto"/>
              <w:bottom w:val="single" w:sz="2" w:space="0" w:color="auto"/>
              <w:right w:val="single" w:sz="2" w:space="0" w:color="auto"/>
            </w:tcBorders>
          </w:tcPr>
          <w:p w14:paraId="19CB0AFE" w14:textId="68887721" w:rsidR="00872AFE" w:rsidRPr="00711388" w:rsidRDefault="00872AFE" w:rsidP="00567869">
            <w:pPr>
              <w:pStyle w:val="NormalLeft"/>
              <w:rPr>
                <w:lang w:val="en-GB"/>
              </w:rPr>
            </w:pPr>
            <w:r w:rsidRPr="00711388">
              <w:rPr>
                <w:lang w:val="en-GB"/>
              </w:rPr>
              <w:t xml:space="preserve">Miscellaneous financial loss insurance and proportional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D7163A7" w14:textId="77777777" w:rsidR="00872AFE" w:rsidRPr="00711388" w:rsidRDefault="00872AFE" w:rsidP="00567869">
            <w:pPr>
              <w:pStyle w:val="NormalLeft"/>
              <w:rPr>
                <w:lang w:val="en-GB"/>
              </w:rPr>
            </w:pPr>
            <w:r w:rsidRPr="00711388">
              <w:rPr>
                <w:lang w:val="en-GB"/>
              </w:rPr>
              <w:t>These are the premiums written for miscellaneous financial loss insurance and proportional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6360D660" w14:textId="77777777" w:rsidTr="00567869">
        <w:tc>
          <w:tcPr>
            <w:tcW w:w="1671" w:type="dxa"/>
            <w:tcBorders>
              <w:top w:val="single" w:sz="2" w:space="0" w:color="auto"/>
              <w:left w:val="single" w:sz="2" w:space="0" w:color="auto"/>
              <w:bottom w:val="single" w:sz="2" w:space="0" w:color="auto"/>
              <w:right w:val="single" w:sz="2" w:space="0" w:color="auto"/>
            </w:tcBorders>
          </w:tcPr>
          <w:p w14:paraId="46889BAF" w14:textId="77777777" w:rsidR="00872AFE" w:rsidRPr="00711388" w:rsidRDefault="00872AFE" w:rsidP="00567869">
            <w:pPr>
              <w:pStyle w:val="NormalLeft"/>
              <w:rPr>
                <w:lang w:val="en-GB"/>
              </w:rPr>
            </w:pPr>
            <w:r w:rsidRPr="00711388">
              <w:rPr>
                <w:lang w:val="en-GB"/>
              </w:rPr>
              <w:t>C0020/R0140</w:t>
            </w:r>
          </w:p>
        </w:tc>
        <w:tc>
          <w:tcPr>
            <w:tcW w:w="3065" w:type="dxa"/>
            <w:tcBorders>
              <w:top w:val="single" w:sz="2" w:space="0" w:color="auto"/>
              <w:left w:val="single" w:sz="2" w:space="0" w:color="auto"/>
              <w:bottom w:val="single" w:sz="2" w:space="0" w:color="auto"/>
              <w:right w:val="single" w:sz="2" w:space="0" w:color="auto"/>
            </w:tcBorders>
          </w:tcPr>
          <w:p w14:paraId="01C972AD" w14:textId="219B92D0"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proportional health reinsurance</w:t>
            </w:r>
            <w:r w:rsidR="004F13F9" w:rsidRPr="00711388">
              <w:rPr>
                <w:lang w:val="en-GB"/>
              </w:rPr>
              <w:t xml:space="preserve"> </w:t>
            </w:r>
            <w:r w:rsidR="00845F43" w:rsidRPr="00711388">
              <w:rPr>
                <w:lang w:val="en-GB"/>
              </w:rPr>
              <w:t>-</w:t>
            </w:r>
            <w:r w:rsidR="004F13F9" w:rsidRPr="00711388">
              <w:rPr>
                <w:lang w:val="en-GB"/>
              </w:rPr>
              <w:t xml:space="preserve"> net (of reinsurance/SPV) </w:t>
            </w:r>
            <w:r w:rsidRPr="00711388">
              <w:rPr>
                <w:lang w:val="en-GB"/>
              </w:rPr>
              <w:t xml:space="preserve">best estimate </w:t>
            </w:r>
            <w:r w:rsidR="004F13F9" w:rsidRPr="00711388">
              <w:rPr>
                <w:lang w:val="en-GB"/>
              </w:rPr>
              <w:t xml:space="preserve">and </w:t>
            </w:r>
            <w:r w:rsidRPr="00711388">
              <w:rPr>
                <w:lang w:val="en-GB"/>
              </w:rPr>
              <w:t>TP calculated as a whole</w:t>
            </w:r>
          </w:p>
        </w:tc>
        <w:tc>
          <w:tcPr>
            <w:tcW w:w="4550" w:type="dxa"/>
            <w:tcBorders>
              <w:top w:val="single" w:sz="2" w:space="0" w:color="auto"/>
              <w:left w:val="single" w:sz="2" w:space="0" w:color="auto"/>
              <w:bottom w:val="single" w:sz="2" w:space="0" w:color="auto"/>
              <w:right w:val="single" w:sz="2" w:space="0" w:color="auto"/>
            </w:tcBorders>
          </w:tcPr>
          <w:p w14:paraId="2841121E" w14:textId="2938D41C" w:rsidR="00872AFE" w:rsidRPr="00711388" w:rsidRDefault="00872AFE" w:rsidP="00567869">
            <w:pPr>
              <w:pStyle w:val="NormalLeft"/>
              <w:rPr>
                <w:lang w:val="en-GB"/>
              </w:rPr>
            </w:pPr>
            <w:r w:rsidRPr="00711388">
              <w:rPr>
                <w:lang w:val="en-GB"/>
              </w:rPr>
              <w:t>These are the technical provisions for non</w:t>
            </w:r>
            <w:r w:rsidR="00711388" w:rsidRPr="00711388">
              <w:rPr>
                <w:lang w:val="en-GB"/>
              </w:rPr>
              <w:t>-</w:t>
            </w:r>
            <w:r w:rsidRPr="00711388">
              <w:rPr>
                <w:lang w:val="en-GB"/>
              </w:rPr>
              <w:t>proportional health reinsurance, without risk margin after deduction of the amounts recoverable from reinsurance contracts and SPVs, with a floor equal to zero.</w:t>
            </w:r>
          </w:p>
        </w:tc>
      </w:tr>
      <w:tr w:rsidR="00872AFE" w:rsidRPr="00711388" w14:paraId="5AA0D45D" w14:textId="77777777" w:rsidTr="00567869">
        <w:tc>
          <w:tcPr>
            <w:tcW w:w="1671" w:type="dxa"/>
            <w:tcBorders>
              <w:top w:val="single" w:sz="2" w:space="0" w:color="auto"/>
              <w:left w:val="single" w:sz="2" w:space="0" w:color="auto"/>
              <w:bottom w:val="single" w:sz="2" w:space="0" w:color="auto"/>
              <w:right w:val="single" w:sz="2" w:space="0" w:color="auto"/>
            </w:tcBorders>
          </w:tcPr>
          <w:p w14:paraId="150D0AAD" w14:textId="77777777" w:rsidR="00872AFE" w:rsidRPr="00711388" w:rsidRDefault="00872AFE" w:rsidP="00567869">
            <w:pPr>
              <w:pStyle w:val="NormalLeft"/>
              <w:rPr>
                <w:lang w:val="en-GB"/>
              </w:rPr>
            </w:pPr>
            <w:r w:rsidRPr="00711388">
              <w:rPr>
                <w:lang w:val="en-GB"/>
              </w:rPr>
              <w:t>C0030/R0140</w:t>
            </w:r>
          </w:p>
        </w:tc>
        <w:tc>
          <w:tcPr>
            <w:tcW w:w="3065" w:type="dxa"/>
            <w:tcBorders>
              <w:top w:val="single" w:sz="2" w:space="0" w:color="auto"/>
              <w:left w:val="single" w:sz="2" w:space="0" w:color="auto"/>
              <w:bottom w:val="single" w:sz="2" w:space="0" w:color="auto"/>
              <w:right w:val="single" w:sz="2" w:space="0" w:color="auto"/>
            </w:tcBorders>
          </w:tcPr>
          <w:p w14:paraId="305F549B" w14:textId="7157EC3D"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 xml:space="preserve">proportional health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43D9C45" w14:textId="372C7CAC" w:rsidR="00872AFE" w:rsidRPr="00711388" w:rsidRDefault="00872AFE" w:rsidP="00567869">
            <w:pPr>
              <w:pStyle w:val="NormalLeft"/>
              <w:rPr>
                <w:lang w:val="en-GB"/>
              </w:rPr>
            </w:pPr>
            <w:r w:rsidRPr="00711388">
              <w:rPr>
                <w:lang w:val="en-GB"/>
              </w:rPr>
              <w:t>These are the premiums written for non</w:t>
            </w:r>
            <w:r w:rsidR="00711388" w:rsidRPr="00711388">
              <w:rPr>
                <w:lang w:val="en-GB"/>
              </w:rPr>
              <w:t>-</w:t>
            </w:r>
            <w:r w:rsidRPr="00711388">
              <w:rPr>
                <w:lang w:val="en-GB"/>
              </w:rPr>
              <w:t>proportional health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33EA1831" w14:textId="77777777" w:rsidTr="00567869">
        <w:tc>
          <w:tcPr>
            <w:tcW w:w="1671" w:type="dxa"/>
            <w:tcBorders>
              <w:top w:val="single" w:sz="2" w:space="0" w:color="auto"/>
              <w:left w:val="single" w:sz="2" w:space="0" w:color="auto"/>
              <w:bottom w:val="single" w:sz="2" w:space="0" w:color="auto"/>
              <w:right w:val="single" w:sz="2" w:space="0" w:color="auto"/>
            </w:tcBorders>
          </w:tcPr>
          <w:p w14:paraId="66FFD0B2" w14:textId="77777777" w:rsidR="00872AFE" w:rsidRPr="00711388" w:rsidRDefault="00872AFE" w:rsidP="00567869">
            <w:pPr>
              <w:pStyle w:val="NormalLeft"/>
              <w:rPr>
                <w:lang w:val="en-GB"/>
              </w:rPr>
            </w:pPr>
            <w:r w:rsidRPr="00711388">
              <w:rPr>
                <w:lang w:val="en-GB"/>
              </w:rPr>
              <w:lastRenderedPageBreak/>
              <w:t>C0020/R0150</w:t>
            </w:r>
          </w:p>
        </w:tc>
        <w:tc>
          <w:tcPr>
            <w:tcW w:w="3065" w:type="dxa"/>
            <w:tcBorders>
              <w:top w:val="single" w:sz="2" w:space="0" w:color="auto"/>
              <w:left w:val="single" w:sz="2" w:space="0" w:color="auto"/>
              <w:bottom w:val="single" w:sz="2" w:space="0" w:color="auto"/>
              <w:right w:val="single" w:sz="2" w:space="0" w:color="auto"/>
            </w:tcBorders>
          </w:tcPr>
          <w:p w14:paraId="7EF61F7E" w14:textId="616EDCEB"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proportional casualty reinsuranc</w:t>
            </w:r>
            <w:r w:rsidR="0034740A" w:rsidRPr="00711388">
              <w:rPr>
                <w:lang w:val="en-GB"/>
              </w:rPr>
              <w:t xml:space="preserve">e </w:t>
            </w:r>
            <w:r w:rsidR="00845F43" w:rsidRPr="00711388">
              <w:rPr>
                <w:lang w:val="en-GB"/>
              </w:rPr>
              <w:t>-</w:t>
            </w:r>
            <w:r w:rsidR="0034740A" w:rsidRPr="00711388">
              <w:rPr>
                <w:lang w:val="en-GB"/>
              </w:rPr>
              <w:t xml:space="preserve"> net (of reinsurance/SPV) </w:t>
            </w:r>
            <w:r w:rsidRPr="00711388">
              <w:rPr>
                <w:lang w:val="en-GB"/>
              </w:rPr>
              <w:t xml:space="preserve">best estimate </w:t>
            </w:r>
            <w:r w:rsidR="0034740A" w:rsidRPr="00711388">
              <w:rPr>
                <w:lang w:val="en-GB"/>
              </w:rPr>
              <w:t xml:space="preserve">and </w:t>
            </w:r>
            <w:r w:rsidRPr="00711388">
              <w:rPr>
                <w:lang w:val="en-GB"/>
              </w:rPr>
              <w:t>TP calculated as a whole</w:t>
            </w:r>
          </w:p>
        </w:tc>
        <w:tc>
          <w:tcPr>
            <w:tcW w:w="4550" w:type="dxa"/>
            <w:tcBorders>
              <w:top w:val="single" w:sz="2" w:space="0" w:color="auto"/>
              <w:left w:val="single" w:sz="2" w:space="0" w:color="auto"/>
              <w:bottom w:val="single" w:sz="2" w:space="0" w:color="auto"/>
              <w:right w:val="single" w:sz="2" w:space="0" w:color="auto"/>
            </w:tcBorders>
          </w:tcPr>
          <w:p w14:paraId="43231504" w14:textId="1BE3A2A5" w:rsidR="00872AFE" w:rsidRPr="00711388" w:rsidRDefault="00872AFE" w:rsidP="00567869">
            <w:pPr>
              <w:pStyle w:val="NormalLeft"/>
              <w:rPr>
                <w:lang w:val="en-GB"/>
              </w:rPr>
            </w:pPr>
            <w:r w:rsidRPr="00711388">
              <w:rPr>
                <w:lang w:val="en-GB"/>
              </w:rPr>
              <w:t>These are the technical provisions for non</w:t>
            </w:r>
            <w:r w:rsidR="00711388" w:rsidRPr="00711388">
              <w:rPr>
                <w:lang w:val="en-GB"/>
              </w:rPr>
              <w:t>-</w:t>
            </w:r>
            <w:r w:rsidRPr="00711388">
              <w:rPr>
                <w:lang w:val="en-GB"/>
              </w:rPr>
              <w:t>proportional casualty reinsurance, without risk margin after deduction of the amounts recoverable from reinsurance contracts and SPVs, with a floor equal to zero.</w:t>
            </w:r>
          </w:p>
        </w:tc>
      </w:tr>
      <w:tr w:rsidR="00872AFE" w:rsidRPr="00711388" w14:paraId="4024CC1E" w14:textId="77777777" w:rsidTr="00567869">
        <w:tc>
          <w:tcPr>
            <w:tcW w:w="1671" w:type="dxa"/>
            <w:tcBorders>
              <w:top w:val="single" w:sz="2" w:space="0" w:color="auto"/>
              <w:left w:val="single" w:sz="2" w:space="0" w:color="auto"/>
              <w:bottom w:val="single" w:sz="2" w:space="0" w:color="auto"/>
              <w:right w:val="single" w:sz="2" w:space="0" w:color="auto"/>
            </w:tcBorders>
          </w:tcPr>
          <w:p w14:paraId="36AECC32" w14:textId="77777777" w:rsidR="00872AFE" w:rsidRPr="00711388" w:rsidRDefault="00872AFE" w:rsidP="00567869">
            <w:pPr>
              <w:pStyle w:val="NormalLeft"/>
              <w:rPr>
                <w:lang w:val="en-GB"/>
              </w:rPr>
            </w:pPr>
            <w:r w:rsidRPr="00711388">
              <w:rPr>
                <w:lang w:val="en-GB"/>
              </w:rPr>
              <w:t>C0030/R0150</w:t>
            </w:r>
          </w:p>
        </w:tc>
        <w:tc>
          <w:tcPr>
            <w:tcW w:w="3065" w:type="dxa"/>
            <w:tcBorders>
              <w:top w:val="single" w:sz="2" w:space="0" w:color="auto"/>
              <w:left w:val="single" w:sz="2" w:space="0" w:color="auto"/>
              <w:bottom w:val="single" w:sz="2" w:space="0" w:color="auto"/>
              <w:right w:val="single" w:sz="2" w:space="0" w:color="auto"/>
            </w:tcBorders>
          </w:tcPr>
          <w:p w14:paraId="6ADC5D13" w14:textId="582C260F"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 xml:space="preserve">proportional casualty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2EB839C" w14:textId="5C68F7E1" w:rsidR="00872AFE" w:rsidRPr="00711388" w:rsidRDefault="00872AFE" w:rsidP="00BF59BB">
            <w:pPr>
              <w:pStyle w:val="NormalLeft"/>
              <w:rPr>
                <w:lang w:val="en-GB"/>
              </w:rPr>
            </w:pPr>
            <w:r w:rsidRPr="00711388">
              <w:rPr>
                <w:lang w:val="en-GB"/>
              </w:rPr>
              <w:t>These are the premiums written for non</w:t>
            </w:r>
            <w:r w:rsidR="00711388" w:rsidRPr="00711388">
              <w:rPr>
                <w:lang w:val="en-GB"/>
              </w:rPr>
              <w:t>-</w:t>
            </w:r>
            <w:r w:rsidRPr="00711388">
              <w:rPr>
                <w:lang w:val="en-GB"/>
              </w:rPr>
              <w:t>proportional casualty reinsurance during the (rolling) last 12 months, after deduction of premiums for reinsurance contracts, with a floor equal to zero.</w:t>
            </w:r>
            <w:r w:rsidR="00BF59BB" w:rsidRPr="00711388">
              <w:rPr>
                <w:lang w:val="en-GB"/>
              </w:rPr>
              <w:t xml:space="preserve"> Amount of taxes or charges levied with premiums shall be excluded from the written premiums</w:t>
            </w:r>
          </w:p>
        </w:tc>
      </w:tr>
      <w:tr w:rsidR="00872AFE" w:rsidRPr="00711388" w14:paraId="2B527D15" w14:textId="77777777" w:rsidTr="00567869">
        <w:tc>
          <w:tcPr>
            <w:tcW w:w="1671" w:type="dxa"/>
            <w:tcBorders>
              <w:top w:val="single" w:sz="2" w:space="0" w:color="auto"/>
              <w:left w:val="single" w:sz="2" w:space="0" w:color="auto"/>
              <w:bottom w:val="single" w:sz="2" w:space="0" w:color="auto"/>
              <w:right w:val="single" w:sz="2" w:space="0" w:color="auto"/>
            </w:tcBorders>
          </w:tcPr>
          <w:p w14:paraId="5EB76992" w14:textId="77777777" w:rsidR="00872AFE" w:rsidRPr="00711388" w:rsidRDefault="00872AFE" w:rsidP="00567869">
            <w:pPr>
              <w:pStyle w:val="NormalLeft"/>
              <w:rPr>
                <w:lang w:val="en-GB"/>
              </w:rPr>
            </w:pPr>
            <w:r w:rsidRPr="00711388">
              <w:rPr>
                <w:lang w:val="en-GB"/>
              </w:rPr>
              <w:t>C0020/R0160</w:t>
            </w:r>
          </w:p>
        </w:tc>
        <w:tc>
          <w:tcPr>
            <w:tcW w:w="3065" w:type="dxa"/>
            <w:tcBorders>
              <w:top w:val="single" w:sz="2" w:space="0" w:color="auto"/>
              <w:left w:val="single" w:sz="2" w:space="0" w:color="auto"/>
              <w:bottom w:val="single" w:sz="2" w:space="0" w:color="auto"/>
              <w:right w:val="single" w:sz="2" w:space="0" w:color="auto"/>
            </w:tcBorders>
          </w:tcPr>
          <w:p w14:paraId="3D59FB9A" w14:textId="3A589B70"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 xml:space="preserve">proportional marine, aviation and transport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0161C8F" w14:textId="39E05A7E" w:rsidR="00872AFE" w:rsidRPr="00711388" w:rsidRDefault="00872AFE" w:rsidP="00567869">
            <w:pPr>
              <w:pStyle w:val="NormalLeft"/>
              <w:rPr>
                <w:lang w:val="en-GB"/>
              </w:rPr>
            </w:pPr>
            <w:r w:rsidRPr="00711388">
              <w:rPr>
                <w:lang w:val="en-GB"/>
              </w:rPr>
              <w:t>These are the technical provisions for non</w:t>
            </w:r>
            <w:r w:rsidR="00711388" w:rsidRPr="00711388">
              <w:rPr>
                <w:lang w:val="en-GB"/>
              </w:rPr>
              <w:t>-</w:t>
            </w:r>
            <w:r w:rsidRPr="00711388">
              <w:rPr>
                <w:lang w:val="en-GB"/>
              </w:rPr>
              <w:t>proportional marine, aviation and transport reinsurance, without risk margin after deduction of the amounts recoverable from reinsurance contracts and SPVs, with a floor equal to zero.</w:t>
            </w:r>
          </w:p>
        </w:tc>
      </w:tr>
      <w:tr w:rsidR="00872AFE" w:rsidRPr="00711388" w14:paraId="2F636E5E" w14:textId="77777777" w:rsidTr="00567869">
        <w:tc>
          <w:tcPr>
            <w:tcW w:w="1671" w:type="dxa"/>
            <w:tcBorders>
              <w:top w:val="single" w:sz="2" w:space="0" w:color="auto"/>
              <w:left w:val="single" w:sz="2" w:space="0" w:color="auto"/>
              <w:bottom w:val="single" w:sz="2" w:space="0" w:color="auto"/>
              <w:right w:val="single" w:sz="2" w:space="0" w:color="auto"/>
            </w:tcBorders>
          </w:tcPr>
          <w:p w14:paraId="16954E05" w14:textId="77777777" w:rsidR="00872AFE" w:rsidRPr="00711388" w:rsidRDefault="00872AFE" w:rsidP="00567869">
            <w:pPr>
              <w:pStyle w:val="NormalLeft"/>
              <w:rPr>
                <w:lang w:val="en-GB"/>
              </w:rPr>
            </w:pPr>
            <w:r w:rsidRPr="00711388">
              <w:rPr>
                <w:lang w:val="en-GB"/>
              </w:rPr>
              <w:t>C0030/R0160</w:t>
            </w:r>
          </w:p>
        </w:tc>
        <w:tc>
          <w:tcPr>
            <w:tcW w:w="3065" w:type="dxa"/>
            <w:tcBorders>
              <w:top w:val="single" w:sz="2" w:space="0" w:color="auto"/>
              <w:left w:val="single" w:sz="2" w:space="0" w:color="auto"/>
              <w:bottom w:val="single" w:sz="2" w:space="0" w:color="auto"/>
              <w:right w:val="single" w:sz="2" w:space="0" w:color="auto"/>
            </w:tcBorders>
          </w:tcPr>
          <w:p w14:paraId="78DEE2EA" w14:textId="62E98A05"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 xml:space="preserve">proportional marine, aviation and transport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9B427B1" w14:textId="7F1FE149" w:rsidR="00872AFE" w:rsidRPr="00711388" w:rsidRDefault="00872AFE" w:rsidP="00567869">
            <w:pPr>
              <w:pStyle w:val="NormalLeft"/>
              <w:rPr>
                <w:lang w:val="en-GB"/>
              </w:rPr>
            </w:pPr>
            <w:r w:rsidRPr="00711388">
              <w:rPr>
                <w:lang w:val="en-GB"/>
              </w:rPr>
              <w:t>These are the premiums written for non</w:t>
            </w:r>
            <w:r w:rsidR="00711388" w:rsidRPr="00711388">
              <w:rPr>
                <w:lang w:val="en-GB"/>
              </w:rPr>
              <w:t>-</w:t>
            </w:r>
            <w:r w:rsidRPr="00711388">
              <w:rPr>
                <w:lang w:val="en-GB"/>
              </w:rPr>
              <w:t>proportional marine, aviation and transport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42D15565" w14:textId="77777777" w:rsidTr="00567869">
        <w:tc>
          <w:tcPr>
            <w:tcW w:w="1671" w:type="dxa"/>
            <w:tcBorders>
              <w:top w:val="single" w:sz="2" w:space="0" w:color="auto"/>
              <w:left w:val="single" w:sz="2" w:space="0" w:color="auto"/>
              <w:bottom w:val="single" w:sz="2" w:space="0" w:color="auto"/>
              <w:right w:val="single" w:sz="2" w:space="0" w:color="auto"/>
            </w:tcBorders>
          </w:tcPr>
          <w:p w14:paraId="148DE76A" w14:textId="77777777" w:rsidR="00872AFE" w:rsidRPr="00711388" w:rsidRDefault="00872AFE" w:rsidP="00567869">
            <w:pPr>
              <w:pStyle w:val="NormalLeft"/>
              <w:rPr>
                <w:lang w:val="en-GB"/>
              </w:rPr>
            </w:pPr>
            <w:r w:rsidRPr="00711388">
              <w:rPr>
                <w:lang w:val="en-GB"/>
              </w:rPr>
              <w:t>C0020/R0170</w:t>
            </w:r>
          </w:p>
        </w:tc>
        <w:tc>
          <w:tcPr>
            <w:tcW w:w="3065" w:type="dxa"/>
            <w:tcBorders>
              <w:top w:val="single" w:sz="2" w:space="0" w:color="auto"/>
              <w:left w:val="single" w:sz="2" w:space="0" w:color="auto"/>
              <w:bottom w:val="single" w:sz="2" w:space="0" w:color="auto"/>
              <w:right w:val="single" w:sz="2" w:space="0" w:color="auto"/>
            </w:tcBorders>
          </w:tcPr>
          <w:p w14:paraId="22F38A20" w14:textId="36C2396C"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 xml:space="preserve">proportional property reinsurance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06C570" w14:textId="2D889072" w:rsidR="00872AFE" w:rsidRPr="00711388" w:rsidRDefault="00872AFE" w:rsidP="00567869">
            <w:pPr>
              <w:pStyle w:val="NormalLeft"/>
              <w:rPr>
                <w:lang w:val="en-GB"/>
              </w:rPr>
            </w:pPr>
            <w:r w:rsidRPr="00711388">
              <w:rPr>
                <w:lang w:val="en-GB"/>
              </w:rPr>
              <w:t>These are the technical provisions for non</w:t>
            </w:r>
            <w:r w:rsidR="00711388" w:rsidRPr="00711388">
              <w:rPr>
                <w:lang w:val="en-GB"/>
              </w:rPr>
              <w:t>-</w:t>
            </w:r>
            <w:r w:rsidRPr="00711388">
              <w:rPr>
                <w:lang w:val="en-GB"/>
              </w:rPr>
              <w:t>proportional property reinsurance, without risk margin after deduction of the amounts recoverable from reinsurance contracts and SPVs, with a floor equal to zero.</w:t>
            </w:r>
          </w:p>
        </w:tc>
      </w:tr>
      <w:tr w:rsidR="00872AFE" w:rsidRPr="00711388" w14:paraId="6C8903A4" w14:textId="77777777" w:rsidTr="00567869">
        <w:tc>
          <w:tcPr>
            <w:tcW w:w="1671" w:type="dxa"/>
            <w:tcBorders>
              <w:top w:val="single" w:sz="2" w:space="0" w:color="auto"/>
              <w:left w:val="single" w:sz="2" w:space="0" w:color="auto"/>
              <w:bottom w:val="single" w:sz="2" w:space="0" w:color="auto"/>
              <w:right w:val="single" w:sz="2" w:space="0" w:color="auto"/>
            </w:tcBorders>
          </w:tcPr>
          <w:p w14:paraId="73C5D955" w14:textId="77777777" w:rsidR="00872AFE" w:rsidRPr="00711388" w:rsidRDefault="00872AFE" w:rsidP="00567869">
            <w:pPr>
              <w:pStyle w:val="NormalLeft"/>
              <w:rPr>
                <w:lang w:val="en-GB"/>
              </w:rPr>
            </w:pPr>
            <w:r w:rsidRPr="00711388">
              <w:rPr>
                <w:lang w:val="en-GB"/>
              </w:rPr>
              <w:t>C0030/R0170</w:t>
            </w:r>
          </w:p>
        </w:tc>
        <w:tc>
          <w:tcPr>
            <w:tcW w:w="3065" w:type="dxa"/>
            <w:tcBorders>
              <w:top w:val="single" w:sz="2" w:space="0" w:color="auto"/>
              <w:left w:val="single" w:sz="2" w:space="0" w:color="auto"/>
              <w:bottom w:val="single" w:sz="2" w:space="0" w:color="auto"/>
              <w:right w:val="single" w:sz="2" w:space="0" w:color="auto"/>
            </w:tcBorders>
          </w:tcPr>
          <w:p w14:paraId="082F8353" w14:textId="684A1A2C" w:rsidR="00872AFE" w:rsidRPr="00711388" w:rsidRDefault="00872AFE" w:rsidP="00567869">
            <w:pPr>
              <w:pStyle w:val="NormalLeft"/>
              <w:rPr>
                <w:lang w:val="en-GB"/>
              </w:rPr>
            </w:pPr>
            <w:r w:rsidRPr="00711388">
              <w:rPr>
                <w:lang w:val="en-GB"/>
              </w:rPr>
              <w:t>Non</w:t>
            </w:r>
            <w:r w:rsidR="00711388" w:rsidRPr="00711388">
              <w:rPr>
                <w:lang w:val="en-GB"/>
              </w:rPr>
              <w:t>-</w:t>
            </w:r>
            <w:r w:rsidRPr="00711388">
              <w:rPr>
                <w:lang w:val="en-GB"/>
              </w:rPr>
              <w:t xml:space="preserve">proportional property reinsurance </w:t>
            </w:r>
            <w:r w:rsidR="00845F43" w:rsidRPr="00711388">
              <w:rPr>
                <w:lang w:val="en-GB"/>
              </w:rPr>
              <w:t>-</w:t>
            </w:r>
            <w:r w:rsidRPr="00711388">
              <w:rPr>
                <w:lang w:val="en-GB"/>
              </w:rPr>
              <w:t xml:space="preserve">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21CDBAEE" w14:textId="5482035F" w:rsidR="00872AFE" w:rsidRPr="00711388" w:rsidRDefault="00872AFE" w:rsidP="00567869">
            <w:pPr>
              <w:pStyle w:val="NormalLeft"/>
              <w:rPr>
                <w:lang w:val="en-GB"/>
              </w:rPr>
            </w:pPr>
            <w:r w:rsidRPr="00711388">
              <w:rPr>
                <w:lang w:val="en-GB"/>
              </w:rPr>
              <w:t>These are the premiums written for non</w:t>
            </w:r>
            <w:r w:rsidR="00711388" w:rsidRPr="00711388">
              <w:rPr>
                <w:lang w:val="en-GB"/>
              </w:rPr>
              <w:t>-</w:t>
            </w:r>
            <w:r w:rsidRPr="00711388">
              <w:rPr>
                <w:lang w:val="en-GB"/>
              </w:rPr>
              <w:t>proportional property reinsurance during the (rolling) last 12 months, after deduction of premiums for reinsurance contracts, with a floor equal to zero. Amount of taxes or charges levied with premiums shall be excluded from the written premiums.</w:t>
            </w:r>
          </w:p>
        </w:tc>
      </w:tr>
      <w:tr w:rsidR="00872AFE" w:rsidRPr="00711388" w14:paraId="082D6D93" w14:textId="77777777" w:rsidTr="00567869">
        <w:tc>
          <w:tcPr>
            <w:tcW w:w="1671" w:type="dxa"/>
            <w:tcBorders>
              <w:top w:val="single" w:sz="2" w:space="0" w:color="auto"/>
              <w:left w:val="single" w:sz="2" w:space="0" w:color="auto"/>
              <w:bottom w:val="single" w:sz="2" w:space="0" w:color="auto"/>
              <w:right w:val="single" w:sz="2" w:space="0" w:color="auto"/>
            </w:tcBorders>
          </w:tcPr>
          <w:p w14:paraId="5F5D99D8" w14:textId="77777777" w:rsidR="00872AFE" w:rsidRPr="00711388" w:rsidRDefault="00872AFE" w:rsidP="00567869">
            <w:pPr>
              <w:pStyle w:val="NormalLeft"/>
              <w:rPr>
                <w:lang w:val="en-GB"/>
              </w:rPr>
            </w:pPr>
            <w:r w:rsidRPr="00711388">
              <w:rPr>
                <w:lang w:val="en-GB"/>
              </w:rPr>
              <w:t>C0040/R0200</w:t>
            </w:r>
          </w:p>
        </w:tc>
        <w:tc>
          <w:tcPr>
            <w:tcW w:w="3065" w:type="dxa"/>
            <w:tcBorders>
              <w:top w:val="single" w:sz="2" w:space="0" w:color="auto"/>
              <w:left w:val="single" w:sz="2" w:space="0" w:color="auto"/>
              <w:bottom w:val="single" w:sz="2" w:space="0" w:color="auto"/>
              <w:right w:val="single" w:sz="2" w:space="0" w:color="auto"/>
            </w:tcBorders>
          </w:tcPr>
          <w:p w14:paraId="24E3E9A2" w14:textId="4F6A0EF3" w:rsidR="00872AFE" w:rsidRPr="00711388" w:rsidRDefault="00872AFE" w:rsidP="00567869">
            <w:pPr>
              <w:pStyle w:val="NormalLeft"/>
              <w:rPr>
                <w:lang w:val="en-GB"/>
              </w:rPr>
            </w:pPr>
            <w:r w:rsidRPr="00711388">
              <w:rPr>
                <w:lang w:val="en-GB"/>
              </w:rPr>
              <w:t xml:space="preserve">Linear formula component for life insurance and reinsurance obligations </w:t>
            </w:r>
            <w:r w:rsidR="00845F43" w:rsidRPr="00711388">
              <w:rPr>
                <w:lang w:val="en-GB"/>
              </w:rPr>
              <w:t>-</w:t>
            </w:r>
            <w:r w:rsidRPr="00711388">
              <w:rPr>
                <w:lang w:val="en-GB"/>
              </w:rPr>
              <w:t xml:space="preserve"> MCR</w:t>
            </w:r>
            <w:r w:rsidRPr="00711388">
              <w:rPr>
                <w:vertAlign w:val="subscript"/>
                <w:lang w:val="en-GB"/>
              </w:rPr>
              <w:t>L</w:t>
            </w:r>
            <w:r w:rsidRPr="00711388">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5686B07C" w14:textId="77777777" w:rsidR="00872AFE" w:rsidRPr="00711388" w:rsidRDefault="00872AFE" w:rsidP="00567869">
            <w:pPr>
              <w:pStyle w:val="NormalLeft"/>
              <w:rPr>
                <w:lang w:val="en-GB"/>
              </w:rPr>
            </w:pPr>
            <w:r w:rsidRPr="00711388">
              <w:rPr>
                <w:lang w:val="en-GB"/>
              </w:rPr>
              <w:t xml:space="preserve">This is the result of the linear formula component for life insurance or reinsurance obligations calculated in accordance with </w:t>
            </w:r>
            <w:r w:rsidRPr="00711388">
              <w:rPr>
                <w:lang w:val="en-GB"/>
              </w:rPr>
              <w:lastRenderedPageBreak/>
              <w:t>Article 251 of Delegated Regulation (EU) 2015/35.</w:t>
            </w:r>
          </w:p>
        </w:tc>
      </w:tr>
      <w:tr w:rsidR="00872AFE" w:rsidRPr="00711388" w14:paraId="3790FF59" w14:textId="77777777" w:rsidTr="00567869">
        <w:tc>
          <w:tcPr>
            <w:tcW w:w="1671" w:type="dxa"/>
            <w:tcBorders>
              <w:top w:val="single" w:sz="2" w:space="0" w:color="auto"/>
              <w:left w:val="single" w:sz="2" w:space="0" w:color="auto"/>
              <w:bottom w:val="single" w:sz="2" w:space="0" w:color="auto"/>
              <w:right w:val="single" w:sz="2" w:space="0" w:color="auto"/>
            </w:tcBorders>
          </w:tcPr>
          <w:p w14:paraId="51D162CA" w14:textId="77777777" w:rsidR="00872AFE" w:rsidRPr="00711388" w:rsidRDefault="00872AFE" w:rsidP="00567869">
            <w:pPr>
              <w:pStyle w:val="NormalLeft"/>
              <w:rPr>
                <w:lang w:val="en-GB"/>
              </w:rPr>
            </w:pPr>
            <w:r w:rsidRPr="00711388">
              <w:rPr>
                <w:lang w:val="en-GB"/>
              </w:rPr>
              <w:lastRenderedPageBreak/>
              <w:t>C0050/R0210</w:t>
            </w:r>
          </w:p>
        </w:tc>
        <w:tc>
          <w:tcPr>
            <w:tcW w:w="3065" w:type="dxa"/>
            <w:tcBorders>
              <w:top w:val="single" w:sz="2" w:space="0" w:color="auto"/>
              <w:left w:val="single" w:sz="2" w:space="0" w:color="auto"/>
              <w:bottom w:val="single" w:sz="2" w:space="0" w:color="auto"/>
              <w:right w:val="single" w:sz="2" w:space="0" w:color="auto"/>
            </w:tcBorders>
          </w:tcPr>
          <w:p w14:paraId="68C7B6AC" w14:textId="176334B2" w:rsidR="00872AFE" w:rsidRPr="00711388" w:rsidRDefault="00872AFE" w:rsidP="00567869">
            <w:pPr>
              <w:pStyle w:val="NormalLeft"/>
              <w:rPr>
                <w:lang w:val="en-GB"/>
              </w:rPr>
            </w:pPr>
            <w:r w:rsidRPr="00711388">
              <w:rPr>
                <w:lang w:val="en-GB"/>
              </w:rPr>
              <w:t xml:space="preserve">Obligations with profit participation </w:t>
            </w:r>
            <w:r w:rsidR="00845F43" w:rsidRPr="00711388">
              <w:rPr>
                <w:lang w:val="en-GB"/>
              </w:rPr>
              <w:t>-</w:t>
            </w:r>
            <w:r w:rsidRPr="00711388">
              <w:rPr>
                <w:lang w:val="en-GB"/>
              </w:rPr>
              <w:t xml:space="preserve"> guaranteed benefits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0B7D5C6" w14:textId="77777777" w:rsidR="00872AFE" w:rsidRPr="00711388" w:rsidRDefault="00872AFE" w:rsidP="00567869">
            <w:pPr>
              <w:pStyle w:val="NormalLeft"/>
              <w:rPr>
                <w:lang w:val="en-GB"/>
              </w:rPr>
            </w:pPr>
            <w:r w:rsidRPr="00711388">
              <w:rPr>
                <w:lang w:val="en-GB"/>
              </w:rP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872AFE" w:rsidRPr="00711388" w14:paraId="7BADE98F" w14:textId="77777777" w:rsidTr="00567869">
        <w:tc>
          <w:tcPr>
            <w:tcW w:w="1671" w:type="dxa"/>
            <w:tcBorders>
              <w:top w:val="single" w:sz="2" w:space="0" w:color="auto"/>
              <w:left w:val="single" w:sz="2" w:space="0" w:color="auto"/>
              <w:bottom w:val="single" w:sz="2" w:space="0" w:color="auto"/>
              <w:right w:val="single" w:sz="2" w:space="0" w:color="auto"/>
            </w:tcBorders>
          </w:tcPr>
          <w:p w14:paraId="50A0BAD2" w14:textId="77777777" w:rsidR="00872AFE" w:rsidRPr="00711388" w:rsidRDefault="00872AFE" w:rsidP="00567869">
            <w:pPr>
              <w:pStyle w:val="NormalLeft"/>
              <w:rPr>
                <w:lang w:val="en-GB"/>
              </w:rPr>
            </w:pPr>
            <w:r w:rsidRPr="00711388">
              <w:rPr>
                <w:lang w:val="en-GB"/>
              </w:rPr>
              <w:t>C0050/R0220</w:t>
            </w:r>
          </w:p>
        </w:tc>
        <w:tc>
          <w:tcPr>
            <w:tcW w:w="3065" w:type="dxa"/>
            <w:tcBorders>
              <w:top w:val="single" w:sz="2" w:space="0" w:color="auto"/>
              <w:left w:val="single" w:sz="2" w:space="0" w:color="auto"/>
              <w:bottom w:val="single" w:sz="2" w:space="0" w:color="auto"/>
              <w:right w:val="single" w:sz="2" w:space="0" w:color="auto"/>
            </w:tcBorders>
          </w:tcPr>
          <w:p w14:paraId="412BDAB0" w14:textId="7D4ECE54" w:rsidR="00872AFE" w:rsidRPr="00711388" w:rsidRDefault="00872AFE" w:rsidP="00567869">
            <w:pPr>
              <w:pStyle w:val="NormalLeft"/>
              <w:rPr>
                <w:lang w:val="en-GB"/>
              </w:rPr>
            </w:pPr>
            <w:r w:rsidRPr="00711388">
              <w:rPr>
                <w:lang w:val="en-GB"/>
              </w:rPr>
              <w:t xml:space="preserve">Obligations with profit participation </w:t>
            </w:r>
            <w:r w:rsidR="00845F43" w:rsidRPr="00711388">
              <w:rPr>
                <w:lang w:val="en-GB"/>
              </w:rPr>
              <w:t>-</w:t>
            </w:r>
            <w:r w:rsidRPr="00711388">
              <w:rPr>
                <w:lang w:val="en-GB"/>
              </w:rPr>
              <w:t xml:space="preserve"> future discretionary benefits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A7167F4" w14:textId="77777777" w:rsidR="00872AFE" w:rsidRPr="00711388" w:rsidRDefault="00872AFE" w:rsidP="00567869">
            <w:pPr>
              <w:pStyle w:val="NormalLeft"/>
              <w:rPr>
                <w:lang w:val="en-GB"/>
              </w:rPr>
            </w:pPr>
            <w:r w:rsidRPr="00711388">
              <w:rPr>
                <w:lang w:val="en-GB"/>
              </w:rP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872AFE" w:rsidRPr="00711388" w14:paraId="4BF25FCA" w14:textId="77777777" w:rsidTr="00567869">
        <w:tc>
          <w:tcPr>
            <w:tcW w:w="1671" w:type="dxa"/>
            <w:tcBorders>
              <w:top w:val="single" w:sz="2" w:space="0" w:color="auto"/>
              <w:left w:val="single" w:sz="2" w:space="0" w:color="auto"/>
              <w:bottom w:val="single" w:sz="2" w:space="0" w:color="auto"/>
              <w:right w:val="single" w:sz="2" w:space="0" w:color="auto"/>
            </w:tcBorders>
          </w:tcPr>
          <w:p w14:paraId="59E5FEB2" w14:textId="77777777" w:rsidR="00872AFE" w:rsidRPr="00711388" w:rsidRDefault="00872AFE" w:rsidP="00567869">
            <w:pPr>
              <w:pStyle w:val="NormalLeft"/>
              <w:rPr>
                <w:lang w:val="en-GB"/>
              </w:rPr>
            </w:pPr>
            <w:r w:rsidRPr="00711388">
              <w:rPr>
                <w:lang w:val="en-GB"/>
              </w:rPr>
              <w:t>C0050/R0230</w:t>
            </w:r>
          </w:p>
        </w:tc>
        <w:tc>
          <w:tcPr>
            <w:tcW w:w="3065" w:type="dxa"/>
            <w:tcBorders>
              <w:top w:val="single" w:sz="2" w:space="0" w:color="auto"/>
              <w:left w:val="single" w:sz="2" w:space="0" w:color="auto"/>
              <w:bottom w:val="single" w:sz="2" w:space="0" w:color="auto"/>
              <w:right w:val="single" w:sz="2" w:space="0" w:color="auto"/>
            </w:tcBorders>
          </w:tcPr>
          <w:p w14:paraId="6768D44B" w14:textId="2BC67B56" w:rsidR="00872AFE" w:rsidRPr="00711388" w:rsidRDefault="00872AFE" w:rsidP="00567869">
            <w:pPr>
              <w:pStyle w:val="NormalLeft"/>
              <w:rPr>
                <w:lang w:val="en-GB"/>
              </w:rPr>
            </w:pPr>
            <w:r w:rsidRPr="00711388">
              <w:rPr>
                <w:lang w:val="en-GB"/>
              </w:rPr>
              <w:t>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insurance obligations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BA53516" w14:textId="2D4BA6AF" w:rsidR="00872AFE" w:rsidRPr="00711388" w:rsidRDefault="00872AFE" w:rsidP="00567869">
            <w:pPr>
              <w:pStyle w:val="NormalLeft"/>
              <w:rPr>
                <w:lang w:val="en-GB"/>
              </w:rPr>
            </w:pPr>
            <w:r w:rsidRPr="00711388">
              <w:rPr>
                <w:lang w:val="en-GB"/>
              </w:rPr>
              <w:t>These are the technical provisions without a risk margin for index</w:t>
            </w:r>
            <w:r w:rsidR="00711388" w:rsidRPr="00711388">
              <w:rPr>
                <w:lang w:val="en-GB"/>
              </w:rPr>
              <w:t>-</w:t>
            </w:r>
            <w:r w:rsidRPr="00711388">
              <w:rPr>
                <w:lang w:val="en-GB"/>
              </w:rPr>
              <w:t>linked and unit</w:t>
            </w:r>
            <w:r w:rsidR="00711388" w:rsidRPr="00711388">
              <w:rPr>
                <w:lang w:val="en-GB"/>
              </w:rPr>
              <w:t>-</w:t>
            </w:r>
            <w:r w:rsidRPr="00711388">
              <w:rPr>
                <w:lang w:val="en-GB"/>
              </w:rPr>
              <w:t>linked life insurance obligations and reinsurance obligations relating to such insurance obligations, after deduction of the amounts recoverable from reinsurance contracts and SPVs, with a floor equal to zero.</w:t>
            </w:r>
          </w:p>
        </w:tc>
      </w:tr>
      <w:tr w:rsidR="00872AFE" w:rsidRPr="00711388" w14:paraId="148302FE" w14:textId="77777777" w:rsidTr="00567869">
        <w:tc>
          <w:tcPr>
            <w:tcW w:w="1671" w:type="dxa"/>
            <w:tcBorders>
              <w:top w:val="single" w:sz="2" w:space="0" w:color="auto"/>
              <w:left w:val="single" w:sz="2" w:space="0" w:color="auto"/>
              <w:bottom w:val="single" w:sz="2" w:space="0" w:color="auto"/>
              <w:right w:val="single" w:sz="2" w:space="0" w:color="auto"/>
            </w:tcBorders>
          </w:tcPr>
          <w:p w14:paraId="2C519735" w14:textId="77777777" w:rsidR="00872AFE" w:rsidRPr="00711388" w:rsidRDefault="00872AFE" w:rsidP="00567869">
            <w:pPr>
              <w:pStyle w:val="NormalLeft"/>
              <w:rPr>
                <w:lang w:val="en-GB"/>
              </w:rPr>
            </w:pPr>
            <w:r w:rsidRPr="00711388">
              <w:rPr>
                <w:lang w:val="en-GB"/>
              </w:rPr>
              <w:t>C0050/R0240</w:t>
            </w:r>
          </w:p>
        </w:tc>
        <w:tc>
          <w:tcPr>
            <w:tcW w:w="3065" w:type="dxa"/>
            <w:tcBorders>
              <w:top w:val="single" w:sz="2" w:space="0" w:color="auto"/>
              <w:left w:val="single" w:sz="2" w:space="0" w:color="auto"/>
              <w:bottom w:val="single" w:sz="2" w:space="0" w:color="auto"/>
              <w:right w:val="single" w:sz="2" w:space="0" w:color="auto"/>
            </w:tcBorders>
          </w:tcPr>
          <w:p w14:paraId="5122A964" w14:textId="798D09AF" w:rsidR="00872AFE" w:rsidRPr="00711388" w:rsidRDefault="00872AFE" w:rsidP="00567869">
            <w:pPr>
              <w:pStyle w:val="NormalLeft"/>
              <w:rPr>
                <w:lang w:val="en-GB"/>
              </w:rPr>
            </w:pPr>
            <w:r w:rsidRPr="00711388">
              <w:rPr>
                <w:lang w:val="en-GB"/>
              </w:rPr>
              <w:t xml:space="preserve">Other life (re)insurance and health (re)insurance obligations </w:t>
            </w:r>
            <w:r w:rsidR="00845F43" w:rsidRPr="00711388">
              <w:rPr>
                <w:lang w:val="en-GB"/>
              </w:rPr>
              <w:t>-</w:t>
            </w:r>
            <w:r w:rsidRPr="00711388">
              <w:rPr>
                <w:lang w:val="en-GB"/>
              </w:rPr>
              <w:t xml:space="preserve">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9C932B3" w14:textId="77777777" w:rsidR="00872AFE" w:rsidRPr="00711388" w:rsidRDefault="00872AFE" w:rsidP="00567869">
            <w:pPr>
              <w:pStyle w:val="NormalLeft"/>
              <w:rPr>
                <w:lang w:val="en-GB"/>
              </w:rPr>
            </w:pPr>
            <w:r w:rsidRPr="00711388">
              <w:rPr>
                <w:lang w:val="en-GB"/>
              </w:rPr>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p>
          <w:p w14:paraId="76AAE0E7" w14:textId="08FCF238" w:rsidR="00872AFE" w:rsidRPr="00711388" w:rsidRDefault="00872AFE" w:rsidP="00567869">
            <w:pPr>
              <w:pStyle w:val="NormalLeft"/>
              <w:rPr>
                <w:lang w:val="en-GB"/>
              </w:rPr>
            </w:pPr>
            <w:r w:rsidRPr="00711388">
              <w:rPr>
                <w:lang w:val="en-GB"/>
              </w:rPr>
              <w:t>Annuities related to non</w:t>
            </w:r>
            <w:r w:rsidR="00711388" w:rsidRPr="00711388">
              <w:rPr>
                <w:lang w:val="en-GB"/>
              </w:rPr>
              <w:t>-</w:t>
            </w:r>
            <w:r w:rsidRPr="00711388">
              <w:rPr>
                <w:lang w:val="en-GB"/>
              </w:rPr>
              <w:t>life contracts shall be reported here.</w:t>
            </w:r>
          </w:p>
        </w:tc>
      </w:tr>
      <w:tr w:rsidR="00872AFE" w:rsidRPr="00711388" w14:paraId="7DBAF974" w14:textId="77777777" w:rsidTr="00567869">
        <w:tc>
          <w:tcPr>
            <w:tcW w:w="1671" w:type="dxa"/>
            <w:tcBorders>
              <w:top w:val="single" w:sz="2" w:space="0" w:color="auto"/>
              <w:left w:val="single" w:sz="2" w:space="0" w:color="auto"/>
              <w:bottom w:val="single" w:sz="2" w:space="0" w:color="auto"/>
              <w:right w:val="single" w:sz="2" w:space="0" w:color="auto"/>
            </w:tcBorders>
          </w:tcPr>
          <w:p w14:paraId="01169488" w14:textId="77777777" w:rsidR="00872AFE" w:rsidRPr="00711388" w:rsidRDefault="00872AFE" w:rsidP="00567869">
            <w:pPr>
              <w:pStyle w:val="NormalLeft"/>
              <w:rPr>
                <w:lang w:val="en-GB"/>
              </w:rPr>
            </w:pPr>
            <w:r w:rsidRPr="00711388">
              <w:rPr>
                <w:lang w:val="en-GB"/>
              </w:rPr>
              <w:t>C0060/R0250</w:t>
            </w:r>
          </w:p>
        </w:tc>
        <w:tc>
          <w:tcPr>
            <w:tcW w:w="3065" w:type="dxa"/>
            <w:tcBorders>
              <w:top w:val="single" w:sz="2" w:space="0" w:color="auto"/>
              <w:left w:val="single" w:sz="2" w:space="0" w:color="auto"/>
              <w:bottom w:val="single" w:sz="2" w:space="0" w:color="auto"/>
              <w:right w:val="single" w:sz="2" w:space="0" w:color="auto"/>
            </w:tcBorders>
          </w:tcPr>
          <w:p w14:paraId="5A4CD91B" w14:textId="0EE73519" w:rsidR="00872AFE" w:rsidRPr="00711388" w:rsidRDefault="00872AFE" w:rsidP="00567869">
            <w:pPr>
              <w:pStyle w:val="NormalLeft"/>
              <w:rPr>
                <w:lang w:val="en-GB"/>
              </w:rPr>
            </w:pPr>
            <w:r w:rsidRPr="00711388">
              <w:rPr>
                <w:lang w:val="en-GB"/>
              </w:rPr>
              <w:t xml:space="preserve">Total capital at risk for all life (re)insurance obligations </w:t>
            </w:r>
            <w:r w:rsidR="00845F43" w:rsidRPr="00711388">
              <w:rPr>
                <w:lang w:val="en-GB"/>
              </w:rPr>
              <w:t>-</w:t>
            </w:r>
            <w:r w:rsidRPr="00711388">
              <w:rPr>
                <w:lang w:val="en-GB"/>
              </w:rPr>
              <w:t xml:space="preserve"> Net (of reinsurance/SPV) total capital at risk</w:t>
            </w:r>
          </w:p>
        </w:tc>
        <w:tc>
          <w:tcPr>
            <w:tcW w:w="4550" w:type="dxa"/>
            <w:tcBorders>
              <w:top w:val="single" w:sz="2" w:space="0" w:color="auto"/>
              <w:left w:val="single" w:sz="2" w:space="0" w:color="auto"/>
              <w:bottom w:val="single" w:sz="2" w:space="0" w:color="auto"/>
              <w:right w:val="single" w:sz="2" w:space="0" w:color="auto"/>
            </w:tcBorders>
          </w:tcPr>
          <w:p w14:paraId="5131C763" w14:textId="77777777" w:rsidR="00872AFE" w:rsidRPr="00711388" w:rsidRDefault="00872AFE" w:rsidP="00567869">
            <w:pPr>
              <w:pStyle w:val="NormalLeft"/>
              <w:rPr>
                <w:lang w:val="en-GB"/>
              </w:rPr>
            </w:pPr>
            <w:r w:rsidRPr="00711388">
              <w:rPr>
                <w:lang w:val="en-GB"/>
              </w:rPr>
              <w:t>These are the total capital at risk, being the sum in relation to all contracts that give rise to life insurance or reinsurance obligations of the capital at risk of the contracts.</w:t>
            </w:r>
          </w:p>
        </w:tc>
      </w:tr>
      <w:tr w:rsidR="00872AFE" w:rsidRPr="00711388" w14:paraId="1A54CE63" w14:textId="77777777" w:rsidTr="00567869">
        <w:tc>
          <w:tcPr>
            <w:tcW w:w="1671" w:type="dxa"/>
            <w:tcBorders>
              <w:top w:val="single" w:sz="2" w:space="0" w:color="auto"/>
              <w:left w:val="single" w:sz="2" w:space="0" w:color="auto"/>
              <w:bottom w:val="single" w:sz="2" w:space="0" w:color="auto"/>
              <w:right w:val="single" w:sz="2" w:space="0" w:color="auto"/>
            </w:tcBorders>
          </w:tcPr>
          <w:p w14:paraId="0900C4D7" w14:textId="77777777" w:rsidR="00872AFE" w:rsidRPr="00711388" w:rsidRDefault="00872AFE" w:rsidP="00567869">
            <w:pPr>
              <w:pStyle w:val="NormalLeft"/>
              <w:rPr>
                <w:lang w:val="en-GB"/>
              </w:rPr>
            </w:pPr>
            <w:r w:rsidRPr="00711388">
              <w:rPr>
                <w:lang w:val="en-GB"/>
              </w:rPr>
              <w:lastRenderedPageBreak/>
              <w:t>C0070/R0300</w:t>
            </w:r>
          </w:p>
        </w:tc>
        <w:tc>
          <w:tcPr>
            <w:tcW w:w="3065" w:type="dxa"/>
            <w:tcBorders>
              <w:top w:val="single" w:sz="2" w:space="0" w:color="auto"/>
              <w:left w:val="single" w:sz="2" w:space="0" w:color="auto"/>
              <w:bottom w:val="single" w:sz="2" w:space="0" w:color="auto"/>
              <w:right w:val="single" w:sz="2" w:space="0" w:color="auto"/>
            </w:tcBorders>
          </w:tcPr>
          <w:p w14:paraId="7D8C1C95" w14:textId="550CBFF4"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Linear MCR</w:t>
            </w:r>
          </w:p>
        </w:tc>
        <w:tc>
          <w:tcPr>
            <w:tcW w:w="4550" w:type="dxa"/>
            <w:tcBorders>
              <w:top w:val="single" w:sz="2" w:space="0" w:color="auto"/>
              <w:left w:val="single" w:sz="2" w:space="0" w:color="auto"/>
              <w:bottom w:val="single" w:sz="2" w:space="0" w:color="auto"/>
              <w:right w:val="single" w:sz="2" w:space="0" w:color="auto"/>
            </w:tcBorders>
          </w:tcPr>
          <w:p w14:paraId="03316DFA" w14:textId="6DA3710C" w:rsidR="00872AFE" w:rsidRPr="00711388" w:rsidRDefault="00872AFE" w:rsidP="00567869">
            <w:pPr>
              <w:pStyle w:val="NormalLeft"/>
              <w:rPr>
                <w:lang w:val="en-GB"/>
              </w:rPr>
            </w:pPr>
            <w:r w:rsidRPr="00711388">
              <w:rPr>
                <w:lang w:val="en-GB"/>
              </w:rPr>
              <w:t>The linear Minimum Capital Requirement shall equal to the sum of the MCR linear formula component for non</w:t>
            </w:r>
            <w:r w:rsidR="00711388" w:rsidRPr="00711388">
              <w:rPr>
                <w:lang w:val="en-GB"/>
              </w:rPr>
              <w:t>-</w:t>
            </w:r>
            <w:r w:rsidRPr="00711388">
              <w:rPr>
                <w:lang w:val="en-GB"/>
              </w:rPr>
              <w:t>life insurance and reinsurance and the MCR linear formula component for life insurance and reinsurance obligations calculated in accordance with Article 249 of Delegated Regulation (EU) 2015/35.</w:t>
            </w:r>
          </w:p>
        </w:tc>
      </w:tr>
      <w:tr w:rsidR="00872AFE" w:rsidRPr="00711388" w14:paraId="7D08D2C9" w14:textId="77777777" w:rsidTr="00567869">
        <w:tc>
          <w:tcPr>
            <w:tcW w:w="1671" w:type="dxa"/>
            <w:tcBorders>
              <w:top w:val="single" w:sz="2" w:space="0" w:color="auto"/>
              <w:left w:val="single" w:sz="2" w:space="0" w:color="auto"/>
              <w:bottom w:val="single" w:sz="2" w:space="0" w:color="auto"/>
              <w:right w:val="single" w:sz="2" w:space="0" w:color="auto"/>
            </w:tcBorders>
          </w:tcPr>
          <w:p w14:paraId="427E7925" w14:textId="77777777" w:rsidR="00872AFE" w:rsidRPr="00711388" w:rsidRDefault="00872AFE" w:rsidP="00567869">
            <w:pPr>
              <w:pStyle w:val="NormalLeft"/>
              <w:rPr>
                <w:lang w:val="en-GB"/>
              </w:rPr>
            </w:pPr>
            <w:r w:rsidRPr="00711388">
              <w:rPr>
                <w:lang w:val="en-GB"/>
              </w:rPr>
              <w:t>C0070/R0310</w:t>
            </w:r>
          </w:p>
        </w:tc>
        <w:tc>
          <w:tcPr>
            <w:tcW w:w="3065" w:type="dxa"/>
            <w:tcBorders>
              <w:top w:val="single" w:sz="2" w:space="0" w:color="auto"/>
              <w:left w:val="single" w:sz="2" w:space="0" w:color="auto"/>
              <w:bottom w:val="single" w:sz="2" w:space="0" w:color="auto"/>
              <w:right w:val="single" w:sz="2" w:space="0" w:color="auto"/>
            </w:tcBorders>
          </w:tcPr>
          <w:p w14:paraId="08FA4E5F" w14:textId="02132206"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SCR</w:t>
            </w:r>
          </w:p>
        </w:tc>
        <w:tc>
          <w:tcPr>
            <w:tcW w:w="4550" w:type="dxa"/>
            <w:tcBorders>
              <w:top w:val="single" w:sz="2" w:space="0" w:color="auto"/>
              <w:left w:val="single" w:sz="2" w:space="0" w:color="auto"/>
              <w:bottom w:val="single" w:sz="2" w:space="0" w:color="auto"/>
              <w:right w:val="single" w:sz="2" w:space="0" w:color="auto"/>
            </w:tcBorders>
          </w:tcPr>
          <w:p w14:paraId="059D4265" w14:textId="77777777" w:rsidR="00872AFE" w:rsidRPr="00711388" w:rsidRDefault="00872AFE" w:rsidP="00567869">
            <w:pPr>
              <w:pStyle w:val="NormalLeft"/>
              <w:rPr>
                <w:lang w:val="en-GB"/>
              </w:rPr>
            </w:pPr>
            <w:r w:rsidRPr="00711388">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 on. Undertakings using internal model or partial internal model to calculate the SCR shall refer to the relevant SCR, except where under Article 129 (3) of Directive 2009/138/EC the national supervisory authority requires a reference to the standard formula.</w:t>
            </w:r>
          </w:p>
        </w:tc>
      </w:tr>
      <w:tr w:rsidR="00872AFE" w:rsidRPr="00711388" w14:paraId="396B6A9C" w14:textId="77777777" w:rsidTr="00567869">
        <w:tc>
          <w:tcPr>
            <w:tcW w:w="1671" w:type="dxa"/>
            <w:tcBorders>
              <w:top w:val="single" w:sz="2" w:space="0" w:color="auto"/>
              <w:left w:val="single" w:sz="2" w:space="0" w:color="auto"/>
              <w:bottom w:val="single" w:sz="2" w:space="0" w:color="auto"/>
              <w:right w:val="single" w:sz="2" w:space="0" w:color="auto"/>
            </w:tcBorders>
          </w:tcPr>
          <w:p w14:paraId="568B6EC4" w14:textId="77777777" w:rsidR="00872AFE" w:rsidRPr="00711388" w:rsidRDefault="00872AFE" w:rsidP="00567869">
            <w:pPr>
              <w:pStyle w:val="NormalLeft"/>
              <w:rPr>
                <w:lang w:val="en-GB"/>
              </w:rPr>
            </w:pPr>
            <w:r w:rsidRPr="00711388">
              <w:rPr>
                <w:lang w:val="en-GB"/>
              </w:rPr>
              <w:t>C0070/R0320</w:t>
            </w:r>
          </w:p>
        </w:tc>
        <w:tc>
          <w:tcPr>
            <w:tcW w:w="3065" w:type="dxa"/>
            <w:tcBorders>
              <w:top w:val="single" w:sz="2" w:space="0" w:color="auto"/>
              <w:left w:val="single" w:sz="2" w:space="0" w:color="auto"/>
              <w:bottom w:val="single" w:sz="2" w:space="0" w:color="auto"/>
              <w:right w:val="single" w:sz="2" w:space="0" w:color="auto"/>
            </w:tcBorders>
          </w:tcPr>
          <w:p w14:paraId="3E2537E2" w14:textId="13FD596C"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MCR cap</w:t>
            </w:r>
          </w:p>
        </w:tc>
        <w:tc>
          <w:tcPr>
            <w:tcW w:w="4550" w:type="dxa"/>
            <w:tcBorders>
              <w:top w:val="single" w:sz="2" w:space="0" w:color="auto"/>
              <w:left w:val="single" w:sz="2" w:space="0" w:color="auto"/>
              <w:bottom w:val="single" w:sz="2" w:space="0" w:color="auto"/>
              <w:right w:val="single" w:sz="2" w:space="0" w:color="auto"/>
            </w:tcBorders>
          </w:tcPr>
          <w:p w14:paraId="34DDBB69" w14:textId="2CE7E4F6" w:rsidR="00872AFE" w:rsidRPr="00711388" w:rsidRDefault="00872AFE" w:rsidP="00567869">
            <w:pPr>
              <w:pStyle w:val="NormalLeft"/>
              <w:rPr>
                <w:lang w:val="en-GB"/>
              </w:rPr>
            </w:pPr>
            <w:r w:rsidRPr="00711388">
              <w:rPr>
                <w:lang w:val="en-GB"/>
              </w:rPr>
              <w:t>This is calculated as 45 % of the SCR including any capital add</w:t>
            </w:r>
            <w:r w:rsidR="00711388" w:rsidRPr="00711388">
              <w:rPr>
                <w:lang w:val="en-GB"/>
              </w:rPr>
              <w:t>-</w:t>
            </w:r>
            <w:r w:rsidRPr="00711388">
              <w:rPr>
                <w:lang w:val="en-GB"/>
              </w:rPr>
              <w:t>on in accordance with Art 129 (3) of the Directive 2009/138/EC.</w:t>
            </w:r>
          </w:p>
        </w:tc>
      </w:tr>
      <w:tr w:rsidR="00872AFE" w:rsidRPr="00711388" w14:paraId="63F5228B" w14:textId="77777777" w:rsidTr="00567869">
        <w:tc>
          <w:tcPr>
            <w:tcW w:w="1671" w:type="dxa"/>
            <w:tcBorders>
              <w:top w:val="single" w:sz="2" w:space="0" w:color="auto"/>
              <w:left w:val="single" w:sz="2" w:space="0" w:color="auto"/>
              <w:bottom w:val="single" w:sz="2" w:space="0" w:color="auto"/>
              <w:right w:val="single" w:sz="2" w:space="0" w:color="auto"/>
            </w:tcBorders>
          </w:tcPr>
          <w:p w14:paraId="68E5B6BD" w14:textId="77777777" w:rsidR="00872AFE" w:rsidRPr="00711388" w:rsidRDefault="00872AFE" w:rsidP="00567869">
            <w:pPr>
              <w:pStyle w:val="NormalLeft"/>
              <w:rPr>
                <w:lang w:val="en-GB"/>
              </w:rPr>
            </w:pPr>
            <w:r w:rsidRPr="00711388">
              <w:rPr>
                <w:lang w:val="en-GB"/>
              </w:rPr>
              <w:t>C0070/R0330</w:t>
            </w:r>
          </w:p>
        </w:tc>
        <w:tc>
          <w:tcPr>
            <w:tcW w:w="3065" w:type="dxa"/>
            <w:tcBorders>
              <w:top w:val="single" w:sz="2" w:space="0" w:color="auto"/>
              <w:left w:val="single" w:sz="2" w:space="0" w:color="auto"/>
              <w:bottom w:val="single" w:sz="2" w:space="0" w:color="auto"/>
              <w:right w:val="single" w:sz="2" w:space="0" w:color="auto"/>
            </w:tcBorders>
          </w:tcPr>
          <w:p w14:paraId="4FA06938" w14:textId="64057970"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MCR floor</w:t>
            </w:r>
          </w:p>
        </w:tc>
        <w:tc>
          <w:tcPr>
            <w:tcW w:w="4550" w:type="dxa"/>
            <w:tcBorders>
              <w:top w:val="single" w:sz="2" w:space="0" w:color="auto"/>
              <w:left w:val="single" w:sz="2" w:space="0" w:color="auto"/>
              <w:bottom w:val="single" w:sz="2" w:space="0" w:color="auto"/>
              <w:right w:val="single" w:sz="2" w:space="0" w:color="auto"/>
            </w:tcBorders>
          </w:tcPr>
          <w:p w14:paraId="57F16D26" w14:textId="6E8EE39B" w:rsidR="00872AFE" w:rsidRPr="00711388" w:rsidRDefault="00872AFE" w:rsidP="00567869">
            <w:pPr>
              <w:pStyle w:val="NormalLeft"/>
              <w:rPr>
                <w:lang w:val="en-GB"/>
              </w:rPr>
            </w:pPr>
            <w:r w:rsidRPr="00711388">
              <w:rPr>
                <w:lang w:val="en-GB"/>
              </w:rPr>
              <w:t>This is calculated as 25 % of the SCR including any capital add</w:t>
            </w:r>
            <w:r w:rsidR="00711388" w:rsidRPr="00711388">
              <w:rPr>
                <w:lang w:val="en-GB"/>
              </w:rPr>
              <w:t>-</w:t>
            </w:r>
            <w:r w:rsidRPr="00711388">
              <w:rPr>
                <w:lang w:val="en-GB"/>
              </w:rPr>
              <w:t>on in accordance with Art 129 (3) of the Directive 2009/138/EC.</w:t>
            </w:r>
          </w:p>
        </w:tc>
      </w:tr>
      <w:tr w:rsidR="00872AFE" w:rsidRPr="00711388" w14:paraId="02BE0E14" w14:textId="77777777" w:rsidTr="00567869">
        <w:tc>
          <w:tcPr>
            <w:tcW w:w="1671" w:type="dxa"/>
            <w:tcBorders>
              <w:top w:val="single" w:sz="2" w:space="0" w:color="auto"/>
              <w:left w:val="single" w:sz="2" w:space="0" w:color="auto"/>
              <w:bottom w:val="single" w:sz="2" w:space="0" w:color="auto"/>
              <w:right w:val="single" w:sz="2" w:space="0" w:color="auto"/>
            </w:tcBorders>
          </w:tcPr>
          <w:p w14:paraId="4E3B233C" w14:textId="77777777" w:rsidR="00872AFE" w:rsidRPr="00711388" w:rsidRDefault="00872AFE" w:rsidP="00567869">
            <w:pPr>
              <w:pStyle w:val="NormalLeft"/>
              <w:rPr>
                <w:lang w:val="en-GB"/>
              </w:rPr>
            </w:pPr>
            <w:r w:rsidRPr="00711388">
              <w:rPr>
                <w:lang w:val="en-GB"/>
              </w:rPr>
              <w:t>C0070/R0340</w:t>
            </w:r>
          </w:p>
        </w:tc>
        <w:tc>
          <w:tcPr>
            <w:tcW w:w="3065" w:type="dxa"/>
            <w:tcBorders>
              <w:top w:val="single" w:sz="2" w:space="0" w:color="auto"/>
              <w:left w:val="single" w:sz="2" w:space="0" w:color="auto"/>
              <w:bottom w:val="single" w:sz="2" w:space="0" w:color="auto"/>
              <w:right w:val="single" w:sz="2" w:space="0" w:color="auto"/>
            </w:tcBorders>
          </w:tcPr>
          <w:p w14:paraId="4DC38E7C" w14:textId="39F5A9A4"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Combined MCR</w:t>
            </w:r>
          </w:p>
        </w:tc>
        <w:tc>
          <w:tcPr>
            <w:tcW w:w="4550" w:type="dxa"/>
            <w:tcBorders>
              <w:top w:val="single" w:sz="2" w:space="0" w:color="auto"/>
              <w:left w:val="single" w:sz="2" w:space="0" w:color="auto"/>
              <w:bottom w:val="single" w:sz="2" w:space="0" w:color="auto"/>
              <w:right w:val="single" w:sz="2" w:space="0" w:color="auto"/>
            </w:tcBorders>
          </w:tcPr>
          <w:p w14:paraId="623E1525" w14:textId="77777777" w:rsidR="00872AFE" w:rsidRPr="00711388" w:rsidRDefault="00872AFE" w:rsidP="00567869">
            <w:pPr>
              <w:pStyle w:val="NormalLeft"/>
              <w:rPr>
                <w:lang w:val="en-GB"/>
              </w:rPr>
            </w:pPr>
            <w:r w:rsidRPr="00711388">
              <w:rPr>
                <w:lang w:val="en-GB"/>
              </w:rPr>
              <w:t>This is the result of the formula component calculated in accordance with Article 248 (2) of Delegated Regulation (EU) 2015/35.</w:t>
            </w:r>
          </w:p>
        </w:tc>
      </w:tr>
      <w:tr w:rsidR="00872AFE" w:rsidRPr="00711388" w14:paraId="33C85E27" w14:textId="77777777" w:rsidTr="00567869">
        <w:tc>
          <w:tcPr>
            <w:tcW w:w="1671" w:type="dxa"/>
            <w:tcBorders>
              <w:top w:val="single" w:sz="2" w:space="0" w:color="auto"/>
              <w:left w:val="single" w:sz="2" w:space="0" w:color="auto"/>
              <w:bottom w:val="single" w:sz="2" w:space="0" w:color="auto"/>
              <w:right w:val="single" w:sz="2" w:space="0" w:color="auto"/>
            </w:tcBorders>
          </w:tcPr>
          <w:p w14:paraId="502EBC61" w14:textId="77777777" w:rsidR="00872AFE" w:rsidRPr="00711388" w:rsidRDefault="00872AFE" w:rsidP="00567869">
            <w:pPr>
              <w:pStyle w:val="NormalLeft"/>
              <w:rPr>
                <w:lang w:val="en-GB"/>
              </w:rPr>
            </w:pPr>
            <w:r w:rsidRPr="00711388">
              <w:rPr>
                <w:lang w:val="en-GB"/>
              </w:rPr>
              <w:t>C0070/R0350</w:t>
            </w:r>
          </w:p>
        </w:tc>
        <w:tc>
          <w:tcPr>
            <w:tcW w:w="3065" w:type="dxa"/>
            <w:tcBorders>
              <w:top w:val="single" w:sz="2" w:space="0" w:color="auto"/>
              <w:left w:val="single" w:sz="2" w:space="0" w:color="auto"/>
              <w:bottom w:val="single" w:sz="2" w:space="0" w:color="auto"/>
              <w:right w:val="single" w:sz="2" w:space="0" w:color="auto"/>
            </w:tcBorders>
          </w:tcPr>
          <w:p w14:paraId="2BFDA80A" w14:textId="793D0A90"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Absolute floor of the MCR</w:t>
            </w:r>
          </w:p>
        </w:tc>
        <w:tc>
          <w:tcPr>
            <w:tcW w:w="4550" w:type="dxa"/>
            <w:tcBorders>
              <w:top w:val="single" w:sz="2" w:space="0" w:color="auto"/>
              <w:left w:val="single" w:sz="2" w:space="0" w:color="auto"/>
              <w:bottom w:val="single" w:sz="2" w:space="0" w:color="auto"/>
              <w:right w:val="single" w:sz="2" w:space="0" w:color="auto"/>
            </w:tcBorders>
          </w:tcPr>
          <w:p w14:paraId="3D244719" w14:textId="77777777" w:rsidR="00872AFE" w:rsidRPr="00711388" w:rsidRDefault="00872AFE" w:rsidP="00567869">
            <w:pPr>
              <w:pStyle w:val="NormalLeft"/>
              <w:rPr>
                <w:lang w:val="en-GB"/>
              </w:rPr>
            </w:pPr>
            <w:r w:rsidRPr="00711388">
              <w:rPr>
                <w:lang w:val="en-GB"/>
              </w:rPr>
              <w:t>This is calculated as defined in Art 129(1) d of Directive 2009/138/EC.</w:t>
            </w:r>
          </w:p>
        </w:tc>
      </w:tr>
      <w:tr w:rsidR="00872AFE" w:rsidRPr="00711388" w14:paraId="1C410F09" w14:textId="77777777" w:rsidTr="00567869">
        <w:tc>
          <w:tcPr>
            <w:tcW w:w="1671" w:type="dxa"/>
            <w:tcBorders>
              <w:top w:val="single" w:sz="2" w:space="0" w:color="auto"/>
              <w:left w:val="single" w:sz="2" w:space="0" w:color="auto"/>
              <w:bottom w:val="single" w:sz="2" w:space="0" w:color="auto"/>
              <w:right w:val="single" w:sz="2" w:space="0" w:color="auto"/>
            </w:tcBorders>
          </w:tcPr>
          <w:p w14:paraId="28D0D05E" w14:textId="77777777" w:rsidR="00872AFE" w:rsidRPr="00711388" w:rsidRDefault="00872AFE" w:rsidP="00567869">
            <w:pPr>
              <w:pStyle w:val="NormalLeft"/>
              <w:rPr>
                <w:lang w:val="en-GB"/>
              </w:rPr>
            </w:pPr>
            <w:r w:rsidRPr="00711388">
              <w:rPr>
                <w:lang w:val="en-GB"/>
              </w:rPr>
              <w:t>C0070/R0400</w:t>
            </w:r>
          </w:p>
        </w:tc>
        <w:tc>
          <w:tcPr>
            <w:tcW w:w="3065" w:type="dxa"/>
            <w:tcBorders>
              <w:top w:val="single" w:sz="2" w:space="0" w:color="auto"/>
              <w:left w:val="single" w:sz="2" w:space="0" w:color="auto"/>
              <w:bottom w:val="single" w:sz="2" w:space="0" w:color="auto"/>
              <w:right w:val="single" w:sz="2" w:space="0" w:color="auto"/>
            </w:tcBorders>
          </w:tcPr>
          <w:p w14:paraId="6DD66396" w14:textId="77777777" w:rsidR="00872AFE" w:rsidRPr="00711388" w:rsidRDefault="00872AFE" w:rsidP="00567869">
            <w:pPr>
              <w:pStyle w:val="NormalLeft"/>
              <w:rPr>
                <w:lang w:val="en-GB"/>
              </w:rPr>
            </w:pPr>
            <w:r w:rsidRPr="00711388">
              <w:rPr>
                <w:lang w:val="en-GB"/>
              </w:rPr>
              <w:t>Minimum Capital Requirement</w:t>
            </w:r>
          </w:p>
        </w:tc>
        <w:tc>
          <w:tcPr>
            <w:tcW w:w="4550" w:type="dxa"/>
            <w:tcBorders>
              <w:top w:val="single" w:sz="2" w:space="0" w:color="auto"/>
              <w:left w:val="single" w:sz="2" w:space="0" w:color="auto"/>
              <w:bottom w:val="single" w:sz="2" w:space="0" w:color="auto"/>
              <w:right w:val="single" w:sz="2" w:space="0" w:color="auto"/>
            </w:tcBorders>
          </w:tcPr>
          <w:p w14:paraId="54B76F98" w14:textId="77777777" w:rsidR="00872AFE" w:rsidRPr="00711388" w:rsidRDefault="00872AFE" w:rsidP="00567869">
            <w:pPr>
              <w:pStyle w:val="NormalLeft"/>
              <w:rPr>
                <w:lang w:val="en-GB"/>
              </w:rPr>
            </w:pPr>
            <w:r w:rsidRPr="00711388">
              <w:rPr>
                <w:lang w:val="en-GB"/>
              </w:rPr>
              <w:t>This is the result of the formula component calculated in accordance with Article 248 (1) of Delegated Regulation (EU) 2015/35.</w:t>
            </w:r>
          </w:p>
        </w:tc>
      </w:tr>
    </w:tbl>
    <w:p w14:paraId="06EA8691" w14:textId="77777777" w:rsidR="00872AFE" w:rsidRPr="00711388" w:rsidRDefault="00872AFE" w:rsidP="00872AFE">
      <w:pPr>
        <w:rPr>
          <w:lang w:val="en-GB"/>
        </w:rPr>
      </w:pPr>
    </w:p>
    <w:p w14:paraId="6E39284A" w14:textId="7D2348FF" w:rsidR="00872AFE" w:rsidRPr="00711388" w:rsidRDefault="00872AFE" w:rsidP="00872AFE">
      <w:pPr>
        <w:pStyle w:val="ManualHeading2"/>
        <w:ind w:left="851" w:hanging="851"/>
        <w:rPr>
          <w:lang w:val="en-GB"/>
        </w:rPr>
      </w:pPr>
      <w:r w:rsidRPr="00711388">
        <w:rPr>
          <w:i/>
          <w:iCs/>
          <w:lang w:val="en-GB"/>
        </w:rPr>
        <w:t xml:space="preserve">S.28.02 </w:t>
      </w:r>
      <w:r w:rsidR="00845F43" w:rsidRPr="00711388">
        <w:rPr>
          <w:i/>
          <w:iCs/>
          <w:lang w:val="en-GB"/>
        </w:rPr>
        <w:t>-</w:t>
      </w:r>
      <w:r w:rsidRPr="00711388">
        <w:rPr>
          <w:i/>
          <w:iCs/>
          <w:lang w:val="en-GB"/>
        </w:rPr>
        <w:t xml:space="preserve"> Minimum Capital Requirement </w:t>
      </w:r>
      <w:r w:rsidR="00845F43" w:rsidRPr="00711388">
        <w:rPr>
          <w:i/>
          <w:iCs/>
          <w:lang w:val="en-GB"/>
        </w:rPr>
        <w:t>-</w:t>
      </w:r>
      <w:r w:rsidRPr="00711388">
        <w:rPr>
          <w:i/>
          <w:iCs/>
          <w:lang w:val="en-GB"/>
        </w:rPr>
        <w:t xml:space="preserve"> Both life and non</w:t>
      </w:r>
      <w:r w:rsidR="00711388" w:rsidRPr="00711388">
        <w:rPr>
          <w:i/>
          <w:iCs/>
          <w:lang w:val="en-GB"/>
        </w:rPr>
        <w:t>-</w:t>
      </w:r>
      <w:r w:rsidRPr="00711388">
        <w:rPr>
          <w:i/>
          <w:iCs/>
          <w:lang w:val="en-GB"/>
        </w:rPr>
        <w:t>life insurance activity</w:t>
      </w:r>
    </w:p>
    <w:p w14:paraId="21CB80E4" w14:textId="77777777" w:rsidR="00872AFE" w:rsidRPr="00711388" w:rsidRDefault="00872AFE" w:rsidP="00872AFE">
      <w:pPr>
        <w:rPr>
          <w:lang w:val="en-GB"/>
        </w:rPr>
      </w:pPr>
      <w:r w:rsidRPr="00711388">
        <w:rPr>
          <w:i/>
          <w:iCs/>
          <w:lang w:val="en-GB"/>
        </w:rPr>
        <w:t>General comments:</w:t>
      </w:r>
    </w:p>
    <w:p w14:paraId="171C74C9" w14:textId="48CF6348" w:rsidR="00872AFE" w:rsidRPr="00711388" w:rsidRDefault="00872AFE" w:rsidP="00872AFE">
      <w:pPr>
        <w:rPr>
          <w:lang w:val="en-GB"/>
        </w:rPr>
      </w:pPr>
      <w:r w:rsidRPr="00711388">
        <w:rPr>
          <w:lang w:val="en-GB"/>
        </w:rPr>
        <w:lastRenderedPageBreak/>
        <w:t xml:space="preserve">This section relates to </w:t>
      </w:r>
      <w:del w:id="7808" w:author="Author">
        <w:r w:rsidRPr="00711388" w:rsidDel="004F36F0">
          <w:rPr>
            <w:lang w:val="en-GB"/>
          </w:rPr>
          <w:delText xml:space="preserve">opening, quarterly and </w:delText>
        </w:r>
      </w:del>
      <w:commentRangeStart w:id="7809"/>
      <w:r w:rsidRPr="00711388">
        <w:rPr>
          <w:lang w:val="en-GB"/>
        </w:rPr>
        <w:t xml:space="preserve">annual </w:t>
      </w:r>
      <w:commentRangeEnd w:id="7809"/>
      <w:r w:rsidR="004F36F0" w:rsidRPr="00E50019">
        <w:rPr>
          <w:rStyle w:val="CommentReference"/>
          <w:lang w:val="en-GB"/>
          <w:rPrChange w:id="7810" w:author="Author">
            <w:rPr>
              <w:rStyle w:val="CommentReference"/>
            </w:rPr>
          </w:rPrChange>
        </w:rPr>
        <w:commentReference w:id="7809"/>
      </w:r>
      <w:r w:rsidRPr="00711388">
        <w:rPr>
          <w:lang w:val="en-GB"/>
        </w:rPr>
        <w:t>submission of information for individual entities.</w:t>
      </w:r>
    </w:p>
    <w:p w14:paraId="39B90136" w14:textId="500AE5D9" w:rsidR="00872AFE" w:rsidRPr="00711388" w:rsidRDefault="00872AFE" w:rsidP="00872AFE">
      <w:pPr>
        <w:rPr>
          <w:lang w:val="en-GB"/>
        </w:rPr>
      </w:pPr>
      <w:r w:rsidRPr="00711388">
        <w:rPr>
          <w:lang w:val="en-GB"/>
        </w:rPr>
        <w:t>In particular, S.28.02 is to be submitted by insurance undertakings engaged in both life and non</w:t>
      </w:r>
      <w:r w:rsidR="00711388" w:rsidRPr="00711388">
        <w:rPr>
          <w:lang w:val="en-GB"/>
        </w:rPr>
        <w:t>-</w:t>
      </w:r>
      <w:r w:rsidRPr="00711388">
        <w:rPr>
          <w:lang w:val="en-GB"/>
        </w:rPr>
        <w:t>life insurance activity. Insurance and reinsurance undertakings other than insurance undertakings engaged in both life and non</w:t>
      </w:r>
      <w:r w:rsidR="00711388" w:rsidRPr="00711388">
        <w:rPr>
          <w:lang w:val="en-GB"/>
        </w:rPr>
        <w:t>-</w:t>
      </w:r>
      <w:r w:rsidRPr="00711388">
        <w:rPr>
          <w:lang w:val="en-GB"/>
        </w:rPr>
        <w:t>life insurance activity shall submit S.28.01 instead.</w:t>
      </w:r>
    </w:p>
    <w:p w14:paraId="09704552" w14:textId="77777777" w:rsidR="00872AFE" w:rsidRPr="00711388" w:rsidRDefault="00872AFE" w:rsidP="00872AFE">
      <w:pPr>
        <w:rPr>
          <w:lang w:val="en-GB"/>
        </w:rPr>
      </w:pPr>
      <w:r w:rsidRPr="00711388">
        <w:rPr>
          <w:lang w:val="en-GB"/>
        </w:rPr>
        <w:t xml:space="preserve">This template shall be completed on the basis of Solvency II valuation, i.e. written premiums are defined as the premiums due to be received by the undertaking in the period (as defined in Article 1(11) of Delegated Regulation (EU) 2015/35). </w:t>
      </w:r>
    </w:p>
    <w:p w14:paraId="331FFFF4" w14:textId="2CFCAFF7" w:rsidR="00872AFE" w:rsidRPr="00711388" w:rsidRDefault="00872AFE" w:rsidP="00872AFE">
      <w:pPr>
        <w:rPr>
          <w:lang w:val="en-GB"/>
        </w:rPr>
      </w:pPr>
      <w:r w:rsidRPr="00711388">
        <w:rPr>
          <w:lang w:val="en-GB"/>
        </w:rPr>
        <w:t>Insurance and reinsurance undertakings shall disclose written/earned premiums as defined in Article 1(11) and (12) of Delegated Regulation (EU) 2015/35 regardless whether a local GAAP or IFRS is used.</w:t>
      </w:r>
      <w:ins w:id="7811" w:author="Author">
        <w:r w:rsidR="00725032">
          <w:rPr>
            <w:lang w:val="en-GB"/>
          </w:rPr>
          <w:t xml:space="preserve"> </w:t>
        </w:r>
      </w:ins>
      <w:r w:rsidRPr="00711388">
        <w:rPr>
          <w:lang w:val="en-GB"/>
        </w:rPr>
        <w:t>All references to technical provisions address technical provisions after application of Long</w:t>
      </w:r>
      <w:ins w:id="7812" w:author="Author">
        <w:r w:rsidR="00725032">
          <w:rPr>
            <w:lang w:val="en-GB"/>
          </w:rPr>
          <w:t>-t</w:t>
        </w:r>
      </w:ins>
      <w:del w:id="7813" w:author="Author">
        <w:r w:rsidRPr="00711388" w:rsidDel="00725032">
          <w:rPr>
            <w:lang w:val="en-GB"/>
          </w:rPr>
          <w:delText xml:space="preserve"> T</w:delText>
        </w:r>
      </w:del>
      <w:r w:rsidRPr="00711388">
        <w:rPr>
          <w:lang w:val="en-GB"/>
        </w:rPr>
        <w:t>erm Guarantee measures and transitionals.</w:t>
      </w:r>
    </w:p>
    <w:p w14:paraId="6DAB1113" w14:textId="77777777" w:rsidR="00872AFE" w:rsidRPr="00711388" w:rsidRDefault="00872AFE" w:rsidP="00872AFE">
      <w:pPr>
        <w:rPr>
          <w:lang w:val="en-GB"/>
        </w:rPr>
      </w:pPr>
      <w:r w:rsidRPr="00711388">
        <w:rPr>
          <w:lang w:val="en-GB"/>
        </w:rPr>
        <w:t>The calculation of MCR combines a linear formula with a floor of 25 % and a cap of 45 % of the SCR. The MCR is subject to an absolute floor depending on the nature of the undertaking (as defined in Article 129 (1) (d) of Directive 2009/138/EC).</w:t>
      </w:r>
    </w:p>
    <w:tbl>
      <w:tblPr>
        <w:tblW w:w="0" w:type="auto"/>
        <w:tblLayout w:type="fixed"/>
        <w:tblLook w:val="0000" w:firstRow="0" w:lastRow="0" w:firstColumn="0" w:lastColumn="0" w:noHBand="0" w:noVBand="0"/>
      </w:tblPr>
      <w:tblGrid>
        <w:gridCol w:w="1671"/>
        <w:gridCol w:w="2879"/>
        <w:gridCol w:w="4736"/>
      </w:tblGrid>
      <w:tr w:rsidR="00872AFE" w:rsidRPr="00711388" w14:paraId="0AFC029D" w14:textId="77777777" w:rsidTr="00567869">
        <w:tc>
          <w:tcPr>
            <w:tcW w:w="1671" w:type="dxa"/>
            <w:tcBorders>
              <w:top w:val="single" w:sz="2" w:space="0" w:color="auto"/>
              <w:left w:val="single" w:sz="2" w:space="0" w:color="auto"/>
              <w:bottom w:val="single" w:sz="2" w:space="0" w:color="auto"/>
              <w:right w:val="single" w:sz="2" w:space="0" w:color="auto"/>
            </w:tcBorders>
          </w:tcPr>
          <w:p w14:paraId="56BAF326" w14:textId="77777777" w:rsidR="00872AFE" w:rsidRPr="00711388" w:rsidRDefault="00872AFE" w:rsidP="00567869">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5D0ECC59" w14:textId="77777777" w:rsidR="00872AFE" w:rsidRPr="00711388" w:rsidRDefault="00872AFE" w:rsidP="00567869">
            <w:pPr>
              <w:pStyle w:val="NormalCentered"/>
              <w:rPr>
                <w:lang w:val="en-GB"/>
              </w:rPr>
            </w:pPr>
            <w:r w:rsidRPr="00711388">
              <w:rPr>
                <w:lang w:val="en-GB"/>
              </w:rPr>
              <w:t>ITEM</w:t>
            </w:r>
          </w:p>
        </w:tc>
        <w:tc>
          <w:tcPr>
            <w:tcW w:w="4736" w:type="dxa"/>
            <w:tcBorders>
              <w:top w:val="single" w:sz="2" w:space="0" w:color="auto"/>
              <w:left w:val="single" w:sz="2" w:space="0" w:color="auto"/>
              <w:bottom w:val="single" w:sz="2" w:space="0" w:color="auto"/>
              <w:right w:val="single" w:sz="2" w:space="0" w:color="auto"/>
            </w:tcBorders>
          </w:tcPr>
          <w:p w14:paraId="1BC2607B" w14:textId="77777777" w:rsidR="00872AFE" w:rsidRPr="00711388" w:rsidRDefault="00872AFE" w:rsidP="00567869">
            <w:pPr>
              <w:pStyle w:val="NormalCentered"/>
              <w:rPr>
                <w:lang w:val="en-GB"/>
              </w:rPr>
            </w:pPr>
            <w:r w:rsidRPr="00711388">
              <w:rPr>
                <w:lang w:val="en-GB"/>
              </w:rPr>
              <w:t>INSTRUCTIONS</w:t>
            </w:r>
          </w:p>
        </w:tc>
      </w:tr>
      <w:tr w:rsidR="00872AFE" w:rsidRPr="00711388" w14:paraId="5655A8E2" w14:textId="77777777" w:rsidTr="00567869">
        <w:tc>
          <w:tcPr>
            <w:tcW w:w="1671" w:type="dxa"/>
            <w:tcBorders>
              <w:top w:val="single" w:sz="2" w:space="0" w:color="auto"/>
              <w:left w:val="single" w:sz="2" w:space="0" w:color="auto"/>
              <w:bottom w:val="single" w:sz="2" w:space="0" w:color="auto"/>
              <w:right w:val="single" w:sz="2" w:space="0" w:color="auto"/>
            </w:tcBorders>
          </w:tcPr>
          <w:p w14:paraId="00FCEFCB" w14:textId="77777777" w:rsidR="00872AFE" w:rsidRPr="00711388" w:rsidRDefault="00872AFE" w:rsidP="00567869">
            <w:pPr>
              <w:pStyle w:val="NormalLeft"/>
              <w:rPr>
                <w:lang w:val="en-GB"/>
              </w:rPr>
            </w:pPr>
            <w:r w:rsidRPr="00711388">
              <w:rPr>
                <w:lang w:val="en-GB"/>
              </w:rPr>
              <w:t>C0010/R0010</w:t>
            </w:r>
          </w:p>
        </w:tc>
        <w:tc>
          <w:tcPr>
            <w:tcW w:w="2879" w:type="dxa"/>
            <w:tcBorders>
              <w:top w:val="single" w:sz="2" w:space="0" w:color="auto"/>
              <w:left w:val="single" w:sz="2" w:space="0" w:color="auto"/>
              <w:bottom w:val="single" w:sz="2" w:space="0" w:color="auto"/>
              <w:right w:val="single" w:sz="2" w:space="0" w:color="auto"/>
            </w:tcBorders>
          </w:tcPr>
          <w:p w14:paraId="0287FF6A" w14:textId="590A874E" w:rsidR="00872AFE" w:rsidRPr="00711388" w:rsidRDefault="00872AFE" w:rsidP="00567869">
            <w:pPr>
              <w:pStyle w:val="NormalLeft"/>
              <w:rPr>
                <w:lang w:val="en-GB"/>
              </w:rPr>
            </w:pPr>
            <w:r w:rsidRPr="00711388">
              <w:rPr>
                <w:lang w:val="en-GB"/>
              </w:rPr>
              <w:t xml:space="preserve">Linear Formula component for non-life insurance and reinsurance obligations </w:t>
            </w:r>
            <w:r w:rsidR="00845F43" w:rsidRPr="00711388">
              <w:rPr>
                <w:lang w:val="en-GB"/>
              </w:rPr>
              <w:t>-</w:t>
            </w:r>
            <w:r w:rsidRPr="00711388">
              <w:rPr>
                <w:lang w:val="en-GB"/>
              </w:rPr>
              <w:t xml:space="preserve"> MCR</w:t>
            </w:r>
            <w:r w:rsidRPr="00711388">
              <w:rPr>
                <w:vertAlign w:val="subscript"/>
                <w:lang w:val="en-GB"/>
              </w:rPr>
              <w:t>(NL,NL)</w:t>
            </w:r>
            <w:r w:rsidRPr="00711388">
              <w:rPr>
                <w:lang w:val="en-GB"/>
              </w:rPr>
              <w:t xml:space="preserve"> result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365E2F9F" w14:textId="77777777" w:rsidR="00872AFE" w:rsidRPr="00711388" w:rsidRDefault="00872AFE" w:rsidP="00567869">
            <w:pPr>
              <w:pStyle w:val="NormalLeft"/>
              <w:rPr>
                <w:lang w:val="en-GB"/>
              </w:rPr>
            </w:pPr>
            <w:r w:rsidRPr="00711388">
              <w:rPr>
                <w:lang w:val="en-GB"/>
              </w:rPr>
              <w:t>This is the linear formula component for non-life insurance and reinsurance obligations relating to non-life insurance activities calculated in accordance with Article 252 (4) and (5) of Delegated Regulation (EU) 2015/35.</w:t>
            </w:r>
          </w:p>
        </w:tc>
      </w:tr>
      <w:tr w:rsidR="00872AFE" w:rsidRPr="00711388" w14:paraId="085C37FE" w14:textId="77777777" w:rsidTr="00567869">
        <w:tc>
          <w:tcPr>
            <w:tcW w:w="1671" w:type="dxa"/>
            <w:tcBorders>
              <w:top w:val="single" w:sz="2" w:space="0" w:color="auto"/>
              <w:left w:val="single" w:sz="2" w:space="0" w:color="auto"/>
              <w:bottom w:val="single" w:sz="2" w:space="0" w:color="auto"/>
              <w:right w:val="single" w:sz="2" w:space="0" w:color="auto"/>
            </w:tcBorders>
          </w:tcPr>
          <w:p w14:paraId="2F3CC796" w14:textId="77777777" w:rsidR="00872AFE" w:rsidRPr="00711388" w:rsidRDefault="00872AFE" w:rsidP="00567869">
            <w:pPr>
              <w:pStyle w:val="NormalLeft"/>
              <w:rPr>
                <w:lang w:val="en-GB"/>
              </w:rPr>
            </w:pPr>
            <w:r w:rsidRPr="00711388">
              <w:rPr>
                <w:lang w:val="en-GB"/>
              </w:rPr>
              <w:t>C0020/R0010</w:t>
            </w:r>
          </w:p>
        </w:tc>
        <w:tc>
          <w:tcPr>
            <w:tcW w:w="2879" w:type="dxa"/>
            <w:tcBorders>
              <w:top w:val="single" w:sz="2" w:space="0" w:color="auto"/>
              <w:left w:val="single" w:sz="2" w:space="0" w:color="auto"/>
              <w:bottom w:val="single" w:sz="2" w:space="0" w:color="auto"/>
              <w:right w:val="single" w:sz="2" w:space="0" w:color="auto"/>
            </w:tcBorders>
          </w:tcPr>
          <w:p w14:paraId="49C18508" w14:textId="00DB8057" w:rsidR="00872AFE" w:rsidRPr="00711388" w:rsidRDefault="00872AFE" w:rsidP="00567869">
            <w:pPr>
              <w:pStyle w:val="NormalLeft"/>
              <w:rPr>
                <w:lang w:val="en-GB"/>
              </w:rPr>
            </w:pPr>
            <w:r w:rsidRPr="00711388">
              <w:rPr>
                <w:lang w:val="en-GB"/>
              </w:rPr>
              <w:t xml:space="preserve">Linear Formula component for non-life insurance and reinsurance obligations </w:t>
            </w:r>
            <w:r w:rsidR="00845F43" w:rsidRPr="00711388">
              <w:rPr>
                <w:lang w:val="en-GB"/>
              </w:rPr>
              <w:t>-</w:t>
            </w:r>
            <w:r w:rsidRPr="00711388">
              <w:rPr>
                <w:lang w:val="en-GB"/>
              </w:rPr>
              <w:t xml:space="preserve"> MCR</w:t>
            </w:r>
            <w:r w:rsidRPr="00711388">
              <w:rPr>
                <w:vertAlign w:val="subscript"/>
                <w:lang w:val="en-GB"/>
              </w:rPr>
              <w:t>(NL,L)</w:t>
            </w:r>
            <w:r w:rsidRPr="00711388">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20195EF2" w14:textId="77777777" w:rsidR="00872AFE" w:rsidRPr="00711388" w:rsidRDefault="00872AFE" w:rsidP="00567869">
            <w:pPr>
              <w:pStyle w:val="NormalLeft"/>
              <w:rPr>
                <w:lang w:val="en-GB"/>
              </w:rPr>
            </w:pPr>
            <w:r w:rsidRPr="00711388">
              <w:rPr>
                <w:lang w:val="en-GB"/>
              </w:rPr>
              <w:t>This is the linear formula component for non-life insurance and reinsurance obligations relating to life insurance activities calculated in accordance with Article 252 (9) and (10) of Delegated Regulation (EU) 2015/35.</w:t>
            </w:r>
          </w:p>
        </w:tc>
      </w:tr>
      <w:tr w:rsidR="00872AFE" w:rsidRPr="00711388" w14:paraId="72E63154" w14:textId="77777777" w:rsidTr="00567869">
        <w:tc>
          <w:tcPr>
            <w:tcW w:w="1671" w:type="dxa"/>
            <w:tcBorders>
              <w:top w:val="single" w:sz="2" w:space="0" w:color="auto"/>
              <w:left w:val="single" w:sz="2" w:space="0" w:color="auto"/>
              <w:bottom w:val="single" w:sz="2" w:space="0" w:color="auto"/>
              <w:right w:val="single" w:sz="2" w:space="0" w:color="auto"/>
            </w:tcBorders>
          </w:tcPr>
          <w:p w14:paraId="54DCC917" w14:textId="77777777" w:rsidR="00872AFE" w:rsidRPr="00711388" w:rsidRDefault="00872AFE" w:rsidP="00567869">
            <w:pPr>
              <w:pStyle w:val="NormalLeft"/>
              <w:rPr>
                <w:lang w:val="en-GB"/>
              </w:rPr>
            </w:pPr>
            <w:r w:rsidRPr="00711388">
              <w:rPr>
                <w:lang w:val="en-GB"/>
              </w:rPr>
              <w:t>C0030/R0020</w:t>
            </w:r>
          </w:p>
        </w:tc>
        <w:tc>
          <w:tcPr>
            <w:tcW w:w="2879" w:type="dxa"/>
            <w:tcBorders>
              <w:top w:val="single" w:sz="2" w:space="0" w:color="auto"/>
              <w:left w:val="single" w:sz="2" w:space="0" w:color="auto"/>
              <w:bottom w:val="single" w:sz="2" w:space="0" w:color="auto"/>
              <w:right w:val="single" w:sz="2" w:space="0" w:color="auto"/>
            </w:tcBorders>
          </w:tcPr>
          <w:p w14:paraId="351B4B93" w14:textId="301F5E8E" w:rsidR="00872AFE" w:rsidRPr="00711388" w:rsidRDefault="00872AFE" w:rsidP="00567869">
            <w:pPr>
              <w:pStyle w:val="NormalLeft"/>
              <w:rPr>
                <w:lang w:val="en-GB"/>
              </w:rPr>
            </w:pPr>
            <w:r w:rsidRPr="00711388">
              <w:rPr>
                <w:lang w:val="en-GB"/>
              </w:rPr>
              <w:t xml:space="preserve">Medical expense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732F2688" w14:textId="77777777" w:rsidR="00872AFE" w:rsidRPr="00711388" w:rsidRDefault="00872AFE" w:rsidP="00567869">
            <w:pPr>
              <w:pStyle w:val="NormalLeft"/>
              <w:rPr>
                <w:lang w:val="en-GB"/>
              </w:rPr>
            </w:pPr>
            <w:r w:rsidRPr="00711388">
              <w:rPr>
                <w:lang w:val="en-GB"/>
              </w:rPr>
              <w:t>These are the technical provisions for medical expense insurance and proportional reinsurance, without risk margin after deduction of the amounts recoverable from reinsurance contracts and SPVs, with a floor equal to zero, relating to non-life activities.</w:t>
            </w:r>
          </w:p>
        </w:tc>
      </w:tr>
      <w:tr w:rsidR="00872AFE" w:rsidRPr="00711388" w14:paraId="7A3B54FD" w14:textId="77777777" w:rsidTr="00567869">
        <w:tc>
          <w:tcPr>
            <w:tcW w:w="1671" w:type="dxa"/>
            <w:tcBorders>
              <w:top w:val="single" w:sz="2" w:space="0" w:color="auto"/>
              <w:left w:val="single" w:sz="2" w:space="0" w:color="auto"/>
              <w:bottom w:val="single" w:sz="2" w:space="0" w:color="auto"/>
              <w:right w:val="single" w:sz="2" w:space="0" w:color="auto"/>
            </w:tcBorders>
          </w:tcPr>
          <w:p w14:paraId="03FF6286" w14:textId="77777777" w:rsidR="00872AFE" w:rsidRPr="00711388" w:rsidRDefault="00872AFE" w:rsidP="00567869">
            <w:pPr>
              <w:pStyle w:val="NormalLeft"/>
              <w:rPr>
                <w:lang w:val="en-GB"/>
              </w:rPr>
            </w:pPr>
            <w:r w:rsidRPr="00711388">
              <w:rPr>
                <w:lang w:val="en-GB"/>
              </w:rPr>
              <w:t>C0040/R0020</w:t>
            </w:r>
          </w:p>
        </w:tc>
        <w:tc>
          <w:tcPr>
            <w:tcW w:w="2879" w:type="dxa"/>
            <w:tcBorders>
              <w:top w:val="single" w:sz="2" w:space="0" w:color="auto"/>
              <w:left w:val="single" w:sz="2" w:space="0" w:color="auto"/>
              <w:bottom w:val="single" w:sz="2" w:space="0" w:color="auto"/>
              <w:right w:val="single" w:sz="2" w:space="0" w:color="auto"/>
            </w:tcBorders>
          </w:tcPr>
          <w:p w14:paraId="77735DA8" w14:textId="03D014CA" w:rsidR="00872AFE" w:rsidRPr="00711388" w:rsidRDefault="00872AFE" w:rsidP="00567869">
            <w:pPr>
              <w:pStyle w:val="NormalLeft"/>
              <w:rPr>
                <w:lang w:val="en-GB"/>
              </w:rPr>
            </w:pPr>
            <w:r w:rsidRPr="00711388">
              <w:rPr>
                <w:lang w:val="en-GB"/>
              </w:rPr>
              <w:t xml:space="preserve">Medical expense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1FDCF1F7" w14:textId="77777777" w:rsidR="00872AFE" w:rsidRPr="00711388" w:rsidRDefault="00872AFE" w:rsidP="00567869">
            <w:pPr>
              <w:pStyle w:val="NormalLeft"/>
              <w:rPr>
                <w:lang w:val="en-GB"/>
              </w:rPr>
            </w:pPr>
            <w:r w:rsidRPr="00711388">
              <w:rPr>
                <w:lang w:val="en-GB"/>
              </w:rPr>
              <w:t xml:space="preserve">These are the premiums written for medical expense insurance and proportional reinsurance during the (rolling) last 12 months, after deduction of premiums for reinsurance contracts, with a floor equal to zero, relating to non-life activities. Amount of </w:t>
            </w:r>
            <w:r w:rsidRPr="00711388">
              <w:rPr>
                <w:lang w:val="en-GB"/>
              </w:rPr>
              <w:lastRenderedPageBreak/>
              <w:t>taxes or charges levied with premiums shall be excluded from the written premiums.</w:t>
            </w:r>
          </w:p>
        </w:tc>
      </w:tr>
      <w:tr w:rsidR="00872AFE" w:rsidRPr="00711388" w14:paraId="0591978F" w14:textId="77777777" w:rsidTr="00567869">
        <w:tc>
          <w:tcPr>
            <w:tcW w:w="1671" w:type="dxa"/>
            <w:tcBorders>
              <w:top w:val="single" w:sz="2" w:space="0" w:color="auto"/>
              <w:left w:val="single" w:sz="2" w:space="0" w:color="auto"/>
              <w:bottom w:val="single" w:sz="2" w:space="0" w:color="auto"/>
              <w:right w:val="single" w:sz="2" w:space="0" w:color="auto"/>
            </w:tcBorders>
          </w:tcPr>
          <w:p w14:paraId="513859F5" w14:textId="77777777" w:rsidR="00872AFE" w:rsidRPr="00711388" w:rsidRDefault="00872AFE" w:rsidP="00567869">
            <w:pPr>
              <w:pStyle w:val="NormalLeft"/>
              <w:rPr>
                <w:lang w:val="en-GB"/>
              </w:rPr>
            </w:pPr>
            <w:r w:rsidRPr="00711388">
              <w:rPr>
                <w:lang w:val="en-GB"/>
              </w:rPr>
              <w:lastRenderedPageBreak/>
              <w:t>C0050/R0020</w:t>
            </w:r>
          </w:p>
        </w:tc>
        <w:tc>
          <w:tcPr>
            <w:tcW w:w="2879" w:type="dxa"/>
            <w:tcBorders>
              <w:top w:val="single" w:sz="2" w:space="0" w:color="auto"/>
              <w:left w:val="single" w:sz="2" w:space="0" w:color="auto"/>
              <w:bottom w:val="single" w:sz="2" w:space="0" w:color="auto"/>
              <w:right w:val="single" w:sz="2" w:space="0" w:color="auto"/>
            </w:tcBorders>
          </w:tcPr>
          <w:p w14:paraId="79DFE324" w14:textId="53D6A696" w:rsidR="00872AFE" w:rsidRPr="00711388" w:rsidRDefault="00872AFE" w:rsidP="00567869">
            <w:pPr>
              <w:pStyle w:val="NormalLeft"/>
              <w:rPr>
                <w:lang w:val="en-GB"/>
              </w:rPr>
            </w:pPr>
            <w:r w:rsidRPr="00711388">
              <w:rPr>
                <w:lang w:val="en-GB"/>
              </w:rPr>
              <w:t xml:space="preserve">Medical expense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1D19E5CC" w14:textId="77777777" w:rsidR="00872AFE" w:rsidRPr="00711388" w:rsidRDefault="00872AFE" w:rsidP="00567869">
            <w:pPr>
              <w:pStyle w:val="NormalLeft"/>
              <w:rPr>
                <w:lang w:val="en-GB"/>
              </w:rPr>
            </w:pPr>
            <w:r w:rsidRPr="00711388">
              <w:rPr>
                <w:lang w:val="en-GB"/>
              </w:rP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872AFE" w:rsidRPr="00711388" w14:paraId="44FEA384" w14:textId="77777777" w:rsidTr="00567869">
        <w:tc>
          <w:tcPr>
            <w:tcW w:w="1671" w:type="dxa"/>
            <w:tcBorders>
              <w:top w:val="single" w:sz="2" w:space="0" w:color="auto"/>
              <w:left w:val="single" w:sz="2" w:space="0" w:color="auto"/>
              <w:bottom w:val="single" w:sz="2" w:space="0" w:color="auto"/>
              <w:right w:val="single" w:sz="2" w:space="0" w:color="auto"/>
            </w:tcBorders>
          </w:tcPr>
          <w:p w14:paraId="3D6FF143" w14:textId="77777777" w:rsidR="00872AFE" w:rsidRPr="00711388" w:rsidRDefault="00872AFE" w:rsidP="00567869">
            <w:pPr>
              <w:pStyle w:val="NormalLeft"/>
              <w:rPr>
                <w:lang w:val="en-GB"/>
              </w:rPr>
            </w:pPr>
            <w:r w:rsidRPr="00711388">
              <w:rPr>
                <w:lang w:val="en-GB"/>
              </w:rPr>
              <w:t>C0060/R0020</w:t>
            </w:r>
          </w:p>
        </w:tc>
        <w:tc>
          <w:tcPr>
            <w:tcW w:w="2879" w:type="dxa"/>
            <w:tcBorders>
              <w:top w:val="single" w:sz="2" w:space="0" w:color="auto"/>
              <w:left w:val="single" w:sz="2" w:space="0" w:color="auto"/>
              <w:bottom w:val="single" w:sz="2" w:space="0" w:color="auto"/>
              <w:right w:val="single" w:sz="2" w:space="0" w:color="auto"/>
            </w:tcBorders>
          </w:tcPr>
          <w:p w14:paraId="0A87668B" w14:textId="78C08557" w:rsidR="00872AFE" w:rsidRPr="00711388" w:rsidRDefault="00872AFE" w:rsidP="00567869">
            <w:pPr>
              <w:pStyle w:val="NormalLeft"/>
              <w:rPr>
                <w:lang w:val="en-GB"/>
              </w:rPr>
            </w:pPr>
            <w:r w:rsidRPr="00711388">
              <w:rPr>
                <w:lang w:val="en-GB"/>
              </w:rPr>
              <w:t xml:space="preserve">Medical expense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077595C0" w14:textId="77777777" w:rsidR="00872AFE" w:rsidRPr="00711388" w:rsidRDefault="00872AFE" w:rsidP="00567869">
            <w:pPr>
              <w:pStyle w:val="NormalLeft"/>
              <w:rPr>
                <w:lang w:val="en-GB"/>
              </w:rPr>
            </w:pPr>
            <w:r w:rsidRPr="00711388">
              <w:rPr>
                <w:lang w:val="en-GB"/>
              </w:rPr>
              <w:t>These are the premiums written for medical expense insurance and proportional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6E68BFAC" w14:textId="77777777" w:rsidTr="00567869">
        <w:tc>
          <w:tcPr>
            <w:tcW w:w="1671" w:type="dxa"/>
            <w:tcBorders>
              <w:top w:val="single" w:sz="2" w:space="0" w:color="auto"/>
              <w:left w:val="single" w:sz="2" w:space="0" w:color="auto"/>
              <w:bottom w:val="single" w:sz="2" w:space="0" w:color="auto"/>
              <w:right w:val="single" w:sz="2" w:space="0" w:color="auto"/>
            </w:tcBorders>
          </w:tcPr>
          <w:p w14:paraId="77D3E4B4" w14:textId="77777777" w:rsidR="00872AFE" w:rsidRPr="00711388" w:rsidRDefault="00872AFE" w:rsidP="00567869">
            <w:pPr>
              <w:pStyle w:val="NormalLeft"/>
              <w:rPr>
                <w:lang w:val="en-GB"/>
              </w:rPr>
            </w:pPr>
            <w:r w:rsidRPr="00711388">
              <w:rPr>
                <w:lang w:val="en-GB"/>
              </w:rPr>
              <w:t>C0030/R0030</w:t>
            </w:r>
          </w:p>
        </w:tc>
        <w:tc>
          <w:tcPr>
            <w:tcW w:w="2879" w:type="dxa"/>
            <w:tcBorders>
              <w:top w:val="single" w:sz="2" w:space="0" w:color="auto"/>
              <w:left w:val="single" w:sz="2" w:space="0" w:color="auto"/>
              <w:bottom w:val="single" w:sz="2" w:space="0" w:color="auto"/>
              <w:right w:val="single" w:sz="2" w:space="0" w:color="auto"/>
            </w:tcBorders>
          </w:tcPr>
          <w:p w14:paraId="16F9C0DC" w14:textId="61E6B079" w:rsidR="00872AFE" w:rsidRPr="00711388" w:rsidRDefault="00872AFE" w:rsidP="00567869">
            <w:pPr>
              <w:pStyle w:val="NormalLeft"/>
              <w:rPr>
                <w:lang w:val="en-GB"/>
              </w:rPr>
            </w:pPr>
            <w:r w:rsidRPr="00711388">
              <w:rPr>
                <w:lang w:val="en-GB"/>
              </w:rPr>
              <w:t xml:space="preserve">Income protection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66867F4" w14:textId="77777777" w:rsidR="00872AFE" w:rsidRPr="00711388" w:rsidRDefault="00872AFE" w:rsidP="00567869">
            <w:pPr>
              <w:pStyle w:val="NormalLeft"/>
              <w:rPr>
                <w:lang w:val="en-GB"/>
              </w:rPr>
            </w:pPr>
            <w:r w:rsidRPr="00711388">
              <w:rPr>
                <w:lang w:val="en-GB"/>
              </w:rPr>
              <w:t>These are the technical provisions for income protection insurance and proportional reinsurance, without risk margin after deduction of the amounts recoverable from reinsurance contracts and SPVs, with a floor equal to zero, relating to non-life activities.</w:t>
            </w:r>
          </w:p>
        </w:tc>
      </w:tr>
      <w:tr w:rsidR="00872AFE" w:rsidRPr="00711388" w14:paraId="4C20AEA1" w14:textId="77777777" w:rsidTr="00567869">
        <w:tc>
          <w:tcPr>
            <w:tcW w:w="1671" w:type="dxa"/>
            <w:tcBorders>
              <w:top w:val="single" w:sz="2" w:space="0" w:color="auto"/>
              <w:left w:val="single" w:sz="2" w:space="0" w:color="auto"/>
              <w:bottom w:val="single" w:sz="2" w:space="0" w:color="auto"/>
              <w:right w:val="single" w:sz="2" w:space="0" w:color="auto"/>
            </w:tcBorders>
          </w:tcPr>
          <w:p w14:paraId="438E26FD" w14:textId="77777777" w:rsidR="00872AFE" w:rsidRPr="00711388" w:rsidRDefault="00872AFE" w:rsidP="00567869">
            <w:pPr>
              <w:pStyle w:val="NormalLeft"/>
              <w:rPr>
                <w:lang w:val="en-GB"/>
              </w:rPr>
            </w:pPr>
            <w:r w:rsidRPr="00711388">
              <w:rPr>
                <w:lang w:val="en-GB"/>
              </w:rPr>
              <w:t>C0040/R0030</w:t>
            </w:r>
          </w:p>
        </w:tc>
        <w:tc>
          <w:tcPr>
            <w:tcW w:w="2879" w:type="dxa"/>
            <w:tcBorders>
              <w:top w:val="single" w:sz="2" w:space="0" w:color="auto"/>
              <w:left w:val="single" w:sz="2" w:space="0" w:color="auto"/>
              <w:bottom w:val="single" w:sz="2" w:space="0" w:color="auto"/>
              <w:right w:val="single" w:sz="2" w:space="0" w:color="auto"/>
            </w:tcBorders>
          </w:tcPr>
          <w:p w14:paraId="3F7A9B57" w14:textId="3438C2C5" w:rsidR="00872AFE" w:rsidRPr="00711388" w:rsidRDefault="00872AFE" w:rsidP="00567869">
            <w:pPr>
              <w:pStyle w:val="NormalLeft"/>
              <w:rPr>
                <w:lang w:val="en-GB"/>
              </w:rPr>
            </w:pPr>
            <w:r w:rsidRPr="00711388">
              <w:rPr>
                <w:lang w:val="en-GB"/>
              </w:rPr>
              <w:t xml:space="preserve">Income protection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5DA633DE" w14:textId="77777777" w:rsidR="00872AFE" w:rsidRPr="00711388" w:rsidRDefault="00872AFE" w:rsidP="00567869">
            <w:pPr>
              <w:pStyle w:val="NormalLeft"/>
              <w:rPr>
                <w:lang w:val="en-GB"/>
              </w:rPr>
            </w:pPr>
            <w:r w:rsidRPr="00711388">
              <w:rPr>
                <w:lang w:val="en-GB"/>
              </w:rPr>
              <w:t>These are the premiums written for income protections insurance and proportional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385757C4" w14:textId="77777777" w:rsidTr="00567869">
        <w:tc>
          <w:tcPr>
            <w:tcW w:w="1671" w:type="dxa"/>
            <w:tcBorders>
              <w:top w:val="single" w:sz="2" w:space="0" w:color="auto"/>
              <w:left w:val="single" w:sz="2" w:space="0" w:color="auto"/>
              <w:bottom w:val="single" w:sz="2" w:space="0" w:color="auto"/>
              <w:right w:val="single" w:sz="2" w:space="0" w:color="auto"/>
            </w:tcBorders>
          </w:tcPr>
          <w:p w14:paraId="1CD82E4F" w14:textId="77777777" w:rsidR="00872AFE" w:rsidRPr="00711388" w:rsidRDefault="00872AFE" w:rsidP="00567869">
            <w:pPr>
              <w:pStyle w:val="NormalLeft"/>
              <w:rPr>
                <w:lang w:val="en-GB"/>
              </w:rPr>
            </w:pPr>
            <w:r w:rsidRPr="00711388">
              <w:rPr>
                <w:lang w:val="en-GB"/>
              </w:rPr>
              <w:t>C0050/R0030</w:t>
            </w:r>
          </w:p>
        </w:tc>
        <w:tc>
          <w:tcPr>
            <w:tcW w:w="2879" w:type="dxa"/>
            <w:tcBorders>
              <w:top w:val="single" w:sz="2" w:space="0" w:color="auto"/>
              <w:left w:val="single" w:sz="2" w:space="0" w:color="auto"/>
              <w:bottom w:val="single" w:sz="2" w:space="0" w:color="auto"/>
              <w:right w:val="single" w:sz="2" w:space="0" w:color="auto"/>
            </w:tcBorders>
          </w:tcPr>
          <w:p w14:paraId="2C753BAE" w14:textId="6092B91E" w:rsidR="00872AFE" w:rsidRPr="00711388" w:rsidRDefault="00872AFE" w:rsidP="00567869">
            <w:pPr>
              <w:pStyle w:val="NormalLeft"/>
              <w:rPr>
                <w:lang w:val="en-GB"/>
              </w:rPr>
            </w:pPr>
            <w:r w:rsidRPr="00711388">
              <w:rPr>
                <w:lang w:val="en-GB"/>
              </w:rPr>
              <w:t xml:space="preserve">Income protection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287F57C8" w14:textId="77777777" w:rsidR="00872AFE" w:rsidRPr="00711388" w:rsidRDefault="00872AFE" w:rsidP="00567869">
            <w:pPr>
              <w:pStyle w:val="NormalLeft"/>
              <w:rPr>
                <w:lang w:val="en-GB"/>
              </w:rPr>
            </w:pPr>
            <w:r w:rsidRPr="00711388">
              <w:rPr>
                <w:lang w:val="en-GB"/>
              </w:rPr>
              <w:t>These are the technical provisions for income protection insurance and proportional reinsurance, without risk margin after deduction of the amounts recoverable from reinsurance contracts and SPVs, with a floor equal to zero, relating to life activities.</w:t>
            </w:r>
          </w:p>
        </w:tc>
      </w:tr>
      <w:tr w:rsidR="00872AFE" w:rsidRPr="00711388" w14:paraId="21EED360" w14:textId="77777777" w:rsidTr="00567869">
        <w:tc>
          <w:tcPr>
            <w:tcW w:w="1671" w:type="dxa"/>
            <w:tcBorders>
              <w:top w:val="single" w:sz="2" w:space="0" w:color="auto"/>
              <w:left w:val="single" w:sz="2" w:space="0" w:color="auto"/>
              <w:bottom w:val="single" w:sz="2" w:space="0" w:color="auto"/>
              <w:right w:val="single" w:sz="2" w:space="0" w:color="auto"/>
            </w:tcBorders>
          </w:tcPr>
          <w:p w14:paraId="09CED851" w14:textId="77777777" w:rsidR="00872AFE" w:rsidRPr="00711388" w:rsidRDefault="00872AFE" w:rsidP="00567869">
            <w:pPr>
              <w:pStyle w:val="NormalLeft"/>
              <w:rPr>
                <w:lang w:val="en-GB"/>
              </w:rPr>
            </w:pPr>
            <w:r w:rsidRPr="00711388">
              <w:rPr>
                <w:lang w:val="en-GB"/>
              </w:rPr>
              <w:t>C0060/R0030</w:t>
            </w:r>
          </w:p>
        </w:tc>
        <w:tc>
          <w:tcPr>
            <w:tcW w:w="2879" w:type="dxa"/>
            <w:tcBorders>
              <w:top w:val="single" w:sz="2" w:space="0" w:color="auto"/>
              <w:left w:val="single" w:sz="2" w:space="0" w:color="auto"/>
              <w:bottom w:val="single" w:sz="2" w:space="0" w:color="auto"/>
              <w:right w:val="single" w:sz="2" w:space="0" w:color="auto"/>
            </w:tcBorders>
          </w:tcPr>
          <w:p w14:paraId="5F4D544B" w14:textId="6375772F" w:rsidR="00872AFE" w:rsidRPr="00711388" w:rsidRDefault="00872AFE" w:rsidP="00567869">
            <w:pPr>
              <w:pStyle w:val="NormalLeft"/>
              <w:rPr>
                <w:lang w:val="en-GB"/>
              </w:rPr>
            </w:pPr>
            <w:r w:rsidRPr="00711388">
              <w:rPr>
                <w:lang w:val="en-GB"/>
              </w:rPr>
              <w:t xml:space="preserve">Income protection insurance and proportional reinsurance </w:t>
            </w:r>
            <w:r w:rsidR="00845F43" w:rsidRPr="00711388">
              <w:rPr>
                <w:lang w:val="en-GB"/>
              </w:rPr>
              <w:t>-</w:t>
            </w:r>
            <w:r w:rsidRPr="00711388">
              <w:rPr>
                <w:lang w:val="en-GB"/>
              </w:rPr>
              <w:t xml:space="preserve"> Net (of reinsurance) written </w:t>
            </w:r>
            <w:r w:rsidRPr="00711388">
              <w:rPr>
                <w:lang w:val="en-GB"/>
              </w:rPr>
              <w:lastRenderedPageBreak/>
              <w:t xml:space="preserve">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4A7BC48" w14:textId="77777777" w:rsidR="00872AFE" w:rsidRPr="00711388" w:rsidRDefault="00872AFE" w:rsidP="00567869">
            <w:pPr>
              <w:pStyle w:val="NormalLeft"/>
              <w:rPr>
                <w:lang w:val="en-GB"/>
              </w:rPr>
            </w:pPr>
            <w:r w:rsidRPr="00711388">
              <w:rPr>
                <w:lang w:val="en-GB"/>
              </w:rPr>
              <w:lastRenderedPageBreak/>
              <w:t xml:space="preserve">These are the premiums written for income protections insurance and proportional reinsurance during the (rolling) last 12 months, after deduction of premiums for reinsurance contracts, with a floor equal to zero, relating to life activities. Amount of </w:t>
            </w:r>
            <w:r w:rsidRPr="00711388">
              <w:rPr>
                <w:lang w:val="en-GB"/>
              </w:rPr>
              <w:lastRenderedPageBreak/>
              <w:t>taxes or charges levied with premiums shall be excluded from the written premiums.</w:t>
            </w:r>
          </w:p>
        </w:tc>
      </w:tr>
      <w:tr w:rsidR="00872AFE" w:rsidRPr="00711388" w14:paraId="7A5477EC" w14:textId="77777777" w:rsidTr="00567869">
        <w:tc>
          <w:tcPr>
            <w:tcW w:w="1671" w:type="dxa"/>
            <w:tcBorders>
              <w:top w:val="single" w:sz="2" w:space="0" w:color="auto"/>
              <w:left w:val="single" w:sz="2" w:space="0" w:color="auto"/>
              <w:bottom w:val="single" w:sz="2" w:space="0" w:color="auto"/>
              <w:right w:val="single" w:sz="2" w:space="0" w:color="auto"/>
            </w:tcBorders>
          </w:tcPr>
          <w:p w14:paraId="622FCCB6" w14:textId="77777777" w:rsidR="00872AFE" w:rsidRPr="00711388" w:rsidRDefault="00872AFE" w:rsidP="00567869">
            <w:pPr>
              <w:pStyle w:val="NormalLeft"/>
              <w:rPr>
                <w:lang w:val="en-GB"/>
              </w:rPr>
            </w:pPr>
            <w:r w:rsidRPr="00711388">
              <w:rPr>
                <w:lang w:val="en-GB"/>
              </w:rPr>
              <w:lastRenderedPageBreak/>
              <w:t>C0030/R0040</w:t>
            </w:r>
          </w:p>
        </w:tc>
        <w:tc>
          <w:tcPr>
            <w:tcW w:w="2879" w:type="dxa"/>
            <w:tcBorders>
              <w:top w:val="single" w:sz="2" w:space="0" w:color="auto"/>
              <w:left w:val="single" w:sz="2" w:space="0" w:color="auto"/>
              <w:bottom w:val="single" w:sz="2" w:space="0" w:color="auto"/>
              <w:right w:val="single" w:sz="2" w:space="0" w:color="auto"/>
            </w:tcBorders>
          </w:tcPr>
          <w:p w14:paraId="5ECD3CDB" w14:textId="0E61BD0E" w:rsidR="00872AFE" w:rsidRPr="00711388" w:rsidRDefault="00872AFE" w:rsidP="00567869">
            <w:pPr>
              <w:pStyle w:val="NormalLeft"/>
              <w:rPr>
                <w:lang w:val="en-GB"/>
              </w:rPr>
            </w:pPr>
            <w:r w:rsidRPr="00711388">
              <w:rPr>
                <w:lang w:val="en-GB"/>
              </w:rPr>
              <w:t xml:space="preserve">Workers' compensation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2A47621" w14:textId="77777777" w:rsidR="00872AFE" w:rsidRPr="00711388" w:rsidRDefault="00872AFE" w:rsidP="00567869">
            <w:pPr>
              <w:pStyle w:val="NormalLeft"/>
              <w:rPr>
                <w:lang w:val="en-GB"/>
              </w:rPr>
            </w:pPr>
            <w:r w:rsidRPr="00711388">
              <w:rPr>
                <w:lang w:val="en-GB"/>
              </w:rPr>
              <w:t>These are the technical provisions for workers' compensation insurance and proportional reinsurance, without risk margin after deduction of the amounts recoverable from reinsurance contracts and SPVs, with a floor equal to zero, relating to non-life activities.</w:t>
            </w:r>
          </w:p>
        </w:tc>
      </w:tr>
      <w:tr w:rsidR="00872AFE" w:rsidRPr="00711388" w14:paraId="028E5B5A" w14:textId="77777777" w:rsidTr="00567869">
        <w:tc>
          <w:tcPr>
            <w:tcW w:w="1671" w:type="dxa"/>
            <w:tcBorders>
              <w:top w:val="single" w:sz="2" w:space="0" w:color="auto"/>
              <w:left w:val="single" w:sz="2" w:space="0" w:color="auto"/>
              <w:bottom w:val="single" w:sz="2" w:space="0" w:color="auto"/>
              <w:right w:val="single" w:sz="2" w:space="0" w:color="auto"/>
            </w:tcBorders>
          </w:tcPr>
          <w:p w14:paraId="158991D3" w14:textId="77777777" w:rsidR="00872AFE" w:rsidRPr="00711388" w:rsidRDefault="00872AFE" w:rsidP="00567869">
            <w:pPr>
              <w:pStyle w:val="NormalLeft"/>
              <w:rPr>
                <w:lang w:val="en-GB"/>
              </w:rPr>
            </w:pPr>
            <w:r w:rsidRPr="00711388">
              <w:rPr>
                <w:lang w:val="en-GB"/>
              </w:rPr>
              <w:t>C0040/R0040</w:t>
            </w:r>
          </w:p>
        </w:tc>
        <w:tc>
          <w:tcPr>
            <w:tcW w:w="2879" w:type="dxa"/>
            <w:tcBorders>
              <w:top w:val="single" w:sz="2" w:space="0" w:color="auto"/>
              <w:left w:val="single" w:sz="2" w:space="0" w:color="auto"/>
              <w:bottom w:val="single" w:sz="2" w:space="0" w:color="auto"/>
              <w:right w:val="single" w:sz="2" w:space="0" w:color="auto"/>
            </w:tcBorders>
          </w:tcPr>
          <w:p w14:paraId="59AC0439" w14:textId="1A136FD6" w:rsidR="00872AFE" w:rsidRPr="00711388" w:rsidRDefault="00872AFE" w:rsidP="00567869">
            <w:pPr>
              <w:pStyle w:val="NormalLeft"/>
              <w:rPr>
                <w:lang w:val="en-GB"/>
              </w:rPr>
            </w:pPr>
            <w:r w:rsidRPr="00711388">
              <w:rPr>
                <w:lang w:val="en-GB"/>
              </w:rPr>
              <w:t xml:space="preserve">Workers' compensation insurance and proportional reinsurance-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372ADDDE" w14:textId="77777777" w:rsidR="00872AFE" w:rsidRPr="00711388" w:rsidRDefault="00872AFE" w:rsidP="00567869">
            <w:pPr>
              <w:pStyle w:val="NormalLeft"/>
              <w:rPr>
                <w:lang w:val="en-GB"/>
              </w:rPr>
            </w:pPr>
            <w:r w:rsidRPr="00711388">
              <w:rPr>
                <w:lang w:val="en-GB"/>
              </w:rPr>
              <w:t>These are the premiums written for workers' compensations insurance and proportional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3A044545" w14:textId="77777777" w:rsidTr="00567869">
        <w:tc>
          <w:tcPr>
            <w:tcW w:w="1671" w:type="dxa"/>
            <w:tcBorders>
              <w:top w:val="single" w:sz="2" w:space="0" w:color="auto"/>
              <w:left w:val="single" w:sz="2" w:space="0" w:color="auto"/>
              <w:bottom w:val="single" w:sz="2" w:space="0" w:color="auto"/>
              <w:right w:val="single" w:sz="2" w:space="0" w:color="auto"/>
            </w:tcBorders>
          </w:tcPr>
          <w:p w14:paraId="2A534D09" w14:textId="77777777" w:rsidR="00872AFE" w:rsidRPr="00711388" w:rsidRDefault="00872AFE" w:rsidP="00567869">
            <w:pPr>
              <w:pStyle w:val="NormalLeft"/>
              <w:rPr>
                <w:lang w:val="en-GB"/>
              </w:rPr>
            </w:pPr>
            <w:r w:rsidRPr="00711388">
              <w:rPr>
                <w:lang w:val="en-GB"/>
              </w:rPr>
              <w:t>C0050/R0040</w:t>
            </w:r>
          </w:p>
        </w:tc>
        <w:tc>
          <w:tcPr>
            <w:tcW w:w="2879" w:type="dxa"/>
            <w:tcBorders>
              <w:top w:val="single" w:sz="2" w:space="0" w:color="auto"/>
              <w:left w:val="single" w:sz="2" w:space="0" w:color="auto"/>
              <w:bottom w:val="single" w:sz="2" w:space="0" w:color="auto"/>
              <w:right w:val="single" w:sz="2" w:space="0" w:color="auto"/>
            </w:tcBorders>
          </w:tcPr>
          <w:p w14:paraId="58BF14BB" w14:textId="03C83372" w:rsidR="00872AFE" w:rsidRPr="00711388" w:rsidRDefault="00872AFE" w:rsidP="00567869">
            <w:pPr>
              <w:pStyle w:val="NormalLeft"/>
              <w:rPr>
                <w:lang w:val="en-GB"/>
              </w:rPr>
            </w:pPr>
            <w:r w:rsidRPr="00711388">
              <w:rPr>
                <w:lang w:val="en-GB"/>
              </w:rPr>
              <w:t xml:space="preserve">Workers' compensation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58B3F33" w14:textId="77777777" w:rsidR="00872AFE" w:rsidRPr="00711388" w:rsidRDefault="00872AFE" w:rsidP="00567869">
            <w:pPr>
              <w:pStyle w:val="NormalLeft"/>
              <w:rPr>
                <w:lang w:val="en-GB"/>
              </w:rPr>
            </w:pPr>
            <w:r w:rsidRPr="00711388">
              <w:rPr>
                <w:lang w:val="en-GB"/>
              </w:rP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872AFE" w:rsidRPr="00711388" w14:paraId="36392311" w14:textId="77777777" w:rsidTr="00567869">
        <w:tc>
          <w:tcPr>
            <w:tcW w:w="1671" w:type="dxa"/>
            <w:tcBorders>
              <w:top w:val="single" w:sz="2" w:space="0" w:color="auto"/>
              <w:left w:val="single" w:sz="2" w:space="0" w:color="auto"/>
              <w:bottom w:val="single" w:sz="2" w:space="0" w:color="auto"/>
              <w:right w:val="single" w:sz="2" w:space="0" w:color="auto"/>
            </w:tcBorders>
          </w:tcPr>
          <w:p w14:paraId="50E23551" w14:textId="77777777" w:rsidR="00872AFE" w:rsidRPr="00711388" w:rsidRDefault="00872AFE" w:rsidP="00567869">
            <w:pPr>
              <w:pStyle w:val="NormalLeft"/>
              <w:rPr>
                <w:lang w:val="en-GB"/>
              </w:rPr>
            </w:pPr>
            <w:r w:rsidRPr="00711388">
              <w:rPr>
                <w:lang w:val="en-GB"/>
              </w:rPr>
              <w:t>C0060/R0040</w:t>
            </w:r>
          </w:p>
        </w:tc>
        <w:tc>
          <w:tcPr>
            <w:tcW w:w="2879" w:type="dxa"/>
            <w:tcBorders>
              <w:top w:val="single" w:sz="2" w:space="0" w:color="auto"/>
              <w:left w:val="single" w:sz="2" w:space="0" w:color="auto"/>
              <w:bottom w:val="single" w:sz="2" w:space="0" w:color="auto"/>
              <w:right w:val="single" w:sz="2" w:space="0" w:color="auto"/>
            </w:tcBorders>
          </w:tcPr>
          <w:p w14:paraId="112448AF" w14:textId="339177FF" w:rsidR="00872AFE" w:rsidRPr="00711388" w:rsidRDefault="00872AFE" w:rsidP="00567869">
            <w:pPr>
              <w:pStyle w:val="NormalLeft"/>
              <w:rPr>
                <w:lang w:val="en-GB"/>
              </w:rPr>
            </w:pPr>
            <w:r w:rsidRPr="00711388">
              <w:rPr>
                <w:lang w:val="en-GB"/>
              </w:rPr>
              <w:t xml:space="preserve">Workers' compensation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8051666" w14:textId="77777777" w:rsidR="00872AFE" w:rsidRPr="00711388" w:rsidRDefault="00872AFE" w:rsidP="00567869">
            <w:pPr>
              <w:pStyle w:val="NormalLeft"/>
              <w:rPr>
                <w:lang w:val="en-GB"/>
              </w:rPr>
            </w:pPr>
            <w:r w:rsidRPr="00711388">
              <w:rPr>
                <w:lang w:val="en-GB"/>
              </w:rPr>
              <w:t>These are the premiums written for workers' compensations insurance and proportional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288CB25C" w14:textId="77777777" w:rsidTr="00567869">
        <w:tc>
          <w:tcPr>
            <w:tcW w:w="1671" w:type="dxa"/>
            <w:tcBorders>
              <w:top w:val="single" w:sz="2" w:space="0" w:color="auto"/>
              <w:left w:val="single" w:sz="2" w:space="0" w:color="auto"/>
              <w:bottom w:val="single" w:sz="2" w:space="0" w:color="auto"/>
              <w:right w:val="single" w:sz="2" w:space="0" w:color="auto"/>
            </w:tcBorders>
          </w:tcPr>
          <w:p w14:paraId="49031F1D" w14:textId="77777777" w:rsidR="00872AFE" w:rsidRPr="00711388" w:rsidRDefault="00872AFE" w:rsidP="00567869">
            <w:pPr>
              <w:pStyle w:val="NormalLeft"/>
              <w:rPr>
                <w:lang w:val="en-GB"/>
              </w:rPr>
            </w:pPr>
            <w:r w:rsidRPr="00711388">
              <w:rPr>
                <w:lang w:val="en-GB"/>
              </w:rPr>
              <w:t>C0030/R0050</w:t>
            </w:r>
          </w:p>
        </w:tc>
        <w:tc>
          <w:tcPr>
            <w:tcW w:w="2879" w:type="dxa"/>
            <w:tcBorders>
              <w:top w:val="single" w:sz="2" w:space="0" w:color="auto"/>
              <w:left w:val="single" w:sz="2" w:space="0" w:color="auto"/>
              <w:bottom w:val="single" w:sz="2" w:space="0" w:color="auto"/>
              <w:right w:val="single" w:sz="2" w:space="0" w:color="auto"/>
            </w:tcBorders>
          </w:tcPr>
          <w:p w14:paraId="17CD7082" w14:textId="382CF87C" w:rsidR="00872AFE" w:rsidRPr="00711388" w:rsidRDefault="00872AFE" w:rsidP="00567869">
            <w:pPr>
              <w:pStyle w:val="NormalLeft"/>
              <w:rPr>
                <w:lang w:val="en-GB"/>
              </w:rPr>
            </w:pPr>
            <w:r w:rsidRPr="00711388">
              <w:rPr>
                <w:lang w:val="en-GB"/>
              </w:rPr>
              <w:t xml:space="preserve">Motor vehicle liability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3F61DDF4" w14:textId="77777777" w:rsidR="00872AFE" w:rsidRPr="00711388" w:rsidRDefault="00872AFE" w:rsidP="00567869">
            <w:pPr>
              <w:pStyle w:val="NormalLeft"/>
              <w:rPr>
                <w:lang w:val="en-GB"/>
              </w:rPr>
            </w:pPr>
            <w:r w:rsidRPr="00711388">
              <w:rPr>
                <w:lang w:val="en-GB"/>
              </w:rPr>
              <w:t>These are the technical provisions for motor vehicle liability insurance and proportional reinsurance, without risk margin after deduction of the amounts recoverable from reinsurance contracts and SPVs, with a floor equal to zero, relating to non-life activities.</w:t>
            </w:r>
          </w:p>
        </w:tc>
      </w:tr>
      <w:tr w:rsidR="00872AFE" w:rsidRPr="00711388" w14:paraId="28DCB495" w14:textId="77777777" w:rsidTr="00567869">
        <w:tc>
          <w:tcPr>
            <w:tcW w:w="1671" w:type="dxa"/>
            <w:tcBorders>
              <w:top w:val="single" w:sz="2" w:space="0" w:color="auto"/>
              <w:left w:val="single" w:sz="2" w:space="0" w:color="auto"/>
              <w:bottom w:val="single" w:sz="2" w:space="0" w:color="auto"/>
              <w:right w:val="single" w:sz="2" w:space="0" w:color="auto"/>
            </w:tcBorders>
          </w:tcPr>
          <w:p w14:paraId="38A3294C" w14:textId="77777777" w:rsidR="00872AFE" w:rsidRPr="00711388" w:rsidRDefault="00872AFE" w:rsidP="00567869">
            <w:pPr>
              <w:pStyle w:val="NormalLeft"/>
              <w:rPr>
                <w:lang w:val="en-GB"/>
              </w:rPr>
            </w:pPr>
            <w:r w:rsidRPr="00711388">
              <w:rPr>
                <w:lang w:val="en-GB"/>
              </w:rPr>
              <w:t>C0040/R0050</w:t>
            </w:r>
          </w:p>
        </w:tc>
        <w:tc>
          <w:tcPr>
            <w:tcW w:w="2879" w:type="dxa"/>
            <w:tcBorders>
              <w:top w:val="single" w:sz="2" w:space="0" w:color="auto"/>
              <w:left w:val="single" w:sz="2" w:space="0" w:color="auto"/>
              <w:bottom w:val="single" w:sz="2" w:space="0" w:color="auto"/>
              <w:right w:val="single" w:sz="2" w:space="0" w:color="auto"/>
            </w:tcBorders>
          </w:tcPr>
          <w:p w14:paraId="66741316" w14:textId="79E08F36" w:rsidR="00872AFE" w:rsidRPr="00711388" w:rsidRDefault="00872AFE" w:rsidP="00567869">
            <w:pPr>
              <w:pStyle w:val="NormalLeft"/>
              <w:rPr>
                <w:lang w:val="en-GB"/>
              </w:rPr>
            </w:pPr>
            <w:r w:rsidRPr="00711388">
              <w:rPr>
                <w:lang w:val="en-GB"/>
              </w:rPr>
              <w:t xml:space="preserve">Motor vehicle liability insurance and proportional reinsurance </w:t>
            </w:r>
            <w:r w:rsidR="00845F43" w:rsidRPr="00711388">
              <w:rPr>
                <w:lang w:val="en-GB"/>
              </w:rPr>
              <w:t>-</w:t>
            </w:r>
            <w:r w:rsidRPr="00711388">
              <w:rPr>
                <w:lang w:val="en-GB"/>
              </w:rPr>
              <w:t xml:space="preserve"> Net (of reinsurance) written </w:t>
            </w:r>
            <w:r w:rsidRPr="00711388">
              <w:rPr>
                <w:lang w:val="en-GB"/>
              </w:rPr>
              <w:lastRenderedPageBreak/>
              <w:t xml:space="preserve">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E0D21F7" w14:textId="77777777" w:rsidR="00872AFE" w:rsidRPr="00711388" w:rsidRDefault="00872AFE" w:rsidP="00567869">
            <w:pPr>
              <w:pStyle w:val="NormalLeft"/>
              <w:rPr>
                <w:lang w:val="en-GB"/>
              </w:rPr>
            </w:pPr>
            <w:r w:rsidRPr="00711388">
              <w:rPr>
                <w:lang w:val="en-GB"/>
              </w:rPr>
              <w:lastRenderedPageBreak/>
              <w:t xml:space="preserve">These are the premiums written for motor vehicle liability insurance and proportional reinsurance during the (rolling) last 12 months, after deduction of premiums for reinsurance contracts, with a floor equal to </w:t>
            </w:r>
            <w:r w:rsidRPr="00711388">
              <w:rPr>
                <w:lang w:val="en-GB"/>
              </w:rPr>
              <w:lastRenderedPageBreak/>
              <w:t>zero, relating to non-life activities. Amount of taxes or charges levied with premiums shall be excluded from the written premiums.</w:t>
            </w:r>
          </w:p>
        </w:tc>
      </w:tr>
      <w:tr w:rsidR="00872AFE" w:rsidRPr="00711388" w14:paraId="0348F5D1" w14:textId="77777777" w:rsidTr="00567869">
        <w:tc>
          <w:tcPr>
            <w:tcW w:w="1671" w:type="dxa"/>
            <w:tcBorders>
              <w:top w:val="single" w:sz="2" w:space="0" w:color="auto"/>
              <w:left w:val="single" w:sz="2" w:space="0" w:color="auto"/>
              <w:bottom w:val="single" w:sz="2" w:space="0" w:color="auto"/>
              <w:right w:val="single" w:sz="2" w:space="0" w:color="auto"/>
            </w:tcBorders>
          </w:tcPr>
          <w:p w14:paraId="36088648" w14:textId="77777777" w:rsidR="00872AFE" w:rsidRPr="00711388" w:rsidRDefault="00872AFE" w:rsidP="00567869">
            <w:pPr>
              <w:pStyle w:val="NormalLeft"/>
              <w:rPr>
                <w:lang w:val="en-GB"/>
              </w:rPr>
            </w:pPr>
            <w:r w:rsidRPr="00711388">
              <w:rPr>
                <w:lang w:val="en-GB"/>
              </w:rPr>
              <w:lastRenderedPageBreak/>
              <w:t>C0050/R0050</w:t>
            </w:r>
          </w:p>
        </w:tc>
        <w:tc>
          <w:tcPr>
            <w:tcW w:w="2879" w:type="dxa"/>
            <w:tcBorders>
              <w:top w:val="single" w:sz="2" w:space="0" w:color="auto"/>
              <w:left w:val="single" w:sz="2" w:space="0" w:color="auto"/>
              <w:bottom w:val="single" w:sz="2" w:space="0" w:color="auto"/>
              <w:right w:val="single" w:sz="2" w:space="0" w:color="auto"/>
            </w:tcBorders>
          </w:tcPr>
          <w:p w14:paraId="00143CF2" w14:textId="10E2E51B" w:rsidR="00872AFE" w:rsidRPr="00711388" w:rsidRDefault="00872AFE" w:rsidP="00567869">
            <w:pPr>
              <w:pStyle w:val="NormalLeft"/>
              <w:rPr>
                <w:lang w:val="en-GB"/>
              </w:rPr>
            </w:pPr>
            <w:r w:rsidRPr="00711388">
              <w:rPr>
                <w:lang w:val="en-GB"/>
              </w:rPr>
              <w:t xml:space="preserve">Motor vehicle liability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2372B9A7" w14:textId="77777777" w:rsidR="00872AFE" w:rsidRPr="00711388" w:rsidRDefault="00872AFE" w:rsidP="00567869">
            <w:pPr>
              <w:pStyle w:val="NormalLeft"/>
              <w:rPr>
                <w:lang w:val="en-GB"/>
              </w:rPr>
            </w:pPr>
            <w:r w:rsidRPr="00711388">
              <w:rPr>
                <w:lang w:val="en-GB"/>
              </w:rP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872AFE" w:rsidRPr="00711388" w14:paraId="3FD5CBF2" w14:textId="77777777" w:rsidTr="00567869">
        <w:tc>
          <w:tcPr>
            <w:tcW w:w="1671" w:type="dxa"/>
            <w:tcBorders>
              <w:top w:val="single" w:sz="2" w:space="0" w:color="auto"/>
              <w:left w:val="single" w:sz="2" w:space="0" w:color="auto"/>
              <w:bottom w:val="single" w:sz="2" w:space="0" w:color="auto"/>
              <w:right w:val="single" w:sz="2" w:space="0" w:color="auto"/>
            </w:tcBorders>
          </w:tcPr>
          <w:p w14:paraId="210B123E" w14:textId="77777777" w:rsidR="00872AFE" w:rsidRPr="00711388" w:rsidRDefault="00872AFE" w:rsidP="00567869">
            <w:pPr>
              <w:pStyle w:val="NormalLeft"/>
              <w:rPr>
                <w:lang w:val="en-GB"/>
              </w:rPr>
            </w:pPr>
            <w:r w:rsidRPr="00711388">
              <w:rPr>
                <w:lang w:val="en-GB"/>
              </w:rPr>
              <w:t>C0060/R0050</w:t>
            </w:r>
          </w:p>
        </w:tc>
        <w:tc>
          <w:tcPr>
            <w:tcW w:w="2879" w:type="dxa"/>
            <w:tcBorders>
              <w:top w:val="single" w:sz="2" w:space="0" w:color="auto"/>
              <w:left w:val="single" w:sz="2" w:space="0" w:color="auto"/>
              <w:bottom w:val="single" w:sz="2" w:space="0" w:color="auto"/>
              <w:right w:val="single" w:sz="2" w:space="0" w:color="auto"/>
            </w:tcBorders>
          </w:tcPr>
          <w:p w14:paraId="40C79AA9" w14:textId="12525174" w:rsidR="00872AFE" w:rsidRPr="00711388" w:rsidRDefault="00872AFE" w:rsidP="00567869">
            <w:pPr>
              <w:pStyle w:val="NormalLeft"/>
              <w:rPr>
                <w:lang w:val="en-GB"/>
              </w:rPr>
            </w:pPr>
            <w:r w:rsidRPr="00711388">
              <w:rPr>
                <w:lang w:val="en-GB"/>
              </w:rPr>
              <w:t xml:space="preserve">Motor vehicle liability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44851079" w14:textId="77777777" w:rsidR="00872AFE" w:rsidRPr="00711388" w:rsidRDefault="00872AFE" w:rsidP="00567869">
            <w:pPr>
              <w:pStyle w:val="NormalLeft"/>
              <w:rPr>
                <w:lang w:val="en-GB"/>
              </w:rPr>
            </w:pPr>
            <w:r w:rsidRPr="00711388">
              <w:rPr>
                <w:lang w:val="en-GB"/>
              </w:rPr>
              <w:t>These are the premiums written for motor vehicle liability insurance and proportional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4FA072FB" w14:textId="77777777" w:rsidTr="00567869">
        <w:tc>
          <w:tcPr>
            <w:tcW w:w="1671" w:type="dxa"/>
            <w:tcBorders>
              <w:top w:val="single" w:sz="2" w:space="0" w:color="auto"/>
              <w:left w:val="single" w:sz="2" w:space="0" w:color="auto"/>
              <w:bottom w:val="single" w:sz="2" w:space="0" w:color="auto"/>
              <w:right w:val="single" w:sz="2" w:space="0" w:color="auto"/>
            </w:tcBorders>
          </w:tcPr>
          <w:p w14:paraId="07FDE287" w14:textId="77777777" w:rsidR="00872AFE" w:rsidRPr="00711388" w:rsidRDefault="00872AFE" w:rsidP="00567869">
            <w:pPr>
              <w:pStyle w:val="NormalLeft"/>
              <w:rPr>
                <w:lang w:val="en-GB"/>
              </w:rPr>
            </w:pPr>
            <w:r w:rsidRPr="00711388">
              <w:rPr>
                <w:lang w:val="en-GB"/>
              </w:rPr>
              <w:t>C0030/R0060</w:t>
            </w:r>
          </w:p>
        </w:tc>
        <w:tc>
          <w:tcPr>
            <w:tcW w:w="2879" w:type="dxa"/>
            <w:tcBorders>
              <w:top w:val="single" w:sz="2" w:space="0" w:color="auto"/>
              <w:left w:val="single" w:sz="2" w:space="0" w:color="auto"/>
              <w:bottom w:val="single" w:sz="2" w:space="0" w:color="auto"/>
              <w:right w:val="single" w:sz="2" w:space="0" w:color="auto"/>
            </w:tcBorders>
          </w:tcPr>
          <w:p w14:paraId="31E7FFD4" w14:textId="2000B57B" w:rsidR="00872AFE" w:rsidRPr="00711388" w:rsidRDefault="00872AFE" w:rsidP="00567869">
            <w:pPr>
              <w:pStyle w:val="NormalLeft"/>
              <w:rPr>
                <w:lang w:val="en-GB"/>
              </w:rPr>
            </w:pPr>
            <w:r w:rsidRPr="00711388">
              <w:rPr>
                <w:lang w:val="en-GB"/>
              </w:rPr>
              <w:t xml:space="preserve">Other motor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2C4E36FE" w14:textId="77777777" w:rsidR="00872AFE" w:rsidRPr="00711388" w:rsidRDefault="00872AFE" w:rsidP="00567869">
            <w:pPr>
              <w:pStyle w:val="NormalLeft"/>
              <w:rPr>
                <w:lang w:val="en-GB"/>
              </w:rPr>
            </w:pPr>
            <w:r w:rsidRPr="00711388">
              <w:rPr>
                <w:lang w:val="en-GB"/>
              </w:rPr>
              <w:t>These are the technical provisions for other motor insurance and proportional reinsurance, without risk margin after deduction of the amounts recoverable from reinsurance contracts and SPVs, with a floor equal to zero, relating to non-life activities.</w:t>
            </w:r>
          </w:p>
        </w:tc>
      </w:tr>
      <w:tr w:rsidR="00872AFE" w:rsidRPr="00711388" w14:paraId="3619DB51" w14:textId="77777777" w:rsidTr="00567869">
        <w:tc>
          <w:tcPr>
            <w:tcW w:w="1671" w:type="dxa"/>
            <w:tcBorders>
              <w:top w:val="single" w:sz="2" w:space="0" w:color="auto"/>
              <w:left w:val="single" w:sz="2" w:space="0" w:color="auto"/>
              <w:bottom w:val="single" w:sz="2" w:space="0" w:color="auto"/>
              <w:right w:val="single" w:sz="2" w:space="0" w:color="auto"/>
            </w:tcBorders>
          </w:tcPr>
          <w:p w14:paraId="5967F6AD" w14:textId="77777777" w:rsidR="00872AFE" w:rsidRPr="00711388" w:rsidRDefault="00872AFE" w:rsidP="00567869">
            <w:pPr>
              <w:pStyle w:val="NormalLeft"/>
              <w:rPr>
                <w:lang w:val="en-GB"/>
              </w:rPr>
            </w:pPr>
            <w:r w:rsidRPr="00711388">
              <w:rPr>
                <w:lang w:val="en-GB"/>
              </w:rPr>
              <w:t>C0040/R0060</w:t>
            </w:r>
          </w:p>
        </w:tc>
        <w:tc>
          <w:tcPr>
            <w:tcW w:w="2879" w:type="dxa"/>
            <w:tcBorders>
              <w:top w:val="single" w:sz="2" w:space="0" w:color="auto"/>
              <w:left w:val="single" w:sz="2" w:space="0" w:color="auto"/>
              <w:bottom w:val="single" w:sz="2" w:space="0" w:color="auto"/>
              <w:right w:val="single" w:sz="2" w:space="0" w:color="auto"/>
            </w:tcBorders>
          </w:tcPr>
          <w:p w14:paraId="046F2F7B" w14:textId="3EE29173" w:rsidR="00872AFE" w:rsidRPr="00711388" w:rsidRDefault="00872AFE" w:rsidP="00567869">
            <w:pPr>
              <w:pStyle w:val="NormalLeft"/>
              <w:rPr>
                <w:lang w:val="en-GB"/>
              </w:rPr>
            </w:pPr>
            <w:r w:rsidRPr="00711388">
              <w:rPr>
                <w:lang w:val="en-GB"/>
              </w:rPr>
              <w:t xml:space="preserve">Other motor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387D32FD" w14:textId="77777777" w:rsidR="00872AFE" w:rsidRPr="00711388" w:rsidRDefault="00872AFE" w:rsidP="00567869">
            <w:pPr>
              <w:pStyle w:val="NormalLeft"/>
              <w:rPr>
                <w:lang w:val="en-GB"/>
              </w:rPr>
            </w:pPr>
            <w:r w:rsidRPr="00711388">
              <w:rPr>
                <w:lang w:val="en-GB"/>
              </w:rPr>
              <w:t>These are the premiums written for other motor insurance and proportional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7398B3AC" w14:textId="77777777" w:rsidTr="00567869">
        <w:tc>
          <w:tcPr>
            <w:tcW w:w="1671" w:type="dxa"/>
            <w:tcBorders>
              <w:top w:val="single" w:sz="2" w:space="0" w:color="auto"/>
              <w:left w:val="single" w:sz="2" w:space="0" w:color="auto"/>
              <w:bottom w:val="single" w:sz="2" w:space="0" w:color="auto"/>
              <w:right w:val="single" w:sz="2" w:space="0" w:color="auto"/>
            </w:tcBorders>
          </w:tcPr>
          <w:p w14:paraId="18FF903D" w14:textId="77777777" w:rsidR="00872AFE" w:rsidRPr="00711388" w:rsidRDefault="00872AFE" w:rsidP="00567869">
            <w:pPr>
              <w:pStyle w:val="NormalLeft"/>
              <w:rPr>
                <w:lang w:val="en-GB"/>
              </w:rPr>
            </w:pPr>
            <w:r w:rsidRPr="00711388">
              <w:rPr>
                <w:lang w:val="en-GB"/>
              </w:rPr>
              <w:t>C0050/R0060</w:t>
            </w:r>
          </w:p>
        </w:tc>
        <w:tc>
          <w:tcPr>
            <w:tcW w:w="2879" w:type="dxa"/>
            <w:tcBorders>
              <w:top w:val="single" w:sz="2" w:space="0" w:color="auto"/>
              <w:left w:val="single" w:sz="2" w:space="0" w:color="auto"/>
              <w:bottom w:val="single" w:sz="2" w:space="0" w:color="auto"/>
              <w:right w:val="single" w:sz="2" w:space="0" w:color="auto"/>
            </w:tcBorders>
          </w:tcPr>
          <w:p w14:paraId="1F4D3786" w14:textId="336F293D" w:rsidR="00872AFE" w:rsidRPr="00711388" w:rsidRDefault="00872AFE" w:rsidP="00567869">
            <w:pPr>
              <w:pStyle w:val="NormalLeft"/>
              <w:rPr>
                <w:lang w:val="en-GB"/>
              </w:rPr>
            </w:pPr>
            <w:r w:rsidRPr="00711388">
              <w:rPr>
                <w:lang w:val="en-GB"/>
              </w:rPr>
              <w:t xml:space="preserve">Other motor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7057CE78" w14:textId="77777777" w:rsidR="00872AFE" w:rsidRPr="00711388" w:rsidRDefault="00872AFE" w:rsidP="00567869">
            <w:pPr>
              <w:pStyle w:val="NormalLeft"/>
              <w:rPr>
                <w:lang w:val="en-GB"/>
              </w:rPr>
            </w:pPr>
            <w:r w:rsidRPr="00711388">
              <w:rPr>
                <w:lang w:val="en-GB"/>
              </w:rPr>
              <w:t>These are the technical provisions for other motor insurance and proportional reinsurance, without risk margin after deduction of the amounts recoverable from reinsurance contracts and SPVs, with a floor equal to zero, relating to life activities.</w:t>
            </w:r>
          </w:p>
        </w:tc>
      </w:tr>
      <w:tr w:rsidR="00872AFE" w:rsidRPr="00711388" w14:paraId="45013200" w14:textId="77777777" w:rsidTr="00567869">
        <w:tc>
          <w:tcPr>
            <w:tcW w:w="1671" w:type="dxa"/>
            <w:tcBorders>
              <w:top w:val="single" w:sz="2" w:space="0" w:color="auto"/>
              <w:left w:val="single" w:sz="2" w:space="0" w:color="auto"/>
              <w:bottom w:val="single" w:sz="2" w:space="0" w:color="auto"/>
              <w:right w:val="single" w:sz="2" w:space="0" w:color="auto"/>
            </w:tcBorders>
          </w:tcPr>
          <w:p w14:paraId="4431C4D8" w14:textId="77777777" w:rsidR="00872AFE" w:rsidRPr="00711388" w:rsidRDefault="00872AFE" w:rsidP="00567869">
            <w:pPr>
              <w:pStyle w:val="NormalLeft"/>
              <w:rPr>
                <w:lang w:val="en-GB"/>
              </w:rPr>
            </w:pPr>
            <w:r w:rsidRPr="00711388">
              <w:rPr>
                <w:lang w:val="en-GB"/>
              </w:rPr>
              <w:t>C0060/R0060</w:t>
            </w:r>
          </w:p>
        </w:tc>
        <w:tc>
          <w:tcPr>
            <w:tcW w:w="2879" w:type="dxa"/>
            <w:tcBorders>
              <w:top w:val="single" w:sz="2" w:space="0" w:color="auto"/>
              <w:left w:val="single" w:sz="2" w:space="0" w:color="auto"/>
              <w:bottom w:val="single" w:sz="2" w:space="0" w:color="auto"/>
              <w:right w:val="single" w:sz="2" w:space="0" w:color="auto"/>
            </w:tcBorders>
          </w:tcPr>
          <w:p w14:paraId="445979F2" w14:textId="032D76C5" w:rsidR="00872AFE" w:rsidRPr="00711388" w:rsidRDefault="00872AFE" w:rsidP="00567869">
            <w:pPr>
              <w:pStyle w:val="NormalLeft"/>
              <w:rPr>
                <w:lang w:val="en-GB"/>
              </w:rPr>
            </w:pPr>
            <w:r w:rsidRPr="00711388">
              <w:rPr>
                <w:lang w:val="en-GB"/>
              </w:rPr>
              <w:t xml:space="preserve">Other motor insurance and proportional reinsurance </w:t>
            </w:r>
            <w:r w:rsidR="00845F43" w:rsidRPr="00711388">
              <w:rPr>
                <w:lang w:val="en-GB"/>
              </w:rPr>
              <w:t>-</w:t>
            </w:r>
            <w:r w:rsidRPr="00711388">
              <w:rPr>
                <w:lang w:val="en-GB"/>
              </w:rPr>
              <w:t xml:space="preserve"> Net (of reinsurance) written premiums in the </w:t>
            </w:r>
            <w:r w:rsidRPr="00711388">
              <w:rPr>
                <w:lang w:val="en-GB"/>
              </w:rPr>
              <w:lastRenderedPageBreak/>
              <w:t xml:space="preserve">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7A80CD6" w14:textId="77777777" w:rsidR="00872AFE" w:rsidRPr="00711388" w:rsidRDefault="00872AFE" w:rsidP="00567869">
            <w:pPr>
              <w:pStyle w:val="NormalLeft"/>
              <w:rPr>
                <w:lang w:val="en-GB"/>
              </w:rPr>
            </w:pPr>
            <w:r w:rsidRPr="00711388">
              <w:rPr>
                <w:lang w:val="en-GB"/>
              </w:rPr>
              <w:lastRenderedPageBreak/>
              <w:t xml:space="preserve">These are the premiums written for other motor insurance and proportional reinsurance during the (rolling) last 12 months, after deduction of premiums for reinsurance contracts, with a floor equal to zero, relating to life activities. Amount of taxes or charges </w:t>
            </w:r>
            <w:r w:rsidRPr="00711388">
              <w:rPr>
                <w:lang w:val="en-GB"/>
              </w:rPr>
              <w:lastRenderedPageBreak/>
              <w:t>levied with premiums shall be excluded from the written premiums.</w:t>
            </w:r>
          </w:p>
        </w:tc>
      </w:tr>
      <w:tr w:rsidR="00872AFE" w:rsidRPr="00711388" w14:paraId="3A5A6813" w14:textId="77777777" w:rsidTr="00567869">
        <w:tc>
          <w:tcPr>
            <w:tcW w:w="1671" w:type="dxa"/>
            <w:tcBorders>
              <w:top w:val="single" w:sz="2" w:space="0" w:color="auto"/>
              <w:left w:val="single" w:sz="2" w:space="0" w:color="auto"/>
              <w:bottom w:val="single" w:sz="2" w:space="0" w:color="auto"/>
              <w:right w:val="single" w:sz="2" w:space="0" w:color="auto"/>
            </w:tcBorders>
          </w:tcPr>
          <w:p w14:paraId="59E8160C" w14:textId="77777777" w:rsidR="00872AFE" w:rsidRPr="00711388" w:rsidRDefault="00872AFE" w:rsidP="00567869">
            <w:pPr>
              <w:pStyle w:val="NormalLeft"/>
              <w:rPr>
                <w:lang w:val="en-GB"/>
              </w:rPr>
            </w:pPr>
            <w:r w:rsidRPr="00711388">
              <w:rPr>
                <w:lang w:val="en-GB"/>
              </w:rPr>
              <w:lastRenderedPageBreak/>
              <w:t>C0030/R0070</w:t>
            </w:r>
          </w:p>
        </w:tc>
        <w:tc>
          <w:tcPr>
            <w:tcW w:w="2879" w:type="dxa"/>
            <w:tcBorders>
              <w:top w:val="single" w:sz="2" w:space="0" w:color="auto"/>
              <w:left w:val="single" w:sz="2" w:space="0" w:color="auto"/>
              <w:bottom w:val="single" w:sz="2" w:space="0" w:color="auto"/>
              <w:right w:val="single" w:sz="2" w:space="0" w:color="auto"/>
            </w:tcBorders>
          </w:tcPr>
          <w:p w14:paraId="37A2A15A" w14:textId="5BBF9E15" w:rsidR="00872AFE" w:rsidRPr="00711388" w:rsidRDefault="00872AFE" w:rsidP="00567869">
            <w:pPr>
              <w:pStyle w:val="NormalLeft"/>
              <w:rPr>
                <w:lang w:val="en-GB"/>
              </w:rPr>
            </w:pPr>
            <w:r w:rsidRPr="00711388">
              <w:rPr>
                <w:lang w:val="en-GB"/>
              </w:rPr>
              <w:t xml:space="preserve">Marine, aviation and transport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7514CF1C" w14:textId="77777777" w:rsidR="00872AFE" w:rsidRPr="00711388" w:rsidRDefault="00872AFE" w:rsidP="00567869">
            <w:pPr>
              <w:pStyle w:val="NormalLeft"/>
              <w:rPr>
                <w:lang w:val="en-GB"/>
              </w:rPr>
            </w:pPr>
            <w:r w:rsidRPr="00711388">
              <w:rPr>
                <w:lang w:val="en-GB"/>
              </w:rPr>
              <w:t>These are the technical provisions for marine, aviation and transport insurance and proportional reinsurance, without risk margin after deduction of the amounts recoverable from reinsurance contracts and SPVs, with a floor equal to zero, relating to non-life activities.</w:t>
            </w:r>
          </w:p>
        </w:tc>
      </w:tr>
      <w:tr w:rsidR="00872AFE" w:rsidRPr="00711388" w14:paraId="70D54B8F" w14:textId="77777777" w:rsidTr="00567869">
        <w:tc>
          <w:tcPr>
            <w:tcW w:w="1671" w:type="dxa"/>
            <w:tcBorders>
              <w:top w:val="single" w:sz="2" w:space="0" w:color="auto"/>
              <w:left w:val="single" w:sz="2" w:space="0" w:color="auto"/>
              <w:bottom w:val="single" w:sz="2" w:space="0" w:color="auto"/>
              <w:right w:val="single" w:sz="2" w:space="0" w:color="auto"/>
            </w:tcBorders>
          </w:tcPr>
          <w:p w14:paraId="395760F7" w14:textId="77777777" w:rsidR="00872AFE" w:rsidRPr="00711388" w:rsidRDefault="00872AFE" w:rsidP="00567869">
            <w:pPr>
              <w:pStyle w:val="NormalLeft"/>
              <w:rPr>
                <w:lang w:val="en-GB"/>
              </w:rPr>
            </w:pPr>
            <w:r w:rsidRPr="00711388">
              <w:rPr>
                <w:lang w:val="en-GB"/>
              </w:rPr>
              <w:t>C0040/R0070</w:t>
            </w:r>
          </w:p>
        </w:tc>
        <w:tc>
          <w:tcPr>
            <w:tcW w:w="2879" w:type="dxa"/>
            <w:tcBorders>
              <w:top w:val="single" w:sz="2" w:space="0" w:color="auto"/>
              <w:left w:val="single" w:sz="2" w:space="0" w:color="auto"/>
              <w:bottom w:val="single" w:sz="2" w:space="0" w:color="auto"/>
              <w:right w:val="single" w:sz="2" w:space="0" w:color="auto"/>
            </w:tcBorders>
          </w:tcPr>
          <w:p w14:paraId="682FC92E" w14:textId="76716119" w:rsidR="00872AFE" w:rsidRPr="00711388" w:rsidRDefault="00872AFE" w:rsidP="00567869">
            <w:pPr>
              <w:pStyle w:val="NormalLeft"/>
              <w:rPr>
                <w:lang w:val="en-GB"/>
              </w:rPr>
            </w:pPr>
            <w:r w:rsidRPr="00711388">
              <w:rPr>
                <w:lang w:val="en-GB"/>
              </w:rPr>
              <w:t xml:space="preserve">Marine, aviation and transport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C45E7AB" w14:textId="77777777" w:rsidR="00872AFE" w:rsidRPr="00711388" w:rsidRDefault="00872AFE" w:rsidP="00567869">
            <w:pPr>
              <w:pStyle w:val="NormalLeft"/>
              <w:rPr>
                <w:lang w:val="en-GB"/>
              </w:rPr>
            </w:pPr>
            <w:r w:rsidRPr="00711388">
              <w:rPr>
                <w:lang w:val="en-GB"/>
              </w:rPr>
              <w:t>These are the premiums written for marine, aviation and transport insurance and proportional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6B33ED55" w14:textId="77777777" w:rsidTr="00567869">
        <w:tc>
          <w:tcPr>
            <w:tcW w:w="1671" w:type="dxa"/>
            <w:tcBorders>
              <w:top w:val="single" w:sz="2" w:space="0" w:color="auto"/>
              <w:left w:val="single" w:sz="2" w:space="0" w:color="auto"/>
              <w:bottom w:val="single" w:sz="2" w:space="0" w:color="auto"/>
              <w:right w:val="single" w:sz="2" w:space="0" w:color="auto"/>
            </w:tcBorders>
          </w:tcPr>
          <w:p w14:paraId="41C08EE1" w14:textId="77777777" w:rsidR="00872AFE" w:rsidRPr="00711388" w:rsidRDefault="00872AFE" w:rsidP="00567869">
            <w:pPr>
              <w:pStyle w:val="NormalLeft"/>
              <w:rPr>
                <w:lang w:val="en-GB"/>
              </w:rPr>
            </w:pPr>
            <w:r w:rsidRPr="00711388">
              <w:rPr>
                <w:lang w:val="en-GB"/>
              </w:rPr>
              <w:t>C0050/R0070</w:t>
            </w:r>
          </w:p>
        </w:tc>
        <w:tc>
          <w:tcPr>
            <w:tcW w:w="2879" w:type="dxa"/>
            <w:tcBorders>
              <w:top w:val="single" w:sz="2" w:space="0" w:color="auto"/>
              <w:left w:val="single" w:sz="2" w:space="0" w:color="auto"/>
              <w:bottom w:val="single" w:sz="2" w:space="0" w:color="auto"/>
              <w:right w:val="single" w:sz="2" w:space="0" w:color="auto"/>
            </w:tcBorders>
          </w:tcPr>
          <w:p w14:paraId="1336372A" w14:textId="17D18B47" w:rsidR="00872AFE" w:rsidRPr="00711388" w:rsidRDefault="00872AFE" w:rsidP="00567869">
            <w:pPr>
              <w:pStyle w:val="NormalLeft"/>
              <w:rPr>
                <w:lang w:val="en-GB"/>
              </w:rPr>
            </w:pPr>
            <w:r w:rsidRPr="00711388">
              <w:rPr>
                <w:lang w:val="en-GB"/>
              </w:rPr>
              <w:t xml:space="preserve">Marine, aviation and transport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21EF0F8A" w14:textId="77777777" w:rsidR="00872AFE" w:rsidRPr="00711388" w:rsidRDefault="00872AFE" w:rsidP="00567869">
            <w:pPr>
              <w:pStyle w:val="NormalLeft"/>
              <w:rPr>
                <w:lang w:val="en-GB"/>
              </w:rPr>
            </w:pPr>
            <w:r w:rsidRPr="00711388">
              <w:rPr>
                <w:lang w:val="en-GB"/>
              </w:rPr>
              <w:t>These are the technical provisions for marine, aviation and transport insurance and proportional reinsurance, without risk margin after deduction of the amounts recoverable from reinsurance contracts and SPVs, with a floor equal to zero, relating to life activities.</w:t>
            </w:r>
          </w:p>
        </w:tc>
      </w:tr>
      <w:tr w:rsidR="00872AFE" w:rsidRPr="00711388" w14:paraId="0D0545D4" w14:textId="77777777" w:rsidTr="00567869">
        <w:tc>
          <w:tcPr>
            <w:tcW w:w="1671" w:type="dxa"/>
            <w:tcBorders>
              <w:top w:val="single" w:sz="2" w:space="0" w:color="auto"/>
              <w:left w:val="single" w:sz="2" w:space="0" w:color="auto"/>
              <w:bottom w:val="single" w:sz="2" w:space="0" w:color="auto"/>
              <w:right w:val="single" w:sz="2" w:space="0" w:color="auto"/>
            </w:tcBorders>
          </w:tcPr>
          <w:p w14:paraId="4224CBAB" w14:textId="77777777" w:rsidR="00872AFE" w:rsidRPr="00711388" w:rsidRDefault="00872AFE" w:rsidP="00567869">
            <w:pPr>
              <w:pStyle w:val="NormalLeft"/>
              <w:rPr>
                <w:lang w:val="en-GB"/>
              </w:rPr>
            </w:pPr>
            <w:r w:rsidRPr="00711388">
              <w:rPr>
                <w:lang w:val="en-GB"/>
              </w:rPr>
              <w:t>C0060/R0070</w:t>
            </w:r>
          </w:p>
        </w:tc>
        <w:tc>
          <w:tcPr>
            <w:tcW w:w="2879" w:type="dxa"/>
            <w:tcBorders>
              <w:top w:val="single" w:sz="2" w:space="0" w:color="auto"/>
              <w:left w:val="single" w:sz="2" w:space="0" w:color="auto"/>
              <w:bottom w:val="single" w:sz="2" w:space="0" w:color="auto"/>
              <w:right w:val="single" w:sz="2" w:space="0" w:color="auto"/>
            </w:tcBorders>
          </w:tcPr>
          <w:p w14:paraId="18A62748" w14:textId="627739E5" w:rsidR="00872AFE" w:rsidRPr="00711388" w:rsidRDefault="00872AFE" w:rsidP="00567869">
            <w:pPr>
              <w:pStyle w:val="NormalLeft"/>
              <w:rPr>
                <w:lang w:val="en-GB"/>
              </w:rPr>
            </w:pPr>
            <w:r w:rsidRPr="00711388">
              <w:rPr>
                <w:lang w:val="en-GB"/>
              </w:rPr>
              <w:t xml:space="preserve">Marine, aviation and transport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93DA590" w14:textId="77777777" w:rsidR="00872AFE" w:rsidRPr="00711388" w:rsidRDefault="00872AFE" w:rsidP="00567869">
            <w:pPr>
              <w:pStyle w:val="NormalLeft"/>
              <w:rPr>
                <w:lang w:val="en-GB"/>
              </w:rPr>
            </w:pPr>
            <w:r w:rsidRPr="00711388">
              <w:rPr>
                <w:lang w:val="en-GB"/>
              </w:rPr>
              <w:t>These are the premiums written for marine, aviation and transport insurance and proportional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4B0353D1" w14:textId="77777777" w:rsidTr="00567869">
        <w:tc>
          <w:tcPr>
            <w:tcW w:w="1671" w:type="dxa"/>
            <w:tcBorders>
              <w:top w:val="single" w:sz="2" w:space="0" w:color="auto"/>
              <w:left w:val="single" w:sz="2" w:space="0" w:color="auto"/>
              <w:bottom w:val="single" w:sz="2" w:space="0" w:color="auto"/>
              <w:right w:val="single" w:sz="2" w:space="0" w:color="auto"/>
            </w:tcBorders>
          </w:tcPr>
          <w:p w14:paraId="1E54988E" w14:textId="77777777" w:rsidR="00872AFE" w:rsidRPr="00711388" w:rsidRDefault="00872AFE" w:rsidP="00567869">
            <w:pPr>
              <w:pStyle w:val="NormalLeft"/>
              <w:rPr>
                <w:lang w:val="en-GB"/>
              </w:rPr>
            </w:pPr>
            <w:r w:rsidRPr="00711388">
              <w:rPr>
                <w:lang w:val="en-GB"/>
              </w:rPr>
              <w:t>C0030/R0080</w:t>
            </w:r>
          </w:p>
        </w:tc>
        <w:tc>
          <w:tcPr>
            <w:tcW w:w="2879" w:type="dxa"/>
            <w:tcBorders>
              <w:top w:val="single" w:sz="2" w:space="0" w:color="auto"/>
              <w:left w:val="single" w:sz="2" w:space="0" w:color="auto"/>
              <w:bottom w:val="single" w:sz="2" w:space="0" w:color="auto"/>
              <w:right w:val="single" w:sz="2" w:space="0" w:color="auto"/>
            </w:tcBorders>
          </w:tcPr>
          <w:p w14:paraId="2E6D3E74" w14:textId="06F11A3B" w:rsidR="00872AFE" w:rsidRPr="00711388" w:rsidRDefault="00872AFE" w:rsidP="00567869">
            <w:pPr>
              <w:pStyle w:val="NormalLeft"/>
              <w:rPr>
                <w:lang w:val="en-GB"/>
              </w:rPr>
            </w:pPr>
            <w:r w:rsidRPr="00711388">
              <w:rPr>
                <w:lang w:val="en-GB"/>
              </w:rPr>
              <w:t xml:space="preserve">Fire and other damage to property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3001AAD4" w14:textId="77777777" w:rsidR="00872AFE" w:rsidRPr="00711388" w:rsidRDefault="00872AFE" w:rsidP="00567869">
            <w:pPr>
              <w:pStyle w:val="NormalLeft"/>
              <w:rPr>
                <w:lang w:val="en-GB"/>
              </w:rPr>
            </w:pPr>
            <w:r w:rsidRPr="00711388">
              <w:rPr>
                <w:lang w:val="en-GB"/>
              </w:rPr>
              <w:t>These are the technical provisions for fire and other damage to property insurance and proportional reinsurance, without risk margin after deduction of the amounts recoverable from reinsurance contracts and SPVs, with a floor equal to zero, relating to non-life activities.</w:t>
            </w:r>
          </w:p>
        </w:tc>
      </w:tr>
      <w:tr w:rsidR="00872AFE" w:rsidRPr="00711388" w14:paraId="499C1C49" w14:textId="77777777" w:rsidTr="00567869">
        <w:tc>
          <w:tcPr>
            <w:tcW w:w="1671" w:type="dxa"/>
            <w:tcBorders>
              <w:top w:val="single" w:sz="2" w:space="0" w:color="auto"/>
              <w:left w:val="single" w:sz="2" w:space="0" w:color="auto"/>
              <w:bottom w:val="single" w:sz="2" w:space="0" w:color="auto"/>
              <w:right w:val="single" w:sz="2" w:space="0" w:color="auto"/>
            </w:tcBorders>
          </w:tcPr>
          <w:p w14:paraId="59B359BB" w14:textId="77777777" w:rsidR="00872AFE" w:rsidRPr="00711388" w:rsidRDefault="00872AFE" w:rsidP="00567869">
            <w:pPr>
              <w:pStyle w:val="NormalLeft"/>
              <w:rPr>
                <w:lang w:val="en-GB"/>
              </w:rPr>
            </w:pPr>
            <w:r w:rsidRPr="00711388">
              <w:rPr>
                <w:lang w:val="en-GB"/>
              </w:rPr>
              <w:t>C0040/R0080</w:t>
            </w:r>
          </w:p>
        </w:tc>
        <w:tc>
          <w:tcPr>
            <w:tcW w:w="2879" w:type="dxa"/>
            <w:tcBorders>
              <w:top w:val="single" w:sz="2" w:space="0" w:color="auto"/>
              <w:left w:val="single" w:sz="2" w:space="0" w:color="auto"/>
              <w:bottom w:val="single" w:sz="2" w:space="0" w:color="auto"/>
              <w:right w:val="single" w:sz="2" w:space="0" w:color="auto"/>
            </w:tcBorders>
          </w:tcPr>
          <w:p w14:paraId="50864ED9" w14:textId="3DDB6F4E" w:rsidR="00872AFE" w:rsidRPr="00711388" w:rsidRDefault="00872AFE" w:rsidP="00567869">
            <w:pPr>
              <w:pStyle w:val="NormalLeft"/>
              <w:rPr>
                <w:lang w:val="en-GB"/>
              </w:rPr>
            </w:pPr>
            <w:r w:rsidRPr="00711388">
              <w:rPr>
                <w:lang w:val="en-GB"/>
              </w:rPr>
              <w:t xml:space="preserve">Fire and other damage to property insurance and proportional reinsurance </w:t>
            </w:r>
            <w:r w:rsidR="00845F43" w:rsidRPr="00711388">
              <w:rPr>
                <w:lang w:val="en-GB"/>
              </w:rPr>
              <w:t>-</w:t>
            </w:r>
            <w:r w:rsidRPr="00711388">
              <w:rPr>
                <w:lang w:val="en-GB"/>
              </w:rPr>
              <w:t xml:space="preserve"> Net (of reinsurance) </w:t>
            </w:r>
            <w:r w:rsidRPr="00711388">
              <w:rPr>
                <w:lang w:val="en-GB"/>
              </w:rPr>
              <w:lastRenderedPageBreak/>
              <w:t xml:space="preserve">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4B8BB499" w14:textId="77777777" w:rsidR="00872AFE" w:rsidRPr="00711388" w:rsidRDefault="00872AFE" w:rsidP="00567869">
            <w:pPr>
              <w:pStyle w:val="NormalLeft"/>
              <w:rPr>
                <w:lang w:val="en-GB"/>
              </w:rPr>
            </w:pPr>
            <w:r w:rsidRPr="00711388">
              <w:rPr>
                <w:lang w:val="en-GB"/>
              </w:rPr>
              <w:lastRenderedPageBreak/>
              <w:t xml:space="preserve">These are the premiums written for fire and other damage to property insurance and proportional reinsurance during the (rolling) last 12 months, after deduction of premiums </w:t>
            </w:r>
            <w:r w:rsidRPr="00711388">
              <w:rPr>
                <w:lang w:val="en-GB"/>
              </w:rPr>
              <w:lastRenderedPageBreak/>
              <w:t>for reinsurance contracts, with a floor equal to zero, relating to non-life activities. Amount of taxes or charges levied with premiums shall be excluded from the written premiums.</w:t>
            </w:r>
          </w:p>
        </w:tc>
      </w:tr>
      <w:tr w:rsidR="00872AFE" w:rsidRPr="00711388" w14:paraId="16E2457C" w14:textId="77777777" w:rsidTr="00567869">
        <w:tc>
          <w:tcPr>
            <w:tcW w:w="1671" w:type="dxa"/>
            <w:tcBorders>
              <w:top w:val="single" w:sz="2" w:space="0" w:color="auto"/>
              <w:left w:val="single" w:sz="2" w:space="0" w:color="auto"/>
              <w:bottom w:val="single" w:sz="2" w:space="0" w:color="auto"/>
              <w:right w:val="single" w:sz="2" w:space="0" w:color="auto"/>
            </w:tcBorders>
          </w:tcPr>
          <w:p w14:paraId="04F5FA09" w14:textId="77777777" w:rsidR="00872AFE" w:rsidRPr="00711388" w:rsidRDefault="00872AFE" w:rsidP="00567869">
            <w:pPr>
              <w:pStyle w:val="NormalLeft"/>
              <w:rPr>
                <w:lang w:val="en-GB"/>
              </w:rPr>
            </w:pPr>
            <w:r w:rsidRPr="00711388">
              <w:rPr>
                <w:lang w:val="en-GB"/>
              </w:rPr>
              <w:lastRenderedPageBreak/>
              <w:t>C0050/R0080</w:t>
            </w:r>
          </w:p>
        </w:tc>
        <w:tc>
          <w:tcPr>
            <w:tcW w:w="2879" w:type="dxa"/>
            <w:tcBorders>
              <w:top w:val="single" w:sz="2" w:space="0" w:color="auto"/>
              <w:left w:val="single" w:sz="2" w:space="0" w:color="auto"/>
              <w:bottom w:val="single" w:sz="2" w:space="0" w:color="auto"/>
              <w:right w:val="single" w:sz="2" w:space="0" w:color="auto"/>
            </w:tcBorders>
          </w:tcPr>
          <w:p w14:paraId="6B85D2C1" w14:textId="7401FA49" w:rsidR="00872AFE" w:rsidRPr="00711388" w:rsidRDefault="00872AFE" w:rsidP="00567869">
            <w:pPr>
              <w:pStyle w:val="NormalLeft"/>
              <w:rPr>
                <w:lang w:val="en-GB"/>
              </w:rPr>
            </w:pPr>
            <w:r w:rsidRPr="00711388">
              <w:rPr>
                <w:lang w:val="en-GB"/>
              </w:rPr>
              <w:t xml:space="preserve">Fire and other damage to property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07F32BC1" w14:textId="77777777" w:rsidR="00872AFE" w:rsidRPr="00711388" w:rsidRDefault="00872AFE" w:rsidP="00567869">
            <w:pPr>
              <w:pStyle w:val="NormalLeft"/>
              <w:rPr>
                <w:lang w:val="en-GB"/>
              </w:rPr>
            </w:pPr>
            <w:r w:rsidRPr="00711388">
              <w:rPr>
                <w:lang w:val="en-GB"/>
              </w:rP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872AFE" w:rsidRPr="00711388" w14:paraId="7E659A6C" w14:textId="77777777" w:rsidTr="00567869">
        <w:tc>
          <w:tcPr>
            <w:tcW w:w="1671" w:type="dxa"/>
            <w:tcBorders>
              <w:top w:val="single" w:sz="2" w:space="0" w:color="auto"/>
              <w:left w:val="single" w:sz="2" w:space="0" w:color="auto"/>
              <w:bottom w:val="single" w:sz="2" w:space="0" w:color="auto"/>
              <w:right w:val="single" w:sz="2" w:space="0" w:color="auto"/>
            </w:tcBorders>
          </w:tcPr>
          <w:p w14:paraId="01906CA2" w14:textId="77777777" w:rsidR="00872AFE" w:rsidRPr="00711388" w:rsidRDefault="00872AFE" w:rsidP="00567869">
            <w:pPr>
              <w:pStyle w:val="NormalLeft"/>
              <w:rPr>
                <w:lang w:val="en-GB"/>
              </w:rPr>
            </w:pPr>
            <w:r w:rsidRPr="00711388">
              <w:rPr>
                <w:lang w:val="en-GB"/>
              </w:rPr>
              <w:t>C0060/R0080</w:t>
            </w:r>
          </w:p>
        </w:tc>
        <w:tc>
          <w:tcPr>
            <w:tcW w:w="2879" w:type="dxa"/>
            <w:tcBorders>
              <w:top w:val="single" w:sz="2" w:space="0" w:color="auto"/>
              <w:left w:val="single" w:sz="2" w:space="0" w:color="auto"/>
              <w:bottom w:val="single" w:sz="2" w:space="0" w:color="auto"/>
              <w:right w:val="single" w:sz="2" w:space="0" w:color="auto"/>
            </w:tcBorders>
          </w:tcPr>
          <w:p w14:paraId="1CA43A60" w14:textId="7D422841" w:rsidR="00872AFE" w:rsidRPr="00711388" w:rsidRDefault="00872AFE" w:rsidP="00567869">
            <w:pPr>
              <w:pStyle w:val="NormalLeft"/>
              <w:rPr>
                <w:lang w:val="en-GB"/>
              </w:rPr>
            </w:pPr>
            <w:r w:rsidRPr="00711388">
              <w:rPr>
                <w:lang w:val="en-GB"/>
              </w:rPr>
              <w:t xml:space="preserve">Fire and other damage to property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63603F34" w14:textId="77777777" w:rsidR="00872AFE" w:rsidRPr="00711388" w:rsidRDefault="00872AFE" w:rsidP="00567869">
            <w:pPr>
              <w:pStyle w:val="NormalLeft"/>
              <w:rPr>
                <w:lang w:val="en-GB"/>
              </w:rPr>
            </w:pPr>
            <w:r w:rsidRPr="00711388">
              <w:rPr>
                <w:lang w:val="en-GB"/>
              </w:rPr>
              <w:t>These are the premiums written for fire and other damage to property insurance and proportional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1BA93DF7" w14:textId="77777777" w:rsidTr="00567869">
        <w:tc>
          <w:tcPr>
            <w:tcW w:w="1671" w:type="dxa"/>
            <w:tcBorders>
              <w:top w:val="single" w:sz="2" w:space="0" w:color="auto"/>
              <w:left w:val="single" w:sz="2" w:space="0" w:color="auto"/>
              <w:bottom w:val="single" w:sz="2" w:space="0" w:color="auto"/>
              <w:right w:val="single" w:sz="2" w:space="0" w:color="auto"/>
            </w:tcBorders>
          </w:tcPr>
          <w:p w14:paraId="1AE21261" w14:textId="77777777" w:rsidR="00872AFE" w:rsidRPr="00711388" w:rsidRDefault="00872AFE" w:rsidP="00567869">
            <w:pPr>
              <w:pStyle w:val="NormalLeft"/>
              <w:rPr>
                <w:lang w:val="en-GB"/>
              </w:rPr>
            </w:pPr>
            <w:r w:rsidRPr="00711388">
              <w:rPr>
                <w:lang w:val="en-GB"/>
              </w:rPr>
              <w:t>C0030/R0090</w:t>
            </w:r>
          </w:p>
        </w:tc>
        <w:tc>
          <w:tcPr>
            <w:tcW w:w="2879" w:type="dxa"/>
            <w:tcBorders>
              <w:top w:val="single" w:sz="2" w:space="0" w:color="auto"/>
              <w:left w:val="single" w:sz="2" w:space="0" w:color="auto"/>
              <w:bottom w:val="single" w:sz="2" w:space="0" w:color="auto"/>
              <w:right w:val="single" w:sz="2" w:space="0" w:color="auto"/>
            </w:tcBorders>
          </w:tcPr>
          <w:p w14:paraId="6DE7D180" w14:textId="4EDBC975" w:rsidR="00872AFE" w:rsidRPr="00711388" w:rsidRDefault="00872AFE" w:rsidP="00567869">
            <w:pPr>
              <w:pStyle w:val="NormalLeft"/>
              <w:rPr>
                <w:lang w:val="en-GB"/>
              </w:rPr>
            </w:pPr>
            <w:r w:rsidRPr="00711388">
              <w:rPr>
                <w:lang w:val="en-GB"/>
              </w:rPr>
              <w:t xml:space="preserve">General liability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715D1987" w14:textId="77777777" w:rsidR="00872AFE" w:rsidRPr="00711388" w:rsidRDefault="00872AFE" w:rsidP="00567869">
            <w:pPr>
              <w:pStyle w:val="NormalLeft"/>
              <w:rPr>
                <w:lang w:val="en-GB"/>
              </w:rPr>
            </w:pPr>
            <w:r w:rsidRPr="00711388">
              <w:rPr>
                <w:lang w:val="en-GB"/>
              </w:rPr>
              <w:t>These are the technical provisions for general liability insurance and proportional reinsurance, without risk margin after deduction of the amounts recoverable from reinsurance contracts and SPVs, with a floor equal to zero, relating to non-life activities.</w:t>
            </w:r>
          </w:p>
        </w:tc>
      </w:tr>
      <w:tr w:rsidR="00872AFE" w:rsidRPr="00711388" w14:paraId="1637354D" w14:textId="77777777" w:rsidTr="00567869">
        <w:tc>
          <w:tcPr>
            <w:tcW w:w="1671" w:type="dxa"/>
            <w:tcBorders>
              <w:top w:val="single" w:sz="2" w:space="0" w:color="auto"/>
              <w:left w:val="single" w:sz="2" w:space="0" w:color="auto"/>
              <w:bottom w:val="single" w:sz="2" w:space="0" w:color="auto"/>
              <w:right w:val="single" w:sz="2" w:space="0" w:color="auto"/>
            </w:tcBorders>
          </w:tcPr>
          <w:p w14:paraId="46BAF230" w14:textId="77777777" w:rsidR="00872AFE" w:rsidRPr="00711388" w:rsidRDefault="00872AFE" w:rsidP="00567869">
            <w:pPr>
              <w:pStyle w:val="NormalLeft"/>
              <w:rPr>
                <w:lang w:val="en-GB"/>
              </w:rPr>
            </w:pPr>
            <w:r w:rsidRPr="00711388">
              <w:rPr>
                <w:lang w:val="en-GB"/>
              </w:rPr>
              <w:t>C0040/R0090</w:t>
            </w:r>
          </w:p>
        </w:tc>
        <w:tc>
          <w:tcPr>
            <w:tcW w:w="2879" w:type="dxa"/>
            <w:tcBorders>
              <w:top w:val="single" w:sz="2" w:space="0" w:color="auto"/>
              <w:left w:val="single" w:sz="2" w:space="0" w:color="auto"/>
              <w:bottom w:val="single" w:sz="2" w:space="0" w:color="auto"/>
              <w:right w:val="single" w:sz="2" w:space="0" w:color="auto"/>
            </w:tcBorders>
          </w:tcPr>
          <w:p w14:paraId="0CEA03E4" w14:textId="7E7E0525" w:rsidR="00872AFE" w:rsidRPr="00711388" w:rsidRDefault="00872AFE" w:rsidP="00567869">
            <w:pPr>
              <w:pStyle w:val="NormalLeft"/>
              <w:rPr>
                <w:lang w:val="en-GB"/>
              </w:rPr>
            </w:pPr>
            <w:r w:rsidRPr="00711388">
              <w:rPr>
                <w:lang w:val="en-GB"/>
              </w:rPr>
              <w:t xml:space="preserve">General liability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8A3FD40" w14:textId="77777777" w:rsidR="00872AFE" w:rsidRPr="00711388" w:rsidRDefault="00872AFE" w:rsidP="00567869">
            <w:pPr>
              <w:pStyle w:val="NormalLeft"/>
              <w:rPr>
                <w:lang w:val="en-GB"/>
              </w:rPr>
            </w:pPr>
            <w:r w:rsidRPr="00711388">
              <w:rPr>
                <w:lang w:val="en-GB"/>
              </w:rPr>
              <w:t>These are the premiums written for general liability insurance and proportional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48A70A4C" w14:textId="77777777" w:rsidTr="00567869">
        <w:tc>
          <w:tcPr>
            <w:tcW w:w="1671" w:type="dxa"/>
            <w:tcBorders>
              <w:top w:val="single" w:sz="2" w:space="0" w:color="auto"/>
              <w:left w:val="single" w:sz="2" w:space="0" w:color="auto"/>
              <w:bottom w:val="single" w:sz="2" w:space="0" w:color="auto"/>
              <w:right w:val="single" w:sz="2" w:space="0" w:color="auto"/>
            </w:tcBorders>
          </w:tcPr>
          <w:p w14:paraId="5F049586" w14:textId="77777777" w:rsidR="00872AFE" w:rsidRPr="00711388" w:rsidRDefault="00872AFE" w:rsidP="00567869">
            <w:pPr>
              <w:pStyle w:val="NormalLeft"/>
              <w:rPr>
                <w:lang w:val="en-GB"/>
              </w:rPr>
            </w:pPr>
            <w:r w:rsidRPr="00711388">
              <w:rPr>
                <w:lang w:val="en-GB"/>
              </w:rPr>
              <w:t>C0050/R0090</w:t>
            </w:r>
          </w:p>
        </w:tc>
        <w:tc>
          <w:tcPr>
            <w:tcW w:w="2879" w:type="dxa"/>
            <w:tcBorders>
              <w:top w:val="single" w:sz="2" w:space="0" w:color="auto"/>
              <w:left w:val="single" w:sz="2" w:space="0" w:color="auto"/>
              <w:bottom w:val="single" w:sz="2" w:space="0" w:color="auto"/>
              <w:right w:val="single" w:sz="2" w:space="0" w:color="auto"/>
            </w:tcBorders>
          </w:tcPr>
          <w:p w14:paraId="4DE92B9E" w14:textId="46AAB5D2" w:rsidR="00872AFE" w:rsidRPr="00711388" w:rsidRDefault="00872AFE" w:rsidP="00567869">
            <w:pPr>
              <w:pStyle w:val="NormalLeft"/>
              <w:rPr>
                <w:lang w:val="en-GB"/>
              </w:rPr>
            </w:pPr>
            <w:r w:rsidRPr="00711388">
              <w:rPr>
                <w:lang w:val="en-GB"/>
              </w:rPr>
              <w:t xml:space="preserve">General liability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053B227F" w14:textId="77777777" w:rsidR="00872AFE" w:rsidRPr="00711388" w:rsidRDefault="00872AFE" w:rsidP="00567869">
            <w:pPr>
              <w:pStyle w:val="NormalLeft"/>
              <w:rPr>
                <w:lang w:val="en-GB"/>
              </w:rPr>
            </w:pPr>
            <w:r w:rsidRPr="00711388">
              <w:rPr>
                <w:lang w:val="en-GB"/>
              </w:rPr>
              <w:t>These are the technical provisions for general liability insurance and proportional reinsurance, without risk margin after deduction of the amounts recoverable from reinsurance contracts and SPVs, with a floor equal to zero, relating to life activities.</w:t>
            </w:r>
          </w:p>
        </w:tc>
      </w:tr>
      <w:tr w:rsidR="00872AFE" w:rsidRPr="00711388" w14:paraId="7BB01627" w14:textId="77777777" w:rsidTr="00567869">
        <w:tc>
          <w:tcPr>
            <w:tcW w:w="1671" w:type="dxa"/>
            <w:tcBorders>
              <w:top w:val="single" w:sz="2" w:space="0" w:color="auto"/>
              <w:left w:val="single" w:sz="2" w:space="0" w:color="auto"/>
              <w:bottom w:val="single" w:sz="2" w:space="0" w:color="auto"/>
              <w:right w:val="single" w:sz="2" w:space="0" w:color="auto"/>
            </w:tcBorders>
          </w:tcPr>
          <w:p w14:paraId="4B42ED3C" w14:textId="77777777" w:rsidR="00872AFE" w:rsidRPr="00711388" w:rsidRDefault="00872AFE" w:rsidP="00567869">
            <w:pPr>
              <w:pStyle w:val="NormalLeft"/>
              <w:rPr>
                <w:lang w:val="en-GB"/>
              </w:rPr>
            </w:pPr>
            <w:r w:rsidRPr="00711388">
              <w:rPr>
                <w:lang w:val="en-GB"/>
              </w:rPr>
              <w:t>C0060/R0090</w:t>
            </w:r>
          </w:p>
        </w:tc>
        <w:tc>
          <w:tcPr>
            <w:tcW w:w="2879" w:type="dxa"/>
            <w:tcBorders>
              <w:top w:val="single" w:sz="2" w:space="0" w:color="auto"/>
              <w:left w:val="single" w:sz="2" w:space="0" w:color="auto"/>
              <w:bottom w:val="single" w:sz="2" w:space="0" w:color="auto"/>
              <w:right w:val="single" w:sz="2" w:space="0" w:color="auto"/>
            </w:tcBorders>
          </w:tcPr>
          <w:p w14:paraId="6193F8A7" w14:textId="2C867AB6" w:rsidR="00872AFE" w:rsidRPr="00711388" w:rsidRDefault="00872AFE" w:rsidP="00567869">
            <w:pPr>
              <w:pStyle w:val="NormalLeft"/>
              <w:rPr>
                <w:lang w:val="en-GB"/>
              </w:rPr>
            </w:pPr>
            <w:r w:rsidRPr="00711388">
              <w:rPr>
                <w:lang w:val="en-GB"/>
              </w:rPr>
              <w:t xml:space="preserve">General liability insurance and proportional reinsurance </w:t>
            </w:r>
            <w:r w:rsidR="00845F43" w:rsidRPr="00711388">
              <w:rPr>
                <w:lang w:val="en-GB"/>
              </w:rPr>
              <w:t>-</w:t>
            </w:r>
            <w:r w:rsidRPr="00711388">
              <w:rPr>
                <w:lang w:val="en-GB"/>
              </w:rPr>
              <w:t xml:space="preserve"> Net (of </w:t>
            </w:r>
            <w:r w:rsidRPr="00711388">
              <w:rPr>
                <w:lang w:val="en-GB"/>
              </w:rPr>
              <w:lastRenderedPageBreak/>
              <w:t xml:space="preserve">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04B7010E" w14:textId="77777777" w:rsidR="00872AFE" w:rsidRPr="00711388" w:rsidRDefault="00872AFE" w:rsidP="00567869">
            <w:pPr>
              <w:pStyle w:val="NormalLeft"/>
              <w:rPr>
                <w:lang w:val="en-GB"/>
              </w:rPr>
            </w:pPr>
            <w:r w:rsidRPr="00711388">
              <w:rPr>
                <w:lang w:val="en-GB"/>
              </w:rPr>
              <w:lastRenderedPageBreak/>
              <w:t xml:space="preserve">These are the premiums written for general liability insurance and proportional reinsurance during the (rolling) last 12 </w:t>
            </w:r>
            <w:r w:rsidRPr="00711388">
              <w:rPr>
                <w:lang w:val="en-GB"/>
              </w:rPr>
              <w:lastRenderedPageBreak/>
              <w:t>months, after deduction of premiums for reinsurance contracts, with a floor equal to zero, relating to life activities. Amount of taxes or charges levied with premiums shall be excluded from the written premiums.</w:t>
            </w:r>
          </w:p>
        </w:tc>
      </w:tr>
      <w:tr w:rsidR="00872AFE" w:rsidRPr="00711388" w14:paraId="2F6BB295" w14:textId="77777777" w:rsidTr="00567869">
        <w:tc>
          <w:tcPr>
            <w:tcW w:w="1671" w:type="dxa"/>
            <w:tcBorders>
              <w:top w:val="single" w:sz="2" w:space="0" w:color="auto"/>
              <w:left w:val="single" w:sz="2" w:space="0" w:color="auto"/>
              <w:bottom w:val="single" w:sz="2" w:space="0" w:color="auto"/>
              <w:right w:val="single" w:sz="2" w:space="0" w:color="auto"/>
            </w:tcBorders>
          </w:tcPr>
          <w:p w14:paraId="2D4ECC7B" w14:textId="77777777" w:rsidR="00872AFE" w:rsidRPr="00711388" w:rsidRDefault="00872AFE" w:rsidP="00567869">
            <w:pPr>
              <w:pStyle w:val="NormalLeft"/>
              <w:rPr>
                <w:lang w:val="en-GB"/>
              </w:rPr>
            </w:pPr>
            <w:r w:rsidRPr="00711388">
              <w:rPr>
                <w:lang w:val="en-GB"/>
              </w:rPr>
              <w:lastRenderedPageBreak/>
              <w:t>C0030/R0100</w:t>
            </w:r>
          </w:p>
        </w:tc>
        <w:tc>
          <w:tcPr>
            <w:tcW w:w="2879" w:type="dxa"/>
            <w:tcBorders>
              <w:top w:val="single" w:sz="2" w:space="0" w:color="auto"/>
              <w:left w:val="single" w:sz="2" w:space="0" w:color="auto"/>
              <w:bottom w:val="single" w:sz="2" w:space="0" w:color="auto"/>
              <w:right w:val="single" w:sz="2" w:space="0" w:color="auto"/>
            </w:tcBorders>
          </w:tcPr>
          <w:p w14:paraId="43075D54" w14:textId="0816326C" w:rsidR="00872AFE" w:rsidRPr="00711388" w:rsidRDefault="00872AFE" w:rsidP="00567869">
            <w:pPr>
              <w:pStyle w:val="NormalLeft"/>
              <w:rPr>
                <w:lang w:val="en-GB"/>
              </w:rPr>
            </w:pPr>
            <w:r w:rsidRPr="00711388">
              <w:rPr>
                <w:lang w:val="en-GB"/>
              </w:rPr>
              <w:t xml:space="preserve">Credit and suretyship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C9446C5" w14:textId="77777777" w:rsidR="00872AFE" w:rsidRPr="00711388" w:rsidRDefault="00872AFE" w:rsidP="00567869">
            <w:pPr>
              <w:pStyle w:val="NormalLeft"/>
              <w:rPr>
                <w:lang w:val="en-GB"/>
              </w:rPr>
            </w:pPr>
            <w:r w:rsidRPr="00711388">
              <w:rPr>
                <w:lang w:val="en-GB"/>
              </w:rPr>
              <w:t>These are the technical provisions for credit and suretyship insurance and proportional reinsurance, without risk margin after deduction of the amounts recoverable from reinsurance contracts and SPVs, with a floor equal to zero, relating to non-life activities.</w:t>
            </w:r>
          </w:p>
        </w:tc>
      </w:tr>
      <w:tr w:rsidR="00872AFE" w:rsidRPr="00711388" w14:paraId="130EAA82" w14:textId="77777777" w:rsidTr="00567869">
        <w:tc>
          <w:tcPr>
            <w:tcW w:w="1671" w:type="dxa"/>
            <w:tcBorders>
              <w:top w:val="single" w:sz="2" w:space="0" w:color="auto"/>
              <w:left w:val="single" w:sz="2" w:space="0" w:color="auto"/>
              <w:bottom w:val="single" w:sz="2" w:space="0" w:color="auto"/>
              <w:right w:val="single" w:sz="2" w:space="0" w:color="auto"/>
            </w:tcBorders>
          </w:tcPr>
          <w:p w14:paraId="51AECEC0" w14:textId="77777777" w:rsidR="00872AFE" w:rsidRPr="00711388" w:rsidRDefault="00872AFE" w:rsidP="00567869">
            <w:pPr>
              <w:pStyle w:val="NormalLeft"/>
              <w:rPr>
                <w:lang w:val="en-GB"/>
              </w:rPr>
            </w:pPr>
            <w:r w:rsidRPr="00711388">
              <w:rPr>
                <w:lang w:val="en-GB"/>
              </w:rPr>
              <w:t>C0040/R0100</w:t>
            </w:r>
          </w:p>
        </w:tc>
        <w:tc>
          <w:tcPr>
            <w:tcW w:w="2879" w:type="dxa"/>
            <w:tcBorders>
              <w:top w:val="single" w:sz="2" w:space="0" w:color="auto"/>
              <w:left w:val="single" w:sz="2" w:space="0" w:color="auto"/>
              <w:bottom w:val="single" w:sz="2" w:space="0" w:color="auto"/>
              <w:right w:val="single" w:sz="2" w:space="0" w:color="auto"/>
            </w:tcBorders>
          </w:tcPr>
          <w:p w14:paraId="3A3E86AC" w14:textId="0FF54ABC" w:rsidR="00872AFE" w:rsidRPr="00711388" w:rsidRDefault="00872AFE" w:rsidP="00567869">
            <w:pPr>
              <w:pStyle w:val="NormalLeft"/>
              <w:rPr>
                <w:lang w:val="en-GB"/>
              </w:rPr>
            </w:pPr>
            <w:r w:rsidRPr="00711388">
              <w:rPr>
                <w:lang w:val="en-GB"/>
              </w:rPr>
              <w:t xml:space="preserve">Credit and suretyship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BC1560B" w14:textId="77777777" w:rsidR="00872AFE" w:rsidRPr="00711388" w:rsidRDefault="00872AFE" w:rsidP="00567869">
            <w:pPr>
              <w:pStyle w:val="NormalLeft"/>
              <w:rPr>
                <w:lang w:val="en-GB"/>
              </w:rPr>
            </w:pPr>
            <w:r w:rsidRPr="00711388">
              <w:rPr>
                <w:lang w:val="en-GB"/>
              </w:rPr>
              <w:t>These are the premiums written for credit and suretyship insurance and proportional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25655736" w14:textId="77777777" w:rsidTr="00567869">
        <w:tc>
          <w:tcPr>
            <w:tcW w:w="1671" w:type="dxa"/>
            <w:tcBorders>
              <w:top w:val="single" w:sz="2" w:space="0" w:color="auto"/>
              <w:left w:val="single" w:sz="2" w:space="0" w:color="auto"/>
              <w:bottom w:val="single" w:sz="2" w:space="0" w:color="auto"/>
              <w:right w:val="single" w:sz="2" w:space="0" w:color="auto"/>
            </w:tcBorders>
          </w:tcPr>
          <w:p w14:paraId="34AFEDC8" w14:textId="77777777" w:rsidR="00872AFE" w:rsidRPr="00711388" w:rsidRDefault="00872AFE" w:rsidP="00567869">
            <w:pPr>
              <w:pStyle w:val="NormalLeft"/>
              <w:rPr>
                <w:lang w:val="en-GB"/>
              </w:rPr>
            </w:pPr>
            <w:r w:rsidRPr="00711388">
              <w:rPr>
                <w:lang w:val="en-GB"/>
              </w:rPr>
              <w:t>C0050/R0100</w:t>
            </w:r>
          </w:p>
        </w:tc>
        <w:tc>
          <w:tcPr>
            <w:tcW w:w="2879" w:type="dxa"/>
            <w:tcBorders>
              <w:top w:val="single" w:sz="2" w:space="0" w:color="auto"/>
              <w:left w:val="single" w:sz="2" w:space="0" w:color="auto"/>
              <w:bottom w:val="single" w:sz="2" w:space="0" w:color="auto"/>
              <w:right w:val="single" w:sz="2" w:space="0" w:color="auto"/>
            </w:tcBorders>
          </w:tcPr>
          <w:p w14:paraId="5C41E01B" w14:textId="73C0FBC4" w:rsidR="00872AFE" w:rsidRPr="00711388" w:rsidRDefault="00872AFE" w:rsidP="00567869">
            <w:pPr>
              <w:pStyle w:val="NormalLeft"/>
              <w:rPr>
                <w:lang w:val="en-GB"/>
              </w:rPr>
            </w:pPr>
            <w:r w:rsidRPr="00711388">
              <w:rPr>
                <w:lang w:val="en-GB"/>
              </w:rPr>
              <w:t xml:space="preserve">Credit and suretyship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663F4C77" w14:textId="77777777" w:rsidR="00872AFE" w:rsidRPr="00711388" w:rsidRDefault="00872AFE" w:rsidP="00567869">
            <w:pPr>
              <w:pStyle w:val="NormalLeft"/>
              <w:rPr>
                <w:lang w:val="en-GB"/>
              </w:rPr>
            </w:pPr>
            <w:r w:rsidRPr="00711388">
              <w:rPr>
                <w:lang w:val="en-GB"/>
              </w:rPr>
              <w:t>These are the technical provisions for credit and suretyship insurance and proportional reinsurance, without risk margin after deduction of the amounts recoverable from reinsurance contracts and SPVs, with a floor equal to zero, relating to life activities.</w:t>
            </w:r>
          </w:p>
        </w:tc>
      </w:tr>
      <w:tr w:rsidR="00872AFE" w:rsidRPr="00711388" w14:paraId="3643202C" w14:textId="77777777" w:rsidTr="00567869">
        <w:tc>
          <w:tcPr>
            <w:tcW w:w="1671" w:type="dxa"/>
            <w:tcBorders>
              <w:top w:val="single" w:sz="2" w:space="0" w:color="auto"/>
              <w:left w:val="single" w:sz="2" w:space="0" w:color="auto"/>
              <w:bottom w:val="single" w:sz="2" w:space="0" w:color="auto"/>
              <w:right w:val="single" w:sz="2" w:space="0" w:color="auto"/>
            </w:tcBorders>
          </w:tcPr>
          <w:p w14:paraId="3BCF6E43" w14:textId="77777777" w:rsidR="00872AFE" w:rsidRPr="00711388" w:rsidRDefault="00872AFE" w:rsidP="00567869">
            <w:pPr>
              <w:pStyle w:val="NormalLeft"/>
              <w:rPr>
                <w:lang w:val="en-GB"/>
              </w:rPr>
            </w:pPr>
            <w:r w:rsidRPr="00711388">
              <w:rPr>
                <w:lang w:val="en-GB"/>
              </w:rPr>
              <w:t>C0060/R0100</w:t>
            </w:r>
          </w:p>
        </w:tc>
        <w:tc>
          <w:tcPr>
            <w:tcW w:w="2879" w:type="dxa"/>
            <w:tcBorders>
              <w:top w:val="single" w:sz="2" w:space="0" w:color="auto"/>
              <w:left w:val="single" w:sz="2" w:space="0" w:color="auto"/>
              <w:bottom w:val="single" w:sz="2" w:space="0" w:color="auto"/>
              <w:right w:val="single" w:sz="2" w:space="0" w:color="auto"/>
            </w:tcBorders>
          </w:tcPr>
          <w:p w14:paraId="1FC5CA4C" w14:textId="0086E7C6" w:rsidR="00872AFE" w:rsidRPr="00711388" w:rsidRDefault="00872AFE" w:rsidP="00567869">
            <w:pPr>
              <w:pStyle w:val="NormalLeft"/>
              <w:rPr>
                <w:lang w:val="en-GB"/>
              </w:rPr>
            </w:pPr>
            <w:r w:rsidRPr="00711388">
              <w:rPr>
                <w:lang w:val="en-GB"/>
              </w:rPr>
              <w:t xml:space="preserve">Credit and suretyship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01EE83CE" w14:textId="77777777" w:rsidR="00872AFE" w:rsidRPr="00711388" w:rsidRDefault="00872AFE" w:rsidP="00567869">
            <w:pPr>
              <w:pStyle w:val="NormalLeft"/>
              <w:rPr>
                <w:lang w:val="en-GB"/>
              </w:rPr>
            </w:pPr>
            <w:r w:rsidRPr="00711388">
              <w:rPr>
                <w:lang w:val="en-GB"/>
              </w:rPr>
              <w:t>These are the premiums written for credit and suretyship insurance and proportional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5A92926D" w14:textId="77777777" w:rsidTr="00567869">
        <w:tc>
          <w:tcPr>
            <w:tcW w:w="1671" w:type="dxa"/>
            <w:tcBorders>
              <w:top w:val="single" w:sz="2" w:space="0" w:color="auto"/>
              <w:left w:val="single" w:sz="2" w:space="0" w:color="auto"/>
              <w:bottom w:val="single" w:sz="2" w:space="0" w:color="auto"/>
              <w:right w:val="single" w:sz="2" w:space="0" w:color="auto"/>
            </w:tcBorders>
          </w:tcPr>
          <w:p w14:paraId="48360384" w14:textId="77777777" w:rsidR="00872AFE" w:rsidRPr="00711388" w:rsidRDefault="00872AFE" w:rsidP="00567869">
            <w:pPr>
              <w:pStyle w:val="NormalLeft"/>
              <w:rPr>
                <w:lang w:val="en-GB"/>
              </w:rPr>
            </w:pPr>
            <w:r w:rsidRPr="00711388">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5B31AD07" w14:textId="06BD22C3" w:rsidR="00872AFE" w:rsidRPr="00711388" w:rsidRDefault="00872AFE" w:rsidP="00567869">
            <w:pPr>
              <w:pStyle w:val="NormalLeft"/>
              <w:rPr>
                <w:lang w:val="en-GB"/>
              </w:rPr>
            </w:pPr>
            <w:r w:rsidRPr="00711388">
              <w:rPr>
                <w:lang w:val="en-GB"/>
              </w:rPr>
              <w:t xml:space="preserve">Legal expenses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1BC7C9BA" w14:textId="77777777" w:rsidR="00872AFE" w:rsidRPr="00711388" w:rsidRDefault="00872AFE" w:rsidP="00567869">
            <w:pPr>
              <w:pStyle w:val="NormalLeft"/>
              <w:rPr>
                <w:lang w:val="en-GB"/>
              </w:rPr>
            </w:pPr>
            <w:r w:rsidRPr="00711388">
              <w:rPr>
                <w:lang w:val="en-GB"/>
              </w:rPr>
              <w:t>These are the technical provisions for legal expenses insurance and proportional reinsurance, without risk margin after deduction of the amounts recoverable from reinsurance contracts and SPVs, with a floor equal to zero, relating to non-life activities.</w:t>
            </w:r>
          </w:p>
        </w:tc>
      </w:tr>
      <w:tr w:rsidR="00872AFE" w:rsidRPr="00711388" w14:paraId="43902BD2" w14:textId="77777777" w:rsidTr="00567869">
        <w:tc>
          <w:tcPr>
            <w:tcW w:w="1671" w:type="dxa"/>
            <w:tcBorders>
              <w:top w:val="single" w:sz="2" w:space="0" w:color="auto"/>
              <w:left w:val="single" w:sz="2" w:space="0" w:color="auto"/>
              <w:bottom w:val="single" w:sz="2" w:space="0" w:color="auto"/>
              <w:right w:val="single" w:sz="2" w:space="0" w:color="auto"/>
            </w:tcBorders>
          </w:tcPr>
          <w:p w14:paraId="44083FBB" w14:textId="77777777" w:rsidR="00872AFE" w:rsidRPr="00711388" w:rsidRDefault="00872AFE" w:rsidP="00567869">
            <w:pPr>
              <w:pStyle w:val="NormalLeft"/>
              <w:rPr>
                <w:lang w:val="en-GB"/>
              </w:rPr>
            </w:pPr>
            <w:r w:rsidRPr="00711388">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0B81C480" w14:textId="61A3B102" w:rsidR="00872AFE" w:rsidRPr="00711388" w:rsidRDefault="00872AFE" w:rsidP="00567869">
            <w:pPr>
              <w:pStyle w:val="NormalLeft"/>
              <w:rPr>
                <w:lang w:val="en-GB"/>
              </w:rPr>
            </w:pPr>
            <w:r w:rsidRPr="00711388">
              <w:rPr>
                <w:lang w:val="en-GB"/>
              </w:rPr>
              <w:t xml:space="preserve">Legal expenses insurance and proportional </w:t>
            </w:r>
            <w:r w:rsidRPr="00711388">
              <w:rPr>
                <w:lang w:val="en-GB"/>
              </w:rPr>
              <w:lastRenderedPageBreak/>
              <w:t xml:space="preserve">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C5C14A1" w14:textId="77777777" w:rsidR="00872AFE" w:rsidRPr="00711388" w:rsidRDefault="00872AFE" w:rsidP="00567869">
            <w:pPr>
              <w:pStyle w:val="NormalLeft"/>
              <w:rPr>
                <w:lang w:val="en-GB"/>
              </w:rPr>
            </w:pPr>
            <w:r w:rsidRPr="00711388">
              <w:rPr>
                <w:lang w:val="en-GB"/>
              </w:rPr>
              <w:lastRenderedPageBreak/>
              <w:t xml:space="preserve">These are the premiums written for legal expenses insurance and proportional </w:t>
            </w:r>
            <w:r w:rsidRPr="00711388">
              <w:rPr>
                <w:lang w:val="en-GB"/>
              </w:rPr>
              <w:lastRenderedPageBreak/>
              <w:t>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417B3122" w14:textId="77777777" w:rsidTr="00567869">
        <w:tc>
          <w:tcPr>
            <w:tcW w:w="1671" w:type="dxa"/>
            <w:tcBorders>
              <w:top w:val="single" w:sz="2" w:space="0" w:color="auto"/>
              <w:left w:val="single" w:sz="2" w:space="0" w:color="auto"/>
              <w:bottom w:val="single" w:sz="2" w:space="0" w:color="auto"/>
              <w:right w:val="single" w:sz="2" w:space="0" w:color="auto"/>
            </w:tcBorders>
          </w:tcPr>
          <w:p w14:paraId="0CEDEE22" w14:textId="77777777" w:rsidR="00872AFE" w:rsidRPr="00711388" w:rsidRDefault="00872AFE" w:rsidP="00567869">
            <w:pPr>
              <w:pStyle w:val="NormalLeft"/>
              <w:rPr>
                <w:lang w:val="en-GB"/>
              </w:rPr>
            </w:pPr>
            <w:r w:rsidRPr="00711388">
              <w:rPr>
                <w:lang w:val="en-GB"/>
              </w:rPr>
              <w:lastRenderedPageBreak/>
              <w:t>C0050/R0110</w:t>
            </w:r>
          </w:p>
        </w:tc>
        <w:tc>
          <w:tcPr>
            <w:tcW w:w="2879" w:type="dxa"/>
            <w:tcBorders>
              <w:top w:val="single" w:sz="2" w:space="0" w:color="auto"/>
              <w:left w:val="single" w:sz="2" w:space="0" w:color="auto"/>
              <w:bottom w:val="single" w:sz="2" w:space="0" w:color="auto"/>
              <w:right w:val="single" w:sz="2" w:space="0" w:color="auto"/>
            </w:tcBorders>
          </w:tcPr>
          <w:p w14:paraId="1ED555D6" w14:textId="6C8DFD56" w:rsidR="00872AFE" w:rsidRPr="00711388" w:rsidRDefault="00872AFE" w:rsidP="00567869">
            <w:pPr>
              <w:pStyle w:val="NormalLeft"/>
              <w:rPr>
                <w:lang w:val="en-GB"/>
              </w:rPr>
            </w:pPr>
            <w:r w:rsidRPr="00711388">
              <w:rPr>
                <w:lang w:val="en-GB"/>
              </w:rPr>
              <w:t xml:space="preserve">Legal expenses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794AB127" w14:textId="77777777" w:rsidR="00872AFE" w:rsidRPr="00711388" w:rsidRDefault="00872AFE" w:rsidP="00567869">
            <w:pPr>
              <w:pStyle w:val="NormalLeft"/>
              <w:rPr>
                <w:lang w:val="en-GB"/>
              </w:rPr>
            </w:pPr>
            <w:r w:rsidRPr="00711388">
              <w:rPr>
                <w:lang w:val="en-GB"/>
              </w:rPr>
              <w:t>These are the technical provisions for legal expenses insurance and proportional reinsurance, without risk margin after deduction of the amounts recoverable from reinsurance contracts and SPVs, with a floor equal to zero, relating to life activities.</w:t>
            </w:r>
          </w:p>
        </w:tc>
      </w:tr>
      <w:tr w:rsidR="00872AFE" w:rsidRPr="00711388" w14:paraId="75EB1F30" w14:textId="77777777" w:rsidTr="00567869">
        <w:tc>
          <w:tcPr>
            <w:tcW w:w="1671" w:type="dxa"/>
            <w:tcBorders>
              <w:top w:val="single" w:sz="2" w:space="0" w:color="auto"/>
              <w:left w:val="single" w:sz="2" w:space="0" w:color="auto"/>
              <w:bottom w:val="single" w:sz="2" w:space="0" w:color="auto"/>
              <w:right w:val="single" w:sz="2" w:space="0" w:color="auto"/>
            </w:tcBorders>
          </w:tcPr>
          <w:p w14:paraId="2E18CAE1" w14:textId="77777777" w:rsidR="00872AFE" w:rsidRPr="00711388" w:rsidRDefault="00872AFE" w:rsidP="00567869">
            <w:pPr>
              <w:pStyle w:val="NormalLeft"/>
              <w:rPr>
                <w:lang w:val="en-GB"/>
              </w:rPr>
            </w:pPr>
            <w:r w:rsidRPr="00711388">
              <w:rPr>
                <w:lang w:val="en-GB"/>
              </w:rPr>
              <w:t>C0060/R0110</w:t>
            </w:r>
          </w:p>
        </w:tc>
        <w:tc>
          <w:tcPr>
            <w:tcW w:w="2879" w:type="dxa"/>
            <w:tcBorders>
              <w:top w:val="single" w:sz="2" w:space="0" w:color="auto"/>
              <w:left w:val="single" w:sz="2" w:space="0" w:color="auto"/>
              <w:bottom w:val="single" w:sz="2" w:space="0" w:color="auto"/>
              <w:right w:val="single" w:sz="2" w:space="0" w:color="auto"/>
            </w:tcBorders>
          </w:tcPr>
          <w:p w14:paraId="082BF84D" w14:textId="7CA59314" w:rsidR="00872AFE" w:rsidRPr="00711388" w:rsidRDefault="00872AFE" w:rsidP="00567869">
            <w:pPr>
              <w:pStyle w:val="NormalLeft"/>
              <w:rPr>
                <w:lang w:val="en-GB"/>
              </w:rPr>
            </w:pPr>
            <w:r w:rsidRPr="00711388">
              <w:rPr>
                <w:lang w:val="en-GB"/>
              </w:rPr>
              <w:t xml:space="preserve">Legal expenses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19E15E4B" w14:textId="77777777" w:rsidR="00872AFE" w:rsidRPr="00711388" w:rsidRDefault="00872AFE" w:rsidP="00567869">
            <w:pPr>
              <w:pStyle w:val="NormalLeft"/>
              <w:rPr>
                <w:lang w:val="en-GB"/>
              </w:rPr>
            </w:pPr>
            <w:r w:rsidRPr="00711388">
              <w:rPr>
                <w:lang w:val="en-GB"/>
              </w:rPr>
              <w:t>These are the premiums written for legal expenses insurance and proportional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624BC552" w14:textId="77777777" w:rsidTr="00567869">
        <w:tc>
          <w:tcPr>
            <w:tcW w:w="1671" w:type="dxa"/>
            <w:tcBorders>
              <w:top w:val="single" w:sz="2" w:space="0" w:color="auto"/>
              <w:left w:val="single" w:sz="2" w:space="0" w:color="auto"/>
              <w:bottom w:val="single" w:sz="2" w:space="0" w:color="auto"/>
              <w:right w:val="single" w:sz="2" w:space="0" w:color="auto"/>
            </w:tcBorders>
          </w:tcPr>
          <w:p w14:paraId="58185A44" w14:textId="77777777" w:rsidR="00872AFE" w:rsidRPr="00711388" w:rsidRDefault="00872AFE" w:rsidP="00567869">
            <w:pPr>
              <w:pStyle w:val="NormalLeft"/>
              <w:rPr>
                <w:lang w:val="en-GB"/>
              </w:rPr>
            </w:pPr>
            <w:r w:rsidRPr="00711388">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394BB6D9" w14:textId="73D7BDDC" w:rsidR="00872AFE" w:rsidRPr="00711388" w:rsidRDefault="00872AFE" w:rsidP="00567869">
            <w:pPr>
              <w:pStyle w:val="NormalLeft"/>
              <w:rPr>
                <w:lang w:val="en-GB"/>
              </w:rPr>
            </w:pPr>
            <w:r w:rsidRPr="00711388">
              <w:rPr>
                <w:lang w:val="en-GB"/>
              </w:rPr>
              <w:t xml:space="preserve">Assistance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28B27C00" w14:textId="77777777" w:rsidR="00872AFE" w:rsidRPr="00711388" w:rsidRDefault="00872AFE" w:rsidP="00567869">
            <w:pPr>
              <w:pStyle w:val="NormalLeft"/>
              <w:rPr>
                <w:lang w:val="en-GB"/>
              </w:rPr>
            </w:pPr>
            <w:r w:rsidRPr="00711388">
              <w:rPr>
                <w:lang w:val="en-GB"/>
              </w:rPr>
              <w:t>These are the technical provisions for assistance and its proportional reinsurance, without risk margin after deduction of the amounts recoverable from reinsurance contracts and SPVs, with a floor equal to zero, relating to non-life activities.</w:t>
            </w:r>
          </w:p>
        </w:tc>
      </w:tr>
      <w:tr w:rsidR="00872AFE" w:rsidRPr="00711388" w14:paraId="7B775614" w14:textId="77777777" w:rsidTr="00567869">
        <w:tc>
          <w:tcPr>
            <w:tcW w:w="1671" w:type="dxa"/>
            <w:tcBorders>
              <w:top w:val="single" w:sz="2" w:space="0" w:color="auto"/>
              <w:left w:val="single" w:sz="2" w:space="0" w:color="auto"/>
              <w:bottom w:val="single" w:sz="2" w:space="0" w:color="auto"/>
              <w:right w:val="single" w:sz="2" w:space="0" w:color="auto"/>
            </w:tcBorders>
          </w:tcPr>
          <w:p w14:paraId="0FDDB2E8" w14:textId="77777777" w:rsidR="00872AFE" w:rsidRPr="00711388" w:rsidRDefault="00872AFE" w:rsidP="00567869">
            <w:pPr>
              <w:pStyle w:val="NormalLeft"/>
              <w:rPr>
                <w:lang w:val="en-GB"/>
              </w:rPr>
            </w:pPr>
            <w:r w:rsidRPr="00711388">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47253922" w14:textId="785F6833" w:rsidR="00872AFE" w:rsidRPr="00711388" w:rsidRDefault="00872AFE" w:rsidP="00567869">
            <w:pPr>
              <w:pStyle w:val="NormalLeft"/>
              <w:rPr>
                <w:lang w:val="en-GB"/>
              </w:rPr>
            </w:pPr>
            <w:r w:rsidRPr="00711388">
              <w:rPr>
                <w:lang w:val="en-GB"/>
              </w:rPr>
              <w:t xml:space="preserve">Assistance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7A0DB8CC" w14:textId="77777777" w:rsidR="00872AFE" w:rsidRPr="00711388" w:rsidRDefault="00872AFE" w:rsidP="00567869">
            <w:pPr>
              <w:pStyle w:val="NormalLeft"/>
              <w:rPr>
                <w:lang w:val="en-GB"/>
              </w:rPr>
            </w:pPr>
            <w:r w:rsidRPr="00711388">
              <w:rPr>
                <w:lang w:val="en-GB"/>
              </w:rPr>
              <w:t>These are the premiums written for assistance and its proportional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5E87DE79" w14:textId="77777777" w:rsidTr="00567869">
        <w:tc>
          <w:tcPr>
            <w:tcW w:w="1671" w:type="dxa"/>
            <w:tcBorders>
              <w:top w:val="single" w:sz="2" w:space="0" w:color="auto"/>
              <w:left w:val="single" w:sz="2" w:space="0" w:color="auto"/>
              <w:bottom w:val="single" w:sz="2" w:space="0" w:color="auto"/>
              <w:right w:val="single" w:sz="2" w:space="0" w:color="auto"/>
            </w:tcBorders>
          </w:tcPr>
          <w:p w14:paraId="2C2E33BB" w14:textId="77777777" w:rsidR="00872AFE" w:rsidRPr="00711388" w:rsidRDefault="00872AFE" w:rsidP="00567869">
            <w:pPr>
              <w:pStyle w:val="NormalLeft"/>
              <w:rPr>
                <w:lang w:val="en-GB"/>
              </w:rPr>
            </w:pPr>
            <w:r w:rsidRPr="00711388">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03834728" w14:textId="20DCD037" w:rsidR="00872AFE" w:rsidRPr="00711388" w:rsidRDefault="00872AFE" w:rsidP="00567869">
            <w:pPr>
              <w:pStyle w:val="NormalLeft"/>
              <w:rPr>
                <w:lang w:val="en-GB"/>
              </w:rPr>
            </w:pPr>
            <w:r w:rsidRPr="00711388">
              <w:rPr>
                <w:lang w:val="en-GB"/>
              </w:rPr>
              <w:t xml:space="preserve">Assistance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5E4D822D" w14:textId="77777777" w:rsidR="00872AFE" w:rsidRPr="00711388" w:rsidRDefault="00872AFE" w:rsidP="00567869">
            <w:pPr>
              <w:pStyle w:val="NormalLeft"/>
              <w:rPr>
                <w:lang w:val="en-GB"/>
              </w:rPr>
            </w:pPr>
            <w:r w:rsidRPr="00711388">
              <w:rPr>
                <w:lang w:val="en-GB"/>
              </w:rPr>
              <w:t>These are the technical provisions for assistance and its proportional reinsurance, without risk margin after deduction of the amounts recoverable from reinsurance contracts and SPVs, with a floor equal to zero, relating to life activities.</w:t>
            </w:r>
          </w:p>
        </w:tc>
      </w:tr>
      <w:tr w:rsidR="00872AFE" w:rsidRPr="00711388" w14:paraId="0FD23067" w14:textId="77777777" w:rsidTr="00567869">
        <w:tc>
          <w:tcPr>
            <w:tcW w:w="1671" w:type="dxa"/>
            <w:tcBorders>
              <w:top w:val="single" w:sz="2" w:space="0" w:color="auto"/>
              <w:left w:val="single" w:sz="2" w:space="0" w:color="auto"/>
              <w:bottom w:val="single" w:sz="2" w:space="0" w:color="auto"/>
              <w:right w:val="single" w:sz="2" w:space="0" w:color="auto"/>
            </w:tcBorders>
          </w:tcPr>
          <w:p w14:paraId="1D6EB7E7" w14:textId="77777777" w:rsidR="00872AFE" w:rsidRPr="00711388" w:rsidRDefault="00872AFE" w:rsidP="00567869">
            <w:pPr>
              <w:pStyle w:val="NormalLeft"/>
              <w:rPr>
                <w:lang w:val="en-GB"/>
              </w:rPr>
            </w:pPr>
            <w:r w:rsidRPr="00711388">
              <w:rPr>
                <w:lang w:val="en-GB"/>
              </w:rPr>
              <w:t>C0060/R0120</w:t>
            </w:r>
          </w:p>
        </w:tc>
        <w:tc>
          <w:tcPr>
            <w:tcW w:w="2879" w:type="dxa"/>
            <w:tcBorders>
              <w:top w:val="single" w:sz="2" w:space="0" w:color="auto"/>
              <w:left w:val="single" w:sz="2" w:space="0" w:color="auto"/>
              <w:bottom w:val="single" w:sz="2" w:space="0" w:color="auto"/>
              <w:right w:val="single" w:sz="2" w:space="0" w:color="auto"/>
            </w:tcBorders>
          </w:tcPr>
          <w:p w14:paraId="3B91DAA1" w14:textId="2F424680" w:rsidR="00872AFE" w:rsidRPr="00711388" w:rsidRDefault="00872AFE" w:rsidP="00567869">
            <w:pPr>
              <w:pStyle w:val="NormalLeft"/>
              <w:rPr>
                <w:lang w:val="en-GB"/>
              </w:rPr>
            </w:pPr>
            <w:r w:rsidRPr="00711388">
              <w:rPr>
                <w:lang w:val="en-GB"/>
              </w:rPr>
              <w:t xml:space="preserve">Assistance and proportional reinsurance </w:t>
            </w:r>
            <w:r w:rsidR="00845F43" w:rsidRPr="00711388">
              <w:rPr>
                <w:lang w:val="en-GB"/>
              </w:rPr>
              <w:t>-</w:t>
            </w:r>
            <w:r w:rsidRPr="00711388">
              <w:rPr>
                <w:lang w:val="en-GB"/>
              </w:rPr>
              <w:t xml:space="preserve"> Net (of reinsurance) </w:t>
            </w:r>
            <w:r w:rsidRPr="00711388">
              <w:rPr>
                <w:lang w:val="en-GB"/>
              </w:rPr>
              <w:lastRenderedPageBreak/>
              <w:t xml:space="preserve">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657D37CA" w14:textId="77777777" w:rsidR="00872AFE" w:rsidRPr="00711388" w:rsidRDefault="00872AFE" w:rsidP="00567869">
            <w:pPr>
              <w:pStyle w:val="NormalLeft"/>
              <w:rPr>
                <w:lang w:val="en-GB"/>
              </w:rPr>
            </w:pPr>
            <w:r w:rsidRPr="00711388">
              <w:rPr>
                <w:lang w:val="en-GB"/>
              </w:rPr>
              <w:lastRenderedPageBreak/>
              <w:t xml:space="preserve">These are the premiums written for assistance and its proportional reinsurance during the (rolling) last 12 months, after deduction of </w:t>
            </w:r>
            <w:r w:rsidRPr="00711388">
              <w:rPr>
                <w:lang w:val="en-GB"/>
              </w:rPr>
              <w:lastRenderedPageBreak/>
              <w:t>premiums for reinsurance contracts, with a floor equal to zero, relating to life activities. Amount of taxes or charges levied with premiums shall be excluded from the written premiums.</w:t>
            </w:r>
          </w:p>
        </w:tc>
      </w:tr>
      <w:tr w:rsidR="00872AFE" w:rsidRPr="00711388" w14:paraId="7901AB74" w14:textId="77777777" w:rsidTr="00567869">
        <w:tc>
          <w:tcPr>
            <w:tcW w:w="1671" w:type="dxa"/>
            <w:tcBorders>
              <w:top w:val="single" w:sz="2" w:space="0" w:color="auto"/>
              <w:left w:val="single" w:sz="2" w:space="0" w:color="auto"/>
              <w:bottom w:val="single" w:sz="2" w:space="0" w:color="auto"/>
              <w:right w:val="single" w:sz="2" w:space="0" w:color="auto"/>
            </w:tcBorders>
          </w:tcPr>
          <w:p w14:paraId="0D97A81A" w14:textId="77777777" w:rsidR="00872AFE" w:rsidRPr="00711388" w:rsidRDefault="00872AFE" w:rsidP="00567869">
            <w:pPr>
              <w:pStyle w:val="NormalLeft"/>
              <w:rPr>
                <w:lang w:val="en-GB"/>
              </w:rPr>
            </w:pPr>
            <w:r w:rsidRPr="00711388">
              <w:rPr>
                <w:lang w:val="en-GB"/>
              </w:rPr>
              <w:lastRenderedPageBreak/>
              <w:t>C0030/R0130</w:t>
            </w:r>
          </w:p>
        </w:tc>
        <w:tc>
          <w:tcPr>
            <w:tcW w:w="2879" w:type="dxa"/>
            <w:tcBorders>
              <w:top w:val="single" w:sz="2" w:space="0" w:color="auto"/>
              <w:left w:val="single" w:sz="2" w:space="0" w:color="auto"/>
              <w:bottom w:val="single" w:sz="2" w:space="0" w:color="auto"/>
              <w:right w:val="single" w:sz="2" w:space="0" w:color="auto"/>
            </w:tcBorders>
          </w:tcPr>
          <w:p w14:paraId="0E18A844" w14:textId="7F0A7E78" w:rsidR="00872AFE" w:rsidRPr="00711388" w:rsidRDefault="00872AFE" w:rsidP="00567869">
            <w:pPr>
              <w:pStyle w:val="NormalLeft"/>
              <w:rPr>
                <w:lang w:val="en-GB"/>
              </w:rPr>
            </w:pPr>
            <w:r w:rsidRPr="00711388">
              <w:rPr>
                <w:lang w:val="en-GB"/>
              </w:rPr>
              <w:t xml:space="preserve">Miscellaneous financial loss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62FC02BB" w14:textId="77777777" w:rsidR="00872AFE" w:rsidRPr="00711388" w:rsidRDefault="00872AFE" w:rsidP="00567869">
            <w:pPr>
              <w:pStyle w:val="NormalLeft"/>
              <w:rPr>
                <w:lang w:val="en-GB"/>
              </w:rPr>
            </w:pPr>
            <w:r w:rsidRPr="00711388">
              <w:rPr>
                <w:lang w:val="en-GB"/>
              </w:rPr>
              <w:t>These are the technical provisions for miscellaneous financial loss insurance and proportional reinsurance, without risk margin after deduction of the amounts recoverable from reinsurance contracts and SPVs, with a floor equal to zero, relating to non-life activities.</w:t>
            </w:r>
          </w:p>
        </w:tc>
      </w:tr>
      <w:tr w:rsidR="00872AFE" w:rsidRPr="00711388" w14:paraId="3414E236" w14:textId="77777777" w:rsidTr="00567869">
        <w:tc>
          <w:tcPr>
            <w:tcW w:w="1671" w:type="dxa"/>
            <w:tcBorders>
              <w:top w:val="single" w:sz="2" w:space="0" w:color="auto"/>
              <w:left w:val="single" w:sz="2" w:space="0" w:color="auto"/>
              <w:bottom w:val="single" w:sz="2" w:space="0" w:color="auto"/>
              <w:right w:val="single" w:sz="2" w:space="0" w:color="auto"/>
            </w:tcBorders>
          </w:tcPr>
          <w:p w14:paraId="501B7414" w14:textId="77777777" w:rsidR="00872AFE" w:rsidRPr="00711388" w:rsidRDefault="00872AFE" w:rsidP="00567869">
            <w:pPr>
              <w:pStyle w:val="NormalLeft"/>
              <w:rPr>
                <w:lang w:val="en-GB"/>
              </w:rPr>
            </w:pPr>
            <w:r w:rsidRPr="00711388">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484115AE" w14:textId="106A76B1" w:rsidR="00872AFE" w:rsidRPr="00711388" w:rsidRDefault="00872AFE" w:rsidP="00567869">
            <w:pPr>
              <w:pStyle w:val="NormalLeft"/>
              <w:rPr>
                <w:lang w:val="en-GB"/>
              </w:rPr>
            </w:pPr>
            <w:r w:rsidRPr="00711388">
              <w:rPr>
                <w:lang w:val="en-GB"/>
              </w:rPr>
              <w:t xml:space="preserve">Miscellaneous financial loss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3E99C11" w14:textId="77777777" w:rsidR="00872AFE" w:rsidRPr="00711388" w:rsidRDefault="00872AFE" w:rsidP="00567869">
            <w:pPr>
              <w:pStyle w:val="NormalLeft"/>
              <w:rPr>
                <w:lang w:val="en-GB"/>
              </w:rPr>
            </w:pPr>
            <w:r w:rsidRPr="00711388">
              <w:rPr>
                <w:lang w:val="en-GB"/>
              </w:rPr>
              <w:t>These are the premiums written for miscellaneous financial loss insurance and proportional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3D6EE2B2" w14:textId="77777777" w:rsidTr="00567869">
        <w:tc>
          <w:tcPr>
            <w:tcW w:w="1671" w:type="dxa"/>
            <w:tcBorders>
              <w:top w:val="single" w:sz="2" w:space="0" w:color="auto"/>
              <w:left w:val="single" w:sz="2" w:space="0" w:color="auto"/>
              <w:bottom w:val="single" w:sz="2" w:space="0" w:color="auto"/>
              <w:right w:val="single" w:sz="2" w:space="0" w:color="auto"/>
            </w:tcBorders>
          </w:tcPr>
          <w:p w14:paraId="203707A3" w14:textId="77777777" w:rsidR="00872AFE" w:rsidRPr="00711388" w:rsidRDefault="00872AFE" w:rsidP="00567869">
            <w:pPr>
              <w:pStyle w:val="NormalLeft"/>
              <w:rPr>
                <w:lang w:val="en-GB"/>
              </w:rPr>
            </w:pPr>
            <w:r w:rsidRPr="00711388">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7A2CBFC5" w14:textId="63410949" w:rsidR="00872AFE" w:rsidRPr="00711388" w:rsidRDefault="00872AFE" w:rsidP="00567869">
            <w:pPr>
              <w:pStyle w:val="NormalLeft"/>
              <w:rPr>
                <w:lang w:val="en-GB"/>
              </w:rPr>
            </w:pPr>
            <w:r w:rsidRPr="00711388">
              <w:rPr>
                <w:lang w:val="en-GB"/>
              </w:rPr>
              <w:t xml:space="preserve">Miscellaneous financial loss insurance and proportional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21C5D451" w14:textId="77777777" w:rsidR="00872AFE" w:rsidRPr="00711388" w:rsidRDefault="00872AFE" w:rsidP="00567869">
            <w:pPr>
              <w:pStyle w:val="NormalLeft"/>
              <w:rPr>
                <w:lang w:val="en-GB"/>
              </w:rPr>
            </w:pPr>
            <w:r w:rsidRPr="00711388">
              <w:rPr>
                <w:lang w:val="en-GB"/>
              </w:rP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872AFE" w:rsidRPr="00711388" w14:paraId="0B9F74AB" w14:textId="77777777" w:rsidTr="00567869">
        <w:tc>
          <w:tcPr>
            <w:tcW w:w="1671" w:type="dxa"/>
            <w:tcBorders>
              <w:top w:val="single" w:sz="2" w:space="0" w:color="auto"/>
              <w:left w:val="single" w:sz="2" w:space="0" w:color="auto"/>
              <w:bottom w:val="single" w:sz="2" w:space="0" w:color="auto"/>
              <w:right w:val="single" w:sz="2" w:space="0" w:color="auto"/>
            </w:tcBorders>
          </w:tcPr>
          <w:p w14:paraId="61FB9423" w14:textId="77777777" w:rsidR="00872AFE" w:rsidRPr="00711388" w:rsidRDefault="00872AFE" w:rsidP="00567869">
            <w:pPr>
              <w:pStyle w:val="NormalLeft"/>
              <w:rPr>
                <w:lang w:val="en-GB"/>
              </w:rPr>
            </w:pPr>
            <w:r w:rsidRPr="00711388">
              <w:rPr>
                <w:lang w:val="en-GB"/>
              </w:rPr>
              <w:t>C0060/R0130</w:t>
            </w:r>
          </w:p>
        </w:tc>
        <w:tc>
          <w:tcPr>
            <w:tcW w:w="2879" w:type="dxa"/>
            <w:tcBorders>
              <w:top w:val="single" w:sz="2" w:space="0" w:color="auto"/>
              <w:left w:val="single" w:sz="2" w:space="0" w:color="auto"/>
              <w:bottom w:val="single" w:sz="2" w:space="0" w:color="auto"/>
              <w:right w:val="single" w:sz="2" w:space="0" w:color="auto"/>
            </w:tcBorders>
          </w:tcPr>
          <w:p w14:paraId="0B6EFBE1" w14:textId="0578D91F" w:rsidR="00872AFE" w:rsidRPr="00711388" w:rsidRDefault="00872AFE" w:rsidP="00567869">
            <w:pPr>
              <w:pStyle w:val="NormalLeft"/>
              <w:rPr>
                <w:lang w:val="en-GB"/>
              </w:rPr>
            </w:pPr>
            <w:r w:rsidRPr="00711388">
              <w:rPr>
                <w:lang w:val="en-GB"/>
              </w:rPr>
              <w:t xml:space="preserve">Miscellaneous financial loss insurance and proportional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BC18F33" w14:textId="77777777" w:rsidR="00872AFE" w:rsidRPr="00711388" w:rsidRDefault="00872AFE" w:rsidP="00567869">
            <w:pPr>
              <w:pStyle w:val="NormalLeft"/>
              <w:rPr>
                <w:lang w:val="en-GB"/>
              </w:rPr>
            </w:pPr>
            <w:r w:rsidRPr="00711388">
              <w:rPr>
                <w:lang w:val="en-GB"/>
              </w:rPr>
              <w:t>These are the premiums written for miscellaneous financial loss insurance and proportional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1284928D" w14:textId="77777777" w:rsidTr="00567869">
        <w:tc>
          <w:tcPr>
            <w:tcW w:w="1671" w:type="dxa"/>
            <w:tcBorders>
              <w:top w:val="single" w:sz="2" w:space="0" w:color="auto"/>
              <w:left w:val="single" w:sz="2" w:space="0" w:color="auto"/>
              <w:bottom w:val="single" w:sz="2" w:space="0" w:color="auto"/>
              <w:right w:val="single" w:sz="2" w:space="0" w:color="auto"/>
            </w:tcBorders>
          </w:tcPr>
          <w:p w14:paraId="7F4B6F20" w14:textId="77777777" w:rsidR="00872AFE" w:rsidRPr="00711388" w:rsidRDefault="00872AFE" w:rsidP="00567869">
            <w:pPr>
              <w:pStyle w:val="NormalLeft"/>
              <w:rPr>
                <w:lang w:val="en-GB"/>
              </w:rPr>
            </w:pPr>
            <w:r w:rsidRPr="00711388">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0BF328DF" w14:textId="1D0A086D" w:rsidR="00872AFE" w:rsidRPr="00711388" w:rsidRDefault="00872AFE" w:rsidP="00567869">
            <w:pPr>
              <w:pStyle w:val="NormalLeft"/>
              <w:rPr>
                <w:lang w:val="en-GB"/>
              </w:rPr>
            </w:pPr>
            <w:r w:rsidRPr="00711388">
              <w:rPr>
                <w:lang w:val="en-GB"/>
              </w:rPr>
              <w:t xml:space="preserve">Non-proportional health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A73AB70" w14:textId="77777777" w:rsidR="00872AFE" w:rsidRPr="00711388" w:rsidRDefault="00872AFE" w:rsidP="00567869">
            <w:pPr>
              <w:pStyle w:val="NormalLeft"/>
              <w:rPr>
                <w:lang w:val="en-GB"/>
              </w:rPr>
            </w:pPr>
            <w:r w:rsidRPr="00711388">
              <w:rPr>
                <w:lang w:val="en-GB"/>
              </w:rPr>
              <w:t>These are the technical provisions for non-proportional health reinsurance, without risk margin after deduction of the amounts recoverable from reinsurance contracts and SPVs, with a floor equal to zero, relating to non-life activities.</w:t>
            </w:r>
          </w:p>
        </w:tc>
      </w:tr>
      <w:tr w:rsidR="00872AFE" w:rsidRPr="00711388" w14:paraId="0904398F" w14:textId="77777777" w:rsidTr="00567869">
        <w:tc>
          <w:tcPr>
            <w:tcW w:w="1671" w:type="dxa"/>
            <w:tcBorders>
              <w:top w:val="single" w:sz="2" w:space="0" w:color="auto"/>
              <w:left w:val="single" w:sz="2" w:space="0" w:color="auto"/>
              <w:bottom w:val="single" w:sz="2" w:space="0" w:color="auto"/>
              <w:right w:val="single" w:sz="2" w:space="0" w:color="auto"/>
            </w:tcBorders>
          </w:tcPr>
          <w:p w14:paraId="02F6DACE" w14:textId="77777777" w:rsidR="00872AFE" w:rsidRPr="00711388" w:rsidRDefault="00872AFE" w:rsidP="00567869">
            <w:pPr>
              <w:pStyle w:val="NormalLeft"/>
              <w:rPr>
                <w:lang w:val="en-GB"/>
              </w:rPr>
            </w:pPr>
            <w:r w:rsidRPr="00711388">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5334D16C" w14:textId="4CC292B9" w:rsidR="00872AFE" w:rsidRPr="00711388" w:rsidRDefault="00872AFE" w:rsidP="00567869">
            <w:pPr>
              <w:pStyle w:val="NormalLeft"/>
              <w:rPr>
                <w:lang w:val="en-GB"/>
              </w:rPr>
            </w:pPr>
            <w:r w:rsidRPr="00711388">
              <w:rPr>
                <w:lang w:val="en-GB"/>
              </w:rPr>
              <w:t xml:space="preserve">Non-proportional health reinsurance </w:t>
            </w:r>
            <w:r w:rsidR="00845F43" w:rsidRPr="00711388">
              <w:rPr>
                <w:lang w:val="en-GB"/>
              </w:rPr>
              <w:t>-</w:t>
            </w:r>
            <w:r w:rsidRPr="00711388">
              <w:rPr>
                <w:lang w:val="en-GB"/>
              </w:rPr>
              <w:t xml:space="preserve"> Net (of </w:t>
            </w:r>
            <w:r w:rsidRPr="00711388">
              <w:rPr>
                <w:lang w:val="en-GB"/>
              </w:rPr>
              <w:lastRenderedPageBreak/>
              <w:t xml:space="preserve">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2C530C1B" w14:textId="77777777" w:rsidR="00872AFE" w:rsidRPr="00711388" w:rsidRDefault="00872AFE" w:rsidP="00567869">
            <w:pPr>
              <w:pStyle w:val="NormalLeft"/>
              <w:rPr>
                <w:lang w:val="en-GB"/>
              </w:rPr>
            </w:pPr>
            <w:r w:rsidRPr="00711388">
              <w:rPr>
                <w:lang w:val="en-GB"/>
              </w:rPr>
              <w:lastRenderedPageBreak/>
              <w:t xml:space="preserve">These are the premiums written for non-proportional health reinsurance during the </w:t>
            </w:r>
            <w:r w:rsidRPr="00711388">
              <w:rPr>
                <w:lang w:val="en-GB"/>
              </w:rPr>
              <w:lastRenderedPageBreak/>
              <w:t>(rolling)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7F1CEC5F" w14:textId="77777777" w:rsidTr="00567869">
        <w:tc>
          <w:tcPr>
            <w:tcW w:w="1671" w:type="dxa"/>
            <w:tcBorders>
              <w:top w:val="single" w:sz="2" w:space="0" w:color="auto"/>
              <w:left w:val="single" w:sz="2" w:space="0" w:color="auto"/>
              <w:bottom w:val="single" w:sz="2" w:space="0" w:color="auto"/>
              <w:right w:val="single" w:sz="2" w:space="0" w:color="auto"/>
            </w:tcBorders>
          </w:tcPr>
          <w:p w14:paraId="0220DCF3" w14:textId="77777777" w:rsidR="00872AFE" w:rsidRPr="00711388" w:rsidRDefault="00872AFE" w:rsidP="00567869">
            <w:pPr>
              <w:pStyle w:val="NormalLeft"/>
              <w:rPr>
                <w:lang w:val="en-GB"/>
              </w:rPr>
            </w:pPr>
            <w:r w:rsidRPr="00711388">
              <w:rPr>
                <w:lang w:val="en-GB"/>
              </w:rPr>
              <w:lastRenderedPageBreak/>
              <w:t>C0050/R0140</w:t>
            </w:r>
          </w:p>
        </w:tc>
        <w:tc>
          <w:tcPr>
            <w:tcW w:w="2879" w:type="dxa"/>
            <w:tcBorders>
              <w:top w:val="single" w:sz="2" w:space="0" w:color="auto"/>
              <w:left w:val="single" w:sz="2" w:space="0" w:color="auto"/>
              <w:bottom w:val="single" w:sz="2" w:space="0" w:color="auto"/>
              <w:right w:val="single" w:sz="2" w:space="0" w:color="auto"/>
            </w:tcBorders>
          </w:tcPr>
          <w:p w14:paraId="41C8FA05" w14:textId="5C749A32" w:rsidR="00872AFE" w:rsidRPr="00711388" w:rsidRDefault="00872AFE" w:rsidP="00567869">
            <w:pPr>
              <w:pStyle w:val="NormalLeft"/>
              <w:rPr>
                <w:lang w:val="en-GB"/>
              </w:rPr>
            </w:pPr>
            <w:r w:rsidRPr="00711388">
              <w:rPr>
                <w:lang w:val="en-GB"/>
              </w:rPr>
              <w:t xml:space="preserve">Non-proportional health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562C5DF2" w14:textId="77777777" w:rsidR="00872AFE" w:rsidRPr="00711388" w:rsidRDefault="00872AFE" w:rsidP="00567869">
            <w:pPr>
              <w:pStyle w:val="NormalLeft"/>
              <w:rPr>
                <w:lang w:val="en-GB"/>
              </w:rPr>
            </w:pPr>
            <w:r w:rsidRPr="00711388">
              <w:rPr>
                <w:lang w:val="en-GB"/>
              </w:rPr>
              <w:t>These are the technical provisions for non-proportional health reinsurance, without risk margin after deduction of the amounts recoverable from reinsurance contracts and SPVs, with a floor equal to zero, relating to life activities.</w:t>
            </w:r>
          </w:p>
        </w:tc>
      </w:tr>
      <w:tr w:rsidR="00872AFE" w:rsidRPr="00711388" w14:paraId="37C9DBD5" w14:textId="77777777" w:rsidTr="00567869">
        <w:tc>
          <w:tcPr>
            <w:tcW w:w="1671" w:type="dxa"/>
            <w:tcBorders>
              <w:top w:val="single" w:sz="2" w:space="0" w:color="auto"/>
              <w:left w:val="single" w:sz="2" w:space="0" w:color="auto"/>
              <w:bottom w:val="single" w:sz="2" w:space="0" w:color="auto"/>
              <w:right w:val="single" w:sz="2" w:space="0" w:color="auto"/>
            </w:tcBorders>
          </w:tcPr>
          <w:p w14:paraId="13A4E217" w14:textId="77777777" w:rsidR="00872AFE" w:rsidRPr="00711388" w:rsidRDefault="00872AFE" w:rsidP="00567869">
            <w:pPr>
              <w:pStyle w:val="NormalLeft"/>
              <w:rPr>
                <w:lang w:val="en-GB"/>
              </w:rPr>
            </w:pPr>
            <w:r w:rsidRPr="00711388">
              <w:rPr>
                <w:lang w:val="en-GB"/>
              </w:rPr>
              <w:t>C0060/R0140</w:t>
            </w:r>
          </w:p>
        </w:tc>
        <w:tc>
          <w:tcPr>
            <w:tcW w:w="2879" w:type="dxa"/>
            <w:tcBorders>
              <w:top w:val="single" w:sz="2" w:space="0" w:color="auto"/>
              <w:left w:val="single" w:sz="2" w:space="0" w:color="auto"/>
              <w:bottom w:val="single" w:sz="2" w:space="0" w:color="auto"/>
              <w:right w:val="single" w:sz="2" w:space="0" w:color="auto"/>
            </w:tcBorders>
          </w:tcPr>
          <w:p w14:paraId="37823D49" w14:textId="6F6709C1" w:rsidR="00872AFE" w:rsidRPr="00711388" w:rsidRDefault="00872AFE" w:rsidP="00567869">
            <w:pPr>
              <w:pStyle w:val="NormalLeft"/>
              <w:rPr>
                <w:lang w:val="en-GB"/>
              </w:rPr>
            </w:pPr>
            <w:r w:rsidRPr="00711388">
              <w:rPr>
                <w:lang w:val="en-GB"/>
              </w:rPr>
              <w:t xml:space="preserve">Non-proportional health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1A75E473" w14:textId="77777777" w:rsidR="00872AFE" w:rsidRPr="00711388" w:rsidRDefault="00872AFE" w:rsidP="00567869">
            <w:pPr>
              <w:pStyle w:val="NormalLeft"/>
              <w:rPr>
                <w:lang w:val="en-GB"/>
              </w:rPr>
            </w:pPr>
            <w:r w:rsidRPr="00711388">
              <w:rPr>
                <w:lang w:val="en-GB"/>
              </w:rPr>
              <w:t>These are the premiums written for non-proportional health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784FCECB" w14:textId="77777777" w:rsidTr="00567869">
        <w:tc>
          <w:tcPr>
            <w:tcW w:w="1671" w:type="dxa"/>
            <w:tcBorders>
              <w:top w:val="single" w:sz="2" w:space="0" w:color="auto"/>
              <w:left w:val="single" w:sz="2" w:space="0" w:color="auto"/>
              <w:bottom w:val="single" w:sz="2" w:space="0" w:color="auto"/>
              <w:right w:val="single" w:sz="2" w:space="0" w:color="auto"/>
            </w:tcBorders>
          </w:tcPr>
          <w:p w14:paraId="56033BDD" w14:textId="77777777" w:rsidR="00872AFE" w:rsidRPr="00711388" w:rsidRDefault="00872AFE" w:rsidP="00567869">
            <w:pPr>
              <w:pStyle w:val="NormalLeft"/>
              <w:rPr>
                <w:lang w:val="en-GB"/>
              </w:rPr>
            </w:pPr>
            <w:r w:rsidRPr="00711388">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551C840C" w14:textId="6182180E" w:rsidR="00872AFE" w:rsidRPr="00711388" w:rsidRDefault="00872AFE" w:rsidP="00567869">
            <w:pPr>
              <w:pStyle w:val="NormalLeft"/>
              <w:rPr>
                <w:lang w:val="en-GB"/>
              </w:rPr>
            </w:pPr>
            <w:r w:rsidRPr="00711388">
              <w:rPr>
                <w:lang w:val="en-GB"/>
              </w:rPr>
              <w:t xml:space="preserve">Non-proportional casualty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42029661" w14:textId="77777777" w:rsidR="00872AFE" w:rsidRPr="00711388" w:rsidRDefault="00872AFE" w:rsidP="00567869">
            <w:pPr>
              <w:pStyle w:val="NormalLeft"/>
              <w:rPr>
                <w:lang w:val="en-GB"/>
              </w:rPr>
            </w:pPr>
            <w:r w:rsidRPr="00711388">
              <w:rPr>
                <w:lang w:val="en-GB"/>
              </w:rPr>
              <w:t>These are the technical provisions for non-proportional casualty reinsurance, without risk margin after deduction of the amounts recoverable from reinsurance contracts and SPVs, with a floor equal to zero, relating to non-life activities.</w:t>
            </w:r>
          </w:p>
        </w:tc>
      </w:tr>
      <w:tr w:rsidR="00872AFE" w:rsidRPr="00711388" w14:paraId="14D9A9ED" w14:textId="77777777" w:rsidTr="00567869">
        <w:tc>
          <w:tcPr>
            <w:tcW w:w="1671" w:type="dxa"/>
            <w:tcBorders>
              <w:top w:val="single" w:sz="2" w:space="0" w:color="auto"/>
              <w:left w:val="single" w:sz="2" w:space="0" w:color="auto"/>
              <w:bottom w:val="single" w:sz="2" w:space="0" w:color="auto"/>
              <w:right w:val="single" w:sz="2" w:space="0" w:color="auto"/>
            </w:tcBorders>
          </w:tcPr>
          <w:p w14:paraId="28BD2D7F" w14:textId="77777777" w:rsidR="00872AFE" w:rsidRPr="00711388" w:rsidRDefault="00872AFE" w:rsidP="00567869">
            <w:pPr>
              <w:pStyle w:val="NormalLeft"/>
              <w:rPr>
                <w:lang w:val="en-GB"/>
              </w:rPr>
            </w:pPr>
            <w:r w:rsidRPr="00711388">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7C871C67" w14:textId="36DC1F8F" w:rsidR="00872AFE" w:rsidRPr="00711388" w:rsidRDefault="00872AFE" w:rsidP="00567869">
            <w:pPr>
              <w:pStyle w:val="NormalLeft"/>
              <w:rPr>
                <w:lang w:val="en-GB"/>
              </w:rPr>
            </w:pPr>
            <w:r w:rsidRPr="00711388">
              <w:rPr>
                <w:lang w:val="en-GB"/>
              </w:rPr>
              <w:t xml:space="preserve">Non-proportional casualty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66598F41" w14:textId="77777777" w:rsidR="00872AFE" w:rsidRPr="00711388" w:rsidRDefault="00872AFE" w:rsidP="00567869">
            <w:pPr>
              <w:pStyle w:val="NormalLeft"/>
              <w:rPr>
                <w:lang w:val="en-GB"/>
              </w:rPr>
            </w:pPr>
            <w:r w:rsidRPr="00711388">
              <w:rPr>
                <w:lang w:val="en-GB"/>
              </w:rPr>
              <w:t>These are the premiums written for non-proportional casualty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75073A3F" w14:textId="77777777" w:rsidTr="00567869">
        <w:tc>
          <w:tcPr>
            <w:tcW w:w="1671" w:type="dxa"/>
            <w:tcBorders>
              <w:top w:val="single" w:sz="2" w:space="0" w:color="auto"/>
              <w:left w:val="single" w:sz="2" w:space="0" w:color="auto"/>
              <w:bottom w:val="single" w:sz="2" w:space="0" w:color="auto"/>
              <w:right w:val="single" w:sz="2" w:space="0" w:color="auto"/>
            </w:tcBorders>
          </w:tcPr>
          <w:p w14:paraId="7D589F7E" w14:textId="77777777" w:rsidR="00872AFE" w:rsidRPr="00711388" w:rsidRDefault="00872AFE" w:rsidP="00567869">
            <w:pPr>
              <w:pStyle w:val="NormalLeft"/>
              <w:rPr>
                <w:lang w:val="en-GB"/>
              </w:rPr>
            </w:pPr>
            <w:r w:rsidRPr="00711388">
              <w:rPr>
                <w:lang w:val="en-GB"/>
              </w:rPr>
              <w:t>C0050/R0150</w:t>
            </w:r>
          </w:p>
        </w:tc>
        <w:tc>
          <w:tcPr>
            <w:tcW w:w="2879" w:type="dxa"/>
            <w:tcBorders>
              <w:top w:val="single" w:sz="2" w:space="0" w:color="auto"/>
              <w:left w:val="single" w:sz="2" w:space="0" w:color="auto"/>
              <w:bottom w:val="single" w:sz="2" w:space="0" w:color="auto"/>
              <w:right w:val="single" w:sz="2" w:space="0" w:color="auto"/>
            </w:tcBorders>
          </w:tcPr>
          <w:p w14:paraId="4BEBA008" w14:textId="26CCFCA0" w:rsidR="00872AFE" w:rsidRPr="00711388" w:rsidRDefault="00872AFE" w:rsidP="00567869">
            <w:pPr>
              <w:pStyle w:val="NormalLeft"/>
              <w:rPr>
                <w:lang w:val="en-GB"/>
              </w:rPr>
            </w:pPr>
            <w:r w:rsidRPr="00711388">
              <w:rPr>
                <w:lang w:val="en-GB"/>
              </w:rPr>
              <w:t xml:space="preserve">Non-proportional casualty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2967251B" w14:textId="77777777" w:rsidR="00872AFE" w:rsidRPr="00711388" w:rsidRDefault="00872AFE" w:rsidP="00567869">
            <w:pPr>
              <w:pStyle w:val="NormalLeft"/>
              <w:rPr>
                <w:lang w:val="en-GB"/>
              </w:rPr>
            </w:pPr>
            <w:r w:rsidRPr="00711388">
              <w:rPr>
                <w:lang w:val="en-GB"/>
              </w:rPr>
              <w:t>These are the technical provisions for non-proportional casualty reinsurance, without risk margin after deduction of the amounts recoverable from reinsurance contracts and SPVs, with a floor equal to zero, relating to life activities.</w:t>
            </w:r>
          </w:p>
        </w:tc>
      </w:tr>
      <w:tr w:rsidR="00872AFE" w:rsidRPr="00711388" w14:paraId="75166742" w14:textId="77777777" w:rsidTr="00567869">
        <w:tc>
          <w:tcPr>
            <w:tcW w:w="1671" w:type="dxa"/>
            <w:tcBorders>
              <w:top w:val="single" w:sz="2" w:space="0" w:color="auto"/>
              <w:left w:val="single" w:sz="2" w:space="0" w:color="auto"/>
              <w:bottom w:val="single" w:sz="2" w:space="0" w:color="auto"/>
              <w:right w:val="single" w:sz="2" w:space="0" w:color="auto"/>
            </w:tcBorders>
          </w:tcPr>
          <w:p w14:paraId="315280FE" w14:textId="77777777" w:rsidR="00872AFE" w:rsidRPr="00711388" w:rsidRDefault="00872AFE" w:rsidP="00567869">
            <w:pPr>
              <w:pStyle w:val="NormalLeft"/>
              <w:rPr>
                <w:lang w:val="en-GB"/>
              </w:rPr>
            </w:pPr>
            <w:r w:rsidRPr="00711388">
              <w:rPr>
                <w:lang w:val="en-GB"/>
              </w:rPr>
              <w:t>C0060/R0150</w:t>
            </w:r>
          </w:p>
        </w:tc>
        <w:tc>
          <w:tcPr>
            <w:tcW w:w="2879" w:type="dxa"/>
            <w:tcBorders>
              <w:top w:val="single" w:sz="2" w:space="0" w:color="auto"/>
              <w:left w:val="single" w:sz="2" w:space="0" w:color="auto"/>
              <w:bottom w:val="single" w:sz="2" w:space="0" w:color="auto"/>
              <w:right w:val="single" w:sz="2" w:space="0" w:color="auto"/>
            </w:tcBorders>
          </w:tcPr>
          <w:p w14:paraId="452B5EB9" w14:textId="6183990B" w:rsidR="00872AFE" w:rsidRPr="00711388" w:rsidRDefault="00872AFE" w:rsidP="00567869">
            <w:pPr>
              <w:pStyle w:val="NormalLeft"/>
              <w:rPr>
                <w:lang w:val="en-GB"/>
              </w:rPr>
            </w:pPr>
            <w:r w:rsidRPr="00711388">
              <w:rPr>
                <w:lang w:val="en-GB"/>
              </w:rPr>
              <w:t xml:space="preserve">Non-proportional casualty reinsurance </w:t>
            </w:r>
            <w:r w:rsidR="00845F43" w:rsidRPr="00711388">
              <w:rPr>
                <w:lang w:val="en-GB"/>
              </w:rPr>
              <w:t>-</w:t>
            </w:r>
            <w:r w:rsidRPr="00711388">
              <w:rPr>
                <w:lang w:val="en-GB"/>
              </w:rPr>
              <w:t xml:space="preserve"> Net (of reinsurance) written </w:t>
            </w:r>
            <w:r w:rsidRPr="00711388">
              <w:rPr>
                <w:lang w:val="en-GB"/>
              </w:rPr>
              <w:lastRenderedPageBreak/>
              <w:t xml:space="preserve">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2BDDBFDE" w14:textId="77777777" w:rsidR="00872AFE" w:rsidRPr="00711388" w:rsidRDefault="00872AFE" w:rsidP="00567869">
            <w:pPr>
              <w:pStyle w:val="NormalLeft"/>
              <w:rPr>
                <w:lang w:val="en-GB"/>
              </w:rPr>
            </w:pPr>
            <w:r w:rsidRPr="00711388">
              <w:rPr>
                <w:lang w:val="en-GB"/>
              </w:rPr>
              <w:lastRenderedPageBreak/>
              <w:t xml:space="preserve">These are the premiums written for non-proportional casualty reinsurance during the (rolling) last 12 months, after deduction of </w:t>
            </w:r>
            <w:r w:rsidRPr="00711388">
              <w:rPr>
                <w:lang w:val="en-GB"/>
              </w:rPr>
              <w:lastRenderedPageBreak/>
              <w:t>premiums for reinsurance contracts, with a floor equal to zero, relating to life activities. Amount of taxes or charges levied with premiums shall be excluded from the written premiums.</w:t>
            </w:r>
          </w:p>
        </w:tc>
      </w:tr>
      <w:tr w:rsidR="00872AFE" w:rsidRPr="00711388" w14:paraId="5C09BD78" w14:textId="77777777" w:rsidTr="00567869">
        <w:tc>
          <w:tcPr>
            <w:tcW w:w="1671" w:type="dxa"/>
            <w:tcBorders>
              <w:top w:val="single" w:sz="2" w:space="0" w:color="auto"/>
              <w:left w:val="single" w:sz="2" w:space="0" w:color="auto"/>
              <w:bottom w:val="single" w:sz="2" w:space="0" w:color="auto"/>
              <w:right w:val="single" w:sz="2" w:space="0" w:color="auto"/>
            </w:tcBorders>
          </w:tcPr>
          <w:p w14:paraId="77845758" w14:textId="77777777" w:rsidR="00872AFE" w:rsidRPr="00711388" w:rsidRDefault="00872AFE" w:rsidP="00567869">
            <w:pPr>
              <w:pStyle w:val="NormalLeft"/>
              <w:rPr>
                <w:lang w:val="en-GB"/>
              </w:rPr>
            </w:pPr>
            <w:r w:rsidRPr="00711388">
              <w:rPr>
                <w:lang w:val="en-GB"/>
              </w:rPr>
              <w:lastRenderedPageBreak/>
              <w:t>C0030/R0160</w:t>
            </w:r>
          </w:p>
        </w:tc>
        <w:tc>
          <w:tcPr>
            <w:tcW w:w="2879" w:type="dxa"/>
            <w:tcBorders>
              <w:top w:val="single" w:sz="2" w:space="0" w:color="auto"/>
              <w:left w:val="single" w:sz="2" w:space="0" w:color="auto"/>
              <w:bottom w:val="single" w:sz="2" w:space="0" w:color="auto"/>
              <w:right w:val="single" w:sz="2" w:space="0" w:color="auto"/>
            </w:tcBorders>
          </w:tcPr>
          <w:p w14:paraId="2B17BB4A" w14:textId="2B9D18BE" w:rsidR="00872AFE" w:rsidRPr="00711388" w:rsidRDefault="00872AFE" w:rsidP="00567869">
            <w:pPr>
              <w:pStyle w:val="NormalLeft"/>
              <w:rPr>
                <w:lang w:val="en-GB"/>
              </w:rPr>
            </w:pPr>
            <w:r w:rsidRPr="00711388">
              <w:rPr>
                <w:lang w:val="en-GB"/>
              </w:rPr>
              <w:t xml:space="preserve">Non-proportional marine, aviation and transport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4878C426" w14:textId="77777777" w:rsidR="00872AFE" w:rsidRPr="00711388" w:rsidRDefault="00872AFE" w:rsidP="00567869">
            <w:pPr>
              <w:pStyle w:val="NormalLeft"/>
              <w:rPr>
                <w:lang w:val="en-GB"/>
              </w:rPr>
            </w:pPr>
            <w:r w:rsidRPr="00711388">
              <w:rPr>
                <w:lang w:val="en-GB"/>
              </w:rPr>
              <w:t>These are the technical provisions for non-proportional marine, aviation and transport reinsurance, without risk margin after deduction of the amounts recoverable from reinsurance contracts and SPVs, with a floor equal to zero, relating to non-life activities.</w:t>
            </w:r>
          </w:p>
        </w:tc>
      </w:tr>
      <w:tr w:rsidR="00872AFE" w:rsidRPr="00711388" w14:paraId="2F4CC1B5" w14:textId="77777777" w:rsidTr="00567869">
        <w:tc>
          <w:tcPr>
            <w:tcW w:w="1671" w:type="dxa"/>
            <w:tcBorders>
              <w:top w:val="single" w:sz="2" w:space="0" w:color="auto"/>
              <w:left w:val="single" w:sz="2" w:space="0" w:color="auto"/>
              <w:bottom w:val="single" w:sz="2" w:space="0" w:color="auto"/>
              <w:right w:val="single" w:sz="2" w:space="0" w:color="auto"/>
            </w:tcBorders>
          </w:tcPr>
          <w:p w14:paraId="7CB6925C" w14:textId="77777777" w:rsidR="00872AFE" w:rsidRPr="00711388" w:rsidRDefault="00872AFE" w:rsidP="00567869">
            <w:pPr>
              <w:pStyle w:val="NormalLeft"/>
              <w:rPr>
                <w:lang w:val="en-GB"/>
              </w:rPr>
            </w:pPr>
            <w:r w:rsidRPr="00711388">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0319D799" w14:textId="2516F3BE" w:rsidR="00872AFE" w:rsidRPr="00711388" w:rsidRDefault="00872AFE" w:rsidP="00567869">
            <w:pPr>
              <w:pStyle w:val="NormalLeft"/>
              <w:rPr>
                <w:lang w:val="en-GB"/>
              </w:rPr>
            </w:pPr>
            <w:r w:rsidRPr="00711388">
              <w:rPr>
                <w:lang w:val="en-GB"/>
              </w:rPr>
              <w:t xml:space="preserve">Non-proportional marine, aviation and transport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1170CBF2" w14:textId="77777777" w:rsidR="00872AFE" w:rsidRPr="00711388" w:rsidRDefault="00872AFE" w:rsidP="00567869">
            <w:pPr>
              <w:pStyle w:val="NormalLeft"/>
              <w:rPr>
                <w:lang w:val="en-GB"/>
              </w:rPr>
            </w:pPr>
            <w:r w:rsidRPr="00711388">
              <w:rPr>
                <w:lang w:val="en-GB"/>
              </w:rPr>
              <w:t>These are the premiums written for non-proportional marine, aviation and transport reinsurance during the (rolling) last 12 months, after deduction of premiums for reinsurance contracts, with a floor equal to zero, relating to non-life activities. Amount of taxes or charges levied with premiums shall be excluded from the written premiums.</w:t>
            </w:r>
          </w:p>
        </w:tc>
      </w:tr>
      <w:tr w:rsidR="00872AFE" w:rsidRPr="00711388" w14:paraId="573AA94E" w14:textId="77777777" w:rsidTr="00567869">
        <w:tc>
          <w:tcPr>
            <w:tcW w:w="1671" w:type="dxa"/>
            <w:tcBorders>
              <w:top w:val="single" w:sz="2" w:space="0" w:color="auto"/>
              <w:left w:val="single" w:sz="2" w:space="0" w:color="auto"/>
              <w:bottom w:val="single" w:sz="2" w:space="0" w:color="auto"/>
              <w:right w:val="single" w:sz="2" w:space="0" w:color="auto"/>
            </w:tcBorders>
          </w:tcPr>
          <w:p w14:paraId="2EB00F7A" w14:textId="77777777" w:rsidR="00872AFE" w:rsidRPr="00711388" w:rsidRDefault="00872AFE" w:rsidP="00567869">
            <w:pPr>
              <w:pStyle w:val="NormalLeft"/>
              <w:rPr>
                <w:lang w:val="en-GB"/>
              </w:rPr>
            </w:pPr>
            <w:r w:rsidRPr="00711388">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334E832D" w14:textId="5D6F1029" w:rsidR="00872AFE" w:rsidRPr="00711388" w:rsidRDefault="00872AFE" w:rsidP="00567869">
            <w:pPr>
              <w:pStyle w:val="NormalLeft"/>
              <w:rPr>
                <w:lang w:val="en-GB"/>
              </w:rPr>
            </w:pPr>
            <w:r w:rsidRPr="00711388">
              <w:rPr>
                <w:lang w:val="en-GB"/>
              </w:rPr>
              <w:t xml:space="preserve">Non-proportional marine, aviation and transport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660B369A" w14:textId="77777777" w:rsidR="00872AFE" w:rsidRPr="00711388" w:rsidRDefault="00872AFE" w:rsidP="00567869">
            <w:pPr>
              <w:pStyle w:val="NormalLeft"/>
              <w:rPr>
                <w:lang w:val="en-GB"/>
              </w:rPr>
            </w:pPr>
            <w:r w:rsidRPr="00711388">
              <w:rPr>
                <w:lang w:val="en-GB"/>
              </w:rPr>
              <w:t>These are the technical provisions for non-proportional marine, aviation and transport reinsurance, without risk margin after deduction of the amounts recoverable from reinsurance contracts and SPVs, with a floor equal to zero, relating to life activities.</w:t>
            </w:r>
          </w:p>
        </w:tc>
      </w:tr>
      <w:tr w:rsidR="00872AFE" w:rsidRPr="00711388" w14:paraId="4E89CFB8" w14:textId="77777777" w:rsidTr="00567869">
        <w:tc>
          <w:tcPr>
            <w:tcW w:w="1671" w:type="dxa"/>
            <w:tcBorders>
              <w:top w:val="single" w:sz="2" w:space="0" w:color="auto"/>
              <w:left w:val="single" w:sz="2" w:space="0" w:color="auto"/>
              <w:bottom w:val="single" w:sz="2" w:space="0" w:color="auto"/>
              <w:right w:val="single" w:sz="2" w:space="0" w:color="auto"/>
            </w:tcBorders>
          </w:tcPr>
          <w:p w14:paraId="007DFCBE" w14:textId="77777777" w:rsidR="00872AFE" w:rsidRPr="00711388" w:rsidRDefault="00872AFE" w:rsidP="00567869">
            <w:pPr>
              <w:pStyle w:val="NormalLeft"/>
              <w:rPr>
                <w:lang w:val="en-GB"/>
              </w:rPr>
            </w:pPr>
            <w:r w:rsidRPr="00711388">
              <w:rPr>
                <w:lang w:val="en-GB"/>
              </w:rPr>
              <w:t>C0060/R0160</w:t>
            </w:r>
          </w:p>
        </w:tc>
        <w:tc>
          <w:tcPr>
            <w:tcW w:w="2879" w:type="dxa"/>
            <w:tcBorders>
              <w:top w:val="single" w:sz="2" w:space="0" w:color="auto"/>
              <w:left w:val="single" w:sz="2" w:space="0" w:color="auto"/>
              <w:bottom w:val="single" w:sz="2" w:space="0" w:color="auto"/>
              <w:right w:val="single" w:sz="2" w:space="0" w:color="auto"/>
            </w:tcBorders>
          </w:tcPr>
          <w:p w14:paraId="7C55AB9C" w14:textId="10CED6BB" w:rsidR="00872AFE" w:rsidRPr="00711388" w:rsidRDefault="00872AFE" w:rsidP="00567869">
            <w:pPr>
              <w:pStyle w:val="NormalLeft"/>
              <w:rPr>
                <w:lang w:val="en-GB"/>
              </w:rPr>
            </w:pPr>
            <w:r w:rsidRPr="00711388">
              <w:rPr>
                <w:lang w:val="en-GB"/>
              </w:rPr>
              <w:t xml:space="preserve">Non-proportional marine, aviation and transport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7DA56E6A" w14:textId="77777777" w:rsidR="00872AFE" w:rsidRPr="00711388" w:rsidRDefault="00872AFE" w:rsidP="00567869">
            <w:pPr>
              <w:pStyle w:val="NormalLeft"/>
              <w:rPr>
                <w:lang w:val="en-GB"/>
              </w:rPr>
            </w:pPr>
            <w:r w:rsidRPr="00711388">
              <w:rPr>
                <w:lang w:val="en-GB"/>
              </w:rPr>
              <w:t>These are the premiums written for non-proportional marine, aviation and transport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1EB6D136" w14:textId="77777777" w:rsidTr="00567869">
        <w:tc>
          <w:tcPr>
            <w:tcW w:w="1671" w:type="dxa"/>
            <w:tcBorders>
              <w:top w:val="single" w:sz="2" w:space="0" w:color="auto"/>
              <w:left w:val="single" w:sz="2" w:space="0" w:color="auto"/>
              <w:bottom w:val="single" w:sz="2" w:space="0" w:color="auto"/>
              <w:right w:val="single" w:sz="2" w:space="0" w:color="auto"/>
            </w:tcBorders>
          </w:tcPr>
          <w:p w14:paraId="17F29F63" w14:textId="77777777" w:rsidR="00872AFE" w:rsidRPr="00711388" w:rsidRDefault="00872AFE" w:rsidP="00567869">
            <w:pPr>
              <w:pStyle w:val="NormalLeft"/>
              <w:rPr>
                <w:lang w:val="en-GB"/>
              </w:rPr>
            </w:pPr>
            <w:r w:rsidRPr="00711388">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51D94EC3" w14:textId="528E9B24" w:rsidR="00872AFE" w:rsidRPr="00711388" w:rsidRDefault="00872AFE" w:rsidP="00567869">
            <w:pPr>
              <w:pStyle w:val="NormalLeft"/>
              <w:rPr>
                <w:lang w:val="en-GB"/>
              </w:rPr>
            </w:pPr>
            <w:r w:rsidRPr="00711388">
              <w:rPr>
                <w:lang w:val="en-GB"/>
              </w:rPr>
              <w:t xml:space="preserve">Non-proportional property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18AF78B7" w14:textId="77777777" w:rsidR="00872AFE" w:rsidRPr="00711388" w:rsidRDefault="00872AFE" w:rsidP="00567869">
            <w:pPr>
              <w:pStyle w:val="NormalLeft"/>
              <w:rPr>
                <w:lang w:val="en-GB"/>
              </w:rPr>
            </w:pPr>
            <w:r w:rsidRPr="00711388">
              <w:rPr>
                <w:lang w:val="en-GB"/>
              </w:rPr>
              <w:t>These are the technical provisions for non-proportional property reinsurance, without risk margin after deduction of the amounts recoverable from reinsurance contracts and SPVs, with a floor equal to zero, relating to non-life activities.</w:t>
            </w:r>
          </w:p>
        </w:tc>
      </w:tr>
      <w:tr w:rsidR="00872AFE" w:rsidRPr="00711388" w14:paraId="625F9411" w14:textId="77777777" w:rsidTr="00567869">
        <w:tc>
          <w:tcPr>
            <w:tcW w:w="1671" w:type="dxa"/>
            <w:tcBorders>
              <w:top w:val="single" w:sz="2" w:space="0" w:color="auto"/>
              <w:left w:val="single" w:sz="2" w:space="0" w:color="auto"/>
              <w:bottom w:val="single" w:sz="2" w:space="0" w:color="auto"/>
              <w:right w:val="single" w:sz="2" w:space="0" w:color="auto"/>
            </w:tcBorders>
          </w:tcPr>
          <w:p w14:paraId="6684B817" w14:textId="77777777" w:rsidR="00872AFE" w:rsidRPr="00711388" w:rsidRDefault="00872AFE" w:rsidP="00567869">
            <w:pPr>
              <w:pStyle w:val="NormalLeft"/>
              <w:rPr>
                <w:lang w:val="en-GB"/>
              </w:rPr>
            </w:pPr>
            <w:r w:rsidRPr="00711388">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0C974265" w14:textId="29E291E0" w:rsidR="00872AFE" w:rsidRPr="00711388" w:rsidRDefault="00872AFE" w:rsidP="00567869">
            <w:pPr>
              <w:pStyle w:val="NormalLeft"/>
              <w:rPr>
                <w:lang w:val="en-GB"/>
              </w:rPr>
            </w:pPr>
            <w:r w:rsidRPr="00711388">
              <w:rPr>
                <w:lang w:val="en-GB"/>
              </w:rPr>
              <w:t xml:space="preserve">Non-proportional property reinsurance </w:t>
            </w:r>
            <w:r w:rsidR="00845F43" w:rsidRPr="00711388">
              <w:rPr>
                <w:lang w:val="en-GB"/>
              </w:rPr>
              <w:t>-</w:t>
            </w:r>
            <w:r w:rsidRPr="00711388">
              <w:rPr>
                <w:lang w:val="en-GB"/>
              </w:rPr>
              <w:t xml:space="preserve"> Net (of reinsurance) written </w:t>
            </w:r>
            <w:r w:rsidRPr="00711388">
              <w:rPr>
                <w:lang w:val="en-GB"/>
              </w:rPr>
              <w:lastRenderedPageBreak/>
              <w:t xml:space="preserve">premiums in the last 12 months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21DACFB8" w14:textId="77777777" w:rsidR="00872AFE" w:rsidRPr="00711388" w:rsidRDefault="00872AFE" w:rsidP="00567869">
            <w:pPr>
              <w:pStyle w:val="NormalLeft"/>
              <w:rPr>
                <w:lang w:val="en-GB"/>
              </w:rPr>
            </w:pPr>
            <w:r w:rsidRPr="00711388">
              <w:rPr>
                <w:lang w:val="en-GB"/>
              </w:rPr>
              <w:lastRenderedPageBreak/>
              <w:t xml:space="preserve">These are the premiums written for non-proportional property reinsurance during the (rolling) last 12 months, after deduction of </w:t>
            </w:r>
            <w:r w:rsidRPr="00711388">
              <w:rPr>
                <w:lang w:val="en-GB"/>
              </w:rPr>
              <w:lastRenderedPageBreak/>
              <w:t>premiums for reinsurance contracts, with a floor equal to zero, relating to non-life activities. Amount of taxes or charges levied with premiums shall be excluded from the written premiums.</w:t>
            </w:r>
          </w:p>
        </w:tc>
      </w:tr>
      <w:tr w:rsidR="00872AFE" w:rsidRPr="00711388" w14:paraId="1BA2AF74" w14:textId="77777777" w:rsidTr="00567869">
        <w:tc>
          <w:tcPr>
            <w:tcW w:w="1671" w:type="dxa"/>
            <w:tcBorders>
              <w:top w:val="single" w:sz="2" w:space="0" w:color="auto"/>
              <w:left w:val="single" w:sz="2" w:space="0" w:color="auto"/>
              <w:bottom w:val="single" w:sz="2" w:space="0" w:color="auto"/>
              <w:right w:val="single" w:sz="2" w:space="0" w:color="auto"/>
            </w:tcBorders>
          </w:tcPr>
          <w:p w14:paraId="07C0424C" w14:textId="77777777" w:rsidR="00872AFE" w:rsidRPr="00711388" w:rsidRDefault="00872AFE" w:rsidP="00567869">
            <w:pPr>
              <w:pStyle w:val="NormalLeft"/>
              <w:rPr>
                <w:lang w:val="en-GB"/>
              </w:rPr>
            </w:pPr>
            <w:r w:rsidRPr="00711388">
              <w:rPr>
                <w:lang w:val="en-GB"/>
              </w:rPr>
              <w:lastRenderedPageBreak/>
              <w:t>C0050/R0170</w:t>
            </w:r>
          </w:p>
        </w:tc>
        <w:tc>
          <w:tcPr>
            <w:tcW w:w="2879" w:type="dxa"/>
            <w:tcBorders>
              <w:top w:val="single" w:sz="2" w:space="0" w:color="auto"/>
              <w:left w:val="single" w:sz="2" w:space="0" w:color="auto"/>
              <w:bottom w:val="single" w:sz="2" w:space="0" w:color="auto"/>
              <w:right w:val="single" w:sz="2" w:space="0" w:color="auto"/>
            </w:tcBorders>
          </w:tcPr>
          <w:p w14:paraId="75BC0338" w14:textId="35C98866" w:rsidR="00872AFE" w:rsidRPr="00711388" w:rsidRDefault="00872AFE" w:rsidP="00567869">
            <w:pPr>
              <w:pStyle w:val="NormalLeft"/>
              <w:rPr>
                <w:lang w:val="en-GB"/>
              </w:rPr>
            </w:pPr>
            <w:r w:rsidRPr="00711388">
              <w:rPr>
                <w:lang w:val="en-GB"/>
              </w:rPr>
              <w:t xml:space="preserve">Non-proportional property reinsurance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48D48297" w14:textId="77777777" w:rsidR="00872AFE" w:rsidRPr="00711388" w:rsidRDefault="00872AFE" w:rsidP="00567869">
            <w:pPr>
              <w:pStyle w:val="NormalLeft"/>
              <w:rPr>
                <w:lang w:val="en-GB"/>
              </w:rPr>
            </w:pPr>
            <w:r w:rsidRPr="00711388">
              <w:rPr>
                <w:lang w:val="en-GB"/>
              </w:rPr>
              <w:t>These are the technical provisions for non-proportional property reinsurance, without risk margin after deduction of the amounts recoverable from reinsurance contracts and SPVs, with a floor equal to zero, relating to life activities.</w:t>
            </w:r>
          </w:p>
        </w:tc>
      </w:tr>
      <w:tr w:rsidR="00872AFE" w:rsidRPr="00711388" w14:paraId="76228E2F" w14:textId="77777777" w:rsidTr="00567869">
        <w:tc>
          <w:tcPr>
            <w:tcW w:w="1671" w:type="dxa"/>
            <w:tcBorders>
              <w:top w:val="single" w:sz="2" w:space="0" w:color="auto"/>
              <w:left w:val="single" w:sz="2" w:space="0" w:color="auto"/>
              <w:bottom w:val="single" w:sz="2" w:space="0" w:color="auto"/>
              <w:right w:val="single" w:sz="2" w:space="0" w:color="auto"/>
            </w:tcBorders>
          </w:tcPr>
          <w:p w14:paraId="4B31AB63" w14:textId="77777777" w:rsidR="00872AFE" w:rsidRPr="00711388" w:rsidRDefault="00872AFE" w:rsidP="00567869">
            <w:pPr>
              <w:pStyle w:val="NormalLeft"/>
              <w:rPr>
                <w:lang w:val="en-GB"/>
              </w:rPr>
            </w:pPr>
            <w:r w:rsidRPr="00711388">
              <w:rPr>
                <w:lang w:val="en-GB"/>
              </w:rPr>
              <w:t>C0060/R0170</w:t>
            </w:r>
          </w:p>
        </w:tc>
        <w:tc>
          <w:tcPr>
            <w:tcW w:w="2879" w:type="dxa"/>
            <w:tcBorders>
              <w:top w:val="single" w:sz="2" w:space="0" w:color="auto"/>
              <w:left w:val="single" w:sz="2" w:space="0" w:color="auto"/>
              <w:bottom w:val="single" w:sz="2" w:space="0" w:color="auto"/>
              <w:right w:val="single" w:sz="2" w:space="0" w:color="auto"/>
            </w:tcBorders>
          </w:tcPr>
          <w:p w14:paraId="4B88E249" w14:textId="572712BC" w:rsidR="00872AFE" w:rsidRPr="00711388" w:rsidRDefault="00872AFE" w:rsidP="00567869">
            <w:pPr>
              <w:pStyle w:val="NormalLeft"/>
              <w:rPr>
                <w:lang w:val="en-GB"/>
              </w:rPr>
            </w:pPr>
            <w:r w:rsidRPr="00711388">
              <w:rPr>
                <w:lang w:val="en-GB"/>
              </w:rPr>
              <w:t xml:space="preserve">Non-proportional property reinsurance </w:t>
            </w:r>
            <w:r w:rsidR="00845F43" w:rsidRPr="00711388">
              <w:rPr>
                <w:lang w:val="en-GB"/>
              </w:rPr>
              <w:t>-</w:t>
            </w:r>
            <w:r w:rsidRPr="00711388">
              <w:rPr>
                <w:lang w:val="en-GB"/>
              </w:rPr>
              <w:t xml:space="preserve"> Net (of reinsurance) written premiums in the last 12 months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5D5DE4E2" w14:textId="77777777" w:rsidR="00872AFE" w:rsidRPr="00711388" w:rsidRDefault="00872AFE" w:rsidP="00567869">
            <w:pPr>
              <w:pStyle w:val="NormalLeft"/>
              <w:rPr>
                <w:lang w:val="en-GB"/>
              </w:rPr>
            </w:pPr>
            <w:r w:rsidRPr="00711388">
              <w:rPr>
                <w:lang w:val="en-GB"/>
              </w:rPr>
              <w:t>These are the premiums written for non-proportional property reinsurance during the (rolling) last 12 months, after deduction of premiums for reinsurance contracts, with a floor equal to zero, relating to life activities. Amount of taxes or charges levied with premiums shall be excluded from the written premiums.</w:t>
            </w:r>
          </w:p>
        </w:tc>
      </w:tr>
      <w:tr w:rsidR="00872AFE" w:rsidRPr="00711388" w14:paraId="4E4FC285" w14:textId="77777777" w:rsidTr="00567869">
        <w:tc>
          <w:tcPr>
            <w:tcW w:w="1671" w:type="dxa"/>
            <w:tcBorders>
              <w:top w:val="single" w:sz="2" w:space="0" w:color="auto"/>
              <w:left w:val="single" w:sz="2" w:space="0" w:color="auto"/>
              <w:bottom w:val="single" w:sz="2" w:space="0" w:color="auto"/>
              <w:right w:val="single" w:sz="2" w:space="0" w:color="auto"/>
            </w:tcBorders>
          </w:tcPr>
          <w:p w14:paraId="26B5AA58" w14:textId="77777777" w:rsidR="00872AFE" w:rsidRPr="00711388" w:rsidRDefault="00872AFE" w:rsidP="00567869">
            <w:pPr>
              <w:pStyle w:val="NormalLeft"/>
              <w:rPr>
                <w:lang w:val="en-GB"/>
              </w:rPr>
            </w:pPr>
            <w:r w:rsidRPr="00711388">
              <w:rPr>
                <w:lang w:val="en-GB"/>
              </w:rPr>
              <w:t>C0070/R0200</w:t>
            </w:r>
          </w:p>
        </w:tc>
        <w:tc>
          <w:tcPr>
            <w:tcW w:w="2879" w:type="dxa"/>
            <w:tcBorders>
              <w:top w:val="single" w:sz="2" w:space="0" w:color="auto"/>
              <w:left w:val="single" w:sz="2" w:space="0" w:color="auto"/>
              <w:bottom w:val="single" w:sz="2" w:space="0" w:color="auto"/>
              <w:right w:val="single" w:sz="2" w:space="0" w:color="auto"/>
            </w:tcBorders>
          </w:tcPr>
          <w:p w14:paraId="2254C2D2" w14:textId="77777777" w:rsidR="00872AFE" w:rsidRPr="00711388" w:rsidRDefault="00872AFE" w:rsidP="00567869">
            <w:pPr>
              <w:pStyle w:val="NormalLeft"/>
              <w:rPr>
                <w:lang w:val="en-GB"/>
              </w:rPr>
            </w:pPr>
            <w:r w:rsidRPr="00711388">
              <w:rPr>
                <w:lang w:val="en-GB"/>
              </w:rPr>
              <w:t>Linear Formula component for life insurance and reinsurance obligations MCR</w:t>
            </w:r>
            <w:r w:rsidRPr="00711388">
              <w:rPr>
                <w:vertAlign w:val="subscript"/>
                <w:lang w:val="en-GB"/>
              </w:rPr>
              <w:t>(L,NL)</w:t>
            </w:r>
            <w:r w:rsidRPr="00711388">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28C2A564" w14:textId="77777777" w:rsidR="00872AFE" w:rsidRPr="00711388" w:rsidRDefault="00872AFE" w:rsidP="00567869">
            <w:pPr>
              <w:pStyle w:val="NormalLeft"/>
              <w:rPr>
                <w:lang w:val="en-GB"/>
              </w:rPr>
            </w:pPr>
            <w:r w:rsidRPr="00711388">
              <w:rPr>
                <w:lang w:val="en-GB"/>
              </w:rPr>
              <w:t>This is the linear formula component for life insurance and reinsurance obligations relating to non-life insurance activities calculated in accordance with Article 252 (4) and (5) of Delegated Regulation (EU) 2015/35.</w:t>
            </w:r>
          </w:p>
        </w:tc>
      </w:tr>
      <w:tr w:rsidR="00872AFE" w:rsidRPr="00711388" w14:paraId="10840D14" w14:textId="77777777" w:rsidTr="00567869">
        <w:tc>
          <w:tcPr>
            <w:tcW w:w="1671" w:type="dxa"/>
            <w:tcBorders>
              <w:top w:val="single" w:sz="2" w:space="0" w:color="auto"/>
              <w:left w:val="single" w:sz="2" w:space="0" w:color="auto"/>
              <w:bottom w:val="single" w:sz="2" w:space="0" w:color="auto"/>
              <w:right w:val="single" w:sz="2" w:space="0" w:color="auto"/>
            </w:tcBorders>
          </w:tcPr>
          <w:p w14:paraId="64E6564F" w14:textId="77777777" w:rsidR="00872AFE" w:rsidRPr="00711388" w:rsidRDefault="00872AFE" w:rsidP="00567869">
            <w:pPr>
              <w:pStyle w:val="NormalLeft"/>
              <w:rPr>
                <w:lang w:val="en-GB"/>
              </w:rPr>
            </w:pPr>
            <w:r w:rsidRPr="00711388">
              <w:rPr>
                <w:lang w:val="en-GB"/>
              </w:rPr>
              <w:t>C0080/R0200</w:t>
            </w:r>
          </w:p>
        </w:tc>
        <w:tc>
          <w:tcPr>
            <w:tcW w:w="2879" w:type="dxa"/>
            <w:tcBorders>
              <w:top w:val="single" w:sz="2" w:space="0" w:color="auto"/>
              <w:left w:val="single" w:sz="2" w:space="0" w:color="auto"/>
              <w:bottom w:val="single" w:sz="2" w:space="0" w:color="auto"/>
              <w:right w:val="single" w:sz="2" w:space="0" w:color="auto"/>
            </w:tcBorders>
          </w:tcPr>
          <w:p w14:paraId="738A0769" w14:textId="77777777" w:rsidR="00872AFE" w:rsidRPr="00711388" w:rsidRDefault="00872AFE" w:rsidP="00567869">
            <w:pPr>
              <w:pStyle w:val="NormalLeft"/>
              <w:rPr>
                <w:lang w:val="en-GB"/>
              </w:rPr>
            </w:pPr>
            <w:r w:rsidRPr="00711388">
              <w:rPr>
                <w:lang w:val="en-GB"/>
              </w:rPr>
              <w:t>Linear Formula component for life insurance and reinsurance obligations MCR</w:t>
            </w:r>
            <w:r w:rsidRPr="00711388">
              <w:rPr>
                <w:vertAlign w:val="subscript"/>
                <w:lang w:val="en-GB"/>
              </w:rPr>
              <w:t>(L,L)</w:t>
            </w:r>
            <w:r w:rsidRPr="00711388">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114B4ADF" w14:textId="77777777" w:rsidR="00872AFE" w:rsidRPr="00711388" w:rsidRDefault="00872AFE" w:rsidP="00567869">
            <w:pPr>
              <w:pStyle w:val="NormalLeft"/>
              <w:rPr>
                <w:lang w:val="en-GB"/>
              </w:rPr>
            </w:pPr>
            <w:r w:rsidRPr="00711388">
              <w:rPr>
                <w:lang w:val="en-GB"/>
              </w:rPr>
              <w:t>This is the linear formula component for life insurance and reinsurance obligations relating to life insurance activities calculated in accordance with Article 252 (9) and (10) of Delegated Regulation (EU) 2015/35.</w:t>
            </w:r>
          </w:p>
        </w:tc>
      </w:tr>
      <w:tr w:rsidR="00872AFE" w:rsidRPr="00711388" w14:paraId="17F855BE" w14:textId="77777777" w:rsidTr="00567869">
        <w:tc>
          <w:tcPr>
            <w:tcW w:w="1671" w:type="dxa"/>
            <w:tcBorders>
              <w:top w:val="single" w:sz="2" w:space="0" w:color="auto"/>
              <w:left w:val="single" w:sz="2" w:space="0" w:color="auto"/>
              <w:bottom w:val="single" w:sz="2" w:space="0" w:color="auto"/>
              <w:right w:val="single" w:sz="2" w:space="0" w:color="auto"/>
            </w:tcBorders>
          </w:tcPr>
          <w:p w14:paraId="34F6775B" w14:textId="77777777" w:rsidR="00872AFE" w:rsidRPr="00711388" w:rsidRDefault="00872AFE" w:rsidP="00567869">
            <w:pPr>
              <w:pStyle w:val="NormalLeft"/>
              <w:rPr>
                <w:lang w:val="en-GB"/>
              </w:rPr>
            </w:pPr>
            <w:r w:rsidRPr="00711388">
              <w:rPr>
                <w:lang w:val="en-GB"/>
              </w:rPr>
              <w:t>C0090/R0210</w:t>
            </w:r>
          </w:p>
        </w:tc>
        <w:tc>
          <w:tcPr>
            <w:tcW w:w="2879" w:type="dxa"/>
            <w:tcBorders>
              <w:top w:val="single" w:sz="2" w:space="0" w:color="auto"/>
              <w:left w:val="single" w:sz="2" w:space="0" w:color="auto"/>
              <w:bottom w:val="single" w:sz="2" w:space="0" w:color="auto"/>
              <w:right w:val="single" w:sz="2" w:space="0" w:color="auto"/>
            </w:tcBorders>
          </w:tcPr>
          <w:p w14:paraId="6E4DB5A6" w14:textId="4826B013" w:rsidR="00872AFE" w:rsidRPr="00711388" w:rsidRDefault="00872AFE" w:rsidP="00567869">
            <w:pPr>
              <w:pStyle w:val="NormalLeft"/>
              <w:rPr>
                <w:lang w:val="en-GB"/>
              </w:rPr>
            </w:pPr>
            <w:r w:rsidRPr="00711388">
              <w:rPr>
                <w:lang w:val="en-GB"/>
              </w:rPr>
              <w:t xml:space="preserve">Obligations with profit participation </w:t>
            </w:r>
            <w:r w:rsidR="00845F43" w:rsidRPr="00711388">
              <w:rPr>
                <w:lang w:val="en-GB"/>
              </w:rPr>
              <w:t>-</w:t>
            </w:r>
            <w:r w:rsidRPr="00711388">
              <w:rPr>
                <w:lang w:val="en-GB"/>
              </w:rPr>
              <w:t xml:space="preserve"> guaranteed benefits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363E881B" w14:textId="77777777" w:rsidR="00872AFE" w:rsidRPr="00711388" w:rsidRDefault="00872AFE" w:rsidP="00567869">
            <w:pPr>
              <w:pStyle w:val="NormalLeft"/>
              <w:rPr>
                <w:lang w:val="en-GB"/>
              </w:rPr>
            </w:pPr>
            <w:r w:rsidRPr="00711388">
              <w:rPr>
                <w:lang w:val="en-GB"/>
              </w:rPr>
              <w:t>These are the technical provisions without a risk margin for guaranteed benefits in respect of life insurance obligations with profit participation, after deduction of the amounts recoverable from reinsurance contracts and SPVs, with a floor equal to zero, relating to non-life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non-life activities.</w:t>
            </w:r>
          </w:p>
        </w:tc>
      </w:tr>
      <w:tr w:rsidR="00872AFE" w:rsidRPr="00711388" w14:paraId="7CE45912" w14:textId="77777777" w:rsidTr="00567869">
        <w:tc>
          <w:tcPr>
            <w:tcW w:w="1671" w:type="dxa"/>
            <w:tcBorders>
              <w:top w:val="single" w:sz="2" w:space="0" w:color="auto"/>
              <w:left w:val="single" w:sz="2" w:space="0" w:color="auto"/>
              <w:bottom w:val="single" w:sz="2" w:space="0" w:color="auto"/>
              <w:right w:val="single" w:sz="2" w:space="0" w:color="auto"/>
            </w:tcBorders>
          </w:tcPr>
          <w:p w14:paraId="2CFE1D03" w14:textId="77777777" w:rsidR="00872AFE" w:rsidRPr="00711388" w:rsidRDefault="00872AFE" w:rsidP="00567869">
            <w:pPr>
              <w:pStyle w:val="NormalLeft"/>
              <w:rPr>
                <w:lang w:val="en-GB"/>
              </w:rPr>
            </w:pPr>
            <w:r w:rsidRPr="00711388">
              <w:rPr>
                <w:lang w:val="en-GB"/>
              </w:rPr>
              <w:lastRenderedPageBreak/>
              <w:t>C0110/R0210</w:t>
            </w:r>
          </w:p>
        </w:tc>
        <w:tc>
          <w:tcPr>
            <w:tcW w:w="2879" w:type="dxa"/>
            <w:tcBorders>
              <w:top w:val="single" w:sz="2" w:space="0" w:color="auto"/>
              <w:left w:val="single" w:sz="2" w:space="0" w:color="auto"/>
              <w:bottom w:val="single" w:sz="2" w:space="0" w:color="auto"/>
              <w:right w:val="single" w:sz="2" w:space="0" w:color="auto"/>
            </w:tcBorders>
          </w:tcPr>
          <w:p w14:paraId="2BABBE67" w14:textId="799603A2" w:rsidR="00872AFE" w:rsidRPr="00711388" w:rsidRDefault="00872AFE" w:rsidP="00567869">
            <w:pPr>
              <w:pStyle w:val="NormalLeft"/>
              <w:rPr>
                <w:lang w:val="en-GB"/>
              </w:rPr>
            </w:pPr>
            <w:r w:rsidRPr="00711388">
              <w:rPr>
                <w:lang w:val="en-GB"/>
              </w:rPr>
              <w:t xml:space="preserve">Obligations with profit participation </w:t>
            </w:r>
            <w:r w:rsidR="00845F43" w:rsidRPr="00711388">
              <w:rPr>
                <w:lang w:val="en-GB"/>
              </w:rPr>
              <w:t>-</w:t>
            </w:r>
            <w:r w:rsidRPr="00711388">
              <w:rPr>
                <w:lang w:val="en-GB"/>
              </w:rPr>
              <w:t xml:space="preserve"> guaranteed benefits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76B445BD" w14:textId="77777777" w:rsidR="00872AFE" w:rsidRPr="00711388" w:rsidRDefault="00872AFE" w:rsidP="00567869">
            <w:pPr>
              <w:pStyle w:val="NormalLeft"/>
              <w:rPr>
                <w:lang w:val="en-GB"/>
              </w:rPr>
            </w:pPr>
            <w:r w:rsidRPr="00711388">
              <w:rPr>
                <w:lang w:val="en-GB"/>
              </w:rP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872AFE" w:rsidRPr="00711388" w14:paraId="54315615" w14:textId="77777777" w:rsidTr="00567869">
        <w:tc>
          <w:tcPr>
            <w:tcW w:w="1671" w:type="dxa"/>
            <w:tcBorders>
              <w:top w:val="single" w:sz="2" w:space="0" w:color="auto"/>
              <w:left w:val="single" w:sz="2" w:space="0" w:color="auto"/>
              <w:bottom w:val="single" w:sz="2" w:space="0" w:color="auto"/>
              <w:right w:val="single" w:sz="2" w:space="0" w:color="auto"/>
            </w:tcBorders>
          </w:tcPr>
          <w:p w14:paraId="5F39F9A7" w14:textId="77777777" w:rsidR="00872AFE" w:rsidRPr="00711388" w:rsidRDefault="00872AFE" w:rsidP="00567869">
            <w:pPr>
              <w:pStyle w:val="NormalLeft"/>
              <w:rPr>
                <w:lang w:val="en-GB"/>
              </w:rPr>
            </w:pPr>
            <w:r w:rsidRPr="00711388">
              <w:rPr>
                <w:lang w:val="en-GB"/>
              </w:rPr>
              <w:t>C0090/R0220</w:t>
            </w:r>
          </w:p>
        </w:tc>
        <w:tc>
          <w:tcPr>
            <w:tcW w:w="2879" w:type="dxa"/>
            <w:tcBorders>
              <w:top w:val="single" w:sz="2" w:space="0" w:color="auto"/>
              <w:left w:val="single" w:sz="2" w:space="0" w:color="auto"/>
              <w:bottom w:val="single" w:sz="2" w:space="0" w:color="auto"/>
              <w:right w:val="single" w:sz="2" w:space="0" w:color="auto"/>
            </w:tcBorders>
          </w:tcPr>
          <w:p w14:paraId="4E2B6E15" w14:textId="2B3BEDAB" w:rsidR="00872AFE" w:rsidRPr="00711388" w:rsidRDefault="00872AFE" w:rsidP="00567869">
            <w:pPr>
              <w:pStyle w:val="NormalLeft"/>
              <w:rPr>
                <w:lang w:val="en-GB"/>
              </w:rPr>
            </w:pPr>
            <w:r w:rsidRPr="00711388">
              <w:rPr>
                <w:lang w:val="en-GB"/>
              </w:rPr>
              <w:t xml:space="preserve">Obligations with profit participation </w:t>
            </w:r>
            <w:r w:rsidR="00845F43" w:rsidRPr="00711388">
              <w:rPr>
                <w:lang w:val="en-GB"/>
              </w:rPr>
              <w:t>-</w:t>
            </w:r>
            <w:r w:rsidRPr="00711388">
              <w:rPr>
                <w:lang w:val="en-GB"/>
              </w:rPr>
              <w:t xml:space="preserve"> future discretionary benefits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732B037A" w14:textId="77777777" w:rsidR="00872AFE" w:rsidRPr="00711388" w:rsidRDefault="00872AFE" w:rsidP="00567869">
            <w:pPr>
              <w:pStyle w:val="NormalLeft"/>
              <w:rPr>
                <w:lang w:val="en-GB"/>
              </w:rPr>
            </w:pPr>
            <w:r w:rsidRPr="00711388">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non-life activities.</w:t>
            </w:r>
          </w:p>
        </w:tc>
      </w:tr>
      <w:tr w:rsidR="00872AFE" w:rsidRPr="00711388" w14:paraId="3DF484CF" w14:textId="77777777" w:rsidTr="00567869">
        <w:tc>
          <w:tcPr>
            <w:tcW w:w="1671" w:type="dxa"/>
            <w:tcBorders>
              <w:top w:val="single" w:sz="2" w:space="0" w:color="auto"/>
              <w:left w:val="single" w:sz="2" w:space="0" w:color="auto"/>
              <w:bottom w:val="single" w:sz="2" w:space="0" w:color="auto"/>
              <w:right w:val="single" w:sz="2" w:space="0" w:color="auto"/>
            </w:tcBorders>
          </w:tcPr>
          <w:p w14:paraId="03C039BA" w14:textId="77777777" w:rsidR="00872AFE" w:rsidRPr="00711388" w:rsidRDefault="00872AFE" w:rsidP="00567869">
            <w:pPr>
              <w:pStyle w:val="NormalLeft"/>
              <w:rPr>
                <w:lang w:val="en-GB"/>
              </w:rPr>
            </w:pPr>
            <w:r w:rsidRPr="00711388">
              <w:rPr>
                <w:lang w:val="en-GB"/>
              </w:rPr>
              <w:t>C0110/R0220</w:t>
            </w:r>
          </w:p>
        </w:tc>
        <w:tc>
          <w:tcPr>
            <w:tcW w:w="2879" w:type="dxa"/>
            <w:tcBorders>
              <w:top w:val="single" w:sz="2" w:space="0" w:color="auto"/>
              <w:left w:val="single" w:sz="2" w:space="0" w:color="auto"/>
              <w:bottom w:val="single" w:sz="2" w:space="0" w:color="auto"/>
              <w:right w:val="single" w:sz="2" w:space="0" w:color="auto"/>
            </w:tcBorders>
          </w:tcPr>
          <w:p w14:paraId="00733CBC" w14:textId="22699F5B" w:rsidR="00872AFE" w:rsidRPr="00711388" w:rsidRDefault="00872AFE" w:rsidP="00567869">
            <w:pPr>
              <w:pStyle w:val="NormalLeft"/>
              <w:rPr>
                <w:lang w:val="en-GB"/>
              </w:rPr>
            </w:pPr>
            <w:r w:rsidRPr="00711388">
              <w:rPr>
                <w:lang w:val="en-GB"/>
              </w:rPr>
              <w:t xml:space="preserve">Obligations with profit participation </w:t>
            </w:r>
            <w:r w:rsidR="00845F43" w:rsidRPr="00711388">
              <w:rPr>
                <w:lang w:val="en-GB"/>
              </w:rPr>
              <w:t>-</w:t>
            </w:r>
            <w:r w:rsidRPr="00711388">
              <w:rPr>
                <w:lang w:val="en-GB"/>
              </w:rPr>
              <w:t xml:space="preserve"> future discretionary benefits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5FEDB98F" w14:textId="77777777" w:rsidR="00872AFE" w:rsidRPr="00711388" w:rsidRDefault="00872AFE" w:rsidP="00567869">
            <w:pPr>
              <w:pStyle w:val="NormalLeft"/>
              <w:rPr>
                <w:lang w:val="en-GB"/>
              </w:rPr>
            </w:pPr>
            <w:r w:rsidRPr="00711388">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872AFE" w:rsidRPr="00711388" w14:paraId="3F39691E" w14:textId="77777777" w:rsidTr="00567869">
        <w:tc>
          <w:tcPr>
            <w:tcW w:w="1671" w:type="dxa"/>
            <w:tcBorders>
              <w:top w:val="single" w:sz="2" w:space="0" w:color="auto"/>
              <w:left w:val="single" w:sz="2" w:space="0" w:color="auto"/>
              <w:bottom w:val="single" w:sz="2" w:space="0" w:color="auto"/>
              <w:right w:val="single" w:sz="2" w:space="0" w:color="auto"/>
            </w:tcBorders>
          </w:tcPr>
          <w:p w14:paraId="6897C0AE" w14:textId="77777777" w:rsidR="00872AFE" w:rsidRPr="00711388" w:rsidRDefault="00872AFE" w:rsidP="00567869">
            <w:pPr>
              <w:pStyle w:val="NormalLeft"/>
              <w:rPr>
                <w:lang w:val="en-GB"/>
              </w:rPr>
            </w:pPr>
            <w:r w:rsidRPr="00711388">
              <w:rPr>
                <w:lang w:val="en-GB"/>
              </w:rPr>
              <w:t>C0090/R0230</w:t>
            </w:r>
          </w:p>
        </w:tc>
        <w:tc>
          <w:tcPr>
            <w:tcW w:w="2879" w:type="dxa"/>
            <w:tcBorders>
              <w:top w:val="single" w:sz="2" w:space="0" w:color="auto"/>
              <w:left w:val="single" w:sz="2" w:space="0" w:color="auto"/>
              <w:bottom w:val="single" w:sz="2" w:space="0" w:color="auto"/>
              <w:right w:val="single" w:sz="2" w:space="0" w:color="auto"/>
            </w:tcBorders>
          </w:tcPr>
          <w:p w14:paraId="20C7B7FE" w14:textId="36F1AB0F" w:rsidR="00872AFE" w:rsidRPr="00711388" w:rsidRDefault="00872AFE" w:rsidP="00567869">
            <w:pPr>
              <w:pStyle w:val="NormalLeft"/>
              <w:rPr>
                <w:lang w:val="en-GB"/>
              </w:rPr>
            </w:pPr>
            <w:r w:rsidRPr="00711388">
              <w:rPr>
                <w:lang w:val="en-GB"/>
              </w:rPr>
              <w:t xml:space="preserve">Index-linked and unit-linked insurance obligations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28EA4A84" w14:textId="77777777" w:rsidR="00872AFE" w:rsidRPr="00711388" w:rsidRDefault="00872AFE" w:rsidP="00567869">
            <w:pPr>
              <w:pStyle w:val="NormalLeft"/>
              <w:rPr>
                <w:lang w:val="en-GB"/>
              </w:rPr>
            </w:pPr>
            <w:r w:rsidRPr="00711388">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non-life activities.</w:t>
            </w:r>
          </w:p>
        </w:tc>
      </w:tr>
      <w:tr w:rsidR="00872AFE" w:rsidRPr="00711388" w14:paraId="11841512" w14:textId="77777777" w:rsidTr="00567869">
        <w:tc>
          <w:tcPr>
            <w:tcW w:w="1671" w:type="dxa"/>
            <w:tcBorders>
              <w:top w:val="single" w:sz="2" w:space="0" w:color="auto"/>
              <w:left w:val="single" w:sz="2" w:space="0" w:color="auto"/>
              <w:bottom w:val="single" w:sz="2" w:space="0" w:color="auto"/>
              <w:right w:val="single" w:sz="2" w:space="0" w:color="auto"/>
            </w:tcBorders>
          </w:tcPr>
          <w:p w14:paraId="18828276" w14:textId="77777777" w:rsidR="00872AFE" w:rsidRPr="00711388" w:rsidRDefault="00872AFE" w:rsidP="00567869">
            <w:pPr>
              <w:pStyle w:val="NormalLeft"/>
              <w:rPr>
                <w:lang w:val="en-GB"/>
              </w:rPr>
            </w:pPr>
            <w:r w:rsidRPr="00711388">
              <w:rPr>
                <w:lang w:val="en-GB"/>
              </w:rPr>
              <w:t>C0110/R0230</w:t>
            </w:r>
          </w:p>
        </w:tc>
        <w:tc>
          <w:tcPr>
            <w:tcW w:w="2879" w:type="dxa"/>
            <w:tcBorders>
              <w:top w:val="single" w:sz="2" w:space="0" w:color="auto"/>
              <w:left w:val="single" w:sz="2" w:space="0" w:color="auto"/>
              <w:bottom w:val="single" w:sz="2" w:space="0" w:color="auto"/>
              <w:right w:val="single" w:sz="2" w:space="0" w:color="auto"/>
            </w:tcBorders>
          </w:tcPr>
          <w:p w14:paraId="61D3A52F" w14:textId="2FF4F77E" w:rsidR="00872AFE" w:rsidRPr="00711388" w:rsidRDefault="00872AFE" w:rsidP="00567869">
            <w:pPr>
              <w:pStyle w:val="NormalLeft"/>
              <w:rPr>
                <w:lang w:val="en-GB"/>
              </w:rPr>
            </w:pPr>
            <w:r w:rsidRPr="00711388">
              <w:rPr>
                <w:lang w:val="en-GB"/>
              </w:rPr>
              <w:t xml:space="preserve">Index-linked and unit-linked insurance obligations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0F74DE62" w14:textId="77777777" w:rsidR="00872AFE" w:rsidRPr="00711388" w:rsidRDefault="00872AFE" w:rsidP="00567869">
            <w:pPr>
              <w:pStyle w:val="NormalLeft"/>
              <w:rPr>
                <w:lang w:val="en-GB"/>
              </w:rPr>
            </w:pPr>
            <w:r w:rsidRPr="00711388">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life activities.</w:t>
            </w:r>
          </w:p>
        </w:tc>
      </w:tr>
      <w:tr w:rsidR="00872AFE" w:rsidRPr="00711388" w14:paraId="3DCD5F11" w14:textId="77777777" w:rsidTr="00567869">
        <w:tc>
          <w:tcPr>
            <w:tcW w:w="1671" w:type="dxa"/>
            <w:tcBorders>
              <w:top w:val="single" w:sz="2" w:space="0" w:color="auto"/>
              <w:left w:val="single" w:sz="2" w:space="0" w:color="auto"/>
              <w:bottom w:val="single" w:sz="2" w:space="0" w:color="auto"/>
              <w:right w:val="single" w:sz="2" w:space="0" w:color="auto"/>
            </w:tcBorders>
          </w:tcPr>
          <w:p w14:paraId="13290140" w14:textId="77777777" w:rsidR="00872AFE" w:rsidRPr="00711388" w:rsidRDefault="00872AFE" w:rsidP="00567869">
            <w:pPr>
              <w:pStyle w:val="NormalLeft"/>
              <w:rPr>
                <w:lang w:val="en-GB"/>
              </w:rPr>
            </w:pPr>
            <w:r w:rsidRPr="00711388">
              <w:rPr>
                <w:lang w:val="en-GB"/>
              </w:rPr>
              <w:lastRenderedPageBreak/>
              <w:t>C0090/R0240</w:t>
            </w:r>
          </w:p>
        </w:tc>
        <w:tc>
          <w:tcPr>
            <w:tcW w:w="2879" w:type="dxa"/>
            <w:tcBorders>
              <w:top w:val="single" w:sz="2" w:space="0" w:color="auto"/>
              <w:left w:val="single" w:sz="2" w:space="0" w:color="auto"/>
              <w:bottom w:val="single" w:sz="2" w:space="0" w:color="auto"/>
              <w:right w:val="single" w:sz="2" w:space="0" w:color="auto"/>
            </w:tcBorders>
          </w:tcPr>
          <w:p w14:paraId="2721A016" w14:textId="099FA151" w:rsidR="00872AFE" w:rsidRPr="00711388" w:rsidRDefault="00872AFE" w:rsidP="00567869">
            <w:pPr>
              <w:pStyle w:val="NormalLeft"/>
              <w:rPr>
                <w:lang w:val="en-GB"/>
              </w:rPr>
            </w:pPr>
            <w:r w:rsidRPr="00711388">
              <w:rPr>
                <w:lang w:val="en-GB"/>
              </w:rPr>
              <w:t xml:space="preserve">Other life (re)insurance and health (re)insurance obligations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5007296F" w14:textId="77777777" w:rsidR="00872AFE" w:rsidRPr="00711388" w:rsidRDefault="00872AFE" w:rsidP="00567869">
            <w:pPr>
              <w:pStyle w:val="NormalLeft"/>
              <w:rPr>
                <w:lang w:val="en-GB"/>
              </w:rPr>
            </w:pPr>
            <w:r w:rsidRPr="00711388">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non-life activities.</w:t>
            </w:r>
          </w:p>
        </w:tc>
      </w:tr>
      <w:tr w:rsidR="00872AFE" w:rsidRPr="00711388" w14:paraId="27C0F9A8" w14:textId="77777777" w:rsidTr="00567869">
        <w:tc>
          <w:tcPr>
            <w:tcW w:w="1671" w:type="dxa"/>
            <w:tcBorders>
              <w:top w:val="single" w:sz="2" w:space="0" w:color="auto"/>
              <w:left w:val="single" w:sz="2" w:space="0" w:color="auto"/>
              <w:bottom w:val="single" w:sz="2" w:space="0" w:color="auto"/>
              <w:right w:val="single" w:sz="2" w:space="0" w:color="auto"/>
            </w:tcBorders>
          </w:tcPr>
          <w:p w14:paraId="0AC4DD8E" w14:textId="77777777" w:rsidR="00872AFE" w:rsidRPr="00711388" w:rsidRDefault="00872AFE" w:rsidP="00567869">
            <w:pPr>
              <w:pStyle w:val="NormalLeft"/>
              <w:rPr>
                <w:lang w:val="en-GB"/>
              </w:rPr>
            </w:pPr>
            <w:r w:rsidRPr="00711388">
              <w:rPr>
                <w:lang w:val="en-GB"/>
              </w:rPr>
              <w:t>C0110/R0240</w:t>
            </w:r>
          </w:p>
        </w:tc>
        <w:tc>
          <w:tcPr>
            <w:tcW w:w="2879" w:type="dxa"/>
            <w:tcBorders>
              <w:top w:val="single" w:sz="2" w:space="0" w:color="auto"/>
              <w:left w:val="single" w:sz="2" w:space="0" w:color="auto"/>
              <w:bottom w:val="single" w:sz="2" w:space="0" w:color="auto"/>
              <w:right w:val="single" w:sz="2" w:space="0" w:color="auto"/>
            </w:tcBorders>
          </w:tcPr>
          <w:p w14:paraId="3D7443EA" w14:textId="3ED413E3" w:rsidR="00872AFE" w:rsidRPr="00711388" w:rsidRDefault="00872AFE" w:rsidP="00567869">
            <w:pPr>
              <w:pStyle w:val="NormalLeft"/>
              <w:rPr>
                <w:lang w:val="en-GB"/>
              </w:rPr>
            </w:pPr>
            <w:r w:rsidRPr="00711388">
              <w:rPr>
                <w:lang w:val="en-GB"/>
              </w:rPr>
              <w:t xml:space="preserve">Other life (re)insurance and health (re)insurance obligations </w:t>
            </w:r>
            <w:r w:rsidR="00845F43" w:rsidRPr="00711388">
              <w:rPr>
                <w:lang w:val="en-GB"/>
              </w:rPr>
              <w:t>-</w:t>
            </w:r>
            <w:r w:rsidRPr="00711388">
              <w:rPr>
                <w:lang w:val="en-GB"/>
              </w:rPr>
              <w:t xml:space="preserve"> Net (of reinsurance/SPV) best estimate and TP calculated as a whole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05E2BBF" w14:textId="77777777" w:rsidR="00872AFE" w:rsidRPr="00711388" w:rsidRDefault="00872AFE" w:rsidP="00567869">
            <w:pPr>
              <w:pStyle w:val="NormalLeft"/>
              <w:rPr>
                <w:lang w:val="en-GB"/>
              </w:rPr>
            </w:pPr>
            <w:r w:rsidRPr="00711388">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872AFE" w:rsidRPr="00711388" w14:paraId="49A12D80" w14:textId="77777777" w:rsidTr="00567869">
        <w:tc>
          <w:tcPr>
            <w:tcW w:w="1671" w:type="dxa"/>
            <w:tcBorders>
              <w:top w:val="single" w:sz="2" w:space="0" w:color="auto"/>
              <w:left w:val="single" w:sz="2" w:space="0" w:color="auto"/>
              <w:bottom w:val="single" w:sz="2" w:space="0" w:color="auto"/>
              <w:right w:val="single" w:sz="2" w:space="0" w:color="auto"/>
            </w:tcBorders>
          </w:tcPr>
          <w:p w14:paraId="31366F82" w14:textId="77777777" w:rsidR="00872AFE" w:rsidRPr="00711388" w:rsidRDefault="00872AFE" w:rsidP="00567869">
            <w:pPr>
              <w:pStyle w:val="NormalLeft"/>
              <w:rPr>
                <w:lang w:val="en-GB"/>
              </w:rPr>
            </w:pPr>
            <w:r w:rsidRPr="00711388">
              <w:rPr>
                <w:lang w:val="en-GB"/>
              </w:rPr>
              <w:t>C0100/R0250</w:t>
            </w:r>
          </w:p>
        </w:tc>
        <w:tc>
          <w:tcPr>
            <w:tcW w:w="2879" w:type="dxa"/>
            <w:tcBorders>
              <w:top w:val="single" w:sz="2" w:space="0" w:color="auto"/>
              <w:left w:val="single" w:sz="2" w:space="0" w:color="auto"/>
              <w:bottom w:val="single" w:sz="2" w:space="0" w:color="auto"/>
              <w:right w:val="single" w:sz="2" w:space="0" w:color="auto"/>
            </w:tcBorders>
          </w:tcPr>
          <w:p w14:paraId="1060A107" w14:textId="5EE2E683" w:rsidR="00872AFE" w:rsidRPr="00711388" w:rsidRDefault="00872AFE" w:rsidP="00567869">
            <w:pPr>
              <w:pStyle w:val="NormalLeft"/>
              <w:rPr>
                <w:lang w:val="en-GB"/>
              </w:rPr>
            </w:pPr>
            <w:r w:rsidRPr="00711388">
              <w:rPr>
                <w:lang w:val="en-GB"/>
              </w:rPr>
              <w:t xml:space="preserve">Total capital at risk for all life (re)insurance obligations </w:t>
            </w:r>
            <w:r w:rsidR="00845F43" w:rsidRPr="00711388">
              <w:rPr>
                <w:lang w:val="en-GB"/>
              </w:rPr>
              <w:t>-</w:t>
            </w:r>
            <w:r w:rsidRPr="00711388">
              <w:rPr>
                <w:lang w:val="en-GB"/>
              </w:rPr>
              <w:t xml:space="preserve"> Net (of reinsurance/SPV) total capital at risk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660E3201" w14:textId="77777777" w:rsidR="00872AFE" w:rsidRPr="00711388" w:rsidRDefault="00872AFE" w:rsidP="00567869">
            <w:pPr>
              <w:pStyle w:val="NormalLeft"/>
              <w:rPr>
                <w:lang w:val="en-GB"/>
              </w:rPr>
            </w:pPr>
            <w:r w:rsidRPr="00711388">
              <w:rPr>
                <w:lang w:val="en-GB"/>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p>
        </w:tc>
      </w:tr>
      <w:tr w:rsidR="00872AFE" w:rsidRPr="00711388" w14:paraId="7907B362" w14:textId="77777777" w:rsidTr="00567869">
        <w:tc>
          <w:tcPr>
            <w:tcW w:w="1671" w:type="dxa"/>
            <w:tcBorders>
              <w:top w:val="single" w:sz="2" w:space="0" w:color="auto"/>
              <w:left w:val="single" w:sz="2" w:space="0" w:color="auto"/>
              <w:bottom w:val="single" w:sz="2" w:space="0" w:color="auto"/>
              <w:right w:val="single" w:sz="2" w:space="0" w:color="auto"/>
            </w:tcBorders>
          </w:tcPr>
          <w:p w14:paraId="475B58DF" w14:textId="77777777" w:rsidR="00872AFE" w:rsidRPr="00711388" w:rsidRDefault="00872AFE" w:rsidP="00567869">
            <w:pPr>
              <w:pStyle w:val="NormalLeft"/>
              <w:rPr>
                <w:lang w:val="en-GB"/>
              </w:rPr>
            </w:pPr>
            <w:r w:rsidRPr="00711388">
              <w:rPr>
                <w:lang w:val="en-GB"/>
              </w:rPr>
              <w:t>C0120/R0250</w:t>
            </w:r>
          </w:p>
        </w:tc>
        <w:tc>
          <w:tcPr>
            <w:tcW w:w="2879" w:type="dxa"/>
            <w:tcBorders>
              <w:top w:val="single" w:sz="2" w:space="0" w:color="auto"/>
              <w:left w:val="single" w:sz="2" w:space="0" w:color="auto"/>
              <w:bottom w:val="single" w:sz="2" w:space="0" w:color="auto"/>
              <w:right w:val="single" w:sz="2" w:space="0" w:color="auto"/>
            </w:tcBorders>
          </w:tcPr>
          <w:p w14:paraId="166D46E5" w14:textId="1F9799FA" w:rsidR="00872AFE" w:rsidRPr="00711388" w:rsidRDefault="00872AFE" w:rsidP="00567869">
            <w:pPr>
              <w:pStyle w:val="NormalLeft"/>
              <w:rPr>
                <w:lang w:val="en-GB"/>
              </w:rPr>
            </w:pPr>
            <w:r w:rsidRPr="00711388">
              <w:rPr>
                <w:lang w:val="en-GB"/>
              </w:rPr>
              <w:t xml:space="preserve">Total capital at risk for all life (re)insurance obligations </w:t>
            </w:r>
            <w:r w:rsidR="00845F43" w:rsidRPr="00711388">
              <w:rPr>
                <w:lang w:val="en-GB"/>
              </w:rPr>
              <w:t>-</w:t>
            </w:r>
            <w:r w:rsidRPr="00711388">
              <w:rPr>
                <w:lang w:val="en-GB"/>
              </w:rPr>
              <w:t xml:space="preserve"> Net (of reinsurance/SPV) total capital at risk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79457789" w14:textId="77777777" w:rsidR="00872AFE" w:rsidRPr="00711388" w:rsidRDefault="00872AFE" w:rsidP="00567869">
            <w:pPr>
              <w:pStyle w:val="NormalLeft"/>
              <w:rPr>
                <w:lang w:val="en-GB"/>
              </w:rPr>
            </w:pPr>
            <w:r w:rsidRPr="00711388">
              <w:rPr>
                <w:lang w:val="en-GB"/>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p>
        </w:tc>
      </w:tr>
      <w:tr w:rsidR="00872AFE" w:rsidRPr="00711388" w14:paraId="51A06853" w14:textId="77777777" w:rsidTr="00567869">
        <w:tc>
          <w:tcPr>
            <w:tcW w:w="1671" w:type="dxa"/>
            <w:tcBorders>
              <w:top w:val="single" w:sz="2" w:space="0" w:color="auto"/>
              <w:left w:val="single" w:sz="2" w:space="0" w:color="auto"/>
              <w:bottom w:val="single" w:sz="2" w:space="0" w:color="auto"/>
              <w:right w:val="single" w:sz="2" w:space="0" w:color="auto"/>
            </w:tcBorders>
          </w:tcPr>
          <w:p w14:paraId="3779B71B" w14:textId="77777777" w:rsidR="00872AFE" w:rsidRPr="00711388" w:rsidRDefault="00872AFE" w:rsidP="00567869">
            <w:pPr>
              <w:pStyle w:val="NormalLeft"/>
              <w:rPr>
                <w:lang w:val="en-GB"/>
              </w:rPr>
            </w:pPr>
            <w:r w:rsidRPr="00711388">
              <w:rPr>
                <w:lang w:val="en-GB"/>
              </w:rPr>
              <w:t>C0130/R0300</w:t>
            </w:r>
          </w:p>
        </w:tc>
        <w:tc>
          <w:tcPr>
            <w:tcW w:w="2879" w:type="dxa"/>
            <w:tcBorders>
              <w:top w:val="single" w:sz="2" w:space="0" w:color="auto"/>
              <w:left w:val="single" w:sz="2" w:space="0" w:color="auto"/>
              <w:bottom w:val="single" w:sz="2" w:space="0" w:color="auto"/>
              <w:right w:val="single" w:sz="2" w:space="0" w:color="auto"/>
            </w:tcBorders>
          </w:tcPr>
          <w:p w14:paraId="53724E11" w14:textId="5263B76F"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Linear MCR</w:t>
            </w:r>
          </w:p>
        </w:tc>
        <w:tc>
          <w:tcPr>
            <w:tcW w:w="4736" w:type="dxa"/>
            <w:tcBorders>
              <w:top w:val="single" w:sz="2" w:space="0" w:color="auto"/>
              <w:left w:val="single" w:sz="2" w:space="0" w:color="auto"/>
              <w:bottom w:val="single" w:sz="2" w:space="0" w:color="auto"/>
              <w:right w:val="single" w:sz="2" w:space="0" w:color="auto"/>
            </w:tcBorders>
          </w:tcPr>
          <w:p w14:paraId="6329B20C" w14:textId="77777777" w:rsidR="00872AFE" w:rsidRPr="00711388" w:rsidRDefault="00872AFE" w:rsidP="00567869">
            <w:pPr>
              <w:pStyle w:val="NormalLeft"/>
              <w:rPr>
                <w:lang w:val="en-GB"/>
              </w:rPr>
            </w:pPr>
            <w:r w:rsidRPr="00711388">
              <w:rPr>
                <w:lang w:val="en-GB"/>
              </w:rPr>
              <w:t xml:space="preserve">The linear Minimum Capital Requirement shall equal to the sum of the MCR linear formula component for non-life insurance and reinsurance and the MCR linear formula </w:t>
            </w:r>
            <w:r w:rsidRPr="00711388">
              <w:rPr>
                <w:lang w:val="en-GB"/>
              </w:rPr>
              <w:lastRenderedPageBreak/>
              <w:t>component for life insurance and reinsurance obligations calculated in accordance with Article 249 of Delegated Regulation (EU) 2015/35.</w:t>
            </w:r>
          </w:p>
        </w:tc>
      </w:tr>
      <w:tr w:rsidR="00872AFE" w:rsidRPr="00711388" w14:paraId="02A93228" w14:textId="77777777" w:rsidTr="00567869">
        <w:tc>
          <w:tcPr>
            <w:tcW w:w="1671" w:type="dxa"/>
            <w:tcBorders>
              <w:top w:val="single" w:sz="2" w:space="0" w:color="auto"/>
              <w:left w:val="single" w:sz="2" w:space="0" w:color="auto"/>
              <w:bottom w:val="single" w:sz="2" w:space="0" w:color="auto"/>
              <w:right w:val="single" w:sz="2" w:space="0" w:color="auto"/>
            </w:tcBorders>
          </w:tcPr>
          <w:p w14:paraId="11CF1C8F" w14:textId="77777777" w:rsidR="00872AFE" w:rsidRPr="00711388" w:rsidRDefault="00872AFE" w:rsidP="00567869">
            <w:pPr>
              <w:pStyle w:val="NormalLeft"/>
              <w:rPr>
                <w:lang w:val="en-GB"/>
              </w:rPr>
            </w:pPr>
            <w:r w:rsidRPr="00711388">
              <w:rPr>
                <w:lang w:val="en-GB"/>
              </w:rPr>
              <w:lastRenderedPageBreak/>
              <w:t>C0130/R0310</w:t>
            </w:r>
          </w:p>
        </w:tc>
        <w:tc>
          <w:tcPr>
            <w:tcW w:w="2879" w:type="dxa"/>
            <w:tcBorders>
              <w:top w:val="single" w:sz="2" w:space="0" w:color="auto"/>
              <w:left w:val="single" w:sz="2" w:space="0" w:color="auto"/>
              <w:bottom w:val="single" w:sz="2" w:space="0" w:color="auto"/>
              <w:right w:val="single" w:sz="2" w:space="0" w:color="auto"/>
            </w:tcBorders>
          </w:tcPr>
          <w:p w14:paraId="51875CB6" w14:textId="2AE1EB97"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SCR</w:t>
            </w:r>
          </w:p>
        </w:tc>
        <w:tc>
          <w:tcPr>
            <w:tcW w:w="4736" w:type="dxa"/>
            <w:tcBorders>
              <w:top w:val="single" w:sz="2" w:space="0" w:color="auto"/>
              <w:left w:val="single" w:sz="2" w:space="0" w:color="auto"/>
              <w:bottom w:val="single" w:sz="2" w:space="0" w:color="auto"/>
              <w:right w:val="single" w:sz="2" w:space="0" w:color="auto"/>
            </w:tcBorders>
          </w:tcPr>
          <w:p w14:paraId="50FC85E3" w14:textId="77777777" w:rsidR="00872AFE" w:rsidRPr="00711388" w:rsidRDefault="00872AFE" w:rsidP="00567869">
            <w:pPr>
              <w:pStyle w:val="NormalLeft"/>
              <w:rPr>
                <w:lang w:val="en-GB"/>
              </w:rPr>
            </w:pPr>
            <w:r w:rsidRPr="00711388">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872AFE" w:rsidRPr="00711388" w14:paraId="3E8EBFB2" w14:textId="77777777" w:rsidTr="00567869">
        <w:tc>
          <w:tcPr>
            <w:tcW w:w="1671" w:type="dxa"/>
            <w:tcBorders>
              <w:top w:val="single" w:sz="2" w:space="0" w:color="auto"/>
              <w:left w:val="single" w:sz="2" w:space="0" w:color="auto"/>
              <w:bottom w:val="single" w:sz="2" w:space="0" w:color="auto"/>
              <w:right w:val="single" w:sz="2" w:space="0" w:color="auto"/>
            </w:tcBorders>
          </w:tcPr>
          <w:p w14:paraId="2FF5D018" w14:textId="77777777" w:rsidR="00872AFE" w:rsidRPr="00711388" w:rsidRDefault="00872AFE" w:rsidP="00567869">
            <w:pPr>
              <w:pStyle w:val="NormalLeft"/>
              <w:rPr>
                <w:lang w:val="en-GB"/>
              </w:rPr>
            </w:pPr>
            <w:r w:rsidRPr="00711388">
              <w:rPr>
                <w:lang w:val="en-GB"/>
              </w:rPr>
              <w:t>C0130/R0320</w:t>
            </w:r>
          </w:p>
        </w:tc>
        <w:tc>
          <w:tcPr>
            <w:tcW w:w="2879" w:type="dxa"/>
            <w:tcBorders>
              <w:top w:val="single" w:sz="2" w:space="0" w:color="auto"/>
              <w:left w:val="single" w:sz="2" w:space="0" w:color="auto"/>
              <w:bottom w:val="single" w:sz="2" w:space="0" w:color="auto"/>
              <w:right w:val="single" w:sz="2" w:space="0" w:color="auto"/>
            </w:tcBorders>
          </w:tcPr>
          <w:p w14:paraId="043CFEF8" w14:textId="0219409B"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MCR cap</w:t>
            </w:r>
          </w:p>
        </w:tc>
        <w:tc>
          <w:tcPr>
            <w:tcW w:w="4736" w:type="dxa"/>
            <w:tcBorders>
              <w:top w:val="single" w:sz="2" w:space="0" w:color="auto"/>
              <w:left w:val="single" w:sz="2" w:space="0" w:color="auto"/>
              <w:bottom w:val="single" w:sz="2" w:space="0" w:color="auto"/>
              <w:right w:val="single" w:sz="2" w:space="0" w:color="auto"/>
            </w:tcBorders>
          </w:tcPr>
          <w:p w14:paraId="330E16D5" w14:textId="77777777" w:rsidR="00872AFE" w:rsidRPr="00711388" w:rsidRDefault="00872AFE" w:rsidP="00567869">
            <w:pPr>
              <w:pStyle w:val="NormalLeft"/>
              <w:rPr>
                <w:lang w:val="en-GB"/>
              </w:rPr>
            </w:pPr>
            <w:r w:rsidRPr="00711388">
              <w:rPr>
                <w:lang w:val="en-GB"/>
              </w:rPr>
              <w:t>This is calculated as 45 % of the SCR including any capital add-on in accordance with Article 129(3) of Directive 2009/138/EC.</w:t>
            </w:r>
          </w:p>
        </w:tc>
      </w:tr>
      <w:tr w:rsidR="00872AFE" w:rsidRPr="00711388" w14:paraId="2EE5AD13" w14:textId="77777777" w:rsidTr="00567869">
        <w:tc>
          <w:tcPr>
            <w:tcW w:w="1671" w:type="dxa"/>
            <w:tcBorders>
              <w:top w:val="single" w:sz="2" w:space="0" w:color="auto"/>
              <w:left w:val="single" w:sz="2" w:space="0" w:color="auto"/>
              <w:bottom w:val="single" w:sz="2" w:space="0" w:color="auto"/>
              <w:right w:val="single" w:sz="2" w:space="0" w:color="auto"/>
            </w:tcBorders>
          </w:tcPr>
          <w:p w14:paraId="055CF319" w14:textId="77777777" w:rsidR="00872AFE" w:rsidRPr="00711388" w:rsidRDefault="00872AFE" w:rsidP="00567869">
            <w:pPr>
              <w:pStyle w:val="NormalLeft"/>
              <w:rPr>
                <w:lang w:val="en-GB"/>
              </w:rPr>
            </w:pPr>
            <w:r w:rsidRPr="00711388">
              <w:rPr>
                <w:lang w:val="en-GB"/>
              </w:rPr>
              <w:t>C0130/R0330</w:t>
            </w:r>
          </w:p>
        </w:tc>
        <w:tc>
          <w:tcPr>
            <w:tcW w:w="2879" w:type="dxa"/>
            <w:tcBorders>
              <w:top w:val="single" w:sz="2" w:space="0" w:color="auto"/>
              <w:left w:val="single" w:sz="2" w:space="0" w:color="auto"/>
              <w:bottom w:val="single" w:sz="2" w:space="0" w:color="auto"/>
              <w:right w:val="single" w:sz="2" w:space="0" w:color="auto"/>
            </w:tcBorders>
          </w:tcPr>
          <w:p w14:paraId="59E6BAFB" w14:textId="5417E51C"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MCR floor</w:t>
            </w:r>
          </w:p>
        </w:tc>
        <w:tc>
          <w:tcPr>
            <w:tcW w:w="4736" w:type="dxa"/>
            <w:tcBorders>
              <w:top w:val="single" w:sz="2" w:space="0" w:color="auto"/>
              <w:left w:val="single" w:sz="2" w:space="0" w:color="auto"/>
              <w:bottom w:val="single" w:sz="2" w:space="0" w:color="auto"/>
              <w:right w:val="single" w:sz="2" w:space="0" w:color="auto"/>
            </w:tcBorders>
          </w:tcPr>
          <w:p w14:paraId="03A0122B" w14:textId="77777777" w:rsidR="00872AFE" w:rsidRPr="00711388" w:rsidRDefault="00872AFE" w:rsidP="00567869">
            <w:pPr>
              <w:pStyle w:val="NormalLeft"/>
              <w:rPr>
                <w:lang w:val="en-GB"/>
              </w:rPr>
            </w:pPr>
            <w:r w:rsidRPr="00711388">
              <w:rPr>
                <w:lang w:val="en-GB"/>
              </w:rPr>
              <w:t>This is calculated as 25 % of the SCR including any capital add-on in accordance with Article 129(3) of Directive 2009/138/EC.</w:t>
            </w:r>
          </w:p>
        </w:tc>
      </w:tr>
      <w:tr w:rsidR="00872AFE" w:rsidRPr="00711388" w14:paraId="67F49A25" w14:textId="77777777" w:rsidTr="00567869">
        <w:tc>
          <w:tcPr>
            <w:tcW w:w="1671" w:type="dxa"/>
            <w:tcBorders>
              <w:top w:val="single" w:sz="2" w:space="0" w:color="auto"/>
              <w:left w:val="single" w:sz="2" w:space="0" w:color="auto"/>
              <w:bottom w:val="single" w:sz="2" w:space="0" w:color="auto"/>
              <w:right w:val="single" w:sz="2" w:space="0" w:color="auto"/>
            </w:tcBorders>
          </w:tcPr>
          <w:p w14:paraId="3C2D873F" w14:textId="77777777" w:rsidR="00872AFE" w:rsidRPr="00711388" w:rsidRDefault="00872AFE" w:rsidP="00567869">
            <w:pPr>
              <w:pStyle w:val="NormalLeft"/>
              <w:rPr>
                <w:lang w:val="en-GB"/>
              </w:rPr>
            </w:pPr>
            <w:r w:rsidRPr="00711388">
              <w:rPr>
                <w:lang w:val="en-GB"/>
              </w:rPr>
              <w:t>C0130/R0340</w:t>
            </w:r>
          </w:p>
        </w:tc>
        <w:tc>
          <w:tcPr>
            <w:tcW w:w="2879" w:type="dxa"/>
            <w:tcBorders>
              <w:top w:val="single" w:sz="2" w:space="0" w:color="auto"/>
              <w:left w:val="single" w:sz="2" w:space="0" w:color="auto"/>
              <w:bottom w:val="single" w:sz="2" w:space="0" w:color="auto"/>
              <w:right w:val="single" w:sz="2" w:space="0" w:color="auto"/>
            </w:tcBorders>
          </w:tcPr>
          <w:p w14:paraId="39AA5175" w14:textId="7FEE35D5"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Combined MCR</w:t>
            </w:r>
          </w:p>
        </w:tc>
        <w:tc>
          <w:tcPr>
            <w:tcW w:w="4736" w:type="dxa"/>
            <w:tcBorders>
              <w:top w:val="single" w:sz="2" w:space="0" w:color="auto"/>
              <w:left w:val="single" w:sz="2" w:space="0" w:color="auto"/>
              <w:bottom w:val="single" w:sz="2" w:space="0" w:color="auto"/>
              <w:right w:val="single" w:sz="2" w:space="0" w:color="auto"/>
            </w:tcBorders>
          </w:tcPr>
          <w:p w14:paraId="5603B99D" w14:textId="77777777" w:rsidR="00872AFE" w:rsidRPr="00711388" w:rsidRDefault="00872AFE" w:rsidP="00567869">
            <w:pPr>
              <w:pStyle w:val="NormalLeft"/>
              <w:rPr>
                <w:lang w:val="en-GB"/>
              </w:rPr>
            </w:pPr>
            <w:r w:rsidRPr="00711388">
              <w:rPr>
                <w:lang w:val="en-GB"/>
              </w:rPr>
              <w:t>This is the result of the formula component calculated in accordance with Article 248 (2) of Delegated Regulation (EU) 2015/35.</w:t>
            </w:r>
          </w:p>
        </w:tc>
      </w:tr>
      <w:tr w:rsidR="00872AFE" w:rsidRPr="00711388" w14:paraId="0D1FBE9C" w14:textId="77777777" w:rsidTr="00567869">
        <w:tc>
          <w:tcPr>
            <w:tcW w:w="1671" w:type="dxa"/>
            <w:tcBorders>
              <w:top w:val="single" w:sz="2" w:space="0" w:color="auto"/>
              <w:left w:val="single" w:sz="2" w:space="0" w:color="auto"/>
              <w:bottom w:val="single" w:sz="2" w:space="0" w:color="auto"/>
              <w:right w:val="single" w:sz="2" w:space="0" w:color="auto"/>
            </w:tcBorders>
          </w:tcPr>
          <w:p w14:paraId="2DCA5CAD" w14:textId="77777777" w:rsidR="00872AFE" w:rsidRPr="00711388" w:rsidRDefault="00872AFE" w:rsidP="00567869">
            <w:pPr>
              <w:pStyle w:val="NormalLeft"/>
              <w:rPr>
                <w:lang w:val="en-GB"/>
              </w:rPr>
            </w:pPr>
            <w:r w:rsidRPr="00711388">
              <w:rPr>
                <w:lang w:val="en-GB"/>
              </w:rPr>
              <w:t>C0130/R0350</w:t>
            </w:r>
          </w:p>
        </w:tc>
        <w:tc>
          <w:tcPr>
            <w:tcW w:w="2879" w:type="dxa"/>
            <w:tcBorders>
              <w:top w:val="single" w:sz="2" w:space="0" w:color="auto"/>
              <w:left w:val="single" w:sz="2" w:space="0" w:color="auto"/>
              <w:bottom w:val="single" w:sz="2" w:space="0" w:color="auto"/>
              <w:right w:val="single" w:sz="2" w:space="0" w:color="auto"/>
            </w:tcBorders>
          </w:tcPr>
          <w:p w14:paraId="47522D84" w14:textId="0028BA53" w:rsidR="00872AFE" w:rsidRPr="00711388" w:rsidRDefault="00872AFE" w:rsidP="00567869">
            <w:pPr>
              <w:pStyle w:val="NormalLeft"/>
              <w:rPr>
                <w:lang w:val="en-GB"/>
              </w:rPr>
            </w:pPr>
            <w:r w:rsidRPr="00711388">
              <w:rPr>
                <w:lang w:val="en-GB"/>
              </w:rPr>
              <w:t xml:space="preserve">Overall MCR calculation </w:t>
            </w:r>
            <w:r w:rsidR="00845F43" w:rsidRPr="00711388">
              <w:rPr>
                <w:lang w:val="en-GB"/>
              </w:rPr>
              <w:t>-</w:t>
            </w:r>
            <w:r w:rsidRPr="00711388">
              <w:rPr>
                <w:lang w:val="en-GB"/>
              </w:rPr>
              <w:t xml:space="preserve"> Absolute floor of the MCR</w:t>
            </w:r>
          </w:p>
        </w:tc>
        <w:tc>
          <w:tcPr>
            <w:tcW w:w="4736" w:type="dxa"/>
            <w:tcBorders>
              <w:top w:val="single" w:sz="2" w:space="0" w:color="auto"/>
              <w:left w:val="single" w:sz="2" w:space="0" w:color="auto"/>
              <w:bottom w:val="single" w:sz="2" w:space="0" w:color="auto"/>
              <w:right w:val="single" w:sz="2" w:space="0" w:color="auto"/>
            </w:tcBorders>
          </w:tcPr>
          <w:p w14:paraId="36A90489" w14:textId="77777777" w:rsidR="00872AFE" w:rsidRPr="00711388" w:rsidRDefault="00872AFE" w:rsidP="00567869">
            <w:pPr>
              <w:pStyle w:val="NormalLeft"/>
              <w:rPr>
                <w:lang w:val="en-GB"/>
              </w:rPr>
            </w:pPr>
            <w:r w:rsidRPr="00711388">
              <w:rPr>
                <w:lang w:val="en-GB"/>
              </w:rPr>
              <w:t>This is calculated as defined in Article 129(1)d of Directive 2009/138/EC and Article 253 of the Delegated Regulation (EU) 2015/35.</w:t>
            </w:r>
          </w:p>
        </w:tc>
      </w:tr>
      <w:tr w:rsidR="00872AFE" w:rsidRPr="00711388" w14:paraId="54E130C6" w14:textId="77777777" w:rsidTr="00567869">
        <w:tc>
          <w:tcPr>
            <w:tcW w:w="1671" w:type="dxa"/>
            <w:tcBorders>
              <w:top w:val="single" w:sz="2" w:space="0" w:color="auto"/>
              <w:left w:val="single" w:sz="2" w:space="0" w:color="auto"/>
              <w:bottom w:val="single" w:sz="2" w:space="0" w:color="auto"/>
              <w:right w:val="single" w:sz="2" w:space="0" w:color="auto"/>
            </w:tcBorders>
          </w:tcPr>
          <w:p w14:paraId="15E01B0D" w14:textId="77777777" w:rsidR="00872AFE" w:rsidRPr="00711388" w:rsidRDefault="00872AFE" w:rsidP="00567869">
            <w:pPr>
              <w:pStyle w:val="NormalLeft"/>
              <w:rPr>
                <w:lang w:val="en-GB"/>
              </w:rPr>
            </w:pPr>
            <w:r w:rsidRPr="00711388">
              <w:rPr>
                <w:lang w:val="en-GB"/>
              </w:rPr>
              <w:t>C0130/R0400</w:t>
            </w:r>
          </w:p>
        </w:tc>
        <w:tc>
          <w:tcPr>
            <w:tcW w:w="2879" w:type="dxa"/>
            <w:tcBorders>
              <w:top w:val="single" w:sz="2" w:space="0" w:color="auto"/>
              <w:left w:val="single" w:sz="2" w:space="0" w:color="auto"/>
              <w:bottom w:val="single" w:sz="2" w:space="0" w:color="auto"/>
              <w:right w:val="single" w:sz="2" w:space="0" w:color="auto"/>
            </w:tcBorders>
          </w:tcPr>
          <w:p w14:paraId="517A73ED" w14:textId="77777777" w:rsidR="00872AFE" w:rsidRPr="00711388" w:rsidRDefault="00872AFE" w:rsidP="00567869">
            <w:pPr>
              <w:pStyle w:val="NormalLeft"/>
              <w:rPr>
                <w:lang w:val="en-GB"/>
              </w:rPr>
            </w:pPr>
            <w:r w:rsidRPr="00711388">
              <w:rPr>
                <w:lang w:val="en-GB"/>
              </w:rPr>
              <w:t>Minimum Capital Requirement</w:t>
            </w:r>
          </w:p>
        </w:tc>
        <w:tc>
          <w:tcPr>
            <w:tcW w:w="4736" w:type="dxa"/>
            <w:tcBorders>
              <w:top w:val="single" w:sz="2" w:space="0" w:color="auto"/>
              <w:left w:val="single" w:sz="2" w:space="0" w:color="auto"/>
              <w:bottom w:val="single" w:sz="2" w:space="0" w:color="auto"/>
              <w:right w:val="single" w:sz="2" w:space="0" w:color="auto"/>
            </w:tcBorders>
          </w:tcPr>
          <w:p w14:paraId="61BE1965" w14:textId="77777777" w:rsidR="00872AFE" w:rsidRPr="00711388" w:rsidRDefault="00872AFE" w:rsidP="00567869">
            <w:pPr>
              <w:pStyle w:val="NormalLeft"/>
              <w:rPr>
                <w:lang w:val="en-GB"/>
              </w:rPr>
            </w:pPr>
            <w:r w:rsidRPr="00711388">
              <w:rPr>
                <w:lang w:val="en-GB"/>
              </w:rPr>
              <w:t>This is the result of the formula component calculated in accordance with Article 248 (1) of Delegated Regulation (EU) 2015/35.</w:t>
            </w:r>
          </w:p>
        </w:tc>
      </w:tr>
      <w:tr w:rsidR="00872AFE" w:rsidRPr="00711388" w14:paraId="7B202799" w14:textId="77777777" w:rsidTr="00567869">
        <w:tc>
          <w:tcPr>
            <w:tcW w:w="1671" w:type="dxa"/>
            <w:tcBorders>
              <w:top w:val="single" w:sz="2" w:space="0" w:color="auto"/>
              <w:left w:val="single" w:sz="2" w:space="0" w:color="auto"/>
              <w:bottom w:val="single" w:sz="2" w:space="0" w:color="auto"/>
              <w:right w:val="single" w:sz="2" w:space="0" w:color="auto"/>
            </w:tcBorders>
          </w:tcPr>
          <w:p w14:paraId="5E190A26" w14:textId="77777777" w:rsidR="00872AFE" w:rsidRPr="00711388" w:rsidRDefault="00872AFE" w:rsidP="00567869">
            <w:pPr>
              <w:pStyle w:val="NormalLeft"/>
              <w:rPr>
                <w:lang w:val="en-GB"/>
              </w:rPr>
            </w:pPr>
            <w:r w:rsidRPr="00711388">
              <w:rPr>
                <w:lang w:val="en-GB"/>
              </w:rPr>
              <w:t>C0140/R0500</w:t>
            </w:r>
          </w:p>
        </w:tc>
        <w:tc>
          <w:tcPr>
            <w:tcW w:w="2879" w:type="dxa"/>
            <w:tcBorders>
              <w:top w:val="single" w:sz="2" w:space="0" w:color="auto"/>
              <w:left w:val="single" w:sz="2" w:space="0" w:color="auto"/>
              <w:bottom w:val="single" w:sz="2" w:space="0" w:color="auto"/>
              <w:right w:val="single" w:sz="2" w:space="0" w:color="auto"/>
            </w:tcBorders>
          </w:tcPr>
          <w:p w14:paraId="01A73511" w14:textId="4BD3F889"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linear MCR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06AB77D0" w14:textId="77777777" w:rsidR="00872AFE" w:rsidRPr="00711388" w:rsidRDefault="00872AFE" w:rsidP="00567869">
            <w:pPr>
              <w:pStyle w:val="NormalLeft"/>
              <w:rPr>
                <w:lang w:val="en-GB"/>
              </w:rPr>
            </w:pPr>
            <w:r w:rsidRPr="00711388">
              <w:rPr>
                <w:lang w:val="en-GB"/>
              </w:rPr>
              <w:t>This is calculated in accordance with Article 252 (3) of Delegated Regulation (EU) 2015/35.</w:t>
            </w:r>
          </w:p>
        </w:tc>
      </w:tr>
      <w:tr w:rsidR="00872AFE" w:rsidRPr="00711388" w14:paraId="58C599BE" w14:textId="77777777" w:rsidTr="00567869">
        <w:tc>
          <w:tcPr>
            <w:tcW w:w="1671" w:type="dxa"/>
            <w:tcBorders>
              <w:top w:val="single" w:sz="2" w:space="0" w:color="auto"/>
              <w:left w:val="single" w:sz="2" w:space="0" w:color="auto"/>
              <w:bottom w:val="single" w:sz="2" w:space="0" w:color="auto"/>
              <w:right w:val="single" w:sz="2" w:space="0" w:color="auto"/>
            </w:tcBorders>
          </w:tcPr>
          <w:p w14:paraId="1B9C1765" w14:textId="77777777" w:rsidR="00872AFE" w:rsidRPr="00711388" w:rsidRDefault="00872AFE" w:rsidP="00567869">
            <w:pPr>
              <w:pStyle w:val="NormalLeft"/>
              <w:rPr>
                <w:lang w:val="en-GB"/>
              </w:rPr>
            </w:pPr>
            <w:r w:rsidRPr="00711388">
              <w:rPr>
                <w:lang w:val="en-GB"/>
              </w:rPr>
              <w:t>C0150/R0500</w:t>
            </w:r>
          </w:p>
        </w:tc>
        <w:tc>
          <w:tcPr>
            <w:tcW w:w="2879" w:type="dxa"/>
            <w:tcBorders>
              <w:top w:val="single" w:sz="2" w:space="0" w:color="auto"/>
              <w:left w:val="single" w:sz="2" w:space="0" w:color="auto"/>
              <w:bottom w:val="single" w:sz="2" w:space="0" w:color="auto"/>
              <w:right w:val="single" w:sz="2" w:space="0" w:color="auto"/>
            </w:tcBorders>
          </w:tcPr>
          <w:p w14:paraId="4E3A4D31" w14:textId="7BC2953C"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linear MCR -life activities</w:t>
            </w:r>
          </w:p>
        </w:tc>
        <w:tc>
          <w:tcPr>
            <w:tcW w:w="4736" w:type="dxa"/>
            <w:tcBorders>
              <w:top w:val="single" w:sz="2" w:space="0" w:color="auto"/>
              <w:left w:val="single" w:sz="2" w:space="0" w:color="auto"/>
              <w:bottom w:val="single" w:sz="2" w:space="0" w:color="auto"/>
              <w:right w:val="single" w:sz="2" w:space="0" w:color="auto"/>
            </w:tcBorders>
          </w:tcPr>
          <w:p w14:paraId="2DB01FED" w14:textId="77777777" w:rsidR="00872AFE" w:rsidRPr="00711388" w:rsidRDefault="00872AFE" w:rsidP="00567869">
            <w:pPr>
              <w:pStyle w:val="NormalLeft"/>
              <w:rPr>
                <w:lang w:val="en-GB"/>
              </w:rPr>
            </w:pPr>
            <w:r w:rsidRPr="00711388">
              <w:rPr>
                <w:lang w:val="en-GB"/>
              </w:rPr>
              <w:t>This is calculated in accordance with Article 252 (9) of Delegated Regulation (EU) 2015/35.</w:t>
            </w:r>
          </w:p>
        </w:tc>
      </w:tr>
      <w:tr w:rsidR="00872AFE" w:rsidRPr="00711388" w14:paraId="371C7F36" w14:textId="77777777" w:rsidTr="00567869">
        <w:tc>
          <w:tcPr>
            <w:tcW w:w="1671" w:type="dxa"/>
            <w:tcBorders>
              <w:top w:val="single" w:sz="2" w:space="0" w:color="auto"/>
              <w:left w:val="single" w:sz="2" w:space="0" w:color="auto"/>
              <w:bottom w:val="single" w:sz="2" w:space="0" w:color="auto"/>
              <w:right w:val="single" w:sz="2" w:space="0" w:color="auto"/>
            </w:tcBorders>
          </w:tcPr>
          <w:p w14:paraId="2FA7F547" w14:textId="77777777" w:rsidR="00872AFE" w:rsidRPr="00711388" w:rsidRDefault="00872AFE" w:rsidP="00567869">
            <w:pPr>
              <w:pStyle w:val="NormalLeft"/>
              <w:rPr>
                <w:lang w:val="en-GB"/>
              </w:rPr>
            </w:pPr>
            <w:r w:rsidRPr="00711388">
              <w:rPr>
                <w:lang w:val="en-GB"/>
              </w:rPr>
              <w:lastRenderedPageBreak/>
              <w:t>C0140/R0510</w:t>
            </w:r>
          </w:p>
        </w:tc>
        <w:tc>
          <w:tcPr>
            <w:tcW w:w="2879" w:type="dxa"/>
            <w:tcBorders>
              <w:top w:val="single" w:sz="2" w:space="0" w:color="auto"/>
              <w:left w:val="single" w:sz="2" w:space="0" w:color="auto"/>
              <w:bottom w:val="single" w:sz="2" w:space="0" w:color="auto"/>
              <w:right w:val="single" w:sz="2" w:space="0" w:color="auto"/>
            </w:tcBorders>
          </w:tcPr>
          <w:p w14:paraId="597963CE" w14:textId="7262FB16"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SCR excluding add-on (annual or latest calculation)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20F6CCD3" w14:textId="77777777" w:rsidR="00872AFE" w:rsidRPr="00711388" w:rsidRDefault="00872AFE" w:rsidP="00567869">
            <w:pPr>
              <w:pStyle w:val="NormalLeft"/>
              <w:rPr>
                <w:lang w:val="en-GB"/>
              </w:rPr>
            </w:pPr>
            <w:r w:rsidRPr="00711388">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872AFE" w:rsidRPr="00711388" w14:paraId="62B94EC5" w14:textId="77777777" w:rsidTr="00567869">
        <w:tc>
          <w:tcPr>
            <w:tcW w:w="1671" w:type="dxa"/>
            <w:tcBorders>
              <w:top w:val="single" w:sz="2" w:space="0" w:color="auto"/>
              <w:left w:val="single" w:sz="2" w:space="0" w:color="auto"/>
              <w:bottom w:val="single" w:sz="2" w:space="0" w:color="auto"/>
              <w:right w:val="single" w:sz="2" w:space="0" w:color="auto"/>
            </w:tcBorders>
          </w:tcPr>
          <w:p w14:paraId="5B491C2C" w14:textId="77777777" w:rsidR="00872AFE" w:rsidRPr="00711388" w:rsidRDefault="00872AFE" w:rsidP="00567869">
            <w:pPr>
              <w:pStyle w:val="NormalLeft"/>
              <w:rPr>
                <w:lang w:val="en-GB"/>
              </w:rPr>
            </w:pPr>
            <w:r w:rsidRPr="00711388">
              <w:rPr>
                <w:lang w:val="en-GB"/>
              </w:rPr>
              <w:t>C0150/R0510</w:t>
            </w:r>
          </w:p>
        </w:tc>
        <w:tc>
          <w:tcPr>
            <w:tcW w:w="2879" w:type="dxa"/>
            <w:tcBorders>
              <w:top w:val="single" w:sz="2" w:space="0" w:color="auto"/>
              <w:left w:val="single" w:sz="2" w:space="0" w:color="auto"/>
              <w:bottom w:val="single" w:sz="2" w:space="0" w:color="auto"/>
              <w:right w:val="single" w:sz="2" w:space="0" w:color="auto"/>
            </w:tcBorders>
          </w:tcPr>
          <w:p w14:paraId="1ECAB0DC" w14:textId="02DB0417"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SCR excluding add-on (annual or latest calculation) -life activities</w:t>
            </w:r>
          </w:p>
        </w:tc>
        <w:tc>
          <w:tcPr>
            <w:tcW w:w="4736" w:type="dxa"/>
            <w:tcBorders>
              <w:top w:val="single" w:sz="2" w:space="0" w:color="auto"/>
              <w:left w:val="single" w:sz="2" w:space="0" w:color="auto"/>
              <w:bottom w:val="single" w:sz="2" w:space="0" w:color="auto"/>
              <w:right w:val="single" w:sz="2" w:space="0" w:color="auto"/>
            </w:tcBorders>
          </w:tcPr>
          <w:p w14:paraId="60EF9879" w14:textId="77777777" w:rsidR="00872AFE" w:rsidRPr="00711388" w:rsidRDefault="00872AFE" w:rsidP="00567869">
            <w:pPr>
              <w:pStyle w:val="NormalLeft"/>
              <w:rPr>
                <w:lang w:val="en-GB"/>
              </w:rPr>
            </w:pPr>
            <w:r w:rsidRPr="00711388">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872AFE" w:rsidRPr="00711388" w14:paraId="0F1068F5" w14:textId="77777777" w:rsidTr="00567869">
        <w:tc>
          <w:tcPr>
            <w:tcW w:w="1671" w:type="dxa"/>
            <w:tcBorders>
              <w:top w:val="single" w:sz="2" w:space="0" w:color="auto"/>
              <w:left w:val="single" w:sz="2" w:space="0" w:color="auto"/>
              <w:bottom w:val="single" w:sz="2" w:space="0" w:color="auto"/>
              <w:right w:val="single" w:sz="2" w:space="0" w:color="auto"/>
            </w:tcBorders>
          </w:tcPr>
          <w:p w14:paraId="7A0FBC38" w14:textId="77777777" w:rsidR="00872AFE" w:rsidRPr="00711388" w:rsidRDefault="00872AFE" w:rsidP="00567869">
            <w:pPr>
              <w:pStyle w:val="NormalLeft"/>
              <w:rPr>
                <w:lang w:val="en-GB"/>
              </w:rPr>
            </w:pPr>
            <w:r w:rsidRPr="00711388">
              <w:rPr>
                <w:lang w:val="en-GB"/>
              </w:rPr>
              <w:t>C0140/R0520</w:t>
            </w:r>
          </w:p>
        </w:tc>
        <w:tc>
          <w:tcPr>
            <w:tcW w:w="2879" w:type="dxa"/>
            <w:tcBorders>
              <w:top w:val="single" w:sz="2" w:space="0" w:color="auto"/>
              <w:left w:val="single" w:sz="2" w:space="0" w:color="auto"/>
              <w:bottom w:val="single" w:sz="2" w:space="0" w:color="auto"/>
              <w:right w:val="single" w:sz="2" w:space="0" w:color="auto"/>
            </w:tcBorders>
          </w:tcPr>
          <w:p w14:paraId="48B4BCAF" w14:textId="181695B4"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MCR cap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58B767A7" w14:textId="77777777" w:rsidR="00872AFE" w:rsidRPr="00711388" w:rsidRDefault="00872AFE" w:rsidP="00567869">
            <w:pPr>
              <w:pStyle w:val="NormalLeft"/>
              <w:rPr>
                <w:lang w:val="en-GB"/>
              </w:rPr>
            </w:pPr>
            <w:r w:rsidRPr="00711388">
              <w:rPr>
                <w:lang w:val="en-GB"/>
              </w:rPr>
              <w:t>This is calculated as 45 % of the notional non-life SCR including the non-life capital add-on in accordance with Article 129 (3) of Directive 2009/138/EC.</w:t>
            </w:r>
          </w:p>
        </w:tc>
      </w:tr>
      <w:tr w:rsidR="00872AFE" w:rsidRPr="00711388" w14:paraId="092DE1D9" w14:textId="77777777" w:rsidTr="00567869">
        <w:tc>
          <w:tcPr>
            <w:tcW w:w="1671" w:type="dxa"/>
            <w:tcBorders>
              <w:top w:val="single" w:sz="2" w:space="0" w:color="auto"/>
              <w:left w:val="single" w:sz="2" w:space="0" w:color="auto"/>
              <w:bottom w:val="single" w:sz="2" w:space="0" w:color="auto"/>
              <w:right w:val="single" w:sz="2" w:space="0" w:color="auto"/>
            </w:tcBorders>
          </w:tcPr>
          <w:p w14:paraId="03973914" w14:textId="77777777" w:rsidR="00872AFE" w:rsidRPr="00711388" w:rsidRDefault="00872AFE" w:rsidP="00567869">
            <w:pPr>
              <w:pStyle w:val="NormalLeft"/>
              <w:rPr>
                <w:lang w:val="en-GB"/>
              </w:rPr>
            </w:pPr>
            <w:r w:rsidRPr="00711388">
              <w:rPr>
                <w:lang w:val="en-GB"/>
              </w:rPr>
              <w:t>C0150/R0520</w:t>
            </w:r>
          </w:p>
        </w:tc>
        <w:tc>
          <w:tcPr>
            <w:tcW w:w="2879" w:type="dxa"/>
            <w:tcBorders>
              <w:top w:val="single" w:sz="2" w:space="0" w:color="auto"/>
              <w:left w:val="single" w:sz="2" w:space="0" w:color="auto"/>
              <w:bottom w:val="single" w:sz="2" w:space="0" w:color="auto"/>
              <w:right w:val="single" w:sz="2" w:space="0" w:color="auto"/>
            </w:tcBorders>
          </w:tcPr>
          <w:p w14:paraId="5B755EF9" w14:textId="20F79FFD"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MCR cap -life activities</w:t>
            </w:r>
          </w:p>
        </w:tc>
        <w:tc>
          <w:tcPr>
            <w:tcW w:w="4736" w:type="dxa"/>
            <w:tcBorders>
              <w:top w:val="single" w:sz="2" w:space="0" w:color="auto"/>
              <w:left w:val="single" w:sz="2" w:space="0" w:color="auto"/>
              <w:bottom w:val="single" w:sz="2" w:space="0" w:color="auto"/>
              <w:right w:val="single" w:sz="2" w:space="0" w:color="auto"/>
            </w:tcBorders>
          </w:tcPr>
          <w:p w14:paraId="40C964D4" w14:textId="77777777" w:rsidR="00872AFE" w:rsidRPr="00711388" w:rsidRDefault="00872AFE" w:rsidP="00567869">
            <w:pPr>
              <w:pStyle w:val="NormalLeft"/>
              <w:rPr>
                <w:lang w:val="en-GB"/>
              </w:rPr>
            </w:pPr>
            <w:r w:rsidRPr="00711388">
              <w:rPr>
                <w:lang w:val="en-GB"/>
              </w:rPr>
              <w:t>This is calculated as 45 % of the notional life SCR including the life capital add-on in accordance with Article 129 (3) of Directive 2009/138/EC.</w:t>
            </w:r>
          </w:p>
        </w:tc>
      </w:tr>
      <w:tr w:rsidR="00872AFE" w:rsidRPr="00711388" w14:paraId="0BCEB7BB" w14:textId="77777777" w:rsidTr="00567869">
        <w:tc>
          <w:tcPr>
            <w:tcW w:w="1671" w:type="dxa"/>
            <w:tcBorders>
              <w:top w:val="single" w:sz="2" w:space="0" w:color="auto"/>
              <w:left w:val="single" w:sz="2" w:space="0" w:color="auto"/>
              <w:bottom w:val="single" w:sz="2" w:space="0" w:color="auto"/>
              <w:right w:val="single" w:sz="2" w:space="0" w:color="auto"/>
            </w:tcBorders>
          </w:tcPr>
          <w:p w14:paraId="403E0A96" w14:textId="77777777" w:rsidR="00872AFE" w:rsidRPr="00711388" w:rsidRDefault="00872AFE" w:rsidP="00567869">
            <w:pPr>
              <w:pStyle w:val="NormalLeft"/>
              <w:rPr>
                <w:lang w:val="en-GB"/>
              </w:rPr>
            </w:pPr>
            <w:r w:rsidRPr="00711388">
              <w:rPr>
                <w:lang w:val="en-GB"/>
              </w:rPr>
              <w:t>C0140/R0530</w:t>
            </w:r>
          </w:p>
        </w:tc>
        <w:tc>
          <w:tcPr>
            <w:tcW w:w="2879" w:type="dxa"/>
            <w:tcBorders>
              <w:top w:val="single" w:sz="2" w:space="0" w:color="auto"/>
              <w:left w:val="single" w:sz="2" w:space="0" w:color="auto"/>
              <w:bottom w:val="single" w:sz="2" w:space="0" w:color="auto"/>
              <w:right w:val="single" w:sz="2" w:space="0" w:color="auto"/>
            </w:tcBorders>
          </w:tcPr>
          <w:p w14:paraId="272904A5" w14:textId="1F663B4A"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MCR floor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6BA3F3D9" w14:textId="77777777" w:rsidR="00872AFE" w:rsidRPr="00711388" w:rsidRDefault="00872AFE" w:rsidP="00567869">
            <w:pPr>
              <w:pStyle w:val="NormalLeft"/>
              <w:rPr>
                <w:lang w:val="en-GB"/>
              </w:rPr>
            </w:pPr>
            <w:r w:rsidRPr="00711388">
              <w:rPr>
                <w:lang w:val="en-GB"/>
              </w:rPr>
              <w:t>This is calculated as 25 % of the notional non-life SCR including the non-life capital add-on in accordance with Article 129 (3) of Directive 2009/138/EC.</w:t>
            </w:r>
          </w:p>
        </w:tc>
      </w:tr>
      <w:tr w:rsidR="00872AFE" w:rsidRPr="00711388" w14:paraId="519C841F" w14:textId="77777777" w:rsidTr="00567869">
        <w:tc>
          <w:tcPr>
            <w:tcW w:w="1671" w:type="dxa"/>
            <w:tcBorders>
              <w:top w:val="single" w:sz="2" w:space="0" w:color="auto"/>
              <w:left w:val="single" w:sz="2" w:space="0" w:color="auto"/>
              <w:bottom w:val="single" w:sz="2" w:space="0" w:color="auto"/>
              <w:right w:val="single" w:sz="2" w:space="0" w:color="auto"/>
            </w:tcBorders>
          </w:tcPr>
          <w:p w14:paraId="146B49FE" w14:textId="77777777" w:rsidR="00872AFE" w:rsidRPr="00711388" w:rsidRDefault="00872AFE" w:rsidP="00567869">
            <w:pPr>
              <w:pStyle w:val="NormalLeft"/>
              <w:rPr>
                <w:lang w:val="en-GB"/>
              </w:rPr>
            </w:pPr>
            <w:r w:rsidRPr="00711388">
              <w:rPr>
                <w:lang w:val="en-GB"/>
              </w:rPr>
              <w:t>C0150/R0530</w:t>
            </w:r>
          </w:p>
        </w:tc>
        <w:tc>
          <w:tcPr>
            <w:tcW w:w="2879" w:type="dxa"/>
            <w:tcBorders>
              <w:top w:val="single" w:sz="2" w:space="0" w:color="auto"/>
              <w:left w:val="single" w:sz="2" w:space="0" w:color="auto"/>
              <w:bottom w:val="single" w:sz="2" w:space="0" w:color="auto"/>
              <w:right w:val="single" w:sz="2" w:space="0" w:color="auto"/>
            </w:tcBorders>
          </w:tcPr>
          <w:p w14:paraId="73024C91" w14:textId="20DECC7A"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MCR floor -life activities</w:t>
            </w:r>
          </w:p>
        </w:tc>
        <w:tc>
          <w:tcPr>
            <w:tcW w:w="4736" w:type="dxa"/>
            <w:tcBorders>
              <w:top w:val="single" w:sz="2" w:space="0" w:color="auto"/>
              <w:left w:val="single" w:sz="2" w:space="0" w:color="auto"/>
              <w:bottom w:val="single" w:sz="2" w:space="0" w:color="auto"/>
              <w:right w:val="single" w:sz="2" w:space="0" w:color="auto"/>
            </w:tcBorders>
          </w:tcPr>
          <w:p w14:paraId="3A4058D4" w14:textId="77777777" w:rsidR="00872AFE" w:rsidRPr="00711388" w:rsidRDefault="00872AFE" w:rsidP="00567869">
            <w:pPr>
              <w:pStyle w:val="NormalLeft"/>
              <w:rPr>
                <w:lang w:val="en-GB"/>
              </w:rPr>
            </w:pPr>
            <w:r w:rsidRPr="00711388">
              <w:rPr>
                <w:lang w:val="en-GB"/>
              </w:rPr>
              <w:t>This is calculated as 25 % of the notional life SCR including the life capital add-on in accordance with Article 129 (3) of Directive 2009/138/EC.</w:t>
            </w:r>
          </w:p>
        </w:tc>
      </w:tr>
      <w:tr w:rsidR="00872AFE" w:rsidRPr="00711388" w14:paraId="19AE221D" w14:textId="77777777" w:rsidTr="00567869">
        <w:tc>
          <w:tcPr>
            <w:tcW w:w="1671" w:type="dxa"/>
            <w:tcBorders>
              <w:top w:val="single" w:sz="2" w:space="0" w:color="auto"/>
              <w:left w:val="single" w:sz="2" w:space="0" w:color="auto"/>
              <w:bottom w:val="single" w:sz="2" w:space="0" w:color="auto"/>
              <w:right w:val="single" w:sz="2" w:space="0" w:color="auto"/>
            </w:tcBorders>
          </w:tcPr>
          <w:p w14:paraId="7C85818F" w14:textId="77777777" w:rsidR="00872AFE" w:rsidRPr="00711388" w:rsidRDefault="00872AFE" w:rsidP="00567869">
            <w:pPr>
              <w:pStyle w:val="NormalLeft"/>
              <w:rPr>
                <w:lang w:val="en-GB"/>
              </w:rPr>
            </w:pPr>
            <w:r w:rsidRPr="00711388">
              <w:rPr>
                <w:lang w:val="en-GB"/>
              </w:rPr>
              <w:lastRenderedPageBreak/>
              <w:t>C0140/R0540</w:t>
            </w:r>
          </w:p>
        </w:tc>
        <w:tc>
          <w:tcPr>
            <w:tcW w:w="2879" w:type="dxa"/>
            <w:tcBorders>
              <w:top w:val="single" w:sz="2" w:space="0" w:color="auto"/>
              <w:left w:val="single" w:sz="2" w:space="0" w:color="auto"/>
              <w:bottom w:val="single" w:sz="2" w:space="0" w:color="auto"/>
              <w:right w:val="single" w:sz="2" w:space="0" w:color="auto"/>
            </w:tcBorders>
          </w:tcPr>
          <w:p w14:paraId="28C84529" w14:textId="04A0F090"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Combined MCR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2611F343" w14:textId="77777777" w:rsidR="00872AFE" w:rsidRPr="00711388" w:rsidRDefault="00872AFE" w:rsidP="00567869">
            <w:pPr>
              <w:pStyle w:val="NormalLeft"/>
              <w:rPr>
                <w:lang w:val="en-GB"/>
              </w:rPr>
            </w:pPr>
            <w:r w:rsidRPr="00711388">
              <w:rPr>
                <w:lang w:val="en-GB"/>
              </w:rPr>
              <w:t>This is calculated in accordance with Article 252 (3) of Delegated Regulation (EU) 2015/35.</w:t>
            </w:r>
          </w:p>
        </w:tc>
      </w:tr>
      <w:tr w:rsidR="00872AFE" w:rsidRPr="00711388" w14:paraId="559F459A" w14:textId="77777777" w:rsidTr="00567869">
        <w:tc>
          <w:tcPr>
            <w:tcW w:w="1671" w:type="dxa"/>
            <w:tcBorders>
              <w:top w:val="single" w:sz="2" w:space="0" w:color="auto"/>
              <w:left w:val="single" w:sz="2" w:space="0" w:color="auto"/>
              <w:bottom w:val="single" w:sz="2" w:space="0" w:color="auto"/>
              <w:right w:val="single" w:sz="2" w:space="0" w:color="auto"/>
            </w:tcBorders>
          </w:tcPr>
          <w:p w14:paraId="485F8508" w14:textId="77777777" w:rsidR="00872AFE" w:rsidRPr="00711388" w:rsidRDefault="00872AFE" w:rsidP="00567869">
            <w:pPr>
              <w:pStyle w:val="NormalLeft"/>
              <w:rPr>
                <w:lang w:val="en-GB"/>
              </w:rPr>
            </w:pPr>
            <w:r w:rsidRPr="00711388">
              <w:rPr>
                <w:lang w:val="en-GB"/>
              </w:rPr>
              <w:t>C0150/R0540</w:t>
            </w:r>
          </w:p>
        </w:tc>
        <w:tc>
          <w:tcPr>
            <w:tcW w:w="2879" w:type="dxa"/>
            <w:tcBorders>
              <w:top w:val="single" w:sz="2" w:space="0" w:color="auto"/>
              <w:left w:val="single" w:sz="2" w:space="0" w:color="auto"/>
              <w:bottom w:val="single" w:sz="2" w:space="0" w:color="auto"/>
              <w:right w:val="single" w:sz="2" w:space="0" w:color="auto"/>
            </w:tcBorders>
          </w:tcPr>
          <w:p w14:paraId="137F5D39" w14:textId="0E202FCE"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Combined MCR -life activities</w:t>
            </w:r>
          </w:p>
        </w:tc>
        <w:tc>
          <w:tcPr>
            <w:tcW w:w="4736" w:type="dxa"/>
            <w:tcBorders>
              <w:top w:val="single" w:sz="2" w:space="0" w:color="auto"/>
              <w:left w:val="single" w:sz="2" w:space="0" w:color="auto"/>
              <w:bottom w:val="single" w:sz="2" w:space="0" w:color="auto"/>
              <w:right w:val="single" w:sz="2" w:space="0" w:color="auto"/>
            </w:tcBorders>
          </w:tcPr>
          <w:p w14:paraId="18281AF7" w14:textId="77777777" w:rsidR="00872AFE" w:rsidRPr="00711388" w:rsidRDefault="00872AFE" w:rsidP="00567869">
            <w:pPr>
              <w:pStyle w:val="NormalLeft"/>
              <w:rPr>
                <w:lang w:val="en-GB"/>
              </w:rPr>
            </w:pPr>
            <w:r w:rsidRPr="00711388">
              <w:rPr>
                <w:lang w:val="en-GB"/>
              </w:rPr>
              <w:t>This is calculated in accordance with Article 252 (8) of Delegated Regulation (EU) 2015/35.</w:t>
            </w:r>
          </w:p>
        </w:tc>
      </w:tr>
      <w:tr w:rsidR="00872AFE" w:rsidRPr="00711388" w14:paraId="1A181ED2" w14:textId="77777777" w:rsidTr="00567869">
        <w:tc>
          <w:tcPr>
            <w:tcW w:w="1671" w:type="dxa"/>
            <w:tcBorders>
              <w:top w:val="single" w:sz="2" w:space="0" w:color="auto"/>
              <w:left w:val="single" w:sz="2" w:space="0" w:color="auto"/>
              <w:bottom w:val="single" w:sz="2" w:space="0" w:color="auto"/>
              <w:right w:val="single" w:sz="2" w:space="0" w:color="auto"/>
            </w:tcBorders>
          </w:tcPr>
          <w:p w14:paraId="5A3E16E9" w14:textId="77777777" w:rsidR="00872AFE" w:rsidRPr="00711388" w:rsidRDefault="00872AFE" w:rsidP="00567869">
            <w:pPr>
              <w:pStyle w:val="NormalLeft"/>
              <w:rPr>
                <w:lang w:val="en-GB"/>
              </w:rPr>
            </w:pPr>
            <w:r w:rsidRPr="00711388">
              <w:rPr>
                <w:lang w:val="en-GB"/>
              </w:rPr>
              <w:t>C0140/R0550</w:t>
            </w:r>
          </w:p>
        </w:tc>
        <w:tc>
          <w:tcPr>
            <w:tcW w:w="2879" w:type="dxa"/>
            <w:tcBorders>
              <w:top w:val="single" w:sz="2" w:space="0" w:color="auto"/>
              <w:left w:val="single" w:sz="2" w:space="0" w:color="auto"/>
              <w:bottom w:val="single" w:sz="2" w:space="0" w:color="auto"/>
              <w:right w:val="single" w:sz="2" w:space="0" w:color="auto"/>
            </w:tcBorders>
          </w:tcPr>
          <w:p w14:paraId="1B01CD0D" w14:textId="18F41689"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Absolute floor of the notional MCR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2F242E7C" w14:textId="77777777" w:rsidR="00872AFE" w:rsidRPr="00711388" w:rsidRDefault="00872AFE" w:rsidP="00567869">
            <w:pPr>
              <w:pStyle w:val="NormalLeft"/>
              <w:rPr>
                <w:lang w:val="en-GB"/>
              </w:rPr>
            </w:pPr>
            <w:r w:rsidRPr="00711388">
              <w:rPr>
                <w:lang w:val="en-GB"/>
              </w:rPr>
              <w:t>This is the amount defined in Article 129(1)(d)(i) of Directive 2009/138/EC before considering Article 253 of the Delegated Regulation (EU) 2015/35.</w:t>
            </w:r>
          </w:p>
        </w:tc>
      </w:tr>
      <w:tr w:rsidR="00872AFE" w:rsidRPr="00711388" w14:paraId="61DD9C22" w14:textId="77777777" w:rsidTr="00567869">
        <w:tc>
          <w:tcPr>
            <w:tcW w:w="1671" w:type="dxa"/>
            <w:tcBorders>
              <w:top w:val="single" w:sz="2" w:space="0" w:color="auto"/>
              <w:left w:val="single" w:sz="2" w:space="0" w:color="auto"/>
              <w:bottom w:val="single" w:sz="2" w:space="0" w:color="auto"/>
              <w:right w:val="single" w:sz="2" w:space="0" w:color="auto"/>
            </w:tcBorders>
          </w:tcPr>
          <w:p w14:paraId="2A63149D" w14:textId="77777777" w:rsidR="00872AFE" w:rsidRPr="00711388" w:rsidRDefault="00872AFE" w:rsidP="00567869">
            <w:pPr>
              <w:pStyle w:val="NormalLeft"/>
              <w:rPr>
                <w:lang w:val="en-GB"/>
              </w:rPr>
            </w:pPr>
            <w:r w:rsidRPr="00711388">
              <w:rPr>
                <w:lang w:val="en-GB"/>
              </w:rPr>
              <w:t>C0150/R0550</w:t>
            </w:r>
          </w:p>
        </w:tc>
        <w:tc>
          <w:tcPr>
            <w:tcW w:w="2879" w:type="dxa"/>
            <w:tcBorders>
              <w:top w:val="single" w:sz="2" w:space="0" w:color="auto"/>
              <w:left w:val="single" w:sz="2" w:space="0" w:color="auto"/>
              <w:bottom w:val="single" w:sz="2" w:space="0" w:color="auto"/>
              <w:right w:val="single" w:sz="2" w:space="0" w:color="auto"/>
            </w:tcBorders>
          </w:tcPr>
          <w:p w14:paraId="361A98F6" w14:textId="22020CF7"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Absolute floor of the notional MCR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56AEB9C" w14:textId="77777777" w:rsidR="00872AFE" w:rsidRPr="00711388" w:rsidRDefault="00872AFE" w:rsidP="00567869">
            <w:pPr>
              <w:pStyle w:val="NormalLeft"/>
              <w:rPr>
                <w:lang w:val="en-GB"/>
              </w:rPr>
            </w:pPr>
            <w:r w:rsidRPr="00711388">
              <w:rPr>
                <w:lang w:val="en-GB"/>
              </w:rPr>
              <w:t>This is the amount defined in Article 129(1)(d)(ii) Directive 2009/138/EC before considering Article 253 of the Delegated Regulation (EU) 2015/35.</w:t>
            </w:r>
          </w:p>
        </w:tc>
      </w:tr>
      <w:tr w:rsidR="00872AFE" w:rsidRPr="00711388" w14:paraId="50DFC9A3" w14:textId="77777777" w:rsidTr="00567869">
        <w:tc>
          <w:tcPr>
            <w:tcW w:w="1671" w:type="dxa"/>
            <w:tcBorders>
              <w:top w:val="single" w:sz="2" w:space="0" w:color="auto"/>
              <w:left w:val="single" w:sz="2" w:space="0" w:color="auto"/>
              <w:bottom w:val="single" w:sz="2" w:space="0" w:color="auto"/>
              <w:right w:val="single" w:sz="2" w:space="0" w:color="auto"/>
            </w:tcBorders>
          </w:tcPr>
          <w:p w14:paraId="0DBBA3BD" w14:textId="77777777" w:rsidR="00872AFE" w:rsidRPr="00711388" w:rsidRDefault="00872AFE" w:rsidP="00567869">
            <w:pPr>
              <w:pStyle w:val="NormalLeft"/>
              <w:rPr>
                <w:lang w:val="en-GB"/>
              </w:rPr>
            </w:pPr>
            <w:r w:rsidRPr="00711388">
              <w:rPr>
                <w:lang w:val="en-GB"/>
              </w:rPr>
              <w:t>C0140/R0560</w:t>
            </w:r>
          </w:p>
        </w:tc>
        <w:tc>
          <w:tcPr>
            <w:tcW w:w="2879" w:type="dxa"/>
            <w:tcBorders>
              <w:top w:val="single" w:sz="2" w:space="0" w:color="auto"/>
              <w:left w:val="single" w:sz="2" w:space="0" w:color="auto"/>
              <w:bottom w:val="single" w:sz="2" w:space="0" w:color="auto"/>
              <w:right w:val="single" w:sz="2" w:space="0" w:color="auto"/>
            </w:tcBorders>
          </w:tcPr>
          <w:p w14:paraId="728545E6" w14:textId="4C0C1A6B"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MCR </w:t>
            </w:r>
            <w:r w:rsidR="00845F43" w:rsidRPr="00711388">
              <w:rPr>
                <w:lang w:val="en-GB"/>
              </w:rPr>
              <w:t>-</w:t>
            </w:r>
            <w:r w:rsidRPr="00711388">
              <w:rPr>
                <w:lang w:val="en-GB"/>
              </w:rPr>
              <w:t xml:space="preserve"> non-life activities</w:t>
            </w:r>
          </w:p>
        </w:tc>
        <w:tc>
          <w:tcPr>
            <w:tcW w:w="4736" w:type="dxa"/>
            <w:tcBorders>
              <w:top w:val="single" w:sz="2" w:space="0" w:color="auto"/>
              <w:left w:val="single" w:sz="2" w:space="0" w:color="auto"/>
              <w:bottom w:val="single" w:sz="2" w:space="0" w:color="auto"/>
              <w:right w:val="single" w:sz="2" w:space="0" w:color="auto"/>
            </w:tcBorders>
          </w:tcPr>
          <w:p w14:paraId="7DD78A41" w14:textId="77777777" w:rsidR="00872AFE" w:rsidRPr="00711388" w:rsidRDefault="00872AFE" w:rsidP="00567869">
            <w:pPr>
              <w:pStyle w:val="NormalLeft"/>
              <w:rPr>
                <w:lang w:val="en-GB"/>
              </w:rPr>
            </w:pPr>
            <w:r w:rsidRPr="00711388">
              <w:rPr>
                <w:lang w:val="en-GB"/>
              </w:rPr>
              <w:t>This is the notional non-life MCR calculated in accordance with Article 252 (2) of Delegated Regulation (EU) 2015/35.</w:t>
            </w:r>
          </w:p>
        </w:tc>
      </w:tr>
      <w:tr w:rsidR="00872AFE" w:rsidRPr="00711388" w14:paraId="0E1A6A4F" w14:textId="77777777" w:rsidTr="00567869">
        <w:tc>
          <w:tcPr>
            <w:tcW w:w="1671" w:type="dxa"/>
            <w:tcBorders>
              <w:top w:val="single" w:sz="2" w:space="0" w:color="auto"/>
              <w:left w:val="single" w:sz="2" w:space="0" w:color="auto"/>
              <w:bottom w:val="single" w:sz="2" w:space="0" w:color="auto"/>
              <w:right w:val="single" w:sz="2" w:space="0" w:color="auto"/>
            </w:tcBorders>
          </w:tcPr>
          <w:p w14:paraId="34474CF4" w14:textId="77777777" w:rsidR="00872AFE" w:rsidRPr="00711388" w:rsidRDefault="00872AFE" w:rsidP="00567869">
            <w:pPr>
              <w:pStyle w:val="NormalLeft"/>
              <w:rPr>
                <w:lang w:val="en-GB"/>
              </w:rPr>
            </w:pPr>
            <w:r w:rsidRPr="00711388">
              <w:rPr>
                <w:lang w:val="en-GB"/>
              </w:rPr>
              <w:t>C0150/R0560</w:t>
            </w:r>
          </w:p>
        </w:tc>
        <w:tc>
          <w:tcPr>
            <w:tcW w:w="2879" w:type="dxa"/>
            <w:tcBorders>
              <w:top w:val="single" w:sz="2" w:space="0" w:color="auto"/>
              <w:left w:val="single" w:sz="2" w:space="0" w:color="auto"/>
              <w:bottom w:val="single" w:sz="2" w:space="0" w:color="auto"/>
              <w:right w:val="single" w:sz="2" w:space="0" w:color="auto"/>
            </w:tcBorders>
          </w:tcPr>
          <w:p w14:paraId="2E600535" w14:textId="4BAC36D7" w:rsidR="00872AFE" w:rsidRPr="00711388" w:rsidRDefault="00872AFE" w:rsidP="00567869">
            <w:pPr>
              <w:pStyle w:val="NormalLeft"/>
              <w:rPr>
                <w:lang w:val="en-GB"/>
              </w:rPr>
            </w:pPr>
            <w:r w:rsidRPr="00711388">
              <w:rPr>
                <w:lang w:val="en-GB"/>
              </w:rPr>
              <w:t xml:space="preserve">Notional non-life and life MCR calculation </w:t>
            </w:r>
            <w:r w:rsidR="00845F43" w:rsidRPr="00711388">
              <w:rPr>
                <w:lang w:val="en-GB"/>
              </w:rPr>
              <w:t>-</w:t>
            </w:r>
            <w:r w:rsidRPr="00711388">
              <w:rPr>
                <w:lang w:val="en-GB"/>
              </w:rPr>
              <w:t xml:space="preserve"> Notional MCR </w:t>
            </w:r>
            <w:r w:rsidR="00845F43" w:rsidRPr="00711388">
              <w:rPr>
                <w:lang w:val="en-GB"/>
              </w:rPr>
              <w:t>-</w:t>
            </w:r>
            <w:r w:rsidRPr="00711388">
              <w:rPr>
                <w:lang w:val="en-GB"/>
              </w:rPr>
              <w:t xml:space="preserve"> life activities</w:t>
            </w:r>
          </w:p>
        </w:tc>
        <w:tc>
          <w:tcPr>
            <w:tcW w:w="4736" w:type="dxa"/>
            <w:tcBorders>
              <w:top w:val="single" w:sz="2" w:space="0" w:color="auto"/>
              <w:left w:val="single" w:sz="2" w:space="0" w:color="auto"/>
              <w:bottom w:val="single" w:sz="2" w:space="0" w:color="auto"/>
              <w:right w:val="single" w:sz="2" w:space="0" w:color="auto"/>
            </w:tcBorders>
          </w:tcPr>
          <w:p w14:paraId="34B4908E" w14:textId="77777777" w:rsidR="00872AFE" w:rsidRPr="00711388" w:rsidRDefault="00872AFE" w:rsidP="00567869">
            <w:pPr>
              <w:pStyle w:val="NormalLeft"/>
              <w:rPr>
                <w:lang w:val="en-GB"/>
              </w:rPr>
            </w:pPr>
            <w:r w:rsidRPr="00711388">
              <w:rPr>
                <w:lang w:val="en-GB"/>
              </w:rPr>
              <w:t>This is the notional life MCR calculated in accordance with Article 252 (7) of Delegated Regulation (EU) 2015/35.</w:t>
            </w:r>
          </w:p>
        </w:tc>
      </w:tr>
    </w:tbl>
    <w:p w14:paraId="266D208F" w14:textId="77777777" w:rsidR="00872AFE" w:rsidRPr="00711388" w:rsidRDefault="00872AFE" w:rsidP="00872AFE">
      <w:pPr>
        <w:rPr>
          <w:lang w:val="en-GB"/>
        </w:rPr>
      </w:pPr>
    </w:p>
    <w:p w14:paraId="4386C8D8" w14:textId="05E80909" w:rsidR="00872AFE" w:rsidRPr="00711388" w:rsidDel="00855F48" w:rsidRDefault="00872AFE" w:rsidP="00872AFE">
      <w:pPr>
        <w:pStyle w:val="ManualHeading2"/>
        <w:ind w:left="851" w:hanging="851"/>
        <w:rPr>
          <w:del w:id="7814" w:author="Author"/>
          <w:lang w:val="en-GB"/>
        </w:rPr>
      </w:pPr>
      <w:commentRangeStart w:id="7815"/>
      <w:del w:id="7816" w:author="Author">
        <w:r w:rsidRPr="00711388" w:rsidDel="00855F48">
          <w:rPr>
            <w:i/>
            <w:lang w:val="en-GB"/>
          </w:rPr>
          <w:delText xml:space="preserve">S.29.01 </w:delText>
        </w:r>
      </w:del>
      <w:r w:rsidR="00845F43" w:rsidRPr="00711388">
        <w:rPr>
          <w:i/>
          <w:lang w:val="en-GB"/>
        </w:rPr>
        <w:t>-</w:t>
      </w:r>
      <w:del w:id="7817" w:author="Author">
        <w:r w:rsidRPr="00711388" w:rsidDel="00855F48">
          <w:rPr>
            <w:i/>
            <w:lang w:val="en-GB"/>
          </w:rPr>
          <w:delText xml:space="preserve"> Excess of Assets over Liabilities</w:delText>
        </w:r>
        <w:commentRangeEnd w:id="7815"/>
        <w:r w:rsidR="00855F48" w:rsidRPr="00711388" w:rsidDel="00855F48">
          <w:rPr>
            <w:rStyle w:val="CommentReference"/>
            <w:b w:val="0"/>
            <w:bCs w:val="0"/>
            <w:lang w:val="en-GB"/>
          </w:rPr>
          <w:commentReference w:id="7815"/>
        </w:r>
      </w:del>
    </w:p>
    <w:p w14:paraId="24D3D778" w14:textId="691D235A" w:rsidR="00872AFE" w:rsidRPr="00711388" w:rsidDel="00855F48" w:rsidRDefault="00872AFE" w:rsidP="00872AFE">
      <w:pPr>
        <w:rPr>
          <w:del w:id="7818" w:author="Author"/>
          <w:lang w:val="en-GB"/>
        </w:rPr>
      </w:pPr>
      <w:del w:id="7819" w:author="Author">
        <w:r w:rsidRPr="00711388" w:rsidDel="00855F48">
          <w:rPr>
            <w:i/>
            <w:lang w:val="en-GB"/>
          </w:rPr>
          <w:delText>General comments:</w:delText>
        </w:r>
      </w:del>
    </w:p>
    <w:p w14:paraId="6DFDD7A1" w14:textId="543F5BA5" w:rsidR="00872AFE" w:rsidRPr="00711388" w:rsidDel="00855F48" w:rsidRDefault="00872AFE" w:rsidP="00872AFE">
      <w:pPr>
        <w:rPr>
          <w:del w:id="7820" w:author="Author"/>
          <w:lang w:val="en-GB"/>
        </w:rPr>
      </w:pPr>
      <w:del w:id="7821" w:author="Author">
        <w:r w:rsidRPr="00711388" w:rsidDel="00855F48">
          <w:rPr>
            <w:lang w:val="en-GB"/>
          </w:rPr>
          <w:delText>This section relates to annual submission of information for individual entities.</w:delText>
        </w:r>
      </w:del>
    </w:p>
    <w:p w14:paraId="3E462ECE" w14:textId="5BDB8C79" w:rsidR="00872AFE" w:rsidRPr="00711388" w:rsidDel="00855F48" w:rsidRDefault="00872AFE" w:rsidP="00872AFE">
      <w:pPr>
        <w:rPr>
          <w:del w:id="7822" w:author="Author"/>
          <w:lang w:val="en-GB"/>
        </w:rPr>
      </w:pPr>
      <w:del w:id="7823" w:author="Author">
        <w:r w:rsidRPr="00711388" w:rsidDel="00855F48">
          <w:rPr>
            <w:lang w:val="en-GB"/>
          </w:rPr>
          <w:delText>This template is not applicable to captive insurance and reinsurance undertakings complying with conditions specified in the Regulation.</w:delText>
        </w:r>
      </w:del>
    </w:p>
    <w:p w14:paraId="257E5D4B" w14:textId="3CC3ECBC" w:rsidR="00872AFE" w:rsidRPr="00711388" w:rsidDel="00855F48" w:rsidRDefault="00872AFE" w:rsidP="00872AFE">
      <w:pPr>
        <w:rPr>
          <w:del w:id="7824" w:author="Author"/>
          <w:lang w:val="en-GB"/>
        </w:rPr>
      </w:pPr>
      <w:del w:id="7825" w:author="Author">
        <w:r w:rsidRPr="00711388" w:rsidDel="00855F48">
          <w:rPr>
            <w:lang w:val="en-GB"/>
          </w:rPr>
          <w:delText>This template, together with S.29.02 to S.29.04, explains the variation of Excess of Assets over Liabilities by reconciling the different sources of movements (please see the five main sources in b) below). In these templates, creation of value needs to be reported (such as income from investments).</w:delText>
        </w:r>
      </w:del>
    </w:p>
    <w:p w14:paraId="7BCDD285" w14:textId="7B92110D" w:rsidR="00872AFE" w:rsidRPr="00711388" w:rsidDel="00855F48" w:rsidRDefault="00872AFE" w:rsidP="00872AFE">
      <w:pPr>
        <w:rPr>
          <w:del w:id="7826" w:author="Author"/>
          <w:lang w:val="en-GB"/>
        </w:rPr>
      </w:pPr>
      <w:del w:id="7827" w:author="Author">
        <w:r w:rsidRPr="00711388" w:rsidDel="00855F48">
          <w:rPr>
            <w:lang w:val="en-GB"/>
          </w:rPr>
          <w:delText>The content of this template covers:</w:delText>
        </w:r>
      </w:del>
    </w:p>
    <w:p w14:paraId="22123513" w14:textId="73997DA6" w:rsidR="00872AFE" w:rsidRPr="00711388" w:rsidDel="00855F48" w:rsidRDefault="00872AFE" w:rsidP="00872AFE">
      <w:pPr>
        <w:pStyle w:val="Point0"/>
        <w:rPr>
          <w:del w:id="7828" w:author="Author"/>
          <w:lang w:val="en-GB"/>
        </w:rPr>
      </w:pPr>
      <w:del w:id="7829" w:author="Author">
        <w:r w:rsidRPr="00711388" w:rsidDel="00855F48">
          <w:rPr>
            <w:lang w:val="en-GB"/>
          </w:rPr>
          <w:tab/>
          <w:delText>a)</w:delText>
        </w:r>
        <w:r w:rsidRPr="00711388" w:rsidDel="00855F48">
          <w:rPr>
            <w:lang w:val="en-GB"/>
          </w:rPr>
          <w:tab/>
          <w:delText xml:space="preserve">A presentation of all variations in Basic Own fund items during the reporting period. It isolates the variation of the Excess of Assets over Liabilities as part of this </w:delText>
        </w:r>
        <w:r w:rsidRPr="00711388" w:rsidDel="00855F48">
          <w:rPr>
            <w:lang w:val="en-GB"/>
          </w:rPr>
          <w:lastRenderedPageBreak/>
          <w:delText>total variation. This first analysis is entirely performed based on information also reported in template S.23.01 (year N and N</w:delText>
        </w:r>
      </w:del>
      <w:r w:rsidR="00711388" w:rsidRPr="00711388">
        <w:rPr>
          <w:lang w:val="en-GB"/>
        </w:rPr>
        <w:t>-</w:t>
      </w:r>
      <w:del w:id="7830" w:author="Author">
        <w:r w:rsidRPr="00711388" w:rsidDel="00855F48">
          <w:rPr>
            <w:lang w:val="en-GB"/>
          </w:rPr>
          <w:delText>1).</w:delText>
        </w:r>
      </w:del>
    </w:p>
    <w:p w14:paraId="2F8ADE03" w14:textId="39A1122A" w:rsidR="00872AFE" w:rsidRPr="00711388" w:rsidDel="00855F48" w:rsidRDefault="00872AFE" w:rsidP="00872AFE">
      <w:pPr>
        <w:pStyle w:val="Point0"/>
        <w:rPr>
          <w:del w:id="7831" w:author="Author"/>
          <w:lang w:val="en-GB"/>
        </w:rPr>
      </w:pPr>
      <w:del w:id="7832" w:author="Author">
        <w:r w:rsidRPr="00711388" w:rsidDel="00855F48">
          <w:rPr>
            <w:lang w:val="en-GB"/>
          </w:rPr>
          <w:tab/>
          <w:delText>b)</w:delText>
        </w:r>
        <w:r w:rsidRPr="00711388" w:rsidDel="00855F48">
          <w:rPr>
            <w:lang w:val="en-GB"/>
          </w:rPr>
          <w:tab/>
          <w:delText>A summary of the 5 main sources affecting the variation of the Excess of Assets over Liabilities between the prior and the last reporting periods (cells C0030/R0190 to C0030/R0250):</w:delText>
        </w:r>
      </w:del>
    </w:p>
    <w:p w14:paraId="7D73F732" w14:textId="2C982CCE" w:rsidR="00872AFE" w:rsidRPr="00711388" w:rsidDel="00855F48" w:rsidRDefault="00872AFE" w:rsidP="0083381F">
      <w:pPr>
        <w:pStyle w:val="Tiret1"/>
        <w:numPr>
          <w:ilvl w:val="0"/>
          <w:numId w:val="52"/>
        </w:numPr>
        <w:ind w:left="283" w:hanging="283"/>
        <w:rPr>
          <w:del w:id="7833" w:author="Author"/>
          <w:lang w:val="en-GB"/>
        </w:rPr>
      </w:pPr>
      <w:del w:id="7834" w:author="Author">
        <w:r w:rsidRPr="00711388" w:rsidDel="00855F48">
          <w:rPr>
            <w:lang w:val="en-GB"/>
          </w:rPr>
          <w:delText xml:space="preserve">The variation related to investments and financial liabilities </w:delText>
        </w:r>
      </w:del>
      <w:r w:rsidR="00845F43" w:rsidRPr="00711388">
        <w:rPr>
          <w:lang w:val="en-GB"/>
        </w:rPr>
        <w:t>-</w:t>
      </w:r>
      <w:del w:id="7835" w:author="Author">
        <w:r w:rsidRPr="00711388" w:rsidDel="00855F48">
          <w:rPr>
            <w:lang w:val="en-GB"/>
          </w:rPr>
          <w:delText xml:space="preserve"> detailed in template S.29.02,</w:delText>
        </w:r>
      </w:del>
    </w:p>
    <w:p w14:paraId="64DF3EC2" w14:textId="22E85538" w:rsidR="00872AFE" w:rsidRPr="00711388" w:rsidDel="00855F48" w:rsidRDefault="00872AFE" w:rsidP="0083381F">
      <w:pPr>
        <w:pStyle w:val="Tiret1"/>
        <w:numPr>
          <w:ilvl w:val="0"/>
          <w:numId w:val="52"/>
        </w:numPr>
        <w:rPr>
          <w:del w:id="7836" w:author="Author"/>
          <w:lang w:val="en-GB"/>
        </w:rPr>
      </w:pPr>
      <w:del w:id="7837" w:author="Author">
        <w:r w:rsidRPr="00711388" w:rsidDel="00855F48">
          <w:rPr>
            <w:lang w:val="en-GB"/>
          </w:rPr>
          <w:delText xml:space="preserve">The variation related to technical provisions </w:delText>
        </w:r>
      </w:del>
      <w:r w:rsidR="00845F43" w:rsidRPr="00711388">
        <w:rPr>
          <w:lang w:val="en-GB"/>
        </w:rPr>
        <w:t>-</w:t>
      </w:r>
      <w:del w:id="7838" w:author="Author">
        <w:r w:rsidRPr="00711388" w:rsidDel="00855F48">
          <w:rPr>
            <w:lang w:val="en-GB"/>
          </w:rPr>
          <w:delText xml:space="preserve"> detailed in templates S.29.03 and S.29.04,</w:delText>
        </w:r>
      </w:del>
    </w:p>
    <w:p w14:paraId="63779395" w14:textId="6CC3E9B3" w:rsidR="00872AFE" w:rsidRPr="00711388" w:rsidDel="00855F48" w:rsidRDefault="00872AFE" w:rsidP="0083381F">
      <w:pPr>
        <w:pStyle w:val="Tiret1"/>
        <w:numPr>
          <w:ilvl w:val="0"/>
          <w:numId w:val="52"/>
        </w:numPr>
        <w:rPr>
          <w:del w:id="7839" w:author="Author"/>
          <w:lang w:val="en-GB"/>
        </w:rPr>
      </w:pPr>
      <w:del w:id="7840" w:author="Author">
        <w:r w:rsidRPr="00711388" w:rsidDel="00855F48">
          <w:rPr>
            <w:lang w:val="en-GB"/>
          </w:rPr>
          <w:delText>The variation of ‘pure’ capital items, which is not directly influenced by the business carried on (e.g., variations in ordinary shares numbers and values); these variations are analysed in detail within template S.23.03;</w:delText>
        </w:r>
      </w:del>
    </w:p>
    <w:p w14:paraId="7D65A5AC" w14:textId="4245C12B" w:rsidR="00872AFE" w:rsidRPr="00711388" w:rsidDel="00855F48" w:rsidRDefault="00872AFE" w:rsidP="0083381F">
      <w:pPr>
        <w:pStyle w:val="Tiret1"/>
        <w:numPr>
          <w:ilvl w:val="0"/>
          <w:numId w:val="52"/>
        </w:numPr>
        <w:rPr>
          <w:del w:id="7841" w:author="Author"/>
          <w:lang w:val="en-GB"/>
        </w:rPr>
      </w:pPr>
      <w:del w:id="7842" w:author="Author">
        <w:r w:rsidRPr="00711388" w:rsidDel="00855F48">
          <w:rPr>
            <w:lang w:val="en-GB"/>
          </w:rPr>
          <w:delText>Other main variations linked to tax and dividend distribution, namely:</w:delText>
        </w:r>
      </w:del>
    </w:p>
    <w:p w14:paraId="3F91C2ED" w14:textId="573C14C0" w:rsidR="00872AFE" w:rsidRPr="00711388" w:rsidDel="00855F48" w:rsidRDefault="00872AFE" w:rsidP="0083381F">
      <w:pPr>
        <w:pStyle w:val="Tiret2"/>
        <w:numPr>
          <w:ilvl w:val="0"/>
          <w:numId w:val="52"/>
        </w:numPr>
        <w:rPr>
          <w:del w:id="7843" w:author="Author"/>
          <w:lang w:val="en-GB"/>
        </w:rPr>
      </w:pPr>
      <w:del w:id="7844" w:author="Author">
        <w:r w:rsidRPr="00711388" w:rsidDel="00855F48">
          <w:rPr>
            <w:lang w:val="en-GB"/>
          </w:rPr>
          <w:delText>Variation in Deferred Tax position</w:delText>
        </w:r>
      </w:del>
    </w:p>
    <w:p w14:paraId="55EFD949" w14:textId="6EF964ED" w:rsidR="00872AFE" w:rsidRPr="00711388" w:rsidDel="00855F48" w:rsidRDefault="00872AFE" w:rsidP="0083381F">
      <w:pPr>
        <w:pStyle w:val="Tiret2"/>
        <w:numPr>
          <w:ilvl w:val="0"/>
          <w:numId w:val="52"/>
        </w:numPr>
        <w:rPr>
          <w:del w:id="7845" w:author="Author"/>
          <w:lang w:val="en-GB"/>
        </w:rPr>
      </w:pPr>
      <w:del w:id="7846" w:author="Author">
        <w:r w:rsidRPr="00711388" w:rsidDel="00855F48">
          <w:rPr>
            <w:lang w:val="en-GB"/>
          </w:rPr>
          <w:delText>Income Tax of the reporting period</w:delText>
        </w:r>
      </w:del>
    </w:p>
    <w:p w14:paraId="6D6FA187" w14:textId="09954EF0" w:rsidR="00872AFE" w:rsidRPr="00711388" w:rsidDel="00855F48" w:rsidRDefault="00872AFE" w:rsidP="0083381F">
      <w:pPr>
        <w:pStyle w:val="Tiret2"/>
        <w:numPr>
          <w:ilvl w:val="0"/>
          <w:numId w:val="52"/>
        </w:numPr>
        <w:rPr>
          <w:del w:id="7847" w:author="Author"/>
          <w:lang w:val="en-GB"/>
        </w:rPr>
      </w:pPr>
      <w:del w:id="7848" w:author="Author">
        <w:r w:rsidRPr="00711388" w:rsidDel="00855F48">
          <w:rPr>
            <w:lang w:val="en-GB"/>
          </w:rPr>
          <w:delText>Dividend distribution</w:delText>
        </w:r>
      </w:del>
    </w:p>
    <w:p w14:paraId="6E94BA57" w14:textId="25E66231" w:rsidR="00872AFE" w:rsidRPr="00711388" w:rsidDel="00855F48" w:rsidRDefault="00872AFE" w:rsidP="0083381F">
      <w:pPr>
        <w:pStyle w:val="Tiret1"/>
        <w:numPr>
          <w:ilvl w:val="0"/>
          <w:numId w:val="52"/>
        </w:numPr>
        <w:rPr>
          <w:del w:id="7849" w:author="Author"/>
          <w:lang w:val="en-GB"/>
        </w:rPr>
      </w:pPr>
      <w:del w:id="7850" w:author="Author">
        <w:r w:rsidRPr="00711388" w:rsidDel="00855F48">
          <w:rPr>
            <w:lang w:val="en-GB"/>
          </w:rPr>
          <w:delText>Other variations not explained elsewhere.</w:delText>
        </w:r>
      </w:del>
    </w:p>
    <w:p w14:paraId="5ABD9703" w14:textId="1251C799" w:rsidR="00872AFE" w:rsidRPr="00711388" w:rsidDel="00855F48" w:rsidRDefault="00872AFE" w:rsidP="00872AFE">
      <w:pPr>
        <w:pStyle w:val="Tiret1"/>
        <w:ind w:left="0" w:firstLine="0"/>
        <w:rPr>
          <w:del w:id="7851" w:author="Author"/>
          <w:lang w:val="en-GB"/>
        </w:rPr>
      </w:pPr>
    </w:p>
    <w:tbl>
      <w:tblPr>
        <w:tblW w:w="0" w:type="auto"/>
        <w:tblLayout w:type="fixed"/>
        <w:tblLook w:val="0000" w:firstRow="0" w:lastRow="0" w:firstColumn="0" w:lastColumn="0" w:noHBand="0" w:noVBand="0"/>
      </w:tblPr>
      <w:tblGrid>
        <w:gridCol w:w="2322"/>
        <w:gridCol w:w="2228"/>
        <w:gridCol w:w="4736"/>
      </w:tblGrid>
      <w:tr w:rsidR="00872AFE" w:rsidRPr="00711388" w:rsidDel="00855F48" w14:paraId="23474448" w14:textId="4DA85692" w:rsidTr="00567869">
        <w:trPr>
          <w:del w:id="7852" w:author="Author"/>
        </w:trPr>
        <w:tc>
          <w:tcPr>
            <w:tcW w:w="2322" w:type="dxa"/>
            <w:tcBorders>
              <w:top w:val="single" w:sz="2" w:space="0" w:color="auto"/>
              <w:left w:val="single" w:sz="2" w:space="0" w:color="auto"/>
              <w:bottom w:val="single" w:sz="2" w:space="0" w:color="auto"/>
              <w:right w:val="single" w:sz="2" w:space="0" w:color="auto"/>
            </w:tcBorders>
          </w:tcPr>
          <w:p w14:paraId="36572E39" w14:textId="6662EB3B" w:rsidR="00872AFE" w:rsidRPr="00711388" w:rsidDel="00855F48" w:rsidRDefault="00872AFE" w:rsidP="00567869">
            <w:pPr>
              <w:adjustRightInd w:val="0"/>
              <w:spacing w:before="0" w:after="0"/>
              <w:jc w:val="left"/>
              <w:rPr>
                <w:del w:id="7853" w:author="Author"/>
                <w:lang w:val="en-GB"/>
              </w:rPr>
            </w:pPr>
          </w:p>
        </w:tc>
        <w:tc>
          <w:tcPr>
            <w:tcW w:w="2228" w:type="dxa"/>
            <w:tcBorders>
              <w:top w:val="single" w:sz="2" w:space="0" w:color="auto"/>
              <w:left w:val="single" w:sz="2" w:space="0" w:color="auto"/>
              <w:bottom w:val="single" w:sz="2" w:space="0" w:color="auto"/>
              <w:right w:val="single" w:sz="2" w:space="0" w:color="auto"/>
            </w:tcBorders>
          </w:tcPr>
          <w:p w14:paraId="49951C45" w14:textId="6EF16ADA" w:rsidR="00872AFE" w:rsidRPr="00711388" w:rsidDel="00855F48" w:rsidRDefault="00872AFE" w:rsidP="00567869">
            <w:pPr>
              <w:pStyle w:val="NormalCentered"/>
              <w:rPr>
                <w:del w:id="7854" w:author="Author"/>
                <w:lang w:val="en-GB"/>
              </w:rPr>
            </w:pPr>
            <w:del w:id="7855" w:author="Author">
              <w:r w:rsidRPr="00711388" w:rsidDel="00855F48">
                <w:rPr>
                  <w:lang w:val="en-GB"/>
                </w:rPr>
                <w:delText>ITEM</w:delText>
              </w:r>
            </w:del>
          </w:p>
        </w:tc>
        <w:tc>
          <w:tcPr>
            <w:tcW w:w="4736" w:type="dxa"/>
            <w:tcBorders>
              <w:top w:val="single" w:sz="2" w:space="0" w:color="auto"/>
              <w:left w:val="single" w:sz="2" w:space="0" w:color="auto"/>
              <w:bottom w:val="single" w:sz="2" w:space="0" w:color="auto"/>
              <w:right w:val="single" w:sz="2" w:space="0" w:color="auto"/>
            </w:tcBorders>
          </w:tcPr>
          <w:p w14:paraId="786A5B8E" w14:textId="2C8D8EB4" w:rsidR="00872AFE" w:rsidRPr="00711388" w:rsidDel="00855F48" w:rsidRDefault="00872AFE" w:rsidP="00567869">
            <w:pPr>
              <w:pStyle w:val="NormalCentered"/>
              <w:rPr>
                <w:del w:id="7856" w:author="Author"/>
                <w:lang w:val="en-GB"/>
              </w:rPr>
            </w:pPr>
            <w:del w:id="7857" w:author="Author">
              <w:r w:rsidRPr="00711388" w:rsidDel="00855F48">
                <w:rPr>
                  <w:lang w:val="en-GB"/>
                </w:rPr>
                <w:delText>INSTRUCTIONS</w:delText>
              </w:r>
            </w:del>
          </w:p>
        </w:tc>
      </w:tr>
      <w:tr w:rsidR="00872AFE" w:rsidRPr="00711388" w:rsidDel="00855F48" w14:paraId="62FF8048" w14:textId="6364C79B" w:rsidTr="00567869">
        <w:trPr>
          <w:del w:id="7858" w:author="Author"/>
        </w:trPr>
        <w:tc>
          <w:tcPr>
            <w:tcW w:w="2322" w:type="dxa"/>
            <w:tcBorders>
              <w:top w:val="single" w:sz="2" w:space="0" w:color="auto"/>
              <w:left w:val="single" w:sz="2" w:space="0" w:color="auto"/>
              <w:bottom w:val="single" w:sz="2" w:space="0" w:color="auto"/>
              <w:right w:val="single" w:sz="2" w:space="0" w:color="auto"/>
            </w:tcBorders>
          </w:tcPr>
          <w:p w14:paraId="00135501" w14:textId="6B319D1D" w:rsidR="00872AFE" w:rsidRPr="00711388" w:rsidDel="00855F48" w:rsidRDefault="00872AFE" w:rsidP="00567869">
            <w:pPr>
              <w:pStyle w:val="NormalLeft"/>
              <w:rPr>
                <w:del w:id="7859" w:author="Author"/>
                <w:lang w:val="en-GB"/>
              </w:rPr>
            </w:pPr>
            <w:del w:id="7860" w:author="Author">
              <w:r w:rsidRPr="00711388" w:rsidDel="00855F48">
                <w:rPr>
                  <w:lang w:val="en-GB"/>
                </w:rPr>
                <w:delText>C0010/R0010</w:delText>
              </w:r>
            </w:del>
            <w:r w:rsidR="00711388" w:rsidRPr="00711388">
              <w:rPr>
                <w:lang w:val="en-GB"/>
              </w:rPr>
              <w:t>-</w:t>
            </w:r>
            <w:del w:id="7861" w:author="Author">
              <w:r w:rsidRPr="00711388" w:rsidDel="00855F48">
                <w:rPr>
                  <w:lang w:val="en-GB"/>
                </w:rPr>
                <w:delText>R0120</w:delText>
              </w:r>
            </w:del>
          </w:p>
        </w:tc>
        <w:tc>
          <w:tcPr>
            <w:tcW w:w="2228" w:type="dxa"/>
            <w:tcBorders>
              <w:top w:val="single" w:sz="2" w:space="0" w:color="auto"/>
              <w:left w:val="single" w:sz="2" w:space="0" w:color="auto"/>
              <w:bottom w:val="single" w:sz="2" w:space="0" w:color="auto"/>
              <w:right w:val="single" w:sz="2" w:space="0" w:color="auto"/>
            </w:tcBorders>
          </w:tcPr>
          <w:p w14:paraId="00B0A87C" w14:textId="6DFB1B7E" w:rsidR="00872AFE" w:rsidRPr="00711388" w:rsidDel="00855F48" w:rsidRDefault="00872AFE" w:rsidP="00567869">
            <w:pPr>
              <w:pStyle w:val="NormalLeft"/>
              <w:rPr>
                <w:del w:id="7862" w:author="Author"/>
                <w:lang w:val="en-GB"/>
              </w:rPr>
            </w:pPr>
            <w:del w:id="7863" w:author="Author">
              <w:r w:rsidRPr="00711388" w:rsidDel="00855F48">
                <w:rPr>
                  <w:lang w:val="en-GB"/>
                </w:rPr>
                <w:delText xml:space="preserve">Basic Own fund items </w:delText>
              </w:r>
            </w:del>
            <w:r w:rsidR="00845F43" w:rsidRPr="00711388">
              <w:rPr>
                <w:lang w:val="en-GB"/>
              </w:rPr>
              <w:t>-</w:t>
            </w:r>
            <w:del w:id="7864" w:author="Author">
              <w:r w:rsidRPr="00711388" w:rsidDel="00855F48">
                <w:rPr>
                  <w:lang w:val="en-GB"/>
                </w:rPr>
                <w:delText xml:space="preserve"> Year N</w:delText>
              </w:r>
            </w:del>
          </w:p>
        </w:tc>
        <w:tc>
          <w:tcPr>
            <w:tcW w:w="4736" w:type="dxa"/>
            <w:tcBorders>
              <w:top w:val="single" w:sz="2" w:space="0" w:color="auto"/>
              <w:left w:val="single" w:sz="2" w:space="0" w:color="auto"/>
              <w:bottom w:val="single" w:sz="2" w:space="0" w:color="auto"/>
              <w:right w:val="single" w:sz="2" w:space="0" w:color="auto"/>
            </w:tcBorders>
          </w:tcPr>
          <w:p w14:paraId="143C5B77" w14:textId="3F7AD265" w:rsidR="00872AFE" w:rsidRPr="00711388" w:rsidDel="00855F48" w:rsidRDefault="00872AFE" w:rsidP="00567869">
            <w:pPr>
              <w:pStyle w:val="NormalLeft"/>
              <w:rPr>
                <w:del w:id="7865" w:author="Author"/>
                <w:lang w:val="en-GB"/>
              </w:rPr>
            </w:pPr>
            <w:del w:id="7866" w:author="Author">
              <w:r w:rsidRPr="00711388" w:rsidDel="00855F48">
                <w:rPr>
                  <w:lang w:val="en-GB"/>
                </w:rPr>
                <w:delText>These items do not cover all Basic Own fund items, but only those before adjustments/deductions for:</w:delText>
              </w:r>
            </w:del>
          </w:p>
          <w:p w14:paraId="6A8DB11F" w14:textId="4BD3DC1B" w:rsidR="00872AFE" w:rsidRPr="00711388" w:rsidDel="00855F48" w:rsidRDefault="00872AFE" w:rsidP="0083381F">
            <w:pPr>
              <w:pStyle w:val="Tiret0"/>
              <w:numPr>
                <w:ilvl w:val="0"/>
                <w:numId w:val="3"/>
              </w:numPr>
              <w:ind w:left="851" w:hanging="851"/>
              <w:rPr>
                <w:del w:id="7867" w:author="Author"/>
                <w:lang w:val="en-GB"/>
              </w:rPr>
            </w:pPr>
            <w:del w:id="7868" w:author="Author">
              <w:r w:rsidRPr="00711388" w:rsidDel="00855F48">
                <w:rPr>
                  <w:lang w:val="en-GB"/>
                </w:rPr>
                <w:delText>Own funds from the financial statements that shall not be represented by the reconciliation reserve and do not meet the criteria to be classified as Solvency II own funds;</w:delText>
              </w:r>
            </w:del>
          </w:p>
          <w:p w14:paraId="58D0F2CD" w14:textId="0B9161E2" w:rsidR="00872AFE" w:rsidRPr="00711388" w:rsidDel="00855F48" w:rsidRDefault="00872AFE" w:rsidP="0083381F">
            <w:pPr>
              <w:pStyle w:val="Tiret0"/>
              <w:numPr>
                <w:ilvl w:val="0"/>
                <w:numId w:val="3"/>
              </w:numPr>
              <w:ind w:left="851" w:hanging="851"/>
              <w:rPr>
                <w:del w:id="7869" w:author="Author"/>
                <w:lang w:val="en-GB"/>
              </w:rPr>
            </w:pPr>
            <w:del w:id="7870" w:author="Author">
              <w:r w:rsidRPr="00711388" w:rsidDel="00855F48">
                <w:rPr>
                  <w:lang w:val="en-GB"/>
                </w:rPr>
                <w:delText>Participations in financial and credit institutions.</w:delText>
              </w:r>
            </w:del>
          </w:p>
        </w:tc>
      </w:tr>
      <w:tr w:rsidR="00872AFE" w:rsidRPr="00711388" w:rsidDel="00855F48" w14:paraId="433B94A6" w14:textId="69E2A03C" w:rsidTr="00567869">
        <w:trPr>
          <w:del w:id="7871" w:author="Author"/>
        </w:trPr>
        <w:tc>
          <w:tcPr>
            <w:tcW w:w="2322" w:type="dxa"/>
            <w:tcBorders>
              <w:top w:val="single" w:sz="2" w:space="0" w:color="auto"/>
              <w:left w:val="single" w:sz="2" w:space="0" w:color="auto"/>
              <w:bottom w:val="single" w:sz="2" w:space="0" w:color="auto"/>
              <w:right w:val="single" w:sz="2" w:space="0" w:color="auto"/>
            </w:tcBorders>
          </w:tcPr>
          <w:p w14:paraId="7EE933E0" w14:textId="1110D1EB" w:rsidR="00872AFE" w:rsidRPr="00711388" w:rsidDel="00855F48" w:rsidRDefault="00872AFE" w:rsidP="00567869">
            <w:pPr>
              <w:pStyle w:val="NormalLeft"/>
              <w:rPr>
                <w:del w:id="7872" w:author="Author"/>
                <w:lang w:val="en-GB"/>
              </w:rPr>
            </w:pPr>
            <w:del w:id="7873" w:author="Author">
              <w:r w:rsidRPr="00711388" w:rsidDel="00855F48">
                <w:rPr>
                  <w:lang w:val="en-GB"/>
                </w:rPr>
                <w:delText xml:space="preserve">C0020/R0010 </w:delText>
              </w:r>
            </w:del>
            <w:r w:rsidR="00845F43" w:rsidRPr="00711388">
              <w:rPr>
                <w:lang w:val="en-GB"/>
              </w:rPr>
              <w:t>-</w:t>
            </w:r>
            <w:del w:id="7874" w:author="Author">
              <w:r w:rsidRPr="00711388" w:rsidDel="00855F48">
                <w:rPr>
                  <w:lang w:val="en-GB"/>
                </w:rPr>
                <w:delText xml:space="preserve"> R0120</w:delText>
              </w:r>
            </w:del>
          </w:p>
        </w:tc>
        <w:tc>
          <w:tcPr>
            <w:tcW w:w="2228" w:type="dxa"/>
            <w:tcBorders>
              <w:top w:val="single" w:sz="2" w:space="0" w:color="auto"/>
              <w:left w:val="single" w:sz="2" w:space="0" w:color="auto"/>
              <w:bottom w:val="single" w:sz="2" w:space="0" w:color="auto"/>
              <w:right w:val="single" w:sz="2" w:space="0" w:color="auto"/>
            </w:tcBorders>
          </w:tcPr>
          <w:p w14:paraId="537823E4" w14:textId="6C58BB8C" w:rsidR="00872AFE" w:rsidRPr="00711388" w:rsidDel="00855F48" w:rsidRDefault="00872AFE" w:rsidP="00567869">
            <w:pPr>
              <w:pStyle w:val="NormalLeft"/>
              <w:rPr>
                <w:del w:id="7875" w:author="Author"/>
                <w:lang w:val="en-GB"/>
              </w:rPr>
            </w:pPr>
            <w:del w:id="7876" w:author="Author">
              <w:r w:rsidRPr="00711388" w:rsidDel="00855F48">
                <w:rPr>
                  <w:lang w:val="en-GB"/>
                </w:rPr>
                <w:delText xml:space="preserve">Basic Own fund items </w:delText>
              </w:r>
            </w:del>
            <w:r w:rsidR="00845F43" w:rsidRPr="00711388">
              <w:rPr>
                <w:lang w:val="en-GB"/>
              </w:rPr>
              <w:t>-</w:t>
            </w:r>
            <w:del w:id="7877" w:author="Author">
              <w:r w:rsidRPr="00711388" w:rsidDel="00855F48">
                <w:rPr>
                  <w:lang w:val="en-GB"/>
                </w:rPr>
                <w:delText xml:space="preserve"> Year N</w:delText>
              </w:r>
            </w:del>
            <w:r w:rsidR="00711388" w:rsidRPr="00711388">
              <w:rPr>
                <w:lang w:val="en-GB"/>
              </w:rPr>
              <w:t>-</w:t>
            </w:r>
            <w:del w:id="7878" w:author="Author">
              <w:r w:rsidRPr="00711388" w:rsidDel="00855F48">
                <w:rPr>
                  <w:lang w:val="en-GB"/>
                </w:rPr>
                <w:delText>1</w:delText>
              </w:r>
            </w:del>
          </w:p>
        </w:tc>
        <w:tc>
          <w:tcPr>
            <w:tcW w:w="4736" w:type="dxa"/>
            <w:tcBorders>
              <w:top w:val="single" w:sz="2" w:space="0" w:color="auto"/>
              <w:left w:val="single" w:sz="2" w:space="0" w:color="auto"/>
              <w:bottom w:val="single" w:sz="2" w:space="0" w:color="auto"/>
              <w:right w:val="single" w:sz="2" w:space="0" w:color="auto"/>
            </w:tcBorders>
          </w:tcPr>
          <w:p w14:paraId="4305C40F" w14:textId="54DDA655" w:rsidR="00872AFE" w:rsidRPr="00711388" w:rsidDel="00855F48" w:rsidRDefault="00872AFE" w:rsidP="00567869">
            <w:pPr>
              <w:pStyle w:val="NormalLeft"/>
              <w:rPr>
                <w:del w:id="7879" w:author="Author"/>
                <w:lang w:val="en-GB"/>
              </w:rPr>
            </w:pPr>
            <w:del w:id="7880" w:author="Author">
              <w:r w:rsidRPr="00711388" w:rsidDel="00855F48">
                <w:rPr>
                  <w:lang w:val="en-GB"/>
                </w:rPr>
                <w:delText>These items do not cover all Basic Own fund items, but only those before adjustments/deductions for:</w:delText>
              </w:r>
            </w:del>
          </w:p>
          <w:p w14:paraId="4F3F524F" w14:textId="6272144D" w:rsidR="00872AFE" w:rsidRPr="00711388" w:rsidDel="00855F48" w:rsidRDefault="00872AFE" w:rsidP="0083381F">
            <w:pPr>
              <w:pStyle w:val="Tiret0"/>
              <w:numPr>
                <w:ilvl w:val="0"/>
                <w:numId w:val="3"/>
              </w:numPr>
              <w:ind w:left="851" w:hanging="851"/>
              <w:rPr>
                <w:del w:id="7881" w:author="Author"/>
                <w:lang w:val="en-GB"/>
              </w:rPr>
            </w:pPr>
            <w:del w:id="7882" w:author="Author">
              <w:r w:rsidRPr="00711388" w:rsidDel="00855F48">
                <w:rPr>
                  <w:lang w:val="en-GB"/>
                </w:rPr>
                <w:delText>Own funds from the financial statements that shall not be represented by the reconciliation reserve and do not meet the criteria to be classified as Solvency II own funds;</w:delText>
              </w:r>
            </w:del>
          </w:p>
          <w:p w14:paraId="4B4578E4" w14:textId="074B2BF9" w:rsidR="00872AFE" w:rsidRPr="00711388" w:rsidDel="00855F48" w:rsidRDefault="00872AFE" w:rsidP="0083381F">
            <w:pPr>
              <w:pStyle w:val="Tiret0"/>
              <w:numPr>
                <w:ilvl w:val="0"/>
                <w:numId w:val="3"/>
              </w:numPr>
              <w:ind w:left="851" w:hanging="851"/>
              <w:rPr>
                <w:del w:id="7883" w:author="Author"/>
                <w:lang w:val="en-GB"/>
              </w:rPr>
            </w:pPr>
            <w:del w:id="7884" w:author="Author">
              <w:r w:rsidRPr="00711388" w:rsidDel="00855F48">
                <w:rPr>
                  <w:lang w:val="en-GB"/>
                </w:rPr>
                <w:lastRenderedPageBreak/>
                <w:delText>Participations in financial and credit institutions</w:delText>
              </w:r>
            </w:del>
          </w:p>
        </w:tc>
      </w:tr>
      <w:tr w:rsidR="00872AFE" w:rsidRPr="00711388" w:rsidDel="00855F48" w14:paraId="2DADFED2" w14:textId="186164AC" w:rsidTr="00567869">
        <w:trPr>
          <w:del w:id="7885" w:author="Author"/>
        </w:trPr>
        <w:tc>
          <w:tcPr>
            <w:tcW w:w="2322" w:type="dxa"/>
            <w:tcBorders>
              <w:top w:val="single" w:sz="2" w:space="0" w:color="auto"/>
              <w:left w:val="single" w:sz="2" w:space="0" w:color="auto"/>
              <w:bottom w:val="single" w:sz="2" w:space="0" w:color="auto"/>
              <w:right w:val="single" w:sz="2" w:space="0" w:color="auto"/>
            </w:tcBorders>
          </w:tcPr>
          <w:p w14:paraId="5FC28BA1" w14:textId="17FEF52F" w:rsidR="00872AFE" w:rsidRPr="00711388" w:rsidDel="00855F48" w:rsidRDefault="00872AFE" w:rsidP="00567869">
            <w:pPr>
              <w:pStyle w:val="NormalLeft"/>
              <w:rPr>
                <w:del w:id="7886" w:author="Author"/>
                <w:lang w:val="en-GB"/>
              </w:rPr>
            </w:pPr>
            <w:del w:id="7887" w:author="Author">
              <w:r w:rsidRPr="00711388" w:rsidDel="00855F48">
                <w:rPr>
                  <w:lang w:val="en-GB"/>
                </w:rPr>
                <w:lastRenderedPageBreak/>
                <w:delText>C0030/R0010</w:delText>
              </w:r>
            </w:del>
            <w:r w:rsidR="00711388" w:rsidRPr="00711388">
              <w:rPr>
                <w:lang w:val="en-GB"/>
              </w:rPr>
              <w:t>-</w:t>
            </w:r>
            <w:del w:id="7888" w:author="Author">
              <w:r w:rsidRPr="00711388" w:rsidDel="00855F48">
                <w:rPr>
                  <w:lang w:val="en-GB"/>
                </w:rPr>
                <w:delText>R0120</w:delText>
              </w:r>
            </w:del>
          </w:p>
        </w:tc>
        <w:tc>
          <w:tcPr>
            <w:tcW w:w="2228" w:type="dxa"/>
            <w:tcBorders>
              <w:top w:val="single" w:sz="2" w:space="0" w:color="auto"/>
              <w:left w:val="single" w:sz="2" w:space="0" w:color="auto"/>
              <w:bottom w:val="single" w:sz="2" w:space="0" w:color="auto"/>
              <w:right w:val="single" w:sz="2" w:space="0" w:color="auto"/>
            </w:tcBorders>
          </w:tcPr>
          <w:p w14:paraId="45738BD6" w14:textId="588B0228" w:rsidR="00872AFE" w:rsidRPr="00711388" w:rsidDel="00855F48" w:rsidRDefault="00872AFE" w:rsidP="00567869">
            <w:pPr>
              <w:pStyle w:val="NormalLeft"/>
              <w:rPr>
                <w:del w:id="7889" w:author="Author"/>
                <w:lang w:val="en-GB"/>
              </w:rPr>
            </w:pPr>
            <w:del w:id="7890" w:author="Author">
              <w:r w:rsidRPr="00711388" w:rsidDel="00855F48">
                <w:rPr>
                  <w:lang w:val="en-GB"/>
                </w:rPr>
                <w:delText xml:space="preserve">Basic Own fund items </w:delText>
              </w:r>
            </w:del>
            <w:r w:rsidR="00845F43" w:rsidRPr="00711388">
              <w:rPr>
                <w:lang w:val="en-GB"/>
              </w:rPr>
              <w:t>-</w:t>
            </w:r>
            <w:del w:id="7891" w:author="Author">
              <w:r w:rsidRPr="00711388" w:rsidDel="00855F48">
                <w:rPr>
                  <w:lang w:val="en-GB"/>
                </w:rPr>
                <w:delText xml:space="preserve"> Variation</w:delText>
              </w:r>
            </w:del>
          </w:p>
        </w:tc>
        <w:tc>
          <w:tcPr>
            <w:tcW w:w="4736" w:type="dxa"/>
            <w:tcBorders>
              <w:top w:val="single" w:sz="2" w:space="0" w:color="auto"/>
              <w:left w:val="single" w:sz="2" w:space="0" w:color="auto"/>
              <w:bottom w:val="single" w:sz="2" w:space="0" w:color="auto"/>
              <w:right w:val="single" w:sz="2" w:space="0" w:color="auto"/>
            </w:tcBorders>
          </w:tcPr>
          <w:p w14:paraId="7CC85D3E" w14:textId="3DE76681" w:rsidR="00872AFE" w:rsidRPr="00711388" w:rsidDel="00855F48" w:rsidRDefault="00872AFE" w:rsidP="00567869">
            <w:pPr>
              <w:pStyle w:val="NormalLeft"/>
              <w:rPr>
                <w:del w:id="7892" w:author="Author"/>
                <w:lang w:val="en-GB"/>
              </w:rPr>
            </w:pPr>
            <w:del w:id="7893" w:author="Author">
              <w:r w:rsidRPr="00711388" w:rsidDel="00855F48">
                <w:rPr>
                  <w:lang w:val="en-GB"/>
                </w:rPr>
                <w:delText>Variation between reporting period N and N</w:delText>
              </w:r>
            </w:del>
            <w:r w:rsidR="00711388" w:rsidRPr="00711388">
              <w:rPr>
                <w:lang w:val="en-GB"/>
              </w:rPr>
              <w:t>-</w:t>
            </w:r>
            <w:del w:id="7894" w:author="Author">
              <w:r w:rsidRPr="00711388" w:rsidDel="00855F48">
                <w:rPr>
                  <w:lang w:val="en-GB"/>
                </w:rPr>
                <w:delText>1 of own fund items.</w:delText>
              </w:r>
            </w:del>
          </w:p>
        </w:tc>
      </w:tr>
      <w:tr w:rsidR="00872AFE" w:rsidRPr="00711388" w:rsidDel="00855F48" w14:paraId="38F9E54E" w14:textId="1D47C270" w:rsidTr="00567869">
        <w:trPr>
          <w:del w:id="7895" w:author="Author"/>
        </w:trPr>
        <w:tc>
          <w:tcPr>
            <w:tcW w:w="2322" w:type="dxa"/>
            <w:tcBorders>
              <w:top w:val="single" w:sz="2" w:space="0" w:color="auto"/>
              <w:left w:val="single" w:sz="2" w:space="0" w:color="auto"/>
              <w:bottom w:val="single" w:sz="2" w:space="0" w:color="auto"/>
              <w:right w:val="single" w:sz="2" w:space="0" w:color="auto"/>
            </w:tcBorders>
          </w:tcPr>
          <w:p w14:paraId="07159C54" w14:textId="58C5C180" w:rsidR="00872AFE" w:rsidRPr="00711388" w:rsidDel="00855F48" w:rsidRDefault="00872AFE" w:rsidP="00567869">
            <w:pPr>
              <w:pStyle w:val="NormalLeft"/>
              <w:rPr>
                <w:del w:id="7896" w:author="Author"/>
                <w:lang w:val="en-GB"/>
              </w:rPr>
            </w:pPr>
            <w:del w:id="7897" w:author="Author">
              <w:r w:rsidRPr="00711388" w:rsidDel="00855F48">
                <w:rPr>
                  <w:lang w:val="en-GB"/>
                </w:rPr>
                <w:delText>C0030/R0130</w:delText>
              </w:r>
            </w:del>
          </w:p>
        </w:tc>
        <w:tc>
          <w:tcPr>
            <w:tcW w:w="2228" w:type="dxa"/>
            <w:tcBorders>
              <w:top w:val="single" w:sz="2" w:space="0" w:color="auto"/>
              <w:left w:val="single" w:sz="2" w:space="0" w:color="auto"/>
              <w:bottom w:val="single" w:sz="2" w:space="0" w:color="auto"/>
              <w:right w:val="single" w:sz="2" w:space="0" w:color="auto"/>
            </w:tcBorders>
          </w:tcPr>
          <w:p w14:paraId="631AF46B" w14:textId="688BCDD4" w:rsidR="00872AFE" w:rsidRPr="00711388" w:rsidDel="00855F48" w:rsidRDefault="00872AFE" w:rsidP="00567869">
            <w:pPr>
              <w:pStyle w:val="NormalLeft"/>
              <w:rPr>
                <w:del w:id="7898" w:author="Author"/>
                <w:lang w:val="en-GB"/>
              </w:rPr>
            </w:pPr>
            <w:del w:id="7899" w:author="Author">
              <w:r w:rsidRPr="00711388" w:rsidDel="00855F48">
                <w:rPr>
                  <w:lang w:val="en-GB"/>
                </w:rPr>
                <w:delText>Excess of assets over liabilities (Variations of Basic Own Funds explained by Variation Analysis Templates)</w:delText>
              </w:r>
            </w:del>
          </w:p>
        </w:tc>
        <w:tc>
          <w:tcPr>
            <w:tcW w:w="4736" w:type="dxa"/>
            <w:tcBorders>
              <w:top w:val="single" w:sz="2" w:space="0" w:color="auto"/>
              <w:left w:val="single" w:sz="2" w:space="0" w:color="auto"/>
              <w:bottom w:val="single" w:sz="2" w:space="0" w:color="auto"/>
              <w:right w:val="single" w:sz="2" w:space="0" w:color="auto"/>
            </w:tcBorders>
          </w:tcPr>
          <w:p w14:paraId="1C1F85AA" w14:textId="5A8C2BDD" w:rsidR="00872AFE" w:rsidRPr="00711388" w:rsidDel="00855F48" w:rsidRDefault="00872AFE" w:rsidP="00567869">
            <w:pPr>
              <w:pStyle w:val="NormalLeft"/>
              <w:rPr>
                <w:del w:id="7900" w:author="Author"/>
                <w:lang w:val="en-GB"/>
              </w:rPr>
            </w:pPr>
            <w:del w:id="7901" w:author="Author">
              <w:r w:rsidRPr="00711388" w:rsidDel="00855F48">
                <w:rPr>
                  <w:lang w:val="en-GB"/>
                </w:rPr>
                <w:delText>Variation of excess of assets over liabilities. This item is further assessed in rows R0190 to R0250 and then in templates S.29.02 to S.29.04.</w:delText>
              </w:r>
            </w:del>
          </w:p>
          <w:p w14:paraId="0057879B" w14:textId="541DFB8A" w:rsidR="00872AFE" w:rsidRPr="00711388" w:rsidDel="00855F48" w:rsidRDefault="00872AFE" w:rsidP="008F0265">
            <w:pPr>
              <w:pStyle w:val="NormalLeft"/>
              <w:rPr>
                <w:del w:id="7902" w:author="Author"/>
                <w:lang w:val="en-GB"/>
              </w:rPr>
            </w:pPr>
            <w:del w:id="7903" w:author="Author">
              <w:r w:rsidRPr="00711388" w:rsidDel="00855F48">
                <w:rPr>
                  <w:lang w:val="en-GB"/>
                </w:rPr>
                <w:delText>Excess of assets over liabilities shall b</w:delText>
              </w:r>
              <w:r w:rsidR="008F0265" w:rsidRPr="00711388" w:rsidDel="00855F48">
                <w:rPr>
                  <w:lang w:val="en-GB"/>
                </w:rPr>
                <w:delText>e considered before deductions of</w:delText>
              </w:r>
              <w:r w:rsidRPr="00711388" w:rsidDel="00855F48">
                <w:rPr>
                  <w:lang w:val="en-GB"/>
                </w:rPr>
                <w:delText xml:space="preserve"> Participations in financial and credit institutions.</w:delText>
              </w:r>
            </w:del>
          </w:p>
        </w:tc>
      </w:tr>
      <w:tr w:rsidR="00872AFE" w:rsidRPr="00711388" w:rsidDel="00855F48" w14:paraId="0695F8DE" w14:textId="1C276038" w:rsidTr="00567869">
        <w:trPr>
          <w:del w:id="7904" w:author="Author"/>
        </w:trPr>
        <w:tc>
          <w:tcPr>
            <w:tcW w:w="2322" w:type="dxa"/>
            <w:tcBorders>
              <w:top w:val="single" w:sz="2" w:space="0" w:color="auto"/>
              <w:left w:val="single" w:sz="2" w:space="0" w:color="auto"/>
              <w:bottom w:val="single" w:sz="2" w:space="0" w:color="auto"/>
              <w:right w:val="single" w:sz="2" w:space="0" w:color="auto"/>
            </w:tcBorders>
          </w:tcPr>
          <w:p w14:paraId="65DEAA51" w14:textId="0E1554A7" w:rsidR="00872AFE" w:rsidRPr="00711388" w:rsidDel="00855F48" w:rsidRDefault="00872AFE" w:rsidP="00567869">
            <w:pPr>
              <w:pStyle w:val="NormalLeft"/>
              <w:rPr>
                <w:del w:id="7905" w:author="Author"/>
                <w:lang w:val="en-GB"/>
              </w:rPr>
            </w:pPr>
            <w:del w:id="7906" w:author="Author">
              <w:r w:rsidRPr="00711388" w:rsidDel="00855F48">
                <w:rPr>
                  <w:lang w:val="en-GB"/>
                </w:rPr>
                <w:delText>C0030/R0140</w:delText>
              </w:r>
            </w:del>
          </w:p>
        </w:tc>
        <w:tc>
          <w:tcPr>
            <w:tcW w:w="2228" w:type="dxa"/>
            <w:tcBorders>
              <w:top w:val="single" w:sz="2" w:space="0" w:color="auto"/>
              <w:left w:val="single" w:sz="2" w:space="0" w:color="auto"/>
              <w:bottom w:val="single" w:sz="2" w:space="0" w:color="auto"/>
              <w:right w:val="single" w:sz="2" w:space="0" w:color="auto"/>
            </w:tcBorders>
          </w:tcPr>
          <w:p w14:paraId="2A38CA81" w14:textId="0C3F9671" w:rsidR="00872AFE" w:rsidRPr="00711388" w:rsidDel="00855F48" w:rsidRDefault="00872AFE" w:rsidP="00567869">
            <w:pPr>
              <w:pStyle w:val="NormalLeft"/>
              <w:rPr>
                <w:del w:id="7907" w:author="Author"/>
                <w:lang w:val="en-GB"/>
              </w:rPr>
            </w:pPr>
            <w:del w:id="7908" w:author="Author">
              <w:r w:rsidRPr="00711388" w:rsidDel="00855F48">
                <w:rPr>
                  <w:lang w:val="en-GB"/>
                </w:rPr>
                <w:delText>Own shares</w:delText>
              </w:r>
            </w:del>
          </w:p>
        </w:tc>
        <w:tc>
          <w:tcPr>
            <w:tcW w:w="4736" w:type="dxa"/>
            <w:tcBorders>
              <w:top w:val="single" w:sz="2" w:space="0" w:color="auto"/>
              <w:left w:val="single" w:sz="2" w:space="0" w:color="auto"/>
              <w:bottom w:val="single" w:sz="2" w:space="0" w:color="auto"/>
              <w:right w:val="single" w:sz="2" w:space="0" w:color="auto"/>
            </w:tcBorders>
          </w:tcPr>
          <w:p w14:paraId="5FBD91F9" w14:textId="57420E31" w:rsidR="00872AFE" w:rsidRPr="00711388" w:rsidDel="00855F48" w:rsidRDefault="00872AFE" w:rsidP="00567869">
            <w:pPr>
              <w:pStyle w:val="NormalLeft"/>
              <w:rPr>
                <w:del w:id="7909" w:author="Author"/>
                <w:lang w:val="en-GB"/>
              </w:rPr>
            </w:pPr>
            <w:del w:id="7910" w:author="Author">
              <w:r w:rsidRPr="00711388" w:rsidDel="00855F48">
                <w:rPr>
                  <w:lang w:val="en-GB"/>
                </w:rPr>
                <w:delText>Variation of own shares included as assets on the balance sheet.</w:delText>
              </w:r>
            </w:del>
          </w:p>
        </w:tc>
      </w:tr>
      <w:tr w:rsidR="00872AFE" w:rsidRPr="00711388" w:rsidDel="00855F48" w14:paraId="13418D0F" w14:textId="0A5A38A4" w:rsidTr="00567869">
        <w:trPr>
          <w:del w:id="7911" w:author="Author"/>
        </w:trPr>
        <w:tc>
          <w:tcPr>
            <w:tcW w:w="2322" w:type="dxa"/>
            <w:tcBorders>
              <w:top w:val="single" w:sz="2" w:space="0" w:color="auto"/>
              <w:left w:val="single" w:sz="2" w:space="0" w:color="auto"/>
              <w:bottom w:val="single" w:sz="2" w:space="0" w:color="auto"/>
              <w:right w:val="single" w:sz="2" w:space="0" w:color="auto"/>
            </w:tcBorders>
          </w:tcPr>
          <w:p w14:paraId="42791658" w14:textId="62238CC6" w:rsidR="00872AFE" w:rsidRPr="00711388" w:rsidDel="00855F48" w:rsidRDefault="00872AFE" w:rsidP="00567869">
            <w:pPr>
              <w:pStyle w:val="NormalLeft"/>
              <w:rPr>
                <w:del w:id="7912" w:author="Author"/>
                <w:lang w:val="en-GB"/>
              </w:rPr>
            </w:pPr>
            <w:del w:id="7913" w:author="Author">
              <w:r w:rsidRPr="00711388" w:rsidDel="00855F48">
                <w:rPr>
                  <w:lang w:val="en-GB"/>
                </w:rPr>
                <w:delText>C0030/R0150</w:delText>
              </w:r>
            </w:del>
          </w:p>
        </w:tc>
        <w:tc>
          <w:tcPr>
            <w:tcW w:w="2228" w:type="dxa"/>
            <w:tcBorders>
              <w:top w:val="single" w:sz="2" w:space="0" w:color="auto"/>
              <w:left w:val="single" w:sz="2" w:space="0" w:color="auto"/>
              <w:bottom w:val="single" w:sz="2" w:space="0" w:color="auto"/>
              <w:right w:val="single" w:sz="2" w:space="0" w:color="auto"/>
            </w:tcBorders>
          </w:tcPr>
          <w:p w14:paraId="3A5B0290" w14:textId="0ECCB89F" w:rsidR="00872AFE" w:rsidRPr="00711388" w:rsidDel="00855F48" w:rsidRDefault="00872AFE" w:rsidP="00567869">
            <w:pPr>
              <w:pStyle w:val="NormalLeft"/>
              <w:rPr>
                <w:del w:id="7914" w:author="Author"/>
                <w:lang w:val="en-GB"/>
              </w:rPr>
            </w:pPr>
            <w:del w:id="7915" w:author="Author">
              <w:r w:rsidRPr="00711388" w:rsidDel="00855F48">
                <w:rPr>
                  <w:lang w:val="en-GB"/>
                </w:rPr>
                <w:delText>Foreseeable dividends, distributions and charges</w:delText>
              </w:r>
            </w:del>
          </w:p>
        </w:tc>
        <w:tc>
          <w:tcPr>
            <w:tcW w:w="4736" w:type="dxa"/>
            <w:tcBorders>
              <w:top w:val="single" w:sz="2" w:space="0" w:color="auto"/>
              <w:left w:val="single" w:sz="2" w:space="0" w:color="auto"/>
              <w:bottom w:val="single" w:sz="2" w:space="0" w:color="auto"/>
              <w:right w:val="single" w:sz="2" w:space="0" w:color="auto"/>
            </w:tcBorders>
          </w:tcPr>
          <w:p w14:paraId="507E2AEC" w14:textId="70A879EC" w:rsidR="00872AFE" w:rsidRPr="00711388" w:rsidDel="00855F48" w:rsidRDefault="00872AFE" w:rsidP="00567869">
            <w:pPr>
              <w:pStyle w:val="NormalLeft"/>
              <w:rPr>
                <w:del w:id="7916" w:author="Author"/>
                <w:lang w:val="en-GB"/>
              </w:rPr>
            </w:pPr>
            <w:del w:id="7917" w:author="Author">
              <w:r w:rsidRPr="00711388" w:rsidDel="00855F48">
                <w:rPr>
                  <w:lang w:val="en-GB"/>
                </w:rPr>
                <w:delText>Variation of foreseeable dividends, distributions and charges.</w:delText>
              </w:r>
            </w:del>
          </w:p>
        </w:tc>
      </w:tr>
      <w:tr w:rsidR="00872AFE" w:rsidRPr="00711388" w:rsidDel="00855F48" w14:paraId="2FED70A6" w14:textId="1072F316" w:rsidTr="00567869">
        <w:trPr>
          <w:del w:id="7918" w:author="Author"/>
        </w:trPr>
        <w:tc>
          <w:tcPr>
            <w:tcW w:w="2322" w:type="dxa"/>
            <w:tcBorders>
              <w:top w:val="single" w:sz="2" w:space="0" w:color="auto"/>
              <w:left w:val="single" w:sz="2" w:space="0" w:color="auto"/>
              <w:bottom w:val="single" w:sz="2" w:space="0" w:color="auto"/>
              <w:right w:val="single" w:sz="2" w:space="0" w:color="auto"/>
            </w:tcBorders>
          </w:tcPr>
          <w:p w14:paraId="54CD2C73" w14:textId="047FABB1" w:rsidR="00872AFE" w:rsidRPr="00711388" w:rsidDel="00855F48" w:rsidRDefault="00872AFE" w:rsidP="00567869">
            <w:pPr>
              <w:pStyle w:val="NormalLeft"/>
              <w:rPr>
                <w:del w:id="7919" w:author="Author"/>
                <w:lang w:val="en-GB"/>
              </w:rPr>
            </w:pPr>
            <w:del w:id="7920" w:author="Author">
              <w:r w:rsidRPr="00711388" w:rsidDel="00855F48">
                <w:rPr>
                  <w:lang w:val="en-GB"/>
                </w:rPr>
                <w:delText>C0030/R0160</w:delText>
              </w:r>
            </w:del>
          </w:p>
        </w:tc>
        <w:tc>
          <w:tcPr>
            <w:tcW w:w="2228" w:type="dxa"/>
            <w:tcBorders>
              <w:top w:val="single" w:sz="2" w:space="0" w:color="auto"/>
              <w:left w:val="single" w:sz="2" w:space="0" w:color="auto"/>
              <w:bottom w:val="single" w:sz="2" w:space="0" w:color="auto"/>
              <w:right w:val="single" w:sz="2" w:space="0" w:color="auto"/>
            </w:tcBorders>
          </w:tcPr>
          <w:p w14:paraId="5E2F13DD" w14:textId="2AE94A1F" w:rsidR="00872AFE" w:rsidRPr="00711388" w:rsidDel="00855F48" w:rsidRDefault="00872AFE" w:rsidP="00567869">
            <w:pPr>
              <w:pStyle w:val="NormalLeft"/>
              <w:rPr>
                <w:del w:id="7921" w:author="Author"/>
                <w:lang w:val="en-GB"/>
              </w:rPr>
            </w:pPr>
            <w:del w:id="7922" w:author="Author">
              <w:r w:rsidRPr="00711388" w:rsidDel="00855F48">
                <w:rPr>
                  <w:lang w:val="en-GB"/>
                </w:rPr>
                <w:delText>Other basic own fund items</w:delText>
              </w:r>
            </w:del>
          </w:p>
        </w:tc>
        <w:tc>
          <w:tcPr>
            <w:tcW w:w="4736" w:type="dxa"/>
            <w:tcBorders>
              <w:top w:val="single" w:sz="2" w:space="0" w:color="auto"/>
              <w:left w:val="single" w:sz="2" w:space="0" w:color="auto"/>
              <w:bottom w:val="single" w:sz="2" w:space="0" w:color="auto"/>
              <w:right w:val="single" w:sz="2" w:space="0" w:color="auto"/>
            </w:tcBorders>
          </w:tcPr>
          <w:p w14:paraId="4F19E831" w14:textId="2744AB78" w:rsidR="00872AFE" w:rsidRPr="00711388" w:rsidDel="00855F48" w:rsidRDefault="00872AFE" w:rsidP="00567869">
            <w:pPr>
              <w:pStyle w:val="NormalLeft"/>
              <w:rPr>
                <w:del w:id="7923" w:author="Author"/>
                <w:lang w:val="en-GB"/>
              </w:rPr>
            </w:pPr>
            <w:del w:id="7924" w:author="Author">
              <w:r w:rsidRPr="00711388" w:rsidDel="00855F48">
                <w:rPr>
                  <w:lang w:val="en-GB"/>
                </w:rPr>
                <w:delText>Variation of other basic own fund items.</w:delText>
              </w:r>
            </w:del>
          </w:p>
        </w:tc>
      </w:tr>
      <w:tr w:rsidR="00872AFE" w:rsidRPr="00711388" w:rsidDel="00855F48" w14:paraId="1840A550" w14:textId="643252E5" w:rsidTr="00567869">
        <w:trPr>
          <w:del w:id="7925" w:author="Author"/>
        </w:trPr>
        <w:tc>
          <w:tcPr>
            <w:tcW w:w="2322" w:type="dxa"/>
            <w:tcBorders>
              <w:top w:val="single" w:sz="2" w:space="0" w:color="auto"/>
              <w:left w:val="single" w:sz="2" w:space="0" w:color="auto"/>
              <w:bottom w:val="single" w:sz="2" w:space="0" w:color="auto"/>
              <w:right w:val="single" w:sz="2" w:space="0" w:color="auto"/>
            </w:tcBorders>
          </w:tcPr>
          <w:p w14:paraId="430769C5" w14:textId="6769F8FE" w:rsidR="00872AFE" w:rsidRPr="00711388" w:rsidDel="00855F48" w:rsidRDefault="00872AFE" w:rsidP="00567869">
            <w:pPr>
              <w:pStyle w:val="NormalLeft"/>
              <w:rPr>
                <w:del w:id="7926" w:author="Author"/>
                <w:lang w:val="en-GB"/>
              </w:rPr>
            </w:pPr>
            <w:del w:id="7927" w:author="Author">
              <w:r w:rsidRPr="00711388" w:rsidDel="00855F48">
                <w:rPr>
                  <w:lang w:val="en-GB"/>
                </w:rPr>
                <w:delText>C0030/R0170</w:delText>
              </w:r>
            </w:del>
          </w:p>
        </w:tc>
        <w:tc>
          <w:tcPr>
            <w:tcW w:w="2228" w:type="dxa"/>
            <w:tcBorders>
              <w:top w:val="single" w:sz="2" w:space="0" w:color="auto"/>
              <w:left w:val="single" w:sz="2" w:space="0" w:color="auto"/>
              <w:bottom w:val="single" w:sz="2" w:space="0" w:color="auto"/>
              <w:right w:val="single" w:sz="2" w:space="0" w:color="auto"/>
            </w:tcBorders>
          </w:tcPr>
          <w:p w14:paraId="0E717FC3" w14:textId="049761AE" w:rsidR="00872AFE" w:rsidRPr="00711388" w:rsidDel="00855F48" w:rsidRDefault="00872AFE" w:rsidP="00567869">
            <w:pPr>
              <w:pStyle w:val="NormalLeft"/>
              <w:rPr>
                <w:del w:id="7928" w:author="Author"/>
                <w:lang w:val="en-GB"/>
              </w:rPr>
            </w:pPr>
            <w:del w:id="7929" w:author="Author">
              <w:r w:rsidRPr="00711388" w:rsidDel="00855F48">
                <w:rPr>
                  <w:lang w:val="en-GB"/>
                </w:rPr>
                <w:delText>Restricted own fund items due to ring fencing and matching</w:delText>
              </w:r>
            </w:del>
          </w:p>
        </w:tc>
        <w:tc>
          <w:tcPr>
            <w:tcW w:w="4736" w:type="dxa"/>
            <w:tcBorders>
              <w:top w:val="single" w:sz="2" w:space="0" w:color="auto"/>
              <w:left w:val="single" w:sz="2" w:space="0" w:color="auto"/>
              <w:bottom w:val="single" w:sz="2" w:space="0" w:color="auto"/>
              <w:right w:val="single" w:sz="2" w:space="0" w:color="auto"/>
            </w:tcBorders>
          </w:tcPr>
          <w:p w14:paraId="333F2379" w14:textId="77DC944D" w:rsidR="00872AFE" w:rsidRPr="00711388" w:rsidDel="00855F48" w:rsidRDefault="00872AFE" w:rsidP="00567869">
            <w:pPr>
              <w:pStyle w:val="NormalLeft"/>
              <w:rPr>
                <w:del w:id="7930" w:author="Author"/>
                <w:lang w:val="en-GB"/>
              </w:rPr>
            </w:pPr>
            <w:del w:id="7931" w:author="Author">
              <w:r w:rsidRPr="00711388" w:rsidDel="00855F48">
                <w:rPr>
                  <w:lang w:val="en-GB"/>
                </w:rPr>
                <w:delText>Variation of restricted own fund items due to ring fencing and matching.</w:delText>
              </w:r>
            </w:del>
          </w:p>
        </w:tc>
      </w:tr>
      <w:tr w:rsidR="00872AFE" w:rsidRPr="00711388" w:rsidDel="00855F48" w14:paraId="2B7F03E8" w14:textId="30B22B05" w:rsidTr="00567869">
        <w:trPr>
          <w:del w:id="7932" w:author="Author"/>
        </w:trPr>
        <w:tc>
          <w:tcPr>
            <w:tcW w:w="2322" w:type="dxa"/>
            <w:tcBorders>
              <w:top w:val="single" w:sz="2" w:space="0" w:color="auto"/>
              <w:left w:val="single" w:sz="2" w:space="0" w:color="auto"/>
              <w:bottom w:val="single" w:sz="2" w:space="0" w:color="auto"/>
              <w:right w:val="single" w:sz="2" w:space="0" w:color="auto"/>
            </w:tcBorders>
          </w:tcPr>
          <w:p w14:paraId="0312A510" w14:textId="7CF7F60E" w:rsidR="00872AFE" w:rsidRPr="00711388" w:rsidDel="00855F48" w:rsidRDefault="00872AFE" w:rsidP="00567869">
            <w:pPr>
              <w:pStyle w:val="NormalLeft"/>
              <w:rPr>
                <w:del w:id="7933" w:author="Author"/>
                <w:lang w:val="en-GB"/>
              </w:rPr>
            </w:pPr>
            <w:del w:id="7934" w:author="Author">
              <w:r w:rsidRPr="00711388" w:rsidDel="00855F48">
                <w:rPr>
                  <w:lang w:val="en-GB"/>
                </w:rPr>
                <w:delText>C0030/R0180</w:delText>
              </w:r>
            </w:del>
          </w:p>
        </w:tc>
        <w:tc>
          <w:tcPr>
            <w:tcW w:w="2228" w:type="dxa"/>
            <w:tcBorders>
              <w:top w:val="single" w:sz="2" w:space="0" w:color="auto"/>
              <w:left w:val="single" w:sz="2" w:space="0" w:color="auto"/>
              <w:bottom w:val="single" w:sz="2" w:space="0" w:color="auto"/>
              <w:right w:val="single" w:sz="2" w:space="0" w:color="auto"/>
            </w:tcBorders>
          </w:tcPr>
          <w:p w14:paraId="7D5316B9" w14:textId="672D9CE7" w:rsidR="00872AFE" w:rsidRPr="00711388" w:rsidDel="00855F48" w:rsidRDefault="00872AFE" w:rsidP="00567869">
            <w:pPr>
              <w:pStyle w:val="NormalLeft"/>
              <w:rPr>
                <w:del w:id="7935" w:author="Author"/>
                <w:lang w:val="en-GB"/>
              </w:rPr>
            </w:pPr>
            <w:del w:id="7936" w:author="Author">
              <w:r w:rsidRPr="00711388" w:rsidDel="00855F48">
                <w:rPr>
                  <w:lang w:val="en-GB"/>
                </w:rPr>
                <w:delText>Total variation of Reconciliation Reserve</w:delText>
              </w:r>
            </w:del>
          </w:p>
        </w:tc>
        <w:tc>
          <w:tcPr>
            <w:tcW w:w="4736" w:type="dxa"/>
            <w:tcBorders>
              <w:top w:val="single" w:sz="2" w:space="0" w:color="auto"/>
              <w:left w:val="single" w:sz="2" w:space="0" w:color="auto"/>
              <w:bottom w:val="single" w:sz="2" w:space="0" w:color="auto"/>
              <w:right w:val="single" w:sz="2" w:space="0" w:color="auto"/>
            </w:tcBorders>
          </w:tcPr>
          <w:p w14:paraId="779BB516" w14:textId="63438780" w:rsidR="00872AFE" w:rsidRPr="00711388" w:rsidDel="00855F48" w:rsidRDefault="00872AFE" w:rsidP="00567869">
            <w:pPr>
              <w:pStyle w:val="NormalLeft"/>
              <w:rPr>
                <w:del w:id="7937" w:author="Author"/>
                <w:lang w:val="en-GB"/>
              </w:rPr>
            </w:pPr>
            <w:del w:id="7938" w:author="Author">
              <w:r w:rsidRPr="00711388" w:rsidDel="00855F48">
                <w:rPr>
                  <w:lang w:val="en-GB"/>
                </w:rPr>
                <w:delText>Total variation of Reconciliation Reserve.</w:delText>
              </w:r>
            </w:del>
          </w:p>
        </w:tc>
      </w:tr>
      <w:tr w:rsidR="00872AFE" w:rsidRPr="00711388" w:rsidDel="00855F48" w14:paraId="7E0130F6" w14:textId="7CA65A00" w:rsidTr="00567869">
        <w:trPr>
          <w:del w:id="7939" w:author="Author"/>
        </w:trPr>
        <w:tc>
          <w:tcPr>
            <w:tcW w:w="2322" w:type="dxa"/>
            <w:tcBorders>
              <w:top w:val="single" w:sz="2" w:space="0" w:color="auto"/>
              <w:left w:val="single" w:sz="2" w:space="0" w:color="auto"/>
              <w:bottom w:val="single" w:sz="2" w:space="0" w:color="auto"/>
              <w:right w:val="single" w:sz="2" w:space="0" w:color="auto"/>
            </w:tcBorders>
          </w:tcPr>
          <w:p w14:paraId="42C598F3" w14:textId="49C0ACA2" w:rsidR="00872AFE" w:rsidRPr="00711388" w:rsidDel="00855F48" w:rsidRDefault="00872AFE" w:rsidP="00567869">
            <w:pPr>
              <w:pStyle w:val="NormalLeft"/>
              <w:rPr>
                <w:del w:id="7940" w:author="Author"/>
                <w:lang w:val="en-GB"/>
              </w:rPr>
            </w:pPr>
            <w:del w:id="7941" w:author="Author">
              <w:r w:rsidRPr="00711388" w:rsidDel="00855F48">
                <w:rPr>
                  <w:lang w:val="en-GB"/>
                </w:rPr>
                <w:delText>C0030/R0190</w:delText>
              </w:r>
            </w:del>
          </w:p>
        </w:tc>
        <w:tc>
          <w:tcPr>
            <w:tcW w:w="2228" w:type="dxa"/>
            <w:tcBorders>
              <w:top w:val="single" w:sz="2" w:space="0" w:color="auto"/>
              <w:left w:val="single" w:sz="2" w:space="0" w:color="auto"/>
              <w:bottom w:val="single" w:sz="2" w:space="0" w:color="auto"/>
              <w:right w:val="single" w:sz="2" w:space="0" w:color="auto"/>
            </w:tcBorders>
          </w:tcPr>
          <w:p w14:paraId="31896890" w14:textId="7467F253" w:rsidR="00872AFE" w:rsidRPr="00711388" w:rsidDel="00855F48" w:rsidRDefault="00872AFE" w:rsidP="00567869">
            <w:pPr>
              <w:pStyle w:val="NormalLeft"/>
              <w:rPr>
                <w:del w:id="7942" w:author="Author"/>
                <w:lang w:val="en-GB"/>
              </w:rPr>
            </w:pPr>
            <w:del w:id="7943" w:author="Author">
              <w:r w:rsidRPr="00711388" w:rsidDel="00855F48">
                <w:rPr>
                  <w:lang w:val="en-GB"/>
                </w:rPr>
                <w:delText>Variations due to investments and financial liabilities</w:delText>
              </w:r>
            </w:del>
          </w:p>
        </w:tc>
        <w:tc>
          <w:tcPr>
            <w:tcW w:w="4736" w:type="dxa"/>
            <w:tcBorders>
              <w:top w:val="single" w:sz="2" w:space="0" w:color="auto"/>
              <w:left w:val="single" w:sz="2" w:space="0" w:color="auto"/>
              <w:bottom w:val="single" w:sz="2" w:space="0" w:color="auto"/>
              <w:right w:val="single" w:sz="2" w:space="0" w:color="auto"/>
            </w:tcBorders>
          </w:tcPr>
          <w:p w14:paraId="7F7D1E52" w14:textId="5641E774" w:rsidR="00872AFE" w:rsidRPr="00711388" w:rsidDel="00855F48" w:rsidRDefault="00872AFE" w:rsidP="00567869">
            <w:pPr>
              <w:pStyle w:val="NormalLeft"/>
              <w:rPr>
                <w:del w:id="7944" w:author="Author"/>
                <w:lang w:val="en-GB"/>
              </w:rPr>
            </w:pPr>
            <w:del w:id="7945" w:author="Author">
              <w:r w:rsidRPr="00711388" w:rsidDel="00855F48">
                <w:rPr>
                  <w:lang w:val="en-GB"/>
                </w:rPr>
                <w:delText>Variations in the Excess of assets over liabilities explained by variations in investments and financial liabilities (for instance variations in value in the period, financial revenues, etc.). This amount shall not include amount of Own Shares.</w:delText>
              </w:r>
              <w:r w:rsidRPr="00711388" w:rsidDel="003323F0">
                <w:rPr>
                  <w:lang w:val="en-GB"/>
                </w:rPr>
                <w:delText xml:space="preserve">  </w:delText>
              </w:r>
            </w:del>
            <w:ins w:id="7946" w:author="Author">
              <w:r w:rsidR="003323F0">
                <w:rPr>
                  <w:lang w:val="en-GB"/>
                </w:rPr>
                <w:t xml:space="preserve"> </w:t>
              </w:r>
            </w:ins>
          </w:p>
        </w:tc>
      </w:tr>
      <w:tr w:rsidR="00872AFE" w:rsidRPr="00711388" w:rsidDel="00855F48" w14:paraId="0CCD08C2" w14:textId="13B9FB86" w:rsidTr="00567869">
        <w:trPr>
          <w:del w:id="7947" w:author="Author"/>
        </w:trPr>
        <w:tc>
          <w:tcPr>
            <w:tcW w:w="2322" w:type="dxa"/>
            <w:tcBorders>
              <w:top w:val="single" w:sz="2" w:space="0" w:color="auto"/>
              <w:left w:val="single" w:sz="2" w:space="0" w:color="auto"/>
              <w:bottom w:val="single" w:sz="2" w:space="0" w:color="auto"/>
              <w:right w:val="single" w:sz="2" w:space="0" w:color="auto"/>
            </w:tcBorders>
          </w:tcPr>
          <w:p w14:paraId="0EC05344" w14:textId="32C7FC09" w:rsidR="00872AFE" w:rsidRPr="00711388" w:rsidDel="00855F48" w:rsidRDefault="00872AFE" w:rsidP="00567869">
            <w:pPr>
              <w:pStyle w:val="NormalLeft"/>
              <w:rPr>
                <w:del w:id="7948" w:author="Author"/>
                <w:lang w:val="en-GB"/>
              </w:rPr>
            </w:pPr>
            <w:del w:id="7949" w:author="Author">
              <w:r w:rsidRPr="00711388" w:rsidDel="00855F48">
                <w:rPr>
                  <w:lang w:val="en-GB"/>
                </w:rPr>
                <w:delText>C0030/R0200</w:delText>
              </w:r>
            </w:del>
          </w:p>
        </w:tc>
        <w:tc>
          <w:tcPr>
            <w:tcW w:w="2228" w:type="dxa"/>
            <w:tcBorders>
              <w:top w:val="single" w:sz="2" w:space="0" w:color="auto"/>
              <w:left w:val="single" w:sz="2" w:space="0" w:color="auto"/>
              <w:bottom w:val="single" w:sz="2" w:space="0" w:color="auto"/>
              <w:right w:val="single" w:sz="2" w:space="0" w:color="auto"/>
            </w:tcBorders>
          </w:tcPr>
          <w:p w14:paraId="034721F6" w14:textId="0F307123" w:rsidR="00872AFE" w:rsidRPr="00711388" w:rsidDel="00855F48" w:rsidRDefault="00872AFE" w:rsidP="00567869">
            <w:pPr>
              <w:pStyle w:val="NormalLeft"/>
              <w:rPr>
                <w:del w:id="7950" w:author="Author"/>
                <w:lang w:val="en-GB"/>
              </w:rPr>
            </w:pPr>
            <w:del w:id="7951" w:author="Author">
              <w:r w:rsidRPr="00711388" w:rsidDel="00855F48">
                <w:rPr>
                  <w:lang w:val="en-GB"/>
                </w:rPr>
                <w:delText xml:space="preserve">Variations due to net technical provisions </w:delText>
              </w:r>
            </w:del>
          </w:p>
        </w:tc>
        <w:tc>
          <w:tcPr>
            <w:tcW w:w="4736" w:type="dxa"/>
            <w:tcBorders>
              <w:top w:val="single" w:sz="2" w:space="0" w:color="auto"/>
              <w:left w:val="single" w:sz="2" w:space="0" w:color="auto"/>
              <w:bottom w:val="single" w:sz="2" w:space="0" w:color="auto"/>
              <w:right w:val="single" w:sz="2" w:space="0" w:color="auto"/>
            </w:tcBorders>
          </w:tcPr>
          <w:p w14:paraId="5AEE8E11" w14:textId="2FBD7EE6" w:rsidR="00872AFE" w:rsidRPr="00711388" w:rsidDel="00855F48" w:rsidRDefault="00872AFE" w:rsidP="00567869">
            <w:pPr>
              <w:pStyle w:val="NormalLeft"/>
              <w:rPr>
                <w:del w:id="7952" w:author="Author"/>
                <w:lang w:val="en-GB"/>
              </w:rPr>
            </w:pPr>
            <w:del w:id="7953" w:author="Author">
              <w:r w:rsidRPr="00711388" w:rsidDel="00855F48">
                <w:rPr>
                  <w:lang w:val="en-GB"/>
                </w:rPr>
                <w:delText>Variations in the Excess of assets over liabilities explained by variations in technical provisions (for instance provision reversals or new earned premiums, etc.).</w:delText>
              </w:r>
            </w:del>
          </w:p>
        </w:tc>
      </w:tr>
      <w:tr w:rsidR="00872AFE" w:rsidRPr="00711388" w:rsidDel="00855F48" w14:paraId="4AE6DCF1" w14:textId="3224FC4C" w:rsidTr="00567869">
        <w:trPr>
          <w:del w:id="7954" w:author="Author"/>
        </w:trPr>
        <w:tc>
          <w:tcPr>
            <w:tcW w:w="2322" w:type="dxa"/>
            <w:tcBorders>
              <w:top w:val="single" w:sz="2" w:space="0" w:color="auto"/>
              <w:left w:val="single" w:sz="2" w:space="0" w:color="auto"/>
              <w:bottom w:val="single" w:sz="2" w:space="0" w:color="auto"/>
              <w:right w:val="single" w:sz="2" w:space="0" w:color="auto"/>
            </w:tcBorders>
          </w:tcPr>
          <w:p w14:paraId="30D5B825" w14:textId="653F9CD9" w:rsidR="00872AFE" w:rsidRPr="00711388" w:rsidDel="00855F48" w:rsidRDefault="00872AFE" w:rsidP="00567869">
            <w:pPr>
              <w:pStyle w:val="NormalLeft"/>
              <w:rPr>
                <w:del w:id="7955" w:author="Author"/>
                <w:lang w:val="en-GB"/>
              </w:rPr>
            </w:pPr>
            <w:del w:id="7956" w:author="Author">
              <w:r w:rsidRPr="00711388" w:rsidDel="00855F48">
                <w:rPr>
                  <w:lang w:val="en-GB"/>
                </w:rPr>
                <w:delText>C0030/R0210</w:delText>
              </w:r>
            </w:del>
          </w:p>
        </w:tc>
        <w:tc>
          <w:tcPr>
            <w:tcW w:w="2228" w:type="dxa"/>
            <w:tcBorders>
              <w:top w:val="single" w:sz="2" w:space="0" w:color="auto"/>
              <w:left w:val="single" w:sz="2" w:space="0" w:color="auto"/>
              <w:bottom w:val="single" w:sz="2" w:space="0" w:color="auto"/>
              <w:right w:val="single" w:sz="2" w:space="0" w:color="auto"/>
            </w:tcBorders>
          </w:tcPr>
          <w:p w14:paraId="120629BA" w14:textId="101215E4" w:rsidR="00872AFE" w:rsidRPr="00711388" w:rsidDel="00855F48" w:rsidRDefault="00872AFE" w:rsidP="00567869">
            <w:pPr>
              <w:pStyle w:val="NormalLeft"/>
              <w:rPr>
                <w:del w:id="7957" w:author="Author"/>
                <w:lang w:val="en-GB"/>
              </w:rPr>
            </w:pPr>
            <w:del w:id="7958" w:author="Author">
              <w:r w:rsidRPr="00711388" w:rsidDel="00855F48">
                <w:rPr>
                  <w:lang w:val="en-GB"/>
                </w:rPr>
                <w:delText xml:space="preserve">Variations in capital basic own fund </w:delText>
              </w:r>
              <w:r w:rsidRPr="00711388" w:rsidDel="00855F48">
                <w:rPr>
                  <w:lang w:val="en-GB"/>
                </w:rPr>
                <w:lastRenderedPageBreak/>
                <w:delText>items and other items approved</w:delText>
              </w:r>
            </w:del>
          </w:p>
        </w:tc>
        <w:tc>
          <w:tcPr>
            <w:tcW w:w="4736" w:type="dxa"/>
            <w:tcBorders>
              <w:top w:val="single" w:sz="2" w:space="0" w:color="auto"/>
              <w:left w:val="single" w:sz="2" w:space="0" w:color="auto"/>
              <w:bottom w:val="single" w:sz="2" w:space="0" w:color="auto"/>
              <w:right w:val="single" w:sz="2" w:space="0" w:color="auto"/>
            </w:tcBorders>
          </w:tcPr>
          <w:p w14:paraId="117B8696" w14:textId="155327A7" w:rsidR="00872AFE" w:rsidRPr="00711388" w:rsidDel="00855F48" w:rsidRDefault="00872AFE" w:rsidP="00567869">
            <w:pPr>
              <w:pStyle w:val="NormalLeft"/>
              <w:rPr>
                <w:del w:id="7959" w:author="Author"/>
                <w:lang w:val="en-GB"/>
              </w:rPr>
            </w:pPr>
            <w:del w:id="7960" w:author="Author">
              <w:r w:rsidRPr="00711388" w:rsidDel="00855F48">
                <w:rPr>
                  <w:lang w:val="en-GB"/>
                </w:rPr>
                <w:lastRenderedPageBreak/>
                <w:delText xml:space="preserve">This amount explains the part of the variation of Excess of Assets over Liabilities due to movements in ‘pure’ capital items, such as </w:delText>
              </w:r>
              <w:r w:rsidRPr="00711388" w:rsidDel="00855F48">
                <w:rPr>
                  <w:lang w:val="en-GB"/>
                </w:rPr>
                <w:lastRenderedPageBreak/>
                <w:delText>Ordinary share capital (gross of own shares), Preference shares, Surplus funds.</w:delText>
              </w:r>
            </w:del>
          </w:p>
        </w:tc>
      </w:tr>
      <w:tr w:rsidR="00872AFE" w:rsidRPr="00711388" w:rsidDel="00855F48" w14:paraId="3A799BF7" w14:textId="73191DAD" w:rsidTr="00567869">
        <w:trPr>
          <w:del w:id="7961" w:author="Author"/>
        </w:trPr>
        <w:tc>
          <w:tcPr>
            <w:tcW w:w="2322" w:type="dxa"/>
            <w:tcBorders>
              <w:top w:val="single" w:sz="2" w:space="0" w:color="auto"/>
              <w:left w:val="single" w:sz="2" w:space="0" w:color="auto"/>
              <w:bottom w:val="single" w:sz="2" w:space="0" w:color="auto"/>
              <w:right w:val="single" w:sz="2" w:space="0" w:color="auto"/>
            </w:tcBorders>
          </w:tcPr>
          <w:p w14:paraId="15B6E916" w14:textId="3C919824" w:rsidR="00872AFE" w:rsidRPr="00711388" w:rsidDel="00855F48" w:rsidRDefault="00872AFE" w:rsidP="00567869">
            <w:pPr>
              <w:pStyle w:val="NormalLeft"/>
              <w:rPr>
                <w:del w:id="7962" w:author="Author"/>
                <w:lang w:val="en-GB"/>
              </w:rPr>
            </w:pPr>
            <w:del w:id="7963" w:author="Author">
              <w:r w:rsidRPr="00711388" w:rsidDel="00855F48">
                <w:rPr>
                  <w:lang w:val="en-GB"/>
                </w:rPr>
                <w:lastRenderedPageBreak/>
                <w:delText>C0030/R0220</w:delText>
              </w:r>
            </w:del>
          </w:p>
        </w:tc>
        <w:tc>
          <w:tcPr>
            <w:tcW w:w="2228" w:type="dxa"/>
            <w:tcBorders>
              <w:top w:val="single" w:sz="2" w:space="0" w:color="auto"/>
              <w:left w:val="single" w:sz="2" w:space="0" w:color="auto"/>
              <w:bottom w:val="single" w:sz="2" w:space="0" w:color="auto"/>
              <w:right w:val="single" w:sz="2" w:space="0" w:color="auto"/>
            </w:tcBorders>
          </w:tcPr>
          <w:p w14:paraId="2518BB2C" w14:textId="17E939ED" w:rsidR="00872AFE" w:rsidRPr="00711388" w:rsidDel="00855F48" w:rsidRDefault="00872AFE" w:rsidP="00567869">
            <w:pPr>
              <w:pStyle w:val="NormalLeft"/>
              <w:rPr>
                <w:del w:id="7964" w:author="Author"/>
                <w:lang w:val="en-GB"/>
              </w:rPr>
            </w:pPr>
            <w:del w:id="7965" w:author="Author">
              <w:r w:rsidRPr="00711388" w:rsidDel="00855F48">
                <w:rPr>
                  <w:lang w:val="en-GB"/>
                </w:rPr>
                <w:delText>Variations in Deferred Tax position</w:delText>
              </w:r>
            </w:del>
          </w:p>
        </w:tc>
        <w:tc>
          <w:tcPr>
            <w:tcW w:w="4736" w:type="dxa"/>
            <w:tcBorders>
              <w:top w:val="single" w:sz="2" w:space="0" w:color="auto"/>
              <w:left w:val="single" w:sz="2" w:space="0" w:color="auto"/>
              <w:bottom w:val="single" w:sz="2" w:space="0" w:color="auto"/>
              <w:right w:val="single" w:sz="2" w:space="0" w:color="auto"/>
            </w:tcBorders>
          </w:tcPr>
          <w:p w14:paraId="40D15A15" w14:textId="23E06897" w:rsidR="00872AFE" w:rsidRPr="00711388" w:rsidDel="00855F48" w:rsidRDefault="00872AFE" w:rsidP="00567869">
            <w:pPr>
              <w:pStyle w:val="NormalLeft"/>
              <w:rPr>
                <w:del w:id="7966" w:author="Author"/>
                <w:lang w:val="en-GB"/>
              </w:rPr>
            </w:pPr>
            <w:del w:id="7967" w:author="Author">
              <w:r w:rsidRPr="00711388" w:rsidDel="00855F48">
                <w:rPr>
                  <w:lang w:val="en-GB"/>
                </w:rPr>
                <w:delText>Variations in the Excess of assets over liabilities explained by variation of deferred tax assets and deferred tax liabilities</w:delText>
              </w:r>
            </w:del>
          </w:p>
        </w:tc>
      </w:tr>
      <w:tr w:rsidR="00872AFE" w:rsidRPr="00711388" w:rsidDel="00855F48" w14:paraId="10C406C5" w14:textId="1957E3FF" w:rsidTr="00567869">
        <w:trPr>
          <w:del w:id="7968" w:author="Author"/>
        </w:trPr>
        <w:tc>
          <w:tcPr>
            <w:tcW w:w="2322" w:type="dxa"/>
            <w:tcBorders>
              <w:top w:val="single" w:sz="2" w:space="0" w:color="auto"/>
              <w:left w:val="single" w:sz="2" w:space="0" w:color="auto"/>
              <w:bottom w:val="single" w:sz="2" w:space="0" w:color="auto"/>
              <w:right w:val="single" w:sz="2" w:space="0" w:color="auto"/>
            </w:tcBorders>
          </w:tcPr>
          <w:p w14:paraId="66611F61" w14:textId="4BD4FEA5" w:rsidR="00872AFE" w:rsidRPr="00711388" w:rsidDel="00855F48" w:rsidRDefault="00872AFE" w:rsidP="00567869">
            <w:pPr>
              <w:pStyle w:val="NormalLeft"/>
              <w:rPr>
                <w:del w:id="7969" w:author="Author"/>
                <w:lang w:val="en-GB"/>
              </w:rPr>
            </w:pPr>
            <w:del w:id="7970" w:author="Author">
              <w:r w:rsidRPr="00711388" w:rsidDel="00855F48">
                <w:rPr>
                  <w:lang w:val="en-GB"/>
                </w:rPr>
                <w:delText>C0030/R0230</w:delText>
              </w:r>
            </w:del>
          </w:p>
        </w:tc>
        <w:tc>
          <w:tcPr>
            <w:tcW w:w="2228" w:type="dxa"/>
            <w:tcBorders>
              <w:top w:val="single" w:sz="2" w:space="0" w:color="auto"/>
              <w:left w:val="single" w:sz="2" w:space="0" w:color="auto"/>
              <w:bottom w:val="single" w:sz="2" w:space="0" w:color="auto"/>
              <w:right w:val="single" w:sz="2" w:space="0" w:color="auto"/>
            </w:tcBorders>
          </w:tcPr>
          <w:p w14:paraId="36FDC579" w14:textId="56A9C7BC" w:rsidR="00872AFE" w:rsidRPr="00711388" w:rsidDel="00855F48" w:rsidRDefault="00872AFE" w:rsidP="00567869">
            <w:pPr>
              <w:pStyle w:val="NormalLeft"/>
              <w:rPr>
                <w:del w:id="7971" w:author="Author"/>
                <w:lang w:val="en-GB"/>
              </w:rPr>
            </w:pPr>
            <w:del w:id="7972" w:author="Author">
              <w:r w:rsidRPr="00711388" w:rsidDel="00855F48">
                <w:rPr>
                  <w:lang w:val="en-GB"/>
                </w:rPr>
                <w:delText>Income tax of the reporting period</w:delText>
              </w:r>
            </w:del>
          </w:p>
        </w:tc>
        <w:tc>
          <w:tcPr>
            <w:tcW w:w="4736" w:type="dxa"/>
            <w:tcBorders>
              <w:top w:val="single" w:sz="2" w:space="0" w:color="auto"/>
              <w:left w:val="single" w:sz="2" w:space="0" w:color="auto"/>
              <w:bottom w:val="single" w:sz="2" w:space="0" w:color="auto"/>
              <w:right w:val="single" w:sz="2" w:space="0" w:color="auto"/>
            </w:tcBorders>
          </w:tcPr>
          <w:p w14:paraId="408D88C0" w14:textId="6BEA5F53" w:rsidR="00872AFE" w:rsidRPr="00711388" w:rsidDel="00855F48" w:rsidRDefault="00872AFE" w:rsidP="00567869">
            <w:pPr>
              <w:pStyle w:val="NormalLeft"/>
              <w:rPr>
                <w:del w:id="7973" w:author="Author"/>
                <w:lang w:val="en-GB"/>
              </w:rPr>
            </w:pPr>
            <w:del w:id="7974" w:author="Author">
              <w:r w:rsidRPr="00711388" w:rsidDel="00855F48">
                <w:rPr>
                  <w:lang w:val="en-GB"/>
                </w:rPr>
                <w:delText>Amount of corporate tax of the reporting period, as stated in the financial statements of the reporting period.</w:delText>
              </w:r>
            </w:del>
          </w:p>
        </w:tc>
      </w:tr>
      <w:tr w:rsidR="00872AFE" w:rsidRPr="00711388" w:rsidDel="00855F48" w14:paraId="4CE300EA" w14:textId="2D5C3FF2" w:rsidTr="00567869">
        <w:trPr>
          <w:del w:id="7975" w:author="Author"/>
        </w:trPr>
        <w:tc>
          <w:tcPr>
            <w:tcW w:w="2322" w:type="dxa"/>
            <w:tcBorders>
              <w:top w:val="single" w:sz="2" w:space="0" w:color="auto"/>
              <w:left w:val="single" w:sz="2" w:space="0" w:color="auto"/>
              <w:bottom w:val="single" w:sz="2" w:space="0" w:color="auto"/>
              <w:right w:val="single" w:sz="2" w:space="0" w:color="auto"/>
            </w:tcBorders>
          </w:tcPr>
          <w:p w14:paraId="4B445EF3" w14:textId="3414C27B" w:rsidR="00872AFE" w:rsidRPr="00711388" w:rsidDel="00855F48" w:rsidRDefault="00872AFE" w:rsidP="00567869">
            <w:pPr>
              <w:pStyle w:val="NormalLeft"/>
              <w:rPr>
                <w:del w:id="7976" w:author="Author"/>
                <w:lang w:val="en-GB"/>
              </w:rPr>
            </w:pPr>
            <w:del w:id="7977" w:author="Author">
              <w:r w:rsidRPr="00711388" w:rsidDel="00855F48">
                <w:rPr>
                  <w:lang w:val="en-GB"/>
                </w:rPr>
                <w:delText>C0030/R0240</w:delText>
              </w:r>
            </w:del>
          </w:p>
        </w:tc>
        <w:tc>
          <w:tcPr>
            <w:tcW w:w="2228" w:type="dxa"/>
            <w:tcBorders>
              <w:top w:val="single" w:sz="2" w:space="0" w:color="auto"/>
              <w:left w:val="single" w:sz="2" w:space="0" w:color="auto"/>
              <w:bottom w:val="single" w:sz="2" w:space="0" w:color="auto"/>
              <w:right w:val="single" w:sz="2" w:space="0" w:color="auto"/>
            </w:tcBorders>
          </w:tcPr>
          <w:p w14:paraId="18FB70A3" w14:textId="0CB7C2C1" w:rsidR="00872AFE" w:rsidRPr="00711388" w:rsidDel="00855F48" w:rsidRDefault="00872AFE" w:rsidP="00567869">
            <w:pPr>
              <w:pStyle w:val="NormalLeft"/>
              <w:rPr>
                <w:del w:id="7978" w:author="Author"/>
                <w:lang w:val="en-GB"/>
              </w:rPr>
            </w:pPr>
            <w:del w:id="7979" w:author="Author">
              <w:r w:rsidRPr="00711388" w:rsidDel="00855F48">
                <w:rPr>
                  <w:lang w:val="en-GB"/>
                </w:rPr>
                <w:delText>Dividend distribution</w:delText>
              </w:r>
            </w:del>
          </w:p>
        </w:tc>
        <w:tc>
          <w:tcPr>
            <w:tcW w:w="4736" w:type="dxa"/>
            <w:tcBorders>
              <w:top w:val="single" w:sz="2" w:space="0" w:color="auto"/>
              <w:left w:val="single" w:sz="2" w:space="0" w:color="auto"/>
              <w:bottom w:val="single" w:sz="2" w:space="0" w:color="auto"/>
              <w:right w:val="single" w:sz="2" w:space="0" w:color="auto"/>
            </w:tcBorders>
          </w:tcPr>
          <w:p w14:paraId="011CE753" w14:textId="0E996249" w:rsidR="00872AFE" w:rsidRPr="00711388" w:rsidDel="00855F48" w:rsidRDefault="00872AFE" w:rsidP="00567869">
            <w:pPr>
              <w:pStyle w:val="NormalLeft"/>
              <w:rPr>
                <w:del w:id="7980" w:author="Author"/>
                <w:lang w:val="en-GB"/>
              </w:rPr>
            </w:pPr>
            <w:del w:id="7981" w:author="Author">
              <w:r w:rsidRPr="00711388" w:rsidDel="00855F48">
                <w:rPr>
                  <w:lang w:val="en-GB"/>
                </w:rPr>
                <w:delText>Amount of dividend distributed during the reporting period, as stated in the financial statements of the reporting period.</w:delText>
              </w:r>
            </w:del>
          </w:p>
        </w:tc>
      </w:tr>
      <w:tr w:rsidR="00872AFE" w:rsidRPr="00711388" w:rsidDel="00855F48" w14:paraId="28515BE3" w14:textId="4FFC27B8" w:rsidTr="00567869">
        <w:trPr>
          <w:del w:id="7982" w:author="Author"/>
        </w:trPr>
        <w:tc>
          <w:tcPr>
            <w:tcW w:w="2322" w:type="dxa"/>
            <w:tcBorders>
              <w:top w:val="single" w:sz="2" w:space="0" w:color="auto"/>
              <w:left w:val="single" w:sz="2" w:space="0" w:color="auto"/>
              <w:bottom w:val="single" w:sz="2" w:space="0" w:color="auto"/>
              <w:right w:val="single" w:sz="2" w:space="0" w:color="auto"/>
            </w:tcBorders>
          </w:tcPr>
          <w:p w14:paraId="3BA6FFD4" w14:textId="7E277A64" w:rsidR="00872AFE" w:rsidRPr="00711388" w:rsidDel="00855F48" w:rsidRDefault="00872AFE" w:rsidP="00567869">
            <w:pPr>
              <w:pStyle w:val="NormalLeft"/>
              <w:rPr>
                <w:del w:id="7983" w:author="Author"/>
                <w:lang w:val="en-GB"/>
              </w:rPr>
            </w:pPr>
            <w:del w:id="7984" w:author="Author">
              <w:r w:rsidRPr="00711388" w:rsidDel="00855F48">
                <w:rPr>
                  <w:lang w:val="en-GB"/>
                </w:rPr>
                <w:delText>C0030/R0250</w:delText>
              </w:r>
            </w:del>
          </w:p>
        </w:tc>
        <w:tc>
          <w:tcPr>
            <w:tcW w:w="2228" w:type="dxa"/>
            <w:tcBorders>
              <w:top w:val="single" w:sz="2" w:space="0" w:color="auto"/>
              <w:left w:val="single" w:sz="2" w:space="0" w:color="auto"/>
              <w:bottom w:val="single" w:sz="2" w:space="0" w:color="auto"/>
              <w:right w:val="single" w:sz="2" w:space="0" w:color="auto"/>
            </w:tcBorders>
          </w:tcPr>
          <w:p w14:paraId="10B13FC3" w14:textId="538DEB89" w:rsidR="00872AFE" w:rsidRPr="00711388" w:rsidDel="00855F48" w:rsidRDefault="00872AFE" w:rsidP="00567869">
            <w:pPr>
              <w:pStyle w:val="NormalLeft"/>
              <w:rPr>
                <w:del w:id="7985" w:author="Author"/>
                <w:lang w:val="en-GB"/>
              </w:rPr>
            </w:pPr>
            <w:del w:id="7986" w:author="Author">
              <w:r w:rsidRPr="00711388" w:rsidDel="00855F48">
                <w:rPr>
                  <w:lang w:val="en-GB"/>
                </w:rPr>
                <w:delText>Other variations in Excess of Assets over Liabilities</w:delText>
              </w:r>
            </w:del>
          </w:p>
        </w:tc>
        <w:tc>
          <w:tcPr>
            <w:tcW w:w="4736" w:type="dxa"/>
            <w:tcBorders>
              <w:top w:val="single" w:sz="2" w:space="0" w:color="auto"/>
              <w:left w:val="single" w:sz="2" w:space="0" w:color="auto"/>
              <w:bottom w:val="single" w:sz="2" w:space="0" w:color="auto"/>
              <w:right w:val="single" w:sz="2" w:space="0" w:color="auto"/>
            </w:tcBorders>
          </w:tcPr>
          <w:p w14:paraId="7AE7C3D9" w14:textId="20C21068" w:rsidR="00872AFE" w:rsidRPr="00711388" w:rsidDel="00855F48" w:rsidRDefault="00872AFE" w:rsidP="00567869">
            <w:pPr>
              <w:pStyle w:val="NormalLeft"/>
              <w:rPr>
                <w:del w:id="7987" w:author="Author"/>
                <w:lang w:val="en-GB"/>
              </w:rPr>
            </w:pPr>
            <w:del w:id="7988" w:author="Author">
              <w:r w:rsidRPr="00711388" w:rsidDel="00855F48">
                <w:rPr>
                  <w:lang w:val="en-GB"/>
                </w:rPr>
                <w:delText>The remaining variations in the excess of assets over liabilities.</w:delText>
              </w:r>
            </w:del>
          </w:p>
        </w:tc>
      </w:tr>
    </w:tbl>
    <w:p w14:paraId="543ED746" w14:textId="58CD875D" w:rsidR="00872AFE" w:rsidRPr="00711388" w:rsidDel="00855F48" w:rsidRDefault="00872AFE" w:rsidP="00872AFE">
      <w:pPr>
        <w:pStyle w:val="ManualHeading2"/>
        <w:ind w:left="851" w:hanging="851"/>
        <w:rPr>
          <w:del w:id="7989" w:author="Author"/>
          <w:lang w:val="en-GB"/>
        </w:rPr>
      </w:pPr>
      <w:del w:id="7990" w:author="Author">
        <w:r w:rsidRPr="00711388" w:rsidDel="00855F48">
          <w:rPr>
            <w:i/>
            <w:lang w:val="en-GB"/>
          </w:rPr>
          <w:delText>S</w:delText>
        </w:r>
        <w:commentRangeStart w:id="7991"/>
        <w:r w:rsidRPr="00711388" w:rsidDel="00855F48">
          <w:rPr>
            <w:i/>
            <w:lang w:val="en-GB"/>
          </w:rPr>
          <w:delText xml:space="preserve">.29.02 </w:delText>
        </w:r>
      </w:del>
      <w:r w:rsidR="00845F43" w:rsidRPr="00711388">
        <w:rPr>
          <w:i/>
          <w:lang w:val="en-GB"/>
        </w:rPr>
        <w:t>-</w:t>
      </w:r>
      <w:del w:id="7992" w:author="Author">
        <w:r w:rsidRPr="00711388" w:rsidDel="00855F48">
          <w:rPr>
            <w:i/>
            <w:lang w:val="en-GB"/>
          </w:rPr>
          <w:delText xml:space="preserve"> Excess of Assets over Liabilities </w:delText>
        </w:r>
      </w:del>
      <w:r w:rsidR="00845F43" w:rsidRPr="00711388">
        <w:rPr>
          <w:i/>
          <w:lang w:val="en-GB"/>
        </w:rPr>
        <w:t>-</w:t>
      </w:r>
      <w:del w:id="7993" w:author="Author">
        <w:r w:rsidRPr="00711388" w:rsidDel="00855F48">
          <w:rPr>
            <w:i/>
            <w:lang w:val="en-GB"/>
          </w:rPr>
          <w:delText xml:space="preserve"> explained by investments and financial liabilities</w:delText>
        </w:r>
        <w:commentRangeEnd w:id="7991"/>
        <w:r w:rsidR="00855F48" w:rsidRPr="00711388" w:rsidDel="00855F48">
          <w:rPr>
            <w:rStyle w:val="CommentReference"/>
            <w:b w:val="0"/>
            <w:bCs w:val="0"/>
            <w:lang w:val="en-GB"/>
          </w:rPr>
          <w:commentReference w:id="7991"/>
        </w:r>
      </w:del>
    </w:p>
    <w:p w14:paraId="09D58109" w14:textId="234A9A6B" w:rsidR="00872AFE" w:rsidRPr="00711388" w:rsidDel="00855F48" w:rsidRDefault="00872AFE" w:rsidP="00872AFE">
      <w:pPr>
        <w:rPr>
          <w:del w:id="7994" w:author="Author"/>
          <w:lang w:val="en-GB"/>
        </w:rPr>
      </w:pPr>
      <w:del w:id="7995" w:author="Author">
        <w:r w:rsidRPr="00711388" w:rsidDel="00855F48">
          <w:rPr>
            <w:i/>
            <w:lang w:val="en-GB"/>
          </w:rPr>
          <w:delText>General comments:</w:delText>
        </w:r>
      </w:del>
    </w:p>
    <w:p w14:paraId="5EC3D942" w14:textId="6C1E2B4E" w:rsidR="00872AFE" w:rsidRPr="00711388" w:rsidDel="00855F48" w:rsidRDefault="00872AFE" w:rsidP="00872AFE">
      <w:pPr>
        <w:rPr>
          <w:del w:id="7996" w:author="Author"/>
          <w:lang w:val="en-GB"/>
        </w:rPr>
      </w:pPr>
      <w:del w:id="7997" w:author="Author">
        <w:r w:rsidRPr="00711388" w:rsidDel="00855F48">
          <w:rPr>
            <w:lang w:val="en-GB"/>
          </w:rPr>
          <w:delText>This section relates to annual submission of information for individual entities.</w:delText>
        </w:r>
      </w:del>
    </w:p>
    <w:p w14:paraId="1A72B283" w14:textId="5AF60889" w:rsidR="00872AFE" w:rsidRPr="00711388" w:rsidDel="00855F48" w:rsidRDefault="00872AFE" w:rsidP="00872AFE">
      <w:pPr>
        <w:rPr>
          <w:del w:id="7998" w:author="Author"/>
          <w:lang w:val="en-GB"/>
        </w:rPr>
      </w:pPr>
      <w:del w:id="7999" w:author="Author">
        <w:r w:rsidRPr="00711388" w:rsidDel="00855F48">
          <w:rPr>
            <w:lang w:val="en-GB"/>
          </w:rPr>
          <w:delText xml:space="preserve">This template focuses on changes in the Excess of Assets over Liabilities due to investments and financial liabilities. </w:delText>
        </w:r>
      </w:del>
    </w:p>
    <w:p w14:paraId="3D3716E5" w14:textId="711ADEB6" w:rsidR="00872AFE" w:rsidRPr="00711388" w:rsidDel="00855F48" w:rsidRDefault="00872AFE" w:rsidP="00872AFE">
      <w:pPr>
        <w:rPr>
          <w:del w:id="8000" w:author="Author"/>
          <w:lang w:val="en-GB"/>
        </w:rPr>
      </w:pPr>
      <w:del w:id="8001" w:author="Author">
        <w:r w:rsidRPr="00711388" w:rsidDel="00855F48">
          <w:rPr>
            <w:lang w:val="en-GB"/>
          </w:rPr>
          <w:delText>The scope of this template:</w:delText>
        </w:r>
      </w:del>
    </w:p>
    <w:p w14:paraId="057617BA" w14:textId="39C0B017" w:rsidR="00872AFE" w:rsidRPr="00711388" w:rsidDel="00855F48" w:rsidRDefault="00872AFE" w:rsidP="00872AFE">
      <w:pPr>
        <w:pStyle w:val="Point0"/>
        <w:rPr>
          <w:del w:id="8002" w:author="Author"/>
          <w:lang w:val="en-GB"/>
        </w:rPr>
      </w:pPr>
      <w:del w:id="8003" w:author="Author">
        <w:r w:rsidRPr="00711388" w:rsidDel="00855F48">
          <w:rPr>
            <w:lang w:val="en-GB"/>
          </w:rPr>
          <w:tab/>
          <w:delText>i.</w:delText>
        </w:r>
        <w:r w:rsidRPr="00711388" w:rsidDel="00855F48">
          <w:rPr>
            <w:lang w:val="en-GB"/>
          </w:rPr>
          <w:tab/>
          <w:delText>Includes investments;</w:delText>
        </w:r>
      </w:del>
    </w:p>
    <w:p w14:paraId="1E78E774" w14:textId="44BBC4C2" w:rsidR="00872AFE" w:rsidRPr="00711388" w:rsidDel="00855F48" w:rsidRDefault="00872AFE" w:rsidP="00872AFE">
      <w:pPr>
        <w:pStyle w:val="Point0"/>
        <w:rPr>
          <w:del w:id="8004" w:author="Author"/>
          <w:lang w:val="en-GB"/>
        </w:rPr>
      </w:pPr>
      <w:del w:id="8005" w:author="Author">
        <w:r w:rsidRPr="00711388" w:rsidDel="00855F48">
          <w:rPr>
            <w:lang w:val="en-GB"/>
          </w:rPr>
          <w:tab/>
          <w:delText>ii.</w:delText>
        </w:r>
        <w:r w:rsidRPr="00711388" w:rsidDel="00855F48">
          <w:rPr>
            <w:lang w:val="en-GB"/>
          </w:rPr>
          <w:tab/>
          <w:delText>Includes liabilities position of derivatives (as investments);</w:delText>
        </w:r>
      </w:del>
    </w:p>
    <w:p w14:paraId="1F541F6A" w14:textId="07C9DA97" w:rsidR="00872AFE" w:rsidRPr="00711388" w:rsidDel="00855F48" w:rsidRDefault="00872AFE" w:rsidP="00872AFE">
      <w:pPr>
        <w:pStyle w:val="Point0"/>
        <w:rPr>
          <w:del w:id="8006" w:author="Author"/>
          <w:lang w:val="en-GB"/>
        </w:rPr>
      </w:pPr>
      <w:del w:id="8007" w:author="Author">
        <w:r w:rsidRPr="00711388" w:rsidDel="00855F48">
          <w:rPr>
            <w:lang w:val="en-GB"/>
          </w:rPr>
          <w:tab/>
          <w:delText>iii.</w:delText>
        </w:r>
        <w:r w:rsidRPr="00711388" w:rsidDel="00855F48">
          <w:rPr>
            <w:lang w:val="en-GB"/>
          </w:rPr>
          <w:tab/>
          <w:delText>Includes Own shares;</w:delText>
        </w:r>
      </w:del>
    </w:p>
    <w:p w14:paraId="7945E9EA" w14:textId="711A285C" w:rsidR="00872AFE" w:rsidRPr="00711388" w:rsidDel="00855F48" w:rsidRDefault="00872AFE" w:rsidP="00872AFE">
      <w:pPr>
        <w:pStyle w:val="Point0"/>
        <w:rPr>
          <w:del w:id="8008" w:author="Author"/>
          <w:lang w:val="en-GB"/>
        </w:rPr>
      </w:pPr>
      <w:del w:id="8009" w:author="Author">
        <w:r w:rsidRPr="00711388" w:rsidDel="00855F48">
          <w:rPr>
            <w:lang w:val="en-GB"/>
          </w:rPr>
          <w:tab/>
          <w:delText>iv.</w:delText>
        </w:r>
        <w:r w:rsidRPr="00711388" w:rsidDel="00855F48">
          <w:rPr>
            <w:lang w:val="en-GB"/>
          </w:rPr>
          <w:tab/>
          <w:delText>Includes Financial liabilities (comprising subordinated liabilities);</w:delText>
        </w:r>
      </w:del>
    </w:p>
    <w:p w14:paraId="0A2BAFFF" w14:textId="2EEAD047" w:rsidR="00872AFE" w:rsidRPr="00711388" w:rsidDel="00855F48" w:rsidRDefault="00872AFE" w:rsidP="00872AFE">
      <w:pPr>
        <w:pStyle w:val="Point0"/>
        <w:rPr>
          <w:del w:id="8010" w:author="Author"/>
          <w:lang w:val="en-GB"/>
        </w:rPr>
      </w:pPr>
      <w:del w:id="8011" w:author="Author">
        <w:r w:rsidRPr="00711388" w:rsidDel="00855F48">
          <w:rPr>
            <w:lang w:val="en-GB"/>
          </w:rPr>
          <w:tab/>
          <w:delText>v.</w:delText>
        </w:r>
        <w:r w:rsidRPr="00711388" w:rsidDel="00855F48">
          <w:rPr>
            <w:lang w:val="en-GB"/>
          </w:rPr>
          <w:tab/>
          <w:delText>Includes assets held for unit</w:delText>
        </w:r>
      </w:del>
      <w:r w:rsidR="00711388" w:rsidRPr="00711388">
        <w:rPr>
          <w:lang w:val="en-GB"/>
        </w:rPr>
        <w:t>-</w:t>
      </w:r>
      <w:del w:id="8012" w:author="Author">
        <w:r w:rsidRPr="00711388" w:rsidDel="00855F48">
          <w:rPr>
            <w:lang w:val="en-GB"/>
          </w:rPr>
          <w:delText>linked and index</w:delText>
        </w:r>
      </w:del>
      <w:r w:rsidR="00711388" w:rsidRPr="00711388">
        <w:rPr>
          <w:lang w:val="en-GB"/>
        </w:rPr>
        <w:t>-</w:t>
      </w:r>
      <w:del w:id="8013" w:author="Author">
        <w:r w:rsidRPr="00711388" w:rsidDel="00855F48">
          <w:rPr>
            <w:lang w:val="en-GB"/>
          </w:rPr>
          <w:delText>linked funds;</w:delText>
        </w:r>
      </w:del>
    </w:p>
    <w:p w14:paraId="490B7206" w14:textId="410FEE2B" w:rsidR="00872AFE" w:rsidRPr="00711388" w:rsidDel="00855F48" w:rsidRDefault="00872AFE" w:rsidP="00872AFE">
      <w:pPr>
        <w:pStyle w:val="Point0"/>
        <w:rPr>
          <w:del w:id="8014" w:author="Author"/>
          <w:lang w:val="en-GB"/>
        </w:rPr>
      </w:pPr>
      <w:del w:id="8015" w:author="Author">
        <w:r w:rsidRPr="00711388" w:rsidDel="00855F48">
          <w:rPr>
            <w:lang w:val="en-GB"/>
          </w:rPr>
          <w:tab/>
          <w:delText>vi.</w:delText>
        </w:r>
        <w:r w:rsidRPr="00711388" w:rsidDel="00855F48">
          <w:rPr>
            <w:lang w:val="en-GB"/>
          </w:rPr>
          <w:tab/>
          <w:delText>Excludes property held for own use.</w:delText>
        </w:r>
      </w:del>
    </w:p>
    <w:p w14:paraId="57222659" w14:textId="50821906" w:rsidR="00872AFE" w:rsidRPr="00711388" w:rsidDel="00855F48" w:rsidRDefault="00872AFE" w:rsidP="00872AFE">
      <w:pPr>
        <w:rPr>
          <w:del w:id="8016" w:author="Author"/>
          <w:lang w:val="en-GB"/>
        </w:rPr>
      </w:pPr>
      <w:del w:id="8017" w:author="Author">
        <w:r w:rsidRPr="00711388" w:rsidDel="00855F48">
          <w:rPr>
            <w:lang w:val="en-GB"/>
          </w:rPr>
          <w:delText>For all these items, the template covers the investments held at closing date of the prior reporting period (N</w:delText>
        </w:r>
      </w:del>
      <w:r w:rsidR="00711388" w:rsidRPr="00711388">
        <w:rPr>
          <w:lang w:val="en-GB"/>
        </w:rPr>
        <w:t>-</w:t>
      </w:r>
      <w:del w:id="8018" w:author="Author">
        <w:r w:rsidRPr="00711388" w:rsidDel="00855F48">
          <w:rPr>
            <w:lang w:val="en-GB"/>
          </w:rPr>
          <w:delText>1) and the investments acquired/issued during the reporting period (N).</w:delText>
        </w:r>
      </w:del>
    </w:p>
    <w:p w14:paraId="5425F9D3" w14:textId="414EEFAE" w:rsidR="00872AFE" w:rsidRPr="00711388" w:rsidDel="00855F48" w:rsidRDefault="00872AFE" w:rsidP="00872AFE">
      <w:pPr>
        <w:rPr>
          <w:del w:id="8019" w:author="Author"/>
          <w:lang w:val="en-GB"/>
        </w:rPr>
      </w:pPr>
      <w:del w:id="8020" w:author="Author">
        <w:r w:rsidRPr="00711388" w:rsidDel="00855F48">
          <w:rPr>
            <w:lang w:val="en-GB"/>
          </w:rPr>
          <w:delText>The difference between template S.29.02 (last table) and information in template S.09.01 is the inclusion of the revenue from own shares and the exclusion of Property held for own use. The purpose of the template is to provide a detailed understanding of the changes in the Excess of Assets over Liabilities related to investments, considering:</w:delText>
        </w:r>
      </w:del>
    </w:p>
    <w:p w14:paraId="4FEDF728" w14:textId="1CF30E3A" w:rsidR="00872AFE" w:rsidRPr="00711388" w:rsidDel="00855F48" w:rsidRDefault="00872AFE" w:rsidP="00872AFE">
      <w:pPr>
        <w:pStyle w:val="Point0"/>
        <w:rPr>
          <w:del w:id="8021" w:author="Author"/>
          <w:lang w:val="en-GB"/>
        </w:rPr>
      </w:pPr>
      <w:del w:id="8022" w:author="Author">
        <w:r w:rsidRPr="00711388" w:rsidDel="00855F48">
          <w:rPr>
            <w:lang w:val="en-GB"/>
          </w:rPr>
          <w:tab/>
          <w:delText>i.</w:delText>
        </w:r>
        <w:r w:rsidRPr="00711388" w:rsidDel="00855F48">
          <w:rPr>
            <w:lang w:val="en-GB"/>
          </w:rPr>
          <w:tab/>
          <w:delText>Movements in valuation with an impact on the Excess of Assets over Liabilities (e.g. realised gains and losses from sales, but also valuation differences);</w:delText>
        </w:r>
      </w:del>
    </w:p>
    <w:p w14:paraId="772F9BC2" w14:textId="3DCB5472" w:rsidR="00872AFE" w:rsidRPr="00711388" w:rsidDel="00855F48" w:rsidRDefault="00872AFE" w:rsidP="00872AFE">
      <w:pPr>
        <w:pStyle w:val="Point0"/>
        <w:rPr>
          <w:del w:id="8023" w:author="Author"/>
          <w:lang w:val="en-GB"/>
        </w:rPr>
      </w:pPr>
      <w:del w:id="8024" w:author="Author">
        <w:r w:rsidRPr="00711388" w:rsidDel="00855F48">
          <w:rPr>
            <w:lang w:val="en-GB"/>
          </w:rPr>
          <w:tab/>
          <w:delText>ii.</w:delText>
        </w:r>
        <w:r w:rsidRPr="00711388" w:rsidDel="00855F48">
          <w:rPr>
            <w:lang w:val="en-GB"/>
          </w:rPr>
          <w:tab/>
          <w:delText>Revenues triggered by investments;</w:delText>
        </w:r>
      </w:del>
    </w:p>
    <w:p w14:paraId="787766B2" w14:textId="31DA7027" w:rsidR="00872AFE" w:rsidRPr="00711388" w:rsidDel="00855F48" w:rsidRDefault="00872AFE" w:rsidP="00872AFE">
      <w:pPr>
        <w:pStyle w:val="Point0"/>
        <w:rPr>
          <w:del w:id="8025" w:author="Author"/>
          <w:lang w:val="en-GB"/>
        </w:rPr>
      </w:pPr>
      <w:del w:id="8026" w:author="Author">
        <w:r w:rsidRPr="00711388" w:rsidDel="00855F48">
          <w:rPr>
            <w:lang w:val="en-GB"/>
          </w:rPr>
          <w:tab/>
          <w:delText>iii.</w:delText>
        </w:r>
        <w:r w:rsidRPr="00711388" w:rsidDel="00855F48">
          <w:rPr>
            <w:lang w:val="en-GB"/>
          </w:rPr>
          <w:tab/>
          <w:delText>Expenses related to investments (including interest charges on financial liabilities.).</w:delText>
        </w:r>
      </w:del>
    </w:p>
    <w:tbl>
      <w:tblPr>
        <w:tblW w:w="0" w:type="auto"/>
        <w:tblLayout w:type="fixed"/>
        <w:tblLook w:val="0000" w:firstRow="0" w:lastRow="0" w:firstColumn="0" w:lastColumn="0" w:noHBand="0" w:noVBand="0"/>
      </w:tblPr>
      <w:tblGrid>
        <w:gridCol w:w="1671"/>
        <w:gridCol w:w="1858"/>
        <w:gridCol w:w="5757"/>
      </w:tblGrid>
      <w:tr w:rsidR="00872AFE" w:rsidRPr="00711388" w:rsidDel="00855F48" w14:paraId="0FCF77C6" w14:textId="553A981E" w:rsidTr="00567869">
        <w:trPr>
          <w:del w:id="8027" w:author="Author"/>
        </w:trPr>
        <w:tc>
          <w:tcPr>
            <w:tcW w:w="1671" w:type="dxa"/>
            <w:tcBorders>
              <w:top w:val="single" w:sz="2" w:space="0" w:color="auto"/>
              <w:left w:val="single" w:sz="2" w:space="0" w:color="auto"/>
              <w:bottom w:val="single" w:sz="2" w:space="0" w:color="auto"/>
              <w:right w:val="single" w:sz="2" w:space="0" w:color="auto"/>
            </w:tcBorders>
          </w:tcPr>
          <w:p w14:paraId="17ABB95F" w14:textId="240D4DC7" w:rsidR="00872AFE" w:rsidRPr="00711388" w:rsidDel="00855F48" w:rsidRDefault="00872AFE" w:rsidP="00567869">
            <w:pPr>
              <w:adjustRightInd w:val="0"/>
              <w:spacing w:before="0" w:after="0"/>
              <w:jc w:val="left"/>
              <w:rPr>
                <w:del w:id="8028"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31F32AFC" w14:textId="60EC4BF7" w:rsidR="00872AFE" w:rsidRPr="00711388" w:rsidDel="00855F48" w:rsidRDefault="00872AFE" w:rsidP="00567869">
            <w:pPr>
              <w:pStyle w:val="NormalCentered"/>
              <w:rPr>
                <w:del w:id="8029" w:author="Author"/>
                <w:lang w:val="en-GB"/>
              </w:rPr>
            </w:pPr>
            <w:del w:id="8030" w:author="Author">
              <w:r w:rsidRPr="00711388" w:rsidDel="00855F48">
                <w:rPr>
                  <w:lang w:val="en-GB"/>
                </w:rPr>
                <w:delText>ITEM</w:delText>
              </w:r>
            </w:del>
          </w:p>
        </w:tc>
        <w:tc>
          <w:tcPr>
            <w:tcW w:w="5757" w:type="dxa"/>
            <w:tcBorders>
              <w:top w:val="single" w:sz="2" w:space="0" w:color="auto"/>
              <w:left w:val="single" w:sz="2" w:space="0" w:color="auto"/>
              <w:bottom w:val="single" w:sz="2" w:space="0" w:color="auto"/>
              <w:right w:val="single" w:sz="2" w:space="0" w:color="auto"/>
            </w:tcBorders>
          </w:tcPr>
          <w:p w14:paraId="58C4C53C" w14:textId="654CFAB3" w:rsidR="00872AFE" w:rsidRPr="00711388" w:rsidDel="00855F48" w:rsidRDefault="00872AFE" w:rsidP="00567869">
            <w:pPr>
              <w:pStyle w:val="NormalCentered"/>
              <w:rPr>
                <w:del w:id="8031" w:author="Author"/>
                <w:lang w:val="en-GB"/>
              </w:rPr>
            </w:pPr>
            <w:del w:id="8032" w:author="Author">
              <w:r w:rsidRPr="00711388" w:rsidDel="00855F48">
                <w:rPr>
                  <w:lang w:val="en-GB"/>
                </w:rPr>
                <w:delText>INSTRUCTIONS</w:delText>
              </w:r>
            </w:del>
          </w:p>
        </w:tc>
      </w:tr>
      <w:tr w:rsidR="00872AFE" w:rsidRPr="00711388" w:rsidDel="00855F48" w14:paraId="0A7BF631" w14:textId="7DCB847C" w:rsidTr="00567869">
        <w:trPr>
          <w:del w:id="8033" w:author="Author"/>
        </w:trPr>
        <w:tc>
          <w:tcPr>
            <w:tcW w:w="1671" w:type="dxa"/>
            <w:tcBorders>
              <w:top w:val="single" w:sz="2" w:space="0" w:color="auto"/>
              <w:left w:val="single" w:sz="2" w:space="0" w:color="auto"/>
              <w:bottom w:val="single" w:sz="2" w:space="0" w:color="auto"/>
              <w:right w:val="single" w:sz="2" w:space="0" w:color="auto"/>
            </w:tcBorders>
          </w:tcPr>
          <w:p w14:paraId="2532ACC4" w14:textId="18BF7456" w:rsidR="00872AFE" w:rsidRPr="00711388" w:rsidDel="00855F48" w:rsidRDefault="00872AFE" w:rsidP="00567869">
            <w:pPr>
              <w:pStyle w:val="NormalLeft"/>
              <w:rPr>
                <w:del w:id="8034" w:author="Author"/>
                <w:lang w:val="en-GB"/>
              </w:rPr>
            </w:pPr>
            <w:del w:id="8035" w:author="Author">
              <w:r w:rsidRPr="00711388" w:rsidDel="00855F48">
                <w:rPr>
                  <w:lang w:val="en-GB"/>
                </w:rPr>
                <w:delText>C0010/R0010</w:delText>
              </w:r>
            </w:del>
          </w:p>
        </w:tc>
        <w:tc>
          <w:tcPr>
            <w:tcW w:w="1858" w:type="dxa"/>
            <w:tcBorders>
              <w:top w:val="single" w:sz="2" w:space="0" w:color="auto"/>
              <w:left w:val="single" w:sz="2" w:space="0" w:color="auto"/>
              <w:bottom w:val="single" w:sz="2" w:space="0" w:color="auto"/>
              <w:right w:val="single" w:sz="2" w:space="0" w:color="auto"/>
            </w:tcBorders>
          </w:tcPr>
          <w:p w14:paraId="241A99C5" w14:textId="129CB74B" w:rsidR="00872AFE" w:rsidRPr="00711388" w:rsidDel="00855F48" w:rsidRDefault="00872AFE" w:rsidP="00567869">
            <w:pPr>
              <w:pStyle w:val="NormalLeft"/>
              <w:rPr>
                <w:del w:id="8036" w:author="Author"/>
                <w:lang w:val="en-GB"/>
              </w:rPr>
            </w:pPr>
            <w:del w:id="8037" w:author="Author">
              <w:r w:rsidRPr="00711388" w:rsidDel="00855F48">
                <w:rPr>
                  <w:lang w:val="en-GB"/>
                </w:rPr>
                <w:delText>Valuation movements on investments</w:delText>
              </w:r>
            </w:del>
          </w:p>
        </w:tc>
        <w:tc>
          <w:tcPr>
            <w:tcW w:w="5757" w:type="dxa"/>
            <w:tcBorders>
              <w:top w:val="single" w:sz="2" w:space="0" w:color="auto"/>
              <w:left w:val="single" w:sz="2" w:space="0" w:color="auto"/>
              <w:bottom w:val="single" w:sz="2" w:space="0" w:color="auto"/>
              <w:right w:val="single" w:sz="2" w:space="0" w:color="auto"/>
            </w:tcBorders>
          </w:tcPr>
          <w:p w14:paraId="2B89E7BE" w14:textId="5D44BFFA" w:rsidR="00872AFE" w:rsidRPr="00711388" w:rsidDel="00855F48" w:rsidRDefault="00872AFE" w:rsidP="00567869">
            <w:pPr>
              <w:pStyle w:val="NormalLeft"/>
              <w:rPr>
                <w:del w:id="8038" w:author="Author"/>
                <w:lang w:val="en-GB"/>
              </w:rPr>
            </w:pPr>
            <w:del w:id="8039" w:author="Author">
              <w:r w:rsidRPr="00711388" w:rsidDel="00855F48">
                <w:rPr>
                  <w:lang w:val="en-GB"/>
                </w:rPr>
                <w:delText>Valuation movements on investments, including:</w:delText>
              </w:r>
            </w:del>
          </w:p>
          <w:p w14:paraId="648C414F" w14:textId="6468EF77" w:rsidR="00872AFE" w:rsidRPr="00711388" w:rsidDel="00855F48" w:rsidRDefault="00872AFE" w:rsidP="0083381F">
            <w:pPr>
              <w:pStyle w:val="Tiret0"/>
              <w:numPr>
                <w:ilvl w:val="0"/>
                <w:numId w:val="3"/>
              </w:numPr>
              <w:ind w:left="851" w:hanging="851"/>
              <w:rPr>
                <w:del w:id="8040" w:author="Author"/>
                <w:lang w:val="en-GB"/>
              </w:rPr>
            </w:pPr>
            <w:del w:id="8041" w:author="Author">
              <w:r w:rsidRPr="00711388" w:rsidDel="00855F48">
                <w:rPr>
                  <w:lang w:val="en-GB"/>
                </w:rPr>
                <w:delText>For those assets kept in the portfolio, the difference between Solvency II values at the end of the reporting period (N) and at the beginning of the Year (N</w:delText>
              </w:r>
            </w:del>
            <w:r w:rsidR="00711388" w:rsidRPr="00711388">
              <w:rPr>
                <w:lang w:val="en-GB"/>
              </w:rPr>
              <w:t>-</w:t>
            </w:r>
            <w:del w:id="8042" w:author="Author">
              <w:r w:rsidRPr="00711388" w:rsidDel="00855F48">
                <w:rPr>
                  <w:lang w:val="en-GB"/>
                </w:rPr>
                <w:delText>1);</w:delText>
              </w:r>
            </w:del>
          </w:p>
          <w:p w14:paraId="73B25301" w14:textId="6FC45FB4" w:rsidR="00872AFE" w:rsidRPr="00711388" w:rsidDel="00855F48" w:rsidRDefault="00872AFE" w:rsidP="0083381F">
            <w:pPr>
              <w:pStyle w:val="Tiret0"/>
              <w:numPr>
                <w:ilvl w:val="0"/>
                <w:numId w:val="3"/>
              </w:numPr>
              <w:ind w:left="851" w:hanging="851"/>
              <w:rPr>
                <w:del w:id="8043" w:author="Author"/>
                <w:lang w:val="en-GB"/>
              </w:rPr>
            </w:pPr>
            <w:del w:id="8044" w:author="Author">
              <w:r w:rsidRPr="00711388" w:rsidDel="00855F48">
                <w:rPr>
                  <w:lang w:val="en-GB"/>
                </w:rPr>
                <w:delText>For those investments divested between the two reporting periods (including where an asset was acquired during the reporting period), the difference between the selling price and the Solvency II value as at the last reporting period (or, in case of investments acquired during the period, the acquisition cost</w:delText>
              </w:r>
              <w:r w:rsidR="00F66F0C" w:rsidRPr="00711388" w:rsidDel="00855F48">
                <w:rPr>
                  <w:lang w:val="en-GB"/>
                </w:rPr>
                <w:delText>/</w:delText>
              </w:r>
              <w:r w:rsidRPr="00711388" w:rsidDel="00855F48">
                <w:rPr>
                  <w:lang w:val="en-GB"/>
                </w:rPr>
                <w:delText>value);</w:delText>
              </w:r>
            </w:del>
          </w:p>
          <w:p w14:paraId="1B274F5E" w14:textId="04C83B58" w:rsidR="00872AFE" w:rsidRPr="00711388" w:rsidDel="00855F48" w:rsidRDefault="00872AFE" w:rsidP="0083381F">
            <w:pPr>
              <w:pStyle w:val="Tiret0"/>
              <w:numPr>
                <w:ilvl w:val="0"/>
                <w:numId w:val="3"/>
              </w:numPr>
              <w:ind w:left="851" w:hanging="851"/>
              <w:rPr>
                <w:del w:id="8045" w:author="Author"/>
                <w:lang w:val="en-GB"/>
              </w:rPr>
            </w:pPr>
            <w:del w:id="8046" w:author="Author">
              <w:r w:rsidRPr="00711388" w:rsidDel="00855F48">
                <w:rPr>
                  <w:lang w:val="en-GB"/>
                </w:rPr>
                <w:delText>For those assets acquired during the reporting period and still held at the end of the reporting period, the difference between the closing Solvency II value and the acquisition cost/value.</w:delText>
              </w:r>
            </w:del>
          </w:p>
          <w:p w14:paraId="4E1C8251" w14:textId="66AEBD8E" w:rsidR="00872AFE" w:rsidRPr="00711388" w:rsidDel="00855F48" w:rsidRDefault="00872AFE" w:rsidP="00567869">
            <w:pPr>
              <w:pStyle w:val="NormalLeft"/>
              <w:rPr>
                <w:del w:id="8047" w:author="Author"/>
                <w:lang w:val="en-GB"/>
              </w:rPr>
            </w:pPr>
            <w:del w:id="8048" w:author="Author">
              <w:r w:rsidRPr="00711388" w:rsidDel="00855F48">
                <w:rPr>
                  <w:lang w:val="en-GB"/>
                </w:rPr>
                <w:delText>It shall include amounts relative to derivatives regardless of derivatives being an asset or a liability.</w:delText>
              </w:r>
            </w:del>
          </w:p>
          <w:p w14:paraId="36C04DF8" w14:textId="6440D833" w:rsidR="00872AFE" w:rsidRPr="00711388" w:rsidDel="00855F48" w:rsidRDefault="00872AFE" w:rsidP="00567869">
            <w:pPr>
              <w:pStyle w:val="NormalLeft"/>
              <w:rPr>
                <w:del w:id="8049" w:author="Author"/>
                <w:lang w:val="en-GB"/>
              </w:rPr>
            </w:pPr>
            <w:del w:id="8050" w:author="Author">
              <w:r w:rsidRPr="00711388" w:rsidDel="00855F48">
                <w:rPr>
                  <w:lang w:val="en-GB"/>
                </w:rPr>
                <w:delText xml:space="preserve">It shall not include amounts reported in ‘Investment revenues </w:delText>
              </w:r>
            </w:del>
            <w:r w:rsidR="00845F43" w:rsidRPr="00711388">
              <w:rPr>
                <w:lang w:val="en-GB"/>
              </w:rPr>
              <w:t>-</w:t>
            </w:r>
            <w:del w:id="8051" w:author="Author">
              <w:r w:rsidRPr="00711388" w:rsidDel="00855F48">
                <w:rPr>
                  <w:lang w:val="en-GB"/>
                </w:rPr>
                <w:delText xml:space="preserve"> R0040’ and ‘Investments expenses including Interest charges on subordinated and financial liabilities </w:delText>
              </w:r>
            </w:del>
            <w:r w:rsidR="00845F43" w:rsidRPr="00711388">
              <w:rPr>
                <w:lang w:val="en-GB"/>
              </w:rPr>
              <w:t>-</w:t>
            </w:r>
            <w:del w:id="8052" w:author="Author">
              <w:r w:rsidRPr="00711388" w:rsidDel="00855F48">
                <w:rPr>
                  <w:lang w:val="en-GB"/>
                </w:rPr>
                <w:delText xml:space="preserve"> R0050’.</w:delText>
              </w:r>
            </w:del>
          </w:p>
        </w:tc>
      </w:tr>
      <w:tr w:rsidR="00872AFE" w:rsidRPr="00711388" w:rsidDel="00855F48" w14:paraId="3B263F9C" w14:textId="7FF6191A" w:rsidTr="00567869">
        <w:trPr>
          <w:del w:id="8053" w:author="Author"/>
        </w:trPr>
        <w:tc>
          <w:tcPr>
            <w:tcW w:w="1671" w:type="dxa"/>
            <w:tcBorders>
              <w:top w:val="single" w:sz="2" w:space="0" w:color="auto"/>
              <w:left w:val="single" w:sz="2" w:space="0" w:color="auto"/>
              <w:bottom w:val="single" w:sz="2" w:space="0" w:color="auto"/>
              <w:right w:val="single" w:sz="2" w:space="0" w:color="auto"/>
            </w:tcBorders>
          </w:tcPr>
          <w:p w14:paraId="50A07A22" w14:textId="24400CC7" w:rsidR="00872AFE" w:rsidRPr="00711388" w:rsidDel="00855F48" w:rsidRDefault="00872AFE" w:rsidP="00567869">
            <w:pPr>
              <w:pStyle w:val="NormalLeft"/>
              <w:rPr>
                <w:del w:id="8054" w:author="Author"/>
                <w:lang w:val="en-GB"/>
              </w:rPr>
            </w:pPr>
            <w:del w:id="8055" w:author="Author">
              <w:r w:rsidRPr="00711388" w:rsidDel="00855F48">
                <w:rPr>
                  <w:lang w:val="en-GB"/>
                </w:rPr>
                <w:delText>C0010/R0020</w:delText>
              </w:r>
            </w:del>
          </w:p>
        </w:tc>
        <w:tc>
          <w:tcPr>
            <w:tcW w:w="1858" w:type="dxa"/>
            <w:tcBorders>
              <w:top w:val="single" w:sz="2" w:space="0" w:color="auto"/>
              <w:left w:val="single" w:sz="2" w:space="0" w:color="auto"/>
              <w:bottom w:val="single" w:sz="2" w:space="0" w:color="auto"/>
              <w:right w:val="single" w:sz="2" w:space="0" w:color="auto"/>
            </w:tcBorders>
          </w:tcPr>
          <w:p w14:paraId="377A5D5E" w14:textId="00BBC37D" w:rsidR="00872AFE" w:rsidRPr="00711388" w:rsidDel="00855F48" w:rsidRDefault="00872AFE" w:rsidP="00567869">
            <w:pPr>
              <w:pStyle w:val="NormalLeft"/>
              <w:rPr>
                <w:del w:id="8056" w:author="Author"/>
                <w:lang w:val="en-GB"/>
              </w:rPr>
            </w:pPr>
            <w:del w:id="8057" w:author="Author">
              <w:r w:rsidRPr="00711388" w:rsidDel="00855F48">
                <w:rPr>
                  <w:lang w:val="en-GB"/>
                </w:rPr>
                <w:delText>Valuation movements on own shares</w:delText>
              </w:r>
            </w:del>
          </w:p>
        </w:tc>
        <w:tc>
          <w:tcPr>
            <w:tcW w:w="5757" w:type="dxa"/>
            <w:tcBorders>
              <w:top w:val="single" w:sz="2" w:space="0" w:color="auto"/>
              <w:left w:val="single" w:sz="2" w:space="0" w:color="auto"/>
              <w:bottom w:val="single" w:sz="2" w:space="0" w:color="auto"/>
              <w:right w:val="single" w:sz="2" w:space="0" w:color="auto"/>
            </w:tcBorders>
          </w:tcPr>
          <w:p w14:paraId="6C5CB204" w14:textId="4C62A8E4" w:rsidR="00872AFE" w:rsidRPr="00711388" w:rsidDel="00855F48" w:rsidRDefault="00872AFE" w:rsidP="00567869">
            <w:pPr>
              <w:pStyle w:val="NormalLeft"/>
              <w:rPr>
                <w:del w:id="8058" w:author="Author"/>
                <w:lang w:val="en-GB"/>
              </w:rPr>
            </w:pPr>
            <w:del w:id="8059" w:author="Author">
              <w:r w:rsidRPr="00711388" w:rsidDel="00855F48">
                <w:rPr>
                  <w:lang w:val="en-GB"/>
                </w:rPr>
                <w:delText>Same as for cell C0010/R0010, but for own shares.</w:delText>
              </w:r>
            </w:del>
          </w:p>
        </w:tc>
      </w:tr>
      <w:tr w:rsidR="00872AFE" w:rsidRPr="00711388" w:rsidDel="00855F48" w14:paraId="64BDB85D" w14:textId="2A7570CD" w:rsidTr="00567869">
        <w:trPr>
          <w:del w:id="8060" w:author="Author"/>
        </w:trPr>
        <w:tc>
          <w:tcPr>
            <w:tcW w:w="1671" w:type="dxa"/>
            <w:tcBorders>
              <w:top w:val="single" w:sz="2" w:space="0" w:color="auto"/>
              <w:left w:val="single" w:sz="2" w:space="0" w:color="auto"/>
              <w:bottom w:val="single" w:sz="2" w:space="0" w:color="auto"/>
              <w:right w:val="single" w:sz="2" w:space="0" w:color="auto"/>
            </w:tcBorders>
          </w:tcPr>
          <w:p w14:paraId="45631CC3" w14:textId="419C67FC" w:rsidR="00872AFE" w:rsidRPr="00711388" w:rsidDel="00855F48" w:rsidRDefault="00872AFE" w:rsidP="00567869">
            <w:pPr>
              <w:pStyle w:val="NormalLeft"/>
              <w:rPr>
                <w:del w:id="8061" w:author="Author"/>
                <w:lang w:val="en-GB"/>
              </w:rPr>
            </w:pPr>
            <w:del w:id="8062" w:author="Author">
              <w:r w:rsidRPr="00711388" w:rsidDel="00855F48">
                <w:rPr>
                  <w:lang w:val="en-GB"/>
                </w:rPr>
                <w:delText>C0010/R0030</w:delText>
              </w:r>
            </w:del>
          </w:p>
        </w:tc>
        <w:tc>
          <w:tcPr>
            <w:tcW w:w="1858" w:type="dxa"/>
            <w:tcBorders>
              <w:top w:val="single" w:sz="2" w:space="0" w:color="auto"/>
              <w:left w:val="single" w:sz="2" w:space="0" w:color="auto"/>
              <w:bottom w:val="single" w:sz="2" w:space="0" w:color="auto"/>
              <w:right w:val="single" w:sz="2" w:space="0" w:color="auto"/>
            </w:tcBorders>
          </w:tcPr>
          <w:p w14:paraId="06533D8F" w14:textId="56791A8E" w:rsidR="00872AFE" w:rsidRPr="00711388" w:rsidDel="00855F48" w:rsidRDefault="00872AFE" w:rsidP="00567869">
            <w:pPr>
              <w:pStyle w:val="NormalLeft"/>
              <w:rPr>
                <w:del w:id="8063" w:author="Author"/>
                <w:lang w:val="en-GB"/>
              </w:rPr>
            </w:pPr>
            <w:del w:id="8064" w:author="Author">
              <w:r w:rsidRPr="00711388" w:rsidDel="00855F48">
                <w:rPr>
                  <w:lang w:val="en-GB"/>
                </w:rPr>
                <w:delText>Valuation movements on financial liabilities and subordinated liabilities</w:delText>
              </w:r>
            </w:del>
          </w:p>
        </w:tc>
        <w:tc>
          <w:tcPr>
            <w:tcW w:w="5757" w:type="dxa"/>
            <w:tcBorders>
              <w:top w:val="single" w:sz="2" w:space="0" w:color="auto"/>
              <w:left w:val="single" w:sz="2" w:space="0" w:color="auto"/>
              <w:bottom w:val="single" w:sz="2" w:space="0" w:color="auto"/>
              <w:right w:val="single" w:sz="2" w:space="0" w:color="auto"/>
            </w:tcBorders>
          </w:tcPr>
          <w:p w14:paraId="426D4CD3" w14:textId="3D70CE96" w:rsidR="00872AFE" w:rsidRPr="00711388" w:rsidDel="00855F48" w:rsidRDefault="00872AFE" w:rsidP="00567869">
            <w:pPr>
              <w:pStyle w:val="NormalLeft"/>
              <w:rPr>
                <w:del w:id="8065" w:author="Author"/>
                <w:lang w:val="en-GB"/>
              </w:rPr>
            </w:pPr>
            <w:del w:id="8066" w:author="Author">
              <w:r w:rsidRPr="00711388" w:rsidDel="00855F48">
                <w:rPr>
                  <w:lang w:val="en-GB"/>
                </w:rPr>
                <w:delText>Valuation movements on financial liabilities and subordinated liabilities, including:</w:delText>
              </w:r>
            </w:del>
          </w:p>
          <w:p w14:paraId="76290521" w14:textId="2752ACAE" w:rsidR="00872AFE" w:rsidRPr="00711388" w:rsidDel="00855F48" w:rsidRDefault="00872AFE" w:rsidP="0083381F">
            <w:pPr>
              <w:pStyle w:val="Tiret0"/>
              <w:numPr>
                <w:ilvl w:val="0"/>
                <w:numId w:val="3"/>
              </w:numPr>
              <w:ind w:left="851" w:hanging="851"/>
              <w:rPr>
                <w:del w:id="8067" w:author="Author"/>
                <w:lang w:val="en-GB"/>
              </w:rPr>
            </w:pPr>
            <w:del w:id="8068" w:author="Author">
              <w:r w:rsidRPr="00711388" w:rsidDel="00855F48">
                <w:rPr>
                  <w:lang w:val="en-GB"/>
                </w:rPr>
                <w:delText>For those financial and subordinated liabilities issued prior to the reporting period and not redeemed, the difference between Solvency II values at the end of the reporting period (N) and at the beginning of the reporting period (N</w:delText>
              </w:r>
            </w:del>
            <w:r w:rsidR="00711388" w:rsidRPr="00711388">
              <w:rPr>
                <w:lang w:val="en-GB"/>
              </w:rPr>
              <w:t>-</w:t>
            </w:r>
            <w:del w:id="8069" w:author="Author">
              <w:r w:rsidRPr="00711388" w:rsidDel="00855F48">
                <w:rPr>
                  <w:lang w:val="en-GB"/>
                </w:rPr>
                <w:delText>1);</w:delText>
              </w:r>
            </w:del>
          </w:p>
          <w:p w14:paraId="1EB6B1F6" w14:textId="17B4D546" w:rsidR="00872AFE" w:rsidRPr="00711388" w:rsidDel="00855F48" w:rsidRDefault="00872AFE" w:rsidP="0083381F">
            <w:pPr>
              <w:pStyle w:val="Tiret0"/>
              <w:numPr>
                <w:ilvl w:val="0"/>
                <w:numId w:val="3"/>
              </w:numPr>
              <w:ind w:left="851" w:hanging="851"/>
              <w:rPr>
                <w:del w:id="8070" w:author="Author"/>
                <w:lang w:val="en-GB"/>
              </w:rPr>
            </w:pPr>
            <w:del w:id="8071" w:author="Author">
              <w:r w:rsidRPr="00711388" w:rsidDel="00855F48">
                <w:rPr>
                  <w:lang w:val="en-GB"/>
                </w:rPr>
                <w:delText>For those financial and subordinated liabilities redeemed during the reporting period, the difference between the redemption price and the Solvency II value as at the end of the last reporting period;</w:delText>
              </w:r>
            </w:del>
          </w:p>
          <w:p w14:paraId="61D5DE4A" w14:textId="6E54134D" w:rsidR="00872AFE" w:rsidRPr="00711388" w:rsidDel="00855F48" w:rsidRDefault="00872AFE" w:rsidP="0083381F">
            <w:pPr>
              <w:pStyle w:val="Tiret0"/>
              <w:numPr>
                <w:ilvl w:val="0"/>
                <w:numId w:val="3"/>
              </w:numPr>
              <w:ind w:left="851" w:hanging="851"/>
              <w:rPr>
                <w:del w:id="8072" w:author="Author"/>
                <w:lang w:val="en-GB"/>
              </w:rPr>
            </w:pPr>
            <w:del w:id="8073" w:author="Author">
              <w:r w:rsidRPr="00711388" w:rsidDel="00855F48">
                <w:rPr>
                  <w:lang w:val="en-GB"/>
                </w:rPr>
                <w:delText xml:space="preserve"> For those financial and subordinated liabilities issued during the reporting period and not redeemed during the period, the difference </w:delText>
              </w:r>
              <w:r w:rsidRPr="00711388" w:rsidDel="00855F48">
                <w:rPr>
                  <w:lang w:val="en-GB"/>
                </w:rPr>
                <w:lastRenderedPageBreak/>
                <w:delText>between the closing Solvency II value and issuance price.</w:delText>
              </w:r>
            </w:del>
          </w:p>
        </w:tc>
      </w:tr>
      <w:tr w:rsidR="00872AFE" w:rsidRPr="00711388" w:rsidDel="00855F48" w14:paraId="527A8769" w14:textId="6B1C2787" w:rsidTr="00567869">
        <w:trPr>
          <w:del w:id="8074" w:author="Author"/>
        </w:trPr>
        <w:tc>
          <w:tcPr>
            <w:tcW w:w="1671" w:type="dxa"/>
            <w:tcBorders>
              <w:top w:val="single" w:sz="2" w:space="0" w:color="auto"/>
              <w:left w:val="single" w:sz="2" w:space="0" w:color="auto"/>
              <w:bottom w:val="single" w:sz="2" w:space="0" w:color="auto"/>
              <w:right w:val="single" w:sz="2" w:space="0" w:color="auto"/>
            </w:tcBorders>
          </w:tcPr>
          <w:p w14:paraId="5D56AECF" w14:textId="0AD1507F" w:rsidR="00872AFE" w:rsidRPr="00711388" w:rsidDel="00855F48" w:rsidRDefault="00872AFE" w:rsidP="00567869">
            <w:pPr>
              <w:pStyle w:val="NormalLeft"/>
              <w:rPr>
                <w:del w:id="8075" w:author="Author"/>
                <w:lang w:val="en-GB"/>
              </w:rPr>
            </w:pPr>
            <w:del w:id="8076" w:author="Author">
              <w:r w:rsidRPr="00711388" w:rsidDel="00855F48">
                <w:rPr>
                  <w:lang w:val="en-GB"/>
                </w:rPr>
                <w:lastRenderedPageBreak/>
                <w:delText>C0010/R0040</w:delText>
              </w:r>
            </w:del>
          </w:p>
        </w:tc>
        <w:tc>
          <w:tcPr>
            <w:tcW w:w="1858" w:type="dxa"/>
            <w:tcBorders>
              <w:top w:val="single" w:sz="2" w:space="0" w:color="auto"/>
              <w:left w:val="single" w:sz="2" w:space="0" w:color="auto"/>
              <w:bottom w:val="single" w:sz="2" w:space="0" w:color="auto"/>
              <w:right w:val="single" w:sz="2" w:space="0" w:color="auto"/>
            </w:tcBorders>
          </w:tcPr>
          <w:p w14:paraId="617D3209" w14:textId="6458FABC" w:rsidR="00872AFE" w:rsidRPr="00711388" w:rsidDel="00855F48" w:rsidRDefault="00872AFE" w:rsidP="00567869">
            <w:pPr>
              <w:pStyle w:val="NormalLeft"/>
              <w:rPr>
                <w:del w:id="8077" w:author="Author"/>
                <w:lang w:val="en-GB"/>
              </w:rPr>
            </w:pPr>
            <w:del w:id="8078" w:author="Author">
              <w:r w:rsidRPr="00711388" w:rsidDel="00855F48">
                <w:rPr>
                  <w:lang w:val="en-GB"/>
                </w:rPr>
                <w:delText>Investment Revenues</w:delText>
              </w:r>
            </w:del>
          </w:p>
        </w:tc>
        <w:tc>
          <w:tcPr>
            <w:tcW w:w="5757" w:type="dxa"/>
            <w:tcBorders>
              <w:top w:val="single" w:sz="2" w:space="0" w:color="auto"/>
              <w:left w:val="single" w:sz="2" w:space="0" w:color="auto"/>
              <w:bottom w:val="single" w:sz="2" w:space="0" w:color="auto"/>
              <w:right w:val="single" w:sz="2" w:space="0" w:color="auto"/>
            </w:tcBorders>
          </w:tcPr>
          <w:p w14:paraId="1AF56042" w14:textId="159E0B17" w:rsidR="00872AFE" w:rsidRPr="00711388" w:rsidDel="00855F48" w:rsidRDefault="00872AFE" w:rsidP="00567869">
            <w:pPr>
              <w:pStyle w:val="NormalLeft"/>
              <w:rPr>
                <w:del w:id="8079" w:author="Author"/>
                <w:lang w:val="en-GB"/>
              </w:rPr>
            </w:pPr>
            <w:del w:id="8080" w:author="Author">
              <w:r w:rsidRPr="00711388" w:rsidDel="00855F48">
                <w:rPr>
                  <w:lang w:val="en-GB"/>
                </w:rPr>
                <w:delText>Includes dividends, interests, rents and other revenues, due to investments within scope of this template.</w:delText>
              </w:r>
            </w:del>
          </w:p>
        </w:tc>
      </w:tr>
      <w:tr w:rsidR="00872AFE" w:rsidRPr="00711388" w:rsidDel="00855F48" w14:paraId="2AE3A68B" w14:textId="179FA2AF" w:rsidTr="00567869">
        <w:trPr>
          <w:del w:id="8081" w:author="Author"/>
        </w:trPr>
        <w:tc>
          <w:tcPr>
            <w:tcW w:w="1671" w:type="dxa"/>
            <w:tcBorders>
              <w:top w:val="single" w:sz="2" w:space="0" w:color="auto"/>
              <w:left w:val="single" w:sz="2" w:space="0" w:color="auto"/>
              <w:bottom w:val="single" w:sz="2" w:space="0" w:color="auto"/>
              <w:right w:val="single" w:sz="2" w:space="0" w:color="auto"/>
            </w:tcBorders>
          </w:tcPr>
          <w:p w14:paraId="41A9B344" w14:textId="5BF09D53" w:rsidR="00872AFE" w:rsidRPr="00711388" w:rsidDel="00855F48" w:rsidRDefault="00872AFE" w:rsidP="00567869">
            <w:pPr>
              <w:pStyle w:val="NormalLeft"/>
              <w:rPr>
                <w:del w:id="8082" w:author="Author"/>
                <w:lang w:val="en-GB"/>
              </w:rPr>
            </w:pPr>
            <w:del w:id="8083" w:author="Author">
              <w:r w:rsidRPr="00711388" w:rsidDel="00855F48">
                <w:rPr>
                  <w:lang w:val="en-GB"/>
                </w:rPr>
                <w:delText>C0010/R0050</w:delText>
              </w:r>
            </w:del>
          </w:p>
        </w:tc>
        <w:tc>
          <w:tcPr>
            <w:tcW w:w="1858" w:type="dxa"/>
            <w:tcBorders>
              <w:top w:val="single" w:sz="2" w:space="0" w:color="auto"/>
              <w:left w:val="single" w:sz="2" w:space="0" w:color="auto"/>
              <w:bottom w:val="single" w:sz="2" w:space="0" w:color="auto"/>
              <w:right w:val="single" w:sz="2" w:space="0" w:color="auto"/>
            </w:tcBorders>
          </w:tcPr>
          <w:p w14:paraId="264F15AA" w14:textId="2D6B30A9" w:rsidR="00872AFE" w:rsidRPr="00711388" w:rsidDel="00855F48" w:rsidRDefault="00872AFE" w:rsidP="00567869">
            <w:pPr>
              <w:pStyle w:val="NormalLeft"/>
              <w:rPr>
                <w:del w:id="8084" w:author="Author"/>
                <w:lang w:val="en-GB"/>
              </w:rPr>
            </w:pPr>
            <w:del w:id="8085" w:author="Author">
              <w:r w:rsidRPr="00711388" w:rsidDel="00855F48">
                <w:rPr>
                  <w:lang w:val="en-GB"/>
                </w:rPr>
                <w:delText>Investments expenses including interest charges on subordinated and financial liabilities</w:delText>
              </w:r>
            </w:del>
          </w:p>
        </w:tc>
        <w:tc>
          <w:tcPr>
            <w:tcW w:w="5757" w:type="dxa"/>
            <w:tcBorders>
              <w:top w:val="single" w:sz="2" w:space="0" w:color="auto"/>
              <w:left w:val="single" w:sz="2" w:space="0" w:color="auto"/>
              <w:bottom w:val="single" w:sz="2" w:space="0" w:color="auto"/>
              <w:right w:val="single" w:sz="2" w:space="0" w:color="auto"/>
            </w:tcBorders>
          </w:tcPr>
          <w:p w14:paraId="42FEEC0E" w14:textId="3A556558" w:rsidR="00872AFE" w:rsidRPr="00711388" w:rsidDel="00855F48" w:rsidRDefault="00872AFE" w:rsidP="00567869">
            <w:pPr>
              <w:pStyle w:val="NormalLeft"/>
              <w:rPr>
                <w:del w:id="8086" w:author="Author"/>
                <w:lang w:val="en-GB"/>
              </w:rPr>
            </w:pPr>
            <w:del w:id="8087" w:author="Author">
              <w:r w:rsidRPr="00711388" w:rsidDel="00855F48">
                <w:rPr>
                  <w:lang w:val="en-GB"/>
                </w:rPr>
                <w:delText>Investments expenses including interest charges on subordinated and financial liabilities, including:</w:delText>
              </w:r>
            </w:del>
          </w:p>
          <w:p w14:paraId="48B2B1FF" w14:textId="7B62D39C" w:rsidR="00872AFE" w:rsidRPr="00711388" w:rsidDel="00855F48" w:rsidRDefault="00872AFE" w:rsidP="0083381F">
            <w:pPr>
              <w:pStyle w:val="Tiret0"/>
              <w:numPr>
                <w:ilvl w:val="0"/>
                <w:numId w:val="3"/>
              </w:numPr>
              <w:ind w:left="851" w:hanging="851"/>
              <w:rPr>
                <w:del w:id="8088" w:author="Author"/>
                <w:lang w:val="en-GB"/>
              </w:rPr>
            </w:pPr>
            <w:del w:id="8089" w:author="Author">
              <w:r w:rsidRPr="00711388" w:rsidDel="00855F48">
                <w:rPr>
                  <w:lang w:val="en-GB"/>
                </w:rPr>
                <w:delText xml:space="preserve">Investment management expenses </w:delText>
              </w:r>
            </w:del>
            <w:r w:rsidR="00711388" w:rsidRPr="00711388">
              <w:rPr>
                <w:lang w:val="en-GB"/>
              </w:rPr>
              <w:t>-</w:t>
            </w:r>
            <w:del w:id="8090" w:author="Author">
              <w:r w:rsidRPr="00711388" w:rsidDel="00855F48">
                <w:rPr>
                  <w:lang w:val="en-GB"/>
                </w:rPr>
                <w:delText xml:space="preserve"> related to ‘Investments’ and to ‘Own shares’;</w:delText>
              </w:r>
            </w:del>
          </w:p>
          <w:p w14:paraId="0A636679" w14:textId="5791C4E3" w:rsidR="00872AFE" w:rsidRPr="00711388" w:rsidDel="00855F48" w:rsidRDefault="00872AFE" w:rsidP="0083381F">
            <w:pPr>
              <w:pStyle w:val="Tiret0"/>
              <w:numPr>
                <w:ilvl w:val="0"/>
                <w:numId w:val="3"/>
              </w:numPr>
              <w:ind w:left="851" w:hanging="851"/>
              <w:rPr>
                <w:del w:id="8091" w:author="Author"/>
                <w:lang w:val="en-GB"/>
              </w:rPr>
            </w:pPr>
            <w:del w:id="8092" w:author="Author">
              <w:r w:rsidRPr="00711388" w:rsidDel="00855F48">
                <w:rPr>
                  <w:lang w:val="en-GB"/>
                </w:rPr>
                <w:delText>Interest charges on financial and subordinated liabilities related to ‘Financial liabilities other than debts owed to credit institutions’ as well as ‘Debts owed to credit institutions’ and ‘Subordinated liabilities’.</w:delText>
              </w:r>
            </w:del>
          </w:p>
          <w:p w14:paraId="225ED37A" w14:textId="3959349E" w:rsidR="00872AFE" w:rsidRPr="00711388" w:rsidDel="00855F48" w:rsidRDefault="00872AFE" w:rsidP="00567869">
            <w:pPr>
              <w:pStyle w:val="NormalLeft"/>
              <w:rPr>
                <w:del w:id="8093" w:author="Author"/>
                <w:lang w:val="en-GB"/>
              </w:rPr>
            </w:pPr>
            <w:del w:id="8094" w:author="Author">
              <w:r w:rsidRPr="00711388" w:rsidDel="00855F48">
                <w:rPr>
                  <w:lang w:val="en-GB"/>
                </w:rPr>
                <w:delText>Those expenses and charges correspond to the ones recorded and recognised on an accrual basis at the end of the period.</w:delText>
              </w:r>
              <w:r w:rsidRPr="00711388" w:rsidDel="003323F0">
                <w:rPr>
                  <w:lang w:val="en-GB"/>
                </w:rPr>
                <w:delText xml:space="preserve">  </w:delText>
              </w:r>
            </w:del>
            <w:ins w:id="8095" w:author="Author">
              <w:r w:rsidR="003323F0">
                <w:rPr>
                  <w:lang w:val="en-GB"/>
                </w:rPr>
                <w:t xml:space="preserve"> </w:t>
              </w:r>
            </w:ins>
          </w:p>
        </w:tc>
      </w:tr>
      <w:tr w:rsidR="00872AFE" w:rsidRPr="00711388" w:rsidDel="00855F48" w14:paraId="65993B90" w14:textId="1C10E518" w:rsidTr="00567869">
        <w:trPr>
          <w:del w:id="8096" w:author="Author"/>
        </w:trPr>
        <w:tc>
          <w:tcPr>
            <w:tcW w:w="1671" w:type="dxa"/>
            <w:tcBorders>
              <w:top w:val="single" w:sz="2" w:space="0" w:color="auto"/>
              <w:left w:val="single" w:sz="2" w:space="0" w:color="auto"/>
              <w:bottom w:val="single" w:sz="2" w:space="0" w:color="auto"/>
              <w:right w:val="single" w:sz="2" w:space="0" w:color="auto"/>
            </w:tcBorders>
          </w:tcPr>
          <w:p w14:paraId="7A78F750" w14:textId="0664D779" w:rsidR="00872AFE" w:rsidRPr="00711388" w:rsidDel="00855F48" w:rsidRDefault="00872AFE" w:rsidP="00567869">
            <w:pPr>
              <w:pStyle w:val="NormalLeft"/>
              <w:rPr>
                <w:del w:id="8097" w:author="Author"/>
                <w:lang w:val="en-GB"/>
              </w:rPr>
            </w:pPr>
            <w:del w:id="8098" w:author="Author">
              <w:r w:rsidRPr="00711388" w:rsidDel="00855F48">
                <w:rPr>
                  <w:lang w:val="en-GB"/>
                </w:rPr>
                <w:delText>C0010/R0060</w:delText>
              </w:r>
            </w:del>
          </w:p>
        </w:tc>
        <w:tc>
          <w:tcPr>
            <w:tcW w:w="1858" w:type="dxa"/>
            <w:tcBorders>
              <w:top w:val="single" w:sz="2" w:space="0" w:color="auto"/>
              <w:left w:val="single" w:sz="2" w:space="0" w:color="auto"/>
              <w:bottom w:val="single" w:sz="2" w:space="0" w:color="auto"/>
              <w:right w:val="single" w:sz="2" w:space="0" w:color="auto"/>
            </w:tcBorders>
          </w:tcPr>
          <w:p w14:paraId="0DB4A995" w14:textId="6A803C5D" w:rsidR="00872AFE" w:rsidRPr="00711388" w:rsidDel="00855F48" w:rsidRDefault="00872AFE" w:rsidP="00567869">
            <w:pPr>
              <w:pStyle w:val="NormalLeft"/>
              <w:rPr>
                <w:del w:id="8099" w:author="Author"/>
                <w:lang w:val="en-GB"/>
              </w:rPr>
            </w:pPr>
            <w:del w:id="8100" w:author="Author">
              <w:r w:rsidRPr="00711388" w:rsidDel="00855F48">
                <w:rPr>
                  <w:lang w:val="en-GB"/>
                </w:rPr>
                <w:delText>Variation in Excess of Assets over Liabilities explained by investments and financial liabilities management</w:delText>
              </w:r>
            </w:del>
          </w:p>
        </w:tc>
        <w:tc>
          <w:tcPr>
            <w:tcW w:w="5757" w:type="dxa"/>
            <w:tcBorders>
              <w:top w:val="single" w:sz="2" w:space="0" w:color="auto"/>
              <w:left w:val="single" w:sz="2" w:space="0" w:color="auto"/>
              <w:bottom w:val="single" w:sz="2" w:space="0" w:color="auto"/>
              <w:right w:val="single" w:sz="2" w:space="0" w:color="auto"/>
            </w:tcBorders>
          </w:tcPr>
          <w:p w14:paraId="66DA73CC" w14:textId="006E21BC" w:rsidR="00872AFE" w:rsidRPr="00711388" w:rsidDel="00855F48" w:rsidRDefault="00872AFE" w:rsidP="00567869">
            <w:pPr>
              <w:pStyle w:val="NormalLeft"/>
              <w:rPr>
                <w:del w:id="8101" w:author="Author"/>
                <w:lang w:val="en-GB"/>
              </w:rPr>
            </w:pPr>
            <w:del w:id="8102" w:author="Author">
              <w:r w:rsidRPr="00711388" w:rsidDel="00855F48">
                <w:rPr>
                  <w:lang w:val="en-GB"/>
                </w:rPr>
                <w:delText>Total of variation in Excess of Assets over Liabilities explained by investments and financial liabilities management.</w:delText>
              </w:r>
            </w:del>
          </w:p>
        </w:tc>
      </w:tr>
      <w:tr w:rsidR="00872AFE" w:rsidRPr="00711388" w:rsidDel="00855F48" w14:paraId="47B4ADAD" w14:textId="0B6193A4" w:rsidTr="00567869">
        <w:trPr>
          <w:del w:id="8103" w:author="Author"/>
        </w:trPr>
        <w:tc>
          <w:tcPr>
            <w:tcW w:w="1671" w:type="dxa"/>
            <w:tcBorders>
              <w:top w:val="single" w:sz="2" w:space="0" w:color="auto"/>
              <w:left w:val="single" w:sz="2" w:space="0" w:color="auto"/>
              <w:bottom w:val="single" w:sz="2" w:space="0" w:color="auto"/>
              <w:right w:val="single" w:sz="2" w:space="0" w:color="auto"/>
            </w:tcBorders>
          </w:tcPr>
          <w:p w14:paraId="428EF714" w14:textId="385207B3" w:rsidR="00872AFE" w:rsidRPr="00711388" w:rsidDel="00855F48" w:rsidRDefault="00872AFE" w:rsidP="00567869">
            <w:pPr>
              <w:pStyle w:val="NormalLeft"/>
              <w:rPr>
                <w:del w:id="8104" w:author="Author"/>
                <w:lang w:val="en-GB"/>
              </w:rPr>
            </w:pPr>
            <w:del w:id="8105" w:author="Author">
              <w:r w:rsidRPr="00711388" w:rsidDel="00855F48">
                <w:rPr>
                  <w:lang w:val="en-GB"/>
                </w:rPr>
                <w:delText>C0010/R0070</w:delText>
              </w:r>
            </w:del>
          </w:p>
        </w:tc>
        <w:tc>
          <w:tcPr>
            <w:tcW w:w="1858" w:type="dxa"/>
            <w:tcBorders>
              <w:top w:val="single" w:sz="2" w:space="0" w:color="auto"/>
              <w:left w:val="single" w:sz="2" w:space="0" w:color="auto"/>
              <w:bottom w:val="single" w:sz="2" w:space="0" w:color="auto"/>
              <w:right w:val="single" w:sz="2" w:space="0" w:color="auto"/>
            </w:tcBorders>
          </w:tcPr>
          <w:p w14:paraId="01A98619" w14:textId="5DA0A696" w:rsidR="00872AFE" w:rsidRPr="00711388" w:rsidDel="00855F48" w:rsidRDefault="00872AFE" w:rsidP="00567869">
            <w:pPr>
              <w:pStyle w:val="NormalLeft"/>
              <w:rPr>
                <w:del w:id="8106" w:author="Author"/>
                <w:lang w:val="en-GB"/>
              </w:rPr>
            </w:pPr>
            <w:del w:id="8107" w:author="Author">
              <w:r w:rsidRPr="00711388" w:rsidDel="00855F48">
                <w:rPr>
                  <w:lang w:val="en-GB"/>
                </w:rPr>
                <w:delText>Dividends</w:delText>
              </w:r>
            </w:del>
          </w:p>
        </w:tc>
        <w:tc>
          <w:tcPr>
            <w:tcW w:w="5757" w:type="dxa"/>
            <w:tcBorders>
              <w:top w:val="single" w:sz="2" w:space="0" w:color="auto"/>
              <w:left w:val="single" w:sz="2" w:space="0" w:color="auto"/>
              <w:bottom w:val="single" w:sz="2" w:space="0" w:color="auto"/>
              <w:right w:val="single" w:sz="2" w:space="0" w:color="auto"/>
            </w:tcBorders>
          </w:tcPr>
          <w:p w14:paraId="5F8A19AA" w14:textId="2E446552" w:rsidR="00872AFE" w:rsidRPr="00711388" w:rsidDel="00855F48" w:rsidRDefault="00872AFE" w:rsidP="00567869">
            <w:pPr>
              <w:pStyle w:val="NormalLeft"/>
              <w:rPr>
                <w:del w:id="8108" w:author="Author"/>
                <w:lang w:val="en-GB"/>
              </w:rPr>
            </w:pPr>
            <w:del w:id="8109" w:author="Author">
              <w:r w:rsidRPr="00711388" w:rsidDel="00855F48">
                <w:rPr>
                  <w:lang w:val="en-GB"/>
                </w:rPr>
                <w:delText>Amount of dividends earned over the reporting period, excluding any dividends from property held for own use.</w:delText>
              </w:r>
              <w:r w:rsidRPr="00711388" w:rsidDel="003323F0">
                <w:rPr>
                  <w:lang w:val="en-GB"/>
                </w:rPr>
                <w:delText xml:space="preserve">  </w:delText>
              </w:r>
            </w:del>
            <w:ins w:id="8110" w:author="Author">
              <w:r w:rsidR="003323F0">
                <w:rPr>
                  <w:lang w:val="en-GB"/>
                </w:rPr>
                <w:t xml:space="preserve"> </w:t>
              </w:r>
            </w:ins>
          </w:p>
          <w:p w14:paraId="50076B85" w14:textId="42CB46A2" w:rsidR="00872AFE" w:rsidRPr="00711388" w:rsidDel="00855F48" w:rsidRDefault="00872AFE" w:rsidP="00567869">
            <w:pPr>
              <w:pStyle w:val="NormalLeft"/>
              <w:rPr>
                <w:del w:id="8111" w:author="Author"/>
                <w:lang w:val="en-GB"/>
              </w:rPr>
            </w:pPr>
            <w:del w:id="8112" w:author="Author">
              <w:r w:rsidRPr="00711388" w:rsidDel="00855F48">
                <w:rPr>
                  <w:lang w:val="en-GB"/>
                </w:rPr>
                <w:delText>The same definition as in S.09.01 shall apply (except for the scope of investments to consider).</w:delText>
              </w:r>
            </w:del>
          </w:p>
        </w:tc>
      </w:tr>
      <w:tr w:rsidR="00872AFE" w:rsidRPr="00711388" w:rsidDel="00855F48" w14:paraId="4A4FB1C4" w14:textId="7785904B" w:rsidTr="00567869">
        <w:trPr>
          <w:del w:id="8113" w:author="Author"/>
        </w:trPr>
        <w:tc>
          <w:tcPr>
            <w:tcW w:w="1671" w:type="dxa"/>
            <w:tcBorders>
              <w:top w:val="single" w:sz="2" w:space="0" w:color="auto"/>
              <w:left w:val="single" w:sz="2" w:space="0" w:color="auto"/>
              <w:bottom w:val="single" w:sz="2" w:space="0" w:color="auto"/>
              <w:right w:val="single" w:sz="2" w:space="0" w:color="auto"/>
            </w:tcBorders>
          </w:tcPr>
          <w:p w14:paraId="79778FF3" w14:textId="24FC8FA2" w:rsidR="00872AFE" w:rsidRPr="00711388" w:rsidDel="00855F48" w:rsidRDefault="00872AFE" w:rsidP="00567869">
            <w:pPr>
              <w:pStyle w:val="NormalLeft"/>
              <w:rPr>
                <w:del w:id="8114" w:author="Author"/>
                <w:lang w:val="en-GB"/>
              </w:rPr>
            </w:pPr>
            <w:del w:id="8115" w:author="Author">
              <w:r w:rsidRPr="00711388" w:rsidDel="00855F48">
                <w:rPr>
                  <w:lang w:val="en-GB"/>
                </w:rPr>
                <w:delText>C0010/R0080</w:delText>
              </w:r>
            </w:del>
          </w:p>
        </w:tc>
        <w:tc>
          <w:tcPr>
            <w:tcW w:w="1858" w:type="dxa"/>
            <w:tcBorders>
              <w:top w:val="single" w:sz="2" w:space="0" w:color="auto"/>
              <w:left w:val="single" w:sz="2" w:space="0" w:color="auto"/>
              <w:bottom w:val="single" w:sz="2" w:space="0" w:color="auto"/>
              <w:right w:val="single" w:sz="2" w:space="0" w:color="auto"/>
            </w:tcBorders>
          </w:tcPr>
          <w:p w14:paraId="7ADA4FC4" w14:textId="277A8A8F" w:rsidR="00872AFE" w:rsidRPr="00711388" w:rsidDel="00855F48" w:rsidRDefault="00872AFE" w:rsidP="00567869">
            <w:pPr>
              <w:pStyle w:val="NormalLeft"/>
              <w:rPr>
                <w:del w:id="8116" w:author="Author"/>
                <w:lang w:val="en-GB"/>
              </w:rPr>
            </w:pPr>
            <w:del w:id="8117" w:author="Author">
              <w:r w:rsidRPr="00711388" w:rsidDel="00855F48">
                <w:rPr>
                  <w:lang w:val="en-GB"/>
                </w:rPr>
                <w:delText>Interests</w:delText>
              </w:r>
            </w:del>
          </w:p>
        </w:tc>
        <w:tc>
          <w:tcPr>
            <w:tcW w:w="5757" w:type="dxa"/>
            <w:tcBorders>
              <w:top w:val="single" w:sz="2" w:space="0" w:color="auto"/>
              <w:left w:val="single" w:sz="2" w:space="0" w:color="auto"/>
              <w:bottom w:val="single" w:sz="2" w:space="0" w:color="auto"/>
              <w:right w:val="single" w:sz="2" w:space="0" w:color="auto"/>
            </w:tcBorders>
          </w:tcPr>
          <w:p w14:paraId="24330106" w14:textId="10EFBF0D" w:rsidR="00872AFE" w:rsidRPr="00711388" w:rsidDel="00855F48" w:rsidRDefault="00872AFE" w:rsidP="00567869">
            <w:pPr>
              <w:pStyle w:val="NormalLeft"/>
              <w:rPr>
                <w:del w:id="8118" w:author="Author"/>
                <w:lang w:val="en-GB"/>
              </w:rPr>
            </w:pPr>
            <w:del w:id="8119" w:author="Author">
              <w:r w:rsidRPr="00711388" w:rsidDel="00855F48">
                <w:rPr>
                  <w:lang w:val="en-GB"/>
                </w:rPr>
                <w:delText>Amount of interest earned over the reporting period, excluding any interest from property held for own use.</w:delText>
              </w:r>
              <w:r w:rsidRPr="00711388" w:rsidDel="003323F0">
                <w:rPr>
                  <w:lang w:val="en-GB"/>
                </w:rPr>
                <w:delText xml:space="preserve">  </w:delText>
              </w:r>
            </w:del>
            <w:ins w:id="8120" w:author="Author">
              <w:r w:rsidR="003323F0">
                <w:rPr>
                  <w:lang w:val="en-GB"/>
                </w:rPr>
                <w:t xml:space="preserve"> </w:t>
              </w:r>
            </w:ins>
          </w:p>
          <w:p w14:paraId="53BB0F88" w14:textId="3947188C" w:rsidR="00872AFE" w:rsidRPr="00711388" w:rsidDel="00855F48" w:rsidRDefault="00872AFE" w:rsidP="00567869">
            <w:pPr>
              <w:pStyle w:val="NormalLeft"/>
              <w:rPr>
                <w:del w:id="8121" w:author="Author"/>
                <w:lang w:val="en-GB"/>
              </w:rPr>
            </w:pPr>
            <w:del w:id="8122" w:author="Author">
              <w:r w:rsidRPr="00711388" w:rsidDel="00855F48">
                <w:rPr>
                  <w:lang w:val="en-GB"/>
                </w:rPr>
                <w:delText>The same definition as in S.09.01 shall apply (except for the scope of investments to consider).</w:delText>
              </w:r>
            </w:del>
          </w:p>
        </w:tc>
      </w:tr>
      <w:tr w:rsidR="00872AFE" w:rsidRPr="00711388" w:rsidDel="00855F48" w14:paraId="65B1B1CD" w14:textId="29925DED" w:rsidTr="00567869">
        <w:trPr>
          <w:del w:id="8123" w:author="Author"/>
        </w:trPr>
        <w:tc>
          <w:tcPr>
            <w:tcW w:w="1671" w:type="dxa"/>
            <w:tcBorders>
              <w:top w:val="single" w:sz="2" w:space="0" w:color="auto"/>
              <w:left w:val="single" w:sz="2" w:space="0" w:color="auto"/>
              <w:bottom w:val="single" w:sz="2" w:space="0" w:color="auto"/>
              <w:right w:val="single" w:sz="2" w:space="0" w:color="auto"/>
            </w:tcBorders>
          </w:tcPr>
          <w:p w14:paraId="6E63927A" w14:textId="6C510751" w:rsidR="00872AFE" w:rsidRPr="00711388" w:rsidDel="00855F48" w:rsidRDefault="00872AFE" w:rsidP="00567869">
            <w:pPr>
              <w:pStyle w:val="NormalLeft"/>
              <w:rPr>
                <w:del w:id="8124" w:author="Author"/>
                <w:lang w:val="en-GB"/>
              </w:rPr>
            </w:pPr>
            <w:del w:id="8125" w:author="Author">
              <w:r w:rsidRPr="00711388" w:rsidDel="00855F48">
                <w:rPr>
                  <w:lang w:val="en-GB"/>
                </w:rPr>
                <w:delText>C0010/R0090</w:delText>
              </w:r>
            </w:del>
          </w:p>
        </w:tc>
        <w:tc>
          <w:tcPr>
            <w:tcW w:w="1858" w:type="dxa"/>
            <w:tcBorders>
              <w:top w:val="single" w:sz="2" w:space="0" w:color="auto"/>
              <w:left w:val="single" w:sz="2" w:space="0" w:color="auto"/>
              <w:bottom w:val="single" w:sz="2" w:space="0" w:color="auto"/>
              <w:right w:val="single" w:sz="2" w:space="0" w:color="auto"/>
            </w:tcBorders>
          </w:tcPr>
          <w:p w14:paraId="7CF75032" w14:textId="428D677A" w:rsidR="00872AFE" w:rsidRPr="00711388" w:rsidDel="00855F48" w:rsidRDefault="00872AFE" w:rsidP="00567869">
            <w:pPr>
              <w:pStyle w:val="NormalLeft"/>
              <w:rPr>
                <w:del w:id="8126" w:author="Author"/>
                <w:lang w:val="en-GB"/>
              </w:rPr>
            </w:pPr>
            <w:del w:id="8127" w:author="Author">
              <w:r w:rsidRPr="00711388" w:rsidDel="00855F48">
                <w:rPr>
                  <w:lang w:val="en-GB"/>
                </w:rPr>
                <w:delText>Rents</w:delText>
              </w:r>
            </w:del>
          </w:p>
        </w:tc>
        <w:tc>
          <w:tcPr>
            <w:tcW w:w="5757" w:type="dxa"/>
            <w:tcBorders>
              <w:top w:val="single" w:sz="2" w:space="0" w:color="auto"/>
              <w:left w:val="single" w:sz="2" w:space="0" w:color="auto"/>
              <w:bottom w:val="single" w:sz="2" w:space="0" w:color="auto"/>
              <w:right w:val="single" w:sz="2" w:space="0" w:color="auto"/>
            </w:tcBorders>
          </w:tcPr>
          <w:p w14:paraId="36CC945D" w14:textId="58811B68" w:rsidR="00872AFE" w:rsidRPr="00711388" w:rsidDel="00855F48" w:rsidRDefault="00872AFE" w:rsidP="00567869">
            <w:pPr>
              <w:pStyle w:val="NormalLeft"/>
              <w:rPr>
                <w:del w:id="8128" w:author="Author"/>
                <w:lang w:val="en-GB"/>
              </w:rPr>
            </w:pPr>
            <w:del w:id="8129" w:author="Author">
              <w:r w:rsidRPr="00711388" w:rsidDel="00855F48">
                <w:rPr>
                  <w:lang w:val="en-GB"/>
                </w:rPr>
                <w:delText>Amount of rent earned over the reporting period, excluding any rent from property held for own use.</w:delText>
              </w:r>
              <w:r w:rsidRPr="00711388" w:rsidDel="003323F0">
                <w:rPr>
                  <w:lang w:val="en-GB"/>
                </w:rPr>
                <w:delText xml:space="preserve">  </w:delText>
              </w:r>
            </w:del>
            <w:ins w:id="8130" w:author="Author">
              <w:r w:rsidR="003323F0">
                <w:rPr>
                  <w:lang w:val="en-GB"/>
                </w:rPr>
                <w:t xml:space="preserve"> </w:t>
              </w:r>
            </w:ins>
          </w:p>
          <w:p w14:paraId="6164738C" w14:textId="771CDE8A" w:rsidR="00872AFE" w:rsidRPr="00711388" w:rsidDel="00855F48" w:rsidRDefault="00872AFE" w:rsidP="00567869">
            <w:pPr>
              <w:pStyle w:val="NormalLeft"/>
              <w:rPr>
                <w:del w:id="8131" w:author="Author"/>
                <w:lang w:val="en-GB"/>
              </w:rPr>
            </w:pPr>
            <w:del w:id="8132" w:author="Author">
              <w:r w:rsidRPr="00711388" w:rsidDel="00855F48">
                <w:rPr>
                  <w:lang w:val="en-GB"/>
                </w:rPr>
                <w:delText>The same definition as in S.09.01 shall apply (except for the scope of investments to consider).</w:delText>
              </w:r>
            </w:del>
          </w:p>
        </w:tc>
      </w:tr>
      <w:tr w:rsidR="00872AFE" w:rsidRPr="00711388" w:rsidDel="00855F48" w14:paraId="57319EB0" w14:textId="6C248782" w:rsidTr="00567869">
        <w:trPr>
          <w:del w:id="8133" w:author="Author"/>
        </w:trPr>
        <w:tc>
          <w:tcPr>
            <w:tcW w:w="1671" w:type="dxa"/>
            <w:tcBorders>
              <w:top w:val="single" w:sz="2" w:space="0" w:color="auto"/>
              <w:left w:val="single" w:sz="2" w:space="0" w:color="auto"/>
              <w:bottom w:val="single" w:sz="2" w:space="0" w:color="auto"/>
              <w:right w:val="single" w:sz="2" w:space="0" w:color="auto"/>
            </w:tcBorders>
          </w:tcPr>
          <w:p w14:paraId="6CFEED8C" w14:textId="3F5E1446" w:rsidR="00872AFE" w:rsidRPr="00711388" w:rsidDel="00855F48" w:rsidRDefault="00872AFE" w:rsidP="00567869">
            <w:pPr>
              <w:pStyle w:val="NormalLeft"/>
              <w:rPr>
                <w:del w:id="8134" w:author="Author"/>
                <w:lang w:val="en-GB"/>
              </w:rPr>
            </w:pPr>
            <w:del w:id="8135" w:author="Author">
              <w:r w:rsidRPr="00711388" w:rsidDel="00855F48">
                <w:rPr>
                  <w:lang w:val="en-GB"/>
                </w:rPr>
                <w:delText>C0010/R0100</w:delText>
              </w:r>
            </w:del>
          </w:p>
        </w:tc>
        <w:tc>
          <w:tcPr>
            <w:tcW w:w="1858" w:type="dxa"/>
            <w:tcBorders>
              <w:top w:val="single" w:sz="2" w:space="0" w:color="auto"/>
              <w:left w:val="single" w:sz="2" w:space="0" w:color="auto"/>
              <w:bottom w:val="single" w:sz="2" w:space="0" w:color="auto"/>
              <w:right w:val="single" w:sz="2" w:space="0" w:color="auto"/>
            </w:tcBorders>
          </w:tcPr>
          <w:p w14:paraId="0AEBF92A" w14:textId="0A378217" w:rsidR="00872AFE" w:rsidRPr="00711388" w:rsidDel="00855F48" w:rsidRDefault="00872AFE" w:rsidP="00567869">
            <w:pPr>
              <w:pStyle w:val="NormalLeft"/>
              <w:rPr>
                <w:del w:id="8136" w:author="Author"/>
                <w:lang w:val="en-GB"/>
              </w:rPr>
            </w:pPr>
            <w:del w:id="8137" w:author="Author">
              <w:r w:rsidRPr="00711388" w:rsidDel="00855F48">
                <w:rPr>
                  <w:lang w:val="en-GB"/>
                </w:rPr>
                <w:delText>Other</w:delText>
              </w:r>
            </w:del>
          </w:p>
        </w:tc>
        <w:tc>
          <w:tcPr>
            <w:tcW w:w="5757" w:type="dxa"/>
            <w:tcBorders>
              <w:top w:val="single" w:sz="2" w:space="0" w:color="auto"/>
              <w:left w:val="single" w:sz="2" w:space="0" w:color="auto"/>
              <w:bottom w:val="single" w:sz="2" w:space="0" w:color="auto"/>
              <w:right w:val="single" w:sz="2" w:space="0" w:color="auto"/>
            </w:tcBorders>
          </w:tcPr>
          <w:p w14:paraId="19C289EA" w14:textId="6C053BC5" w:rsidR="00872AFE" w:rsidRPr="00711388" w:rsidDel="00855F48" w:rsidRDefault="00872AFE" w:rsidP="00567869">
            <w:pPr>
              <w:pStyle w:val="NormalLeft"/>
              <w:rPr>
                <w:del w:id="8138" w:author="Author"/>
                <w:lang w:val="en-GB"/>
              </w:rPr>
            </w:pPr>
            <w:del w:id="8139" w:author="Author">
              <w:r w:rsidRPr="00711388" w:rsidDel="00855F48">
                <w:rPr>
                  <w:lang w:val="en-GB"/>
                </w:rPr>
                <w:delText xml:space="preserve">Amount of other investments income received and accrued at the end of the reporting year. Applicable to other investment income not considered in cells </w:delText>
              </w:r>
              <w:r w:rsidRPr="00711388" w:rsidDel="00855F48">
                <w:rPr>
                  <w:lang w:val="en-GB"/>
                </w:rPr>
                <w:lastRenderedPageBreak/>
                <w:delText>C0010/R0070, C0010/R0080 and C0010/R0090, such as securities lending fees, commitment fees etc., excluding the ones from property held for own use.</w:delText>
              </w:r>
              <w:r w:rsidRPr="00711388" w:rsidDel="003323F0">
                <w:rPr>
                  <w:lang w:val="en-GB"/>
                </w:rPr>
                <w:delText xml:space="preserve">  </w:delText>
              </w:r>
            </w:del>
            <w:ins w:id="8140" w:author="Author">
              <w:r w:rsidR="003323F0">
                <w:rPr>
                  <w:lang w:val="en-GB"/>
                </w:rPr>
                <w:t xml:space="preserve"> </w:t>
              </w:r>
            </w:ins>
          </w:p>
        </w:tc>
      </w:tr>
    </w:tbl>
    <w:p w14:paraId="25A1A71F" w14:textId="506F775E" w:rsidR="00872AFE" w:rsidRPr="00711388" w:rsidDel="00855F48" w:rsidRDefault="00872AFE" w:rsidP="00872AFE">
      <w:pPr>
        <w:rPr>
          <w:del w:id="8141" w:author="Author"/>
          <w:lang w:val="en-GB"/>
        </w:rPr>
      </w:pPr>
    </w:p>
    <w:p w14:paraId="45951A4A" w14:textId="642C3B74" w:rsidR="00872AFE" w:rsidRPr="00711388" w:rsidRDefault="00872AFE" w:rsidP="00872AFE">
      <w:pPr>
        <w:pStyle w:val="ManualHeading2"/>
        <w:ind w:left="851" w:hanging="851"/>
        <w:rPr>
          <w:lang w:val="en-GB"/>
        </w:rPr>
      </w:pPr>
      <w:r w:rsidRPr="00711388">
        <w:rPr>
          <w:i/>
          <w:lang w:val="en-GB"/>
        </w:rPr>
        <w:t xml:space="preserve">S.29.03 </w:t>
      </w:r>
      <w:r w:rsidR="00845F43" w:rsidRPr="00711388">
        <w:rPr>
          <w:i/>
          <w:lang w:val="en-GB"/>
        </w:rPr>
        <w:t>-</w:t>
      </w:r>
      <w:r w:rsidRPr="00711388">
        <w:rPr>
          <w:i/>
          <w:lang w:val="en-GB"/>
        </w:rPr>
        <w:t xml:space="preserve"> Excess of Assets over Liabilities </w:t>
      </w:r>
      <w:r w:rsidR="00845F43" w:rsidRPr="00711388">
        <w:rPr>
          <w:i/>
          <w:lang w:val="en-GB"/>
        </w:rPr>
        <w:t>-</w:t>
      </w:r>
      <w:r w:rsidRPr="00711388">
        <w:rPr>
          <w:i/>
          <w:lang w:val="en-GB"/>
        </w:rPr>
        <w:t xml:space="preserve"> explained by technical provisions</w:t>
      </w:r>
    </w:p>
    <w:p w14:paraId="041E7469" w14:textId="77777777" w:rsidR="00872AFE" w:rsidRPr="00711388" w:rsidRDefault="00872AFE" w:rsidP="00872AFE">
      <w:pPr>
        <w:rPr>
          <w:lang w:val="en-GB"/>
        </w:rPr>
      </w:pPr>
      <w:r w:rsidRPr="00711388">
        <w:rPr>
          <w:i/>
          <w:lang w:val="en-GB"/>
        </w:rPr>
        <w:t>General comments:</w:t>
      </w:r>
    </w:p>
    <w:p w14:paraId="1F64865C" w14:textId="77777777" w:rsidR="00872AFE" w:rsidRPr="00711388" w:rsidRDefault="00872AFE" w:rsidP="00872AFE">
      <w:pPr>
        <w:rPr>
          <w:lang w:val="en-GB"/>
        </w:rPr>
      </w:pPr>
      <w:r w:rsidRPr="00711388">
        <w:rPr>
          <w:lang w:val="en-GB"/>
        </w:rPr>
        <w:t>This section relates to annual submission of information for individual entities.</w:t>
      </w:r>
    </w:p>
    <w:p w14:paraId="6E834352" w14:textId="77777777" w:rsidR="00872AFE" w:rsidRPr="00711388" w:rsidRDefault="00872AFE" w:rsidP="00872AFE">
      <w:pPr>
        <w:rPr>
          <w:lang w:val="en-GB"/>
        </w:rPr>
      </w:pPr>
      <w:r w:rsidRPr="00711388">
        <w:rPr>
          <w:lang w:val="en-GB"/>
        </w:rPr>
        <w:t>This template focuses on changes in the Excess of Assets over Liabilities due to technical provisions (TP). The scope of technical provisions includes risks captured through Best Estimate (BE) and Risk margin, and those captured through TP calculated as a whole.</w:t>
      </w:r>
    </w:p>
    <w:p w14:paraId="3CBAA111" w14:textId="77777777" w:rsidR="00872AFE" w:rsidRPr="00711388" w:rsidRDefault="00872AFE" w:rsidP="00872AFE">
      <w:pPr>
        <w:rPr>
          <w:lang w:val="en-GB"/>
        </w:rPr>
      </w:pPr>
      <w:r w:rsidRPr="00711388">
        <w:rPr>
          <w:lang w:val="en-GB"/>
        </w:rPr>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14:paraId="5EC1E1D0" w14:textId="77777777" w:rsidR="00872AFE" w:rsidRPr="00711388" w:rsidRDefault="00872AFE" w:rsidP="00872AFE">
      <w:pPr>
        <w:rPr>
          <w:lang w:val="en-GB"/>
        </w:rPr>
      </w:pPr>
      <w:r w:rsidRPr="00711388">
        <w:rPr>
          <w:lang w:val="en-GB"/>
        </w:rP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4F00E432" w14:textId="77777777" w:rsidR="00872AFE" w:rsidRPr="00711388" w:rsidRDefault="00872AFE" w:rsidP="00872AFE">
      <w:pPr>
        <w:rPr>
          <w:lang w:val="en-GB"/>
        </w:rPr>
      </w:pPr>
      <w:r w:rsidRPr="00711388">
        <w:rPr>
          <w:lang w:val="en-GB"/>
        </w:rPr>
        <w:t>The purpose of the template is to provide a detailed understanding of the changes in the Excess of Assets over Liabilities related to technical provisions, considering:</w:t>
      </w:r>
    </w:p>
    <w:p w14:paraId="703F20C3" w14:textId="77777777" w:rsidR="00872AFE" w:rsidRPr="00711388" w:rsidRDefault="00872AFE" w:rsidP="0083381F">
      <w:pPr>
        <w:pStyle w:val="Tiret0"/>
        <w:numPr>
          <w:ilvl w:val="0"/>
          <w:numId w:val="53"/>
        </w:numPr>
        <w:rPr>
          <w:lang w:val="en-GB"/>
        </w:rPr>
      </w:pPr>
      <w:r w:rsidRPr="00711388">
        <w:rPr>
          <w:lang w:val="en-GB"/>
        </w:rPr>
        <w:t>Changes in TP captions;</w:t>
      </w:r>
    </w:p>
    <w:p w14:paraId="40D8C76F" w14:textId="77777777" w:rsidR="00872AFE" w:rsidRPr="00711388" w:rsidRDefault="00872AFE" w:rsidP="0083381F">
      <w:pPr>
        <w:pStyle w:val="Tiret0"/>
        <w:numPr>
          <w:ilvl w:val="0"/>
          <w:numId w:val="53"/>
        </w:numPr>
        <w:rPr>
          <w:lang w:val="en-GB"/>
        </w:rPr>
      </w:pPr>
      <w:r w:rsidRPr="00711388">
        <w:rPr>
          <w:lang w:val="en-GB"/>
        </w:rPr>
        <w:t>Changes in technical flows of the period;</w:t>
      </w:r>
    </w:p>
    <w:p w14:paraId="5767CB0F" w14:textId="4769B7A3" w:rsidR="00872AFE" w:rsidRPr="00711388" w:rsidRDefault="00872AFE" w:rsidP="0083381F">
      <w:pPr>
        <w:pStyle w:val="Tiret0"/>
        <w:numPr>
          <w:ilvl w:val="0"/>
          <w:numId w:val="53"/>
        </w:numPr>
        <w:rPr>
          <w:lang w:val="en-GB"/>
        </w:rPr>
      </w:pPr>
      <w:r w:rsidRPr="00711388">
        <w:rPr>
          <w:lang w:val="en-GB"/>
        </w:rPr>
        <w:t xml:space="preserve">A detailed breakdown of the variation of Best Estimate </w:t>
      </w:r>
      <w:r w:rsidR="00845F43" w:rsidRPr="00711388">
        <w:rPr>
          <w:lang w:val="en-GB"/>
        </w:rPr>
        <w:t>-</w:t>
      </w:r>
      <w:r w:rsidRPr="00711388">
        <w:rPr>
          <w:lang w:val="en-GB"/>
        </w:rPr>
        <w:t xml:space="preserve"> gross of reinsurance by sources of changes (such as new business, changes in assumptions, experience, etc.).</w:t>
      </w:r>
    </w:p>
    <w:p w14:paraId="43E5E134" w14:textId="77777777" w:rsidR="00872AFE" w:rsidRPr="00711388" w:rsidRDefault="00872AFE" w:rsidP="00872AFE">
      <w:pPr>
        <w:rPr>
          <w:lang w:val="en-GB"/>
        </w:rPr>
      </w:pPr>
      <w:r w:rsidRPr="00711388">
        <w:rPr>
          <w:lang w:val="en-GB"/>
        </w:rPr>
        <w:t>The accepted reinsurance on unit-linked and index-linked business shall be included within the template.</w:t>
      </w:r>
    </w:p>
    <w:tbl>
      <w:tblPr>
        <w:tblW w:w="0" w:type="auto"/>
        <w:tblLayout w:type="fixed"/>
        <w:tblLook w:val="0000" w:firstRow="0" w:lastRow="0" w:firstColumn="0" w:lastColumn="0" w:noHBand="0" w:noVBand="0"/>
      </w:tblPr>
      <w:tblGrid>
        <w:gridCol w:w="2600"/>
        <w:gridCol w:w="1764"/>
        <w:gridCol w:w="4922"/>
      </w:tblGrid>
      <w:tr w:rsidR="00872AFE" w:rsidRPr="00711388" w14:paraId="3C03C606" w14:textId="77777777" w:rsidTr="00567869">
        <w:tc>
          <w:tcPr>
            <w:tcW w:w="2600" w:type="dxa"/>
            <w:tcBorders>
              <w:top w:val="single" w:sz="2" w:space="0" w:color="auto"/>
              <w:left w:val="single" w:sz="2" w:space="0" w:color="auto"/>
              <w:bottom w:val="single" w:sz="2" w:space="0" w:color="auto"/>
              <w:right w:val="single" w:sz="2" w:space="0" w:color="auto"/>
            </w:tcBorders>
          </w:tcPr>
          <w:p w14:paraId="64FD712A" w14:textId="77777777" w:rsidR="00872AFE" w:rsidRPr="00711388" w:rsidRDefault="00872AFE" w:rsidP="00567869">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69EB39F6" w14:textId="77777777" w:rsidR="00872AFE" w:rsidRPr="00711388" w:rsidRDefault="00872AFE" w:rsidP="00567869">
            <w:pPr>
              <w:pStyle w:val="NormalCentered"/>
              <w:rPr>
                <w:lang w:val="en-GB"/>
              </w:rPr>
            </w:pPr>
            <w:r w:rsidRPr="00711388">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001B8D2E" w14:textId="77777777" w:rsidR="00872AFE" w:rsidRPr="00711388" w:rsidRDefault="00872AFE" w:rsidP="00567869">
            <w:pPr>
              <w:pStyle w:val="NormalCentered"/>
              <w:rPr>
                <w:lang w:val="en-GB"/>
              </w:rPr>
            </w:pPr>
            <w:r w:rsidRPr="00711388">
              <w:rPr>
                <w:lang w:val="en-GB"/>
              </w:rPr>
              <w:t>INSTRUCTIONS</w:t>
            </w:r>
          </w:p>
        </w:tc>
      </w:tr>
      <w:tr w:rsidR="00872AFE" w:rsidRPr="00711388" w14:paraId="3FCE77EA" w14:textId="77777777" w:rsidTr="00567869">
        <w:tc>
          <w:tcPr>
            <w:tcW w:w="2600" w:type="dxa"/>
            <w:tcBorders>
              <w:top w:val="single" w:sz="2" w:space="0" w:color="auto"/>
              <w:left w:val="single" w:sz="2" w:space="0" w:color="auto"/>
              <w:bottom w:val="single" w:sz="2" w:space="0" w:color="auto"/>
              <w:right w:val="single" w:sz="2" w:space="0" w:color="auto"/>
            </w:tcBorders>
          </w:tcPr>
          <w:p w14:paraId="77D0A361" w14:textId="31268A22" w:rsidR="00872AFE" w:rsidRPr="00711388" w:rsidRDefault="00872AFE" w:rsidP="00567869">
            <w:pPr>
              <w:pStyle w:val="NormalCentered"/>
              <w:rPr>
                <w:lang w:val="en-GB"/>
              </w:rPr>
            </w:pPr>
            <w:r w:rsidRPr="00711388">
              <w:rPr>
                <w:i/>
                <w:lang w:val="en-GB"/>
              </w:rPr>
              <w:t xml:space="preserve">Of which the following breakdown of Variation in Best Estimate </w:t>
            </w:r>
            <w:r w:rsidR="00845F43" w:rsidRPr="00711388">
              <w:rPr>
                <w:i/>
                <w:lang w:val="en-GB"/>
              </w:rPr>
              <w:t>-</w:t>
            </w:r>
            <w:r w:rsidRPr="00711388">
              <w:rPr>
                <w:i/>
                <w:lang w:val="en-GB"/>
              </w:rPr>
              <w:t xml:space="preserve"> analysis per UWY if applicable </w:t>
            </w:r>
            <w:r w:rsidR="00845F43" w:rsidRPr="00711388">
              <w:rPr>
                <w:i/>
                <w:lang w:val="en-GB"/>
              </w:rPr>
              <w:t>-</w:t>
            </w:r>
            <w:r w:rsidRPr="00711388">
              <w:rPr>
                <w:i/>
                <w:lang w:val="en-GB"/>
              </w:rPr>
              <w:t xml:space="preserve"> Gross of reinsurance</w:t>
            </w:r>
          </w:p>
        </w:tc>
        <w:tc>
          <w:tcPr>
            <w:tcW w:w="1764" w:type="dxa"/>
            <w:tcBorders>
              <w:top w:val="single" w:sz="2" w:space="0" w:color="auto"/>
              <w:left w:val="single" w:sz="2" w:space="0" w:color="auto"/>
              <w:bottom w:val="single" w:sz="2" w:space="0" w:color="auto"/>
              <w:right w:val="single" w:sz="2" w:space="0" w:color="auto"/>
            </w:tcBorders>
          </w:tcPr>
          <w:p w14:paraId="1A18A83E" w14:textId="77777777" w:rsidR="00872AFE" w:rsidRPr="00711388" w:rsidRDefault="00872AFE" w:rsidP="00567869">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3EFB0A7F" w14:textId="77777777" w:rsidR="00872AFE" w:rsidRPr="00711388" w:rsidRDefault="00872AFE" w:rsidP="00567869">
            <w:pPr>
              <w:pStyle w:val="NormalCentered"/>
              <w:rPr>
                <w:lang w:val="en-GB"/>
              </w:rPr>
            </w:pPr>
          </w:p>
        </w:tc>
      </w:tr>
      <w:tr w:rsidR="00872AFE" w:rsidRPr="00711388" w14:paraId="10203165" w14:textId="77777777" w:rsidTr="00567869">
        <w:tc>
          <w:tcPr>
            <w:tcW w:w="2600" w:type="dxa"/>
            <w:tcBorders>
              <w:top w:val="single" w:sz="2" w:space="0" w:color="auto"/>
              <w:left w:val="single" w:sz="2" w:space="0" w:color="auto"/>
              <w:bottom w:val="single" w:sz="2" w:space="0" w:color="auto"/>
              <w:right w:val="single" w:sz="2" w:space="0" w:color="auto"/>
            </w:tcBorders>
          </w:tcPr>
          <w:p w14:paraId="6EDB1450" w14:textId="1DFEB0FD" w:rsidR="00872AFE" w:rsidRPr="00711388" w:rsidRDefault="00872AFE" w:rsidP="00567869">
            <w:pPr>
              <w:pStyle w:val="NormalLeft"/>
              <w:rPr>
                <w:lang w:val="en-GB"/>
              </w:rPr>
            </w:pPr>
            <w:r w:rsidRPr="00711388">
              <w:rPr>
                <w:lang w:val="en-GB"/>
              </w:rPr>
              <w:t>C0010</w:t>
            </w:r>
            <w:r w:rsidR="00711388" w:rsidRPr="00711388">
              <w:rPr>
                <w:lang w:val="en-GB"/>
              </w:rPr>
              <w:t>-</w:t>
            </w:r>
            <w:r w:rsidRPr="00711388">
              <w:rPr>
                <w:lang w:val="en-GB"/>
              </w:rPr>
              <w:t>C0020/R0010</w:t>
            </w:r>
          </w:p>
        </w:tc>
        <w:tc>
          <w:tcPr>
            <w:tcW w:w="1764" w:type="dxa"/>
            <w:tcBorders>
              <w:top w:val="single" w:sz="2" w:space="0" w:color="auto"/>
              <w:left w:val="single" w:sz="2" w:space="0" w:color="auto"/>
              <w:bottom w:val="single" w:sz="2" w:space="0" w:color="auto"/>
              <w:right w:val="single" w:sz="2" w:space="0" w:color="auto"/>
            </w:tcBorders>
          </w:tcPr>
          <w:p w14:paraId="65A725C4" w14:textId="77777777" w:rsidR="00872AFE" w:rsidRPr="00711388" w:rsidRDefault="00872AFE" w:rsidP="00567869">
            <w:pPr>
              <w:pStyle w:val="NormalLeft"/>
              <w:rPr>
                <w:lang w:val="en-GB"/>
              </w:rPr>
            </w:pPr>
            <w:r w:rsidRPr="00711388">
              <w:rPr>
                <w:lang w:val="en-GB"/>
              </w:rPr>
              <w:t>Opening Best Estimate</w:t>
            </w:r>
          </w:p>
        </w:tc>
        <w:tc>
          <w:tcPr>
            <w:tcW w:w="4922" w:type="dxa"/>
            <w:tcBorders>
              <w:top w:val="single" w:sz="2" w:space="0" w:color="auto"/>
              <w:left w:val="single" w:sz="2" w:space="0" w:color="auto"/>
              <w:bottom w:val="single" w:sz="2" w:space="0" w:color="auto"/>
              <w:right w:val="single" w:sz="2" w:space="0" w:color="auto"/>
            </w:tcBorders>
          </w:tcPr>
          <w:p w14:paraId="5860AED6" w14:textId="6621F036" w:rsidR="00872AFE" w:rsidRPr="00711388" w:rsidRDefault="00872AFE" w:rsidP="00567869">
            <w:pPr>
              <w:pStyle w:val="NormalLeft"/>
              <w:rPr>
                <w:lang w:val="en-GB"/>
              </w:rPr>
            </w:pPr>
            <w:r w:rsidRPr="00711388">
              <w:rPr>
                <w:lang w:val="en-GB"/>
              </w:rPr>
              <w:t xml:space="preserve">Amount of Best Estimate </w:t>
            </w:r>
            <w:r w:rsidR="00845F43" w:rsidRPr="00711388">
              <w:rPr>
                <w:lang w:val="en-GB"/>
              </w:rPr>
              <w:t>-</w:t>
            </w:r>
            <w:r w:rsidRPr="00711388">
              <w:rPr>
                <w:lang w:val="en-GB"/>
              </w:rPr>
              <w:t xml:space="preserve"> gross of reinsurance </w:t>
            </w:r>
            <w:r w:rsidR="00845F43" w:rsidRPr="00711388">
              <w:rPr>
                <w:lang w:val="en-GB"/>
              </w:rPr>
              <w:t>-</w:t>
            </w:r>
            <w:r w:rsidRPr="00711388">
              <w:rPr>
                <w:lang w:val="en-GB"/>
              </w:rPr>
              <w:t xml:space="preserve"> as stated in the Balance Sheet at closing year N</w:t>
            </w:r>
            <w:r w:rsidR="00711388" w:rsidRPr="00711388">
              <w:rPr>
                <w:lang w:val="en-GB"/>
              </w:rPr>
              <w:t>-</w:t>
            </w:r>
            <w:r w:rsidRPr="00711388">
              <w:rPr>
                <w:lang w:val="en-GB"/>
              </w:rPr>
              <w:t xml:space="preserve">1 related to those lines of business, as defined in Annex I to Delegated Regulation (EU) 2015/35, </w:t>
            </w:r>
            <w:r w:rsidRPr="00711388">
              <w:rPr>
                <w:lang w:val="en-GB"/>
              </w:rPr>
              <w:lastRenderedPageBreak/>
              <w:t>for which an underwriting year approach (UWY) is used for Best Estimate calculation.</w:t>
            </w:r>
          </w:p>
        </w:tc>
      </w:tr>
      <w:tr w:rsidR="00872AFE" w:rsidRPr="00711388" w14:paraId="7AC2C062" w14:textId="77777777" w:rsidTr="00567869">
        <w:tc>
          <w:tcPr>
            <w:tcW w:w="2600" w:type="dxa"/>
            <w:tcBorders>
              <w:top w:val="single" w:sz="2" w:space="0" w:color="auto"/>
              <w:left w:val="single" w:sz="2" w:space="0" w:color="auto"/>
              <w:bottom w:val="single" w:sz="2" w:space="0" w:color="auto"/>
              <w:right w:val="single" w:sz="2" w:space="0" w:color="auto"/>
            </w:tcBorders>
          </w:tcPr>
          <w:p w14:paraId="3E13A783" w14:textId="5E522049" w:rsidR="00872AFE" w:rsidRPr="00711388" w:rsidRDefault="00872AFE" w:rsidP="00567869">
            <w:pPr>
              <w:pStyle w:val="NormalLeft"/>
              <w:rPr>
                <w:lang w:val="en-GB"/>
              </w:rPr>
            </w:pPr>
            <w:r w:rsidRPr="00711388">
              <w:rPr>
                <w:lang w:val="en-GB"/>
              </w:rPr>
              <w:lastRenderedPageBreak/>
              <w:t>C0010</w:t>
            </w:r>
            <w:r w:rsidR="00711388" w:rsidRPr="00711388">
              <w:rPr>
                <w:lang w:val="en-GB"/>
              </w:rPr>
              <w:t>-</w:t>
            </w:r>
            <w:r w:rsidRPr="00711388">
              <w:rPr>
                <w:lang w:val="en-GB"/>
              </w:rPr>
              <w:t>C0020/R0020</w:t>
            </w:r>
          </w:p>
        </w:tc>
        <w:tc>
          <w:tcPr>
            <w:tcW w:w="1764" w:type="dxa"/>
            <w:tcBorders>
              <w:top w:val="single" w:sz="2" w:space="0" w:color="auto"/>
              <w:left w:val="single" w:sz="2" w:space="0" w:color="auto"/>
              <w:bottom w:val="single" w:sz="2" w:space="0" w:color="auto"/>
              <w:right w:val="single" w:sz="2" w:space="0" w:color="auto"/>
            </w:tcBorders>
          </w:tcPr>
          <w:p w14:paraId="130E32CC" w14:textId="77777777" w:rsidR="00872AFE" w:rsidRPr="00711388" w:rsidRDefault="00872AFE" w:rsidP="00567869">
            <w:pPr>
              <w:pStyle w:val="NormalLeft"/>
              <w:rPr>
                <w:lang w:val="en-GB"/>
              </w:rPr>
            </w:pPr>
            <w:r w:rsidRPr="00711388">
              <w:rPr>
                <w:lang w:val="en-GB"/>
              </w:rPr>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22BF664C" w14:textId="77777777" w:rsidR="00872AFE" w:rsidRPr="00711388" w:rsidRDefault="00872AFE" w:rsidP="00567869">
            <w:pPr>
              <w:pStyle w:val="NormalLeft"/>
              <w:rPr>
                <w:lang w:val="en-GB"/>
              </w:rPr>
            </w:pPr>
            <w:r w:rsidRPr="00711388">
              <w:rPr>
                <w:lang w:val="en-GB"/>
              </w:rPr>
              <w:t>Amount of adjustment to opening Best Estimate due to elements, other than changes in perimeter that led to restate the opening BE.</w:t>
            </w:r>
          </w:p>
          <w:p w14:paraId="23C42F34" w14:textId="77777777" w:rsidR="00872AFE" w:rsidRPr="00711388" w:rsidRDefault="00872AFE" w:rsidP="00567869">
            <w:pPr>
              <w:pStyle w:val="NormalLeft"/>
              <w:rPr>
                <w:lang w:val="en-GB"/>
              </w:rPr>
            </w:pPr>
            <w:r w:rsidRPr="00711388">
              <w:rPr>
                <w:lang w:val="en-GB"/>
              </w:rPr>
              <w:t>Shall essentially concern changes in models (in case models are used) for correction of the model and other modifications. It shall not concern changes in assumptions.</w:t>
            </w:r>
          </w:p>
          <w:p w14:paraId="38539D35" w14:textId="77777777" w:rsidR="00872AFE" w:rsidRPr="00711388" w:rsidRDefault="00872AFE" w:rsidP="00567869">
            <w:pPr>
              <w:pStyle w:val="NormalLeft"/>
              <w:rPr>
                <w:lang w:val="en-GB"/>
              </w:rPr>
            </w:pPr>
            <w:r w:rsidRPr="00711388">
              <w:rPr>
                <w:lang w:val="en-GB"/>
              </w:rPr>
              <w:t>These cells are expected to be mostly applicable for Life business.</w:t>
            </w:r>
          </w:p>
        </w:tc>
      </w:tr>
      <w:tr w:rsidR="00872AFE" w:rsidRPr="00711388" w14:paraId="2AC2464A" w14:textId="77777777" w:rsidTr="00567869">
        <w:tc>
          <w:tcPr>
            <w:tcW w:w="2600" w:type="dxa"/>
            <w:tcBorders>
              <w:top w:val="single" w:sz="2" w:space="0" w:color="auto"/>
              <w:left w:val="single" w:sz="2" w:space="0" w:color="auto"/>
              <w:bottom w:val="single" w:sz="2" w:space="0" w:color="auto"/>
              <w:right w:val="single" w:sz="2" w:space="0" w:color="auto"/>
            </w:tcBorders>
          </w:tcPr>
          <w:p w14:paraId="1C5B7068" w14:textId="0AB0BEC7" w:rsidR="00872AFE" w:rsidRPr="00711388" w:rsidRDefault="00872AFE" w:rsidP="00567869">
            <w:pPr>
              <w:pStyle w:val="NormalLeft"/>
              <w:rPr>
                <w:lang w:val="en-GB"/>
              </w:rPr>
            </w:pPr>
            <w:r w:rsidRPr="00711388">
              <w:rPr>
                <w:lang w:val="en-GB"/>
              </w:rPr>
              <w:t>C0010</w:t>
            </w:r>
            <w:r w:rsidR="00711388" w:rsidRPr="00711388">
              <w:rPr>
                <w:lang w:val="en-GB"/>
              </w:rPr>
              <w:t>-</w:t>
            </w:r>
            <w:r w:rsidRPr="00711388">
              <w:rPr>
                <w:lang w:val="en-GB"/>
              </w:rPr>
              <w:t>C0020/R0030</w:t>
            </w:r>
          </w:p>
        </w:tc>
        <w:tc>
          <w:tcPr>
            <w:tcW w:w="1764" w:type="dxa"/>
            <w:tcBorders>
              <w:top w:val="single" w:sz="2" w:space="0" w:color="auto"/>
              <w:left w:val="single" w:sz="2" w:space="0" w:color="auto"/>
              <w:bottom w:val="single" w:sz="2" w:space="0" w:color="auto"/>
              <w:right w:val="single" w:sz="2" w:space="0" w:color="auto"/>
            </w:tcBorders>
          </w:tcPr>
          <w:p w14:paraId="7AF4028B" w14:textId="77777777" w:rsidR="00872AFE" w:rsidRPr="00711388" w:rsidRDefault="00872AFE" w:rsidP="00567869">
            <w:pPr>
              <w:pStyle w:val="NormalLeft"/>
              <w:rPr>
                <w:lang w:val="en-GB"/>
              </w:rPr>
            </w:pPr>
            <w:r w:rsidRPr="00711388">
              <w:rPr>
                <w:lang w:val="en-GB"/>
              </w:rPr>
              <w:t>Changes in perimeter</w:t>
            </w:r>
          </w:p>
        </w:tc>
        <w:tc>
          <w:tcPr>
            <w:tcW w:w="4922" w:type="dxa"/>
            <w:tcBorders>
              <w:top w:val="single" w:sz="2" w:space="0" w:color="auto"/>
              <w:left w:val="single" w:sz="2" w:space="0" w:color="auto"/>
              <w:bottom w:val="single" w:sz="2" w:space="0" w:color="auto"/>
              <w:right w:val="single" w:sz="2" w:space="0" w:color="auto"/>
            </w:tcBorders>
          </w:tcPr>
          <w:p w14:paraId="7E129A9C" w14:textId="3459968B" w:rsidR="00872AFE" w:rsidRPr="00711388" w:rsidRDefault="00872AFE" w:rsidP="00567869">
            <w:pPr>
              <w:pStyle w:val="NormalLeft"/>
              <w:rPr>
                <w:lang w:val="en-GB"/>
              </w:rPr>
            </w:pPr>
            <w:r w:rsidRPr="00711388">
              <w:rPr>
                <w:lang w:val="en-GB"/>
              </w:rPr>
              <w:t>Amount of adjustment to opening Best Estimate related to changes in perimeter of the portfolio like sales of (part of) portfolio and purchases. This could also concern changes of perimeter due to liabilities evolving to annuities stemming from Non</w:t>
            </w:r>
            <w:r w:rsidR="00711388" w:rsidRPr="00711388">
              <w:rPr>
                <w:lang w:val="en-GB"/>
              </w:rPr>
              <w:t>-</w:t>
            </w:r>
            <w:r w:rsidRPr="00711388">
              <w:rPr>
                <w:lang w:val="en-GB"/>
              </w:rPr>
              <w:t>Life obligations (triggering some changes from Non</w:t>
            </w:r>
            <w:r w:rsidR="00711388" w:rsidRPr="00711388">
              <w:rPr>
                <w:lang w:val="en-GB"/>
              </w:rPr>
              <w:t>-</w:t>
            </w:r>
            <w:r w:rsidRPr="00711388">
              <w:rPr>
                <w:lang w:val="en-GB"/>
              </w:rPr>
              <w:t>Life to Life).</w:t>
            </w:r>
          </w:p>
        </w:tc>
      </w:tr>
      <w:tr w:rsidR="00872AFE" w:rsidRPr="00711388" w14:paraId="53E3E97C" w14:textId="77777777" w:rsidTr="00567869">
        <w:tc>
          <w:tcPr>
            <w:tcW w:w="2600" w:type="dxa"/>
            <w:tcBorders>
              <w:top w:val="single" w:sz="2" w:space="0" w:color="auto"/>
              <w:left w:val="single" w:sz="2" w:space="0" w:color="auto"/>
              <w:bottom w:val="single" w:sz="2" w:space="0" w:color="auto"/>
              <w:right w:val="single" w:sz="2" w:space="0" w:color="auto"/>
            </w:tcBorders>
          </w:tcPr>
          <w:p w14:paraId="7A0F42D8" w14:textId="1DC0369B" w:rsidR="00872AFE" w:rsidRPr="00711388" w:rsidRDefault="00872AFE" w:rsidP="00567869">
            <w:pPr>
              <w:pStyle w:val="NormalLeft"/>
              <w:rPr>
                <w:lang w:val="en-GB"/>
              </w:rPr>
            </w:pPr>
            <w:r w:rsidRPr="00711388">
              <w:rPr>
                <w:lang w:val="en-GB"/>
              </w:rPr>
              <w:t>C0010</w:t>
            </w:r>
            <w:r w:rsidR="00711388" w:rsidRPr="00711388">
              <w:rPr>
                <w:lang w:val="en-GB"/>
              </w:rPr>
              <w:t>-</w:t>
            </w:r>
            <w:r w:rsidRPr="00711388">
              <w:rPr>
                <w:lang w:val="en-GB"/>
              </w:rPr>
              <w:t>C0020/R0040</w:t>
            </w:r>
          </w:p>
        </w:tc>
        <w:tc>
          <w:tcPr>
            <w:tcW w:w="1764" w:type="dxa"/>
            <w:tcBorders>
              <w:top w:val="single" w:sz="2" w:space="0" w:color="auto"/>
              <w:left w:val="single" w:sz="2" w:space="0" w:color="auto"/>
              <w:bottom w:val="single" w:sz="2" w:space="0" w:color="auto"/>
              <w:right w:val="single" w:sz="2" w:space="0" w:color="auto"/>
            </w:tcBorders>
          </w:tcPr>
          <w:p w14:paraId="368460FD" w14:textId="77777777" w:rsidR="00872AFE" w:rsidRPr="00711388" w:rsidRDefault="00872AFE" w:rsidP="00567869">
            <w:pPr>
              <w:pStyle w:val="NormalLeft"/>
              <w:rPr>
                <w:lang w:val="en-GB"/>
              </w:rPr>
            </w:pPr>
            <w:r w:rsidRPr="00711388">
              <w:rPr>
                <w:lang w:val="en-GB"/>
              </w:rPr>
              <w:t>Foreign exchange variation</w:t>
            </w:r>
          </w:p>
        </w:tc>
        <w:tc>
          <w:tcPr>
            <w:tcW w:w="4922" w:type="dxa"/>
            <w:tcBorders>
              <w:top w:val="single" w:sz="2" w:space="0" w:color="auto"/>
              <w:left w:val="single" w:sz="2" w:space="0" w:color="auto"/>
              <w:bottom w:val="single" w:sz="2" w:space="0" w:color="auto"/>
              <w:right w:val="single" w:sz="2" w:space="0" w:color="auto"/>
            </w:tcBorders>
          </w:tcPr>
          <w:p w14:paraId="0F89A1F4" w14:textId="77777777" w:rsidR="00872AFE" w:rsidRPr="00711388" w:rsidRDefault="00872AFE" w:rsidP="00567869">
            <w:pPr>
              <w:pStyle w:val="NormalLeft"/>
              <w:rPr>
                <w:lang w:val="en-GB"/>
              </w:rPr>
            </w:pPr>
            <w:r w:rsidRPr="00711388">
              <w:rPr>
                <w:lang w:val="en-GB"/>
              </w:rPr>
              <w:t>Amount of adjustment to opening Best Estimate related to foreign exchange variation during the period.</w:t>
            </w:r>
          </w:p>
          <w:p w14:paraId="2E16D187" w14:textId="5E504019" w:rsidR="00872AFE" w:rsidRPr="00711388" w:rsidRDefault="00872AFE" w:rsidP="00567869">
            <w:pPr>
              <w:pStyle w:val="NormalLeft"/>
              <w:rPr>
                <w:lang w:val="en-GB"/>
              </w:rPr>
            </w:pPr>
            <w:r w:rsidRPr="00711388">
              <w:rPr>
                <w:lang w:val="en-GB"/>
              </w:rPr>
              <w:t>In this case the foreign exchange variation is actually meant to be applied to contracts which are taken out in currencies different from the balance sheet currency. For the calculation, the cash</w:t>
            </w:r>
            <w:r w:rsidR="00711388" w:rsidRPr="00711388">
              <w:rPr>
                <w:lang w:val="en-GB"/>
              </w:rPr>
              <w:t>-</w:t>
            </w:r>
            <w:r w:rsidRPr="00711388">
              <w:rPr>
                <w:lang w:val="en-GB"/>
              </w:rPr>
              <w:t>flows of these contracts contained in the opening Best Estimate are simply converted due to the exchange variation.</w:t>
            </w:r>
          </w:p>
          <w:p w14:paraId="3C70F140" w14:textId="4ED40F2B" w:rsidR="00872AFE" w:rsidRPr="00711388" w:rsidRDefault="00872AFE" w:rsidP="00567869">
            <w:pPr>
              <w:pStyle w:val="NormalLeft"/>
              <w:rPr>
                <w:lang w:val="en-GB"/>
              </w:rPr>
            </w:pPr>
            <w:r w:rsidRPr="00711388">
              <w:rPr>
                <w:lang w:val="en-GB"/>
              </w:rPr>
              <w:t>This item does not address the impact on the cash</w:t>
            </w:r>
            <w:r w:rsidR="00711388" w:rsidRPr="00711388">
              <w:rPr>
                <w:lang w:val="en-GB"/>
              </w:rPr>
              <w:t>-</w:t>
            </w:r>
            <w:r w:rsidRPr="00711388">
              <w:rPr>
                <w:lang w:val="en-GB"/>
              </w:rPr>
              <w:t>flows of the insurance portfolio induced by re</w:t>
            </w:r>
            <w:r w:rsidR="00711388" w:rsidRPr="00711388">
              <w:rPr>
                <w:lang w:val="en-GB"/>
              </w:rPr>
              <w:t>-</w:t>
            </w:r>
            <w:r w:rsidRPr="00711388">
              <w:rPr>
                <w:lang w:val="en-GB"/>
              </w:rPr>
              <w:t>valuation of year N</w:t>
            </w:r>
            <w:r w:rsidR="00711388" w:rsidRPr="00711388">
              <w:rPr>
                <w:lang w:val="en-GB"/>
              </w:rPr>
              <w:t>-</w:t>
            </w:r>
            <w:r w:rsidRPr="00711388">
              <w:rPr>
                <w:lang w:val="en-GB"/>
              </w:rPr>
              <w:t>1 assets due to foreign exchange variation during year N.</w:t>
            </w:r>
          </w:p>
        </w:tc>
      </w:tr>
      <w:tr w:rsidR="00872AFE" w:rsidRPr="00711388" w14:paraId="3A321E04" w14:textId="77777777" w:rsidTr="00567869">
        <w:tc>
          <w:tcPr>
            <w:tcW w:w="2600" w:type="dxa"/>
            <w:tcBorders>
              <w:top w:val="single" w:sz="2" w:space="0" w:color="auto"/>
              <w:left w:val="single" w:sz="2" w:space="0" w:color="auto"/>
              <w:bottom w:val="single" w:sz="2" w:space="0" w:color="auto"/>
              <w:right w:val="single" w:sz="2" w:space="0" w:color="auto"/>
            </w:tcBorders>
          </w:tcPr>
          <w:p w14:paraId="69810D97" w14:textId="76565E30" w:rsidR="00872AFE" w:rsidRPr="00711388" w:rsidRDefault="00872AFE" w:rsidP="00567869">
            <w:pPr>
              <w:pStyle w:val="NormalLeft"/>
              <w:rPr>
                <w:lang w:val="en-GB"/>
              </w:rPr>
            </w:pPr>
            <w:r w:rsidRPr="00711388">
              <w:rPr>
                <w:lang w:val="en-GB"/>
              </w:rPr>
              <w:t>C0010</w:t>
            </w:r>
            <w:r w:rsidR="00711388" w:rsidRPr="00711388">
              <w:rPr>
                <w:lang w:val="en-GB"/>
              </w:rPr>
              <w:t>-</w:t>
            </w:r>
            <w:r w:rsidRPr="00711388">
              <w:rPr>
                <w:lang w:val="en-GB"/>
              </w:rPr>
              <w:t>C0020/R0050</w:t>
            </w:r>
          </w:p>
        </w:tc>
        <w:tc>
          <w:tcPr>
            <w:tcW w:w="1764" w:type="dxa"/>
            <w:tcBorders>
              <w:top w:val="single" w:sz="2" w:space="0" w:color="auto"/>
              <w:left w:val="single" w:sz="2" w:space="0" w:color="auto"/>
              <w:bottom w:val="single" w:sz="2" w:space="0" w:color="auto"/>
              <w:right w:val="single" w:sz="2" w:space="0" w:color="auto"/>
            </w:tcBorders>
          </w:tcPr>
          <w:p w14:paraId="16F34801" w14:textId="77777777" w:rsidR="00872AFE" w:rsidRPr="00711388" w:rsidRDefault="00872AFE" w:rsidP="00567869">
            <w:pPr>
              <w:pStyle w:val="NormalLeft"/>
              <w:rPr>
                <w:lang w:val="en-GB"/>
              </w:rPr>
            </w:pPr>
            <w:r w:rsidRPr="00711388">
              <w:rPr>
                <w:lang w:val="en-GB"/>
              </w:rPr>
              <w:t>Best Estimate on risks accepted during the period</w:t>
            </w:r>
          </w:p>
        </w:tc>
        <w:tc>
          <w:tcPr>
            <w:tcW w:w="4922" w:type="dxa"/>
            <w:tcBorders>
              <w:top w:val="single" w:sz="2" w:space="0" w:color="auto"/>
              <w:left w:val="single" w:sz="2" w:space="0" w:color="auto"/>
              <w:bottom w:val="single" w:sz="2" w:space="0" w:color="auto"/>
              <w:right w:val="single" w:sz="2" w:space="0" w:color="auto"/>
            </w:tcBorders>
          </w:tcPr>
          <w:p w14:paraId="0E1E024B" w14:textId="77777777" w:rsidR="00872AFE" w:rsidRPr="00711388" w:rsidRDefault="00872AFE" w:rsidP="00567869">
            <w:pPr>
              <w:pStyle w:val="NormalLeft"/>
              <w:rPr>
                <w:lang w:val="en-GB"/>
              </w:rPr>
            </w:pPr>
            <w:r w:rsidRPr="00711388">
              <w:rPr>
                <w:lang w:val="en-GB"/>
              </w:rPr>
              <w:t>It represents present expected future cash flows (gross of reinsurance) included in Best Estimate and related to risks accepted during the period.</w:t>
            </w:r>
          </w:p>
          <w:p w14:paraId="304AA601" w14:textId="77777777" w:rsidR="00872AFE" w:rsidRPr="00711388" w:rsidRDefault="00872AFE" w:rsidP="00567869">
            <w:pPr>
              <w:pStyle w:val="NormalLeft"/>
              <w:rPr>
                <w:lang w:val="en-GB"/>
              </w:rPr>
            </w:pPr>
            <w:r w:rsidRPr="00711388">
              <w:rPr>
                <w:lang w:val="en-GB"/>
              </w:rPr>
              <w:t>This shall be considered at the closing date (and not at the actual date of inception of the risks), i.e. this shall form part of the Best Estimate at closing date.</w:t>
            </w:r>
          </w:p>
          <w:p w14:paraId="3ACF3507" w14:textId="77777777" w:rsidR="00872AFE" w:rsidRPr="00711388" w:rsidRDefault="00872AFE" w:rsidP="00567869">
            <w:pPr>
              <w:pStyle w:val="NormalLeft"/>
              <w:rPr>
                <w:lang w:val="en-GB"/>
              </w:rPr>
            </w:pPr>
            <w:r w:rsidRPr="00711388">
              <w:rPr>
                <w:lang w:val="en-GB"/>
              </w:rPr>
              <w:t>The scope of cash flows refers to Article 77 of Directive 2009/138/EC.</w:t>
            </w:r>
          </w:p>
        </w:tc>
      </w:tr>
      <w:tr w:rsidR="00872AFE" w:rsidRPr="00711388" w14:paraId="5D432E62" w14:textId="77777777" w:rsidTr="00567869">
        <w:tc>
          <w:tcPr>
            <w:tcW w:w="2600" w:type="dxa"/>
            <w:tcBorders>
              <w:top w:val="single" w:sz="2" w:space="0" w:color="auto"/>
              <w:left w:val="single" w:sz="2" w:space="0" w:color="auto"/>
              <w:bottom w:val="single" w:sz="2" w:space="0" w:color="auto"/>
              <w:right w:val="single" w:sz="2" w:space="0" w:color="auto"/>
            </w:tcBorders>
          </w:tcPr>
          <w:p w14:paraId="2FB65C71" w14:textId="3CEEE33E" w:rsidR="00872AFE" w:rsidRPr="00711388" w:rsidRDefault="00872AFE" w:rsidP="00567869">
            <w:pPr>
              <w:pStyle w:val="NormalLeft"/>
              <w:rPr>
                <w:lang w:val="en-GB"/>
              </w:rPr>
            </w:pPr>
            <w:r w:rsidRPr="00711388">
              <w:rPr>
                <w:lang w:val="en-GB"/>
              </w:rPr>
              <w:lastRenderedPageBreak/>
              <w:t>C0010</w:t>
            </w:r>
            <w:r w:rsidR="00711388" w:rsidRPr="00711388">
              <w:rPr>
                <w:lang w:val="en-GB"/>
              </w:rPr>
              <w:t>-</w:t>
            </w:r>
            <w:r w:rsidRPr="00711388">
              <w:rPr>
                <w:lang w:val="en-GB"/>
              </w:rPr>
              <w:t>C0020/R0060</w:t>
            </w:r>
          </w:p>
        </w:tc>
        <w:tc>
          <w:tcPr>
            <w:tcW w:w="1764" w:type="dxa"/>
            <w:tcBorders>
              <w:top w:val="single" w:sz="2" w:space="0" w:color="auto"/>
              <w:left w:val="single" w:sz="2" w:space="0" w:color="auto"/>
              <w:bottom w:val="single" w:sz="2" w:space="0" w:color="auto"/>
              <w:right w:val="single" w:sz="2" w:space="0" w:color="auto"/>
            </w:tcBorders>
          </w:tcPr>
          <w:p w14:paraId="02051E7E" w14:textId="43B52B7F" w:rsidR="00872AFE" w:rsidRPr="00711388" w:rsidRDefault="00872AFE" w:rsidP="00567869">
            <w:pPr>
              <w:pStyle w:val="NormalLeft"/>
              <w:rPr>
                <w:lang w:val="en-GB"/>
              </w:rPr>
            </w:pPr>
            <w:r w:rsidRPr="00711388">
              <w:rPr>
                <w:lang w:val="en-GB"/>
              </w:rPr>
              <w:t xml:space="preserve">Variation of Best Estimate due to unwinding of discount rate </w:t>
            </w:r>
            <w:r w:rsidR="00845F43" w:rsidRPr="00711388">
              <w:rPr>
                <w:lang w:val="en-GB"/>
              </w:rPr>
              <w:t>-</w:t>
            </w:r>
            <w:r w:rsidRPr="00711388">
              <w:rPr>
                <w:lang w:val="en-GB"/>
              </w:rPr>
              <w:t xml:space="preserve">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196F672C" w14:textId="77777777" w:rsidR="00872AFE" w:rsidRPr="00711388" w:rsidRDefault="00872AFE" w:rsidP="00567869">
            <w:pPr>
              <w:pStyle w:val="NormalLeft"/>
              <w:rPr>
                <w:lang w:val="en-GB"/>
              </w:rPr>
            </w:pPr>
            <w:r w:rsidRPr="00711388">
              <w:rPr>
                <w:lang w:val="en-GB"/>
              </w:rPr>
              <w:t>The variation of Best Estimate captured here shall only relate to the unwinding of discount rates, and does not take into account other parameters such as changes in assumptions or discount rates, experience adjustment, etc.</w:t>
            </w:r>
          </w:p>
          <w:p w14:paraId="61D5BA95" w14:textId="4EA4E4F2" w:rsidR="00872AFE" w:rsidRPr="00711388" w:rsidRDefault="00872AFE" w:rsidP="00567869">
            <w:pPr>
              <w:pStyle w:val="NormalLeft"/>
              <w:rPr>
                <w:lang w:val="en-GB"/>
              </w:rPr>
            </w:pPr>
            <w:r w:rsidRPr="00711388">
              <w:rPr>
                <w:lang w:val="en-GB"/>
              </w:rPr>
              <w:t>The concept of unwinding may be illustrated as follows: Calculate the Best Estimate of year N</w:t>
            </w:r>
            <w:r w:rsidR="00711388" w:rsidRPr="00711388">
              <w:rPr>
                <w:lang w:val="en-GB"/>
              </w:rPr>
              <w:t>-</w:t>
            </w:r>
            <w:r w:rsidRPr="00711388">
              <w:rPr>
                <w:lang w:val="en-GB"/>
              </w:rPr>
              <w:t>1 again but using the shifted interest rate term structure</w:t>
            </w:r>
          </w:p>
          <w:p w14:paraId="5F63CE6D" w14:textId="77777777" w:rsidR="00872AFE" w:rsidRPr="00711388" w:rsidRDefault="00872AFE" w:rsidP="00567869">
            <w:pPr>
              <w:pStyle w:val="NormalLeft"/>
              <w:rPr>
                <w:lang w:val="en-GB"/>
              </w:rPr>
            </w:pPr>
          </w:p>
          <w:p w14:paraId="12F325CF" w14:textId="77777777" w:rsidR="00872AFE" w:rsidRPr="00711388" w:rsidRDefault="00872AFE" w:rsidP="00567869">
            <w:pPr>
              <w:pStyle w:val="NormalLeft"/>
              <w:rPr>
                <w:lang w:val="en-GB"/>
              </w:rPr>
            </w:pPr>
            <w:r w:rsidRPr="00711388">
              <w:rPr>
                <w:lang w:val="en-GB"/>
              </w:rPr>
              <w:t>In order to isolate this strict scope of variation, the calculation may be as follows:</w:t>
            </w:r>
          </w:p>
          <w:p w14:paraId="14FE337E" w14:textId="77777777" w:rsidR="00872AFE" w:rsidRPr="00711388" w:rsidRDefault="00872AFE" w:rsidP="0083381F">
            <w:pPr>
              <w:pStyle w:val="Tiret0"/>
              <w:numPr>
                <w:ilvl w:val="0"/>
                <w:numId w:val="3"/>
              </w:numPr>
              <w:ind w:left="851" w:hanging="851"/>
              <w:rPr>
                <w:lang w:val="en-GB"/>
              </w:rPr>
            </w:pPr>
            <w:r w:rsidRPr="00711388">
              <w:rPr>
                <w:lang w:val="en-GB"/>
              </w:rPr>
              <w:t>Consider Opening Best Estimate including the adjustment to opening Best Estimate (cells C0010/R0010 to R0040);</w:t>
            </w:r>
          </w:p>
          <w:p w14:paraId="770A3293" w14:textId="77777777" w:rsidR="00872AFE" w:rsidRPr="00711388" w:rsidRDefault="00872AFE" w:rsidP="0083381F">
            <w:pPr>
              <w:pStyle w:val="Tiret0"/>
              <w:numPr>
                <w:ilvl w:val="0"/>
                <w:numId w:val="3"/>
              </w:numPr>
              <w:ind w:left="851" w:hanging="851"/>
              <w:rPr>
                <w:lang w:val="en-GB"/>
              </w:rPr>
            </w:pPr>
            <w:r w:rsidRPr="00711388">
              <w:rPr>
                <w:lang w:val="en-GB"/>
              </w:rPr>
              <w:t>Based on this figure, run the calculation of the unwinding of discount rates.</w:t>
            </w:r>
          </w:p>
        </w:tc>
      </w:tr>
      <w:tr w:rsidR="00872AFE" w:rsidRPr="00711388" w14:paraId="443CAB6A" w14:textId="77777777" w:rsidTr="00567869">
        <w:tc>
          <w:tcPr>
            <w:tcW w:w="2600" w:type="dxa"/>
            <w:tcBorders>
              <w:top w:val="single" w:sz="2" w:space="0" w:color="auto"/>
              <w:left w:val="single" w:sz="2" w:space="0" w:color="auto"/>
              <w:bottom w:val="single" w:sz="2" w:space="0" w:color="auto"/>
              <w:right w:val="single" w:sz="2" w:space="0" w:color="auto"/>
            </w:tcBorders>
          </w:tcPr>
          <w:p w14:paraId="75573E8A" w14:textId="608FCE76" w:rsidR="00872AFE" w:rsidRPr="00711388" w:rsidRDefault="00872AFE" w:rsidP="00567869">
            <w:pPr>
              <w:pStyle w:val="NormalLeft"/>
              <w:rPr>
                <w:lang w:val="en-GB"/>
              </w:rPr>
            </w:pPr>
            <w:r w:rsidRPr="00711388">
              <w:rPr>
                <w:lang w:val="en-GB"/>
              </w:rPr>
              <w:t>C0010</w:t>
            </w:r>
            <w:r w:rsidR="00711388" w:rsidRPr="00711388">
              <w:rPr>
                <w:lang w:val="en-GB"/>
              </w:rPr>
              <w:t>-</w:t>
            </w:r>
            <w:r w:rsidRPr="00711388">
              <w:rPr>
                <w:lang w:val="en-GB"/>
              </w:rPr>
              <w:t>C0020/R0070</w:t>
            </w:r>
          </w:p>
        </w:tc>
        <w:tc>
          <w:tcPr>
            <w:tcW w:w="1764" w:type="dxa"/>
            <w:tcBorders>
              <w:top w:val="single" w:sz="2" w:space="0" w:color="auto"/>
              <w:left w:val="single" w:sz="2" w:space="0" w:color="auto"/>
              <w:bottom w:val="single" w:sz="2" w:space="0" w:color="auto"/>
              <w:right w:val="single" w:sz="2" w:space="0" w:color="auto"/>
            </w:tcBorders>
          </w:tcPr>
          <w:p w14:paraId="2F072547" w14:textId="2F13F50A" w:rsidR="00872AFE" w:rsidRPr="00711388" w:rsidRDefault="00872AFE" w:rsidP="00567869">
            <w:pPr>
              <w:pStyle w:val="NormalLeft"/>
              <w:rPr>
                <w:lang w:val="en-GB"/>
              </w:rPr>
            </w:pPr>
            <w:r w:rsidRPr="00711388">
              <w:rPr>
                <w:lang w:val="en-GB"/>
              </w:rPr>
              <w:t xml:space="preserve">Variation of Best Estimate due to year N projected in and out flows </w:t>
            </w:r>
            <w:r w:rsidR="00845F43" w:rsidRPr="00711388">
              <w:rPr>
                <w:lang w:val="en-GB"/>
              </w:rPr>
              <w:t>-</w:t>
            </w:r>
            <w:r w:rsidRPr="00711388">
              <w:rPr>
                <w:lang w:val="en-GB"/>
              </w:rPr>
              <w:t xml:space="preserve">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402DD30F" w14:textId="77777777" w:rsidR="00872AFE" w:rsidRPr="00711388" w:rsidRDefault="00872AFE" w:rsidP="00567869">
            <w:pPr>
              <w:pStyle w:val="NormalLeft"/>
              <w:rPr>
                <w:lang w:val="en-GB"/>
              </w:rPr>
            </w:pPr>
            <w:r w:rsidRPr="00711388">
              <w:rPr>
                <w:lang w:val="en-GB"/>
              </w:rPr>
              <w:t>Premiums, claims, and surrenders that were forecasted on the Opening Best Estimate as to be paid during the year, will not be in the closing Best Estimate anymore as they would have been paid/received during the year. A neutralisation adjustment shall be performed.</w:t>
            </w:r>
          </w:p>
          <w:p w14:paraId="3906BE1E" w14:textId="77777777" w:rsidR="00872AFE" w:rsidRPr="00711388" w:rsidRDefault="00872AFE" w:rsidP="00567869">
            <w:pPr>
              <w:pStyle w:val="NormalLeft"/>
              <w:rPr>
                <w:lang w:val="en-GB"/>
              </w:rPr>
            </w:pPr>
            <w:r w:rsidRPr="00711388">
              <w:rPr>
                <w:lang w:val="en-GB"/>
              </w:rPr>
              <w:t>In order to isolate this adjustment, the calculation may be as follows:</w:t>
            </w:r>
          </w:p>
          <w:p w14:paraId="52B84C4E" w14:textId="77777777" w:rsidR="00872AFE" w:rsidRPr="00711388" w:rsidRDefault="00872AFE" w:rsidP="0083381F">
            <w:pPr>
              <w:pStyle w:val="Tiret0"/>
              <w:numPr>
                <w:ilvl w:val="0"/>
                <w:numId w:val="3"/>
              </w:numPr>
              <w:ind w:left="851" w:hanging="851"/>
              <w:rPr>
                <w:lang w:val="en-GB"/>
              </w:rPr>
            </w:pPr>
            <w:r w:rsidRPr="00711388">
              <w:rPr>
                <w:lang w:val="en-GB"/>
              </w:rPr>
              <w:t>Consider Opening Best Estimate (cell C0010/R0010) including the adjustment to opening Best Estimate (cells C0010/R0020 to R0040)</w:t>
            </w:r>
          </w:p>
          <w:p w14:paraId="03542A26" w14:textId="77777777" w:rsidR="00872AFE" w:rsidRPr="00711388" w:rsidRDefault="00872AFE" w:rsidP="0083381F">
            <w:pPr>
              <w:pStyle w:val="Tiret0"/>
              <w:numPr>
                <w:ilvl w:val="0"/>
                <w:numId w:val="3"/>
              </w:numPr>
              <w:ind w:left="851" w:hanging="851"/>
              <w:rPr>
                <w:lang w:val="en-GB"/>
              </w:rPr>
            </w:pPr>
            <w:r w:rsidRPr="00711388">
              <w:rPr>
                <w:lang w:val="en-GB"/>
              </w:rPr>
              <w:t>Isolate the amount of cash flows (cash in minus cash out) that were projected within this opening Best Estimate for the period considered</w:t>
            </w:r>
          </w:p>
          <w:p w14:paraId="4EE1B72A" w14:textId="0AB0ACD1" w:rsidR="00872AFE" w:rsidRPr="00711388" w:rsidRDefault="00872AFE" w:rsidP="0083381F">
            <w:pPr>
              <w:pStyle w:val="Tiret0"/>
              <w:numPr>
                <w:ilvl w:val="0"/>
                <w:numId w:val="3"/>
              </w:numPr>
              <w:ind w:left="851" w:hanging="851"/>
              <w:rPr>
                <w:lang w:val="en-GB"/>
              </w:rPr>
            </w:pPr>
            <w:r w:rsidRPr="00711388">
              <w:rPr>
                <w:lang w:val="en-GB"/>
              </w:rPr>
              <w:t xml:space="preserve">This isolated amount of cash flow shall come in addition to Opening Best Estimate (for neutralisation effect) </w:t>
            </w:r>
            <w:r w:rsidR="00845F43" w:rsidRPr="00711388">
              <w:rPr>
                <w:lang w:val="en-GB"/>
              </w:rPr>
              <w:t>-</w:t>
            </w:r>
            <w:r w:rsidRPr="00711388">
              <w:rPr>
                <w:lang w:val="en-GB"/>
              </w:rPr>
              <w:t xml:space="preserve"> and be filled in cell C0010/R0070 and C0020/R0070.</w:t>
            </w:r>
          </w:p>
        </w:tc>
      </w:tr>
      <w:tr w:rsidR="00872AFE" w:rsidRPr="00711388" w14:paraId="6040454D" w14:textId="77777777" w:rsidTr="00567869">
        <w:tc>
          <w:tcPr>
            <w:tcW w:w="2600" w:type="dxa"/>
            <w:tcBorders>
              <w:top w:val="single" w:sz="2" w:space="0" w:color="auto"/>
              <w:left w:val="single" w:sz="2" w:space="0" w:color="auto"/>
              <w:bottom w:val="single" w:sz="2" w:space="0" w:color="auto"/>
              <w:right w:val="single" w:sz="2" w:space="0" w:color="auto"/>
            </w:tcBorders>
          </w:tcPr>
          <w:p w14:paraId="6688D43A" w14:textId="2E1758C7" w:rsidR="00872AFE" w:rsidRPr="00711388" w:rsidRDefault="00872AFE" w:rsidP="00567869">
            <w:pPr>
              <w:pStyle w:val="NormalLeft"/>
              <w:rPr>
                <w:lang w:val="en-GB"/>
              </w:rPr>
            </w:pPr>
            <w:r w:rsidRPr="00711388">
              <w:rPr>
                <w:lang w:val="en-GB"/>
              </w:rPr>
              <w:t>C0010</w:t>
            </w:r>
            <w:r w:rsidR="00711388" w:rsidRPr="00711388">
              <w:rPr>
                <w:lang w:val="en-GB"/>
              </w:rPr>
              <w:t>-</w:t>
            </w:r>
            <w:r w:rsidRPr="00711388">
              <w:rPr>
                <w:lang w:val="en-GB"/>
              </w:rPr>
              <w:t>C0020/R0080</w:t>
            </w:r>
          </w:p>
        </w:tc>
        <w:tc>
          <w:tcPr>
            <w:tcW w:w="1764" w:type="dxa"/>
            <w:tcBorders>
              <w:top w:val="single" w:sz="2" w:space="0" w:color="auto"/>
              <w:left w:val="single" w:sz="2" w:space="0" w:color="auto"/>
              <w:bottom w:val="single" w:sz="2" w:space="0" w:color="auto"/>
              <w:right w:val="single" w:sz="2" w:space="0" w:color="auto"/>
            </w:tcBorders>
          </w:tcPr>
          <w:p w14:paraId="2A42A34B" w14:textId="2DA19A87" w:rsidR="00872AFE" w:rsidRPr="00711388" w:rsidRDefault="00872AFE" w:rsidP="00567869">
            <w:pPr>
              <w:pStyle w:val="NormalLeft"/>
              <w:rPr>
                <w:lang w:val="en-GB"/>
              </w:rPr>
            </w:pPr>
            <w:r w:rsidRPr="00711388">
              <w:rPr>
                <w:lang w:val="en-GB"/>
              </w:rPr>
              <w:t xml:space="preserve">Variation of Best Estimate due to </w:t>
            </w:r>
            <w:r w:rsidRPr="00711388">
              <w:rPr>
                <w:lang w:val="en-GB"/>
              </w:rPr>
              <w:lastRenderedPageBreak/>
              <w:t xml:space="preserve">experience </w:t>
            </w:r>
            <w:r w:rsidR="00845F43" w:rsidRPr="00711388">
              <w:rPr>
                <w:lang w:val="en-GB"/>
              </w:rPr>
              <w:t>-</w:t>
            </w:r>
            <w:r w:rsidRPr="00711388">
              <w:rPr>
                <w:lang w:val="en-GB"/>
              </w:rPr>
              <w:t xml:space="preserve">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597F2F23" w14:textId="77777777" w:rsidR="00872AFE" w:rsidRPr="00711388" w:rsidRDefault="00872AFE" w:rsidP="00567869">
            <w:pPr>
              <w:pStyle w:val="NormalLeft"/>
              <w:rPr>
                <w:lang w:val="en-GB"/>
              </w:rPr>
            </w:pPr>
            <w:r w:rsidRPr="00711388">
              <w:rPr>
                <w:lang w:val="en-GB"/>
              </w:rPr>
              <w:lastRenderedPageBreak/>
              <w:t xml:space="preserve">The variation of Best Estimate captured here shall strictly relate to the cash flows projected at the end of the period when compared to the cash </w:t>
            </w:r>
            <w:r w:rsidRPr="00711388">
              <w:rPr>
                <w:lang w:val="en-GB"/>
              </w:rPr>
              <w:lastRenderedPageBreak/>
              <w:t>flows that were projected at the beginning of the period for the periods N + 1 and future.</w:t>
            </w:r>
          </w:p>
          <w:p w14:paraId="7F404912" w14:textId="1FD2F05A" w:rsidR="00872AFE" w:rsidRPr="00711388" w:rsidRDefault="00872AFE" w:rsidP="00567869">
            <w:pPr>
              <w:pStyle w:val="NormalLeft"/>
              <w:rPr>
                <w:lang w:val="en-GB"/>
              </w:rPr>
            </w:pPr>
            <w:r w:rsidRPr="00711388">
              <w:rPr>
                <w:lang w:val="en-GB"/>
              </w:rPr>
              <w:t>It shall only capture the changes due to the realisation of the CF in year N and not linked to changes in assumptions.</w:t>
            </w:r>
            <w:del w:id="8142" w:author="Author">
              <w:r w:rsidRPr="00711388" w:rsidDel="003323F0">
                <w:rPr>
                  <w:lang w:val="en-GB"/>
                </w:rPr>
                <w:delText xml:space="preserve">  </w:delText>
              </w:r>
            </w:del>
            <w:ins w:id="8143" w:author="Author">
              <w:r w:rsidR="003323F0">
                <w:rPr>
                  <w:lang w:val="en-GB"/>
                </w:rPr>
                <w:t xml:space="preserve"> </w:t>
              </w:r>
            </w:ins>
          </w:p>
        </w:tc>
      </w:tr>
      <w:tr w:rsidR="00872AFE" w:rsidRPr="00711388" w14:paraId="749FD006" w14:textId="77777777" w:rsidTr="00567869">
        <w:tc>
          <w:tcPr>
            <w:tcW w:w="2600" w:type="dxa"/>
            <w:tcBorders>
              <w:top w:val="single" w:sz="2" w:space="0" w:color="auto"/>
              <w:left w:val="single" w:sz="2" w:space="0" w:color="auto"/>
              <w:bottom w:val="single" w:sz="2" w:space="0" w:color="auto"/>
              <w:right w:val="single" w:sz="2" w:space="0" w:color="auto"/>
            </w:tcBorders>
          </w:tcPr>
          <w:p w14:paraId="1CAF8E4A" w14:textId="60B1BD30" w:rsidR="00872AFE" w:rsidRPr="00711388" w:rsidRDefault="00872AFE" w:rsidP="00567869">
            <w:pPr>
              <w:pStyle w:val="NormalLeft"/>
              <w:rPr>
                <w:lang w:val="en-GB"/>
              </w:rPr>
            </w:pPr>
            <w:r w:rsidRPr="00711388">
              <w:rPr>
                <w:lang w:val="en-GB"/>
              </w:rPr>
              <w:lastRenderedPageBreak/>
              <w:t>C0010</w:t>
            </w:r>
            <w:r w:rsidR="00711388" w:rsidRPr="00711388">
              <w:rPr>
                <w:lang w:val="en-GB"/>
              </w:rPr>
              <w:t>-</w:t>
            </w:r>
            <w:r w:rsidRPr="00711388">
              <w:rPr>
                <w:lang w:val="en-GB"/>
              </w:rPr>
              <w:t>C0020/R0090</w:t>
            </w:r>
          </w:p>
        </w:tc>
        <w:tc>
          <w:tcPr>
            <w:tcW w:w="1764" w:type="dxa"/>
            <w:tcBorders>
              <w:top w:val="single" w:sz="2" w:space="0" w:color="auto"/>
              <w:left w:val="single" w:sz="2" w:space="0" w:color="auto"/>
              <w:bottom w:val="single" w:sz="2" w:space="0" w:color="auto"/>
              <w:right w:val="single" w:sz="2" w:space="0" w:color="auto"/>
            </w:tcBorders>
          </w:tcPr>
          <w:p w14:paraId="15F27544" w14:textId="17227F66" w:rsidR="00872AFE" w:rsidRPr="00711388" w:rsidRDefault="00872AFE" w:rsidP="00567869">
            <w:pPr>
              <w:pStyle w:val="NormalLeft"/>
              <w:rPr>
                <w:lang w:val="en-GB"/>
              </w:rPr>
            </w:pPr>
            <w:r w:rsidRPr="00711388">
              <w:rPr>
                <w:lang w:val="en-GB"/>
              </w:rPr>
              <w:t>Variation of Best Estimate due to changes in non</w:t>
            </w:r>
            <w:r w:rsidR="00711388" w:rsidRPr="00711388">
              <w:rPr>
                <w:lang w:val="en-GB"/>
              </w:rPr>
              <w:t>-</w:t>
            </w:r>
            <w:r w:rsidRPr="00711388">
              <w:rPr>
                <w:lang w:val="en-GB"/>
              </w:rPr>
              <w:t xml:space="preserve">economic assumptions </w:t>
            </w:r>
            <w:r w:rsidR="00845F43" w:rsidRPr="00711388">
              <w:rPr>
                <w:lang w:val="en-GB"/>
              </w:rPr>
              <w:t>-</w:t>
            </w:r>
            <w:r w:rsidRPr="00711388">
              <w:rPr>
                <w:lang w:val="en-GB"/>
              </w:rPr>
              <w:t xml:space="preserve">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11897704" w14:textId="7A5B62DE" w:rsidR="00872AFE" w:rsidRPr="00711388" w:rsidRDefault="00872AFE" w:rsidP="00567869">
            <w:pPr>
              <w:pStyle w:val="NormalLeft"/>
              <w:rPr>
                <w:lang w:val="en-GB"/>
              </w:rPr>
            </w:pPr>
            <w:r w:rsidRPr="00711388">
              <w:rPr>
                <w:lang w:val="en-GB"/>
              </w:rPr>
              <w:t>It mainly refers to changes in best estimate not driven by realised technical flows and changes in assumptions directly linked to insurance risks (i.e. lapse rates), which can be referred to as non</w:t>
            </w:r>
            <w:r w:rsidR="00711388" w:rsidRPr="00711388">
              <w:rPr>
                <w:lang w:val="en-GB"/>
              </w:rPr>
              <w:t>-</w:t>
            </w:r>
            <w:r w:rsidRPr="00711388">
              <w:rPr>
                <w:lang w:val="en-GB"/>
              </w:rPr>
              <w:t>economic assumptions.</w:t>
            </w:r>
            <w:del w:id="8144" w:author="Author">
              <w:r w:rsidRPr="00711388" w:rsidDel="003323F0">
                <w:rPr>
                  <w:lang w:val="en-GB"/>
                </w:rPr>
                <w:delText xml:space="preserve">  </w:delText>
              </w:r>
            </w:del>
            <w:ins w:id="8145" w:author="Author">
              <w:r w:rsidR="003323F0">
                <w:rPr>
                  <w:lang w:val="en-GB"/>
                </w:rPr>
                <w:t xml:space="preserve"> </w:t>
              </w:r>
            </w:ins>
          </w:p>
          <w:p w14:paraId="61A7889A" w14:textId="77777777" w:rsidR="00872AFE" w:rsidRPr="00711388" w:rsidRDefault="00872AFE" w:rsidP="00567869">
            <w:pPr>
              <w:pStyle w:val="NormalLeft"/>
              <w:rPr>
                <w:lang w:val="en-GB"/>
              </w:rPr>
            </w:pPr>
            <w:r w:rsidRPr="00711388">
              <w:rPr>
                <w:lang w:val="en-GB"/>
              </w:rPr>
              <w:t>In order to isolate the strict scope of variation due to changes in assumptions, the calculation may be as follows:</w:t>
            </w:r>
          </w:p>
          <w:p w14:paraId="733065F7" w14:textId="5FBB57BA" w:rsidR="00872AFE" w:rsidRPr="00711388" w:rsidRDefault="00872AFE" w:rsidP="0083381F">
            <w:pPr>
              <w:pStyle w:val="Tiret0"/>
              <w:numPr>
                <w:ilvl w:val="0"/>
                <w:numId w:val="3"/>
              </w:numPr>
              <w:ind w:left="851" w:hanging="851"/>
              <w:rPr>
                <w:lang w:val="en-GB"/>
              </w:rPr>
            </w:pPr>
            <w:r w:rsidRPr="00711388">
              <w:rPr>
                <w:lang w:val="en-GB"/>
              </w:rPr>
              <w:t>Consider the opening Best Estimate (cell C0010/R0010) including the adjustment to opening Best Estimate (cell C0010/R0010 to R0040) and the impact of unwinding of year N projected cash</w:t>
            </w:r>
            <w:r w:rsidR="00711388" w:rsidRPr="00711388">
              <w:rPr>
                <w:lang w:val="en-GB"/>
              </w:rPr>
              <w:t>-</w:t>
            </w:r>
            <w:r w:rsidRPr="00711388">
              <w:rPr>
                <w:lang w:val="en-GB"/>
              </w:rPr>
              <w:t>flows (C0010/R0060 to R0080 and C0020/R0060 to R0080 respectively);</w:t>
            </w:r>
          </w:p>
          <w:p w14:paraId="22C4B5C2" w14:textId="64F144A1" w:rsidR="00872AFE" w:rsidRPr="00711388" w:rsidRDefault="00872AFE" w:rsidP="0083381F">
            <w:pPr>
              <w:pStyle w:val="Tiret0"/>
              <w:numPr>
                <w:ilvl w:val="0"/>
                <w:numId w:val="3"/>
              </w:numPr>
              <w:ind w:left="851" w:hanging="851"/>
              <w:rPr>
                <w:lang w:val="en-GB"/>
              </w:rPr>
            </w:pPr>
            <w:r w:rsidRPr="00711388">
              <w:rPr>
                <w:lang w:val="en-GB"/>
              </w:rPr>
              <w:t xml:space="preserve"> Based on this figure, run calculations with new assumptions not related to discount rates </w:t>
            </w:r>
            <w:r w:rsidR="00845F43" w:rsidRPr="00711388">
              <w:rPr>
                <w:lang w:val="en-GB"/>
              </w:rPr>
              <w:t>-</w:t>
            </w:r>
            <w:r w:rsidRPr="00711388">
              <w:rPr>
                <w:lang w:val="en-GB"/>
              </w:rPr>
              <w:t xml:space="preserve"> that applied at year end N (if any)</w:t>
            </w:r>
          </w:p>
          <w:p w14:paraId="6F7DA539" w14:textId="7E3A530D" w:rsidR="00872AFE" w:rsidRPr="00711388" w:rsidRDefault="00872AFE" w:rsidP="00567869">
            <w:pPr>
              <w:pStyle w:val="NormalLeft"/>
              <w:rPr>
                <w:lang w:val="en-GB"/>
              </w:rPr>
            </w:pPr>
            <w:r w:rsidRPr="00711388">
              <w:rPr>
                <w:lang w:val="en-GB"/>
              </w:rPr>
              <w:t>This will provide the variation of Best Estimate strictly related to changes in these assumptions. This may not capture the variation due to case</w:t>
            </w:r>
            <w:r w:rsidR="00711388" w:rsidRPr="00711388">
              <w:rPr>
                <w:lang w:val="en-GB"/>
              </w:rPr>
              <w:t>-</w:t>
            </w:r>
            <w:r w:rsidRPr="00711388">
              <w:rPr>
                <w:lang w:val="en-GB"/>
              </w:rPr>
              <w:t>by</w:t>
            </w:r>
            <w:r w:rsidR="00711388" w:rsidRPr="00711388">
              <w:rPr>
                <w:lang w:val="en-GB"/>
              </w:rPr>
              <w:t>-</w:t>
            </w:r>
            <w:r w:rsidRPr="00711388">
              <w:rPr>
                <w:lang w:val="en-GB"/>
              </w:rPr>
              <w:t>case revision of RBNS, which would thus have to be added.</w:t>
            </w:r>
          </w:p>
          <w:p w14:paraId="42385C11" w14:textId="77777777" w:rsidR="00872AFE" w:rsidRPr="00711388" w:rsidRDefault="00872AFE" w:rsidP="00567869">
            <w:pPr>
              <w:pStyle w:val="NormalLeft"/>
              <w:rPr>
                <w:lang w:val="en-GB"/>
              </w:rPr>
            </w:pPr>
          </w:p>
          <w:p w14:paraId="0730C26F" w14:textId="3C329229" w:rsidR="00872AFE" w:rsidRPr="00711388" w:rsidRDefault="00872AFE" w:rsidP="00567869">
            <w:pPr>
              <w:pStyle w:val="NormalLeft"/>
              <w:rPr>
                <w:lang w:val="en-GB"/>
              </w:rPr>
            </w:pPr>
            <w:r w:rsidRPr="00711388">
              <w:rPr>
                <w:lang w:val="en-GB"/>
              </w:rPr>
              <w:t>For Non</w:t>
            </w:r>
            <w:r w:rsidR="00711388" w:rsidRPr="00711388">
              <w:rPr>
                <w:lang w:val="en-GB"/>
              </w:rPr>
              <w:t>-</w:t>
            </w:r>
            <w:r w:rsidRPr="00711388">
              <w:rPr>
                <w:lang w:val="en-GB"/>
              </w:rPr>
              <w:t>Life, cases can be expected where these changes cannot be discerned separately from changes due to experience (C0020/R0080). In such cases, report the total figure under C0020/R0080.</w:t>
            </w:r>
          </w:p>
        </w:tc>
      </w:tr>
      <w:tr w:rsidR="00872AFE" w:rsidRPr="00711388" w14:paraId="26BA9620" w14:textId="77777777" w:rsidTr="00567869">
        <w:tc>
          <w:tcPr>
            <w:tcW w:w="2600" w:type="dxa"/>
            <w:tcBorders>
              <w:top w:val="single" w:sz="2" w:space="0" w:color="auto"/>
              <w:left w:val="single" w:sz="2" w:space="0" w:color="auto"/>
              <w:bottom w:val="single" w:sz="2" w:space="0" w:color="auto"/>
              <w:right w:val="single" w:sz="2" w:space="0" w:color="auto"/>
            </w:tcBorders>
          </w:tcPr>
          <w:p w14:paraId="31FC5CC2" w14:textId="4942117A" w:rsidR="00872AFE" w:rsidRPr="00711388" w:rsidRDefault="00872AFE" w:rsidP="00567869">
            <w:pPr>
              <w:pStyle w:val="NormalLeft"/>
              <w:rPr>
                <w:lang w:val="en-GB"/>
              </w:rPr>
            </w:pPr>
            <w:r w:rsidRPr="00711388">
              <w:rPr>
                <w:lang w:val="en-GB"/>
              </w:rPr>
              <w:t>C0010</w:t>
            </w:r>
            <w:r w:rsidR="00711388" w:rsidRPr="00711388">
              <w:rPr>
                <w:lang w:val="en-GB"/>
              </w:rPr>
              <w:t>-</w:t>
            </w:r>
            <w:r w:rsidRPr="00711388">
              <w:rPr>
                <w:lang w:val="en-GB"/>
              </w:rPr>
              <w:t>C0020/R0100</w:t>
            </w:r>
          </w:p>
        </w:tc>
        <w:tc>
          <w:tcPr>
            <w:tcW w:w="1764" w:type="dxa"/>
            <w:tcBorders>
              <w:top w:val="single" w:sz="2" w:space="0" w:color="auto"/>
              <w:left w:val="single" w:sz="2" w:space="0" w:color="auto"/>
              <w:bottom w:val="single" w:sz="2" w:space="0" w:color="auto"/>
              <w:right w:val="single" w:sz="2" w:space="0" w:color="auto"/>
            </w:tcBorders>
          </w:tcPr>
          <w:p w14:paraId="397F4B94" w14:textId="14CA55B6" w:rsidR="00872AFE" w:rsidRPr="00711388" w:rsidRDefault="00872AFE" w:rsidP="00567869">
            <w:pPr>
              <w:pStyle w:val="NormalLeft"/>
              <w:rPr>
                <w:lang w:val="en-GB"/>
              </w:rPr>
            </w:pPr>
            <w:r w:rsidRPr="00711388">
              <w:rPr>
                <w:lang w:val="en-GB"/>
              </w:rPr>
              <w:t xml:space="preserve">Variation of Best Estimate due to changes in economic environment </w:t>
            </w:r>
            <w:r w:rsidR="00845F43" w:rsidRPr="00711388">
              <w:rPr>
                <w:lang w:val="en-GB"/>
              </w:rPr>
              <w:t>-</w:t>
            </w:r>
            <w:r w:rsidRPr="00711388">
              <w:rPr>
                <w:lang w:val="en-GB"/>
              </w:rPr>
              <w:t xml:space="preserve">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63834315" w14:textId="77777777" w:rsidR="00872AFE" w:rsidRPr="00711388" w:rsidRDefault="00872AFE" w:rsidP="00567869">
            <w:pPr>
              <w:pStyle w:val="NormalLeft"/>
              <w:rPr>
                <w:lang w:val="en-GB"/>
              </w:rPr>
            </w:pPr>
            <w:r w:rsidRPr="00711388">
              <w:rPr>
                <w:lang w:val="en-GB"/>
              </w:rPr>
              <w:t>It mainly refers to assumptions not directly linked to insurance risks, i.e. mainly the impact of the changes in economic environment on the cash flows (taking management actions into account, e.g. reduction of future discretionary benefits (‘FDB’)) and changes in discount rates.</w:t>
            </w:r>
          </w:p>
          <w:p w14:paraId="3DB1600F" w14:textId="12054519" w:rsidR="00872AFE" w:rsidRPr="00711388" w:rsidRDefault="00872AFE" w:rsidP="00567869">
            <w:pPr>
              <w:pStyle w:val="NormalLeft"/>
              <w:rPr>
                <w:lang w:val="en-GB"/>
              </w:rPr>
            </w:pPr>
            <w:r w:rsidRPr="00711388">
              <w:rPr>
                <w:lang w:val="en-GB"/>
              </w:rPr>
              <w:t>For non</w:t>
            </w:r>
            <w:r w:rsidR="00711388" w:rsidRPr="00711388">
              <w:rPr>
                <w:lang w:val="en-GB"/>
              </w:rPr>
              <w:t>-</w:t>
            </w:r>
            <w:r w:rsidRPr="00711388">
              <w:rPr>
                <w:lang w:val="en-GB"/>
              </w:rPr>
              <w:t xml:space="preserve">life (C0020/R0100), in case variation due to inflation cannot be discerned from </w:t>
            </w:r>
            <w:r w:rsidRPr="00711388">
              <w:rPr>
                <w:lang w:val="en-GB"/>
              </w:rPr>
              <w:lastRenderedPageBreak/>
              <w:t>changes due to experience, the whole amount would be reported under C0020/R0080.</w:t>
            </w:r>
          </w:p>
          <w:p w14:paraId="58BEFAB6" w14:textId="77777777" w:rsidR="00872AFE" w:rsidRPr="00711388" w:rsidRDefault="00872AFE" w:rsidP="00567869">
            <w:pPr>
              <w:pStyle w:val="NormalLeft"/>
              <w:rPr>
                <w:lang w:val="en-GB"/>
              </w:rPr>
            </w:pPr>
            <w:r w:rsidRPr="00711388">
              <w:rPr>
                <w:lang w:val="en-GB"/>
              </w:rPr>
              <w:t>In order to isolate this strict scope of variation, the calculation may be as follows:</w:t>
            </w:r>
          </w:p>
          <w:p w14:paraId="31A4FB19" w14:textId="6A1B2894" w:rsidR="00872AFE" w:rsidRPr="00711388" w:rsidRDefault="00872AFE" w:rsidP="0083381F">
            <w:pPr>
              <w:pStyle w:val="Tiret0"/>
              <w:numPr>
                <w:ilvl w:val="0"/>
                <w:numId w:val="3"/>
              </w:numPr>
              <w:ind w:left="851" w:hanging="851"/>
              <w:rPr>
                <w:lang w:val="en-GB"/>
              </w:rPr>
            </w:pPr>
            <w:r w:rsidRPr="00711388">
              <w:rPr>
                <w:lang w:val="en-GB"/>
              </w:rPr>
              <w:t>Consider the opening Best Estimate including the adjustment to opening Best Estimate (cell C0010/R0010 to R0040) and the impact of unwinding, of year N projected cash</w:t>
            </w:r>
            <w:r w:rsidR="00711388" w:rsidRPr="00711388">
              <w:rPr>
                <w:lang w:val="en-GB"/>
              </w:rPr>
              <w:t>-</w:t>
            </w:r>
            <w:r w:rsidRPr="00711388">
              <w:rPr>
                <w:lang w:val="en-GB"/>
              </w:rPr>
              <w:t>flows and experience (C0010/R0060 to R0080 and C0020/R0060 to R0080 respectively, or alternatively, C0010/R0060 to R0090 and C0020/R0060 to R0090 respectively)</w:t>
            </w:r>
          </w:p>
          <w:p w14:paraId="2141C5E6" w14:textId="77777777" w:rsidR="00872AFE" w:rsidRPr="00711388" w:rsidRDefault="00872AFE" w:rsidP="0083381F">
            <w:pPr>
              <w:pStyle w:val="Tiret0"/>
              <w:numPr>
                <w:ilvl w:val="0"/>
                <w:numId w:val="3"/>
              </w:numPr>
              <w:ind w:left="851" w:hanging="851"/>
              <w:rPr>
                <w:lang w:val="en-GB"/>
              </w:rPr>
            </w:pPr>
            <w:r w:rsidRPr="00711388">
              <w:rPr>
                <w:lang w:val="en-GB"/>
              </w:rPr>
              <w:t>Based on this figure, run calculations with new discount rates that applied during year N, together with related financial assumptions (if any).</w:t>
            </w:r>
          </w:p>
          <w:p w14:paraId="7351DDE5" w14:textId="77777777" w:rsidR="00872AFE" w:rsidRPr="00711388" w:rsidRDefault="00872AFE" w:rsidP="00567869">
            <w:pPr>
              <w:pStyle w:val="NormalLeft"/>
              <w:rPr>
                <w:lang w:val="en-GB"/>
              </w:rPr>
            </w:pPr>
            <w:r w:rsidRPr="00711388">
              <w:rPr>
                <w:lang w:val="en-GB"/>
              </w:rPr>
              <w:t>This will provide the variation of Best Estimate strictly related to changes in discount rates and related financial assumptions.</w:t>
            </w:r>
          </w:p>
        </w:tc>
      </w:tr>
      <w:tr w:rsidR="00872AFE" w:rsidRPr="00711388" w14:paraId="56B3AA87" w14:textId="77777777" w:rsidTr="00567869">
        <w:tc>
          <w:tcPr>
            <w:tcW w:w="2600" w:type="dxa"/>
            <w:tcBorders>
              <w:top w:val="single" w:sz="2" w:space="0" w:color="auto"/>
              <w:left w:val="single" w:sz="2" w:space="0" w:color="auto"/>
              <w:bottom w:val="single" w:sz="2" w:space="0" w:color="auto"/>
              <w:right w:val="single" w:sz="2" w:space="0" w:color="auto"/>
            </w:tcBorders>
          </w:tcPr>
          <w:p w14:paraId="5F1E0DE2" w14:textId="6211CD51" w:rsidR="00872AFE" w:rsidRPr="00711388" w:rsidRDefault="00872AFE" w:rsidP="00567869">
            <w:pPr>
              <w:pStyle w:val="NormalLeft"/>
              <w:rPr>
                <w:lang w:val="en-GB"/>
              </w:rPr>
            </w:pPr>
            <w:r w:rsidRPr="00711388">
              <w:rPr>
                <w:lang w:val="en-GB"/>
              </w:rPr>
              <w:lastRenderedPageBreak/>
              <w:t>C0010</w:t>
            </w:r>
            <w:r w:rsidR="00711388" w:rsidRPr="00711388">
              <w:rPr>
                <w:lang w:val="en-GB"/>
              </w:rPr>
              <w:t>-</w:t>
            </w:r>
            <w:r w:rsidRPr="00711388">
              <w:rPr>
                <w:lang w:val="en-GB"/>
              </w:rPr>
              <w:t>C0020/R0110</w:t>
            </w:r>
          </w:p>
        </w:tc>
        <w:tc>
          <w:tcPr>
            <w:tcW w:w="1764" w:type="dxa"/>
            <w:tcBorders>
              <w:top w:val="single" w:sz="2" w:space="0" w:color="auto"/>
              <w:left w:val="single" w:sz="2" w:space="0" w:color="auto"/>
              <w:bottom w:val="single" w:sz="2" w:space="0" w:color="auto"/>
              <w:right w:val="single" w:sz="2" w:space="0" w:color="auto"/>
            </w:tcBorders>
          </w:tcPr>
          <w:p w14:paraId="1F078327" w14:textId="77777777" w:rsidR="00872AFE" w:rsidRPr="00711388" w:rsidRDefault="00872AFE" w:rsidP="00567869">
            <w:pPr>
              <w:pStyle w:val="NormalLeft"/>
              <w:rPr>
                <w:lang w:val="en-GB"/>
              </w:rPr>
            </w:pPr>
            <w:r w:rsidRPr="00711388">
              <w:rPr>
                <w:lang w:val="en-GB"/>
              </w:rPr>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7E3F1FCB" w14:textId="444A6F7D" w:rsidR="00872AFE" w:rsidRPr="00711388" w:rsidRDefault="00872AFE" w:rsidP="00567869">
            <w:pPr>
              <w:pStyle w:val="NormalLeft"/>
              <w:rPr>
                <w:lang w:val="en-GB"/>
              </w:rPr>
            </w:pPr>
            <w:r w:rsidRPr="00711388">
              <w:rPr>
                <w:lang w:val="en-GB"/>
              </w:rPr>
              <w:t>Corresponds to other variations in Best Estimate, not captured in cells C0010/R0010 to R0100 (for Life) or C0020/R0010 to R0100 (Non</w:t>
            </w:r>
            <w:r w:rsidR="00711388" w:rsidRPr="00711388">
              <w:rPr>
                <w:lang w:val="en-GB"/>
              </w:rPr>
              <w:t>-</w:t>
            </w:r>
            <w:r w:rsidRPr="00711388">
              <w:rPr>
                <w:lang w:val="en-GB"/>
              </w:rPr>
              <w:t>Life).</w:t>
            </w:r>
          </w:p>
        </w:tc>
      </w:tr>
      <w:tr w:rsidR="00872AFE" w:rsidRPr="00711388" w14:paraId="02CAD45D" w14:textId="77777777" w:rsidTr="00567869">
        <w:tc>
          <w:tcPr>
            <w:tcW w:w="2600" w:type="dxa"/>
            <w:tcBorders>
              <w:top w:val="single" w:sz="2" w:space="0" w:color="auto"/>
              <w:left w:val="single" w:sz="2" w:space="0" w:color="auto"/>
              <w:bottom w:val="single" w:sz="2" w:space="0" w:color="auto"/>
              <w:right w:val="single" w:sz="2" w:space="0" w:color="auto"/>
            </w:tcBorders>
          </w:tcPr>
          <w:p w14:paraId="45A1D994" w14:textId="0B451794" w:rsidR="00872AFE" w:rsidRPr="00711388" w:rsidRDefault="00872AFE" w:rsidP="00567869">
            <w:pPr>
              <w:pStyle w:val="NormalLeft"/>
              <w:rPr>
                <w:lang w:val="en-GB"/>
              </w:rPr>
            </w:pPr>
            <w:r w:rsidRPr="00711388">
              <w:rPr>
                <w:lang w:val="en-GB"/>
              </w:rPr>
              <w:t>C0010</w:t>
            </w:r>
            <w:r w:rsidR="00711388" w:rsidRPr="00711388">
              <w:rPr>
                <w:lang w:val="en-GB"/>
              </w:rPr>
              <w:t>-</w:t>
            </w:r>
            <w:r w:rsidRPr="00711388">
              <w:rPr>
                <w:lang w:val="en-GB"/>
              </w:rPr>
              <w:t>C0020/R0120</w:t>
            </w:r>
          </w:p>
        </w:tc>
        <w:tc>
          <w:tcPr>
            <w:tcW w:w="1764" w:type="dxa"/>
            <w:tcBorders>
              <w:top w:val="single" w:sz="2" w:space="0" w:color="auto"/>
              <w:left w:val="single" w:sz="2" w:space="0" w:color="auto"/>
              <w:bottom w:val="single" w:sz="2" w:space="0" w:color="auto"/>
              <w:right w:val="single" w:sz="2" w:space="0" w:color="auto"/>
            </w:tcBorders>
          </w:tcPr>
          <w:p w14:paraId="6D24E91E" w14:textId="085652B6" w:rsidR="00872AFE" w:rsidRPr="00711388" w:rsidRDefault="00872AFE" w:rsidP="00567869">
            <w:pPr>
              <w:pStyle w:val="NormalLeft"/>
              <w:rPr>
                <w:lang w:val="en-GB"/>
              </w:rPr>
            </w:pPr>
            <w:r w:rsidRPr="00711388">
              <w:rPr>
                <w:lang w:val="en-GB"/>
              </w:rPr>
              <w:t xml:space="preserve">Closing Best Estimate </w:t>
            </w:r>
            <w:r w:rsidR="00845F43" w:rsidRPr="00711388">
              <w:rPr>
                <w:lang w:val="en-GB"/>
              </w:rPr>
              <w:t>-</w:t>
            </w:r>
            <w:r w:rsidRPr="00711388">
              <w:rPr>
                <w:lang w:val="en-GB"/>
              </w:rPr>
              <w:t xml:space="preserve"> gross of reinsurance</w:t>
            </w:r>
          </w:p>
        </w:tc>
        <w:tc>
          <w:tcPr>
            <w:tcW w:w="4922" w:type="dxa"/>
            <w:tcBorders>
              <w:top w:val="single" w:sz="2" w:space="0" w:color="auto"/>
              <w:left w:val="single" w:sz="2" w:space="0" w:color="auto"/>
              <w:bottom w:val="single" w:sz="2" w:space="0" w:color="auto"/>
              <w:right w:val="single" w:sz="2" w:space="0" w:color="auto"/>
            </w:tcBorders>
          </w:tcPr>
          <w:p w14:paraId="3C100262" w14:textId="77777777" w:rsidR="00872AFE" w:rsidRPr="00711388" w:rsidRDefault="00872AFE" w:rsidP="00567869">
            <w:pPr>
              <w:pStyle w:val="NormalLeft"/>
              <w:rPr>
                <w:lang w:val="en-GB"/>
              </w:rPr>
            </w:pPr>
            <w:r w:rsidRPr="00711388">
              <w:rPr>
                <w:lang w:val="en-GB"/>
              </w:rPr>
              <w:t>Amount of Best Estimate as stated in the Balance Sheet at closing year N related to those lines of business, as defined in Annex I to Delegated Regulation (EU) 2015/35, for which an underwriting year approach (UWY) is used for Best Estimate calculation.</w:t>
            </w:r>
          </w:p>
          <w:p w14:paraId="4D384563" w14:textId="77777777" w:rsidR="00872AFE" w:rsidRPr="00711388" w:rsidRDefault="00872AFE" w:rsidP="00567869">
            <w:pPr>
              <w:pStyle w:val="NormalLeft"/>
              <w:rPr>
                <w:lang w:val="en-GB"/>
              </w:rPr>
            </w:pPr>
            <w:r w:rsidRPr="00711388">
              <w:rPr>
                <w:lang w:val="en-GB"/>
              </w:rPr>
              <w:t>These cells might be nil (if no UWY approach is used), or might total the closing Best Estimate figure in the Balance Sheet if no accident Year approach (AY) is used.</w:t>
            </w:r>
          </w:p>
        </w:tc>
      </w:tr>
      <w:tr w:rsidR="00872AFE" w:rsidRPr="00711388" w14:paraId="119CA47C" w14:textId="77777777" w:rsidTr="00567869">
        <w:tc>
          <w:tcPr>
            <w:tcW w:w="2600" w:type="dxa"/>
            <w:tcBorders>
              <w:top w:val="single" w:sz="2" w:space="0" w:color="auto"/>
              <w:left w:val="single" w:sz="2" w:space="0" w:color="auto"/>
              <w:bottom w:val="single" w:sz="2" w:space="0" w:color="auto"/>
              <w:right w:val="single" w:sz="2" w:space="0" w:color="auto"/>
            </w:tcBorders>
          </w:tcPr>
          <w:p w14:paraId="3A41AEC1" w14:textId="1281B31A" w:rsidR="00872AFE" w:rsidRPr="00711388" w:rsidRDefault="00872AFE" w:rsidP="00567869">
            <w:pPr>
              <w:pStyle w:val="NormalCentered"/>
              <w:rPr>
                <w:lang w:val="en-GB"/>
              </w:rPr>
            </w:pPr>
            <w:r w:rsidRPr="00711388">
              <w:rPr>
                <w:i/>
                <w:lang w:val="en-GB"/>
              </w:rPr>
              <w:t xml:space="preserve">Of which the following breakdown of Variation in Best Estimate </w:t>
            </w:r>
            <w:r w:rsidR="00845F43" w:rsidRPr="00711388">
              <w:rPr>
                <w:i/>
                <w:lang w:val="en-GB"/>
              </w:rPr>
              <w:t>-</w:t>
            </w:r>
            <w:r w:rsidRPr="00711388">
              <w:rPr>
                <w:i/>
                <w:lang w:val="en-GB"/>
              </w:rPr>
              <w:t xml:space="preserve"> analysis per UWY if applicable </w:t>
            </w:r>
            <w:r w:rsidR="00845F43" w:rsidRPr="00711388">
              <w:rPr>
                <w:i/>
                <w:lang w:val="en-GB"/>
              </w:rPr>
              <w:t>-</w:t>
            </w:r>
            <w:r w:rsidRPr="00711388">
              <w:rPr>
                <w:i/>
                <w:lang w:val="en-GB"/>
              </w:rPr>
              <w:t xml:space="preserve"> Reinsurance recoverables</w:t>
            </w:r>
          </w:p>
        </w:tc>
        <w:tc>
          <w:tcPr>
            <w:tcW w:w="1764" w:type="dxa"/>
            <w:tcBorders>
              <w:top w:val="single" w:sz="2" w:space="0" w:color="auto"/>
              <w:left w:val="single" w:sz="2" w:space="0" w:color="auto"/>
              <w:bottom w:val="single" w:sz="2" w:space="0" w:color="auto"/>
              <w:right w:val="single" w:sz="2" w:space="0" w:color="auto"/>
            </w:tcBorders>
          </w:tcPr>
          <w:p w14:paraId="04D9FA16" w14:textId="77777777" w:rsidR="00872AFE" w:rsidRPr="00711388" w:rsidRDefault="00872AFE" w:rsidP="00567869">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395BCB8D" w14:textId="77777777" w:rsidR="00872AFE" w:rsidRPr="00711388" w:rsidRDefault="00872AFE" w:rsidP="00567869">
            <w:pPr>
              <w:pStyle w:val="NormalCentered"/>
              <w:rPr>
                <w:lang w:val="en-GB"/>
              </w:rPr>
            </w:pPr>
          </w:p>
        </w:tc>
      </w:tr>
      <w:tr w:rsidR="00872AFE" w:rsidRPr="00711388" w14:paraId="65325B7D" w14:textId="77777777" w:rsidTr="00567869">
        <w:tc>
          <w:tcPr>
            <w:tcW w:w="2600" w:type="dxa"/>
            <w:tcBorders>
              <w:top w:val="single" w:sz="2" w:space="0" w:color="auto"/>
              <w:left w:val="single" w:sz="2" w:space="0" w:color="auto"/>
              <w:bottom w:val="single" w:sz="2" w:space="0" w:color="auto"/>
              <w:right w:val="single" w:sz="2" w:space="0" w:color="auto"/>
            </w:tcBorders>
          </w:tcPr>
          <w:p w14:paraId="415EEEBB" w14:textId="2805EC56" w:rsidR="00872AFE" w:rsidRPr="00711388" w:rsidRDefault="00872AFE" w:rsidP="00567869">
            <w:pPr>
              <w:pStyle w:val="NormalLeft"/>
              <w:rPr>
                <w:lang w:val="en-GB"/>
              </w:rPr>
            </w:pPr>
            <w:r w:rsidRPr="00711388">
              <w:rPr>
                <w:lang w:val="en-GB"/>
              </w:rPr>
              <w:lastRenderedPageBreak/>
              <w:t>C0030</w:t>
            </w:r>
            <w:r w:rsidR="00711388" w:rsidRPr="00711388">
              <w:rPr>
                <w:lang w:val="en-GB"/>
              </w:rPr>
              <w:t>-</w:t>
            </w:r>
            <w:r w:rsidRPr="00711388">
              <w:rPr>
                <w:lang w:val="en-GB"/>
              </w:rPr>
              <w:t>C0040/R0130</w:t>
            </w:r>
          </w:p>
        </w:tc>
        <w:tc>
          <w:tcPr>
            <w:tcW w:w="1764" w:type="dxa"/>
            <w:tcBorders>
              <w:top w:val="single" w:sz="2" w:space="0" w:color="auto"/>
              <w:left w:val="single" w:sz="2" w:space="0" w:color="auto"/>
              <w:bottom w:val="single" w:sz="2" w:space="0" w:color="auto"/>
              <w:right w:val="single" w:sz="2" w:space="0" w:color="auto"/>
            </w:tcBorders>
          </w:tcPr>
          <w:p w14:paraId="71F952EC" w14:textId="77777777" w:rsidR="00872AFE" w:rsidRPr="00711388" w:rsidRDefault="00872AFE" w:rsidP="00567869">
            <w:pPr>
              <w:pStyle w:val="NormalLeft"/>
              <w:rPr>
                <w:lang w:val="en-GB"/>
              </w:rPr>
            </w:pPr>
            <w:r w:rsidRPr="00711388">
              <w:rPr>
                <w:lang w:val="en-GB"/>
              </w:rPr>
              <w:t>Opening Best Estimate</w:t>
            </w:r>
          </w:p>
        </w:tc>
        <w:tc>
          <w:tcPr>
            <w:tcW w:w="4922" w:type="dxa"/>
            <w:tcBorders>
              <w:top w:val="single" w:sz="2" w:space="0" w:color="auto"/>
              <w:left w:val="single" w:sz="2" w:space="0" w:color="auto"/>
              <w:bottom w:val="single" w:sz="2" w:space="0" w:color="auto"/>
              <w:right w:val="single" w:sz="2" w:space="0" w:color="auto"/>
            </w:tcBorders>
          </w:tcPr>
          <w:p w14:paraId="04EF2385" w14:textId="22129211" w:rsidR="00872AFE" w:rsidRPr="00711388" w:rsidRDefault="00872AFE" w:rsidP="00567869">
            <w:pPr>
              <w:pStyle w:val="NormalLeft"/>
              <w:rPr>
                <w:lang w:val="en-GB"/>
              </w:rPr>
            </w:pPr>
            <w:r w:rsidRPr="00711388">
              <w:rPr>
                <w:lang w:val="en-GB"/>
              </w:rPr>
              <w:t>Amount of Best Estimate of reinsurance recoverable as stated in the Balance Sheet at closing year N</w:t>
            </w:r>
            <w:r w:rsidR="00711388" w:rsidRPr="00711388">
              <w:rPr>
                <w:lang w:val="en-GB"/>
              </w:rPr>
              <w:t>-</w:t>
            </w:r>
            <w:r w:rsidRPr="00711388">
              <w:rPr>
                <w:lang w:val="en-GB"/>
              </w:rPr>
              <w:t>1 related to those lines of business, as defined in Annex I to Delegated Regulation (EU) 2015/35, for which an underwriting year approach (UWY) is used for Best Estimate calculation.</w:t>
            </w:r>
          </w:p>
        </w:tc>
      </w:tr>
      <w:tr w:rsidR="00872AFE" w:rsidRPr="00711388" w14:paraId="75A6C2B6" w14:textId="77777777" w:rsidTr="00567869">
        <w:tc>
          <w:tcPr>
            <w:tcW w:w="2600" w:type="dxa"/>
            <w:tcBorders>
              <w:top w:val="single" w:sz="2" w:space="0" w:color="auto"/>
              <w:left w:val="single" w:sz="2" w:space="0" w:color="auto"/>
              <w:bottom w:val="single" w:sz="2" w:space="0" w:color="auto"/>
              <w:right w:val="single" w:sz="2" w:space="0" w:color="auto"/>
            </w:tcBorders>
          </w:tcPr>
          <w:p w14:paraId="57ECB0C3" w14:textId="197385CE" w:rsidR="00872AFE" w:rsidRPr="00711388" w:rsidRDefault="00872AFE" w:rsidP="00567869">
            <w:pPr>
              <w:pStyle w:val="NormalLeft"/>
              <w:rPr>
                <w:lang w:val="en-GB"/>
              </w:rPr>
            </w:pPr>
            <w:r w:rsidRPr="00711388">
              <w:rPr>
                <w:lang w:val="en-GB"/>
              </w:rPr>
              <w:t>C0030</w:t>
            </w:r>
            <w:r w:rsidR="00711388" w:rsidRPr="00711388">
              <w:rPr>
                <w:lang w:val="en-GB"/>
              </w:rPr>
              <w:t>-</w:t>
            </w:r>
            <w:r w:rsidRPr="00711388">
              <w:rPr>
                <w:lang w:val="en-GB"/>
              </w:rPr>
              <w:t>C0040/R0140</w:t>
            </w:r>
          </w:p>
        </w:tc>
        <w:tc>
          <w:tcPr>
            <w:tcW w:w="1764" w:type="dxa"/>
            <w:tcBorders>
              <w:top w:val="single" w:sz="2" w:space="0" w:color="auto"/>
              <w:left w:val="single" w:sz="2" w:space="0" w:color="auto"/>
              <w:bottom w:val="single" w:sz="2" w:space="0" w:color="auto"/>
              <w:right w:val="single" w:sz="2" w:space="0" w:color="auto"/>
            </w:tcBorders>
          </w:tcPr>
          <w:p w14:paraId="2E460753" w14:textId="77777777" w:rsidR="00872AFE" w:rsidRPr="00711388" w:rsidRDefault="00872AFE" w:rsidP="00567869">
            <w:pPr>
              <w:pStyle w:val="NormalLeft"/>
              <w:rPr>
                <w:lang w:val="en-GB"/>
              </w:rPr>
            </w:pPr>
            <w:r w:rsidRPr="00711388">
              <w:rPr>
                <w:lang w:val="en-GB"/>
              </w:rPr>
              <w:t>Closing Best Estimate</w:t>
            </w:r>
          </w:p>
        </w:tc>
        <w:tc>
          <w:tcPr>
            <w:tcW w:w="4922" w:type="dxa"/>
            <w:tcBorders>
              <w:top w:val="single" w:sz="2" w:space="0" w:color="auto"/>
              <w:left w:val="single" w:sz="2" w:space="0" w:color="auto"/>
              <w:bottom w:val="single" w:sz="2" w:space="0" w:color="auto"/>
              <w:right w:val="single" w:sz="2" w:space="0" w:color="auto"/>
            </w:tcBorders>
          </w:tcPr>
          <w:p w14:paraId="4F93D6DD" w14:textId="77777777" w:rsidR="00872AFE" w:rsidRPr="00711388" w:rsidRDefault="00872AFE" w:rsidP="00567869">
            <w:pPr>
              <w:pStyle w:val="NormalLeft"/>
              <w:rPr>
                <w:lang w:val="en-GB"/>
              </w:rPr>
            </w:pPr>
            <w:r w:rsidRPr="00711388">
              <w:rPr>
                <w:lang w:val="en-GB"/>
              </w:rPr>
              <w:t>Amount of Best Estimate of reinsurance recoverable as stated in the Balance Sheet at closing year N related to those lines of business, as defined in Annex I to Delegated Regulation (EU) 2015/35, for which an underwriting year approach (UWY) is used for Best Estimate calculation.</w:t>
            </w:r>
          </w:p>
        </w:tc>
      </w:tr>
      <w:tr w:rsidR="00872AFE" w:rsidRPr="00711388" w14:paraId="4AD00898" w14:textId="77777777" w:rsidTr="00567869">
        <w:tc>
          <w:tcPr>
            <w:tcW w:w="2600" w:type="dxa"/>
            <w:tcBorders>
              <w:top w:val="single" w:sz="2" w:space="0" w:color="auto"/>
              <w:left w:val="single" w:sz="2" w:space="0" w:color="auto"/>
              <w:bottom w:val="single" w:sz="2" w:space="0" w:color="auto"/>
              <w:right w:val="single" w:sz="2" w:space="0" w:color="auto"/>
            </w:tcBorders>
          </w:tcPr>
          <w:p w14:paraId="1988A593" w14:textId="77FDF0B3" w:rsidR="00872AFE" w:rsidRPr="00711388" w:rsidRDefault="00872AFE" w:rsidP="00567869">
            <w:pPr>
              <w:pStyle w:val="NormalCentered"/>
              <w:rPr>
                <w:lang w:val="en-GB"/>
              </w:rPr>
            </w:pPr>
            <w:r w:rsidRPr="00711388">
              <w:rPr>
                <w:i/>
                <w:lang w:val="en-GB"/>
              </w:rPr>
              <w:t xml:space="preserve">Of which the following breakdown of Variation in Best Estimate </w:t>
            </w:r>
            <w:r w:rsidR="00845F43" w:rsidRPr="00711388">
              <w:rPr>
                <w:i/>
                <w:lang w:val="en-GB"/>
              </w:rPr>
              <w:t>-</w:t>
            </w:r>
            <w:r w:rsidRPr="00711388">
              <w:rPr>
                <w:i/>
                <w:lang w:val="en-GB"/>
              </w:rPr>
              <w:t xml:space="preserve"> analysis per AY if applicable </w:t>
            </w:r>
            <w:r w:rsidR="00845F43" w:rsidRPr="00711388">
              <w:rPr>
                <w:i/>
                <w:lang w:val="en-GB"/>
              </w:rPr>
              <w:t>-</w:t>
            </w:r>
            <w:r w:rsidRPr="00711388">
              <w:rPr>
                <w:i/>
                <w:lang w:val="en-GB"/>
              </w:rPr>
              <w:t xml:space="preserve"> Gross of reinsurance</w:t>
            </w:r>
          </w:p>
        </w:tc>
        <w:tc>
          <w:tcPr>
            <w:tcW w:w="1764" w:type="dxa"/>
            <w:tcBorders>
              <w:top w:val="single" w:sz="2" w:space="0" w:color="auto"/>
              <w:left w:val="single" w:sz="2" w:space="0" w:color="auto"/>
              <w:bottom w:val="single" w:sz="2" w:space="0" w:color="auto"/>
              <w:right w:val="single" w:sz="2" w:space="0" w:color="auto"/>
            </w:tcBorders>
          </w:tcPr>
          <w:p w14:paraId="2A44A9C8" w14:textId="77777777" w:rsidR="00872AFE" w:rsidRPr="00711388" w:rsidRDefault="00872AFE" w:rsidP="00567869">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27322C08" w14:textId="77777777" w:rsidR="00872AFE" w:rsidRPr="00711388" w:rsidRDefault="00872AFE" w:rsidP="00567869">
            <w:pPr>
              <w:pStyle w:val="NormalCentered"/>
              <w:rPr>
                <w:lang w:val="en-GB"/>
              </w:rPr>
            </w:pPr>
          </w:p>
        </w:tc>
      </w:tr>
      <w:tr w:rsidR="00872AFE" w:rsidRPr="00711388" w14:paraId="39CE9CE5" w14:textId="77777777" w:rsidTr="00567869">
        <w:tc>
          <w:tcPr>
            <w:tcW w:w="2600" w:type="dxa"/>
            <w:tcBorders>
              <w:top w:val="single" w:sz="2" w:space="0" w:color="auto"/>
              <w:left w:val="single" w:sz="2" w:space="0" w:color="auto"/>
              <w:bottom w:val="single" w:sz="2" w:space="0" w:color="auto"/>
              <w:right w:val="single" w:sz="2" w:space="0" w:color="auto"/>
            </w:tcBorders>
          </w:tcPr>
          <w:p w14:paraId="29E69952" w14:textId="740128C3"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C0060/R0150</w:t>
            </w:r>
          </w:p>
        </w:tc>
        <w:tc>
          <w:tcPr>
            <w:tcW w:w="1764" w:type="dxa"/>
            <w:tcBorders>
              <w:top w:val="single" w:sz="2" w:space="0" w:color="auto"/>
              <w:left w:val="single" w:sz="2" w:space="0" w:color="auto"/>
              <w:bottom w:val="single" w:sz="2" w:space="0" w:color="auto"/>
              <w:right w:val="single" w:sz="2" w:space="0" w:color="auto"/>
            </w:tcBorders>
          </w:tcPr>
          <w:p w14:paraId="0E949A10" w14:textId="77777777" w:rsidR="00872AFE" w:rsidRPr="00711388" w:rsidRDefault="00872AFE" w:rsidP="00567869">
            <w:pPr>
              <w:pStyle w:val="NormalLeft"/>
              <w:rPr>
                <w:lang w:val="en-GB"/>
              </w:rPr>
            </w:pPr>
            <w:r w:rsidRPr="00711388">
              <w:rPr>
                <w:lang w:val="en-GB"/>
              </w:rPr>
              <w:t>Opening Best Estimate</w:t>
            </w:r>
          </w:p>
        </w:tc>
        <w:tc>
          <w:tcPr>
            <w:tcW w:w="4922" w:type="dxa"/>
            <w:tcBorders>
              <w:top w:val="single" w:sz="2" w:space="0" w:color="auto"/>
              <w:left w:val="single" w:sz="2" w:space="0" w:color="auto"/>
              <w:bottom w:val="single" w:sz="2" w:space="0" w:color="auto"/>
              <w:right w:val="single" w:sz="2" w:space="0" w:color="auto"/>
            </w:tcBorders>
          </w:tcPr>
          <w:p w14:paraId="75E6FEEC" w14:textId="04E41967" w:rsidR="00872AFE" w:rsidRPr="00711388" w:rsidRDefault="00872AFE" w:rsidP="00567869">
            <w:pPr>
              <w:pStyle w:val="NormalLeft"/>
              <w:rPr>
                <w:lang w:val="en-GB"/>
              </w:rPr>
            </w:pPr>
            <w:r w:rsidRPr="00711388">
              <w:rPr>
                <w:lang w:val="en-GB"/>
              </w:rPr>
              <w:t xml:space="preserve">Amount of Best Estimate </w:t>
            </w:r>
            <w:r w:rsidR="00845F43" w:rsidRPr="00711388">
              <w:rPr>
                <w:lang w:val="en-GB"/>
              </w:rPr>
              <w:t>-</w:t>
            </w:r>
            <w:r w:rsidRPr="00711388">
              <w:rPr>
                <w:lang w:val="en-GB"/>
              </w:rPr>
              <w:t xml:space="preserve"> gross of reinsurance </w:t>
            </w:r>
            <w:r w:rsidR="00845F43" w:rsidRPr="00711388">
              <w:rPr>
                <w:lang w:val="en-GB"/>
              </w:rPr>
              <w:t>-</w:t>
            </w:r>
            <w:r w:rsidRPr="00711388">
              <w:rPr>
                <w:lang w:val="en-GB"/>
              </w:rPr>
              <w:t xml:space="preserve"> as stated in the Balance Sheet at closing year N</w:t>
            </w:r>
            <w:r w:rsidR="00711388" w:rsidRPr="00711388">
              <w:rPr>
                <w:lang w:val="en-GB"/>
              </w:rPr>
              <w:t>-</w:t>
            </w:r>
            <w:r w:rsidRPr="00711388">
              <w:rPr>
                <w:lang w:val="en-GB"/>
              </w:rPr>
              <w:t>1 related to those lines of business, as defined in Annex I to Delegated Regulation (EU) 2015/35, for which an accident year approach (AY) is used for Best Estimate calculation.</w:t>
            </w:r>
          </w:p>
        </w:tc>
      </w:tr>
      <w:tr w:rsidR="00872AFE" w:rsidRPr="00711388" w14:paraId="003AF128" w14:textId="77777777" w:rsidTr="00567869">
        <w:tc>
          <w:tcPr>
            <w:tcW w:w="2600" w:type="dxa"/>
            <w:tcBorders>
              <w:top w:val="single" w:sz="2" w:space="0" w:color="auto"/>
              <w:left w:val="single" w:sz="2" w:space="0" w:color="auto"/>
              <w:bottom w:val="single" w:sz="2" w:space="0" w:color="auto"/>
              <w:right w:val="single" w:sz="2" w:space="0" w:color="auto"/>
            </w:tcBorders>
          </w:tcPr>
          <w:p w14:paraId="4665CC17" w14:textId="06399B48"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C0060/R0160</w:t>
            </w:r>
          </w:p>
        </w:tc>
        <w:tc>
          <w:tcPr>
            <w:tcW w:w="1764" w:type="dxa"/>
            <w:tcBorders>
              <w:top w:val="single" w:sz="2" w:space="0" w:color="auto"/>
              <w:left w:val="single" w:sz="2" w:space="0" w:color="auto"/>
              <w:bottom w:val="single" w:sz="2" w:space="0" w:color="auto"/>
              <w:right w:val="single" w:sz="2" w:space="0" w:color="auto"/>
            </w:tcBorders>
          </w:tcPr>
          <w:p w14:paraId="4A537276" w14:textId="77777777" w:rsidR="00872AFE" w:rsidRPr="00711388" w:rsidRDefault="00872AFE" w:rsidP="00567869">
            <w:pPr>
              <w:pStyle w:val="NormalLeft"/>
              <w:rPr>
                <w:lang w:val="en-GB"/>
              </w:rPr>
            </w:pPr>
            <w:r w:rsidRPr="00711388">
              <w:rPr>
                <w:lang w:val="en-GB"/>
              </w:rPr>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7E5AE61D" w14:textId="77777777" w:rsidR="00872AFE" w:rsidRPr="00711388" w:rsidRDefault="00872AFE" w:rsidP="00567869">
            <w:pPr>
              <w:pStyle w:val="NormalLeft"/>
              <w:rPr>
                <w:lang w:val="en-GB"/>
              </w:rPr>
            </w:pPr>
            <w:r w:rsidRPr="00711388">
              <w:rPr>
                <w:lang w:val="en-GB"/>
              </w:rPr>
              <w:t>Same as for C0010 and C0020/R0020</w:t>
            </w:r>
          </w:p>
        </w:tc>
      </w:tr>
      <w:tr w:rsidR="00872AFE" w:rsidRPr="00711388" w14:paraId="137631DE" w14:textId="77777777" w:rsidTr="00567869">
        <w:tc>
          <w:tcPr>
            <w:tcW w:w="2600" w:type="dxa"/>
            <w:tcBorders>
              <w:top w:val="single" w:sz="2" w:space="0" w:color="auto"/>
              <w:left w:val="single" w:sz="2" w:space="0" w:color="auto"/>
              <w:bottom w:val="single" w:sz="2" w:space="0" w:color="auto"/>
              <w:right w:val="single" w:sz="2" w:space="0" w:color="auto"/>
            </w:tcBorders>
          </w:tcPr>
          <w:p w14:paraId="70424081" w14:textId="7DF97F20"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C0060/R0170</w:t>
            </w:r>
          </w:p>
        </w:tc>
        <w:tc>
          <w:tcPr>
            <w:tcW w:w="1764" w:type="dxa"/>
            <w:tcBorders>
              <w:top w:val="single" w:sz="2" w:space="0" w:color="auto"/>
              <w:left w:val="single" w:sz="2" w:space="0" w:color="auto"/>
              <w:bottom w:val="single" w:sz="2" w:space="0" w:color="auto"/>
              <w:right w:val="single" w:sz="2" w:space="0" w:color="auto"/>
            </w:tcBorders>
          </w:tcPr>
          <w:p w14:paraId="38B17ED0" w14:textId="77777777" w:rsidR="00872AFE" w:rsidRPr="00711388" w:rsidRDefault="00872AFE" w:rsidP="00567869">
            <w:pPr>
              <w:pStyle w:val="NormalLeft"/>
              <w:rPr>
                <w:lang w:val="en-GB"/>
              </w:rPr>
            </w:pPr>
            <w:r w:rsidRPr="00711388">
              <w:rPr>
                <w:lang w:val="en-GB"/>
              </w:rPr>
              <w:t>Changes in perimeter</w:t>
            </w:r>
          </w:p>
        </w:tc>
        <w:tc>
          <w:tcPr>
            <w:tcW w:w="4922" w:type="dxa"/>
            <w:tcBorders>
              <w:top w:val="single" w:sz="2" w:space="0" w:color="auto"/>
              <w:left w:val="single" w:sz="2" w:space="0" w:color="auto"/>
              <w:bottom w:val="single" w:sz="2" w:space="0" w:color="auto"/>
              <w:right w:val="single" w:sz="2" w:space="0" w:color="auto"/>
            </w:tcBorders>
          </w:tcPr>
          <w:p w14:paraId="0C5AD3A6" w14:textId="77777777" w:rsidR="00872AFE" w:rsidRPr="00711388" w:rsidRDefault="00872AFE" w:rsidP="00567869">
            <w:pPr>
              <w:pStyle w:val="NormalLeft"/>
              <w:rPr>
                <w:lang w:val="en-GB"/>
              </w:rPr>
            </w:pPr>
            <w:r w:rsidRPr="00711388">
              <w:rPr>
                <w:lang w:val="en-GB"/>
              </w:rPr>
              <w:t>Same as for C0010 and C0020/R0030</w:t>
            </w:r>
          </w:p>
        </w:tc>
      </w:tr>
      <w:tr w:rsidR="00872AFE" w:rsidRPr="00711388" w14:paraId="7DBCA711" w14:textId="77777777" w:rsidTr="00567869">
        <w:tc>
          <w:tcPr>
            <w:tcW w:w="2600" w:type="dxa"/>
            <w:tcBorders>
              <w:top w:val="single" w:sz="2" w:space="0" w:color="auto"/>
              <w:left w:val="single" w:sz="2" w:space="0" w:color="auto"/>
              <w:bottom w:val="single" w:sz="2" w:space="0" w:color="auto"/>
              <w:right w:val="single" w:sz="2" w:space="0" w:color="auto"/>
            </w:tcBorders>
          </w:tcPr>
          <w:p w14:paraId="3863CBB8" w14:textId="70421A36"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C0060/R0180</w:t>
            </w:r>
          </w:p>
        </w:tc>
        <w:tc>
          <w:tcPr>
            <w:tcW w:w="1764" w:type="dxa"/>
            <w:tcBorders>
              <w:top w:val="single" w:sz="2" w:space="0" w:color="auto"/>
              <w:left w:val="single" w:sz="2" w:space="0" w:color="auto"/>
              <w:bottom w:val="single" w:sz="2" w:space="0" w:color="auto"/>
              <w:right w:val="single" w:sz="2" w:space="0" w:color="auto"/>
            </w:tcBorders>
          </w:tcPr>
          <w:p w14:paraId="678B22EA" w14:textId="77777777" w:rsidR="00872AFE" w:rsidRPr="00711388" w:rsidRDefault="00872AFE" w:rsidP="00567869">
            <w:pPr>
              <w:pStyle w:val="NormalLeft"/>
              <w:rPr>
                <w:lang w:val="en-GB"/>
              </w:rPr>
            </w:pPr>
            <w:r w:rsidRPr="00711388">
              <w:rPr>
                <w:lang w:val="en-GB"/>
              </w:rPr>
              <w:t>Foreign exchange variation</w:t>
            </w:r>
          </w:p>
        </w:tc>
        <w:tc>
          <w:tcPr>
            <w:tcW w:w="4922" w:type="dxa"/>
            <w:tcBorders>
              <w:top w:val="single" w:sz="2" w:space="0" w:color="auto"/>
              <w:left w:val="single" w:sz="2" w:space="0" w:color="auto"/>
              <w:bottom w:val="single" w:sz="2" w:space="0" w:color="auto"/>
              <w:right w:val="single" w:sz="2" w:space="0" w:color="auto"/>
            </w:tcBorders>
          </w:tcPr>
          <w:p w14:paraId="5FC75960" w14:textId="77777777" w:rsidR="00872AFE" w:rsidRPr="00711388" w:rsidRDefault="00872AFE" w:rsidP="00567869">
            <w:pPr>
              <w:pStyle w:val="NormalLeft"/>
              <w:rPr>
                <w:lang w:val="en-GB"/>
              </w:rPr>
            </w:pPr>
            <w:r w:rsidRPr="00711388">
              <w:rPr>
                <w:lang w:val="en-GB"/>
              </w:rPr>
              <w:t>Same as for C0010 and C0020/R0040</w:t>
            </w:r>
          </w:p>
        </w:tc>
      </w:tr>
      <w:tr w:rsidR="00872AFE" w:rsidRPr="00711388" w14:paraId="4CFFCA4C" w14:textId="77777777" w:rsidTr="00567869">
        <w:tc>
          <w:tcPr>
            <w:tcW w:w="2600" w:type="dxa"/>
            <w:tcBorders>
              <w:top w:val="single" w:sz="2" w:space="0" w:color="auto"/>
              <w:left w:val="single" w:sz="2" w:space="0" w:color="auto"/>
              <w:bottom w:val="single" w:sz="2" w:space="0" w:color="auto"/>
              <w:right w:val="single" w:sz="2" w:space="0" w:color="auto"/>
            </w:tcBorders>
          </w:tcPr>
          <w:p w14:paraId="4962264B" w14:textId="668F5AB1"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C0060/R0190</w:t>
            </w:r>
          </w:p>
        </w:tc>
        <w:tc>
          <w:tcPr>
            <w:tcW w:w="1764" w:type="dxa"/>
            <w:tcBorders>
              <w:top w:val="single" w:sz="2" w:space="0" w:color="auto"/>
              <w:left w:val="single" w:sz="2" w:space="0" w:color="auto"/>
              <w:bottom w:val="single" w:sz="2" w:space="0" w:color="auto"/>
              <w:right w:val="single" w:sz="2" w:space="0" w:color="auto"/>
            </w:tcBorders>
          </w:tcPr>
          <w:p w14:paraId="5563F378" w14:textId="77777777" w:rsidR="00872AFE" w:rsidRPr="00711388" w:rsidRDefault="00872AFE" w:rsidP="00567869">
            <w:pPr>
              <w:pStyle w:val="NormalLeft"/>
              <w:rPr>
                <w:lang w:val="en-GB"/>
              </w:rPr>
            </w:pPr>
            <w:r w:rsidRPr="00711388">
              <w:rPr>
                <w:lang w:val="en-GB"/>
              </w:rPr>
              <w:t>Variation of Best Estimate on risk covered after the period</w:t>
            </w:r>
          </w:p>
        </w:tc>
        <w:tc>
          <w:tcPr>
            <w:tcW w:w="4922" w:type="dxa"/>
            <w:tcBorders>
              <w:top w:val="single" w:sz="2" w:space="0" w:color="auto"/>
              <w:left w:val="single" w:sz="2" w:space="0" w:color="auto"/>
              <w:bottom w:val="single" w:sz="2" w:space="0" w:color="auto"/>
              <w:right w:val="single" w:sz="2" w:space="0" w:color="auto"/>
            </w:tcBorders>
          </w:tcPr>
          <w:p w14:paraId="768035D5" w14:textId="55CD3C26" w:rsidR="00872AFE" w:rsidRPr="00711388" w:rsidRDefault="00872AFE" w:rsidP="00567869">
            <w:pPr>
              <w:pStyle w:val="NormalLeft"/>
              <w:rPr>
                <w:lang w:val="en-GB"/>
              </w:rPr>
            </w:pPr>
            <w:r w:rsidRPr="00711388">
              <w:rPr>
                <w:lang w:val="en-GB"/>
              </w:rPr>
              <w:t>It is expected that these cells mainly concerns Non</w:t>
            </w:r>
            <w:r w:rsidR="00711388" w:rsidRPr="00711388">
              <w:rPr>
                <w:lang w:val="en-GB"/>
              </w:rPr>
              <w:t>-</w:t>
            </w:r>
            <w:r w:rsidRPr="00711388">
              <w:rPr>
                <w:lang w:val="en-GB"/>
              </w:rPr>
              <w:t xml:space="preserve">Life and refers to changes in (part of) Premiums Provisions (i.e. in relation to all recognised obligations within the boundary of </w:t>
            </w:r>
            <w:r w:rsidRPr="00711388">
              <w:rPr>
                <w:lang w:val="en-GB"/>
              </w:rPr>
              <w:lastRenderedPageBreak/>
              <w:t>the contract at the valuation date where the claim has not yet occurred) as follows:</w:t>
            </w:r>
          </w:p>
          <w:p w14:paraId="2F9E1428" w14:textId="77777777" w:rsidR="00872AFE" w:rsidRPr="00711388" w:rsidRDefault="00872AFE" w:rsidP="0083381F">
            <w:pPr>
              <w:pStyle w:val="Tiret0"/>
              <w:numPr>
                <w:ilvl w:val="0"/>
                <w:numId w:val="3"/>
              </w:numPr>
              <w:ind w:left="851" w:hanging="851"/>
              <w:rPr>
                <w:lang w:val="en-GB"/>
              </w:rPr>
            </w:pPr>
            <w:r w:rsidRPr="00711388">
              <w:rPr>
                <w:lang w:val="en-GB"/>
              </w:rPr>
              <w:t>Identify the part of premiums provisions at end of year (N) related to a coverage period starting after the closing year end N;</w:t>
            </w:r>
          </w:p>
          <w:p w14:paraId="5E780C09" w14:textId="5C555FAF" w:rsidR="00872AFE" w:rsidRPr="00711388" w:rsidRDefault="00872AFE" w:rsidP="0083381F">
            <w:pPr>
              <w:pStyle w:val="Tiret0"/>
              <w:numPr>
                <w:ilvl w:val="0"/>
                <w:numId w:val="3"/>
              </w:numPr>
              <w:ind w:left="851" w:hanging="851"/>
              <w:rPr>
                <w:lang w:val="en-GB"/>
              </w:rPr>
            </w:pPr>
            <w:r w:rsidRPr="00711388">
              <w:rPr>
                <w:lang w:val="en-GB"/>
              </w:rPr>
              <w:t xml:space="preserve">Identify the part of premiums provisions at end of Year (N </w:t>
            </w:r>
            <w:r w:rsidR="00711388" w:rsidRPr="00711388">
              <w:rPr>
                <w:lang w:val="en-GB"/>
              </w:rPr>
              <w:t>-</w:t>
            </w:r>
            <w:r w:rsidRPr="00711388">
              <w:rPr>
                <w:lang w:val="en-GB"/>
              </w:rPr>
              <w:t xml:space="preserve"> 1) related to a coverage period starting after the closing Year end N;</w:t>
            </w:r>
          </w:p>
          <w:p w14:paraId="3E729661" w14:textId="1EECC501" w:rsidR="00872AFE" w:rsidRPr="00711388" w:rsidRDefault="00872AFE" w:rsidP="00567869">
            <w:pPr>
              <w:pStyle w:val="NormalLeft"/>
              <w:rPr>
                <w:lang w:val="en-GB"/>
              </w:rPr>
            </w:pPr>
            <w:r w:rsidRPr="00711388">
              <w:rPr>
                <w:lang w:val="en-GB"/>
              </w:rPr>
              <w:t>Derive the variation from the two figures.</w:t>
            </w:r>
            <w:del w:id="8146" w:author="Author">
              <w:r w:rsidRPr="00711388" w:rsidDel="003323F0">
                <w:rPr>
                  <w:lang w:val="en-GB"/>
                </w:rPr>
                <w:delText xml:space="preserve">  </w:delText>
              </w:r>
            </w:del>
            <w:ins w:id="8147" w:author="Author">
              <w:r w:rsidR="003323F0">
                <w:rPr>
                  <w:lang w:val="en-GB"/>
                </w:rPr>
                <w:t xml:space="preserve"> </w:t>
              </w:r>
            </w:ins>
          </w:p>
        </w:tc>
      </w:tr>
      <w:tr w:rsidR="00872AFE" w:rsidRPr="00711388" w14:paraId="3722E653" w14:textId="77777777" w:rsidTr="00567869">
        <w:tc>
          <w:tcPr>
            <w:tcW w:w="2600" w:type="dxa"/>
            <w:tcBorders>
              <w:top w:val="single" w:sz="2" w:space="0" w:color="auto"/>
              <w:left w:val="single" w:sz="2" w:space="0" w:color="auto"/>
              <w:bottom w:val="single" w:sz="2" w:space="0" w:color="auto"/>
              <w:right w:val="single" w:sz="2" w:space="0" w:color="auto"/>
            </w:tcBorders>
          </w:tcPr>
          <w:p w14:paraId="0C00B542" w14:textId="300E26DB" w:rsidR="00872AFE" w:rsidRPr="00711388" w:rsidRDefault="00872AFE" w:rsidP="00567869">
            <w:pPr>
              <w:pStyle w:val="NormalLeft"/>
              <w:rPr>
                <w:lang w:val="en-GB"/>
              </w:rPr>
            </w:pPr>
            <w:r w:rsidRPr="00711388">
              <w:rPr>
                <w:lang w:val="en-GB"/>
              </w:rPr>
              <w:lastRenderedPageBreak/>
              <w:t>C0050</w:t>
            </w:r>
            <w:r w:rsidR="00711388" w:rsidRPr="00711388">
              <w:rPr>
                <w:lang w:val="en-GB"/>
              </w:rPr>
              <w:t>-</w:t>
            </w:r>
            <w:r w:rsidRPr="00711388">
              <w:rPr>
                <w:lang w:val="en-GB"/>
              </w:rPr>
              <w:t>C0060/R0200</w:t>
            </w:r>
          </w:p>
        </w:tc>
        <w:tc>
          <w:tcPr>
            <w:tcW w:w="1764" w:type="dxa"/>
            <w:tcBorders>
              <w:top w:val="single" w:sz="2" w:space="0" w:color="auto"/>
              <w:left w:val="single" w:sz="2" w:space="0" w:color="auto"/>
              <w:bottom w:val="single" w:sz="2" w:space="0" w:color="auto"/>
              <w:right w:val="single" w:sz="2" w:space="0" w:color="auto"/>
            </w:tcBorders>
          </w:tcPr>
          <w:p w14:paraId="12364AD2" w14:textId="77777777" w:rsidR="00872AFE" w:rsidRPr="00711388" w:rsidRDefault="00872AFE" w:rsidP="00567869">
            <w:pPr>
              <w:pStyle w:val="NormalLeft"/>
              <w:rPr>
                <w:lang w:val="en-GB"/>
              </w:rPr>
            </w:pPr>
            <w:r w:rsidRPr="00711388">
              <w:rPr>
                <w:lang w:val="en-GB"/>
              </w:rPr>
              <w:t>Variation of Best Estimate on risks covered during the period</w:t>
            </w:r>
          </w:p>
        </w:tc>
        <w:tc>
          <w:tcPr>
            <w:tcW w:w="4922" w:type="dxa"/>
            <w:tcBorders>
              <w:top w:val="single" w:sz="2" w:space="0" w:color="auto"/>
              <w:left w:val="single" w:sz="2" w:space="0" w:color="auto"/>
              <w:bottom w:val="single" w:sz="2" w:space="0" w:color="auto"/>
              <w:right w:val="single" w:sz="2" w:space="0" w:color="auto"/>
            </w:tcBorders>
          </w:tcPr>
          <w:p w14:paraId="47E1035A" w14:textId="4941EF99" w:rsidR="00872AFE" w:rsidRPr="00711388" w:rsidRDefault="00872AFE" w:rsidP="00567869">
            <w:pPr>
              <w:pStyle w:val="NormalLeft"/>
              <w:rPr>
                <w:lang w:val="en-GB"/>
              </w:rPr>
            </w:pPr>
            <w:r w:rsidRPr="00711388">
              <w:rPr>
                <w:lang w:val="en-GB"/>
              </w:rPr>
              <w:t>It is expected that these cells mainly concerns Non</w:t>
            </w:r>
            <w:r w:rsidR="00711388" w:rsidRPr="00711388">
              <w:rPr>
                <w:lang w:val="en-GB"/>
              </w:rPr>
              <w:t>-</w:t>
            </w:r>
            <w:r w:rsidRPr="00711388">
              <w:rPr>
                <w:lang w:val="en-GB"/>
              </w:rPr>
              <w:t>Life, and refers to the following cases:</w:t>
            </w:r>
          </w:p>
          <w:p w14:paraId="1E4A5BDB" w14:textId="492E9ACB" w:rsidR="00872AFE" w:rsidRPr="00711388" w:rsidRDefault="00872AFE" w:rsidP="00567869">
            <w:pPr>
              <w:pStyle w:val="Point0"/>
              <w:rPr>
                <w:lang w:val="en-GB"/>
              </w:rPr>
            </w:pPr>
            <w:r w:rsidRPr="00711388">
              <w:rPr>
                <w:lang w:val="en-GB"/>
              </w:rPr>
              <w:tab/>
              <w:t>a)</w:t>
            </w:r>
            <w:r w:rsidRPr="00711388">
              <w:rPr>
                <w:lang w:val="en-GB"/>
              </w:rPr>
              <w:tab/>
              <w:t xml:space="preserve">(part of) Premiums Provisions at Year end N </w:t>
            </w:r>
            <w:r w:rsidR="00711388" w:rsidRPr="00711388">
              <w:rPr>
                <w:lang w:val="en-GB"/>
              </w:rPr>
              <w:t>-</w:t>
            </w:r>
            <w:r w:rsidRPr="00711388">
              <w:rPr>
                <w:lang w:val="en-GB"/>
              </w:rPr>
              <w:t xml:space="preserve"> 1 which turned to Claims Provisions at year end N because claim has occurred during that period</w:t>
            </w:r>
          </w:p>
          <w:p w14:paraId="25B290F7" w14:textId="2C7E8ECE" w:rsidR="00872AFE" w:rsidRPr="00711388" w:rsidRDefault="00872AFE" w:rsidP="00567869">
            <w:pPr>
              <w:pStyle w:val="Point0"/>
              <w:rPr>
                <w:lang w:val="en-GB"/>
              </w:rPr>
            </w:pPr>
            <w:r w:rsidRPr="00711388">
              <w:rPr>
                <w:lang w:val="en-GB"/>
              </w:rPr>
              <w:tab/>
              <w:t>b)</w:t>
            </w:r>
            <w:r w:rsidRPr="00711388">
              <w:rPr>
                <w:lang w:val="en-GB"/>
              </w:rPr>
              <w:tab/>
              <w:t xml:space="preserve">claims provisions related to claims occurred during the period (for which there was no Premiums provisions at year end N </w:t>
            </w:r>
            <w:r w:rsidR="00711388" w:rsidRPr="00711388">
              <w:rPr>
                <w:lang w:val="en-GB"/>
              </w:rPr>
              <w:t>-</w:t>
            </w:r>
            <w:r w:rsidRPr="00711388">
              <w:rPr>
                <w:lang w:val="en-GB"/>
              </w:rPr>
              <w:t xml:space="preserve"> 1)</w:t>
            </w:r>
          </w:p>
          <w:p w14:paraId="4E70143E" w14:textId="77777777" w:rsidR="00872AFE" w:rsidRPr="00711388" w:rsidRDefault="00872AFE" w:rsidP="00567869">
            <w:pPr>
              <w:pStyle w:val="NormalLeft"/>
              <w:rPr>
                <w:lang w:val="en-GB"/>
              </w:rPr>
            </w:pPr>
            <w:r w:rsidRPr="00711388">
              <w:rPr>
                <w:lang w:val="en-GB"/>
              </w:rPr>
              <w:t>Calculation may be as follows:</w:t>
            </w:r>
          </w:p>
          <w:p w14:paraId="3CC5776C" w14:textId="77777777" w:rsidR="00872AFE" w:rsidRPr="00711388" w:rsidRDefault="00872AFE" w:rsidP="0083381F">
            <w:pPr>
              <w:pStyle w:val="Tiret0"/>
              <w:numPr>
                <w:ilvl w:val="0"/>
                <w:numId w:val="3"/>
              </w:numPr>
              <w:ind w:left="851" w:hanging="851"/>
              <w:rPr>
                <w:lang w:val="en-GB"/>
              </w:rPr>
            </w:pPr>
            <w:r w:rsidRPr="00711388">
              <w:rPr>
                <w:lang w:val="en-GB"/>
              </w:rPr>
              <w:t>Identify the part of claims provisions at Year end (N) related to risks covered during the period;</w:t>
            </w:r>
          </w:p>
          <w:p w14:paraId="7E834F76" w14:textId="47AE92F8" w:rsidR="00872AFE" w:rsidRPr="00711388" w:rsidRDefault="00872AFE" w:rsidP="0083381F">
            <w:pPr>
              <w:pStyle w:val="Tiret0"/>
              <w:numPr>
                <w:ilvl w:val="0"/>
                <w:numId w:val="3"/>
              </w:numPr>
              <w:ind w:left="851" w:hanging="851"/>
              <w:rPr>
                <w:lang w:val="en-GB"/>
              </w:rPr>
            </w:pPr>
            <w:r w:rsidRPr="00711388">
              <w:rPr>
                <w:lang w:val="en-GB"/>
              </w:rPr>
              <w:t xml:space="preserve">Identify the part of premiums provisions at Year end (N </w:t>
            </w:r>
            <w:r w:rsidR="00711388" w:rsidRPr="00711388">
              <w:rPr>
                <w:lang w:val="en-GB"/>
              </w:rPr>
              <w:t>-</w:t>
            </w:r>
            <w:r w:rsidRPr="00711388">
              <w:rPr>
                <w:lang w:val="en-GB"/>
              </w:rPr>
              <w:t xml:space="preserve"> 1) related to risks covered during the period;</w:t>
            </w:r>
          </w:p>
          <w:p w14:paraId="0E8C4AEC" w14:textId="7C4E6FA2" w:rsidR="00872AFE" w:rsidRPr="00711388" w:rsidRDefault="00872AFE" w:rsidP="00567869">
            <w:pPr>
              <w:pStyle w:val="NormalLeft"/>
              <w:rPr>
                <w:lang w:val="en-GB"/>
              </w:rPr>
            </w:pPr>
            <w:r w:rsidRPr="00711388">
              <w:rPr>
                <w:lang w:val="en-GB"/>
              </w:rPr>
              <w:t>Derive the variation from the two figures.</w:t>
            </w:r>
            <w:del w:id="8148" w:author="Author">
              <w:r w:rsidRPr="00711388" w:rsidDel="003323F0">
                <w:rPr>
                  <w:lang w:val="en-GB"/>
                </w:rPr>
                <w:delText xml:space="preserve">  </w:delText>
              </w:r>
            </w:del>
            <w:ins w:id="8149" w:author="Author">
              <w:r w:rsidR="003323F0">
                <w:rPr>
                  <w:lang w:val="en-GB"/>
                </w:rPr>
                <w:t xml:space="preserve"> </w:t>
              </w:r>
            </w:ins>
          </w:p>
        </w:tc>
      </w:tr>
      <w:tr w:rsidR="00872AFE" w:rsidRPr="00711388" w14:paraId="699A061A" w14:textId="77777777" w:rsidTr="00567869">
        <w:tc>
          <w:tcPr>
            <w:tcW w:w="2600" w:type="dxa"/>
            <w:tcBorders>
              <w:top w:val="single" w:sz="2" w:space="0" w:color="auto"/>
              <w:left w:val="single" w:sz="2" w:space="0" w:color="auto"/>
              <w:bottom w:val="single" w:sz="2" w:space="0" w:color="auto"/>
              <w:right w:val="single" w:sz="2" w:space="0" w:color="auto"/>
            </w:tcBorders>
          </w:tcPr>
          <w:p w14:paraId="50EAC688" w14:textId="7EEDAF69"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C0060/R0210</w:t>
            </w:r>
          </w:p>
        </w:tc>
        <w:tc>
          <w:tcPr>
            <w:tcW w:w="1764" w:type="dxa"/>
            <w:tcBorders>
              <w:top w:val="single" w:sz="2" w:space="0" w:color="auto"/>
              <w:left w:val="single" w:sz="2" w:space="0" w:color="auto"/>
              <w:bottom w:val="single" w:sz="2" w:space="0" w:color="auto"/>
              <w:right w:val="single" w:sz="2" w:space="0" w:color="auto"/>
            </w:tcBorders>
          </w:tcPr>
          <w:p w14:paraId="59CF3B14" w14:textId="7BB4927B" w:rsidR="00872AFE" w:rsidRPr="00711388" w:rsidRDefault="00872AFE" w:rsidP="00567869">
            <w:pPr>
              <w:pStyle w:val="NormalLeft"/>
              <w:rPr>
                <w:lang w:val="en-GB"/>
              </w:rPr>
            </w:pPr>
            <w:r w:rsidRPr="00711388">
              <w:rPr>
                <w:lang w:val="en-GB"/>
              </w:rPr>
              <w:t xml:space="preserve">Variation of Best Estimate due to unwinding of discount rate </w:t>
            </w:r>
            <w:r w:rsidR="00845F43" w:rsidRPr="00711388">
              <w:rPr>
                <w:lang w:val="en-GB"/>
              </w:rPr>
              <w:t>-</w:t>
            </w:r>
            <w:r w:rsidRPr="00711388">
              <w:rPr>
                <w:lang w:val="en-GB"/>
              </w:rPr>
              <w:t xml:space="preserve">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7E1A48C7" w14:textId="6991FA1D" w:rsidR="00872AFE" w:rsidRPr="00711388" w:rsidRDefault="00872AFE" w:rsidP="00567869">
            <w:pPr>
              <w:pStyle w:val="NormalLeft"/>
              <w:rPr>
                <w:lang w:val="en-GB"/>
              </w:rPr>
            </w:pPr>
            <w:r w:rsidRPr="00711388">
              <w:rPr>
                <w:lang w:val="en-GB"/>
              </w:rPr>
              <w:t>The concept of unwinding may be illustrated as follows: Calculate the Best Estimate of year N</w:t>
            </w:r>
            <w:r w:rsidR="00711388" w:rsidRPr="00711388">
              <w:rPr>
                <w:lang w:val="en-GB"/>
              </w:rPr>
              <w:t>-</w:t>
            </w:r>
            <w:r w:rsidRPr="00711388">
              <w:rPr>
                <w:lang w:val="en-GB"/>
              </w:rPr>
              <w:t>1 again but using the shifted interest rate term structure.</w:t>
            </w:r>
          </w:p>
          <w:p w14:paraId="5166E451" w14:textId="77777777" w:rsidR="00872AFE" w:rsidRPr="00711388" w:rsidRDefault="00872AFE" w:rsidP="00567869">
            <w:pPr>
              <w:pStyle w:val="NormalLeft"/>
              <w:rPr>
                <w:lang w:val="en-GB"/>
              </w:rPr>
            </w:pPr>
            <w:r w:rsidRPr="00711388">
              <w:rPr>
                <w:lang w:val="en-GB"/>
              </w:rPr>
              <w:t>In order to isolate this strict scope of variation, the calculation may be as follows:</w:t>
            </w:r>
          </w:p>
          <w:p w14:paraId="7351D229" w14:textId="77777777" w:rsidR="00872AFE" w:rsidRPr="00711388" w:rsidRDefault="00872AFE" w:rsidP="0083381F">
            <w:pPr>
              <w:pStyle w:val="Tiret0"/>
              <w:numPr>
                <w:ilvl w:val="0"/>
                <w:numId w:val="3"/>
              </w:numPr>
              <w:ind w:left="851" w:hanging="851"/>
              <w:rPr>
                <w:lang w:val="en-GB"/>
              </w:rPr>
            </w:pPr>
            <w:r w:rsidRPr="00711388">
              <w:rPr>
                <w:lang w:val="en-GB"/>
              </w:rPr>
              <w:t xml:space="preserve">Consider part of the Opening Best Estimate related to risks covered prior to period, i.e. Opening Best Estimate excluding Premiums provisions but including opening adjustments if any </w:t>
            </w:r>
            <w:r w:rsidRPr="00711388">
              <w:rPr>
                <w:lang w:val="en-GB"/>
              </w:rPr>
              <w:lastRenderedPageBreak/>
              <w:t>(see cells C0050/R0160 to R0180 and C0060/R0160 to R0180;</w:t>
            </w:r>
          </w:p>
          <w:p w14:paraId="24F86DD3" w14:textId="77777777" w:rsidR="00872AFE" w:rsidRPr="00711388" w:rsidRDefault="00872AFE" w:rsidP="0083381F">
            <w:pPr>
              <w:pStyle w:val="Tiret0"/>
              <w:numPr>
                <w:ilvl w:val="0"/>
                <w:numId w:val="3"/>
              </w:numPr>
              <w:ind w:left="851" w:hanging="851"/>
              <w:rPr>
                <w:lang w:val="en-GB"/>
              </w:rPr>
            </w:pPr>
            <w:r w:rsidRPr="00711388">
              <w:rPr>
                <w:lang w:val="en-GB"/>
              </w:rPr>
              <w:t>Based on this figure, run the calculation of the unwinding of discount rates that applied during year N.</w:t>
            </w:r>
          </w:p>
        </w:tc>
      </w:tr>
      <w:tr w:rsidR="00872AFE" w:rsidRPr="00711388" w14:paraId="5B2446EF" w14:textId="77777777" w:rsidTr="00567869">
        <w:tc>
          <w:tcPr>
            <w:tcW w:w="2600" w:type="dxa"/>
            <w:tcBorders>
              <w:top w:val="single" w:sz="2" w:space="0" w:color="auto"/>
              <w:left w:val="single" w:sz="2" w:space="0" w:color="auto"/>
              <w:bottom w:val="single" w:sz="2" w:space="0" w:color="auto"/>
              <w:right w:val="single" w:sz="2" w:space="0" w:color="auto"/>
            </w:tcBorders>
          </w:tcPr>
          <w:p w14:paraId="54E8F41A" w14:textId="32706970" w:rsidR="00872AFE" w:rsidRPr="00711388" w:rsidRDefault="00872AFE" w:rsidP="00567869">
            <w:pPr>
              <w:pStyle w:val="NormalLeft"/>
              <w:rPr>
                <w:lang w:val="en-GB"/>
              </w:rPr>
            </w:pPr>
            <w:r w:rsidRPr="00711388">
              <w:rPr>
                <w:lang w:val="en-GB"/>
              </w:rPr>
              <w:lastRenderedPageBreak/>
              <w:t>C0050</w:t>
            </w:r>
            <w:r w:rsidR="00711388" w:rsidRPr="00711388">
              <w:rPr>
                <w:lang w:val="en-GB"/>
              </w:rPr>
              <w:t>-</w:t>
            </w:r>
            <w:r w:rsidRPr="00711388">
              <w:rPr>
                <w:lang w:val="en-GB"/>
              </w:rPr>
              <w:t>C0060/R0220</w:t>
            </w:r>
          </w:p>
        </w:tc>
        <w:tc>
          <w:tcPr>
            <w:tcW w:w="1764" w:type="dxa"/>
            <w:tcBorders>
              <w:top w:val="single" w:sz="2" w:space="0" w:color="auto"/>
              <w:left w:val="single" w:sz="2" w:space="0" w:color="auto"/>
              <w:bottom w:val="single" w:sz="2" w:space="0" w:color="auto"/>
              <w:right w:val="single" w:sz="2" w:space="0" w:color="auto"/>
            </w:tcBorders>
          </w:tcPr>
          <w:p w14:paraId="07E96F6D" w14:textId="003BFA3F" w:rsidR="00872AFE" w:rsidRPr="00711388" w:rsidRDefault="00872AFE" w:rsidP="00567869">
            <w:pPr>
              <w:pStyle w:val="NormalLeft"/>
              <w:rPr>
                <w:lang w:val="en-GB"/>
              </w:rPr>
            </w:pPr>
            <w:r w:rsidRPr="00711388">
              <w:rPr>
                <w:lang w:val="en-GB"/>
              </w:rPr>
              <w:t xml:space="preserve">Variation of Best Estimate due to year N projected in and out flows </w:t>
            </w:r>
            <w:r w:rsidR="00845F43" w:rsidRPr="00711388">
              <w:rPr>
                <w:lang w:val="en-GB"/>
              </w:rPr>
              <w:t>-</w:t>
            </w:r>
            <w:r w:rsidRPr="00711388">
              <w:rPr>
                <w:lang w:val="en-GB"/>
              </w:rPr>
              <w:t xml:space="preserve">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2164643E" w14:textId="77777777" w:rsidR="00872AFE" w:rsidRPr="00711388" w:rsidRDefault="00872AFE" w:rsidP="00567869">
            <w:pPr>
              <w:pStyle w:val="NormalLeft"/>
              <w:rPr>
                <w:lang w:val="en-GB"/>
              </w:rPr>
            </w:pPr>
            <w:r w:rsidRPr="00711388">
              <w:rPr>
                <w:lang w:val="en-GB"/>
              </w:rPr>
              <w:t>Premiums, claims, and surrenders that were forecasted on the Opening Best Estimate (related to risks covered prior to period) as to be paid during the year, will not be in the closing Best Estimate anymore as they would have been paid/received during the year.</w:t>
            </w:r>
          </w:p>
          <w:p w14:paraId="2366687B" w14:textId="77777777" w:rsidR="00872AFE" w:rsidRPr="00711388" w:rsidRDefault="00872AFE" w:rsidP="00567869">
            <w:pPr>
              <w:pStyle w:val="NormalLeft"/>
              <w:rPr>
                <w:lang w:val="en-GB"/>
              </w:rPr>
            </w:pPr>
            <w:r w:rsidRPr="00711388">
              <w:rPr>
                <w:lang w:val="en-GB"/>
              </w:rPr>
              <w:t>A neutralization adjustment has thus to be performed.</w:t>
            </w:r>
          </w:p>
          <w:p w14:paraId="2AC2F4E0" w14:textId="77777777" w:rsidR="00872AFE" w:rsidRPr="00711388" w:rsidRDefault="00872AFE" w:rsidP="00567869">
            <w:pPr>
              <w:pStyle w:val="NormalLeft"/>
              <w:rPr>
                <w:lang w:val="en-GB"/>
              </w:rPr>
            </w:pPr>
            <w:r w:rsidRPr="00711388">
              <w:rPr>
                <w:lang w:val="en-GB"/>
              </w:rPr>
              <w:t>In order to isolate this adjustment, the calculation may be as follows:</w:t>
            </w:r>
          </w:p>
          <w:p w14:paraId="14390613" w14:textId="77777777" w:rsidR="00872AFE" w:rsidRPr="00711388" w:rsidRDefault="00872AFE" w:rsidP="0083381F">
            <w:pPr>
              <w:pStyle w:val="Tiret0"/>
              <w:numPr>
                <w:ilvl w:val="0"/>
                <w:numId w:val="3"/>
              </w:numPr>
              <w:ind w:left="851" w:hanging="851"/>
              <w:rPr>
                <w:lang w:val="en-GB"/>
              </w:rPr>
            </w:pPr>
            <w:r w:rsidRPr="00711388">
              <w:rPr>
                <w:lang w:val="en-GB"/>
              </w:rPr>
              <w:t>Consider part of the Opening Best Estimate related to risks covered prior to period, i.e. Opening Best Estimate excluding Premiums provisions;</w:t>
            </w:r>
          </w:p>
          <w:p w14:paraId="6AAAD26E" w14:textId="77777777" w:rsidR="00872AFE" w:rsidRPr="00711388" w:rsidRDefault="00872AFE" w:rsidP="0083381F">
            <w:pPr>
              <w:pStyle w:val="Tiret0"/>
              <w:numPr>
                <w:ilvl w:val="0"/>
                <w:numId w:val="3"/>
              </w:numPr>
              <w:ind w:left="851" w:hanging="851"/>
              <w:rPr>
                <w:lang w:val="en-GB"/>
              </w:rPr>
            </w:pPr>
            <w:r w:rsidRPr="00711388">
              <w:rPr>
                <w:lang w:val="en-GB"/>
              </w:rPr>
              <w:t>Isolate the amount of cash flows (cash in minus cash out) that were projected within this opening Best Estimate for the period considered;</w:t>
            </w:r>
          </w:p>
          <w:p w14:paraId="3657A366" w14:textId="366F533F" w:rsidR="00872AFE" w:rsidRPr="00711388" w:rsidRDefault="00872AFE" w:rsidP="0083381F">
            <w:pPr>
              <w:pStyle w:val="Tiret0"/>
              <w:numPr>
                <w:ilvl w:val="0"/>
                <w:numId w:val="3"/>
              </w:numPr>
              <w:ind w:left="851" w:hanging="851"/>
              <w:rPr>
                <w:lang w:val="en-GB"/>
              </w:rPr>
            </w:pPr>
            <w:r w:rsidRPr="00711388">
              <w:rPr>
                <w:lang w:val="en-GB"/>
              </w:rPr>
              <w:t xml:space="preserve">This isolated amount of cash flow shall come in addition to Opening Best Estimate (for neutralisation effect) </w:t>
            </w:r>
            <w:r w:rsidR="00845F43" w:rsidRPr="00711388">
              <w:rPr>
                <w:lang w:val="en-GB"/>
              </w:rPr>
              <w:t>-</w:t>
            </w:r>
            <w:r w:rsidRPr="00711388">
              <w:rPr>
                <w:lang w:val="en-GB"/>
              </w:rPr>
              <w:t xml:space="preserve"> and be filled in cell C0050 and C0060/R0220.</w:t>
            </w:r>
          </w:p>
        </w:tc>
      </w:tr>
      <w:tr w:rsidR="00872AFE" w:rsidRPr="00711388" w14:paraId="219D3AAE" w14:textId="77777777" w:rsidTr="00567869">
        <w:tc>
          <w:tcPr>
            <w:tcW w:w="2600" w:type="dxa"/>
            <w:tcBorders>
              <w:top w:val="single" w:sz="2" w:space="0" w:color="auto"/>
              <w:left w:val="single" w:sz="2" w:space="0" w:color="auto"/>
              <w:bottom w:val="single" w:sz="2" w:space="0" w:color="auto"/>
              <w:right w:val="single" w:sz="2" w:space="0" w:color="auto"/>
            </w:tcBorders>
          </w:tcPr>
          <w:p w14:paraId="19C23896" w14:textId="473A346D"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C0060/R0230</w:t>
            </w:r>
          </w:p>
        </w:tc>
        <w:tc>
          <w:tcPr>
            <w:tcW w:w="1764" w:type="dxa"/>
            <w:tcBorders>
              <w:top w:val="single" w:sz="2" w:space="0" w:color="auto"/>
              <w:left w:val="single" w:sz="2" w:space="0" w:color="auto"/>
              <w:bottom w:val="single" w:sz="2" w:space="0" w:color="auto"/>
              <w:right w:val="single" w:sz="2" w:space="0" w:color="auto"/>
            </w:tcBorders>
          </w:tcPr>
          <w:p w14:paraId="4B018C56" w14:textId="1AC3F39E" w:rsidR="00872AFE" w:rsidRPr="00711388" w:rsidRDefault="00872AFE" w:rsidP="00567869">
            <w:pPr>
              <w:pStyle w:val="NormalLeft"/>
              <w:rPr>
                <w:lang w:val="en-GB"/>
              </w:rPr>
            </w:pPr>
            <w:r w:rsidRPr="00711388">
              <w:rPr>
                <w:lang w:val="en-GB"/>
              </w:rPr>
              <w:t xml:space="preserve">Variation of Best Estimate due to experience </w:t>
            </w:r>
            <w:r w:rsidR="00845F43" w:rsidRPr="00711388">
              <w:rPr>
                <w:lang w:val="en-GB"/>
              </w:rPr>
              <w:t>-</w:t>
            </w:r>
            <w:r w:rsidRPr="00711388">
              <w:rPr>
                <w:lang w:val="en-GB"/>
              </w:rPr>
              <w:t xml:space="preserve"> riskscovered prior to period</w:t>
            </w:r>
          </w:p>
        </w:tc>
        <w:tc>
          <w:tcPr>
            <w:tcW w:w="4922" w:type="dxa"/>
            <w:tcBorders>
              <w:top w:val="single" w:sz="2" w:space="0" w:color="auto"/>
              <w:left w:val="single" w:sz="2" w:space="0" w:color="auto"/>
              <w:bottom w:val="single" w:sz="2" w:space="0" w:color="auto"/>
              <w:right w:val="single" w:sz="2" w:space="0" w:color="auto"/>
            </w:tcBorders>
          </w:tcPr>
          <w:p w14:paraId="1571A1C7" w14:textId="77777777" w:rsidR="00872AFE" w:rsidRPr="00711388" w:rsidRDefault="00872AFE" w:rsidP="00567869">
            <w:pPr>
              <w:pStyle w:val="NormalLeft"/>
              <w:rPr>
                <w:lang w:val="en-GB"/>
              </w:rPr>
            </w:pPr>
            <w:r w:rsidRPr="00711388">
              <w:rPr>
                <w:lang w:val="en-GB"/>
              </w:rPr>
              <w:t>The variation of Best Estimate captured here shall strictly relate to the cash flows projected at the end of the period when compared to the cash flows that were projected at the beginning of the period for the periods N + 1 and future.</w:t>
            </w:r>
          </w:p>
          <w:p w14:paraId="4357FD4D" w14:textId="681D8380" w:rsidR="00872AFE" w:rsidRPr="00711388" w:rsidRDefault="00872AFE" w:rsidP="00567869">
            <w:pPr>
              <w:pStyle w:val="NormalLeft"/>
              <w:rPr>
                <w:lang w:val="en-GB"/>
              </w:rPr>
            </w:pPr>
            <w:r w:rsidRPr="00711388">
              <w:rPr>
                <w:lang w:val="en-GB"/>
              </w:rPr>
              <w:t>It shall only capture the changes due to the realisation of the CF in year N and not linked to changes in assumptions.</w:t>
            </w:r>
            <w:del w:id="8150" w:author="Author">
              <w:r w:rsidRPr="00711388" w:rsidDel="003323F0">
                <w:rPr>
                  <w:lang w:val="en-GB"/>
                </w:rPr>
                <w:delText xml:space="preserve">  </w:delText>
              </w:r>
            </w:del>
            <w:ins w:id="8151" w:author="Author">
              <w:r w:rsidR="003323F0">
                <w:rPr>
                  <w:lang w:val="en-GB"/>
                </w:rPr>
                <w:t xml:space="preserve"> </w:t>
              </w:r>
            </w:ins>
          </w:p>
        </w:tc>
      </w:tr>
      <w:tr w:rsidR="00872AFE" w:rsidRPr="00711388" w14:paraId="617D9113" w14:textId="77777777" w:rsidTr="00567869">
        <w:tc>
          <w:tcPr>
            <w:tcW w:w="2600" w:type="dxa"/>
            <w:tcBorders>
              <w:top w:val="single" w:sz="2" w:space="0" w:color="auto"/>
              <w:left w:val="single" w:sz="2" w:space="0" w:color="auto"/>
              <w:bottom w:val="single" w:sz="2" w:space="0" w:color="auto"/>
              <w:right w:val="single" w:sz="2" w:space="0" w:color="auto"/>
            </w:tcBorders>
          </w:tcPr>
          <w:p w14:paraId="27E0F888" w14:textId="79D70C38"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C0060/R0240</w:t>
            </w:r>
          </w:p>
        </w:tc>
        <w:tc>
          <w:tcPr>
            <w:tcW w:w="1764" w:type="dxa"/>
            <w:tcBorders>
              <w:top w:val="single" w:sz="2" w:space="0" w:color="auto"/>
              <w:left w:val="single" w:sz="2" w:space="0" w:color="auto"/>
              <w:bottom w:val="single" w:sz="2" w:space="0" w:color="auto"/>
              <w:right w:val="single" w:sz="2" w:space="0" w:color="auto"/>
            </w:tcBorders>
          </w:tcPr>
          <w:p w14:paraId="7CAB52A4" w14:textId="0084CBD6" w:rsidR="00872AFE" w:rsidRPr="00711388" w:rsidRDefault="00872AFE" w:rsidP="00567869">
            <w:pPr>
              <w:pStyle w:val="NormalLeft"/>
              <w:rPr>
                <w:lang w:val="en-GB"/>
              </w:rPr>
            </w:pPr>
            <w:r w:rsidRPr="00711388">
              <w:rPr>
                <w:lang w:val="en-GB"/>
              </w:rPr>
              <w:t>Variation of Best Estimate due to changes in non</w:t>
            </w:r>
            <w:r w:rsidR="00711388" w:rsidRPr="00711388">
              <w:rPr>
                <w:lang w:val="en-GB"/>
              </w:rPr>
              <w:t>-</w:t>
            </w:r>
            <w:r w:rsidRPr="00711388">
              <w:rPr>
                <w:lang w:val="en-GB"/>
              </w:rPr>
              <w:t xml:space="preserve">economic assumptions </w:t>
            </w:r>
            <w:r w:rsidR="00845F43" w:rsidRPr="00711388">
              <w:rPr>
                <w:lang w:val="en-GB"/>
              </w:rPr>
              <w:t>-</w:t>
            </w:r>
            <w:r w:rsidRPr="00711388">
              <w:rPr>
                <w:lang w:val="en-GB"/>
              </w:rPr>
              <w:t xml:space="preserve"> </w:t>
            </w:r>
            <w:r w:rsidRPr="00711388">
              <w:rPr>
                <w:lang w:val="en-GB"/>
              </w:rPr>
              <w:lastRenderedPageBreak/>
              <w:t>risks covered prior to period</w:t>
            </w:r>
          </w:p>
        </w:tc>
        <w:tc>
          <w:tcPr>
            <w:tcW w:w="4922" w:type="dxa"/>
            <w:tcBorders>
              <w:top w:val="single" w:sz="2" w:space="0" w:color="auto"/>
              <w:left w:val="single" w:sz="2" w:space="0" w:color="auto"/>
              <w:bottom w:val="single" w:sz="2" w:space="0" w:color="auto"/>
              <w:right w:val="single" w:sz="2" w:space="0" w:color="auto"/>
            </w:tcBorders>
          </w:tcPr>
          <w:p w14:paraId="538E6A98" w14:textId="03FEA972" w:rsidR="00872AFE" w:rsidRPr="00711388" w:rsidRDefault="00872AFE" w:rsidP="00567869">
            <w:pPr>
              <w:pStyle w:val="NormalLeft"/>
              <w:rPr>
                <w:lang w:val="en-GB"/>
              </w:rPr>
            </w:pPr>
            <w:r w:rsidRPr="00711388">
              <w:rPr>
                <w:lang w:val="en-GB"/>
              </w:rPr>
              <w:lastRenderedPageBreak/>
              <w:t>It mainly refers to changes in best estimate not driven by realised technical flows and changes in assumptions directly linked to insurance risks (i.e. lapse rates), which can be referred to as non</w:t>
            </w:r>
            <w:r w:rsidR="00711388" w:rsidRPr="00711388">
              <w:rPr>
                <w:lang w:val="en-GB"/>
              </w:rPr>
              <w:t>-</w:t>
            </w:r>
            <w:r w:rsidRPr="00711388">
              <w:rPr>
                <w:lang w:val="en-GB"/>
              </w:rPr>
              <w:t>economic assumptions.</w:t>
            </w:r>
          </w:p>
          <w:p w14:paraId="199C1D5E" w14:textId="77777777" w:rsidR="00872AFE" w:rsidRPr="00711388" w:rsidRDefault="00872AFE" w:rsidP="00567869">
            <w:pPr>
              <w:pStyle w:val="NormalLeft"/>
              <w:rPr>
                <w:lang w:val="en-GB"/>
              </w:rPr>
            </w:pPr>
            <w:r w:rsidRPr="00711388">
              <w:rPr>
                <w:lang w:val="en-GB"/>
              </w:rPr>
              <w:lastRenderedPageBreak/>
              <w:t>In order to isolate the strict scope of variation due to changes in assumptions, the calculation may be as follows:</w:t>
            </w:r>
          </w:p>
          <w:p w14:paraId="151F51F4" w14:textId="1FA89494" w:rsidR="00872AFE" w:rsidRPr="00711388" w:rsidRDefault="00872AFE" w:rsidP="00567869">
            <w:pPr>
              <w:pStyle w:val="NormalLeft"/>
              <w:rPr>
                <w:lang w:val="en-GB"/>
              </w:rPr>
            </w:pPr>
            <w:r w:rsidRPr="00711388">
              <w:rPr>
                <w:lang w:val="en-GB"/>
              </w:rPr>
              <w:t>Consider the opening Best Estimate (cell C0050-C0060/R0150) including the adjustment to opening Best Estimate (cells C0050-C0060/R0160 to R0180) and the impact of unwinding of year N projected cash</w:t>
            </w:r>
            <w:r w:rsidR="00711388" w:rsidRPr="00711388">
              <w:rPr>
                <w:lang w:val="en-GB"/>
              </w:rPr>
              <w:t>-</w:t>
            </w:r>
            <w:r w:rsidRPr="00711388">
              <w:rPr>
                <w:lang w:val="en-GB"/>
              </w:rPr>
              <w:t>flows (C0050-C0060/R0210 to R0230);</w:t>
            </w:r>
          </w:p>
          <w:p w14:paraId="6D97B6F5" w14:textId="64238686" w:rsidR="00872AFE" w:rsidRPr="00711388" w:rsidRDefault="00872AFE" w:rsidP="00567869">
            <w:pPr>
              <w:pStyle w:val="NormalLeft"/>
              <w:rPr>
                <w:lang w:val="en-GB"/>
              </w:rPr>
            </w:pPr>
            <w:r w:rsidRPr="00711388">
              <w:rPr>
                <w:lang w:val="en-GB"/>
              </w:rPr>
              <w:t xml:space="preserve">Based on this figure, run calculations with new assumptions not related to discount rates </w:t>
            </w:r>
            <w:r w:rsidR="00711388" w:rsidRPr="00711388">
              <w:rPr>
                <w:lang w:val="en-GB"/>
              </w:rPr>
              <w:t>-</w:t>
            </w:r>
            <w:r w:rsidRPr="00711388">
              <w:rPr>
                <w:lang w:val="en-GB"/>
              </w:rPr>
              <w:t xml:space="preserve"> that applied at year end N (if any);</w:t>
            </w:r>
          </w:p>
          <w:p w14:paraId="7052D37B" w14:textId="735A9C6D" w:rsidR="00872AFE" w:rsidRPr="00711388" w:rsidRDefault="00872AFE" w:rsidP="00567869">
            <w:pPr>
              <w:pStyle w:val="NormalLeft"/>
              <w:rPr>
                <w:lang w:val="en-GB"/>
              </w:rPr>
            </w:pPr>
            <w:r w:rsidRPr="00711388">
              <w:rPr>
                <w:lang w:val="en-GB"/>
              </w:rPr>
              <w:t>This will provide the variation of Best Estimate strictly related to changes in these assumptions. This may not capture the variation due to case</w:t>
            </w:r>
            <w:r w:rsidR="00711388" w:rsidRPr="00711388">
              <w:rPr>
                <w:lang w:val="en-GB"/>
              </w:rPr>
              <w:t>-</w:t>
            </w:r>
            <w:r w:rsidRPr="00711388">
              <w:rPr>
                <w:lang w:val="en-GB"/>
              </w:rPr>
              <w:t>by</w:t>
            </w:r>
            <w:r w:rsidR="00711388" w:rsidRPr="00711388">
              <w:rPr>
                <w:lang w:val="en-GB"/>
              </w:rPr>
              <w:t>-</w:t>
            </w:r>
            <w:r w:rsidRPr="00711388">
              <w:rPr>
                <w:lang w:val="en-GB"/>
              </w:rPr>
              <w:t>case revision of RBNS, which would thus have to be added.</w:t>
            </w:r>
          </w:p>
          <w:p w14:paraId="348806E7" w14:textId="4F4AA3D6" w:rsidR="00872AFE" w:rsidRPr="00711388" w:rsidRDefault="00872AFE" w:rsidP="00567869">
            <w:pPr>
              <w:pStyle w:val="NormalLeft"/>
              <w:rPr>
                <w:lang w:val="en-GB"/>
              </w:rPr>
            </w:pPr>
            <w:r w:rsidRPr="00711388">
              <w:rPr>
                <w:lang w:val="en-GB"/>
              </w:rPr>
              <w:t>For Non</w:t>
            </w:r>
            <w:r w:rsidR="00711388" w:rsidRPr="00711388">
              <w:rPr>
                <w:lang w:val="en-GB"/>
              </w:rPr>
              <w:t>-</w:t>
            </w:r>
            <w:r w:rsidRPr="00711388">
              <w:rPr>
                <w:lang w:val="en-GB"/>
              </w:rPr>
              <w:t>Life, in cases where these changes cannot be discerned separately from changes due to experience, report the total figure under C0060/R0230.</w:t>
            </w:r>
            <w:del w:id="8152" w:author="Author">
              <w:r w:rsidRPr="00711388" w:rsidDel="003323F0">
                <w:rPr>
                  <w:lang w:val="en-GB"/>
                </w:rPr>
                <w:delText xml:space="preserve">  </w:delText>
              </w:r>
            </w:del>
            <w:ins w:id="8153" w:author="Author">
              <w:r w:rsidR="003323F0">
                <w:rPr>
                  <w:lang w:val="en-GB"/>
                </w:rPr>
                <w:t xml:space="preserve"> </w:t>
              </w:r>
            </w:ins>
          </w:p>
        </w:tc>
      </w:tr>
      <w:tr w:rsidR="00872AFE" w:rsidRPr="00711388" w14:paraId="735777B5" w14:textId="77777777" w:rsidTr="00567869">
        <w:tc>
          <w:tcPr>
            <w:tcW w:w="2600" w:type="dxa"/>
            <w:tcBorders>
              <w:top w:val="single" w:sz="2" w:space="0" w:color="auto"/>
              <w:left w:val="single" w:sz="2" w:space="0" w:color="auto"/>
              <w:bottom w:val="single" w:sz="2" w:space="0" w:color="auto"/>
              <w:right w:val="single" w:sz="2" w:space="0" w:color="auto"/>
            </w:tcBorders>
          </w:tcPr>
          <w:p w14:paraId="293378D8" w14:textId="506885F8" w:rsidR="00872AFE" w:rsidRPr="00711388" w:rsidRDefault="00872AFE" w:rsidP="00567869">
            <w:pPr>
              <w:pStyle w:val="NormalLeft"/>
              <w:rPr>
                <w:lang w:val="en-GB"/>
              </w:rPr>
            </w:pPr>
            <w:r w:rsidRPr="00711388">
              <w:rPr>
                <w:lang w:val="en-GB"/>
              </w:rPr>
              <w:lastRenderedPageBreak/>
              <w:t>C0050</w:t>
            </w:r>
            <w:r w:rsidR="00711388" w:rsidRPr="00711388">
              <w:rPr>
                <w:lang w:val="en-GB"/>
              </w:rPr>
              <w:t>-</w:t>
            </w:r>
            <w:r w:rsidRPr="00711388">
              <w:rPr>
                <w:lang w:val="en-GB"/>
              </w:rPr>
              <w:t>C0060/R0250</w:t>
            </w:r>
          </w:p>
        </w:tc>
        <w:tc>
          <w:tcPr>
            <w:tcW w:w="1764" w:type="dxa"/>
            <w:tcBorders>
              <w:top w:val="single" w:sz="2" w:space="0" w:color="auto"/>
              <w:left w:val="single" w:sz="2" w:space="0" w:color="auto"/>
              <w:bottom w:val="single" w:sz="2" w:space="0" w:color="auto"/>
              <w:right w:val="single" w:sz="2" w:space="0" w:color="auto"/>
            </w:tcBorders>
          </w:tcPr>
          <w:p w14:paraId="36AFC25F" w14:textId="06048FF5" w:rsidR="00872AFE" w:rsidRPr="00711388" w:rsidRDefault="00872AFE" w:rsidP="00567869">
            <w:pPr>
              <w:pStyle w:val="NormalLeft"/>
              <w:rPr>
                <w:lang w:val="en-GB"/>
              </w:rPr>
            </w:pPr>
            <w:r w:rsidRPr="00711388">
              <w:rPr>
                <w:lang w:val="en-GB"/>
              </w:rPr>
              <w:t xml:space="preserve">Variation of Best Estimate due to changes in economic environment </w:t>
            </w:r>
            <w:r w:rsidR="00845F43" w:rsidRPr="00711388">
              <w:rPr>
                <w:lang w:val="en-GB"/>
              </w:rPr>
              <w:t>-</w:t>
            </w:r>
            <w:r w:rsidRPr="00711388">
              <w:rPr>
                <w:lang w:val="en-GB"/>
              </w:rPr>
              <w:t xml:space="preserve">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0FC0906E" w14:textId="77777777" w:rsidR="00872AFE" w:rsidRPr="00711388" w:rsidRDefault="00872AFE" w:rsidP="00567869">
            <w:pPr>
              <w:pStyle w:val="NormalLeft"/>
              <w:rPr>
                <w:lang w:val="en-GB"/>
              </w:rPr>
            </w:pPr>
            <w:r w:rsidRPr="00711388">
              <w:rPr>
                <w:lang w:val="en-GB"/>
              </w:rPr>
              <w:t>It mainly refers to assumptions not directly linked to insurance risks, i.e. mainly the impact of the changes in economic environment on the cash flows (taking management actions into account, e. g. reduction of FDB) and changes in discount rates.</w:t>
            </w:r>
          </w:p>
          <w:p w14:paraId="69717E3C" w14:textId="77777777" w:rsidR="00872AFE" w:rsidRPr="00711388" w:rsidRDefault="00872AFE" w:rsidP="00567869">
            <w:pPr>
              <w:pStyle w:val="NormalLeft"/>
              <w:rPr>
                <w:lang w:val="en-GB"/>
              </w:rPr>
            </w:pPr>
          </w:p>
          <w:p w14:paraId="4204BF6E" w14:textId="6E6B7960" w:rsidR="00872AFE" w:rsidRPr="00711388" w:rsidRDefault="00872AFE" w:rsidP="00567869">
            <w:pPr>
              <w:pStyle w:val="NormalLeft"/>
              <w:rPr>
                <w:lang w:val="en-GB"/>
              </w:rPr>
            </w:pPr>
            <w:r w:rsidRPr="00711388">
              <w:rPr>
                <w:lang w:val="en-GB"/>
              </w:rPr>
              <w:t>For non</w:t>
            </w:r>
            <w:r w:rsidR="00711388" w:rsidRPr="00711388">
              <w:rPr>
                <w:lang w:val="en-GB"/>
              </w:rPr>
              <w:t>-</w:t>
            </w:r>
            <w:r w:rsidRPr="00711388">
              <w:rPr>
                <w:lang w:val="en-GB"/>
              </w:rPr>
              <w:t>life (C0060/R0250), in case variation due to inflation cannot be discerned from changes due to experience, the whole amount would be reported under C0060/R0230.</w:t>
            </w:r>
          </w:p>
          <w:p w14:paraId="4B30AD8F" w14:textId="77777777" w:rsidR="00872AFE" w:rsidRPr="00711388" w:rsidRDefault="00872AFE" w:rsidP="00567869">
            <w:pPr>
              <w:pStyle w:val="NormalLeft"/>
              <w:rPr>
                <w:lang w:val="en-GB"/>
              </w:rPr>
            </w:pPr>
            <w:r w:rsidRPr="00711388">
              <w:rPr>
                <w:lang w:val="en-GB"/>
              </w:rPr>
              <w:t>In order to isolate this strict scope of variation, the calculation may be as follows:</w:t>
            </w:r>
          </w:p>
          <w:p w14:paraId="257F358C" w14:textId="5488DEBD" w:rsidR="00872AFE" w:rsidRPr="00711388" w:rsidRDefault="00872AFE" w:rsidP="0083381F">
            <w:pPr>
              <w:pStyle w:val="Tiret0"/>
              <w:numPr>
                <w:ilvl w:val="0"/>
                <w:numId w:val="3"/>
              </w:numPr>
              <w:ind w:left="851" w:hanging="851"/>
              <w:rPr>
                <w:lang w:val="en-GB"/>
              </w:rPr>
            </w:pPr>
            <w:r w:rsidRPr="00711388">
              <w:rPr>
                <w:lang w:val="en-GB"/>
              </w:rPr>
              <w:t>Consider the opening Best Estimate including the adjustment to opening Best Estimate (cells C0050/R0160 to R0180) and the impact of unwinding, of year N projected cash</w:t>
            </w:r>
            <w:r w:rsidR="00711388" w:rsidRPr="00711388">
              <w:rPr>
                <w:lang w:val="en-GB"/>
              </w:rPr>
              <w:t>-</w:t>
            </w:r>
            <w:r w:rsidRPr="00711388">
              <w:rPr>
                <w:lang w:val="en-GB"/>
              </w:rPr>
              <w:t xml:space="preserve">flows and experience (C0050/R0210 to R0230 and C0060/R0210 toR0230 respectively, or alternatively, C0050/R0210 to R0240 </w:t>
            </w:r>
            <w:r w:rsidRPr="00711388">
              <w:rPr>
                <w:lang w:val="en-GB"/>
              </w:rPr>
              <w:lastRenderedPageBreak/>
              <w:t>and C0060/R0210 toR0240, respectively);</w:t>
            </w:r>
          </w:p>
          <w:p w14:paraId="1C35F33C" w14:textId="77777777" w:rsidR="00872AFE" w:rsidRPr="00711388" w:rsidRDefault="00872AFE" w:rsidP="0083381F">
            <w:pPr>
              <w:pStyle w:val="Tiret0"/>
              <w:numPr>
                <w:ilvl w:val="0"/>
                <w:numId w:val="3"/>
              </w:numPr>
              <w:ind w:left="851" w:hanging="851"/>
              <w:rPr>
                <w:lang w:val="en-GB"/>
              </w:rPr>
            </w:pPr>
            <w:r w:rsidRPr="00711388">
              <w:rPr>
                <w:lang w:val="en-GB"/>
              </w:rPr>
              <w:t>Based on this figure, run calculations with new discount rates that applied during year N, together with related financial assumptions (if any).</w:t>
            </w:r>
          </w:p>
          <w:p w14:paraId="5CC10130" w14:textId="77777777" w:rsidR="00872AFE" w:rsidRPr="00711388" w:rsidRDefault="00872AFE" w:rsidP="00567869">
            <w:pPr>
              <w:pStyle w:val="NormalLeft"/>
              <w:rPr>
                <w:lang w:val="en-GB"/>
              </w:rPr>
            </w:pPr>
            <w:r w:rsidRPr="00711388">
              <w:rPr>
                <w:lang w:val="en-GB"/>
              </w:rPr>
              <w:t>This will provide the variation of Best Estimate strictly related to changes in discount rates and related financial assumptions.</w:t>
            </w:r>
          </w:p>
        </w:tc>
      </w:tr>
      <w:tr w:rsidR="00872AFE" w:rsidRPr="00711388" w14:paraId="1F752F8C" w14:textId="77777777" w:rsidTr="00567869">
        <w:tc>
          <w:tcPr>
            <w:tcW w:w="2600" w:type="dxa"/>
            <w:tcBorders>
              <w:top w:val="single" w:sz="2" w:space="0" w:color="auto"/>
              <w:left w:val="single" w:sz="2" w:space="0" w:color="auto"/>
              <w:bottom w:val="single" w:sz="2" w:space="0" w:color="auto"/>
              <w:right w:val="single" w:sz="2" w:space="0" w:color="auto"/>
            </w:tcBorders>
          </w:tcPr>
          <w:p w14:paraId="7D9862D2" w14:textId="24385BD2" w:rsidR="00872AFE" w:rsidRPr="00711388" w:rsidRDefault="00872AFE" w:rsidP="00567869">
            <w:pPr>
              <w:pStyle w:val="NormalLeft"/>
              <w:rPr>
                <w:lang w:val="en-GB"/>
              </w:rPr>
            </w:pPr>
            <w:r w:rsidRPr="00711388">
              <w:rPr>
                <w:lang w:val="en-GB"/>
              </w:rPr>
              <w:lastRenderedPageBreak/>
              <w:t>C0050</w:t>
            </w:r>
            <w:r w:rsidR="00711388" w:rsidRPr="00711388">
              <w:rPr>
                <w:lang w:val="en-GB"/>
              </w:rPr>
              <w:t>-</w:t>
            </w:r>
            <w:r w:rsidRPr="00711388">
              <w:rPr>
                <w:lang w:val="en-GB"/>
              </w:rPr>
              <w:t>C0060/R0260</w:t>
            </w:r>
          </w:p>
        </w:tc>
        <w:tc>
          <w:tcPr>
            <w:tcW w:w="1764" w:type="dxa"/>
            <w:tcBorders>
              <w:top w:val="single" w:sz="2" w:space="0" w:color="auto"/>
              <w:left w:val="single" w:sz="2" w:space="0" w:color="auto"/>
              <w:bottom w:val="single" w:sz="2" w:space="0" w:color="auto"/>
              <w:right w:val="single" w:sz="2" w:space="0" w:color="auto"/>
            </w:tcBorders>
          </w:tcPr>
          <w:p w14:paraId="5A140D18" w14:textId="77777777" w:rsidR="00872AFE" w:rsidRPr="00711388" w:rsidRDefault="00872AFE" w:rsidP="00567869">
            <w:pPr>
              <w:pStyle w:val="NormalLeft"/>
              <w:rPr>
                <w:lang w:val="en-GB"/>
              </w:rPr>
            </w:pPr>
            <w:r w:rsidRPr="00711388">
              <w:rPr>
                <w:lang w:val="en-GB"/>
              </w:rPr>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4E4746D5" w14:textId="7D7C1684" w:rsidR="00872AFE" w:rsidRPr="00711388" w:rsidRDefault="00872AFE" w:rsidP="00567869">
            <w:pPr>
              <w:pStyle w:val="NormalLeft"/>
              <w:rPr>
                <w:lang w:val="en-GB"/>
              </w:rPr>
            </w:pPr>
            <w:r w:rsidRPr="00711388">
              <w:rPr>
                <w:lang w:val="en-GB"/>
              </w:rPr>
              <w:t>Corresponds to other variations in Best Estimate, not captured in cells C0050/R0150 to R0250 (for Life) or C0060/R0150 to R0250 (Non</w:t>
            </w:r>
            <w:r w:rsidR="00711388" w:rsidRPr="00711388">
              <w:rPr>
                <w:lang w:val="en-GB"/>
              </w:rPr>
              <w:t>-</w:t>
            </w:r>
            <w:r w:rsidRPr="00711388">
              <w:rPr>
                <w:lang w:val="en-GB"/>
              </w:rPr>
              <w:t>Life).</w:t>
            </w:r>
            <w:del w:id="8154" w:author="Author">
              <w:r w:rsidRPr="00711388" w:rsidDel="003323F0">
                <w:rPr>
                  <w:lang w:val="en-GB"/>
                </w:rPr>
                <w:delText xml:space="preserve">  </w:delText>
              </w:r>
            </w:del>
            <w:ins w:id="8155" w:author="Author">
              <w:r w:rsidR="003323F0">
                <w:rPr>
                  <w:lang w:val="en-GB"/>
                </w:rPr>
                <w:t xml:space="preserve"> </w:t>
              </w:r>
            </w:ins>
          </w:p>
        </w:tc>
      </w:tr>
      <w:tr w:rsidR="00872AFE" w:rsidRPr="00711388" w14:paraId="74D56E55" w14:textId="77777777" w:rsidTr="00567869">
        <w:tc>
          <w:tcPr>
            <w:tcW w:w="2600" w:type="dxa"/>
            <w:tcBorders>
              <w:top w:val="single" w:sz="2" w:space="0" w:color="auto"/>
              <w:left w:val="single" w:sz="2" w:space="0" w:color="auto"/>
              <w:bottom w:val="single" w:sz="2" w:space="0" w:color="auto"/>
              <w:right w:val="single" w:sz="2" w:space="0" w:color="auto"/>
            </w:tcBorders>
          </w:tcPr>
          <w:p w14:paraId="6DADE35A" w14:textId="2E3CD845" w:rsidR="00872AFE" w:rsidRPr="00711388" w:rsidRDefault="00872AFE" w:rsidP="00567869">
            <w:pPr>
              <w:pStyle w:val="NormalLeft"/>
              <w:rPr>
                <w:lang w:val="en-GB"/>
              </w:rPr>
            </w:pPr>
            <w:r w:rsidRPr="00711388">
              <w:rPr>
                <w:lang w:val="en-GB"/>
              </w:rPr>
              <w:t>C0050</w:t>
            </w:r>
            <w:r w:rsidR="00711388" w:rsidRPr="00711388">
              <w:rPr>
                <w:lang w:val="en-GB"/>
              </w:rPr>
              <w:t>-</w:t>
            </w:r>
            <w:r w:rsidRPr="00711388">
              <w:rPr>
                <w:lang w:val="en-GB"/>
              </w:rPr>
              <w:t>C0060/R0270</w:t>
            </w:r>
          </w:p>
        </w:tc>
        <w:tc>
          <w:tcPr>
            <w:tcW w:w="1764" w:type="dxa"/>
            <w:tcBorders>
              <w:top w:val="single" w:sz="2" w:space="0" w:color="auto"/>
              <w:left w:val="single" w:sz="2" w:space="0" w:color="auto"/>
              <w:bottom w:val="single" w:sz="2" w:space="0" w:color="auto"/>
              <w:right w:val="single" w:sz="2" w:space="0" w:color="auto"/>
            </w:tcBorders>
          </w:tcPr>
          <w:p w14:paraId="42F7D733" w14:textId="77777777" w:rsidR="00872AFE" w:rsidRPr="00711388" w:rsidRDefault="00872AFE" w:rsidP="00567869">
            <w:pPr>
              <w:pStyle w:val="NormalLeft"/>
              <w:rPr>
                <w:lang w:val="en-GB"/>
              </w:rPr>
            </w:pPr>
            <w:r w:rsidRPr="00711388">
              <w:rPr>
                <w:lang w:val="en-GB"/>
              </w:rPr>
              <w:t>Closing Best Estimate</w:t>
            </w:r>
          </w:p>
        </w:tc>
        <w:tc>
          <w:tcPr>
            <w:tcW w:w="4922" w:type="dxa"/>
            <w:tcBorders>
              <w:top w:val="single" w:sz="2" w:space="0" w:color="auto"/>
              <w:left w:val="single" w:sz="2" w:space="0" w:color="auto"/>
              <w:bottom w:val="single" w:sz="2" w:space="0" w:color="auto"/>
              <w:right w:val="single" w:sz="2" w:space="0" w:color="auto"/>
            </w:tcBorders>
          </w:tcPr>
          <w:p w14:paraId="3907A1C2" w14:textId="77777777" w:rsidR="00872AFE" w:rsidRPr="00711388" w:rsidRDefault="00872AFE" w:rsidP="00567869">
            <w:pPr>
              <w:pStyle w:val="NormalLeft"/>
              <w:rPr>
                <w:lang w:val="en-GB"/>
              </w:rPr>
            </w:pPr>
            <w:r w:rsidRPr="00711388">
              <w:rPr>
                <w:lang w:val="en-GB"/>
              </w:rPr>
              <w:t>Amount of Best Estimate as stated in the Balance Sheet at closing year N related to those lines of business, as defined in Annex I to Delegated Regulation (EU) 2015/35, for which an accident year approach (AY) is used for Best Estimate calculation.</w:t>
            </w:r>
          </w:p>
        </w:tc>
      </w:tr>
      <w:tr w:rsidR="00872AFE" w:rsidRPr="00711388" w14:paraId="74EDA870" w14:textId="77777777" w:rsidTr="00567869">
        <w:tc>
          <w:tcPr>
            <w:tcW w:w="2600" w:type="dxa"/>
            <w:tcBorders>
              <w:top w:val="single" w:sz="2" w:space="0" w:color="auto"/>
              <w:left w:val="single" w:sz="2" w:space="0" w:color="auto"/>
              <w:bottom w:val="single" w:sz="2" w:space="0" w:color="auto"/>
              <w:right w:val="single" w:sz="2" w:space="0" w:color="auto"/>
            </w:tcBorders>
          </w:tcPr>
          <w:p w14:paraId="3AF6B16F" w14:textId="07060D9B" w:rsidR="00872AFE" w:rsidRPr="00711388" w:rsidRDefault="00872AFE" w:rsidP="00567869">
            <w:pPr>
              <w:pStyle w:val="NormalCentered"/>
              <w:rPr>
                <w:lang w:val="en-GB"/>
              </w:rPr>
            </w:pPr>
            <w:r w:rsidRPr="00711388">
              <w:rPr>
                <w:i/>
                <w:lang w:val="en-GB"/>
              </w:rPr>
              <w:t xml:space="preserve">Of which the following breakdown of Variation in Best Estimate </w:t>
            </w:r>
            <w:r w:rsidR="00845F43" w:rsidRPr="00711388">
              <w:rPr>
                <w:i/>
                <w:lang w:val="en-GB"/>
              </w:rPr>
              <w:t>-</w:t>
            </w:r>
            <w:r w:rsidRPr="00711388">
              <w:rPr>
                <w:i/>
                <w:lang w:val="en-GB"/>
              </w:rPr>
              <w:t xml:space="preserve"> analysis per AY if applicable </w:t>
            </w:r>
            <w:r w:rsidR="00845F43" w:rsidRPr="00711388">
              <w:rPr>
                <w:i/>
                <w:lang w:val="en-GB"/>
              </w:rPr>
              <w:t>-</w:t>
            </w:r>
            <w:r w:rsidRPr="00711388">
              <w:rPr>
                <w:i/>
                <w:lang w:val="en-GB"/>
              </w:rPr>
              <w:t xml:space="preserve"> reinsurance recoverables</w:t>
            </w:r>
          </w:p>
        </w:tc>
        <w:tc>
          <w:tcPr>
            <w:tcW w:w="1764" w:type="dxa"/>
            <w:tcBorders>
              <w:top w:val="single" w:sz="2" w:space="0" w:color="auto"/>
              <w:left w:val="single" w:sz="2" w:space="0" w:color="auto"/>
              <w:bottom w:val="single" w:sz="2" w:space="0" w:color="auto"/>
              <w:right w:val="single" w:sz="2" w:space="0" w:color="auto"/>
            </w:tcBorders>
          </w:tcPr>
          <w:p w14:paraId="2501C139" w14:textId="77777777" w:rsidR="00872AFE" w:rsidRPr="00711388" w:rsidRDefault="00872AFE" w:rsidP="00567869">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4F5E6FA3" w14:textId="77777777" w:rsidR="00872AFE" w:rsidRPr="00711388" w:rsidRDefault="00872AFE" w:rsidP="00567869">
            <w:pPr>
              <w:pStyle w:val="NormalCentered"/>
              <w:rPr>
                <w:lang w:val="en-GB"/>
              </w:rPr>
            </w:pPr>
          </w:p>
        </w:tc>
      </w:tr>
      <w:tr w:rsidR="00872AFE" w:rsidRPr="00711388" w14:paraId="1D3910E9" w14:textId="77777777" w:rsidTr="00567869">
        <w:tc>
          <w:tcPr>
            <w:tcW w:w="2600" w:type="dxa"/>
            <w:tcBorders>
              <w:top w:val="single" w:sz="2" w:space="0" w:color="auto"/>
              <w:left w:val="single" w:sz="2" w:space="0" w:color="auto"/>
              <w:bottom w:val="single" w:sz="2" w:space="0" w:color="auto"/>
              <w:right w:val="single" w:sz="2" w:space="0" w:color="auto"/>
            </w:tcBorders>
          </w:tcPr>
          <w:p w14:paraId="5C63C3ED" w14:textId="44C8C027" w:rsidR="00872AFE" w:rsidRPr="00711388" w:rsidRDefault="00872AFE" w:rsidP="00567869">
            <w:pPr>
              <w:pStyle w:val="NormalLeft"/>
              <w:rPr>
                <w:lang w:val="en-GB"/>
              </w:rPr>
            </w:pPr>
            <w:r w:rsidRPr="00711388">
              <w:rPr>
                <w:lang w:val="en-GB"/>
              </w:rPr>
              <w:t>C0070</w:t>
            </w:r>
            <w:r w:rsidR="00711388" w:rsidRPr="00711388">
              <w:rPr>
                <w:lang w:val="en-GB"/>
              </w:rPr>
              <w:t>-</w:t>
            </w:r>
            <w:r w:rsidRPr="00711388">
              <w:rPr>
                <w:lang w:val="en-GB"/>
              </w:rPr>
              <w:t>C0080/R0280</w:t>
            </w:r>
          </w:p>
        </w:tc>
        <w:tc>
          <w:tcPr>
            <w:tcW w:w="1764" w:type="dxa"/>
            <w:tcBorders>
              <w:top w:val="single" w:sz="2" w:space="0" w:color="auto"/>
              <w:left w:val="single" w:sz="2" w:space="0" w:color="auto"/>
              <w:bottom w:val="single" w:sz="2" w:space="0" w:color="auto"/>
              <w:right w:val="single" w:sz="2" w:space="0" w:color="auto"/>
            </w:tcBorders>
          </w:tcPr>
          <w:p w14:paraId="7A604305" w14:textId="77777777" w:rsidR="00872AFE" w:rsidRPr="00711388" w:rsidRDefault="00872AFE" w:rsidP="00567869">
            <w:pPr>
              <w:pStyle w:val="NormalLeft"/>
              <w:rPr>
                <w:lang w:val="en-GB"/>
              </w:rPr>
            </w:pPr>
            <w:r w:rsidRPr="00711388">
              <w:rPr>
                <w:lang w:val="en-GB"/>
              </w:rPr>
              <w:t>Opening Best Estimate</w:t>
            </w:r>
          </w:p>
        </w:tc>
        <w:tc>
          <w:tcPr>
            <w:tcW w:w="4922" w:type="dxa"/>
            <w:tcBorders>
              <w:top w:val="single" w:sz="2" w:space="0" w:color="auto"/>
              <w:left w:val="single" w:sz="2" w:space="0" w:color="auto"/>
              <w:bottom w:val="single" w:sz="2" w:space="0" w:color="auto"/>
              <w:right w:val="single" w:sz="2" w:space="0" w:color="auto"/>
            </w:tcBorders>
          </w:tcPr>
          <w:p w14:paraId="59F8148B" w14:textId="2D94548E" w:rsidR="00872AFE" w:rsidRPr="00711388" w:rsidRDefault="00872AFE" w:rsidP="00567869">
            <w:pPr>
              <w:pStyle w:val="NormalLeft"/>
              <w:rPr>
                <w:lang w:val="en-GB"/>
              </w:rPr>
            </w:pPr>
            <w:r w:rsidRPr="00711388">
              <w:rPr>
                <w:lang w:val="en-GB"/>
              </w:rPr>
              <w:t>Amount of Best Estimate of reinsurance recoverable as stated in the Balance Sheet at closing year N</w:t>
            </w:r>
            <w:r w:rsidR="00711388" w:rsidRPr="00711388">
              <w:rPr>
                <w:lang w:val="en-GB"/>
              </w:rPr>
              <w:t>-</w:t>
            </w:r>
            <w:r w:rsidRPr="00711388">
              <w:rPr>
                <w:lang w:val="en-GB"/>
              </w:rPr>
              <w:t>1 related to those lines of business, as defined in Annex I to Delegated Regulation (EU) 2015/35, for which an accident year approach (AY) is used for Best Estimate calculation.</w:t>
            </w:r>
          </w:p>
        </w:tc>
      </w:tr>
      <w:tr w:rsidR="00872AFE" w:rsidRPr="00711388" w14:paraId="7B69FF75" w14:textId="77777777" w:rsidTr="00567869">
        <w:tc>
          <w:tcPr>
            <w:tcW w:w="2600" w:type="dxa"/>
            <w:tcBorders>
              <w:top w:val="single" w:sz="2" w:space="0" w:color="auto"/>
              <w:left w:val="single" w:sz="2" w:space="0" w:color="auto"/>
              <w:bottom w:val="single" w:sz="2" w:space="0" w:color="auto"/>
              <w:right w:val="single" w:sz="2" w:space="0" w:color="auto"/>
            </w:tcBorders>
          </w:tcPr>
          <w:p w14:paraId="314A6A26" w14:textId="7F619293" w:rsidR="00872AFE" w:rsidRPr="00711388" w:rsidRDefault="00872AFE" w:rsidP="00567869">
            <w:pPr>
              <w:pStyle w:val="NormalLeft"/>
              <w:rPr>
                <w:lang w:val="en-GB"/>
              </w:rPr>
            </w:pPr>
            <w:r w:rsidRPr="00711388">
              <w:rPr>
                <w:lang w:val="en-GB"/>
              </w:rPr>
              <w:t>C0070</w:t>
            </w:r>
            <w:r w:rsidR="00711388" w:rsidRPr="00711388">
              <w:rPr>
                <w:lang w:val="en-GB"/>
              </w:rPr>
              <w:t>-</w:t>
            </w:r>
            <w:r w:rsidRPr="00711388">
              <w:rPr>
                <w:lang w:val="en-GB"/>
              </w:rPr>
              <w:t>C0080/R0290</w:t>
            </w:r>
          </w:p>
        </w:tc>
        <w:tc>
          <w:tcPr>
            <w:tcW w:w="1764" w:type="dxa"/>
            <w:tcBorders>
              <w:top w:val="single" w:sz="2" w:space="0" w:color="auto"/>
              <w:left w:val="single" w:sz="2" w:space="0" w:color="auto"/>
              <w:bottom w:val="single" w:sz="2" w:space="0" w:color="auto"/>
              <w:right w:val="single" w:sz="2" w:space="0" w:color="auto"/>
            </w:tcBorders>
          </w:tcPr>
          <w:p w14:paraId="0ED713CB" w14:textId="77777777" w:rsidR="00872AFE" w:rsidRPr="00711388" w:rsidRDefault="00872AFE" w:rsidP="00567869">
            <w:pPr>
              <w:pStyle w:val="NormalLeft"/>
              <w:rPr>
                <w:lang w:val="en-GB"/>
              </w:rPr>
            </w:pPr>
            <w:r w:rsidRPr="00711388">
              <w:rPr>
                <w:lang w:val="en-GB"/>
              </w:rPr>
              <w:t>Closing Best Estimate</w:t>
            </w:r>
          </w:p>
        </w:tc>
        <w:tc>
          <w:tcPr>
            <w:tcW w:w="4922" w:type="dxa"/>
            <w:tcBorders>
              <w:top w:val="single" w:sz="2" w:space="0" w:color="auto"/>
              <w:left w:val="single" w:sz="2" w:space="0" w:color="auto"/>
              <w:bottom w:val="single" w:sz="2" w:space="0" w:color="auto"/>
              <w:right w:val="single" w:sz="2" w:space="0" w:color="auto"/>
            </w:tcBorders>
          </w:tcPr>
          <w:p w14:paraId="6C1EFA02" w14:textId="77777777" w:rsidR="00872AFE" w:rsidRPr="00711388" w:rsidRDefault="00872AFE" w:rsidP="00567869">
            <w:pPr>
              <w:pStyle w:val="NormalLeft"/>
              <w:rPr>
                <w:lang w:val="en-GB"/>
              </w:rPr>
            </w:pPr>
            <w:r w:rsidRPr="00711388">
              <w:rPr>
                <w:lang w:val="en-GB"/>
              </w:rPr>
              <w:t>Amount of Best Estimate of reinsurance recoverable as stated in the Balance Sheet at closing year N related to those lines of business, as defined in Annex I to Delegated Regulation (EU) 2015/35 for which an accident year approach (AY) is used for Best Estimate calculation.</w:t>
            </w:r>
          </w:p>
        </w:tc>
      </w:tr>
      <w:tr w:rsidR="00872AFE" w:rsidRPr="00711388" w14:paraId="4ADAB41E" w14:textId="77777777" w:rsidTr="00567869">
        <w:tc>
          <w:tcPr>
            <w:tcW w:w="2600" w:type="dxa"/>
            <w:tcBorders>
              <w:top w:val="single" w:sz="2" w:space="0" w:color="auto"/>
              <w:left w:val="single" w:sz="2" w:space="0" w:color="auto"/>
              <w:bottom w:val="single" w:sz="2" w:space="0" w:color="auto"/>
              <w:right w:val="single" w:sz="2" w:space="0" w:color="auto"/>
            </w:tcBorders>
          </w:tcPr>
          <w:p w14:paraId="2C7A1887" w14:textId="77777777" w:rsidR="00872AFE" w:rsidRPr="00711388" w:rsidRDefault="00872AFE" w:rsidP="00567869">
            <w:pPr>
              <w:pStyle w:val="NormalCentered"/>
              <w:rPr>
                <w:lang w:val="en-GB"/>
              </w:rPr>
            </w:pPr>
            <w:r w:rsidRPr="00711388">
              <w:rPr>
                <w:i/>
                <w:lang w:val="en-GB"/>
              </w:rPr>
              <w:t xml:space="preserve">Of which adjustments in Technical Provisions related to valuation of </w:t>
            </w:r>
            <w:r w:rsidRPr="00711388">
              <w:rPr>
                <w:i/>
                <w:lang w:val="en-GB"/>
              </w:rPr>
              <w:lastRenderedPageBreak/>
              <w:t>Unit linked contracts, with theoretically a neutralising impact on Assets over Liabilities</w:t>
            </w:r>
          </w:p>
        </w:tc>
        <w:tc>
          <w:tcPr>
            <w:tcW w:w="1764" w:type="dxa"/>
            <w:tcBorders>
              <w:top w:val="single" w:sz="2" w:space="0" w:color="auto"/>
              <w:left w:val="single" w:sz="2" w:space="0" w:color="auto"/>
              <w:bottom w:val="single" w:sz="2" w:space="0" w:color="auto"/>
              <w:right w:val="single" w:sz="2" w:space="0" w:color="auto"/>
            </w:tcBorders>
          </w:tcPr>
          <w:p w14:paraId="630BB19B" w14:textId="77777777" w:rsidR="00872AFE" w:rsidRPr="00711388" w:rsidRDefault="00872AFE" w:rsidP="00567869">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52A97AD9" w14:textId="77777777" w:rsidR="00872AFE" w:rsidRPr="00711388" w:rsidRDefault="00872AFE" w:rsidP="00567869">
            <w:pPr>
              <w:pStyle w:val="NormalCentered"/>
              <w:rPr>
                <w:lang w:val="en-GB"/>
              </w:rPr>
            </w:pPr>
          </w:p>
        </w:tc>
      </w:tr>
      <w:tr w:rsidR="00872AFE" w:rsidRPr="00711388" w14:paraId="765A7217" w14:textId="77777777" w:rsidTr="00567869">
        <w:tc>
          <w:tcPr>
            <w:tcW w:w="2600" w:type="dxa"/>
            <w:tcBorders>
              <w:top w:val="single" w:sz="2" w:space="0" w:color="auto"/>
              <w:left w:val="single" w:sz="2" w:space="0" w:color="auto"/>
              <w:bottom w:val="single" w:sz="2" w:space="0" w:color="auto"/>
              <w:right w:val="single" w:sz="2" w:space="0" w:color="auto"/>
            </w:tcBorders>
          </w:tcPr>
          <w:p w14:paraId="433CC235" w14:textId="1C78B4A0" w:rsidR="00872AFE" w:rsidRPr="00711388" w:rsidRDefault="00872AFE" w:rsidP="00567869">
            <w:pPr>
              <w:pStyle w:val="NormalLeft"/>
              <w:rPr>
                <w:lang w:val="en-GB"/>
              </w:rPr>
            </w:pPr>
            <w:r w:rsidRPr="00711388">
              <w:rPr>
                <w:lang w:val="en-GB"/>
              </w:rPr>
              <w:t>C0090/R0300</w:t>
            </w:r>
            <w:del w:id="8156" w:author="Author">
              <w:r w:rsidRPr="00711388" w:rsidDel="003323F0">
                <w:rPr>
                  <w:lang w:val="en-GB"/>
                </w:rPr>
                <w:delText xml:space="preserve">  </w:delText>
              </w:r>
            </w:del>
            <w:ins w:id="8157" w:author="Author">
              <w:r w:rsidR="003323F0">
                <w:rPr>
                  <w:lang w:val="en-GB"/>
                </w:rPr>
                <w:t xml:space="preserve"> </w:t>
              </w:r>
            </w:ins>
          </w:p>
        </w:tc>
        <w:tc>
          <w:tcPr>
            <w:tcW w:w="1764" w:type="dxa"/>
            <w:tcBorders>
              <w:top w:val="single" w:sz="2" w:space="0" w:color="auto"/>
              <w:left w:val="single" w:sz="2" w:space="0" w:color="auto"/>
              <w:bottom w:val="single" w:sz="2" w:space="0" w:color="auto"/>
              <w:right w:val="single" w:sz="2" w:space="0" w:color="auto"/>
            </w:tcBorders>
          </w:tcPr>
          <w:p w14:paraId="0CF346E5" w14:textId="5DB61C8A" w:rsidR="00872AFE" w:rsidRPr="00711388" w:rsidRDefault="00872AFE" w:rsidP="00567869">
            <w:pPr>
              <w:pStyle w:val="NormalLeft"/>
              <w:rPr>
                <w:lang w:val="en-GB"/>
              </w:rPr>
            </w:pPr>
            <w:r w:rsidRPr="00711388">
              <w:rPr>
                <w:lang w:val="en-GB"/>
              </w:rPr>
              <w:t>Net variation for index-linked and unit-linked business</w:t>
            </w:r>
            <w:del w:id="8158" w:author="Author">
              <w:r w:rsidRPr="00711388" w:rsidDel="003323F0">
                <w:rPr>
                  <w:lang w:val="en-GB"/>
                </w:rPr>
                <w:delText xml:space="preserve">  </w:delText>
              </w:r>
            </w:del>
            <w:ins w:id="8159" w:author="Author">
              <w:r w:rsidR="003323F0">
                <w:rPr>
                  <w:lang w:val="en-GB"/>
                </w:rPr>
                <w:t xml:space="preserve"> </w:t>
              </w:r>
            </w:ins>
          </w:p>
        </w:tc>
        <w:tc>
          <w:tcPr>
            <w:tcW w:w="4922" w:type="dxa"/>
            <w:tcBorders>
              <w:top w:val="single" w:sz="2" w:space="0" w:color="auto"/>
              <w:left w:val="single" w:sz="2" w:space="0" w:color="auto"/>
              <w:bottom w:val="single" w:sz="2" w:space="0" w:color="auto"/>
              <w:right w:val="single" w:sz="2" w:space="0" w:color="auto"/>
            </w:tcBorders>
          </w:tcPr>
          <w:p w14:paraId="6BF37849" w14:textId="2E71BFBD" w:rsidR="00872AFE" w:rsidRPr="00711388" w:rsidRDefault="00872AFE" w:rsidP="00567869">
            <w:pPr>
              <w:pStyle w:val="NormalLeft"/>
              <w:rPr>
                <w:lang w:val="en-GB"/>
              </w:rPr>
            </w:pPr>
            <w:r w:rsidRPr="00711388">
              <w:rPr>
                <w:lang w:val="en-GB"/>
              </w:rPr>
              <w:t>Amount shall represent the net variation, in Balance Sheet, of the Assets held for index</w:t>
            </w:r>
            <w:r w:rsidR="00711388" w:rsidRPr="00711388">
              <w:rPr>
                <w:lang w:val="en-GB"/>
              </w:rPr>
              <w:t>-</w:t>
            </w:r>
            <w:r w:rsidRPr="00711388">
              <w:rPr>
                <w:lang w:val="en-GB"/>
              </w:rPr>
              <w:t>linked and unit</w:t>
            </w:r>
            <w:r w:rsidR="00711388" w:rsidRPr="00711388">
              <w:rPr>
                <w:lang w:val="en-GB"/>
              </w:rPr>
              <w:t>-</w:t>
            </w:r>
            <w:r w:rsidRPr="00711388">
              <w:rPr>
                <w:lang w:val="en-GB"/>
              </w:rPr>
              <w:t xml:space="preserve">linked funds and of technical provisions </w:t>
            </w:r>
            <w:r w:rsidR="00711388" w:rsidRPr="00711388">
              <w:rPr>
                <w:lang w:val="en-GB"/>
              </w:rPr>
              <w:t>-</w:t>
            </w:r>
            <w:r w:rsidRPr="00711388">
              <w:rPr>
                <w:lang w:val="en-GB"/>
              </w:rPr>
              <w:t xml:space="preserve"> index-linked and unit-linked (calculated as best estimate and risk margin or calculate as a whole).</w:t>
            </w:r>
            <w:del w:id="8160" w:author="Author">
              <w:r w:rsidRPr="00711388" w:rsidDel="003323F0">
                <w:rPr>
                  <w:lang w:val="en-GB"/>
                </w:rPr>
                <w:delText xml:space="preserve">  </w:delText>
              </w:r>
            </w:del>
            <w:ins w:id="8161" w:author="Author">
              <w:r w:rsidR="003323F0">
                <w:rPr>
                  <w:lang w:val="en-GB"/>
                </w:rPr>
                <w:t xml:space="preserve"> </w:t>
              </w:r>
            </w:ins>
          </w:p>
        </w:tc>
      </w:tr>
      <w:tr w:rsidR="00872AFE" w:rsidRPr="00711388" w14:paraId="18B50564" w14:textId="77777777" w:rsidTr="00567869">
        <w:tc>
          <w:tcPr>
            <w:tcW w:w="2600" w:type="dxa"/>
            <w:tcBorders>
              <w:top w:val="single" w:sz="2" w:space="0" w:color="auto"/>
              <w:left w:val="single" w:sz="2" w:space="0" w:color="auto"/>
              <w:bottom w:val="single" w:sz="2" w:space="0" w:color="auto"/>
              <w:right w:val="single" w:sz="2" w:space="0" w:color="auto"/>
            </w:tcBorders>
          </w:tcPr>
          <w:p w14:paraId="06D7DA04" w14:textId="77777777" w:rsidR="00872AFE" w:rsidRPr="00711388" w:rsidRDefault="00872AFE" w:rsidP="00567869">
            <w:pPr>
              <w:pStyle w:val="NormalCentered"/>
              <w:rPr>
                <w:lang w:val="en-GB"/>
              </w:rPr>
            </w:pPr>
            <w:r w:rsidRPr="00711388">
              <w:rPr>
                <w:i/>
                <w:lang w:val="en-GB"/>
              </w:rPr>
              <w:t>Technical flows affecting Technical provisions</w:t>
            </w:r>
          </w:p>
        </w:tc>
        <w:tc>
          <w:tcPr>
            <w:tcW w:w="1764" w:type="dxa"/>
            <w:tcBorders>
              <w:top w:val="single" w:sz="2" w:space="0" w:color="auto"/>
              <w:left w:val="single" w:sz="2" w:space="0" w:color="auto"/>
              <w:bottom w:val="single" w:sz="2" w:space="0" w:color="auto"/>
              <w:right w:val="single" w:sz="2" w:space="0" w:color="auto"/>
            </w:tcBorders>
          </w:tcPr>
          <w:p w14:paraId="21D37018" w14:textId="77777777" w:rsidR="00872AFE" w:rsidRPr="00711388" w:rsidRDefault="00872AFE" w:rsidP="00567869">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47801BBD" w14:textId="77777777" w:rsidR="00872AFE" w:rsidRPr="00711388" w:rsidRDefault="00872AFE" w:rsidP="00567869">
            <w:pPr>
              <w:pStyle w:val="NormalCentered"/>
              <w:rPr>
                <w:lang w:val="en-GB"/>
              </w:rPr>
            </w:pPr>
          </w:p>
        </w:tc>
      </w:tr>
      <w:tr w:rsidR="00872AFE" w:rsidRPr="00711388" w14:paraId="38380EC7" w14:textId="77777777" w:rsidTr="00567869">
        <w:tc>
          <w:tcPr>
            <w:tcW w:w="2600" w:type="dxa"/>
            <w:tcBorders>
              <w:top w:val="single" w:sz="2" w:space="0" w:color="auto"/>
              <w:left w:val="single" w:sz="2" w:space="0" w:color="auto"/>
              <w:bottom w:val="single" w:sz="2" w:space="0" w:color="auto"/>
              <w:right w:val="single" w:sz="2" w:space="0" w:color="auto"/>
            </w:tcBorders>
          </w:tcPr>
          <w:p w14:paraId="739C9E19" w14:textId="6C1451EF" w:rsidR="00872AFE" w:rsidRPr="00711388" w:rsidRDefault="00872AFE" w:rsidP="00567869">
            <w:pPr>
              <w:pStyle w:val="NormalLeft"/>
              <w:rPr>
                <w:lang w:val="en-GB"/>
              </w:rPr>
            </w:pPr>
            <w:r w:rsidRPr="00711388">
              <w:rPr>
                <w:lang w:val="en-GB"/>
              </w:rPr>
              <w:t>C0100</w:t>
            </w:r>
            <w:r w:rsidR="00711388" w:rsidRPr="00711388">
              <w:rPr>
                <w:lang w:val="en-GB"/>
              </w:rPr>
              <w:t>-</w:t>
            </w:r>
            <w:r w:rsidRPr="00711388">
              <w:rPr>
                <w:lang w:val="en-GB"/>
              </w:rPr>
              <w:t>C0110/R0310</w:t>
            </w:r>
          </w:p>
        </w:tc>
        <w:tc>
          <w:tcPr>
            <w:tcW w:w="1764" w:type="dxa"/>
            <w:tcBorders>
              <w:top w:val="single" w:sz="2" w:space="0" w:color="auto"/>
              <w:left w:val="single" w:sz="2" w:space="0" w:color="auto"/>
              <w:bottom w:val="single" w:sz="2" w:space="0" w:color="auto"/>
              <w:right w:val="single" w:sz="2" w:space="0" w:color="auto"/>
            </w:tcBorders>
          </w:tcPr>
          <w:p w14:paraId="5A6A1DF1" w14:textId="77777777" w:rsidR="00872AFE" w:rsidRPr="00711388" w:rsidRDefault="00872AFE" w:rsidP="00567869">
            <w:pPr>
              <w:pStyle w:val="NormalLeft"/>
              <w:rPr>
                <w:lang w:val="en-GB"/>
              </w:rPr>
            </w:pPr>
            <w:r w:rsidRPr="00711388">
              <w:rPr>
                <w:lang w:val="en-GB"/>
              </w:rPr>
              <w:t>Premiums written during the period</w:t>
            </w:r>
          </w:p>
        </w:tc>
        <w:tc>
          <w:tcPr>
            <w:tcW w:w="4922" w:type="dxa"/>
            <w:tcBorders>
              <w:top w:val="single" w:sz="2" w:space="0" w:color="auto"/>
              <w:left w:val="single" w:sz="2" w:space="0" w:color="auto"/>
              <w:bottom w:val="single" w:sz="2" w:space="0" w:color="auto"/>
              <w:right w:val="single" w:sz="2" w:space="0" w:color="auto"/>
            </w:tcBorders>
          </w:tcPr>
          <w:p w14:paraId="340B7FF1" w14:textId="5CD574D3" w:rsidR="00872AFE" w:rsidRPr="00711388" w:rsidRDefault="00872AFE" w:rsidP="00567869">
            <w:pPr>
              <w:pStyle w:val="NormalLeft"/>
              <w:rPr>
                <w:lang w:val="en-GB"/>
              </w:rPr>
            </w:pPr>
            <w:r w:rsidRPr="00711388">
              <w:rPr>
                <w:lang w:val="en-GB"/>
              </w:rPr>
              <w:t>Amount of written premiums under Solvency II, respectively for Life and Non</w:t>
            </w:r>
            <w:r w:rsidR="00711388" w:rsidRPr="00711388">
              <w:rPr>
                <w:lang w:val="en-GB"/>
              </w:rPr>
              <w:t>-</w:t>
            </w:r>
            <w:r w:rsidRPr="00711388">
              <w:rPr>
                <w:lang w:val="en-GB"/>
              </w:rPr>
              <w:t>life.</w:t>
            </w:r>
            <w:del w:id="8162" w:author="Author">
              <w:r w:rsidRPr="00711388" w:rsidDel="003323F0">
                <w:rPr>
                  <w:lang w:val="en-GB"/>
                </w:rPr>
                <w:delText xml:space="preserve">  </w:delText>
              </w:r>
            </w:del>
            <w:ins w:id="8163" w:author="Author">
              <w:r w:rsidR="003323F0">
                <w:rPr>
                  <w:lang w:val="en-GB"/>
                </w:rPr>
                <w:t xml:space="preserve"> </w:t>
              </w:r>
            </w:ins>
          </w:p>
        </w:tc>
      </w:tr>
      <w:tr w:rsidR="00872AFE" w:rsidRPr="00711388" w14:paraId="1ABB5116" w14:textId="77777777" w:rsidTr="00567869">
        <w:tc>
          <w:tcPr>
            <w:tcW w:w="2600" w:type="dxa"/>
            <w:tcBorders>
              <w:top w:val="single" w:sz="2" w:space="0" w:color="auto"/>
              <w:left w:val="single" w:sz="2" w:space="0" w:color="auto"/>
              <w:bottom w:val="single" w:sz="2" w:space="0" w:color="auto"/>
              <w:right w:val="single" w:sz="2" w:space="0" w:color="auto"/>
            </w:tcBorders>
          </w:tcPr>
          <w:p w14:paraId="599BB40B" w14:textId="0374538F" w:rsidR="00872AFE" w:rsidRPr="00711388" w:rsidRDefault="00872AFE" w:rsidP="00567869">
            <w:pPr>
              <w:pStyle w:val="NormalLeft"/>
              <w:rPr>
                <w:lang w:val="en-GB"/>
              </w:rPr>
            </w:pPr>
            <w:r w:rsidRPr="00711388">
              <w:rPr>
                <w:lang w:val="en-GB"/>
              </w:rPr>
              <w:t>C0100</w:t>
            </w:r>
            <w:r w:rsidR="00711388" w:rsidRPr="00711388">
              <w:rPr>
                <w:lang w:val="en-GB"/>
              </w:rPr>
              <w:t>-</w:t>
            </w:r>
            <w:r w:rsidRPr="00711388">
              <w:rPr>
                <w:lang w:val="en-GB"/>
              </w:rPr>
              <w:t>C0110/R0320</w:t>
            </w:r>
          </w:p>
        </w:tc>
        <w:tc>
          <w:tcPr>
            <w:tcW w:w="1764" w:type="dxa"/>
            <w:tcBorders>
              <w:top w:val="single" w:sz="2" w:space="0" w:color="auto"/>
              <w:left w:val="single" w:sz="2" w:space="0" w:color="auto"/>
              <w:bottom w:val="single" w:sz="2" w:space="0" w:color="auto"/>
              <w:right w:val="single" w:sz="2" w:space="0" w:color="auto"/>
            </w:tcBorders>
          </w:tcPr>
          <w:p w14:paraId="4556FC56" w14:textId="77777777" w:rsidR="00872AFE" w:rsidRPr="00711388" w:rsidRDefault="00872AFE" w:rsidP="00567869">
            <w:pPr>
              <w:pStyle w:val="NormalLeft"/>
              <w:rPr>
                <w:lang w:val="en-GB"/>
              </w:rPr>
            </w:pPr>
            <w:r w:rsidRPr="00711388">
              <w:rPr>
                <w:lang w:val="en-GB"/>
              </w:rPr>
              <w:t>Claims and benefits during the period, net of salvages and subrogations</w:t>
            </w:r>
          </w:p>
        </w:tc>
        <w:tc>
          <w:tcPr>
            <w:tcW w:w="4922" w:type="dxa"/>
            <w:tcBorders>
              <w:top w:val="single" w:sz="2" w:space="0" w:color="auto"/>
              <w:left w:val="single" w:sz="2" w:space="0" w:color="auto"/>
              <w:bottom w:val="single" w:sz="2" w:space="0" w:color="auto"/>
              <w:right w:val="single" w:sz="2" w:space="0" w:color="auto"/>
            </w:tcBorders>
          </w:tcPr>
          <w:p w14:paraId="351B5020" w14:textId="0D753EB8" w:rsidR="00872AFE" w:rsidRPr="00711388" w:rsidRDefault="00872AFE" w:rsidP="00567869">
            <w:pPr>
              <w:pStyle w:val="NormalLeft"/>
              <w:rPr>
                <w:lang w:val="en-GB"/>
              </w:rPr>
            </w:pPr>
            <w:r w:rsidRPr="00711388">
              <w:rPr>
                <w:lang w:val="en-GB"/>
              </w:rPr>
              <w:t>Amount of claims and benefits during the period, net of salvages and subrogations, respectively for Life and Non</w:t>
            </w:r>
            <w:r w:rsidR="00711388" w:rsidRPr="00711388">
              <w:rPr>
                <w:lang w:val="en-GB"/>
              </w:rPr>
              <w:t>-</w:t>
            </w:r>
            <w:r w:rsidRPr="00711388">
              <w:rPr>
                <w:lang w:val="en-GB"/>
              </w:rPr>
              <w:t>life.</w:t>
            </w:r>
          </w:p>
          <w:p w14:paraId="73DDB024" w14:textId="77777777" w:rsidR="00872AFE" w:rsidRPr="00711388" w:rsidRDefault="00872AFE" w:rsidP="00567869">
            <w:pPr>
              <w:pStyle w:val="NormalLeft"/>
              <w:rPr>
                <w:lang w:val="en-GB"/>
              </w:rPr>
            </w:pPr>
            <w:r w:rsidRPr="00711388">
              <w:rPr>
                <w:lang w:val="en-GB"/>
              </w:rPr>
              <w:t>If amounts are already captured in the closing best estimate, they shall not be part of this item.</w:t>
            </w:r>
          </w:p>
        </w:tc>
      </w:tr>
      <w:tr w:rsidR="00872AFE" w:rsidRPr="00711388" w14:paraId="1E9CFD46" w14:textId="77777777" w:rsidTr="00567869">
        <w:tc>
          <w:tcPr>
            <w:tcW w:w="2600" w:type="dxa"/>
            <w:tcBorders>
              <w:top w:val="single" w:sz="2" w:space="0" w:color="auto"/>
              <w:left w:val="single" w:sz="2" w:space="0" w:color="auto"/>
              <w:bottom w:val="single" w:sz="2" w:space="0" w:color="auto"/>
              <w:right w:val="single" w:sz="2" w:space="0" w:color="auto"/>
            </w:tcBorders>
          </w:tcPr>
          <w:p w14:paraId="1F228426" w14:textId="5650E7AF" w:rsidR="00872AFE" w:rsidRPr="00711388" w:rsidRDefault="00872AFE" w:rsidP="00567869">
            <w:pPr>
              <w:pStyle w:val="NormalLeft"/>
              <w:rPr>
                <w:lang w:val="en-GB"/>
              </w:rPr>
            </w:pPr>
            <w:r w:rsidRPr="00711388">
              <w:rPr>
                <w:lang w:val="en-GB"/>
              </w:rPr>
              <w:t>C0100</w:t>
            </w:r>
            <w:r w:rsidR="00711388" w:rsidRPr="00711388">
              <w:rPr>
                <w:lang w:val="en-GB"/>
              </w:rPr>
              <w:t>-</w:t>
            </w:r>
            <w:r w:rsidRPr="00711388">
              <w:rPr>
                <w:lang w:val="en-GB"/>
              </w:rPr>
              <w:t>C0110/R0330</w:t>
            </w:r>
          </w:p>
        </w:tc>
        <w:tc>
          <w:tcPr>
            <w:tcW w:w="1764" w:type="dxa"/>
            <w:tcBorders>
              <w:top w:val="single" w:sz="2" w:space="0" w:color="auto"/>
              <w:left w:val="single" w:sz="2" w:space="0" w:color="auto"/>
              <w:bottom w:val="single" w:sz="2" w:space="0" w:color="auto"/>
              <w:right w:val="single" w:sz="2" w:space="0" w:color="auto"/>
            </w:tcBorders>
          </w:tcPr>
          <w:p w14:paraId="0A346067" w14:textId="77777777" w:rsidR="00872AFE" w:rsidRPr="00711388" w:rsidRDefault="00872AFE" w:rsidP="00567869">
            <w:pPr>
              <w:pStyle w:val="NormalLeft"/>
              <w:rPr>
                <w:lang w:val="en-GB"/>
              </w:rPr>
            </w:pPr>
            <w:r w:rsidRPr="00711388">
              <w:rPr>
                <w:lang w:val="en-GB"/>
              </w:rPr>
              <w:t>Expenses (excluding Investment expenses)</w:t>
            </w:r>
          </w:p>
        </w:tc>
        <w:tc>
          <w:tcPr>
            <w:tcW w:w="4922" w:type="dxa"/>
            <w:tcBorders>
              <w:top w:val="single" w:sz="2" w:space="0" w:color="auto"/>
              <w:left w:val="single" w:sz="2" w:space="0" w:color="auto"/>
              <w:bottom w:val="single" w:sz="2" w:space="0" w:color="auto"/>
              <w:right w:val="single" w:sz="2" w:space="0" w:color="auto"/>
            </w:tcBorders>
          </w:tcPr>
          <w:p w14:paraId="1663048C" w14:textId="1D8481F1" w:rsidR="00872AFE" w:rsidRPr="00711388" w:rsidRDefault="00872AFE" w:rsidP="00567869">
            <w:pPr>
              <w:pStyle w:val="NormalLeft"/>
              <w:rPr>
                <w:lang w:val="en-GB"/>
              </w:rPr>
            </w:pPr>
            <w:r w:rsidRPr="00711388">
              <w:rPr>
                <w:lang w:val="en-GB"/>
              </w:rPr>
              <w:t xml:space="preserve">Amount of expenses (excluding investment expenses </w:t>
            </w:r>
            <w:r w:rsidR="00845F43" w:rsidRPr="00711388">
              <w:rPr>
                <w:lang w:val="en-GB"/>
              </w:rPr>
              <w:t>-</w:t>
            </w:r>
            <w:r w:rsidRPr="00711388">
              <w:rPr>
                <w:lang w:val="en-GB"/>
              </w:rPr>
              <w:t xml:space="preserve"> which are reported under S.29.02), respectively for Life and Non</w:t>
            </w:r>
            <w:r w:rsidR="00711388" w:rsidRPr="00711388">
              <w:rPr>
                <w:lang w:val="en-GB"/>
              </w:rPr>
              <w:t>-</w:t>
            </w:r>
            <w:r w:rsidRPr="00711388">
              <w:rPr>
                <w:lang w:val="en-GB"/>
              </w:rPr>
              <w:t>life.</w:t>
            </w:r>
          </w:p>
          <w:p w14:paraId="6FB21A04" w14:textId="77777777" w:rsidR="00872AFE" w:rsidRPr="00711388" w:rsidRDefault="00872AFE" w:rsidP="00567869">
            <w:pPr>
              <w:pStyle w:val="NormalLeft"/>
              <w:rPr>
                <w:lang w:val="en-GB"/>
              </w:rPr>
            </w:pPr>
            <w:r w:rsidRPr="00711388">
              <w:rPr>
                <w:lang w:val="en-GB"/>
              </w:rPr>
              <w:t>If amounts are already captured in the closing best estimate, they shall not be part of this item.</w:t>
            </w:r>
          </w:p>
        </w:tc>
      </w:tr>
      <w:tr w:rsidR="00872AFE" w:rsidRPr="00711388" w14:paraId="61E63435" w14:textId="77777777" w:rsidTr="00567869">
        <w:tc>
          <w:tcPr>
            <w:tcW w:w="2600" w:type="dxa"/>
            <w:tcBorders>
              <w:top w:val="single" w:sz="2" w:space="0" w:color="auto"/>
              <w:left w:val="single" w:sz="2" w:space="0" w:color="auto"/>
              <w:bottom w:val="single" w:sz="2" w:space="0" w:color="auto"/>
              <w:right w:val="single" w:sz="2" w:space="0" w:color="auto"/>
            </w:tcBorders>
          </w:tcPr>
          <w:p w14:paraId="07AD169D" w14:textId="7C99F73E" w:rsidR="00872AFE" w:rsidRPr="00711388" w:rsidRDefault="00872AFE" w:rsidP="00567869">
            <w:pPr>
              <w:pStyle w:val="NormalLeft"/>
              <w:rPr>
                <w:lang w:val="en-GB"/>
              </w:rPr>
            </w:pPr>
            <w:r w:rsidRPr="00711388">
              <w:rPr>
                <w:lang w:val="en-GB"/>
              </w:rPr>
              <w:t>C0100</w:t>
            </w:r>
            <w:r w:rsidR="00711388" w:rsidRPr="00711388">
              <w:rPr>
                <w:lang w:val="en-GB"/>
              </w:rPr>
              <w:t>-</w:t>
            </w:r>
            <w:r w:rsidRPr="00711388">
              <w:rPr>
                <w:lang w:val="en-GB"/>
              </w:rPr>
              <w:t>C0110/R0340</w:t>
            </w:r>
          </w:p>
        </w:tc>
        <w:tc>
          <w:tcPr>
            <w:tcW w:w="1764" w:type="dxa"/>
            <w:tcBorders>
              <w:top w:val="single" w:sz="2" w:space="0" w:color="auto"/>
              <w:left w:val="single" w:sz="2" w:space="0" w:color="auto"/>
              <w:bottom w:val="single" w:sz="2" w:space="0" w:color="auto"/>
              <w:right w:val="single" w:sz="2" w:space="0" w:color="auto"/>
            </w:tcBorders>
          </w:tcPr>
          <w:p w14:paraId="164930A5" w14:textId="77777777" w:rsidR="00872AFE" w:rsidRPr="00711388" w:rsidRDefault="00872AFE" w:rsidP="00567869">
            <w:pPr>
              <w:pStyle w:val="NormalLeft"/>
              <w:rPr>
                <w:lang w:val="en-GB"/>
              </w:rPr>
            </w:pPr>
            <w:r w:rsidRPr="00711388">
              <w:rPr>
                <w:lang w:val="en-GB"/>
              </w:rPr>
              <w:t>Total technical flows on gross Technical Provisions</w:t>
            </w:r>
          </w:p>
        </w:tc>
        <w:tc>
          <w:tcPr>
            <w:tcW w:w="4922" w:type="dxa"/>
            <w:tcBorders>
              <w:top w:val="single" w:sz="2" w:space="0" w:color="auto"/>
              <w:left w:val="single" w:sz="2" w:space="0" w:color="auto"/>
              <w:bottom w:val="single" w:sz="2" w:space="0" w:color="auto"/>
              <w:right w:val="single" w:sz="2" w:space="0" w:color="auto"/>
            </w:tcBorders>
          </w:tcPr>
          <w:p w14:paraId="10DBF8D8" w14:textId="77777777" w:rsidR="00872AFE" w:rsidRPr="00711388" w:rsidRDefault="00872AFE" w:rsidP="00567869">
            <w:pPr>
              <w:pStyle w:val="NormalLeft"/>
              <w:rPr>
                <w:lang w:val="en-GB"/>
              </w:rPr>
            </w:pPr>
            <w:r w:rsidRPr="00711388">
              <w:rPr>
                <w:lang w:val="en-GB"/>
              </w:rPr>
              <w:t>Total amount of technical flows affecting gross TP.</w:t>
            </w:r>
          </w:p>
        </w:tc>
      </w:tr>
      <w:tr w:rsidR="00872AFE" w:rsidRPr="00711388" w14:paraId="1B702CD3" w14:textId="77777777" w:rsidTr="00567869">
        <w:tc>
          <w:tcPr>
            <w:tcW w:w="2600" w:type="dxa"/>
            <w:tcBorders>
              <w:top w:val="single" w:sz="2" w:space="0" w:color="auto"/>
              <w:left w:val="single" w:sz="2" w:space="0" w:color="auto"/>
              <w:bottom w:val="single" w:sz="2" w:space="0" w:color="auto"/>
              <w:right w:val="single" w:sz="2" w:space="0" w:color="auto"/>
            </w:tcBorders>
          </w:tcPr>
          <w:p w14:paraId="576DC8DE" w14:textId="0A1406FA" w:rsidR="00872AFE" w:rsidRPr="00711388" w:rsidRDefault="00872AFE" w:rsidP="00567869">
            <w:pPr>
              <w:pStyle w:val="NormalLeft"/>
              <w:rPr>
                <w:lang w:val="en-GB"/>
              </w:rPr>
            </w:pPr>
            <w:r w:rsidRPr="00711388">
              <w:rPr>
                <w:lang w:val="en-GB"/>
              </w:rPr>
              <w:t>C0100</w:t>
            </w:r>
            <w:r w:rsidR="00711388" w:rsidRPr="00711388">
              <w:rPr>
                <w:lang w:val="en-GB"/>
              </w:rPr>
              <w:t>-</w:t>
            </w:r>
            <w:r w:rsidRPr="00711388">
              <w:rPr>
                <w:lang w:val="en-GB"/>
              </w:rPr>
              <w:t>C0110/R0350</w:t>
            </w:r>
          </w:p>
        </w:tc>
        <w:tc>
          <w:tcPr>
            <w:tcW w:w="1764" w:type="dxa"/>
            <w:tcBorders>
              <w:top w:val="single" w:sz="2" w:space="0" w:color="auto"/>
              <w:left w:val="single" w:sz="2" w:space="0" w:color="auto"/>
              <w:bottom w:val="single" w:sz="2" w:space="0" w:color="auto"/>
              <w:right w:val="single" w:sz="2" w:space="0" w:color="auto"/>
            </w:tcBorders>
          </w:tcPr>
          <w:p w14:paraId="29BFD0E7" w14:textId="77777777" w:rsidR="00872AFE" w:rsidRPr="00711388" w:rsidRDefault="00872AFE" w:rsidP="00567869">
            <w:pPr>
              <w:pStyle w:val="NormalLeft"/>
              <w:rPr>
                <w:lang w:val="en-GB"/>
              </w:rPr>
            </w:pPr>
            <w:r w:rsidRPr="00711388">
              <w:rPr>
                <w:lang w:val="en-GB"/>
              </w:rPr>
              <w:t>Technical flows related to reinsurance during the period (recoverables received net of premiums paid)</w:t>
            </w:r>
          </w:p>
        </w:tc>
        <w:tc>
          <w:tcPr>
            <w:tcW w:w="4922" w:type="dxa"/>
            <w:tcBorders>
              <w:top w:val="single" w:sz="2" w:space="0" w:color="auto"/>
              <w:left w:val="single" w:sz="2" w:space="0" w:color="auto"/>
              <w:bottom w:val="single" w:sz="2" w:space="0" w:color="auto"/>
              <w:right w:val="single" w:sz="2" w:space="0" w:color="auto"/>
            </w:tcBorders>
          </w:tcPr>
          <w:p w14:paraId="3EBE091B" w14:textId="1AEACAD4" w:rsidR="00872AFE" w:rsidRPr="00711388" w:rsidRDefault="00872AFE" w:rsidP="00567869">
            <w:pPr>
              <w:pStyle w:val="NormalLeft"/>
              <w:rPr>
                <w:lang w:val="en-GB"/>
              </w:rPr>
            </w:pPr>
            <w:r w:rsidRPr="00711388">
              <w:rPr>
                <w:lang w:val="en-GB"/>
              </w:rPr>
              <w:t>Total amount of technical flows related to reinsurance recoverable during the period, i.e. recoverable received net of premiums, respectively for Life and Non</w:t>
            </w:r>
            <w:r w:rsidR="00711388" w:rsidRPr="00711388">
              <w:rPr>
                <w:lang w:val="en-GB"/>
              </w:rPr>
              <w:t>-</w:t>
            </w:r>
            <w:r w:rsidRPr="00711388">
              <w:rPr>
                <w:lang w:val="en-GB"/>
              </w:rPr>
              <w:t>life.</w:t>
            </w:r>
          </w:p>
        </w:tc>
      </w:tr>
      <w:tr w:rsidR="00872AFE" w:rsidRPr="00711388" w14:paraId="20084FED" w14:textId="77777777" w:rsidTr="00567869">
        <w:tc>
          <w:tcPr>
            <w:tcW w:w="2600" w:type="dxa"/>
            <w:tcBorders>
              <w:top w:val="single" w:sz="2" w:space="0" w:color="auto"/>
              <w:left w:val="single" w:sz="2" w:space="0" w:color="auto"/>
              <w:bottom w:val="single" w:sz="2" w:space="0" w:color="auto"/>
              <w:right w:val="single" w:sz="2" w:space="0" w:color="auto"/>
            </w:tcBorders>
          </w:tcPr>
          <w:p w14:paraId="3974503A" w14:textId="77777777" w:rsidR="00872AFE" w:rsidRPr="00711388" w:rsidRDefault="00872AFE" w:rsidP="00567869">
            <w:pPr>
              <w:pStyle w:val="NormalCentered"/>
              <w:rPr>
                <w:lang w:val="en-GB"/>
              </w:rPr>
            </w:pPr>
            <w:r w:rsidRPr="00711388">
              <w:rPr>
                <w:i/>
                <w:lang w:val="en-GB"/>
              </w:rPr>
              <w:t xml:space="preserve">Variation in Excess of Assets over Liabilities </w:t>
            </w:r>
            <w:r w:rsidRPr="00711388">
              <w:rPr>
                <w:i/>
                <w:lang w:val="en-GB"/>
              </w:rPr>
              <w:lastRenderedPageBreak/>
              <w:t>explained by Technical provisions</w:t>
            </w:r>
          </w:p>
        </w:tc>
        <w:tc>
          <w:tcPr>
            <w:tcW w:w="1764" w:type="dxa"/>
            <w:tcBorders>
              <w:top w:val="single" w:sz="2" w:space="0" w:color="auto"/>
              <w:left w:val="single" w:sz="2" w:space="0" w:color="auto"/>
              <w:bottom w:val="single" w:sz="2" w:space="0" w:color="auto"/>
              <w:right w:val="single" w:sz="2" w:space="0" w:color="auto"/>
            </w:tcBorders>
          </w:tcPr>
          <w:p w14:paraId="3E36960A" w14:textId="77777777" w:rsidR="00872AFE" w:rsidRPr="00711388" w:rsidRDefault="00872AFE" w:rsidP="00567869">
            <w:pPr>
              <w:pStyle w:val="NormalCentered"/>
              <w:rPr>
                <w:lang w:val="en-GB"/>
              </w:rPr>
            </w:pPr>
          </w:p>
        </w:tc>
        <w:tc>
          <w:tcPr>
            <w:tcW w:w="4922" w:type="dxa"/>
            <w:tcBorders>
              <w:top w:val="single" w:sz="2" w:space="0" w:color="auto"/>
              <w:left w:val="single" w:sz="2" w:space="0" w:color="auto"/>
              <w:bottom w:val="single" w:sz="2" w:space="0" w:color="auto"/>
              <w:right w:val="single" w:sz="2" w:space="0" w:color="auto"/>
            </w:tcBorders>
          </w:tcPr>
          <w:p w14:paraId="4F26D6B9" w14:textId="77777777" w:rsidR="00872AFE" w:rsidRPr="00711388" w:rsidRDefault="00872AFE" w:rsidP="00567869">
            <w:pPr>
              <w:pStyle w:val="NormalCentered"/>
              <w:rPr>
                <w:lang w:val="en-GB"/>
              </w:rPr>
            </w:pPr>
          </w:p>
        </w:tc>
      </w:tr>
      <w:tr w:rsidR="00872AFE" w:rsidRPr="00711388" w14:paraId="0A1A1082" w14:textId="77777777" w:rsidTr="00567869">
        <w:tc>
          <w:tcPr>
            <w:tcW w:w="2600" w:type="dxa"/>
            <w:tcBorders>
              <w:top w:val="single" w:sz="2" w:space="0" w:color="auto"/>
              <w:left w:val="single" w:sz="2" w:space="0" w:color="auto"/>
              <w:bottom w:val="single" w:sz="2" w:space="0" w:color="auto"/>
              <w:right w:val="single" w:sz="2" w:space="0" w:color="auto"/>
            </w:tcBorders>
          </w:tcPr>
          <w:p w14:paraId="79EEECF8" w14:textId="434448F0" w:rsidR="00872AFE" w:rsidRPr="00711388" w:rsidRDefault="00872AFE" w:rsidP="00567869">
            <w:pPr>
              <w:pStyle w:val="NormalLeft"/>
              <w:rPr>
                <w:lang w:val="en-GB"/>
              </w:rPr>
            </w:pPr>
            <w:r w:rsidRPr="00711388">
              <w:rPr>
                <w:lang w:val="en-GB"/>
              </w:rPr>
              <w:t>C0120</w:t>
            </w:r>
            <w:r w:rsidR="00711388" w:rsidRPr="00711388">
              <w:rPr>
                <w:lang w:val="en-GB"/>
              </w:rPr>
              <w:t>-</w:t>
            </w:r>
            <w:r w:rsidRPr="00711388">
              <w:rPr>
                <w:lang w:val="en-GB"/>
              </w:rPr>
              <w:t>C0130/R0360</w:t>
            </w:r>
          </w:p>
        </w:tc>
        <w:tc>
          <w:tcPr>
            <w:tcW w:w="1764" w:type="dxa"/>
            <w:tcBorders>
              <w:top w:val="single" w:sz="2" w:space="0" w:color="auto"/>
              <w:left w:val="single" w:sz="2" w:space="0" w:color="auto"/>
              <w:bottom w:val="single" w:sz="2" w:space="0" w:color="auto"/>
              <w:right w:val="single" w:sz="2" w:space="0" w:color="auto"/>
            </w:tcBorders>
          </w:tcPr>
          <w:p w14:paraId="5E05D6EF" w14:textId="531490EB" w:rsidR="00872AFE" w:rsidRPr="00711388" w:rsidRDefault="00872AFE" w:rsidP="00567869">
            <w:pPr>
              <w:pStyle w:val="NormalLeft"/>
              <w:rPr>
                <w:lang w:val="en-GB"/>
              </w:rPr>
            </w:pPr>
            <w:r w:rsidRPr="00711388">
              <w:rPr>
                <w:lang w:val="en-GB"/>
              </w:rPr>
              <w:t xml:space="preserve">Variation in Excess of Assets over Liabilities explained by Technical provisions management </w:t>
            </w:r>
            <w:r w:rsidR="00845F43" w:rsidRPr="00711388">
              <w:rPr>
                <w:lang w:val="en-GB"/>
              </w:rPr>
              <w:t>-</w:t>
            </w:r>
            <w:r w:rsidRPr="00711388">
              <w:rPr>
                <w:lang w:val="en-GB"/>
              </w:rPr>
              <w:t xml:space="preserve"> Gross Technical Provisions</w:t>
            </w:r>
          </w:p>
        </w:tc>
        <w:tc>
          <w:tcPr>
            <w:tcW w:w="4922" w:type="dxa"/>
            <w:tcBorders>
              <w:top w:val="single" w:sz="2" w:space="0" w:color="auto"/>
              <w:left w:val="single" w:sz="2" w:space="0" w:color="auto"/>
              <w:bottom w:val="single" w:sz="2" w:space="0" w:color="auto"/>
              <w:right w:val="single" w:sz="2" w:space="0" w:color="auto"/>
            </w:tcBorders>
          </w:tcPr>
          <w:p w14:paraId="21137DF2" w14:textId="77777777" w:rsidR="00872AFE" w:rsidRPr="00711388" w:rsidRDefault="00872AFE" w:rsidP="00567869">
            <w:pPr>
              <w:pStyle w:val="NormalLeft"/>
              <w:rPr>
                <w:lang w:val="en-GB"/>
              </w:rPr>
            </w:pPr>
            <w:r w:rsidRPr="00711388">
              <w:rPr>
                <w:lang w:val="en-GB"/>
              </w:rPr>
              <w:t>This calculation corresponds to the following principle:</w:t>
            </w:r>
          </w:p>
          <w:p w14:paraId="03D36EB5" w14:textId="77777777" w:rsidR="00872AFE" w:rsidRPr="00711388" w:rsidRDefault="00872AFE" w:rsidP="0083381F">
            <w:pPr>
              <w:pStyle w:val="Tiret0"/>
              <w:numPr>
                <w:ilvl w:val="0"/>
                <w:numId w:val="3"/>
              </w:numPr>
              <w:ind w:left="851" w:hanging="851"/>
              <w:rPr>
                <w:lang w:val="en-GB"/>
              </w:rPr>
            </w:pPr>
            <w:r w:rsidRPr="00711388">
              <w:rPr>
                <w:lang w:val="en-GB"/>
              </w:rPr>
              <w:t>consider the variation (opening minus closing) in BE, RM, TP calculated as a whole and transitional on Technical Provisions;</w:t>
            </w:r>
          </w:p>
          <w:p w14:paraId="614AB54C" w14:textId="03EFA137" w:rsidR="00872AFE" w:rsidRPr="00711388" w:rsidRDefault="00872AFE" w:rsidP="0083381F">
            <w:pPr>
              <w:pStyle w:val="Tiret0"/>
              <w:numPr>
                <w:ilvl w:val="0"/>
                <w:numId w:val="3"/>
              </w:numPr>
              <w:ind w:left="851" w:hanging="851"/>
              <w:rPr>
                <w:lang w:val="en-GB"/>
              </w:rPr>
            </w:pPr>
            <w:r w:rsidRPr="00711388">
              <w:rPr>
                <w:lang w:val="en-GB"/>
              </w:rPr>
              <w:t>add amount of total technical flows, i.e.: inflows minus outflows on gross technical provisions (C0100/R0340 for Life and C0110/R0340 for Non</w:t>
            </w:r>
            <w:r w:rsidR="00711388" w:rsidRPr="00711388">
              <w:rPr>
                <w:lang w:val="en-GB"/>
              </w:rPr>
              <w:t>-</w:t>
            </w:r>
            <w:r w:rsidRPr="00711388">
              <w:rPr>
                <w:lang w:val="en-GB"/>
              </w:rPr>
              <w:t>Life).</w:t>
            </w:r>
            <w:del w:id="8164" w:author="Author">
              <w:r w:rsidRPr="00711388" w:rsidDel="003323F0">
                <w:rPr>
                  <w:lang w:val="en-GB"/>
                </w:rPr>
                <w:delText xml:space="preserve">  </w:delText>
              </w:r>
            </w:del>
            <w:ins w:id="8165" w:author="Author">
              <w:r w:rsidR="003323F0">
                <w:rPr>
                  <w:lang w:val="en-GB"/>
                </w:rPr>
                <w:t xml:space="preserve"> </w:t>
              </w:r>
            </w:ins>
          </w:p>
        </w:tc>
      </w:tr>
      <w:tr w:rsidR="00872AFE" w:rsidRPr="00711388" w14:paraId="01D95450" w14:textId="77777777" w:rsidTr="00567869">
        <w:tc>
          <w:tcPr>
            <w:tcW w:w="2600" w:type="dxa"/>
            <w:tcBorders>
              <w:top w:val="single" w:sz="2" w:space="0" w:color="auto"/>
              <w:left w:val="single" w:sz="2" w:space="0" w:color="auto"/>
              <w:bottom w:val="single" w:sz="2" w:space="0" w:color="auto"/>
              <w:right w:val="single" w:sz="2" w:space="0" w:color="auto"/>
            </w:tcBorders>
          </w:tcPr>
          <w:p w14:paraId="24F81449" w14:textId="45ECB52E" w:rsidR="00872AFE" w:rsidRPr="00711388" w:rsidRDefault="00872AFE" w:rsidP="00567869">
            <w:pPr>
              <w:pStyle w:val="NormalLeft"/>
              <w:rPr>
                <w:lang w:val="en-GB"/>
              </w:rPr>
            </w:pPr>
            <w:r w:rsidRPr="00711388">
              <w:rPr>
                <w:lang w:val="en-GB"/>
              </w:rPr>
              <w:t>C0120</w:t>
            </w:r>
            <w:r w:rsidR="00711388" w:rsidRPr="00711388">
              <w:rPr>
                <w:lang w:val="en-GB"/>
              </w:rPr>
              <w:t>-</w:t>
            </w:r>
            <w:r w:rsidRPr="00711388">
              <w:rPr>
                <w:lang w:val="en-GB"/>
              </w:rPr>
              <w:t>C0130/R0370</w:t>
            </w:r>
          </w:p>
        </w:tc>
        <w:tc>
          <w:tcPr>
            <w:tcW w:w="1764" w:type="dxa"/>
            <w:tcBorders>
              <w:top w:val="single" w:sz="2" w:space="0" w:color="auto"/>
              <w:left w:val="single" w:sz="2" w:space="0" w:color="auto"/>
              <w:bottom w:val="single" w:sz="2" w:space="0" w:color="auto"/>
              <w:right w:val="single" w:sz="2" w:space="0" w:color="auto"/>
            </w:tcBorders>
          </w:tcPr>
          <w:p w14:paraId="5C2EEBD1" w14:textId="788BBA84" w:rsidR="00872AFE" w:rsidRPr="00711388" w:rsidRDefault="00872AFE" w:rsidP="00567869">
            <w:pPr>
              <w:pStyle w:val="NormalLeft"/>
              <w:rPr>
                <w:lang w:val="en-GB"/>
              </w:rPr>
            </w:pPr>
            <w:r w:rsidRPr="00711388">
              <w:rPr>
                <w:lang w:val="en-GB"/>
              </w:rPr>
              <w:t xml:space="preserve">Variation in Excess of Assets over Liabilities explained by Technical provisions management </w:t>
            </w:r>
            <w:r w:rsidR="00845F43" w:rsidRPr="00711388">
              <w:rPr>
                <w:lang w:val="en-GB"/>
              </w:rPr>
              <w:t>-</w:t>
            </w:r>
            <w:r w:rsidRPr="00711388">
              <w:rPr>
                <w:lang w:val="en-GB"/>
              </w:rPr>
              <w:t xml:space="preserve"> Reinsurance recoverables</w:t>
            </w:r>
          </w:p>
        </w:tc>
        <w:tc>
          <w:tcPr>
            <w:tcW w:w="4922" w:type="dxa"/>
            <w:tcBorders>
              <w:top w:val="single" w:sz="2" w:space="0" w:color="auto"/>
              <w:left w:val="single" w:sz="2" w:space="0" w:color="auto"/>
              <w:bottom w:val="single" w:sz="2" w:space="0" w:color="auto"/>
              <w:right w:val="single" w:sz="2" w:space="0" w:color="auto"/>
            </w:tcBorders>
          </w:tcPr>
          <w:p w14:paraId="0F198CB7" w14:textId="77777777" w:rsidR="00872AFE" w:rsidRPr="00711388" w:rsidRDefault="00872AFE" w:rsidP="00567869">
            <w:pPr>
              <w:pStyle w:val="NormalLeft"/>
              <w:rPr>
                <w:lang w:val="en-GB"/>
              </w:rPr>
            </w:pPr>
            <w:r w:rsidRPr="00711388">
              <w:rPr>
                <w:lang w:val="en-GB"/>
              </w:rPr>
              <w:t>This calculation corresponds to the following principle:</w:t>
            </w:r>
          </w:p>
          <w:p w14:paraId="62380F83" w14:textId="77777777" w:rsidR="00872AFE" w:rsidRPr="00711388" w:rsidRDefault="00872AFE" w:rsidP="0083381F">
            <w:pPr>
              <w:pStyle w:val="Tiret0"/>
              <w:numPr>
                <w:ilvl w:val="0"/>
                <w:numId w:val="3"/>
              </w:numPr>
              <w:ind w:left="851" w:hanging="851"/>
              <w:rPr>
                <w:lang w:val="en-GB"/>
              </w:rPr>
            </w:pPr>
            <w:r w:rsidRPr="00711388">
              <w:rPr>
                <w:lang w:val="en-GB"/>
              </w:rPr>
              <w:t>consider the variation in Reinsurance recoverables;</w:t>
            </w:r>
          </w:p>
          <w:p w14:paraId="1BB7F5ED" w14:textId="77777777" w:rsidR="00872AFE" w:rsidRPr="00711388" w:rsidRDefault="00872AFE" w:rsidP="0083381F">
            <w:pPr>
              <w:pStyle w:val="Tiret0"/>
              <w:numPr>
                <w:ilvl w:val="0"/>
                <w:numId w:val="3"/>
              </w:numPr>
              <w:ind w:left="851" w:hanging="851"/>
              <w:rPr>
                <w:lang w:val="en-GB"/>
              </w:rPr>
            </w:pPr>
            <w:r w:rsidRPr="00711388">
              <w:rPr>
                <w:lang w:val="en-GB"/>
              </w:rPr>
              <w:t>add total amount of technical flows, i.e.: inflows minus outflows, related to reinsurance during the period.</w:t>
            </w:r>
          </w:p>
          <w:p w14:paraId="7B6236B2" w14:textId="1B08774D" w:rsidR="00872AFE" w:rsidRPr="00711388" w:rsidRDefault="00872AFE" w:rsidP="00567869">
            <w:pPr>
              <w:pStyle w:val="NormalLeft"/>
              <w:rPr>
                <w:lang w:val="en-GB"/>
              </w:rPr>
            </w:pPr>
            <w:r w:rsidRPr="00711388">
              <w:rPr>
                <w:lang w:val="en-GB"/>
              </w:rPr>
              <w:t>If the amount has a positive impact on Excess of Assets over Liabilities, this shall be a positive amount.</w:t>
            </w:r>
            <w:del w:id="8166" w:author="Author">
              <w:r w:rsidRPr="00711388" w:rsidDel="003323F0">
                <w:rPr>
                  <w:lang w:val="en-GB"/>
                </w:rPr>
                <w:delText xml:space="preserve">  </w:delText>
              </w:r>
            </w:del>
            <w:ins w:id="8167" w:author="Author">
              <w:r w:rsidR="003323F0">
                <w:rPr>
                  <w:lang w:val="en-GB"/>
                </w:rPr>
                <w:t xml:space="preserve"> </w:t>
              </w:r>
            </w:ins>
          </w:p>
        </w:tc>
      </w:tr>
    </w:tbl>
    <w:p w14:paraId="0984281B" w14:textId="77777777" w:rsidR="00872AFE" w:rsidRPr="00711388" w:rsidRDefault="00872AFE" w:rsidP="00872AFE">
      <w:pPr>
        <w:rPr>
          <w:lang w:val="en-GB"/>
        </w:rPr>
      </w:pPr>
    </w:p>
    <w:p w14:paraId="2E033947" w14:textId="1C8F647C" w:rsidR="00872AFE" w:rsidRPr="00711388" w:rsidDel="007766C9" w:rsidRDefault="00872AFE" w:rsidP="00872AFE">
      <w:pPr>
        <w:pStyle w:val="ManualHeading2"/>
        <w:ind w:left="851" w:hanging="851"/>
        <w:rPr>
          <w:del w:id="8168" w:author="Author"/>
          <w:lang w:val="en-GB"/>
        </w:rPr>
      </w:pPr>
      <w:commentRangeStart w:id="8169"/>
      <w:del w:id="8170" w:author="Author">
        <w:r w:rsidRPr="00711388" w:rsidDel="007766C9">
          <w:rPr>
            <w:i/>
            <w:lang w:val="en-GB"/>
          </w:rPr>
          <w:delText xml:space="preserve">S.29.04 </w:delText>
        </w:r>
      </w:del>
      <w:r w:rsidR="00845F43" w:rsidRPr="00711388">
        <w:rPr>
          <w:i/>
          <w:lang w:val="en-GB"/>
        </w:rPr>
        <w:t>-</w:t>
      </w:r>
      <w:del w:id="8171" w:author="Author">
        <w:r w:rsidRPr="00711388" w:rsidDel="007766C9">
          <w:rPr>
            <w:i/>
            <w:lang w:val="en-GB"/>
          </w:rPr>
          <w:delText xml:space="preserve"> Detailed analysis per period </w:delText>
        </w:r>
      </w:del>
      <w:r w:rsidR="00845F43" w:rsidRPr="00711388">
        <w:rPr>
          <w:i/>
          <w:lang w:val="en-GB"/>
        </w:rPr>
        <w:t>-</w:t>
      </w:r>
      <w:del w:id="8172" w:author="Author">
        <w:r w:rsidRPr="00711388" w:rsidDel="007766C9">
          <w:rPr>
            <w:i/>
            <w:lang w:val="en-GB"/>
          </w:rPr>
          <w:delText xml:space="preserve"> Technical flows versus Technical provisions</w:delText>
        </w:r>
      </w:del>
      <w:commentRangeEnd w:id="8169"/>
      <w:r w:rsidR="007766C9" w:rsidRPr="00711388">
        <w:rPr>
          <w:rStyle w:val="CommentReference"/>
          <w:b w:val="0"/>
          <w:bCs w:val="0"/>
          <w:lang w:val="en-GB"/>
        </w:rPr>
        <w:commentReference w:id="8169"/>
      </w:r>
    </w:p>
    <w:p w14:paraId="4CB91C5E" w14:textId="6389D614" w:rsidR="00872AFE" w:rsidRPr="00711388" w:rsidDel="007766C9" w:rsidRDefault="00872AFE" w:rsidP="00872AFE">
      <w:pPr>
        <w:rPr>
          <w:del w:id="8173" w:author="Author"/>
          <w:lang w:val="en-GB"/>
        </w:rPr>
      </w:pPr>
      <w:del w:id="8174" w:author="Author">
        <w:r w:rsidRPr="00711388" w:rsidDel="007766C9">
          <w:rPr>
            <w:i/>
            <w:lang w:val="en-GB"/>
          </w:rPr>
          <w:delText>General comments:</w:delText>
        </w:r>
      </w:del>
    </w:p>
    <w:p w14:paraId="74822CF5" w14:textId="61E5EE73" w:rsidR="00872AFE" w:rsidRPr="00711388" w:rsidDel="007766C9" w:rsidRDefault="00872AFE" w:rsidP="00872AFE">
      <w:pPr>
        <w:rPr>
          <w:del w:id="8175" w:author="Author"/>
          <w:lang w:val="en-GB"/>
        </w:rPr>
      </w:pPr>
      <w:del w:id="8176" w:author="Author">
        <w:r w:rsidRPr="00711388" w:rsidDel="007766C9">
          <w:rPr>
            <w:lang w:val="en-GB"/>
          </w:rPr>
          <w:delText>This section relates to annual submission of information for individual entities.</w:delText>
        </w:r>
      </w:del>
    </w:p>
    <w:p w14:paraId="41039D41" w14:textId="0F72F3AB" w:rsidR="00872AFE" w:rsidRPr="00711388" w:rsidDel="007766C9" w:rsidRDefault="00872AFE" w:rsidP="00872AFE">
      <w:pPr>
        <w:rPr>
          <w:del w:id="8177" w:author="Author"/>
          <w:lang w:val="en-GB"/>
        </w:rPr>
      </w:pPr>
      <w:del w:id="8178" w:author="Author">
        <w:r w:rsidRPr="00711388" w:rsidDel="007766C9">
          <w:rPr>
            <w:lang w:val="en-GB"/>
          </w:rPr>
          <w:delText>This template shall be completed on the basis of Solvency II valuation, i.e. 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delText>
        </w:r>
      </w:del>
    </w:p>
    <w:p w14:paraId="42B48FF8" w14:textId="747CAC14" w:rsidR="00872AFE" w:rsidRPr="00711388" w:rsidDel="007766C9" w:rsidRDefault="00872AFE" w:rsidP="00872AFE">
      <w:pPr>
        <w:rPr>
          <w:del w:id="8179" w:author="Author"/>
          <w:lang w:val="en-GB"/>
        </w:rPr>
      </w:pPr>
      <w:del w:id="8180" w:author="Author">
        <w:r w:rsidRPr="00711388" w:rsidDel="007766C9">
          <w:rPr>
            <w:lang w:val="en-GB"/>
          </w:rPr>
          <w:delTex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delText>
        </w:r>
      </w:del>
    </w:p>
    <w:p w14:paraId="2403F044" w14:textId="22E150C7" w:rsidR="00872AFE" w:rsidRPr="00711388" w:rsidDel="007766C9" w:rsidRDefault="00872AFE" w:rsidP="00872AFE">
      <w:pPr>
        <w:rPr>
          <w:del w:id="8181" w:author="Author"/>
          <w:lang w:val="en-GB"/>
        </w:rPr>
      </w:pPr>
      <w:del w:id="8182" w:author="Author">
        <w:r w:rsidRPr="00711388" w:rsidDel="007766C9">
          <w:rPr>
            <w:lang w:val="en-GB"/>
          </w:rPr>
          <w:delText>As regards the split per Lines of business for the analysis per period, line of business, as defined in Annex I to Delegated Regulation (EU) 2015/35, shall refer to both direct business and accepted proportional reinsurance.</w:delText>
        </w:r>
      </w:del>
    </w:p>
    <w:tbl>
      <w:tblPr>
        <w:tblW w:w="0" w:type="auto"/>
        <w:tblLayout w:type="fixed"/>
        <w:tblLook w:val="0000" w:firstRow="0" w:lastRow="0" w:firstColumn="0" w:lastColumn="0" w:noHBand="0" w:noVBand="0"/>
      </w:tblPr>
      <w:tblGrid>
        <w:gridCol w:w="1950"/>
        <w:gridCol w:w="1393"/>
        <w:gridCol w:w="5943"/>
      </w:tblGrid>
      <w:tr w:rsidR="00872AFE" w:rsidRPr="00711388" w:rsidDel="007766C9" w14:paraId="0F6030FB" w14:textId="256C9F76" w:rsidTr="00567869">
        <w:trPr>
          <w:del w:id="8183" w:author="Author"/>
        </w:trPr>
        <w:tc>
          <w:tcPr>
            <w:tcW w:w="1950" w:type="dxa"/>
            <w:tcBorders>
              <w:top w:val="single" w:sz="2" w:space="0" w:color="auto"/>
              <w:left w:val="single" w:sz="2" w:space="0" w:color="auto"/>
              <w:bottom w:val="single" w:sz="2" w:space="0" w:color="auto"/>
              <w:right w:val="single" w:sz="2" w:space="0" w:color="auto"/>
            </w:tcBorders>
          </w:tcPr>
          <w:p w14:paraId="46252C02" w14:textId="38E49B50" w:rsidR="00872AFE" w:rsidRPr="00711388" w:rsidDel="007766C9" w:rsidRDefault="00872AFE" w:rsidP="00567869">
            <w:pPr>
              <w:adjustRightInd w:val="0"/>
              <w:spacing w:before="0" w:after="0"/>
              <w:jc w:val="left"/>
              <w:rPr>
                <w:del w:id="8184" w:author="Author"/>
                <w:lang w:val="en-GB"/>
              </w:rPr>
            </w:pPr>
          </w:p>
        </w:tc>
        <w:tc>
          <w:tcPr>
            <w:tcW w:w="1393" w:type="dxa"/>
            <w:tcBorders>
              <w:top w:val="single" w:sz="2" w:space="0" w:color="auto"/>
              <w:left w:val="single" w:sz="2" w:space="0" w:color="auto"/>
              <w:bottom w:val="single" w:sz="2" w:space="0" w:color="auto"/>
              <w:right w:val="single" w:sz="2" w:space="0" w:color="auto"/>
            </w:tcBorders>
          </w:tcPr>
          <w:p w14:paraId="1B161142" w14:textId="3B363176" w:rsidR="00872AFE" w:rsidRPr="00711388" w:rsidDel="007766C9" w:rsidRDefault="00872AFE" w:rsidP="00567869">
            <w:pPr>
              <w:pStyle w:val="NormalCentered"/>
              <w:rPr>
                <w:del w:id="8185" w:author="Author"/>
                <w:lang w:val="en-GB"/>
              </w:rPr>
            </w:pPr>
            <w:del w:id="8186" w:author="Author">
              <w:r w:rsidRPr="00711388" w:rsidDel="007766C9">
                <w:rPr>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38A0E439" w14:textId="08D318D7" w:rsidR="00872AFE" w:rsidRPr="00711388" w:rsidDel="007766C9" w:rsidRDefault="00872AFE" w:rsidP="00567869">
            <w:pPr>
              <w:pStyle w:val="NormalCentered"/>
              <w:rPr>
                <w:del w:id="8187" w:author="Author"/>
                <w:lang w:val="en-GB"/>
              </w:rPr>
            </w:pPr>
            <w:del w:id="8188" w:author="Author">
              <w:r w:rsidRPr="00711388" w:rsidDel="007766C9">
                <w:rPr>
                  <w:lang w:val="en-GB"/>
                </w:rPr>
                <w:delText>INSTRUCTIONS</w:delText>
              </w:r>
            </w:del>
          </w:p>
        </w:tc>
      </w:tr>
      <w:tr w:rsidR="00872AFE" w:rsidRPr="00711388" w:rsidDel="007766C9" w14:paraId="2796FBD7" w14:textId="399AAB04" w:rsidTr="00567869">
        <w:trPr>
          <w:del w:id="8189" w:author="Author"/>
        </w:trPr>
        <w:tc>
          <w:tcPr>
            <w:tcW w:w="1950" w:type="dxa"/>
            <w:tcBorders>
              <w:top w:val="single" w:sz="2" w:space="0" w:color="auto"/>
              <w:left w:val="single" w:sz="2" w:space="0" w:color="auto"/>
              <w:bottom w:val="single" w:sz="2" w:space="0" w:color="auto"/>
              <w:right w:val="single" w:sz="2" w:space="0" w:color="auto"/>
            </w:tcBorders>
          </w:tcPr>
          <w:p w14:paraId="7843D197" w14:textId="30F03DE0" w:rsidR="00872AFE" w:rsidRPr="00711388" w:rsidDel="007766C9" w:rsidRDefault="00872AFE" w:rsidP="00567869">
            <w:pPr>
              <w:pStyle w:val="NormalLeft"/>
              <w:rPr>
                <w:del w:id="8190" w:author="Author"/>
                <w:lang w:val="en-GB"/>
              </w:rPr>
            </w:pPr>
            <w:del w:id="8191" w:author="Author">
              <w:r w:rsidRPr="00711388" w:rsidDel="007766C9">
                <w:rPr>
                  <w:lang w:val="en-GB"/>
                </w:rPr>
                <w:delText>Z0010</w:delText>
              </w:r>
            </w:del>
          </w:p>
        </w:tc>
        <w:tc>
          <w:tcPr>
            <w:tcW w:w="1393" w:type="dxa"/>
            <w:tcBorders>
              <w:top w:val="single" w:sz="2" w:space="0" w:color="auto"/>
              <w:left w:val="single" w:sz="2" w:space="0" w:color="auto"/>
              <w:bottom w:val="single" w:sz="2" w:space="0" w:color="auto"/>
              <w:right w:val="single" w:sz="2" w:space="0" w:color="auto"/>
            </w:tcBorders>
          </w:tcPr>
          <w:p w14:paraId="5CCC87D6" w14:textId="2C68890D" w:rsidR="00872AFE" w:rsidRPr="00711388" w:rsidDel="007766C9" w:rsidRDefault="00872AFE" w:rsidP="00567869">
            <w:pPr>
              <w:pStyle w:val="NormalLeft"/>
              <w:rPr>
                <w:del w:id="8192" w:author="Author"/>
                <w:lang w:val="en-GB"/>
              </w:rPr>
            </w:pPr>
            <w:del w:id="8193" w:author="Author">
              <w:r w:rsidRPr="00711388" w:rsidDel="007766C9">
                <w:rPr>
                  <w:lang w:val="en-GB"/>
                </w:rPr>
                <w:delText>Lines of Business</w:delText>
              </w:r>
            </w:del>
          </w:p>
        </w:tc>
        <w:tc>
          <w:tcPr>
            <w:tcW w:w="5943" w:type="dxa"/>
            <w:tcBorders>
              <w:top w:val="single" w:sz="2" w:space="0" w:color="auto"/>
              <w:left w:val="single" w:sz="2" w:space="0" w:color="auto"/>
              <w:bottom w:val="single" w:sz="2" w:space="0" w:color="auto"/>
              <w:right w:val="single" w:sz="2" w:space="0" w:color="auto"/>
            </w:tcBorders>
          </w:tcPr>
          <w:p w14:paraId="2D8411DB" w14:textId="4F3AFE40" w:rsidR="00872AFE" w:rsidRPr="00711388" w:rsidDel="007766C9" w:rsidRDefault="00872AFE" w:rsidP="00567869">
            <w:pPr>
              <w:pStyle w:val="NormalLeft"/>
              <w:rPr>
                <w:del w:id="8194" w:author="Author"/>
                <w:lang w:val="en-GB"/>
              </w:rPr>
            </w:pPr>
            <w:del w:id="8195" w:author="Author">
              <w:r w:rsidRPr="00711388" w:rsidDel="007766C9">
                <w:rPr>
                  <w:lang w:val="en-GB"/>
                </w:rPr>
                <w:delText>Lines of business (LoB) for which a split of the analysis per period will be required. The following close</w:delText>
              </w:r>
              <w:r w:rsidR="0035144A" w:rsidRPr="00711388" w:rsidDel="007766C9">
                <w:rPr>
                  <w:lang w:val="en-GB"/>
                </w:rPr>
                <w:delText>d</w:delText>
              </w:r>
              <w:r w:rsidRPr="00711388" w:rsidDel="007766C9">
                <w:rPr>
                  <w:lang w:val="en-GB"/>
                </w:rPr>
                <w:delText xml:space="preserve"> list shall be used:</w:delText>
              </w:r>
            </w:del>
          </w:p>
          <w:p w14:paraId="3EADD4BA" w14:textId="033248D8" w:rsidR="00872AFE" w:rsidRPr="00711388" w:rsidDel="007766C9" w:rsidRDefault="00872AFE" w:rsidP="00567869">
            <w:pPr>
              <w:pStyle w:val="NormalLeft"/>
              <w:rPr>
                <w:del w:id="8196" w:author="Author"/>
                <w:lang w:val="en-GB"/>
              </w:rPr>
            </w:pPr>
            <w:del w:id="8197" w:author="Author">
              <w:r w:rsidRPr="00711388" w:rsidDel="007766C9">
                <w:rPr>
                  <w:lang w:val="en-GB"/>
                </w:rPr>
                <w:delText xml:space="preserve">1 </w:delText>
              </w:r>
            </w:del>
            <w:r w:rsidR="00845F43" w:rsidRPr="00711388">
              <w:rPr>
                <w:lang w:val="en-GB"/>
              </w:rPr>
              <w:t>-</w:t>
            </w:r>
            <w:del w:id="8198" w:author="Author">
              <w:r w:rsidRPr="00711388" w:rsidDel="007766C9">
                <w:rPr>
                  <w:lang w:val="en-GB"/>
                </w:rPr>
                <w:delText xml:space="preserve"> 1 and 13 Medical expense insurance</w:delText>
              </w:r>
            </w:del>
          </w:p>
          <w:p w14:paraId="2DC6B911" w14:textId="01E18B50" w:rsidR="00872AFE" w:rsidRPr="00711388" w:rsidDel="007766C9" w:rsidRDefault="00872AFE" w:rsidP="00567869">
            <w:pPr>
              <w:pStyle w:val="NormalLeft"/>
              <w:rPr>
                <w:del w:id="8199" w:author="Author"/>
                <w:lang w:val="en-GB"/>
              </w:rPr>
            </w:pPr>
            <w:del w:id="8200" w:author="Author">
              <w:r w:rsidRPr="00711388" w:rsidDel="007766C9">
                <w:rPr>
                  <w:lang w:val="en-GB"/>
                </w:rPr>
                <w:delText xml:space="preserve">2 </w:delText>
              </w:r>
            </w:del>
            <w:r w:rsidR="00845F43" w:rsidRPr="00711388">
              <w:rPr>
                <w:lang w:val="en-GB"/>
              </w:rPr>
              <w:t>-</w:t>
            </w:r>
            <w:del w:id="8201" w:author="Author">
              <w:r w:rsidRPr="00711388" w:rsidDel="007766C9">
                <w:rPr>
                  <w:lang w:val="en-GB"/>
                </w:rPr>
                <w:delText xml:space="preserve"> 2 and 14 Income protection insurance</w:delText>
              </w:r>
            </w:del>
          </w:p>
          <w:p w14:paraId="3BB67E51" w14:textId="4E95A253" w:rsidR="00872AFE" w:rsidRPr="00711388" w:rsidDel="007766C9" w:rsidRDefault="00872AFE" w:rsidP="00567869">
            <w:pPr>
              <w:pStyle w:val="NormalLeft"/>
              <w:rPr>
                <w:del w:id="8202" w:author="Author"/>
                <w:lang w:val="en-GB"/>
              </w:rPr>
            </w:pPr>
            <w:del w:id="8203" w:author="Author">
              <w:r w:rsidRPr="00711388" w:rsidDel="007766C9">
                <w:rPr>
                  <w:lang w:val="en-GB"/>
                </w:rPr>
                <w:delText xml:space="preserve">3 </w:delText>
              </w:r>
            </w:del>
            <w:r w:rsidR="00845F43" w:rsidRPr="00711388">
              <w:rPr>
                <w:lang w:val="en-GB"/>
              </w:rPr>
              <w:t>-</w:t>
            </w:r>
            <w:del w:id="8204" w:author="Author">
              <w:r w:rsidRPr="00711388" w:rsidDel="007766C9">
                <w:rPr>
                  <w:lang w:val="en-GB"/>
                </w:rPr>
                <w:delText xml:space="preserve"> 3 and 15 Workers' compensation insurance</w:delText>
              </w:r>
            </w:del>
          </w:p>
          <w:p w14:paraId="6318CBA8" w14:textId="410ED943" w:rsidR="00872AFE" w:rsidRPr="00711388" w:rsidDel="007766C9" w:rsidRDefault="00872AFE" w:rsidP="00567869">
            <w:pPr>
              <w:pStyle w:val="NormalLeft"/>
              <w:rPr>
                <w:del w:id="8205" w:author="Author"/>
                <w:lang w:val="en-GB"/>
              </w:rPr>
            </w:pPr>
            <w:del w:id="8206" w:author="Author">
              <w:r w:rsidRPr="00711388" w:rsidDel="007766C9">
                <w:rPr>
                  <w:lang w:val="en-GB"/>
                </w:rPr>
                <w:delText xml:space="preserve">4 </w:delText>
              </w:r>
            </w:del>
            <w:r w:rsidR="00845F43" w:rsidRPr="00711388">
              <w:rPr>
                <w:lang w:val="en-GB"/>
              </w:rPr>
              <w:t>-</w:t>
            </w:r>
            <w:del w:id="8207" w:author="Author">
              <w:r w:rsidRPr="00711388" w:rsidDel="007766C9">
                <w:rPr>
                  <w:lang w:val="en-GB"/>
                </w:rPr>
                <w:delText xml:space="preserve"> 4 and 16 Motor vehicle liability insurance</w:delText>
              </w:r>
            </w:del>
          </w:p>
          <w:p w14:paraId="4949CAE4" w14:textId="4834213D" w:rsidR="00872AFE" w:rsidRPr="00711388" w:rsidDel="007766C9" w:rsidRDefault="00872AFE" w:rsidP="00567869">
            <w:pPr>
              <w:pStyle w:val="NormalLeft"/>
              <w:rPr>
                <w:del w:id="8208" w:author="Author"/>
                <w:lang w:val="en-GB"/>
              </w:rPr>
            </w:pPr>
            <w:del w:id="8209" w:author="Author">
              <w:r w:rsidRPr="00711388" w:rsidDel="007766C9">
                <w:rPr>
                  <w:lang w:val="en-GB"/>
                </w:rPr>
                <w:delText xml:space="preserve">5 </w:delText>
              </w:r>
            </w:del>
            <w:r w:rsidR="00845F43" w:rsidRPr="00711388">
              <w:rPr>
                <w:lang w:val="en-GB"/>
              </w:rPr>
              <w:t>-</w:t>
            </w:r>
            <w:del w:id="8210" w:author="Author">
              <w:r w:rsidRPr="00711388" w:rsidDel="007766C9">
                <w:rPr>
                  <w:lang w:val="en-GB"/>
                </w:rPr>
                <w:delText xml:space="preserve"> 5 and 17 Other motor insurance</w:delText>
              </w:r>
            </w:del>
          </w:p>
          <w:p w14:paraId="2EF96505" w14:textId="02DDB71B" w:rsidR="00872AFE" w:rsidRPr="00711388" w:rsidDel="007766C9" w:rsidRDefault="00872AFE" w:rsidP="00567869">
            <w:pPr>
              <w:pStyle w:val="NormalLeft"/>
              <w:rPr>
                <w:del w:id="8211" w:author="Author"/>
                <w:lang w:val="en-GB"/>
              </w:rPr>
            </w:pPr>
            <w:del w:id="8212" w:author="Author">
              <w:r w:rsidRPr="00711388" w:rsidDel="007766C9">
                <w:rPr>
                  <w:lang w:val="en-GB"/>
                </w:rPr>
                <w:delText xml:space="preserve">6 </w:delText>
              </w:r>
            </w:del>
            <w:r w:rsidR="00845F43" w:rsidRPr="00711388">
              <w:rPr>
                <w:lang w:val="en-GB"/>
              </w:rPr>
              <w:t>-</w:t>
            </w:r>
            <w:del w:id="8213" w:author="Author">
              <w:r w:rsidRPr="00711388" w:rsidDel="007766C9">
                <w:rPr>
                  <w:lang w:val="en-GB"/>
                </w:rPr>
                <w:delText xml:space="preserve"> 6 and 18 Marine, aviation and transport insurance</w:delText>
              </w:r>
            </w:del>
          </w:p>
          <w:p w14:paraId="30A542A4" w14:textId="65F0519B" w:rsidR="00872AFE" w:rsidRPr="00711388" w:rsidDel="007766C9" w:rsidRDefault="00872AFE" w:rsidP="00567869">
            <w:pPr>
              <w:pStyle w:val="NormalLeft"/>
              <w:rPr>
                <w:del w:id="8214" w:author="Author"/>
                <w:lang w:val="en-GB"/>
              </w:rPr>
            </w:pPr>
            <w:del w:id="8215" w:author="Author">
              <w:r w:rsidRPr="00711388" w:rsidDel="007766C9">
                <w:rPr>
                  <w:lang w:val="en-GB"/>
                </w:rPr>
                <w:delText xml:space="preserve">7 </w:delText>
              </w:r>
            </w:del>
            <w:r w:rsidR="00845F43" w:rsidRPr="00711388">
              <w:rPr>
                <w:lang w:val="en-GB"/>
              </w:rPr>
              <w:t>-</w:t>
            </w:r>
            <w:del w:id="8216" w:author="Author">
              <w:r w:rsidRPr="00711388" w:rsidDel="007766C9">
                <w:rPr>
                  <w:lang w:val="en-GB"/>
                </w:rPr>
                <w:delText xml:space="preserve"> 7 and 19 Fire and other damage to property insurance</w:delText>
              </w:r>
            </w:del>
          </w:p>
          <w:p w14:paraId="4EFA4E8A" w14:textId="39292361" w:rsidR="00872AFE" w:rsidRPr="00711388" w:rsidDel="007766C9" w:rsidRDefault="00872AFE" w:rsidP="00567869">
            <w:pPr>
              <w:pStyle w:val="NormalLeft"/>
              <w:rPr>
                <w:del w:id="8217" w:author="Author"/>
                <w:lang w:val="en-GB"/>
              </w:rPr>
            </w:pPr>
            <w:del w:id="8218" w:author="Author">
              <w:r w:rsidRPr="00711388" w:rsidDel="007766C9">
                <w:rPr>
                  <w:lang w:val="en-GB"/>
                </w:rPr>
                <w:delText xml:space="preserve">8 </w:delText>
              </w:r>
            </w:del>
            <w:r w:rsidR="00845F43" w:rsidRPr="00711388">
              <w:rPr>
                <w:lang w:val="en-GB"/>
              </w:rPr>
              <w:t>-</w:t>
            </w:r>
            <w:del w:id="8219" w:author="Author">
              <w:r w:rsidRPr="00711388" w:rsidDel="007766C9">
                <w:rPr>
                  <w:lang w:val="en-GB"/>
                </w:rPr>
                <w:delText xml:space="preserve"> 8 and 20 General liability insurance</w:delText>
              </w:r>
            </w:del>
          </w:p>
          <w:p w14:paraId="73A3F07A" w14:textId="60CCEEF7" w:rsidR="00872AFE" w:rsidRPr="00711388" w:rsidDel="007766C9" w:rsidRDefault="00872AFE" w:rsidP="00567869">
            <w:pPr>
              <w:pStyle w:val="NormalLeft"/>
              <w:rPr>
                <w:del w:id="8220" w:author="Author"/>
                <w:lang w:val="en-GB"/>
              </w:rPr>
            </w:pPr>
            <w:del w:id="8221" w:author="Author">
              <w:r w:rsidRPr="00711388" w:rsidDel="007766C9">
                <w:rPr>
                  <w:lang w:val="en-GB"/>
                </w:rPr>
                <w:delText xml:space="preserve">9 </w:delText>
              </w:r>
            </w:del>
            <w:r w:rsidR="00845F43" w:rsidRPr="00711388">
              <w:rPr>
                <w:lang w:val="en-GB"/>
              </w:rPr>
              <w:t>-</w:t>
            </w:r>
            <w:del w:id="8222" w:author="Author">
              <w:r w:rsidRPr="00711388" w:rsidDel="007766C9">
                <w:rPr>
                  <w:lang w:val="en-GB"/>
                </w:rPr>
                <w:delText xml:space="preserve"> 9 and 21 Credit and suretyship insurance</w:delText>
              </w:r>
            </w:del>
          </w:p>
          <w:p w14:paraId="734D6B2F" w14:textId="418E1B01" w:rsidR="00872AFE" w:rsidRPr="00711388" w:rsidDel="007766C9" w:rsidRDefault="00872AFE" w:rsidP="00567869">
            <w:pPr>
              <w:pStyle w:val="NormalLeft"/>
              <w:rPr>
                <w:del w:id="8223" w:author="Author"/>
                <w:lang w:val="en-GB"/>
              </w:rPr>
            </w:pPr>
            <w:del w:id="8224" w:author="Author">
              <w:r w:rsidRPr="00711388" w:rsidDel="007766C9">
                <w:rPr>
                  <w:lang w:val="en-GB"/>
                </w:rPr>
                <w:delText xml:space="preserve">10 </w:delText>
              </w:r>
            </w:del>
            <w:r w:rsidR="00845F43" w:rsidRPr="00711388">
              <w:rPr>
                <w:lang w:val="en-GB"/>
              </w:rPr>
              <w:t>-</w:t>
            </w:r>
            <w:del w:id="8225" w:author="Author">
              <w:r w:rsidRPr="00711388" w:rsidDel="007766C9">
                <w:rPr>
                  <w:lang w:val="en-GB"/>
                </w:rPr>
                <w:delText xml:space="preserve"> 10 and 22 Legal expenses insurance</w:delText>
              </w:r>
            </w:del>
          </w:p>
          <w:p w14:paraId="7C15D571" w14:textId="64ABCB6C" w:rsidR="00872AFE" w:rsidRPr="00711388" w:rsidDel="007766C9" w:rsidRDefault="00872AFE" w:rsidP="00567869">
            <w:pPr>
              <w:pStyle w:val="NormalLeft"/>
              <w:rPr>
                <w:del w:id="8226" w:author="Author"/>
                <w:lang w:val="en-GB"/>
              </w:rPr>
            </w:pPr>
            <w:del w:id="8227" w:author="Author">
              <w:r w:rsidRPr="00711388" w:rsidDel="007766C9">
                <w:rPr>
                  <w:lang w:val="en-GB"/>
                </w:rPr>
                <w:delText xml:space="preserve">11 </w:delText>
              </w:r>
            </w:del>
            <w:r w:rsidR="00845F43" w:rsidRPr="00711388">
              <w:rPr>
                <w:lang w:val="en-GB"/>
              </w:rPr>
              <w:t>-</w:t>
            </w:r>
            <w:del w:id="8228" w:author="Author">
              <w:r w:rsidRPr="00711388" w:rsidDel="007766C9">
                <w:rPr>
                  <w:lang w:val="en-GB"/>
                </w:rPr>
                <w:delText xml:space="preserve"> 11 and 23 Assistance</w:delText>
              </w:r>
            </w:del>
          </w:p>
          <w:p w14:paraId="6CAA5B7D" w14:textId="1BDDEE1B" w:rsidR="00872AFE" w:rsidRPr="00711388" w:rsidDel="007766C9" w:rsidRDefault="00872AFE" w:rsidP="00567869">
            <w:pPr>
              <w:pStyle w:val="NormalLeft"/>
              <w:rPr>
                <w:del w:id="8229" w:author="Author"/>
                <w:lang w:val="en-GB"/>
              </w:rPr>
            </w:pPr>
            <w:del w:id="8230" w:author="Author">
              <w:r w:rsidRPr="00711388" w:rsidDel="007766C9">
                <w:rPr>
                  <w:lang w:val="en-GB"/>
                </w:rPr>
                <w:delText xml:space="preserve">12 </w:delText>
              </w:r>
            </w:del>
            <w:r w:rsidR="00845F43" w:rsidRPr="00711388">
              <w:rPr>
                <w:lang w:val="en-GB"/>
              </w:rPr>
              <w:t>-</w:t>
            </w:r>
            <w:del w:id="8231" w:author="Author">
              <w:r w:rsidRPr="00711388" w:rsidDel="007766C9">
                <w:rPr>
                  <w:lang w:val="en-GB"/>
                </w:rPr>
                <w:delText xml:space="preserve"> 12 and 24 Miscellaneous financial loss</w:delText>
              </w:r>
            </w:del>
          </w:p>
          <w:p w14:paraId="5E84CBF6" w14:textId="3C7C5527" w:rsidR="00872AFE" w:rsidRPr="00711388" w:rsidDel="007766C9" w:rsidRDefault="00872AFE" w:rsidP="00567869">
            <w:pPr>
              <w:pStyle w:val="NormalLeft"/>
              <w:rPr>
                <w:del w:id="8232" w:author="Author"/>
                <w:lang w:val="en-GB"/>
              </w:rPr>
            </w:pPr>
            <w:del w:id="8233" w:author="Author">
              <w:r w:rsidRPr="00711388" w:rsidDel="007766C9">
                <w:rPr>
                  <w:lang w:val="en-GB"/>
                </w:rPr>
                <w:delText xml:space="preserve">25 </w:delText>
              </w:r>
            </w:del>
            <w:r w:rsidR="00845F43" w:rsidRPr="00711388">
              <w:rPr>
                <w:lang w:val="en-GB"/>
              </w:rPr>
              <w:t>-</w:t>
            </w:r>
            <w:del w:id="8234" w:author="Author">
              <w:r w:rsidRPr="00711388" w:rsidDel="007766C9">
                <w:rPr>
                  <w:lang w:val="en-GB"/>
                </w:rPr>
                <w:delText xml:space="preserve"> Non-proportional health reinsurance</w:delText>
              </w:r>
            </w:del>
          </w:p>
          <w:p w14:paraId="27917875" w14:textId="692DD635" w:rsidR="00872AFE" w:rsidRPr="00711388" w:rsidDel="007766C9" w:rsidRDefault="00872AFE" w:rsidP="00567869">
            <w:pPr>
              <w:pStyle w:val="NormalLeft"/>
              <w:rPr>
                <w:del w:id="8235" w:author="Author"/>
                <w:lang w:val="en-GB"/>
              </w:rPr>
            </w:pPr>
            <w:del w:id="8236" w:author="Author">
              <w:r w:rsidRPr="00711388" w:rsidDel="007766C9">
                <w:rPr>
                  <w:lang w:val="en-GB"/>
                </w:rPr>
                <w:delText xml:space="preserve">26 </w:delText>
              </w:r>
            </w:del>
            <w:r w:rsidR="00845F43" w:rsidRPr="00711388">
              <w:rPr>
                <w:lang w:val="en-GB"/>
              </w:rPr>
              <w:t>-</w:t>
            </w:r>
            <w:del w:id="8237" w:author="Author">
              <w:r w:rsidRPr="00711388" w:rsidDel="007766C9">
                <w:rPr>
                  <w:lang w:val="en-GB"/>
                </w:rPr>
                <w:delText xml:space="preserve"> Non-proportional casualty reinsurance</w:delText>
              </w:r>
            </w:del>
          </w:p>
          <w:p w14:paraId="12C6DD0D" w14:textId="2335F048" w:rsidR="00872AFE" w:rsidRPr="00711388" w:rsidDel="007766C9" w:rsidRDefault="00872AFE" w:rsidP="00567869">
            <w:pPr>
              <w:pStyle w:val="NormalLeft"/>
              <w:rPr>
                <w:del w:id="8238" w:author="Author"/>
                <w:lang w:val="en-GB"/>
              </w:rPr>
            </w:pPr>
            <w:del w:id="8239" w:author="Author">
              <w:r w:rsidRPr="00711388" w:rsidDel="007766C9">
                <w:rPr>
                  <w:lang w:val="en-GB"/>
                </w:rPr>
                <w:delText xml:space="preserve">27 </w:delText>
              </w:r>
            </w:del>
            <w:r w:rsidR="00845F43" w:rsidRPr="00711388">
              <w:rPr>
                <w:lang w:val="en-GB"/>
              </w:rPr>
              <w:t>-</w:t>
            </w:r>
            <w:del w:id="8240" w:author="Author">
              <w:r w:rsidRPr="00711388" w:rsidDel="007766C9">
                <w:rPr>
                  <w:lang w:val="en-GB"/>
                </w:rPr>
                <w:delText xml:space="preserve"> Non-proportional marine, aviation and transport reinsurance</w:delText>
              </w:r>
            </w:del>
          </w:p>
          <w:p w14:paraId="721AE634" w14:textId="7A068C04" w:rsidR="00872AFE" w:rsidRPr="00711388" w:rsidDel="007766C9" w:rsidRDefault="00872AFE" w:rsidP="00567869">
            <w:pPr>
              <w:pStyle w:val="NormalLeft"/>
              <w:rPr>
                <w:del w:id="8241" w:author="Author"/>
                <w:lang w:val="en-GB"/>
              </w:rPr>
            </w:pPr>
            <w:del w:id="8242" w:author="Author">
              <w:r w:rsidRPr="00711388" w:rsidDel="007766C9">
                <w:rPr>
                  <w:lang w:val="en-GB"/>
                </w:rPr>
                <w:delText xml:space="preserve">28 </w:delText>
              </w:r>
            </w:del>
            <w:r w:rsidR="00845F43" w:rsidRPr="00711388">
              <w:rPr>
                <w:lang w:val="en-GB"/>
              </w:rPr>
              <w:t>-</w:t>
            </w:r>
            <w:del w:id="8243" w:author="Author">
              <w:r w:rsidRPr="00711388" w:rsidDel="007766C9">
                <w:rPr>
                  <w:lang w:val="en-GB"/>
                </w:rPr>
                <w:delText xml:space="preserve"> Non-proportional property reinsurance</w:delText>
              </w:r>
            </w:del>
          </w:p>
          <w:p w14:paraId="0CFE58B9" w14:textId="0B5B0AA5" w:rsidR="00872AFE" w:rsidRPr="00711388" w:rsidDel="007766C9" w:rsidRDefault="00872AFE" w:rsidP="00567869">
            <w:pPr>
              <w:pStyle w:val="NormalLeft"/>
              <w:rPr>
                <w:del w:id="8244" w:author="Author"/>
                <w:lang w:val="en-GB"/>
              </w:rPr>
            </w:pPr>
            <w:del w:id="8245" w:author="Author">
              <w:r w:rsidRPr="00711388" w:rsidDel="007766C9">
                <w:rPr>
                  <w:lang w:val="en-GB"/>
                </w:rPr>
                <w:delText xml:space="preserve">37 </w:delText>
              </w:r>
            </w:del>
            <w:r w:rsidR="00845F43" w:rsidRPr="00711388">
              <w:rPr>
                <w:lang w:val="en-GB"/>
              </w:rPr>
              <w:t>-</w:t>
            </w:r>
            <w:del w:id="8246" w:author="Author">
              <w:r w:rsidRPr="00711388" w:rsidDel="007766C9">
                <w:rPr>
                  <w:lang w:val="en-GB"/>
                </w:rPr>
                <w:delText xml:space="preserve"> Life (including lines of business 30, 31, 32, 34 and 36, as defined in Annex I to Delegated Regulation (EU) 2015/35)</w:delText>
              </w:r>
            </w:del>
          </w:p>
          <w:p w14:paraId="149E6031" w14:textId="2ED580EB" w:rsidR="00872AFE" w:rsidRPr="00711388" w:rsidDel="007766C9" w:rsidRDefault="00872AFE" w:rsidP="00567869">
            <w:pPr>
              <w:pStyle w:val="NormalLeft"/>
              <w:rPr>
                <w:del w:id="8247" w:author="Author"/>
                <w:lang w:val="en-GB"/>
              </w:rPr>
            </w:pPr>
            <w:del w:id="8248" w:author="Author">
              <w:r w:rsidRPr="00711388" w:rsidDel="007766C9">
                <w:rPr>
                  <w:lang w:val="en-GB"/>
                </w:rPr>
                <w:delText xml:space="preserve">38 </w:delText>
              </w:r>
            </w:del>
            <w:r w:rsidR="00845F43" w:rsidRPr="00711388">
              <w:rPr>
                <w:lang w:val="en-GB"/>
              </w:rPr>
              <w:t>-</w:t>
            </w:r>
            <w:del w:id="8249" w:author="Author">
              <w:r w:rsidRPr="00711388" w:rsidDel="007766C9">
                <w:rPr>
                  <w:lang w:val="en-GB"/>
                </w:rPr>
                <w:delText xml:space="preserve"> Health SLT (including lines of business 29, 33 and 35)</w:delText>
              </w:r>
              <w:r w:rsidRPr="00711388" w:rsidDel="003323F0">
                <w:rPr>
                  <w:lang w:val="en-GB"/>
                </w:rPr>
                <w:delText xml:space="preserve">  </w:delText>
              </w:r>
            </w:del>
            <w:ins w:id="8250" w:author="Author">
              <w:r w:rsidR="003323F0">
                <w:rPr>
                  <w:lang w:val="en-GB"/>
                </w:rPr>
                <w:t xml:space="preserve"> </w:t>
              </w:r>
            </w:ins>
          </w:p>
          <w:p w14:paraId="1ADCE702" w14:textId="3C7A444A" w:rsidR="00872AFE" w:rsidRPr="00711388" w:rsidDel="007766C9" w:rsidRDefault="00872AFE" w:rsidP="00567869">
            <w:pPr>
              <w:pStyle w:val="NormalLeft"/>
              <w:rPr>
                <w:del w:id="8251" w:author="Author"/>
                <w:lang w:val="en-GB"/>
              </w:rPr>
            </w:pPr>
          </w:p>
        </w:tc>
      </w:tr>
      <w:tr w:rsidR="00872AFE" w:rsidRPr="00711388" w:rsidDel="007766C9" w14:paraId="4B270438" w14:textId="61138E2D" w:rsidTr="00567869">
        <w:trPr>
          <w:del w:id="8252" w:author="Author"/>
        </w:trPr>
        <w:tc>
          <w:tcPr>
            <w:tcW w:w="1950" w:type="dxa"/>
            <w:tcBorders>
              <w:top w:val="single" w:sz="2" w:space="0" w:color="auto"/>
              <w:left w:val="single" w:sz="2" w:space="0" w:color="auto"/>
              <w:bottom w:val="single" w:sz="2" w:space="0" w:color="auto"/>
              <w:right w:val="single" w:sz="2" w:space="0" w:color="auto"/>
            </w:tcBorders>
          </w:tcPr>
          <w:p w14:paraId="66481EDA" w14:textId="4AA6AECD" w:rsidR="00872AFE" w:rsidRPr="00711388" w:rsidDel="007766C9" w:rsidRDefault="00872AFE" w:rsidP="00567869">
            <w:pPr>
              <w:pStyle w:val="NormalCentered"/>
              <w:rPr>
                <w:del w:id="8253" w:author="Author"/>
                <w:lang w:val="en-GB"/>
              </w:rPr>
            </w:pPr>
            <w:del w:id="8254" w:author="Author">
              <w:r w:rsidRPr="00711388" w:rsidDel="007766C9">
                <w:rPr>
                  <w:i/>
                  <w:lang w:val="en-GB"/>
                </w:rPr>
                <w:delText xml:space="preserve">Detailed analysis per period </w:delText>
              </w:r>
            </w:del>
            <w:r w:rsidR="00845F43" w:rsidRPr="00711388">
              <w:rPr>
                <w:i/>
                <w:lang w:val="en-GB"/>
              </w:rPr>
              <w:t>-</w:t>
            </w:r>
            <w:del w:id="8255" w:author="Author">
              <w:r w:rsidRPr="00711388" w:rsidDel="007766C9">
                <w:rPr>
                  <w:i/>
                  <w:lang w:val="en-GB"/>
                </w:rPr>
                <w:delText xml:space="preserve"> Technical flows versus Technical provisions </w:delText>
              </w:r>
            </w:del>
            <w:r w:rsidR="00845F43" w:rsidRPr="00711388">
              <w:rPr>
                <w:i/>
                <w:lang w:val="en-GB"/>
              </w:rPr>
              <w:t>-</w:t>
            </w:r>
            <w:del w:id="8256" w:author="Author">
              <w:r w:rsidRPr="00711388" w:rsidDel="007766C9">
                <w:rPr>
                  <w:i/>
                  <w:lang w:val="en-GB"/>
                </w:rPr>
                <w:delText xml:space="preserve"> UWY</w:delText>
              </w:r>
            </w:del>
          </w:p>
        </w:tc>
        <w:tc>
          <w:tcPr>
            <w:tcW w:w="1393" w:type="dxa"/>
            <w:tcBorders>
              <w:top w:val="single" w:sz="2" w:space="0" w:color="auto"/>
              <w:left w:val="single" w:sz="2" w:space="0" w:color="auto"/>
              <w:bottom w:val="single" w:sz="2" w:space="0" w:color="auto"/>
              <w:right w:val="single" w:sz="2" w:space="0" w:color="auto"/>
            </w:tcBorders>
          </w:tcPr>
          <w:p w14:paraId="77D4706D" w14:textId="4C684C52" w:rsidR="00872AFE" w:rsidRPr="00711388" w:rsidDel="007766C9" w:rsidRDefault="00872AFE" w:rsidP="00567869">
            <w:pPr>
              <w:pStyle w:val="NormalCentered"/>
              <w:rPr>
                <w:del w:id="8257"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2BEA00A2" w14:textId="5844C3AC" w:rsidR="00872AFE" w:rsidRPr="00711388" w:rsidDel="007766C9" w:rsidRDefault="00872AFE" w:rsidP="00567869">
            <w:pPr>
              <w:pStyle w:val="NormalCentered"/>
              <w:rPr>
                <w:del w:id="8258" w:author="Author"/>
                <w:lang w:val="en-GB"/>
              </w:rPr>
            </w:pPr>
          </w:p>
        </w:tc>
      </w:tr>
      <w:tr w:rsidR="00872AFE" w:rsidRPr="00711388" w:rsidDel="007766C9" w14:paraId="694D85FB" w14:textId="7744F72D" w:rsidTr="00567869">
        <w:trPr>
          <w:del w:id="8259" w:author="Author"/>
        </w:trPr>
        <w:tc>
          <w:tcPr>
            <w:tcW w:w="1950" w:type="dxa"/>
            <w:tcBorders>
              <w:top w:val="single" w:sz="2" w:space="0" w:color="auto"/>
              <w:left w:val="single" w:sz="2" w:space="0" w:color="auto"/>
              <w:bottom w:val="single" w:sz="2" w:space="0" w:color="auto"/>
              <w:right w:val="single" w:sz="2" w:space="0" w:color="auto"/>
            </w:tcBorders>
          </w:tcPr>
          <w:p w14:paraId="32D9A91E" w14:textId="7506ACB1" w:rsidR="00872AFE" w:rsidRPr="00711388" w:rsidDel="007766C9" w:rsidRDefault="00872AFE" w:rsidP="00567869">
            <w:pPr>
              <w:pStyle w:val="NormalCentered"/>
              <w:rPr>
                <w:del w:id="8260" w:author="Author"/>
                <w:lang w:val="en-GB"/>
              </w:rPr>
            </w:pPr>
            <w:del w:id="8261" w:author="Author">
              <w:r w:rsidRPr="00711388" w:rsidDel="007766C9">
                <w:rPr>
                  <w:i/>
                  <w:lang w:val="en-GB"/>
                </w:rPr>
                <w:delText>Risks accepted during period</w:delText>
              </w:r>
            </w:del>
          </w:p>
        </w:tc>
        <w:tc>
          <w:tcPr>
            <w:tcW w:w="1393" w:type="dxa"/>
            <w:tcBorders>
              <w:top w:val="single" w:sz="2" w:space="0" w:color="auto"/>
              <w:left w:val="single" w:sz="2" w:space="0" w:color="auto"/>
              <w:bottom w:val="single" w:sz="2" w:space="0" w:color="auto"/>
              <w:right w:val="single" w:sz="2" w:space="0" w:color="auto"/>
            </w:tcBorders>
          </w:tcPr>
          <w:p w14:paraId="6339B665" w14:textId="1C1BF611" w:rsidR="00872AFE" w:rsidRPr="00711388" w:rsidDel="007766C9" w:rsidRDefault="00872AFE" w:rsidP="00567869">
            <w:pPr>
              <w:pStyle w:val="NormalCentered"/>
              <w:rPr>
                <w:del w:id="8262"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38171A02" w14:textId="77BBB613" w:rsidR="00872AFE" w:rsidRPr="00711388" w:rsidDel="007766C9" w:rsidRDefault="00872AFE" w:rsidP="00567869">
            <w:pPr>
              <w:pStyle w:val="NormalCentered"/>
              <w:rPr>
                <w:del w:id="8263" w:author="Author"/>
                <w:lang w:val="en-GB"/>
              </w:rPr>
            </w:pPr>
          </w:p>
        </w:tc>
      </w:tr>
      <w:tr w:rsidR="00872AFE" w:rsidRPr="00711388" w:rsidDel="007766C9" w14:paraId="36B9DE72" w14:textId="4B79C79F" w:rsidTr="00567869">
        <w:trPr>
          <w:del w:id="8264" w:author="Author"/>
        </w:trPr>
        <w:tc>
          <w:tcPr>
            <w:tcW w:w="1950" w:type="dxa"/>
            <w:tcBorders>
              <w:top w:val="single" w:sz="2" w:space="0" w:color="auto"/>
              <w:left w:val="single" w:sz="2" w:space="0" w:color="auto"/>
              <w:bottom w:val="single" w:sz="2" w:space="0" w:color="auto"/>
              <w:right w:val="single" w:sz="2" w:space="0" w:color="auto"/>
            </w:tcBorders>
          </w:tcPr>
          <w:p w14:paraId="5E19E46B" w14:textId="37D4EA0A" w:rsidR="00872AFE" w:rsidRPr="00711388" w:rsidDel="007766C9" w:rsidRDefault="00872AFE" w:rsidP="00567869">
            <w:pPr>
              <w:pStyle w:val="NormalLeft"/>
              <w:rPr>
                <w:del w:id="8265" w:author="Author"/>
                <w:lang w:val="en-GB"/>
              </w:rPr>
            </w:pPr>
            <w:del w:id="8266" w:author="Author">
              <w:r w:rsidRPr="00711388" w:rsidDel="007766C9">
                <w:rPr>
                  <w:lang w:val="en-GB"/>
                </w:rPr>
                <w:lastRenderedPageBreak/>
                <w:delText>C0010/R0010</w:delText>
              </w:r>
            </w:del>
          </w:p>
        </w:tc>
        <w:tc>
          <w:tcPr>
            <w:tcW w:w="1393" w:type="dxa"/>
            <w:tcBorders>
              <w:top w:val="single" w:sz="2" w:space="0" w:color="auto"/>
              <w:left w:val="single" w:sz="2" w:space="0" w:color="auto"/>
              <w:bottom w:val="single" w:sz="2" w:space="0" w:color="auto"/>
              <w:right w:val="single" w:sz="2" w:space="0" w:color="auto"/>
            </w:tcBorders>
          </w:tcPr>
          <w:p w14:paraId="225CCED7" w14:textId="2CD52A00" w:rsidR="00872AFE" w:rsidRPr="00711388" w:rsidDel="007766C9" w:rsidRDefault="00872AFE" w:rsidP="00567869">
            <w:pPr>
              <w:pStyle w:val="NormalLeft"/>
              <w:rPr>
                <w:del w:id="8267" w:author="Author"/>
                <w:lang w:val="en-GB"/>
              </w:rPr>
            </w:pPr>
            <w:del w:id="8268" w:author="Author">
              <w:r w:rsidRPr="00711388" w:rsidDel="007766C9">
                <w:rPr>
                  <w:lang w:val="en-GB"/>
                </w:rPr>
                <w:delText>Written premiums underwritten during period</w:delText>
              </w:r>
            </w:del>
          </w:p>
        </w:tc>
        <w:tc>
          <w:tcPr>
            <w:tcW w:w="5943" w:type="dxa"/>
            <w:tcBorders>
              <w:top w:val="single" w:sz="2" w:space="0" w:color="auto"/>
              <w:left w:val="single" w:sz="2" w:space="0" w:color="auto"/>
              <w:bottom w:val="single" w:sz="2" w:space="0" w:color="auto"/>
              <w:right w:val="single" w:sz="2" w:space="0" w:color="auto"/>
            </w:tcBorders>
          </w:tcPr>
          <w:p w14:paraId="5D77CC25" w14:textId="41149147" w:rsidR="00872AFE" w:rsidRPr="00711388" w:rsidDel="007766C9" w:rsidRDefault="00872AFE" w:rsidP="00567869">
            <w:pPr>
              <w:pStyle w:val="NormalLeft"/>
              <w:rPr>
                <w:del w:id="8269" w:author="Author"/>
                <w:lang w:val="en-GB"/>
              </w:rPr>
            </w:pPr>
            <w:del w:id="8270" w:author="Author">
              <w:r w:rsidRPr="00711388" w:rsidDel="007766C9">
                <w:rPr>
                  <w:lang w:val="en-GB"/>
                </w:rPr>
                <w:delText>Part of the written premiums during the period that corresponds to contracts underwritten during the year.</w:delText>
              </w:r>
            </w:del>
          </w:p>
          <w:p w14:paraId="57DF9091" w14:textId="487855A0" w:rsidR="00872AFE" w:rsidRPr="00711388" w:rsidDel="007766C9" w:rsidRDefault="00872AFE" w:rsidP="00567869">
            <w:pPr>
              <w:pStyle w:val="NormalLeft"/>
              <w:rPr>
                <w:del w:id="8271" w:author="Author"/>
                <w:lang w:val="en-GB"/>
              </w:rPr>
            </w:pPr>
            <w:del w:id="8272" w:author="Author">
              <w:r w:rsidRPr="00711388" w:rsidDel="007766C9">
                <w:rPr>
                  <w:lang w:val="en-GB"/>
                </w:rPr>
                <w:delText>Allocation keys may be used to identify this part of the total written premiums under Solvency II affected to contracts underwritten during the year.</w:delText>
              </w:r>
            </w:del>
          </w:p>
        </w:tc>
      </w:tr>
      <w:tr w:rsidR="00872AFE" w:rsidRPr="00711388" w:rsidDel="007766C9" w14:paraId="78A247C8" w14:textId="2EF74B9B" w:rsidTr="00567869">
        <w:trPr>
          <w:del w:id="8273" w:author="Author"/>
        </w:trPr>
        <w:tc>
          <w:tcPr>
            <w:tcW w:w="1950" w:type="dxa"/>
            <w:tcBorders>
              <w:top w:val="single" w:sz="2" w:space="0" w:color="auto"/>
              <w:left w:val="single" w:sz="2" w:space="0" w:color="auto"/>
              <w:bottom w:val="single" w:sz="2" w:space="0" w:color="auto"/>
              <w:right w:val="single" w:sz="2" w:space="0" w:color="auto"/>
            </w:tcBorders>
          </w:tcPr>
          <w:p w14:paraId="1397981A" w14:textId="0CC3FC96" w:rsidR="00872AFE" w:rsidRPr="00711388" w:rsidDel="007766C9" w:rsidRDefault="00872AFE" w:rsidP="00567869">
            <w:pPr>
              <w:pStyle w:val="NormalLeft"/>
              <w:rPr>
                <w:del w:id="8274" w:author="Author"/>
                <w:lang w:val="en-GB"/>
              </w:rPr>
            </w:pPr>
            <w:del w:id="8275" w:author="Author">
              <w:r w:rsidRPr="00711388" w:rsidDel="007766C9">
                <w:rPr>
                  <w:lang w:val="en-GB"/>
                </w:rPr>
                <w:delText>C0010/R0020</w:delText>
              </w:r>
            </w:del>
          </w:p>
        </w:tc>
        <w:tc>
          <w:tcPr>
            <w:tcW w:w="1393" w:type="dxa"/>
            <w:tcBorders>
              <w:top w:val="single" w:sz="2" w:space="0" w:color="auto"/>
              <w:left w:val="single" w:sz="2" w:space="0" w:color="auto"/>
              <w:bottom w:val="single" w:sz="2" w:space="0" w:color="auto"/>
              <w:right w:val="single" w:sz="2" w:space="0" w:color="auto"/>
            </w:tcBorders>
          </w:tcPr>
          <w:p w14:paraId="39B2EB5F" w14:textId="6F0A3570" w:rsidR="00872AFE" w:rsidRPr="00711388" w:rsidDel="007766C9" w:rsidRDefault="00872AFE" w:rsidP="00567869">
            <w:pPr>
              <w:pStyle w:val="NormalLeft"/>
              <w:rPr>
                <w:del w:id="8276" w:author="Author"/>
                <w:lang w:val="en-GB"/>
              </w:rPr>
            </w:pPr>
            <w:del w:id="8277" w:author="Author">
              <w:r w:rsidRPr="00711388" w:rsidDel="007766C9">
                <w:rPr>
                  <w:lang w:val="en-GB"/>
                </w:rPr>
                <w:delText xml:space="preserve">Claims and benefits </w:delText>
              </w:r>
            </w:del>
            <w:r w:rsidR="00845F43" w:rsidRPr="00711388">
              <w:rPr>
                <w:lang w:val="en-GB"/>
              </w:rPr>
              <w:t>-</w:t>
            </w:r>
            <w:del w:id="8278" w:author="Author">
              <w:r w:rsidRPr="00711388" w:rsidDel="007766C9">
                <w:rPr>
                  <w:lang w:val="en-GB"/>
                </w:rPr>
                <w:delText xml:space="preserve"> net of salvages and subrogations recovered</w:delText>
              </w:r>
            </w:del>
          </w:p>
        </w:tc>
        <w:tc>
          <w:tcPr>
            <w:tcW w:w="5943" w:type="dxa"/>
            <w:tcBorders>
              <w:top w:val="single" w:sz="2" w:space="0" w:color="auto"/>
              <w:left w:val="single" w:sz="2" w:space="0" w:color="auto"/>
              <w:bottom w:val="single" w:sz="2" w:space="0" w:color="auto"/>
              <w:right w:val="single" w:sz="2" w:space="0" w:color="auto"/>
            </w:tcBorders>
          </w:tcPr>
          <w:p w14:paraId="1FFC71C2" w14:textId="7D404AE6" w:rsidR="00872AFE" w:rsidRPr="00711388" w:rsidDel="007766C9" w:rsidRDefault="00872AFE" w:rsidP="00567869">
            <w:pPr>
              <w:pStyle w:val="NormalLeft"/>
              <w:rPr>
                <w:del w:id="8279" w:author="Author"/>
                <w:lang w:val="en-GB"/>
              </w:rPr>
            </w:pPr>
            <w:del w:id="8280" w:author="Author">
              <w:r w:rsidRPr="00711388" w:rsidDel="007766C9">
                <w:rPr>
                  <w:lang w:val="en-GB"/>
                </w:rPr>
                <w:delText>Part of the claims and benefits, net of salvages and subrogations during the period that corresponds to risks accepted during the period.</w:delText>
              </w:r>
            </w:del>
          </w:p>
          <w:p w14:paraId="32A4D593" w14:textId="09C6E978" w:rsidR="00872AFE" w:rsidRPr="00711388" w:rsidDel="007766C9" w:rsidRDefault="00872AFE" w:rsidP="00567869">
            <w:pPr>
              <w:pStyle w:val="NormalLeft"/>
              <w:rPr>
                <w:del w:id="8281" w:author="Author"/>
                <w:lang w:val="en-GB"/>
              </w:rPr>
            </w:pPr>
            <w:del w:id="8282" w:author="Author">
              <w:r w:rsidRPr="00711388" w:rsidDel="007766C9">
                <w:rPr>
                  <w:lang w:val="en-GB"/>
                </w:rPr>
                <w:delText>Allocation keys may be used to identify this part of the total claims, as long as this reconciles at the end to total claims and benefits net of salvages and subrogations as reported in C0100/R0320 from S.29.03 and C0110/R0320 from S.29.03.</w:delText>
              </w:r>
            </w:del>
          </w:p>
        </w:tc>
      </w:tr>
      <w:tr w:rsidR="00872AFE" w:rsidRPr="00711388" w:rsidDel="007766C9" w14:paraId="2FB36BBB" w14:textId="5FE79286" w:rsidTr="00567869">
        <w:trPr>
          <w:del w:id="8283" w:author="Author"/>
        </w:trPr>
        <w:tc>
          <w:tcPr>
            <w:tcW w:w="1950" w:type="dxa"/>
            <w:tcBorders>
              <w:top w:val="single" w:sz="2" w:space="0" w:color="auto"/>
              <w:left w:val="single" w:sz="2" w:space="0" w:color="auto"/>
              <w:bottom w:val="single" w:sz="2" w:space="0" w:color="auto"/>
              <w:right w:val="single" w:sz="2" w:space="0" w:color="auto"/>
            </w:tcBorders>
          </w:tcPr>
          <w:p w14:paraId="04A8CCA1" w14:textId="35701B5D" w:rsidR="00872AFE" w:rsidRPr="00711388" w:rsidDel="007766C9" w:rsidRDefault="00872AFE" w:rsidP="00567869">
            <w:pPr>
              <w:pStyle w:val="NormalLeft"/>
              <w:rPr>
                <w:del w:id="8284" w:author="Author"/>
                <w:lang w:val="en-GB"/>
              </w:rPr>
            </w:pPr>
            <w:del w:id="8285" w:author="Author">
              <w:r w:rsidRPr="00711388" w:rsidDel="007766C9">
                <w:rPr>
                  <w:lang w:val="en-GB"/>
                </w:rPr>
                <w:delText>C0010/R0030</w:delText>
              </w:r>
            </w:del>
          </w:p>
        </w:tc>
        <w:tc>
          <w:tcPr>
            <w:tcW w:w="1393" w:type="dxa"/>
            <w:tcBorders>
              <w:top w:val="single" w:sz="2" w:space="0" w:color="auto"/>
              <w:left w:val="single" w:sz="2" w:space="0" w:color="auto"/>
              <w:bottom w:val="single" w:sz="2" w:space="0" w:color="auto"/>
              <w:right w:val="single" w:sz="2" w:space="0" w:color="auto"/>
            </w:tcBorders>
          </w:tcPr>
          <w:p w14:paraId="5ABEF176" w14:textId="49541EB2" w:rsidR="00872AFE" w:rsidRPr="00711388" w:rsidDel="007766C9" w:rsidRDefault="00872AFE" w:rsidP="00567869">
            <w:pPr>
              <w:pStyle w:val="NormalLeft"/>
              <w:rPr>
                <w:del w:id="8286" w:author="Author"/>
                <w:lang w:val="en-GB"/>
              </w:rPr>
            </w:pPr>
            <w:del w:id="8287" w:author="Author">
              <w:r w:rsidRPr="00711388" w:rsidDel="007766C9">
                <w:rPr>
                  <w:lang w:val="en-GB"/>
                </w:rPr>
                <w:delText>Expenses (related to insurance and reinsurance obligations)</w:delText>
              </w:r>
            </w:del>
          </w:p>
        </w:tc>
        <w:tc>
          <w:tcPr>
            <w:tcW w:w="5943" w:type="dxa"/>
            <w:tcBorders>
              <w:top w:val="single" w:sz="2" w:space="0" w:color="auto"/>
              <w:left w:val="single" w:sz="2" w:space="0" w:color="auto"/>
              <w:bottom w:val="single" w:sz="2" w:space="0" w:color="auto"/>
              <w:right w:val="single" w:sz="2" w:space="0" w:color="auto"/>
            </w:tcBorders>
          </w:tcPr>
          <w:p w14:paraId="6A4225D0" w14:textId="677A0C8C" w:rsidR="00872AFE" w:rsidRPr="00711388" w:rsidDel="007766C9" w:rsidRDefault="00872AFE" w:rsidP="00567869">
            <w:pPr>
              <w:pStyle w:val="NormalLeft"/>
              <w:rPr>
                <w:del w:id="8288" w:author="Author"/>
                <w:lang w:val="en-GB"/>
              </w:rPr>
            </w:pPr>
            <w:del w:id="8289" w:author="Author">
              <w:r w:rsidRPr="00711388" w:rsidDel="007766C9">
                <w:rPr>
                  <w:lang w:val="en-GB"/>
                </w:rPr>
                <w:delText>Part of the expenses during the period that corresponds to risks accepted during the period.</w:delText>
              </w:r>
            </w:del>
          </w:p>
          <w:p w14:paraId="06B196A0" w14:textId="50404C92" w:rsidR="00872AFE" w:rsidRPr="00711388" w:rsidDel="007766C9" w:rsidRDefault="00872AFE" w:rsidP="00567869">
            <w:pPr>
              <w:pStyle w:val="NormalLeft"/>
              <w:rPr>
                <w:del w:id="8290" w:author="Author"/>
                <w:lang w:val="en-GB"/>
              </w:rPr>
            </w:pPr>
          </w:p>
          <w:p w14:paraId="65EC277A" w14:textId="4F0DCFBE" w:rsidR="00872AFE" w:rsidRPr="00711388" w:rsidDel="007766C9" w:rsidRDefault="00872AFE" w:rsidP="00567869">
            <w:pPr>
              <w:pStyle w:val="NormalLeft"/>
              <w:rPr>
                <w:del w:id="8291" w:author="Author"/>
                <w:lang w:val="en-GB"/>
              </w:rPr>
            </w:pPr>
            <w:del w:id="8292" w:author="Author">
              <w:r w:rsidRPr="00711388" w:rsidDel="007766C9">
                <w:rPr>
                  <w:lang w:val="en-GB"/>
                </w:rPr>
                <w:delText>Allocation keys may be used to identify this part of the total expenses, as long as this reconciles at the end to total expenses as reported in C0100/R0330 from template S.29.03 plus C0110/R0330 from template S.29.03.</w:delText>
              </w:r>
            </w:del>
          </w:p>
        </w:tc>
      </w:tr>
      <w:tr w:rsidR="00872AFE" w:rsidRPr="00711388" w:rsidDel="007766C9" w14:paraId="57B90AB8" w14:textId="0B16838B" w:rsidTr="00567869">
        <w:trPr>
          <w:del w:id="8293" w:author="Author"/>
        </w:trPr>
        <w:tc>
          <w:tcPr>
            <w:tcW w:w="1950" w:type="dxa"/>
            <w:tcBorders>
              <w:top w:val="single" w:sz="2" w:space="0" w:color="auto"/>
              <w:left w:val="single" w:sz="2" w:space="0" w:color="auto"/>
              <w:bottom w:val="single" w:sz="2" w:space="0" w:color="auto"/>
              <w:right w:val="single" w:sz="2" w:space="0" w:color="auto"/>
            </w:tcBorders>
          </w:tcPr>
          <w:p w14:paraId="1138BACE" w14:textId="0DCFB7EB" w:rsidR="00872AFE" w:rsidRPr="00711388" w:rsidDel="007766C9" w:rsidRDefault="00872AFE" w:rsidP="00567869">
            <w:pPr>
              <w:pStyle w:val="NormalLeft"/>
              <w:rPr>
                <w:del w:id="8294" w:author="Author"/>
                <w:lang w:val="en-GB"/>
              </w:rPr>
            </w:pPr>
            <w:del w:id="8295" w:author="Author">
              <w:r w:rsidRPr="00711388" w:rsidDel="007766C9">
                <w:rPr>
                  <w:lang w:val="en-GB"/>
                </w:rPr>
                <w:delText>C0010/R0040</w:delText>
              </w:r>
            </w:del>
          </w:p>
        </w:tc>
        <w:tc>
          <w:tcPr>
            <w:tcW w:w="1393" w:type="dxa"/>
            <w:tcBorders>
              <w:top w:val="single" w:sz="2" w:space="0" w:color="auto"/>
              <w:left w:val="single" w:sz="2" w:space="0" w:color="auto"/>
              <w:bottom w:val="single" w:sz="2" w:space="0" w:color="auto"/>
              <w:right w:val="single" w:sz="2" w:space="0" w:color="auto"/>
            </w:tcBorders>
          </w:tcPr>
          <w:p w14:paraId="48632A75" w14:textId="5582B07C" w:rsidR="00872AFE" w:rsidRPr="00711388" w:rsidDel="007766C9" w:rsidRDefault="00872AFE" w:rsidP="00567869">
            <w:pPr>
              <w:pStyle w:val="NormalLeft"/>
              <w:rPr>
                <w:del w:id="8296" w:author="Author"/>
                <w:lang w:val="en-GB"/>
              </w:rPr>
            </w:pPr>
            <w:del w:id="8297" w:author="Author">
              <w:r w:rsidRPr="00711388" w:rsidDel="007766C9">
                <w:rPr>
                  <w:lang w:val="en-GB"/>
                </w:rPr>
                <w:delText>Variation of Best Estimate</w:delText>
              </w:r>
            </w:del>
          </w:p>
        </w:tc>
        <w:tc>
          <w:tcPr>
            <w:tcW w:w="5943" w:type="dxa"/>
            <w:tcBorders>
              <w:top w:val="single" w:sz="2" w:space="0" w:color="auto"/>
              <w:left w:val="single" w:sz="2" w:space="0" w:color="auto"/>
              <w:bottom w:val="single" w:sz="2" w:space="0" w:color="auto"/>
              <w:right w:val="single" w:sz="2" w:space="0" w:color="auto"/>
            </w:tcBorders>
          </w:tcPr>
          <w:p w14:paraId="1F609822" w14:textId="0EB684EF" w:rsidR="00872AFE" w:rsidRPr="00711388" w:rsidDel="007766C9" w:rsidRDefault="00872AFE" w:rsidP="00567869">
            <w:pPr>
              <w:pStyle w:val="NormalLeft"/>
              <w:rPr>
                <w:del w:id="8298" w:author="Author"/>
                <w:lang w:val="en-GB"/>
              </w:rPr>
            </w:pPr>
            <w:del w:id="8299" w:author="Author">
              <w:r w:rsidRPr="00711388" w:rsidDel="007766C9">
                <w:rPr>
                  <w:lang w:val="en-GB"/>
                </w:rPr>
                <w:delText>Corresponds to the variation of Best Estimate for risk accepted during the period.</w:delText>
              </w:r>
            </w:del>
          </w:p>
        </w:tc>
      </w:tr>
      <w:tr w:rsidR="00872AFE" w:rsidRPr="00711388" w:rsidDel="007766C9" w14:paraId="5395856C" w14:textId="2C0424A2" w:rsidTr="00567869">
        <w:trPr>
          <w:del w:id="8300" w:author="Author"/>
        </w:trPr>
        <w:tc>
          <w:tcPr>
            <w:tcW w:w="1950" w:type="dxa"/>
            <w:tcBorders>
              <w:top w:val="single" w:sz="2" w:space="0" w:color="auto"/>
              <w:left w:val="single" w:sz="2" w:space="0" w:color="auto"/>
              <w:bottom w:val="single" w:sz="2" w:space="0" w:color="auto"/>
              <w:right w:val="single" w:sz="2" w:space="0" w:color="auto"/>
            </w:tcBorders>
          </w:tcPr>
          <w:p w14:paraId="70DD21C9" w14:textId="00FEE5EF" w:rsidR="00872AFE" w:rsidRPr="00711388" w:rsidDel="007766C9" w:rsidRDefault="00872AFE" w:rsidP="00567869">
            <w:pPr>
              <w:pStyle w:val="NormalLeft"/>
              <w:rPr>
                <w:del w:id="8301" w:author="Author"/>
                <w:lang w:val="en-GB"/>
              </w:rPr>
            </w:pPr>
            <w:del w:id="8302" w:author="Author">
              <w:r w:rsidRPr="00711388" w:rsidDel="007766C9">
                <w:rPr>
                  <w:lang w:val="en-GB"/>
                </w:rPr>
                <w:delText>C0010/R0050</w:delText>
              </w:r>
            </w:del>
          </w:p>
        </w:tc>
        <w:tc>
          <w:tcPr>
            <w:tcW w:w="1393" w:type="dxa"/>
            <w:tcBorders>
              <w:top w:val="single" w:sz="2" w:space="0" w:color="auto"/>
              <w:left w:val="single" w:sz="2" w:space="0" w:color="auto"/>
              <w:bottom w:val="single" w:sz="2" w:space="0" w:color="auto"/>
              <w:right w:val="single" w:sz="2" w:space="0" w:color="auto"/>
            </w:tcBorders>
          </w:tcPr>
          <w:p w14:paraId="6E662044" w14:textId="027491C9" w:rsidR="00872AFE" w:rsidRPr="00711388" w:rsidDel="007766C9" w:rsidRDefault="00872AFE" w:rsidP="00567869">
            <w:pPr>
              <w:pStyle w:val="NormalLeft"/>
              <w:rPr>
                <w:del w:id="8303" w:author="Author"/>
                <w:lang w:val="en-GB"/>
              </w:rPr>
            </w:pPr>
            <w:del w:id="8304" w:author="Author">
              <w:r w:rsidRPr="00711388" w:rsidDel="007766C9">
                <w:rPr>
                  <w:lang w:val="en-GB"/>
                </w:rPr>
                <w:delText>Variation of Technical Provisions as a whole</w:delText>
              </w:r>
            </w:del>
          </w:p>
        </w:tc>
        <w:tc>
          <w:tcPr>
            <w:tcW w:w="5943" w:type="dxa"/>
            <w:tcBorders>
              <w:top w:val="single" w:sz="2" w:space="0" w:color="auto"/>
              <w:left w:val="single" w:sz="2" w:space="0" w:color="auto"/>
              <w:bottom w:val="single" w:sz="2" w:space="0" w:color="auto"/>
              <w:right w:val="single" w:sz="2" w:space="0" w:color="auto"/>
            </w:tcBorders>
          </w:tcPr>
          <w:p w14:paraId="5EF0C178" w14:textId="01F10B5B" w:rsidR="00872AFE" w:rsidRPr="00711388" w:rsidDel="007766C9" w:rsidRDefault="00872AFE" w:rsidP="00567869">
            <w:pPr>
              <w:pStyle w:val="NormalLeft"/>
              <w:rPr>
                <w:del w:id="8305" w:author="Author"/>
                <w:lang w:val="en-GB"/>
              </w:rPr>
            </w:pPr>
            <w:del w:id="8306" w:author="Author">
              <w:r w:rsidRPr="00711388" w:rsidDel="007766C9">
                <w:rPr>
                  <w:lang w:val="en-GB"/>
                </w:rPr>
                <w:delText>Part of TP calculated as a whole corresponding to risks accepted during period.</w:delText>
              </w:r>
            </w:del>
          </w:p>
          <w:p w14:paraId="553B00AB" w14:textId="0D55B4C2" w:rsidR="00872AFE" w:rsidRPr="00711388" w:rsidDel="007766C9" w:rsidRDefault="00872AFE" w:rsidP="00567869">
            <w:pPr>
              <w:pStyle w:val="NormalLeft"/>
              <w:rPr>
                <w:del w:id="8307" w:author="Author"/>
                <w:lang w:val="en-GB"/>
              </w:rPr>
            </w:pPr>
            <w:del w:id="8308" w:author="Author">
              <w:r w:rsidRPr="00711388" w:rsidDel="007766C9">
                <w:rPr>
                  <w:lang w:val="en-GB"/>
                </w:rPr>
                <w:delText>Allocation keys may be used to identify this part of the total variation of TP calculated as a whole, as long as this reconciles at the end to total.</w:delText>
              </w:r>
            </w:del>
          </w:p>
        </w:tc>
      </w:tr>
      <w:tr w:rsidR="00872AFE" w:rsidRPr="00711388" w:rsidDel="007766C9" w14:paraId="414F91FE" w14:textId="7F2D4515" w:rsidTr="00567869">
        <w:trPr>
          <w:del w:id="8309" w:author="Author"/>
        </w:trPr>
        <w:tc>
          <w:tcPr>
            <w:tcW w:w="1950" w:type="dxa"/>
            <w:tcBorders>
              <w:top w:val="single" w:sz="2" w:space="0" w:color="auto"/>
              <w:left w:val="single" w:sz="2" w:space="0" w:color="auto"/>
              <w:bottom w:val="single" w:sz="2" w:space="0" w:color="auto"/>
              <w:right w:val="single" w:sz="2" w:space="0" w:color="auto"/>
            </w:tcBorders>
          </w:tcPr>
          <w:p w14:paraId="2A2C7041" w14:textId="4FBF76D6" w:rsidR="00872AFE" w:rsidRPr="00711388" w:rsidDel="007766C9" w:rsidRDefault="00872AFE" w:rsidP="00567869">
            <w:pPr>
              <w:pStyle w:val="NormalLeft"/>
              <w:rPr>
                <w:del w:id="8310" w:author="Author"/>
                <w:lang w:val="en-GB"/>
              </w:rPr>
            </w:pPr>
            <w:del w:id="8311" w:author="Author">
              <w:r w:rsidRPr="00711388" w:rsidDel="007766C9">
                <w:rPr>
                  <w:lang w:val="en-GB"/>
                </w:rPr>
                <w:delText>C0010/R0060</w:delText>
              </w:r>
              <w:r w:rsidRPr="00711388" w:rsidDel="003323F0">
                <w:rPr>
                  <w:lang w:val="en-GB"/>
                </w:rPr>
                <w:delText xml:space="preserve">  </w:delText>
              </w:r>
            </w:del>
            <w:ins w:id="8312"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05DB364C" w14:textId="7F3EC3CF" w:rsidR="00872AFE" w:rsidRPr="00711388" w:rsidDel="007766C9" w:rsidRDefault="00872AFE" w:rsidP="00567869">
            <w:pPr>
              <w:pStyle w:val="NormalLeft"/>
              <w:rPr>
                <w:del w:id="8313" w:author="Author"/>
                <w:lang w:val="en-GB"/>
              </w:rPr>
            </w:pPr>
            <w:del w:id="8314" w:author="Author">
              <w:r w:rsidRPr="00711388" w:rsidDel="007766C9">
                <w:rPr>
                  <w:lang w:val="en-GB"/>
                </w:rPr>
                <w:delText>Net variation for index-linked and unit-linked business</w:delText>
              </w:r>
              <w:r w:rsidRPr="00711388" w:rsidDel="003323F0">
                <w:rPr>
                  <w:lang w:val="en-GB"/>
                </w:rPr>
                <w:delText xml:space="preserve">  </w:delText>
              </w:r>
            </w:del>
            <w:ins w:id="8315"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45BEBC6E" w14:textId="25EAD4C3" w:rsidR="00872AFE" w:rsidRPr="00711388" w:rsidDel="007766C9" w:rsidRDefault="00872AFE" w:rsidP="00567869">
            <w:pPr>
              <w:pStyle w:val="NormalLeft"/>
              <w:rPr>
                <w:del w:id="8316" w:author="Author"/>
                <w:lang w:val="en-GB"/>
              </w:rPr>
            </w:pPr>
            <w:del w:id="8317" w:author="Author">
              <w:r w:rsidRPr="00711388" w:rsidDel="007766C9">
                <w:rPr>
                  <w:lang w:val="en-GB"/>
                </w:rPr>
                <w:delText>Amount shall represent the net variation, in Balance Sheet, of the Assets held for index</w:delText>
              </w:r>
            </w:del>
            <w:r w:rsidR="00711388" w:rsidRPr="00711388">
              <w:rPr>
                <w:lang w:val="en-GB"/>
              </w:rPr>
              <w:t>-</w:t>
            </w:r>
            <w:del w:id="8318" w:author="Author">
              <w:r w:rsidRPr="00711388" w:rsidDel="007766C9">
                <w:rPr>
                  <w:lang w:val="en-GB"/>
                </w:rPr>
                <w:delText>linked and unit</w:delText>
              </w:r>
            </w:del>
            <w:r w:rsidR="00711388" w:rsidRPr="00711388">
              <w:rPr>
                <w:lang w:val="en-GB"/>
              </w:rPr>
              <w:t>-</w:t>
            </w:r>
            <w:del w:id="8319" w:author="Author">
              <w:r w:rsidRPr="00711388" w:rsidDel="007766C9">
                <w:rPr>
                  <w:lang w:val="en-GB"/>
                </w:rPr>
                <w:delText xml:space="preserve">linked funds and of technical provisions </w:delText>
              </w:r>
            </w:del>
            <w:r w:rsidR="00711388" w:rsidRPr="00711388">
              <w:rPr>
                <w:lang w:val="en-GB"/>
              </w:rPr>
              <w:t>-</w:t>
            </w:r>
            <w:del w:id="8320" w:author="Author">
              <w:r w:rsidRPr="00711388" w:rsidDel="007766C9">
                <w:rPr>
                  <w:lang w:val="en-GB"/>
                </w:rPr>
                <w:delText xml:space="preserve"> index-linked and unit-linked (calculated as best estimate and risk margin or calculate as a whole).</w:delText>
              </w:r>
              <w:r w:rsidRPr="00711388" w:rsidDel="003323F0">
                <w:rPr>
                  <w:lang w:val="en-GB"/>
                </w:rPr>
                <w:delText xml:space="preserve">  </w:delText>
              </w:r>
            </w:del>
            <w:ins w:id="8321" w:author="Author">
              <w:r w:rsidR="003323F0">
                <w:rPr>
                  <w:lang w:val="en-GB"/>
                </w:rPr>
                <w:t xml:space="preserve"> </w:t>
              </w:r>
            </w:ins>
          </w:p>
        </w:tc>
      </w:tr>
      <w:tr w:rsidR="00872AFE" w:rsidRPr="00711388" w:rsidDel="007766C9" w14:paraId="5DFF5F34" w14:textId="32520C40" w:rsidTr="00567869">
        <w:trPr>
          <w:del w:id="8322" w:author="Author"/>
        </w:trPr>
        <w:tc>
          <w:tcPr>
            <w:tcW w:w="1950" w:type="dxa"/>
            <w:tcBorders>
              <w:top w:val="single" w:sz="2" w:space="0" w:color="auto"/>
              <w:left w:val="single" w:sz="2" w:space="0" w:color="auto"/>
              <w:bottom w:val="single" w:sz="2" w:space="0" w:color="auto"/>
              <w:right w:val="single" w:sz="2" w:space="0" w:color="auto"/>
            </w:tcBorders>
          </w:tcPr>
          <w:p w14:paraId="24A0826F" w14:textId="13FC3E0C" w:rsidR="00872AFE" w:rsidRPr="00711388" w:rsidDel="007766C9" w:rsidRDefault="00872AFE" w:rsidP="00567869">
            <w:pPr>
              <w:pStyle w:val="NormalLeft"/>
              <w:rPr>
                <w:del w:id="8323" w:author="Author"/>
                <w:lang w:val="en-GB"/>
              </w:rPr>
            </w:pPr>
            <w:del w:id="8324" w:author="Author">
              <w:r w:rsidRPr="00711388" w:rsidDel="007766C9">
                <w:rPr>
                  <w:lang w:val="en-GB"/>
                </w:rPr>
                <w:delText>C0010/R0070</w:delText>
              </w:r>
            </w:del>
          </w:p>
        </w:tc>
        <w:tc>
          <w:tcPr>
            <w:tcW w:w="1393" w:type="dxa"/>
            <w:tcBorders>
              <w:top w:val="single" w:sz="2" w:space="0" w:color="auto"/>
              <w:left w:val="single" w:sz="2" w:space="0" w:color="auto"/>
              <w:bottom w:val="single" w:sz="2" w:space="0" w:color="auto"/>
              <w:right w:val="single" w:sz="2" w:space="0" w:color="auto"/>
            </w:tcBorders>
          </w:tcPr>
          <w:p w14:paraId="3CB8A8E7" w14:textId="441D88E7" w:rsidR="00872AFE" w:rsidRPr="00711388" w:rsidDel="007766C9" w:rsidRDefault="00872AFE" w:rsidP="00567869">
            <w:pPr>
              <w:pStyle w:val="NormalLeft"/>
              <w:rPr>
                <w:del w:id="8325" w:author="Author"/>
                <w:lang w:val="en-GB"/>
              </w:rPr>
            </w:pPr>
            <w:del w:id="8326" w:author="Author">
              <w:r w:rsidRPr="00711388" w:rsidDel="007766C9">
                <w:rPr>
                  <w:lang w:val="en-GB"/>
                </w:rPr>
                <w:delText>Total</w:delText>
              </w:r>
            </w:del>
          </w:p>
        </w:tc>
        <w:tc>
          <w:tcPr>
            <w:tcW w:w="5943" w:type="dxa"/>
            <w:tcBorders>
              <w:top w:val="single" w:sz="2" w:space="0" w:color="auto"/>
              <w:left w:val="single" w:sz="2" w:space="0" w:color="auto"/>
              <w:bottom w:val="single" w:sz="2" w:space="0" w:color="auto"/>
              <w:right w:val="single" w:sz="2" w:space="0" w:color="auto"/>
            </w:tcBorders>
          </w:tcPr>
          <w:p w14:paraId="133471D3" w14:textId="2356C744" w:rsidR="00872AFE" w:rsidRPr="00711388" w:rsidDel="007766C9" w:rsidRDefault="00872AFE" w:rsidP="00567869">
            <w:pPr>
              <w:pStyle w:val="NormalLeft"/>
              <w:rPr>
                <w:del w:id="8327" w:author="Author"/>
                <w:lang w:val="en-GB"/>
              </w:rPr>
            </w:pPr>
            <w:del w:id="8328" w:author="Author">
              <w:r w:rsidRPr="00711388" w:rsidDel="007766C9">
                <w:rPr>
                  <w:lang w:val="en-GB"/>
                </w:rPr>
                <w:delText xml:space="preserve">Total impact from risks accepted during period </w:delText>
              </w:r>
            </w:del>
            <w:r w:rsidR="00845F43" w:rsidRPr="00711388">
              <w:rPr>
                <w:lang w:val="en-GB"/>
              </w:rPr>
              <w:t>-</w:t>
            </w:r>
            <w:del w:id="8329" w:author="Author">
              <w:r w:rsidRPr="00711388" w:rsidDel="007766C9">
                <w:rPr>
                  <w:lang w:val="en-GB"/>
                </w:rPr>
                <w:delText xml:space="preserve"> gross of reinsurance).</w:delText>
              </w:r>
            </w:del>
          </w:p>
        </w:tc>
      </w:tr>
      <w:tr w:rsidR="00872AFE" w:rsidRPr="00711388" w:rsidDel="007766C9" w14:paraId="30581702" w14:textId="6D85547A" w:rsidTr="00567869">
        <w:trPr>
          <w:del w:id="8330" w:author="Author"/>
        </w:trPr>
        <w:tc>
          <w:tcPr>
            <w:tcW w:w="1950" w:type="dxa"/>
            <w:tcBorders>
              <w:top w:val="single" w:sz="2" w:space="0" w:color="auto"/>
              <w:left w:val="single" w:sz="2" w:space="0" w:color="auto"/>
              <w:bottom w:val="single" w:sz="2" w:space="0" w:color="auto"/>
              <w:right w:val="single" w:sz="2" w:space="0" w:color="auto"/>
            </w:tcBorders>
          </w:tcPr>
          <w:p w14:paraId="28F42688" w14:textId="4F5347E4" w:rsidR="00872AFE" w:rsidRPr="00711388" w:rsidDel="007766C9" w:rsidRDefault="00872AFE" w:rsidP="00567869">
            <w:pPr>
              <w:pStyle w:val="NormalCentered"/>
              <w:rPr>
                <w:del w:id="8331" w:author="Author"/>
                <w:lang w:val="en-GB"/>
              </w:rPr>
            </w:pPr>
            <w:del w:id="8332" w:author="Author">
              <w:r w:rsidRPr="00711388" w:rsidDel="007766C9">
                <w:rPr>
                  <w:i/>
                  <w:lang w:val="en-GB"/>
                </w:rPr>
                <w:delText>Risks accepted prior to period</w:delText>
              </w:r>
            </w:del>
          </w:p>
        </w:tc>
        <w:tc>
          <w:tcPr>
            <w:tcW w:w="1393" w:type="dxa"/>
            <w:tcBorders>
              <w:top w:val="single" w:sz="2" w:space="0" w:color="auto"/>
              <w:left w:val="single" w:sz="2" w:space="0" w:color="auto"/>
              <w:bottom w:val="single" w:sz="2" w:space="0" w:color="auto"/>
              <w:right w:val="single" w:sz="2" w:space="0" w:color="auto"/>
            </w:tcBorders>
          </w:tcPr>
          <w:p w14:paraId="397704AD" w14:textId="48F9D01E" w:rsidR="00872AFE" w:rsidRPr="00711388" w:rsidDel="007766C9" w:rsidRDefault="00872AFE" w:rsidP="00567869">
            <w:pPr>
              <w:pStyle w:val="NormalCentered"/>
              <w:rPr>
                <w:del w:id="8333"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25FB2F73" w14:textId="32B1E405" w:rsidR="00872AFE" w:rsidRPr="00711388" w:rsidDel="007766C9" w:rsidRDefault="00872AFE" w:rsidP="00567869">
            <w:pPr>
              <w:pStyle w:val="NormalCentered"/>
              <w:rPr>
                <w:del w:id="8334" w:author="Author"/>
                <w:lang w:val="en-GB"/>
              </w:rPr>
            </w:pPr>
          </w:p>
        </w:tc>
      </w:tr>
      <w:tr w:rsidR="00872AFE" w:rsidRPr="00711388" w:rsidDel="007766C9" w14:paraId="20522C45" w14:textId="318203B5" w:rsidTr="00567869">
        <w:trPr>
          <w:del w:id="8335" w:author="Author"/>
        </w:trPr>
        <w:tc>
          <w:tcPr>
            <w:tcW w:w="1950" w:type="dxa"/>
            <w:tcBorders>
              <w:top w:val="single" w:sz="2" w:space="0" w:color="auto"/>
              <w:left w:val="single" w:sz="2" w:space="0" w:color="auto"/>
              <w:bottom w:val="single" w:sz="2" w:space="0" w:color="auto"/>
              <w:right w:val="single" w:sz="2" w:space="0" w:color="auto"/>
            </w:tcBorders>
          </w:tcPr>
          <w:p w14:paraId="3E778576" w14:textId="3179B2AB" w:rsidR="00872AFE" w:rsidRPr="00711388" w:rsidDel="007766C9" w:rsidRDefault="00872AFE" w:rsidP="00567869">
            <w:pPr>
              <w:pStyle w:val="NormalLeft"/>
              <w:rPr>
                <w:del w:id="8336" w:author="Author"/>
                <w:lang w:val="en-GB"/>
              </w:rPr>
            </w:pPr>
            <w:del w:id="8337" w:author="Author">
              <w:r w:rsidRPr="00711388" w:rsidDel="007766C9">
                <w:rPr>
                  <w:lang w:val="en-GB"/>
                </w:rPr>
                <w:lastRenderedPageBreak/>
                <w:delText>C0020/R0010</w:delText>
              </w:r>
            </w:del>
          </w:p>
        </w:tc>
        <w:tc>
          <w:tcPr>
            <w:tcW w:w="1393" w:type="dxa"/>
            <w:tcBorders>
              <w:top w:val="single" w:sz="2" w:space="0" w:color="auto"/>
              <w:left w:val="single" w:sz="2" w:space="0" w:color="auto"/>
              <w:bottom w:val="single" w:sz="2" w:space="0" w:color="auto"/>
              <w:right w:val="single" w:sz="2" w:space="0" w:color="auto"/>
            </w:tcBorders>
          </w:tcPr>
          <w:p w14:paraId="0A47E2A0" w14:textId="2BD394A8" w:rsidR="00872AFE" w:rsidRPr="00711388" w:rsidDel="007766C9" w:rsidRDefault="00872AFE" w:rsidP="00567869">
            <w:pPr>
              <w:pStyle w:val="NormalLeft"/>
              <w:rPr>
                <w:del w:id="8338" w:author="Author"/>
                <w:lang w:val="en-GB"/>
              </w:rPr>
            </w:pPr>
            <w:del w:id="8339" w:author="Author">
              <w:r w:rsidRPr="00711388" w:rsidDel="007766C9">
                <w:rPr>
                  <w:lang w:val="en-GB"/>
                </w:rPr>
                <w:delText>Written premiums on contract underwritten during period</w:delText>
              </w:r>
            </w:del>
          </w:p>
        </w:tc>
        <w:tc>
          <w:tcPr>
            <w:tcW w:w="5943" w:type="dxa"/>
            <w:tcBorders>
              <w:top w:val="single" w:sz="2" w:space="0" w:color="auto"/>
              <w:left w:val="single" w:sz="2" w:space="0" w:color="auto"/>
              <w:bottom w:val="single" w:sz="2" w:space="0" w:color="auto"/>
              <w:right w:val="single" w:sz="2" w:space="0" w:color="auto"/>
            </w:tcBorders>
          </w:tcPr>
          <w:p w14:paraId="02CDD70A" w14:textId="2140B87F" w:rsidR="00872AFE" w:rsidRPr="00711388" w:rsidDel="007766C9" w:rsidRDefault="00872AFE" w:rsidP="00567869">
            <w:pPr>
              <w:pStyle w:val="NormalLeft"/>
              <w:rPr>
                <w:del w:id="8340" w:author="Author"/>
                <w:lang w:val="en-GB"/>
              </w:rPr>
            </w:pPr>
            <w:del w:id="8341" w:author="Author">
              <w:r w:rsidRPr="00711388" w:rsidDel="007766C9">
                <w:rPr>
                  <w:lang w:val="en-GB"/>
                </w:rPr>
                <w:delText>Part of the written premiums during the period that corresponds to contracts underwritten prior to period.</w:delText>
              </w:r>
            </w:del>
          </w:p>
          <w:p w14:paraId="2DBF55FA" w14:textId="57213F30" w:rsidR="00872AFE" w:rsidRPr="00711388" w:rsidDel="007766C9" w:rsidRDefault="00872AFE" w:rsidP="00567869">
            <w:pPr>
              <w:pStyle w:val="NormalLeft"/>
              <w:rPr>
                <w:del w:id="8342" w:author="Author"/>
                <w:lang w:val="en-GB"/>
              </w:rPr>
            </w:pPr>
            <w:del w:id="8343" w:author="Author">
              <w:r w:rsidRPr="00711388" w:rsidDel="007766C9">
                <w:rPr>
                  <w:lang w:val="en-GB"/>
                </w:rPr>
                <w:delText>See instructions on C0010/R0010.</w:delText>
              </w:r>
            </w:del>
          </w:p>
        </w:tc>
      </w:tr>
      <w:tr w:rsidR="00872AFE" w:rsidRPr="00711388" w:rsidDel="007766C9" w14:paraId="65E97F7A" w14:textId="0016AB3B" w:rsidTr="00567869">
        <w:trPr>
          <w:del w:id="8344" w:author="Author"/>
        </w:trPr>
        <w:tc>
          <w:tcPr>
            <w:tcW w:w="1950" w:type="dxa"/>
            <w:tcBorders>
              <w:top w:val="single" w:sz="2" w:space="0" w:color="auto"/>
              <w:left w:val="single" w:sz="2" w:space="0" w:color="auto"/>
              <w:bottom w:val="single" w:sz="2" w:space="0" w:color="auto"/>
              <w:right w:val="single" w:sz="2" w:space="0" w:color="auto"/>
            </w:tcBorders>
          </w:tcPr>
          <w:p w14:paraId="0B791262" w14:textId="7E665A59" w:rsidR="00872AFE" w:rsidRPr="00711388" w:rsidDel="007766C9" w:rsidRDefault="00872AFE" w:rsidP="00567869">
            <w:pPr>
              <w:pStyle w:val="NormalLeft"/>
              <w:rPr>
                <w:del w:id="8345" w:author="Author"/>
                <w:lang w:val="en-GB"/>
              </w:rPr>
            </w:pPr>
            <w:del w:id="8346" w:author="Author">
              <w:r w:rsidRPr="00711388" w:rsidDel="007766C9">
                <w:rPr>
                  <w:lang w:val="en-GB"/>
                </w:rPr>
                <w:delText>C0020/R0020</w:delText>
              </w:r>
            </w:del>
          </w:p>
        </w:tc>
        <w:tc>
          <w:tcPr>
            <w:tcW w:w="1393" w:type="dxa"/>
            <w:tcBorders>
              <w:top w:val="single" w:sz="2" w:space="0" w:color="auto"/>
              <w:left w:val="single" w:sz="2" w:space="0" w:color="auto"/>
              <w:bottom w:val="single" w:sz="2" w:space="0" w:color="auto"/>
              <w:right w:val="single" w:sz="2" w:space="0" w:color="auto"/>
            </w:tcBorders>
          </w:tcPr>
          <w:p w14:paraId="3EC2FFBC" w14:textId="26740DE5" w:rsidR="00872AFE" w:rsidRPr="00711388" w:rsidDel="007766C9" w:rsidRDefault="00872AFE" w:rsidP="00567869">
            <w:pPr>
              <w:pStyle w:val="NormalLeft"/>
              <w:rPr>
                <w:del w:id="8347" w:author="Author"/>
                <w:lang w:val="en-GB"/>
              </w:rPr>
            </w:pPr>
            <w:del w:id="8348" w:author="Author">
              <w:r w:rsidRPr="00711388" w:rsidDel="007766C9">
                <w:rPr>
                  <w:lang w:val="en-GB"/>
                </w:rPr>
                <w:delText xml:space="preserve">Claims and benefits </w:delText>
              </w:r>
            </w:del>
            <w:r w:rsidR="00845F43" w:rsidRPr="00711388">
              <w:rPr>
                <w:lang w:val="en-GB"/>
              </w:rPr>
              <w:t>-</w:t>
            </w:r>
            <w:del w:id="8349" w:author="Author">
              <w:r w:rsidRPr="00711388" w:rsidDel="007766C9">
                <w:rPr>
                  <w:lang w:val="en-GB"/>
                </w:rPr>
                <w:delText xml:space="preserve"> net of salvages and subrogations recovered</w:delText>
              </w:r>
            </w:del>
          </w:p>
        </w:tc>
        <w:tc>
          <w:tcPr>
            <w:tcW w:w="5943" w:type="dxa"/>
            <w:tcBorders>
              <w:top w:val="single" w:sz="2" w:space="0" w:color="auto"/>
              <w:left w:val="single" w:sz="2" w:space="0" w:color="auto"/>
              <w:bottom w:val="single" w:sz="2" w:space="0" w:color="auto"/>
              <w:right w:val="single" w:sz="2" w:space="0" w:color="auto"/>
            </w:tcBorders>
          </w:tcPr>
          <w:p w14:paraId="59D9A9BC" w14:textId="66BC72B7" w:rsidR="00872AFE" w:rsidRPr="00711388" w:rsidDel="007766C9" w:rsidRDefault="00872AFE" w:rsidP="00567869">
            <w:pPr>
              <w:pStyle w:val="NormalLeft"/>
              <w:rPr>
                <w:del w:id="8350" w:author="Author"/>
                <w:lang w:val="en-GB"/>
              </w:rPr>
            </w:pPr>
            <w:del w:id="8351" w:author="Author">
              <w:r w:rsidRPr="00711388" w:rsidDel="007766C9">
                <w:rPr>
                  <w:lang w:val="en-GB"/>
                </w:rPr>
                <w:delText>Part of the claims and benefits, net of salvages and subrogations during the period that corresponds to risks accepted prior to period.</w:delText>
              </w:r>
            </w:del>
          </w:p>
          <w:p w14:paraId="0E51745B" w14:textId="4FF83504" w:rsidR="00872AFE" w:rsidRPr="00711388" w:rsidDel="007766C9" w:rsidRDefault="00872AFE" w:rsidP="00567869">
            <w:pPr>
              <w:pStyle w:val="NormalLeft"/>
              <w:rPr>
                <w:del w:id="8352" w:author="Author"/>
                <w:lang w:val="en-GB"/>
              </w:rPr>
            </w:pPr>
            <w:del w:id="8353" w:author="Author">
              <w:r w:rsidRPr="00711388" w:rsidDel="007766C9">
                <w:rPr>
                  <w:lang w:val="en-GB"/>
                </w:rPr>
                <w:delText>See instructions on C0010/R0020.</w:delText>
              </w:r>
            </w:del>
          </w:p>
        </w:tc>
      </w:tr>
      <w:tr w:rsidR="00872AFE" w:rsidRPr="00711388" w:rsidDel="007766C9" w14:paraId="68FA41A9" w14:textId="46A00ED8" w:rsidTr="00567869">
        <w:trPr>
          <w:del w:id="8354" w:author="Author"/>
        </w:trPr>
        <w:tc>
          <w:tcPr>
            <w:tcW w:w="1950" w:type="dxa"/>
            <w:tcBorders>
              <w:top w:val="single" w:sz="2" w:space="0" w:color="auto"/>
              <w:left w:val="single" w:sz="2" w:space="0" w:color="auto"/>
              <w:bottom w:val="single" w:sz="2" w:space="0" w:color="auto"/>
              <w:right w:val="single" w:sz="2" w:space="0" w:color="auto"/>
            </w:tcBorders>
          </w:tcPr>
          <w:p w14:paraId="49CC62E8" w14:textId="06706DFF" w:rsidR="00872AFE" w:rsidRPr="00711388" w:rsidDel="007766C9" w:rsidRDefault="00872AFE" w:rsidP="00567869">
            <w:pPr>
              <w:pStyle w:val="NormalLeft"/>
              <w:rPr>
                <w:del w:id="8355" w:author="Author"/>
                <w:lang w:val="en-GB"/>
              </w:rPr>
            </w:pPr>
            <w:del w:id="8356" w:author="Author">
              <w:r w:rsidRPr="00711388" w:rsidDel="007766C9">
                <w:rPr>
                  <w:lang w:val="en-GB"/>
                </w:rPr>
                <w:delText>C0020/R0030</w:delText>
              </w:r>
            </w:del>
          </w:p>
        </w:tc>
        <w:tc>
          <w:tcPr>
            <w:tcW w:w="1393" w:type="dxa"/>
            <w:tcBorders>
              <w:top w:val="single" w:sz="2" w:space="0" w:color="auto"/>
              <w:left w:val="single" w:sz="2" w:space="0" w:color="auto"/>
              <w:bottom w:val="single" w:sz="2" w:space="0" w:color="auto"/>
              <w:right w:val="single" w:sz="2" w:space="0" w:color="auto"/>
            </w:tcBorders>
          </w:tcPr>
          <w:p w14:paraId="40FB3439" w14:textId="6C4DBBF5" w:rsidR="00872AFE" w:rsidRPr="00711388" w:rsidDel="007766C9" w:rsidRDefault="00872AFE" w:rsidP="00567869">
            <w:pPr>
              <w:pStyle w:val="NormalLeft"/>
              <w:rPr>
                <w:del w:id="8357" w:author="Author"/>
                <w:lang w:val="en-GB"/>
              </w:rPr>
            </w:pPr>
            <w:del w:id="8358" w:author="Author">
              <w:r w:rsidRPr="00711388" w:rsidDel="007766C9">
                <w:rPr>
                  <w:lang w:val="en-GB"/>
                </w:rPr>
                <w:delText>Expenses (related to insurance and reinsurance obligations)</w:delText>
              </w:r>
            </w:del>
          </w:p>
        </w:tc>
        <w:tc>
          <w:tcPr>
            <w:tcW w:w="5943" w:type="dxa"/>
            <w:tcBorders>
              <w:top w:val="single" w:sz="2" w:space="0" w:color="auto"/>
              <w:left w:val="single" w:sz="2" w:space="0" w:color="auto"/>
              <w:bottom w:val="single" w:sz="2" w:space="0" w:color="auto"/>
              <w:right w:val="single" w:sz="2" w:space="0" w:color="auto"/>
            </w:tcBorders>
          </w:tcPr>
          <w:p w14:paraId="000F55AA" w14:textId="4C279AC3" w:rsidR="00872AFE" w:rsidRPr="00711388" w:rsidDel="007766C9" w:rsidRDefault="00872AFE" w:rsidP="00567869">
            <w:pPr>
              <w:pStyle w:val="NormalLeft"/>
              <w:rPr>
                <w:del w:id="8359" w:author="Author"/>
                <w:lang w:val="en-GB"/>
              </w:rPr>
            </w:pPr>
            <w:del w:id="8360" w:author="Author">
              <w:r w:rsidRPr="00711388" w:rsidDel="007766C9">
                <w:rPr>
                  <w:lang w:val="en-GB"/>
                </w:rPr>
                <w:delText>Part of the expenses during the period that corresponds to risks accepted prior to period.</w:delText>
              </w:r>
            </w:del>
          </w:p>
          <w:p w14:paraId="6755FDE6" w14:textId="28D67700" w:rsidR="00872AFE" w:rsidRPr="00711388" w:rsidDel="007766C9" w:rsidRDefault="00872AFE" w:rsidP="00567869">
            <w:pPr>
              <w:pStyle w:val="NormalLeft"/>
              <w:rPr>
                <w:del w:id="8361" w:author="Author"/>
                <w:lang w:val="en-GB"/>
              </w:rPr>
            </w:pPr>
            <w:del w:id="8362" w:author="Author">
              <w:r w:rsidRPr="00711388" w:rsidDel="007766C9">
                <w:rPr>
                  <w:lang w:val="en-GB"/>
                </w:rPr>
                <w:delText>See instructions on C0010/R0030.</w:delText>
              </w:r>
            </w:del>
          </w:p>
        </w:tc>
      </w:tr>
      <w:tr w:rsidR="00872AFE" w:rsidRPr="00711388" w:rsidDel="007766C9" w14:paraId="4AA4A797" w14:textId="3C9E0694" w:rsidTr="00567869">
        <w:trPr>
          <w:del w:id="8363" w:author="Author"/>
        </w:trPr>
        <w:tc>
          <w:tcPr>
            <w:tcW w:w="1950" w:type="dxa"/>
            <w:tcBorders>
              <w:top w:val="single" w:sz="2" w:space="0" w:color="auto"/>
              <w:left w:val="single" w:sz="2" w:space="0" w:color="auto"/>
              <w:bottom w:val="single" w:sz="2" w:space="0" w:color="auto"/>
              <w:right w:val="single" w:sz="2" w:space="0" w:color="auto"/>
            </w:tcBorders>
          </w:tcPr>
          <w:p w14:paraId="63B5E774" w14:textId="3CF0FA5B" w:rsidR="00872AFE" w:rsidRPr="00711388" w:rsidDel="007766C9" w:rsidRDefault="00872AFE" w:rsidP="00567869">
            <w:pPr>
              <w:pStyle w:val="NormalLeft"/>
              <w:rPr>
                <w:del w:id="8364" w:author="Author"/>
                <w:lang w:val="en-GB"/>
              </w:rPr>
            </w:pPr>
            <w:del w:id="8365" w:author="Author">
              <w:r w:rsidRPr="00711388" w:rsidDel="007766C9">
                <w:rPr>
                  <w:lang w:val="en-GB"/>
                </w:rPr>
                <w:delText>C0020/R0040</w:delText>
              </w:r>
              <w:r w:rsidRPr="00711388" w:rsidDel="003323F0">
                <w:rPr>
                  <w:lang w:val="en-GB"/>
                </w:rPr>
                <w:delText xml:space="preserve">  </w:delText>
              </w:r>
            </w:del>
            <w:ins w:id="8366"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547D3F08" w14:textId="03C153C6" w:rsidR="00872AFE" w:rsidRPr="00711388" w:rsidDel="007766C9" w:rsidRDefault="00872AFE" w:rsidP="00567869">
            <w:pPr>
              <w:pStyle w:val="NormalLeft"/>
              <w:rPr>
                <w:del w:id="8367" w:author="Author"/>
                <w:lang w:val="en-GB"/>
              </w:rPr>
            </w:pPr>
            <w:del w:id="8368" w:author="Author">
              <w:r w:rsidRPr="00711388" w:rsidDel="007766C9">
                <w:rPr>
                  <w:lang w:val="en-GB"/>
                </w:rPr>
                <w:delText>Variation of BE</w:delText>
              </w:r>
              <w:r w:rsidRPr="00711388" w:rsidDel="003323F0">
                <w:rPr>
                  <w:lang w:val="en-GB"/>
                </w:rPr>
                <w:delText xml:space="preserve">  </w:delText>
              </w:r>
            </w:del>
            <w:ins w:id="8369"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63E7F357" w14:textId="6A388B47" w:rsidR="00872AFE" w:rsidRPr="00711388" w:rsidDel="007766C9" w:rsidRDefault="00872AFE" w:rsidP="00567869">
            <w:pPr>
              <w:pStyle w:val="NormalLeft"/>
              <w:rPr>
                <w:del w:id="8370" w:author="Author"/>
                <w:lang w:val="en-GB"/>
              </w:rPr>
            </w:pPr>
            <w:del w:id="8371" w:author="Author">
              <w:r w:rsidRPr="00711388" w:rsidDel="007766C9">
                <w:rPr>
                  <w:lang w:val="en-GB"/>
                </w:rPr>
                <w:delText xml:space="preserve">Variation of BE due to year N projected in and out flows </w:delText>
              </w:r>
            </w:del>
            <w:r w:rsidR="00711388" w:rsidRPr="00711388">
              <w:rPr>
                <w:lang w:val="en-GB"/>
              </w:rPr>
              <w:t>-</w:t>
            </w:r>
            <w:del w:id="8372" w:author="Author">
              <w:r w:rsidRPr="00711388" w:rsidDel="007766C9">
                <w:rPr>
                  <w:lang w:val="en-GB"/>
                </w:rPr>
                <w:delText xml:space="preserve"> risks accepted prior to period (gross of reinsurance)</w:delText>
              </w:r>
            </w:del>
          </w:p>
          <w:p w14:paraId="546F3DDA" w14:textId="2AB776D2" w:rsidR="00872AFE" w:rsidRPr="00711388" w:rsidDel="007766C9" w:rsidRDefault="00872AFE" w:rsidP="00567869">
            <w:pPr>
              <w:pStyle w:val="NormalLeft"/>
              <w:rPr>
                <w:del w:id="8373" w:author="Author"/>
                <w:lang w:val="en-GB"/>
              </w:rPr>
            </w:pPr>
            <w:del w:id="8374" w:author="Author">
              <w:r w:rsidRPr="00711388" w:rsidDel="007766C9">
                <w:rPr>
                  <w:lang w:val="en-GB"/>
                </w:rPr>
                <w:delText>Total for all reported line of business, as defined in Annex I to Delegated Regulation (EU) 2015/35, shall correspond to the sum of cells C0010/R0060 to C0010/R0100 from template S.29.03 and C0020/R0060 to C0020/R0100 from template S.29.03.</w:delText>
              </w:r>
              <w:r w:rsidRPr="00711388" w:rsidDel="003323F0">
                <w:rPr>
                  <w:lang w:val="en-GB"/>
                </w:rPr>
                <w:delText xml:space="preserve">  </w:delText>
              </w:r>
            </w:del>
            <w:ins w:id="8375" w:author="Author">
              <w:r w:rsidR="003323F0">
                <w:rPr>
                  <w:lang w:val="en-GB"/>
                </w:rPr>
                <w:t xml:space="preserve"> </w:t>
              </w:r>
            </w:ins>
          </w:p>
        </w:tc>
      </w:tr>
      <w:tr w:rsidR="00872AFE" w:rsidRPr="00711388" w:rsidDel="007766C9" w14:paraId="2868F520" w14:textId="54BEA07F" w:rsidTr="00567869">
        <w:trPr>
          <w:del w:id="8376" w:author="Author"/>
        </w:trPr>
        <w:tc>
          <w:tcPr>
            <w:tcW w:w="1950" w:type="dxa"/>
            <w:tcBorders>
              <w:top w:val="single" w:sz="2" w:space="0" w:color="auto"/>
              <w:left w:val="single" w:sz="2" w:space="0" w:color="auto"/>
              <w:bottom w:val="single" w:sz="2" w:space="0" w:color="auto"/>
              <w:right w:val="single" w:sz="2" w:space="0" w:color="auto"/>
            </w:tcBorders>
          </w:tcPr>
          <w:p w14:paraId="29BE2C11" w14:textId="660C511E" w:rsidR="00872AFE" w:rsidRPr="00711388" w:rsidDel="007766C9" w:rsidRDefault="00872AFE" w:rsidP="00567869">
            <w:pPr>
              <w:pStyle w:val="NormalLeft"/>
              <w:rPr>
                <w:del w:id="8377" w:author="Author"/>
                <w:lang w:val="en-GB"/>
              </w:rPr>
            </w:pPr>
            <w:del w:id="8378" w:author="Author">
              <w:r w:rsidRPr="00711388" w:rsidDel="007766C9">
                <w:rPr>
                  <w:lang w:val="en-GB"/>
                </w:rPr>
                <w:delText>C0020/R0050</w:delText>
              </w:r>
            </w:del>
          </w:p>
        </w:tc>
        <w:tc>
          <w:tcPr>
            <w:tcW w:w="1393" w:type="dxa"/>
            <w:tcBorders>
              <w:top w:val="single" w:sz="2" w:space="0" w:color="auto"/>
              <w:left w:val="single" w:sz="2" w:space="0" w:color="auto"/>
              <w:bottom w:val="single" w:sz="2" w:space="0" w:color="auto"/>
              <w:right w:val="single" w:sz="2" w:space="0" w:color="auto"/>
            </w:tcBorders>
          </w:tcPr>
          <w:p w14:paraId="7FAD4457" w14:textId="2C715924" w:rsidR="00872AFE" w:rsidRPr="00711388" w:rsidDel="007766C9" w:rsidRDefault="00872AFE" w:rsidP="00567869">
            <w:pPr>
              <w:pStyle w:val="NormalLeft"/>
              <w:rPr>
                <w:del w:id="8379" w:author="Author"/>
                <w:lang w:val="en-GB"/>
              </w:rPr>
            </w:pPr>
            <w:del w:id="8380" w:author="Author">
              <w:r w:rsidRPr="00711388" w:rsidDel="007766C9">
                <w:rPr>
                  <w:lang w:val="en-GB"/>
                </w:rPr>
                <w:delText>Variation of Technical Provisions as a whole</w:delText>
              </w:r>
            </w:del>
          </w:p>
        </w:tc>
        <w:tc>
          <w:tcPr>
            <w:tcW w:w="5943" w:type="dxa"/>
            <w:tcBorders>
              <w:top w:val="single" w:sz="2" w:space="0" w:color="auto"/>
              <w:left w:val="single" w:sz="2" w:space="0" w:color="auto"/>
              <w:bottom w:val="single" w:sz="2" w:space="0" w:color="auto"/>
              <w:right w:val="single" w:sz="2" w:space="0" w:color="auto"/>
            </w:tcBorders>
          </w:tcPr>
          <w:p w14:paraId="3523B857" w14:textId="1E401800" w:rsidR="00872AFE" w:rsidRPr="00711388" w:rsidDel="007766C9" w:rsidRDefault="00872AFE" w:rsidP="00567869">
            <w:pPr>
              <w:pStyle w:val="NormalLeft"/>
              <w:rPr>
                <w:del w:id="8381" w:author="Author"/>
                <w:lang w:val="en-GB"/>
              </w:rPr>
            </w:pPr>
            <w:del w:id="8382" w:author="Author">
              <w:r w:rsidRPr="00711388" w:rsidDel="007766C9">
                <w:rPr>
                  <w:lang w:val="en-GB"/>
                </w:rPr>
                <w:delText>Part of TP calculated as a whole corresponding to risks accepted prior to period.</w:delText>
              </w:r>
            </w:del>
          </w:p>
          <w:p w14:paraId="3663A976" w14:textId="4B5D48CC" w:rsidR="00872AFE" w:rsidRPr="00711388" w:rsidDel="007766C9" w:rsidRDefault="00872AFE" w:rsidP="00567869">
            <w:pPr>
              <w:pStyle w:val="NormalLeft"/>
              <w:rPr>
                <w:del w:id="8383" w:author="Author"/>
                <w:lang w:val="en-GB"/>
              </w:rPr>
            </w:pPr>
            <w:del w:id="8384" w:author="Author">
              <w:r w:rsidRPr="00711388" w:rsidDel="007766C9">
                <w:rPr>
                  <w:lang w:val="en-GB"/>
                </w:rPr>
                <w:delText>See instructions on C0010/R0050.</w:delText>
              </w:r>
            </w:del>
          </w:p>
        </w:tc>
      </w:tr>
      <w:tr w:rsidR="00872AFE" w:rsidRPr="00711388" w:rsidDel="007766C9" w14:paraId="6EF57BFF" w14:textId="1C06521D" w:rsidTr="00567869">
        <w:trPr>
          <w:del w:id="8385" w:author="Author"/>
        </w:trPr>
        <w:tc>
          <w:tcPr>
            <w:tcW w:w="1950" w:type="dxa"/>
            <w:tcBorders>
              <w:top w:val="single" w:sz="2" w:space="0" w:color="auto"/>
              <w:left w:val="single" w:sz="2" w:space="0" w:color="auto"/>
              <w:bottom w:val="single" w:sz="2" w:space="0" w:color="auto"/>
              <w:right w:val="single" w:sz="2" w:space="0" w:color="auto"/>
            </w:tcBorders>
          </w:tcPr>
          <w:p w14:paraId="5D909D9F" w14:textId="5B56305A" w:rsidR="00872AFE" w:rsidRPr="00711388" w:rsidDel="007766C9" w:rsidRDefault="00872AFE" w:rsidP="00567869">
            <w:pPr>
              <w:pStyle w:val="NormalLeft"/>
              <w:rPr>
                <w:del w:id="8386" w:author="Author"/>
                <w:lang w:val="en-GB"/>
              </w:rPr>
            </w:pPr>
            <w:del w:id="8387" w:author="Author">
              <w:r w:rsidRPr="00711388" w:rsidDel="007766C9">
                <w:rPr>
                  <w:lang w:val="en-GB"/>
                </w:rPr>
                <w:delText>C0020/R0060</w:delText>
              </w:r>
              <w:r w:rsidRPr="00711388" w:rsidDel="003323F0">
                <w:rPr>
                  <w:lang w:val="en-GB"/>
                </w:rPr>
                <w:delText xml:space="preserve">  </w:delText>
              </w:r>
            </w:del>
            <w:ins w:id="8388"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0FFBC42B" w14:textId="1489D346" w:rsidR="00872AFE" w:rsidRPr="00711388" w:rsidDel="007766C9" w:rsidRDefault="00872AFE" w:rsidP="00567869">
            <w:pPr>
              <w:pStyle w:val="NormalLeft"/>
              <w:rPr>
                <w:del w:id="8389" w:author="Author"/>
                <w:lang w:val="en-GB"/>
              </w:rPr>
            </w:pPr>
            <w:del w:id="8390" w:author="Author">
              <w:r w:rsidRPr="00711388" w:rsidDel="007766C9">
                <w:rPr>
                  <w:lang w:val="en-GB"/>
                </w:rPr>
                <w:delText>Net variation for index-linked and unit-linked business</w:delText>
              </w:r>
              <w:r w:rsidRPr="00711388" w:rsidDel="003323F0">
                <w:rPr>
                  <w:lang w:val="en-GB"/>
                </w:rPr>
                <w:delText xml:space="preserve">  </w:delText>
              </w:r>
            </w:del>
            <w:ins w:id="8391"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48A14C35" w14:textId="067AF176" w:rsidR="00872AFE" w:rsidRPr="00711388" w:rsidDel="007766C9" w:rsidRDefault="00872AFE" w:rsidP="00567869">
            <w:pPr>
              <w:pStyle w:val="NormalLeft"/>
              <w:rPr>
                <w:del w:id="8392" w:author="Author"/>
                <w:lang w:val="en-GB"/>
              </w:rPr>
            </w:pPr>
            <w:del w:id="8393" w:author="Author">
              <w:r w:rsidRPr="00711388" w:rsidDel="007766C9">
                <w:rPr>
                  <w:lang w:val="en-GB"/>
                </w:rPr>
                <w:delText>See instructions on C0010/R0060.</w:delText>
              </w:r>
              <w:r w:rsidRPr="00711388" w:rsidDel="003323F0">
                <w:rPr>
                  <w:lang w:val="en-GB"/>
                </w:rPr>
                <w:delText xml:space="preserve">  </w:delText>
              </w:r>
            </w:del>
            <w:ins w:id="8394" w:author="Author">
              <w:r w:rsidR="003323F0">
                <w:rPr>
                  <w:lang w:val="en-GB"/>
                </w:rPr>
                <w:t xml:space="preserve"> </w:t>
              </w:r>
            </w:ins>
          </w:p>
        </w:tc>
      </w:tr>
      <w:tr w:rsidR="00872AFE" w:rsidRPr="00711388" w:rsidDel="007766C9" w14:paraId="49B94322" w14:textId="79078750" w:rsidTr="00567869">
        <w:trPr>
          <w:del w:id="8395" w:author="Author"/>
        </w:trPr>
        <w:tc>
          <w:tcPr>
            <w:tcW w:w="1950" w:type="dxa"/>
            <w:tcBorders>
              <w:top w:val="single" w:sz="2" w:space="0" w:color="auto"/>
              <w:left w:val="single" w:sz="2" w:space="0" w:color="auto"/>
              <w:bottom w:val="single" w:sz="2" w:space="0" w:color="auto"/>
              <w:right w:val="single" w:sz="2" w:space="0" w:color="auto"/>
            </w:tcBorders>
          </w:tcPr>
          <w:p w14:paraId="5AA2D14F" w14:textId="547DE09E" w:rsidR="00872AFE" w:rsidRPr="00711388" w:rsidDel="007766C9" w:rsidRDefault="00872AFE" w:rsidP="00567869">
            <w:pPr>
              <w:pStyle w:val="NormalLeft"/>
              <w:rPr>
                <w:del w:id="8396" w:author="Author"/>
                <w:lang w:val="en-GB"/>
              </w:rPr>
            </w:pPr>
            <w:del w:id="8397" w:author="Author">
              <w:r w:rsidRPr="00711388" w:rsidDel="007766C9">
                <w:rPr>
                  <w:lang w:val="en-GB"/>
                </w:rPr>
                <w:delText>C0020/R0070</w:delText>
              </w:r>
            </w:del>
          </w:p>
        </w:tc>
        <w:tc>
          <w:tcPr>
            <w:tcW w:w="1393" w:type="dxa"/>
            <w:tcBorders>
              <w:top w:val="single" w:sz="2" w:space="0" w:color="auto"/>
              <w:left w:val="single" w:sz="2" w:space="0" w:color="auto"/>
              <w:bottom w:val="single" w:sz="2" w:space="0" w:color="auto"/>
              <w:right w:val="single" w:sz="2" w:space="0" w:color="auto"/>
            </w:tcBorders>
          </w:tcPr>
          <w:p w14:paraId="33449E4A" w14:textId="4C377730" w:rsidR="00872AFE" w:rsidRPr="00711388" w:rsidDel="007766C9" w:rsidRDefault="00872AFE" w:rsidP="00567869">
            <w:pPr>
              <w:pStyle w:val="NormalLeft"/>
              <w:rPr>
                <w:del w:id="8398" w:author="Author"/>
                <w:lang w:val="en-GB"/>
              </w:rPr>
            </w:pPr>
            <w:del w:id="8399" w:author="Author">
              <w:r w:rsidRPr="00711388" w:rsidDel="007766C9">
                <w:rPr>
                  <w:lang w:val="en-GB"/>
                </w:rPr>
                <w:delText>Total</w:delText>
              </w:r>
            </w:del>
          </w:p>
        </w:tc>
        <w:tc>
          <w:tcPr>
            <w:tcW w:w="5943" w:type="dxa"/>
            <w:tcBorders>
              <w:top w:val="single" w:sz="2" w:space="0" w:color="auto"/>
              <w:left w:val="single" w:sz="2" w:space="0" w:color="auto"/>
              <w:bottom w:val="single" w:sz="2" w:space="0" w:color="auto"/>
              <w:right w:val="single" w:sz="2" w:space="0" w:color="auto"/>
            </w:tcBorders>
          </w:tcPr>
          <w:p w14:paraId="6A794782" w14:textId="00B34916" w:rsidR="00872AFE" w:rsidRPr="00711388" w:rsidDel="007766C9" w:rsidRDefault="00872AFE" w:rsidP="00567869">
            <w:pPr>
              <w:pStyle w:val="NormalLeft"/>
              <w:rPr>
                <w:del w:id="8400" w:author="Author"/>
                <w:lang w:val="en-GB"/>
              </w:rPr>
            </w:pPr>
            <w:del w:id="8401" w:author="Author">
              <w:r w:rsidRPr="00711388" w:rsidDel="007766C9">
                <w:rPr>
                  <w:lang w:val="en-GB"/>
                </w:rPr>
                <w:delText>Total of changes related to risks accepted to prior, gross of reinsurance.</w:delText>
              </w:r>
            </w:del>
          </w:p>
        </w:tc>
      </w:tr>
      <w:tr w:rsidR="00872AFE" w:rsidRPr="00711388" w:rsidDel="007766C9" w14:paraId="0D080C45" w14:textId="2B3FE5C5" w:rsidTr="00567869">
        <w:trPr>
          <w:del w:id="8402" w:author="Author"/>
        </w:trPr>
        <w:tc>
          <w:tcPr>
            <w:tcW w:w="1950" w:type="dxa"/>
            <w:tcBorders>
              <w:top w:val="single" w:sz="2" w:space="0" w:color="auto"/>
              <w:left w:val="single" w:sz="2" w:space="0" w:color="auto"/>
              <w:bottom w:val="single" w:sz="2" w:space="0" w:color="auto"/>
              <w:right w:val="single" w:sz="2" w:space="0" w:color="auto"/>
            </w:tcBorders>
          </w:tcPr>
          <w:p w14:paraId="63514152" w14:textId="764CA38D" w:rsidR="00872AFE" w:rsidRPr="00711388" w:rsidDel="007766C9" w:rsidRDefault="00872AFE" w:rsidP="00567869">
            <w:pPr>
              <w:pStyle w:val="NormalCentered"/>
              <w:rPr>
                <w:del w:id="8403" w:author="Author"/>
                <w:lang w:val="en-GB"/>
              </w:rPr>
            </w:pPr>
            <w:del w:id="8404" w:author="Author">
              <w:r w:rsidRPr="00711388" w:rsidDel="007766C9">
                <w:rPr>
                  <w:i/>
                  <w:lang w:val="en-GB"/>
                </w:rPr>
                <w:delText xml:space="preserve">Detailed analysis per period </w:delText>
              </w:r>
            </w:del>
            <w:r w:rsidR="00845F43" w:rsidRPr="00711388">
              <w:rPr>
                <w:i/>
                <w:lang w:val="en-GB"/>
              </w:rPr>
              <w:t>-</w:t>
            </w:r>
            <w:del w:id="8405" w:author="Author">
              <w:r w:rsidRPr="00711388" w:rsidDel="007766C9">
                <w:rPr>
                  <w:i/>
                  <w:lang w:val="en-GB"/>
                </w:rPr>
                <w:delText xml:space="preserve"> Technical flows </w:delText>
              </w:r>
              <w:r w:rsidRPr="00711388" w:rsidDel="007766C9">
                <w:rPr>
                  <w:i/>
                  <w:lang w:val="en-GB"/>
                </w:rPr>
                <w:lastRenderedPageBreak/>
                <w:delText xml:space="preserve">versus Technical provisions </w:delText>
              </w:r>
            </w:del>
            <w:r w:rsidR="00845F43" w:rsidRPr="00711388">
              <w:rPr>
                <w:i/>
                <w:lang w:val="en-GB"/>
              </w:rPr>
              <w:t>-</w:t>
            </w:r>
            <w:del w:id="8406" w:author="Author">
              <w:r w:rsidRPr="00711388" w:rsidDel="007766C9">
                <w:rPr>
                  <w:i/>
                  <w:lang w:val="en-GB"/>
                </w:rPr>
                <w:delText xml:space="preserve"> AY</w:delText>
              </w:r>
            </w:del>
          </w:p>
        </w:tc>
        <w:tc>
          <w:tcPr>
            <w:tcW w:w="1393" w:type="dxa"/>
            <w:tcBorders>
              <w:top w:val="single" w:sz="2" w:space="0" w:color="auto"/>
              <w:left w:val="single" w:sz="2" w:space="0" w:color="auto"/>
              <w:bottom w:val="single" w:sz="2" w:space="0" w:color="auto"/>
              <w:right w:val="single" w:sz="2" w:space="0" w:color="auto"/>
            </w:tcBorders>
          </w:tcPr>
          <w:p w14:paraId="3F43DC0D" w14:textId="60C725BB" w:rsidR="00872AFE" w:rsidRPr="00711388" w:rsidDel="007766C9" w:rsidRDefault="00872AFE" w:rsidP="00567869">
            <w:pPr>
              <w:pStyle w:val="NormalCentered"/>
              <w:rPr>
                <w:del w:id="8407"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295DC2D4" w14:textId="52FF67DA" w:rsidR="00872AFE" w:rsidRPr="00711388" w:rsidDel="007766C9" w:rsidRDefault="00872AFE" w:rsidP="00567869">
            <w:pPr>
              <w:pStyle w:val="NormalCentered"/>
              <w:rPr>
                <w:del w:id="8408" w:author="Author"/>
                <w:lang w:val="en-GB"/>
              </w:rPr>
            </w:pPr>
          </w:p>
        </w:tc>
      </w:tr>
      <w:tr w:rsidR="00872AFE" w:rsidRPr="00711388" w:rsidDel="007766C9" w14:paraId="3D436080" w14:textId="0C37FB28" w:rsidTr="00567869">
        <w:trPr>
          <w:del w:id="8409" w:author="Author"/>
        </w:trPr>
        <w:tc>
          <w:tcPr>
            <w:tcW w:w="1950" w:type="dxa"/>
            <w:tcBorders>
              <w:top w:val="single" w:sz="2" w:space="0" w:color="auto"/>
              <w:left w:val="single" w:sz="2" w:space="0" w:color="auto"/>
              <w:bottom w:val="single" w:sz="2" w:space="0" w:color="auto"/>
              <w:right w:val="single" w:sz="2" w:space="0" w:color="auto"/>
            </w:tcBorders>
          </w:tcPr>
          <w:p w14:paraId="08CB70F6" w14:textId="3F46FDEB" w:rsidR="00872AFE" w:rsidRPr="00711388" w:rsidDel="007766C9" w:rsidRDefault="00872AFE" w:rsidP="00567869">
            <w:pPr>
              <w:pStyle w:val="NormalCentered"/>
              <w:rPr>
                <w:del w:id="8410" w:author="Author"/>
                <w:lang w:val="en-GB"/>
              </w:rPr>
            </w:pPr>
            <w:del w:id="8411" w:author="Author">
              <w:r w:rsidRPr="00711388" w:rsidDel="007766C9">
                <w:rPr>
                  <w:i/>
                  <w:lang w:val="en-GB"/>
                </w:rPr>
                <w:delText>Risks covered after the period</w:delText>
              </w:r>
            </w:del>
          </w:p>
        </w:tc>
        <w:tc>
          <w:tcPr>
            <w:tcW w:w="1393" w:type="dxa"/>
            <w:tcBorders>
              <w:top w:val="single" w:sz="2" w:space="0" w:color="auto"/>
              <w:left w:val="single" w:sz="2" w:space="0" w:color="auto"/>
              <w:bottom w:val="single" w:sz="2" w:space="0" w:color="auto"/>
              <w:right w:val="single" w:sz="2" w:space="0" w:color="auto"/>
            </w:tcBorders>
          </w:tcPr>
          <w:p w14:paraId="7FB94230" w14:textId="21880800" w:rsidR="00872AFE" w:rsidRPr="00711388" w:rsidDel="007766C9" w:rsidRDefault="00872AFE" w:rsidP="00567869">
            <w:pPr>
              <w:pStyle w:val="NormalCentered"/>
              <w:rPr>
                <w:del w:id="8412"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012D2DD1" w14:textId="7AA7A37D" w:rsidR="00872AFE" w:rsidRPr="00711388" w:rsidDel="007766C9" w:rsidRDefault="00872AFE" w:rsidP="00567869">
            <w:pPr>
              <w:pStyle w:val="NormalCentered"/>
              <w:rPr>
                <w:del w:id="8413" w:author="Author"/>
                <w:lang w:val="en-GB"/>
              </w:rPr>
            </w:pPr>
          </w:p>
        </w:tc>
      </w:tr>
      <w:tr w:rsidR="00872AFE" w:rsidRPr="00711388" w:rsidDel="007766C9" w14:paraId="42DB3EC4" w14:textId="0570B8B2" w:rsidTr="00567869">
        <w:trPr>
          <w:del w:id="8414" w:author="Author"/>
        </w:trPr>
        <w:tc>
          <w:tcPr>
            <w:tcW w:w="1950" w:type="dxa"/>
            <w:tcBorders>
              <w:top w:val="single" w:sz="2" w:space="0" w:color="auto"/>
              <w:left w:val="single" w:sz="2" w:space="0" w:color="auto"/>
              <w:bottom w:val="single" w:sz="2" w:space="0" w:color="auto"/>
              <w:right w:val="single" w:sz="2" w:space="0" w:color="auto"/>
            </w:tcBorders>
          </w:tcPr>
          <w:p w14:paraId="5CD9E378" w14:textId="358DE4DB" w:rsidR="00872AFE" w:rsidRPr="00711388" w:rsidDel="007766C9" w:rsidRDefault="00872AFE" w:rsidP="00567869">
            <w:pPr>
              <w:pStyle w:val="NormalLeft"/>
              <w:rPr>
                <w:del w:id="8415" w:author="Author"/>
                <w:lang w:val="en-GB"/>
              </w:rPr>
            </w:pPr>
            <w:del w:id="8416" w:author="Author">
              <w:r w:rsidRPr="00711388" w:rsidDel="007766C9">
                <w:rPr>
                  <w:lang w:val="en-GB"/>
                </w:rPr>
                <w:delText>C0030/R0080</w:delText>
              </w:r>
              <w:r w:rsidRPr="00711388" w:rsidDel="003323F0">
                <w:rPr>
                  <w:lang w:val="en-GB"/>
                </w:rPr>
                <w:delText xml:space="preserve">  </w:delText>
              </w:r>
            </w:del>
            <w:ins w:id="8417"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2DF85726" w14:textId="1F9166C0" w:rsidR="00872AFE" w:rsidRPr="00711388" w:rsidDel="007766C9" w:rsidRDefault="00872AFE" w:rsidP="00567869">
            <w:pPr>
              <w:pStyle w:val="NormalLeft"/>
              <w:rPr>
                <w:del w:id="8418" w:author="Author"/>
                <w:lang w:val="en-GB"/>
              </w:rPr>
            </w:pPr>
            <w:del w:id="8419" w:author="Author">
              <w:r w:rsidRPr="00711388" w:rsidDel="007766C9">
                <w:rPr>
                  <w:lang w:val="en-GB"/>
                </w:rPr>
                <w:delText>Written premiums</w:delText>
              </w:r>
              <w:r w:rsidRPr="00711388" w:rsidDel="003323F0">
                <w:rPr>
                  <w:lang w:val="en-GB"/>
                </w:rPr>
                <w:delText xml:space="preserve">  </w:delText>
              </w:r>
            </w:del>
            <w:ins w:id="8420"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2B341D81" w14:textId="7FE49F0F" w:rsidR="00872AFE" w:rsidRPr="00711388" w:rsidDel="007766C9" w:rsidRDefault="00872AFE" w:rsidP="00567869">
            <w:pPr>
              <w:pStyle w:val="NormalLeft"/>
              <w:rPr>
                <w:del w:id="8421" w:author="Author"/>
                <w:lang w:val="en-GB"/>
              </w:rPr>
            </w:pPr>
            <w:del w:id="8422" w:author="Author">
              <w:r w:rsidRPr="00711388" w:rsidDel="007766C9">
                <w:rPr>
                  <w:lang w:val="en-GB"/>
                </w:rPr>
                <w:delText>Corresponds to part of written premiums related to risks covered after the period, i.e. premiums to be earned after the period.</w:delText>
              </w:r>
            </w:del>
          </w:p>
          <w:p w14:paraId="095CA965" w14:textId="281F8847" w:rsidR="00872AFE" w:rsidRPr="00711388" w:rsidDel="007766C9" w:rsidRDefault="00872AFE" w:rsidP="00567869">
            <w:pPr>
              <w:pStyle w:val="NormalLeft"/>
              <w:rPr>
                <w:del w:id="8423" w:author="Author"/>
                <w:lang w:val="en-GB"/>
              </w:rPr>
            </w:pPr>
            <w:del w:id="8424" w:author="Author">
              <w:r w:rsidRPr="00711388" w:rsidDel="007766C9">
                <w:rPr>
                  <w:lang w:val="en-GB"/>
                </w:rPr>
                <w:delText>In addition, allocation keys may be used to identify this part of the premiums affected to risks covered after the period.</w:delText>
              </w:r>
              <w:r w:rsidRPr="00711388" w:rsidDel="003323F0">
                <w:rPr>
                  <w:lang w:val="en-GB"/>
                </w:rPr>
                <w:delText xml:space="preserve">  </w:delText>
              </w:r>
            </w:del>
            <w:ins w:id="8425" w:author="Author">
              <w:r w:rsidR="003323F0">
                <w:rPr>
                  <w:lang w:val="en-GB"/>
                </w:rPr>
                <w:t xml:space="preserve"> </w:t>
              </w:r>
            </w:ins>
          </w:p>
        </w:tc>
      </w:tr>
      <w:tr w:rsidR="00872AFE" w:rsidRPr="00711388" w:rsidDel="007766C9" w14:paraId="65724536" w14:textId="31E10DC8" w:rsidTr="00567869">
        <w:trPr>
          <w:del w:id="8426" w:author="Author"/>
        </w:trPr>
        <w:tc>
          <w:tcPr>
            <w:tcW w:w="1950" w:type="dxa"/>
            <w:tcBorders>
              <w:top w:val="single" w:sz="2" w:space="0" w:color="auto"/>
              <w:left w:val="single" w:sz="2" w:space="0" w:color="auto"/>
              <w:bottom w:val="single" w:sz="2" w:space="0" w:color="auto"/>
              <w:right w:val="single" w:sz="2" w:space="0" w:color="auto"/>
            </w:tcBorders>
          </w:tcPr>
          <w:p w14:paraId="7003AC15" w14:textId="1442047C" w:rsidR="00872AFE" w:rsidRPr="00711388" w:rsidDel="007766C9" w:rsidRDefault="00872AFE" w:rsidP="00567869">
            <w:pPr>
              <w:pStyle w:val="NormalLeft"/>
              <w:rPr>
                <w:del w:id="8427" w:author="Author"/>
                <w:lang w:val="en-GB"/>
              </w:rPr>
            </w:pPr>
            <w:del w:id="8428" w:author="Author">
              <w:r w:rsidRPr="00711388" w:rsidDel="007766C9">
                <w:rPr>
                  <w:lang w:val="en-GB"/>
                </w:rPr>
                <w:delText>C0030/R0090</w:delText>
              </w:r>
            </w:del>
          </w:p>
        </w:tc>
        <w:tc>
          <w:tcPr>
            <w:tcW w:w="1393" w:type="dxa"/>
            <w:tcBorders>
              <w:top w:val="single" w:sz="2" w:space="0" w:color="auto"/>
              <w:left w:val="single" w:sz="2" w:space="0" w:color="auto"/>
              <w:bottom w:val="single" w:sz="2" w:space="0" w:color="auto"/>
              <w:right w:val="single" w:sz="2" w:space="0" w:color="auto"/>
            </w:tcBorders>
          </w:tcPr>
          <w:p w14:paraId="57ED9B63" w14:textId="18E6B6A0" w:rsidR="00872AFE" w:rsidRPr="00711388" w:rsidDel="007766C9" w:rsidRDefault="00872AFE" w:rsidP="00567869">
            <w:pPr>
              <w:pStyle w:val="NormalLeft"/>
              <w:rPr>
                <w:del w:id="8429" w:author="Author"/>
                <w:lang w:val="en-GB"/>
              </w:rPr>
            </w:pPr>
            <w:del w:id="8430" w:author="Author">
              <w:r w:rsidRPr="00711388" w:rsidDel="007766C9">
                <w:rPr>
                  <w:lang w:val="en-GB"/>
                </w:rPr>
                <w:delText xml:space="preserve">Claims and benefits </w:delText>
              </w:r>
            </w:del>
            <w:r w:rsidR="00845F43" w:rsidRPr="00711388">
              <w:rPr>
                <w:lang w:val="en-GB"/>
              </w:rPr>
              <w:t>-</w:t>
            </w:r>
            <w:del w:id="8431" w:author="Author">
              <w:r w:rsidRPr="00711388" w:rsidDel="007766C9">
                <w:rPr>
                  <w:lang w:val="en-GB"/>
                </w:rPr>
                <w:delText xml:space="preserve"> net of salvages and subrogations recovered</w:delText>
              </w:r>
            </w:del>
          </w:p>
        </w:tc>
        <w:tc>
          <w:tcPr>
            <w:tcW w:w="5943" w:type="dxa"/>
            <w:tcBorders>
              <w:top w:val="single" w:sz="2" w:space="0" w:color="auto"/>
              <w:left w:val="single" w:sz="2" w:space="0" w:color="auto"/>
              <w:bottom w:val="single" w:sz="2" w:space="0" w:color="auto"/>
              <w:right w:val="single" w:sz="2" w:space="0" w:color="auto"/>
            </w:tcBorders>
          </w:tcPr>
          <w:p w14:paraId="516F053F" w14:textId="65600DA8" w:rsidR="00872AFE" w:rsidRPr="00711388" w:rsidDel="007766C9" w:rsidRDefault="00872AFE" w:rsidP="00567869">
            <w:pPr>
              <w:pStyle w:val="NormalLeft"/>
              <w:rPr>
                <w:del w:id="8432" w:author="Author"/>
                <w:lang w:val="en-GB"/>
              </w:rPr>
            </w:pPr>
            <w:del w:id="8433" w:author="Author">
              <w:r w:rsidRPr="00711388" w:rsidDel="007766C9">
                <w:rPr>
                  <w:lang w:val="en-GB"/>
                </w:rPr>
                <w:delText>Corresponds to part of claims and benefits, net of salvages and subrogations related to risks covered after the period (theoretically at nil).</w:delText>
              </w:r>
            </w:del>
          </w:p>
          <w:p w14:paraId="2B292B63" w14:textId="538F0C8B" w:rsidR="00872AFE" w:rsidRPr="00711388" w:rsidDel="007766C9" w:rsidRDefault="00872AFE" w:rsidP="00567869">
            <w:pPr>
              <w:pStyle w:val="NormalLeft"/>
              <w:rPr>
                <w:del w:id="8434" w:author="Author"/>
                <w:lang w:val="en-GB"/>
              </w:rPr>
            </w:pPr>
            <w:del w:id="8435" w:author="Author">
              <w:r w:rsidRPr="00711388" w:rsidDel="007766C9">
                <w:rPr>
                  <w:lang w:val="en-GB"/>
                </w:rPr>
                <w:delText>See instructions on C0010/R0020.</w:delText>
              </w:r>
            </w:del>
          </w:p>
        </w:tc>
      </w:tr>
      <w:tr w:rsidR="00872AFE" w:rsidRPr="00711388" w:rsidDel="007766C9" w14:paraId="53372795" w14:textId="70D42E89" w:rsidTr="00567869">
        <w:trPr>
          <w:del w:id="8436" w:author="Author"/>
        </w:trPr>
        <w:tc>
          <w:tcPr>
            <w:tcW w:w="1950" w:type="dxa"/>
            <w:tcBorders>
              <w:top w:val="single" w:sz="2" w:space="0" w:color="auto"/>
              <w:left w:val="single" w:sz="2" w:space="0" w:color="auto"/>
              <w:bottom w:val="single" w:sz="2" w:space="0" w:color="auto"/>
              <w:right w:val="single" w:sz="2" w:space="0" w:color="auto"/>
            </w:tcBorders>
          </w:tcPr>
          <w:p w14:paraId="6BD6170F" w14:textId="58F82F5E" w:rsidR="00872AFE" w:rsidRPr="00711388" w:rsidDel="007766C9" w:rsidRDefault="00872AFE" w:rsidP="00567869">
            <w:pPr>
              <w:pStyle w:val="NormalLeft"/>
              <w:rPr>
                <w:del w:id="8437" w:author="Author"/>
                <w:lang w:val="en-GB"/>
              </w:rPr>
            </w:pPr>
            <w:del w:id="8438" w:author="Author">
              <w:r w:rsidRPr="00711388" w:rsidDel="007766C9">
                <w:rPr>
                  <w:lang w:val="en-GB"/>
                </w:rPr>
                <w:delText>C0030/R0100</w:delText>
              </w:r>
            </w:del>
          </w:p>
        </w:tc>
        <w:tc>
          <w:tcPr>
            <w:tcW w:w="1393" w:type="dxa"/>
            <w:tcBorders>
              <w:top w:val="single" w:sz="2" w:space="0" w:color="auto"/>
              <w:left w:val="single" w:sz="2" w:space="0" w:color="auto"/>
              <w:bottom w:val="single" w:sz="2" w:space="0" w:color="auto"/>
              <w:right w:val="single" w:sz="2" w:space="0" w:color="auto"/>
            </w:tcBorders>
          </w:tcPr>
          <w:p w14:paraId="0F3F909D" w14:textId="1ADD0BE3" w:rsidR="00872AFE" w:rsidRPr="00711388" w:rsidDel="007766C9" w:rsidRDefault="00872AFE" w:rsidP="00567869">
            <w:pPr>
              <w:pStyle w:val="NormalLeft"/>
              <w:rPr>
                <w:del w:id="8439" w:author="Author"/>
                <w:lang w:val="en-GB"/>
              </w:rPr>
            </w:pPr>
            <w:del w:id="8440" w:author="Author">
              <w:r w:rsidRPr="00711388" w:rsidDel="007766C9">
                <w:rPr>
                  <w:lang w:val="en-GB"/>
                </w:rPr>
                <w:delText>Expenses (related to insurance and reinsurance obligations)</w:delText>
              </w:r>
            </w:del>
          </w:p>
        </w:tc>
        <w:tc>
          <w:tcPr>
            <w:tcW w:w="5943" w:type="dxa"/>
            <w:tcBorders>
              <w:top w:val="single" w:sz="2" w:space="0" w:color="auto"/>
              <w:left w:val="single" w:sz="2" w:space="0" w:color="auto"/>
              <w:bottom w:val="single" w:sz="2" w:space="0" w:color="auto"/>
              <w:right w:val="single" w:sz="2" w:space="0" w:color="auto"/>
            </w:tcBorders>
          </w:tcPr>
          <w:p w14:paraId="149B9BBF" w14:textId="679B71BF" w:rsidR="00872AFE" w:rsidRPr="00711388" w:rsidDel="007766C9" w:rsidRDefault="00872AFE" w:rsidP="00567869">
            <w:pPr>
              <w:pStyle w:val="NormalLeft"/>
              <w:rPr>
                <w:del w:id="8441" w:author="Author"/>
                <w:lang w:val="en-GB"/>
              </w:rPr>
            </w:pPr>
            <w:del w:id="8442" w:author="Author">
              <w:r w:rsidRPr="00711388" w:rsidDel="007766C9">
                <w:rPr>
                  <w:lang w:val="en-GB"/>
                </w:rPr>
                <w:delText>Part of the expenses during the period that corresponds to risks covered after the period.</w:delText>
              </w:r>
            </w:del>
          </w:p>
          <w:p w14:paraId="30B2B785" w14:textId="0FE21F37" w:rsidR="00872AFE" w:rsidRPr="00711388" w:rsidDel="007766C9" w:rsidRDefault="00872AFE" w:rsidP="00567869">
            <w:pPr>
              <w:pStyle w:val="NormalLeft"/>
              <w:rPr>
                <w:del w:id="8443" w:author="Author"/>
                <w:lang w:val="en-GB"/>
              </w:rPr>
            </w:pPr>
            <w:del w:id="8444" w:author="Author">
              <w:r w:rsidRPr="00711388" w:rsidDel="007766C9">
                <w:rPr>
                  <w:lang w:val="en-GB"/>
                </w:rPr>
                <w:delText>See instructions on C0010/R0030.</w:delText>
              </w:r>
            </w:del>
          </w:p>
        </w:tc>
      </w:tr>
      <w:tr w:rsidR="00872AFE" w:rsidRPr="00711388" w:rsidDel="007766C9" w14:paraId="6C603EC2" w14:textId="28E7515C" w:rsidTr="00567869">
        <w:trPr>
          <w:del w:id="8445" w:author="Author"/>
        </w:trPr>
        <w:tc>
          <w:tcPr>
            <w:tcW w:w="1950" w:type="dxa"/>
            <w:tcBorders>
              <w:top w:val="single" w:sz="2" w:space="0" w:color="auto"/>
              <w:left w:val="single" w:sz="2" w:space="0" w:color="auto"/>
              <w:bottom w:val="single" w:sz="2" w:space="0" w:color="auto"/>
              <w:right w:val="single" w:sz="2" w:space="0" w:color="auto"/>
            </w:tcBorders>
          </w:tcPr>
          <w:p w14:paraId="05F656CD" w14:textId="7BBC7072" w:rsidR="00872AFE" w:rsidRPr="00711388" w:rsidDel="007766C9" w:rsidRDefault="00872AFE" w:rsidP="00567869">
            <w:pPr>
              <w:pStyle w:val="NormalLeft"/>
              <w:rPr>
                <w:del w:id="8446" w:author="Author"/>
                <w:lang w:val="en-GB"/>
              </w:rPr>
            </w:pPr>
            <w:del w:id="8447" w:author="Author">
              <w:r w:rsidRPr="00711388" w:rsidDel="007766C9">
                <w:rPr>
                  <w:lang w:val="en-GB"/>
                </w:rPr>
                <w:delText>C0030/R0110</w:delText>
              </w:r>
            </w:del>
          </w:p>
        </w:tc>
        <w:tc>
          <w:tcPr>
            <w:tcW w:w="1393" w:type="dxa"/>
            <w:tcBorders>
              <w:top w:val="single" w:sz="2" w:space="0" w:color="auto"/>
              <w:left w:val="single" w:sz="2" w:space="0" w:color="auto"/>
              <w:bottom w:val="single" w:sz="2" w:space="0" w:color="auto"/>
              <w:right w:val="single" w:sz="2" w:space="0" w:color="auto"/>
            </w:tcBorders>
          </w:tcPr>
          <w:p w14:paraId="566C9784" w14:textId="4272291B" w:rsidR="00872AFE" w:rsidRPr="00711388" w:rsidDel="007766C9" w:rsidRDefault="00872AFE" w:rsidP="00567869">
            <w:pPr>
              <w:pStyle w:val="NormalLeft"/>
              <w:rPr>
                <w:del w:id="8448" w:author="Author"/>
                <w:lang w:val="en-GB"/>
              </w:rPr>
            </w:pPr>
            <w:del w:id="8449" w:author="Author">
              <w:r w:rsidRPr="00711388" w:rsidDel="007766C9">
                <w:rPr>
                  <w:lang w:val="en-GB"/>
                </w:rPr>
                <w:delText>Variation of Best Estimate</w:delText>
              </w:r>
            </w:del>
          </w:p>
        </w:tc>
        <w:tc>
          <w:tcPr>
            <w:tcW w:w="5943" w:type="dxa"/>
            <w:tcBorders>
              <w:top w:val="single" w:sz="2" w:space="0" w:color="auto"/>
              <w:left w:val="single" w:sz="2" w:space="0" w:color="auto"/>
              <w:bottom w:val="single" w:sz="2" w:space="0" w:color="auto"/>
              <w:right w:val="single" w:sz="2" w:space="0" w:color="auto"/>
            </w:tcBorders>
          </w:tcPr>
          <w:p w14:paraId="1EFD80C4" w14:textId="7FBA969E" w:rsidR="00872AFE" w:rsidRPr="00711388" w:rsidDel="007766C9" w:rsidRDefault="00872AFE" w:rsidP="00567869">
            <w:pPr>
              <w:pStyle w:val="NormalLeft"/>
              <w:rPr>
                <w:del w:id="8450" w:author="Author"/>
                <w:lang w:val="en-GB"/>
              </w:rPr>
            </w:pPr>
            <w:del w:id="8451" w:author="Author">
              <w:r w:rsidRPr="00711388" w:rsidDel="007766C9">
                <w:rPr>
                  <w:lang w:val="en-GB"/>
                </w:rPr>
                <w:delText>This variation of BE shall correspond to the sum of cells C0050/R0190 from template S.29.03 and C0060/R0190 from template S.29.03. if the analysis in S.29.03 is performed on a line of business basis.</w:delText>
              </w:r>
            </w:del>
          </w:p>
          <w:p w14:paraId="7E41A28F" w14:textId="5B1AFEDE" w:rsidR="00872AFE" w:rsidRPr="00711388" w:rsidDel="007766C9" w:rsidRDefault="00872AFE" w:rsidP="00567869">
            <w:pPr>
              <w:pStyle w:val="NormalLeft"/>
              <w:rPr>
                <w:del w:id="8452" w:author="Author"/>
                <w:lang w:val="en-GB"/>
              </w:rPr>
            </w:pPr>
            <w:del w:id="8453" w:author="Author">
              <w:r w:rsidRPr="00711388" w:rsidDel="007766C9">
                <w:rPr>
                  <w:lang w:val="en-GB"/>
                </w:rPr>
                <w:delText>The amount refers to changes in (part of) Premiums Provisions (i.e. in relation to all recognised obligations within the boundary of the contract at the valuation date where the claim has not yet occurred) as follows:</w:delText>
              </w:r>
            </w:del>
          </w:p>
          <w:p w14:paraId="37065377" w14:textId="4F9DCC72" w:rsidR="00872AFE" w:rsidRPr="00711388" w:rsidDel="007766C9" w:rsidRDefault="00872AFE" w:rsidP="0083381F">
            <w:pPr>
              <w:pStyle w:val="Tiret0"/>
              <w:numPr>
                <w:ilvl w:val="0"/>
                <w:numId w:val="3"/>
              </w:numPr>
              <w:ind w:left="851" w:hanging="851"/>
              <w:rPr>
                <w:del w:id="8454" w:author="Author"/>
                <w:lang w:val="en-GB"/>
              </w:rPr>
            </w:pPr>
            <w:del w:id="8455" w:author="Author">
              <w:r w:rsidRPr="00711388" w:rsidDel="007766C9">
                <w:rPr>
                  <w:lang w:val="en-GB"/>
                </w:rPr>
                <w:delText>Identify the part of premiums provisions at end of year (N) related to a coverage period starting after the closing year-end N</w:delText>
              </w:r>
            </w:del>
          </w:p>
          <w:p w14:paraId="08BCDE77" w14:textId="4A5C37B8" w:rsidR="00872AFE" w:rsidRPr="00711388" w:rsidDel="007766C9" w:rsidRDefault="00872AFE" w:rsidP="0083381F">
            <w:pPr>
              <w:pStyle w:val="Tiret0"/>
              <w:numPr>
                <w:ilvl w:val="0"/>
                <w:numId w:val="3"/>
              </w:numPr>
              <w:ind w:left="851" w:hanging="851"/>
              <w:rPr>
                <w:del w:id="8456" w:author="Author"/>
                <w:lang w:val="en-GB"/>
              </w:rPr>
            </w:pPr>
            <w:del w:id="8457" w:author="Author">
              <w:r w:rsidRPr="00711388" w:rsidDel="007766C9">
                <w:rPr>
                  <w:lang w:val="en-GB"/>
                </w:rPr>
                <w:delText xml:space="preserve">Identify the part of premiums provisions at the end of year (N </w:delText>
              </w:r>
            </w:del>
            <w:r w:rsidR="00711388" w:rsidRPr="00711388">
              <w:rPr>
                <w:lang w:val="en-GB"/>
              </w:rPr>
              <w:t>-</w:t>
            </w:r>
            <w:del w:id="8458" w:author="Author">
              <w:r w:rsidRPr="00711388" w:rsidDel="007766C9">
                <w:rPr>
                  <w:lang w:val="en-GB"/>
                </w:rPr>
                <w:delText xml:space="preserve"> 1) related to a coverage period starting after the closing year-end N (i.e. in case of premiums provisions in relation to obligations on more than one future reporting period)</w:delText>
              </w:r>
            </w:del>
          </w:p>
          <w:p w14:paraId="50AF33BA" w14:textId="5CBBCBEE" w:rsidR="00872AFE" w:rsidRPr="00711388" w:rsidDel="007766C9" w:rsidRDefault="00872AFE" w:rsidP="00567869">
            <w:pPr>
              <w:pStyle w:val="NormalLeft"/>
              <w:rPr>
                <w:del w:id="8459" w:author="Author"/>
                <w:lang w:val="en-GB"/>
              </w:rPr>
            </w:pPr>
            <w:del w:id="8460" w:author="Author">
              <w:r w:rsidRPr="00711388" w:rsidDel="007766C9">
                <w:rPr>
                  <w:lang w:val="en-GB"/>
                </w:rPr>
                <w:delText xml:space="preserve">In case Premiums Provisions at year end (N </w:delText>
              </w:r>
            </w:del>
            <w:r w:rsidR="00711388" w:rsidRPr="00711388">
              <w:rPr>
                <w:lang w:val="en-GB"/>
              </w:rPr>
              <w:t>-</w:t>
            </w:r>
            <w:del w:id="8461" w:author="Author">
              <w:r w:rsidRPr="00711388" w:rsidDel="007766C9">
                <w:rPr>
                  <w:lang w:val="en-GB"/>
                </w:rPr>
                <w:delText xml:space="preserve"> 1) includes amount for which claims occurred during year N, this </w:delText>
              </w:r>
              <w:r w:rsidRPr="00711388" w:rsidDel="007766C9">
                <w:rPr>
                  <w:lang w:val="en-GB"/>
                </w:rPr>
                <w:lastRenderedPageBreak/>
                <w:delText>amount shall not be considered in Variation of BE on risks covered after the period, but, instead in Variation of BE on risks covered during the period, as this provision turned to Claims provisions.</w:delText>
              </w:r>
              <w:r w:rsidRPr="00711388" w:rsidDel="003323F0">
                <w:rPr>
                  <w:lang w:val="en-GB"/>
                </w:rPr>
                <w:delText xml:space="preserve">  </w:delText>
              </w:r>
            </w:del>
            <w:ins w:id="8462" w:author="Author">
              <w:r w:rsidR="003323F0">
                <w:rPr>
                  <w:lang w:val="en-GB"/>
                </w:rPr>
                <w:t xml:space="preserve"> </w:t>
              </w:r>
            </w:ins>
          </w:p>
        </w:tc>
      </w:tr>
      <w:tr w:rsidR="00872AFE" w:rsidRPr="00711388" w:rsidDel="007766C9" w14:paraId="1958F246" w14:textId="05574257" w:rsidTr="00567869">
        <w:trPr>
          <w:del w:id="8463" w:author="Author"/>
        </w:trPr>
        <w:tc>
          <w:tcPr>
            <w:tcW w:w="1950" w:type="dxa"/>
            <w:tcBorders>
              <w:top w:val="single" w:sz="2" w:space="0" w:color="auto"/>
              <w:left w:val="single" w:sz="2" w:space="0" w:color="auto"/>
              <w:bottom w:val="single" w:sz="2" w:space="0" w:color="auto"/>
              <w:right w:val="single" w:sz="2" w:space="0" w:color="auto"/>
            </w:tcBorders>
          </w:tcPr>
          <w:p w14:paraId="435490A9" w14:textId="381771E8" w:rsidR="00872AFE" w:rsidRPr="00711388" w:rsidDel="007766C9" w:rsidRDefault="00872AFE" w:rsidP="00567869">
            <w:pPr>
              <w:pStyle w:val="NormalLeft"/>
              <w:rPr>
                <w:del w:id="8464" w:author="Author"/>
                <w:lang w:val="en-GB"/>
              </w:rPr>
            </w:pPr>
            <w:del w:id="8465" w:author="Author">
              <w:r w:rsidRPr="00711388" w:rsidDel="007766C9">
                <w:rPr>
                  <w:lang w:val="en-GB"/>
                </w:rPr>
                <w:lastRenderedPageBreak/>
                <w:delText>C0030/R0120</w:delText>
              </w:r>
            </w:del>
          </w:p>
        </w:tc>
        <w:tc>
          <w:tcPr>
            <w:tcW w:w="1393" w:type="dxa"/>
            <w:tcBorders>
              <w:top w:val="single" w:sz="2" w:space="0" w:color="auto"/>
              <w:left w:val="single" w:sz="2" w:space="0" w:color="auto"/>
              <w:bottom w:val="single" w:sz="2" w:space="0" w:color="auto"/>
              <w:right w:val="single" w:sz="2" w:space="0" w:color="auto"/>
            </w:tcBorders>
          </w:tcPr>
          <w:p w14:paraId="1E3E8AB9" w14:textId="31901980" w:rsidR="00872AFE" w:rsidRPr="00711388" w:rsidDel="007766C9" w:rsidRDefault="00872AFE" w:rsidP="00567869">
            <w:pPr>
              <w:pStyle w:val="NormalLeft"/>
              <w:rPr>
                <w:del w:id="8466" w:author="Author"/>
                <w:lang w:val="en-GB"/>
              </w:rPr>
            </w:pPr>
            <w:del w:id="8467" w:author="Author">
              <w:r w:rsidRPr="00711388" w:rsidDel="007766C9">
                <w:rPr>
                  <w:lang w:val="en-GB"/>
                </w:rPr>
                <w:delText>Variation of Technical Provisions as a whole</w:delText>
              </w:r>
            </w:del>
          </w:p>
        </w:tc>
        <w:tc>
          <w:tcPr>
            <w:tcW w:w="5943" w:type="dxa"/>
            <w:tcBorders>
              <w:top w:val="single" w:sz="2" w:space="0" w:color="auto"/>
              <w:left w:val="single" w:sz="2" w:space="0" w:color="auto"/>
              <w:bottom w:val="single" w:sz="2" w:space="0" w:color="auto"/>
              <w:right w:val="single" w:sz="2" w:space="0" w:color="auto"/>
            </w:tcBorders>
          </w:tcPr>
          <w:p w14:paraId="605CA130" w14:textId="27D38351" w:rsidR="00872AFE" w:rsidRPr="00711388" w:rsidDel="007766C9" w:rsidRDefault="00872AFE" w:rsidP="00567869">
            <w:pPr>
              <w:pStyle w:val="NormalLeft"/>
              <w:rPr>
                <w:del w:id="8468" w:author="Author"/>
                <w:lang w:val="en-GB"/>
              </w:rPr>
            </w:pPr>
            <w:del w:id="8469" w:author="Author">
              <w:r w:rsidRPr="00711388" w:rsidDel="007766C9">
                <w:rPr>
                  <w:lang w:val="en-GB"/>
                </w:rPr>
                <w:delText>Part of TP calculated as a whole corresponding to risks covered after the period.</w:delText>
              </w:r>
            </w:del>
          </w:p>
          <w:p w14:paraId="5CA0A14D" w14:textId="512EA405" w:rsidR="00872AFE" w:rsidRPr="00711388" w:rsidDel="007766C9" w:rsidRDefault="00872AFE" w:rsidP="00567869">
            <w:pPr>
              <w:pStyle w:val="NormalLeft"/>
              <w:rPr>
                <w:del w:id="8470" w:author="Author"/>
                <w:lang w:val="en-GB"/>
              </w:rPr>
            </w:pPr>
            <w:del w:id="8471" w:author="Author">
              <w:r w:rsidRPr="00711388" w:rsidDel="007766C9">
                <w:rPr>
                  <w:lang w:val="en-GB"/>
                </w:rPr>
                <w:delText>See instructions on C0010/R0050.</w:delText>
              </w:r>
            </w:del>
          </w:p>
        </w:tc>
      </w:tr>
      <w:tr w:rsidR="00872AFE" w:rsidRPr="00711388" w:rsidDel="007766C9" w14:paraId="1C2FBAC5" w14:textId="5214AF7D" w:rsidTr="00567869">
        <w:trPr>
          <w:del w:id="8472" w:author="Author"/>
        </w:trPr>
        <w:tc>
          <w:tcPr>
            <w:tcW w:w="1950" w:type="dxa"/>
            <w:tcBorders>
              <w:top w:val="single" w:sz="2" w:space="0" w:color="auto"/>
              <w:left w:val="single" w:sz="2" w:space="0" w:color="auto"/>
              <w:bottom w:val="single" w:sz="2" w:space="0" w:color="auto"/>
              <w:right w:val="single" w:sz="2" w:space="0" w:color="auto"/>
            </w:tcBorders>
          </w:tcPr>
          <w:p w14:paraId="04531F1B" w14:textId="2B8B55E2" w:rsidR="00872AFE" w:rsidRPr="00711388" w:rsidDel="007766C9" w:rsidRDefault="00872AFE" w:rsidP="00567869">
            <w:pPr>
              <w:pStyle w:val="NormalLeft"/>
              <w:rPr>
                <w:del w:id="8473" w:author="Author"/>
                <w:lang w:val="en-GB"/>
              </w:rPr>
            </w:pPr>
            <w:del w:id="8474" w:author="Author">
              <w:r w:rsidRPr="00711388" w:rsidDel="007766C9">
                <w:rPr>
                  <w:lang w:val="en-GB"/>
                </w:rPr>
                <w:delText>C0030/R0130</w:delText>
              </w:r>
              <w:r w:rsidRPr="00711388" w:rsidDel="003323F0">
                <w:rPr>
                  <w:lang w:val="en-GB"/>
                </w:rPr>
                <w:delText xml:space="preserve">  </w:delText>
              </w:r>
            </w:del>
            <w:ins w:id="8475"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03DD00B7" w14:textId="1B6A9293" w:rsidR="00872AFE" w:rsidRPr="00711388" w:rsidDel="007766C9" w:rsidRDefault="00872AFE" w:rsidP="00567869">
            <w:pPr>
              <w:pStyle w:val="NormalLeft"/>
              <w:rPr>
                <w:del w:id="8476" w:author="Author"/>
                <w:lang w:val="en-GB"/>
              </w:rPr>
            </w:pPr>
            <w:del w:id="8477" w:author="Author">
              <w:r w:rsidRPr="00711388" w:rsidDel="007766C9">
                <w:rPr>
                  <w:lang w:val="en-GB"/>
                </w:rPr>
                <w:delText>Net variation for index-linked and unit-linked business</w:delText>
              </w:r>
              <w:r w:rsidRPr="00711388" w:rsidDel="003323F0">
                <w:rPr>
                  <w:lang w:val="en-GB"/>
                </w:rPr>
                <w:delText xml:space="preserve">  </w:delText>
              </w:r>
            </w:del>
            <w:ins w:id="8478"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50711EE8" w14:textId="3F7BAEDE" w:rsidR="00872AFE" w:rsidRPr="00711388" w:rsidDel="007766C9" w:rsidRDefault="00872AFE" w:rsidP="00567869">
            <w:pPr>
              <w:pStyle w:val="NormalLeft"/>
              <w:rPr>
                <w:del w:id="8479" w:author="Author"/>
                <w:lang w:val="en-GB"/>
              </w:rPr>
            </w:pPr>
            <w:del w:id="8480" w:author="Author">
              <w:r w:rsidRPr="00711388" w:rsidDel="007766C9">
                <w:rPr>
                  <w:lang w:val="en-GB"/>
                </w:rPr>
                <w:delText>This cell is deemed not applicable for Non</w:delText>
              </w:r>
            </w:del>
            <w:r w:rsidR="00711388" w:rsidRPr="00711388">
              <w:rPr>
                <w:lang w:val="en-GB"/>
              </w:rPr>
              <w:t>-</w:t>
            </w:r>
            <w:del w:id="8481" w:author="Author">
              <w:r w:rsidRPr="00711388" w:rsidDel="007766C9">
                <w:rPr>
                  <w:lang w:val="en-GB"/>
                </w:rPr>
                <w:delText>Life</w:delText>
              </w:r>
            </w:del>
          </w:p>
          <w:p w14:paraId="1EBB8D7D" w14:textId="6285D237" w:rsidR="00872AFE" w:rsidRPr="00711388" w:rsidDel="007766C9" w:rsidRDefault="00872AFE" w:rsidP="00567869">
            <w:pPr>
              <w:pStyle w:val="NormalLeft"/>
              <w:rPr>
                <w:del w:id="8482" w:author="Author"/>
                <w:lang w:val="en-GB"/>
              </w:rPr>
            </w:pPr>
            <w:del w:id="8483" w:author="Author">
              <w:r w:rsidRPr="00711388" w:rsidDel="007766C9">
                <w:rPr>
                  <w:lang w:val="en-GB"/>
                </w:rPr>
                <w:delText>See instructions on C0010/R0060.</w:delText>
              </w:r>
              <w:r w:rsidRPr="00711388" w:rsidDel="003323F0">
                <w:rPr>
                  <w:lang w:val="en-GB"/>
                </w:rPr>
                <w:delText xml:space="preserve">  </w:delText>
              </w:r>
            </w:del>
            <w:ins w:id="8484" w:author="Author">
              <w:r w:rsidR="003323F0">
                <w:rPr>
                  <w:lang w:val="en-GB"/>
                </w:rPr>
                <w:t xml:space="preserve"> </w:t>
              </w:r>
            </w:ins>
          </w:p>
        </w:tc>
      </w:tr>
      <w:tr w:rsidR="00872AFE" w:rsidRPr="00711388" w:rsidDel="007766C9" w14:paraId="0BFF94E2" w14:textId="15BF0F08" w:rsidTr="00567869">
        <w:trPr>
          <w:del w:id="8485" w:author="Author"/>
        </w:trPr>
        <w:tc>
          <w:tcPr>
            <w:tcW w:w="1950" w:type="dxa"/>
            <w:tcBorders>
              <w:top w:val="single" w:sz="2" w:space="0" w:color="auto"/>
              <w:left w:val="single" w:sz="2" w:space="0" w:color="auto"/>
              <w:bottom w:val="single" w:sz="2" w:space="0" w:color="auto"/>
              <w:right w:val="single" w:sz="2" w:space="0" w:color="auto"/>
            </w:tcBorders>
          </w:tcPr>
          <w:p w14:paraId="6E1CE08B" w14:textId="71AD27EC" w:rsidR="00872AFE" w:rsidRPr="00711388" w:rsidDel="007766C9" w:rsidRDefault="00872AFE" w:rsidP="00567869">
            <w:pPr>
              <w:pStyle w:val="NormalLeft"/>
              <w:rPr>
                <w:del w:id="8486" w:author="Author"/>
                <w:lang w:val="en-GB"/>
              </w:rPr>
            </w:pPr>
            <w:del w:id="8487" w:author="Author">
              <w:r w:rsidRPr="00711388" w:rsidDel="007766C9">
                <w:rPr>
                  <w:lang w:val="en-GB"/>
                </w:rPr>
                <w:delText>C0030/R0140</w:delText>
              </w:r>
            </w:del>
          </w:p>
        </w:tc>
        <w:tc>
          <w:tcPr>
            <w:tcW w:w="1393" w:type="dxa"/>
            <w:tcBorders>
              <w:top w:val="single" w:sz="2" w:space="0" w:color="auto"/>
              <w:left w:val="single" w:sz="2" w:space="0" w:color="auto"/>
              <w:bottom w:val="single" w:sz="2" w:space="0" w:color="auto"/>
              <w:right w:val="single" w:sz="2" w:space="0" w:color="auto"/>
            </w:tcBorders>
          </w:tcPr>
          <w:p w14:paraId="64DF318D" w14:textId="58F33512" w:rsidR="00872AFE" w:rsidRPr="00711388" w:rsidDel="007766C9" w:rsidRDefault="00872AFE" w:rsidP="00567869">
            <w:pPr>
              <w:pStyle w:val="NormalLeft"/>
              <w:rPr>
                <w:del w:id="8488" w:author="Author"/>
                <w:lang w:val="en-GB"/>
              </w:rPr>
            </w:pPr>
            <w:del w:id="8489" w:author="Author">
              <w:r w:rsidRPr="00711388" w:rsidDel="007766C9">
                <w:rPr>
                  <w:lang w:val="en-GB"/>
                </w:rPr>
                <w:delText>Total</w:delText>
              </w:r>
            </w:del>
          </w:p>
        </w:tc>
        <w:tc>
          <w:tcPr>
            <w:tcW w:w="5943" w:type="dxa"/>
            <w:tcBorders>
              <w:top w:val="single" w:sz="2" w:space="0" w:color="auto"/>
              <w:left w:val="single" w:sz="2" w:space="0" w:color="auto"/>
              <w:bottom w:val="single" w:sz="2" w:space="0" w:color="auto"/>
              <w:right w:val="single" w:sz="2" w:space="0" w:color="auto"/>
            </w:tcBorders>
          </w:tcPr>
          <w:p w14:paraId="617CCE34" w14:textId="321CCBB1" w:rsidR="00872AFE" w:rsidRPr="00711388" w:rsidDel="007766C9" w:rsidRDefault="00872AFE" w:rsidP="00567869">
            <w:pPr>
              <w:pStyle w:val="NormalLeft"/>
              <w:rPr>
                <w:del w:id="8490" w:author="Author"/>
                <w:lang w:val="en-GB"/>
              </w:rPr>
            </w:pPr>
            <w:del w:id="8491" w:author="Author">
              <w:r w:rsidRPr="00711388" w:rsidDel="007766C9">
                <w:rPr>
                  <w:lang w:val="en-GB"/>
                </w:rPr>
                <w:delText>Total changes related to risks covered after the period, gross of reinsurance.</w:delText>
              </w:r>
            </w:del>
          </w:p>
        </w:tc>
      </w:tr>
      <w:tr w:rsidR="00872AFE" w:rsidRPr="00711388" w:rsidDel="007766C9" w14:paraId="7C6E5A38" w14:textId="5AC00872" w:rsidTr="00567869">
        <w:trPr>
          <w:del w:id="8492" w:author="Author"/>
        </w:trPr>
        <w:tc>
          <w:tcPr>
            <w:tcW w:w="1950" w:type="dxa"/>
            <w:tcBorders>
              <w:top w:val="single" w:sz="2" w:space="0" w:color="auto"/>
              <w:left w:val="single" w:sz="2" w:space="0" w:color="auto"/>
              <w:bottom w:val="single" w:sz="2" w:space="0" w:color="auto"/>
              <w:right w:val="single" w:sz="2" w:space="0" w:color="auto"/>
            </w:tcBorders>
          </w:tcPr>
          <w:p w14:paraId="66FF5C78" w14:textId="559AA5A5" w:rsidR="00872AFE" w:rsidRPr="00711388" w:rsidDel="007766C9" w:rsidRDefault="00872AFE" w:rsidP="00567869">
            <w:pPr>
              <w:pStyle w:val="NormalCentered"/>
              <w:rPr>
                <w:del w:id="8493" w:author="Author"/>
                <w:lang w:val="en-GB"/>
              </w:rPr>
            </w:pPr>
            <w:del w:id="8494" w:author="Author">
              <w:r w:rsidRPr="00711388" w:rsidDel="007766C9">
                <w:rPr>
                  <w:i/>
                  <w:lang w:val="en-GB"/>
                </w:rPr>
                <w:delText>Risks covered during the period</w:delText>
              </w:r>
            </w:del>
          </w:p>
        </w:tc>
        <w:tc>
          <w:tcPr>
            <w:tcW w:w="1393" w:type="dxa"/>
            <w:tcBorders>
              <w:top w:val="single" w:sz="2" w:space="0" w:color="auto"/>
              <w:left w:val="single" w:sz="2" w:space="0" w:color="auto"/>
              <w:bottom w:val="single" w:sz="2" w:space="0" w:color="auto"/>
              <w:right w:val="single" w:sz="2" w:space="0" w:color="auto"/>
            </w:tcBorders>
          </w:tcPr>
          <w:p w14:paraId="6D8B5489" w14:textId="28D19BB6" w:rsidR="00872AFE" w:rsidRPr="00711388" w:rsidDel="007766C9" w:rsidRDefault="00872AFE" w:rsidP="00567869">
            <w:pPr>
              <w:pStyle w:val="NormalCentered"/>
              <w:rPr>
                <w:del w:id="8495"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15371005" w14:textId="0C4F56C2" w:rsidR="00872AFE" w:rsidRPr="00711388" w:rsidDel="007766C9" w:rsidRDefault="00872AFE" w:rsidP="00567869">
            <w:pPr>
              <w:pStyle w:val="NormalCentered"/>
              <w:rPr>
                <w:del w:id="8496" w:author="Author"/>
                <w:lang w:val="en-GB"/>
              </w:rPr>
            </w:pPr>
          </w:p>
        </w:tc>
      </w:tr>
      <w:tr w:rsidR="00872AFE" w:rsidRPr="00711388" w:rsidDel="007766C9" w14:paraId="5B170E8D" w14:textId="4C7F793B" w:rsidTr="00567869">
        <w:trPr>
          <w:del w:id="8497" w:author="Author"/>
        </w:trPr>
        <w:tc>
          <w:tcPr>
            <w:tcW w:w="1950" w:type="dxa"/>
            <w:tcBorders>
              <w:top w:val="single" w:sz="2" w:space="0" w:color="auto"/>
              <w:left w:val="single" w:sz="2" w:space="0" w:color="auto"/>
              <w:bottom w:val="single" w:sz="2" w:space="0" w:color="auto"/>
              <w:right w:val="single" w:sz="2" w:space="0" w:color="auto"/>
            </w:tcBorders>
          </w:tcPr>
          <w:p w14:paraId="3087FE58" w14:textId="42DE6664" w:rsidR="00872AFE" w:rsidRPr="00711388" w:rsidDel="007766C9" w:rsidRDefault="00872AFE" w:rsidP="00567869">
            <w:pPr>
              <w:pStyle w:val="NormalLeft"/>
              <w:rPr>
                <w:del w:id="8498" w:author="Author"/>
                <w:lang w:val="en-GB"/>
              </w:rPr>
            </w:pPr>
            <w:del w:id="8499" w:author="Author">
              <w:r w:rsidRPr="00711388" w:rsidDel="007766C9">
                <w:rPr>
                  <w:lang w:val="en-GB"/>
                </w:rPr>
                <w:delText>C0040/R0080</w:delText>
              </w:r>
              <w:r w:rsidRPr="00711388" w:rsidDel="003323F0">
                <w:rPr>
                  <w:lang w:val="en-GB"/>
                </w:rPr>
                <w:delText xml:space="preserve">  </w:delText>
              </w:r>
            </w:del>
            <w:ins w:id="8500"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6C35544D" w14:textId="690ADF12" w:rsidR="00872AFE" w:rsidRPr="00711388" w:rsidDel="007766C9" w:rsidRDefault="00872AFE" w:rsidP="00567869">
            <w:pPr>
              <w:pStyle w:val="NormalLeft"/>
              <w:rPr>
                <w:del w:id="8501" w:author="Author"/>
                <w:lang w:val="en-GB"/>
              </w:rPr>
            </w:pPr>
            <w:del w:id="8502" w:author="Author">
              <w:r w:rsidRPr="00711388" w:rsidDel="007766C9">
                <w:rPr>
                  <w:lang w:val="en-GB"/>
                </w:rPr>
                <w:delText>Written premiums</w:delText>
              </w:r>
              <w:r w:rsidRPr="00711388" w:rsidDel="003323F0">
                <w:rPr>
                  <w:lang w:val="en-GB"/>
                </w:rPr>
                <w:delText xml:space="preserve">  </w:delText>
              </w:r>
            </w:del>
            <w:ins w:id="8503"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54F0021C" w14:textId="626AB457" w:rsidR="00872AFE" w:rsidRPr="00711388" w:rsidDel="007766C9" w:rsidRDefault="00872AFE" w:rsidP="00567869">
            <w:pPr>
              <w:pStyle w:val="NormalLeft"/>
              <w:rPr>
                <w:del w:id="8504" w:author="Author"/>
                <w:lang w:val="en-GB"/>
              </w:rPr>
            </w:pPr>
            <w:del w:id="8505" w:author="Author">
              <w:r w:rsidRPr="00711388" w:rsidDel="007766C9">
                <w:rPr>
                  <w:lang w:val="en-GB"/>
                </w:rPr>
                <w:delText>Corresponds to part of written premiums related to risks covered during the period, i.e. earned premiums under Solvency II principles.</w:delText>
              </w:r>
            </w:del>
          </w:p>
          <w:p w14:paraId="168DDAFE" w14:textId="611CA016" w:rsidR="00872AFE" w:rsidRPr="00711388" w:rsidDel="007766C9" w:rsidRDefault="00872AFE" w:rsidP="00567869">
            <w:pPr>
              <w:pStyle w:val="NormalLeft"/>
              <w:rPr>
                <w:del w:id="8506" w:author="Author"/>
                <w:lang w:val="en-GB"/>
              </w:rPr>
            </w:pPr>
            <w:del w:id="8507" w:author="Author">
              <w:r w:rsidRPr="00711388" w:rsidDel="007766C9">
                <w:rPr>
                  <w:lang w:val="en-GB"/>
                </w:rPr>
                <w:delText>In addition, allocation keys may be used to identify this part of the premiums affected to risks covered after the period.</w:delText>
              </w:r>
              <w:r w:rsidRPr="00711388" w:rsidDel="003323F0">
                <w:rPr>
                  <w:lang w:val="en-GB"/>
                </w:rPr>
                <w:delText xml:space="preserve">  </w:delText>
              </w:r>
            </w:del>
            <w:ins w:id="8508" w:author="Author">
              <w:r w:rsidR="003323F0">
                <w:rPr>
                  <w:lang w:val="en-GB"/>
                </w:rPr>
                <w:t xml:space="preserve"> </w:t>
              </w:r>
            </w:ins>
          </w:p>
        </w:tc>
      </w:tr>
      <w:tr w:rsidR="00872AFE" w:rsidRPr="00711388" w:rsidDel="007766C9" w14:paraId="72D1D9A8" w14:textId="5FD4B77E" w:rsidTr="00567869">
        <w:trPr>
          <w:del w:id="8509" w:author="Author"/>
        </w:trPr>
        <w:tc>
          <w:tcPr>
            <w:tcW w:w="1950" w:type="dxa"/>
            <w:tcBorders>
              <w:top w:val="single" w:sz="2" w:space="0" w:color="auto"/>
              <w:left w:val="single" w:sz="2" w:space="0" w:color="auto"/>
              <w:bottom w:val="single" w:sz="2" w:space="0" w:color="auto"/>
              <w:right w:val="single" w:sz="2" w:space="0" w:color="auto"/>
            </w:tcBorders>
          </w:tcPr>
          <w:p w14:paraId="1E960D9E" w14:textId="1F7E2806" w:rsidR="00872AFE" w:rsidRPr="00711388" w:rsidDel="007766C9" w:rsidRDefault="00872AFE" w:rsidP="00567869">
            <w:pPr>
              <w:pStyle w:val="NormalLeft"/>
              <w:rPr>
                <w:del w:id="8510" w:author="Author"/>
                <w:lang w:val="en-GB"/>
              </w:rPr>
            </w:pPr>
            <w:del w:id="8511" w:author="Author">
              <w:r w:rsidRPr="00711388" w:rsidDel="007766C9">
                <w:rPr>
                  <w:lang w:val="en-GB"/>
                </w:rPr>
                <w:delText>C0040/R0090</w:delText>
              </w:r>
            </w:del>
          </w:p>
        </w:tc>
        <w:tc>
          <w:tcPr>
            <w:tcW w:w="1393" w:type="dxa"/>
            <w:tcBorders>
              <w:top w:val="single" w:sz="2" w:space="0" w:color="auto"/>
              <w:left w:val="single" w:sz="2" w:space="0" w:color="auto"/>
              <w:bottom w:val="single" w:sz="2" w:space="0" w:color="auto"/>
              <w:right w:val="single" w:sz="2" w:space="0" w:color="auto"/>
            </w:tcBorders>
          </w:tcPr>
          <w:p w14:paraId="7D952A6E" w14:textId="179302FF" w:rsidR="00872AFE" w:rsidRPr="00711388" w:rsidDel="007766C9" w:rsidRDefault="00872AFE" w:rsidP="00567869">
            <w:pPr>
              <w:pStyle w:val="NormalLeft"/>
              <w:rPr>
                <w:del w:id="8512" w:author="Author"/>
                <w:lang w:val="en-GB"/>
              </w:rPr>
            </w:pPr>
            <w:del w:id="8513" w:author="Author">
              <w:r w:rsidRPr="00711388" w:rsidDel="007766C9">
                <w:rPr>
                  <w:lang w:val="en-GB"/>
                </w:rPr>
                <w:delText xml:space="preserve">Claims and benefits </w:delText>
              </w:r>
            </w:del>
            <w:r w:rsidR="00845F43" w:rsidRPr="00711388">
              <w:rPr>
                <w:lang w:val="en-GB"/>
              </w:rPr>
              <w:t>-</w:t>
            </w:r>
            <w:del w:id="8514" w:author="Author">
              <w:r w:rsidRPr="00711388" w:rsidDel="007766C9">
                <w:rPr>
                  <w:lang w:val="en-GB"/>
                </w:rPr>
                <w:delText xml:space="preserve"> net of salvages and subrogations recovered</w:delText>
              </w:r>
            </w:del>
          </w:p>
        </w:tc>
        <w:tc>
          <w:tcPr>
            <w:tcW w:w="5943" w:type="dxa"/>
            <w:tcBorders>
              <w:top w:val="single" w:sz="2" w:space="0" w:color="auto"/>
              <w:left w:val="single" w:sz="2" w:space="0" w:color="auto"/>
              <w:bottom w:val="single" w:sz="2" w:space="0" w:color="auto"/>
              <w:right w:val="single" w:sz="2" w:space="0" w:color="auto"/>
            </w:tcBorders>
          </w:tcPr>
          <w:p w14:paraId="5E89BB77" w14:textId="2313E590" w:rsidR="00872AFE" w:rsidRPr="00711388" w:rsidDel="007766C9" w:rsidRDefault="00872AFE" w:rsidP="00567869">
            <w:pPr>
              <w:pStyle w:val="NormalLeft"/>
              <w:rPr>
                <w:del w:id="8515" w:author="Author"/>
                <w:lang w:val="en-GB"/>
              </w:rPr>
            </w:pPr>
            <w:del w:id="8516" w:author="Author">
              <w:r w:rsidRPr="00711388" w:rsidDel="007766C9">
                <w:rPr>
                  <w:lang w:val="en-GB"/>
                </w:rPr>
                <w:delText>Corresponds to part of claims and benefits, net of salvages and subrogations related to risks covered during the period.</w:delText>
              </w:r>
            </w:del>
          </w:p>
          <w:p w14:paraId="64E9A7A9" w14:textId="23AA859E" w:rsidR="00872AFE" w:rsidRPr="00711388" w:rsidDel="007766C9" w:rsidRDefault="00872AFE" w:rsidP="00567869">
            <w:pPr>
              <w:pStyle w:val="NormalLeft"/>
              <w:rPr>
                <w:del w:id="8517" w:author="Author"/>
                <w:lang w:val="en-GB"/>
              </w:rPr>
            </w:pPr>
            <w:del w:id="8518" w:author="Author">
              <w:r w:rsidRPr="00711388" w:rsidDel="007766C9">
                <w:rPr>
                  <w:lang w:val="en-GB"/>
                </w:rPr>
                <w:delText>See instructions on C0010/R0020.</w:delText>
              </w:r>
            </w:del>
          </w:p>
        </w:tc>
      </w:tr>
      <w:tr w:rsidR="00872AFE" w:rsidRPr="00711388" w:rsidDel="007766C9" w14:paraId="4A5EE5DE" w14:textId="7FA230FA" w:rsidTr="00567869">
        <w:trPr>
          <w:del w:id="8519" w:author="Author"/>
        </w:trPr>
        <w:tc>
          <w:tcPr>
            <w:tcW w:w="1950" w:type="dxa"/>
            <w:tcBorders>
              <w:top w:val="single" w:sz="2" w:space="0" w:color="auto"/>
              <w:left w:val="single" w:sz="2" w:space="0" w:color="auto"/>
              <w:bottom w:val="single" w:sz="2" w:space="0" w:color="auto"/>
              <w:right w:val="single" w:sz="2" w:space="0" w:color="auto"/>
            </w:tcBorders>
          </w:tcPr>
          <w:p w14:paraId="7797E502" w14:textId="7FE79B8C" w:rsidR="00872AFE" w:rsidRPr="00711388" w:rsidDel="007766C9" w:rsidRDefault="00872AFE" w:rsidP="00567869">
            <w:pPr>
              <w:pStyle w:val="NormalLeft"/>
              <w:rPr>
                <w:del w:id="8520" w:author="Author"/>
                <w:lang w:val="en-GB"/>
              </w:rPr>
            </w:pPr>
            <w:del w:id="8521" w:author="Author">
              <w:r w:rsidRPr="00711388" w:rsidDel="007766C9">
                <w:rPr>
                  <w:lang w:val="en-GB"/>
                </w:rPr>
                <w:delText>C0040/R0100</w:delText>
              </w:r>
            </w:del>
          </w:p>
        </w:tc>
        <w:tc>
          <w:tcPr>
            <w:tcW w:w="1393" w:type="dxa"/>
            <w:tcBorders>
              <w:top w:val="single" w:sz="2" w:space="0" w:color="auto"/>
              <w:left w:val="single" w:sz="2" w:space="0" w:color="auto"/>
              <w:bottom w:val="single" w:sz="2" w:space="0" w:color="auto"/>
              <w:right w:val="single" w:sz="2" w:space="0" w:color="auto"/>
            </w:tcBorders>
          </w:tcPr>
          <w:p w14:paraId="19397BFC" w14:textId="0DA9BF53" w:rsidR="00872AFE" w:rsidRPr="00711388" w:rsidDel="007766C9" w:rsidRDefault="00872AFE" w:rsidP="00567869">
            <w:pPr>
              <w:pStyle w:val="NormalLeft"/>
              <w:rPr>
                <w:del w:id="8522" w:author="Author"/>
                <w:lang w:val="en-GB"/>
              </w:rPr>
            </w:pPr>
            <w:del w:id="8523" w:author="Author">
              <w:r w:rsidRPr="00711388" w:rsidDel="007766C9">
                <w:rPr>
                  <w:lang w:val="en-GB"/>
                </w:rPr>
                <w:delText>Expenses (related to insurance and reinsurance obligations)</w:delText>
              </w:r>
            </w:del>
          </w:p>
        </w:tc>
        <w:tc>
          <w:tcPr>
            <w:tcW w:w="5943" w:type="dxa"/>
            <w:tcBorders>
              <w:top w:val="single" w:sz="2" w:space="0" w:color="auto"/>
              <w:left w:val="single" w:sz="2" w:space="0" w:color="auto"/>
              <w:bottom w:val="single" w:sz="2" w:space="0" w:color="auto"/>
              <w:right w:val="single" w:sz="2" w:space="0" w:color="auto"/>
            </w:tcBorders>
          </w:tcPr>
          <w:p w14:paraId="4D562892" w14:textId="3EDBFC77" w:rsidR="00872AFE" w:rsidRPr="00711388" w:rsidDel="007766C9" w:rsidRDefault="00872AFE" w:rsidP="00567869">
            <w:pPr>
              <w:pStyle w:val="NormalLeft"/>
              <w:rPr>
                <w:del w:id="8524" w:author="Author"/>
                <w:lang w:val="en-GB"/>
              </w:rPr>
            </w:pPr>
            <w:del w:id="8525" w:author="Author">
              <w:r w:rsidRPr="00711388" w:rsidDel="007766C9">
                <w:rPr>
                  <w:lang w:val="en-GB"/>
                </w:rPr>
                <w:delText>Part of the expenses during the period that corresponds to risks covered during the period.</w:delText>
              </w:r>
            </w:del>
          </w:p>
          <w:p w14:paraId="7D5F4173" w14:textId="4CE81CB5" w:rsidR="00872AFE" w:rsidRPr="00711388" w:rsidDel="007766C9" w:rsidRDefault="00872AFE" w:rsidP="00567869">
            <w:pPr>
              <w:pStyle w:val="NormalLeft"/>
              <w:rPr>
                <w:del w:id="8526" w:author="Author"/>
                <w:lang w:val="en-GB"/>
              </w:rPr>
            </w:pPr>
            <w:del w:id="8527" w:author="Author">
              <w:r w:rsidRPr="00711388" w:rsidDel="007766C9">
                <w:rPr>
                  <w:lang w:val="en-GB"/>
                </w:rPr>
                <w:delText>See instructions on C0010/R0030.</w:delText>
              </w:r>
            </w:del>
          </w:p>
        </w:tc>
      </w:tr>
      <w:tr w:rsidR="00872AFE" w:rsidRPr="00711388" w:rsidDel="007766C9" w14:paraId="11169C3D" w14:textId="6C33B6D9" w:rsidTr="00567869">
        <w:trPr>
          <w:del w:id="8528" w:author="Author"/>
        </w:trPr>
        <w:tc>
          <w:tcPr>
            <w:tcW w:w="1950" w:type="dxa"/>
            <w:tcBorders>
              <w:top w:val="single" w:sz="2" w:space="0" w:color="auto"/>
              <w:left w:val="single" w:sz="2" w:space="0" w:color="auto"/>
              <w:bottom w:val="single" w:sz="2" w:space="0" w:color="auto"/>
              <w:right w:val="single" w:sz="2" w:space="0" w:color="auto"/>
            </w:tcBorders>
          </w:tcPr>
          <w:p w14:paraId="35A550B0" w14:textId="401C28C0" w:rsidR="00872AFE" w:rsidRPr="00711388" w:rsidDel="007766C9" w:rsidRDefault="00872AFE" w:rsidP="00567869">
            <w:pPr>
              <w:pStyle w:val="NormalLeft"/>
              <w:rPr>
                <w:del w:id="8529" w:author="Author"/>
                <w:lang w:val="en-GB"/>
              </w:rPr>
            </w:pPr>
            <w:del w:id="8530" w:author="Author">
              <w:r w:rsidRPr="00711388" w:rsidDel="007766C9">
                <w:rPr>
                  <w:lang w:val="en-GB"/>
                </w:rPr>
                <w:delText>C0040/R0110</w:delText>
              </w:r>
            </w:del>
          </w:p>
        </w:tc>
        <w:tc>
          <w:tcPr>
            <w:tcW w:w="1393" w:type="dxa"/>
            <w:tcBorders>
              <w:top w:val="single" w:sz="2" w:space="0" w:color="auto"/>
              <w:left w:val="single" w:sz="2" w:space="0" w:color="auto"/>
              <w:bottom w:val="single" w:sz="2" w:space="0" w:color="auto"/>
              <w:right w:val="single" w:sz="2" w:space="0" w:color="auto"/>
            </w:tcBorders>
          </w:tcPr>
          <w:p w14:paraId="22153E04" w14:textId="1BE1DBAA" w:rsidR="00872AFE" w:rsidRPr="00711388" w:rsidDel="007766C9" w:rsidRDefault="00872AFE" w:rsidP="00567869">
            <w:pPr>
              <w:pStyle w:val="NormalLeft"/>
              <w:rPr>
                <w:del w:id="8531" w:author="Author"/>
                <w:lang w:val="en-GB"/>
              </w:rPr>
            </w:pPr>
            <w:del w:id="8532" w:author="Author">
              <w:r w:rsidRPr="00711388" w:rsidDel="007766C9">
                <w:rPr>
                  <w:lang w:val="en-GB"/>
                </w:rPr>
                <w:delText>Variation of Best Estimate</w:delText>
              </w:r>
            </w:del>
          </w:p>
        </w:tc>
        <w:tc>
          <w:tcPr>
            <w:tcW w:w="5943" w:type="dxa"/>
            <w:tcBorders>
              <w:top w:val="single" w:sz="2" w:space="0" w:color="auto"/>
              <w:left w:val="single" w:sz="2" w:space="0" w:color="auto"/>
              <w:bottom w:val="single" w:sz="2" w:space="0" w:color="auto"/>
              <w:right w:val="single" w:sz="2" w:space="0" w:color="auto"/>
            </w:tcBorders>
          </w:tcPr>
          <w:p w14:paraId="23F8DD45" w14:textId="2ABFFA4E" w:rsidR="00872AFE" w:rsidRPr="00711388" w:rsidDel="007766C9" w:rsidRDefault="00872AFE" w:rsidP="00567869">
            <w:pPr>
              <w:pStyle w:val="NormalLeft"/>
              <w:rPr>
                <w:del w:id="8533" w:author="Author"/>
                <w:lang w:val="en-GB"/>
              </w:rPr>
            </w:pPr>
            <w:del w:id="8534" w:author="Author">
              <w:r w:rsidRPr="00711388" w:rsidDel="007766C9">
                <w:rPr>
                  <w:lang w:val="en-GB"/>
                </w:rPr>
                <w:delText>Amount of the variation of best estimate for the risks covered during the period.</w:delText>
              </w:r>
            </w:del>
          </w:p>
          <w:p w14:paraId="1D4D744A" w14:textId="69E69A98" w:rsidR="00872AFE" w:rsidRPr="00711388" w:rsidDel="007766C9" w:rsidRDefault="00872AFE" w:rsidP="00567869">
            <w:pPr>
              <w:pStyle w:val="NormalLeft"/>
              <w:rPr>
                <w:del w:id="8535" w:author="Author"/>
                <w:lang w:val="en-GB"/>
              </w:rPr>
            </w:pPr>
            <w:del w:id="8536" w:author="Author">
              <w:r w:rsidRPr="00711388" w:rsidDel="007766C9">
                <w:rPr>
                  <w:lang w:val="en-GB"/>
                </w:rPr>
                <w:lastRenderedPageBreak/>
                <w:delText>For risks covered during the period: this variation of BE shall correspond to the sum of cells C0050/R0200 from template S.29.03 and C0060/R0200 from template S.29.03. if the analysis in S.29.03 is performed on a line of business basis.</w:delText>
              </w:r>
            </w:del>
          </w:p>
          <w:p w14:paraId="3F72F4A7" w14:textId="114AA2B6" w:rsidR="00872AFE" w:rsidRPr="00711388" w:rsidDel="007766C9" w:rsidRDefault="00872AFE" w:rsidP="00567869">
            <w:pPr>
              <w:pStyle w:val="NormalLeft"/>
              <w:rPr>
                <w:del w:id="8537" w:author="Author"/>
                <w:lang w:val="en-GB"/>
              </w:rPr>
            </w:pPr>
            <w:del w:id="8538" w:author="Author">
              <w:r w:rsidRPr="00711388" w:rsidDel="007766C9">
                <w:rPr>
                  <w:lang w:val="en-GB"/>
                </w:rPr>
                <w:delText>The amount refers to the following cases:</w:delText>
              </w:r>
            </w:del>
          </w:p>
          <w:p w14:paraId="3820863B" w14:textId="4F1697DD" w:rsidR="00872AFE" w:rsidRPr="00711388" w:rsidDel="007766C9" w:rsidRDefault="00872AFE" w:rsidP="00567869">
            <w:pPr>
              <w:pStyle w:val="Point0"/>
              <w:rPr>
                <w:del w:id="8539" w:author="Author"/>
                <w:lang w:val="en-GB"/>
              </w:rPr>
            </w:pPr>
            <w:del w:id="8540" w:author="Author">
              <w:r w:rsidRPr="00711388" w:rsidDel="007766C9">
                <w:rPr>
                  <w:lang w:val="en-GB"/>
                </w:rPr>
                <w:tab/>
                <w:delText>a)</w:delText>
              </w:r>
              <w:r w:rsidRPr="00711388" w:rsidDel="007766C9">
                <w:rPr>
                  <w:lang w:val="en-GB"/>
                </w:rPr>
                <w:tab/>
                <w:delText>Premiums Provisions at Year end N</w:delText>
              </w:r>
            </w:del>
            <w:r w:rsidR="00711388" w:rsidRPr="00711388">
              <w:rPr>
                <w:lang w:val="en-GB"/>
              </w:rPr>
              <w:t>-</w:t>
            </w:r>
            <w:del w:id="8541" w:author="Author">
              <w:r w:rsidRPr="00711388" w:rsidDel="007766C9">
                <w:rPr>
                  <w:lang w:val="en-GB"/>
                </w:rPr>
                <w:delText>1 which turned to Claims Provisions at year end N because claim has occurred during the period</w:delText>
              </w:r>
            </w:del>
          </w:p>
          <w:p w14:paraId="52CA5DEC" w14:textId="3D08A195" w:rsidR="00872AFE" w:rsidRPr="00711388" w:rsidDel="007766C9" w:rsidRDefault="00872AFE" w:rsidP="00567869">
            <w:pPr>
              <w:pStyle w:val="Point0"/>
              <w:rPr>
                <w:del w:id="8542" w:author="Author"/>
                <w:lang w:val="en-GB"/>
              </w:rPr>
            </w:pPr>
            <w:del w:id="8543" w:author="Author">
              <w:r w:rsidRPr="00711388" w:rsidDel="007766C9">
                <w:rPr>
                  <w:lang w:val="en-GB"/>
                </w:rPr>
                <w:tab/>
                <w:delText>b)</w:delText>
              </w:r>
              <w:r w:rsidRPr="00711388" w:rsidDel="007766C9">
                <w:rPr>
                  <w:lang w:val="en-GB"/>
                </w:rPr>
                <w:tab/>
                <w:delText xml:space="preserve">Claims provisions related to claims occurred during the period (for which there was no Premiums provisions at year end N </w:delText>
              </w:r>
            </w:del>
            <w:r w:rsidR="00711388" w:rsidRPr="00711388">
              <w:rPr>
                <w:lang w:val="en-GB"/>
              </w:rPr>
              <w:t>-</w:t>
            </w:r>
            <w:del w:id="8544" w:author="Author">
              <w:r w:rsidRPr="00711388" w:rsidDel="007766C9">
                <w:rPr>
                  <w:lang w:val="en-GB"/>
                </w:rPr>
                <w:delText xml:space="preserve"> 1)</w:delText>
              </w:r>
            </w:del>
          </w:p>
          <w:p w14:paraId="3882146E" w14:textId="40E671EB" w:rsidR="00872AFE" w:rsidRPr="00711388" w:rsidDel="007766C9" w:rsidRDefault="00872AFE" w:rsidP="00567869">
            <w:pPr>
              <w:pStyle w:val="NormalLeft"/>
              <w:rPr>
                <w:del w:id="8545" w:author="Author"/>
                <w:lang w:val="en-GB"/>
              </w:rPr>
            </w:pPr>
            <w:del w:id="8546" w:author="Author">
              <w:r w:rsidRPr="00711388" w:rsidDel="007766C9">
                <w:rPr>
                  <w:lang w:val="en-GB"/>
                </w:rPr>
                <w:delText>Calculation may be as follows:</w:delText>
              </w:r>
            </w:del>
          </w:p>
          <w:p w14:paraId="715696CD" w14:textId="01FFBFB8" w:rsidR="00872AFE" w:rsidRPr="00711388" w:rsidDel="007766C9" w:rsidRDefault="00872AFE" w:rsidP="0083381F">
            <w:pPr>
              <w:pStyle w:val="Tiret0"/>
              <w:numPr>
                <w:ilvl w:val="0"/>
                <w:numId w:val="3"/>
              </w:numPr>
              <w:ind w:left="851" w:hanging="851"/>
              <w:rPr>
                <w:del w:id="8547" w:author="Author"/>
                <w:lang w:val="en-GB"/>
              </w:rPr>
            </w:pPr>
            <w:del w:id="8548" w:author="Author">
              <w:r w:rsidRPr="00711388" w:rsidDel="007766C9">
                <w:rPr>
                  <w:lang w:val="en-GB"/>
                </w:rPr>
                <w:delText>Identify the part of claims provisions at year-end (N) related to risks covered during the period.</w:delText>
              </w:r>
            </w:del>
          </w:p>
          <w:p w14:paraId="21E42452" w14:textId="17C0EF7C" w:rsidR="00872AFE" w:rsidRPr="00711388" w:rsidDel="007766C9" w:rsidRDefault="00872AFE" w:rsidP="0083381F">
            <w:pPr>
              <w:pStyle w:val="Tiret0"/>
              <w:numPr>
                <w:ilvl w:val="0"/>
                <w:numId w:val="3"/>
              </w:numPr>
              <w:ind w:left="851" w:hanging="851"/>
              <w:rPr>
                <w:del w:id="8549" w:author="Author"/>
                <w:lang w:val="en-GB"/>
              </w:rPr>
            </w:pPr>
            <w:del w:id="8550" w:author="Author">
              <w:r w:rsidRPr="00711388" w:rsidDel="007766C9">
                <w:rPr>
                  <w:lang w:val="en-GB"/>
                </w:rPr>
                <w:delText xml:space="preserve">Identify the part of premiums provisions at year-end (N </w:delText>
              </w:r>
            </w:del>
            <w:r w:rsidR="00711388" w:rsidRPr="00711388">
              <w:rPr>
                <w:lang w:val="en-GB"/>
              </w:rPr>
              <w:t>-</w:t>
            </w:r>
            <w:del w:id="8551" w:author="Author">
              <w:r w:rsidRPr="00711388" w:rsidDel="007766C9">
                <w:rPr>
                  <w:lang w:val="en-GB"/>
                </w:rPr>
                <w:delText xml:space="preserve"> 1) related to risks covered during the period.</w:delText>
              </w:r>
            </w:del>
          </w:p>
          <w:p w14:paraId="48521C5B" w14:textId="22365113" w:rsidR="00872AFE" w:rsidRPr="00711388" w:rsidDel="007766C9" w:rsidRDefault="00872AFE" w:rsidP="00567869">
            <w:pPr>
              <w:pStyle w:val="NormalLeft"/>
              <w:rPr>
                <w:del w:id="8552" w:author="Author"/>
                <w:lang w:val="en-GB"/>
              </w:rPr>
            </w:pPr>
            <w:del w:id="8553" w:author="Author">
              <w:r w:rsidRPr="00711388" w:rsidDel="007766C9">
                <w:rPr>
                  <w:lang w:val="en-GB"/>
                </w:rPr>
                <w:delText>Derive the variation from the two figures.</w:delText>
              </w:r>
              <w:r w:rsidRPr="00711388" w:rsidDel="003323F0">
                <w:rPr>
                  <w:lang w:val="en-GB"/>
                </w:rPr>
                <w:delText xml:space="preserve">  </w:delText>
              </w:r>
            </w:del>
            <w:ins w:id="8554" w:author="Author">
              <w:r w:rsidR="003323F0">
                <w:rPr>
                  <w:lang w:val="en-GB"/>
                </w:rPr>
                <w:t xml:space="preserve"> </w:t>
              </w:r>
            </w:ins>
          </w:p>
        </w:tc>
      </w:tr>
      <w:tr w:rsidR="00872AFE" w:rsidRPr="00711388" w:rsidDel="007766C9" w14:paraId="3A310EBF" w14:textId="4F99DB80" w:rsidTr="00567869">
        <w:trPr>
          <w:del w:id="8555" w:author="Author"/>
        </w:trPr>
        <w:tc>
          <w:tcPr>
            <w:tcW w:w="1950" w:type="dxa"/>
            <w:tcBorders>
              <w:top w:val="single" w:sz="2" w:space="0" w:color="auto"/>
              <w:left w:val="single" w:sz="2" w:space="0" w:color="auto"/>
              <w:bottom w:val="single" w:sz="2" w:space="0" w:color="auto"/>
              <w:right w:val="single" w:sz="2" w:space="0" w:color="auto"/>
            </w:tcBorders>
          </w:tcPr>
          <w:p w14:paraId="2B748716" w14:textId="26FFF105" w:rsidR="00872AFE" w:rsidRPr="00711388" w:rsidDel="007766C9" w:rsidRDefault="00872AFE" w:rsidP="00567869">
            <w:pPr>
              <w:pStyle w:val="NormalLeft"/>
              <w:rPr>
                <w:del w:id="8556" w:author="Author"/>
                <w:lang w:val="en-GB"/>
              </w:rPr>
            </w:pPr>
            <w:del w:id="8557" w:author="Author">
              <w:r w:rsidRPr="00711388" w:rsidDel="007766C9">
                <w:rPr>
                  <w:lang w:val="en-GB"/>
                </w:rPr>
                <w:lastRenderedPageBreak/>
                <w:delText>C0040/R0120</w:delText>
              </w:r>
            </w:del>
          </w:p>
        </w:tc>
        <w:tc>
          <w:tcPr>
            <w:tcW w:w="1393" w:type="dxa"/>
            <w:tcBorders>
              <w:top w:val="single" w:sz="2" w:space="0" w:color="auto"/>
              <w:left w:val="single" w:sz="2" w:space="0" w:color="auto"/>
              <w:bottom w:val="single" w:sz="2" w:space="0" w:color="auto"/>
              <w:right w:val="single" w:sz="2" w:space="0" w:color="auto"/>
            </w:tcBorders>
          </w:tcPr>
          <w:p w14:paraId="306F0FF0" w14:textId="548E8525" w:rsidR="00872AFE" w:rsidRPr="00711388" w:rsidDel="007766C9" w:rsidRDefault="00872AFE" w:rsidP="00567869">
            <w:pPr>
              <w:pStyle w:val="NormalLeft"/>
              <w:rPr>
                <w:del w:id="8558" w:author="Author"/>
                <w:lang w:val="en-GB"/>
              </w:rPr>
            </w:pPr>
            <w:del w:id="8559" w:author="Author">
              <w:r w:rsidRPr="00711388" w:rsidDel="007766C9">
                <w:rPr>
                  <w:lang w:val="en-GB"/>
                </w:rPr>
                <w:delText>Variation of Technical Provisions as a whole</w:delText>
              </w:r>
            </w:del>
          </w:p>
        </w:tc>
        <w:tc>
          <w:tcPr>
            <w:tcW w:w="5943" w:type="dxa"/>
            <w:tcBorders>
              <w:top w:val="single" w:sz="2" w:space="0" w:color="auto"/>
              <w:left w:val="single" w:sz="2" w:space="0" w:color="auto"/>
              <w:bottom w:val="single" w:sz="2" w:space="0" w:color="auto"/>
              <w:right w:val="single" w:sz="2" w:space="0" w:color="auto"/>
            </w:tcBorders>
          </w:tcPr>
          <w:p w14:paraId="2FC345D3" w14:textId="04880690" w:rsidR="00872AFE" w:rsidRPr="00711388" w:rsidDel="007766C9" w:rsidRDefault="00872AFE" w:rsidP="00567869">
            <w:pPr>
              <w:pStyle w:val="NormalLeft"/>
              <w:rPr>
                <w:del w:id="8560" w:author="Author"/>
                <w:lang w:val="en-GB"/>
              </w:rPr>
            </w:pPr>
            <w:del w:id="8561" w:author="Author">
              <w:r w:rsidRPr="00711388" w:rsidDel="007766C9">
                <w:rPr>
                  <w:lang w:val="en-GB"/>
                </w:rPr>
                <w:delText>Part of TP calculated as a whole corresponding to risks covered during period.</w:delText>
              </w:r>
            </w:del>
          </w:p>
          <w:p w14:paraId="715A8F1C" w14:textId="024C9918" w:rsidR="00872AFE" w:rsidRPr="00711388" w:rsidDel="007766C9" w:rsidRDefault="00872AFE" w:rsidP="00567869">
            <w:pPr>
              <w:pStyle w:val="NormalLeft"/>
              <w:rPr>
                <w:del w:id="8562" w:author="Author"/>
                <w:lang w:val="en-GB"/>
              </w:rPr>
            </w:pPr>
            <w:del w:id="8563" w:author="Author">
              <w:r w:rsidRPr="00711388" w:rsidDel="007766C9">
                <w:rPr>
                  <w:lang w:val="en-GB"/>
                </w:rPr>
                <w:delText>See instructions on C0010/R0050.</w:delText>
              </w:r>
            </w:del>
          </w:p>
        </w:tc>
      </w:tr>
      <w:tr w:rsidR="00872AFE" w:rsidRPr="00711388" w:rsidDel="007766C9" w14:paraId="398ED860" w14:textId="7D28A55A" w:rsidTr="00567869">
        <w:trPr>
          <w:del w:id="8564" w:author="Author"/>
        </w:trPr>
        <w:tc>
          <w:tcPr>
            <w:tcW w:w="1950" w:type="dxa"/>
            <w:tcBorders>
              <w:top w:val="single" w:sz="2" w:space="0" w:color="auto"/>
              <w:left w:val="single" w:sz="2" w:space="0" w:color="auto"/>
              <w:bottom w:val="single" w:sz="2" w:space="0" w:color="auto"/>
              <w:right w:val="single" w:sz="2" w:space="0" w:color="auto"/>
            </w:tcBorders>
          </w:tcPr>
          <w:p w14:paraId="070F8CAF" w14:textId="18D0FAA8" w:rsidR="00872AFE" w:rsidRPr="00711388" w:rsidDel="007766C9" w:rsidRDefault="00872AFE" w:rsidP="00567869">
            <w:pPr>
              <w:pStyle w:val="NormalLeft"/>
              <w:rPr>
                <w:del w:id="8565" w:author="Author"/>
                <w:lang w:val="en-GB"/>
              </w:rPr>
            </w:pPr>
            <w:del w:id="8566" w:author="Author">
              <w:r w:rsidRPr="00711388" w:rsidDel="007766C9">
                <w:rPr>
                  <w:lang w:val="en-GB"/>
                </w:rPr>
                <w:delText>C0040/R0130</w:delText>
              </w:r>
              <w:r w:rsidRPr="00711388" w:rsidDel="003323F0">
                <w:rPr>
                  <w:lang w:val="en-GB"/>
                </w:rPr>
                <w:delText xml:space="preserve">  </w:delText>
              </w:r>
            </w:del>
            <w:ins w:id="8567"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7A94BA23" w14:textId="242CADB7" w:rsidR="00872AFE" w:rsidRPr="00711388" w:rsidDel="007766C9" w:rsidRDefault="00872AFE" w:rsidP="00567869">
            <w:pPr>
              <w:pStyle w:val="NormalLeft"/>
              <w:rPr>
                <w:del w:id="8568" w:author="Author"/>
                <w:lang w:val="en-GB"/>
              </w:rPr>
            </w:pPr>
            <w:del w:id="8569" w:author="Author">
              <w:r w:rsidRPr="00711388" w:rsidDel="007766C9">
                <w:rPr>
                  <w:lang w:val="en-GB"/>
                </w:rPr>
                <w:delText>Net variation for index-linked and unit-linked business</w:delText>
              </w:r>
              <w:r w:rsidRPr="00711388" w:rsidDel="003323F0">
                <w:rPr>
                  <w:lang w:val="en-GB"/>
                </w:rPr>
                <w:delText xml:space="preserve">  </w:delText>
              </w:r>
            </w:del>
            <w:ins w:id="8570"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36B5C322" w14:textId="062A66AB" w:rsidR="00872AFE" w:rsidRPr="00711388" w:rsidDel="007766C9" w:rsidRDefault="00872AFE" w:rsidP="00567869">
            <w:pPr>
              <w:pStyle w:val="NormalLeft"/>
              <w:rPr>
                <w:del w:id="8571" w:author="Author"/>
                <w:lang w:val="en-GB"/>
              </w:rPr>
            </w:pPr>
            <w:del w:id="8572" w:author="Author">
              <w:r w:rsidRPr="00711388" w:rsidDel="007766C9">
                <w:rPr>
                  <w:lang w:val="en-GB"/>
                </w:rPr>
                <w:delText>This cell is deemed not applicable for Non</w:delText>
              </w:r>
            </w:del>
            <w:r w:rsidR="00711388" w:rsidRPr="00711388">
              <w:rPr>
                <w:lang w:val="en-GB"/>
              </w:rPr>
              <w:t>-</w:t>
            </w:r>
            <w:del w:id="8573" w:author="Author">
              <w:r w:rsidRPr="00711388" w:rsidDel="007766C9">
                <w:rPr>
                  <w:lang w:val="en-GB"/>
                </w:rPr>
                <w:delText>Life</w:delText>
              </w:r>
            </w:del>
          </w:p>
          <w:p w14:paraId="760BB0E9" w14:textId="6110FF2C" w:rsidR="00872AFE" w:rsidRPr="00711388" w:rsidDel="007766C9" w:rsidRDefault="00872AFE" w:rsidP="00567869">
            <w:pPr>
              <w:pStyle w:val="NormalLeft"/>
              <w:rPr>
                <w:del w:id="8574" w:author="Author"/>
                <w:lang w:val="en-GB"/>
              </w:rPr>
            </w:pPr>
            <w:del w:id="8575" w:author="Author">
              <w:r w:rsidRPr="00711388" w:rsidDel="007766C9">
                <w:rPr>
                  <w:lang w:val="en-GB"/>
                </w:rPr>
                <w:delText>See instructions on C0010/R0060.</w:delText>
              </w:r>
              <w:r w:rsidRPr="00711388" w:rsidDel="003323F0">
                <w:rPr>
                  <w:lang w:val="en-GB"/>
                </w:rPr>
                <w:delText xml:space="preserve">  </w:delText>
              </w:r>
            </w:del>
            <w:ins w:id="8576" w:author="Author">
              <w:r w:rsidR="003323F0">
                <w:rPr>
                  <w:lang w:val="en-GB"/>
                </w:rPr>
                <w:t xml:space="preserve"> </w:t>
              </w:r>
            </w:ins>
          </w:p>
        </w:tc>
      </w:tr>
      <w:tr w:rsidR="00872AFE" w:rsidRPr="00711388" w:rsidDel="007766C9" w14:paraId="637F2616" w14:textId="21042B70" w:rsidTr="00567869">
        <w:trPr>
          <w:del w:id="8577" w:author="Author"/>
        </w:trPr>
        <w:tc>
          <w:tcPr>
            <w:tcW w:w="1950" w:type="dxa"/>
            <w:tcBorders>
              <w:top w:val="single" w:sz="2" w:space="0" w:color="auto"/>
              <w:left w:val="single" w:sz="2" w:space="0" w:color="auto"/>
              <w:bottom w:val="single" w:sz="2" w:space="0" w:color="auto"/>
              <w:right w:val="single" w:sz="2" w:space="0" w:color="auto"/>
            </w:tcBorders>
          </w:tcPr>
          <w:p w14:paraId="380FACEC" w14:textId="416123C7" w:rsidR="00872AFE" w:rsidRPr="00711388" w:rsidDel="007766C9" w:rsidRDefault="00872AFE" w:rsidP="00567869">
            <w:pPr>
              <w:pStyle w:val="NormalLeft"/>
              <w:rPr>
                <w:del w:id="8578" w:author="Author"/>
                <w:lang w:val="en-GB"/>
              </w:rPr>
            </w:pPr>
            <w:del w:id="8579" w:author="Author">
              <w:r w:rsidRPr="00711388" w:rsidDel="007766C9">
                <w:rPr>
                  <w:lang w:val="en-GB"/>
                </w:rPr>
                <w:delText>C0040/R0140</w:delText>
              </w:r>
            </w:del>
          </w:p>
        </w:tc>
        <w:tc>
          <w:tcPr>
            <w:tcW w:w="1393" w:type="dxa"/>
            <w:tcBorders>
              <w:top w:val="single" w:sz="2" w:space="0" w:color="auto"/>
              <w:left w:val="single" w:sz="2" w:space="0" w:color="auto"/>
              <w:bottom w:val="single" w:sz="2" w:space="0" w:color="auto"/>
              <w:right w:val="single" w:sz="2" w:space="0" w:color="auto"/>
            </w:tcBorders>
          </w:tcPr>
          <w:p w14:paraId="4C69AF9A" w14:textId="75F41B04" w:rsidR="00872AFE" w:rsidRPr="00711388" w:rsidDel="007766C9" w:rsidRDefault="00872AFE" w:rsidP="00567869">
            <w:pPr>
              <w:pStyle w:val="NormalLeft"/>
              <w:rPr>
                <w:del w:id="8580" w:author="Author"/>
                <w:lang w:val="en-GB"/>
              </w:rPr>
            </w:pPr>
            <w:del w:id="8581" w:author="Author">
              <w:r w:rsidRPr="00711388" w:rsidDel="007766C9">
                <w:rPr>
                  <w:lang w:val="en-GB"/>
                </w:rPr>
                <w:delText>Total</w:delText>
              </w:r>
            </w:del>
          </w:p>
        </w:tc>
        <w:tc>
          <w:tcPr>
            <w:tcW w:w="5943" w:type="dxa"/>
            <w:tcBorders>
              <w:top w:val="single" w:sz="2" w:space="0" w:color="auto"/>
              <w:left w:val="single" w:sz="2" w:space="0" w:color="auto"/>
              <w:bottom w:val="single" w:sz="2" w:space="0" w:color="auto"/>
              <w:right w:val="single" w:sz="2" w:space="0" w:color="auto"/>
            </w:tcBorders>
          </w:tcPr>
          <w:p w14:paraId="0D8286EF" w14:textId="3104D24A" w:rsidR="00872AFE" w:rsidRPr="00711388" w:rsidDel="007766C9" w:rsidRDefault="00872AFE" w:rsidP="00567869">
            <w:pPr>
              <w:pStyle w:val="NormalLeft"/>
              <w:rPr>
                <w:del w:id="8582" w:author="Author"/>
                <w:lang w:val="en-GB"/>
              </w:rPr>
            </w:pPr>
            <w:del w:id="8583" w:author="Author">
              <w:r w:rsidRPr="00711388" w:rsidDel="007766C9">
                <w:rPr>
                  <w:lang w:val="en-GB"/>
                </w:rPr>
                <w:delText>Total changes related to risks covered during period, gross of reinsurance.</w:delText>
              </w:r>
            </w:del>
          </w:p>
        </w:tc>
      </w:tr>
      <w:tr w:rsidR="00872AFE" w:rsidRPr="00711388" w:rsidDel="007766C9" w14:paraId="78203969" w14:textId="3AA6DD5C" w:rsidTr="00567869">
        <w:trPr>
          <w:del w:id="8584" w:author="Author"/>
        </w:trPr>
        <w:tc>
          <w:tcPr>
            <w:tcW w:w="1950" w:type="dxa"/>
            <w:tcBorders>
              <w:top w:val="single" w:sz="2" w:space="0" w:color="auto"/>
              <w:left w:val="single" w:sz="2" w:space="0" w:color="auto"/>
              <w:bottom w:val="single" w:sz="2" w:space="0" w:color="auto"/>
              <w:right w:val="single" w:sz="2" w:space="0" w:color="auto"/>
            </w:tcBorders>
          </w:tcPr>
          <w:p w14:paraId="1FE4FABA" w14:textId="6E6BDB6E" w:rsidR="00872AFE" w:rsidRPr="00711388" w:rsidDel="007766C9" w:rsidRDefault="00872AFE" w:rsidP="00567869">
            <w:pPr>
              <w:pStyle w:val="NormalCentered"/>
              <w:rPr>
                <w:del w:id="8585" w:author="Author"/>
                <w:lang w:val="en-GB"/>
              </w:rPr>
            </w:pPr>
            <w:del w:id="8586" w:author="Author">
              <w:r w:rsidRPr="00711388" w:rsidDel="007766C9">
                <w:rPr>
                  <w:i/>
                  <w:lang w:val="en-GB"/>
                </w:rPr>
                <w:delText>Risks covered prior to period</w:delText>
              </w:r>
            </w:del>
          </w:p>
        </w:tc>
        <w:tc>
          <w:tcPr>
            <w:tcW w:w="1393" w:type="dxa"/>
            <w:tcBorders>
              <w:top w:val="single" w:sz="2" w:space="0" w:color="auto"/>
              <w:left w:val="single" w:sz="2" w:space="0" w:color="auto"/>
              <w:bottom w:val="single" w:sz="2" w:space="0" w:color="auto"/>
              <w:right w:val="single" w:sz="2" w:space="0" w:color="auto"/>
            </w:tcBorders>
          </w:tcPr>
          <w:p w14:paraId="2E737827" w14:textId="3ACDFFDA" w:rsidR="00872AFE" w:rsidRPr="00711388" w:rsidDel="007766C9" w:rsidRDefault="00872AFE" w:rsidP="00567869">
            <w:pPr>
              <w:pStyle w:val="NormalCentered"/>
              <w:rPr>
                <w:del w:id="8587"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1ED54E0E" w14:textId="0BDD0F76" w:rsidR="00872AFE" w:rsidRPr="00711388" w:rsidDel="007766C9" w:rsidRDefault="00872AFE" w:rsidP="00567869">
            <w:pPr>
              <w:pStyle w:val="NormalCentered"/>
              <w:rPr>
                <w:del w:id="8588" w:author="Author"/>
                <w:lang w:val="en-GB"/>
              </w:rPr>
            </w:pPr>
          </w:p>
        </w:tc>
      </w:tr>
      <w:tr w:rsidR="00872AFE" w:rsidRPr="00711388" w:rsidDel="007766C9" w14:paraId="7F7FBB0E" w14:textId="44EA5EF5" w:rsidTr="00567869">
        <w:trPr>
          <w:del w:id="8589" w:author="Author"/>
        </w:trPr>
        <w:tc>
          <w:tcPr>
            <w:tcW w:w="1950" w:type="dxa"/>
            <w:tcBorders>
              <w:top w:val="single" w:sz="2" w:space="0" w:color="auto"/>
              <w:left w:val="single" w:sz="2" w:space="0" w:color="auto"/>
              <w:bottom w:val="single" w:sz="2" w:space="0" w:color="auto"/>
              <w:right w:val="single" w:sz="2" w:space="0" w:color="auto"/>
            </w:tcBorders>
          </w:tcPr>
          <w:p w14:paraId="0747788B" w14:textId="641A35F1" w:rsidR="00872AFE" w:rsidRPr="00711388" w:rsidDel="007766C9" w:rsidRDefault="00872AFE" w:rsidP="00567869">
            <w:pPr>
              <w:pStyle w:val="NormalLeft"/>
              <w:rPr>
                <w:del w:id="8590" w:author="Author"/>
                <w:lang w:val="en-GB"/>
              </w:rPr>
            </w:pPr>
            <w:del w:id="8591" w:author="Author">
              <w:r w:rsidRPr="00711388" w:rsidDel="007766C9">
                <w:rPr>
                  <w:lang w:val="en-GB"/>
                </w:rPr>
                <w:delText>C0050/R0080</w:delText>
              </w:r>
              <w:r w:rsidRPr="00711388" w:rsidDel="003323F0">
                <w:rPr>
                  <w:lang w:val="en-GB"/>
                </w:rPr>
                <w:delText xml:space="preserve">  </w:delText>
              </w:r>
            </w:del>
            <w:ins w:id="8592"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5BE828AA" w14:textId="5C943B29" w:rsidR="00872AFE" w:rsidRPr="00711388" w:rsidDel="007766C9" w:rsidRDefault="00872AFE" w:rsidP="00567869">
            <w:pPr>
              <w:pStyle w:val="NormalLeft"/>
              <w:rPr>
                <w:del w:id="8593" w:author="Author"/>
                <w:lang w:val="en-GB"/>
              </w:rPr>
            </w:pPr>
            <w:del w:id="8594" w:author="Author">
              <w:r w:rsidRPr="00711388" w:rsidDel="007766C9">
                <w:rPr>
                  <w:lang w:val="en-GB"/>
                </w:rPr>
                <w:delText>Written premiums</w:delText>
              </w:r>
              <w:r w:rsidRPr="00711388" w:rsidDel="003323F0">
                <w:rPr>
                  <w:lang w:val="en-GB"/>
                </w:rPr>
                <w:delText xml:space="preserve">  </w:delText>
              </w:r>
            </w:del>
            <w:ins w:id="8595"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746CD620" w14:textId="4905FC44" w:rsidR="00872AFE" w:rsidRPr="00711388" w:rsidDel="007766C9" w:rsidRDefault="00872AFE" w:rsidP="00567869">
            <w:pPr>
              <w:pStyle w:val="NormalLeft"/>
              <w:rPr>
                <w:del w:id="8596" w:author="Author"/>
                <w:lang w:val="en-GB"/>
              </w:rPr>
            </w:pPr>
            <w:del w:id="8597" w:author="Author">
              <w:r w:rsidRPr="00711388" w:rsidDel="007766C9">
                <w:rPr>
                  <w:lang w:val="en-GB"/>
                </w:rPr>
                <w:delText>Corresponds to part of written premiums related to risks covered prior to the period, i.e. earned premiums under Solvency II principles (when the premium is only due after the coverage period).</w:delText>
              </w:r>
            </w:del>
          </w:p>
          <w:p w14:paraId="0E5F77B3" w14:textId="3DAE8137" w:rsidR="00872AFE" w:rsidRPr="00711388" w:rsidDel="007766C9" w:rsidRDefault="00872AFE" w:rsidP="00567869">
            <w:pPr>
              <w:pStyle w:val="NormalLeft"/>
              <w:rPr>
                <w:del w:id="8598" w:author="Author"/>
                <w:lang w:val="en-GB"/>
              </w:rPr>
            </w:pPr>
            <w:del w:id="8599" w:author="Author">
              <w:r w:rsidRPr="00711388" w:rsidDel="007766C9">
                <w:rPr>
                  <w:lang w:val="en-GB"/>
                </w:rPr>
                <w:delText>In addition, allocation keys may be used to identify this part of the premiums.</w:delText>
              </w:r>
              <w:r w:rsidRPr="00711388" w:rsidDel="003323F0">
                <w:rPr>
                  <w:lang w:val="en-GB"/>
                </w:rPr>
                <w:delText xml:space="preserve">  </w:delText>
              </w:r>
            </w:del>
            <w:ins w:id="8600" w:author="Author">
              <w:r w:rsidR="003323F0">
                <w:rPr>
                  <w:lang w:val="en-GB"/>
                </w:rPr>
                <w:t xml:space="preserve"> </w:t>
              </w:r>
            </w:ins>
          </w:p>
        </w:tc>
      </w:tr>
      <w:tr w:rsidR="00872AFE" w:rsidRPr="00711388" w:rsidDel="007766C9" w14:paraId="2D105B7A" w14:textId="39708722" w:rsidTr="00567869">
        <w:trPr>
          <w:del w:id="8601" w:author="Author"/>
        </w:trPr>
        <w:tc>
          <w:tcPr>
            <w:tcW w:w="1950" w:type="dxa"/>
            <w:tcBorders>
              <w:top w:val="single" w:sz="2" w:space="0" w:color="auto"/>
              <w:left w:val="single" w:sz="2" w:space="0" w:color="auto"/>
              <w:bottom w:val="single" w:sz="2" w:space="0" w:color="auto"/>
              <w:right w:val="single" w:sz="2" w:space="0" w:color="auto"/>
            </w:tcBorders>
          </w:tcPr>
          <w:p w14:paraId="62380EA8" w14:textId="1C15385C" w:rsidR="00872AFE" w:rsidRPr="00711388" w:rsidDel="007766C9" w:rsidRDefault="00872AFE" w:rsidP="00567869">
            <w:pPr>
              <w:pStyle w:val="NormalLeft"/>
              <w:rPr>
                <w:del w:id="8602" w:author="Author"/>
                <w:lang w:val="en-GB"/>
              </w:rPr>
            </w:pPr>
            <w:del w:id="8603" w:author="Author">
              <w:r w:rsidRPr="00711388" w:rsidDel="007766C9">
                <w:rPr>
                  <w:lang w:val="en-GB"/>
                </w:rPr>
                <w:lastRenderedPageBreak/>
                <w:delText>C0050/R0090</w:delText>
              </w:r>
            </w:del>
          </w:p>
        </w:tc>
        <w:tc>
          <w:tcPr>
            <w:tcW w:w="1393" w:type="dxa"/>
            <w:tcBorders>
              <w:top w:val="single" w:sz="2" w:space="0" w:color="auto"/>
              <w:left w:val="single" w:sz="2" w:space="0" w:color="auto"/>
              <w:bottom w:val="single" w:sz="2" w:space="0" w:color="auto"/>
              <w:right w:val="single" w:sz="2" w:space="0" w:color="auto"/>
            </w:tcBorders>
          </w:tcPr>
          <w:p w14:paraId="1B972591" w14:textId="1488FA55" w:rsidR="00872AFE" w:rsidRPr="00711388" w:rsidDel="007766C9" w:rsidRDefault="00872AFE" w:rsidP="00567869">
            <w:pPr>
              <w:pStyle w:val="NormalLeft"/>
              <w:rPr>
                <w:del w:id="8604" w:author="Author"/>
                <w:lang w:val="en-GB"/>
              </w:rPr>
            </w:pPr>
            <w:del w:id="8605" w:author="Author">
              <w:r w:rsidRPr="00711388" w:rsidDel="007766C9">
                <w:rPr>
                  <w:lang w:val="en-GB"/>
                </w:rPr>
                <w:delText xml:space="preserve">Claims and benefits </w:delText>
              </w:r>
            </w:del>
            <w:r w:rsidR="00845F43" w:rsidRPr="00711388">
              <w:rPr>
                <w:lang w:val="en-GB"/>
              </w:rPr>
              <w:t>-</w:t>
            </w:r>
            <w:del w:id="8606" w:author="Author">
              <w:r w:rsidRPr="00711388" w:rsidDel="007766C9">
                <w:rPr>
                  <w:lang w:val="en-GB"/>
                </w:rPr>
                <w:delText xml:space="preserve"> net of salvages and subrogations recovered</w:delText>
              </w:r>
            </w:del>
          </w:p>
        </w:tc>
        <w:tc>
          <w:tcPr>
            <w:tcW w:w="5943" w:type="dxa"/>
            <w:tcBorders>
              <w:top w:val="single" w:sz="2" w:space="0" w:color="auto"/>
              <w:left w:val="single" w:sz="2" w:space="0" w:color="auto"/>
              <w:bottom w:val="single" w:sz="2" w:space="0" w:color="auto"/>
              <w:right w:val="single" w:sz="2" w:space="0" w:color="auto"/>
            </w:tcBorders>
          </w:tcPr>
          <w:p w14:paraId="1088D9AF" w14:textId="6474454F" w:rsidR="00872AFE" w:rsidRPr="00711388" w:rsidDel="007766C9" w:rsidRDefault="00872AFE" w:rsidP="00567869">
            <w:pPr>
              <w:pStyle w:val="NormalLeft"/>
              <w:rPr>
                <w:del w:id="8607" w:author="Author"/>
                <w:lang w:val="en-GB"/>
              </w:rPr>
            </w:pPr>
            <w:del w:id="8608" w:author="Author">
              <w:r w:rsidRPr="00711388" w:rsidDel="007766C9">
                <w:rPr>
                  <w:lang w:val="en-GB"/>
                </w:rPr>
                <w:delText>Corresponds to part of claims and benefits, net of salvages and subrogations related to risks covered prior to the period.</w:delText>
              </w:r>
            </w:del>
          </w:p>
          <w:p w14:paraId="6D13D647" w14:textId="4E915B83" w:rsidR="00872AFE" w:rsidRPr="00711388" w:rsidDel="007766C9" w:rsidRDefault="00872AFE" w:rsidP="00567869">
            <w:pPr>
              <w:pStyle w:val="NormalLeft"/>
              <w:rPr>
                <w:del w:id="8609" w:author="Author"/>
                <w:lang w:val="en-GB"/>
              </w:rPr>
            </w:pPr>
            <w:del w:id="8610" w:author="Author">
              <w:r w:rsidRPr="00711388" w:rsidDel="007766C9">
                <w:rPr>
                  <w:lang w:val="en-GB"/>
                </w:rPr>
                <w:delText>See instructions on C0010/R0020.</w:delText>
              </w:r>
            </w:del>
          </w:p>
        </w:tc>
      </w:tr>
      <w:tr w:rsidR="00872AFE" w:rsidRPr="00711388" w:rsidDel="007766C9" w14:paraId="5D121516" w14:textId="2C4EB7E0" w:rsidTr="00567869">
        <w:trPr>
          <w:del w:id="8611" w:author="Author"/>
        </w:trPr>
        <w:tc>
          <w:tcPr>
            <w:tcW w:w="1950" w:type="dxa"/>
            <w:tcBorders>
              <w:top w:val="single" w:sz="2" w:space="0" w:color="auto"/>
              <w:left w:val="single" w:sz="2" w:space="0" w:color="auto"/>
              <w:bottom w:val="single" w:sz="2" w:space="0" w:color="auto"/>
              <w:right w:val="single" w:sz="2" w:space="0" w:color="auto"/>
            </w:tcBorders>
          </w:tcPr>
          <w:p w14:paraId="6792308F" w14:textId="7F5C400C" w:rsidR="00872AFE" w:rsidRPr="00711388" w:rsidDel="007766C9" w:rsidRDefault="00872AFE" w:rsidP="00567869">
            <w:pPr>
              <w:pStyle w:val="NormalLeft"/>
              <w:rPr>
                <w:del w:id="8612" w:author="Author"/>
                <w:lang w:val="en-GB"/>
              </w:rPr>
            </w:pPr>
            <w:del w:id="8613" w:author="Author">
              <w:r w:rsidRPr="00711388" w:rsidDel="007766C9">
                <w:rPr>
                  <w:lang w:val="en-GB"/>
                </w:rPr>
                <w:delText>C0050/R0100</w:delText>
              </w:r>
            </w:del>
          </w:p>
        </w:tc>
        <w:tc>
          <w:tcPr>
            <w:tcW w:w="1393" w:type="dxa"/>
            <w:tcBorders>
              <w:top w:val="single" w:sz="2" w:space="0" w:color="auto"/>
              <w:left w:val="single" w:sz="2" w:space="0" w:color="auto"/>
              <w:bottom w:val="single" w:sz="2" w:space="0" w:color="auto"/>
              <w:right w:val="single" w:sz="2" w:space="0" w:color="auto"/>
            </w:tcBorders>
          </w:tcPr>
          <w:p w14:paraId="6E5DC499" w14:textId="7E029043" w:rsidR="00872AFE" w:rsidRPr="00711388" w:rsidDel="007766C9" w:rsidRDefault="00872AFE" w:rsidP="00567869">
            <w:pPr>
              <w:pStyle w:val="NormalLeft"/>
              <w:rPr>
                <w:del w:id="8614" w:author="Author"/>
                <w:lang w:val="en-GB"/>
              </w:rPr>
            </w:pPr>
            <w:del w:id="8615" w:author="Author">
              <w:r w:rsidRPr="00711388" w:rsidDel="007766C9">
                <w:rPr>
                  <w:lang w:val="en-GB"/>
                </w:rPr>
                <w:delText>Expenses (related to insurance and reinsurance obligations)</w:delText>
              </w:r>
            </w:del>
          </w:p>
        </w:tc>
        <w:tc>
          <w:tcPr>
            <w:tcW w:w="5943" w:type="dxa"/>
            <w:tcBorders>
              <w:top w:val="single" w:sz="2" w:space="0" w:color="auto"/>
              <w:left w:val="single" w:sz="2" w:space="0" w:color="auto"/>
              <w:bottom w:val="single" w:sz="2" w:space="0" w:color="auto"/>
              <w:right w:val="single" w:sz="2" w:space="0" w:color="auto"/>
            </w:tcBorders>
          </w:tcPr>
          <w:p w14:paraId="1E4C1BF1" w14:textId="23DEE658" w:rsidR="00872AFE" w:rsidRPr="00711388" w:rsidDel="007766C9" w:rsidRDefault="00872AFE" w:rsidP="00567869">
            <w:pPr>
              <w:pStyle w:val="NormalLeft"/>
              <w:rPr>
                <w:del w:id="8616" w:author="Author"/>
                <w:lang w:val="en-GB"/>
              </w:rPr>
            </w:pPr>
            <w:del w:id="8617" w:author="Author">
              <w:r w:rsidRPr="00711388" w:rsidDel="007766C9">
                <w:rPr>
                  <w:lang w:val="en-GB"/>
                </w:rPr>
                <w:delText>Part of the expenses during the period that corresponds to risks covered prior to the period.</w:delText>
              </w:r>
            </w:del>
          </w:p>
          <w:p w14:paraId="68D8B7DA" w14:textId="2171F848" w:rsidR="00872AFE" w:rsidRPr="00711388" w:rsidDel="007766C9" w:rsidRDefault="00872AFE" w:rsidP="00567869">
            <w:pPr>
              <w:pStyle w:val="NormalLeft"/>
              <w:rPr>
                <w:del w:id="8618" w:author="Author"/>
                <w:lang w:val="en-GB"/>
              </w:rPr>
            </w:pPr>
            <w:del w:id="8619" w:author="Author">
              <w:r w:rsidRPr="00711388" w:rsidDel="007766C9">
                <w:rPr>
                  <w:lang w:val="en-GB"/>
                </w:rPr>
                <w:delText>See instructions on C0010/R0030.</w:delText>
              </w:r>
            </w:del>
          </w:p>
        </w:tc>
      </w:tr>
      <w:tr w:rsidR="00872AFE" w:rsidRPr="00711388" w:rsidDel="007766C9" w14:paraId="051E76A6" w14:textId="03780ED5" w:rsidTr="00567869">
        <w:trPr>
          <w:del w:id="8620" w:author="Author"/>
        </w:trPr>
        <w:tc>
          <w:tcPr>
            <w:tcW w:w="1950" w:type="dxa"/>
            <w:tcBorders>
              <w:top w:val="single" w:sz="2" w:space="0" w:color="auto"/>
              <w:left w:val="single" w:sz="2" w:space="0" w:color="auto"/>
              <w:bottom w:val="single" w:sz="2" w:space="0" w:color="auto"/>
              <w:right w:val="single" w:sz="2" w:space="0" w:color="auto"/>
            </w:tcBorders>
          </w:tcPr>
          <w:p w14:paraId="19BFE69A" w14:textId="4D91AB1A" w:rsidR="00872AFE" w:rsidRPr="00711388" w:rsidDel="007766C9" w:rsidRDefault="00872AFE" w:rsidP="00567869">
            <w:pPr>
              <w:pStyle w:val="NormalLeft"/>
              <w:rPr>
                <w:del w:id="8621" w:author="Author"/>
                <w:lang w:val="en-GB"/>
              </w:rPr>
            </w:pPr>
            <w:del w:id="8622" w:author="Author">
              <w:r w:rsidRPr="00711388" w:rsidDel="007766C9">
                <w:rPr>
                  <w:lang w:val="en-GB"/>
                </w:rPr>
                <w:delText>C0050/R0110</w:delText>
              </w:r>
            </w:del>
          </w:p>
        </w:tc>
        <w:tc>
          <w:tcPr>
            <w:tcW w:w="1393" w:type="dxa"/>
            <w:tcBorders>
              <w:top w:val="single" w:sz="2" w:space="0" w:color="auto"/>
              <w:left w:val="single" w:sz="2" w:space="0" w:color="auto"/>
              <w:bottom w:val="single" w:sz="2" w:space="0" w:color="auto"/>
              <w:right w:val="single" w:sz="2" w:space="0" w:color="auto"/>
            </w:tcBorders>
          </w:tcPr>
          <w:p w14:paraId="71FE7437" w14:textId="75111D95" w:rsidR="00872AFE" w:rsidRPr="00711388" w:rsidDel="007766C9" w:rsidRDefault="00872AFE" w:rsidP="00567869">
            <w:pPr>
              <w:pStyle w:val="NormalLeft"/>
              <w:rPr>
                <w:del w:id="8623" w:author="Author"/>
                <w:lang w:val="en-GB"/>
              </w:rPr>
            </w:pPr>
            <w:del w:id="8624" w:author="Author">
              <w:r w:rsidRPr="00711388" w:rsidDel="007766C9">
                <w:rPr>
                  <w:lang w:val="en-GB"/>
                </w:rPr>
                <w:delText xml:space="preserve">Variation of Best Estimate </w:delText>
              </w:r>
            </w:del>
          </w:p>
        </w:tc>
        <w:tc>
          <w:tcPr>
            <w:tcW w:w="5943" w:type="dxa"/>
            <w:tcBorders>
              <w:top w:val="single" w:sz="2" w:space="0" w:color="auto"/>
              <w:left w:val="single" w:sz="2" w:space="0" w:color="auto"/>
              <w:bottom w:val="single" w:sz="2" w:space="0" w:color="auto"/>
              <w:right w:val="single" w:sz="2" w:space="0" w:color="auto"/>
            </w:tcBorders>
          </w:tcPr>
          <w:p w14:paraId="49BD4CC1" w14:textId="682D8E6A" w:rsidR="00872AFE" w:rsidRPr="00711388" w:rsidDel="007766C9" w:rsidRDefault="00872AFE" w:rsidP="00567869">
            <w:pPr>
              <w:pStyle w:val="NormalLeft"/>
              <w:rPr>
                <w:del w:id="8625" w:author="Author"/>
                <w:lang w:val="en-GB"/>
              </w:rPr>
            </w:pPr>
            <w:del w:id="8626" w:author="Author">
              <w:r w:rsidRPr="00711388" w:rsidDel="007766C9">
                <w:rPr>
                  <w:lang w:val="en-GB"/>
                </w:rPr>
                <w:delText>For risks covered prior to period corresponds to year N projected in and out technical flows for risks accepted prior to period. For risks covered prior to the period this variation of BE shall correspond to the sum of cells R0210/C0050-C0060 to R0250/C0050</w:delText>
              </w:r>
            </w:del>
            <w:r w:rsidR="00711388" w:rsidRPr="00711388">
              <w:rPr>
                <w:lang w:val="en-GB"/>
              </w:rPr>
              <w:t>-</w:t>
            </w:r>
            <w:del w:id="8627" w:author="Author">
              <w:r w:rsidRPr="00711388" w:rsidDel="007766C9">
                <w:rPr>
                  <w:lang w:val="en-GB"/>
                </w:rPr>
                <w:delText>C0060 from template S.29.03 if the analysis in S.29.03 is performed on a line of business basis.</w:delText>
              </w:r>
            </w:del>
          </w:p>
          <w:p w14:paraId="7E365BCE" w14:textId="3977EA52" w:rsidR="00872AFE" w:rsidRPr="00711388" w:rsidDel="007766C9" w:rsidRDefault="00872AFE" w:rsidP="00567869">
            <w:pPr>
              <w:pStyle w:val="NormalLeft"/>
              <w:rPr>
                <w:del w:id="8628" w:author="Author"/>
                <w:lang w:val="en-GB"/>
              </w:rPr>
            </w:pPr>
            <w:del w:id="8629" w:author="Author">
              <w:r w:rsidRPr="00711388" w:rsidDel="007766C9">
                <w:rPr>
                  <w:lang w:val="en-GB"/>
                </w:rPr>
                <w:delText>The calculation may be as follows:</w:delText>
              </w:r>
            </w:del>
          </w:p>
          <w:p w14:paraId="066CE9EC" w14:textId="6770708D" w:rsidR="00872AFE" w:rsidRPr="00711388" w:rsidDel="007766C9" w:rsidRDefault="00872AFE" w:rsidP="0083381F">
            <w:pPr>
              <w:pStyle w:val="Tiret0"/>
              <w:numPr>
                <w:ilvl w:val="0"/>
                <w:numId w:val="3"/>
              </w:numPr>
              <w:ind w:left="851" w:hanging="851"/>
              <w:rPr>
                <w:del w:id="8630" w:author="Author"/>
                <w:lang w:val="en-GB"/>
              </w:rPr>
            </w:pPr>
            <w:del w:id="8631" w:author="Author">
              <w:r w:rsidRPr="00711388" w:rsidDel="007766C9">
                <w:rPr>
                  <w:lang w:val="en-GB"/>
                </w:rPr>
                <w:delText>Consider part of the Opening Best Estimate related to risks covered prior to period, i.e. Opening Best Estimate excluding Premiums provisions;</w:delText>
              </w:r>
            </w:del>
          </w:p>
          <w:p w14:paraId="1B56AE6C" w14:textId="4F9DC893" w:rsidR="00872AFE" w:rsidRPr="00711388" w:rsidDel="007766C9" w:rsidRDefault="00872AFE" w:rsidP="0083381F">
            <w:pPr>
              <w:pStyle w:val="Tiret0"/>
              <w:numPr>
                <w:ilvl w:val="0"/>
                <w:numId w:val="3"/>
              </w:numPr>
              <w:ind w:left="851" w:hanging="851"/>
              <w:rPr>
                <w:del w:id="8632" w:author="Author"/>
                <w:lang w:val="en-GB"/>
              </w:rPr>
            </w:pPr>
            <w:del w:id="8633" w:author="Author">
              <w:r w:rsidRPr="00711388" w:rsidDel="007766C9">
                <w:rPr>
                  <w:lang w:val="en-GB"/>
                </w:rPr>
                <w:delText>Isolate the amount of cash flows (cash in minus cash out) that were projected within this opening Best Estimate for the period considered;</w:delText>
              </w:r>
            </w:del>
          </w:p>
          <w:p w14:paraId="676E14BD" w14:textId="6A9FF557" w:rsidR="00872AFE" w:rsidRPr="00711388" w:rsidDel="007766C9" w:rsidRDefault="00872AFE" w:rsidP="0083381F">
            <w:pPr>
              <w:pStyle w:val="Tiret0"/>
              <w:numPr>
                <w:ilvl w:val="0"/>
                <w:numId w:val="3"/>
              </w:numPr>
              <w:ind w:left="851" w:hanging="851"/>
              <w:rPr>
                <w:del w:id="8634" w:author="Author"/>
                <w:lang w:val="en-GB"/>
              </w:rPr>
            </w:pPr>
            <w:del w:id="8635" w:author="Author">
              <w:r w:rsidRPr="00711388" w:rsidDel="007766C9">
                <w:rPr>
                  <w:lang w:val="en-GB"/>
                </w:rPr>
                <w:delText>This isolated amount of cash flow shall come in addition to Opening Best Estimate (for neutralisation effect).</w:delText>
              </w:r>
              <w:r w:rsidRPr="00711388" w:rsidDel="003323F0">
                <w:rPr>
                  <w:lang w:val="en-GB"/>
                </w:rPr>
                <w:delText xml:space="preserve">  </w:delText>
              </w:r>
            </w:del>
            <w:ins w:id="8636" w:author="Author">
              <w:r w:rsidR="003323F0">
                <w:rPr>
                  <w:lang w:val="en-GB"/>
                </w:rPr>
                <w:t xml:space="preserve"> </w:t>
              </w:r>
            </w:ins>
          </w:p>
        </w:tc>
      </w:tr>
      <w:tr w:rsidR="00872AFE" w:rsidRPr="00711388" w:rsidDel="007766C9" w14:paraId="0B2FF3E0" w14:textId="216C9CFE" w:rsidTr="00567869">
        <w:trPr>
          <w:del w:id="8637" w:author="Author"/>
        </w:trPr>
        <w:tc>
          <w:tcPr>
            <w:tcW w:w="1950" w:type="dxa"/>
            <w:tcBorders>
              <w:top w:val="single" w:sz="2" w:space="0" w:color="auto"/>
              <w:left w:val="single" w:sz="2" w:space="0" w:color="auto"/>
              <w:bottom w:val="single" w:sz="2" w:space="0" w:color="auto"/>
              <w:right w:val="single" w:sz="2" w:space="0" w:color="auto"/>
            </w:tcBorders>
          </w:tcPr>
          <w:p w14:paraId="7CBA6590" w14:textId="68479D87" w:rsidR="00872AFE" w:rsidRPr="00711388" w:rsidDel="007766C9" w:rsidRDefault="00872AFE" w:rsidP="00567869">
            <w:pPr>
              <w:pStyle w:val="NormalLeft"/>
              <w:rPr>
                <w:del w:id="8638" w:author="Author"/>
                <w:lang w:val="en-GB"/>
              </w:rPr>
            </w:pPr>
            <w:del w:id="8639" w:author="Author">
              <w:r w:rsidRPr="00711388" w:rsidDel="007766C9">
                <w:rPr>
                  <w:lang w:val="en-GB"/>
                </w:rPr>
                <w:delText>C0050/R0120</w:delText>
              </w:r>
            </w:del>
          </w:p>
        </w:tc>
        <w:tc>
          <w:tcPr>
            <w:tcW w:w="1393" w:type="dxa"/>
            <w:tcBorders>
              <w:top w:val="single" w:sz="2" w:space="0" w:color="auto"/>
              <w:left w:val="single" w:sz="2" w:space="0" w:color="auto"/>
              <w:bottom w:val="single" w:sz="2" w:space="0" w:color="auto"/>
              <w:right w:val="single" w:sz="2" w:space="0" w:color="auto"/>
            </w:tcBorders>
          </w:tcPr>
          <w:p w14:paraId="15D74C69" w14:textId="46A95B16" w:rsidR="00872AFE" w:rsidRPr="00711388" w:rsidDel="007766C9" w:rsidRDefault="00872AFE" w:rsidP="00567869">
            <w:pPr>
              <w:pStyle w:val="NormalLeft"/>
              <w:rPr>
                <w:del w:id="8640" w:author="Author"/>
                <w:lang w:val="en-GB"/>
              </w:rPr>
            </w:pPr>
            <w:del w:id="8641" w:author="Author">
              <w:r w:rsidRPr="00711388" w:rsidDel="007766C9">
                <w:rPr>
                  <w:lang w:val="en-GB"/>
                </w:rPr>
                <w:delText>Variation of Technical Provisions as a whole</w:delText>
              </w:r>
            </w:del>
          </w:p>
        </w:tc>
        <w:tc>
          <w:tcPr>
            <w:tcW w:w="5943" w:type="dxa"/>
            <w:tcBorders>
              <w:top w:val="single" w:sz="2" w:space="0" w:color="auto"/>
              <w:left w:val="single" w:sz="2" w:space="0" w:color="auto"/>
              <w:bottom w:val="single" w:sz="2" w:space="0" w:color="auto"/>
              <w:right w:val="single" w:sz="2" w:space="0" w:color="auto"/>
            </w:tcBorders>
          </w:tcPr>
          <w:p w14:paraId="7F9B1ECC" w14:textId="3C3CD1BC" w:rsidR="00872AFE" w:rsidRPr="00711388" w:rsidDel="007766C9" w:rsidRDefault="00872AFE" w:rsidP="00567869">
            <w:pPr>
              <w:pStyle w:val="NormalLeft"/>
              <w:rPr>
                <w:del w:id="8642" w:author="Author"/>
                <w:lang w:val="en-GB"/>
              </w:rPr>
            </w:pPr>
            <w:del w:id="8643" w:author="Author">
              <w:r w:rsidRPr="00711388" w:rsidDel="007766C9">
                <w:rPr>
                  <w:lang w:val="en-GB"/>
                </w:rPr>
                <w:delText>Part of technical provisions as a whole corresponding to risks covered prior to period.</w:delText>
              </w:r>
            </w:del>
          </w:p>
          <w:p w14:paraId="7CF98353" w14:textId="3007419B" w:rsidR="00872AFE" w:rsidRPr="00711388" w:rsidDel="007766C9" w:rsidRDefault="00872AFE" w:rsidP="00567869">
            <w:pPr>
              <w:pStyle w:val="NormalLeft"/>
              <w:rPr>
                <w:del w:id="8644" w:author="Author"/>
                <w:lang w:val="en-GB"/>
              </w:rPr>
            </w:pPr>
            <w:del w:id="8645" w:author="Author">
              <w:r w:rsidRPr="00711388" w:rsidDel="007766C9">
                <w:rPr>
                  <w:lang w:val="en-GB"/>
                </w:rPr>
                <w:delText>See comment on C0010/R0050</w:delText>
              </w:r>
            </w:del>
          </w:p>
        </w:tc>
      </w:tr>
      <w:tr w:rsidR="00872AFE" w:rsidRPr="00711388" w:rsidDel="007766C9" w14:paraId="17D87BF3" w14:textId="4DD7D89F" w:rsidTr="00567869">
        <w:trPr>
          <w:del w:id="8646" w:author="Author"/>
        </w:trPr>
        <w:tc>
          <w:tcPr>
            <w:tcW w:w="1950" w:type="dxa"/>
            <w:tcBorders>
              <w:top w:val="single" w:sz="2" w:space="0" w:color="auto"/>
              <w:left w:val="single" w:sz="2" w:space="0" w:color="auto"/>
              <w:bottom w:val="single" w:sz="2" w:space="0" w:color="auto"/>
              <w:right w:val="single" w:sz="2" w:space="0" w:color="auto"/>
            </w:tcBorders>
          </w:tcPr>
          <w:p w14:paraId="49ABA16E" w14:textId="15940D0F" w:rsidR="00872AFE" w:rsidRPr="00711388" w:rsidDel="007766C9" w:rsidRDefault="00872AFE" w:rsidP="00567869">
            <w:pPr>
              <w:pStyle w:val="NormalLeft"/>
              <w:rPr>
                <w:del w:id="8647" w:author="Author"/>
                <w:lang w:val="en-GB"/>
              </w:rPr>
            </w:pPr>
            <w:del w:id="8648" w:author="Author">
              <w:r w:rsidRPr="00711388" w:rsidDel="007766C9">
                <w:rPr>
                  <w:lang w:val="en-GB"/>
                </w:rPr>
                <w:delText>C0050/R0130</w:delText>
              </w:r>
              <w:r w:rsidRPr="00711388" w:rsidDel="003323F0">
                <w:rPr>
                  <w:lang w:val="en-GB"/>
                </w:rPr>
                <w:delText xml:space="preserve">  </w:delText>
              </w:r>
            </w:del>
            <w:ins w:id="8649" w:author="Author">
              <w:r w:rsidR="003323F0">
                <w:rPr>
                  <w:lang w:val="en-GB"/>
                </w:rPr>
                <w:t xml:space="preserve"> </w:t>
              </w:r>
            </w:ins>
          </w:p>
        </w:tc>
        <w:tc>
          <w:tcPr>
            <w:tcW w:w="1393" w:type="dxa"/>
            <w:tcBorders>
              <w:top w:val="single" w:sz="2" w:space="0" w:color="auto"/>
              <w:left w:val="single" w:sz="2" w:space="0" w:color="auto"/>
              <w:bottom w:val="single" w:sz="2" w:space="0" w:color="auto"/>
              <w:right w:val="single" w:sz="2" w:space="0" w:color="auto"/>
            </w:tcBorders>
          </w:tcPr>
          <w:p w14:paraId="585CD69F" w14:textId="6BC5B4FD" w:rsidR="00872AFE" w:rsidRPr="00711388" w:rsidDel="007766C9" w:rsidRDefault="00872AFE" w:rsidP="00567869">
            <w:pPr>
              <w:pStyle w:val="NormalLeft"/>
              <w:rPr>
                <w:del w:id="8650" w:author="Author"/>
                <w:lang w:val="en-GB"/>
              </w:rPr>
            </w:pPr>
            <w:del w:id="8651" w:author="Author">
              <w:r w:rsidRPr="00711388" w:rsidDel="007766C9">
                <w:rPr>
                  <w:lang w:val="en-GB"/>
                </w:rPr>
                <w:delText>Net variation for index-linked and unit-linked business</w:delText>
              </w:r>
              <w:r w:rsidRPr="00711388" w:rsidDel="003323F0">
                <w:rPr>
                  <w:lang w:val="en-GB"/>
                </w:rPr>
                <w:delText xml:space="preserve">  </w:delText>
              </w:r>
            </w:del>
            <w:ins w:id="8652" w:author="Author">
              <w:r w:rsidR="003323F0">
                <w:rPr>
                  <w:lang w:val="en-GB"/>
                </w:rPr>
                <w:t xml:space="preserve"> </w:t>
              </w:r>
            </w:ins>
          </w:p>
        </w:tc>
        <w:tc>
          <w:tcPr>
            <w:tcW w:w="5943" w:type="dxa"/>
            <w:tcBorders>
              <w:top w:val="single" w:sz="2" w:space="0" w:color="auto"/>
              <w:left w:val="single" w:sz="2" w:space="0" w:color="auto"/>
              <w:bottom w:val="single" w:sz="2" w:space="0" w:color="auto"/>
              <w:right w:val="single" w:sz="2" w:space="0" w:color="auto"/>
            </w:tcBorders>
          </w:tcPr>
          <w:p w14:paraId="7CA26D8C" w14:textId="1AE43149" w:rsidR="00872AFE" w:rsidRPr="00711388" w:rsidDel="007766C9" w:rsidRDefault="00872AFE" w:rsidP="00567869">
            <w:pPr>
              <w:pStyle w:val="NormalLeft"/>
              <w:rPr>
                <w:del w:id="8653" w:author="Author"/>
                <w:lang w:val="en-GB"/>
              </w:rPr>
            </w:pPr>
            <w:del w:id="8654" w:author="Author">
              <w:r w:rsidRPr="00711388" w:rsidDel="007766C9">
                <w:rPr>
                  <w:lang w:val="en-GB"/>
                </w:rPr>
                <w:delText>This cell is deemed not applicable for Non</w:delText>
              </w:r>
            </w:del>
            <w:r w:rsidR="00711388" w:rsidRPr="00711388">
              <w:rPr>
                <w:lang w:val="en-GB"/>
              </w:rPr>
              <w:t>-</w:t>
            </w:r>
            <w:del w:id="8655" w:author="Author">
              <w:r w:rsidRPr="00711388" w:rsidDel="007766C9">
                <w:rPr>
                  <w:lang w:val="en-GB"/>
                </w:rPr>
                <w:delText>Life</w:delText>
              </w:r>
            </w:del>
          </w:p>
          <w:p w14:paraId="7E518140" w14:textId="1ABD4520" w:rsidR="00872AFE" w:rsidRPr="00711388" w:rsidDel="007766C9" w:rsidRDefault="00872AFE" w:rsidP="00567869">
            <w:pPr>
              <w:pStyle w:val="NormalLeft"/>
              <w:rPr>
                <w:del w:id="8656" w:author="Author"/>
                <w:lang w:val="en-GB"/>
              </w:rPr>
            </w:pPr>
            <w:del w:id="8657" w:author="Author">
              <w:r w:rsidRPr="00711388" w:rsidDel="007766C9">
                <w:rPr>
                  <w:lang w:val="en-GB"/>
                </w:rPr>
                <w:delText>See instructions on C0010/R0060.</w:delText>
              </w:r>
              <w:r w:rsidRPr="00711388" w:rsidDel="003323F0">
                <w:rPr>
                  <w:lang w:val="en-GB"/>
                </w:rPr>
                <w:delText xml:space="preserve">  </w:delText>
              </w:r>
            </w:del>
            <w:ins w:id="8658" w:author="Author">
              <w:r w:rsidR="003323F0">
                <w:rPr>
                  <w:lang w:val="en-GB"/>
                </w:rPr>
                <w:t xml:space="preserve"> </w:t>
              </w:r>
            </w:ins>
          </w:p>
        </w:tc>
      </w:tr>
      <w:tr w:rsidR="00872AFE" w:rsidRPr="00711388" w:rsidDel="007766C9" w14:paraId="71867E80" w14:textId="0658B9DA" w:rsidTr="00567869">
        <w:trPr>
          <w:del w:id="8659" w:author="Author"/>
        </w:trPr>
        <w:tc>
          <w:tcPr>
            <w:tcW w:w="1950" w:type="dxa"/>
            <w:tcBorders>
              <w:top w:val="single" w:sz="2" w:space="0" w:color="auto"/>
              <w:left w:val="single" w:sz="2" w:space="0" w:color="auto"/>
              <w:bottom w:val="single" w:sz="2" w:space="0" w:color="auto"/>
              <w:right w:val="single" w:sz="2" w:space="0" w:color="auto"/>
            </w:tcBorders>
          </w:tcPr>
          <w:p w14:paraId="6717CAF4" w14:textId="0C8ADA4C" w:rsidR="00872AFE" w:rsidRPr="00711388" w:rsidDel="007766C9" w:rsidRDefault="00872AFE" w:rsidP="00567869">
            <w:pPr>
              <w:pStyle w:val="NormalLeft"/>
              <w:rPr>
                <w:del w:id="8660" w:author="Author"/>
                <w:lang w:val="en-GB"/>
              </w:rPr>
            </w:pPr>
            <w:del w:id="8661" w:author="Author">
              <w:r w:rsidRPr="00711388" w:rsidDel="007766C9">
                <w:rPr>
                  <w:lang w:val="en-GB"/>
                </w:rPr>
                <w:lastRenderedPageBreak/>
                <w:delText>C0050/R0140</w:delText>
              </w:r>
            </w:del>
          </w:p>
        </w:tc>
        <w:tc>
          <w:tcPr>
            <w:tcW w:w="1393" w:type="dxa"/>
            <w:tcBorders>
              <w:top w:val="single" w:sz="2" w:space="0" w:color="auto"/>
              <w:left w:val="single" w:sz="2" w:space="0" w:color="auto"/>
              <w:bottom w:val="single" w:sz="2" w:space="0" w:color="auto"/>
              <w:right w:val="single" w:sz="2" w:space="0" w:color="auto"/>
            </w:tcBorders>
          </w:tcPr>
          <w:p w14:paraId="16D1DCE4" w14:textId="0ADDC3E3" w:rsidR="00872AFE" w:rsidRPr="00711388" w:rsidDel="007766C9" w:rsidRDefault="00872AFE" w:rsidP="00567869">
            <w:pPr>
              <w:pStyle w:val="NormalLeft"/>
              <w:rPr>
                <w:del w:id="8662" w:author="Author"/>
                <w:lang w:val="en-GB"/>
              </w:rPr>
            </w:pPr>
            <w:del w:id="8663" w:author="Author">
              <w:r w:rsidRPr="00711388" w:rsidDel="007766C9">
                <w:rPr>
                  <w:lang w:val="en-GB"/>
                </w:rPr>
                <w:delText>Total</w:delText>
              </w:r>
            </w:del>
          </w:p>
        </w:tc>
        <w:tc>
          <w:tcPr>
            <w:tcW w:w="5943" w:type="dxa"/>
            <w:tcBorders>
              <w:top w:val="single" w:sz="2" w:space="0" w:color="auto"/>
              <w:left w:val="single" w:sz="2" w:space="0" w:color="auto"/>
              <w:bottom w:val="single" w:sz="2" w:space="0" w:color="auto"/>
              <w:right w:val="single" w:sz="2" w:space="0" w:color="auto"/>
            </w:tcBorders>
          </w:tcPr>
          <w:p w14:paraId="0C13E009" w14:textId="58350DA1" w:rsidR="00872AFE" w:rsidRPr="00711388" w:rsidDel="007766C9" w:rsidRDefault="00872AFE" w:rsidP="00567869">
            <w:pPr>
              <w:pStyle w:val="NormalLeft"/>
              <w:rPr>
                <w:del w:id="8664" w:author="Author"/>
                <w:lang w:val="en-GB"/>
              </w:rPr>
            </w:pPr>
            <w:del w:id="8665" w:author="Author">
              <w:r w:rsidRPr="00711388" w:rsidDel="007766C9">
                <w:rPr>
                  <w:lang w:val="en-GB"/>
                </w:rPr>
                <w:delText>Total changes related to risks covered prior to period, gross of reinsurance.</w:delText>
              </w:r>
            </w:del>
          </w:p>
        </w:tc>
      </w:tr>
    </w:tbl>
    <w:p w14:paraId="4FAFEE68" w14:textId="1DFBA2A4" w:rsidR="00872AFE" w:rsidRPr="00711388" w:rsidDel="00A24EFA" w:rsidRDefault="00872AFE" w:rsidP="00872AFE">
      <w:pPr>
        <w:pStyle w:val="ManualHeading2"/>
        <w:ind w:left="851" w:hanging="851"/>
        <w:rPr>
          <w:del w:id="8666" w:author="Author"/>
          <w:lang w:val="en-GB"/>
        </w:rPr>
      </w:pPr>
      <w:del w:id="8667" w:author="Author">
        <w:r w:rsidRPr="00711388" w:rsidDel="00A24EFA">
          <w:rPr>
            <w:i/>
            <w:lang w:val="en-GB"/>
          </w:rPr>
          <w:delText xml:space="preserve">S.30.01 </w:delText>
        </w:r>
      </w:del>
      <w:r w:rsidR="00845F43" w:rsidRPr="00711388">
        <w:rPr>
          <w:i/>
          <w:lang w:val="en-GB"/>
        </w:rPr>
        <w:t>-</w:t>
      </w:r>
      <w:del w:id="8668" w:author="Author">
        <w:r w:rsidRPr="00711388" w:rsidDel="00A24EFA">
          <w:rPr>
            <w:i/>
            <w:lang w:val="en-GB"/>
          </w:rPr>
          <w:delText xml:space="preserve"> Facultative covers for non</w:delText>
        </w:r>
      </w:del>
      <w:r w:rsidR="00711388" w:rsidRPr="00711388">
        <w:rPr>
          <w:i/>
          <w:lang w:val="en-GB"/>
        </w:rPr>
        <w:t>-</w:t>
      </w:r>
      <w:del w:id="8669" w:author="Author">
        <w:r w:rsidRPr="00711388" w:rsidDel="00A24EFA">
          <w:rPr>
            <w:i/>
            <w:lang w:val="en-GB"/>
          </w:rPr>
          <w:delText>life and life business basic data</w:delText>
        </w:r>
      </w:del>
    </w:p>
    <w:p w14:paraId="2B59FA01" w14:textId="23E684DC" w:rsidR="00872AFE" w:rsidRPr="00711388" w:rsidDel="00A24EFA" w:rsidRDefault="00872AFE" w:rsidP="00872AFE">
      <w:pPr>
        <w:rPr>
          <w:del w:id="8670" w:author="Author"/>
          <w:lang w:val="en-GB"/>
        </w:rPr>
      </w:pPr>
      <w:del w:id="8671" w:author="Author">
        <w:r w:rsidRPr="00711388" w:rsidDel="00A24EFA">
          <w:rPr>
            <w:i/>
            <w:lang w:val="en-GB"/>
          </w:rPr>
          <w:delText>General comments:</w:delText>
        </w:r>
      </w:del>
    </w:p>
    <w:p w14:paraId="35D8B342" w14:textId="4C285116" w:rsidR="00872AFE" w:rsidRPr="00711388" w:rsidDel="00A24EFA" w:rsidRDefault="00872AFE" w:rsidP="00872AFE">
      <w:pPr>
        <w:rPr>
          <w:del w:id="8672" w:author="Author"/>
          <w:lang w:val="en-GB"/>
        </w:rPr>
      </w:pPr>
      <w:del w:id="8673" w:author="Author">
        <w:r w:rsidRPr="00711388" w:rsidDel="00A24EFA">
          <w:rPr>
            <w:lang w:val="en-GB"/>
          </w:rPr>
          <w:delText>This section relates to annual submission of information for individual entities.</w:delText>
        </w:r>
      </w:del>
    </w:p>
    <w:p w14:paraId="5561BBF9" w14:textId="52B235EC" w:rsidR="00872AFE" w:rsidRPr="00711388" w:rsidDel="00A24EFA" w:rsidRDefault="00872AFE" w:rsidP="00872AFE">
      <w:pPr>
        <w:rPr>
          <w:del w:id="8674" w:author="Author"/>
          <w:lang w:val="en-GB"/>
        </w:rPr>
      </w:pPr>
      <w:del w:id="8675" w:author="Author">
        <w:r w:rsidRPr="00711388" w:rsidDel="00A24EFA">
          <w:rPr>
            <w:lang w:val="en-GB"/>
          </w:rPr>
          <w:delText>This template is relevant to insurance and reinsurance undertakings which reinsure and/or retrocede business on a facultative basis.</w:delText>
        </w:r>
      </w:del>
    </w:p>
    <w:p w14:paraId="217526DC" w14:textId="31A8ACBB" w:rsidR="00872AFE" w:rsidRPr="00711388" w:rsidDel="00A24EFA" w:rsidRDefault="00872AFE" w:rsidP="00872AFE">
      <w:pPr>
        <w:rPr>
          <w:del w:id="8676" w:author="Author"/>
          <w:lang w:val="en-GB"/>
        </w:rPr>
      </w:pPr>
      <w:del w:id="8677" w:author="Author">
        <w:r w:rsidRPr="00711388" w:rsidDel="00A24EFA">
          <w:rPr>
            <w:lang w:val="en-GB"/>
          </w:rPr>
          <w:delText>It shall be filled by the non</w:delText>
        </w:r>
      </w:del>
      <w:r w:rsidR="00711388" w:rsidRPr="00711388">
        <w:rPr>
          <w:lang w:val="en-GB"/>
        </w:rPr>
        <w:t>-</w:t>
      </w:r>
      <w:del w:id="8678" w:author="Author">
        <w:r w:rsidRPr="00711388" w:rsidDel="00A24EFA">
          <w:rPr>
            <w:lang w:val="en-GB"/>
          </w:rPr>
          <w:delText>life and life insurance and reinsurance undertakings with information on facultative covers in the next reporting year, covering information on the 20 largest facultative reinsurance exposures (part of sum insured transferred to all reinsurers) overall plus the largest two in each line of business if not covered by the 20 largest. Each facultative risk is submitted to the reinsurer and terms and conditions of the facultative reinsurance are negotiated individually for each policy. Treaties that automatically cover risks are out of scope of this template and must be reported in S.30.03.</w:delText>
        </w:r>
      </w:del>
    </w:p>
    <w:p w14:paraId="266092E0" w14:textId="38C81D49" w:rsidR="00872AFE" w:rsidRPr="00711388" w:rsidDel="00A24EFA" w:rsidRDefault="00872AFE" w:rsidP="00872AFE">
      <w:pPr>
        <w:rPr>
          <w:del w:id="8679" w:author="Author"/>
          <w:lang w:val="en-GB"/>
        </w:rPr>
      </w:pPr>
      <w:del w:id="8680" w:author="Author">
        <w:r w:rsidRPr="00711388" w:rsidDel="00A24EFA">
          <w:rPr>
            <w:lang w:val="en-GB"/>
          </w:rPr>
          <w:delText xml:space="preserve"> Each underwriting risk shall have a unique code specified by the ‘risk identification code’.</w:delText>
        </w:r>
      </w:del>
    </w:p>
    <w:p w14:paraId="61EF63C1" w14:textId="5FDF4B40" w:rsidR="00872AFE" w:rsidRPr="00711388" w:rsidDel="00A24EFA" w:rsidRDefault="00872AFE" w:rsidP="00872AFE">
      <w:pPr>
        <w:rPr>
          <w:del w:id="8681" w:author="Author"/>
          <w:lang w:val="en-GB"/>
        </w:rPr>
      </w:pPr>
      <w:del w:id="8682" w:author="Author">
        <w:r w:rsidRPr="00711388" w:rsidDel="00A24EFA">
          <w:rPr>
            <w:lang w:val="en-GB"/>
          </w:rPr>
          <w:delText>This template is prospective (to be in line with S.30.03) and as such shall reflect the reinsurance treaties effective and valid during the next reporting year for the overall 20 largest facultative reinsurance exposures plus the largest two in each line of business if not covered by the 20 largest</w:delText>
        </w:r>
        <w:r w:rsidR="003F4910" w:rsidRPr="00711388" w:rsidDel="00A24EFA">
          <w:rPr>
            <w:lang w:val="en-GB"/>
          </w:rPr>
          <w:delText xml:space="preserve">. </w:delText>
        </w:r>
        <w:r w:rsidRPr="00711388" w:rsidDel="00A24EFA">
          <w:rPr>
            <w:lang w:val="en-GB"/>
          </w:rPr>
          <w:delText>Undertakings shall report the most important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w:delText>
        </w:r>
      </w:del>
      <w:r w:rsidR="00711388" w:rsidRPr="00711388">
        <w:rPr>
          <w:lang w:val="en-GB"/>
        </w:rPr>
        <w:t>-</w:t>
      </w:r>
      <w:del w:id="8683" w:author="Author">
        <w:r w:rsidRPr="00711388" w:rsidDel="00A24EFA">
          <w:rPr>
            <w:lang w:val="en-GB"/>
          </w:rPr>
          <w:delText>submitted when adequate.</w:delText>
        </w:r>
      </w:del>
    </w:p>
    <w:p w14:paraId="37D2CEC9" w14:textId="7B338A17" w:rsidR="00872AFE" w:rsidRPr="00711388" w:rsidDel="00A24EFA" w:rsidRDefault="00872AFE" w:rsidP="00872AFE">
      <w:pPr>
        <w:rPr>
          <w:del w:id="8684" w:author="Author"/>
          <w:lang w:val="en-GB"/>
        </w:rPr>
      </w:pPr>
      <w:del w:id="8685" w:author="Author">
        <w:r w:rsidRPr="00711388" w:rsidDel="00A24EFA">
          <w:rPr>
            <w:lang w:val="en-GB"/>
          </w:rPr>
          <w:delText>Facultative placements covering different lines of business shall also appear in the various relevant line of business if they are ranked within the 20 largest facultative reinsurance exposures plus the largest two in each line of business if not covered by the 20 largest risks of the same line of business.</w:delText>
        </w:r>
      </w:del>
    </w:p>
    <w:p w14:paraId="2D53CF89" w14:textId="27B775DF" w:rsidR="00872AFE" w:rsidRPr="00711388" w:rsidDel="00A24EFA" w:rsidRDefault="00872AFE" w:rsidP="00872AFE">
      <w:pPr>
        <w:rPr>
          <w:del w:id="8686" w:author="Author"/>
          <w:lang w:val="en-GB"/>
        </w:rPr>
      </w:pPr>
      <w:del w:id="8687" w:author="Author">
        <w:r w:rsidRPr="00711388" w:rsidDel="00A24EFA">
          <w:rPr>
            <w:lang w:val="en-GB"/>
          </w:rPr>
          <w:delText xml:space="preserve">This template should only be reported if the </w:delText>
        </w:r>
      </w:del>
      <w:ins w:id="8688" w:author="Author">
        <w:del w:id="8689" w:author="Author">
          <w:r w:rsidR="00FE1063" w:rsidRPr="00711388" w:rsidDel="00A24EFA">
            <w:rPr>
              <w:lang w:val="en-GB"/>
            </w:rPr>
            <w:delText xml:space="preserve">all </w:delText>
          </w:r>
        </w:del>
      </w:ins>
      <w:del w:id="8690" w:author="Author">
        <w:r w:rsidRPr="00711388" w:rsidDel="00A24EFA">
          <w:rPr>
            <w:lang w:val="en-GB"/>
          </w:rPr>
          <w:delText>reinsurance recoverables are higher than 10% of the Best Estimate calculated separately for life and non-life business.</w:delText>
        </w:r>
      </w:del>
      <w:ins w:id="8691" w:author="Author">
        <w:del w:id="8692" w:author="Author">
          <w:r w:rsidR="00A4292F" w:rsidRPr="00711388" w:rsidDel="00A24EFA">
            <w:rPr>
              <w:lang w:val="en-GB"/>
            </w:rPr>
            <w:delText xml:space="preserve"> </w:delText>
          </w:r>
          <w:commentRangeStart w:id="8693"/>
          <w:r w:rsidR="00A4292F" w:rsidRPr="00711388" w:rsidDel="00A24EFA">
            <w:rPr>
              <w:lang w:val="en-GB"/>
            </w:rPr>
            <w:delText xml:space="preserve">The </w:delText>
          </w:r>
          <w:commentRangeEnd w:id="8693"/>
          <w:r w:rsidR="00A4292F" w:rsidRPr="00711388" w:rsidDel="00A24EFA">
            <w:rPr>
              <w:rStyle w:val="CommentReference"/>
              <w:lang w:val="en-GB"/>
            </w:rPr>
            <w:commentReference w:id="8693"/>
          </w:r>
          <w:r w:rsidR="00A4292F" w:rsidRPr="00711388" w:rsidDel="00A24EFA">
            <w:rPr>
              <w:lang w:val="en-GB"/>
            </w:rPr>
            <w:delText>calculation should not be at treaty level, but at total life/non-life level.</w:delText>
          </w:r>
        </w:del>
      </w:ins>
    </w:p>
    <w:tbl>
      <w:tblPr>
        <w:tblW w:w="9286" w:type="dxa"/>
        <w:tblLayout w:type="fixed"/>
        <w:tblLook w:val="0000" w:firstRow="0" w:lastRow="0" w:firstColumn="0" w:lastColumn="0" w:noHBand="0" w:noVBand="0"/>
      </w:tblPr>
      <w:tblGrid>
        <w:gridCol w:w="1393"/>
        <w:gridCol w:w="1764"/>
        <w:gridCol w:w="6129"/>
      </w:tblGrid>
      <w:tr w:rsidR="00872AFE" w:rsidRPr="00711388" w:rsidDel="00A24EFA" w14:paraId="7F225DA1" w14:textId="63BC5DC8" w:rsidTr="00567869">
        <w:trPr>
          <w:del w:id="8694" w:author="Author"/>
        </w:trPr>
        <w:tc>
          <w:tcPr>
            <w:tcW w:w="1393" w:type="dxa"/>
            <w:tcBorders>
              <w:top w:val="single" w:sz="2" w:space="0" w:color="auto"/>
              <w:left w:val="single" w:sz="2" w:space="0" w:color="auto"/>
              <w:bottom w:val="single" w:sz="2" w:space="0" w:color="auto"/>
              <w:right w:val="single" w:sz="2" w:space="0" w:color="auto"/>
            </w:tcBorders>
          </w:tcPr>
          <w:p w14:paraId="034D7E6F" w14:textId="4431C1E1" w:rsidR="00872AFE" w:rsidRPr="00711388" w:rsidDel="00A24EFA" w:rsidRDefault="00872AFE" w:rsidP="00567869">
            <w:pPr>
              <w:adjustRightInd w:val="0"/>
              <w:spacing w:before="0" w:after="0"/>
              <w:jc w:val="left"/>
              <w:rPr>
                <w:del w:id="8695"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4EF81CA0" w14:textId="2B0CEAD6" w:rsidR="00872AFE" w:rsidRPr="00711388" w:rsidDel="00A24EFA" w:rsidRDefault="00872AFE" w:rsidP="00567869">
            <w:pPr>
              <w:pStyle w:val="NormalCentered"/>
              <w:rPr>
                <w:del w:id="8696" w:author="Author"/>
                <w:lang w:val="en-GB"/>
              </w:rPr>
            </w:pPr>
            <w:del w:id="8697" w:author="Author">
              <w:r w:rsidRPr="00711388" w:rsidDel="00A24EFA">
                <w:rPr>
                  <w:lang w:val="en-GB"/>
                </w:rPr>
                <w:delText>ITEM</w:delText>
              </w:r>
            </w:del>
          </w:p>
        </w:tc>
        <w:tc>
          <w:tcPr>
            <w:tcW w:w="6129" w:type="dxa"/>
            <w:tcBorders>
              <w:top w:val="single" w:sz="2" w:space="0" w:color="auto"/>
              <w:left w:val="single" w:sz="2" w:space="0" w:color="auto"/>
              <w:bottom w:val="single" w:sz="2" w:space="0" w:color="auto"/>
              <w:right w:val="single" w:sz="2" w:space="0" w:color="auto"/>
            </w:tcBorders>
          </w:tcPr>
          <w:p w14:paraId="1F6EF7BA" w14:textId="0C84F51F" w:rsidR="00872AFE" w:rsidRPr="00711388" w:rsidDel="00A24EFA" w:rsidRDefault="00872AFE" w:rsidP="00567869">
            <w:pPr>
              <w:pStyle w:val="NormalCentered"/>
              <w:rPr>
                <w:del w:id="8698" w:author="Author"/>
                <w:lang w:val="en-GB"/>
              </w:rPr>
            </w:pPr>
            <w:del w:id="8699" w:author="Author">
              <w:r w:rsidRPr="00711388" w:rsidDel="00A24EFA">
                <w:rPr>
                  <w:lang w:val="en-GB"/>
                </w:rPr>
                <w:delText>INSTRUCTIONS</w:delText>
              </w:r>
            </w:del>
          </w:p>
        </w:tc>
      </w:tr>
      <w:tr w:rsidR="00872AFE" w:rsidRPr="00711388" w:rsidDel="00A24EFA" w14:paraId="0B8CB9B5" w14:textId="73D68F3D" w:rsidTr="00567869">
        <w:trPr>
          <w:del w:id="8700" w:author="Author"/>
        </w:trPr>
        <w:tc>
          <w:tcPr>
            <w:tcW w:w="9286" w:type="dxa"/>
            <w:gridSpan w:val="3"/>
            <w:tcBorders>
              <w:top w:val="single" w:sz="2" w:space="0" w:color="auto"/>
              <w:left w:val="single" w:sz="2" w:space="0" w:color="auto"/>
              <w:bottom w:val="single" w:sz="2" w:space="0" w:color="auto"/>
              <w:right w:val="single" w:sz="2" w:space="0" w:color="auto"/>
            </w:tcBorders>
          </w:tcPr>
          <w:p w14:paraId="646ED921" w14:textId="5F407669" w:rsidR="00872AFE" w:rsidRPr="00711388" w:rsidDel="00A24EFA" w:rsidRDefault="00872AFE" w:rsidP="00567869">
            <w:pPr>
              <w:pStyle w:val="NormalCentered"/>
              <w:jc w:val="left"/>
              <w:rPr>
                <w:del w:id="8701" w:author="Author"/>
                <w:lang w:val="en-GB"/>
              </w:rPr>
            </w:pPr>
            <w:del w:id="8702" w:author="Author">
              <w:r w:rsidRPr="00711388" w:rsidDel="00A24EFA">
                <w:rPr>
                  <w:i/>
                  <w:iCs/>
                  <w:lang w:val="en-GB"/>
                </w:rPr>
                <w:delText>Facultative covers non</w:delText>
              </w:r>
            </w:del>
            <w:r w:rsidR="00711388" w:rsidRPr="00711388">
              <w:rPr>
                <w:i/>
                <w:iCs/>
                <w:lang w:val="en-GB"/>
              </w:rPr>
              <w:t>-</w:t>
            </w:r>
            <w:del w:id="8703" w:author="Author">
              <w:r w:rsidRPr="00711388" w:rsidDel="00A24EFA">
                <w:rPr>
                  <w:i/>
                  <w:iCs/>
                  <w:lang w:val="en-GB"/>
                </w:rPr>
                <w:delText>life</w:delText>
              </w:r>
            </w:del>
          </w:p>
        </w:tc>
      </w:tr>
      <w:tr w:rsidR="00872AFE" w:rsidRPr="00711388" w:rsidDel="00A24EFA" w14:paraId="1FF03649" w14:textId="0F29C0A7" w:rsidTr="00567869">
        <w:trPr>
          <w:del w:id="8704" w:author="Author"/>
        </w:trPr>
        <w:tc>
          <w:tcPr>
            <w:tcW w:w="1393" w:type="dxa"/>
            <w:tcBorders>
              <w:top w:val="single" w:sz="2" w:space="0" w:color="auto"/>
              <w:left w:val="single" w:sz="2" w:space="0" w:color="auto"/>
              <w:bottom w:val="single" w:sz="2" w:space="0" w:color="auto"/>
              <w:right w:val="single" w:sz="2" w:space="0" w:color="auto"/>
            </w:tcBorders>
          </w:tcPr>
          <w:p w14:paraId="30BD0BC1" w14:textId="09420AEE" w:rsidR="00872AFE" w:rsidRPr="00711388" w:rsidDel="00A24EFA" w:rsidRDefault="00872AFE" w:rsidP="00567869">
            <w:pPr>
              <w:pStyle w:val="NormalLeft"/>
              <w:rPr>
                <w:del w:id="8705"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5F78AB07" w14:textId="45A9F200" w:rsidR="00872AFE" w:rsidRPr="00711388" w:rsidDel="00A24EFA" w:rsidRDefault="00872AFE" w:rsidP="00567869">
            <w:pPr>
              <w:pStyle w:val="NormalLeft"/>
              <w:rPr>
                <w:del w:id="8706" w:author="Author"/>
                <w:lang w:val="en-GB"/>
              </w:rPr>
            </w:pPr>
          </w:p>
        </w:tc>
        <w:tc>
          <w:tcPr>
            <w:tcW w:w="6129" w:type="dxa"/>
            <w:tcBorders>
              <w:top w:val="single" w:sz="2" w:space="0" w:color="auto"/>
              <w:left w:val="single" w:sz="2" w:space="0" w:color="auto"/>
              <w:bottom w:val="single" w:sz="2" w:space="0" w:color="auto"/>
              <w:right w:val="single" w:sz="2" w:space="0" w:color="auto"/>
            </w:tcBorders>
          </w:tcPr>
          <w:p w14:paraId="3346030F" w14:textId="23B5C3EA" w:rsidR="00872AFE" w:rsidRPr="00711388" w:rsidDel="00A24EFA" w:rsidRDefault="00872AFE" w:rsidP="00567869">
            <w:pPr>
              <w:pStyle w:val="NormalLeft"/>
              <w:rPr>
                <w:del w:id="8707" w:author="Author"/>
                <w:lang w:val="en-GB"/>
              </w:rPr>
            </w:pPr>
          </w:p>
        </w:tc>
      </w:tr>
      <w:tr w:rsidR="00872AFE" w:rsidRPr="00711388" w:rsidDel="00A24EFA" w14:paraId="075CCEA3" w14:textId="5BCBB955" w:rsidTr="00567869">
        <w:trPr>
          <w:del w:id="8708" w:author="Author"/>
        </w:trPr>
        <w:tc>
          <w:tcPr>
            <w:tcW w:w="1393" w:type="dxa"/>
            <w:tcBorders>
              <w:top w:val="single" w:sz="2" w:space="0" w:color="auto"/>
              <w:left w:val="single" w:sz="2" w:space="0" w:color="auto"/>
              <w:bottom w:val="single" w:sz="2" w:space="0" w:color="auto"/>
              <w:right w:val="single" w:sz="2" w:space="0" w:color="auto"/>
            </w:tcBorders>
          </w:tcPr>
          <w:p w14:paraId="5D5F4E35" w14:textId="0B3B5701" w:rsidR="00872AFE" w:rsidRPr="00711388" w:rsidDel="00A24EFA" w:rsidRDefault="00872AFE" w:rsidP="00567869">
            <w:pPr>
              <w:pStyle w:val="NormalLeft"/>
              <w:rPr>
                <w:del w:id="8709" w:author="Author"/>
                <w:lang w:val="en-GB"/>
              </w:rPr>
            </w:pPr>
            <w:del w:id="8710" w:author="Author">
              <w:r w:rsidRPr="00711388" w:rsidDel="00A24EFA">
                <w:rPr>
                  <w:lang w:val="en-GB"/>
                </w:rPr>
                <w:delText>C0020</w:delText>
              </w:r>
            </w:del>
          </w:p>
        </w:tc>
        <w:tc>
          <w:tcPr>
            <w:tcW w:w="1764" w:type="dxa"/>
            <w:tcBorders>
              <w:top w:val="single" w:sz="2" w:space="0" w:color="auto"/>
              <w:left w:val="single" w:sz="2" w:space="0" w:color="auto"/>
              <w:bottom w:val="single" w:sz="2" w:space="0" w:color="auto"/>
              <w:right w:val="single" w:sz="2" w:space="0" w:color="auto"/>
            </w:tcBorders>
          </w:tcPr>
          <w:p w14:paraId="2C48303B" w14:textId="63FC69F4" w:rsidR="00872AFE" w:rsidRPr="00711388" w:rsidDel="00A24EFA" w:rsidRDefault="00872AFE" w:rsidP="00567869">
            <w:pPr>
              <w:pStyle w:val="NormalLeft"/>
              <w:rPr>
                <w:del w:id="8711" w:author="Author"/>
                <w:lang w:val="en-GB"/>
              </w:rPr>
            </w:pPr>
            <w:del w:id="8712" w:author="Author">
              <w:r w:rsidRPr="00711388" w:rsidDel="00A24EFA">
                <w:rPr>
                  <w:lang w:val="en-GB"/>
                </w:rPr>
                <w:delText>Reinsurance program code</w:delText>
              </w:r>
            </w:del>
          </w:p>
        </w:tc>
        <w:tc>
          <w:tcPr>
            <w:tcW w:w="6129" w:type="dxa"/>
            <w:tcBorders>
              <w:top w:val="single" w:sz="2" w:space="0" w:color="auto"/>
              <w:left w:val="single" w:sz="2" w:space="0" w:color="auto"/>
              <w:bottom w:val="single" w:sz="2" w:space="0" w:color="auto"/>
              <w:right w:val="single" w:sz="2" w:space="0" w:color="auto"/>
            </w:tcBorders>
          </w:tcPr>
          <w:p w14:paraId="686F0D44" w14:textId="3119071F" w:rsidR="00872AFE" w:rsidRPr="00711388" w:rsidDel="00A24EFA" w:rsidRDefault="00872AFE" w:rsidP="00567869">
            <w:pPr>
              <w:pStyle w:val="NormalLeft"/>
              <w:rPr>
                <w:del w:id="8713" w:author="Author"/>
                <w:lang w:val="en-GB"/>
              </w:rPr>
            </w:pPr>
            <w:del w:id="8714" w:author="Author">
              <w:r w:rsidRPr="00711388" w:rsidDel="00A24EFA">
                <w:rPr>
                  <w:lang w:val="en-GB"/>
                </w:rPr>
                <w:delText xml:space="preserve">Undertaking specific reinsurance code that links the dominant treaty of reinsurance programme which also protects the risk covered by the facultative reinsurance. The Reinsurance program code shall be in line with the Reinsurance program code of S.30.03 </w:delText>
              </w:r>
            </w:del>
            <w:r w:rsidR="00845F43" w:rsidRPr="00711388">
              <w:rPr>
                <w:lang w:val="en-GB"/>
              </w:rPr>
              <w:t>-</w:t>
            </w:r>
            <w:del w:id="8715" w:author="Author">
              <w:r w:rsidRPr="00711388" w:rsidDel="00A24EFA">
                <w:rPr>
                  <w:lang w:val="en-GB"/>
                </w:rPr>
                <w:delText xml:space="preserve"> Outgoing Reinsurance Program in the next reporting year.</w:delText>
              </w:r>
            </w:del>
          </w:p>
        </w:tc>
      </w:tr>
      <w:tr w:rsidR="00872AFE" w:rsidRPr="00711388" w:rsidDel="00A24EFA" w14:paraId="45F927AE" w14:textId="6942137B" w:rsidTr="00567869">
        <w:trPr>
          <w:del w:id="8716" w:author="Author"/>
        </w:trPr>
        <w:tc>
          <w:tcPr>
            <w:tcW w:w="1393" w:type="dxa"/>
            <w:tcBorders>
              <w:top w:val="single" w:sz="2" w:space="0" w:color="auto"/>
              <w:left w:val="single" w:sz="2" w:space="0" w:color="auto"/>
              <w:bottom w:val="single" w:sz="2" w:space="0" w:color="auto"/>
              <w:right w:val="single" w:sz="2" w:space="0" w:color="auto"/>
            </w:tcBorders>
          </w:tcPr>
          <w:p w14:paraId="0E6FEA08" w14:textId="44CD7AA6" w:rsidR="00872AFE" w:rsidRPr="00711388" w:rsidDel="00A24EFA" w:rsidRDefault="00872AFE" w:rsidP="00567869">
            <w:pPr>
              <w:pStyle w:val="NormalLeft"/>
              <w:rPr>
                <w:del w:id="8717" w:author="Author"/>
                <w:lang w:val="en-GB"/>
              </w:rPr>
            </w:pPr>
            <w:del w:id="8718" w:author="Author">
              <w:r w:rsidRPr="00711388" w:rsidDel="00A24EFA">
                <w:rPr>
                  <w:lang w:val="en-GB"/>
                </w:rPr>
                <w:lastRenderedPageBreak/>
                <w:delText>C0030</w:delText>
              </w:r>
            </w:del>
          </w:p>
        </w:tc>
        <w:tc>
          <w:tcPr>
            <w:tcW w:w="1764" w:type="dxa"/>
            <w:tcBorders>
              <w:top w:val="single" w:sz="2" w:space="0" w:color="auto"/>
              <w:left w:val="single" w:sz="2" w:space="0" w:color="auto"/>
              <w:bottom w:val="single" w:sz="2" w:space="0" w:color="auto"/>
              <w:right w:val="single" w:sz="2" w:space="0" w:color="auto"/>
            </w:tcBorders>
          </w:tcPr>
          <w:p w14:paraId="7671EBD3" w14:textId="5008F644" w:rsidR="00872AFE" w:rsidRPr="00711388" w:rsidDel="00A24EFA" w:rsidRDefault="00872AFE" w:rsidP="00567869">
            <w:pPr>
              <w:pStyle w:val="NormalLeft"/>
              <w:rPr>
                <w:del w:id="8719" w:author="Author"/>
                <w:lang w:val="en-GB"/>
              </w:rPr>
            </w:pPr>
            <w:del w:id="8720" w:author="Author">
              <w:r w:rsidRPr="00711388" w:rsidDel="00A24EFA">
                <w:rPr>
                  <w:lang w:val="en-GB"/>
                </w:rPr>
                <w:delText>Risk identification code</w:delText>
              </w:r>
            </w:del>
          </w:p>
        </w:tc>
        <w:tc>
          <w:tcPr>
            <w:tcW w:w="6129" w:type="dxa"/>
            <w:tcBorders>
              <w:top w:val="single" w:sz="2" w:space="0" w:color="auto"/>
              <w:left w:val="single" w:sz="2" w:space="0" w:color="auto"/>
              <w:bottom w:val="single" w:sz="2" w:space="0" w:color="auto"/>
              <w:right w:val="single" w:sz="2" w:space="0" w:color="auto"/>
            </w:tcBorders>
          </w:tcPr>
          <w:p w14:paraId="0B710354" w14:textId="1FA9627C" w:rsidR="00872AFE" w:rsidRPr="00711388" w:rsidDel="00A24EFA" w:rsidRDefault="00872AFE" w:rsidP="00567869">
            <w:pPr>
              <w:pStyle w:val="NormalLeft"/>
              <w:rPr>
                <w:del w:id="8721" w:author="Author"/>
                <w:lang w:val="en-GB"/>
              </w:rPr>
            </w:pPr>
            <w:del w:id="8722" w:author="Author">
              <w:r w:rsidRPr="00711388" w:rsidDel="00A24EFA">
                <w:rPr>
                  <w:lang w:val="en-GB"/>
                </w:rPr>
                <w:delText>For each line of business, as defined in Annex I to Delegated Regulation (EU) 2015/35, of non</w:delText>
              </w:r>
            </w:del>
            <w:r w:rsidR="00711388" w:rsidRPr="00711388">
              <w:rPr>
                <w:lang w:val="en-GB"/>
              </w:rPr>
              <w:t>-</w:t>
            </w:r>
            <w:del w:id="8723" w:author="Author">
              <w:r w:rsidRPr="00711388" w:rsidDel="00A24EFA">
                <w:rPr>
                  <w:lang w:val="en-GB"/>
                </w:rPr>
                <w:delText>life insurance a selection shall be made of the 20 largest facultative reinsurance exposures (part of sum insured transferred to all reinsurers) overall plus the largest two in each line of business if not covered by the 20 largest that are subject to facultative reinsurance in force in the next reporting period (also if they originated in preceding years). The code is a unique identifying number assigned by the insurer that identifies the risk and shall remain unchanged for subsequent annual reports.</w:delText>
              </w:r>
            </w:del>
          </w:p>
          <w:p w14:paraId="099962CB" w14:textId="4FB5438E" w:rsidR="00872AFE" w:rsidRPr="00711388" w:rsidDel="00A24EFA" w:rsidRDefault="00872AFE" w:rsidP="00567869">
            <w:pPr>
              <w:pStyle w:val="NormalLeft"/>
              <w:rPr>
                <w:del w:id="8724" w:author="Author"/>
                <w:lang w:val="en-GB"/>
              </w:rPr>
            </w:pPr>
            <w:del w:id="8725" w:author="Author">
              <w:r w:rsidRPr="00711388" w:rsidDel="00A24EFA">
                <w:rPr>
                  <w:lang w:val="en-GB"/>
                </w:rPr>
                <w:delText>This code once assigned shall not be reused for another risk even when the risk to which the code was originally assigned does not exist anymore.</w:delText>
              </w:r>
            </w:del>
          </w:p>
          <w:p w14:paraId="5C6FBED7" w14:textId="6A118FCC" w:rsidR="00872AFE" w:rsidRPr="00711388" w:rsidDel="00A24EFA" w:rsidRDefault="00872AFE" w:rsidP="00567869">
            <w:pPr>
              <w:pStyle w:val="NormalLeft"/>
              <w:rPr>
                <w:del w:id="8726" w:author="Author"/>
                <w:lang w:val="en-GB"/>
              </w:rPr>
            </w:pPr>
            <w:del w:id="8727" w:author="Author">
              <w:r w:rsidRPr="00711388" w:rsidDel="00A24EFA">
                <w:rPr>
                  <w:lang w:val="en-GB"/>
                </w:rPr>
                <w:delText>When one risk affects more than one line of business the same code can be used for all the lines of business affected.</w:delText>
              </w:r>
              <w:r w:rsidRPr="00711388" w:rsidDel="003323F0">
                <w:rPr>
                  <w:lang w:val="en-GB"/>
                </w:rPr>
                <w:delText xml:space="preserve">  </w:delText>
              </w:r>
            </w:del>
            <w:ins w:id="8728" w:author="Author">
              <w:r w:rsidR="003323F0">
                <w:rPr>
                  <w:lang w:val="en-GB"/>
                </w:rPr>
                <w:t xml:space="preserve"> </w:t>
              </w:r>
            </w:ins>
          </w:p>
        </w:tc>
      </w:tr>
      <w:tr w:rsidR="00872AFE" w:rsidRPr="00711388" w:rsidDel="00A24EFA" w14:paraId="1083FBC3" w14:textId="551094CA" w:rsidTr="00567869">
        <w:trPr>
          <w:del w:id="8729" w:author="Author"/>
        </w:trPr>
        <w:tc>
          <w:tcPr>
            <w:tcW w:w="1393" w:type="dxa"/>
            <w:tcBorders>
              <w:top w:val="single" w:sz="2" w:space="0" w:color="auto"/>
              <w:left w:val="single" w:sz="2" w:space="0" w:color="auto"/>
              <w:bottom w:val="single" w:sz="2" w:space="0" w:color="auto"/>
              <w:right w:val="single" w:sz="2" w:space="0" w:color="auto"/>
            </w:tcBorders>
          </w:tcPr>
          <w:p w14:paraId="0274156E" w14:textId="37ADCFF8" w:rsidR="00872AFE" w:rsidRPr="00711388" w:rsidDel="00A24EFA" w:rsidRDefault="00872AFE" w:rsidP="00567869">
            <w:pPr>
              <w:pStyle w:val="NormalLeft"/>
              <w:rPr>
                <w:del w:id="8730" w:author="Author"/>
                <w:lang w:val="en-GB"/>
              </w:rPr>
            </w:pPr>
            <w:del w:id="8731" w:author="Author">
              <w:r w:rsidRPr="00711388" w:rsidDel="00A24EFA">
                <w:rPr>
                  <w:lang w:val="en-GB"/>
                </w:rPr>
                <w:delText>C0040</w:delText>
              </w:r>
            </w:del>
          </w:p>
        </w:tc>
        <w:tc>
          <w:tcPr>
            <w:tcW w:w="1764" w:type="dxa"/>
            <w:tcBorders>
              <w:top w:val="single" w:sz="2" w:space="0" w:color="auto"/>
              <w:left w:val="single" w:sz="2" w:space="0" w:color="auto"/>
              <w:bottom w:val="single" w:sz="2" w:space="0" w:color="auto"/>
              <w:right w:val="single" w:sz="2" w:space="0" w:color="auto"/>
            </w:tcBorders>
          </w:tcPr>
          <w:p w14:paraId="3A66E0EC" w14:textId="60DF1A1A" w:rsidR="00872AFE" w:rsidRPr="00711388" w:rsidDel="00A24EFA" w:rsidRDefault="00872AFE" w:rsidP="00567869">
            <w:pPr>
              <w:pStyle w:val="NormalLeft"/>
              <w:rPr>
                <w:del w:id="8732" w:author="Author"/>
                <w:lang w:val="en-GB"/>
              </w:rPr>
            </w:pPr>
            <w:del w:id="8733" w:author="Author">
              <w:r w:rsidRPr="00711388" w:rsidDel="00A24EFA">
                <w:rPr>
                  <w:lang w:val="en-GB"/>
                </w:rPr>
                <w:delText>Facultative reinsurance placement identification code</w:delText>
              </w:r>
            </w:del>
          </w:p>
        </w:tc>
        <w:tc>
          <w:tcPr>
            <w:tcW w:w="6129" w:type="dxa"/>
            <w:tcBorders>
              <w:top w:val="single" w:sz="2" w:space="0" w:color="auto"/>
              <w:left w:val="single" w:sz="2" w:space="0" w:color="auto"/>
              <w:bottom w:val="single" w:sz="2" w:space="0" w:color="auto"/>
              <w:right w:val="single" w:sz="2" w:space="0" w:color="auto"/>
            </w:tcBorders>
          </w:tcPr>
          <w:p w14:paraId="17CF8DEA" w14:textId="12A4BDC3" w:rsidR="00872AFE" w:rsidRPr="00711388" w:rsidDel="00A24EFA" w:rsidRDefault="00872AFE" w:rsidP="00567869">
            <w:pPr>
              <w:pStyle w:val="NormalLeft"/>
              <w:rPr>
                <w:del w:id="8734" w:author="Author"/>
                <w:lang w:val="en-GB"/>
              </w:rPr>
            </w:pPr>
            <w:del w:id="8735" w:author="Author">
              <w:r w:rsidRPr="00711388" w:rsidDel="00A24EFA">
                <w:rPr>
                  <w:lang w:val="en-GB"/>
                </w:rPr>
                <w:delText>Each facultative reinsurance placement must be assigned a sequence number which is unique for the risk. The facultative reinsurance placement identification code is entity specific.</w:delText>
              </w:r>
            </w:del>
          </w:p>
        </w:tc>
      </w:tr>
      <w:tr w:rsidR="00872AFE" w:rsidRPr="00711388" w:rsidDel="00A24EFA" w14:paraId="72E1FB3B" w14:textId="77027D02" w:rsidTr="00567869">
        <w:trPr>
          <w:trHeight w:val="12571"/>
          <w:del w:id="8736" w:author="Author"/>
        </w:trPr>
        <w:tc>
          <w:tcPr>
            <w:tcW w:w="1393" w:type="dxa"/>
            <w:tcBorders>
              <w:top w:val="single" w:sz="2" w:space="0" w:color="auto"/>
              <w:left w:val="single" w:sz="2" w:space="0" w:color="auto"/>
              <w:bottom w:val="single" w:sz="4" w:space="0" w:color="auto"/>
              <w:right w:val="single" w:sz="2" w:space="0" w:color="auto"/>
            </w:tcBorders>
          </w:tcPr>
          <w:p w14:paraId="325E32B2" w14:textId="5698B13C" w:rsidR="00872AFE" w:rsidRPr="00711388" w:rsidDel="00A24EFA" w:rsidRDefault="00872AFE" w:rsidP="00567869">
            <w:pPr>
              <w:pStyle w:val="NormalLeft"/>
              <w:rPr>
                <w:del w:id="8737" w:author="Author"/>
                <w:lang w:val="en-GB"/>
              </w:rPr>
            </w:pPr>
            <w:del w:id="8738" w:author="Author">
              <w:r w:rsidRPr="00711388" w:rsidDel="00A24EFA">
                <w:rPr>
                  <w:lang w:val="en-GB"/>
                </w:rPr>
                <w:lastRenderedPageBreak/>
                <w:delText>C0041</w:delText>
              </w:r>
            </w:del>
          </w:p>
        </w:tc>
        <w:tc>
          <w:tcPr>
            <w:tcW w:w="1764" w:type="dxa"/>
            <w:tcBorders>
              <w:top w:val="single" w:sz="2" w:space="0" w:color="auto"/>
              <w:left w:val="single" w:sz="2" w:space="0" w:color="auto"/>
              <w:bottom w:val="single" w:sz="4" w:space="0" w:color="auto"/>
              <w:right w:val="single" w:sz="2" w:space="0" w:color="auto"/>
            </w:tcBorders>
          </w:tcPr>
          <w:p w14:paraId="62CB9BBF" w14:textId="7B31A8FB" w:rsidR="00872AFE" w:rsidRPr="00711388" w:rsidDel="00A24EFA" w:rsidRDefault="00872AFE" w:rsidP="00567869">
            <w:pPr>
              <w:pStyle w:val="NormalLeft"/>
              <w:rPr>
                <w:del w:id="8739" w:author="Author"/>
                <w:lang w:val="en-GB"/>
              </w:rPr>
            </w:pPr>
            <w:del w:id="8740" w:author="Author">
              <w:r w:rsidRPr="00711388" w:rsidDel="00A24EFA">
                <w:rPr>
                  <w:lang w:val="en-GB"/>
                </w:rPr>
                <w:delText>Line of business for non-life</w:delText>
              </w:r>
            </w:del>
          </w:p>
        </w:tc>
        <w:tc>
          <w:tcPr>
            <w:tcW w:w="6129" w:type="dxa"/>
            <w:tcBorders>
              <w:top w:val="single" w:sz="2" w:space="0" w:color="auto"/>
              <w:left w:val="single" w:sz="2" w:space="0" w:color="auto"/>
              <w:bottom w:val="single" w:sz="4" w:space="0" w:color="auto"/>
              <w:right w:val="single" w:sz="2" w:space="0" w:color="auto"/>
            </w:tcBorders>
          </w:tcPr>
          <w:p w14:paraId="3822DA5C" w14:textId="3BDFCC8E" w:rsidR="00872AFE" w:rsidRPr="00711388" w:rsidDel="00A24EFA" w:rsidRDefault="00872AFE" w:rsidP="00567869">
            <w:pPr>
              <w:pStyle w:val="NormalLeft"/>
              <w:rPr>
                <w:del w:id="8741" w:author="Author"/>
                <w:lang w:val="en-GB"/>
              </w:rPr>
            </w:pPr>
            <w:del w:id="8742" w:author="Author">
              <w:r w:rsidRPr="00711388" w:rsidDel="00A24EFA">
                <w:rPr>
                  <w:lang w:val="en-GB"/>
                </w:rPr>
                <w:delText>Identification of the line of business, as defined in Annex I to Delegated Regulation (EU) 2015/35, reported. The following closed list shall be used:</w:delText>
              </w:r>
            </w:del>
          </w:p>
          <w:p w14:paraId="2C1FCB72" w14:textId="481D445E" w:rsidR="00872AFE" w:rsidRPr="00711388" w:rsidDel="00A24EFA" w:rsidRDefault="00872AFE" w:rsidP="00567869">
            <w:pPr>
              <w:pStyle w:val="NormalLeft"/>
              <w:rPr>
                <w:del w:id="8743" w:author="Author"/>
                <w:lang w:val="en-GB"/>
              </w:rPr>
            </w:pPr>
            <w:del w:id="8744" w:author="Author">
              <w:r w:rsidRPr="00711388" w:rsidDel="00A24EFA">
                <w:rPr>
                  <w:lang w:val="en-GB"/>
                </w:rPr>
                <w:delText xml:space="preserve">1 </w:delText>
              </w:r>
            </w:del>
            <w:r w:rsidR="00845F43" w:rsidRPr="00711388">
              <w:rPr>
                <w:lang w:val="en-GB"/>
              </w:rPr>
              <w:t>-</w:t>
            </w:r>
            <w:del w:id="8745" w:author="Author">
              <w:r w:rsidRPr="00711388" w:rsidDel="00A24EFA">
                <w:rPr>
                  <w:lang w:val="en-GB"/>
                </w:rPr>
                <w:delText xml:space="preserve"> Medical expense insurance</w:delText>
              </w:r>
            </w:del>
          </w:p>
          <w:p w14:paraId="5ACCADF4" w14:textId="6B8F7C77" w:rsidR="00872AFE" w:rsidRPr="00711388" w:rsidDel="00A24EFA" w:rsidRDefault="00872AFE" w:rsidP="00567869">
            <w:pPr>
              <w:pStyle w:val="NormalLeft"/>
              <w:rPr>
                <w:del w:id="8746" w:author="Author"/>
                <w:lang w:val="en-GB"/>
              </w:rPr>
            </w:pPr>
            <w:del w:id="8747" w:author="Author">
              <w:r w:rsidRPr="00711388" w:rsidDel="00A24EFA">
                <w:rPr>
                  <w:lang w:val="en-GB"/>
                </w:rPr>
                <w:delText xml:space="preserve">2 </w:delText>
              </w:r>
            </w:del>
            <w:r w:rsidR="00845F43" w:rsidRPr="00711388">
              <w:rPr>
                <w:lang w:val="en-GB"/>
              </w:rPr>
              <w:t>-</w:t>
            </w:r>
            <w:del w:id="8748" w:author="Author">
              <w:r w:rsidRPr="00711388" w:rsidDel="00A24EFA">
                <w:rPr>
                  <w:lang w:val="en-GB"/>
                </w:rPr>
                <w:delText xml:space="preserve"> Income protection insurance</w:delText>
              </w:r>
            </w:del>
          </w:p>
          <w:p w14:paraId="793A45CD" w14:textId="6CF2AA36" w:rsidR="00872AFE" w:rsidRPr="00711388" w:rsidDel="00A24EFA" w:rsidRDefault="00872AFE" w:rsidP="00567869">
            <w:pPr>
              <w:pStyle w:val="NormalLeft"/>
              <w:rPr>
                <w:del w:id="8749" w:author="Author"/>
                <w:lang w:val="en-GB"/>
              </w:rPr>
            </w:pPr>
            <w:del w:id="8750" w:author="Author">
              <w:r w:rsidRPr="00711388" w:rsidDel="00A24EFA">
                <w:rPr>
                  <w:lang w:val="en-GB"/>
                </w:rPr>
                <w:delText xml:space="preserve">3 </w:delText>
              </w:r>
            </w:del>
            <w:r w:rsidR="00845F43" w:rsidRPr="00711388">
              <w:rPr>
                <w:lang w:val="en-GB"/>
              </w:rPr>
              <w:t>-</w:t>
            </w:r>
            <w:del w:id="8751" w:author="Author">
              <w:r w:rsidRPr="00711388" w:rsidDel="00A24EFA">
                <w:rPr>
                  <w:lang w:val="en-GB"/>
                </w:rPr>
                <w:delText xml:space="preserve"> Workers' compensation insurance</w:delText>
              </w:r>
            </w:del>
          </w:p>
          <w:p w14:paraId="4B94B359" w14:textId="1AED232D" w:rsidR="00872AFE" w:rsidRPr="00711388" w:rsidDel="00A24EFA" w:rsidRDefault="00872AFE" w:rsidP="00567869">
            <w:pPr>
              <w:pStyle w:val="NormalLeft"/>
              <w:rPr>
                <w:del w:id="8752" w:author="Author"/>
                <w:lang w:val="en-GB"/>
              </w:rPr>
            </w:pPr>
            <w:del w:id="8753" w:author="Author">
              <w:r w:rsidRPr="00711388" w:rsidDel="00A24EFA">
                <w:rPr>
                  <w:lang w:val="en-GB"/>
                </w:rPr>
                <w:delText xml:space="preserve">4 </w:delText>
              </w:r>
            </w:del>
            <w:r w:rsidR="00845F43" w:rsidRPr="00711388">
              <w:rPr>
                <w:lang w:val="en-GB"/>
              </w:rPr>
              <w:t>-</w:t>
            </w:r>
            <w:del w:id="8754" w:author="Author">
              <w:r w:rsidRPr="00711388" w:rsidDel="00A24EFA">
                <w:rPr>
                  <w:lang w:val="en-GB"/>
                </w:rPr>
                <w:delText xml:space="preserve"> Motor vehicle liability insurance</w:delText>
              </w:r>
            </w:del>
          </w:p>
          <w:p w14:paraId="22B12A23" w14:textId="2B87F01B" w:rsidR="00872AFE" w:rsidRPr="00711388" w:rsidDel="00A24EFA" w:rsidRDefault="00872AFE" w:rsidP="00567869">
            <w:pPr>
              <w:pStyle w:val="NormalLeft"/>
              <w:rPr>
                <w:del w:id="8755" w:author="Author"/>
                <w:lang w:val="en-GB"/>
              </w:rPr>
            </w:pPr>
            <w:del w:id="8756" w:author="Author">
              <w:r w:rsidRPr="00711388" w:rsidDel="00A24EFA">
                <w:rPr>
                  <w:lang w:val="en-GB"/>
                </w:rPr>
                <w:delText xml:space="preserve">5 </w:delText>
              </w:r>
            </w:del>
            <w:r w:rsidR="00845F43" w:rsidRPr="00711388">
              <w:rPr>
                <w:lang w:val="en-GB"/>
              </w:rPr>
              <w:t>-</w:t>
            </w:r>
            <w:del w:id="8757" w:author="Author">
              <w:r w:rsidRPr="00711388" w:rsidDel="00A24EFA">
                <w:rPr>
                  <w:lang w:val="en-GB"/>
                </w:rPr>
                <w:delText xml:space="preserve"> Other motor insurance</w:delText>
              </w:r>
            </w:del>
          </w:p>
          <w:p w14:paraId="01AA3B2A" w14:textId="09C84EC9" w:rsidR="00872AFE" w:rsidRPr="00711388" w:rsidDel="00A24EFA" w:rsidRDefault="00872AFE" w:rsidP="00567869">
            <w:pPr>
              <w:pStyle w:val="NormalLeft"/>
              <w:rPr>
                <w:del w:id="8758" w:author="Author"/>
                <w:lang w:val="en-GB"/>
              </w:rPr>
            </w:pPr>
            <w:del w:id="8759" w:author="Author">
              <w:r w:rsidRPr="00711388" w:rsidDel="00A24EFA">
                <w:rPr>
                  <w:lang w:val="en-GB"/>
                </w:rPr>
                <w:delText xml:space="preserve">6 </w:delText>
              </w:r>
            </w:del>
            <w:r w:rsidR="00845F43" w:rsidRPr="00711388">
              <w:rPr>
                <w:lang w:val="en-GB"/>
              </w:rPr>
              <w:t>-</w:t>
            </w:r>
            <w:del w:id="8760" w:author="Author">
              <w:r w:rsidRPr="00711388" w:rsidDel="00A24EFA">
                <w:rPr>
                  <w:lang w:val="en-GB"/>
                </w:rPr>
                <w:delText xml:space="preserve"> Marine, aviation and transport insurance</w:delText>
              </w:r>
            </w:del>
          </w:p>
          <w:p w14:paraId="7AAC6171" w14:textId="1730FC40" w:rsidR="00872AFE" w:rsidRPr="00711388" w:rsidDel="00A24EFA" w:rsidRDefault="00872AFE" w:rsidP="00567869">
            <w:pPr>
              <w:pStyle w:val="NormalLeft"/>
              <w:rPr>
                <w:del w:id="8761" w:author="Author"/>
                <w:lang w:val="en-GB"/>
              </w:rPr>
            </w:pPr>
            <w:del w:id="8762" w:author="Author">
              <w:r w:rsidRPr="00711388" w:rsidDel="00A24EFA">
                <w:rPr>
                  <w:lang w:val="en-GB"/>
                </w:rPr>
                <w:delText xml:space="preserve">7 </w:delText>
              </w:r>
            </w:del>
            <w:r w:rsidR="00845F43" w:rsidRPr="00711388">
              <w:rPr>
                <w:lang w:val="en-GB"/>
              </w:rPr>
              <w:t>-</w:t>
            </w:r>
            <w:del w:id="8763" w:author="Author">
              <w:r w:rsidRPr="00711388" w:rsidDel="00A24EFA">
                <w:rPr>
                  <w:lang w:val="en-GB"/>
                </w:rPr>
                <w:delText xml:space="preserve"> Fire and other damage to property insurance</w:delText>
              </w:r>
            </w:del>
          </w:p>
          <w:p w14:paraId="42232C2E" w14:textId="26DEB6CD" w:rsidR="00872AFE" w:rsidRPr="00711388" w:rsidDel="00A24EFA" w:rsidRDefault="00872AFE" w:rsidP="00567869">
            <w:pPr>
              <w:pStyle w:val="NormalLeft"/>
              <w:rPr>
                <w:del w:id="8764" w:author="Author"/>
                <w:lang w:val="en-GB"/>
              </w:rPr>
            </w:pPr>
            <w:del w:id="8765" w:author="Author">
              <w:r w:rsidRPr="00711388" w:rsidDel="00A24EFA">
                <w:rPr>
                  <w:lang w:val="en-GB"/>
                </w:rPr>
                <w:delText xml:space="preserve">8 </w:delText>
              </w:r>
            </w:del>
            <w:r w:rsidR="00845F43" w:rsidRPr="00711388">
              <w:rPr>
                <w:lang w:val="en-GB"/>
              </w:rPr>
              <w:t>-</w:t>
            </w:r>
            <w:del w:id="8766" w:author="Author">
              <w:r w:rsidRPr="00711388" w:rsidDel="00A24EFA">
                <w:rPr>
                  <w:lang w:val="en-GB"/>
                </w:rPr>
                <w:delText xml:space="preserve"> General liability insurance</w:delText>
              </w:r>
            </w:del>
          </w:p>
          <w:p w14:paraId="5A62B6F4" w14:textId="2B04F38F" w:rsidR="00872AFE" w:rsidRPr="00711388" w:rsidDel="00A24EFA" w:rsidRDefault="00872AFE" w:rsidP="00567869">
            <w:pPr>
              <w:pStyle w:val="NormalLeft"/>
              <w:rPr>
                <w:del w:id="8767" w:author="Author"/>
                <w:lang w:val="en-GB"/>
              </w:rPr>
            </w:pPr>
            <w:del w:id="8768" w:author="Author">
              <w:r w:rsidRPr="00711388" w:rsidDel="00A24EFA">
                <w:rPr>
                  <w:lang w:val="en-GB"/>
                </w:rPr>
                <w:delText xml:space="preserve">9 </w:delText>
              </w:r>
            </w:del>
            <w:r w:rsidR="00845F43" w:rsidRPr="00711388">
              <w:rPr>
                <w:lang w:val="en-GB"/>
              </w:rPr>
              <w:t>-</w:t>
            </w:r>
            <w:del w:id="8769" w:author="Author">
              <w:r w:rsidRPr="00711388" w:rsidDel="00A24EFA">
                <w:rPr>
                  <w:lang w:val="en-GB"/>
                </w:rPr>
                <w:delText xml:space="preserve"> Credit and suretyship insurance</w:delText>
              </w:r>
            </w:del>
          </w:p>
          <w:p w14:paraId="18118B1B" w14:textId="4453BC84" w:rsidR="00872AFE" w:rsidRPr="00711388" w:rsidDel="00A24EFA" w:rsidRDefault="00872AFE" w:rsidP="00567869">
            <w:pPr>
              <w:pStyle w:val="NormalLeft"/>
              <w:rPr>
                <w:del w:id="8770" w:author="Author"/>
                <w:lang w:val="en-GB"/>
              </w:rPr>
            </w:pPr>
            <w:del w:id="8771" w:author="Author">
              <w:r w:rsidRPr="00711388" w:rsidDel="00A24EFA">
                <w:rPr>
                  <w:lang w:val="en-GB"/>
                </w:rPr>
                <w:delText xml:space="preserve">10 </w:delText>
              </w:r>
            </w:del>
            <w:r w:rsidR="00845F43" w:rsidRPr="00711388">
              <w:rPr>
                <w:lang w:val="en-GB"/>
              </w:rPr>
              <w:t>-</w:t>
            </w:r>
            <w:del w:id="8772" w:author="Author">
              <w:r w:rsidRPr="00711388" w:rsidDel="00A24EFA">
                <w:rPr>
                  <w:lang w:val="en-GB"/>
                </w:rPr>
                <w:delText xml:space="preserve"> Legal expenses insurance</w:delText>
              </w:r>
            </w:del>
          </w:p>
          <w:p w14:paraId="741243D4" w14:textId="0BD7BB01" w:rsidR="00872AFE" w:rsidRPr="00711388" w:rsidDel="00A24EFA" w:rsidRDefault="00872AFE" w:rsidP="00567869">
            <w:pPr>
              <w:pStyle w:val="NormalLeft"/>
              <w:rPr>
                <w:del w:id="8773" w:author="Author"/>
                <w:lang w:val="en-GB"/>
              </w:rPr>
            </w:pPr>
            <w:del w:id="8774" w:author="Author">
              <w:r w:rsidRPr="00711388" w:rsidDel="00A24EFA">
                <w:rPr>
                  <w:lang w:val="en-GB"/>
                </w:rPr>
                <w:delText xml:space="preserve">11 </w:delText>
              </w:r>
            </w:del>
            <w:r w:rsidR="00845F43" w:rsidRPr="00711388">
              <w:rPr>
                <w:lang w:val="en-GB"/>
              </w:rPr>
              <w:t>-</w:t>
            </w:r>
            <w:del w:id="8775" w:author="Author">
              <w:r w:rsidRPr="00711388" w:rsidDel="00A24EFA">
                <w:rPr>
                  <w:lang w:val="en-GB"/>
                </w:rPr>
                <w:delText xml:space="preserve"> Assistance</w:delText>
              </w:r>
            </w:del>
          </w:p>
          <w:p w14:paraId="7BC0FE9E" w14:textId="6EBAE38D" w:rsidR="00872AFE" w:rsidRPr="00711388" w:rsidDel="00A24EFA" w:rsidRDefault="00872AFE" w:rsidP="00567869">
            <w:pPr>
              <w:pStyle w:val="NormalLeft"/>
              <w:rPr>
                <w:del w:id="8776" w:author="Author"/>
                <w:lang w:val="en-GB"/>
              </w:rPr>
            </w:pPr>
            <w:del w:id="8777" w:author="Author">
              <w:r w:rsidRPr="00711388" w:rsidDel="00A24EFA">
                <w:rPr>
                  <w:lang w:val="en-GB"/>
                </w:rPr>
                <w:delText xml:space="preserve">12 </w:delText>
              </w:r>
            </w:del>
            <w:r w:rsidR="00845F43" w:rsidRPr="00711388">
              <w:rPr>
                <w:lang w:val="en-GB"/>
              </w:rPr>
              <w:t>-</w:t>
            </w:r>
            <w:del w:id="8778" w:author="Author">
              <w:r w:rsidRPr="00711388" w:rsidDel="00A24EFA">
                <w:rPr>
                  <w:lang w:val="en-GB"/>
                </w:rPr>
                <w:delText xml:space="preserve"> Miscellaneous financial loss</w:delText>
              </w:r>
            </w:del>
          </w:p>
          <w:p w14:paraId="35F4F51A" w14:textId="49F9962E" w:rsidR="00872AFE" w:rsidRPr="00711388" w:rsidDel="00A24EFA" w:rsidRDefault="00872AFE" w:rsidP="00567869">
            <w:pPr>
              <w:pStyle w:val="NormalLeft"/>
              <w:rPr>
                <w:del w:id="8779" w:author="Author"/>
                <w:lang w:val="en-GB"/>
              </w:rPr>
            </w:pPr>
            <w:del w:id="8780" w:author="Author">
              <w:r w:rsidRPr="00711388" w:rsidDel="00A24EFA">
                <w:rPr>
                  <w:lang w:val="en-GB"/>
                </w:rPr>
                <w:delText xml:space="preserve">13 </w:delText>
              </w:r>
            </w:del>
            <w:r w:rsidR="00845F43" w:rsidRPr="00711388">
              <w:rPr>
                <w:lang w:val="en-GB"/>
              </w:rPr>
              <w:t>-</w:t>
            </w:r>
            <w:del w:id="8781" w:author="Author">
              <w:r w:rsidRPr="00711388" w:rsidDel="00A24EFA">
                <w:rPr>
                  <w:lang w:val="en-GB"/>
                </w:rPr>
                <w:delText xml:space="preserve"> Proportional medical expense reinsurance</w:delText>
              </w:r>
            </w:del>
          </w:p>
          <w:p w14:paraId="116BAA1C" w14:textId="2095F1A6" w:rsidR="00872AFE" w:rsidRPr="00711388" w:rsidDel="00A24EFA" w:rsidRDefault="00872AFE" w:rsidP="00567869">
            <w:pPr>
              <w:pStyle w:val="NormalLeft"/>
              <w:rPr>
                <w:del w:id="8782" w:author="Author"/>
                <w:lang w:val="en-GB"/>
              </w:rPr>
            </w:pPr>
            <w:del w:id="8783" w:author="Author">
              <w:r w:rsidRPr="00711388" w:rsidDel="00A24EFA">
                <w:rPr>
                  <w:lang w:val="en-GB"/>
                </w:rPr>
                <w:delText xml:space="preserve">14 </w:delText>
              </w:r>
            </w:del>
            <w:r w:rsidR="00845F43" w:rsidRPr="00711388">
              <w:rPr>
                <w:lang w:val="en-GB"/>
              </w:rPr>
              <w:t>-</w:t>
            </w:r>
            <w:del w:id="8784" w:author="Author">
              <w:r w:rsidRPr="00711388" w:rsidDel="00A24EFA">
                <w:rPr>
                  <w:lang w:val="en-GB"/>
                </w:rPr>
                <w:delText xml:space="preserve"> Proportional income protection reinsurance</w:delText>
              </w:r>
            </w:del>
          </w:p>
          <w:p w14:paraId="6A69A878" w14:textId="268924F4" w:rsidR="00872AFE" w:rsidRPr="00711388" w:rsidDel="00A24EFA" w:rsidRDefault="00872AFE" w:rsidP="00567869">
            <w:pPr>
              <w:pStyle w:val="NormalLeft"/>
              <w:rPr>
                <w:del w:id="8785" w:author="Author"/>
                <w:lang w:val="en-GB"/>
              </w:rPr>
            </w:pPr>
            <w:del w:id="8786" w:author="Author">
              <w:r w:rsidRPr="00711388" w:rsidDel="00A24EFA">
                <w:rPr>
                  <w:lang w:val="en-GB"/>
                </w:rPr>
                <w:delText xml:space="preserve">15 </w:delText>
              </w:r>
            </w:del>
            <w:r w:rsidR="00845F43" w:rsidRPr="00711388">
              <w:rPr>
                <w:lang w:val="en-GB"/>
              </w:rPr>
              <w:t>-</w:t>
            </w:r>
            <w:del w:id="8787" w:author="Author">
              <w:r w:rsidRPr="00711388" w:rsidDel="00A24EFA">
                <w:rPr>
                  <w:lang w:val="en-GB"/>
                </w:rPr>
                <w:delText xml:space="preserve"> Proportional workers' compensation reinsurance</w:delText>
              </w:r>
            </w:del>
          </w:p>
          <w:p w14:paraId="7270FB8D" w14:textId="2EBCAA1B" w:rsidR="00872AFE" w:rsidRPr="00711388" w:rsidDel="00A24EFA" w:rsidRDefault="00872AFE" w:rsidP="00567869">
            <w:pPr>
              <w:pStyle w:val="NormalLeft"/>
              <w:rPr>
                <w:del w:id="8788" w:author="Author"/>
                <w:lang w:val="en-GB"/>
              </w:rPr>
            </w:pPr>
            <w:del w:id="8789" w:author="Author">
              <w:r w:rsidRPr="00711388" w:rsidDel="00A24EFA">
                <w:rPr>
                  <w:lang w:val="en-GB"/>
                </w:rPr>
                <w:delText xml:space="preserve">16 </w:delText>
              </w:r>
            </w:del>
            <w:r w:rsidR="00845F43" w:rsidRPr="00711388">
              <w:rPr>
                <w:lang w:val="en-GB"/>
              </w:rPr>
              <w:t>-</w:t>
            </w:r>
            <w:del w:id="8790" w:author="Author">
              <w:r w:rsidRPr="00711388" w:rsidDel="00A24EFA">
                <w:rPr>
                  <w:lang w:val="en-GB"/>
                </w:rPr>
                <w:delText xml:space="preserve"> Proportional motor vehicle liability reinsurance</w:delText>
              </w:r>
            </w:del>
          </w:p>
          <w:p w14:paraId="736F4901" w14:textId="448595FE" w:rsidR="00872AFE" w:rsidRPr="00711388" w:rsidDel="00A24EFA" w:rsidRDefault="00872AFE" w:rsidP="00567869">
            <w:pPr>
              <w:pStyle w:val="NormalLeft"/>
              <w:rPr>
                <w:del w:id="8791" w:author="Author"/>
                <w:lang w:val="en-GB"/>
              </w:rPr>
            </w:pPr>
            <w:del w:id="8792" w:author="Author">
              <w:r w:rsidRPr="00711388" w:rsidDel="00A24EFA">
                <w:rPr>
                  <w:lang w:val="en-GB"/>
                </w:rPr>
                <w:delText xml:space="preserve">17 </w:delText>
              </w:r>
            </w:del>
            <w:r w:rsidR="00845F43" w:rsidRPr="00711388">
              <w:rPr>
                <w:lang w:val="en-GB"/>
              </w:rPr>
              <w:t>-</w:t>
            </w:r>
            <w:del w:id="8793" w:author="Author">
              <w:r w:rsidRPr="00711388" w:rsidDel="00A24EFA">
                <w:rPr>
                  <w:lang w:val="en-GB"/>
                </w:rPr>
                <w:delText xml:space="preserve"> Proportional other motor reinsurance</w:delText>
              </w:r>
            </w:del>
          </w:p>
          <w:p w14:paraId="0F50A413" w14:textId="23431CCB" w:rsidR="00872AFE" w:rsidRPr="00711388" w:rsidDel="00A24EFA" w:rsidRDefault="00872AFE" w:rsidP="00567869">
            <w:pPr>
              <w:pStyle w:val="NormalLeft"/>
              <w:rPr>
                <w:del w:id="8794" w:author="Author"/>
                <w:lang w:val="en-GB"/>
              </w:rPr>
            </w:pPr>
            <w:del w:id="8795" w:author="Author">
              <w:r w:rsidRPr="00711388" w:rsidDel="00A24EFA">
                <w:rPr>
                  <w:lang w:val="en-GB"/>
                </w:rPr>
                <w:delText xml:space="preserve">18 </w:delText>
              </w:r>
            </w:del>
            <w:r w:rsidR="00845F43" w:rsidRPr="00711388">
              <w:rPr>
                <w:lang w:val="en-GB"/>
              </w:rPr>
              <w:t>-</w:t>
            </w:r>
            <w:del w:id="8796" w:author="Author">
              <w:r w:rsidRPr="00711388" w:rsidDel="00A24EFA">
                <w:rPr>
                  <w:lang w:val="en-GB"/>
                </w:rPr>
                <w:delText xml:space="preserve"> Proportional marine, aviation and transport reinsurance</w:delText>
              </w:r>
            </w:del>
          </w:p>
          <w:p w14:paraId="23B3385B" w14:textId="03992EA3" w:rsidR="00872AFE" w:rsidRPr="00711388" w:rsidDel="00A24EFA" w:rsidRDefault="00872AFE" w:rsidP="00567869">
            <w:pPr>
              <w:pStyle w:val="NormalLeft"/>
              <w:rPr>
                <w:del w:id="8797" w:author="Author"/>
                <w:lang w:val="en-GB"/>
              </w:rPr>
            </w:pPr>
            <w:del w:id="8798" w:author="Author">
              <w:r w:rsidRPr="00711388" w:rsidDel="00A24EFA">
                <w:rPr>
                  <w:lang w:val="en-GB"/>
                </w:rPr>
                <w:delText xml:space="preserve">19 </w:delText>
              </w:r>
            </w:del>
            <w:r w:rsidR="00845F43" w:rsidRPr="00711388">
              <w:rPr>
                <w:lang w:val="en-GB"/>
              </w:rPr>
              <w:t>-</w:t>
            </w:r>
            <w:del w:id="8799" w:author="Author">
              <w:r w:rsidRPr="00711388" w:rsidDel="00A24EFA">
                <w:rPr>
                  <w:lang w:val="en-GB"/>
                </w:rPr>
                <w:delText xml:space="preserve"> Proportional fire and other damage to property reinsurance</w:delText>
              </w:r>
            </w:del>
          </w:p>
          <w:p w14:paraId="2D85D187" w14:textId="3596A1DF" w:rsidR="00872AFE" w:rsidRPr="00711388" w:rsidDel="00A24EFA" w:rsidRDefault="00872AFE" w:rsidP="00567869">
            <w:pPr>
              <w:pStyle w:val="NormalLeft"/>
              <w:rPr>
                <w:del w:id="8800" w:author="Author"/>
                <w:lang w:val="en-GB"/>
              </w:rPr>
            </w:pPr>
            <w:del w:id="8801" w:author="Author">
              <w:r w:rsidRPr="00711388" w:rsidDel="00A24EFA">
                <w:rPr>
                  <w:lang w:val="en-GB"/>
                </w:rPr>
                <w:delText xml:space="preserve">20 </w:delText>
              </w:r>
            </w:del>
            <w:r w:rsidR="00845F43" w:rsidRPr="00711388">
              <w:rPr>
                <w:lang w:val="en-GB"/>
              </w:rPr>
              <w:t>-</w:t>
            </w:r>
            <w:del w:id="8802" w:author="Author">
              <w:r w:rsidRPr="00711388" w:rsidDel="00A24EFA">
                <w:rPr>
                  <w:lang w:val="en-GB"/>
                </w:rPr>
                <w:delText xml:space="preserve"> Proportional general liability reinsurance</w:delText>
              </w:r>
            </w:del>
          </w:p>
          <w:p w14:paraId="01C3F30D" w14:textId="3F77E267" w:rsidR="00872AFE" w:rsidRPr="00711388" w:rsidDel="00A24EFA" w:rsidRDefault="00872AFE" w:rsidP="00567869">
            <w:pPr>
              <w:pStyle w:val="NormalLeft"/>
              <w:rPr>
                <w:del w:id="8803" w:author="Author"/>
                <w:lang w:val="en-GB"/>
              </w:rPr>
            </w:pPr>
            <w:del w:id="8804" w:author="Author">
              <w:r w:rsidRPr="00711388" w:rsidDel="00A24EFA">
                <w:rPr>
                  <w:lang w:val="en-GB"/>
                </w:rPr>
                <w:delText xml:space="preserve">21 </w:delText>
              </w:r>
            </w:del>
            <w:r w:rsidR="00845F43" w:rsidRPr="00711388">
              <w:rPr>
                <w:lang w:val="en-GB"/>
              </w:rPr>
              <w:t>-</w:t>
            </w:r>
            <w:del w:id="8805" w:author="Author">
              <w:r w:rsidRPr="00711388" w:rsidDel="00A24EFA">
                <w:rPr>
                  <w:lang w:val="en-GB"/>
                </w:rPr>
                <w:delText xml:space="preserve"> Proportional credit and suretyship reinsurance</w:delText>
              </w:r>
            </w:del>
          </w:p>
          <w:p w14:paraId="554FE661" w14:textId="1CA0A77A" w:rsidR="00872AFE" w:rsidRPr="00711388" w:rsidDel="00A24EFA" w:rsidRDefault="00872AFE" w:rsidP="00567869">
            <w:pPr>
              <w:pStyle w:val="NormalLeft"/>
              <w:rPr>
                <w:del w:id="8806" w:author="Author"/>
                <w:lang w:val="en-GB"/>
              </w:rPr>
            </w:pPr>
            <w:del w:id="8807" w:author="Author">
              <w:r w:rsidRPr="00711388" w:rsidDel="00A24EFA">
                <w:rPr>
                  <w:lang w:val="en-GB"/>
                </w:rPr>
                <w:delText xml:space="preserve">22 </w:delText>
              </w:r>
            </w:del>
            <w:r w:rsidR="00845F43" w:rsidRPr="00711388">
              <w:rPr>
                <w:lang w:val="en-GB"/>
              </w:rPr>
              <w:t>-</w:t>
            </w:r>
            <w:del w:id="8808" w:author="Author">
              <w:r w:rsidRPr="00711388" w:rsidDel="00A24EFA">
                <w:rPr>
                  <w:lang w:val="en-GB"/>
                </w:rPr>
                <w:delText xml:space="preserve"> Proportional legal expenses reinsurance</w:delText>
              </w:r>
            </w:del>
          </w:p>
          <w:p w14:paraId="7545FAF8" w14:textId="411C03BE" w:rsidR="00872AFE" w:rsidRPr="00711388" w:rsidDel="00A24EFA" w:rsidRDefault="00872AFE" w:rsidP="00567869">
            <w:pPr>
              <w:pStyle w:val="NormalLeft"/>
              <w:rPr>
                <w:del w:id="8809" w:author="Author"/>
                <w:lang w:val="en-GB"/>
              </w:rPr>
            </w:pPr>
            <w:del w:id="8810" w:author="Author">
              <w:r w:rsidRPr="00711388" w:rsidDel="00A24EFA">
                <w:rPr>
                  <w:lang w:val="en-GB"/>
                </w:rPr>
                <w:delText xml:space="preserve">23 </w:delText>
              </w:r>
            </w:del>
            <w:r w:rsidR="00845F43" w:rsidRPr="00711388">
              <w:rPr>
                <w:lang w:val="en-GB"/>
              </w:rPr>
              <w:t>-</w:t>
            </w:r>
            <w:del w:id="8811" w:author="Author">
              <w:r w:rsidRPr="00711388" w:rsidDel="00A24EFA">
                <w:rPr>
                  <w:lang w:val="en-GB"/>
                </w:rPr>
                <w:delText xml:space="preserve"> Proportional assistance reinsurance</w:delText>
              </w:r>
            </w:del>
          </w:p>
          <w:p w14:paraId="18B9E3DF" w14:textId="241C65C5" w:rsidR="00872AFE" w:rsidRPr="00711388" w:rsidDel="00A24EFA" w:rsidRDefault="00872AFE" w:rsidP="00567869">
            <w:pPr>
              <w:pStyle w:val="NormalLeft"/>
              <w:rPr>
                <w:del w:id="8812" w:author="Author"/>
                <w:lang w:val="en-GB"/>
              </w:rPr>
            </w:pPr>
            <w:del w:id="8813" w:author="Author">
              <w:r w:rsidRPr="00711388" w:rsidDel="00A24EFA">
                <w:rPr>
                  <w:lang w:val="en-GB"/>
                </w:rPr>
                <w:delText xml:space="preserve">24 </w:delText>
              </w:r>
            </w:del>
            <w:r w:rsidR="00845F43" w:rsidRPr="00711388">
              <w:rPr>
                <w:lang w:val="en-GB"/>
              </w:rPr>
              <w:t>-</w:t>
            </w:r>
            <w:del w:id="8814" w:author="Author">
              <w:r w:rsidRPr="00711388" w:rsidDel="00A24EFA">
                <w:rPr>
                  <w:lang w:val="en-GB"/>
                </w:rPr>
                <w:delText xml:space="preserve"> Proportional miscellaneous financial loss reinsurance</w:delText>
              </w:r>
            </w:del>
          </w:p>
          <w:p w14:paraId="2E67AB85" w14:textId="2509B7E0" w:rsidR="00872AFE" w:rsidRPr="00711388" w:rsidDel="00A24EFA" w:rsidRDefault="00872AFE" w:rsidP="00567869">
            <w:pPr>
              <w:pStyle w:val="NormalLeft"/>
              <w:rPr>
                <w:del w:id="8815" w:author="Author"/>
                <w:lang w:val="en-GB"/>
              </w:rPr>
            </w:pPr>
            <w:del w:id="8816" w:author="Author">
              <w:r w:rsidRPr="00711388" w:rsidDel="00A24EFA">
                <w:rPr>
                  <w:lang w:val="en-GB"/>
                </w:rPr>
                <w:delText xml:space="preserve">25 </w:delText>
              </w:r>
            </w:del>
            <w:r w:rsidR="00845F43" w:rsidRPr="00711388">
              <w:rPr>
                <w:lang w:val="en-GB"/>
              </w:rPr>
              <w:t>-</w:t>
            </w:r>
            <w:del w:id="8817" w:author="Author">
              <w:r w:rsidRPr="00711388" w:rsidDel="00A24EFA">
                <w:rPr>
                  <w:lang w:val="en-GB"/>
                </w:rPr>
                <w:delText xml:space="preserve"> Non</w:delText>
              </w:r>
            </w:del>
            <w:r w:rsidR="00711388" w:rsidRPr="00711388">
              <w:rPr>
                <w:lang w:val="en-GB"/>
              </w:rPr>
              <w:t>-</w:t>
            </w:r>
            <w:del w:id="8818" w:author="Author">
              <w:r w:rsidRPr="00711388" w:rsidDel="00A24EFA">
                <w:rPr>
                  <w:lang w:val="en-GB"/>
                </w:rPr>
                <w:delText>proportional health reinsurance</w:delText>
              </w:r>
            </w:del>
          </w:p>
          <w:p w14:paraId="5A2BC80F" w14:textId="24E967AF" w:rsidR="00872AFE" w:rsidRPr="00711388" w:rsidDel="00A24EFA" w:rsidRDefault="00872AFE" w:rsidP="00567869">
            <w:pPr>
              <w:pStyle w:val="NormalLeft"/>
              <w:rPr>
                <w:del w:id="8819" w:author="Author"/>
                <w:lang w:val="en-GB"/>
              </w:rPr>
            </w:pPr>
            <w:del w:id="8820" w:author="Author">
              <w:r w:rsidRPr="00711388" w:rsidDel="00A24EFA">
                <w:rPr>
                  <w:lang w:val="en-GB"/>
                </w:rPr>
                <w:delText xml:space="preserve">26 </w:delText>
              </w:r>
            </w:del>
            <w:r w:rsidR="00845F43" w:rsidRPr="00711388">
              <w:rPr>
                <w:lang w:val="en-GB"/>
              </w:rPr>
              <w:t>-</w:t>
            </w:r>
            <w:del w:id="8821" w:author="Author">
              <w:r w:rsidRPr="00711388" w:rsidDel="00A24EFA">
                <w:rPr>
                  <w:lang w:val="en-GB"/>
                </w:rPr>
                <w:delText xml:space="preserve"> Non</w:delText>
              </w:r>
            </w:del>
            <w:r w:rsidR="00711388" w:rsidRPr="00711388">
              <w:rPr>
                <w:lang w:val="en-GB"/>
              </w:rPr>
              <w:t>-</w:t>
            </w:r>
            <w:del w:id="8822" w:author="Author">
              <w:r w:rsidRPr="00711388" w:rsidDel="00A24EFA">
                <w:rPr>
                  <w:lang w:val="en-GB"/>
                </w:rPr>
                <w:delText>proportional casualty reinsurance</w:delText>
              </w:r>
            </w:del>
          </w:p>
          <w:p w14:paraId="5CA6D0DF" w14:textId="69DAEC46" w:rsidR="00872AFE" w:rsidRPr="00711388" w:rsidDel="00A24EFA" w:rsidRDefault="00872AFE" w:rsidP="00567869">
            <w:pPr>
              <w:pStyle w:val="NormalLeft"/>
              <w:rPr>
                <w:del w:id="8823" w:author="Author"/>
                <w:lang w:val="en-GB"/>
              </w:rPr>
            </w:pPr>
            <w:del w:id="8824" w:author="Author">
              <w:r w:rsidRPr="00711388" w:rsidDel="00A24EFA">
                <w:rPr>
                  <w:lang w:val="en-GB"/>
                </w:rPr>
                <w:delText xml:space="preserve">27 </w:delText>
              </w:r>
            </w:del>
            <w:r w:rsidR="00845F43" w:rsidRPr="00711388">
              <w:rPr>
                <w:lang w:val="en-GB"/>
              </w:rPr>
              <w:t>-</w:t>
            </w:r>
            <w:del w:id="8825" w:author="Author">
              <w:r w:rsidRPr="00711388" w:rsidDel="00A24EFA">
                <w:rPr>
                  <w:lang w:val="en-GB"/>
                </w:rPr>
                <w:delText xml:space="preserve"> Non</w:delText>
              </w:r>
            </w:del>
            <w:r w:rsidR="00711388" w:rsidRPr="00711388">
              <w:rPr>
                <w:lang w:val="en-GB"/>
              </w:rPr>
              <w:t>-</w:t>
            </w:r>
            <w:del w:id="8826" w:author="Author">
              <w:r w:rsidRPr="00711388" w:rsidDel="00A24EFA">
                <w:rPr>
                  <w:lang w:val="en-GB"/>
                </w:rPr>
                <w:delText>proportional marine, aviation and transport reinsurance</w:delText>
              </w:r>
            </w:del>
          </w:p>
          <w:p w14:paraId="06A7EAA9" w14:textId="3F7C0782" w:rsidR="00872AFE" w:rsidRPr="00711388" w:rsidDel="00A24EFA" w:rsidRDefault="00872AFE" w:rsidP="00567869">
            <w:pPr>
              <w:pStyle w:val="NormalLeft"/>
              <w:rPr>
                <w:del w:id="8827" w:author="Author"/>
                <w:lang w:val="en-GB"/>
              </w:rPr>
            </w:pPr>
            <w:del w:id="8828" w:author="Author">
              <w:r w:rsidRPr="00711388" w:rsidDel="00A24EFA">
                <w:rPr>
                  <w:lang w:val="en-GB"/>
                </w:rPr>
                <w:delText xml:space="preserve">28 </w:delText>
              </w:r>
            </w:del>
            <w:r w:rsidR="00845F43" w:rsidRPr="00711388">
              <w:rPr>
                <w:lang w:val="en-GB"/>
              </w:rPr>
              <w:t>-</w:t>
            </w:r>
            <w:del w:id="8829" w:author="Author">
              <w:r w:rsidRPr="00711388" w:rsidDel="00A24EFA">
                <w:rPr>
                  <w:lang w:val="en-GB"/>
                </w:rPr>
                <w:delText xml:space="preserve"> Non</w:delText>
              </w:r>
            </w:del>
            <w:r w:rsidR="00711388" w:rsidRPr="00711388">
              <w:rPr>
                <w:lang w:val="en-GB"/>
              </w:rPr>
              <w:t>-</w:t>
            </w:r>
            <w:del w:id="8830" w:author="Author">
              <w:r w:rsidRPr="00711388" w:rsidDel="00A24EFA">
                <w:rPr>
                  <w:lang w:val="en-GB"/>
                </w:rPr>
                <w:delText>proportional property reinsurance</w:delText>
              </w:r>
            </w:del>
          </w:p>
        </w:tc>
      </w:tr>
      <w:tr w:rsidR="00872AFE" w:rsidRPr="00711388" w:rsidDel="00A24EFA" w14:paraId="36C24DB2" w14:textId="54847C11" w:rsidTr="00567869">
        <w:trPr>
          <w:trHeight w:val="1202"/>
          <w:del w:id="8831" w:author="Author"/>
        </w:trPr>
        <w:tc>
          <w:tcPr>
            <w:tcW w:w="1393" w:type="dxa"/>
            <w:tcBorders>
              <w:top w:val="single" w:sz="4" w:space="0" w:color="auto"/>
              <w:left w:val="single" w:sz="2" w:space="0" w:color="auto"/>
              <w:bottom w:val="single" w:sz="4" w:space="0" w:color="auto"/>
              <w:right w:val="single" w:sz="2" w:space="0" w:color="auto"/>
            </w:tcBorders>
          </w:tcPr>
          <w:p w14:paraId="626FFC38" w14:textId="740E4BD2" w:rsidR="00872AFE" w:rsidRPr="00711388" w:rsidDel="00A24EFA" w:rsidRDefault="00872AFE" w:rsidP="00567869">
            <w:pPr>
              <w:pStyle w:val="NormalLeft"/>
              <w:rPr>
                <w:del w:id="8832" w:author="Author"/>
                <w:lang w:val="en-GB"/>
              </w:rPr>
            </w:pPr>
            <w:del w:id="8833" w:author="Author">
              <w:r w:rsidRPr="00711388" w:rsidDel="00A24EFA">
                <w:rPr>
                  <w:lang w:val="en-GB"/>
                </w:rPr>
                <w:lastRenderedPageBreak/>
                <w:delText>C0042</w:delText>
              </w:r>
            </w:del>
          </w:p>
        </w:tc>
        <w:tc>
          <w:tcPr>
            <w:tcW w:w="1764" w:type="dxa"/>
            <w:tcBorders>
              <w:top w:val="single" w:sz="4" w:space="0" w:color="auto"/>
              <w:left w:val="single" w:sz="2" w:space="0" w:color="auto"/>
              <w:bottom w:val="single" w:sz="4" w:space="0" w:color="auto"/>
              <w:right w:val="single" w:sz="2" w:space="0" w:color="auto"/>
            </w:tcBorders>
          </w:tcPr>
          <w:p w14:paraId="7D2BDEDC" w14:textId="34D1D88E" w:rsidR="00872AFE" w:rsidRPr="00711388" w:rsidDel="00A24EFA" w:rsidRDefault="00872AFE" w:rsidP="00567869">
            <w:pPr>
              <w:pStyle w:val="NormalLeft"/>
              <w:rPr>
                <w:del w:id="8834" w:author="Author"/>
                <w:lang w:val="en-GB"/>
              </w:rPr>
            </w:pPr>
            <w:del w:id="8835" w:author="Author">
              <w:r w:rsidRPr="00711388" w:rsidDel="00A24EFA">
                <w:rPr>
                  <w:lang w:val="en-GB"/>
                </w:rPr>
                <w:delText>Indication of belonging to the 20 largest exposures</w:delText>
              </w:r>
            </w:del>
          </w:p>
        </w:tc>
        <w:tc>
          <w:tcPr>
            <w:tcW w:w="6129" w:type="dxa"/>
            <w:tcBorders>
              <w:top w:val="single" w:sz="4" w:space="0" w:color="auto"/>
              <w:left w:val="single" w:sz="2" w:space="0" w:color="auto"/>
              <w:bottom w:val="single" w:sz="4" w:space="0" w:color="auto"/>
              <w:right w:val="single" w:sz="2" w:space="0" w:color="auto"/>
            </w:tcBorders>
          </w:tcPr>
          <w:p w14:paraId="17119B0E" w14:textId="417FCB77" w:rsidR="00872AFE" w:rsidRPr="00711388" w:rsidDel="00A24EFA" w:rsidRDefault="00872AFE" w:rsidP="00567869">
            <w:pPr>
              <w:pStyle w:val="NormalLeft"/>
              <w:rPr>
                <w:del w:id="8836" w:author="Author"/>
                <w:lang w:val="en-GB"/>
              </w:rPr>
            </w:pPr>
            <w:del w:id="8837" w:author="Author">
              <w:r w:rsidRPr="00711388" w:rsidDel="00A24EFA">
                <w:rPr>
                  <w:lang w:val="en-GB"/>
                </w:rPr>
                <w:delText>Please indicate whether the exposure belongs to the 20 largest exposures of the undertaking. The following close</w:delText>
              </w:r>
              <w:r w:rsidR="0035144A" w:rsidRPr="00711388" w:rsidDel="00A24EFA">
                <w:rPr>
                  <w:lang w:val="en-GB"/>
                </w:rPr>
                <w:delText>d</w:delText>
              </w:r>
              <w:r w:rsidRPr="00711388" w:rsidDel="00A24EFA">
                <w:rPr>
                  <w:lang w:val="en-GB"/>
                </w:rPr>
                <w:delText xml:space="preserve"> list shall be used: </w:delText>
              </w:r>
            </w:del>
          </w:p>
          <w:p w14:paraId="197628C0" w14:textId="66406F1A" w:rsidR="00872AFE" w:rsidRPr="00711388" w:rsidDel="00A24EFA" w:rsidRDefault="00872AFE" w:rsidP="00567869">
            <w:pPr>
              <w:pStyle w:val="NormalLeft"/>
              <w:rPr>
                <w:del w:id="8838" w:author="Author"/>
                <w:lang w:val="en-GB"/>
              </w:rPr>
            </w:pPr>
            <w:del w:id="8839" w:author="Author">
              <w:r w:rsidRPr="00711388" w:rsidDel="00A24EFA">
                <w:rPr>
                  <w:lang w:val="en-GB"/>
                </w:rPr>
                <w:delText xml:space="preserve">1 </w:delText>
              </w:r>
            </w:del>
            <w:r w:rsidR="00711388" w:rsidRPr="00711388">
              <w:rPr>
                <w:lang w:val="en-GB"/>
              </w:rPr>
              <w:t>-</w:t>
            </w:r>
            <w:del w:id="8840" w:author="Author">
              <w:r w:rsidRPr="00711388" w:rsidDel="00A24EFA">
                <w:rPr>
                  <w:lang w:val="en-GB"/>
                </w:rPr>
                <w:delText xml:space="preserve"> Belongs to 20 largest</w:delText>
              </w:r>
            </w:del>
          </w:p>
          <w:p w14:paraId="65061E39" w14:textId="1C559B0D" w:rsidR="00872AFE" w:rsidRPr="00711388" w:rsidDel="00A24EFA" w:rsidRDefault="00563CC6" w:rsidP="00567869">
            <w:pPr>
              <w:pStyle w:val="NormalLeft"/>
              <w:rPr>
                <w:del w:id="8841" w:author="Author"/>
                <w:lang w:val="en-GB"/>
              </w:rPr>
            </w:pPr>
            <w:del w:id="8842" w:author="Author">
              <w:r w:rsidRPr="00711388" w:rsidDel="00A24EFA">
                <w:rPr>
                  <w:lang w:val="en-GB"/>
                </w:rPr>
                <w:delText xml:space="preserve">2 </w:delText>
              </w:r>
            </w:del>
            <w:r w:rsidR="00711388" w:rsidRPr="00711388">
              <w:rPr>
                <w:lang w:val="en-GB"/>
              </w:rPr>
              <w:t>-</w:t>
            </w:r>
            <w:del w:id="8843" w:author="Author">
              <w:r w:rsidRPr="00711388" w:rsidDel="00A24EFA">
                <w:rPr>
                  <w:lang w:val="en-GB"/>
                </w:rPr>
                <w:delText xml:space="preserve"> LoB</w:delText>
              </w:r>
              <w:r w:rsidR="00872AFE" w:rsidRPr="00711388" w:rsidDel="00A24EFA">
                <w:rPr>
                  <w:lang w:val="en-GB"/>
                </w:rPr>
                <w:delText xml:space="preserve"> not in the 20 largest</w:delText>
              </w:r>
            </w:del>
          </w:p>
        </w:tc>
      </w:tr>
      <w:tr w:rsidR="00872AFE" w:rsidRPr="00711388" w:rsidDel="00A24EFA" w14:paraId="2B0B79FB" w14:textId="4A6AB329" w:rsidTr="00567869">
        <w:trPr>
          <w:trHeight w:val="3331"/>
          <w:del w:id="8844" w:author="Author"/>
        </w:trPr>
        <w:tc>
          <w:tcPr>
            <w:tcW w:w="1393" w:type="dxa"/>
            <w:tcBorders>
              <w:top w:val="single" w:sz="4" w:space="0" w:color="auto"/>
              <w:left w:val="single" w:sz="2" w:space="0" w:color="auto"/>
              <w:bottom w:val="single" w:sz="2" w:space="0" w:color="auto"/>
              <w:right w:val="single" w:sz="2" w:space="0" w:color="auto"/>
            </w:tcBorders>
          </w:tcPr>
          <w:p w14:paraId="572B6919" w14:textId="69B98558" w:rsidR="00872AFE" w:rsidRPr="00711388" w:rsidDel="00A24EFA" w:rsidRDefault="00872AFE" w:rsidP="00567869">
            <w:pPr>
              <w:pStyle w:val="NormalLeft"/>
              <w:rPr>
                <w:del w:id="8845" w:author="Author"/>
                <w:lang w:val="en-GB"/>
              </w:rPr>
            </w:pPr>
            <w:del w:id="8846" w:author="Author">
              <w:r w:rsidRPr="00711388" w:rsidDel="00A24EFA">
                <w:rPr>
                  <w:lang w:val="en-GB"/>
                </w:rPr>
                <w:delText>C0050</w:delText>
              </w:r>
            </w:del>
          </w:p>
        </w:tc>
        <w:tc>
          <w:tcPr>
            <w:tcW w:w="1764" w:type="dxa"/>
            <w:tcBorders>
              <w:top w:val="single" w:sz="4" w:space="0" w:color="auto"/>
              <w:left w:val="single" w:sz="2" w:space="0" w:color="auto"/>
              <w:bottom w:val="single" w:sz="2" w:space="0" w:color="auto"/>
              <w:right w:val="single" w:sz="2" w:space="0" w:color="auto"/>
            </w:tcBorders>
          </w:tcPr>
          <w:p w14:paraId="376BD034" w14:textId="0AE4CE6B" w:rsidR="00872AFE" w:rsidRPr="00711388" w:rsidDel="00A24EFA" w:rsidRDefault="00872AFE" w:rsidP="00567869">
            <w:pPr>
              <w:pStyle w:val="NormalLeft"/>
              <w:rPr>
                <w:del w:id="8847" w:author="Author"/>
                <w:lang w:val="en-GB"/>
              </w:rPr>
            </w:pPr>
            <w:del w:id="8848" w:author="Author">
              <w:r w:rsidRPr="00711388" w:rsidDel="00A24EFA">
                <w:rPr>
                  <w:lang w:val="en-GB"/>
                </w:rPr>
                <w:delText xml:space="preserve">Finite reinsurance or similar arrangements </w:delText>
              </w:r>
            </w:del>
          </w:p>
        </w:tc>
        <w:tc>
          <w:tcPr>
            <w:tcW w:w="6129" w:type="dxa"/>
            <w:tcBorders>
              <w:top w:val="single" w:sz="4" w:space="0" w:color="auto"/>
              <w:left w:val="single" w:sz="2" w:space="0" w:color="auto"/>
              <w:bottom w:val="single" w:sz="2" w:space="0" w:color="auto"/>
              <w:right w:val="single" w:sz="2" w:space="0" w:color="auto"/>
            </w:tcBorders>
          </w:tcPr>
          <w:p w14:paraId="3E1F38DA" w14:textId="66AC554B" w:rsidR="00872AFE" w:rsidRPr="00711388" w:rsidDel="00A24EFA" w:rsidRDefault="00872AFE" w:rsidP="00567869">
            <w:pPr>
              <w:pStyle w:val="NormalLeft"/>
              <w:rPr>
                <w:del w:id="8849" w:author="Author"/>
                <w:lang w:val="en-GB"/>
              </w:rPr>
            </w:pPr>
            <w:del w:id="8850" w:author="Author">
              <w:r w:rsidRPr="00711388" w:rsidDel="00A24EFA">
                <w:rPr>
                  <w:lang w:val="en-GB"/>
                </w:rPr>
                <w:delText>Identification of the reinsurance contract. The following closed list shall be used:</w:delText>
              </w:r>
            </w:del>
          </w:p>
          <w:p w14:paraId="4ED4D47E" w14:textId="34A7AC14" w:rsidR="00872AFE" w:rsidRPr="00711388" w:rsidDel="00A24EFA" w:rsidRDefault="00872AFE" w:rsidP="00567869">
            <w:pPr>
              <w:pStyle w:val="NormalLeft"/>
              <w:rPr>
                <w:del w:id="8851" w:author="Author"/>
                <w:lang w:val="en-GB"/>
              </w:rPr>
            </w:pPr>
            <w:del w:id="8852" w:author="Author">
              <w:r w:rsidRPr="00711388" w:rsidDel="00A24EFA">
                <w:rPr>
                  <w:lang w:val="en-GB"/>
                </w:rPr>
                <w:delText xml:space="preserve">1 </w:delText>
              </w:r>
            </w:del>
            <w:r w:rsidR="00845F43" w:rsidRPr="00711388">
              <w:rPr>
                <w:lang w:val="en-GB"/>
              </w:rPr>
              <w:t>-</w:t>
            </w:r>
            <w:del w:id="8853" w:author="Author">
              <w:r w:rsidRPr="00711388" w:rsidDel="00A24EFA">
                <w:rPr>
                  <w:lang w:val="en-GB"/>
                </w:rPr>
                <w:delText xml:space="preserve"> Non</w:delText>
              </w:r>
            </w:del>
            <w:r w:rsidR="00711388" w:rsidRPr="00711388">
              <w:rPr>
                <w:lang w:val="en-GB"/>
              </w:rPr>
              <w:t>-</w:t>
            </w:r>
            <w:del w:id="8854" w:author="Author">
              <w:r w:rsidRPr="00711388" w:rsidDel="00A24EFA">
                <w:rPr>
                  <w:lang w:val="en-GB"/>
                </w:rPr>
                <w:delText>traditional or Finite RE</w:delText>
              </w:r>
            </w:del>
          </w:p>
          <w:p w14:paraId="55E8C2AF" w14:textId="09C91903" w:rsidR="00872AFE" w:rsidRPr="00711388" w:rsidDel="00A24EFA" w:rsidRDefault="00872AFE" w:rsidP="00567869">
            <w:pPr>
              <w:pStyle w:val="NormalLeft"/>
              <w:rPr>
                <w:del w:id="8855" w:author="Author"/>
                <w:lang w:val="en-GB"/>
              </w:rPr>
            </w:pPr>
            <w:del w:id="8856" w:author="Author">
              <w:r w:rsidRPr="00711388" w:rsidDel="00A24EFA">
                <w:rPr>
                  <w:lang w:val="en-GB"/>
                </w:rPr>
                <w:delText>(if any reinsurance contract or financial instrument which is not directly based on the principle of indemnity or is based on a contract wording which has limited or no demonstrable risk transfer mechanism)</w:delText>
              </w:r>
            </w:del>
          </w:p>
          <w:p w14:paraId="5D819667" w14:textId="3E3ACF09" w:rsidR="00872AFE" w:rsidRPr="00711388" w:rsidDel="00A24EFA" w:rsidRDefault="00872AFE" w:rsidP="00567869">
            <w:pPr>
              <w:pStyle w:val="NormalLeft"/>
              <w:rPr>
                <w:del w:id="8857" w:author="Author"/>
                <w:lang w:val="en-GB"/>
              </w:rPr>
            </w:pPr>
            <w:del w:id="8858" w:author="Author">
              <w:r w:rsidRPr="00711388" w:rsidDel="00A24EFA">
                <w:rPr>
                  <w:lang w:val="en-GB"/>
                </w:rPr>
                <w:delText xml:space="preserve">2 </w:delText>
              </w:r>
            </w:del>
            <w:r w:rsidR="00845F43" w:rsidRPr="00711388">
              <w:rPr>
                <w:lang w:val="en-GB"/>
              </w:rPr>
              <w:t>-</w:t>
            </w:r>
            <w:del w:id="8859" w:author="Author">
              <w:r w:rsidRPr="00711388" w:rsidDel="00A24EFA">
                <w:rPr>
                  <w:lang w:val="en-GB"/>
                </w:rPr>
                <w:delText xml:space="preserve"> Other than non</w:delText>
              </w:r>
            </w:del>
            <w:r w:rsidR="00711388" w:rsidRPr="00711388">
              <w:rPr>
                <w:lang w:val="en-GB"/>
              </w:rPr>
              <w:t>-</w:t>
            </w:r>
            <w:del w:id="8860" w:author="Author">
              <w:r w:rsidRPr="00711388" w:rsidDel="00A24EFA">
                <w:rPr>
                  <w:lang w:val="en-GB"/>
                </w:rPr>
                <w:delText>traditional or Finite RE</w:delText>
              </w:r>
            </w:del>
          </w:p>
          <w:p w14:paraId="4F73DDA9" w14:textId="2B85E338" w:rsidR="00872AFE" w:rsidRPr="00711388" w:rsidDel="00A24EFA" w:rsidRDefault="00872AFE" w:rsidP="00567869">
            <w:pPr>
              <w:pStyle w:val="NormalLeft"/>
              <w:rPr>
                <w:del w:id="8861" w:author="Author"/>
                <w:lang w:val="en-GB"/>
              </w:rPr>
            </w:pPr>
            <w:del w:id="8862" w:author="Author">
              <w:r w:rsidRPr="00711388" w:rsidDel="00A24EFA">
                <w:rPr>
                  <w:lang w:val="en-GB"/>
                </w:rPr>
                <w:delText>In case of Finite reinsurance or a similar arrangement only the items which are feasible must be filled.</w:delText>
              </w:r>
            </w:del>
          </w:p>
        </w:tc>
      </w:tr>
      <w:tr w:rsidR="00872AFE" w:rsidRPr="00711388" w:rsidDel="00A24EFA" w14:paraId="7A882C07" w14:textId="1D4907BD" w:rsidTr="00567869">
        <w:trPr>
          <w:del w:id="8863" w:author="Author"/>
        </w:trPr>
        <w:tc>
          <w:tcPr>
            <w:tcW w:w="1393" w:type="dxa"/>
            <w:tcBorders>
              <w:top w:val="single" w:sz="2" w:space="0" w:color="auto"/>
              <w:left w:val="single" w:sz="2" w:space="0" w:color="auto"/>
              <w:bottom w:val="single" w:sz="2" w:space="0" w:color="auto"/>
              <w:right w:val="single" w:sz="2" w:space="0" w:color="auto"/>
            </w:tcBorders>
          </w:tcPr>
          <w:p w14:paraId="72536700" w14:textId="030456BB" w:rsidR="00872AFE" w:rsidRPr="00711388" w:rsidDel="00A24EFA" w:rsidRDefault="00872AFE" w:rsidP="00567869">
            <w:pPr>
              <w:pStyle w:val="NormalLeft"/>
              <w:rPr>
                <w:del w:id="8864" w:author="Author"/>
                <w:lang w:val="en-GB"/>
              </w:rPr>
            </w:pPr>
            <w:del w:id="8865" w:author="Author">
              <w:r w:rsidRPr="00711388" w:rsidDel="00A24EFA">
                <w:rPr>
                  <w:lang w:val="en-GB"/>
                </w:rPr>
                <w:delText>C0060</w:delText>
              </w:r>
            </w:del>
          </w:p>
        </w:tc>
        <w:tc>
          <w:tcPr>
            <w:tcW w:w="1764" w:type="dxa"/>
            <w:tcBorders>
              <w:top w:val="single" w:sz="2" w:space="0" w:color="auto"/>
              <w:left w:val="single" w:sz="2" w:space="0" w:color="auto"/>
              <w:bottom w:val="single" w:sz="2" w:space="0" w:color="auto"/>
              <w:right w:val="single" w:sz="2" w:space="0" w:color="auto"/>
            </w:tcBorders>
          </w:tcPr>
          <w:p w14:paraId="04A35C85" w14:textId="42C72BDA" w:rsidR="00872AFE" w:rsidRPr="00711388" w:rsidDel="00A24EFA" w:rsidRDefault="00872AFE" w:rsidP="00567869">
            <w:pPr>
              <w:pStyle w:val="NormalLeft"/>
              <w:rPr>
                <w:del w:id="8866" w:author="Author"/>
                <w:lang w:val="en-GB"/>
              </w:rPr>
            </w:pPr>
            <w:del w:id="8867" w:author="Author">
              <w:r w:rsidRPr="00711388" w:rsidDel="00A24EFA">
                <w:rPr>
                  <w:lang w:val="en-GB"/>
                </w:rPr>
                <w:delText>Proportional</w:delText>
              </w:r>
            </w:del>
          </w:p>
        </w:tc>
        <w:tc>
          <w:tcPr>
            <w:tcW w:w="6129" w:type="dxa"/>
            <w:tcBorders>
              <w:top w:val="single" w:sz="2" w:space="0" w:color="auto"/>
              <w:left w:val="single" w:sz="2" w:space="0" w:color="auto"/>
              <w:bottom w:val="single" w:sz="2" w:space="0" w:color="auto"/>
              <w:right w:val="single" w:sz="2" w:space="0" w:color="auto"/>
            </w:tcBorders>
          </w:tcPr>
          <w:p w14:paraId="0A2114FD" w14:textId="6225F995" w:rsidR="00872AFE" w:rsidRPr="00711388" w:rsidDel="00A24EFA" w:rsidRDefault="00872AFE" w:rsidP="00567869">
            <w:pPr>
              <w:pStyle w:val="NormalLeft"/>
              <w:rPr>
                <w:del w:id="8868" w:author="Author"/>
                <w:lang w:val="en-GB"/>
              </w:rPr>
            </w:pPr>
            <w:del w:id="8869" w:author="Author">
              <w:r w:rsidRPr="00711388" w:rsidDel="00A24EFA">
                <w:rPr>
                  <w:lang w:val="en-GB"/>
                </w:rPr>
                <w:delText>Indicate whether the reinsurance program is proportional reinsurance, i.e., involves a reinsurer taking a stated percent share of each policy that an insurer underwrites. One of the options in the following closed list shall be used:</w:delText>
              </w:r>
            </w:del>
          </w:p>
          <w:p w14:paraId="322EEA01" w14:textId="47406F4E" w:rsidR="00872AFE" w:rsidRPr="00711388" w:rsidDel="00A24EFA" w:rsidRDefault="00872AFE" w:rsidP="00567869">
            <w:pPr>
              <w:pStyle w:val="NormalLeft"/>
              <w:rPr>
                <w:del w:id="8870" w:author="Author"/>
                <w:lang w:val="en-GB"/>
              </w:rPr>
            </w:pPr>
            <w:del w:id="8871" w:author="Author">
              <w:r w:rsidRPr="00711388" w:rsidDel="00A24EFA">
                <w:rPr>
                  <w:lang w:val="en-GB"/>
                </w:rPr>
                <w:delText xml:space="preserve">1 </w:delText>
              </w:r>
            </w:del>
            <w:r w:rsidR="00845F43" w:rsidRPr="00711388">
              <w:rPr>
                <w:lang w:val="en-GB"/>
              </w:rPr>
              <w:t>-</w:t>
            </w:r>
            <w:del w:id="8872" w:author="Author">
              <w:r w:rsidRPr="00711388" w:rsidDel="00A24EFA">
                <w:rPr>
                  <w:lang w:val="en-GB"/>
                </w:rPr>
                <w:delText xml:space="preserve"> Proportional reinsurance</w:delText>
              </w:r>
            </w:del>
          </w:p>
          <w:p w14:paraId="4CD3F5C4" w14:textId="4149E32C" w:rsidR="00872AFE" w:rsidRPr="00711388" w:rsidDel="00A24EFA" w:rsidRDefault="00872AFE" w:rsidP="00567869">
            <w:pPr>
              <w:pStyle w:val="NormalLeft"/>
              <w:rPr>
                <w:del w:id="8873" w:author="Author"/>
                <w:lang w:val="en-GB"/>
              </w:rPr>
            </w:pPr>
            <w:del w:id="8874" w:author="Author">
              <w:r w:rsidRPr="00711388" w:rsidDel="00A24EFA">
                <w:rPr>
                  <w:lang w:val="en-GB"/>
                </w:rPr>
                <w:delText xml:space="preserve">2 </w:delText>
              </w:r>
            </w:del>
            <w:r w:rsidR="00845F43" w:rsidRPr="00711388">
              <w:rPr>
                <w:lang w:val="en-GB"/>
              </w:rPr>
              <w:t>-</w:t>
            </w:r>
            <w:del w:id="8875" w:author="Author">
              <w:r w:rsidRPr="00711388" w:rsidDel="00A24EFA">
                <w:rPr>
                  <w:lang w:val="en-GB"/>
                </w:rPr>
                <w:delText xml:space="preserve"> Non</w:delText>
              </w:r>
            </w:del>
            <w:r w:rsidR="00711388" w:rsidRPr="00711388">
              <w:rPr>
                <w:lang w:val="en-GB"/>
              </w:rPr>
              <w:t>-</w:t>
            </w:r>
            <w:del w:id="8876" w:author="Author">
              <w:r w:rsidRPr="00711388" w:rsidDel="00A24EFA">
                <w:rPr>
                  <w:lang w:val="en-GB"/>
                </w:rPr>
                <w:delText>proportional reinsurance</w:delText>
              </w:r>
            </w:del>
          </w:p>
        </w:tc>
      </w:tr>
      <w:tr w:rsidR="00872AFE" w:rsidRPr="00711388" w:rsidDel="00A24EFA" w14:paraId="372D35E3" w14:textId="43FC62DE" w:rsidTr="00567869">
        <w:trPr>
          <w:del w:id="8877" w:author="Author"/>
        </w:trPr>
        <w:tc>
          <w:tcPr>
            <w:tcW w:w="1393" w:type="dxa"/>
            <w:tcBorders>
              <w:top w:val="single" w:sz="2" w:space="0" w:color="auto"/>
              <w:left w:val="single" w:sz="2" w:space="0" w:color="auto"/>
              <w:bottom w:val="single" w:sz="2" w:space="0" w:color="auto"/>
              <w:right w:val="single" w:sz="2" w:space="0" w:color="auto"/>
            </w:tcBorders>
          </w:tcPr>
          <w:p w14:paraId="550E01DA" w14:textId="3466DA78" w:rsidR="00872AFE" w:rsidRPr="00711388" w:rsidDel="00A24EFA" w:rsidRDefault="00872AFE" w:rsidP="00567869">
            <w:pPr>
              <w:pStyle w:val="NormalLeft"/>
              <w:rPr>
                <w:del w:id="8878" w:author="Author"/>
                <w:lang w:val="en-GB"/>
              </w:rPr>
            </w:pPr>
            <w:del w:id="8879" w:author="Author">
              <w:r w:rsidRPr="00711388" w:rsidDel="00A24EFA">
                <w:rPr>
                  <w:lang w:val="en-GB"/>
                </w:rPr>
                <w:delText>C0070</w:delText>
              </w:r>
            </w:del>
          </w:p>
        </w:tc>
        <w:tc>
          <w:tcPr>
            <w:tcW w:w="1764" w:type="dxa"/>
            <w:tcBorders>
              <w:top w:val="single" w:sz="2" w:space="0" w:color="auto"/>
              <w:left w:val="single" w:sz="2" w:space="0" w:color="auto"/>
              <w:bottom w:val="single" w:sz="2" w:space="0" w:color="auto"/>
              <w:right w:val="single" w:sz="2" w:space="0" w:color="auto"/>
            </w:tcBorders>
          </w:tcPr>
          <w:p w14:paraId="1569E509" w14:textId="428B0008" w:rsidR="00872AFE" w:rsidRPr="00711388" w:rsidDel="00A24EFA" w:rsidRDefault="00872AFE" w:rsidP="00567869">
            <w:pPr>
              <w:pStyle w:val="NormalLeft"/>
              <w:rPr>
                <w:del w:id="8880" w:author="Author"/>
                <w:lang w:val="en-GB"/>
              </w:rPr>
            </w:pPr>
            <w:del w:id="8881" w:author="Author">
              <w:r w:rsidRPr="00711388" w:rsidDel="00A24EFA">
                <w:rPr>
                  <w:lang w:val="en-GB"/>
                </w:rPr>
                <w:delText>Identification of the company/person to which the risk relates</w:delText>
              </w:r>
            </w:del>
          </w:p>
        </w:tc>
        <w:tc>
          <w:tcPr>
            <w:tcW w:w="6129" w:type="dxa"/>
            <w:tcBorders>
              <w:top w:val="single" w:sz="2" w:space="0" w:color="auto"/>
              <w:left w:val="single" w:sz="2" w:space="0" w:color="auto"/>
              <w:bottom w:val="single" w:sz="2" w:space="0" w:color="auto"/>
              <w:right w:val="single" w:sz="2" w:space="0" w:color="auto"/>
            </w:tcBorders>
          </w:tcPr>
          <w:p w14:paraId="1A843FC5" w14:textId="7C094E5D" w:rsidR="00872AFE" w:rsidRPr="00711388" w:rsidDel="00A24EFA" w:rsidRDefault="00872AFE" w:rsidP="00567869">
            <w:pPr>
              <w:pStyle w:val="NormalLeft"/>
              <w:rPr>
                <w:del w:id="8882" w:author="Author"/>
                <w:lang w:val="en-GB"/>
              </w:rPr>
            </w:pPr>
            <w:del w:id="8883" w:author="Author">
              <w:r w:rsidRPr="00711388" w:rsidDel="00A24EFA">
                <w:rPr>
                  <w:lang w:val="en-GB"/>
                </w:rPr>
                <w:delText>If the risk relates to a company identify the name of the company to whom the risk relates.</w:delText>
              </w:r>
            </w:del>
          </w:p>
          <w:p w14:paraId="5E8F3691" w14:textId="66FAF0FF" w:rsidR="00872AFE" w:rsidRPr="00711388" w:rsidDel="00A24EFA" w:rsidRDefault="00872AFE" w:rsidP="00567869">
            <w:pPr>
              <w:pStyle w:val="NormalLeft"/>
              <w:rPr>
                <w:del w:id="8884" w:author="Author"/>
                <w:lang w:val="en-GB"/>
              </w:rPr>
            </w:pPr>
            <w:del w:id="8885" w:author="Author">
              <w:r w:rsidRPr="00711388" w:rsidDel="00A24EFA">
                <w:rPr>
                  <w:lang w:val="en-GB"/>
                </w:rPr>
                <w:delTex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delText>
              </w:r>
            </w:del>
          </w:p>
        </w:tc>
      </w:tr>
      <w:tr w:rsidR="00872AFE" w:rsidRPr="00711388" w:rsidDel="00A24EFA" w14:paraId="78538411" w14:textId="2514A16B" w:rsidTr="00567869">
        <w:trPr>
          <w:del w:id="8886" w:author="Author"/>
        </w:trPr>
        <w:tc>
          <w:tcPr>
            <w:tcW w:w="1393" w:type="dxa"/>
            <w:tcBorders>
              <w:top w:val="single" w:sz="2" w:space="0" w:color="auto"/>
              <w:left w:val="single" w:sz="2" w:space="0" w:color="auto"/>
              <w:bottom w:val="single" w:sz="2" w:space="0" w:color="auto"/>
              <w:right w:val="single" w:sz="2" w:space="0" w:color="auto"/>
            </w:tcBorders>
          </w:tcPr>
          <w:p w14:paraId="5C791DCE" w14:textId="27C31A7B" w:rsidR="00872AFE" w:rsidRPr="00711388" w:rsidDel="00A24EFA" w:rsidRDefault="00872AFE" w:rsidP="00567869">
            <w:pPr>
              <w:pStyle w:val="NormalLeft"/>
              <w:rPr>
                <w:del w:id="8887" w:author="Author"/>
                <w:lang w:val="en-GB"/>
              </w:rPr>
            </w:pPr>
            <w:del w:id="8888" w:author="Author">
              <w:r w:rsidRPr="00711388" w:rsidDel="00A24EFA">
                <w:rPr>
                  <w:lang w:val="en-GB"/>
                </w:rPr>
                <w:delText>C0080</w:delText>
              </w:r>
            </w:del>
          </w:p>
        </w:tc>
        <w:tc>
          <w:tcPr>
            <w:tcW w:w="1764" w:type="dxa"/>
            <w:tcBorders>
              <w:top w:val="single" w:sz="2" w:space="0" w:color="auto"/>
              <w:left w:val="single" w:sz="2" w:space="0" w:color="auto"/>
              <w:bottom w:val="single" w:sz="2" w:space="0" w:color="auto"/>
              <w:right w:val="single" w:sz="2" w:space="0" w:color="auto"/>
            </w:tcBorders>
          </w:tcPr>
          <w:p w14:paraId="2D794799" w14:textId="3DD82EAB" w:rsidR="00872AFE" w:rsidRPr="00711388" w:rsidDel="00A24EFA" w:rsidRDefault="00872AFE" w:rsidP="00567869">
            <w:pPr>
              <w:pStyle w:val="NormalLeft"/>
              <w:rPr>
                <w:del w:id="8889" w:author="Author"/>
                <w:lang w:val="en-GB"/>
              </w:rPr>
            </w:pPr>
            <w:del w:id="8890" w:author="Author">
              <w:r w:rsidRPr="00711388" w:rsidDel="00A24EFA">
                <w:rPr>
                  <w:lang w:val="en-GB"/>
                </w:rPr>
                <w:delText>Description risk</w:delText>
              </w:r>
            </w:del>
          </w:p>
        </w:tc>
        <w:tc>
          <w:tcPr>
            <w:tcW w:w="6129" w:type="dxa"/>
            <w:tcBorders>
              <w:top w:val="single" w:sz="2" w:space="0" w:color="auto"/>
              <w:left w:val="single" w:sz="2" w:space="0" w:color="auto"/>
              <w:bottom w:val="single" w:sz="2" w:space="0" w:color="auto"/>
              <w:right w:val="single" w:sz="2" w:space="0" w:color="auto"/>
            </w:tcBorders>
          </w:tcPr>
          <w:p w14:paraId="20BC714E" w14:textId="296F120F" w:rsidR="00872AFE" w:rsidRPr="00711388" w:rsidDel="00A24EFA" w:rsidRDefault="00872AFE" w:rsidP="00567869">
            <w:pPr>
              <w:pStyle w:val="NormalLeft"/>
              <w:rPr>
                <w:del w:id="8891" w:author="Author"/>
                <w:lang w:val="en-GB"/>
              </w:rPr>
            </w:pPr>
            <w:del w:id="8892" w:author="Author">
              <w:r w:rsidRPr="00711388" w:rsidDel="00A24EFA">
                <w:rPr>
                  <w:lang w:val="en-GB"/>
                </w:rPr>
                <w:delText>The description of the risk. Depending on the line of business, as defined in Annex I to Delegated Regulation (EU) 2015/35, report the type of company, building or occupation of the specific risk insured.</w:delText>
              </w:r>
            </w:del>
          </w:p>
        </w:tc>
      </w:tr>
      <w:tr w:rsidR="00872AFE" w:rsidRPr="00711388" w:rsidDel="00A24EFA" w14:paraId="38C9A0CD" w14:textId="69BDEE0B" w:rsidTr="00567869">
        <w:trPr>
          <w:del w:id="8893" w:author="Author"/>
        </w:trPr>
        <w:tc>
          <w:tcPr>
            <w:tcW w:w="1393" w:type="dxa"/>
            <w:tcBorders>
              <w:top w:val="single" w:sz="2" w:space="0" w:color="auto"/>
              <w:left w:val="single" w:sz="2" w:space="0" w:color="auto"/>
              <w:bottom w:val="single" w:sz="2" w:space="0" w:color="auto"/>
              <w:right w:val="single" w:sz="2" w:space="0" w:color="auto"/>
            </w:tcBorders>
          </w:tcPr>
          <w:p w14:paraId="36FE6C00" w14:textId="30EC0CB6" w:rsidR="00872AFE" w:rsidRPr="00711388" w:rsidDel="00A24EFA" w:rsidRDefault="00872AFE" w:rsidP="00567869">
            <w:pPr>
              <w:pStyle w:val="NormalLeft"/>
              <w:rPr>
                <w:del w:id="8894" w:author="Author"/>
                <w:lang w:val="en-GB"/>
              </w:rPr>
            </w:pPr>
            <w:del w:id="8895" w:author="Author">
              <w:r w:rsidRPr="00711388" w:rsidDel="00A24EFA">
                <w:rPr>
                  <w:lang w:val="en-GB"/>
                </w:rPr>
                <w:delText>C0090</w:delText>
              </w:r>
            </w:del>
          </w:p>
        </w:tc>
        <w:tc>
          <w:tcPr>
            <w:tcW w:w="1764" w:type="dxa"/>
            <w:tcBorders>
              <w:top w:val="single" w:sz="2" w:space="0" w:color="auto"/>
              <w:left w:val="single" w:sz="2" w:space="0" w:color="auto"/>
              <w:bottom w:val="single" w:sz="2" w:space="0" w:color="auto"/>
              <w:right w:val="single" w:sz="2" w:space="0" w:color="auto"/>
            </w:tcBorders>
          </w:tcPr>
          <w:p w14:paraId="5981FE29" w14:textId="0C6B5BE4" w:rsidR="00872AFE" w:rsidRPr="00711388" w:rsidDel="00A24EFA" w:rsidRDefault="00872AFE" w:rsidP="00567869">
            <w:pPr>
              <w:pStyle w:val="NormalLeft"/>
              <w:rPr>
                <w:del w:id="8896" w:author="Author"/>
                <w:lang w:val="en-GB"/>
              </w:rPr>
            </w:pPr>
            <w:del w:id="8897" w:author="Author">
              <w:r w:rsidRPr="00711388" w:rsidDel="00A24EFA">
                <w:rPr>
                  <w:lang w:val="en-GB"/>
                </w:rPr>
                <w:delText>Description risk category covered</w:delText>
              </w:r>
            </w:del>
          </w:p>
        </w:tc>
        <w:tc>
          <w:tcPr>
            <w:tcW w:w="6129" w:type="dxa"/>
            <w:tcBorders>
              <w:top w:val="single" w:sz="2" w:space="0" w:color="auto"/>
              <w:left w:val="single" w:sz="2" w:space="0" w:color="auto"/>
              <w:bottom w:val="single" w:sz="2" w:space="0" w:color="auto"/>
              <w:right w:val="single" w:sz="2" w:space="0" w:color="auto"/>
            </w:tcBorders>
          </w:tcPr>
          <w:p w14:paraId="6B0053A4" w14:textId="57EE569C" w:rsidR="00872AFE" w:rsidRPr="00711388" w:rsidDel="00A24EFA" w:rsidRDefault="00872AFE" w:rsidP="00567869">
            <w:pPr>
              <w:pStyle w:val="NormalLeft"/>
              <w:rPr>
                <w:del w:id="8898" w:author="Author"/>
                <w:lang w:val="en-GB"/>
              </w:rPr>
            </w:pPr>
            <w:del w:id="8899" w:author="Author">
              <w:r w:rsidRPr="00711388" w:rsidDel="00A24EFA">
                <w:rPr>
                  <w:lang w:val="en-GB"/>
                </w:rPr>
                <w:delText>Description of the main scope of the cover of the facultative risk. It is normally part of the description used to identify the placement.</w:delText>
              </w:r>
            </w:del>
          </w:p>
          <w:p w14:paraId="0695B83D" w14:textId="2F0B90C7" w:rsidR="00872AFE" w:rsidRPr="00711388" w:rsidDel="00A24EFA" w:rsidRDefault="00872AFE" w:rsidP="00BF59BB">
            <w:pPr>
              <w:pStyle w:val="NormalLeft"/>
              <w:rPr>
                <w:del w:id="8900" w:author="Author"/>
                <w:lang w:val="en-GB"/>
              </w:rPr>
            </w:pPr>
            <w:del w:id="8901" w:author="Author">
              <w:r w:rsidRPr="00711388" w:rsidDel="00A24EFA">
                <w:rPr>
                  <w:lang w:val="en-GB"/>
                </w:rPr>
                <w:lastRenderedPageBreak/>
                <w:delText>The description of the risk category covered is entity specific and is not mandatory. Also the term ‘risk category’ is not based on Directive 200</w:delText>
              </w:r>
              <w:r w:rsidR="00BF59BB" w:rsidRPr="00711388" w:rsidDel="00A24EFA">
                <w:rPr>
                  <w:lang w:val="en-GB"/>
                </w:rPr>
                <w:delText>9</w:delText>
              </w:r>
              <w:r w:rsidRPr="00711388" w:rsidDel="00A24EFA">
                <w:rPr>
                  <w:lang w:val="en-GB"/>
                </w:rPr>
                <w:delText>/138/EC or Delegated Regulation (EU) 2015/35/EC terminologies but can be considered as an extra possibility the give additional information about the underwriting risk(s).</w:delText>
              </w:r>
            </w:del>
          </w:p>
        </w:tc>
      </w:tr>
      <w:tr w:rsidR="00872AFE" w:rsidRPr="00711388" w:rsidDel="00A24EFA" w14:paraId="1020B4B7" w14:textId="0AD15CA8" w:rsidTr="00567869">
        <w:trPr>
          <w:del w:id="8902" w:author="Author"/>
        </w:trPr>
        <w:tc>
          <w:tcPr>
            <w:tcW w:w="1393" w:type="dxa"/>
            <w:tcBorders>
              <w:top w:val="single" w:sz="2" w:space="0" w:color="auto"/>
              <w:left w:val="single" w:sz="2" w:space="0" w:color="auto"/>
              <w:bottom w:val="single" w:sz="2" w:space="0" w:color="auto"/>
              <w:right w:val="single" w:sz="2" w:space="0" w:color="auto"/>
            </w:tcBorders>
          </w:tcPr>
          <w:p w14:paraId="2A2AAB7F" w14:textId="6ACCDA1F" w:rsidR="00872AFE" w:rsidRPr="00711388" w:rsidDel="00A24EFA" w:rsidRDefault="00872AFE" w:rsidP="00567869">
            <w:pPr>
              <w:pStyle w:val="NormalLeft"/>
              <w:rPr>
                <w:del w:id="8903" w:author="Author"/>
                <w:lang w:val="en-GB"/>
              </w:rPr>
            </w:pPr>
            <w:del w:id="8904" w:author="Author">
              <w:r w:rsidRPr="00711388" w:rsidDel="00A24EFA">
                <w:rPr>
                  <w:lang w:val="en-GB"/>
                </w:rPr>
                <w:lastRenderedPageBreak/>
                <w:delText>C0100</w:delText>
              </w:r>
            </w:del>
          </w:p>
        </w:tc>
        <w:tc>
          <w:tcPr>
            <w:tcW w:w="1764" w:type="dxa"/>
            <w:tcBorders>
              <w:top w:val="single" w:sz="2" w:space="0" w:color="auto"/>
              <w:left w:val="single" w:sz="2" w:space="0" w:color="auto"/>
              <w:bottom w:val="single" w:sz="2" w:space="0" w:color="auto"/>
              <w:right w:val="single" w:sz="2" w:space="0" w:color="auto"/>
            </w:tcBorders>
          </w:tcPr>
          <w:p w14:paraId="4201E481" w14:textId="4C02AB16" w:rsidR="00872AFE" w:rsidRPr="00711388" w:rsidDel="00A24EFA" w:rsidRDefault="00872AFE" w:rsidP="00567869">
            <w:pPr>
              <w:pStyle w:val="NormalLeft"/>
              <w:rPr>
                <w:del w:id="8905" w:author="Author"/>
                <w:lang w:val="en-GB"/>
              </w:rPr>
            </w:pPr>
            <w:del w:id="8906" w:author="Author">
              <w:r w:rsidRPr="00711388" w:rsidDel="00A24EFA">
                <w:rPr>
                  <w:lang w:val="en-GB"/>
                </w:rPr>
                <w:delText>Validity period (start date)</w:delText>
              </w:r>
            </w:del>
          </w:p>
        </w:tc>
        <w:tc>
          <w:tcPr>
            <w:tcW w:w="6129" w:type="dxa"/>
            <w:tcBorders>
              <w:top w:val="single" w:sz="2" w:space="0" w:color="auto"/>
              <w:left w:val="single" w:sz="2" w:space="0" w:color="auto"/>
              <w:bottom w:val="single" w:sz="2" w:space="0" w:color="auto"/>
              <w:right w:val="single" w:sz="2" w:space="0" w:color="auto"/>
            </w:tcBorders>
          </w:tcPr>
          <w:p w14:paraId="5DA7F9A2" w14:textId="31790778" w:rsidR="00872AFE" w:rsidRPr="00711388" w:rsidDel="00A24EFA" w:rsidRDefault="00872AFE" w:rsidP="00567869">
            <w:pPr>
              <w:pStyle w:val="NormalLeft"/>
              <w:rPr>
                <w:del w:id="8907" w:author="Author"/>
                <w:lang w:val="en-GB"/>
              </w:rPr>
            </w:pPr>
            <w:del w:id="8908" w:author="Author">
              <w:r w:rsidRPr="00711388" w:rsidDel="00A24EFA">
                <w:rPr>
                  <w:lang w:val="en-GB"/>
                </w:rPr>
                <w:delText>Identify the ISO 8601 (yyyy</w:delText>
              </w:r>
            </w:del>
            <w:r w:rsidR="00711388" w:rsidRPr="00711388">
              <w:rPr>
                <w:lang w:val="en-GB"/>
              </w:rPr>
              <w:t>-</w:t>
            </w:r>
            <w:del w:id="8909" w:author="Author">
              <w:r w:rsidRPr="00711388" w:rsidDel="00A24EFA">
                <w:rPr>
                  <w:lang w:val="en-GB"/>
                </w:rPr>
                <w:delText>mm</w:delText>
              </w:r>
            </w:del>
            <w:r w:rsidR="00711388" w:rsidRPr="00711388">
              <w:rPr>
                <w:lang w:val="en-GB"/>
              </w:rPr>
              <w:t>-</w:t>
            </w:r>
            <w:del w:id="8910" w:author="Author">
              <w:r w:rsidRPr="00711388" w:rsidDel="00A24EFA">
                <w:rPr>
                  <w:lang w:val="en-GB"/>
                </w:rPr>
                <w:delText>dd) code of the date of commencement of the specific cover, i.e., date when the cover took effect.</w:delText>
              </w:r>
            </w:del>
          </w:p>
        </w:tc>
      </w:tr>
      <w:tr w:rsidR="00872AFE" w:rsidRPr="00711388" w:rsidDel="00A24EFA" w14:paraId="7E22B922" w14:textId="709A3901" w:rsidTr="00567869">
        <w:trPr>
          <w:del w:id="8911" w:author="Author"/>
        </w:trPr>
        <w:tc>
          <w:tcPr>
            <w:tcW w:w="1393" w:type="dxa"/>
            <w:tcBorders>
              <w:top w:val="single" w:sz="2" w:space="0" w:color="auto"/>
              <w:left w:val="single" w:sz="2" w:space="0" w:color="auto"/>
              <w:bottom w:val="single" w:sz="2" w:space="0" w:color="auto"/>
              <w:right w:val="single" w:sz="2" w:space="0" w:color="auto"/>
            </w:tcBorders>
          </w:tcPr>
          <w:p w14:paraId="51C1836E" w14:textId="492277E6" w:rsidR="00872AFE" w:rsidRPr="00711388" w:rsidDel="00A24EFA" w:rsidRDefault="00872AFE" w:rsidP="00567869">
            <w:pPr>
              <w:pStyle w:val="NormalLeft"/>
              <w:rPr>
                <w:del w:id="8912" w:author="Author"/>
                <w:lang w:val="en-GB"/>
              </w:rPr>
            </w:pPr>
            <w:del w:id="8913" w:author="Author">
              <w:r w:rsidRPr="00711388" w:rsidDel="00A24EFA">
                <w:rPr>
                  <w:lang w:val="en-GB"/>
                </w:rPr>
                <w:delText>C0110</w:delText>
              </w:r>
            </w:del>
          </w:p>
        </w:tc>
        <w:tc>
          <w:tcPr>
            <w:tcW w:w="1764" w:type="dxa"/>
            <w:tcBorders>
              <w:top w:val="single" w:sz="2" w:space="0" w:color="auto"/>
              <w:left w:val="single" w:sz="2" w:space="0" w:color="auto"/>
              <w:bottom w:val="single" w:sz="2" w:space="0" w:color="auto"/>
              <w:right w:val="single" w:sz="2" w:space="0" w:color="auto"/>
            </w:tcBorders>
          </w:tcPr>
          <w:p w14:paraId="07DC0096" w14:textId="2AD1F29F" w:rsidR="00872AFE" w:rsidRPr="00711388" w:rsidDel="00A24EFA" w:rsidRDefault="00872AFE" w:rsidP="00567869">
            <w:pPr>
              <w:pStyle w:val="NormalLeft"/>
              <w:rPr>
                <w:del w:id="8914" w:author="Author"/>
                <w:lang w:val="en-GB"/>
              </w:rPr>
            </w:pPr>
            <w:del w:id="8915" w:author="Author">
              <w:r w:rsidRPr="00711388" w:rsidDel="00A24EFA">
                <w:rPr>
                  <w:lang w:val="en-GB"/>
                </w:rPr>
                <w:delText>Validity period (expiry date)</w:delText>
              </w:r>
            </w:del>
          </w:p>
        </w:tc>
        <w:tc>
          <w:tcPr>
            <w:tcW w:w="6129" w:type="dxa"/>
            <w:tcBorders>
              <w:top w:val="single" w:sz="2" w:space="0" w:color="auto"/>
              <w:left w:val="single" w:sz="2" w:space="0" w:color="auto"/>
              <w:bottom w:val="single" w:sz="2" w:space="0" w:color="auto"/>
              <w:right w:val="single" w:sz="2" w:space="0" w:color="auto"/>
            </w:tcBorders>
          </w:tcPr>
          <w:p w14:paraId="1E0F2401" w14:textId="430C3A37" w:rsidR="00872AFE" w:rsidRPr="00711388" w:rsidDel="00A24EFA" w:rsidRDefault="00872AFE" w:rsidP="00567869">
            <w:pPr>
              <w:pStyle w:val="NormalLeft"/>
              <w:rPr>
                <w:del w:id="8916" w:author="Author"/>
                <w:lang w:val="en-GB"/>
              </w:rPr>
            </w:pPr>
            <w:del w:id="8917" w:author="Author">
              <w:r w:rsidRPr="00711388" w:rsidDel="00A24EFA">
                <w:rPr>
                  <w:lang w:val="en-GB"/>
                </w:rPr>
                <w:delText>Identify the ISO 8601 (yyyy</w:delText>
              </w:r>
            </w:del>
            <w:r w:rsidR="00711388" w:rsidRPr="00711388">
              <w:rPr>
                <w:lang w:val="en-GB"/>
              </w:rPr>
              <w:t>-</w:t>
            </w:r>
            <w:del w:id="8918" w:author="Author">
              <w:r w:rsidRPr="00711388" w:rsidDel="00A24EFA">
                <w:rPr>
                  <w:lang w:val="en-GB"/>
                </w:rPr>
                <w:delText>mm</w:delText>
              </w:r>
            </w:del>
            <w:r w:rsidR="00711388" w:rsidRPr="00711388">
              <w:rPr>
                <w:lang w:val="en-GB"/>
              </w:rPr>
              <w:t>-</w:t>
            </w:r>
            <w:del w:id="8919" w:author="Author">
              <w:r w:rsidRPr="00711388" w:rsidDel="00A24EFA">
                <w:rPr>
                  <w:lang w:val="en-GB"/>
                </w:rPr>
                <w:delText>dd) code of the final expiry date of the specific cover.</w:delText>
              </w:r>
            </w:del>
          </w:p>
          <w:p w14:paraId="45E505F7" w14:textId="423E71A2" w:rsidR="00872AFE" w:rsidRPr="00711388" w:rsidDel="00A24EFA" w:rsidRDefault="00872AFE" w:rsidP="00567869">
            <w:pPr>
              <w:pStyle w:val="NormalLeft"/>
              <w:rPr>
                <w:del w:id="8920" w:author="Author"/>
                <w:lang w:val="en-GB"/>
              </w:rPr>
            </w:pPr>
            <w:del w:id="8921" w:author="Author">
              <w:r w:rsidRPr="00711388" w:rsidDel="00A24EFA">
                <w:rPr>
                  <w:lang w:val="en-GB"/>
                </w:rPr>
                <w:delText>In case the cover conditions remain unchanged when filling in the template and the undertaking is not making use of the termination clause, the expiry date will be the next possible expiry date.</w:delText>
              </w:r>
            </w:del>
          </w:p>
        </w:tc>
      </w:tr>
      <w:tr w:rsidR="00872AFE" w:rsidRPr="00711388" w:rsidDel="00A24EFA" w14:paraId="6EFE9ACF" w14:textId="6AD4CE38" w:rsidTr="00567869">
        <w:trPr>
          <w:del w:id="8922" w:author="Author"/>
        </w:trPr>
        <w:tc>
          <w:tcPr>
            <w:tcW w:w="1393" w:type="dxa"/>
            <w:tcBorders>
              <w:top w:val="single" w:sz="2" w:space="0" w:color="auto"/>
              <w:left w:val="single" w:sz="2" w:space="0" w:color="auto"/>
              <w:bottom w:val="single" w:sz="2" w:space="0" w:color="auto"/>
              <w:right w:val="single" w:sz="2" w:space="0" w:color="auto"/>
            </w:tcBorders>
          </w:tcPr>
          <w:p w14:paraId="1525367B" w14:textId="2A358F6A" w:rsidR="00872AFE" w:rsidRPr="00711388" w:rsidDel="00A24EFA" w:rsidRDefault="00872AFE" w:rsidP="00567869">
            <w:pPr>
              <w:pStyle w:val="NormalLeft"/>
              <w:rPr>
                <w:del w:id="8923" w:author="Author"/>
                <w:lang w:val="en-GB"/>
              </w:rPr>
            </w:pPr>
            <w:del w:id="8924" w:author="Author">
              <w:r w:rsidRPr="00711388" w:rsidDel="00A24EFA">
                <w:rPr>
                  <w:lang w:val="en-GB"/>
                </w:rPr>
                <w:delText>C0120</w:delText>
              </w:r>
            </w:del>
          </w:p>
        </w:tc>
        <w:tc>
          <w:tcPr>
            <w:tcW w:w="1764" w:type="dxa"/>
            <w:tcBorders>
              <w:top w:val="single" w:sz="2" w:space="0" w:color="auto"/>
              <w:left w:val="single" w:sz="2" w:space="0" w:color="auto"/>
              <w:bottom w:val="single" w:sz="2" w:space="0" w:color="auto"/>
              <w:right w:val="single" w:sz="2" w:space="0" w:color="auto"/>
            </w:tcBorders>
          </w:tcPr>
          <w:p w14:paraId="4FA7BA2A" w14:textId="145B45D0" w:rsidR="00872AFE" w:rsidRPr="00711388" w:rsidDel="00A24EFA" w:rsidRDefault="00872AFE" w:rsidP="00567869">
            <w:pPr>
              <w:pStyle w:val="NormalLeft"/>
              <w:rPr>
                <w:del w:id="8925" w:author="Author"/>
                <w:lang w:val="en-GB"/>
              </w:rPr>
            </w:pPr>
            <w:del w:id="8926" w:author="Author">
              <w:r w:rsidRPr="00711388" w:rsidDel="00A24EFA">
                <w:rPr>
                  <w:lang w:val="en-GB"/>
                </w:rPr>
                <w:delText>Currency</w:delText>
              </w:r>
            </w:del>
          </w:p>
        </w:tc>
        <w:tc>
          <w:tcPr>
            <w:tcW w:w="6129" w:type="dxa"/>
            <w:tcBorders>
              <w:top w:val="single" w:sz="2" w:space="0" w:color="auto"/>
              <w:left w:val="single" w:sz="2" w:space="0" w:color="auto"/>
              <w:bottom w:val="single" w:sz="2" w:space="0" w:color="auto"/>
              <w:right w:val="single" w:sz="2" w:space="0" w:color="auto"/>
            </w:tcBorders>
          </w:tcPr>
          <w:p w14:paraId="709DC0E9" w14:textId="58D47D39" w:rsidR="00872AFE" w:rsidRPr="00711388" w:rsidDel="00A24EFA" w:rsidRDefault="00872AFE" w:rsidP="00567869">
            <w:pPr>
              <w:pStyle w:val="NormalLeft"/>
              <w:rPr>
                <w:del w:id="8927" w:author="Author"/>
                <w:lang w:val="en-GB"/>
              </w:rPr>
            </w:pPr>
            <w:del w:id="8928" w:author="Author">
              <w:r w:rsidRPr="00711388" w:rsidDel="00A24EFA">
                <w:rPr>
                  <w:lang w:val="en-GB"/>
                </w:rPr>
                <w:delTex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delText>
              </w:r>
            </w:del>
          </w:p>
        </w:tc>
      </w:tr>
      <w:tr w:rsidR="00872AFE" w:rsidRPr="00711388" w:rsidDel="00A24EFA" w14:paraId="6186B57E" w14:textId="2EFDABEC" w:rsidTr="00567869">
        <w:trPr>
          <w:del w:id="8929" w:author="Author"/>
        </w:trPr>
        <w:tc>
          <w:tcPr>
            <w:tcW w:w="1393" w:type="dxa"/>
            <w:tcBorders>
              <w:top w:val="single" w:sz="2" w:space="0" w:color="auto"/>
              <w:left w:val="single" w:sz="2" w:space="0" w:color="auto"/>
              <w:bottom w:val="single" w:sz="2" w:space="0" w:color="auto"/>
              <w:right w:val="single" w:sz="2" w:space="0" w:color="auto"/>
            </w:tcBorders>
          </w:tcPr>
          <w:p w14:paraId="3885F441" w14:textId="4A9804E3" w:rsidR="00872AFE" w:rsidRPr="00711388" w:rsidDel="00A24EFA" w:rsidRDefault="00872AFE" w:rsidP="00567869">
            <w:pPr>
              <w:pStyle w:val="NormalLeft"/>
              <w:rPr>
                <w:del w:id="8930" w:author="Author"/>
                <w:lang w:val="en-GB"/>
              </w:rPr>
            </w:pPr>
            <w:del w:id="8931" w:author="Author">
              <w:r w:rsidRPr="00711388" w:rsidDel="00A24EFA">
                <w:rPr>
                  <w:lang w:val="en-GB"/>
                </w:rPr>
                <w:delText>C0130</w:delText>
              </w:r>
            </w:del>
          </w:p>
        </w:tc>
        <w:tc>
          <w:tcPr>
            <w:tcW w:w="1764" w:type="dxa"/>
            <w:tcBorders>
              <w:top w:val="single" w:sz="2" w:space="0" w:color="auto"/>
              <w:left w:val="single" w:sz="2" w:space="0" w:color="auto"/>
              <w:bottom w:val="single" w:sz="2" w:space="0" w:color="auto"/>
              <w:right w:val="single" w:sz="2" w:space="0" w:color="auto"/>
            </w:tcBorders>
          </w:tcPr>
          <w:p w14:paraId="05F8419A" w14:textId="383179AC" w:rsidR="00872AFE" w:rsidRPr="00711388" w:rsidDel="00A24EFA" w:rsidRDefault="00872AFE" w:rsidP="00567869">
            <w:pPr>
              <w:pStyle w:val="NormalLeft"/>
              <w:rPr>
                <w:del w:id="8932" w:author="Author"/>
                <w:lang w:val="en-GB"/>
              </w:rPr>
            </w:pPr>
            <w:del w:id="8933" w:author="Author">
              <w:r w:rsidRPr="00711388" w:rsidDel="00A24EFA">
                <w:rPr>
                  <w:lang w:val="en-GB"/>
                </w:rPr>
                <w:delText>Sum insured</w:delText>
              </w:r>
            </w:del>
          </w:p>
        </w:tc>
        <w:tc>
          <w:tcPr>
            <w:tcW w:w="6129" w:type="dxa"/>
            <w:tcBorders>
              <w:top w:val="single" w:sz="2" w:space="0" w:color="auto"/>
              <w:left w:val="single" w:sz="2" w:space="0" w:color="auto"/>
              <w:bottom w:val="single" w:sz="2" w:space="0" w:color="auto"/>
              <w:right w:val="single" w:sz="2" w:space="0" w:color="auto"/>
            </w:tcBorders>
          </w:tcPr>
          <w:p w14:paraId="1FF95836" w14:textId="1446CA16" w:rsidR="00872AFE" w:rsidRPr="00711388" w:rsidDel="00A24EFA" w:rsidRDefault="00872AFE" w:rsidP="00567869">
            <w:pPr>
              <w:pStyle w:val="NormalLeft"/>
              <w:rPr>
                <w:del w:id="8934" w:author="Author"/>
                <w:lang w:val="en-GB"/>
              </w:rPr>
            </w:pPr>
            <w:del w:id="8935" w:author="Author">
              <w:r w:rsidRPr="00711388" w:rsidDel="00A24EFA">
                <w:rPr>
                  <w:lang w:val="en-GB"/>
                </w:rPr>
                <w:delText>The highest amount that the insurer can be obliged to pay out under the policy. The insured sum relates to the underwriting risk. Where the facultative cover provides for a number of exposures/risks across the country the aggregate policy limits shall be specified. If the risk has been accepted on a co</w:delText>
              </w:r>
            </w:del>
            <w:r w:rsidR="00711388" w:rsidRPr="00711388">
              <w:rPr>
                <w:lang w:val="en-GB"/>
              </w:rPr>
              <w:t>-</w:t>
            </w:r>
            <w:del w:id="8936" w:author="Author">
              <w:r w:rsidRPr="00711388" w:rsidDel="00A24EFA">
                <w:rPr>
                  <w:lang w:val="en-GB"/>
                </w:rPr>
                <w:delText>insurance basis, the insured sum indicates the maximum liability of the reporting non</w:delText>
              </w:r>
            </w:del>
            <w:r w:rsidR="00711388" w:rsidRPr="00711388">
              <w:rPr>
                <w:lang w:val="en-GB"/>
              </w:rPr>
              <w:t>-</w:t>
            </w:r>
            <w:del w:id="8937" w:author="Author">
              <w:r w:rsidRPr="00711388" w:rsidDel="00A24EFA">
                <w:rPr>
                  <w:lang w:val="en-GB"/>
                </w:rPr>
                <w:delText>life insurer.</w:delText>
              </w:r>
            </w:del>
          </w:p>
          <w:p w14:paraId="3BB9C9FD" w14:textId="3EC687A3" w:rsidR="00872AFE" w:rsidRPr="00711388" w:rsidDel="00A24EFA" w:rsidRDefault="00872AFE" w:rsidP="00567869">
            <w:pPr>
              <w:pStyle w:val="NormalLeft"/>
              <w:rPr>
                <w:del w:id="8938" w:author="Author"/>
                <w:lang w:val="en-GB"/>
              </w:rPr>
            </w:pPr>
            <w:del w:id="8939" w:author="Author">
              <w:r w:rsidRPr="00711388" w:rsidDel="00A24EFA">
                <w:rPr>
                  <w:lang w:val="en-GB"/>
                </w:rPr>
                <w:delText>In the case of unlimited sum insured, the ‘Sum insured’ shall be an estimation of the expected possible loss (calculated using the same methods as used for the calculation of the premium, which shall reflect the actual risk exposure).</w:delText>
              </w:r>
              <w:r w:rsidRPr="00711388" w:rsidDel="003323F0">
                <w:rPr>
                  <w:lang w:val="en-GB"/>
                </w:rPr>
                <w:delText xml:space="preserve">  </w:delText>
              </w:r>
            </w:del>
            <w:ins w:id="8940" w:author="Author">
              <w:r w:rsidR="003323F0">
                <w:rPr>
                  <w:lang w:val="en-GB"/>
                </w:rPr>
                <w:t xml:space="preserve"> </w:t>
              </w:r>
            </w:ins>
          </w:p>
        </w:tc>
      </w:tr>
      <w:tr w:rsidR="00872AFE" w:rsidRPr="00711388" w:rsidDel="00A24EFA" w14:paraId="287070C3" w14:textId="2B01101A" w:rsidTr="00567869">
        <w:trPr>
          <w:del w:id="8941" w:author="Author"/>
        </w:trPr>
        <w:tc>
          <w:tcPr>
            <w:tcW w:w="1393" w:type="dxa"/>
            <w:tcBorders>
              <w:top w:val="single" w:sz="2" w:space="0" w:color="auto"/>
              <w:left w:val="single" w:sz="2" w:space="0" w:color="auto"/>
              <w:bottom w:val="single" w:sz="2" w:space="0" w:color="auto"/>
              <w:right w:val="single" w:sz="2" w:space="0" w:color="auto"/>
            </w:tcBorders>
          </w:tcPr>
          <w:p w14:paraId="07ED80AA" w14:textId="66016E26" w:rsidR="00872AFE" w:rsidRPr="00711388" w:rsidDel="00A24EFA" w:rsidRDefault="00872AFE" w:rsidP="00567869">
            <w:pPr>
              <w:pStyle w:val="NormalLeft"/>
              <w:rPr>
                <w:del w:id="8942" w:author="Author"/>
                <w:lang w:val="en-GB"/>
              </w:rPr>
            </w:pPr>
            <w:del w:id="8943" w:author="Author">
              <w:r w:rsidRPr="00711388" w:rsidDel="00A24EFA">
                <w:rPr>
                  <w:lang w:val="en-GB"/>
                </w:rPr>
                <w:delText>C0140</w:delText>
              </w:r>
            </w:del>
          </w:p>
        </w:tc>
        <w:tc>
          <w:tcPr>
            <w:tcW w:w="1764" w:type="dxa"/>
            <w:tcBorders>
              <w:top w:val="single" w:sz="2" w:space="0" w:color="auto"/>
              <w:left w:val="single" w:sz="2" w:space="0" w:color="auto"/>
              <w:bottom w:val="single" w:sz="2" w:space="0" w:color="auto"/>
              <w:right w:val="single" w:sz="2" w:space="0" w:color="auto"/>
            </w:tcBorders>
          </w:tcPr>
          <w:p w14:paraId="3D6D9DB9" w14:textId="6C296276" w:rsidR="00872AFE" w:rsidRPr="00711388" w:rsidDel="00A24EFA" w:rsidRDefault="00872AFE" w:rsidP="00567869">
            <w:pPr>
              <w:pStyle w:val="NormalLeft"/>
              <w:rPr>
                <w:del w:id="8944" w:author="Author"/>
                <w:lang w:val="en-GB"/>
              </w:rPr>
            </w:pPr>
            <w:del w:id="8945" w:author="Author">
              <w:r w:rsidRPr="00711388" w:rsidDel="00A24EFA">
                <w:rPr>
                  <w:lang w:val="en-GB"/>
                </w:rPr>
                <w:delText>Type of underwriting model</w:delText>
              </w:r>
            </w:del>
          </w:p>
        </w:tc>
        <w:tc>
          <w:tcPr>
            <w:tcW w:w="6129" w:type="dxa"/>
            <w:tcBorders>
              <w:top w:val="single" w:sz="2" w:space="0" w:color="auto"/>
              <w:left w:val="single" w:sz="2" w:space="0" w:color="auto"/>
              <w:bottom w:val="single" w:sz="2" w:space="0" w:color="auto"/>
              <w:right w:val="single" w:sz="2" w:space="0" w:color="auto"/>
            </w:tcBorders>
          </w:tcPr>
          <w:p w14:paraId="3148A33E" w14:textId="16FF17A4" w:rsidR="00872AFE" w:rsidRPr="00711388" w:rsidDel="00A24EFA" w:rsidRDefault="00872AFE" w:rsidP="00567869">
            <w:pPr>
              <w:pStyle w:val="NormalLeft"/>
              <w:rPr>
                <w:del w:id="8946" w:author="Author"/>
                <w:lang w:val="en-GB"/>
              </w:rPr>
            </w:pPr>
            <w:del w:id="8947" w:author="Author">
              <w:r w:rsidRPr="00711388" w:rsidDel="00A24EFA">
                <w:rPr>
                  <w:lang w:val="en-GB"/>
                </w:rPr>
                <w:delText>Type of underwriting model which is used to estimate the exposure of the underwriting risk and the need for reinsurance protection. One of the options in the following closed list shall be used:</w:delText>
              </w:r>
            </w:del>
          </w:p>
          <w:p w14:paraId="4AAB3D9E" w14:textId="60C60405" w:rsidR="00872AFE" w:rsidRPr="00711388" w:rsidDel="00A24EFA" w:rsidRDefault="00872AFE" w:rsidP="00567869">
            <w:pPr>
              <w:pStyle w:val="NormalLeft"/>
              <w:rPr>
                <w:del w:id="8948" w:author="Author"/>
                <w:lang w:val="en-GB"/>
              </w:rPr>
            </w:pPr>
            <w:del w:id="8949" w:author="Author">
              <w:r w:rsidRPr="00711388" w:rsidDel="00A24EFA">
                <w:rPr>
                  <w:lang w:val="en-GB"/>
                </w:rPr>
                <w:delText xml:space="preserve">1 </w:delText>
              </w:r>
            </w:del>
            <w:r w:rsidR="00845F43" w:rsidRPr="00711388">
              <w:rPr>
                <w:lang w:val="en-GB"/>
              </w:rPr>
              <w:t>-</w:t>
            </w:r>
            <w:del w:id="8950" w:author="Author">
              <w:r w:rsidRPr="00711388" w:rsidDel="00A24EFA">
                <w:rPr>
                  <w:lang w:val="en-GB"/>
                </w:rPr>
                <w:delText xml:space="preserve"> Sum Insured</w:delText>
              </w:r>
            </w:del>
          </w:p>
          <w:p w14:paraId="2667A3CD" w14:textId="23D3FF42" w:rsidR="00872AFE" w:rsidRPr="00711388" w:rsidDel="00A24EFA" w:rsidRDefault="00872AFE" w:rsidP="00567869">
            <w:pPr>
              <w:pStyle w:val="NormalLeft"/>
              <w:rPr>
                <w:del w:id="8951" w:author="Author"/>
                <w:lang w:val="en-GB"/>
              </w:rPr>
            </w:pPr>
            <w:del w:id="8952" w:author="Author">
              <w:r w:rsidRPr="00711388" w:rsidDel="00A24EFA">
                <w:rPr>
                  <w:lang w:val="en-GB"/>
                </w:rPr>
                <w:delText>the highest amount that the insurer can be obliged to pay out according to the original policy. SI must also be filled when type of underwriting model is not applicable</w:delText>
              </w:r>
            </w:del>
          </w:p>
          <w:p w14:paraId="7103BB4C" w14:textId="20B4A41B" w:rsidR="00872AFE" w:rsidRPr="00711388" w:rsidDel="00A24EFA" w:rsidRDefault="00872AFE" w:rsidP="00567869">
            <w:pPr>
              <w:pStyle w:val="NormalLeft"/>
              <w:rPr>
                <w:del w:id="8953" w:author="Author"/>
                <w:lang w:val="en-GB"/>
              </w:rPr>
            </w:pPr>
            <w:del w:id="8954" w:author="Author">
              <w:r w:rsidRPr="00711388" w:rsidDel="00A24EFA">
                <w:rPr>
                  <w:lang w:val="en-GB"/>
                </w:rPr>
                <w:delText xml:space="preserve">2 </w:delText>
              </w:r>
            </w:del>
            <w:r w:rsidR="00845F43" w:rsidRPr="00711388">
              <w:rPr>
                <w:lang w:val="en-GB"/>
              </w:rPr>
              <w:t>-</w:t>
            </w:r>
            <w:del w:id="8955" w:author="Author">
              <w:r w:rsidRPr="00711388" w:rsidDel="00A24EFA">
                <w:rPr>
                  <w:lang w:val="en-GB"/>
                </w:rPr>
                <w:delText xml:space="preserve"> Maximum Possible Loss</w:delText>
              </w:r>
            </w:del>
          </w:p>
          <w:p w14:paraId="37354BEB" w14:textId="0515F3CC" w:rsidR="00872AFE" w:rsidRPr="00711388" w:rsidDel="00A24EFA" w:rsidRDefault="00872AFE" w:rsidP="00567869">
            <w:pPr>
              <w:pStyle w:val="NormalLeft"/>
              <w:rPr>
                <w:del w:id="8956" w:author="Author"/>
                <w:lang w:val="en-GB"/>
              </w:rPr>
            </w:pPr>
            <w:del w:id="8957" w:author="Author">
              <w:r w:rsidRPr="00711388" w:rsidDel="00A24EFA">
                <w:rPr>
                  <w:lang w:val="en-GB"/>
                </w:rPr>
                <w:lastRenderedPageBreak/>
                <w:delText>loss which may occur when the most unfavourable circumstances being more or less exceptionally combined, the fire is only stopped by impassable obstacles or lack of substance.</w:delText>
              </w:r>
            </w:del>
          </w:p>
          <w:p w14:paraId="12AE5336" w14:textId="542AC0C9" w:rsidR="00872AFE" w:rsidRPr="00711388" w:rsidDel="00A24EFA" w:rsidRDefault="00872AFE" w:rsidP="00567869">
            <w:pPr>
              <w:pStyle w:val="NormalLeft"/>
              <w:rPr>
                <w:del w:id="8958" w:author="Author"/>
                <w:lang w:val="en-GB"/>
              </w:rPr>
            </w:pPr>
            <w:del w:id="8959" w:author="Author">
              <w:r w:rsidRPr="00711388" w:rsidDel="00A24EFA">
                <w:rPr>
                  <w:lang w:val="en-GB"/>
                </w:rPr>
                <w:delText xml:space="preserve">3 </w:delText>
              </w:r>
            </w:del>
            <w:r w:rsidR="00845F43" w:rsidRPr="00711388">
              <w:rPr>
                <w:lang w:val="en-GB"/>
              </w:rPr>
              <w:t>-</w:t>
            </w:r>
            <w:del w:id="8960" w:author="Author">
              <w:r w:rsidRPr="00711388" w:rsidDel="00A24EFA">
                <w:rPr>
                  <w:lang w:val="en-GB"/>
                </w:rPr>
                <w:delText xml:space="preserve"> Probable Maximum Loss</w:delText>
              </w:r>
            </w:del>
          </w:p>
          <w:p w14:paraId="44BAF41E" w14:textId="2EDA1DA7" w:rsidR="00872AFE" w:rsidRPr="00711388" w:rsidDel="00A24EFA" w:rsidRDefault="00872AFE" w:rsidP="00567869">
            <w:pPr>
              <w:pStyle w:val="NormalLeft"/>
              <w:rPr>
                <w:del w:id="8961" w:author="Author"/>
                <w:lang w:val="en-GB"/>
              </w:rPr>
            </w:pPr>
            <w:del w:id="8962" w:author="Author">
              <w:r w:rsidRPr="00711388" w:rsidDel="00A24EFA">
                <w:rPr>
                  <w:lang w:val="en-GB"/>
                </w:rPr>
                <w:delTex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delText>
              </w:r>
            </w:del>
          </w:p>
          <w:p w14:paraId="5333F0E6" w14:textId="3FF34135" w:rsidR="00872AFE" w:rsidRPr="00711388" w:rsidDel="00A24EFA" w:rsidRDefault="00872AFE" w:rsidP="00567869">
            <w:pPr>
              <w:pStyle w:val="NormalLeft"/>
              <w:rPr>
                <w:del w:id="8963" w:author="Author"/>
                <w:lang w:val="en-GB"/>
              </w:rPr>
            </w:pPr>
            <w:del w:id="8964" w:author="Author">
              <w:r w:rsidRPr="00711388" w:rsidDel="00A24EFA">
                <w:rPr>
                  <w:lang w:val="en-GB"/>
                </w:rPr>
                <w:delText xml:space="preserve">4 </w:delText>
              </w:r>
            </w:del>
            <w:r w:rsidR="00845F43" w:rsidRPr="00711388">
              <w:rPr>
                <w:lang w:val="en-GB"/>
              </w:rPr>
              <w:t>-</w:t>
            </w:r>
            <w:del w:id="8965" w:author="Author">
              <w:r w:rsidRPr="00711388" w:rsidDel="00A24EFA">
                <w:rPr>
                  <w:lang w:val="en-GB"/>
                </w:rPr>
                <w:delText xml:space="preserve"> Estimated Maximum Loss</w:delText>
              </w:r>
            </w:del>
          </w:p>
          <w:p w14:paraId="0AAD84C5" w14:textId="61858D11" w:rsidR="00872AFE" w:rsidRPr="00711388" w:rsidDel="00A24EFA" w:rsidRDefault="00872AFE" w:rsidP="00567869">
            <w:pPr>
              <w:pStyle w:val="NormalLeft"/>
              <w:rPr>
                <w:del w:id="8966" w:author="Author"/>
                <w:lang w:val="en-GB"/>
              </w:rPr>
            </w:pPr>
            <w:del w:id="8967" w:author="Author">
              <w:r w:rsidRPr="00711388" w:rsidDel="00A24EFA">
                <w:rPr>
                  <w:lang w:val="en-GB"/>
                </w:rPr>
                <w:delTex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delText>
              </w:r>
            </w:del>
          </w:p>
          <w:p w14:paraId="3DCB2B8B" w14:textId="51CFA881" w:rsidR="00872AFE" w:rsidRPr="00711388" w:rsidDel="00A24EFA" w:rsidRDefault="00872AFE" w:rsidP="00567869">
            <w:pPr>
              <w:pStyle w:val="NormalLeft"/>
              <w:rPr>
                <w:del w:id="8968" w:author="Author"/>
                <w:lang w:val="en-GB"/>
              </w:rPr>
            </w:pPr>
            <w:del w:id="8969" w:author="Author">
              <w:r w:rsidRPr="00711388" w:rsidDel="00A24EFA">
                <w:rPr>
                  <w:lang w:val="en-GB"/>
                </w:rPr>
                <w:delText xml:space="preserve">5 </w:delText>
              </w:r>
            </w:del>
            <w:r w:rsidR="00845F43" w:rsidRPr="00711388">
              <w:rPr>
                <w:lang w:val="en-GB"/>
              </w:rPr>
              <w:t>-</w:t>
            </w:r>
            <w:del w:id="8970" w:author="Author">
              <w:r w:rsidRPr="00711388" w:rsidDel="00A24EFA">
                <w:rPr>
                  <w:lang w:val="en-GB"/>
                </w:rPr>
                <w:delText xml:space="preserve"> Other</w:delText>
              </w:r>
            </w:del>
          </w:p>
          <w:p w14:paraId="36525341" w14:textId="2E21674A" w:rsidR="00872AFE" w:rsidRPr="00711388" w:rsidDel="00A24EFA" w:rsidRDefault="00872AFE" w:rsidP="00567869">
            <w:pPr>
              <w:pStyle w:val="NormalLeft"/>
              <w:rPr>
                <w:del w:id="8971" w:author="Author"/>
                <w:lang w:val="en-GB"/>
              </w:rPr>
            </w:pPr>
            <w:del w:id="8972" w:author="Author">
              <w:r w:rsidRPr="00711388" w:rsidDel="00A24EFA">
                <w:rPr>
                  <w:lang w:val="en-GB"/>
                </w:rPr>
                <w:delText>other possible underwriting models used. The type of ‘other’ underwriting model applied must be explained in the Regular Supervisory Report</w:delText>
              </w:r>
            </w:del>
          </w:p>
          <w:p w14:paraId="0F50C3B3" w14:textId="370DE46E" w:rsidR="00872AFE" w:rsidRPr="00711388" w:rsidDel="00A24EFA" w:rsidRDefault="00872AFE" w:rsidP="00567869">
            <w:pPr>
              <w:pStyle w:val="NormalLeft"/>
              <w:rPr>
                <w:del w:id="8973" w:author="Author"/>
                <w:lang w:val="en-GB"/>
              </w:rPr>
            </w:pPr>
            <w:del w:id="8974" w:author="Author">
              <w:r w:rsidRPr="00711388" w:rsidDel="00A24EFA">
                <w:rPr>
                  <w:lang w:val="en-GB"/>
                </w:rPr>
                <w:delText>Although abovementioned definitions are used for the line of business, as defined in Annex I to Delegated Regulation (EU) 2015/35 ‘Fire and other damage to property insurance’, similar definitions might be in place for other lines of business.</w:delText>
              </w:r>
            </w:del>
          </w:p>
        </w:tc>
      </w:tr>
      <w:tr w:rsidR="00872AFE" w:rsidRPr="00711388" w:rsidDel="00A24EFA" w14:paraId="09CD8197" w14:textId="666E2DBF" w:rsidTr="00567869">
        <w:trPr>
          <w:del w:id="8975" w:author="Author"/>
        </w:trPr>
        <w:tc>
          <w:tcPr>
            <w:tcW w:w="1393" w:type="dxa"/>
            <w:tcBorders>
              <w:top w:val="single" w:sz="2" w:space="0" w:color="auto"/>
              <w:left w:val="single" w:sz="2" w:space="0" w:color="auto"/>
              <w:bottom w:val="single" w:sz="2" w:space="0" w:color="auto"/>
              <w:right w:val="single" w:sz="2" w:space="0" w:color="auto"/>
            </w:tcBorders>
          </w:tcPr>
          <w:p w14:paraId="7CA2AE4C" w14:textId="6635D755" w:rsidR="00872AFE" w:rsidRPr="00711388" w:rsidDel="00A24EFA" w:rsidRDefault="00872AFE" w:rsidP="00567869">
            <w:pPr>
              <w:pStyle w:val="NormalLeft"/>
              <w:rPr>
                <w:del w:id="8976" w:author="Author"/>
                <w:lang w:val="en-GB"/>
              </w:rPr>
            </w:pPr>
            <w:del w:id="8977" w:author="Author">
              <w:r w:rsidRPr="00711388" w:rsidDel="00A24EFA">
                <w:rPr>
                  <w:lang w:val="en-GB"/>
                </w:rPr>
                <w:lastRenderedPageBreak/>
                <w:delText>C0150</w:delText>
              </w:r>
            </w:del>
          </w:p>
        </w:tc>
        <w:tc>
          <w:tcPr>
            <w:tcW w:w="1764" w:type="dxa"/>
            <w:tcBorders>
              <w:top w:val="single" w:sz="2" w:space="0" w:color="auto"/>
              <w:left w:val="single" w:sz="2" w:space="0" w:color="auto"/>
              <w:bottom w:val="single" w:sz="2" w:space="0" w:color="auto"/>
              <w:right w:val="single" w:sz="2" w:space="0" w:color="auto"/>
            </w:tcBorders>
          </w:tcPr>
          <w:p w14:paraId="08058210" w14:textId="2AB85A7F" w:rsidR="00872AFE" w:rsidRPr="00711388" w:rsidDel="00A24EFA" w:rsidRDefault="00872AFE" w:rsidP="00567869">
            <w:pPr>
              <w:pStyle w:val="NormalLeft"/>
              <w:rPr>
                <w:del w:id="8978" w:author="Author"/>
                <w:lang w:val="en-GB"/>
              </w:rPr>
            </w:pPr>
            <w:del w:id="8979" w:author="Author">
              <w:r w:rsidRPr="00711388" w:rsidDel="00A24EFA">
                <w:rPr>
                  <w:lang w:val="en-GB"/>
                </w:rPr>
                <w:delText>Amount underwriting model</w:delText>
              </w:r>
            </w:del>
          </w:p>
        </w:tc>
        <w:tc>
          <w:tcPr>
            <w:tcW w:w="6129" w:type="dxa"/>
            <w:tcBorders>
              <w:top w:val="single" w:sz="2" w:space="0" w:color="auto"/>
              <w:left w:val="single" w:sz="2" w:space="0" w:color="auto"/>
              <w:bottom w:val="single" w:sz="2" w:space="0" w:color="auto"/>
              <w:right w:val="single" w:sz="2" w:space="0" w:color="auto"/>
            </w:tcBorders>
          </w:tcPr>
          <w:p w14:paraId="565B5B61" w14:textId="7B9A3848" w:rsidR="00872AFE" w:rsidRPr="00711388" w:rsidDel="00A24EFA" w:rsidRDefault="00872AFE" w:rsidP="00567869">
            <w:pPr>
              <w:pStyle w:val="NormalLeft"/>
              <w:rPr>
                <w:del w:id="8980" w:author="Author"/>
                <w:lang w:val="en-GB"/>
              </w:rPr>
            </w:pPr>
            <w:del w:id="8981" w:author="Author">
              <w:r w:rsidRPr="00711388" w:rsidDel="00A24EFA">
                <w:rPr>
                  <w:lang w:val="en-GB"/>
                </w:rPr>
                <w:delText>Maximum loss amount of the underwriting risk which is the result of the underwriting model used.</w:delText>
              </w:r>
            </w:del>
          </w:p>
        </w:tc>
      </w:tr>
      <w:tr w:rsidR="00872AFE" w:rsidRPr="00711388" w:rsidDel="00A24EFA" w14:paraId="5282A268" w14:textId="37431F9F" w:rsidTr="00567869">
        <w:trPr>
          <w:del w:id="8982" w:author="Author"/>
        </w:trPr>
        <w:tc>
          <w:tcPr>
            <w:tcW w:w="1393" w:type="dxa"/>
            <w:tcBorders>
              <w:top w:val="single" w:sz="2" w:space="0" w:color="auto"/>
              <w:left w:val="single" w:sz="2" w:space="0" w:color="auto"/>
              <w:bottom w:val="single" w:sz="2" w:space="0" w:color="auto"/>
              <w:right w:val="single" w:sz="2" w:space="0" w:color="auto"/>
            </w:tcBorders>
          </w:tcPr>
          <w:p w14:paraId="2BF1402B" w14:textId="7A21325B" w:rsidR="00872AFE" w:rsidRPr="00711388" w:rsidDel="00A24EFA" w:rsidRDefault="00872AFE" w:rsidP="00567869">
            <w:pPr>
              <w:pStyle w:val="NormalLeft"/>
              <w:rPr>
                <w:del w:id="8983" w:author="Author"/>
                <w:lang w:val="en-GB"/>
              </w:rPr>
            </w:pPr>
            <w:del w:id="8984" w:author="Author">
              <w:r w:rsidRPr="00711388" w:rsidDel="00A24EFA">
                <w:rPr>
                  <w:lang w:val="en-GB"/>
                </w:rPr>
                <w:delText>C0160</w:delText>
              </w:r>
            </w:del>
          </w:p>
        </w:tc>
        <w:tc>
          <w:tcPr>
            <w:tcW w:w="1764" w:type="dxa"/>
            <w:tcBorders>
              <w:top w:val="single" w:sz="2" w:space="0" w:color="auto"/>
              <w:left w:val="single" w:sz="2" w:space="0" w:color="auto"/>
              <w:bottom w:val="single" w:sz="2" w:space="0" w:color="auto"/>
              <w:right w:val="single" w:sz="2" w:space="0" w:color="auto"/>
            </w:tcBorders>
          </w:tcPr>
          <w:p w14:paraId="613781F1" w14:textId="1C5D902D" w:rsidR="00872AFE" w:rsidRPr="00711388" w:rsidDel="00A24EFA" w:rsidRDefault="00872AFE" w:rsidP="00567869">
            <w:pPr>
              <w:pStyle w:val="NormalLeft"/>
              <w:rPr>
                <w:del w:id="8985" w:author="Author"/>
                <w:lang w:val="en-GB"/>
              </w:rPr>
            </w:pPr>
            <w:del w:id="8986" w:author="Author">
              <w:r w:rsidRPr="00711388" w:rsidDel="00A24EFA">
                <w:rPr>
                  <w:lang w:val="en-GB"/>
                </w:rPr>
                <w:delText>Sum reinsured on a facultative basis, with all reinsurers</w:delText>
              </w:r>
            </w:del>
          </w:p>
        </w:tc>
        <w:tc>
          <w:tcPr>
            <w:tcW w:w="6129" w:type="dxa"/>
            <w:tcBorders>
              <w:top w:val="single" w:sz="2" w:space="0" w:color="auto"/>
              <w:left w:val="single" w:sz="2" w:space="0" w:color="auto"/>
              <w:bottom w:val="single" w:sz="2" w:space="0" w:color="auto"/>
              <w:right w:val="single" w:sz="2" w:space="0" w:color="auto"/>
            </w:tcBorders>
          </w:tcPr>
          <w:p w14:paraId="2980EFF7" w14:textId="1D49E782" w:rsidR="00872AFE" w:rsidRPr="00711388" w:rsidDel="00A24EFA" w:rsidRDefault="00872AFE" w:rsidP="00567869">
            <w:pPr>
              <w:pStyle w:val="NormalLeft"/>
              <w:rPr>
                <w:del w:id="8987" w:author="Author"/>
                <w:lang w:val="en-GB"/>
              </w:rPr>
            </w:pPr>
            <w:del w:id="8988" w:author="Author">
              <w:r w:rsidRPr="00711388" w:rsidDel="00A24EFA">
                <w:rPr>
                  <w:lang w:val="en-GB"/>
                </w:rPr>
                <w:delText xml:space="preserve">The sum reinsured on a facultative basis is part of the sum insured which is reinsured on a facultative basis. The amount shall be consistent with the Sum insured as specified in </w:delText>
              </w:r>
              <w:r w:rsidRPr="00711388" w:rsidDel="00A24EFA">
                <w:rPr>
                  <w:lang w:val="en-GB"/>
                </w:rPr>
                <w:lastRenderedPageBreak/>
                <w:delText>C0130 and reflects the maximum liability (100 %) for the facultative reinsurers.</w:delText>
              </w:r>
            </w:del>
          </w:p>
        </w:tc>
      </w:tr>
      <w:tr w:rsidR="00872AFE" w:rsidRPr="00711388" w:rsidDel="00A24EFA" w14:paraId="38923327" w14:textId="60C8EC30" w:rsidTr="00567869">
        <w:trPr>
          <w:del w:id="8989" w:author="Author"/>
        </w:trPr>
        <w:tc>
          <w:tcPr>
            <w:tcW w:w="1393" w:type="dxa"/>
            <w:tcBorders>
              <w:top w:val="single" w:sz="2" w:space="0" w:color="auto"/>
              <w:left w:val="single" w:sz="2" w:space="0" w:color="auto"/>
              <w:bottom w:val="single" w:sz="2" w:space="0" w:color="auto"/>
              <w:right w:val="single" w:sz="2" w:space="0" w:color="auto"/>
            </w:tcBorders>
          </w:tcPr>
          <w:p w14:paraId="789D5B26" w14:textId="7C844C90" w:rsidR="00872AFE" w:rsidRPr="00711388" w:rsidDel="00A24EFA" w:rsidRDefault="00872AFE" w:rsidP="00567869">
            <w:pPr>
              <w:pStyle w:val="NormalLeft"/>
              <w:rPr>
                <w:del w:id="8990" w:author="Author"/>
                <w:lang w:val="en-GB"/>
              </w:rPr>
            </w:pPr>
            <w:del w:id="8991" w:author="Author">
              <w:r w:rsidRPr="00711388" w:rsidDel="00A24EFA">
                <w:rPr>
                  <w:lang w:val="en-GB"/>
                </w:rPr>
                <w:lastRenderedPageBreak/>
                <w:delText>C0170</w:delText>
              </w:r>
            </w:del>
          </w:p>
        </w:tc>
        <w:tc>
          <w:tcPr>
            <w:tcW w:w="1764" w:type="dxa"/>
            <w:tcBorders>
              <w:top w:val="single" w:sz="2" w:space="0" w:color="auto"/>
              <w:left w:val="single" w:sz="2" w:space="0" w:color="auto"/>
              <w:bottom w:val="single" w:sz="2" w:space="0" w:color="auto"/>
              <w:right w:val="single" w:sz="2" w:space="0" w:color="auto"/>
            </w:tcBorders>
          </w:tcPr>
          <w:p w14:paraId="47BECC2C" w14:textId="39962CE1" w:rsidR="00872AFE" w:rsidRPr="00711388" w:rsidDel="00A24EFA" w:rsidRDefault="00872AFE" w:rsidP="00567869">
            <w:pPr>
              <w:pStyle w:val="NormalLeft"/>
              <w:rPr>
                <w:del w:id="8992" w:author="Author"/>
                <w:lang w:val="en-GB"/>
              </w:rPr>
            </w:pPr>
            <w:del w:id="8993" w:author="Author">
              <w:r w:rsidRPr="00711388" w:rsidDel="00A24EFA">
                <w:rPr>
                  <w:lang w:val="en-GB"/>
                </w:rPr>
                <w:delText>Facultative reinsurance premium ceded to all reinsurers for 100 % of the reinsurance placement</w:delText>
              </w:r>
            </w:del>
          </w:p>
        </w:tc>
        <w:tc>
          <w:tcPr>
            <w:tcW w:w="6129" w:type="dxa"/>
            <w:tcBorders>
              <w:top w:val="single" w:sz="2" w:space="0" w:color="auto"/>
              <w:left w:val="single" w:sz="2" w:space="0" w:color="auto"/>
              <w:bottom w:val="single" w:sz="2" w:space="0" w:color="auto"/>
              <w:right w:val="single" w:sz="2" w:space="0" w:color="auto"/>
            </w:tcBorders>
          </w:tcPr>
          <w:p w14:paraId="7DAB8820" w14:textId="4A7760C9" w:rsidR="00872AFE" w:rsidRPr="00711388" w:rsidDel="00A24EFA" w:rsidRDefault="00872AFE" w:rsidP="00567869">
            <w:pPr>
              <w:pStyle w:val="NormalLeft"/>
              <w:rPr>
                <w:del w:id="8994" w:author="Author"/>
                <w:lang w:val="en-GB"/>
              </w:rPr>
            </w:pPr>
            <w:del w:id="8995" w:author="Author">
              <w:r w:rsidRPr="00711388" w:rsidDel="00A24EFA">
                <w:rPr>
                  <w:lang w:val="en-GB"/>
                </w:rPr>
                <w:delText>Expected gross annual or written reinsurance premium, gross of ceding commissions, ceded to reinsurers for their share.</w:delText>
              </w:r>
            </w:del>
          </w:p>
        </w:tc>
      </w:tr>
      <w:tr w:rsidR="00872AFE" w:rsidRPr="00711388" w:rsidDel="00A24EFA" w14:paraId="1F9AC90E" w14:textId="03C22C37" w:rsidTr="00567869">
        <w:trPr>
          <w:del w:id="8996" w:author="Author"/>
        </w:trPr>
        <w:tc>
          <w:tcPr>
            <w:tcW w:w="9286" w:type="dxa"/>
            <w:gridSpan w:val="3"/>
            <w:tcBorders>
              <w:top w:val="single" w:sz="2" w:space="0" w:color="auto"/>
              <w:left w:val="single" w:sz="2" w:space="0" w:color="auto"/>
              <w:bottom w:val="single" w:sz="2" w:space="0" w:color="auto"/>
              <w:right w:val="single" w:sz="2" w:space="0" w:color="auto"/>
            </w:tcBorders>
          </w:tcPr>
          <w:p w14:paraId="5BC13F00" w14:textId="56BBF566" w:rsidR="00872AFE" w:rsidRPr="00711388" w:rsidDel="00A24EFA" w:rsidRDefault="00872AFE" w:rsidP="00567869">
            <w:pPr>
              <w:pStyle w:val="NormalCentered"/>
              <w:jc w:val="left"/>
              <w:rPr>
                <w:del w:id="8997" w:author="Author"/>
                <w:lang w:val="en-GB"/>
              </w:rPr>
            </w:pPr>
            <w:del w:id="8998" w:author="Author">
              <w:r w:rsidRPr="00711388" w:rsidDel="00A24EFA">
                <w:rPr>
                  <w:i/>
                  <w:iCs/>
                  <w:lang w:val="en-GB"/>
                </w:rPr>
                <w:delText>Facultative covers life</w:delText>
              </w:r>
            </w:del>
          </w:p>
        </w:tc>
      </w:tr>
      <w:tr w:rsidR="00872AFE" w:rsidRPr="00711388" w:rsidDel="00A24EFA" w14:paraId="166C1C60" w14:textId="5F513300" w:rsidTr="00567869">
        <w:trPr>
          <w:del w:id="8999" w:author="Author"/>
        </w:trPr>
        <w:tc>
          <w:tcPr>
            <w:tcW w:w="1393" w:type="dxa"/>
            <w:tcBorders>
              <w:top w:val="single" w:sz="2" w:space="0" w:color="auto"/>
              <w:left w:val="single" w:sz="2" w:space="0" w:color="auto"/>
              <w:bottom w:val="single" w:sz="2" w:space="0" w:color="auto"/>
              <w:right w:val="single" w:sz="2" w:space="0" w:color="auto"/>
            </w:tcBorders>
          </w:tcPr>
          <w:p w14:paraId="101FE0B3" w14:textId="2F25B68A" w:rsidR="00872AFE" w:rsidRPr="00711388" w:rsidDel="00A24EFA" w:rsidRDefault="00872AFE" w:rsidP="00567869">
            <w:pPr>
              <w:pStyle w:val="NormalLeft"/>
              <w:rPr>
                <w:del w:id="9000" w:author="Author"/>
                <w:lang w:val="en-GB"/>
              </w:rPr>
            </w:pPr>
            <w:del w:id="9001" w:author="Author">
              <w:r w:rsidRPr="00711388" w:rsidDel="00A24EFA">
                <w:rPr>
                  <w:lang w:val="en-GB"/>
                </w:rPr>
                <w:delText>C0190</w:delText>
              </w:r>
            </w:del>
          </w:p>
        </w:tc>
        <w:tc>
          <w:tcPr>
            <w:tcW w:w="1764" w:type="dxa"/>
            <w:tcBorders>
              <w:top w:val="single" w:sz="2" w:space="0" w:color="auto"/>
              <w:left w:val="single" w:sz="2" w:space="0" w:color="auto"/>
              <w:bottom w:val="single" w:sz="2" w:space="0" w:color="auto"/>
              <w:right w:val="single" w:sz="2" w:space="0" w:color="auto"/>
            </w:tcBorders>
          </w:tcPr>
          <w:p w14:paraId="31FBF8DD" w14:textId="1522219E" w:rsidR="00872AFE" w:rsidRPr="00711388" w:rsidDel="00A24EFA" w:rsidRDefault="00872AFE" w:rsidP="00567869">
            <w:pPr>
              <w:pStyle w:val="NormalLeft"/>
              <w:rPr>
                <w:del w:id="9002" w:author="Author"/>
                <w:lang w:val="en-GB"/>
              </w:rPr>
            </w:pPr>
            <w:del w:id="9003" w:author="Author">
              <w:r w:rsidRPr="00711388" w:rsidDel="00A24EFA">
                <w:rPr>
                  <w:lang w:val="en-GB"/>
                </w:rPr>
                <w:delText>Reinsurance program code</w:delText>
              </w:r>
            </w:del>
          </w:p>
        </w:tc>
        <w:tc>
          <w:tcPr>
            <w:tcW w:w="6129" w:type="dxa"/>
            <w:tcBorders>
              <w:top w:val="single" w:sz="2" w:space="0" w:color="auto"/>
              <w:left w:val="single" w:sz="2" w:space="0" w:color="auto"/>
              <w:bottom w:val="single" w:sz="2" w:space="0" w:color="auto"/>
              <w:right w:val="single" w:sz="2" w:space="0" w:color="auto"/>
            </w:tcBorders>
          </w:tcPr>
          <w:p w14:paraId="2A86F4DA" w14:textId="21D05145" w:rsidR="00872AFE" w:rsidRPr="00711388" w:rsidDel="00A24EFA" w:rsidRDefault="00872AFE" w:rsidP="00567869">
            <w:pPr>
              <w:pStyle w:val="NormalLeft"/>
              <w:rPr>
                <w:del w:id="9004" w:author="Author"/>
                <w:lang w:val="en-GB"/>
              </w:rPr>
            </w:pPr>
            <w:del w:id="9005" w:author="Author">
              <w:r w:rsidRPr="00711388" w:rsidDel="00A24EFA">
                <w:rPr>
                  <w:lang w:val="en-GB"/>
                </w:rPr>
                <w:delText xml:space="preserve">Undertaking specific reinsurance code that links the dominant treaty of reinsurance programme which also protects the risk covered by the facultative reinsurance. The Reinsurance program code shall be in line with the Reinsurance program code of S.30.03 </w:delText>
              </w:r>
            </w:del>
            <w:r w:rsidR="00845F43" w:rsidRPr="00711388">
              <w:rPr>
                <w:lang w:val="en-GB"/>
              </w:rPr>
              <w:t>-</w:t>
            </w:r>
            <w:del w:id="9006" w:author="Author">
              <w:r w:rsidRPr="00711388" w:rsidDel="00A24EFA">
                <w:rPr>
                  <w:lang w:val="en-GB"/>
                </w:rPr>
                <w:delText xml:space="preserve"> Outgoing Reinsurance Program in the next reporting year.</w:delText>
              </w:r>
            </w:del>
          </w:p>
        </w:tc>
      </w:tr>
      <w:tr w:rsidR="00872AFE" w:rsidRPr="00711388" w:rsidDel="00A24EFA" w14:paraId="7AB48005" w14:textId="3045198C" w:rsidTr="00567869">
        <w:trPr>
          <w:del w:id="9007" w:author="Author"/>
        </w:trPr>
        <w:tc>
          <w:tcPr>
            <w:tcW w:w="1393" w:type="dxa"/>
            <w:tcBorders>
              <w:top w:val="single" w:sz="2" w:space="0" w:color="auto"/>
              <w:left w:val="single" w:sz="2" w:space="0" w:color="auto"/>
              <w:bottom w:val="single" w:sz="2" w:space="0" w:color="auto"/>
              <w:right w:val="single" w:sz="2" w:space="0" w:color="auto"/>
            </w:tcBorders>
          </w:tcPr>
          <w:p w14:paraId="4C8945CC" w14:textId="3191FA72" w:rsidR="00872AFE" w:rsidRPr="00711388" w:rsidDel="00A24EFA" w:rsidRDefault="00872AFE" w:rsidP="00567869">
            <w:pPr>
              <w:pStyle w:val="NormalLeft"/>
              <w:rPr>
                <w:del w:id="9008" w:author="Author"/>
                <w:lang w:val="en-GB"/>
              </w:rPr>
            </w:pPr>
            <w:del w:id="9009" w:author="Author">
              <w:r w:rsidRPr="00711388" w:rsidDel="00A24EFA">
                <w:rPr>
                  <w:lang w:val="en-GB"/>
                </w:rPr>
                <w:delText>C0200</w:delText>
              </w:r>
            </w:del>
          </w:p>
        </w:tc>
        <w:tc>
          <w:tcPr>
            <w:tcW w:w="1764" w:type="dxa"/>
            <w:tcBorders>
              <w:top w:val="single" w:sz="2" w:space="0" w:color="auto"/>
              <w:left w:val="single" w:sz="2" w:space="0" w:color="auto"/>
              <w:bottom w:val="single" w:sz="2" w:space="0" w:color="auto"/>
              <w:right w:val="single" w:sz="2" w:space="0" w:color="auto"/>
            </w:tcBorders>
          </w:tcPr>
          <w:p w14:paraId="4947826B" w14:textId="1BBCC204" w:rsidR="00872AFE" w:rsidRPr="00711388" w:rsidDel="00A24EFA" w:rsidRDefault="00872AFE" w:rsidP="00567869">
            <w:pPr>
              <w:pStyle w:val="NormalLeft"/>
              <w:rPr>
                <w:del w:id="9010" w:author="Author"/>
                <w:lang w:val="en-GB"/>
              </w:rPr>
            </w:pPr>
            <w:del w:id="9011" w:author="Author">
              <w:r w:rsidRPr="00711388" w:rsidDel="00A24EFA">
                <w:rPr>
                  <w:lang w:val="en-GB"/>
                </w:rPr>
                <w:delText>Risk identification code</w:delText>
              </w:r>
            </w:del>
          </w:p>
        </w:tc>
        <w:tc>
          <w:tcPr>
            <w:tcW w:w="6129" w:type="dxa"/>
            <w:tcBorders>
              <w:top w:val="single" w:sz="2" w:space="0" w:color="auto"/>
              <w:left w:val="single" w:sz="2" w:space="0" w:color="auto"/>
              <w:bottom w:val="single" w:sz="2" w:space="0" w:color="auto"/>
              <w:right w:val="single" w:sz="2" w:space="0" w:color="auto"/>
            </w:tcBorders>
          </w:tcPr>
          <w:p w14:paraId="57631E82" w14:textId="19D6E5C7" w:rsidR="00872AFE" w:rsidRPr="00711388" w:rsidDel="00A24EFA" w:rsidRDefault="00872AFE" w:rsidP="00567869">
            <w:pPr>
              <w:pStyle w:val="NormalLeft"/>
              <w:rPr>
                <w:del w:id="9012" w:author="Author"/>
                <w:lang w:val="en-GB"/>
              </w:rPr>
            </w:pPr>
            <w:del w:id="9013" w:author="Author">
              <w:r w:rsidRPr="00711388" w:rsidDel="00A24EFA">
                <w:rPr>
                  <w:lang w:val="en-GB"/>
                </w:rPr>
                <w:delText>For each line of business, as defined in Annex I to Delegated Regulation (EU) 2015/35, of life insurance a selection shall be made of the 20 largest facultative reinsurance exposures (part of sum insured transferred to all reinsurers) overall plus the largest two in each line of business if not covered by the 20 largest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delText>
              </w:r>
            </w:del>
          </w:p>
          <w:p w14:paraId="109640B0" w14:textId="146A9DA6" w:rsidR="00872AFE" w:rsidRPr="00711388" w:rsidDel="00A24EFA" w:rsidRDefault="00872AFE" w:rsidP="00567869">
            <w:pPr>
              <w:pStyle w:val="NormalLeft"/>
              <w:rPr>
                <w:del w:id="9014" w:author="Author"/>
                <w:lang w:val="en-GB"/>
              </w:rPr>
            </w:pPr>
            <w:del w:id="9015" w:author="Author">
              <w:r w:rsidRPr="00711388" w:rsidDel="00A24EFA">
                <w:rPr>
                  <w:lang w:val="en-GB"/>
                </w:rPr>
                <w:delText>This code once assigned shall not be reused for another risk even when the risk to which the code was originally assigned does not exist anymore.</w:delText>
              </w:r>
            </w:del>
          </w:p>
          <w:p w14:paraId="6F3C6325" w14:textId="614E3BB9" w:rsidR="00872AFE" w:rsidRPr="00711388" w:rsidDel="00A24EFA" w:rsidRDefault="00872AFE" w:rsidP="00567869">
            <w:pPr>
              <w:pStyle w:val="NormalLeft"/>
              <w:rPr>
                <w:del w:id="9016" w:author="Author"/>
                <w:lang w:val="en-GB"/>
              </w:rPr>
            </w:pPr>
            <w:del w:id="9017" w:author="Author">
              <w:r w:rsidRPr="00711388" w:rsidDel="00A24EFA">
                <w:rPr>
                  <w:lang w:val="en-GB"/>
                </w:rPr>
                <w:delText>When one risk affects more than one line of business the same code can be used for all the lines of business affected.</w:delText>
              </w:r>
              <w:r w:rsidRPr="00711388" w:rsidDel="003323F0">
                <w:rPr>
                  <w:lang w:val="en-GB"/>
                </w:rPr>
                <w:delText xml:space="preserve">  </w:delText>
              </w:r>
            </w:del>
            <w:ins w:id="9018" w:author="Author">
              <w:r w:rsidR="003323F0">
                <w:rPr>
                  <w:lang w:val="en-GB"/>
                </w:rPr>
                <w:t xml:space="preserve"> </w:t>
              </w:r>
            </w:ins>
          </w:p>
        </w:tc>
      </w:tr>
      <w:tr w:rsidR="00872AFE" w:rsidRPr="00711388" w:rsidDel="00A24EFA" w14:paraId="13AF3241" w14:textId="1DD82783" w:rsidTr="00567869">
        <w:trPr>
          <w:trHeight w:val="1503"/>
          <w:del w:id="9019" w:author="Author"/>
        </w:trPr>
        <w:tc>
          <w:tcPr>
            <w:tcW w:w="1393" w:type="dxa"/>
            <w:tcBorders>
              <w:top w:val="single" w:sz="2" w:space="0" w:color="auto"/>
              <w:left w:val="single" w:sz="2" w:space="0" w:color="auto"/>
              <w:bottom w:val="single" w:sz="4" w:space="0" w:color="auto"/>
              <w:right w:val="single" w:sz="2" w:space="0" w:color="auto"/>
            </w:tcBorders>
          </w:tcPr>
          <w:p w14:paraId="79A02A23" w14:textId="0A0FE730" w:rsidR="00872AFE" w:rsidRPr="00711388" w:rsidDel="00A24EFA" w:rsidRDefault="00872AFE" w:rsidP="00567869">
            <w:pPr>
              <w:pStyle w:val="NormalLeft"/>
              <w:rPr>
                <w:del w:id="9020" w:author="Author"/>
                <w:lang w:val="en-GB"/>
              </w:rPr>
            </w:pPr>
            <w:del w:id="9021" w:author="Author">
              <w:r w:rsidRPr="00711388" w:rsidDel="00A24EFA">
                <w:rPr>
                  <w:lang w:val="en-GB"/>
                </w:rPr>
                <w:delText>C0210</w:delText>
              </w:r>
            </w:del>
          </w:p>
        </w:tc>
        <w:tc>
          <w:tcPr>
            <w:tcW w:w="1764" w:type="dxa"/>
            <w:tcBorders>
              <w:top w:val="single" w:sz="2" w:space="0" w:color="auto"/>
              <w:left w:val="single" w:sz="2" w:space="0" w:color="auto"/>
              <w:bottom w:val="single" w:sz="4" w:space="0" w:color="auto"/>
              <w:right w:val="single" w:sz="2" w:space="0" w:color="auto"/>
            </w:tcBorders>
          </w:tcPr>
          <w:p w14:paraId="107D7754" w14:textId="650C35DD" w:rsidR="00872AFE" w:rsidRPr="00711388" w:rsidDel="00A24EFA" w:rsidRDefault="00872AFE" w:rsidP="00567869">
            <w:pPr>
              <w:pStyle w:val="NormalLeft"/>
              <w:rPr>
                <w:del w:id="9022" w:author="Author"/>
                <w:lang w:val="en-GB"/>
              </w:rPr>
            </w:pPr>
            <w:del w:id="9023" w:author="Author">
              <w:r w:rsidRPr="00711388" w:rsidDel="00A24EFA">
                <w:rPr>
                  <w:lang w:val="en-GB"/>
                </w:rPr>
                <w:delText>Facultative reinsurance placement identification code</w:delText>
              </w:r>
            </w:del>
          </w:p>
        </w:tc>
        <w:tc>
          <w:tcPr>
            <w:tcW w:w="6129" w:type="dxa"/>
            <w:tcBorders>
              <w:top w:val="single" w:sz="2" w:space="0" w:color="auto"/>
              <w:left w:val="single" w:sz="2" w:space="0" w:color="auto"/>
              <w:bottom w:val="single" w:sz="4" w:space="0" w:color="auto"/>
              <w:right w:val="single" w:sz="2" w:space="0" w:color="auto"/>
            </w:tcBorders>
          </w:tcPr>
          <w:p w14:paraId="385799AC" w14:textId="35872D0D" w:rsidR="00872AFE" w:rsidRPr="00711388" w:rsidDel="00A24EFA" w:rsidRDefault="00872AFE" w:rsidP="00567869">
            <w:pPr>
              <w:pStyle w:val="NormalLeft"/>
              <w:rPr>
                <w:del w:id="9024" w:author="Author"/>
                <w:lang w:val="en-GB"/>
              </w:rPr>
            </w:pPr>
            <w:del w:id="9025" w:author="Author">
              <w:r w:rsidRPr="00711388" w:rsidDel="00A24EFA">
                <w:rPr>
                  <w:lang w:val="en-GB"/>
                </w:rPr>
                <w:delText>Each facultative reinsurance placement must be assigned a sequence number which is unique for the risk. The facultative reinsurance placement identification code is entity specific.</w:delText>
              </w:r>
            </w:del>
          </w:p>
        </w:tc>
      </w:tr>
      <w:tr w:rsidR="00872AFE" w:rsidRPr="00711388" w:rsidDel="00A24EFA" w14:paraId="5034E85C" w14:textId="2B9F93AD" w:rsidTr="00567869">
        <w:trPr>
          <w:trHeight w:val="4958"/>
          <w:del w:id="9026" w:author="Author"/>
        </w:trPr>
        <w:tc>
          <w:tcPr>
            <w:tcW w:w="1393" w:type="dxa"/>
            <w:tcBorders>
              <w:top w:val="single" w:sz="4" w:space="0" w:color="auto"/>
              <w:left w:val="single" w:sz="2" w:space="0" w:color="auto"/>
              <w:bottom w:val="single" w:sz="4" w:space="0" w:color="auto"/>
              <w:right w:val="single" w:sz="2" w:space="0" w:color="auto"/>
            </w:tcBorders>
          </w:tcPr>
          <w:p w14:paraId="4327A820" w14:textId="61DC1C18" w:rsidR="00872AFE" w:rsidRPr="00711388" w:rsidDel="00A24EFA" w:rsidRDefault="00872AFE" w:rsidP="00567869">
            <w:pPr>
              <w:pStyle w:val="NormalLeft"/>
              <w:rPr>
                <w:del w:id="9027" w:author="Author"/>
                <w:lang w:val="en-GB"/>
              </w:rPr>
            </w:pPr>
            <w:del w:id="9028" w:author="Author">
              <w:r w:rsidRPr="00711388" w:rsidDel="00A24EFA">
                <w:rPr>
                  <w:lang w:val="en-GB"/>
                </w:rPr>
                <w:lastRenderedPageBreak/>
                <w:delText>C0211</w:delText>
              </w:r>
            </w:del>
          </w:p>
        </w:tc>
        <w:tc>
          <w:tcPr>
            <w:tcW w:w="1764" w:type="dxa"/>
            <w:tcBorders>
              <w:top w:val="single" w:sz="4" w:space="0" w:color="auto"/>
              <w:left w:val="single" w:sz="2" w:space="0" w:color="auto"/>
              <w:bottom w:val="single" w:sz="4" w:space="0" w:color="auto"/>
              <w:right w:val="single" w:sz="2" w:space="0" w:color="auto"/>
            </w:tcBorders>
          </w:tcPr>
          <w:p w14:paraId="6369BC86" w14:textId="1B3DC8DB" w:rsidR="00872AFE" w:rsidRPr="00711388" w:rsidDel="00A24EFA" w:rsidRDefault="00872AFE" w:rsidP="00567869">
            <w:pPr>
              <w:pStyle w:val="NormalLeft"/>
              <w:rPr>
                <w:del w:id="9029" w:author="Author"/>
                <w:lang w:val="en-GB"/>
              </w:rPr>
            </w:pPr>
            <w:del w:id="9030" w:author="Author">
              <w:r w:rsidRPr="00711388" w:rsidDel="00A24EFA">
                <w:rPr>
                  <w:lang w:val="en-GB"/>
                </w:rPr>
                <w:delText>Line of business for life</w:delText>
              </w:r>
            </w:del>
          </w:p>
        </w:tc>
        <w:tc>
          <w:tcPr>
            <w:tcW w:w="6129" w:type="dxa"/>
            <w:tcBorders>
              <w:top w:val="single" w:sz="4" w:space="0" w:color="auto"/>
              <w:left w:val="single" w:sz="2" w:space="0" w:color="auto"/>
              <w:bottom w:val="single" w:sz="4" w:space="0" w:color="auto"/>
              <w:right w:val="single" w:sz="2" w:space="0" w:color="auto"/>
            </w:tcBorders>
          </w:tcPr>
          <w:p w14:paraId="6A7245E8" w14:textId="77DA4237" w:rsidR="00872AFE" w:rsidRPr="00711388" w:rsidDel="00A24EFA" w:rsidRDefault="00872AFE" w:rsidP="00567869">
            <w:pPr>
              <w:pStyle w:val="NormalLeft"/>
              <w:rPr>
                <w:del w:id="9031" w:author="Author"/>
                <w:lang w:val="en-GB"/>
              </w:rPr>
            </w:pPr>
            <w:del w:id="9032" w:author="Author">
              <w:r w:rsidRPr="00711388" w:rsidDel="00A24EFA">
                <w:rPr>
                  <w:lang w:val="en-GB"/>
                </w:rPr>
                <w:delText>Identification of the line of business, as defined in Annex I to Delegated Regulation (EU) 2015/35, reported. The following closed list shall be used:</w:delText>
              </w:r>
            </w:del>
          </w:p>
          <w:p w14:paraId="3CF0BE55" w14:textId="26A0926D" w:rsidR="00872AFE" w:rsidRPr="00711388" w:rsidDel="00A24EFA" w:rsidRDefault="00872AFE" w:rsidP="00567869">
            <w:pPr>
              <w:pStyle w:val="NormalLeft"/>
              <w:rPr>
                <w:del w:id="9033" w:author="Author"/>
                <w:lang w:val="en-GB"/>
              </w:rPr>
            </w:pPr>
            <w:del w:id="9034" w:author="Author">
              <w:r w:rsidRPr="00711388" w:rsidDel="00A24EFA">
                <w:rPr>
                  <w:lang w:val="en-GB"/>
                </w:rPr>
                <w:delText xml:space="preserve">29 </w:delText>
              </w:r>
            </w:del>
            <w:r w:rsidR="00845F43" w:rsidRPr="00711388">
              <w:rPr>
                <w:lang w:val="en-GB"/>
              </w:rPr>
              <w:t>-</w:t>
            </w:r>
            <w:del w:id="9035" w:author="Author">
              <w:r w:rsidRPr="00711388" w:rsidDel="00A24EFA">
                <w:rPr>
                  <w:lang w:val="en-GB"/>
                </w:rPr>
                <w:delText xml:space="preserve"> Health insurance</w:delText>
              </w:r>
            </w:del>
          </w:p>
          <w:p w14:paraId="7AC28FAD" w14:textId="1612E06F" w:rsidR="00872AFE" w:rsidRPr="00711388" w:rsidDel="00A24EFA" w:rsidRDefault="00872AFE" w:rsidP="00567869">
            <w:pPr>
              <w:pStyle w:val="NormalLeft"/>
              <w:rPr>
                <w:del w:id="9036" w:author="Author"/>
                <w:lang w:val="en-GB"/>
              </w:rPr>
            </w:pPr>
            <w:del w:id="9037" w:author="Author">
              <w:r w:rsidRPr="00711388" w:rsidDel="00A24EFA">
                <w:rPr>
                  <w:lang w:val="en-GB"/>
                </w:rPr>
                <w:delText xml:space="preserve">30 </w:delText>
              </w:r>
            </w:del>
            <w:r w:rsidR="00845F43" w:rsidRPr="00711388">
              <w:rPr>
                <w:lang w:val="en-GB"/>
              </w:rPr>
              <w:t>-</w:t>
            </w:r>
            <w:del w:id="9038" w:author="Author">
              <w:r w:rsidRPr="00711388" w:rsidDel="00A24EFA">
                <w:rPr>
                  <w:lang w:val="en-GB"/>
                </w:rPr>
                <w:delText xml:space="preserve"> Insurance with profit participation</w:delText>
              </w:r>
            </w:del>
          </w:p>
          <w:p w14:paraId="150EE705" w14:textId="1FAFFE8F" w:rsidR="00872AFE" w:rsidRPr="00711388" w:rsidDel="00A24EFA" w:rsidRDefault="00872AFE" w:rsidP="00567869">
            <w:pPr>
              <w:pStyle w:val="NormalLeft"/>
              <w:rPr>
                <w:del w:id="9039" w:author="Author"/>
                <w:lang w:val="en-GB"/>
              </w:rPr>
            </w:pPr>
            <w:del w:id="9040" w:author="Author">
              <w:r w:rsidRPr="00711388" w:rsidDel="00A24EFA">
                <w:rPr>
                  <w:lang w:val="en-GB"/>
                </w:rPr>
                <w:delText xml:space="preserve">31 </w:delText>
              </w:r>
            </w:del>
            <w:r w:rsidR="00845F43" w:rsidRPr="00711388">
              <w:rPr>
                <w:lang w:val="en-GB"/>
              </w:rPr>
              <w:t>-</w:t>
            </w:r>
            <w:del w:id="9041" w:author="Author">
              <w:r w:rsidRPr="00711388" w:rsidDel="00A24EFA">
                <w:rPr>
                  <w:lang w:val="en-GB"/>
                </w:rPr>
                <w:delText xml:space="preserve"> Index</w:delText>
              </w:r>
            </w:del>
            <w:r w:rsidR="00711388" w:rsidRPr="00711388">
              <w:rPr>
                <w:lang w:val="en-GB"/>
              </w:rPr>
              <w:t>-</w:t>
            </w:r>
            <w:del w:id="9042" w:author="Author">
              <w:r w:rsidRPr="00711388" w:rsidDel="00A24EFA">
                <w:rPr>
                  <w:lang w:val="en-GB"/>
                </w:rPr>
                <w:delText>linked and unit</w:delText>
              </w:r>
            </w:del>
            <w:r w:rsidR="00711388" w:rsidRPr="00711388">
              <w:rPr>
                <w:lang w:val="en-GB"/>
              </w:rPr>
              <w:t>-</w:t>
            </w:r>
            <w:del w:id="9043" w:author="Author">
              <w:r w:rsidRPr="00711388" w:rsidDel="00A24EFA">
                <w:rPr>
                  <w:lang w:val="en-GB"/>
                </w:rPr>
                <w:delText>linked insurance</w:delText>
              </w:r>
            </w:del>
          </w:p>
          <w:p w14:paraId="77C1785D" w14:textId="5C894230" w:rsidR="00872AFE" w:rsidRPr="00711388" w:rsidDel="00A24EFA" w:rsidRDefault="00872AFE" w:rsidP="00567869">
            <w:pPr>
              <w:pStyle w:val="NormalLeft"/>
              <w:rPr>
                <w:del w:id="9044" w:author="Author"/>
                <w:lang w:val="en-GB"/>
              </w:rPr>
            </w:pPr>
            <w:del w:id="9045" w:author="Author">
              <w:r w:rsidRPr="00711388" w:rsidDel="00A24EFA">
                <w:rPr>
                  <w:lang w:val="en-GB"/>
                </w:rPr>
                <w:delText xml:space="preserve">32 </w:delText>
              </w:r>
            </w:del>
            <w:r w:rsidR="00845F43" w:rsidRPr="00711388">
              <w:rPr>
                <w:lang w:val="en-GB"/>
              </w:rPr>
              <w:t>-</w:t>
            </w:r>
            <w:del w:id="9046" w:author="Author">
              <w:r w:rsidRPr="00711388" w:rsidDel="00A24EFA">
                <w:rPr>
                  <w:lang w:val="en-GB"/>
                </w:rPr>
                <w:delText xml:space="preserve"> Other life insurance</w:delText>
              </w:r>
            </w:del>
          </w:p>
          <w:p w14:paraId="543387E9" w14:textId="5CD22797" w:rsidR="00872AFE" w:rsidRPr="00711388" w:rsidDel="00A24EFA" w:rsidRDefault="00872AFE" w:rsidP="00567869">
            <w:pPr>
              <w:pStyle w:val="NormalLeft"/>
              <w:rPr>
                <w:del w:id="9047" w:author="Author"/>
                <w:lang w:val="en-GB"/>
              </w:rPr>
            </w:pPr>
            <w:del w:id="9048" w:author="Author">
              <w:r w:rsidRPr="00711388" w:rsidDel="00A24EFA">
                <w:rPr>
                  <w:lang w:val="en-GB"/>
                </w:rPr>
                <w:delText xml:space="preserve">33 </w:delText>
              </w:r>
            </w:del>
            <w:r w:rsidR="00845F43" w:rsidRPr="00711388">
              <w:rPr>
                <w:lang w:val="en-GB"/>
              </w:rPr>
              <w:t>-</w:t>
            </w:r>
            <w:del w:id="9049" w:author="Author">
              <w:r w:rsidRPr="00711388" w:rsidDel="00A24EFA">
                <w:rPr>
                  <w:lang w:val="en-GB"/>
                </w:rPr>
                <w:delText xml:space="preserve"> Annuities stemming from non</w:delText>
              </w:r>
            </w:del>
            <w:r w:rsidR="00711388" w:rsidRPr="00711388">
              <w:rPr>
                <w:lang w:val="en-GB"/>
              </w:rPr>
              <w:t>-</w:t>
            </w:r>
            <w:del w:id="9050" w:author="Author">
              <w:r w:rsidRPr="00711388" w:rsidDel="00A24EFA">
                <w:rPr>
                  <w:lang w:val="en-GB"/>
                </w:rPr>
                <w:delText>life insurance contracts and relating to health insurance obligations</w:delText>
              </w:r>
            </w:del>
          </w:p>
          <w:p w14:paraId="57F1E6DC" w14:textId="5F0BCBA4" w:rsidR="00872AFE" w:rsidRPr="00711388" w:rsidDel="00A24EFA" w:rsidRDefault="00872AFE" w:rsidP="00567869">
            <w:pPr>
              <w:pStyle w:val="NormalLeft"/>
              <w:rPr>
                <w:del w:id="9051" w:author="Author"/>
                <w:lang w:val="en-GB"/>
              </w:rPr>
            </w:pPr>
            <w:del w:id="9052" w:author="Author">
              <w:r w:rsidRPr="00711388" w:rsidDel="00A24EFA">
                <w:rPr>
                  <w:lang w:val="en-GB"/>
                </w:rPr>
                <w:delText xml:space="preserve">34 </w:delText>
              </w:r>
            </w:del>
            <w:r w:rsidR="00845F43" w:rsidRPr="00711388">
              <w:rPr>
                <w:lang w:val="en-GB"/>
              </w:rPr>
              <w:t>-</w:t>
            </w:r>
            <w:del w:id="9053" w:author="Author">
              <w:r w:rsidRPr="00711388" w:rsidDel="00A24EFA">
                <w:rPr>
                  <w:lang w:val="en-GB"/>
                </w:rPr>
                <w:delText xml:space="preserve"> Annuities stemming from non</w:delText>
              </w:r>
            </w:del>
            <w:r w:rsidR="00711388" w:rsidRPr="00711388">
              <w:rPr>
                <w:lang w:val="en-GB"/>
              </w:rPr>
              <w:t>-</w:t>
            </w:r>
            <w:del w:id="9054" w:author="Author">
              <w:r w:rsidRPr="00711388" w:rsidDel="00A24EFA">
                <w:rPr>
                  <w:lang w:val="en-GB"/>
                </w:rPr>
                <w:delText>life insurance contracts and relating to insurance obligations other than health insurance obligations</w:delText>
              </w:r>
            </w:del>
          </w:p>
          <w:p w14:paraId="7632715E" w14:textId="59DFBBBC" w:rsidR="00872AFE" w:rsidRPr="00711388" w:rsidDel="00A24EFA" w:rsidRDefault="00872AFE" w:rsidP="00567869">
            <w:pPr>
              <w:pStyle w:val="NormalLeft"/>
              <w:rPr>
                <w:del w:id="9055" w:author="Author"/>
                <w:lang w:val="en-GB"/>
              </w:rPr>
            </w:pPr>
            <w:del w:id="9056" w:author="Author">
              <w:r w:rsidRPr="00711388" w:rsidDel="00A24EFA">
                <w:rPr>
                  <w:lang w:val="en-GB"/>
                </w:rPr>
                <w:delText xml:space="preserve">35 </w:delText>
              </w:r>
            </w:del>
            <w:r w:rsidR="00845F43" w:rsidRPr="00711388">
              <w:rPr>
                <w:lang w:val="en-GB"/>
              </w:rPr>
              <w:t>-</w:t>
            </w:r>
            <w:del w:id="9057" w:author="Author">
              <w:r w:rsidRPr="00711388" w:rsidDel="00A24EFA">
                <w:rPr>
                  <w:lang w:val="en-GB"/>
                </w:rPr>
                <w:delText xml:space="preserve"> Health reinsurance</w:delText>
              </w:r>
            </w:del>
          </w:p>
          <w:p w14:paraId="08340F20" w14:textId="571C7D44" w:rsidR="00872AFE" w:rsidRPr="00711388" w:rsidDel="00A24EFA" w:rsidRDefault="00872AFE" w:rsidP="00567869">
            <w:pPr>
              <w:pStyle w:val="NormalLeft"/>
              <w:rPr>
                <w:del w:id="9058" w:author="Author"/>
                <w:lang w:val="en-GB"/>
              </w:rPr>
            </w:pPr>
            <w:del w:id="9059" w:author="Author">
              <w:r w:rsidRPr="00711388" w:rsidDel="00A24EFA">
                <w:rPr>
                  <w:lang w:val="en-GB"/>
                </w:rPr>
                <w:delText xml:space="preserve">36 </w:delText>
              </w:r>
            </w:del>
            <w:r w:rsidR="00845F43" w:rsidRPr="00711388">
              <w:rPr>
                <w:lang w:val="en-GB"/>
              </w:rPr>
              <w:t>-</w:t>
            </w:r>
            <w:del w:id="9060" w:author="Author">
              <w:r w:rsidRPr="00711388" w:rsidDel="00A24EFA">
                <w:rPr>
                  <w:lang w:val="en-GB"/>
                </w:rPr>
                <w:delText xml:space="preserve"> Life reinsurance</w:delText>
              </w:r>
            </w:del>
          </w:p>
        </w:tc>
      </w:tr>
      <w:tr w:rsidR="00872AFE" w:rsidRPr="00711388" w:rsidDel="00A24EFA" w14:paraId="04AC38B6" w14:textId="5449ABB1" w:rsidTr="00567869">
        <w:trPr>
          <w:trHeight w:val="93"/>
          <w:del w:id="9061" w:author="Author"/>
        </w:trPr>
        <w:tc>
          <w:tcPr>
            <w:tcW w:w="1393" w:type="dxa"/>
            <w:tcBorders>
              <w:top w:val="single" w:sz="4" w:space="0" w:color="auto"/>
              <w:left w:val="single" w:sz="2" w:space="0" w:color="auto"/>
              <w:bottom w:val="single" w:sz="2" w:space="0" w:color="auto"/>
              <w:right w:val="single" w:sz="2" w:space="0" w:color="auto"/>
            </w:tcBorders>
          </w:tcPr>
          <w:p w14:paraId="18C2F1EF" w14:textId="73D1E8DE" w:rsidR="00872AFE" w:rsidRPr="00711388" w:rsidDel="00A24EFA" w:rsidRDefault="00872AFE" w:rsidP="00567869">
            <w:pPr>
              <w:pStyle w:val="NormalLeft"/>
              <w:rPr>
                <w:del w:id="9062" w:author="Author"/>
                <w:lang w:val="en-GB"/>
              </w:rPr>
            </w:pPr>
            <w:del w:id="9063" w:author="Author">
              <w:r w:rsidRPr="00711388" w:rsidDel="00A24EFA">
                <w:rPr>
                  <w:lang w:val="en-GB"/>
                </w:rPr>
                <w:delText>C0212</w:delText>
              </w:r>
            </w:del>
          </w:p>
        </w:tc>
        <w:tc>
          <w:tcPr>
            <w:tcW w:w="1764" w:type="dxa"/>
            <w:tcBorders>
              <w:top w:val="single" w:sz="4" w:space="0" w:color="auto"/>
              <w:left w:val="single" w:sz="2" w:space="0" w:color="auto"/>
              <w:bottom w:val="single" w:sz="2" w:space="0" w:color="auto"/>
              <w:right w:val="single" w:sz="2" w:space="0" w:color="auto"/>
            </w:tcBorders>
          </w:tcPr>
          <w:p w14:paraId="09C80F81" w14:textId="59E350AA" w:rsidR="00872AFE" w:rsidRPr="00711388" w:rsidDel="00A24EFA" w:rsidRDefault="00872AFE" w:rsidP="00567869">
            <w:pPr>
              <w:pStyle w:val="NormalLeft"/>
              <w:rPr>
                <w:del w:id="9064" w:author="Author"/>
                <w:lang w:val="en-GB"/>
              </w:rPr>
            </w:pPr>
            <w:del w:id="9065" w:author="Author">
              <w:r w:rsidRPr="00711388" w:rsidDel="00A24EFA">
                <w:rPr>
                  <w:lang w:val="en-GB"/>
                </w:rPr>
                <w:delText>Indication of belonging to the 20 largest exposures</w:delText>
              </w:r>
            </w:del>
          </w:p>
        </w:tc>
        <w:tc>
          <w:tcPr>
            <w:tcW w:w="6129" w:type="dxa"/>
            <w:tcBorders>
              <w:top w:val="single" w:sz="4" w:space="0" w:color="auto"/>
              <w:left w:val="single" w:sz="2" w:space="0" w:color="auto"/>
              <w:bottom w:val="single" w:sz="2" w:space="0" w:color="auto"/>
              <w:right w:val="single" w:sz="2" w:space="0" w:color="auto"/>
            </w:tcBorders>
          </w:tcPr>
          <w:p w14:paraId="5B078BBF" w14:textId="2C1F0FAC" w:rsidR="00872AFE" w:rsidRPr="00711388" w:rsidDel="00A24EFA" w:rsidRDefault="00872AFE" w:rsidP="00567869">
            <w:pPr>
              <w:pStyle w:val="NormalLeft"/>
              <w:rPr>
                <w:del w:id="9066" w:author="Author"/>
                <w:lang w:val="en-GB"/>
              </w:rPr>
            </w:pPr>
            <w:del w:id="9067" w:author="Author">
              <w:r w:rsidRPr="00711388" w:rsidDel="00A24EFA">
                <w:rPr>
                  <w:lang w:val="en-GB"/>
                </w:rPr>
                <w:delText>Please indicate whether the exposure belongs to the 20 largest exposures of the undertaking. The following close</w:delText>
              </w:r>
              <w:r w:rsidR="0035144A" w:rsidRPr="00711388" w:rsidDel="00A24EFA">
                <w:rPr>
                  <w:lang w:val="en-GB"/>
                </w:rPr>
                <w:delText>d</w:delText>
              </w:r>
              <w:r w:rsidRPr="00711388" w:rsidDel="00A24EFA">
                <w:rPr>
                  <w:lang w:val="en-GB"/>
                </w:rPr>
                <w:delText xml:space="preserve"> list shall be used: </w:delText>
              </w:r>
            </w:del>
          </w:p>
          <w:p w14:paraId="4B890DF4" w14:textId="51F9000A" w:rsidR="00872AFE" w:rsidRPr="00711388" w:rsidDel="00A24EFA" w:rsidRDefault="00872AFE" w:rsidP="00567869">
            <w:pPr>
              <w:pStyle w:val="NormalLeft"/>
              <w:rPr>
                <w:del w:id="9068" w:author="Author"/>
                <w:lang w:val="en-GB"/>
              </w:rPr>
            </w:pPr>
            <w:del w:id="9069" w:author="Author">
              <w:r w:rsidRPr="00711388" w:rsidDel="00A24EFA">
                <w:rPr>
                  <w:lang w:val="en-GB"/>
                </w:rPr>
                <w:delText xml:space="preserve">1 </w:delText>
              </w:r>
            </w:del>
            <w:r w:rsidR="00711388" w:rsidRPr="00711388">
              <w:rPr>
                <w:lang w:val="en-GB"/>
              </w:rPr>
              <w:t>-</w:t>
            </w:r>
            <w:del w:id="9070" w:author="Author">
              <w:r w:rsidRPr="00711388" w:rsidDel="00A24EFA">
                <w:rPr>
                  <w:lang w:val="en-GB"/>
                </w:rPr>
                <w:delText xml:space="preserve"> Belongs to 20 largest</w:delText>
              </w:r>
            </w:del>
          </w:p>
          <w:p w14:paraId="63E9353C" w14:textId="43C134F9" w:rsidR="00872AFE" w:rsidRPr="00711388" w:rsidDel="00A24EFA" w:rsidRDefault="00563CC6" w:rsidP="00567869">
            <w:pPr>
              <w:pStyle w:val="NormalLeft"/>
              <w:rPr>
                <w:del w:id="9071" w:author="Author"/>
                <w:lang w:val="en-GB"/>
              </w:rPr>
            </w:pPr>
            <w:del w:id="9072" w:author="Author">
              <w:r w:rsidRPr="00711388" w:rsidDel="00A24EFA">
                <w:rPr>
                  <w:lang w:val="en-GB"/>
                </w:rPr>
                <w:delText xml:space="preserve">2 </w:delText>
              </w:r>
            </w:del>
            <w:r w:rsidR="00711388" w:rsidRPr="00711388">
              <w:rPr>
                <w:lang w:val="en-GB"/>
              </w:rPr>
              <w:t>-</w:t>
            </w:r>
            <w:del w:id="9073" w:author="Author">
              <w:r w:rsidRPr="00711388" w:rsidDel="00A24EFA">
                <w:rPr>
                  <w:lang w:val="en-GB"/>
                </w:rPr>
                <w:delText xml:space="preserve"> LoB</w:delText>
              </w:r>
              <w:r w:rsidR="00872AFE" w:rsidRPr="00711388" w:rsidDel="00A24EFA">
                <w:rPr>
                  <w:lang w:val="en-GB"/>
                </w:rPr>
                <w:delText xml:space="preserve"> not in the 20 largest</w:delText>
              </w:r>
            </w:del>
          </w:p>
        </w:tc>
      </w:tr>
      <w:tr w:rsidR="00872AFE" w:rsidRPr="00711388" w:rsidDel="00A24EFA" w14:paraId="42635A9B" w14:textId="4E71226F" w:rsidTr="00567869">
        <w:trPr>
          <w:del w:id="9074" w:author="Author"/>
        </w:trPr>
        <w:tc>
          <w:tcPr>
            <w:tcW w:w="1393" w:type="dxa"/>
            <w:tcBorders>
              <w:top w:val="single" w:sz="2" w:space="0" w:color="auto"/>
              <w:left w:val="single" w:sz="2" w:space="0" w:color="auto"/>
              <w:bottom w:val="single" w:sz="2" w:space="0" w:color="auto"/>
              <w:right w:val="single" w:sz="2" w:space="0" w:color="auto"/>
            </w:tcBorders>
          </w:tcPr>
          <w:p w14:paraId="5E083F89" w14:textId="782EE8CE" w:rsidR="00872AFE" w:rsidRPr="00711388" w:rsidDel="00A24EFA" w:rsidRDefault="00872AFE" w:rsidP="00567869">
            <w:pPr>
              <w:pStyle w:val="NormalLeft"/>
              <w:rPr>
                <w:del w:id="9075" w:author="Author"/>
                <w:lang w:val="en-GB"/>
              </w:rPr>
            </w:pPr>
            <w:del w:id="9076" w:author="Author">
              <w:r w:rsidRPr="00711388" w:rsidDel="00A24EFA">
                <w:rPr>
                  <w:lang w:val="en-GB"/>
                </w:rPr>
                <w:delText>C0220</w:delText>
              </w:r>
            </w:del>
          </w:p>
        </w:tc>
        <w:tc>
          <w:tcPr>
            <w:tcW w:w="1764" w:type="dxa"/>
            <w:tcBorders>
              <w:top w:val="single" w:sz="2" w:space="0" w:color="auto"/>
              <w:left w:val="single" w:sz="2" w:space="0" w:color="auto"/>
              <w:bottom w:val="single" w:sz="2" w:space="0" w:color="auto"/>
              <w:right w:val="single" w:sz="2" w:space="0" w:color="auto"/>
            </w:tcBorders>
          </w:tcPr>
          <w:p w14:paraId="7D7A450E" w14:textId="12B8E1DE" w:rsidR="00872AFE" w:rsidRPr="00711388" w:rsidDel="00A24EFA" w:rsidRDefault="00872AFE" w:rsidP="00567869">
            <w:pPr>
              <w:pStyle w:val="NormalLeft"/>
              <w:rPr>
                <w:del w:id="9077" w:author="Author"/>
                <w:lang w:val="en-GB"/>
              </w:rPr>
            </w:pPr>
            <w:del w:id="9078" w:author="Author">
              <w:r w:rsidRPr="00711388" w:rsidDel="00A24EFA">
                <w:rPr>
                  <w:lang w:val="en-GB"/>
                </w:rPr>
                <w:delText>Finite reinsurance or similar arrangements</w:delText>
              </w:r>
            </w:del>
          </w:p>
        </w:tc>
        <w:tc>
          <w:tcPr>
            <w:tcW w:w="6129" w:type="dxa"/>
            <w:tcBorders>
              <w:top w:val="single" w:sz="2" w:space="0" w:color="auto"/>
              <w:left w:val="single" w:sz="2" w:space="0" w:color="auto"/>
              <w:bottom w:val="single" w:sz="2" w:space="0" w:color="auto"/>
              <w:right w:val="single" w:sz="2" w:space="0" w:color="auto"/>
            </w:tcBorders>
          </w:tcPr>
          <w:p w14:paraId="56B82591" w14:textId="61585613" w:rsidR="00872AFE" w:rsidRPr="00711388" w:rsidDel="00A24EFA" w:rsidRDefault="00872AFE" w:rsidP="00567869">
            <w:pPr>
              <w:pStyle w:val="NormalLeft"/>
              <w:rPr>
                <w:del w:id="9079" w:author="Author"/>
                <w:lang w:val="en-GB"/>
              </w:rPr>
            </w:pPr>
            <w:del w:id="9080" w:author="Author">
              <w:r w:rsidRPr="00711388" w:rsidDel="00A24EFA">
                <w:rPr>
                  <w:lang w:val="en-GB"/>
                </w:rPr>
                <w:delText>One of the options in the following closed list shall be used:</w:delText>
              </w:r>
            </w:del>
          </w:p>
          <w:p w14:paraId="718612B3" w14:textId="0EAF21CA" w:rsidR="00872AFE" w:rsidRPr="00711388" w:rsidDel="00A24EFA" w:rsidRDefault="00872AFE" w:rsidP="00567869">
            <w:pPr>
              <w:pStyle w:val="NormalLeft"/>
              <w:rPr>
                <w:del w:id="9081" w:author="Author"/>
                <w:lang w:val="en-GB"/>
              </w:rPr>
            </w:pPr>
            <w:del w:id="9082" w:author="Author">
              <w:r w:rsidRPr="00711388" w:rsidDel="00A24EFA">
                <w:rPr>
                  <w:lang w:val="en-GB"/>
                </w:rPr>
                <w:delText xml:space="preserve">1 </w:delText>
              </w:r>
            </w:del>
            <w:r w:rsidR="00845F43" w:rsidRPr="00711388">
              <w:rPr>
                <w:lang w:val="en-GB"/>
              </w:rPr>
              <w:t>-</w:t>
            </w:r>
            <w:del w:id="9083" w:author="Author">
              <w:r w:rsidRPr="00711388" w:rsidDel="00A24EFA">
                <w:rPr>
                  <w:lang w:val="en-GB"/>
                </w:rPr>
                <w:delText xml:space="preserve"> Non</w:delText>
              </w:r>
            </w:del>
            <w:r w:rsidR="00711388" w:rsidRPr="00711388">
              <w:rPr>
                <w:lang w:val="en-GB"/>
              </w:rPr>
              <w:t>-</w:t>
            </w:r>
            <w:del w:id="9084" w:author="Author">
              <w:r w:rsidRPr="00711388" w:rsidDel="00A24EFA">
                <w:rPr>
                  <w:lang w:val="en-GB"/>
                </w:rPr>
                <w:delText>traditional or Finite RE</w:delText>
              </w:r>
            </w:del>
          </w:p>
          <w:p w14:paraId="3F8853DD" w14:textId="72FB6B88" w:rsidR="00872AFE" w:rsidRPr="00711388" w:rsidDel="00A24EFA" w:rsidRDefault="00872AFE" w:rsidP="00567869">
            <w:pPr>
              <w:pStyle w:val="NormalLeft"/>
              <w:rPr>
                <w:del w:id="9085" w:author="Author"/>
                <w:lang w:val="en-GB"/>
              </w:rPr>
            </w:pPr>
            <w:del w:id="9086" w:author="Author">
              <w:r w:rsidRPr="00711388" w:rsidDel="00A24EFA">
                <w:rPr>
                  <w:lang w:val="en-GB"/>
                </w:rPr>
                <w:delText>(if any reinsurance contract or financial instrument which is not directly based on the principle of indemnity or is based on a contract wording which has limited or no demonstrable risk transfer mechanism)</w:delText>
              </w:r>
            </w:del>
          </w:p>
          <w:p w14:paraId="6C06226B" w14:textId="4AA05FCE" w:rsidR="00872AFE" w:rsidRPr="00711388" w:rsidDel="00A24EFA" w:rsidRDefault="00872AFE" w:rsidP="00567869">
            <w:pPr>
              <w:pStyle w:val="NormalLeft"/>
              <w:rPr>
                <w:del w:id="9087" w:author="Author"/>
                <w:lang w:val="en-GB"/>
              </w:rPr>
            </w:pPr>
            <w:del w:id="9088" w:author="Author">
              <w:r w:rsidRPr="00711388" w:rsidDel="00A24EFA">
                <w:rPr>
                  <w:lang w:val="en-GB"/>
                </w:rPr>
                <w:delText xml:space="preserve">2 </w:delText>
              </w:r>
            </w:del>
            <w:r w:rsidR="00845F43" w:rsidRPr="00711388">
              <w:rPr>
                <w:lang w:val="en-GB"/>
              </w:rPr>
              <w:t>-</w:t>
            </w:r>
            <w:del w:id="9089" w:author="Author">
              <w:r w:rsidRPr="00711388" w:rsidDel="00A24EFA">
                <w:rPr>
                  <w:lang w:val="en-GB"/>
                </w:rPr>
                <w:delText xml:space="preserve"> Other than non</w:delText>
              </w:r>
            </w:del>
            <w:r w:rsidR="00711388" w:rsidRPr="00711388">
              <w:rPr>
                <w:lang w:val="en-GB"/>
              </w:rPr>
              <w:t>-</w:t>
            </w:r>
            <w:del w:id="9090" w:author="Author">
              <w:r w:rsidRPr="00711388" w:rsidDel="00A24EFA">
                <w:rPr>
                  <w:lang w:val="en-GB"/>
                </w:rPr>
                <w:delText>traditional or Finite RE</w:delText>
              </w:r>
            </w:del>
          </w:p>
        </w:tc>
      </w:tr>
      <w:tr w:rsidR="00872AFE" w:rsidRPr="00711388" w:rsidDel="00A24EFA" w14:paraId="3668E3C2" w14:textId="44ECC7F6" w:rsidTr="00567869">
        <w:trPr>
          <w:del w:id="9091" w:author="Author"/>
        </w:trPr>
        <w:tc>
          <w:tcPr>
            <w:tcW w:w="1393" w:type="dxa"/>
            <w:tcBorders>
              <w:top w:val="single" w:sz="2" w:space="0" w:color="auto"/>
              <w:left w:val="single" w:sz="2" w:space="0" w:color="auto"/>
              <w:bottom w:val="single" w:sz="2" w:space="0" w:color="auto"/>
              <w:right w:val="single" w:sz="2" w:space="0" w:color="auto"/>
            </w:tcBorders>
          </w:tcPr>
          <w:p w14:paraId="7897D056" w14:textId="52AE3D71" w:rsidR="00872AFE" w:rsidRPr="00711388" w:rsidDel="00A24EFA" w:rsidRDefault="00872AFE" w:rsidP="00567869">
            <w:pPr>
              <w:pStyle w:val="NormalLeft"/>
              <w:rPr>
                <w:del w:id="9092" w:author="Author"/>
                <w:lang w:val="en-GB"/>
              </w:rPr>
            </w:pPr>
            <w:del w:id="9093" w:author="Author">
              <w:r w:rsidRPr="00711388" w:rsidDel="00A24EFA">
                <w:rPr>
                  <w:lang w:val="en-GB"/>
                </w:rPr>
                <w:delText>C0230</w:delText>
              </w:r>
            </w:del>
          </w:p>
        </w:tc>
        <w:tc>
          <w:tcPr>
            <w:tcW w:w="1764" w:type="dxa"/>
            <w:tcBorders>
              <w:top w:val="single" w:sz="2" w:space="0" w:color="auto"/>
              <w:left w:val="single" w:sz="2" w:space="0" w:color="auto"/>
              <w:bottom w:val="single" w:sz="2" w:space="0" w:color="auto"/>
              <w:right w:val="single" w:sz="2" w:space="0" w:color="auto"/>
            </w:tcBorders>
          </w:tcPr>
          <w:p w14:paraId="73205FE3" w14:textId="7461A8A6" w:rsidR="00872AFE" w:rsidRPr="00711388" w:rsidDel="00A24EFA" w:rsidRDefault="00872AFE" w:rsidP="00567869">
            <w:pPr>
              <w:pStyle w:val="NormalLeft"/>
              <w:rPr>
                <w:del w:id="9094" w:author="Author"/>
                <w:lang w:val="en-GB"/>
              </w:rPr>
            </w:pPr>
            <w:del w:id="9095" w:author="Author">
              <w:r w:rsidRPr="00711388" w:rsidDel="00A24EFA">
                <w:rPr>
                  <w:lang w:val="en-GB"/>
                </w:rPr>
                <w:delText>Proportional</w:delText>
              </w:r>
            </w:del>
          </w:p>
        </w:tc>
        <w:tc>
          <w:tcPr>
            <w:tcW w:w="6129" w:type="dxa"/>
            <w:tcBorders>
              <w:top w:val="single" w:sz="2" w:space="0" w:color="auto"/>
              <w:left w:val="single" w:sz="2" w:space="0" w:color="auto"/>
              <w:bottom w:val="single" w:sz="2" w:space="0" w:color="auto"/>
              <w:right w:val="single" w:sz="2" w:space="0" w:color="auto"/>
            </w:tcBorders>
          </w:tcPr>
          <w:p w14:paraId="3C0B6FFE" w14:textId="6722B42B" w:rsidR="00872AFE" w:rsidRPr="00711388" w:rsidDel="00A24EFA" w:rsidRDefault="00872AFE" w:rsidP="00567869">
            <w:pPr>
              <w:pStyle w:val="NormalLeft"/>
              <w:rPr>
                <w:del w:id="9096" w:author="Author"/>
                <w:lang w:val="en-GB"/>
              </w:rPr>
            </w:pPr>
            <w:del w:id="9097" w:author="Author">
              <w:r w:rsidRPr="00711388" w:rsidDel="00A24EFA">
                <w:rPr>
                  <w:lang w:val="en-GB"/>
                </w:rPr>
                <w:delText>Indicate whether the reinsurance program is proportional reinsurance, i.e., involves a reinsurer taking a stated percent share of each policy that an insurer underwrites. One of the options in the following closed list shall be used:</w:delText>
              </w:r>
            </w:del>
          </w:p>
          <w:p w14:paraId="1DD425BD" w14:textId="2A429132" w:rsidR="00872AFE" w:rsidRPr="00711388" w:rsidDel="00A24EFA" w:rsidRDefault="00872AFE" w:rsidP="00567869">
            <w:pPr>
              <w:pStyle w:val="NormalLeft"/>
              <w:rPr>
                <w:del w:id="9098" w:author="Author"/>
                <w:lang w:val="en-GB"/>
              </w:rPr>
            </w:pPr>
            <w:del w:id="9099" w:author="Author">
              <w:r w:rsidRPr="00711388" w:rsidDel="00A24EFA">
                <w:rPr>
                  <w:lang w:val="en-GB"/>
                </w:rPr>
                <w:delText xml:space="preserve">1 </w:delText>
              </w:r>
            </w:del>
            <w:r w:rsidR="00845F43" w:rsidRPr="00711388">
              <w:rPr>
                <w:lang w:val="en-GB"/>
              </w:rPr>
              <w:t>-</w:t>
            </w:r>
            <w:del w:id="9100" w:author="Author">
              <w:r w:rsidRPr="00711388" w:rsidDel="00A24EFA">
                <w:rPr>
                  <w:lang w:val="en-GB"/>
                </w:rPr>
                <w:delText xml:space="preserve"> Proportional reinsurance</w:delText>
              </w:r>
            </w:del>
          </w:p>
          <w:p w14:paraId="6EB87B8E" w14:textId="54274762" w:rsidR="00872AFE" w:rsidRPr="00711388" w:rsidDel="00A24EFA" w:rsidRDefault="00872AFE" w:rsidP="00567869">
            <w:pPr>
              <w:pStyle w:val="NormalLeft"/>
              <w:rPr>
                <w:del w:id="9101" w:author="Author"/>
                <w:lang w:val="en-GB"/>
              </w:rPr>
            </w:pPr>
            <w:del w:id="9102" w:author="Author">
              <w:r w:rsidRPr="00711388" w:rsidDel="00A24EFA">
                <w:rPr>
                  <w:lang w:val="en-GB"/>
                </w:rPr>
                <w:delText xml:space="preserve">2 </w:delText>
              </w:r>
            </w:del>
            <w:r w:rsidR="00845F43" w:rsidRPr="00711388">
              <w:rPr>
                <w:lang w:val="en-GB"/>
              </w:rPr>
              <w:t>-</w:t>
            </w:r>
            <w:del w:id="9103" w:author="Author">
              <w:r w:rsidRPr="00711388" w:rsidDel="00A24EFA">
                <w:rPr>
                  <w:lang w:val="en-GB"/>
                </w:rPr>
                <w:delText xml:space="preserve"> Non</w:delText>
              </w:r>
            </w:del>
            <w:r w:rsidR="00711388" w:rsidRPr="00711388">
              <w:rPr>
                <w:lang w:val="en-GB"/>
              </w:rPr>
              <w:t>-</w:t>
            </w:r>
            <w:del w:id="9104" w:author="Author">
              <w:r w:rsidRPr="00711388" w:rsidDel="00A24EFA">
                <w:rPr>
                  <w:lang w:val="en-GB"/>
                </w:rPr>
                <w:delText>proportional reinsurance</w:delText>
              </w:r>
            </w:del>
          </w:p>
        </w:tc>
      </w:tr>
      <w:tr w:rsidR="00872AFE" w:rsidRPr="00711388" w:rsidDel="00A24EFA" w14:paraId="0A3B3B4D" w14:textId="265FA38B" w:rsidTr="00567869">
        <w:trPr>
          <w:del w:id="9105" w:author="Author"/>
        </w:trPr>
        <w:tc>
          <w:tcPr>
            <w:tcW w:w="1393" w:type="dxa"/>
            <w:tcBorders>
              <w:top w:val="single" w:sz="2" w:space="0" w:color="auto"/>
              <w:left w:val="single" w:sz="2" w:space="0" w:color="auto"/>
              <w:bottom w:val="single" w:sz="2" w:space="0" w:color="auto"/>
              <w:right w:val="single" w:sz="2" w:space="0" w:color="auto"/>
            </w:tcBorders>
          </w:tcPr>
          <w:p w14:paraId="70F655FA" w14:textId="4440EFFE" w:rsidR="00872AFE" w:rsidRPr="00711388" w:rsidDel="00A24EFA" w:rsidRDefault="00872AFE" w:rsidP="00567869">
            <w:pPr>
              <w:pStyle w:val="NormalLeft"/>
              <w:rPr>
                <w:del w:id="9106" w:author="Author"/>
                <w:lang w:val="en-GB"/>
              </w:rPr>
            </w:pPr>
            <w:del w:id="9107" w:author="Author">
              <w:r w:rsidRPr="00711388" w:rsidDel="00A24EFA">
                <w:rPr>
                  <w:lang w:val="en-GB"/>
                </w:rPr>
                <w:delText>C0240</w:delText>
              </w:r>
            </w:del>
          </w:p>
        </w:tc>
        <w:tc>
          <w:tcPr>
            <w:tcW w:w="1764" w:type="dxa"/>
            <w:tcBorders>
              <w:top w:val="single" w:sz="2" w:space="0" w:color="auto"/>
              <w:left w:val="single" w:sz="2" w:space="0" w:color="auto"/>
              <w:bottom w:val="single" w:sz="2" w:space="0" w:color="auto"/>
              <w:right w:val="single" w:sz="2" w:space="0" w:color="auto"/>
            </w:tcBorders>
          </w:tcPr>
          <w:p w14:paraId="354D431E" w14:textId="652502E9" w:rsidR="00872AFE" w:rsidRPr="00711388" w:rsidDel="00A24EFA" w:rsidRDefault="00872AFE" w:rsidP="00567869">
            <w:pPr>
              <w:pStyle w:val="NormalLeft"/>
              <w:rPr>
                <w:del w:id="9108" w:author="Author"/>
                <w:lang w:val="en-GB"/>
              </w:rPr>
            </w:pPr>
            <w:del w:id="9109" w:author="Author">
              <w:r w:rsidRPr="00711388" w:rsidDel="00A24EFA">
                <w:rPr>
                  <w:lang w:val="en-GB"/>
                </w:rPr>
                <w:delText>Identification of the company/person to which the risk relates</w:delText>
              </w:r>
            </w:del>
          </w:p>
        </w:tc>
        <w:tc>
          <w:tcPr>
            <w:tcW w:w="6129" w:type="dxa"/>
            <w:tcBorders>
              <w:top w:val="single" w:sz="2" w:space="0" w:color="auto"/>
              <w:left w:val="single" w:sz="2" w:space="0" w:color="auto"/>
              <w:bottom w:val="single" w:sz="2" w:space="0" w:color="auto"/>
              <w:right w:val="single" w:sz="2" w:space="0" w:color="auto"/>
            </w:tcBorders>
          </w:tcPr>
          <w:p w14:paraId="7014B3EE" w14:textId="4FB50EB7" w:rsidR="00872AFE" w:rsidRPr="00711388" w:rsidDel="00A24EFA" w:rsidRDefault="00872AFE" w:rsidP="00567869">
            <w:pPr>
              <w:pStyle w:val="NormalLeft"/>
              <w:rPr>
                <w:del w:id="9110" w:author="Author"/>
                <w:lang w:val="en-GB"/>
              </w:rPr>
            </w:pPr>
            <w:del w:id="9111" w:author="Author">
              <w:r w:rsidRPr="00711388" w:rsidDel="00A24EFA">
                <w:rPr>
                  <w:lang w:val="en-GB"/>
                </w:rPr>
                <w:delText>If the risk relates to a company identify the name of the company to whom the risk relates</w:delText>
              </w:r>
            </w:del>
          </w:p>
          <w:p w14:paraId="6547B016" w14:textId="25FE4311" w:rsidR="00872AFE" w:rsidRPr="00711388" w:rsidDel="00A24EFA" w:rsidRDefault="00872AFE" w:rsidP="00567869">
            <w:pPr>
              <w:pStyle w:val="NormalLeft"/>
              <w:rPr>
                <w:del w:id="9112" w:author="Author"/>
                <w:lang w:val="en-GB"/>
              </w:rPr>
            </w:pPr>
            <w:del w:id="9113" w:author="Author">
              <w:r w:rsidRPr="00711388" w:rsidDel="00A24EFA">
                <w:rPr>
                  <w:lang w:val="en-GB"/>
                </w:rPr>
                <w:delText xml:space="preserve">If the risk relates to a natural person, pseudonymise the original policy number and report pseudonymised information. Pseudonymous data refer to data that cannot be </w:delText>
              </w:r>
              <w:r w:rsidRPr="00711388" w:rsidDel="00A24EFA">
                <w:rPr>
                  <w:lang w:val="en-GB"/>
                </w:rPr>
                <w:lastRenderedPageBreak/>
                <w:delText>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delText>
              </w:r>
            </w:del>
          </w:p>
        </w:tc>
      </w:tr>
      <w:tr w:rsidR="00872AFE" w:rsidRPr="00711388" w:rsidDel="00A24EFA" w14:paraId="0D98446B" w14:textId="6FF9455B" w:rsidTr="00567869">
        <w:trPr>
          <w:del w:id="9114" w:author="Author"/>
        </w:trPr>
        <w:tc>
          <w:tcPr>
            <w:tcW w:w="1393" w:type="dxa"/>
            <w:tcBorders>
              <w:top w:val="single" w:sz="2" w:space="0" w:color="auto"/>
              <w:left w:val="single" w:sz="2" w:space="0" w:color="auto"/>
              <w:bottom w:val="single" w:sz="2" w:space="0" w:color="auto"/>
              <w:right w:val="single" w:sz="2" w:space="0" w:color="auto"/>
            </w:tcBorders>
          </w:tcPr>
          <w:p w14:paraId="1D5E9D64" w14:textId="4A034630" w:rsidR="00872AFE" w:rsidRPr="00711388" w:rsidDel="00A24EFA" w:rsidRDefault="00872AFE" w:rsidP="00567869">
            <w:pPr>
              <w:pStyle w:val="NormalLeft"/>
              <w:rPr>
                <w:del w:id="9115" w:author="Author"/>
                <w:lang w:val="en-GB"/>
              </w:rPr>
            </w:pPr>
            <w:del w:id="9116" w:author="Author">
              <w:r w:rsidRPr="00711388" w:rsidDel="00A24EFA">
                <w:rPr>
                  <w:lang w:val="en-GB"/>
                </w:rPr>
                <w:lastRenderedPageBreak/>
                <w:delText>C0250</w:delText>
              </w:r>
            </w:del>
          </w:p>
        </w:tc>
        <w:tc>
          <w:tcPr>
            <w:tcW w:w="1764" w:type="dxa"/>
            <w:tcBorders>
              <w:top w:val="single" w:sz="2" w:space="0" w:color="auto"/>
              <w:left w:val="single" w:sz="2" w:space="0" w:color="auto"/>
              <w:bottom w:val="single" w:sz="2" w:space="0" w:color="auto"/>
              <w:right w:val="single" w:sz="2" w:space="0" w:color="auto"/>
            </w:tcBorders>
          </w:tcPr>
          <w:p w14:paraId="51C8C371" w14:textId="2E6C3182" w:rsidR="00872AFE" w:rsidRPr="00711388" w:rsidDel="00A24EFA" w:rsidRDefault="00872AFE" w:rsidP="00567869">
            <w:pPr>
              <w:pStyle w:val="NormalLeft"/>
              <w:rPr>
                <w:del w:id="9117" w:author="Author"/>
                <w:lang w:val="en-GB"/>
              </w:rPr>
            </w:pPr>
            <w:del w:id="9118" w:author="Author">
              <w:r w:rsidRPr="00711388" w:rsidDel="00A24EFA">
                <w:rPr>
                  <w:lang w:val="en-GB"/>
                </w:rPr>
                <w:delText>Description risk category covered</w:delText>
              </w:r>
            </w:del>
          </w:p>
        </w:tc>
        <w:tc>
          <w:tcPr>
            <w:tcW w:w="6129" w:type="dxa"/>
            <w:tcBorders>
              <w:top w:val="single" w:sz="2" w:space="0" w:color="auto"/>
              <w:left w:val="single" w:sz="2" w:space="0" w:color="auto"/>
              <w:bottom w:val="single" w:sz="2" w:space="0" w:color="auto"/>
              <w:right w:val="single" w:sz="2" w:space="0" w:color="auto"/>
            </w:tcBorders>
          </w:tcPr>
          <w:p w14:paraId="1DFEB625" w14:textId="204768FE" w:rsidR="00872AFE" w:rsidRPr="00711388" w:rsidDel="00A24EFA" w:rsidRDefault="00872AFE" w:rsidP="00567869">
            <w:pPr>
              <w:pStyle w:val="NormalLeft"/>
              <w:rPr>
                <w:del w:id="9119" w:author="Author"/>
                <w:lang w:val="en-GB"/>
              </w:rPr>
            </w:pPr>
            <w:del w:id="9120" w:author="Author">
              <w:r w:rsidRPr="00711388" w:rsidDel="00A24EFA">
                <w:rPr>
                  <w:lang w:val="en-GB"/>
                </w:rPr>
                <w:delText>Description of the main scope of the cover of the facultative risk. It is normally part of the description used to identify the placement.</w:delText>
              </w:r>
            </w:del>
          </w:p>
          <w:p w14:paraId="4F9E7917" w14:textId="320B20E2" w:rsidR="00872AFE" w:rsidRPr="00711388" w:rsidDel="00A24EFA" w:rsidRDefault="00872AFE" w:rsidP="00567869">
            <w:pPr>
              <w:pStyle w:val="NormalLeft"/>
              <w:rPr>
                <w:del w:id="9121" w:author="Author"/>
                <w:lang w:val="en-GB"/>
              </w:rPr>
            </w:pPr>
            <w:del w:id="9122" w:author="Author">
              <w:r w:rsidRPr="00711388" w:rsidDel="00A24EFA">
                <w:rPr>
                  <w:lang w:val="en-GB"/>
                </w:rPr>
                <w:delText>The description of the risk category covered is entity specific and is not mandatory. Also the term ‘risk category’ isn't based on Solvency II Directive terminologies but can be considered as an extra possibility the give additional information about the underwriting risk(s).</w:delText>
              </w:r>
            </w:del>
          </w:p>
        </w:tc>
      </w:tr>
      <w:tr w:rsidR="00872AFE" w:rsidRPr="00711388" w:rsidDel="00A24EFA" w14:paraId="0820D364" w14:textId="66A4C422" w:rsidTr="00567869">
        <w:trPr>
          <w:del w:id="9123" w:author="Author"/>
        </w:trPr>
        <w:tc>
          <w:tcPr>
            <w:tcW w:w="1393" w:type="dxa"/>
            <w:tcBorders>
              <w:top w:val="single" w:sz="2" w:space="0" w:color="auto"/>
              <w:left w:val="single" w:sz="2" w:space="0" w:color="auto"/>
              <w:bottom w:val="single" w:sz="2" w:space="0" w:color="auto"/>
              <w:right w:val="single" w:sz="2" w:space="0" w:color="auto"/>
            </w:tcBorders>
          </w:tcPr>
          <w:p w14:paraId="25858747" w14:textId="541FF15C" w:rsidR="00872AFE" w:rsidRPr="00711388" w:rsidDel="00A24EFA" w:rsidRDefault="00872AFE" w:rsidP="00567869">
            <w:pPr>
              <w:pStyle w:val="NormalLeft"/>
              <w:rPr>
                <w:del w:id="9124" w:author="Author"/>
                <w:lang w:val="en-GB"/>
              </w:rPr>
            </w:pPr>
            <w:del w:id="9125" w:author="Author">
              <w:r w:rsidRPr="00711388" w:rsidDel="00A24EFA">
                <w:rPr>
                  <w:lang w:val="en-GB"/>
                </w:rPr>
                <w:delText>C0260</w:delText>
              </w:r>
            </w:del>
          </w:p>
        </w:tc>
        <w:tc>
          <w:tcPr>
            <w:tcW w:w="1764" w:type="dxa"/>
            <w:tcBorders>
              <w:top w:val="single" w:sz="2" w:space="0" w:color="auto"/>
              <w:left w:val="single" w:sz="2" w:space="0" w:color="auto"/>
              <w:bottom w:val="single" w:sz="2" w:space="0" w:color="auto"/>
              <w:right w:val="single" w:sz="2" w:space="0" w:color="auto"/>
            </w:tcBorders>
          </w:tcPr>
          <w:p w14:paraId="0EA3706F" w14:textId="5CA341B8" w:rsidR="00872AFE" w:rsidRPr="00711388" w:rsidDel="00A24EFA" w:rsidRDefault="00872AFE" w:rsidP="00567869">
            <w:pPr>
              <w:pStyle w:val="NormalLeft"/>
              <w:rPr>
                <w:del w:id="9126" w:author="Author"/>
                <w:lang w:val="en-GB"/>
              </w:rPr>
            </w:pPr>
            <w:del w:id="9127" w:author="Author">
              <w:r w:rsidRPr="00711388" w:rsidDel="00A24EFA">
                <w:rPr>
                  <w:lang w:val="en-GB"/>
                </w:rPr>
                <w:delText>Validity period (start date)</w:delText>
              </w:r>
            </w:del>
          </w:p>
        </w:tc>
        <w:tc>
          <w:tcPr>
            <w:tcW w:w="6129" w:type="dxa"/>
            <w:tcBorders>
              <w:top w:val="single" w:sz="2" w:space="0" w:color="auto"/>
              <w:left w:val="single" w:sz="2" w:space="0" w:color="auto"/>
              <w:bottom w:val="single" w:sz="2" w:space="0" w:color="auto"/>
              <w:right w:val="single" w:sz="2" w:space="0" w:color="auto"/>
            </w:tcBorders>
          </w:tcPr>
          <w:p w14:paraId="2F1D0A4C" w14:textId="750011E0" w:rsidR="00872AFE" w:rsidRPr="00711388" w:rsidDel="00A24EFA" w:rsidRDefault="00872AFE" w:rsidP="00567869">
            <w:pPr>
              <w:pStyle w:val="NormalLeft"/>
              <w:rPr>
                <w:del w:id="9128" w:author="Author"/>
                <w:lang w:val="en-GB"/>
              </w:rPr>
            </w:pPr>
            <w:del w:id="9129" w:author="Author">
              <w:r w:rsidRPr="00711388" w:rsidDel="00A24EFA">
                <w:rPr>
                  <w:lang w:val="en-GB"/>
                </w:rPr>
                <w:delText>Identify the ISO 8601 (yyyy</w:delText>
              </w:r>
            </w:del>
            <w:r w:rsidR="00711388" w:rsidRPr="00711388">
              <w:rPr>
                <w:lang w:val="en-GB"/>
              </w:rPr>
              <w:t>-</w:t>
            </w:r>
            <w:del w:id="9130" w:author="Author">
              <w:r w:rsidRPr="00711388" w:rsidDel="00A24EFA">
                <w:rPr>
                  <w:lang w:val="en-GB"/>
                </w:rPr>
                <w:delText>mm</w:delText>
              </w:r>
            </w:del>
            <w:r w:rsidR="00711388" w:rsidRPr="00711388">
              <w:rPr>
                <w:lang w:val="en-GB"/>
              </w:rPr>
              <w:t>-</w:t>
            </w:r>
            <w:del w:id="9131" w:author="Author">
              <w:r w:rsidRPr="00711388" w:rsidDel="00A24EFA">
                <w:rPr>
                  <w:lang w:val="en-GB"/>
                </w:rPr>
                <w:delText>dd) code of the date of commencement of the specific cover, i.e., date when the cover took effect.</w:delText>
              </w:r>
            </w:del>
          </w:p>
        </w:tc>
      </w:tr>
      <w:tr w:rsidR="00872AFE" w:rsidRPr="00711388" w:rsidDel="00A24EFA" w14:paraId="41CA8E2D" w14:textId="3583E1B5" w:rsidTr="00567869">
        <w:trPr>
          <w:del w:id="9132" w:author="Author"/>
        </w:trPr>
        <w:tc>
          <w:tcPr>
            <w:tcW w:w="1393" w:type="dxa"/>
            <w:tcBorders>
              <w:top w:val="single" w:sz="2" w:space="0" w:color="auto"/>
              <w:left w:val="single" w:sz="2" w:space="0" w:color="auto"/>
              <w:bottom w:val="single" w:sz="2" w:space="0" w:color="auto"/>
              <w:right w:val="single" w:sz="2" w:space="0" w:color="auto"/>
            </w:tcBorders>
          </w:tcPr>
          <w:p w14:paraId="6E5A4545" w14:textId="13A80B31" w:rsidR="00872AFE" w:rsidRPr="00711388" w:rsidDel="00A24EFA" w:rsidRDefault="00872AFE" w:rsidP="00567869">
            <w:pPr>
              <w:pStyle w:val="NormalLeft"/>
              <w:rPr>
                <w:del w:id="9133" w:author="Author"/>
                <w:lang w:val="en-GB"/>
              </w:rPr>
            </w:pPr>
            <w:del w:id="9134" w:author="Author">
              <w:r w:rsidRPr="00711388" w:rsidDel="00A24EFA">
                <w:rPr>
                  <w:lang w:val="en-GB"/>
                </w:rPr>
                <w:delText>C0270</w:delText>
              </w:r>
            </w:del>
          </w:p>
        </w:tc>
        <w:tc>
          <w:tcPr>
            <w:tcW w:w="1764" w:type="dxa"/>
            <w:tcBorders>
              <w:top w:val="single" w:sz="2" w:space="0" w:color="auto"/>
              <w:left w:val="single" w:sz="2" w:space="0" w:color="auto"/>
              <w:bottom w:val="single" w:sz="2" w:space="0" w:color="auto"/>
              <w:right w:val="single" w:sz="2" w:space="0" w:color="auto"/>
            </w:tcBorders>
          </w:tcPr>
          <w:p w14:paraId="18204CC6" w14:textId="1DD205D3" w:rsidR="00872AFE" w:rsidRPr="00711388" w:rsidDel="00A24EFA" w:rsidRDefault="00872AFE" w:rsidP="00567869">
            <w:pPr>
              <w:pStyle w:val="NormalLeft"/>
              <w:rPr>
                <w:del w:id="9135" w:author="Author"/>
                <w:lang w:val="en-GB"/>
              </w:rPr>
            </w:pPr>
            <w:del w:id="9136" w:author="Author">
              <w:r w:rsidRPr="00711388" w:rsidDel="00A24EFA">
                <w:rPr>
                  <w:lang w:val="en-GB"/>
                </w:rPr>
                <w:delText>Validity period (expiry date)</w:delText>
              </w:r>
            </w:del>
          </w:p>
        </w:tc>
        <w:tc>
          <w:tcPr>
            <w:tcW w:w="6129" w:type="dxa"/>
            <w:tcBorders>
              <w:top w:val="single" w:sz="2" w:space="0" w:color="auto"/>
              <w:left w:val="single" w:sz="2" w:space="0" w:color="auto"/>
              <w:bottom w:val="single" w:sz="2" w:space="0" w:color="auto"/>
              <w:right w:val="single" w:sz="2" w:space="0" w:color="auto"/>
            </w:tcBorders>
          </w:tcPr>
          <w:p w14:paraId="2A2E0034" w14:textId="0B6BB780" w:rsidR="00872AFE" w:rsidRPr="00711388" w:rsidDel="00A24EFA" w:rsidRDefault="00872AFE" w:rsidP="00567869">
            <w:pPr>
              <w:pStyle w:val="NormalLeft"/>
              <w:rPr>
                <w:del w:id="9137" w:author="Author"/>
                <w:lang w:val="en-GB"/>
              </w:rPr>
            </w:pPr>
            <w:del w:id="9138" w:author="Author">
              <w:r w:rsidRPr="00711388" w:rsidDel="00A24EFA">
                <w:rPr>
                  <w:lang w:val="en-GB"/>
                </w:rPr>
                <w:delText>Identify the ISO 8601 (yyyy</w:delText>
              </w:r>
            </w:del>
            <w:r w:rsidR="00711388" w:rsidRPr="00711388">
              <w:rPr>
                <w:lang w:val="en-GB"/>
              </w:rPr>
              <w:t>-</w:t>
            </w:r>
            <w:del w:id="9139" w:author="Author">
              <w:r w:rsidRPr="00711388" w:rsidDel="00A24EFA">
                <w:rPr>
                  <w:lang w:val="en-GB"/>
                </w:rPr>
                <w:delText>mm</w:delText>
              </w:r>
            </w:del>
            <w:r w:rsidR="00711388" w:rsidRPr="00711388">
              <w:rPr>
                <w:lang w:val="en-GB"/>
              </w:rPr>
              <w:t>-</w:t>
            </w:r>
            <w:del w:id="9140" w:author="Author">
              <w:r w:rsidRPr="00711388" w:rsidDel="00A24EFA">
                <w:rPr>
                  <w:lang w:val="en-GB"/>
                </w:rPr>
                <w:delText>dd) code of the final expiry date of the specific cover.</w:delText>
              </w:r>
            </w:del>
          </w:p>
        </w:tc>
      </w:tr>
      <w:tr w:rsidR="00872AFE" w:rsidRPr="00711388" w:rsidDel="00A24EFA" w14:paraId="10CECE60" w14:textId="3807CAFD" w:rsidTr="00567869">
        <w:trPr>
          <w:del w:id="9141" w:author="Author"/>
        </w:trPr>
        <w:tc>
          <w:tcPr>
            <w:tcW w:w="1393" w:type="dxa"/>
            <w:tcBorders>
              <w:top w:val="single" w:sz="2" w:space="0" w:color="auto"/>
              <w:left w:val="single" w:sz="2" w:space="0" w:color="auto"/>
              <w:bottom w:val="single" w:sz="2" w:space="0" w:color="auto"/>
              <w:right w:val="single" w:sz="2" w:space="0" w:color="auto"/>
            </w:tcBorders>
          </w:tcPr>
          <w:p w14:paraId="12BD3289" w14:textId="24036809" w:rsidR="00872AFE" w:rsidRPr="00711388" w:rsidDel="00A24EFA" w:rsidRDefault="00872AFE" w:rsidP="00567869">
            <w:pPr>
              <w:pStyle w:val="NormalLeft"/>
              <w:rPr>
                <w:del w:id="9142" w:author="Author"/>
                <w:lang w:val="en-GB"/>
              </w:rPr>
            </w:pPr>
            <w:del w:id="9143" w:author="Author">
              <w:r w:rsidRPr="00711388" w:rsidDel="00A24EFA">
                <w:rPr>
                  <w:lang w:val="en-GB"/>
                </w:rPr>
                <w:delText>C0280</w:delText>
              </w:r>
            </w:del>
          </w:p>
        </w:tc>
        <w:tc>
          <w:tcPr>
            <w:tcW w:w="1764" w:type="dxa"/>
            <w:tcBorders>
              <w:top w:val="single" w:sz="2" w:space="0" w:color="auto"/>
              <w:left w:val="single" w:sz="2" w:space="0" w:color="auto"/>
              <w:bottom w:val="single" w:sz="2" w:space="0" w:color="auto"/>
              <w:right w:val="single" w:sz="2" w:space="0" w:color="auto"/>
            </w:tcBorders>
          </w:tcPr>
          <w:p w14:paraId="7F48719B" w14:textId="6C267F84" w:rsidR="00872AFE" w:rsidRPr="00711388" w:rsidDel="00A24EFA" w:rsidRDefault="00872AFE" w:rsidP="00567869">
            <w:pPr>
              <w:pStyle w:val="NormalLeft"/>
              <w:rPr>
                <w:del w:id="9144" w:author="Author"/>
                <w:lang w:val="en-GB"/>
              </w:rPr>
            </w:pPr>
            <w:del w:id="9145" w:author="Author">
              <w:r w:rsidRPr="00711388" w:rsidDel="00A24EFA">
                <w:rPr>
                  <w:lang w:val="en-GB"/>
                </w:rPr>
                <w:delText>Currency</w:delText>
              </w:r>
            </w:del>
          </w:p>
        </w:tc>
        <w:tc>
          <w:tcPr>
            <w:tcW w:w="6129" w:type="dxa"/>
            <w:tcBorders>
              <w:top w:val="single" w:sz="2" w:space="0" w:color="auto"/>
              <w:left w:val="single" w:sz="2" w:space="0" w:color="auto"/>
              <w:bottom w:val="single" w:sz="2" w:space="0" w:color="auto"/>
              <w:right w:val="single" w:sz="2" w:space="0" w:color="auto"/>
            </w:tcBorders>
          </w:tcPr>
          <w:p w14:paraId="193B3E39" w14:textId="7CF40243" w:rsidR="00872AFE" w:rsidRPr="00711388" w:rsidDel="00A24EFA" w:rsidRDefault="00872AFE" w:rsidP="00567869">
            <w:pPr>
              <w:pStyle w:val="NormalLeft"/>
              <w:rPr>
                <w:del w:id="9146" w:author="Author"/>
                <w:lang w:val="en-GB"/>
              </w:rPr>
            </w:pPr>
            <w:del w:id="9147" w:author="Author">
              <w:r w:rsidRPr="00711388" w:rsidDel="00A24EFA">
                <w:rPr>
                  <w:lang w:val="en-GB"/>
                </w:rPr>
                <w:delText>Identify the ISO 4217 alphabetic code of the currency used while placing the facultative cover. All the amounts of this record must be expressed in this currency for the specific facultative cover, unless otherwise required by the national supervisory authority. In case the facultative cover is placed in two different currencies, then the main currency must be filled.</w:delText>
              </w:r>
            </w:del>
          </w:p>
        </w:tc>
      </w:tr>
      <w:tr w:rsidR="00872AFE" w:rsidRPr="00711388" w:rsidDel="00A24EFA" w14:paraId="14E3CC41" w14:textId="62FB5EBF" w:rsidTr="00567869">
        <w:trPr>
          <w:del w:id="9148" w:author="Author"/>
        </w:trPr>
        <w:tc>
          <w:tcPr>
            <w:tcW w:w="1393" w:type="dxa"/>
            <w:tcBorders>
              <w:top w:val="single" w:sz="2" w:space="0" w:color="auto"/>
              <w:left w:val="single" w:sz="2" w:space="0" w:color="auto"/>
              <w:bottom w:val="single" w:sz="2" w:space="0" w:color="auto"/>
              <w:right w:val="single" w:sz="2" w:space="0" w:color="auto"/>
            </w:tcBorders>
          </w:tcPr>
          <w:p w14:paraId="68CFFF28" w14:textId="7667EF7A" w:rsidR="00872AFE" w:rsidRPr="00711388" w:rsidDel="00A24EFA" w:rsidRDefault="00872AFE" w:rsidP="00567869">
            <w:pPr>
              <w:pStyle w:val="NormalLeft"/>
              <w:rPr>
                <w:del w:id="9149" w:author="Author"/>
                <w:lang w:val="en-GB"/>
              </w:rPr>
            </w:pPr>
            <w:del w:id="9150" w:author="Author">
              <w:r w:rsidRPr="00711388" w:rsidDel="00A24EFA">
                <w:rPr>
                  <w:lang w:val="en-GB"/>
                </w:rPr>
                <w:delText>C0290</w:delText>
              </w:r>
            </w:del>
          </w:p>
        </w:tc>
        <w:tc>
          <w:tcPr>
            <w:tcW w:w="1764" w:type="dxa"/>
            <w:tcBorders>
              <w:top w:val="single" w:sz="2" w:space="0" w:color="auto"/>
              <w:left w:val="single" w:sz="2" w:space="0" w:color="auto"/>
              <w:bottom w:val="single" w:sz="2" w:space="0" w:color="auto"/>
              <w:right w:val="single" w:sz="2" w:space="0" w:color="auto"/>
            </w:tcBorders>
          </w:tcPr>
          <w:p w14:paraId="0E7C89E9" w14:textId="2B5B2EE2" w:rsidR="00872AFE" w:rsidRPr="00711388" w:rsidDel="00A24EFA" w:rsidRDefault="00872AFE" w:rsidP="00567869">
            <w:pPr>
              <w:pStyle w:val="NormalLeft"/>
              <w:rPr>
                <w:del w:id="9151" w:author="Author"/>
                <w:lang w:val="en-GB"/>
              </w:rPr>
            </w:pPr>
            <w:del w:id="9152" w:author="Author">
              <w:r w:rsidRPr="00711388" w:rsidDel="00A24EFA">
                <w:rPr>
                  <w:lang w:val="en-GB"/>
                </w:rPr>
                <w:delText>Sum Insured</w:delText>
              </w:r>
            </w:del>
          </w:p>
        </w:tc>
        <w:tc>
          <w:tcPr>
            <w:tcW w:w="6129" w:type="dxa"/>
            <w:tcBorders>
              <w:top w:val="single" w:sz="2" w:space="0" w:color="auto"/>
              <w:left w:val="single" w:sz="2" w:space="0" w:color="auto"/>
              <w:bottom w:val="single" w:sz="2" w:space="0" w:color="auto"/>
              <w:right w:val="single" w:sz="2" w:space="0" w:color="auto"/>
            </w:tcBorders>
          </w:tcPr>
          <w:p w14:paraId="5AC36418" w14:textId="3A8115F9" w:rsidR="00872AFE" w:rsidRPr="00711388" w:rsidDel="00A24EFA" w:rsidRDefault="00872AFE" w:rsidP="00567869">
            <w:pPr>
              <w:pStyle w:val="NormalLeft"/>
              <w:rPr>
                <w:del w:id="9153" w:author="Author"/>
                <w:lang w:val="en-GB"/>
              </w:rPr>
            </w:pPr>
            <w:del w:id="9154" w:author="Author">
              <w:r w:rsidRPr="00711388" w:rsidDel="00A24EFA">
                <w:rPr>
                  <w:lang w:val="en-GB"/>
                </w:rPr>
                <w:delText>The amount that the life insurer pays out to the beneficiary. If the risk is co</w:delText>
              </w:r>
            </w:del>
            <w:r w:rsidR="00711388" w:rsidRPr="00711388">
              <w:rPr>
                <w:lang w:val="en-GB"/>
              </w:rPr>
              <w:t>-</w:t>
            </w:r>
            <w:del w:id="9155" w:author="Author">
              <w:r w:rsidRPr="00711388" w:rsidDel="00A24EFA">
                <w:rPr>
                  <w:lang w:val="en-GB"/>
                </w:rPr>
                <w:delText>insured with other life insurers, the insured capital payable by the reporting life insurer has to be reported here.</w:delText>
              </w:r>
            </w:del>
          </w:p>
        </w:tc>
      </w:tr>
      <w:tr w:rsidR="00872AFE" w:rsidRPr="00711388" w:rsidDel="00A24EFA" w14:paraId="400C2094" w14:textId="299CE390" w:rsidTr="00567869">
        <w:trPr>
          <w:del w:id="9156" w:author="Author"/>
        </w:trPr>
        <w:tc>
          <w:tcPr>
            <w:tcW w:w="1393" w:type="dxa"/>
            <w:tcBorders>
              <w:top w:val="single" w:sz="2" w:space="0" w:color="auto"/>
              <w:left w:val="single" w:sz="2" w:space="0" w:color="auto"/>
              <w:bottom w:val="single" w:sz="2" w:space="0" w:color="auto"/>
              <w:right w:val="single" w:sz="2" w:space="0" w:color="auto"/>
            </w:tcBorders>
          </w:tcPr>
          <w:p w14:paraId="021FA3CC" w14:textId="111B4C02" w:rsidR="00872AFE" w:rsidRPr="00711388" w:rsidDel="00A24EFA" w:rsidRDefault="00872AFE" w:rsidP="00567869">
            <w:pPr>
              <w:pStyle w:val="NormalLeft"/>
              <w:rPr>
                <w:del w:id="9157" w:author="Author"/>
                <w:lang w:val="en-GB"/>
              </w:rPr>
            </w:pPr>
            <w:del w:id="9158" w:author="Author">
              <w:r w:rsidRPr="00711388" w:rsidDel="00A24EFA">
                <w:rPr>
                  <w:lang w:val="en-GB"/>
                </w:rPr>
                <w:delText>C0300</w:delText>
              </w:r>
            </w:del>
          </w:p>
        </w:tc>
        <w:tc>
          <w:tcPr>
            <w:tcW w:w="1764" w:type="dxa"/>
            <w:tcBorders>
              <w:top w:val="single" w:sz="2" w:space="0" w:color="auto"/>
              <w:left w:val="single" w:sz="2" w:space="0" w:color="auto"/>
              <w:bottom w:val="single" w:sz="2" w:space="0" w:color="auto"/>
              <w:right w:val="single" w:sz="2" w:space="0" w:color="auto"/>
            </w:tcBorders>
          </w:tcPr>
          <w:p w14:paraId="12DB75D8" w14:textId="29DC0016" w:rsidR="00872AFE" w:rsidRPr="00711388" w:rsidDel="00A24EFA" w:rsidRDefault="00872AFE" w:rsidP="00567869">
            <w:pPr>
              <w:pStyle w:val="NormalLeft"/>
              <w:rPr>
                <w:del w:id="9159" w:author="Author"/>
                <w:lang w:val="en-GB"/>
              </w:rPr>
            </w:pPr>
            <w:del w:id="9160" w:author="Author">
              <w:r w:rsidRPr="00711388" w:rsidDel="00A24EFA">
                <w:rPr>
                  <w:lang w:val="en-GB"/>
                </w:rPr>
                <w:delText>Capital at risk</w:delText>
              </w:r>
            </w:del>
          </w:p>
        </w:tc>
        <w:tc>
          <w:tcPr>
            <w:tcW w:w="6129" w:type="dxa"/>
            <w:tcBorders>
              <w:top w:val="single" w:sz="2" w:space="0" w:color="auto"/>
              <w:left w:val="single" w:sz="2" w:space="0" w:color="auto"/>
              <w:bottom w:val="single" w:sz="2" w:space="0" w:color="auto"/>
              <w:right w:val="single" w:sz="2" w:space="0" w:color="auto"/>
            </w:tcBorders>
          </w:tcPr>
          <w:p w14:paraId="0844A3CF" w14:textId="1B9DF816" w:rsidR="00872AFE" w:rsidRPr="00711388" w:rsidDel="00A24EFA" w:rsidRDefault="00872AFE" w:rsidP="00567869">
            <w:pPr>
              <w:pStyle w:val="NormalLeft"/>
              <w:rPr>
                <w:del w:id="9161" w:author="Author"/>
                <w:lang w:val="en-GB"/>
              </w:rPr>
            </w:pPr>
            <w:del w:id="9162" w:author="Author">
              <w:r w:rsidRPr="00711388" w:rsidDel="00A24EFA">
                <w:rPr>
                  <w:lang w:val="en-GB"/>
                </w:rPr>
                <w:delText>The capital at risk, as defined in Delegated Regulation (EU) 2015/35/EC.</w:delText>
              </w:r>
            </w:del>
          </w:p>
          <w:p w14:paraId="4C4CF97D" w14:textId="53514C56" w:rsidR="00872AFE" w:rsidRPr="00711388" w:rsidDel="00A24EFA" w:rsidRDefault="00872AFE" w:rsidP="00567869">
            <w:pPr>
              <w:pStyle w:val="NormalLeft"/>
              <w:rPr>
                <w:del w:id="9163" w:author="Author"/>
                <w:lang w:val="en-GB"/>
              </w:rPr>
            </w:pPr>
            <w:del w:id="9164" w:author="Author">
              <w:r w:rsidRPr="00711388" w:rsidDel="00A24EFA">
                <w:rPr>
                  <w:lang w:val="en-GB"/>
                </w:rPr>
                <w:delText>If the risk is co</w:delText>
              </w:r>
            </w:del>
            <w:r w:rsidR="00711388" w:rsidRPr="00711388">
              <w:rPr>
                <w:lang w:val="en-GB"/>
              </w:rPr>
              <w:t>-</w:t>
            </w:r>
            <w:del w:id="9165" w:author="Author">
              <w:r w:rsidRPr="00711388" w:rsidDel="00A24EFA">
                <w:rPr>
                  <w:lang w:val="en-GB"/>
                </w:rPr>
                <w:delText>insured with other life insurers, the risk capital relating to the life insurer's amount share in the insured capital has to be reported here.</w:delText>
              </w:r>
            </w:del>
          </w:p>
        </w:tc>
      </w:tr>
      <w:tr w:rsidR="00872AFE" w:rsidRPr="00711388" w:rsidDel="00A24EFA" w14:paraId="618320E8" w14:textId="2DDA98F4" w:rsidTr="00567869">
        <w:trPr>
          <w:del w:id="9166" w:author="Author"/>
        </w:trPr>
        <w:tc>
          <w:tcPr>
            <w:tcW w:w="1393" w:type="dxa"/>
            <w:tcBorders>
              <w:top w:val="single" w:sz="2" w:space="0" w:color="auto"/>
              <w:left w:val="single" w:sz="2" w:space="0" w:color="auto"/>
              <w:bottom w:val="single" w:sz="2" w:space="0" w:color="auto"/>
              <w:right w:val="single" w:sz="2" w:space="0" w:color="auto"/>
            </w:tcBorders>
          </w:tcPr>
          <w:p w14:paraId="2C4AA462" w14:textId="6B21AF37" w:rsidR="00872AFE" w:rsidRPr="00711388" w:rsidDel="00A24EFA" w:rsidRDefault="00872AFE" w:rsidP="00567869">
            <w:pPr>
              <w:pStyle w:val="NormalLeft"/>
              <w:rPr>
                <w:del w:id="9167" w:author="Author"/>
                <w:lang w:val="en-GB"/>
              </w:rPr>
            </w:pPr>
            <w:del w:id="9168" w:author="Author">
              <w:r w:rsidRPr="00711388" w:rsidDel="00A24EFA">
                <w:rPr>
                  <w:lang w:val="en-GB"/>
                </w:rPr>
                <w:delText>C0310</w:delText>
              </w:r>
            </w:del>
          </w:p>
        </w:tc>
        <w:tc>
          <w:tcPr>
            <w:tcW w:w="1764" w:type="dxa"/>
            <w:tcBorders>
              <w:top w:val="single" w:sz="2" w:space="0" w:color="auto"/>
              <w:left w:val="single" w:sz="2" w:space="0" w:color="auto"/>
              <w:bottom w:val="single" w:sz="2" w:space="0" w:color="auto"/>
              <w:right w:val="single" w:sz="2" w:space="0" w:color="auto"/>
            </w:tcBorders>
          </w:tcPr>
          <w:p w14:paraId="46911C8B" w14:textId="22BC6252" w:rsidR="00872AFE" w:rsidRPr="00711388" w:rsidDel="00A24EFA" w:rsidRDefault="00872AFE" w:rsidP="00567869">
            <w:pPr>
              <w:pStyle w:val="NormalLeft"/>
              <w:rPr>
                <w:del w:id="9169" w:author="Author"/>
                <w:lang w:val="en-GB"/>
              </w:rPr>
            </w:pPr>
            <w:del w:id="9170" w:author="Author">
              <w:r w:rsidRPr="00711388" w:rsidDel="00A24EFA">
                <w:rPr>
                  <w:lang w:val="en-GB"/>
                </w:rPr>
                <w:delText>Sum reinsured on a facultative basis, with all reinsurers</w:delText>
              </w:r>
            </w:del>
          </w:p>
        </w:tc>
        <w:tc>
          <w:tcPr>
            <w:tcW w:w="6129" w:type="dxa"/>
            <w:tcBorders>
              <w:top w:val="single" w:sz="2" w:space="0" w:color="auto"/>
              <w:left w:val="single" w:sz="2" w:space="0" w:color="auto"/>
              <w:bottom w:val="single" w:sz="2" w:space="0" w:color="auto"/>
              <w:right w:val="single" w:sz="2" w:space="0" w:color="auto"/>
            </w:tcBorders>
          </w:tcPr>
          <w:p w14:paraId="4800CB46" w14:textId="11561B4D" w:rsidR="00872AFE" w:rsidRPr="00711388" w:rsidDel="00A24EFA" w:rsidRDefault="00872AFE" w:rsidP="00567869">
            <w:pPr>
              <w:pStyle w:val="NormalLeft"/>
              <w:rPr>
                <w:del w:id="9171" w:author="Author"/>
                <w:lang w:val="en-GB"/>
              </w:rPr>
            </w:pPr>
            <w:del w:id="9172" w:author="Author">
              <w:r w:rsidRPr="00711388" w:rsidDel="00A24EFA">
                <w:rPr>
                  <w:lang w:val="en-GB"/>
                </w:rPr>
                <w:delText>The sum reinsured on a facultative basis is that part of the sum insured which is reinsured on a facultative basis. The amount shall be consistent with the Sum insured as specified in C0290 and reflects the maximum liability (100 %) for the facultative reinsurers.</w:delText>
              </w:r>
              <w:r w:rsidRPr="00711388" w:rsidDel="003323F0">
                <w:rPr>
                  <w:lang w:val="en-GB"/>
                </w:rPr>
                <w:delText xml:space="preserve">  </w:delText>
              </w:r>
            </w:del>
            <w:ins w:id="9173" w:author="Author">
              <w:r w:rsidR="003323F0">
                <w:rPr>
                  <w:lang w:val="en-GB"/>
                </w:rPr>
                <w:t xml:space="preserve"> </w:t>
              </w:r>
            </w:ins>
          </w:p>
        </w:tc>
      </w:tr>
      <w:tr w:rsidR="00872AFE" w:rsidRPr="00711388" w:rsidDel="00A24EFA" w14:paraId="0AA9964D" w14:textId="2E318CBC" w:rsidTr="00567869">
        <w:trPr>
          <w:del w:id="9174" w:author="Author"/>
        </w:trPr>
        <w:tc>
          <w:tcPr>
            <w:tcW w:w="1393" w:type="dxa"/>
            <w:tcBorders>
              <w:top w:val="single" w:sz="2" w:space="0" w:color="auto"/>
              <w:left w:val="single" w:sz="2" w:space="0" w:color="auto"/>
              <w:bottom w:val="single" w:sz="2" w:space="0" w:color="auto"/>
              <w:right w:val="single" w:sz="2" w:space="0" w:color="auto"/>
            </w:tcBorders>
          </w:tcPr>
          <w:p w14:paraId="7E92545F" w14:textId="19A5BD04" w:rsidR="00872AFE" w:rsidRPr="00711388" w:rsidDel="00A24EFA" w:rsidRDefault="00872AFE" w:rsidP="00567869">
            <w:pPr>
              <w:pStyle w:val="NormalLeft"/>
              <w:rPr>
                <w:del w:id="9175" w:author="Author"/>
                <w:lang w:val="en-GB"/>
              </w:rPr>
            </w:pPr>
            <w:del w:id="9176" w:author="Author">
              <w:r w:rsidRPr="00711388" w:rsidDel="00A24EFA">
                <w:rPr>
                  <w:lang w:val="en-GB"/>
                </w:rPr>
                <w:lastRenderedPageBreak/>
                <w:delText>C0320</w:delText>
              </w:r>
            </w:del>
          </w:p>
        </w:tc>
        <w:tc>
          <w:tcPr>
            <w:tcW w:w="1764" w:type="dxa"/>
            <w:tcBorders>
              <w:top w:val="single" w:sz="2" w:space="0" w:color="auto"/>
              <w:left w:val="single" w:sz="2" w:space="0" w:color="auto"/>
              <w:bottom w:val="single" w:sz="2" w:space="0" w:color="auto"/>
              <w:right w:val="single" w:sz="2" w:space="0" w:color="auto"/>
            </w:tcBorders>
          </w:tcPr>
          <w:p w14:paraId="4EBBB686" w14:textId="6F6F89A9" w:rsidR="00872AFE" w:rsidRPr="00711388" w:rsidDel="00A24EFA" w:rsidRDefault="00872AFE" w:rsidP="00567869">
            <w:pPr>
              <w:pStyle w:val="NormalLeft"/>
              <w:rPr>
                <w:del w:id="9177" w:author="Author"/>
                <w:lang w:val="en-GB"/>
              </w:rPr>
            </w:pPr>
            <w:del w:id="9178" w:author="Author">
              <w:r w:rsidRPr="00711388" w:rsidDel="00A24EFA">
                <w:rPr>
                  <w:lang w:val="en-GB"/>
                </w:rPr>
                <w:delText>Facultative reinsurance premium ceded to all reinsurers for 100 % of the reinsurance placement</w:delText>
              </w:r>
            </w:del>
          </w:p>
        </w:tc>
        <w:tc>
          <w:tcPr>
            <w:tcW w:w="6129" w:type="dxa"/>
            <w:tcBorders>
              <w:top w:val="single" w:sz="2" w:space="0" w:color="auto"/>
              <w:left w:val="single" w:sz="2" w:space="0" w:color="auto"/>
              <w:bottom w:val="single" w:sz="2" w:space="0" w:color="auto"/>
              <w:right w:val="single" w:sz="2" w:space="0" w:color="auto"/>
            </w:tcBorders>
          </w:tcPr>
          <w:p w14:paraId="12560FD2" w14:textId="31B2AA07" w:rsidR="00872AFE" w:rsidRPr="00711388" w:rsidDel="00A24EFA" w:rsidRDefault="00872AFE" w:rsidP="00567869">
            <w:pPr>
              <w:pStyle w:val="NormalLeft"/>
              <w:rPr>
                <w:del w:id="9179" w:author="Author"/>
                <w:lang w:val="en-GB"/>
              </w:rPr>
            </w:pPr>
            <w:del w:id="9180" w:author="Author">
              <w:r w:rsidRPr="00711388" w:rsidDel="00A24EFA">
                <w:rPr>
                  <w:lang w:val="en-GB"/>
                </w:rPr>
                <w:delText>Expected gross annual or written reinsurance premium, gross of ceding commissions, ceded to the reinsurers for their share.</w:delText>
              </w:r>
            </w:del>
          </w:p>
        </w:tc>
      </w:tr>
    </w:tbl>
    <w:p w14:paraId="26F7C57E" w14:textId="3DF0D8FF" w:rsidR="00872AFE" w:rsidRPr="00711388" w:rsidDel="00A24EFA" w:rsidRDefault="00872AFE" w:rsidP="00872AFE">
      <w:pPr>
        <w:rPr>
          <w:del w:id="9181" w:author="Author"/>
          <w:lang w:val="en-GB"/>
        </w:rPr>
      </w:pPr>
    </w:p>
    <w:p w14:paraId="0A602B20" w14:textId="693A4E5E" w:rsidR="00872AFE" w:rsidRPr="00711388" w:rsidDel="00A24EFA" w:rsidRDefault="00872AFE" w:rsidP="00872AFE">
      <w:pPr>
        <w:pStyle w:val="ManualHeading2"/>
        <w:ind w:left="851" w:hanging="851"/>
        <w:rPr>
          <w:del w:id="9182" w:author="Author"/>
          <w:lang w:val="en-GB"/>
        </w:rPr>
      </w:pPr>
      <w:del w:id="9183" w:author="Author">
        <w:r w:rsidRPr="00711388" w:rsidDel="00A24EFA">
          <w:rPr>
            <w:i/>
            <w:lang w:val="en-GB"/>
          </w:rPr>
          <w:delText xml:space="preserve">S.30.02 </w:delText>
        </w:r>
      </w:del>
      <w:r w:rsidR="00845F43" w:rsidRPr="00711388">
        <w:rPr>
          <w:i/>
          <w:lang w:val="en-GB"/>
        </w:rPr>
        <w:t>-</w:t>
      </w:r>
      <w:del w:id="9184" w:author="Author">
        <w:r w:rsidRPr="00711388" w:rsidDel="00A24EFA">
          <w:rPr>
            <w:i/>
            <w:lang w:val="en-GB"/>
          </w:rPr>
          <w:delText xml:space="preserve"> Facultative covers for non</w:delText>
        </w:r>
      </w:del>
      <w:r w:rsidR="00711388" w:rsidRPr="00711388">
        <w:rPr>
          <w:i/>
          <w:lang w:val="en-GB"/>
        </w:rPr>
        <w:t>-</w:t>
      </w:r>
      <w:del w:id="9185" w:author="Author">
        <w:r w:rsidRPr="00711388" w:rsidDel="00A24EFA">
          <w:rPr>
            <w:i/>
            <w:lang w:val="en-GB"/>
          </w:rPr>
          <w:delText>life and life business shares data</w:delText>
        </w:r>
      </w:del>
    </w:p>
    <w:p w14:paraId="26630E84" w14:textId="12325F42" w:rsidR="00872AFE" w:rsidRPr="00711388" w:rsidDel="00A24EFA" w:rsidRDefault="00872AFE" w:rsidP="00872AFE">
      <w:pPr>
        <w:rPr>
          <w:del w:id="9186" w:author="Author"/>
          <w:lang w:val="en-GB"/>
        </w:rPr>
      </w:pPr>
      <w:del w:id="9187" w:author="Author">
        <w:r w:rsidRPr="00711388" w:rsidDel="00A24EFA">
          <w:rPr>
            <w:i/>
            <w:lang w:val="en-GB"/>
          </w:rPr>
          <w:delText>General comments:</w:delText>
        </w:r>
      </w:del>
    </w:p>
    <w:p w14:paraId="4130B804" w14:textId="2860FAD2" w:rsidR="00872AFE" w:rsidRPr="00711388" w:rsidDel="00A24EFA" w:rsidRDefault="00872AFE" w:rsidP="00872AFE">
      <w:pPr>
        <w:rPr>
          <w:del w:id="9188" w:author="Author"/>
          <w:lang w:val="en-GB"/>
        </w:rPr>
      </w:pPr>
      <w:del w:id="9189" w:author="Author">
        <w:r w:rsidRPr="00711388" w:rsidDel="00A24EFA">
          <w:rPr>
            <w:lang w:val="en-GB"/>
          </w:rPr>
          <w:delText>This section relates to annual submission of information for individual entities.</w:delText>
        </w:r>
      </w:del>
    </w:p>
    <w:p w14:paraId="05105809" w14:textId="603C0119" w:rsidR="00872AFE" w:rsidRPr="00711388" w:rsidDel="00A24EFA" w:rsidRDefault="00872AFE" w:rsidP="00872AFE">
      <w:pPr>
        <w:rPr>
          <w:del w:id="9190" w:author="Author"/>
          <w:lang w:val="en-GB"/>
        </w:rPr>
      </w:pPr>
      <w:del w:id="9191" w:author="Author">
        <w:r w:rsidRPr="00711388" w:rsidDel="00A24EFA">
          <w:rPr>
            <w:lang w:val="en-GB"/>
          </w:rPr>
          <w:delText>This template is relevant to insurance and reinsurance undertakings which reinsure and/or retrocede business on a facultative basis.</w:delText>
        </w:r>
      </w:del>
    </w:p>
    <w:p w14:paraId="5F0DF7EE" w14:textId="2F620C73" w:rsidR="00872AFE" w:rsidRPr="00711388" w:rsidDel="00A24EFA" w:rsidRDefault="00872AFE" w:rsidP="00872AFE">
      <w:pPr>
        <w:rPr>
          <w:del w:id="9192" w:author="Author"/>
          <w:lang w:val="en-GB"/>
        </w:rPr>
      </w:pPr>
      <w:del w:id="9193" w:author="Author">
        <w:r w:rsidRPr="00711388" w:rsidDel="00A24EFA">
          <w:rPr>
            <w:lang w:val="en-GB"/>
          </w:rPr>
          <w:delText>It shall be filled by the non</w:delText>
        </w:r>
      </w:del>
      <w:r w:rsidR="00711388" w:rsidRPr="00711388">
        <w:rPr>
          <w:lang w:val="en-GB"/>
        </w:rPr>
        <w:t>-</w:t>
      </w:r>
      <w:del w:id="9194" w:author="Author">
        <w:r w:rsidRPr="00711388" w:rsidDel="00A24EFA">
          <w:rPr>
            <w:lang w:val="en-GB"/>
          </w:rPr>
          <w:delText>life and life insurance and reinsurance undertakings with information on shares of reinsurers of facultative covers in the next reporting year covering information on the</w:delText>
        </w:r>
        <w:r w:rsidRPr="00711388" w:rsidDel="003323F0">
          <w:rPr>
            <w:lang w:val="en-GB"/>
          </w:rPr>
          <w:delText xml:space="preserve">  </w:delText>
        </w:r>
      </w:del>
      <w:ins w:id="9195" w:author="Author">
        <w:r w:rsidR="003323F0">
          <w:rPr>
            <w:lang w:val="en-GB"/>
          </w:rPr>
          <w:t xml:space="preserve"> </w:t>
        </w:r>
      </w:ins>
      <w:del w:id="9196" w:author="Author">
        <w:r w:rsidRPr="00711388" w:rsidDel="00A24EFA">
          <w:rPr>
            <w:lang w:val="en-GB"/>
          </w:rPr>
          <w:delText>20 largest facultative reinsurance exposures (part of sum insured transferred to all reinsurers) overall plus the largest two in each line of business if not covered by the 20 largest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 Treaties that automatically cover risks are out of scope of this template and must be reported in S.30.03.</w:delText>
        </w:r>
      </w:del>
    </w:p>
    <w:p w14:paraId="35ED5B2D" w14:textId="5F7CFE15" w:rsidR="00872AFE" w:rsidRPr="00711388" w:rsidDel="00A24EFA" w:rsidRDefault="00872AFE" w:rsidP="00872AFE">
      <w:pPr>
        <w:rPr>
          <w:del w:id="9197" w:author="Author"/>
          <w:lang w:val="en-GB"/>
        </w:rPr>
      </w:pPr>
      <w:del w:id="9198" w:author="Author">
        <w:r w:rsidRPr="00711388" w:rsidDel="00A24EFA">
          <w:rPr>
            <w:lang w:val="en-GB"/>
          </w:rPr>
          <w:delText>Furthermore, each underwriting risk shall have a unique code specified by the ‘risk identification code’. Each chosen risk shall be separated to get unique conditions for a contract in a single line. Where a facultative cover as reported in template S.30.01 is related to more than one reinsurance undertaking, this template shall be filled in with as many rows as the number of reinsurance undertakings involved for the specific facultative cover. </w:delText>
        </w:r>
      </w:del>
    </w:p>
    <w:p w14:paraId="6DCF8E88" w14:textId="613C0B17" w:rsidR="00872AFE" w:rsidRPr="00711388" w:rsidDel="00A24EFA" w:rsidRDefault="00872AFE" w:rsidP="00872AFE">
      <w:pPr>
        <w:rPr>
          <w:del w:id="9199" w:author="Author"/>
          <w:lang w:val="en-GB"/>
        </w:rPr>
      </w:pPr>
      <w:del w:id="9200" w:author="Author">
        <w:r w:rsidRPr="00711388" w:rsidDel="00A24EFA">
          <w:rPr>
            <w:lang w:val="en-GB"/>
          </w:rPr>
          <w:delText>This template is prospective (to be in line with S.30.03) and as such shall reflect the reinsurance treaties effective and valid during the next reporting year for the selected 20 largest facultative reinsurance exposures overall plus the largest two in each line of business if not covered by the 20 largest. Undertakings shall report the most important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w:delText>
        </w:r>
      </w:del>
      <w:r w:rsidR="00711388" w:rsidRPr="00711388">
        <w:rPr>
          <w:lang w:val="en-GB"/>
        </w:rPr>
        <w:t>-</w:t>
      </w:r>
      <w:del w:id="9201" w:author="Author">
        <w:r w:rsidRPr="00711388" w:rsidDel="00A24EFA">
          <w:rPr>
            <w:lang w:val="en-GB"/>
          </w:rPr>
          <w:delText>submitted when adequate.</w:delText>
        </w:r>
      </w:del>
    </w:p>
    <w:p w14:paraId="4E9BF8A8" w14:textId="67AEABE1" w:rsidR="00872AFE" w:rsidRPr="00711388" w:rsidDel="00A24EFA" w:rsidRDefault="00872AFE" w:rsidP="00872AFE">
      <w:pPr>
        <w:rPr>
          <w:del w:id="9202" w:author="Author"/>
          <w:lang w:val="en-GB"/>
        </w:rPr>
      </w:pPr>
      <w:del w:id="9203" w:author="Author">
        <w:r w:rsidRPr="00711388" w:rsidDel="00A24EFA">
          <w:rPr>
            <w:lang w:val="en-GB"/>
          </w:rPr>
          <w:delText>Facultative placements covering different lines of business shall also appear in the various rows if they are ranked within the overall 20 largest facultative reinsurance exposures plus the largest two in each line of business if not covered by the 20 largest risks of the same line of business.</w:delText>
        </w:r>
      </w:del>
    </w:p>
    <w:p w14:paraId="509F2B9B" w14:textId="5B942EC6" w:rsidR="00872AFE" w:rsidRPr="00711388" w:rsidDel="00A24EFA" w:rsidRDefault="00872AFE" w:rsidP="00872AFE">
      <w:pPr>
        <w:rPr>
          <w:del w:id="9204" w:author="Author"/>
          <w:lang w:val="en-GB"/>
        </w:rPr>
      </w:pPr>
      <w:del w:id="9205" w:author="Author">
        <w:r w:rsidRPr="00711388" w:rsidDel="00A24EFA">
          <w:rPr>
            <w:lang w:val="en-GB"/>
          </w:rPr>
          <w:delText>This template shall be filled in for each reinsurer that accepted the facultative cover.</w:delText>
        </w:r>
      </w:del>
    </w:p>
    <w:p w14:paraId="43BE40AE" w14:textId="51762C82" w:rsidR="00A4292F" w:rsidRPr="00711388" w:rsidDel="00A24EFA" w:rsidRDefault="00872AFE" w:rsidP="00A4292F">
      <w:pPr>
        <w:rPr>
          <w:ins w:id="9206" w:author="Author"/>
          <w:del w:id="9207" w:author="Author"/>
          <w:lang w:val="en-GB"/>
        </w:rPr>
      </w:pPr>
      <w:del w:id="9208" w:author="Author">
        <w:r w:rsidRPr="00711388" w:rsidDel="00A24EFA">
          <w:rPr>
            <w:lang w:val="en-GB"/>
          </w:rPr>
          <w:delText xml:space="preserve">This template should only be reported if the </w:delText>
        </w:r>
      </w:del>
      <w:ins w:id="9209" w:author="Author">
        <w:del w:id="9210" w:author="Author">
          <w:r w:rsidR="00FE1063" w:rsidRPr="00711388" w:rsidDel="00A24EFA">
            <w:rPr>
              <w:lang w:val="en-GB"/>
            </w:rPr>
            <w:delText xml:space="preserve">all </w:delText>
          </w:r>
        </w:del>
      </w:ins>
      <w:del w:id="9211" w:author="Author">
        <w:r w:rsidRPr="00711388" w:rsidDel="00A24EFA">
          <w:rPr>
            <w:lang w:val="en-GB"/>
          </w:rPr>
          <w:delText>reinsurance recoverables are higher than 10% of the Best Estimate calculated separately for life and non-life business.</w:delText>
        </w:r>
      </w:del>
      <w:ins w:id="9212" w:author="Author">
        <w:del w:id="9213" w:author="Author">
          <w:r w:rsidR="00A4292F" w:rsidRPr="00711388" w:rsidDel="00A24EFA">
            <w:rPr>
              <w:lang w:val="en-GB"/>
            </w:rPr>
            <w:delText xml:space="preserve"> </w:delText>
          </w:r>
          <w:commentRangeStart w:id="9214"/>
          <w:r w:rsidR="00A4292F" w:rsidRPr="00711388" w:rsidDel="00A24EFA">
            <w:rPr>
              <w:lang w:val="en-GB"/>
            </w:rPr>
            <w:delText xml:space="preserve">The </w:delText>
          </w:r>
          <w:commentRangeEnd w:id="9214"/>
          <w:r w:rsidR="00A4292F" w:rsidRPr="00711388" w:rsidDel="00A24EFA">
            <w:rPr>
              <w:rStyle w:val="CommentReference"/>
              <w:lang w:val="en-GB"/>
            </w:rPr>
            <w:commentReference w:id="9214"/>
          </w:r>
          <w:r w:rsidR="00A4292F" w:rsidRPr="00711388" w:rsidDel="00A24EFA">
            <w:rPr>
              <w:lang w:val="en-GB"/>
            </w:rPr>
            <w:delText>calculation should not be at treaty level, but at total life/non-life level.</w:delText>
          </w:r>
        </w:del>
      </w:ins>
    </w:p>
    <w:p w14:paraId="0558CCB4" w14:textId="3D9660E0" w:rsidR="00872AFE" w:rsidRPr="00711388" w:rsidDel="00A24EFA" w:rsidRDefault="00872AFE" w:rsidP="00872AFE">
      <w:pPr>
        <w:rPr>
          <w:del w:id="9215" w:author="Author"/>
          <w:lang w:val="en-GB"/>
        </w:rPr>
      </w:pPr>
    </w:p>
    <w:tbl>
      <w:tblPr>
        <w:tblW w:w="9286" w:type="dxa"/>
        <w:tblLayout w:type="fixed"/>
        <w:tblLook w:val="0000" w:firstRow="0" w:lastRow="0" w:firstColumn="0" w:lastColumn="0" w:noHBand="0" w:noVBand="0"/>
      </w:tblPr>
      <w:tblGrid>
        <w:gridCol w:w="1393"/>
        <w:gridCol w:w="1764"/>
        <w:gridCol w:w="6129"/>
      </w:tblGrid>
      <w:tr w:rsidR="00872AFE" w:rsidRPr="00711388" w:rsidDel="00A24EFA" w14:paraId="09D1BB8D" w14:textId="6D4E237E" w:rsidTr="00567869">
        <w:trPr>
          <w:del w:id="9216" w:author="Author"/>
        </w:trPr>
        <w:tc>
          <w:tcPr>
            <w:tcW w:w="1393" w:type="dxa"/>
            <w:tcBorders>
              <w:top w:val="single" w:sz="2" w:space="0" w:color="auto"/>
              <w:left w:val="single" w:sz="2" w:space="0" w:color="auto"/>
              <w:bottom w:val="single" w:sz="2" w:space="0" w:color="auto"/>
              <w:right w:val="single" w:sz="2" w:space="0" w:color="auto"/>
            </w:tcBorders>
          </w:tcPr>
          <w:p w14:paraId="3AB1BE61" w14:textId="4D0F4F8F" w:rsidR="00872AFE" w:rsidRPr="00711388" w:rsidDel="00A24EFA" w:rsidRDefault="00872AFE" w:rsidP="00567869">
            <w:pPr>
              <w:adjustRightInd w:val="0"/>
              <w:spacing w:before="0" w:after="0"/>
              <w:jc w:val="left"/>
              <w:rPr>
                <w:del w:id="9217"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4FE1506D" w14:textId="4E5B33B7" w:rsidR="00872AFE" w:rsidRPr="00711388" w:rsidDel="00A24EFA" w:rsidRDefault="00872AFE" w:rsidP="00567869">
            <w:pPr>
              <w:pStyle w:val="NormalCentered"/>
              <w:rPr>
                <w:del w:id="9218" w:author="Author"/>
                <w:lang w:val="en-GB"/>
              </w:rPr>
            </w:pPr>
            <w:del w:id="9219" w:author="Author">
              <w:r w:rsidRPr="00711388" w:rsidDel="00A24EFA">
                <w:rPr>
                  <w:lang w:val="en-GB"/>
                </w:rPr>
                <w:delText>ITEM</w:delText>
              </w:r>
            </w:del>
          </w:p>
        </w:tc>
        <w:tc>
          <w:tcPr>
            <w:tcW w:w="6129" w:type="dxa"/>
            <w:tcBorders>
              <w:top w:val="single" w:sz="2" w:space="0" w:color="auto"/>
              <w:left w:val="single" w:sz="2" w:space="0" w:color="auto"/>
              <w:bottom w:val="single" w:sz="2" w:space="0" w:color="auto"/>
              <w:right w:val="single" w:sz="2" w:space="0" w:color="auto"/>
            </w:tcBorders>
          </w:tcPr>
          <w:p w14:paraId="11D7407D" w14:textId="5BE4A300" w:rsidR="00872AFE" w:rsidRPr="00711388" w:rsidDel="00A24EFA" w:rsidRDefault="00872AFE" w:rsidP="00567869">
            <w:pPr>
              <w:pStyle w:val="NormalCentered"/>
              <w:rPr>
                <w:del w:id="9220" w:author="Author"/>
                <w:lang w:val="en-GB"/>
              </w:rPr>
            </w:pPr>
            <w:del w:id="9221" w:author="Author">
              <w:r w:rsidRPr="00711388" w:rsidDel="00A24EFA">
                <w:rPr>
                  <w:lang w:val="en-GB"/>
                </w:rPr>
                <w:delText>INSTRUCTIONS</w:delText>
              </w:r>
            </w:del>
          </w:p>
        </w:tc>
      </w:tr>
      <w:tr w:rsidR="00872AFE" w:rsidRPr="00711388" w:rsidDel="00A24EFA" w14:paraId="106D5BA1" w14:textId="204D6A29" w:rsidTr="00567869">
        <w:trPr>
          <w:del w:id="9222" w:author="Author"/>
        </w:trPr>
        <w:tc>
          <w:tcPr>
            <w:tcW w:w="9286" w:type="dxa"/>
            <w:gridSpan w:val="3"/>
            <w:tcBorders>
              <w:top w:val="single" w:sz="2" w:space="0" w:color="auto"/>
              <w:left w:val="single" w:sz="2" w:space="0" w:color="auto"/>
              <w:bottom w:val="single" w:sz="2" w:space="0" w:color="auto"/>
              <w:right w:val="single" w:sz="2" w:space="0" w:color="auto"/>
            </w:tcBorders>
          </w:tcPr>
          <w:p w14:paraId="4E14D648" w14:textId="3C914E94" w:rsidR="00872AFE" w:rsidRPr="00711388" w:rsidDel="00A24EFA" w:rsidRDefault="00872AFE" w:rsidP="00567869">
            <w:pPr>
              <w:pStyle w:val="NormalCentered"/>
              <w:jc w:val="left"/>
              <w:rPr>
                <w:del w:id="9223" w:author="Author"/>
                <w:lang w:val="en-GB"/>
              </w:rPr>
            </w:pPr>
            <w:del w:id="9224" w:author="Author">
              <w:r w:rsidRPr="00711388" w:rsidDel="00A24EFA">
                <w:rPr>
                  <w:i/>
                  <w:iCs/>
                  <w:lang w:val="en-GB"/>
                </w:rPr>
                <w:delText>Facultative covers non</w:delText>
              </w:r>
            </w:del>
            <w:r w:rsidR="00711388" w:rsidRPr="00711388">
              <w:rPr>
                <w:i/>
                <w:iCs/>
                <w:lang w:val="en-GB"/>
              </w:rPr>
              <w:t>-</w:t>
            </w:r>
            <w:del w:id="9225" w:author="Author">
              <w:r w:rsidRPr="00711388" w:rsidDel="00A24EFA">
                <w:rPr>
                  <w:i/>
                  <w:iCs/>
                  <w:lang w:val="en-GB"/>
                </w:rPr>
                <w:delText>life</w:delText>
              </w:r>
            </w:del>
          </w:p>
        </w:tc>
      </w:tr>
      <w:tr w:rsidR="00872AFE" w:rsidRPr="00711388" w:rsidDel="00A24EFA" w14:paraId="00076699" w14:textId="0CD1EBE7" w:rsidTr="00567869">
        <w:trPr>
          <w:del w:id="9226" w:author="Author"/>
        </w:trPr>
        <w:tc>
          <w:tcPr>
            <w:tcW w:w="1393" w:type="dxa"/>
            <w:tcBorders>
              <w:top w:val="single" w:sz="2" w:space="0" w:color="auto"/>
              <w:left w:val="single" w:sz="2" w:space="0" w:color="auto"/>
              <w:bottom w:val="single" w:sz="2" w:space="0" w:color="auto"/>
              <w:right w:val="single" w:sz="2" w:space="0" w:color="auto"/>
            </w:tcBorders>
          </w:tcPr>
          <w:p w14:paraId="4E60F04D" w14:textId="5AE4D3F4" w:rsidR="00872AFE" w:rsidRPr="00711388" w:rsidDel="00A24EFA" w:rsidRDefault="00872AFE" w:rsidP="00567869">
            <w:pPr>
              <w:pStyle w:val="NormalLeft"/>
              <w:rPr>
                <w:del w:id="9227" w:author="Author"/>
                <w:lang w:val="en-GB"/>
              </w:rPr>
            </w:pPr>
            <w:del w:id="9228" w:author="Author">
              <w:r w:rsidRPr="00711388" w:rsidDel="00A24EFA">
                <w:rPr>
                  <w:lang w:val="en-GB"/>
                </w:rPr>
                <w:delText>C0020</w:delText>
              </w:r>
            </w:del>
          </w:p>
        </w:tc>
        <w:tc>
          <w:tcPr>
            <w:tcW w:w="1764" w:type="dxa"/>
            <w:tcBorders>
              <w:top w:val="single" w:sz="2" w:space="0" w:color="auto"/>
              <w:left w:val="single" w:sz="2" w:space="0" w:color="auto"/>
              <w:bottom w:val="single" w:sz="2" w:space="0" w:color="auto"/>
              <w:right w:val="single" w:sz="2" w:space="0" w:color="auto"/>
            </w:tcBorders>
          </w:tcPr>
          <w:p w14:paraId="77EF9861" w14:textId="0DAF5CCE" w:rsidR="00872AFE" w:rsidRPr="00711388" w:rsidDel="00A24EFA" w:rsidRDefault="00872AFE" w:rsidP="00567869">
            <w:pPr>
              <w:pStyle w:val="NormalLeft"/>
              <w:rPr>
                <w:del w:id="9229" w:author="Author"/>
                <w:lang w:val="en-GB"/>
              </w:rPr>
            </w:pPr>
            <w:del w:id="9230" w:author="Author">
              <w:r w:rsidRPr="00711388" w:rsidDel="00A24EFA">
                <w:rPr>
                  <w:lang w:val="en-GB"/>
                </w:rPr>
                <w:delText>Reinsurance program code</w:delText>
              </w:r>
            </w:del>
          </w:p>
        </w:tc>
        <w:tc>
          <w:tcPr>
            <w:tcW w:w="6129" w:type="dxa"/>
            <w:tcBorders>
              <w:top w:val="single" w:sz="2" w:space="0" w:color="auto"/>
              <w:left w:val="single" w:sz="2" w:space="0" w:color="auto"/>
              <w:bottom w:val="single" w:sz="2" w:space="0" w:color="auto"/>
              <w:right w:val="single" w:sz="2" w:space="0" w:color="auto"/>
            </w:tcBorders>
          </w:tcPr>
          <w:p w14:paraId="3DB5BC59" w14:textId="4661C8EA" w:rsidR="00872AFE" w:rsidRPr="00711388" w:rsidDel="00A24EFA" w:rsidRDefault="00872AFE" w:rsidP="00567869">
            <w:pPr>
              <w:pStyle w:val="NormalLeft"/>
              <w:rPr>
                <w:del w:id="9231" w:author="Author"/>
                <w:lang w:val="en-GB"/>
              </w:rPr>
            </w:pPr>
            <w:del w:id="9232" w:author="Author">
              <w:r w:rsidRPr="00711388" w:rsidDel="00A24EFA">
                <w:rPr>
                  <w:lang w:val="en-GB"/>
                </w:rPr>
                <w:delText xml:space="preserve">Undertaking specific reinsurance code that links the dominant treaty of reinsurance programme which also protects the risk covered by the facultative reinsurance. The Reinsurance program code shall be in line with the Reinsurance program code of S.30.03 </w:delText>
              </w:r>
            </w:del>
            <w:r w:rsidR="00845F43" w:rsidRPr="00711388">
              <w:rPr>
                <w:lang w:val="en-GB"/>
              </w:rPr>
              <w:t>-</w:t>
            </w:r>
            <w:del w:id="9233" w:author="Author">
              <w:r w:rsidRPr="00711388" w:rsidDel="00A24EFA">
                <w:rPr>
                  <w:lang w:val="en-GB"/>
                </w:rPr>
                <w:delText xml:space="preserve"> Outgoing Reinsurance Program in the next reporting year.</w:delText>
              </w:r>
            </w:del>
          </w:p>
        </w:tc>
      </w:tr>
      <w:tr w:rsidR="00872AFE" w:rsidRPr="00711388" w:rsidDel="00A24EFA" w14:paraId="3536C0F7" w14:textId="15A35CC1" w:rsidTr="00567869">
        <w:trPr>
          <w:del w:id="9234" w:author="Author"/>
        </w:trPr>
        <w:tc>
          <w:tcPr>
            <w:tcW w:w="1393" w:type="dxa"/>
            <w:tcBorders>
              <w:top w:val="single" w:sz="2" w:space="0" w:color="auto"/>
              <w:left w:val="single" w:sz="2" w:space="0" w:color="auto"/>
              <w:bottom w:val="single" w:sz="2" w:space="0" w:color="auto"/>
              <w:right w:val="single" w:sz="2" w:space="0" w:color="auto"/>
            </w:tcBorders>
          </w:tcPr>
          <w:p w14:paraId="36F79AE7" w14:textId="642107A7" w:rsidR="00872AFE" w:rsidRPr="00711388" w:rsidDel="00A24EFA" w:rsidRDefault="00872AFE" w:rsidP="00567869">
            <w:pPr>
              <w:pStyle w:val="NormalLeft"/>
              <w:rPr>
                <w:del w:id="9235" w:author="Author"/>
                <w:lang w:val="en-GB"/>
              </w:rPr>
            </w:pPr>
            <w:del w:id="9236" w:author="Author">
              <w:r w:rsidRPr="00711388" w:rsidDel="00A24EFA">
                <w:rPr>
                  <w:lang w:val="en-GB"/>
                </w:rPr>
                <w:delText>C0030</w:delText>
              </w:r>
            </w:del>
          </w:p>
        </w:tc>
        <w:tc>
          <w:tcPr>
            <w:tcW w:w="1764" w:type="dxa"/>
            <w:tcBorders>
              <w:top w:val="single" w:sz="2" w:space="0" w:color="auto"/>
              <w:left w:val="single" w:sz="2" w:space="0" w:color="auto"/>
              <w:bottom w:val="single" w:sz="2" w:space="0" w:color="auto"/>
              <w:right w:val="single" w:sz="2" w:space="0" w:color="auto"/>
            </w:tcBorders>
          </w:tcPr>
          <w:p w14:paraId="53FE66E9" w14:textId="510B2296" w:rsidR="00872AFE" w:rsidRPr="00711388" w:rsidDel="00A24EFA" w:rsidRDefault="00872AFE" w:rsidP="00567869">
            <w:pPr>
              <w:pStyle w:val="NormalLeft"/>
              <w:rPr>
                <w:del w:id="9237" w:author="Author"/>
                <w:lang w:val="en-GB"/>
              </w:rPr>
            </w:pPr>
            <w:del w:id="9238" w:author="Author">
              <w:r w:rsidRPr="00711388" w:rsidDel="00A24EFA">
                <w:rPr>
                  <w:lang w:val="en-GB"/>
                </w:rPr>
                <w:delText>Risk identification Code</w:delText>
              </w:r>
            </w:del>
          </w:p>
        </w:tc>
        <w:tc>
          <w:tcPr>
            <w:tcW w:w="6129" w:type="dxa"/>
            <w:tcBorders>
              <w:top w:val="single" w:sz="2" w:space="0" w:color="auto"/>
              <w:left w:val="single" w:sz="2" w:space="0" w:color="auto"/>
              <w:bottom w:val="single" w:sz="2" w:space="0" w:color="auto"/>
              <w:right w:val="single" w:sz="2" w:space="0" w:color="auto"/>
            </w:tcBorders>
          </w:tcPr>
          <w:p w14:paraId="61BEDBB3" w14:textId="2F4663FC" w:rsidR="00872AFE" w:rsidRPr="00711388" w:rsidDel="00A24EFA" w:rsidRDefault="00872AFE" w:rsidP="00567869">
            <w:pPr>
              <w:pStyle w:val="NormalLeft"/>
              <w:rPr>
                <w:del w:id="9239" w:author="Author"/>
                <w:lang w:val="en-GB"/>
              </w:rPr>
            </w:pPr>
            <w:del w:id="9240" w:author="Author">
              <w:r w:rsidRPr="00711388" w:rsidDel="00A24EFA">
                <w:rPr>
                  <w:lang w:val="en-GB"/>
                </w:rPr>
                <w:delText>For each line of business, as defined in Annex I to Delegated Regulation (EU) 2015/35, of non</w:delText>
              </w:r>
            </w:del>
            <w:r w:rsidR="00711388" w:rsidRPr="00711388">
              <w:rPr>
                <w:lang w:val="en-GB"/>
              </w:rPr>
              <w:t>-</w:t>
            </w:r>
            <w:del w:id="9241" w:author="Author">
              <w:r w:rsidRPr="00711388" w:rsidDel="00A24EFA">
                <w:rPr>
                  <w:lang w:val="en-GB"/>
                </w:rPr>
                <w:delText>life insurance a selection shall be made of the 20 largest facultative reinsurance exposures (part of sum insured transferred to all reinsurers) overall plus the largest two in each line of business if not covered by the 20 largest 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delText>
              </w:r>
            </w:del>
          </w:p>
          <w:p w14:paraId="71FF40CF" w14:textId="5A3112EE" w:rsidR="00872AFE" w:rsidRPr="00711388" w:rsidDel="00A24EFA" w:rsidRDefault="00872AFE" w:rsidP="00567869">
            <w:pPr>
              <w:pStyle w:val="NormalLeft"/>
              <w:rPr>
                <w:del w:id="9242" w:author="Author"/>
                <w:lang w:val="en-GB"/>
              </w:rPr>
            </w:pPr>
            <w:del w:id="9243" w:author="Author">
              <w:r w:rsidRPr="00711388" w:rsidDel="00A24EFA">
                <w:rPr>
                  <w:lang w:val="en-GB"/>
                </w:rPr>
                <w:delText>This code once assigned shall not be reused for another risk even when the risk to which the code was originally assigned does not exist anymore.</w:delText>
              </w:r>
            </w:del>
          </w:p>
          <w:p w14:paraId="68663CC8" w14:textId="5F846973" w:rsidR="00872AFE" w:rsidRPr="00711388" w:rsidDel="00A24EFA" w:rsidRDefault="00872AFE" w:rsidP="00567869">
            <w:pPr>
              <w:pStyle w:val="NormalLeft"/>
              <w:rPr>
                <w:del w:id="9244" w:author="Author"/>
                <w:lang w:val="en-GB"/>
              </w:rPr>
            </w:pPr>
            <w:del w:id="9245" w:author="Author">
              <w:r w:rsidRPr="00711388" w:rsidDel="00A24EFA">
                <w:rPr>
                  <w:lang w:val="en-GB"/>
                </w:rPr>
                <w:delText>When one risk affects more than one line of business the same code can be used for all the lines of business affected.</w:delText>
              </w:r>
              <w:r w:rsidRPr="00711388" w:rsidDel="003323F0">
                <w:rPr>
                  <w:lang w:val="en-GB"/>
                </w:rPr>
                <w:delText xml:space="preserve">  </w:delText>
              </w:r>
            </w:del>
            <w:ins w:id="9246" w:author="Author">
              <w:r w:rsidR="003323F0">
                <w:rPr>
                  <w:lang w:val="en-GB"/>
                </w:rPr>
                <w:t xml:space="preserve"> </w:t>
              </w:r>
            </w:ins>
          </w:p>
        </w:tc>
      </w:tr>
      <w:tr w:rsidR="00872AFE" w:rsidRPr="00711388" w:rsidDel="00A24EFA" w14:paraId="6C13CB1E" w14:textId="4876EC1D" w:rsidTr="00567869">
        <w:trPr>
          <w:del w:id="9247" w:author="Author"/>
        </w:trPr>
        <w:tc>
          <w:tcPr>
            <w:tcW w:w="1393" w:type="dxa"/>
            <w:tcBorders>
              <w:top w:val="single" w:sz="2" w:space="0" w:color="auto"/>
              <w:left w:val="single" w:sz="2" w:space="0" w:color="auto"/>
              <w:bottom w:val="single" w:sz="2" w:space="0" w:color="auto"/>
              <w:right w:val="single" w:sz="2" w:space="0" w:color="auto"/>
            </w:tcBorders>
          </w:tcPr>
          <w:p w14:paraId="10958452" w14:textId="64618223" w:rsidR="00872AFE" w:rsidRPr="00711388" w:rsidDel="00A24EFA" w:rsidRDefault="00872AFE" w:rsidP="00567869">
            <w:pPr>
              <w:pStyle w:val="NormalLeft"/>
              <w:rPr>
                <w:del w:id="9248" w:author="Author"/>
                <w:lang w:val="en-GB"/>
              </w:rPr>
            </w:pPr>
            <w:del w:id="9249" w:author="Author">
              <w:r w:rsidRPr="00711388" w:rsidDel="00A24EFA">
                <w:rPr>
                  <w:lang w:val="en-GB"/>
                </w:rPr>
                <w:delText>C0040</w:delText>
              </w:r>
            </w:del>
          </w:p>
        </w:tc>
        <w:tc>
          <w:tcPr>
            <w:tcW w:w="1764" w:type="dxa"/>
            <w:tcBorders>
              <w:top w:val="single" w:sz="2" w:space="0" w:color="auto"/>
              <w:left w:val="single" w:sz="2" w:space="0" w:color="auto"/>
              <w:bottom w:val="single" w:sz="2" w:space="0" w:color="auto"/>
              <w:right w:val="single" w:sz="2" w:space="0" w:color="auto"/>
            </w:tcBorders>
          </w:tcPr>
          <w:p w14:paraId="5302074B" w14:textId="6CFBB5AD" w:rsidR="00872AFE" w:rsidRPr="00711388" w:rsidDel="00A24EFA" w:rsidRDefault="00872AFE" w:rsidP="00567869">
            <w:pPr>
              <w:pStyle w:val="NormalLeft"/>
              <w:rPr>
                <w:del w:id="9250" w:author="Author"/>
                <w:lang w:val="en-GB"/>
              </w:rPr>
            </w:pPr>
            <w:del w:id="9251" w:author="Author">
              <w:r w:rsidRPr="00711388" w:rsidDel="00A24EFA">
                <w:rPr>
                  <w:lang w:val="en-GB"/>
                </w:rPr>
                <w:delText>Facultative reinsurance Placement identification code</w:delText>
              </w:r>
            </w:del>
          </w:p>
        </w:tc>
        <w:tc>
          <w:tcPr>
            <w:tcW w:w="6129" w:type="dxa"/>
            <w:tcBorders>
              <w:top w:val="single" w:sz="2" w:space="0" w:color="auto"/>
              <w:left w:val="single" w:sz="2" w:space="0" w:color="auto"/>
              <w:bottom w:val="single" w:sz="2" w:space="0" w:color="auto"/>
              <w:right w:val="single" w:sz="2" w:space="0" w:color="auto"/>
            </w:tcBorders>
          </w:tcPr>
          <w:p w14:paraId="0FDEA95B" w14:textId="2EF6ADD1" w:rsidR="00872AFE" w:rsidRPr="00711388" w:rsidDel="00A24EFA" w:rsidRDefault="00872AFE" w:rsidP="00567869">
            <w:pPr>
              <w:pStyle w:val="NormalLeft"/>
              <w:rPr>
                <w:del w:id="9252" w:author="Author"/>
                <w:lang w:val="en-GB"/>
              </w:rPr>
            </w:pPr>
            <w:del w:id="9253" w:author="Author">
              <w:r w:rsidRPr="00711388" w:rsidDel="00A24EFA">
                <w:rPr>
                  <w:lang w:val="en-GB"/>
                </w:rPr>
                <w:delText>Each facultative reinsurance placement must be assigned a sequence number which is unique for the risk. The facultative reinsurance placement identification code is entity specific.</w:delText>
              </w:r>
            </w:del>
          </w:p>
        </w:tc>
      </w:tr>
      <w:tr w:rsidR="00872AFE" w:rsidRPr="00711388" w:rsidDel="00A24EFA" w14:paraId="25364996" w14:textId="46F33D7C" w:rsidTr="00567869">
        <w:trPr>
          <w:del w:id="9254" w:author="Author"/>
        </w:trPr>
        <w:tc>
          <w:tcPr>
            <w:tcW w:w="1393" w:type="dxa"/>
            <w:tcBorders>
              <w:top w:val="single" w:sz="2" w:space="0" w:color="auto"/>
              <w:left w:val="single" w:sz="2" w:space="0" w:color="auto"/>
              <w:bottom w:val="single" w:sz="2" w:space="0" w:color="auto"/>
              <w:right w:val="single" w:sz="2" w:space="0" w:color="auto"/>
            </w:tcBorders>
          </w:tcPr>
          <w:p w14:paraId="4E642D8B" w14:textId="4389E8BD" w:rsidR="00872AFE" w:rsidRPr="00711388" w:rsidDel="00A24EFA" w:rsidRDefault="00872AFE" w:rsidP="00567869">
            <w:pPr>
              <w:pStyle w:val="NormalLeft"/>
              <w:rPr>
                <w:del w:id="9255" w:author="Author"/>
                <w:lang w:val="en-GB"/>
              </w:rPr>
            </w:pPr>
            <w:del w:id="9256" w:author="Author">
              <w:r w:rsidRPr="00711388" w:rsidDel="00A24EFA">
                <w:rPr>
                  <w:lang w:val="en-GB"/>
                </w:rPr>
                <w:delText>C0050</w:delText>
              </w:r>
            </w:del>
          </w:p>
        </w:tc>
        <w:tc>
          <w:tcPr>
            <w:tcW w:w="1764" w:type="dxa"/>
            <w:tcBorders>
              <w:top w:val="single" w:sz="2" w:space="0" w:color="auto"/>
              <w:left w:val="single" w:sz="2" w:space="0" w:color="auto"/>
              <w:bottom w:val="single" w:sz="2" w:space="0" w:color="auto"/>
              <w:right w:val="single" w:sz="2" w:space="0" w:color="auto"/>
            </w:tcBorders>
          </w:tcPr>
          <w:p w14:paraId="7433F9D8" w14:textId="02354651" w:rsidR="00872AFE" w:rsidRPr="00711388" w:rsidDel="00A24EFA" w:rsidRDefault="00872AFE" w:rsidP="00567869">
            <w:pPr>
              <w:pStyle w:val="NormalLeft"/>
              <w:rPr>
                <w:del w:id="9257" w:author="Author"/>
                <w:lang w:val="en-GB"/>
              </w:rPr>
            </w:pPr>
            <w:del w:id="9258" w:author="Author">
              <w:r w:rsidRPr="00711388" w:rsidDel="00A24EFA">
                <w:rPr>
                  <w:lang w:val="en-GB"/>
                </w:rPr>
                <w:delText>Code of the reinsurer</w:delText>
              </w:r>
            </w:del>
          </w:p>
        </w:tc>
        <w:tc>
          <w:tcPr>
            <w:tcW w:w="6129" w:type="dxa"/>
            <w:tcBorders>
              <w:top w:val="single" w:sz="2" w:space="0" w:color="auto"/>
              <w:left w:val="single" w:sz="2" w:space="0" w:color="auto"/>
              <w:bottom w:val="single" w:sz="2" w:space="0" w:color="auto"/>
              <w:right w:val="single" w:sz="2" w:space="0" w:color="auto"/>
            </w:tcBorders>
          </w:tcPr>
          <w:p w14:paraId="0904D732" w14:textId="6F7ACC92" w:rsidR="00872AFE" w:rsidRPr="00711388" w:rsidDel="00A24EFA" w:rsidRDefault="00872AFE" w:rsidP="00567869">
            <w:pPr>
              <w:pStyle w:val="NormalLeft"/>
              <w:rPr>
                <w:del w:id="9259" w:author="Author"/>
                <w:lang w:val="en-GB"/>
              </w:rPr>
            </w:pPr>
            <w:del w:id="9260" w:author="Author">
              <w:r w:rsidRPr="00711388" w:rsidDel="00A24EFA">
                <w:rPr>
                  <w:lang w:val="en-GB"/>
                </w:rPr>
                <w:delText>Identification code of the reinsurer by this order of priority:</w:delText>
              </w:r>
            </w:del>
          </w:p>
          <w:p w14:paraId="19C0593B" w14:textId="4F78FC25" w:rsidR="00872AFE" w:rsidRPr="00711388" w:rsidDel="00A24EFA" w:rsidRDefault="00872AFE" w:rsidP="0083381F">
            <w:pPr>
              <w:pStyle w:val="Tiret0"/>
              <w:numPr>
                <w:ilvl w:val="0"/>
                <w:numId w:val="57"/>
              </w:numPr>
              <w:rPr>
                <w:del w:id="9261" w:author="Author"/>
                <w:lang w:val="en-GB"/>
              </w:rPr>
            </w:pPr>
            <w:del w:id="9262" w:author="Author">
              <w:r w:rsidRPr="00711388" w:rsidDel="00A24EFA">
                <w:rPr>
                  <w:lang w:val="en-GB"/>
                </w:rPr>
                <w:delText>Legal Entity Identifier (LEI);</w:delText>
              </w:r>
            </w:del>
          </w:p>
          <w:p w14:paraId="032BEB87" w14:textId="66BFF4FC" w:rsidR="00872AFE" w:rsidRPr="00711388" w:rsidDel="00A24EFA" w:rsidRDefault="00872AFE" w:rsidP="0083381F">
            <w:pPr>
              <w:pStyle w:val="Tiret0"/>
              <w:numPr>
                <w:ilvl w:val="0"/>
                <w:numId w:val="57"/>
              </w:numPr>
              <w:rPr>
                <w:del w:id="9263" w:author="Author"/>
                <w:lang w:val="en-GB"/>
              </w:rPr>
            </w:pPr>
            <w:del w:id="9264" w:author="Author">
              <w:r w:rsidRPr="00711388" w:rsidDel="00A24EFA">
                <w:rPr>
                  <w:lang w:val="en-GB"/>
                </w:rPr>
                <w:delText>Specific code attributed by the undertaking</w:delText>
              </w:r>
            </w:del>
          </w:p>
          <w:p w14:paraId="46F74B45" w14:textId="7025BEF2" w:rsidR="00872AFE" w:rsidRPr="00711388" w:rsidDel="00A24EFA" w:rsidRDefault="00872AFE" w:rsidP="00567869">
            <w:pPr>
              <w:pStyle w:val="NormalLeft"/>
              <w:rPr>
                <w:del w:id="9265" w:author="Author"/>
                <w:lang w:val="en-GB"/>
              </w:rPr>
            </w:pPr>
            <w:del w:id="9266" w:author="Author">
              <w:r w:rsidRPr="00711388" w:rsidDel="00A24EFA">
                <w:rPr>
                  <w:lang w:val="en-GB"/>
                </w:rPr>
                <w:delText>In case a specific code is attributed by the undertaking, the code shall be unique for the specific reinsurer or broker and shall not overlap with any other code, attributed by the undertaking or LEI code.</w:delText>
              </w:r>
            </w:del>
          </w:p>
          <w:p w14:paraId="180F7CE0" w14:textId="75CE3A2A" w:rsidR="00872AFE" w:rsidRPr="00711388" w:rsidDel="00A24EFA" w:rsidRDefault="00872AFE" w:rsidP="00567869">
            <w:pPr>
              <w:pStyle w:val="NormalLeft"/>
              <w:rPr>
                <w:del w:id="9267" w:author="Author"/>
                <w:lang w:val="en-GB"/>
              </w:rPr>
            </w:pPr>
            <w:del w:id="9268" w:author="Author">
              <w:r w:rsidRPr="00711388" w:rsidDel="00A24EFA">
                <w:rPr>
                  <w:lang w:val="en-GB"/>
                </w:rPr>
                <w:delText>In the cases where a code already exists (e.g. national identifier), the same code is used as this identifier and shall be kept consistently over time until a LEI code exists.</w:delText>
              </w:r>
              <w:r w:rsidRPr="00711388" w:rsidDel="003323F0">
                <w:rPr>
                  <w:lang w:val="en-GB"/>
                </w:rPr>
                <w:delText xml:space="preserve">  </w:delText>
              </w:r>
            </w:del>
            <w:ins w:id="9269" w:author="Author">
              <w:r w:rsidR="003323F0">
                <w:rPr>
                  <w:lang w:val="en-GB"/>
                </w:rPr>
                <w:t xml:space="preserve"> </w:t>
              </w:r>
            </w:ins>
          </w:p>
        </w:tc>
      </w:tr>
      <w:tr w:rsidR="00872AFE" w:rsidRPr="00711388" w:rsidDel="00A24EFA" w14:paraId="747DA871" w14:textId="393D8DAF" w:rsidTr="00567869">
        <w:trPr>
          <w:trHeight w:val="1490"/>
          <w:del w:id="9270" w:author="Author"/>
        </w:trPr>
        <w:tc>
          <w:tcPr>
            <w:tcW w:w="1393" w:type="dxa"/>
            <w:tcBorders>
              <w:top w:val="single" w:sz="2" w:space="0" w:color="auto"/>
              <w:left w:val="single" w:sz="2" w:space="0" w:color="auto"/>
              <w:bottom w:val="single" w:sz="4" w:space="0" w:color="auto"/>
              <w:right w:val="single" w:sz="2" w:space="0" w:color="auto"/>
            </w:tcBorders>
          </w:tcPr>
          <w:p w14:paraId="2EB1B96A" w14:textId="6C872A69" w:rsidR="00872AFE" w:rsidRPr="00711388" w:rsidDel="00A24EFA" w:rsidRDefault="00872AFE" w:rsidP="00567869">
            <w:pPr>
              <w:pStyle w:val="NormalLeft"/>
              <w:rPr>
                <w:del w:id="9271" w:author="Author"/>
                <w:lang w:val="en-GB"/>
              </w:rPr>
            </w:pPr>
            <w:del w:id="9272" w:author="Author">
              <w:r w:rsidRPr="00711388" w:rsidDel="00A24EFA">
                <w:rPr>
                  <w:lang w:val="en-GB"/>
                </w:rPr>
                <w:lastRenderedPageBreak/>
                <w:delText>C0051</w:delText>
              </w:r>
            </w:del>
          </w:p>
        </w:tc>
        <w:tc>
          <w:tcPr>
            <w:tcW w:w="1764" w:type="dxa"/>
            <w:tcBorders>
              <w:top w:val="single" w:sz="2" w:space="0" w:color="auto"/>
              <w:left w:val="single" w:sz="2" w:space="0" w:color="auto"/>
              <w:bottom w:val="single" w:sz="4" w:space="0" w:color="auto"/>
              <w:right w:val="single" w:sz="2" w:space="0" w:color="auto"/>
            </w:tcBorders>
          </w:tcPr>
          <w:p w14:paraId="7322DAA4" w14:textId="0B2A9566" w:rsidR="00872AFE" w:rsidRPr="00711388" w:rsidDel="00A24EFA" w:rsidRDefault="00872AFE" w:rsidP="00567869">
            <w:pPr>
              <w:pStyle w:val="NormalLeft"/>
              <w:rPr>
                <w:del w:id="9273" w:author="Author"/>
                <w:lang w:val="en-GB"/>
              </w:rPr>
            </w:pPr>
            <w:del w:id="9274" w:author="Author">
              <w:r w:rsidRPr="00711388" w:rsidDel="00A24EFA">
                <w:rPr>
                  <w:lang w:val="en-GB"/>
                </w:rPr>
                <w:delText>Type of code reinsurer</w:delText>
              </w:r>
            </w:del>
          </w:p>
        </w:tc>
        <w:tc>
          <w:tcPr>
            <w:tcW w:w="6129" w:type="dxa"/>
            <w:tcBorders>
              <w:top w:val="single" w:sz="2" w:space="0" w:color="auto"/>
              <w:left w:val="single" w:sz="2" w:space="0" w:color="auto"/>
              <w:bottom w:val="single" w:sz="4" w:space="0" w:color="auto"/>
              <w:right w:val="single" w:sz="2" w:space="0" w:color="auto"/>
            </w:tcBorders>
          </w:tcPr>
          <w:p w14:paraId="1B2ABC31" w14:textId="4E785476" w:rsidR="00872AFE" w:rsidRPr="00711388" w:rsidDel="00A24EFA" w:rsidRDefault="00872AFE" w:rsidP="00567869">
            <w:pPr>
              <w:pStyle w:val="NormalLeft"/>
              <w:rPr>
                <w:del w:id="9275" w:author="Author"/>
                <w:lang w:val="en-GB"/>
              </w:rPr>
            </w:pPr>
            <w:del w:id="9276" w:author="Author">
              <w:r w:rsidRPr="00711388" w:rsidDel="00A24EFA">
                <w:rPr>
                  <w:lang w:val="en-GB"/>
                </w:rPr>
                <w:delText>Identification of the code used in item ‘Code reinsurer’ The following closed list shall be used:</w:delText>
              </w:r>
            </w:del>
          </w:p>
          <w:p w14:paraId="51826BF5" w14:textId="42918E15" w:rsidR="00872AFE" w:rsidRPr="00711388" w:rsidDel="00A24EFA" w:rsidRDefault="00872AFE" w:rsidP="00567869">
            <w:pPr>
              <w:pStyle w:val="NormalLeft"/>
              <w:rPr>
                <w:del w:id="9277" w:author="Author"/>
                <w:lang w:val="en-GB"/>
              </w:rPr>
            </w:pPr>
            <w:del w:id="9278" w:author="Author">
              <w:r w:rsidRPr="00711388" w:rsidDel="00A24EFA">
                <w:rPr>
                  <w:lang w:val="en-GB"/>
                </w:rPr>
                <w:delText xml:space="preserve">1 </w:delText>
              </w:r>
            </w:del>
            <w:r w:rsidR="00845F43" w:rsidRPr="00711388">
              <w:rPr>
                <w:lang w:val="en-GB"/>
              </w:rPr>
              <w:t>-</w:t>
            </w:r>
            <w:del w:id="9279" w:author="Author">
              <w:r w:rsidRPr="00711388" w:rsidDel="00A24EFA">
                <w:rPr>
                  <w:lang w:val="en-GB"/>
                </w:rPr>
                <w:delText xml:space="preserve"> LEI</w:delText>
              </w:r>
            </w:del>
          </w:p>
          <w:p w14:paraId="13746CC6" w14:textId="7D70BC8B" w:rsidR="00872AFE" w:rsidRPr="00711388" w:rsidDel="00A24EFA" w:rsidRDefault="00872AFE" w:rsidP="00567869">
            <w:pPr>
              <w:pStyle w:val="NormalLeft"/>
              <w:rPr>
                <w:del w:id="9280" w:author="Author"/>
                <w:lang w:val="en-GB"/>
              </w:rPr>
            </w:pPr>
            <w:del w:id="9281" w:author="Author">
              <w:r w:rsidRPr="00711388" w:rsidDel="00A24EFA">
                <w:rPr>
                  <w:lang w:val="en-GB"/>
                </w:rPr>
                <w:delText xml:space="preserve">2 </w:delText>
              </w:r>
            </w:del>
            <w:r w:rsidR="00845F43" w:rsidRPr="00711388">
              <w:rPr>
                <w:lang w:val="en-GB"/>
              </w:rPr>
              <w:t>-</w:t>
            </w:r>
            <w:del w:id="9282" w:author="Author">
              <w:r w:rsidRPr="00711388" w:rsidDel="00A24EFA">
                <w:rPr>
                  <w:lang w:val="en-GB"/>
                </w:rPr>
                <w:delText xml:space="preserve"> Specific code</w:delText>
              </w:r>
            </w:del>
          </w:p>
        </w:tc>
      </w:tr>
      <w:tr w:rsidR="00872AFE" w:rsidRPr="00711388" w:rsidDel="00A24EFA" w14:paraId="0FF7F99E" w14:textId="7F1C2855" w:rsidTr="00567869">
        <w:trPr>
          <w:trHeight w:val="100"/>
          <w:del w:id="9283" w:author="Author"/>
        </w:trPr>
        <w:tc>
          <w:tcPr>
            <w:tcW w:w="1393" w:type="dxa"/>
            <w:tcBorders>
              <w:top w:val="single" w:sz="4" w:space="0" w:color="auto"/>
              <w:left w:val="single" w:sz="2" w:space="0" w:color="auto"/>
              <w:bottom w:val="single" w:sz="2" w:space="0" w:color="auto"/>
              <w:right w:val="single" w:sz="2" w:space="0" w:color="auto"/>
            </w:tcBorders>
          </w:tcPr>
          <w:p w14:paraId="13B3DFF4" w14:textId="5734B6B8" w:rsidR="00872AFE" w:rsidRPr="00711388" w:rsidDel="00A24EFA" w:rsidRDefault="00872AFE" w:rsidP="00567869">
            <w:pPr>
              <w:pStyle w:val="NormalLeft"/>
              <w:rPr>
                <w:del w:id="9284" w:author="Author"/>
                <w:lang w:val="en-GB"/>
              </w:rPr>
            </w:pPr>
            <w:del w:id="9285" w:author="Author">
              <w:r w:rsidRPr="00711388" w:rsidDel="00A24EFA">
                <w:rPr>
                  <w:lang w:val="en-GB"/>
                </w:rPr>
                <w:delText>C0061</w:delText>
              </w:r>
            </w:del>
          </w:p>
        </w:tc>
        <w:tc>
          <w:tcPr>
            <w:tcW w:w="1764" w:type="dxa"/>
            <w:tcBorders>
              <w:top w:val="single" w:sz="4" w:space="0" w:color="auto"/>
              <w:left w:val="single" w:sz="2" w:space="0" w:color="auto"/>
              <w:bottom w:val="single" w:sz="2" w:space="0" w:color="auto"/>
              <w:right w:val="single" w:sz="2" w:space="0" w:color="auto"/>
            </w:tcBorders>
          </w:tcPr>
          <w:p w14:paraId="76A35281" w14:textId="259F2D3F" w:rsidR="00872AFE" w:rsidRPr="00711388" w:rsidDel="00A24EFA" w:rsidRDefault="00872AFE" w:rsidP="00567869">
            <w:pPr>
              <w:pStyle w:val="NormalLeft"/>
              <w:rPr>
                <w:del w:id="9286" w:author="Author"/>
                <w:lang w:val="en-GB"/>
              </w:rPr>
            </w:pPr>
            <w:del w:id="9287" w:author="Author">
              <w:r w:rsidRPr="00711388" w:rsidDel="00A24EFA">
                <w:rPr>
                  <w:lang w:val="en-GB"/>
                </w:rPr>
                <w:delText>Line of business for non-life</w:delText>
              </w:r>
            </w:del>
          </w:p>
        </w:tc>
        <w:tc>
          <w:tcPr>
            <w:tcW w:w="6129" w:type="dxa"/>
            <w:tcBorders>
              <w:top w:val="single" w:sz="4" w:space="0" w:color="auto"/>
              <w:left w:val="single" w:sz="2" w:space="0" w:color="auto"/>
              <w:bottom w:val="single" w:sz="2" w:space="0" w:color="auto"/>
              <w:right w:val="single" w:sz="2" w:space="0" w:color="auto"/>
            </w:tcBorders>
          </w:tcPr>
          <w:p w14:paraId="72A107E9" w14:textId="0AE3F093" w:rsidR="00872AFE" w:rsidRPr="00711388" w:rsidDel="00A24EFA" w:rsidRDefault="00872AFE" w:rsidP="00567869">
            <w:pPr>
              <w:pStyle w:val="NormalLeft"/>
              <w:rPr>
                <w:del w:id="9288" w:author="Author"/>
                <w:lang w:val="en-GB"/>
              </w:rPr>
            </w:pPr>
            <w:del w:id="9289" w:author="Author">
              <w:r w:rsidRPr="00711388" w:rsidDel="00A24EFA">
                <w:rPr>
                  <w:lang w:val="en-GB"/>
                </w:rPr>
                <w:delText>Identification of the line of business, as defined in Annex I to Delegated Regulation (EU) 2015/35, reported. The following closed list shall be used:</w:delText>
              </w:r>
            </w:del>
          </w:p>
          <w:p w14:paraId="26B968F6" w14:textId="79C8D2DF" w:rsidR="00872AFE" w:rsidRPr="00711388" w:rsidDel="00A24EFA" w:rsidRDefault="00872AFE" w:rsidP="00567869">
            <w:pPr>
              <w:pStyle w:val="NormalLeft"/>
              <w:rPr>
                <w:del w:id="9290" w:author="Author"/>
                <w:lang w:val="en-GB"/>
              </w:rPr>
            </w:pPr>
            <w:del w:id="9291" w:author="Author">
              <w:r w:rsidRPr="00711388" w:rsidDel="00A24EFA">
                <w:rPr>
                  <w:lang w:val="en-GB"/>
                </w:rPr>
                <w:delText xml:space="preserve">1 </w:delText>
              </w:r>
            </w:del>
            <w:r w:rsidR="00845F43" w:rsidRPr="00711388">
              <w:rPr>
                <w:lang w:val="en-GB"/>
              </w:rPr>
              <w:t>-</w:t>
            </w:r>
            <w:del w:id="9292" w:author="Author">
              <w:r w:rsidRPr="00711388" w:rsidDel="00A24EFA">
                <w:rPr>
                  <w:lang w:val="en-GB"/>
                </w:rPr>
                <w:delText xml:space="preserve"> Medical expense insurance</w:delText>
              </w:r>
            </w:del>
          </w:p>
          <w:p w14:paraId="31FC6DD3" w14:textId="6B351736" w:rsidR="00872AFE" w:rsidRPr="00711388" w:rsidDel="00A24EFA" w:rsidRDefault="00872AFE" w:rsidP="00567869">
            <w:pPr>
              <w:pStyle w:val="NormalLeft"/>
              <w:rPr>
                <w:del w:id="9293" w:author="Author"/>
                <w:lang w:val="en-GB"/>
              </w:rPr>
            </w:pPr>
            <w:del w:id="9294" w:author="Author">
              <w:r w:rsidRPr="00711388" w:rsidDel="00A24EFA">
                <w:rPr>
                  <w:lang w:val="en-GB"/>
                </w:rPr>
                <w:delText xml:space="preserve">2 </w:delText>
              </w:r>
            </w:del>
            <w:r w:rsidR="00845F43" w:rsidRPr="00711388">
              <w:rPr>
                <w:lang w:val="en-GB"/>
              </w:rPr>
              <w:t>-</w:t>
            </w:r>
            <w:del w:id="9295" w:author="Author">
              <w:r w:rsidRPr="00711388" w:rsidDel="00A24EFA">
                <w:rPr>
                  <w:lang w:val="en-GB"/>
                </w:rPr>
                <w:delText xml:space="preserve"> Income protection insurance</w:delText>
              </w:r>
            </w:del>
          </w:p>
          <w:p w14:paraId="3C0E03EE" w14:textId="16A28563" w:rsidR="00872AFE" w:rsidRPr="00711388" w:rsidDel="00A24EFA" w:rsidRDefault="00872AFE" w:rsidP="00567869">
            <w:pPr>
              <w:pStyle w:val="NormalLeft"/>
              <w:rPr>
                <w:del w:id="9296" w:author="Author"/>
                <w:lang w:val="en-GB"/>
              </w:rPr>
            </w:pPr>
            <w:del w:id="9297" w:author="Author">
              <w:r w:rsidRPr="00711388" w:rsidDel="00A24EFA">
                <w:rPr>
                  <w:lang w:val="en-GB"/>
                </w:rPr>
                <w:delText xml:space="preserve">3 </w:delText>
              </w:r>
            </w:del>
            <w:r w:rsidR="00845F43" w:rsidRPr="00711388">
              <w:rPr>
                <w:lang w:val="en-GB"/>
              </w:rPr>
              <w:t>-</w:t>
            </w:r>
            <w:del w:id="9298" w:author="Author">
              <w:r w:rsidRPr="00711388" w:rsidDel="00A24EFA">
                <w:rPr>
                  <w:lang w:val="en-GB"/>
                </w:rPr>
                <w:delText xml:space="preserve"> Workers' compensation insurance</w:delText>
              </w:r>
            </w:del>
          </w:p>
          <w:p w14:paraId="00B997DC" w14:textId="08DDE01A" w:rsidR="00872AFE" w:rsidRPr="00711388" w:rsidDel="00A24EFA" w:rsidRDefault="00872AFE" w:rsidP="00567869">
            <w:pPr>
              <w:pStyle w:val="NormalLeft"/>
              <w:rPr>
                <w:del w:id="9299" w:author="Author"/>
                <w:lang w:val="en-GB"/>
              </w:rPr>
            </w:pPr>
            <w:del w:id="9300" w:author="Author">
              <w:r w:rsidRPr="00711388" w:rsidDel="00A24EFA">
                <w:rPr>
                  <w:lang w:val="en-GB"/>
                </w:rPr>
                <w:delText xml:space="preserve">4 </w:delText>
              </w:r>
            </w:del>
            <w:r w:rsidR="00845F43" w:rsidRPr="00711388">
              <w:rPr>
                <w:lang w:val="en-GB"/>
              </w:rPr>
              <w:t>-</w:t>
            </w:r>
            <w:del w:id="9301" w:author="Author">
              <w:r w:rsidRPr="00711388" w:rsidDel="00A24EFA">
                <w:rPr>
                  <w:lang w:val="en-GB"/>
                </w:rPr>
                <w:delText xml:space="preserve"> Motor vehicle liability insurance</w:delText>
              </w:r>
            </w:del>
          </w:p>
          <w:p w14:paraId="6B037097" w14:textId="4E5EA4BF" w:rsidR="00872AFE" w:rsidRPr="00711388" w:rsidDel="00A24EFA" w:rsidRDefault="00872AFE" w:rsidP="00567869">
            <w:pPr>
              <w:pStyle w:val="NormalLeft"/>
              <w:rPr>
                <w:del w:id="9302" w:author="Author"/>
                <w:lang w:val="en-GB"/>
              </w:rPr>
            </w:pPr>
            <w:del w:id="9303" w:author="Author">
              <w:r w:rsidRPr="00711388" w:rsidDel="00A24EFA">
                <w:rPr>
                  <w:lang w:val="en-GB"/>
                </w:rPr>
                <w:delText xml:space="preserve">5 </w:delText>
              </w:r>
            </w:del>
            <w:r w:rsidR="00845F43" w:rsidRPr="00711388">
              <w:rPr>
                <w:lang w:val="en-GB"/>
              </w:rPr>
              <w:t>-</w:t>
            </w:r>
            <w:del w:id="9304" w:author="Author">
              <w:r w:rsidRPr="00711388" w:rsidDel="00A24EFA">
                <w:rPr>
                  <w:lang w:val="en-GB"/>
                </w:rPr>
                <w:delText xml:space="preserve"> Other motor insurance</w:delText>
              </w:r>
            </w:del>
          </w:p>
          <w:p w14:paraId="7E034E5C" w14:textId="65A46E8D" w:rsidR="00872AFE" w:rsidRPr="00711388" w:rsidDel="00A24EFA" w:rsidRDefault="00872AFE" w:rsidP="00567869">
            <w:pPr>
              <w:pStyle w:val="NormalLeft"/>
              <w:rPr>
                <w:del w:id="9305" w:author="Author"/>
                <w:lang w:val="en-GB"/>
              </w:rPr>
            </w:pPr>
            <w:del w:id="9306" w:author="Author">
              <w:r w:rsidRPr="00711388" w:rsidDel="00A24EFA">
                <w:rPr>
                  <w:lang w:val="en-GB"/>
                </w:rPr>
                <w:delText xml:space="preserve">6 </w:delText>
              </w:r>
            </w:del>
            <w:r w:rsidR="00845F43" w:rsidRPr="00711388">
              <w:rPr>
                <w:lang w:val="en-GB"/>
              </w:rPr>
              <w:t>-</w:t>
            </w:r>
            <w:del w:id="9307" w:author="Author">
              <w:r w:rsidRPr="00711388" w:rsidDel="00A24EFA">
                <w:rPr>
                  <w:lang w:val="en-GB"/>
                </w:rPr>
                <w:delText xml:space="preserve"> Marine, aviation and transport insurance</w:delText>
              </w:r>
            </w:del>
          </w:p>
          <w:p w14:paraId="5FE20E64" w14:textId="4727C26A" w:rsidR="00872AFE" w:rsidRPr="00711388" w:rsidDel="00A24EFA" w:rsidRDefault="00872AFE" w:rsidP="00567869">
            <w:pPr>
              <w:pStyle w:val="NormalLeft"/>
              <w:rPr>
                <w:del w:id="9308" w:author="Author"/>
                <w:lang w:val="en-GB"/>
              </w:rPr>
            </w:pPr>
            <w:del w:id="9309" w:author="Author">
              <w:r w:rsidRPr="00711388" w:rsidDel="00A24EFA">
                <w:rPr>
                  <w:lang w:val="en-GB"/>
                </w:rPr>
                <w:delText xml:space="preserve">7 </w:delText>
              </w:r>
            </w:del>
            <w:r w:rsidR="00845F43" w:rsidRPr="00711388">
              <w:rPr>
                <w:lang w:val="en-GB"/>
              </w:rPr>
              <w:t>-</w:t>
            </w:r>
            <w:del w:id="9310" w:author="Author">
              <w:r w:rsidRPr="00711388" w:rsidDel="00A24EFA">
                <w:rPr>
                  <w:lang w:val="en-GB"/>
                </w:rPr>
                <w:delText xml:space="preserve"> Fire and other damage to property insurance</w:delText>
              </w:r>
            </w:del>
          </w:p>
          <w:p w14:paraId="7E4EEC9D" w14:textId="307633E6" w:rsidR="00872AFE" w:rsidRPr="00711388" w:rsidDel="00A24EFA" w:rsidRDefault="00872AFE" w:rsidP="00567869">
            <w:pPr>
              <w:pStyle w:val="NormalLeft"/>
              <w:rPr>
                <w:del w:id="9311" w:author="Author"/>
                <w:lang w:val="en-GB"/>
              </w:rPr>
            </w:pPr>
            <w:del w:id="9312" w:author="Author">
              <w:r w:rsidRPr="00711388" w:rsidDel="00A24EFA">
                <w:rPr>
                  <w:lang w:val="en-GB"/>
                </w:rPr>
                <w:delText xml:space="preserve">8 </w:delText>
              </w:r>
            </w:del>
            <w:r w:rsidR="00845F43" w:rsidRPr="00711388">
              <w:rPr>
                <w:lang w:val="en-GB"/>
              </w:rPr>
              <w:t>-</w:t>
            </w:r>
            <w:del w:id="9313" w:author="Author">
              <w:r w:rsidRPr="00711388" w:rsidDel="00A24EFA">
                <w:rPr>
                  <w:lang w:val="en-GB"/>
                </w:rPr>
                <w:delText xml:space="preserve"> General liability insurance</w:delText>
              </w:r>
            </w:del>
          </w:p>
          <w:p w14:paraId="34D83E85" w14:textId="5E7CAFB9" w:rsidR="00872AFE" w:rsidRPr="00711388" w:rsidDel="00A24EFA" w:rsidRDefault="00872AFE" w:rsidP="00567869">
            <w:pPr>
              <w:pStyle w:val="NormalLeft"/>
              <w:rPr>
                <w:del w:id="9314" w:author="Author"/>
                <w:lang w:val="en-GB"/>
              </w:rPr>
            </w:pPr>
            <w:del w:id="9315" w:author="Author">
              <w:r w:rsidRPr="00711388" w:rsidDel="00A24EFA">
                <w:rPr>
                  <w:lang w:val="en-GB"/>
                </w:rPr>
                <w:delText xml:space="preserve">9 </w:delText>
              </w:r>
            </w:del>
            <w:r w:rsidR="00845F43" w:rsidRPr="00711388">
              <w:rPr>
                <w:lang w:val="en-GB"/>
              </w:rPr>
              <w:t>-</w:t>
            </w:r>
            <w:del w:id="9316" w:author="Author">
              <w:r w:rsidRPr="00711388" w:rsidDel="00A24EFA">
                <w:rPr>
                  <w:lang w:val="en-GB"/>
                </w:rPr>
                <w:delText xml:space="preserve"> Credit and suretyship insurance</w:delText>
              </w:r>
            </w:del>
          </w:p>
          <w:p w14:paraId="66E334FA" w14:textId="5134384D" w:rsidR="00872AFE" w:rsidRPr="00711388" w:rsidDel="00A24EFA" w:rsidRDefault="00872AFE" w:rsidP="00567869">
            <w:pPr>
              <w:pStyle w:val="NormalLeft"/>
              <w:rPr>
                <w:del w:id="9317" w:author="Author"/>
                <w:lang w:val="en-GB"/>
              </w:rPr>
            </w:pPr>
            <w:del w:id="9318" w:author="Author">
              <w:r w:rsidRPr="00711388" w:rsidDel="00A24EFA">
                <w:rPr>
                  <w:lang w:val="en-GB"/>
                </w:rPr>
                <w:delText xml:space="preserve">10 </w:delText>
              </w:r>
            </w:del>
            <w:r w:rsidR="00845F43" w:rsidRPr="00711388">
              <w:rPr>
                <w:lang w:val="en-GB"/>
              </w:rPr>
              <w:t>-</w:t>
            </w:r>
            <w:del w:id="9319" w:author="Author">
              <w:r w:rsidRPr="00711388" w:rsidDel="00A24EFA">
                <w:rPr>
                  <w:lang w:val="en-GB"/>
                </w:rPr>
                <w:delText xml:space="preserve"> Legal expenses insurance</w:delText>
              </w:r>
            </w:del>
          </w:p>
          <w:p w14:paraId="357451A8" w14:textId="29346AAF" w:rsidR="00872AFE" w:rsidRPr="00711388" w:rsidDel="00A24EFA" w:rsidRDefault="00872AFE" w:rsidP="00567869">
            <w:pPr>
              <w:pStyle w:val="NormalLeft"/>
              <w:rPr>
                <w:del w:id="9320" w:author="Author"/>
                <w:lang w:val="en-GB"/>
              </w:rPr>
            </w:pPr>
            <w:del w:id="9321" w:author="Author">
              <w:r w:rsidRPr="00711388" w:rsidDel="00A24EFA">
                <w:rPr>
                  <w:lang w:val="en-GB"/>
                </w:rPr>
                <w:delText xml:space="preserve">11 </w:delText>
              </w:r>
            </w:del>
            <w:r w:rsidR="00845F43" w:rsidRPr="00711388">
              <w:rPr>
                <w:lang w:val="en-GB"/>
              </w:rPr>
              <w:t>-</w:t>
            </w:r>
            <w:del w:id="9322" w:author="Author">
              <w:r w:rsidRPr="00711388" w:rsidDel="00A24EFA">
                <w:rPr>
                  <w:lang w:val="en-GB"/>
                </w:rPr>
                <w:delText xml:space="preserve"> Assistance</w:delText>
              </w:r>
            </w:del>
          </w:p>
          <w:p w14:paraId="4A6D7704" w14:textId="65CF2918" w:rsidR="00872AFE" w:rsidRPr="00711388" w:rsidDel="00A24EFA" w:rsidRDefault="00872AFE" w:rsidP="00567869">
            <w:pPr>
              <w:pStyle w:val="NormalLeft"/>
              <w:rPr>
                <w:del w:id="9323" w:author="Author"/>
                <w:lang w:val="en-GB"/>
              </w:rPr>
            </w:pPr>
            <w:del w:id="9324" w:author="Author">
              <w:r w:rsidRPr="00711388" w:rsidDel="00A24EFA">
                <w:rPr>
                  <w:lang w:val="en-GB"/>
                </w:rPr>
                <w:delText xml:space="preserve">12 </w:delText>
              </w:r>
            </w:del>
            <w:r w:rsidR="00845F43" w:rsidRPr="00711388">
              <w:rPr>
                <w:lang w:val="en-GB"/>
              </w:rPr>
              <w:t>-</w:t>
            </w:r>
            <w:del w:id="9325" w:author="Author">
              <w:r w:rsidRPr="00711388" w:rsidDel="00A24EFA">
                <w:rPr>
                  <w:lang w:val="en-GB"/>
                </w:rPr>
                <w:delText xml:space="preserve"> Miscellaneous financial loss</w:delText>
              </w:r>
            </w:del>
          </w:p>
          <w:p w14:paraId="647BBE40" w14:textId="5C01B771" w:rsidR="00872AFE" w:rsidRPr="00711388" w:rsidDel="00A24EFA" w:rsidRDefault="00872AFE" w:rsidP="00567869">
            <w:pPr>
              <w:pStyle w:val="NormalLeft"/>
              <w:rPr>
                <w:del w:id="9326" w:author="Author"/>
                <w:lang w:val="en-GB"/>
              </w:rPr>
            </w:pPr>
            <w:del w:id="9327" w:author="Author">
              <w:r w:rsidRPr="00711388" w:rsidDel="00A24EFA">
                <w:rPr>
                  <w:lang w:val="en-GB"/>
                </w:rPr>
                <w:delText xml:space="preserve">13 </w:delText>
              </w:r>
            </w:del>
            <w:r w:rsidR="00845F43" w:rsidRPr="00711388">
              <w:rPr>
                <w:lang w:val="en-GB"/>
              </w:rPr>
              <w:t>-</w:t>
            </w:r>
            <w:del w:id="9328" w:author="Author">
              <w:r w:rsidRPr="00711388" w:rsidDel="00A24EFA">
                <w:rPr>
                  <w:lang w:val="en-GB"/>
                </w:rPr>
                <w:delText xml:space="preserve"> Proportional medical expense reinsurance</w:delText>
              </w:r>
            </w:del>
          </w:p>
          <w:p w14:paraId="7A3E895E" w14:textId="6F90E08B" w:rsidR="00872AFE" w:rsidRPr="00711388" w:rsidDel="00A24EFA" w:rsidRDefault="00872AFE" w:rsidP="00567869">
            <w:pPr>
              <w:pStyle w:val="NormalLeft"/>
              <w:rPr>
                <w:del w:id="9329" w:author="Author"/>
                <w:lang w:val="en-GB"/>
              </w:rPr>
            </w:pPr>
            <w:del w:id="9330" w:author="Author">
              <w:r w:rsidRPr="00711388" w:rsidDel="00A24EFA">
                <w:rPr>
                  <w:lang w:val="en-GB"/>
                </w:rPr>
                <w:delText xml:space="preserve">14 </w:delText>
              </w:r>
            </w:del>
            <w:r w:rsidR="00845F43" w:rsidRPr="00711388">
              <w:rPr>
                <w:lang w:val="en-GB"/>
              </w:rPr>
              <w:t>-</w:t>
            </w:r>
            <w:del w:id="9331" w:author="Author">
              <w:r w:rsidRPr="00711388" w:rsidDel="00A24EFA">
                <w:rPr>
                  <w:lang w:val="en-GB"/>
                </w:rPr>
                <w:delText xml:space="preserve"> Proportional income protection reinsurance</w:delText>
              </w:r>
            </w:del>
          </w:p>
          <w:p w14:paraId="4C28DF79" w14:textId="281B1F05" w:rsidR="00872AFE" w:rsidRPr="00711388" w:rsidDel="00A24EFA" w:rsidRDefault="00872AFE" w:rsidP="00567869">
            <w:pPr>
              <w:pStyle w:val="NormalLeft"/>
              <w:rPr>
                <w:del w:id="9332" w:author="Author"/>
                <w:lang w:val="en-GB"/>
              </w:rPr>
            </w:pPr>
            <w:del w:id="9333" w:author="Author">
              <w:r w:rsidRPr="00711388" w:rsidDel="00A24EFA">
                <w:rPr>
                  <w:lang w:val="en-GB"/>
                </w:rPr>
                <w:delText xml:space="preserve">15 </w:delText>
              </w:r>
            </w:del>
            <w:r w:rsidR="00845F43" w:rsidRPr="00711388">
              <w:rPr>
                <w:lang w:val="en-GB"/>
              </w:rPr>
              <w:t>-</w:t>
            </w:r>
            <w:del w:id="9334" w:author="Author">
              <w:r w:rsidRPr="00711388" w:rsidDel="00A24EFA">
                <w:rPr>
                  <w:lang w:val="en-GB"/>
                </w:rPr>
                <w:delText xml:space="preserve"> Proportional workers' compensation reinsurance</w:delText>
              </w:r>
            </w:del>
          </w:p>
          <w:p w14:paraId="5711F667" w14:textId="15F2A21D" w:rsidR="00872AFE" w:rsidRPr="00711388" w:rsidDel="00A24EFA" w:rsidRDefault="00872AFE" w:rsidP="00567869">
            <w:pPr>
              <w:pStyle w:val="NormalLeft"/>
              <w:rPr>
                <w:del w:id="9335" w:author="Author"/>
                <w:lang w:val="en-GB"/>
              </w:rPr>
            </w:pPr>
            <w:del w:id="9336" w:author="Author">
              <w:r w:rsidRPr="00711388" w:rsidDel="00A24EFA">
                <w:rPr>
                  <w:lang w:val="en-GB"/>
                </w:rPr>
                <w:delText xml:space="preserve">16 </w:delText>
              </w:r>
            </w:del>
            <w:r w:rsidR="00845F43" w:rsidRPr="00711388">
              <w:rPr>
                <w:lang w:val="en-GB"/>
              </w:rPr>
              <w:t>-</w:t>
            </w:r>
            <w:del w:id="9337" w:author="Author">
              <w:r w:rsidRPr="00711388" w:rsidDel="00A24EFA">
                <w:rPr>
                  <w:lang w:val="en-GB"/>
                </w:rPr>
                <w:delText xml:space="preserve"> Proportional motor vehicle liability reinsurance</w:delText>
              </w:r>
            </w:del>
          </w:p>
          <w:p w14:paraId="6726B843" w14:textId="359D162E" w:rsidR="00872AFE" w:rsidRPr="00711388" w:rsidDel="00A24EFA" w:rsidRDefault="00872AFE" w:rsidP="00567869">
            <w:pPr>
              <w:pStyle w:val="NormalLeft"/>
              <w:rPr>
                <w:del w:id="9338" w:author="Author"/>
                <w:lang w:val="en-GB"/>
              </w:rPr>
            </w:pPr>
            <w:del w:id="9339" w:author="Author">
              <w:r w:rsidRPr="00711388" w:rsidDel="00A24EFA">
                <w:rPr>
                  <w:lang w:val="en-GB"/>
                </w:rPr>
                <w:delText xml:space="preserve">17 </w:delText>
              </w:r>
            </w:del>
            <w:r w:rsidR="00845F43" w:rsidRPr="00711388">
              <w:rPr>
                <w:lang w:val="en-GB"/>
              </w:rPr>
              <w:t>-</w:t>
            </w:r>
            <w:del w:id="9340" w:author="Author">
              <w:r w:rsidRPr="00711388" w:rsidDel="00A24EFA">
                <w:rPr>
                  <w:lang w:val="en-GB"/>
                </w:rPr>
                <w:delText xml:space="preserve"> Proportional other motor reinsurance</w:delText>
              </w:r>
            </w:del>
          </w:p>
          <w:p w14:paraId="5377E34A" w14:textId="5C834E78" w:rsidR="00872AFE" w:rsidRPr="00711388" w:rsidDel="00A24EFA" w:rsidRDefault="00872AFE" w:rsidP="00567869">
            <w:pPr>
              <w:pStyle w:val="NormalLeft"/>
              <w:rPr>
                <w:del w:id="9341" w:author="Author"/>
                <w:lang w:val="en-GB"/>
              </w:rPr>
            </w:pPr>
            <w:del w:id="9342" w:author="Author">
              <w:r w:rsidRPr="00711388" w:rsidDel="00A24EFA">
                <w:rPr>
                  <w:lang w:val="en-GB"/>
                </w:rPr>
                <w:delText xml:space="preserve">18 </w:delText>
              </w:r>
            </w:del>
            <w:r w:rsidR="00845F43" w:rsidRPr="00711388">
              <w:rPr>
                <w:lang w:val="en-GB"/>
              </w:rPr>
              <w:t>-</w:t>
            </w:r>
            <w:del w:id="9343" w:author="Author">
              <w:r w:rsidRPr="00711388" w:rsidDel="00A24EFA">
                <w:rPr>
                  <w:lang w:val="en-GB"/>
                </w:rPr>
                <w:delText xml:space="preserve"> Proportional marine, aviation and transport reinsurance</w:delText>
              </w:r>
            </w:del>
          </w:p>
          <w:p w14:paraId="39577EE0" w14:textId="5099DC1B" w:rsidR="00872AFE" w:rsidRPr="00711388" w:rsidDel="00A24EFA" w:rsidRDefault="00872AFE" w:rsidP="00567869">
            <w:pPr>
              <w:pStyle w:val="NormalLeft"/>
              <w:rPr>
                <w:del w:id="9344" w:author="Author"/>
                <w:lang w:val="en-GB"/>
              </w:rPr>
            </w:pPr>
            <w:del w:id="9345" w:author="Author">
              <w:r w:rsidRPr="00711388" w:rsidDel="00A24EFA">
                <w:rPr>
                  <w:lang w:val="en-GB"/>
                </w:rPr>
                <w:delText xml:space="preserve">19 </w:delText>
              </w:r>
            </w:del>
            <w:r w:rsidR="00845F43" w:rsidRPr="00711388">
              <w:rPr>
                <w:lang w:val="en-GB"/>
              </w:rPr>
              <w:t>-</w:t>
            </w:r>
            <w:del w:id="9346" w:author="Author">
              <w:r w:rsidRPr="00711388" w:rsidDel="00A24EFA">
                <w:rPr>
                  <w:lang w:val="en-GB"/>
                </w:rPr>
                <w:delText xml:space="preserve"> Proportional fire and other damage to property reinsurance</w:delText>
              </w:r>
            </w:del>
          </w:p>
          <w:p w14:paraId="6CAB2DEA" w14:textId="765B40A8" w:rsidR="00872AFE" w:rsidRPr="00711388" w:rsidDel="00A24EFA" w:rsidRDefault="00872AFE" w:rsidP="00567869">
            <w:pPr>
              <w:pStyle w:val="NormalLeft"/>
              <w:rPr>
                <w:del w:id="9347" w:author="Author"/>
                <w:lang w:val="en-GB"/>
              </w:rPr>
            </w:pPr>
            <w:del w:id="9348" w:author="Author">
              <w:r w:rsidRPr="00711388" w:rsidDel="00A24EFA">
                <w:rPr>
                  <w:lang w:val="en-GB"/>
                </w:rPr>
                <w:delText xml:space="preserve">20 </w:delText>
              </w:r>
            </w:del>
            <w:r w:rsidR="00845F43" w:rsidRPr="00711388">
              <w:rPr>
                <w:lang w:val="en-GB"/>
              </w:rPr>
              <w:t>-</w:t>
            </w:r>
            <w:del w:id="9349" w:author="Author">
              <w:r w:rsidRPr="00711388" w:rsidDel="00A24EFA">
                <w:rPr>
                  <w:lang w:val="en-GB"/>
                </w:rPr>
                <w:delText xml:space="preserve"> Proportional general liability reinsurance</w:delText>
              </w:r>
            </w:del>
          </w:p>
          <w:p w14:paraId="7E0D6257" w14:textId="2AFDF135" w:rsidR="00872AFE" w:rsidRPr="00711388" w:rsidDel="00A24EFA" w:rsidRDefault="00872AFE" w:rsidP="00567869">
            <w:pPr>
              <w:pStyle w:val="NormalLeft"/>
              <w:rPr>
                <w:del w:id="9350" w:author="Author"/>
                <w:lang w:val="en-GB"/>
              </w:rPr>
            </w:pPr>
            <w:del w:id="9351" w:author="Author">
              <w:r w:rsidRPr="00711388" w:rsidDel="00A24EFA">
                <w:rPr>
                  <w:lang w:val="en-GB"/>
                </w:rPr>
                <w:delText xml:space="preserve">21 </w:delText>
              </w:r>
            </w:del>
            <w:r w:rsidR="00845F43" w:rsidRPr="00711388">
              <w:rPr>
                <w:lang w:val="en-GB"/>
              </w:rPr>
              <w:t>-</w:t>
            </w:r>
            <w:del w:id="9352" w:author="Author">
              <w:r w:rsidRPr="00711388" w:rsidDel="00A24EFA">
                <w:rPr>
                  <w:lang w:val="en-GB"/>
                </w:rPr>
                <w:delText xml:space="preserve"> Proportional credit and suretyship reinsurance</w:delText>
              </w:r>
            </w:del>
          </w:p>
          <w:p w14:paraId="62829904" w14:textId="120F8DE7" w:rsidR="00872AFE" w:rsidRPr="00711388" w:rsidDel="00A24EFA" w:rsidRDefault="00872AFE" w:rsidP="00567869">
            <w:pPr>
              <w:pStyle w:val="NormalLeft"/>
              <w:rPr>
                <w:del w:id="9353" w:author="Author"/>
                <w:lang w:val="en-GB"/>
              </w:rPr>
            </w:pPr>
            <w:del w:id="9354" w:author="Author">
              <w:r w:rsidRPr="00711388" w:rsidDel="00A24EFA">
                <w:rPr>
                  <w:lang w:val="en-GB"/>
                </w:rPr>
                <w:delText xml:space="preserve">22 </w:delText>
              </w:r>
            </w:del>
            <w:r w:rsidR="00845F43" w:rsidRPr="00711388">
              <w:rPr>
                <w:lang w:val="en-GB"/>
              </w:rPr>
              <w:t>-</w:t>
            </w:r>
            <w:del w:id="9355" w:author="Author">
              <w:r w:rsidRPr="00711388" w:rsidDel="00A24EFA">
                <w:rPr>
                  <w:lang w:val="en-GB"/>
                </w:rPr>
                <w:delText xml:space="preserve"> Proportional legal expenses reinsurance</w:delText>
              </w:r>
            </w:del>
          </w:p>
          <w:p w14:paraId="47352092" w14:textId="60CBB1E4" w:rsidR="00872AFE" w:rsidRPr="00711388" w:rsidDel="00A24EFA" w:rsidRDefault="00872AFE" w:rsidP="00567869">
            <w:pPr>
              <w:pStyle w:val="NormalLeft"/>
              <w:rPr>
                <w:del w:id="9356" w:author="Author"/>
                <w:lang w:val="en-GB"/>
              </w:rPr>
            </w:pPr>
            <w:del w:id="9357" w:author="Author">
              <w:r w:rsidRPr="00711388" w:rsidDel="00A24EFA">
                <w:rPr>
                  <w:lang w:val="en-GB"/>
                </w:rPr>
                <w:delText xml:space="preserve">23 </w:delText>
              </w:r>
            </w:del>
            <w:r w:rsidR="00845F43" w:rsidRPr="00711388">
              <w:rPr>
                <w:lang w:val="en-GB"/>
              </w:rPr>
              <w:t>-</w:t>
            </w:r>
            <w:del w:id="9358" w:author="Author">
              <w:r w:rsidRPr="00711388" w:rsidDel="00A24EFA">
                <w:rPr>
                  <w:lang w:val="en-GB"/>
                </w:rPr>
                <w:delText xml:space="preserve"> Proportional assistance reinsurance</w:delText>
              </w:r>
            </w:del>
          </w:p>
          <w:p w14:paraId="5C2F4D04" w14:textId="6A6D30C0" w:rsidR="00872AFE" w:rsidRPr="00711388" w:rsidDel="00A24EFA" w:rsidRDefault="00872AFE" w:rsidP="00567869">
            <w:pPr>
              <w:pStyle w:val="NormalLeft"/>
              <w:rPr>
                <w:del w:id="9359" w:author="Author"/>
                <w:lang w:val="en-GB"/>
              </w:rPr>
            </w:pPr>
            <w:del w:id="9360" w:author="Author">
              <w:r w:rsidRPr="00711388" w:rsidDel="00A24EFA">
                <w:rPr>
                  <w:lang w:val="en-GB"/>
                </w:rPr>
                <w:delText xml:space="preserve">24 </w:delText>
              </w:r>
            </w:del>
            <w:r w:rsidR="00845F43" w:rsidRPr="00711388">
              <w:rPr>
                <w:lang w:val="en-GB"/>
              </w:rPr>
              <w:t>-</w:t>
            </w:r>
            <w:del w:id="9361" w:author="Author">
              <w:r w:rsidRPr="00711388" w:rsidDel="00A24EFA">
                <w:rPr>
                  <w:lang w:val="en-GB"/>
                </w:rPr>
                <w:delText xml:space="preserve"> Proportional miscellaneous financial loss reinsurance</w:delText>
              </w:r>
            </w:del>
          </w:p>
          <w:p w14:paraId="1DAA7356" w14:textId="6EFCD01B" w:rsidR="00872AFE" w:rsidRPr="00711388" w:rsidDel="00A24EFA" w:rsidRDefault="00872AFE" w:rsidP="00567869">
            <w:pPr>
              <w:pStyle w:val="NormalLeft"/>
              <w:rPr>
                <w:del w:id="9362" w:author="Author"/>
                <w:lang w:val="en-GB"/>
              </w:rPr>
            </w:pPr>
            <w:del w:id="9363" w:author="Author">
              <w:r w:rsidRPr="00711388" w:rsidDel="00A24EFA">
                <w:rPr>
                  <w:lang w:val="en-GB"/>
                </w:rPr>
                <w:delText xml:space="preserve">25 </w:delText>
              </w:r>
            </w:del>
            <w:r w:rsidR="00845F43" w:rsidRPr="00711388">
              <w:rPr>
                <w:lang w:val="en-GB"/>
              </w:rPr>
              <w:t>-</w:t>
            </w:r>
            <w:del w:id="9364" w:author="Author">
              <w:r w:rsidRPr="00711388" w:rsidDel="00A24EFA">
                <w:rPr>
                  <w:lang w:val="en-GB"/>
                </w:rPr>
                <w:delText xml:space="preserve"> Non</w:delText>
              </w:r>
            </w:del>
            <w:r w:rsidR="00711388" w:rsidRPr="00711388">
              <w:rPr>
                <w:lang w:val="en-GB"/>
              </w:rPr>
              <w:t>-</w:t>
            </w:r>
            <w:del w:id="9365" w:author="Author">
              <w:r w:rsidRPr="00711388" w:rsidDel="00A24EFA">
                <w:rPr>
                  <w:lang w:val="en-GB"/>
                </w:rPr>
                <w:delText>proportional health reinsurance</w:delText>
              </w:r>
            </w:del>
          </w:p>
          <w:p w14:paraId="2F177EC3" w14:textId="6DF4206D" w:rsidR="00872AFE" w:rsidRPr="00711388" w:rsidDel="00A24EFA" w:rsidRDefault="00872AFE" w:rsidP="00567869">
            <w:pPr>
              <w:pStyle w:val="NormalLeft"/>
              <w:rPr>
                <w:del w:id="9366" w:author="Author"/>
                <w:lang w:val="en-GB"/>
              </w:rPr>
            </w:pPr>
            <w:del w:id="9367" w:author="Author">
              <w:r w:rsidRPr="00711388" w:rsidDel="00A24EFA">
                <w:rPr>
                  <w:lang w:val="en-GB"/>
                </w:rPr>
                <w:delText xml:space="preserve">26 </w:delText>
              </w:r>
            </w:del>
            <w:r w:rsidR="00845F43" w:rsidRPr="00711388">
              <w:rPr>
                <w:lang w:val="en-GB"/>
              </w:rPr>
              <w:t>-</w:t>
            </w:r>
            <w:del w:id="9368" w:author="Author">
              <w:r w:rsidRPr="00711388" w:rsidDel="00A24EFA">
                <w:rPr>
                  <w:lang w:val="en-GB"/>
                </w:rPr>
                <w:delText xml:space="preserve"> Non</w:delText>
              </w:r>
            </w:del>
            <w:r w:rsidR="00711388" w:rsidRPr="00711388">
              <w:rPr>
                <w:lang w:val="en-GB"/>
              </w:rPr>
              <w:t>-</w:t>
            </w:r>
            <w:del w:id="9369" w:author="Author">
              <w:r w:rsidRPr="00711388" w:rsidDel="00A24EFA">
                <w:rPr>
                  <w:lang w:val="en-GB"/>
                </w:rPr>
                <w:delText>proportional casualty reinsurance</w:delText>
              </w:r>
            </w:del>
          </w:p>
          <w:p w14:paraId="3366D47C" w14:textId="3E099EE1" w:rsidR="00872AFE" w:rsidRPr="00711388" w:rsidDel="00A24EFA" w:rsidRDefault="00872AFE" w:rsidP="00567869">
            <w:pPr>
              <w:pStyle w:val="NormalLeft"/>
              <w:rPr>
                <w:del w:id="9370" w:author="Author"/>
                <w:lang w:val="en-GB"/>
              </w:rPr>
            </w:pPr>
            <w:del w:id="9371" w:author="Author">
              <w:r w:rsidRPr="00711388" w:rsidDel="00A24EFA">
                <w:rPr>
                  <w:lang w:val="en-GB"/>
                </w:rPr>
                <w:lastRenderedPageBreak/>
                <w:delText xml:space="preserve">27 </w:delText>
              </w:r>
            </w:del>
            <w:r w:rsidR="00845F43" w:rsidRPr="00711388">
              <w:rPr>
                <w:lang w:val="en-GB"/>
              </w:rPr>
              <w:t>-</w:t>
            </w:r>
            <w:del w:id="9372" w:author="Author">
              <w:r w:rsidRPr="00711388" w:rsidDel="00A24EFA">
                <w:rPr>
                  <w:lang w:val="en-GB"/>
                </w:rPr>
                <w:delText xml:space="preserve"> Non</w:delText>
              </w:r>
            </w:del>
            <w:r w:rsidR="00711388" w:rsidRPr="00711388">
              <w:rPr>
                <w:lang w:val="en-GB"/>
              </w:rPr>
              <w:t>-</w:t>
            </w:r>
            <w:del w:id="9373" w:author="Author">
              <w:r w:rsidRPr="00711388" w:rsidDel="00A24EFA">
                <w:rPr>
                  <w:lang w:val="en-GB"/>
                </w:rPr>
                <w:delText>proportional marine, aviation and transport reinsurance</w:delText>
              </w:r>
            </w:del>
          </w:p>
          <w:p w14:paraId="0AF26421" w14:textId="12E3FBAD" w:rsidR="00872AFE" w:rsidRPr="00711388" w:rsidDel="00A24EFA" w:rsidRDefault="00872AFE" w:rsidP="00567869">
            <w:pPr>
              <w:pStyle w:val="NormalLeft"/>
              <w:rPr>
                <w:del w:id="9374" w:author="Author"/>
                <w:lang w:val="en-GB"/>
              </w:rPr>
            </w:pPr>
            <w:del w:id="9375" w:author="Author">
              <w:r w:rsidRPr="00711388" w:rsidDel="00A24EFA">
                <w:rPr>
                  <w:lang w:val="en-GB"/>
                </w:rPr>
                <w:delText xml:space="preserve">28 </w:delText>
              </w:r>
            </w:del>
            <w:r w:rsidR="00845F43" w:rsidRPr="00711388">
              <w:rPr>
                <w:lang w:val="en-GB"/>
              </w:rPr>
              <w:t>-</w:t>
            </w:r>
            <w:del w:id="9376" w:author="Author">
              <w:r w:rsidRPr="00711388" w:rsidDel="00A24EFA">
                <w:rPr>
                  <w:lang w:val="en-GB"/>
                </w:rPr>
                <w:delText xml:space="preserve"> Non</w:delText>
              </w:r>
            </w:del>
            <w:r w:rsidR="00711388" w:rsidRPr="00711388">
              <w:rPr>
                <w:lang w:val="en-GB"/>
              </w:rPr>
              <w:t>-</w:t>
            </w:r>
            <w:del w:id="9377" w:author="Author">
              <w:r w:rsidRPr="00711388" w:rsidDel="00A24EFA">
                <w:rPr>
                  <w:lang w:val="en-GB"/>
                </w:rPr>
                <w:delText>proportional property reinsurance</w:delText>
              </w:r>
            </w:del>
          </w:p>
        </w:tc>
      </w:tr>
      <w:tr w:rsidR="00872AFE" w:rsidRPr="00711388" w:rsidDel="00A24EFA" w14:paraId="1AB7952E" w14:textId="35466A88" w:rsidTr="00567869">
        <w:trPr>
          <w:trHeight w:val="112"/>
          <w:del w:id="9378" w:author="Author"/>
        </w:trPr>
        <w:tc>
          <w:tcPr>
            <w:tcW w:w="1393" w:type="dxa"/>
            <w:tcBorders>
              <w:top w:val="single" w:sz="2" w:space="0" w:color="auto"/>
              <w:left w:val="single" w:sz="2" w:space="0" w:color="auto"/>
              <w:bottom w:val="single" w:sz="4" w:space="0" w:color="auto"/>
              <w:right w:val="single" w:sz="2" w:space="0" w:color="auto"/>
            </w:tcBorders>
          </w:tcPr>
          <w:p w14:paraId="372FDBA5" w14:textId="32B97835" w:rsidR="00872AFE" w:rsidRPr="00711388" w:rsidDel="00A24EFA" w:rsidRDefault="00872AFE" w:rsidP="00567869">
            <w:pPr>
              <w:pStyle w:val="NormalLeft"/>
              <w:rPr>
                <w:del w:id="9379" w:author="Author"/>
                <w:lang w:val="en-GB"/>
              </w:rPr>
            </w:pPr>
            <w:del w:id="9380" w:author="Author">
              <w:r w:rsidRPr="00711388" w:rsidDel="00A24EFA">
                <w:rPr>
                  <w:lang w:val="en-GB"/>
                </w:rPr>
                <w:lastRenderedPageBreak/>
                <w:delText>C0065</w:delText>
              </w:r>
            </w:del>
          </w:p>
        </w:tc>
        <w:tc>
          <w:tcPr>
            <w:tcW w:w="1764" w:type="dxa"/>
            <w:tcBorders>
              <w:top w:val="single" w:sz="2" w:space="0" w:color="auto"/>
              <w:left w:val="single" w:sz="2" w:space="0" w:color="auto"/>
              <w:bottom w:val="single" w:sz="4" w:space="0" w:color="auto"/>
              <w:right w:val="single" w:sz="2" w:space="0" w:color="auto"/>
            </w:tcBorders>
          </w:tcPr>
          <w:p w14:paraId="420A1A17" w14:textId="522253F1" w:rsidR="00872AFE" w:rsidRPr="00711388" w:rsidDel="00A24EFA" w:rsidRDefault="00872AFE" w:rsidP="00567869">
            <w:pPr>
              <w:pStyle w:val="NormalLeft"/>
              <w:rPr>
                <w:del w:id="9381" w:author="Author"/>
                <w:lang w:val="en-GB"/>
              </w:rPr>
            </w:pPr>
            <w:del w:id="9382" w:author="Author">
              <w:r w:rsidRPr="00711388" w:rsidDel="00A24EFA">
                <w:rPr>
                  <w:lang w:val="en-GB"/>
                </w:rPr>
                <w:delText>Indication of belonging to the 20 largest exposures</w:delText>
              </w:r>
            </w:del>
          </w:p>
        </w:tc>
        <w:tc>
          <w:tcPr>
            <w:tcW w:w="6129" w:type="dxa"/>
            <w:tcBorders>
              <w:top w:val="single" w:sz="2" w:space="0" w:color="auto"/>
              <w:left w:val="single" w:sz="2" w:space="0" w:color="auto"/>
              <w:bottom w:val="single" w:sz="4" w:space="0" w:color="auto"/>
              <w:right w:val="single" w:sz="2" w:space="0" w:color="auto"/>
            </w:tcBorders>
          </w:tcPr>
          <w:p w14:paraId="1897B355" w14:textId="3E39807F" w:rsidR="00872AFE" w:rsidRPr="00711388" w:rsidDel="00A24EFA" w:rsidRDefault="00872AFE" w:rsidP="00567869">
            <w:pPr>
              <w:pStyle w:val="NormalLeft"/>
              <w:rPr>
                <w:del w:id="9383" w:author="Author"/>
                <w:lang w:val="en-GB"/>
              </w:rPr>
            </w:pPr>
            <w:del w:id="9384" w:author="Author">
              <w:r w:rsidRPr="00711388" w:rsidDel="00A24EFA">
                <w:rPr>
                  <w:lang w:val="en-GB"/>
                </w:rPr>
                <w:delText>Please indicate whether the exposure belongs to the 20 largest exposures of the undertaking. The following close</w:delText>
              </w:r>
              <w:r w:rsidR="0035144A" w:rsidRPr="00711388" w:rsidDel="00A24EFA">
                <w:rPr>
                  <w:lang w:val="en-GB"/>
                </w:rPr>
                <w:delText>d</w:delText>
              </w:r>
              <w:r w:rsidRPr="00711388" w:rsidDel="00A24EFA">
                <w:rPr>
                  <w:lang w:val="en-GB"/>
                </w:rPr>
                <w:delText xml:space="preserve"> list shall be used: </w:delText>
              </w:r>
            </w:del>
          </w:p>
          <w:p w14:paraId="0EC78897" w14:textId="219D2D62" w:rsidR="00872AFE" w:rsidRPr="00711388" w:rsidDel="00A24EFA" w:rsidRDefault="00872AFE" w:rsidP="00567869">
            <w:pPr>
              <w:pStyle w:val="NormalLeft"/>
              <w:rPr>
                <w:del w:id="9385" w:author="Author"/>
                <w:lang w:val="en-GB"/>
              </w:rPr>
            </w:pPr>
            <w:del w:id="9386" w:author="Author">
              <w:r w:rsidRPr="00711388" w:rsidDel="00A24EFA">
                <w:rPr>
                  <w:lang w:val="en-GB"/>
                </w:rPr>
                <w:delText xml:space="preserve">1 </w:delText>
              </w:r>
            </w:del>
            <w:r w:rsidR="00711388" w:rsidRPr="00711388">
              <w:rPr>
                <w:lang w:val="en-GB"/>
              </w:rPr>
              <w:t>-</w:t>
            </w:r>
            <w:del w:id="9387" w:author="Author">
              <w:r w:rsidRPr="00711388" w:rsidDel="00A24EFA">
                <w:rPr>
                  <w:lang w:val="en-GB"/>
                </w:rPr>
                <w:delText xml:space="preserve"> Belongs to 20 largest</w:delText>
              </w:r>
            </w:del>
          </w:p>
          <w:p w14:paraId="17CFD1FD" w14:textId="07A0AE12" w:rsidR="00872AFE" w:rsidRPr="00711388" w:rsidDel="00A24EFA" w:rsidRDefault="00563CC6" w:rsidP="00567869">
            <w:pPr>
              <w:pStyle w:val="NormalLeft"/>
              <w:rPr>
                <w:del w:id="9388" w:author="Author"/>
                <w:lang w:val="en-GB"/>
              </w:rPr>
            </w:pPr>
            <w:del w:id="9389" w:author="Author">
              <w:r w:rsidRPr="00711388" w:rsidDel="00A24EFA">
                <w:rPr>
                  <w:lang w:val="en-GB"/>
                </w:rPr>
                <w:delText xml:space="preserve">2 </w:delText>
              </w:r>
            </w:del>
            <w:r w:rsidR="00711388" w:rsidRPr="00711388">
              <w:rPr>
                <w:lang w:val="en-GB"/>
              </w:rPr>
              <w:t>-</w:t>
            </w:r>
            <w:del w:id="9390" w:author="Author">
              <w:r w:rsidRPr="00711388" w:rsidDel="00A24EFA">
                <w:rPr>
                  <w:lang w:val="en-GB"/>
                </w:rPr>
                <w:delText xml:space="preserve"> LoB</w:delText>
              </w:r>
              <w:r w:rsidR="00872AFE" w:rsidRPr="00711388" w:rsidDel="00A24EFA">
                <w:rPr>
                  <w:lang w:val="en-GB"/>
                </w:rPr>
                <w:delText xml:space="preserve"> not in the 20 largest</w:delText>
              </w:r>
            </w:del>
          </w:p>
        </w:tc>
      </w:tr>
      <w:tr w:rsidR="00872AFE" w:rsidRPr="00711388" w:rsidDel="00A24EFA" w14:paraId="4EB7692F" w14:textId="45DD7DB3" w:rsidTr="00567869">
        <w:trPr>
          <w:del w:id="9391" w:author="Author"/>
        </w:trPr>
        <w:tc>
          <w:tcPr>
            <w:tcW w:w="1393" w:type="dxa"/>
            <w:tcBorders>
              <w:top w:val="single" w:sz="2" w:space="0" w:color="auto"/>
              <w:left w:val="single" w:sz="2" w:space="0" w:color="auto"/>
              <w:bottom w:val="single" w:sz="2" w:space="0" w:color="auto"/>
              <w:right w:val="single" w:sz="2" w:space="0" w:color="auto"/>
            </w:tcBorders>
          </w:tcPr>
          <w:p w14:paraId="0FE2B704" w14:textId="485F6F1F" w:rsidR="00872AFE" w:rsidRPr="00711388" w:rsidDel="00A24EFA" w:rsidRDefault="00872AFE" w:rsidP="00567869">
            <w:pPr>
              <w:pStyle w:val="NormalLeft"/>
              <w:rPr>
                <w:del w:id="9392" w:author="Author"/>
                <w:lang w:val="en-GB"/>
              </w:rPr>
            </w:pPr>
            <w:del w:id="9393" w:author="Author">
              <w:r w:rsidRPr="00711388" w:rsidDel="00A24EFA">
                <w:rPr>
                  <w:lang w:val="en-GB"/>
                </w:rPr>
                <w:delText>C0100</w:delText>
              </w:r>
            </w:del>
          </w:p>
        </w:tc>
        <w:tc>
          <w:tcPr>
            <w:tcW w:w="1764" w:type="dxa"/>
            <w:tcBorders>
              <w:top w:val="single" w:sz="2" w:space="0" w:color="auto"/>
              <w:left w:val="single" w:sz="2" w:space="0" w:color="auto"/>
              <w:bottom w:val="single" w:sz="2" w:space="0" w:color="auto"/>
              <w:right w:val="single" w:sz="2" w:space="0" w:color="auto"/>
            </w:tcBorders>
          </w:tcPr>
          <w:p w14:paraId="0793DBDD" w14:textId="09ECCDA9" w:rsidR="00872AFE" w:rsidRPr="00711388" w:rsidDel="00A24EFA" w:rsidRDefault="00872AFE" w:rsidP="00567869">
            <w:pPr>
              <w:pStyle w:val="NormalLeft"/>
              <w:rPr>
                <w:del w:id="9394" w:author="Author"/>
                <w:lang w:val="en-GB"/>
              </w:rPr>
            </w:pPr>
            <w:del w:id="9395" w:author="Author">
              <w:r w:rsidRPr="00711388" w:rsidDel="00A24EFA">
                <w:rPr>
                  <w:lang w:val="en-GB"/>
                </w:rPr>
                <w:delText>Share reinsurer (%)</w:delText>
              </w:r>
            </w:del>
          </w:p>
        </w:tc>
        <w:tc>
          <w:tcPr>
            <w:tcW w:w="6129" w:type="dxa"/>
            <w:tcBorders>
              <w:top w:val="single" w:sz="2" w:space="0" w:color="auto"/>
              <w:left w:val="single" w:sz="2" w:space="0" w:color="auto"/>
              <w:bottom w:val="single" w:sz="2" w:space="0" w:color="auto"/>
              <w:right w:val="single" w:sz="2" w:space="0" w:color="auto"/>
            </w:tcBorders>
          </w:tcPr>
          <w:p w14:paraId="4E6664BB" w14:textId="27BC6607" w:rsidR="00872AFE" w:rsidRPr="00711388" w:rsidDel="00A24EFA" w:rsidRDefault="00872AFE" w:rsidP="00567869">
            <w:pPr>
              <w:pStyle w:val="NormalLeft"/>
              <w:rPr>
                <w:del w:id="9396" w:author="Author"/>
                <w:lang w:val="en-GB"/>
              </w:rPr>
            </w:pPr>
            <w:del w:id="9397" w:author="Author">
              <w:r w:rsidRPr="00711388" w:rsidDel="00A24EFA">
                <w:rPr>
                  <w:lang w:val="en-GB"/>
                </w:rPr>
                <w:delText xml:space="preserve">Percentage of the facultative placement accepted by the reinsurer, expressed as an absolute percentage of the Amount reinsured on a facultative basis, with all reinsurers, as reported in column C0160 of S.30.01 </w:delText>
              </w:r>
            </w:del>
            <w:r w:rsidR="00845F43" w:rsidRPr="00711388">
              <w:rPr>
                <w:lang w:val="en-GB"/>
              </w:rPr>
              <w:t>-</w:t>
            </w:r>
            <w:del w:id="9398" w:author="Author">
              <w:r w:rsidRPr="00711388" w:rsidDel="00A24EFA">
                <w:rPr>
                  <w:lang w:val="en-GB"/>
                </w:rPr>
                <w:delText xml:space="preserve"> Facultative covers (in terms of reinsured exposure) </w:delText>
              </w:r>
            </w:del>
            <w:r w:rsidR="00845F43" w:rsidRPr="00711388">
              <w:rPr>
                <w:lang w:val="en-GB"/>
              </w:rPr>
              <w:t>-</w:t>
            </w:r>
            <w:del w:id="9399" w:author="Author">
              <w:r w:rsidRPr="00711388" w:rsidDel="00A24EFA">
                <w:rPr>
                  <w:lang w:val="en-GB"/>
                </w:rPr>
                <w:delText xml:space="preserve"> Basic.</w:delText>
              </w:r>
            </w:del>
          </w:p>
          <w:p w14:paraId="493343A8" w14:textId="765C16A4" w:rsidR="00872AFE" w:rsidRPr="00711388" w:rsidDel="00A24EFA" w:rsidRDefault="00872AFE" w:rsidP="00567869">
            <w:pPr>
              <w:pStyle w:val="NormalLeft"/>
              <w:rPr>
                <w:del w:id="9400" w:author="Author"/>
                <w:lang w:val="en-GB"/>
              </w:rPr>
            </w:pPr>
            <w:del w:id="9401" w:author="Author">
              <w:r w:rsidRPr="00711388" w:rsidDel="00A24EFA">
                <w:rPr>
                  <w:lang w:val="en-GB"/>
                </w:rPr>
                <w:delText>The percentage shall be reported as a decimal.</w:delText>
              </w:r>
            </w:del>
          </w:p>
        </w:tc>
      </w:tr>
      <w:tr w:rsidR="00872AFE" w:rsidRPr="00711388" w:rsidDel="00A24EFA" w14:paraId="270BB38D" w14:textId="4B11E3C7" w:rsidTr="00567869">
        <w:trPr>
          <w:del w:id="9402" w:author="Author"/>
        </w:trPr>
        <w:tc>
          <w:tcPr>
            <w:tcW w:w="1393" w:type="dxa"/>
            <w:tcBorders>
              <w:top w:val="single" w:sz="2" w:space="0" w:color="auto"/>
              <w:left w:val="single" w:sz="2" w:space="0" w:color="auto"/>
              <w:bottom w:val="single" w:sz="2" w:space="0" w:color="auto"/>
              <w:right w:val="single" w:sz="2" w:space="0" w:color="auto"/>
            </w:tcBorders>
          </w:tcPr>
          <w:p w14:paraId="6D4B1227" w14:textId="7FF0B013" w:rsidR="00872AFE" w:rsidRPr="00711388" w:rsidDel="00A24EFA" w:rsidRDefault="00872AFE" w:rsidP="00567869">
            <w:pPr>
              <w:pStyle w:val="NormalLeft"/>
              <w:rPr>
                <w:del w:id="9403" w:author="Author"/>
                <w:lang w:val="en-GB"/>
              </w:rPr>
            </w:pPr>
            <w:del w:id="9404" w:author="Author">
              <w:r w:rsidRPr="00711388" w:rsidDel="00A24EFA">
                <w:rPr>
                  <w:lang w:val="en-GB"/>
                </w:rPr>
                <w:delText>C0110</w:delText>
              </w:r>
            </w:del>
          </w:p>
        </w:tc>
        <w:tc>
          <w:tcPr>
            <w:tcW w:w="1764" w:type="dxa"/>
            <w:tcBorders>
              <w:top w:val="single" w:sz="2" w:space="0" w:color="auto"/>
              <w:left w:val="single" w:sz="2" w:space="0" w:color="auto"/>
              <w:bottom w:val="single" w:sz="2" w:space="0" w:color="auto"/>
              <w:right w:val="single" w:sz="2" w:space="0" w:color="auto"/>
            </w:tcBorders>
          </w:tcPr>
          <w:p w14:paraId="74045973" w14:textId="3FCAA45E" w:rsidR="00872AFE" w:rsidRPr="00711388" w:rsidDel="00A24EFA" w:rsidRDefault="00872AFE" w:rsidP="00567869">
            <w:pPr>
              <w:pStyle w:val="NormalLeft"/>
              <w:rPr>
                <w:del w:id="9405" w:author="Author"/>
                <w:lang w:val="en-GB"/>
              </w:rPr>
            </w:pPr>
            <w:del w:id="9406" w:author="Author">
              <w:r w:rsidRPr="00711388" w:rsidDel="00A24EFA">
                <w:rPr>
                  <w:lang w:val="en-GB"/>
                </w:rPr>
                <w:delText>Currency</w:delText>
              </w:r>
            </w:del>
          </w:p>
        </w:tc>
        <w:tc>
          <w:tcPr>
            <w:tcW w:w="6129" w:type="dxa"/>
            <w:tcBorders>
              <w:top w:val="single" w:sz="2" w:space="0" w:color="auto"/>
              <w:left w:val="single" w:sz="2" w:space="0" w:color="auto"/>
              <w:bottom w:val="single" w:sz="2" w:space="0" w:color="auto"/>
              <w:right w:val="single" w:sz="2" w:space="0" w:color="auto"/>
            </w:tcBorders>
          </w:tcPr>
          <w:p w14:paraId="65E89792" w14:textId="7EC4482D" w:rsidR="00872AFE" w:rsidRPr="00711388" w:rsidDel="00A24EFA" w:rsidRDefault="00872AFE" w:rsidP="00567869">
            <w:pPr>
              <w:pStyle w:val="NormalLeft"/>
              <w:rPr>
                <w:del w:id="9407" w:author="Author"/>
                <w:lang w:val="en-GB"/>
              </w:rPr>
            </w:pPr>
            <w:del w:id="9408" w:author="Author">
              <w:r w:rsidRPr="00711388" w:rsidDel="00A24EFA">
                <w:rPr>
                  <w:lang w:val="en-GB"/>
                </w:rPr>
                <w:delTex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delText>
              </w:r>
            </w:del>
          </w:p>
        </w:tc>
      </w:tr>
      <w:tr w:rsidR="00872AFE" w:rsidRPr="00711388" w:rsidDel="00A24EFA" w14:paraId="2F845883" w14:textId="00F5FC00" w:rsidTr="00567869">
        <w:trPr>
          <w:del w:id="9409" w:author="Author"/>
        </w:trPr>
        <w:tc>
          <w:tcPr>
            <w:tcW w:w="1393" w:type="dxa"/>
            <w:tcBorders>
              <w:top w:val="single" w:sz="2" w:space="0" w:color="auto"/>
              <w:left w:val="single" w:sz="2" w:space="0" w:color="auto"/>
              <w:bottom w:val="single" w:sz="2" w:space="0" w:color="auto"/>
              <w:right w:val="single" w:sz="2" w:space="0" w:color="auto"/>
            </w:tcBorders>
          </w:tcPr>
          <w:p w14:paraId="06F3F733" w14:textId="52241C5E" w:rsidR="00872AFE" w:rsidRPr="00711388" w:rsidDel="00A24EFA" w:rsidRDefault="00872AFE" w:rsidP="00567869">
            <w:pPr>
              <w:pStyle w:val="NormalLeft"/>
              <w:rPr>
                <w:del w:id="9410" w:author="Author"/>
                <w:lang w:val="en-GB"/>
              </w:rPr>
            </w:pPr>
            <w:del w:id="9411" w:author="Author">
              <w:r w:rsidRPr="00711388" w:rsidDel="00A24EFA">
                <w:rPr>
                  <w:lang w:val="en-GB"/>
                </w:rPr>
                <w:delText>C0120</w:delText>
              </w:r>
            </w:del>
          </w:p>
        </w:tc>
        <w:tc>
          <w:tcPr>
            <w:tcW w:w="1764" w:type="dxa"/>
            <w:tcBorders>
              <w:top w:val="single" w:sz="2" w:space="0" w:color="auto"/>
              <w:left w:val="single" w:sz="2" w:space="0" w:color="auto"/>
              <w:bottom w:val="single" w:sz="2" w:space="0" w:color="auto"/>
              <w:right w:val="single" w:sz="2" w:space="0" w:color="auto"/>
            </w:tcBorders>
          </w:tcPr>
          <w:p w14:paraId="585F243C" w14:textId="7F2DC28F" w:rsidR="00872AFE" w:rsidRPr="00711388" w:rsidDel="00A24EFA" w:rsidRDefault="00872AFE" w:rsidP="00567869">
            <w:pPr>
              <w:pStyle w:val="NormalLeft"/>
              <w:rPr>
                <w:del w:id="9412" w:author="Author"/>
                <w:lang w:val="en-GB"/>
              </w:rPr>
            </w:pPr>
            <w:del w:id="9413" w:author="Author">
              <w:r w:rsidRPr="00711388" w:rsidDel="00A24EFA">
                <w:rPr>
                  <w:lang w:val="en-GB"/>
                </w:rPr>
                <w:delText>Sum reinsured to facultative reinsurer</w:delText>
              </w:r>
            </w:del>
          </w:p>
        </w:tc>
        <w:tc>
          <w:tcPr>
            <w:tcW w:w="6129" w:type="dxa"/>
            <w:tcBorders>
              <w:top w:val="single" w:sz="2" w:space="0" w:color="auto"/>
              <w:left w:val="single" w:sz="2" w:space="0" w:color="auto"/>
              <w:bottom w:val="single" w:sz="2" w:space="0" w:color="auto"/>
              <w:right w:val="single" w:sz="2" w:space="0" w:color="auto"/>
            </w:tcBorders>
          </w:tcPr>
          <w:p w14:paraId="54FE014A" w14:textId="75F2DC2F" w:rsidR="00872AFE" w:rsidRPr="00711388" w:rsidDel="00A24EFA" w:rsidRDefault="00872AFE" w:rsidP="00567869">
            <w:pPr>
              <w:pStyle w:val="NormalLeft"/>
              <w:rPr>
                <w:del w:id="9414" w:author="Author"/>
                <w:lang w:val="en-GB"/>
              </w:rPr>
            </w:pPr>
            <w:del w:id="9415" w:author="Author">
              <w:r w:rsidRPr="00711388" w:rsidDel="00A24EFA">
                <w:rPr>
                  <w:lang w:val="en-GB"/>
                </w:rPr>
                <w:delText>The sum reinsured on a facultative basis with the reinsurer.</w:delText>
              </w:r>
            </w:del>
          </w:p>
        </w:tc>
      </w:tr>
      <w:tr w:rsidR="00872AFE" w:rsidRPr="00711388" w:rsidDel="00A24EFA" w14:paraId="4CB66DF2" w14:textId="43B2FC85" w:rsidTr="00567869">
        <w:trPr>
          <w:del w:id="9416" w:author="Author"/>
        </w:trPr>
        <w:tc>
          <w:tcPr>
            <w:tcW w:w="1393" w:type="dxa"/>
            <w:tcBorders>
              <w:top w:val="single" w:sz="2" w:space="0" w:color="auto"/>
              <w:left w:val="single" w:sz="2" w:space="0" w:color="auto"/>
              <w:bottom w:val="single" w:sz="2" w:space="0" w:color="auto"/>
              <w:right w:val="single" w:sz="2" w:space="0" w:color="auto"/>
            </w:tcBorders>
          </w:tcPr>
          <w:p w14:paraId="03447143" w14:textId="32D5ED7A" w:rsidR="00872AFE" w:rsidRPr="00711388" w:rsidDel="00A24EFA" w:rsidRDefault="00872AFE" w:rsidP="00567869">
            <w:pPr>
              <w:pStyle w:val="NormalLeft"/>
              <w:rPr>
                <w:del w:id="9417" w:author="Author"/>
                <w:lang w:val="en-GB"/>
              </w:rPr>
            </w:pPr>
            <w:del w:id="9418" w:author="Author">
              <w:r w:rsidRPr="00711388" w:rsidDel="00A24EFA">
                <w:rPr>
                  <w:lang w:val="en-GB"/>
                </w:rPr>
                <w:delText>C0130</w:delText>
              </w:r>
            </w:del>
          </w:p>
        </w:tc>
        <w:tc>
          <w:tcPr>
            <w:tcW w:w="1764" w:type="dxa"/>
            <w:tcBorders>
              <w:top w:val="single" w:sz="2" w:space="0" w:color="auto"/>
              <w:left w:val="single" w:sz="2" w:space="0" w:color="auto"/>
              <w:bottom w:val="single" w:sz="2" w:space="0" w:color="auto"/>
              <w:right w:val="single" w:sz="2" w:space="0" w:color="auto"/>
            </w:tcBorders>
          </w:tcPr>
          <w:p w14:paraId="73B9B861" w14:textId="3DE90D66" w:rsidR="00872AFE" w:rsidRPr="00711388" w:rsidDel="00A24EFA" w:rsidRDefault="00872AFE" w:rsidP="00567869">
            <w:pPr>
              <w:pStyle w:val="NormalLeft"/>
              <w:rPr>
                <w:del w:id="9419" w:author="Author"/>
                <w:lang w:val="en-GB"/>
              </w:rPr>
            </w:pPr>
            <w:del w:id="9420" w:author="Author">
              <w:r w:rsidRPr="00711388" w:rsidDel="00A24EFA">
                <w:rPr>
                  <w:lang w:val="en-GB"/>
                </w:rPr>
                <w:delText>Facultative ceded reinsurance premium</w:delText>
              </w:r>
            </w:del>
          </w:p>
        </w:tc>
        <w:tc>
          <w:tcPr>
            <w:tcW w:w="6129" w:type="dxa"/>
            <w:tcBorders>
              <w:top w:val="single" w:sz="2" w:space="0" w:color="auto"/>
              <w:left w:val="single" w:sz="2" w:space="0" w:color="auto"/>
              <w:bottom w:val="single" w:sz="2" w:space="0" w:color="auto"/>
              <w:right w:val="single" w:sz="2" w:space="0" w:color="auto"/>
            </w:tcBorders>
          </w:tcPr>
          <w:p w14:paraId="36E3656A" w14:textId="7F74ECF2" w:rsidR="00872AFE" w:rsidRPr="00711388" w:rsidDel="00A24EFA" w:rsidRDefault="00872AFE" w:rsidP="00567869">
            <w:pPr>
              <w:pStyle w:val="NormalLeft"/>
              <w:rPr>
                <w:del w:id="9421" w:author="Author"/>
                <w:lang w:val="en-GB"/>
              </w:rPr>
            </w:pPr>
            <w:del w:id="9422" w:author="Author">
              <w:r w:rsidRPr="00711388" w:rsidDel="00A24EFA">
                <w:rPr>
                  <w:lang w:val="en-GB"/>
                </w:rPr>
                <w:delText>Expected gross annual or written reinsurance premium, ceded to reinsurer for their share.</w:delText>
              </w:r>
            </w:del>
          </w:p>
        </w:tc>
      </w:tr>
      <w:tr w:rsidR="00872AFE" w:rsidRPr="00711388" w:rsidDel="00A24EFA" w14:paraId="0BE91E50" w14:textId="6FC9BDEB" w:rsidTr="00567869">
        <w:trPr>
          <w:del w:id="9423" w:author="Author"/>
        </w:trPr>
        <w:tc>
          <w:tcPr>
            <w:tcW w:w="1393" w:type="dxa"/>
            <w:tcBorders>
              <w:top w:val="single" w:sz="2" w:space="0" w:color="auto"/>
              <w:left w:val="single" w:sz="2" w:space="0" w:color="auto"/>
              <w:bottom w:val="single" w:sz="2" w:space="0" w:color="auto"/>
              <w:right w:val="single" w:sz="2" w:space="0" w:color="auto"/>
            </w:tcBorders>
          </w:tcPr>
          <w:p w14:paraId="0DA4BFF9" w14:textId="23A6CF8D" w:rsidR="00872AFE" w:rsidRPr="00711388" w:rsidDel="00A24EFA" w:rsidRDefault="00872AFE" w:rsidP="00567869">
            <w:pPr>
              <w:pStyle w:val="NormalLeft"/>
              <w:rPr>
                <w:del w:id="9424" w:author="Author"/>
                <w:lang w:val="en-GB"/>
              </w:rPr>
            </w:pPr>
            <w:del w:id="9425" w:author="Author">
              <w:r w:rsidRPr="00711388" w:rsidDel="00A24EFA">
                <w:rPr>
                  <w:lang w:val="en-GB"/>
                </w:rPr>
                <w:delText>C0140</w:delText>
              </w:r>
            </w:del>
          </w:p>
        </w:tc>
        <w:tc>
          <w:tcPr>
            <w:tcW w:w="1764" w:type="dxa"/>
            <w:tcBorders>
              <w:top w:val="single" w:sz="2" w:space="0" w:color="auto"/>
              <w:left w:val="single" w:sz="2" w:space="0" w:color="auto"/>
              <w:bottom w:val="single" w:sz="2" w:space="0" w:color="auto"/>
              <w:right w:val="single" w:sz="2" w:space="0" w:color="auto"/>
            </w:tcBorders>
          </w:tcPr>
          <w:p w14:paraId="04656BE2" w14:textId="126767AF" w:rsidR="00872AFE" w:rsidRPr="00711388" w:rsidDel="00A24EFA" w:rsidRDefault="00872AFE" w:rsidP="00567869">
            <w:pPr>
              <w:pStyle w:val="NormalLeft"/>
              <w:rPr>
                <w:del w:id="9426" w:author="Author"/>
                <w:lang w:val="en-GB"/>
              </w:rPr>
            </w:pPr>
            <w:del w:id="9427" w:author="Author">
              <w:r w:rsidRPr="00711388" w:rsidDel="00A24EFA">
                <w:rPr>
                  <w:lang w:val="en-GB"/>
                </w:rPr>
                <w:delText>Annotations</w:delText>
              </w:r>
            </w:del>
          </w:p>
        </w:tc>
        <w:tc>
          <w:tcPr>
            <w:tcW w:w="6129" w:type="dxa"/>
            <w:tcBorders>
              <w:top w:val="single" w:sz="2" w:space="0" w:color="auto"/>
              <w:left w:val="single" w:sz="2" w:space="0" w:color="auto"/>
              <w:bottom w:val="single" w:sz="2" w:space="0" w:color="auto"/>
              <w:right w:val="single" w:sz="2" w:space="0" w:color="auto"/>
            </w:tcBorders>
          </w:tcPr>
          <w:p w14:paraId="41E867F6" w14:textId="69CCC5B6" w:rsidR="00872AFE" w:rsidRPr="00711388" w:rsidDel="00A24EFA" w:rsidRDefault="00872AFE" w:rsidP="00567869">
            <w:pPr>
              <w:pStyle w:val="NormalLeft"/>
              <w:rPr>
                <w:del w:id="9428" w:author="Author"/>
                <w:lang w:val="en-GB"/>
              </w:rPr>
            </w:pPr>
            <w:del w:id="9429" w:author="Author">
              <w:r w:rsidRPr="00711388" w:rsidDel="00A24EFA">
                <w:rPr>
                  <w:lang w:val="en-GB"/>
                </w:rPr>
                <w:delText>Description of cases where either the reinsurer's participation is at conditions different from those of the standard facultative or treaty placement, or to provide any other information that the undertaking has to bring to the attention of the Supervisor.</w:delText>
              </w:r>
            </w:del>
          </w:p>
        </w:tc>
      </w:tr>
      <w:tr w:rsidR="00872AFE" w:rsidRPr="00711388" w:rsidDel="00A24EFA" w14:paraId="765F072B" w14:textId="27E12B56" w:rsidTr="00567869">
        <w:trPr>
          <w:del w:id="9430" w:author="Author"/>
        </w:trPr>
        <w:tc>
          <w:tcPr>
            <w:tcW w:w="9286" w:type="dxa"/>
            <w:gridSpan w:val="3"/>
            <w:tcBorders>
              <w:top w:val="single" w:sz="2" w:space="0" w:color="auto"/>
              <w:left w:val="single" w:sz="2" w:space="0" w:color="auto"/>
              <w:bottom w:val="single" w:sz="2" w:space="0" w:color="auto"/>
              <w:right w:val="single" w:sz="2" w:space="0" w:color="auto"/>
            </w:tcBorders>
          </w:tcPr>
          <w:p w14:paraId="093CA3A8" w14:textId="5835ED65" w:rsidR="00872AFE" w:rsidRPr="00711388" w:rsidDel="00A24EFA" w:rsidRDefault="00872AFE" w:rsidP="00567869">
            <w:pPr>
              <w:pStyle w:val="NormalCentered"/>
              <w:jc w:val="left"/>
              <w:rPr>
                <w:del w:id="9431" w:author="Author"/>
                <w:lang w:val="en-GB"/>
              </w:rPr>
            </w:pPr>
            <w:del w:id="9432" w:author="Author">
              <w:r w:rsidRPr="00711388" w:rsidDel="00A24EFA">
                <w:rPr>
                  <w:i/>
                  <w:iCs/>
                  <w:lang w:val="en-GB"/>
                </w:rPr>
                <w:delText>Facultative covers life</w:delText>
              </w:r>
            </w:del>
          </w:p>
        </w:tc>
      </w:tr>
      <w:tr w:rsidR="00872AFE" w:rsidRPr="00711388" w:rsidDel="00A24EFA" w14:paraId="42B46764" w14:textId="73E05A0E" w:rsidTr="00567869">
        <w:trPr>
          <w:del w:id="9433" w:author="Author"/>
        </w:trPr>
        <w:tc>
          <w:tcPr>
            <w:tcW w:w="1393" w:type="dxa"/>
            <w:tcBorders>
              <w:top w:val="single" w:sz="2" w:space="0" w:color="auto"/>
              <w:left w:val="single" w:sz="2" w:space="0" w:color="auto"/>
              <w:bottom w:val="single" w:sz="2" w:space="0" w:color="auto"/>
              <w:right w:val="single" w:sz="2" w:space="0" w:color="auto"/>
            </w:tcBorders>
          </w:tcPr>
          <w:p w14:paraId="36A30418" w14:textId="64F63AD6" w:rsidR="00872AFE" w:rsidRPr="00711388" w:rsidDel="00A24EFA" w:rsidRDefault="00872AFE" w:rsidP="00567869">
            <w:pPr>
              <w:pStyle w:val="NormalLeft"/>
              <w:rPr>
                <w:del w:id="9434" w:author="Author"/>
                <w:lang w:val="en-GB"/>
              </w:rPr>
            </w:pPr>
            <w:del w:id="9435" w:author="Author">
              <w:r w:rsidRPr="00711388" w:rsidDel="00A24EFA">
                <w:rPr>
                  <w:lang w:val="en-GB"/>
                </w:rPr>
                <w:delText>C0150</w:delText>
              </w:r>
            </w:del>
          </w:p>
        </w:tc>
        <w:tc>
          <w:tcPr>
            <w:tcW w:w="1764" w:type="dxa"/>
            <w:tcBorders>
              <w:top w:val="single" w:sz="2" w:space="0" w:color="auto"/>
              <w:left w:val="single" w:sz="2" w:space="0" w:color="auto"/>
              <w:bottom w:val="single" w:sz="2" w:space="0" w:color="auto"/>
              <w:right w:val="single" w:sz="2" w:space="0" w:color="auto"/>
            </w:tcBorders>
          </w:tcPr>
          <w:p w14:paraId="26E0CFC8" w14:textId="7C956B1A" w:rsidR="00872AFE" w:rsidRPr="00711388" w:rsidDel="00A24EFA" w:rsidRDefault="00872AFE" w:rsidP="00567869">
            <w:pPr>
              <w:pStyle w:val="NormalLeft"/>
              <w:rPr>
                <w:del w:id="9436" w:author="Author"/>
                <w:lang w:val="en-GB"/>
              </w:rPr>
            </w:pPr>
            <w:del w:id="9437" w:author="Author">
              <w:r w:rsidRPr="00711388" w:rsidDel="00A24EFA">
                <w:rPr>
                  <w:lang w:val="en-GB"/>
                </w:rPr>
                <w:delText>Reinsurance program code</w:delText>
              </w:r>
            </w:del>
          </w:p>
        </w:tc>
        <w:tc>
          <w:tcPr>
            <w:tcW w:w="6129" w:type="dxa"/>
            <w:tcBorders>
              <w:top w:val="single" w:sz="2" w:space="0" w:color="auto"/>
              <w:left w:val="single" w:sz="2" w:space="0" w:color="auto"/>
              <w:bottom w:val="single" w:sz="2" w:space="0" w:color="auto"/>
              <w:right w:val="single" w:sz="2" w:space="0" w:color="auto"/>
            </w:tcBorders>
          </w:tcPr>
          <w:p w14:paraId="198FF4F0" w14:textId="61CB7930" w:rsidR="00872AFE" w:rsidRPr="00711388" w:rsidDel="00A24EFA" w:rsidRDefault="00872AFE" w:rsidP="00567869">
            <w:pPr>
              <w:pStyle w:val="NormalLeft"/>
              <w:rPr>
                <w:del w:id="9438" w:author="Author"/>
                <w:lang w:val="en-GB"/>
              </w:rPr>
            </w:pPr>
            <w:del w:id="9439" w:author="Author">
              <w:r w:rsidRPr="00711388" w:rsidDel="00A24EFA">
                <w:rPr>
                  <w:lang w:val="en-GB"/>
                </w:rPr>
                <w:delText xml:space="preserve">Undertaking specific reinsurance code that links the dominant treaty of reinsurance programme which also protects the risk covered by the facultative reinsurance. The Reinsurance program code shall be in line with the Reinsurance program code of S.30.03 </w:delText>
              </w:r>
            </w:del>
            <w:r w:rsidR="00845F43" w:rsidRPr="00711388">
              <w:rPr>
                <w:lang w:val="en-GB"/>
              </w:rPr>
              <w:t>-</w:t>
            </w:r>
            <w:del w:id="9440" w:author="Author">
              <w:r w:rsidRPr="00711388" w:rsidDel="00A24EFA">
                <w:rPr>
                  <w:lang w:val="en-GB"/>
                </w:rPr>
                <w:delText xml:space="preserve"> Outgoing Reinsurance Program in the next reporting year.</w:delText>
              </w:r>
            </w:del>
          </w:p>
        </w:tc>
      </w:tr>
      <w:tr w:rsidR="00872AFE" w:rsidRPr="00711388" w:rsidDel="00A24EFA" w14:paraId="0AF75D9A" w14:textId="37C6203F" w:rsidTr="00567869">
        <w:trPr>
          <w:del w:id="9441" w:author="Author"/>
        </w:trPr>
        <w:tc>
          <w:tcPr>
            <w:tcW w:w="1393" w:type="dxa"/>
            <w:tcBorders>
              <w:top w:val="single" w:sz="2" w:space="0" w:color="auto"/>
              <w:left w:val="single" w:sz="2" w:space="0" w:color="auto"/>
              <w:bottom w:val="single" w:sz="2" w:space="0" w:color="auto"/>
              <w:right w:val="single" w:sz="2" w:space="0" w:color="auto"/>
            </w:tcBorders>
          </w:tcPr>
          <w:p w14:paraId="1DEF36C1" w14:textId="6CCC56B4" w:rsidR="00872AFE" w:rsidRPr="00711388" w:rsidDel="00A24EFA" w:rsidRDefault="00872AFE" w:rsidP="00567869">
            <w:pPr>
              <w:pStyle w:val="NormalLeft"/>
              <w:rPr>
                <w:del w:id="9442" w:author="Author"/>
                <w:lang w:val="en-GB"/>
              </w:rPr>
            </w:pPr>
            <w:del w:id="9443" w:author="Author">
              <w:r w:rsidRPr="00711388" w:rsidDel="00A24EFA">
                <w:rPr>
                  <w:lang w:val="en-GB"/>
                </w:rPr>
                <w:lastRenderedPageBreak/>
                <w:delText>C0160</w:delText>
              </w:r>
            </w:del>
          </w:p>
        </w:tc>
        <w:tc>
          <w:tcPr>
            <w:tcW w:w="1764" w:type="dxa"/>
            <w:tcBorders>
              <w:top w:val="single" w:sz="2" w:space="0" w:color="auto"/>
              <w:left w:val="single" w:sz="2" w:space="0" w:color="auto"/>
              <w:bottom w:val="single" w:sz="2" w:space="0" w:color="auto"/>
              <w:right w:val="single" w:sz="2" w:space="0" w:color="auto"/>
            </w:tcBorders>
          </w:tcPr>
          <w:p w14:paraId="7D145244" w14:textId="555C6FAB" w:rsidR="00872AFE" w:rsidRPr="00711388" w:rsidDel="00A24EFA" w:rsidRDefault="00872AFE" w:rsidP="00567869">
            <w:pPr>
              <w:pStyle w:val="NormalLeft"/>
              <w:rPr>
                <w:del w:id="9444" w:author="Author"/>
                <w:lang w:val="en-GB"/>
              </w:rPr>
            </w:pPr>
            <w:del w:id="9445" w:author="Author">
              <w:r w:rsidRPr="00711388" w:rsidDel="00A24EFA">
                <w:rPr>
                  <w:lang w:val="en-GB"/>
                </w:rPr>
                <w:delText>Risk identification code</w:delText>
              </w:r>
            </w:del>
          </w:p>
        </w:tc>
        <w:tc>
          <w:tcPr>
            <w:tcW w:w="6129" w:type="dxa"/>
            <w:tcBorders>
              <w:top w:val="single" w:sz="2" w:space="0" w:color="auto"/>
              <w:left w:val="single" w:sz="2" w:space="0" w:color="auto"/>
              <w:bottom w:val="single" w:sz="2" w:space="0" w:color="auto"/>
              <w:right w:val="single" w:sz="2" w:space="0" w:color="auto"/>
            </w:tcBorders>
          </w:tcPr>
          <w:p w14:paraId="0FA4F7D6" w14:textId="1E8BB646" w:rsidR="00872AFE" w:rsidRPr="00711388" w:rsidDel="00A24EFA" w:rsidRDefault="00872AFE" w:rsidP="00567869">
            <w:pPr>
              <w:pStyle w:val="NormalLeft"/>
              <w:rPr>
                <w:del w:id="9446" w:author="Author"/>
                <w:lang w:val="en-GB"/>
              </w:rPr>
            </w:pPr>
            <w:del w:id="9447" w:author="Author">
              <w:r w:rsidRPr="00711388" w:rsidDel="00A24EFA">
                <w:rPr>
                  <w:lang w:val="en-GB"/>
                </w:rPr>
                <w:delText>For each line of business, as defined in Annex I to Delegated Regulation (EU) 2015/35, of life insurance a selection shall be made of the 20 largest facultative reinsurance exposures (part of sum insured transferred to all reinsurers) overall plus the largest two in each line of business if not covered by the 20 largest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delText>
              </w:r>
            </w:del>
          </w:p>
          <w:p w14:paraId="46C48D68" w14:textId="53B41370" w:rsidR="00872AFE" w:rsidRPr="00711388" w:rsidDel="00A24EFA" w:rsidRDefault="00872AFE" w:rsidP="00567869">
            <w:pPr>
              <w:pStyle w:val="NormalLeft"/>
              <w:rPr>
                <w:del w:id="9448" w:author="Author"/>
                <w:lang w:val="en-GB"/>
              </w:rPr>
            </w:pPr>
            <w:del w:id="9449" w:author="Author">
              <w:r w:rsidRPr="00711388" w:rsidDel="00A24EFA">
                <w:rPr>
                  <w:lang w:val="en-GB"/>
                </w:rPr>
                <w:delText>This code once assigned shall not be reused for another risk even when the risk to which the code was originally assigned does not exist anymore.</w:delText>
              </w:r>
            </w:del>
          </w:p>
          <w:p w14:paraId="7D719F40" w14:textId="039A51DA" w:rsidR="00872AFE" w:rsidRPr="00711388" w:rsidDel="00A24EFA" w:rsidRDefault="00872AFE" w:rsidP="00567869">
            <w:pPr>
              <w:pStyle w:val="NormalLeft"/>
              <w:rPr>
                <w:del w:id="9450" w:author="Author"/>
                <w:lang w:val="en-GB"/>
              </w:rPr>
            </w:pPr>
            <w:del w:id="9451" w:author="Author">
              <w:r w:rsidRPr="00711388" w:rsidDel="00A24EFA">
                <w:rPr>
                  <w:lang w:val="en-GB"/>
                </w:rPr>
                <w:delText>When one risk affects more than one line of business the same code can be used for all the lines of business affected.</w:delText>
              </w:r>
              <w:r w:rsidRPr="00711388" w:rsidDel="003323F0">
                <w:rPr>
                  <w:lang w:val="en-GB"/>
                </w:rPr>
                <w:delText xml:space="preserve">  </w:delText>
              </w:r>
            </w:del>
            <w:ins w:id="9452" w:author="Author">
              <w:r w:rsidR="003323F0">
                <w:rPr>
                  <w:lang w:val="en-GB"/>
                </w:rPr>
                <w:t xml:space="preserve"> </w:t>
              </w:r>
            </w:ins>
          </w:p>
        </w:tc>
      </w:tr>
      <w:tr w:rsidR="00872AFE" w:rsidRPr="00711388" w:rsidDel="00A24EFA" w14:paraId="1BD9791B" w14:textId="5BA3CF01" w:rsidTr="00567869">
        <w:trPr>
          <w:del w:id="9453" w:author="Author"/>
        </w:trPr>
        <w:tc>
          <w:tcPr>
            <w:tcW w:w="1393" w:type="dxa"/>
            <w:tcBorders>
              <w:top w:val="single" w:sz="2" w:space="0" w:color="auto"/>
              <w:left w:val="single" w:sz="2" w:space="0" w:color="auto"/>
              <w:bottom w:val="single" w:sz="2" w:space="0" w:color="auto"/>
              <w:right w:val="single" w:sz="2" w:space="0" w:color="auto"/>
            </w:tcBorders>
          </w:tcPr>
          <w:p w14:paraId="4ECEA075" w14:textId="310817C5" w:rsidR="00872AFE" w:rsidRPr="00711388" w:rsidDel="00A24EFA" w:rsidRDefault="00872AFE" w:rsidP="00567869">
            <w:pPr>
              <w:pStyle w:val="NormalLeft"/>
              <w:rPr>
                <w:del w:id="9454" w:author="Author"/>
                <w:lang w:val="en-GB"/>
              </w:rPr>
            </w:pPr>
            <w:del w:id="9455" w:author="Author">
              <w:r w:rsidRPr="00711388" w:rsidDel="00A24EFA">
                <w:rPr>
                  <w:lang w:val="en-GB"/>
                </w:rPr>
                <w:delText>C0170</w:delText>
              </w:r>
            </w:del>
          </w:p>
        </w:tc>
        <w:tc>
          <w:tcPr>
            <w:tcW w:w="1764" w:type="dxa"/>
            <w:tcBorders>
              <w:top w:val="single" w:sz="2" w:space="0" w:color="auto"/>
              <w:left w:val="single" w:sz="2" w:space="0" w:color="auto"/>
              <w:bottom w:val="single" w:sz="2" w:space="0" w:color="auto"/>
              <w:right w:val="single" w:sz="2" w:space="0" w:color="auto"/>
            </w:tcBorders>
          </w:tcPr>
          <w:p w14:paraId="67EE753A" w14:textId="637D2A22" w:rsidR="00872AFE" w:rsidRPr="00711388" w:rsidDel="00A24EFA" w:rsidRDefault="00872AFE" w:rsidP="00567869">
            <w:pPr>
              <w:pStyle w:val="NormalLeft"/>
              <w:rPr>
                <w:del w:id="9456" w:author="Author"/>
                <w:lang w:val="en-GB"/>
              </w:rPr>
            </w:pPr>
            <w:del w:id="9457" w:author="Author">
              <w:r w:rsidRPr="00711388" w:rsidDel="00A24EFA">
                <w:rPr>
                  <w:lang w:val="en-GB"/>
                </w:rPr>
                <w:delText>Facultative reinsurance placement identification code</w:delText>
              </w:r>
            </w:del>
          </w:p>
        </w:tc>
        <w:tc>
          <w:tcPr>
            <w:tcW w:w="6129" w:type="dxa"/>
            <w:tcBorders>
              <w:top w:val="single" w:sz="2" w:space="0" w:color="auto"/>
              <w:left w:val="single" w:sz="2" w:space="0" w:color="auto"/>
              <w:bottom w:val="single" w:sz="2" w:space="0" w:color="auto"/>
              <w:right w:val="single" w:sz="2" w:space="0" w:color="auto"/>
            </w:tcBorders>
          </w:tcPr>
          <w:p w14:paraId="42143246" w14:textId="7AA9B579" w:rsidR="00872AFE" w:rsidRPr="00711388" w:rsidDel="00A24EFA" w:rsidRDefault="00872AFE" w:rsidP="00567869">
            <w:pPr>
              <w:pStyle w:val="NormalLeft"/>
              <w:rPr>
                <w:del w:id="9458" w:author="Author"/>
                <w:lang w:val="en-GB"/>
              </w:rPr>
            </w:pPr>
            <w:del w:id="9459" w:author="Author">
              <w:r w:rsidRPr="00711388" w:rsidDel="00A24EFA">
                <w:rPr>
                  <w:lang w:val="en-GB"/>
                </w:rPr>
                <w:delText>A sequential number which is unique for the risk, assigned to each facultative reinsurance placement by the undertaking.</w:delText>
              </w:r>
            </w:del>
          </w:p>
        </w:tc>
      </w:tr>
      <w:tr w:rsidR="00872AFE" w:rsidRPr="00711388" w:rsidDel="00A24EFA" w14:paraId="13F088C3" w14:textId="47D3E893" w:rsidTr="00567869">
        <w:trPr>
          <w:trHeight w:val="3331"/>
          <w:del w:id="9460" w:author="Author"/>
        </w:trPr>
        <w:tc>
          <w:tcPr>
            <w:tcW w:w="1393" w:type="dxa"/>
            <w:tcBorders>
              <w:top w:val="single" w:sz="2" w:space="0" w:color="auto"/>
              <w:left w:val="single" w:sz="2" w:space="0" w:color="auto"/>
              <w:bottom w:val="single" w:sz="4" w:space="0" w:color="auto"/>
              <w:right w:val="single" w:sz="2" w:space="0" w:color="auto"/>
            </w:tcBorders>
          </w:tcPr>
          <w:p w14:paraId="0107B3D7" w14:textId="30D6A838" w:rsidR="00872AFE" w:rsidRPr="00711388" w:rsidDel="00A24EFA" w:rsidRDefault="00872AFE" w:rsidP="00567869">
            <w:pPr>
              <w:pStyle w:val="NormalLeft"/>
              <w:rPr>
                <w:del w:id="9461" w:author="Author"/>
                <w:lang w:val="en-GB"/>
              </w:rPr>
            </w:pPr>
            <w:del w:id="9462" w:author="Author">
              <w:r w:rsidRPr="00711388" w:rsidDel="00A24EFA">
                <w:rPr>
                  <w:lang w:val="en-GB"/>
                </w:rPr>
                <w:delText>C0180</w:delText>
              </w:r>
            </w:del>
          </w:p>
        </w:tc>
        <w:tc>
          <w:tcPr>
            <w:tcW w:w="1764" w:type="dxa"/>
            <w:tcBorders>
              <w:top w:val="single" w:sz="2" w:space="0" w:color="auto"/>
              <w:left w:val="single" w:sz="2" w:space="0" w:color="auto"/>
              <w:bottom w:val="single" w:sz="4" w:space="0" w:color="auto"/>
              <w:right w:val="single" w:sz="2" w:space="0" w:color="auto"/>
            </w:tcBorders>
          </w:tcPr>
          <w:p w14:paraId="1F8AE6F8" w14:textId="448A1B71" w:rsidR="00872AFE" w:rsidRPr="00711388" w:rsidDel="00A24EFA" w:rsidRDefault="00872AFE" w:rsidP="00567869">
            <w:pPr>
              <w:pStyle w:val="NormalLeft"/>
              <w:rPr>
                <w:del w:id="9463" w:author="Author"/>
                <w:lang w:val="en-GB"/>
              </w:rPr>
            </w:pPr>
            <w:bookmarkStart w:id="9464" w:name="_Hlk74495837"/>
            <w:del w:id="9465" w:author="Author">
              <w:r w:rsidRPr="00711388" w:rsidDel="00A24EFA">
                <w:rPr>
                  <w:lang w:val="en-GB"/>
                </w:rPr>
                <w:delText>Code reinsurer</w:delText>
              </w:r>
              <w:bookmarkEnd w:id="9464"/>
            </w:del>
          </w:p>
        </w:tc>
        <w:tc>
          <w:tcPr>
            <w:tcW w:w="6129" w:type="dxa"/>
            <w:tcBorders>
              <w:top w:val="single" w:sz="2" w:space="0" w:color="auto"/>
              <w:left w:val="single" w:sz="2" w:space="0" w:color="auto"/>
              <w:bottom w:val="single" w:sz="4" w:space="0" w:color="auto"/>
              <w:right w:val="single" w:sz="2" w:space="0" w:color="auto"/>
            </w:tcBorders>
          </w:tcPr>
          <w:p w14:paraId="2ECB83D9" w14:textId="499673F4" w:rsidR="00872AFE" w:rsidRPr="00711388" w:rsidDel="00A24EFA" w:rsidRDefault="00872AFE" w:rsidP="00567869">
            <w:pPr>
              <w:pStyle w:val="NormalLeft"/>
              <w:rPr>
                <w:del w:id="9466" w:author="Author"/>
                <w:lang w:val="en-GB"/>
              </w:rPr>
            </w:pPr>
            <w:del w:id="9467" w:author="Author">
              <w:r w:rsidRPr="00711388" w:rsidDel="00A24EFA">
                <w:rPr>
                  <w:lang w:val="en-GB"/>
                </w:rPr>
                <w:delText>Identification code of the reinsurer by this order of priority:</w:delText>
              </w:r>
            </w:del>
          </w:p>
          <w:p w14:paraId="508DF34F" w14:textId="76A871E8" w:rsidR="00872AFE" w:rsidRPr="00711388" w:rsidDel="00A24EFA" w:rsidRDefault="00872AFE" w:rsidP="0083381F">
            <w:pPr>
              <w:pStyle w:val="Tiret0"/>
              <w:numPr>
                <w:ilvl w:val="0"/>
                <w:numId w:val="58"/>
              </w:numPr>
              <w:rPr>
                <w:del w:id="9468" w:author="Author"/>
                <w:lang w:val="en-GB"/>
              </w:rPr>
            </w:pPr>
            <w:del w:id="9469" w:author="Author">
              <w:r w:rsidRPr="00711388" w:rsidDel="00A24EFA">
                <w:rPr>
                  <w:lang w:val="en-GB"/>
                </w:rPr>
                <w:delText>Legal Entity Identifier (LEI);</w:delText>
              </w:r>
            </w:del>
          </w:p>
          <w:p w14:paraId="70BC0D3A" w14:textId="650ECCEF" w:rsidR="00872AFE" w:rsidRPr="00711388" w:rsidDel="00A24EFA" w:rsidRDefault="00872AFE" w:rsidP="0083381F">
            <w:pPr>
              <w:pStyle w:val="Tiret0"/>
              <w:numPr>
                <w:ilvl w:val="0"/>
                <w:numId w:val="58"/>
              </w:numPr>
              <w:rPr>
                <w:del w:id="9470" w:author="Author"/>
                <w:lang w:val="en-GB"/>
              </w:rPr>
            </w:pPr>
            <w:del w:id="9471" w:author="Author">
              <w:r w:rsidRPr="00711388" w:rsidDel="00A24EFA">
                <w:rPr>
                  <w:lang w:val="en-GB"/>
                </w:rPr>
                <w:delText>Specific code attributed by the undertaking</w:delText>
              </w:r>
            </w:del>
          </w:p>
          <w:p w14:paraId="79546566" w14:textId="464A2BFA" w:rsidR="00872AFE" w:rsidRPr="00711388" w:rsidDel="00A24EFA" w:rsidRDefault="00872AFE" w:rsidP="00567869">
            <w:pPr>
              <w:pStyle w:val="NormalLeft"/>
              <w:rPr>
                <w:del w:id="9472" w:author="Author"/>
                <w:lang w:val="en-GB"/>
              </w:rPr>
            </w:pPr>
            <w:del w:id="9473" w:author="Author">
              <w:r w:rsidRPr="00711388" w:rsidDel="00A24EFA">
                <w:rPr>
                  <w:lang w:val="en-GB"/>
                </w:rPr>
                <w:delText>In case a specific code is attributed by the undertaking, the code shall be unique for the specific reinsurer and shall not overlap with any other code, attributed by the undertaking or LEI code.</w:delText>
              </w:r>
            </w:del>
          </w:p>
          <w:p w14:paraId="35C2F9A9" w14:textId="7D6FDF3B" w:rsidR="00872AFE" w:rsidRPr="00711388" w:rsidDel="00A24EFA" w:rsidRDefault="00872AFE" w:rsidP="00567869">
            <w:pPr>
              <w:pStyle w:val="NormalLeft"/>
              <w:rPr>
                <w:del w:id="9474" w:author="Author"/>
                <w:lang w:val="en-GB"/>
              </w:rPr>
            </w:pPr>
            <w:del w:id="9475" w:author="Author">
              <w:r w:rsidRPr="00711388" w:rsidDel="00A24EFA">
                <w:rPr>
                  <w:lang w:val="en-GB"/>
                </w:rPr>
                <w:delText>In the cases where a code already exists (e.g. national identifier), the same code is used as this identifier and shall be kept consistently over time until a LEI code exists.</w:delText>
              </w:r>
            </w:del>
          </w:p>
        </w:tc>
      </w:tr>
      <w:tr w:rsidR="00872AFE" w:rsidRPr="00711388" w:rsidDel="00A24EFA" w14:paraId="43C06BBD" w14:textId="40B37766" w:rsidTr="00567869">
        <w:trPr>
          <w:trHeight w:val="2585"/>
          <w:del w:id="9476" w:author="Author"/>
        </w:trPr>
        <w:tc>
          <w:tcPr>
            <w:tcW w:w="1393" w:type="dxa"/>
            <w:tcBorders>
              <w:top w:val="single" w:sz="2" w:space="0" w:color="auto"/>
              <w:left w:val="single" w:sz="2" w:space="0" w:color="auto"/>
              <w:bottom w:val="single" w:sz="4" w:space="0" w:color="auto"/>
              <w:right w:val="single" w:sz="2" w:space="0" w:color="auto"/>
            </w:tcBorders>
          </w:tcPr>
          <w:p w14:paraId="0DBB5571" w14:textId="115E5D64" w:rsidR="00872AFE" w:rsidRPr="00711388" w:rsidDel="00A24EFA" w:rsidRDefault="00872AFE" w:rsidP="00567869">
            <w:pPr>
              <w:pStyle w:val="NormalLeft"/>
              <w:rPr>
                <w:del w:id="9477" w:author="Author"/>
                <w:lang w:val="en-GB"/>
              </w:rPr>
            </w:pPr>
            <w:del w:id="9478" w:author="Author">
              <w:r w:rsidRPr="00711388" w:rsidDel="00A24EFA">
                <w:rPr>
                  <w:lang w:val="en-GB"/>
                </w:rPr>
                <w:delText>C0181</w:delText>
              </w:r>
            </w:del>
          </w:p>
        </w:tc>
        <w:tc>
          <w:tcPr>
            <w:tcW w:w="1764" w:type="dxa"/>
            <w:tcBorders>
              <w:top w:val="single" w:sz="2" w:space="0" w:color="auto"/>
              <w:left w:val="single" w:sz="2" w:space="0" w:color="auto"/>
              <w:bottom w:val="single" w:sz="4" w:space="0" w:color="auto"/>
              <w:right w:val="single" w:sz="2" w:space="0" w:color="auto"/>
            </w:tcBorders>
          </w:tcPr>
          <w:p w14:paraId="66C99728" w14:textId="434A2D9C" w:rsidR="00872AFE" w:rsidRPr="00711388" w:rsidDel="00A24EFA" w:rsidRDefault="00872AFE" w:rsidP="00567869">
            <w:pPr>
              <w:pStyle w:val="NormalLeft"/>
              <w:rPr>
                <w:del w:id="9479" w:author="Author"/>
                <w:lang w:val="en-GB"/>
              </w:rPr>
            </w:pPr>
            <w:del w:id="9480" w:author="Author">
              <w:r w:rsidRPr="00711388" w:rsidDel="00A24EFA">
                <w:rPr>
                  <w:lang w:val="en-GB"/>
                </w:rPr>
                <w:delText>Type of code reinsurer</w:delText>
              </w:r>
            </w:del>
          </w:p>
        </w:tc>
        <w:tc>
          <w:tcPr>
            <w:tcW w:w="6129" w:type="dxa"/>
            <w:tcBorders>
              <w:top w:val="single" w:sz="2" w:space="0" w:color="auto"/>
              <w:left w:val="single" w:sz="2" w:space="0" w:color="auto"/>
              <w:bottom w:val="single" w:sz="4" w:space="0" w:color="auto"/>
              <w:right w:val="single" w:sz="2" w:space="0" w:color="auto"/>
            </w:tcBorders>
          </w:tcPr>
          <w:p w14:paraId="5EB8C1D4" w14:textId="0156718B" w:rsidR="00872AFE" w:rsidRPr="00711388" w:rsidDel="00A24EFA" w:rsidRDefault="00872AFE" w:rsidP="00567869">
            <w:pPr>
              <w:pStyle w:val="NormalLeft"/>
              <w:rPr>
                <w:del w:id="9481" w:author="Author"/>
                <w:lang w:val="en-GB"/>
              </w:rPr>
            </w:pPr>
            <w:del w:id="9482" w:author="Author">
              <w:r w:rsidRPr="00711388" w:rsidDel="00A24EFA">
                <w:rPr>
                  <w:lang w:val="en-GB"/>
                </w:rPr>
                <w:delText>Identification of the code used in item ‘Code reinsurer’ The following closed list shall be used:</w:delText>
              </w:r>
            </w:del>
          </w:p>
          <w:p w14:paraId="70F0DC39" w14:textId="36265DC1" w:rsidR="00872AFE" w:rsidRPr="00711388" w:rsidDel="00A24EFA" w:rsidRDefault="00872AFE" w:rsidP="00567869">
            <w:pPr>
              <w:pStyle w:val="NormalLeft"/>
              <w:rPr>
                <w:del w:id="9483" w:author="Author"/>
                <w:lang w:val="en-GB"/>
              </w:rPr>
            </w:pPr>
            <w:del w:id="9484" w:author="Author">
              <w:r w:rsidRPr="00711388" w:rsidDel="00A24EFA">
                <w:rPr>
                  <w:lang w:val="en-GB"/>
                </w:rPr>
                <w:delText xml:space="preserve">1 </w:delText>
              </w:r>
            </w:del>
            <w:r w:rsidR="00845F43" w:rsidRPr="00711388">
              <w:rPr>
                <w:lang w:val="en-GB"/>
              </w:rPr>
              <w:t>-</w:t>
            </w:r>
            <w:del w:id="9485" w:author="Author">
              <w:r w:rsidRPr="00711388" w:rsidDel="00A24EFA">
                <w:rPr>
                  <w:lang w:val="en-GB"/>
                </w:rPr>
                <w:delText xml:space="preserve"> LEI</w:delText>
              </w:r>
            </w:del>
          </w:p>
          <w:p w14:paraId="633D5A5C" w14:textId="63DD3569" w:rsidR="00872AFE" w:rsidRPr="00711388" w:rsidDel="00A24EFA" w:rsidRDefault="00872AFE" w:rsidP="00567869">
            <w:pPr>
              <w:pStyle w:val="NormalLeft"/>
              <w:rPr>
                <w:del w:id="9486" w:author="Author"/>
                <w:lang w:val="en-GB"/>
              </w:rPr>
            </w:pPr>
            <w:del w:id="9487" w:author="Author">
              <w:r w:rsidRPr="00711388" w:rsidDel="00A24EFA">
                <w:rPr>
                  <w:lang w:val="en-GB"/>
                </w:rPr>
                <w:delText xml:space="preserve">2 </w:delText>
              </w:r>
            </w:del>
            <w:r w:rsidR="00845F43" w:rsidRPr="00711388">
              <w:rPr>
                <w:lang w:val="en-GB"/>
              </w:rPr>
              <w:t>-</w:t>
            </w:r>
            <w:del w:id="9488" w:author="Author">
              <w:r w:rsidRPr="00711388" w:rsidDel="00A24EFA">
                <w:rPr>
                  <w:lang w:val="en-GB"/>
                </w:rPr>
                <w:delText xml:space="preserve"> Specific code</w:delText>
              </w:r>
            </w:del>
          </w:p>
        </w:tc>
      </w:tr>
      <w:tr w:rsidR="00872AFE" w:rsidRPr="00711388" w:rsidDel="00A24EFA" w14:paraId="1A5D403A" w14:textId="7F06676D" w:rsidTr="00567869">
        <w:trPr>
          <w:trHeight w:val="4870"/>
          <w:del w:id="9489" w:author="Author"/>
        </w:trPr>
        <w:tc>
          <w:tcPr>
            <w:tcW w:w="1393" w:type="dxa"/>
            <w:tcBorders>
              <w:top w:val="single" w:sz="4" w:space="0" w:color="auto"/>
              <w:left w:val="single" w:sz="2" w:space="0" w:color="auto"/>
              <w:bottom w:val="single" w:sz="4" w:space="0" w:color="auto"/>
              <w:right w:val="single" w:sz="2" w:space="0" w:color="auto"/>
            </w:tcBorders>
          </w:tcPr>
          <w:p w14:paraId="47F21637" w14:textId="361FECE6" w:rsidR="00872AFE" w:rsidRPr="00711388" w:rsidDel="00A24EFA" w:rsidRDefault="00872AFE" w:rsidP="00567869">
            <w:pPr>
              <w:pStyle w:val="NormalLeft"/>
              <w:rPr>
                <w:del w:id="9490" w:author="Author"/>
                <w:lang w:val="en-GB"/>
              </w:rPr>
            </w:pPr>
            <w:del w:id="9491" w:author="Author">
              <w:r w:rsidRPr="00711388" w:rsidDel="00A24EFA">
                <w:rPr>
                  <w:lang w:val="en-GB"/>
                </w:rPr>
                <w:lastRenderedPageBreak/>
                <w:delText>C0191</w:delText>
              </w:r>
            </w:del>
          </w:p>
        </w:tc>
        <w:tc>
          <w:tcPr>
            <w:tcW w:w="1764" w:type="dxa"/>
            <w:tcBorders>
              <w:top w:val="single" w:sz="4" w:space="0" w:color="auto"/>
              <w:left w:val="single" w:sz="2" w:space="0" w:color="auto"/>
              <w:bottom w:val="single" w:sz="4" w:space="0" w:color="auto"/>
              <w:right w:val="single" w:sz="2" w:space="0" w:color="auto"/>
            </w:tcBorders>
          </w:tcPr>
          <w:p w14:paraId="2D4B0CAE" w14:textId="39F95EB5" w:rsidR="00872AFE" w:rsidRPr="00711388" w:rsidDel="00A24EFA" w:rsidRDefault="00872AFE" w:rsidP="00567869">
            <w:pPr>
              <w:pStyle w:val="NormalLeft"/>
              <w:rPr>
                <w:del w:id="9492" w:author="Author"/>
                <w:lang w:val="en-GB"/>
              </w:rPr>
            </w:pPr>
            <w:del w:id="9493" w:author="Author">
              <w:r w:rsidRPr="00711388" w:rsidDel="00A24EFA">
                <w:rPr>
                  <w:lang w:val="en-GB"/>
                </w:rPr>
                <w:delText>Line of business for life</w:delText>
              </w:r>
            </w:del>
          </w:p>
        </w:tc>
        <w:tc>
          <w:tcPr>
            <w:tcW w:w="6129" w:type="dxa"/>
            <w:tcBorders>
              <w:top w:val="single" w:sz="4" w:space="0" w:color="auto"/>
              <w:left w:val="single" w:sz="2" w:space="0" w:color="auto"/>
              <w:bottom w:val="single" w:sz="4" w:space="0" w:color="auto"/>
              <w:right w:val="single" w:sz="2" w:space="0" w:color="auto"/>
            </w:tcBorders>
          </w:tcPr>
          <w:p w14:paraId="33323ABD" w14:textId="2623BAAC" w:rsidR="00872AFE" w:rsidRPr="00711388" w:rsidDel="00A24EFA" w:rsidRDefault="00872AFE" w:rsidP="00567869">
            <w:pPr>
              <w:pStyle w:val="NormalLeft"/>
              <w:rPr>
                <w:del w:id="9494" w:author="Author"/>
                <w:lang w:val="en-GB"/>
              </w:rPr>
            </w:pPr>
            <w:del w:id="9495" w:author="Author">
              <w:r w:rsidRPr="00711388" w:rsidDel="00A24EFA">
                <w:rPr>
                  <w:lang w:val="en-GB"/>
                </w:rPr>
                <w:delText>Identification of the line of business, as defined in Annex I to Delegated Regulation (EU) 2015/35, reported. The following closed list shall be used:</w:delText>
              </w:r>
            </w:del>
          </w:p>
          <w:p w14:paraId="29044219" w14:textId="776E089C" w:rsidR="00872AFE" w:rsidRPr="00711388" w:rsidDel="00A24EFA" w:rsidRDefault="00872AFE" w:rsidP="00567869">
            <w:pPr>
              <w:pStyle w:val="NormalLeft"/>
              <w:rPr>
                <w:del w:id="9496" w:author="Author"/>
                <w:lang w:val="en-GB"/>
              </w:rPr>
            </w:pPr>
            <w:del w:id="9497" w:author="Author">
              <w:r w:rsidRPr="00711388" w:rsidDel="00A24EFA">
                <w:rPr>
                  <w:lang w:val="en-GB"/>
                </w:rPr>
                <w:delText xml:space="preserve">29 </w:delText>
              </w:r>
            </w:del>
            <w:r w:rsidR="00845F43" w:rsidRPr="00711388">
              <w:rPr>
                <w:lang w:val="en-GB"/>
              </w:rPr>
              <w:t>-</w:t>
            </w:r>
            <w:del w:id="9498" w:author="Author">
              <w:r w:rsidRPr="00711388" w:rsidDel="00A24EFA">
                <w:rPr>
                  <w:lang w:val="en-GB"/>
                </w:rPr>
                <w:delText xml:space="preserve"> Health insurance</w:delText>
              </w:r>
            </w:del>
          </w:p>
          <w:p w14:paraId="23687FF7" w14:textId="57F9FF39" w:rsidR="00872AFE" w:rsidRPr="00711388" w:rsidDel="00A24EFA" w:rsidRDefault="00872AFE" w:rsidP="00567869">
            <w:pPr>
              <w:pStyle w:val="NormalLeft"/>
              <w:rPr>
                <w:del w:id="9499" w:author="Author"/>
                <w:lang w:val="en-GB"/>
              </w:rPr>
            </w:pPr>
            <w:del w:id="9500" w:author="Author">
              <w:r w:rsidRPr="00711388" w:rsidDel="00A24EFA">
                <w:rPr>
                  <w:lang w:val="en-GB"/>
                </w:rPr>
                <w:delText xml:space="preserve">30 </w:delText>
              </w:r>
            </w:del>
            <w:r w:rsidR="00845F43" w:rsidRPr="00711388">
              <w:rPr>
                <w:lang w:val="en-GB"/>
              </w:rPr>
              <w:t>-</w:t>
            </w:r>
            <w:del w:id="9501" w:author="Author">
              <w:r w:rsidRPr="00711388" w:rsidDel="00A24EFA">
                <w:rPr>
                  <w:lang w:val="en-GB"/>
                </w:rPr>
                <w:delText xml:space="preserve"> Insurance with profit participation</w:delText>
              </w:r>
            </w:del>
          </w:p>
          <w:p w14:paraId="7B01FA1F" w14:textId="61EAD1C2" w:rsidR="00872AFE" w:rsidRPr="00711388" w:rsidDel="00A24EFA" w:rsidRDefault="00872AFE" w:rsidP="00567869">
            <w:pPr>
              <w:pStyle w:val="NormalLeft"/>
              <w:rPr>
                <w:del w:id="9502" w:author="Author"/>
                <w:lang w:val="en-GB"/>
              </w:rPr>
            </w:pPr>
            <w:del w:id="9503" w:author="Author">
              <w:r w:rsidRPr="00711388" w:rsidDel="00A24EFA">
                <w:rPr>
                  <w:lang w:val="en-GB"/>
                </w:rPr>
                <w:delText xml:space="preserve">31 </w:delText>
              </w:r>
            </w:del>
            <w:r w:rsidR="00845F43" w:rsidRPr="00711388">
              <w:rPr>
                <w:lang w:val="en-GB"/>
              </w:rPr>
              <w:t>-</w:t>
            </w:r>
            <w:del w:id="9504" w:author="Author">
              <w:r w:rsidRPr="00711388" w:rsidDel="00A24EFA">
                <w:rPr>
                  <w:lang w:val="en-GB"/>
                </w:rPr>
                <w:delText xml:space="preserve"> Index</w:delText>
              </w:r>
            </w:del>
            <w:r w:rsidR="00711388" w:rsidRPr="00711388">
              <w:rPr>
                <w:lang w:val="en-GB"/>
              </w:rPr>
              <w:t>-</w:t>
            </w:r>
            <w:del w:id="9505" w:author="Author">
              <w:r w:rsidRPr="00711388" w:rsidDel="00A24EFA">
                <w:rPr>
                  <w:lang w:val="en-GB"/>
                </w:rPr>
                <w:delText>linked and unit</w:delText>
              </w:r>
            </w:del>
            <w:r w:rsidR="00711388" w:rsidRPr="00711388">
              <w:rPr>
                <w:lang w:val="en-GB"/>
              </w:rPr>
              <w:t>-</w:t>
            </w:r>
            <w:del w:id="9506" w:author="Author">
              <w:r w:rsidRPr="00711388" w:rsidDel="00A24EFA">
                <w:rPr>
                  <w:lang w:val="en-GB"/>
                </w:rPr>
                <w:delText>linked insurance</w:delText>
              </w:r>
            </w:del>
          </w:p>
          <w:p w14:paraId="15E57DD6" w14:textId="310DCF24" w:rsidR="00872AFE" w:rsidRPr="00711388" w:rsidDel="00A24EFA" w:rsidRDefault="00872AFE" w:rsidP="00567869">
            <w:pPr>
              <w:pStyle w:val="NormalLeft"/>
              <w:rPr>
                <w:del w:id="9507" w:author="Author"/>
                <w:lang w:val="en-GB"/>
              </w:rPr>
            </w:pPr>
            <w:del w:id="9508" w:author="Author">
              <w:r w:rsidRPr="00711388" w:rsidDel="00A24EFA">
                <w:rPr>
                  <w:lang w:val="en-GB"/>
                </w:rPr>
                <w:delText xml:space="preserve">32 </w:delText>
              </w:r>
            </w:del>
            <w:r w:rsidR="00845F43" w:rsidRPr="00711388">
              <w:rPr>
                <w:lang w:val="en-GB"/>
              </w:rPr>
              <w:t>-</w:t>
            </w:r>
            <w:del w:id="9509" w:author="Author">
              <w:r w:rsidRPr="00711388" w:rsidDel="00A24EFA">
                <w:rPr>
                  <w:lang w:val="en-GB"/>
                </w:rPr>
                <w:delText xml:space="preserve"> Other life insurance</w:delText>
              </w:r>
            </w:del>
          </w:p>
          <w:p w14:paraId="201936E9" w14:textId="639E7534" w:rsidR="00872AFE" w:rsidRPr="00711388" w:rsidDel="00A24EFA" w:rsidRDefault="00872AFE" w:rsidP="00567869">
            <w:pPr>
              <w:pStyle w:val="NormalLeft"/>
              <w:rPr>
                <w:del w:id="9510" w:author="Author"/>
                <w:lang w:val="en-GB"/>
              </w:rPr>
            </w:pPr>
            <w:del w:id="9511" w:author="Author">
              <w:r w:rsidRPr="00711388" w:rsidDel="00A24EFA">
                <w:rPr>
                  <w:lang w:val="en-GB"/>
                </w:rPr>
                <w:delText xml:space="preserve">33 </w:delText>
              </w:r>
            </w:del>
            <w:r w:rsidR="00845F43" w:rsidRPr="00711388">
              <w:rPr>
                <w:lang w:val="en-GB"/>
              </w:rPr>
              <w:t>-</w:t>
            </w:r>
            <w:del w:id="9512" w:author="Author">
              <w:r w:rsidRPr="00711388" w:rsidDel="00A24EFA">
                <w:rPr>
                  <w:lang w:val="en-GB"/>
                </w:rPr>
                <w:delText xml:space="preserve"> Annuities stemming from non</w:delText>
              </w:r>
            </w:del>
            <w:r w:rsidR="00711388" w:rsidRPr="00711388">
              <w:rPr>
                <w:lang w:val="en-GB"/>
              </w:rPr>
              <w:t>-</w:t>
            </w:r>
            <w:del w:id="9513" w:author="Author">
              <w:r w:rsidRPr="00711388" w:rsidDel="00A24EFA">
                <w:rPr>
                  <w:lang w:val="en-GB"/>
                </w:rPr>
                <w:delText>life insurance contracts and relating to health insurance obligations</w:delText>
              </w:r>
            </w:del>
          </w:p>
          <w:p w14:paraId="025C5D05" w14:textId="0118E51E" w:rsidR="00872AFE" w:rsidRPr="00711388" w:rsidDel="00A24EFA" w:rsidRDefault="00872AFE" w:rsidP="00567869">
            <w:pPr>
              <w:pStyle w:val="NormalLeft"/>
              <w:rPr>
                <w:del w:id="9514" w:author="Author"/>
                <w:lang w:val="en-GB"/>
              </w:rPr>
            </w:pPr>
            <w:del w:id="9515" w:author="Author">
              <w:r w:rsidRPr="00711388" w:rsidDel="00A24EFA">
                <w:rPr>
                  <w:lang w:val="en-GB"/>
                </w:rPr>
                <w:delText xml:space="preserve">34 </w:delText>
              </w:r>
            </w:del>
            <w:r w:rsidR="00845F43" w:rsidRPr="00711388">
              <w:rPr>
                <w:lang w:val="en-GB"/>
              </w:rPr>
              <w:t>-</w:t>
            </w:r>
            <w:del w:id="9516" w:author="Author">
              <w:r w:rsidRPr="00711388" w:rsidDel="00A24EFA">
                <w:rPr>
                  <w:lang w:val="en-GB"/>
                </w:rPr>
                <w:delText xml:space="preserve"> Annuities stemming from non</w:delText>
              </w:r>
            </w:del>
            <w:r w:rsidR="00711388" w:rsidRPr="00711388">
              <w:rPr>
                <w:lang w:val="en-GB"/>
              </w:rPr>
              <w:t>-</w:t>
            </w:r>
            <w:del w:id="9517" w:author="Author">
              <w:r w:rsidRPr="00711388" w:rsidDel="00A24EFA">
                <w:rPr>
                  <w:lang w:val="en-GB"/>
                </w:rPr>
                <w:delText>life insurance contracts and relating to insurance obligations other than health insurance obligations</w:delText>
              </w:r>
            </w:del>
          </w:p>
          <w:p w14:paraId="2C692A29" w14:textId="6760DE1F" w:rsidR="00872AFE" w:rsidRPr="00711388" w:rsidDel="00A24EFA" w:rsidRDefault="00872AFE" w:rsidP="00567869">
            <w:pPr>
              <w:pStyle w:val="NormalLeft"/>
              <w:rPr>
                <w:del w:id="9518" w:author="Author"/>
                <w:lang w:val="en-GB"/>
              </w:rPr>
            </w:pPr>
            <w:del w:id="9519" w:author="Author">
              <w:r w:rsidRPr="00711388" w:rsidDel="00A24EFA">
                <w:rPr>
                  <w:lang w:val="en-GB"/>
                </w:rPr>
                <w:delText xml:space="preserve">35 </w:delText>
              </w:r>
            </w:del>
            <w:r w:rsidR="00845F43" w:rsidRPr="00711388">
              <w:rPr>
                <w:lang w:val="en-GB"/>
              </w:rPr>
              <w:t>-</w:t>
            </w:r>
            <w:del w:id="9520" w:author="Author">
              <w:r w:rsidRPr="00711388" w:rsidDel="00A24EFA">
                <w:rPr>
                  <w:lang w:val="en-GB"/>
                </w:rPr>
                <w:delText xml:space="preserve"> Health reinsurance</w:delText>
              </w:r>
            </w:del>
          </w:p>
          <w:p w14:paraId="59833A37" w14:textId="5D7602DF" w:rsidR="00872AFE" w:rsidRPr="00711388" w:rsidDel="00A24EFA" w:rsidRDefault="00872AFE" w:rsidP="00567869">
            <w:pPr>
              <w:pStyle w:val="NormalLeft"/>
              <w:rPr>
                <w:del w:id="9521" w:author="Author"/>
                <w:lang w:val="en-GB"/>
              </w:rPr>
            </w:pPr>
            <w:del w:id="9522" w:author="Author">
              <w:r w:rsidRPr="00711388" w:rsidDel="00A24EFA">
                <w:rPr>
                  <w:lang w:val="en-GB"/>
                </w:rPr>
                <w:delText xml:space="preserve">36 </w:delText>
              </w:r>
            </w:del>
            <w:r w:rsidR="00845F43" w:rsidRPr="00711388">
              <w:rPr>
                <w:lang w:val="en-GB"/>
              </w:rPr>
              <w:t>-</w:t>
            </w:r>
            <w:del w:id="9523" w:author="Author">
              <w:r w:rsidRPr="00711388" w:rsidDel="00A24EFA">
                <w:rPr>
                  <w:lang w:val="en-GB"/>
                </w:rPr>
                <w:delText xml:space="preserve"> Life reinsurance</w:delText>
              </w:r>
            </w:del>
          </w:p>
        </w:tc>
      </w:tr>
      <w:tr w:rsidR="00872AFE" w:rsidRPr="00711388" w:rsidDel="00A24EFA" w14:paraId="328395D4" w14:textId="3BDB239A" w:rsidTr="00567869">
        <w:trPr>
          <w:trHeight w:val="181"/>
          <w:del w:id="9524" w:author="Author"/>
        </w:trPr>
        <w:tc>
          <w:tcPr>
            <w:tcW w:w="1393" w:type="dxa"/>
            <w:tcBorders>
              <w:top w:val="single" w:sz="4" w:space="0" w:color="auto"/>
              <w:left w:val="single" w:sz="2" w:space="0" w:color="auto"/>
              <w:bottom w:val="single" w:sz="2" w:space="0" w:color="auto"/>
              <w:right w:val="single" w:sz="2" w:space="0" w:color="auto"/>
            </w:tcBorders>
          </w:tcPr>
          <w:p w14:paraId="0675A84C" w14:textId="1BC309FB" w:rsidR="00872AFE" w:rsidRPr="00711388" w:rsidDel="00A24EFA" w:rsidRDefault="00872AFE" w:rsidP="00567869">
            <w:pPr>
              <w:pStyle w:val="NormalLeft"/>
              <w:rPr>
                <w:del w:id="9525" w:author="Author"/>
                <w:lang w:val="en-GB"/>
              </w:rPr>
            </w:pPr>
            <w:del w:id="9526" w:author="Author">
              <w:r w:rsidRPr="00711388" w:rsidDel="00A24EFA">
                <w:rPr>
                  <w:lang w:val="en-GB"/>
                </w:rPr>
                <w:delText>C0195</w:delText>
              </w:r>
            </w:del>
          </w:p>
        </w:tc>
        <w:tc>
          <w:tcPr>
            <w:tcW w:w="1764" w:type="dxa"/>
            <w:tcBorders>
              <w:top w:val="single" w:sz="4" w:space="0" w:color="auto"/>
              <w:left w:val="single" w:sz="2" w:space="0" w:color="auto"/>
              <w:bottom w:val="single" w:sz="2" w:space="0" w:color="auto"/>
              <w:right w:val="single" w:sz="2" w:space="0" w:color="auto"/>
            </w:tcBorders>
          </w:tcPr>
          <w:p w14:paraId="6AC61A10" w14:textId="78EE39B4" w:rsidR="00872AFE" w:rsidRPr="00711388" w:rsidDel="00A24EFA" w:rsidRDefault="00872AFE" w:rsidP="00567869">
            <w:pPr>
              <w:pStyle w:val="NormalLeft"/>
              <w:rPr>
                <w:del w:id="9527" w:author="Author"/>
                <w:lang w:val="en-GB"/>
              </w:rPr>
            </w:pPr>
            <w:del w:id="9528" w:author="Author">
              <w:r w:rsidRPr="00711388" w:rsidDel="00A24EFA">
                <w:rPr>
                  <w:lang w:val="en-GB"/>
                </w:rPr>
                <w:delText>Indication of belonging to the 20 largest exposures</w:delText>
              </w:r>
            </w:del>
          </w:p>
        </w:tc>
        <w:tc>
          <w:tcPr>
            <w:tcW w:w="6129" w:type="dxa"/>
            <w:tcBorders>
              <w:top w:val="single" w:sz="4" w:space="0" w:color="auto"/>
              <w:left w:val="single" w:sz="2" w:space="0" w:color="auto"/>
              <w:bottom w:val="single" w:sz="2" w:space="0" w:color="auto"/>
              <w:right w:val="single" w:sz="2" w:space="0" w:color="auto"/>
            </w:tcBorders>
          </w:tcPr>
          <w:p w14:paraId="4CE2C954" w14:textId="156A4360" w:rsidR="00872AFE" w:rsidRPr="00711388" w:rsidDel="00A24EFA" w:rsidRDefault="00872AFE" w:rsidP="00567869">
            <w:pPr>
              <w:pStyle w:val="NormalLeft"/>
              <w:rPr>
                <w:del w:id="9529" w:author="Author"/>
                <w:lang w:val="en-GB"/>
              </w:rPr>
            </w:pPr>
            <w:del w:id="9530" w:author="Author">
              <w:r w:rsidRPr="00711388" w:rsidDel="00A24EFA">
                <w:rPr>
                  <w:lang w:val="en-GB"/>
                </w:rPr>
                <w:delText>Please indicate whether the exposure belongs to the 20 largest exposures of the undertaking. The following close</w:delText>
              </w:r>
              <w:r w:rsidR="0035144A" w:rsidRPr="00711388" w:rsidDel="00A24EFA">
                <w:rPr>
                  <w:lang w:val="en-GB"/>
                </w:rPr>
                <w:delText>d</w:delText>
              </w:r>
              <w:r w:rsidRPr="00711388" w:rsidDel="00A24EFA">
                <w:rPr>
                  <w:lang w:val="en-GB"/>
                </w:rPr>
                <w:delText xml:space="preserve"> list shall be used: </w:delText>
              </w:r>
            </w:del>
          </w:p>
          <w:p w14:paraId="33527C8D" w14:textId="16E485BB" w:rsidR="00872AFE" w:rsidRPr="00711388" w:rsidDel="00A24EFA" w:rsidRDefault="00872AFE" w:rsidP="00567869">
            <w:pPr>
              <w:pStyle w:val="NormalLeft"/>
              <w:rPr>
                <w:del w:id="9531" w:author="Author"/>
                <w:lang w:val="en-GB"/>
              </w:rPr>
            </w:pPr>
            <w:del w:id="9532" w:author="Author">
              <w:r w:rsidRPr="00711388" w:rsidDel="00A24EFA">
                <w:rPr>
                  <w:lang w:val="en-GB"/>
                </w:rPr>
                <w:delText xml:space="preserve">1 </w:delText>
              </w:r>
            </w:del>
            <w:r w:rsidR="00711388" w:rsidRPr="00711388">
              <w:rPr>
                <w:lang w:val="en-GB"/>
              </w:rPr>
              <w:t>-</w:t>
            </w:r>
            <w:del w:id="9533" w:author="Author">
              <w:r w:rsidRPr="00711388" w:rsidDel="00A24EFA">
                <w:rPr>
                  <w:lang w:val="en-GB"/>
                </w:rPr>
                <w:delText xml:space="preserve"> Belongs to 20 largest</w:delText>
              </w:r>
            </w:del>
          </w:p>
          <w:p w14:paraId="7E80E950" w14:textId="719781BF" w:rsidR="00872AFE" w:rsidRPr="00711388" w:rsidDel="00A24EFA" w:rsidRDefault="00563CC6" w:rsidP="00567869">
            <w:pPr>
              <w:pStyle w:val="NormalLeft"/>
              <w:rPr>
                <w:del w:id="9534" w:author="Author"/>
                <w:lang w:val="en-GB"/>
              </w:rPr>
            </w:pPr>
            <w:del w:id="9535" w:author="Author">
              <w:r w:rsidRPr="00711388" w:rsidDel="00A24EFA">
                <w:rPr>
                  <w:lang w:val="en-GB"/>
                </w:rPr>
                <w:delText xml:space="preserve">2 </w:delText>
              </w:r>
            </w:del>
            <w:r w:rsidR="00711388" w:rsidRPr="00711388">
              <w:rPr>
                <w:lang w:val="en-GB"/>
              </w:rPr>
              <w:t>-</w:t>
            </w:r>
            <w:del w:id="9536" w:author="Author">
              <w:r w:rsidRPr="00711388" w:rsidDel="00A24EFA">
                <w:rPr>
                  <w:lang w:val="en-GB"/>
                </w:rPr>
                <w:delText xml:space="preserve"> LoB</w:delText>
              </w:r>
              <w:r w:rsidR="00872AFE" w:rsidRPr="00711388" w:rsidDel="00A24EFA">
                <w:rPr>
                  <w:lang w:val="en-GB"/>
                </w:rPr>
                <w:delText xml:space="preserve"> not in the 20 largest</w:delText>
              </w:r>
            </w:del>
          </w:p>
        </w:tc>
      </w:tr>
      <w:tr w:rsidR="00872AFE" w:rsidRPr="00711388" w:rsidDel="00A24EFA" w14:paraId="6EEC92DB" w14:textId="5050874B" w:rsidTr="00567869">
        <w:trPr>
          <w:del w:id="9537" w:author="Author"/>
        </w:trPr>
        <w:tc>
          <w:tcPr>
            <w:tcW w:w="1393" w:type="dxa"/>
            <w:tcBorders>
              <w:top w:val="single" w:sz="2" w:space="0" w:color="auto"/>
              <w:left w:val="single" w:sz="2" w:space="0" w:color="auto"/>
              <w:bottom w:val="single" w:sz="2" w:space="0" w:color="auto"/>
              <w:right w:val="single" w:sz="2" w:space="0" w:color="auto"/>
            </w:tcBorders>
          </w:tcPr>
          <w:p w14:paraId="7D17B1EA" w14:textId="2E46477B" w:rsidR="00872AFE" w:rsidRPr="00711388" w:rsidDel="00A24EFA" w:rsidRDefault="00872AFE" w:rsidP="00567869">
            <w:pPr>
              <w:pStyle w:val="NormalLeft"/>
              <w:rPr>
                <w:del w:id="9538" w:author="Author"/>
                <w:lang w:val="en-GB"/>
              </w:rPr>
            </w:pPr>
            <w:del w:id="9539" w:author="Author">
              <w:r w:rsidRPr="00711388" w:rsidDel="00A24EFA">
                <w:rPr>
                  <w:lang w:val="en-GB"/>
                </w:rPr>
                <w:delText>C0230</w:delText>
              </w:r>
            </w:del>
          </w:p>
        </w:tc>
        <w:tc>
          <w:tcPr>
            <w:tcW w:w="1764" w:type="dxa"/>
            <w:tcBorders>
              <w:top w:val="single" w:sz="2" w:space="0" w:color="auto"/>
              <w:left w:val="single" w:sz="2" w:space="0" w:color="auto"/>
              <w:bottom w:val="single" w:sz="2" w:space="0" w:color="auto"/>
              <w:right w:val="single" w:sz="2" w:space="0" w:color="auto"/>
            </w:tcBorders>
          </w:tcPr>
          <w:p w14:paraId="11115E4A" w14:textId="4A1D34FB" w:rsidR="00872AFE" w:rsidRPr="00711388" w:rsidDel="00A24EFA" w:rsidRDefault="00872AFE" w:rsidP="00567869">
            <w:pPr>
              <w:pStyle w:val="NormalLeft"/>
              <w:rPr>
                <w:del w:id="9540" w:author="Author"/>
                <w:lang w:val="en-GB"/>
              </w:rPr>
            </w:pPr>
            <w:del w:id="9541" w:author="Author">
              <w:r w:rsidRPr="00711388" w:rsidDel="00A24EFA">
                <w:rPr>
                  <w:lang w:val="en-GB"/>
                </w:rPr>
                <w:delText>Share reinsurer (%)</w:delText>
              </w:r>
            </w:del>
          </w:p>
        </w:tc>
        <w:tc>
          <w:tcPr>
            <w:tcW w:w="6129" w:type="dxa"/>
            <w:tcBorders>
              <w:top w:val="single" w:sz="2" w:space="0" w:color="auto"/>
              <w:left w:val="single" w:sz="2" w:space="0" w:color="auto"/>
              <w:bottom w:val="single" w:sz="2" w:space="0" w:color="auto"/>
              <w:right w:val="single" w:sz="2" w:space="0" w:color="auto"/>
            </w:tcBorders>
          </w:tcPr>
          <w:p w14:paraId="625AEF28" w14:textId="5972AB21" w:rsidR="00872AFE" w:rsidRPr="00711388" w:rsidDel="00A24EFA" w:rsidRDefault="00872AFE" w:rsidP="00567869">
            <w:pPr>
              <w:pStyle w:val="NormalLeft"/>
              <w:rPr>
                <w:del w:id="9542" w:author="Author"/>
                <w:lang w:val="en-GB"/>
              </w:rPr>
            </w:pPr>
            <w:del w:id="9543" w:author="Author">
              <w:r w:rsidRPr="00711388" w:rsidDel="00A24EFA">
                <w:rPr>
                  <w:lang w:val="en-GB"/>
                </w:rPr>
                <w:delText xml:space="preserve">Percentage of the facultative placement accepted by the reinsurer, expressed as an absolute percentage of the Amount reinsured on a facultative basis, with all reinsurers, as reported in column C0310 of S.30.01 </w:delText>
              </w:r>
            </w:del>
            <w:r w:rsidR="00845F43" w:rsidRPr="00711388">
              <w:rPr>
                <w:lang w:val="en-GB"/>
              </w:rPr>
              <w:t>-</w:t>
            </w:r>
            <w:del w:id="9544" w:author="Author">
              <w:r w:rsidRPr="00711388" w:rsidDel="00A24EFA">
                <w:rPr>
                  <w:lang w:val="en-GB"/>
                </w:rPr>
                <w:delText xml:space="preserve"> Facultative covers (in terms of reinsured exposure) </w:delText>
              </w:r>
            </w:del>
            <w:r w:rsidR="00845F43" w:rsidRPr="00711388">
              <w:rPr>
                <w:lang w:val="en-GB"/>
              </w:rPr>
              <w:t>-</w:t>
            </w:r>
            <w:del w:id="9545" w:author="Author">
              <w:r w:rsidRPr="00711388" w:rsidDel="00A24EFA">
                <w:rPr>
                  <w:lang w:val="en-GB"/>
                </w:rPr>
                <w:delText xml:space="preserve"> Basic.</w:delText>
              </w:r>
            </w:del>
          </w:p>
          <w:p w14:paraId="5595CD29" w14:textId="15A40495" w:rsidR="00872AFE" w:rsidRPr="00711388" w:rsidDel="00A24EFA" w:rsidRDefault="00872AFE" w:rsidP="00567869">
            <w:pPr>
              <w:pStyle w:val="NormalLeft"/>
              <w:rPr>
                <w:del w:id="9546" w:author="Author"/>
                <w:lang w:val="en-GB"/>
              </w:rPr>
            </w:pPr>
            <w:del w:id="9547" w:author="Author">
              <w:r w:rsidRPr="00711388" w:rsidDel="00A24EFA">
                <w:rPr>
                  <w:lang w:val="en-GB"/>
                </w:rPr>
                <w:delText>The percentage shall be reported as a decimal.</w:delText>
              </w:r>
            </w:del>
          </w:p>
        </w:tc>
      </w:tr>
      <w:tr w:rsidR="00872AFE" w:rsidRPr="00711388" w:rsidDel="00A24EFA" w14:paraId="287F3EE9" w14:textId="72BEA191" w:rsidTr="00567869">
        <w:trPr>
          <w:del w:id="9548" w:author="Author"/>
        </w:trPr>
        <w:tc>
          <w:tcPr>
            <w:tcW w:w="1393" w:type="dxa"/>
            <w:tcBorders>
              <w:top w:val="single" w:sz="2" w:space="0" w:color="auto"/>
              <w:left w:val="single" w:sz="2" w:space="0" w:color="auto"/>
              <w:bottom w:val="single" w:sz="2" w:space="0" w:color="auto"/>
              <w:right w:val="single" w:sz="2" w:space="0" w:color="auto"/>
            </w:tcBorders>
          </w:tcPr>
          <w:p w14:paraId="04CACA28" w14:textId="42D48F84" w:rsidR="00872AFE" w:rsidRPr="00711388" w:rsidDel="00A24EFA" w:rsidRDefault="00872AFE" w:rsidP="00567869">
            <w:pPr>
              <w:pStyle w:val="NormalLeft"/>
              <w:rPr>
                <w:del w:id="9549" w:author="Author"/>
                <w:lang w:val="en-GB"/>
              </w:rPr>
            </w:pPr>
            <w:del w:id="9550" w:author="Author">
              <w:r w:rsidRPr="00711388" w:rsidDel="00A24EFA">
                <w:rPr>
                  <w:lang w:val="en-GB"/>
                </w:rPr>
                <w:delText>C0240</w:delText>
              </w:r>
            </w:del>
          </w:p>
        </w:tc>
        <w:tc>
          <w:tcPr>
            <w:tcW w:w="1764" w:type="dxa"/>
            <w:tcBorders>
              <w:top w:val="single" w:sz="2" w:space="0" w:color="auto"/>
              <w:left w:val="single" w:sz="2" w:space="0" w:color="auto"/>
              <w:bottom w:val="single" w:sz="2" w:space="0" w:color="auto"/>
              <w:right w:val="single" w:sz="2" w:space="0" w:color="auto"/>
            </w:tcBorders>
          </w:tcPr>
          <w:p w14:paraId="72BA17E7" w14:textId="66A7D2CD" w:rsidR="00872AFE" w:rsidRPr="00711388" w:rsidDel="00A24EFA" w:rsidRDefault="00872AFE" w:rsidP="00567869">
            <w:pPr>
              <w:pStyle w:val="NormalLeft"/>
              <w:rPr>
                <w:del w:id="9551" w:author="Author"/>
                <w:lang w:val="en-GB"/>
              </w:rPr>
            </w:pPr>
            <w:del w:id="9552" w:author="Author">
              <w:r w:rsidRPr="00711388" w:rsidDel="00A24EFA">
                <w:rPr>
                  <w:lang w:val="en-GB"/>
                </w:rPr>
                <w:delText>Currency</w:delText>
              </w:r>
            </w:del>
          </w:p>
        </w:tc>
        <w:tc>
          <w:tcPr>
            <w:tcW w:w="6129" w:type="dxa"/>
            <w:tcBorders>
              <w:top w:val="single" w:sz="2" w:space="0" w:color="auto"/>
              <w:left w:val="single" w:sz="2" w:space="0" w:color="auto"/>
              <w:bottom w:val="single" w:sz="2" w:space="0" w:color="auto"/>
              <w:right w:val="single" w:sz="2" w:space="0" w:color="auto"/>
            </w:tcBorders>
          </w:tcPr>
          <w:p w14:paraId="6833DBAC" w14:textId="1302F005" w:rsidR="00872AFE" w:rsidRPr="00711388" w:rsidDel="00A24EFA" w:rsidRDefault="00872AFE" w:rsidP="00567869">
            <w:pPr>
              <w:pStyle w:val="NormalLeft"/>
              <w:rPr>
                <w:del w:id="9553" w:author="Author"/>
                <w:lang w:val="en-GB"/>
              </w:rPr>
            </w:pPr>
            <w:del w:id="9554" w:author="Author">
              <w:r w:rsidRPr="00711388" w:rsidDel="00A24EFA">
                <w:rPr>
                  <w:lang w:val="en-GB"/>
                </w:rPr>
                <w:delText>Identify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delText>
              </w:r>
            </w:del>
          </w:p>
        </w:tc>
      </w:tr>
      <w:tr w:rsidR="00872AFE" w:rsidRPr="00711388" w:rsidDel="00A24EFA" w14:paraId="1AC35337" w14:textId="4A75713C" w:rsidTr="00567869">
        <w:trPr>
          <w:del w:id="9555" w:author="Author"/>
        </w:trPr>
        <w:tc>
          <w:tcPr>
            <w:tcW w:w="1393" w:type="dxa"/>
            <w:tcBorders>
              <w:top w:val="single" w:sz="2" w:space="0" w:color="auto"/>
              <w:left w:val="single" w:sz="2" w:space="0" w:color="auto"/>
              <w:bottom w:val="single" w:sz="2" w:space="0" w:color="auto"/>
              <w:right w:val="single" w:sz="2" w:space="0" w:color="auto"/>
            </w:tcBorders>
          </w:tcPr>
          <w:p w14:paraId="349D39ED" w14:textId="0FB29E5A" w:rsidR="00872AFE" w:rsidRPr="00711388" w:rsidDel="00A24EFA" w:rsidRDefault="00872AFE" w:rsidP="00567869">
            <w:pPr>
              <w:pStyle w:val="NormalLeft"/>
              <w:rPr>
                <w:del w:id="9556" w:author="Author"/>
                <w:lang w:val="en-GB"/>
              </w:rPr>
            </w:pPr>
            <w:del w:id="9557" w:author="Author">
              <w:r w:rsidRPr="00711388" w:rsidDel="00A24EFA">
                <w:rPr>
                  <w:lang w:val="en-GB"/>
                </w:rPr>
                <w:delText>C0250</w:delText>
              </w:r>
            </w:del>
          </w:p>
        </w:tc>
        <w:tc>
          <w:tcPr>
            <w:tcW w:w="1764" w:type="dxa"/>
            <w:tcBorders>
              <w:top w:val="single" w:sz="2" w:space="0" w:color="auto"/>
              <w:left w:val="single" w:sz="2" w:space="0" w:color="auto"/>
              <w:bottom w:val="single" w:sz="2" w:space="0" w:color="auto"/>
              <w:right w:val="single" w:sz="2" w:space="0" w:color="auto"/>
            </w:tcBorders>
          </w:tcPr>
          <w:p w14:paraId="0EC4054E" w14:textId="6E5DDC54" w:rsidR="00872AFE" w:rsidRPr="00711388" w:rsidDel="00A24EFA" w:rsidRDefault="00872AFE" w:rsidP="00567869">
            <w:pPr>
              <w:pStyle w:val="NormalLeft"/>
              <w:rPr>
                <w:del w:id="9558" w:author="Author"/>
                <w:lang w:val="en-GB"/>
              </w:rPr>
            </w:pPr>
            <w:del w:id="9559" w:author="Author">
              <w:r w:rsidRPr="00711388" w:rsidDel="00A24EFA">
                <w:rPr>
                  <w:lang w:val="en-GB"/>
                </w:rPr>
                <w:delText>Sum reinsured to facultative reinsurer</w:delText>
              </w:r>
            </w:del>
          </w:p>
        </w:tc>
        <w:tc>
          <w:tcPr>
            <w:tcW w:w="6129" w:type="dxa"/>
            <w:tcBorders>
              <w:top w:val="single" w:sz="2" w:space="0" w:color="auto"/>
              <w:left w:val="single" w:sz="2" w:space="0" w:color="auto"/>
              <w:bottom w:val="single" w:sz="2" w:space="0" w:color="auto"/>
              <w:right w:val="single" w:sz="2" w:space="0" w:color="auto"/>
            </w:tcBorders>
          </w:tcPr>
          <w:p w14:paraId="110C2A66" w14:textId="56D87E63" w:rsidR="00872AFE" w:rsidRPr="00711388" w:rsidDel="00A24EFA" w:rsidRDefault="00872AFE" w:rsidP="00567869">
            <w:pPr>
              <w:pStyle w:val="NormalLeft"/>
              <w:rPr>
                <w:del w:id="9560" w:author="Author"/>
                <w:lang w:val="en-GB"/>
              </w:rPr>
            </w:pPr>
            <w:del w:id="9561" w:author="Author">
              <w:r w:rsidRPr="00711388" w:rsidDel="00A24EFA">
                <w:rPr>
                  <w:lang w:val="en-GB"/>
                </w:rPr>
                <w:delText>The sum reinsured on a facultative basis with the reinsurer.</w:delText>
              </w:r>
            </w:del>
          </w:p>
        </w:tc>
      </w:tr>
      <w:tr w:rsidR="00872AFE" w:rsidRPr="00711388" w:rsidDel="00A24EFA" w14:paraId="024B4593" w14:textId="75CAE94F" w:rsidTr="00567869">
        <w:trPr>
          <w:del w:id="9562" w:author="Author"/>
        </w:trPr>
        <w:tc>
          <w:tcPr>
            <w:tcW w:w="1393" w:type="dxa"/>
            <w:tcBorders>
              <w:top w:val="single" w:sz="2" w:space="0" w:color="auto"/>
              <w:left w:val="single" w:sz="2" w:space="0" w:color="auto"/>
              <w:bottom w:val="single" w:sz="2" w:space="0" w:color="auto"/>
              <w:right w:val="single" w:sz="2" w:space="0" w:color="auto"/>
            </w:tcBorders>
          </w:tcPr>
          <w:p w14:paraId="525C1562" w14:textId="27F1E64A" w:rsidR="00872AFE" w:rsidRPr="00711388" w:rsidDel="00A24EFA" w:rsidRDefault="00872AFE" w:rsidP="00567869">
            <w:pPr>
              <w:pStyle w:val="NormalLeft"/>
              <w:rPr>
                <w:del w:id="9563" w:author="Author"/>
                <w:lang w:val="en-GB"/>
              </w:rPr>
            </w:pPr>
            <w:del w:id="9564" w:author="Author">
              <w:r w:rsidRPr="00711388" w:rsidDel="00A24EFA">
                <w:rPr>
                  <w:lang w:val="en-GB"/>
                </w:rPr>
                <w:delText>C0260</w:delText>
              </w:r>
            </w:del>
          </w:p>
        </w:tc>
        <w:tc>
          <w:tcPr>
            <w:tcW w:w="1764" w:type="dxa"/>
            <w:tcBorders>
              <w:top w:val="single" w:sz="2" w:space="0" w:color="auto"/>
              <w:left w:val="single" w:sz="2" w:space="0" w:color="auto"/>
              <w:bottom w:val="single" w:sz="2" w:space="0" w:color="auto"/>
              <w:right w:val="single" w:sz="2" w:space="0" w:color="auto"/>
            </w:tcBorders>
          </w:tcPr>
          <w:p w14:paraId="31AD377B" w14:textId="090C0C5F" w:rsidR="00872AFE" w:rsidRPr="00711388" w:rsidDel="00A24EFA" w:rsidRDefault="00872AFE" w:rsidP="00567869">
            <w:pPr>
              <w:pStyle w:val="NormalLeft"/>
              <w:rPr>
                <w:del w:id="9565" w:author="Author"/>
                <w:lang w:val="en-GB"/>
              </w:rPr>
            </w:pPr>
            <w:del w:id="9566" w:author="Author">
              <w:r w:rsidRPr="00711388" w:rsidDel="00A24EFA">
                <w:rPr>
                  <w:lang w:val="en-GB"/>
                </w:rPr>
                <w:delText>Facultative ceded reinsurance premium</w:delText>
              </w:r>
            </w:del>
          </w:p>
        </w:tc>
        <w:tc>
          <w:tcPr>
            <w:tcW w:w="6129" w:type="dxa"/>
            <w:tcBorders>
              <w:top w:val="single" w:sz="2" w:space="0" w:color="auto"/>
              <w:left w:val="single" w:sz="2" w:space="0" w:color="auto"/>
              <w:bottom w:val="single" w:sz="2" w:space="0" w:color="auto"/>
              <w:right w:val="single" w:sz="2" w:space="0" w:color="auto"/>
            </w:tcBorders>
          </w:tcPr>
          <w:p w14:paraId="5D362C38" w14:textId="373134FF" w:rsidR="00872AFE" w:rsidRPr="00711388" w:rsidDel="00A24EFA" w:rsidRDefault="00872AFE" w:rsidP="00567869">
            <w:pPr>
              <w:pStyle w:val="NormalLeft"/>
              <w:rPr>
                <w:del w:id="9567" w:author="Author"/>
                <w:lang w:val="en-GB"/>
              </w:rPr>
            </w:pPr>
            <w:del w:id="9568" w:author="Author">
              <w:r w:rsidRPr="00711388" w:rsidDel="00A24EFA">
                <w:rPr>
                  <w:lang w:val="en-GB"/>
                </w:rPr>
                <w:delText>Expected gross annual or written reinsurance premium, ceded to reinsurer for their share.</w:delText>
              </w:r>
            </w:del>
          </w:p>
        </w:tc>
      </w:tr>
      <w:tr w:rsidR="00872AFE" w:rsidRPr="00711388" w:rsidDel="00A24EFA" w14:paraId="7C7A1086" w14:textId="7294E8D1" w:rsidTr="00567869">
        <w:trPr>
          <w:del w:id="9569" w:author="Author"/>
        </w:trPr>
        <w:tc>
          <w:tcPr>
            <w:tcW w:w="1393" w:type="dxa"/>
            <w:tcBorders>
              <w:top w:val="single" w:sz="2" w:space="0" w:color="auto"/>
              <w:left w:val="single" w:sz="2" w:space="0" w:color="auto"/>
              <w:bottom w:val="single" w:sz="2" w:space="0" w:color="auto"/>
              <w:right w:val="single" w:sz="2" w:space="0" w:color="auto"/>
            </w:tcBorders>
          </w:tcPr>
          <w:p w14:paraId="1CB8DB17" w14:textId="42B6F107" w:rsidR="00872AFE" w:rsidRPr="00711388" w:rsidDel="00A24EFA" w:rsidRDefault="00872AFE" w:rsidP="00567869">
            <w:pPr>
              <w:pStyle w:val="NormalLeft"/>
              <w:rPr>
                <w:del w:id="9570" w:author="Author"/>
                <w:lang w:val="en-GB"/>
              </w:rPr>
            </w:pPr>
            <w:del w:id="9571" w:author="Author">
              <w:r w:rsidRPr="00711388" w:rsidDel="00A24EFA">
                <w:rPr>
                  <w:lang w:val="en-GB"/>
                </w:rPr>
                <w:lastRenderedPageBreak/>
                <w:delText>C0270</w:delText>
              </w:r>
            </w:del>
          </w:p>
        </w:tc>
        <w:tc>
          <w:tcPr>
            <w:tcW w:w="1764" w:type="dxa"/>
            <w:tcBorders>
              <w:top w:val="single" w:sz="2" w:space="0" w:color="auto"/>
              <w:left w:val="single" w:sz="2" w:space="0" w:color="auto"/>
              <w:bottom w:val="single" w:sz="2" w:space="0" w:color="auto"/>
              <w:right w:val="single" w:sz="2" w:space="0" w:color="auto"/>
            </w:tcBorders>
          </w:tcPr>
          <w:p w14:paraId="7AB9CE28" w14:textId="424C0C36" w:rsidR="00872AFE" w:rsidRPr="00711388" w:rsidDel="00A24EFA" w:rsidRDefault="00872AFE" w:rsidP="00567869">
            <w:pPr>
              <w:pStyle w:val="NormalLeft"/>
              <w:rPr>
                <w:del w:id="9572" w:author="Author"/>
                <w:lang w:val="en-GB"/>
              </w:rPr>
            </w:pPr>
            <w:del w:id="9573" w:author="Author">
              <w:r w:rsidRPr="00711388" w:rsidDel="00A24EFA">
                <w:rPr>
                  <w:lang w:val="en-GB"/>
                </w:rPr>
                <w:delText>Annotations</w:delText>
              </w:r>
            </w:del>
          </w:p>
        </w:tc>
        <w:tc>
          <w:tcPr>
            <w:tcW w:w="6129" w:type="dxa"/>
            <w:tcBorders>
              <w:top w:val="single" w:sz="2" w:space="0" w:color="auto"/>
              <w:left w:val="single" w:sz="2" w:space="0" w:color="auto"/>
              <w:bottom w:val="single" w:sz="2" w:space="0" w:color="auto"/>
              <w:right w:val="single" w:sz="2" w:space="0" w:color="auto"/>
            </w:tcBorders>
          </w:tcPr>
          <w:p w14:paraId="4526CC57" w14:textId="3239E863" w:rsidR="00872AFE" w:rsidRPr="00711388" w:rsidDel="00A24EFA" w:rsidRDefault="00872AFE" w:rsidP="00567869">
            <w:pPr>
              <w:pStyle w:val="NormalLeft"/>
              <w:rPr>
                <w:del w:id="9574" w:author="Author"/>
                <w:lang w:val="en-GB"/>
              </w:rPr>
            </w:pPr>
            <w:del w:id="9575" w:author="Author">
              <w:r w:rsidRPr="00711388" w:rsidDel="00A24EFA">
                <w:rPr>
                  <w:lang w:val="en-GB"/>
                </w:rPr>
                <w:delText>Description of cases where either the reinsurer's participation is at conditions different from those of the standard facultative or treaty placement, or to provide any other information that the undertaking has to bring to the attention of the Supervisor.</w:delText>
              </w:r>
            </w:del>
          </w:p>
        </w:tc>
      </w:tr>
      <w:tr w:rsidR="00872AFE" w:rsidRPr="00711388" w:rsidDel="00A24EFA" w14:paraId="29F9969B" w14:textId="47E019D0" w:rsidTr="00567869">
        <w:trPr>
          <w:del w:id="9576" w:author="Author"/>
        </w:trPr>
        <w:tc>
          <w:tcPr>
            <w:tcW w:w="9286" w:type="dxa"/>
            <w:gridSpan w:val="3"/>
            <w:tcBorders>
              <w:top w:val="single" w:sz="2" w:space="0" w:color="auto"/>
              <w:left w:val="single" w:sz="2" w:space="0" w:color="auto"/>
              <w:bottom w:val="single" w:sz="2" w:space="0" w:color="auto"/>
              <w:right w:val="single" w:sz="2" w:space="0" w:color="auto"/>
            </w:tcBorders>
          </w:tcPr>
          <w:p w14:paraId="71D8EC99" w14:textId="096D79A3" w:rsidR="00872AFE" w:rsidRPr="00711388" w:rsidDel="00A24EFA" w:rsidRDefault="00872AFE" w:rsidP="00567869">
            <w:pPr>
              <w:pStyle w:val="NormalCentered"/>
              <w:jc w:val="left"/>
              <w:rPr>
                <w:del w:id="9577" w:author="Author"/>
                <w:lang w:val="en-GB"/>
              </w:rPr>
            </w:pPr>
            <w:del w:id="9578" w:author="Author">
              <w:r w:rsidRPr="00711388" w:rsidDel="00A24EFA">
                <w:rPr>
                  <w:i/>
                  <w:lang w:val="en-GB"/>
                </w:rPr>
                <w:delText>Information on reinsurers and brokers</w:delText>
              </w:r>
            </w:del>
          </w:p>
        </w:tc>
      </w:tr>
      <w:tr w:rsidR="00872AFE" w:rsidRPr="00711388" w:rsidDel="00A24EFA" w14:paraId="4DFBDBE2" w14:textId="155D4C5A" w:rsidTr="00567869">
        <w:trPr>
          <w:del w:id="9579" w:author="Author"/>
        </w:trPr>
        <w:tc>
          <w:tcPr>
            <w:tcW w:w="1393" w:type="dxa"/>
            <w:tcBorders>
              <w:top w:val="single" w:sz="2" w:space="0" w:color="auto"/>
              <w:left w:val="single" w:sz="2" w:space="0" w:color="auto"/>
              <w:bottom w:val="single" w:sz="2" w:space="0" w:color="auto"/>
              <w:right w:val="single" w:sz="2" w:space="0" w:color="auto"/>
            </w:tcBorders>
          </w:tcPr>
          <w:p w14:paraId="671376DF" w14:textId="09F901D6" w:rsidR="00872AFE" w:rsidRPr="00711388" w:rsidDel="00A24EFA" w:rsidRDefault="00872AFE" w:rsidP="00567869">
            <w:pPr>
              <w:pStyle w:val="NormalLeft"/>
              <w:rPr>
                <w:del w:id="9580" w:author="Author"/>
                <w:lang w:val="en-GB"/>
              </w:rPr>
            </w:pPr>
            <w:del w:id="9581" w:author="Author">
              <w:r w:rsidRPr="00711388" w:rsidDel="00A24EFA">
                <w:rPr>
                  <w:lang w:val="en-GB"/>
                </w:rPr>
                <w:delText>C0280</w:delText>
              </w:r>
            </w:del>
          </w:p>
        </w:tc>
        <w:tc>
          <w:tcPr>
            <w:tcW w:w="1764" w:type="dxa"/>
            <w:tcBorders>
              <w:top w:val="single" w:sz="2" w:space="0" w:color="auto"/>
              <w:left w:val="single" w:sz="2" w:space="0" w:color="auto"/>
              <w:bottom w:val="single" w:sz="2" w:space="0" w:color="auto"/>
              <w:right w:val="single" w:sz="2" w:space="0" w:color="auto"/>
            </w:tcBorders>
          </w:tcPr>
          <w:p w14:paraId="70C43C8C" w14:textId="0A2E8080" w:rsidR="00872AFE" w:rsidRPr="00711388" w:rsidDel="00A24EFA" w:rsidRDefault="00872AFE" w:rsidP="00567869">
            <w:pPr>
              <w:pStyle w:val="NormalLeft"/>
              <w:rPr>
                <w:del w:id="9582" w:author="Author"/>
                <w:lang w:val="en-GB"/>
              </w:rPr>
            </w:pPr>
            <w:del w:id="9583" w:author="Author">
              <w:r w:rsidRPr="00711388" w:rsidDel="00A24EFA">
                <w:rPr>
                  <w:lang w:val="en-GB"/>
                </w:rPr>
                <w:delText>Code reinsurer</w:delText>
              </w:r>
            </w:del>
          </w:p>
        </w:tc>
        <w:tc>
          <w:tcPr>
            <w:tcW w:w="6129" w:type="dxa"/>
            <w:tcBorders>
              <w:top w:val="single" w:sz="2" w:space="0" w:color="auto"/>
              <w:left w:val="single" w:sz="2" w:space="0" w:color="auto"/>
              <w:bottom w:val="single" w:sz="2" w:space="0" w:color="auto"/>
              <w:right w:val="single" w:sz="2" w:space="0" w:color="auto"/>
            </w:tcBorders>
          </w:tcPr>
          <w:p w14:paraId="3353CA82" w14:textId="04BF3F08" w:rsidR="00872AFE" w:rsidRPr="00711388" w:rsidDel="00A24EFA" w:rsidRDefault="00872AFE" w:rsidP="00567869">
            <w:pPr>
              <w:pStyle w:val="NormalLeft"/>
              <w:rPr>
                <w:del w:id="9584" w:author="Author"/>
                <w:lang w:val="en-GB"/>
              </w:rPr>
            </w:pPr>
            <w:del w:id="9585" w:author="Author">
              <w:r w:rsidRPr="00711388" w:rsidDel="00A24EFA">
                <w:rPr>
                  <w:lang w:val="en-GB"/>
                </w:rPr>
                <w:delText>Identification code of the reinsurer by this order of priority:</w:delText>
              </w:r>
            </w:del>
          </w:p>
          <w:p w14:paraId="308CBC9D" w14:textId="69C41F9E" w:rsidR="00872AFE" w:rsidRPr="00711388" w:rsidDel="00A24EFA" w:rsidRDefault="00872AFE" w:rsidP="0083381F">
            <w:pPr>
              <w:pStyle w:val="Tiret0"/>
              <w:numPr>
                <w:ilvl w:val="0"/>
                <w:numId w:val="52"/>
              </w:numPr>
              <w:rPr>
                <w:del w:id="9586" w:author="Author"/>
                <w:lang w:val="en-GB"/>
              </w:rPr>
            </w:pPr>
            <w:del w:id="9587" w:author="Author">
              <w:r w:rsidRPr="00711388" w:rsidDel="00A24EFA">
                <w:rPr>
                  <w:lang w:val="en-GB"/>
                </w:rPr>
                <w:delText>Legal Entity Identifier (LEI);</w:delText>
              </w:r>
            </w:del>
          </w:p>
          <w:p w14:paraId="222C8F48" w14:textId="604352C5" w:rsidR="00872AFE" w:rsidRPr="00711388" w:rsidDel="00A24EFA" w:rsidRDefault="00872AFE" w:rsidP="0083381F">
            <w:pPr>
              <w:pStyle w:val="Tiret0"/>
              <w:numPr>
                <w:ilvl w:val="0"/>
                <w:numId w:val="52"/>
              </w:numPr>
              <w:rPr>
                <w:del w:id="9588" w:author="Author"/>
                <w:lang w:val="en-GB"/>
              </w:rPr>
            </w:pPr>
            <w:del w:id="9589" w:author="Author">
              <w:r w:rsidRPr="00711388" w:rsidDel="00A24EFA">
                <w:rPr>
                  <w:lang w:val="en-GB"/>
                </w:rPr>
                <w:delText>Specific code attributed by the undertaking</w:delText>
              </w:r>
            </w:del>
          </w:p>
          <w:p w14:paraId="22817222" w14:textId="1086348C" w:rsidR="00872AFE" w:rsidRPr="00711388" w:rsidDel="00A24EFA" w:rsidRDefault="00872AFE" w:rsidP="00567869">
            <w:pPr>
              <w:pStyle w:val="NormalLeft"/>
              <w:rPr>
                <w:del w:id="9590" w:author="Author"/>
                <w:lang w:val="en-GB"/>
              </w:rPr>
            </w:pPr>
            <w:del w:id="9591" w:author="Author">
              <w:r w:rsidRPr="00711388" w:rsidDel="00A24EFA">
                <w:rPr>
                  <w:lang w:val="en-GB"/>
                </w:rPr>
                <w:delText>In case a specific code is attributed by the undertaking, the code shall be unique for the specific reinsurer and shall not overlap with any other code, attributed by the undertaking or LEI code.</w:delText>
              </w:r>
            </w:del>
          </w:p>
          <w:p w14:paraId="5B0445F0" w14:textId="4EE72AAF" w:rsidR="00872AFE" w:rsidRPr="00711388" w:rsidDel="00A24EFA" w:rsidRDefault="00872AFE" w:rsidP="00567869">
            <w:pPr>
              <w:pStyle w:val="NormalLeft"/>
              <w:rPr>
                <w:del w:id="9592" w:author="Author"/>
                <w:lang w:val="en-GB"/>
              </w:rPr>
            </w:pPr>
            <w:del w:id="9593" w:author="Author">
              <w:r w:rsidRPr="00711388" w:rsidDel="00A24EFA">
                <w:rPr>
                  <w:lang w:val="en-GB"/>
                </w:rPr>
                <w:delText>In the cases where a code already exists (e.g. national identifier), the same code is used as this identifier and shall be kept consistently over time until a LEI code exists. </w:delText>
              </w:r>
            </w:del>
          </w:p>
        </w:tc>
      </w:tr>
      <w:tr w:rsidR="00872AFE" w:rsidRPr="00711388" w:rsidDel="00A24EFA" w14:paraId="629C1231" w14:textId="48EABD1C" w:rsidTr="00567869">
        <w:trPr>
          <w:del w:id="9594" w:author="Author"/>
        </w:trPr>
        <w:tc>
          <w:tcPr>
            <w:tcW w:w="1393" w:type="dxa"/>
            <w:tcBorders>
              <w:top w:val="single" w:sz="2" w:space="0" w:color="auto"/>
              <w:left w:val="single" w:sz="2" w:space="0" w:color="auto"/>
              <w:bottom w:val="single" w:sz="2" w:space="0" w:color="auto"/>
              <w:right w:val="single" w:sz="2" w:space="0" w:color="auto"/>
            </w:tcBorders>
          </w:tcPr>
          <w:p w14:paraId="522F42D2" w14:textId="30F9D255" w:rsidR="00872AFE" w:rsidRPr="00711388" w:rsidDel="00A24EFA" w:rsidRDefault="00872AFE" w:rsidP="00567869">
            <w:pPr>
              <w:pStyle w:val="NormalLeft"/>
              <w:rPr>
                <w:del w:id="9595" w:author="Author"/>
                <w:lang w:val="en-GB"/>
              </w:rPr>
            </w:pPr>
            <w:del w:id="9596" w:author="Author">
              <w:r w:rsidRPr="00711388" w:rsidDel="00A24EFA">
                <w:rPr>
                  <w:lang w:val="en-GB"/>
                </w:rPr>
                <w:delText>C0290</w:delText>
              </w:r>
            </w:del>
          </w:p>
        </w:tc>
        <w:tc>
          <w:tcPr>
            <w:tcW w:w="1764" w:type="dxa"/>
            <w:tcBorders>
              <w:top w:val="single" w:sz="2" w:space="0" w:color="auto"/>
              <w:left w:val="single" w:sz="2" w:space="0" w:color="auto"/>
              <w:bottom w:val="single" w:sz="2" w:space="0" w:color="auto"/>
              <w:right w:val="single" w:sz="2" w:space="0" w:color="auto"/>
            </w:tcBorders>
          </w:tcPr>
          <w:p w14:paraId="7A234455" w14:textId="4F1EE496" w:rsidR="00872AFE" w:rsidRPr="00711388" w:rsidDel="00A24EFA" w:rsidRDefault="00872AFE" w:rsidP="00567869">
            <w:pPr>
              <w:pStyle w:val="NormalLeft"/>
              <w:rPr>
                <w:del w:id="9597" w:author="Author"/>
                <w:lang w:val="en-GB"/>
              </w:rPr>
            </w:pPr>
            <w:del w:id="9598" w:author="Author">
              <w:r w:rsidRPr="00711388" w:rsidDel="00A24EFA">
                <w:rPr>
                  <w:lang w:val="en-GB"/>
                </w:rPr>
                <w:delText>Type of code reinsurer</w:delText>
              </w:r>
            </w:del>
          </w:p>
        </w:tc>
        <w:tc>
          <w:tcPr>
            <w:tcW w:w="6129" w:type="dxa"/>
            <w:tcBorders>
              <w:top w:val="single" w:sz="2" w:space="0" w:color="auto"/>
              <w:left w:val="single" w:sz="2" w:space="0" w:color="auto"/>
              <w:bottom w:val="single" w:sz="2" w:space="0" w:color="auto"/>
              <w:right w:val="single" w:sz="2" w:space="0" w:color="auto"/>
            </w:tcBorders>
          </w:tcPr>
          <w:p w14:paraId="36016D1C" w14:textId="429F6CA6" w:rsidR="00872AFE" w:rsidRPr="00711388" w:rsidDel="00A24EFA" w:rsidRDefault="00872AFE" w:rsidP="00567869">
            <w:pPr>
              <w:pStyle w:val="NormalLeft"/>
              <w:rPr>
                <w:del w:id="9599" w:author="Author"/>
                <w:lang w:val="en-GB"/>
              </w:rPr>
            </w:pPr>
            <w:del w:id="9600" w:author="Author">
              <w:r w:rsidRPr="00711388" w:rsidDel="00A24EFA">
                <w:rPr>
                  <w:lang w:val="en-GB"/>
                </w:rPr>
                <w:delText>Identification of the code used in item ‘Code reinsurer’ The following closed list shall be used:</w:delText>
              </w:r>
            </w:del>
          </w:p>
          <w:p w14:paraId="6FC3AB4D" w14:textId="0E76C865" w:rsidR="00872AFE" w:rsidRPr="00711388" w:rsidDel="00A24EFA" w:rsidRDefault="00872AFE" w:rsidP="00567869">
            <w:pPr>
              <w:pStyle w:val="NormalLeft"/>
              <w:rPr>
                <w:del w:id="9601" w:author="Author"/>
                <w:lang w:val="en-GB"/>
              </w:rPr>
            </w:pPr>
            <w:del w:id="9602" w:author="Author">
              <w:r w:rsidRPr="00711388" w:rsidDel="00A24EFA">
                <w:rPr>
                  <w:lang w:val="en-GB"/>
                </w:rPr>
                <w:delText xml:space="preserve">1 </w:delText>
              </w:r>
            </w:del>
            <w:r w:rsidR="00845F43" w:rsidRPr="00711388">
              <w:rPr>
                <w:lang w:val="en-GB"/>
              </w:rPr>
              <w:t>-</w:t>
            </w:r>
            <w:del w:id="9603" w:author="Author">
              <w:r w:rsidRPr="00711388" w:rsidDel="00A24EFA">
                <w:rPr>
                  <w:lang w:val="en-GB"/>
                </w:rPr>
                <w:delText xml:space="preserve"> LEI</w:delText>
              </w:r>
            </w:del>
          </w:p>
          <w:p w14:paraId="408FAAE6" w14:textId="5D79EB4A" w:rsidR="00872AFE" w:rsidRPr="00711388" w:rsidDel="00A24EFA" w:rsidRDefault="00872AFE" w:rsidP="00567869">
            <w:pPr>
              <w:pStyle w:val="NormalLeft"/>
              <w:rPr>
                <w:del w:id="9604" w:author="Author"/>
                <w:lang w:val="en-GB"/>
              </w:rPr>
            </w:pPr>
            <w:del w:id="9605" w:author="Author">
              <w:r w:rsidRPr="00711388" w:rsidDel="00A24EFA">
                <w:rPr>
                  <w:lang w:val="en-GB"/>
                </w:rPr>
                <w:delText xml:space="preserve">2 </w:delText>
              </w:r>
            </w:del>
            <w:r w:rsidR="00845F43" w:rsidRPr="00711388">
              <w:rPr>
                <w:lang w:val="en-GB"/>
              </w:rPr>
              <w:t>-</w:t>
            </w:r>
            <w:del w:id="9606" w:author="Author">
              <w:r w:rsidRPr="00711388" w:rsidDel="00A24EFA">
                <w:rPr>
                  <w:lang w:val="en-GB"/>
                </w:rPr>
                <w:delText xml:space="preserve"> Specific code</w:delText>
              </w:r>
            </w:del>
          </w:p>
        </w:tc>
      </w:tr>
      <w:tr w:rsidR="00872AFE" w:rsidRPr="00711388" w:rsidDel="00A24EFA" w14:paraId="1359E702" w14:textId="59B176EE" w:rsidTr="00567869">
        <w:trPr>
          <w:del w:id="9607" w:author="Author"/>
        </w:trPr>
        <w:tc>
          <w:tcPr>
            <w:tcW w:w="1393" w:type="dxa"/>
            <w:tcBorders>
              <w:top w:val="single" w:sz="2" w:space="0" w:color="auto"/>
              <w:left w:val="single" w:sz="2" w:space="0" w:color="auto"/>
              <w:bottom w:val="single" w:sz="2" w:space="0" w:color="auto"/>
              <w:right w:val="single" w:sz="2" w:space="0" w:color="auto"/>
            </w:tcBorders>
          </w:tcPr>
          <w:p w14:paraId="1872DD6F" w14:textId="096ADF6E" w:rsidR="00872AFE" w:rsidRPr="00711388" w:rsidDel="00A24EFA" w:rsidRDefault="00872AFE" w:rsidP="00567869">
            <w:pPr>
              <w:pStyle w:val="NormalLeft"/>
              <w:rPr>
                <w:del w:id="9608" w:author="Author"/>
                <w:lang w:val="en-GB"/>
              </w:rPr>
            </w:pPr>
            <w:del w:id="9609" w:author="Author">
              <w:r w:rsidRPr="00711388" w:rsidDel="00A24EFA">
                <w:rPr>
                  <w:lang w:val="en-GB"/>
                </w:rPr>
                <w:delText>C0300</w:delText>
              </w:r>
            </w:del>
          </w:p>
        </w:tc>
        <w:tc>
          <w:tcPr>
            <w:tcW w:w="1764" w:type="dxa"/>
            <w:tcBorders>
              <w:top w:val="single" w:sz="2" w:space="0" w:color="auto"/>
              <w:left w:val="single" w:sz="2" w:space="0" w:color="auto"/>
              <w:bottom w:val="single" w:sz="2" w:space="0" w:color="auto"/>
              <w:right w:val="single" w:sz="2" w:space="0" w:color="auto"/>
            </w:tcBorders>
          </w:tcPr>
          <w:p w14:paraId="09A5B9ED" w14:textId="74AB5676" w:rsidR="00872AFE" w:rsidRPr="00711388" w:rsidDel="00A24EFA" w:rsidRDefault="00872AFE" w:rsidP="00567869">
            <w:pPr>
              <w:pStyle w:val="NormalLeft"/>
              <w:rPr>
                <w:del w:id="9610" w:author="Author"/>
                <w:lang w:val="en-GB"/>
              </w:rPr>
            </w:pPr>
            <w:del w:id="9611" w:author="Author">
              <w:r w:rsidRPr="00711388" w:rsidDel="00A24EFA">
                <w:rPr>
                  <w:lang w:val="en-GB"/>
                </w:rPr>
                <w:delText>Legal name reinsurer</w:delText>
              </w:r>
            </w:del>
          </w:p>
        </w:tc>
        <w:tc>
          <w:tcPr>
            <w:tcW w:w="6129" w:type="dxa"/>
            <w:tcBorders>
              <w:top w:val="single" w:sz="2" w:space="0" w:color="auto"/>
              <w:left w:val="single" w:sz="2" w:space="0" w:color="auto"/>
              <w:bottom w:val="single" w:sz="2" w:space="0" w:color="auto"/>
              <w:right w:val="single" w:sz="2" w:space="0" w:color="auto"/>
            </w:tcBorders>
          </w:tcPr>
          <w:p w14:paraId="35DA8154" w14:textId="6D41BEE0" w:rsidR="00872AFE" w:rsidRPr="00711388" w:rsidDel="00A24EFA" w:rsidRDefault="00872AFE" w:rsidP="00567869">
            <w:pPr>
              <w:pStyle w:val="NormalLeft"/>
              <w:rPr>
                <w:del w:id="9612" w:author="Author"/>
                <w:lang w:val="en-GB"/>
              </w:rPr>
            </w:pPr>
            <w:del w:id="9613" w:author="Author">
              <w:r w:rsidRPr="00711388" w:rsidDel="00A24EFA">
                <w:rPr>
                  <w:lang w:val="en-GB"/>
                </w:rPr>
                <w:delText>Legal name of the reinsurer to whom the underwriting risk has been transferred. The official name of the risk</w:delText>
              </w:r>
            </w:del>
            <w:r w:rsidR="00711388" w:rsidRPr="00711388">
              <w:rPr>
                <w:lang w:val="en-GB"/>
              </w:rPr>
              <w:t>-</w:t>
            </w:r>
            <w:del w:id="9614" w:author="Author">
              <w:r w:rsidRPr="00711388" w:rsidDel="00A24EFA">
                <w:rPr>
                  <w:lang w:val="en-GB"/>
                </w:rPr>
                <w:delTex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delText>
              </w:r>
            </w:del>
          </w:p>
          <w:p w14:paraId="1AA05141" w14:textId="503699A7" w:rsidR="00872AFE" w:rsidRPr="00711388" w:rsidDel="00A24EFA" w:rsidRDefault="00872AFE" w:rsidP="00567869">
            <w:pPr>
              <w:pStyle w:val="NormalLeft"/>
              <w:rPr>
                <w:del w:id="9615" w:author="Author"/>
                <w:lang w:val="en-GB"/>
              </w:rPr>
            </w:pPr>
            <w:del w:id="9616" w:author="Author">
              <w:r w:rsidRPr="00711388" w:rsidDel="00A24EFA">
                <w:rPr>
                  <w:lang w:val="en-GB"/>
                </w:rPr>
                <w:delText>In case of pooling arrangements, the name of the Pool (or pool manager) can be filled only if the Pool is a legal entity.</w:delText>
              </w:r>
            </w:del>
          </w:p>
        </w:tc>
      </w:tr>
      <w:tr w:rsidR="00872AFE" w:rsidRPr="00711388" w:rsidDel="00A24EFA" w14:paraId="6239E971" w14:textId="462C573A" w:rsidTr="00567869">
        <w:trPr>
          <w:del w:id="9617" w:author="Author"/>
        </w:trPr>
        <w:tc>
          <w:tcPr>
            <w:tcW w:w="1393" w:type="dxa"/>
            <w:tcBorders>
              <w:top w:val="single" w:sz="2" w:space="0" w:color="auto"/>
              <w:left w:val="single" w:sz="2" w:space="0" w:color="auto"/>
              <w:bottom w:val="single" w:sz="2" w:space="0" w:color="auto"/>
              <w:right w:val="single" w:sz="2" w:space="0" w:color="auto"/>
            </w:tcBorders>
          </w:tcPr>
          <w:p w14:paraId="7AFFFAA2" w14:textId="2B22A5DE" w:rsidR="00872AFE" w:rsidRPr="00711388" w:rsidDel="00A24EFA" w:rsidRDefault="00872AFE" w:rsidP="00567869">
            <w:pPr>
              <w:pStyle w:val="NormalLeft"/>
              <w:rPr>
                <w:del w:id="9618" w:author="Author"/>
                <w:lang w:val="en-GB"/>
              </w:rPr>
            </w:pPr>
            <w:del w:id="9619" w:author="Author">
              <w:r w:rsidRPr="00711388" w:rsidDel="00A24EFA">
                <w:rPr>
                  <w:lang w:val="en-GB"/>
                </w:rPr>
                <w:delText>C0310</w:delText>
              </w:r>
            </w:del>
          </w:p>
        </w:tc>
        <w:tc>
          <w:tcPr>
            <w:tcW w:w="1764" w:type="dxa"/>
            <w:tcBorders>
              <w:top w:val="single" w:sz="2" w:space="0" w:color="auto"/>
              <w:left w:val="single" w:sz="2" w:space="0" w:color="auto"/>
              <w:bottom w:val="single" w:sz="2" w:space="0" w:color="auto"/>
              <w:right w:val="single" w:sz="2" w:space="0" w:color="auto"/>
            </w:tcBorders>
          </w:tcPr>
          <w:p w14:paraId="493F20EC" w14:textId="5FAC87D7" w:rsidR="00872AFE" w:rsidRPr="00711388" w:rsidDel="00A24EFA" w:rsidRDefault="00872AFE" w:rsidP="00567869">
            <w:pPr>
              <w:pStyle w:val="NormalLeft"/>
              <w:rPr>
                <w:del w:id="9620" w:author="Author"/>
                <w:lang w:val="en-GB"/>
              </w:rPr>
            </w:pPr>
            <w:del w:id="9621" w:author="Author">
              <w:r w:rsidRPr="00711388" w:rsidDel="00A24EFA">
                <w:rPr>
                  <w:lang w:val="en-GB"/>
                </w:rPr>
                <w:delText>Type of reinsurer</w:delText>
              </w:r>
            </w:del>
          </w:p>
        </w:tc>
        <w:tc>
          <w:tcPr>
            <w:tcW w:w="6129" w:type="dxa"/>
            <w:tcBorders>
              <w:top w:val="single" w:sz="2" w:space="0" w:color="auto"/>
              <w:left w:val="single" w:sz="2" w:space="0" w:color="auto"/>
              <w:bottom w:val="single" w:sz="2" w:space="0" w:color="auto"/>
              <w:right w:val="single" w:sz="2" w:space="0" w:color="auto"/>
            </w:tcBorders>
          </w:tcPr>
          <w:p w14:paraId="15DED22E" w14:textId="64BB249D" w:rsidR="00872AFE" w:rsidRPr="00711388" w:rsidDel="00A24EFA" w:rsidRDefault="00872AFE" w:rsidP="00567869">
            <w:pPr>
              <w:pStyle w:val="NormalLeft"/>
              <w:rPr>
                <w:del w:id="9622" w:author="Author"/>
                <w:lang w:val="en-GB"/>
              </w:rPr>
            </w:pPr>
            <w:del w:id="9623" w:author="Author">
              <w:r w:rsidRPr="00711388" w:rsidDel="00A24EFA">
                <w:rPr>
                  <w:lang w:val="en-GB"/>
                </w:rPr>
                <w:delText>Type of reinsurer to whom the underwriting risk has been transferred. The following closed list shall be used:</w:delText>
              </w:r>
            </w:del>
          </w:p>
          <w:p w14:paraId="2031FD63" w14:textId="3D1AB939" w:rsidR="00872AFE" w:rsidRPr="00711388" w:rsidDel="00A24EFA" w:rsidRDefault="00872AFE" w:rsidP="00567869">
            <w:pPr>
              <w:pStyle w:val="NormalLeft"/>
              <w:rPr>
                <w:del w:id="9624" w:author="Author"/>
                <w:lang w:val="en-GB"/>
              </w:rPr>
            </w:pPr>
            <w:del w:id="9625" w:author="Author">
              <w:r w:rsidRPr="00711388" w:rsidDel="00A24EFA">
                <w:rPr>
                  <w:lang w:val="en-GB"/>
                </w:rPr>
                <w:delText xml:space="preserve">1 </w:delText>
              </w:r>
            </w:del>
            <w:r w:rsidR="00845F43" w:rsidRPr="00711388">
              <w:rPr>
                <w:lang w:val="en-GB"/>
              </w:rPr>
              <w:t>-</w:t>
            </w:r>
            <w:del w:id="9626" w:author="Author">
              <w:r w:rsidRPr="00711388" w:rsidDel="00A24EFA">
                <w:rPr>
                  <w:lang w:val="en-GB"/>
                </w:rPr>
                <w:delText xml:space="preserve"> Direct Life insurer</w:delText>
              </w:r>
            </w:del>
          </w:p>
          <w:p w14:paraId="38D28E2A" w14:textId="790A73FD" w:rsidR="00872AFE" w:rsidRPr="00711388" w:rsidDel="00A24EFA" w:rsidRDefault="00872AFE" w:rsidP="00567869">
            <w:pPr>
              <w:pStyle w:val="NormalLeft"/>
              <w:rPr>
                <w:del w:id="9627" w:author="Author"/>
                <w:lang w:val="en-GB"/>
              </w:rPr>
            </w:pPr>
            <w:del w:id="9628" w:author="Author">
              <w:r w:rsidRPr="00711388" w:rsidDel="00A24EFA">
                <w:rPr>
                  <w:lang w:val="en-GB"/>
                </w:rPr>
                <w:delText xml:space="preserve">2 </w:delText>
              </w:r>
            </w:del>
            <w:r w:rsidR="00845F43" w:rsidRPr="00711388">
              <w:rPr>
                <w:lang w:val="en-GB"/>
              </w:rPr>
              <w:t>-</w:t>
            </w:r>
            <w:del w:id="9629" w:author="Author">
              <w:r w:rsidRPr="00711388" w:rsidDel="00A24EFA">
                <w:rPr>
                  <w:lang w:val="en-GB"/>
                </w:rPr>
                <w:delText xml:space="preserve"> Direct Non</w:delText>
              </w:r>
            </w:del>
            <w:r w:rsidR="00711388" w:rsidRPr="00711388">
              <w:rPr>
                <w:lang w:val="en-GB"/>
              </w:rPr>
              <w:t>-</w:t>
            </w:r>
            <w:del w:id="9630" w:author="Author">
              <w:r w:rsidRPr="00711388" w:rsidDel="00A24EFA">
                <w:rPr>
                  <w:lang w:val="en-GB"/>
                </w:rPr>
                <w:delText>life insurer</w:delText>
              </w:r>
            </w:del>
          </w:p>
          <w:p w14:paraId="00A4BAE0" w14:textId="134507E9" w:rsidR="00872AFE" w:rsidRPr="00711388" w:rsidDel="00A24EFA" w:rsidRDefault="00872AFE" w:rsidP="00567869">
            <w:pPr>
              <w:pStyle w:val="NormalLeft"/>
              <w:rPr>
                <w:del w:id="9631" w:author="Author"/>
                <w:lang w:val="en-GB"/>
              </w:rPr>
            </w:pPr>
            <w:del w:id="9632" w:author="Author">
              <w:r w:rsidRPr="00711388" w:rsidDel="00A24EFA">
                <w:rPr>
                  <w:lang w:val="en-GB"/>
                </w:rPr>
                <w:delText xml:space="preserve">3 </w:delText>
              </w:r>
            </w:del>
            <w:r w:rsidR="00845F43" w:rsidRPr="00711388">
              <w:rPr>
                <w:lang w:val="en-GB"/>
              </w:rPr>
              <w:t>-</w:t>
            </w:r>
            <w:del w:id="9633" w:author="Author">
              <w:r w:rsidRPr="00711388" w:rsidDel="00A24EFA">
                <w:rPr>
                  <w:lang w:val="en-GB"/>
                </w:rPr>
                <w:delText xml:space="preserve"> Direct Composite insurer</w:delText>
              </w:r>
            </w:del>
          </w:p>
          <w:p w14:paraId="4AA1E024" w14:textId="5CD91FD0" w:rsidR="00872AFE" w:rsidRPr="00711388" w:rsidDel="00A24EFA" w:rsidRDefault="00872AFE" w:rsidP="00567869">
            <w:pPr>
              <w:pStyle w:val="NormalLeft"/>
              <w:rPr>
                <w:del w:id="9634" w:author="Author"/>
                <w:lang w:val="en-GB"/>
              </w:rPr>
            </w:pPr>
            <w:del w:id="9635" w:author="Author">
              <w:r w:rsidRPr="00711388" w:rsidDel="00A24EFA">
                <w:rPr>
                  <w:lang w:val="en-GB"/>
                </w:rPr>
                <w:delText xml:space="preserve">4 </w:delText>
              </w:r>
            </w:del>
            <w:r w:rsidR="00845F43" w:rsidRPr="00711388">
              <w:rPr>
                <w:lang w:val="en-GB"/>
              </w:rPr>
              <w:t>-</w:t>
            </w:r>
            <w:del w:id="9636" w:author="Author">
              <w:r w:rsidRPr="00711388" w:rsidDel="00A24EFA">
                <w:rPr>
                  <w:lang w:val="en-GB"/>
                </w:rPr>
                <w:delText xml:space="preserve"> Captive insurance undertaking</w:delText>
              </w:r>
            </w:del>
          </w:p>
          <w:p w14:paraId="3F20AAD5" w14:textId="576ADB1F" w:rsidR="00872AFE" w:rsidRPr="00711388" w:rsidDel="00A24EFA" w:rsidRDefault="00872AFE" w:rsidP="00567869">
            <w:pPr>
              <w:pStyle w:val="NormalLeft"/>
              <w:rPr>
                <w:del w:id="9637" w:author="Author"/>
                <w:lang w:val="en-GB"/>
              </w:rPr>
            </w:pPr>
            <w:del w:id="9638" w:author="Author">
              <w:r w:rsidRPr="00711388" w:rsidDel="00A24EFA">
                <w:rPr>
                  <w:lang w:val="en-GB"/>
                </w:rPr>
                <w:delText xml:space="preserve">5 </w:delText>
              </w:r>
            </w:del>
            <w:r w:rsidR="00845F43" w:rsidRPr="00711388">
              <w:rPr>
                <w:lang w:val="en-GB"/>
              </w:rPr>
              <w:t>-</w:t>
            </w:r>
            <w:del w:id="9639" w:author="Author">
              <w:r w:rsidRPr="00711388" w:rsidDel="00A24EFA">
                <w:rPr>
                  <w:lang w:val="en-GB"/>
                </w:rPr>
                <w:delText xml:space="preserve"> Internal reinsurer (reinsurance undertaking which primary focus is to take risk from other insurance undertakings within the group)</w:delText>
              </w:r>
            </w:del>
          </w:p>
          <w:p w14:paraId="634685F1" w14:textId="7713F382" w:rsidR="00872AFE" w:rsidRPr="00711388" w:rsidDel="00A24EFA" w:rsidRDefault="00872AFE" w:rsidP="00567869">
            <w:pPr>
              <w:pStyle w:val="NormalLeft"/>
              <w:rPr>
                <w:del w:id="9640" w:author="Author"/>
                <w:lang w:val="en-GB"/>
              </w:rPr>
            </w:pPr>
            <w:del w:id="9641" w:author="Author">
              <w:r w:rsidRPr="00711388" w:rsidDel="00A24EFA">
                <w:rPr>
                  <w:lang w:val="en-GB"/>
                </w:rPr>
                <w:lastRenderedPageBreak/>
                <w:delText xml:space="preserve">6 </w:delText>
              </w:r>
            </w:del>
            <w:r w:rsidR="00845F43" w:rsidRPr="00711388">
              <w:rPr>
                <w:lang w:val="en-GB"/>
              </w:rPr>
              <w:t>-</w:t>
            </w:r>
            <w:del w:id="9642" w:author="Author">
              <w:r w:rsidRPr="00711388" w:rsidDel="00A24EFA">
                <w:rPr>
                  <w:lang w:val="en-GB"/>
                </w:rPr>
                <w:delText xml:space="preserve"> External reinsurer (reinsurance undertaking that takes risks from undertakings other than from insurance undertakings within the group)</w:delText>
              </w:r>
            </w:del>
          </w:p>
          <w:p w14:paraId="238D6337" w14:textId="4C9EDA55" w:rsidR="00872AFE" w:rsidRPr="00711388" w:rsidDel="00A24EFA" w:rsidRDefault="00872AFE" w:rsidP="00567869">
            <w:pPr>
              <w:pStyle w:val="NormalLeft"/>
              <w:rPr>
                <w:del w:id="9643" w:author="Author"/>
                <w:lang w:val="en-GB"/>
              </w:rPr>
            </w:pPr>
            <w:del w:id="9644" w:author="Author">
              <w:r w:rsidRPr="00711388" w:rsidDel="00A24EFA">
                <w:rPr>
                  <w:lang w:val="en-GB"/>
                </w:rPr>
                <w:delText xml:space="preserve">7 </w:delText>
              </w:r>
            </w:del>
            <w:r w:rsidR="00845F43" w:rsidRPr="00711388">
              <w:rPr>
                <w:lang w:val="en-GB"/>
              </w:rPr>
              <w:t>-</w:t>
            </w:r>
            <w:del w:id="9645" w:author="Author">
              <w:r w:rsidRPr="00711388" w:rsidDel="00A24EFA">
                <w:rPr>
                  <w:lang w:val="en-GB"/>
                </w:rPr>
                <w:delText xml:space="preserve"> Captive reinsurance undertaking</w:delText>
              </w:r>
            </w:del>
          </w:p>
          <w:p w14:paraId="022407B5" w14:textId="534F4471" w:rsidR="00872AFE" w:rsidRPr="00711388" w:rsidDel="00A24EFA" w:rsidRDefault="00872AFE" w:rsidP="00567869">
            <w:pPr>
              <w:pStyle w:val="NormalLeft"/>
              <w:rPr>
                <w:del w:id="9646" w:author="Author"/>
                <w:lang w:val="en-GB"/>
              </w:rPr>
            </w:pPr>
            <w:del w:id="9647" w:author="Author">
              <w:r w:rsidRPr="00711388" w:rsidDel="00A24EFA">
                <w:rPr>
                  <w:lang w:val="en-GB"/>
                </w:rPr>
                <w:delText xml:space="preserve">8 </w:delText>
              </w:r>
            </w:del>
            <w:r w:rsidR="00845F43" w:rsidRPr="00711388">
              <w:rPr>
                <w:lang w:val="en-GB"/>
              </w:rPr>
              <w:t>-</w:t>
            </w:r>
            <w:del w:id="9648" w:author="Author">
              <w:r w:rsidRPr="00711388" w:rsidDel="00A24EFA">
                <w:rPr>
                  <w:lang w:val="en-GB"/>
                </w:rPr>
                <w:delText xml:space="preserve"> Special purpose vehicle</w:delText>
              </w:r>
            </w:del>
          </w:p>
          <w:p w14:paraId="3B484C3F" w14:textId="0A54F1B0" w:rsidR="00872AFE" w:rsidRPr="00711388" w:rsidDel="00A24EFA" w:rsidRDefault="00872AFE" w:rsidP="00567869">
            <w:pPr>
              <w:pStyle w:val="NormalLeft"/>
              <w:rPr>
                <w:del w:id="9649" w:author="Author"/>
                <w:lang w:val="en-GB"/>
              </w:rPr>
            </w:pPr>
            <w:del w:id="9650" w:author="Author">
              <w:r w:rsidRPr="00711388" w:rsidDel="00A24EFA">
                <w:rPr>
                  <w:lang w:val="en-GB"/>
                </w:rPr>
                <w:delText xml:space="preserve">9 </w:delText>
              </w:r>
            </w:del>
            <w:r w:rsidR="00845F43" w:rsidRPr="00711388">
              <w:rPr>
                <w:lang w:val="en-GB"/>
              </w:rPr>
              <w:t>-</w:t>
            </w:r>
            <w:del w:id="9651" w:author="Author">
              <w:r w:rsidRPr="00711388" w:rsidDel="00A24EFA">
                <w:rPr>
                  <w:lang w:val="en-GB"/>
                </w:rPr>
                <w:delText xml:space="preserve"> Pool entity (where more than one insurance or reinsurance undertakings are involved)</w:delText>
              </w:r>
            </w:del>
          </w:p>
          <w:p w14:paraId="5FA1EE25" w14:textId="64888DA8" w:rsidR="00872AFE" w:rsidRPr="00711388" w:rsidDel="00A24EFA" w:rsidRDefault="00872AFE" w:rsidP="00567869">
            <w:pPr>
              <w:pStyle w:val="NormalLeft"/>
              <w:rPr>
                <w:del w:id="9652" w:author="Author"/>
                <w:lang w:val="en-GB"/>
              </w:rPr>
            </w:pPr>
            <w:del w:id="9653" w:author="Author">
              <w:r w:rsidRPr="00711388" w:rsidDel="00A24EFA">
                <w:rPr>
                  <w:lang w:val="en-GB"/>
                </w:rPr>
                <w:delText xml:space="preserve">10 </w:delText>
              </w:r>
            </w:del>
            <w:r w:rsidR="00845F43" w:rsidRPr="00711388">
              <w:rPr>
                <w:lang w:val="en-GB"/>
              </w:rPr>
              <w:t>-</w:t>
            </w:r>
            <w:del w:id="9654" w:author="Author">
              <w:r w:rsidRPr="00711388" w:rsidDel="00A24EFA">
                <w:rPr>
                  <w:lang w:val="en-GB"/>
                </w:rPr>
                <w:delText xml:space="preserve"> State pool</w:delText>
              </w:r>
            </w:del>
          </w:p>
        </w:tc>
      </w:tr>
      <w:tr w:rsidR="00872AFE" w:rsidRPr="00711388" w:rsidDel="00A24EFA" w14:paraId="4A894D38" w14:textId="5E1605D2" w:rsidTr="00567869">
        <w:trPr>
          <w:del w:id="9655" w:author="Author"/>
        </w:trPr>
        <w:tc>
          <w:tcPr>
            <w:tcW w:w="1393" w:type="dxa"/>
            <w:tcBorders>
              <w:top w:val="single" w:sz="2" w:space="0" w:color="auto"/>
              <w:left w:val="single" w:sz="2" w:space="0" w:color="auto"/>
              <w:bottom w:val="single" w:sz="2" w:space="0" w:color="auto"/>
              <w:right w:val="single" w:sz="2" w:space="0" w:color="auto"/>
            </w:tcBorders>
          </w:tcPr>
          <w:p w14:paraId="62BD7262" w14:textId="6217327D" w:rsidR="00872AFE" w:rsidRPr="00711388" w:rsidDel="00A24EFA" w:rsidRDefault="00872AFE" w:rsidP="00567869">
            <w:pPr>
              <w:pStyle w:val="NormalLeft"/>
              <w:rPr>
                <w:del w:id="9656" w:author="Author"/>
                <w:lang w:val="en-GB"/>
              </w:rPr>
            </w:pPr>
            <w:del w:id="9657" w:author="Author">
              <w:r w:rsidRPr="00711388" w:rsidDel="00A24EFA">
                <w:rPr>
                  <w:lang w:val="en-GB"/>
                </w:rPr>
                <w:lastRenderedPageBreak/>
                <w:delText>C0320</w:delText>
              </w:r>
            </w:del>
          </w:p>
        </w:tc>
        <w:tc>
          <w:tcPr>
            <w:tcW w:w="1764" w:type="dxa"/>
            <w:tcBorders>
              <w:top w:val="single" w:sz="2" w:space="0" w:color="auto"/>
              <w:left w:val="single" w:sz="2" w:space="0" w:color="auto"/>
              <w:bottom w:val="single" w:sz="2" w:space="0" w:color="auto"/>
              <w:right w:val="single" w:sz="2" w:space="0" w:color="auto"/>
            </w:tcBorders>
          </w:tcPr>
          <w:p w14:paraId="18DA0DBE" w14:textId="1971790B" w:rsidR="00872AFE" w:rsidRPr="00711388" w:rsidDel="00A24EFA" w:rsidRDefault="00872AFE" w:rsidP="00567869">
            <w:pPr>
              <w:pStyle w:val="NormalLeft"/>
              <w:rPr>
                <w:del w:id="9658" w:author="Author"/>
                <w:lang w:val="en-GB"/>
              </w:rPr>
            </w:pPr>
            <w:del w:id="9659" w:author="Author">
              <w:r w:rsidRPr="00711388" w:rsidDel="00A24EFA">
                <w:rPr>
                  <w:lang w:val="en-GB"/>
                </w:rPr>
                <w:delText>Country of residency</w:delText>
              </w:r>
            </w:del>
          </w:p>
        </w:tc>
        <w:tc>
          <w:tcPr>
            <w:tcW w:w="6129" w:type="dxa"/>
            <w:tcBorders>
              <w:top w:val="single" w:sz="2" w:space="0" w:color="auto"/>
              <w:left w:val="single" w:sz="2" w:space="0" w:color="auto"/>
              <w:bottom w:val="single" w:sz="2" w:space="0" w:color="auto"/>
              <w:right w:val="single" w:sz="2" w:space="0" w:color="auto"/>
            </w:tcBorders>
          </w:tcPr>
          <w:p w14:paraId="004DFA55" w14:textId="62F2CFC4" w:rsidR="00872AFE" w:rsidRPr="00711388" w:rsidDel="00A24EFA" w:rsidRDefault="00872AFE" w:rsidP="00567869">
            <w:pPr>
              <w:pStyle w:val="NormalLeft"/>
              <w:rPr>
                <w:del w:id="9660" w:author="Author"/>
                <w:lang w:val="en-GB"/>
              </w:rPr>
            </w:pPr>
            <w:del w:id="9661" w:author="Author">
              <w:r w:rsidRPr="00711388" w:rsidDel="00A24EFA">
                <w:rPr>
                  <w:lang w:val="en-GB"/>
                </w:rPr>
                <w:delText>Identify the ISO 3166</w:delText>
              </w:r>
            </w:del>
            <w:r w:rsidR="00711388" w:rsidRPr="00711388">
              <w:rPr>
                <w:lang w:val="en-GB"/>
              </w:rPr>
              <w:t>-</w:t>
            </w:r>
            <w:del w:id="9662" w:author="Author">
              <w:r w:rsidRPr="00711388" w:rsidDel="00A24EFA">
                <w:rPr>
                  <w:lang w:val="en-GB"/>
                </w:rPr>
                <w:delText>1 alpha</w:delText>
              </w:r>
            </w:del>
            <w:r w:rsidR="00711388" w:rsidRPr="00711388">
              <w:rPr>
                <w:lang w:val="en-GB"/>
              </w:rPr>
              <w:t>-</w:t>
            </w:r>
            <w:del w:id="9663" w:author="Author">
              <w:r w:rsidRPr="00711388" w:rsidDel="00A24EFA">
                <w:rPr>
                  <w:lang w:val="en-GB"/>
                </w:rPr>
                <w:delText>2 code for the country where the reinsurer is legally authorised/licensed.</w:delText>
              </w:r>
            </w:del>
          </w:p>
        </w:tc>
      </w:tr>
      <w:tr w:rsidR="00872AFE" w:rsidRPr="00711388" w:rsidDel="00A24EFA" w14:paraId="5B2E237C" w14:textId="09E88490" w:rsidTr="00567869">
        <w:trPr>
          <w:del w:id="9664" w:author="Author"/>
        </w:trPr>
        <w:tc>
          <w:tcPr>
            <w:tcW w:w="1393" w:type="dxa"/>
            <w:tcBorders>
              <w:top w:val="single" w:sz="2" w:space="0" w:color="auto"/>
              <w:left w:val="single" w:sz="2" w:space="0" w:color="auto"/>
              <w:bottom w:val="single" w:sz="2" w:space="0" w:color="auto"/>
              <w:right w:val="single" w:sz="2" w:space="0" w:color="auto"/>
            </w:tcBorders>
          </w:tcPr>
          <w:p w14:paraId="10643BFC" w14:textId="6B974C0B" w:rsidR="00872AFE" w:rsidRPr="00711388" w:rsidDel="00A24EFA" w:rsidRDefault="00872AFE" w:rsidP="00567869">
            <w:pPr>
              <w:pStyle w:val="NormalLeft"/>
              <w:rPr>
                <w:del w:id="9665" w:author="Author"/>
                <w:lang w:val="en-GB"/>
              </w:rPr>
            </w:pPr>
            <w:del w:id="9666" w:author="Author">
              <w:r w:rsidRPr="00711388" w:rsidDel="00A24EFA">
                <w:rPr>
                  <w:lang w:val="en-GB"/>
                </w:rPr>
                <w:delText>C0330</w:delText>
              </w:r>
            </w:del>
          </w:p>
        </w:tc>
        <w:tc>
          <w:tcPr>
            <w:tcW w:w="1764" w:type="dxa"/>
            <w:tcBorders>
              <w:top w:val="single" w:sz="2" w:space="0" w:color="auto"/>
              <w:left w:val="single" w:sz="2" w:space="0" w:color="auto"/>
              <w:bottom w:val="single" w:sz="2" w:space="0" w:color="auto"/>
              <w:right w:val="single" w:sz="2" w:space="0" w:color="auto"/>
            </w:tcBorders>
          </w:tcPr>
          <w:p w14:paraId="705DDDDA" w14:textId="7C141A4E" w:rsidR="00872AFE" w:rsidRPr="00711388" w:rsidDel="00A24EFA" w:rsidRDefault="00872AFE" w:rsidP="00567869">
            <w:pPr>
              <w:pStyle w:val="NormalLeft"/>
              <w:rPr>
                <w:del w:id="9667" w:author="Author"/>
                <w:lang w:val="en-GB"/>
              </w:rPr>
            </w:pPr>
            <w:del w:id="9668" w:author="Author">
              <w:r w:rsidRPr="00711388" w:rsidDel="00A24EFA">
                <w:rPr>
                  <w:lang w:val="en-GB"/>
                </w:rPr>
                <w:delText>External rating assessment by nominated ECAI</w:delText>
              </w:r>
            </w:del>
          </w:p>
        </w:tc>
        <w:tc>
          <w:tcPr>
            <w:tcW w:w="6129" w:type="dxa"/>
            <w:tcBorders>
              <w:top w:val="single" w:sz="2" w:space="0" w:color="auto"/>
              <w:left w:val="single" w:sz="2" w:space="0" w:color="auto"/>
              <w:bottom w:val="single" w:sz="2" w:space="0" w:color="auto"/>
              <w:right w:val="single" w:sz="2" w:space="0" w:color="auto"/>
            </w:tcBorders>
          </w:tcPr>
          <w:p w14:paraId="5C14F3F2" w14:textId="2B277812" w:rsidR="00872AFE" w:rsidRPr="00711388" w:rsidDel="00A24EFA" w:rsidRDefault="00872AFE" w:rsidP="00567869">
            <w:pPr>
              <w:pStyle w:val="NormalLeft"/>
              <w:rPr>
                <w:del w:id="9669" w:author="Author"/>
                <w:lang w:val="en-GB"/>
              </w:rPr>
            </w:pPr>
            <w:del w:id="9670" w:author="Author">
              <w:r w:rsidRPr="00711388" w:rsidDel="00A24EFA">
                <w:rPr>
                  <w:lang w:val="en-GB"/>
                </w:rPr>
                <w:delText>Rating of the reinsurer at the reporting reference date as provided by the nominated credit assessment institution (ECAI).</w:delText>
              </w:r>
            </w:del>
          </w:p>
          <w:p w14:paraId="2ADF7F94" w14:textId="5242BD95" w:rsidR="00872AFE" w:rsidRPr="00711388" w:rsidDel="00A24EFA" w:rsidRDefault="00872AFE" w:rsidP="00567869">
            <w:pPr>
              <w:pStyle w:val="NormalLeft"/>
              <w:rPr>
                <w:del w:id="9671" w:author="Author"/>
                <w:lang w:val="en-GB"/>
              </w:rPr>
            </w:pPr>
            <w:del w:id="9672" w:author="Author">
              <w:r w:rsidRPr="00711388" w:rsidDel="00A24EFA">
                <w:rPr>
                  <w:lang w:val="en-GB"/>
                </w:rPr>
                <w:delText>If the rating is not available the item shall be left blank.</w:delText>
              </w:r>
              <w:r w:rsidRPr="00711388" w:rsidDel="003323F0">
                <w:rPr>
                  <w:lang w:val="en-GB"/>
                </w:rPr>
                <w:delText xml:space="preserve">  </w:delText>
              </w:r>
            </w:del>
            <w:ins w:id="9673" w:author="Author">
              <w:r w:rsidR="003323F0">
                <w:rPr>
                  <w:lang w:val="en-GB"/>
                </w:rPr>
                <w:t xml:space="preserve"> </w:t>
              </w:r>
            </w:ins>
          </w:p>
        </w:tc>
      </w:tr>
      <w:tr w:rsidR="00872AFE" w:rsidRPr="00711388" w:rsidDel="00A24EFA" w14:paraId="5759882F" w14:textId="00A6AA5C" w:rsidTr="00567869">
        <w:trPr>
          <w:del w:id="9674" w:author="Author"/>
        </w:trPr>
        <w:tc>
          <w:tcPr>
            <w:tcW w:w="1393" w:type="dxa"/>
            <w:tcBorders>
              <w:top w:val="single" w:sz="2" w:space="0" w:color="auto"/>
              <w:left w:val="single" w:sz="2" w:space="0" w:color="auto"/>
              <w:bottom w:val="single" w:sz="2" w:space="0" w:color="auto"/>
              <w:right w:val="single" w:sz="2" w:space="0" w:color="auto"/>
            </w:tcBorders>
          </w:tcPr>
          <w:p w14:paraId="14143A45" w14:textId="785DBADF" w:rsidR="00872AFE" w:rsidRPr="00711388" w:rsidDel="00A24EFA" w:rsidRDefault="00872AFE" w:rsidP="00567869">
            <w:pPr>
              <w:pStyle w:val="NormalLeft"/>
              <w:rPr>
                <w:del w:id="9675" w:author="Author"/>
                <w:lang w:val="en-GB"/>
              </w:rPr>
            </w:pPr>
            <w:del w:id="9676" w:author="Author">
              <w:r w:rsidRPr="00711388" w:rsidDel="00A24EFA">
                <w:rPr>
                  <w:lang w:val="en-GB"/>
                </w:rPr>
                <w:delText>C0340</w:delText>
              </w:r>
            </w:del>
          </w:p>
        </w:tc>
        <w:tc>
          <w:tcPr>
            <w:tcW w:w="1764" w:type="dxa"/>
            <w:tcBorders>
              <w:top w:val="single" w:sz="2" w:space="0" w:color="auto"/>
              <w:left w:val="single" w:sz="2" w:space="0" w:color="auto"/>
              <w:bottom w:val="single" w:sz="2" w:space="0" w:color="auto"/>
              <w:right w:val="single" w:sz="2" w:space="0" w:color="auto"/>
            </w:tcBorders>
          </w:tcPr>
          <w:p w14:paraId="670C23F5" w14:textId="5A5DC5E6" w:rsidR="00872AFE" w:rsidRPr="00711388" w:rsidDel="00A24EFA" w:rsidRDefault="00872AFE" w:rsidP="00567869">
            <w:pPr>
              <w:pStyle w:val="NormalLeft"/>
              <w:rPr>
                <w:del w:id="9677" w:author="Author"/>
                <w:lang w:val="en-GB"/>
              </w:rPr>
            </w:pPr>
            <w:del w:id="9678" w:author="Author">
              <w:r w:rsidRPr="00711388" w:rsidDel="00A24EFA">
                <w:rPr>
                  <w:lang w:val="en-GB"/>
                </w:rPr>
                <w:delText>Nominated ECAI</w:delText>
              </w:r>
            </w:del>
          </w:p>
        </w:tc>
        <w:tc>
          <w:tcPr>
            <w:tcW w:w="6129" w:type="dxa"/>
            <w:tcBorders>
              <w:top w:val="single" w:sz="2" w:space="0" w:color="auto"/>
              <w:left w:val="single" w:sz="2" w:space="0" w:color="auto"/>
              <w:bottom w:val="single" w:sz="2" w:space="0" w:color="auto"/>
              <w:right w:val="single" w:sz="2" w:space="0" w:color="auto"/>
            </w:tcBorders>
          </w:tcPr>
          <w:p w14:paraId="57CC655D" w14:textId="1934261B" w:rsidR="00872AFE" w:rsidRPr="00711388" w:rsidDel="00A24EFA" w:rsidRDefault="00872AFE" w:rsidP="00567869">
            <w:pPr>
              <w:pStyle w:val="NormalLeft"/>
              <w:rPr>
                <w:del w:id="9679" w:author="Author"/>
                <w:lang w:val="en-GB"/>
              </w:rPr>
            </w:pPr>
            <w:del w:id="9680" w:author="Author">
              <w:r w:rsidRPr="00711388" w:rsidDel="00A24EFA">
                <w:rPr>
                  <w:lang w:val="en-GB"/>
                </w:rPr>
                <w:delText>Identify the credit assessment institution (ECAI) giving the external rating in C0330,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This item shall be reported when External rating (C0330) is reported.</w:delText>
              </w:r>
            </w:del>
          </w:p>
        </w:tc>
      </w:tr>
      <w:tr w:rsidR="00872AFE" w:rsidRPr="00711388" w:rsidDel="00A24EFA" w14:paraId="5E230BA4" w14:textId="2A71D6D1" w:rsidTr="00567869">
        <w:trPr>
          <w:del w:id="9681" w:author="Author"/>
        </w:trPr>
        <w:tc>
          <w:tcPr>
            <w:tcW w:w="1393" w:type="dxa"/>
            <w:tcBorders>
              <w:top w:val="single" w:sz="2" w:space="0" w:color="auto"/>
              <w:left w:val="single" w:sz="2" w:space="0" w:color="auto"/>
              <w:bottom w:val="single" w:sz="2" w:space="0" w:color="auto"/>
              <w:right w:val="single" w:sz="2" w:space="0" w:color="auto"/>
            </w:tcBorders>
          </w:tcPr>
          <w:p w14:paraId="20CA6664" w14:textId="4817DDC5" w:rsidR="00872AFE" w:rsidRPr="00711388" w:rsidDel="00A24EFA" w:rsidRDefault="00872AFE" w:rsidP="00567869">
            <w:pPr>
              <w:pStyle w:val="NormalLeft"/>
              <w:rPr>
                <w:del w:id="9682" w:author="Author"/>
                <w:lang w:val="en-GB"/>
              </w:rPr>
            </w:pPr>
            <w:del w:id="9683" w:author="Author">
              <w:r w:rsidRPr="00711388" w:rsidDel="00A24EFA">
                <w:rPr>
                  <w:lang w:val="en-GB"/>
                </w:rPr>
                <w:delText>C0350</w:delText>
              </w:r>
            </w:del>
          </w:p>
        </w:tc>
        <w:tc>
          <w:tcPr>
            <w:tcW w:w="1764" w:type="dxa"/>
            <w:tcBorders>
              <w:top w:val="single" w:sz="2" w:space="0" w:color="auto"/>
              <w:left w:val="single" w:sz="2" w:space="0" w:color="auto"/>
              <w:bottom w:val="single" w:sz="2" w:space="0" w:color="auto"/>
              <w:right w:val="single" w:sz="2" w:space="0" w:color="auto"/>
            </w:tcBorders>
          </w:tcPr>
          <w:p w14:paraId="0FC6D2B6" w14:textId="5E45AD93" w:rsidR="00872AFE" w:rsidRPr="00711388" w:rsidDel="00A24EFA" w:rsidRDefault="00872AFE" w:rsidP="00567869">
            <w:pPr>
              <w:pStyle w:val="NormalLeft"/>
              <w:rPr>
                <w:del w:id="9684" w:author="Author"/>
                <w:lang w:val="en-GB"/>
              </w:rPr>
            </w:pPr>
            <w:del w:id="9685" w:author="Author">
              <w:r w:rsidRPr="00711388" w:rsidDel="00A24EFA">
                <w:rPr>
                  <w:lang w:val="en-GB"/>
                </w:rPr>
                <w:delText>Credit quality step</w:delText>
              </w:r>
            </w:del>
          </w:p>
        </w:tc>
        <w:tc>
          <w:tcPr>
            <w:tcW w:w="6129" w:type="dxa"/>
            <w:tcBorders>
              <w:top w:val="single" w:sz="2" w:space="0" w:color="auto"/>
              <w:left w:val="single" w:sz="2" w:space="0" w:color="auto"/>
              <w:bottom w:val="single" w:sz="2" w:space="0" w:color="auto"/>
              <w:right w:val="single" w:sz="2" w:space="0" w:color="auto"/>
            </w:tcBorders>
          </w:tcPr>
          <w:p w14:paraId="598E556D" w14:textId="3061427C" w:rsidR="00872AFE" w:rsidRPr="00711388" w:rsidDel="00A24EFA" w:rsidRDefault="00872AFE" w:rsidP="00567869">
            <w:pPr>
              <w:pStyle w:val="NormalLeft"/>
              <w:rPr>
                <w:del w:id="9686" w:author="Author"/>
                <w:lang w:val="en-GB"/>
              </w:rPr>
            </w:pPr>
            <w:del w:id="9687" w:author="Author">
              <w:r w:rsidRPr="00711388" w:rsidDel="00A24EFA">
                <w:rPr>
                  <w:lang w:val="en-GB"/>
                </w:rPr>
                <w:delText>Identify the credit quality step attributed to the reinsurer. The credit quality step shall reflect any readjustments to the credit quality made internally by the undertakings that use the standard formula.</w:delText>
              </w:r>
            </w:del>
          </w:p>
          <w:p w14:paraId="4470111C" w14:textId="262D3359" w:rsidR="00872AFE" w:rsidRPr="00711388" w:rsidDel="00A24EFA" w:rsidRDefault="00872AFE" w:rsidP="00567869">
            <w:pPr>
              <w:pStyle w:val="NormalLeft"/>
              <w:rPr>
                <w:del w:id="9688" w:author="Author"/>
                <w:lang w:val="en-GB"/>
              </w:rPr>
            </w:pPr>
            <w:del w:id="9689" w:author="Author">
              <w:r w:rsidRPr="00711388" w:rsidDel="00A24EFA">
                <w:rPr>
                  <w:lang w:val="en-GB"/>
                </w:rPr>
                <w:delText>One of the options in the following closed list shall be used:</w:delText>
              </w:r>
            </w:del>
          </w:p>
          <w:p w14:paraId="1A4D4933" w14:textId="10125599" w:rsidR="00872AFE" w:rsidRPr="00711388" w:rsidDel="00A24EFA" w:rsidRDefault="00872AFE" w:rsidP="00567869">
            <w:pPr>
              <w:pStyle w:val="NormalLeft"/>
              <w:rPr>
                <w:del w:id="9690" w:author="Author"/>
                <w:lang w:val="en-GB"/>
              </w:rPr>
            </w:pPr>
            <w:del w:id="9691" w:author="Author">
              <w:r w:rsidRPr="00711388" w:rsidDel="00A24EFA">
                <w:rPr>
                  <w:lang w:val="en-GB"/>
                </w:rPr>
                <w:delText xml:space="preserve">0 </w:delText>
              </w:r>
            </w:del>
            <w:r w:rsidR="00845F43" w:rsidRPr="00711388">
              <w:rPr>
                <w:lang w:val="en-GB"/>
              </w:rPr>
              <w:t>-</w:t>
            </w:r>
            <w:del w:id="9692" w:author="Author">
              <w:r w:rsidRPr="00711388" w:rsidDel="00A24EFA">
                <w:rPr>
                  <w:lang w:val="en-GB"/>
                </w:rPr>
                <w:delText xml:space="preserve"> Credit quality step 0</w:delText>
              </w:r>
            </w:del>
          </w:p>
          <w:p w14:paraId="21FDDDD4" w14:textId="568D22C5" w:rsidR="00872AFE" w:rsidRPr="00711388" w:rsidDel="00A24EFA" w:rsidRDefault="00872AFE" w:rsidP="00567869">
            <w:pPr>
              <w:pStyle w:val="NormalLeft"/>
              <w:rPr>
                <w:del w:id="9693" w:author="Author"/>
                <w:lang w:val="en-GB"/>
              </w:rPr>
            </w:pPr>
            <w:del w:id="9694" w:author="Author">
              <w:r w:rsidRPr="00711388" w:rsidDel="00A24EFA">
                <w:rPr>
                  <w:lang w:val="en-GB"/>
                </w:rPr>
                <w:delText xml:space="preserve">1 </w:delText>
              </w:r>
            </w:del>
            <w:r w:rsidR="00845F43" w:rsidRPr="00711388">
              <w:rPr>
                <w:lang w:val="en-GB"/>
              </w:rPr>
              <w:t>-</w:t>
            </w:r>
            <w:del w:id="9695" w:author="Author">
              <w:r w:rsidRPr="00711388" w:rsidDel="00A24EFA">
                <w:rPr>
                  <w:lang w:val="en-GB"/>
                </w:rPr>
                <w:delText xml:space="preserve"> Credit quality step 1</w:delText>
              </w:r>
            </w:del>
          </w:p>
          <w:p w14:paraId="2333DF9D" w14:textId="4B3C3D28" w:rsidR="00872AFE" w:rsidRPr="00711388" w:rsidDel="00A24EFA" w:rsidRDefault="00872AFE" w:rsidP="00567869">
            <w:pPr>
              <w:pStyle w:val="NormalLeft"/>
              <w:rPr>
                <w:del w:id="9696" w:author="Author"/>
                <w:lang w:val="en-GB"/>
              </w:rPr>
            </w:pPr>
            <w:del w:id="9697" w:author="Author">
              <w:r w:rsidRPr="00711388" w:rsidDel="00A24EFA">
                <w:rPr>
                  <w:lang w:val="en-GB"/>
                </w:rPr>
                <w:delText xml:space="preserve">2 </w:delText>
              </w:r>
            </w:del>
            <w:r w:rsidR="00845F43" w:rsidRPr="00711388">
              <w:rPr>
                <w:lang w:val="en-GB"/>
              </w:rPr>
              <w:t>-</w:t>
            </w:r>
            <w:del w:id="9698" w:author="Author">
              <w:r w:rsidRPr="00711388" w:rsidDel="00A24EFA">
                <w:rPr>
                  <w:lang w:val="en-GB"/>
                </w:rPr>
                <w:delText xml:space="preserve"> Credit quality step 2</w:delText>
              </w:r>
            </w:del>
          </w:p>
          <w:p w14:paraId="18165C76" w14:textId="4B4CEBB3" w:rsidR="00872AFE" w:rsidRPr="00711388" w:rsidDel="00A24EFA" w:rsidRDefault="00872AFE" w:rsidP="00567869">
            <w:pPr>
              <w:pStyle w:val="NormalLeft"/>
              <w:rPr>
                <w:del w:id="9699" w:author="Author"/>
                <w:lang w:val="en-GB"/>
              </w:rPr>
            </w:pPr>
            <w:del w:id="9700" w:author="Author">
              <w:r w:rsidRPr="00711388" w:rsidDel="00A24EFA">
                <w:rPr>
                  <w:lang w:val="en-GB"/>
                </w:rPr>
                <w:delText xml:space="preserve">3 </w:delText>
              </w:r>
            </w:del>
            <w:r w:rsidR="00845F43" w:rsidRPr="00711388">
              <w:rPr>
                <w:lang w:val="en-GB"/>
              </w:rPr>
              <w:t>-</w:t>
            </w:r>
            <w:del w:id="9701" w:author="Author">
              <w:r w:rsidRPr="00711388" w:rsidDel="00A24EFA">
                <w:rPr>
                  <w:lang w:val="en-GB"/>
                </w:rPr>
                <w:delText xml:space="preserve"> Credit quality step 3</w:delText>
              </w:r>
            </w:del>
          </w:p>
          <w:p w14:paraId="2CE5C6DA" w14:textId="1C6A39A6" w:rsidR="00872AFE" w:rsidRPr="00711388" w:rsidDel="00A24EFA" w:rsidRDefault="00872AFE" w:rsidP="00567869">
            <w:pPr>
              <w:pStyle w:val="NormalLeft"/>
              <w:rPr>
                <w:del w:id="9702" w:author="Author"/>
                <w:lang w:val="en-GB"/>
              </w:rPr>
            </w:pPr>
            <w:del w:id="9703" w:author="Author">
              <w:r w:rsidRPr="00711388" w:rsidDel="00A24EFA">
                <w:rPr>
                  <w:lang w:val="en-GB"/>
                </w:rPr>
                <w:delText xml:space="preserve">4 </w:delText>
              </w:r>
            </w:del>
            <w:r w:rsidR="00845F43" w:rsidRPr="00711388">
              <w:rPr>
                <w:lang w:val="en-GB"/>
              </w:rPr>
              <w:t>-</w:t>
            </w:r>
            <w:del w:id="9704" w:author="Author">
              <w:r w:rsidRPr="00711388" w:rsidDel="00A24EFA">
                <w:rPr>
                  <w:lang w:val="en-GB"/>
                </w:rPr>
                <w:delText xml:space="preserve"> Credit quality step 4</w:delText>
              </w:r>
            </w:del>
          </w:p>
          <w:p w14:paraId="060A6494" w14:textId="4E1EF254" w:rsidR="00872AFE" w:rsidRPr="00711388" w:rsidDel="00A24EFA" w:rsidRDefault="00872AFE" w:rsidP="00567869">
            <w:pPr>
              <w:pStyle w:val="NormalLeft"/>
              <w:rPr>
                <w:del w:id="9705" w:author="Author"/>
                <w:lang w:val="en-GB"/>
              </w:rPr>
            </w:pPr>
            <w:del w:id="9706" w:author="Author">
              <w:r w:rsidRPr="00711388" w:rsidDel="00A24EFA">
                <w:rPr>
                  <w:lang w:val="en-GB"/>
                </w:rPr>
                <w:delText xml:space="preserve">5 </w:delText>
              </w:r>
            </w:del>
            <w:r w:rsidR="00845F43" w:rsidRPr="00711388">
              <w:rPr>
                <w:lang w:val="en-GB"/>
              </w:rPr>
              <w:t>-</w:t>
            </w:r>
            <w:del w:id="9707" w:author="Author">
              <w:r w:rsidRPr="00711388" w:rsidDel="00A24EFA">
                <w:rPr>
                  <w:lang w:val="en-GB"/>
                </w:rPr>
                <w:delText xml:space="preserve"> Credit quality step 5</w:delText>
              </w:r>
            </w:del>
          </w:p>
          <w:p w14:paraId="57C12AE6" w14:textId="76DCE781" w:rsidR="00872AFE" w:rsidRPr="00711388" w:rsidDel="00A24EFA" w:rsidRDefault="00872AFE" w:rsidP="00567869">
            <w:pPr>
              <w:pStyle w:val="NormalLeft"/>
              <w:rPr>
                <w:del w:id="9708" w:author="Author"/>
                <w:lang w:val="en-GB"/>
              </w:rPr>
            </w:pPr>
            <w:del w:id="9709" w:author="Author">
              <w:r w:rsidRPr="00711388" w:rsidDel="00A24EFA">
                <w:rPr>
                  <w:lang w:val="en-GB"/>
                </w:rPr>
                <w:delText xml:space="preserve">6 </w:delText>
              </w:r>
            </w:del>
            <w:r w:rsidR="00845F43" w:rsidRPr="00711388">
              <w:rPr>
                <w:lang w:val="en-GB"/>
              </w:rPr>
              <w:t>-</w:t>
            </w:r>
            <w:del w:id="9710" w:author="Author">
              <w:r w:rsidRPr="00711388" w:rsidDel="00A24EFA">
                <w:rPr>
                  <w:lang w:val="en-GB"/>
                </w:rPr>
                <w:delText xml:space="preserve"> Credit quality step 6</w:delText>
              </w:r>
            </w:del>
          </w:p>
          <w:p w14:paraId="2897AF0B" w14:textId="034C363D" w:rsidR="00872AFE" w:rsidRPr="00711388" w:rsidDel="00A24EFA" w:rsidRDefault="00872AFE" w:rsidP="00567869">
            <w:pPr>
              <w:pStyle w:val="NormalLeft"/>
              <w:rPr>
                <w:del w:id="9711" w:author="Author"/>
                <w:lang w:val="en-GB"/>
              </w:rPr>
            </w:pPr>
            <w:del w:id="9712" w:author="Author">
              <w:r w:rsidRPr="00711388" w:rsidDel="00A24EFA">
                <w:rPr>
                  <w:lang w:val="en-GB"/>
                </w:rPr>
                <w:delText xml:space="preserve">9 </w:delText>
              </w:r>
            </w:del>
            <w:r w:rsidR="00845F43" w:rsidRPr="00711388">
              <w:rPr>
                <w:lang w:val="en-GB"/>
              </w:rPr>
              <w:t>-</w:t>
            </w:r>
            <w:del w:id="9713" w:author="Author">
              <w:r w:rsidRPr="00711388" w:rsidDel="00A24EFA">
                <w:rPr>
                  <w:lang w:val="en-GB"/>
                </w:rPr>
                <w:delText xml:space="preserve"> No rating available</w:delText>
              </w:r>
            </w:del>
          </w:p>
        </w:tc>
      </w:tr>
      <w:tr w:rsidR="00872AFE" w:rsidRPr="00711388" w:rsidDel="00A24EFA" w14:paraId="70FA117B" w14:textId="5F203322" w:rsidTr="00567869">
        <w:trPr>
          <w:del w:id="9714" w:author="Author"/>
        </w:trPr>
        <w:tc>
          <w:tcPr>
            <w:tcW w:w="1393" w:type="dxa"/>
            <w:tcBorders>
              <w:top w:val="single" w:sz="2" w:space="0" w:color="auto"/>
              <w:left w:val="single" w:sz="2" w:space="0" w:color="auto"/>
              <w:bottom w:val="single" w:sz="2" w:space="0" w:color="auto"/>
              <w:right w:val="single" w:sz="2" w:space="0" w:color="auto"/>
            </w:tcBorders>
          </w:tcPr>
          <w:p w14:paraId="018279D5" w14:textId="10E87686" w:rsidR="00872AFE" w:rsidRPr="00711388" w:rsidDel="00A24EFA" w:rsidRDefault="00872AFE" w:rsidP="00567869">
            <w:pPr>
              <w:pStyle w:val="NormalLeft"/>
              <w:rPr>
                <w:del w:id="9715" w:author="Author"/>
                <w:lang w:val="en-GB"/>
              </w:rPr>
            </w:pPr>
            <w:del w:id="9716" w:author="Author">
              <w:r w:rsidRPr="00711388" w:rsidDel="00A24EFA">
                <w:rPr>
                  <w:lang w:val="en-GB"/>
                </w:rPr>
                <w:delText>C0360</w:delText>
              </w:r>
            </w:del>
          </w:p>
        </w:tc>
        <w:tc>
          <w:tcPr>
            <w:tcW w:w="1764" w:type="dxa"/>
            <w:tcBorders>
              <w:top w:val="single" w:sz="2" w:space="0" w:color="auto"/>
              <w:left w:val="single" w:sz="2" w:space="0" w:color="auto"/>
              <w:bottom w:val="single" w:sz="2" w:space="0" w:color="auto"/>
              <w:right w:val="single" w:sz="2" w:space="0" w:color="auto"/>
            </w:tcBorders>
          </w:tcPr>
          <w:p w14:paraId="05889F66" w14:textId="46563B49" w:rsidR="00872AFE" w:rsidRPr="00711388" w:rsidDel="00A24EFA" w:rsidRDefault="00872AFE" w:rsidP="00567869">
            <w:pPr>
              <w:pStyle w:val="NormalLeft"/>
              <w:rPr>
                <w:del w:id="9717" w:author="Author"/>
                <w:lang w:val="en-GB"/>
              </w:rPr>
            </w:pPr>
            <w:del w:id="9718" w:author="Author">
              <w:r w:rsidRPr="00711388" w:rsidDel="00A24EFA">
                <w:rPr>
                  <w:lang w:val="en-GB"/>
                </w:rPr>
                <w:delText>Internal rating</w:delText>
              </w:r>
            </w:del>
          </w:p>
        </w:tc>
        <w:tc>
          <w:tcPr>
            <w:tcW w:w="6129" w:type="dxa"/>
            <w:tcBorders>
              <w:top w:val="single" w:sz="2" w:space="0" w:color="auto"/>
              <w:left w:val="single" w:sz="2" w:space="0" w:color="auto"/>
              <w:bottom w:val="single" w:sz="2" w:space="0" w:color="auto"/>
              <w:right w:val="single" w:sz="2" w:space="0" w:color="auto"/>
            </w:tcBorders>
          </w:tcPr>
          <w:p w14:paraId="6557B650" w14:textId="62E75120" w:rsidR="00872AFE" w:rsidRPr="00711388" w:rsidDel="00A24EFA" w:rsidRDefault="00872AFE" w:rsidP="00567869">
            <w:pPr>
              <w:pStyle w:val="NormalLeft"/>
              <w:rPr>
                <w:del w:id="9719" w:author="Author"/>
                <w:lang w:val="en-GB"/>
              </w:rPr>
            </w:pPr>
            <w:del w:id="9720" w:author="Author">
              <w:r w:rsidRPr="00711388" w:rsidDel="00A24EFA">
                <w:rPr>
                  <w:lang w:val="en-GB"/>
                </w:rPr>
                <w:delText xml:space="preserve">Internal rating of the reinsurer for undertakings using internal model to the extent that the internal ratings are used in their </w:delText>
              </w:r>
              <w:r w:rsidRPr="00711388" w:rsidDel="00A24EFA">
                <w:rPr>
                  <w:lang w:val="en-GB"/>
                </w:rPr>
                <w:lastRenderedPageBreak/>
                <w:delText>internal modelling. If an internal model undertaking is using solely external ratings this item shall not be reported.</w:delText>
              </w:r>
            </w:del>
          </w:p>
        </w:tc>
      </w:tr>
    </w:tbl>
    <w:p w14:paraId="447D8449" w14:textId="71567883" w:rsidR="00872AFE" w:rsidRPr="00711388" w:rsidDel="00A24EFA" w:rsidRDefault="00872AFE" w:rsidP="00872AFE">
      <w:pPr>
        <w:rPr>
          <w:del w:id="9721" w:author="Author"/>
          <w:lang w:val="en-GB"/>
        </w:rPr>
      </w:pPr>
    </w:p>
    <w:p w14:paraId="1E48ADE0" w14:textId="56CC47B4" w:rsidR="00872AFE" w:rsidRPr="00711388" w:rsidRDefault="00872AFE" w:rsidP="00872AFE">
      <w:pPr>
        <w:pStyle w:val="ManualHeading2"/>
        <w:ind w:left="851" w:hanging="851"/>
        <w:rPr>
          <w:lang w:val="en-GB"/>
        </w:rPr>
      </w:pPr>
      <w:r w:rsidRPr="00711388">
        <w:rPr>
          <w:i/>
          <w:lang w:val="en-GB"/>
        </w:rPr>
        <w:t xml:space="preserve">S.30.03 </w:t>
      </w:r>
      <w:r w:rsidR="00845F43" w:rsidRPr="00711388">
        <w:rPr>
          <w:i/>
          <w:lang w:val="en-GB"/>
        </w:rPr>
        <w:t>-</w:t>
      </w:r>
      <w:r w:rsidRPr="00711388">
        <w:rPr>
          <w:i/>
          <w:lang w:val="en-GB"/>
        </w:rPr>
        <w:t xml:space="preserve"> Outgoing Reinsurance Program basic data</w:t>
      </w:r>
    </w:p>
    <w:p w14:paraId="65433D8B" w14:textId="77777777" w:rsidR="00872AFE" w:rsidRPr="00711388" w:rsidRDefault="00872AFE" w:rsidP="00872AFE">
      <w:pPr>
        <w:rPr>
          <w:lang w:val="en-GB"/>
        </w:rPr>
      </w:pPr>
      <w:r w:rsidRPr="00711388">
        <w:rPr>
          <w:i/>
          <w:lang w:val="en-GB"/>
        </w:rPr>
        <w:t>General comments:</w:t>
      </w:r>
    </w:p>
    <w:p w14:paraId="5F9CEF29" w14:textId="77777777" w:rsidR="00872AFE" w:rsidRPr="00711388" w:rsidRDefault="00872AFE" w:rsidP="00872AFE">
      <w:pPr>
        <w:rPr>
          <w:lang w:val="en-GB"/>
        </w:rPr>
      </w:pPr>
      <w:r w:rsidRPr="00711388">
        <w:rPr>
          <w:lang w:val="en-GB"/>
        </w:rPr>
        <w:t>This section relates to annual submission of information for individual entities.</w:t>
      </w:r>
    </w:p>
    <w:p w14:paraId="228FE6CA" w14:textId="77777777" w:rsidR="00872AFE" w:rsidRPr="00711388" w:rsidRDefault="00872AFE" w:rsidP="00872AFE">
      <w:pPr>
        <w:rPr>
          <w:lang w:val="en-GB"/>
        </w:rPr>
      </w:pPr>
      <w:r w:rsidRPr="00711388">
        <w:rPr>
          <w:lang w:val="en-GB"/>
        </w:rPr>
        <w:t>This template is relevant to insurance and reinsurance undertakings with an outgoing reinsurance and/or retrocession program including any coverage provided by State backed reinsurance pool arrangements, excluding facultative covers.</w:t>
      </w:r>
    </w:p>
    <w:p w14:paraId="0595A6A2" w14:textId="25E1EAAC" w:rsidR="00872AFE" w:rsidRPr="00711388" w:rsidRDefault="00872AFE" w:rsidP="00872AFE">
      <w:pPr>
        <w:rPr>
          <w:lang w:val="en-GB"/>
        </w:rPr>
      </w:pPr>
      <w:r w:rsidRPr="00711388">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11388" w:rsidRPr="00711388">
        <w:rPr>
          <w:lang w:val="en-GB"/>
        </w:rPr>
        <w:t>-</w:t>
      </w:r>
      <w:r w:rsidRPr="00711388">
        <w:rPr>
          <w:lang w:val="en-GB"/>
        </w:rPr>
        <w:t>submitted when adequate.</w:t>
      </w:r>
    </w:p>
    <w:p w14:paraId="592640C2" w14:textId="3B2925BE" w:rsidR="00872AFE" w:rsidRPr="00711388" w:rsidDel="00A24EFA" w:rsidRDefault="00872AFE" w:rsidP="00872AFE">
      <w:pPr>
        <w:rPr>
          <w:del w:id="9722" w:author="Author"/>
          <w:lang w:val="en-GB"/>
        </w:rPr>
      </w:pPr>
      <w:del w:id="9723" w:author="Author">
        <w:r w:rsidRPr="00711388" w:rsidDel="00A24EFA">
          <w:rPr>
            <w:lang w:val="en-GB"/>
          </w:rPr>
          <w:delText>This template should only be reported if the reinsurance recoverables are higher than 10% of the Best Estimate calculated separately for life and non-life business.</w:delText>
        </w:r>
      </w:del>
      <w:ins w:id="9724" w:author="Author">
        <w:del w:id="9725" w:author="Author">
          <w:r w:rsidR="00A4292F" w:rsidRPr="00711388" w:rsidDel="00A24EFA">
            <w:rPr>
              <w:lang w:val="en-GB"/>
            </w:rPr>
            <w:delText xml:space="preserve"> </w:delText>
          </w:r>
          <w:commentRangeStart w:id="9726"/>
          <w:r w:rsidR="00A4292F" w:rsidRPr="00711388" w:rsidDel="00A24EFA">
            <w:rPr>
              <w:lang w:val="en-GB"/>
            </w:rPr>
            <w:delText xml:space="preserve">The </w:delText>
          </w:r>
          <w:commentRangeEnd w:id="9726"/>
          <w:r w:rsidR="00A4292F" w:rsidRPr="00711388" w:rsidDel="00A24EFA">
            <w:rPr>
              <w:rStyle w:val="CommentReference"/>
              <w:lang w:val="en-GB"/>
            </w:rPr>
            <w:commentReference w:id="9726"/>
          </w:r>
          <w:r w:rsidR="00A4292F" w:rsidRPr="00711388" w:rsidDel="00A24EFA">
            <w:rPr>
              <w:lang w:val="en-GB"/>
            </w:rPr>
            <w:delText>calculation should not be at treaty level, but at total life/non-life level.</w:delText>
          </w:r>
        </w:del>
      </w:ins>
    </w:p>
    <w:p w14:paraId="2B8F3D40" w14:textId="77777777" w:rsidR="00872AFE" w:rsidRPr="00711388" w:rsidRDefault="00872AFE" w:rsidP="00872AFE">
      <w:pPr>
        <w:rPr>
          <w:lang w:val="en-GB"/>
        </w:rPr>
      </w:pPr>
    </w:p>
    <w:tbl>
      <w:tblPr>
        <w:tblW w:w="9286" w:type="dxa"/>
        <w:tblLayout w:type="fixed"/>
        <w:tblLook w:val="0000" w:firstRow="0" w:lastRow="0" w:firstColumn="0" w:lastColumn="0" w:noHBand="0" w:noVBand="0"/>
      </w:tblPr>
      <w:tblGrid>
        <w:gridCol w:w="1021"/>
        <w:gridCol w:w="1672"/>
        <w:gridCol w:w="6593"/>
      </w:tblGrid>
      <w:tr w:rsidR="00872AFE" w:rsidRPr="00711388" w14:paraId="6FAA3538" w14:textId="77777777" w:rsidTr="00567869">
        <w:tc>
          <w:tcPr>
            <w:tcW w:w="1021" w:type="dxa"/>
            <w:tcBorders>
              <w:top w:val="single" w:sz="2" w:space="0" w:color="auto"/>
              <w:left w:val="single" w:sz="2" w:space="0" w:color="auto"/>
              <w:bottom w:val="single" w:sz="2" w:space="0" w:color="auto"/>
              <w:right w:val="single" w:sz="2" w:space="0" w:color="auto"/>
            </w:tcBorders>
          </w:tcPr>
          <w:p w14:paraId="312D93DF" w14:textId="77777777" w:rsidR="00872AFE" w:rsidRPr="00711388" w:rsidRDefault="00872AFE" w:rsidP="00567869">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3C8EA0C3" w14:textId="77777777" w:rsidR="00872AFE" w:rsidRPr="00711388" w:rsidRDefault="00872AFE" w:rsidP="00567869">
            <w:pPr>
              <w:pStyle w:val="NormalCentered"/>
              <w:rPr>
                <w:lang w:val="en-GB"/>
              </w:rPr>
            </w:pPr>
            <w:r w:rsidRPr="00711388">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46BA2F02" w14:textId="77777777" w:rsidR="00872AFE" w:rsidRPr="00711388" w:rsidRDefault="00872AFE" w:rsidP="00567869">
            <w:pPr>
              <w:pStyle w:val="NormalCentered"/>
              <w:rPr>
                <w:lang w:val="en-GB"/>
              </w:rPr>
            </w:pPr>
            <w:r w:rsidRPr="00711388">
              <w:rPr>
                <w:lang w:val="en-GB"/>
              </w:rPr>
              <w:t>INSTRUCTIONS</w:t>
            </w:r>
          </w:p>
        </w:tc>
      </w:tr>
      <w:tr w:rsidR="00872AFE" w:rsidRPr="00711388" w14:paraId="59A8B99F" w14:textId="77777777" w:rsidTr="00567869">
        <w:tc>
          <w:tcPr>
            <w:tcW w:w="1021" w:type="dxa"/>
            <w:tcBorders>
              <w:top w:val="single" w:sz="2" w:space="0" w:color="auto"/>
              <w:left w:val="single" w:sz="2" w:space="0" w:color="auto"/>
              <w:bottom w:val="single" w:sz="2" w:space="0" w:color="auto"/>
              <w:right w:val="single" w:sz="2" w:space="0" w:color="auto"/>
            </w:tcBorders>
          </w:tcPr>
          <w:p w14:paraId="6FC888D9" w14:textId="77777777" w:rsidR="00872AFE" w:rsidRPr="00711388" w:rsidRDefault="00872AFE" w:rsidP="00567869">
            <w:pPr>
              <w:pStyle w:val="NormalLeft"/>
              <w:rPr>
                <w:lang w:val="en-GB"/>
              </w:rPr>
            </w:pPr>
            <w:r w:rsidRPr="00711388">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7B36CF0F" w14:textId="77777777" w:rsidR="00872AFE" w:rsidRPr="00711388" w:rsidRDefault="00872AFE" w:rsidP="00567869">
            <w:pPr>
              <w:pStyle w:val="NormalLeft"/>
              <w:rPr>
                <w:lang w:val="en-GB"/>
              </w:rPr>
            </w:pPr>
            <w:r w:rsidRPr="00711388">
              <w:rPr>
                <w:lang w:val="en-GB"/>
              </w:rPr>
              <w:t>Reinsurance program code</w:t>
            </w:r>
          </w:p>
        </w:tc>
        <w:tc>
          <w:tcPr>
            <w:tcW w:w="6593" w:type="dxa"/>
            <w:tcBorders>
              <w:top w:val="single" w:sz="2" w:space="0" w:color="auto"/>
              <w:left w:val="single" w:sz="2" w:space="0" w:color="auto"/>
              <w:bottom w:val="single" w:sz="2" w:space="0" w:color="auto"/>
              <w:right w:val="single" w:sz="2" w:space="0" w:color="auto"/>
            </w:tcBorders>
          </w:tcPr>
          <w:p w14:paraId="00B277C0" w14:textId="77777777" w:rsidR="00872AFE" w:rsidRPr="00711388" w:rsidRDefault="00872AFE" w:rsidP="00567869">
            <w:pPr>
              <w:pStyle w:val="NormalLeft"/>
              <w:rPr>
                <w:lang w:val="en-GB"/>
              </w:rPr>
            </w:pPr>
            <w:r w:rsidRPr="00711388">
              <w:rPr>
                <w:lang w:val="en-GB"/>
              </w:rPr>
              <w:t>Unique code (undertaking specific) covering all the individual reinsurance placements and/or treaties which belong to the same reinsurance program.</w:t>
            </w:r>
          </w:p>
        </w:tc>
      </w:tr>
      <w:tr w:rsidR="00872AFE" w:rsidRPr="00711388" w14:paraId="0D24A3E4" w14:textId="77777777" w:rsidTr="00567869">
        <w:tc>
          <w:tcPr>
            <w:tcW w:w="1021" w:type="dxa"/>
            <w:tcBorders>
              <w:top w:val="single" w:sz="2" w:space="0" w:color="auto"/>
              <w:left w:val="single" w:sz="2" w:space="0" w:color="auto"/>
              <w:bottom w:val="single" w:sz="2" w:space="0" w:color="auto"/>
              <w:right w:val="single" w:sz="2" w:space="0" w:color="auto"/>
            </w:tcBorders>
          </w:tcPr>
          <w:p w14:paraId="38E5DD6F" w14:textId="77777777" w:rsidR="00872AFE" w:rsidRPr="00711388" w:rsidRDefault="00872AFE" w:rsidP="00567869">
            <w:pPr>
              <w:pStyle w:val="NormalLeft"/>
              <w:rPr>
                <w:lang w:val="en-GB"/>
              </w:rPr>
            </w:pPr>
            <w:r w:rsidRPr="00711388">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656CB401" w14:textId="77777777" w:rsidR="00872AFE" w:rsidRPr="00711388" w:rsidRDefault="00872AFE" w:rsidP="00567869">
            <w:pPr>
              <w:pStyle w:val="NormalLeft"/>
              <w:rPr>
                <w:lang w:val="en-GB"/>
              </w:rPr>
            </w:pPr>
            <w:r w:rsidRPr="00711388">
              <w:rPr>
                <w:lang w:val="en-GB"/>
              </w:rPr>
              <w:t>Treaty identification code</w:t>
            </w:r>
          </w:p>
        </w:tc>
        <w:tc>
          <w:tcPr>
            <w:tcW w:w="6593" w:type="dxa"/>
            <w:tcBorders>
              <w:top w:val="single" w:sz="2" w:space="0" w:color="auto"/>
              <w:left w:val="single" w:sz="2" w:space="0" w:color="auto"/>
              <w:bottom w:val="single" w:sz="2" w:space="0" w:color="auto"/>
              <w:right w:val="single" w:sz="2" w:space="0" w:color="auto"/>
            </w:tcBorders>
          </w:tcPr>
          <w:p w14:paraId="16426B8C" w14:textId="77777777" w:rsidR="00872AFE" w:rsidRPr="00711388" w:rsidRDefault="00872AFE" w:rsidP="00567869">
            <w:pPr>
              <w:pStyle w:val="NormalLeft"/>
              <w:rPr>
                <w:lang w:val="en-GB"/>
              </w:rPr>
            </w:pPr>
            <w:r w:rsidRPr="00711388">
              <w:rPr>
                <w:lang w:val="en-GB"/>
              </w:rPr>
              <w:t>Treaty identification code that identifies the treaty exclusively and must be maintained in subsequent reports, usually the original treaty number registered in the company's books.</w:t>
            </w:r>
          </w:p>
        </w:tc>
      </w:tr>
      <w:tr w:rsidR="00872AFE" w:rsidRPr="00711388" w14:paraId="40E6860D" w14:textId="77777777" w:rsidTr="00567869">
        <w:tc>
          <w:tcPr>
            <w:tcW w:w="1021" w:type="dxa"/>
            <w:tcBorders>
              <w:top w:val="single" w:sz="2" w:space="0" w:color="auto"/>
              <w:left w:val="single" w:sz="2" w:space="0" w:color="auto"/>
              <w:bottom w:val="single" w:sz="2" w:space="0" w:color="auto"/>
              <w:right w:val="single" w:sz="2" w:space="0" w:color="auto"/>
            </w:tcBorders>
          </w:tcPr>
          <w:p w14:paraId="51B026FC" w14:textId="77777777" w:rsidR="00872AFE" w:rsidRPr="00711388" w:rsidRDefault="00872AFE" w:rsidP="00567869">
            <w:pPr>
              <w:pStyle w:val="NormalLeft"/>
              <w:rPr>
                <w:lang w:val="en-GB"/>
              </w:rPr>
            </w:pPr>
            <w:r w:rsidRPr="00711388">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6DD4847C" w14:textId="77777777" w:rsidR="00872AFE" w:rsidRPr="00711388" w:rsidRDefault="00872AFE" w:rsidP="00567869">
            <w:pPr>
              <w:pStyle w:val="NormalLeft"/>
              <w:rPr>
                <w:lang w:val="en-GB"/>
              </w:rPr>
            </w:pPr>
            <w:r w:rsidRPr="00711388">
              <w:rPr>
                <w:lang w:val="en-GB"/>
              </w:rPr>
              <w:t>Progressive section number in treaty</w:t>
            </w:r>
          </w:p>
        </w:tc>
        <w:tc>
          <w:tcPr>
            <w:tcW w:w="6593" w:type="dxa"/>
            <w:tcBorders>
              <w:top w:val="single" w:sz="2" w:space="0" w:color="auto"/>
              <w:left w:val="single" w:sz="2" w:space="0" w:color="auto"/>
              <w:bottom w:val="single" w:sz="2" w:space="0" w:color="auto"/>
              <w:right w:val="single" w:sz="2" w:space="0" w:color="auto"/>
            </w:tcBorders>
          </w:tcPr>
          <w:p w14:paraId="0CEB7B51" w14:textId="77777777" w:rsidR="00872AFE" w:rsidRPr="00711388" w:rsidRDefault="00872AFE" w:rsidP="00567869">
            <w:pPr>
              <w:pStyle w:val="NormalLeft"/>
              <w:rPr>
                <w:lang w:val="en-GB"/>
              </w:rPr>
            </w:pPr>
            <w:r w:rsidRPr="00711388">
              <w:rPr>
                <w:lang w:val="en-GB"/>
              </w:rPr>
              <w:t>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submission of information and shall be reported in different sections. For different lines of business covered under the same treaty, the conditions referring to each line of business 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872AFE" w:rsidRPr="00711388" w14:paraId="42094007" w14:textId="77777777" w:rsidTr="00567869">
        <w:tc>
          <w:tcPr>
            <w:tcW w:w="1021" w:type="dxa"/>
            <w:tcBorders>
              <w:top w:val="single" w:sz="2" w:space="0" w:color="auto"/>
              <w:left w:val="single" w:sz="2" w:space="0" w:color="auto"/>
              <w:bottom w:val="single" w:sz="2" w:space="0" w:color="auto"/>
              <w:right w:val="single" w:sz="2" w:space="0" w:color="auto"/>
            </w:tcBorders>
          </w:tcPr>
          <w:p w14:paraId="66B18054" w14:textId="77777777" w:rsidR="00872AFE" w:rsidRPr="00711388" w:rsidRDefault="00872AFE" w:rsidP="00567869">
            <w:pPr>
              <w:pStyle w:val="NormalLeft"/>
              <w:rPr>
                <w:lang w:val="en-GB"/>
              </w:rPr>
            </w:pPr>
            <w:r w:rsidRPr="00711388">
              <w:rPr>
                <w:lang w:val="en-GB"/>
              </w:rPr>
              <w:lastRenderedPageBreak/>
              <w:t>C0040</w:t>
            </w:r>
          </w:p>
        </w:tc>
        <w:tc>
          <w:tcPr>
            <w:tcW w:w="1672" w:type="dxa"/>
            <w:tcBorders>
              <w:top w:val="single" w:sz="2" w:space="0" w:color="auto"/>
              <w:left w:val="single" w:sz="2" w:space="0" w:color="auto"/>
              <w:bottom w:val="single" w:sz="2" w:space="0" w:color="auto"/>
              <w:right w:val="single" w:sz="2" w:space="0" w:color="auto"/>
            </w:tcBorders>
          </w:tcPr>
          <w:p w14:paraId="42950E07" w14:textId="77777777" w:rsidR="00872AFE" w:rsidRPr="00711388" w:rsidRDefault="00872AFE" w:rsidP="00567869">
            <w:pPr>
              <w:pStyle w:val="NormalLeft"/>
              <w:rPr>
                <w:lang w:val="en-GB"/>
              </w:rPr>
            </w:pPr>
            <w:r w:rsidRPr="00711388">
              <w:rPr>
                <w:lang w:val="en-GB"/>
              </w:rPr>
              <w:t>Progressive number of surplus/layer in program</w:t>
            </w:r>
          </w:p>
        </w:tc>
        <w:tc>
          <w:tcPr>
            <w:tcW w:w="6593" w:type="dxa"/>
            <w:tcBorders>
              <w:top w:val="single" w:sz="2" w:space="0" w:color="auto"/>
              <w:left w:val="single" w:sz="2" w:space="0" w:color="auto"/>
              <w:bottom w:val="single" w:sz="2" w:space="0" w:color="auto"/>
              <w:right w:val="single" w:sz="2" w:space="0" w:color="auto"/>
            </w:tcBorders>
          </w:tcPr>
          <w:p w14:paraId="6B47F184" w14:textId="77777777" w:rsidR="00872AFE" w:rsidRPr="00711388" w:rsidRDefault="00872AFE" w:rsidP="00567869">
            <w:pPr>
              <w:pStyle w:val="NormalLeft"/>
              <w:rPr>
                <w:lang w:val="en-GB"/>
              </w:rPr>
            </w:pPr>
            <w:r w:rsidRPr="00711388">
              <w:rPr>
                <w:lang w:val="en-GB"/>
              </w:rPr>
              <w:t>The progressive surplus/layer number, when the treaty is part of a wider program.</w:t>
            </w:r>
          </w:p>
        </w:tc>
      </w:tr>
      <w:tr w:rsidR="00872AFE" w:rsidRPr="00711388" w14:paraId="7A54FE7F" w14:textId="77777777" w:rsidTr="00567869">
        <w:tc>
          <w:tcPr>
            <w:tcW w:w="1021" w:type="dxa"/>
            <w:tcBorders>
              <w:top w:val="single" w:sz="2" w:space="0" w:color="auto"/>
              <w:left w:val="single" w:sz="2" w:space="0" w:color="auto"/>
              <w:bottom w:val="single" w:sz="2" w:space="0" w:color="auto"/>
              <w:right w:val="single" w:sz="2" w:space="0" w:color="auto"/>
            </w:tcBorders>
          </w:tcPr>
          <w:p w14:paraId="77EA15BF" w14:textId="77777777" w:rsidR="00872AFE" w:rsidRPr="00711388" w:rsidRDefault="00872AFE" w:rsidP="00567869">
            <w:pPr>
              <w:pStyle w:val="NormalLeft"/>
              <w:rPr>
                <w:lang w:val="en-GB"/>
              </w:rPr>
            </w:pPr>
            <w:r w:rsidRPr="00711388">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6A512BFB" w14:textId="77777777" w:rsidR="00872AFE" w:rsidRPr="00711388" w:rsidRDefault="00872AFE" w:rsidP="00567869">
            <w:pPr>
              <w:pStyle w:val="NormalLeft"/>
              <w:rPr>
                <w:lang w:val="en-GB"/>
              </w:rPr>
            </w:pPr>
            <w:r w:rsidRPr="00711388">
              <w:rPr>
                <w:lang w:val="en-GB"/>
              </w:rPr>
              <w:t>Quantity of surplus/layers in program</w:t>
            </w:r>
          </w:p>
        </w:tc>
        <w:tc>
          <w:tcPr>
            <w:tcW w:w="6593" w:type="dxa"/>
            <w:tcBorders>
              <w:top w:val="single" w:sz="2" w:space="0" w:color="auto"/>
              <w:left w:val="single" w:sz="2" w:space="0" w:color="auto"/>
              <w:bottom w:val="single" w:sz="2" w:space="0" w:color="auto"/>
              <w:right w:val="single" w:sz="2" w:space="0" w:color="auto"/>
            </w:tcBorders>
          </w:tcPr>
          <w:p w14:paraId="47113618" w14:textId="77777777" w:rsidR="00872AFE" w:rsidRPr="00711388" w:rsidRDefault="00872AFE" w:rsidP="00567869">
            <w:pPr>
              <w:pStyle w:val="NormalLeft"/>
              <w:rPr>
                <w:lang w:val="en-GB"/>
              </w:rPr>
            </w:pPr>
            <w:r w:rsidRPr="00711388">
              <w:rPr>
                <w:lang w:val="en-GB"/>
              </w:rPr>
              <w:t>The total number of surpluses or layers in the same program which includes the treaty which is being reported.</w:t>
            </w:r>
          </w:p>
        </w:tc>
      </w:tr>
      <w:tr w:rsidR="00872AFE" w:rsidRPr="00711388" w14:paraId="45269D0D" w14:textId="77777777" w:rsidTr="00567869">
        <w:tc>
          <w:tcPr>
            <w:tcW w:w="1021" w:type="dxa"/>
            <w:tcBorders>
              <w:top w:val="single" w:sz="2" w:space="0" w:color="auto"/>
              <w:left w:val="single" w:sz="2" w:space="0" w:color="auto"/>
              <w:bottom w:val="single" w:sz="2" w:space="0" w:color="auto"/>
              <w:right w:val="single" w:sz="2" w:space="0" w:color="auto"/>
            </w:tcBorders>
          </w:tcPr>
          <w:p w14:paraId="29B44ECA" w14:textId="77777777" w:rsidR="00872AFE" w:rsidRPr="00711388" w:rsidRDefault="00872AFE" w:rsidP="00567869">
            <w:pPr>
              <w:pStyle w:val="NormalLeft"/>
              <w:rPr>
                <w:lang w:val="en-GB"/>
              </w:rPr>
            </w:pPr>
            <w:r w:rsidRPr="00711388">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053F7095" w14:textId="77777777" w:rsidR="00872AFE" w:rsidRPr="00711388" w:rsidRDefault="00872AFE" w:rsidP="00567869">
            <w:pPr>
              <w:pStyle w:val="NormalLeft"/>
              <w:rPr>
                <w:lang w:val="en-GB"/>
              </w:rPr>
            </w:pPr>
            <w:r w:rsidRPr="00711388">
              <w:rPr>
                <w:lang w:val="en-GB"/>
              </w:rPr>
              <w:t>Finite reinsurance or similar arrangements</w:t>
            </w:r>
          </w:p>
        </w:tc>
        <w:tc>
          <w:tcPr>
            <w:tcW w:w="6593" w:type="dxa"/>
            <w:tcBorders>
              <w:top w:val="single" w:sz="2" w:space="0" w:color="auto"/>
              <w:left w:val="single" w:sz="2" w:space="0" w:color="auto"/>
              <w:bottom w:val="single" w:sz="2" w:space="0" w:color="auto"/>
              <w:right w:val="single" w:sz="2" w:space="0" w:color="auto"/>
            </w:tcBorders>
          </w:tcPr>
          <w:p w14:paraId="6DCEA565" w14:textId="77777777" w:rsidR="00872AFE" w:rsidRPr="00711388" w:rsidRDefault="00872AFE" w:rsidP="00567869">
            <w:pPr>
              <w:pStyle w:val="NormalLeft"/>
              <w:rPr>
                <w:lang w:val="en-GB"/>
              </w:rPr>
            </w:pPr>
            <w:r w:rsidRPr="00711388">
              <w:rPr>
                <w:lang w:val="en-GB"/>
              </w:rPr>
              <w:t>Identification of the reinsurance contract. The following closed list shall be used:</w:t>
            </w:r>
          </w:p>
          <w:p w14:paraId="2BAC0668" w14:textId="51A54017"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Non</w:t>
            </w:r>
            <w:r w:rsidR="00711388" w:rsidRPr="00711388">
              <w:rPr>
                <w:lang w:val="en-GB"/>
              </w:rPr>
              <w:t>-</w:t>
            </w:r>
            <w:r w:rsidRPr="00711388">
              <w:rPr>
                <w:lang w:val="en-GB"/>
              </w:rPr>
              <w:t>traditional or Finite RE</w:t>
            </w:r>
          </w:p>
          <w:p w14:paraId="017EA139" w14:textId="77777777" w:rsidR="00872AFE" w:rsidRPr="00711388" w:rsidRDefault="00872AFE" w:rsidP="00567869">
            <w:pPr>
              <w:pStyle w:val="NormalLeft"/>
              <w:rPr>
                <w:lang w:val="en-GB"/>
              </w:rPr>
            </w:pPr>
            <w:r w:rsidRPr="00711388">
              <w:rPr>
                <w:lang w:val="en-GB"/>
              </w:rPr>
              <w:t>(if any reinsurance contract or financial instrument which is not directly based on the principle of indemnity or is based on a contract wording which has limited or no demonstrable risk transfer mechanism)</w:t>
            </w:r>
          </w:p>
          <w:p w14:paraId="71FBA839" w14:textId="3957E888"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Other than non</w:t>
            </w:r>
            <w:r w:rsidR="00711388" w:rsidRPr="00711388">
              <w:rPr>
                <w:lang w:val="en-GB"/>
              </w:rPr>
              <w:t>-</w:t>
            </w:r>
            <w:r w:rsidRPr="00711388">
              <w:rPr>
                <w:lang w:val="en-GB"/>
              </w:rPr>
              <w:t>traditional or Finite RE</w:t>
            </w:r>
          </w:p>
          <w:p w14:paraId="5E718C77" w14:textId="77777777" w:rsidR="00872AFE" w:rsidRPr="00711388" w:rsidRDefault="00872AFE" w:rsidP="00567869">
            <w:pPr>
              <w:pStyle w:val="NormalLeft"/>
              <w:rPr>
                <w:lang w:val="en-GB"/>
              </w:rPr>
            </w:pPr>
            <w:r w:rsidRPr="00711388">
              <w:rPr>
                <w:lang w:val="en-GB"/>
              </w:rPr>
              <w:t>In case of Finite reinsurance or a similar arrangement only the items which are feasible must be filled.</w:t>
            </w:r>
          </w:p>
        </w:tc>
      </w:tr>
      <w:tr w:rsidR="00872AFE" w:rsidRPr="00711388" w14:paraId="30E3EFC2" w14:textId="77777777" w:rsidTr="00567869">
        <w:tc>
          <w:tcPr>
            <w:tcW w:w="1021" w:type="dxa"/>
            <w:tcBorders>
              <w:top w:val="single" w:sz="2" w:space="0" w:color="auto"/>
              <w:left w:val="single" w:sz="2" w:space="0" w:color="auto"/>
              <w:bottom w:val="single" w:sz="2" w:space="0" w:color="auto"/>
              <w:right w:val="single" w:sz="2" w:space="0" w:color="auto"/>
            </w:tcBorders>
          </w:tcPr>
          <w:p w14:paraId="7563E42B" w14:textId="77777777" w:rsidR="00872AFE" w:rsidRPr="00711388" w:rsidRDefault="00872AFE" w:rsidP="00567869">
            <w:pPr>
              <w:pStyle w:val="NormalLeft"/>
              <w:rPr>
                <w:lang w:val="en-GB"/>
              </w:rPr>
            </w:pPr>
            <w:r w:rsidRPr="00711388">
              <w:rPr>
                <w:lang w:val="en-GB"/>
              </w:rPr>
              <w:t>C0070</w:t>
            </w:r>
          </w:p>
        </w:tc>
        <w:tc>
          <w:tcPr>
            <w:tcW w:w="1672" w:type="dxa"/>
            <w:tcBorders>
              <w:top w:val="single" w:sz="2" w:space="0" w:color="auto"/>
              <w:left w:val="single" w:sz="2" w:space="0" w:color="auto"/>
              <w:bottom w:val="single" w:sz="2" w:space="0" w:color="auto"/>
              <w:right w:val="single" w:sz="2" w:space="0" w:color="auto"/>
            </w:tcBorders>
          </w:tcPr>
          <w:p w14:paraId="14354DC5" w14:textId="77777777" w:rsidR="00872AFE" w:rsidRPr="00711388" w:rsidRDefault="00872AFE" w:rsidP="00567869">
            <w:pPr>
              <w:pStyle w:val="NormalLeft"/>
              <w:rPr>
                <w:lang w:val="en-GB"/>
              </w:rPr>
            </w:pPr>
            <w:r w:rsidRPr="00711388">
              <w:rPr>
                <w:lang w:val="en-GB"/>
              </w:rPr>
              <w:t>Line of business</w:t>
            </w:r>
          </w:p>
        </w:tc>
        <w:tc>
          <w:tcPr>
            <w:tcW w:w="6593" w:type="dxa"/>
            <w:tcBorders>
              <w:top w:val="single" w:sz="2" w:space="0" w:color="auto"/>
              <w:left w:val="single" w:sz="2" w:space="0" w:color="auto"/>
              <w:bottom w:val="single" w:sz="2" w:space="0" w:color="auto"/>
              <w:right w:val="single" w:sz="2" w:space="0" w:color="auto"/>
            </w:tcBorders>
          </w:tcPr>
          <w:p w14:paraId="5BF533B0" w14:textId="77777777" w:rsidR="00872AFE" w:rsidRPr="00711388" w:rsidRDefault="00872AFE" w:rsidP="00567869">
            <w:pPr>
              <w:pStyle w:val="NormalLeft"/>
              <w:rPr>
                <w:lang w:val="en-GB"/>
              </w:rPr>
            </w:pPr>
            <w:r w:rsidRPr="00711388">
              <w:rPr>
                <w:lang w:val="en-GB"/>
              </w:rPr>
              <w:t>Identification of the line of business, as defined in Annex I to Delegated Regulation (EU) 2015/35, reported. The following closed list shall be used:</w:t>
            </w:r>
          </w:p>
          <w:p w14:paraId="68CCDED2" w14:textId="10F24E15"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Medical expense insurance</w:t>
            </w:r>
          </w:p>
          <w:p w14:paraId="168D101C" w14:textId="30BDCF60"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Income protection insurance</w:t>
            </w:r>
          </w:p>
          <w:p w14:paraId="3CAFB247" w14:textId="53DE7309"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Workers' compensation insurance</w:t>
            </w:r>
          </w:p>
          <w:p w14:paraId="3B5718CC" w14:textId="6D1E4D0C"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Motor vehicle liability insurance</w:t>
            </w:r>
          </w:p>
          <w:p w14:paraId="175F1D22" w14:textId="1E9C4C03"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Other motor insurance</w:t>
            </w:r>
          </w:p>
          <w:p w14:paraId="36ED5EB8" w14:textId="06AB4075"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Marine, aviation and transport insurance</w:t>
            </w:r>
          </w:p>
          <w:p w14:paraId="4B57899E" w14:textId="5F9BFBB6"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Fire and other damage to property insurance</w:t>
            </w:r>
          </w:p>
          <w:p w14:paraId="784744E4" w14:textId="6FC934C6"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General liability insurance</w:t>
            </w:r>
          </w:p>
          <w:p w14:paraId="612ADE81" w14:textId="66CC6FE5"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Credit and suretyship insurance</w:t>
            </w:r>
          </w:p>
          <w:p w14:paraId="44A6E87C" w14:textId="75F6B1CD" w:rsidR="00872AFE" w:rsidRPr="00711388" w:rsidRDefault="00872AFE" w:rsidP="00567869">
            <w:pPr>
              <w:pStyle w:val="NormalLeft"/>
              <w:rPr>
                <w:lang w:val="en-GB"/>
              </w:rPr>
            </w:pPr>
            <w:r w:rsidRPr="00711388">
              <w:rPr>
                <w:lang w:val="en-GB"/>
              </w:rPr>
              <w:t xml:space="preserve">10 </w:t>
            </w:r>
            <w:r w:rsidR="00845F43" w:rsidRPr="00711388">
              <w:rPr>
                <w:lang w:val="en-GB"/>
              </w:rPr>
              <w:t>-</w:t>
            </w:r>
            <w:r w:rsidRPr="00711388">
              <w:rPr>
                <w:lang w:val="en-GB"/>
              </w:rPr>
              <w:t xml:space="preserve"> Legal expenses insurance</w:t>
            </w:r>
          </w:p>
          <w:p w14:paraId="5231ACEB" w14:textId="44BC7AC5" w:rsidR="00872AFE" w:rsidRPr="00711388" w:rsidRDefault="00872AFE" w:rsidP="00567869">
            <w:pPr>
              <w:pStyle w:val="NormalLeft"/>
              <w:rPr>
                <w:lang w:val="en-GB"/>
              </w:rPr>
            </w:pPr>
            <w:r w:rsidRPr="00711388">
              <w:rPr>
                <w:lang w:val="en-GB"/>
              </w:rPr>
              <w:t xml:space="preserve">11 </w:t>
            </w:r>
            <w:r w:rsidR="00845F43" w:rsidRPr="00711388">
              <w:rPr>
                <w:lang w:val="en-GB"/>
              </w:rPr>
              <w:t>-</w:t>
            </w:r>
            <w:r w:rsidRPr="00711388">
              <w:rPr>
                <w:lang w:val="en-GB"/>
              </w:rPr>
              <w:t xml:space="preserve"> Assistance</w:t>
            </w:r>
          </w:p>
          <w:p w14:paraId="56C3A556" w14:textId="69943E56" w:rsidR="00872AFE" w:rsidRPr="00711388" w:rsidRDefault="00872AFE" w:rsidP="00567869">
            <w:pPr>
              <w:pStyle w:val="NormalLeft"/>
              <w:rPr>
                <w:lang w:val="en-GB"/>
              </w:rPr>
            </w:pPr>
            <w:r w:rsidRPr="00711388">
              <w:rPr>
                <w:lang w:val="en-GB"/>
              </w:rPr>
              <w:t xml:space="preserve">12 </w:t>
            </w:r>
            <w:r w:rsidR="00845F43" w:rsidRPr="00711388">
              <w:rPr>
                <w:lang w:val="en-GB"/>
              </w:rPr>
              <w:t>-</w:t>
            </w:r>
            <w:r w:rsidRPr="00711388">
              <w:rPr>
                <w:lang w:val="en-GB"/>
              </w:rPr>
              <w:t xml:space="preserve"> Miscellaneous financial loss</w:t>
            </w:r>
          </w:p>
          <w:p w14:paraId="2AAAB8A6" w14:textId="6231854D" w:rsidR="00872AFE" w:rsidRPr="00711388" w:rsidRDefault="00872AFE" w:rsidP="00567869">
            <w:pPr>
              <w:pStyle w:val="NormalLeft"/>
              <w:rPr>
                <w:lang w:val="en-GB"/>
              </w:rPr>
            </w:pPr>
            <w:r w:rsidRPr="00711388">
              <w:rPr>
                <w:lang w:val="en-GB"/>
              </w:rPr>
              <w:t xml:space="preserve">13 </w:t>
            </w:r>
            <w:r w:rsidR="00845F43" w:rsidRPr="00711388">
              <w:rPr>
                <w:lang w:val="en-GB"/>
              </w:rPr>
              <w:t>-</w:t>
            </w:r>
            <w:r w:rsidRPr="00711388">
              <w:rPr>
                <w:lang w:val="en-GB"/>
              </w:rPr>
              <w:t xml:space="preserve"> Proportional medical expense reinsurance</w:t>
            </w:r>
          </w:p>
          <w:p w14:paraId="727A7B10" w14:textId="7A302328" w:rsidR="00872AFE" w:rsidRPr="00711388" w:rsidRDefault="00872AFE" w:rsidP="00567869">
            <w:pPr>
              <w:pStyle w:val="NormalLeft"/>
              <w:rPr>
                <w:lang w:val="en-GB"/>
              </w:rPr>
            </w:pPr>
            <w:r w:rsidRPr="00711388">
              <w:rPr>
                <w:lang w:val="en-GB"/>
              </w:rPr>
              <w:t xml:space="preserve">14 </w:t>
            </w:r>
            <w:r w:rsidR="00845F43" w:rsidRPr="00711388">
              <w:rPr>
                <w:lang w:val="en-GB"/>
              </w:rPr>
              <w:t>-</w:t>
            </w:r>
            <w:r w:rsidRPr="00711388">
              <w:rPr>
                <w:lang w:val="en-GB"/>
              </w:rPr>
              <w:t xml:space="preserve"> Proportional income protection reinsurance</w:t>
            </w:r>
          </w:p>
          <w:p w14:paraId="5FD00EF2" w14:textId="5618A510" w:rsidR="00872AFE" w:rsidRPr="00711388" w:rsidRDefault="00872AFE" w:rsidP="00567869">
            <w:pPr>
              <w:pStyle w:val="NormalLeft"/>
              <w:rPr>
                <w:lang w:val="en-GB"/>
              </w:rPr>
            </w:pPr>
            <w:r w:rsidRPr="00711388">
              <w:rPr>
                <w:lang w:val="en-GB"/>
              </w:rPr>
              <w:t xml:space="preserve">15 </w:t>
            </w:r>
            <w:r w:rsidR="00845F43" w:rsidRPr="00711388">
              <w:rPr>
                <w:lang w:val="en-GB"/>
              </w:rPr>
              <w:t>-</w:t>
            </w:r>
            <w:r w:rsidRPr="00711388">
              <w:rPr>
                <w:lang w:val="en-GB"/>
              </w:rPr>
              <w:t xml:space="preserve"> Proportional workers' compensation reinsurance</w:t>
            </w:r>
          </w:p>
          <w:p w14:paraId="4BDA36C0" w14:textId="1D86F68D" w:rsidR="00872AFE" w:rsidRPr="00711388" w:rsidRDefault="00872AFE" w:rsidP="00567869">
            <w:pPr>
              <w:pStyle w:val="NormalLeft"/>
              <w:rPr>
                <w:lang w:val="en-GB"/>
              </w:rPr>
            </w:pPr>
            <w:r w:rsidRPr="00711388">
              <w:rPr>
                <w:lang w:val="en-GB"/>
              </w:rPr>
              <w:t xml:space="preserve">16 </w:t>
            </w:r>
            <w:r w:rsidR="00845F43" w:rsidRPr="00711388">
              <w:rPr>
                <w:lang w:val="en-GB"/>
              </w:rPr>
              <w:t>-</w:t>
            </w:r>
            <w:r w:rsidRPr="00711388">
              <w:rPr>
                <w:lang w:val="en-GB"/>
              </w:rPr>
              <w:t xml:space="preserve"> Proportional motor vehicle liability reinsurance</w:t>
            </w:r>
          </w:p>
          <w:p w14:paraId="0D733F9E" w14:textId="5C1F44ED" w:rsidR="00872AFE" w:rsidRPr="00711388" w:rsidRDefault="00872AFE" w:rsidP="00567869">
            <w:pPr>
              <w:pStyle w:val="NormalLeft"/>
              <w:rPr>
                <w:lang w:val="en-GB"/>
              </w:rPr>
            </w:pPr>
            <w:r w:rsidRPr="00711388">
              <w:rPr>
                <w:lang w:val="en-GB"/>
              </w:rPr>
              <w:lastRenderedPageBreak/>
              <w:t xml:space="preserve">17 </w:t>
            </w:r>
            <w:r w:rsidR="00845F43" w:rsidRPr="00711388">
              <w:rPr>
                <w:lang w:val="en-GB"/>
              </w:rPr>
              <w:t>-</w:t>
            </w:r>
            <w:r w:rsidRPr="00711388">
              <w:rPr>
                <w:lang w:val="en-GB"/>
              </w:rPr>
              <w:t xml:space="preserve"> Proportional other motor reinsurance</w:t>
            </w:r>
          </w:p>
          <w:p w14:paraId="195C380A" w14:textId="50FD4297" w:rsidR="00872AFE" w:rsidRPr="00711388" w:rsidRDefault="00872AFE" w:rsidP="00567869">
            <w:pPr>
              <w:pStyle w:val="NormalLeft"/>
              <w:rPr>
                <w:lang w:val="en-GB"/>
              </w:rPr>
            </w:pPr>
            <w:r w:rsidRPr="00711388">
              <w:rPr>
                <w:lang w:val="en-GB"/>
              </w:rPr>
              <w:t xml:space="preserve">18 </w:t>
            </w:r>
            <w:r w:rsidR="00845F43" w:rsidRPr="00711388">
              <w:rPr>
                <w:lang w:val="en-GB"/>
              </w:rPr>
              <w:t>-</w:t>
            </w:r>
            <w:r w:rsidRPr="00711388">
              <w:rPr>
                <w:lang w:val="en-GB"/>
              </w:rPr>
              <w:t xml:space="preserve"> Proportional marine, aviation and transport reinsurance</w:t>
            </w:r>
          </w:p>
          <w:p w14:paraId="01DE8E7C" w14:textId="099FC381" w:rsidR="00872AFE" w:rsidRPr="00711388" w:rsidRDefault="00872AFE" w:rsidP="00567869">
            <w:pPr>
              <w:pStyle w:val="NormalLeft"/>
              <w:rPr>
                <w:lang w:val="en-GB"/>
              </w:rPr>
            </w:pPr>
            <w:r w:rsidRPr="00711388">
              <w:rPr>
                <w:lang w:val="en-GB"/>
              </w:rPr>
              <w:t xml:space="preserve">19 </w:t>
            </w:r>
            <w:r w:rsidR="00845F43" w:rsidRPr="00711388">
              <w:rPr>
                <w:lang w:val="en-GB"/>
              </w:rPr>
              <w:t>-</w:t>
            </w:r>
            <w:r w:rsidRPr="00711388">
              <w:rPr>
                <w:lang w:val="en-GB"/>
              </w:rPr>
              <w:t xml:space="preserve"> Proportional fire and other damage to property reinsurance</w:t>
            </w:r>
          </w:p>
          <w:p w14:paraId="520CDD06" w14:textId="3511C141" w:rsidR="00872AFE" w:rsidRPr="00711388" w:rsidRDefault="00872AFE" w:rsidP="00567869">
            <w:pPr>
              <w:pStyle w:val="NormalLeft"/>
              <w:rPr>
                <w:lang w:val="en-GB"/>
              </w:rPr>
            </w:pPr>
            <w:r w:rsidRPr="00711388">
              <w:rPr>
                <w:lang w:val="en-GB"/>
              </w:rPr>
              <w:t xml:space="preserve">20 </w:t>
            </w:r>
            <w:r w:rsidR="00845F43" w:rsidRPr="00711388">
              <w:rPr>
                <w:lang w:val="en-GB"/>
              </w:rPr>
              <w:t>-</w:t>
            </w:r>
            <w:r w:rsidRPr="00711388">
              <w:rPr>
                <w:lang w:val="en-GB"/>
              </w:rPr>
              <w:t xml:space="preserve"> Proportional general liability reinsurance</w:t>
            </w:r>
          </w:p>
          <w:p w14:paraId="52880EF1" w14:textId="0F0E5BA4" w:rsidR="00872AFE" w:rsidRPr="00711388" w:rsidRDefault="00872AFE" w:rsidP="00567869">
            <w:pPr>
              <w:pStyle w:val="NormalLeft"/>
              <w:rPr>
                <w:lang w:val="en-GB"/>
              </w:rPr>
            </w:pPr>
            <w:r w:rsidRPr="00711388">
              <w:rPr>
                <w:lang w:val="en-GB"/>
              </w:rPr>
              <w:t xml:space="preserve">21 </w:t>
            </w:r>
            <w:r w:rsidR="00845F43" w:rsidRPr="00711388">
              <w:rPr>
                <w:lang w:val="en-GB"/>
              </w:rPr>
              <w:t>-</w:t>
            </w:r>
            <w:r w:rsidRPr="00711388">
              <w:rPr>
                <w:lang w:val="en-GB"/>
              </w:rPr>
              <w:t xml:space="preserve"> Proportional credit and suretyship reinsurance</w:t>
            </w:r>
          </w:p>
          <w:p w14:paraId="48B20346" w14:textId="4F1F99B3" w:rsidR="00872AFE" w:rsidRPr="00711388" w:rsidRDefault="00872AFE" w:rsidP="00567869">
            <w:pPr>
              <w:pStyle w:val="NormalLeft"/>
              <w:rPr>
                <w:lang w:val="en-GB"/>
              </w:rPr>
            </w:pPr>
            <w:r w:rsidRPr="00711388">
              <w:rPr>
                <w:lang w:val="en-GB"/>
              </w:rPr>
              <w:t xml:space="preserve">22 </w:t>
            </w:r>
            <w:r w:rsidR="00845F43" w:rsidRPr="00711388">
              <w:rPr>
                <w:lang w:val="en-GB"/>
              </w:rPr>
              <w:t>-</w:t>
            </w:r>
            <w:r w:rsidRPr="00711388">
              <w:rPr>
                <w:lang w:val="en-GB"/>
              </w:rPr>
              <w:t xml:space="preserve"> Proportional legal expenses reinsurance</w:t>
            </w:r>
          </w:p>
          <w:p w14:paraId="70347875" w14:textId="773CCF4F" w:rsidR="00872AFE" w:rsidRPr="00711388" w:rsidRDefault="00872AFE" w:rsidP="00567869">
            <w:pPr>
              <w:pStyle w:val="NormalLeft"/>
              <w:rPr>
                <w:lang w:val="en-GB"/>
              </w:rPr>
            </w:pPr>
            <w:r w:rsidRPr="00711388">
              <w:rPr>
                <w:lang w:val="en-GB"/>
              </w:rPr>
              <w:t xml:space="preserve">23 </w:t>
            </w:r>
            <w:r w:rsidR="00845F43" w:rsidRPr="00711388">
              <w:rPr>
                <w:lang w:val="en-GB"/>
              </w:rPr>
              <w:t>-</w:t>
            </w:r>
            <w:r w:rsidRPr="00711388">
              <w:rPr>
                <w:lang w:val="en-GB"/>
              </w:rPr>
              <w:t xml:space="preserve"> Proportional assistance reinsurance</w:t>
            </w:r>
          </w:p>
          <w:p w14:paraId="27FE0D27" w14:textId="1593AB3A" w:rsidR="00872AFE" w:rsidRPr="00711388" w:rsidRDefault="00872AFE" w:rsidP="00567869">
            <w:pPr>
              <w:pStyle w:val="NormalLeft"/>
              <w:rPr>
                <w:lang w:val="en-GB"/>
              </w:rPr>
            </w:pPr>
            <w:r w:rsidRPr="00711388">
              <w:rPr>
                <w:lang w:val="en-GB"/>
              </w:rPr>
              <w:t xml:space="preserve">24 </w:t>
            </w:r>
            <w:r w:rsidR="00845F43" w:rsidRPr="00711388">
              <w:rPr>
                <w:lang w:val="en-GB"/>
              </w:rPr>
              <w:t>-</w:t>
            </w:r>
            <w:r w:rsidRPr="00711388">
              <w:rPr>
                <w:lang w:val="en-GB"/>
              </w:rPr>
              <w:t xml:space="preserve"> Proportional miscellaneous financial loss reinsurance</w:t>
            </w:r>
          </w:p>
          <w:p w14:paraId="584B5354" w14:textId="67468FEE" w:rsidR="00872AFE" w:rsidRPr="00711388" w:rsidRDefault="00872AFE" w:rsidP="00567869">
            <w:pPr>
              <w:pStyle w:val="NormalLeft"/>
              <w:rPr>
                <w:lang w:val="en-GB"/>
              </w:rPr>
            </w:pPr>
            <w:r w:rsidRPr="00711388">
              <w:rPr>
                <w:lang w:val="en-GB"/>
              </w:rPr>
              <w:t xml:space="preserve">25 </w:t>
            </w:r>
            <w:r w:rsidR="00845F43" w:rsidRPr="00711388">
              <w:rPr>
                <w:lang w:val="en-GB"/>
              </w:rPr>
              <w:t>-</w:t>
            </w:r>
            <w:r w:rsidRPr="00711388">
              <w:rPr>
                <w:lang w:val="en-GB"/>
              </w:rPr>
              <w:t xml:space="preserve"> Non</w:t>
            </w:r>
            <w:r w:rsidR="00711388" w:rsidRPr="00711388">
              <w:rPr>
                <w:lang w:val="en-GB"/>
              </w:rPr>
              <w:t>-</w:t>
            </w:r>
            <w:r w:rsidRPr="00711388">
              <w:rPr>
                <w:lang w:val="en-GB"/>
              </w:rPr>
              <w:t>proportional health reinsurance</w:t>
            </w:r>
          </w:p>
          <w:p w14:paraId="5CC8A644" w14:textId="1196B0A0" w:rsidR="00872AFE" w:rsidRPr="00711388" w:rsidRDefault="00872AFE" w:rsidP="00567869">
            <w:pPr>
              <w:pStyle w:val="NormalLeft"/>
              <w:rPr>
                <w:lang w:val="en-GB"/>
              </w:rPr>
            </w:pPr>
            <w:r w:rsidRPr="00711388">
              <w:rPr>
                <w:lang w:val="en-GB"/>
              </w:rPr>
              <w:t xml:space="preserve">26 </w:t>
            </w:r>
            <w:r w:rsidR="00845F43" w:rsidRPr="00711388">
              <w:rPr>
                <w:lang w:val="en-GB"/>
              </w:rPr>
              <w:t>-</w:t>
            </w:r>
            <w:r w:rsidRPr="00711388">
              <w:rPr>
                <w:lang w:val="en-GB"/>
              </w:rPr>
              <w:t xml:space="preserve"> Non</w:t>
            </w:r>
            <w:r w:rsidR="00711388" w:rsidRPr="00711388">
              <w:rPr>
                <w:lang w:val="en-GB"/>
              </w:rPr>
              <w:t>-</w:t>
            </w:r>
            <w:r w:rsidRPr="00711388">
              <w:rPr>
                <w:lang w:val="en-GB"/>
              </w:rPr>
              <w:t>proportional casualty reinsurance</w:t>
            </w:r>
          </w:p>
          <w:p w14:paraId="189F55FF" w14:textId="4ABAD3B8" w:rsidR="00872AFE" w:rsidRPr="00711388" w:rsidRDefault="00872AFE" w:rsidP="00567869">
            <w:pPr>
              <w:pStyle w:val="NormalLeft"/>
              <w:rPr>
                <w:lang w:val="en-GB"/>
              </w:rPr>
            </w:pPr>
            <w:r w:rsidRPr="00711388">
              <w:rPr>
                <w:lang w:val="en-GB"/>
              </w:rPr>
              <w:t xml:space="preserve">27 </w:t>
            </w:r>
            <w:r w:rsidR="00845F43" w:rsidRPr="00711388">
              <w:rPr>
                <w:lang w:val="en-GB"/>
              </w:rPr>
              <w:t>-</w:t>
            </w:r>
            <w:r w:rsidRPr="00711388">
              <w:rPr>
                <w:lang w:val="en-GB"/>
              </w:rPr>
              <w:t xml:space="preserve"> Non</w:t>
            </w:r>
            <w:r w:rsidR="00711388" w:rsidRPr="00711388">
              <w:rPr>
                <w:lang w:val="en-GB"/>
              </w:rPr>
              <w:t>-</w:t>
            </w:r>
            <w:r w:rsidRPr="00711388">
              <w:rPr>
                <w:lang w:val="en-GB"/>
              </w:rPr>
              <w:t>proportional marine, aviation and transport reinsurance</w:t>
            </w:r>
          </w:p>
          <w:p w14:paraId="33B2E291" w14:textId="7E49C9C8" w:rsidR="00872AFE" w:rsidRPr="00711388" w:rsidRDefault="00872AFE" w:rsidP="00567869">
            <w:pPr>
              <w:pStyle w:val="NormalLeft"/>
              <w:rPr>
                <w:lang w:val="en-GB"/>
              </w:rPr>
            </w:pPr>
            <w:r w:rsidRPr="00711388">
              <w:rPr>
                <w:lang w:val="en-GB"/>
              </w:rPr>
              <w:t xml:space="preserve">28 </w:t>
            </w:r>
            <w:r w:rsidR="00845F43" w:rsidRPr="00711388">
              <w:rPr>
                <w:lang w:val="en-GB"/>
              </w:rPr>
              <w:t>-</w:t>
            </w:r>
            <w:r w:rsidRPr="00711388">
              <w:rPr>
                <w:lang w:val="en-GB"/>
              </w:rPr>
              <w:t xml:space="preserve"> Non</w:t>
            </w:r>
            <w:r w:rsidR="00711388" w:rsidRPr="00711388">
              <w:rPr>
                <w:lang w:val="en-GB"/>
              </w:rPr>
              <w:t>-</w:t>
            </w:r>
            <w:r w:rsidRPr="00711388">
              <w:rPr>
                <w:lang w:val="en-GB"/>
              </w:rPr>
              <w:t>proportional property reinsurance</w:t>
            </w:r>
          </w:p>
          <w:p w14:paraId="70AAA0BA" w14:textId="5CB5D695" w:rsidR="00872AFE" w:rsidRPr="00711388" w:rsidRDefault="00872AFE" w:rsidP="00567869">
            <w:pPr>
              <w:pStyle w:val="NormalLeft"/>
              <w:rPr>
                <w:lang w:val="en-GB"/>
              </w:rPr>
            </w:pPr>
            <w:r w:rsidRPr="00711388">
              <w:rPr>
                <w:lang w:val="en-GB"/>
              </w:rPr>
              <w:t xml:space="preserve">29 </w:t>
            </w:r>
            <w:r w:rsidR="00845F43" w:rsidRPr="00711388">
              <w:rPr>
                <w:lang w:val="en-GB"/>
              </w:rPr>
              <w:t>-</w:t>
            </w:r>
            <w:r w:rsidRPr="00711388">
              <w:rPr>
                <w:lang w:val="en-GB"/>
              </w:rPr>
              <w:t xml:space="preserve"> Health insurance</w:t>
            </w:r>
          </w:p>
          <w:p w14:paraId="5CE4E76B" w14:textId="62A6E38F" w:rsidR="00872AFE" w:rsidRPr="00711388" w:rsidRDefault="00872AFE" w:rsidP="00567869">
            <w:pPr>
              <w:pStyle w:val="NormalLeft"/>
              <w:rPr>
                <w:lang w:val="en-GB"/>
              </w:rPr>
            </w:pPr>
            <w:r w:rsidRPr="00711388">
              <w:rPr>
                <w:lang w:val="en-GB"/>
              </w:rPr>
              <w:t xml:space="preserve">30 </w:t>
            </w:r>
            <w:r w:rsidR="00845F43" w:rsidRPr="00711388">
              <w:rPr>
                <w:lang w:val="en-GB"/>
              </w:rPr>
              <w:t>-</w:t>
            </w:r>
            <w:r w:rsidRPr="00711388">
              <w:rPr>
                <w:lang w:val="en-GB"/>
              </w:rPr>
              <w:t xml:space="preserve"> Insurance with profit participation</w:t>
            </w:r>
          </w:p>
          <w:p w14:paraId="548EEAC8" w14:textId="2BCF6AE2" w:rsidR="00872AFE" w:rsidRPr="00711388" w:rsidRDefault="00872AFE" w:rsidP="00567869">
            <w:pPr>
              <w:pStyle w:val="NormalLeft"/>
              <w:rPr>
                <w:lang w:val="en-GB"/>
              </w:rPr>
            </w:pPr>
            <w:r w:rsidRPr="00711388">
              <w:rPr>
                <w:lang w:val="en-GB"/>
              </w:rPr>
              <w:t xml:space="preserve">31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insurance</w:t>
            </w:r>
          </w:p>
          <w:p w14:paraId="09D1DE9D" w14:textId="47B7C3F6" w:rsidR="00872AFE" w:rsidRPr="00711388" w:rsidRDefault="00872AFE" w:rsidP="00567869">
            <w:pPr>
              <w:pStyle w:val="NormalLeft"/>
              <w:rPr>
                <w:lang w:val="en-GB"/>
              </w:rPr>
            </w:pPr>
            <w:r w:rsidRPr="00711388">
              <w:rPr>
                <w:lang w:val="en-GB"/>
              </w:rPr>
              <w:t xml:space="preserve">32 </w:t>
            </w:r>
            <w:r w:rsidR="00845F43" w:rsidRPr="00711388">
              <w:rPr>
                <w:lang w:val="en-GB"/>
              </w:rPr>
              <w:t>-</w:t>
            </w:r>
            <w:r w:rsidRPr="00711388">
              <w:rPr>
                <w:lang w:val="en-GB"/>
              </w:rPr>
              <w:t xml:space="preserve"> Other life insurance</w:t>
            </w:r>
          </w:p>
          <w:p w14:paraId="5355EC59" w14:textId="03E34D18" w:rsidR="00872AFE" w:rsidRPr="00711388" w:rsidRDefault="00872AFE" w:rsidP="00567869">
            <w:pPr>
              <w:pStyle w:val="NormalLeft"/>
              <w:rPr>
                <w:lang w:val="en-GB"/>
              </w:rPr>
            </w:pPr>
            <w:r w:rsidRPr="00711388">
              <w:rPr>
                <w:lang w:val="en-GB"/>
              </w:rPr>
              <w:t xml:space="preserve">33 </w:t>
            </w:r>
            <w:r w:rsidR="00845F43"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health insurance obligations</w:t>
            </w:r>
          </w:p>
          <w:p w14:paraId="2258FED5" w14:textId="2B36A53C" w:rsidR="00872AFE" w:rsidRPr="00711388" w:rsidRDefault="00872AFE" w:rsidP="00567869">
            <w:pPr>
              <w:pStyle w:val="NormalLeft"/>
              <w:rPr>
                <w:lang w:val="en-GB"/>
              </w:rPr>
            </w:pPr>
            <w:r w:rsidRPr="00711388">
              <w:rPr>
                <w:lang w:val="en-GB"/>
              </w:rPr>
              <w:t xml:space="preserve">34 </w:t>
            </w:r>
            <w:r w:rsidR="00845F43"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insurance obligations other than health insurance obligations</w:t>
            </w:r>
          </w:p>
          <w:p w14:paraId="4B34E574" w14:textId="71C479D7" w:rsidR="00872AFE" w:rsidRPr="00711388" w:rsidRDefault="00872AFE" w:rsidP="00567869">
            <w:pPr>
              <w:pStyle w:val="NormalLeft"/>
              <w:rPr>
                <w:lang w:val="en-GB"/>
              </w:rPr>
            </w:pPr>
            <w:r w:rsidRPr="00711388">
              <w:rPr>
                <w:lang w:val="en-GB"/>
              </w:rPr>
              <w:t xml:space="preserve">35 </w:t>
            </w:r>
            <w:r w:rsidR="00845F43" w:rsidRPr="00711388">
              <w:rPr>
                <w:lang w:val="en-GB"/>
              </w:rPr>
              <w:t>-</w:t>
            </w:r>
            <w:r w:rsidRPr="00711388">
              <w:rPr>
                <w:lang w:val="en-GB"/>
              </w:rPr>
              <w:t xml:space="preserve"> Health reinsurance</w:t>
            </w:r>
          </w:p>
          <w:p w14:paraId="47537632" w14:textId="553AC661" w:rsidR="00872AFE" w:rsidRPr="00711388" w:rsidRDefault="00872AFE" w:rsidP="00567869">
            <w:pPr>
              <w:pStyle w:val="NormalLeft"/>
              <w:rPr>
                <w:lang w:val="en-GB"/>
              </w:rPr>
            </w:pPr>
            <w:r w:rsidRPr="00711388">
              <w:rPr>
                <w:lang w:val="en-GB"/>
              </w:rPr>
              <w:t xml:space="preserve">36 </w:t>
            </w:r>
            <w:r w:rsidR="00845F43" w:rsidRPr="00711388">
              <w:rPr>
                <w:lang w:val="en-GB"/>
              </w:rPr>
              <w:t>-</w:t>
            </w:r>
            <w:r w:rsidRPr="00711388">
              <w:rPr>
                <w:lang w:val="en-GB"/>
              </w:rPr>
              <w:t xml:space="preserve"> Life reinsurance</w:t>
            </w:r>
          </w:p>
          <w:p w14:paraId="67EA3AF2" w14:textId="0DD76024" w:rsidR="00872AFE" w:rsidRPr="00711388" w:rsidRDefault="00872AFE" w:rsidP="00567869">
            <w:pPr>
              <w:pStyle w:val="NormalLeft"/>
              <w:rPr>
                <w:lang w:val="en-GB"/>
              </w:rPr>
            </w:pPr>
            <w:r w:rsidRPr="00711388">
              <w:rPr>
                <w:lang w:val="en-GB"/>
              </w:rPr>
              <w:t xml:space="preserve">37 </w:t>
            </w:r>
            <w:r w:rsidR="00845F43" w:rsidRPr="00711388">
              <w:rPr>
                <w:lang w:val="en-GB"/>
              </w:rPr>
              <w:t>-</w:t>
            </w:r>
            <w:r w:rsidRPr="00711388">
              <w:rPr>
                <w:lang w:val="en-GB"/>
              </w:rPr>
              <w:t xml:space="preserve"> Multiline (as defined hereunder)</w:t>
            </w:r>
          </w:p>
          <w:p w14:paraId="1FE44D80" w14:textId="77777777" w:rsidR="00872AFE" w:rsidRPr="00711388" w:rsidRDefault="00872AFE" w:rsidP="00567869">
            <w:pPr>
              <w:rPr>
                <w:lang w:val="en-GB"/>
              </w:rPr>
            </w:pPr>
            <w:r w:rsidRPr="00711388">
              <w:rPr>
                <w:b/>
                <w:lang w:val="en-GB"/>
              </w:rPr>
              <w:t>Additional remarks:</w:t>
            </w:r>
          </w:p>
          <w:p w14:paraId="147DFD72" w14:textId="77777777" w:rsidR="00872AFE" w:rsidRPr="00711388" w:rsidRDefault="00872AFE" w:rsidP="00567869">
            <w:pPr>
              <w:pStyle w:val="Point0"/>
              <w:rPr>
                <w:lang w:val="en-GB"/>
              </w:rPr>
            </w:pPr>
            <w:r w:rsidRPr="00711388">
              <w:rPr>
                <w:lang w:val="en-GB"/>
              </w:rPr>
              <w:tab/>
              <w:t>1)</w:t>
            </w:r>
            <w:r w:rsidRPr="00711388">
              <w:rPr>
                <w:lang w:val="en-GB"/>
              </w:rPr>
              <w:tab/>
              <w:t>Where the reinsurance treaty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line of business.</w:t>
            </w:r>
          </w:p>
          <w:p w14:paraId="4070BF01" w14:textId="77777777" w:rsidR="00872AFE" w:rsidRPr="00711388" w:rsidRDefault="00872AFE" w:rsidP="00567869">
            <w:pPr>
              <w:pStyle w:val="Point0"/>
              <w:rPr>
                <w:lang w:val="en-GB"/>
              </w:rPr>
            </w:pPr>
            <w:r w:rsidRPr="00711388">
              <w:rPr>
                <w:lang w:val="en-GB"/>
              </w:rPr>
              <w:tab/>
              <w:t>2)</w:t>
            </w:r>
            <w:r w:rsidRPr="00711388">
              <w:rPr>
                <w:lang w:val="en-GB"/>
              </w:rPr>
              <w:tab/>
              <w:t>Where the term of the cover do not differ by line of business only the dominant (based on the Gross Estimated Treaty Premium Income) Solvency II line of business is required.</w:t>
            </w:r>
          </w:p>
          <w:p w14:paraId="405C52DE" w14:textId="77777777" w:rsidR="00872AFE" w:rsidRPr="00711388" w:rsidRDefault="00872AFE" w:rsidP="00567869">
            <w:pPr>
              <w:pStyle w:val="Point0"/>
              <w:rPr>
                <w:lang w:val="en-GB"/>
              </w:rPr>
            </w:pPr>
            <w:r w:rsidRPr="00711388">
              <w:rPr>
                <w:lang w:val="en-GB"/>
              </w:rPr>
              <w:lastRenderedPageBreak/>
              <w:tab/>
              <w:t>3)</w:t>
            </w:r>
            <w:r w:rsidRPr="00711388">
              <w:rPr>
                <w:lang w:val="en-GB"/>
              </w:rPr>
              <w:tab/>
              <w:t>Multiyear treaties with fixed conditions can be expressed by the columns used for the validity period.</w:t>
            </w:r>
          </w:p>
        </w:tc>
      </w:tr>
      <w:tr w:rsidR="00872AFE" w:rsidRPr="00711388" w14:paraId="2FCB56A7" w14:textId="77777777" w:rsidTr="00567869">
        <w:tc>
          <w:tcPr>
            <w:tcW w:w="1021" w:type="dxa"/>
            <w:tcBorders>
              <w:top w:val="single" w:sz="2" w:space="0" w:color="auto"/>
              <w:left w:val="single" w:sz="2" w:space="0" w:color="auto"/>
              <w:bottom w:val="single" w:sz="2" w:space="0" w:color="auto"/>
              <w:right w:val="single" w:sz="2" w:space="0" w:color="auto"/>
            </w:tcBorders>
          </w:tcPr>
          <w:p w14:paraId="3371A88A" w14:textId="77777777" w:rsidR="00872AFE" w:rsidRPr="00711388" w:rsidRDefault="00872AFE" w:rsidP="00567869">
            <w:pPr>
              <w:pStyle w:val="NormalLeft"/>
              <w:rPr>
                <w:lang w:val="en-GB"/>
              </w:rPr>
            </w:pPr>
            <w:r w:rsidRPr="00711388">
              <w:rPr>
                <w:lang w:val="en-GB"/>
              </w:rPr>
              <w:lastRenderedPageBreak/>
              <w:t>C0080</w:t>
            </w:r>
          </w:p>
        </w:tc>
        <w:tc>
          <w:tcPr>
            <w:tcW w:w="1672" w:type="dxa"/>
            <w:tcBorders>
              <w:top w:val="single" w:sz="2" w:space="0" w:color="auto"/>
              <w:left w:val="single" w:sz="2" w:space="0" w:color="auto"/>
              <w:bottom w:val="single" w:sz="2" w:space="0" w:color="auto"/>
              <w:right w:val="single" w:sz="2" w:space="0" w:color="auto"/>
            </w:tcBorders>
          </w:tcPr>
          <w:p w14:paraId="2A5B7F6A" w14:textId="77777777" w:rsidR="00872AFE" w:rsidRPr="00711388" w:rsidRDefault="00872AFE" w:rsidP="00567869">
            <w:pPr>
              <w:pStyle w:val="NormalLeft"/>
              <w:rPr>
                <w:lang w:val="en-GB"/>
              </w:rPr>
            </w:pPr>
            <w:r w:rsidRPr="00711388">
              <w:rPr>
                <w:lang w:val="en-GB"/>
              </w:rPr>
              <w:t>Description risk category covered</w:t>
            </w:r>
          </w:p>
        </w:tc>
        <w:tc>
          <w:tcPr>
            <w:tcW w:w="6593" w:type="dxa"/>
            <w:tcBorders>
              <w:top w:val="single" w:sz="2" w:space="0" w:color="auto"/>
              <w:left w:val="single" w:sz="2" w:space="0" w:color="auto"/>
              <w:bottom w:val="single" w:sz="2" w:space="0" w:color="auto"/>
              <w:right w:val="single" w:sz="2" w:space="0" w:color="auto"/>
            </w:tcBorders>
          </w:tcPr>
          <w:p w14:paraId="1333D1B7" w14:textId="77777777" w:rsidR="00872AFE" w:rsidRPr="00711388" w:rsidRDefault="00872AFE" w:rsidP="00567869">
            <w:pPr>
              <w:pStyle w:val="NormalLeft"/>
              <w:rPr>
                <w:lang w:val="en-GB"/>
              </w:rPr>
            </w:pPr>
            <w:r w:rsidRPr="00711388">
              <w:rPr>
                <w:lang w:val="en-GB"/>
              </w:rPr>
              <w:t>Description of the main scope of the treaty cover. This is referred to the main portfolio which is the scope of the treaty and normally is part of the treaty description (e.g. ‘Industrial property’ or ‘Director and officers liability’. Undertakings can also include a description referring which business unit the risk was accepted in case this has led to different treaty conditions (e.g. ‘Distribution label A’).</w:t>
            </w:r>
          </w:p>
          <w:p w14:paraId="4601028B" w14:textId="5D51FB74" w:rsidR="00872AFE" w:rsidRPr="00711388" w:rsidRDefault="00872AFE" w:rsidP="00567869">
            <w:pPr>
              <w:pStyle w:val="NormalLeft"/>
              <w:rPr>
                <w:lang w:val="en-GB"/>
              </w:rPr>
            </w:pPr>
            <w:r w:rsidRPr="00711388">
              <w:rPr>
                <w:lang w:val="en-GB"/>
              </w:rPr>
              <w:t>The description of the risk category covered is entity specific and is not mandatory. Also the term ‘risk category’ isn't based on Level 1 and 2 terminologies but can be consid</w:t>
            </w:r>
            <w:r w:rsidR="00FC50B2" w:rsidRPr="00711388">
              <w:rPr>
                <w:lang w:val="en-GB"/>
              </w:rPr>
              <w:t>ered as an extra possibility to</w:t>
            </w:r>
            <w:r w:rsidRPr="00711388">
              <w:rPr>
                <w:lang w:val="en-GB"/>
              </w:rPr>
              <w:t xml:space="preserve"> give additional information about the underwriting risk(s).</w:t>
            </w:r>
          </w:p>
        </w:tc>
      </w:tr>
      <w:tr w:rsidR="00872AFE" w:rsidRPr="00711388" w14:paraId="7DB2AE4B" w14:textId="77777777" w:rsidTr="00567869">
        <w:tc>
          <w:tcPr>
            <w:tcW w:w="1021" w:type="dxa"/>
            <w:tcBorders>
              <w:top w:val="single" w:sz="2" w:space="0" w:color="auto"/>
              <w:left w:val="single" w:sz="2" w:space="0" w:color="auto"/>
              <w:bottom w:val="single" w:sz="2" w:space="0" w:color="auto"/>
              <w:right w:val="single" w:sz="2" w:space="0" w:color="auto"/>
            </w:tcBorders>
          </w:tcPr>
          <w:p w14:paraId="26C81B70" w14:textId="77777777" w:rsidR="00872AFE" w:rsidRPr="00711388" w:rsidRDefault="00872AFE" w:rsidP="00567869">
            <w:pPr>
              <w:pStyle w:val="NormalLeft"/>
              <w:rPr>
                <w:lang w:val="en-GB"/>
              </w:rPr>
            </w:pPr>
            <w:r w:rsidRPr="00711388">
              <w:rPr>
                <w:lang w:val="en-GB"/>
              </w:rPr>
              <w:t>C0090</w:t>
            </w:r>
          </w:p>
        </w:tc>
        <w:tc>
          <w:tcPr>
            <w:tcW w:w="1672" w:type="dxa"/>
            <w:tcBorders>
              <w:top w:val="single" w:sz="2" w:space="0" w:color="auto"/>
              <w:left w:val="single" w:sz="2" w:space="0" w:color="auto"/>
              <w:bottom w:val="single" w:sz="2" w:space="0" w:color="auto"/>
              <w:right w:val="single" w:sz="2" w:space="0" w:color="auto"/>
            </w:tcBorders>
          </w:tcPr>
          <w:p w14:paraId="65D15833" w14:textId="77777777" w:rsidR="00872AFE" w:rsidRPr="00711388" w:rsidRDefault="00872AFE" w:rsidP="00567869">
            <w:pPr>
              <w:pStyle w:val="NormalLeft"/>
              <w:rPr>
                <w:lang w:val="en-GB"/>
              </w:rPr>
            </w:pPr>
            <w:r w:rsidRPr="00711388">
              <w:rPr>
                <w:lang w:val="en-GB"/>
              </w:rPr>
              <w:t>Type of reinsurance treaty</w:t>
            </w:r>
          </w:p>
        </w:tc>
        <w:tc>
          <w:tcPr>
            <w:tcW w:w="6593" w:type="dxa"/>
            <w:tcBorders>
              <w:top w:val="single" w:sz="2" w:space="0" w:color="auto"/>
              <w:left w:val="single" w:sz="2" w:space="0" w:color="auto"/>
              <w:bottom w:val="single" w:sz="2" w:space="0" w:color="auto"/>
              <w:right w:val="single" w:sz="2" w:space="0" w:color="auto"/>
            </w:tcBorders>
          </w:tcPr>
          <w:p w14:paraId="2B31856E" w14:textId="77777777" w:rsidR="00872AFE" w:rsidRPr="00711388" w:rsidRDefault="00872AFE" w:rsidP="00567869">
            <w:pPr>
              <w:pStyle w:val="NormalLeft"/>
              <w:rPr>
                <w:lang w:val="en-GB"/>
              </w:rPr>
            </w:pPr>
            <w:r w:rsidRPr="00711388">
              <w:rPr>
                <w:lang w:val="en-GB"/>
              </w:rPr>
              <w:t>Code of the type of reinsurance treaty. One of the options in the following list shall be used:</w:t>
            </w:r>
          </w:p>
          <w:p w14:paraId="25D88BD4" w14:textId="1F2E1D8C"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quota share</w:t>
            </w:r>
          </w:p>
          <w:p w14:paraId="7F7906B3" w14:textId="20E4431D"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variable quota share</w:t>
            </w:r>
          </w:p>
          <w:p w14:paraId="6102F431" w14:textId="4FBE845A"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surplus</w:t>
            </w:r>
          </w:p>
          <w:p w14:paraId="495EDCAF" w14:textId="1FA5173C"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excess of loss (per event and per risk)</w:t>
            </w:r>
          </w:p>
          <w:p w14:paraId="5744FA18" w14:textId="0D54710E"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excess of loss (per risk)</w:t>
            </w:r>
          </w:p>
          <w:p w14:paraId="0C3B405E" w14:textId="3F1CBFA4"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excess of loss (per event)</w:t>
            </w:r>
          </w:p>
          <w:p w14:paraId="5820FADD" w14:textId="5290D979"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excess of loss ‘back</w:t>
            </w:r>
            <w:r w:rsidR="00711388" w:rsidRPr="00711388">
              <w:rPr>
                <w:lang w:val="en-GB"/>
              </w:rPr>
              <w:t>-</w:t>
            </w:r>
            <w:r w:rsidRPr="00711388">
              <w:rPr>
                <w:lang w:val="en-GB"/>
              </w:rPr>
              <w:t>up’ (protection against follow</w:t>
            </w:r>
            <w:r w:rsidR="00711388" w:rsidRPr="00711388">
              <w:rPr>
                <w:lang w:val="en-GB"/>
              </w:rPr>
              <w:t>-</w:t>
            </w:r>
            <w:r w:rsidRPr="00711388">
              <w:rPr>
                <w:lang w:val="en-GB"/>
              </w:rPr>
              <w:t>on events which certain catastrophes can cause such as flooding or fire)</w:t>
            </w:r>
          </w:p>
          <w:p w14:paraId="0444CA47" w14:textId="586F5717"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excess of loss with basis risk</w:t>
            </w:r>
          </w:p>
          <w:p w14:paraId="5E10BF09" w14:textId="6852AACC"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reinstatement cover</w:t>
            </w:r>
          </w:p>
          <w:p w14:paraId="437DB3C8" w14:textId="3619A8B8" w:rsidR="00872AFE" w:rsidRPr="00711388" w:rsidRDefault="00872AFE" w:rsidP="00567869">
            <w:pPr>
              <w:pStyle w:val="NormalLeft"/>
              <w:rPr>
                <w:lang w:val="en-GB"/>
              </w:rPr>
            </w:pPr>
            <w:r w:rsidRPr="00711388">
              <w:rPr>
                <w:lang w:val="en-GB"/>
              </w:rPr>
              <w:t xml:space="preserve">10 </w:t>
            </w:r>
            <w:r w:rsidR="00845F43" w:rsidRPr="00711388">
              <w:rPr>
                <w:lang w:val="en-GB"/>
              </w:rPr>
              <w:t>-</w:t>
            </w:r>
            <w:r w:rsidRPr="00711388">
              <w:rPr>
                <w:lang w:val="en-GB"/>
              </w:rPr>
              <w:t xml:space="preserve"> aggregate excess of loss</w:t>
            </w:r>
          </w:p>
          <w:p w14:paraId="4866CEA1" w14:textId="3D7B1EB1" w:rsidR="00872AFE" w:rsidRPr="00711388" w:rsidRDefault="00872AFE" w:rsidP="00567869">
            <w:pPr>
              <w:pStyle w:val="NormalLeft"/>
              <w:rPr>
                <w:lang w:val="en-GB"/>
              </w:rPr>
            </w:pPr>
            <w:r w:rsidRPr="00711388">
              <w:rPr>
                <w:lang w:val="en-GB"/>
              </w:rPr>
              <w:t xml:space="preserve">11 </w:t>
            </w:r>
            <w:r w:rsidR="00845F43" w:rsidRPr="00711388">
              <w:rPr>
                <w:lang w:val="en-GB"/>
              </w:rPr>
              <w:t>-</w:t>
            </w:r>
            <w:r w:rsidRPr="00711388">
              <w:rPr>
                <w:lang w:val="en-GB"/>
              </w:rPr>
              <w:t xml:space="preserve"> unlimited excess of loss</w:t>
            </w:r>
          </w:p>
          <w:p w14:paraId="2B11E190" w14:textId="5ECF54F8" w:rsidR="00872AFE" w:rsidRPr="00711388" w:rsidRDefault="00872AFE" w:rsidP="00567869">
            <w:pPr>
              <w:pStyle w:val="NormalLeft"/>
              <w:rPr>
                <w:lang w:val="en-GB"/>
              </w:rPr>
            </w:pPr>
            <w:r w:rsidRPr="00711388">
              <w:rPr>
                <w:lang w:val="en-GB"/>
              </w:rPr>
              <w:t xml:space="preserve">12 </w:t>
            </w:r>
            <w:r w:rsidR="00845F43" w:rsidRPr="00711388">
              <w:rPr>
                <w:lang w:val="en-GB"/>
              </w:rPr>
              <w:t>-</w:t>
            </w:r>
            <w:r w:rsidRPr="00711388">
              <w:rPr>
                <w:lang w:val="en-GB"/>
              </w:rPr>
              <w:t xml:space="preserve"> stop loss</w:t>
            </w:r>
          </w:p>
          <w:p w14:paraId="68071A71" w14:textId="1BADF30B" w:rsidR="00872AFE" w:rsidRPr="00711388" w:rsidRDefault="00872AFE" w:rsidP="00567869">
            <w:pPr>
              <w:pStyle w:val="NormalLeft"/>
              <w:rPr>
                <w:lang w:val="en-GB"/>
              </w:rPr>
            </w:pPr>
            <w:r w:rsidRPr="00711388">
              <w:rPr>
                <w:lang w:val="en-GB"/>
              </w:rPr>
              <w:t xml:space="preserve">13 </w:t>
            </w:r>
            <w:r w:rsidR="00845F43" w:rsidRPr="00711388">
              <w:rPr>
                <w:lang w:val="en-GB"/>
              </w:rPr>
              <w:t>-</w:t>
            </w:r>
            <w:r w:rsidRPr="00711388">
              <w:rPr>
                <w:lang w:val="en-GB"/>
              </w:rPr>
              <w:t xml:space="preserve"> other proportional treaties</w:t>
            </w:r>
          </w:p>
          <w:p w14:paraId="738E45AD" w14:textId="3CA0511F" w:rsidR="00872AFE" w:rsidRPr="00711388" w:rsidRDefault="00872AFE" w:rsidP="00567869">
            <w:pPr>
              <w:pStyle w:val="NormalLeft"/>
              <w:rPr>
                <w:lang w:val="en-GB"/>
              </w:rPr>
            </w:pPr>
            <w:r w:rsidRPr="00711388">
              <w:rPr>
                <w:lang w:val="en-GB"/>
              </w:rPr>
              <w:t xml:space="preserve">14 </w:t>
            </w:r>
            <w:r w:rsidR="00845F43" w:rsidRPr="00711388">
              <w:rPr>
                <w:lang w:val="en-GB"/>
              </w:rPr>
              <w:t>-</w:t>
            </w:r>
            <w:r w:rsidRPr="00711388">
              <w:rPr>
                <w:lang w:val="en-GB"/>
              </w:rPr>
              <w:t xml:space="preserve"> other non</w:t>
            </w:r>
            <w:r w:rsidR="00711388" w:rsidRPr="00711388">
              <w:rPr>
                <w:lang w:val="en-GB"/>
              </w:rPr>
              <w:t>-</w:t>
            </w:r>
            <w:r w:rsidRPr="00711388">
              <w:rPr>
                <w:lang w:val="en-GB"/>
              </w:rPr>
              <w:t>proportional treaties</w:t>
            </w:r>
          </w:p>
          <w:p w14:paraId="3413FBE1" w14:textId="6F17A5EC" w:rsidR="00872AFE" w:rsidRPr="00711388" w:rsidRDefault="00872AFE" w:rsidP="00567869">
            <w:pPr>
              <w:pStyle w:val="NormalLeft"/>
              <w:rPr>
                <w:lang w:val="en-GB"/>
              </w:rPr>
            </w:pPr>
            <w:r w:rsidRPr="00711388">
              <w:rPr>
                <w:lang w:val="en-GB"/>
              </w:rPr>
              <w:t>Other proportional treaties (code 13) and Other non</w:t>
            </w:r>
            <w:r w:rsidR="00711388" w:rsidRPr="00711388">
              <w:rPr>
                <w:lang w:val="en-GB"/>
              </w:rPr>
              <w:t>-</w:t>
            </w:r>
            <w:r w:rsidRPr="00711388">
              <w:rPr>
                <w:lang w:val="en-GB"/>
              </w:rPr>
              <w:t>proportional treaties (code 14) can be used for hybrid types of reinsurance treaties.</w:t>
            </w:r>
          </w:p>
        </w:tc>
      </w:tr>
      <w:tr w:rsidR="00872AFE" w:rsidRPr="00711388" w14:paraId="46A5735D" w14:textId="77777777" w:rsidTr="00567869">
        <w:tc>
          <w:tcPr>
            <w:tcW w:w="1021" w:type="dxa"/>
            <w:tcBorders>
              <w:top w:val="single" w:sz="2" w:space="0" w:color="auto"/>
              <w:left w:val="single" w:sz="2" w:space="0" w:color="auto"/>
              <w:bottom w:val="single" w:sz="2" w:space="0" w:color="auto"/>
              <w:right w:val="single" w:sz="2" w:space="0" w:color="auto"/>
            </w:tcBorders>
          </w:tcPr>
          <w:p w14:paraId="4AD55EFE" w14:textId="77777777" w:rsidR="00872AFE" w:rsidRPr="00711388" w:rsidRDefault="00872AFE" w:rsidP="00567869">
            <w:pPr>
              <w:pStyle w:val="NormalLeft"/>
              <w:rPr>
                <w:lang w:val="en-GB"/>
              </w:rPr>
            </w:pPr>
            <w:r w:rsidRPr="00711388">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76AA17E7" w14:textId="77777777" w:rsidR="00872AFE" w:rsidRPr="00711388" w:rsidRDefault="00872AFE" w:rsidP="00567869">
            <w:pPr>
              <w:pStyle w:val="NormalLeft"/>
              <w:rPr>
                <w:lang w:val="en-GB"/>
              </w:rPr>
            </w:pPr>
            <w:r w:rsidRPr="00711388">
              <w:rPr>
                <w:lang w:val="en-GB"/>
              </w:rPr>
              <w:t>Inclusion of catastrophic reinsurance cover</w:t>
            </w:r>
          </w:p>
        </w:tc>
        <w:tc>
          <w:tcPr>
            <w:tcW w:w="6593" w:type="dxa"/>
            <w:tcBorders>
              <w:top w:val="single" w:sz="2" w:space="0" w:color="auto"/>
              <w:left w:val="single" w:sz="2" w:space="0" w:color="auto"/>
              <w:bottom w:val="single" w:sz="2" w:space="0" w:color="auto"/>
              <w:right w:val="single" w:sz="2" w:space="0" w:color="auto"/>
            </w:tcBorders>
          </w:tcPr>
          <w:p w14:paraId="7663ECC1" w14:textId="77777777" w:rsidR="00872AFE" w:rsidRPr="00711388" w:rsidRDefault="00872AFE" w:rsidP="00567869">
            <w:pPr>
              <w:pStyle w:val="NormalLeft"/>
              <w:rPr>
                <w:lang w:val="en-GB"/>
              </w:rPr>
            </w:pPr>
            <w:r w:rsidRPr="00711388">
              <w:rPr>
                <w:lang w:val="en-GB"/>
              </w:rPr>
              <w:t>Identification of the including of catastrophic guarantees. Depending on whether the listed catastrophe risks are protected under reinsurance covers, one or a combination (separated by ‘,’) of the following codes has to be used:</w:t>
            </w:r>
          </w:p>
          <w:p w14:paraId="727EA16B" w14:textId="500C72FA" w:rsidR="00872AFE" w:rsidRPr="00711388" w:rsidRDefault="00872AFE" w:rsidP="00567869">
            <w:pPr>
              <w:pStyle w:val="NormalLeft"/>
              <w:rPr>
                <w:lang w:val="en-GB"/>
              </w:rPr>
            </w:pPr>
            <w:r w:rsidRPr="00711388">
              <w:rPr>
                <w:lang w:val="en-GB"/>
              </w:rPr>
              <w:lastRenderedPageBreak/>
              <w:t xml:space="preserve">1 </w:t>
            </w:r>
            <w:r w:rsidR="00845F43" w:rsidRPr="00711388">
              <w:rPr>
                <w:lang w:val="en-GB"/>
              </w:rPr>
              <w:t>-</w:t>
            </w:r>
            <w:r w:rsidRPr="00711388">
              <w:rPr>
                <w:lang w:val="en-GB"/>
              </w:rPr>
              <w:t xml:space="preserve"> cover excludes all catastrophic guarantees</w:t>
            </w:r>
          </w:p>
          <w:p w14:paraId="7F038911" w14:textId="0DB2664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earthquake, volcanic eruption, tidal wave etc. are covered</w:t>
            </w:r>
          </w:p>
          <w:p w14:paraId="45AE537A" w14:textId="5D3FA342"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flood is covered</w:t>
            </w:r>
          </w:p>
          <w:p w14:paraId="4BC5445D" w14:textId="25CFD94D"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hurricane, windstorm, etc. are covered</w:t>
            </w:r>
          </w:p>
          <w:p w14:paraId="69DC83D7" w14:textId="196E7446"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other risks such as freeze, hail, strong wind are covered</w:t>
            </w:r>
          </w:p>
          <w:p w14:paraId="4BBACA10" w14:textId="7785A6FF"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terrorism is covered</w:t>
            </w:r>
          </w:p>
          <w:p w14:paraId="57E6A46C" w14:textId="725A9418"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SRCC (strikes, riots, civil commotion), sabotage, popular uprising are covered</w:t>
            </w:r>
          </w:p>
          <w:p w14:paraId="463EB08E" w14:textId="792152F6"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all the above mentioned risks are covered</w:t>
            </w:r>
          </w:p>
          <w:p w14:paraId="6E0811F2" w14:textId="44938B71"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risks not otherwise included in the listed items are covered</w:t>
            </w:r>
          </w:p>
        </w:tc>
      </w:tr>
      <w:tr w:rsidR="00872AFE" w:rsidRPr="00711388" w14:paraId="2ACE4777" w14:textId="77777777" w:rsidTr="00567869">
        <w:tc>
          <w:tcPr>
            <w:tcW w:w="1021" w:type="dxa"/>
            <w:tcBorders>
              <w:top w:val="single" w:sz="2" w:space="0" w:color="auto"/>
              <w:left w:val="single" w:sz="2" w:space="0" w:color="auto"/>
              <w:bottom w:val="single" w:sz="2" w:space="0" w:color="auto"/>
              <w:right w:val="single" w:sz="2" w:space="0" w:color="auto"/>
            </w:tcBorders>
          </w:tcPr>
          <w:p w14:paraId="544799C4" w14:textId="77777777" w:rsidR="00872AFE" w:rsidRPr="00711388" w:rsidRDefault="00872AFE" w:rsidP="00567869">
            <w:pPr>
              <w:pStyle w:val="NormalLeft"/>
              <w:rPr>
                <w:lang w:val="en-GB"/>
              </w:rPr>
            </w:pPr>
            <w:r w:rsidRPr="00711388">
              <w:rPr>
                <w:lang w:val="en-GB"/>
              </w:rPr>
              <w:lastRenderedPageBreak/>
              <w:t>C0110</w:t>
            </w:r>
          </w:p>
        </w:tc>
        <w:tc>
          <w:tcPr>
            <w:tcW w:w="1672" w:type="dxa"/>
            <w:tcBorders>
              <w:top w:val="single" w:sz="2" w:space="0" w:color="auto"/>
              <w:left w:val="single" w:sz="2" w:space="0" w:color="auto"/>
              <w:bottom w:val="single" w:sz="2" w:space="0" w:color="auto"/>
              <w:right w:val="single" w:sz="2" w:space="0" w:color="auto"/>
            </w:tcBorders>
          </w:tcPr>
          <w:p w14:paraId="59E2CC05" w14:textId="77777777" w:rsidR="00872AFE" w:rsidRPr="00711388" w:rsidRDefault="00872AFE" w:rsidP="00567869">
            <w:pPr>
              <w:pStyle w:val="NormalLeft"/>
              <w:rPr>
                <w:lang w:val="en-GB"/>
              </w:rPr>
            </w:pPr>
            <w:r w:rsidRPr="00711388">
              <w:rPr>
                <w:lang w:val="en-GB"/>
              </w:rPr>
              <w:t>Validity period (start date)</w:t>
            </w:r>
          </w:p>
        </w:tc>
        <w:tc>
          <w:tcPr>
            <w:tcW w:w="6593" w:type="dxa"/>
            <w:tcBorders>
              <w:top w:val="single" w:sz="2" w:space="0" w:color="auto"/>
              <w:left w:val="single" w:sz="2" w:space="0" w:color="auto"/>
              <w:bottom w:val="single" w:sz="2" w:space="0" w:color="auto"/>
              <w:right w:val="single" w:sz="2" w:space="0" w:color="auto"/>
            </w:tcBorders>
          </w:tcPr>
          <w:p w14:paraId="6CB9B128" w14:textId="4D11935E" w:rsidR="00872AFE" w:rsidRPr="00711388" w:rsidRDefault="00872AFE" w:rsidP="00567869">
            <w:pPr>
              <w:pStyle w:val="NormalLeft"/>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date of commencement of the specific reinsurance treaty.</w:t>
            </w:r>
          </w:p>
        </w:tc>
      </w:tr>
      <w:tr w:rsidR="00872AFE" w:rsidRPr="00711388" w14:paraId="223AEB20" w14:textId="77777777" w:rsidTr="00567869">
        <w:tc>
          <w:tcPr>
            <w:tcW w:w="1021" w:type="dxa"/>
            <w:tcBorders>
              <w:top w:val="single" w:sz="2" w:space="0" w:color="auto"/>
              <w:left w:val="single" w:sz="2" w:space="0" w:color="auto"/>
              <w:bottom w:val="single" w:sz="2" w:space="0" w:color="auto"/>
              <w:right w:val="single" w:sz="2" w:space="0" w:color="auto"/>
            </w:tcBorders>
          </w:tcPr>
          <w:p w14:paraId="4698647D" w14:textId="77777777" w:rsidR="00872AFE" w:rsidRPr="00711388" w:rsidRDefault="00872AFE" w:rsidP="00567869">
            <w:pPr>
              <w:pStyle w:val="NormalLeft"/>
              <w:rPr>
                <w:lang w:val="en-GB"/>
              </w:rPr>
            </w:pPr>
            <w:r w:rsidRPr="00711388">
              <w:rPr>
                <w:lang w:val="en-GB"/>
              </w:rPr>
              <w:t>C0120</w:t>
            </w:r>
          </w:p>
        </w:tc>
        <w:tc>
          <w:tcPr>
            <w:tcW w:w="1672" w:type="dxa"/>
            <w:tcBorders>
              <w:top w:val="single" w:sz="2" w:space="0" w:color="auto"/>
              <w:left w:val="single" w:sz="2" w:space="0" w:color="auto"/>
              <w:bottom w:val="single" w:sz="2" w:space="0" w:color="auto"/>
              <w:right w:val="single" w:sz="2" w:space="0" w:color="auto"/>
            </w:tcBorders>
          </w:tcPr>
          <w:p w14:paraId="5F53FB75" w14:textId="77777777" w:rsidR="00872AFE" w:rsidRPr="00711388" w:rsidRDefault="00872AFE" w:rsidP="00567869">
            <w:pPr>
              <w:pStyle w:val="NormalLeft"/>
              <w:rPr>
                <w:lang w:val="en-GB"/>
              </w:rPr>
            </w:pPr>
            <w:r w:rsidRPr="00711388">
              <w:rPr>
                <w:lang w:val="en-GB"/>
              </w:rPr>
              <w:t>Validity period (expiry date)</w:t>
            </w:r>
          </w:p>
        </w:tc>
        <w:tc>
          <w:tcPr>
            <w:tcW w:w="6593" w:type="dxa"/>
            <w:tcBorders>
              <w:top w:val="single" w:sz="2" w:space="0" w:color="auto"/>
              <w:left w:val="single" w:sz="2" w:space="0" w:color="auto"/>
              <w:bottom w:val="single" w:sz="2" w:space="0" w:color="auto"/>
              <w:right w:val="single" w:sz="2" w:space="0" w:color="auto"/>
            </w:tcBorders>
          </w:tcPr>
          <w:p w14:paraId="33E28E7F" w14:textId="1312604C" w:rsidR="00872AFE" w:rsidRPr="00711388" w:rsidRDefault="00872AFE" w:rsidP="00567869">
            <w:pPr>
              <w:pStyle w:val="NormalLeft"/>
              <w:rPr>
                <w:lang w:val="en-GB"/>
              </w:rPr>
            </w:pPr>
            <w:r w:rsidRPr="00711388">
              <w:rPr>
                <w:lang w:val="en-GB"/>
              </w:rPr>
              <w:t>Identify the ISO 8601 (yyyy</w:t>
            </w:r>
            <w:r w:rsidR="00711388" w:rsidRPr="00711388">
              <w:rPr>
                <w:lang w:val="en-GB"/>
              </w:rPr>
              <w:t>-</w:t>
            </w:r>
            <w:r w:rsidRPr="00711388">
              <w:rPr>
                <w:lang w:val="en-GB"/>
              </w:rPr>
              <w:t>mm</w:t>
            </w:r>
            <w:r w:rsidR="00711388" w:rsidRPr="00711388">
              <w:rPr>
                <w:lang w:val="en-GB"/>
              </w:rPr>
              <w:t>-</w:t>
            </w:r>
            <w:r w:rsidRPr="00711388">
              <w:rPr>
                <w:lang w:val="en-GB"/>
              </w:rPr>
              <w:t>dd) code of the final expiry date of the specific reinsurance treaty.</w:t>
            </w:r>
          </w:p>
          <w:p w14:paraId="1581738F" w14:textId="052D78A9" w:rsidR="00872AFE" w:rsidRPr="00711388" w:rsidRDefault="00872AFE" w:rsidP="00567869">
            <w:pPr>
              <w:pStyle w:val="NormalLeft"/>
              <w:rPr>
                <w:lang w:val="en-GB"/>
              </w:rPr>
            </w:pPr>
            <w:r w:rsidRPr="00711388">
              <w:rPr>
                <w:lang w:val="en-GB"/>
              </w:rPr>
              <w:t>In case the treaty conditions remain unchanged when filling in the template and the undertaking is not making use of the termination clause, the expiry date will be the next possible expiry date.</w:t>
            </w:r>
          </w:p>
        </w:tc>
      </w:tr>
      <w:tr w:rsidR="00872AFE" w:rsidRPr="00711388" w14:paraId="30AE33F9" w14:textId="77777777" w:rsidTr="00567869">
        <w:tc>
          <w:tcPr>
            <w:tcW w:w="1021" w:type="dxa"/>
            <w:tcBorders>
              <w:top w:val="single" w:sz="2" w:space="0" w:color="auto"/>
              <w:left w:val="single" w:sz="2" w:space="0" w:color="auto"/>
              <w:bottom w:val="single" w:sz="2" w:space="0" w:color="auto"/>
              <w:right w:val="single" w:sz="2" w:space="0" w:color="auto"/>
            </w:tcBorders>
          </w:tcPr>
          <w:p w14:paraId="495AEA9D" w14:textId="77777777" w:rsidR="00872AFE" w:rsidRPr="00711388" w:rsidRDefault="00872AFE" w:rsidP="00567869">
            <w:pPr>
              <w:pStyle w:val="NormalLeft"/>
              <w:rPr>
                <w:lang w:val="en-GB"/>
              </w:rPr>
            </w:pPr>
            <w:del w:id="9727" w:author="Author">
              <w:r w:rsidRPr="00711388" w:rsidDel="001F1176">
                <w:rPr>
                  <w:lang w:val="en-GB"/>
                </w:rPr>
                <w:delText>C0130</w:delText>
              </w:r>
            </w:del>
          </w:p>
        </w:tc>
        <w:tc>
          <w:tcPr>
            <w:tcW w:w="1672" w:type="dxa"/>
            <w:tcBorders>
              <w:top w:val="single" w:sz="2" w:space="0" w:color="auto"/>
              <w:left w:val="single" w:sz="2" w:space="0" w:color="auto"/>
              <w:bottom w:val="single" w:sz="2" w:space="0" w:color="auto"/>
              <w:right w:val="single" w:sz="2" w:space="0" w:color="auto"/>
            </w:tcBorders>
          </w:tcPr>
          <w:p w14:paraId="3FE76785" w14:textId="77777777" w:rsidR="00872AFE" w:rsidRPr="00711388" w:rsidRDefault="00872AFE" w:rsidP="00567869">
            <w:pPr>
              <w:pStyle w:val="NormalLeft"/>
              <w:rPr>
                <w:lang w:val="en-GB"/>
              </w:rPr>
            </w:pPr>
            <w:del w:id="9728" w:author="Author">
              <w:r w:rsidRPr="00711388" w:rsidDel="001F1176">
                <w:rPr>
                  <w:lang w:val="en-GB"/>
                </w:rPr>
                <w:delText>Currency</w:delText>
              </w:r>
            </w:del>
          </w:p>
        </w:tc>
        <w:tc>
          <w:tcPr>
            <w:tcW w:w="6593" w:type="dxa"/>
            <w:tcBorders>
              <w:top w:val="single" w:sz="2" w:space="0" w:color="auto"/>
              <w:left w:val="single" w:sz="2" w:space="0" w:color="auto"/>
              <w:bottom w:val="single" w:sz="2" w:space="0" w:color="auto"/>
              <w:right w:val="single" w:sz="2" w:space="0" w:color="auto"/>
            </w:tcBorders>
          </w:tcPr>
          <w:p w14:paraId="2B7B3508" w14:textId="77777777" w:rsidR="00872AFE" w:rsidRPr="00711388" w:rsidRDefault="00872AFE" w:rsidP="00567869">
            <w:pPr>
              <w:pStyle w:val="NormalLeft"/>
              <w:rPr>
                <w:lang w:val="en-GB"/>
              </w:rPr>
            </w:pPr>
            <w:del w:id="9729" w:author="Author">
              <w:r w:rsidRPr="00711388" w:rsidDel="001F1176">
                <w:rPr>
                  <w:lang w:val="en-GB"/>
                </w:rPr>
                <w:delText>Identify the ISO 4217 alphabetic code of the currency used while placing the reinsurance treaty. All the amounts must be expressed in this currency for the specific cover, unless otherwise required by the national supervisory authority. In case the treaty is placed in two different currencies, then the main currency must be filled.</w:delText>
              </w:r>
            </w:del>
          </w:p>
        </w:tc>
      </w:tr>
      <w:tr w:rsidR="00872AFE" w:rsidRPr="00711388" w14:paraId="567DE3AF" w14:textId="77777777" w:rsidTr="00567869">
        <w:tc>
          <w:tcPr>
            <w:tcW w:w="1021" w:type="dxa"/>
            <w:tcBorders>
              <w:top w:val="single" w:sz="2" w:space="0" w:color="auto"/>
              <w:left w:val="single" w:sz="2" w:space="0" w:color="auto"/>
              <w:bottom w:val="single" w:sz="2" w:space="0" w:color="auto"/>
              <w:right w:val="single" w:sz="2" w:space="0" w:color="auto"/>
            </w:tcBorders>
          </w:tcPr>
          <w:p w14:paraId="260C968C" w14:textId="77777777" w:rsidR="00872AFE" w:rsidRPr="00711388" w:rsidRDefault="00872AFE" w:rsidP="00567869">
            <w:pPr>
              <w:pStyle w:val="NormalLeft"/>
              <w:rPr>
                <w:lang w:val="en-GB"/>
              </w:rPr>
            </w:pPr>
            <w:r w:rsidRPr="00711388">
              <w:rPr>
                <w:lang w:val="en-GB"/>
              </w:rPr>
              <w:t>C0140</w:t>
            </w:r>
          </w:p>
        </w:tc>
        <w:tc>
          <w:tcPr>
            <w:tcW w:w="1672" w:type="dxa"/>
            <w:tcBorders>
              <w:top w:val="single" w:sz="2" w:space="0" w:color="auto"/>
              <w:left w:val="single" w:sz="2" w:space="0" w:color="auto"/>
              <w:bottom w:val="single" w:sz="2" w:space="0" w:color="auto"/>
              <w:right w:val="single" w:sz="2" w:space="0" w:color="auto"/>
            </w:tcBorders>
          </w:tcPr>
          <w:p w14:paraId="4BF85073" w14:textId="77777777" w:rsidR="00872AFE" w:rsidRPr="00711388" w:rsidRDefault="00872AFE" w:rsidP="00567869">
            <w:pPr>
              <w:pStyle w:val="NormalLeft"/>
              <w:rPr>
                <w:lang w:val="en-GB"/>
              </w:rPr>
            </w:pPr>
            <w:r w:rsidRPr="00711388">
              <w:rPr>
                <w:lang w:val="en-GB"/>
              </w:rPr>
              <w:t>Type of underwriting model</w:t>
            </w:r>
          </w:p>
        </w:tc>
        <w:tc>
          <w:tcPr>
            <w:tcW w:w="6593" w:type="dxa"/>
            <w:tcBorders>
              <w:top w:val="single" w:sz="2" w:space="0" w:color="auto"/>
              <w:left w:val="single" w:sz="2" w:space="0" w:color="auto"/>
              <w:bottom w:val="single" w:sz="2" w:space="0" w:color="auto"/>
              <w:right w:val="single" w:sz="2" w:space="0" w:color="auto"/>
            </w:tcBorders>
          </w:tcPr>
          <w:p w14:paraId="10333295" w14:textId="77777777" w:rsidR="00872AFE" w:rsidRPr="00711388" w:rsidRDefault="00872AFE" w:rsidP="00567869">
            <w:pPr>
              <w:pStyle w:val="NormalLeft"/>
              <w:rPr>
                <w:lang w:val="en-GB"/>
              </w:rPr>
            </w:pPr>
            <w:r w:rsidRPr="00711388">
              <w:rPr>
                <w:lang w:val="en-GB"/>
              </w:rPr>
              <w:t>Type of underwriting model which is used to estimate the exposure of the underwriting risk and the need for reinsurance protection. One of the options in the following closed list shall be used:</w:t>
            </w:r>
          </w:p>
          <w:p w14:paraId="172839B3" w14:textId="59087FF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Sum Insured</w:t>
            </w:r>
          </w:p>
          <w:p w14:paraId="7D3A4B03" w14:textId="77777777" w:rsidR="00872AFE" w:rsidRPr="00711388" w:rsidRDefault="00872AFE" w:rsidP="00567869">
            <w:pPr>
              <w:pStyle w:val="NormalLeft"/>
              <w:rPr>
                <w:lang w:val="en-GB"/>
              </w:rPr>
            </w:pPr>
            <w:r w:rsidRPr="00711388">
              <w:rPr>
                <w:lang w:val="en-GB"/>
              </w:rPr>
              <w:t>the highest amount that the insurer can be obliged to pay out according to the original policy. SI must also be filled when type of underwriting model is not applicable</w:t>
            </w:r>
          </w:p>
          <w:p w14:paraId="405C9AC4" w14:textId="30AD6C9A"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Maximum Possible Loss</w:t>
            </w:r>
          </w:p>
          <w:p w14:paraId="3BAA219A" w14:textId="77777777" w:rsidR="00872AFE" w:rsidRPr="00711388" w:rsidRDefault="00872AFE" w:rsidP="00567869">
            <w:pPr>
              <w:pStyle w:val="NormalLeft"/>
              <w:rPr>
                <w:lang w:val="en-GB"/>
              </w:rPr>
            </w:pPr>
            <w:r w:rsidRPr="00711388">
              <w:rPr>
                <w:lang w:val="en-GB"/>
              </w:rPr>
              <w:t>loss which may occur when the most unfavourable circumstances being more or less exceptionally combined, the fire is only stopped by impassable obstacles or lack of substance.</w:t>
            </w:r>
          </w:p>
          <w:p w14:paraId="08D7E6F7" w14:textId="2093DDF8"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Probable Maximum Loss</w:t>
            </w:r>
          </w:p>
          <w:p w14:paraId="5DC45949" w14:textId="77777777" w:rsidR="00872AFE" w:rsidRPr="00711388" w:rsidRDefault="00872AFE" w:rsidP="00567869">
            <w:pPr>
              <w:pStyle w:val="NormalLeft"/>
              <w:rPr>
                <w:lang w:val="en-GB"/>
              </w:rPr>
            </w:pPr>
            <w:r w:rsidRPr="00711388">
              <w:rPr>
                <w:lang w:val="en-GB"/>
              </w:rPr>
              <w:t xml:space="preserve">defined as the estimate of the largest loss from a single fire or peril to be expected, assuming the worst single impairment of </w:t>
            </w:r>
            <w:r w:rsidRPr="00711388">
              <w:rPr>
                <w:lang w:val="en-GB"/>
              </w:rPr>
              <w:lastRenderedPageBreak/>
              <w:t>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50A23144" w14:textId="0946078D"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Estimated Maximum Loss</w:t>
            </w:r>
          </w:p>
          <w:p w14:paraId="7948DF2F" w14:textId="77777777" w:rsidR="00872AFE" w:rsidRPr="00711388" w:rsidRDefault="00872AFE" w:rsidP="00567869">
            <w:pPr>
              <w:pStyle w:val="NormalLeft"/>
              <w:rPr>
                <w:lang w:val="en-GB"/>
              </w:rPr>
            </w:pPr>
            <w:r w:rsidRPr="00711388">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7BA6F3F9" w14:textId="32FB8613"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Other</w:t>
            </w:r>
          </w:p>
          <w:p w14:paraId="4EEA98DC" w14:textId="77777777" w:rsidR="00872AFE" w:rsidRPr="00711388" w:rsidRDefault="00872AFE" w:rsidP="00567869">
            <w:pPr>
              <w:pStyle w:val="NormalLeft"/>
              <w:rPr>
                <w:lang w:val="en-GB"/>
              </w:rPr>
            </w:pPr>
            <w:r w:rsidRPr="00711388">
              <w:rPr>
                <w:lang w:val="en-GB"/>
              </w:rPr>
              <w:t>other possible underwriting models used. The type of ‘other’ underwriting model applied must be explained in the Regular Supervisory Report.</w:t>
            </w:r>
          </w:p>
          <w:p w14:paraId="18F6FE13" w14:textId="77777777" w:rsidR="00872AFE" w:rsidRPr="00711388" w:rsidRDefault="00872AFE" w:rsidP="00567869">
            <w:pPr>
              <w:pStyle w:val="NormalLeft"/>
              <w:rPr>
                <w:lang w:val="en-GB"/>
              </w:rPr>
            </w:pPr>
            <w:r w:rsidRPr="00711388">
              <w:rPr>
                <w:lang w:val="en-GB"/>
              </w:rPr>
              <w:t>Although abovementioned definitions are used for the line of business, as defined in Annex I to Delegated Regulation (EU) 2015/35, ‘Fire and other damage to property insurance and reinsurance’, similar definitions might be in place for other lines of business.</w:t>
            </w:r>
          </w:p>
        </w:tc>
      </w:tr>
      <w:tr w:rsidR="00872AFE" w:rsidRPr="00711388" w14:paraId="6C746D33" w14:textId="77777777" w:rsidTr="00567869">
        <w:tc>
          <w:tcPr>
            <w:tcW w:w="1021" w:type="dxa"/>
            <w:tcBorders>
              <w:top w:val="single" w:sz="2" w:space="0" w:color="auto"/>
              <w:left w:val="single" w:sz="2" w:space="0" w:color="auto"/>
              <w:bottom w:val="single" w:sz="2" w:space="0" w:color="auto"/>
              <w:right w:val="single" w:sz="2" w:space="0" w:color="auto"/>
            </w:tcBorders>
          </w:tcPr>
          <w:p w14:paraId="3694A709" w14:textId="77777777" w:rsidR="00872AFE" w:rsidRPr="00711388" w:rsidRDefault="00872AFE" w:rsidP="00567869">
            <w:pPr>
              <w:pStyle w:val="NormalLeft"/>
              <w:rPr>
                <w:lang w:val="en-GB"/>
              </w:rPr>
            </w:pPr>
            <w:r w:rsidRPr="00711388">
              <w:rPr>
                <w:lang w:val="en-GB"/>
              </w:rPr>
              <w:lastRenderedPageBreak/>
              <w:t>C0150</w:t>
            </w:r>
          </w:p>
        </w:tc>
        <w:tc>
          <w:tcPr>
            <w:tcW w:w="1672" w:type="dxa"/>
            <w:tcBorders>
              <w:top w:val="single" w:sz="2" w:space="0" w:color="auto"/>
              <w:left w:val="single" w:sz="2" w:space="0" w:color="auto"/>
              <w:bottom w:val="single" w:sz="2" w:space="0" w:color="auto"/>
              <w:right w:val="single" w:sz="2" w:space="0" w:color="auto"/>
            </w:tcBorders>
          </w:tcPr>
          <w:p w14:paraId="7FD8E4C6" w14:textId="780966D0" w:rsidR="00872AFE" w:rsidRPr="00711388" w:rsidRDefault="00872AFE" w:rsidP="00567869">
            <w:pPr>
              <w:pStyle w:val="NormalLeft"/>
              <w:rPr>
                <w:lang w:val="en-GB"/>
              </w:rPr>
            </w:pPr>
            <w:r w:rsidRPr="00711388">
              <w:rPr>
                <w:lang w:val="en-GB"/>
              </w:rPr>
              <w:t xml:space="preserve">Estimated Subject Premium Income (XL </w:t>
            </w:r>
            <w:r w:rsidR="00845F43" w:rsidRPr="00711388">
              <w:rPr>
                <w:lang w:val="en-GB"/>
              </w:rPr>
              <w:t>-</w:t>
            </w:r>
            <w:r w:rsidRPr="00711388">
              <w:rPr>
                <w:lang w:val="en-GB"/>
              </w:rPr>
              <w:t xml:space="preserve"> ESPI)</w:t>
            </w:r>
          </w:p>
        </w:tc>
        <w:tc>
          <w:tcPr>
            <w:tcW w:w="6593" w:type="dxa"/>
            <w:tcBorders>
              <w:top w:val="single" w:sz="2" w:space="0" w:color="auto"/>
              <w:left w:val="single" w:sz="2" w:space="0" w:color="auto"/>
              <w:bottom w:val="single" w:sz="2" w:space="0" w:color="auto"/>
              <w:right w:val="single" w:sz="2" w:space="0" w:color="auto"/>
            </w:tcBorders>
          </w:tcPr>
          <w:p w14:paraId="3ECD7E56" w14:textId="77777777" w:rsidR="00872AFE" w:rsidRPr="00711388" w:rsidRDefault="00872AFE" w:rsidP="00567869">
            <w:pPr>
              <w:pStyle w:val="NormalLeft"/>
              <w:rPr>
                <w:lang w:val="en-GB"/>
              </w:rPr>
            </w:pPr>
            <w:r w:rsidRPr="00711388">
              <w:rPr>
                <w:lang w:val="en-GB"/>
              </w:rPr>
              <w:t>The amount of the estimated subject premiums income (‘ESPI’) relating to the contract period. It is normally the amount of premium referring to the portfolio protected under Excess of Loss treaties; in any case it is the amount on which the reinsurance premium is calculated by applying the rate. This item is only reported for XL treaties.</w:t>
            </w:r>
          </w:p>
        </w:tc>
      </w:tr>
      <w:tr w:rsidR="00872AFE" w:rsidRPr="00711388" w14:paraId="3E67F207" w14:textId="77777777" w:rsidTr="00567869">
        <w:tc>
          <w:tcPr>
            <w:tcW w:w="1021" w:type="dxa"/>
            <w:tcBorders>
              <w:top w:val="single" w:sz="2" w:space="0" w:color="auto"/>
              <w:left w:val="single" w:sz="2" w:space="0" w:color="auto"/>
              <w:bottom w:val="single" w:sz="2" w:space="0" w:color="auto"/>
              <w:right w:val="single" w:sz="2" w:space="0" w:color="auto"/>
            </w:tcBorders>
          </w:tcPr>
          <w:p w14:paraId="498E3410" w14:textId="77777777" w:rsidR="00872AFE" w:rsidRPr="00711388" w:rsidRDefault="00872AFE" w:rsidP="00567869">
            <w:pPr>
              <w:pStyle w:val="NormalLeft"/>
              <w:rPr>
                <w:lang w:val="en-GB"/>
              </w:rPr>
            </w:pPr>
            <w:r w:rsidRPr="00711388">
              <w:rPr>
                <w:lang w:val="en-GB"/>
              </w:rPr>
              <w:t>C0160</w:t>
            </w:r>
          </w:p>
        </w:tc>
        <w:tc>
          <w:tcPr>
            <w:tcW w:w="1672" w:type="dxa"/>
            <w:tcBorders>
              <w:top w:val="single" w:sz="2" w:space="0" w:color="auto"/>
              <w:left w:val="single" w:sz="2" w:space="0" w:color="auto"/>
              <w:bottom w:val="single" w:sz="2" w:space="0" w:color="auto"/>
              <w:right w:val="single" w:sz="2" w:space="0" w:color="auto"/>
            </w:tcBorders>
          </w:tcPr>
          <w:p w14:paraId="6F703170" w14:textId="77777777" w:rsidR="00872AFE" w:rsidRPr="00711388" w:rsidRDefault="00872AFE" w:rsidP="00567869">
            <w:pPr>
              <w:pStyle w:val="NormalLeft"/>
              <w:rPr>
                <w:lang w:val="en-GB"/>
              </w:rPr>
            </w:pPr>
            <w:r w:rsidRPr="00711388">
              <w:rPr>
                <w:lang w:val="en-GB"/>
              </w:rPr>
              <w:t>Gross Estimated Treaty Premium Income (proportional and non proportional)</w:t>
            </w:r>
          </w:p>
        </w:tc>
        <w:tc>
          <w:tcPr>
            <w:tcW w:w="6593" w:type="dxa"/>
            <w:tcBorders>
              <w:top w:val="single" w:sz="2" w:space="0" w:color="auto"/>
              <w:left w:val="single" w:sz="2" w:space="0" w:color="auto"/>
              <w:bottom w:val="single" w:sz="2" w:space="0" w:color="auto"/>
              <w:right w:val="single" w:sz="2" w:space="0" w:color="auto"/>
            </w:tcBorders>
          </w:tcPr>
          <w:p w14:paraId="3E25778B" w14:textId="77777777" w:rsidR="00872AFE" w:rsidRPr="00711388" w:rsidRDefault="00872AFE" w:rsidP="00567869">
            <w:pPr>
              <w:pStyle w:val="NormalLeft"/>
              <w:rPr>
                <w:lang w:val="en-GB"/>
              </w:rPr>
            </w:pPr>
            <w:r w:rsidRPr="00711388">
              <w:rPr>
                <w:lang w:val="en-GB"/>
              </w:rPr>
              <w:t>The amount of premium for 100 % of the treaty relating to the contract period. This amount is the equivalent of the 100 % reinsurance premium to be paid to all reinsurers for the treaty period, including the premium corresponding to unplaced shares.</w:t>
            </w:r>
          </w:p>
        </w:tc>
      </w:tr>
      <w:tr w:rsidR="00872AFE" w:rsidRPr="00711388" w14:paraId="48ACFEB6" w14:textId="77777777" w:rsidTr="00567869">
        <w:tc>
          <w:tcPr>
            <w:tcW w:w="1021" w:type="dxa"/>
            <w:tcBorders>
              <w:top w:val="single" w:sz="2" w:space="0" w:color="auto"/>
              <w:left w:val="single" w:sz="2" w:space="0" w:color="auto"/>
              <w:bottom w:val="single" w:sz="2" w:space="0" w:color="auto"/>
              <w:right w:val="single" w:sz="2" w:space="0" w:color="auto"/>
            </w:tcBorders>
          </w:tcPr>
          <w:p w14:paraId="34BCCAEA" w14:textId="77777777" w:rsidR="00872AFE" w:rsidRPr="00711388" w:rsidRDefault="00872AFE" w:rsidP="00567869">
            <w:pPr>
              <w:pStyle w:val="NormalLeft"/>
              <w:rPr>
                <w:lang w:val="en-GB"/>
              </w:rPr>
            </w:pPr>
            <w:r w:rsidRPr="00711388">
              <w:rPr>
                <w:lang w:val="en-GB"/>
              </w:rPr>
              <w:lastRenderedPageBreak/>
              <w:t>C0170</w:t>
            </w:r>
          </w:p>
        </w:tc>
        <w:tc>
          <w:tcPr>
            <w:tcW w:w="1672" w:type="dxa"/>
            <w:tcBorders>
              <w:top w:val="single" w:sz="2" w:space="0" w:color="auto"/>
              <w:left w:val="single" w:sz="2" w:space="0" w:color="auto"/>
              <w:bottom w:val="single" w:sz="2" w:space="0" w:color="auto"/>
              <w:right w:val="single" w:sz="2" w:space="0" w:color="auto"/>
            </w:tcBorders>
          </w:tcPr>
          <w:p w14:paraId="49C13AB7" w14:textId="77777777" w:rsidR="00872AFE" w:rsidRPr="00711388" w:rsidRDefault="00872AFE" w:rsidP="00567869">
            <w:pPr>
              <w:pStyle w:val="NormalLeft"/>
              <w:rPr>
                <w:lang w:val="en-GB"/>
              </w:rPr>
            </w:pPr>
            <w:r w:rsidRPr="00711388">
              <w:rPr>
                <w:lang w:val="en-GB"/>
              </w:rPr>
              <w:t>Aggregate deductibles (amount)</w:t>
            </w:r>
          </w:p>
        </w:tc>
        <w:tc>
          <w:tcPr>
            <w:tcW w:w="6593" w:type="dxa"/>
            <w:tcBorders>
              <w:top w:val="single" w:sz="2" w:space="0" w:color="auto"/>
              <w:left w:val="single" w:sz="2" w:space="0" w:color="auto"/>
              <w:bottom w:val="single" w:sz="2" w:space="0" w:color="auto"/>
              <w:right w:val="single" w:sz="2" w:space="0" w:color="auto"/>
            </w:tcBorders>
          </w:tcPr>
          <w:p w14:paraId="14F651CE" w14:textId="77777777" w:rsidR="00872AFE" w:rsidRPr="00711388" w:rsidRDefault="00872AFE" w:rsidP="00567869">
            <w:pPr>
              <w:pStyle w:val="NormalLeft"/>
              <w:rPr>
                <w:lang w:val="en-GB"/>
              </w:rPr>
            </w:pPr>
            <w:r w:rsidRPr="00711388">
              <w:rPr>
                <w:lang w:val="en-GB"/>
              </w:rPr>
              <w:t>The amount of franchise, meaning an additional retention when losses are covered by the reinsurer only when a certain amount of cumulative losses have taken place. This item is reported, when applicable, only if item C0180 is not reported.</w:t>
            </w:r>
          </w:p>
        </w:tc>
      </w:tr>
      <w:tr w:rsidR="00872AFE" w:rsidRPr="00711388" w14:paraId="4630FAE4" w14:textId="77777777" w:rsidTr="00567869">
        <w:tc>
          <w:tcPr>
            <w:tcW w:w="1021" w:type="dxa"/>
            <w:tcBorders>
              <w:top w:val="single" w:sz="2" w:space="0" w:color="auto"/>
              <w:left w:val="single" w:sz="2" w:space="0" w:color="auto"/>
              <w:bottom w:val="single" w:sz="2" w:space="0" w:color="auto"/>
              <w:right w:val="single" w:sz="2" w:space="0" w:color="auto"/>
            </w:tcBorders>
          </w:tcPr>
          <w:p w14:paraId="2FB472C5" w14:textId="77777777" w:rsidR="00872AFE" w:rsidRPr="00711388" w:rsidRDefault="00872AFE" w:rsidP="00567869">
            <w:pPr>
              <w:pStyle w:val="NormalLeft"/>
              <w:rPr>
                <w:lang w:val="en-GB"/>
              </w:rPr>
            </w:pPr>
            <w:r w:rsidRPr="00711388">
              <w:rPr>
                <w:lang w:val="en-GB"/>
              </w:rPr>
              <w:t>C0180</w:t>
            </w:r>
          </w:p>
        </w:tc>
        <w:tc>
          <w:tcPr>
            <w:tcW w:w="1672" w:type="dxa"/>
            <w:tcBorders>
              <w:top w:val="single" w:sz="2" w:space="0" w:color="auto"/>
              <w:left w:val="single" w:sz="2" w:space="0" w:color="auto"/>
              <w:bottom w:val="single" w:sz="2" w:space="0" w:color="auto"/>
              <w:right w:val="single" w:sz="2" w:space="0" w:color="auto"/>
            </w:tcBorders>
          </w:tcPr>
          <w:p w14:paraId="38A3C390" w14:textId="77777777" w:rsidR="00872AFE" w:rsidRPr="00711388" w:rsidRDefault="00872AFE" w:rsidP="00567869">
            <w:pPr>
              <w:pStyle w:val="NormalLeft"/>
              <w:rPr>
                <w:lang w:val="en-GB"/>
              </w:rPr>
            </w:pPr>
            <w:r w:rsidRPr="00711388">
              <w:rPr>
                <w:lang w:val="en-GB"/>
              </w:rPr>
              <w:t>Aggregate deductibles (%)</w:t>
            </w:r>
          </w:p>
        </w:tc>
        <w:tc>
          <w:tcPr>
            <w:tcW w:w="6593" w:type="dxa"/>
            <w:tcBorders>
              <w:top w:val="single" w:sz="2" w:space="0" w:color="auto"/>
              <w:left w:val="single" w:sz="2" w:space="0" w:color="auto"/>
              <w:bottom w:val="single" w:sz="2" w:space="0" w:color="auto"/>
              <w:right w:val="single" w:sz="2" w:space="0" w:color="auto"/>
            </w:tcBorders>
          </w:tcPr>
          <w:p w14:paraId="7D923689" w14:textId="77777777" w:rsidR="00872AFE" w:rsidRPr="00711388" w:rsidRDefault="00872AFE" w:rsidP="00567869">
            <w:pPr>
              <w:pStyle w:val="NormalLeft"/>
              <w:rPr>
                <w:lang w:val="en-GB"/>
              </w:rPr>
            </w:pPr>
            <w:r w:rsidRPr="00711388">
              <w:rPr>
                <w:lang w:val="en-GB"/>
              </w:rPr>
              <w:t>The percentage of franchise, meaning an additional retention percentage when losses are covered by the reinsurer only when a certain amount of cumulative losses have taken place. This item is reported, when applicable, only if item C0170 is not reported.</w:t>
            </w:r>
          </w:p>
          <w:p w14:paraId="6D43340E" w14:textId="77777777" w:rsidR="00872AFE" w:rsidRPr="00711388" w:rsidRDefault="00872AFE" w:rsidP="00567869">
            <w:pPr>
              <w:pStyle w:val="NormalLeft"/>
              <w:rPr>
                <w:lang w:val="en-GB"/>
              </w:rPr>
            </w:pPr>
            <w:r w:rsidRPr="00711388">
              <w:rPr>
                <w:lang w:val="en-GB"/>
              </w:rPr>
              <w:t>The percentage shall be reported as a decimal.</w:t>
            </w:r>
          </w:p>
        </w:tc>
      </w:tr>
      <w:tr w:rsidR="00872AFE" w:rsidRPr="00711388" w14:paraId="11AD4283" w14:textId="77777777" w:rsidTr="00567869">
        <w:tc>
          <w:tcPr>
            <w:tcW w:w="1021" w:type="dxa"/>
            <w:tcBorders>
              <w:top w:val="single" w:sz="2" w:space="0" w:color="auto"/>
              <w:left w:val="single" w:sz="2" w:space="0" w:color="auto"/>
              <w:bottom w:val="single" w:sz="2" w:space="0" w:color="auto"/>
              <w:right w:val="single" w:sz="2" w:space="0" w:color="auto"/>
            </w:tcBorders>
          </w:tcPr>
          <w:p w14:paraId="6015D5C4" w14:textId="77777777" w:rsidR="00872AFE" w:rsidRPr="00711388" w:rsidRDefault="00872AFE" w:rsidP="00567869">
            <w:pPr>
              <w:pStyle w:val="NormalLeft"/>
              <w:rPr>
                <w:lang w:val="en-GB"/>
              </w:rPr>
            </w:pPr>
            <w:r w:rsidRPr="00711388">
              <w:rPr>
                <w:lang w:val="en-GB"/>
              </w:rPr>
              <w:t>C0190</w:t>
            </w:r>
          </w:p>
        </w:tc>
        <w:tc>
          <w:tcPr>
            <w:tcW w:w="1672" w:type="dxa"/>
            <w:tcBorders>
              <w:top w:val="single" w:sz="2" w:space="0" w:color="auto"/>
              <w:left w:val="single" w:sz="2" w:space="0" w:color="auto"/>
              <w:bottom w:val="single" w:sz="2" w:space="0" w:color="auto"/>
              <w:right w:val="single" w:sz="2" w:space="0" w:color="auto"/>
            </w:tcBorders>
          </w:tcPr>
          <w:p w14:paraId="40B6B158" w14:textId="77777777" w:rsidR="00872AFE" w:rsidRPr="00711388" w:rsidRDefault="00872AFE" w:rsidP="00567869">
            <w:pPr>
              <w:pStyle w:val="NormalLeft"/>
              <w:rPr>
                <w:lang w:val="en-GB"/>
              </w:rPr>
            </w:pPr>
            <w:r w:rsidRPr="00711388">
              <w:rPr>
                <w:lang w:val="en-GB"/>
              </w:rPr>
              <w:t>Retention or priority (amount)</w:t>
            </w:r>
          </w:p>
        </w:tc>
        <w:tc>
          <w:tcPr>
            <w:tcW w:w="6593" w:type="dxa"/>
            <w:tcBorders>
              <w:top w:val="single" w:sz="2" w:space="0" w:color="auto"/>
              <w:left w:val="single" w:sz="2" w:space="0" w:color="auto"/>
              <w:bottom w:val="single" w:sz="2" w:space="0" w:color="auto"/>
              <w:right w:val="single" w:sz="2" w:space="0" w:color="auto"/>
            </w:tcBorders>
          </w:tcPr>
          <w:p w14:paraId="3BBE6173" w14:textId="77777777" w:rsidR="00872AFE" w:rsidRPr="00711388" w:rsidRDefault="00872AFE" w:rsidP="00567869">
            <w:pPr>
              <w:pStyle w:val="NormalLeft"/>
              <w:rPr>
                <w:lang w:val="en-GB"/>
              </w:rPr>
            </w:pPr>
            <w:r w:rsidRPr="00711388">
              <w:rPr>
                <w:lang w:val="en-GB"/>
              </w:rPr>
              <w:t>The amount, for Surplus, Working XL and Catastrophe XL treaties, that is stated as retention or priority in the reinsurance treaty. Separate indication shall be given for the various lines of business, as defined in Annex I to Delegated Regulation (EU) 2015/35.</w:t>
            </w:r>
          </w:p>
        </w:tc>
      </w:tr>
      <w:tr w:rsidR="00872AFE" w:rsidRPr="00711388" w14:paraId="7AFF4864" w14:textId="77777777" w:rsidTr="00567869">
        <w:tc>
          <w:tcPr>
            <w:tcW w:w="1021" w:type="dxa"/>
            <w:tcBorders>
              <w:top w:val="single" w:sz="2" w:space="0" w:color="auto"/>
              <w:left w:val="single" w:sz="2" w:space="0" w:color="auto"/>
              <w:bottom w:val="single" w:sz="2" w:space="0" w:color="auto"/>
              <w:right w:val="single" w:sz="2" w:space="0" w:color="auto"/>
            </w:tcBorders>
          </w:tcPr>
          <w:p w14:paraId="3EDD44E0" w14:textId="77777777" w:rsidR="00872AFE" w:rsidRPr="00711388" w:rsidRDefault="00872AFE" w:rsidP="00567869">
            <w:pPr>
              <w:pStyle w:val="NormalLeft"/>
              <w:rPr>
                <w:lang w:val="en-GB"/>
              </w:rPr>
            </w:pPr>
            <w:r w:rsidRPr="00711388">
              <w:rPr>
                <w:lang w:val="en-GB"/>
              </w:rPr>
              <w:t>C0200</w:t>
            </w:r>
          </w:p>
        </w:tc>
        <w:tc>
          <w:tcPr>
            <w:tcW w:w="1672" w:type="dxa"/>
            <w:tcBorders>
              <w:top w:val="single" w:sz="2" w:space="0" w:color="auto"/>
              <w:left w:val="single" w:sz="2" w:space="0" w:color="auto"/>
              <w:bottom w:val="single" w:sz="2" w:space="0" w:color="auto"/>
              <w:right w:val="single" w:sz="2" w:space="0" w:color="auto"/>
            </w:tcBorders>
          </w:tcPr>
          <w:p w14:paraId="49A82270" w14:textId="77777777" w:rsidR="00872AFE" w:rsidRPr="00711388" w:rsidRDefault="00872AFE" w:rsidP="00567869">
            <w:pPr>
              <w:pStyle w:val="NormalLeft"/>
              <w:rPr>
                <w:lang w:val="en-GB"/>
              </w:rPr>
            </w:pPr>
            <w:r w:rsidRPr="00711388">
              <w:rPr>
                <w:lang w:val="en-GB"/>
              </w:rPr>
              <w:t>Retention or priority (%)</w:t>
            </w:r>
          </w:p>
        </w:tc>
        <w:tc>
          <w:tcPr>
            <w:tcW w:w="6593" w:type="dxa"/>
            <w:tcBorders>
              <w:top w:val="single" w:sz="2" w:space="0" w:color="auto"/>
              <w:left w:val="single" w:sz="2" w:space="0" w:color="auto"/>
              <w:bottom w:val="single" w:sz="2" w:space="0" w:color="auto"/>
              <w:right w:val="single" w:sz="2" w:space="0" w:color="auto"/>
            </w:tcBorders>
          </w:tcPr>
          <w:p w14:paraId="523DED17" w14:textId="77777777" w:rsidR="00872AFE" w:rsidRPr="00711388" w:rsidRDefault="00872AFE" w:rsidP="00567869">
            <w:pPr>
              <w:pStyle w:val="NormalLeft"/>
              <w:rPr>
                <w:lang w:val="en-GB"/>
              </w:rPr>
            </w:pPr>
            <w:r w:rsidRPr="00711388">
              <w:rPr>
                <w:lang w:val="en-GB"/>
              </w:rPr>
              <w:t>The percentage, for Quota Share and Stop Loss treaties, that is stated as retention or priority in the reinsurance treaty. Separate indication shall be given for the various lines of business, as defined in Annex I to Delegated Regulation (EU) 2015/35.</w:t>
            </w:r>
          </w:p>
          <w:p w14:paraId="2CBD735C" w14:textId="77777777" w:rsidR="00872AFE" w:rsidRPr="00711388" w:rsidRDefault="00872AFE" w:rsidP="00567869">
            <w:pPr>
              <w:pStyle w:val="NormalLeft"/>
              <w:rPr>
                <w:lang w:val="en-GB"/>
              </w:rPr>
            </w:pPr>
            <w:r w:rsidRPr="00711388">
              <w:rPr>
                <w:lang w:val="en-GB"/>
              </w:rPr>
              <w:t>The percentage shall be reported as a decimal.</w:t>
            </w:r>
          </w:p>
        </w:tc>
      </w:tr>
      <w:tr w:rsidR="00872AFE" w:rsidRPr="00711388" w14:paraId="3C6F07BA" w14:textId="77777777" w:rsidTr="00567869">
        <w:tc>
          <w:tcPr>
            <w:tcW w:w="1021" w:type="dxa"/>
            <w:tcBorders>
              <w:top w:val="single" w:sz="2" w:space="0" w:color="auto"/>
              <w:left w:val="single" w:sz="2" w:space="0" w:color="auto"/>
              <w:bottom w:val="single" w:sz="2" w:space="0" w:color="auto"/>
              <w:right w:val="single" w:sz="2" w:space="0" w:color="auto"/>
            </w:tcBorders>
          </w:tcPr>
          <w:p w14:paraId="2E891878" w14:textId="77777777" w:rsidR="00872AFE" w:rsidRPr="00711388" w:rsidRDefault="00872AFE" w:rsidP="00567869">
            <w:pPr>
              <w:pStyle w:val="NormalLeft"/>
              <w:rPr>
                <w:lang w:val="en-GB"/>
              </w:rPr>
            </w:pPr>
            <w:r w:rsidRPr="00711388">
              <w:rPr>
                <w:lang w:val="en-GB"/>
              </w:rPr>
              <w:t>C0210</w:t>
            </w:r>
          </w:p>
        </w:tc>
        <w:tc>
          <w:tcPr>
            <w:tcW w:w="1672" w:type="dxa"/>
            <w:tcBorders>
              <w:top w:val="single" w:sz="2" w:space="0" w:color="auto"/>
              <w:left w:val="single" w:sz="2" w:space="0" w:color="auto"/>
              <w:bottom w:val="single" w:sz="2" w:space="0" w:color="auto"/>
              <w:right w:val="single" w:sz="2" w:space="0" w:color="auto"/>
            </w:tcBorders>
          </w:tcPr>
          <w:p w14:paraId="5C7C7C0C" w14:textId="77777777" w:rsidR="00872AFE" w:rsidRPr="00711388" w:rsidRDefault="00872AFE" w:rsidP="00567869">
            <w:pPr>
              <w:pStyle w:val="NormalLeft"/>
              <w:rPr>
                <w:lang w:val="en-GB"/>
              </w:rPr>
            </w:pPr>
            <w:r w:rsidRPr="00711388">
              <w:rPr>
                <w:lang w:val="en-GB"/>
              </w:rPr>
              <w:t>Limit (amount)</w:t>
            </w:r>
          </w:p>
        </w:tc>
        <w:tc>
          <w:tcPr>
            <w:tcW w:w="6593" w:type="dxa"/>
            <w:tcBorders>
              <w:top w:val="single" w:sz="2" w:space="0" w:color="auto"/>
              <w:left w:val="single" w:sz="2" w:space="0" w:color="auto"/>
              <w:bottom w:val="single" w:sz="2" w:space="0" w:color="auto"/>
              <w:right w:val="single" w:sz="2" w:space="0" w:color="auto"/>
            </w:tcBorders>
          </w:tcPr>
          <w:p w14:paraId="2EAFCB00" w14:textId="77777777" w:rsidR="00872AFE" w:rsidRPr="00711388" w:rsidRDefault="00872AFE" w:rsidP="00567869">
            <w:pPr>
              <w:pStyle w:val="NormalLeft"/>
              <w:rPr>
                <w:lang w:val="en-GB"/>
              </w:rPr>
            </w:pPr>
            <w:r w:rsidRPr="00711388">
              <w:rPr>
                <w:lang w:val="en-GB"/>
              </w:rPr>
              <w:t>The amount that is stated as Limit in the reinsurance treaty. Separate indication shall be given for the various lines of business, as defined in Annex I to Delegated Regulation (EU) 2015/35.</w:t>
            </w:r>
          </w:p>
          <w:p w14:paraId="290B9565" w14:textId="30627A59" w:rsidR="00872AFE" w:rsidRPr="00711388" w:rsidRDefault="00872AFE" w:rsidP="00567869">
            <w:pPr>
              <w:pStyle w:val="NormalLeft"/>
              <w:rPr>
                <w:lang w:val="en-GB"/>
              </w:rPr>
            </w:pPr>
            <w:r w:rsidRPr="00711388">
              <w:rPr>
                <w:lang w:val="en-GB"/>
              </w:rPr>
              <w:t>In the case of unlimited cover ‘</w:t>
            </w:r>
            <w:r w:rsidR="00711388" w:rsidRPr="00711388">
              <w:rPr>
                <w:lang w:val="en-GB"/>
              </w:rPr>
              <w:t>-</w:t>
            </w:r>
            <w:r w:rsidRPr="00711388">
              <w:rPr>
                <w:lang w:val="en-GB"/>
              </w:rPr>
              <w:t xml:space="preserve"> 1’ is to be reported.</w:t>
            </w:r>
          </w:p>
        </w:tc>
      </w:tr>
      <w:tr w:rsidR="00872AFE" w:rsidRPr="00711388" w14:paraId="29BCFD95" w14:textId="77777777" w:rsidTr="00567869">
        <w:tc>
          <w:tcPr>
            <w:tcW w:w="1021" w:type="dxa"/>
            <w:tcBorders>
              <w:top w:val="single" w:sz="2" w:space="0" w:color="auto"/>
              <w:left w:val="single" w:sz="2" w:space="0" w:color="auto"/>
              <w:bottom w:val="single" w:sz="2" w:space="0" w:color="auto"/>
              <w:right w:val="single" w:sz="2" w:space="0" w:color="auto"/>
            </w:tcBorders>
          </w:tcPr>
          <w:p w14:paraId="0A8841B7" w14:textId="77777777" w:rsidR="00872AFE" w:rsidRPr="00711388" w:rsidRDefault="00872AFE" w:rsidP="00567869">
            <w:pPr>
              <w:pStyle w:val="NormalLeft"/>
              <w:rPr>
                <w:lang w:val="en-GB"/>
              </w:rPr>
            </w:pPr>
            <w:r w:rsidRPr="00711388">
              <w:rPr>
                <w:lang w:val="en-GB"/>
              </w:rPr>
              <w:t>C0220</w:t>
            </w:r>
          </w:p>
        </w:tc>
        <w:tc>
          <w:tcPr>
            <w:tcW w:w="1672" w:type="dxa"/>
            <w:tcBorders>
              <w:top w:val="single" w:sz="2" w:space="0" w:color="auto"/>
              <w:left w:val="single" w:sz="2" w:space="0" w:color="auto"/>
              <w:bottom w:val="single" w:sz="2" w:space="0" w:color="auto"/>
              <w:right w:val="single" w:sz="2" w:space="0" w:color="auto"/>
            </w:tcBorders>
          </w:tcPr>
          <w:p w14:paraId="284DC679" w14:textId="77777777" w:rsidR="00872AFE" w:rsidRPr="00711388" w:rsidRDefault="00872AFE" w:rsidP="00567869">
            <w:pPr>
              <w:pStyle w:val="NormalLeft"/>
              <w:rPr>
                <w:lang w:val="en-GB"/>
              </w:rPr>
            </w:pPr>
            <w:r w:rsidRPr="00711388">
              <w:rPr>
                <w:lang w:val="en-GB"/>
              </w:rPr>
              <w:t>Limit (%)</w:t>
            </w:r>
          </w:p>
        </w:tc>
        <w:tc>
          <w:tcPr>
            <w:tcW w:w="6593" w:type="dxa"/>
            <w:tcBorders>
              <w:top w:val="single" w:sz="2" w:space="0" w:color="auto"/>
              <w:left w:val="single" w:sz="2" w:space="0" w:color="auto"/>
              <w:bottom w:val="single" w:sz="2" w:space="0" w:color="auto"/>
              <w:right w:val="single" w:sz="2" w:space="0" w:color="auto"/>
            </w:tcBorders>
          </w:tcPr>
          <w:p w14:paraId="4AC3E440" w14:textId="77777777" w:rsidR="00872AFE" w:rsidRPr="00711388" w:rsidRDefault="00872AFE" w:rsidP="00567869">
            <w:pPr>
              <w:pStyle w:val="NormalLeft"/>
              <w:rPr>
                <w:lang w:val="en-GB"/>
              </w:rPr>
            </w:pPr>
            <w:r w:rsidRPr="00711388">
              <w:rPr>
                <w:lang w:val="en-GB"/>
              </w:rPr>
              <w:t>The percentage, for Stop Loss treaties, that is stated as Limit in the reinsurance treaty. Separate indication shall be given for the various lines of business, as defined in Annex I to Delegated Regulation (EU) 2015/35.</w:t>
            </w:r>
          </w:p>
          <w:p w14:paraId="5818525A" w14:textId="0A912C66" w:rsidR="00872AFE" w:rsidRPr="00711388" w:rsidRDefault="00872AFE" w:rsidP="00567869">
            <w:pPr>
              <w:pStyle w:val="NormalLeft"/>
              <w:rPr>
                <w:lang w:val="en-GB"/>
              </w:rPr>
            </w:pPr>
            <w:r w:rsidRPr="00711388">
              <w:rPr>
                <w:lang w:val="en-GB"/>
              </w:rPr>
              <w:t>In the case of unlimited cover ‘</w:t>
            </w:r>
            <w:r w:rsidR="00711388" w:rsidRPr="00711388">
              <w:rPr>
                <w:lang w:val="en-GB"/>
              </w:rPr>
              <w:t>-</w:t>
            </w:r>
            <w:r w:rsidRPr="00711388">
              <w:rPr>
                <w:lang w:val="en-GB"/>
              </w:rPr>
              <w:t xml:space="preserve"> 1’ is to be reported.</w:t>
            </w:r>
          </w:p>
          <w:p w14:paraId="381C1E23" w14:textId="77777777" w:rsidR="00872AFE" w:rsidRPr="00711388" w:rsidRDefault="00872AFE" w:rsidP="00567869">
            <w:pPr>
              <w:pStyle w:val="NormalLeft"/>
              <w:rPr>
                <w:lang w:val="en-GB"/>
              </w:rPr>
            </w:pPr>
            <w:r w:rsidRPr="00711388">
              <w:rPr>
                <w:lang w:val="en-GB"/>
              </w:rPr>
              <w:t>The percentage shall be reported as a decimal.</w:t>
            </w:r>
          </w:p>
        </w:tc>
      </w:tr>
      <w:tr w:rsidR="00872AFE" w:rsidRPr="00711388" w14:paraId="319680AF" w14:textId="77777777" w:rsidTr="00567869">
        <w:tc>
          <w:tcPr>
            <w:tcW w:w="1021" w:type="dxa"/>
            <w:tcBorders>
              <w:top w:val="single" w:sz="2" w:space="0" w:color="auto"/>
              <w:left w:val="single" w:sz="2" w:space="0" w:color="auto"/>
              <w:bottom w:val="single" w:sz="2" w:space="0" w:color="auto"/>
              <w:right w:val="single" w:sz="2" w:space="0" w:color="auto"/>
            </w:tcBorders>
          </w:tcPr>
          <w:p w14:paraId="525900F0" w14:textId="77777777" w:rsidR="00872AFE" w:rsidRPr="00711388" w:rsidRDefault="00872AFE" w:rsidP="00567869">
            <w:pPr>
              <w:pStyle w:val="NormalLeft"/>
              <w:rPr>
                <w:lang w:val="en-GB"/>
              </w:rPr>
            </w:pPr>
            <w:r w:rsidRPr="00711388">
              <w:rPr>
                <w:lang w:val="en-GB"/>
              </w:rPr>
              <w:t>C0230</w:t>
            </w:r>
          </w:p>
        </w:tc>
        <w:tc>
          <w:tcPr>
            <w:tcW w:w="1672" w:type="dxa"/>
            <w:tcBorders>
              <w:top w:val="single" w:sz="2" w:space="0" w:color="auto"/>
              <w:left w:val="single" w:sz="2" w:space="0" w:color="auto"/>
              <w:bottom w:val="single" w:sz="2" w:space="0" w:color="auto"/>
              <w:right w:val="single" w:sz="2" w:space="0" w:color="auto"/>
            </w:tcBorders>
          </w:tcPr>
          <w:p w14:paraId="3B85DFCA" w14:textId="77777777" w:rsidR="00872AFE" w:rsidRPr="00711388" w:rsidRDefault="00872AFE" w:rsidP="00567869">
            <w:pPr>
              <w:pStyle w:val="NormalLeft"/>
              <w:rPr>
                <w:lang w:val="en-GB"/>
              </w:rPr>
            </w:pPr>
            <w:r w:rsidRPr="00711388">
              <w:rPr>
                <w:lang w:val="en-GB"/>
              </w:rPr>
              <w:t>Maximum cover per risk or event</w:t>
            </w:r>
          </w:p>
        </w:tc>
        <w:tc>
          <w:tcPr>
            <w:tcW w:w="6593" w:type="dxa"/>
            <w:tcBorders>
              <w:top w:val="single" w:sz="2" w:space="0" w:color="auto"/>
              <w:left w:val="single" w:sz="2" w:space="0" w:color="auto"/>
              <w:bottom w:val="single" w:sz="2" w:space="0" w:color="auto"/>
              <w:right w:val="single" w:sz="2" w:space="0" w:color="auto"/>
            </w:tcBorders>
          </w:tcPr>
          <w:p w14:paraId="19E711BE" w14:textId="50EDF578" w:rsidR="00872AFE" w:rsidRPr="00711388" w:rsidRDefault="00872AFE" w:rsidP="00567869">
            <w:pPr>
              <w:pStyle w:val="NormalLeft"/>
              <w:rPr>
                <w:lang w:val="en-GB"/>
              </w:rPr>
            </w:pPr>
            <w:r w:rsidRPr="00711388">
              <w:rPr>
                <w:lang w:val="en-GB"/>
              </w:rPr>
              <w:t xml:space="preserve">The amount of maximum cover per risk or event. If for a Quota Share or a Surplus a maximum amount has been agreed for an event (for example </w:t>
            </w:r>
            <w:r w:rsidR="00845F43" w:rsidRPr="00711388">
              <w:rPr>
                <w:lang w:val="en-GB"/>
              </w:rPr>
              <w:t>-</w:t>
            </w:r>
            <w:r w:rsidRPr="00711388">
              <w:rPr>
                <w:lang w:val="en-GB"/>
              </w:rPr>
              <w:t xml:space="preserve"> windstorm), the 100 % amount is to be reported. In all other cases, the amount is equal to the Limit minus Priority.</w:t>
            </w:r>
          </w:p>
          <w:p w14:paraId="50A052D4" w14:textId="682B7696" w:rsidR="00872AFE" w:rsidRPr="00711388" w:rsidRDefault="00872AFE" w:rsidP="00567869">
            <w:pPr>
              <w:pStyle w:val="NormalLeft"/>
              <w:rPr>
                <w:lang w:val="en-GB"/>
              </w:rPr>
            </w:pPr>
            <w:r w:rsidRPr="00711388">
              <w:rPr>
                <w:lang w:val="en-GB"/>
              </w:rPr>
              <w:t>In the case of unlimited cover ‘</w:t>
            </w:r>
            <w:r w:rsidR="00711388" w:rsidRPr="00711388">
              <w:rPr>
                <w:lang w:val="en-GB"/>
              </w:rPr>
              <w:t>-</w:t>
            </w:r>
            <w:r w:rsidRPr="00711388">
              <w:rPr>
                <w:lang w:val="en-GB"/>
              </w:rPr>
              <w:t xml:space="preserve"> 1’ is to be reported.</w:t>
            </w:r>
          </w:p>
        </w:tc>
      </w:tr>
      <w:tr w:rsidR="00872AFE" w:rsidRPr="00711388" w14:paraId="6CFE6DB3" w14:textId="77777777" w:rsidTr="00567869">
        <w:tc>
          <w:tcPr>
            <w:tcW w:w="1021" w:type="dxa"/>
            <w:tcBorders>
              <w:top w:val="single" w:sz="2" w:space="0" w:color="auto"/>
              <w:left w:val="single" w:sz="2" w:space="0" w:color="auto"/>
              <w:bottom w:val="single" w:sz="2" w:space="0" w:color="auto"/>
              <w:right w:val="single" w:sz="2" w:space="0" w:color="auto"/>
            </w:tcBorders>
          </w:tcPr>
          <w:p w14:paraId="75D3821A" w14:textId="77777777" w:rsidR="00872AFE" w:rsidRPr="00711388" w:rsidRDefault="00872AFE" w:rsidP="00567869">
            <w:pPr>
              <w:pStyle w:val="NormalLeft"/>
              <w:rPr>
                <w:lang w:val="en-GB"/>
              </w:rPr>
            </w:pPr>
            <w:r w:rsidRPr="00711388">
              <w:rPr>
                <w:lang w:val="en-GB"/>
              </w:rPr>
              <w:lastRenderedPageBreak/>
              <w:t>C0240</w:t>
            </w:r>
          </w:p>
        </w:tc>
        <w:tc>
          <w:tcPr>
            <w:tcW w:w="1672" w:type="dxa"/>
            <w:tcBorders>
              <w:top w:val="single" w:sz="2" w:space="0" w:color="auto"/>
              <w:left w:val="single" w:sz="2" w:space="0" w:color="auto"/>
              <w:bottom w:val="single" w:sz="2" w:space="0" w:color="auto"/>
              <w:right w:val="single" w:sz="2" w:space="0" w:color="auto"/>
            </w:tcBorders>
          </w:tcPr>
          <w:p w14:paraId="4E33190E" w14:textId="77777777" w:rsidR="00872AFE" w:rsidRPr="00711388" w:rsidRDefault="00872AFE" w:rsidP="00567869">
            <w:pPr>
              <w:pStyle w:val="NormalLeft"/>
              <w:rPr>
                <w:lang w:val="en-GB"/>
              </w:rPr>
            </w:pPr>
            <w:r w:rsidRPr="00711388">
              <w:rPr>
                <w:lang w:val="en-GB"/>
              </w:rPr>
              <w:t>Maximum cover per treaty</w:t>
            </w:r>
          </w:p>
        </w:tc>
        <w:tc>
          <w:tcPr>
            <w:tcW w:w="6593" w:type="dxa"/>
            <w:tcBorders>
              <w:top w:val="single" w:sz="2" w:space="0" w:color="auto"/>
              <w:left w:val="single" w:sz="2" w:space="0" w:color="auto"/>
              <w:bottom w:val="single" w:sz="2" w:space="0" w:color="auto"/>
              <w:right w:val="single" w:sz="2" w:space="0" w:color="auto"/>
            </w:tcBorders>
          </w:tcPr>
          <w:p w14:paraId="1955006F" w14:textId="22CF5415" w:rsidR="00872AFE" w:rsidRPr="00711388" w:rsidRDefault="00872AFE" w:rsidP="00567869">
            <w:pPr>
              <w:pStyle w:val="NormalLeft"/>
              <w:rPr>
                <w:lang w:val="en-GB"/>
              </w:rPr>
            </w:pPr>
            <w:r w:rsidRPr="00711388">
              <w:rPr>
                <w:lang w:val="en-GB"/>
              </w:rPr>
              <w:t>The amount of maximum cover per treaty. If for a Quota Share or a Surplus a maximum amount has been set for the entire contract, the 100 % amount is to be reported. In the case of unlimited cover ‘</w:t>
            </w:r>
            <w:r w:rsidR="00711388" w:rsidRPr="00711388">
              <w:rPr>
                <w:lang w:val="en-GB"/>
              </w:rPr>
              <w:t>-</w:t>
            </w:r>
            <w:r w:rsidRPr="00711388">
              <w:rPr>
                <w:lang w:val="en-GB"/>
              </w:rPr>
              <w:t xml:space="preserve"> 1’ is to be reported. For XL or SL treaties the initial capacity has to be indicated (e.g. annual aggregate limits); total cover might also be the result of the information provided under C02</w:t>
            </w:r>
            <w:ins w:id="9730" w:author="Author">
              <w:r w:rsidR="0077638A" w:rsidRPr="00711388">
                <w:rPr>
                  <w:lang w:val="en-GB"/>
                </w:rPr>
                <w:t>4</w:t>
              </w:r>
            </w:ins>
            <w:del w:id="9731" w:author="Author">
              <w:r w:rsidRPr="00711388" w:rsidDel="0077638A">
                <w:rPr>
                  <w:lang w:val="en-GB"/>
                </w:rPr>
                <w:delText>5</w:delText>
              </w:r>
              <w:r w:rsidRPr="00711388" w:rsidDel="000043C6">
                <w:rPr>
                  <w:lang w:val="en-GB"/>
                </w:rPr>
                <w:delText>0</w:delText>
              </w:r>
            </w:del>
            <w:ins w:id="9732" w:author="Author">
              <w:r w:rsidR="000043C6" w:rsidRPr="00711388">
                <w:rPr>
                  <w:lang w:val="en-GB"/>
                </w:rPr>
                <w:t>5</w:t>
              </w:r>
            </w:ins>
            <w:r w:rsidRPr="00711388">
              <w:rPr>
                <w:lang w:val="en-GB"/>
              </w:rPr>
              <w:t>.</w:t>
            </w:r>
          </w:p>
        </w:tc>
      </w:tr>
      <w:tr w:rsidR="00872AFE" w:rsidRPr="00711388" w14:paraId="79537E87" w14:textId="77777777" w:rsidTr="00567869">
        <w:tc>
          <w:tcPr>
            <w:tcW w:w="1021" w:type="dxa"/>
            <w:tcBorders>
              <w:top w:val="single" w:sz="2" w:space="0" w:color="auto"/>
              <w:left w:val="single" w:sz="2" w:space="0" w:color="auto"/>
              <w:bottom w:val="single" w:sz="2" w:space="0" w:color="auto"/>
              <w:right w:val="single" w:sz="2" w:space="0" w:color="auto"/>
            </w:tcBorders>
          </w:tcPr>
          <w:p w14:paraId="77C361E3" w14:textId="77777777" w:rsidR="00872AFE" w:rsidRPr="00711388" w:rsidRDefault="00872AFE" w:rsidP="00567869">
            <w:pPr>
              <w:pStyle w:val="NormalLeft"/>
              <w:rPr>
                <w:lang w:val="en-GB"/>
              </w:rPr>
            </w:pPr>
            <w:r w:rsidRPr="00711388">
              <w:rPr>
                <w:lang w:val="en-GB"/>
              </w:rPr>
              <w:t>C0245</w:t>
            </w:r>
          </w:p>
        </w:tc>
        <w:tc>
          <w:tcPr>
            <w:tcW w:w="1672" w:type="dxa"/>
            <w:tcBorders>
              <w:top w:val="single" w:sz="2" w:space="0" w:color="auto"/>
              <w:left w:val="single" w:sz="2" w:space="0" w:color="auto"/>
              <w:bottom w:val="single" w:sz="2" w:space="0" w:color="auto"/>
              <w:right w:val="single" w:sz="2" w:space="0" w:color="auto"/>
            </w:tcBorders>
          </w:tcPr>
          <w:p w14:paraId="1D8F3708" w14:textId="77777777" w:rsidR="00872AFE" w:rsidRPr="00711388" w:rsidRDefault="00872AFE" w:rsidP="00567869">
            <w:pPr>
              <w:pStyle w:val="NormalLeft"/>
              <w:rPr>
                <w:lang w:val="en-GB"/>
              </w:rPr>
            </w:pPr>
            <w:r w:rsidRPr="00711388">
              <w:rPr>
                <w:lang w:val="en-GB"/>
              </w:rPr>
              <w:t>Coverage of a layer covered by reinsurance</w:t>
            </w:r>
          </w:p>
        </w:tc>
        <w:tc>
          <w:tcPr>
            <w:tcW w:w="6593" w:type="dxa"/>
            <w:tcBorders>
              <w:top w:val="single" w:sz="2" w:space="0" w:color="auto"/>
              <w:left w:val="single" w:sz="2" w:space="0" w:color="auto"/>
              <w:bottom w:val="single" w:sz="2" w:space="0" w:color="auto"/>
              <w:right w:val="single" w:sz="2" w:space="0" w:color="auto"/>
            </w:tcBorders>
          </w:tcPr>
          <w:p w14:paraId="1A3EE13C" w14:textId="5FD4F870" w:rsidR="00872AFE" w:rsidRPr="00711388" w:rsidRDefault="00872AFE" w:rsidP="00567869">
            <w:pPr>
              <w:pStyle w:val="NormalLeft"/>
              <w:rPr>
                <w:lang w:val="en-GB"/>
              </w:rPr>
            </w:pPr>
            <w:r w:rsidRPr="00711388">
              <w:rPr>
                <w:lang w:val="en-GB"/>
              </w:rPr>
              <w:t>The amount of maximum cover for a layer of a treaty. In the case of unlimited cover ‘</w:t>
            </w:r>
            <w:r w:rsidR="00711388" w:rsidRPr="00711388">
              <w:rPr>
                <w:lang w:val="en-GB"/>
              </w:rPr>
              <w:t>-</w:t>
            </w:r>
            <w:r w:rsidRPr="00711388">
              <w:rPr>
                <w:lang w:val="en-GB"/>
              </w:rPr>
              <w:t xml:space="preserve"> 1’ is to be reported. For XL or SL treaties the initial capacity has to be indicated (e.g. annual aggregate limits</w:t>
            </w:r>
            <w:commentRangeStart w:id="9733"/>
            <w:r w:rsidRPr="00711388">
              <w:rPr>
                <w:lang w:val="en-GB"/>
              </w:rPr>
              <w:t>). In case the treaty only includes one layer, this cell will be equal to C02</w:t>
            </w:r>
            <w:del w:id="9734" w:author="Author">
              <w:r w:rsidRPr="00711388" w:rsidDel="00153620">
                <w:rPr>
                  <w:lang w:val="en-GB"/>
                </w:rPr>
                <w:delText>5</w:delText>
              </w:r>
            </w:del>
            <w:ins w:id="9735" w:author="Author">
              <w:r w:rsidR="00153620" w:rsidRPr="00711388">
                <w:rPr>
                  <w:lang w:val="en-GB"/>
                </w:rPr>
                <w:t>4</w:t>
              </w:r>
            </w:ins>
            <w:r w:rsidRPr="00711388">
              <w:rPr>
                <w:lang w:val="en-GB"/>
              </w:rPr>
              <w:t>0.</w:t>
            </w:r>
            <w:commentRangeEnd w:id="9733"/>
            <w:r w:rsidR="00153620" w:rsidRPr="00711388">
              <w:rPr>
                <w:rStyle w:val="CommentReference"/>
                <w:lang w:val="en-GB"/>
              </w:rPr>
              <w:commentReference w:id="9733"/>
            </w:r>
          </w:p>
        </w:tc>
      </w:tr>
      <w:tr w:rsidR="00872AFE" w:rsidRPr="00711388" w14:paraId="472C78CF" w14:textId="77777777" w:rsidTr="00567869">
        <w:tc>
          <w:tcPr>
            <w:tcW w:w="1021" w:type="dxa"/>
            <w:tcBorders>
              <w:top w:val="single" w:sz="2" w:space="0" w:color="auto"/>
              <w:left w:val="single" w:sz="2" w:space="0" w:color="auto"/>
              <w:bottom w:val="single" w:sz="2" w:space="0" w:color="auto"/>
              <w:right w:val="single" w:sz="2" w:space="0" w:color="auto"/>
            </w:tcBorders>
          </w:tcPr>
          <w:p w14:paraId="132A090A" w14:textId="77777777" w:rsidR="00872AFE" w:rsidRPr="00711388" w:rsidRDefault="00872AFE" w:rsidP="00567869">
            <w:pPr>
              <w:pStyle w:val="NormalLeft"/>
              <w:rPr>
                <w:lang w:val="en-GB"/>
              </w:rPr>
            </w:pPr>
            <w:r w:rsidRPr="00711388">
              <w:rPr>
                <w:lang w:val="en-GB"/>
              </w:rPr>
              <w:t>C0250</w:t>
            </w:r>
          </w:p>
        </w:tc>
        <w:tc>
          <w:tcPr>
            <w:tcW w:w="1672" w:type="dxa"/>
            <w:tcBorders>
              <w:top w:val="single" w:sz="2" w:space="0" w:color="auto"/>
              <w:left w:val="single" w:sz="2" w:space="0" w:color="auto"/>
              <w:bottom w:val="single" w:sz="2" w:space="0" w:color="auto"/>
              <w:right w:val="single" w:sz="2" w:space="0" w:color="auto"/>
            </w:tcBorders>
          </w:tcPr>
          <w:p w14:paraId="4EA9922F" w14:textId="77777777" w:rsidR="00872AFE" w:rsidRPr="00711388" w:rsidRDefault="00872AFE" w:rsidP="00567869">
            <w:pPr>
              <w:pStyle w:val="NormalLeft"/>
              <w:rPr>
                <w:lang w:val="en-GB"/>
              </w:rPr>
            </w:pPr>
            <w:r w:rsidRPr="00711388">
              <w:rPr>
                <w:lang w:val="en-GB"/>
              </w:rPr>
              <w:t>Number of reinstatements</w:t>
            </w:r>
          </w:p>
        </w:tc>
        <w:tc>
          <w:tcPr>
            <w:tcW w:w="6593" w:type="dxa"/>
            <w:tcBorders>
              <w:top w:val="single" w:sz="2" w:space="0" w:color="auto"/>
              <w:left w:val="single" w:sz="2" w:space="0" w:color="auto"/>
              <w:bottom w:val="single" w:sz="2" w:space="0" w:color="auto"/>
              <w:right w:val="single" w:sz="2" w:space="0" w:color="auto"/>
            </w:tcBorders>
          </w:tcPr>
          <w:p w14:paraId="5A59EED6" w14:textId="77777777" w:rsidR="00872AFE" w:rsidRPr="00711388" w:rsidRDefault="00872AFE" w:rsidP="00567869">
            <w:pPr>
              <w:pStyle w:val="NormalLeft"/>
              <w:rPr>
                <w:lang w:val="en-GB"/>
              </w:rPr>
            </w:pPr>
            <w:r w:rsidRPr="00711388">
              <w:rPr>
                <w:lang w:val="en-GB"/>
              </w:rPr>
              <w:t>Number of possibilities to recover the reinsurance coverage.</w:t>
            </w:r>
          </w:p>
        </w:tc>
      </w:tr>
      <w:tr w:rsidR="00872AFE" w:rsidRPr="00711388" w14:paraId="12B7B8BC" w14:textId="77777777" w:rsidTr="00567869">
        <w:tc>
          <w:tcPr>
            <w:tcW w:w="1021" w:type="dxa"/>
            <w:tcBorders>
              <w:top w:val="single" w:sz="2" w:space="0" w:color="auto"/>
              <w:left w:val="single" w:sz="2" w:space="0" w:color="auto"/>
              <w:bottom w:val="single" w:sz="2" w:space="0" w:color="auto"/>
              <w:right w:val="single" w:sz="2" w:space="0" w:color="auto"/>
            </w:tcBorders>
          </w:tcPr>
          <w:p w14:paraId="10237AB7" w14:textId="77777777" w:rsidR="00872AFE" w:rsidRPr="00711388" w:rsidRDefault="00872AFE" w:rsidP="00567869">
            <w:pPr>
              <w:pStyle w:val="NormalLeft"/>
              <w:rPr>
                <w:lang w:val="en-GB"/>
              </w:rPr>
            </w:pPr>
            <w:r w:rsidRPr="00711388">
              <w:rPr>
                <w:lang w:val="en-GB"/>
              </w:rPr>
              <w:t>C0260</w:t>
            </w:r>
          </w:p>
        </w:tc>
        <w:tc>
          <w:tcPr>
            <w:tcW w:w="1672" w:type="dxa"/>
            <w:tcBorders>
              <w:top w:val="single" w:sz="2" w:space="0" w:color="auto"/>
              <w:left w:val="single" w:sz="2" w:space="0" w:color="auto"/>
              <w:bottom w:val="single" w:sz="2" w:space="0" w:color="auto"/>
              <w:right w:val="single" w:sz="2" w:space="0" w:color="auto"/>
            </w:tcBorders>
          </w:tcPr>
          <w:p w14:paraId="3C2765F8" w14:textId="77777777" w:rsidR="00872AFE" w:rsidRPr="00711388" w:rsidRDefault="00872AFE" w:rsidP="00567869">
            <w:pPr>
              <w:pStyle w:val="NormalLeft"/>
              <w:rPr>
                <w:lang w:val="en-GB"/>
              </w:rPr>
            </w:pPr>
            <w:r w:rsidRPr="00711388">
              <w:rPr>
                <w:lang w:val="en-GB"/>
              </w:rPr>
              <w:t>Description of reinstatements</w:t>
            </w:r>
          </w:p>
        </w:tc>
        <w:tc>
          <w:tcPr>
            <w:tcW w:w="6593" w:type="dxa"/>
            <w:tcBorders>
              <w:top w:val="single" w:sz="2" w:space="0" w:color="auto"/>
              <w:left w:val="single" w:sz="2" w:space="0" w:color="auto"/>
              <w:bottom w:val="single" w:sz="2" w:space="0" w:color="auto"/>
              <w:right w:val="single" w:sz="2" w:space="0" w:color="auto"/>
            </w:tcBorders>
          </w:tcPr>
          <w:p w14:paraId="4E7FAA5E" w14:textId="77777777" w:rsidR="00872AFE" w:rsidRPr="00711388" w:rsidRDefault="00872AFE" w:rsidP="00567869">
            <w:pPr>
              <w:pStyle w:val="NormalLeft"/>
              <w:rPr>
                <w:lang w:val="en-GB"/>
              </w:rPr>
            </w:pPr>
            <w:r w:rsidRPr="00711388">
              <w:rPr>
                <w:lang w:val="en-GB"/>
              </w:rPr>
              <w:t>Description of the reinstatements to recover the reinsurance coverage. Examples of possible content of this item are ‘2 at 100 % plus 1 at 150 %’ or ‘all free’</w:t>
            </w:r>
          </w:p>
        </w:tc>
      </w:tr>
      <w:tr w:rsidR="00872AFE" w:rsidRPr="00711388" w14:paraId="1A2067BA" w14:textId="77777777" w:rsidTr="00567869">
        <w:tc>
          <w:tcPr>
            <w:tcW w:w="1021" w:type="dxa"/>
            <w:tcBorders>
              <w:top w:val="single" w:sz="2" w:space="0" w:color="auto"/>
              <w:left w:val="single" w:sz="2" w:space="0" w:color="auto"/>
              <w:bottom w:val="single" w:sz="2" w:space="0" w:color="auto"/>
              <w:right w:val="single" w:sz="2" w:space="0" w:color="auto"/>
            </w:tcBorders>
          </w:tcPr>
          <w:p w14:paraId="2D36BCF2" w14:textId="77777777" w:rsidR="00872AFE" w:rsidRPr="00711388" w:rsidRDefault="00872AFE" w:rsidP="00567869">
            <w:pPr>
              <w:pStyle w:val="NormalLeft"/>
              <w:rPr>
                <w:lang w:val="en-GB"/>
              </w:rPr>
            </w:pPr>
            <w:r w:rsidRPr="00711388">
              <w:rPr>
                <w:lang w:val="en-GB"/>
              </w:rPr>
              <w:t>C0360</w:t>
            </w:r>
          </w:p>
        </w:tc>
        <w:tc>
          <w:tcPr>
            <w:tcW w:w="1672" w:type="dxa"/>
            <w:tcBorders>
              <w:top w:val="single" w:sz="2" w:space="0" w:color="auto"/>
              <w:left w:val="single" w:sz="2" w:space="0" w:color="auto"/>
              <w:bottom w:val="single" w:sz="2" w:space="0" w:color="auto"/>
              <w:right w:val="single" w:sz="2" w:space="0" w:color="auto"/>
            </w:tcBorders>
          </w:tcPr>
          <w:p w14:paraId="27FB4FAE" w14:textId="77777777" w:rsidR="00872AFE" w:rsidRPr="00711388" w:rsidRDefault="00872AFE" w:rsidP="00567869">
            <w:pPr>
              <w:pStyle w:val="NormalLeft"/>
              <w:rPr>
                <w:lang w:val="en-GB"/>
              </w:rPr>
            </w:pPr>
            <w:r w:rsidRPr="00711388">
              <w:rPr>
                <w:lang w:val="en-GB"/>
              </w:rPr>
              <w:t>XL rate 1</w:t>
            </w:r>
          </w:p>
        </w:tc>
        <w:tc>
          <w:tcPr>
            <w:tcW w:w="6593" w:type="dxa"/>
            <w:tcBorders>
              <w:top w:val="single" w:sz="2" w:space="0" w:color="auto"/>
              <w:left w:val="single" w:sz="2" w:space="0" w:color="auto"/>
              <w:bottom w:val="single" w:sz="2" w:space="0" w:color="auto"/>
              <w:right w:val="single" w:sz="2" w:space="0" w:color="auto"/>
            </w:tcBorders>
          </w:tcPr>
          <w:p w14:paraId="6F2C8FCA" w14:textId="77777777" w:rsidR="00872AFE" w:rsidRPr="00711388" w:rsidRDefault="00872AFE" w:rsidP="00567869">
            <w:pPr>
              <w:pStyle w:val="NormalLeft"/>
              <w:rPr>
                <w:lang w:val="en-GB"/>
              </w:rPr>
            </w:pPr>
            <w:r w:rsidRPr="00711388">
              <w:rPr>
                <w:lang w:val="en-GB"/>
              </w:rPr>
              <w:t>Report the fixed rate or starting rate of a sliding rate system.</w:t>
            </w:r>
          </w:p>
          <w:p w14:paraId="1B952076" w14:textId="77777777" w:rsidR="00872AFE" w:rsidRPr="00711388" w:rsidRDefault="00872AFE" w:rsidP="00567869">
            <w:pPr>
              <w:pStyle w:val="NormalLeft"/>
              <w:rPr>
                <w:lang w:val="en-GB"/>
              </w:rPr>
            </w:pPr>
            <w:r w:rsidRPr="00711388">
              <w:rPr>
                <w:lang w:val="en-GB"/>
              </w:rPr>
              <w:t>The percentage shall be reported as a decimal.</w:t>
            </w:r>
          </w:p>
          <w:p w14:paraId="430B0DE2" w14:textId="77777777" w:rsidR="00872AFE" w:rsidRPr="00711388" w:rsidRDefault="00872AFE" w:rsidP="00567869">
            <w:pPr>
              <w:pStyle w:val="NormalLeft"/>
              <w:rPr>
                <w:lang w:val="en-GB"/>
              </w:rPr>
            </w:pPr>
            <w:r w:rsidRPr="00711388">
              <w:rPr>
                <w:lang w:val="en-GB"/>
              </w:rPr>
              <w:t>This item is only reported for XL treaties.</w:t>
            </w:r>
          </w:p>
        </w:tc>
      </w:tr>
      <w:tr w:rsidR="00872AFE" w:rsidRPr="00711388" w14:paraId="2AFE8CC9" w14:textId="77777777" w:rsidTr="00567869">
        <w:tc>
          <w:tcPr>
            <w:tcW w:w="1021" w:type="dxa"/>
            <w:tcBorders>
              <w:top w:val="single" w:sz="2" w:space="0" w:color="auto"/>
              <w:left w:val="single" w:sz="2" w:space="0" w:color="auto"/>
              <w:bottom w:val="single" w:sz="2" w:space="0" w:color="auto"/>
              <w:right w:val="single" w:sz="2" w:space="0" w:color="auto"/>
            </w:tcBorders>
          </w:tcPr>
          <w:p w14:paraId="68380F21" w14:textId="77777777" w:rsidR="00872AFE" w:rsidRPr="00711388" w:rsidRDefault="00872AFE" w:rsidP="00567869">
            <w:pPr>
              <w:pStyle w:val="NormalLeft"/>
              <w:rPr>
                <w:lang w:val="en-GB"/>
              </w:rPr>
            </w:pPr>
            <w:r w:rsidRPr="00711388">
              <w:rPr>
                <w:lang w:val="en-GB"/>
              </w:rPr>
              <w:t>C0370</w:t>
            </w:r>
          </w:p>
        </w:tc>
        <w:tc>
          <w:tcPr>
            <w:tcW w:w="1672" w:type="dxa"/>
            <w:tcBorders>
              <w:top w:val="single" w:sz="2" w:space="0" w:color="auto"/>
              <w:left w:val="single" w:sz="2" w:space="0" w:color="auto"/>
              <w:bottom w:val="single" w:sz="2" w:space="0" w:color="auto"/>
              <w:right w:val="single" w:sz="2" w:space="0" w:color="auto"/>
            </w:tcBorders>
          </w:tcPr>
          <w:p w14:paraId="49A9468B" w14:textId="77777777" w:rsidR="00872AFE" w:rsidRPr="00711388" w:rsidRDefault="00872AFE" w:rsidP="00567869">
            <w:pPr>
              <w:pStyle w:val="NormalLeft"/>
              <w:rPr>
                <w:lang w:val="en-GB"/>
              </w:rPr>
            </w:pPr>
            <w:r w:rsidRPr="00711388">
              <w:rPr>
                <w:lang w:val="en-GB"/>
              </w:rPr>
              <w:t>XL rate 2</w:t>
            </w:r>
          </w:p>
        </w:tc>
        <w:tc>
          <w:tcPr>
            <w:tcW w:w="6593" w:type="dxa"/>
            <w:tcBorders>
              <w:top w:val="single" w:sz="2" w:space="0" w:color="auto"/>
              <w:left w:val="single" w:sz="2" w:space="0" w:color="auto"/>
              <w:bottom w:val="single" w:sz="2" w:space="0" w:color="auto"/>
              <w:right w:val="single" w:sz="2" w:space="0" w:color="auto"/>
            </w:tcBorders>
          </w:tcPr>
          <w:p w14:paraId="7E042F5D" w14:textId="77777777" w:rsidR="00872AFE" w:rsidRPr="00711388" w:rsidRDefault="00872AFE" w:rsidP="00567869">
            <w:pPr>
              <w:pStyle w:val="NormalLeft"/>
              <w:rPr>
                <w:lang w:val="en-GB"/>
              </w:rPr>
            </w:pPr>
            <w:r w:rsidRPr="00711388">
              <w:rPr>
                <w:lang w:val="en-GB"/>
              </w:rPr>
              <w:t>Report the top end rate of a sliding rate system.</w:t>
            </w:r>
          </w:p>
          <w:p w14:paraId="019A0012" w14:textId="77777777" w:rsidR="00872AFE" w:rsidRPr="00711388" w:rsidRDefault="00872AFE" w:rsidP="00567869">
            <w:pPr>
              <w:pStyle w:val="NormalLeft"/>
              <w:rPr>
                <w:lang w:val="en-GB"/>
              </w:rPr>
            </w:pPr>
            <w:r w:rsidRPr="00711388">
              <w:rPr>
                <w:lang w:val="en-GB"/>
              </w:rPr>
              <w:t>The percentage shall be reported as a decimal.</w:t>
            </w:r>
          </w:p>
          <w:p w14:paraId="0C015AA1" w14:textId="77777777" w:rsidR="00872AFE" w:rsidRPr="00711388" w:rsidRDefault="00872AFE" w:rsidP="00567869">
            <w:pPr>
              <w:pStyle w:val="NormalLeft"/>
              <w:rPr>
                <w:lang w:val="en-GB"/>
              </w:rPr>
            </w:pPr>
            <w:r w:rsidRPr="00711388">
              <w:rPr>
                <w:lang w:val="en-GB"/>
              </w:rPr>
              <w:t>This item is only reported for XL treaties.</w:t>
            </w:r>
          </w:p>
        </w:tc>
      </w:tr>
      <w:tr w:rsidR="00872AFE" w:rsidRPr="00711388" w14:paraId="285669BB" w14:textId="77777777" w:rsidTr="00567869">
        <w:tc>
          <w:tcPr>
            <w:tcW w:w="1021" w:type="dxa"/>
            <w:tcBorders>
              <w:top w:val="single" w:sz="2" w:space="0" w:color="auto"/>
              <w:left w:val="single" w:sz="2" w:space="0" w:color="auto"/>
              <w:bottom w:val="single" w:sz="2" w:space="0" w:color="auto"/>
              <w:right w:val="single" w:sz="2" w:space="0" w:color="auto"/>
            </w:tcBorders>
          </w:tcPr>
          <w:p w14:paraId="026BC624" w14:textId="77777777" w:rsidR="00872AFE" w:rsidRPr="00711388" w:rsidRDefault="00872AFE" w:rsidP="00567869">
            <w:pPr>
              <w:pStyle w:val="NormalLeft"/>
              <w:rPr>
                <w:lang w:val="en-GB"/>
              </w:rPr>
            </w:pPr>
            <w:r w:rsidRPr="00711388">
              <w:rPr>
                <w:lang w:val="en-GB"/>
              </w:rPr>
              <w:t>C0380</w:t>
            </w:r>
          </w:p>
        </w:tc>
        <w:tc>
          <w:tcPr>
            <w:tcW w:w="1672" w:type="dxa"/>
            <w:tcBorders>
              <w:top w:val="single" w:sz="2" w:space="0" w:color="auto"/>
              <w:left w:val="single" w:sz="2" w:space="0" w:color="auto"/>
              <w:bottom w:val="single" w:sz="2" w:space="0" w:color="auto"/>
              <w:right w:val="single" w:sz="2" w:space="0" w:color="auto"/>
            </w:tcBorders>
          </w:tcPr>
          <w:p w14:paraId="7B9CF701" w14:textId="77777777" w:rsidR="00872AFE" w:rsidRPr="00711388" w:rsidRDefault="00872AFE" w:rsidP="00567869">
            <w:pPr>
              <w:pStyle w:val="NormalLeft"/>
              <w:rPr>
                <w:lang w:val="en-GB"/>
              </w:rPr>
            </w:pPr>
            <w:r w:rsidRPr="00711388">
              <w:rPr>
                <w:lang w:val="en-GB"/>
              </w:rPr>
              <w:t>XL premium flat</w:t>
            </w:r>
          </w:p>
        </w:tc>
        <w:tc>
          <w:tcPr>
            <w:tcW w:w="6593" w:type="dxa"/>
            <w:tcBorders>
              <w:top w:val="single" w:sz="2" w:space="0" w:color="auto"/>
              <w:left w:val="single" w:sz="2" w:space="0" w:color="auto"/>
              <w:bottom w:val="single" w:sz="2" w:space="0" w:color="auto"/>
              <w:right w:val="single" w:sz="2" w:space="0" w:color="auto"/>
            </w:tcBorders>
          </w:tcPr>
          <w:p w14:paraId="4FBCD218" w14:textId="77777777" w:rsidR="00872AFE" w:rsidRPr="00711388" w:rsidRDefault="00872AFE" w:rsidP="00567869">
            <w:pPr>
              <w:pStyle w:val="NormalLeft"/>
              <w:rPr>
                <w:lang w:val="en-GB"/>
              </w:rPr>
            </w:pPr>
            <w:r w:rsidRPr="00711388">
              <w:rPr>
                <w:lang w:val="en-GB"/>
              </w:rPr>
              <w:t>Indication on whether XL premium is based or not on a flat premium. One of the options in the following list shall be used:</w:t>
            </w:r>
          </w:p>
          <w:p w14:paraId="19D4CB19" w14:textId="0CFE4DFE"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XL premium based on a flat premium</w:t>
            </w:r>
          </w:p>
          <w:p w14:paraId="13803289" w14:textId="6918DA0D"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XL premium not based on a flat premium</w:t>
            </w:r>
          </w:p>
          <w:p w14:paraId="381F6AF1" w14:textId="77777777" w:rsidR="00872AFE" w:rsidRPr="00711388" w:rsidRDefault="00872AFE" w:rsidP="00567869">
            <w:pPr>
              <w:pStyle w:val="NormalLeft"/>
              <w:rPr>
                <w:lang w:val="en-GB"/>
              </w:rPr>
            </w:pPr>
            <w:r w:rsidRPr="00711388">
              <w:rPr>
                <w:lang w:val="en-GB"/>
              </w:rPr>
              <w:t>This item is only reported for XL treaties.</w:t>
            </w:r>
          </w:p>
        </w:tc>
      </w:tr>
      <w:tr w:rsidR="00872AFE" w:rsidRPr="00711388" w14:paraId="46B1D1AE" w14:textId="77777777" w:rsidTr="00567869">
        <w:tc>
          <w:tcPr>
            <w:tcW w:w="1021" w:type="dxa"/>
            <w:tcBorders>
              <w:top w:val="single" w:sz="2" w:space="0" w:color="auto"/>
              <w:left w:val="single" w:sz="2" w:space="0" w:color="auto"/>
              <w:bottom w:val="single" w:sz="2" w:space="0" w:color="auto"/>
              <w:right w:val="single" w:sz="2" w:space="0" w:color="auto"/>
            </w:tcBorders>
          </w:tcPr>
          <w:p w14:paraId="1622FE08" w14:textId="77777777" w:rsidR="00872AFE" w:rsidRPr="00711388" w:rsidRDefault="00872AFE" w:rsidP="00567869">
            <w:pPr>
              <w:pStyle w:val="NormalLeft"/>
              <w:rPr>
                <w:lang w:val="en-GB"/>
              </w:rPr>
            </w:pPr>
            <w:r w:rsidRPr="00711388">
              <w:rPr>
                <w:lang w:val="en-GB"/>
              </w:rPr>
              <w:t>C0390</w:t>
            </w:r>
          </w:p>
        </w:tc>
        <w:tc>
          <w:tcPr>
            <w:tcW w:w="1672" w:type="dxa"/>
            <w:tcBorders>
              <w:top w:val="single" w:sz="2" w:space="0" w:color="auto"/>
              <w:left w:val="single" w:sz="2" w:space="0" w:color="auto"/>
              <w:bottom w:val="single" w:sz="2" w:space="0" w:color="auto"/>
              <w:right w:val="single" w:sz="2" w:space="0" w:color="auto"/>
            </w:tcBorders>
          </w:tcPr>
          <w:p w14:paraId="57783D3D" w14:textId="77777777" w:rsidR="00872AFE" w:rsidRPr="00711388" w:rsidRDefault="00872AFE" w:rsidP="00567869">
            <w:pPr>
              <w:pStyle w:val="NormalLeft"/>
              <w:rPr>
                <w:lang w:val="en-GB"/>
              </w:rPr>
            </w:pPr>
            <w:r w:rsidRPr="00711388">
              <w:rPr>
                <w:lang w:val="en-GB"/>
              </w:rPr>
              <w:t>Sliding scale commission</w:t>
            </w:r>
          </w:p>
        </w:tc>
        <w:tc>
          <w:tcPr>
            <w:tcW w:w="6593" w:type="dxa"/>
            <w:tcBorders>
              <w:top w:val="single" w:sz="2" w:space="0" w:color="auto"/>
              <w:left w:val="single" w:sz="2" w:space="0" w:color="auto"/>
              <w:bottom w:val="single" w:sz="2" w:space="0" w:color="auto"/>
              <w:right w:val="single" w:sz="2" w:space="0" w:color="auto"/>
            </w:tcBorders>
          </w:tcPr>
          <w:p w14:paraId="3AD2402D" w14:textId="77777777" w:rsidR="00872AFE" w:rsidRPr="00711388" w:rsidRDefault="00872AFE" w:rsidP="00567869">
            <w:pPr>
              <w:pStyle w:val="NormalLeft"/>
              <w:rPr>
                <w:lang w:val="en-GB"/>
              </w:rPr>
            </w:pPr>
            <w:r w:rsidRPr="00711388">
              <w:rPr>
                <w:lang w:val="en-GB"/>
              </w:rPr>
              <w:t>Indicate whether a sliding scale commission is used :</w:t>
            </w:r>
          </w:p>
          <w:p w14:paraId="2EF4D138" w14:textId="77777777" w:rsidR="00872AFE" w:rsidRPr="00711388" w:rsidRDefault="00872AFE" w:rsidP="00567869">
            <w:pPr>
              <w:pStyle w:val="NormalLeft"/>
              <w:rPr>
                <w:lang w:val="en-GB"/>
              </w:rPr>
            </w:pPr>
            <w:r w:rsidRPr="00711388">
              <w:rPr>
                <w:lang w:val="en-GB"/>
              </w:rPr>
              <w:t>One of the options in the following closed list shall be used:</w:t>
            </w:r>
          </w:p>
          <w:p w14:paraId="010B2724" w14:textId="6089AD50" w:rsidR="00872AFE" w:rsidRPr="00711388" w:rsidRDefault="00872AFE" w:rsidP="00567869">
            <w:pPr>
              <w:pStyle w:val="NormalLeft"/>
              <w:rPr>
                <w:lang w:val="en-GB"/>
              </w:rPr>
            </w:pPr>
            <w:r w:rsidRPr="00711388">
              <w:rPr>
                <w:lang w:val="en-GB"/>
              </w:rPr>
              <w:t xml:space="preserve">1 </w:t>
            </w:r>
            <w:r w:rsidR="00711388" w:rsidRPr="00711388">
              <w:rPr>
                <w:lang w:val="en-GB"/>
              </w:rPr>
              <w:t>-</w:t>
            </w:r>
            <w:r w:rsidRPr="00711388">
              <w:rPr>
                <w:lang w:val="en-GB"/>
              </w:rPr>
              <w:t xml:space="preserve"> Yes;</w:t>
            </w:r>
          </w:p>
          <w:p w14:paraId="23E942BB" w14:textId="268605B2" w:rsidR="00872AFE" w:rsidRPr="00711388" w:rsidRDefault="00872AFE" w:rsidP="00567869">
            <w:pPr>
              <w:pStyle w:val="NormalLeft"/>
              <w:rPr>
                <w:lang w:val="en-GB"/>
              </w:rPr>
            </w:pPr>
            <w:r w:rsidRPr="00711388">
              <w:rPr>
                <w:lang w:val="en-GB"/>
              </w:rPr>
              <w:t xml:space="preserve">2 </w:t>
            </w:r>
            <w:r w:rsidR="00711388" w:rsidRPr="00711388">
              <w:rPr>
                <w:lang w:val="en-GB"/>
              </w:rPr>
              <w:t>-</w:t>
            </w:r>
            <w:r w:rsidRPr="00711388">
              <w:rPr>
                <w:lang w:val="en-GB"/>
              </w:rPr>
              <w:t xml:space="preserve"> No.</w:t>
            </w:r>
          </w:p>
        </w:tc>
      </w:tr>
      <w:tr w:rsidR="00872AFE" w:rsidRPr="00711388" w14:paraId="4929C9C0" w14:textId="77777777" w:rsidTr="00567869">
        <w:tc>
          <w:tcPr>
            <w:tcW w:w="1021" w:type="dxa"/>
            <w:tcBorders>
              <w:top w:val="single" w:sz="2" w:space="0" w:color="auto"/>
              <w:left w:val="single" w:sz="2" w:space="0" w:color="auto"/>
              <w:bottom w:val="single" w:sz="2" w:space="0" w:color="auto"/>
              <w:right w:val="single" w:sz="2" w:space="0" w:color="auto"/>
            </w:tcBorders>
          </w:tcPr>
          <w:p w14:paraId="2EC5EC12" w14:textId="77777777" w:rsidR="00872AFE" w:rsidRPr="00711388" w:rsidRDefault="00872AFE" w:rsidP="00567869">
            <w:pPr>
              <w:pStyle w:val="NormalLeft"/>
              <w:rPr>
                <w:lang w:val="en-GB"/>
              </w:rPr>
            </w:pPr>
            <w:r w:rsidRPr="00711388">
              <w:rPr>
                <w:lang w:val="en-GB"/>
              </w:rPr>
              <w:t>C0400</w:t>
            </w:r>
          </w:p>
        </w:tc>
        <w:tc>
          <w:tcPr>
            <w:tcW w:w="1672" w:type="dxa"/>
            <w:tcBorders>
              <w:top w:val="single" w:sz="2" w:space="0" w:color="auto"/>
              <w:left w:val="single" w:sz="2" w:space="0" w:color="auto"/>
              <w:bottom w:val="single" w:sz="2" w:space="0" w:color="auto"/>
              <w:right w:val="single" w:sz="2" w:space="0" w:color="auto"/>
            </w:tcBorders>
          </w:tcPr>
          <w:p w14:paraId="79FE4740" w14:textId="77777777" w:rsidR="00872AFE" w:rsidRPr="00711388" w:rsidRDefault="00872AFE" w:rsidP="00567869">
            <w:pPr>
              <w:pStyle w:val="NormalLeft"/>
              <w:rPr>
                <w:lang w:val="en-GB"/>
              </w:rPr>
            </w:pPr>
            <w:r w:rsidRPr="00711388">
              <w:rPr>
                <w:lang w:val="en-GB"/>
              </w:rPr>
              <w:t xml:space="preserve">Minimum claim ratio on which the amount of </w:t>
            </w:r>
            <w:r w:rsidRPr="00711388">
              <w:rPr>
                <w:lang w:val="en-GB"/>
              </w:rPr>
              <w:lastRenderedPageBreak/>
              <w:t>sliding scale commission is dependant</w:t>
            </w:r>
          </w:p>
        </w:tc>
        <w:tc>
          <w:tcPr>
            <w:tcW w:w="6593" w:type="dxa"/>
            <w:tcBorders>
              <w:top w:val="single" w:sz="2" w:space="0" w:color="auto"/>
              <w:left w:val="single" w:sz="2" w:space="0" w:color="auto"/>
              <w:bottom w:val="single" w:sz="2" w:space="0" w:color="auto"/>
              <w:right w:val="single" w:sz="2" w:space="0" w:color="auto"/>
            </w:tcBorders>
          </w:tcPr>
          <w:p w14:paraId="2B0064DA" w14:textId="77777777" w:rsidR="00872AFE" w:rsidRPr="00711388" w:rsidRDefault="00872AFE" w:rsidP="00567869">
            <w:pPr>
              <w:pStyle w:val="NormalLeft"/>
              <w:rPr>
                <w:lang w:val="en-GB"/>
              </w:rPr>
            </w:pPr>
            <w:r w:rsidRPr="00711388">
              <w:rPr>
                <w:lang w:val="en-GB"/>
              </w:rPr>
              <w:lastRenderedPageBreak/>
              <w:t>Include the minimum claim ratio as a percentage on which is the amount of sliding scale commission dependant.</w:t>
            </w:r>
          </w:p>
        </w:tc>
      </w:tr>
      <w:tr w:rsidR="00872AFE" w:rsidRPr="00711388" w14:paraId="67457EC5" w14:textId="77777777" w:rsidTr="00567869">
        <w:tc>
          <w:tcPr>
            <w:tcW w:w="1021" w:type="dxa"/>
            <w:tcBorders>
              <w:top w:val="single" w:sz="2" w:space="0" w:color="auto"/>
              <w:left w:val="single" w:sz="2" w:space="0" w:color="auto"/>
              <w:bottom w:val="single" w:sz="2" w:space="0" w:color="auto"/>
              <w:right w:val="single" w:sz="2" w:space="0" w:color="auto"/>
            </w:tcBorders>
          </w:tcPr>
          <w:p w14:paraId="632D9A52" w14:textId="77777777" w:rsidR="00872AFE" w:rsidRPr="00711388" w:rsidRDefault="00872AFE" w:rsidP="00567869">
            <w:pPr>
              <w:pStyle w:val="NormalLeft"/>
              <w:rPr>
                <w:lang w:val="en-GB"/>
              </w:rPr>
            </w:pPr>
            <w:r w:rsidRPr="00711388">
              <w:rPr>
                <w:lang w:val="en-GB"/>
              </w:rPr>
              <w:t>C0410</w:t>
            </w:r>
          </w:p>
        </w:tc>
        <w:tc>
          <w:tcPr>
            <w:tcW w:w="1672" w:type="dxa"/>
            <w:tcBorders>
              <w:top w:val="single" w:sz="2" w:space="0" w:color="auto"/>
              <w:left w:val="single" w:sz="2" w:space="0" w:color="auto"/>
              <w:bottom w:val="single" w:sz="2" w:space="0" w:color="auto"/>
              <w:right w:val="single" w:sz="2" w:space="0" w:color="auto"/>
            </w:tcBorders>
          </w:tcPr>
          <w:p w14:paraId="6786383E" w14:textId="77777777" w:rsidR="00872AFE" w:rsidRPr="00711388" w:rsidRDefault="00872AFE" w:rsidP="00567869">
            <w:pPr>
              <w:pStyle w:val="NormalLeft"/>
              <w:rPr>
                <w:lang w:val="en-GB"/>
              </w:rPr>
            </w:pPr>
            <w:r w:rsidRPr="00711388">
              <w:rPr>
                <w:lang w:val="en-GB"/>
              </w:rPr>
              <w:t>Maximum claim ratio on which the amount of sliding scale commission is dependant</w:t>
            </w:r>
          </w:p>
        </w:tc>
        <w:tc>
          <w:tcPr>
            <w:tcW w:w="6593" w:type="dxa"/>
            <w:tcBorders>
              <w:top w:val="single" w:sz="2" w:space="0" w:color="auto"/>
              <w:left w:val="single" w:sz="2" w:space="0" w:color="auto"/>
              <w:bottom w:val="single" w:sz="2" w:space="0" w:color="auto"/>
              <w:right w:val="single" w:sz="2" w:space="0" w:color="auto"/>
            </w:tcBorders>
          </w:tcPr>
          <w:p w14:paraId="2328976A" w14:textId="77777777" w:rsidR="00872AFE" w:rsidRPr="00711388" w:rsidRDefault="00872AFE" w:rsidP="00567869">
            <w:pPr>
              <w:pStyle w:val="NormalLeft"/>
              <w:rPr>
                <w:lang w:val="en-GB"/>
              </w:rPr>
            </w:pPr>
            <w:r w:rsidRPr="00711388">
              <w:rPr>
                <w:lang w:val="en-GB"/>
              </w:rPr>
              <w:t>Include the maximum claim ratio as a percentage on which is the amount of sliding scale commission dependant.</w:t>
            </w:r>
          </w:p>
        </w:tc>
      </w:tr>
      <w:tr w:rsidR="00872AFE" w:rsidRPr="00711388" w14:paraId="61989C32" w14:textId="77777777" w:rsidTr="00567869">
        <w:tc>
          <w:tcPr>
            <w:tcW w:w="1021" w:type="dxa"/>
            <w:tcBorders>
              <w:top w:val="single" w:sz="2" w:space="0" w:color="auto"/>
              <w:left w:val="single" w:sz="2" w:space="0" w:color="auto"/>
              <w:bottom w:val="single" w:sz="2" w:space="0" w:color="auto"/>
              <w:right w:val="single" w:sz="2" w:space="0" w:color="auto"/>
            </w:tcBorders>
          </w:tcPr>
          <w:p w14:paraId="701D2D6C" w14:textId="77777777" w:rsidR="00872AFE" w:rsidRPr="00711388" w:rsidRDefault="00872AFE" w:rsidP="00567869">
            <w:pPr>
              <w:pStyle w:val="NormalLeft"/>
              <w:rPr>
                <w:highlight w:val="yellow"/>
                <w:lang w:val="en-GB"/>
              </w:rPr>
            </w:pPr>
            <w:r w:rsidRPr="00711388">
              <w:rPr>
                <w:lang w:val="en-GB"/>
              </w:rPr>
              <w:t>C0420</w:t>
            </w:r>
          </w:p>
        </w:tc>
        <w:tc>
          <w:tcPr>
            <w:tcW w:w="1672" w:type="dxa"/>
            <w:tcBorders>
              <w:top w:val="single" w:sz="2" w:space="0" w:color="auto"/>
              <w:left w:val="single" w:sz="2" w:space="0" w:color="auto"/>
              <w:bottom w:val="single" w:sz="2" w:space="0" w:color="auto"/>
              <w:right w:val="single" w:sz="2" w:space="0" w:color="auto"/>
            </w:tcBorders>
          </w:tcPr>
          <w:p w14:paraId="2A646A9E" w14:textId="77777777" w:rsidR="00872AFE" w:rsidRPr="00711388" w:rsidRDefault="00872AFE" w:rsidP="00567869">
            <w:pPr>
              <w:pStyle w:val="NormalLeft"/>
              <w:rPr>
                <w:lang w:val="en-GB"/>
              </w:rPr>
            </w:pPr>
            <w:r w:rsidRPr="00711388">
              <w:rPr>
                <w:lang w:val="en-GB"/>
              </w:rPr>
              <w:t>Minimum commission</w:t>
            </w:r>
          </w:p>
        </w:tc>
        <w:tc>
          <w:tcPr>
            <w:tcW w:w="6593" w:type="dxa"/>
            <w:tcBorders>
              <w:top w:val="single" w:sz="2" w:space="0" w:color="auto"/>
              <w:left w:val="single" w:sz="2" w:space="0" w:color="auto"/>
              <w:bottom w:val="single" w:sz="2" w:space="0" w:color="auto"/>
              <w:right w:val="single" w:sz="2" w:space="0" w:color="auto"/>
            </w:tcBorders>
          </w:tcPr>
          <w:p w14:paraId="695AF5E7" w14:textId="629915BA" w:rsidR="00872AFE" w:rsidRPr="00711388" w:rsidRDefault="00872AFE" w:rsidP="00567869">
            <w:pPr>
              <w:pStyle w:val="NormalLeft"/>
              <w:rPr>
                <w:lang w:val="en-GB"/>
              </w:rPr>
            </w:pPr>
            <w:r w:rsidRPr="00711388">
              <w:rPr>
                <w:lang w:val="en-GB"/>
              </w:rPr>
              <w:t>Include the minimum commission</w:t>
            </w:r>
            <w:ins w:id="9736" w:author="Author">
              <w:r w:rsidR="00D73462" w:rsidRPr="00711388">
                <w:rPr>
                  <w:lang w:val="en-GB"/>
                </w:rPr>
                <w:t>, based on all commissions within the treaty</w:t>
              </w:r>
            </w:ins>
            <w:r w:rsidRPr="00711388">
              <w:rPr>
                <w:lang w:val="en-GB"/>
              </w:rPr>
              <w:t xml:space="preserve"> as a percentage.</w:t>
            </w:r>
          </w:p>
        </w:tc>
      </w:tr>
      <w:tr w:rsidR="00872AFE" w:rsidRPr="00711388" w14:paraId="0ED2E09E" w14:textId="77777777" w:rsidTr="00567869">
        <w:tc>
          <w:tcPr>
            <w:tcW w:w="1021" w:type="dxa"/>
            <w:tcBorders>
              <w:top w:val="single" w:sz="2" w:space="0" w:color="auto"/>
              <w:left w:val="single" w:sz="2" w:space="0" w:color="auto"/>
              <w:bottom w:val="single" w:sz="2" w:space="0" w:color="auto"/>
              <w:right w:val="single" w:sz="2" w:space="0" w:color="auto"/>
            </w:tcBorders>
          </w:tcPr>
          <w:p w14:paraId="36AD1EFA" w14:textId="77777777" w:rsidR="00872AFE" w:rsidRPr="00711388" w:rsidRDefault="00872AFE" w:rsidP="00567869">
            <w:pPr>
              <w:pStyle w:val="NormalLeft"/>
              <w:rPr>
                <w:lang w:val="en-GB"/>
              </w:rPr>
            </w:pPr>
            <w:r w:rsidRPr="00711388">
              <w:rPr>
                <w:lang w:val="en-GB"/>
              </w:rPr>
              <w:t>C0430</w:t>
            </w:r>
          </w:p>
        </w:tc>
        <w:tc>
          <w:tcPr>
            <w:tcW w:w="1672" w:type="dxa"/>
            <w:tcBorders>
              <w:top w:val="single" w:sz="2" w:space="0" w:color="auto"/>
              <w:left w:val="single" w:sz="2" w:space="0" w:color="auto"/>
              <w:bottom w:val="single" w:sz="2" w:space="0" w:color="auto"/>
              <w:right w:val="single" w:sz="2" w:space="0" w:color="auto"/>
            </w:tcBorders>
          </w:tcPr>
          <w:p w14:paraId="2A8A3D7B" w14:textId="77777777" w:rsidR="00872AFE" w:rsidRPr="00711388" w:rsidRDefault="00872AFE" w:rsidP="00567869">
            <w:pPr>
              <w:pStyle w:val="NormalLeft"/>
              <w:rPr>
                <w:lang w:val="en-GB"/>
              </w:rPr>
            </w:pPr>
            <w:r w:rsidRPr="00711388">
              <w:rPr>
                <w:lang w:val="en-GB"/>
              </w:rPr>
              <w:t>Maximum commission</w:t>
            </w:r>
          </w:p>
        </w:tc>
        <w:tc>
          <w:tcPr>
            <w:tcW w:w="6593" w:type="dxa"/>
            <w:tcBorders>
              <w:top w:val="single" w:sz="2" w:space="0" w:color="auto"/>
              <w:left w:val="single" w:sz="2" w:space="0" w:color="auto"/>
              <w:bottom w:val="single" w:sz="2" w:space="0" w:color="auto"/>
              <w:right w:val="single" w:sz="2" w:space="0" w:color="auto"/>
            </w:tcBorders>
          </w:tcPr>
          <w:p w14:paraId="1465574D" w14:textId="3EE6B233" w:rsidR="00872AFE" w:rsidRPr="00711388" w:rsidRDefault="00872AFE" w:rsidP="00567869">
            <w:pPr>
              <w:pStyle w:val="NormalLeft"/>
              <w:rPr>
                <w:lang w:val="en-GB"/>
              </w:rPr>
            </w:pPr>
            <w:r w:rsidRPr="00711388">
              <w:rPr>
                <w:lang w:val="en-GB"/>
              </w:rPr>
              <w:t>Include the maximum commission</w:t>
            </w:r>
            <w:ins w:id="9737" w:author="Author">
              <w:r w:rsidR="00D73462" w:rsidRPr="00711388">
                <w:rPr>
                  <w:lang w:val="en-GB"/>
                </w:rPr>
                <w:t>, based on all commissions within the treaty</w:t>
              </w:r>
            </w:ins>
            <w:r w:rsidRPr="00711388">
              <w:rPr>
                <w:lang w:val="en-GB"/>
              </w:rPr>
              <w:t xml:space="preserve"> as a percentage.</w:t>
            </w:r>
          </w:p>
        </w:tc>
      </w:tr>
      <w:tr w:rsidR="00872AFE" w:rsidRPr="00711388" w14:paraId="71E8FCCD" w14:textId="77777777" w:rsidTr="00567869">
        <w:tc>
          <w:tcPr>
            <w:tcW w:w="1021" w:type="dxa"/>
            <w:tcBorders>
              <w:top w:val="single" w:sz="2" w:space="0" w:color="auto"/>
              <w:left w:val="single" w:sz="2" w:space="0" w:color="auto"/>
              <w:bottom w:val="single" w:sz="2" w:space="0" w:color="auto"/>
              <w:right w:val="single" w:sz="2" w:space="0" w:color="auto"/>
            </w:tcBorders>
          </w:tcPr>
          <w:p w14:paraId="4AFFD75A" w14:textId="77777777" w:rsidR="00872AFE" w:rsidRPr="00711388" w:rsidRDefault="00872AFE" w:rsidP="00567869">
            <w:pPr>
              <w:pStyle w:val="NormalLeft"/>
              <w:rPr>
                <w:lang w:val="en-GB"/>
              </w:rPr>
            </w:pPr>
            <w:r w:rsidRPr="00711388">
              <w:rPr>
                <w:lang w:val="en-GB"/>
              </w:rPr>
              <w:t>C0440</w:t>
            </w:r>
          </w:p>
        </w:tc>
        <w:tc>
          <w:tcPr>
            <w:tcW w:w="1672" w:type="dxa"/>
            <w:tcBorders>
              <w:top w:val="single" w:sz="2" w:space="0" w:color="auto"/>
              <w:left w:val="single" w:sz="2" w:space="0" w:color="auto"/>
              <w:bottom w:val="single" w:sz="2" w:space="0" w:color="auto"/>
              <w:right w:val="single" w:sz="2" w:space="0" w:color="auto"/>
            </w:tcBorders>
          </w:tcPr>
          <w:p w14:paraId="53F57C40" w14:textId="77777777" w:rsidR="00872AFE" w:rsidRPr="00711388" w:rsidRDefault="00872AFE" w:rsidP="00567869">
            <w:pPr>
              <w:pStyle w:val="NormalLeft"/>
              <w:rPr>
                <w:lang w:val="en-GB"/>
              </w:rPr>
            </w:pPr>
            <w:r w:rsidRPr="00711388">
              <w:rPr>
                <w:lang w:val="en-GB"/>
              </w:rPr>
              <w:t>Expected commission</w:t>
            </w:r>
          </w:p>
        </w:tc>
        <w:tc>
          <w:tcPr>
            <w:tcW w:w="6593" w:type="dxa"/>
            <w:tcBorders>
              <w:top w:val="single" w:sz="2" w:space="0" w:color="auto"/>
              <w:left w:val="single" w:sz="2" w:space="0" w:color="auto"/>
              <w:bottom w:val="single" w:sz="2" w:space="0" w:color="auto"/>
              <w:right w:val="single" w:sz="2" w:space="0" w:color="auto"/>
            </w:tcBorders>
          </w:tcPr>
          <w:p w14:paraId="0BAC73F4" w14:textId="5BEFEA7A" w:rsidR="00872AFE" w:rsidRPr="00711388" w:rsidRDefault="00872AFE" w:rsidP="00567869">
            <w:pPr>
              <w:pStyle w:val="NormalLeft"/>
              <w:rPr>
                <w:lang w:val="en-GB"/>
              </w:rPr>
            </w:pPr>
            <w:r w:rsidRPr="00711388">
              <w:rPr>
                <w:lang w:val="en-GB"/>
              </w:rPr>
              <w:t>Include the expected commission</w:t>
            </w:r>
            <w:ins w:id="9738" w:author="Author">
              <w:r w:rsidR="00D73462" w:rsidRPr="00711388">
                <w:rPr>
                  <w:lang w:val="en-GB"/>
                </w:rPr>
                <w:t>, based on all commissions within the treaty</w:t>
              </w:r>
            </w:ins>
            <w:r w:rsidRPr="00711388">
              <w:rPr>
                <w:lang w:val="en-GB"/>
              </w:rPr>
              <w:t xml:space="preserve"> as a percentage.</w:t>
            </w:r>
          </w:p>
        </w:tc>
      </w:tr>
    </w:tbl>
    <w:p w14:paraId="12374846" w14:textId="77777777" w:rsidR="00872AFE" w:rsidRPr="00711388" w:rsidRDefault="00872AFE" w:rsidP="00872AFE">
      <w:pPr>
        <w:rPr>
          <w:lang w:val="en-GB"/>
        </w:rPr>
      </w:pPr>
    </w:p>
    <w:p w14:paraId="6DDC6C62" w14:textId="29C617DE" w:rsidR="00872AFE" w:rsidRPr="00711388" w:rsidRDefault="00872AFE" w:rsidP="00872AFE">
      <w:pPr>
        <w:pStyle w:val="ManualHeading2"/>
        <w:ind w:left="851" w:hanging="851"/>
        <w:rPr>
          <w:lang w:val="en-GB"/>
        </w:rPr>
      </w:pPr>
      <w:r w:rsidRPr="00711388">
        <w:rPr>
          <w:i/>
          <w:lang w:val="en-GB"/>
        </w:rPr>
        <w:t xml:space="preserve">S.30.04 </w:t>
      </w:r>
      <w:r w:rsidR="00845F43" w:rsidRPr="00711388">
        <w:rPr>
          <w:i/>
          <w:lang w:val="en-GB"/>
        </w:rPr>
        <w:t>-</w:t>
      </w:r>
      <w:r w:rsidRPr="00711388">
        <w:rPr>
          <w:i/>
          <w:lang w:val="en-GB"/>
        </w:rPr>
        <w:t xml:space="preserve"> Outgoing Reinsurance Program shares data</w:t>
      </w:r>
    </w:p>
    <w:p w14:paraId="3C36EC54" w14:textId="77777777" w:rsidR="00872AFE" w:rsidRPr="00711388" w:rsidRDefault="00872AFE" w:rsidP="00872AFE">
      <w:pPr>
        <w:rPr>
          <w:lang w:val="en-GB"/>
        </w:rPr>
      </w:pPr>
      <w:r w:rsidRPr="00711388">
        <w:rPr>
          <w:i/>
          <w:lang w:val="en-GB"/>
        </w:rPr>
        <w:t>General comments:</w:t>
      </w:r>
    </w:p>
    <w:p w14:paraId="22152EC1" w14:textId="77777777" w:rsidR="00872AFE" w:rsidRPr="00711388" w:rsidRDefault="00872AFE" w:rsidP="00872AFE">
      <w:pPr>
        <w:rPr>
          <w:lang w:val="en-GB"/>
        </w:rPr>
      </w:pPr>
      <w:r w:rsidRPr="00711388">
        <w:rPr>
          <w:lang w:val="en-GB"/>
        </w:rPr>
        <w:t>This section relates to annual submission of information for individual entities.</w:t>
      </w:r>
    </w:p>
    <w:p w14:paraId="21AF6C98" w14:textId="77777777" w:rsidR="00872AFE" w:rsidRPr="00711388" w:rsidRDefault="00872AFE" w:rsidP="00872AFE">
      <w:pPr>
        <w:rPr>
          <w:lang w:val="en-GB"/>
        </w:rPr>
      </w:pPr>
      <w:r w:rsidRPr="00711388">
        <w:rPr>
          <w:lang w:val="en-GB"/>
        </w:rPr>
        <w:t>This template is relevant to insurance and reinsurance undertakings with an outgoing; reinsurance and/or retrocession program including any coverage provided by State backed reinsurance pool arrangements, excluding facultative covers.</w:t>
      </w:r>
    </w:p>
    <w:p w14:paraId="61E5CBD3" w14:textId="3FCC9E3F" w:rsidR="00872AFE" w:rsidRPr="00711388" w:rsidRDefault="00872AFE" w:rsidP="00872AFE">
      <w:pPr>
        <w:rPr>
          <w:lang w:val="en-GB"/>
        </w:rPr>
      </w:pPr>
      <w:r w:rsidRPr="00711388">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11388" w:rsidRPr="00711388">
        <w:rPr>
          <w:lang w:val="en-GB"/>
        </w:rPr>
        <w:t>-</w:t>
      </w:r>
      <w:r w:rsidRPr="00711388">
        <w:rPr>
          <w:lang w:val="en-GB"/>
        </w:rPr>
        <w:t>submitted when adequate.</w:t>
      </w:r>
    </w:p>
    <w:p w14:paraId="47C937DE" w14:textId="58AA1CD0" w:rsidR="00872AFE" w:rsidRPr="00711388" w:rsidRDefault="00872AFE" w:rsidP="00872AFE">
      <w:pPr>
        <w:rPr>
          <w:lang w:val="en-GB"/>
        </w:rPr>
      </w:pPr>
      <w:del w:id="9739" w:author="Author">
        <w:r w:rsidRPr="00711388" w:rsidDel="00A24EFA">
          <w:rPr>
            <w:lang w:val="en-GB"/>
          </w:rPr>
          <w:delText>This template should only be reported if the reinsurance recoverables are higher than 10% of the Best Estimate calculated separately for life and non-life business.</w:delText>
        </w:r>
      </w:del>
      <w:ins w:id="9740" w:author="Author">
        <w:del w:id="9741" w:author="Author">
          <w:r w:rsidR="00A4292F" w:rsidRPr="00711388" w:rsidDel="00A24EFA">
            <w:rPr>
              <w:lang w:val="en-GB"/>
            </w:rPr>
            <w:delText xml:space="preserve"> </w:delText>
          </w:r>
          <w:commentRangeStart w:id="9742"/>
          <w:r w:rsidR="00A4292F" w:rsidRPr="00711388" w:rsidDel="00A24EFA">
            <w:rPr>
              <w:lang w:val="en-GB"/>
            </w:rPr>
            <w:delText xml:space="preserve">The </w:delText>
          </w:r>
          <w:commentRangeEnd w:id="9742"/>
          <w:r w:rsidR="00A4292F" w:rsidRPr="00711388" w:rsidDel="00A24EFA">
            <w:rPr>
              <w:rStyle w:val="CommentReference"/>
              <w:lang w:val="en-GB"/>
            </w:rPr>
            <w:commentReference w:id="9742"/>
          </w:r>
          <w:r w:rsidR="00A4292F" w:rsidRPr="00711388" w:rsidDel="00A24EFA">
            <w:rPr>
              <w:lang w:val="en-GB"/>
            </w:rPr>
            <w:delText>calculation should not be at treaty level, but at total life/non-life level.</w:delText>
          </w:r>
        </w:del>
      </w:ins>
    </w:p>
    <w:tbl>
      <w:tblPr>
        <w:tblW w:w="9286" w:type="dxa"/>
        <w:tblLayout w:type="fixed"/>
        <w:tblLook w:val="0000" w:firstRow="0" w:lastRow="0" w:firstColumn="0" w:lastColumn="0" w:noHBand="0" w:noVBand="0"/>
      </w:tblPr>
      <w:tblGrid>
        <w:gridCol w:w="1579"/>
        <w:gridCol w:w="1857"/>
        <w:gridCol w:w="5850"/>
      </w:tblGrid>
      <w:tr w:rsidR="00872AFE" w:rsidRPr="00711388" w14:paraId="50D28369" w14:textId="77777777" w:rsidTr="00567869">
        <w:tc>
          <w:tcPr>
            <w:tcW w:w="1579" w:type="dxa"/>
            <w:tcBorders>
              <w:top w:val="single" w:sz="2" w:space="0" w:color="auto"/>
              <w:left w:val="single" w:sz="2" w:space="0" w:color="auto"/>
              <w:bottom w:val="single" w:sz="2" w:space="0" w:color="auto"/>
              <w:right w:val="single" w:sz="2" w:space="0" w:color="auto"/>
            </w:tcBorders>
          </w:tcPr>
          <w:p w14:paraId="0D710DCD" w14:textId="77777777" w:rsidR="00872AFE" w:rsidRPr="00711388" w:rsidRDefault="00872AFE" w:rsidP="00567869">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452B3642" w14:textId="77777777" w:rsidR="00872AFE" w:rsidRPr="00711388" w:rsidRDefault="00872AFE" w:rsidP="00567869">
            <w:pPr>
              <w:pStyle w:val="NormalCentered"/>
              <w:rPr>
                <w:lang w:val="en-GB"/>
              </w:rPr>
            </w:pPr>
            <w:r w:rsidRPr="00711388">
              <w:rPr>
                <w:lang w:val="en-GB"/>
              </w:rPr>
              <w:t>ITEM</w:t>
            </w:r>
          </w:p>
        </w:tc>
        <w:tc>
          <w:tcPr>
            <w:tcW w:w="5850" w:type="dxa"/>
            <w:tcBorders>
              <w:top w:val="single" w:sz="2" w:space="0" w:color="auto"/>
              <w:left w:val="single" w:sz="2" w:space="0" w:color="auto"/>
              <w:bottom w:val="single" w:sz="2" w:space="0" w:color="auto"/>
              <w:right w:val="single" w:sz="2" w:space="0" w:color="auto"/>
            </w:tcBorders>
          </w:tcPr>
          <w:p w14:paraId="25CD5214" w14:textId="77777777" w:rsidR="00872AFE" w:rsidRPr="00711388" w:rsidRDefault="00872AFE" w:rsidP="00567869">
            <w:pPr>
              <w:pStyle w:val="NormalCentered"/>
              <w:rPr>
                <w:lang w:val="en-GB"/>
              </w:rPr>
            </w:pPr>
            <w:r w:rsidRPr="00711388">
              <w:rPr>
                <w:lang w:val="en-GB"/>
              </w:rPr>
              <w:t>INSTRUCTIONS</w:t>
            </w:r>
          </w:p>
        </w:tc>
      </w:tr>
      <w:tr w:rsidR="00872AFE" w:rsidRPr="00711388" w14:paraId="610777A7" w14:textId="77777777" w:rsidTr="00567869">
        <w:tc>
          <w:tcPr>
            <w:tcW w:w="1579" w:type="dxa"/>
            <w:tcBorders>
              <w:top w:val="single" w:sz="2" w:space="0" w:color="auto"/>
              <w:left w:val="single" w:sz="2" w:space="0" w:color="auto"/>
              <w:bottom w:val="single" w:sz="2" w:space="0" w:color="auto"/>
              <w:right w:val="single" w:sz="2" w:space="0" w:color="auto"/>
            </w:tcBorders>
          </w:tcPr>
          <w:p w14:paraId="37082B30" w14:textId="77777777" w:rsidR="00872AFE" w:rsidRPr="00711388" w:rsidRDefault="00872AFE" w:rsidP="00567869">
            <w:pPr>
              <w:pStyle w:val="NormalLeft"/>
              <w:rPr>
                <w:lang w:val="en-GB"/>
              </w:rPr>
            </w:pPr>
            <w:r w:rsidRPr="00711388">
              <w:rPr>
                <w:lang w:val="en-GB"/>
              </w:rPr>
              <w:t>C0010</w:t>
            </w:r>
          </w:p>
        </w:tc>
        <w:tc>
          <w:tcPr>
            <w:tcW w:w="1857" w:type="dxa"/>
            <w:tcBorders>
              <w:top w:val="single" w:sz="2" w:space="0" w:color="auto"/>
              <w:left w:val="single" w:sz="2" w:space="0" w:color="auto"/>
              <w:bottom w:val="single" w:sz="2" w:space="0" w:color="auto"/>
              <w:right w:val="single" w:sz="2" w:space="0" w:color="auto"/>
            </w:tcBorders>
          </w:tcPr>
          <w:p w14:paraId="4F6D9452" w14:textId="77777777" w:rsidR="00872AFE" w:rsidRPr="00711388" w:rsidRDefault="00872AFE" w:rsidP="00567869">
            <w:pPr>
              <w:pStyle w:val="NormalLeft"/>
              <w:rPr>
                <w:lang w:val="en-GB"/>
              </w:rPr>
            </w:pPr>
            <w:r w:rsidRPr="00711388">
              <w:rPr>
                <w:lang w:val="en-GB"/>
              </w:rPr>
              <w:t>Reinsurance program code</w:t>
            </w:r>
          </w:p>
        </w:tc>
        <w:tc>
          <w:tcPr>
            <w:tcW w:w="5850" w:type="dxa"/>
            <w:tcBorders>
              <w:top w:val="single" w:sz="2" w:space="0" w:color="auto"/>
              <w:left w:val="single" w:sz="2" w:space="0" w:color="auto"/>
              <w:bottom w:val="single" w:sz="2" w:space="0" w:color="auto"/>
              <w:right w:val="single" w:sz="2" w:space="0" w:color="auto"/>
            </w:tcBorders>
          </w:tcPr>
          <w:p w14:paraId="39DFFD5C" w14:textId="77777777" w:rsidR="00872AFE" w:rsidRPr="00711388" w:rsidRDefault="00872AFE" w:rsidP="00567869">
            <w:pPr>
              <w:pStyle w:val="NormalLeft"/>
              <w:rPr>
                <w:lang w:val="en-GB"/>
              </w:rPr>
            </w:pPr>
            <w:r w:rsidRPr="00711388">
              <w:rPr>
                <w:lang w:val="en-GB"/>
              </w:rPr>
              <w:t>Unique code (undertaking specific) covering all the individual reinsurance placements and/or treaties which belong to the same reinsurance program.</w:t>
            </w:r>
          </w:p>
        </w:tc>
      </w:tr>
      <w:tr w:rsidR="00872AFE" w:rsidRPr="00711388" w14:paraId="340B2BAA" w14:textId="77777777" w:rsidTr="00567869">
        <w:tc>
          <w:tcPr>
            <w:tcW w:w="1579" w:type="dxa"/>
            <w:tcBorders>
              <w:top w:val="single" w:sz="2" w:space="0" w:color="auto"/>
              <w:left w:val="single" w:sz="2" w:space="0" w:color="auto"/>
              <w:bottom w:val="single" w:sz="2" w:space="0" w:color="auto"/>
              <w:right w:val="single" w:sz="2" w:space="0" w:color="auto"/>
            </w:tcBorders>
          </w:tcPr>
          <w:p w14:paraId="76863B93" w14:textId="77777777" w:rsidR="00872AFE" w:rsidRPr="00711388" w:rsidRDefault="00872AFE" w:rsidP="00567869">
            <w:pPr>
              <w:pStyle w:val="NormalLeft"/>
              <w:rPr>
                <w:lang w:val="en-GB"/>
              </w:rPr>
            </w:pPr>
            <w:r w:rsidRPr="00711388">
              <w:rPr>
                <w:lang w:val="en-GB"/>
              </w:rPr>
              <w:lastRenderedPageBreak/>
              <w:t>C0020</w:t>
            </w:r>
          </w:p>
        </w:tc>
        <w:tc>
          <w:tcPr>
            <w:tcW w:w="1857" w:type="dxa"/>
            <w:tcBorders>
              <w:top w:val="single" w:sz="2" w:space="0" w:color="auto"/>
              <w:left w:val="single" w:sz="2" w:space="0" w:color="auto"/>
              <w:bottom w:val="single" w:sz="2" w:space="0" w:color="auto"/>
              <w:right w:val="single" w:sz="2" w:space="0" w:color="auto"/>
            </w:tcBorders>
          </w:tcPr>
          <w:p w14:paraId="16A8648D" w14:textId="77777777" w:rsidR="00872AFE" w:rsidRPr="00711388" w:rsidRDefault="00872AFE" w:rsidP="00567869">
            <w:pPr>
              <w:pStyle w:val="NormalLeft"/>
              <w:rPr>
                <w:lang w:val="en-GB"/>
              </w:rPr>
            </w:pPr>
            <w:r w:rsidRPr="00711388">
              <w:rPr>
                <w:lang w:val="en-GB"/>
              </w:rPr>
              <w:t>Treaty identification code</w:t>
            </w:r>
          </w:p>
        </w:tc>
        <w:tc>
          <w:tcPr>
            <w:tcW w:w="5850" w:type="dxa"/>
            <w:tcBorders>
              <w:top w:val="single" w:sz="2" w:space="0" w:color="auto"/>
              <w:left w:val="single" w:sz="2" w:space="0" w:color="auto"/>
              <w:bottom w:val="single" w:sz="2" w:space="0" w:color="auto"/>
              <w:right w:val="single" w:sz="2" w:space="0" w:color="auto"/>
            </w:tcBorders>
          </w:tcPr>
          <w:p w14:paraId="5526294C" w14:textId="77777777" w:rsidR="00872AFE" w:rsidRPr="00711388" w:rsidRDefault="00872AFE" w:rsidP="00567869">
            <w:pPr>
              <w:pStyle w:val="NormalLeft"/>
              <w:rPr>
                <w:lang w:val="en-GB"/>
              </w:rPr>
            </w:pPr>
            <w:r w:rsidRPr="00711388">
              <w:rPr>
                <w:lang w:val="en-GB"/>
              </w:rPr>
              <w:t>Treaty identification code that identifies it exclusively and must be maintained in subsequent reports, usually the original treaty number registered in the company's books.</w:t>
            </w:r>
          </w:p>
        </w:tc>
      </w:tr>
      <w:tr w:rsidR="00872AFE" w:rsidRPr="00711388" w14:paraId="176F2DF9" w14:textId="77777777" w:rsidTr="00567869">
        <w:tc>
          <w:tcPr>
            <w:tcW w:w="1579" w:type="dxa"/>
            <w:tcBorders>
              <w:top w:val="single" w:sz="2" w:space="0" w:color="auto"/>
              <w:left w:val="single" w:sz="2" w:space="0" w:color="auto"/>
              <w:bottom w:val="single" w:sz="2" w:space="0" w:color="auto"/>
              <w:right w:val="single" w:sz="2" w:space="0" w:color="auto"/>
            </w:tcBorders>
          </w:tcPr>
          <w:p w14:paraId="2B96F78B" w14:textId="77777777" w:rsidR="00872AFE" w:rsidRPr="00711388" w:rsidRDefault="00872AFE" w:rsidP="00567869">
            <w:pPr>
              <w:pStyle w:val="NormalLeft"/>
              <w:rPr>
                <w:lang w:val="en-GB"/>
              </w:rPr>
            </w:pPr>
            <w:r w:rsidRPr="00711388">
              <w:rPr>
                <w:lang w:val="en-GB"/>
              </w:rPr>
              <w:t>C0030</w:t>
            </w:r>
          </w:p>
        </w:tc>
        <w:tc>
          <w:tcPr>
            <w:tcW w:w="1857" w:type="dxa"/>
            <w:tcBorders>
              <w:top w:val="single" w:sz="2" w:space="0" w:color="auto"/>
              <w:left w:val="single" w:sz="2" w:space="0" w:color="auto"/>
              <w:bottom w:val="single" w:sz="2" w:space="0" w:color="auto"/>
              <w:right w:val="single" w:sz="2" w:space="0" w:color="auto"/>
            </w:tcBorders>
          </w:tcPr>
          <w:p w14:paraId="59A360B8" w14:textId="77777777" w:rsidR="00872AFE" w:rsidRPr="00711388" w:rsidRDefault="00872AFE" w:rsidP="00567869">
            <w:pPr>
              <w:pStyle w:val="NormalLeft"/>
              <w:rPr>
                <w:lang w:val="en-GB"/>
              </w:rPr>
            </w:pPr>
            <w:r w:rsidRPr="00711388">
              <w:rPr>
                <w:lang w:val="en-GB"/>
              </w:rPr>
              <w:t>Progressive section number in treaty</w:t>
            </w:r>
          </w:p>
        </w:tc>
        <w:tc>
          <w:tcPr>
            <w:tcW w:w="5850" w:type="dxa"/>
            <w:tcBorders>
              <w:top w:val="single" w:sz="2" w:space="0" w:color="auto"/>
              <w:left w:val="single" w:sz="2" w:space="0" w:color="auto"/>
              <w:bottom w:val="single" w:sz="2" w:space="0" w:color="auto"/>
              <w:right w:val="single" w:sz="2" w:space="0" w:color="auto"/>
            </w:tcBorders>
          </w:tcPr>
          <w:p w14:paraId="6BC248C9" w14:textId="77777777" w:rsidR="00872AFE" w:rsidRPr="00711388" w:rsidRDefault="00872AFE" w:rsidP="00567869">
            <w:pPr>
              <w:pStyle w:val="NormalLeft"/>
              <w:rPr>
                <w:lang w:val="en-GB"/>
              </w:rPr>
            </w:pPr>
            <w:r w:rsidRPr="00711388">
              <w:rPr>
                <w:lang w:val="en-GB"/>
              </w:rPr>
              <w:t>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submission of information and shall be reported in different sections. For different lines of business covered under the same treaty, the conditions referring to each line of business 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872AFE" w:rsidRPr="00711388" w14:paraId="3052805D" w14:textId="77777777" w:rsidTr="00567869">
        <w:tc>
          <w:tcPr>
            <w:tcW w:w="1579" w:type="dxa"/>
            <w:tcBorders>
              <w:top w:val="single" w:sz="2" w:space="0" w:color="auto"/>
              <w:left w:val="single" w:sz="2" w:space="0" w:color="auto"/>
              <w:bottom w:val="single" w:sz="2" w:space="0" w:color="auto"/>
              <w:right w:val="single" w:sz="2" w:space="0" w:color="auto"/>
            </w:tcBorders>
          </w:tcPr>
          <w:p w14:paraId="1F43731D" w14:textId="77777777" w:rsidR="00872AFE" w:rsidRPr="00711388" w:rsidRDefault="00872AFE" w:rsidP="00567869">
            <w:pPr>
              <w:pStyle w:val="NormalLeft"/>
              <w:rPr>
                <w:lang w:val="en-GB"/>
              </w:rPr>
            </w:pPr>
            <w:r w:rsidRPr="00711388">
              <w:rPr>
                <w:lang w:val="en-GB"/>
              </w:rPr>
              <w:t>C0040</w:t>
            </w:r>
          </w:p>
        </w:tc>
        <w:tc>
          <w:tcPr>
            <w:tcW w:w="1857" w:type="dxa"/>
            <w:tcBorders>
              <w:top w:val="single" w:sz="2" w:space="0" w:color="auto"/>
              <w:left w:val="single" w:sz="2" w:space="0" w:color="auto"/>
              <w:bottom w:val="single" w:sz="2" w:space="0" w:color="auto"/>
              <w:right w:val="single" w:sz="2" w:space="0" w:color="auto"/>
            </w:tcBorders>
          </w:tcPr>
          <w:p w14:paraId="79A3E836" w14:textId="77777777" w:rsidR="00872AFE" w:rsidRPr="00711388" w:rsidRDefault="00872AFE" w:rsidP="00567869">
            <w:pPr>
              <w:pStyle w:val="NormalLeft"/>
              <w:rPr>
                <w:lang w:val="en-GB"/>
              </w:rPr>
            </w:pPr>
            <w:r w:rsidRPr="00711388">
              <w:rPr>
                <w:lang w:val="en-GB"/>
              </w:rPr>
              <w:t>Progressive number of surplus/layer in program</w:t>
            </w:r>
          </w:p>
        </w:tc>
        <w:tc>
          <w:tcPr>
            <w:tcW w:w="5850" w:type="dxa"/>
            <w:tcBorders>
              <w:top w:val="single" w:sz="2" w:space="0" w:color="auto"/>
              <w:left w:val="single" w:sz="2" w:space="0" w:color="auto"/>
              <w:bottom w:val="single" w:sz="2" w:space="0" w:color="auto"/>
              <w:right w:val="single" w:sz="2" w:space="0" w:color="auto"/>
            </w:tcBorders>
          </w:tcPr>
          <w:p w14:paraId="2010672A" w14:textId="77777777" w:rsidR="00872AFE" w:rsidRPr="00711388" w:rsidRDefault="00872AFE" w:rsidP="00567869">
            <w:pPr>
              <w:pStyle w:val="NormalLeft"/>
              <w:rPr>
                <w:lang w:val="en-GB"/>
              </w:rPr>
            </w:pPr>
            <w:r w:rsidRPr="00711388">
              <w:rPr>
                <w:lang w:val="en-GB"/>
              </w:rPr>
              <w:t>The progressive surplus/layer number, when the treaty is part of a wider program.</w:t>
            </w:r>
          </w:p>
        </w:tc>
      </w:tr>
      <w:tr w:rsidR="00872AFE" w:rsidRPr="00711388" w14:paraId="45D1DC9B" w14:textId="77777777" w:rsidTr="00567869">
        <w:tc>
          <w:tcPr>
            <w:tcW w:w="1579" w:type="dxa"/>
            <w:tcBorders>
              <w:top w:val="single" w:sz="2" w:space="0" w:color="auto"/>
              <w:left w:val="single" w:sz="2" w:space="0" w:color="auto"/>
              <w:bottom w:val="single" w:sz="2" w:space="0" w:color="auto"/>
              <w:right w:val="single" w:sz="2" w:space="0" w:color="auto"/>
            </w:tcBorders>
          </w:tcPr>
          <w:p w14:paraId="68133BE9" w14:textId="77777777" w:rsidR="00872AFE" w:rsidRPr="00711388" w:rsidRDefault="00872AFE" w:rsidP="00567869">
            <w:pPr>
              <w:pStyle w:val="NormalLeft"/>
              <w:rPr>
                <w:lang w:val="en-GB"/>
              </w:rPr>
            </w:pPr>
            <w:r w:rsidRPr="00711388">
              <w:rPr>
                <w:lang w:val="en-GB"/>
              </w:rPr>
              <w:t>C0050</w:t>
            </w:r>
          </w:p>
        </w:tc>
        <w:tc>
          <w:tcPr>
            <w:tcW w:w="1857" w:type="dxa"/>
            <w:tcBorders>
              <w:top w:val="single" w:sz="2" w:space="0" w:color="auto"/>
              <w:left w:val="single" w:sz="2" w:space="0" w:color="auto"/>
              <w:bottom w:val="single" w:sz="2" w:space="0" w:color="auto"/>
              <w:right w:val="single" w:sz="2" w:space="0" w:color="auto"/>
            </w:tcBorders>
          </w:tcPr>
          <w:p w14:paraId="44EE4877" w14:textId="77777777" w:rsidR="00872AFE" w:rsidRPr="00711388" w:rsidRDefault="00872AFE" w:rsidP="00567869">
            <w:pPr>
              <w:pStyle w:val="NormalLeft"/>
              <w:rPr>
                <w:lang w:val="en-GB"/>
              </w:rPr>
            </w:pPr>
            <w:r w:rsidRPr="00711388">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045EC983" w14:textId="77777777" w:rsidR="00872AFE" w:rsidRPr="00711388" w:rsidRDefault="00872AFE" w:rsidP="00567869">
            <w:pPr>
              <w:pStyle w:val="NormalLeft"/>
              <w:rPr>
                <w:lang w:val="en-GB"/>
              </w:rPr>
            </w:pPr>
            <w:r w:rsidRPr="00711388">
              <w:rPr>
                <w:lang w:val="en-GB"/>
              </w:rPr>
              <w:t>Identification code of the reinsurer by this order of priority:</w:t>
            </w:r>
          </w:p>
          <w:p w14:paraId="4365569E" w14:textId="77777777" w:rsidR="00872AFE" w:rsidRPr="00711388" w:rsidRDefault="00872AFE" w:rsidP="0083381F">
            <w:pPr>
              <w:pStyle w:val="Tiret0"/>
              <w:numPr>
                <w:ilvl w:val="0"/>
                <w:numId w:val="52"/>
              </w:numPr>
              <w:rPr>
                <w:lang w:val="en-GB"/>
              </w:rPr>
            </w:pPr>
            <w:r w:rsidRPr="00711388">
              <w:rPr>
                <w:lang w:val="en-GB"/>
              </w:rPr>
              <w:t>Legal Entity Identifier (LEI);</w:t>
            </w:r>
          </w:p>
          <w:p w14:paraId="21B8D5CC" w14:textId="77777777" w:rsidR="00872AFE" w:rsidRPr="00711388" w:rsidRDefault="00872AFE" w:rsidP="0083381F">
            <w:pPr>
              <w:pStyle w:val="Tiret0"/>
              <w:numPr>
                <w:ilvl w:val="0"/>
                <w:numId w:val="52"/>
              </w:numPr>
              <w:rPr>
                <w:lang w:val="en-GB"/>
              </w:rPr>
            </w:pPr>
            <w:r w:rsidRPr="00711388">
              <w:rPr>
                <w:lang w:val="en-GB"/>
              </w:rPr>
              <w:t>Specific code attributed by the undertaking</w:t>
            </w:r>
          </w:p>
          <w:p w14:paraId="4AEECA40" w14:textId="77777777" w:rsidR="00872AFE" w:rsidRPr="00711388" w:rsidRDefault="00872AFE" w:rsidP="00567869">
            <w:pPr>
              <w:pStyle w:val="NormalLeft"/>
              <w:rPr>
                <w:lang w:val="en-GB"/>
              </w:rPr>
            </w:pPr>
            <w:r w:rsidRPr="00711388">
              <w:rPr>
                <w:lang w:val="en-GB"/>
              </w:rPr>
              <w:t>In case a specific code is attributed by the undertaking, the code shall be unique for the specific reinsurer and shall not overlap with any other code, attributed by the undertaking or LEI code.</w:t>
            </w:r>
          </w:p>
        </w:tc>
      </w:tr>
      <w:tr w:rsidR="00872AFE" w:rsidRPr="00711388" w14:paraId="0711A930" w14:textId="77777777" w:rsidTr="00567869">
        <w:tc>
          <w:tcPr>
            <w:tcW w:w="1579" w:type="dxa"/>
            <w:tcBorders>
              <w:top w:val="single" w:sz="2" w:space="0" w:color="auto"/>
              <w:left w:val="single" w:sz="2" w:space="0" w:color="auto"/>
              <w:bottom w:val="single" w:sz="2" w:space="0" w:color="auto"/>
              <w:right w:val="single" w:sz="2" w:space="0" w:color="auto"/>
            </w:tcBorders>
          </w:tcPr>
          <w:p w14:paraId="1F08FA9B" w14:textId="77777777" w:rsidR="00872AFE" w:rsidRPr="00711388" w:rsidRDefault="00872AFE" w:rsidP="00567869">
            <w:pPr>
              <w:pStyle w:val="NormalLeft"/>
              <w:rPr>
                <w:lang w:val="en-GB"/>
              </w:rPr>
            </w:pPr>
            <w:r w:rsidRPr="00711388">
              <w:rPr>
                <w:lang w:val="en-GB"/>
              </w:rPr>
              <w:t>C0060</w:t>
            </w:r>
          </w:p>
        </w:tc>
        <w:tc>
          <w:tcPr>
            <w:tcW w:w="1857" w:type="dxa"/>
            <w:tcBorders>
              <w:top w:val="single" w:sz="2" w:space="0" w:color="auto"/>
              <w:left w:val="single" w:sz="2" w:space="0" w:color="auto"/>
              <w:bottom w:val="single" w:sz="2" w:space="0" w:color="auto"/>
              <w:right w:val="single" w:sz="2" w:space="0" w:color="auto"/>
            </w:tcBorders>
          </w:tcPr>
          <w:p w14:paraId="3682CD0C" w14:textId="77777777" w:rsidR="00872AFE" w:rsidRPr="00711388" w:rsidRDefault="00872AFE" w:rsidP="00567869">
            <w:pPr>
              <w:pStyle w:val="NormalLeft"/>
              <w:rPr>
                <w:lang w:val="en-GB"/>
              </w:rPr>
            </w:pPr>
            <w:r w:rsidRPr="00711388">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53011CCD" w14:textId="77777777" w:rsidR="00872AFE" w:rsidRPr="00711388" w:rsidRDefault="00872AFE" w:rsidP="00567869">
            <w:pPr>
              <w:pStyle w:val="NormalLeft"/>
              <w:rPr>
                <w:lang w:val="en-GB"/>
              </w:rPr>
            </w:pPr>
            <w:r w:rsidRPr="00711388">
              <w:rPr>
                <w:lang w:val="en-GB"/>
              </w:rPr>
              <w:t>Identification of the code used in item ‘Code reinsurer’. One of the options in the following closed list shall be used:</w:t>
            </w:r>
          </w:p>
          <w:p w14:paraId="6CBABD56" w14:textId="061CD60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52FE766A" w14:textId="14FE03D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Specific code</w:t>
            </w:r>
          </w:p>
        </w:tc>
      </w:tr>
      <w:tr w:rsidR="00872AFE" w:rsidRPr="00711388" w14:paraId="5696F4E0" w14:textId="77777777" w:rsidTr="00567869">
        <w:tc>
          <w:tcPr>
            <w:tcW w:w="1579" w:type="dxa"/>
            <w:tcBorders>
              <w:top w:val="single" w:sz="2" w:space="0" w:color="auto"/>
              <w:left w:val="single" w:sz="2" w:space="0" w:color="auto"/>
              <w:bottom w:val="single" w:sz="2" w:space="0" w:color="auto"/>
              <w:right w:val="single" w:sz="2" w:space="0" w:color="auto"/>
            </w:tcBorders>
          </w:tcPr>
          <w:p w14:paraId="4B944066" w14:textId="77777777" w:rsidR="00872AFE" w:rsidRPr="00711388" w:rsidRDefault="00872AFE" w:rsidP="00567869">
            <w:pPr>
              <w:pStyle w:val="NormalLeft"/>
              <w:rPr>
                <w:lang w:val="en-GB"/>
              </w:rPr>
            </w:pPr>
            <w:r w:rsidRPr="00711388">
              <w:rPr>
                <w:lang w:val="en-GB"/>
              </w:rPr>
              <w:t>C0100</w:t>
            </w:r>
          </w:p>
        </w:tc>
        <w:tc>
          <w:tcPr>
            <w:tcW w:w="1857" w:type="dxa"/>
            <w:tcBorders>
              <w:top w:val="single" w:sz="2" w:space="0" w:color="auto"/>
              <w:left w:val="single" w:sz="2" w:space="0" w:color="auto"/>
              <w:bottom w:val="single" w:sz="2" w:space="0" w:color="auto"/>
              <w:right w:val="single" w:sz="2" w:space="0" w:color="auto"/>
            </w:tcBorders>
          </w:tcPr>
          <w:p w14:paraId="1177581B" w14:textId="77777777" w:rsidR="00872AFE" w:rsidRPr="00711388" w:rsidRDefault="00872AFE" w:rsidP="00567869">
            <w:pPr>
              <w:pStyle w:val="NormalLeft"/>
              <w:rPr>
                <w:lang w:val="en-GB"/>
              </w:rPr>
            </w:pPr>
            <w:r w:rsidRPr="00711388">
              <w:rPr>
                <w:lang w:val="en-GB"/>
              </w:rPr>
              <w:t>Share reinsurer (%)</w:t>
            </w:r>
          </w:p>
        </w:tc>
        <w:tc>
          <w:tcPr>
            <w:tcW w:w="5850" w:type="dxa"/>
            <w:tcBorders>
              <w:top w:val="single" w:sz="2" w:space="0" w:color="auto"/>
              <w:left w:val="single" w:sz="2" w:space="0" w:color="auto"/>
              <w:bottom w:val="single" w:sz="2" w:space="0" w:color="auto"/>
              <w:right w:val="single" w:sz="2" w:space="0" w:color="auto"/>
            </w:tcBorders>
          </w:tcPr>
          <w:p w14:paraId="2A7BCF7D" w14:textId="7DCB5A2E" w:rsidR="00872AFE" w:rsidRPr="00711388" w:rsidRDefault="00872AFE" w:rsidP="000043C6">
            <w:pPr>
              <w:pStyle w:val="NormalLeft"/>
              <w:rPr>
                <w:lang w:val="en-GB"/>
              </w:rPr>
            </w:pPr>
            <w:r w:rsidRPr="00711388">
              <w:rPr>
                <w:lang w:val="en-GB"/>
              </w:rPr>
              <w:t xml:space="preserve">Percentage of the reinsurance treaty accepted by reinsurer identified in item C0050, expressed as </w:t>
            </w:r>
            <w:del w:id="9743" w:author="Author">
              <w:r w:rsidRPr="00711388" w:rsidDel="009B7B81">
                <w:rPr>
                  <w:lang w:val="en-GB"/>
                </w:rPr>
                <w:delText xml:space="preserve">absolute </w:delText>
              </w:r>
            </w:del>
            <w:ins w:id="9744" w:author="Author">
              <w:r w:rsidR="009B7B81" w:rsidRPr="00711388">
                <w:rPr>
                  <w:lang w:val="en-GB"/>
                </w:rPr>
                <w:t xml:space="preserve">relative </w:t>
              </w:r>
            </w:ins>
            <w:r w:rsidRPr="00711388">
              <w:rPr>
                <w:lang w:val="en-GB"/>
              </w:rPr>
              <w:t xml:space="preserve">percentage </w:t>
            </w:r>
            <w:ins w:id="9745" w:author="Author">
              <w:r w:rsidR="000043C6" w:rsidRPr="00711388">
                <w:rPr>
                  <w:lang w:val="en-GB"/>
                </w:rPr>
                <w:t>of 100% of the original risk</w:t>
              </w:r>
            </w:ins>
            <w:del w:id="9746" w:author="Author">
              <w:r w:rsidRPr="00711388" w:rsidDel="000043C6">
                <w:rPr>
                  <w:lang w:val="en-GB"/>
                </w:rPr>
                <w:delText>of the treaty placement.</w:delText>
              </w:r>
            </w:del>
            <w:ins w:id="9747" w:author="Author">
              <w:r w:rsidR="000043C6" w:rsidRPr="00711388">
                <w:rPr>
                  <w:lang w:val="en-GB"/>
                </w:rPr>
                <w:t xml:space="preserve"> The undertaking shall fill in the template S.30.04 reporting only the shares of the treaty actually </w:t>
              </w:r>
              <w:r w:rsidR="000043C6" w:rsidRPr="00711388">
                <w:rPr>
                  <w:lang w:val="en-GB"/>
                </w:rPr>
                <w:lastRenderedPageBreak/>
                <w:t>ceded. Any unplaced shares of the treaty should considered as additional retained shares. </w:t>
              </w:r>
            </w:ins>
          </w:p>
          <w:p w14:paraId="60024118" w14:textId="656FEF78" w:rsidR="00872AFE" w:rsidRPr="00711388" w:rsidDel="0001700B" w:rsidRDefault="00872AFE" w:rsidP="00567869">
            <w:pPr>
              <w:pStyle w:val="NormalLeft"/>
              <w:rPr>
                <w:del w:id="9748" w:author="Author"/>
                <w:lang w:val="en-GB"/>
              </w:rPr>
            </w:pPr>
            <w:r w:rsidRPr="00711388">
              <w:rPr>
                <w:lang w:val="en-GB"/>
              </w:rPr>
              <w:t>Percentages shall be reported as a decimal</w:t>
            </w:r>
            <w:r w:rsidR="008039F9" w:rsidRPr="00711388">
              <w:rPr>
                <w:lang w:val="en-GB"/>
              </w:rPr>
              <w:t>.</w:t>
            </w:r>
            <w:del w:id="9749" w:author="Author">
              <w:r w:rsidR="00871C81" w:rsidRPr="00711388" w:rsidDel="003323F0">
                <w:rPr>
                  <w:lang w:val="en-GB"/>
                </w:rPr>
                <w:delText xml:space="preserve">  </w:delText>
              </w:r>
            </w:del>
            <w:ins w:id="9750" w:author="Author">
              <w:r w:rsidR="003323F0">
                <w:rPr>
                  <w:lang w:val="en-GB"/>
                </w:rPr>
                <w:t xml:space="preserve"> </w:t>
              </w:r>
            </w:ins>
          </w:p>
          <w:p w14:paraId="6AD3B36B" w14:textId="3EACEBC8" w:rsidR="00A63510" w:rsidRPr="00711388" w:rsidRDefault="00A63510" w:rsidP="00567869">
            <w:pPr>
              <w:pStyle w:val="NormalLeft"/>
              <w:rPr>
                <w:lang w:val="en-GB"/>
              </w:rPr>
            </w:pPr>
          </w:p>
        </w:tc>
      </w:tr>
      <w:tr w:rsidR="00872AFE" w:rsidRPr="00711388" w14:paraId="6A79BF57" w14:textId="77777777" w:rsidTr="00567869">
        <w:tc>
          <w:tcPr>
            <w:tcW w:w="1579" w:type="dxa"/>
            <w:tcBorders>
              <w:top w:val="single" w:sz="2" w:space="0" w:color="auto"/>
              <w:left w:val="single" w:sz="2" w:space="0" w:color="auto"/>
              <w:bottom w:val="single" w:sz="2" w:space="0" w:color="auto"/>
              <w:right w:val="single" w:sz="2" w:space="0" w:color="auto"/>
            </w:tcBorders>
          </w:tcPr>
          <w:p w14:paraId="783D0984" w14:textId="77777777" w:rsidR="00872AFE" w:rsidRPr="00711388" w:rsidRDefault="00872AFE" w:rsidP="00567869">
            <w:pPr>
              <w:pStyle w:val="NormalLeft"/>
              <w:rPr>
                <w:lang w:val="en-GB"/>
              </w:rPr>
            </w:pPr>
            <w:r w:rsidRPr="00711388">
              <w:rPr>
                <w:lang w:val="en-GB"/>
              </w:rPr>
              <w:lastRenderedPageBreak/>
              <w:t>C0110</w:t>
            </w:r>
          </w:p>
        </w:tc>
        <w:tc>
          <w:tcPr>
            <w:tcW w:w="1857" w:type="dxa"/>
            <w:tcBorders>
              <w:top w:val="single" w:sz="2" w:space="0" w:color="auto"/>
              <w:left w:val="single" w:sz="2" w:space="0" w:color="auto"/>
              <w:bottom w:val="single" w:sz="2" w:space="0" w:color="auto"/>
              <w:right w:val="single" w:sz="2" w:space="0" w:color="auto"/>
            </w:tcBorders>
          </w:tcPr>
          <w:p w14:paraId="58A30C7B" w14:textId="77777777" w:rsidR="00872AFE" w:rsidRPr="00711388" w:rsidRDefault="00872AFE" w:rsidP="00567869">
            <w:pPr>
              <w:pStyle w:val="NormalLeft"/>
              <w:rPr>
                <w:lang w:val="en-GB"/>
              </w:rPr>
            </w:pPr>
            <w:r w:rsidRPr="00711388">
              <w:rPr>
                <w:lang w:val="en-GB"/>
              </w:rPr>
              <w:t>Exposure ceded for reinsurer's share</w:t>
            </w:r>
          </w:p>
        </w:tc>
        <w:tc>
          <w:tcPr>
            <w:tcW w:w="5850" w:type="dxa"/>
            <w:tcBorders>
              <w:top w:val="single" w:sz="2" w:space="0" w:color="auto"/>
              <w:left w:val="single" w:sz="2" w:space="0" w:color="auto"/>
              <w:bottom w:val="single" w:sz="2" w:space="0" w:color="auto"/>
              <w:right w:val="single" w:sz="2" w:space="0" w:color="auto"/>
            </w:tcBorders>
          </w:tcPr>
          <w:p w14:paraId="0222AA85" w14:textId="77777777" w:rsidR="00872AFE" w:rsidRPr="00711388" w:rsidRDefault="00872AFE" w:rsidP="00567869">
            <w:pPr>
              <w:pStyle w:val="NormalLeft"/>
              <w:rPr>
                <w:lang w:val="en-GB"/>
              </w:rPr>
            </w:pPr>
            <w:r w:rsidRPr="00711388">
              <w:rPr>
                <w:lang w:val="en-GB"/>
              </w:rPr>
              <w:t>Amount of the exposure reinsured with the reinsurer. This amount is based on the maximum cover per risk/event and is calculated with the formula: Item Maximum cover per risk or event (reported in item C0230 of S.30.03) x Item Share reinsurer (%) (reported in item C0100 of S.30.04).</w:t>
            </w:r>
          </w:p>
          <w:p w14:paraId="06F47002" w14:textId="4A9A2C1B" w:rsidR="00872AFE" w:rsidRPr="00711388" w:rsidRDefault="00872AFE" w:rsidP="00567869">
            <w:pPr>
              <w:pStyle w:val="NormalLeft"/>
              <w:rPr>
                <w:lang w:val="en-GB"/>
              </w:rPr>
            </w:pPr>
            <w:r w:rsidRPr="00711388">
              <w:rPr>
                <w:lang w:val="en-GB"/>
              </w:rPr>
              <w:t>If C0230 from S.30.03 is Unlimited fill this cell with ‘</w:t>
            </w:r>
            <w:r w:rsidR="00711388" w:rsidRPr="00711388">
              <w:rPr>
                <w:lang w:val="en-GB"/>
              </w:rPr>
              <w:t>-</w:t>
            </w:r>
            <w:r w:rsidRPr="00711388">
              <w:rPr>
                <w:lang w:val="en-GB"/>
              </w:rPr>
              <w:t xml:space="preserve"> 1’.</w:t>
            </w:r>
          </w:p>
        </w:tc>
      </w:tr>
      <w:tr w:rsidR="00872AFE" w:rsidRPr="00711388" w14:paraId="2D09AC77" w14:textId="77777777" w:rsidTr="00567869">
        <w:tc>
          <w:tcPr>
            <w:tcW w:w="1579" w:type="dxa"/>
            <w:tcBorders>
              <w:top w:val="single" w:sz="2" w:space="0" w:color="auto"/>
              <w:left w:val="single" w:sz="2" w:space="0" w:color="auto"/>
              <w:bottom w:val="single" w:sz="2" w:space="0" w:color="auto"/>
              <w:right w:val="single" w:sz="2" w:space="0" w:color="auto"/>
            </w:tcBorders>
          </w:tcPr>
          <w:p w14:paraId="5BAE496E" w14:textId="77777777" w:rsidR="00872AFE" w:rsidRPr="00711388" w:rsidRDefault="00872AFE" w:rsidP="00567869">
            <w:pPr>
              <w:pStyle w:val="NormalLeft"/>
              <w:rPr>
                <w:lang w:val="en-GB"/>
              </w:rPr>
            </w:pPr>
            <w:r w:rsidRPr="00711388">
              <w:rPr>
                <w:lang w:val="en-GB"/>
              </w:rPr>
              <w:t>C0120</w:t>
            </w:r>
          </w:p>
        </w:tc>
        <w:tc>
          <w:tcPr>
            <w:tcW w:w="1857" w:type="dxa"/>
            <w:tcBorders>
              <w:top w:val="single" w:sz="2" w:space="0" w:color="auto"/>
              <w:left w:val="single" w:sz="2" w:space="0" w:color="auto"/>
              <w:bottom w:val="single" w:sz="2" w:space="0" w:color="auto"/>
              <w:right w:val="single" w:sz="2" w:space="0" w:color="auto"/>
            </w:tcBorders>
          </w:tcPr>
          <w:p w14:paraId="4843F3E7" w14:textId="77777777" w:rsidR="00872AFE" w:rsidRPr="00711388" w:rsidRDefault="00872AFE" w:rsidP="00567869">
            <w:pPr>
              <w:pStyle w:val="NormalLeft"/>
              <w:rPr>
                <w:lang w:val="en-GB"/>
              </w:rPr>
            </w:pPr>
            <w:r w:rsidRPr="00711388">
              <w:rPr>
                <w:lang w:val="en-GB"/>
              </w:rPr>
              <w:t>Type of collateral (if applicable)</w:t>
            </w:r>
          </w:p>
        </w:tc>
        <w:tc>
          <w:tcPr>
            <w:tcW w:w="5850" w:type="dxa"/>
            <w:tcBorders>
              <w:top w:val="single" w:sz="2" w:space="0" w:color="auto"/>
              <w:left w:val="single" w:sz="2" w:space="0" w:color="auto"/>
              <w:bottom w:val="single" w:sz="2" w:space="0" w:color="auto"/>
              <w:right w:val="single" w:sz="2" w:space="0" w:color="auto"/>
            </w:tcBorders>
          </w:tcPr>
          <w:p w14:paraId="71F0B0D1" w14:textId="77777777" w:rsidR="00872AFE" w:rsidRPr="00711388" w:rsidRDefault="00872AFE" w:rsidP="00567869">
            <w:pPr>
              <w:pStyle w:val="NormalLeft"/>
              <w:rPr>
                <w:lang w:val="en-GB"/>
              </w:rPr>
            </w:pPr>
            <w:r w:rsidRPr="00711388">
              <w:rPr>
                <w:lang w:val="en-GB"/>
              </w:rPr>
              <w:t>Type of collateral held. The following closed list shall be used:</w:t>
            </w:r>
          </w:p>
          <w:p w14:paraId="39BC4234" w14:textId="47EBFA23"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Cash or equivalent in Trust</w:t>
            </w:r>
          </w:p>
          <w:p w14:paraId="06449D89" w14:textId="542FB180"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Cash or Funds Withheld</w:t>
            </w:r>
          </w:p>
          <w:p w14:paraId="115C3FAE" w14:textId="17B7DD80"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Letter of Credit</w:t>
            </w:r>
          </w:p>
          <w:p w14:paraId="1B039E73" w14:textId="741F6E8E"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Other</w:t>
            </w:r>
          </w:p>
          <w:p w14:paraId="74E26A01" w14:textId="7ED00E5A"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None</w:t>
            </w:r>
          </w:p>
        </w:tc>
      </w:tr>
      <w:tr w:rsidR="00872AFE" w:rsidRPr="00711388" w14:paraId="16A15378" w14:textId="77777777" w:rsidTr="00567869">
        <w:tc>
          <w:tcPr>
            <w:tcW w:w="1579" w:type="dxa"/>
            <w:tcBorders>
              <w:top w:val="single" w:sz="2" w:space="0" w:color="auto"/>
              <w:left w:val="single" w:sz="2" w:space="0" w:color="auto"/>
              <w:bottom w:val="single" w:sz="2" w:space="0" w:color="auto"/>
              <w:right w:val="single" w:sz="2" w:space="0" w:color="auto"/>
            </w:tcBorders>
          </w:tcPr>
          <w:p w14:paraId="672A0DB2" w14:textId="77777777" w:rsidR="00872AFE" w:rsidRPr="00711388" w:rsidRDefault="00872AFE" w:rsidP="00567869">
            <w:pPr>
              <w:pStyle w:val="NormalLeft"/>
              <w:rPr>
                <w:lang w:val="en-GB"/>
              </w:rPr>
            </w:pPr>
            <w:r w:rsidRPr="00711388">
              <w:rPr>
                <w:lang w:val="en-GB"/>
              </w:rPr>
              <w:t>C0130</w:t>
            </w:r>
          </w:p>
        </w:tc>
        <w:tc>
          <w:tcPr>
            <w:tcW w:w="1857" w:type="dxa"/>
            <w:tcBorders>
              <w:top w:val="single" w:sz="2" w:space="0" w:color="auto"/>
              <w:left w:val="single" w:sz="2" w:space="0" w:color="auto"/>
              <w:bottom w:val="single" w:sz="2" w:space="0" w:color="auto"/>
              <w:right w:val="single" w:sz="2" w:space="0" w:color="auto"/>
            </w:tcBorders>
          </w:tcPr>
          <w:p w14:paraId="535C55E8" w14:textId="77777777" w:rsidR="00872AFE" w:rsidRPr="00711388" w:rsidRDefault="00872AFE" w:rsidP="00567869">
            <w:pPr>
              <w:pStyle w:val="NormalLeft"/>
              <w:rPr>
                <w:lang w:val="en-GB"/>
              </w:rPr>
            </w:pPr>
            <w:r w:rsidRPr="00711388">
              <w:rPr>
                <w:lang w:val="en-GB"/>
              </w:rPr>
              <w:t>Description of the reinsurers limit collateralised</w:t>
            </w:r>
          </w:p>
        </w:tc>
        <w:tc>
          <w:tcPr>
            <w:tcW w:w="5850" w:type="dxa"/>
            <w:tcBorders>
              <w:top w:val="single" w:sz="2" w:space="0" w:color="auto"/>
              <w:left w:val="single" w:sz="2" w:space="0" w:color="auto"/>
              <w:bottom w:val="single" w:sz="2" w:space="0" w:color="auto"/>
              <w:right w:val="single" w:sz="2" w:space="0" w:color="auto"/>
            </w:tcBorders>
          </w:tcPr>
          <w:p w14:paraId="185882DF" w14:textId="77777777" w:rsidR="00872AFE" w:rsidRPr="00711388" w:rsidRDefault="00872AFE" w:rsidP="00567869">
            <w:pPr>
              <w:pStyle w:val="NormalLeft"/>
              <w:rPr>
                <w:lang w:val="en-GB"/>
              </w:rPr>
            </w:pPr>
            <w:r w:rsidRPr="00711388">
              <w:rPr>
                <w:lang w:val="en-GB"/>
              </w:rPr>
              <w:t>Description of the reinsurer limit collateralised referring to the specific item specified in the treaty (e.g. 90 % of the technical provisions or 90 % of the premiums), if applicable.</w:t>
            </w:r>
          </w:p>
        </w:tc>
      </w:tr>
      <w:tr w:rsidR="00872AFE" w:rsidRPr="00711388" w14:paraId="3CE929FF" w14:textId="77777777" w:rsidTr="00567869">
        <w:tc>
          <w:tcPr>
            <w:tcW w:w="1579" w:type="dxa"/>
            <w:tcBorders>
              <w:top w:val="single" w:sz="2" w:space="0" w:color="auto"/>
              <w:left w:val="single" w:sz="2" w:space="0" w:color="auto"/>
              <w:bottom w:val="single" w:sz="2" w:space="0" w:color="auto"/>
              <w:right w:val="single" w:sz="2" w:space="0" w:color="auto"/>
            </w:tcBorders>
          </w:tcPr>
          <w:p w14:paraId="460BEDBF" w14:textId="77777777" w:rsidR="00872AFE" w:rsidRPr="00711388" w:rsidRDefault="00872AFE" w:rsidP="00567869">
            <w:pPr>
              <w:pStyle w:val="NormalLeft"/>
              <w:rPr>
                <w:lang w:val="en-GB"/>
              </w:rPr>
            </w:pPr>
            <w:r w:rsidRPr="00711388">
              <w:rPr>
                <w:lang w:val="en-GB"/>
              </w:rPr>
              <w:t>C0140</w:t>
            </w:r>
          </w:p>
        </w:tc>
        <w:tc>
          <w:tcPr>
            <w:tcW w:w="1857" w:type="dxa"/>
            <w:tcBorders>
              <w:top w:val="single" w:sz="2" w:space="0" w:color="auto"/>
              <w:left w:val="single" w:sz="2" w:space="0" w:color="auto"/>
              <w:bottom w:val="single" w:sz="2" w:space="0" w:color="auto"/>
              <w:right w:val="single" w:sz="2" w:space="0" w:color="auto"/>
            </w:tcBorders>
          </w:tcPr>
          <w:p w14:paraId="52AC9958" w14:textId="77777777" w:rsidR="00872AFE" w:rsidRPr="00711388" w:rsidRDefault="00872AFE" w:rsidP="00567869">
            <w:pPr>
              <w:pStyle w:val="NormalLeft"/>
              <w:rPr>
                <w:lang w:val="en-GB"/>
              </w:rPr>
            </w:pPr>
            <w:r w:rsidRPr="00711388">
              <w:rPr>
                <w:lang w:val="en-GB"/>
              </w:rPr>
              <w:t>Code collateral provider (if applicable)</w:t>
            </w:r>
          </w:p>
        </w:tc>
        <w:tc>
          <w:tcPr>
            <w:tcW w:w="5850" w:type="dxa"/>
            <w:tcBorders>
              <w:top w:val="single" w:sz="2" w:space="0" w:color="auto"/>
              <w:left w:val="single" w:sz="2" w:space="0" w:color="auto"/>
              <w:bottom w:val="single" w:sz="2" w:space="0" w:color="auto"/>
              <w:right w:val="single" w:sz="2" w:space="0" w:color="auto"/>
            </w:tcBorders>
          </w:tcPr>
          <w:p w14:paraId="4283A075" w14:textId="77777777" w:rsidR="00872AFE" w:rsidRPr="00711388" w:rsidRDefault="00872AFE" w:rsidP="00567869">
            <w:pPr>
              <w:pStyle w:val="NormalLeft"/>
              <w:rPr>
                <w:lang w:val="en-GB"/>
              </w:rPr>
            </w:pPr>
            <w:r w:rsidRPr="00711388">
              <w:rPr>
                <w:lang w:val="en-GB"/>
              </w:rPr>
              <w:t>Identification code using the Legal Entity Identifier (LEI) if available.</w:t>
            </w:r>
          </w:p>
          <w:p w14:paraId="4EAF7A06" w14:textId="77777777" w:rsidR="00872AFE" w:rsidRPr="00711388" w:rsidRDefault="00872AFE" w:rsidP="00567869">
            <w:pPr>
              <w:pStyle w:val="NormalLeft"/>
              <w:rPr>
                <w:lang w:val="en-GB"/>
              </w:rPr>
            </w:pPr>
            <w:r w:rsidRPr="00711388">
              <w:rPr>
                <w:lang w:val="en-GB"/>
              </w:rPr>
              <w:t>If none is available this item shall not be reported.</w:t>
            </w:r>
          </w:p>
        </w:tc>
      </w:tr>
      <w:tr w:rsidR="00872AFE" w:rsidRPr="00711388" w14:paraId="2FC30C29" w14:textId="77777777" w:rsidTr="00567869">
        <w:tc>
          <w:tcPr>
            <w:tcW w:w="1579" w:type="dxa"/>
            <w:tcBorders>
              <w:top w:val="single" w:sz="2" w:space="0" w:color="auto"/>
              <w:left w:val="single" w:sz="2" w:space="0" w:color="auto"/>
              <w:bottom w:val="single" w:sz="2" w:space="0" w:color="auto"/>
              <w:right w:val="single" w:sz="2" w:space="0" w:color="auto"/>
            </w:tcBorders>
          </w:tcPr>
          <w:p w14:paraId="57FCF21A" w14:textId="77777777" w:rsidR="00872AFE" w:rsidRPr="00711388" w:rsidRDefault="00872AFE" w:rsidP="00567869">
            <w:pPr>
              <w:pStyle w:val="NormalLeft"/>
              <w:rPr>
                <w:lang w:val="en-GB"/>
              </w:rPr>
            </w:pPr>
            <w:r w:rsidRPr="00711388">
              <w:rPr>
                <w:lang w:val="en-GB"/>
              </w:rPr>
              <w:t>C0150</w:t>
            </w:r>
          </w:p>
        </w:tc>
        <w:tc>
          <w:tcPr>
            <w:tcW w:w="1857" w:type="dxa"/>
            <w:tcBorders>
              <w:top w:val="single" w:sz="2" w:space="0" w:color="auto"/>
              <w:left w:val="single" w:sz="2" w:space="0" w:color="auto"/>
              <w:bottom w:val="single" w:sz="2" w:space="0" w:color="auto"/>
              <w:right w:val="single" w:sz="2" w:space="0" w:color="auto"/>
            </w:tcBorders>
          </w:tcPr>
          <w:p w14:paraId="1DE0C0D0" w14:textId="77777777" w:rsidR="00872AFE" w:rsidRPr="00711388" w:rsidRDefault="00872AFE" w:rsidP="00567869">
            <w:pPr>
              <w:pStyle w:val="NormalLeft"/>
              <w:rPr>
                <w:lang w:val="en-GB"/>
              </w:rPr>
            </w:pPr>
            <w:r w:rsidRPr="00711388">
              <w:rPr>
                <w:lang w:val="en-GB"/>
              </w:rPr>
              <w:t>Type of code of collateral provider</w:t>
            </w:r>
          </w:p>
        </w:tc>
        <w:tc>
          <w:tcPr>
            <w:tcW w:w="5850" w:type="dxa"/>
            <w:tcBorders>
              <w:top w:val="single" w:sz="2" w:space="0" w:color="auto"/>
              <w:left w:val="single" w:sz="2" w:space="0" w:color="auto"/>
              <w:bottom w:val="single" w:sz="2" w:space="0" w:color="auto"/>
              <w:right w:val="single" w:sz="2" w:space="0" w:color="auto"/>
            </w:tcBorders>
          </w:tcPr>
          <w:p w14:paraId="5251BE95" w14:textId="77777777" w:rsidR="00872AFE" w:rsidRPr="00711388" w:rsidRDefault="00872AFE" w:rsidP="00567869">
            <w:pPr>
              <w:pStyle w:val="NormalLeft"/>
              <w:rPr>
                <w:lang w:val="en-GB"/>
              </w:rPr>
            </w:pPr>
            <w:r w:rsidRPr="00711388">
              <w:rPr>
                <w:lang w:val="en-GB"/>
              </w:rPr>
              <w:t>Identification of the code used in item ‘Code collateral provider (if applicable)’:</w:t>
            </w:r>
          </w:p>
          <w:p w14:paraId="25093DDC" w14:textId="7FD61413"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6E96F1B1" w14:textId="20D152C5"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None</w:t>
            </w:r>
          </w:p>
        </w:tc>
      </w:tr>
      <w:tr w:rsidR="00872AFE" w:rsidRPr="00711388" w14:paraId="7D16F775" w14:textId="77777777" w:rsidTr="00567869">
        <w:tc>
          <w:tcPr>
            <w:tcW w:w="1579" w:type="dxa"/>
            <w:tcBorders>
              <w:top w:val="single" w:sz="2" w:space="0" w:color="auto"/>
              <w:left w:val="single" w:sz="2" w:space="0" w:color="auto"/>
              <w:bottom w:val="single" w:sz="2" w:space="0" w:color="auto"/>
              <w:right w:val="single" w:sz="2" w:space="0" w:color="auto"/>
            </w:tcBorders>
          </w:tcPr>
          <w:p w14:paraId="68B65A48" w14:textId="77777777" w:rsidR="00872AFE" w:rsidRPr="00711388" w:rsidRDefault="00872AFE" w:rsidP="00567869">
            <w:pPr>
              <w:pStyle w:val="NormalLeft"/>
              <w:rPr>
                <w:lang w:val="en-GB"/>
              </w:rPr>
            </w:pPr>
            <w:r w:rsidRPr="00711388">
              <w:rPr>
                <w:lang w:val="en-GB"/>
              </w:rPr>
              <w:t>C0160</w:t>
            </w:r>
          </w:p>
        </w:tc>
        <w:tc>
          <w:tcPr>
            <w:tcW w:w="1857" w:type="dxa"/>
            <w:tcBorders>
              <w:top w:val="single" w:sz="2" w:space="0" w:color="auto"/>
              <w:left w:val="single" w:sz="2" w:space="0" w:color="auto"/>
              <w:bottom w:val="single" w:sz="2" w:space="0" w:color="auto"/>
              <w:right w:val="single" w:sz="2" w:space="0" w:color="auto"/>
            </w:tcBorders>
          </w:tcPr>
          <w:p w14:paraId="36B270BF" w14:textId="77777777" w:rsidR="00872AFE" w:rsidRPr="00711388" w:rsidRDefault="00872AFE" w:rsidP="00567869">
            <w:pPr>
              <w:pStyle w:val="NormalLeft"/>
              <w:rPr>
                <w:lang w:val="en-GB"/>
              </w:rPr>
            </w:pPr>
            <w:r w:rsidRPr="00711388">
              <w:rPr>
                <w:lang w:val="en-GB"/>
              </w:rPr>
              <w:t>Estimated outgoing reinsurance premium for reinsurer's share</w:t>
            </w:r>
          </w:p>
        </w:tc>
        <w:tc>
          <w:tcPr>
            <w:tcW w:w="5850" w:type="dxa"/>
            <w:tcBorders>
              <w:top w:val="single" w:sz="2" w:space="0" w:color="auto"/>
              <w:left w:val="single" w:sz="2" w:space="0" w:color="auto"/>
              <w:bottom w:val="single" w:sz="2" w:space="0" w:color="auto"/>
              <w:right w:val="single" w:sz="2" w:space="0" w:color="auto"/>
            </w:tcBorders>
          </w:tcPr>
          <w:p w14:paraId="769C1B23" w14:textId="77777777" w:rsidR="00872AFE" w:rsidRPr="00711388" w:rsidRDefault="00872AFE" w:rsidP="00567869">
            <w:pPr>
              <w:pStyle w:val="NormalLeft"/>
              <w:rPr>
                <w:lang w:val="en-GB"/>
              </w:rPr>
            </w:pPr>
            <w:r w:rsidRPr="00711388">
              <w:rPr>
                <w:lang w:val="en-GB"/>
              </w:rPr>
              <w:t>The estimated gross reinsurance premium of the treaty, to be paid by the undertaking, according to the next reporting year (N+1) for the share of each reinsurer. This amount is calculated according to the following examples:</w:t>
            </w:r>
          </w:p>
          <w:p w14:paraId="5DCA000E" w14:textId="77777777" w:rsidR="00872AFE" w:rsidRPr="00711388" w:rsidRDefault="00872AFE" w:rsidP="00567869">
            <w:pPr>
              <w:pStyle w:val="NormalLeft"/>
              <w:rPr>
                <w:lang w:val="en-GB"/>
              </w:rPr>
            </w:pPr>
            <w:r w:rsidRPr="00711388">
              <w:rPr>
                <w:lang w:val="en-GB"/>
              </w:rPr>
              <w:t>Case 1: For Quota Share and Surplus; the share reported in item Share reinsurer (C0100) multiplied by item Gross Estimated Treaty Premium Income (C0160) reported in S.30.03;</w:t>
            </w:r>
          </w:p>
          <w:p w14:paraId="2970FA1F" w14:textId="2BE0AE34" w:rsidR="00872AFE" w:rsidRPr="00711388" w:rsidRDefault="00872AFE" w:rsidP="00567869">
            <w:pPr>
              <w:pStyle w:val="NormalLeft"/>
              <w:rPr>
                <w:lang w:val="en-GB"/>
              </w:rPr>
            </w:pPr>
            <w:r w:rsidRPr="00711388">
              <w:rPr>
                <w:lang w:val="en-GB"/>
              </w:rPr>
              <w:lastRenderedPageBreak/>
              <w:t>Case 2: For XL</w:t>
            </w:r>
            <w:r w:rsidR="00711388" w:rsidRPr="00711388">
              <w:rPr>
                <w:lang w:val="en-GB"/>
              </w:rPr>
              <w:t>-</w:t>
            </w:r>
            <w:r w:rsidRPr="00711388">
              <w:rPr>
                <w:lang w:val="en-GB"/>
              </w:rPr>
              <w:t>treaties if the treaty is subject to a fixed rate; the rate reported in item XL rate 1 (C0360) as reported in S.30.03 multiplied by the item Estimated Subject premium income (C0150) reported in S.30.03 multiplied by the share reported in item Share reinsurer (C0100).</w:t>
            </w:r>
          </w:p>
          <w:p w14:paraId="6E38335A" w14:textId="24193510" w:rsidR="00872AFE" w:rsidRPr="00711388" w:rsidRDefault="00872AFE" w:rsidP="00567869">
            <w:pPr>
              <w:pStyle w:val="NormalLeft"/>
              <w:rPr>
                <w:lang w:val="en-GB"/>
              </w:rPr>
            </w:pPr>
            <w:r w:rsidRPr="00711388">
              <w:rPr>
                <w:lang w:val="en-GB"/>
              </w:rPr>
              <w:t>Case 3: For XL</w:t>
            </w:r>
            <w:r w:rsidR="00711388" w:rsidRPr="00711388">
              <w:rPr>
                <w:lang w:val="en-GB"/>
              </w:rPr>
              <w:t>-</w:t>
            </w:r>
            <w:r w:rsidRPr="00711388">
              <w:rPr>
                <w:lang w:val="en-GB"/>
              </w:rPr>
              <w:t>treaties if the treaty is subject to a sliding rate; the rate reported in item XL rate 2 (C0370) as reported in S.30.03 multiplied by the item Estimated Subject premium income (C0150) reported in S.30.03 multiplied by the share reported in item Share reinsurer (C0100).</w:t>
            </w:r>
          </w:p>
        </w:tc>
      </w:tr>
      <w:tr w:rsidR="00872AFE" w:rsidRPr="00711388" w14:paraId="27B9FA42" w14:textId="77777777" w:rsidTr="00567869">
        <w:tc>
          <w:tcPr>
            <w:tcW w:w="1579" w:type="dxa"/>
            <w:tcBorders>
              <w:top w:val="single" w:sz="2" w:space="0" w:color="auto"/>
              <w:left w:val="single" w:sz="2" w:space="0" w:color="auto"/>
              <w:bottom w:val="single" w:sz="2" w:space="0" w:color="auto"/>
              <w:right w:val="single" w:sz="2" w:space="0" w:color="auto"/>
            </w:tcBorders>
          </w:tcPr>
          <w:p w14:paraId="752035C4" w14:textId="77777777" w:rsidR="00872AFE" w:rsidRPr="00711388" w:rsidRDefault="00872AFE" w:rsidP="00567869">
            <w:pPr>
              <w:pStyle w:val="NormalLeft"/>
              <w:rPr>
                <w:lang w:val="en-GB"/>
              </w:rPr>
            </w:pPr>
            <w:r w:rsidRPr="00711388">
              <w:rPr>
                <w:lang w:val="en-GB"/>
              </w:rPr>
              <w:lastRenderedPageBreak/>
              <w:t>C0170</w:t>
            </w:r>
          </w:p>
        </w:tc>
        <w:tc>
          <w:tcPr>
            <w:tcW w:w="1857" w:type="dxa"/>
            <w:tcBorders>
              <w:top w:val="single" w:sz="2" w:space="0" w:color="auto"/>
              <w:left w:val="single" w:sz="2" w:space="0" w:color="auto"/>
              <w:bottom w:val="single" w:sz="2" w:space="0" w:color="auto"/>
              <w:right w:val="single" w:sz="2" w:space="0" w:color="auto"/>
            </w:tcBorders>
          </w:tcPr>
          <w:p w14:paraId="6FBBA08D" w14:textId="77777777" w:rsidR="00872AFE" w:rsidRPr="00711388" w:rsidRDefault="00872AFE" w:rsidP="00567869">
            <w:pPr>
              <w:pStyle w:val="NormalLeft"/>
              <w:rPr>
                <w:lang w:val="en-GB"/>
              </w:rPr>
            </w:pPr>
            <w:r w:rsidRPr="00711388">
              <w:rPr>
                <w:lang w:val="en-GB"/>
              </w:rPr>
              <w:t>Annotations</w:t>
            </w:r>
          </w:p>
        </w:tc>
        <w:tc>
          <w:tcPr>
            <w:tcW w:w="5850" w:type="dxa"/>
            <w:tcBorders>
              <w:top w:val="single" w:sz="2" w:space="0" w:color="auto"/>
              <w:left w:val="single" w:sz="2" w:space="0" w:color="auto"/>
              <w:bottom w:val="single" w:sz="2" w:space="0" w:color="auto"/>
              <w:right w:val="single" w:sz="2" w:space="0" w:color="auto"/>
            </w:tcBorders>
          </w:tcPr>
          <w:p w14:paraId="0C0B4746" w14:textId="77777777" w:rsidR="00872AFE" w:rsidRPr="00711388" w:rsidRDefault="00872AFE" w:rsidP="00567869">
            <w:pPr>
              <w:pStyle w:val="NormalLeft"/>
              <w:rPr>
                <w:lang w:val="en-GB"/>
              </w:rPr>
            </w:pPr>
            <w:r w:rsidRPr="00711388">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Supervisory Authority.</w:t>
            </w:r>
          </w:p>
        </w:tc>
      </w:tr>
      <w:tr w:rsidR="00872AFE" w:rsidRPr="00711388" w14:paraId="02B2CCFD" w14:textId="77777777" w:rsidTr="00567869">
        <w:tc>
          <w:tcPr>
            <w:tcW w:w="1579" w:type="dxa"/>
            <w:tcBorders>
              <w:top w:val="single" w:sz="2" w:space="0" w:color="auto"/>
              <w:left w:val="single" w:sz="2" w:space="0" w:color="auto"/>
              <w:bottom w:val="single" w:sz="2" w:space="0" w:color="auto"/>
              <w:right w:val="single" w:sz="2" w:space="0" w:color="auto"/>
            </w:tcBorders>
          </w:tcPr>
          <w:p w14:paraId="24C287CD" w14:textId="28C6E520" w:rsidR="00872AFE" w:rsidRPr="00711388" w:rsidRDefault="00872AFE" w:rsidP="00FB37DC">
            <w:pPr>
              <w:pStyle w:val="NormalCentered"/>
              <w:rPr>
                <w:lang w:val="en-GB"/>
              </w:rPr>
            </w:pPr>
            <w:r w:rsidRPr="00711388">
              <w:rPr>
                <w:i/>
                <w:lang w:val="en-GB"/>
              </w:rPr>
              <w:t xml:space="preserve">Information on reinsurers </w:t>
            </w:r>
            <w:del w:id="9751" w:author="Author">
              <w:r w:rsidRPr="00711388" w:rsidDel="00FB37DC">
                <w:rPr>
                  <w:i/>
                  <w:lang w:val="en-GB"/>
                </w:rPr>
                <w:delText>and brokers</w:delText>
              </w:r>
            </w:del>
          </w:p>
        </w:tc>
        <w:tc>
          <w:tcPr>
            <w:tcW w:w="1857" w:type="dxa"/>
            <w:tcBorders>
              <w:top w:val="single" w:sz="2" w:space="0" w:color="auto"/>
              <w:left w:val="single" w:sz="2" w:space="0" w:color="auto"/>
              <w:bottom w:val="single" w:sz="2" w:space="0" w:color="auto"/>
              <w:right w:val="single" w:sz="2" w:space="0" w:color="auto"/>
            </w:tcBorders>
          </w:tcPr>
          <w:p w14:paraId="55E0846F" w14:textId="77777777" w:rsidR="00872AFE" w:rsidRPr="00711388" w:rsidRDefault="00872AFE" w:rsidP="00567869">
            <w:pPr>
              <w:pStyle w:val="NormalCentered"/>
              <w:rPr>
                <w:lang w:val="en-GB"/>
              </w:rPr>
            </w:pPr>
          </w:p>
        </w:tc>
        <w:tc>
          <w:tcPr>
            <w:tcW w:w="5850" w:type="dxa"/>
            <w:tcBorders>
              <w:top w:val="single" w:sz="2" w:space="0" w:color="auto"/>
              <w:left w:val="single" w:sz="2" w:space="0" w:color="auto"/>
              <w:bottom w:val="single" w:sz="2" w:space="0" w:color="auto"/>
              <w:right w:val="single" w:sz="2" w:space="0" w:color="auto"/>
            </w:tcBorders>
          </w:tcPr>
          <w:p w14:paraId="214582AC" w14:textId="77777777" w:rsidR="00872AFE" w:rsidRPr="00711388" w:rsidRDefault="00872AFE" w:rsidP="00567869">
            <w:pPr>
              <w:pStyle w:val="NormalCentered"/>
              <w:rPr>
                <w:lang w:val="en-GB"/>
              </w:rPr>
            </w:pPr>
          </w:p>
        </w:tc>
      </w:tr>
      <w:tr w:rsidR="00872AFE" w:rsidRPr="00711388" w14:paraId="7A7A9D0D" w14:textId="77777777" w:rsidTr="00567869">
        <w:tc>
          <w:tcPr>
            <w:tcW w:w="1579" w:type="dxa"/>
            <w:tcBorders>
              <w:top w:val="single" w:sz="2" w:space="0" w:color="auto"/>
              <w:left w:val="single" w:sz="2" w:space="0" w:color="auto"/>
              <w:bottom w:val="single" w:sz="2" w:space="0" w:color="auto"/>
              <w:right w:val="single" w:sz="2" w:space="0" w:color="auto"/>
            </w:tcBorders>
          </w:tcPr>
          <w:p w14:paraId="206ECAD9" w14:textId="77777777" w:rsidR="00872AFE" w:rsidRPr="00711388" w:rsidRDefault="00872AFE" w:rsidP="00567869">
            <w:pPr>
              <w:pStyle w:val="NormalLeft"/>
              <w:rPr>
                <w:lang w:val="en-GB"/>
              </w:rPr>
            </w:pPr>
            <w:r w:rsidRPr="00711388">
              <w:rPr>
                <w:lang w:val="en-GB"/>
              </w:rPr>
              <w:t>C0180</w:t>
            </w:r>
          </w:p>
        </w:tc>
        <w:tc>
          <w:tcPr>
            <w:tcW w:w="1857" w:type="dxa"/>
            <w:tcBorders>
              <w:top w:val="single" w:sz="2" w:space="0" w:color="auto"/>
              <w:left w:val="single" w:sz="2" w:space="0" w:color="auto"/>
              <w:bottom w:val="single" w:sz="2" w:space="0" w:color="auto"/>
              <w:right w:val="single" w:sz="2" w:space="0" w:color="auto"/>
            </w:tcBorders>
          </w:tcPr>
          <w:p w14:paraId="55689E81" w14:textId="77777777" w:rsidR="00872AFE" w:rsidRPr="00711388" w:rsidRDefault="00872AFE" w:rsidP="00567869">
            <w:pPr>
              <w:pStyle w:val="NormalLeft"/>
              <w:rPr>
                <w:lang w:val="en-GB"/>
              </w:rPr>
            </w:pPr>
            <w:r w:rsidRPr="00711388">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2995AA22" w14:textId="77777777" w:rsidR="00872AFE" w:rsidRPr="00711388" w:rsidRDefault="00872AFE" w:rsidP="00567869">
            <w:pPr>
              <w:pStyle w:val="NormalLeft"/>
              <w:rPr>
                <w:lang w:val="en-GB"/>
              </w:rPr>
            </w:pPr>
            <w:r w:rsidRPr="00711388">
              <w:rPr>
                <w:lang w:val="en-GB"/>
              </w:rPr>
              <w:t>Identification code of the reinsurer by this order of priority:</w:t>
            </w:r>
          </w:p>
          <w:p w14:paraId="6DACAA13" w14:textId="77777777" w:rsidR="00872AFE" w:rsidRPr="00711388" w:rsidRDefault="00872AFE" w:rsidP="0083381F">
            <w:pPr>
              <w:pStyle w:val="Tiret0"/>
              <w:numPr>
                <w:ilvl w:val="0"/>
                <w:numId w:val="52"/>
              </w:numPr>
              <w:rPr>
                <w:lang w:val="en-GB"/>
              </w:rPr>
            </w:pPr>
            <w:r w:rsidRPr="00711388">
              <w:rPr>
                <w:lang w:val="en-GB"/>
              </w:rPr>
              <w:t>Legal Entity Identifier (LEI);</w:t>
            </w:r>
          </w:p>
          <w:p w14:paraId="14057EEF" w14:textId="77777777" w:rsidR="00872AFE" w:rsidRPr="00711388" w:rsidRDefault="00872AFE" w:rsidP="0083381F">
            <w:pPr>
              <w:pStyle w:val="Tiret0"/>
              <w:numPr>
                <w:ilvl w:val="0"/>
                <w:numId w:val="52"/>
              </w:numPr>
              <w:rPr>
                <w:lang w:val="en-GB"/>
              </w:rPr>
            </w:pPr>
            <w:r w:rsidRPr="00711388">
              <w:rPr>
                <w:lang w:val="en-GB"/>
              </w:rPr>
              <w:t>Specific code attributed by the undertaking</w:t>
            </w:r>
          </w:p>
          <w:p w14:paraId="31E35D2F" w14:textId="77777777" w:rsidR="00872AFE" w:rsidRPr="00711388" w:rsidRDefault="00872AFE" w:rsidP="00567869">
            <w:pPr>
              <w:pStyle w:val="NormalLeft"/>
              <w:rPr>
                <w:lang w:val="en-GB"/>
              </w:rPr>
            </w:pPr>
            <w:r w:rsidRPr="00711388">
              <w:rPr>
                <w:lang w:val="en-GB"/>
              </w:rPr>
              <w:t>In case a specific code is attributed by the undertaking, the code shall be unique for the specific reinsurer and shall not overlap with any other code, attributed by the undertaking or LEI code.</w:t>
            </w:r>
          </w:p>
        </w:tc>
      </w:tr>
      <w:tr w:rsidR="00872AFE" w:rsidRPr="00711388" w14:paraId="7B14F895" w14:textId="77777777" w:rsidTr="00567869">
        <w:tc>
          <w:tcPr>
            <w:tcW w:w="1579" w:type="dxa"/>
            <w:tcBorders>
              <w:top w:val="single" w:sz="2" w:space="0" w:color="auto"/>
              <w:left w:val="single" w:sz="2" w:space="0" w:color="auto"/>
              <w:bottom w:val="single" w:sz="2" w:space="0" w:color="auto"/>
              <w:right w:val="single" w:sz="2" w:space="0" w:color="auto"/>
            </w:tcBorders>
          </w:tcPr>
          <w:p w14:paraId="4CE7F8C7" w14:textId="77777777" w:rsidR="00872AFE" w:rsidRPr="00711388" w:rsidRDefault="00872AFE" w:rsidP="00567869">
            <w:pPr>
              <w:pStyle w:val="NormalLeft"/>
              <w:rPr>
                <w:lang w:val="en-GB"/>
              </w:rPr>
            </w:pPr>
            <w:r w:rsidRPr="00711388">
              <w:rPr>
                <w:lang w:val="en-GB"/>
              </w:rPr>
              <w:t>C0190</w:t>
            </w:r>
          </w:p>
        </w:tc>
        <w:tc>
          <w:tcPr>
            <w:tcW w:w="1857" w:type="dxa"/>
            <w:tcBorders>
              <w:top w:val="single" w:sz="2" w:space="0" w:color="auto"/>
              <w:left w:val="single" w:sz="2" w:space="0" w:color="auto"/>
              <w:bottom w:val="single" w:sz="2" w:space="0" w:color="auto"/>
              <w:right w:val="single" w:sz="2" w:space="0" w:color="auto"/>
            </w:tcBorders>
          </w:tcPr>
          <w:p w14:paraId="7A3FCA46" w14:textId="77777777" w:rsidR="00872AFE" w:rsidRPr="00711388" w:rsidRDefault="00872AFE" w:rsidP="00567869">
            <w:pPr>
              <w:pStyle w:val="NormalLeft"/>
              <w:rPr>
                <w:lang w:val="en-GB"/>
              </w:rPr>
            </w:pPr>
            <w:r w:rsidRPr="00711388">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7C3FD36A" w14:textId="77777777" w:rsidR="00872AFE" w:rsidRPr="00711388" w:rsidRDefault="00872AFE" w:rsidP="00567869">
            <w:pPr>
              <w:pStyle w:val="NormalLeft"/>
              <w:rPr>
                <w:lang w:val="en-GB"/>
              </w:rPr>
            </w:pPr>
            <w:r w:rsidRPr="00711388">
              <w:rPr>
                <w:lang w:val="en-GB"/>
              </w:rPr>
              <w:t>Identification of the code used in item ‘Code reinsurer’. One of the options in the following closed list shall be used:</w:t>
            </w:r>
          </w:p>
          <w:p w14:paraId="379E909B" w14:textId="3ADB21DE"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591E50F7" w14:textId="6C06E6E3"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Specific code</w:t>
            </w:r>
          </w:p>
        </w:tc>
      </w:tr>
      <w:tr w:rsidR="00872AFE" w:rsidRPr="00711388" w14:paraId="3DBA4282" w14:textId="77777777" w:rsidTr="00567869">
        <w:tc>
          <w:tcPr>
            <w:tcW w:w="1579" w:type="dxa"/>
            <w:tcBorders>
              <w:top w:val="single" w:sz="2" w:space="0" w:color="auto"/>
              <w:left w:val="single" w:sz="2" w:space="0" w:color="auto"/>
              <w:bottom w:val="single" w:sz="2" w:space="0" w:color="auto"/>
              <w:right w:val="single" w:sz="2" w:space="0" w:color="auto"/>
            </w:tcBorders>
          </w:tcPr>
          <w:p w14:paraId="6E9158B3" w14:textId="77777777" w:rsidR="00872AFE" w:rsidRPr="00711388" w:rsidRDefault="00872AFE" w:rsidP="00567869">
            <w:pPr>
              <w:pStyle w:val="NormalLeft"/>
              <w:rPr>
                <w:lang w:val="en-GB"/>
              </w:rPr>
            </w:pPr>
            <w:r w:rsidRPr="00711388">
              <w:rPr>
                <w:lang w:val="en-GB"/>
              </w:rPr>
              <w:t>C0200</w:t>
            </w:r>
          </w:p>
        </w:tc>
        <w:tc>
          <w:tcPr>
            <w:tcW w:w="1857" w:type="dxa"/>
            <w:tcBorders>
              <w:top w:val="single" w:sz="2" w:space="0" w:color="auto"/>
              <w:left w:val="single" w:sz="2" w:space="0" w:color="auto"/>
              <w:bottom w:val="single" w:sz="2" w:space="0" w:color="auto"/>
              <w:right w:val="single" w:sz="2" w:space="0" w:color="auto"/>
            </w:tcBorders>
          </w:tcPr>
          <w:p w14:paraId="5904AC82" w14:textId="77777777" w:rsidR="00872AFE" w:rsidRPr="00711388" w:rsidRDefault="00872AFE" w:rsidP="00567869">
            <w:pPr>
              <w:pStyle w:val="NormalLeft"/>
              <w:rPr>
                <w:lang w:val="en-GB"/>
              </w:rPr>
            </w:pPr>
            <w:r w:rsidRPr="00711388">
              <w:rPr>
                <w:lang w:val="en-GB"/>
              </w:rPr>
              <w:t>Legal name reinsurer</w:t>
            </w:r>
          </w:p>
        </w:tc>
        <w:tc>
          <w:tcPr>
            <w:tcW w:w="5850" w:type="dxa"/>
            <w:tcBorders>
              <w:top w:val="single" w:sz="2" w:space="0" w:color="auto"/>
              <w:left w:val="single" w:sz="2" w:space="0" w:color="auto"/>
              <w:bottom w:val="single" w:sz="2" w:space="0" w:color="auto"/>
              <w:right w:val="single" w:sz="2" w:space="0" w:color="auto"/>
            </w:tcBorders>
          </w:tcPr>
          <w:p w14:paraId="60EF1767" w14:textId="06EAC419" w:rsidR="00F52BD8" w:rsidRPr="00E50019" w:rsidRDefault="00872AFE" w:rsidP="00567869">
            <w:pPr>
              <w:pStyle w:val="NormalLeft"/>
              <w:rPr>
                <w:ins w:id="9752" w:author="Author"/>
                <w:sz w:val="22"/>
                <w:szCs w:val="22"/>
                <w:lang w:val="en-GB"/>
                <w:rPrChange w:id="9753" w:author="Author">
                  <w:rPr>
                    <w:ins w:id="9754" w:author="Author"/>
                    <w:sz w:val="22"/>
                    <w:szCs w:val="22"/>
                  </w:rPr>
                </w:rPrChange>
              </w:rPr>
            </w:pPr>
            <w:r w:rsidRPr="00711388">
              <w:rPr>
                <w:lang w:val="en-GB"/>
              </w:rPr>
              <w:t>Legal name of the reinsurer to whom the underwriting risk has been transferred. The official name of the risk</w:t>
            </w:r>
            <w:r w:rsidR="00711388" w:rsidRPr="00711388">
              <w:rPr>
                <w:lang w:val="en-GB"/>
              </w:rPr>
              <w:t>-</w:t>
            </w:r>
            <w:r w:rsidRPr="00711388">
              <w:rPr>
                <w:lang w:val="en-GB"/>
              </w:rPr>
              <w:t>carrier reinsurer is stated in the reinsurance contract</w:t>
            </w:r>
            <w:del w:id="9755" w:author="Author">
              <w:r w:rsidRPr="00711388" w:rsidDel="0035497F">
                <w:rPr>
                  <w:lang w:val="en-GB"/>
                </w:rPr>
                <w:delText>.</w:delText>
              </w:r>
            </w:del>
            <w:ins w:id="9756" w:author="Author">
              <w:del w:id="9757" w:author="Author">
                <w:r w:rsidR="001D79A1" w:rsidRPr="00711388" w:rsidDel="0035497F">
                  <w:rPr>
                    <w:lang w:val="en-GB"/>
                  </w:rPr>
                  <w:delText xml:space="preserve"> </w:delText>
                </w:r>
              </w:del>
              <w:r w:rsidR="001D79A1" w:rsidRPr="00711388">
                <w:rPr>
                  <w:lang w:val="en-GB"/>
                </w:rPr>
                <w:t xml:space="preserve">, </w:t>
              </w:r>
              <w:r w:rsidR="001D79A1" w:rsidRPr="00E50019">
                <w:rPr>
                  <w:lang w:val="en-GB"/>
                  <w:rPrChange w:id="9758" w:author="Author">
                    <w:rPr>
                      <w:sz w:val="22"/>
                      <w:szCs w:val="22"/>
                    </w:rPr>
                  </w:rPrChange>
                </w:rPr>
                <w:t xml:space="preserve">and, in any case, the one who actually takes on the risks (called </w:t>
              </w:r>
              <w:r w:rsidR="001D79A1" w:rsidRPr="00E50019">
                <w:rPr>
                  <w:lang w:val="en-GB"/>
                  <w:rPrChange w:id="9759" w:author="Author">
                    <w:rPr>
                      <w:i/>
                      <w:iCs/>
                      <w:sz w:val="22"/>
                      <w:szCs w:val="22"/>
                    </w:rPr>
                  </w:rPrChange>
                </w:rPr>
                <w:t>ultimate risk carrier</w:t>
              </w:r>
              <w:r w:rsidR="001D79A1" w:rsidRPr="00E50019">
                <w:rPr>
                  <w:lang w:val="en-GB"/>
                  <w:rPrChange w:id="9760" w:author="Author">
                    <w:rPr>
                      <w:sz w:val="22"/>
                      <w:szCs w:val="22"/>
                    </w:rPr>
                  </w:rPrChange>
                </w:rPr>
                <w:t>)</w:t>
              </w:r>
              <w:r w:rsidR="001D79A1" w:rsidRPr="00711388">
                <w:rPr>
                  <w:lang w:val="en-GB"/>
                </w:rPr>
                <w:t>.</w:t>
              </w:r>
            </w:ins>
            <w:r w:rsidRPr="00711388">
              <w:rPr>
                <w:lang w:val="en-GB"/>
              </w:rPr>
              <w:t xml:space="preserve"> </w:t>
            </w:r>
            <w:ins w:id="9761" w:author="Author">
              <w:r w:rsidR="00F52BD8" w:rsidRPr="00E50019">
                <w:rPr>
                  <w:lang w:val="en-GB"/>
                  <w:rPrChange w:id="9762" w:author="Author">
                    <w:rPr>
                      <w:sz w:val="22"/>
                      <w:szCs w:val="22"/>
                    </w:rPr>
                  </w:rPrChange>
                </w:rPr>
                <w:t>When identifying the reinsurer</w:t>
              </w:r>
              <w:r w:rsidR="003A3F67">
                <w:rPr>
                  <w:lang w:val="en-GB"/>
                </w:rPr>
                <w:t>,</w:t>
              </w:r>
              <w:r w:rsidR="00F52BD8" w:rsidRPr="00E50019">
                <w:rPr>
                  <w:lang w:val="en-GB"/>
                  <w:rPrChange w:id="9763" w:author="Author">
                    <w:rPr>
                      <w:sz w:val="22"/>
                      <w:szCs w:val="22"/>
                    </w:rPr>
                  </w:rPrChange>
                </w:rPr>
                <w:t xml:space="preserve"> the undertaking shall take account of any change in the corporate name.</w:t>
              </w:r>
            </w:ins>
          </w:p>
          <w:p w14:paraId="235ADD35" w14:textId="36FB4767" w:rsidR="00872AFE" w:rsidRPr="00711388" w:rsidRDefault="00136854" w:rsidP="00567869">
            <w:pPr>
              <w:pStyle w:val="NormalLeft"/>
              <w:rPr>
                <w:lang w:val="en-GB"/>
              </w:rPr>
            </w:pPr>
            <w:ins w:id="9764" w:author="Author">
              <w:r w:rsidRPr="00711388">
                <w:rPr>
                  <w:lang w:val="en-GB"/>
                </w:rPr>
                <w:lastRenderedPageBreak/>
                <w:t xml:space="preserve">In case the reinsurance contract is written via a branch, the reinsurer itself and not the branch should be reported. </w:t>
              </w:r>
            </w:ins>
            <w:r w:rsidR="00872AFE" w:rsidRPr="00711388">
              <w:rPr>
                <w:lang w:val="en-GB"/>
              </w:rPr>
              <w:t>It is not permitted to fill in the name of a reinsurance broker. Nor is it permitted to state a general or incomplete name as international reinsurers have several operating companies that may be based in different countries.</w:t>
            </w:r>
          </w:p>
          <w:p w14:paraId="6FE4F5E5" w14:textId="77777777" w:rsidR="00872AFE" w:rsidRPr="00711388" w:rsidRDefault="00872AFE" w:rsidP="00567869">
            <w:pPr>
              <w:pStyle w:val="NormalLeft"/>
              <w:rPr>
                <w:lang w:val="en-GB"/>
              </w:rPr>
            </w:pPr>
            <w:r w:rsidRPr="00711388">
              <w:rPr>
                <w:lang w:val="en-GB"/>
              </w:rPr>
              <w:t>In case of pooling arrangements, the name of the Pool (or Pool manager) can be filled only if the Pool is a legal entity.</w:t>
            </w:r>
          </w:p>
        </w:tc>
      </w:tr>
      <w:tr w:rsidR="00872AFE" w:rsidRPr="00711388" w14:paraId="299B19DB" w14:textId="77777777" w:rsidTr="00567869">
        <w:tc>
          <w:tcPr>
            <w:tcW w:w="1579" w:type="dxa"/>
            <w:tcBorders>
              <w:top w:val="single" w:sz="2" w:space="0" w:color="auto"/>
              <w:left w:val="single" w:sz="2" w:space="0" w:color="auto"/>
              <w:bottom w:val="single" w:sz="2" w:space="0" w:color="auto"/>
              <w:right w:val="single" w:sz="2" w:space="0" w:color="auto"/>
            </w:tcBorders>
          </w:tcPr>
          <w:p w14:paraId="2D9659DB" w14:textId="77777777" w:rsidR="00872AFE" w:rsidRPr="00711388" w:rsidRDefault="00872AFE" w:rsidP="00567869">
            <w:pPr>
              <w:pStyle w:val="NormalLeft"/>
              <w:rPr>
                <w:lang w:val="en-GB"/>
              </w:rPr>
            </w:pPr>
            <w:r w:rsidRPr="00711388">
              <w:rPr>
                <w:lang w:val="en-GB"/>
              </w:rPr>
              <w:lastRenderedPageBreak/>
              <w:t>C0210</w:t>
            </w:r>
          </w:p>
        </w:tc>
        <w:tc>
          <w:tcPr>
            <w:tcW w:w="1857" w:type="dxa"/>
            <w:tcBorders>
              <w:top w:val="single" w:sz="2" w:space="0" w:color="auto"/>
              <w:left w:val="single" w:sz="2" w:space="0" w:color="auto"/>
              <w:bottom w:val="single" w:sz="2" w:space="0" w:color="auto"/>
              <w:right w:val="single" w:sz="2" w:space="0" w:color="auto"/>
            </w:tcBorders>
          </w:tcPr>
          <w:p w14:paraId="7C01FE39" w14:textId="77777777" w:rsidR="00872AFE" w:rsidRPr="00711388" w:rsidRDefault="00872AFE" w:rsidP="00567869">
            <w:pPr>
              <w:pStyle w:val="NormalLeft"/>
              <w:rPr>
                <w:lang w:val="en-GB"/>
              </w:rPr>
            </w:pPr>
            <w:r w:rsidRPr="00711388">
              <w:rPr>
                <w:lang w:val="en-GB"/>
              </w:rPr>
              <w:t>Type of reinsurer</w:t>
            </w:r>
          </w:p>
        </w:tc>
        <w:tc>
          <w:tcPr>
            <w:tcW w:w="5850" w:type="dxa"/>
            <w:tcBorders>
              <w:top w:val="single" w:sz="2" w:space="0" w:color="auto"/>
              <w:left w:val="single" w:sz="2" w:space="0" w:color="auto"/>
              <w:bottom w:val="single" w:sz="2" w:space="0" w:color="auto"/>
              <w:right w:val="single" w:sz="2" w:space="0" w:color="auto"/>
            </w:tcBorders>
          </w:tcPr>
          <w:p w14:paraId="7382BE79" w14:textId="77777777" w:rsidR="00872AFE" w:rsidRPr="00711388" w:rsidRDefault="00872AFE" w:rsidP="00567869">
            <w:pPr>
              <w:pStyle w:val="NormalLeft"/>
              <w:rPr>
                <w:lang w:val="en-GB"/>
              </w:rPr>
            </w:pPr>
            <w:r w:rsidRPr="00711388">
              <w:rPr>
                <w:lang w:val="en-GB"/>
              </w:rPr>
              <w:t>Type of reinsurer to whom the underwriting risk has been transferred.</w:t>
            </w:r>
          </w:p>
          <w:p w14:paraId="79D22C34" w14:textId="77777777" w:rsidR="00872AFE" w:rsidRPr="00711388" w:rsidRDefault="00872AFE" w:rsidP="00567869">
            <w:pPr>
              <w:pStyle w:val="NormalLeft"/>
              <w:rPr>
                <w:lang w:val="en-GB"/>
              </w:rPr>
            </w:pPr>
            <w:r w:rsidRPr="00711388">
              <w:rPr>
                <w:lang w:val="en-GB"/>
              </w:rPr>
              <w:t>The following closed list shall be used:</w:t>
            </w:r>
          </w:p>
          <w:p w14:paraId="0EF6B7A9" w14:textId="766DBA13"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Direct Life insurer</w:t>
            </w:r>
          </w:p>
          <w:p w14:paraId="29F0901C" w14:textId="40A4F790"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Direct Non</w:t>
            </w:r>
            <w:r w:rsidR="00711388" w:rsidRPr="00711388">
              <w:rPr>
                <w:lang w:val="en-GB"/>
              </w:rPr>
              <w:t>-</w:t>
            </w:r>
            <w:r w:rsidRPr="00711388">
              <w:rPr>
                <w:lang w:val="en-GB"/>
              </w:rPr>
              <w:t>life insurer</w:t>
            </w:r>
          </w:p>
          <w:p w14:paraId="0CD5411D" w14:textId="50D2EEA2"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Direct Composite insurer</w:t>
            </w:r>
          </w:p>
          <w:p w14:paraId="6C2FBF30" w14:textId="3A49C666"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Captive insurance undertaking</w:t>
            </w:r>
          </w:p>
          <w:p w14:paraId="7EC6837A" w14:textId="146EAB4F"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Internal reinsurer (reinsurance undertaking which primary focus is to take risk from other insurance undertakings within the group)</w:t>
            </w:r>
          </w:p>
          <w:p w14:paraId="20AEE705" w14:textId="6D4941BF"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External reinsurer (reinsurance undertaking </w:t>
            </w:r>
            <w:ins w:id="9765" w:author="Author">
              <w:r w:rsidR="005C3740" w:rsidRPr="00711388">
                <w:rPr>
                  <w:lang w:val="en-GB"/>
                </w:rPr>
                <w:t xml:space="preserve">which primary focus is to take risk </w:t>
              </w:r>
            </w:ins>
            <w:del w:id="9766" w:author="Author">
              <w:r w:rsidRPr="00711388" w:rsidDel="005C3740">
                <w:rPr>
                  <w:lang w:val="en-GB"/>
                </w:rPr>
                <w:delText xml:space="preserve">that takes risks </w:delText>
              </w:r>
            </w:del>
            <w:r w:rsidRPr="00711388">
              <w:rPr>
                <w:lang w:val="en-GB"/>
              </w:rPr>
              <w:t xml:space="preserve">from undertakings other than </w:t>
            </w:r>
            <w:del w:id="9767" w:author="Author">
              <w:r w:rsidRPr="00711388" w:rsidDel="00F80FAF">
                <w:rPr>
                  <w:lang w:val="en-GB"/>
                </w:rPr>
                <w:delText xml:space="preserve">from </w:delText>
              </w:r>
            </w:del>
            <w:r w:rsidRPr="00711388">
              <w:rPr>
                <w:lang w:val="en-GB"/>
              </w:rPr>
              <w:t>insurance undertakings within the group)</w:t>
            </w:r>
          </w:p>
          <w:p w14:paraId="70E15C7E" w14:textId="09463FA4"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Captive reinsurance undertaking</w:t>
            </w:r>
          </w:p>
          <w:p w14:paraId="10A63806" w14:textId="25F94AD2"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Special purpose vehicle</w:t>
            </w:r>
          </w:p>
          <w:p w14:paraId="53C00789" w14:textId="1D1FB0EB"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Pool entity (where more than one insurance or reinsurance undertakings are involved)</w:t>
            </w:r>
          </w:p>
          <w:p w14:paraId="08EDE5F2" w14:textId="2C9B1790" w:rsidR="00872AFE" w:rsidRPr="00711388" w:rsidRDefault="00872AFE" w:rsidP="00567869">
            <w:pPr>
              <w:pStyle w:val="NormalLeft"/>
              <w:rPr>
                <w:lang w:val="en-GB"/>
              </w:rPr>
            </w:pPr>
            <w:r w:rsidRPr="00711388">
              <w:rPr>
                <w:lang w:val="en-GB"/>
              </w:rPr>
              <w:t xml:space="preserve">10 </w:t>
            </w:r>
            <w:r w:rsidR="00845F43" w:rsidRPr="00711388">
              <w:rPr>
                <w:lang w:val="en-GB"/>
              </w:rPr>
              <w:t>-</w:t>
            </w:r>
            <w:r w:rsidRPr="00711388">
              <w:rPr>
                <w:lang w:val="en-GB"/>
              </w:rPr>
              <w:t xml:space="preserve"> State pool</w:t>
            </w:r>
          </w:p>
        </w:tc>
      </w:tr>
      <w:tr w:rsidR="00872AFE" w:rsidRPr="00711388" w14:paraId="1DDD4EC1" w14:textId="77777777" w:rsidTr="00567869">
        <w:tc>
          <w:tcPr>
            <w:tcW w:w="1579" w:type="dxa"/>
            <w:tcBorders>
              <w:top w:val="single" w:sz="2" w:space="0" w:color="auto"/>
              <w:left w:val="single" w:sz="2" w:space="0" w:color="auto"/>
              <w:bottom w:val="single" w:sz="2" w:space="0" w:color="auto"/>
              <w:right w:val="single" w:sz="2" w:space="0" w:color="auto"/>
            </w:tcBorders>
          </w:tcPr>
          <w:p w14:paraId="3E3BAF17" w14:textId="77777777" w:rsidR="00872AFE" w:rsidRPr="00711388" w:rsidRDefault="00872AFE" w:rsidP="00567869">
            <w:pPr>
              <w:pStyle w:val="NormalLeft"/>
              <w:rPr>
                <w:lang w:val="en-GB"/>
              </w:rPr>
            </w:pPr>
            <w:r w:rsidRPr="00711388">
              <w:rPr>
                <w:lang w:val="en-GB"/>
              </w:rPr>
              <w:t>C0220</w:t>
            </w:r>
          </w:p>
        </w:tc>
        <w:tc>
          <w:tcPr>
            <w:tcW w:w="1857" w:type="dxa"/>
            <w:tcBorders>
              <w:top w:val="single" w:sz="2" w:space="0" w:color="auto"/>
              <w:left w:val="single" w:sz="2" w:space="0" w:color="auto"/>
              <w:bottom w:val="single" w:sz="2" w:space="0" w:color="auto"/>
              <w:right w:val="single" w:sz="2" w:space="0" w:color="auto"/>
            </w:tcBorders>
          </w:tcPr>
          <w:p w14:paraId="12B8D89B" w14:textId="77777777" w:rsidR="00872AFE" w:rsidRPr="00711388" w:rsidRDefault="00872AFE" w:rsidP="00567869">
            <w:pPr>
              <w:pStyle w:val="NormalLeft"/>
              <w:rPr>
                <w:lang w:val="en-GB"/>
              </w:rPr>
            </w:pPr>
            <w:r w:rsidRPr="00711388">
              <w:rPr>
                <w:lang w:val="en-GB"/>
              </w:rPr>
              <w:t>Country of residency</w:t>
            </w:r>
          </w:p>
        </w:tc>
        <w:tc>
          <w:tcPr>
            <w:tcW w:w="5850" w:type="dxa"/>
            <w:tcBorders>
              <w:top w:val="single" w:sz="2" w:space="0" w:color="auto"/>
              <w:left w:val="single" w:sz="2" w:space="0" w:color="auto"/>
              <w:bottom w:val="single" w:sz="2" w:space="0" w:color="auto"/>
              <w:right w:val="single" w:sz="2" w:space="0" w:color="auto"/>
            </w:tcBorders>
          </w:tcPr>
          <w:p w14:paraId="585A5E37" w14:textId="701FCA3E" w:rsidR="00872AFE" w:rsidRPr="00711388" w:rsidRDefault="00872AFE" w:rsidP="00567869">
            <w:pPr>
              <w:pStyle w:val="NormalLeft"/>
              <w:rPr>
                <w:lang w:val="en-GB"/>
              </w:rPr>
            </w:pPr>
            <w:r w:rsidRPr="00711388">
              <w:rPr>
                <w:lang w:val="en-GB"/>
              </w:rPr>
              <w:t>Identify the ISO 3166</w:t>
            </w:r>
            <w:r w:rsidR="00711388" w:rsidRPr="00711388">
              <w:rPr>
                <w:lang w:val="en-GB"/>
              </w:rPr>
              <w:t>-</w:t>
            </w:r>
            <w:r w:rsidRPr="00711388">
              <w:rPr>
                <w:lang w:val="en-GB"/>
              </w:rPr>
              <w:t>1 alpha</w:t>
            </w:r>
            <w:r w:rsidR="00711388" w:rsidRPr="00711388">
              <w:rPr>
                <w:lang w:val="en-GB"/>
              </w:rPr>
              <w:t>-</w:t>
            </w:r>
            <w:r w:rsidRPr="00711388">
              <w:rPr>
                <w:lang w:val="en-GB"/>
              </w:rPr>
              <w:t>2 code for the country where the reinsurer is legally authorised/licensed.</w:t>
            </w:r>
            <w:ins w:id="9768" w:author="Author">
              <w:r w:rsidR="00621EE5" w:rsidRPr="00711388">
                <w:rPr>
                  <w:lang w:val="en-GB"/>
                </w:rPr>
                <w:t xml:space="preserve"> In case the reinsurance contract is written via a branch in a country other than the country of the reinsurer itself, the country of the reinsurer and not the country of the branch should be reported.</w:t>
              </w:r>
            </w:ins>
          </w:p>
        </w:tc>
      </w:tr>
      <w:tr w:rsidR="00872AFE" w:rsidRPr="00711388" w14:paraId="77173487" w14:textId="77777777" w:rsidTr="00567869">
        <w:tc>
          <w:tcPr>
            <w:tcW w:w="1579" w:type="dxa"/>
            <w:tcBorders>
              <w:top w:val="single" w:sz="2" w:space="0" w:color="auto"/>
              <w:left w:val="single" w:sz="2" w:space="0" w:color="auto"/>
              <w:bottom w:val="single" w:sz="2" w:space="0" w:color="auto"/>
              <w:right w:val="single" w:sz="2" w:space="0" w:color="auto"/>
            </w:tcBorders>
          </w:tcPr>
          <w:p w14:paraId="4E2315BC" w14:textId="77777777" w:rsidR="00872AFE" w:rsidRPr="00711388" w:rsidRDefault="00872AFE" w:rsidP="00567869">
            <w:pPr>
              <w:pStyle w:val="NormalLeft"/>
              <w:rPr>
                <w:lang w:val="en-GB"/>
              </w:rPr>
            </w:pPr>
            <w:r w:rsidRPr="00711388">
              <w:rPr>
                <w:lang w:val="en-GB"/>
              </w:rPr>
              <w:t>C0230</w:t>
            </w:r>
          </w:p>
        </w:tc>
        <w:tc>
          <w:tcPr>
            <w:tcW w:w="1857" w:type="dxa"/>
            <w:tcBorders>
              <w:top w:val="single" w:sz="2" w:space="0" w:color="auto"/>
              <w:left w:val="single" w:sz="2" w:space="0" w:color="auto"/>
              <w:bottom w:val="single" w:sz="2" w:space="0" w:color="auto"/>
              <w:right w:val="single" w:sz="2" w:space="0" w:color="auto"/>
            </w:tcBorders>
          </w:tcPr>
          <w:p w14:paraId="33059C0C" w14:textId="77777777" w:rsidR="00872AFE" w:rsidRPr="00711388" w:rsidRDefault="00872AFE" w:rsidP="00567869">
            <w:pPr>
              <w:pStyle w:val="NormalLeft"/>
              <w:rPr>
                <w:lang w:val="en-GB"/>
              </w:rPr>
            </w:pPr>
            <w:r w:rsidRPr="00711388">
              <w:rPr>
                <w:lang w:val="en-GB"/>
              </w:rPr>
              <w:t>External rating assessment by nominated ECAI</w:t>
            </w:r>
          </w:p>
        </w:tc>
        <w:tc>
          <w:tcPr>
            <w:tcW w:w="5850" w:type="dxa"/>
            <w:tcBorders>
              <w:top w:val="single" w:sz="2" w:space="0" w:color="auto"/>
              <w:left w:val="single" w:sz="2" w:space="0" w:color="auto"/>
              <w:bottom w:val="single" w:sz="2" w:space="0" w:color="auto"/>
              <w:right w:val="single" w:sz="2" w:space="0" w:color="auto"/>
            </w:tcBorders>
          </w:tcPr>
          <w:p w14:paraId="79404E86" w14:textId="1242AF7B" w:rsidR="00872AFE" w:rsidRPr="00711388" w:rsidRDefault="00872AFE" w:rsidP="00567869">
            <w:pPr>
              <w:pStyle w:val="NormalLeft"/>
              <w:rPr>
                <w:lang w:val="en-GB"/>
              </w:rPr>
            </w:pPr>
            <w:r w:rsidRPr="00711388">
              <w:rPr>
                <w:lang w:val="en-GB"/>
              </w:rPr>
              <w:t>Rating of the reinsurer at the reporting reference date as provided by the nominated credit assessment institution (ECAI).</w:t>
            </w:r>
            <w:del w:id="9769" w:author="Author">
              <w:r w:rsidRPr="00711388" w:rsidDel="003323F0">
                <w:rPr>
                  <w:lang w:val="en-GB"/>
                </w:rPr>
                <w:delText xml:space="preserve">  </w:delText>
              </w:r>
            </w:del>
            <w:ins w:id="9770" w:author="Author">
              <w:r w:rsidR="003323F0">
                <w:rPr>
                  <w:lang w:val="en-GB"/>
                </w:rPr>
                <w:t xml:space="preserve"> </w:t>
              </w:r>
            </w:ins>
          </w:p>
          <w:p w14:paraId="3311668A" w14:textId="78AA8055" w:rsidR="00872AFE" w:rsidRPr="00711388" w:rsidRDefault="00872AFE" w:rsidP="00567869">
            <w:pPr>
              <w:pStyle w:val="NormalLeft"/>
              <w:rPr>
                <w:lang w:val="en-GB"/>
              </w:rPr>
            </w:pPr>
            <w:r w:rsidRPr="00711388">
              <w:rPr>
                <w:lang w:val="en-GB"/>
              </w:rPr>
              <w:lastRenderedPageBreak/>
              <w:t>If the rating is not available</w:t>
            </w:r>
            <w:ins w:id="9771" w:author="Author">
              <w:r w:rsidR="003A3F67">
                <w:rPr>
                  <w:lang w:val="en-GB"/>
                </w:rPr>
                <w:t>,</w:t>
              </w:r>
            </w:ins>
            <w:r w:rsidRPr="00711388">
              <w:rPr>
                <w:lang w:val="en-GB"/>
              </w:rPr>
              <w:t xml:space="preserve"> the item shall be left blank</w:t>
            </w:r>
            <w:ins w:id="9772" w:author="Author">
              <w:r w:rsidR="003A3F67">
                <w:rPr>
                  <w:lang w:val="en-GB"/>
                </w:rPr>
                <w:t>,</w:t>
              </w:r>
              <w:r w:rsidR="00621EE5" w:rsidRPr="00711388">
                <w:rPr>
                  <w:lang w:val="en-GB"/>
                </w:rPr>
                <w:t xml:space="preserve"> and the reinsurer shall be identified as ‘9 </w:t>
              </w:r>
            </w:ins>
            <w:r w:rsidR="00845F43" w:rsidRPr="00711388">
              <w:rPr>
                <w:lang w:val="en-GB"/>
              </w:rPr>
              <w:t>-</w:t>
            </w:r>
            <w:ins w:id="9773" w:author="Author">
              <w:r w:rsidR="00621EE5" w:rsidRPr="00711388">
                <w:rPr>
                  <w:lang w:val="en-GB"/>
                </w:rPr>
                <w:t xml:space="preserve"> no rating available’ in column C0250 (Credit quality step).</w:t>
              </w:r>
              <w:del w:id="9774" w:author="Author">
                <w:r w:rsidR="00621EE5" w:rsidRPr="00711388" w:rsidDel="003323F0">
                  <w:rPr>
                    <w:lang w:val="en-GB"/>
                  </w:rPr>
                  <w:delText xml:space="preserve">  </w:delText>
                </w:r>
              </w:del>
              <w:r w:rsidR="003323F0">
                <w:rPr>
                  <w:lang w:val="en-GB"/>
                </w:rPr>
                <w:t xml:space="preserve"> </w:t>
              </w:r>
              <w:r w:rsidR="00621EE5" w:rsidRPr="00711388">
                <w:rPr>
                  <w:lang w:val="en-GB"/>
                </w:rPr>
                <w:t xml:space="preserve"> </w:t>
              </w:r>
            </w:ins>
            <w:del w:id="9775" w:author="Author">
              <w:r w:rsidRPr="00711388" w:rsidDel="00621EE5">
                <w:rPr>
                  <w:lang w:val="en-GB"/>
                </w:rPr>
                <w:delText>.</w:delText>
              </w:r>
              <w:r w:rsidRPr="00711388" w:rsidDel="003323F0">
                <w:rPr>
                  <w:lang w:val="en-GB"/>
                </w:rPr>
                <w:delText xml:space="preserve">  </w:delText>
              </w:r>
            </w:del>
            <w:ins w:id="9776" w:author="Author">
              <w:r w:rsidR="003323F0">
                <w:rPr>
                  <w:lang w:val="en-GB"/>
                </w:rPr>
                <w:t xml:space="preserve"> </w:t>
              </w:r>
            </w:ins>
          </w:p>
          <w:p w14:paraId="3D97795A" w14:textId="77777777" w:rsidR="00872AFE" w:rsidRPr="00711388" w:rsidRDefault="00872AFE" w:rsidP="00567869">
            <w:pPr>
              <w:pStyle w:val="NormalLeft"/>
              <w:rPr>
                <w:lang w:val="en-GB"/>
              </w:rPr>
            </w:pPr>
            <w:r w:rsidRPr="00711388">
              <w:rPr>
                <w:lang w:val="en-GB"/>
              </w:rPr>
              <w:t>This item is not applicable to reinsurers for which undertakings using internal model use internal ratings. If undertakings using internal model do not use internal rating, this item shall be reported.</w:t>
            </w:r>
          </w:p>
        </w:tc>
      </w:tr>
      <w:tr w:rsidR="00872AFE" w:rsidRPr="00711388" w14:paraId="42C13C28" w14:textId="77777777" w:rsidTr="00567869">
        <w:tc>
          <w:tcPr>
            <w:tcW w:w="1579" w:type="dxa"/>
            <w:tcBorders>
              <w:top w:val="single" w:sz="2" w:space="0" w:color="auto"/>
              <w:left w:val="single" w:sz="2" w:space="0" w:color="auto"/>
              <w:bottom w:val="single" w:sz="2" w:space="0" w:color="auto"/>
              <w:right w:val="single" w:sz="2" w:space="0" w:color="auto"/>
            </w:tcBorders>
          </w:tcPr>
          <w:p w14:paraId="50472025" w14:textId="77777777" w:rsidR="00872AFE" w:rsidRPr="00711388" w:rsidRDefault="00872AFE" w:rsidP="00567869">
            <w:pPr>
              <w:pStyle w:val="NormalLeft"/>
              <w:rPr>
                <w:lang w:val="en-GB"/>
              </w:rPr>
            </w:pPr>
            <w:r w:rsidRPr="00711388">
              <w:rPr>
                <w:lang w:val="en-GB"/>
              </w:rPr>
              <w:lastRenderedPageBreak/>
              <w:t>C0240</w:t>
            </w:r>
          </w:p>
        </w:tc>
        <w:tc>
          <w:tcPr>
            <w:tcW w:w="1857" w:type="dxa"/>
            <w:tcBorders>
              <w:top w:val="single" w:sz="2" w:space="0" w:color="auto"/>
              <w:left w:val="single" w:sz="2" w:space="0" w:color="auto"/>
              <w:bottom w:val="single" w:sz="2" w:space="0" w:color="auto"/>
              <w:right w:val="single" w:sz="2" w:space="0" w:color="auto"/>
            </w:tcBorders>
          </w:tcPr>
          <w:p w14:paraId="53A90415" w14:textId="77777777" w:rsidR="00872AFE" w:rsidRPr="00711388" w:rsidRDefault="00872AFE" w:rsidP="00567869">
            <w:pPr>
              <w:pStyle w:val="NormalLeft"/>
              <w:rPr>
                <w:lang w:val="en-GB"/>
              </w:rPr>
            </w:pPr>
            <w:r w:rsidRPr="00711388">
              <w:rPr>
                <w:lang w:val="en-GB"/>
              </w:rPr>
              <w:t>Nominated ECAI</w:t>
            </w:r>
          </w:p>
        </w:tc>
        <w:tc>
          <w:tcPr>
            <w:tcW w:w="5850" w:type="dxa"/>
            <w:tcBorders>
              <w:top w:val="single" w:sz="2" w:space="0" w:color="auto"/>
              <w:left w:val="single" w:sz="2" w:space="0" w:color="auto"/>
              <w:bottom w:val="single" w:sz="2" w:space="0" w:color="auto"/>
              <w:right w:val="single" w:sz="2" w:space="0" w:color="auto"/>
            </w:tcBorders>
          </w:tcPr>
          <w:p w14:paraId="3783E1BB" w14:textId="77777777" w:rsidR="00872AFE" w:rsidRPr="00711388" w:rsidRDefault="00872AFE" w:rsidP="00567869">
            <w:pPr>
              <w:pStyle w:val="Point0"/>
              <w:rPr>
                <w:ins w:id="9777" w:author="Author"/>
                <w:lang w:val="en-GB"/>
              </w:rPr>
            </w:pPr>
            <w:r w:rsidRPr="00711388">
              <w:rPr>
                <w:lang w:val="en-GB"/>
              </w:rPr>
              <w:t xml:space="preserve">Identify the credit assessment institution (ECAI) giving the external rating in C0230,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p w14:paraId="71298EEA" w14:textId="34E0FA18" w:rsidR="00B514E4" w:rsidRPr="00711388" w:rsidRDefault="00B514E4" w:rsidP="00B514E4">
            <w:pPr>
              <w:pStyle w:val="Point0"/>
              <w:rPr>
                <w:ins w:id="9778" w:author="Author"/>
                <w:lang w:val="en-GB"/>
              </w:rPr>
            </w:pPr>
            <w:ins w:id="9779" w:author="Author">
              <w:r w:rsidRPr="00711388">
                <w:rPr>
                  <w:lang w:val="en-GB"/>
                </w:rPr>
                <w:t>If the rating is not available</w:t>
              </w:r>
              <w:r w:rsidR="003A3F67">
                <w:rPr>
                  <w:lang w:val="en-GB"/>
                </w:rPr>
                <w:t>,</w:t>
              </w:r>
              <w:r w:rsidRPr="00711388">
                <w:rPr>
                  <w:lang w:val="en-GB"/>
                </w:rPr>
                <w:t xml:space="preserve"> the item shall be left blank.</w:t>
              </w:r>
            </w:ins>
          </w:p>
          <w:p w14:paraId="160E6EE6" w14:textId="625C95FA" w:rsidR="00B514E4" w:rsidRPr="00711388" w:rsidRDefault="00B514E4" w:rsidP="00B514E4">
            <w:pPr>
              <w:pStyle w:val="Point0"/>
              <w:rPr>
                <w:lang w:val="en-GB"/>
              </w:rPr>
            </w:pPr>
            <w:ins w:id="9780" w:author="Author">
              <w:r w:rsidRPr="00711388">
                <w:rPr>
                  <w:lang w:val="en-GB"/>
                </w:rPr>
                <w:t>This item is not applicable to reinsurers for which undertakings using internal model use internal ratings. If undertakings using internal model do not use internal rating, this item shall be reported.</w:t>
              </w:r>
            </w:ins>
          </w:p>
        </w:tc>
      </w:tr>
      <w:tr w:rsidR="00872AFE" w:rsidRPr="00711388" w14:paraId="6DC90F70" w14:textId="77777777" w:rsidTr="00567869">
        <w:tc>
          <w:tcPr>
            <w:tcW w:w="1579" w:type="dxa"/>
            <w:tcBorders>
              <w:top w:val="single" w:sz="2" w:space="0" w:color="auto"/>
              <w:left w:val="single" w:sz="2" w:space="0" w:color="auto"/>
              <w:bottom w:val="single" w:sz="2" w:space="0" w:color="auto"/>
              <w:right w:val="single" w:sz="2" w:space="0" w:color="auto"/>
            </w:tcBorders>
          </w:tcPr>
          <w:p w14:paraId="0A2D92C4" w14:textId="77777777" w:rsidR="00872AFE" w:rsidRPr="00711388" w:rsidRDefault="00872AFE" w:rsidP="00567869">
            <w:pPr>
              <w:pStyle w:val="NormalLeft"/>
              <w:rPr>
                <w:lang w:val="en-GB"/>
              </w:rPr>
            </w:pPr>
            <w:r w:rsidRPr="00711388">
              <w:rPr>
                <w:lang w:val="en-GB"/>
              </w:rPr>
              <w:t>C0250</w:t>
            </w:r>
          </w:p>
        </w:tc>
        <w:tc>
          <w:tcPr>
            <w:tcW w:w="1857" w:type="dxa"/>
            <w:tcBorders>
              <w:top w:val="single" w:sz="2" w:space="0" w:color="auto"/>
              <w:left w:val="single" w:sz="2" w:space="0" w:color="auto"/>
              <w:bottom w:val="single" w:sz="2" w:space="0" w:color="auto"/>
              <w:right w:val="single" w:sz="2" w:space="0" w:color="auto"/>
            </w:tcBorders>
          </w:tcPr>
          <w:p w14:paraId="11642094" w14:textId="77777777" w:rsidR="00872AFE" w:rsidRPr="00711388" w:rsidRDefault="00872AFE" w:rsidP="00567869">
            <w:pPr>
              <w:pStyle w:val="NormalLeft"/>
              <w:rPr>
                <w:lang w:val="en-GB"/>
              </w:rPr>
            </w:pPr>
            <w:r w:rsidRPr="00711388">
              <w:rPr>
                <w:lang w:val="en-GB"/>
              </w:rPr>
              <w:t>Credit quality step</w:t>
            </w:r>
          </w:p>
        </w:tc>
        <w:tc>
          <w:tcPr>
            <w:tcW w:w="5850" w:type="dxa"/>
            <w:tcBorders>
              <w:top w:val="single" w:sz="2" w:space="0" w:color="auto"/>
              <w:left w:val="single" w:sz="2" w:space="0" w:color="auto"/>
              <w:bottom w:val="single" w:sz="2" w:space="0" w:color="auto"/>
              <w:right w:val="single" w:sz="2" w:space="0" w:color="auto"/>
            </w:tcBorders>
          </w:tcPr>
          <w:p w14:paraId="49428A28" w14:textId="77777777" w:rsidR="00872AFE" w:rsidRPr="00711388" w:rsidRDefault="00872AFE" w:rsidP="00567869">
            <w:pPr>
              <w:pStyle w:val="NormalLeft"/>
              <w:rPr>
                <w:lang w:val="en-GB"/>
              </w:rPr>
            </w:pPr>
            <w:r w:rsidRPr="00711388">
              <w:rPr>
                <w:lang w:val="en-GB"/>
              </w:rPr>
              <w:t>Identify the credit quality step attributed to the reinsurer. The credit quality step shall reflect any readjustments to the credit quality made internally by the undertakings that use the standard formula</w:t>
            </w:r>
          </w:p>
          <w:p w14:paraId="18BB09CF" w14:textId="77777777" w:rsidR="00872AFE" w:rsidRPr="00711388" w:rsidRDefault="00872AFE" w:rsidP="00567869">
            <w:pPr>
              <w:pStyle w:val="NormalLeft"/>
              <w:rPr>
                <w:lang w:val="en-GB"/>
              </w:rPr>
            </w:pPr>
          </w:p>
          <w:p w14:paraId="5A74058B" w14:textId="77777777" w:rsidR="00872AFE" w:rsidRPr="00711388" w:rsidRDefault="00872AFE" w:rsidP="00567869">
            <w:pPr>
              <w:pStyle w:val="NormalLeft"/>
              <w:rPr>
                <w:lang w:val="en-GB"/>
              </w:rPr>
            </w:pPr>
            <w:r w:rsidRPr="00711388">
              <w:rPr>
                <w:lang w:val="en-GB"/>
              </w:rPr>
              <w:t>This item is not applicable to reinsurers for which undertakings using internal model use internal ratings. If undertakings using internal model do not use internal rating, this item shall be reported.</w:t>
            </w:r>
          </w:p>
          <w:p w14:paraId="300579F1" w14:textId="77777777" w:rsidR="00872AFE" w:rsidRPr="00711388" w:rsidRDefault="00872AFE" w:rsidP="00567869">
            <w:pPr>
              <w:pStyle w:val="NormalLeft"/>
              <w:rPr>
                <w:lang w:val="en-GB"/>
              </w:rPr>
            </w:pPr>
            <w:r w:rsidRPr="00711388">
              <w:rPr>
                <w:lang w:val="en-GB"/>
              </w:rPr>
              <w:t>One of the options in the following closed list shall be used:</w:t>
            </w:r>
          </w:p>
          <w:p w14:paraId="5D23E139" w14:textId="051A28A6" w:rsidR="00872AFE" w:rsidRPr="00711388" w:rsidRDefault="00872AFE" w:rsidP="00567869">
            <w:pPr>
              <w:pStyle w:val="NormalLeft"/>
              <w:rPr>
                <w:lang w:val="en-GB"/>
              </w:rPr>
            </w:pPr>
            <w:r w:rsidRPr="00711388">
              <w:rPr>
                <w:lang w:val="en-GB"/>
              </w:rPr>
              <w:t xml:space="preserve">0 </w:t>
            </w:r>
            <w:r w:rsidR="00845F43" w:rsidRPr="00711388">
              <w:rPr>
                <w:lang w:val="en-GB"/>
              </w:rPr>
              <w:t>-</w:t>
            </w:r>
            <w:r w:rsidRPr="00711388">
              <w:rPr>
                <w:lang w:val="en-GB"/>
              </w:rPr>
              <w:t xml:space="preserve"> Credit quality step 0</w:t>
            </w:r>
          </w:p>
          <w:p w14:paraId="44843D45" w14:textId="324D750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Credit quality step 1</w:t>
            </w:r>
          </w:p>
          <w:p w14:paraId="202F59AF" w14:textId="55DCFB1D"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Credit quality step 2</w:t>
            </w:r>
          </w:p>
          <w:p w14:paraId="53904B57" w14:textId="542E9F2F"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Credit quality step 3</w:t>
            </w:r>
          </w:p>
          <w:p w14:paraId="61A72E5B" w14:textId="08B89F46"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Credit quality step 4</w:t>
            </w:r>
          </w:p>
          <w:p w14:paraId="65AA4C85" w14:textId="28C3B799"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Credit quality step 5</w:t>
            </w:r>
          </w:p>
          <w:p w14:paraId="514686FF" w14:textId="4A58B55C"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Credit quality step 6</w:t>
            </w:r>
          </w:p>
          <w:p w14:paraId="19B5C812" w14:textId="53620BCD" w:rsidR="00872AFE" w:rsidRPr="00711388" w:rsidRDefault="00872AFE" w:rsidP="00567869">
            <w:pPr>
              <w:pStyle w:val="NormalLeft"/>
              <w:rPr>
                <w:lang w:val="en-GB"/>
              </w:rPr>
            </w:pPr>
            <w:r w:rsidRPr="00711388">
              <w:rPr>
                <w:lang w:val="en-GB"/>
              </w:rPr>
              <w:lastRenderedPageBreak/>
              <w:t xml:space="preserve">9 </w:t>
            </w:r>
            <w:r w:rsidR="00845F43" w:rsidRPr="00711388">
              <w:rPr>
                <w:lang w:val="en-GB"/>
              </w:rPr>
              <w:t>-</w:t>
            </w:r>
            <w:r w:rsidRPr="00711388">
              <w:rPr>
                <w:lang w:val="en-GB"/>
              </w:rPr>
              <w:t xml:space="preserve"> No rating available</w:t>
            </w:r>
          </w:p>
        </w:tc>
      </w:tr>
      <w:tr w:rsidR="00872AFE" w:rsidRPr="00711388" w14:paraId="34D2C1DE" w14:textId="77777777" w:rsidTr="00567869">
        <w:tc>
          <w:tcPr>
            <w:tcW w:w="1579" w:type="dxa"/>
            <w:tcBorders>
              <w:top w:val="single" w:sz="2" w:space="0" w:color="auto"/>
              <w:left w:val="single" w:sz="2" w:space="0" w:color="auto"/>
              <w:bottom w:val="single" w:sz="2" w:space="0" w:color="auto"/>
              <w:right w:val="single" w:sz="2" w:space="0" w:color="auto"/>
            </w:tcBorders>
          </w:tcPr>
          <w:p w14:paraId="55621EAB" w14:textId="77777777" w:rsidR="00872AFE" w:rsidRPr="00711388" w:rsidRDefault="00872AFE" w:rsidP="00567869">
            <w:pPr>
              <w:pStyle w:val="NormalLeft"/>
              <w:rPr>
                <w:lang w:val="en-GB"/>
              </w:rPr>
            </w:pPr>
            <w:r w:rsidRPr="00711388">
              <w:rPr>
                <w:lang w:val="en-GB"/>
              </w:rPr>
              <w:lastRenderedPageBreak/>
              <w:t>C0260</w:t>
            </w:r>
          </w:p>
        </w:tc>
        <w:tc>
          <w:tcPr>
            <w:tcW w:w="1857" w:type="dxa"/>
            <w:tcBorders>
              <w:top w:val="single" w:sz="2" w:space="0" w:color="auto"/>
              <w:left w:val="single" w:sz="2" w:space="0" w:color="auto"/>
              <w:bottom w:val="single" w:sz="2" w:space="0" w:color="auto"/>
              <w:right w:val="single" w:sz="2" w:space="0" w:color="auto"/>
            </w:tcBorders>
          </w:tcPr>
          <w:p w14:paraId="303F5E03" w14:textId="77777777" w:rsidR="00872AFE" w:rsidRPr="00711388" w:rsidRDefault="00872AFE" w:rsidP="00567869">
            <w:pPr>
              <w:pStyle w:val="NormalLeft"/>
              <w:rPr>
                <w:lang w:val="en-GB"/>
              </w:rPr>
            </w:pPr>
            <w:r w:rsidRPr="00711388">
              <w:rPr>
                <w:lang w:val="en-GB"/>
              </w:rPr>
              <w:t>Internal rating</w:t>
            </w:r>
          </w:p>
        </w:tc>
        <w:tc>
          <w:tcPr>
            <w:tcW w:w="5850" w:type="dxa"/>
            <w:tcBorders>
              <w:top w:val="single" w:sz="2" w:space="0" w:color="auto"/>
              <w:left w:val="single" w:sz="2" w:space="0" w:color="auto"/>
              <w:bottom w:val="single" w:sz="2" w:space="0" w:color="auto"/>
              <w:right w:val="single" w:sz="2" w:space="0" w:color="auto"/>
            </w:tcBorders>
          </w:tcPr>
          <w:p w14:paraId="0A067568" w14:textId="092F022D" w:rsidR="00872AFE" w:rsidRPr="00711388" w:rsidRDefault="00872AFE" w:rsidP="00567869">
            <w:pPr>
              <w:pStyle w:val="NormalLeft"/>
              <w:rPr>
                <w:lang w:val="en-GB"/>
              </w:rPr>
            </w:pPr>
            <w:r w:rsidRPr="00711388">
              <w:rPr>
                <w:lang w:val="en-GB"/>
              </w:rPr>
              <w:t>Internal rating of reinsurers for undertakings using internal model to the extent that the internal ratings are used in their internal modelling. If an internal model undertaking is using solely external ratings this item shall not be reported.</w:t>
            </w:r>
            <w:ins w:id="9781" w:author="Author">
              <w:r w:rsidR="00202CF2" w:rsidRPr="00711388">
                <w:rPr>
                  <w:lang w:val="en-GB"/>
                </w:rPr>
                <w:t xml:space="preserve"> This item is not applicable for undertakings using the standard formula.</w:t>
              </w:r>
            </w:ins>
          </w:p>
        </w:tc>
      </w:tr>
      <w:tr w:rsidR="00872AFE" w:rsidRPr="00711388" w14:paraId="27911E94" w14:textId="77777777" w:rsidTr="00567869">
        <w:tc>
          <w:tcPr>
            <w:tcW w:w="1579" w:type="dxa"/>
            <w:tcBorders>
              <w:top w:val="single" w:sz="2" w:space="0" w:color="auto"/>
              <w:left w:val="single" w:sz="2" w:space="0" w:color="auto"/>
              <w:bottom w:val="single" w:sz="2" w:space="0" w:color="auto"/>
              <w:right w:val="single" w:sz="2" w:space="0" w:color="auto"/>
            </w:tcBorders>
          </w:tcPr>
          <w:p w14:paraId="14642623" w14:textId="77777777" w:rsidR="00872AFE" w:rsidRPr="00711388" w:rsidRDefault="00872AFE" w:rsidP="00567869">
            <w:pPr>
              <w:pStyle w:val="NormalLeft"/>
              <w:rPr>
                <w:lang w:val="en-GB"/>
              </w:rPr>
            </w:pPr>
            <w:r w:rsidRPr="00711388">
              <w:rPr>
                <w:lang w:val="en-GB"/>
              </w:rPr>
              <w:t>C0320</w:t>
            </w:r>
          </w:p>
        </w:tc>
        <w:tc>
          <w:tcPr>
            <w:tcW w:w="1857" w:type="dxa"/>
            <w:tcBorders>
              <w:top w:val="single" w:sz="2" w:space="0" w:color="auto"/>
              <w:left w:val="single" w:sz="2" w:space="0" w:color="auto"/>
              <w:bottom w:val="single" w:sz="2" w:space="0" w:color="auto"/>
              <w:right w:val="single" w:sz="2" w:space="0" w:color="auto"/>
            </w:tcBorders>
          </w:tcPr>
          <w:p w14:paraId="6117C0F0" w14:textId="77777777" w:rsidR="00872AFE" w:rsidRPr="00711388" w:rsidRDefault="00872AFE" w:rsidP="00567869">
            <w:pPr>
              <w:pStyle w:val="NormalLeft"/>
              <w:rPr>
                <w:lang w:val="en-GB"/>
              </w:rPr>
            </w:pPr>
            <w:r w:rsidRPr="00711388">
              <w:rPr>
                <w:lang w:val="en-GB"/>
              </w:rPr>
              <w:t>Collateral provider name</w:t>
            </w:r>
          </w:p>
        </w:tc>
        <w:tc>
          <w:tcPr>
            <w:tcW w:w="5850" w:type="dxa"/>
            <w:tcBorders>
              <w:top w:val="single" w:sz="2" w:space="0" w:color="auto"/>
              <w:left w:val="single" w:sz="2" w:space="0" w:color="auto"/>
              <w:bottom w:val="single" w:sz="2" w:space="0" w:color="auto"/>
              <w:right w:val="single" w:sz="2" w:space="0" w:color="auto"/>
            </w:tcBorders>
          </w:tcPr>
          <w:p w14:paraId="6751A82D" w14:textId="77777777" w:rsidR="00872AFE" w:rsidRPr="00711388" w:rsidRDefault="00872AFE" w:rsidP="00567869">
            <w:pPr>
              <w:pStyle w:val="NormalLeft"/>
              <w:rPr>
                <w:lang w:val="en-GB"/>
              </w:rPr>
            </w:pPr>
            <w:r w:rsidRPr="00711388">
              <w:rPr>
                <w:lang w:val="en-GB"/>
              </w:rPr>
              <w:t>Name of the collateral provider will depend on the type of collateral specified in C0120.</w:t>
            </w:r>
          </w:p>
          <w:p w14:paraId="42ADC341" w14:textId="77777777" w:rsidR="00872AFE" w:rsidRPr="00711388" w:rsidRDefault="00872AFE" w:rsidP="0083381F">
            <w:pPr>
              <w:pStyle w:val="Tiret0"/>
              <w:numPr>
                <w:ilvl w:val="0"/>
                <w:numId w:val="63"/>
              </w:numPr>
              <w:ind w:left="568" w:hanging="425"/>
              <w:rPr>
                <w:lang w:val="en-GB"/>
              </w:rPr>
            </w:pPr>
            <w:r w:rsidRPr="00711388">
              <w:rPr>
                <w:lang w:val="en-GB"/>
              </w:rPr>
              <w:t>Where collateral is held in trust the collateral provider will be the Trust provider.</w:t>
            </w:r>
          </w:p>
          <w:p w14:paraId="1F286696" w14:textId="77777777" w:rsidR="00872AFE" w:rsidRPr="00711388" w:rsidRDefault="00872AFE" w:rsidP="0083381F">
            <w:pPr>
              <w:pStyle w:val="Tiret0"/>
              <w:numPr>
                <w:ilvl w:val="0"/>
                <w:numId w:val="63"/>
              </w:numPr>
              <w:ind w:left="568" w:hanging="425"/>
              <w:rPr>
                <w:lang w:val="en-GB"/>
              </w:rPr>
            </w:pPr>
            <w:r w:rsidRPr="00711388">
              <w:rPr>
                <w:lang w:val="en-GB"/>
              </w:rPr>
              <w:t>Where the collateral is on a Cash or Funds withheld basis this cell can remain blank.</w:t>
            </w:r>
          </w:p>
          <w:p w14:paraId="6BF45764" w14:textId="77777777" w:rsidR="00872AFE" w:rsidRPr="00711388" w:rsidRDefault="00872AFE" w:rsidP="0083381F">
            <w:pPr>
              <w:pStyle w:val="Tiret0"/>
              <w:numPr>
                <w:ilvl w:val="0"/>
                <w:numId w:val="63"/>
              </w:numPr>
              <w:ind w:left="568" w:hanging="425"/>
              <w:rPr>
                <w:lang w:val="en-GB"/>
              </w:rPr>
            </w:pPr>
            <w:r w:rsidRPr="00711388">
              <w:rPr>
                <w:lang w:val="en-GB"/>
              </w:rPr>
              <w:t>Where the collateral is a Letters of Credit it will be the underlying Financial Institution providing this facility.</w:t>
            </w:r>
          </w:p>
          <w:p w14:paraId="17C97B6F" w14:textId="77777777" w:rsidR="00872AFE" w:rsidRPr="00711388" w:rsidRDefault="00872AFE" w:rsidP="0083381F">
            <w:pPr>
              <w:pStyle w:val="Tiret0"/>
              <w:numPr>
                <w:ilvl w:val="0"/>
                <w:numId w:val="63"/>
              </w:numPr>
              <w:ind w:left="568" w:hanging="425"/>
              <w:rPr>
                <w:lang w:val="en-GB"/>
              </w:rPr>
            </w:pPr>
            <w:r w:rsidRPr="00711388">
              <w:rPr>
                <w:lang w:val="en-GB"/>
              </w:rPr>
              <w:t>Where other report only if applicable.</w:t>
            </w:r>
          </w:p>
        </w:tc>
      </w:tr>
    </w:tbl>
    <w:p w14:paraId="054ED1A9" w14:textId="77777777" w:rsidR="00872AFE" w:rsidRPr="00711388" w:rsidRDefault="00872AFE" w:rsidP="00872AFE">
      <w:pPr>
        <w:rPr>
          <w:lang w:val="en-GB"/>
        </w:rPr>
      </w:pPr>
    </w:p>
    <w:p w14:paraId="3BCDF538" w14:textId="002E41B0" w:rsidR="00872AFE" w:rsidRPr="00711388" w:rsidRDefault="00872AFE" w:rsidP="00872AFE">
      <w:pPr>
        <w:pStyle w:val="ManualHeading2"/>
        <w:ind w:left="851" w:hanging="851"/>
        <w:rPr>
          <w:lang w:val="en-GB"/>
        </w:rPr>
      </w:pPr>
      <w:r w:rsidRPr="00711388">
        <w:rPr>
          <w:i/>
          <w:lang w:val="en-GB"/>
        </w:rPr>
        <w:t xml:space="preserve">S.31.01 </w:t>
      </w:r>
      <w:r w:rsidR="00845F43" w:rsidRPr="00711388">
        <w:rPr>
          <w:i/>
          <w:lang w:val="en-GB"/>
        </w:rPr>
        <w:t>-</w:t>
      </w:r>
      <w:r w:rsidRPr="00711388">
        <w:rPr>
          <w:i/>
          <w:lang w:val="en-GB"/>
        </w:rPr>
        <w:t xml:space="preserve"> Share of reinsurers (including Finite Reinsurance and SPV's)</w:t>
      </w:r>
    </w:p>
    <w:p w14:paraId="6745415B" w14:textId="77777777" w:rsidR="00872AFE" w:rsidRPr="00711388" w:rsidRDefault="00872AFE" w:rsidP="00872AFE">
      <w:pPr>
        <w:rPr>
          <w:lang w:val="en-GB"/>
        </w:rPr>
      </w:pPr>
      <w:r w:rsidRPr="00711388">
        <w:rPr>
          <w:i/>
          <w:lang w:val="en-GB"/>
        </w:rPr>
        <w:t>General comments:</w:t>
      </w:r>
    </w:p>
    <w:p w14:paraId="66E91BFE" w14:textId="77777777" w:rsidR="00872AFE" w:rsidRPr="00711388" w:rsidRDefault="00872AFE" w:rsidP="00872AFE">
      <w:pPr>
        <w:rPr>
          <w:lang w:val="en-GB"/>
        </w:rPr>
      </w:pPr>
      <w:r w:rsidRPr="00711388">
        <w:rPr>
          <w:lang w:val="en-GB"/>
        </w:rPr>
        <w:t>This section relates to annual submission of information for individual entities.</w:t>
      </w:r>
    </w:p>
    <w:p w14:paraId="17E3DA9C" w14:textId="77777777" w:rsidR="00872AFE" w:rsidRPr="00711388" w:rsidRDefault="00872AFE" w:rsidP="00872AFE">
      <w:pPr>
        <w:rPr>
          <w:lang w:val="en-GB"/>
        </w:rPr>
      </w:pPr>
      <w:r w:rsidRPr="00711388">
        <w:rPr>
          <w:lang w:val="en-GB"/>
        </w:rPr>
        <w:t>This template shall be filled by the insurance and reinsurance undertakings where a recoverable is recognised in relation to the reinsurer (even if all contracts with that reinsurer have terminated).</w:t>
      </w:r>
    </w:p>
    <w:p w14:paraId="1B464567" w14:textId="3CC1BE54" w:rsidR="00872AFE" w:rsidRPr="00711388" w:rsidRDefault="00872AFE" w:rsidP="00872AFE">
      <w:pPr>
        <w:rPr>
          <w:ins w:id="9782" w:author="Author"/>
          <w:lang w:val="en-GB"/>
        </w:rPr>
      </w:pPr>
      <w:r w:rsidRPr="00711388">
        <w:rPr>
          <w:lang w:val="en-GB"/>
        </w:rPr>
        <w:t>The template collects information on reinsurers and not on separate treaties. All ceded technical provisions, including those ceded under Finite reinsurance (as defined in S.30.03 Column C0060), must be completed. This also means that if an SPV or a syndicate of Lloyd's acts as a reinsurer the SPV or the syndicate must be listed.</w:t>
      </w:r>
    </w:p>
    <w:p w14:paraId="6FAF6D49" w14:textId="7D08D9B4" w:rsidR="00AB37AA" w:rsidRPr="00711388" w:rsidRDefault="00AB37AA" w:rsidP="00872AFE">
      <w:pPr>
        <w:rPr>
          <w:lang w:val="en-GB"/>
        </w:rPr>
      </w:pPr>
      <w:ins w:id="9783" w:author="Author">
        <w:r w:rsidRPr="00711388">
          <w:rPr>
            <w:lang w:val="en-GB"/>
          </w:rPr>
          <w:t>Undertakings shall take into account all amounts in all currencies and convert them into the reporting currency as applicable.</w:t>
        </w:r>
      </w:ins>
    </w:p>
    <w:tbl>
      <w:tblPr>
        <w:tblW w:w="9286" w:type="dxa"/>
        <w:tblLayout w:type="fixed"/>
        <w:tblLook w:val="0000" w:firstRow="0" w:lastRow="0" w:firstColumn="0" w:lastColumn="0" w:noHBand="0" w:noVBand="0"/>
        <w:tblPrChange w:id="9784" w:author="Author">
          <w:tblPr>
            <w:tblW w:w="0" w:type="auto"/>
            <w:tblLayout w:type="fixed"/>
            <w:tblLook w:val="0000" w:firstRow="0" w:lastRow="0" w:firstColumn="0" w:lastColumn="0" w:noHBand="0" w:noVBand="0"/>
          </w:tblPr>
        </w:tblPrChange>
      </w:tblPr>
      <w:tblGrid>
        <w:gridCol w:w="1486"/>
        <w:gridCol w:w="1578"/>
        <w:gridCol w:w="6222"/>
        <w:tblGridChange w:id="9785">
          <w:tblGrid>
            <w:gridCol w:w="1486"/>
            <w:gridCol w:w="1578"/>
            <w:gridCol w:w="6222"/>
          </w:tblGrid>
        </w:tblGridChange>
      </w:tblGrid>
      <w:tr w:rsidR="00872AFE" w:rsidRPr="00711388" w14:paraId="506753E7" w14:textId="77777777" w:rsidTr="00E50019">
        <w:tc>
          <w:tcPr>
            <w:tcW w:w="1486" w:type="dxa"/>
            <w:tcBorders>
              <w:top w:val="single" w:sz="2" w:space="0" w:color="auto"/>
              <w:left w:val="single" w:sz="2" w:space="0" w:color="auto"/>
              <w:bottom w:val="single" w:sz="2" w:space="0" w:color="auto"/>
              <w:right w:val="single" w:sz="2" w:space="0" w:color="auto"/>
            </w:tcBorders>
            <w:tcPrChange w:id="9786" w:author="Author">
              <w:tcPr>
                <w:tcW w:w="1486" w:type="dxa"/>
                <w:tcBorders>
                  <w:top w:val="single" w:sz="2" w:space="0" w:color="auto"/>
                  <w:left w:val="single" w:sz="2" w:space="0" w:color="auto"/>
                  <w:bottom w:val="single" w:sz="2" w:space="0" w:color="auto"/>
                  <w:right w:val="single" w:sz="2" w:space="0" w:color="auto"/>
                </w:tcBorders>
              </w:tcPr>
            </w:tcPrChange>
          </w:tcPr>
          <w:p w14:paraId="71E132C4" w14:textId="77777777" w:rsidR="00872AFE" w:rsidRPr="00711388" w:rsidRDefault="00872AFE" w:rsidP="00567869">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Change w:id="9787" w:author="Author">
              <w:tcPr>
                <w:tcW w:w="1578" w:type="dxa"/>
                <w:tcBorders>
                  <w:top w:val="single" w:sz="2" w:space="0" w:color="auto"/>
                  <w:left w:val="single" w:sz="2" w:space="0" w:color="auto"/>
                  <w:bottom w:val="single" w:sz="2" w:space="0" w:color="auto"/>
                  <w:right w:val="single" w:sz="2" w:space="0" w:color="auto"/>
                </w:tcBorders>
              </w:tcPr>
            </w:tcPrChange>
          </w:tcPr>
          <w:p w14:paraId="67658BCD" w14:textId="77777777" w:rsidR="00872AFE" w:rsidRPr="00711388" w:rsidRDefault="00872AFE" w:rsidP="00567869">
            <w:pPr>
              <w:pStyle w:val="NormalCentered"/>
              <w:rPr>
                <w:lang w:val="en-GB"/>
              </w:rPr>
            </w:pPr>
            <w:r w:rsidRPr="00711388">
              <w:rPr>
                <w:lang w:val="en-GB"/>
              </w:rPr>
              <w:t>ITEM</w:t>
            </w:r>
          </w:p>
        </w:tc>
        <w:tc>
          <w:tcPr>
            <w:tcW w:w="6222" w:type="dxa"/>
            <w:tcBorders>
              <w:top w:val="single" w:sz="2" w:space="0" w:color="auto"/>
              <w:left w:val="single" w:sz="2" w:space="0" w:color="auto"/>
              <w:bottom w:val="single" w:sz="2" w:space="0" w:color="auto"/>
              <w:right w:val="single" w:sz="2" w:space="0" w:color="auto"/>
            </w:tcBorders>
            <w:tcPrChange w:id="9788" w:author="Author">
              <w:tcPr>
                <w:tcW w:w="6222" w:type="dxa"/>
                <w:tcBorders>
                  <w:top w:val="single" w:sz="2" w:space="0" w:color="auto"/>
                  <w:left w:val="single" w:sz="2" w:space="0" w:color="auto"/>
                  <w:bottom w:val="single" w:sz="2" w:space="0" w:color="auto"/>
                  <w:right w:val="single" w:sz="2" w:space="0" w:color="auto"/>
                </w:tcBorders>
              </w:tcPr>
            </w:tcPrChange>
          </w:tcPr>
          <w:p w14:paraId="3DB12864" w14:textId="77777777" w:rsidR="00872AFE" w:rsidRPr="00711388" w:rsidRDefault="00872AFE" w:rsidP="00567869">
            <w:pPr>
              <w:pStyle w:val="NormalCentered"/>
              <w:rPr>
                <w:lang w:val="en-GB"/>
              </w:rPr>
            </w:pPr>
            <w:r w:rsidRPr="00711388">
              <w:rPr>
                <w:lang w:val="en-GB"/>
              </w:rPr>
              <w:t>INSTRUCTIONS</w:t>
            </w:r>
          </w:p>
        </w:tc>
      </w:tr>
      <w:tr w:rsidR="00872AFE" w:rsidRPr="00711388" w14:paraId="54AA5549" w14:textId="77777777" w:rsidTr="00E50019">
        <w:tc>
          <w:tcPr>
            <w:tcW w:w="1486" w:type="dxa"/>
            <w:tcBorders>
              <w:top w:val="single" w:sz="2" w:space="0" w:color="auto"/>
              <w:left w:val="single" w:sz="2" w:space="0" w:color="auto"/>
              <w:bottom w:val="single" w:sz="2" w:space="0" w:color="auto"/>
              <w:right w:val="single" w:sz="2" w:space="0" w:color="auto"/>
            </w:tcBorders>
            <w:tcPrChange w:id="9789" w:author="Author">
              <w:tcPr>
                <w:tcW w:w="1486" w:type="dxa"/>
                <w:tcBorders>
                  <w:top w:val="single" w:sz="2" w:space="0" w:color="auto"/>
                  <w:left w:val="single" w:sz="2" w:space="0" w:color="auto"/>
                  <w:bottom w:val="single" w:sz="2" w:space="0" w:color="auto"/>
                  <w:right w:val="single" w:sz="2" w:space="0" w:color="auto"/>
                </w:tcBorders>
              </w:tcPr>
            </w:tcPrChange>
          </w:tcPr>
          <w:p w14:paraId="270A9B03" w14:textId="77777777" w:rsidR="00872AFE" w:rsidRPr="00711388" w:rsidRDefault="00872AFE" w:rsidP="00567869">
            <w:pPr>
              <w:pStyle w:val="NormalLeft"/>
              <w:rPr>
                <w:lang w:val="en-GB"/>
              </w:rPr>
            </w:pPr>
            <w:r w:rsidRPr="00711388">
              <w:rPr>
                <w:lang w:val="en-GB"/>
              </w:rPr>
              <w:t>C0040</w:t>
            </w:r>
          </w:p>
        </w:tc>
        <w:tc>
          <w:tcPr>
            <w:tcW w:w="1578" w:type="dxa"/>
            <w:tcBorders>
              <w:top w:val="single" w:sz="2" w:space="0" w:color="auto"/>
              <w:left w:val="single" w:sz="2" w:space="0" w:color="auto"/>
              <w:bottom w:val="single" w:sz="2" w:space="0" w:color="auto"/>
              <w:right w:val="single" w:sz="2" w:space="0" w:color="auto"/>
            </w:tcBorders>
            <w:tcPrChange w:id="9790" w:author="Author">
              <w:tcPr>
                <w:tcW w:w="1578" w:type="dxa"/>
                <w:tcBorders>
                  <w:top w:val="single" w:sz="2" w:space="0" w:color="auto"/>
                  <w:left w:val="single" w:sz="2" w:space="0" w:color="auto"/>
                  <w:bottom w:val="single" w:sz="2" w:space="0" w:color="auto"/>
                  <w:right w:val="single" w:sz="2" w:space="0" w:color="auto"/>
                </w:tcBorders>
              </w:tcPr>
            </w:tcPrChange>
          </w:tcPr>
          <w:p w14:paraId="5CE9909D" w14:textId="77777777" w:rsidR="00872AFE" w:rsidRPr="00711388" w:rsidRDefault="00872AFE" w:rsidP="00567869">
            <w:pPr>
              <w:pStyle w:val="NormalLeft"/>
              <w:rPr>
                <w:lang w:val="en-GB"/>
              </w:rPr>
            </w:pPr>
            <w:r w:rsidRPr="00711388">
              <w:rPr>
                <w:lang w:val="en-GB"/>
              </w:rPr>
              <w:t>Code reinsurer</w:t>
            </w:r>
          </w:p>
        </w:tc>
        <w:tc>
          <w:tcPr>
            <w:tcW w:w="6222" w:type="dxa"/>
            <w:tcBorders>
              <w:top w:val="single" w:sz="2" w:space="0" w:color="auto"/>
              <w:left w:val="single" w:sz="2" w:space="0" w:color="auto"/>
              <w:bottom w:val="single" w:sz="2" w:space="0" w:color="auto"/>
              <w:right w:val="single" w:sz="2" w:space="0" w:color="auto"/>
            </w:tcBorders>
            <w:tcPrChange w:id="9791" w:author="Author">
              <w:tcPr>
                <w:tcW w:w="6222" w:type="dxa"/>
                <w:tcBorders>
                  <w:top w:val="single" w:sz="2" w:space="0" w:color="auto"/>
                  <w:left w:val="single" w:sz="2" w:space="0" w:color="auto"/>
                  <w:bottom w:val="single" w:sz="2" w:space="0" w:color="auto"/>
                  <w:right w:val="single" w:sz="2" w:space="0" w:color="auto"/>
                </w:tcBorders>
              </w:tcPr>
            </w:tcPrChange>
          </w:tcPr>
          <w:p w14:paraId="075DBEAA" w14:textId="77777777" w:rsidR="00872AFE" w:rsidRPr="00711388" w:rsidRDefault="00872AFE" w:rsidP="00567869">
            <w:pPr>
              <w:pStyle w:val="NormalLeft"/>
              <w:rPr>
                <w:lang w:val="en-GB"/>
              </w:rPr>
            </w:pPr>
            <w:r w:rsidRPr="00711388">
              <w:rPr>
                <w:lang w:val="en-GB"/>
              </w:rPr>
              <w:t>Identification code of the reinsurer by this order of priority:</w:t>
            </w:r>
          </w:p>
          <w:p w14:paraId="32683B41" w14:textId="77777777" w:rsidR="00872AFE" w:rsidRPr="00711388" w:rsidRDefault="00872AFE" w:rsidP="0083381F">
            <w:pPr>
              <w:pStyle w:val="Tiret0"/>
              <w:numPr>
                <w:ilvl w:val="0"/>
                <w:numId w:val="59"/>
              </w:numPr>
              <w:rPr>
                <w:lang w:val="en-GB"/>
              </w:rPr>
            </w:pPr>
            <w:r w:rsidRPr="00711388">
              <w:rPr>
                <w:lang w:val="en-GB"/>
              </w:rPr>
              <w:t>Legal Entity Identifier (LEI);</w:t>
            </w:r>
          </w:p>
          <w:p w14:paraId="63B5E8A1" w14:textId="77777777" w:rsidR="00872AFE" w:rsidRPr="00711388" w:rsidRDefault="00872AFE" w:rsidP="0083381F">
            <w:pPr>
              <w:pStyle w:val="Tiret0"/>
              <w:numPr>
                <w:ilvl w:val="0"/>
                <w:numId w:val="59"/>
              </w:numPr>
              <w:rPr>
                <w:lang w:val="en-GB"/>
              </w:rPr>
            </w:pPr>
            <w:r w:rsidRPr="00711388">
              <w:rPr>
                <w:lang w:val="en-GB"/>
              </w:rPr>
              <w:t>Specific code attributed by the undertaking</w:t>
            </w:r>
          </w:p>
        </w:tc>
      </w:tr>
      <w:tr w:rsidR="00872AFE" w:rsidRPr="00711388" w14:paraId="4F7DA987" w14:textId="77777777" w:rsidTr="00E50019">
        <w:tc>
          <w:tcPr>
            <w:tcW w:w="1486" w:type="dxa"/>
            <w:tcBorders>
              <w:top w:val="single" w:sz="2" w:space="0" w:color="auto"/>
              <w:left w:val="single" w:sz="2" w:space="0" w:color="auto"/>
              <w:bottom w:val="single" w:sz="2" w:space="0" w:color="auto"/>
              <w:right w:val="single" w:sz="2" w:space="0" w:color="auto"/>
            </w:tcBorders>
            <w:tcPrChange w:id="9792" w:author="Author">
              <w:tcPr>
                <w:tcW w:w="1486" w:type="dxa"/>
                <w:tcBorders>
                  <w:top w:val="single" w:sz="2" w:space="0" w:color="auto"/>
                  <w:left w:val="single" w:sz="2" w:space="0" w:color="auto"/>
                  <w:bottom w:val="single" w:sz="2" w:space="0" w:color="auto"/>
                  <w:right w:val="single" w:sz="2" w:space="0" w:color="auto"/>
                </w:tcBorders>
              </w:tcPr>
            </w:tcPrChange>
          </w:tcPr>
          <w:p w14:paraId="2596A178" w14:textId="77777777" w:rsidR="00872AFE" w:rsidRPr="00711388" w:rsidRDefault="00872AFE" w:rsidP="00567869">
            <w:pPr>
              <w:pStyle w:val="NormalLeft"/>
              <w:rPr>
                <w:lang w:val="en-GB"/>
              </w:rPr>
            </w:pPr>
            <w:r w:rsidRPr="00711388">
              <w:rPr>
                <w:lang w:val="en-GB"/>
              </w:rPr>
              <w:t>C0050</w:t>
            </w:r>
          </w:p>
        </w:tc>
        <w:tc>
          <w:tcPr>
            <w:tcW w:w="1578" w:type="dxa"/>
            <w:tcBorders>
              <w:top w:val="single" w:sz="2" w:space="0" w:color="auto"/>
              <w:left w:val="single" w:sz="2" w:space="0" w:color="auto"/>
              <w:bottom w:val="single" w:sz="2" w:space="0" w:color="auto"/>
              <w:right w:val="single" w:sz="2" w:space="0" w:color="auto"/>
            </w:tcBorders>
            <w:tcPrChange w:id="9793" w:author="Author">
              <w:tcPr>
                <w:tcW w:w="1578" w:type="dxa"/>
                <w:tcBorders>
                  <w:top w:val="single" w:sz="2" w:space="0" w:color="auto"/>
                  <w:left w:val="single" w:sz="2" w:space="0" w:color="auto"/>
                  <w:bottom w:val="single" w:sz="2" w:space="0" w:color="auto"/>
                  <w:right w:val="single" w:sz="2" w:space="0" w:color="auto"/>
                </w:tcBorders>
              </w:tcPr>
            </w:tcPrChange>
          </w:tcPr>
          <w:p w14:paraId="1EBD4B2B" w14:textId="77777777" w:rsidR="00872AFE" w:rsidRPr="00711388" w:rsidRDefault="00872AFE" w:rsidP="00567869">
            <w:pPr>
              <w:pStyle w:val="NormalLeft"/>
              <w:rPr>
                <w:lang w:val="en-GB"/>
              </w:rPr>
            </w:pPr>
            <w:r w:rsidRPr="00711388">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Change w:id="9794" w:author="Author">
              <w:tcPr>
                <w:tcW w:w="6222" w:type="dxa"/>
                <w:tcBorders>
                  <w:top w:val="single" w:sz="2" w:space="0" w:color="auto"/>
                  <w:left w:val="single" w:sz="2" w:space="0" w:color="auto"/>
                  <w:bottom w:val="single" w:sz="2" w:space="0" w:color="auto"/>
                  <w:right w:val="single" w:sz="2" w:space="0" w:color="auto"/>
                </w:tcBorders>
              </w:tcPr>
            </w:tcPrChange>
          </w:tcPr>
          <w:p w14:paraId="5EF96A8A" w14:textId="77777777" w:rsidR="00872AFE" w:rsidRPr="00711388" w:rsidRDefault="00872AFE" w:rsidP="00567869">
            <w:pPr>
              <w:pStyle w:val="NormalLeft"/>
              <w:rPr>
                <w:lang w:val="en-GB"/>
              </w:rPr>
            </w:pPr>
            <w:r w:rsidRPr="00711388">
              <w:rPr>
                <w:lang w:val="en-GB"/>
              </w:rPr>
              <w:t>Identification of the code used in item ‘Code reinsurer’. The following closed list shall be used:</w:t>
            </w:r>
          </w:p>
          <w:p w14:paraId="217919A2" w14:textId="0E0728D7"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3DD92C1A" w14:textId="4ACFC191" w:rsidR="00872AFE" w:rsidRPr="00711388" w:rsidRDefault="00872AFE" w:rsidP="00567869">
            <w:pPr>
              <w:pStyle w:val="NormalLeft"/>
              <w:rPr>
                <w:lang w:val="en-GB"/>
              </w:rPr>
            </w:pPr>
            <w:r w:rsidRPr="00711388">
              <w:rPr>
                <w:lang w:val="en-GB"/>
              </w:rPr>
              <w:lastRenderedPageBreak/>
              <w:t xml:space="preserve">2 </w:t>
            </w:r>
            <w:r w:rsidR="00845F43" w:rsidRPr="00711388">
              <w:rPr>
                <w:lang w:val="en-GB"/>
              </w:rPr>
              <w:t>-</w:t>
            </w:r>
            <w:r w:rsidRPr="00711388">
              <w:rPr>
                <w:lang w:val="en-GB"/>
              </w:rPr>
              <w:t xml:space="preserve"> Specific code</w:t>
            </w:r>
          </w:p>
        </w:tc>
      </w:tr>
      <w:tr w:rsidR="00872AFE" w:rsidRPr="00711388" w14:paraId="5F0D31D8" w14:textId="77777777" w:rsidTr="00E50019">
        <w:tc>
          <w:tcPr>
            <w:tcW w:w="1486" w:type="dxa"/>
            <w:tcBorders>
              <w:top w:val="single" w:sz="2" w:space="0" w:color="auto"/>
              <w:left w:val="single" w:sz="2" w:space="0" w:color="auto"/>
              <w:bottom w:val="single" w:sz="2" w:space="0" w:color="auto"/>
              <w:right w:val="single" w:sz="2" w:space="0" w:color="auto"/>
            </w:tcBorders>
            <w:tcPrChange w:id="9795" w:author="Author">
              <w:tcPr>
                <w:tcW w:w="1486" w:type="dxa"/>
                <w:tcBorders>
                  <w:top w:val="single" w:sz="2" w:space="0" w:color="auto"/>
                  <w:left w:val="single" w:sz="2" w:space="0" w:color="auto"/>
                  <w:bottom w:val="single" w:sz="2" w:space="0" w:color="auto"/>
                  <w:right w:val="single" w:sz="2" w:space="0" w:color="auto"/>
                </w:tcBorders>
              </w:tcPr>
            </w:tcPrChange>
          </w:tcPr>
          <w:p w14:paraId="22DD6FD8" w14:textId="77777777" w:rsidR="00872AFE" w:rsidRPr="00711388" w:rsidRDefault="00872AFE" w:rsidP="00567869">
            <w:pPr>
              <w:pStyle w:val="NormalLeft"/>
              <w:rPr>
                <w:lang w:val="en-GB"/>
              </w:rPr>
            </w:pPr>
            <w:r w:rsidRPr="00711388">
              <w:rPr>
                <w:lang w:val="en-GB"/>
              </w:rPr>
              <w:lastRenderedPageBreak/>
              <w:t>C0060</w:t>
            </w:r>
          </w:p>
        </w:tc>
        <w:tc>
          <w:tcPr>
            <w:tcW w:w="1578" w:type="dxa"/>
            <w:tcBorders>
              <w:top w:val="single" w:sz="2" w:space="0" w:color="auto"/>
              <w:left w:val="single" w:sz="2" w:space="0" w:color="auto"/>
              <w:bottom w:val="single" w:sz="2" w:space="0" w:color="auto"/>
              <w:right w:val="single" w:sz="2" w:space="0" w:color="auto"/>
            </w:tcBorders>
            <w:tcPrChange w:id="9796" w:author="Author">
              <w:tcPr>
                <w:tcW w:w="1578" w:type="dxa"/>
                <w:tcBorders>
                  <w:top w:val="single" w:sz="2" w:space="0" w:color="auto"/>
                  <w:left w:val="single" w:sz="2" w:space="0" w:color="auto"/>
                  <w:bottom w:val="single" w:sz="2" w:space="0" w:color="auto"/>
                  <w:right w:val="single" w:sz="2" w:space="0" w:color="auto"/>
                </w:tcBorders>
              </w:tcPr>
            </w:tcPrChange>
          </w:tcPr>
          <w:p w14:paraId="2418761B" w14:textId="3EB3FF43" w:rsidR="00872AFE" w:rsidRPr="00711388" w:rsidRDefault="00872AFE" w:rsidP="00567869">
            <w:pPr>
              <w:pStyle w:val="NormalLeft"/>
              <w:rPr>
                <w:lang w:val="en-GB"/>
              </w:rPr>
            </w:pPr>
            <w:r w:rsidRPr="00711388">
              <w:rPr>
                <w:lang w:val="en-GB"/>
              </w:rPr>
              <w:t xml:space="preserve">Reinsurance recoverables </w:t>
            </w:r>
            <w:r w:rsidR="00845F43" w:rsidRPr="00711388">
              <w:rPr>
                <w:lang w:val="en-GB"/>
              </w:rPr>
              <w:t>-</w:t>
            </w:r>
            <w:r w:rsidRPr="00711388">
              <w:rPr>
                <w:lang w:val="en-GB"/>
              </w:rPr>
              <w:t xml:space="preserve"> Premium provision Non</w:t>
            </w:r>
            <w:r w:rsidR="00711388" w:rsidRPr="00711388">
              <w:rPr>
                <w:lang w:val="en-GB"/>
              </w:rPr>
              <w:t>-</w:t>
            </w:r>
            <w:r w:rsidRPr="00711388">
              <w:rPr>
                <w:lang w:val="en-GB"/>
              </w:rPr>
              <w:t>life including Non</w:t>
            </w:r>
            <w:r w:rsidR="00711388" w:rsidRPr="00711388">
              <w:rPr>
                <w:lang w:val="en-GB"/>
              </w:rPr>
              <w:t>-</w:t>
            </w:r>
            <w:r w:rsidRPr="00711388">
              <w:rPr>
                <w:lang w:val="en-GB"/>
              </w:rPr>
              <w:t>SLT Health</w:t>
            </w:r>
          </w:p>
        </w:tc>
        <w:tc>
          <w:tcPr>
            <w:tcW w:w="6222" w:type="dxa"/>
            <w:tcBorders>
              <w:top w:val="single" w:sz="2" w:space="0" w:color="auto"/>
              <w:left w:val="single" w:sz="2" w:space="0" w:color="auto"/>
              <w:bottom w:val="single" w:sz="2" w:space="0" w:color="auto"/>
              <w:right w:val="single" w:sz="2" w:space="0" w:color="auto"/>
            </w:tcBorders>
            <w:tcPrChange w:id="9797" w:author="Author">
              <w:tcPr>
                <w:tcW w:w="6222" w:type="dxa"/>
                <w:tcBorders>
                  <w:top w:val="single" w:sz="2" w:space="0" w:color="auto"/>
                  <w:left w:val="single" w:sz="2" w:space="0" w:color="auto"/>
                  <w:bottom w:val="single" w:sz="2" w:space="0" w:color="auto"/>
                  <w:right w:val="single" w:sz="2" w:space="0" w:color="auto"/>
                </w:tcBorders>
              </w:tcPr>
            </w:tcPrChange>
          </w:tcPr>
          <w:p w14:paraId="5977ABF8" w14:textId="77777777" w:rsidR="00872AFE" w:rsidRPr="00711388" w:rsidRDefault="00872AFE" w:rsidP="00567869">
            <w:pPr>
              <w:pStyle w:val="NormalLeft"/>
              <w:rPr>
                <w:lang w:val="en-GB"/>
              </w:rPr>
            </w:pPr>
            <w:r w:rsidRPr="00711388">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872AFE" w:rsidRPr="00711388" w14:paraId="6783673F" w14:textId="77777777" w:rsidTr="00E50019">
        <w:tc>
          <w:tcPr>
            <w:tcW w:w="1486" w:type="dxa"/>
            <w:tcBorders>
              <w:top w:val="single" w:sz="2" w:space="0" w:color="auto"/>
              <w:left w:val="single" w:sz="2" w:space="0" w:color="auto"/>
              <w:bottom w:val="single" w:sz="2" w:space="0" w:color="auto"/>
              <w:right w:val="single" w:sz="2" w:space="0" w:color="auto"/>
            </w:tcBorders>
            <w:tcPrChange w:id="9798" w:author="Author">
              <w:tcPr>
                <w:tcW w:w="1486" w:type="dxa"/>
                <w:tcBorders>
                  <w:top w:val="single" w:sz="2" w:space="0" w:color="auto"/>
                  <w:left w:val="single" w:sz="2" w:space="0" w:color="auto"/>
                  <w:bottom w:val="single" w:sz="2" w:space="0" w:color="auto"/>
                  <w:right w:val="single" w:sz="2" w:space="0" w:color="auto"/>
                </w:tcBorders>
              </w:tcPr>
            </w:tcPrChange>
          </w:tcPr>
          <w:p w14:paraId="183E02C3" w14:textId="77777777" w:rsidR="00872AFE" w:rsidRPr="00711388" w:rsidRDefault="00872AFE" w:rsidP="00567869">
            <w:pPr>
              <w:pStyle w:val="NormalLeft"/>
              <w:rPr>
                <w:lang w:val="en-GB"/>
              </w:rPr>
            </w:pPr>
            <w:r w:rsidRPr="00711388">
              <w:rPr>
                <w:lang w:val="en-GB"/>
              </w:rPr>
              <w:t>C0070</w:t>
            </w:r>
          </w:p>
        </w:tc>
        <w:tc>
          <w:tcPr>
            <w:tcW w:w="1578" w:type="dxa"/>
            <w:tcBorders>
              <w:top w:val="single" w:sz="2" w:space="0" w:color="auto"/>
              <w:left w:val="single" w:sz="2" w:space="0" w:color="auto"/>
              <w:bottom w:val="single" w:sz="2" w:space="0" w:color="auto"/>
              <w:right w:val="single" w:sz="2" w:space="0" w:color="auto"/>
            </w:tcBorders>
            <w:tcPrChange w:id="9799" w:author="Author">
              <w:tcPr>
                <w:tcW w:w="1578" w:type="dxa"/>
                <w:tcBorders>
                  <w:top w:val="single" w:sz="2" w:space="0" w:color="auto"/>
                  <w:left w:val="single" w:sz="2" w:space="0" w:color="auto"/>
                  <w:bottom w:val="single" w:sz="2" w:space="0" w:color="auto"/>
                  <w:right w:val="single" w:sz="2" w:space="0" w:color="auto"/>
                </w:tcBorders>
              </w:tcPr>
            </w:tcPrChange>
          </w:tcPr>
          <w:p w14:paraId="1DFCBDC5" w14:textId="377B8E3F" w:rsidR="00872AFE" w:rsidRPr="00711388" w:rsidRDefault="00872AFE" w:rsidP="00567869">
            <w:pPr>
              <w:pStyle w:val="NormalLeft"/>
              <w:rPr>
                <w:lang w:val="en-GB"/>
              </w:rPr>
            </w:pPr>
            <w:r w:rsidRPr="00711388">
              <w:rPr>
                <w:lang w:val="en-GB"/>
              </w:rPr>
              <w:t xml:space="preserve">Reinsurance recoverables </w:t>
            </w:r>
            <w:r w:rsidR="00845F43" w:rsidRPr="00711388">
              <w:rPr>
                <w:lang w:val="en-GB"/>
              </w:rPr>
              <w:t>-</w:t>
            </w:r>
            <w:r w:rsidRPr="00711388">
              <w:rPr>
                <w:lang w:val="en-GB"/>
              </w:rPr>
              <w:t xml:space="preserve"> Claims provisions Non</w:t>
            </w:r>
            <w:r w:rsidR="00711388" w:rsidRPr="00711388">
              <w:rPr>
                <w:lang w:val="en-GB"/>
              </w:rPr>
              <w:t>-</w:t>
            </w:r>
            <w:r w:rsidRPr="00711388">
              <w:rPr>
                <w:lang w:val="en-GB"/>
              </w:rPr>
              <w:t>life including Non</w:t>
            </w:r>
            <w:r w:rsidR="00711388" w:rsidRPr="00711388">
              <w:rPr>
                <w:lang w:val="en-GB"/>
              </w:rPr>
              <w:t>-</w:t>
            </w:r>
            <w:r w:rsidRPr="00711388">
              <w:rPr>
                <w:lang w:val="en-GB"/>
              </w:rPr>
              <w:t>SLT Health</w:t>
            </w:r>
          </w:p>
        </w:tc>
        <w:tc>
          <w:tcPr>
            <w:tcW w:w="6222" w:type="dxa"/>
            <w:tcBorders>
              <w:top w:val="single" w:sz="2" w:space="0" w:color="auto"/>
              <w:left w:val="single" w:sz="2" w:space="0" w:color="auto"/>
              <w:bottom w:val="single" w:sz="2" w:space="0" w:color="auto"/>
              <w:right w:val="single" w:sz="2" w:space="0" w:color="auto"/>
            </w:tcBorders>
            <w:tcPrChange w:id="9800" w:author="Author">
              <w:tcPr>
                <w:tcW w:w="6222" w:type="dxa"/>
                <w:tcBorders>
                  <w:top w:val="single" w:sz="2" w:space="0" w:color="auto"/>
                  <w:left w:val="single" w:sz="2" w:space="0" w:color="auto"/>
                  <w:bottom w:val="single" w:sz="2" w:space="0" w:color="auto"/>
                  <w:right w:val="single" w:sz="2" w:space="0" w:color="auto"/>
                </w:tcBorders>
              </w:tcPr>
            </w:tcPrChange>
          </w:tcPr>
          <w:p w14:paraId="0408FA9F" w14:textId="77777777" w:rsidR="00872AFE" w:rsidRPr="00711388" w:rsidRDefault="00872AFE" w:rsidP="00567869">
            <w:pPr>
              <w:pStyle w:val="NormalLeft"/>
              <w:rPr>
                <w:lang w:val="en-GB"/>
              </w:rPr>
            </w:pPr>
            <w:r w:rsidRPr="00711388">
              <w:rPr>
                <w:lang w:val="en-GB"/>
              </w:rPr>
              <w:t>The amount of share of the reinsurer in the recoverables from reinsurance (including Finite Re and SPV) before the adjustment for expected losses due to the counterparty default, in the best estimate of the claims provisions.</w:t>
            </w:r>
          </w:p>
        </w:tc>
      </w:tr>
      <w:tr w:rsidR="00872AFE" w:rsidRPr="00711388" w14:paraId="51150680" w14:textId="77777777" w:rsidTr="00E50019">
        <w:tc>
          <w:tcPr>
            <w:tcW w:w="1486" w:type="dxa"/>
            <w:tcBorders>
              <w:top w:val="single" w:sz="2" w:space="0" w:color="auto"/>
              <w:left w:val="single" w:sz="2" w:space="0" w:color="auto"/>
              <w:bottom w:val="single" w:sz="2" w:space="0" w:color="auto"/>
              <w:right w:val="single" w:sz="2" w:space="0" w:color="auto"/>
            </w:tcBorders>
            <w:tcPrChange w:id="9801" w:author="Author">
              <w:tcPr>
                <w:tcW w:w="1486" w:type="dxa"/>
                <w:tcBorders>
                  <w:top w:val="single" w:sz="2" w:space="0" w:color="auto"/>
                  <w:left w:val="single" w:sz="2" w:space="0" w:color="auto"/>
                  <w:bottom w:val="single" w:sz="2" w:space="0" w:color="auto"/>
                  <w:right w:val="single" w:sz="2" w:space="0" w:color="auto"/>
                </w:tcBorders>
              </w:tcPr>
            </w:tcPrChange>
          </w:tcPr>
          <w:p w14:paraId="371CD2A6" w14:textId="77777777" w:rsidR="00872AFE" w:rsidRPr="00711388" w:rsidRDefault="00872AFE" w:rsidP="00567869">
            <w:pPr>
              <w:pStyle w:val="NormalLeft"/>
              <w:rPr>
                <w:lang w:val="en-GB"/>
              </w:rPr>
            </w:pPr>
            <w:r w:rsidRPr="00711388">
              <w:rPr>
                <w:lang w:val="en-GB"/>
              </w:rPr>
              <w:t>C0080</w:t>
            </w:r>
          </w:p>
        </w:tc>
        <w:tc>
          <w:tcPr>
            <w:tcW w:w="1578" w:type="dxa"/>
            <w:tcBorders>
              <w:top w:val="single" w:sz="2" w:space="0" w:color="auto"/>
              <w:left w:val="single" w:sz="2" w:space="0" w:color="auto"/>
              <w:bottom w:val="single" w:sz="2" w:space="0" w:color="auto"/>
              <w:right w:val="single" w:sz="2" w:space="0" w:color="auto"/>
            </w:tcBorders>
            <w:tcPrChange w:id="9802" w:author="Author">
              <w:tcPr>
                <w:tcW w:w="1578" w:type="dxa"/>
                <w:tcBorders>
                  <w:top w:val="single" w:sz="2" w:space="0" w:color="auto"/>
                  <w:left w:val="single" w:sz="2" w:space="0" w:color="auto"/>
                  <w:bottom w:val="single" w:sz="2" w:space="0" w:color="auto"/>
                  <w:right w:val="single" w:sz="2" w:space="0" w:color="auto"/>
                </w:tcBorders>
              </w:tcPr>
            </w:tcPrChange>
          </w:tcPr>
          <w:p w14:paraId="67CA0052" w14:textId="70801C69" w:rsidR="00872AFE" w:rsidRPr="00711388" w:rsidRDefault="00872AFE" w:rsidP="00567869">
            <w:pPr>
              <w:pStyle w:val="NormalLeft"/>
              <w:rPr>
                <w:lang w:val="en-GB"/>
              </w:rPr>
            </w:pPr>
            <w:r w:rsidRPr="00711388">
              <w:rPr>
                <w:lang w:val="en-GB"/>
              </w:rPr>
              <w:t xml:space="preserve">Reinsurance recoverables </w:t>
            </w:r>
            <w:r w:rsidR="00845F43" w:rsidRPr="00711388">
              <w:rPr>
                <w:lang w:val="en-GB"/>
              </w:rPr>
              <w:t>-</w:t>
            </w:r>
            <w:r w:rsidRPr="00711388">
              <w:rPr>
                <w:lang w:val="en-GB"/>
              </w:rPr>
              <w:t xml:space="preserve"> Technical provisions Life including SLT Health</w:t>
            </w:r>
          </w:p>
        </w:tc>
        <w:tc>
          <w:tcPr>
            <w:tcW w:w="6222" w:type="dxa"/>
            <w:tcBorders>
              <w:top w:val="single" w:sz="2" w:space="0" w:color="auto"/>
              <w:left w:val="single" w:sz="2" w:space="0" w:color="auto"/>
              <w:bottom w:val="single" w:sz="2" w:space="0" w:color="auto"/>
              <w:right w:val="single" w:sz="2" w:space="0" w:color="auto"/>
            </w:tcBorders>
            <w:tcPrChange w:id="9803" w:author="Author">
              <w:tcPr>
                <w:tcW w:w="6222" w:type="dxa"/>
                <w:tcBorders>
                  <w:top w:val="single" w:sz="2" w:space="0" w:color="auto"/>
                  <w:left w:val="single" w:sz="2" w:space="0" w:color="auto"/>
                  <w:bottom w:val="single" w:sz="2" w:space="0" w:color="auto"/>
                  <w:right w:val="single" w:sz="2" w:space="0" w:color="auto"/>
                </w:tcBorders>
              </w:tcPr>
            </w:tcPrChange>
          </w:tcPr>
          <w:p w14:paraId="4B7B37B5" w14:textId="77777777" w:rsidR="00872AFE" w:rsidRPr="00711388" w:rsidRDefault="00872AFE" w:rsidP="00567869">
            <w:pPr>
              <w:pStyle w:val="NormalLeft"/>
              <w:rPr>
                <w:lang w:val="en-GB"/>
              </w:rPr>
            </w:pPr>
            <w:r w:rsidRPr="00711388">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872AFE" w:rsidRPr="00711388" w14:paraId="402A7C5D" w14:textId="77777777" w:rsidTr="00E50019">
        <w:tc>
          <w:tcPr>
            <w:tcW w:w="1486" w:type="dxa"/>
            <w:tcBorders>
              <w:top w:val="single" w:sz="2" w:space="0" w:color="auto"/>
              <w:left w:val="single" w:sz="2" w:space="0" w:color="auto"/>
              <w:bottom w:val="single" w:sz="2" w:space="0" w:color="auto"/>
              <w:right w:val="single" w:sz="2" w:space="0" w:color="auto"/>
            </w:tcBorders>
            <w:tcPrChange w:id="9804" w:author="Author">
              <w:tcPr>
                <w:tcW w:w="1486" w:type="dxa"/>
                <w:tcBorders>
                  <w:top w:val="single" w:sz="2" w:space="0" w:color="auto"/>
                  <w:left w:val="single" w:sz="2" w:space="0" w:color="auto"/>
                  <w:bottom w:val="single" w:sz="2" w:space="0" w:color="auto"/>
                  <w:right w:val="single" w:sz="2" w:space="0" w:color="auto"/>
                </w:tcBorders>
              </w:tcPr>
            </w:tcPrChange>
          </w:tcPr>
          <w:p w14:paraId="2EA73DFC" w14:textId="77777777" w:rsidR="00872AFE" w:rsidRPr="00711388" w:rsidRDefault="00872AFE" w:rsidP="00567869">
            <w:pPr>
              <w:pStyle w:val="NormalLeft"/>
              <w:rPr>
                <w:lang w:val="en-GB"/>
              </w:rPr>
            </w:pPr>
            <w:r w:rsidRPr="00711388">
              <w:rPr>
                <w:lang w:val="en-GB"/>
              </w:rPr>
              <w:t>C0090</w:t>
            </w:r>
          </w:p>
        </w:tc>
        <w:tc>
          <w:tcPr>
            <w:tcW w:w="1578" w:type="dxa"/>
            <w:tcBorders>
              <w:top w:val="single" w:sz="2" w:space="0" w:color="auto"/>
              <w:left w:val="single" w:sz="2" w:space="0" w:color="auto"/>
              <w:bottom w:val="single" w:sz="2" w:space="0" w:color="auto"/>
              <w:right w:val="single" w:sz="2" w:space="0" w:color="auto"/>
            </w:tcBorders>
            <w:tcPrChange w:id="9805" w:author="Author">
              <w:tcPr>
                <w:tcW w:w="1578" w:type="dxa"/>
                <w:tcBorders>
                  <w:top w:val="single" w:sz="2" w:space="0" w:color="auto"/>
                  <w:left w:val="single" w:sz="2" w:space="0" w:color="auto"/>
                  <w:bottom w:val="single" w:sz="2" w:space="0" w:color="auto"/>
                  <w:right w:val="single" w:sz="2" w:space="0" w:color="auto"/>
                </w:tcBorders>
              </w:tcPr>
            </w:tcPrChange>
          </w:tcPr>
          <w:p w14:paraId="6101AC16" w14:textId="77777777" w:rsidR="00872AFE" w:rsidRPr="00711388" w:rsidRDefault="00872AFE" w:rsidP="00567869">
            <w:pPr>
              <w:pStyle w:val="NormalLeft"/>
              <w:rPr>
                <w:lang w:val="en-GB"/>
              </w:rPr>
            </w:pPr>
            <w:r w:rsidRPr="00711388">
              <w:rPr>
                <w:lang w:val="en-GB"/>
              </w:rPr>
              <w:t>Adjustment for expected losses due to counterparty default</w:t>
            </w:r>
          </w:p>
        </w:tc>
        <w:tc>
          <w:tcPr>
            <w:tcW w:w="6222" w:type="dxa"/>
            <w:tcBorders>
              <w:top w:val="single" w:sz="2" w:space="0" w:color="auto"/>
              <w:left w:val="single" w:sz="2" w:space="0" w:color="auto"/>
              <w:bottom w:val="single" w:sz="2" w:space="0" w:color="auto"/>
              <w:right w:val="single" w:sz="2" w:space="0" w:color="auto"/>
            </w:tcBorders>
            <w:tcPrChange w:id="9806" w:author="Author">
              <w:tcPr>
                <w:tcW w:w="6222" w:type="dxa"/>
                <w:tcBorders>
                  <w:top w:val="single" w:sz="2" w:space="0" w:color="auto"/>
                  <w:left w:val="single" w:sz="2" w:space="0" w:color="auto"/>
                  <w:bottom w:val="single" w:sz="2" w:space="0" w:color="auto"/>
                  <w:right w:val="single" w:sz="2" w:space="0" w:color="auto"/>
                </w:tcBorders>
              </w:tcPr>
            </w:tcPrChange>
          </w:tcPr>
          <w:p w14:paraId="1833A308" w14:textId="77777777" w:rsidR="00872AFE" w:rsidRPr="00711388" w:rsidRDefault="00872AFE" w:rsidP="00567869">
            <w:pPr>
              <w:pStyle w:val="NormalLeft"/>
              <w:rPr>
                <w:lang w:val="en-GB"/>
              </w:rPr>
            </w:pPr>
            <w:r w:rsidRPr="00711388">
              <w:rPr>
                <w:lang w:val="en-GB"/>
              </w:rPr>
              <w:t>Per reinsurer the adjustment for expected losses due to counterparty default. The adjustment shall be calculated separately and must be in line with Delegated Regulation (EU) 2015/35.</w:t>
            </w:r>
          </w:p>
          <w:p w14:paraId="100237FC" w14:textId="77777777" w:rsidR="00872AFE" w:rsidRPr="00711388" w:rsidRDefault="00872AFE" w:rsidP="00567869">
            <w:pPr>
              <w:pStyle w:val="NormalLeft"/>
              <w:rPr>
                <w:lang w:val="en-GB"/>
              </w:rPr>
            </w:pPr>
            <w:r w:rsidRPr="00711388">
              <w:rPr>
                <w:lang w:val="en-GB"/>
              </w:rPr>
              <w:t>This value shall be reported as negative value.</w:t>
            </w:r>
          </w:p>
        </w:tc>
      </w:tr>
      <w:tr w:rsidR="00872AFE" w:rsidRPr="00711388" w14:paraId="7D4FE884" w14:textId="77777777" w:rsidTr="00E50019">
        <w:tc>
          <w:tcPr>
            <w:tcW w:w="1486" w:type="dxa"/>
            <w:tcBorders>
              <w:top w:val="single" w:sz="2" w:space="0" w:color="auto"/>
              <w:left w:val="single" w:sz="2" w:space="0" w:color="auto"/>
              <w:bottom w:val="single" w:sz="2" w:space="0" w:color="auto"/>
              <w:right w:val="single" w:sz="2" w:space="0" w:color="auto"/>
            </w:tcBorders>
            <w:tcPrChange w:id="9807" w:author="Author">
              <w:tcPr>
                <w:tcW w:w="1486" w:type="dxa"/>
                <w:tcBorders>
                  <w:top w:val="single" w:sz="2" w:space="0" w:color="auto"/>
                  <w:left w:val="single" w:sz="2" w:space="0" w:color="auto"/>
                  <w:bottom w:val="single" w:sz="2" w:space="0" w:color="auto"/>
                  <w:right w:val="single" w:sz="2" w:space="0" w:color="auto"/>
                </w:tcBorders>
              </w:tcPr>
            </w:tcPrChange>
          </w:tcPr>
          <w:p w14:paraId="38F1D001" w14:textId="77777777" w:rsidR="00872AFE" w:rsidRPr="00711388" w:rsidRDefault="00872AFE" w:rsidP="00567869">
            <w:pPr>
              <w:pStyle w:val="NormalLeft"/>
              <w:rPr>
                <w:lang w:val="en-GB"/>
              </w:rPr>
            </w:pPr>
            <w:r w:rsidRPr="00711388">
              <w:rPr>
                <w:lang w:val="en-GB"/>
              </w:rPr>
              <w:t>C0100</w:t>
            </w:r>
          </w:p>
        </w:tc>
        <w:tc>
          <w:tcPr>
            <w:tcW w:w="1578" w:type="dxa"/>
            <w:tcBorders>
              <w:top w:val="single" w:sz="2" w:space="0" w:color="auto"/>
              <w:left w:val="single" w:sz="2" w:space="0" w:color="auto"/>
              <w:bottom w:val="single" w:sz="2" w:space="0" w:color="auto"/>
              <w:right w:val="single" w:sz="2" w:space="0" w:color="auto"/>
            </w:tcBorders>
            <w:tcPrChange w:id="9808" w:author="Author">
              <w:tcPr>
                <w:tcW w:w="1578" w:type="dxa"/>
                <w:tcBorders>
                  <w:top w:val="single" w:sz="2" w:space="0" w:color="auto"/>
                  <w:left w:val="single" w:sz="2" w:space="0" w:color="auto"/>
                  <w:bottom w:val="single" w:sz="2" w:space="0" w:color="auto"/>
                  <w:right w:val="single" w:sz="2" w:space="0" w:color="auto"/>
                </w:tcBorders>
              </w:tcPr>
            </w:tcPrChange>
          </w:tcPr>
          <w:p w14:paraId="2FC5967F" w14:textId="77777777" w:rsidR="00872AFE" w:rsidRPr="00711388" w:rsidRDefault="00872AFE" w:rsidP="00567869">
            <w:pPr>
              <w:pStyle w:val="NormalLeft"/>
              <w:rPr>
                <w:lang w:val="en-GB"/>
              </w:rPr>
            </w:pPr>
            <w:r w:rsidRPr="00711388">
              <w:rPr>
                <w:lang w:val="en-GB"/>
              </w:rPr>
              <w:t>Reinsurance recoverables: Total reinsurance recoverables</w:t>
            </w:r>
          </w:p>
        </w:tc>
        <w:tc>
          <w:tcPr>
            <w:tcW w:w="6222" w:type="dxa"/>
            <w:tcBorders>
              <w:top w:val="single" w:sz="2" w:space="0" w:color="auto"/>
              <w:left w:val="single" w:sz="2" w:space="0" w:color="auto"/>
              <w:bottom w:val="single" w:sz="2" w:space="0" w:color="auto"/>
              <w:right w:val="single" w:sz="2" w:space="0" w:color="auto"/>
            </w:tcBorders>
            <w:tcPrChange w:id="9809" w:author="Author">
              <w:tcPr>
                <w:tcW w:w="6222" w:type="dxa"/>
                <w:tcBorders>
                  <w:top w:val="single" w:sz="2" w:space="0" w:color="auto"/>
                  <w:left w:val="single" w:sz="2" w:space="0" w:color="auto"/>
                  <w:bottom w:val="single" w:sz="2" w:space="0" w:color="auto"/>
                  <w:right w:val="single" w:sz="2" w:space="0" w:color="auto"/>
                </w:tcBorders>
              </w:tcPr>
            </w:tcPrChange>
          </w:tcPr>
          <w:p w14:paraId="4A2B61B3" w14:textId="7910A885" w:rsidR="00872AFE" w:rsidRPr="00711388" w:rsidRDefault="00872AFE" w:rsidP="00567869">
            <w:pPr>
              <w:pStyle w:val="NormalLeft"/>
              <w:rPr>
                <w:lang w:val="en-GB"/>
              </w:rPr>
            </w:pPr>
            <w:r w:rsidRPr="00711388">
              <w:rPr>
                <w:lang w:val="en-GB"/>
              </w:rPr>
              <w:t>The result of ceded technical provisions (resulting from claims provision + premiums provision + Non</w:t>
            </w:r>
            <w:r w:rsidR="00711388" w:rsidRPr="00711388">
              <w:rPr>
                <w:lang w:val="en-GB"/>
              </w:rPr>
              <w:t>-</w:t>
            </w:r>
            <w:r w:rsidRPr="00711388">
              <w:rPr>
                <w:lang w:val="en-GB"/>
              </w:rPr>
              <w:t>Life TP calculated as a whole and Life including health SLT</w:t>
            </w:r>
            <w:r w:rsidR="00446712" w:rsidRPr="00711388">
              <w:rPr>
                <w:lang w:val="en-GB"/>
              </w:rPr>
              <w:t>)</w:t>
            </w:r>
            <w:r w:rsidRPr="00711388">
              <w:rPr>
                <w:lang w:val="en-GB"/>
              </w:rPr>
              <w:t>, including the adjustment for expected losses due to counterparty default.</w:t>
            </w:r>
          </w:p>
        </w:tc>
      </w:tr>
      <w:tr w:rsidR="00872AFE" w:rsidRPr="00711388" w14:paraId="191E4A2C" w14:textId="77777777" w:rsidTr="00E50019">
        <w:tc>
          <w:tcPr>
            <w:tcW w:w="1486" w:type="dxa"/>
            <w:tcBorders>
              <w:top w:val="single" w:sz="2" w:space="0" w:color="auto"/>
              <w:left w:val="single" w:sz="2" w:space="0" w:color="auto"/>
              <w:bottom w:val="single" w:sz="2" w:space="0" w:color="auto"/>
              <w:right w:val="single" w:sz="2" w:space="0" w:color="auto"/>
            </w:tcBorders>
            <w:tcPrChange w:id="9810" w:author="Author">
              <w:tcPr>
                <w:tcW w:w="1486" w:type="dxa"/>
                <w:tcBorders>
                  <w:top w:val="single" w:sz="2" w:space="0" w:color="auto"/>
                  <w:left w:val="single" w:sz="2" w:space="0" w:color="auto"/>
                  <w:bottom w:val="single" w:sz="2" w:space="0" w:color="auto"/>
                  <w:right w:val="single" w:sz="2" w:space="0" w:color="auto"/>
                </w:tcBorders>
              </w:tcPr>
            </w:tcPrChange>
          </w:tcPr>
          <w:p w14:paraId="7D97FDA5" w14:textId="77777777" w:rsidR="00872AFE" w:rsidRPr="00711388" w:rsidRDefault="00872AFE" w:rsidP="00567869">
            <w:pPr>
              <w:pStyle w:val="NormalLeft"/>
              <w:rPr>
                <w:lang w:val="en-GB"/>
              </w:rPr>
            </w:pPr>
            <w:r w:rsidRPr="00711388">
              <w:rPr>
                <w:lang w:val="en-GB"/>
              </w:rPr>
              <w:t>C0110</w:t>
            </w:r>
          </w:p>
        </w:tc>
        <w:tc>
          <w:tcPr>
            <w:tcW w:w="1578" w:type="dxa"/>
            <w:tcBorders>
              <w:top w:val="single" w:sz="2" w:space="0" w:color="auto"/>
              <w:left w:val="single" w:sz="2" w:space="0" w:color="auto"/>
              <w:bottom w:val="single" w:sz="2" w:space="0" w:color="auto"/>
              <w:right w:val="single" w:sz="2" w:space="0" w:color="auto"/>
            </w:tcBorders>
            <w:tcPrChange w:id="9811" w:author="Author">
              <w:tcPr>
                <w:tcW w:w="1578" w:type="dxa"/>
                <w:tcBorders>
                  <w:top w:val="single" w:sz="2" w:space="0" w:color="auto"/>
                  <w:left w:val="single" w:sz="2" w:space="0" w:color="auto"/>
                  <w:bottom w:val="single" w:sz="2" w:space="0" w:color="auto"/>
                  <w:right w:val="single" w:sz="2" w:space="0" w:color="auto"/>
                </w:tcBorders>
              </w:tcPr>
            </w:tcPrChange>
          </w:tcPr>
          <w:p w14:paraId="4AEAA025" w14:textId="77777777" w:rsidR="00872AFE" w:rsidRPr="00711388" w:rsidRDefault="00872AFE" w:rsidP="00567869">
            <w:pPr>
              <w:pStyle w:val="NormalLeft"/>
              <w:rPr>
                <w:lang w:val="en-GB"/>
              </w:rPr>
            </w:pPr>
            <w:r w:rsidRPr="00711388">
              <w:rPr>
                <w:lang w:val="en-GB"/>
              </w:rPr>
              <w:t>Net receivables</w:t>
            </w:r>
          </w:p>
        </w:tc>
        <w:tc>
          <w:tcPr>
            <w:tcW w:w="6222" w:type="dxa"/>
            <w:tcBorders>
              <w:top w:val="single" w:sz="2" w:space="0" w:color="auto"/>
              <w:left w:val="single" w:sz="2" w:space="0" w:color="auto"/>
              <w:bottom w:val="single" w:sz="2" w:space="0" w:color="auto"/>
              <w:right w:val="single" w:sz="2" w:space="0" w:color="auto"/>
            </w:tcBorders>
            <w:tcPrChange w:id="9812" w:author="Author">
              <w:tcPr>
                <w:tcW w:w="6222" w:type="dxa"/>
                <w:tcBorders>
                  <w:top w:val="single" w:sz="2" w:space="0" w:color="auto"/>
                  <w:left w:val="single" w:sz="2" w:space="0" w:color="auto"/>
                  <w:bottom w:val="single" w:sz="2" w:space="0" w:color="auto"/>
                  <w:right w:val="single" w:sz="2" w:space="0" w:color="auto"/>
                </w:tcBorders>
              </w:tcPr>
            </w:tcPrChange>
          </w:tcPr>
          <w:p w14:paraId="260E995D" w14:textId="77777777" w:rsidR="00872AFE" w:rsidRPr="00711388" w:rsidRDefault="00872AFE" w:rsidP="00567869">
            <w:pPr>
              <w:pStyle w:val="NormalLeft"/>
              <w:rPr>
                <w:lang w:val="en-GB"/>
              </w:rPr>
            </w:pPr>
            <w:r w:rsidRPr="00711388">
              <w:rPr>
                <w:lang w:val="en-GB"/>
              </w:rPr>
              <w:t>The amounts past due resulting from: claims paid by the insurer but not yet reimbursed by the reinsurer plus commissions to be paid by the reinsurer and other receivables minus debts to the reinsurer. Cash deposits are excluded and are to be considered as guarantees received.</w:t>
            </w:r>
          </w:p>
        </w:tc>
      </w:tr>
      <w:tr w:rsidR="00872AFE" w:rsidRPr="00711388" w14:paraId="6CAC4396" w14:textId="77777777" w:rsidTr="00E50019">
        <w:tc>
          <w:tcPr>
            <w:tcW w:w="1486" w:type="dxa"/>
            <w:tcBorders>
              <w:top w:val="single" w:sz="2" w:space="0" w:color="auto"/>
              <w:left w:val="single" w:sz="2" w:space="0" w:color="auto"/>
              <w:bottom w:val="single" w:sz="2" w:space="0" w:color="auto"/>
              <w:right w:val="single" w:sz="2" w:space="0" w:color="auto"/>
            </w:tcBorders>
            <w:tcPrChange w:id="9813" w:author="Author">
              <w:tcPr>
                <w:tcW w:w="1486" w:type="dxa"/>
                <w:tcBorders>
                  <w:top w:val="single" w:sz="2" w:space="0" w:color="auto"/>
                  <w:left w:val="single" w:sz="2" w:space="0" w:color="auto"/>
                  <w:bottom w:val="single" w:sz="2" w:space="0" w:color="auto"/>
                  <w:right w:val="single" w:sz="2" w:space="0" w:color="auto"/>
                </w:tcBorders>
              </w:tcPr>
            </w:tcPrChange>
          </w:tcPr>
          <w:p w14:paraId="3A10351A" w14:textId="77777777" w:rsidR="00872AFE" w:rsidRPr="00711388" w:rsidRDefault="00872AFE" w:rsidP="00567869">
            <w:pPr>
              <w:pStyle w:val="NormalLeft"/>
              <w:rPr>
                <w:lang w:val="en-GB"/>
              </w:rPr>
            </w:pPr>
            <w:r w:rsidRPr="00711388">
              <w:rPr>
                <w:lang w:val="en-GB"/>
              </w:rPr>
              <w:lastRenderedPageBreak/>
              <w:t>C0120</w:t>
            </w:r>
          </w:p>
        </w:tc>
        <w:tc>
          <w:tcPr>
            <w:tcW w:w="1578" w:type="dxa"/>
            <w:tcBorders>
              <w:top w:val="single" w:sz="2" w:space="0" w:color="auto"/>
              <w:left w:val="single" w:sz="2" w:space="0" w:color="auto"/>
              <w:bottom w:val="single" w:sz="2" w:space="0" w:color="auto"/>
              <w:right w:val="single" w:sz="2" w:space="0" w:color="auto"/>
            </w:tcBorders>
            <w:tcPrChange w:id="9814" w:author="Author">
              <w:tcPr>
                <w:tcW w:w="1578" w:type="dxa"/>
                <w:tcBorders>
                  <w:top w:val="single" w:sz="2" w:space="0" w:color="auto"/>
                  <w:left w:val="single" w:sz="2" w:space="0" w:color="auto"/>
                  <w:bottom w:val="single" w:sz="2" w:space="0" w:color="auto"/>
                  <w:right w:val="single" w:sz="2" w:space="0" w:color="auto"/>
                </w:tcBorders>
              </w:tcPr>
            </w:tcPrChange>
          </w:tcPr>
          <w:p w14:paraId="1AD20C5A" w14:textId="77777777" w:rsidR="00872AFE" w:rsidRPr="00711388" w:rsidRDefault="00872AFE" w:rsidP="00567869">
            <w:pPr>
              <w:pStyle w:val="NormalLeft"/>
              <w:rPr>
                <w:lang w:val="en-GB"/>
              </w:rPr>
            </w:pPr>
            <w:r w:rsidRPr="00711388">
              <w:rPr>
                <w:lang w:val="en-GB"/>
              </w:rPr>
              <w:t>Assets pledged by reinsurer</w:t>
            </w:r>
          </w:p>
        </w:tc>
        <w:tc>
          <w:tcPr>
            <w:tcW w:w="6222" w:type="dxa"/>
            <w:tcBorders>
              <w:top w:val="single" w:sz="2" w:space="0" w:color="auto"/>
              <w:left w:val="single" w:sz="2" w:space="0" w:color="auto"/>
              <w:bottom w:val="single" w:sz="2" w:space="0" w:color="auto"/>
              <w:right w:val="single" w:sz="2" w:space="0" w:color="auto"/>
            </w:tcBorders>
            <w:tcPrChange w:id="9815" w:author="Author">
              <w:tcPr>
                <w:tcW w:w="6222" w:type="dxa"/>
                <w:tcBorders>
                  <w:top w:val="single" w:sz="2" w:space="0" w:color="auto"/>
                  <w:left w:val="single" w:sz="2" w:space="0" w:color="auto"/>
                  <w:bottom w:val="single" w:sz="2" w:space="0" w:color="auto"/>
                  <w:right w:val="single" w:sz="2" w:space="0" w:color="auto"/>
                </w:tcBorders>
              </w:tcPr>
            </w:tcPrChange>
          </w:tcPr>
          <w:p w14:paraId="07308D60" w14:textId="77777777" w:rsidR="00872AFE" w:rsidRPr="00711388" w:rsidRDefault="00872AFE" w:rsidP="00567869">
            <w:pPr>
              <w:pStyle w:val="NormalLeft"/>
              <w:rPr>
                <w:lang w:val="en-GB"/>
              </w:rPr>
            </w:pPr>
            <w:r w:rsidRPr="00711388">
              <w:rPr>
                <w:lang w:val="en-GB"/>
              </w:rPr>
              <w:t>Amount of assets pledged by the reinsurer to mitigate the counterparty default risk of the reinsurer.</w:t>
            </w:r>
          </w:p>
        </w:tc>
      </w:tr>
      <w:tr w:rsidR="00872AFE" w:rsidRPr="00711388" w14:paraId="12D0A223" w14:textId="77777777" w:rsidTr="00E50019">
        <w:tc>
          <w:tcPr>
            <w:tcW w:w="1486" w:type="dxa"/>
            <w:tcBorders>
              <w:top w:val="single" w:sz="2" w:space="0" w:color="auto"/>
              <w:left w:val="single" w:sz="2" w:space="0" w:color="auto"/>
              <w:bottom w:val="single" w:sz="2" w:space="0" w:color="auto"/>
              <w:right w:val="single" w:sz="2" w:space="0" w:color="auto"/>
            </w:tcBorders>
            <w:tcPrChange w:id="9816" w:author="Author">
              <w:tcPr>
                <w:tcW w:w="1486" w:type="dxa"/>
                <w:tcBorders>
                  <w:top w:val="single" w:sz="2" w:space="0" w:color="auto"/>
                  <w:left w:val="single" w:sz="2" w:space="0" w:color="auto"/>
                  <w:bottom w:val="single" w:sz="2" w:space="0" w:color="auto"/>
                  <w:right w:val="single" w:sz="2" w:space="0" w:color="auto"/>
                </w:tcBorders>
              </w:tcPr>
            </w:tcPrChange>
          </w:tcPr>
          <w:p w14:paraId="27A9B5AC" w14:textId="77777777" w:rsidR="00872AFE" w:rsidRPr="00711388" w:rsidRDefault="00872AFE" w:rsidP="00567869">
            <w:pPr>
              <w:pStyle w:val="NormalLeft"/>
              <w:rPr>
                <w:lang w:val="en-GB"/>
              </w:rPr>
            </w:pPr>
            <w:r w:rsidRPr="00711388">
              <w:rPr>
                <w:lang w:val="en-GB"/>
              </w:rPr>
              <w:t>C0130</w:t>
            </w:r>
          </w:p>
        </w:tc>
        <w:tc>
          <w:tcPr>
            <w:tcW w:w="1578" w:type="dxa"/>
            <w:tcBorders>
              <w:top w:val="single" w:sz="2" w:space="0" w:color="auto"/>
              <w:left w:val="single" w:sz="2" w:space="0" w:color="auto"/>
              <w:bottom w:val="single" w:sz="2" w:space="0" w:color="auto"/>
              <w:right w:val="single" w:sz="2" w:space="0" w:color="auto"/>
            </w:tcBorders>
            <w:tcPrChange w:id="9817" w:author="Author">
              <w:tcPr>
                <w:tcW w:w="1578" w:type="dxa"/>
                <w:tcBorders>
                  <w:top w:val="single" w:sz="2" w:space="0" w:color="auto"/>
                  <w:left w:val="single" w:sz="2" w:space="0" w:color="auto"/>
                  <w:bottom w:val="single" w:sz="2" w:space="0" w:color="auto"/>
                  <w:right w:val="single" w:sz="2" w:space="0" w:color="auto"/>
                </w:tcBorders>
              </w:tcPr>
            </w:tcPrChange>
          </w:tcPr>
          <w:p w14:paraId="34AB5BC8" w14:textId="77777777" w:rsidR="00872AFE" w:rsidRPr="00711388" w:rsidRDefault="00872AFE" w:rsidP="00567869">
            <w:pPr>
              <w:pStyle w:val="NormalLeft"/>
              <w:rPr>
                <w:lang w:val="en-GB"/>
              </w:rPr>
            </w:pPr>
            <w:r w:rsidRPr="00711388">
              <w:rPr>
                <w:lang w:val="en-GB"/>
              </w:rPr>
              <w:t>Financial guarantees</w:t>
            </w:r>
          </w:p>
        </w:tc>
        <w:tc>
          <w:tcPr>
            <w:tcW w:w="6222" w:type="dxa"/>
            <w:tcBorders>
              <w:top w:val="single" w:sz="2" w:space="0" w:color="auto"/>
              <w:left w:val="single" w:sz="2" w:space="0" w:color="auto"/>
              <w:bottom w:val="single" w:sz="2" w:space="0" w:color="auto"/>
              <w:right w:val="single" w:sz="2" w:space="0" w:color="auto"/>
            </w:tcBorders>
            <w:tcPrChange w:id="9818" w:author="Author">
              <w:tcPr>
                <w:tcW w:w="6222" w:type="dxa"/>
                <w:tcBorders>
                  <w:top w:val="single" w:sz="2" w:space="0" w:color="auto"/>
                  <w:left w:val="single" w:sz="2" w:space="0" w:color="auto"/>
                  <w:bottom w:val="single" w:sz="2" w:space="0" w:color="auto"/>
                  <w:right w:val="single" w:sz="2" w:space="0" w:color="auto"/>
                </w:tcBorders>
              </w:tcPr>
            </w:tcPrChange>
          </w:tcPr>
          <w:p w14:paraId="2CECC865" w14:textId="77777777" w:rsidR="00872AFE" w:rsidRPr="00711388" w:rsidRDefault="00872AFE" w:rsidP="00567869">
            <w:pPr>
              <w:pStyle w:val="NormalLeft"/>
              <w:rPr>
                <w:lang w:val="en-GB"/>
              </w:rPr>
            </w:pPr>
            <w:r w:rsidRPr="00711388">
              <w:rPr>
                <w:lang w:val="en-GB"/>
              </w:rPr>
              <w:t>Amount of guarantees received by the undertaking from the reinsurer to guarantee the payment of the liabilities due by the undertaking (includes letter of credit, undrawn committed borrowing facilities).</w:t>
            </w:r>
          </w:p>
        </w:tc>
      </w:tr>
      <w:tr w:rsidR="00872AFE" w:rsidRPr="00711388" w14:paraId="2FC26DEC" w14:textId="77777777" w:rsidTr="00E50019">
        <w:tc>
          <w:tcPr>
            <w:tcW w:w="1486" w:type="dxa"/>
            <w:tcBorders>
              <w:top w:val="single" w:sz="2" w:space="0" w:color="auto"/>
              <w:left w:val="single" w:sz="2" w:space="0" w:color="auto"/>
              <w:bottom w:val="single" w:sz="2" w:space="0" w:color="auto"/>
              <w:right w:val="single" w:sz="2" w:space="0" w:color="auto"/>
            </w:tcBorders>
            <w:tcPrChange w:id="9819" w:author="Author">
              <w:tcPr>
                <w:tcW w:w="1486" w:type="dxa"/>
                <w:tcBorders>
                  <w:top w:val="single" w:sz="2" w:space="0" w:color="auto"/>
                  <w:left w:val="single" w:sz="2" w:space="0" w:color="auto"/>
                  <w:bottom w:val="single" w:sz="2" w:space="0" w:color="auto"/>
                  <w:right w:val="single" w:sz="2" w:space="0" w:color="auto"/>
                </w:tcBorders>
              </w:tcPr>
            </w:tcPrChange>
          </w:tcPr>
          <w:p w14:paraId="68E8CB37" w14:textId="77777777" w:rsidR="00872AFE" w:rsidRPr="00711388" w:rsidRDefault="00872AFE" w:rsidP="00567869">
            <w:pPr>
              <w:pStyle w:val="NormalLeft"/>
              <w:rPr>
                <w:lang w:val="en-GB"/>
              </w:rPr>
            </w:pPr>
            <w:r w:rsidRPr="00711388">
              <w:rPr>
                <w:lang w:val="en-GB"/>
              </w:rPr>
              <w:t>C0140</w:t>
            </w:r>
          </w:p>
        </w:tc>
        <w:tc>
          <w:tcPr>
            <w:tcW w:w="1578" w:type="dxa"/>
            <w:tcBorders>
              <w:top w:val="single" w:sz="2" w:space="0" w:color="auto"/>
              <w:left w:val="single" w:sz="2" w:space="0" w:color="auto"/>
              <w:bottom w:val="single" w:sz="2" w:space="0" w:color="auto"/>
              <w:right w:val="single" w:sz="2" w:space="0" w:color="auto"/>
            </w:tcBorders>
            <w:tcPrChange w:id="9820" w:author="Author">
              <w:tcPr>
                <w:tcW w:w="1578" w:type="dxa"/>
                <w:tcBorders>
                  <w:top w:val="single" w:sz="2" w:space="0" w:color="auto"/>
                  <w:left w:val="single" w:sz="2" w:space="0" w:color="auto"/>
                  <w:bottom w:val="single" w:sz="2" w:space="0" w:color="auto"/>
                  <w:right w:val="single" w:sz="2" w:space="0" w:color="auto"/>
                </w:tcBorders>
              </w:tcPr>
            </w:tcPrChange>
          </w:tcPr>
          <w:p w14:paraId="45C8E727" w14:textId="77777777" w:rsidR="00872AFE" w:rsidRPr="00711388" w:rsidRDefault="00872AFE" w:rsidP="00567869">
            <w:pPr>
              <w:pStyle w:val="NormalLeft"/>
              <w:rPr>
                <w:lang w:val="en-GB"/>
              </w:rPr>
            </w:pPr>
            <w:r w:rsidRPr="00711388">
              <w:rPr>
                <w:lang w:val="en-GB"/>
              </w:rPr>
              <w:t>Cash deposits</w:t>
            </w:r>
          </w:p>
        </w:tc>
        <w:tc>
          <w:tcPr>
            <w:tcW w:w="6222" w:type="dxa"/>
            <w:tcBorders>
              <w:top w:val="single" w:sz="2" w:space="0" w:color="auto"/>
              <w:left w:val="single" w:sz="2" w:space="0" w:color="auto"/>
              <w:bottom w:val="single" w:sz="2" w:space="0" w:color="auto"/>
              <w:right w:val="single" w:sz="2" w:space="0" w:color="auto"/>
            </w:tcBorders>
            <w:tcPrChange w:id="9821" w:author="Author">
              <w:tcPr>
                <w:tcW w:w="6222" w:type="dxa"/>
                <w:tcBorders>
                  <w:top w:val="single" w:sz="2" w:space="0" w:color="auto"/>
                  <w:left w:val="single" w:sz="2" w:space="0" w:color="auto"/>
                  <w:bottom w:val="single" w:sz="2" w:space="0" w:color="auto"/>
                  <w:right w:val="single" w:sz="2" w:space="0" w:color="auto"/>
                </w:tcBorders>
              </w:tcPr>
            </w:tcPrChange>
          </w:tcPr>
          <w:p w14:paraId="4758ABC5" w14:textId="0293B0D5" w:rsidR="00872AFE" w:rsidRPr="00711388" w:rsidRDefault="00872AFE" w:rsidP="00567869">
            <w:pPr>
              <w:pStyle w:val="NormalLeft"/>
              <w:rPr>
                <w:lang w:val="en-GB"/>
              </w:rPr>
            </w:pPr>
            <w:r w:rsidRPr="00711388">
              <w:rPr>
                <w:lang w:val="en-GB"/>
              </w:rPr>
              <w:t>Amount of cash deposits received by the undertaking from the reinsurers.</w:t>
            </w:r>
            <w:del w:id="9822" w:author="Author">
              <w:r w:rsidRPr="00711388" w:rsidDel="003323F0">
                <w:rPr>
                  <w:lang w:val="en-GB"/>
                </w:rPr>
                <w:delText xml:space="preserve">  </w:delText>
              </w:r>
            </w:del>
            <w:ins w:id="9823" w:author="Author">
              <w:r w:rsidR="003323F0">
                <w:rPr>
                  <w:lang w:val="en-GB"/>
                </w:rPr>
                <w:t xml:space="preserve"> </w:t>
              </w:r>
            </w:ins>
          </w:p>
        </w:tc>
      </w:tr>
      <w:tr w:rsidR="00872AFE" w:rsidRPr="00711388" w14:paraId="040DDBF3" w14:textId="77777777" w:rsidTr="00E50019">
        <w:trPr>
          <w:trHeight w:val="1000"/>
          <w:trPrChange w:id="9824" w:author="Author">
            <w:trPr>
              <w:trHeight w:val="1000"/>
            </w:trPr>
          </w:trPrChange>
        </w:trPr>
        <w:tc>
          <w:tcPr>
            <w:tcW w:w="1486" w:type="dxa"/>
            <w:tcBorders>
              <w:top w:val="single" w:sz="2" w:space="0" w:color="auto"/>
              <w:left w:val="single" w:sz="2" w:space="0" w:color="auto"/>
              <w:bottom w:val="single" w:sz="4" w:space="0" w:color="auto"/>
              <w:right w:val="single" w:sz="2" w:space="0" w:color="auto"/>
            </w:tcBorders>
            <w:tcPrChange w:id="9825" w:author="Author">
              <w:tcPr>
                <w:tcW w:w="1486" w:type="dxa"/>
                <w:tcBorders>
                  <w:top w:val="single" w:sz="2" w:space="0" w:color="auto"/>
                  <w:left w:val="single" w:sz="2" w:space="0" w:color="auto"/>
                  <w:bottom w:val="single" w:sz="4" w:space="0" w:color="auto"/>
                  <w:right w:val="single" w:sz="2" w:space="0" w:color="auto"/>
                </w:tcBorders>
              </w:tcPr>
            </w:tcPrChange>
          </w:tcPr>
          <w:p w14:paraId="50FFC9E7" w14:textId="77777777" w:rsidR="00872AFE" w:rsidRPr="00711388" w:rsidRDefault="00872AFE" w:rsidP="00567869">
            <w:pPr>
              <w:pStyle w:val="NormalLeft"/>
              <w:rPr>
                <w:lang w:val="en-GB"/>
              </w:rPr>
            </w:pPr>
            <w:r w:rsidRPr="00711388">
              <w:rPr>
                <w:lang w:val="en-GB"/>
              </w:rPr>
              <w:t>C0150</w:t>
            </w:r>
          </w:p>
        </w:tc>
        <w:tc>
          <w:tcPr>
            <w:tcW w:w="1578" w:type="dxa"/>
            <w:tcBorders>
              <w:top w:val="single" w:sz="2" w:space="0" w:color="auto"/>
              <w:left w:val="single" w:sz="2" w:space="0" w:color="auto"/>
              <w:bottom w:val="single" w:sz="4" w:space="0" w:color="auto"/>
              <w:right w:val="single" w:sz="2" w:space="0" w:color="auto"/>
            </w:tcBorders>
            <w:tcPrChange w:id="9826" w:author="Author">
              <w:tcPr>
                <w:tcW w:w="1578" w:type="dxa"/>
                <w:tcBorders>
                  <w:top w:val="single" w:sz="2" w:space="0" w:color="auto"/>
                  <w:left w:val="single" w:sz="2" w:space="0" w:color="auto"/>
                  <w:bottom w:val="single" w:sz="4" w:space="0" w:color="auto"/>
                  <w:right w:val="single" w:sz="2" w:space="0" w:color="auto"/>
                </w:tcBorders>
              </w:tcPr>
            </w:tcPrChange>
          </w:tcPr>
          <w:p w14:paraId="7FF19495" w14:textId="77777777" w:rsidR="00872AFE" w:rsidRPr="00711388" w:rsidRDefault="00872AFE" w:rsidP="00567869">
            <w:pPr>
              <w:pStyle w:val="NormalLeft"/>
              <w:rPr>
                <w:lang w:val="en-GB"/>
              </w:rPr>
            </w:pPr>
            <w:r w:rsidRPr="00711388">
              <w:rPr>
                <w:lang w:val="en-GB"/>
              </w:rPr>
              <w:t>Total guarantees received</w:t>
            </w:r>
          </w:p>
        </w:tc>
        <w:tc>
          <w:tcPr>
            <w:tcW w:w="6222" w:type="dxa"/>
            <w:tcBorders>
              <w:top w:val="single" w:sz="2" w:space="0" w:color="auto"/>
              <w:left w:val="single" w:sz="2" w:space="0" w:color="auto"/>
              <w:bottom w:val="single" w:sz="4" w:space="0" w:color="auto"/>
              <w:right w:val="single" w:sz="2" w:space="0" w:color="auto"/>
            </w:tcBorders>
            <w:tcPrChange w:id="9827" w:author="Author">
              <w:tcPr>
                <w:tcW w:w="6222" w:type="dxa"/>
                <w:tcBorders>
                  <w:top w:val="single" w:sz="2" w:space="0" w:color="auto"/>
                  <w:left w:val="single" w:sz="2" w:space="0" w:color="auto"/>
                  <w:bottom w:val="single" w:sz="4" w:space="0" w:color="auto"/>
                  <w:right w:val="single" w:sz="2" w:space="0" w:color="auto"/>
                </w:tcBorders>
              </w:tcPr>
            </w:tcPrChange>
          </w:tcPr>
          <w:p w14:paraId="71DE0705" w14:textId="77777777" w:rsidR="00872AFE" w:rsidRPr="00711388" w:rsidRDefault="00872AFE" w:rsidP="00567869">
            <w:pPr>
              <w:pStyle w:val="NormalLeft"/>
              <w:rPr>
                <w:lang w:val="en-GB"/>
              </w:rPr>
            </w:pPr>
            <w:r w:rsidRPr="00711388">
              <w:rPr>
                <w:lang w:val="en-GB"/>
              </w:rPr>
              <w:t>Total amount of types of guarantees.</w:t>
            </w:r>
          </w:p>
          <w:p w14:paraId="6DC0446C" w14:textId="76F38F00" w:rsidR="00872AFE" w:rsidRPr="00711388" w:rsidRDefault="00872AFE" w:rsidP="00567869">
            <w:pPr>
              <w:pStyle w:val="NormalLeft"/>
              <w:rPr>
                <w:lang w:val="en-GB"/>
              </w:rPr>
            </w:pPr>
            <w:r w:rsidRPr="00711388">
              <w:rPr>
                <w:lang w:val="en-GB"/>
              </w:rPr>
              <w:t>Corresponds to the sum of the amounts reported in C0120, C0130 and C0140.</w:t>
            </w:r>
            <w:del w:id="9828" w:author="Author">
              <w:r w:rsidRPr="00711388" w:rsidDel="003323F0">
                <w:rPr>
                  <w:lang w:val="en-GB"/>
                </w:rPr>
                <w:delText xml:space="preserve">  </w:delText>
              </w:r>
            </w:del>
            <w:ins w:id="9829" w:author="Author">
              <w:r w:rsidR="003323F0">
                <w:rPr>
                  <w:lang w:val="en-GB"/>
                </w:rPr>
                <w:t xml:space="preserve"> </w:t>
              </w:r>
            </w:ins>
          </w:p>
        </w:tc>
      </w:tr>
      <w:tr w:rsidR="00872AFE" w:rsidRPr="00711388" w:rsidDel="00A24EFA" w14:paraId="18A53C71" w14:textId="69883D6F" w:rsidTr="00E50019">
        <w:trPr>
          <w:trHeight w:val="180"/>
          <w:del w:id="9830" w:author="Author"/>
          <w:trPrChange w:id="9831" w:author="Author">
            <w:trPr>
              <w:trHeight w:val="180"/>
            </w:trPr>
          </w:trPrChange>
        </w:trPr>
        <w:tc>
          <w:tcPr>
            <w:tcW w:w="1486" w:type="dxa"/>
            <w:tcBorders>
              <w:top w:val="single" w:sz="4" w:space="0" w:color="auto"/>
              <w:left w:val="single" w:sz="2" w:space="0" w:color="auto"/>
              <w:bottom w:val="single" w:sz="2" w:space="0" w:color="auto"/>
              <w:right w:val="single" w:sz="2" w:space="0" w:color="auto"/>
            </w:tcBorders>
            <w:tcPrChange w:id="9832" w:author="Author">
              <w:tcPr>
                <w:tcW w:w="1486" w:type="dxa"/>
                <w:tcBorders>
                  <w:top w:val="single" w:sz="4" w:space="0" w:color="auto"/>
                  <w:left w:val="single" w:sz="2" w:space="0" w:color="auto"/>
                  <w:bottom w:val="single" w:sz="2" w:space="0" w:color="auto"/>
                  <w:right w:val="single" w:sz="2" w:space="0" w:color="auto"/>
                </w:tcBorders>
              </w:tcPr>
            </w:tcPrChange>
          </w:tcPr>
          <w:p w14:paraId="22BB9E5E" w14:textId="58AD673B" w:rsidR="00872AFE" w:rsidRPr="00711388" w:rsidDel="00A24EFA" w:rsidRDefault="00872AFE" w:rsidP="00567869">
            <w:pPr>
              <w:pStyle w:val="NormalLeft"/>
              <w:rPr>
                <w:del w:id="9833" w:author="Author"/>
                <w:lang w:val="en-GB"/>
              </w:rPr>
            </w:pPr>
            <w:del w:id="9834" w:author="Author">
              <w:r w:rsidRPr="00711388" w:rsidDel="00A24EFA">
                <w:rPr>
                  <w:lang w:val="en-GB"/>
                </w:rPr>
                <w:delText>C0155</w:delText>
              </w:r>
            </w:del>
          </w:p>
        </w:tc>
        <w:tc>
          <w:tcPr>
            <w:tcW w:w="1578" w:type="dxa"/>
            <w:tcBorders>
              <w:top w:val="single" w:sz="4" w:space="0" w:color="auto"/>
              <w:left w:val="single" w:sz="2" w:space="0" w:color="auto"/>
              <w:bottom w:val="single" w:sz="2" w:space="0" w:color="auto"/>
              <w:right w:val="single" w:sz="2" w:space="0" w:color="auto"/>
            </w:tcBorders>
            <w:tcPrChange w:id="9835" w:author="Author">
              <w:tcPr>
                <w:tcW w:w="1578" w:type="dxa"/>
                <w:tcBorders>
                  <w:top w:val="single" w:sz="4" w:space="0" w:color="auto"/>
                  <w:left w:val="single" w:sz="2" w:space="0" w:color="auto"/>
                  <w:bottom w:val="single" w:sz="2" w:space="0" w:color="auto"/>
                  <w:right w:val="single" w:sz="2" w:space="0" w:color="auto"/>
                </w:tcBorders>
              </w:tcPr>
            </w:tcPrChange>
          </w:tcPr>
          <w:p w14:paraId="12B7529E" w14:textId="27A64428" w:rsidR="00872AFE" w:rsidRPr="00711388" w:rsidDel="00A24EFA" w:rsidRDefault="00872AFE" w:rsidP="00567869">
            <w:pPr>
              <w:pStyle w:val="NormalLeft"/>
              <w:rPr>
                <w:del w:id="9836" w:author="Author"/>
                <w:lang w:val="en-GB"/>
              </w:rPr>
            </w:pPr>
            <w:del w:id="9837" w:author="Author">
              <w:r w:rsidRPr="00711388" w:rsidDel="00A24EFA">
                <w:rPr>
                  <w:lang w:val="en-GB"/>
                </w:rPr>
                <w:delText>Currency</w:delText>
              </w:r>
            </w:del>
          </w:p>
        </w:tc>
        <w:tc>
          <w:tcPr>
            <w:tcW w:w="6222" w:type="dxa"/>
            <w:tcBorders>
              <w:top w:val="single" w:sz="4" w:space="0" w:color="auto"/>
              <w:left w:val="single" w:sz="2" w:space="0" w:color="auto"/>
              <w:bottom w:val="single" w:sz="2" w:space="0" w:color="auto"/>
              <w:right w:val="single" w:sz="2" w:space="0" w:color="auto"/>
            </w:tcBorders>
            <w:tcPrChange w:id="9838" w:author="Author">
              <w:tcPr>
                <w:tcW w:w="6222" w:type="dxa"/>
                <w:tcBorders>
                  <w:top w:val="single" w:sz="4" w:space="0" w:color="auto"/>
                  <w:left w:val="single" w:sz="2" w:space="0" w:color="auto"/>
                  <w:bottom w:val="single" w:sz="2" w:space="0" w:color="auto"/>
                  <w:right w:val="single" w:sz="2" w:space="0" w:color="auto"/>
                </w:tcBorders>
              </w:tcPr>
            </w:tcPrChange>
          </w:tcPr>
          <w:p w14:paraId="0E28FC64" w14:textId="65DD3E5B" w:rsidR="00872AFE" w:rsidRPr="00711388" w:rsidDel="00A24EFA" w:rsidRDefault="00872AFE" w:rsidP="00567869">
            <w:pPr>
              <w:pStyle w:val="NormalLeft"/>
              <w:rPr>
                <w:ins w:id="9839" w:author="Author"/>
                <w:del w:id="9840" w:author="Author"/>
                <w:lang w:val="en-GB"/>
              </w:rPr>
            </w:pPr>
            <w:del w:id="9841" w:author="Author">
              <w:r w:rsidRPr="00711388" w:rsidDel="00A24EFA">
                <w:rPr>
                  <w:lang w:val="en-GB"/>
                </w:rPr>
                <w:delText xml:space="preserve">Where applicable, identify the ISO 4217 alphabetic code of the currency of the reinsurance recoverables. The breakdown by currency is only be required to cover 90% of </w:delText>
              </w:r>
            </w:del>
            <w:ins w:id="9842" w:author="Author">
              <w:del w:id="9843" w:author="Author">
                <w:r w:rsidR="007038BC" w:rsidRPr="00711388" w:rsidDel="00A24EFA">
                  <w:rPr>
                    <w:lang w:val="en-GB"/>
                  </w:rPr>
                  <w:delText xml:space="preserve">total </w:delText>
                </w:r>
              </w:del>
            </w:ins>
            <w:del w:id="9844" w:author="Author">
              <w:r w:rsidRPr="00711388" w:rsidDel="00A24EFA">
                <w:rPr>
                  <w:lang w:val="en-GB"/>
                </w:rPr>
                <w:delText>reinsurance recoverables. For the remaining 10% it is possible to group it under "other currencies".</w:delText>
              </w:r>
            </w:del>
          </w:p>
          <w:p w14:paraId="1DE94267" w14:textId="57FB94CC" w:rsidR="007038BC" w:rsidRPr="00711388" w:rsidDel="00A24EFA" w:rsidRDefault="007038BC" w:rsidP="00567869">
            <w:pPr>
              <w:pStyle w:val="NormalLeft"/>
              <w:rPr>
                <w:del w:id="9845" w:author="Author"/>
                <w:lang w:val="en-GB"/>
              </w:rPr>
            </w:pPr>
            <w:ins w:id="9846" w:author="Author">
              <w:del w:id="9847" w:author="Author">
                <w:r w:rsidRPr="00711388" w:rsidDel="00A24EFA">
                  <w:rPr>
                    <w:lang w:val="en-GB"/>
                  </w:rPr>
                  <w:delText>For the purposes of the calculation of the</w:delText>
                </w:r>
                <w:r w:rsidRPr="00711388" w:rsidDel="00A24EFA">
                  <w:rPr>
                    <w:color w:val="00B050"/>
                    <w:u w:val="single"/>
                    <w:lang w:val="en-GB"/>
                  </w:rPr>
                  <w:delText xml:space="preserve"> </w:delText>
                </w:r>
                <w:r w:rsidRPr="00711388" w:rsidDel="00A24EFA">
                  <w:rPr>
                    <w:lang w:val="en-GB"/>
                  </w:rPr>
                  <w:delText>threshold above the absolute value those notional amounts should be considered</w:delText>
                </w:r>
                <w:r w:rsidRPr="00711388" w:rsidDel="00A24EFA">
                  <w:rPr>
                    <w:color w:val="00B050"/>
                    <w:lang w:val="en-GB"/>
                  </w:rPr>
                  <w:delText xml:space="preserve"> </w:delText>
                </w:r>
                <w:r w:rsidRPr="00711388" w:rsidDel="00A24EFA">
                  <w:rPr>
                    <w:lang w:val="en-GB"/>
                  </w:rPr>
                  <w:delText>without netting recoverables.</w:delText>
                </w:r>
              </w:del>
            </w:ins>
          </w:p>
        </w:tc>
      </w:tr>
      <w:tr w:rsidR="00872AFE" w:rsidRPr="00711388" w14:paraId="1B633714" w14:textId="77777777" w:rsidTr="00E50019">
        <w:tc>
          <w:tcPr>
            <w:tcW w:w="1486" w:type="dxa"/>
            <w:tcBorders>
              <w:top w:val="single" w:sz="2" w:space="0" w:color="auto"/>
              <w:left w:val="single" w:sz="2" w:space="0" w:color="auto"/>
              <w:bottom w:val="single" w:sz="2" w:space="0" w:color="auto"/>
              <w:right w:val="single" w:sz="2" w:space="0" w:color="auto"/>
            </w:tcBorders>
            <w:tcPrChange w:id="9848" w:author="Author">
              <w:tcPr>
                <w:tcW w:w="1486" w:type="dxa"/>
                <w:tcBorders>
                  <w:top w:val="single" w:sz="2" w:space="0" w:color="auto"/>
                  <w:left w:val="single" w:sz="2" w:space="0" w:color="auto"/>
                  <w:bottom w:val="single" w:sz="2" w:space="0" w:color="auto"/>
                  <w:right w:val="single" w:sz="2" w:space="0" w:color="auto"/>
                </w:tcBorders>
              </w:tcPr>
            </w:tcPrChange>
          </w:tcPr>
          <w:p w14:paraId="160C786C" w14:textId="77777777" w:rsidR="00872AFE" w:rsidRPr="00711388" w:rsidRDefault="00872AFE" w:rsidP="00567869">
            <w:pPr>
              <w:pStyle w:val="NormalCentered"/>
              <w:rPr>
                <w:lang w:val="en-GB"/>
              </w:rPr>
            </w:pPr>
            <w:r w:rsidRPr="00711388">
              <w:rPr>
                <w:i/>
                <w:iCs/>
                <w:lang w:val="en-GB"/>
              </w:rPr>
              <w:t>Information on reinsurers</w:t>
            </w:r>
          </w:p>
        </w:tc>
        <w:tc>
          <w:tcPr>
            <w:tcW w:w="1578" w:type="dxa"/>
            <w:tcBorders>
              <w:top w:val="single" w:sz="2" w:space="0" w:color="auto"/>
              <w:left w:val="single" w:sz="2" w:space="0" w:color="auto"/>
              <w:bottom w:val="single" w:sz="2" w:space="0" w:color="auto"/>
              <w:right w:val="single" w:sz="2" w:space="0" w:color="auto"/>
            </w:tcBorders>
            <w:tcPrChange w:id="9849" w:author="Author">
              <w:tcPr>
                <w:tcW w:w="1578" w:type="dxa"/>
                <w:tcBorders>
                  <w:top w:val="single" w:sz="2" w:space="0" w:color="auto"/>
                  <w:left w:val="single" w:sz="2" w:space="0" w:color="auto"/>
                  <w:bottom w:val="single" w:sz="2" w:space="0" w:color="auto"/>
                  <w:right w:val="single" w:sz="2" w:space="0" w:color="auto"/>
                </w:tcBorders>
              </w:tcPr>
            </w:tcPrChange>
          </w:tcPr>
          <w:p w14:paraId="777471A4" w14:textId="77777777" w:rsidR="00872AFE" w:rsidRPr="00711388" w:rsidRDefault="00872AFE" w:rsidP="00567869">
            <w:pPr>
              <w:pStyle w:val="NormalCentered"/>
              <w:rPr>
                <w:lang w:val="en-GB"/>
              </w:rPr>
            </w:pPr>
          </w:p>
        </w:tc>
        <w:tc>
          <w:tcPr>
            <w:tcW w:w="6222" w:type="dxa"/>
            <w:tcBorders>
              <w:top w:val="single" w:sz="2" w:space="0" w:color="auto"/>
              <w:left w:val="single" w:sz="2" w:space="0" w:color="auto"/>
              <w:bottom w:val="single" w:sz="2" w:space="0" w:color="auto"/>
              <w:right w:val="single" w:sz="2" w:space="0" w:color="auto"/>
            </w:tcBorders>
            <w:tcPrChange w:id="9850" w:author="Author">
              <w:tcPr>
                <w:tcW w:w="6222" w:type="dxa"/>
                <w:tcBorders>
                  <w:top w:val="single" w:sz="2" w:space="0" w:color="auto"/>
                  <w:left w:val="single" w:sz="2" w:space="0" w:color="auto"/>
                  <w:bottom w:val="single" w:sz="2" w:space="0" w:color="auto"/>
                  <w:right w:val="single" w:sz="2" w:space="0" w:color="auto"/>
                </w:tcBorders>
              </w:tcPr>
            </w:tcPrChange>
          </w:tcPr>
          <w:p w14:paraId="49389970" w14:textId="77777777" w:rsidR="00872AFE" w:rsidRPr="00711388" w:rsidRDefault="00872AFE" w:rsidP="00567869">
            <w:pPr>
              <w:pStyle w:val="NormalCentered"/>
              <w:rPr>
                <w:lang w:val="en-GB"/>
              </w:rPr>
            </w:pPr>
          </w:p>
        </w:tc>
      </w:tr>
      <w:tr w:rsidR="00872AFE" w:rsidRPr="00711388" w14:paraId="0047A382" w14:textId="77777777" w:rsidTr="00E50019">
        <w:tc>
          <w:tcPr>
            <w:tcW w:w="1486" w:type="dxa"/>
            <w:tcBorders>
              <w:top w:val="single" w:sz="2" w:space="0" w:color="auto"/>
              <w:left w:val="single" w:sz="2" w:space="0" w:color="auto"/>
              <w:bottom w:val="single" w:sz="2" w:space="0" w:color="auto"/>
              <w:right w:val="single" w:sz="2" w:space="0" w:color="auto"/>
            </w:tcBorders>
            <w:tcPrChange w:id="9851" w:author="Author">
              <w:tcPr>
                <w:tcW w:w="1486" w:type="dxa"/>
                <w:tcBorders>
                  <w:top w:val="single" w:sz="2" w:space="0" w:color="auto"/>
                  <w:left w:val="single" w:sz="2" w:space="0" w:color="auto"/>
                  <w:bottom w:val="single" w:sz="2" w:space="0" w:color="auto"/>
                  <w:right w:val="single" w:sz="2" w:space="0" w:color="auto"/>
                </w:tcBorders>
              </w:tcPr>
            </w:tcPrChange>
          </w:tcPr>
          <w:p w14:paraId="4844C87E" w14:textId="77777777" w:rsidR="00872AFE" w:rsidRPr="00711388" w:rsidRDefault="00872AFE" w:rsidP="00567869">
            <w:pPr>
              <w:pStyle w:val="NormalLeft"/>
              <w:rPr>
                <w:lang w:val="en-GB"/>
              </w:rPr>
            </w:pPr>
            <w:r w:rsidRPr="00711388">
              <w:rPr>
                <w:lang w:val="en-GB"/>
              </w:rPr>
              <w:t>C0160</w:t>
            </w:r>
          </w:p>
        </w:tc>
        <w:tc>
          <w:tcPr>
            <w:tcW w:w="1578" w:type="dxa"/>
            <w:tcBorders>
              <w:top w:val="single" w:sz="2" w:space="0" w:color="auto"/>
              <w:left w:val="single" w:sz="2" w:space="0" w:color="auto"/>
              <w:bottom w:val="single" w:sz="2" w:space="0" w:color="auto"/>
              <w:right w:val="single" w:sz="2" w:space="0" w:color="auto"/>
            </w:tcBorders>
            <w:tcPrChange w:id="9852" w:author="Author">
              <w:tcPr>
                <w:tcW w:w="1578" w:type="dxa"/>
                <w:tcBorders>
                  <w:top w:val="single" w:sz="2" w:space="0" w:color="auto"/>
                  <w:left w:val="single" w:sz="2" w:space="0" w:color="auto"/>
                  <w:bottom w:val="single" w:sz="2" w:space="0" w:color="auto"/>
                  <w:right w:val="single" w:sz="2" w:space="0" w:color="auto"/>
                </w:tcBorders>
              </w:tcPr>
            </w:tcPrChange>
          </w:tcPr>
          <w:p w14:paraId="11CC5587" w14:textId="77777777" w:rsidR="00872AFE" w:rsidRPr="00711388" w:rsidRDefault="00872AFE" w:rsidP="00567869">
            <w:pPr>
              <w:pStyle w:val="NormalLeft"/>
              <w:rPr>
                <w:lang w:val="en-GB"/>
              </w:rPr>
            </w:pPr>
            <w:r w:rsidRPr="00711388">
              <w:rPr>
                <w:lang w:val="en-GB"/>
              </w:rPr>
              <w:t>Code reinsurer</w:t>
            </w:r>
          </w:p>
        </w:tc>
        <w:tc>
          <w:tcPr>
            <w:tcW w:w="6222" w:type="dxa"/>
            <w:tcBorders>
              <w:top w:val="single" w:sz="2" w:space="0" w:color="auto"/>
              <w:left w:val="single" w:sz="2" w:space="0" w:color="auto"/>
              <w:bottom w:val="single" w:sz="2" w:space="0" w:color="auto"/>
              <w:right w:val="single" w:sz="2" w:space="0" w:color="auto"/>
            </w:tcBorders>
            <w:tcPrChange w:id="9853" w:author="Author">
              <w:tcPr>
                <w:tcW w:w="6222" w:type="dxa"/>
                <w:tcBorders>
                  <w:top w:val="single" w:sz="2" w:space="0" w:color="auto"/>
                  <w:left w:val="single" w:sz="2" w:space="0" w:color="auto"/>
                  <w:bottom w:val="single" w:sz="2" w:space="0" w:color="auto"/>
                  <w:right w:val="single" w:sz="2" w:space="0" w:color="auto"/>
                </w:tcBorders>
              </w:tcPr>
            </w:tcPrChange>
          </w:tcPr>
          <w:p w14:paraId="66F9E805" w14:textId="77777777" w:rsidR="00872AFE" w:rsidRPr="00711388" w:rsidRDefault="00872AFE" w:rsidP="00567869">
            <w:pPr>
              <w:pStyle w:val="NormalLeft"/>
              <w:rPr>
                <w:lang w:val="en-GB"/>
              </w:rPr>
            </w:pPr>
            <w:r w:rsidRPr="00711388">
              <w:rPr>
                <w:lang w:val="en-GB"/>
              </w:rPr>
              <w:t>Identification code of the reinsurer by this order of priority:</w:t>
            </w:r>
          </w:p>
          <w:p w14:paraId="1C46E8B4" w14:textId="77777777" w:rsidR="00872AFE" w:rsidRPr="00711388" w:rsidRDefault="00872AFE" w:rsidP="0083381F">
            <w:pPr>
              <w:pStyle w:val="Tiret0"/>
              <w:numPr>
                <w:ilvl w:val="0"/>
                <w:numId w:val="60"/>
              </w:numPr>
              <w:rPr>
                <w:lang w:val="en-GB"/>
              </w:rPr>
            </w:pPr>
            <w:r w:rsidRPr="00711388">
              <w:rPr>
                <w:lang w:val="en-GB"/>
              </w:rPr>
              <w:t>Legal Entity Identifier (LEI);</w:t>
            </w:r>
          </w:p>
          <w:p w14:paraId="6102F115" w14:textId="77777777" w:rsidR="00872AFE" w:rsidRPr="00711388" w:rsidRDefault="00872AFE" w:rsidP="0083381F">
            <w:pPr>
              <w:pStyle w:val="Tiret0"/>
              <w:numPr>
                <w:ilvl w:val="0"/>
                <w:numId w:val="60"/>
              </w:numPr>
              <w:rPr>
                <w:ins w:id="9854" w:author="Author"/>
                <w:lang w:val="en-GB"/>
              </w:rPr>
            </w:pPr>
            <w:r w:rsidRPr="00711388">
              <w:rPr>
                <w:lang w:val="en-GB"/>
              </w:rPr>
              <w:t>Specific code attributed by the undertaking</w:t>
            </w:r>
          </w:p>
          <w:p w14:paraId="6759EF8B" w14:textId="48E79E9A" w:rsidR="00A63274" w:rsidRPr="00711388" w:rsidRDefault="00A63274" w:rsidP="0083381F">
            <w:pPr>
              <w:pStyle w:val="Tiret0"/>
              <w:numPr>
                <w:ilvl w:val="0"/>
                <w:numId w:val="60"/>
              </w:numPr>
              <w:rPr>
                <w:lang w:val="en-GB"/>
              </w:rPr>
            </w:pPr>
            <w:commentRangeStart w:id="9855"/>
            <w:ins w:id="9856" w:author="Author">
              <w:r w:rsidRPr="00711388">
                <w:rPr>
                  <w:lang w:val="en-GB"/>
                </w:rPr>
                <w:t>In case a specific code is attributed by the undertaking, the code shall be unique for the specific reinsurer and shall not overlap with any other code, attributed by the undertaking or LEI code.</w:t>
              </w:r>
              <w:commentRangeEnd w:id="9855"/>
              <w:r w:rsidRPr="00711388">
                <w:rPr>
                  <w:lang w:val="en-GB"/>
                </w:rPr>
                <w:commentReference w:id="9855"/>
              </w:r>
            </w:ins>
          </w:p>
        </w:tc>
      </w:tr>
      <w:tr w:rsidR="00872AFE" w:rsidRPr="00711388" w14:paraId="3BC4F702" w14:textId="77777777" w:rsidTr="00E50019">
        <w:tc>
          <w:tcPr>
            <w:tcW w:w="1486" w:type="dxa"/>
            <w:tcBorders>
              <w:top w:val="single" w:sz="2" w:space="0" w:color="auto"/>
              <w:left w:val="single" w:sz="2" w:space="0" w:color="auto"/>
              <w:bottom w:val="single" w:sz="2" w:space="0" w:color="auto"/>
              <w:right w:val="single" w:sz="2" w:space="0" w:color="auto"/>
            </w:tcBorders>
            <w:tcPrChange w:id="9857" w:author="Author">
              <w:tcPr>
                <w:tcW w:w="1486" w:type="dxa"/>
                <w:tcBorders>
                  <w:top w:val="single" w:sz="2" w:space="0" w:color="auto"/>
                  <w:left w:val="single" w:sz="2" w:space="0" w:color="auto"/>
                  <w:bottom w:val="single" w:sz="2" w:space="0" w:color="auto"/>
                  <w:right w:val="single" w:sz="2" w:space="0" w:color="auto"/>
                </w:tcBorders>
              </w:tcPr>
            </w:tcPrChange>
          </w:tcPr>
          <w:p w14:paraId="575856F1" w14:textId="77777777" w:rsidR="00872AFE" w:rsidRPr="00711388" w:rsidRDefault="00872AFE" w:rsidP="00567869">
            <w:pPr>
              <w:pStyle w:val="NormalLeft"/>
              <w:rPr>
                <w:lang w:val="en-GB"/>
              </w:rPr>
            </w:pPr>
            <w:r w:rsidRPr="00711388">
              <w:rPr>
                <w:lang w:val="en-GB"/>
              </w:rPr>
              <w:t>C0170</w:t>
            </w:r>
          </w:p>
        </w:tc>
        <w:tc>
          <w:tcPr>
            <w:tcW w:w="1578" w:type="dxa"/>
            <w:tcBorders>
              <w:top w:val="single" w:sz="2" w:space="0" w:color="auto"/>
              <w:left w:val="single" w:sz="2" w:space="0" w:color="auto"/>
              <w:bottom w:val="single" w:sz="2" w:space="0" w:color="auto"/>
              <w:right w:val="single" w:sz="2" w:space="0" w:color="auto"/>
            </w:tcBorders>
            <w:tcPrChange w:id="9858" w:author="Author">
              <w:tcPr>
                <w:tcW w:w="1578" w:type="dxa"/>
                <w:tcBorders>
                  <w:top w:val="single" w:sz="2" w:space="0" w:color="auto"/>
                  <w:left w:val="single" w:sz="2" w:space="0" w:color="auto"/>
                  <w:bottom w:val="single" w:sz="2" w:space="0" w:color="auto"/>
                  <w:right w:val="single" w:sz="2" w:space="0" w:color="auto"/>
                </w:tcBorders>
              </w:tcPr>
            </w:tcPrChange>
          </w:tcPr>
          <w:p w14:paraId="730C358A" w14:textId="77777777" w:rsidR="00872AFE" w:rsidRPr="00711388" w:rsidRDefault="00872AFE" w:rsidP="00567869">
            <w:pPr>
              <w:pStyle w:val="NormalLeft"/>
              <w:rPr>
                <w:lang w:val="en-GB"/>
              </w:rPr>
            </w:pPr>
            <w:r w:rsidRPr="00711388">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Change w:id="9859" w:author="Author">
              <w:tcPr>
                <w:tcW w:w="6222" w:type="dxa"/>
                <w:tcBorders>
                  <w:top w:val="single" w:sz="2" w:space="0" w:color="auto"/>
                  <w:left w:val="single" w:sz="2" w:space="0" w:color="auto"/>
                  <w:bottom w:val="single" w:sz="2" w:space="0" w:color="auto"/>
                  <w:right w:val="single" w:sz="2" w:space="0" w:color="auto"/>
                </w:tcBorders>
              </w:tcPr>
            </w:tcPrChange>
          </w:tcPr>
          <w:p w14:paraId="366EDD21" w14:textId="77777777" w:rsidR="00872AFE" w:rsidRPr="00711388" w:rsidRDefault="00872AFE" w:rsidP="00567869">
            <w:pPr>
              <w:pStyle w:val="NormalLeft"/>
              <w:rPr>
                <w:lang w:val="en-GB"/>
              </w:rPr>
            </w:pPr>
            <w:r w:rsidRPr="00711388">
              <w:rPr>
                <w:lang w:val="en-GB"/>
              </w:rPr>
              <w:t>Identification of the code used in item ‘Code reinsurer’. The following closed list shall be used:</w:t>
            </w:r>
          </w:p>
          <w:p w14:paraId="56260757" w14:textId="02647629"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0BF471F8" w14:textId="512AC165"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Specific code</w:t>
            </w:r>
          </w:p>
        </w:tc>
      </w:tr>
      <w:tr w:rsidR="00872AFE" w:rsidRPr="00711388" w14:paraId="4277CFA4" w14:textId="77777777" w:rsidTr="00E50019">
        <w:tc>
          <w:tcPr>
            <w:tcW w:w="1486" w:type="dxa"/>
            <w:tcBorders>
              <w:top w:val="single" w:sz="2" w:space="0" w:color="auto"/>
              <w:left w:val="single" w:sz="2" w:space="0" w:color="auto"/>
              <w:bottom w:val="single" w:sz="2" w:space="0" w:color="auto"/>
              <w:right w:val="single" w:sz="2" w:space="0" w:color="auto"/>
            </w:tcBorders>
            <w:tcPrChange w:id="9860" w:author="Author">
              <w:tcPr>
                <w:tcW w:w="1486" w:type="dxa"/>
                <w:tcBorders>
                  <w:top w:val="single" w:sz="2" w:space="0" w:color="auto"/>
                  <w:left w:val="single" w:sz="2" w:space="0" w:color="auto"/>
                  <w:bottom w:val="single" w:sz="2" w:space="0" w:color="auto"/>
                  <w:right w:val="single" w:sz="2" w:space="0" w:color="auto"/>
                </w:tcBorders>
              </w:tcPr>
            </w:tcPrChange>
          </w:tcPr>
          <w:p w14:paraId="0E44DF3F" w14:textId="77777777" w:rsidR="00872AFE" w:rsidRPr="00711388" w:rsidRDefault="00872AFE" w:rsidP="00567869">
            <w:pPr>
              <w:pStyle w:val="NormalLeft"/>
              <w:rPr>
                <w:lang w:val="en-GB"/>
              </w:rPr>
            </w:pPr>
            <w:r w:rsidRPr="00711388">
              <w:rPr>
                <w:lang w:val="en-GB"/>
              </w:rPr>
              <w:t>C0180</w:t>
            </w:r>
          </w:p>
        </w:tc>
        <w:tc>
          <w:tcPr>
            <w:tcW w:w="1578" w:type="dxa"/>
            <w:tcBorders>
              <w:top w:val="single" w:sz="2" w:space="0" w:color="auto"/>
              <w:left w:val="single" w:sz="2" w:space="0" w:color="auto"/>
              <w:bottom w:val="single" w:sz="2" w:space="0" w:color="auto"/>
              <w:right w:val="single" w:sz="2" w:space="0" w:color="auto"/>
            </w:tcBorders>
            <w:tcPrChange w:id="9861" w:author="Author">
              <w:tcPr>
                <w:tcW w:w="1578" w:type="dxa"/>
                <w:tcBorders>
                  <w:top w:val="single" w:sz="2" w:space="0" w:color="auto"/>
                  <w:left w:val="single" w:sz="2" w:space="0" w:color="auto"/>
                  <w:bottom w:val="single" w:sz="2" w:space="0" w:color="auto"/>
                  <w:right w:val="single" w:sz="2" w:space="0" w:color="auto"/>
                </w:tcBorders>
              </w:tcPr>
            </w:tcPrChange>
          </w:tcPr>
          <w:p w14:paraId="03352D5C" w14:textId="77777777" w:rsidR="00872AFE" w:rsidRPr="00711388" w:rsidRDefault="00872AFE" w:rsidP="00567869">
            <w:pPr>
              <w:pStyle w:val="NormalLeft"/>
              <w:rPr>
                <w:lang w:val="en-GB"/>
              </w:rPr>
            </w:pPr>
            <w:r w:rsidRPr="00711388">
              <w:rPr>
                <w:lang w:val="en-GB"/>
              </w:rPr>
              <w:t>Legal name reinsurer</w:t>
            </w:r>
          </w:p>
        </w:tc>
        <w:tc>
          <w:tcPr>
            <w:tcW w:w="6222" w:type="dxa"/>
            <w:tcBorders>
              <w:top w:val="single" w:sz="2" w:space="0" w:color="auto"/>
              <w:left w:val="single" w:sz="2" w:space="0" w:color="auto"/>
              <w:bottom w:val="single" w:sz="2" w:space="0" w:color="auto"/>
              <w:right w:val="single" w:sz="2" w:space="0" w:color="auto"/>
            </w:tcBorders>
            <w:tcPrChange w:id="9862" w:author="Author">
              <w:tcPr>
                <w:tcW w:w="6222" w:type="dxa"/>
                <w:tcBorders>
                  <w:top w:val="single" w:sz="2" w:space="0" w:color="auto"/>
                  <w:left w:val="single" w:sz="2" w:space="0" w:color="auto"/>
                  <w:bottom w:val="single" w:sz="2" w:space="0" w:color="auto"/>
                  <w:right w:val="single" w:sz="2" w:space="0" w:color="auto"/>
                </w:tcBorders>
              </w:tcPr>
            </w:tcPrChange>
          </w:tcPr>
          <w:p w14:paraId="2A19E21D" w14:textId="7450CDB0" w:rsidR="00872AFE" w:rsidRPr="00711388" w:rsidRDefault="00872AFE" w:rsidP="00567869">
            <w:pPr>
              <w:pStyle w:val="NormalLeft"/>
              <w:rPr>
                <w:lang w:val="en-GB"/>
              </w:rPr>
            </w:pPr>
            <w:r w:rsidRPr="00711388">
              <w:rPr>
                <w:lang w:val="en-GB"/>
              </w:rPr>
              <w:t>Legal name of the reinsurer to whom the underwriting risk has been transferred. The official name of the risk</w:t>
            </w:r>
            <w:r w:rsidR="00711388" w:rsidRPr="00711388">
              <w:rPr>
                <w:lang w:val="en-GB"/>
              </w:rPr>
              <w:t>-</w:t>
            </w:r>
            <w:r w:rsidRPr="00711388">
              <w:rPr>
                <w:lang w:val="en-GB"/>
              </w:rPr>
              <w:t>carrier reinsurer is stated in the reinsurance contract</w:t>
            </w:r>
            <w:ins w:id="9863" w:author="Author">
              <w:r w:rsidR="00E9711A" w:rsidRPr="00711388">
                <w:rPr>
                  <w:lang w:val="en-GB"/>
                </w:rPr>
                <w:t xml:space="preserve">, </w:t>
              </w:r>
              <w:r w:rsidR="00E9711A" w:rsidRPr="00E50019">
                <w:rPr>
                  <w:lang w:val="en-GB"/>
                  <w:rPrChange w:id="9864" w:author="Author">
                    <w:rPr>
                      <w:sz w:val="22"/>
                      <w:szCs w:val="22"/>
                    </w:rPr>
                  </w:rPrChange>
                </w:rPr>
                <w:t xml:space="preserve">and, in any case, </w:t>
              </w:r>
              <w:r w:rsidR="00E9711A" w:rsidRPr="00E50019">
                <w:rPr>
                  <w:lang w:val="en-GB"/>
                  <w:rPrChange w:id="9865" w:author="Author">
                    <w:rPr>
                      <w:sz w:val="22"/>
                      <w:szCs w:val="22"/>
                    </w:rPr>
                  </w:rPrChange>
                </w:rPr>
                <w:lastRenderedPageBreak/>
                <w:t xml:space="preserve">the one who actually takes on the risks (called </w:t>
              </w:r>
              <w:r w:rsidR="00E9711A" w:rsidRPr="00E50019">
                <w:rPr>
                  <w:lang w:val="en-GB"/>
                  <w:rPrChange w:id="9866" w:author="Author">
                    <w:rPr>
                      <w:i/>
                      <w:iCs/>
                      <w:sz w:val="22"/>
                      <w:szCs w:val="22"/>
                    </w:rPr>
                  </w:rPrChange>
                </w:rPr>
                <w:t>ultimate risk carrier</w:t>
              </w:r>
              <w:r w:rsidR="00E9711A" w:rsidRPr="00E50019">
                <w:rPr>
                  <w:lang w:val="en-GB"/>
                  <w:rPrChange w:id="9867" w:author="Author">
                    <w:rPr>
                      <w:sz w:val="22"/>
                      <w:szCs w:val="22"/>
                    </w:rPr>
                  </w:rPrChange>
                </w:rPr>
                <w:t>)</w:t>
              </w:r>
              <w:r w:rsidR="00E9711A" w:rsidRPr="00711388">
                <w:rPr>
                  <w:lang w:val="en-GB"/>
                </w:rPr>
                <w:t xml:space="preserve">. </w:t>
              </w:r>
              <w:r w:rsidR="00E9711A" w:rsidRPr="00E50019">
                <w:rPr>
                  <w:lang w:val="en-GB"/>
                  <w:rPrChange w:id="9868" w:author="Author">
                    <w:rPr>
                      <w:sz w:val="22"/>
                      <w:szCs w:val="22"/>
                    </w:rPr>
                  </w:rPrChange>
                </w:rPr>
                <w:t>When identifying the reinsurer</w:t>
              </w:r>
              <w:r w:rsidR="003A3F67">
                <w:rPr>
                  <w:lang w:val="en-GB"/>
                </w:rPr>
                <w:t>,</w:t>
              </w:r>
              <w:r w:rsidR="00E9711A" w:rsidRPr="00E50019">
                <w:rPr>
                  <w:lang w:val="en-GB"/>
                  <w:rPrChange w:id="9869" w:author="Author">
                    <w:rPr>
                      <w:sz w:val="22"/>
                      <w:szCs w:val="22"/>
                    </w:rPr>
                  </w:rPrChange>
                </w:rPr>
                <w:t xml:space="preserve"> the undertaking shall take account of any change in the corporate name</w:t>
              </w:r>
              <w:del w:id="9870" w:author="Author">
                <w:r w:rsidR="00E9711A" w:rsidRPr="00E50019" w:rsidDel="003A3F67">
                  <w:rPr>
                    <w:lang w:val="en-GB"/>
                    <w:rPrChange w:id="9871" w:author="Author">
                      <w:rPr>
                        <w:sz w:val="22"/>
                        <w:szCs w:val="22"/>
                      </w:rPr>
                    </w:rPrChange>
                  </w:rPr>
                  <w:delText>.</w:delText>
                </w:r>
              </w:del>
            </w:ins>
            <w:r w:rsidRPr="00711388">
              <w:rPr>
                <w:lang w:val="en-GB"/>
              </w:rPr>
              <w:t xml:space="preserve">. </w:t>
            </w:r>
            <w:ins w:id="9872" w:author="Author">
              <w:r w:rsidR="00A63274" w:rsidRPr="00711388">
                <w:rPr>
                  <w:lang w:val="en-GB"/>
                </w:rPr>
                <w:t xml:space="preserve">In case the reinsurance contract is written via a branch, the reinsurer itself and not the branch should be reported. </w:t>
              </w:r>
            </w:ins>
            <w:r w:rsidRPr="00711388">
              <w:rPr>
                <w:lang w:val="en-GB"/>
              </w:rPr>
              <w:t>It is not permitted to fill in the name of a reinsurance broker. Nor is it permitted to state a general or incomplete name as international reinsurers have several operating companies that may be based in different countries.</w:t>
            </w:r>
          </w:p>
          <w:p w14:paraId="3E043526" w14:textId="77777777" w:rsidR="00872AFE" w:rsidRPr="00711388" w:rsidRDefault="00872AFE" w:rsidP="00567869">
            <w:pPr>
              <w:pStyle w:val="NormalLeft"/>
              <w:rPr>
                <w:lang w:val="en-GB"/>
              </w:rPr>
            </w:pPr>
            <w:r w:rsidRPr="00711388">
              <w:rPr>
                <w:lang w:val="en-GB"/>
              </w:rPr>
              <w:t>In case of pooling arrangements, the name of the Pool (or Pool manager) can be filled only if the Pool is a legal entity.</w:t>
            </w:r>
          </w:p>
        </w:tc>
      </w:tr>
      <w:tr w:rsidR="00872AFE" w:rsidRPr="00711388" w14:paraId="7BED24AC" w14:textId="77777777" w:rsidTr="00E50019">
        <w:tc>
          <w:tcPr>
            <w:tcW w:w="1486" w:type="dxa"/>
            <w:tcBorders>
              <w:top w:val="single" w:sz="2" w:space="0" w:color="auto"/>
              <w:left w:val="single" w:sz="2" w:space="0" w:color="auto"/>
              <w:bottom w:val="single" w:sz="2" w:space="0" w:color="auto"/>
              <w:right w:val="single" w:sz="2" w:space="0" w:color="auto"/>
            </w:tcBorders>
            <w:tcPrChange w:id="9873" w:author="Author">
              <w:tcPr>
                <w:tcW w:w="1486" w:type="dxa"/>
                <w:tcBorders>
                  <w:top w:val="single" w:sz="2" w:space="0" w:color="auto"/>
                  <w:left w:val="single" w:sz="2" w:space="0" w:color="auto"/>
                  <w:bottom w:val="single" w:sz="2" w:space="0" w:color="auto"/>
                  <w:right w:val="single" w:sz="2" w:space="0" w:color="auto"/>
                </w:tcBorders>
              </w:tcPr>
            </w:tcPrChange>
          </w:tcPr>
          <w:p w14:paraId="0965A272" w14:textId="77777777" w:rsidR="00872AFE" w:rsidRPr="00711388" w:rsidRDefault="00872AFE" w:rsidP="00567869">
            <w:pPr>
              <w:pStyle w:val="NormalLeft"/>
              <w:rPr>
                <w:lang w:val="en-GB"/>
              </w:rPr>
            </w:pPr>
            <w:r w:rsidRPr="00711388">
              <w:rPr>
                <w:lang w:val="en-GB"/>
              </w:rPr>
              <w:lastRenderedPageBreak/>
              <w:t>C0190</w:t>
            </w:r>
          </w:p>
        </w:tc>
        <w:tc>
          <w:tcPr>
            <w:tcW w:w="1578" w:type="dxa"/>
            <w:tcBorders>
              <w:top w:val="single" w:sz="2" w:space="0" w:color="auto"/>
              <w:left w:val="single" w:sz="2" w:space="0" w:color="auto"/>
              <w:bottom w:val="single" w:sz="2" w:space="0" w:color="auto"/>
              <w:right w:val="single" w:sz="2" w:space="0" w:color="auto"/>
            </w:tcBorders>
            <w:tcPrChange w:id="9874" w:author="Author">
              <w:tcPr>
                <w:tcW w:w="1578" w:type="dxa"/>
                <w:tcBorders>
                  <w:top w:val="single" w:sz="2" w:space="0" w:color="auto"/>
                  <w:left w:val="single" w:sz="2" w:space="0" w:color="auto"/>
                  <w:bottom w:val="single" w:sz="2" w:space="0" w:color="auto"/>
                  <w:right w:val="single" w:sz="2" w:space="0" w:color="auto"/>
                </w:tcBorders>
              </w:tcPr>
            </w:tcPrChange>
          </w:tcPr>
          <w:p w14:paraId="1B15970E" w14:textId="77777777" w:rsidR="00872AFE" w:rsidRPr="00711388" w:rsidRDefault="00872AFE" w:rsidP="00567869">
            <w:pPr>
              <w:pStyle w:val="NormalLeft"/>
              <w:rPr>
                <w:lang w:val="en-GB"/>
              </w:rPr>
            </w:pPr>
            <w:r w:rsidRPr="00711388">
              <w:rPr>
                <w:lang w:val="en-GB"/>
              </w:rPr>
              <w:t>Type of reinsurer</w:t>
            </w:r>
          </w:p>
        </w:tc>
        <w:tc>
          <w:tcPr>
            <w:tcW w:w="6222" w:type="dxa"/>
            <w:tcBorders>
              <w:top w:val="single" w:sz="2" w:space="0" w:color="auto"/>
              <w:left w:val="single" w:sz="2" w:space="0" w:color="auto"/>
              <w:bottom w:val="single" w:sz="2" w:space="0" w:color="auto"/>
              <w:right w:val="single" w:sz="2" w:space="0" w:color="auto"/>
            </w:tcBorders>
            <w:tcPrChange w:id="9875" w:author="Author">
              <w:tcPr>
                <w:tcW w:w="6222" w:type="dxa"/>
                <w:tcBorders>
                  <w:top w:val="single" w:sz="2" w:space="0" w:color="auto"/>
                  <w:left w:val="single" w:sz="2" w:space="0" w:color="auto"/>
                  <w:bottom w:val="single" w:sz="2" w:space="0" w:color="auto"/>
                  <w:right w:val="single" w:sz="2" w:space="0" w:color="auto"/>
                </w:tcBorders>
              </w:tcPr>
            </w:tcPrChange>
          </w:tcPr>
          <w:p w14:paraId="2650AAEF" w14:textId="77777777" w:rsidR="00872AFE" w:rsidRPr="00711388" w:rsidRDefault="00872AFE" w:rsidP="00567869">
            <w:pPr>
              <w:pStyle w:val="NormalLeft"/>
              <w:rPr>
                <w:lang w:val="en-GB"/>
              </w:rPr>
            </w:pPr>
            <w:r w:rsidRPr="00711388">
              <w:rPr>
                <w:lang w:val="en-GB"/>
              </w:rPr>
              <w:t>Type of reinsurer to whom the underwriting risk has been transferred.</w:t>
            </w:r>
          </w:p>
          <w:p w14:paraId="7FBA6B29" w14:textId="77777777" w:rsidR="00872AFE" w:rsidRPr="00711388" w:rsidRDefault="00872AFE" w:rsidP="00567869">
            <w:pPr>
              <w:pStyle w:val="NormalLeft"/>
              <w:rPr>
                <w:lang w:val="en-GB"/>
              </w:rPr>
            </w:pPr>
            <w:r w:rsidRPr="00711388">
              <w:rPr>
                <w:lang w:val="en-GB"/>
              </w:rPr>
              <w:t>The following closed list shall be used:</w:t>
            </w:r>
          </w:p>
          <w:p w14:paraId="2DAE0A05" w14:textId="66F01A7F"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Direct Life insurer</w:t>
            </w:r>
          </w:p>
          <w:p w14:paraId="08C31AB1" w14:textId="6F1BF7EE"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Direct Non</w:t>
            </w:r>
            <w:r w:rsidR="00711388" w:rsidRPr="00711388">
              <w:rPr>
                <w:lang w:val="en-GB"/>
              </w:rPr>
              <w:t>-</w:t>
            </w:r>
            <w:r w:rsidRPr="00711388">
              <w:rPr>
                <w:lang w:val="en-GB"/>
              </w:rPr>
              <w:t>life insurer</w:t>
            </w:r>
          </w:p>
          <w:p w14:paraId="3FE3A69B" w14:textId="5463394A"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Direct Composite insurer</w:t>
            </w:r>
          </w:p>
          <w:p w14:paraId="1B7B6BE4" w14:textId="0BB96D66"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Captive insurance undertaking</w:t>
            </w:r>
          </w:p>
          <w:p w14:paraId="68E6CCA9" w14:textId="0889D6AB"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Internal reinsurer (reinsurance undertaking which primary focus is to take risk from other insurance undertakings within the group)</w:t>
            </w:r>
          </w:p>
          <w:p w14:paraId="7946707E" w14:textId="4A622333"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External reinsurer (reinsurance undertaking </w:t>
            </w:r>
            <w:del w:id="9876" w:author="Author">
              <w:r w:rsidRPr="00711388" w:rsidDel="00A63274">
                <w:rPr>
                  <w:lang w:val="en-GB"/>
                </w:rPr>
                <w:delText>t</w:delText>
              </w:r>
            </w:del>
            <w:ins w:id="9877" w:author="Author">
              <w:r w:rsidR="00A63274" w:rsidRPr="00711388">
                <w:rPr>
                  <w:lang w:val="en-GB"/>
                </w:rPr>
                <w:t xml:space="preserve">which primary focus is to take risk </w:t>
              </w:r>
            </w:ins>
            <w:del w:id="9878" w:author="Author">
              <w:r w:rsidRPr="00711388" w:rsidDel="00A63274">
                <w:rPr>
                  <w:lang w:val="en-GB"/>
                </w:rPr>
                <w:delText xml:space="preserve">hat takes risks </w:delText>
              </w:r>
            </w:del>
            <w:r w:rsidRPr="00711388">
              <w:rPr>
                <w:lang w:val="en-GB"/>
              </w:rPr>
              <w:t>from undertakings other than from insurance undertakings within the group)</w:t>
            </w:r>
          </w:p>
          <w:p w14:paraId="1E5690B4" w14:textId="76D709C7"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Captive reinsurance undertaking</w:t>
            </w:r>
          </w:p>
          <w:p w14:paraId="79FA17D6" w14:textId="1D85E72D"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Special purpose vehicle</w:t>
            </w:r>
          </w:p>
          <w:p w14:paraId="0A7173C4" w14:textId="3B308877"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Pool entity (where more than one insurance or reinsurance undertakings are involved)</w:t>
            </w:r>
          </w:p>
          <w:p w14:paraId="3D72E5F8" w14:textId="48308508" w:rsidR="00872AFE" w:rsidRPr="00711388" w:rsidRDefault="00872AFE" w:rsidP="00567869">
            <w:pPr>
              <w:pStyle w:val="NormalLeft"/>
              <w:rPr>
                <w:lang w:val="en-GB"/>
              </w:rPr>
            </w:pPr>
            <w:r w:rsidRPr="00711388">
              <w:rPr>
                <w:lang w:val="en-GB"/>
              </w:rPr>
              <w:t xml:space="preserve">10 </w:t>
            </w:r>
            <w:r w:rsidR="00845F43" w:rsidRPr="00711388">
              <w:rPr>
                <w:lang w:val="en-GB"/>
              </w:rPr>
              <w:t>-</w:t>
            </w:r>
            <w:r w:rsidRPr="00711388">
              <w:rPr>
                <w:lang w:val="en-GB"/>
              </w:rPr>
              <w:t xml:space="preserve"> State pool</w:t>
            </w:r>
          </w:p>
        </w:tc>
      </w:tr>
      <w:tr w:rsidR="00872AFE" w:rsidRPr="00711388" w14:paraId="0A9889A4" w14:textId="77777777" w:rsidTr="00E50019">
        <w:tc>
          <w:tcPr>
            <w:tcW w:w="1486" w:type="dxa"/>
            <w:tcBorders>
              <w:top w:val="single" w:sz="2" w:space="0" w:color="auto"/>
              <w:left w:val="single" w:sz="2" w:space="0" w:color="auto"/>
              <w:bottom w:val="single" w:sz="2" w:space="0" w:color="auto"/>
              <w:right w:val="single" w:sz="2" w:space="0" w:color="auto"/>
            </w:tcBorders>
            <w:tcPrChange w:id="9879" w:author="Author">
              <w:tcPr>
                <w:tcW w:w="1486" w:type="dxa"/>
                <w:tcBorders>
                  <w:top w:val="single" w:sz="2" w:space="0" w:color="auto"/>
                  <w:left w:val="single" w:sz="2" w:space="0" w:color="auto"/>
                  <w:bottom w:val="single" w:sz="2" w:space="0" w:color="auto"/>
                  <w:right w:val="single" w:sz="2" w:space="0" w:color="auto"/>
                </w:tcBorders>
              </w:tcPr>
            </w:tcPrChange>
          </w:tcPr>
          <w:p w14:paraId="53A4C28F" w14:textId="77777777" w:rsidR="00872AFE" w:rsidRPr="00711388" w:rsidRDefault="00872AFE" w:rsidP="00567869">
            <w:pPr>
              <w:pStyle w:val="NormalLeft"/>
              <w:rPr>
                <w:lang w:val="en-GB"/>
              </w:rPr>
            </w:pPr>
            <w:r w:rsidRPr="00711388">
              <w:rPr>
                <w:lang w:val="en-GB"/>
              </w:rPr>
              <w:t>C0200</w:t>
            </w:r>
          </w:p>
        </w:tc>
        <w:tc>
          <w:tcPr>
            <w:tcW w:w="1578" w:type="dxa"/>
            <w:tcBorders>
              <w:top w:val="single" w:sz="2" w:space="0" w:color="auto"/>
              <w:left w:val="single" w:sz="2" w:space="0" w:color="auto"/>
              <w:bottom w:val="single" w:sz="2" w:space="0" w:color="auto"/>
              <w:right w:val="single" w:sz="2" w:space="0" w:color="auto"/>
            </w:tcBorders>
            <w:tcPrChange w:id="9880" w:author="Author">
              <w:tcPr>
                <w:tcW w:w="1578" w:type="dxa"/>
                <w:tcBorders>
                  <w:top w:val="single" w:sz="2" w:space="0" w:color="auto"/>
                  <w:left w:val="single" w:sz="2" w:space="0" w:color="auto"/>
                  <w:bottom w:val="single" w:sz="2" w:space="0" w:color="auto"/>
                  <w:right w:val="single" w:sz="2" w:space="0" w:color="auto"/>
                </w:tcBorders>
              </w:tcPr>
            </w:tcPrChange>
          </w:tcPr>
          <w:p w14:paraId="72C8CD53" w14:textId="77777777" w:rsidR="00872AFE" w:rsidRPr="00711388" w:rsidRDefault="00872AFE" w:rsidP="00567869">
            <w:pPr>
              <w:pStyle w:val="NormalLeft"/>
              <w:rPr>
                <w:lang w:val="en-GB"/>
              </w:rPr>
            </w:pPr>
            <w:r w:rsidRPr="00711388">
              <w:rPr>
                <w:lang w:val="en-GB"/>
              </w:rPr>
              <w:t>Country of residency</w:t>
            </w:r>
          </w:p>
        </w:tc>
        <w:tc>
          <w:tcPr>
            <w:tcW w:w="6222" w:type="dxa"/>
            <w:tcBorders>
              <w:top w:val="single" w:sz="2" w:space="0" w:color="auto"/>
              <w:left w:val="single" w:sz="2" w:space="0" w:color="auto"/>
              <w:bottom w:val="single" w:sz="2" w:space="0" w:color="auto"/>
              <w:right w:val="single" w:sz="2" w:space="0" w:color="auto"/>
            </w:tcBorders>
            <w:tcPrChange w:id="9881" w:author="Author">
              <w:tcPr>
                <w:tcW w:w="6222" w:type="dxa"/>
                <w:tcBorders>
                  <w:top w:val="single" w:sz="2" w:space="0" w:color="auto"/>
                  <w:left w:val="single" w:sz="2" w:space="0" w:color="auto"/>
                  <w:bottom w:val="single" w:sz="2" w:space="0" w:color="auto"/>
                  <w:right w:val="single" w:sz="2" w:space="0" w:color="auto"/>
                </w:tcBorders>
              </w:tcPr>
            </w:tcPrChange>
          </w:tcPr>
          <w:p w14:paraId="1C79E024" w14:textId="4A6A4DDC" w:rsidR="00872AFE" w:rsidRPr="00711388" w:rsidRDefault="00872AFE" w:rsidP="00567869">
            <w:pPr>
              <w:pStyle w:val="NormalLeft"/>
              <w:rPr>
                <w:lang w:val="en-GB"/>
              </w:rPr>
            </w:pPr>
            <w:r w:rsidRPr="00711388">
              <w:rPr>
                <w:lang w:val="en-GB"/>
              </w:rPr>
              <w:t>Identify the ISO 3166</w:t>
            </w:r>
            <w:r w:rsidR="00711388" w:rsidRPr="00711388">
              <w:rPr>
                <w:lang w:val="en-GB"/>
              </w:rPr>
              <w:t>-</w:t>
            </w:r>
            <w:r w:rsidRPr="00711388">
              <w:rPr>
                <w:lang w:val="en-GB"/>
              </w:rPr>
              <w:t>1 alpha</w:t>
            </w:r>
            <w:r w:rsidR="00711388" w:rsidRPr="00711388">
              <w:rPr>
                <w:lang w:val="en-GB"/>
              </w:rPr>
              <w:t>-</w:t>
            </w:r>
            <w:r w:rsidRPr="00711388">
              <w:rPr>
                <w:lang w:val="en-GB"/>
              </w:rPr>
              <w:t>2 code for the country where the reinsurer is legally authorised/licensed.</w:t>
            </w:r>
            <w:ins w:id="9882" w:author="Author">
              <w:r w:rsidR="00A63274" w:rsidRPr="00711388">
                <w:rPr>
                  <w:lang w:val="en-GB"/>
                </w:rPr>
                <w:t xml:space="preserve"> In case the reinsurance contract is written via a branch in a country other than the country of the reinsurer itself, the country of the reinsurer and not the country of the branch should be reported.</w:t>
              </w:r>
            </w:ins>
          </w:p>
        </w:tc>
      </w:tr>
      <w:tr w:rsidR="00872AFE" w:rsidRPr="00711388" w14:paraId="7EEB5153" w14:textId="77777777" w:rsidTr="00E50019">
        <w:tc>
          <w:tcPr>
            <w:tcW w:w="1486" w:type="dxa"/>
            <w:tcBorders>
              <w:top w:val="single" w:sz="2" w:space="0" w:color="auto"/>
              <w:left w:val="single" w:sz="2" w:space="0" w:color="auto"/>
              <w:bottom w:val="single" w:sz="2" w:space="0" w:color="auto"/>
              <w:right w:val="single" w:sz="2" w:space="0" w:color="auto"/>
            </w:tcBorders>
            <w:tcPrChange w:id="9883" w:author="Author">
              <w:tcPr>
                <w:tcW w:w="1486" w:type="dxa"/>
                <w:tcBorders>
                  <w:top w:val="single" w:sz="2" w:space="0" w:color="auto"/>
                  <w:left w:val="single" w:sz="2" w:space="0" w:color="auto"/>
                  <w:bottom w:val="single" w:sz="2" w:space="0" w:color="auto"/>
                  <w:right w:val="single" w:sz="2" w:space="0" w:color="auto"/>
                </w:tcBorders>
              </w:tcPr>
            </w:tcPrChange>
          </w:tcPr>
          <w:p w14:paraId="18E513C6" w14:textId="77777777" w:rsidR="00872AFE" w:rsidRPr="00711388" w:rsidRDefault="00872AFE" w:rsidP="00567869">
            <w:pPr>
              <w:pStyle w:val="NormalLeft"/>
              <w:rPr>
                <w:lang w:val="en-GB"/>
              </w:rPr>
            </w:pPr>
            <w:r w:rsidRPr="00711388">
              <w:rPr>
                <w:lang w:val="en-GB"/>
              </w:rPr>
              <w:t>C0210</w:t>
            </w:r>
          </w:p>
        </w:tc>
        <w:tc>
          <w:tcPr>
            <w:tcW w:w="1578" w:type="dxa"/>
            <w:tcBorders>
              <w:top w:val="single" w:sz="2" w:space="0" w:color="auto"/>
              <w:left w:val="single" w:sz="2" w:space="0" w:color="auto"/>
              <w:bottom w:val="single" w:sz="2" w:space="0" w:color="auto"/>
              <w:right w:val="single" w:sz="2" w:space="0" w:color="auto"/>
            </w:tcBorders>
            <w:tcPrChange w:id="9884" w:author="Author">
              <w:tcPr>
                <w:tcW w:w="1578" w:type="dxa"/>
                <w:tcBorders>
                  <w:top w:val="single" w:sz="2" w:space="0" w:color="auto"/>
                  <w:left w:val="single" w:sz="2" w:space="0" w:color="auto"/>
                  <w:bottom w:val="single" w:sz="2" w:space="0" w:color="auto"/>
                  <w:right w:val="single" w:sz="2" w:space="0" w:color="auto"/>
                </w:tcBorders>
              </w:tcPr>
            </w:tcPrChange>
          </w:tcPr>
          <w:p w14:paraId="27345970" w14:textId="77777777" w:rsidR="00872AFE" w:rsidRPr="00711388" w:rsidRDefault="00872AFE" w:rsidP="00567869">
            <w:pPr>
              <w:pStyle w:val="NormalLeft"/>
              <w:rPr>
                <w:lang w:val="en-GB"/>
              </w:rPr>
            </w:pPr>
            <w:r w:rsidRPr="00711388">
              <w:rPr>
                <w:lang w:val="en-GB"/>
              </w:rPr>
              <w:t>External rating assessment by nominated ECAI</w:t>
            </w:r>
          </w:p>
        </w:tc>
        <w:tc>
          <w:tcPr>
            <w:tcW w:w="6222" w:type="dxa"/>
            <w:tcBorders>
              <w:top w:val="single" w:sz="2" w:space="0" w:color="auto"/>
              <w:left w:val="single" w:sz="2" w:space="0" w:color="auto"/>
              <w:bottom w:val="single" w:sz="2" w:space="0" w:color="auto"/>
              <w:right w:val="single" w:sz="2" w:space="0" w:color="auto"/>
            </w:tcBorders>
            <w:tcPrChange w:id="9885" w:author="Author">
              <w:tcPr>
                <w:tcW w:w="6222" w:type="dxa"/>
                <w:tcBorders>
                  <w:top w:val="single" w:sz="2" w:space="0" w:color="auto"/>
                  <w:left w:val="single" w:sz="2" w:space="0" w:color="auto"/>
                  <w:bottom w:val="single" w:sz="2" w:space="0" w:color="auto"/>
                  <w:right w:val="single" w:sz="2" w:space="0" w:color="auto"/>
                </w:tcBorders>
              </w:tcPr>
            </w:tcPrChange>
          </w:tcPr>
          <w:p w14:paraId="01075D5C" w14:textId="78C1F8F9" w:rsidR="00A63274" w:rsidRPr="00711388" w:rsidRDefault="00A63274" w:rsidP="00A63274">
            <w:pPr>
              <w:pStyle w:val="NormalLeft"/>
              <w:rPr>
                <w:ins w:id="9886" w:author="Author"/>
                <w:lang w:val="en-GB"/>
              </w:rPr>
            </w:pPr>
            <w:commentRangeStart w:id="9887"/>
            <w:ins w:id="9888" w:author="Author">
              <w:r w:rsidRPr="00711388">
                <w:rPr>
                  <w:lang w:val="en-GB"/>
                </w:rPr>
                <w:t>Rating of the reinsurer at the reporting reference date as provided by the nominated credit assessment institution (ECAI).</w:t>
              </w:r>
              <w:del w:id="9889" w:author="Author">
                <w:r w:rsidRPr="00711388" w:rsidDel="003323F0">
                  <w:rPr>
                    <w:lang w:val="en-GB"/>
                  </w:rPr>
                  <w:delText xml:space="preserve">  </w:delText>
                </w:r>
              </w:del>
              <w:r w:rsidR="003323F0">
                <w:rPr>
                  <w:lang w:val="en-GB"/>
                </w:rPr>
                <w:t xml:space="preserve"> </w:t>
              </w:r>
            </w:ins>
          </w:p>
          <w:commentRangeEnd w:id="9887"/>
          <w:p w14:paraId="1E57F49B" w14:textId="1295386A" w:rsidR="00872AFE" w:rsidRPr="00711388" w:rsidDel="00A63274" w:rsidRDefault="00A63274" w:rsidP="00A63274">
            <w:pPr>
              <w:pStyle w:val="NormalLeft"/>
              <w:rPr>
                <w:del w:id="9890" w:author="Author"/>
                <w:lang w:val="en-GB"/>
              </w:rPr>
            </w:pPr>
            <w:ins w:id="9891" w:author="Author">
              <w:r w:rsidRPr="00E50019">
                <w:rPr>
                  <w:rStyle w:val="CommentReference"/>
                  <w:lang w:val="en-GB"/>
                  <w:rPrChange w:id="9892" w:author="Author">
                    <w:rPr>
                      <w:rStyle w:val="CommentReference"/>
                    </w:rPr>
                  </w:rPrChange>
                </w:rPr>
                <w:commentReference w:id="9887"/>
              </w:r>
            </w:ins>
            <w:del w:id="9893" w:author="Author">
              <w:r w:rsidR="00872AFE" w:rsidRPr="00711388" w:rsidDel="00A63274">
                <w:rPr>
                  <w:lang w:val="en-GB"/>
                </w:rPr>
                <w:delText>The actual/current rating that is considered by the undertaking.</w:delText>
              </w:r>
            </w:del>
          </w:p>
          <w:p w14:paraId="2F4FACC3" w14:textId="3F4FA5D4" w:rsidR="00872AFE" w:rsidRPr="00711388" w:rsidRDefault="00872AFE" w:rsidP="00567869">
            <w:pPr>
              <w:pStyle w:val="NormalLeft"/>
              <w:rPr>
                <w:lang w:val="en-GB"/>
              </w:rPr>
            </w:pPr>
            <w:r w:rsidRPr="00711388">
              <w:rPr>
                <w:lang w:val="en-GB"/>
              </w:rPr>
              <w:lastRenderedPageBreak/>
              <w:t xml:space="preserve">If the rating is not available the item shall be left blank and the reinsurer shall be identified as ‘9 </w:t>
            </w:r>
            <w:r w:rsidR="00845F43" w:rsidRPr="00711388">
              <w:rPr>
                <w:lang w:val="en-GB"/>
              </w:rPr>
              <w:t>-</w:t>
            </w:r>
            <w:r w:rsidRPr="00711388">
              <w:rPr>
                <w:lang w:val="en-GB"/>
              </w:rPr>
              <w:t xml:space="preserve"> no rating available’ in column C0230 (Credit quality step).</w:t>
            </w:r>
          </w:p>
          <w:p w14:paraId="1EA36F23" w14:textId="447950AF" w:rsidR="00872AFE" w:rsidRPr="00711388" w:rsidRDefault="00872AFE" w:rsidP="00567869">
            <w:pPr>
              <w:pStyle w:val="NormalLeft"/>
              <w:rPr>
                <w:lang w:val="en-GB"/>
              </w:rPr>
            </w:pPr>
            <w:r w:rsidRPr="00711388">
              <w:rPr>
                <w:lang w:val="en-GB"/>
              </w:rPr>
              <w:t>This item is not applicable to reinsurers for which undertakings using internal model use internal ratings. If undertakings using internal model do not use internal rating, this item shall be reported.</w:t>
            </w:r>
            <w:del w:id="9894" w:author="Author">
              <w:r w:rsidRPr="00711388" w:rsidDel="003323F0">
                <w:rPr>
                  <w:lang w:val="en-GB"/>
                </w:rPr>
                <w:delText xml:space="preserve">  </w:delText>
              </w:r>
            </w:del>
            <w:ins w:id="9895" w:author="Author">
              <w:r w:rsidR="003323F0">
                <w:rPr>
                  <w:lang w:val="en-GB"/>
                </w:rPr>
                <w:t xml:space="preserve"> </w:t>
              </w:r>
            </w:ins>
          </w:p>
        </w:tc>
      </w:tr>
      <w:tr w:rsidR="00872AFE" w:rsidRPr="00711388" w14:paraId="6CFF5635" w14:textId="77777777" w:rsidTr="00E50019">
        <w:tc>
          <w:tcPr>
            <w:tcW w:w="1486" w:type="dxa"/>
            <w:tcBorders>
              <w:top w:val="single" w:sz="2" w:space="0" w:color="auto"/>
              <w:left w:val="single" w:sz="2" w:space="0" w:color="auto"/>
              <w:bottom w:val="single" w:sz="2" w:space="0" w:color="auto"/>
              <w:right w:val="single" w:sz="2" w:space="0" w:color="auto"/>
            </w:tcBorders>
            <w:tcPrChange w:id="9896" w:author="Author">
              <w:tcPr>
                <w:tcW w:w="1486" w:type="dxa"/>
                <w:tcBorders>
                  <w:top w:val="single" w:sz="2" w:space="0" w:color="auto"/>
                  <w:left w:val="single" w:sz="2" w:space="0" w:color="auto"/>
                  <w:bottom w:val="single" w:sz="2" w:space="0" w:color="auto"/>
                  <w:right w:val="single" w:sz="2" w:space="0" w:color="auto"/>
                </w:tcBorders>
              </w:tcPr>
            </w:tcPrChange>
          </w:tcPr>
          <w:p w14:paraId="249BE586" w14:textId="77777777" w:rsidR="00872AFE" w:rsidRPr="00711388" w:rsidRDefault="00872AFE" w:rsidP="00567869">
            <w:pPr>
              <w:pStyle w:val="NormalLeft"/>
              <w:rPr>
                <w:lang w:val="en-GB"/>
              </w:rPr>
            </w:pPr>
            <w:r w:rsidRPr="00711388">
              <w:rPr>
                <w:lang w:val="en-GB"/>
              </w:rPr>
              <w:lastRenderedPageBreak/>
              <w:t>C0220</w:t>
            </w:r>
          </w:p>
        </w:tc>
        <w:tc>
          <w:tcPr>
            <w:tcW w:w="1578" w:type="dxa"/>
            <w:tcBorders>
              <w:top w:val="single" w:sz="2" w:space="0" w:color="auto"/>
              <w:left w:val="single" w:sz="2" w:space="0" w:color="auto"/>
              <w:bottom w:val="single" w:sz="2" w:space="0" w:color="auto"/>
              <w:right w:val="single" w:sz="2" w:space="0" w:color="auto"/>
            </w:tcBorders>
            <w:tcPrChange w:id="9897" w:author="Author">
              <w:tcPr>
                <w:tcW w:w="1578" w:type="dxa"/>
                <w:tcBorders>
                  <w:top w:val="single" w:sz="2" w:space="0" w:color="auto"/>
                  <w:left w:val="single" w:sz="2" w:space="0" w:color="auto"/>
                  <w:bottom w:val="single" w:sz="2" w:space="0" w:color="auto"/>
                  <w:right w:val="single" w:sz="2" w:space="0" w:color="auto"/>
                </w:tcBorders>
              </w:tcPr>
            </w:tcPrChange>
          </w:tcPr>
          <w:p w14:paraId="0BC10FA3" w14:textId="77777777" w:rsidR="00872AFE" w:rsidRPr="00711388" w:rsidRDefault="00872AFE" w:rsidP="00567869">
            <w:pPr>
              <w:pStyle w:val="NormalLeft"/>
              <w:rPr>
                <w:lang w:val="en-GB"/>
              </w:rPr>
            </w:pPr>
            <w:r w:rsidRPr="00711388">
              <w:rPr>
                <w:lang w:val="en-GB"/>
              </w:rPr>
              <w:t>Nominated ECAI</w:t>
            </w:r>
          </w:p>
        </w:tc>
        <w:tc>
          <w:tcPr>
            <w:tcW w:w="6222" w:type="dxa"/>
            <w:tcBorders>
              <w:top w:val="single" w:sz="2" w:space="0" w:color="auto"/>
              <w:left w:val="single" w:sz="2" w:space="0" w:color="auto"/>
              <w:bottom w:val="single" w:sz="2" w:space="0" w:color="auto"/>
              <w:right w:val="single" w:sz="2" w:space="0" w:color="auto"/>
            </w:tcBorders>
            <w:tcPrChange w:id="9898" w:author="Author">
              <w:tcPr>
                <w:tcW w:w="6222" w:type="dxa"/>
                <w:tcBorders>
                  <w:top w:val="single" w:sz="2" w:space="0" w:color="auto"/>
                  <w:left w:val="single" w:sz="2" w:space="0" w:color="auto"/>
                  <w:bottom w:val="single" w:sz="2" w:space="0" w:color="auto"/>
                  <w:right w:val="single" w:sz="2" w:space="0" w:color="auto"/>
                </w:tcBorders>
              </w:tcPr>
            </w:tcPrChange>
          </w:tcPr>
          <w:p w14:paraId="08819E69" w14:textId="77777777" w:rsidR="00872AFE" w:rsidRPr="00711388" w:rsidRDefault="00872AFE" w:rsidP="00567869">
            <w:pPr>
              <w:pStyle w:val="NormalLeft"/>
              <w:rPr>
                <w:lang w:val="en-GB"/>
              </w:rPr>
            </w:pPr>
            <w:r w:rsidRPr="00711388">
              <w:rPr>
                <w:lang w:val="en-GB"/>
              </w:rPr>
              <w:t xml:space="preserve">Identify the credit assessment institution (ECAI) giving the external rating in C0210,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p w14:paraId="487FD5F9" w14:textId="54807429" w:rsidR="00A9738F" w:rsidRPr="00711388" w:rsidRDefault="00A9738F" w:rsidP="00A9738F">
            <w:pPr>
              <w:pStyle w:val="NormalLeft"/>
              <w:rPr>
                <w:ins w:id="9899" w:author="Author"/>
                <w:lang w:val="en-GB"/>
              </w:rPr>
            </w:pPr>
            <w:ins w:id="9900" w:author="Author">
              <w:r w:rsidRPr="00711388">
                <w:rPr>
                  <w:lang w:val="en-GB"/>
                </w:rPr>
                <w:t>If the rating is not available</w:t>
              </w:r>
              <w:r w:rsidR="003A3F67">
                <w:rPr>
                  <w:lang w:val="en-GB"/>
                </w:rPr>
                <w:t>,</w:t>
              </w:r>
              <w:r w:rsidRPr="00711388">
                <w:rPr>
                  <w:lang w:val="en-GB"/>
                </w:rPr>
                <w:t xml:space="preserve"> the item shall be left blank.</w:t>
              </w:r>
            </w:ins>
          </w:p>
          <w:p w14:paraId="6B40964F" w14:textId="77777777" w:rsidR="00A9738F" w:rsidRPr="00711388" w:rsidRDefault="00A9738F" w:rsidP="00A9738F">
            <w:pPr>
              <w:pStyle w:val="NormalLeft"/>
              <w:jc w:val="both"/>
              <w:rPr>
                <w:ins w:id="9901" w:author="Author"/>
                <w:lang w:val="en-GB"/>
              </w:rPr>
            </w:pPr>
            <w:ins w:id="9902" w:author="Author">
              <w:r w:rsidRPr="00711388">
                <w:rPr>
                  <w:lang w:val="en-GB"/>
                </w:rPr>
                <w:t>This item is not applicable to reinsurers for which undertakings using internal model use internal ratings. If undertakings using internal model do not use internal rating, this item shall be reported.</w:t>
              </w:r>
            </w:ins>
          </w:p>
          <w:p w14:paraId="6FA6CC7A" w14:textId="35D4C5E1" w:rsidR="00872AFE" w:rsidRPr="00711388" w:rsidRDefault="00872AFE" w:rsidP="00567869">
            <w:pPr>
              <w:pStyle w:val="Point0"/>
              <w:rPr>
                <w:lang w:val="en-GB"/>
              </w:rPr>
            </w:pPr>
            <w:del w:id="9903" w:author="Author">
              <w:r w:rsidRPr="00711388" w:rsidDel="003A3F67">
                <w:rPr>
                  <w:lang w:val="en-GB"/>
                </w:rPr>
                <w:tab/>
              </w:r>
              <w:r w:rsidR="00845F43" w:rsidRPr="00711388" w:rsidDel="003A3F67">
                <w:rPr>
                  <w:lang w:val="en-GB"/>
                </w:rPr>
                <w:delText>-</w:delText>
              </w:r>
              <w:r w:rsidRPr="00711388" w:rsidDel="003A3F67">
                <w:rPr>
                  <w:lang w:val="en-GB"/>
                </w:rPr>
                <w:tab/>
              </w:r>
            </w:del>
          </w:p>
        </w:tc>
      </w:tr>
      <w:tr w:rsidR="00872AFE" w:rsidRPr="00711388" w14:paraId="3CF32DA7" w14:textId="77777777" w:rsidTr="00E50019">
        <w:tc>
          <w:tcPr>
            <w:tcW w:w="1486" w:type="dxa"/>
            <w:tcBorders>
              <w:top w:val="single" w:sz="2" w:space="0" w:color="auto"/>
              <w:left w:val="single" w:sz="2" w:space="0" w:color="auto"/>
              <w:bottom w:val="single" w:sz="2" w:space="0" w:color="auto"/>
              <w:right w:val="single" w:sz="2" w:space="0" w:color="auto"/>
            </w:tcBorders>
            <w:tcPrChange w:id="9904" w:author="Author">
              <w:tcPr>
                <w:tcW w:w="1486" w:type="dxa"/>
                <w:tcBorders>
                  <w:top w:val="single" w:sz="2" w:space="0" w:color="auto"/>
                  <w:left w:val="single" w:sz="2" w:space="0" w:color="auto"/>
                  <w:bottom w:val="single" w:sz="2" w:space="0" w:color="auto"/>
                  <w:right w:val="single" w:sz="2" w:space="0" w:color="auto"/>
                </w:tcBorders>
              </w:tcPr>
            </w:tcPrChange>
          </w:tcPr>
          <w:p w14:paraId="1A9B330E" w14:textId="77777777" w:rsidR="00872AFE" w:rsidRPr="00711388" w:rsidRDefault="00872AFE" w:rsidP="00567869">
            <w:pPr>
              <w:pStyle w:val="NormalLeft"/>
              <w:rPr>
                <w:lang w:val="en-GB"/>
              </w:rPr>
            </w:pPr>
            <w:r w:rsidRPr="00711388">
              <w:rPr>
                <w:lang w:val="en-GB"/>
              </w:rPr>
              <w:t>C0230</w:t>
            </w:r>
          </w:p>
        </w:tc>
        <w:tc>
          <w:tcPr>
            <w:tcW w:w="1578" w:type="dxa"/>
            <w:tcBorders>
              <w:top w:val="single" w:sz="2" w:space="0" w:color="auto"/>
              <w:left w:val="single" w:sz="2" w:space="0" w:color="auto"/>
              <w:bottom w:val="single" w:sz="2" w:space="0" w:color="auto"/>
              <w:right w:val="single" w:sz="2" w:space="0" w:color="auto"/>
            </w:tcBorders>
            <w:tcPrChange w:id="9905" w:author="Author">
              <w:tcPr>
                <w:tcW w:w="1578" w:type="dxa"/>
                <w:tcBorders>
                  <w:top w:val="single" w:sz="2" w:space="0" w:color="auto"/>
                  <w:left w:val="single" w:sz="2" w:space="0" w:color="auto"/>
                  <w:bottom w:val="single" w:sz="2" w:space="0" w:color="auto"/>
                  <w:right w:val="single" w:sz="2" w:space="0" w:color="auto"/>
                </w:tcBorders>
              </w:tcPr>
            </w:tcPrChange>
          </w:tcPr>
          <w:p w14:paraId="4F02670B" w14:textId="77777777" w:rsidR="00872AFE" w:rsidRPr="00711388" w:rsidRDefault="00872AFE" w:rsidP="00567869">
            <w:pPr>
              <w:pStyle w:val="NormalLeft"/>
              <w:rPr>
                <w:lang w:val="en-GB"/>
              </w:rPr>
            </w:pPr>
            <w:r w:rsidRPr="00711388">
              <w:rPr>
                <w:lang w:val="en-GB"/>
              </w:rPr>
              <w:t>Credit quality step</w:t>
            </w:r>
          </w:p>
        </w:tc>
        <w:tc>
          <w:tcPr>
            <w:tcW w:w="6222" w:type="dxa"/>
            <w:tcBorders>
              <w:top w:val="single" w:sz="2" w:space="0" w:color="auto"/>
              <w:left w:val="single" w:sz="2" w:space="0" w:color="auto"/>
              <w:bottom w:val="single" w:sz="2" w:space="0" w:color="auto"/>
              <w:right w:val="single" w:sz="2" w:space="0" w:color="auto"/>
            </w:tcBorders>
            <w:tcPrChange w:id="9906" w:author="Author">
              <w:tcPr>
                <w:tcW w:w="6222" w:type="dxa"/>
                <w:tcBorders>
                  <w:top w:val="single" w:sz="2" w:space="0" w:color="auto"/>
                  <w:left w:val="single" w:sz="2" w:space="0" w:color="auto"/>
                  <w:bottom w:val="single" w:sz="2" w:space="0" w:color="auto"/>
                  <w:right w:val="single" w:sz="2" w:space="0" w:color="auto"/>
                </w:tcBorders>
              </w:tcPr>
            </w:tcPrChange>
          </w:tcPr>
          <w:p w14:paraId="2A37EB5C" w14:textId="77777777" w:rsidR="00872AFE" w:rsidRPr="00711388" w:rsidRDefault="00872AFE" w:rsidP="00567869">
            <w:pPr>
              <w:pStyle w:val="NormalLeft"/>
              <w:rPr>
                <w:ins w:id="9907" w:author="Author"/>
                <w:lang w:val="en-GB"/>
              </w:rPr>
            </w:pPr>
            <w:r w:rsidRPr="00711388">
              <w:rPr>
                <w:lang w:val="en-GB"/>
              </w:rPr>
              <w:t>Identify the credit quality step attributed to the reinsurer. The credit quality step shall reflect any readjustments to the credit quality made internally by the undertakings that use the standard formula.</w:t>
            </w:r>
          </w:p>
          <w:p w14:paraId="2BE44A02" w14:textId="19094CAB" w:rsidR="00A9738F" w:rsidRPr="00711388" w:rsidRDefault="00A9738F" w:rsidP="00567869">
            <w:pPr>
              <w:pStyle w:val="NormalLeft"/>
              <w:rPr>
                <w:lang w:val="en-GB"/>
              </w:rPr>
            </w:pPr>
            <w:ins w:id="9908" w:author="Author">
              <w:r w:rsidRPr="00711388">
                <w:rPr>
                  <w:lang w:val="en-GB"/>
                </w:rPr>
                <w:t>This item is not applicable to reinsurers for which undertakings using internal model use internal ratings. If undertakings using internal model do not use internal rating, this item shall be reported.</w:t>
              </w:r>
            </w:ins>
          </w:p>
          <w:p w14:paraId="3E4D0482" w14:textId="77777777" w:rsidR="00872AFE" w:rsidRPr="00711388" w:rsidRDefault="00872AFE" w:rsidP="00567869">
            <w:pPr>
              <w:pStyle w:val="NormalLeft"/>
              <w:rPr>
                <w:lang w:val="en-GB"/>
              </w:rPr>
            </w:pPr>
            <w:r w:rsidRPr="00711388">
              <w:rPr>
                <w:lang w:val="en-GB"/>
              </w:rPr>
              <w:t>One of the options in the following closed list shall be used:</w:t>
            </w:r>
          </w:p>
          <w:p w14:paraId="2BB2D222" w14:textId="39021A37" w:rsidR="00872AFE" w:rsidRPr="00711388" w:rsidRDefault="00872AFE" w:rsidP="00567869">
            <w:pPr>
              <w:pStyle w:val="NormalLeft"/>
              <w:rPr>
                <w:lang w:val="en-GB"/>
              </w:rPr>
            </w:pPr>
            <w:r w:rsidRPr="00711388">
              <w:rPr>
                <w:lang w:val="en-GB"/>
              </w:rPr>
              <w:t xml:space="preserve">0 </w:t>
            </w:r>
            <w:r w:rsidR="00845F43" w:rsidRPr="00711388">
              <w:rPr>
                <w:lang w:val="en-GB"/>
              </w:rPr>
              <w:t>-</w:t>
            </w:r>
            <w:r w:rsidRPr="00711388">
              <w:rPr>
                <w:lang w:val="en-GB"/>
              </w:rPr>
              <w:t xml:space="preserve"> Credit quality step 0</w:t>
            </w:r>
          </w:p>
          <w:p w14:paraId="06343334" w14:textId="46FBA746"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Credit quality step 1</w:t>
            </w:r>
          </w:p>
          <w:p w14:paraId="1B9D04FF" w14:textId="096B1696"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Credit quality step 2</w:t>
            </w:r>
          </w:p>
          <w:p w14:paraId="71D55977" w14:textId="0D58A203"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Credit quality step 3</w:t>
            </w:r>
          </w:p>
          <w:p w14:paraId="20D6183A" w14:textId="2ACA0BD5"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Credit quality step 4</w:t>
            </w:r>
          </w:p>
          <w:p w14:paraId="506C356C" w14:textId="14CEC73F"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Credit quality step 5</w:t>
            </w:r>
          </w:p>
          <w:p w14:paraId="624A4D98" w14:textId="354A02DF"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Credit quality step 6</w:t>
            </w:r>
          </w:p>
          <w:p w14:paraId="578FA67F" w14:textId="4E17ABFE"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No rating available</w:t>
            </w:r>
          </w:p>
        </w:tc>
      </w:tr>
      <w:tr w:rsidR="00872AFE" w:rsidRPr="00711388" w14:paraId="59F1FB5C" w14:textId="77777777" w:rsidTr="00E50019">
        <w:tc>
          <w:tcPr>
            <w:tcW w:w="1486" w:type="dxa"/>
            <w:tcBorders>
              <w:top w:val="single" w:sz="2" w:space="0" w:color="auto"/>
              <w:left w:val="single" w:sz="2" w:space="0" w:color="auto"/>
              <w:bottom w:val="single" w:sz="2" w:space="0" w:color="auto"/>
              <w:right w:val="single" w:sz="2" w:space="0" w:color="auto"/>
            </w:tcBorders>
            <w:tcPrChange w:id="9909" w:author="Author">
              <w:tcPr>
                <w:tcW w:w="1486" w:type="dxa"/>
                <w:tcBorders>
                  <w:top w:val="single" w:sz="2" w:space="0" w:color="auto"/>
                  <w:left w:val="single" w:sz="2" w:space="0" w:color="auto"/>
                  <w:bottom w:val="single" w:sz="2" w:space="0" w:color="auto"/>
                  <w:right w:val="single" w:sz="2" w:space="0" w:color="auto"/>
                </w:tcBorders>
              </w:tcPr>
            </w:tcPrChange>
          </w:tcPr>
          <w:p w14:paraId="582B3F80" w14:textId="77777777" w:rsidR="00872AFE" w:rsidRPr="00711388" w:rsidRDefault="00872AFE" w:rsidP="00567869">
            <w:pPr>
              <w:pStyle w:val="NormalLeft"/>
              <w:rPr>
                <w:lang w:val="en-GB"/>
              </w:rPr>
            </w:pPr>
            <w:r w:rsidRPr="00711388">
              <w:rPr>
                <w:lang w:val="en-GB"/>
              </w:rPr>
              <w:lastRenderedPageBreak/>
              <w:t>C0240</w:t>
            </w:r>
          </w:p>
        </w:tc>
        <w:tc>
          <w:tcPr>
            <w:tcW w:w="1578" w:type="dxa"/>
            <w:tcBorders>
              <w:top w:val="single" w:sz="2" w:space="0" w:color="auto"/>
              <w:left w:val="single" w:sz="2" w:space="0" w:color="auto"/>
              <w:bottom w:val="single" w:sz="2" w:space="0" w:color="auto"/>
              <w:right w:val="single" w:sz="2" w:space="0" w:color="auto"/>
            </w:tcBorders>
            <w:tcPrChange w:id="9910" w:author="Author">
              <w:tcPr>
                <w:tcW w:w="1578" w:type="dxa"/>
                <w:tcBorders>
                  <w:top w:val="single" w:sz="2" w:space="0" w:color="auto"/>
                  <w:left w:val="single" w:sz="2" w:space="0" w:color="auto"/>
                  <w:bottom w:val="single" w:sz="2" w:space="0" w:color="auto"/>
                  <w:right w:val="single" w:sz="2" w:space="0" w:color="auto"/>
                </w:tcBorders>
              </w:tcPr>
            </w:tcPrChange>
          </w:tcPr>
          <w:p w14:paraId="0E2FF78E" w14:textId="77777777" w:rsidR="00872AFE" w:rsidRPr="00711388" w:rsidRDefault="00872AFE" w:rsidP="00567869">
            <w:pPr>
              <w:pStyle w:val="NormalLeft"/>
              <w:rPr>
                <w:lang w:val="en-GB"/>
              </w:rPr>
            </w:pPr>
            <w:r w:rsidRPr="00711388">
              <w:rPr>
                <w:lang w:val="en-GB"/>
              </w:rPr>
              <w:t>Internal rating</w:t>
            </w:r>
          </w:p>
        </w:tc>
        <w:tc>
          <w:tcPr>
            <w:tcW w:w="6222" w:type="dxa"/>
            <w:tcBorders>
              <w:top w:val="single" w:sz="2" w:space="0" w:color="auto"/>
              <w:left w:val="single" w:sz="2" w:space="0" w:color="auto"/>
              <w:bottom w:val="single" w:sz="2" w:space="0" w:color="auto"/>
              <w:right w:val="single" w:sz="2" w:space="0" w:color="auto"/>
            </w:tcBorders>
            <w:tcPrChange w:id="9911" w:author="Author">
              <w:tcPr>
                <w:tcW w:w="6222" w:type="dxa"/>
                <w:tcBorders>
                  <w:top w:val="single" w:sz="2" w:space="0" w:color="auto"/>
                  <w:left w:val="single" w:sz="2" w:space="0" w:color="auto"/>
                  <w:bottom w:val="single" w:sz="2" w:space="0" w:color="auto"/>
                  <w:right w:val="single" w:sz="2" w:space="0" w:color="auto"/>
                </w:tcBorders>
              </w:tcPr>
            </w:tcPrChange>
          </w:tcPr>
          <w:p w14:paraId="4F72492A" w14:textId="77777777" w:rsidR="00872AFE" w:rsidRPr="00711388" w:rsidRDefault="00872AFE" w:rsidP="00567869">
            <w:pPr>
              <w:pStyle w:val="NormalLeft"/>
              <w:rPr>
                <w:ins w:id="9912" w:author="Author"/>
                <w:lang w:val="en-GB"/>
              </w:rPr>
            </w:pPr>
            <w:r w:rsidRPr="00711388">
              <w:rPr>
                <w:lang w:val="en-GB"/>
              </w:rPr>
              <w:t>Internal rating of the reinsurer for undertakings using internal model to the extent that the internal ratings are used in their internal modelling. If an internal model undertaking is using solely external ratings this item shall not be reported.</w:t>
            </w:r>
          </w:p>
          <w:p w14:paraId="6138C532" w14:textId="6E6DB363" w:rsidR="00A9738F" w:rsidRPr="00711388" w:rsidRDefault="00A9738F" w:rsidP="00567869">
            <w:pPr>
              <w:pStyle w:val="NormalLeft"/>
              <w:rPr>
                <w:lang w:val="en-GB"/>
              </w:rPr>
            </w:pPr>
            <w:commentRangeStart w:id="9913"/>
            <w:ins w:id="9914" w:author="Author">
              <w:r w:rsidRPr="00711388">
                <w:rPr>
                  <w:lang w:val="en-GB"/>
                </w:rPr>
                <w:t>This item is not applicable for undertakings using the standard formula.</w:t>
              </w:r>
              <w:commentRangeEnd w:id="9913"/>
              <w:r w:rsidRPr="00E50019">
                <w:rPr>
                  <w:rStyle w:val="CommentReference"/>
                  <w:lang w:val="en-GB"/>
                  <w:rPrChange w:id="9915" w:author="Author">
                    <w:rPr>
                      <w:rStyle w:val="CommentReference"/>
                    </w:rPr>
                  </w:rPrChange>
                </w:rPr>
                <w:commentReference w:id="9913"/>
              </w:r>
            </w:ins>
          </w:p>
        </w:tc>
      </w:tr>
      <w:tr w:rsidR="00A24EFA" w:rsidRPr="00711388" w14:paraId="53E85768" w14:textId="77777777" w:rsidTr="00A24EFA">
        <w:trPr>
          <w:ins w:id="9916" w:author="Author"/>
        </w:trPr>
        <w:tc>
          <w:tcPr>
            <w:tcW w:w="1486" w:type="dxa"/>
            <w:tcBorders>
              <w:top w:val="single" w:sz="2" w:space="0" w:color="auto"/>
              <w:left w:val="single" w:sz="2" w:space="0" w:color="auto"/>
              <w:bottom w:val="single" w:sz="2" w:space="0" w:color="auto"/>
              <w:right w:val="single" w:sz="2" w:space="0" w:color="auto"/>
            </w:tcBorders>
          </w:tcPr>
          <w:p w14:paraId="0F7A175C" w14:textId="548386B5" w:rsidR="00A24EFA" w:rsidRPr="00711388" w:rsidRDefault="00A24EFA" w:rsidP="00567869">
            <w:pPr>
              <w:pStyle w:val="NormalLeft"/>
              <w:rPr>
                <w:ins w:id="9917" w:author="Author"/>
                <w:lang w:val="en-GB"/>
              </w:rPr>
            </w:pPr>
            <w:ins w:id="9918" w:author="Author">
              <w:r w:rsidRPr="00711388">
                <w:rPr>
                  <w:lang w:val="en-GB"/>
                </w:rPr>
                <w:t>C0250</w:t>
              </w:r>
            </w:ins>
          </w:p>
        </w:tc>
        <w:tc>
          <w:tcPr>
            <w:tcW w:w="1578" w:type="dxa"/>
            <w:tcBorders>
              <w:top w:val="single" w:sz="2" w:space="0" w:color="auto"/>
              <w:left w:val="single" w:sz="2" w:space="0" w:color="auto"/>
              <w:bottom w:val="single" w:sz="2" w:space="0" w:color="auto"/>
              <w:right w:val="single" w:sz="2" w:space="0" w:color="auto"/>
            </w:tcBorders>
          </w:tcPr>
          <w:p w14:paraId="59DEED2D" w14:textId="6F6F131C" w:rsidR="00A24EFA" w:rsidRPr="00711388" w:rsidRDefault="00A24EFA" w:rsidP="00A24EFA">
            <w:pPr>
              <w:pStyle w:val="NormalLeft"/>
              <w:rPr>
                <w:ins w:id="9919" w:author="Author"/>
                <w:lang w:val="en-GB"/>
              </w:rPr>
            </w:pPr>
            <w:ins w:id="9920" w:author="Author">
              <w:r w:rsidRPr="00711388">
                <w:rPr>
                  <w:lang w:val="en-GB"/>
                </w:rPr>
                <w:t>Risk-mitigating effect for the calculation of the counterparty default risk</w:t>
              </w:r>
            </w:ins>
          </w:p>
        </w:tc>
        <w:tc>
          <w:tcPr>
            <w:tcW w:w="6222" w:type="dxa"/>
            <w:tcBorders>
              <w:top w:val="single" w:sz="2" w:space="0" w:color="auto"/>
              <w:left w:val="single" w:sz="2" w:space="0" w:color="auto"/>
              <w:bottom w:val="single" w:sz="2" w:space="0" w:color="auto"/>
              <w:right w:val="single" w:sz="2" w:space="0" w:color="auto"/>
            </w:tcBorders>
          </w:tcPr>
          <w:p w14:paraId="23368AA1" w14:textId="63741430" w:rsidR="00D10127" w:rsidRPr="00711388" w:rsidRDefault="00A24EFA" w:rsidP="00567869">
            <w:pPr>
              <w:pStyle w:val="NormalLeft"/>
              <w:rPr>
                <w:ins w:id="9921" w:author="Author"/>
                <w:lang w:val="en-GB"/>
              </w:rPr>
            </w:pPr>
            <w:ins w:id="9922" w:author="Author">
              <w:r w:rsidRPr="00711388">
                <w:rPr>
                  <w:lang w:val="en-GB"/>
                </w:rPr>
                <w:t>Risk-mitigating effect associated to the reinsurance treaty used for the calculation of the counterparty default risk</w:t>
              </w:r>
              <w:r w:rsidR="00A9738F" w:rsidRPr="00711388">
                <w:rPr>
                  <w:lang w:val="en-GB"/>
                </w:rPr>
                <w:t xml:space="preserve"> in accordance with Article 196 of Delegated Regulation</w:t>
              </w:r>
              <w:r w:rsidR="009B38DE" w:rsidRPr="00711388">
                <w:rPr>
                  <w:lang w:val="en-GB"/>
                </w:rPr>
                <w:t xml:space="preserve"> (EU) 2015/35</w:t>
              </w:r>
              <w:r w:rsidRPr="00711388">
                <w:rPr>
                  <w:lang w:val="en-GB"/>
                </w:rPr>
                <w:t xml:space="preserve">. </w:t>
              </w:r>
            </w:ins>
          </w:p>
          <w:p w14:paraId="1C89F957" w14:textId="77777777" w:rsidR="00A24EFA" w:rsidRPr="00711388" w:rsidRDefault="00D10127" w:rsidP="00567869">
            <w:pPr>
              <w:pStyle w:val="NormalLeft"/>
              <w:rPr>
                <w:ins w:id="9923" w:author="Author"/>
                <w:lang w:val="en-GB"/>
              </w:rPr>
            </w:pPr>
            <w:ins w:id="9924" w:author="Author">
              <w:r w:rsidRPr="00711388">
                <w:rPr>
                  <w:lang w:val="en-GB"/>
                </w:rPr>
                <w:t xml:space="preserve">Where the risk-mitigating effect is calculated together for a group of treaties, it should be broken down and allocated to each treaty based on the premium ceded. </w:t>
              </w:r>
            </w:ins>
          </w:p>
          <w:p w14:paraId="583DBF7F" w14:textId="26E3EEA3" w:rsidR="00503006" w:rsidRPr="00711388" w:rsidRDefault="00503006" w:rsidP="00567869">
            <w:pPr>
              <w:pStyle w:val="NormalLeft"/>
              <w:rPr>
                <w:ins w:id="9925" w:author="Author"/>
                <w:lang w:val="en-GB"/>
              </w:rPr>
            </w:pPr>
            <w:ins w:id="9926" w:author="Author">
              <w:r w:rsidRPr="00711388">
                <w:rPr>
                  <w:lang w:val="en-GB"/>
                </w:rPr>
                <w:t>This item is not applicable for undertakings not using the standard formula for the counterparty default risk.</w:t>
              </w:r>
            </w:ins>
          </w:p>
        </w:tc>
      </w:tr>
      <w:tr w:rsidR="00A24EFA" w:rsidRPr="00711388" w14:paraId="7F842992" w14:textId="77777777" w:rsidTr="00A24EFA">
        <w:trPr>
          <w:ins w:id="9927" w:author="Author"/>
        </w:trPr>
        <w:tc>
          <w:tcPr>
            <w:tcW w:w="1486" w:type="dxa"/>
            <w:tcBorders>
              <w:top w:val="single" w:sz="2" w:space="0" w:color="auto"/>
              <w:left w:val="single" w:sz="2" w:space="0" w:color="auto"/>
              <w:bottom w:val="single" w:sz="2" w:space="0" w:color="auto"/>
              <w:right w:val="single" w:sz="2" w:space="0" w:color="auto"/>
            </w:tcBorders>
          </w:tcPr>
          <w:p w14:paraId="136E1CAE" w14:textId="4715565D" w:rsidR="00A24EFA" w:rsidRPr="00711388" w:rsidRDefault="00A24EFA" w:rsidP="00567869">
            <w:pPr>
              <w:pStyle w:val="NormalLeft"/>
              <w:rPr>
                <w:ins w:id="9928" w:author="Author"/>
                <w:lang w:val="en-GB"/>
              </w:rPr>
            </w:pPr>
            <w:ins w:id="9929" w:author="Author">
              <w:r w:rsidRPr="00711388">
                <w:rPr>
                  <w:lang w:val="en-GB"/>
                </w:rPr>
                <w:t>C0260</w:t>
              </w:r>
            </w:ins>
          </w:p>
        </w:tc>
        <w:tc>
          <w:tcPr>
            <w:tcW w:w="1578" w:type="dxa"/>
            <w:tcBorders>
              <w:top w:val="single" w:sz="2" w:space="0" w:color="auto"/>
              <w:left w:val="single" w:sz="2" w:space="0" w:color="auto"/>
              <w:bottom w:val="single" w:sz="2" w:space="0" w:color="auto"/>
              <w:right w:val="single" w:sz="2" w:space="0" w:color="auto"/>
            </w:tcBorders>
          </w:tcPr>
          <w:p w14:paraId="024F0845" w14:textId="27F305FE" w:rsidR="00A24EFA" w:rsidRPr="00711388" w:rsidRDefault="00A24EFA" w:rsidP="003E30D9">
            <w:pPr>
              <w:pStyle w:val="NormalLeft"/>
              <w:rPr>
                <w:ins w:id="9930" w:author="Author"/>
                <w:lang w:val="en-GB"/>
              </w:rPr>
            </w:pPr>
            <w:ins w:id="9931" w:author="Author">
              <w:r w:rsidRPr="00711388">
                <w:rPr>
                  <w:lang w:val="en-GB"/>
                </w:rPr>
                <w:t>Code</w:t>
              </w:r>
            </w:ins>
            <w:r w:rsidR="002324A7">
              <w:rPr>
                <w:lang w:val="en-GB"/>
              </w:rPr>
              <w:t xml:space="preserve"> </w:t>
            </w:r>
            <w:ins w:id="9932" w:author="Author">
              <w:r w:rsidRPr="00711388">
                <w:rPr>
                  <w:lang w:val="en-GB"/>
                </w:rPr>
                <w:t>of single name exposure from S.26.02</w:t>
              </w:r>
            </w:ins>
          </w:p>
        </w:tc>
        <w:tc>
          <w:tcPr>
            <w:tcW w:w="6222" w:type="dxa"/>
            <w:tcBorders>
              <w:top w:val="single" w:sz="2" w:space="0" w:color="auto"/>
              <w:left w:val="single" w:sz="2" w:space="0" w:color="auto"/>
              <w:bottom w:val="single" w:sz="2" w:space="0" w:color="auto"/>
              <w:right w:val="single" w:sz="2" w:space="0" w:color="auto"/>
            </w:tcBorders>
          </w:tcPr>
          <w:p w14:paraId="27EAC107" w14:textId="470BCC17" w:rsidR="00A24EFA" w:rsidRPr="00711388" w:rsidRDefault="00D10127" w:rsidP="00567869">
            <w:pPr>
              <w:pStyle w:val="NormalLeft"/>
              <w:rPr>
                <w:ins w:id="9933" w:author="Author"/>
                <w:lang w:val="en-GB"/>
              </w:rPr>
            </w:pPr>
            <w:ins w:id="9934" w:author="Author">
              <w:r w:rsidRPr="00711388">
                <w:rPr>
                  <w:lang w:val="en-GB"/>
                </w:rPr>
                <w:t>Code of the single name exposure as reported in S.26.02 to which the counterparty of the reinsurance treaty belongs.</w:t>
              </w:r>
            </w:ins>
          </w:p>
          <w:p w14:paraId="7DECA781" w14:textId="77777777" w:rsidR="00D10127" w:rsidRPr="00711388" w:rsidRDefault="00D10127" w:rsidP="00567869">
            <w:pPr>
              <w:pStyle w:val="NormalLeft"/>
              <w:rPr>
                <w:ins w:id="9935" w:author="Author"/>
                <w:lang w:val="en-GB"/>
              </w:rPr>
            </w:pPr>
            <w:ins w:id="9936" w:author="Author">
              <w:r w:rsidRPr="00711388">
                <w:rPr>
                  <w:lang w:val="en-GB"/>
                </w:rPr>
                <w:t xml:space="preserve">If the treaty is not associated to any single name exposure reported in S.26.02, this cell should be empty. </w:t>
              </w:r>
            </w:ins>
          </w:p>
          <w:p w14:paraId="2CFCF65D" w14:textId="365D8FA5" w:rsidR="00503006" w:rsidRPr="00711388" w:rsidRDefault="00503006" w:rsidP="00567869">
            <w:pPr>
              <w:pStyle w:val="NormalLeft"/>
              <w:rPr>
                <w:ins w:id="9937" w:author="Author"/>
                <w:lang w:val="en-GB"/>
              </w:rPr>
            </w:pPr>
            <w:ins w:id="9938" w:author="Author">
              <w:r w:rsidRPr="00711388">
                <w:rPr>
                  <w:lang w:val="en-GB"/>
                </w:rPr>
                <w:t>This item is not applicable for undertakings not using the standard formula for the counterparty default risk.</w:t>
              </w:r>
            </w:ins>
          </w:p>
        </w:tc>
      </w:tr>
      <w:tr w:rsidR="00503006" w:rsidRPr="00711388" w14:paraId="3FC03693" w14:textId="77777777" w:rsidTr="00A24EFA">
        <w:trPr>
          <w:ins w:id="9939" w:author="Author"/>
        </w:trPr>
        <w:tc>
          <w:tcPr>
            <w:tcW w:w="1486" w:type="dxa"/>
            <w:tcBorders>
              <w:top w:val="single" w:sz="2" w:space="0" w:color="auto"/>
              <w:left w:val="single" w:sz="2" w:space="0" w:color="auto"/>
              <w:bottom w:val="single" w:sz="2" w:space="0" w:color="auto"/>
              <w:right w:val="single" w:sz="2" w:space="0" w:color="auto"/>
            </w:tcBorders>
          </w:tcPr>
          <w:p w14:paraId="2F3C2802" w14:textId="585CCE94" w:rsidR="00503006" w:rsidRPr="00711388" w:rsidRDefault="00503006" w:rsidP="00503006">
            <w:pPr>
              <w:pStyle w:val="NormalLeft"/>
              <w:rPr>
                <w:ins w:id="9940" w:author="Author"/>
                <w:lang w:val="en-GB"/>
              </w:rPr>
            </w:pPr>
            <w:ins w:id="9941" w:author="Author">
              <w:r w:rsidRPr="00711388">
                <w:rPr>
                  <w:lang w:val="en-GB"/>
                </w:rPr>
                <w:t>C0270</w:t>
              </w:r>
            </w:ins>
          </w:p>
        </w:tc>
        <w:tc>
          <w:tcPr>
            <w:tcW w:w="1578" w:type="dxa"/>
            <w:tcBorders>
              <w:top w:val="single" w:sz="2" w:space="0" w:color="auto"/>
              <w:left w:val="single" w:sz="2" w:space="0" w:color="auto"/>
              <w:bottom w:val="single" w:sz="2" w:space="0" w:color="auto"/>
              <w:right w:val="single" w:sz="2" w:space="0" w:color="auto"/>
            </w:tcBorders>
          </w:tcPr>
          <w:p w14:paraId="31D79EE8" w14:textId="4B33EE6D" w:rsidR="00503006" w:rsidRPr="00711388" w:rsidRDefault="00503006" w:rsidP="00503006">
            <w:pPr>
              <w:pStyle w:val="NormalLeft"/>
              <w:rPr>
                <w:ins w:id="9942" w:author="Author"/>
                <w:lang w:val="en-GB"/>
              </w:rPr>
            </w:pPr>
            <w:ins w:id="9943" w:author="Author">
              <w:r w:rsidRPr="00711388">
                <w:rPr>
                  <w:lang w:val="en-GB"/>
                </w:rPr>
                <w:t>Type of code of the single name exposure from S.26.02</w:t>
              </w:r>
            </w:ins>
          </w:p>
        </w:tc>
        <w:tc>
          <w:tcPr>
            <w:tcW w:w="6222" w:type="dxa"/>
            <w:tcBorders>
              <w:top w:val="single" w:sz="2" w:space="0" w:color="auto"/>
              <w:left w:val="single" w:sz="2" w:space="0" w:color="auto"/>
              <w:bottom w:val="single" w:sz="2" w:space="0" w:color="auto"/>
              <w:right w:val="single" w:sz="2" w:space="0" w:color="auto"/>
            </w:tcBorders>
          </w:tcPr>
          <w:p w14:paraId="224E9913" w14:textId="48C626C5" w:rsidR="00503006" w:rsidRPr="00711388" w:rsidRDefault="00503006" w:rsidP="00503006">
            <w:pPr>
              <w:pStyle w:val="NormalLeft"/>
              <w:rPr>
                <w:ins w:id="9944" w:author="Author"/>
                <w:lang w:val="en-GB"/>
              </w:rPr>
            </w:pPr>
            <w:ins w:id="9945" w:author="Author">
              <w:r w:rsidRPr="00711388">
                <w:rPr>
                  <w:lang w:val="en-GB"/>
                </w:rPr>
                <w:t xml:space="preserve">Identification of the </w:t>
              </w:r>
              <w:r w:rsidR="008372DC">
                <w:rPr>
                  <w:lang w:val="en-GB"/>
                </w:rPr>
                <w:t xml:space="preserve">type of </w:t>
              </w:r>
              <w:r w:rsidRPr="00711388">
                <w:rPr>
                  <w:lang w:val="en-GB"/>
                </w:rPr>
                <w:t>code used in item ‘Code of single name exposure from S.26.02’(C0260). One of the options in the following closed list shall be used:</w:t>
              </w:r>
            </w:ins>
          </w:p>
          <w:p w14:paraId="3C5340B3" w14:textId="6AFAE560" w:rsidR="00503006" w:rsidRPr="00711388" w:rsidRDefault="00503006" w:rsidP="00503006">
            <w:pPr>
              <w:pStyle w:val="NormalLeft"/>
              <w:rPr>
                <w:ins w:id="9946" w:author="Author"/>
                <w:lang w:val="en-GB"/>
              </w:rPr>
            </w:pPr>
            <w:ins w:id="9947" w:author="Author">
              <w:r w:rsidRPr="00711388">
                <w:rPr>
                  <w:lang w:val="en-GB"/>
                </w:rPr>
                <w:t xml:space="preserve">1 </w:t>
              </w:r>
            </w:ins>
            <w:r w:rsidR="00845F43" w:rsidRPr="00711388">
              <w:rPr>
                <w:lang w:val="en-GB"/>
              </w:rPr>
              <w:t>-</w:t>
            </w:r>
            <w:ins w:id="9948" w:author="Author">
              <w:r w:rsidRPr="00711388">
                <w:rPr>
                  <w:lang w:val="en-GB"/>
                </w:rPr>
                <w:t xml:space="preserve"> LEI</w:t>
              </w:r>
            </w:ins>
          </w:p>
          <w:p w14:paraId="60E5E1DA" w14:textId="18C6A065" w:rsidR="00503006" w:rsidRPr="00711388" w:rsidRDefault="00503006" w:rsidP="00503006">
            <w:pPr>
              <w:pStyle w:val="NormalLeft"/>
              <w:rPr>
                <w:ins w:id="9949" w:author="Author"/>
                <w:lang w:val="en-GB"/>
              </w:rPr>
            </w:pPr>
            <w:ins w:id="9950" w:author="Author">
              <w:r w:rsidRPr="00711388">
                <w:rPr>
                  <w:lang w:val="en-GB"/>
                </w:rPr>
                <w:t xml:space="preserve">9 </w:t>
              </w:r>
            </w:ins>
            <w:r w:rsidR="00845F43" w:rsidRPr="00711388">
              <w:rPr>
                <w:lang w:val="en-GB"/>
              </w:rPr>
              <w:t>-</w:t>
            </w:r>
            <w:ins w:id="9951" w:author="Author">
              <w:r w:rsidRPr="00711388">
                <w:rPr>
                  <w:lang w:val="en-GB"/>
                </w:rPr>
                <w:t xml:space="preserve"> None</w:t>
              </w:r>
            </w:ins>
          </w:p>
          <w:p w14:paraId="302B691C" w14:textId="2124C389" w:rsidR="00503006" w:rsidRPr="00711388" w:rsidRDefault="00503006" w:rsidP="00503006">
            <w:pPr>
              <w:pStyle w:val="NormalLeft"/>
              <w:rPr>
                <w:ins w:id="9952" w:author="Author"/>
                <w:lang w:val="en-GB"/>
              </w:rPr>
            </w:pPr>
            <w:ins w:id="9953" w:author="Author">
              <w:r w:rsidRPr="00711388">
                <w:rPr>
                  <w:lang w:val="en-GB"/>
                </w:rPr>
                <w:t xml:space="preserve">Please use the type “9 </w:t>
              </w:r>
            </w:ins>
            <w:r w:rsidR="00711388" w:rsidRPr="00711388">
              <w:rPr>
                <w:lang w:val="en-GB"/>
              </w:rPr>
              <w:t>-</w:t>
            </w:r>
            <w:ins w:id="9954" w:author="Author">
              <w:r w:rsidRPr="00711388">
                <w:rPr>
                  <w:lang w:val="en-GB"/>
                </w:rPr>
                <w:t xml:space="preserve"> None” also if the single name exposure is not included in S.26.02.</w:t>
              </w:r>
            </w:ins>
          </w:p>
          <w:p w14:paraId="37F7FD61" w14:textId="44D7CBAE" w:rsidR="00503006" w:rsidRPr="00711388" w:rsidRDefault="00503006" w:rsidP="00503006">
            <w:pPr>
              <w:pStyle w:val="NormalLeft"/>
              <w:rPr>
                <w:ins w:id="9955" w:author="Author"/>
                <w:lang w:val="en-GB"/>
              </w:rPr>
            </w:pPr>
            <w:ins w:id="9956" w:author="Author">
              <w:r w:rsidRPr="00711388">
                <w:rPr>
                  <w:lang w:val="en-GB"/>
                </w:rPr>
                <w:t>This item is not applicable for undertakings not using the standard formula for the counterparty default risk.</w:t>
              </w:r>
            </w:ins>
          </w:p>
        </w:tc>
      </w:tr>
    </w:tbl>
    <w:p w14:paraId="3344DD5A" w14:textId="77777777" w:rsidR="00872AFE" w:rsidRPr="00711388" w:rsidRDefault="00872AFE" w:rsidP="00872AFE">
      <w:pPr>
        <w:rPr>
          <w:lang w:val="en-GB"/>
        </w:rPr>
      </w:pPr>
    </w:p>
    <w:p w14:paraId="73EC92DE" w14:textId="119C980B" w:rsidR="00872AFE" w:rsidRPr="00711388" w:rsidRDefault="00872AFE" w:rsidP="00872AFE">
      <w:pPr>
        <w:pStyle w:val="ManualHeading2"/>
        <w:ind w:left="851" w:hanging="851"/>
        <w:rPr>
          <w:lang w:val="en-GB"/>
        </w:rPr>
      </w:pPr>
      <w:r w:rsidRPr="00711388">
        <w:rPr>
          <w:i/>
          <w:lang w:val="en-GB"/>
        </w:rPr>
        <w:t xml:space="preserve">S.31.02 </w:t>
      </w:r>
      <w:r w:rsidR="00845F43" w:rsidRPr="00711388">
        <w:rPr>
          <w:i/>
          <w:lang w:val="en-GB"/>
        </w:rPr>
        <w:t>-</w:t>
      </w:r>
      <w:r w:rsidRPr="00711388">
        <w:rPr>
          <w:i/>
          <w:lang w:val="en-GB"/>
        </w:rPr>
        <w:t xml:space="preserve"> Special Purpose Vehicles</w:t>
      </w:r>
    </w:p>
    <w:p w14:paraId="55CB524C" w14:textId="77777777" w:rsidR="00872AFE" w:rsidRPr="00711388" w:rsidRDefault="00872AFE" w:rsidP="00872AFE">
      <w:pPr>
        <w:rPr>
          <w:lang w:val="en-GB"/>
        </w:rPr>
      </w:pPr>
      <w:r w:rsidRPr="00711388">
        <w:rPr>
          <w:i/>
          <w:lang w:val="en-GB"/>
        </w:rPr>
        <w:t>General comments:</w:t>
      </w:r>
    </w:p>
    <w:p w14:paraId="74210CFD" w14:textId="77777777" w:rsidR="00872AFE" w:rsidRPr="00711388" w:rsidRDefault="00872AFE" w:rsidP="00872AFE">
      <w:pPr>
        <w:rPr>
          <w:lang w:val="en-GB"/>
        </w:rPr>
      </w:pPr>
      <w:r w:rsidRPr="00711388">
        <w:rPr>
          <w:lang w:val="en-GB"/>
        </w:rPr>
        <w:t>This section relates to annual submission of information for individual entities.</w:t>
      </w:r>
    </w:p>
    <w:p w14:paraId="32FC4EE1" w14:textId="77777777" w:rsidR="00872AFE" w:rsidRPr="00711388" w:rsidRDefault="00872AFE" w:rsidP="00872AFE">
      <w:pPr>
        <w:rPr>
          <w:lang w:val="en-GB"/>
        </w:rPr>
      </w:pPr>
      <w:r w:rsidRPr="00711388">
        <w:rPr>
          <w:lang w:val="en-GB"/>
        </w:rPr>
        <w:t>This template is relevant for each insurance or reinsurance undertaking transferring risk(s) to a Special Purpose Vehicle (SPV), to ensure sufficient disclosure has been made where SPVs are used as alternative risk transfer methods to traditional reinsurance treaties.</w:t>
      </w:r>
    </w:p>
    <w:p w14:paraId="146AE914" w14:textId="77777777" w:rsidR="00872AFE" w:rsidRPr="00711388" w:rsidRDefault="00872AFE" w:rsidP="00872AFE">
      <w:pPr>
        <w:rPr>
          <w:lang w:val="en-GB"/>
        </w:rPr>
      </w:pPr>
      <w:r w:rsidRPr="00711388">
        <w:rPr>
          <w:lang w:val="en-GB"/>
        </w:rPr>
        <w:t>The template applies to the use of:</w:t>
      </w:r>
    </w:p>
    <w:p w14:paraId="647C67D9" w14:textId="77777777" w:rsidR="00872AFE" w:rsidRPr="00711388" w:rsidRDefault="00872AFE" w:rsidP="00872AFE">
      <w:pPr>
        <w:pStyle w:val="Point0"/>
        <w:rPr>
          <w:lang w:val="en-GB"/>
        </w:rPr>
      </w:pPr>
      <w:r w:rsidRPr="00711388">
        <w:rPr>
          <w:lang w:val="en-GB"/>
        </w:rPr>
        <w:lastRenderedPageBreak/>
        <w:tab/>
        <w:t>a)</w:t>
      </w:r>
      <w:r w:rsidRPr="00711388">
        <w:rPr>
          <w:lang w:val="en-GB"/>
        </w:rPr>
        <w:tab/>
        <w:t>SPVs defined under Article 13(26) and authorised under Article 211(1) of Directive 2009/138/EC;</w:t>
      </w:r>
    </w:p>
    <w:p w14:paraId="13A8E9E5" w14:textId="77777777" w:rsidR="00872AFE" w:rsidRPr="00711388" w:rsidRDefault="00872AFE" w:rsidP="00872AFE">
      <w:pPr>
        <w:pStyle w:val="Point0"/>
        <w:rPr>
          <w:lang w:val="en-GB"/>
        </w:rPr>
      </w:pPr>
      <w:r w:rsidRPr="00711388">
        <w:rPr>
          <w:lang w:val="en-GB"/>
        </w:rPr>
        <w:tab/>
        <w:t>b)</w:t>
      </w:r>
      <w:r w:rsidRPr="00711388">
        <w:rPr>
          <w:lang w:val="en-GB"/>
        </w:rPr>
        <w:tab/>
        <w:t>SPVs meeting conditions of Article 211(3) of Directive 2009/138/EC;</w:t>
      </w:r>
    </w:p>
    <w:p w14:paraId="5221A58C" w14:textId="77777777" w:rsidR="00872AFE" w:rsidRPr="00711388" w:rsidRDefault="00872AFE" w:rsidP="00872AFE">
      <w:pPr>
        <w:pStyle w:val="Point0"/>
        <w:rPr>
          <w:lang w:val="en-GB"/>
        </w:rPr>
      </w:pPr>
      <w:r w:rsidRPr="00711388">
        <w:rPr>
          <w:lang w:val="en-GB"/>
        </w:rPr>
        <w:tab/>
        <w:t>c)</w:t>
      </w:r>
      <w:r w:rsidRPr="00711388">
        <w:rPr>
          <w:lang w:val="en-GB"/>
        </w:rPr>
        <w:tab/>
        <w:t>SPVs regulated by third country supervisors where these meet equivalent measures to the conditions set out in Article 211(2) of Directive 2009/138/EC;</w:t>
      </w:r>
    </w:p>
    <w:p w14:paraId="6FD8BDE7" w14:textId="77777777" w:rsidR="00872AFE" w:rsidRPr="00711388" w:rsidRDefault="00872AFE" w:rsidP="00872AFE">
      <w:pPr>
        <w:pStyle w:val="Point0"/>
        <w:rPr>
          <w:lang w:val="en-GB"/>
        </w:rPr>
      </w:pPr>
      <w:r w:rsidRPr="00711388">
        <w:rPr>
          <w:lang w:val="en-GB"/>
        </w:rPr>
        <w:tab/>
        <w:t>d)</w:t>
      </w:r>
      <w:r w:rsidRPr="00711388">
        <w:rPr>
          <w:lang w:val="en-GB"/>
        </w:rPr>
        <w:tab/>
        <w:t>Other SPVs, not meeting the definitions above, where risks are transferred under arrangements with the economic substance of a reinsurance contract.</w:t>
      </w:r>
    </w:p>
    <w:p w14:paraId="68FA4326" w14:textId="77777777" w:rsidR="00872AFE" w:rsidRPr="00711388" w:rsidRDefault="00872AFE" w:rsidP="00872AFE">
      <w:pPr>
        <w:rPr>
          <w:lang w:val="en-GB"/>
        </w:rPr>
      </w:pPr>
      <w:r w:rsidRPr="00711388">
        <w:rPr>
          <w:lang w:val="en-GB"/>
        </w:rPr>
        <w:t>The template covers risk mitigation techniques (recognised or not) carried out by the (re)insurance undertaking whereby a SPV assumes risks from the reporting undertaking through a reinsurance contract; or assume insurance risks from the reporting undertaking transferred through a similar arrangement that is ‘reinsurance like’.</w:t>
      </w:r>
    </w:p>
    <w:tbl>
      <w:tblPr>
        <w:tblW w:w="0" w:type="auto"/>
        <w:tblLayout w:type="fixed"/>
        <w:tblLook w:val="0000" w:firstRow="0" w:lastRow="0" w:firstColumn="0" w:lastColumn="0" w:noHBand="0" w:noVBand="0"/>
      </w:tblPr>
      <w:tblGrid>
        <w:gridCol w:w="1486"/>
        <w:gridCol w:w="1764"/>
        <w:gridCol w:w="6036"/>
      </w:tblGrid>
      <w:tr w:rsidR="00872AFE" w:rsidRPr="00711388" w14:paraId="09F1E1DC" w14:textId="77777777" w:rsidTr="00567869">
        <w:tc>
          <w:tcPr>
            <w:tcW w:w="1486" w:type="dxa"/>
            <w:tcBorders>
              <w:top w:val="single" w:sz="2" w:space="0" w:color="auto"/>
              <w:left w:val="single" w:sz="2" w:space="0" w:color="auto"/>
              <w:bottom w:val="single" w:sz="2" w:space="0" w:color="auto"/>
              <w:right w:val="single" w:sz="2" w:space="0" w:color="auto"/>
            </w:tcBorders>
          </w:tcPr>
          <w:p w14:paraId="63EEE8F0" w14:textId="77777777" w:rsidR="00872AFE" w:rsidRPr="00711388" w:rsidRDefault="00872AFE" w:rsidP="00567869">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5F6B1AC0" w14:textId="77777777" w:rsidR="00872AFE" w:rsidRPr="00711388" w:rsidRDefault="00872AFE" w:rsidP="00567869">
            <w:pPr>
              <w:pStyle w:val="NormalCentered"/>
              <w:rPr>
                <w:lang w:val="en-GB"/>
              </w:rPr>
            </w:pPr>
            <w:r w:rsidRPr="00711388">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2AEE103E" w14:textId="77777777" w:rsidR="00872AFE" w:rsidRPr="00711388" w:rsidRDefault="00872AFE" w:rsidP="00567869">
            <w:pPr>
              <w:pStyle w:val="NormalCentered"/>
              <w:rPr>
                <w:lang w:val="en-GB"/>
              </w:rPr>
            </w:pPr>
            <w:r w:rsidRPr="00711388">
              <w:rPr>
                <w:lang w:val="en-GB"/>
              </w:rPr>
              <w:t>INSTRUCTIONS</w:t>
            </w:r>
          </w:p>
        </w:tc>
      </w:tr>
      <w:tr w:rsidR="00872AFE" w:rsidRPr="00711388" w14:paraId="3B031076" w14:textId="77777777" w:rsidTr="00567869">
        <w:tc>
          <w:tcPr>
            <w:tcW w:w="1486" w:type="dxa"/>
            <w:tcBorders>
              <w:top w:val="single" w:sz="2" w:space="0" w:color="auto"/>
              <w:left w:val="single" w:sz="2" w:space="0" w:color="auto"/>
              <w:bottom w:val="single" w:sz="2" w:space="0" w:color="auto"/>
              <w:right w:val="single" w:sz="2" w:space="0" w:color="auto"/>
            </w:tcBorders>
          </w:tcPr>
          <w:p w14:paraId="1F726567" w14:textId="77777777" w:rsidR="00872AFE" w:rsidRPr="00711388" w:rsidRDefault="00872AFE" w:rsidP="00567869">
            <w:pPr>
              <w:pStyle w:val="NormalLeft"/>
              <w:rPr>
                <w:lang w:val="en-GB"/>
              </w:rPr>
            </w:pPr>
            <w:r w:rsidRPr="00711388">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02A8E7E7" w14:textId="77777777" w:rsidR="00872AFE" w:rsidRPr="00711388" w:rsidRDefault="00872AFE" w:rsidP="00567869">
            <w:pPr>
              <w:pStyle w:val="NormalLeft"/>
              <w:rPr>
                <w:lang w:val="en-GB"/>
              </w:rPr>
            </w:pPr>
            <w:r w:rsidRPr="00711388">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24D54756" w14:textId="77777777" w:rsidR="00872AFE" w:rsidRPr="00711388" w:rsidRDefault="00872AFE" w:rsidP="00567869">
            <w:pPr>
              <w:pStyle w:val="NormalLeft"/>
              <w:rPr>
                <w:lang w:val="en-GB"/>
              </w:rPr>
            </w:pPr>
            <w:r w:rsidRPr="00711388">
              <w:rPr>
                <w:lang w:val="en-GB"/>
              </w:rPr>
              <w:t>Internal code attributed to the SPV by the undertaking by this order of priority:</w:t>
            </w:r>
          </w:p>
          <w:p w14:paraId="251E6D7C" w14:textId="77777777" w:rsidR="00872AFE" w:rsidRPr="00711388" w:rsidRDefault="00872AFE" w:rsidP="0083381F">
            <w:pPr>
              <w:pStyle w:val="Tiret0"/>
              <w:numPr>
                <w:ilvl w:val="0"/>
                <w:numId w:val="61"/>
              </w:numPr>
              <w:rPr>
                <w:lang w:val="en-GB"/>
              </w:rPr>
            </w:pPr>
            <w:r w:rsidRPr="00711388">
              <w:rPr>
                <w:lang w:val="en-GB"/>
              </w:rPr>
              <w:t>Legal Entity Identifier (LEI);</w:t>
            </w:r>
          </w:p>
          <w:p w14:paraId="1B5B0438" w14:textId="77777777" w:rsidR="00872AFE" w:rsidRPr="00711388" w:rsidRDefault="00872AFE" w:rsidP="0083381F">
            <w:pPr>
              <w:pStyle w:val="Tiret0"/>
              <w:numPr>
                <w:ilvl w:val="0"/>
                <w:numId w:val="61"/>
              </w:numPr>
              <w:rPr>
                <w:lang w:val="en-GB"/>
              </w:rPr>
            </w:pPr>
            <w:r w:rsidRPr="00711388">
              <w:rPr>
                <w:lang w:val="en-GB"/>
              </w:rPr>
              <w:t>Specific code</w:t>
            </w:r>
          </w:p>
          <w:p w14:paraId="0DBD877A" w14:textId="77777777" w:rsidR="00872AFE" w:rsidRPr="00711388" w:rsidRDefault="00872AFE" w:rsidP="00567869">
            <w:pPr>
              <w:pStyle w:val="NormalLeft"/>
              <w:rPr>
                <w:lang w:val="en-GB"/>
              </w:rPr>
            </w:pPr>
            <w:r w:rsidRPr="00711388">
              <w:rPr>
                <w:lang w:val="en-GB"/>
              </w:rPr>
              <w:t>This code shall be unique to each SPV and remain constant over subsequent reports.</w:t>
            </w:r>
          </w:p>
        </w:tc>
      </w:tr>
      <w:tr w:rsidR="00872AFE" w:rsidRPr="00711388" w14:paraId="127081F6" w14:textId="77777777" w:rsidTr="00567869">
        <w:tc>
          <w:tcPr>
            <w:tcW w:w="1486" w:type="dxa"/>
            <w:tcBorders>
              <w:top w:val="single" w:sz="2" w:space="0" w:color="auto"/>
              <w:left w:val="single" w:sz="2" w:space="0" w:color="auto"/>
              <w:bottom w:val="single" w:sz="2" w:space="0" w:color="auto"/>
              <w:right w:val="single" w:sz="2" w:space="0" w:color="auto"/>
            </w:tcBorders>
          </w:tcPr>
          <w:p w14:paraId="7F9B6118" w14:textId="77777777" w:rsidR="00872AFE" w:rsidRPr="00711388" w:rsidRDefault="00872AFE" w:rsidP="00567869">
            <w:pPr>
              <w:pStyle w:val="NormalLeft"/>
              <w:rPr>
                <w:lang w:val="en-GB"/>
              </w:rPr>
            </w:pPr>
            <w:r w:rsidRPr="00711388">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06E8DAF2" w14:textId="77777777" w:rsidR="00872AFE" w:rsidRPr="00711388" w:rsidRDefault="00872AFE" w:rsidP="00567869">
            <w:pPr>
              <w:pStyle w:val="NormalLeft"/>
              <w:rPr>
                <w:lang w:val="en-GB"/>
              </w:rPr>
            </w:pPr>
            <w:r w:rsidRPr="00711388">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2E2427E5" w14:textId="77777777" w:rsidR="00872AFE" w:rsidRPr="00711388" w:rsidRDefault="00872AFE" w:rsidP="00567869">
            <w:pPr>
              <w:pStyle w:val="NormalLeft"/>
              <w:rPr>
                <w:lang w:val="en-GB"/>
              </w:rPr>
            </w:pPr>
            <w:r w:rsidRPr="00711388">
              <w:rPr>
                <w:lang w:val="en-GB"/>
              </w:rPr>
              <w:t>For the notes or other financing mechanism issued by the SPV and hold by the insurance and reinsurance undertaking identify the ID code by this order of priority if existent:</w:t>
            </w:r>
          </w:p>
          <w:p w14:paraId="3C1B3596" w14:textId="77777777" w:rsidR="00872AFE" w:rsidRPr="00711388" w:rsidRDefault="00872AFE" w:rsidP="0083381F">
            <w:pPr>
              <w:pStyle w:val="Tiret0"/>
              <w:numPr>
                <w:ilvl w:val="0"/>
                <w:numId w:val="62"/>
              </w:numPr>
              <w:rPr>
                <w:lang w:val="en-GB"/>
              </w:rPr>
            </w:pPr>
            <w:r w:rsidRPr="00711388">
              <w:rPr>
                <w:lang w:val="en-GB"/>
              </w:rPr>
              <w:t>ISO 6166 ISIN when available;</w:t>
            </w:r>
          </w:p>
          <w:p w14:paraId="7AE39A93" w14:textId="77777777" w:rsidR="00872AFE" w:rsidRPr="00711388" w:rsidRDefault="00872AFE" w:rsidP="0083381F">
            <w:pPr>
              <w:pStyle w:val="Tiret0"/>
              <w:numPr>
                <w:ilvl w:val="0"/>
                <w:numId w:val="62"/>
              </w:numPr>
              <w:rPr>
                <w:lang w:val="en-GB"/>
              </w:rPr>
            </w:pPr>
            <w:r w:rsidRPr="00711388">
              <w:rPr>
                <w:lang w:val="en-GB"/>
              </w:rPr>
              <w:t>Other ‘recognised’ codes (e.g.: CUSIP, Bloomberg Ticker, Reuters RIC);</w:t>
            </w:r>
          </w:p>
          <w:p w14:paraId="08ADE680" w14:textId="77777777" w:rsidR="00872AFE" w:rsidRPr="00711388" w:rsidRDefault="00872AFE" w:rsidP="0083381F">
            <w:pPr>
              <w:pStyle w:val="Tiret0"/>
              <w:numPr>
                <w:ilvl w:val="0"/>
                <w:numId w:val="62"/>
              </w:numPr>
              <w:rPr>
                <w:lang w:val="en-GB"/>
              </w:rPr>
            </w:pPr>
            <w:r w:rsidRPr="00711388">
              <w:rPr>
                <w:lang w:val="en-GB"/>
              </w:rPr>
              <w:t>Code attributed by the undertaking, when the options above are not available, and must be consistent over time.</w:t>
            </w:r>
          </w:p>
        </w:tc>
      </w:tr>
      <w:tr w:rsidR="00872AFE" w:rsidRPr="00711388" w14:paraId="1C3FC117" w14:textId="77777777" w:rsidTr="00567869">
        <w:tc>
          <w:tcPr>
            <w:tcW w:w="1486" w:type="dxa"/>
            <w:tcBorders>
              <w:top w:val="single" w:sz="2" w:space="0" w:color="auto"/>
              <w:left w:val="single" w:sz="2" w:space="0" w:color="auto"/>
              <w:bottom w:val="single" w:sz="2" w:space="0" w:color="auto"/>
              <w:right w:val="single" w:sz="2" w:space="0" w:color="auto"/>
            </w:tcBorders>
          </w:tcPr>
          <w:p w14:paraId="01367C75" w14:textId="77777777" w:rsidR="00872AFE" w:rsidRPr="00711388" w:rsidRDefault="00872AFE" w:rsidP="00567869">
            <w:pPr>
              <w:pStyle w:val="NormalLeft"/>
              <w:rPr>
                <w:lang w:val="en-GB"/>
              </w:rPr>
            </w:pPr>
            <w:r w:rsidRPr="00711388">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22514FED" w14:textId="77777777" w:rsidR="00872AFE" w:rsidRPr="00711388" w:rsidRDefault="00872AFE" w:rsidP="00567869">
            <w:pPr>
              <w:pStyle w:val="NormalLeft"/>
              <w:rPr>
                <w:lang w:val="en-GB"/>
              </w:rPr>
            </w:pPr>
            <w:r w:rsidRPr="00711388">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2473EC26" w14:textId="77777777" w:rsidR="00872AFE" w:rsidRPr="00711388" w:rsidRDefault="00872AFE" w:rsidP="00567869">
            <w:pPr>
              <w:pStyle w:val="NormalLeft"/>
              <w:rPr>
                <w:lang w:val="en-GB"/>
              </w:rPr>
            </w:pPr>
            <w:r w:rsidRPr="00711388">
              <w:rPr>
                <w:lang w:val="en-GB"/>
              </w:rPr>
              <w:t>Type of ID Code used for the ‘Asset ID Code’ item. One of the options in the following closed list shall be used:</w:t>
            </w:r>
          </w:p>
          <w:p w14:paraId="0E3743DD" w14:textId="671B931F"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ISO 6166 for ISIN code</w:t>
            </w:r>
          </w:p>
          <w:p w14:paraId="79332D24" w14:textId="0875CDF9"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CUSIP (The Committee on Uniform Securities Identification Procedures number assigned by the CUSIP Service Bureau for U.S. and Canadian companies)</w:t>
            </w:r>
          </w:p>
          <w:p w14:paraId="3B57BAF2" w14:textId="77431E66"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SEDOL (Stock Exchange Daily Official List for the London Stock Exchange)</w:t>
            </w:r>
          </w:p>
          <w:p w14:paraId="2FABB7B2" w14:textId="0C5FC552"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WKN (Wertpapier Kenn</w:t>
            </w:r>
            <w:r w:rsidR="00711388" w:rsidRPr="00711388">
              <w:rPr>
                <w:lang w:val="en-GB"/>
              </w:rPr>
              <w:t>-</w:t>
            </w:r>
            <w:r w:rsidRPr="00711388">
              <w:rPr>
                <w:lang w:val="en-GB"/>
              </w:rPr>
              <w:t>Nummer, the alphanumeric German identification number)</w:t>
            </w:r>
          </w:p>
          <w:p w14:paraId="69B30313" w14:textId="3F7AD08E"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Bloomberg Ticker (Bloomberg letters code that identify a company's securities)</w:t>
            </w:r>
          </w:p>
          <w:p w14:paraId="1389E0D3" w14:textId="3B88C735" w:rsidR="00872AFE" w:rsidRPr="00711388" w:rsidRDefault="00872AFE" w:rsidP="00567869">
            <w:pPr>
              <w:pStyle w:val="NormalLeft"/>
              <w:rPr>
                <w:lang w:val="en-GB"/>
              </w:rPr>
            </w:pPr>
            <w:r w:rsidRPr="00711388">
              <w:rPr>
                <w:lang w:val="en-GB"/>
              </w:rPr>
              <w:lastRenderedPageBreak/>
              <w:t xml:space="preserve">6 </w:t>
            </w:r>
            <w:r w:rsidR="00845F43" w:rsidRPr="00711388">
              <w:rPr>
                <w:lang w:val="en-GB"/>
              </w:rPr>
              <w:t>-</w:t>
            </w:r>
            <w:r w:rsidRPr="00711388">
              <w:rPr>
                <w:lang w:val="en-GB"/>
              </w:rPr>
              <w:t xml:space="preserve"> BBGID (The Bloomberg Global ID)</w:t>
            </w:r>
          </w:p>
          <w:p w14:paraId="2B82A7DD" w14:textId="3ADB7F36"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Reuters RIC (Reuters instrument code)</w:t>
            </w:r>
          </w:p>
          <w:p w14:paraId="4E6E9F61" w14:textId="0DEDA878"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FIGI (Financial Instrument Global Identifier)</w:t>
            </w:r>
          </w:p>
          <w:p w14:paraId="04E51AC4" w14:textId="40799795"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 code by members of the Association of National Numbering Agencies</w:t>
            </w:r>
          </w:p>
          <w:p w14:paraId="64409277" w14:textId="3A9A3AC9" w:rsidR="00872AFE" w:rsidRPr="00711388" w:rsidRDefault="00872AFE" w:rsidP="00567869">
            <w:pPr>
              <w:pStyle w:val="NormalLeft"/>
              <w:rPr>
                <w:lang w:val="en-GB"/>
              </w:rPr>
            </w:pPr>
            <w:r w:rsidRPr="00711388">
              <w:rPr>
                <w:lang w:val="en-GB"/>
              </w:rPr>
              <w:t xml:space="preserve">99 </w:t>
            </w:r>
            <w:r w:rsidR="00845F43" w:rsidRPr="00711388">
              <w:rPr>
                <w:lang w:val="en-GB"/>
              </w:rPr>
              <w:t>-</w:t>
            </w:r>
            <w:r w:rsidRPr="00711388">
              <w:rPr>
                <w:lang w:val="en-GB"/>
              </w:rPr>
              <w:t xml:space="preserve"> Code attributed by the undertaking</w:t>
            </w:r>
          </w:p>
        </w:tc>
      </w:tr>
      <w:tr w:rsidR="00872AFE" w:rsidRPr="00711388" w14:paraId="442FD9C1" w14:textId="77777777" w:rsidTr="00567869">
        <w:tc>
          <w:tcPr>
            <w:tcW w:w="1486" w:type="dxa"/>
            <w:tcBorders>
              <w:top w:val="single" w:sz="2" w:space="0" w:color="auto"/>
              <w:left w:val="single" w:sz="2" w:space="0" w:color="auto"/>
              <w:bottom w:val="single" w:sz="2" w:space="0" w:color="auto"/>
              <w:right w:val="single" w:sz="2" w:space="0" w:color="auto"/>
            </w:tcBorders>
          </w:tcPr>
          <w:p w14:paraId="54DF4B5F" w14:textId="77777777" w:rsidR="00872AFE" w:rsidRPr="00711388" w:rsidRDefault="00872AFE" w:rsidP="00567869">
            <w:pPr>
              <w:pStyle w:val="NormalLeft"/>
              <w:rPr>
                <w:lang w:val="en-GB"/>
              </w:rPr>
            </w:pPr>
            <w:r w:rsidRPr="00711388">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155B684F" w14:textId="77777777" w:rsidR="00872AFE" w:rsidRPr="00711388" w:rsidRDefault="00872AFE" w:rsidP="00567869">
            <w:pPr>
              <w:pStyle w:val="NormalLeft"/>
              <w:rPr>
                <w:lang w:val="en-GB"/>
              </w:rPr>
            </w:pPr>
            <w:r w:rsidRPr="00711388">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6EBD6EA5" w14:textId="77777777" w:rsidR="00872AFE" w:rsidRPr="00711388" w:rsidRDefault="00872AFE" w:rsidP="00567869">
            <w:pPr>
              <w:pStyle w:val="NormalLeft"/>
              <w:rPr>
                <w:lang w:val="en-GB"/>
              </w:rPr>
            </w:pPr>
            <w:r w:rsidRPr="00711388">
              <w:rPr>
                <w:lang w:val="en-GB"/>
              </w:rPr>
              <w:t>Identification of the line of business, as defined in Annex I to Delegated Regulation (EU) 2015/35, reported. The following closed list shall be used:</w:t>
            </w:r>
          </w:p>
          <w:p w14:paraId="744AA8DF" w14:textId="0124645B"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Medical expense insurance</w:t>
            </w:r>
          </w:p>
          <w:p w14:paraId="6F3D79CE" w14:textId="3BB4DD41"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Income protection insurance</w:t>
            </w:r>
          </w:p>
          <w:p w14:paraId="2476CB59" w14:textId="16B6E186"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Workers' compensation insurance</w:t>
            </w:r>
          </w:p>
          <w:p w14:paraId="7C63E461" w14:textId="0E870860"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Motor vehicle liability insurance</w:t>
            </w:r>
          </w:p>
          <w:p w14:paraId="1F3D4F48" w14:textId="0C3947D1"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Other motor insurance</w:t>
            </w:r>
          </w:p>
          <w:p w14:paraId="0E174252" w14:textId="607AB739"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Marine, aviation and transport insurance</w:t>
            </w:r>
          </w:p>
          <w:p w14:paraId="2D57EA01" w14:textId="04196E2B" w:rsidR="00872AFE" w:rsidRPr="00711388" w:rsidRDefault="00872AFE" w:rsidP="00567869">
            <w:pPr>
              <w:pStyle w:val="NormalLeft"/>
              <w:rPr>
                <w:lang w:val="en-GB"/>
              </w:rPr>
            </w:pPr>
            <w:r w:rsidRPr="00711388">
              <w:rPr>
                <w:lang w:val="en-GB"/>
              </w:rPr>
              <w:t xml:space="preserve">7 </w:t>
            </w:r>
            <w:r w:rsidR="00845F43" w:rsidRPr="00711388">
              <w:rPr>
                <w:lang w:val="en-GB"/>
              </w:rPr>
              <w:t>-</w:t>
            </w:r>
            <w:r w:rsidRPr="00711388">
              <w:rPr>
                <w:lang w:val="en-GB"/>
              </w:rPr>
              <w:t xml:space="preserve"> Fire and other damage to property insurance</w:t>
            </w:r>
          </w:p>
          <w:p w14:paraId="20B8F445" w14:textId="5A42CDA6" w:rsidR="00872AFE" w:rsidRPr="00711388" w:rsidRDefault="00872AFE" w:rsidP="00567869">
            <w:pPr>
              <w:pStyle w:val="NormalLeft"/>
              <w:rPr>
                <w:lang w:val="en-GB"/>
              </w:rPr>
            </w:pPr>
            <w:r w:rsidRPr="00711388">
              <w:rPr>
                <w:lang w:val="en-GB"/>
              </w:rPr>
              <w:t xml:space="preserve">8 </w:t>
            </w:r>
            <w:r w:rsidR="00845F43" w:rsidRPr="00711388">
              <w:rPr>
                <w:lang w:val="en-GB"/>
              </w:rPr>
              <w:t>-</w:t>
            </w:r>
            <w:r w:rsidRPr="00711388">
              <w:rPr>
                <w:lang w:val="en-GB"/>
              </w:rPr>
              <w:t xml:space="preserve"> General liability insurance</w:t>
            </w:r>
          </w:p>
          <w:p w14:paraId="727FAE9D" w14:textId="33E4277A"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Credit and suretyship insurance</w:t>
            </w:r>
          </w:p>
          <w:p w14:paraId="275ABC0A" w14:textId="5B19FE0D" w:rsidR="00872AFE" w:rsidRPr="00711388" w:rsidRDefault="00872AFE" w:rsidP="00567869">
            <w:pPr>
              <w:pStyle w:val="NormalLeft"/>
              <w:rPr>
                <w:lang w:val="en-GB"/>
              </w:rPr>
            </w:pPr>
            <w:r w:rsidRPr="00711388">
              <w:rPr>
                <w:lang w:val="en-GB"/>
              </w:rPr>
              <w:t xml:space="preserve">10 </w:t>
            </w:r>
            <w:r w:rsidR="00845F43" w:rsidRPr="00711388">
              <w:rPr>
                <w:lang w:val="en-GB"/>
              </w:rPr>
              <w:t>-</w:t>
            </w:r>
            <w:r w:rsidRPr="00711388">
              <w:rPr>
                <w:lang w:val="en-GB"/>
              </w:rPr>
              <w:t xml:space="preserve"> Legal expenses insurance</w:t>
            </w:r>
          </w:p>
          <w:p w14:paraId="5EECA0F9" w14:textId="5BD5AEB1" w:rsidR="00872AFE" w:rsidRPr="00711388" w:rsidRDefault="00872AFE" w:rsidP="00567869">
            <w:pPr>
              <w:pStyle w:val="NormalLeft"/>
              <w:rPr>
                <w:lang w:val="en-GB"/>
              </w:rPr>
            </w:pPr>
            <w:r w:rsidRPr="00711388">
              <w:rPr>
                <w:lang w:val="en-GB"/>
              </w:rPr>
              <w:t xml:space="preserve">11 </w:t>
            </w:r>
            <w:r w:rsidR="00845F43" w:rsidRPr="00711388">
              <w:rPr>
                <w:lang w:val="en-GB"/>
              </w:rPr>
              <w:t>-</w:t>
            </w:r>
            <w:r w:rsidRPr="00711388">
              <w:rPr>
                <w:lang w:val="en-GB"/>
              </w:rPr>
              <w:t xml:space="preserve"> Assistance</w:t>
            </w:r>
          </w:p>
          <w:p w14:paraId="36E86C64" w14:textId="7E5D3A70" w:rsidR="00872AFE" w:rsidRPr="00711388" w:rsidRDefault="00872AFE" w:rsidP="00567869">
            <w:pPr>
              <w:pStyle w:val="NormalLeft"/>
              <w:rPr>
                <w:lang w:val="en-GB"/>
              </w:rPr>
            </w:pPr>
            <w:r w:rsidRPr="00711388">
              <w:rPr>
                <w:lang w:val="en-GB"/>
              </w:rPr>
              <w:t xml:space="preserve">12 </w:t>
            </w:r>
            <w:r w:rsidR="00845F43" w:rsidRPr="00711388">
              <w:rPr>
                <w:lang w:val="en-GB"/>
              </w:rPr>
              <w:t>-</w:t>
            </w:r>
            <w:r w:rsidRPr="00711388">
              <w:rPr>
                <w:lang w:val="en-GB"/>
              </w:rPr>
              <w:t xml:space="preserve"> Miscellaneous financial loss</w:t>
            </w:r>
          </w:p>
          <w:p w14:paraId="0D92FC71" w14:textId="30118175" w:rsidR="00872AFE" w:rsidRPr="00711388" w:rsidRDefault="00872AFE" w:rsidP="00567869">
            <w:pPr>
              <w:pStyle w:val="NormalLeft"/>
              <w:rPr>
                <w:lang w:val="en-GB"/>
              </w:rPr>
            </w:pPr>
            <w:r w:rsidRPr="00711388">
              <w:rPr>
                <w:lang w:val="en-GB"/>
              </w:rPr>
              <w:t xml:space="preserve">13 </w:t>
            </w:r>
            <w:r w:rsidR="00845F43" w:rsidRPr="00711388">
              <w:rPr>
                <w:lang w:val="en-GB"/>
              </w:rPr>
              <w:t>-</w:t>
            </w:r>
            <w:r w:rsidRPr="00711388">
              <w:rPr>
                <w:lang w:val="en-GB"/>
              </w:rPr>
              <w:t xml:space="preserve"> Proportional medical expense reinsurance</w:t>
            </w:r>
          </w:p>
          <w:p w14:paraId="5AEB32CC" w14:textId="5FD34E57" w:rsidR="00872AFE" w:rsidRPr="00711388" w:rsidRDefault="00872AFE" w:rsidP="00567869">
            <w:pPr>
              <w:pStyle w:val="NormalLeft"/>
              <w:rPr>
                <w:lang w:val="en-GB"/>
              </w:rPr>
            </w:pPr>
            <w:r w:rsidRPr="00711388">
              <w:rPr>
                <w:lang w:val="en-GB"/>
              </w:rPr>
              <w:t xml:space="preserve">14 </w:t>
            </w:r>
            <w:r w:rsidR="00845F43" w:rsidRPr="00711388">
              <w:rPr>
                <w:lang w:val="en-GB"/>
              </w:rPr>
              <w:t>-</w:t>
            </w:r>
            <w:r w:rsidRPr="00711388">
              <w:rPr>
                <w:lang w:val="en-GB"/>
              </w:rPr>
              <w:t xml:space="preserve"> Proportional income protection reinsurance</w:t>
            </w:r>
          </w:p>
          <w:p w14:paraId="0C089B59" w14:textId="3AF7B91D" w:rsidR="00872AFE" w:rsidRPr="00711388" w:rsidRDefault="00872AFE" w:rsidP="00567869">
            <w:pPr>
              <w:pStyle w:val="NormalLeft"/>
              <w:rPr>
                <w:lang w:val="en-GB"/>
              </w:rPr>
            </w:pPr>
            <w:r w:rsidRPr="00711388">
              <w:rPr>
                <w:lang w:val="en-GB"/>
              </w:rPr>
              <w:t xml:space="preserve">15 </w:t>
            </w:r>
            <w:r w:rsidR="00845F43" w:rsidRPr="00711388">
              <w:rPr>
                <w:lang w:val="en-GB"/>
              </w:rPr>
              <w:t>-</w:t>
            </w:r>
            <w:r w:rsidRPr="00711388">
              <w:rPr>
                <w:lang w:val="en-GB"/>
              </w:rPr>
              <w:t xml:space="preserve"> Proportional workers' compensation reinsurance</w:t>
            </w:r>
          </w:p>
          <w:p w14:paraId="413C53A3" w14:textId="32159F7E" w:rsidR="00872AFE" w:rsidRPr="00711388" w:rsidRDefault="00872AFE" w:rsidP="00567869">
            <w:pPr>
              <w:pStyle w:val="NormalLeft"/>
              <w:rPr>
                <w:lang w:val="en-GB"/>
              </w:rPr>
            </w:pPr>
            <w:r w:rsidRPr="00711388">
              <w:rPr>
                <w:lang w:val="en-GB"/>
              </w:rPr>
              <w:t xml:space="preserve">16 </w:t>
            </w:r>
            <w:r w:rsidR="00845F43" w:rsidRPr="00711388">
              <w:rPr>
                <w:lang w:val="en-GB"/>
              </w:rPr>
              <w:t>-</w:t>
            </w:r>
            <w:r w:rsidRPr="00711388">
              <w:rPr>
                <w:lang w:val="en-GB"/>
              </w:rPr>
              <w:t xml:space="preserve"> Proportional motor vehicle liability reinsurance</w:t>
            </w:r>
          </w:p>
          <w:p w14:paraId="426177CB" w14:textId="1309DE65" w:rsidR="00872AFE" w:rsidRPr="00711388" w:rsidRDefault="00872AFE" w:rsidP="00567869">
            <w:pPr>
              <w:pStyle w:val="NormalLeft"/>
              <w:rPr>
                <w:lang w:val="en-GB"/>
              </w:rPr>
            </w:pPr>
            <w:r w:rsidRPr="00711388">
              <w:rPr>
                <w:lang w:val="en-GB"/>
              </w:rPr>
              <w:t xml:space="preserve">17 </w:t>
            </w:r>
            <w:r w:rsidR="00845F43" w:rsidRPr="00711388">
              <w:rPr>
                <w:lang w:val="en-GB"/>
              </w:rPr>
              <w:t>-</w:t>
            </w:r>
            <w:r w:rsidRPr="00711388">
              <w:rPr>
                <w:lang w:val="en-GB"/>
              </w:rPr>
              <w:t xml:space="preserve"> Proportional other motor reinsurance</w:t>
            </w:r>
          </w:p>
          <w:p w14:paraId="303D8FF2" w14:textId="755CB1FD" w:rsidR="00872AFE" w:rsidRPr="00711388" w:rsidRDefault="00872AFE" w:rsidP="00567869">
            <w:pPr>
              <w:pStyle w:val="NormalLeft"/>
              <w:rPr>
                <w:lang w:val="en-GB"/>
              </w:rPr>
            </w:pPr>
            <w:r w:rsidRPr="00711388">
              <w:rPr>
                <w:lang w:val="en-GB"/>
              </w:rPr>
              <w:t xml:space="preserve">18 </w:t>
            </w:r>
            <w:r w:rsidR="00845F43" w:rsidRPr="00711388">
              <w:rPr>
                <w:lang w:val="en-GB"/>
              </w:rPr>
              <w:t>-</w:t>
            </w:r>
            <w:r w:rsidRPr="00711388">
              <w:rPr>
                <w:lang w:val="en-GB"/>
              </w:rPr>
              <w:t xml:space="preserve"> Proportional marine, aviation and transport reinsurance</w:t>
            </w:r>
          </w:p>
          <w:p w14:paraId="44C811A7" w14:textId="2E1F2C87" w:rsidR="00872AFE" w:rsidRPr="00711388" w:rsidRDefault="00872AFE" w:rsidP="00567869">
            <w:pPr>
              <w:pStyle w:val="NormalLeft"/>
              <w:rPr>
                <w:lang w:val="en-GB"/>
              </w:rPr>
            </w:pPr>
            <w:r w:rsidRPr="00711388">
              <w:rPr>
                <w:lang w:val="en-GB"/>
              </w:rPr>
              <w:t xml:space="preserve">19 </w:t>
            </w:r>
            <w:r w:rsidR="00845F43" w:rsidRPr="00711388">
              <w:rPr>
                <w:lang w:val="en-GB"/>
              </w:rPr>
              <w:t>-</w:t>
            </w:r>
            <w:r w:rsidRPr="00711388">
              <w:rPr>
                <w:lang w:val="en-GB"/>
              </w:rPr>
              <w:t xml:space="preserve"> Proportional fire and other damage to property reinsurance</w:t>
            </w:r>
          </w:p>
          <w:p w14:paraId="4A5A0C3C" w14:textId="6871E416" w:rsidR="00872AFE" w:rsidRPr="00711388" w:rsidRDefault="00872AFE" w:rsidP="00567869">
            <w:pPr>
              <w:pStyle w:val="NormalLeft"/>
              <w:rPr>
                <w:lang w:val="en-GB"/>
              </w:rPr>
            </w:pPr>
            <w:r w:rsidRPr="00711388">
              <w:rPr>
                <w:lang w:val="en-GB"/>
              </w:rPr>
              <w:t xml:space="preserve">20 </w:t>
            </w:r>
            <w:r w:rsidR="00845F43" w:rsidRPr="00711388">
              <w:rPr>
                <w:lang w:val="en-GB"/>
              </w:rPr>
              <w:t>-</w:t>
            </w:r>
            <w:r w:rsidRPr="00711388">
              <w:rPr>
                <w:lang w:val="en-GB"/>
              </w:rPr>
              <w:t xml:space="preserve"> Proportional general liability reinsurance</w:t>
            </w:r>
          </w:p>
          <w:p w14:paraId="7B942818" w14:textId="0C13C658" w:rsidR="00872AFE" w:rsidRPr="00711388" w:rsidRDefault="00872AFE" w:rsidP="00567869">
            <w:pPr>
              <w:pStyle w:val="NormalLeft"/>
              <w:rPr>
                <w:lang w:val="en-GB"/>
              </w:rPr>
            </w:pPr>
            <w:r w:rsidRPr="00711388">
              <w:rPr>
                <w:lang w:val="en-GB"/>
              </w:rPr>
              <w:t xml:space="preserve">21 </w:t>
            </w:r>
            <w:r w:rsidR="00845F43" w:rsidRPr="00711388">
              <w:rPr>
                <w:lang w:val="en-GB"/>
              </w:rPr>
              <w:t>-</w:t>
            </w:r>
            <w:r w:rsidRPr="00711388">
              <w:rPr>
                <w:lang w:val="en-GB"/>
              </w:rPr>
              <w:t xml:space="preserve"> Proportional credit and suretyship reinsurance</w:t>
            </w:r>
          </w:p>
          <w:p w14:paraId="7DD319CD" w14:textId="1814694C" w:rsidR="00872AFE" w:rsidRPr="00711388" w:rsidRDefault="00872AFE" w:rsidP="00567869">
            <w:pPr>
              <w:pStyle w:val="NormalLeft"/>
              <w:rPr>
                <w:lang w:val="en-GB"/>
              </w:rPr>
            </w:pPr>
            <w:r w:rsidRPr="00711388">
              <w:rPr>
                <w:lang w:val="en-GB"/>
              </w:rPr>
              <w:t xml:space="preserve">22 </w:t>
            </w:r>
            <w:r w:rsidR="00845F43" w:rsidRPr="00711388">
              <w:rPr>
                <w:lang w:val="en-GB"/>
              </w:rPr>
              <w:t>-</w:t>
            </w:r>
            <w:r w:rsidRPr="00711388">
              <w:rPr>
                <w:lang w:val="en-GB"/>
              </w:rPr>
              <w:t xml:space="preserve"> Proportional legal expenses reinsurance</w:t>
            </w:r>
          </w:p>
          <w:p w14:paraId="2691BBB2" w14:textId="5A46C150" w:rsidR="00872AFE" w:rsidRPr="00711388" w:rsidRDefault="00872AFE" w:rsidP="00567869">
            <w:pPr>
              <w:pStyle w:val="NormalLeft"/>
              <w:rPr>
                <w:lang w:val="en-GB"/>
              </w:rPr>
            </w:pPr>
            <w:r w:rsidRPr="00711388">
              <w:rPr>
                <w:lang w:val="en-GB"/>
              </w:rPr>
              <w:t xml:space="preserve">23 </w:t>
            </w:r>
            <w:r w:rsidR="00845F43" w:rsidRPr="00711388">
              <w:rPr>
                <w:lang w:val="en-GB"/>
              </w:rPr>
              <w:t>-</w:t>
            </w:r>
            <w:r w:rsidRPr="00711388">
              <w:rPr>
                <w:lang w:val="en-GB"/>
              </w:rPr>
              <w:t xml:space="preserve"> Proportional assistance reinsurance</w:t>
            </w:r>
          </w:p>
          <w:p w14:paraId="3FDA56A2" w14:textId="42BB574B" w:rsidR="00872AFE" w:rsidRPr="00711388" w:rsidRDefault="00872AFE" w:rsidP="00567869">
            <w:pPr>
              <w:pStyle w:val="NormalLeft"/>
              <w:rPr>
                <w:lang w:val="en-GB"/>
              </w:rPr>
            </w:pPr>
            <w:r w:rsidRPr="00711388">
              <w:rPr>
                <w:lang w:val="en-GB"/>
              </w:rPr>
              <w:t xml:space="preserve">24 </w:t>
            </w:r>
            <w:r w:rsidR="00845F43" w:rsidRPr="00711388">
              <w:rPr>
                <w:lang w:val="en-GB"/>
              </w:rPr>
              <w:t>-</w:t>
            </w:r>
            <w:r w:rsidRPr="00711388">
              <w:rPr>
                <w:lang w:val="en-GB"/>
              </w:rPr>
              <w:t xml:space="preserve"> Proportional miscellaneous financial loss reinsurance</w:t>
            </w:r>
          </w:p>
          <w:p w14:paraId="363A5CD1" w14:textId="0F335A30" w:rsidR="00872AFE" w:rsidRPr="00711388" w:rsidRDefault="00872AFE" w:rsidP="00567869">
            <w:pPr>
              <w:pStyle w:val="NormalLeft"/>
              <w:rPr>
                <w:lang w:val="en-GB"/>
              </w:rPr>
            </w:pPr>
            <w:r w:rsidRPr="00711388">
              <w:rPr>
                <w:lang w:val="en-GB"/>
              </w:rPr>
              <w:lastRenderedPageBreak/>
              <w:t xml:space="preserve">25 </w:t>
            </w:r>
            <w:r w:rsidR="00845F43" w:rsidRPr="00711388">
              <w:rPr>
                <w:lang w:val="en-GB"/>
              </w:rPr>
              <w:t>-</w:t>
            </w:r>
            <w:r w:rsidRPr="00711388">
              <w:rPr>
                <w:lang w:val="en-GB"/>
              </w:rPr>
              <w:t xml:space="preserve"> Non</w:t>
            </w:r>
            <w:r w:rsidR="00711388" w:rsidRPr="00711388">
              <w:rPr>
                <w:lang w:val="en-GB"/>
              </w:rPr>
              <w:t>-</w:t>
            </w:r>
            <w:r w:rsidRPr="00711388">
              <w:rPr>
                <w:lang w:val="en-GB"/>
              </w:rPr>
              <w:t>proportional health reinsurance</w:t>
            </w:r>
          </w:p>
          <w:p w14:paraId="7807A134" w14:textId="66D9C016" w:rsidR="00872AFE" w:rsidRPr="00711388" w:rsidRDefault="00872AFE" w:rsidP="00567869">
            <w:pPr>
              <w:pStyle w:val="NormalLeft"/>
              <w:rPr>
                <w:lang w:val="en-GB"/>
              </w:rPr>
            </w:pPr>
            <w:r w:rsidRPr="00711388">
              <w:rPr>
                <w:lang w:val="en-GB"/>
              </w:rPr>
              <w:t xml:space="preserve">26 </w:t>
            </w:r>
            <w:r w:rsidR="00845F43" w:rsidRPr="00711388">
              <w:rPr>
                <w:lang w:val="en-GB"/>
              </w:rPr>
              <w:t>-</w:t>
            </w:r>
            <w:r w:rsidRPr="00711388">
              <w:rPr>
                <w:lang w:val="en-GB"/>
              </w:rPr>
              <w:t xml:space="preserve"> Non</w:t>
            </w:r>
            <w:r w:rsidR="00711388" w:rsidRPr="00711388">
              <w:rPr>
                <w:lang w:val="en-GB"/>
              </w:rPr>
              <w:t>-</w:t>
            </w:r>
            <w:r w:rsidRPr="00711388">
              <w:rPr>
                <w:lang w:val="en-GB"/>
              </w:rPr>
              <w:t>proportional casualty reinsurance</w:t>
            </w:r>
          </w:p>
          <w:p w14:paraId="57C03B94" w14:textId="1E86F145" w:rsidR="00872AFE" w:rsidRPr="00711388" w:rsidRDefault="00872AFE" w:rsidP="00567869">
            <w:pPr>
              <w:pStyle w:val="NormalLeft"/>
              <w:rPr>
                <w:lang w:val="en-GB"/>
              </w:rPr>
            </w:pPr>
            <w:r w:rsidRPr="00711388">
              <w:rPr>
                <w:lang w:val="en-GB"/>
              </w:rPr>
              <w:t xml:space="preserve">27 </w:t>
            </w:r>
            <w:r w:rsidR="00845F43" w:rsidRPr="00711388">
              <w:rPr>
                <w:lang w:val="en-GB"/>
              </w:rPr>
              <w:t>-</w:t>
            </w:r>
            <w:r w:rsidRPr="00711388">
              <w:rPr>
                <w:lang w:val="en-GB"/>
              </w:rPr>
              <w:t xml:space="preserve"> Non</w:t>
            </w:r>
            <w:r w:rsidR="00711388" w:rsidRPr="00711388">
              <w:rPr>
                <w:lang w:val="en-GB"/>
              </w:rPr>
              <w:t>-</w:t>
            </w:r>
            <w:r w:rsidRPr="00711388">
              <w:rPr>
                <w:lang w:val="en-GB"/>
              </w:rPr>
              <w:t>proportional marine, aviation and transport reinsurance</w:t>
            </w:r>
          </w:p>
          <w:p w14:paraId="04BA87FE" w14:textId="47BC600F" w:rsidR="00872AFE" w:rsidRPr="00711388" w:rsidRDefault="00872AFE" w:rsidP="00567869">
            <w:pPr>
              <w:pStyle w:val="NormalLeft"/>
              <w:rPr>
                <w:lang w:val="en-GB"/>
              </w:rPr>
            </w:pPr>
            <w:r w:rsidRPr="00711388">
              <w:rPr>
                <w:lang w:val="en-GB"/>
              </w:rPr>
              <w:t xml:space="preserve">28 </w:t>
            </w:r>
            <w:r w:rsidR="00845F43" w:rsidRPr="00711388">
              <w:rPr>
                <w:lang w:val="en-GB"/>
              </w:rPr>
              <w:t>-</w:t>
            </w:r>
            <w:r w:rsidRPr="00711388">
              <w:rPr>
                <w:lang w:val="en-GB"/>
              </w:rPr>
              <w:t xml:space="preserve"> Non</w:t>
            </w:r>
            <w:r w:rsidR="00711388" w:rsidRPr="00711388">
              <w:rPr>
                <w:lang w:val="en-GB"/>
              </w:rPr>
              <w:t>-</w:t>
            </w:r>
            <w:r w:rsidRPr="00711388">
              <w:rPr>
                <w:lang w:val="en-GB"/>
              </w:rPr>
              <w:t>proportional property reinsurance</w:t>
            </w:r>
          </w:p>
          <w:p w14:paraId="02FFCBFB" w14:textId="3CA5FEE3" w:rsidR="00872AFE" w:rsidRPr="00711388" w:rsidRDefault="00872AFE" w:rsidP="00567869">
            <w:pPr>
              <w:pStyle w:val="NormalLeft"/>
              <w:rPr>
                <w:lang w:val="en-GB"/>
              </w:rPr>
            </w:pPr>
            <w:r w:rsidRPr="00711388">
              <w:rPr>
                <w:lang w:val="en-GB"/>
              </w:rPr>
              <w:t xml:space="preserve">29 </w:t>
            </w:r>
            <w:r w:rsidR="00845F43" w:rsidRPr="00711388">
              <w:rPr>
                <w:lang w:val="en-GB"/>
              </w:rPr>
              <w:t>-</w:t>
            </w:r>
            <w:r w:rsidRPr="00711388">
              <w:rPr>
                <w:lang w:val="en-GB"/>
              </w:rPr>
              <w:t xml:space="preserve"> Health insurance</w:t>
            </w:r>
          </w:p>
          <w:p w14:paraId="2A411235" w14:textId="1AE82D4A" w:rsidR="00872AFE" w:rsidRPr="00711388" w:rsidRDefault="00872AFE" w:rsidP="00567869">
            <w:pPr>
              <w:pStyle w:val="NormalLeft"/>
              <w:rPr>
                <w:lang w:val="en-GB"/>
              </w:rPr>
            </w:pPr>
            <w:r w:rsidRPr="00711388">
              <w:rPr>
                <w:lang w:val="en-GB"/>
              </w:rPr>
              <w:t xml:space="preserve">30 </w:t>
            </w:r>
            <w:r w:rsidR="00845F43" w:rsidRPr="00711388">
              <w:rPr>
                <w:lang w:val="en-GB"/>
              </w:rPr>
              <w:t>-</w:t>
            </w:r>
            <w:r w:rsidRPr="00711388">
              <w:rPr>
                <w:lang w:val="en-GB"/>
              </w:rPr>
              <w:t xml:space="preserve"> Insurance with profit participation</w:t>
            </w:r>
          </w:p>
          <w:p w14:paraId="1D6453AD" w14:textId="0D293CBE" w:rsidR="00872AFE" w:rsidRPr="00711388" w:rsidRDefault="00872AFE" w:rsidP="00567869">
            <w:pPr>
              <w:pStyle w:val="NormalLeft"/>
              <w:rPr>
                <w:lang w:val="en-GB"/>
              </w:rPr>
            </w:pPr>
            <w:r w:rsidRPr="00711388">
              <w:rPr>
                <w:lang w:val="en-GB"/>
              </w:rPr>
              <w:t xml:space="preserve">31 </w:t>
            </w:r>
            <w:r w:rsidR="00845F43" w:rsidRPr="00711388">
              <w:rPr>
                <w:lang w:val="en-GB"/>
              </w:rPr>
              <w:t>-</w:t>
            </w:r>
            <w:r w:rsidRPr="00711388">
              <w:rPr>
                <w:lang w:val="en-GB"/>
              </w:rPr>
              <w:t xml:space="preserve"> Index</w:t>
            </w:r>
            <w:r w:rsidR="00711388" w:rsidRPr="00711388">
              <w:rPr>
                <w:lang w:val="en-GB"/>
              </w:rPr>
              <w:t>-</w:t>
            </w:r>
            <w:r w:rsidRPr="00711388">
              <w:rPr>
                <w:lang w:val="en-GB"/>
              </w:rPr>
              <w:t>linked and unit</w:t>
            </w:r>
            <w:r w:rsidR="00711388" w:rsidRPr="00711388">
              <w:rPr>
                <w:lang w:val="en-GB"/>
              </w:rPr>
              <w:t>-</w:t>
            </w:r>
            <w:r w:rsidRPr="00711388">
              <w:rPr>
                <w:lang w:val="en-GB"/>
              </w:rPr>
              <w:t>linked insurance</w:t>
            </w:r>
          </w:p>
          <w:p w14:paraId="2CEAC4DA" w14:textId="32B3CE0F" w:rsidR="00872AFE" w:rsidRPr="00711388" w:rsidRDefault="00872AFE" w:rsidP="00567869">
            <w:pPr>
              <w:pStyle w:val="NormalLeft"/>
              <w:rPr>
                <w:lang w:val="en-GB"/>
              </w:rPr>
            </w:pPr>
            <w:r w:rsidRPr="00711388">
              <w:rPr>
                <w:lang w:val="en-GB"/>
              </w:rPr>
              <w:t xml:space="preserve">32 </w:t>
            </w:r>
            <w:r w:rsidR="00845F43" w:rsidRPr="00711388">
              <w:rPr>
                <w:lang w:val="en-GB"/>
              </w:rPr>
              <w:t>-</w:t>
            </w:r>
            <w:r w:rsidRPr="00711388">
              <w:rPr>
                <w:lang w:val="en-GB"/>
              </w:rPr>
              <w:t xml:space="preserve"> Other life insurance</w:t>
            </w:r>
          </w:p>
          <w:p w14:paraId="458EB118" w14:textId="1E7D2CDE" w:rsidR="00872AFE" w:rsidRPr="00711388" w:rsidRDefault="00872AFE" w:rsidP="00567869">
            <w:pPr>
              <w:pStyle w:val="NormalLeft"/>
              <w:rPr>
                <w:lang w:val="en-GB"/>
              </w:rPr>
            </w:pPr>
            <w:r w:rsidRPr="00711388">
              <w:rPr>
                <w:lang w:val="en-GB"/>
              </w:rPr>
              <w:t xml:space="preserve">33 </w:t>
            </w:r>
            <w:r w:rsidR="00845F43"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health insurance obligations</w:t>
            </w:r>
          </w:p>
          <w:p w14:paraId="0E2CADA7" w14:textId="7C5B0CA8" w:rsidR="00872AFE" w:rsidRPr="00711388" w:rsidRDefault="00872AFE" w:rsidP="00567869">
            <w:pPr>
              <w:pStyle w:val="NormalLeft"/>
              <w:rPr>
                <w:lang w:val="en-GB"/>
              </w:rPr>
            </w:pPr>
            <w:r w:rsidRPr="00711388">
              <w:rPr>
                <w:lang w:val="en-GB"/>
              </w:rPr>
              <w:t xml:space="preserve">34 </w:t>
            </w:r>
            <w:r w:rsidR="00845F43" w:rsidRPr="00711388">
              <w:rPr>
                <w:lang w:val="en-GB"/>
              </w:rPr>
              <w:t>-</w:t>
            </w:r>
            <w:r w:rsidRPr="00711388">
              <w:rPr>
                <w:lang w:val="en-GB"/>
              </w:rPr>
              <w:t xml:space="preserve"> Annuities stemming from non</w:t>
            </w:r>
            <w:r w:rsidR="00711388" w:rsidRPr="00711388">
              <w:rPr>
                <w:lang w:val="en-GB"/>
              </w:rPr>
              <w:t>-</w:t>
            </w:r>
            <w:r w:rsidRPr="00711388">
              <w:rPr>
                <w:lang w:val="en-GB"/>
              </w:rPr>
              <w:t>life insurance contracts and relating to insurance obligations other than health insurance obligations</w:t>
            </w:r>
          </w:p>
          <w:p w14:paraId="630EA187" w14:textId="711B5567" w:rsidR="00872AFE" w:rsidRPr="00711388" w:rsidRDefault="00872AFE" w:rsidP="00567869">
            <w:pPr>
              <w:pStyle w:val="NormalLeft"/>
              <w:rPr>
                <w:lang w:val="en-GB"/>
              </w:rPr>
            </w:pPr>
            <w:r w:rsidRPr="00711388">
              <w:rPr>
                <w:lang w:val="en-GB"/>
              </w:rPr>
              <w:t xml:space="preserve">35 </w:t>
            </w:r>
            <w:r w:rsidR="00845F43" w:rsidRPr="00711388">
              <w:rPr>
                <w:lang w:val="en-GB"/>
              </w:rPr>
              <w:t>-</w:t>
            </w:r>
            <w:r w:rsidRPr="00711388">
              <w:rPr>
                <w:lang w:val="en-GB"/>
              </w:rPr>
              <w:t xml:space="preserve"> Health reinsurance</w:t>
            </w:r>
          </w:p>
          <w:p w14:paraId="4357AB48" w14:textId="104A0234" w:rsidR="00872AFE" w:rsidRPr="00711388" w:rsidRDefault="00872AFE" w:rsidP="00567869">
            <w:pPr>
              <w:pStyle w:val="NormalLeft"/>
              <w:rPr>
                <w:lang w:val="en-GB"/>
              </w:rPr>
            </w:pPr>
            <w:r w:rsidRPr="00711388">
              <w:rPr>
                <w:lang w:val="en-GB"/>
              </w:rPr>
              <w:t xml:space="preserve">36 </w:t>
            </w:r>
            <w:r w:rsidR="00845F43" w:rsidRPr="00711388">
              <w:rPr>
                <w:lang w:val="en-GB"/>
              </w:rPr>
              <w:t>-</w:t>
            </w:r>
            <w:r w:rsidRPr="00711388">
              <w:rPr>
                <w:lang w:val="en-GB"/>
              </w:rPr>
              <w:t xml:space="preserve"> Life reinsurance</w:t>
            </w:r>
          </w:p>
          <w:p w14:paraId="1552D0EF" w14:textId="6A34C488" w:rsidR="00872AFE" w:rsidRPr="00711388" w:rsidRDefault="00872AFE" w:rsidP="00567869">
            <w:pPr>
              <w:pStyle w:val="NormalLeft"/>
              <w:rPr>
                <w:lang w:val="en-GB"/>
              </w:rPr>
            </w:pPr>
            <w:r w:rsidRPr="00711388">
              <w:rPr>
                <w:lang w:val="en-GB"/>
              </w:rPr>
              <w:t xml:space="preserve">37 </w:t>
            </w:r>
            <w:r w:rsidR="00845F43" w:rsidRPr="00711388">
              <w:rPr>
                <w:lang w:val="en-GB"/>
              </w:rPr>
              <w:t>-</w:t>
            </w:r>
            <w:r w:rsidRPr="00711388">
              <w:rPr>
                <w:lang w:val="en-GB"/>
              </w:rPr>
              <w:t xml:space="preserve"> Multiline</w:t>
            </w:r>
          </w:p>
          <w:p w14:paraId="25262A42" w14:textId="77777777" w:rsidR="00872AFE" w:rsidRPr="00711388" w:rsidRDefault="00872AFE" w:rsidP="00567869">
            <w:pPr>
              <w:pStyle w:val="NormalLeft"/>
              <w:rPr>
                <w:lang w:val="en-GB"/>
              </w:rPr>
            </w:pPr>
            <w:r w:rsidRPr="00711388">
              <w:rPr>
                <w:lang w:val="en-GB"/>
              </w:rPr>
              <w:t>Where the reinsurance treaty or a similar arrangement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Solvency II line of business is required.</w:t>
            </w:r>
          </w:p>
        </w:tc>
      </w:tr>
      <w:tr w:rsidR="00872AFE" w:rsidRPr="00711388" w14:paraId="66C7E10A" w14:textId="77777777" w:rsidTr="00567869">
        <w:tc>
          <w:tcPr>
            <w:tcW w:w="1486" w:type="dxa"/>
            <w:tcBorders>
              <w:top w:val="single" w:sz="2" w:space="0" w:color="auto"/>
              <w:left w:val="single" w:sz="2" w:space="0" w:color="auto"/>
              <w:bottom w:val="single" w:sz="2" w:space="0" w:color="auto"/>
              <w:right w:val="single" w:sz="2" w:space="0" w:color="auto"/>
            </w:tcBorders>
          </w:tcPr>
          <w:p w14:paraId="7AC1884B" w14:textId="77777777" w:rsidR="00872AFE" w:rsidRPr="00711388" w:rsidRDefault="00872AFE" w:rsidP="00567869">
            <w:pPr>
              <w:pStyle w:val="NormalLeft"/>
              <w:rPr>
                <w:lang w:val="en-GB"/>
              </w:rPr>
            </w:pPr>
            <w:r w:rsidRPr="00711388">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6D969483" w14:textId="77777777" w:rsidR="00872AFE" w:rsidRPr="00711388" w:rsidRDefault="00872AFE" w:rsidP="00567869">
            <w:pPr>
              <w:pStyle w:val="NormalLeft"/>
              <w:rPr>
                <w:lang w:val="en-GB"/>
              </w:rPr>
            </w:pPr>
            <w:r w:rsidRPr="00711388">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44CC5BC0" w14:textId="77777777" w:rsidR="00872AFE" w:rsidRPr="00711388" w:rsidRDefault="00872AFE" w:rsidP="00567869">
            <w:pPr>
              <w:pStyle w:val="NormalLeft"/>
              <w:rPr>
                <w:lang w:val="en-GB"/>
              </w:rPr>
            </w:pPr>
            <w:r w:rsidRPr="00711388">
              <w:rPr>
                <w:lang w:val="en-GB"/>
              </w:rPr>
              <w:t>Identify the trigger mechanisms used by the SPV as trigger events that would oblige the SPV to make payment to the ceding (re)insurance undertaking. The following closed list shall be used:</w:t>
            </w:r>
          </w:p>
          <w:p w14:paraId="6EE8BFD2" w14:textId="7AE6F738"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Indemnity</w:t>
            </w:r>
          </w:p>
          <w:p w14:paraId="7213CAC8" w14:textId="6B9A4DCB"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Model Loss</w:t>
            </w:r>
          </w:p>
          <w:p w14:paraId="7C573F48" w14:textId="43ED0610"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Index or Parametric</w:t>
            </w:r>
          </w:p>
          <w:p w14:paraId="3A23AB43" w14:textId="72762F0E"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Hybrids (including components from the above</w:t>
            </w:r>
            <w:r w:rsidR="00711388" w:rsidRPr="00711388">
              <w:rPr>
                <w:lang w:val="en-GB"/>
              </w:rPr>
              <w:t>-</w:t>
            </w:r>
            <w:r w:rsidRPr="00711388">
              <w:rPr>
                <w:lang w:val="en-GB"/>
              </w:rPr>
              <w:t>mentioned techniques)</w:t>
            </w:r>
          </w:p>
          <w:p w14:paraId="056DF7CB" w14:textId="7F550CD6"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Other</w:t>
            </w:r>
          </w:p>
        </w:tc>
      </w:tr>
      <w:tr w:rsidR="00872AFE" w:rsidRPr="00711388" w14:paraId="0916F4D1" w14:textId="77777777" w:rsidTr="00567869">
        <w:tc>
          <w:tcPr>
            <w:tcW w:w="1486" w:type="dxa"/>
            <w:tcBorders>
              <w:top w:val="single" w:sz="2" w:space="0" w:color="auto"/>
              <w:left w:val="single" w:sz="2" w:space="0" w:color="auto"/>
              <w:bottom w:val="single" w:sz="2" w:space="0" w:color="auto"/>
              <w:right w:val="single" w:sz="2" w:space="0" w:color="auto"/>
            </w:tcBorders>
          </w:tcPr>
          <w:p w14:paraId="1D11229D" w14:textId="77777777" w:rsidR="00872AFE" w:rsidRPr="00711388" w:rsidRDefault="00872AFE" w:rsidP="00567869">
            <w:pPr>
              <w:pStyle w:val="NormalLeft"/>
              <w:rPr>
                <w:lang w:val="en-GB"/>
              </w:rPr>
            </w:pPr>
            <w:r w:rsidRPr="00711388">
              <w:rPr>
                <w:lang w:val="en-GB"/>
              </w:rPr>
              <w:lastRenderedPageBreak/>
              <w:t>C0080</w:t>
            </w:r>
          </w:p>
        </w:tc>
        <w:tc>
          <w:tcPr>
            <w:tcW w:w="1764" w:type="dxa"/>
            <w:tcBorders>
              <w:top w:val="single" w:sz="2" w:space="0" w:color="auto"/>
              <w:left w:val="single" w:sz="2" w:space="0" w:color="auto"/>
              <w:bottom w:val="single" w:sz="2" w:space="0" w:color="auto"/>
              <w:right w:val="single" w:sz="2" w:space="0" w:color="auto"/>
            </w:tcBorders>
          </w:tcPr>
          <w:p w14:paraId="35699CAE" w14:textId="77777777" w:rsidR="00872AFE" w:rsidRPr="00711388" w:rsidRDefault="00872AFE" w:rsidP="00567869">
            <w:pPr>
              <w:pStyle w:val="NormalLeft"/>
              <w:rPr>
                <w:lang w:val="en-GB"/>
              </w:rPr>
            </w:pPr>
            <w:r w:rsidRPr="00711388">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2FAC892B" w14:textId="77777777" w:rsidR="00872AFE" w:rsidRPr="00711388" w:rsidRDefault="00872AFE" w:rsidP="00567869">
            <w:pPr>
              <w:pStyle w:val="NormalLeft"/>
              <w:rPr>
                <w:lang w:val="en-GB"/>
              </w:rPr>
            </w:pPr>
            <w:r w:rsidRPr="00711388">
              <w:rPr>
                <w:lang w:val="en-GB"/>
              </w:rPr>
              <w:t>Description of the specific trigger that would oblige the SPV to make payment to the ceding (re)insurance undertaking.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872AFE" w:rsidRPr="00711388" w14:paraId="78D88AC5" w14:textId="77777777" w:rsidTr="00567869">
        <w:tc>
          <w:tcPr>
            <w:tcW w:w="1486" w:type="dxa"/>
            <w:tcBorders>
              <w:top w:val="single" w:sz="2" w:space="0" w:color="auto"/>
              <w:left w:val="single" w:sz="2" w:space="0" w:color="auto"/>
              <w:bottom w:val="single" w:sz="2" w:space="0" w:color="auto"/>
              <w:right w:val="single" w:sz="2" w:space="0" w:color="auto"/>
            </w:tcBorders>
          </w:tcPr>
          <w:p w14:paraId="50BAA042" w14:textId="77777777" w:rsidR="00872AFE" w:rsidRPr="00711388" w:rsidRDefault="00872AFE" w:rsidP="00567869">
            <w:pPr>
              <w:pStyle w:val="NormalLeft"/>
              <w:rPr>
                <w:lang w:val="en-GB"/>
              </w:rPr>
            </w:pPr>
            <w:r w:rsidRPr="00711388">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22A2F5DF" w14:textId="77777777" w:rsidR="00872AFE" w:rsidRPr="00711388" w:rsidRDefault="00872AFE" w:rsidP="00567869">
            <w:pPr>
              <w:pStyle w:val="NormalLeft"/>
              <w:rPr>
                <w:lang w:val="en-GB"/>
              </w:rPr>
            </w:pPr>
            <w:r w:rsidRPr="00711388">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60BF2315" w14:textId="5C3E166C" w:rsidR="00872AFE" w:rsidRPr="00711388" w:rsidRDefault="00872AFE" w:rsidP="00567869">
            <w:pPr>
              <w:pStyle w:val="NormalLeft"/>
              <w:rPr>
                <w:lang w:val="en-GB"/>
              </w:rPr>
            </w:pPr>
            <w:r w:rsidRPr="00711388">
              <w:rPr>
                <w:lang w:val="en-GB"/>
              </w:rPr>
              <w:t>Identify if the trigger defined in the underlying (re)insurance policy with the pay</w:t>
            </w:r>
            <w:r w:rsidR="00711388" w:rsidRPr="00711388">
              <w:rPr>
                <w:lang w:val="en-GB"/>
              </w:rPr>
              <w:t>-</w:t>
            </w:r>
            <w:r w:rsidRPr="00711388">
              <w:rPr>
                <w:lang w:val="en-GB"/>
              </w:rPr>
              <w:t>out trigger defined in the treaty is the same as the one defined in the SPV. The following closed list shall be used:</w:t>
            </w:r>
          </w:p>
          <w:p w14:paraId="1FB1C9E0" w14:textId="62DE0CE7"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Same trigger</w:t>
            </w:r>
          </w:p>
          <w:p w14:paraId="029A69C6" w14:textId="0DAF63D6"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Different trigger</w:t>
            </w:r>
          </w:p>
        </w:tc>
      </w:tr>
      <w:tr w:rsidR="00872AFE" w:rsidRPr="00711388" w14:paraId="7A44B542" w14:textId="77777777" w:rsidTr="00567869">
        <w:tc>
          <w:tcPr>
            <w:tcW w:w="1486" w:type="dxa"/>
            <w:tcBorders>
              <w:top w:val="single" w:sz="2" w:space="0" w:color="auto"/>
              <w:left w:val="single" w:sz="2" w:space="0" w:color="auto"/>
              <w:bottom w:val="single" w:sz="2" w:space="0" w:color="auto"/>
              <w:right w:val="single" w:sz="2" w:space="0" w:color="auto"/>
            </w:tcBorders>
          </w:tcPr>
          <w:p w14:paraId="2650B077" w14:textId="77777777" w:rsidR="00872AFE" w:rsidRPr="00711388" w:rsidRDefault="00872AFE" w:rsidP="00567869">
            <w:pPr>
              <w:pStyle w:val="NormalLeft"/>
              <w:rPr>
                <w:lang w:val="en-GB"/>
              </w:rPr>
            </w:pPr>
            <w:r w:rsidRPr="00711388">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008E8A3E" w14:textId="7153D10C" w:rsidR="00872AFE" w:rsidRPr="00711388" w:rsidRDefault="00872AFE" w:rsidP="00567869">
            <w:pPr>
              <w:pStyle w:val="NormalLeft"/>
              <w:rPr>
                <w:lang w:val="en-GB"/>
              </w:rPr>
            </w:pPr>
            <w:r w:rsidRPr="00711388">
              <w:rPr>
                <w:lang w:val="en-GB"/>
              </w:rPr>
              <w:t>Basis risk arising from risk</w:t>
            </w:r>
            <w:r w:rsidR="00711388" w:rsidRPr="00711388">
              <w:rPr>
                <w:lang w:val="en-GB"/>
              </w:rPr>
              <w:t>-</w:t>
            </w:r>
            <w:r w:rsidRPr="00711388">
              <w:rPr>
                <w:lang w:val="en-GB"/>
              </w:rPr>
              <w:t>transfer structure</w:t>
            </w:r>
          </w:p>
        </w:tc>
        <w:tc>
          <w:tcPr>
            <w:tcW w:w="6036" w:type="dxa"/>
            <w:tcBorders>
              <w:top w:val="single" w:sz="2" w:space="0" w:color="auto"/>
              <w:left w:val="single" w:sz="2" w:space="0" w:color="auto"/>
              <w:bottom w:val="single" w:sz="2" w:space="0" w:color="auto"/>
              <w:right w:val="single" w:sz="2" w:space="0" w:color="auto"/>
            </w:tcBorders>
          </w:tcPr>
          <w:p w14:paraId="775A2B29" w14:textId="68772E11" w:rsidR="00872AFE" w:rsidRPr="00711388" w:rsidRDefault="00872AFE" w:rsidP="00567869">
            <w:pPr>
              <w:pStyle w:val="NormalLeft"/>
              <w:rPr>
                <w:lang w:val="en-GB"/>
              </w:rPr>
            </w:pPr>
            <w:r w:rsidRPr="00711388">
              <w:rPr>
                <w:lang w:val="en-GB"/>
              </w:rPr>
              <w:t>Identify the causes of basis risk (i.e. that the exposure covered by the risk</w:t>
            </w:r>
            <w:r w:rsidR="00711388" w:rsidRPr="00711388">
              <w:rPr>
                <w:lang w:val="en-GB"/>
              </w:rPr>
              <w:t>-</w:t>
            </w:r>
            <w:r w:rsidRPr="00711388">
              <w:rPr>
                <w:lang w:val="en-GB"/>
              </w:rPr>
              <w:t>mitigation technique does not correspond to the risk exposure of the insurance or reinsurance undertaking). The following close</w:t>
            </w:r>
            <w:r w:rsidR="0035144A" w:rsidRPr="00711388">
              <w:rPr>
                <w:lang w:val="en-GB"/>
              </w:rPr>
              <w:t>d</w:t>
            </w:r>
            <w:r w:rsidRPr="00711388">
              <w:rPr>
                <w:lang w:val="en-GB"/>
              </w:rPr>
              <w:t xml:space="preserve"> list shall be used:</w:t>
            </w:r>
          </w:p>
          <w:p w14:paraId="5936BE67" w14:textId="3950EBC6"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No basis risk</w:t>
            </w:r>
          </w:p>
          <w:p w14:paraId="24335A33" w14:textId="59938B92"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Insufficient subordination for note holders,</w:t>
            </w:r>
          </w:p>
          <w:p w14:paraId="611815C4" w14:textId="14F948C2"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Investors' additional recourse against cedant,</w:t>
            </w:r>
          </w:p>
          <w:p w14:paraId="7407E5BA" w14:textId="69D614C5"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Additional risks were securitised subsequent to authorisation,</w:t>
            </w:r>
          </w:p>
          <w:p w14:paraId="6E05157E" w14:textId="5B11DDCA"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Cedants hold exposure to notes issued,</w:t>
            </w:r>
          </w:p>
          <w:p w14:paraId="5416659A" w14:textId="76215203"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w:t>
            </w:r>
          </w:p>
        </w:tc>
      </w:tr>
      <w:tr w:rsidR="00872AFE" w:rsidRPr="00711388" w14:paraId="1982CF88" w14:textId="77777777" w:rsidTr="00567869">
        <w:tc>
          <w:tcPr>
            <w:tcW w:w="1486" w:type="dxa"/>
            <w:tcBorders>
              <w:top w:val="single" w:sz="2" w:space="0" w:color="auto"/>
              <w:left w:val="single" w:sz="2" w:space="0" w:color="auto"/>
              <w:bottom w:val="single" w:sz="2" w:space="0" w:color="auto"/>
              <w:right w:val="single" w:sz="2" w:space="0" w:color="auto"/>
            </w:tcBorders>
          </w:tcPr>
          <w:p w14:paraId="38EAAFE5" w14:textId="77777777" w:rsidR="00872AFE" w:rsidRPr="00711388" w:rsidRDefault="00872AFE" w:rsidP="00567869">
            <w:pPr>
              <w:pStyle w:val="NormalLeft"/>
              <w:rPr>
                <w:lang w:val="en-GB"/>
              </w:rPr>
            </w:pPr>
            <w:r w:rsidRPr="00711388">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1E6AB50B" w14:textId="77777777" w:rsidR="00872AFE" w:rsidRPr="00711388" w:rsidRDefault="00872AFE" w:rsidP="00567869">
            <w:pPr>
              <w:pStyle w:val="NormalLeft"/>
              <w:rPr>
                <w:lang w:val="en-GB"/>
              </w:rPr>
            </w:pPr>
            <w:r w:rsidRPr="00711388">
              <w:rPr>
                <w:lang w:val="en-GB"/>
              </w:rPr>
              <w:t>Basis risk arising from contractual terms</w:t>
            </w:r>
          </w:p>
        </w:tc>
        <w:tc>
          <w:tcPr>
            <w:tcW w:w="6036" w:type="dxa"/>
            <w:tcBorders>
              <w:top w:val="single" w:sz="2" w:space="0" w:color="auto"/>
              <w:left w:val="single" w:sz="2" w:space="0" w:color="auto"/>
              <w:bottom w:val="single" w:sz="2" w:space="0" w:color="auto"/>
              <w:right w:val="single" w:sz="2" w:space="0" w:color="auto"/>
            </w:tcBorders>
          </w:tcPr>
          <w:p w14:paraId="7EB01A18" w14:textId="77777777" w:rsidR="00872AFE" w:rsidRPr="00711388" w:rsidRDefault="00872AFE" w:rsidP="00567869">
            <w:pPr>
              <w:pStyle w:val="NormalLeft"/>
              <w:rPr>
                <w:lang w:val="en-GB"/>
              </w:rPr>
            </w:pPr>
            <w:r w:rsidRPr="00711388">
              <w:rPr>
                <w:lang w:val="en-GB"/>
              </w:rPr>
              <w:t>Identify the basis risk arising from contractual terms.</w:t>
            </w:r>
          </w:p>
          <w:p w14:paraId="44E60647" w14:textId="74394994"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No basis risk</w:t>
            </w:r>
          </w:p>
          <w:p w14:paraId="478B9980" w14:textId="3144B454"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Substantial part of risks insured not transferred</w:t>
            </w:r>
          </w:p>
          <w:p w14:paraId="518C96D2" w14:textId="6935CD9F"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Insufficient trigger to match risk exposure of cedant</w:t>
            </w:r>
          </w:p>
        </w:tc>
      </w:tr>
      <w:tr w:rsidR="00872AFE" w:rsidRPr="00711388" w14:paraId="0D76C5B1" w14:textId="77777777" w:rsidTr="00567869">
        <w:tc>
          <w:tcPr>
            <w:tcW w:w="1486" w:type="dxa"/>
            <w:tcBorders>
              <w:top w:val="single" w:sz="2" w:space="0" w:color="auto"/>
              <w:left w:val="single" w:sz="2" w:space="0" w:color="auto"/>
              <w:bottom w:val="single" w:sz="2" w:space="0" w:color="auto"/>
              <w:right w:val="single" w:sz="2" w:space="0" w:color="auto"/>
            </w:tcBorders>
          </w:tcPr>
          <w:p w14:paraId="4A6054B2" w14:textId="77777777" w:rsidR="00872AFE" w:rsidRPr="00711388" w:rsidRDefault="00872AFE" w:rsidP="00567869">
            <w:pPr>
              <w:pStyle w:val="NormalLeft"/>
              <w:rPr>
                <w:lang w:val="en-GB"/>
              </w:rPr>
            </w:pPr>
            <w:r w:rsidRPr="00711388">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6C9E04A8" w14:textId="6C5F4345" w:rsidR="00872AFE" w:rsidRPr="00711388" w:rsidRDefault="00872AFE" w:rsidP="00567869">
            <w:pPr>
              <w:pStyle w:val="NormalLeft"/>
              <w:rPr>
                <w:lang w:val="en-GB"/>
              </w:rPr>
            </w:pPr>
            <w:r w:rsidRPr="00711388">
              <w:rPr>
                <w:lang w:val="en-GB"/>
              </w:rPr>
              <w:t>SPV assets ring</w:t>
            </w:r>
            <w:r w:rsidR="00711388" w:rsidRPr="00711388">
              <w:rPr>
                <w:lang w:val="en-GB"/>
              </w:rPr>
              <w:t>-</w:t>
            </w:r>
            <w:r w:rsidRPr="00711388">
              <w:rPr>
                <w:lang w:val="en-GB"/>
              </w:rPr>
              <w:t>fenced to settle cedant</w:t>
            </w:r>
            <w:r w:rsidR="00711388" w:rsidRPr="00711388">
              <w:rPr>
                <w:lang w:val="en-GB"/>
              </w:rPr>
              <w:t>-</w:t>
            </w:r>
            <w:r w:rsidRPr="00711388">
              <w:rPr>
                <w:lang w:val="en-GB"/>
              </w:rPr>
              <w:t>specific obligations</w:t>
            </w:r>
          </w:p>
        </w:tc>
        <w:tc>
          <w:tcPr>
            <w:tcW w:w="6036" w:type="dxa"/>
            <w:tcBorders>
              <w:top w:val="single" w:sz="2" w:space="0" w:color="auto"/>
              <w:left w:val="single" w:sz="2" w:space="0" w:color="auto"/>
              <w:bottom w:val="single" w:sz="2" w:space="0" w:color="auto"/>
              <w:right w:val="single" w:sz="2" w:space="0" w:color="auto"/>
            </w:tcBorders>
          </w:tcPr>
          <w:p w14:paraId="052592A0" w14:textId="512605BE" w:rsidR="00872AFE" w:rsidRPr="00711388" w:rsidRDefault="00872AFE" w:rsidP="00567869">
            <w:pPr>
              <w:pStyle w:val="NormalLeft"/>
              <w:rPr>
                <w:lang w:val="en-GB"/>
              </w:rPr>
            </w:pPr>
            <w:r w:rsidRPr="00711388">
              <w:rPr>
                <w:lang w:val="en-GB"/>
              </w:rPr>
              <w:t>The amount of SPV assets ring</w:t>
            </w:r>
            <w:r w:rsidR="00711388" w:rsidRPr="00711388">
              <w:rPr>
                <w:lang w:val="en-GB"/>
              </w:rPr>
              <w:t>-</w:t>
            </w:r>
            <w:r w:rsidRPr="00711388">
              <w:rPr>
                <w:lang w:val="en-GB"/>
              </w:rPr>
              <w:t>fenced for the reporting cedant, which are available to settle the contractual liabilities reinsured by the SPV for that specific cedant only (collateral assets specifically recognised on balance sheet of the SPV in relation to the obligation assumed).</w:t>
            </w:r>
          </w:p>
        </w:tc>
      </w:tr>
      <w:tr w:rsidR="00872AFE" w:rsidRPr="00711388" w14:paraId="707D52CB" w14:textId="77777777" w:rsidTr="00567869">
        <w:tc>
          <w:tcPr>
            <w:tcW w:w="1486" w:type="dxa"/>
            <w:tcBorders>
              <w:top w:val="single" w:sz="2" w:space="0" w:color="auto"/>
              <w:left w:val="single" w:sz="2" w:space="0" w:color="auto"/>
              <w:bottom w:val="single" w:sz="2" w:space="0" w:color="auto"/>
              <w:right w:val="single" w:sz="2" w:space="0" w:color="auto"/>
            </w:tcBorders>
          </w:tcPr>
          <w:p w14:paraId="208AC84E" w14:textId="77777777" w:rsidR="00872AFE" w:rsidRPr="00711388" w:rsidRDefault="00872AFE" w:rsidP="00567869">
            <w:pPr>
              <w:pStyle w:val="NormalLeft"/>
              <w:rPr>
                <w:lang w:val="en-GB"/>
              </w:rPr>
            </w:pPr>
            <w:r w:rsidRPr="00711388">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07332A3D" w14:textId="1F29C3FC" w:rsidR="00872AFE" w:rsidRPr="00711388" w:rsidRDefault="00872AFE" w:rsidP="00567869">
            <w:pPr>
              <w:pStyle w:val="NormalLeft"/>
              <w:rPr>
                <w:lang w:val="en-GB"/>
              </w:rPr>
            </w:pPr>
            <w:r w:rsidRPr="00711388">
              <w:rPr>
                <w:lang w:val="en-GB"/>
              </w:rPr>
              <w:t>Other non cedant</w:t>
            </w:r>
            <w:r w:rsidR="00711388" w:rsidRPr="00711388">
              <w:rPr>
                <w:lang w:val="en-GB"/>
              </w:rPr>
              <w:t>-</w:t>
            </w:r>
            <w:r w:rsidRPr="00711388">
              <w:rPr>
                <w:lang w:val="en-GB"/>
              </w:rPr>
              <w:t xml:space="preserve">specific SPV Assets for </w:t>
            </w:r>
            <w:r w:rsidRPr="00711388">
              <w:rPr>
                <w:lang w:val="en-GB"/>
              </w:rPr>
              <w:lastRenderedPageBreak/>
              <w:t>which recourse may exist</w:t>
            </w:r>
          </w:p>
        </w:tc>
        <w:tc>
          <w:tcPr>
            <w:tcW w:w="6036" w:type="dxa"/>
            <w:tcBorders>
              <w:top w:val="single" w:sz="2" w:space="0" w:color="auto"/>
              <w:left w:val="single" w:sz="2" w:space="0" w:color="auto"/>
              <w:bottom w:val="single" w:sz="2" w:space="0" w:color="auto"/>
              <w:right w:val="single" w:sz="2" w:space="0" w:color="auto"/>
            </w:tcBorders>
          </w:tcPr>
          <w:p w14:paraId="50E807BA" w14:textId="77777777" w:rsidR="00872AFE" w:rsidRPr="00711388" w:rsidRDefault="00872AFE" w:rsidP="00567869">
            <w:pPr>
              <w:pStyle w:val="NormalLeft"/>
              <w:rPr>
                <w:lang w:val="en-GB"/>
              </w:rPr>
            </w:pPr>
            <w:r w:rsidRPr="00711388">
              <w:rPr>
                <w:lang w:val="en-GB"/>
              </w:rPr>
              <w:lastRenderedPageBreak/>
              <w:t xml:space="preserve">The amount of SPV assets (recognised on balance sheet of the SPV), not directly related to the reporting cedant but for which recourse exists. This would include any ‘free assets’ </w:t>
            </w:r>
            <w:r w:rsidRPr="00711388">
              <w:rPr>
                <w:lang w:val="en-GB"/>
              </w:rPr>
              <w:lastRenderedPageBreak/>
              <w:t>of the SPV, which may be available to settle the reporting cedant's liabilities.</w:t>
            </w:r>
          </w:p>
        </w:tc>
      </w:tr>
      <w:tr w:rsidR="00872AFE" w:rsidRPr="00711388" w14:paraId="4BEDC233" w14:textId="77777777" w:rsidTr="00567869">
        <w:tc>
          <w:tcPr>
            <w:tcW w:w="1486" w:type="dxa"/>
            <w:tcBorders>
              <w:top w:val="single" w:sz="2" w:space="0" w:color="auto"/>
              <w:left w:val="single" w:sz="2" w:space="0" w:color="auto"/>
              <w:bottom w:val="single" w:sz="2" w:space="0" w:color="auto"/>
              <w:right w:val="single" w:sz="2" w:space="0" w:color="auto"/>
            </w:tcBorders>
          </w:tcPr>
          <w:p w14:paraId="12DE28FD" w14:textId="77777777" w:rsidR="00872AFE" w:rsidRPr="00711388" w:rsidRDefault="00872AFE" w:rsidP="00567869">
            <w:pPr>
              <w:pStyle w:val="NormalLeft"/>
              <w:rPr>
                <w:lang w:val="en-GB"/>
              </w:rPr>
            </w:pPr>
            <w:r w:rsidRPr="00711388">
              <w:rPr>
                <w:lang w:val="en-GB"/>
              </w:rPr>
              <w:lastRenderedPageBreak/>
              <w:t>C0140</w:t>
            </w:r>
          </w:p>
        </w:tc>
        <w:tc>
          <w:tcPr>
            <w:tcW w:w="1764" w:type="dxa"/>
            <w:tcBorders>
              <w:top w:val="single" w:sz="2" w:space="0" w:color="auto"/>
              <w:left w:val="single" w:sz="2" w:space="0" w:color="auto"/>
              <w:bottom w:val="single" w:sz="2" w:space="0" w:color="auto"/>
              <w:right w:val="single" w:sz="2" w:space="0" w:color="auto"/>
            </w:tcBorders>
          </w:tcPr>
          <w:p w14:paraId="6FD73378" w14:textId="77777777" w:rsidR="00872AFE" w:rsidRPr="00711388" w:rsidRDefault="00872AFE" w:rsidP="00567869">
            <w:pPr>
              <w:pStyle w:val="NormalLeft"/>
              <w:rPr>
                <w:lang w:val="en-GB"/>
              </w:rPr>
            </w:pPr>
            <w:r w:rsidRPr="00711388">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2DDE8053" w14:textId="77777777" w:rsidR="00872AFE" w:rsidRPr="00711388" w:rsidRDefault="00872AFE" w:rsidP="00567869">
            <w:pPr>
              <w:pStyle w:val="NormalLeft"/>
              <w:rPr>
                <w:lang w:val="en-GB"/>
              </w:rPr>
            </w:pPr>
            <w:r w:rsidRPr="00711388">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872AFE" w:rsidRPr="00711388" w14:paraId="2726CA90" w14:textId="77777777" w:rsidTr="00567869">
        <w:tc>
          <w:tcPr>
            <w:tcW w:w="1486" w:type="dxa"/>
            <w:tcBorders>
              <w:top w:val="single" w:sz="2" w:space="0" w:color="auto"/>
              <w:left w:val="single" w:sz="2" w:space="0" w:color="auto"/>
              <w:bottom w:val="single" w:sz="2" w:space="0" w:color="auto"/>
              <w:right w:val="single" w:sz="2" w:space="0" w:color="auto"/>
            </w:tcBorders>
          </w:tcPr>
          <w:p w14:paraId="7B3FF464" w14:textId="77777777" w:rsidR="00872AFE" w:rsidRPr="00711388" w:rsidRDefault="00872AFE" w:rsidP="00567869">
            <w:pPr>
              <w:pStyle w:val="NormalLeft"/>
              <w:rPr>
                <w:lang w:val="en-GB"/>
              </w:rPr>
            </w:pPr>
            <w:r w:rsidRPr="00711388">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5F8FA6AC" w14:textId="77777777" w:rsidR="00872AFE" w:rsidRPr="00711388" w:rsidRDefault="00872AFE" w:rsidP="00567869">
            <w:pPr>
              <w:pStyle w:val="NormalLeft"/>
              <w:rPr>
                <w:lang w:val="en-GB"/>
              </w:rPr>
            </w:pPr>
            <w:r w:rsidRPr="00711388">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24FA088D" w14:textId="46C7CB95" w:rsidR="00872AFE" w:rsidRPr="00711388" w:rsidRDefault="00872AFE" w:rsidP="00567869">
            <w:pPr>
              <w:pStyle w:val="NormalLeft"/>
              <w:rPr>
                <w:lang w:val="en-GB"/>
              </w:rPr>
            </w:pPr>
            <w:r w:rsidRPr="00711388">
              <w:rPr>
                <w:lang w:val="en-GB"/>
              </w:rPr>
              <w:t>Amount of total maximum possible obligations from reinsurance contract (cedant</w:t>
            </w:r>
            <w:r w:rsidR="00711388" w:rsidRPr="00711388">
              <w:rPr>
                <w:lang w:val="en-GB"/>
              </w:rPr>
              <w:t>-</w:t>
            </w:r>
            <w:r w:rsidRPr="00711388">
              <w:rPr>
                <w:lang w:val="en-GB"/>
              </w:rPr>
              <w:t>specific).</w:t>
            </w:r>
          </w:p>
        </w:tc>
      </w:tr>
      <w:tr w:rsidR="00872AFE" w:rsidRPr="00711388" w14:paraId="16EAC24E" w14:textId="77777777" w:rsidTr="00567869">
        <w:tc>
          <w:tcPr>
            <w:tcW w:w="1486" w:type="dxa"/>
            <w:tcBorders>
              <w:top w:val="single" w:sz="2" w:space="0" w:color="auto"/>
              <w:left w:val="single" w:sz="2" w:space="0" w:color="auto"/>
              <w:bottom w:val="single" w:sz="2" w:space="0" w:color="auto"/>
              <w:right w:val="single" w:sz="2" w:space="0" w:color="auto"/>
            </w:tcBorders>
          </w:tcPr>
          <w:p w14:paraId="1635B8C7" w14:textId="77777777" w:rsidR="00872AFE" w:rsidRPr="00711388" w:rsidRDefault="00872AFE" w:rsidP="00567869">
            <w:pPr>
              <w:pStyle w:val="NormalLeft"/>
              <w:rPr>
                <w:lang w:val="en-GB"/>
              </w:rPr>
            </w:pPr>
            <w:r w:rsidRPr="00711388">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25FE6231" w14:textId="77777777" w:rsidR="00872AFE" w:rsidRPr="00711388" w:rsidRDefault="00872AFE" w:rsidP="00567869">
            <w:pPr>
              <w:pStyle w:val="NormalLeft"/>
              <w:rPr>
                <w:lang w:val="en-GB"/>
              </w:rPr>
            </w:pPr>
            <w:r w:rsidRPr="00711388">
              <w:rPr>
                <w:lang w:val="en-GB"/>
              </w:rPr>
              <w:t>SPV fully funded in relation to cedant obligations 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2B09B89C" w14:textId="40F2BAA3" w:rsidR="00872AFE" w:rsidRPr="00711388" w:rsidRDefault="00872AFE" w:rsidP="00567869">
            <w:pPr>
              <w:pStyle w:val="NormalLeft"/>
              <w:rPr>
                <w:lang w:val="en-GB"/>
              </w:rPr>
            </w:pPr>
            <w:r w:rsidRPr="00711388">
              <w:rPr>
                <w:lang w:val="en-GB"/>
              </w:rPr>
              <w:t>Identify if the protection offered by the risk</w:t>
            </w:r>
            <w:r w:rsidR="00711388" w:rsidRPr="00711388">
              <w:rPr>
                <w:lang w:val="en-GB"/>
              </w:rPr>
              <w:t>-</w:t>
            </w:r>
            <w:r w:rsidRPr="00711388">
              <w:rPr>
                <w:lang w:val="en-GB"/>
              </w:rPr>
              <w:t>mitigation technique may only be partially recognised where counterparty to a reinsurance contract ceases to be able to provide effective and continuing risk</w:t>
            </w:r>
            <w:r w:rsidR="00711388" w:rsidRPr="00711388">
              <w:rPr>
                <w:lang w:val="en-GB"/>
              </w:rPr>
              <w:t>-</w:t>
            </w:r>
            <w:r w:rsidRPr="00711388">
              <w:rPr>
                <w:lang w:val="en-GB"/>
              </w:rPr>
              <w:t>transfer. The following closed list shall be used:</w:t>
            </w:r>
          </w:p>
          <w:p w14:paraId="2EFC051A" w14:textId="350B5672"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SPV fully funded in relation to cedant obligations</w:t>
            </w:r>
          </w:p>
          <w:p w14:paraId="155C746A" w14:textId="15DA7C85"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SPV not fully funded in relation to cedant obligations</w:t>
            </w:r>
          </w:p>
        </w:tc>
      </w:tr>
      <w:tr w:rsidR="00872AFE" w:rsidRPr="00711388" w14:paraId="0407EB65" w14:textId="77777777" w:rsidTr="00567869">
        <w:tc>
          <w:tcPr>
            <w:tcW w:w="1486" w:type="dxa"/>
            <w:tcBorders>
              <w:top w:val="single" w:sz="2" w:space="0" w:color="auto"/>
              <w:left w:val="single" w:sz="2" w:space="0" w:color="auto"/>
              <w:bottom w:val="single" w:sz="2" w:space="0" w:color="auto"/>
              <w:right w:val="single" w:sz="2" w:space="0" w:color="auto"/>
            </w:tcBorders>
          </w:tcPr>
          <w:p w14:paraId="472CDBDD" w14:textId="77777777" w:rsidR="00872AFE" w:rsidRPr="00711388" w:rsidRDefault="00872AFE" w:rsidP="00567869">
            <w:pPr>
              <w:pStyle w:val="NormalLeft"/>
              <w:rPr>
                <w:lang w:val="en-GB"/>
              </w:rPr>
            </w:pPr>
            <w:r w:rsidRPr="00711388">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1EFB8999" w14:textId="77777777" w:rsidR="00872AFE" w:rsidRPr="00711388" w:rsidRDefault="00872AFE" w:rsidP="00567869">
            <w:pPr>
              <w:pStyle w:val="NormalLeft"/>
              <w:rPr>
                <w:lang w:val="en-GB"/>
              </w:rPr>
            </w:pPr>
            <w:r w:rsidRPr="00711388">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32DA8408" w14:textId="77777777" w:rsidR="00872AFE" w:rsidRPr="00711388" w:rsidRDefault="00872AFE" w:rsidP="00567869">
            <w:pPr>
              <w:pStyle w:val="NormalLeft"/>
              <w:rPr>
                <w:lang w:val="en-GB"/>
              </w:rPr>
            </w:pPr>
            <w:r w:rsidRPr="00711388">
              <w:rPr>
                <w:lang w:val="en-GB"/>
              </w:rPr>
              <w:t>Amount of SPV Recoverables recognised on the Solvency II balance sheet of the reporting undertaking (prior to adjustments made for expected losses due to counterparty default). This shall be calculated in accordance with the requirements of Article 41of Delegated Regulation (EU) 2015/35.</w:t>
            </w:r>
          </w:p>
        </w:tc>
      </w:tr>
      <w:tr w:rsidR="00872AFE" w:rsidRPr="00711388" w14:paraId="06950EE9" w14:textId="77777777" w:rsidTr="00567869">
        <w:tc>
          <w:tcPr>
            <w:tcW w:w="1486" w:type="dxa"/>
            <w:tcBorders>
              <w:top w:val="single" w:sz="2" w:space="0" w:color="auto"/>
              <w:left w:val="single" w:sz="2" w:space="0" w:color="auto"/>
              <w:bottom w:val="single" w:sz="2" w:space="0" w:color="auto"/>
              <w:right w:val="single" w:sz="2" w:space="0" w:color="auto"/>
            </w:tcBorders>
          </w:tcPr>
          <w:p w14:paraId="3EDE35EB" w14:textId="77777777" w:rsidR="00872AFE" w:rsidRPr="00711388" w:rsidRDefault="00872AFE" w:rsidP="00567869">
            <w:pPr>
              <w:pStyle w:val="NormalLeft"/>
              <w:rPr>
                <w:lang w:val="en-GB"/>
              </w:rPr>
            </w:pPr>
            <w:r w:rsidRPr="00711388">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6DC742FF" w14:textId="77777777" w:rsidR="00872AFE" w:rsidRPr="00711388" w:rsidRDefault="00872AFE" w:rsidP="00567869">
            <w:pPr>
              <w:pStyle w:val="NormalLeft"/>
              <w:rPr>
                <w:lang w:val="en-GB"/>
              </w:rPr>
            </w:pPr>
            <w:r w:rsidRPr="00711388">
              <w:rPr>
                <w:lang w:val="en-GB"/>
              </w:rPr>
              <w:t>Identification of material investments held by cedant in SPV</w:t>
            </w:r>
          </w:p>
        </w:tc>
        <w:tc>
          <w:tcPr>
            <w:tcW w:w="6036" w:type="dxa"/>
            <w:tcBorders>
              <w:top w:val="single" w:sz="2" w:space="0" w:color="auto"/>
              <w:left w:val="single" w:sz="2" w:space="0" w:color="auto"/>
              <w:bottom w:val="single" w:sz="2" w:space="0" w:color="auto"/>
              <w:right w:val="single" w:sz="2" w:space="0" w:color="auto"/>
            </w:tcBorders>
          </w:tcPr>
          <w:p w14:paraId="10622D8C" w14:textId="77777777" w:rsidR="00872AFE" w:rsidRPr="00711388" w:rsidRDefault="00872AFE" w:rsidP="00567869">
            <w:pPr>
              <w:pStyle w:val="NormalLeft"/>
              <w:rPr>
                <w:lang w:val="en-GB"/>
              </w:rPr>
            </w:pPr>
            <w:r w:rsidRPr="00711388">
              <w:rPr>
                <w:lang w:val="en-GB"/>
              </w:rPr>
              <w:t>Identify whether material investments held by the cedant in the SPV exist, according to Article 210 of Delegated Regulation (EU) 2015/35.</w:t>
            </w:r>
          </w:p>
          <w:p w14:paraId="2179FF8B" w14:textId="493C6852"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Not applicable</w:t>
            </w:r>
          </w:p>
          <w:p w14:paraId="604D4D5D" w14:textId="614C3E89"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Investments of SPV controlled by cedant and/or sponsor (where it differs from cedant);</w:t>
            </w:r>
          </w:p>
          <w:p w14:paraId="109DC8C6" w14:textId="5E49BAF1"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Investments of SPV held by cedant (equity, notes or other subordinated debt of the SPV);</w:t>
            </w:r>
          </w:p>
          <w:p w14:paraId="102BFB32" w14:textId="7F25F794"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Cedant sells reinsurance or other risk mitigation protection to the SPV;</w:t>
            </w:r>
          </w:p>
          <w:p w14:paraId="0250678A" w14:textId="560D759D" w:rsidR="00872AFE" w:rsidRPr="00711388" w:rsidRDefault="00872AFE" w:rsidP="00567869">
            <w:pPr>
              <w:pStyle w:val="NormalLeft"/>
              <w:rPr>
                <w:lang w:val="en-GB"/>
              </w:rPr>
            </w:pPr>
            <w:r w:rsidRPr="00711388">
              <w:rPr>
                <w:lang w:val="en-GB"/>
              </w:rPr>
              <w:lastRenderedPageBreak/>
              <w:t xml:space="preserve">5 </w:t>
            </w:r>
            <w:r w:rsidR="00845F43" w:rsidRPr="00711388">
              <w:rPr>
                <w:lang w:val="en-GB"/>
              </w:rPr>
              <w:t>-</w:t>
            </w:r>
            <w:r w:rsidRPr="00711388">
              <w:rPr>
                <w:lang w:val="en-GB"/>
              </w:rPr>
              <w:t xml:space="preserve"> Cedant has provided guarantee or other credit enhancement to SPV or note holders;</w:t>
            </w:r>
          </w:p>
          <w:p w14:paraId="61A0B95A" w14:textId="2AA24883"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Sufficient basis risk retained by cedant;</w:t>
            </w:r>
          </w:p>
          <w:p w14:paraId="6DF38F95" w14:textId="4582A9E1"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Other.</w:t>
            </w:r>
          </w:p>
          <w:p w14:paraId="33D82876" w14:textId="77777777" w:rsidR="00872AFE" w:rsidRPr="00711388" w:rsidRDefault="00872AFE" w:rsidP="00567869">
            <w:pPr>
              <w:pStyle w:val="NormalLeft"/>
              <w:rPr>
                <w:lang w:val="en-GB"/>
              </w:rPr>
            </w:pPr>
            <w:r w:rsidRPr="00711388">
              <w:rPr>
                <w:lang w:val="en-GB"/>
              </w:rPr>
              <w:t>If this is reported then cells C0030 and C0040 needs to identify the instrument.</w:t>
            </w:r>
          </w:p>
        </w:tc>
      </w:tr>
      <w:tr w:rsidR="00872AFE" w:rsidRPr="00711388" w14:paraId="4E0BB637" w14:textId="77777777" w:rsidTr="00567869">
        <w:tc>
          <w:tcPr>
            <w:tcW w:w="1486" w:type="dxa"/>
            <w:tcBorders>
              <w:top w:val="single" w:sz="2" w:space="0" w:color="auto"/>
              <w:left w:val="single" w:sz="2" w:space="0" w:color="auto"/>
              <w:bottom w:val="single" w:sz="2" w:space="0" w:color="auto"/>
              <w:right w:val="single" w:sz="2" w:space="0" w:color="auto"/>
            </w:tcBorders>
          </w:tcPr>
          <w:p w14:paraId="1F69C488" w14:textId="77777777" w:rsidR="00872AFE" w:rsidRPr="00711388" w:rsidRDefault="00872AFE" w:rsidP="00567869">
            <w:pPr>
              <w:pStyle w:val="NormalLeft"/>
              <w:rPr>
                <w:lang w:val="en-GB"/>
              </w:rPr>
            </w:pPr>
            <w:r w:rsidRPr="00711388">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37A55E9D" w14:textId="77777777" w:rsidR="00872AFE" w:rsidRPr="00711388" w:rsidRDefault="00872AFE" w:rsidP="00567869">
            <w:pPr>
              <w:pStyle w:val="NormalLeft"/>
              <w:rPr>
                <w:lang w:val="en-GB"/>
              </w:rPr>
            </w:pPr>
            <w:r w:rsidRPr="00711388">
              <w:rPr>
                <w:lang w:val="en-GB"/>
              </w:rPr>
              <w:t>Securitisation assets related to cedant held in trust with other third party than cedant/sponsor?</w:t>
            </w:r>
          </w:p>
        </w:tc>
        <w:tc>
          <w:tcPr>
            <w:tcW w:w="6036" w:type="dxa"/>
            <w:tcBorders>
              <w:top w:val="single" w:sz="2" w:space="0" w:color="auto"/>
              <w:left w:val="single" w:sz="2" w:space="0" w:color="auto"/>
              <w:bottom w:val="single" w:sz="2" w:space="0" w:color="auto"/>
              <w:right w:val="single" w:sz="2" w:space="0" w:color="auto"/>
            </w:tcBorders>
          </w:tcPr>
          <w:p w14:paraId="5E2B7244" w14:textId="77777777" w:rsidR="00872AFE" w:rsidRPr="00711388" w:rsidRDefault="00872AFE" w:rsidP="00567869">
            <w:pPr>
              <w:pStyle w:val="NormalLeft"/>
              <w:rPr>
                <w:lang w:val="en-GB"/>
              </w:rPr>
            </w:pPr>
            <w:r w:rsidRPr="00711388">
              <w:rPr>
                <w:lang w:val="en-GB"/>
              </w:rPr>
              <w:t>Identify if there are securitisation assets related to cedant held in trust with other third party than cedant/sponsor, considering the provisions of Articles 214(2) and 326 of Delegated Regulation (EU) 2015/35. One of the options in the following closed list shall be used:</w:t>
            </w:r>
          </w:p>
          <w:p w14:paraId="43CB949D" w14:textId="0582225B"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Held in trust with other third party than cedant/sponsor</w:t>
            </w:r>
          </w:p>
          <w:p w14:paraId="741112D0" w14:textId="2124C4CA"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Not held in trust with other third party than cedant/sponsor</w:t>
            </w:r>
          </w:p>
        </w:tc>
      </w:tr>
      <w:tr w:rsidR="00872AFE" w:rsidRPr="00711388" w14:paraId="3396EC22" w14:textId="77777777" w:rsidTr="00567869">
        <w:tc>
          <w:tcPr>
            <w:tcW w:w="1486" w:type="dxa"/>
            <w:tcBorders>
              <w:top w:val="single" w:sz="2" w:space="0" w:color="auto"/>
              <w:left w:val="single" w:sz="2" w:space="0" w:color="auto"/>
              <w:bottom w:val="single" w:sz="2" w:space="0" w:color="auto"/>
              <w:right w:val="single" w:sz="2" w:space="0" w:color="auto"/>
            </w:tcBorders>
          </w:tcPr>
          <w:p w14:paraId="325A312D" w14:textId="77777777" w:rsidR="00872AFE" w:rsidRPr="00711388" w:rsidRDefault="00872AFE" w:rsidP="00567869">
            <w:pPr>
              <w:pStyle w:val="NormalCentered"/>
              <w:rPr>
                <w:lang w:val="en-GB"/>
              </w:rPr>
            </w:pPr>
            <w:r w:rsidRPr="00711388">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491D52FB" w14:textId="77777777" w:rsidR="00872AFE" w:rsidRPr="00711388" w:rsidRDefault="00872AFE" w:rsidP="00567869">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0505338A" w14:textId="77777777" w:rsidR="00872AFE" w:rsidRPr="00711388" w:rsidRDefault="00872AFE" w:rsidP="00567869">
            <w:pPr>
              <w:pStyle w:val="NormalCentered"/>
              <w:rPr>
                <w:lang w:val="en-GB"/>
              </w:rPr>
            </w:pPr>
          </w:p>
        </w:tc>
      </w:tr>
      <w:tr w:rsidR="00872AFE" w:rsidRPr="00711388" w14:paraId="38FA2597" w14:textId="77777777" w:rsidTr="00567869">
        <w:tc>
          <w:tcPr>
            <w:tcW w:w="1486" w:type="dxa"/>
            <w:tcBorders>
              <w:top w:val="single" w:sz="2" w:space="0" w:color="auto"/>
              <w:left w:val="single" w:sz="2" w:space="0" w:color="auto"/>
              <w:bottom w:val="single" w:sz="2" w:space="0" w:color="auto"/>
              <w:right w:val="single" w:sz="2" w:space="0" w:color="auto"/>
            </w:tcBorders>
          </w:tcPr>
          <w:p w14:paraId="3FED9444" w14:textId="77777777" w:rsidR="00872AFE" w:rsidRPr="00711388" w:rsidRDefault="00872AFE" w:rsidP="00567869">
            <w:pPr>
              <w:pStyle w:val="NormalLeft"/>
              <w:rPr>
                <w:lang w:val="en-GB"/>
              </w:rPr>
            </w:pPr>
            <w:r w:rsidRPr="00711388">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185DCC39" w14:textId="77777777" w:rsidR="00872AFE" w:rsidRPr="00711388" w:rsidRDefault="00872AFE" w:rsidP="00567869">
            <w:pPr>
              <w:pStyle w:val="NormalLeft"/>
              <w:rPr>
                <w:lang w:val="en-GB"/>
              </w:rPr>
            </w:pPr>
            <w:r w:rsidRPr="00711388">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6170602D" w14:textId="77777777" w:rsidR="00872AFE" w:rsidRPr="00711388" w:rsidRDefault="00872AFE" w:rsidP="00567869">
            <w:pPr>
              <w:pStyle w:val="NormalLeft"/>
              <w:rPr>
                <w:lang w:val="en-GB"/>
              </w:rPr>
            </w:pPr>
            <w:r w:rsidRPr="00711388">
              <w:rPr>
                <w:lang w:val="en-GB"/>
              </w:rPr>
              <w:t>Internal code attributed to the SPV by the undertaking by this order of priority:</w:t>
            </w:r>
          </w:p>
          <w:p w14:paraId="2F268467" w14:textId="77777777" w:rsidR="00872AFE" w:rsidRPr="00711388" w:rsidRDefault="00872AFE" w:rsidP="0083381F">
            <w:pPr>
              <w:pStyle w:val="Tiret0"/>
              <w:numPr>
                <w:ilvl w:val="0"/>
                <w:numId w:val="52"/>
              </w:numPr>
              <w:rPr>
                <w:lang w:val="en-GB"/>
              </w:rPr>
            </w:pPr>
            <w:r w:rsidRPr="00711388">
              <w:rPr>
                <w:lang w:val="en-GB"/>
              </w:rPr>
              <w:t>Legal Entity Identifier (LEI);</w:t>
            </w:r>
          </w:p>
          <w:p w14:paraId="73B22607" w14:textId="77777777" w:rsidR="00872AFE" w:rsidRPr="00711388" w:rsidRDefault="00872AFE" w:rsidP="0083381F">
            <w:pPr>
              <w:pStyle w:val="Tiret0"/>
              <w:numPr>
                <w:ilvl w:val="0"/>
                <w:numId w:val="52"/>
              </w:numPr>
              <w:rPr>
                <w:lang w:val="en-GB"/>
              </w:rPr>
            </w:pPr>
            <w:r w:rsidRPr="00711388">
              <w:rPr>
                <w:lang w:val="en-GB"/>
              </w:rPr>
              <w:t>Specific code</w:t>
            </w:r>
          </w:p>
          <w:p w14:paraId="1469C6BE" w14:textId="77777777" w:rsidR="00872AFE" w:rsidRPr="00711388" w:rsidRDefault="00872AFE" w:rsidP="00567869">
            <w:pPr>
              <w:pStyle w:val="NormalLeft"/>
              <w:rPr>
                <w:lang w:val="en-GB"/>
              </w:rPr>
            </w:pPr>
            <w:r w:rsidRPr="00711388">
              <w:rPr>
                <w:lang w:val="en-GB"/>
              </w:rPr>
              <w:t>This code shall be unique to each SPV and remain constant over subsequent reports.</w:t>
            </w:r>
          </w:p>
        </w:tc>
      </w:tr>
      <w:tr w:rsidR="00872AFE" w:rsidRPr="00711388" w14:paraId="619305CE" w14:textId="77777777" w:rsidTr="00567869">
        <w:tc>
          <w:tcPr>
            <w:tcW w:w="1486" w:type="dxa"/>
            <w:tcBorders>
              <w:top w:val="single" w:sz="2" w:space="0" w:color="auto"/>
              <w:left w:val="single" w:sz="2" w:space="0" w:color="auto"/>
              <w:bottom w:val="single" w:sz="2" w:space="0" w:color="auto"/>
              <w:right w:val="single" w:sz="2" w:space="0" w:color="auto"/>
            </w:tcBorders>
          </w:tcPr>
          <w:p w14:paraId="6F80DF07" w14:textId="77777777" w:rsidR="00872AFE" w:rsidRPr="00711388" w:rsidRDefault="00872AFE" w:rsidP="00567869">
            <w:pPr>
              <w:pStyle w:val="NormalLeft"/>
              <w:rPr>
                <w:lang w:val="en-GB"/>
              </w:rPr>
            </w:pPr>
            <w:r w:rsidRPr="00711388">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3DF91331" w14:textId="77777777" w:rsidR="00872AFE" w:rsidRPr="00711388" w:rsidRDefault="00872AFE" w:rsidP="00567869">
            <w:pPr>
              <w:pStyle w:val="NormalLeft"/>
              <w:rPr>
                <w:lang w:val="en-GB"/>
              </w:rPr>
            </w:pPr>
            <w:r w:rsidRPr="00711388">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17621E30" w14:textId="77777777" w:rsidR="00872AFE" w:rsidRPr="00711388" w:rsidRDefault="00872AFE" w:rsidP="00567869">
            <w:pPr>
              <w:pStyle w:val="NormalLeft"/>
              <w:rPr>
                <w:lang w:val="en-GB"/>
              </w:rPr>
            </w:pPr>
            <w:r w:rsidRPr="00711388">
              <w:rPr>
                <w:lang w:val="en-GB"/>
              </w:rPr>
              <w:t>Identification of the code used in item ‘internal code of SPV’. One of the options in the following closed list shall be used:</w:t>
            </w:r>
          </w:p>
          <w:p w14:paraId="2A2CD3AE" w14:textId="41E3BD5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LEI</w:t>
            </w:r>
          </w:p>
          <w:p w14:paraId="14C1958D" w14:textId="0AB808E1"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Specific code</w:t>
            </w:r>
          </w:p>
        </w:tc>
      </w:tr>
      <w:tr w:rsidR="00872AFE" w:rsidRPr="00711388" w14:paraId="248ABA94" w14:textId="77777777" w:rsidTr="00567869">
        <w:tc>
          <w:tcPr>
            <w:tcW w:w="1486" w:type="dxa"/>
            <w:tcBorders>
              <w:top w:val="single" w:sz="2" w:space="0" w:color="auto"/>
              <w:left w:val="single" w:sz="2" w:space="0" w:color="auto"/>
              <w:bottom w:val="single" w:sz="2" w:space="0" w:color="auto"/>
              <w:right w:val="single" w:sz="2" w:space="0" w:color="auto"/>
            </w:tcBorders>
          </w:tcPr>
          <w:p w14:paraId="6052A9E4" w14:textId="77777777" w:rsidR="00872AFE" w:rsidRPr="00711388" w:rsidRDefault="00872AFE" w:rsidP="00567869">
            <w:pPr>
              <w:pStyle w:val="NormalLeft"/>
              <w:rPr>
                <w:lang w:val="en-GB"/>
              </w:rPr>
            </w:pPr>
            <w:r w:rsidRPr="00711388">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5E4C8BE8" w14:textId="77777777" w:rsidR="00872AFE" w:rsidRPr="00711388" w:rsidRDefault="00872AFE" w:rsidP="00567869">
            <w:pPr>
              <w:pStyle w:val="NormalLeft"/>
              <w:rPr>
                <w:lang w:val="en-GB"/>
              </w:rPr>
            </w:pPr>
            <w:r w:rsidRPr="00711388">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39A03BB1" w14:textId="77777777" w:rsidR="00872AFE" w:rsidRPr="00711388" w:rsidRDefault="00872AFE" w:rsidP="00567869">
            <w:pPr>
              <w:pStyle w:val="NormalLeft"/>
              <w:rPr>
                <w:lang w:val="en-GB"/>
              </w:rPr>
            </w:pPr>
            <w:r w:rsidRPr="00711388">
              <w:rPr>
                <w:lang w:val="en-GB"/>
              </w:rPr>
              <w:t>Identify the legal nature of the SPV securitisation, according to Article 13(26) of Directive 2009/138/EC.</w:t>
            </w:r>
          </w:p>
          <w:p w14:paraId="531ECB2B" w14:textId="77777777" w:rsidR="00872AFE" w:rsidRPr="00711388" w:rsidRDefault="00872AFE" w:rsidP="00567869">
            <w:pPr>
              <w:pStyle w:val="NormalLeft"/>
              <w:rPr>
                <w:lang w:val="en-GB"/>
              </w:rPr>
            </w:pPr>
            <w:r w:rsidRPr="00711388">
              <w:rPr>
                <w:lang w:val="en-GB"/>
              </w:rPr>
              <w:t>Closed list</w:t>
            </w:r>
          </w:p>
          <w:p w14:paraId="5F65109A" w14:textId="1DD5C6B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Trusts</w:t>
            </w:r>
          </w:p>
          <w:p w14:paraId="433AD7EF" w14:textId="46ACFA88"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Partnerships</w:t>
            </w:r>
          </w:p>
          <w:p w14:paraId="437ACC8F" w14:textId="1D63FA87"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Limited liability companies</w:t>
            </w:r>
          </w:p>
          <w:p w14:paraId="59065088" w14:textId="433FF732"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Other legal entity form not referred above</w:t>
            </w:r>
          </w:p>
          <w:p w14:paraId="624C4F4A" w14:textId="444333FC"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Not incorporated</w:t>
            </w:r>
          </w:p>
        </w:tc>
      </w:tr>
      <w:tr w:rsidR="00872AFE" w:rsidRPr="00711388" w14:paraId="4EA9BF04" w14:textId="77777777" w:rsidTr="00567869">
        <w:tc>
          <w:tcPr>
            <w:tcW w:w="1486" w:type="dxa"/>
            <w:tcBorders>
              <w:top w:val="single" w:sz="2" w:space="0" w:color="auto"/>
              <w:left w:val="single" w:sz="2" w:space="0" w:color="auto"/>
              <w:bottom w:val="single" w:sz="2" w:space="0" w:color="auto"/>
              <w:right w:val="single" w:sz="2" w:space="0" w:color="auto"/>
            </w:tcBorders>
          </w:tcPr>
          <w:p w14:paraId="79247A6E" w14:textId="77777777" w:rsidR="00872AFE" w:rsidRPr="00711388" w:rsidRDefault="00872AFE" w:rsidP="00567869">
            <w:pPr>
              <w:pStyle w:val="NormalLeft"/>
              <w:rPr>
                <w:lang w:val="en-GB"/>
              </w:rPr>
            </w:pPr>
            <w:r w:rsidRPr="00711388">
              <w:rPr>
                <w:lang w:val="en-GB"/>
              </w:rPr>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0779D6C9" w14:textId="77777777" w:rsidR="00872AFE" w:rsidRPr="00711388" w:rsidRDefault="00872AFE" w:rsidP="00567869">
            <w:pPr>
              <w:pStyle w:val="NormalLeft"/>
              <w:rPr>
                <w:lang w:val="en-GB"/>
              </w:rPr>
            </w:pPr>
            <w:r w:rsidRPr="00711388">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68318434" w14:textId="77777777" w:rsidR="00872AFE" w:rsidRPr="00711388" w:rsidRDefault="00872AFE" w:rsidP="00567869">
            <w:pPr>
              <w:pStyle w:val="NormalLeft"/>
              <w:rPr>
                <w:lang w:val="en-GB"/>
              </w:rPr>
            </w:pPr>
            <w:r w:rsidRPr="00711388">
              <w:rPr>
                <w:lang w:val="en-GB"/>
              </w:rPr>
              <w:t>Identify the name of the SPV</w:t>
            </w:r>
          </w:p>
        </w:tc>
      </w:tr>
      <w:tr w:rsidR="00872AFE" w:rsidRPr="00711388" w14:paraId="0AC13B52" w14:textId="77777777" w:rsidTr="00567869">
        <w:tc>
          <w:tcPr>
            <w:tcW w:w="1486" w:type="dxa"/>
            <w:tcBorders>
              <w:top w:val="single" w:sz="2" w:space="0" w:color="auto"/>
              <w:left w:val="single" w:sz="2" w:space="0" w:color="auto"/>
              <w:bottom w:val="single" w:sz="2" w:space="0" w:color="auto"/>
              <w:right w:val="single" w:sz="2" w:space="0" w:color="auto"/>
            </w:tcBorders>
          </w:tcPr>
          <w:p w14:paraId="6111ED85" w14:textId="77777777" w:rsidR="00872AFE" w:rsidRPr="00711388" w:rsidRDefault="00872AFE" w:rsidP="00567869">
            <w:pPr>
              <w:pStyle w:val="NormalLeft"/>
              <w:rPr>
                <w:lang w:val="en-GB"/>
              </w:rPr>
            </w:pPr>
            <w:r w:rsidRPr="00711388">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7D1E4D5" w14:textId="77777777" w:rsidR="00872AFE" w:rsidRPr="00711388" w:rsidRDefault="00872AFE" w:rsidP="00567869">
            <w:pPr>
              <w:pStyle w:val="NormalLeft"/>
              <w:rPr>
                <w:lang w:val="en-GB"/>
              </w:rPr>
            </w:pPr>
            <w:r w:rsidRPr="00711388">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1A4466DE" w14:textId="7820CA2F" w:rsidR="00872AFE" w:rsidRPr="00711388" w:rsidRDefault="00872AFE" w:rsidP="00567869">
            <w:pPr>
              <w:pStyle w:val="NormalLeft"/>
              <w:rPr>
                <w:lang w:val="en-GB"/>
              </w:rPr>
            </w:pPr>
            <w:r w:rsidRPr="00711388">
              <w:rPr>
                <w:lang w:val="en-GB"/>
              </w:rPr>
              <w:t>Registration number received at incorporation of the SPV. For un</w:t>
            </w:r>
            <w:r w:rsidR="00711388" w:rsidRPr="00711388">
              <w:rPr>
                <w:lang w:val="en-GB"/>
              </w:rPr>
              <w:t>-</w:t>
            </w:r>
            <w:r w:rsidRPr="00711388">
              <w:rPr>
                <w:lang w:val="en-GB"/>
              </w:rPr>
              <w:t>incorporated SPVs, the undertaking should report the regulatory number or equivalent number obtained from the supervisory authority at the time of authorisation.</w:t>
            </w:r>
          </w:p>
          <w:p w14:paraId="4D2B21EC" w14:textId="77777777" w:rsidR="00872AFE" w:rsidRPr="00711388" w:rsidRDefault="00872AFE" w:rsidP="00567869">
            <w:pPr>
              <w:pStyle w:val="NormalLeft"/>
              <w:rPr>
                <w:lang w:val="en-GB"/>
              </w:rPr>
            </w:pPr>
          </w:p>
        </w:tc>
      </w:tr>
      <w:tr w:rsidR="00872AFE" w:rsidRPr="00711388" w14:paraId="1CA316EC" w14:textId="77777777" w:rsidTr="00567869">
        <w:tc>
          <w:tcPr>
            <w:tcW w:w="1486" w:type="dxa"/>
            <w:tcBorders>
              <w:top w:val="single" w:sz="2" w:space="0" w:color="auto"/>
              <w:left w:val="single" w:sz="2" w:space="0" w:color="auto"/>
              <w:bottom w:val="single" w:sz="2" w:space="0" w:color="auto"/>
              <w:right w:val="single" w:sz="2" w:space="0" w:color="auto"/>
            </w:tcBorders>
          </w:tcPr>
          <w:p w14:paraId="320D7170" w14:textId="77777777" w:rsidR="00872AFE" w:rsidRPr="00711388" w:rsidRDefault="00872AFE" w:rsidP="00567869">
            <w:pPr>
              <w:pStyle w:val="NormalLeft"/>
              <w:rPr>
                <w:lang w:val="en-GB"/>
              </w:rPr>
            </w:pPr>
            <w:r w:rsidRPr="00711388">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48C59574" w14:textId="77777777" w:rsidR="00872AFE" w:rsidRPr="00711388" w:rsidRDefault="00872AFE" w:rsidP="00567869">
            <w:pPr>
              <w:pStyle w:val="NormalLeft"/>
              <w:rPr>
                <w:lang w:val="en-GB"/>
              </w:rPr>
            </w:pPr>
            <w:r w:rsidRPr="00711388">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5F034CB8" w14:textId="7F44D174" w:rsidR="00872AFE" w:rsidRPr="00711388" w:rsidRDefault="00872AFE" w:rsidP="00567869">
            <w:pPr>
              <w:pStyle w:val="NormalLeft"/>
              <w:rPr>
                <w:lang w:val="en-GB"/>
              </w:rPr>
            </w:pPr>
            <w:r w:rsidRPr="00711388">
              <w:rPr>
                <w:lang w:val="en-GB"/>
              </w:rPr>
              <w:t>Identify the ISO 3166</w:t>
            </w:r>
            <w:r w:rsidR="00711388" w:rsidRPr="00711388">
              <w:rPr>
                <w:lang w:val="en-GB"/>
              </w:rPr>
              <w:t>-</w:t>
            </w:r>
            <w:r w:rsidRPr="00711388">
              <w:rPr>
                <w:lang w:val="en-GB"/>
              </w:rPr>
              <w:t>1 alpha</w:t>
            </w:r>
            <w:r w:rsidR="00711388" w:rsidRPr="00711388">
              <w:rPr>
                <w:lang w:val="en-GB"/>
              </w:rPr>
              <w:t>-</w:t>
            </w:r>
            <w:r w:rsidRPr="00711388">
              <w:rPr>
                <w:lang w:val="en-GB"/>
              </w:rPr>
              <w:t>2 code for the country where the SPV is established and has received authorisation, where applicable.</w:t>
            </w:r>
          </w:p>
        </w:tc>
      </w:tr>
      <w:tr w:rsidR="00872AFE" w:rsidRPr="00711388" w14:paraId="57F21ECF" w14:textId="77777777" w:rsidTr="00567869">
        <w:tc>
          <w:tcPr>
            <w:tcW w:w="1486" w:type="dxa"/>
            <w:tcBorders>
              <w:top w:val="single" w:sz="2" w:space="0" w:color="auto"/>
              <w:left w:val="single" w:sz="2" w:space="0" w:color="auto"/>
              <w:bottom w:val="single" w:sz="2" w:space="0" w:color="auto"/>
              <w:right w:val="single" w:sz="2" w:space="0" w:color="auto"/>
            </w:tcBorders>
          </w:tcPr>
          <w:p w14:paraId="37B31AAD" w14:textId="77777777" w:rsidR="00872AFE" w:rsidRPr="00711388" w:rsidRDefault="00872AFE" w:rsidP="00567869">
            <w:pPr>
              <w:pStyle w:val="NormalLeft"/>
              <w:rPr>
                <w:lang w:val="en-GB"/>
              </w:rPr>
            </w:pPr>
            <w:r w:rsidRPr="00711388">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6D132880" w14:textId="77777777" w:rsidR="00872AFE" w:rsidRPr="00711388" w:rsidRDefault="00872AFE" w:rsidP="00567869">
            <w:pPr>
              <w:pStyle w:val="NormalLeft"/>
              <w:rPr>
                <w:lang w:val="en-GB"/>
              </w:rPr>
            </w:pPr>
            <w:r w:rsidRPr="00711388">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1305A58C" w14:textId="77777777" w:rsidR="00872AFE" w:rsidRPr="00711388" w:rsidRDefault="00872AFE" w:rsidP="00567869">
            <w:pPr>
              <w:pStyle w:val="NormalLeft"/>
              <w:rPr>
                <w:lang w:val="en-GB"/>
              </w:rPr>
            </w:pPr>
            <w:r w:rsidRPr="00711388">
              <w:rPr>
                <w:lang w:val="en-GB"/>
              </w:rPr>
              <w:t>Identify authorisation conditions of the SPV according to Article 211 of the Directive 2009/138/EC or equivalent legal instrument. One of the options in the following closed list shall be used:</w:t>
            </w:r>
          </w:p>
          <w:p w14:paraId="5AACA6D4" w14:textId="4475A1C6"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SPV authorised under Article 211(1) of Directive 2009/138/EC</w:t>
            </w:r>
          </w:p>
          <w:p w14:paraId="2C88EAFC" w14:textId="7DB8F215"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SPV authorised under Article 211(3) of Directive 2009/138/EC (grandfathered)</w:t>
            </w:r>
          </w:p>
          <w:p w14:paraId="1BAB8277" w14:textId="25FA9E06"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SPV regulated by a third country supervisory authority where requirements equivalent to those set out in Article 211(2) of Directive 2009/138/EC are met by the special purpose vehicle</w:t>
            </w:r>
          </w:p>
          <w:p w14:paraId="1DB8DC8F" w14:textId="2EF9390A"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SPV not covered above</w:t>
            </w:r>
          </w:p>
        </w:tc>
      </w:tr>
      <w:tr w:rsidR="00872AFE" w:rsidRPr="00711388" w14:paraId="511A5C00" w14:textId="77777777" w:rsidTr="00567869">
        <w:tc>
          <w:tcPr>
            <w:tcW w:w="1486" w:type="dxa"/>
            <w:tcBorders>
              <w:top w:val="single" w:sz="2" w:space="0" w:color="auto"/>
              <w:left w:val="single" w:sz="2" w:space="0" w:color="auto"/>
              <w:bottom w:val="single" w:sz="2" w:space="0" w:color="auto"/>
              <w:right w:val="single" w:sz="2" w:space="0" w:color="auto"/>
            </w:tcBorders>
          </w:tcPr>
          <w:p w14:paraId="7E94C243" w14:textId="77777777" w:rsidR="00872AFE" w:rsidRPr="00711388" w:rsidRDefault="00872AFE" w:rsidP="00567869">
            <w:pPr>
              <w:pStyle w:val="NormalLeft"/>
              <w:rPr>
                <w:lang w:val="en-GB"/>
              </w:rPr>
            </w:pPr>
            <w:r w:rsidRPr="00711388">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2BED8717" w14:textId="77777777" w:rsidR="00872AFE" w:rsidRPr="00711388" w:rsidRDefault="00872AFE" w:rsidP="00567869">
            <w:pPr>
              <w:pStyle w:val="NormalLeft"/>
              <w:rPr>
                <w:lang w:val="en-GB"/>
              </w:rPr>
            </w:pPr>
            <w:r w:rsidRPr="00711388">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526455D8" w14:textId="77777777" w:rsidR="00872AFE" w:rsidRPr="00711388" w:rsidRDefault="00872AFE" w:rsidP="00567869">
            <w:pPr>
              <w:pStyle w:val="NormalLeft"/>
              <w:rPr>
                <w:lang w:val="en-GB"/>
              </w:rPr>
            </w:pPr>
            <w:r w:rsidRPr="00711388">
              <w:rPr>
                <w:lang w:val="en-GB"/>
              </w:rPr>
              <w:t>Rating of the SPV (if any) that is considered by the undertaking and provided by an external rating agency.</w:t>
            </w:r>
          </w:p>
          <w:p w14:paraId="6E3E2D29" w14:textId="771A7777" w:rsidR="00872AFE" w:rsidRPr="00711388" w:rsidRDefault="00872AFE" w:rsidP="00567869">
            <w:pPr>
              <w:pStyle w:val="NormalLeft"/>
              <w:rPr>
                <w:lang w:val="en-GB"/>
              </w:rPr>
            </w:pPr>
            <w:r w:rsidRPr="00711388">
              <w:rPr>
                <w:lang w:val="en-GB"/>
              </w:rPr>
              <w:t xml:space="preserve">If the rating is not available the item shall be left blank and the SPV shall be identified as ‘9 </w:t>
            </w:r>
            <w:r w:rsidR="00845F43" w:rsidRPr="00711388">
              <w:rPr>
                <w:lang w:val="en-GB"/>
              </w:rPr>
              <w:t>-</w:t>
            </w:r>
            <w:r w:rsidRPr="00711388">
              <w:rPr>
                <w:lang w:val="en-GB"/>
              </w:rPr>
              <w:t xml:space="preserve"> no rating available’ in column C0290 (Credit quality step).</w:t>
            </w:r>
          </w:p>
          <w:p w14:paraId="62577B19" w14:textId="7D191686" w:rsidR="00872AFE" w:rsidRPr="00711388" w:rsidRDefault="00872AFE" w:rsidP="00567869">
            <w:pPr>
              <w:pStyle w:val="NormalLeft"/>
              <w:rPr>
                <w:lang w:val="en-GB"/>
              </w:rPr>
            </w:pPr>
            <w:r w:rsidRPr="00711388">
              <w:rPr>
                <w:lang w:val="en-GB"/>
              </w:rPr>
              <w:t>This item is not applicable to SPVs for which undertakings using internal model use internal ratings. If undertakings using internal model do not use internal rating, this item shall be reported.</w:t>
            </w:r>
            <w:del w:id="9957" w:author="Author">
              <w:r w:rsidRPr="00711388" w:rsidDel="003323F0">
                <w:rPr>
                  <w:lang w:val="en-GB"/>
                </w:rPr>
                <w:delText xml:space="preserve">  </w:delText>
              </w:r>
            </w:del>
            <w:ins w:id="9958" w:author="Author">
              <w:r w:rsidR="003323F0">
                <w:rPr>
                  <w:lang w:val="en-GB"/>
                </w:rPr>
                <w:t xml:space="preserve"> </w:t>
              </w:r>
            </w:ins>
          </w:p>
        </w:tc>
      </w:tr>
      <w:tr w:rsidR="00872AFE" w:rsidRPr="00711388" w14:paraId="6D9D5121" w14:textId="77777777" w:rsidTr="00567869">
        <w:tc>
          <w:tcPr>
            <w:tcW w:w="1486" w:type="dxa"/>
            <w:tcBorders>
              <w:top w:val="single" w:sz="2" w:space="0" w:color="auto"/>
              <w:left w:val="single" w:sz="2" w:space="0" w:color="auto"/>
              <w:bottom w:val="single" w:sz="2" w:space="0" w:color="auto"/>
              <w:right w:val="single" w:sz="2" w:space="0" w:color="auto"/>
            </w:tcBorders>
          </w:tcPr>
          <w:p w14:paraId="7B4857BE" w14:textId="77777777" w:rsidR="00872AFE" w:rsidRPr="00711388" w:rsidRDefault="00872AFE" w:rsidP="00567869">
            <w:pPr>
              <w:pStyle w:val="NormalLeft"/>
              <w:rPr>
                <w:lang w:val="en-GB"/>
              </w:rPr>
            </w:pPr>
            <w:r w:rsidRPr="00711388">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215B1BDF" w14:textId="77777777" w:rsidR="00872AFE" w:rsidRPr="00711388" w:rsidRDefault="00872AFE" w:rsidP="00567869">
            <w:pPr>
              <w:pStyle w:val="NormalLeft"/>
              <w:rPr>
                <w:lang w:val="en-GB"/>
              </w:rPr>
            </w:pPr>
            <w:r w:rsidRPr="00711388">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3F48F9A0" w14:textId="77777777" w:rsidR="00872AFE" w:rsidRPr="00711388" w:rsidRDefault="00872AFE" w:rsidP="00567869">
            <w:pPr>
              <w:pStyle w:val="Point0"/>
              <w:ind w:left="0" w:firstLine="0"/>
              <w:rPr>
                <w:lang w:val="en-GB"/>
              </w:rPr>
            </w:pPr>
            <w:r w:rsidRPr="00711388">
              <w:rPr>
                <w:lang w:val="en-GB"/>
              </w:rPr>
              <w:t xml:space="preserve">Identify the credit assessment institution (ECAI) giving the external rating in C0270,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tc>
      </w:tr>
      <w:tr w:rsidR="00872AFE" w:rsidRPr="00711388" w14:paraId="686CD57D" w14:textId="77777777" w:rsidTr="00567869">
        <w:tc>
          <w:tcPr>
            <w:tcW w:w="1486" w:type="dxa"/>
            <w:tcBorders>
              <w:top w:val="single" w:sz="2" w:space="0" w:color="auto"/>
              <w:left w:val="single" w:sz="2" w:space="0" w:color="auto"/>
              <w:bottom w:val="single" w:sz="2" w:space="0" w:color="auto"/>
              <w:right w:val="single" w:sz="2" w:space="0" w:color="auto"/>
            </w:tcBorders>
          </w:tcPr>
          <w:p w14:paraId="473E4F4E" w14:textId="77777777" w:rsidR="00872AFE" w:rsidRPr="00711388" w:rsidRDefault="00872AFE" w:rsidP="00567869">
            <w:pPr>
              <w:pStyle w:val="NormalLeft"/>
              <w:rPr>
                <w:lang w:val="en-GB"/>
              </w:rPr>
            </w:pPr>
            <w:r w:rsidRPr="00711388">
              <w:rPr>
                <w:lang w:val="en-GB"/>
              </w:rPr>
              <w:lastRenderedPageBreak/>
              <w:t>C0290</w:t>
            </w:r>
          </w:p>
        </w:tc>
        <w:tc>
          <w:tcPr>
            <w:tcW w:w="1764" w:type="dxa"/>
            <w:tcBorders>
              <w:top w:val="single" w:sz="2" w:space="0" w:color="auto"/>
              <w:left w:val="single" w:sz="2" w:space="0" w:color="auto"/>
              <w:bottom w:val="single" w:sz="2" w:space="0" w:color="auto"/>
              <w:right w:val="single" w:sz="2" w:space="0" w:color="auto"/>
            </w:tcBorders>
          </w:tcPr>
          <w:p w14:paraId="3C7547F7" w14:textId="77777777" w:rsidR="00872AFE" w:rsidRPr="00711388" w:rsidRDefault="00872AFE" w:rsidP="00567869">
            <w:pPr>
              <w:pStyle w:val="NormalLeft"/>
              <w:rPr>
                <w:lang w:val="en-GB"/>
              </w:rPr>
            </w:pPr>
            <w:r w:rsidRPr="00711388">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7A56A665" w14:textId="77777777" w:rsidR="00872AFE" w:rsidRPr="00711388" w:rsidRDefault="00872AFE" w:rsidP="00567869">
            <w:pPr>
              <w:pStyle w:val="NormalLeft"/>
              <w:rPr>
                <w:lang w:val="en-GB"/>
              </w:rPr>
            </w:pPr>
            <w:r w:rsidRPr="00711388">
              <w:rPr>
                <w:lang w:val="en-GB"/>
              </w:rPr>
              <w:t>Identify the credit quality step attributed to the SPV. The credit quality step shall reflect any readjustments to the credit quality made internally by the undertaking.</w:t>
            </w:r>
          </w:p>
          <w:p w14:paraId="693A5E76" w14:textId="77777777" w:rsidR="00872AFE" w:rsidRPr="00711388" w:rsidRDefault="00872AFE" w:rsidP="00567869">
            <w:pPr>
              <w:pStyle w:val="NormalLeft"/>
              <w:rPr>
                <w:lang w:val="en-GB"/>
              </w:rPr>
            </w:pPr>
            <w:r w:rsidRPr="00711388">
              <w:rPr>
                <w:lang w:val="en-GB"/>
              </w:rPr>
              <w:t>One of the options in the following closed list shall be used:</w:t>
            </w:r>
          </w:p>
          <w:p w14:paraId="7F46B2C0" w14:textId="5C97866A" w:rsidR="00872AFE" w:rsidRPr="00711388" w:rsidRDefault="00872AFE" w:rsidP="00567869">
            <w:pPr>
              <w:pStyle w:val="NormalLeft"/>
              <w:rPr>
                <w:lang w:val="en-GB"/>
              </w:rPr>
            </w:pPr>
            <w:r w:rsidRPr="00711388">
              <w:rPr>
                <w:lang w:val="en-GB"/>
              </w:rPr>
              <w:t xml:space="preserve">0 </w:t>
            </w:r>
            <w:r w:rsidR="00845F43" w:rsidRPr="00711388">
              <w:rPr>
                <w:lang w:val="en-GB"/>
              </w:rPr>
              <w:t>-</w:t>
            </w:r>
            <w:r w:rsidRPr="00711388">
              <w:rPr>
                <w:lang w:val="en-GB"/>
              </w:rPr>
              <w:t xml:space="preserve"> Credit quality step 0</w:t>
            </w:r>
          </w:p>
          <w:p w14:paraId="56446071" w14:textId="480D13D1" w:rsidR="00872AFE" w:rsidRPr="00711388" w:rsidRDefault="00872AFE" w:rsidP="00567869">
            <w:pPr>
              <w:pStyle w:val="NormalLeft"/>
              <w:rPr>
                <w:lang w:val="en-GB"/>
              </w:rPr>
            </w:pPr>
            <w:r w:rsidRPr="00711388">
              <w:rPr>
                <w:lang w:val="en-GB"/>
              </w:rPr>
              <w:t xml:space="preserve">1 </w:t>
            </w:r>
            <w:r w:rsidR="00845F43" w:rsidRPr="00711388">
              <w:rPr>
                <w:lang w:val="en-GB"/>
              </w:rPr>
              <w:t>-</w:t>
            </w:r>
            <w:r w:rsidRPr="00711388">
              <w:rPr>
                <w:lang w:val="en-GB"/>
              </w:rPr>
              <w:t xml:space="preserve"> Credit quality step 1</w:t>
            </w:r>
          </w:p>
          <w:p w14:paraId="1834B016" w14:textId="6EC31C4C" w:rsidR="00872AFE" w:rsidRPr="00711388" w:rsidRDefault="00872AFE" w:rsidP="00567869">
            <w:pPr>
              <w:pStyle w:val="NormalLeft"/>
              <w:rPr>
                <w:lang w:val="en-GB"/>
              </w:rPr>
            </w:pPr>
            <w:r w:rsidRPr="00711388">
              <w:rPr>
                <w:lang w:val="en-GB"/>
              </w:rPr>
              <w:t xml:space="preserve">2 </w:t>
            </w:r>
            <w:r w:rsidR="00845F43" w:rsidRPr="00711388">
              <w:rPr>
                <w:lang w:val="en-GB"/>
              </w:rPr>
              <w:t>-</w:t>
            </w:r>
            <w:r w:rsidRPr="00711388">
              <w:rPr>
                <w:lang w:val="en-GB"/>
              </w:rPr>
              <w:t xml:space="preserve"> Credit quality step 2</w:t>
            </w:r>
          </w:p>
          <w:p w14:paraId="3853F816" w14:textId="73D14758" w:rsidR="00872AFE" w:rsidRPr="00711388" w:rsidRDefault="00872AFE" w:rsidP="00567869">
            <w:pPr>
              <w:pStyle w:val="NormalLeft"/>
              <w:rPr>
                <w:lang w:val="en-GB"/>
              </w:rPr>
            </w:pPr>
            <w:r w:rsidRPr="00711388">
              <w:rPr>
                <w:lang w:val="en-GB"/>
              </w:rPr>
              <w:t xml:space="preserve">3 </w:t>
            </w:r>
            <w:r w:rsidR="00845F43" w:rsidRPr="00711388">
              <w:rPr>
                <w:lang w:val="en-GB"/>
              </w:rPr>
              <w:t>-</w:t>
            </w:r>
            <w:r w:rsidRPr="00711388">
              <w:rPr>
                <w:lang w:val="en-GB"/>
              </w:rPr>
              <w:t xml:space="preserve"> Credit quality step 3</w:t>
            </w:r>
          </w:p>
          <w:p w14:paraId="08613166" w14:textId="407B386B" w:rsidR="00872AFE" w:rsidRPr="00711388" w:rsidRDefault="00872AFE" w:rsidP="00567869">
            <w:pPr>
              <w:pStyle w:val="NormalLeft"/>
              <w:rPr>
                <w:lang w:val="en-GB"/>
              </w:rPr>
            </w:pPr>
            <w:r w:rsidRPr="00711388">
              <w:rPr>
                <w:lang w:val="en-GB"/>
              </w:rPr>
              <w:t xml:space="preserve">4 </w:t>
            </w:r>
            <w:r w:rsidR="00845F43" w:rsidRPr="00711388">
              <w:rPr>
                <w:lang w:val="en-GB"/>
              </w:rPr>
              <w:t>-</w:t>
            </w:r>
            <w:r w:rsidRPr="00711388">
              <w:rPr>
                <w:lang w:val="en-GB"/>
              </w:rPr>
              <w:t xml:space="preserve"> Credit quality step 4</w:t>
            </w:r>
          </w:p>
          <w:p w14:paraId="13B0BB86" w14:textId="1F7447DA" w:rsidR="00872AFE" w:rsidRPr="00711388" w:rsidRDefault="00872AFE" w:rsidP="00567869">
            <w:pPr>
              <w:pStyle w:val="NormalLeft"/>
              <w:rPr>
                <w:lang w:val="en-GB"/>
              </w:rPr>
            </w:pPr>
            <w:r w:rsidRPr="00711388">
              <w:rPr>
                <w:lang w:val="en-GB"/>
              </w:rPr>
              <w:t xml:space="preserve">5 </w:t>
            </w:r>
            <w:r w:rsidR="00845F43" w:rsidRPr="00711388">
              <w:rPr>
                <w:lang w:val="en-GB"/>
              </w:rPr>
              <w:t>-</w:t>
            </w:r>
            <w:r w:rsidRPr="00711388">
              <w:rPr>
                <w:lang w:val="en-GB"/>
              </w:rPr>
              <w:t xml:space="preserve"> Credit quality step 5</w:t>
            </w:r>
          </w:p>
          <w:p w14:paraId="7E16B042" w14:textId="3C774432" w:rsidR="00872AFE" w:rsidRPr="00711388" w:rsidRDefault="00872AFE" w:rsidP="00567869">
            <w:pPr>
              <w:pStyle w:val="NormalLeft"/>
              <w:rPr>
                <w:lang w:val="en-GB"/>
              </w:rPr>
            </w:pPr>
            <w:r w:rsidRPr="00711388">
              <w:rPr>
                <w:lang w:val="en-GB"/>
              </w:rPr>
              <w:t xml:space="preserve">6 </w:t>
            </w:r>
            <w:r w:rsidR="00845F43" w:rsidRPr="00711388">
              <w:rPr>
                <w:lang w:val="en-GB"/>
              </w:rPr>
              <w:t>-</w:t>
            </w:r>
            <w:r w:rsidRPr="00711388">
              <w:rPr>
                <w:lang w:val="en-GB"/>
              </w:rPr>
              <w:t xml:space="preserve"> Credit quality step 6</w:t>
            </w:r>
          </w:p>
          <w:p w14:paraId="4774D71A" w14:textId="3AD1E318" w:rsidR="00872AFE" w:rsidRPr="00711388" w:rsidRDefault="00872AFE" w:rsidP="00567869">
            <w:pPr>
              <w:pStyle w:val="NormalLeft"/>
              <w:rPr>
                <w:lang w:val="en-GB"/>
              </w:rPr>
            </w:pPr>
            <w:r w:rsidRPr="00711388">
              <w:rPr>
                <w:lang w:val="en-GB"/>
              </w:rPr>
              <w:t xml:space="preserve">9 </w:t>
            </w:r>
            <w:r w:rsidR="00845F43" w:rsidRPr="00711388">
              <w:rPr>
                <w:lang w:val="en-GB"/>
              </w:rPr>
              <w:t>-</w:t>
            </w:r>
            <w:r w:rsidRPr="00711388">
              <w:rPr>
                <w:lang w:val="en-GB"/>
              </w:rPr>
              <w:t xml:space="preserve"> No rating available</w:t>
            </w:r>
          </w:p>
        </w:tc>
      </w:tr>
      <w:tr w:rsidR="00872AFE" w:rsidRPr="00711388" w14:paraId="4A700BAE" w14:textId="77777777" w:rsidTr="00567869">
        <w:tc>
          <w:tcPr>
            <w:tcW w:w="1486" w:type="dxa"/>
            <w:tcBorders>
              <w:top w:val="single" w:sz="2" w:space="0" w:color="auto"/>
              <w:left w:val="single" w:sz="2" w:space="0" w:color="auto"/>
              <w:bottom w:val="single" w:sz="2" w:space="0" w:color="auto"/>
              <w:right w:val="single" w:sz="2" w:space="0" w:color="auto"/>
            </w:tcBorders>
          </w:tcPr>
          <w:p w14:paraId="3246FC78" w14:textId="77777777" w:rsidR="00872AFE" w:rsidRPr="00711388" w:rsidRDefault="00872AFE" w:rsidP="00567869">
            <w:pPr>
              <w:pStyle w:val="NormalLeft"/>
              <w:rPr>
                <w:lang w:val="en-GB"/>
              </w:rPr>
            </w:pPr>
            <w:r w:rsidRPr="00711388">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68505C30" w14:textId="77777777" w:rsidR="00872AFE" w:rsidRPr="00711388" w:rsidRDefault="00872AFE" w:rsidP="00567869">
            <w:pPr>
              <w:pStyle w:val="NormalLeft"/>
              <w:rPr>
                <w:lang w:val="en-GB"/>
              </w:rPr>
            </w:pPr>
            <w:r w:rsidRPr="00711388">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6DED7A0C" w14:textId="77777777" w:rsidR="00872AFE" w:rsidRPr="00711388" w:rsidRDefault="00872AFE" w:rsidP="00567869">
            <w:pPr>
              <w:pStyle w:val="NormalLeft"/>
              <w:rPr>
                <w:lang w:val="en-GB"/>
              </w:rPr>
            </w:pPr>
            <w:r w:rsidRPr="00711388">
              <w:rPr>
                <w:lang w:val="en-GB"/>
              </w:rPr>
              <w:t>Internal rating of the SPV for undertakings using internal model to the extent that the internal ratings are used in their internal modelling. If an internal model undertaking is using solely external ratings this item shall not be reported.</w:t>
            </w:r>
          </w:p>
        </w:tc>
      </w:tr>
    </w:tbl>
    <w:p w14:paraId="477CECA6" w14:textId="77777777" w:rsidR="00872AFE" w:rsidRPr="00711388" w:rsidRDefault="00872AFE" w:rsidP="00872AFE">
      <w:pPr>
        <w:rPr>
          <w:lang w:val="en-GB"/>
        </w:rPr>
      </w:pPr>
    </w:p>
    <w:p w14:paraId="1E8F7F5D" w14:textId="1EAC1B42" w:rsidR="00872AFE" w:rsidRPr="00711388" w:rsidRDefault="00872AFE" w:rsidP="00872AFE">
      <w:pPr>
        <w:pStyle w:val="ManualHeading2"/>
        <w:ind w:left="851" w:hanging="851"/>
        <w:rPr>
          <w:lang w:val="en-GB"/>
        </w:rPr>
      </w:pPr>
      <w:r w:rsidRPr="00711388">
        <w:rPr>
          <w:i/>
          <w:lang w:val="en-GB"/>
        </w:rPr>
        <w:t xml:space="preserve">S.36.01 </w:t>
      </w:r>
      <w:r w:rsidR="00845F43" w:rsidRPr="00711388">
        <w:rPr>
          <w:i/>
          <w:lang w:val="en-GB"/>
        </w:rPr>
        <w:t>-</w:t>
      </w:r>
      <w:r w:rsidRPr="00711388">
        <w:rPr>
          <w:i/>
          <w:lang w:val="en-GB"/>
        </w:rPr>
        <w:t xml:space="preserve"> IGT </w:t>
      </w:r>
      <w:r w:rsidR="00845F43" w:rsidRPr="00711388">
        <w:rPr>
          <w:i/>
          <w:lang w:val="en-GB"/>
        </w:rPr>
        <w:t>-</w:t>
      </w:r>
      <w:r w:rsidRPr="00711388">
        <w:rPr>
          <w:i/>
          <w:lang w:val="en-GB"/>
        </w:rPr>
        <w:t xml:space="preserve"> Equity</w:t>
      </w:r>
      <w:r w:rsidR="00711388" w:rsidRPr="00711388">
        <w:rPr>
          <w:i/>
          <w:lang w:val="en-GB"/>
        </w:rPr>
        <w:t>-</w:t>
      </w:r>
      <w:r w:rsidRPr="00711388">
        <w:rPr>
          <w:i/>
          <w:lang w:val="en-GB"/>
        </w:rPr>
        <w:t>type transactions, debt and asset transfer</w:t>
      </w:r>
    </w:p>
    <w:p w14:paraId="0215CB36" w14:textId="77777777" w:rsidR="00872AFE" w:rsidRPr="00711388" w:rsidRDefault="00872AFE" w:rsidP="00872AFE">
      <w:pPr>
        <w:rPr>
          <w:lang w:val="en-GB"/>
        </w:rPr>
      </w:pPr>
      <w:r w:rsidRPr="00711388">
        <w:rPr>
          <w:i/>
          <w:lang w:val="en-GB"/>
        </w:rPr>
        <w:t>General comments:</w:t>
      </w:r>
    </w:p>
    <w:p w14:paraId="1921817B" w14:textId="77777777" w:rsidR="00872AFE" w:rsidRPr="00711388" w:rsidRDefault="00872AFE" w:rsidP="00872AFE">
      <w:pPr>
        <w:rPr>
          <w:szCs w:val="20"/>
          <w:lang w:val="en-GB"/>
        </w:rPr>
      </w:pPr>
      <w:r w:rsidRPr="00711388">
        <w:rPr>
          <w:szCs w:val="20"/>
          <w:lang w:val="en-GB"/>
        </w:rPr>
        <w:t xml:space="preserve">This template relates to annual submission of information for individual entities. </w:t>
      </w:r>
    </w:p>
    <w:p w14:paraId="3570FB44" w14:textId="62E19498" w:rsidR="00872AFE" w:rsidRPr="00711388" w:rsidRDefault="00872AFE" w:rsidP="00872AFE">
      <w:pPr>
        <w:suppressAutoHyphens/>
        <w:snapToGrid w:val="0"/>
        <w:ind w:left="28" w:firstLine="5"/>
        <w:rPr>
          <w:szCs w:val="20"/>
          <w:lang w:val="en-GB"/>
        </w:rPr>
      </w:pPr>
      <w:r w:rsidRPr="00711388">
        <w:rPr>
          <w:szCs w:val="20"/>
          <w:lang w:val="en-GB"/>
        </w:rPr>
        <w:t xml:space="preserve">This template shall report all (significant, very significant and transactions required to be reported in all circumstances) intra-group transactions between entities </w:t>
      </w:r>
      <w:ins w:id="9959" w:author="Author">
        <w:r w:rsidR="005B4734" w:rsidRPr="00E50019">
          <w:rPr>
            <w:szCs w:val="20"/>
            <w:lang w:val="en-GB"/>
            <w:rPrChange w:id="9960" w:author="Author">
              <w:rPr>
                <w:szCs w:val="20"/>
              </w:rPr>
            </w:rPrChange>
          </w:rPr>
          <w:t>in scope of group supervision</w:t>
        </w:r>
        <w:r w:rsidR="005B4734" w:rsidRPr="00711388">
          <w:rPr>
            <w:szCs w:val="20"/>
            <w:lang w:val="en-GB"/>
          </w:rPr>
          <w:t xml:space="preserve"> </w:t>
        </w:r>
      </w:ins>
      <w:del w:id="9961" w:author="Author">
        <w:r w:rsidRPr="00711388" w:rsidDel="005B4734">
          <w:rPr>
            <w:szCs w:val="20"/>
            <w:lang w:val="en-GB"/>
          </w:rPr>
          <w:delText xml:space="preserve">of a group </w:delText>
        </w:r>
      </w:del>
      <w:r w:rsidRPr="00711388">
        <w:rPr>
          <w:szCs w:val="20"/>
          <w:lang w:val="en-GB"/>
        </w:rPr>
        <w:t>related to equity, debt, reciprocal financing</w:t>
      </w:r>
      <w:r w:rsidRPr="00711388">
        <w:rPr>
          <w:rStyle w:val="FootnoteReference"/>
          <w:lang w:val="en-GB"/>
        </w:rPr>
        <w:footnoteReference w:id="2"/>
      </w:r>
      <w:r w:rsidRPr="00711388">
        <w:rPr>
          <w:szCs w:val="20"/>
          <w:lang w:val="en-GB"/>
        </w:rPr>
        <w:t xml:space="preserve"> and asset transfers.</w:t>
      </w:r>
    </w:p>
    <w:p w14:paraId="4A64374B" w14:textId="77777777" w:rsidR="00872AFE" w:rsidRPr="00711388" w:rsidRDefault="00872AFE" w:rsidP="00872AFE">
      <w:pPr>
        <w:suppressAutoHyphens/>
        <w:snapToGrid w:val="0"/>
        <w:ind w:left="28" w:firstLine="5"/>
        <w:rPr>
          <w:szCs w:val="20"/>
          <w:lang w:val="en-GB"/>
        </w:rPr>
      </w:pPr>
    </w:p>
    <w:p w14:paraId="01AA1F0D" w14:textId="77777777" w:rsidR="00872AFE" w:rsidRPr="00711388" w:rsidRDefault="00872AFE" w:rsidP="00872AFE">
      <w:pPr>
        <w:suppressAutoHyphens/>
        <w:snapToGrid w:val="0"/>
        <w:ind w:left="28" w:firstLine="5"/>
        <w:rPr>
          <w:szCs w:val="20"/>
          <w:lang w:val="en-GB"/>
        </w:rPr>
      </w:pPr>
      <w:r w:rsidRPr="00711388">
        <w:rPr>
          <w:szCs w:val="20"/>
          <w:lang w:val="en-GB"/>
        </w:rPr>
        <w:t xml:space="preserve">These include, but are not limited to: </w:t>
      </w:r>
    </w:p>
    <w:p w14:paraId="7675F14A" w14:textId="77777777"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equity and other capital items including participations in related entities and transfer shares of related entities of the group;</w:t>
      </w:r>
    </w:p>
    <w:p w14:paraId="25B68D3C" w14:textId="601FA998"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debt including bonds, loans, collateralised debt, and other transactions of similar nature e.g. with periodic pre-determined interest or coupon or premium payments for a pre-determined period of time;</w:t>
      </w:r>
      <w:del w:id="9968" w:author="Author">
        <w:r w:rsidRPr="00711388" w:rsidDel="003323F0">
          <w:rPr>
            <w:szCs w:val="20"/>
            <w:lang w:val="en-GB"/>
          </w:rPr>
          <w:delText xml:space="preserve">  </w:delText>
        </w:r>
      </w:del>
      <w:ins w:id="9969" w:author="Author">
        <w:r w:rsidR="003323F0">
          <w:rPr>
            <w:szCs w:val="20"/>
            <w:lang w:val="en-GB"/>
          </w:rPr>
          <w:t xml:space="preserve"> </w:t>
        </w:r>
      </w:ins>
    </w:p>
    <w:p w14:paraId="675504A5" w14:textId="77777777"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other asset transfer such as transfer of properties and transfer of shares of other companies unrelated (i.e. outside) to the group.</w:t>
      </w:r>
    </w:p>
    <w:p w14:paraId="43A02394" w14:textId="77777777" w:rsidR="00872AFE" w:rsidRPr="00711388" w:rsidRDefault="00872AFE" w:rsidP="00872AFE">
      <w:pPr>
        <w:suppressAutoHyphens/>
        <w:snapToGrid w:val="0"/>
        <w:ind w:left="28" w:firstLine="5"/>
        <w:rPr>
          <w:szCs w:val="20"/>
          <w:lang w:val="en-GB"/>
        </w:rPr>
      </w:pPr>
      <w:r w:rsidRPr="00711388">
        <w:rPr>
          <w:szCs w:val="20"/>
          <w:lang w:val="en-GB"/>
        </w:rPr>
        <w:t xml:space="preserve">This template shall include intragroup transactions that were: </w:t>
      </w:r>
    </w:p>
    <w:p w14:paraId="7181C558" w14:textId="77777777"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 xml:space="preserve">in-force at the start of the reporting period. </w:t>
      </w:r>
    </w:p>
    <w:p w14:paraId="1A7CC658" w14:textId="77777777"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lastRenderedPageBreak/>
        <w:t xml:space="preserve">incepted during the reporting period and outstanding at the reporting date. </w:t>
      </w:r>
    </w:p>
    <w:p w14:paraId="3FD1DDBC" w14:textId="39BA284D"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incepted and expired/matured during the reporting period.</w:t>
      </w:r>
      <w:del w:id="9970" w:author="Author">
        <w:r w:rsidRPr="00711388" w:rsidDel="003323F0">
          <w:rPr>
            <w:szCs w:val="20"/>
            <w:lang w:val="en-GB"/>
          </w:rPr>
          <w:delText xml:space="preserve">  </w:delText>
        </w:r>
      </w:del>
      <w:ins w:id="9971" w:author="Author">
        <w:r w:rsidR="003323F0">
          <w:rPr>
            <w:szCs w:val="20"/>
            <w:lang w:val="en-GB"/>
          </w:rPr>
          <w:t xml:space="preserve"> </w:t>
        </w:r>
      </w:ins>
    </w:p>
    <w:p w14:paraId="71343EE0" w14:textId="77777777" w:rsidR="00872AFE" w:rsidRPr="00711388" w:rsidRDefault="00872AFE" w:rsidP="00872AFE">
      <w:pPr>
        <w:suppressAutoHyphens/>
        <w:snapToGrid w:val="0"/>
        <w:ind w:left="28" w:firstLine="5"/>
        <w:rPr>
          <w:szCs w:val="20"/>
          <w:lang w:val="en-GB"/>
        </w:rPr>
      </w:pPr>
    </w:p>
    <w:p w14:paraId="7C5CFF72" w14:textId="77777777" w:rsidR="00872AFE" w:rsidRPr="00711388" w:rsidRDefault="00872AFE" w:rsidP="00872AFE">
      <w:pPr>
        <w:suppressAutoHyphens/>
        <w:snapToGrid w:val="0"/>
        <w:ind w:left="28" w:firstLine="5"/>
        <w:rPr>
          <w:szCs w:val="20"/>
          <w:lang w:val="en-GB"/>
        </w:rPr>
      </w:pPr>
      <w:r w:rsidRPr="00711388">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16C0C428" w14:textId="77777777" w:rsidR="00872AFE" w:rsidRPr="00711388" w:rsidRDefault="00872AFE" w:rsidP="00872AFE">
      <w:pPr>
        <w:suppressAutoHyphens/>
        <w:snapToGrid w:val="0"/>
        <w:ind w:left="28" w:firstLine="5"/>
        <w:rPr>
          <w:szCs w:val="20"/>
          <w:lang w:val="en-GB"/>
        </w:rPr>
      </w:pPr>
      <w:r w:rsidRPr="00711388">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7C32033A" w14:textId="77777777" w:rsidR="00872AFE" w:rsidRPr="00711388" w:rsidRDefault="00872AFE" w:rsidP="00872AFE">
      <w:pPr>
        <w:suppressAutoHyphens/>
        <w:snapToGrid w:val="0"/>
        <w:rPr>
          <w:szCs w:val="20"/>
          <w:lang w:val="en-GB"/>
        </w:rPr>
      </w:pPr>
      <w:r w:rsidRPr="00711388">
        <w:rPr>
          <w:szCs w:val="20"/>
          <w:lang w:val="en-GB"/>
        </w:rPr>
        <w:t xml:space="preserve">Any element added to significant </w:t>
      </w:r>
      <w:r w:rsidRPr="00711388">
        <w:rPr>
          <w:lang w:val="en-GB"/>
        </w:rPr>
        <w:t>intragroup transaction</w:t>
      </w:r>
      <w:r w:rsidRPr="00711388">
        <w:rPr>
          <w:szCs w:val="20"/>
          <w:lang w:val="en-GB"/>
        </w:rPr>
        <w:t xml:space="preserve">s shall be reported as a separate </w:t>
      </w:r>
      <w:r w:rsidRPr="00711388">
        <w:rPr>
          <w:lang w:val="en-GB"/>
        </w:rPr>
        <w:t>intragroup transaction</w:t>
      </w:r>
      <w:r w:rsidRPr="00711388">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25B2B9F7" w14:textId="77777777" w:rsidR="00872AFE" w:rsidRPr="00711388" w:rsidRDefault="00872AFE" w:rsidP="00872AFE">
      <w:pPr>
        <w:suppressAutoHyphens/>
        <w:snapToGrid w:val="0"/>
        <w:rPr>
          <w:szCs w:val="20"/>
          <w:lang w:val="en-GB"/>
        </w:rPr>
      </w:pPr>
      <w:r w:rsidRPr="00711388">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5494EFCD" w14:textId="10284D7F" w:rsidR="00872AFE" w:rsidRPr="00711388" w:rsidRDefault="00872AFE" w:rsidP="00872AFE">
      <w:pPr>
        <w:suppressAutoHyphens/>
        <w:snapToGrid w:val="0"/>
        <w:rPr>
          <w:szCs w:val="20"/>
          <w:lang w:val="en-GB"/>
        </w:rPr>
      </w:pPr>
      <w:r w:rsidRPr="00711388">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711388">
        <w:rPr>
          <w:lang w:val="en-GB"/>
        </w:rPr>
        <w:t xml:space="preserve"> </w:t>
      </w:r>
      <w:r w:rsidRPr="00711388">
        <w:rPr>
          <w:szCs w:val="20"/>
          <w:lang w:val="en-GB"/>
        </w:rPr>
        <w:t xml:space="preserve">Where there is a chain of related </w:t>
      </w:r>
      <w:r w:rsidRPr="00711388">
        <w:rPr>
          <w:lang w:val="en-GB"/>
        </w:rPr>
        <w:t>intragroup transaction</w:t>
      </w:r>
      <w:r w:rsidRPr="00711388">
        <w:rPr>
          <w:szCs w:val="20"/>
          <w:lang w:val="en-GB"/>
        </w:rPr>
        <w:t>s (e.g. A invests in B and B invests in C), this transaction shall be reported as an indirect transaction. Therefore</w:t>
      </w:r>
      <w:ins w:id="9972" w:author="Author">
        <w:r w:rsidR="001A27D2">
          <w:rPr>
            <w:szCs w:val="20"/>
            <w:lang w:val="en-GB"/>
          </w:rPr>
          <w:t>,</w:t>
        </w:r>
      </w:ins>
      <w:r w:rsidRPr="00711388">
        <w:rPr>
          <w:szCs w:val="20"/>
          <w:lang w:val="en-GB"/>
        </w:rPr>
        <w:t xml:space="preserve"> A to C transaction shall be reported and the comments shall mention the intermediary step. In the case of a waterfall of transactions, e. g. if “A”-&gt; “B” -&gt; “C”-&gt; “D” where both “B” and “C” are both in the group</w:t>
      </w:r>
      <w:del w:id="9973" w:author="Author">
        <w:r w:rsidRPr="00711388" w:rsidDel="003323F0">
          <w:rPr>
            <w:szCs w:val="20"/>
            <w:lang w:val="en-GB"/>
          </w:rPr>
          <w:delText xml:space="preserve">  </w:delText>
        </w:r>
      </w:del>
      <w:ins w:id="9974" w:author="Author">
        <w:r w:rsidR="003323F0">
          <w:rPr>
            <w:szCs w:val="20"/>
            <w:lang w:val="en-GB"/>
          </w:rPr>
          <w:t xml:space="preserve"> </w:t>
        </w:r>
      </w:ins>
      <w:r w:rsidRPr="00711388">
        <w:rPr>
          <w:szCs w:val="20"/>
          <w:lang w:val="en-GB"/>
        </w:rPr>
        <w:t>but unregulated entities, this transaction shall also be reported.</w:t>
      </w:r>
    </w:p>
    <w:p w14:paraId="70C078B7" w14:textId="77777777" w:rsidR="00872AFE" w:rsidRPr="00711388" w:rsidRDefault="00872AFE" w:rsidP="00872AFE">
      <w:pPr>
        <w:rPr>
          <w:szCs w:val="20"/>
          <w:lang w:val="en-G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6083"/>
      </w:tblGrid>
      <w:tr w:rsidR="00872AFE" w:rsidRPr="00711388" w14:paraId="0B2A8379" w14:textId="77777777" w:rsidTr="00567869">
        <w:trPr>
          <w:trHeight w:val="300"/>
        </w:trPr>
        <w:tc>
          <w:tcPr>
            <w:tcW w:w="1509" w:type="dxa"/>
          </w:tcPr>
          <w:p w14:paraId="22E3FE3E" w14:textId="77777777" w:rsidR="00872AFE" w:rsidRPr="00711388" w:rsidRDefault="00872AFE" w:rsidP="00567869">
            <w:pPr>
              <w:spacing w:after="0"/>
              <w:jc w:val="center"/>
              <w:rPr>
                <w:bCs/>
                <w:lang w:val="en-GB"/>
              </w:rPr>
            </w:pPr>
            <w:r w:rsidRPr="00711388">
              <w:rPr>
                <w:b/>
                <w:bCs/>
                <w:lang w:val="en-GB"/>
              </w:rPr>
              <w:t>ITEM</w:t>
            </w:r>
          </w:p>
        </w:tc>
        <w:tc>
          <w:tcPr>
            <w:tcW w:w="1509" w:type="dxa"/>
            <w:shd w:val="clear" w:color="auto" w:fill="auto"/>
            <w:hideMark/>
          </w:tcPr>
          <w:p w14:paraId="1F9D4A72" w14:textId="77777777" w:rsidR="00872AFE" w:rsidRPr="00711388" w:rsidRDefault="00872AFE" w:rsidP="00567869">
            <w:pPr>
              <w:spacing w:after="0"/>
              <w:jc w:val="center"/>
              <w:rPr>
                <w:bCs/>
                <w:lang w:val="en-GB"/>
              </w:rPr>
            </w:pPr>
          </w:p>
        </w:tc>
        <w:tc>
          <w:tcPr>
            <w:tcW w:w="6083" w:type="dxa"/>
            <w:shd w:val="clear" w:color="auto" w:fill="auto"/>
            <w:vAlign w:val="center"/>
            <w:hideMark/>
          </w:tcPr>
          <w:p w14:paraId="703DBA8C" w14:textId="77777777" w:rsidR="00872AFE" w:rsidRPr="00711388" w:rsidRDefault="00872AFE" w:rsidP="00567869">
            <w:pPr>
              <w:spacing w:after="0"/>
              <w:jc w:val="center"/>
              <w:rPr>
                <w:b/>
                <w:bCs/>
                <w:lang w:val="en-GB"/>
              </w:rPr>
            </w:pPr>
            <w:r w:rsidRPr="00711388">
              <w:rPr>
                <w:b/>
                <w:bCs/>
                <w:lang w:val="en-GB"/>
              </w:rPr>
              <w:t>INSTRUCTIONS</w:t>
            </w:r>
          </w:p>
        </w:tc>
      </w:tr>
      <w:tr w:rsidR="00872AFE" w:rsidRPr="00711388" w14:paraId="39B9498C" w14:textId="77777777" w:rsidTr="00567869">
        <w:trPr>
          <w:trHeight w:val="570"/>
        </w:trPr>
        <w:tc>
          <w:tcPr>
            <w:tcW w:w="1509" w:type="dxa"/>
          </w:tcPr>
          <w:p w14:paraId="7902811C" w14:textId="77777777" w:rsidR="00872AFE" w:rsidRPr="00711388" w:rsidRDefault="00872AFE" w:rsidP="00567869">
            <w:pPr>
              <w:jc w:val="center"/>
              <w:rPr>
                <w:lang w:val="en-GB"/>
              </w:rPr>
            </w:pPr>
            <w:r w:rsidRPr="00711388">
              <w:rPr>
                <w:lang w:val="en-GB"/>
              </w:rPr>
              <w:t>C0010</w:t>
            </w:r>
          </w:p>
        </w:tc>
        <w:tc>
          <w:tcPr>
            <w:tcW w:w="1509" w:type="dxa"/>
            <w:shd w:val="clear" w:color="auto" w:fill="auto"/>
            <w:hideMark/>
          </w:tcPr>
          <w:p w14:paraId="70200C4D" w14:textId="77777777" w:rsidR="00872AFE" w:rsidRPr="00711388" w:rsidRDefault="00872AFE" w:rsidP="00567869">
            <w:pPr>
              <w:jc w:val="left"/>
              <w:rPr>
                <w:lang w:val="en-GB"/>
              </w:rPr>
            </w:pPr>
            <w:r w:rsidRPr="00711388">
              <w:rPr>
                <w:lang w:val="en-GB"/>
              </w:rPr>
              <w:t>ID of intragroup transaction</w:t>
            </w:r>
          </w:p>
        </w:tc>
        <w:tc>
          <w:tcPr>
            <w:tcW w:w="6083" w:type="dxa"/>
            <w:shd w:val="clear" w:color="auto" w:fill="auto"/>
            <w:hideMark/>
          </w:tcPr>
          <w:p w14:paraId="1884CD00" w14:textId="77777777" w:rsidR="00872AFE" w:rsidRPr="00711388" w:rsidRDefault="00872AFE" w:rsidP="00567869">
            <w:pPr>
              <w:spacing w:after="0"/>
              <w:rPr>
                <w:lang w:val="en-GB"/>
              </w:rPr>
            </w:pPr>
            <w:r w:rsidRPr="00711388">
              <w:rPr>
                <w:lang w:val="en-GB"/>
              </w:rPr>
              <w:t>Unique internal identification code for each intragroup transaction. Shall be consistent over time.</w:t>
            </w:r>
          </w:p>
        </w:tc>
      </w:tr>
      <w:tr w:rsidR="00872AFE" w:rsidRPr="00711388" w14:paraId="096D1F79" w14:textId="77777777" w:rsidTr="00567869">
        <w:trPr>
          <w:trHeight w:val="570"/>
        </w:trPr>
        <w:tc>
          <w:tcPr>
            <w:tcW w:w="1509" w:type="dxa"/>
          </w:tcPr>
          <w:p w14:paraId="144763D1" w14:textId="77777777" w:rsidR="00872AFE" w:rsidRPr="00711388" w:rsidRDefault="00872AFE" w:rsidP="00567869">
            <w:pPr>
              <w:jc w:val="center"/>
              <w:rPr>
                <w:lang w:val="en-GB"/>
              </w:rPr>
            </w:pPr>
            <w:r w:rsidRPr="00711388">
              <w:rPr>
                <w:lang w:val="en-GB"/>
              </w:rPr>
              <w:t>C0020</w:t>
            </w:r>
          </w:p>
        </w:tc>
        <w:tc>
          <w:tcPr>
            <w:tcW w:w="1509" w:type="dxa"/>
            <w:shd w:val="clear" w:color="auto" w:fill="auto"/>
            <w:hideMark/>
          </w:tcPr>
          <w:p w14:paraId="11CD083E" w14:textId="77777777" w:rsidR="00872AFE" w:rsidRPr="00711388" w:rsidRDefault="00872AFE" w:rsidP="00567869">
            <w:pPr>
              <w:jc w:val="left"/>
              <w:rPr>
                <w:lang w:val="en-GB"/>
              </w:rPr>
            </w:pPr>
            <w:r w:rsidRPr="00711388">
              <w:rPr>
                <w:lang w:val="en-GB"/>
              </w:rPr>
              <w:t>Investor/ Lender name</w:t>
            </w:r>
          </w:p>
        </w:tc>
        <w:tc>
          <w:tcPr>
            <w:tcW w:w="6083" w:type="dxa"/>
            <w:shd w:val="clear" w:color="auto" w:fill="auto"/>
            <w:hideMark/>
          </w:tcPr>
          <w:p w14:paraId="01C1F8A9" w14:textId="17D895CA" w:rsidR="00872AFE" w:rsidRPr="00711388" w:rsidRDefault="00872AFE" w:rsidP="00567869">
            <w:pPr>
              <w:spacing w:after="0"/>
              <w:rPr>
                <w:lang w:val="en-GB"/>
              </w:rPr>
            </w:pPr>
            <w:r w:rsidRPr="00711388">
              <w:rPr>
                <w:lang w:val="en-GB"/>
              </w:rPr>
              <w:t xml:space="preserve">Name of the entity that is buying the equity or lending to a related undertaking within the group, i.e. the entity that recognises the transaction as an asset on its balance sheet (debit </w:t>
            </w:r>
            <w:r w:rsidR="00711388" w:rsidRPr="00711388">
              <w:rPr>
                <w:lang w:val="en-GB"/>
              </w:rPr>
              <w:t>-</w:t>
            </w:r>
            <w:r w:rsidRPr="00711388">
              <w:rPr>
                <w:lang w:val="en-GB"/>
              </w:rPr>
              <w:t xml:space="preserve"> balance sheet). </w:t>
            </w:r>
          </w:p>
        </w:tc>
      </w:tr>
      <w:tr w:rsidR="00872AFE" w:rsidRPr="00711388" w14:paraId="5C31E99A" w14:textId="77777777" w:rsidTr="00567869">
        <w:trPr>
          <w:trHeight w:val="1140"/>
        </w:trPr>
        <w:tc>
          <w:tcPr>
            <w:tcW w:w="1509" w:type="dxa"/>
          </w:tcPr>
          <w:p w14:paraId="3A5D21A7" w14:textId="77777777" w:rsidR="00872AFE" w:rsidRPr="00711388" w:rsidRDefault="00872AFE" w:rsidP="00567869">
            <w:pPr>
              <w:jc w:val="center"/>
              <w:rPr>
                <w:lang w:val="en-GB"/>
              </w:rPr>
            </w:pPr>
            <w:r w:rsidRPr="00711388">
              <w:rPr>
                <w:lang w:val="en-GB"/>
              </w:rPr>
              <w:t>C0030</w:t>
            </w:r>
          </w:p>
        </w:tc>
        <w:tc>
          <w:tcPr>
            <w:tcW w:w="1509" w:type="dxa"/>
            <w:shd w:val="clear" w:color="auto" w:fill="auto"/>
            <w:hideMark/>
          </w:tcPr>
          <w:p w14:paraId="21E0D316" w14:textId="77777777" w:rsidR="00872AFE" w:rsidRPr="00711388" w:rsidRDefault="00872AFE" w:rsidP="00567869">
            <w:pPr>
              <w:jc w:val="left"/>
              <w:rPr>
                <w:lang w:val="en-GB"/>
              </w:rPr>
            </w:pPr>
            <w:r w:rsidRPr="00711388">
              <w:rPr>
                <w:lang w:val="en-GB"/>
              </w:rPr>
              <w:t>Identification code for investor / lender</w:t>
            </w:r>
          </w:p>
        </w:tc>
        <w:tc>
          <w:tcPr>
            <w:tcW w:w="6083" w:type="dxa"/>
            <w:shd w:val="clear" w:color="auto" w:fill="auto"/>
            <w:hideMark/>
          </w:tcPr>
          <w:p w14:paraId="490EABDD" w14:textId="77777777" w:rsidR="00872AFE" w:rsidRPr="00711388" w:rsidRDefault="00872AFE" w:rsidP="00567869">
            <w:pPr>
              <w:spacing w:after="0"/>
              <w:rPr>
                <w:lang w:val="en-GB"/>
              </w:rPr>
            </w:pPr>
            <w:r w:rsidRPr="00711388">
              <w:rPr>
                <w:lang w:val="en-GB"/>
              </w:rPr>
              <w:t xml:space="preserve">The unique identification code attached to the investor/buyer/transferee by this order of priority if existent: </w:t>
            </w:r>
          </w:p>
          <w:p w14:paraId="52E411F4" w14:textId="77777777" w:rsidR="00872AFE" w:rsidRPr="00711388" w:rsidRDefault="00872AFE" w:rsidP="00567869">
            <w:pPr>
              <w:spacing w:after="0"/>
              <w:rPr>
                <w:lang w:val="en-GB"/>
              </w:rPr>
            </w:pPr>
            <w:r w:rsidRPr="00711388">
              <w:rPr>
                <w:lang w:val="en-GB"/>
              </w:rPr>
              <w:t xml:space="preserve">- Legal Entity Identifier (LEI); </w:t>
            </w:r>
          </w:p>
          <w:p w14:paraId="1291A139" w14:textId="77777777" w:rsidR="00872AFE" w:rsidRPr="00711388" w:rsidRDefault="00872AFE" w:rsidP="00567869">
            <w:pPr>
              <w:spacing w:after="0"/>
              <w:rPr>
                <w:lang w:val="en-GB"/>
              </w:rPr>
            </w:pPr>
            <w:r w:rsidRPr="00711388">
              <w:rPr>
                <w:lang w:val="en-GB"/>
              </w:rPr>
              <w:t>- Specific code</w:t>
            </w:r>
          </w:p>
          <w:p w14:paraId="77E2CA8A" w14:textId="77777777" w:rsidR="00872AFE" w:rsidRPr="00711388" w:rsidRDefault="00872AFE" w:rsidP="00567869">
            <w:pPr>
              <w:spacing w:after="0"/>
              <w:rPr>
                <w:lang w:val="en-GB"/>
              </w:rPr>
            </w:pPr>
            <w:r w:rsidRPr="00711388">
              <w:rPr>
                <w:lang w:val="en-GB"/>
              </w:rPr>
              <w:lastRenderedPageBreak/>
              <w:t xml:space="preserve">Specific code: </w:t>
            </w:r>
          </w:p>
          <w:p w14:paraId="5281113C" w14:textId="77777777" w:rsidR="00872AFE" w:rsidRPr="00711388" w:rsidRDefault="00872AFE" w:rsidP="00567869">
            <w:pPr>
              <w:spacing w:after="0"/>
              <w:rPr>
                <w:lang w:val="en-GB"/>
              </w:rPr>
            </w:pPr>
            <w:r w:rsidRPr="00711388">
              <w:rPr>
                <w:lang w:val="en-GB"/>
              </w:rPr>
              <w:t>- For EEA regulated undertakings other than insurance and reinsurance undertakings within the group: identification code used in the local market, attributed by the undertaking's competent supervisory authority;</w:t>
            </w:r>
          </w:p>
          <w:p w14:paraId="3C7F0370" w14:textId="77777777" w:rsidR="00872AFE" w:rsidRPr="00711388" w:rsidRDefault="00872AFE" w:rsidP="00567869">
            <w:pPr>
              <w:spacing w:after="0"/>
              <w:rPr>
                <w:lang w:val="en-GB"/>
              </w:rPr>
            </w:pPr>
            <w:r w:rsidRPr="00711388">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6FB3B4F4" w14:textId="2B4069B0" w:rsidR="00872AFE" w:rsidRPr="00711388" w:rsidRDefault="00872AFE" w:rsidP="00567869">
            <w:pPr>
              <w:spacing w:after="0"/>
              <w:rPr>
                <w:lang w:val="en-GB"/>
              </w:rPr>
            </w:pPr>
            <w:r w:rsidRPr="00711388">
              <w:rPr>
                <w:lang w:val="en-GB"/>
              </w:rPr>
              <w:t xml:space="preserve"> identification code of the parent undertaking + ISO 3166-1 alpha-2 code of the country of the undertaking +</w:t>
            </w:r>
            <w:del w:id="9975" w:author="Author">
              <w:r w:rsidRPr="00711388" w:rsidDel="003323F0">
                <w:rPr>
                  <w:lang w:val="en-GB"/>
                </w:rPr>
                <w:delText xml:space="preserve">  </w:delText>
              </w:r>
            </w:del>
            <w:ins w:id="9976" w:author="Author">
              <w:r w:rsidR="003323F0">
                <w:rPr>
                  <w:lang w:val="en-GB"/>
                </w:rPr>
                <w:t xml:space="preserve"> </w:t>
              </w:r>
            </w:ins>
            <w:r w:rsidRPr="00711388">
              <w:rPr>
                <w:lang w:val="en-GB"/>
              </w:rPr>
              <w:t>5 digits</w:t>
            </w:r>
          </w:p>
        </w:tc>
      </w:tr>
      <w:tr w:rsidR="00872AFE" w:rsidRPr="00711388" w14:paraId="4D018710" w14:textId="77777777" w:rsidTr="00567869">
        <w:trPr>
          <w:trHeight w:val="1140"/>
        </w:trPr>
        <w:tc>
          <w:tcPr>
            <w:tcW w:w="1509" w:type="dxa"/>
          </w:tcPr>
          <w:p w14:paraId="01DBA79E" w14:textId="77777777" w:rsidR="00872AFE" w:rsidRPr="00711388" w:rsidRDefault="00872AFE" w:rsidP="00567869">
            <w:pPr>
              <w:jc w:val="center"/>
              <w:rPr>
                <w:lang w:val="en-GB"/>
              </w:rPr>
            </w:pPr>
            <w:r w:rsidRPr="00711388">
              <w:rPr>
                <w:lang w:val="en-GB"/>
              </w:rPr>
              <w:lastRenderedPageBreak/>
              <w:t>C0031</w:t>
            </w:r>
          </w:p>
        </w:tc>
        <w:tc>
          <w:tcPr>
            <w:tcW w:w="1509" w:type="dxa"/>
            <w:shd w:val="clear" w:color="auto" w:fill="auto"/>
          </w:tcPr>
          <w:p w14:paraId="62BA16BD" w14:textId="77777777" w:rsidR="00872AFE" w:rsidRPr="00711388" w:rsidRDefault="00872AFE" w:rsidP="00567869">
            <w:pPr>
              <w:jc w:val="left"/>
              <w:rPr>
                <w:lang w:val="en-GB"/>
              </w:rPr>
            </w:pPr>
            <w:r w:rsidRPr="00711388">
              <w:rPr>
                <w:lang w:val="en-GB"/>
              </w:rPr>
              <w:t>Type of code for investor / lender</w:t>
            </w:r>
          </w:p>
        </w:tc>
        <w:tc>
          <w:tcPr>
            <w:tcW w:w="6083" w:type="dxa"/>
            <w:shd w:val="clear" w:color="auto" w:fill="auto"/>
          </w:tcPr>
          <w:p w14:paraId="18072F4D" w14:textId="77777777" w:rsidR="00872AFE" w:rsidRPr="00711388" w:rsidRDefault="00872AFE" w:rsidP="00567869">
            <w:pPr>
              <w:spacing w:after="0"/>
              <w:rPr>
                <w:lang w:val="en-GB"/>
              </w:rPr>
            </w:pPr>
            <w:r w:rsidRPr="00711388">
              <w:rPr>
                <w:lang w:val="en-GB"/>
              </w:rPr>
              <w:t>Type of ID Code used for the “Identification code for investor / lender” item. One of the options in the following closed list shall be used:</w:t>
            </w:r>
          </w:p>
          <w:p w14:paraId="66AE50E5" w14:textId="24A4FEBA"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48625CAC" w14:textId="163F2C91"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p w14:paraId="008A1984" w14:textId="77777777" w:rsidR="00872AFE" w:rsidRPr="00711388" w:rsidRDefault="00872AFE" w:rsidP="00567869">
            <w:pPr>
              <w:spacing w:after="0"/>
              <w:rPr>
                <w:lang w:val="en-GB"/>
              </w:rPr>
            </w:pPr>
          </w:p>
        </w:tc>
      </w:tr>
      <w:tr w:rsidR="00872AFE" w:rsidRPr="00711388" w14:paraId="0550B690" w14:textId="77777777" w:rsidTr="00567869">
        <w:trPr>
          <w:trHeight w:val="1140"/>
        </w:trPr>
        <w:tc>
          <w:tcPr>
            <w:tcW w:w="1509" w:type="dxa"/>
          </w:tcPr>
          <w:p w14:paraId="4EA74DCD" w14:textId="77777777" w:rsidR="00872AFE" w:rsidRPr="00711388" w:rsidRDefault="00872AFE" w:rsidP="00567869">
            <w:pPr>
              <w:jc w:val="center"/>
              <w:rPr>
                <w:lang w:val="en-GB"/>
              </w:rPr>
            </w:pPr>
            <w:r w:rsidRPr="00711388">
              <w:rPr>
                <w:lang w:val="en-GB"/>
              </w:rPr>
              <w:t>NC0040</w:t>
            </w:r>
          </w:p>
        </w:tc>
        <w:tc>
          <w:tcPr>
            <w:tcW w:w="1509" w:type="dxa"/>
            <w:shd w:val="clear" w:color="auto" w:fill="auto"/>
          </w:tcPr>
          <w:p w14:paraId="03608060" w14:textId="77777777" w:rsidR="00872AFE" w:rsidRPr="00711388" w:rsidRDefault="00872AFE" w:rsidP="00567869">
            <w:pPr>
              <w:jc w:val="left"/>
              <w:rPr>
                <w:lang w:val="en-GB"/>
              </w:rPr>
            </w:pPr>
            <w:r w:rsidRPr="00711388">
              <w:rPr>
                <w:lang w:val="en-GB"/>
              </w:rPr>
              <w:t>Sector of the investor/ lender</w:t>
            </w:r>
          </w:p>
        </w:tc>
        <w:tc>
          <w:tcPr>
            <w:tcW w:w="6083" w:type="dxa"/>
            <w:shd w:val="clear" w:color="auto" w:fill="auto"/>
          </w:tcPr>
          <w:p w14:paraId="2829A09E" w14:textId="77777777" w:rsidR="00872AFE" w:rsidRPr="00711388" w:rsidRDefault="00872AFE" w:rsidP="00567869">
            <w:pPr>
              <w:spacing w:after="0"/>
              <w:rPr>
                <w:lang w:val="en-GB"/>
              </w:rPr>
            </w:pPr>
            <w:r w:rsidRPr="00711388">
              <w:rPr>
                <w:lang w:val="en-GB"/>
              </w:rPr>
              <w:t>If the investor / lender is part of financial sector within the meaning of Article 2 (8) of Directive 2002/87/EC, indicate: “banking sector”, “insurance and reinsurance sector” “investments services sector”.</w:t>
            </w:r>
          </w:p>
          <w:p w14:paraId="60039AA6" w14:textId="77777777" w:rsidR="00872AFE" w:rsidRPr="00711388" w:rsidRDefault="00872AFE" w:rsidP="00567869">
            <w:pPr>
              <w:spacing w:after="0"/>
              <w:rPr>
                <w:lang w:val="en-GB"/>
              </w:rPr>
            </w:pPr>
            <w:r w:rsidRPr="00711388">
              <w:rPr>
                <w:lang w:val="en-GB"/>
              </w:rPr>
              <w:t>If the investor / lender is not part of financial sector within the meaning of Article 2 (8) of Directive 2002/87/EC indicate: “other undertaking of the group”.</w:t>
            </w:r>
          </w:p>
        </w:tc>
      </w:tr>
      <w:tr w:rsidR="00872AFE" w:rsidRPr="00711388" w14:paraId="14E8AC33" w14:textId="77777777" w:rsidTr="00567869">
        <w:trPr>
          <w:trHeight w:val="570"/>
        </w:trPr>
        <w:tc>
          <w:tcPr>
            <w:tcW w:w="1509" w:type="dxa"/>
          </w:tcPr>
          <w:p w14:paraId="04786724" w14:textId="77777777" w:rsidR="00872AFE" w:rsidRPr="00711388" w:rsidRDefault="00872AFE" w:rsidP="00567869">
            <w:pPr>
              <w:jc w:val="center"/>
              <w:rPr>
                <w:lang w:val="en-GB"/>
              </w:rPr>
            </w:pPr>
            <w:r w:rsidRPr="00711388">
              <w:rPr>
                <w:lang w:val="en-GB"/>
              </w:rPr>
              <w:t>C0050</w:t>
            </w:r>
          </w:p>
        </w:tc>
        <w:tc>
          <w:tcPr>
            <w:tcW w:w="1509" w:type="dxa"/>
            <w:shd w:val="clear" w:color="auto" w:fill="auto"/>
            <w:hideMark/>
          </w:tcPr>
          <w:p w14:paraId="1A1985BB" w14:textId="77777777" w:rsidR="00872AFE" w:rsidRPr="00711388" w:rsidRDefault="00872AFE" w:rsidP="00567869">
            <w:pPr>
              <w:jc w:val="left"/>
              <w:rPr>
                <w:lang w:val="en-GB"/>
              </w:rPr>
            </w:pPr>
            <w:r w:rsidRPr="00711388">
              <w:rPr>
                <w:lang w:val="en-GB"/>
              </w:rPr>
              <w:t>Issuer/ borrower name</w:t>
            </w:r>
          </w:p>
        </w:tc>
        <w:tc>
          <w:tcPr>
            <w:tcW w:w="6083" w:type="dxa"/>
            <w:shd w:val="clear" w:color="auto" w:fill="auto"/>
            <w:hideMark/>
          </w:tcPr>
          <w:p w14:paraId="602C0C81" w14:textId="058A82FA" w:rsidR="00872AFE" w:rsidRPr="00711388" w:rsidRDefault="00872AFE" w:rsidP="00567869">
            <w:pPr>
              <w:spacing w:after="0"/>
              <w:rPr>
                <w:lang w:val="en-GB"/>
              </w:rPr>
            </w:pPr>
            <w:r w:rsidRPr="00711388">
              <w:rPr>
                <w:lang w:val="en-GB"/>
              </w:rPr>
              <w:t xml:space="preserve">Name of the entity that is issuing the equity/capital item, or borrowing money (issuing debt), i.e. the entity that recognises the transaction as a liability or capital on its balance sheet (credit </w:t>
            </w:r>
            <w:r w:rsidR="00711388" w:rsidRPr="00711388">
              <w:rPr>
                <w:lang w:val="en-GB"/>
              </w:rPr>
              <w:t>-</w:t>
            </w:r>
            <w:r w:rsidRPr="00711388">
              <w:rPr>
                <w:lang w:val="en-GB"/>
              </w:rPr>
              <w:t xml:space="preserve"> balance sheet).</w:t>
            </w:r>
          </w:p>
        </w:tc>
      </w:tr>
      <w:tr w:rsidR="00872AFE" w:rsidRPr="00711388" w14:paraId="7294F138" w14:textId="77777777" w:rsidTr="00567869">
        <w:trPr>
          <w:trHeight w:val="1140"/>
        </w:trPr>
        <w:tc>
          <w:tcPr>
            <w:tcW w:w="1509" w:type="dxa"/>
          </w:tcPr>
          <w:p w14:paraId="3D22D341" w14:textId="77777777" w:rsidR="00872AFE" w:rsidRPr="00711388" w:rsidRDefault="00872AFE" w:rsidP="00567869">
            <w:pPr>
              <w:jc w:val="center"/>
              <w:rPr>
                <w:lang w:val="en-GB"/>
              </w:rPr>
            </w:pPr>
            <w:r w:rsidRPr="00711388">
              <w:rPr>
                <w:lang w:val="en-GB"/>
              </w:rPr>
              <w:t>C0060</w:t>
            </w:r>
          </w:p>
        </w:tc>
        <w:tc>
          <w:tcPr>
            <w:tcW w:w="1509" w:type="dxa"/>
            <w:shd w:val="clear" w:color="auto" w:fill="auto"/>
            <w:hideMark/>
          </w:tcPr>
          <w:p w14:paraId="7C0F3D53" w14:textId="77777777" w:rsidR="00872AFE" w:rsidRPr="00711388" w:rsidRDefault="00872AFE" w:rsidP="00567869">
            <w:pPr>
              <w:jc w:val="left"/>
              <w:rPr>
                <w:lang w:val="en-GB"/>
              </w:rPr>
            </w:pPr>
            <w:r w:rsidRPr="00711388">
              <w:rPr>
                <w:lang w:val="en-GB"/>
              </w:rPr>
              <w:t>Identification code for issuer / borrower</w:t>
            </w:r>
          </w:p>
        </w:tc>
        <w:tc>
          <w:tcPr>
            <w:tcW w:w="6083" w:type="dxa"/>
            <w:shd w:val="clear" w:color="auto" w:fill="auto"/>
            <w:hideMark/>
          </w:tcPr>
          <w:p w14:paraId="6FB09BC0" w14:textId="77777777" w:rsidR="00872AFE" w:rsidRPr="00711388" w:rsidRDefault="00872AFE" w:rsidP="00567869">
            <w:pPr>
              <w:spacing w:after="0"/>
              <w:rPr>
                <w:lang w:val="en-GB"/>
              </w:rPr>
            </w:pPr>
            <w:r w:rsidRPr="00711388">
              <w:rPr>
                <w:lang w:val="en-GB"/>
              </w:rPr>
              <w:t xml:space="preserve">The unique identification code attached to the investor/buyer/transferee by this order of priority: </w:t>
            </w:r>
          </w:p>
          <w:p w14:paraId="655405AA" w14:textId="77777777" w:rsidR="00872AFE" w:rsidRPr="00711388" w:rsidRDefault="00872AFE" w:rsidP="00567869">
            <w:pPr>
              <w:spacing w:after="0"/>
              <w:rPr>
                <w:lang w:val="en-GB"/>
              </w:rPr>
            </w:pPr>
            <w:r w:rsidRPr="00711388">
              <w:rPr>
                <w:lang w:val="en-GB"/>
              </w:rPr>
              <w:t xml:space="preserve">- Legal Entity Identifier (LEI) mandatory if existing; </w:t>
            </w:r>
          </w:p>
          <w:p w14:paraId="636A40C5" w14:textId="77777777" w:rsidR="00872AFE" w:rsidRPr="00711388" w:rsidRDefault="00872AFE" w:rsidP="00567869">
            <w:pPr>
              <w:spacing w:after="0"/>
              <w:rPr>
                <w:lang w:val="en-GB"/>
              </w:rPr>
            </w:pPr>
            <w:r w:rsidRPr="00711388">
              <w:rPr>
                <w:lang w:val="en-GB"/>
              </w:rPr>
              <w:t>- Specific code in case of absence of LEI code.</w:t>
            </w:r>
          </w:p>
          <w:p w14:paraId="7E43A2A0" w14:textId="77777777" w:rsidR="00872AFE" w:rsidRPr="00711388" w:rsidRDefault="00872AFE" w:rsidP="00567869">
            <w:pPr>
              <w:spacing w:after="0"/>
              <w:rPr>
                <w:lang w:val="en-GB"/>
              </w:rPr>
            </w:pPr>
            <w:r w:rsidRPr="00711388">
              <w:rPr>
                <w:lang w:val="en-GB"/>
              </w:rPr>
              <w:t xml:space="preserve">Specific code: </w:t>
            </w:r>
          </w:p>
          <w:p w14:paraId="03C2C4E5" w14:textId="77777777" w:rsidR="00872AFE" w:rsidRPr="00711388" w:rsidRDefault="00872AFE" w:rsidP="00567869">
            <w:pPr>
              <w:spacing w:after="0"/>
              <w:rPr>
                <w:lang w:val="en-GB"/>
              </w:rPr>
            </w:pPr>
            <w:r w:rsidRPr="00711388">
              <w:rPr>
                <w:lang w:val="en-GB"/>
              </w:rPr>
              <w:t>- For EEA regulated undertakings other than insurance and reinsurance undertakings within the group: identification code used in the local market, attributed by the undertaking's competent supervisory authority;</w:t>
            </w:r>
          </w:p>
          <w:p w14:paraId="620846E7" w14:textId="16C60523" w:rsidR="00872AFE" w:rsidRPr="00711388" w:rsidRDefault="00872AFE" w:rsidP="00567869">
            <w:pPr>
              <w:spacing w:after="0"/>
              <w:rPr>
                <w:lang w:val="en-GB"/>
              </w:rPr>
            </w:pPr>
            <w:r w:rsidRPr="00711388">
              <w:rPr>
                <w:lang w:val="en-GB"/>
              </w:rPr>
              <w:t>- For non-EEA undertakings and non-regulated undertakings within the group, identification code shall be provided by the group. When allocating an identification code to each non-</w:t>
            </w:r>
            <w:r w:rsidRPr="00711388">
              <w:rPr>
                <w:lang w:val="en-GB"/>
              </w:rPr>
              <w:lastRenderedPageBreak/>
              <w:t>EEA or non-regulated undertaking, the financial conglomerate shall comply with the following format in a consistent manner:</w:t>
            </w:r>
            <w:del w:id="9977" w:author="Author">
              <w:r w:rsidRPr="00711388" w:rsidDel="003323F0">
                <w:rPr>
                  <w:lang w:val="en-GB"/>
                </w:rPr>
                <w:delText xml:space="preserve">  </w:delText>
              </w:r>
            </w:del>
            <w:ins w:id="9978" w:author="Author">
              <w:r w:rsidR="003323F0">
                <w:rPr>
                  <w:lang w:val="en-GB"/>
                </w:rPr>
                <w:t xml:space="preserve"> </w:t>
              </w:r>
            </w:ins>
            <w:r w:rsidRPr="00711388">
              <w:rPr>
                <w:lang w:val="en-GB"/>
              </w:rPr>
              <w:t>identification code of the parent undertaking +</w:t>
            </w:r>
            <w:del w:id="9979" w:author="Author">
              <w:r w:rsidRPr="00711388" w:rsidDel="003323F0">
                <w:rPr>
                  <w:lang w:val="en-GB"/>
                </w:rPr>
                <w:delText xml:space="preserve">  </w:delText>
              </w:r>
            </w:del>
            <w:ins w:id="9980" w:author="Author">
              <w:r w:rsidR="003323F0">
                <w:rPr>
                  <w:lang w:val="en-GB"/>
                </w:rPr>
                <w:t xml:space="preserve"> </w:t>
              </w:r>
            </w:ins>
            <w:r w:rsidRPr="00711388">
              <w:rPr>
                <w:lang w:val="en-GB"/>
              </w:rPr>
              <w:t>ISO 3166-1 alpha-2 code of the country of the undertaking +</w:t>
            </w:r>
            <w:del w:id="9981" w:author="Author">
              <w:r w:rsidRPr="00711388" w:rsidDel="003323F0">
                <w:rPr>
                  <w:lang w:val="en-GB"/>
                </w:rPr>
                <w:delText xml:space="preserve">  </w:delText>
              </w:r>
            </w:del>
            <w:ins w:id="9982" w:author="Author">
              <w:r w:rsidR="003323F0">
                <w:rPr>
                  <w:lang w:val="en-GB"/>
                </w:rPr>
                <w:t xml:space="preserve"> </w:t>
              </w:r>
            </w:ins>
            <w:r w:rsidRPr="00711388">
              <w:rPr>
                <w:lang w:val="en-GB"/>
              </w:rPr>
              <w:t>5 digits</w:t>
            </w:r>
          </w:p>
        </w:tc>
      </w:tr>
      <w:tr w:rsidR="00872AFE" w:rsidRPr="00711388" w14:paraId="62DCC731" w14:textId="77777777" w:rsidTr="00567869">
        <w:trPr>
          <w:trHeight w:val="458"/>
        </w:trPr>
        <w:tc>
          <w:tcPr>
            <w:tcW w:w="1509" w:type="dxa"/>
          </w:tcPr>
          <w:p w14:paraId="56F6E15C" w14:textId="77777777" w:rsidR="00872AFE" w:rsidRPr="00711388" w:rsidRDefault="00872AFE" w:rsidP="00567869">
            <w:pPr>
              <w:jc w:val="center"/>
              <w:rPr>
                <w:lang w:val="en-GB"/>
              </w:rPr>
            </w:pPr>
            <w:r w:rsidRPr="00711388">
              <w:rPr>
                <w:lang w:val="en-GB"/>
              </w:rPr>
              <w:lastRenderedPageBreak/>
              <w:t>C0061</w:t>
            </w:r>
          </w:p>
        </w:tc>
        <w:tc>
          <w:tcPr>
            <w:tcW w:w="1509" w:type="dxa"/>
            <w:shd w:val="clear" w:color="auto" w:fill="auto"/>
          </w:tcPr>
          <w:p w14:paraId="5830758A" w14:textId="77777777" w:rsidR="00872AFE" w:rsidRPr="00711388" w:rsidRDefault="00872AFE" w:rsidP="00567869">
            <w:pPr>
              <w:jc w:val="left"/>
              <w:rPr>
                <w:lang w:val="en-GB"/>
              </w:rPr>
            </w:pPr>
            <w:r w:rsidRPr="00711388">
              <w:rPr>
                <w:lang w:val="en-GB"/>
              </w:rPr>
              <w:t>Type of code for issuer / borrower</w:t>
            </w:r>
          </w:p>
        </w:tc>
        <w:tc>
          <w:tcPr>
            <w:tcW w:w="6083" w:type="dxa"/>
            <w:shd w:val="clear" w:color="auto" w:fill="auto"/>
          </w:tcPr>
          <w:p w14:paraId="561A1748" w14:textId="77777777" w:rsidR="00872AFE" w:rsidRPr="00711388" w:rsidRDefault="00872AFE" w:rsidP="00567869">
            <w:pPr>
              <w:spacing w:after="0"/>
              <w:rPr>
                <w:lang w:val="en-GB"/>
              </w:rPr>
            </w:pPr>
            <w:r w:rsidRPr="00711388">
              <w:rPr>
                <w:lang w:val="en-GB"/>
              </w:rPr>
              <w:t>Type of ID Code used for the “Identification code for issuer / borrower” item. One of the options in the following closed list shall be used:</w:t>
            </w:r>
          </w:p>
          <w:p w14:paraId="41FC116E" w14:textId="0886C671"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7E356E7E" w14:textId="44C8758C"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45FF5FF8" w14:textId="77777777" w:rsidTr="00567869">
        <w:trPr>
          <w:trHeight w:val="1140"/>
        </w:trPr>
        <w:tc>
          <w:tcPr>
            <w:tcW w:w="1509" w:type="dxa"/>
          </w:tcPr>
          <w:p w14:paraId="4AD28089" w14:textId="77777777" w:rsidR="00872AFE" w:rsidRPr="00711388" w:rsidRDefault="00872AFE" w:rsidP="00567869">
            <w:pPr>
              <w:jc w:val="center"/>
              <w:rPr>
                <w:lang w:val="en-GB"/>
              </w:rPr>
            </w:pPr>
            <w:r w:rsidRPr="00711388">
              <w:rPr>
                <w:lang w:val="en-GB"/>
              </w:rPr>
              <w:t>NC0070</w:t>
            </w:r>
          </w:p>
        </w:tc>
        <w:tc>
          <w:tcPr>
            <w:tcW w:w="1509" w:type="dxa"/>
            <w:shd w:val="clear" w:color="auto" w:fill="auto"/>
          </w:tcPr>
          <w:p w14:paraId="0899EA87" w14:textId="77777777" w:rsidR="00872AFE" w:rsidRPr="00711388" w:rsidRDefault="00872AFE" w:rsidP="00567869">
            <w:pPr>
              <w:jc w:val="left"/>
              <w:rPr>
                <w:lang w:val="en-GB"/>
              </w:rPr>
            </w:pPr>
            <w:r w:rsidRPr="00711388">
              <w:rPr>
                <w:lang w:val="en-GB"/>
              </w:rPr>
              <w:t>Sector of the issuer / borrower</w:t>
            </w:r>
          </w:p>
        </w:tc>
        <w:tc>
          <w:tcPr>
            <w:tcW w:w="6083" w:type="dxa"/>
            <w:shd w:val="clear" w:color="auto" w:fill="auto"/>
          </w:tcPr>
          <w:p w14:paraId="13C6FFF5" w14:textId="77777777" w:rsidR="00872AFE" w:rsidRPr="00711388" w:rsidRDefault="00872AFE" w:rsidP="00567869">
            <w:pPr>
              <w:spacing w:after="0"/>
              <w:rPr>
                <w:lang w:val="en-GB"/>
              </w:rPr>
            </w:pPr>
            <w:r w:rsidRPr="00711388">
              <w:rPr>
                <w:lang w:val="en-GB"/>
              </w:rPr>
              <w:t>If the issuer / borrower is part of financial sector within the meaning of Article 2(8) of Directive 2002/87/EC, indicate: “banking sector”, “insurance and reinsurance sector” “investments services sector”.</w:t>
            </w:r>
          </w:p>
          <w:p w14:paraId="54561559" w14:textId="77777777" w:rsidR="00872AFE" w:rsidRPr="00711388" w:rsidRDefault="00872AFE" w:rsidP="00567869">
            <w:pPr>
              <w:spacing w:after="0"/>
              <w:rPr>
                <w:lang w:val="en-GB"/>
              </w:rPr>
            </w:pPr>
            <w:r w:rsidRPr="00711388">
              <w:rPr>
                <w:lang w:val="en-GB"/>
              </w:rPr>
              <w:t>If the issuer / borrower is not part of financial sector within the meaning of Article 2(8) of Directive 2002/87/EC indicate “other undertaking of the group”.</w:t>
            </w:r>
          </w:p>
          <w:p w14:paraId="057DCBC8" w14:textId="77777777" w:rsidR="00872AFE" w:rsidRPr="00711388" w:rsidRDefault="00872AFE" w:rsidP="00567869">
            <w:pPr>
              <w:spacing w:after="0"/>
              <w:rPr>
                <w:lang w:val="en-GB"/>
              </w:rPr>
            </w:pPr>
          </w:p>
        </w:tc>
      </w:tr>
      <w:tr w:rsidR="00872AFE" w:rsidRPr="00711388" w14:paraId="0D162A6D" w14:textId="77777777" w:rsidTr="00567869">
        <w:trPr>
          <w:trHeight w:val="1408"/>
        </w:trPr>
        <w:tc>
          <w:tcPr>
            <w:tcW w:w="1509" w:type="dxa"/>
          </w:tcPr>
          <w:p w14:paraId="71117C4A" w14:textId="77777777" w:rsidR="00872AFE" w:rsidRPr="00711388" w:rsidRDefault="00872AFE" w:rsidP="00567869">
            <w:pPr>
              <w:jc w:val="center"/>
              <w:rPr>
                <w:lang w:val="en-GB"/>
              </w:rPr>
            </w:pPr>
            <w:r w:rsidRPr="00711388">
              <w:rPr>
                <w:lang w:val="en-GB"/>
              </w:rPr>
              <w:t>NC0080</w:t>
            </w:r>
          </w:p>
        </w:tc>
        <w:tc>
          <w:tcPr>
            <w:tcW w:w="1509" w:type="dxa"/>
            <w:shd w:val="clear" w:color="auto" w:fill="auto"/>
          </w:tcPr>
          <w:p w14:paraId="46DA22DC" w14:textId="77777777" w:rsidR="00872AFE" w:rsidRPr="00711388" w:rsidRDefault="00872AFE" w:rsidP="00567869">
            <w:pPr>
              <w:jc w:val="left"/>
              <w:rPr>
                <w:lang w:val="en-GB"/>
              </w:rPr>
            </w:pPr>
            <w:r w:rsidRPr="00711388">
              <w:rPr>
                <w:lang w:val="en-GB"/>
              </w:rPr>
              <w:t>Indirect transactions</w:t>
            </w:r>
          </w:p>
        </w:tc>
        <w:tc>
          <w:tcPr>
            <w:tcW w:w="6083" w:type="dxa"/>
            <w:shd w:val="clear" w:color="auto" w:fill="auto"/>
          </w:tcPr>
          <w:p w14:paraId="3978350D" w14:textId="77777777" w:rsidR="00872AFE" w:rsidRPr="00711388" w:rsidRDefault="00872AFE" w:rsidP="00567869">
            <w:pPr>
              <w:spacing w:after="0"/>
              <w:rPr>
                <w:lang w:val="en-GB"/>
              </w:rPr>
            </w:pPr>
            <w:r w:rsidRPr="00711388">
              <w:rPr>
                <w:lang w:val="en-GB"/>
              </w:rPr>
              <w:t>If reported intra-group transaction is part of an indirect transaction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53981979" w14:textId="77777777" w:rsidR="00872AFE" w:rsidRPr="00711388" w:rsidRDefault="00872AFE" w:rsidP="00567869">
            <w:pPr>
              <w:spacing w:after="0"/>
              <w:rPr>
                <w:lang w:val="en-GB"/>
              </w:rPr>
            </w:pPr>
            <w:r w:rsidRPr="00711388">
              <w:rPr>
                <w:lang w:val="en-GB"/>
              </w:rPr>
              <w:t xml:space="preserve">If the reported IGT is not part of an indirect transaction, indicate No. </w:t>
            </w:r>
          </w:p>
        </w:tc>
      </w:tr>
      <w:tr w:rsidR="00872AFE" w:rsidRPr="00711388" w14:paraId="1E64B3DE" w14:textId="77777777" w:rsidTr="00567869">
        <w:trPr>
          <w:trHeight w:val="1622"/>
        </w:trPr>
        <w:tc>
          <w:tcPr>
            <w:tcW w:w="1509" w:type="dxa"/>
          </w:tcPr>
          <w:p w14:paraId="2666478E" w14:textId="77777777" w:rsidR="00872AFE" w:rsidRPr="00711388" w:rsidRDefault="00872AFE" w:rsidP="00567869">
            <w:pPr>
              <w:jc w:val="center"/>
              <w:rPr>
                <w:lang w:val="en-GB"/>
              </w:rPr>
            </w:pPr>
            <w:r w:rsidRPr="00711388">
              <w:rPr>
                <w:lang w:val="en-GB"/>
              </w:rPr>
              <w:t>NC0090</w:t>
            </w:r>
          </w:p>
        </w:tc>
        <w:tc>
          <w:tcPr>
            <w:tcW w:w="1509" w:type="dxa"/>
            <w:shd w:val="clear" w:color="auto" w:fill="auto"/>
            <w:hideMark/>
          </w:tcPr>
          <w:p w14:paraId="3CD3CFA7" w14:textId="77777777" w:rsidR="00872AFE" w:rsidRPr="00711388" w:rsidRDefault="00872AFE" w:rsidP="00567869">
            <w:pPr>
              <w:jc w:val="left"/>
              <w:rPr>
                <w:lang w:val="en-GB"/>
              </w:rPr>
            </w:pPr>
            <w:r w:rsidRPr="00711388">
              <w:rPr>
                <w:lang w:val="en-GB"/>
              </w:rPr>
              <w:t>Single economic operation</w:t>
            </w:r>
          </w:p>
        </w:tc>
        <w:tc>
          <w:tcPr>
            <w:tcW w:w="6083" w:type="dxa"/>
            <w:shd w:val="clear" w:color="auto" w:fill="auto"/>
          </w:tcPr>
          <w:p w14:paraId="24D214EF" w14:textId="1A6EEB6A" w:rsidR="00872AFE" w:rsidRPr="00711388" w:rsidRDefault="00872AFE" w:rsidP="00567869">
            <w:pPr>
              <w:spacing w:after="0"/>
              <w:rPr>
                <w:lang w:val="en-GB"/>
              </w:rPr>
            </w:pPr>
            <w:r w:rsidRPr="00711388">
              <w:rPr>
                <w:lang w:val="en-GB"/>
              </w:rPr>
              <w:t>If the reported IGT is part of single economic operation (cf. General comments supra report the “ID of intragroup transaction” (C0010)</w:t>
            </w:r>
            <w:r w:rsidR="00D73AC0" w:rsidRPr="00711388">
              <w:rPr>
                <w:lang w:val="en-GB"/>
              </w:rPr>
              <w:t>)</w:t>
            </w:r>
            <w:r w:rsidRPr="00711388">
              <w:rPr>
                <w:lang w:val="en-GB"/>
              </w:rPr>
              <w:t xml:space="preserve"> of the related transaction in this cell. If more than two transactions are related, the ID code of the first related transaction needs to be reported as a reference to link all interconnected transactions.</w:t>
            </w:r>
          </w:p>
          <w:p w14:paraId="2A79D171" w14:textId="77777777" w:rsidR="00872AFE" w:rsidRPr="00711388" w:rsidRDefault="00872AFE" w:rsidP="00567869">
            <w:pPr>
              <w:spacing w:after="0"/>
              <w:rPr>
                <w:lang w:val="en-GB"/>
              </w:rPr>
            </w:pPr>
            <w:r w:rsidRPr="00711388">
              <w:rPr>
                <w:lang w:val="en-GB"/>
              </w:rPr>
              <w:t>If the reported IGT is not part of single economic operation, indicate No</w:t>
            </w:r>
          </w:p>
        </w:tc>
      </w:tr>
      <w:tr w:rsidR="00872AFE" w:rsidRPr="00711388" w14:paraId="4B514C46" w14:textId="77777777" w:rsidTr="00567869">
        <w:trPr>
          <w:trHeight w:val="1425"/>
        </w:trPr>
        <w:tc>
          <w:tcPr>
            <w:tcW w:w="1509" w:type="dxa"/>
          </w:tcPr>
          <w:p w14:paraId="185520FF" w14:textId="77777777" w:rsidR="00872AFE" w:rsidRPr="00711388" w:rsidRDefault="00872AFE" w:rsidP="00567869">
            <w:pPr>
              <w:jc w:val="center"/>
              <w:rPr>
                <w:lang w:val="en-GB"/>
              </w:rPr>
            </w:pPr>
            <w:r w:rsidRPr="00711388">
              <w:rPr>
                <w:lang w:val="en-GB"/>
              </w:rPr>
              <w:t>NC0100</w:t>
            </w:r>
          </w:p>
        </w:tc>
        <w:tc>
          <w:tcPr>
            <w:tcW w:w="1509" w:type="dxa"/>
            <w:shd w:val="clear" w:color="auto" w:fill="auto"/>
            <w:hideMark/>
          </w:tcPr>
          <w:p w14:paraId="14DF85D8" w14:textId="77777777" w:rsidR="00872AFE" w:rsidRPr="00711388" w:rsidRDefault="00872AFE" w:rsidP="00567869">
            <w:pPr>
              <w:jc w:val="left"/>
              <w:rPr>
                <w:lang w:val="en-GB"/>
              </w:rPr>
            </w:pPr>
            <w:r w:rsidRPr="00711388">
              <w:rPr>
                <w:lang w:val="en-GB"/>
              </w:rPr>
              <w:t>ID Code of the instrument</w:t>
            </w:r>
          </w:p>
        </w:tc>
        <w:tc>
          <w:tcPr>
            <w:tcW w:w="6083" w:type="dxa"/>
            <w:shd w:val="clear" w:color="auto" w:fill="auto"/>
          </w:tcPr>
          <w:p w14:paraId="5E1E7394" w14:textId="77777777" w:rsidR="00872AFE" w:rsidRPr="00711388" w:rsidRDefault="00872AFE" w:rsidP="00567869">
            <w:pPr>
              <w:spacing w:after="0"/>
              <w:rPr>
                <w:lang w:val="en-GB"/>
              </w:rPr>
            </w:pPr>
            <w:r w:rsidRPr="00711388">
              <w:rPr>
                <w:lang w:val="en-GB"/>
              </w:rPr>
              <w:t xml:space="preserve">This is the identification code of the instrument (capital, debt etc.) between the two counterparties identified using the following priority: </w:t>
            </w:r>
          </w:p>
          <w:p w14:paraId="5144D2E0" w14:textId="45BFD64C" w:rsidR="00872AFE" w:rsidRPr="00711388" w:rsidRDefault="00872AFE" w:rsidP="00567869">
            <w:pPr>
              <w:spacing w:after="0"/>
              <w:rPr>
                <w:lang w:val="en-GB"/>
              </w:rPr>
            </w:pPr>
            <w:del w:id="9983" w:author="Author">
              <w:r w:rsidRPr="00711388" w:rsidDel="003323F0">
                <w:rPr>
                  <w:lang w:val="en-GB"/>
                </w:rPr>
                <w:delText xml:space="preserve">  </w:delText>
              </w:r>
            </w:del>
            <w:ins w:id="9984" w:author="Author">
              <w:r w:rsidR="003323F0">
                <w:rPr>
                  <w:lang w:val="en-GB"/>
                </w:rPr>
                <w:t xml:space="preserve"> </w:t>
              </w:r>
            </w:ins>
            <w:r w:rsidRPr="00711388">
              <w:rPr>
                <w:lang w:val="en-GB"/>
              </w:rPr>
              <w:t>- ISO 6166 code of ISIN when available</w:t>
            </w:r>
          </w:p>
          <w:p w14:paraId="585ABA9C" w14:textId="6B8CFF7E" w:rsidR="00872AFE" w:rsidRPr="00711388" w:rsidRDefault="00872AFE" w:rsidP="00567869">
            <w:pPr>
              <w:spacing w:after="0"/>
              <w:rPr>
                <w:lang w:val="en-GB"/>
              </w:rPr>
            </w:pPr>
            <w:del w:id="9985" w:author="Author">
              <w:r w:rsidRPr="00711388" w:rsidDel="003323F0">
                <w:rPr>
                  <w:lang w:val="en-GB"/>
                </w:rPr>
                <w:delText xml:space="preserve">  </w:delText>
              </w:r>
            </w:del>
            <w:ins w:id="9986" w:author="Author">
              <w:r w:rsidR="003323F0">
                <w:rPr>
                  <w:lang w:val="en-GB"/>
                </w:rPr>
                <w:t xml:space="preserve"> </w:t>
              </w:r>
            </w:ins>
            <w:r w:rsidRPr="00711388">
              <w:rPr>
                <w:lang w:val="en-GB"/>
              </w:rPr>
              <w:t>- Other recognised codes (e.g.: CUSIP, Bloomberg Ticker, Reuters RIC)</w:t>
            </w:r>
          </w:p>
          <w:p w14:paraId="2BB5C758" w14:textId="1B327578" w:rsidR="00872AFE" w:rsidRPr="00711388" w:rsidRDefault="00872AFE" w:rsidP="00567869">
            <w:pPr>
              <w:spacing w:after="0"/>
              <w:rPr>
                <w:lang w:val="en-GB"/>
              </w:rPr>
            </w:pPr>
            <w:del w:id="9987" w:author="Author">
              <w:r w:rsidRPr="00711388" w:rsidDel="003323F0">
                <w:rPr>
                  <w:lang w:val="en-GB"/>
                </w:rPr>
                <w:lastRenderedPageBreak/>
                <w:delText xml:space="preserve">  </w:delText>
              </w:r>
            </w:del>
            <w:ins w:id="9988" w:author="Author">
              <w:r w:rsidR="003323F0">
                <w:rPr>
                  <w:lang w:val="en-GB"/>
                </w:rPr>
                <w:t xml:space="preserve"> </w:t>
              </w:r>
            </w:ins>
            <w:r w:rsidRPr="00711388">
              <w:rPr>
                <w:lang w:val="en-GB"/>
              </w:rPr>
              <w:t>- Code attributed by the undertaking, when the options above are not available. This code shall be consistent over time.</w:t>
            </w:r>
          </w:p>
          <w:p w14:paraId="77AD382F" w14:textId="77777777" w:rsidR="00872AFE" w:rsidRPr="00711388" w:rsidRDefault="00872AFE" w:rsidP="00567869">
            <w:pPr>
              <w:rPr>
                <w:lang w:val="en-GB"/>
              </w:rPr>
            </w:pPr>
            <w:r w:rsidRPr="00711388">
              <w:rPr>
                <w:lang w:val="en-GB"/>
              </w:rPr>
              <w:t xml:space="preserve">This may be different from the intragroup transaction code provided in cell C0010. </w:t>
            </w:r>
          </w:p>
        </w:tc>
      </w:tr>
      <w:tr w:rsidR="00872AFE" w:rsidRPr="00711388" w14:paraId="2C49ECD4" w14:textId="77777777" w:rsidTr="00567869">
        <w:trPr>
          <w:trHeight w:val="557"/>
        </w:trPr>
        <w:tc>
          <w:tcPr>
            <w:tcW w:w="1509" w:type="dxa"/>
          </w:tcPr>
          <w:p w14:paraId="08E7F42C" w14:textId="77777777" w:rsidR="00872AFE" w:rsidRPr="00711388" w:rsidRDefault="00872AFE" w:rsidP="00567869">
            <w:pPr>
              <w:jc w:val="center"/>
              <w:rPr>
                <w:lang w:val="en-GB"/>
              </w:rPr>
            </w:pPr>
            <w:r w:rsidRPr="00711388">
              <w:rPr>
                <w:lang w:val="en-GB"/>
              </w:rPr>
              <w:lastRenderedPageBreak/>
              <w:t>NC0101</w:t>
            </w:r>
          </w:p>
        </w:tc>
        <w:tc>
          <w:tcPr>
            <w:tcW w:w="1509" w:type="dxa"/>
            <w:shd w:val="clear" w:color="auto" w:fill="auto"/>
          </w:tcPr>
          <w:p w14:paraId="458EEE30" w14:textId="77777777" w:rsidR="00872AFE" w:rsidRPr="00711388" w:rsidRDefault="00872AFE" w:rsidP="00567869">
            <w:pPr>
              <w:jc w:val="left"/>
              <w:rPr>
                <w:lang w:val="en-GB"/>
              </w:rPr>
            </w:pPr>
            <w:r w:rsidRPr="00711388">
              <w:rPr>
                <w:lang w:val="en-GB"/>
              </w:rPr>
              <w:t>ID Code Type of the instrument</w:t>
            </w:r>
          </w:p>
        </w:tc>
        <w:tc>
          <w:tcPr>
            <w:tcW w:w="6083" w:type="dxa"/>
            <w:shd w:val="clear" w:color="auto" w:fill="auto"/>
          </w:tcPr>
          <w:p w14:paraId="175475BE" w14:textId="77777777" w:rsidR="00872AFE" w:rsidRPr="00711388" w:rsidRDefault="00872AFE" w:rsidP="00567869">
            <w:pPr>
              <w:rPr>
                <w:lang w:val="en-GB"/>
              </w:rPr>
            </w:pPr>
            <w:r w:rsidRPr="00711388">
              <w:rPr>
                <w:lang w:val="en-GB"/>
              </w:rPr>
              <w:t>Type of ID Code used for the “ID Code of the instrument” item. One of the options in the following closed list shall be used:</w:t>
            </w:r>
          </w:p>
          <w:p w14:paraId="1E35A662" w14:textId="77777777" w:rsidR="00872AFE" w:rsidRPr="00711388" w:rsidRDefault="00872AFE" w:rsidP="00567869">
            <w:pPr>
              <w:spacing w:after="0"/>
              <w:rPr>
                <w:lang w:val="en-GB"/>
              </w:rPr>
            </w:pPr>
            <w:r w:rsidRPr="00711388">
              <w:rPr>
                <w:lang w:val="en-GB"/>
              </w:rPr>
              <w:t>1 - ISO 6166 for ISIN code</w:t>
            </w:r>
          </w:p>
          <w:p w14:paraId="0B3CC576" w14:textId="77777777" w:rsidR="00872AFE" w:rsidRPr="00711388" w:rsidRDefault="00872AFE" w:rsidP="00567869">
            <w:pPr>
              <w:spacing w:after="0"/>
              <w:rPr>
                <w:lang w:val="en-GB"/>
              </w:rPr>
            </w:pPr>
            <w:r w:rsidRPr="00711388">
              <w:rPr>
                <w:lang w:val="en-GB"/>
              </w:rPr>
              <w:t>2 - CUSIP (The Committee on Uniform Securities Identification Procedures number assigned by the CUSIP Service Bureau for U.S. and Canadian companies)</w:t>
            </w:r>
          </w:p>
          <w:p w14:paraId="356FFAC3" w14:textId="77777777" w:rsidR="00872AFE" w:rsidRPr="00711388" w:rsidRDefault="00872AFE" w:rsidP="00567869">
            <w:pPr>
              <w:spacing w:after="0"/>
              <w:rPr>
                <w:lang w:val="en-GB"/>
              </w:rPr>
            </w:pPr>
            <w:r w:rsidRPr="00711388">
              <w:rPr>
                <w:lang w:val="en-GB"/>
              </w:rPr>
              <w:t>3 - SEDOL (Stock Exchange Daily Official List for the London Stock Exchange)</w:t>
            </w:r>
          </w:p>
          <w:p w14:paraId="23F3DBD7" w14:textId="77777777" w:rsidR="00872AFE" w:rsidRPr="00711388" w:rsidRDefault="00872AFE" w:rsidP="00567869">
            <w:pPr>
              <w:spacing w:after="0"/>
              <w:rPr>
                <w:lang w:val="en-GB"/>
              </w:rPr>
            </w:pPr>
            <w:r w:rsidRPr="00711388">
              <w:rPr>
                <w:lang w:val="en-GB"/>
              </w:rPr>
              <w:t>4 - WKN (Wertpapier Kenn-Nummer, the alphanumeric German identification number)</w:t>
            </w:r>
          </w:p>
          <w:p w14:paraId="5D458824" w14:textId="77777777" w:rsidR="00872AFE" w:rsidRPr="00711388" w:rsidRDefault="00872AFE" w:rsidP="00567869">
            <w:pPr>
              <w:spacing w:after="0"/>
              <w:rPr>
                <w:lang w:val="en-GB"/>
              </w:rPr>
            </w:pPr>
            <w:r w:rsidRPr="00711388">
              <w:rPr>
                <w:lang w:val="en-GB"/>
              </w:rPr>
              <w:t>5 - Bloomberg Ticker (Bloomberg letters code that identify a company's securities)</w:t>
            </w:r>
          </w:p>
          <w:p w14:paraId="4F84C064" w14:textId="77777777" w:rsidR="00872AFE" w:rsidRPr="00711388" w:rsidRDefault="00872AFE" w:rsidP="00567869">
            <w:pPr>
              <w:spacing w:after="0"/>
              <w:rPr>
                <w:lang w:val="en-GB"/>
              </w:rPr>
            </w:pPr>
            <w:r w:rsidRPr="00711388">
              <w:rPr>
                <w:lang w:val="en-GB"/>
              </w:rPr>
              <w:t>6 - BBGID (The Bloomberg Global ID)</w:t>
            </w:r>
          </w:p>
          <w:p w14:paraId="32D5AB13" w14:textId="77777777" w:rsidR="00872AFE" w:rsidRPr="00E50019" w:rsidRDefault="00872AFE" w:rsidP="00567869">
            <w:pPr>
              <w:spacing w:after="0"/>
              <w:rPr>
                <w:lang w:val="en-GB"/>
                <w:rPrChange w:id="9989" w:author="Author">
                  <w:rPr>
                    <w:lang w:val="de-DE"/>
                  </w:rPr>
                </w:rPrChange>
              </w:rPr>
            </w:pPr>
            <w:r w:rsidRPr="00E50019">
              <w:rPr>
                <w:lang w:val="en-GB"/>
                <w:rPrChange w:id="9990" w:author="Author">
                  <w:rPr>
                    <w:lang w:val="de-DE"/>
                  </w:rPr>
                </w:rPrChange>
              </w:rPr>
              <w:t>7 - Reuters RIC (Reuters instrument code)</w:t>
            </w:r>
          </w:p>
          <w:p w14:paraId="4A10BD36" w14:textId="77777777" w:rsidR="00872AFE" w:rsidRPr="00711388" w:rsidRDefault="00872AFE" w:rsidP="00567869">
            <w:pPr>
              <w:spacing w:after="0"/>
              <w:rPr>
                <w:lang w:val="en-GB"/>
              </w:rPr>
            </w:pPr>
            <w:r w:rsidRPr="00711388">
              <w:rPr>
                <w:lang w:val="en-GB"/>
              </w:rPr>
              <w:t>8 - FIGI (Financial Instrument Global Identifier)</w:t>
            </w:r>
          </w:p>
          <w:p w14:paraId="7F379B21" w14:textId="79D13742" w:rsidR="00872AFE" w:rsidRPr="00711388" w:rsidRDefault="00872AFE" w:rsidP="00567869">
            <w:pPr>
              <w:spacing w:after="0"/>
              <w:rPr>
                <w:lang w:val="en-GB"/>
              </w:rPr>
            </w:pPr>
            <w:r w:rsidRPr="00711388">
              <w:rPr>
                <w:lang w:val="en-GB"/>
              </w:rPr>
              <w:t>9 - Other code by members of the Association of</w:t>
            </w:r>
            <w:del w:id="9991" w:author="Author">
              <w:r w:rsidRPr="00711388" w:rsidDel="003323F0">
                <w:rPr>
                  <w:lang w:val="en-GB"/>
                </w:rPr>
                <w:delText xml:space="preserve">  </w:delText>
              </w:r>
            </w:del>
            <w:ins w:id="9992" w:author="Author">
              <w:r w:rsidR="003323F0">
                <w:rPr>
                  <w:lang w:val="en-GB"/>
                </w:rPr>
                <w:t xml:space="preserve"> </w:t>
              </w:r>
            </w:ins>
            <w:r w:rsidRPr="00711388">
              <w:rPr>
                <w:lang w:val="en-GB"/>
              </w:rPr>
              <w:t>National Numbering Agencies</w:t>
            </w:r>
          </w:p>
          <w:p w14:paraId="13472B04" w14:textId="77777777" w:rsidR="00872AFE" w:rsidRPr="00711388" w:rsidRDefault="00872AFE" w:rsidP="00567869">
            <w:pPr>
              <w:spacing w:after="0"/>
              <w:rPr>
                <w:lang w:val="en-GB"/>
              </w:rPr>
            </w:pPr>
            <w:r w:rsidRPr="00711388">
              <w:rPr>
                <w:lang w:val="en-GB"/>
              </w:rPr>
              <w:t>99 - Code attributed by the undertaking</w:t>
            </w:r>
          </w:p>
        </w:tc>
      </w:tr>
      <w:tr w:rsidR="00872AFE" w:rsidRPr="00711388" w14:paraId="23B1BAAE" w14:textId="77777777" w:rsidTr="00567869">
        <w:trPr>
          <w:trHeight w:val="1848"/>
        </w:trPr>
        <w:tc>
          <w:tcPr>
            <w:tcW w:w="1509" w:type="dxa"/>
          </w:tcPr>
          <w:p w14:paraId="2B0F5995" w14:textId="77777777" w:rsidR="00872AFE" w:rsidRPr="00711388" w:rsidRDefault="00872AFE" w:rsidP="00567869">
            <w:pPr>
              <w:jc w:val="center"/>
              <w:rPr>
                <w:lang w:val="en-GB"/>
              </w:rPr>
            </w:pPr>
            <w:r w:rsidRPr="00711388">
              <w:rPr>
                <w:lang w:val="en-GB"/>
              </w:rPr>
              <w:t>NC0110</w:t>
            </w:r>
          </w:p>
        </w:tc>
        <w:tc>
          <w:tcPr>
            <w:tcW w:w="1509" w:type="dxa"/>
            <w:shd w:val="clear" w:color="auto" w:fill="auto"/>
            <w:hideMark/>
          </w:tcPr>
          <w:p w14:paraId="06EC776F" w14:textId="77777777" w:rsidR="00872AFE" w:rsidRPr="00711388" w:rsidRDefault="00872AFE" w:rsidP="00567869">
            <w:pPr>
              <w:jc w:val="left"/>
              <w:rPr>
                <w:lang w:val="en-GB"/>
              </w:rPr>
            </w:pPr>
            <w:r w:rsidRPr="00711388">
              <w:rPr>
                <w:lang w:val="en-GB"/>
              </w:rPr>
              <w:t>Type of instrument</w:t>
            </w:r>
          </w:p>
        </w:tc>
        <w:tc>
          <w:tcPr>
            <w:tcW w:w="6083" w:type="dxa"/>
            <w:shd w:val="clear" w:color="auto" w:fill="auto"/>
          </w:tcPr>
          <w:p w14:paraId="38AE89AF" w14:textId="77777777" w:rsidR="00872AFE" w:rsidRPr="00711388" w:rsidRDefault="00872AFE" w:rsidP="00567869">
            <w:pPr>
              <w:spacing w:after="0"/>
              <w:rPr>
                <w:lang w:val="en-GB"/>
              </w:rPr>
            </w:pPr>
            <w:r w:rsidRPr="00711388">
              <w:rPr>
                <w:lang w:val="en-GB"/>
              </w:rPr>
              <w:t xml:space="preserve">Identify the type of instrument. </w:t>
            </w:r>
          </w:p>
          <w:p w14:paraId="1AE4C66F" w14:textId="27D4CEFD" w:rsidR="00872AFE" w:rsidRPr="00711388" w:rsidRDefault="00872AFE" w:rsidP="00567869">
            <w:pPr>
              <w:spacing w:after="0"/>
              <w:rPr>
                <w:lang w:val="en-GB"/>
              </w:rPr>
            </w:pPr>
            <w:r w:rsidRPr="00711388">
              <w:rPr>
                <w:lang w:val="en-GB"/>
              </w:rPr>
              <w:t>The following close</w:t>
            </w:r>
            <w:r w:rsidR="0035144A" w:rsidRPr="00711388">
              <w:rPr>
                <w:lang w:val="en-GB"/>
              </w:rPr>
              <w:t>d</w:t>
            </w:r>
            <w:r w:rsidRPr="00711388">
              <w:rPr>
                <w:lang w:val="en-GB"/>
              </w:rPr>
              <w:t xml:space="preserve"> list shall be used:</w:t>
            </w:r>
          </w:p>
          <w:p w14:paraId="559D4B38" w14:textId="77777777" w:rsidR="00872AFE" w:rsidRPr="00711388" w:rsidRDefault="00872AFE" w:rsidP="00567869">
            <w:pPr>
              <w:spacing w:after="0"/>
              <w:rPr>
                <w:lang w:val="en-GB"/>
              </w:rPr>
            </w:pPr>
            <w:r w:rsidRPr="00711388">
              <w:rPr>
                <w:lang w:val="en-GB"/>
              </w:rPr>
              <w:t>1 - Bonds / Debt</w:t>
            </w:r>
          </w:p>
          <w:p w14:paraId="0E5B7458" w14:textId="77777777" w:rsidR="00872AFE" w:rsidRPr="00711388" w:rsidRDefault="00872AFE" w:rsidP="00567869">
            <w:pPr>
              <w:spacing w:after="0"/>
              <w:rPr>
                <w:lang w:val="en-GB"/>
              </w:rPr>
            </w:pPr>
            <w:r w:rsidRPr="00711388">
              <w:rPr>
                <w:lang w:val="en-GB"/>
              </w:rPr>
              <w:t>2 - Equity type</w:t>
            </w:r>
          </w:p>
          <w:p w14:paraId="658B1501" w14:textId="77777777" w:rsidR="00872AFE" w:rsidRPr="00711388" w:rsidRDefault="00872AFE" w:rsidP="00567869">
            <w:pPr>
              <w:spacing w:after="0"/>
              <w:rPr>
                <w:lang w:val="en-GB"/>
              </w:rPr>
            </w:pPr>
            <w:r w:rsidRPr="00711388">
              <w:rPr>
                <w:lang w:val="en-GB"/>
              </w:rPr>
              <w:t>3 - Other asset transfer</w:t>
            </w:r>
          </w:p>
        </w:tc>
      </w:tr>
      <w:tr w:rsidR="00872AFE" w:rsidRPr="00711388" w14:paraId="5AA4A82D" w14:textId="77777777" w:rsidTr="00567869">
        <w:trPr>
          <w:trHeight w:val="285"/>
        </w:trPr>
        <w:tc>
          <w:tcPr>
            <w:tcW w:w="1509" w:type="dxa"/>
          </w:tcPr>
          <w:p w14:paraId="74536D97" w14:textId="77777777" w:rsidR="00872AFE" w:rsidRPr="00711388" w:rsidRDefault="00872AFE" w:rsidP="00567869">
            <w:pPr>
              <w:jc w:val="center"/>
              <w:rPr>
                <w:lang w:val="en-GB"/>
              </w:rPr>
            </w:pPr>
            <w:r w:rsidRPr="00711388">
              <w:rPr>
                <w:lang w:val="en-GB"/>
              </w:rPr>
              <w:t>NC0120</w:t>
            </w:r>
          </w:p>
        </w:tc>
        <w:tc>
          <w:tcPr>
            <w:tcW w:w="1509" w:type="dxa"/>
            <w:shd w:val="clear" w:color="auto" w:fill="auto"/>
            <w:hideMark/>
          </w:tcPr>
          <w:p w14:paraId="3FA02587" w14:textId="77777777" w:rsidR="00872AFE" w:rsidRPr="00711388" w:rsidRDefault="00872AFE" w:rsidP="00567869">
            <w:pPr>
              <w:jc w:val="left"/>
              <w:rPr>
                <w:lang w:val="en-GB"/>
              </w:rPr>
            </w:pPr>
            <w:r w:rsidRPr="00711388">
              <w:rPr>
                <w:lang w:val="en-GB"/>
              </w:rPr>
              <w:t>Instrument</w:t>
            </w:r>
          </w:p>
        </w:tc>
        <w:tc>
          <w:tcPr>
            <w:tcW w:w="6083" w:type="dxa"/>
            <w:shd w:val="clear" w:color="auto" w:fill="auto"/>
          </w:tcPr>
          <w:p w14:paraId="7DCC86A1" w14:textId="0E228EC1" w:rsidR="00872AFE" w:rsidRPr="00711388" w:rsidRDefault="00872AFE" w:rsidP="00567869">
            <w:pPr>
              <w:spacing w:after="0"/>
              <w:rPr>
                <w:lang w:val="en-GB"/>
              </w:rPr>
            </w:pPr>
            <w:r w:rsidRPr="00711388">
              <w:rPr>
                <w:lang w:val="en-GB"/>
              </w:rPr>
              <w:t>Identify the instrument. The following close</w:t>
            </w:r>
            <w:r w:rsidR="0035144A" w:rsidRPr="00711388">
              <w:rPr>
                <w:lang w:val="en-GB"/>
              </w:rPr>
              <w:t>d</w:t>
            </w:r>
            <w:r w:rsidRPr="00711388">
              <w:rPr>
                <w:lang w:val="en-GB"/>
              </w:rPr>
              <w:t xml:space="preserve"> list shall be used:</w:t>
            </w:r>
          </w:p>
          <w:p w14:paraId="2A55BF7B" w14:textId="44755F4E" w:rsidR="00872AFE" w:rsidRPr="00711388" w:rsidRDefault="00872AFE" w:rsidP="00567869">
            <w:pPr>
              <w:spacing w:after="0"/>
              <w:rPr>
                <w:lang w:val="en-GB"/>
              </w:rPr>
            </w:pPr>
            <w:r w:rsidRPr="00711388">
              <w:rPr>
                <w:lang w:val="en-GB"/>
              </w:rPr>
              <w:t xml:space="preserve">1 - Bonds / Debt </w:t>
            </w:r>
            <w:r w:rsidR="00711388" w:rsidRPr="00711388">
              <w:rPr>
                <w:lang w:val="en-GB"/>
              </w:rPr>
              <w:t>-</w:t>
            </w:r>
            <w:r w:rsidRPr="00711388">
              <w:rPr>
                <w:lang w:val="en-GB"/>
              </w:rPr>
              <w:t xml:space="preserve"> collateralised</w:t>
            </w:r>
          </w:p>
          <w:p w14:paraId="369FA83A" w14:textId="613FB7F2" w:rsidR="00872AFE" w:rsidRPr="00711388" w:rsidRDefault="00872AFE" w:rsidP="00567869">
            <w:pPr>
              <w:spacing w:after="0"/>
              <w:rPr>
                <w:lang w:val="en-GB"/>
              </w:rPr>
            </w:pPr>
            <w:r w:rsidRPr="00711388">
              <w:rPr>
                <w:lang w:val="en-GB"/>
              </w:rPr>
              <w:t xml:space="preserve">2 - Bonds / Debt </w:t>
            </w:r>
            <w:r w:rsidR="00711388" w:rsidRPr="00711388">
              <w:rPr>
                <w:lang w:val="en-GB"/>
              </w:rPr>
              <w:t>-</w:t>
            </w:r>
            <w:r w:rsidRPr="00711388">
              <w:rPr>
                <w:lang w:val="en-GB"/>
              </w:rPr>
              <w:t xml:space="preserve"> uncollateralised</w:t>
            </w:r>
          </w:p>
          <w:p w14:paraId="26058B0B" w14:textId="3917003F" w:rsidR="00872AFE" w:rsidRPr="00711388" w:rsidRDefault="00872AFE" w:rsidP="00567869">
            <w:pPr>
              <w:spacing w:after="0"/>
              <w:rPr>
                <w:lang w:val="en-GB"/>
              </w:rPr>
            </w:pPr>
            <w:r w:rsidRPr="00711388">
              <w:rPr>
                <w:lang w:val="en-GB"/>
              </w:rPr>
              <w:t xml:space="preserve">3 - Equity type </w:t>
            </w:r>
            <w:r w:rsidR="00711388" w:rsidRPr="00711388">
              <w:rPr>
                <w:lang w:val="en-GB"/>
              </w:rPr>
              <w:t>-</w:t>
            </w:r>
            <w:r w:rsidRPr="00711388">
              <w:rPr>
                <w:lang w:val="en-GB"/>
              </w:rPr>
              <w:t xml:space="preserve"> shares / participations</w:t>
            </w:r>
          </w:p>
          <w:p w14:paraId="3DB3F3E5" w14:textId="0C83B352" w:rsidR="00872AFE" w:rsidRPr="00711388" w:rsidRDefault="00872AFE" w:rsidP="00567869">
            <w:pPr>
              <w:spacing w:after="0"/>
              <w:rPr>
                <w:lang w:val="en-GB"/>
              </w:rPr>
            </w:pPr>
            <w:r w:rsidRPr="00711388">
              <w:rPr>
                <w:lang w:val="en-GB"/>
              </w:rPr>
              <w:t xml:space="preserve">4 - Equity type </w:t>
            </w:r>
            <w:r w:rsidR="00711388" w:rsidRPr="00711388">
              <w:rPr>
                <w:lang w:val="en-GB"/>
              </w:rPr>
              <w:t>-</w:t>
            </w:r>
            <w:r w:rsidRPr="00711388">
              <w:rPr>
                <w:lang w:val="en-GB"/>
              </w:rPr>
              <w:t xml:space="preserve"> others</w:t>
            </w:r>
          </w:p>
          <w:p w14:paraId="3BA07C4C" w14:textId="42254EF2" w:rsidR="00872AFE" w:rsidRPr="00711388" w:rsidRDefault="00872AFE" w:rsidP="00567869">
            <w:pPr>
              <w:spacing w:after="0"/>
              <w:rPr>
                <w:lang w:val="en-GB"/>
              </w:rPr>
            </w:pPr>
            <w:r w:rsidRPr="00711388">
              <w:rPr>
                <w:lang w:val="en-GB"/>
              </w:rPr>
              <w:t xml:space="preserve">5 - Other asset transfer </w:t>
            </w:r>
            <w:r w:rsidR="00711388" w:rsidRPr="00711388">
              <w:rPr>
                <w:lang w:val="en-GB"/>
              </w:rPr>
              <w:t>-</w:t>
            </w:r>
            <w:r w:rsidRPr="00711388">
              <w:rPr>
                <w:lang w:val="en-GB"/>
              </w:rPr>
              <w:t xml:space="preserve"> properties</w:t>
            </w:r>
          </w:p>
          <w:p w14:paraId="16CD3CDD" w14:textId="7479EA66" w:rsidR="00872AFE" w:rsidRPr="00711388" w:rsidRDefault="00872AFE" w:rsidP="00567869">
            <w:pPr>
              <w:spacing w:after="0"/>
              <w:rPr>
                <w:lang w:val="en-GB"/>
              </w:rPr>
            </w:pPr>
            <w:r w:rsidRPr="00711388">
              <w:rPr>
                <w:lang w:val="en-GB"/>
              </w:rPr>
              <w:t xml:space="preserve">6 - Other asset transfer </w:t>
            </w:r>
            <w:r w:rsidR="00711388" w:rsidRPr="00711388">
              <w:rPr>
                <w:lang w:val="en-GB"/>
              </w:rPr>
              <w:t>-</w:t>
            </w:r>
            <w:r w:rsidRPr="00711388">
              <w:rPr>
                <w:lang w:val="en-GB"/>
              </w:rPr>
              <w:t xml:space="preserve"> others</w:t>
            </w:r>
          </w:p>
        </w:tc>
      </w:tr>
      <w:tr w:rsidR="00872AFE" w:rsidRPr="00711388" w14:paraId="38B06A66" w14:textId="77777777" w:rsidTr="00567869">
        <w:trPr>
          <w:trHeight w:val="1140"/>
        </w:trPr>
        <w:tc>
          <w:tcPr>
            <w:tcW w:w="1509" w:type="dxa"/>
          </w:tcPr>
          <w:p w14:paraId="79D4A188" w14:textId="77777777" w:rsidR="00872AFE" w:rsidRPr="00711388" w:rsidRDefault="00872AFE" w:rsidP="00567869">
            <w:pPr>
              <w:jc w:val="center"/>
              <w:rPr>
                <w:lang w:val="en-GB"/>
              </w:rPr>
            </w:pPr>
            <w:r w:rsidRPr="00711388">
              <w:rPr>
                <w:lang w:val="en-GB"/>
              </w:rPr>
              <w:lastRenderedPageBreak/>
              <w:t>NC0130</w:t>
            </w:r>
          </w:p>
        </w:tc>
        <w:tc>
          <w:tcPr>
            <w:tcW w:w="1509" w:type="dxa"/>
            <w:shd w:val="clear" w:color="auto" w:fill="auto"/>
            <w:hideMark/>
          </w:tcPr>
          <w:p w14:paraId="6D45E0C7" w14:textId="77777777" w:rsidR="00872AFE" w:rsidRPr="00711388" w:rsidRDefault="00872AFE" w:rsidP="00567869">
            <w:pPr>
              <w:jc w:val="left"/>
              <w:rPr>
                <w:lang w:val="en-GB"/>
              </w:rPr>
            </w:pPr>
            <w:r w:rsidRPr="00711388">
              <w:rPr>
                <w:lang w:val="en-GB"/>
              </w:rPr>
              <w:t>Issue date</w:t>
            </w:r>
          </w:p>
        </w:tc>
        <w:tc>
          <w:tcPr>
            <w:tcW w:w="6083" w:type="dxa"/>
            <w:shd w:val="clear" w:color="auto" w:fill="auto"/>
          </w:tcPr>
          <w:p w14:paraId="2CCD3498" w14:textId="77777777" w:rsidR="00872AFE" w:rsidRPr="00711388" w:rsidRDefault="00872AFE" w:rsidP="00567869">
            <w:pPr>
              <w:spacing w:after="0"/>
              <w:rPr>
                <w:lang w:val="en-GB"/>
              </w:rPr>
            </w:pPr>
            <w:r w:rsidRPr="00711388">
              <w:rPr>
                <w:lang w:val="en-GB"/>
              </w:rPr>
              <w:t>This is the earlier of the transaction/debt issue date or the date the intragroup transaction is effective from, if different from the issue date.</w:t>
            </w:r>
          </w:p>
          <w:p w14:paraId="57678043" w14:textId="77777777" w:rsidR="00872AFE" w:rsidRPr="00711388" w:rsidRDefault="00872AFE" w:rsidP="00567869">
            <w:pPr>
              <w:spacing w:after="0"/>
              <w:rPr>
                <w:lang w:val="en-GB"/>
              </w:rPr>
            </w:pPr>
            <w:r w:rsidRPr="00711388">
              <w:rPr>
                <w:lang w:val="en-GB"/>
              </w:rPr>
              <w:t xml:space="preserve">The date shall follow the ISO 8601 (yyyy-mm-dd) format. </w:t>
            </w:r>
          </w:p>
        </w:tc>
      </w:tr>
      <w:tr w:rsidR="00872AFE" w:rsidRPr="00711388" w14:paraId="1058E79A" w14:textId="77777777" w:rsidTr="00567869">
        <w:trPr>
          <w:trHeight w:val="675"/>
        </w:trPr>
        <w:tc>
          <w:tcPr>
            <w:tcW w:w="1509" w:type="dxa"/>
          </w:tcPr>
          <w:p w14:paraId="62EE9FA6" w14:textId="77777777" w:rsidR="00872AFE" w:rsidRPr="00711388" w:rsidRDefault="00872AFE" w:rsidP="00567869">
            <w:pPr>
              <w:jc w:val="center"/>
              <w:rPr>
                <w:lang w:val="en-GB"/>
              </w:rPr>
            </w:pPr>
            <w:r w:rsidRPr="00711388">
              <w:rPr>
                <w:lang w:val="en-GB"/>
              </w:rPr>
              <w:t>NC0140</w:t>
            </w:r>
          </w:p>
        </w:tc>
        <w:tc>
          <w:tcPr>
            <w:tcW w:w="1509" w:type="dxa"/>
            <w:shd w:val="clear" w:color="auto" w:fill="auto"/>
            <w:hideMark/>
          </w:tcPr>
          <w:p w14:paraId="776F7FEA" w14:textId="77777777" w:rsidR="00872AFE" w:rsidRPr="00711388" w:rsidRDefault="00872AFE" w:rsidP="00567869">
            <w:pPr>
              <w:jc w:val="left"/>
              <w:rPr>
                <w:lang w:val="en-GB"/>
              </w:rPr>
            </w:pPr>
            <w:r w:rsidRPr="00711388">
              <w:rPr>
                <w:lang w:val="en-GB"/>
              </w:rPr>
              <w:t>Maturity date</w:t>
            </w:r>
          </w:p>
        </w:tc>
        <w:tc>
          <w:tcPr>
            <w:tcW w:w="6083" w:type="dxa"/>
            <w:shd w:val="clear" w:color="auto" w:fill="auto"/>
          </w:tcPr>
          <w:p w14:paraId="0B8B2155" w14:textId="77777777" w:rsidR="00872AFE" w:rsidRPr="00711388" w:rsidRDefault="00872AFE" w:rsidP="00567869">
            <w:pPr>
              <w:spacing w:after="0"/>
              <w:rPr>
                <w:lang w:val="en-GB"/>
              </w:rPr>
            </w:pPr>
            <w:r w:rsidRPr="00711388">
              <w:rPr>
                <w:lang w:val="en-GB"/>
              </w:rPr>
              <w:t xml:space="preserve">Identify the ISO 8601 (yyyy-mm-dd) code of the date when the transaction expires / reaches maturity if applicable. </w:t>
            </w:r>
          </w:p>
          <w:p w14:paraId="738A6DF4" w14:textId="77777777" w:rsidR="00872AFE" w:rsidRPr="00711388" w:rsidRDefault="00872AFE" w:rsidP="0083381F">
            <w:pPr>
              <w:pStyle w:val="ListParagraph"/>
              <w:numPr>
                <w:ilvl w:val="0"/>
                <w:numId w:val="51"/>
              </w:numPr>
              <w:spacing w:after="0" w:line="240" w:lineRule="auto"/>
              <w:rPr>
                <w:rFonts w:ascii="Times New Roman" w:hAnsi="Times New Roman"/>
                <w:sz w:val="24"/>
                <w:szCs w:val="24"/>
                <w:lang w:eastAsia="en-GB"/>
              </w:rPr>
            </w:pPr>
            <w:r w:rsidRPr="00711388">
              <w:rPr>
                <w:rFonts w:ascii="Times New Roman" w:hAnsi="Times New Roman"/>
                <w:sz w:val="24"/>
                <w:szCs w:val="24"/>
                <w:lang w:eastAsia="en-GB"/>
              </w:rPr>
              <w:t xml:space="preserve">For </w:t>
            </w:r>
            <w:r w:rsidRPr="00711388">
              <w:rPr>
                <w:rFonts w:ascii="Times New Roman" w:hAnsi="Times New Roman"/>
                <w:sz w:val="24"/>
                <w:szCs w:val="24"/>
              </w:rPr>
              <w:t>intragroup transaction</w:t>
            </w:r>
            <w:r w:rsidRPr="00711388">
              <w:rPr>
                <w:rFonts w:ascii="Times New Roman" w:hAnsi="Times New Roman"/>
                <w:sz w:val="24"/>
                <w:szCs w:val="24"/>
                <w:lang w:eastAsia="en-GB"/>
              </w:rPr>
              <w:t xml:space="preserve"> with no maturity date use “9999-12-31”. </w:t>
            </w:r>
          </w:p>
          <w:p w14:paraId="20A90CB3" w14:textId="77777777" w:rsidR="00872AFE" w:rsidRPr="00711388" w:rsidRDefault="00872AFE" w:rsidP="0083381F">
            <w:pPr>
              <w:pStyle w:val="ListParagraph"/>
              <w:numPr>
                <w:ilvl w:val="0"/>
                <w:numId w:val="51"/>
              </w:numPr>
              <w:spacing w:after="0" w:line="240" w:lineRule="auto"/>
              <w:rPr>
                <w:rFonts w:ascii="Times New Roman" w:hAnsi="Times New Roman"/>
                <w:sz w:val="24"/>
                <w:szCs w:val="24"/>
                <w:lang w:eastAsia="en-GB"/>
              </w:rPr>
            </w:pPr>
            <w:r w:rsidRPr="00711388">
              <w:rPr>
                <w:rFonts w:ascii="Times New Roman" w:hAnsi="Times New Roman"/>
                <w:sz w:val="24"/>
                <w:szCs w:val="24"/>
                <w:lang w:eastAsia="en-GB"/>
              </w:rPr>
              <w:t xml:space="preserve">For perpetual securities use </w:t>
            </w:r>
            <w:r w:rsidRPr="00711388">
              <w:rPr>
                <w:rFonts w:ascii="Times New Roman" w:hAnsi="Times New Roman"/>
                <w:sz w:val="24"/>
                <w:szCs w:val="24"/>
              </w:rPr>
              <w:t>“9999-12-31”</w:t>
            </w:r>
          </w:p>
        </w:tc>
      </w:tr>
      <w:tr w:rsidR="00872AFE" w:rsidRPr="00711388" w14:paraId="2760561C" w14:textId="77777777" w:rsidTr="00567869">
        <w:trPr>
          <w:trHeight w:val="780"/>
        </w:trPr>
        <w:tc>
          <w:tcPr>
            <w:tcW w:w="1509" w:type="dxa"/>
          </w:tcPr>
          <w:p w14:paraId="3DB9B7BE" w14:textId="77777777" w:rsidR="00872AFE" w:rsidRPr="00711388" w:rsidRDefault="00872AFE" w:rsidP="00567869">
            <w:pPr>
              <w:jc w:val="center"/>
              <w:rPr>
                <w:lang w:val="en-GB"/>
              </w:rPr>
            </w:pPr>
            <w:r w:rsidRPr="00711388">
              <w:rPr>
                <w:lang w:val="en-GB"/>
              </w:rPr>
              <w:t>NC0150</w:t>
            </w:r>
          </w:p>
        </w:tc>
        <w:tc>
          <w:tcPr>
            <w:tcW w:w="1509" w:type="dxa"/>
            <w:shd w:val="clear" w:color="auto" w:fill="auto"/>
            <w:hideMark/>
          </w:tcPr>
          <w:p w14:paraId="18CAC1BA" w14:textId="77777777" w:rsidR="00872AFE" w:rsidRPr="00711388" w:rsidRDefault="00872AFE" w:rsidP="00567869">
            <w:pPr>
              <w:jc w:val="left"/>
              <w:rPr>
                <w:lang w:val="en-GB"/>
              </w:rPr>
            </w:pPr>
            <w:r w:rsidRPr="00711388">
              <w:rPr>
                <w:lang w:val="en-GB"/>
              </w:rPr>
              <w:t>Currency of transaction</w:t>
            </w:r>
          </w:p>
        </w:tc>
        <w:tc>
          <w:tcPr>
            <w:tcW w:w="6083" w:type="dxa"/>
            <w:shd w:val="clear" w:color="auto" w:fill="auto"/>
          </w:tcPr>
          <w:p w14:paraId="3576BDE9" w14:textId="77777777" w:rsidR="00872AFE" w:rsidRPr="00711388" w:rsidRDefault="00872AFE" w:rsidP="00567869">
            <w:pPr>
              <w:spacing w:after="0"/>
              <w:rPr>
                <w:lang w:val="en-GB"/>
              </w:rPr>
            </w:pPr>
            <w:r w:rsidRPr="00711388">
              <w:rPr>
                <w:lang w:val="en-GB"/>
              </w:rPr>
              <w:t>Identify the ISO 4217 alphabetic code of the currency in which the transaction took place.</w:t>
            </w:r>
          </w:p>
        </w:tc>
      </w:tr>
      <w:tr w:rsidR="00872AFE" w:rsidRPr="00711388" w14:paraId="0B9419CF" w14:textId="77777777" w:rsidTr="00567869">
        <w:trPr>
          <w:trHeight w:val="1026"/>
        </w:trPr>
        <w:tc>
          <w:tcPr>
            <w:tcW w:w="1509" w:type="dxa"/>
          </w:tcPr>
          <w:p w14:paraId="35D42812" w14:textId="77777777" w:rsidR="00872AFE" w:rsidRPr="00711388" w:rsidRDefault="00872AFE" w:rsidP="00567869">
            <w:pPr>
              <w:jc w:val="center"/>
              <w:rPr>
                <w:lang w:val="en-GB"/>
              </w:rPr>
            </w:pPr>
            <w:r w:rsidRPr="00711388">
              <w:rPr>
                <w:lang w:val="en-GB"/>
              </w:rPr>
              <w:t>NC0160</w:t>
            </w:r>
          </w:p>
        </w:tc>
        <w:tc>
          <w:tcPr>
            <w:tcW w:w="1509" w:type="dxa"/>
            <w:shd w:val="clear" w:color="auto" w:fill="auto"/>
            <w:hideMark/>
          </w:tcPr>
          <w:p w14:paraId="27120159" w14:textId="77777777" w:rsidR="00872AFE" w:rsidRPr="00711388" w:rsidRDefault="00872AFE" w:rsidP="00567869">
            <w:pPr>
              <w:jc w:val="left"/>
              <w:rPr>
                <w:lang w:val="en-GB"/>
              </w:rPr>
            </w:pPr>
            <w:r w:rsidRPr="00711388">
              <w:rPr>
                <w:lang w:val="en-GB"/>
              </w:rPr>
              <w:t>Amount at transaction date</w:t>
            </w:r>
          </w:p>
        </w:tc>
        <w:tc>
          <w:tcPr>
            <w:tcW w:w="6083" w:type="dxa"/>
            <w:shd w:val="clear" w:color="auto" w:fill="auto"/>
          </w:tcPr>
          <w:p w14:paraId="78CA7FC1" w14:textId="77777777" w:rsidR="00872AFE" w:rsidRPr="00711388" w:rsidRDefault="00872AFE" w:rsidP="00567869">
            <w:pPr>
              <w:spacing w:after="0"/>
              <w:rPr>
                <w:lang w:val="en-GB"/>
              </w:rPr>
            </w:pPr>
            <w:r w:rsidRPr="00711388">
              <w:rPr>
                <w:lang w:val="en-GB"/>
              </w:rPr>
              <w:t xml:space="preserve">Amount of the transaction at transaction date reported. </w:t>
            </w:r>
          </w:p>
        </w:tc>
      </w:tr>
      <w:tr w:rsidR="00872AFE" w:rsidRPr="00711388" w14:paraId="74407EB0" w14:textId="77777777" w:rsidTr="00567869">
        <w:trPr>
          <w:trHeight w:val="1425"/>
        </w:trPr>
        <w:tc>
          <w:tcPr>
            <w:tcW w:w="1509" w:type="dxa"/>
          </w:tcPr>
          <w:p w14:paraId="4BAED611" w14:textId="77777777" w:rsidR="00872AFE" w:rsidRPr="00711388" w:rsidRDefault="00872AFE" w:rsidP="00567869">
            <w:pPr>
              <w:jc w:val="center"/>
              <w:rPr>
                <w:lang w:val="en-GB"/>
              </w:rPr>
            </w:pPr>
            <w:r w:rsidRPr="00711388">
              <w:rPr>
                <w:lang w:val="en-GB"/>
              </w:rPr>
              <w:t>NC0170</w:t>
            </w:r>
          </w:p>
        </w:tc>
        <w:tc>
          <w:tcPr>
            <w:tcW w:w="1509" w:type="dxa"/>
            <w:shd w:val="clear" w:color="auto" w:fill="auto"/>
            <w:hideMark/>
          </w:tcPr>
          <w:p w14:paraId="0D57290A" w14:textId="77777777" w:rsidR="00872AFE" w:rsidRPr="00711388" w:rsidRDefault="00872AFE" w:rsidP="00567869">
            <w:pPr>
              <w:jc w:val="left"/>
              <w:rPr>
                <w:lang w:val="en-GB"/>
              </w:rPr>
            </w:pPr>
            <w:r w:rsidRPr="00711388">
              <w:rPr>
                <w:lang w:val="en-GB"/>
              </w:rPr>
              <w:t>Amount at reporting date</w:t>
            </w:r>
          </w:p>
        </w:tc>
        <w:tc>
          <w:tcPr>
            <w:tcW w:w="6083" w:type="dxa"/>
            <w:shd w:val="clear" w:color="auto" w:fill="auto"/>
          </w:tcPr>
          <w:p w14:paraId="63CE1675" w14:textId="77777777" w:rsidR="00872AFE" w:rsidRPr="00711388" w:rsidRDefault="00872AFE" w:rsidP="00567869">
            <w:pPr>
              <w:spacing w:after="0"/>
              <w:rPr>
                <w:lang w:val="en-GB"/>
              </w:rPr>
            </w:pPr>
            <w:r w:rsidRPr="00711388">
              <w:rPr>
                <w:lang w:val="en-GB"/>
              </w:rPr>
              <w:t>Outstanding amount of the transaction at the reporting date if applicable e.g. for debt issue, reported in the reporting currency of the group. If there has been a full early settlement/prepayment, the balance of contractual amount shall be zero.</w:t>
            </w:r>
          </w:p>
        </w:tc>
      </w:tr>
      <w:tr w:rsidR="00872AFE" w:rsidRPr="00711388" w14:paraId="516180E0" w14:textId="77777777" w:rsidTr="00567869">
        <w:trPr>
          <w:trHeight w:val="1140"/>
        </w:trPr>
        <w:tc>
          <w:tcPr>
            <w:tcW w:w="1509" w:type="dxa"/>
          </w:tcPr>
          <w:p w14:paraId="69490D43" w14:textId="77777777" w:rsidR="00872AFE" w:rsidRPr="00711388" w:rsidRDefault="00872AFE" w:rsidP="00567869">
            <w:pPr>
              <w:jc w:val="center"/>
              <w:rPr>
                <w:lang w:val="en-GB"/>
              </w:rPr>
            </w:pPr>
            <w:r w:rsidRPr="00711388">
              <w:rPr>
                <w:lang w:val="en-GB"/>
              </w:rPr>
              <w:t>NC0180</w:t>
            </w:r>
          </w:p>
        </w:tc>
        <w:tc>
          <w:tcPr>
            <w:tcW w:w="1509" w:type="dxa"/>
            <w:shd w:val="clear" w:color="auto" w:fill="auto"/>
            <w:hideMark/>
          </w:tcPr>
          <w:p w14:paraId="328EAFC3" w14:textId="77777777" w:rsidR="00872AFE" w:rsidRPr="00711388" w:rsidRDefault="00872AFE" w:rsidP="00567869">
            <w:pPr>
              <w:jc w:val="left"/>
              <w:rPr>
                <w:lang w:val="en-GB"/>
              </w:rPr>
            </w:pPr>
            <w:r w:rsidRPr="00711388">
              <w:rPr>
                <w:lang w:val="en-GB"/>
              </w:rPr>
              <w:t>Value of collateral</w:t>
            </w:r>
          </w:p>
        </w:tc>
        <w:tc>
          <w:tcPr>
            <w:tcW w:w="6083" w:type="dxa"/>
            <w:shd w:val="clear" w:color="auto" w:fill="auto"/>
          </w:tcPr>
          <w:p w14:paraId="26F99F50" w14:textId="77777777" w:rsidR="00872AFE" w:rsidRPr="00711388" w:rsidRDefault="00872AFE" w:rsidP="00567869">
            <w:pPr>
              <w:spacing w:after="0"/>
              <w:rPr>
                <w:lang w:val="en-GB"/>
              </w:rPr>
            </w:pPr>
            <w:r w:rsidRPr="00711388">
              <w:rPr>
                <w:lang w:val="en-GB"/>
              </w:rPr>
              <w:t xml:space="preserve">The value of collateral for collaterised debt or asset value for intragroup transaction involving asset transfer. </w:t>
            </w:r>
          </w:p>
        </w:tc>
      </w:tr>
      <w:tr w:rsidR="00872AFE" w:rsidRPr="00711388" w14:paraId="3FEB8F88" w14:textId="77777777" w:rsidTr="00567869">
        <w:trPr>
          <w:trHeight w:val="750"/>
        </w:trPr>
        <w:tc>
          <w:tcPr>
            <w:tcW w:w="1509" w:type="dxa"/>
          </w:tcPr>
          <w:p w14:paraId="2499EFC9" w14:textId="77777777" w:rsidR="00872AFE" w:rsidRPr="00711388" w:rsidRDefault="00872AFE" w:rsidP="00567869">
            <w:pPr>
              <w:jc w:val="center"/>
              <w:rPr>
                <w:lang w:val="en-GB"/>
              </w:rPr>
            </w:pPr>
            <w:r w:rsidRPr="00711388">
              <w:rPr>
                <w:lang w:val="en-GB"/>
              </w:rPr>
              <w:t>NC0190</w:t>
            </w:r>
          </w:p>
        </w:tc>
        <w:tc>
          <w:tcPr>
            <w:tcW w:w="1509" w:type="dxa"/>
            <w:shd w:val="clear" w:color="auto" w:fill="auto"/>
            <w:hideMark/>
          </w:tcPr>
          <w:p w14:paraId="4090C6C4" w14:textId="77777777" w:rsidR="00872AFE" w:rsidRPr="00711388" w:rsidRDefault="00872AFE" w:rsidP="00567869">
            <w:pPr>
              <w:jc w:val="left"/>
              <w:rPr>
                <w:lang w:val="en-GB"/>
              </w:rPr>
            </w:pPr>
            <w:r w:rsidRPr="00711388">
              <w:rPr>
                <w:lang w:val="en-GB"/>
              </w:rPr>
              <w:t>Amount of dividends/ interest/ coupon and other payments made during reporting period</w:t>
            </w:r>
          </w:p>
        </w:tc>
        <w:tc>
          <w:tcPr>
            <w:tcW w:w="6083" w:type="dxa"/>
            <w:shd w:val="clear" w:color="auto" w:fill="auto"/>
          </w:tcPr>
          <w:p w14:paraId="0D261164" w14:textId="63924CEA" w:rsidR="00872AFE" w:rsidRPr="00711388" w:rsidRDefault="00872AFE" w:rsidP="00567869">
            <w:pPr>
              <w:snapToGrid w:val="0"/>
              <w:spacing w:after="0"/>
              <w:rPr>
                <w:lang w:val="en-GB"/>
              </w:rPr>
            </w:pPr>
            <w:r w:rsidRPr="00711388">
              <w:rPr>
                <w:lang w:val="en-GB"/>
              </w:rPr>
              <w:t>This cell shall capture any payments made in relation to the intragroup transaction s recorded in this template for the reporting period</w:t>
            </w:r>
            <w:del w:id="9993" w:author="Author">
              <w:r w:rsidRPr="00711388" w:rsidDel="005B4734">
                <w:rPr>
                  <w:lang w:val="en-GB"/>
                </w:rPr>
                <w:delText xml:space="preserve"> (6 months up to the reporting date)</w:delText>
              </w:r>
            </w:del>
            <w:r w:rsidRPr="00711388">
              <w:rPr>
                <w:lang w:val="en-GB"/>
              </w:rPr>
              <w:t xml:space="preserve">. </w:t>
            </w:r>
          </w:p>
          <w:p w14:paraId="0875E80C" w14:textId="77777777" w:rsidR="00872AFE" w:rsidRPr="00711388" w:rsidRDefault="00872AFE" w:rsidP="00567869">
            <w:pPr>
              <w:snapToGrid w:val="0"/>
              <w:spacing w:after="0"/>
              <w:rPr>
                <w:lang w:val="en-GB"/>
              </w:rPr>
            </w:pPr>
            <w:r w:rsidRPr="00711388">
              <w:rPr>
                <w:lang w:val="en-GB"/>
              </w:rPr>
              <w:t xml:space="preserve">This includes, but not limited to: </w:t>
            </w:r>
          </w:p>
          <w:p w14:paraId="2E53C91C" w14:textId="77777777" w:rsidR="00872AFE" w:rsidRPr="00711388" w:rsidRDefault="00872AFE" w:rsidP="0083381F">
            <w:pPr>
              <w:numPr>
                <w:ilvl w:val="0"/>
                <w:numId w:val="49"/>
              </w:numPr>
              <w:suppressAutoHyphens/>
              <w:autoSpaceDE/>
              <w:autoSpaceDN/>
              <w:snapToGrid w:val="0"/>
              <w:spacing w:before="0" w:after="0"/>
              <w:jc w:val="left"/>
              <w:rPr>
                <w:lang w:val="en-GB"/>
              </w:rPr>
            </w:pPr>
            <w:r w:rsidRPr="00711388">
              <w:rPr>
                <w:lang w:val="en-GB"/>
              </w:rPr>
              <w:t>Dividends for the current year including paid or declared but unpaid dividends.</w:t>
            </w:r>
          </w:p>
          <w:p w14:paraId="5F570C37" w14:textId="77777777" w:rsidR="00872AFE" w:rsidRPr="00711388" w:rsidRDefault="00872AFE" w:rsidP="0083381F">
            <w:pPr>
              <w:numPr>
                <w:ilvl w:val="0"/>
                <w:numId w:val="49"/>
              </w:numPr>
              <w:suppressAutoHyphens/>
              <w:autoSpaceDE/>
              <w:autoSpaceDN/>
              <w:snapToGrid w:val="0"/>
              <w:spacing w:before="0" w:after="0"/>
              <w:jc w:val="left"/>
              <w:rPr>
                <w:lang w:val="en-GB"/>
              </w:rPr>
            </w:pPr>
            <w:r w:rsidRPr="00711388">
              <w:rPr>
                <w:lang w:val="en-GB"/>
              </w:rPr>
              <w:t>Any deferred dividends from previous years paid during the reporting period (i.e. any deferred dividends paid that impacted the P&amp;L for the reporting period).</w:t>
            </w:r>
          </w:p>
          <w:p w14:paraId="297C7A0A" w14:textId="77777777" w:rsidR="00872AFE" w:rsidRPr="00711388" w:rsidRDefault="00872AFE" w:rsidP="0083381F">
            <w:pPr>
              <w:numPr>
                <w:ilvl w:val="0"/>
                <w:numId w:val="49"/>
              </w:numPr>
              <w:suppressAutoHyphens/>
              <w:autoSpaceDE/>
              <w:autoSpaceDN/>
              <w:snapToGrid w:val="0"/>
              <w:spacing w:before="0" w:after="0"/>
              <w:jc w:val="left"/>
              <w:rPr>
                <w:lang w:val="en-GB"/>
              </w:rPr>
            </w:pPr>
            <w:r w:rsidRPr="00711388">
              <w:rPr>
                <w:lang w:val="en-GB"/>
              </w:rPr>
              <w:t>Interest payments made in relation to debt instruments.</w:t>
            </w:r>
          </w:p>
          <w:p w14:paraId="2762A63B" w14:textId="6A41E7CB" w:rsidR="00872AFE" w:rsidRPr="00711388" w:rsidRDefault="00872AFE" w:rsidP="0083381F">
            <w:pPr>
              <w:numPr>
                <w:ilvl w:val="0"/>
                <w:numId w:val="49"/>
              </w:numPr>
              <w:suppressAutoHyphens/>
              <w:autoSpaceDE/>
              <w:autoSpaceDN/>
              <w:snapToGrid w:val="0"/>
              <w:spacing w:before="0" w:after="0"/>
              <w:jc w:val="left"/>
              <w:rPr>
                <w:lang w:val="en-GB"/>
              </w:rPr>
            </w:pPr>
            <w:r w:rsidRPr="00711388">
              <w:rPr>
                <w:lang w:val="en-GB"/>
              </w:rPr>
              <w:t>Any other payments made in relation to the intragroup transaction s that are reported in this template, e.g. charges on asset transfers.</w:t>
            </w:r>
            <w:del w:id="9994" w:author="Author">
              <w:r w:rsidRPr="00711388" w:rsidDel="003323F0">
                <w:rPr>
                  <w:lang w:val="en-GB"/>
                </w:rPr>
                <w:delText xml:space="preserve">  </w:delText>
              </w:r>
            </w:del>
            <w:ins w:id="9995" w:author="Author">
              <w:r w:rsidR="003323F0">
                <w:rPr>
                  <w:lang w:val="en-GB"/>
                </w:rPr>
                <w:t xml:space="preserve"> </w:t>
              </w:r>
            </w:ins>
          </w:p>
          <w:p w14:paraId="0E8FDBAF" w14:textId="77777777" w:rsidR="00872AFE" w:rsidRPr="00711388" w:rsidRDefault="00872AFE" w:rsidP="0083381F">
            <w:pPr>
              <w:numPr>
                <w:ilvl w:val="0"/>
                <w:numId w:val="49"/>
              </w:numPr>
              <w:suppressAutoHyphens/>
              <w:autoSpaceDE/>
              <w:autoSpaceDN/>
              <w:snapToGrid w:val="0"/>
              <w:spacing w:before="0" w:after="0"/>
              <w:jc w:val="left"/>
              <w:rPr>
                <w:lang w:val="en-GB"/>
              </w:rPr>
            </w:pPr>
            <w:r w:rsidRPr="00711388">
              <w:rPr>
                <w:lang w:val="en-GB"/>
              </w:rPr>
              <w:t xml:space="preserve">Amount of total tops-ups if applicable, i.e. total additional money invested during the reporting period such as an additional payments on partly paid shares or increasing loan amount during the period (when reporting tops-ups as a separate item). </w:t>
            </w:r>
          </w:p>
        </w:tc>
      </w:tr>
      <w:tr w:rsidR="00872AFE" w:rsidRPr="00711388" w14:paraId="09F88C41" w14:textId="77777777" w:rsidTr="00567869">
        <w:trPr>
          <w:trHeight w:val="750"/>
        </w:trPr>
        <w:tc>
          <w:tcPr>
            <w:tcW w:w="1509" w:type="dxa"/>
          </w:tcPr>
          <w:p w14:paraId="4AEE2EC5" w14:textId="77777777" w:rsidR="00872AFE" w:rsidRPr="00711388" w:rsidRDefault="00872AFE" w:rsidP="00567869">
            <w:pPr>
              <w:jc w:val="center"/>
              <w:rPr>
                <w:lang w:val="en-GB"/>
              </w:rPr>
            </w:pPr>
            <w:r w:rsidRPr="00711388">
              <w:rPr>
                <w:lang w:val="en-GB"/>
              </w:rPr>
              <w:lastRenderedPageBreak/>
              <w:t>C0200</w:t>
            </w:r>
          </w:p>
        </w:tc>
        <w:tc>
          <w:tcPr>
            <w:tcW w:w="1509" w:type="dxa"/>
            <w:shd w:val="clear" w:color="auto" w:fill="auto"/>
          </w:tcPr>
          <w:p w14:paraId="2E8517A8" w14:textId="77777777" w:rsidR="00872AFE" w:rsidRPr="00711388" w:rsidRDefault="00872AFE" w:rsidP="00567869">
            <w:pPr>
              <w:jc w:val="left"/>
              <w:rPr>
                <w:lang w:val="en-GB"/>
              </w:rPr>
            </w:pPr>
            <w:r w:rsidRPr="00711388">
              <w:rPr>
                <w:lang w:val="en-GB"/>
              </w:rPr>
              <w:t>Coupon/ Interest rate</w:t>
            </w:r>
          </w:p>
        </w:tc>
        <w:tc>
          <w:tcPr>
            <w:tcW w:w="6083" w:type="dxa"/>
            <w:shd w:val="clear" w:color="auto" w:fill="auto"/>
          </w:tcPr>
          <w:p w14:paraId="42E94493" w14:textId="77777777" w:rsidR="00872AFE" w:rsidRPr="00711388" w:rsidRDefault="00872AFE" w:rsidP="00567869">
            <w:pPr>
              <w:spacing w:after="0"/>
              <w:rPr>
                <w:lang w:val="en-GB"/>
              </w:rPr>
            </w:pPr>
            <w:r w:rsidRPr="00711388">
              <w:rPr>
                <w:lang w:val="en-GB"/>
              </w:rPr>
              <w:t>The interest or coupon rate as a percentage, if applicable. For variable interest rate, this shall include the reference rate and the interest rate above it.</w:t>
            </w:r>
          </w:p>
        </w:tc>
      </w:tr>
      <w:tr w:rsidR="00872AFE" w:rsidRPr="00711388" w14:paraId="5DD7E8C4" w14:textId="77777777" w:rsidTr="00567869">
        <w:trPr>
          <w:trHeight w:val="750"/>
        </w:trPr>
        <w:tc>
          <w:tcPr>
            <w:tcW w:w="1509" w:type="dxa"/>
          </w:tcPr>
          <w:p w14:paraId="1F294CB7" w14:textId="77777777" w:rsidR="00872AFE" w:rsidRPr="00711388" w:rsidRDefault="00872AFE" w:rsidP="00567869">
            <w:pPr>
              <w:jc w:val="center"/>
              <w:rPr>
                <w:lang w:val="en-GB"/>
              </w:rPr>
            </w:pPr>
            <w:r w:rsidRPr="00711388">
              <w:rPr>
                <w:lang w:val="en-GB"/>
              </w:rPr>
              <w:t>C0210</w:t>
            </w:r>
          </w:p>
        </w:tc>
        <w:tc>
          <w:tcPr>
            <w:tcW w:w="1509" w:type="dxa"/>
            <w:shd w:val="clear" w:color="auto" w:fill="auto"/>
          </w:tcPr>
          <w:p w14:paraId="0E70DDAD" w14:textId="77777777" w:rsidR="00872AFE" w:rsidRPr="00711388" w:rsidRDefault="00872AFE" w:rsidP="00567869">
            <w:pPr>
              <w:jc w:val="left"/>
              <w:rPr>
                <w:lang w:val="en-GB"/>
              </w:rPr>
            </w:pPr>
            <w:r w:rsidRPr="00711388">
              <w:rPr>
                <w:lang w:val="en-GB"/>
              </w:rPr>
              <w:t>Comments</w:t>
            </w:r>
          </w:p>
        </w:tc>
        <w:tc>
          <w:tcPr>
            <w:tcW w:w="6083" w:type="dxa"/>
            <w:shd w:val="clear" w:color="auto" w:fill="auto"/>
          </w:tcPr>
          <w:p w14:paraId="1AF4FD7B" w14:textId="77777777" w:rsidR="00872AFE" w:rsidRPr="00711388" w:rsidRDefault="00872AFE" w:rsidP="00567869">
            <w:pPr>
              <w:spacing w:after="0"/>
              <w:rPr>
                <w:lang w:val="en-GB"/>
              </w:rPr>
            </w:pPr>
            <w:r w:rsidRPr="00711388">
              <w:rPr>
                <w:lang w:val="en-GB"/>
              </w:rPr>
              <w:t xml:space="preserve">Comments shall contain: </w:t>
            </w:r>
          </w:p>
          <w:p w14:paraId="43AD2409" w14:textId="77777777" w:rsidR="00872AFE" w:rsidRPr="00711388" w:rsidRDefault="00872AFE" w:rsidP="0083381F">
            <w:pPr>
              <w:pStyle w:val="ListParagraph"/>
              <w:numPr>
                <w:ilvl w:val="0"/>
                <w:numId w:val="49"/>
              </w:numPr>
              <w:spacing w:after="0" w:line="240" w:lineRule="auto"/>
              <w:rPr>
                <w:rFonts w:ascii="Times New Roman" w:hAnsi="Times New Roman"/>
                <w:sz w:val="24"/>
                <w:szCs w:val="24"/>
                <w:lang w:eastAsia="en-GB"/>
              </w:rPr>
            </w:pPr>
            <w:r w:rsidRPr="00711388">
              <w:rPr>
                <w:rFonts w:ascii="Times New Roman" w:hAnsi="Times New Roman"/>
                <w:sz w:val="24"/>
                <w:szCs w:val="24"/>
                <w:lang w:eastAsia="en-GB"/>
              </w:rPr>
              <w:t>a notification if the transaction has not been performed at arm’s length</w:t>
            </w:r>
          </w:p>
          <w:p w14:paraId="644C4AA1" w14:textId="77777777" w:rsidR="00872AFE" w:rsidRPr="00711388" w:rsidRDefault="00872AFE" w:rsidP="0083381F">
            <w:pPr>
              <w:pStyle w:val="ListParagraph"/>
              <w:numPr>
                <w:ilvl w:val="0"/>
                <w:numId w:val="49"/>
              </w:numPr>
              <w:spacing w:after="0" w:line="240" w:lineRule="auto"/>
              <w:rPr>
                <w:rFonts w:ascii="Times New Roman" w:hAnsi="Times New Roman"/>
                <w:lang w:eastAsia="en-GB"/>
              </w:rPr>
            </w:pPr>
            <w:r w:rsidRPr="00711388">
              <w:rPr>
                <w:rFonts w:ascii="Times New Roman" w:hAnsi="Times New Roman"/>
                <w:sz w:val="24"/>
                <w:szCs w:val="24"/>
                <w:lang w:eastAsia="en-GB"/>
              </w:rPr>
              <w:t>any other relevant information regarding the economic nature of the operation</w:t>
            </w:r>
          </w:p>
        </w:tc>
      </w:tr>
    </w:tbl>
    <w:p w14:paraId="3F097EB8" w14:textId="77777777" w:rsidR="00872AFE" w:rsidRPr="00711388" w:rsidRDefault="00872AFE" w:rsidP="00872AFE">
      <w:pPr>
        <w:spacing w:before="0" w:after="200" w:line="276" w:lineRule="auto"/>
        <w:jc w:val="left"/>
        <w:rPr>
          <w:lang w:val="en-GB"/>
        </w:rPr>
      </w:pPr>
    </w:p>
    <w:p w14:paraId="6A4F38AD" w14:textId="39096B72" w:rsidR="00872AFE" w:rsidRPr="00711388" w:rsidRDefault="00872AFE" w:rsidP="00872AFE">
      <w:pPr>
        <w:pStyle w:val="ManualHeading2"/>
        <w:ind w:left="851" w:hanging="851"/>
        <w:rPr>
          <w:i/>
          <w:lang w:val="en-GB"/>
        </w:rPr>
      </w:pPr>
      <w:r w:rsidRPr="00711388">
        <w:rPr>
          <w:i/>
          <w:lang w:val="en-GB"/>
        </w:rPr>
        <w:t xml:space="preserve">S.36.02 </w:t>
      </w:r>
      <w:r w:rsidR="00845F43" w:rsidRPr="00711388">
        <w:rPr>
          <w:i/>
          <w:lang w:val="en-GB"/>
        </w:rPr>
        <w:t>-</w:t>
      </w:r>
      <w:r w:rsidRPr="00711388">
        <w:rPr>
          <w:i/>
          <w:lang w:val="en-GB"/>
        </w:rPr>
        <w:t xml:space="preserve"> IGT </w:t>
      </w:r>
      <w:r w:rsidR="00845F43" w:rsidRPr="00711388">
        <w:rPr>
          <w:i/>
          <w:lang w:val="en-GB"/>
        </w:rPr>
        <w:t>-</w:t>
      </w:r>
      <w:r w:rsidRPr="00711388">
        <w:rPr>
          <w:i/>
          <w:lang w:val="en-GB"/>
        </w:rPr>
        <w:t xml:space="preserve"> Derivatives</w:t>
      </w:r>
    </w:p>
    <w:p w14:paraId="7C3E2AE6" w14:textId="77777777" w:rsidR="00872AFE" w:rsidRPr="00711388" w:rsidRDefault="00872AFE" w:rsidP="00872AFE">
      <w:pPr>
        <w:rPr>
          <w:lang w:val="en-GB"/>
        </w:rPr>
      </w:pPr>
      <w:r w:rsidRPr="00711388">
        <w:rPr>
          <w:i/>
          <w:lang w:val="en-GB"/>
        </w:rPr>
        <w:t>General comments:</w:t>
      </w:r>
    </w:p>
    <w:p w14:paraId="7800A287" w14:textId="77777777" w:rsidR="00872AFE" w:rsidRPr="00711388" w:rsidRDefault="00872AFE" w:rsidP="00872AFE">
      <w:pPr>
        <w:rPr>
          <w:szCs w:val="20"/>
          <w:lang w:val="en-GB"/>
        </w:rPr>
      </w:pPr>
      <w:r w:rsidRPr="00711388">
        <w:rPr>
          <w:szCs w:val="20"/>
          <w:lang w:val="en-GB"/>
        </w:rPr>
        <w:t>This section relates to annual submission of information for individual entities.</w:t>
      </w:r>
      <w:del w:id="9996" w:author="Author">
        <w:r w:rsidRPr="00711388" w:rsidDel="001A27D2">
          <w:rPr>
            <w:szCs w:val="20"/>
            <w:lang w:val="en-GB"/>
          </w:rPr>
          <w:delText>.</w:delText>
        </w:r>
      </w:del>
    </w:p>
    <w:p w14:paraId="4B680150" w14:textId="7E976D78" w:rsidR="00872AFE" w:rsidRPr="00711388" w:rsidRDefault="00872AFE" w:rsidP="00872AFE">
      <w:pPr>
        <w:suppressAutoHyphens/>
        <w:snapToGrid w:val="0"/>
        <w:ind w:left="28" w:firstLine="5"/>
        <w:rPr>
          <w:szCs w:val="20"/>
          <w:lang w:val="en-GB"/>
        </w:rPr>
      </w:pPr>
      <w:r w:rsidRPr="00711388">
        <w:rPr>
          <w:szCs w:val="20"/>
          <w:lang w:val="en-GB"/>
        </w:rPr>
        <w:t xml:space="preserve">This template shall report all (significant, very significant and transactions required to be reported in all circumstances) </w:t>
      </w:r>
      <w:r w:rsidRPr="00711388">
        <w:rPr>
          <w:lang w:val="en-GB"/>
        </w:rPr>
        <w:t xml:space="preserve">intra-group transactions </w:t>
      </w:r>
      <w:r w:rsidRPr="00711388">
        <w:rPr>
          <w:szCs w:val="20"/>
          <w:lang w:val="en-GB"/>
        </w:rPr>
        <w:t>between the individual undertaking and the mixed</w:t>
      </w:r>
      <w:r w:rsidR="00711388" w:rsidRPr="00711388">
        <w:rPr>
          <w:szCs w:val="20"/>
          <w:lang w:val="en-GB"/>
        </w:rPr>
        <w:t>-</w:t>
      </w:r>
      <w:r w:rsidRPr="00711388">
        <w:rPr>
          <w:szCs w:val="20"/>
          <w:lang w:val="en-GB"/>
        </w:rPr>
        <w:t>activity insurance holding company</w:t>
      </w:r>
      <w:ins w:id="9997" w:author="Author">
        <w:r w:rsidR="001A27D2">
          <w:rPr>
            <w:szCs w:val="20"/>
            <w:lang w:val="en-GB"/>
          </w:rPr>
          <w:t>,</w:t>
        </w:r>
      </w:ins>
      <w:r w:rsidRPr="00711388">
        <w:rPr>
          <w:szCs w:val="20"/>
          <w:lang w:val="en-GB"/>
        </w:rPr>
        <w:t xml:space="preserve"> and its related undertakings</w:t>
      </w:r>
      <w:r w:rsidRPr="00711388" w:rsidDel="00B82327">
        <w:rPr>
          <w:szCs w:val="20"/>
          <w:lang w:val="en-GB"/>
        </w:rPr>
        <w:t xml:space="preserve"> </w:t>
      </w:r>
      <w:r w:rsidRPr="00711388">
        <w:rPr>
          <w:szCs w:val="20"/>
          <w:lang w:val="en-GB"/>
        </w:rPr>
        <w:t xml:space="preserve">related to derivatives. Significant </w:t>
      </w:r>
      <w:r w:rsidRPr="00711388">
        <w:rPr>
          <w:lang w:val="en-GB"/>
        </w:rPr>
        <w:t xml:space="preserve">intra-group transactions related to derivatives shall be reported where </w:t>
      </w:r>
      <w:r w:rsidRPr="00711388">
        <w:rPr>
          <w:szCs w:val="20"/>
          <w:lang w:val="en-GB"/>
        </w:rPr>
        <w:t xml:space="preserve">the carrying amount of the derivative exceeds the threshold. These include, but are not limited to: </w:t>
      </w:r>
    </w:p>
    <w:p w14:paraId="70074608" w14:textId="77777777"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Interest rate contracts, including swaps, forward agreements, futures and options;</w:t>
      </w:r>
    </w:p>
    <w:p w14:paraId="6216974B" w14:textId="77777777"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Foreign exchange contracts, including swaps, forward agreements, futures and options;</w:t>
      </w:r>
    </w:p>
    <w:p w14:paraId="17B6F1CA" w14:textId="25C18ACC" w:rsidR="00872AFE" w:rsidRPr="00711388" w:rsidDel="00A43389" w:rsidRDefault="00872AFE" w:rsidP="0083381F">
      <w:pPr>
        <w:numPr>
          <w:ilvl w:val="0"/>
          <w:numId w:val="48"/>
        </w:numPr>
        <w:tabs>
          <w:tab w:val="clear" w:pos="1774"/>
          <w:tab w:val="left" w:pos="459"/>
        </w:tabs>
        <w:suppressAutoHyphens/>
        <w:autoSpaceDE/>
        <w:autoSpaceDN/>
        <w:snapToGrid w:val="0"/>
        <w:ind w:left="459"/>
        <w:rPr>
          <w:del w:id="9998" w:author="Author"/>
          <w:szCs w:val="20"/>
          <w:lang w:val="en-GB"/>
        </w:rPr>
      </w:pPr>
      <w:del w:id="9999" w:author="Author">
        <w:r w:rsidRPr="00711388" w:rsidDel="00A43389">
          <w:rPr>
            <w:szCs w:val="20"/>
            <w:lang w:val="en-GB"/>
          </w:rPr>
          <w:delText>Contracts of a nature similar to those in points 1(a) to (e) and 2(a) to (d) of this Annex concerning other reference items or indices.</w:delText>
        </w:r>
      </w:del>
    </w:p>
    <w:p w14:paraId="6066882E" w14:textId="77777777" w:rsidR="00872AFE" w:rsidRPr="00711388" w:rsidRDefault="00872AFE" w:rsidP="00872AFE">
      <w:pPr>
        <w:suppressAutoHyphens/>
        <w:snapToGrid w:val="0"/>
        <w:ind w:left="28" w:firstLine="5"/>
        <w:rPr>
          <w:szCs w:val="20"/>
          <w:lang w:val="en-GB"/>
        </w:rPr>
      </w:pPr>
      <w:r w:rsidRPr="00711388">
        <w:rPr>
          <w:szCs w:val="20"/>
          <w:lang w:val="en-GB"/>
        </w:rPr>
        <w:t xml:space="preserve">This template shall include intragroup transactions that were: </w:t>
      </w:r>
    </w:p>
    <w:p w14:paraId="58833695" w14:textId="77777777"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 xml:space="preserve">in-force at the start of the reporting period. </w:t>
      </w:r>
    </w:p>
    <w:p w14:paraId="3CD1E538" w14:textId="77777777"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 xml:space="preserve">incepted during the reporting period and outstanding at the reporting date. </w:t>
      </w:r>
    </w:p>
    <w:p w14:paraId="5B536F2E" w14:textId="7D664AA8" w:rsidR="00872AFE" w:rsidRPr="00711388" w:rsidRDefault="00872AFE" w:rsidP="0083381F">
      <w:pPr>
        <w:numPr>
          <w:ilvl w:val="0"/>
          <w:numId w:val="48"/>
        </w:numPr>
        <w:tabs>
          <w:tab w:val="clear" w:pos="1774"/>
          <w:tab w:val="left" w:pos="459"/>
        </w:tabs>
        <w:suppressAutoHyphens/>
        <w:autoSpaceDE/>
        <w:autoSpaceDN/>
        <w:snapToGrid w:val="0"/>
        <w:ind w:left="459"/>
        <w:rPr>
          <w:szCs w:val="20"/>
          <w:lang w:val="en-GB"/>
        </w:rPr>
      </w:pPr>
      <w:r w:rsidRPr="00711388">
        <w:rPr>
          <w:szCs w:val="20"/>
          <w:lang w:val="en-GB"/>
        </w:rPr>
        <w:t>incepted and expired/matured during the reporting period.</w:t>
      </w:r>
      <w:del w:id="10000" w:author="Author">
        <w:r w:rsidRPr="00711388" w:rsidDel="003323F0">
          <w:rPr>
            <w:szCs w:val="20"/>
            <w:lang w:val="en-GB"/>
          </w:rPr>
          <w:delText xml:space="preserve">  </w:delText>
        </w:r>
      </w:del>
      <w:ins w:id="10001" w:author="Author">
        <w:r w:rsidR="003323F0">
          <w:rPr>
            <w:szCs w:val="20"/>
            <w:lang w:val="en-GB"/>
          </w:rPr>
          <w:t xml:space="preserve"> </w:t>
        </w:r>
      </w:ins>
    </w:p>
    <w:p w14:paraId="2ADD2FBF" w14:textId="77777777" w:rsidR="00872AFE" w:rsidRPr="00711388" w:rsidRDefault="00872AFE" w:rsidP="00872AFE">
      <w:pPr>
        <w:suppressAutoHyphens/>
        <w:snapToGrid w:val="0"/>
        <w:ind w:left="28" w:firstLine="5"/>
        <w:rPr>
          <w:szCs w:val="20"/>
          <w:lang w:val="en-GB"/>
        </w:rPr>
      </w:pPr>
    </w:p>
    <w:p w14:paraId="027D8BC8" w14:textId="77777777" w:rsidR="00872AFE" w:rsidRPr="00711388" w:rsidRDefault="00872AFE" w:rsidP="00872AFE">
      <w:pPr>
        <w:suppressAutoHyphens/>
        <w:snapToGrid w:val="0"/>
        <w:ind w:left="28" w:firstLine="5"/>
        <w:rPr>
          <w:szCs w:val="20"/>
          <w:lang w:val="en-GB"/>
        </w:rPr>
      </w:pPr>
      <w:r w:rsidRPr="00711388">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25681F85" w14:textId="77777777" w:rsidR="00872AFE" w:rsidRPr="00711388" w:rsidRDefault="00872AFE" w:rsidP="00872AFE">
      <w:pPr>
        <w:suppressAutoHyphens/>
        <w:snapToGrid w:val="0"/>
        <w:ind w:left="28" w:firstLine="5"/>
        <w:rPr>
          <w:szCs w:val="20"/>
          <w:lang w:val="en-GB"/>
        </w:rPr>
      </w:pPr>
      <w:r w:rsidRPr="00711388">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268DFD13" w14:textId="77777777" w:rsidR="00872AFE" w:rsidRPr="00711388" w:rsidRDefault="00872AFE" w:rsidP="00872AFE">
      <w:pPr>
        <w:suppressAutoHyphens/>
        <w:snapToGrid w:val="0"/>
        <w:rPr>
          <w:szCs w:val="20"/>
          <w:lang w:val="en-GB"/>
        </w:rPr>
      </w:pPr>
      <w:r w:rsidRPr="00711388">
        <w:rPr>
          <w:szCs w:val="20"/>
          <w:lang w:val="en-GB"/>
        </w:rPr>
        <w:t xml:space="preserve">Any element added to significant </w:t>
      </w:r>
      <w:r w:rsidRPr="00711388">
        <w:rPr>
          <w:lang w:val="en-GB"/>
        </w:rPr>
        <w:t>intragroup transaction</w:t>
      </w:r>
      <w:r w:rsidRPr="00711388">
        <w:rPr>
          <w:szCs w:val="20"/>
          <w:lang w:val="en-GB"/>
        </w:rPr>
        <w:t xml:space="preserve">s shall be reported as a separate </w:t>
      </w:r>
      <w:r w:rsidRPr="00711388">
        <w:rPr>
          <w:lang w:val="en-GB"/>
        </w:rPr>
        <w:t>intragroup transaction</w:t>
      </w:r>
      <w:r w:rsidRPr="00711388">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30327E85" w14:textId="77777777" w:rsidR="00872AFE" w:rsidRPr="00711388" w:rsidRDefault="00872AFE" w:rsidP="00872AFE">
      <w:pPr>
        <w:suppressAutoHyphens/>
        <w:snapToGrid w:val="0"/>
        <w:rPr>
          <w:szCs w:val="20"/>
          <w:lang w:val="en-GB"/>
        </w:rPr>
      </w:pPr>
      <w:r w:rsidRPr="00711388">
        <w:rPr>
          <w:szCs w:val="20"/>
          <w:lang w:val="en-GB"/>
        </w:rPr>
        <w:lastRenderedPageBreak/>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1C2C8C23" w14:textId="584B0F28" w:rsidR="00872AFE" w:rsidRPr="00711388" w:rsidRDefault="00872AFE" w:rsidP="00872AFE">
      <w:pPr>
        <w:suppressAutoHyphens/>
        <w:snapToGrid w:val="0"/>
        <w:rPr>
          <w:szCs w:val="20"/>
          <w:lang w:val="en-GB"/>
        </w:rPr>
      </w:pPr>
      <w:r w:rsidRPr="00711388">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711388">
        <w:rPr>
          <w:lang w:val="en-GB"/>
        </w:rPr>
        <w:t xml:space="preserve"> </w:t>
      </w:r>
      <w:r w:rsidRPr="00711388">
        <w:rPr>
          <w:szCs w:val="20"/>
          <w:lang w:val="en-GB"/>
        </w:rPr>
        <w:t xml:space="preserve">Where there is a chain of related </w:t>
      </w:r>
      <w:r w:rsidRPr="00711388">
        <w:rPr>
          <w:lang w:val="en-GB"/>
        </w:rPr>
        <w:t>intragroup transaction</w:t>
      </w:r>
      <w:r w:rsidRPr="00711388">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w:t>
      </w:r>
      <w:del w:id="10002" w:author="Author">
        <w:r w:rsidRPr="00711388" w:rsidDel="003323F0">
          <w:rPr>
            <w:szCs w:val="20"/>
            <w:lang w:val="en-GB"/>
          </w:rPr>
          <w:delText xml:space="preserve">  </w:delText>
        </w:r>
      </w:del>
      <w:ins w:id="10003" w:author="Author">
        <w:r w:rsidR="003323F0">
          <w:rPr>
            <w:szCs w:val="20"/>
            <w:lang w:val="en-GB"/>
          </w:rPr>
          <w:t xml:space="preserve"> </w:t>
        </w:r>
      </w:ins>
      <w:r w:rsidRPr="00711388">
        <w:rPr>
          <w:szCs w:val="20"/>
          <w:lang w:val="en-GB"/>
        </w:rPr>
        <w:t>but unregulated entities, this transaction shall also be reported.</w:t>
      </w:r>
    </w:p>
    <w:p w14:paraId="7408C9B1" w14:textId="77777777" w:rsidR="00872AFE" w:rsidRPr="00711388" w:rsidRDefault="00872AFE" w:rsidP="00872AFE">
      <w:pPr>
        <w:suppressAutoHyphens/>
        <w:snapToGrid w:val="0"/>
        <w:spacing w:after="0"/>
        <w:rP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872AFE" w:rsidRPr="00711388" w14:paraId="2BF4B558" w14:textId="77777777" w:rsidTr="00567869">
        <w:trPr>
          <w:trHeight w:val="261"/>
        </w:trPr>
        <w:tc>
          <w:tcPr>
            <w:tcW w:w="1519" w:type="dxa"/>
            <w:gridSpan w:val="2"/>
            <w:tcBorders>
              <w:top w:val="single" w:sz="4" w:space="0" w:color="auto"/>
              <w:left w:val="single" w:sz="4" w:space="0" w:color="auto"/>
              <w:bottom w:val="single" w:sz="4" w:space="0" w:color="auto"/>
              <w:right w:val="single" w:sz="4" w:space="0" w:color="auto"/>
            </w:tcBorders>
          </w:tcPr>
          <w:p w14:paraId="102E873C" w14:textId="77777777" w:rsidR="00872AFE" w:rsidRPr="00711388" w:rsidRDefault="00872AFE" w:rsidP="00567869">
            <w:pPr>
              <w:spacing w:after="0"/>
              <w:jc w:val="center"/>
              <w:rPr>
                <w:b/>
                <w:lang w:val="en-GB"/>
              </w:rPr>
            </w:pPr>
            <w:r w:rsidRPr="00711388">
              <w:rPr>
                <w:b/>
                <w:lang w:val="en-GB"/>
              </w:rPr>
              <w:t>ITEM</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06CD0E" w14:textId="77777777" w:rsidR="00872AFE" w:rsidRPr="00711388" w:rsidRDefault="00872AFE" w:rsidP="00567869">
            <w:pPr>
              <w:spacing w:after="0"/>
              <w:rPr>
                <w:b/>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3F57E21" w14:textId="77777777" w:rsidR="00872AFE" w:rsidRPr="00711388" w:rsidRDefault="00872AFE" w:rsidP="00567869">
            <w:pPr>
              <w:spacing w:after="0"/>
              <w:jc w:val="center"/>
              <w:rPr>
                <w:b/>
                <w:lang w:val="en-GB"/>
              </w:rPr>
            </w:pPr>
            <w:r w:rsidRPr="00711388">
              <w:rPr>
                <w:b/>
                <w:lang w:val="en-GB"/>
              </w:rPr>
              <w:t>INSTRUCTIONS</w:t>
            </w:r>
          </w:p>
        </w:tc>
      </w:tr>
      <w:tr w:rsidR="00872AFE" w:rsidRPr="00711388" w14:paraId="3746BDE2" w14:textId="77777777" w:rsidTr="00567869">
        <w:trPr>
          <w:trHeight w:val="763"/>
        </w:trPr>
        <w:tc>
          <w:tcPr>
            <w:tcW w:w="1519" w:type="dxa"/>
            <w:gridSpan w:val="2"/>
            <w:tcBorders>
              <w:top w:val="single" w:sz="4" w:space="0" w:color="auto"/>
              <w:left w:val="single" w:sz="4" w:space="0" w:color="auto"/>
              <w:bottom w:val="single" w:sz="4" w:space="0" w:color="auto"/>
              <w:right w:val="single" w:sz="4" w:space="0" w:color="auto"/>
            </w:tcBorders>
          </w:tcPr>
          <w:p w14:paraId="65DDC676" w14:textId="77777777" w:rsidR="00872AFE" w:rsidRPr="00711388" w:rsidRDefault="00872AFE" w:rsidP="00567869">
            <w:pPr>
              <w:jc w:val="center"/>
              <w:rPr>
                <w:lang w:val="en-GB"/>
              </w:rPr>
            </w:pPr>
            <w:r w:rsidRPr="00711388">
              <w:rPr>
                <w:lang w:val="en-GB"/>
              </w:rPr>
              <w:t>C0010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138060" w14:textId="77777777" w:rsidR="00872AFE" w:rsidRPr="00711388" w:rsidRDefault="00872AFE" w:rsidP="00567869">
            <w:pPr>
              <w:jc w:val="left"/>
              <w:rPr>
                <w:lang w:val="en-GB"/>
              </w:rPr>
            </w:pPr>
            <w:r w:rsidRPr="00711388">
              <w:rPr>
                <w:lang w:val="en-GB"/>
              </w:rPr>
              <w:t>ID of intragroup transaction</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6F309EBD" w14:textId="77777777" w:rsidR="00872AFE" w:rsidRPr="00711388" w:rsidRDefault="00872AFE" w:rsidP="00567869">
            <w:pPr>
              <w:spacing w:after="0"/>
              <w:rPr>
                <w:lang w:val="en-GB"/>
              </w:rPr>
            </w:pPr>
            <w:r w:rsidRPr="00711388">
              <w:rPr>
                <w:lang w:val="en-GB"/>
              </w:rPr>
              <w:t>Unique internal identification code for each intragroup transaction. It shall be consistent over time.</w:t>
            </w:r>
          </w:p>
        </w:tc>
      </w:tr>
      <w:tr w:rsidR="00872AFE" w:rsidRPr="00711388" w14:paraId="3A432441" w14:textId="77777777" w:rsidTr="00567869">
        <w:trPr>
          <w:trHeight w:val="855"/>
        </w:trPr>
        <w:tc>
          <w:tcPr>
            <w:tcW w:w="1519" w:type="dxa"/>
            <w:gridSpan w:val="2"/>
            <w:tcBorders>
              <w:top w:val="nil"/>
              <w:left w:val="single" w:sz="4" w:space="0" w:color="auto"/>
              <w:bottom w:val="single" w:sz="4" w:space="0" w:color="auto"/>
              <w:right w:val="single" w:sz="4" w:space="0" w:color="auto"/>
            </w:tcBorders>
          </w:tcPr>
          <w:p w14:paraId="2FEF5F71" w14:textId="77777777" w:rsidR="00872AFE" w:rsidRPr="00711388" w:rsidRDefault="00872AFE" w:rsidP="00567869">
            <w:pPr>
              <w:jc w:val="center"/>
              <w:rPr>
                <w:lang w:val="en-GB"/>
              </w:rPr>
            </w:pPr>
            <w:r w:rsidRPr="00711388">
              <w:rPr>
                <w:lang w:val="en-GB"/>
              </w:rPr>
              <w:t>C0020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D2D51D0" w14:textId="77777777" w:rsidR="00872AFE" w:rsidRPr="00711388" w:rsidRDefault="00872AFE" w:rsidP="00567869">
            <w:pPr>
              <w:jc w:val="left"/>
              <w:rPr>
                <w:lang w:val="en-GB"/>
              </w:rPr>
            </w:pPr>
            <w:r w:rsidRPr="00711388">
              <w:rPr>
                <w:lang w:val="en-GB"/>
              </w:rPr>
              <w:t>Investor/ buyer name</w:t>
            </w:r>
          </w:p>
        </w:tc>
        <w:tc>
          <w:tcPr>
            <w:tcW w:w="5759" w:type="dxa"/>
            <w:gridSpan w:val="2"/>
            <w:tcBorders>
              <w:top w:val="nil"/>
              <w:left w:val="nil"/>
              <w:bottom w:val="single" w:sz="4" w:space="0" w:color="auto"/>
              <w:right w:val="single" w:sz="4" w:space="0" w:color="auto"/>
            </w:tcBorders>
            <w:shd w:val="clear" w:color="auto" w:fill="auto"/>
            <w:hideMark/>
          </w:tcPr>
          <w:p w14:paraId="1EA85149" w14:textId="529162BF" w:rsidR="00872AFE" w:rsidRPr="00711388" w:rsidRDefault="00872AFE" w:rsidP="00567869">
            <w:pPr>
              <w:spacing w:after="0"/>
              <w:rPr>
                <w:lang w:val="en-GB"/>
              </w:rPr>
            </w:pPr>
            <w:r w:rsidRPr="00711388">
              <w:rPr>
                <w:lang w:val="en-GB"/>
              </w:rPr>
              <w:t>Name of the entity that is investing/buying the derivative, or the counterparty with the long position. For swaps the payer is the payer of the fixed rate that receives the floating rate.</w:t>
            </w:r>
            <w:del w:id="10004" w:author="Author">
              <w:r w:rsidRPr="00711388" w:rsidDel="003323F0">
                <w:rPr>
                  <w:lang w:val="en-GB"/>
                </w:rPr>
                <w:delText xml:space="preserve">  </w:delText>
              </w:r>
            </w:del>
            <w:ins w:id="10005" w:author="Author">
              <w:r w:rsidR="003323F0">
                <w:rPr>
                  <w:lang w:val="en-GB"/>
                </w:rPr>
                <w:t xml:space="preserve"> </w:t>
              </w:r>
            </w:ins>
          </w:p>
        </w:tc>
      </w:tr>
      <w:tr w:rsidR="00872AFE" w:rsidRPr="00711388" w:rsidDel="00AB7A73" w14:paraId="7C389245" w14:textId="77777777" w:rsidTr="00567869">
        <w:trPr>
          <w:trHeight w:val="50"/>
        </w:trPr>
        <w:tc>
          <w:tcPr>
            <w:tcW w:w="1519" w:type="dxa"/>
            <w:gridSpan w:val="2"/>
            <w:tcBorders>
              <w:top w:val="nil"/>
              <w:left w:val="single" w:sz="4" w:space="0" w:color="auto"/>
              <w:bottom w:val="single" w:sz="4" w:space="0" w:color="auto"/>
              <w:right w:val="single" w:sz="4" w:space="0" w:color="auto"/>
            </w:tcBorders>
          </w:tcPr>
          <w:p w14:paraId="3CD29713" w14:textId="77777777" w:rsidR="00872AFE" w:rsidRPr="00711388" w:rsidRDefault="00872AFE" w:rsidP="00567869">
            <w:pPr>
              <w:jc w:val="center"/>
              <w:rPr>
                <w:lang w:val="en-GB"/>
              </w:rPr>
            </w:pPr>
            <w:r w:rsidRPr="00711388">
              <w:rPr>
                <w:lang w:val="en-GB"/>
              </w:rPr>
              <w:t>C0030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75FA75FC" w14:textId="77777777" w:rsidR="00872AFE" w:rsidRPr="00711388" w:rsidRDefault="00872AFE" w:rsidP="00567869">
            <w:pPr>
              <w:jc w:val="left"/>
              <w:rPr>
                <w:lang w:val="en-GB"/>
              </w:rPr>
            </w:pPr>
            <w:r w:rsidRPr="00711388">
              <w:rPr>
                <w:lang w:val="en-GB"/>
              </w:rPr>
              <w:t>Identification code of the investor / buyer</w:t>
            </w:r>
          </w:p>
        </w:tc>
        <w:tc>
          <w:tcPr>
            <w:tcW w:w="5759" w:type="dxa"/>
            <w:gridSpan w:val="2"/>
            <w:tcBorders>
              <w:top w:val="nil"/>
              <w:left w:val="nil"/>
              <w:bottom w:val="single" w:sz="4" w:space="0" w:color="auto"/>
              <w:right w:val="single" w:sz="4" w:space="0" w:color="auto"/>
            </w:tcBorders>
            <w:shd w:val="clear" w:color="auto" w:fill="auto"/>
            <w:hideMark/>
          </w:tcPr>
          <w:p w14:paraId="248D4CB2" w14:textId="77777777" w:rsidR="00872AFE" w:rsidRPr="00711388" w:rsidRDefault="00872AFE" w:rsidP="00567869">
            <w:pPr>
              <w:spacing w:after="0"/>
              <w:rPr>
                <w:lang w:val="en-GB"/>
              </w:rPr>
            </w:pPr>
            <w:r w:rsidRPr="00711388">
              <w:rPr>
                <w:lang w:val="en-GB"/>
              </w:rPr>
              <w:t xml:space="preserve">The unique identification code attached to the investor/buyer/transferee by this order of priority: </w:t>
            </w:r>
          </w:p>
          <w:p w14:paraId="5BC3FDC9" w14:textId="77777777" w:rsidR="00872AFE" w:rsidRPr="00711388" w:rsidRDefault="00872AFE" w:rsidP="00567869">
            <w:pPr>
              <w:spacing w:after="0"/>
              <w:rPr>
                <w:lang w:val="en-GB"/>
              </w:rPr>
            </w:pPr>
            <w:r w:rsidRPr="00711388">
              <w:rPr>
                <w:lang w:val="en-GB"/>
              </w:rPr>
              <w:t xml:space="preserve">- Legal Entity Identifier (LEI) mandatory if existing; </w:t>
            </w:r>
          </w:p>
          <w:p w14:paraId="08EBFFE9" w14:textId="77777777" w:rsidR="00872AFE" w:rsidRPr="00711388" w:rsidRDefault="00872AFE" w:rsidP="00567869">
            <w:pPr>
              <w:spacing w:after="0"/>
              <w:rPr>
                <w:lang w:val="en-GB"/>
              </w:rPr>
            </w:pPr>
            <w:r w:rsidRPr="00711388">
              <w:rPr>
                <w:lang w:val="en-GB"/>
              </w:rPr>
              <w:t>- Specific code in case of absence of LEI code.</w:t>
            </w:r>
          </w:p>
          <w:p w14:paraId="60C532BB" w14:textId="77777777" w:rsidR="00872AFE" w:rsidRPr="00711388" w:rsidRDefault="00872AFE" w:rsidP="00567869">
            <w:pPr>
              <w:spacing w:after="0"/>
              <w:rPr>
                <w:lang w:val="en-GB"/>
              </w:rPr>
            </w:pPr>
            <w:r w:rsidRPr="00711388">
              <w:rPr>
                <w:lang w:val="en-GB"/>
              </w:rPr>
              <w:t xml:space="preserve">Specific code: </w:t>
            </w:r>
          </w:p>
          <w:p w14:paraId="08382CC5" w14:textId="77777777" w:rsidR="00872AFE" w:rsidRPr="00711388" w:rsidRDefault="00872AFE" w:rsidP="00567869">
            <w:pPr>
              <w:spacing w:after="0"/>
              <w:rPr>
                <w:lang w:val="en-GB"/>
              </w:rPr>
            </w:pPr>
            <w:r w:rsidRPr="00711388">
              <w:rPr>
                <w:lang w:val="en-GB"/>
              </w:rPr>
              <w:t>- For EEA regulated undertakings other than insurance and reinsurance undertakings within the group: identification code used in the local market, attributed by the undertaking's competent supervisory authority;</w:t>
            </w:r>
          </w:p>
          <w:p w14:paraId="6E1A2634" w14:textId="6B3FEB59" w:rsidR="00872AFE" w:rsidRPr="00711388" w:rsidDel="00AB7A73" w:rsidRDefault="00872AFE" w:rsidP="00567869">
            <w:pPr>
              <w:spacing w:after="0"/>
              <w:rPr>
                <w:lang w:val="en-GB"/>
              </w:rPr>
            </w:pPr>
            <w:r w:rsidRPr="00711388">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w:t>
            </w:r>
            <w:del w:id="10006" w:author="Author">
              <w:r w:rsidRPr="00711388" w:rsidDel="003323F0">
                <w:rPr>
                  <w:lang w:val="en-GB"/>
                </w:rPr>
                <w:delText xml:space="preserve">  </w:delText>
              </w:r>
            </w:del>
            <w:ins w:id="10007" w:author="Author">
              <w:r w:rsidR="003323F0">
                <w:rPr>
                  <w:lang w:val="en-GB"/>
                </w:rPr>
                <w:t xml:space="preserve"> </w:t>
              </w:r>
            </w:ins>
            <w:r w:rsidRPr="00711388">
              <w:rPr>
                <w:lang w:val="en-GB"/>
              </w:rPr>
              <w:t>identification code of the parent undertaking + ISO 3166-1 alpha-2 code of the country of the undertaking +</w:t>
            </w:r>
            <w:del w:id="10008" w:author="Author">
              <w:r w:rsidRPr="00711388" w:rsidDel="003323F0">
                <w:rPr>
                  <w:lang w:val="en-GB"/>
                </w:rPr>
                <w:delText xml:space="preserve">  </w:delText>
              </w:r>
            </w:del>
            <w:ins w:id="10009" w:author="Author">
              <w:r w:rsidR="003323F0">
                <w:rPr>
                  <w:lang w:val="en-GB"/>
                </w:rPr>
                <w:t xml:space="preserve"> </w:t>
              </w:r>
            </w:ins>
            <w:r w:rsidRPr="00711388">
              <w:rPr>
                <w:lang w:val="en-GB"/>
              </w:rPr>
              <w:t>5 digits</w:t>
            </w:r>
          </w:p>
        </w:tc>
      </w:tr>
      <w:tr w:rsidR="00872AFE" w:rsidRPr="00711388" w:rsidDel="00AB7A73" w14:paraId="397604E7" w14:textId="77777777" w:rsidTr="00567869">
        <w:trPr>
          <w:trHeight w:val="50"/>
        </w:trPr>
        <w:tc>
          <w:tcPr>
            <w:tcW w:w="1519" w:type="dxa"/>
            <w:gridSpan w:val="2"/>
            <w:tcBorders>
              <w:top w:val="nil"/>
              <w:left w:val="single" w:sz="4" w:space="0" w:color="auto"/>
              <w:bottom w:val="single" w:sz="4" w:space="0" w:color="auto"/>
              <w:right w:val="single" w:sz="4" w:space="0" w:color="auto"/>
            </w:tcBorders>
          </w:tcPr>
          <w:p w14:paraId="21506B29" w14:textId="77777777" w:rsidR="00872AFE" w:rsidRPr="00711388" w:rsidRDefault="00872AFE" w:rsidP="00567869">
            <w:pPr>
              <w:jc w:val="center"/>
              <w:rPr>
                <w:lang w:val="en-GB"/>
              </w:rPr>
            </w:pPr>
            <w:r w:rsidRPr="00711388">
              <w:rPr>
                <w:lang w:val="en-GB"/>
              </w:rPr>
              <w:t>C0031</w:t>
            </w:r>
          </w:p>
        </w:tc>
        <w:tc>
          <w:tcPr>
            <w:tcW w:w="1519" w:type="dxa"/>
            <w:gridSpan w:val="2"/>
            <w:tcBorders>
              <w:top w:val="nil"/>
              <w:left w:val="single" w:sz="4" w:space="0" w:color="auto"/>
              <w:bottom w:val="single" w:sz="4" w:space="0" w:color="auto"/>
              <w:right w:val="single" w:sz="4" w:space="0" w:color="auto"/>
            </w:tcBorders>
            <w:shd w:val="clear" w:color="auto" w:fill="auto"/>
          </w:tcPr>
          <w:p w14:paraId="252BD4BE" w14:textId="77777777" w:rsidR="00872AFE" w:rsidRPr="00711388" w:rsidRDefault="00872AFE" w:rsidP="00567869">
            <w:pPr>
              <w:jc w:val="left"/>
              <w:rPr>
                <w:lang w:val="en-GB"/>
              </w:rPr>
            </w:pPr>
            <w:r w:rsidRPr="00711388">
              <w:rPr>
                <w:lang w:val="en-GB"/>
              </w:rPr>
              <w:t xml:space="preserve">Type of code of the </w:t>
            </w:r>
            <w:r w:rsidRPr="00711388">
              <w:rPr>
                <w:lang w:val="en-GB"/>
              </w:rPr>
              <w:lastRenderedPageBreak/>
              <w:t>investor / buyer</w:t>
            </w:r>
          </w:p>
        </w:tc>
        <w:tc>
          <w:tcPr>
            <w:tcW w:w="5759" w:type="dxa"/>
            <w:gridSpan w:val="2"/>
            <w:tcBorders>
              <w:top w:val="nil"/>
              <w:left w:val="nil"/>
              <w:bottom w:val="single" w:sz="4" w:space="0" w:color="auto"/>
              <w:right w:val="single" w:sz="4" w:space="0" w:color="auto"/>
            </w:tcBorders>
            <w:shd w:val="clear" w:color="auto" w:fill="auto"/>
          </w:tcPr>
          <w:p w14:paraId="1D8D567E" w14:textId="77777777" w:rsidR="00872AFE" w:rsidRPr="00711388" w:rsidRDefault="00872AFE" w:rsidP="00567869">
            <w:pPr>
              <w:spacing w:after="0"/>
              <w:rPr>
                <w:lang w:val="en-GB"/>
              </w:rPr>
            </w:pPr>
            <w:r w:rsidRPr="00711388">
              <w:rPr>
                <w:lang w:val="en-GB"/>
              </w:rPr>
              <w:lastRenderedPageBreak/>
              <w:t>Type of ID Code used for the “Identification code of the investor / buyer” item. One of the options in the following closed list shall be used:</w:t>
            </w:r>
          </w:p>
          <w:p w14:paraId="523BCE9A" w14:textId="40A4957C" w:rsidR="00872AFE" w:rsidRPr="00711388" w:rsidRDefault="00872AFE" w:rsidP="00567869">
            <w:pPr>
              <w:spacing w:after="0"/>
              <w:rPr>
                <w:lang w:val="en-GB"/>
              </w:rPr>
            </w:pPr>
            <w:r w:rsidRPr="00711388">
              <w:rPr>
                <w:lang w:val="en-GB"/>
              </w:rPr>
              <w:lastRenderedPageBreak/>
              <w:t xml:space="preserve">1 </w:t>
            </w:r>
            <w:r w:rsidR="00711388" w:rsidRPr="00711388">
              <w:rPr>
                <w:lang w:val="en-GB"/>
              </w:rPr>
              <w:t>-</w:t>
            </w:r>
            <w:r w:rsidRPr="00711388">
              <w:rPr>
                <w:lang w:val="en-GB"/>
              </w:rPr>
              <w:t xml:space="preserve"> LEI </w:t>
            </w:r>
          </w:p>
          <w:p w14:paraId="5B71D7F0" w14:textId="0F0ADEEC"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2F83CA51" w14:textId="77777777" w:rsidTr="00567869">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7FA6EF46" w14:textId="77777777" w:rsidR="00872AFE" w:rsidRPr="00711388" w:rsidRDefault="00872AFE" w:rsidP="00567869">
            <w:pPr>
              <w:jc w:val="center"/>
              <w:rPr>
                <w:lang w:val="en-GB"/>
              </w:rPr>
            </w:pPr>
            <w:r w:rsidRPr="00711388">
              <w:rPr>
                <w:lang w:val="en-GB"/>
              </w:rPr>
              <w:lastRenderedPageBreak/>
              <w:t>NC0040</w:t>
            </w:r>
          </w:p>
        </w:tc>
        <w:tc>
          <w:tcPr>
            <w:tcW w:w="1509" w:type="dxa"/>
            <w:tcBorders>
              <w:top w:val="nil"/>
              <w:left w:val="single" w:sz="4" w:space="0" w:color="auto"/>
              <w:bottom w:val="single" w:sz="4" w:space="0" w:color="auto"/>
              <w:right w:val="single" w:sz="4" w:space="0" w:color="auto"/>
            </w:tcBorders>
            <w:shd w:val="clear" w:color="auto" w:fill="auto"/>
          </w:tcPr>
          <w:p w14:paraId="42365D12" w14:textId="77777777" w:rsidR="00872AFE" w:rsidRPr="00711388" w:rsidRDefault="00872AFE" w:rsidP="00567869">
            <w:pPr>
              <w:jc w:val="left"/>
              <w:rPr>
                <w:lang w:val="en-GB"/>
              </w:rPr>
            </w:pPr>
            <w:r w:rsidRPr="00711388">
              <w:rPr>
                <w:lang w:val="en-GB"/>
              </w:rPr>
              <w:t>Sector of the investor / buyer</w:t>
            </w:r>
          </w:p>
        </w:tc>
        <w:tc>
          <w:tcPr>
            <w:tcW w:w="5759" w:type="dxa"/>
            <w:gridSpan w:val="2"/>
            <w:tcBorders>
              <w:top w:val="nil"/>
              <w:left w:val="nil"/>
              <w:bottom w:val="single" w:sz="4" w:space="0" w:color="auto"/>
              <w:right w:val="single" w:sz="4" w:space="0" w:color="auto"/>
            </w:tcBorders>
            <w:shd w:val="clear" w:color="auto" w:fill="auto"/>
          </w:tcPr>
          <w:p w14:paraId="3A9D5322" w14:textId="77777777" w:rsidR="00872AFE" w:rsidRPr="00711388" w:rsidRDefault="00872AFE" w:rsidP="00567869">
            <w:pPr>
              <w:spacing w:after="0"/>
              <w:rPr>
                <w:lang w:val="en-GB"/>
              </w:rPr>
            </w:pPr>
            <w:r w:rsidRPr="00711388">
              <w:rPr>
                <w:lang w:val="en-GB"/>
              </w:rPr>
              <w:t>If the investor / buyer is part of financial sector within the meaning of Article 2 (8) of Directive 2002/87/EC, indicate: “banking sector”, “insurance and reinsurance sector” “investments services sector”.</w:t>
            </w:r>
          </w:p>
          <w:p w14:paraId="408AFFCA" w14:textId="77777777" w:rsidR="00872AFE" w:rsidRPr="00711388" w:rsidRDefault="00872AFE" w:rsidP="00567869">
            <w:pPr>
              <w:spacing w:after="0"/>
              <w:rPr>
                <w:lang w:val="en-GB"/>
              </w:rPr>
            </w:pPr>
            <w:r w:rsidRPr="00711388">
              <w:rPr>
                <w:lang w:val="en-GB"/>
              </w:rPr>
              <w:t>If the investor / buyer is not part of financial sector within the meaning of Article 2 (8) indicate: “other undertaking of the group”.</w:t>
            </w:r>
          </w:p>
        </w:tc>
      </w:tr>
      <w:tr w:rsidR="00872AFE" w:rsidRPr="00711388" w14:paraId="75888A07" w14:textId="77777777" w:rsidTr="00567869">
        <w:trPr>
          <w:trHeight w:val="816"/>
        </w:trPr>
        <w:tc>
          <w:tcPr>
            <w:tcW w:w="1519" w:type="dxa"/>
            <w:gridSpan w:val="2"/>
            <w:tcBorders>
              <w:top w:val="single" w:sz="4" w:space="0" w:color="auto"/>
              <w:left w:val="single" w:sz="4" w:space="0" w:color="auto"/>
              <w:bottom w:val="single" w:sz="4" w:space="0" w:color="auto"/>
              <w:right w:val="single" w:sz="4" w:space="0" w:color="auto"/>
            </w:tcBorders>
          </w:tcPr>
          <w:p w14:paraId="6DF54869" w14:textId="77777777" w:rsidR="00872AFE" w:rsidRPr="00711388" w:rsidRDefault="00872AFE" w:rsidP="00567869">
            <w:pPr>
              <w:jc w:val="center"/>
              <w:rPr>
                <w:lang w:val="en-GB"/>
              </w:rPr>
            </w:pPr>
            <w:r w:rsidRPr="00711388">
              <w:rPr>
                <w:lang w:val="en-GB"/>
              </w:rPr>
              <w:t>C0050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E7CCD1" w14:textId="77777777" w:rsidR="00872AFE" w:rsidRPr="00711388" w:rsidRDefault="00872AFE" w:rsidP="00567869">
            <w:pPr>
              <w:jc w:val="left"/>
              <w:rPr>
                <w:lang w:val="en-GB"/>
              </w:rPr>
            </w:pPr>
            <w:r w:rsidRPr="00711388">
              <w:rPr>
                <w:lang w:val="en-GB"/>
              </w:rPr>
              <w:t>Issuer / Seller name</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58A964B0" w14:textId="77777777" w:rsidR="00872AFE" w:rsidRPr="00711388" w:rsidRDefault="00872AFE" w:rsidP="00567869">
            <w:pPr>
              <w:spacing w:after="0"/>
              <w:rPr>
                <w:lang w:val="en-GB"/>
              </w:rPr>
            </w:pPr>
            <w:r w:rsidRPr="00711388">
              <w:rPr>
                <w:lang w:val="en-GB"/>
              </w:rPr>
              <w:t>Name of the entity that is issuing/selling the derivative, or the counterparty with the short position. For swaps the receiver, receives the fixed rates and pays the floating rate.</w:t>
            </w:r>
          </w:p>
        </w:tc>
      </w:tr>
      <w:tr w:rsidR="00872AFE" w:rsidRPr="00711388" w:rsidDel="00AB7A73" w14:paraId="60D8C712" w14:textId="77777777" w:rsidTr="00567869">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1224236F" w14:textId="77777777" w:rsidR="00872AFE" w:rsidRPr="00711388" w:rsidRDefault="00872AFE" w:rsidP="00567869">
            <w:pPr>
              <w:jc w:val="center"/>
              <w:rPr>
                <w:lang w:val="en-GB"/>
              </w:rPr>
            </w:pPr>
            <w:r w:rsidRPr="00711388">
              <w:rPr>
                <w:lang w:val="en-GB"/>
              </w:rPr>
              <w:t>C0060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701A97" w14:textId="77777777" w:rsidR="00872AFE" w:rsidRPr="00711388" w:rsidRDefault="00872AFE" w:rsidP="00567869">
            <w:pPr>
              <w:jc w:val="left"/>
              <w:rPr>
                <w:lang w:val="en-GB"/>
              </w:rPr>
            </w:pPr>
            <w:r w:rsidRPr="00711388">
              <w:rPr>
                <w:lang w:val="en-GB"/>
              </w:rPr>
              <w:t>Identification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5AB8CE59" w14:textId="77777777" w:rsidR="00872AFE" w:rsidRPr="00711388" w:rsidRDefault="00872AFE" w:rsidP="00567869">
            <w:pPr>
              <w:spacing w:after="0"/>
              <w:rPr>
                <w:lang w:val="en-GB"/>
              </w:rPr>
            </w:pPr>
            <w:r w:rsidRPr="00711388">
              <w:rPr>
                <w:lang w:val="en-GB"/>
              </w:rPr>
              <w:t xml:space="preserve">The unique identification code attached to the investor/buyer/transferee by this order of priority: </w:t>
            </w:r>
          </w:p>
          <w:p w14:paraId="7ED10EB6" w14:textId="77777777" w:rsidR="00872AFE" w:rsidRPr="00711388" w:rsidRDefault="00872AFE" w:rsidP="00567869">
            <w:pPr>
              <w:spacing w:after="0"/>
              <w:rPr>
                <w:lang w:val="en-GB"/>
              </w:rPr>
            </w:pPr>
            <w:r w:rsidRPr="00711388">
              <w:rPr>
                <w:lang w:val="en-GB"/>
              </w:rPr>
              <w:t xml:space="preserve">- Legal Entity Identifier (LEI) mandatory if existing; </w:t>
            </w:r>
          </w:p>
          <w:p w14:paraId="352E48EA" w14:textId="77777777" w:rsidR="00872AFE" w:rsidRPr="00711388" w:rsidRDefault="00872AFE" w:rsidP="00567869">
            <w:pPr>
              <w:spacing w:after="0"/>
              <w:rPr>
                <w:lang w:val="en-GB"/>
              </w:rPr>
            </w:pPr>
            <w:r w:rsidRPr="00711388">
              <w:rPr>
                <w:lang w:val="en-GB"/>
              </w:rPr>
              <w:t>- Specific code in case of absence of LEI code.</w:t>
            </w:r>
          </w:p>
          <w:p w14:paraId="4BB008F5" w14:textId="77777777" w:rsidR="00872AFE" w:rsidRPr="00711388" w:rsidRDefault="00872AFE" w:rsidP="00567869">
            <w:pPr>
              <w:spacing w:after="0"/>
              <w:rPr>
                <w:lang w:val="en-GB"/>
              </w:rPr>
            </w:pPr>
            <w:r w:rsidRPr="00711388">
              <w:rPr>
                <w:lang w:val="en-GB"/>
              </w:rPr>
              <w:t xml:space="preserve">Specific code: </w:t>
            </w:r>
          </w:p>
          <w:p w14:paraId="3B547193" w14:textId="77777777" w:rsidR="00872AFE" w:rsidRPr="00711388" w:rsidRDefault="00872AFE" w:rsidP="00567869">
            <w:pPr>
              <w:spacing w:after="0"/>
              <w:rPr>
                <w:lang w:val="en-GB"/>
              </w:rPr>
            </w:pPr>
            <w:r w:rsidRPr="00711388">
              <w:rPr>
                <w:lang w:val="en-GB"/>
              </w:rPr>
              <w:t>- For EEA regulated undertakings other than insurance and reinsurance undertakings within the group: identification code used in the local market, attributed by the undertaking's competent supervisory authority;</w:t>
            </w:r>
          </w:p>
          <w:p w14:paraId="3195F4B0" w14:textId="15AC8B63" w:rsidR="00872AFE" w:rsidRPr="00711388" w:rsidDel="00AB7A73" w:rsidRDefault="00872AFE" w:rsidP="00567869">
            <w:pPr>
              <w:spacing w:after="0"/>
              <w:rPr>
                <w:lang w:val="en-GB"/>
              </w:rPr>
            </w:pPr>
            <w:r w:rsidRPr="00711388">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w:t>
            </w:r>
            <w:del w:id="10010" w:author="Author">
              <w:r w:rsidRPr="00711388" w:rsidDel="003323F0">
                <w:rPr>
                  <w:lang w:val="en-GB"/>
                </w:rPr>
                <w:delText xml:space="preserve">  </w:delText>
              </w:r>
            </w:del>
            <w:ins w:id="10011" w:author="Author">
              <w:r w:rsidR="003323F0">
                <w:rPr>
                  <w:lang w:val="en-GB"/>
                </w:rPr>
                <w:t xml:space="preserve"> </w:t>
              </w:r>
            </w:ins>
            <w:r w:rsidRPr="00711388">
              <w:rPr>
                <w:lang w:val="en-GB"/>
              </w:rPr>
              <w:t>identification code of the parent undertaking + ISO 3166-1 alpha-2 code of the country of the undertaking +</w:t>
            </w:r>
            <w:del w:id="10012" w:author="Author">
              <w:r w:rsidRPr="00711388" w:rsidDel="003323F0">
                <w:rPr>
                  <w:lang w:val="en-GB"/>
                </w:rPr>
                <w:delText xml:space="preserve">  </w:delText>
              </w:r>
            </w:del>
            <w:ins w:id="10013" w:author="Author">
              <w:r w:rsidR="003323F0">
                <w:rPr>
                  <w:lang w:val="en-GB"/>
                </w:rPr>
                <w:t xml:space="preserve"> </w:t>
              </w:r>
            </w:ins>
            <w:r w:rsidRPr="00711388">
              <w:rPr>
                <w:lang w:val="en-GB"/>
              </w:rPr>
              <w:t>5 digits</w:t>
            </w:r>
          </w:p>
        </w:tc>
      </w:tr>
      <w:tr w:rsidR="00872AFE" w:rsidRPr="00711388" w:rsidDel="00AB7A73" w14:paraId="7A9E9248" w14:textId="77777777" w:rsidTr="00567869">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7759F426" w14:textId="77777777" w:rsidR="00872AFE" w:rsidRPr="00711388" w:rsidRDefault="00872AFE" w:rsidP="00567869">
            <w:pPr>
              <w:jc w:val="center"/>
              <w:rPr>
                <w:lang w:val="en-GB"/>
              </w:rPr>
            </w:pPr>
            <w:r w:rsidRPr="00711388">
              <w:rPr>
                <w:lang w:val="en-GB"/>
              </w:rPr>
              <w:t>C0061</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50F84440" w14:textId="77777777" w:rsidR="00872AFE" w:rsidRPr="00711388" w:rsidRDefault="00872AFE" w:rsidP="00567869">
            <w:pPr>
              <w:jc w:val="left"/>
              <w:rPr>
                <w:lang w:val="en-GB"/>
              </w:rPr>
            </w:pPr>
            <w:r w:rsidRPr="00711388">
              <w:rPr>
                <w:lang w:val="en-GB"/>
              </w:rPr>
              <w:t>Type of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tcPr>
          <w:p w14:paraId="5F5F1B32" w14:textId="77777777" w:rsidR="00872AFE" w:rsidRPr="00711388" w:rsidRDefault="00872AFE" w:rsidP="00567869">
            <w:pPr>
              <w:spacing w:after="0"/>
              <w:rPr>
                <w:lang w:val="en-GB"/>
              </w:rPr>
            </w:pPr>
            <w:r w:rsidRPr="00711388">
              <w:rPr>
                <w:lang w:val="en-GB"/>
              </w:rPr>
              <w:t>Type of ID Code used for the “Identification code of the issuer / seller” item. One of the options in the following closed list shall be used:</w:t>
            </w:r>
          </w:p>
          <w:p w14:paraId="5EA34619" w14:textId="1862230E"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38C50D5E" w14:textId="59DF83C4"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519152DA" w14:textId="77777777" w:rsidTr="00567869">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305ECAC5" w14:textId="77777777" w:rsidR="00872AFE" w:rsidRPr="00711388" w:rsidRDefault="00872AFE" w:rsidP="00567869">
            <w:pPr>
              <w:jc w:val="center"/>
              <w:rPr>
                <w:lang w:val="en-GB"/>
              </w:rPr>
            </w:pPr>
            <w:r w:rsidRPr="00711388">
              <w:rPr>
                <w:lang w:val="en-GB"/>
              </w:rPr>
              <w:t>NC0070</w:t>
            </w:r>
          </w:p>
        </w:tc>
        <w:tc>
          <w:tcPr>
            <w:tcW w:w="1509" w:type="dxa"/>
            <w:tcBorders>
              <w:top w:val="nil"/>
              <w:left w:val="single" w:sz="4" w:space="0" w:color="auto"/>
              <w:bottom w:val="single" w:sz="4" w:space="0" w:color="auto"/>
              <w:right w:val="single" w:sz="4" w:space="0" w:color="auto"/>
            </w:tcBorders>
            <w:shd w:val="clear" w:color="auto" w:fill="auto"/>
          </w:tcPr>
          <w:p w14:paraId="3F95AFB9" w14:textId="77777777" w:rsidR="00872AFE" w:rsidRPr="00711388" w:rsidRDefault="00872AFE" w:rsidP="00567869">
            <w:pPr>
              <w:jc w:val="left"/>
              <w:rPr>
                <w:lang w:val="en-GB"/>
              </w:rPr>
            </w:pPr>
            <w:r w:rsidRPr="00711388">
              <w:rPr>
                <w:lang w:val="en-GB"/>
              </w:rPr>
              <w:t>Financial sector of the issuer / seller</w:t>
            </w:r>
          </w:p>
        </w:tc>
        <w:tc>
          <w:tcPr>
            <w:tcW w:w="5759" w:type="dxa"/>
            <w:gridSpan w:val="2"/>
            <w:tcBorders>
              <w:top w:val="nil"/>
              <w:left w:val="nil"/>
              <w:bottom w:val="single" w:sz="4" w:space="0" w:color="auto"/>
              <w:right w:val="single" w:sz="4" w:space="0" w:color="auto"/>
            </w:tcBorders>
            <w:shd w:val="clear" w:color="auto" w:fill="auto"/>
          </w:tcPr>
          <w:p w14:paraId="6C8322F9" w14:textId="77777777" w:rsidR="00872AFE" w:rsidRPr="00711388" w:rsidRDefault="00872AFE" w:rsidP="00567869">
            <w:pPr>
              <w:spacing w:after="0"/>
              <w:rPr>
                <w:lang w:val="en-GB"/>
              </w:rPr>
            </w:pPr>
            <w:r w:rsidRPr="00711388">
              <w:rPr>
                <w:lang w:val="en-GB"/>
              </w:rPr>
              <w:t>If the issuer / seller is part of financial sector within the meaning of Article 2 (8) of Directive 2002/87/EC, indicate: “banking sector”, “insurance and reinsurance sector” “investments services sector”.</w:t>
            </w:r>
          </w:p>
          <w:p w14:paraId="7DE19155" w14:textId="77777777" w:rsidR="00872AFE" w:rsidRPr="00711388" w:rsidRDefault="00872AFE" w:rsidP="00567869">
            <w:pPr>
              <w:spacing w:after="0"/>
              <w:rPr>
                <w:lang w:val="en-GB"/>
              </w:rPr>
            </w:pPr>
            <w:r w:rsidRPr="00711388">
              <w:rPr>
                <w:lang w:val="en-GB"/>
              </w:rPr>
              <w:t>If the issuer / seller is not part of financial sector within the meaning of Article 2 (8) indicate: “other undertaking of the group”.</w:t>
            </w:r>
          </w:p>
        </w:tc>
      </w:tr>
      <w:tr w:rsidR="00872AFE" w:rsidRPr="00711388" w14:paraId="74F468D1" w14:textId="77777777" w:rsidTr="00567869">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4F246177" w14:textId="77777777" w:rsidR="00872AFE" w:rsidRPr="00711388" w:rsidRDefault="00872AFE" w:rsidP="00567869">
            <w:pPr>
              <w:jc w:val="center"/>
              <w:rPr>
                <w:lang w:val="en-GB"/>
              </w:rPr>
            </w:pPr>
            <w:r w:rsidRPr="00711388">
              <w:rPr>
                <w:lang w:val="en-GB"/>
              </w:rPr>
              <w:lastRenderedPageBreak/>
              <w:t>NC0080</w:t>
            </w:r>
          </w:p>
        </w:tc>
        <w:tc>
          <w:tcPr>
            <w:tcW w:w="1509" w:type="dxa"/>
            <w:tcBorders>
              <w:top w:val="single" w:sz="4" w:space="0" w:color="auto"/>
              <w:left w:val="single" w:sz="4" w:space="0" w:color="auto"/>
              <w:bottom w:val="nil"/>
              <w:right w:val="single" w:sz="4" w:space="0" w:color="auto"/>
            </w:tcBorders>
            <w:shd w:val="clear" w:color="auto" w:fill="auto"/>
          </w:tcPr>
          <w:p w14:paraId="41BBFE21" w14:textId="77777777" w:rsidR="00872AFE" w:rsidRPr="00711388" w:rsidRDefault="00872AFE" w:rsidP="00567869">
            <w:pPr>
              <w:jc w:val="left"/>
              <w:rPr>
                <w:lang w:val="en-GB"/>
              </w:rPr>
            </w:pPr>
            <w:r w:rsidRPr="00711388">
              <w:rPr>
                <w:lang w:val="en-GB"/>
              </w:rPr>
              <w:t>Indirect transactions</w:t>
            </w:r>
          </w:p>
        </w:tc>
        <w:tc>
          <w:tcPr>
            <w:tcW w:w="5759" w:type="dxa"/>
            <w:gridSpan w:val="2"/>
            <w:tcBorders>
              <w:top w:val="single" w:sz="4" w:space="0" w:color="auto"/>
              <w:left w:val="nil"/>
              <w:bottom w:val="nil"/>
              <w:right w:val="single" w:sz="4" w:space="0" w:color="auto"/>
            </w:tcBorders>
            <w:shd w:val="clear" w:color="auto" w:fill="auto"/>
          </w:tcPr>
          <w:p w14:paraId="6411010B" w14:textId="77777777" w:rsidR="00872AFE" w:rsidRPr="00711388" w:rsidRDefault="00872AFE" w:rsidP="00567869">
            <w:pPr>
              <w:spacing w:after="0"/>
              <w:rPr>
                <w:lang w:val="en-GB"/>
              </w:rPr>
            </w:pPr>
            <w:r w:rsidRPr="00711388">
              <w:rPr>
                <w:lang w:val="en-GB"/>
              </w:rPr>
              <w:t>If reported intragroup transaction is part of an indirect transaction (cf. General comments supra), report the “ID of intragroup transaction” (C0010) of the related transaction in the cell. If more than two transactions are related, the ID code of the first related transaction needs to be reported as a reference to link all interconnected transactions.</w:t>
            </w:r>
          </w:p>
          <w:p w14:paraId="7B61E0A7" w14:textId="77777777" w:rsidR="00872AFE" w:rsidRPr="00711388" w:rsidRDefault="00872AFE" w:rsidP="00567869">
            <w:pPr>
              <w:spacing w:after="0"/>
              <w:rPr>
                <w:lang w:val="en-GB"/>
              </w:rPr>
            </w:pPr>
            <w:r w:rsidRPr="00711388">
              <w:rPr>
                <w:lang w:val="en-GB"/>
              </w:rPr>
              <w:t>If the reported intragroup transaction is not part of an indirect transaction, indicate No.</w:t>
            </w:r>
          </w:p>
        </w:tc>
      </w:tr>
      <w:tr w:rsidR="00872AFE" w:rsidRPr="00711388" w14:paraId="0E0CE899" w14:textId="77777777" w:rsidTr="00567869">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5F660765" w14:textId="77777777" w:rsidR="00872AFE" w:rsidRPr="00711388" w:rsidRDefault="00872AFE" w:rsidP="00567869">
            <w:pPr>
              <w:jc w:val="center"/>
              <w:rPr>
                <w:lang w:val="en-GB"/>
              </w:rPr>
            </w:pPr>
            <w:r w:rsidRPr="00711388">
              <w:rPr>
                <w:lang w:val="en-GB"/>
              </w:rPr>
              <w:t>NC0090</w:t>
            </w:r>
          </w:p>
        </w:tc>
        <w:tc>
          <w:tcPr>
            <w:tcW w:w="1509" w:type="dxa"/>
            <w:tcBorders>
              <w:top w:val="single" w:sz="4" w:space="0" w:color="auto"/>
              <w:left w:val="single" w:sz="4" w:space="0" w:color="auto"/>
              <w:bottom w:val="nil"/>
              <w:right w:val="single" w:sz="4" w:space="0" w:color="auto"/>
            </w:tcBorders>
            <w:shd w:val="clear" w:color="auto" w:fill="auto"/>
            <w:hideMark/>
          </w:tcPr>
          <w:p w14:paraId="68369610" w14:textId="77777777" w:rsidR="00872AFE" w:rsidRPr="00711388" w:rsidRDefault="00872AFE" w:rsidP="00567869">
            <w:pPr>
              <w:jc w:val="left"/>
              <w:rPr>
                <w:lang w:val="en-GB"/>
              </w:rPr>
            </w:pPr>
            <w:r w:rsidRPr="00711388">
              <w:rPr>
                <w:lang w:val="en-GB"/>
              </w:rPr>
              <w:t>Single economic operation</w:t>
            </w:r>
          </w:p>
        </w:tc>
        <w:tc>
          <w:tcPr>
            <w:tcW w:w="5759" w:type="dxa"/>
            <w:gridSpan w:val="2"/>
            <w:tcBorders>
              <w:top w:val="single" w:sz="4" w:space="0" w:color="auto"/>
              <w:left w:val="nil"/>
              <w:bottom w:val="nil"/>
              <w:right w:val="single" w:sz="4" w:space="0" w:color="auto"/>
            </w:tcBorders>
            <w:shd w:val="clear" w:color="auto" w:fill="auto"/>
            <w:hideMark/>
          </w:tcPr>
          <w:p w14:paraId="1127E4FE" w14:textId="77777777" w:rsidR="00872AFE" w:rsidRPr="00711388" w:rsidRDefault="00872AFE" w:rsidP="00567869">
            <w:pPr>
              <w:spacing w:after="0"/>
              <w:rPr>
                <w:lang w:val="en-GB"/>
              </w:rPr>
            </w:pPr>
            <w:r w:rsidRPr="00711388">
              <w:rPr>
                <w:lang w:val="en-GB"/>
              </w:rPr>
              <w:t>If the reported intragroup transaction is part of single economic operation (cf. General comments supra), report the “ID of intragroup transaction” (C0010) of the related transaction in the cell. If more than two transactions are related, the ID code of the first related transaction needs to be reported as a reference to link all interconnected transactions.</w:t>
            </w:r>
          </w:p>
          <w:p w14:paraId="42889D72" w14:textId="77777777" w:rsidR="00872AFE" w:rsidRPr="00711388" w:rsidRDefault="00872AFE" w:rsidP="00567869">
            <w:pPr>
              <w:spacing w:after="0"/>
              <w:rPr>
                <w:lang w:val="en-GB"/>
              </w:rPr>
            </w:pPr>
            <w:r w:rsidRPr="00711388">
              <w:rPr>
                <w:lang w:val="en-GB"/>
              </w:rPr>
              <w:t>If the reported intragroup transaction is not part of single economic operation, indicate No.</w:t>
            </w:r>
          </w:p>
        </w:tc>
      </w:tr>
      <w:tr w:rsidR="00872AFE" w:rsidRPr="00711388" w14:paraId="43506CCF" w14:textId="77777777" w:rsidTr="00567869">
        <w:trPr>
          <w:gridBefore w:val="1"/>
          <w:gridAfter w:val="1"/>
          <w:wBefore w:w="10" w:type="dxa"/>
          <w:wAfter w:w="10" w:type="dxa"/>
          <w:trHeight w:val="742"/>
        </w:trPr>
        <w:tc>
          <w:tcPr>
            <w:tcW w:w="1509" w:type="dxa"/>
            <w:tcBorders>
              <w:top w:val="single" w:sz="4" w:space="0" w:color="auto"/>
              <w:left w:val="single" w:sz="4" w:space="0" w:color="auto"/>
              <w:bottom w:val="single" w:sz="4" w:space="0" w:color="auto"/>
              <w:right w:val="single" w:sz="4" w:space="0" w:color="auto"/>
            </w:tcBorders>
          </w:tcPr>
          <w:p w14:paraId="2043E251" w14:textId="77777777" w:rsidR="00872AFE" w:rsidRPr="00711388" w:rsidRDefault="00872AFE" w:rsidP="00567869">
            <w:pPr>
              <w:jc w:val="center"/>
              <w:rPr>
                <w:lang w:val="en-GB"/>
              </w:rPr>
            </w:pPr>
            <w:r w:rsidRPr="00711388">
              <w:rPr>
                <w:lang w:val="en-GB"/>
              </w:rPr>
              <w:t>NC0100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74E01C2" w14:textId="77777777" w:rsidR="00872AFE" w:rsidRPr="00711388" w:rsidRDefault="00872AFE" w:rsidP="00567869">
            <w:pPr>
              <w:jc w:val="left"/>
              <w:rPr>
                <w:lang w:val="en-GB"/>
              </w:rPr>
            </w:pPr>
            <w:r w:rsidRPr="00711388">
              <w:rPr>
                <w:lang w:val="en-GB"/>
              </w:rPr>
              <w:t>ID Code of the instrument</w:t>
            </w:r>
          </w:p>
        </w:tc>
        <w:tc>
          <w:tcPr>
            <w:tcW w:w="5759" w:type="dxa"/>
            <w:gridSpan w:val="2"/>
            <w:tcBorders>
              <w:top w:val="single" w:sz="4" w:space="0" w:color="auto"/>
              <w:left w:val="nil"/>
              <w:bottom w:val="nil"/>
              <w:right w:val="single" w:sz="4" w:space="0" w:color="auto"/>
            </w:tcBorders>
            <w:shd w:val="clear" w:color="auto" w:fill="auto"/>
            <w:hideMark/>
          </w:tcPr>
          <w:p w14:paraId="36A6627E" w14:textId="77777777" w:rsidR="00872AFE" w:rsidRPr="00711388" w:rsidRDefault="00872AFE" w:rsidP="00567869">
            <w:pPr>
              <w:spacing w:after="0"/>
              <w:rPr>
                <w:lang w:val="en-GB"/>
              </w:rPr>
            </w:pPr>
            <w:r w:rsidRPr="00711388">
              <w:rPr>
                <w:lang w:val="en-GB"/>
              </w:rPr>
              <w:t xml:space="preserve">This is the identification code of the instrument (capital, debt etc.) between the two counterparties identified using the following priority: </w:t>
            </w:r>
          </w:p>
          <w:p w14:paraId="281D4EA5" w14:textId="176C0AC4" w:rsidR="00872AFE" w:rsidRPr="00711388" w:rsidRDefault="00872AFE" w:rsidP="00567869">
            <w:pPr>
              <w:spacing w:after="0"/>
              <w:rPr>
                <w:lang w:val="en-GB"/>
              </w:rPr>
            </w:pPr>
            <w:del w:id="10014" w:author="Author">
              <w:r w:rsidRPr="00711388" w:rsidDel="003323F0">
                <w:rPr>
                  <w:lang w:val="en-GB"/>
                </w:rPr>
                <w:delText xml:space="preserve">  </w:delText>
              </w:r>
            </w:del>
            <w:ins w:id="10015" w:author="Author">
              <w:r w:rsidR="003323F0">
                <w:rPr>
                  <w:lang w:val="en-GB"/>
                </w:rPr>
                <w:t xml:space="preserve"> </w:t>
              </w:r>
            </w:ins>
            <w:r w:rsidRPr="00711388">
              <w:rPr>
                <w:lang w:val="en-GB"/>
              </w:rPr>
              <w:t>- ISO 6166 code of ISIN when available</w:t>
            </w:r>
          </w:p>
          <w:p w14:paraId="075EE5BD" w14:textId="57B86D35" w:rsidR="00872AFE" w:rsidRPr="00711388" w:rsidRDefault="00872AFE" w:rsidP="00567869">
            <w:pPr>
              <w:spacing w:after="0"/>
              <w:rPr>
                <w:lang w:val="en-GB"/>
              </w:rPr>
            </w:pPr>
            <w:del w:id="10016" w:author="Author">
              <w:r w:rsidRPr="00711388" w:rsidDel="003323F0">
                <w:rPr>
                  <w:lang w:val="en-GB"/>
                </w:rPr>
                <w:delText xml:space="preserve">  </w:delText>
              </w:r>
            </w:del>
            <w:ins w:id="10017" w:author="Author">
              <w:r w:rsidR="003323F0">
                <w:rPr>
                  <w:lang w:val="en-GB"/>
                </w:rPr>
                <w:t xml:space="preserve"> </w:t>
              </w:r>
            </w:ins>
            <w:r w:rsidRPr="00711388">
              <w:rPr>
                <w:lang w:val="en-GB"/>
              </w:rPr>
              <w:t>- Other recognised codes (e.g.: CUSIP, Bloomberg Ticker, Reuters RIC)</w:t>
            </w:r>
            <w:r w:rsidRPr="00711388">
              <w:rPr>
                <w:lang w:val="en-GB"/>
              </w:rPr>
              <w:br/>
            </w:r>
            <w:del w:id="10018" w:author="Author">
              <w:r w:rsidRPr="00711388" w:rsidDel="003323F0">
                <w:rPr>
                  <w:lang w:val="en-GB"/>
                </w:rPr>
                <w:delText xml:space="preserve">  </w:delText>
              </w:r>
            </w:del>
            <w:ins w:id="10019" w:author="Author">
              <w:r w:rsidR="003323F0">
                <w:rPr>
                  <w:lang w:val="en-GB"/>
                </w:rPr>
                <w:t xml:space="preserve"> </w:t>
              </w:r>
            </w:ins>
            <w:r w:rsidRPr="00711388">
              <w:rPr>
                <w:lang w:val="en-GB"/>
              </w:rPr>
              <w:t>- Code attributed by the undertaking, when the options above are not available. This code shall be consistent over time.</w:t>
            </w:r>
          </w:p>
          <w:p w14:paraId="5EA0364F" w14:textId="77777777" w:rsidR="00872AFE" w:rsidRPr="00711388" w:rsidRDefault="00872AFE" w:rsidP="00567869">
            <w:pPr>
              <w:rPr>
                <w:lang w:val="en-GB"/>
              </w:rPr>
            </w:pPr>
            <w:r w:rsidRPr="00711388">
              <w:rPr>
                <w:lang w:val="en-GB"/>
              </w:rPr>
              <w:t xml:space="preserve">This may be different from the intragroup transaction code provided in cell C0010. </w:t>
            </w:r>
          </w:p>
        </w:tc>
      </w:tr>
      <w:tr w:rsidR="00872AFE" w:rsidRPr="00711388" w14:paraId="518AF203" w14:textId="77777777" w:rsidTr="00567869">
        <w:trPr>
          <w:gridBefore w:val="1"/>
          <w:gridAfter w:val="1"/>
          <w:wBefore w:w="10" w:type="dxa"/>
          <w:wAfter w:w="10" w:type="dxa"/>
          <w:trHeight w:val="1425"/>
        </w:trPr>
        <w:tc>
          <w:tcPr>
            <w:tcW w:w="1509" w:type="dxa"/>
            <w:tcBorders>
              <w:top w:val="single" w:sz="4" w:space="0" w:color="auto"/>
              <w:left w:val="single" w:sz="4" w:space="0" w:color="auto"/>
              <w:bottom w:val="single" w:sz="4" w:space="0" w:color="auto"/>
              <w:right w:val="single" w:sz="4" w:space="0" w:color="auto"/>
            </w:tcBorders>
          </w:tcPr>
          <w:p w14:paraId="7F6B218E" w14:textId="77777777" w:rsidR="00872AFE" w:rsidRPr="00711388" w:rsidRDefault="00872AFE" w:rsidP="00567869">
            <w:pPr>
              <w:jc w:val="center"/>
              <w:rPr>
                <w:lang w:val="en-GB"/>
              </w:rPr>
            </w:pPr>
            <w:r w:rsidRPr="00711388">
              <w:rPr>
                <w:lang w:val="en-GB"/>
              </w:rPr>
              <w:t>NC0101</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4BF3350E" w14:textId="77777777" w:rsidR="00872AFE" w:rsidRPr="00711388" w:rsidRDefault="00872AFE" w:rsidP="00567869">
            <w:pPr>
              <w:jc w:val="left"/>
              <w:rPr>
                <w:lang w:val="en-GB"/>
              </w:rPr>
            </w:pPr>
            <w:r w:rsidRPr="00711388">
              <w:rPr>
                <w:lang w:val="en-GB"/>
              </w:rPr>
              <w:t>ID Code Type of the instrument</w:t>
            </w:r>
          </w:p>
        </w:tc>
        <w:tc>
          <w:tcPr>
            <w:tcW w:w="5759" w:type="dxa"/>
            <w:gridSpan w:val="2"/>
            <w:tcBorders>
              <w:top w:val="single" w:sz="4" w:space="0" w:color="auto"/>
              <w:left w:val="nil"/>
              <w:bottom w:val="nil"/>
              <w:right w:val="single" w:sz="4" w:space="0" w:color="auto"/>
            </w:tcBorders>
            <w:shd w:val="clear" w:color="auto" w:fill="auto"/>
          </w:tcPr>
          <w:p w14:paraId="4C47264A" w14:textId="77777777" w:rsidR="00872AFE" w:rsidRPr="00711388" w:rsidRDefault="00872AFE" w:rsidP="00567869">
            <w:pPr>
              <w:rPr>
                <w:lang w:val="en-GB"/>
              </w:rPr>
            </w:pPr>
            <w:r w:rsidRPr="00711388">
              <w:rPr>
                <w:lang w:val="en-GB"/>
              </w:rPr>
              <w:t>Type of ID Code used for the “ID Code of the instrument” item. One of the options in the following closed list shall be used:</w:t>
            </w:r>
          </w:p>
          <w:p w14:paraId="6094B44E" w14:textId="77777777" w:rsidR="00872AFE" w:rsidRPr="00711388" w:rsidRDefault="00872AFE" w:rsidP="00567869">
            <w:pPr>
              <w:spacing w:after="0"/>
              <w:rPr>
                <w:lang w:val="en-GB"/>
              </w:rPr>
            </w:pPr>
            <w:r w:rsidRPr="00711388">
              <w:rPr>
                <w:lang w:val="en-GB"/>
              </w:rPr>
              <w:t>1 - ISO 6166 for ISIN code</w:t>
            </w:r>
          </w:p>
          <w:p w14:paraId="43D602DB" w14:textId="77777777" w:rsidR="00872AFE" w:rsidRPr="00711388" w:rsidRDefault="00872AFE" w:rsidP="00567869">
            <w:pPr>
              <w:spacing w:after="0"/>
              <w:rPr>
                <w:lang w:val="en-GB"/>
              </w:rPr>
            </w:pPr>
            <w:r w:rsidRPr="00711388">
              <w:rPr>
                <w:lang w:val="en-GB"/>
              </w:rPr>
              <w:t>2 - CUSIP (The Committee on Uniform Securities Identification Procedures number assigned by the CUSIP Service Bureau for U.S. and Canadian companies)</w:t>
            </w:r>
          </w:p>
          <w:p w14:paraId="04386254" w14:textId="77777777" w:rsidR="00872AFE" w:rsidRPr="00711388" w:rsidRDefault="00872AFE" w:rsidP="00567869">
            <w:pPr>
              <w:spacing w:after="0"/>
              <w:rPr>
                <w:lang w:val="en-GB"/>
              </w:rPr>
            </w:pPr>
            <w:r w:rsidRPr="00711388">
              <w:rPr>
                <w:lang w:val="en-GB"/>
              </w:rPr>
              <w:t>3 - SEDOL (Stock Exchange Daily Official List for the London Stock Exchange)</w:t>
            </w:r>
          </w:p>
          <w:p w14:paraId="0220F108" w14:textId="77777777" w:rsidR="00872AFE" w:rsidRPr="00711388" w:rsidRDefault="00872AFE" w:rsidP="00567869">
            <w:pPr>
              <w:spacing w:after="0"/>
              <w:rPr>
                <w:lang w:val="en-GB"/>
              </w:rPr>
            </w:pPr>
            <w:r w:rsidRPr="00711388">
              <w:rPr>
                <w:lang w:val="en-GB"/>
              </w:rPr>
              <w:t>4 - WKN (Wertpapier Kenn-Nummer, the alphanumeric German identification number)</w:t>
            </w:r>
          </w:p>
          <w:p w14:paraId="44CB8271" w14:textId="77777777" w:rsidR="00872AFE" w:rsidRPr="00711388" w:rsidRDefault="00872AFE" w:rsidP="00567869">
            <w:pPr>
              <w:spacing w:after="0"/>
              <w:rPr>
                <w:lang w:val="en-GB"/>
              </w:rPr>
            </w:pPr>
            <w:r w:rsidRPr="00711388">
              <w:rPr>
                <w:lang w:val="en-GB"/>
              </w:rPr>
              <w:lastRenderedPageBreak/>
              <w:t>5 - Bloomberg Ticker (Bloomberg letters code that identify a company's securities)</w:t>
            </w:r>
          </w:p>
          <w:p w14:paraId="4E580E48" w14:textId="77777777" w:rsidR="00872AFE" w:rsidRPr="00711388" w:rsidRDefault="00872AFE" w:rsidP="00567869">
            <w:pPr>
              <w:spacing w:after="0"/>
              <w:rPr>
                <w:lang w:val="en-GB"/>
              </w:rPr>
            </w:pPr>
            <w:r w:rsidRPr="00711388">
              <w:rPr>
                <w:lang w:val="en-GB"/>
              </w:rPr>
              <w:t>6 - BBGID (The Bloomberg Global ID)</w:t>
            </w:r>
          </w:p>
          <w:p w14:paraId="2328B9D9" w14:textId="77777777" w:rsidR="00872AFE" w:rsidRPr="00E50019" w:rsidRDefault="00872AFE" w:rsidP="00567869">
            <w:pPr>
              <w:spacing w:after="0"/>
              <w:rPr>
                <w:lang w:val="en-GB"/>
                <w:rPrChange w:id="10020" w:author="Author">
                  <w:rPr>
                    <w:lang w:val="de-DE"/>
                  </w:rPr>
                </w:rPrChange>
              </w:rPr>
            </w:pPr>
            <w:r w:rsidRPr="00E50019">
              <w:rPr>
                <w:lang w:val="en-GB"/>
                <w:rPrChange w:id="10021" w:author="Author">
                  <w:rPr>
                    <w:lang w:val="de-DE"/>
                  </w:rPr>
                </w:rPrChange>
              </w:rPr>
              <w:t>7 - Reuters RIC (Reuters instrument code)</w:t>
            </w:r>
          </w:p>
          <w:p w14:paraId="6C6E7D91" w14:textId="77777777" w:rsidR="00872AFE" w:rsidRPr="00711388" w:rsidRDefault="00872AFE" w:rsidP="00567869">
            <w:pPr>
              <w:spacing w:after="0"/>
              <w:rPr>
                <w:lang w:val="en-GB"/>
              </w:rPr>
            </w:pPr>
            <w:r w:rsidRPr="00711388">
              <w:rPr>
                <w:lang w:val="en-GB"/>
              </w:rPr>
              <w:t>8 - FIGI (Financial Instrument Global Identifier)</w:t>
            </w:r>
          </w:p>
          <w:p w14:paraId="65D4054E" w14:textId="59426417" w:rsidR="00872AFE" w:rsidRPr="00711388" w:rsidRDefault="00872AFE" w:rsidP="00567869">
            <w:pPr>
              <w:spacing w:after="0"/>
              <w:rPr>
                <w:lang w:val="en-GB"/>
              </w:rPr>
            </w:pPr>
            <w:r w:rsidRPr="00711388">
              <w:rPr>
                <w:lang w:val="en-GB"/>
              </w:rPr>
              <w:t>9 - Other code by members of the Association of</w:t>
            </w:r>
            <w:del w:id="10022" w:author="Author">
              <w:r w:rsidRPr="00711388" w:rsidDel="003323F0">
                <w:rPr>
                  <w:lang w:val="en-GB"/>
                </w:rPr>
                <w:delText xml:space="preserve">  </w:delText>
              </w:r>
            </w:del>
            <w:ins w:id="10023" w:author="Author">
              <w:r w:rsidR="003323F0">
                <w:rPr>
                  <w:lang w:val="en-GB"/>
                </w:rPr>
                <w:t xml:space="preserve"> </w:t>
              </w:r>
            </w:ins>
            <w:r w:rsidRPr="00711388">
              <w:rPr>
                <w:lang w:val="en-GB"/>
              </w:rPr>
              <w:t>National Numbering Agencies</w:t>
            </w:r>
          </w:p>
          <w:p w14:paraId="11DC7541" w14:textId="77777777" w:rsidR="00872AFE" w:rsidRPr="00711388" w:rsidRDefault="00872AFE" w:rsidP="00567869">
            <w:pPr>
              <w:spacing w:after="0"/>
              <w:rPr>
                <w:lang w:val="en-GB"/>
              </w:rPr>
            </w:pPr>
            <w:r w:rsidRPr="00711388">
              <w:rPr>
                <w:lang w:val="en-GB"/>
              </w:rPr>
              <w:t>99 - Code attributed by the undertaking</w:t>
            </w:r>
          </w:p>
        </w:tc>
      </w:tr>
      <w:tr w:rsidR="00872AFE" w:rsidRPr="00711388" w14:paraId="747574A0" w14:textId="77777777" w:rsidTr="00567869">
        <w:trPr>
          <w:gridBefore w:val="1"/>
          <w:gridAfter w:val="1"/>
          <w:wBefore w:w="10" w:type="dxa"/>
          <w:wAfter w:w="10" w:type="dxa"/>
          <w:trHeight w:val="2684"/>
        </w:trPr>
        <w:tc>
          <w:tcPr>
            <w:tcW w:w="1509" w:type="dxa"/>
            <w:tcBorders>
              <w:top w:val="nil"/>
              <w:left w:val="single" w:sz="4" w:space="0" w:color="000000"/>
              <w:bottom w:val="nil"/>
              <w:right w:val="single" w:sz="4" w:space="0" w:color="000000"/>
            </w:tcBorders>
          </w:tcPr>
          <w:p w14:paraId="5A734E28" w14:textId="77777777" w:rsidR="00872AFE" w:rsidRPr="00711388" w:rsidRDefault="00872AFE" w:rsidP="00567869">
            <w:pPr>
              <w:jc w:val="center"/>
              <w:rPr>
                <w:lang w:val="en-GB"/>
              </w:rPr>
            </w:pPr>
            <w:r w:rsidRPr="00711388">
              <w:rPr>
                <w:lang w:val="en-GB"/>
              </w:rPr>
              <w:lastRenderedPageBreak/>
              <w:t>NC0110</w:t>
            </w:r>
          </w:p>
        </w:tc>
        <w:tc>
          <w:tcPr>
            <w:tcW w:w="1509" w:type="dxa"/>
            <w:tcBorders>
              <w:top w:val="nil"/>
              <w:left w:val="single" w:sz="4" w:space="0" w:color="000000"/>
              <w:bottom w:val="nil"/>
              <w:right w:val="single" w:sz="4" w:space="0" w:color="000000"/>
            </w:tcBorders>
            <w:shd w:val="clear" w:color="auto" w:fill="auto"/>
            <w:hideMark/>
          </w:tcPr>
          <w:p w14:paraId="148A320B" w14:textId="77777777" w:rsidR="00872AFE" w:rsidRPr="00711388" w:rsidRDefault="00872AFE" w:rsidP="00567869">
            <w:pPr>
              <w:jc w:val="left"/>
              <w:rPr>
                <w:lang w:val="en-GB"/>
              </w:rPr>
            </w:pPr>
            <w:r w:rsidRPr="00711388">
              <w:rPr>
                <w:lang w:val="en-GB"/>
              </w:rPr>
              <w:t>Type of instrument</w:t>
            </w:r>
          </w:p>
        </w:tc>
        <w:tc>
          <w:tcPr>
            <w:tcW w:w="5759" w:type="dxa"/>
            <w:gridSpan w:val="2"/>
            <w:tcBorders>
              <w:top w:val="single" w:sz="4" w:space="0" w:color="auto"/>
              <w:left w:val="nil"/>
              <w:bottom w:val="nil"/>
              <w:right w:val="single" w:sz="4" w:space="0" w:color="000000"/>
            </w:tcBorders>
            <w:shd w:val="clear" w:color="auto" w:fill="auto"/>
            <w:hideMark/>
          </w:tcPr>
          <w:p w14:paraId="14AE9DD9" w14:textId="54072C0E" w:rsidR="00872AFE" w:rsidRPr="00711388" w:rsidRDefault="00872AFE" w:rsidP="00567869">
            <w:pPr>
              <w:spacing w:after="0"/>
              <w:rPr>
                <w:lang w:val="en-GB"/>
              </w:rPr>
            </w:pPr>
            <w:r w:rsidRPr="00711388">
              <w:rPr>
                <w:lang w:val="en-GB"/>
              </w:rPr>
              <w:t>Identify the transaction type. The following close</w:t>
            </w:r>
            <w:r w:rsidR="0035144A" w:rsidRPr="00711388">
              <w:rPr>
                <w:lang w:val="en-GB"/>
              </w:rPr>
              <w:t>d</w:t>
            </w:r>
            <w:r w:rsidRPr="00711388">
              <w:rPr>
                <w:lang w:val="en-GB"/>
              </w:rPr>
              <w:t xml:space="preserve"> list shall be used: </w:t>
            </w:r>
          </w:p>
          <w:p w14:paraId="09EA5D1C" w14:textId="0F4C64F5" w:rsidR="00872AFE" w:rsidRPr="00711388" w:rsidRDefault="00872AFE" w:rsidP="00567869">
            <w:pPr>
              <w:spacing w:after="0"/>
              <w:rPr>
                <w:lang w:val="en-GB"/>
              </w:rPr>
            </w:pPr>
            <w:r w:rsidRPr="00711388">
              <w:rPr>
                <w:lang w:val="en-GB"/>
              </w:rPr>
              <w:t xml:space="preserve">1 - Derivatives </w:t>
            </w:r>
            <w:r w:rsidR="00711388" w:rsidRPr="00711388">
              <w:rPr>
                <w:lang w:val="en-GB"/>
              </w:rPr>
              <w:t>-</w:t>
            </w:r>
            <w:r w:rsidRPr="00711388">
              <w:rPr>
                <w:lang w:val="en-GB"/>
              </w:rPr>
              <w:t xml:space="preserve"> futures </w:t>
            </w:r>
          </w:p>
          <w:p w14:paraId="7F02B563" w14:textId="551657F1" w:rsidR="00872AFE" w:rsidRPr="00711388" w:rsidRDefault="00872AFE" w:rsidP="00567869">
            <w:pPr>
              <w:spacing w:after="0"/>
              <w:rPr>
                <w:lang w:val="en-GB"/>
              </w:rPr>
            </w:pPr>
            <w:r w:rsidRPr="00711388">
              <w:rPr>
                <w:lang w:val="en-GB"/>
              </w:rPr>
              <w:t xml:space="preserve">2 - Derivatives </w:t>
            </w:r>
            <w:r w:rsidR="00711388" w:rsidRPr="00711388">
              <w:rPr>
                <w:lang w:val="en-GB"/>
              </w:rPr>
              <w:t>-</w:t>
            </w:r>
            <w:r w:rsidRPr="00711388">
              <w:rPr>
                <w:lang w:val="en-GB"/>
              </w:rPr>
              <w:t xml:space="preserve"> forwards</w:t>
            </w:r>
          </w:p>
          <w:p w14:paraId="25F59C57" w14:textId="79C47BE3" w:rsidR="00872AFE" w:rsidRPr="00711388" w:rsidRDefault="00872AFE" w:rsidP="00567869">
            <w:pPr>
              <w:spacing w:after="0"/>
              <w:rPr>
                <w:lang w:val="en-GB"/>
              </w:rPr>
            </w:pPr>
            <w:r w:rsidRPr="00711388">
              <w:rPr>
                <w:lang w:val="en-GB"/>
              </w:rPr>
              <w:t xml:space="preserve">3 - Derivatives </w:t>
            </w:r>
            <w:r w:rsidR="00711388" w:rsidRPr="00711388">
              <w:rPr>
                <w:lang w:val="en-GB"/>
              </w:rPr>
              <w:t>-</w:t>
            </w:r>
            <w:r w:rsidRPr="00711388">
              <w:rPr>
                <w:lang w:val="en-GB"/>
              </w:rPr>
              <w:t xml:space="preserve"> options</w:t>
            </w:r>
          </w:p>
          <w:p w14:paraId="5A7B755E" w14:textId="645F5EDF" w:rsidR="00872AFE" w:rsidRPr="00711388" w:rsidRDefault="00872AFE" w:rsidP="00567869">
            <w:pPr>
              <w:spacing w:after="0"/>
              <w:rPr>
                <w:lang w:val="en-GB"/>
              </w:rPr>
            </w:pPr>
            <w:r w:rsidRPr="00711388">
              <w:rPr>
                <w:lang w:val="en-GB"/>
              </w:rPr>
              <w:t xml:space="preserve">4 - Derivatives </w:t>
            </w:r>
            <w:r w:rsidR="00711388" w:rsidRPr="00711388">
              <w:rPr>
                <w:lang w:val="en-GB"/>
              </w:rPr>
              <w:t>-</w:t>
            </w:r>
            <w:r w:rsidRPr="00711388">
              <w:rPr>
                <w:lang w:val="en-GB"/>
              </w:rPr>
              <w:t xml:space="preserve"> others</w:t>
            </w:r>
          </w:p>
          <w:p w14:paraId="4D528717" w14:textId="3291B36A" w:rsidR="00872AFE" w:rsidRPr="00711388" w:rsidRDefault="00872AFE" w:rsidP="00567869">
            <w:pPr>
              <w:spacing w:after="0"/>
              <w:rPr>
                <w:lang w:val="en-GB"/>
              </w:rPr>
            </w:pPr>
            <w:r w:rsidRPr="00711388">
              <w:rPr>
                <w:lang w:val="en-GB"/>
              </w:rPr>
              <w:t xml:space="preserve">5 - Guarantees </w:t>
            </w:r>
            <w:r w:rsidR="00711388" w:rsidRPr="00711388">
              <w:rPr>
                <w:lang w:val="en-GB"/>
              </w:rPr>
              <w:t>-</w:t>
            </w:r>
            <w:r w:rsidRPr="00711388">
              <w:rPr>
                <w:lang w:val="en-GB"/>
              </w:rPr>
              <w:t xml:space="preserve"> credit protection</w:t>
            </w:r>
          </w:p>
          <w:p w14:paraId="7215656E" w14:textId="09559226" w:rsidR="00872AFE" w:rsidRPr="00711388" w:rsidRDefault="00872AFE" w:rsidP="00567869">
            <w:pPr>
              <w:spacing w:after="0"/>
              <w:rPr>
                <w:lang w:val="en-GB"/>
              </w:rPr>
            </w:pPr>
            <w:r w:rsidRPr="00711388">
              <w:rPr>
                <w:lang w:val="en-GB"/>
              </w:rPr>
              <w:t xml:space="preserve">6 - Guarantees </w:t>
            </w:r>
            <w:r w:rsidR="00711388" w:rsidRPr="00711388">
              <w:rPr>
                <w:lang w:val="en-GB"/>
              </w:rPr>
              <w:t>-</w:t>
            </w:r>
            <w:r w:rsidRPr="00711388">
              <w:rPr>
                <w:lang w:val="en-GB"/>
              </w:rPr>
              <w:t xml:space="preserve"> others</w:t>
            </w:r>
          </w:p>
          <w:p w14:paraId="39E11244" w14:textId="77777777" w:rsidR="00872AFE" w:rsidRPr="00711388" w:rsidRDefault="00872AFE" w:rsidP="00567869">
            <w:pPr>
              <w:spacing w:after="0"/>
              <w:rPr>
                <w:lang w:val="en-GB"/>
              </w:rPr>
            </w:pPr>
            <w:r w:rsidRPr="00711388">
              <w:rPr>
                <w:lang w:val="en-GB"/>
              </w:rPr>
              <w:t xml:space="preserve">7 - Swaps </w:t>
            </w:r>
          </w:p>
          <w:p w14:paraId="0A86845C" w14:textId="77777777" w:rsidR="00872AFE" w:rsidRPr="00711388" w:rsidRDefault="00872AFE" w:rsidP="00567869">
            <w:pPr>
              <w:spacing w:after="0"/>
              <w:rPr>
                <w:lang w:val="en-GB"/>
              </w:rPr>
            </w:pPr>
            <w:r w:rsidRPr="00711388">
              <w:rPr>
                <w:lang w:val="en-GB"/>
              </w:rPr>
              <w:t>8 - Others</w:t>
            </w:r>
          </w:p>
          <w:p w14:paraId="6590861A" w14:textId="77777777" w:rsidR="00872AFE" w:rsidRPr="00711388" w:rsidRDefault="00872AFE" w:rsidP="00567869">
            <w:pPr>
              <w:spacing w:after="0"/>
              <w:rPr>
                <w:lang w:val="en-GB"/>
              </w:rPr>
            </w:pPr>
            <w:r w:rsidRPr="00711388">
              <w:rPr>
                <w:lang w:val="en-GB"/>
              </w:rPr>
              <w:t>A repurchase agreement shall be considered as cash transaction plus forward contract.</w:t>
            </w:r>
          </w:p>
        </w:tc>
      </w:tr>
      <w:tr w:rsidR="00872AFE" w:rsidRPr="00711388" w14:paraId="690DEF64" w14:textId="77777777" w:rsidTr="00567869">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59080E84" w14:textId="77777777" w:rsidR="00872AFE" w:rsidRPr="00711388" w:rsidRDefault="00872AFE" w:rsidP="00567869">
            <w:pPr>
              <w:jc w:val="center"/>
              <w:rPr>
                <w:lang w:val="en-GB"/>
              </w:rPr>
            </w:pPr>
            <w:r w:rsidRPr="00711388">
              <w:rPr>
                <w:lang w:val="en-GB"/>
              </w:rPr>
              <w:t>NC0120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521C97A" w14:textId="77777777" w:rsidR="00872AFE" w:rsidRPr="00711388" w:rsidRDefault="00872AFE" w:rsidP="00567869">
            <w:pPr>
              <w:jc w:val="left"/>
              <w:rPr>
                <w:lang w:val="en-GB"/>
              </w:rPr>
            </w:pPr>
            <w:r w:rsidRPr="00711388">
              <w:rPr>
                <w:lang w:val="en-GB"/>
              </w:rPr>
              <w:t>Type of protection</w:t>
            </w:r>
          </w:p>
        </w:tc>
        <w:tc>
          <w:tcPr>
            <w:tcW w:w="5759" w:type="dxa"/>
            <w:gridSpan w:val="2"/>
            <w:tcBorders>
              <w:top w:val="single" w:sz="4" w:space="0" w:color="auto"/>
              <w:left w:val="single" w:sz="4" w:space="0" w:color="auto"/>
              <w:bottom w:val="nil"/>
              <w:right w:val="single" w:sz="4" w:space="0" w:color="auto"/>
            </w:tcBorders>
            <w:shd w:val="clear" w:color="auto" w:fill="auto"/>
          </w:tcPr>
          <w:p w14:paraId="1C3B19E6" w14:textId="313FD76A" w:rsidR="00872AFE" w:rsidRPr="00711388" w:rsidRDefault="00872AFE" w:rsidP="00567869">
            <w:pPr>
              <w:spacing w:after="0"/>
              <w:rPr>
                <w:lang w:val="en-GB"/>
              </w:rPr>
            </w:pPr>
            <w:r w:rsidRPr="00711388">
              <w:rPr>
                <w:lang w:val="en-GB"/>
              </w:rPr>
              <w:t>Identify the transaction type. The following close</w:t>
            </w:r>
            <w:r w:rsidR="0035144A" w:rsidRPr="00711388">
              <w:rPr>
                <w:lang w:val="en-GB"/>
              </w:rPr>
              <w:t>d</w:t>
            </w:r>
            <w:r w:rsidRPr="00711388">
              <w:rPr>
                <w:lang w:val="en-GB"/>
              </w:rPr>
              <w:t xml:space="preserve"> list shall be used: </w:t>
            </w:r>
          </w:p>
          <w:p w14:paraId="225D5876" w14:textId="77777777" w:rsidR="00872AFE" w:rsidRPr="00711388" w:rsidRDefault="00872AFE" w:rsidP="00567869">
            <w:pPr>
              <w:spacing w:after="0"/>
              <w:rPr>
                <w:lang w:val="en-GB"/>
              </w:rPr>
            </w:pPr>
            <w:r w:rsidRPr="00711388">
              <w:rPr>
                <w:lang w:val="en-GB"/>
              </w:rPr>
              <w:t>1 - credit default</w:t>
            </w:r>
          </w:p>
          <w:p w14:paraId="72175A6A" w14:textId="77777777" w:rsidR="00872AFE" w:rsidRPr="00711388" w:rsidRDefault="00872AFE" w:rsidP="00567869">
            <w:pPr>
              <w:spacing w:after="0"/>
              <w:rPr>
                <w:lang w:val="en-GB"/>
              </w:rPr>
            </w:pPr>
            <w:r w:rsidRPr="00711388">
              <w:rPr>
                <w:lang w:val="en-GB"/>
              </w:rPr>
              <w:t>2 - interest rate</w:t>
            </w:r>
          </w:p>
          <w:p w14:paraId="04F49384" w14:textId="77777777" w:rsidR="00872AFE" w:rsidRPr="00711388" w:rsidRDefault="00872AFE" w:rsidP="00567869">
            <w:pPr>
              <w:spacing w:after="0"/>
              <w:rPr>
                <w:lang w:val="en-GB"/>
              </w:rPr>
            </w:pPr>
            <w:r w:rsidRPr="00711388">
              <w:rPr>
                <w:lang w:val="en-GB"/>
              </w:rPr>
              <w:t>3 - currency</w:t>
            </w:r>
          </w:p>
          <w:p w14:paraId="35CBDDEF" w14:textId="77777777" w:rsidR="00872AFE" w:rsidRPr="00711388" w:rsidRDefault="00872AFE" w:rsidP="00567869">
            <w:pPr>
              <w:spacing w:after="0"/>
              <w:rPr>
                <w:lang w:val="en-GB"/>
              </w:rPr>
            </w:pPr>
            <w:r w:rsidRPr="00711388">
              <w:rPr>
                <w:lang w:val="en-GB"/>
              </w:rPr>
              <w:t>4 - others</w:t>
            </w:r>
          </w:p>
        </w:tc>
      </w:tr>
      <w:tr w:rsidR="00872AFE" w:rsidRPr="00711388" w14:paraId="587B9774" w14:textId="77777777" w:rsidTr="00567869">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56A5B9CD" w14:textId="77777777" w:rsidR="00872AFE" w:rsidRPr="00711388" w:rsidRDefault="00872AFE" w:rsidP="00567869">
            <w:pPr>
              <w:jc w:val="center"/>
              <w:rPr>
                <w:lang w:val="en-GB"/>
              </w:rPr>
            </w:pPr>
            <w:r w:rsidRPr="00711388">
              <w:rPr>
                <w:lang w:val="en-GB"/>
              </w:rPr>
              <w:t>NC0130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2ED5CB95" w14:textId="77777777" w:rsidR="00872AFE" w:rsidRPr="00711388" w:rsidRDefault="00872AFE" w:rsidP="00567869">
            <w:pPr>
              <w:jc w:val="left"/>
              <w:rPr>
                <w:lang w:val="en-GB"/>
              </w:rPr>
            </w:pPr>
            <w:r w:rsidRPr="00711388">
              <w:rPr>
                <w:lang w:val="en-GB"/>
              </w:rPr>
              <w:t>Purpose of the instrument</w:t>
            </w:r>
          </w:p>
        </w:tc>
        <w:tc>
          <w:tcPr>
            <w:tcW w:w="5759" w:type="dxa"/>
            <w:gridSpan w:val="2"/>
            <w:tcBorders>
              <w:top w:val="single" w:sz="4" w:space="0" w:color="auto"/>
              <w:left w:val="single" w:sz="4" w:space="0" w:color="auto"/>
              <w:bottom w:val="nil"/>
              <w:right w:val="single" w:sz="4" w:space="0" w:color="auto"/>
            </w:tcBorders>
            <w:shd w:val="clear" w:color="auto" w:fill="auto"/>
          </w:tcPr>
          <w:p w14:paraId="5AEFF25D" w14:textId="77777777" w:rsidR="00872AFE" w:rsidRPr="00711388" w:rsidRDefault="00872AFE" w:rsidP="00567869">
            <w:pPr>
              <w:spacing w:after="0"/>
              <w:rPr>
                <w:lang w:val="en-GB"/>
              </w:rPr>
            </w:pPr>
            <w:r w:rsidRPr="00711388">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p>
          <w:p w14:paraId="4231AE74" w14:textId="77777777" w:rsidR="00872AFE" w:rsidRPr="00711388" w:rsidRDefault="00872AFE" w:rsidP="00567869">
            <w:pPr>
              <w:spacing w:after="0"/>
              <w:rPr>
                <w:lang w:val="en-GB"/>
              </w:rPr>
            </w:pPr>
            <w:r w:rsidRPr="00711388">
              <w:rPr>
                <w:lang w:val="en-GB"/>
              </w:rPr>
              <w:t>1 - Micro hedge</w:t>
            </w:r>
          </w:p>
          <w:p w14:paraId="06FE7BB9" w14:textId="77777777" w:rsidR="00872AFE" w:rsidRPr="00711388" w:rsidRDefault="00872AFE" w:rsidP="00567869">
            <w:pPr>
              <w:spacing w:after="0"/>
              <w:rPr>
                <w:lang w:val="en-GB"/>
              </w:rPr>
            </w:pPr>
            <w:r w:rsidRPr="00711388">
              <w:rPr>
                <w:lang w:val="en-GB"/>
              </w:rPr>
              <w:t>2 - Macro hedge</w:t>
            </w:r>
          </w:p>
          <w:p w14:paraId="6BDD2B0A" w14:textId="77777777" w:rsidR="00872AFE" w:rsidRPr="00711388" w:rsidRDefault="00872AFE" w:rsidP="00567869">
            <w:pPr>
              <w:spacing w:after="0"/>
              <w:rPr>
                <w:lang w:val="en-GB"/>
              </w:rPr>
            </w:pPr>
            <w:r w:rsidRPr="00711388">
              <w:rPr>
                <w:lang w:val="en-GB"/>
              </w:rPr>
              <w:t xml:space="preserve">3 - Matching assets and liabilities cash-flows </w:t>
            </w:r>
          </w:p>
          <w:p w14:paraId="1EC91FBD" w14:textId="77777777" w:rsidR="00872AFE" w:rsidRPr="00711388" w:rsidRDefault="00872AFE" w:rsidP="00567869">
            <w:pPr>
              <w:spacing w:after="0"/>
              <w:rPr>
                <w:lang w:val="en-GB"/>
              </w:rPr>
            </w:pPr>
            <w:r w:rsidRPr="00711388">
              <w:rPr>
                <w:lang w:val="en-GB"/>
              </w:rPr>
              <w:lastRenderedPageBreak/>
              <w:t>4 - Efficient portfolio management, other than “Matching assets and liabilities cash-flows”</w:t>
            </w:r>
          </w:p>
          <w:p w14:paraId="24D347F0" w14:textId="1A173655" w:rsidR="00872AFE" w:rsidRPr="00711388" w:rsidRDefault="00872AFE" w:rsidP="00567869">
            <w:pPr>
              <w:spacing w:after="0"/>
              <w:rPr>
                <w:lang w:val="en-GB"/>
              </w:rPr>
            </w:pPr>
            <w:r w:rsidRPr="00711388">
              <w:rPr>
                <w:lang w:val="en-GB"/>
              </w:rPr>
              <w:t xml:space="preserve">5 </w:t>
            </w:r>
            <w:r w:rsidR="00711388" w:rsidRPr="00711388">
              <w:rPr>
                <w:lang w:val="en-GB"/>
              </w:rPr>
              <w:t>-</w:t>
            </w:r>
            <w:r w:rsidRPr="00711388">
              <w:rPr>
                <w:lang w:val="en-GB"/>
              </w:rPr>
              <w:t xml:space="preserve"> Others</w:t>
            </w:r>
          </w:p>
        </w:tc>
      </w:tr>
      <w:tr w:rsidR="00872AFE" w:rsidRPr="00711388" w14:paraId="31122FE8" w14:textId="77777777" w:rsidTr="00567869">
        <w:trPr>
          <w:gridBefore w:val="1"/>
          <w:gridAfter w:val="1"/>
          <w:wBefore w:w="10" w:type="dxa"/>
          <w:wAfter w:w="10" w:type="dxa"/>
          <w:trHeight w:val="570"/>
        </w:trPr>
        <w:tc>
          <w:tcPr>
            <w:tcW w:w="1509" w:type="dxa"/>
            <w:tcBorders>
              <w:top w:val="single" w:sz="4" w:space="0" w:color="000000"/>
              <w:left w:val="single" w:sz="4" w:space="0" w:color="000000"/>
              <w:bottom w:val="nil"/>
              <w:right w:val="single" w:sz="4" w:space="0" w:color="000000"/>
            </w:tcBorders>
          </w:tcPr>
          <w:p w14:paraId="186E321B" w14:textId="77777777" w:rsidR="00872AFE" w:rsidRPr="00711388" w:rsidRDefault="00872AFE" w:rsidP="00567869">
            <w:pPr>
              <w:jc w:val="center"/>
              <w:rPr>
                <w:lang w:val="en-GB"/>
              </w:rPr>
            </w:pPr>
            <w:r w:rsidRPr="00711388">
              <w:rPr>
                <w:lang w:val="en-GB"/>
              </w:rPr>
              <w:lastRenderedPageBreak/>
              <w:t>NC0140</w:t>
            </w:r>
          </w:p>
        </w:tc>
        <w:tc>
          <w:tcPr>
            <w:tcW w:w="1509" w:type="dxa"/>
            <w:tcBorders>
              <w:top w:val="single" w:sz="4" w:space="0" w:color="000000"/>
              <w:left w:val="single" w:sz="4" w:space="0" w:color="000000"/>
              <w:bottom w:val="nil"/>
              <w:right w:val="single" w:sz="4" w:space="0" w:color="000000"/>
            </w:tcBorders>
            <w:shd w:val="clear" w:color="auto" w:fill="auto"/>
            <w:hideMark/>
          </w:tcPr>
          <w:p w14:paraId="5684FE0A" w14:textId="77777777" w:rsidR="00872AFE" w:rsidRPr="00711388" w:rsidRDefault="00872AFE" w:rsidP="00567869">
            <w:pPr>
              <w:jc w:val="left"/>
              <w:rPr>
                <w:lang w:val="en-GB"/>
              </w:rPr>
            </w:pPr>
            <w:r w:rsidRPr="00711388">
              <w:rPr>
                <w:lang w:val="en-GB"/>
              </w:rPr>
              <w:t>Starting date</w:t>
            </w:r>
          </w:p>
        </w:tc>
        <w:tc>
          <w:tcPr>
            <w:tcW w:w="5759" w:type="dxa"/>
            <w:gridSpan w:val="2"/>
            <w:tcBorders>
              <w:top w:val="single" w:sz="4" w:space="0" w:color="000000"/>
              <w:left w:val="nil"/>
              <w:bottom w:val="nil"/>
              <w:right w:val="single" w:sz="4" w:space="0" w:color="000000"/>
            </w:tcBorders>
            <w:shd w:val="clear" w:color="auto" w:fill="auto"/>
          </w:tcPr>
          <w:p w14:paraId="4712A35E" w14:textId="6306BE64" w:rsidR="00872AFE" w:rsidRPr="00711388" w:rsidRDefault="00872AFE" w:rsidP="00567869">
            <w:pPr>
              <w:spacing w:after="0"/>
              <w:rPr>
                <w:lang w:val="en-GB"/>
              </w:rPr>
            </w:pPr>
            <w:r w:rsidRPr="00711388">
              <w:rPr>
                <w:lang w:val="en-GB"/>
              </w:rPr>
              <w:t>Identify the ISO 8601 (yyyy-mm-dd) code of the date of the transaction/trade of the derivative contract.</w:t>
            </w:r>
            <w:del w:id="10024" w:author="Author">
              <w:r w:rsidRPr="00711388" w:rsidDel="003323F0">
                <w:rPr>
                  <w:lang w:val="en-GB"/>
                </w:rPr>
                <w:delText xml:space="preserve">  </w:delText>
              </w:r>
            </w:del>
            <w:ins w:id="10025" w:author="Author">
              <w:r w:rsidR="003323F0">
                <w:rPr>
                  <w:lang w:val="en-GB"/>
                </w:rPr>
                <w:t xml:space="preserve"> </w:t>
              </w:r>
            </w:ins>
            <w:r w:rsidRPr="00711388">
              <w:rPr>
                <w:lang w:val="en-GB"/>
              </w:rPr>
              <w:t>For rolled contracts use the initial trade date.</w:t>
            </w:r>
          </w:p>
        </w:tc>
      </w:tr>
      <w:tr w:rsidR="00872AFE" w:rsidRPr="00711388" w14:paraId="28BA0B29" w14:textId="77777777" w:rsidTr="00567869">
        <w:trPr>
          <w:gridBefore w:val="1"/>
          <w:gridAfter w:val="1"/>
          <w:wBefore w:w="10" w:type="dxa"/>
          <w:wAfter w:w="10" w:type="dxa"/>
          <w:trHeight w:val="690"/>
        </w:trPr>
        <w:tc>
          <w:tcPr>
            <w:tcW w:w="1509" w:type="dxa"/>
            <w:tcBorders>
              <w:top w:val="single" w:sz="4" w:space="0" w:color="auto"/>
              <w:left w:val="single" w:sz="4" w:space="0" w:color="auto"/>
              <w:bottom w:val="single" w:sz="4" w:space="0" w:color="auto"/>
              <w:right w:val="single" w:sz="4" w:space="0" w:color="auto"/>
            </w:tcBorders>
          </w:tcPr>
          <w:p w14:paraId="21C49A32" w14:textId="77777777" w:rsidR="00872AFE" w:rsidRPr="00711388" w:rsidRDefault="00872AFE" w:rsidP="00567869">
            <w:pPr>
              <w:jc w:val="center"/>
              <w:rPr>
                <w:lang w:val="en-GB"/>
              </w:rPr>
            </w:pPr>
            <w:r w:rsidRPr="00711388">
              <w:rPr>
                <w:lang w:val="en-GB"/>
              </w:rPr>
              <w:t>NC0150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E5C2B83" w14:textId="77777777" w:rsidR="00872AFE" w:rsidRPr="00711388" w:rsidRDefault="00872AFE" w:rsidP="00567869">
            <w:pPr>
              <w:jc w:val="left"/>
              <w:rPr>
                <w:lang w:val="en-GB"/>
              </w:rPr>
            </w:pPr>
            <w:r w:rsidRPr="00711388">
              <w:rPr>
                <w:lang w:val="en-GB"/>
              </w:rPr>
              <w:t>Maturity date</w:t>
            </w:r>
          </w:p>
        </w:tc>
        <w:tc>
          <w:tcPr>
            <w:tcW w:w="5759" w:type="dxa"/>
            <w:gridSpan w:val="2"/>
            <w:tcBorders>
              <w:top w:val="single" w:sz="4" w:space="0" w:color="auto"/>
              <w:left w:val="nil"/>
              <w:bottom w:val="single" w:sz="4" w:space="0" w:color="auto"/>
              <w:right w:val="single" w:sz="4" w:space="0" w:color="auto"/>
            </w:tcBorders>
            <w:shd w:val="clear" w:color="auto" w:fill="auto"/>
          </w:tcPr>
          <w:p w14:paraId="00FDEEAD" w14:textId="77777777" w:rsidR="00872AFE" w:rsidRPr="00711388" w:rsidRDefault="00872AFE" w:rsidP="00567869">
            <w:pPr>
              <w:spacing w:after="0"/>
              <w:rPr>
                <w:lang w:val="en-GB"/>
              </w:rPr>
            </w:pPr>
            <w:r w:rsidRPr="00711388">
              <w:rPr>
                <w:lang w:val="en-GB"/>
              </w:rPr>
              <w:t>Identify the ISO 8601 (yyyy-mm-dd) code of the contractually defined date of close of the derivative contract, whether at maturity date, expiring date for options (European or American), etc.</w:t>
            </w:r>
          </w:p>
        </w:tc>
      </w:tr>
      <w:tr w:rsidR="00872AFE" w:rsidRPr="00711388" w14:paraId="103029D9" w14:textId="77777777" w:rsidTr="00567869">
        <w:trPr>
          <w:gridBefore w:val="1"/>
          <w:gridAfter w:val="1"/>
          <w:wBefore w:w="10" w:type="dxa"/>
          <w:wAfter w:w="10" w:type="dxa"/>
          <w:trHeight w:val="801"/>
        </w:trPr>
        <w:tc>
          <w:tcPr>
            <w:tcW w:w="1509" w:type="dxa"/>
            <w:tcBorders>
              <w:top w:val="single" w:sz="4" w:space="0" w:color="auto"/>
              <w:left w:val="single" w:sz="4" w:space="0" w:color="auto"/>
              <w:bottom w:val="single" w:sz="4" w:space="0" w:color="auto"/>
              <w:right w:val="single" w:sz="4" w:space="0" w:color="auto"/>
            </w:tcBorders>
          </w:tcPr>
          <w:p w14:paraId="044AF319" w14:textId="77777777" w:rsidR="00872AFE" w:rsidRPr="00711388" w:rsidRDefault="00872AFE" w:rsidP="00567869">
            <w:pPr>
              <w:jc w:val="center"/>
              <w:rPr>
                <w:lang w:val="en-GB"/>
              </w:rPr>
            </w:pPr>
            <w:r w:rsidRPr="00711388">
              <w:rPr>
                <w:lang w:val="en-GB"/>
              </w:rPr>
              <w:t>NC0160</w:t>
            </w:r>
          </w:p>
        </w:tc>
        <w:tc>
          <w:tcPr>
            <w:tcW w:w="1509" w:type="dxa"/>
            <w:tcBorders>
              <w:top w:val="nil"/>
              <w:left w:val="single" w:sz="4" w:space="0" w:color="auto"/>
              <w:bottom w:val="single" w:sz="4" w:space="0" w:color="000000"/>
              <w:right w:val="single" w:sz="4" w:space="0" w:color="auto"/>
            </w:tcBorders>
            <w:shd w:val="clear" w:color="auto" w:fill="auto"/>
            <w:hideMark/>
          </w:tcPr>
          <w:p w14:paraId="4A5CC4D6" w14:textId="77777777" w:rsidR="00872AFE" w:rsidRPr="00711388" w:rsidRDefault="00872AFE" w:rsidP="00567869">
            <w:pPr>
              <w:jc w:val="left"/>
              <w:rPr>
                <w:lang w:val="en-GB"/>
              </w:rPr>
            </w:pPr>
            <w:r w:rsidRPr="00711388">
              <w:rPr>
                <w:lang w:val="en-GB"/>
              </w:rPr>
              <w:t>Currency of transaction</w:t>
            </w:r>
          </w:p>
          <w:p w14:paraId="63F81128" w14:textId="77777777" w:rsidR="00872AFE" w:rsidRPr="00711388" w:rsidRDefault="00872AFE" w:rsidP="00567869">
            <w:pPr>
              <w:jc w:val="left"/>
              <w:rPr>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3EB711BC" w14:textId="77777777" w:rsidR="00872AFE" w:rsidRPr="00711388" w:rsidRDefault="00872AFE" w:rsidP="00567869">
            <w:pPr>
              <w:spacing w:after="0"/>
              <w:rPr>
                <w:lang w:val="en-GB"/>
              </w:rPr>
            </w:pPr>
            <w:r w:rsidRPr="00711388">
              <w:rPr>
                <w:lang w:val="en-GB"/>
              </w:rPr>
              <w:t>Identify the ISO 4217 alphabetic code of the currency in which the transaction took place.</w:t>
            </w:r>
          </w:p>
        </w:tc>
      </w:tr>
      <w:tr w:rsidR="00872AFE" w:rsidRPr="00711388" w14:paraId="52CA9815" w14:textId="77777777" w:rsidTr="00567869">
        <w:trPr>
          <w:gridBefore w:val="1"/>
          <w:gridAfter w:val="1"/>
          <w:wBefore w:w="10" w:type="dxa"/>
          <w:wAfter w:w="10" w:type="dxa"/>
          <w:trHeight w:val="1320"/>
        </w:trPr>
        <w:tc>
          <w:tcPr>
            <w:tcW w:w="1509" w:type="dxa"/>
            <w:tcBorders>
              <w:top w:val="single" w:sz="4" w:space="0" w:color="auto"/>
              <w:left w:val="single" w:sz="4" w:space="0" w:color="000000"/>
              <w:bottom w:val="nil"/>
              <w:right w:val="single" w:sz="4" w:space="0" w:color="000000"/>
            </w:tcBorders>
          </w:tcPr>
          <w:p w14:paraId="22C2276D" w14:textId="77777777" w:rsidR="00872AFE" w:rsidRPr="00711388" w:rsidRDefault="00872AFE" w:rsidP="00567869">
            <w:pPr>
              <w:jc w:val="center"/>
              <w:rPr>
                <w:lang w:val="en-GB"/>
              </w:rPr>
            </w:pPr>
            <w:r w:rsidRPr="00711388">
              <w:rPr>
                <w:lang w:val="en-GB"/>
              </w:rPr>
              <w:t>NC0170</w:t>
            </w:r>
          </w:p>
        </w:tc>
        <w:tc>
          <w:tcPr>
            <w:tcW w:w="1509" w:type="dxa"/>
            <w:tcBorders>
              <w:top w:val="nil"/>
              <w:left w:val="single" w:sz="4" w:space="0" w:color="000000"/>
              <w:bottom w:val="nil"/>
              <w:right w:val="single" w:sz="4" w:space="0" w:color="000000"/>
            </w:tcBorders>
            <w:shd w:val="clear" w:color="auto" w:fill="auto"/>
          </w:tcPr>
          <w:p w14:paraId="0D6F3FEA" w14:textId="77777777" w:rsidR="00872AFE" w:rsidRPr="00711388" w:rsidRDefault="00872AFE" w:rsidP="00567869">
            <w:pPr>
              <w:jc w:val="left"/>
              <w:rPr>
                <w:lang w:val="en-GB"/>
              </w:rPr>
            </w:pPr>
            <w:r w:rsidRPr="00711388">
              <w:rPr>
                <w:lang w:val="en-GB"/>
              </w:rPr>
              <w:t>Notional amount</w:t>
            </w:r>
          </w:p>
        </w:tc>
        <w:tc>
          <w:tcPr>
            <w:tcW w:w="5759" w:type="dxa"/>
            <w:gridSpan w:val="2"/>
            <w:tcBorders>
              <w:top w:val="nil"/>
              <w:left w:val="nil"/>
              <w:bottom w:val="nil"/>
              <w:right w:val="single" w:sz="4" w:space="0" w:color="000000"/>
            </w:tcBorders>
            <w:shd w:val="clear" w:color="auto" w:fill="auto"/>
            <w:vAlign w:val="center"/>
          </w:tcPr>
          <w:p w14:paraId="7FF3BA23" w14:textId="14C2DBB8" w:rsidR="00872AFE" w:rsidRPr="00711388" w:rsidRDefault="00872AFE" w:rsidP="00567869">
            <w:pPr>
              <w:spacing w:after="0"/>
              <w:rPr>
                <w:lang w:val="en-GB"/>
              </w:rPr>
            </w:pPr>
            <w:r w:rsidRPr="00711388">
              <w:rPr>
                <w:lang w:val="en-GB"/>
              </w:rPr>
              <w:t>The amount covered or exposed to the derivative at the reporting date, i.e. the closing balance, reported in the reporting currency of the group.</w:t>
            </w:r>
            <w:del w:id="10026" w:author="Author">
              <w:r w:rsidRPr="00711388" w:rsidDel="003323F0">
                <w:rPr>
                  <w:lang w:val="en-GB"/>
                </w:rPr>
                <w:delText xml:space="preserve">  </w:delText>
              </w:r>
            </w:del>
            <w:ins w:id="10027" w:author="Author">
              <w:r w:rsidR="003323F0">
                <w:rPr>
                  <w:lang w:val="en-GB"/>
                </w:rPr>
                <w:t xml:space="preserve"> </w:t>
              </w:r>
            </w:ins>
          </w:p>
          <w:p w14:paraId="4438D184" w14:textId="77777777" w:rsidR="00872AFE" w:rsidRPr="00711388" w:rsidRDefault="00872AFE" w:rsidP="00567869">
            <w:pPr>
              <w:spacing w:after="0"/>
              <w:rPr>
                <w:lang w:val="en-GB"/>
              </w:rPr>
            </w:pPr>
            <w:r w:rsidRPr="00711388">
              <w:rPr>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p>
        </w:tc>
      </w:tr>
      <w:tr w:rsidR="00872AFE" w:rsidRPr="00711388" w14:paraId="6E41A356" w14:textId="77777777" w:rsidTr="00567869">
        <w:trPr>
          <w:gridBefore w:val="1"/>
          <w:gridAfter w:val="1"/>
          <w:wBefore w:w="10" w:type="dxa"/>
          <w:wAfter w:w="10" w:type="dxa"/>
          <w:trHeight w:val="1890"/>
        </w:trPr>
        <w:tc>
          <w:tcPr>
            <w:tcW w:w="1509" w:type="dxa"/>
            <w:tcBorders>
              <w:top w:val="single" w:sz="4" w:space="0" w:color="000000"/>
              <w:left w:val="single" w:sz="4" w:space="0" w:color="000000"/>
              <w:bottom w:val="nil"/>
              <w:right w:val="single" w:sz="4" w:space="0" w:color="000000"/>
            </w:tcBorders>
          </w:tcPr>
          <w:p w14:paraId="41394362" w14:textId="77777777" w:rsidR="00872AFE" w:rsidRPr="00711388" w:rsidRDefault="00872AFE" w:rsidP="00567869">
            <w:pPr>
              <w:jc w:val="center"/>
              <w:rPr>
                <w:lang w:val="en-GB"/>
              </w:rPr>
            </w:pPr>
            <w:r w:rsidRPr="00711388">
              <w:rPr>
                <w:lang w:val="en-GB"/>
              </w:rPr>
              <w:t>NC0180</w:t>
            </w:r>
          </w:p>
        </w:tc>
        <w:tc>
          <w:tcPr>
            <w:tcW w:w="1509" w:type="dxa"/>
            <w:tcBorders>
              <w:top w:val="single" w:sz="4" w:space="0" w:color="000000"/>
              <w:left w:val="single" w:sz="4" w:space="0" w:color="000000"/>
              <w:bottom w:val="nil"/>
              <w:right w:val="single" w:sz="4" w:space="0" w:color="000000"/>
            </w:tcBorders>
            <w:shd w:val="clear" w:color="auto" w:fill="auto"/>
          </w:tcPr>
          <w:p w14:paraId="4CDAD3B4" w14:textId="77777777" w:rsidR="00872AFE" w:rsidRPr="00711388" w:rsidRDefault="00872AFE" w:rsidP="00567869">
            <w:pPr>
              <w:jc w:val="left"/>
              <w:rPr>
                <w:lang w:val="en-GB"/>
              </w:rPr>
            </w:pPr>
            <w:r w:rsidRPr="00711388">
              <w:rPr>
                <w:lang w:val="en-GB"/>
              </w:rPr>
              <w:t>Carrying amount</w:t>
            </w:r>
          </w:p>
        </w:tc>
        <w:tc>
          <w:tcPr>
            <w:tcW w:w="5759" w:type="dxa"/>
            <w:gridSpan w:val="2"/>
            <w:tcBorders>
              <w:top w:val="single" w:sz="4" w:space="0" w:color="000000"/>
              <w:left w:val="nil"/>
              <w:bottom w:val="nil"/>
              <w:right w:val="single" w:sz="4" w:space="0" w:color="000000"/>
            </w:tcBorders>
            <w:shd w:val="clear" w:color="auto" w:fill="auto"/>
            <w:vAlign w:val="center"/>
          </w:tcPr>
          <w:p w14:paraId="01F876B6" w14:textId="77777777" w:rsidR="00872AFE" w:rsidRPr="00711388" w:rsidRDefault="00872AFE" w:rsidP="00567869">
            <w:pPr>
              <w:spacing w:after="0"/>
              <w:rPr>
                <w:lang w:val="en-GB"/>
              </w:rPr>
            </w:pPr>
            <w:r w:rsidRPr="00711388">
              <w:rPr>
                <w:lang w:val="en-GB"/>
              </w:rPr>
              <w:t xml:space="preserve">Value of the derivative at the reporting date as reported in the balance sheet of the entity. </w:t>
            </w:r>
          </w:p>
          <w:p w14:paraId="33EEE12F" w14:textId="77777777" w:rsidR="00872AFE" w:rsidRPr="00711388" w:rsidRDefault="00872AFE" w:rsidP="00567869">
            <w:pPr>
              <w:spacing w:after="0"/>
              <w:rPr>
                <w:lang w:val="en-GB"/>
              </w:rPr>
            </w:pPr>
            <w:r w:rsidRPr="00711388">
              <w:rPr>
                <w:lang w:val="en-GB"/>
              </w:rPr>
              <w:t>Where a transaction has matured/expired during the reporting period before the reporting date, the carrying amount at the reporting date shall be the maximum carrying amount of the derivatives before the maturity of the transaction.</w:t>
            </w:r>
          </w:p>
        </w:tc>
      </w:tr>
      <w:tr w:rsidR="00872AFE" w:rsidRPr="00711388" w14:paraId="20C2CF26" w14:textId="77777777" w:rsidTr="00567869">
        <w:trPr>
          <w:gridBefore w:val="1"/>
          <w:gridAfter w:val="1"/>
          <w:wBefore w:w="10" w:type="dxa"/>
          <w:wAfter w:w="10" w:type="dxa"/>
          <w:trHeight w:val="1127"/>
        </w:trPr>
        <w:tc>
          <w:tcPr>
            <w:tcW w:w="1509" w:type="dxa"/>
            <w:tcBorders>
              <w:top w:val="single" w:sz="4" w:space="0" w:color="000000"/>
              <w:left w:val="single" w:sz="4" w:space="0" w:color="000000"/>
              <w:bottom w:val="nil"/>
              <w:right w:val="single" w:sz="4" w:space="0" w:color="000000"/>
            </w:tcBorders>
          </w:tcPr>
          <w:p w14:paraId="67241439" w14:textId="77777777" w:rsidR="00872AFE" w:rsidRPr="00711388" w:rsidRDefault="00872AFE" w:rsidP="00567869">
            <w:pPr>
              <w:jc w:val="center"/>
              <w:rPr>
                <w:lang w:val="en-GB"/>
              </w:rPr>
            </w:pPr>
            <w:r w:rsidRPr="00711388">
              <w:rPr>
                <w:lang w:val="en-GB"/>
              </w:rPr>
              <w:t>NC0190</w:t>
            </w:r>
          </w:p>
        </w:tc>
        <w:tc>
          <w:tcPr>
            <w:tcW w:w="1509" w:type="dxa"/>
            <w:tcBorders>
              <w:top w:val="single" w:sz="4" w:space="0" w:color="000000"/>
              <w:left w:val="single" w:sz="4" w:space="0" w:color="000000"/>
              <w:bottom w:val="nil"/>
              <w:right w:val="single" w:sz="4" w:space="0" w:color="000000"/>
            </w:tcBorders>
            <w:shd w:val="clear" w:color="auto" w:fill="auto"/>
          </w:tcPr>
          <w:p w14:paraId="6E28C3D1" w14:textId="77777777" w:rsidR="00872AFE" w:rsidRPr="00711388" w:rsidRDefault="00872AFE" w:rsidP="00567869">
            <w:pPr>
              <w:jc w:val="left"/>
              <w:rPr>
                <w:lang w:val="en-GB"/>
              </w:rPr>
            </w:pPr>
            <w:r w:rsidRPr="00711388">
              <w:rPr>
                <w:lang w:val="en-GB"/>
              </w:rPr>
              <w:t>Value of collateral</w:t>
            </w:r>
          </w:p>
        </w:tc>
        <w:tc>
          <w:tcPr>
            <w:tcW w:w="5759" w:type="dxa"/>
            <w:gridSpan w:val="2"/>
            <w:tcBorders>
              <w:top w:val="single" w:sz="4" w:space="0" w:color="000000"/>
              <w:left w:val="nil"/>
              <w:bottom w:val="nil"/>
              <w:right w:val="single" w:sz="4" w:space="0" w:color="000000"/>
            </w:tcBorders>
            <w:shd w:val="clear" w:color="auto" w:fill="auto"/>
          </w:tcPr>
          <w:p w14:paraId="2CED2575" w14:textId="77777777" w:rsidR="00872AFE" w:rsidRPr="00711388" w:rsidRDefault="00872AFE" w:rsidP="00567869">
            <w:pPr>
              <w:spacing w:after="0"/>
              <w:rPr>
                <w:lang w:val="en-GB"/>
              </w:rPr>
            </w:pPr>
            <w:r w:rsidRPr="00711388">
              <w:rPr>
                <w:lang w:val="en-GB"/>
              </w:rPr>
              <w:t>Value of the collateral pledged on reporting date (zero if derivative has been closed) if applicable.</w:t>
            </w:r>
          </w:p>
        </w:tc>
      </w:tr>
      <w:tr w:rsidR="00872AFE" w:rsidRPr="00711388" w14:paraId="4F328E9A" w14:textId="77777777" w:rsidTr="00567869">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6C91AFE1" w14:textId="77777777" w:rsidR="00872AFE" w:rsidRPr="00711388" w:rsidRDefault="00872AFE" w:rsidP="00567869">
            <w:pPr>
              <w:jc w:val="center"/>
              <w:rPr>
                <w:lang w:val="en-GB"/>
              </w:rPr>
            </w:pPr>
            <w:r w:rsidRPr="00711388">
              <w:rPr>
                <w:lang w:val="en-GB"/>
              </w:rPr>
              <w:t>NC0200</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2C154B18" w14:textId="77777777" w:rsidR="00872AFE" w:rsidRPr="00711388" w:rsidRDefault="00872AFE" w:rsidP="00567869">
            <w:pPr>
              <w:jc w:val="left"/>
              <w:rPr>
                <w:lang w:val="en-GB"/>
              </w:rPr>
            </w:pPr>
            <w:r w:rsidRPr="00711388">
              <w:rPr>
                <w:lang w:val="en-GB"/>
              </w:rPr>
              <w:t>Identification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47EE910A" w14:textId="77777777" w:rsidR="00872AFE" w:rsidRPr="00711388" w:rsidRDefault="00872AFE" w:rsidP="00567869">
            <w:pPr>
              <w:spacing w:after="0"/>
              <w:rPr>
                <w:lang w:val="en-GB"/>
              </w:rPr>
            </w:pPr>
            <w:r w:rsidRPr="00711388">
              <w:rPr>
                <w:lang w:val="en-GB"/>
              </w:rPr>
              <w:t>ID Code of the asset or liability underlying the derivative contract. This item is to be provided for derivatives that have a single underlying instrument or index in the undertaking’s portfolio.</w:t>
            </w:r>
          </w:p>
          <w:p w14:paraId="263F04C0" w14:textId="77777777" w:rsidR="00872AFE" w:rsidRPr="00711388" w:rsidRDefault="00872AFE" w:rsidP="00567869">
            <w:pPr>
              <w:rPr>
                <w:lang w:val="en-GB"/>
              </w:rPr>
            </w:pPr>
            <w:r w:rsidRPr="00711388">
              <w:rPr>
                <w:lang w:val="en-GB"/>
              </w:rPr>
              <w:t xml:space="preserve">An index is considered a single instrument and shall be reported. </w:t>
            </w:r>
          </w:p>
          <w:p w14:paraId="5AA6049A" w14:textId="1273F012" w:rsidR="00872AFE" w:rsidRPr="00711388" w:rsidRDefault="00872AFE" w:rsidP="00567869">
            <w:pPr>
              <w:rPr>
                <w:lang w:val="en-GB"/>
              </w:rPr>
            </w:pPr>
            <w:r w:rsidRPr="00711388">
              <w:rPr>
                <w:lang w:val="en-GB"/>
              </w:rPr>
              <w:t>Identification code of the instrument underlying the derivative using the following priority:</w:t>
            </w:r>
            <w:del w:id="10028" w:author="Author">
              <w:r w:rsidRPr="00711388" w:rsidDel="003323F0">
                <w:rPr>
                  <w:lang w:val="en-GB"/>
                </w:rPr>
                <w:delText xml:space="preserve">  </w:delText>
              </w:r>
            </w:del>
            <w:ins w:id="10029" w:author="Author">
              <w:r w:rsidR="003323F0">
                <w:rPr>
                  <w:lang w:val="en-GB"/>
                </w:rPr>
                <w:t xml:space="preserve"> </w:t>
              </w:r>
            </w:ins>
          </w:p>
          <w:p w14:paraId="2E0B7365" w14:textId="77777777" w:rsidR="00872AFE" w:rsidRPr="00711388" w:rsidRDefault="00872AFE" w:rsidP="0083381F">
            <w:pPr>
              <w:pStyle w:val="ListParagraph"/>
              <w:numPr>
                <w:ilvl w:val="1"/>
                <w:numId w:val="48"/>
              </w:numPr>
              <w:tabs>
                <w:tab w:val="clear" w:pos="1490"/>
              </w:tabs>
              <w:spacing w:after="120"/>
              <w:ind w:left="485"/>
              <w:rPr>
                <w:rFonts w:ascii="Times New Roman" w:hAnsi="Times New Roman" w:cs="Times New Roman"/>
                <w:sz w:val="24"/>
                <w:szCs w:val="24"/>
              </w:rPr>
            </w:pPr>
            <w:r w:rsidRPr="00711388">
              <w:rPr>
                <w:rFonts w:ascii="Times New Roman" w:hAnsi="Times New Roman" w:cs="Times New Roman"/>
                <w:sz w:val="24"/>
                <w:szCs w:val="24"/>
              </w:rPr>
              <w:t xml:space="preserve">ISO 6166 code of ISIN when available </w:t>
            </w:r>
          </w:p>
          <w:p w14:paraId="0856AF4E" w14:textId="77777777" w:rsidR="00872AFE" w:rsidRPr="00711388" w:rsidRDefault="00872AFE" w:rsidP="0083381F">
            <w:pPr>
              <w:pStyle w:val="ListParagraph"/>
              <w:numPr>
                <w:ilvl w:val="1"/>
                <w:numId w:val="48"/>
              </w:numPr>
              <w:tabs>
                <w:tab w:val="clear" w:pos="1490"/>
              </w:tabs>
              <w:spacing w:after="120"/>
              <w:ind w:left="485"/>
              <w:rPr>
                <w:rFonts w:ascii="Times New Roman" w:hAnsi="Times New Roman" w:cs="Times New Roman"/>
                <w:sz w:val="24"/>
                <w:szCs w:val="24"/>
              </w:rPr>
            </w:pPr>
            <w:r w:rsidRPr="00711388">
              <w:rPr>
                <w:rFonts w:ascii="Times New Roman" w:hAnsi="Times New Roman" w:cs="Times New Roman"/>
                <w:sz w:val="24"/>
                <w:szCs w:val="24"/>
              </w:rPr>
              <w:lastRenderedPageBreak/>
              <w:t>Other recognised codes (e.g.: CUSIP, Bloomberg Ticker, Reuters RIC)</w:t>
            </w:r>
          </w:p>
          <w:p w14:paraId="008FED00" w14:textId="77777777" w:rsidR="00872AFE" w:rsidRPr="00711388" w:rsidRDefault="00872AFE" w:rsidP="0083381F">
            <w:pPr>
              <w:pStyle w:val="ListParagraph"/>
              <w:numPr>
                <w:ilvl w:val="1"/>
                <w:numId w:val="48"/>
              </w:numPr>
              <w:tabs>
                <w:tab w:val="clear" w:pos="1490"/>
              </w:tabs>
              <w:spacing w:after="120"/>
              <w:ind w:left="485"/>
              <w:rPr>
                <w:rFonts w:ascii="Times New Roman" w:hAnsi="Times New Roman" w:cs="Times New Roman"/>
                <w:sz w:val="24"/>
                <w:szCs w:val="24"/>
              </w:rPr>
            </w:pPr>
            <w:r w:rsidRPr="00711388">
              <w:rPr>
                <w:rFonts w:ascii="Times New Roman" w:hAnsi="Times New Roman" w:cs="Times New Roman"/>
                <w:sz w:val="24"/>
                <w:szCs w:val="24"/>
              </w:rPr>
              <w:t>Code attributed by the undertaking, when the options above are not available, and shall be consistent over time</w:t>
            </w:r>
          </w:p>
          <w:p w14:paraId="2C83CC2D" w14:textId="77777777" w:rsidR="00872AFE" w:rsidRPr="00711388" w:rsidRDefault="00872AFE" w:rsidP="0083381F">
            <w:pPr>
              <w:pStyle w:val="ListParagraph"/>
              <w:numPr>
                <w:ilvl w:val="1"/>
                <w:numId w:val="48"/>
              </w:numPr>
              <w:tabs>
                <w:tab w:val="clear" w:pos="1490"/>
              </w:tabs>
              <w:spacing w:after="120"/>
              <w:ind w:left="485"/>
              <w:rPr>
                <w:rFonts w:ascii="Times New Roman" w:hAnsi="Times New Roman" w:cs="Times New Roman"/>
                <w:sz w:val="24"/>
                <w:szCs w:val="24"/>
              </w:rPr>
            </w:pPr>
            <w:r w:rsidRPr="00711388">
              <w:rPr>
                <w:rFonts w:ascii="Times New Roman" w:hAnsi="Times New Roman" w:cs="Times New Roman"/>
                <w:sz w:val="24"/>
                <w:szCs w:val="24"/>
              </w:rPr>
              <w:t>“Multiple assets/liabilities”, if the underlying assets or liabilities are more than one</w:t>
            </w:r>
          </w:p>
          <w:p w14:paraId="573CB682" w14:textId="77777777" w:rsidR="00872AFE" w:rsidRPr="00711388" w:rsidRDefault="00872AFE" w:rsidP="00567869">
            <w:pPr>
              <w:spacing w:after="0"/>
              <w:rPr>
                <w:lang w:val="en-GB"/>
              </w:rPr>
            </w:pPr>
            <w:r w:rsidRPr="00711388">
              <w:rPr>
                <w:lang w:val="en-GB"/>
              </w:rPr>
              <w:t>If the underlying is an index, then the code of the index shall be reported.</w:t>
            </w:r>
          </w:p>
        </w:tc>
      </w:tr>
      <w:tr w:rsidR="00872AFE" w:rsidRPr="00711388" w14:paraId="5A6A362E" w14:textId="77777777" w:rsidTr="00567869">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6195855B" w14:textId="77777777" w:rsidR="00872AFE" w:rsidRPr="00711388" w:rsidRDefault="00872AFE" w:rsidP="00567869">
            <w:pPr>
              <w:jc w:val="center"/>
              <w:rPr>
                <w:lang w:val="en-GB"/>
              </w:rPr>
            </w:pPr>
            <w:r w:rsidRPr="00711388">
              <w:rPr>
                <w:lang w:val="en-GB"/>
              </w:rPr>
              <w:lastRenderedPageBreak/>
              <w:t>NC0201</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4029E4FA" w14:textId="77777777" w:rsidR="00872AFE" w:rsidRPr="00711388" w:rsidRDefault="00872AFE" w:rsidP="00567869">
            <w:pPr>
              <w:jc w:val="left"/>
              <w:rPr>
                <w:lang w:val="en-GB"/>
              </w:rPr>
            </w:pPr>
            <w:r w:rsidRPr="00711388">
              <w:rPr>
                <w:lang w:val="en-GB"/>
              </w:rPr>
              <w:t>Type of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22421A65" w14:textId="04CDAE4C" w:rsidR="00872AFE" w:rsidRPr="00711388" w:rsidRDefault="00872AFE" w:rsidP="00567869">
            <w:pPr>
              <w:rPr>
                <w:lang w:val="en-GB"/>
              </w:rPr>
            </w:pPr>
            <w:r w:rsidRPr="00711388">
              <w:rPr>
                <w:lang w:val="en-GB"/>
              </w:rPr>
              <w:t>Type of ID Code used for the “Identification code Asset / Liability underlying the derivative” item.</w:t>
            </w:r>
            <w:del w:id="10030" w:author="Author">
              <w:r w:rsidRPr="00711388" w:rsidDel="003323F0">
                <w:rPr>
                  <w:lang w:val="en-GB"/>
                </w:rPr>
                <w:delText xml:space="preserve">  </w:delText>
              </w:r>
            </w:del>
            <w:ins w:id="10031" w:author="Author">
              <w:r w:rsidR="003323F0">
                <w:rPr>
                  <w:lang w:val="en-GB"/>
                </w:rPr>
                <w:t xml:space="preserve"> </w:t>
              </w:r>
            </w:ins>
            <w:r w:rsidRPr="00711388">
              <w:rPr>
                <w:lang w:val="en-GB"/>
              </w:rPr>
              <w:t>One of the options in the following closed list shall be used:</w:t>
            </w:r>
          </w:p>
          <w:p w14:paraId="5CFB6AC8" w14:textId="77777777" w:rsidR="00872AFE" w:rsidRPr="00711388" w:rsidRDefault="00872AFE" w:rsidP="00567869">
            <w:pPr>
              <w:spacing w:after="0"/>
              <w:rPr>
                <w:lang w:val="en-GB"/>
              </w:rPr>
            </w:pPr>
            <w:r w:rsidRPr="00711388">
              <w:rPr>
                <w:lang w:val="en-GB"/>
              </w:rPr>
              <w:t>1 - ISO 6166 for ISIN code</w:t>
            </w:r>
          </w:p>
          <w:p w14:paraId="343C6F8C" w14:textId="77777777" w:rsidR="00872AFE" w:rsidRPr="00711388" w:rsidRDefault="00872AFE" w:rsidP="00567869">
            <w:pPr>
              <w:spacing w:after="0"/>
              <w:rPr>
                <w:lang w:val="en-GB"/>
              </w:rPr>
            </w:pPr>
            <w:r w:rsidRPr="00711388">
              <w:rPr>
                <w:lang w:val="en-GB"/>
              </w:rPr>
              <w:t>2 - CUSIP (The Committee on Uniform Securities Identification Procedures number assigned by the CUSIP Service Bureau for U.S. and Canadian companies)</w:t>
            </w:r>
          </w:p>
          <w:p w14:paraId="0D900F20" w14:textId="77777777" w:rsidR="00872AFE" w:rsidRPr="00711388" w:rsidRDefault="00872AFE" w:rsidP="00567869">
            <w:pPr>
              <w:spacing w:after="0"/>
              <w:rPr>
                <w:lang w:val="en-GB"/>
              </w:rPr>
            </w:pPr>
            <w:r w:rsidRPr="00711388">
              <w:rPr>
                <w:lang w:val="en-GB"/>
              </w:rPr>
              <w:t>3 - SEDOL (Stock Exchange Daily Official List for the London Stock Exchange)</w:t>
            </w:r>
          </w:p>
          <w:p w14:paraId="6AA0FA1E" w14:textId="77777777" w:rsidR="00872AFE" w:rsidRPr="00711388" w:rsidRDefault="00872AFE" w:rsidP="00567869">
            <w:pPr>
              <w:spacing w:after="0"/>
              <w:rPr>
                <w:lang w:val="en-GB"/>
              </w:rPr>
            </w:pPr>
            <w:r w:rsidRPr="00711388">
              <w:rPr>
                <w:lang w:val="en-GB"/>
              </w:rPr>
              <w:t>4 - WKN (Wertpapier Kenn-Nummer, the alphanumeric German identification number)</w:t>
            </w:r>
          </w:p>
          <w:p w14:paraId="3CA83348" w14:textId="77777777" w:rsidR="00872AFE" w:rsidRPr="00711388" w:rsidRDefault="00872AFE" w:rsidP="00567869">
            <w:pPr>
              <w:spacing w:after="0"/>
              <w:rPr>
                <w:lang w:val="en-GB"/>
              </w:rPr>
            </w:pPr>
            <w:r w:rsidRPr="00711388">
              <w:rPr>
                <w:lang w:val="en-GB"/>
              </w:rPr>
              <w:t>5 - Bloomberg Ticker (Bloomberg letters code that identify a company's securities)</w:t>
            </w:r>
          </w:p>
          <w:p w14:paraId="1BC41797" w14:textId="77777777" w:rsidR="00872AFE" w:rsidRPr="00711388" w:rsidRDefault="00872AFE" w:rsidP="00567869">
            <w:pPr>
              <w:spacing w:after="0"/>
              <w:rPr>
                <w:lang w:val="en-GB"/>
              </w:rPr>
            </w:pPr>
            <w:r w:rsidRPr="00711388">
              <w:rPr>
                <w:lang w:val="en-GB"/>
              </w:rPr>
              <w:t>6 - BBGID (The Bloomberg Global ID)</w:t>
            </w:r>
          </w:p>
          <w:p w14:paraId="4CC9CBCE" w14:textId="77777777" w:rsidR="00872AFE" w:rsidRPr="00E50019" w:rsidRDefault="00872AFE" w:rsidP="00567869">
            <w:pPr>
              <w:spacing w:after="0"/>
              <w:rPr>
                <w:lang w:val="en-GB"/>
                <w:rPrChange w:id="10032" w:author="Author">
                  <w:rPr>
                    <w:lang w:val="de-DE"/>
                  </w:rPr>
                </w:rPrChange>
              </w:rPr>
            </w:pPr>
            <w:r w:rsidRPr="00E50019">
              <w:rPr>
                <w:lang w:val="en-GB"/>
                <w:rPrChange w:id="10033" w:author="Author">
                  <w:rPr>
                    <w:lang w:val="de-DE"/>
                  </w:rPr>
                </w:rPrChange>
              </w:rPr>
              <w:t>7 - Reuters RIC (Reuters instrument code)</w:t>
            </w:r>
          </w:p>
          <w:p w14:paraId="749C7067" w14:textId="24517C3F" w:rsidR="00872AFE" w:rsidRPr="00711388" w:rsidRDefault="00872AFE" w:rsidP="00567869">
            <w:pPr>
              <w:spacing w:after="0"/>
              <w:rPr>
                <w:lang w:val="en-GB"/>
              </w:rPr>
            </w:pPr>
            <w:r w:rsidRPr="00711388">
              <w:rPr>
                <w:lang w:val="en-GB"/>
              </w:rPr>
              <w:t xml:space="preserve">8 </w:t>
            </w:r>
            <w:r w:rsidR="00711388" w:rsidRPr="00711388">
              <w:rPr>
                <w:lang w:val="en-GB"/>
              </w:rPr>
              <w:t>-</w:t>
            </w:r>
            <w:r w:rsidRPr="00711388">
              <w:rPr>
                <w:lang w:val="en-GB"/>
              </w:rPr>
              <w:t xml:space="preserve"> FIGI (Financial Instrument Global Identifier)</w:t>
            </w:r>
          </w:p>
          <w:p w14:paraId="30912611" w14:textId="61A43F39" w:rsidR="00872AFE" w:rsidRPr="00711388" w:rsidRDefault="00872AFE" w:rsidP="00567869">
            <w:pPr>
              <w:spacing w:after="0"/>
              <w:rPr>
                <w:lang w:val="en-GB"/>
              </w:rPr>
            </w:pPr>
            <w:r w:rsidRPr="00711388">
              <w:rPr>
                <w:lang w:val="en-GB"/>
              </w:rPr>
              <w:t>9 - Other code by members of the Association of</w:t>
            </w:r>
            <w:del w:id="10034" w:author="Author">
              <w:r w:rsidRPr="00711388" w:rsidDel="003323F0">
                <w:rPr>
                  <w:lang w:val="en-GB"/>
                </w:rPr>
                <w:delText xml:space="preserve">  </w:delText>
              </w:r>
            </w:del>
            <w:ins w:id="10035" w:author="Author">
              <w:r w:rsidR="003323F0">
                <w:rPr>
                  <w:lang w:val="en-GB"/>
                </w:rPr>
                <w:t xml:space="preserve"> </w:t>
              </w:r>
            </w:ins>
            <w:r w:rsidRPr="00711388">
              <w:rPr>
                <w:lang w:val="en-GB"/>
              </w:rPr>
              <w:t>National Numbering Agencies</w:t>
            </w:r>
          </w:p>
          <w:p w14:paraId="4B6E1D63" w14:textId="77777777" w:rsidR="00872AFE" w:rsidRPr="00711388" w:rsidRDefault="00872AFE" w:rsidP="00567869">
            <w:pPr>
              <w:spacing w:after="0"/>
              <w:rPr>
                <w:lang w:val="en-GB"/>
              </w:rPr>
            </w:pPr>
            <w:r w:rsidRPr="00711388">
              <w:rPr>
                <w:lang w:val="en-GB"/>
              </w:rPr>
              <w:t>99 - Code attributed by the undertaking. This option shall also be used for the cases of “Multiple assets/liabilities” and indexes</w:t>
            </w:r>
          </w:p>
        </w:tc>
      </w:tr>
      <w:tr w:rsidR="00872AFE" w:rsidRPr="00711388" w14:paraId="16AA1EF7" w14:textId="77777777" w:rsidTr="00567869">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37AD6D09" w14:textId="77777777" w:rsidR="00872AFE" w:rsidRPr="00711388" w:rsidRDefault="00872AFE" w:rsidP="00567869">
            <w:pPr>
              <w:jc w:val="center"/>
              <w:rPr>
                <w:lang w:val="en-GB"/>
              </w:rPr>
            </w:pPr>
            <w:r w:rsidRPr="00711388">
              <w:rPr>
                <w:lang w:val="en-GB"/>
              </w:rPr>
              <w:t>NC0210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33CC272" w14:textId="77777777" w:rsidR="00872AFE" w:rsidRPr="00711388" w:rsidRDefault="00872AFE" w:rsidP="00567869">
            <w:pPr>
              <w:jc w:val="left"/>
              <w:rPr>
                <w:lang w:val="en-GB"/>
              </w:rPr>
            </w:pPr>
            <w:r w:rsidRPr="00711388">
              <w:rPr>
                <w:lang w:val="en-GB"/>
              </w:rPr>
              <w:t>Counterparty name for which credit protection is purchased</w:t>
            </w:r>
          </w:p>
        </w:tc>
        <w:tc>
          <w:tcPr>
            <w:tcW w:w="5759" w:type="dxa"/>
            <w:gridSpan w:val="2"/>
            <w:tcBorders>
              <w:top w:val="single" w:sz="4" w:space="0" w:color="auto"/>
              <w:left w:val="nil"/>
              <w:bottom w:val="single" w:sz="4" w:space="0" w:color="auto"/>
              <w:right w:val="single" w:sz="4" w:space="0" w:color="auto"/>
            </w:tcBorders>
            <w:shd w:val="clear" w:color="auto" w:fill="auto"/>
          </w:tcPr>
          <w:p w14:paraId="1CFC5087" w14:textId="77777777" w:rsidR="00872AFE" w:rsidRPr="00711388" w:rsidRDefault="00872AFE" w:rsidP="00567869">
            <w:pPr>
              <w:spacing w:after="0"/>
              <w:rPr>
                <w:lang w:val="en-GB"/>
              </w:rPr>
            </w:pPr>
            <w:r w:rsidRPr="00711388">
              <w:rPr>
                <w:lang w:val="en-GB"/>
              </w:rPr>
              <w:t>Name of the counterparty for which protection has been purchased for its default.</w:t>
            </w:r>
          </w:p>
        </w:tc>
      </w:tr>
      <w:tr w:rsidR="00872AFE" w:rsidRPr="00711388" w14:paraId="47B0E30E" w14:textId="77777777" w:rsidTr="00567869">
        <w:trPr>
          <w:gridBefore w:val="1"/>
          <w:gridAfter w:val="1"/>
          <w:wBefore w:w="10" w:type="dxa"/>
          <w:wAfter w:w="10" w:type="dxa"/>
          <w:trHeight w:val="913"/>
        </w:trPr>
        <w:tc>
          <w:tcPr>
            <w:tcW w:w="1509" w:type="dxa"/>
            <w:tcBorders>
              <w:top w:val="single" w:sz="4" w:space="0" w:color="auto"/>
              <w:left w:val="single" w:sz="4" w:space="0" w:color="auto"/>
              <w:bottom w:val="single" w:sz="4" w:space="0" w:color="auto"/>
              <w:right w:val="single" w:sz="4" w:space="0" w:color="auto"/>
            </w:tcBorders>
          </w:tcPr>
          <w:p w14:paraId="1772ADFE" w14:textId="77777777" w:rsidR="00872AFE" w:rsidRPr="00711388" w:rsidRDefault="00872AFE" w:rsidP="00567869">
            <w:pPr>
              <w:jc w:val="center"/>
              <w:rPr>
                <w:lang w:val="en-GB"/>
              </w:rPr>
            </w:pPr>
            <w:r w:rsidRPr="00711388">
              <w:rPr>
                <w:lang w:val="en-GB"/>
              </w:rPr>
              <w:t>NC0220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589AEF5" w14:textId="77777777" w:rsidR="00872AFE" w:rsidRPr="00711388" w:rsidRDefault="00872AFE" w:rsidP="00567869">
            <w:pPr>
              <w:jc w:val="left"/>
              <w:rPr>
                <w:lang w:val="en-GB"/>
              </w:rPr>
            </w:pPr>
            <w:r w:rsidRPr="00711388">
              <w:rPr>
                <w:lang w:val="en-GB"/>
              </w:rPr>
              <w:t>Swap delivered interest rate (for buyer)</w:t>
            </w:r>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2E09C3FF" w14:textId="77777777" w:rsidR="00872AFE" w:rsidRPr="00711388" w:rsidRDefault="00872AFE" w:rsidP="00567869">
            <w:pPr>
              <w:spacing w:after="0"/>
              <w:rPr>
                <w:lang w:val="en-GB"/>
              </w:rPr>
            </w:pPr>
            <w:r w:rsidRPr="00711388">
              <w:rPr>
                <w:lang w:val="en-GB"/>
              </w:rPr>
              <w:t>Interest rate delivered under the swap contract (only for Interest rate swaps).</w:t>
            </w:r>
          </w:p>
        </w:tc>
      </w:tr>
      <w:tr w:rsidR="00872AFE" w:rsidRPr="00711388" w14:paraId="6A11BC87" w14:textId="77777777" w:rsidTr="00567869">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68036C9F" w14:textId="77777777" w:rsidR="00872AFE" w:rsidRPr="00711388" w:rsidRDefault="00872AFE" w:rsidP="00567869">
            <w:pPr>
              <w:jc w:val="center"/>
              <w:rPr>
                <w:lang w:val="en-GB"/>
              </w:rPr>
            </w:pPr>
            <w:r w:rsidRPr="00711388">
              <w:rPr>
                <w:lang w:val="en-GB"/>
              </w:rPr>
              <w:lastRenderedPageBreak/>
              <w:t>NC0230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66AF61D" w14:textId="77777777" w:rsidR="00872AFE" w:rsidRPr="00711388" w:rsidRDefault="00872AFE" w:rsidP="00567869">
            <w:pPr>
              <w:jc w:val="left"/>
              <w:rPr>
                <w:lang w:val="en-GB"/>
              </w:rPr>
            </w:pPr>
            <w:r w:rsidRPr="00711388">
              <w:rPr>
                <w:lang w:val="en-GB"/>
              </w:rPr>
              <w:t>Swap received interest rate (for buyer)</w:t>
            </w:r>
          </w:p>
        </w:tc>
        <w:tc>
          <w:tcPr>
            <w:tcW w:w="5759" w:type="dxa"/>
            <w:gridSpan w:val="2"/>
            <w:tcBorders>
              <w:top w:val="single" w:sz="4" w:space="0" w:color="auto"/>
              <w:left w:val="nil"/>
              <w:bottom w:val="single" w:sz="4" w:space="0" w:color="auto"/>
              <w:right w:val="single" w:sz="4" w:space="0" w:color="auto"/>
            </w:tcBorders>
            <w:shd w:val="clear" w:color="auto" w:fill="auto"/>
          </w:tcPr>
          <w:p w14:paraId="30709505" w14:textId="77777777" w:rsidR="00872AFE" w:rsidRPr="00711388" w:rsidRDefault="00872AFE" w:rsidP="00567869">
            <w:pPr>
              <w:spacing w:after="0"/>
              <w:rPr>
                <w:lang w:val="en-GB"/>
              </w:rPr>
            </w:pPr>
            <w:r w:rsidRPr="00711388">
              <w:rPr>
                <w:lang w:val="en-GB"/>
              </w:rPr>
              <w:t>Interest rate received under the swap contract (only for Interest rate swaps).</w:t>
            </w:r>
          </w:p>
        </w:tc>
      </w:tr>
      <w:tr w:rsidR="00872AFE" w:rsidRPr="00711388" w14:paraId="699C5214" w14:textId="77777777" w:rsidTr="00567869">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457A6D78" w14:textId="77777777" w:rsidR="00872AFE" w:rsidRPr="00711388" w:rsidRDefault="00872AFE" w:rsidP="00567869">
            <w:pPr>
              <w:jc w:val="center"/>
              <w:rPr>
                <w:lang w:val="en-GB"/>
              </w:rPr>
            </w:pPr>
            <w:r w:rsidRPr="00711388">
              <w:rPr>
                <w:lang w:val="en-GB"/>
              </w:rPr>
              <w:t>NC0240</w:t>
            </w:r>
          </w:p>
        </w:tc>
        <w:tc>
          <w:tcPr>
            <w:tcW w:w="1509" w:type="dxa"/>
            <w:tcBorders>
              <w:top w:val="nil"/>
              <w:left w:val="single" w:sz="4" w:space="0" w:color="auto"/>
              <w:bottom w:val="single" w:sz="4" w:space="0" w:color="auto"/>
              <w:right w:val="single" w:sz="4" w:space="0" w:color="auto"/>
            </w:tcBorders>
            <w:shd w:val="clear" w:color="auto" w:fill="auto"/>
          </w:tcPr>
          <w:p w14:paraId="04C67A0D" w14:textId="77777777" w:rsidR="00872AFE" w:rsidRPr="00711388" w:rsidRDefault="00872AFE" w:rsidP="00567869">
            <w:pPr>
              <w:jc w:val="left"/>
              <w:rPr>
                <w:lang w:val="en-GB"/>
              </w:rPr>
            </w:pPr>
            <w:r w:rsidRPr="00711388">
              <w:rPr>
                <w:lang w:val="en-GB"/>
              </w:rPr>
              <w:t>Swap delivered currency (for buyer)</w:t>
            </w:r>
          </w:p>
        </w:tc>
        <w:tc>
          <w:tcPr>
            <w:tcW w:w="5759" w:type="dxa"/>
            <w:gridSpan w:val="2"/>
            <w:tcBorders>
              <w:top w:val="nil"/>
              <w:left w:val="nil"/>
              <w:bottom w:val="single" w:sz="4" w:space="0" w:color="auto"/>
              <w:right w:val="single" w:sz="4" w:space="0" w:color="auto"/>
            </w:tcBorders>
            <w:shd w:val="clear" w:color="auto" w:fill="auto"/>
          </w:tcPr>
          <w:p w14:paraId="4D44F5F3" w14:textId="77777777" w:rsidR="00872AFE" w:rsidRPr="00711388" w:rsidRDefault="00872AFE" w:rsidP="00567869">
            <w:pPr>
              <w:spacing w:after="0"/>
              <w:rPr>
                <w:lang w:val="en-GB"/>
              </w:rPr>
            </w:pPr>
            <w:r w:rsidRPr="00711388">
              <w:rPr>
                <w:lang w:val="en-GB"/>
              </w:rPr>
              <w:t>Identify the ISO 4217 alphabetic code of the currency of the swap price (only for currency swaps).</w:t>
            </w:r>
          </w:p>
        </w:tc>
      </w:tr>
      <w:tr w:rsidR="00872AFE" w:rsidRPr="00711388" w14:paraId="36295907" w14:textId="77777777" w:rsidTr="00567869">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2D05AB33" w14:textId="77777777" w:rsidR="00872AFE" w:rsidRPr="00711388" w:rsidRDefault="00872AFE" w:rsidP="00567869">
            <w:pPr>
              <w:jc w:val="center"/>
              <w:rPr>
                <w:lang w:val="en-GB"/>
              </w:rPr>
            </w:pPr>
            <w:r w:rsidRPr="00711388">
              <w:rPr>
                <w:lang w:val="en-GB"/>
              </w:rPr>
              <w:t>C0250</w:t>
            </w:r>
          </w:p>
        </w:tc>
        <w:tc>
          <w:tcPr>
            <w:tcW w:w="1509" w:type="dxa"/>
            <w:tcBorders>
              <w:top w:val="nil"/>
              <w:left w:val="single" w:sz="4" w:space="0" w:color="auto"/>
              <w:bottom w:val="single" w:sz="4" w:space="0" w:color="auto"/>
              <w:right w:val="single" w:sz="4" w:space="0" w:color="auto"/>
            </w:tcBorders>
            <w:shd w:val="clear" w:color="auto" w:fill="auto"/>
          </w:tcPr>
          <w:p w14:paraId="4D858683" w14:textId="77777777" w:rsidR="00872AFE" w:rsidRPr="00711388" w:rsidRDefault="00872AFE" w:rsidP="00567869">
            <w:pPr>
              <w:jc w:val="left"/>
              <w:rPr>
                <w:lang w:val="en-GB"/>
              </w:rPr>
            </w:pPr>
            <w:r w:rsidRPr="00711388">
              <w:rPr>
                <w:lang w:val="en-GB"/>
              </w:rPr>
              <w:t>Swap received currency (for buyer)</w:t>
            </w:r>
          </w:p>
        </w:tc>
        <w:tc>
          <w:tcPr>
            <w:tcW w:w="5759" w:type="dxa"/>
            <w:gridSpan w:val="2"/>
            <w:tcBorders>
              <w:top w:val="nil"/>
              <w:left w:val="nil"/>
              <w:bottom w:val="single" w:sz="4" w:space="0" w:color="auto"/>
              <w:right w:val="single" w:sz="4" w:space="0" w:color="auto"/>
            </w:tcBorders>
            <w:shd w:val="clear" w:color="auto" w:fill="auto"/>
          </w:tcPr>
          <w:p w14:paraId="16863844" w14:textId="77777777" w:rsidR="00872AFE" w:rsidRPr="00711388" w:rsidRDefault="00872AFE" w:rsidP="00567869">
            <w:pPr>
              <w:spacing w:after="0"/>
              <w:rPr>
                <w:lang w:val="en-GB"/>
              </w:rPr>
            </w:pPr>
            <w:r w:rsidRPr="00711388">
              <w:rPr>
                <w:lang w:val="en-GB"/>
              </w:rPr>
              <w:t>Identify the ISO 4217 alphabetic code of the currency of the swap notional amount (only for currency swaps).</w:t>
            </w:r>
          </w:p>
        </w:tc>
      </w:tr>
      <w:tr w:rsidR="00872AFE" w:rsidRPr="00711388" w14:paraId="53DE9722" w14:textId="77777777" w:rsidTr="00567869">
        <w:trPr>
          <w:gridBefore w:val="1"/>
          <w:gridAfter w:val="1"/>
          <w:wBefore w:w="10" w:type="dxa"/>
          <w:wAfter w:w="10" w:type="dxa"/>
          <w:trHeight w:val="300"/>
        </w:trPr>
        <w:tc>
          <w:tcPr>
            <w:tcW w:w="1509" w:type="dxa"/>
            <w:tcBorders>
              <w:top w:val="nil"/>
              <w:left w:val="single" w:sz="4" w:space="0" w:color="000000"/>
              <w:bottom w:val="nil"/>
              <w:right w:val="single" w:sz="4" w:space="0" w:color="000000"/>
            </w:tcBorders>
          </w:tcPr>
          <w:p w14:paraId="6B493097" w14:textId="77777777" w:rsidR="00872AFE" w:rsidRPr="00711388" w:rsidRDefault="00872AFE" w:rsidP="00567869">
            <w:pPr>
              <w:jc w:val="center"/>
              <w:rPr>
                <w:lang w:val="en-GB"/>
              </w:rPr>
            </w:pPr>
            <w:r w:rsidRPr="00711388">
              <w:rPr>
                <w:lang w:val="en-GB"/>
              </w:rPr>
              <w:t>C0260</w:t>
            </w:r>
          </w:p>
        </w:tc>
        <w:tc>
          <w:tcPr>
            <w:tcW w:w="1509" w:type="dxa"/>
            <w:tcBorders>
              <w:top w:val="nil"/>
              <w:left w:val="single" w:sz="4" w:space="0" w:color="000000"/>
              <w:bottom w:val="nil"/>
              <w:right w:val="single" w:sz="4" w:space="0" w:color="000000"/>
            </w:tcBorders>
            <w:shd w:val="clear" w:color="auto" w:fill="auto"/>
          </w:tcPr>
          <w:p w14:paraId="71DA02E5" w14:textId="77777777" w:rsidR="00872AFE" w:rsidRPr="00711388" w:rsidRDefault="00872AFE" w:rsidP="00567869">
            <w:pPr>
              <w:jc w:val="left"/>
              <w:rPr>
                <w:lang w:val="en-GB"/>
              </w:rPr>
            </w:pPr>
            <w:r w:rsidRPr="00711388">
              <w:rPr>
                <w:lang w:val="en-GB"/>
              </w:rPr>
              <w:t>Revenues stemming from derivatives</w:t>
            </w:r>
          </w:p>
        </w:tc>
        <w:tc>
          <w:tcPr>
            <w:tcW w:w="5759" w:type="dxa"/>
            <w:gridSpan w:val="2"/>
            <w:tcBorders>
              <w:top w:val="nil"/>
              <w:left w:val="nil"/>
              <w:bottom w:val="nil"/>
              <w:right w:val="single" w:sz="4" w:space="0" w:color="000000"/>
            </w:tcBorders>
            <w:shd w:val="clear" w:color="auto" w:fill="auto"/>
          </w:tcPr>
          <w:p w14:paraId="53ADF6B6" w14:textId="0F3723E9" w:rsidR="00872AFE" w:rsidRPr="00711388" w:rsidRDefault="00872AFE" w:rsidP="00B165FE">
            <w:pPr>
              <w:spacing w:after="0"/>
              <w:rPr>
                <w:lang w:val="en-GB"/>
              </w:rPr>
            </w:pPr>
            <w:r w:rsidRPr="00711388">
              <w:rPr>
                <w:lang w:val="en-GB"/>
              </w:rPr>
              <w:t xml:space="preserve">Net revenues stemming from the investment or the purchase of derivatives. Following the IFRS based P&amp;L, both realized and unrealized results are expected here. The amounts should be filed with their clean value (in comparison to QRT S. 09.01. SII). Interests will be reported in </w:t>
            </w:r>
            <w:r w:rsidR="00B165FE" w:rsidRPr="00711388">
              <w:rPr>
                <w:lang w:val="en-GB"/>
              </w:rPr>
              <w:t>S. 36.05 IGT</w:t>
            </w:r>
            <w:r w:rsidRPr="00711388">
              <w:rPr>
                <w:lang w:val="en-GB"/>
              </w:rPr>
              <w:t xml:space="preserve"> P&amp;L.</w:t>
            </w:r>
          </w:p>
        </w:tc>
      </w:tr>
      <w:tr w:rsidR="00872AFE" w:rsidRPr="00711388" w14:paraId="5A6C78F1" w14:textId="77777777" w:rsidTr="00567869">
        <w:trPr>
          <w:gridBefore w:val="1"/>
          <w:gridAfter w:val="1"/>
          <w:wBefore w:w="10" w:type="dxa"/>
          <w:wAfter w:w="10" w:type="dxa"/>
          <w:trHeight w:val="300"/>
        </w:trPr>
        <w:tc>
          <w:tcPr>
            <w:tcW w:w="1509" w:type="dxa"/>
            <w:tcBorders>
              <w:top w:val="single" w:sz="4" w:space="0" w:color="000000"/>
              <w:left w:val="single" w:sz="4" w:space="0" w:color="000000"/>
              <w:bottom w:val="single" w:sz="4" w:space="0" w:color="000000"/>
              <w:right w:val="single" w:sz="4" w:space="0" w:color="000000"/>
            </w:tcBorders>
          </w:tcPr>
          <w:p w14:paraId="1D58C63A" w14:textId="77777777" w:rsidR="00872AFE" w:rsidRPr="00711388" w:rsidRDefault="00872AFE" w:rsidP="00567869">
            <w:pPr>
              <w:jc w:val="center"/>
              <w:rPr>
                <w:lang w:val="en-GB"/>
              </w:rPr>
            </w:pPr>
            <w:r w:rsidRPr="00711388">
              <w:rPr>
                <w:lang w:val="en-GB"/>
              </w:rPr>
              <w:t>C0270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71B94E7F" w14:textId="77777777" w:rsidR="00872AFE" w:rsidRPr="00711388" w:rsidRDefault="00872AFE" w:rsidP="00567869">
            <w:pPr>
              <w:jc w:val="left"/>
              <w:rPr>
                <w:lang w:val="en-GB"/>
              </w:rPr>
            </w:pPr>
            <w:r w:rsidRPr="00711388">
              <w:rPr>
                <w:lang w:val="en-GB"/>
              </w:rPr>
              <w:t>Comments</w:t>
            </w:r>
          </w:p>
        </w:tc>
        <w:tc>
          <w:tcPr>
            <w:tcW w:w="5759" w:type="dxa"/>
            <w:gridSpan w:val="2"/>
            <w:tcBorders>
              <w:top w:val="single" w:sz="4" w:space="0" w:color="000000"/>
              <w:left w:val="nil"/>
              <w:bottom w:val="single" w:sz="4" w:space="0" w:color="000000"/>
              <w:right w:val="single" w:sz="4" w:space="0" w:color="000000"/>
            </w:tcBorders>
            <w:shd w:val="clear" w:color="auto" w:fill="auto"/>
          </w:tcPr>
          <w:p w14:paraId="6D055D83" w14:textId="77777777" w:rsidR="00872AFE" w:rsidRPr="00711388" w:rsidRDefault="00872AFE" w:rsidP="00567869">
            <w:pPr>
              <w:spacing w:after="0"/>
              <w:rPr>
                <w:lang w:val="en-GB"/>
              </w:rPr>
            </w:pPr>
            <w:r w:rsidRPr="00711388">
              <w:rPr>
                <w:lang w:val="en-GB"/>
              </w:rPr>
              <w:t xml:space="preserve">Comments shall contain: </w:t>
            </w:r>
          </w:p>
          <w:p w14:paraId="01E162B4" w14:textId="77777777" w:rsidR="00872AFE" w:rsidRPr="00711388" w:rsidRDefault="00872AFE" w:rsidP="0083381F">
            <w:pPr>
              <w:pStyle w:val="ListParagraph"/>
              <w:numPr>
                <w:ilvl w:val="0"/>
                <w:numId w:val="49"/>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a notification if the transaction has not been performed at arm’s length</w:t>
            </w:r>
          </w:p>
          <w:p w14:paraId="3E944D76" w14:textId="77777777" w:rsidR="00872AFE" w:rsidRPr="00711388" w:rsidRDefault="00872AFE" w:rsidP="0083381F">
            <w:pPr>
              <w:pStyle w:val="ListParagraph"/>
              <w:numPr>
                <w:ilvl w:val="0"/>
                <w:numId w:val="49"/>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any other relevant information regarding the economic nature of the operation</w:t>
            </w:r>
          </w:p>
        </w:tc>
      </w:tr>
    </w:tbl>
    <w:p w14:paraId="0E689490" w14:textId="77777777" w:rsidR="00872AFE" w:rsidRPr="00711388" w:rsidRDefault="00872AFE" w:rsidP="00872AFE">
      <w:pPr>
        <w:spacing w:before="0" w:after="200" w:line="276" w:lineRule="auto"/>
        <w:jc w:val="left"/>
        <w:rPr>
          <w:rFonts w:eastAsia="Arial" w:cs="Arial"/>
          <w:u w:val="single"/>
          <w:lang w:val="en-GB" w:eastAsia="x-none"/>
        </w:rPr>
      </w:pPr>
    </w:p>
    <w:p w14:paraId="5D181813" w14:textId="10B4D987" w:rsidR="00872AFE" w:rsidRPr="00711388" w:rsidRDefault="00872AFE" w:rsidP="00872AFE">
      <w:pPr>
        <w:pStyle w:val="ManualHeading2"/>
        <w:ind w:left="851" w:hanging="851"/>
        <w:rPr>
          <w:lang w:val="en-GB"/>
        </w:rPr>
      </w:pPr>
      <w:r w:rsidRPr="00711388">
        <w:rPr>
          <w:i/>
          <w:lang w:val="en-GB"/>
        </w:rPr>
        <w:t>S.36.0</w:t>
      </w:r>
      <w:del w:id="10036" w:author="Author">
        <w:r w:rsidRPr="00711388" w:rsidDel="00C1239B">
          <w:rPr>
            <w:i/>
            <w:lang w:val="en-GB"/>
          </w:rPr>
          <w:delText>3</w:delText>
        </w:r>
      </w:del>
      <w:ins w:id="10037" w:author="Author">
        <w:r w:rsidR="00C1239B" w:rsidRPr="00711388">
          <w:rPr>
            <w:i/>
            <w:lang w:val="en-GB"/>
          </w:rPr>
          <w:t>6</w:t>
        </w:r>
      </w:ins>
      <w:r w:rsidRPr="00711388">
        <w:rPr>
          <w:i/>
          <w:lang w:val="en-GB"/>
        </w:rPr>
        <w:t xml:space="preserve"> </w:t>
      </w:r>
      <w:r w:rsidR="00845F43" w:rsidRPr="00711388">
        <w:rPr>
          <w:i/>
          <w:lang w:val="en-GB"/>
        </w:rPr>
        <w:t>-</w:t>
      </w:r>
      <w:r w:rsidRPr="00711388">
        <w:rPr>
          <w:i/>
          <w:lang w:val="en-GB"/>
        </w:rPr>
        <w:t xml:space="preserve"> IGT </w:t>
      </w:r>
      <w:r w:rsidR="00845F43" w:rsidRPr="00711388">
        <w:rPr>
          <w:i/>
          <w:lang w:val="en-GB"/>
        </w:rPr>
        <w:t>-</w:t>
      </w:r>
      <w:r w:rsidRPr="00711388">
        <w:rPr>
          <w:i/>
          <w:lang w:val="en-GB"/>
        </w:rPr>
        <w:t xml:space="preserve"> Off-balance sheet and contingent liabilities</w:t>
      </w:r>
      <w:r w:rsidRPr="00711388">
        <w:rPr>
          <w:rFonts w:eastAsia="Times New Roman"/>
          <w:lang w:val="en-GB"/>
        </w:rPr>
        <w:t xml:space="preserve"> </w:t>
      </w:r>
    </w:p>
    <w:p w14:paraId="006080D9" w14:textId="77777777" w:rsidR="00872AFE" w:rsidRPr="00711388" w:rsidRDefault="00872AFE" w:rsidP="00872AFE">
      <w:pPr>
        <w:rPr>
          <w:lang w:val="en-GB"/>
        </w:rPr>
      </w:pPr>
      <w:r w:rsidRPr="00711388">
        <w:rPr>
          <w:i/>
          <w:lang w:val="en-GB"/>
        </w:rPr>
        <w:t>General comments:</w:t>
      </w:r>
    </w:p>
    <w:p w14:paraId="113BC68C" w14:textId="77777777" w:rsidR="00872AFE" w:rsidRPr="00711388" w:rsidRDefault="00872AFE" w:rsidP="00872AFE">
      <w:pPr>
        <w:rPr>
          <w:lang w:val="en-GB"/>
        </w:rPr>
      </w:pPr>
      <w:r w:rsidRPr="00711388">
        <w:rPr>
          <w:lang w:val="en-GB"/>
        </w:rPr>
        <w:t>This template relates to information insurance and reinsurance undertakings shall provide at least annually.</w:t>
      </w:r>
    </w:p>
    <w:p w14:paraId="3D3CA7CD" w14:textId="77777777" w:rsidR="00872AFE" w:rsidRPr="00711388" w:rsidRDefault="00872AFE" w:rsidP="00872AFE">
      <w:pPr>
        <w:suppressAutoHyphens/>
        <w:snapToGrid w:val="0"/>
        <w:ind w:left="28" w:firstLine="5"/>
        <w:rPr>
          <w:lang w:val="en-GB"/>
        </w:rPr>
      </w:pPr>
      <w:r w:rsidRPr="00711388">
        <w:rPr>
          <w:lang w:val="en-GB"/>
        </w:rPr>
        <w:t xml:space="preserve">This template shall report all (significant, very significant and transactions required to be reported in all circumstances) intragroup transactions between entities in scope of group supervision related to off-balance sheet guarantees. </w:t>
      </w:r>
    </w:p>
    <w:p w14:paraId="5AFE3B7E" w14:textId="77777777" w:rsidR="00872AFE" w:rsidRPr="00711388" w:rsidRDefault="00872AFE" w:rsidP="00872AFE">
      <w:pPr>
        <w:suppressAutoHyphens/>
        <w:snapToGrid w:val="0"/>
        <w:ind w:left="28" w:firstLine="5"/>
        <w:rPr>
          <w:lang w:val="en-GB"/>
        </w:rPr>
      </w:pPr>
      <w:r w:rsidRPr="00711388">
        <w:rPr>
          <w:lang w:val="en-GB"/>
        </w:rPr>
        <w:t xml:space="preserve">These include, but not limited to: </w:t>
      </w:r>
    </w:p>
    <w:p w14:paraId="663D42E3" w14:textId="77777777" w:rsidR="00872AFE" w:rsidRPr="00711388" w:rsidRDefault="00872AFE" w:rsidP="0083381F">
      <w:pPr>
        <w:pStyle w:val="ListParagraph"/>
        <w:numPr>
          <w:ilvl w:val="0"/>
          <w:numId w:val="50"/>
        </w:numPr>
        <w:suppressAutoHyphens/>
        <w:snapToGrid w:val="0"/>
        <w:spacing w:before="120" w:after="120" w:line="240" w:lineRule="auto"/>
        <w:rPr>
          <w:rFonts w:ascii="Times New Roman" w:hAnsi="Times New Roman"/>
          <w:sz w:val="24"/>
          <w:szCs w:val="24"/>
        </w:rPr>
      </w:pPr>
      <w:r w:rsidRPr="00711388">
        <w:rPr>
          <w:rFonts w:ascii="Times New Roman" w:hAnsi="Times New Roman"/>
          <w:sz w:val="24"/>
          <w:szCs w:val="24"/>
        </w:rPr>
        <w:t xml:space="preserve">Off- balance sheet guarantees; </w:t>
      </w:r>
    </w:p>
    <w:p w14:paraId="573BF0CE" w14:textId="77777777" w:rsidR="00872AFE" w:rsidRPr="00711388" w:rsidRDefault="00872AFE" w:rsidP="0083381F">
      <w:pPr>
        <w:pStyle w:val="ListParagraph"/>
        <w:numPr>
          <w:ilvl w:val="0"/>
          <w:numId w:val="50"/>
        </w:numPr>
        <w:suppressAutoHyphens/>
        <w:snapToGrid w:val="0"/>
        <w:spacing w:before="120" w:after="120" w:line="240" w:lineRule="auto"/>
        <w:rPr>
          <w:rFonts w:ascii="Times New Roman" w:hAnsi="Times New Roman"/>
          <w:sz w:val="24"/>
          <w:szCs w:val="24"/>
        </w:rPr>
      </w:pPr>
      <w:r w:rsidRPr="00711388">
        <w:rPr>
          <w:rFonts w:ascii="Times New Roman" w:hAnsi="Times New Roman"/>
          <w:sz w:val="24"/>
          <w:szCs w:val="24"/>
        </w:rPr>
        <w:t>undrawn credit facilities</w:t>
      </w:r>
    </w:p>
    <w:p w14:paraId="3191EFB8" w14:textId="77777777" w:rsidR="00872AFE" w:rsidRPr="00711388" w:rsidRDefault="00872AFE" w:rsidP="0083381F">
      <w:pPr>
        <w:pStyle w:val="ListParagraph"/>
        <w:numPr>
          <w:ilvl w:val="0"/>
          <w:numId w:val="50"/>
        </w:numPr>
        <w:suppressAutoHyphens/>
        <w:snapToGrid w:val="0"/>
        <w:spacing w:before="120" w:after="120" w:line="240" w:lineRule="auto"/>
        <w:rPr>
          <w:rFonts w:ascii="Times New Roman" w:hAnsi="Times New Roman"/>
          <w:sz w:val="24"/>
          <w:szCs w:val="24"/>
        </w:rPr>
      </w:pPr>
      <w:r w:rsidRPr="00711388">
        <w:rPr>
          <w:rFonts w:ascii="Times New Roman" w:hAnsi="Times New Roman"/>
          <w:sz w:val="24"/>
          <w:szCs w:val="24"/>
        </w:rPr>
        <w:t>assets purchased under outright forward purchase agreements (currency or other)</w:t>
      </w:r>
    </w:p>
    <w:p w14:paraId="46A63A5D" w14:textId="77777777" w:rsidR="00872AFE" w:rsidRPr="00711388" w:rsidRDefault="00872AFE" w:rsidP="0083381F">
      <w:pPr>
        <w:pStyle w:val="ListParagraph"/>
        <w:numPr>
          <w:ilvl w:val="0"/>
          <w:numId w:val="50"/>
        </w:numPr>
        <w:suppressAutoHyphens/>
        <w:snapToGrid w:val="0"/>
        <w:spacing w:before="120" w:after="120" w:line="240" w:lineRule="auto"/>
        <w:rPr>
          <w:rFonts w:ascii="Times New Roman" w:hAnsi="Times New Roman"/>
          <w:sz w:val="24"/>
          <w:szCs w:val="24"/>
        </w:rPr>
      </w:pPr>
      <w:r w:rsidRPr="00711388">
        <w:rPr>
          <w:rFonts w:ascii="Times New Roman" w:hAnsi="Times New Roman"/>
          <w:sz w:val="24"/>
          <w:szCs w:val="24"/>
        </w:rPr>
        <w:t>asset sale and repurchase agreements as referred to in Article 12(3) and (5) of Directive 86/635/EEC</w:t>
      </w:r>
    </w:p>
    <w:p w14:paraId="7219D76D" w14:textId="77777777" w:rsidR="00872AFE" w:rsidRPr="00711388" w:rsidRDefault="00872AFE" w:rsidP="0083381F">
      <w:pPr>
        <w:pStyle w:val="ListParagraph"/>
        <w:numPr>
          <w:ilvl w:val="0"/>
          <w:numId w:val="50"/>
        </w:numPr>
        <w:suppressAutoHyphens/>
        <w:snapToGrid w:val="0"/>
        <w:spacing w:before="120" w:after="120" w:line="240" w:lineRule="auto"/>
        <w:rPr>
          <w:rFonts w:ascii="Times New Roman" w:hAnsi="Times New Roman"/>
          <w:sz w:val="24"/>
          <w:szCs w:val="24"/>
        </w:rPr>
      </w:pPr>
      <w:r w:rsidRPr="00711388">
        <w:rPr>
          <w:rFonts w:ascii="Times New Roman" w:hAnsi="Times New Roman"/>
          <w:sz w:val="24"/>
          <w:szCs w:val="24"/>
        </w:rPr>
        <w:t>Contingent liabilities</w:t>
      </w:r>
    </w:p>
    <w:p w14:paraId="646A620A" w14:textId="77777777" w:rsidR="00872AFE" w:rsidRPr="00711388" w:rsidRDefault="00872AFE" w:rsidP="00872AFE">
      <w:pPr>
        <w:suppressAutoHyphens/>
        <w:snapToGrid w:val="0"/>
        <w:ind w:left="28" w:firstLine="5"/>
        <w:rPr>
          <w:szCs w:val="20"/>
          <w:lang w:val="en-GB"/>
        </w:rPr>
      </w:pPr>
      <w:r w:rsidRPr="00711388">
        <w:rPr>
          <w:szCs w:val="20"/>
          <w:lang w:val="en-GB"/>
        </w:rPr>
        <w:t xml:space="preserve">This template shall include intragroup transactions that were: </w:t>
      </w:r>
    </w:p>
    <w:p w14:paraId="603FF3C5" w14:textId="77777777" w:rsidR="00872AFE" w:rsidRPr="00711388" w:rsidRDefault="00872AFE" w:rsidP="0083381F">
      <w:pPr>
        <w:pStyle w:val="ListParagraph"/>
        <w:numPr>
          <w:ilvl w:val="0"/>
          <w:numId w:val="50"/>
        </w:numPr>
        <w:suppressAutoHyphens/>
        <w:snapToGrid w:val="0"/>
        <w:spacing w:before="120" w:after="120" w:line="240" w:lineRule="auto"/>
        <w:rPr>
          <w:rFonts w:ascii="Times New Roman" w:hAnsi="Times New Roman"/>
          <w:sz w:val="24"/>
          <w:szCs w:val="24"/>
        </w:rPr>
      </w:pPr>
      <w:r w:rsidRPr="00711388">
        <w:rPr>
          <w:rFonts w:ascii="Times New Roman" w:hAnsi="Times New Roman"/>
          <w:sz w:val="24"/>
          <w:szCs w:val="24"/>
        </w:rPr>
        <w:t xml:space="preserve">in-force at the start of the reporting period. </w:t>
      </w:r>
    </w:p>
    <w:p w14:paraId="1077BA1D" w14:textId="77777777" w:rsidR="00872AFE" w:rsidRPr="00711388" w:rsidRDefault="00872AFE" w:rsidP="0083381F">
      <w:pPr>
        <w:pStyle w:val="ListParagraph"/>
        <w:numPr>
          <w:ilvl w:val="0"/>
          <w:numId w:val="50"/>
        </w:numPr>
        <w:suppressAutoHyphens/>
        <w:snapToGrid w:val="0"/>
        <w:spacing w:before="120" w:after="120" w:line="240" w:lineRule="auto"/>
        <w:rPr>
          <w:rFonts w:ascii="Times New Roman" w:hAnsi="Times New Roman"/>
          <w:sz w:val="24"/>
          <w:szCs w:val="24"/>
        </w:rPr>
      </w:pPr>
      <w:r w:rsidRPr="00711388">
        <w:rPr>
          <w:rFonts w:ascii="Times New Roman" w:hAnsi="Times New Roman"/>
          <w:sz w:val="24"/>
          <w:szCs w:val="24"/>
        </w:rPr>
        <w:lastRenderedPageBreak/>
        <w:t xml:space="preserve">incepted during the reporting period and outstanding at the reporting date. </w:t>
      </w:r>
    </w:p>
    <w:p w14:paraId="5C2BB370" w14:textId="751A4E96" w:rsidR="00872AFE" w:rsidRPr="00711388" w:rsidRDefault="00872AFE" w:rsidP="0083381F">
      <w:pPr>
        <w:pStyle w:val="ListParagraph"/>
        <w:numPr>
          <w:ilvl w:val="0"/>
          <w:numId w:val="50"/>
        </w:numPr>
        <w:suppressAutoHyphens/>
        <w:snapToGrid w:val="0"/>
        <w:spacing w:before="120" w:after="120" w:line="240" w:lineRule="auto"/>
        <w:rPr>
          <w:rFonts w:ascii="Times New Roman" w:hAnsi="Times New Roman"/>
          <w:sz w:val="24"/>
          <w:szCs w:val="24"/>
        </w:rPr>
      </w:pPr>
      <w:r w:rsidRPr="00711388">
        <w:rPr>
          <w:rFonts w:ascii="Times New Roman" w:hAnsi="Times New Roman"/>
          <w:sz w:val="24"/>
          <w:szCs w:val="24"/>
        </w:rPr>
        <w:t>incepted and expired/matured during the reporting period.</w:t>
      </w:r>
      <w:del w:id="10038" w:author="Author">
        <w:r w:rsidRPr="00711388" w:rsidDel="003323F0">
          <w:rPr>
            <w:rFonts w:ascii="Times New Roman" w:hAnsi="Times New Roman"/>
            <w:sz w:val="24"/>
            <w:szCs w:val="24"/>
          </w:rPr>
          <w:delText xml:space="preserve">  </w:delText>
        </w:r>
      </w:del>
      <w:ins w:id="10039" w:author="Author">
        <w:r w:rsidR="003323F0">
          <w:rPr>
            <w:rFonts w:ascii="Times New Roman" w:hAnsi="Times New Roman"/>
            <w:sz w:val="24"/>
            <w:szCs w:val="24"/>
          </w:rPr>
          <w:t xml:space="preserve"> </w:t>
        </w:r>
      </w:ins>
    </w:p>
    <w:p w14:paraId="138FC5C7" w14:textId="77777777" w:rsidR="00872AFE" w:rsidRPr="00711388" w:rsidRDefault="00872AFE" w:rsidP="00872AFE">
      <w:pPr>
        <w:suppressAutoHyphens/>
        <w:snapToGrid w:val="0"/>
        <w:ind w:left="28" w:firstLine="5"/>
        <w:rPr>
          <w:szCs w:val="20"/>
          <w:lang w:val="en-GB"/>
        </w:rPr>
      </w:pPr>
    </w:p>
    <w:p w14:paraId="0DA320F6" w14:textId="77777777" w:rsidR="00872AFE" w:rsidRPr="00711388" w:rsidRDefault="00872AFE" w:rsidP="00872AFE">
      <w:pPr>
        <w:suppressAutoHyphens/>
        <w:snapToGrid w:val="0"/>
        <w:ind w:left="28" w:firstLine="5"/>
        <w:rPr>
          <w:szCs w:val="20"/>
          <w:lang w:val="en-GB"/>
        </w:rPr>
      </w:pPr>
      <w:r w:rsidRPr="00711388">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463443A6" w14:textId="77777777" w:rsidR="00872AFE" w:rsidRPr="00711388" w:rsidRDefault="00872AFE" w:rsidP="00872AFE">
      <w:pPr>
        <w:suppressAutoHyphens/>
        <w:snapToGrid w:val="0"/>
        <w:ind w:left="28" w:firstLine="5"/>
        <w:rPr>
          <w:szCs w:val="20"/>
          <w:lang w:val="en-GB"/>
        </w:rPr>
      </w:pPr>
      <w:r w:rsidRPr="00711388">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5E141FAE" w14:textId="77777777" w:rsidR="00872AFE" w:rsidRPr="00711388" w:rsidRDefault="00872AFE" w:rsidP="00872AFE">
      <w:pPr>
        <w:suppressAutoHyphens/>
        <w:snapToGrid w:val="0"/>
        <w:rPr>
          <w:szCs w:val="20"/>
          <w:lang w:val="en-GB"/>
        </w:rPr>
      </w:pPr>
      <w:r w:rsidRPr="00711388">
        <w:rPr>
          <w:szCs w:val="20"/>
          <w:lang w:val="en-GB"/>
        </w:rPr>
        <w:t xml:space="preserve">Any element added to significant </w:t>
      </w:r>
      <w:r w:rsidRPr="00711388">
        <w:rPr>
          <w:lang w:val="en-GB"/>
        </w:rPr>
        <w:t>intragroup transaction</w:t>
      </w:r>
      <w:r w:rsidRPr="00711388">
        <w:rPr>
          <w:szCs w:val="20"/>
          <w:lang w:val="en-GB"/>
        </w:rPr>
        <w:t xml:space="preserve">s shall be reported as a separate </w:t>
      </w:r>
      <w:r w:rsidRPr="00711388">
        <w:rPr>
          <w:lang w:val="en-GB"/>
        </w:rPr>
        <w:t>intragroup transaction</w:t>
      </w:r>
      <w:r w:rsidRPr="00711388">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45103106" w14:textId="77777777" w:rsidR="00872AFE" w:rsidRPr="00711388" w:rsidRDefault="00872AFE" w:rsidP="00872AFE">
      <w:pPr>
        <w:suppressAutoHyphens/>
        <w:snapToGrid w:val="0"/>
        <w:rPr>
          <w:szCs w:val="20"/>
          <w:lang w:val="en-GB"/>
        </w:rPr>
      </w:pPr>
      <w:r w:rsidRPr="00711388">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193592B7" w14:textId="0D45CB61" w:rsidR="00872AFE" w:rsidRPr="00711388" w:rsidRDefault="00872AFE" w:rsidP="00872AFE">
      <w:pPr>
        <w:suppressAutoHyphens/>
        <w:snapToGrid w:val="0"/>
        <w:rPr>
          <w:szCs w:val="20"/>
          <w:lang w:val="en-GB"/>
        </w:rPr>
      </w:pPr>
      <w:r w:rsidRPr="00711388">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711388">
        <w:rPr>
          <w:lang w:val="en-GB"/>
        </w:rPr>
        <w:t xml:space="preserve"> </w:t>
      </w:r>
      <w:r w:rsidRPr="00711388">
        <w:rPr>
          <w:szCs w:val="20"/>
          <w:lang w:val="en-GB"/>
        </w:rPr>
        <w:t xml:space="preserve">Where there is a chain of related </w:t>
      </w:r>
      <w:r w:rsidRPr="00711388">
        <w:rPr>
          <w:lang w:val="en-GB"/>
        </w:rPr>
        <w:t>intragroup transaction</w:t>
      </w:r>
      <w:r w:rsidRPr="00711388">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w:t>
      </w:r>
      <w:del w:id="10040" w:author="Author">
        <w:r w:rsidRPr="00711388" w:rsidDel="003323F0">
          <w:rPr>
            <w:szCs w:val="20"/>
            <w:lang w:val="en-GB"/>
          </w:rPr>
          <w:delText xml:space="preserve">  </w:delText>
        </w:r>
      </w:del>
      <w:ins w:id="10041" w:author="Author">
        <w:r w:rsidR="003323F0">
          <w:rPr>
            <w:szCs w:val="20"/>
            <w:lang w:val="en-GB"/>
          </w:rPr>
          <w:t xml:space="preserve"> </w:t>
        </w:r>
      </w:ins>
      <w:r w:rsidRPr="00711388">
        <w:rPr>
          <w:szCs w:val="20"/>
          <w:lang w:val="en-GB"/>
        </w:rPr>
        <w:t>but unregulated entities, this transaction shall also be reported.</w:t>
      </w:r>
    </w:p>
    <w:p w14:paraId="374A40A9" w14:textId="77777777" w:rsidR="00872AFE" w:rsidRPr="00711388" w:rsidRDefault="00872AFE" w:rsidP="00872AFE">
      <w:pPr>
        <w:tabs>
          <w:tab w:val="left" w:pos="459"/>
        </w:tabs>
        <w:snapToGrid w:val="0"/>
        <w:spacing w:after="0"/>
        <w:ind w:left="175"/>
        <w:rPr>
          <w:szCs w:val="20"/>
          <w:lang w:val="en-GB"/>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872AFE" w:rsidRPr="00711388" w14:paraId="24410B86" w14:textId="77777777" w:rsidTr="00567869">
        <w:trPr>
          <w:trHeight w:val="261"/>
        </w:trPr>
        <w:tc>
          <w:tcPr>
            <w:tcW w:w="871" w:type="dxa"/>
            <w:gridSpan w:val="2"/>
            <w:shd w:val="clear" w:color="auto" w:fill="auto"/>
            <w:hideMark/>
          </w:tcPr>
          <w:p w14:paraId="369F667E" w14:textId="77777777" w:rsidR="00872AFE" w:rsidRPr="00711388" w:rsidRDefault="00872AFE" w:rsidP="00567869">
            <w:pPr>
              <w:spacing w:after="0"/>
              <w:jc w:val="center"/>
              <w:rPr>
                <w:b/>
                <w:lang w:val="en-GB"/>
              </w:rPr>
            </w:pPr>
          </w:p>
        </w:tc>
        <w:tc>
          <w:tcPr>
            <w:tcW w:w="2107" w:type="dxa"/>
            <w:shd w:val="clear" w:color="auto" w:fill="auto"/>
            <w:hideMark/>
          </w:tcPr>
          <w:p w14:paraId="1C2BB41C" w14:textId="77777777" w:rsidR="00872AFE" w:rsidRPr="00711388" w:rsidRDefault="00872AFE" w:rsidP="00567869">
            <w:pPr>
              <w:spacing w:after="0"/>
              <w:jc w:val="center"/>
              <w:rPr>
                <w:b/>
                <w:lang w:val="en-GB"/>
              </w:rPr>
            </w:pPr>
            <w:r w:rsidRPr="00711388">
              <w:rPr>
                <w:b/>
                <w:lang w:val="en-GB"/>
              </w:rPr>
              <w:t>ITEM</w:t>
            </w:r>
          </w:p>
        </w:tc>
        <w:tc>
          <w:tcPr>
            <w:tcW w:w="6246" w:type="dxa"/>
            <w:shd w:val="clear" w:color="auto" w:fill="auto"/>
            <w:hideMark/>
          </w:tcPr>
          <w:p w14:paraId="53A962D3" w14:textId="77777777" w:rsidR="00872AFE" w:rsidRPr="00711388" w:rsidRDefault="00872AFE" w:rsidP="00567869">
            <w:pPr>
              <w:spacing w:after="0"/>
              <w:jc w:val="center"/>
              <w:rPr>
                <w:b/>
                <w:lang w:val="en-GB"/>
              </w:rPr>
            </w:pPr>
            <w:r w:rsidRPr="00711388">
              <w:rPr>
                <w:b/>
                <w:lang w:val="en-GB"/>
              </w:rPr>
              <w:t>INSTRUCTIONS</w:t>
            </w:r>
          </w:p>
        </w:tc>
      </w:tr>
      <w:tr w:rsidR="00872AFE" w:rsidRPr="00711388" w14:paraId="5E36DC3F" w14:textId="77777777" w:rsidTr="00567869">
        <w:trPr>
          <w:trHeight w:val="570"/>
        </w:trPr>
        <w:tc>
          <w:tcPr>
            <w:tcW w:w="871" w:type="dxa"/>
            <w:gridSpan w:val="2"/>
            <w:shd w:val="clear" w:color="auto" w:fill="auto"/>
            <w:hideMark/>
          </w:tcPr>
          <w:p w14:paraId="6E63E978" w14:textId="77777777" w:rsidR="00872AFE" w:rsidRPr="00711388" w:rsidRDefault="00872AFE" w:rsidP="00567869">
            <w:pPr>
              <w:spacing w:after="0"/>
              <w:jc w:val="center"/>
              <w:rPr>
                <w:lang w:val="en-GB"/>
              </w:rPr>
            </w:pPr>
            <w:r w:rsidRPr="00711388">
              <w:rPr>
                <w:lang w:val="en-GB"/>
              </w:rPr>
              <w:t>C0010</w:t>
            </w:r>
          </w:p>
        </w:tc>
        <w:tc>
          <w:tcPr>
            <w:tcW w:w="2107" w:type="dxa"/>
            <w:shd w:val="clear" w:color="auto" w:fill="auto"/>
            <w:hideMark/>
          </w:tcPr>
          <w:p w14:paraId="0A009FFA" w14:textId="77777777" w:rsidR="00872AFE" w:rsidRPr="00711388" w:rsidRDefault="00872AFE" w:rsidP="00567869">
            <w:pPr>
              <w:rPr>
                <w:lang w:val="en-GB"/>
              </w:rPr>
            </w:pPr>
            <w:r w:rsidRPr="00711388">
              <w:rPr>
                <w:lang w:val="en-GB"/>
              </w:rPr>
              <w:t>ID of intragroup transaction</w:t>
            </w:r>
          </w:p>
        </w:tc>
        <w:tc>
          <w:tcPr>
            <w:tcW w:w="6246" w:type="dxa"/>
            <w:shd w:val="clear" w:color="auto" w:fill="auto"/>
            <w:hideMark/>
          </w:tcPr>
          <w:p w14:paraId="5505E534" w14:textId="77777777" w:rsidR="00872AFE" w:rsidRPr="00711388" w:rsidRDefault="00872AFE" w:rsidP="00567869">
            <w:pPr>
              <w:spacing w:after="0"/>
              <w:rPr>
                <w:lang w:val="en-GB"/>
              </w:rPr>
            </w:pPr>
            <w:r w:rsidRPr="00711388">
              <w:rPr>
                <w:lang w:val="en-GB"/>
              </w:rPr>
              <w:t>Unique internal identification code for each intragroup transaction. It shall be consistent over time.</w:t>
            </w:r>
          </w:p>
        </w:tc>
      </w:tr>
      <w:tr w:rsidR="00872AFE" w:rsidRPr="00711388" w14:paraId="78A03A77" w14:textId="77777777" w:rsidTr="00567869">
        <w:trPr>
          <w:trHeight w:val="855"/>
        </w:trPr>
        <w:tc>
          <w:tcPr>
            <w:tcW w:w="871" w:type="dxa"/>
            <w:gridSpan w:val="2"/>
            <w:shd w:val="clear" w:color="auto" w:fill="auto"/>
            <w:hideMark/>
          </w:tcPr>
          <w:p w14:paraId="79AC4D5A" w14:textId="77777777" w:rsidR="00872AFE" w:rsidRPr="00711388" w:rsidRDefault="00872AFE" w:rsidP="00567869">
            <w:pPr>
              <w:spacing w:after="0"/>
              <w:jc w:val="center"/>
              <w:rPr>
                <w:lang w:val="en-GB"/>
              </w:rPr>
            </w:pPr>
            <w:r w:rsidRPr="00711388">
              <w:rPr>
                <w:lang w:val="en-GB"/>
              </w:rPr>
              <w:t>C0020</w:t>
            </w:r>
          </w:p>
        </w:tc>
        <w:tc>
          <w:tcPr>
            <w:tcW w:w="2107" w:type="dxa"/>
            <w:shd w:val="clear" w:color="auto" w:fill="auto"/>
            <w:hideMark/>
          </w:tcPr>
          <w:p w14:paraId="6220682F" w14:textId="77777777" w:rsidR="00872AFE" w:rsidRPr="00711388" w:rsidRDefault="00872AFE" w:rsidP="00567869">
            <w:pPr>
              <w:rPr>
                <w:lang w:val="en-GB"/>
              </w:rPr>
            </w:pPr>
            <w:r w:rsidRPr="00711388">
              <w:rPr>
                <w:lang w:val="en-GB"/>
              </w:rPr>
              <w:t>Provider name</w:t>
            </w:r>
          </w:p>
        </w:tc>
        <w:tc>
          <w:tcPr>
            <w:tcW w:w="6246" w:type="dxa"/>
            <w:shd w:val="clear" w:color="auto" w:fill="auto"/>
            <w:hideMark/>
          </w:tcPr>
          <w:p w14:paraId="1049C1E5" w14:textId="4997F785" w:rsidR="00872AFE" w:rsidRPr="00711388" w:rsidRDefault="00872AFE" w:rsidP="00567869">
            <w:pPr>
              <w:spacing w:after="0"/>
              <w:rPr>
                <w:lang w:val="en-GB"/>
              </w:rPr>
            </w:pPr>
            <w:r w:rsidRPr="00711388">
              <w:rPr>
                <w:lang w:val="en-GB"/>
              </w:rPr>
              <w:t>Name of the entity that is providing the off-balance guarantee.</w:t>
            </w:r>
            <w:del w:id="10042" w:author="Author">
              <w:r w:rsidRPr="00711388" w:rsidDel="003323F0">
                <w:rPr>
                  <w:lang w:val="en-GB"/>
                </w:rPr>
                <w:delText xml:space="preserve">  </w:delText>
              </w:r>
            </w:del>
            <w:ins w:id="10043" w:author="Author">
              <w:r w:rsidR="003323F0">
                <w:rPr>
                  <w:lang w:val="en-GB"/>
                </w:rPr>
                <w:t xml:space="preserve"> </w:t>
              </w:r>
            </w:ins>
          </w:p>
        </w:tc>
      </w:tr>
      <w:tr w:rsidR="00872AFE" w:rsidRPr="00711388" w:rsidDel="00AB7A73" w14:paraId="16265B75" w14:textId="77777777" w:rsidTr="00567869">
        <w:trPr>
          <w:trHeight w:val="50"/>
        </w:trPr>
        <w:tc>
          <w:tcPr>
            <w:tcW w:w="871" w:type="dxa"/>
            <w:gridSpan w:val="2"/>
            <w:shd w:val="clear" w:color="auto" w:fill="auto"/>
            <w:hideMark/>
          </w:tcPr>
          <w:p w14:paraId="35EFE3FD" w14:textId="77777777" w:rsidR="00872AFE" w:rsidRPr="00711388" w:rsidDel="00AB7A73" w:rsidRDefault="00872AFE" w:rsidP="00567869">
            <w:pPr>
              <w:spacing w:after="0"/>
              <w:jc w:val="center"/>
              <w:rPr>
                <w:lang w:val="en-GB"/>
              </w:rPr>
            </w:pPr>
            <w:r w:rsidRPr="00711388">
              <w:rPr>
                <w:lang w:val="en-GB"/>
              </w:rPr>
              <w:t>C0030</w:t>
            </w:r>
          </w:p>
        </w:tc>
        <w:tc>
          <w:tcPr>
            <w:tcW w:w="2107" w:type="dxa"/>
            <w:shd w:val="clear" w:color="auto" w:fill="auto"/>
            <w:hideMark/>
          </w:tcPr>
          <w:p w14:paraId="4F0A2505" w14:textId="77777777" w:rsidR="00872AFE" w:rsidRPr="00711388" w:rsidRDefault="00872AFE" w:rsidP="00567869">
            <w:pPr>
              <w:rPr>
                <w:lang w:val="en-GB"/>
              </w:rPr>
            </w:pPr>
            <w:r w:rsidRPr="00711388">
              <w:rPr>
                <w:lang w:val="en-GB"/>
              </w:rPr>
              <w:t>Identification code of the provider</w:t>
            </w:r>
          </w:p>
        </w:tc>
        <w:tc>
          <w:tcPr>
            <w:tcW w:w="6246" w:type="dxa"/>
            <w:shd w:val="clear" w:color="auto" w:fill="auto"/>
            <w:hideMark/>
          </w:tcPr>
          <w:p w14:paraId="533B0EED" w14:textId="77777777" w:rsidR="00872AFE" w:rsidRPr="00711388" w:rsidRDefault="00872AFE" w:rsidP="00567869">
            <w:pPr>
              <w:spacing w:after="0"/>
              <w:rPr>
                <w:lang w:val="en-GB"/>
              </w:rPr>
            </w:pPr>
            <w:r w:rsidRPr="00711388">
              <w:rPr>
                <w:lang w:val="en-GB"/>
              </w:rPr>
              <w:t>The unique identification code attached to the provider by this order of priority:</w:t>
            </w:r>
          </w:p>
          <w:p w14:paraId="1BB87956" w14:textId="77777777" w:rsidR="00872AFE" w:rsidRPr="00711388" w:rsidRDefault="00872AFE" w:rsidP="00567869">
            <w:pPr>
              <w:spacing w:after="0"/>
              <w:rPr>
                <w:lang w:val="en-GB"/>
              </w:rPr>
            </w:pPr>
            <w:r w:rsidRPr="00711388">
              <w:rPr>
                <w:lang w:val="en-GB"/>
              </w:rPr>
              <w:t xml:space="preserve">- Legal Entity Identifier (LEI) mandatory if existing; </w:t>
            </w:r>
          </w:p>
          <w:p w14:paraId="0F13868D" w14:textId="77777777" w:rsidR="00872AFE" w:rsidRPr="00711388" w:rsidRDefault="00872AFE" w:rsidP="00567869">
            <w:pPr>
              <w:spacing w:after="0"/>
              <w:rPr>
                <w:lang w:val="en-GB"/>
              </w:rPr>
            </w:pPr>
            <w:r w:rsidRPr="00711388">
              <w:rPr>
                <w:lang w:val="en-GB"/>
              </w:rPr>
              <w:t>- Specific code in case of absence of LEI code.</w:t>
            </w:r>
          </w:p>
          <w:p w14:paraId="7B1D8C70" w14:textId="77777777" w:rsidR="00872AFE" w:rsidRPr="00711388" w:rsidRDefault="00872AFE" w:rsidP="00567869">
            <w:pPr>
              <w:spacing w:after="0"/>
              <w:rPr>
                <w:lang w:val="en-GB"/>
              </w:rPr>
            </w:pPr>
            <w:r w:rsidRPr="00711388">
              <w:rPr>
                <w:lang w:val="en-GB"/>
              </w:rPr>
              <w:t xml:space="preserve">Specific code: </w:t>
            </w:r>
          </w:p>
          <w:p w14:paraId="37A18DE3" w14:textId="77777777" w:rsidR="00872AFE" w:rsidRPr="00711388" w:rsidRDefault="00872AFE" w:rsidP="00567869">
            <w:pPr>
              <w:spacing w:after="0"/>
              <w:rPr>
                <w:lang w:val="en-GB"/>
              </w:rPr>
            </w:pPr>
            <w:r w:rsidRPr="00711388">
              <w:rPr>
                <w:lang w:val="en-GB"/>
              </w:rPr>
              <w:t xml:space="preserve">- For EEA regulated undertakings other than insurance and reinsurance undertakings within the group: identification code </w:t>
            </w:r>
            <w:r w:rsidRPr="00711388">
              <w:rPr>
                <w:lang w:val="en-GB"/>
              </w:rPr>
              <w:lastRenderedPageBreak/>
              <w:t>used in the local market, attributed by the undertaking's competent supervisory authority;</w:t>
            </w:r>
          </w:p>
          <w:p w14:paraId="4BCD1834" w14:textId="55EF92D2" w:rsidR="00872AFE" w:rsidRPr="00711388" w:rsidDel="00AB7A73" w:rsidRDefault="00872AFE" w:rsidP="00567869">
            <w:pPr>
              <w:spacing w:after="0"/>
              <w:rPr>
                <w:lang w:val="en-GB"/>
              </w:rPr>
            </w:pPr>
            <w:r w:rsidRPr="00711388">
              <w:rPr>
                <w:lang w:val="en-GB"/>
              </w:rPr>
              <w:t>- For non-EEA undertakings and non-regulated undertakings within the group, identification code will be provided by the financial conglomerate. When allocating an identification code to each non-EEA or non-regulated undertaking, the group shall comply with the following format in a consistent manner:</w:t>
            </w:r>
            <w:del w:id="10044" w:author="Author">
              <w:r w:rsidRPr="00711388" w:rsidDel="003323F0">
                <w:rPr>
                  <w:lang w:val="en-GB"/>
                </w:rPr>
                <w:delText xml:space="preserve">  </w:delText>
              </w:r>
            </w:del>
            <w:ins w:id="10045" w:author="Author">
              <w:r w:rsidR="003323F0">
                <w:rPr>
                  <w:lang w:val="en-GB"/>
                </w:rPr>
                <w:t xml:space="preserve"> </w:t>
              </w:r>
            </w:ins>
            <w:r w:rsidRPr="00711388">
              <w:rPr>
                <w:lang w:val="en-GB"/>
              </w:rPr>
              <w:t>identification code of the parent undertaking +</w:t>
            </w:r>
            <w:del w:id="10046" w:author="Author">
              <w:r w:rsidRPr="00711388" w:rsidDel="003323F0">
                <w:rPr>
                  <w:lang w:val="en-GB"/>
                </w:rPr>
                <w:delText xml:space="preserve">  </w:delText>
              </w:r>
            </w:del>
            <w:ins w:id="10047" w:author="Author">
              <w:r w:rsidR="003323F0">
                <w:rPr>
                  <w:lang w:val="en-GB"/>
                </w:rPr>
                <w:t xml:space="preserve"> </w:t>
              </w:r>
            </w:ins>
            <w:r w:rsidRPr="00711388">
              <w:rPr>
                <w:lang w:val="en-GB"/>
              </w:rPr>
              <w:t>ISO 3166-1 alpha-2 code of the country of the undertaking +</w:t>
            </w:r>
            <w:del w:id="10048" w:author="Author">
              <w:r w:rsidRPr="00711388" w:rsidDel="003323F0">
                <w:rPr>
                  <w:lang w:val="en-GB"/>
                </w:rPr>
                <w:delText xml:space="preserve">  </w:delText>
              </w:r>
            </w:del>
            <w:ins w:id="10049" w:author="Author">
              <w:r w:rsidR="003323F0">
                <w:rPr>
                  <w:lang w:val="en-GB"/>
                </w:rPr>
                <w:t xml:space="preserve"> </w:t>
              </w:r>
            </w:ins>
            <w:r w:rsidRPr="00711388">
              <w:rPr>
                <w:lang w:val="en-GB"/>
              </w:rPr>
              <w:t>5 digits</w:t>
            </w:r>
          </w:p>
        </w:tc>
      </w:tr>
      <w:tr w:rsidR="00872AFE" w:rsidRPr="00711388" w:rsidDel="00AB7A73" w14:paraId="05B043E3" w14:textId="77777777" w:rsidTr="00567869">
        <w:trPr>
          <w:trHeight w:val="50"/>
        </w:trPr>
        <w:tc>
          <w:tcPr>
            <w:tcW w:w="871" w:type="dxa"/>
            <w:gridSpan w:val="2"/>
            <w:shd w:val="clear" w:color="auto" w:fill="auto"/>
          </w:tcPr>
          <w:p w14:paraId="588F65CE" w14:textId="77777777" w:rsidR="00872AFE" w:rsidRPr="00711388" w:rsidRDefault="00872AFE" w:rsidP="00567869">
            <w:pPr>
              <w:spacing w:after="0"/>
              <w:jc w:val="center"/>
              <w:rPr>
                <w:lang w:val="en-GB"/>
              </w:rPr>
            </w:pPr>
            <w:r w:rsidRPr="00711388">
              <w:rPr>
                <w:lang w:val="en-GB"/>
              </w:rPr>
              <w:lastRenderedPageBreak/>
              <w:t>C0031</w:t>
            </w:r>
          </w:p>
        </w:tc>
        <w:tc>
          <w:tcPr>
            <w:tcW w:w="2107" w:type="dxa"/>
            <w:shd w:val="clear" w:color="auto" w:fill="auto"/>
          </w:tcPr>
          <w:p w14:paraId="1041628F" w14:textId="77777777" w:rsidR="00872AFE" w:rsidRPr="00711388" w:rsidRDefault="00872AFE" w:rsidP="00567869">
            <w:pPr>
              <w:rPr>
                <w:lang w:val="en-GB"/>
              </w:rPr>
            </w:pPr>
            <w:r w:rsidRPr="00711388">
              <w:rPr>
                <w:lang w:val="en-GB"/>
              </w:rPr>
              <w:t>Type of code of the provider</w:t>
            </w:r>
          </w:p>
        </w:tc>
        <w:tc>
          <w:tcPr>
            <w:tcW w:w="6246" w:type="dxa"/>
            <w:shd w:val="clear" w:color="auto" w:fill="auto"/>
          </w:tcPr>
          <w:p w14:paraId="376ECFCE" w14:textId="77777777" w:rsidR="00872AFE" w:rsidRPr="00711388" w:rsidRDefault="00872AFE" w:rsidP="00567869">
            <w:pPr>
              <w:spacing w:after="0"/>
              <w:rPr>
                <w:lang w:val="en-GB"/>
              </w:rPr>
            </w:pPr>
            <w:r w:rsidRPr="00711388">
              <w:rPr>
                <w:lang w:val="en-GB"/>
              </w:rPr>
              <w:t>Type of ID Code used for the “Identification code of the provider” item. One of the options in the following closed list shall be used:</w:t>
            </w:r>
          </w:p>
          <w:p w14:paraId="3126F318" w14:textId="7184B216"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3E48B0B7" w14:textId="3E2758D9"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6AB73C19" w14:textId="77777777" w:rsidTr="00567869">
        <w:trPr>
          <w:gridBefore w:val="1"/>
          <w:wBefore w:w="10" w:type="dxa"/>
          <w:trHeight w:val="1140"/>
        </w:trPr>
        <w:tc>
          <w:tcPr>
            <w:tcW w:w="861" w:type="dxa"/>
            <w:shd w:val="clear" w:color="auto" w:fill="auto"/>
          </w:tcPr>
          <w:p w14:paraId="5629020D" w14:textId="77777777" w:rsidR="00872AFE" w:rsidRPr="00711388" w:rsidRDefault="00872AFE" w:rsidP="00567869">
            <w:pPr>
              <w:jc w:val="center"/>
              <w:rPr>
                <w:lang w:val="en-GB"/>
              </w:rPr>
            </w:pPr>
            <w:r w:rsidRPr="00711388">
              <w:rPr>
                <w:lang w:val="en-GB"/>
              </w:rPr>
              <w:t>C0040</w:t>
            </w:r>
          </w:p>
        </w:tc>
        <w:tc>
          <w:tcPr>
            <w:tcW w:w="2107" w:type="dxa"/>
            <w:shd w:val="clear" w:color="auto" w:fill="auto"/>
          </w:tcPr>
          <w:p w14:paraId="7E409B77" w14:textId="77777777" w:rsidR="00872AFE" w:rsidRPr="00711388" w:rsidRDefault="00872AFE" w:rsidP="00567869">
            <w:pPr>
              <w:rPr>
                <w:lang w:val="en-GB"/>
              </w:rPr>
            </w:pPr>
            <w:r w:rsidRPr="00711388">
              <w:rPr>
                <w:lang w:val="en-GB"/>
              </w:rPr>
              <w:t>Financial sector of the provider</w:t>
            </w:r>
          </w:p>
        </w:tc>
        <w:tc>
          <w:tcPr>
            <w:tcW w:w="6246" w:type="dxa"/>
            <w:shd w:val="clear" w:color="auto" w:fill="auto"/>
          </w:tcPr>
          <w:p w14:paraId="0F990FE8" w14:textId="77777777" w:rsidR="00872AFE" w:rsidRPr="00711388" w:rsidRDefault="00872AFE" w:rsidP="00567869">
            <w:pPr>
              <w:spacing w:after="0"/>
              <w:rPr>
                <w:lang w:val="en-GB"/>
              </w:rPr>
            </w:pPr>
            <w:r w:rsidRPr="00711388">
              <w:rPr>
                <w:lang w:val="en-GB"/>
              </w:rPr>
              <w:t>If the provider is part of financial sector within the meaning of Article 2 (8) of Directive 2002/87/EC, indicate: “banking sector”, “insurance and reinsurance sector” “investments services sector”.</w:t>
            </w:r>
          </w:p>
          <w:p w14:paraId="7E03EB81" w14:textId="77777777" w:rsidR="00872AFE" w:rsidRPr="00711388" w:rsidRDefault="00872AFE" w:rsidP="00567869">
            <w:pPr>
              <w:spacing w:after="0"/>
              <w:rPr>
                <w:lang w:val="en-GB"/>
              </w:rPr>
            </w:pPr>
            <w:r w:rsidRPr="00711388">
              <w:rPr>
                <w:lang w:val="en-GB"/>
              </w:rPr>
              <w:t>If the provider is not part of financial sector within the meaning of Article 2 (8) indicate: “other undertaking of the group”.</w:t>
            </w:r>
          </w:p>
          <w:p w14:paraId="776EA4DA" w14:textId="77777777" w:rsidR="00872AFE" w:rsidRPr="00711388" w:rsidRDefault="00872AFE" w:rsidP="00567869">
            <w:pPr>
              <w:spacing w:after="0"/>
              <w:rPr>
                <w:lang w:val="en-GB"/>
              </w:rPr>
            </w:pPr>
          </w:p>
        </w:tc>
      </w:tr>
      <w:tr w:rsidR="00872AFE" w:rsidRPr="00711388" w14:paraId="09D866F1" w14:textId="77777777" w:rsidTr="00567869">
        <w:trPr>
          <w:trHeight w:val="816"/>
        </w:trPr>
        <w:tc>
          <w:tcPr>
            <w:tcW w:w="871" w:type="dxa"/>
            <w:gridSpan w:val="2"/>
            <w:shd w:val="clear" w:color="auto" w:fill="auto"/>
            <w:hideMark/>
          </w:tcPr>
          <w:p w14:paraId="1289837F" w14:textId="77777777" w:rsidR="00872AFE" w:rsidRPr="00711388" w:rsidRDefault="00872AFE" w:rsidP="00567869">
            <w:pPr>
              <w:spacing w:after="0"/>
              <w:jc w:val="center"/>
              <w:rPr>
                <w:lang w:val="en-GB"/>
              </w:rPr>
            </w:pPr>
            <w:r w:rsidRPr="00711388">
              <w:rPr>
                <w:lang w:val="en-GB"/>
              </w:rPr>
              <w:t>C0050</w:t>
            </w:r>
          </w:p>
        </w:tc>
        <w:tc>
          <w:tcPr>
            <w:tcW w:w="2107" w:type="dxa"/>
            <w:shd w:val="clear" w:color="auto" w:fill="auto"/>
            <w:hideMark/>
          </w:tcPr>
          <w:p w14:paraId="40864EA4" w14:textId="77777777" w:rsidR="00872AFE" w:rsidRPr="00711388" w:rsidRDefault="00872AFE" w:rsidP="00567869">
            <w:pPr>
              <w:rPr>
                <w:lang w:val="en-GB"/>
              </w:rPr>
            </w:pPr>
            <w:r w:rsidRPr="00711388">
              <w:rPr>
                <w:lang w:val="en-GB"/>
              </w:rPr>
              <w:t>Beneficiary name</w:t>
            </w:r>
          </w:p>
        </w:tc>
        <w:tc>
          <w:tcPr>
            <w:tcW w:w="6246" w:type="dxa"/>
            <w:shd w:val="clear" w:color="auto" w:fill="auto"/>
            <w:hideMark/>
          </w:tcPr>
          <w:p w14:paraId="7B83C98F" w14:textId="77777777" w:rsidR="00872AFE" w:rsidRPr="00711388" w:rsidRDefault="00872AFE" w:rsidP="00567869">
            <w:pPr>
              <w:spacing w:after="0"/>
              <w:rPr>
                <w:lang w:val="en-GB"/>
              </w:rPr>
            </w:pPr>
            <w:r w:rsidRPr="00711388">
              <w:rPr>
                <w:lang w:val="en-GB"/>
              </w:rPr>
              <w:t xml:space="preserve">Name of the entity that is benefiting from the off-balance sheet guarantee. </w:t>
            </w:r>
          </w:p>
        </w:tc>
      </w:tr>
      <w:tr w:rsidR="00872AFE" w:rsidRPr="00711388" w:rsidDel="00AB7A73" w14:paraId="2E99A197" w14:textId="77777777" w:rsidTr="00567869">
        <w:trPr>
          <w:trHeight w:val="302"/>
        </w:trPr>
        <w:tc>
          <w:tcPr>
            <w:tcW w:w="871" w:type="dxa"/>
            <w:gridSpan w:val="2"/>
            <w:shd w:val="clear" w:color="auto" w:fill="auto"/>
            <w:hideMark/>
          </w:tcPr>
          <w:p w14:paraId="4DF1E5EB" w14:textId="77777777" w:rsidR="00872AFE" w:rsidRPr="00711388" w:rsidDel="00AB7A73" w:rsidRDefault="00872AFE" w:rsidP="00567869">
            <w:pPr>
              <w:spacing w:after="0"/>
              <w:jc w:val="center"/>
              <w:rPr>
                <w:lang w:val="en-GB"/>
              </w:rPr>
            </w:pPr>
            <w:r w:rsidRPr="00711388">
              <w:rPr>
                <w:lang w:val="en-GB"/>
              </w:rPr>
              <w:t>C0060</w:t>
            </w:r>
          </w:p>
        </w:tc>
        <w:tc>
          <w:tcPr>
            <w:tcW w:w="2107" w:type="dxa"/>
            <w:shd w:val="clear" w:color="auto" w:fill="auto"/>
            <w:hideMark/>
          </w:tcPr>
          <w:p w14:paraId="540E5551" w14:textId="77777777" w:rsidR="00872AFE" w:rsidRPr="00711388" w:rsidRDefault="00872AFE" w:rsidP="00567869">
            <w:pPr>
              <w:rPr>
                <w:lang w:val="en-GB"/>
              </w:rPr>
            </w:pPr>
            <w:r w:rsidRPr="00711388">
              <w:rPr>
                <w:lang w:val="en-GB"/>
              </w:rPr>
              <w:t>Identification code of the beneficiary</w:t>
            </w:r>
          </w:p>
        </w:tc>
        <w:tc>
          <w:tcPr>
            <w:tcW w:w="6246" w:type="dxa"/>
            <w:shd w:val="clear" w:color="auto" w:fill="auto"/>
            <w:hideMark/>
          </w:tcPr>
          <w:p w14:paraId="44EBE250" w14:textId="77777777" w:rsidR="00872AFE" w:rsidRPr="00711388" w:rsidRDefault="00872AFE" w:rsidP="00567869">
            <w:pPr>
              <w:spacing w:after="0"/>
              <w:rPr>
                <w:lang w:val="en-GB"/>
              </w:rPr>
            </w:pPr>
            <w:r w:rsidRPr="00711388">
              <w:rPr>
                <w:lang w:val="en-GB"/>
              </w:rPr>
              <w:t xml:space="preserve">The unique identification code attached to the beneficiary by this order of priority: </w:t>
            </w:r>
          </w:p>
          <w:p w14:paraId="2855E165" w14:textId="77777777" w:rsidR="00872AFE" w:rsidRPr="00711388" w:rsidRDefault="00872AFE" w:rsidP="00567869">
            <w:pPr>
              <w:spacing w:after="0"/>
              <w:rPr>
                <w:lang w:val="en-GB"/>
              </w:rPr>
            </w:pPr>
            <w:r w:rsidRPr="00711388">
              <w:rPr>
                <w:lang w:val="en-GB"/>
              </w:rPr>
              <w:t xml:space="preserve">- Legal Entity Identifier (LEI) mandatory if existing; </w:t>
            </w:r>
          </w:p>
          <w:p w14:paraId="01B49A5D" w14:textId="77777777" w:rsidR="00872AFE" w:rsidRPr="00711388" w:rsidRDefault="00872AFE" w:rsidP="00567869">
            <w:pPr>
              <w:spacing w:after="0"/>
              <w:rPr>
                <w:lang w:val="en-GB"/>
              </w:rPr>
            </w:pPr>
            <w:r w:rsidRPr="00711388">
              <w:rPr>
                <w:lang w:val="en-GB"/>
              </w:rPr>
              <w:t>- Specific code in case of absence of LEI code.</w:t>
            </w:r>
          </w:p>
          <w:p w14:paraId="08929DE2" w14:textId="77777777" w:rsidR="00872AFE" w:rsidRPr="00711388" w:rsidRDefault="00872AFE" w:rsidP="00567869">
            <w:pPr>
              <w:spacing w:after="0"/>
              <w:rPr>
                <w:lang w:val="en-GB"/>
              </w:rPr>
            </w:pPr>
            <w:r w:rsidRPr="00711388">
              <w:rPr>
                <w:lang w:val="en-GB"/>
              </w:rPr>
              <w:t xml:space="preserve">Specific code: </w:t>
            </w:r>
          </w:p>
          <w:p w14:paraId="7BBF8E23" w14:textId="77777777" w:rsidR="00872AFE" w:rsidRPr="00711388" w:rsidRDefault="00872AFE" w:rsidP="00567869">
            <w:pPr>
              <w:spacing w:after="0"/>
              <w:rPr>
                <w:lang w:val="en-GB"/>
              </w:rPr>
            </w:pPr>
            <w:r w:rsidRPr="00711388">
              <w:rPr>
                <w:lang w:val="en-GB"/>
              </w:rPr>
              <w:t>- For EEA regulated undertakings other than insurance and reinsurance undertakings within the group: identification code used in the local market, attributed by the undertaking's competent supervisory authority;</w:t>
            </w:r>
          </w:p>
          <w:p w14:paraId="7EBCDDE5" w14:textId="05B84479" w:rsidR="00872AFE" w:rsidRPr="00711388" w:rsidDel="00AB7A73" w:rsidRDefault="00872AFE" w:rsidP="00567869">
            <w:pPr>
              <w:spacing w:after="0"/>
              <w:rPr>
                <w:lang w:val="en-GB"/>
              </w:rPr>
            </w:pPr>
            <w:r w:rsidRPr="00711388">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w:t>
            </w:r>
            <w:del w:id="10050" w:author="Author">
              <w:r w:rsidRPr="00711388" w:rsidDel="003323F0">
                <w:rPr>
                  <w:lang w:val="en-GB"/>
                </w:rPr>
                <w:delText xml:space="preserve">  </w:delText>
              </w:r>
            </w:del>
            <w:ins w:id="10051" w:author="Author">
              <w:r w:rsidR="003323F0">
                <w:rPr>
                  <w:lang w:val="en-GB"/>
                </w:rPr>
                <w:t xml:space="preserve"> </w:t>
              </w:r>
            </w:ins>
            <w:r w:rsidRPr="00711388">
              <w:rPr>
                <w:lang w:val="en-GB"/>
              </w:rPr>
              <w:t>identification code of the parent undertaking +</w:t>
            </w:r>
            <w:del w:id="10052" w:author="Author">
              <w:r w:rsidRPr="00711388" w:rsidDel="003323F0">
                <w:rPr>
                  <w:lang w:val="en-GB"/>
                </w:rPr>
                <w:delText xml:space="preserve">  </w:delText>
              </w:r>
            </w:del>
            <w:ins w:id="10053" w:author="Author">
              <w:r w:rsidR="003323F0">
                <w:rPr>
                  <w:lang w:val="en-GB"/>
                </w:rPr>
                <w:t xml:space="preserve"> </w:t>
              </w:r>
            </w:ins>
            <w:r w:rsidRPr="00711388">
              <w:rPr>
                <w:lang w:val="en-GB"/>
              </w:rPr>
              <w:t>ISO 3166-1 alpha-2 code of the country of the undertaking +</w:t>
            </w:r>
            <w:del w:id="10054" w:author="Author">
              <w:r w:rsidRPr="00711388" w:rsidDel="003323F0">
                <w:rPr>
                  <w:lang w:val="en-GB"/>
                </w:rPr>
                <w:delText xml:space="preserve">  </w:delText>
              </w:r>
            </w:del>
            <w:ins w:id="10055" w:author="Author">
              <w:r w:rsidR="003323F0">
                <w:rPr>
                  <w:lang w:val="en-GB"/>
                </w:rPr>
                <w:t xml:space="preserve"> </w:t>
              </w:r>
            </w:ins>
            <w:r w:rsidRPr="00711388">
              <w:rPr>
                <w:lang w:val="en-GB"/>
              </w:rPr>
              <w:t>5 digits</w:t>
            </w:r>
          </w:p>
        </w:tc>
      </w:tr>
      <w:tr w:rsidR="00872AFE" w:rsidRPr="00711388" w:rsidDel="00AB7A73" w14:paraId="28EC7DEB" w14:textId="77777777" w:rsidTr="00567869">
        <w:trPr>
          <w:trHeight w:val="302"/>
        </w:trPr>
        <w:tc>
          <w:tcPr>
            <w:tcW w:w="871" w:type="dxa"/>
            <w:gridSpan w:val="2"/>
            <w:shd w:val="clear" w:color="auto" w:fill="auto"/>
          </w:tcPr>
          <w:p w14:paraId="56D8DA06" w14:textId="77777777" w:rsidR="00872AFE" w:rsidRPr="00711388" w:rsidRDefault="00872AFE" w:rsidP="00567869">
            <w:pPr>
              <w:spacing w:after="0"/>
              <w:jc w:val="center"/>
              <w:rPr>
                <w:lang w:val="en-GB"/>
              </w:rPr>
            </w:pPr>
            <w:r w:rsidRPr="00711388">
              <w:rPr>
                <w:lang w:val="en-GB"/>
              </w:rPr>
              <w:lastRenderedPageBreak/>
              <w:t>C0061</w:t>
            </w:r>
          </w:p>
        </w:tc>
        <w:tc>
          <w:tcPr>
            <w:tcW w:w="2107" w:type="dxa"/>
            <w:shd w:val="clear" w:color="auto" w:fill="auto"/>
          </w:tcPr>
          <w:p w14:paraId="5830EC8C" w14:textId="77777777" w:rsidR="00872AFE" w:rsidRPr="00711388" w:rsidRDefault="00872AFE" w:rsidP="00567869">
            <w:pPr>
              <w:rPr>
                <w:lang w:val="en-GB"/>
              </w:rPr>
            </w:pPr>
            <w:r w:rsidRPr="00711388">
              <w:rPr>
                <w:lang w:val="en-GB"/>
              </w:rPr>
              <w:t>Type of code of the beneficiary</w:t>
            </w:r>
          </w:p>
        </w:tc>
        <w:tc>
          <w:tcPr>
            <w:tcW w:w="6246" w:type="dxa"/>
            <w:shd w:val="clear" w:color="auto" w:fill="auto"/>
          </w:tcPr>
          <w:p w14:paraId="67EFA4ED" w14:textId="77777777" w:rsidR="00872AFE" w:rsidRPr="00711388" w:rsidRDefault="00872AFE" w:rsidP="00567869">
            <w:pPr>
              <w:spacing w:after="0"/>
              <w:rPr>
                <w:lang w:val="en-GB"/>
              </w:rPr>
            </w:pPr>
            <w:r w:rsidRPr="00711388">
              <w:rPr>
                <w:lang w:val="en-GB"/>
              </w:rPr>
              <w:t>Type of ID Code used for the “Identification code of the beneficiary” item. One of the options in the following closed list shall be used:</w:t>
            </w:r>
          </w:p>
          <w:p w14:paraId="6F9711C7" w14:textId="367D8126"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1191FEE6" w14:textId="61FAABB9"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63676D51" w14:textId="77777777" w:rsidTr="00567869">
        <w:trPr>
          <w:gridBefore w:val="1"/>
          <w:wBefore w:w="10" w:type="dxa"/>
          <w:trHeight w:val="1140"/>
        </w:trPr>
        <w:tc>
          <w:tcPr>
            <w:tcW w:w="861" w:type="dxa"/>
            <w:shd w:val="clear" w:color="auto" w:fill="auto"/>
          </w:tcPr>
          <w:p w14:paraId="13A77B56" w14:textId="77777777" w:rsidR="00872AFE" w:rsidRPr="00711388" w:rsidRDefault="00872AFE" w:rsidP="00567869">
            <w:pPr>
              <w:jc w:val="center"/>
              <w:rPr>
                <w:lang w:val="en-GB"/>
              </w:rPr>
            </w:pPr>
            <w:r w:rsidRPr="00711388">
              <w:rPr>
                <w:lang w:val="en-GB"/>
              </w:rPr>
              <w:t>C0070</w:t>
            </w:r>
          </w:p>
        </w:tc>
        <w:tc>
          <w:tcPr>
            <w:tcW w:w="2107" w:type="dxa"/>
            <w:shd w:val="clear" w:color="auto" w:fill="auto"/>
          </w:tcPr>
          <w:p w14:paraId="1B33595A" w14:textId="77777777" w:rsidR="00872AFE" w:rsidRPr="00711388" w:rsidRDefault="00872AFE" w:rsidP="00567869">
            <w:pPr>
              <w:rPr>
                <w:lang w:val="en-GB"/>
              </w:rPr>
            </w:pPr>
            <w:r w:rsidRPr="00711388">
              <w:rPr>
                <w:lang w:val="en-GB"/>
              </w:rPr>
              <w:t>Financial sector of the beneficiary</w:t>
            </w:r>
          </w:p>
        </w:tc>
        <w:tc>
          <w:tcPr>
            <w:tcW w:w="6246" w:type="dxa"/>
            <w:shd w:val="clear" w:color="auto" w:fill="auto"/>
          </w:tcPr>
          <w:p w14:paraId="1BF793A2" w14:textId="77777777" w:rsidR="00872AFE" w:rsidRPr="00711388" w:rsidRDefault="00872AFE" w:rsidP="00567869">
            <w:pPr>
              <w:spacing w:after="0"/>
              <w:rPr>
                <w:lang w:val="en-GB"/>
              </w:rPr>
            </w:pPr>
            <w:r w:rsidRPr="00711388">
              <w:rPr>
                <w:lang w:val="en-GB"/>
              </w:rPr>
              <w:t>If the beneficiary is part of financial sector within the meaning of Article 2 (8) of Directive 2002/87/EC, indicate: “banking sector”, “insurance and reinsurance sector” “investments services sector”.</w:t>
            </w:r>
          </w:p>
          <w:p w14:paraId="03E781B3" w14:textId="77777777" w:rsidR="00872AFE" w:rsidRPr="00711388" w:rsidRDefault="00872AFE" w:rsidP="00567869">
            <w:pPr>
              <w:spacing w:after="0"/>
              <w:rPr>
                <w:lang w:val="en-GB"/>
              </w:rPr>
            </w:pPr>
            <w:r w:rsidRPr="00711388">
              <w:rPr>
                <w:lang w:val="en-GB"/>
              </w:rPr>
              <w:t>If the beneficiary is not part of financial sector within the meaning of Article 2 (8) indicate: “other undertaking of the group”.</w:t>
            </w:r>
          </w:p>
        </w:tc>
      </w:tr>
      <w:tr w:rsidR="00872AFE" w:rsidRPr="00711388" w14:paraId="40280C2D" w14:textId="77777777" w:rsidTr="00567869">
        <w:trPr>
          <w:gridBefore w:val="1"/>
          <w:wBefore w:w="10" w:type="dxa"/>
          <w:trHeight w:val="940"/>
        </w:trPr>
        <w:tc>
          <w:tcPr>
            <w:tcW w:w="861" w:type="dxa"/>
            <w:shd w:val="clear" w:color="auto" w:fill="auto"/>
          </w:tcPr>
          <w:p w14:paraId="11D9AC99" w14:textId="77777777" w:rsidR="00872AFE" w:rsidRPr="00711388" w:rsidRDefault="00872AFE" w:rsidP="00567869">
            <w:pPr>
              <w:spacing w:after="0"/>
              <w:jc w:val="center"/>
              <w:rPr>
                <w:lang w:val="en-GB"/>
              </w:rPr>
            </w:pPr>
            <w:r w:rsidRPr="00711388">
              <w:rPr>
                <w:lang w:val="en-GB"/>
              </w:rPr>
              <w:t>C0080</w:t>
            </w:r>
          </w:p>
        </w:tc>
        <w:tc>
          <w:tcPr>
            <w:tcW w:w="2107" w:type="dxa"/>
            <w:shd w:val="clear" w:color="auto" w:fill="auto"/>
          </w:tcPr>
          <w:p w14:paraId="66BF19D5" w14:textId="77777777" w:rsidR="00872AFE" w:rsidRPr="00711388" w:rsidRDefault="00872AFE" w:rsidP="00567869">
            <w:pPr>
              <w:rPr>
                <w:lang w:val="en-GB"/>
              </w:rPr>
            </w:pPr>
            <w:r w:rsidRPr="00711388">
              <w:rPr>
                <w:lang w:val="en-GB"/>
              </w:rPr>
              <w:t>Indirect transactions</w:t>
            </w:r>
          </w:p>
        </w:tc>
        <w:tc>
          <w:tcPr>
            <w:tcW w:w="6246" w:type="dxa"/>
            <w:shd w:val="clear" w:color="auto" w:fill="auto"/>
          </w:tcPr>
          <w:p w14:paraId="4C4EFFAF" w14:textId="77777777" w:rsidR="00872AFE" w:rsidRPr="00711388" w:rsidRDefault="00872AFE" w:rsidP="00567869">
            <w:pPr>
              <w:spacing w:after="0"/>
              <w:rPr>
                <w:lang w:val="en-GB"/>
              </w:rPr>
            </w:pPr>
            <w:r w:rsidRPr="00711388">
              <w:rPr>
                <w:lang w:val="en-GB"/>
              </w:rPr>
              <w:t>If reported intragroup transaction is part of an indirect transaction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0DB3A75B" w14:textId="77777777" w:rsidR="00872AFE" w:rsidRPr="00711388" w:rsidRDefault="00872AFE" w:rsidP="00567869">
            <w:pPr>
              <w:spacing w:after="0"/>
              <w:rPr>
                <w:lang w:val="en-GB"/>
              </w:rPr>
            </w:pPr>
            <w:r w:rsidRPr="00711388">
              <w:rPr>
                <w:lang w:val="en-GB"/>
              </w:rPr>
              <w:t>If the reported intragroup transaction is not part of an indirect transaction, indicate No.</w:t>
            </w:r>
          </w:p>
        </w:tc>
      </w:tr>
      <w:tr w:rsidR="00872AFE" w:rsidRPr="00711388" w14:paraId="2EAA148F" w14:textId="77777777" w:rsidTr="00567869">
        <w:trPr>
          <w:gridBefore w:val="1"/>
          <w:wBefore w:w="10" w:type="dxa"/>
          <w:trHeight w:val="416"/>
        </w:trPr>
        <w:tc>
          <w:tcPr>
            <w:tcW w:w="861" w:type="dxa"/>
            <w:shd w:val="clear" w:color="auto" w:fill="auto"/>
            <w:hideMark/>
          </w:tcPr>
          <w:p w14:paraId="5B67E413" w14:textId="77777777" w:rsidR="00872AFE" w:rsidRPr="00711388" w:rsidRDefault="00872AFE" w:rsidP="00567869">
            <w:pPr>
              <w:spacing w:after="0"/>
              <w:jc w:val="center"/>
              <w:rPr>
                <w:lang w:val="en-GB"/>
              </w:rPr>
            </w:pPr>
            <w:r w:rsidRPr="00711388">
              <w:rPr>
                <w:lang w:val="en-GB"/>
              </w:rPr>
              <w:t>C0090</w:t>
            </w:r>
          </w:p>
        </w:tc>
        <w:tc>
          <w:tcPr>
            <w:tcW w:w="2107" w:type="dxa"/>
            <w:shd w:val="clear" w:color="auto" w:fill="auto"/>
            <w:hideMark/>
          </w:tcPr>
          <w:p w14:paraId="3BA5A2EA" w14:textId="77777777" w:rsidR="00872AFE" w:rsidRPr="00711388" w:rsidRDefault="00872AFE" w:rsidP="00567869">
            <w:pPr>
              <w:rPr>
                <w:lang w:val="en-GB"/>
              </w:rPr>
            </w:pPr>
            <w:r w:rsidRPr="00711388">
              <w:rPr>
                <w:lang w:val="en-GB"/>
              </w:rPr>
              <w:t>Single economic operation</w:t>
            </w:r>
          </w:p>
        </w:tc>
        <w:tc>
          <w:tcPr>
            <w:tcW w:w="6246" w:type="dxa"/>
            <w:shd w:val="clear" w:color="auto" w:fill="auto"/>
          </w:tcPr>
          <w:p w14:paraId="5C67C811" w14:textId="77777777" w:rsidR="00872AFE" w:rsidRPr="00711388" w:rsidRDefault="00872AFE" w:rsidP="00567869">
            <w:pPr>
              <w:spacing w:after="0"/>
              <w:rPr>
                <w:lang w:val="en-GB"/>
              </w:rPr>
            </w:pPr>
            <w:r w:rsidRPr="00711388">
              <w:rPr>
                <w:lang w:val="en-GB"/>
              </w:rPr>
              <w:t>If the reported intragroup transaction is part of single economic operation (cf. General comments supra), report the “ID of intragroup transaction” (C0010) of the related transaction in this cell.</w:t>
            </w:r>
          </w:p>
          <w:p w14:paraId="147324F2" w14:textId="77777777" w:rsidR="00872AFE" w:rsidRPr="00711388" w:rsidRDefault="00872AFE" w:rsidP="00567869">
            <w:pPr>
              <w:spacing w:after="0"/>
              <w:rPr>
                <w:lang w:val="en-GB"/>
              </w:rPr>
            </w:pPr>
            <w:r w:rsidRPr="00711388">
              <w:rPr>
                <w:lang w:val="en-GB"/>
              </w:rPr>
              <w:t>If more than two transactions are related, the ID code of the first related transaction needs to be reported as a reference to link all interconnected transactions.</w:t>
            </w:r>
          </w:p>
          <w:p w14:paraId="205D198E" w14:textId="77777777" w:rsidR="00872AFE" w:rsidRPr="00711388" w:rsidRDefault="00872AFE" w:rsidP="00567869">
            <w:pPr>
              <w:spacing w:after="0"/>
              <w:rPr>
                <w:lang w:val="en-GB"/>
              </w:rPr>
            </w:pPr>
            <w:r w:rsidRPr="00711388">
              <w:rPr>
                <w:lang w:val="en-GB"/>
              </w:rPr>
              <w:t>If the reported intragroup transaction is not part of single economic operation, indicate No</w:t>
            </w:r>
          </w:p>
        </w:tc>
      </w:tr>
      <w:tr w:rsidR="00872AFE" w:rsidRPr="00711388" w14:paraId="0FA9D540" w14:textId="77777777" w:rsidTr="00567869">
        <w:trPr>
          <w:gridBefore w:val="1"/>
          <w:wBefore w:w="10" w:type="dxa"/>
          <w:trHeight w:val="960"/>
        </w:trPr>
        <w:tc>
          <w:tcPr>
            <w:tcW w:w="861" w:type="dxa"/>
            <w:shd w:val="clear" w:color="auto" w:fill="auto"/>
            <w:hideMark/>
          </w:tcPr>
          <w:p w14:paraId="4DE37FB9" w14:textId="77777777" w:rsidR="00872AFE" w:rsidRPr="00711388" w:rsidRDefault="00872AFE" w:rsidP="00567869">
            <w:pPr>
              <w:spacing w:after="0"/>
              <w:jc w:val="center"/>
              <w:rPr>
                <w:lang w:val="en-GB"/>
              </w:rPr>
            </w:pPr>
            <w:r w:rsidRPr="00711388">
              <w:rPr>
                <w:lang w:val="en-GB"/>
              </w:rPr>
              <w:t>C0100</w:t>
            </w:r>
          </w:p>
        </w:tc>
        <w:tc>
          <w:tcPr>
            <w:tcW w:w="2107" w:type="dxa"/>
            <w:shd w:val="clear" w:color="auto" w:fill="auto"/>
            <w:hideMark/>
          </w:tcPr>
          <w:p w14:paraId="2BA7CAE1" w14:textId="77777777" w:rsidR="00872AFE" w:rsidRPr="00711388" w:rsidRDefault="00872AFE" w:rsidP="00567869">
            <w:pPr>
              <w:rPr>
                <w:lang w:val="en-GB"/>
              </w:rPr>
            </w:pPr>
            <w:r w:rsidRPr="00711388">
              <w:rPr>
                <w:lang w:val="en-GB"/>
              </w:rPr>
              <w:t>Transaction type</w:t>
            </w:r>
          </w:p>
        </w:tc>
        <w:tc>
          <w:tcPr>
            <w:tcW w:w="6246" w:type="dxa"/>
            <w:shd w:val="clear" w:color="auto" w:fill="auto"/>
          </w:tcPr>
          <w:p w14:paraId="5F1ED814" w14:textId="1A670546" w:rsidR="00872AFE" w:rsidRPr="00711388" w:rsidRDefault="00872AFE" w:rsidP="00567869">
            <w:pPr>
              <w:spacing w:after="0"/>
              <w:rPr>
                <w:lang w:val="en-GB"/>
              </w:rPr>
            </w:pPr>
            <w:r w:rsidRPr="00711388">
              <w:rPr>
                <w:lang w:val="en-GB"/>
              </w:rPr>
              <w:t>Identify the type of transaction. The following close</w:t>
            </w:r>
            <w:r w:rsidR="0035144A" w:rsidRPr="00711388">
              <w:rPr>
                <w:lang w:val="en-GB"/>
              </w:rPr>
              <w:t>d</w:t>
            </w:r>
            <w:r w:rsidRPr="00711388">
              <w:rPr>
                <w:lang w:val="en-GB"/>
              </w:rPr>
              <w:t xml:space="preserve"> list shall be used: </w:t>
            </w:r>
          </w:p>
          <w:p w14:paraId="3D5455E7" w14:textId="77777777" w:rsidR="00872AFE" w:rsidRPr="00711388" w:rsidRDefault="00872AFE" w:rsidP="00567869">
            <w:pPr>
              <w:spacing w:after="0"/>
              <w:rPr>
                <w:lang w:val="en-GB"/>
              </w:rPr>
            </w:pPr>
            <w:r w:rsidRPr="00711388">
              <w:rPr>
                <w:lang w:val="en-GB"/>
              </w:rPr>
              <w:t>1 - guarantees</w:t>
            </w:r>
          </w:p>
          <w:p w14:paraId="67704234" w14:textId="77777777" w:rsidR="00872AFE" w:rsidRPr="00711388" w:rsidRDefault="00872AFE" w:rsidP="00567869">
            <w:pPr>
              <w:spacing w:after="0"/>
              <w:rPr>
                <w:lang w:val="en-GB"/>
              </w:rPr>
            </w:pPr>
            <w:r w:rsidRPr="00711388">
              <w:rPr>
                <w:lang w:val="en-GB"/>
              </w:rPr>
              <w:t>2 - commitment</w:t>
            </w:r>
          </w:p>
          <w:p w14:paraId="58A8A313" w14:textId="77777777" w:rsidR="00872AFE" w:rsidRPr="00711388" w:rsidRDefault="00872AFE" w:rsidP="00567869">
            <w:pPr>
              <w:spacing w:after="0"/>
              <w:rPr>
                <w:lang w:val="en-GB"/>
              </w:rPr>
            </w:pPr>
            <w:r w:rsidRPr="00711388">
              <w:rPr>
                <w:lang w:val="en-GB"/>
              </w:rPr>
              <w:t>3 - letter of credit</w:t>
            </w:r>
          </w:p>
          <w:p w14:paraId="5884F61A" w14:textId="77777777" w:rsidR="00872AFE" w:rsidRPr="00711388" w:rsidRDefault="00872AFE" w:rsidP="00567869">
            <w:pPr>
              <w:spacing w:after="0"/>
              <w:rPr>
                <w:lang w:val="en-GB"/>
              </w:rPr>
            </w:pPr>
            <w:r w:rsidRPr="00711388">
              <w:rPr>
                <w:lang w:val="en-GB"/>
              </w:rPr>
              <w:t>4 - undrawn credit facilities</w:t>
            </w:r>
          </w:p>
          <w:p w14:paraId="7FE23A5A" w14:textId="77777777" w:rsidR="00872AFE" w:rsidRPr="00711388" w:rsidRDefault="00872AFE" w:rsidP="00567869">
            <w:pPr>
              <w:spacing w:after="0"/>
              <w:rPr>
                <w:lang w:val="en-GB"/>
              </w:rPr>
            </w:pPr>
            <w:r w:rsidRPr="00711388">
              <w:rPr>
                <w:lang w:val="en-GB"/>
              </w:rPr>
              <w:t>5 - assets purchased under outright forward purchase agreements (currency or other);</w:t>
            </w:r>
          </w:p>
          <w:p w14:paraId="24E59904" w14:textId="77777777" w:rsidR="00872AFE" w:rsidRPr="00711388" w:rsidRDefault="00872AFE" w:rsidP="00567869">
            <w:pPr>
              <w:spacing w:after="0"/>
              <w:rPr>
                <w:lang w:val="en-GB"/>
              </w:rPr>
            </w:pPr>
            <w:r w:rsidRPr="00711388">
              <w:rPr>
                <w:lang w:val="en-GB"/>
              </w:rPr>
              <w:t>6 - asset sale and repurchase agreements as referred to in Article 12(3) and (5) of Directive 86/635/EEC;</w:t>
            </w:r>
          </w:p>
          <w:p w14:paraId="172BEDEC" w14:textId="77777777" w:rsidR="00872AFE" w:rsidRPr="00711388" w:rsidRDefault="00872AFE" w:rsidP="00567869">
            <w:pPr>
              <w:spacing w:after="0"/>
              <w:rPr>
                <w:lang w:val="en-GB"/>
              </w:rPr>
            </w:pPr>
            <w:r w:rsidRPr="00711388">
              <w:rPr>
                <w:lang w:val="en-GB"/>
              </w:rPr>
              <w:t>7 - Contingent liabilities</w:t>
            </w:r>
          </w:p>
          <w:p w14:paraId="0B532472" w14:textId="77777777" w:rsidR="00872AFE" w:rsidRPr="00711388" w:rsidRDefault="00872AFE" w:rsidP="00567869">
            <w:pPr>
              <w:spacing w:after="0"/>
              <w:rPr>
                <w:lang w:val="en-GB"/>
              </w:rPr>
            </w:pPr>
            <w:r w:rsidRPr="00711388">
              <w:rPr>
                <w:lang w:val="en-GB"/>
              </w:rPr>
              <w:lastRenderedPageBreak/>
              <w:t>8 - other;</w:t>
            </w:r>
          </w:p>
        </w:tc>
      </w:tr>
      <w:tr w:rsidR="00872AFE" w:rsidRPr="00711388" w14:paraId="0C4B9CAB" w14:textId="77777777" w:rsidTr="00567869">
        <w:trPr>
          <w:gridBefore w:val="1"/>
          <w:wBefore w:w="10" w:type="dxa"/>
          <w:trHeight w:val="1235"/>
        </w:trPr>
        <w:tc>
          <w:tcPr>
            <w:tcW w:w="861" w:type="dxa"/>
            <w:shd w:val="clear" w:color="auto" w:fill="auto"/>
            <w:hideMark/>
          </w:tcPr>
          <w:p w14:paraId="0166B5B2" w14:textId="77777777" w:rsidR="00872AFE" w:rsidRPr="00711388" w:rsidRDefault="00872AFE" w:rsidP="00567869">
            <w:pPr>
              <w:spacing w:after="0"/>
              <w:jc w:val="center"/>
              <w:rPr>
                <w:lang w:val="en-GB"/>
              </w:rPr>
            </w:pPr>
            <w:r w:rsidRPr="00711388">
              <w:rPr>
                <w:lang w:val="en-GB"/>
              </w:rPr>
              <w:lastRenderedPageBreak/>
              <w:t>C0110</w:t>
            </w:r>
          </w:p>
        </w:tc>
        <w:tc>
          <w:tcPr>
            <w:tcW w:w="2107" w:type="dxa"/>
            <w:shd w:val="clear" w:color="auto" w:fill="auto"/>
            <w:hideMark/>
          </w:tcPr>
          <w:p w14:paraId="5C551F0A" w14:textId="77777777" w:rsidR="00872AFE" w:rsidRPr="00711388" w:rsidRDefault="00872AFE" w:rsidP="00567869">
            <w:pPr>
              <w:rPr>
                <w:lang w:val="en-GB"/>
              </w:rPr>
            </w:pPr>
            <w:r w:rsidRPr="00711388">
              <w:rPr>
                <w:lang w:val="en-GB"/>
              </w:rPr>
              <w:t>Transaction issue date</w:t>
            </w:r>
          </w:p>
        </w:tc>
        <w:tc>
          <w:tcPr>
            <w:tcW w:w="6246" w:type="dxa"/>
            <w:shd w:val="clear" w:color="auto" w:fill="auto"/>
          </w:tcPr>
          <w:p w14:paraId="4894B75F" w14:textId="77777777" w:rsidR="00872AFE" w:rsidRPr="00711388" w:rsidRDefault="00872AFE" w:rsidP="00567869">
            <w:pPr>
              <w:spacing w:after="0"/>
              <w:rPr>
                <w:lang w:val="en-GB"/>
              </w:rPr>
            </w:pPr>
            <w:r w:rsidRPr="00711388">
              <w:rPr>
                <w:lang w:val="en-GB"/>
              </w:rPr>
              <w:t>Identify the ISO 8601 (yyyy-mm-dd) code of the date when the transaction/issue takes effect.</w:t>
            </w:r>
          </w:p>
        </w:tc>
      </w:tr>
      <w:tr w:rsidR="00872AFE" w:rsidRPr="00711388" w14:paraId="42A037E5" w14:textId="77777777" w:rsidTr="00567869">
        <w:trPr>
          <w:gridBefore w:val="1"/>
          <w:wBefore w:w="10" w:type="dxa"/>
          <w:trHeight w:val="274"/>
        </w:trPr>
        <w:tc>
          <w:tcPr>
            <w:tcW w:w="861" w:type="dxa"/>
            <w:shd w:val="clear" w:color="auto" w:fill="auto"/>
            <w:hideMark/>
          </w:tcPr>
          <w:p w14:paraId="4BC607D7" w14:textId="77777777" w:rsidR="00872AFE" w:rsidRPr="00711388" w:rsidRDefault="00872AFE" w:rsidP="00567869">
            <w:pPr>
              <w:spacing w:after="0"/>
              <w:jc w:val="center"/>
              <w:rPr>
                <w:lang w:val="en-GB"/>
              </w:rPr>
            </w:pPr>
            <w:r w:rsidRPr="00711388">
              <w:rPr>
                <w:lang w:val="en-GB"/>
              </w:rPr>
              <w:t>C0120</w:t>
            </w:r>
          </w:p>
        </w:tc>
        <w:tc>
          <w:tcPr>
            <w:tcW w:w="2107" w:type="dxa"/>
            <w:shd w:val="clear" w:color="auto" w:fill="auto"/>
            <w:hideMark/>
          </w:tcPr>
          <w:p w14:paraId="07279408" w14:textId="77777777" w:rsidR="00872AFE" w:rsidRPr="00711388" w:rsidRDefault="00872AFE" w:rsidP="00567869">
            <w:pPr>
              <w:rPr>
                <w:lang w:val="en-GB"/>
              </w:rPr>
            </w:pPr>
            <w:r w:rsidRPr="00711388">
              <w:rPr>
                <w:lang w:val="en-GB"/>
              </w:rPr>
              <w:t>Expiry date of agreement / contract underlying transaction</w:t>
            </w:r>
          </w:p>
        </w:tc>
        <w:tc>
          <w:tcPr>
            <w:tcW w:w="6246" w:type="dxa"/>
            <w:shd w:val="clear" w:color="auto" w:fill="auto"/>
          </w:tcPr>
          <w:p w14:paraId="1466B0FB" w14:textId="77777777" w:rsidR="00872AFE" w:rsidRPr="00711388" w:rsidRDefault="00872AFE" w:rsidP="00567869">
            <w:pPr>
              <w:spacing w:after="0"/>
              <w:rPr>
                <w:lang w:val="en-GB"/>
              </w:rPr>
            </w:pPr>
            <w:r w:rsidRPr="00711388">
              <w:rPr>
                <w:lang w:val="en-GB"/>
              </w:rPr>
              <w:t>Where applicable, identify the ISO 8601 (yyyy-mm-dd) code of the date when the agreement/contract ceases. If the expiry date is perpetual use "9999-12-31".</w:t>
            </w:r>
          </w:p>
        </w:tc>
      </w:tr>
      <w:tr w:rsidR="00872AFE" w:rsidRPr="00711388" w14:paraId="394AA980" w14:textId="77777777" w:rsidTr="00567869">
        <w:trPr>
          <w:gridBefore w:val="1"/>
          <w:wBefore w:w="10" w:type="dxa"/>
          <w:trHeight w:val="570"/>
        </w:trPr>
        <w:tc>
          <w:tcPr>
            <w:tcW w:w="861" w:type="dxa"/>
            <w:shd w:val="clear" w:color="auto" w:fill="auto"/>
            <w:hideMark/>
          </w:tcPr>
          <w:p w14:paraId="178D1433" w14:textId="77777777" w:rsidR="00872AFE" w:rsidRPr="00711388" w:rsidRDefault="00872AFE" w:rsidP="00567869">
            <w:pPr>
              <w:spacing w:after="0"/>
              <w:jc w:val="center"/>
              <w:rPr>
                <w:lang w:val="en-GB"/>
              </w:rPr>
            </w:pPr>
            <w:r w:rsidRPr="00711388">
              <w:rPr>
                <w:lang w:val="en-GB"/>
              </w:rPr>
              <w:t>C0130</w:t>
            </w:r>
          </w:p>
        </w:tc>
        <w:tc>
          <w:tcPr>
            <w:tcW w:w="2107" w:type="dxa"/>
            <w:shd w:val="clear" w:color="auto" w:fill="auto"/>
            <w:hideMark/>
          </w:tcPr>
          <w:p w14:paraId="1A4CB15C" w14:textId="77777777" w:rsidR="00872AFE" w:rsidRPr="00711388" w:rsidRDefault="00872AFE" w:rsidP="00567869">
            <w:pPr>
              <w:rPr>
                <w:lang w:val="en-GB"/>
              </w:rPr>
            </w:pPr>
            <w:r w:rsidRPr="00711388">
              <w:rPr>
                <w:lang w:val="en-GB"/>
              </w:rPr>
              <w:t>Currency of transaction</w:t>
            </w:r>
          </w:p>
        </w:tc>
        <w:tc>
          <w:tcPr>
            <w:tcW w:w="6246" w:type="dxa"/>
            <w:shd w:val="clear" w:color="auto" w:fill="auto"/>
          </w:tcPr>
          <w:p w14:paraId="0B3CDF2E" w14:textId="77777777" w:rsidR="00872AFE" w:rsidRPr="00711388" w:rsidRDefault="00872AFE" w:rsidP="00567869">
            <w:pPr>
              <w:spacing w:after="0"/>
              <w:rPr>
                <w:lang w:val="en-GB"/>
              </w:rPr>
            </w:pPr>
            <w:r w:rsidRPr="00711388">
              <w:rPr>
                <w:lang w:val="en-GB"/>
              </w:rPr>
              <w:t>Identify the ISO 4217 alphabetic code of the currency in which the transaction took place. If there are two currencies involved, please identify both in cell Comments C0200</w:t>
            </w:r>
          </w:p>
        </w:tc>
      </w:tr>
      <w:tr w:rsidR="00872AFE" w:rsidRPr="00711388" w14:paraId="5AAE0EC0" w14:textId="77777777" w:rsidTr="00567869">
        <w:trPr>
          <w:gridBefore w:val="1"/>
          <w:wBefore w:w="10" w:type="dxa"/>
          <w:trHeight w:val="690"/>
        </w:trPr>
        <w:tc>
          <w:tcPr>
            <w:tcW w:w="861" w:type="dxa"/>
            <w:shd w:val="clear" w:color="auto" w:fill="auto"/>
            <w:hideMark/>
          </w:tcPr>
          <w:p w14:paraId="0055596A" w14:textId="77777777" w:rsidR="00872AFE" w:rsidRPr="00711388" w:rsidRDefault="00872AFE" w:rsidP="00567869">
            <w:pPr>
              <w:spacing w:after="0"/>
              <w:jc w:val="center"/>
              <w:rPr>
                <w:lang w:val="en-GB"/>
              </w:rPr>
            </w:pPr>
            <w:r w:rsidRPr="00711388">
              <w:rPr>
                <w:lang w:val="en-GB"/>
              </w:rPr>
              <w:t>C0140</w:t>
            </w:r>
          </w:p>
        </w:tc>
        <w:tc>
          <w:tcPr>
            <w:tcW w:w="2107" w:type="dxa"/>
            <w:shd w:val="clear" w:color="auto" w:fill="auto"/>
            <w:hideMark/>
          </w:tcPr>
          <w:p w14:paraId="6553D6AD" w14:textId="77777777" w:rsidR="00872AFE" w:rsidRPr="00711388" w:rsidRDefault="00872AFE" w:rsidP="00567869">
            <w:pPr>
              <w:rPr>
                <w:lang w:val="en-GB"/>
              </w:rPr>
            </w:pPr>
            <w:r w:rsidRPr="00711388">
              <w:rPr>
                <w:lang w:val="en-GB"/>
              </w:rPr>
              <w:t>Trigger event</w:t>
            </w:r>
          </w:p>
        </w:tc>
        <w:tc>
          <w:tcPr>
            <w:tcW w:w="6246" w:type="dxa"/>
            <w:shd w:val="clear" w:color="auto" w:fill="auto"/>
          </w:tcPr>
          <w:p w14:paraId="5C5F9A44" w14:textId="77777777" w:rsidR="00872AFE" w:rsidRPr="00711388" w:rsidRDefault="00872AFE" w:rsidP="00567869">
            <w:pPr>
              <w:spacing w:after="0"/>
              <w:rPr>
                <w:lang w:val="en-GB"/>
              </w:rPr>
            </w:pPr>
            <w:r w:rsidRPr="00711388">
              <w:rPr>
                <w:lang w:val="en-GB"/>
              </w:rPr>
              <w:t>Where applicable, brief description of event that would trigger the transaction/payment/liability/none e.g. event that would result in a contingent liability occurring.</w:t>
            </w:r>
          </w:p>
        </w:tc>
      </w:tr>
      <w:tr w:rsidR="00872AFE" w:rsidRPr="00711388" w14:paraId="407057F4" w14:textId="77777777" w:rsidTr="00567869">
        <w:trPr>
          <w:gridBefore w:val="1"/>
          <w:wBefore w:w="10" w:type="dxa"/>
          <w:trHeight w:val="690"/>
        </w:trPr>
        <w:tc>
          <w:tcPr>
            <w:tcW w:w="861" w:type="dxa"/>
            <w:shd w:val="clear" w:color="auto" w:fill="auto"/>
            <w:hideMark/>
          </w:tcPr>
          <w:p w14:paraId="6278B2BD" w14:textId="77777777" w:rsidR="00872AFE" w:rsidRPr="00711388" w:rsidRDefault="00872AFE" w:rsidP="00567869">
            <w:pPr>
              <w:spacing w:after="0"/>
              <w:jc w:val="center"/>
              <w:rPr>
                <w:lang w:val="en-GB"/>
              </w:rPr>
            </w:pPr>
            <w:r w:rsidRPr="00711388">
              <w:rPr>
                <w:lang w:val="en-GB"/>
              </w:rPr>
              <w:t>C0150</w:t>
            </w:r>
          </w:p>
        </w:tc>
        <w:tc>
          <w:tcPr>
            <w:tcW w:w="2107" w:type="dxa"/>
            <w:shd w:val="clear" w:color="auto" w:fill="auto"/>
            <w:hideMark/>
          </w:tcPr>
          <w:p w14:paraId="4B6DF871" w14:textId="77777777" w:rsidR="00872AFE" w:rsidRPr="00711388" w:rsidRDefault="00872AFE" w:rsidP="00567869">
            <w:pPr>
              <w:rPr>
                <w:lang w:val="en-GB"/>
              </w:rPr>
            </w:pPr>
            <w:r w:rsidRPr="00711388">
              <w:rPr>
                <w:lang w:val="en-GB"/>
              </w:rPr>
              <w:t>Value of transaction at starting date</w:t>
            </w:r>
          </w:p>
        </w:tc>
        <w:tc>
          <w:tcPr>
            <w:tcW w:w="6246" w:type="dxa"/>
            <w:shd w:val="clear" w:color="auto" w:fill="auto"/>
          </w:tcPr>
          <w:p w14:paraId="54E0E396" w14:textId="77777777" w:rsidR="00872AFE" w:rsidRPr="00711388" w:rsidRDefault="00872AFE" w:rsidP="00567869">
            <w:pPr>
              <w:spacing w:after="0"/>
              <w:rPr>
                <w:highlight w:val="yellow"/>
                <w:lang w:val="en-GB"/>
              </w:rPr>
            </w:pPr>
            <w:r w:rsidRPr="00711388">
              <w:rPr>
                <w:lang w:val="en-GB"/>
              </w:rPr>
              <w:t xml:space="preserve">Value of the transaction or collateral pledged at the starting date, recognised on the Solvency II balance sheet. </w:t>
            </w:r>
          </w:p>
          <w:p w14:paraId="5287D7D8" w14:textId="77777777" w:rsidR="00872AFE" w:rsidRPr="00711388" w:rsidRDefault="00872AFE" w:rsidP="00567869">
            <w:pPr>
              <w:spacing w:after="0"/>
              <w:rPr>
                <w:lang w:val="en-GB"/>
              </w:rPr>
            </w:pPr>
          </w:p>
        </w:tc>
      </w:tr>
      <w:tr w:rsidR="00872AFE" w:rsidRPr="00711388" w14:paraId="39FD4D57" w14:textId="77777777" w:rsidTr="00567869">
        <w:trPr>
          <w:gridBefore w:val="1"/>
          <w:wBefore w:w="10" w:type="dxa"/>
          <w:trHeight w:val="458"/>
        </w:trPr>
        <w:tc>
          <w:tcPr>
            <w:tcW w:w="861" w:type="dxa"/>
            <w:vMerge w:val="restart"/>
            <w:shd w:val="clear" w:color="auto" w:fill="auto"/>
            <w:hideMark/>
          </w:tcPr>
          <w:p w14:paraId="30EB075B" w14:textId="77777777" w:rsidR="00872AFE" w:rsidRPr="00711388" w:rsidRDefault="00872AFE" w:rsidP="00567869">
            <w:pPr>
              <w:spacing w:after="0"/>
              <w:jc w:val="center"/>
              <w:rPr>
                <w:lang w:val="en-GB"/>
              </w:rPr>
            </w:pPr>
            <w:r w:rsidRPr="00711388">
              <w:rPr>
                <w:lang w:val="en-GB"/>
              </w:rPr>
              <w:t>C0160</w:t>
            </w:r>
          </w:p>
        </w:tc>
        <w:tc>
          <w:tcPr>
            <w:tcW w:w="2107" w:type="dxa"/>
            <w:vMerge w:val="restart"/>
            <w:shd w:val="clear" w:color="auto" w:fill="auto"/>
            <w:hideMark/>
          </w:tcPr>
          <w:p w14:paraId="4385EE1F" w14:textId="77777777" w:rsidR="00872AFE" w:rsidRPr="00711388" w:rsidRDefault="00872AFE" w:rsidP="00567869">
            <w:pPr>
              <w:rPr>
                <w:lang w:val="en-GB"/>
              </w:rPr>
            </w:pPr>
            <w:r w:rsidRPr="00711388">
              <w:rPr>
                <w:lang w:val="en-GB"/>
              </w:rPr>
              <w:t>Value of transaction at reporting date</w:t>
            </w:r>
          </w:p>
        </w:tc>
        <w:tc>
          <w:tcPr>
            <w:tcW w:w="6246" w:type="dxa"/>
            <w:vMerge w:val="restart"/>
            <w:shd w:val="clear" w:color="auto" w:fill="auto"/>
          </w:tcPr>
          <w:p w14:paraId="040D00B8" w14:textId="77777777" w:rsidR="00872AFE" w:rsidRPr="00711388" w:rsidRDefault="00872AFE" w:rsidP="00567869">
            <w:pPr>
              <w:spacing w:after="0"/>
              <w:rPr>
                <w:lang w:val="en-GB"/>
              </w:rPr>
            </w:pPr>
            <w:r w:rsidRPr="00711388">
              <w:rPr>
                <w:lang w:val="en-GB"/>
              </w:rPr>
              <w:t xml:space="preserve">Value of the transaction, collateral pledged recognised on the Solvency II balance sheet at the reporting date. </w:t>
            </w:r>
          </w:p>
          <w:p w14:paraId="01E14413" w14:textId="77777777" w:rsidR="00872AFE" w:rsidRPr="00711388" w:rsidRDefault="00872AFE" w:rsidP="00567869">
            <w:pPr>
              <w:spacing w:after="0"/>
              <w:rPr>
                <w:lang w:val="en-GB"/>
              </w:rPr>
            </w:pPr>
          </w:p>
        </w:tc>
      </w:tr>
      <w:tr w:rsidR="00872AFE" w:rsidRPr="00711388" w14:paraId="6ABF6C28" w14:textId="77777777" w:rsidTr="00567869">
        <w:trPr>
          <w:gridBefore w:val="1"/>
          <w:wBefore w:w="10" w:type="dxa"/>
          <w:trHeight w:val="690"/>
        </w:trPr>
        <w:tc>
          <w:tcPr>
            <w:tcW w:w="861" w:type="dxa"/>
            <w:vMerge/>
            <w:hideMark/>
          </w:tcPr>
          <w:p w14:paraId="458CE48A" w14:textId="77777777" w:rsidR="00872AFE" w:rsidRPr="00711388" w:rsidRDefault="00872AFE" w:rsidP="00567869">
            <w:pPr>
              <w:spacing w:after="0"/>
              <w:jc w:val="center"/>
              <w:rPr>
                <w:lang w:val="en-GB"/>
              </w:rPr>
            </w:pPr>
          </w:p>
        </w:tc>
        <w:tc>
          <w:tcPr>
            <w:tcW w:w="2107" w:type="dxa"/>
            <w:vMerge/>
            <w:hideMark/>
          </w:tcPr>
          <w:p w14:paraId="49285C1F" w14:textId="77777777" w:rsidR="00872AFE" w:rsidRPr="00711388" w:rsidRDefault="00872AFE" w:rsidP="00567869">
            <w:pPr>
              <w:spacing w:after="0"/>
              <w:rPr>
                <w:lang w:val="en-GB"/>
              </w:rPr>
            </w:pPr>
          </w:p>
        </w:tc>
        <w:tc>
          <w:tcPr>
            <w:tcW w:w="6246" w:type="dxa"/>
            <w:vMerge/>
          </w:tcPr>
          <w:p w14:paraId="2C62F0DF" w14:textId="77777777" w:rsidR="00872AFE" w:rsidRPr="00711388" w:rsidRDefault="00872AFE" w:rsidP="00567869">
            <w:pPr>
              <w:spacing w:after="0"/>
              <w:rPr>
                <w:lang w:val="en-GB"/>
              </w:rPr>
            </w:pPr>
          </w:p>
        </w:tc>
      </w:tr>
      <w:tr w:rsidR="00872AFE" w:rsidRPr="00711388" w14:paraId="4604D3DF" w14:textId="77777777" w:rsidTr="00567869">
        <w:trPr>
          <w:gridBefore w:val="1"/>
          <w:wBefore w:w="10" w:type="dxa"/>
          <w:trHeight w:val="1320"/>
        </w:trPr>
        <w:tc>
          <w:tcPr>
            <w:tcW w:w="861" w:type="dxa"/>
            <w:shd w:val="clear" w:color="auto" w:fill="auto"/>
          </w:tcPr>
          <w:p w14:paraId="4CA52FDE" w14:textId="77777777" w:rsidR="00872AFE" w:rsidRPr="00711388" w:rsidRDefault="00872AFE" w:rsidP="00567869">
            <w:pPr>
              <w:spacing w:after="0"/>
              <w:jc w:val="center"/>
              <w:rPr>
                <w:lang w:val="en-GB"/>
              </w:rPr>
            </w:pPr>
            <w:r w:rsidRPr="00711388">
              <w:rPr>
                <w:lang w:val="en-GB"/>
              </w:rPr>
              <w:t>C0170</w:t>
            </w:r>
          </w:p>
        </w:tc>
        <w:tc>
          <w:tcPr>
            <w:tcW w:w="2107" w:type="dxa"/>
            <w:shd w:val="clear" w:color="auto" w:fill="auto"/>
          </w:tcPr>
          <w:p w14:paraId="782A42B8" w14:textId="77777777" w:rsidR="00872AFE" w:rsidRPr="00711388" w:rsidRDefault="00872AFE" w:rsidP="00567869">
            <w:pPr>
              <w:rPr>
                <w:lang w:val="en-GB"/>
              </w:rPr>
            </w:pPr>
            <w:r w:rsidRPr="00711388">
              <w:rPr>
                <w:lang w:val="en-GB"/>
              </w:rPr>
              <w:t>Maximum possible value of contingent liabilities</w:t>
            </w:r>
          </w:p>
        </w:tc>
        <w:tc>
          <w:tcPr>
            <w:tcW w:w="6246" w:type="dxa"/>
            <w:shd w:val="clear" w:color="auto" w:fill="auto"/>
          </w:tcPr>
          <w:p w14:paraId="084E7C57" w14:textId="77777777" w:rsidR="00872AFE" w:rsidRPr="00711388" w:rsidRDefault="00872AFE" w:rsidP="00567869">
            <w:pPr>
              <w:spacing w:after="0"/>
              <w:rPr>
                <w:lang w:val="en-GB"/>
              </w:rPr>
            </w:pPr>
            <w:r w:rsidRPr="00711388">
              <w:rPr>
                <w:lang w:val="en-GB"/>
              </w:rPr>
              <w:t>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SII 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p>
        </w:tc>
      </w:tr>
      <w:tr w:rsidR="00872AFE" w:rsidRPr="00711388" w14:paraId="6E412BF9" w14:textId="77777777" w:rsidTr="00567869">
        <w:trPr>
          <w:gridBefore w:val="1"/>
          <w:wBefore w:w="10" w:type="dxa"/>
          <w:trHeight w:val="1164"/>
        </w:trPr>
        <w:tc>
          <w:tcPr>
            <w:tcW w:w="861" w:type="dxa"/>
            <w:shd w:val="clear" w:color="auto" w:fill="auto"/>
          </w:tcPr>
          <w:p w14:paraId="4240E9AE" w14:textId="77777777" w:rsidR="00872AFE" w:rsidRPr="00711388" w:rsidRDefault="00872AFE" w:rsidP="00567869">
            <w:pPr>
              <w:spacing w:after="0"/>
              <w:jc w:val="center"/>
              <w:rPr>
                <w:lang w:val="en-GB"/>
              </w:rPr>
            </w:pPr>
            <w:r w:rsidRPr="00711388">
              <w:rPr>
                <w:lang w:val="en-GB"/>
              </w:rPr>
              <w:t>C0180</w:t>
            </w:r>
          </w:p>
        </w:tc>
        <w:tc>
          <w:tcPr>
            <w:tcW w:w="2107" w:type="dxa"/>
            <w:shd w:val="clear" w:color="auto" w:fill="auto"/>
          </w:tcPr>
          <w:p w14:paraId="4F517F9E" w14:textId="77777777" w:rsidR="00872AFE" w:rsidRPr="00711388" w:rsidRDefault="00872AFE" w:rsidP="00567869">
            <w:pPr>
              <w:rPr>
                <w:lang w:val="en-GB"/>
              </w:rPr>
            </w:pPr>
            <w:r w:rsidRPr="00711388">
              <w:rPr>
                <w:lang w:val="en-GB"/>
              </w:rPr>
              <w:t>Value of guaranteed assets</w:t>
            </w:r>
          </w:p>
        </w:tc>
        <w:tc>
          <w:tcPr>
            <w:tcW w:w="6246" w:type="dxa"/>
            <w:shd w:val="clear" w:color="auto" w:fill="auto"/>
          </w:tcPr>
          <w:p w14:paraId="0499AE36" w14:textId="77777777" w:rsidR="00872AFE" w:rsidRPr="00711388" w:rsidRDefault="00872AFE" w:rsidP="00567869">
            <w:pPr>
              <w:rPr>
                <w:lang w:val="en-GB"/>
              </w:rPr>
            </w:pPr>
            <w:r w:rsidRPr="00711388">
              <w:rPr>
                <w:lang w:val="en-GB"/>
              </w:rPr>
              <w:t>Value of the guaranteed asset for which the guarantees are received.</w:t>
            </w:r>
          </w:p>
          <w:p w14:paraId="16BD10FB" w14:textId="77777777" w:rsidR="00872AFE" w:rsidRPr="00711388" w:rsidRDefault="00872AFE" w:rsidP="00567869">
            <w:pPr>
              <w:spacing w:after="0"/>
              <w:rPr>
                <w:lang w:val="en-GB"/>
              </w:rPr>
            </w:pPr>
            <w:r w:rsidRPr="00711388">
              <w:rPr>
                <w:lang w:val="en-GB"/>
              </w:rPr>
              <w:t>Sectoral valuation principles may be relevant in this case.</w:t>
            </w:r>
          </w:p>
        </w:tc>
      </w:tr>
      <w:tr w:rsidR="00872AFE" w:rsidRPr="00711388" w14:paraId="70696A47" w14:textId="77777777" w:rsidTr="00567869">
        <w:trPr>
          <w:gridBefore w:val="1"/>
          <w:wBefore w:w="10" w:type="dxa"/>
          <w:trHeight w:val="1222"/>
        </w:trPr>
        <w:tc>
          <w:tcPr>
            <w:tcW w:w="861" w:type="dxa"/>
            <w:shd w:val="clear" w:color="auto" w:fill="auto"/>
          </w:tcPr>
          <w:p w14:paraId="5540D18A" w14:textId="77777777" w:rsidR="00872AFE" w:rsidRPr="00711388" w:rsidRDefault="00872AFE" w:rsidP="00567869">
            <w:pPr>
              <w:spacing w:after="0"/>
              <w:jc w:val="center"/>
              <w:rPr>
                <w:lang w:val="en-GB"/>
              </w:rPr>
            </w:pPr>
            <w:r w:rsidRPr="00711388">
              <w:rPr>
                <w:lang w:val="en-GB"/>
              </w:rPr>
              <w:lastRenderedPageBreak/>
              <w:t>C0190</w:t>
            </w:r>
          </w:p>
        </w:tc>
        <w:tc>
          <w:tcPr>
            <w:tcW w:w="2107" w:type="dxa"/>
            <w:shd w:val="clear" w:color="auto" w:fill="auto"/>
          </w:tcPr>
          <w:p w14:paraId="32B36C22" w14:textId="77777777" w:rsidR="00872AFE" w:rsidRPr="00711388" w:rsidRDefault="00872AFE" w:rsidP="00567869">
            <w:pPr>
              <w:rPr>
                <w:lang w:val="en-GB"/>
              </w:rPr>
            </w:pPr>
            <w:r w:rsidRPr="00711388">
              <w:rPr>
                <w:lang w:val="en-GB"/>
              </w:rPr>
              <w:t>Revenues stemming from the off-balance sheet items</w:t>
            </w:r>
          </w:p>
        </w:tc>
        <w:tc>
          <w:tcPr>
            <w:tcW w:w="6246" w:type="dxa"/>
            <w:shd w:val="clear" w:color="auto" w:fill="auto"/>
          </w:tcPr>
          <w:p w14:paraId="28481564" w14:textId="77777777" w:rsidR="00872AFE" w:rsidRPr="00711388" w:rsidRDefault="00872AFE" w:rsidP="00567869">
            <w:pPr>
              <w:spacing w:after="0"/>
              <w:rPr>
                <w:lang w:val="en-GB"/>
              </w:rPr>
            </w:pPr>
            <w:r w:rsidRPr="00711388">
              <w:rPr>
                <w:lang w:val="en-GB"/>
              </w:rPr>
              <w:t>Revenues associated to the provisions of the off-balance sheet transaction.</w:t>
            </w:r>
          </w:p>
        </w:tc>
      </w:tr>
      <w:tr w:rsidR="00872AFE" w:rsidRPr="00711388" w14:paraId="5F9D0F7C" w14:textId="77777777" w:rsidTr="00567869">
        <w:trPr>
          <w:gridBefore w:val="1"/>
          <w:wBefore w:w="10" w:type="dxa"/>
          <w:trHeight w:val="1222"/>
        </w:trPr>
        <w:tc>
          <w:tcPr>
            <w:tcW w:w="861" w:type="dxa"/>
            <w:shd w:val="clear" w:color="auto" w:fill="auto"/>
          </w:tcPr>
          <w:p w14:paraId="171F148A" w14:textId="77777777" w:rsidR="00872AFE" w:rsidRPr="00711388" w:rsidRDefault="00872AFE" w:rsidP="00567869">
            <w:pPr>
              <w:spacing w:after="0"/>
              <w:jc w:val="center"/>
              <w:rPr>
                <w:lang w:val="en-GB"/>
              </w:rPr>
            </w:pPr>
            <w:r w:rsidRPr="00711388">
              <w:rPr>
                <w:lang w:val="en-GB"/>
              </w:rPr>
              <w:t>C0200</w:t>
            </w:r>
          </w:p>
        </w:tc>
        <w:tc>
          <w:tcPr>
            <w:tcW w:w="2107" w:type="dxa"/>
            <w:shd w:val="clear" w:color="auto" w:fill="auto"/>
          </w:tcPr>
          <w:p w14:paraId="1E63B798" w14:textId="77777777" w:rsidR="00872AFE" w:rsidRPr="00711388" w:rsidRDefault="00872AFE" w:rsidP="00567869">
            <w:pPr>
              <w:rPr>
                <w:lang w:val="en-GB"/>
              </w:rPr>
            </w:pPr>
            <w:r w:rsidRPr="00711388">
              <w:rPr>
                <w:lang w:val="en-GB"/>
              </w:rPr>
              <w:t>Comments</w:t>
            </w:r>
          </w:p>
        </w:tc>
        <w:tc>
          <w:tcPr>
            <w:tcW w:w="6246" w:type="dxa"/>
            <w:shd w:val="clear" w:color="auto" w:fill="auto"/>
          </w:tcPr>
          <w:p w14:paraId="7287044E" w14:textId="77777777" w:rsidR="00872AFE" w:rsidRPr="00711388" w:rsidRDefault="00872AFE" w:rsidP="00567869">
            <w:pPr>
              <w:spacing w:after="0"/>
              <w:rPr>
                <w:lang w:val="en-GB"/>
              </w:rPr>
            </w:pPr>
            <w:r w:rsidRPr="00711388">
              <w:rPr>
                <w:lang w:val="en-GB"/>
              </w:rPr>
              <w:t xml:space="preserve">Comments shall contain: </w:t>
            </w:r>
          </w:p>
          <w:p w14:paraId="40BD061E" w14:textId="77777777" w:rsidR="00872AFE" w:rsidRPr="00711388" w:rsidRDefault="00872AFE" w:rsidP="0083381F">
            <w:pPr>
              <w:pStyle w:val="ListParagraph"/>
              <w:numPr>
                <w:ilvl w:val="0"/>
                <w:numId w:val="49"/>
              </w:numPr>
              <w:spacing w:after="0" w:line="240" w:lineRule="auto"/>
              <w:rPr>
                <w:rFonts w:ascii="Times New Roman" w:hAnsi="Times New Roman"/>
                <w:sz w:val="24"/>
                <w:szCs w:val="24"/>
                <w:lang w:eastAsia="en-GB"/>
              </w:rPr>
            </w:pPr>
            <w:r w:rsidRPr="00711388">
              <w:rPr>
                <w:rFonts w:ascii="Times New Roman" w:hAnsi="Times New Roman"/>
                <w:sz w:val="24"/>
                <w:szCs w:val="24"/>
                <w:lang w:eastAsia="en-GB"/>
              </w:rPr>
              <w:t>a notification if the transaction has not been performed at arm’s length</w:t>
            </w:r>
          </w:p>
          <w:p w14:paraId="2EA08863" w14:textId="77777777" w:rsidR="00872AFE" w:rsidRPr="00711388" w:rsidRDefault="00872AFE" w:rsidP="0083381F">
            <w:pPr>
              <w:pStyle w:val="ListParagraph"/>
              <w:numPr>
                <w:ilvl w:val="0"/>
                <w:numId w:val="49"/>
              </w:numPr>
              <w:spacing w:after="0" w:line="240" w:lineRule="auto"/>
              <w:rPr>
                <w:rFonts w:ascii="Times New Roman" w:hAnsi="Times New Roman"/>
              </w:rPr>
            </w:pPr>
            <w:r w:rsidRPr="00711388">
              <w:rPr>
                <w:rFonts w:ascii="Times New Roman" w:hAnsi="Times New Roman"/>
                <w:sz w:val="24"/>
                <w:szCs w:val="24"/>
                <w:lang w:eastAsia="en-GB"/>
              </w:rPr>
              <w:t>any other relevant information regarding the economic nature of the operation</w:t>
            </w:r>
          </w:p>
        </w:tc>
      </w:tr>
    </w:tbl>
    <w:p w14:paraId="2767F9DD" w14:textId="77777777" w:rsidR="00872AFE" w:rsidRPr="00711388" w:rsidRDefault="00872AFE" w:rsidP="00872AFE">
      <w:pPr>
        <w:rPr>
          <w:lang w:val="en-GB"/>
        </w:rPr>
      </w:pPr>
    </w:p>
    <w:p w14:paraId="5AE969C0" w14:textId="3668A850" w:rsidR="00872AFE" w:rsidRPr="00711388" w:rsidRDefault="00872AFE" w:rsidP="00872AFE">
      <w:pPr>
        <w:pStyle w:val="ManualHeading2"/>
        <w:ind w:left="851" w:hanging="851"/>
        <w:rPr>
          <w:lang w:val="en-GB"/>
        </w:rPr>
      </w:pPr>
      <w:r w:rsidRPr="00711388">
        <w:rPr>
          <w:i/>
          <w:lang w:val="en-GB"/>
        </w:rPr>
        <w:t>S.36.0</w:t>
      </w:r>
      <w:ins w:id="10056" w:author="Author">
        <w:r w:rsidR="00C1239B" w:rsidRPr="00711388">
          <w:rPr>
            <w:i/>
            <w:lang w:val="en-GB"/>
          </w:rPr>
          <w:t>7</w:t>
        </w:r>
      </w:ins>
      <w:del w:id="10057" w:author="Author">
        <w:r w:rsidRPr="00711388" w:rsidDel="00C1239B">
          <w:rPr>
            <w:i/>
            <w:lang w:val="en-GB"/>
          </w:rPr>
          <w:delText>4</w:delText>
        </w:r>
      </w:del>
      <w:r w:rsidRPr="00711388">
        <w:rPr>
          <w:i/>
          <w:lang w:val="en-GB"/>
        </w:rPr>
        <w:t xml:space="preserve"> </w:t>
      </w:r>
      <w:r w:rsidR="00845F43" w:rsidRPr="00711388">
        <w:rPr>
          <w:i/>
          <w:lang w:val="en-GB"/>
        </w:rPr>
        <w:t>-</w:t>
      </w:r>
      <w:r w:rsidRPr="00711388">
        <w:rPr>
          <w:i/>
          <w:lang w:val="en-GB"/>
        </w:rPr>
        <w:t xml:space="preserve"> IGT </w:t>
      </w:r>
      <w:r w:rsidR="00845F43" w:rsidRPr="00711388">
        <w:rPr>
          <w:i/>
          <w:lang w:val="en-GB"/>
        </w:rPr>
        <w:t>-</w:t>
      </w:r>
      <w:r w:rsidRPr="00711388">
        <w:rPr>
          <w:i/>
          <w:lang w:val="en-GB"/>
        </w:rPr>
        <w:t xml:space="preserve"> Insurance and Reinsurance</w:t>
      </w:r>
    </w:p>
    <w:p w14:paraId="478ADC1E" w14:textId="77777777" w:rsidR="00872AFE" w:rsidRPr="00711388" w:rsidRDefault="00872AFE" w:rsidP="00872AFE">
      <w:pPr>
        <w:rPr>
          <w:lang w:val="en-GB"/>
        </w:rPr>
      </w:pPr>
      <w:r w:rsidRPr="00711388">
        <w:rPr>
          <w:i/>
          <w:lang w:val="en-GB"/>
        </w:rPr>
        <w:t>General comments:</w:t>
      </w:r>
    </w:p>
    <w:p w14:paraId="352B3DEC" w14:textId="77777777" w:rsidR="00872AFE" w:rsidRPr="00711388" w:rsidRDefault="00872AFE" w:rsidP="00872AFE">
      <w:pPr>
        <w:rPr>
          <w:lang w:val="en-GB"/>
        </w:rPr>
      </w:pPr>
      <w:r w:rsidRPr="00711388">
        <w:rPr>
          <w:lang w:val="en-GB"/>
        </w:rPr>
        <w:t>This section relates to annual submission of information for individual entities.</w:t>
      </w:r>
      <w:r w:rsidRPr="00711388" w:rsidDel="00B82327">
        <w:rPr>
          <w:lang w:val="en-GB"/>
        </w:rPr>
        <w:t xml:space="preserve"> </w:t>
      </w:r>
      <w:r w:rsidRPr="00711388">
        <w:rPr>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p>
    <w:p w14:paraId="56F34419" w14:textId="77777777" w:rsidR="00872AFE" w:rsidRPr="00711388" w:rsidRDefault="00872AFE" w:rsidP="00872AFE">
      <w:pPr>
        <w:rPr>
          <w:lang w:val="en-GB"/>
        </w:rPr>
      </w:pPr>
      <w:r w:rsidRPr="00711388">
        <w:rPr>
          <w:lang w:val="en-GB"/>
        </w:rPr>
        <w:t xml:space="preserve"> These include, but not limited to: </w:t>
      </w:r>
    </w:p>
    <w:p w14:paraId="4D886A38"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Insurance contracts of entities within the scope of the group with insurance companies within the scope of the group</w:t>
      </w:r>
    </w:p>
    <w:p w14:paraId="055FB8D8"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reinsurance treaties between related undertakings of a group;</w:t>
      </w:r>
    </w:p>
    <w:p w14:paraId="4442E96C"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 xml:space="preserve">facultative reinsurance between related undertakings of a group; and </w:t>
      </w:r>
    </w:p>
    <w:p w14:paraId="56019B7D"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any other transaction that results in transferring underwriting risk (insurance risk) between related undertakings of a group.</w:t>
      </w:r>
    </w:p>
    <w:p w14:paraId="16B700A6" w14:textId="77777777" w:rsidR="00872AFE" w:rsidRPr="00711388" w:rsidRDefault="00872AFE" w:rsidP="00872AFE">
      <w:pPr>
        <w:suppressAutoHyphens/>
        <w:snapToGrid w:val="0"/>
        <w:ind w:left="28" w:firstLine="5"/>
        <w:rPr>
          <w:szCs w:val="20"/>
          <w:lang w:val="en-GB"/>
        </w:rPr>
      </w:pPr>
      <w:r w:rsidRPr="00711388">
        <w:rPr>
          <w:szCs w:val="20"/>
          <w:lang w:val="en-GB"/>
        </w:rPr>
        <w:t xml:space="preserve">This template shall include intragroup transactions that were: </w:t>
      </w:r>
    </w:p>
    <w:p w14:paraId="05A0ABE9"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 xml:space="preserve">in-force at the start of the reporting period. </w:t>
      </w:r>
    </w:p>
    <w:p w14:paraId="7FEFC7AE"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 xml:space="preserve">incepted during the reporting period and outstanding at the reporting date. </w:t>
      </w:r>
    </w:p>
    <w:p w14:paraId="2CCC6DB3" w14:textId="092778BA"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incepted and expired/matured during the reporting period.</w:t>
      </w:r>
      <w:del w:id="10058" w:author="Author">
        <w:r w:rsidRPr="00711388" w:rsidDel="003323F0">
          <w:rPr>
            <w:rFonts w:ascii="Times New Roman" w:hAnsi="Times New Roman"/>
            <w:sz w:val="24"/>
            <w:szCs w:val="24"/>
          </w:rPr>
          <w:delText xml:space="preserve">  </w:delText>
        </w:r>
      </w:del>
      <w:ins w:id="10059" w:author="Author">
        <w:r w:rsidR="003323F0">
          <w:rPr>
            <w:rFonts w:ascii="Times New Roman" w:hAnsi="Times New Roman"/>
            <w:sz w:val="24"/>
            <w:szCs w:val="24"/>
          </w:rPr>
          <w:t xml:space="preserve"> </w:t>
        </w:r>
      </w:ins>
    </w:p>
    <w:p w14:paraId="39993FDF" w14:textId="77777777" w:rsidR="00872AFE" w:rsidRPr="00711388" w:rsidRDefault="00872AFE" w:rsidP="00872AFE">
      <w:pPr>
        <w:suppressAutoHyphens/>
        <w:snapToGrid w:val="0"/>
        <w:ind w:left="28" w:firstLine="5"/>
        <w:rPr>
          <w:szCs w:val="20"/>
          <w:lang w:val="en-GB"/>
        </w:rPr>
      </w:pPr>
    </w:p>
    <w:p w14:paraId="473431AB" w14:textId="77777777" w:rsidR="00872AFE" w:rsidRPr="00711388" w:rsidRDefault="00872AFE" w:rsidP="00872AFE">
      <w:pPr>
        <w:suppressAutoHyphens/>
        <w:snapToGrid w:val="0"/>
        <w:ind w:left="28" w:firstLine="5"/>
        <w:rPr>
          <w:szCs w:val="20"/>
          <w:lang w:val="en-GB"/>
        </w:rPr>
      </w:pPr>
      <w:r w:rsidRPr="00711388">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386236ED" w14:textId="77777777" w:rsidR="00872AFE" w:rsidRPr="00711388" w:rsidRDefault="00872AFE" w:rsidP="00872AFE">
      <w:pPr>
        <w:suppressAutoHyphens/>
        <w:snapToGrid w:val="0"/>
        <w:ind w:left="28" w:firstLine="5"/>
        <w:rPr>
          <w:szCs w:val="20"/>
          <w:lang w:val="en-GB"/>
        </w:rPr>
      </w:pPr>
      <w:r w:rsidRPr="00711388">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2AE1F8B7" w14:textId="77777777" w:rsidR="00872AFE" w:rsidRPr="00711388" w:rsidRDefault="00872AFE" w:rsidP="00872AFE">
      <w:pPr>
        <w:suppressAutoHyphens/>
        <w:snapToGrid w:val="0"/>
        <w:rPr>
          <w:szCs w:val="20"/>
          <w:lang w:val="en-GB"/>
        </w:rPr>
      </w:pPr>
      <w:r w:rsidRPr="00711388">
        <w:rPr>
          <w:szCs w:val="20"/>
          <w:lang w:val="en-GB"/>
        </w:rPr>
        <w:t xml:space="preserve">Any element added to significant </w:t>
      </w:r>
      <w:r w:rsidRPr="00711388">
        <w:rPr>
          <w:lang w:val="en-GB"/>
        </w:rPr>
        <w:t>intragroup transaction</w:t>
      </w:r>
      <w:r w:rsidRPr="00711388">
        <w:rPr>
          <w:szCs w:val="20"/>
          <w:lang w:val="en-GB"/>
        </w:rPr>
        <w:t xml:space="preserve">s shall be reported as a separate </w:t>
      </w:r>
      <w:r w:rsidRPr="00711388">
        <w:rPr>
          <w:lang w:val="en-GB"/>
        </w:rPr>
        <w:t>intragroup transaction</w:t>
      </w:r>
      <w:r w:rsidRPr="00711388">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3A0F5D6C" w14:textId="77777777" w:rsidR="00872AFE" w:rsidRPr="00711388" w:rsidRDefault="00872AFE" w:rsidP="00872AFE">
      <w:pPr>
        <w:suppressAutoHyphens/>
        <w:snapToGrid w:val="0"/>
        <w:rPr>
          <w:szCs w:val="20"/>
          <w:lang w:val="en-GB"/>
        </w:rPr>
      </w:pPr>
      <w:r w:rsidRPr="00711388">
        <w:rPr>
          <w:szCs w:val="20"/>
          <w:lang w:val="en-GB"/>
        </w:rPr>
        <w:t xml:space="preserve">Where the transaction value is different for two transacting parties (e.g. a €10m transaction between A and B where A records €10m but B only receive €9.5m because of transactions </w:t>
      </w:r>
      <w:r w:rsidRPr="00711388">
        <w:rPr>
          <w:szCs w:val="20"/>
          <w:lang w:val="en-GB"/>
        </w:rPr>
        <w:lastRenderedPageBreak/>
        <w:t xml:space="preserve">costs, of say €0.5m has been expensed) the template shall record the maximum amount as the transaction amount, in this case €10m. </w:t>
      </w:r>
    </w:p>
    <w:p w14:paraId="7A7FC302" w14:textId="4A4F35D6" w:rsidR="00872AFE" w:rsidRPr="00711388" w:rsidRDefault="00872AFE" w:rsidP="00872AFE">
      <w:pPr>
        <w:suppressAutoHyphens/>
        <w:snapToGrid w:val="0"/>
        <w:rPr>
          <w:szCs w:val="20"/>
          <w:lang w:val="en-GB"/>
        </w:rPr>
      </w:pPr>
      <w:r w:rsidRPr="00711388">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711388">
        <w:rPr>
          <w:lang w:val="en-GB"/>
        </w:rPr>
        <w:t xml:space="preserve"> </w:t>
      </w:r>
      <w:r w:rsidRPr="00711388">
        <w:rPr>
          <w:szCs w:val="20"/>
          <w:lang w:val="en-GB"/>
        </w:rPr>
        <w:t xml:space="preserve">Where there is a chain of related </w:t>
      </w:r>
      <w:r w:rsidRPr="00711388">
        <w:rPr>
          <w:lang w:val="en-GB"/>
        </w:rPr>
        <w:t>intragroup transaction</w:t>
      </w:r>
      <w:r w:rsidRPr="00711388">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w:t>
      </w:r>
      <w:del w:id="10060" w:author="Author">
        <w:r w:rsidRPr="00711388" w:rsidDel="003323F0">
          <w:rPr>
            <w:szCs w:val="20"/>
            <w:lang w:val="en-GB"/>
          </w:rPr>
          <w:delText xml:space="preserve">  </w:delText>
        </w:r>
      </w:del>
      <w:ins w:id="10061" w:author="Author">
        <w:r w:rsidR="003323F0">
          <w:rPr>
            <w:szCs w:val="20"/>
            <w:lang w:val="en-GB"/>
          </w:rPr>
          <w:t xml:space="preserve"> </w:t>
        </w:r>
      </w:ins>
      <w:r w:rsidRPr="00711388">
        <w:rPr>
          <w:szCs w:val="20"/>
          <w:lang w:val="en-GB"/>
        </w:rPr>
        <w:t>but unregulated entities, this transaction shall also be reported.</w:t>
      </w:r>
    </w:p>
    <w:p w14:paraId="12692E92" w14:textId="77777777" w:rsidR="00872AFE" w:rsidRPr="00711388" w:rsidRDefault="00872AFE" w:rsidP="00872AFE">
      <w:pPr>
        <w:tabs>
          <w:tab w:val="left" w:pos="459"/>
        </w:tabs>
        <w:snapToGrid w:val="0"/>
        <w:spacing w:after="0"/>
        <w:ind w:left="175"/>
        <w:rPr>
          <w:szCs w:val="20"/>
          <w:lang w:val="en-GB"/>
        </w:rPr>
      </w:pPr>
    </w:p>
    <w:tbl>
      <w:tblPr>
        <w:tblW w:w="8627" w:type="dxa"/>
        <w:tblInd w:w="98" w:type="dxa"/>
        <w:tblLook w:val="04A0" w:firstRow="1" w:lastRow="0" w:firstColumn="1" w:lastColumn="0" w:noHBand="0" w:noVBand="1"/>
      </w:tblPr>
      <w:tblGrid>
        <w:gridCol w:w="1509"/>
        <w:gridCol w:w="1509"/>
        <w:gridCol w:w="5609"/>
        <w:tblGridChange w:id="10062">
          <w:tblGrid>
            <w:gridCol w:w="5"/>
            <w:gridCol w:w="1504"/>
            <w:gridCol w:w="5"/>
            <w:gridCol w:w="1504"/>
            <w:gridCol w:w="5"/>
            <w:gridCol w:w="5604"/>
            <w:gridCol w:w="5"/>
          </w:tblGrid>
        </w:tblGridChange>
      </w:tblGrid>
      <w:tr w:rsidR="00872AFE" w:rsidRPr="00711388" w14:paraId="6AE32C9A" w14:textId="77777777" w:rsidTr="00567869">
        <w:trPr>
          <w:trHeight w:val="337"/>
        </w:trPr>
        <w:tc>
          <w:tcPr>
            <w:tcW w:w="1509" w:type="dxa"/>
            <w:tcBorders>
              <w:top w:val="single" w:sz="4" w:space="0" w:color="auto"/>
              <w:left w:val="single" w:sz="4" w:space="0" w:color="auto"/>
              <w:bottom w:val="single" w:sz="4" w:space="0" w:color="auto"/>
              <w:right w:val="single" w:sz="4" w:space="0" w:color="auto"/>
            </w:tcBorders>
          </w:tcPr>
          <w:p w14:paraId="682C60D7" w14:textId="77777777" w:rsidR="00872AFE" w:rsidRPr="00711388" w:rsidRDefault="00872AFE" w:rsidP="00567869">
            <w:pPr>
              <w:spacing w:after="0"/>
              <w:jc w:val="center"/>
              <w:rPr>
                <w:lang w:val="en-GB"/>
              </w:rPr>
            </w:pPr>
            <w:r w:rsidRPr="00711388">
              <w:rPr>
                <w:b/>
                <w:bCs/>
                <w:lang w:val="en-GB"/>
              </w:rPr>
              <w:t>ITEM</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98C1517" w14:textId="77777777" w:rsidR="00872AFE" w:rsidRPr="00711388" w:rsidRDefault="00872AFE" w:rsidP="00567869">
            <w:pPr>
              <w:spacing w:after="0"/>
              <w:jc w:val="center"/>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5E11C5EE" w14:textId="77777777" w:rsidR="00872AFE" w:rsidRPr="00711388" w:rsidRDefault="00872AFE" w:rsidP="00567869">
            <w:pPr>
              <w:spacing w:after="0"/>
              <w:rPr>
                <w:lang w:val="en-GB"/>
              </w:rPr>
            </w:pPr>
            <w:r w:rsidRPr="00711388">
              <w:rPr>
                <w:b/>
                <w:bCs/>
                <w:lang w:val="en-GB"/>
              </w:rPr>
              <w:t>INSTRUCTIONS</w:t>
            </w:r>
          </w:p>
        </w:tc>
      </w:tr>
      <w:tr w:rsidR="00872AFE" w:rsidRPr="00711388" w14:paraId="4516BB36" w14:textId="77777777" w:rsidTr="00567869">
        <w:trPr>
          <w:trHeight w:val="570"/>
        </w:trPr>
        <w:tc>
          <w:tcPr>
            <w:tcW w:w="1509" w:type="dxa"/>
            <w:tcBorders>
              <w:top w:val="single" w:sz="4" w:space="0" w:color="auto"/>
              <w:left w:val="single" w:sz="4" w:space="0" w:color="auto"/>
              <w:bottom w:val="single" w:sz="4" w:space="0" w:color="auto"/>
              <w:right w:val="single" w:sz="4" w:space="0" w:color="auto"/>
            </w:tcBorders>
          </w:tcPr>
          <w:p w14:paraId="2832F46D" w14:textId="77777777" w:rsidR="00872AFE" w:rsidRPr="00711388" w:rsidRDefault="00872AFE" w:rsidP="00567869">
            <w:pPr>
              <w:jc w:val="center"/>
              <w:rPr>
                <w:lang w:val="en-GB"/>
              </w:rPr>
            </w:pPr>
            <w:r w:rsidRPr="00711388">
              <w:rPr>
                <w:lang w:val="en-GB"/>
              </w:rPr>
              <w:t>C0010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5D7C367" w14:textId="77777777" w:rsidR="00872AFE" w:rsidRPr="00711388" w:rsidRDefault="00872AFE" w:rsidP="00567869">
            <w:pPr>
              <w:jc w:val="left"/>
              <w:rPr>
                <w:lang w:val="en-GB"/>
              </w:rPr>
            </w:pPr>
            <w:r w:rsidRPr="00711388">
              <w:rPr>
                <w:lang w:val="en-GB"/>
              </w:rPr>
              <w:t>ID of the intragroup transaction</w:t>
            </w:r>
          </w:p>
        </w:tc>
        <w:tc>
          <w:tcPr>
            <w:tcW w:w="5609" w:type="dxa"/>
            <w:tcBorders>
              <w:top w:val="single" w:sz="4" w:space="0" w:color="auto"/>
              <w:left w:val="nil"/>
              <w:bottom w:val="single" w:sz="4" w:space="0" w:color="auto"/>
              <w:right w:val="single" w:sz="4" w:space="0" w:color="auto"/>
            </w:tcBorders>
            <w:shd w:val="clear" w:color="auto" w:fill="auto"/>
            <w:hideMark/>
          </w:tcPr>
          <w:p w14:paraId="01701D0A" w14:textId="77777777" w:rsidR="00872AFE" w:rsidRPr="00711388" w:rsidRDefault="00872AFE" w:rsidP="00567869">
            <w:pPr>
              <w:spacing w:after="0"/>
              <w:rPr>
                <w:lang w:val="en-GB"/>
              </w:rPr>
            </w:pPr>
            <w:r w:rsidRPr="00711388">
              <w:rPr>
                <w:lang w:val="en-GB"/>
              </w:rPr>
              <w:t>Unique internal identification code for each intragroup transaction. It shall be consistent over time.</w:t>
            </w:r>
          </w:p>
        </w:tc>
      </w:tr>
      <w:tr w:rsidR="00872AFE" w:rsidRPr="00711388" w14:paraId="779E5666" w14:textId="77777777" w:rsidTr="00567869">
        <w:trPr>
          <w:trHeight w:val="855"/>
        </w:trPr>
        <w:tc>
          <w:tcPr>
            <w:tcW w:w="1509" w:type="dxa"/>
            <w:tcBorders>
              <w:top w:val="single" w:sz="4" w:space="0" w:color="auto"/>
              <w:left w:val="single" w:sz="4" w:space="0" w:color="auto"/>
              <w:bottom w:val="single" w:sz="4" w:space="0" w:color="auto"/>
              <w:right w:val="single" w:sz="4" w:space="0" w:color="auto"/>
            </w:tcBorders>
          </w:tcPr>
          <w:p w14:paraId="1418D166" w14:textId="77777777" w:rsidR="00872AFE" w:rsidRPr="00711388" w:rsidRDefault="00872AFE" w:rsidP="00567869">
            <w:pPr>
              <w:jc w:val="center"/>
              <w:rPr>
                <w:lang w:val="en-GB"/>
              </w:rPr>
            </w:pPr>
            <w:r w:rsidRPr="00711388">
              <w:rPr>
                <w:lang w:val="en-GB"/>
              </w:rPr>
              <w:t>C0020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725FFA3" w14:textId="77777777" w:rsidR="00872AFE" w:rsidRPr="00711388" w:rsidRDefault="00872AFE" w:rsidP="00567869">
            <w:pPr>
              <w:jc w:val="left"/>
              <w:rPr>
                <w:lang w:val="en-GB"/>
              </w:rPr>
            </w:pPr>
            <w:r w:rsidRPr="00711388">
              <w:rPr>
                <w:lang w:val="en-GB"/>
              </w:rPr>
              <w:t>Insured party / Cedent name</w:t>
            </w:r>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27CCD1EE" w14:textId="77777777" w:rsidR="00872AFE" w:rsidRPr="00711388" w:rsidRDefault="00872AFE" w:rsidP="00567869">
            <w:pPr>
              <w:spacing w:after="0"/>
              <w:rPr>
                <w:lang w:val="en-GB"/>
              </w:rPr>
            </w:pPr>
            <w:r w:rsidRPr="00711388">
              <w:rPr>
                <w:lang w:val="en-GB"/>
              </w:rPr>
              <w:t>Legal name of the entity that has transferred the underwriting risk to another insurer or reinsurer within the group.</w:t>
            </w:r>
          </w:p>
        </w:tc>
      </w:tr>
      <w:tr w:rsidR="00872AFE" w:rsidRPr="00711388" w14:paraId="2A5C19BD" w14:textId="77777777" w:rsidTr="00567869">
        <w:trPr>
          <w:trHeight w:val="1140"/>
        </w:trPr>
        <w:tc>
          <w:tcPr>
            <w:tcW w:w="1509" w:type="dxa"/>
            <w:tcBorders>
              <w:top w:val="single" w:sz="4" w:space="0" w:color="auto"/>
              <w:left w:val="single" w:sz="4" w:space="0" w:color="auto"/>
              <w:bottom w:val="nil"/>
              <w:right w:val="single" w:sz="4" w:space="0" w:color="auto"/>
            </w:tcBorders>
          </w:tcPr>
          <w:p w14:paraId="10657713" w14:textId="77777777" w:rsidR="00872AFE" w:rsidRPr="00711388" w:rsidRDefault="00872AFE" w:rsidP="00567869">
            <w:pPr>
              <w:jc w:val="center"/>
              <w:rPr>
                <w:lang w:val="en-GB"/>
              </w:rPr>
            </w:pPr>
            <w:r w:rsidRPr="00711388">
              <w:rPr>
                <w:lang w:val="en-GB"/>
              </w:rPr>
              <w:t>C0030</w:t>
            </w:r>
          </w:p>
        </w:tc>
        <w:tc>
          <w:tcPr>
            <w:tcW w:w="1509" w:type="dxa"/>
            <w:tcBorders>
              <w:top w:val="single" w:sz="4" w:space="0" w:color="auto"/>
              <w:left w:val="single" w:sz="4" w:space="0" w:color="auto"/>
              <w:bottom w:val="nil"/>
              <w:right w:val="single" w:sz="4" w:space="0" w:color="auto"/>
            </w:tcBorders>
            <w:shd w:val="clear" w:color="auto" w:fill="auto"/>
            <w:hideMark/>
          </w:tcPr>
          <w:p w14:paraId="1F95DCA9" w14:textId="77777777" w:rsidR="00872AFE" w:rsidRPr="00711388" w:rsidRDefault="00872AFE" w:rsidP="00567869">
            <w:pPr>
              <w:jc w:val="left"/>
              <w:rPr>
                <w:lang w:val="en-GB"/>
              </w:rPr>
            </w:pPr>
            <w:r w:rsidRPr="00711388">
              <w:rPr>
                <w:lang w:val="en-GB"/>
              </w:rPr>
              <w:t>Identification code for insured party / cedent</w:t>
            </w:r>
          </w:p>
        </w:tc>
        <w:tc>
          <w:tcPr>
            <w:tcW w:w="5609" w:type="dxa"/>
            <w:tcBorders>
              <w:top w:val="single" w:sz="4" w:space="0" w:color="auto"/>
              <w:left w:val="nil"/>
              <w:bottom w:val="nil"/>
              <w:right w:val="single" w:sz="4" w:space="0" w:color="auto"/>
            </w:tcBorders>
            <w:shd w:val="clear" w:color="auto" w:fill="auto"/>
            <w:hideMark/>
          </w:tcPr>
          <w:p w14:paraId="533F012E" w14:textId="77777777" w:rsidR="00872AFE" w:rsidRPr="00711388" w:rsidRDefault="00872AFE" w:rsidP="00567869">
            <w:pPr>
              <w:spacing w:after="0"/>
              <w:rPr>
                <w:lang w:val="en-GB"/>
              </w:rPr>
            </w:pPr>
            <w:r w:rsidRPr="00711388">
              <w:rPr>
                <w:lang w:val="en-GB"/>
              </w:rPr>
              <w:t xml:space="preserve">The unique identification code attached to the investor/buyer/transferee by this order of priority: </w:t>
            </w:r>
          </w:p>
          <w:p w14:paraId="331D2DFC" w14:textId="77777777" w:rsidR="00872AFE" w:rsidRPr="00711388" w:rsidRDefault="00872AFE" w:rsidP="00567869">
            <w:pPr>
              <w:spacing w:after="0"/>
              <w:rPr>
                <w:lang w:val="en-GB"/>
              </w:rPr>
            </w:pPr>
            <w:r w:rsidRPr="00711388">
              <w:rPr>
                <w:lang w:val="en-GB"/>
              </w:rPr>
              <w:t xml:space="preserve">- Legal Entity Identifier (LEI) mandatory if existing; </w:t>
            </w:r>
          </w:p>
          <w:p w14:paraId="0179E216" w14:textId="77777777" w:rsidR="00872AFE" w:rsidRPr="00711388" w:rsidRDefault="00872AFE" w:rsidP="00567869">
            <w:pPr>
              <w:spacing w:after="0"/>
              <w:rPr>
                <w:lang w:val="en-GB"/>
              </w:rPr>
            </w:pPr>
            <w:r w:rsidRPr="00711388">
              <w:rPr>
                <w:lang w:val="en-GB"/>
              </w:rPr>
              <w:t>- Specific code in case of absence of LEI code.</w:t>
            </w:r>
          </w:p>
          <w:p w14:paraId="3BE308AF" w14:textId="77777777" w:rsidR="00872AFE" w:rsidRPr="00711388" w:rsidRDefault="00872AFE" w:rsidP="00567869">
            <w:pPr>
              <w:spacing w:after="0"/>
              <w:rPr>
                <w:lang w:val="en-GB"/>
              </w:rPr>
            </w:pPr>
            <w:r w:rsidRPr="00711388">
              <w:rPr>
                <w:lang w:val="en-GB"/>
              </w:rPr>
              <w:t xml:space="preserve">Specific code: </w:t>
            </w:r>
          </w:p>
          <w:p w14:paraId="0FD0FF3D" w14:textId="77777777" w:rsidR="00872AFE" w:rsidRPr="00711388" w:rsidRDefault="00872AFE" w:rsidP="00567869">
            <w:pPr>
              <w:spacing w:after="0"/>
              <w:rPr>
                <w:lang w:val="en-GB"/>
              </w:rPr>
            </w:pPr>
            <w:r w:rsidRPr="00711388">
              <w:rPr>
                <w:lang w:val="en-GB"/>
              </w:rPr>
              <w:t>- For EEA regulated undertakings other than insurance and reinsurance undertakings within the group: identification code used in the local market, attributed by the undertaking's competent supervisory authority;</w:t>
            </w:r>
          </w:p>
          <w:p w14:paraId="5FDC880C" w14:textId="77777777" w:rsidR="00872AFE" w:rsidRPr="00711388" w:rsidRDefault="00872AFE" w:rsidP="00567869">
            <w:pPr>
              <w:spacing w:after="0"/>
              <w:rPr>
                <w:lang w:val="en-GB"/>
              </w:rPr>
            </w:pPr>
            <w:r w:rsidRPr="00711388">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872AFE" w:rsidRPr="00711388" w14:paraId="05E146CC" w14:textId="77777777" w:rsidTr="00567869">
        <w:trPr>
          <w:trHeight w:val="1140"/>
        </w:trPr>
        <w:tc>
          <w:tcPr>
            <w:tcW w:w="1509" w:type="dxa"/>
            <w:tcBorders>
              <w:top w:val="single" w:sz="4" w:space="0" w:color="auto"/>
              <w:left w:val="single" w:sz="4" w:space="0" w:color="auto"/>
              <w:bottom w:val="nil"/>
              <w:right w:val="single" w:sz="4" w:space="0" w:color="auto"/>
            </w:tcBorders>
          </w:tcPr>
          <w:p w14:paraId="2A543849" w14:textId="77777777" w:rsidR="00872AFE" w:rsidRPr="00711388" w:rsidRDefault="00872AFE" w:rsidP="00567869">
            <w:pPr>
              <w:jc w:val="center"/>
              <w:rPr>
                <w:lang w:val="en-GB"/>
              </w:rPr>
            </w:pPr>
            <w:r w:rsidRPr="00711388">
              <w:rPr>
                <w:lang w:val="en-GB"/>
              </w:rPr>
              <w:t>C0031</w:t>
            </w:r>
          </w:p>
        </w:tc>
        <w:tc>
          <w:tcPr>
            <w:tcW w:w="1509" w:type="dxa"/>
            <w:tcBorders>
              <w:top w:val="single" w:sz="4" w:space="0" w:color="auto"/>
              <w:left w:val="single" w:sz="4" w:space="0" w:color="auto"/>
              <w:bottom w:val="nil"/>
              <w:right w:val="single" w:sz="4" w:space="0" w:color="auto"/>
            </w:tcBorders>
            <w:shd w:val="clear" w:color="auto" w:fill="auto"/>
          </w:tcPr>
          <w:p w14:paraId="7C000D13" w14:textId="77777777" w:rsidR="00872AFE" w:rsidRPr="00711388" w:rsidRDefault="00872AFE" w:rsidP="00567869">
            <w:pPr>
              <w:jc w:val="left"/>
              <w:rPr>
                <w:lang w:val="en-GB"/>
              </w:rPr>
            </w:pPr>
            <w:r w:rsidRPr="00711388">
              <w:rPr>
                <w:lang w:val="en-GB"/>
              </w:rPr>
              <w:t>Type of code for insured party / cedent</w:t>
            </w:r>
          </w:p>
        </w:tc>
        <w:tc>
          <w:tcPr>
            <w:tcW w:w="5609" w:type="dxa"/>
            <w:tcBorders>
              <w:top w:val="single" w:sz="4" w:space="0" w:color="auto"/>
              <w:left w:val="nil"/>
              <w:bottom w:val="nil"/>
              <w:right w:val="single" w:sz="4" w:space="0" w:color="auto"/>
            </w:tcBorders>
            <w:shd w:val="clear" w:color="auto" w:fill="auto"/>
          </w:tcPr>
          <w:p w14:paraId="290299D3" w14:textId="77777777" w:rsidR="00872AFE" w:rsidRPr="00711388" w:rsidRDefault="00872AFE" w:rsidP="00567869">
            <w:pPr>
              <w:spacing w:after="0"/>
              <w:rPr>
                <w:lang w:val="en-GB"/>
              </w:rPr>
            </w:pPr>
            <w:r w:rsidRPr="00711388">
              <w:rPr>
                <w:lang w:val="en-GB"/>
              </w:rPr>
              <w:t>Type of ID Code used for the “Identification code for investor / lender” item. One of the options in the following closed list shall be used:</w:t>
            </w:r>
          </w:p>
          <w:p w14:paraId="63D3FA4F" w14:textId="142E4B32"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56368D8D" w14:textId="6BA9F30D"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57D23E6D" w14:textId="77777777" w:rsidTr="00567869">
        <w:trPr>
          <w:trHeight w:val="855"/>
        </w:trPr>
        <w:tc>
          <w:tcPr>
            <w:tcW w:w="1509" w:type="dxa"/>
            <w:tcBorders>
              <w:top w:val="single" w:sz="4" w:space="0" w:color="auto"/>
              <w:left w:val="single" w:sz="4" w:space="0" w:color="auto"/>
              <w:bottom w:val="nil"/>
              <w:right w:val="single" w:sz="4" w:space="0" w:color="auto"/>
            </w:tcBorders>
          </w:tcPr>
          <w:p w14:paraId="2E65BB27" w14:textId="77777777" w:rsidR="00872AFE" w:rsidRPr="00711388" w:rsidRDefault="00872AFE" w:rsidP="00567869">
            <w:pPr>
              <w:jc w:val="center"/>
              <w:rPr>
                <w:lang w:val="en-GB"/>
              </w:rPr>
            </w:pPr>
            <w:r w:rsidRPr="00711388">
              <w:rPr>
                <w:lang w:val="en-GB"/>
              </w:rPr>
              <w:lastRenderedPageBreak/>
              <w:t>C0040</w:t>
            </w:r>
          </w:p>
        </w:tc>
        <w:tc>
          <w:tcPr>
            <w:tcW w:w="1509" w:type="dxa"/>
            <w:tcBorders>
              <w:top w:val="single" w:sz="4" w:space="0" w:color="auto"/>
              <w:left w:val="single" w:sz="4" w:space="0" w:color="auto"/>
              <w:bottom w:val="nil"/>
              <w:right w:val="single" w:sz="4" w:space="0" w:color="auto"/>
            </w:tcBorders>
            <w:shd w:val="clear" w:color="auto" w:fill="auto"/>
          </w:tcPr>
          <w:p w14:paraId="0FC9A61B" w14:textId="77777777" w:rsidR="00872AFE" w:rsidRPr="00711388" w:rsidRDefault="00872AFE" w:rsidP="00567869">
            <w:pPr>
              <w:jc w:val="left"/>
              <w:rPr>
                <w:lang w:val="en-GB"/>
              </w:rPr>
            </w:pPr>
            <w:r w:rsidRPr="00711388">
              <w:rPr>
                <w:lang w:val="en-GB"/>
              </w:rPr>
              <w:t>Sector of the insured party / cedent</w:t>
            </w:r>
          </w:p>
        </w:tc>
        <w:tc>
          <w:tcPr>
            <w:tcW w:w="5609" w:type="dxa"/>
            <w:tcBorders>
              <w:top w:val="single" w:sz="4" w:space="0" w:color="auto"/>
              <w:left w:val="nil"/>
              <w:bottom w:val="nil"/>
              <w:right w:val="single" w:sz="4" w:space="0" w:color="auto"/>
            </w:tcBorders>
            <w:shd w:val="clear" w:color="auto" w:fill="auto"/>
          </w:tcPr>
          <w:p w14:paraId="45F6129B" w14:textId="77777777" w:rsidR="00872AFE" w:rsidRPr="00711388" w:rsidRDefault="00872AFE" w:rsidP="00567869">
            <w:pPr>
              <w:spacing w:after="0"/>
              <w:rPr>
                <w:lang w:val="en-GB"/>
              </w:rPr>
            </w:pPr>
            <w:r w:rsidRPr="00711388">
              <w:rPr>
                <w:lang w:val="en-GB"/>
              </w:rPr>
              <w:t>If the insured party / cedent is part of financial sector within the meaning of Article 2 (8) of Directive 2002/87/EC, indicate: “banking sector”, “insurance and reinsurance sector” “investments services sector”.</w:t>
            </w:r>
          </w:p>
          <w:p w14:paraId="0C349203" w14:textId="77777777" w:rsidR="00872AFE" w:rsidRPr="00711388" w:rsidRDefault="00872AFE" w:rsidP="00567869">
            <w:pPr>
              <w:spacing w:after="0"/>
              <w:rPr>
                <w:lang w:val="en-GB"/>
              </w:rPr>
            </w:pPr>
            <w:r w:rsidRPr="00711388">
              <w:rPr>
                <w:lang w:val="en-GB"/>
              </w:rPr>
              <w:t>If the insured party / cedent is not part of financial sector within the meaning ofArticle 2 (8) indicate: “other undertaking of the group”.</w:t>
            </w:r>
          </w:p>
        </w:tc>
      </w:tr>
      <w:tr w:rsidR="00872AFE" w:rsidRPr="00711388" w14:paraId="2153EF58" w14:textId="77777777" w:rsidTr="00567869">
        <w:trPr>
          <w:trHeight w:val="855"/>
        </w:trPr>
        <w:tc>
          <w:tcPr>
            <w:tcW w:w="1509" w:type="dxa"/>
            <w:tcBorders>
              <w:top w:val="single" w:sz="4" w:space="0" w:color="auto"/>
              <w:left w:val="single" w:sz="4" w:space="0" w:color="auto"/>
              <w:bottom w:val="nil"/>
              <w:right w:val="single" w:sz="4" w:space="0" w:color="auto"/>
            </w:tcBorders>
          </w:tcPr>
          <w:p w14:paraId="37B1C46C" w14:textId="77777777" w:rsidR="00872AFE" w:rsidRPr="00711388" w:rsidRDefault="00872AFE" w:rsidP="00567869">
            <w:pPr>
              <w:jc w:val="center"/>
              <w:rPr>
                <w:lang w:val="en-GB"/>
              </w:rPr>
            </w:pPr>
            <w:r w:rsidRPr="00711388">
              <w:rPr>
                <w:lang w:val="en-GB"/>
              </w:rPr>
              <w:t>C0050</w:t>
            </w:r>
          </w:p>
        </w:tc>
        <w:tc>
          <w:tcPr>
            <w:tcW w:w="1509" w:type="dxa"/>
            <w:tcBorders>
              <w:top w:val="single" w:sz="4" w:space="0" w:color="auto"/>
              <w:left w:val="single" w:sz="4" w:space="0" w:color="auto"/>
              <w:bottom w:val="nil"/>
              <w:right w:val="single" w:sz="4" w:space="0" w:color="auto"/>
            </w:tcBorders>
            <w:shd w:val="clear" w:color="auto" w:fill="auto"/>
            <w:hideMark/>
          </w:tcPr>
          <w:p w14:paraId="39C9417F" w14:textId="77777777" w:rsidR="00872AFE" w:rsidRPr="00711388" w:rsidRDefault="00872AFE" w:rsidP="00567869">
            <w:pPr>
              <w:jc w:val="left"/>
              <w:rPr>
                <w:lang w:val="en-GB"/>
              </w:rPr>
            </w:pPr>
            <w:r w:rsidRPr="00711388">
              <w:rPr>
                <w:lang w:val="en-GB"/>
              </w:rPr>
              <w:t>Insurer / Reinsurer name</w:t>
            </w:r>
          </w:p>
        </w:tc>
        <w:tc>
          <w:tcPr>
            <w:tcW w:w="5609" w:type="dxa"/>
            <w:tcBorders>
              <w:top w:val="single" w:sz="4" w:space="0" w:color="auto"/>
              <w:left w:val="nil"/>
              <w:bottom w:val="nil"/>
              <w:right w:val="single" w:sz="4" w:space="0" w:color="auto"/>
            </w:tcBorders>
            <w:shd w:val="clear" w:color="auto" w:fill="auto"/>
            <w:hideMark/>
          </w:tcPr>
          <w:p w14:paraId="78E26BF1" w14:textId="77777777" w:rsidR="00872AFE" w:rsidRPr="00711388" w:rsidRDefault="00872AFE" w:rsidP="00567869">
            <w:pPr>
              <w:spacing w:after="0"/>
              <w:rPr>
                <w:lang w:val="en-GB"/>
              </w:rPr>
            </w:pPr>
            <w:r w:rsidRPr="00711388">
              <w:rPr>
                <w:lang w:val="en-GB"/>
              </w:rPr>
              <w:t>Legal name of the insurer/ reinsurer to whom the underwriting risk has been transferred.</w:t>
            </w:r>
          </w:p>
        </w:tc>
      </w:tr>
      <w:tr w:rsidR="00872AFE" w:rsidRPr="00711388" w14:paraId="258E5DD1" w14:textId="77777777" w:rsidTr="00567869">
        <w:trPr>
          <w:trHeight w:val="1140"/>
        </w:trPr>
        <w:tc>
          <w:tcPr>
            <w:tcW w:w="1509" w:type="dxa"/>
            <w:tcBorders>
              <w:top w:val="single" w:sz="4" w:space="0" w:color="auto"/>
              <w:left w:val="single" w:sz="4" w:space="0" w:color="auto"/>
              <w:bottom w:val="nil"/>
              <w:right w:val="single" w:sz="4" w:space="0" w:color="auto"/>
            </w:tcBorders>
          </w:tcPr>
          <w:p w14:paraId="2C11C0F0" w14:textId="77777777" w:rsidR="00872AFE" w:rsidRPr="00711388" w:rsidRDefault="00872AFE" w:rsidP="00567869">
            <w:pPr>
              <w:jc w:val="center"/>
              <w:rPr>
                <w:lang w:val="en-GB"/>
              </w:rPr>
            </w:pPr>
            <w:r w:rsidRPr="00711388">
              <w:rPr>
                <w:lang w:val="en-GB"/>
              </w:rPr>
              <w:t>C0060</w:t>
            </w:r>
          </w:p>
        </w:tc>
        <w:tc>
          <w:tcPr>
            <w:tcW w:w="1509" w:type="dxa"/>
            <w:tcBorders>
              <w:top w:val="single" w:sz="4" w:space="0" w:color="auto"/>
              <w:left w:val="single" w:sz="4" w:space="0" w:color="auto"/>
              <w:bottom w:val="nil"/>
              <w:right w:val="single" w:sz="4" w:space="0" w:color="auto"/>
            </w:tcBorders>
            <w:shd w:val="clear" w:color="auto" w:fill="auto"/>
            <w:hideMark/>
          </w:tcPr>
          <w:p w14:paraId="402372FB" w14:textId="77777777" w:rsidR="00872AFE" w:rsidRPr="00711388" w:rsidRDefault="00872AFE" w:rsidP="00567869">
            <w:pPr>
              <w:jc w:val="left"/>
              <w:rPr>
                <w:lang w:val="en-GB"/>
              </w:rPr>
            </w:pPr>
            <w:r w:rsidRPr="00711388">
              <w:rPr>
                <w:lang w:val="en-GB"/>
              </w:rPr>
              <w:t>Identification code of insurer / reinsurer</w:t>
            </w:r>
          </w:p>
        </w:tc>
        <w:tc>
          <w:tcPr>
            <w:tcW w:w="5609" w:type="dxa"/>
            <w:tcBorders>
              <w:top w:val="single" w:sz="4" w:space="0" w:color="auto"/>
              <w:left w:val="nil"/>
              <w:bottom w:val="nil"/>
              <w:right w:val="single" w:sz="4" w:space="0" w:color="auto"/>
            </w:tcBorders>
            <w:shd w:val="clear" w:color="auto" w:fill="auto"/>
            <w:hideMark/>
          </w:tcPr>
          <w:p w14:paraId="2AFEDF13" w14:textId="77777777" w:rsidR="00872AFE" w:rsidRPr="00711388" w:rsidRDefault="00872AFE" w:rsidP="00567869">
            <w:pPr>
              <w:spacing w:after="0"/>
              <w:rPr>
                <w:lang w:val="en-GB"/>
              </w:rPr>
            </w:pPr>
            <w:r w:rsidRPr="00711388">
              <w:rPr>
                <w:lang w:val="en-GB"/>
              </w:rPr>
              <w:t xml:space="preserve">The unique identification code attached to the investor/buyer/transferee by this order of priority: </w:t>
            </w:r>
            <w:r w:rsidRPr="00711388">
              <w:rPr>
                <w:lang w:val="en-GB"/>
              </w:rPr>
              <w:br/>
              <w:t xml:space="preserve">- Legal Entity Identifier (LEI) mandatory if existing; </w:t>
            </w:r>
          </w:p>
          <w:p w14:paraId="0EC0B838" w14:textId="77777777" w:rsidR="00872AFE" w:rsidRPr="00711388" w:rsidRDefault="00872AFE" w:rsidP="00567869">
            <w:pPr>
              <w:spacing w:after="0"/>
              <w:rPr>
                <w:lang w:val="en-GB"/>
              </w:rPr>
            </w:pPr>
            <w:r w:rsidRPr="00711388">
              <w:rPr>
                <w:lang w:val="en-GB"/>
              </w:rPr>
              <w:t>- Specific code in case of absence of LEI code.</w:t>
            </w:r>
          </w:p>
          <w:p w14:paraId="1267E76E" w14:textId="77777777" w:rsidR="00872AFE" w:rsidRPr="00711388" w:rsidRDefault="00872AFE" w:rsidP="00567869">
            <w:pPr>
              <w:spacing w:after="0"/>
              <w:rPr>
                <w:lang w:val="en-GB"/>
              </w:rPr>
            </w:pPr>
            <w:r w:rsidRPr="00711388">
              <w:rPr>
                <w:lang w:val="en-GB"/>
              </w:rPr>
              <w:t xml:space="preserve">Specific code: </w:t>
            </w:r>
          </w:p>
          <w:p w14:paraId="37262B72" w14:textId="77777777" w:rsidR="00872AFE" w:rsidRPr="00711388" w:rsidRDefault="00872AFE" w:rsidP="00567869">
            <w:pPr>
              <w:spacing w:after="0"/>
              <w:rPr>
                <w:lang w:val="en-GB"/>
              </w:rPr>
            </w:pPr>
            <w:r w:rsidRPr="00711388">
              <w:rPr>
                <w:lang w:val="en-GB"/>
              </w:rPr>
              <w:t>- For EEA regulated undertakings other than insurance and reinsurance undertakings within the group: identification code used in the local market, attributed by the undertaking's competent supervisory authority;</w:t>
            </w:r>
          </w:p>
          <w:p w14:paraId="4E5D8F00" w14:textId="77777777" w:rsidR="00872AFE" w:rsidRPr="00711388" w:rsidRDefault="00872AFE" w:rsidP="00567869">
            <w:pPr>
              <w:spacing w:after="0"/>
              <w:rPr>
                <w:lang w:val="en-GB"/>
              </w:rPr>
            </w:pPr>
            <w:r w:rsidRPr="00711388">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7643E3FD" w14:textId="77777777" w:rsidR="00872AFE" w:rsidRPr="00711388" w:rsidRDefault="00872AFE" w:rsidP="00567869">
            <w:pPr>
              <w:spacing w:after="0"/>
              <w:rPr>
                <w:lang w:val="en-GB"/>
              </w:rPr>
            </w:pPr>
            <w:r w:rsidRPr="00711388">
              <w:rPr>
                <w:lang w:val="en-GB"/>
              </w:rPr>
              <w:t xml:space="preserve"> identification code of the parent undertaking + </w:t>
            </w:r>
            <w:r w:rsidRPr="00711388">
              <w:rPr>
                <w:lang w:val="en-GB"/>
              </w:rPr>
              <w:br/>
              <w:t xml:space="preserve"> ISO 3166-1 alpha-2 code of the country of the undertaking + </w:t>
            </w:r>
            <w:r w:rsidRPr="00711388">
              <w:rPr>
                <w:lang w:val="en-GB"/>
              </w:rPr>
              <w:br/>
              <w:t xml:space="preserve"> 5 digits</w:t>
            </w:r>
          </w:p>
        </w:tc>
      </w:tr>
      <w:tr w:rsidR="00872AFE" w:rsidRPr="00711388" w14:paraId="39FAC87C" w14:textId="77777777" w:rsidTr="00567869">
        <w:trPr>
          <w:trHeight w:val="1140"/>
        </w:trPr>
        <w:tc>
          <w:tcPr>
            <w:tcW w:w="1509" w:type="dxa"/>
            <w:tcBorders>
              <w:top w:val="single" w:sz="4" w:space="0" w:color="auto"/>
              <w:left w:val="single" w:sz="4" w:space="0" w:color="auto"/>
              <w:bottom w:val="nil"/>
              <w:right w:val="single" w:sz="4" w:space="0" w:color="auto"/>
            </w:tcBorders>
          </w:tcPr>
          <w:p w14:paraId="61B1ECF8" w14:textId="77777777" w:rsidR="00872AFE" w:rsidRPr="00711388" w:rsidRDefault="00872AFE" w:rsidP="00567869">
            <w:pPr>
              <w:jc w:val="center"/>
              <w:rPr>
                <w:lang w:val="en-GB"/>
              </w:rPr>
            </w:pPr>
            <w:r w:rsidRPr="00711388">
              <w:rPr>
                <w:lang w:val="en-GB"/>
              </w:rPr>
              <w:t>C0061</w:t>
            </w:r>
          </w:p>
        </w:tc>
        <w:tc>
          <w:tcPr>
            <w:tcW w:w="1509" w:type="dxa"/>
            <w:tcBorders>
              <w:top w:val="single" w:sz="4" w:space="0" w:color="auto"/>
              <w:left w:val="single" w:sz="4" w:space="0" w:color="auto"/>
              <w:bottom w:val="nil"/>
              <w:right w:val="single" w:sz="4" w:space="0" w:color="auto"/>
            </w:tcBorders>
            <w:shd w:val="clear" w:color="auto" w:fill="auto"/>
          </w:tcPr>
          <w:p w14:paraId="01DCE254" w14:textId="77777777" w:rsidR="00872AFE" w:rsidRPr="00711388" w:rsidRDefault="00872AFE" w:rsidP="00567869">
            <w:pPr>
              <w:jc w:val="left"/>
              <w:rPr>
                <w:lang w:val="en-GB"/>
              </w:rPr>
            </w:pPr>
            <w:r w:rsidRPr="00711388">
              <w:rPr>
                <w:lang w:val="en-GB"/>
              </w:rPr>
              <w:t>Type of code of insurer / reinsurer</w:t>
            </w:r>
          </w:p>
        </w:tc>
        <w:tc>
          <w:tcPr>
            <w:tcW w:w="5609" w:type="dxa"/>
            <w:tcBorders>
              <w:top w:val="single" w:sz="4" w:space="0" w:color="auto"/>
              <w:left w:val="nil"/>
              <w:bottom w:val="nil"/>
              <w:right w:val="single" w:sz="4" w:space="0" w:color="auto"/>
            </w:tcBorders>
            <w:shd w:val="clear" w:color="auto" w:fill="auto"/>
          </w:tcPr>
          <w:p w14:paraId="11E36A23" w14:textId="77777777" w:rsidR="00872AFE" w:rsidRPr="00711388" w:rsidRDefault="00872AFE" w:rsidP="00567869">
            <w:pPr>
              <w:spacing w:after="0"/>
              <w:rPr>
                <w:lang w:val="en-GB"/>
              </w:rPr>
            </w:pPr>
            <w:r w:rsidRPr="00711388">
              <w:rPr>
                <w:lang w:val="en-GB"/>
              </w:rPr>
              <w:t>Type of ID Code used for the “Identification code of insurer/ reinsurer” item. One of the options in the following closed list shall be used:</w:t>
            </w:r>
          </w:p>
          <w:p w14:paraId="5C6B8E57" w14:textId="708FE266"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25409758" w14:textId="5CC9D1F8"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775D0201" w14:textId="77777777" w:rsidTr="00567869">
        <w:trPr>
          <w:trHeight w:val="855"/>
        </w:trPr>
        <w:tc>
          <w:tcPr>
            <w:tcW w:w="1509" w:type="dxa"/>
            <w:tcBorders>
              <w:top w:val="single" w:sz="4" w:space="0" w:color="auto"/>
              <w:left w:val="single" w:sz="4" w:space="0" w:color="auto"/>
              <w:bottom w:val="single" w:sz="4" w:space="0" w:color="auto"/>
              <w:right w:val="single" w:sz="4" w:space="0" w:color="auto"/>
            </w:tcBorders>
          </w:tcPr>
          <w:p w14:paraId="64EA1BC1" w14:textId="77777777" w:rsidR="00872AFE" w:rsidRPr="00711388" w:rsidRDefault="00872AFE" w:rsidP="00567869">
            <w:pPr>
              <w:jc w:val="center"/>
              <w:rPr>
                <w:lang w:val="en-GB"/>
              </w:rPr>
            </w:pPr>
            <w:r w:rsidRPr="00711388">
              <w:rPr>
                <w:lang w:val="en-GB"/>
              </w:rPr>
              <w:t>C0070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437ABBC" w14:textId="77777777" w:rsidR="00872AFE" w:rsidRPr="00711388" w:rsidRDefault="00872AFE" w:rsidP="00567869">
            <w:pPr>
              <w:jc w:val="left"/>
              <w:rPr>
                <w:lang w:val="en-GB"/>
              </w:rPr>
            </w:pPr>
            <w:r w:rsidRPr="00711388">
              <w:rPr>
                <w:lang w:val="en-GB"/>
              </w:rPr>
              <w:t>Sector of the insurer / reinsurer</w:t>
            </w:r>
          </w:p>
        </w:tc>
        <w:tc>
          <w:tcPr>
            <w:tcW w:w="5609" w:type="dxa"/>
            <w:tcBorders>
              <w:top w:val="single" w:sz="4" w:space="0" w:color="auto"/>
              <w:left w:val="nil"/>
              <w:bottom w:val="single" w:sz="4" w:space="0" w:color="auto"/>
              <w:right w:val="single" w:sz="4" w:space="0" w:color="auto"/>
            </w:tcBorders>
            <w:shd w:val="clear" w:color="auto" w:fill="auto"/>
          </w:tcPr>
          <w:p w14:paraId="66C3FEFF" w14:textId="77777777" w:rsidR="00872AFE" w:rsidRPr="00711388" w:rsidRDefault="00872AFE" w:rsidP="00567869">
            <w:pPr>
              <w:spacing w:after="0"/>
              <w:rPr>
                <w:lang w:val="en-GB"/>
              </w:rPr>
            </w:pPr>
            <w:r w:rsidRPr="00711388">
              <w:rPr>
                <w:lang w:val="en-GB"/>
              </w:rPr>
              <w:t>Financial sector of the provider within the meaning of Article 2 (8) of Directive 2002/87/EC, i.e., “insurance and reinsurance sector”.</w:t>
            </w:r>
          </w:p>
          <w:p w14:paraId="081A6338" w14:textId="77777777" w:rsidR="00872AFE" w:rsidRPr="00711388" w:rsidRDefault="00872AFE" w:rsidP="00567869">
            <w:pPr>
              <w:spacing w:after="0"/>
              <w:rPr>
                <w:lang w:val="en-GB"/>
              </w:rPr>
            </w:pPr>
            <w:r w:rsidRPr="00711388">
              <w:rPr>
                <w:lang w:val="en-GB"/>
              </w:rPr>
              <w:t>This column has been kept to be aligned with the templates used at financial conglomerate level.</w:t>
            </w:r>
          </w:p>
        </w:tc>
      </w:tr>
      <w:tr w:rsidR="00872AFE" w:rsidRPr="00711388" w14:paraId="411E849F" w14:textId="77777777" w:rsidTr="00567869">
        <w:trPr>
          <w:trHeight w:val="855"/>
        </w:trPr>
        <w:tc>
          <w:tcPr>
            <w:tcW w:w="1509" w:type="dxa"/>
            <w:tcBorders>
              <w:top w:val="single" w:sz="4" w:space="0" w:color="auto"/>
              <w:left w:val="single" w:sz="4" w:space="0" w:color="auto"/>
              <w:bottom w:val="single" w:sz="4" w:space="0" w:color="auto"/>
              <w:right w:val="single" w:sz="4" w:space="0" w:color="auto"/>
            </w:tcBorders>
          </w:tcPr>
          <w:p w14:paraId="4622D613" w14:textId="77777777" w:rsidR="00872AFE" w:rsidRPr="00711388" w:rsidRDefault="00872AFE" w:rsidP="00567869">
            <w:pPr>
              <w:jc w:val="center"/>
              <w:rPr>
                <w:lang w:val="en-GB"/>
              </w:rPr>
            </w:pPr>
            <w:r w:rsidRPr="00711388">
              <w:rPr>
                <w:lang w:val="en-GB"/>
              </w:rPr>
              <w:lastRenderedPageBreak/>
              <w:t>C0080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417B7E87" w14:textId="77777777" w:rsidR="00872AFE" w:rsidRPr="00711388" w:rsidRDefault="00872AFE" w:rsidP="00567869">
            <w:pPr>
              <w:jc w:val="left"/>
              <w:rPr>
                <w:lang w:val="en-GB"/>
              </w:rPr>
            </w:pPr>
            <w:r w:rsidRPr="00711388">
              <w:rPr>
                <w:lang w:val="en-GB"/>
              </w:rPr>
              <w:t>Indirect transactions</w:t>
            </w:r>
          </w:p>
        </w:tc>
        <w:tc>
          <w:tcPr>
            <w:tcW w:w="5609" w:type="dxa"/>
            <w:tcBorders>
              <w:top w:val="single" w:sz="4" w:space="0" w:color="auto"/>
              <w:left w:val="nil"/>
              <w:bottom w:val="single" w:sz="4" w:space="0" w:color="auto"/>
              <w:right w:val="single" w:sz="4" w:space="0" w:color="auto"/>
            </w:tcBorders>
            <w:shd w:val="clear" w:color="auto" w:fill="auto"/>
          </w:tcPr>
          <w:p w14:paraId="39B1E2E6" w14:textId="77777777" w:rsidR="00872AFE" w:rsidRPr="00711388" w:rsidRDefault="00872AFE" w:rsidP="00567869">
            <w:pPr>
              <w:spacing w:after="0"/>
              <w:rPr>
                <w:lang w:val="en-GB"/>
              </w:rPr>
            </w:pPr>
            <w:r w:rsidRPr="00711388">
              <w:rPr>
                <w:lang w:val="en-GB"/>
              </w:rPr>
              <w:t>If reported intragroup transaction is part of an indirect transaction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785A73EF" w14:textId="77777777" w:rsidR="00872AFE" w:rsidRPr="00711388" w:rsidRDefault="00872AFE" w:rsidP="00567869">
            <w:pPr>
              <w:spacing w:after="0"/>
              <w:rPr>
                <w:lang w:val="en-GB"/>
              </w:rPr>
            </w:pPr>
            <w:r w:rsidRPr="00711388">
              <w:rPr>
                <w:lang w:val="en-GB"/>
              </w:rPr>
              <w:t xml:space="preserve">If the reported intragroup transaction is not part of an indirect transaction, indicate No. </w:t>
            </w:r>
          </w:p>
        </w:tc>
      </w:tr>
      <w:tr w:rsidR="00872AFE" w:rsidRPr="00711388" w14:paraId="7AA026B7" w14:textId="77777777" w:rsidTr="00567869">
        <w:trPr>
          <w:trHeight w:val="570"/>
        </w:trPr>
        <w:tc>
          <w:tcPr>
            <w:tcW w:w="1509" w:type="dxa"/>
            <w:tcBorders>
              <w:top w:val="single" w:sz="4" w:space="0" w:color="auto"/>
              <w:left w:val="single" w:sz="4" w:space="0" w:color="auto"/>
              <w:bottom w:val="single" w:sz="4" w:space="0" w:color="auto"/>
              <w:right w:val="single" w:sz="4" w:space="0" w:color="auto"/>
            </w:tcBorders>
          </w:tcPr>
          <w:p w14:paraId="4AD297B6" w14:textId="77777777" w:rsidR="00872AFE" w:rsidRPr="00711388" w:rsidRDefault="00872AFE" w:rsidP="00567869">
            <w:pPr>
              <w:jc w:val="center"/>
              <w:rPr>
                <w:lang w:val="en-GB"/>
              </w:rPr>
            </w:pPr>
            <w:r w:rsidRPr="00711388">
              <w:rPr>
                <w:lang w:val="en-GB"/>
              </w:rPr>
              <w:t>C0090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C12F3B1" w14:textId="77777777" w:rsidR="00872AFE" w:rsidRPr="00711388" w:rsidRDefault="00872AFE" w:rsidP="00567869">
            <w:pPr>
              <w:jc w:val="left"/>
              <w:rPr>
                <w:lang w:val="en-GB"/>
              </w:rPr>
            </w:pPr>
            <w:r w:rsidRPr="00711388">
              <w:rPr>
                <w:lang w:val="en-GB"/>
              </w:rPr>
              <w:t>Single economic operation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4E1B8738" w14:textId="77777777" w:rsidR="00872AFE" w:rsidRPr="00711388" w:rsidRDefault="00872AFE" w:rsidP="00567869">
            <w:pPr>
              <w:spacing w:after="0"/>
              <w:rPr>
                <w:lang w:val="en-GB"/>
              </w:rPr>
            </w:pPr>
            <w:r w:rsidRPr="00711388">
              <w:rPr>
                <w:lang w:val="en-GB"/>
              </w:rPr>
              <w:t>If the reported intragroup transaction is part of single economic operation (cf. General comments supra),report the “ID of intragroup transaction” (C0010) of the related transaction in this cell. If more than two transactions are related, the ID code of the first related transaction needs to be reported as a reference to link all interconnected transactions.</w:t>
            </w:r>
          </w:p>
          <w:p w14:paraId="111F58D9" w14:textId="77777777" w:rsidR="00872AFE" w:rsidRPr="00711388" w:rsidRDefault="00872AFE" w:rsidP="00567869">
            <w:pPr>
              <w:spacing w:after="0"/>
              <w:rPr>
                <w:lang w:val="en-GB"/>
              </w:rPr>
            </w:pPr>
            <w:r w:rsidRPr="00711388">
              <w:rPr>
                <w:lang w:val="en-GB"/>
              </w:rPr>
              <w:t>If the reported intragroup transaction is not part of single economic operation, indicate No.</w:t>
            </w:r>
          </w:p>
        </w:tc>
      </w:tr>
      <w:tr w:rsidR="00872AFE" w:rsidRPr="00711388" w14:paraId="5FF0DB21" w14:textId="77777777" w:rsidTr="00567869">
        <w:trPr>
          <w:trHeight w:val="1071"/>
        </w:trPr>
        <w:tc>
          <w:tcPr>
            <w:tcW w:w="1509" w:type="dxa"/>
            <w:tcBorders>
              <w:top w:val="single" w:sz="4" w:space="0" w:color="auto"/>
              <w:left w:val="single" w:sz="4" w:space="0" w:color="auto"/>
              <w:bottom w:val="nil"/>
              <w:right w:val="single" w:sz="4" w:space="0" w:color="auto"/>
            </w:tcBorders>
          </w:tcPr>
          <w:p w14:paraId="6CFA28EC" w14:textId="77777777" w:rsidR="00872AFE" w:rsidRPr="00711388" w:rsidRDefault="00872AFE" w:rsidP="00567869">
            <w:pPr>
              <w:jc w:val="center"/>
              <w:rPr>
                <w:lang w:val="en-GB"/>
              </w:rPr>
            </w:pPr>
            <w:r w:rsidRPr="00711388">
              <w:rPr>
                <w:lang w:val="en-GB"/>
              </w:rPr>
              <w:t>C0100</w:t>
            </w:r>
          </w:p>
        </w:tc>
        <w:tc>
          <w:tcPr>
            <w:tcW w:w="1509" w:type="dxa"/>
            <w:tcBorders>
              <w:top w:val="single" w:sz="4" w:space="0" w:color="auto"/>
              <w:left w:val="single" w:sz="4" w:space="0" w:color="auto"/>
              <w:bottom w:val="nil"/>
              <w:right w:val="single" w:sz="4" w:space="0" w:color="auto"/>
            </w:tcBorders>
            <w:shd w:val="clear" w:color="auto" w:fill="auto"/>
            <w:hideMark/>
          </w:tcPr>
          <w:p w14:paraId="5400DC0C" w14:textId="77777777" w:rsidR="00872AFE" w:rsidRPr="00711388" w:rsidRDefault="00872AFE" w:rsidP="00567869">
            <w:pPr>
              <w:jc w:val="left"/>
              <w:rPr>
                <w:lang w:val="en-GB"/>
              </w:rPr>
            </w:pPr>
            <w:r w:rsidRPr="00711388">
              <w:rPr>
                <w:lang w:val="en-GB"/>
              </w:rPr>
              <w:t>Type of transaction</w:t>
            </w:r>
          </w:p>
        </w:tc>
        <w:tc>
          <w:tcPr>
            <w:tcW w:w="5609" w:type="dxa"/>
            <w:tcBorders>
              <w:top w:val="single" w:sz="4" w:space="0" w:color="auto"/>
              <w:left w:val="nil"/>
              <w:bottom w:val="nil"/>
              <w:right w:val="single" w:sz="4" w:space="0" w:color="auto"/>
            </w:tcBorders>
            <w:shd w:val="clear" w:color="auto" w:fill="auto"/>
          </w:tcPr>
          <w:p w14:paraId="40068B01" w14:textId="65B34D14" w:rsidR="00872AFE" w:rsidRPr="00711388" w:rsidRDefault="00872AFE" w:rsidP="00567869">
            <w:pPr>
              <w:spacing w:after="0"/>
              <w:rPr>
                <w:lang w:val="en-GB"/>
              </w:rPr>
            </w:pPr>
            <w:r w:rsidRPr="00711388">
              <w:rPr>
                <w:lang w:val="en-GB"/>
              </w:rPr>
              <w:t>Identify the type of contract/treaty. The following close</w:t>
            </w:r>
            <w:r w:rsidR="0035144A" w:rsidRPr="00711388">
              <w:rPr>
                <w:lang w:val="en-GB"/>
              </w:rPr>
              <w:t>d</w:t>
            </w:r>
            <w:r w:rsidRPr="00711388">
              <w:rPr>
                <w:lang w:val="en-GB"/>
              </w:rPr>
              <w:t xml:space="preserve"> list shall be used:</w:t>
            </w:r>
          </w:p>
          <w:p w14:paraId="560F8C9D" w14:textId="77777777" w:rsidR="00872AFE" w:rsidRPr="00711388" w:rsidRDefault="00872AFE" w:rsidP="00567869">
            <w:pPr>
              <w:spacing w:after="0"/>
              <w:rPr>
                <w:lang w:val="en-GB"/>
              </w:rPr>
            </w:pPr>
            <w:r w:rsidRPr="00711388">
              <w:rPr>
                <w:lang w:val="en-GB"/>
              </w:rPr>
              <w:t>1 - insurance</w:t>
            </w:r>
          </w:p>
          <w:p w14:paraId="2D92486A" w14:textId="77777777" w:rsidR="00872AFE" w:rsidRPr="00711388" w:rsidRDefault="00872AFE" w:rsidP="00567869">
            <w:pPr>
              <w:spacing w:after="0"/>
              <w:rPr>
                <w:lang w:val="en-GB"/>
              </w:rPr>
            </w:pPr>
            <w:r w:rsidRPr="00711388">
              <w:rPr>
                <w:lang w:val="en-GB"/>
              </w:rPr>
              <w:t>2 - reinsurance</w:t>
            </w:r>
          </w:p>
        </w:tc>
      </w:tr>
      <w:tr w:rsidR="00872AFE" w:rsidRPr="00711388" w14:paraId="63A16809" w14:textId="77777777" w:rsidTr="00567869">
        <w:trPr>
          <w:trHeight w:val="570"/>
        </w:trPr>
        <w:tc>
          <w:tcPr>
            <w:tcW w:w="1509" w:type="dxa"/>
            <w:tcBorders>
              <w:top w:val="single" w:sz="4" w:space="0" w:color="auto"/>
              <w:left w:val="single" w:sz="4" w:space="0" w:color="auto"/>
              <w:bottom w:val="single" w:sz="4" w:space="0" w:color="auto"/>
              <w:right w:val="single" w:sz="4" w:space="0" w:color="auto"/>
            </w:tcBorders>
          </w:tcPr>
          <w:p w14:paraId="36136BE9" w14:textId="77777777" w:rsidR="00872AFE" w:rsidRPr="00711388" w:rsidRDefault="00872AFE" w:rsidP="00567869">
            <w:pPr>
              <w:jc w:val="center"/>
              <w:rPr>
                <w:lang w:val="en-GB"/>
              </w:rPr>
            </w:pPr>
            <w:r w:rsidRPr="00711388">
              <w:rPr>
                <w:lang w:val="en-GB"/>
              </w:rPr>
              <w:t>C0110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221FAB34" w14:textId="507ECE67" w:rsidR="00872AFE" w:rsidRPr="00711388" w:rsidRDefault="00872AFE" w:rsidP="00567869">
            <w:pPr>
              <w:jc w:val="left"/>
              <w:rPr>
                <w:lang w:val="en-GB"/>
              </w:rPr>
            </w:pPr>
            <w:r w:rsidRPr="00711388">
              <w:rPr>
                <w:lang w:val="en-GB"/>
              </w:rPr>
              <w:t>Transaction</w:t>
            </w:r>
            <w:ins w:id="10063" w:author="Author">
              <w:r w:rsidR="00A43389" w:rsidRPr="00711388">
                <w:rPr>
                  <w:lang w:val="en-GB"/>
                </w:rPr>
                <w:t xml:space="preserve"> (for reinsurance)</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33F7B066" w14:textId="358B2610" w:rsidR="00872AFE" w:rsidRPr="00711388" w:rsidRDefault="00872AFE" w:rsidP="00567869">
            <w:pPr>
              <w:spacing w:after="0"/>
              <w:rPr>
                <w:lang w:val="en-GB"/>
              </w:rPr>
            </w:pPr>
            <w:r w:rsidRPr="00711388">
              <w:rPr>
                <w:lang w:val="en-GB"/>
              </w:rPr>
              <w:t>If C</w:t>
            </w:r>
            <w:r w:rsidR="00127407" w:rsidRPr="00711388">
              <w:rPr>
                <w:lang w:val="en-GB"/>
              </w:rPr>
              <w:t>0</w:t>
            </w:r>
            <w:r w:rsidRPr="00711388">
              <w:rPr>
                <w:lang w:val="en-GB"/>
              </w:rPr>
              <w:t>100 = reinsurance, then identify the type of reinsurance contract/treaty. The following close</w:t>
            </w:r>
            <w:r w:rsidR="0035144A" w:rsidRPr="00711388">
              <w:rPr>
                <w:lang w:val="en-GB"/>
              </w:rPr>
              <w:t>d</w:t>
            </w:r>
            <w:r w:rsidRPr="00711388">
              <w:rPr>
                <w:lang w:val="en-GB"/>
              </w:rPr>
              <w:t xml:space="preserve"> list shall be used:</w:t>
            </w:r>
          </w:p>
          <w:p w14:paraId="40370FF9" w14:textId="77777777" w:rsidR="00872AFE" w:rsidRPr="00711388" w:rsidRDefault="00872AFE" w:rsidP="00567869">
            <w:pPr>
              <w:spacing w:after="0"/>
              <w:rPr>
                <w:lang w:val="en-GB"/>
              </w:rPr>
            </w:pPr>
            <w:r w:rsidRPr="00711388">
              <w:rPr>
                <w:lang w:val="en-GB"/>
              </w:rPr>
              <w:t>1 - quota share</w:t>
            </w:r>
          </w:p>
          <w:p w14:paraId="1B6C91E9" w14:textId="77777777" w:rsidR="00872AFE" w:rsidRPr="00711388" w:rsidRDefault="00872AFE" w:rsidP="00567869">
            <w:pPr>
              <w:spacing w:after="0"/>
              <w:rPr>
                <w:lang w:val="en-GB"/>
              </w:rPr>
            </w:pPr>
            <w:r w:rsidRPr="00711388">
              <w:rPr>
                <w:lang w:val="en-GB"/>
              </w:rPr>
              <w:t>2 - variable quota share</w:t>
            </w:r>
          </w:p>
          <w:p w14:paraId="2F2651F1" w14:textId="322DEB62" w:rsidR="00872AFE" w:rsidRPr="00711388" w:rsidRDefault="00872AFE" w:rsidP="00567869">
            <w:pPr>
              <w:spacing w:after="0"/>
              <w:rPr>
                <w:lang w:val="en-GB"/>
              </w:rPr>
            </w:pPr>
            <w:r w:rsidRPr="00711388">
              <w:rPr>
                <w:lang w:val="en-GB"/>
              </w:rPr>
              <w:t xml:space="preserve">3 </w:t>
            </w:r>
            <w:r w:rsidR="00711388" w:rsidRPr="00711388">
              <w:rPr>
                <w:lang w:val="en-GB"/>
              </w:rPr>
              <w:t>-</w:t>
            </w:r>
            <w:r w:rsidRPr="00711388">
              <w:rPr>
                <w:lang w:val="en-GB"/>
              </w:rPr>
              <w:t xml:space="preserve"> surplus</w:t>
            </w:r>
          </w:p>
          <w:p w14:paraId="6C224A2A" w14:textId="77777777" w:rsidR="00872AFE" w:rsidRPr="00711388" w:rsidRDefault="00872AFE" w:rsidP="00567869">
            <w:pPr>
              <w:spacing w:after="0"/>
              <w:rPr>
                <w:lang w:val="en-GB"/>
              </w:rPr>
            </w:pPr>
            <w:r w:rsidRPr="00711388">
              <w:rPr>
                <w:lang w:val="en-GB"/>
              </w:rPr>
              <w:t>4 - excess of loss (per event and per risk)</w:t>
            </w:r>
          </w:p>
          <w:p w14:paraId="7A840F43" w14:textId="77777777" w:rsidR="00872AFE" w:rsidRPr="00711388" w:rsidRDefault="00872AFE" w:rsidP="00567869">
            <w:pPr>
              <w:spacing w:after="0"/>
              <w:rPr>
                <w:lang w:val="en-GB"/>
              </w:rPr>
            </w:pPr>
            <w:r w:rsidRPr="00711388">
              <w:rPr>
                <w:lang w:val="en-GB"/>
              </w:rPr>
              <w:t>5 - excess of loss (per risk)</w:t>
            </w:r>
          </w:p>
          <w:p w14:paraId="374A6DA9" w14:textId="77777777" w:rsidR="00872AFE" w:rsidRPr="00711388" w:rsidRDefault="00872AFE" w:rsidP="00567869">
            <w:pPr>
              <w:spacing w:after="0"/>
              <w:rPr>
                <w:lang w:val="en-GB"/>
              </w:rPr>
            </w:pPr>
            <w:r w:rsidRPr="00711388">
              <w:rPr>
                <w:lang w:val="en-GB"/>
              </w:rPr>
              <w:t>6 - excess of loss (per event)</w:t>
            </w:r>
          </w:p>
          <w:p w14:paraId="3D5DAAA9" w14:textId="77777777" w:rsidR="00872AFE" w:rsidRPr="00711388" w:rsidRDefault="00872AFE" w:rsidP="00567869">
            <w:pPr>
              <w:spacing w:after="0"/>
              <w:rPr>
                <w:lang w:val="en-GB"/>
              </w:rPr>
            </w:pPr>
            <w:r w:rsidRPr="00711388">
              <w:rPr>
                <w:lang w:val="en-GB"/>
              </w:rPr>
              <w:t>7 - excess of loss “back-up” (protection against follow-on events which certain catastrophes can cause such as flooding or fire)</w:t>
            </w:r>
          </w:p>
          <w:p w14:paraId="4D68ED0F" w14:textId="77777777" w:rsidR="00872AFE" w:rsidRPr="00711388" w:rsidRDefault="00872AFE" w:rsidP="00567869">
            <w:pPr>
              <w:spacing w:after="0"/>
              <w:rPr>
                <w:lang w:val="en-GB"/>
              </w:rPr>
            </w:pPr>
            <w:r w:rsidRPr="00711388">
              <w:rPr>
                <w:lang w:val="en-GB"/>
              </w:rPr>
              <w:t>8 - excess of loss with basis risk</w:t>
            </w:r>
          </w:p>
          <w:p w14:paraId="4D5B4638" w14:textId="77777777" w:rsidR="00872AFE" w:rsidRPr="00711388" w:rsidRDefault="00872AFE" w:rsidP="00567869">
            <w:pPr>
              <w:spacing w:after="0"/>
              <w:rPr>
                <w:lang w:val="en-GB"/>
              </w:rPr>
            </w:pPr>
            <w:r w:rsidRPr="00711388">
              <w:rPr>
                <w:lang w:val="en-GB"/>
              </w:rPr>
              <w:t>9 - reinstatement cover</w:t>
            </w:r>
          </w:p>
          <w:p w14:paraId="41A1B027" w14:textId="77777777" w:rsidR="00872AFE" w:rsidRPr="00711388" w:rsidRDefault="00872AFE" w:rsidP="00567869">
            <w:pPr>
              <w:spacing w:after="0"/>
              <w:rPr>
                <w:lang w:val="en-GB"/>
              </w:rPr>
            </w:pPr>
            <w:r w:rsidRPr="00711388">
              <w:rPr>
                <w:lang w:val="en-GB"/>
              </w:rPr>
              <w:t>10 - aggregate excess of loss</w:t>
            </w:r>
          </w:p>
          <w:p w14:paraId="72EFB1E4" w14:textId="77777777" w:rsidR="00872AFE" w:rsidRPr="00711388" w:rsidRDefault="00872AFE" w:rsidP="00567869">
            <w:pPr>
              <w:spacing w:after="0"/>
              <w:rPr>
                <w:lang w:val="en-GB"/>
              </w:rPr>
            </w:pPr>
            <w:r w:rsidRPr="00711388">
              <w:rPr>
                <w:lang w:val="en-GB"/>
              </w:rPr>
              <w:t>11 - unlimited excess of loss</w:t>
            </w:r>
          </w:p>
          <w:p w14:paraId="70885CFB" w14:textId="77777777" w:rsidR="00872AFE" w:rsidRPr="00711388" w:rsidRDefault="00872AFE" w:rsidP="00567869">
            <w:pPr>
              <w:spacing w:after="0"/>
              <w:rPr>
                <w:lang w:val="en-GB"/>
              </w:rPr>
            </w:pPr>
            <w:r w:rsidRPr="00711388">
              <w:rPr>
                <w:lang w:val="en-GB"/>
              </w:rPr>
              <w:t>12 - stop loss</w:t>
            </w:r>
          </w:p>
          <w:p w14:paraId="3A63EB6A" w14:textId="77777777" w:rsidR="00872AFE" w:rsidRPr="00711388" w:rsidRDefault="00872AFE" w:rsidP="00567869">
            <w:pPr>
              <w:spacing w:after="0"/>
              <w:rPr>
                <w:lang w:val="en-GB"/>
              </w:rPr>
            </w:pPr>
            <w:r w:rsidRPr="00711388">
              <w:rPr>
                <w:lang w:val="en-GB"/>
              </w:rPr>
              <w:lastRenderedPageBreak/>
              <w:t>13 - other proportional treaties</w:t>
            </w:r>
          </w:p>
          <w:p w14:paraId="264B2072" w14:textId="77777777" w:rsidR="00872AFE" w:rsidRPr="00711388" w:rsidRDefault="00872AFE" w:rsidP="00567869">
            <w:pPr>
              <w:spacing w:after="0"/>
              <w:rPr>
                <w:lang w:val="en-GB"/>
              </w:rPr>
            </w:pPr>
            <w:r w:rsidRPr="00711388">
              <w:rPr>
                <w:lang w:val="en-GB"/>
              </w:rPr>
              <w:t>14 - other non-proportional treaties</w:t>
            </w:r>
          </w:p>
          <w:p w14:paraId="2B286E36" w14:textId="2C76E36C" w:rsidR="00872AFE" w:rsidRPr="00E50019" w:rsidRDefault="00872AFE" w:rsidP="00567869">
            <w:pPr>
              <w:spacing w:after="0"/>
              <w:rPr>
                <w:lang w:val="fr-BE"/>
                <w:rPrChange w:id="10064" w:author="Author">
                  <w:rPr>
                    <w:lang w:val="en-GB"/>
                  </w:rPr>
                </w:rPrChange>
              </w:rPr>
            </w:pPr>
            <w:r w:rsidRPr="00E50019">
              <w:rPr>
                <w:lang w:val="fr-BE"/>
                <w:rPrChange w:id="10065" w:author="Author">
                  <w:rPr>
                    <w:lang w:val="en-GB"/>
                  </w:rPr>
                </w:rPrChange>
              </w:rPr>
              <w:t xml:space="preserve">15 </w:t>
            </w:r>
            <w:r w:rsidR="00711388" w:rsidRPr="00711388">
              <w:rPr>
                <w:lang w:val="en-GB"/>
              </w:rPr>
              <w:t>-</w:t>
            </w:r>
            <w:r w:rsidRPr="00E50019">
              <w:rPr>
                <w:lang w:val="fr-BE"/>
                <w:rPrChange w:id="10066" w:author="Author">
                  <w:rPr>
                    <w:lang w:val="en-GB"/>
                  </w:rPr>
                </w:rPrChange>
              </w:rPr>
              <w:t xml:space="preserve"> Financial reinsurance</w:t>
            </w:r>
          </w:p>
          <w:p w14:paraId="4918DB51" w14:textId="77777777" w:rsidR="00872AFE" w:rsidRPr="00E50019" w:rsidRDefault="00872AFE" w:rsidP="00567869">
            <w:pPr>
              <w:spacing w:after="0"/>
              <w:rPr>
                <w:lang w:val="fr-BE"/>
                <w:rPrChange w:id="10067" w:author="Author">
                  <w:rPr>
                    <w:lang w:val="en-GB"/>
                  </w:rPr>
                </w:rPrChange>
              </w:rPr>
            </w:pPr>
            <w:r w:rsidRPr="00E50019">
              <w:rPr>
                <w:lang w:val="fr-BE"/>
                <w:rPrChange w:id="10068" w:author="Author">
                  <w:rPr>
                    <w:lang w:val="en-GB"/>
                  </w:rPr>
                </w:rPrChange>
              </w:rPr>
              <w:t>16 - Facultative proportional</w:t>
            </w:r>
          </w:p>
          <w:p w14:paraId="59A29A20" w14:textId="77777777" w:rsidR="00872AFE" w:rsidRPr="00E50019" w:rsidRDefault="00872AFE" w:rsidP="00567869">
            <w:pPr>
              <w:spacing w:after="0"/>
              <w:rPr>
                <w:lang w:val="fr-BE"/>
                <w:rPrChange w:id="10069" w:author="Author">
                  <w:rPr>
                    <w:lang w:val="en-GB"/>
                  </w:rPr>
                </w:rPrChange>
              </w:rPr>
            </w:pPr>
            <w:r w:rsidRPr="00E50019">
              <w:rPr>
                <w:lang w:val="fr-BE"/>
                <w:rPrChange w:id="10070" w:author="Author">
                  <w:rPr>
                    <w:lang w:val="en-GB"/>
                  </w:rPr>
                </w:rPrChange>
              </w:rPr>
              <w:t>17 - Facultative non-proportional</w:t>
            </w:r>
          </w:p>
          <w:p w14:paraId="4DFFA673" w14:textId="77777777" w:rsidR="00872AFE" w:rsidRPr="00711388" w:rsidRDefault="00872AFE" w:rsidP="00567869">
            <w:pPr>
              <w:spacing w:after="0"/>
              <w:rPr>
                <w:lang w:val="en-GB"/>
              </w:rPr>
            </w:pPr>
            <w:r w:rsidRPr="00711388">
              <w:rPr>
                <w:lang w:val="en-GB"/>
              </w:rPr>
              <w:t>Other proportional treaties (code 13) and Other non-proportional treaties (code 14) can be used for hybrid types of reinsurance treaties.</w:t>
            </w:r>
          </w:p>
        </w:tc>
      </w:tr>
      <w:tr w:rsidR="00872AFE" w:rsidRPr="00711388" w14:paraId="7FFCD775" w14:textId="77777777" w:rsidTr="00567869">
        <w:trPr>
          <w:trHeight w:val="794"/>
        </w:trPr>
        <w:tc>
          <w:tcPr>
            <w:tcW w:w="1509" w:type="dxa"/>
            <w:tcBorders>
              <w:top w:val="single" w:sz="4" w:space="0" w:color="auto"/>
              <w:left w:val="single" w:sz="4" w:space="0" w:color="auto"/>
              <w:bottom w:val="single" w:sz="4" w:space="0" w:color="auto"/>
              <w:right w:val="single" w:sz="4" w:space="0" w:color="auto"/>
            </w:tcBorders>
          </w:tcPr>
          <w:p w14:paraId="42210E71" w14:textId="77777777" w:rsidR="00872AFE" w:rsidRPr="00711388" w:rsidRDefault="00872AFE" w:rsidP="00567869">
            <w:pPr>
              <w:jc w:val="center"/>
              <w:rPr>
                <w:lang w:val="en-GB"/>
              </w:rPr>
            </w:pPr>
            <w:r w:rsidRPr="00711388">
              <w:rPr>
                <w:lang w:val="en-GB"/>
              </w:rPr>
              <w:lastRenderedPageBreak/>
              <w:t>C0120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933D17B" w14:textId="3BA04A73" w:rsidR="00872AFE" w:rsidRPr="00711388" w:rsidRDefault="00872AFE" w:rsidP="003758B1">
            <w:pPr>
              <w:jc w:val="left"/>
              <w:rPr>
                <w:lang w:val="en-GB"/>
              </w:rPr>
            </w:pPr>
            <w:r w:rsidRPr="00711388">
              <w:rPr>
                <w:lang w:val="en-GB"/>
              </w:rPr>
              <w:t>Starting date</w:t>
            </w:r>
            <w:ins w:id="10071" w:author="Author">
              <w:r w:rsidR="00A43389" w:rsidRPr="00711388">
                <w:rPr>
                  <w:lang w:val="en-GB"/>
                </w:rPr>
                <w:t xml:space="preserve"> </w:t>
              </w:r>
            </w:ins>
          </w:p>
        </w:tc>
        <w:tc>
          <w:tcPr>
            <w:tcW w:w="5609" w:type="dxa"/>
            <w:tcBorders>
              <w:top w:val="single" w:sz="4" w:space="0" w:color="auto"/>
              <w:left w:val="nil"/>
              <w:bottom w:val="single" w:sz="4" w:space="0" w:color="auto"/>
              <w:right w:val="single" w:sz="4" w:space="0" w:color="auto"/>
            </w:tcBorders>
            <w:shd w:val="clear" w:color="auto" w:fill="auto"/>
          </w:tcPr>
          <w:p w14:paraId="23F819A7" w14:textId="7D8B0800" w:rsidR="00872AFE" w:rsidRPr="00711388" w:rsidRDefault="00872AFE" w:rsidP="00567869">
            <w:pPr>
              <w:spacing w:after="0"/>
              <w:rPr>
                <w:lang w:val="en-GB"/>
              </w:rPr>
            </w:pPr>
            <w:r w:rsidRPr="00711388">
              <w:rPr>
                <w:lang w:val="en-GB"/>
              </w:rPr>
              <w:t xml:space="preserve">Identify the ISO 8601 (yyyy-mm-dd) code of the date of commencement of the specific </w:t>
            </w:r>
            <w:ins w:id="10072" w:author="Author">
              <w:r w:rsidR="003758B1" w:rsidRPr="00711388">
                <w:rPr>
                  <w:lang w:val="en-GB"/>
                </w:rPr>
                <w:t xml:space="preserve">insurance or </w:t>
              </w:r>
            </w:ins>
            <w:r w:rsidRPr="00711388">
              <w:rPr>
                <w:lang w:val="en-GB"/>
              </w:rPr>
              <w:t>reinsurance contract/treaty.</w:t>
            </w:r>
          </w:p>
        </w:tc>
      </w:tr>
      <w:tr w:rsidR="00872AFE" w:rsidRPr="00711388" w14:paraId="12351AC2" w14:textId="77777777" w:rsidTr="00E50019">
        <w:tblPrEx>
          <w:tblW w:w="8627" w:type="dxa"/>
          <w:tblInd w:w="98" w:type="dxa"/>
          <w:tblPrExChange w:id="10073" w:author="Author">
            <w:tblPrEx>
              <w:tblW w:w="8627" w:type="dxa"/>
              <w:tblInd w:w="98" w:type="dxa"/>
            </w:tblPrEx>
          </w:tblPrExChange>
        </w:tblPrEx>
        <w:trPr>
          <w:trHeight w:val="855"/>
          <w:trPrChange w:id="10074" w:author="Author">
            <w:trPr>
              <w:gridAfter w:val="0"/>
              <w:trHeight w:val="855"/>
            </w:trPr>
          </w:trPrChange>
        </w:trPr>
        <w:tc>
          <w:tcPr>
            <w:tcW w:w="1509" w:type="dxa"/>
            <w:tcBorders>
              <w:top w:val="single" w:sz="4" w:space="0" w:color="auto"/>
              <w:left w:val="single" w:sz="4" w:space="0" w:color="auto"/>
              <w:bottom w:val="single" w:sz="4" w:space="0" w:color="auto"/>
              <w:right w:val="single" w:sz="4" w:space="0" w:color="auto"/>
            </w:tcBorders>
            <w:vAlign w:val="center"/>
            <w:tcPrChange w:id="10075" w:author="Author">
              <w:tcPr>
                <w:tcW w:w="1509" w:type="dxa"/>
                <w:gridSpan w:val="2"/>
                <w:tcBorders>
                  <w:top w:val="single" w:sz="4" w:space="0" w:color="auto"/>
                  <w:left w:val="single" w:sz="4" w:space="0" w:color="auto"/>
                  <w:bottom w:val="single" w:sz="4" w:space="0" w:color="auto"/>
                  <w:right w:val="single" w:sz="4" w:space="0" w:color="auto"/>
                </w:tcBorders>
              </w:tcPr>
            </w:tcPrChange>
          </w:tcPr>
          <w:p w14:paraId="21E2A1C3" w14:textId="77777777" w:rsidR="00872AFE" w:rsidRPr="00711388" w:rsidRDefault="00872AFE">
            <w:pPr>
              <w:jc w:val="left"/>
              <w:rPr>
                <w:lang w:val="en-GB"/>
              </w:rPr>
              <w:pPrChange w:id="10076" w:author="Author">
                <w:pPr>
                  <w:jc w:val="center"/>
                </w:pPr>
              </w:pPrChange>
            </w:pPr>
            <w:r w:rsidRPr="00711388">
              <w:rPr>
                <w:lang w:val="en-GB"/>
              </w:rPr>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Change w:id="10077" w:author="Author">
              <w:tcPr>
                <w:tcW w:w="1509"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0E646BDE" w14:textId="130C06D7" w:rsidR="00872AFE" w:rsidRPr="00711388" w:rsidRDefault="00872AFE" w:rsidP="003758B1">
            <w:pPr>
              <w:jc w:val="left"/>
              <w:rPr>
                <w:lang w:val="en-GB"/>
              </w:rPr>
            </w:pPr>
            <w:r w:rsidRPr="00711388">
              <w:rPr>
                <w:lang w:val="en-GB"/>
              </w:rPr>
              <w:t>Expiry date</w:t>
            </w:r>
            <w:ins w:id="10078" w:author="Author">
              <w:r w:rsidR="00A43389" w:rsidRPr="00711388">
                <w:rPr>
                  <w:lang w:val="en-GB"/>
                </w:rPr>
                <w:t xml:space="preserve"> </w:t>
              </w:r>
            </w:ins>
          </w:p>
        </w:tc>
        <w:tc>
          <w:tcPr>
            <w:tcW w:w="5609" w:type="dxa"/>
            <w:tcBorders>
              <w:top w:val="single" w:sz="4" w:space="0" w:color="auto"/>
              <w:left w:val="single" w:sz="4" w:space="0" w:color="auto"/>
              <w:bottom w:val="single" w:sz="4" w:space="0" w:color="auto"/>
              <w:right w:val="single" w:sz="4" w:space="0" w:color="auto"/>
            </w:tcBorders>
            <w:shd w:val="clear" w:color="auto" w:fill="auto"/>
            <w:tcPrChange w:id="10079" w:author="Author">
              <w:tcPr>
                <w:tcW w:w="5609"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3D8AD5B3" w14:textId="793AB589" w:rsidR="00872AFE" w:rsidRPr="00711388" w:rsidRDefault="00872AFE" w:rsidP="00567869">
            <w:pPr>
              <w:spacing w:after="0"/>
              <w:rPr>
                <w:lang w:val="en-GB"/>
              </w:rPr>
            </w:pPr>
            <w:r w:rsidRPr="00711388">
              <w:rPr>
                <w:lang w:val="en-GB"/>
              </w:rPr>
              <w:t xml:space="preserve">Identify the ISO 8601 (yyyy-mm-dd) code of the expiry date of the specific </w:t>
            </w:r>
            <w:ins w:id="10080" w:author="Author">
              <w:r w:rsidR="003758B1" w:rsidRPr="00711388">
                <w:rPr>
                  <w:lang w:val="en-GB"/>
                </w:rPr>
                <w:t xml:space="preserve">insurance or </w:t>
              </w:r>
            </w:ins>
            <w:r w:rsidRPr="00711388">
              <w:rPr>
                <w:lang w:val="en-GB"/>
              </w:rPr>
              <w:t xml:space="preserve">reinsurance contract/treaty (i.e. the last date the specific </w:t>
            </w:r>
            <w:ins w:id="10081" w:author="Author">
              <w:r w:rsidR="003758B1" w:rsidRPr="00711388">
                <w:rPr>
                  <w:lang w:val="en-GB"/>
                </w:rPr>
                <w:t xml:space="preserve">insurance or </w:t>
              </w:r>
            </w:ins>
            <w:r w:rsidRPr="00711388">
              <w:rPr>
                <w:lang w:val="en-GB"/>
              </w:rPr>
              <w:t>reinsurance contract/treaty is in force). This item is not reported if there is no expiry date (for example, contract is continuous and ends by one of the parties giving notice).</w:t>
            </w:r>
          </w:p>
        </w:tc>
      </w:tr>
      <w:tr w:rsidR="00872AFE" w:rsidRPr="00711388" w14:paraId="4509A668" w14:textId="77777777" w:rsidTr="00567869">
        <w:trPr>
          <w:trHeight w:val="274"/>
        </w:trPr>
        <w:tc>
          <w:tcPr>
            <w:tcW w:w="1509" w:type="dxa"/>
            <w:tcBorders>
              <w:top w:val="single" w:sz="4" w:space="0" w:color="auto"/>
              <w:left w:val="single" w:sz="4" w:space="0" w:color="auto"/>
              <w:bottom w:val="nil"/>
              <w:right w:val="single" w:sz="4" w:space="0" w:color="auto"/>
            </w:tcBorders>
          </w:tcPr>
          <w:p w14:paraId="1A503914" w14:textId="77777777" w:rsidR="00872AFE" w:rsidRPr="00711388" w:rsidRDefault="00872AFE" w:rsidP="00567869">
            <w:pPr>
              <w:jc w:val="center"/>
              <w:rPr>
                <w:lang w:val="en-GB"/>
              </w:rPr>
            </w:pPr>
            <w:r w:rsidRPr="00711388">
              <w:rPr>
                <w:lang w:val="en-GB"/>
              </w:rPr>
              <w:t>C0140</w:t>
            </w:r>
          </w:p>
        </w:tc>
        <w:tc>
          <w:tcPr>
            <w:tcW w:w="1509" w:type="dxa"/>
            <w:tcBorders>
              <w:top w:val="single" w:sz="4" w:space="0" w:color="auto"/>
              <w:left w:val="single" w:sz="4" w:space="0" w:color="auto"/>
              <w:bottom w:val="nil"/>
              <w:right w:val="single" w:sz="4" w:space="0" w:color="auto"/>
            </w:tcBorders>
            <w:shd w:val="clear" w:color="auto" w:fill="auto"/>
            <w:hideMark/>
          </w:tcPr>
          <w:p w14:paraId="12AA7B60" w14:textId="5AC53588" w:rsidR="00872AFE" w:rsidRPr="00711388" w:rsidRDefault="00872AFE" w:rsidP="00567869">
            <w:pPr>
              <w:jc w:val="left"/>
              <w:rPr>
                <w:lang w:val="en-GB"/>
              </w:rPr>
            </w:pPr>
            <w:r w:rsidRPr="00711388">
              <w:rPr>
                <w:lang w:val="en-GB"/>
              </w:rPr>
              <w:t>Currency of transaction</w:t>
            </w:r>
            <w:ins w:id="10082" w:author="Author">
              <w:r w:rsidR="00A43389" w:rsidRPr="00711388">
                <w:rPr>
                  <w:lang w:val="en-GB"/>
                </w:rPr>
                <w:t xml:space="preserve"> </w:t>
              </w:r>
              <w:r w:rsidR="00A43389" w:rsidRPr="00E50019">
                <w:rPr>
                  <w:lang w:val="en-GB"/>
                  <w:rPrChange w:id="10083" w:author="Author">
                    <w:rPr/>
                  </w:rPrChange>
                </w:rPr>
                <w:t>(for reinsurance)</w:t>
              </w:r>
            </w:ins>
          </w:p>
        </w:tc>
        <w:tc>
          <w:tcPr>
            <w:tcW w:w="5609" w:type="dxa"/>
            <w:tcBorders>
              <w:top w:val="single" w:sz="4" w:space="0" w:color="auto"/>
              <w:left w:val="nil"/>
              <w:bottom w:val="nil"/>
              <w:right w:val="single" w:sz="4" w:space="0" w:color="auto"/>
            </w:tcBorders>
            <w:shd w:val="clear" w:color="auto" w:fill="auto"/>
          </w:tcPr>
          <w:p w14:paraId="314BD3D0" w14:textId="77777777" w:rsidR="00872AFE" w:rsidRPr="00711388" w:rsidRDefault="00872AFE" w:rsidP="00567869">
            <w:pPr>
              <w:spacing w:after="0"/>
              <w:rPr>
                <w:lang w:val="en-GB"/>
              </w:rPr>
            </w:pPr>
            <w:r w:rsidRPr="00711388">
              <w:rPr>
                <w:lang w:val="en-GB"/>
              </w:rPr>
              <w:t>Identify the ISO 4217 alphabetic code of the currency of payments for the specific reinsurance contract/treaty.</w:t>
            </w:r>
          </w:p>
        </w:tc>
      </w:tr>
      <w:tr w:rsidR="00872AFE" w:rsidRPr="00711388" w14:paraId="16F94BD9" w14:textId="77777777" w:rsidTr="00567869">
        <w:trPr>
          <w:trHeight w:val="1304"/>
        </w:trPr>
        <w:tc>
          <w:tcPr>
            <w:tcW w:w="1509" w:type="dxa"/>
            <w:tcBorders>
              <w:top w:val="single" w:sz="4" w:space="0" w:color="auto"/>
              <w:left w:val="single" w:sz="4" w:space="0" w:color="auto"/>
              <w:bottom w:val="single" w:sz="4" w:space="0" w:color="auto"/>
              <w:right w:val="single" w:sz="4" w:space="0" w:color="auto"/>
            </w:tcBorders>
          </w:tcPr>
          <w:p w14:paraId="1E41C770" w14:textId="77777777" w:rsidR="00872AFE" w:rsidRPr="00711388" w:rsidRDefault="00872AFE" w:rsidP="00567869">
            <w:pPr>
              <w:jc w:val="center"/>
              <w:rPr>
                <w:lang w:val="en-GB"/>
              </w:rPr>
            </w:pPr>
            <w:r w:rsidRPr="00711388">
              <w:rPr>
                <w:lang w:val="en-GB"/>
              </w:rPr>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C8CDD7E" w14:textId="298C889B" w:rsidR="00872AFE" w:rsidRPr="00711388" w:rsidRDefault="00872AFE" w:rsidP="00567869">
            <w:pPr>
              <w:jc w:val="left"/>
              <w:rPr>
                <w:lang w:val="en-GB"/>
              </w:rPr>
            </w:pPr>
            <w:r w:rsidRPr="00711388">
              <w:rPr>
                <w:lang w:val="en-GB"/>
              </w:rPr>
              <w:t>Maximum cover by transaction</w:t>
            </w:r>
            <w:ins w:id="10084" w:author="Author">
              <w:r w:rsidR="00A43389" w:rsidRPr="00711388">
                <w:rPr>
                  <w:lang w:val="en-GB"/>
                </w:rPr>
                <w:t xml:space="preserve"> </w:t>
              </w:r>
              <w:r w:rsidR="00A43389" w:rsidRPr="00E50019">
                <w:rPr>
                  <w:lang w:val="en-GB"/>
                  <w:rPrChange w:id="10085" w:author="Author">
                    <w:rPr/>
                  </w:rPrChange>
                </w:rPr>
                <w:t>(for reinsurance)</w:t>
              </w:r>
            </w:ins>
          </w:p>
        </w:tc>
        <w:tc>
          <w:tcPr>
            <w:tcW w:w="5609" w:type="dxa"/>
            <w:tcBorders>
              <w:top w:val="single" w:sz="4" w:space="0" w:color="auto"/>
              <w:left w:val="nil"/>
              <w:bottom w:val="single" w:sz="4" w:space="0" w:color="auto"/>
              <w:right w:val="single" w:sz="4" w:space="0" w:color="auto"/>
            </w:tcBorders>
            <w:shd w:val="clear" w:color="auto" w:fill="auto"/>
          </w:tcPr>
          <w:p w14:paraId="231A0165" w14:textId="5BD12A68" w:rsidR="00872AFE" w:rsidRPr="00711388" w:rsidRDefault="00872AFE" w:rsidP="00567869">
            <w:pPr>
              <w:spacing w:after="0"/>
              <w:rPr>
                <w:lang w:val="en-GB"/>
              </w:rPr>
            </w:pPr>
            <w:r w:rsidRPr="00711388">
              <w:rPr>
                <w:lang w:val="en-GB"/>
              </w:rPr>
              <w:t>For quota share or a surplus treaty, 100% of the maximum amount that has been set for the entire contract/treaty is stated here (e.g. €10million).</w:t>
            </w:r>
            <w:del w:id="10086" w:author="Author">
              <w:r w:rsidRPr="00711388" w:rsidDel="003323F0">
                <w:rPr>
                  <w:lang w:val="en-GB"/>
                </w:rPr>
                <w:delText xml:space="preserve">  </w:delText>
              </w:r>
            </w:del>
            <w:ins w:id="10087" w:author="Author">
              <w:r w:rsidR="003323F0">
                <w:rPr>
                  <w:lang w:val="en-GB"/>
                </w:rPr>
                <w:t xml:space="preserve"> </w:t>
              </w:r>
            </w:ins>
            <w:r w:rsidRPr="00711388">
              <w:rPr>
                <w:lang w:val="en-GB"/>
              </w:rPr>
              <w:t xml:space="preserve">In case of unlimited cover “-1” shall be filled in here. </w:t>
            </w:r>
          </w:p>
          <w:p w14:paraId="37B43245" w14:textId="77777777" w:rsidR="00872AFE" w:rsidRPr="00711388" w:rsidRDefault="00872AFE" w:rsidP="00567869">
            <w:pPr>
              <w:spacing w:after="0"/>
              <w:rPr>
                <w:lang w:val="en-GB"/>
              </w:rPr>
            </w:pPr>
            <w:r w:rsidRPr="00711388">
              <w:rPr>
                <w:lang w:val="en-GB"/>
              </w:rPr>
              <w:t>This item has to be reported in the currency of the transaction.</w:t>
            </w:r>
          </w:p>
        </w:tc>
      </w:tr>
      <w:tr w:rsidR="00872AFE" w:rsidRPr="00711388" w14:paraId="1231C4F0" w14:textId="77777777" w:rsidTr="00567869">
        <w:trPr>
          <w:trHeight w:val="1853"/>
        </w:trPr>
        <w:tc>
          <w:tcPr>
            <w:tcW w:w="1509" w:type="dxa"/>
            <w:tcBorders>
              <w:top w:val="single" w:sz="4" w:space="0" w:color="auto"/>
              <w:left w:val="single" w:sz="4" w:space="0" w:color="auto"/>
              <w:bottom w:val="single" w:sz="4" w:space="0" w:color="auto"/>
              <w:right w:val="single" w:sz="4" w:space="0" w:color="auto"/>
            </w:tcBorders>
          </w:tcPr>
          <w:p w14:paraId="74DF81F2" w14:textId="77777777" w:rsidR="00872AFE" w:rsidRPr="00711388" w:rsidRDefault="00872AFE" w:rsidP="00567869">
            <w:pPr>
              <w:jc w:val="center"/>
              <w:rPr>
                <w:lang w:val="en-GB"/>
              </w:rPr>
            </w:pPr>
            <w:r w:rsidRPr="00711388">
              <w:rPr>
                <w:lang w:val="en-GB"/>
              </w:rPr>
              <w:t>C0160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3D891102" w14:textId="77777777" w:rsidR="00872AFE" w:rsidRPr="00711388" w:rsidRDefault="00872AFE" w:rsidP="00567869">
            <w:pPr>
              <w:jc w:val="left"/>
              <w:rPr>
                <w:lang w:val="en-GB"/>
              </w:rPr>
            </w:pPr>
            <w:r w:rsidRPr="00711388">
              <w:rPr>
                <w:lang w:val="en-GB"/>
              </w:rPr>
              <w:t>Net Receivables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4E5E4960" w14:textId="77777777" w:rsidR="00872AFE" w:rsidRPr="00711388" w:rsidRDefault="00872AFE" w:rsidP="00567869">
            <w:pPr>
              <w:spacing w:after="0"/>
              <w:rPr>
                <w:lang w:val="en-GB"/>
              </w:rPr>
            </w:pPr>
            <w:r w:rsidRPr="00711388">
              <w:rPr>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p>
        </w:tc>
      </w:tr>
      <w:tr w:rsidR="00872AFE" w:rsidRPr="00711388" w14:paraId="7C3AE64F" w14:textId="77777777" w:rsidTr="00567869">
        <w:trPr>
          <w:trHeight w:val="262"/>
        </w:trPr>
        <w:tc>
          <w:tcPr>
            <w:tcW w:w="1509" w:type="dxa"/>
            <w:tcBorders>
              <w:top w:val="single" w:sz="4" w:space="0" w:color="auto"/>
              <w:left w:val="single" w:sz="4" w:space="0" w:color="auto"/>
              <w:bottom w:val="single" w:sz="4" w:space="0" w:color="auto"/>
              <w:right w:val="single" w:sz="4" w:space="0" w:color="auto"/>
            </w:tcBorders>
          </w:tcPr>
          <w:p w14:paraId="1A5CF598" w14:textId="77777777" w:rsidR="00872AFE" w:rsidRPr="00711388" w:rsidRDefault="00872AFE" w:rsidP="00567869">
            <w:pPr>
              <w:jc w:val="center"/>
              <w:rPr>
                <w:lang w:val="en-GB"/>
              </w:rPr>
            </w:pPr>
            <w:r w:rsidRPr="00711388">
              <w:rPr>
                <w:lang w:val="en-GB"/>
              </w:rPr>
              <w:t>C0170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B4689DA" w14:textId="77777777" w:rsidR="00872AFE" w:rsidRPr="00711388" w:rsidRDefault="00872AFE" w:rsidP="00567869">
            <w:pPr>
              <w:jc w:val="left"/>
              <w:rPr>
                <w:lang w:val="en-GB"/>
              </w:rPr>
            </w:pPr>
            <w:r w:rsidRPr="00711388">
              <w:rPr>
                <w:lang w:val="en-GB"/>
              </w:rPr>
              <w:t>Total reinsurance recoverables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C2374E4" w14:textId="77777777" w:rsidR="00872AFE" w:rsidRPr="00711388" w:rsidRDefault="00872AFE" w:rsidP="00567869">
            <w:pPr>
              <w:spacing w:after="0"/>
              <w:rPr>
                <w:lang w:val="en-GB"/>
              </w:rPr>
            </w:pPr>
            <w:r w:rsidRPr="00711388">
              <w:rPr>
                <w:lang w:val="en-GB"/>
              </w:rPr>
              <w:t xml:space="preserve">Total amount due from the reinsurer at the reporting date which include: </w:t>
            </w:r>
          </w:p>
          <w:p w14:paraId="5748430A" w14:textId="77777777" w:rsidR="00872AFE" w:rsidRPr="00711388" w:rsidRDefault="00872AFE" w:rsidP="00567869">
            <w:pPr>
              <w:spacing w:after="0"/>
              <w:rPr>
                <w:lang w:val="en-GB"/>
              </w:rPr>
            </w:pPr>
            <w:r w:rsidRPr="00711388">
              <w:rPr>
                <w:lang w:val="en-GB"/>
              </w:rPr>
              <w:t xml:space="preserve">Premium provision for part of the future reinsurance premium which has already been paid to the reinsurer; </w:t>
            </w:r>
          </w:p>
          <w:p w14:paraId="0A40CC46" w14:textId="0254C58E" w:rsidR="00872AFE" w:rsidRPr="00711388" w:rsidRDefault="00872AFE" w:rsidP="00567869">
            <w:pPr>
              <w:spacing w:after="0"/>
              <w:rPr>
                <w:lang w:val="en-GB"/>
              </w:rPr>
            </w:pPr>
            <w:r w:rsidRPr="00711388">
              <w:rPr>
                <w:lang w:val="en-GB"/>
              </w:rPr>
              <w:t>Claims provision for claims outstanding for insurer which have to be paid by the reinsurer; and/or</w:t>
            </w:r>
            <w:del w:id="10088" w:author="Author">
              <w:r w:rsidRPr="00711388" w:rsidDel="003323F0">
                <w:rPr>
                  <w:lang w:val="en-GB"/>
                </w:rPr>
                <w:delText xml:space="preserve">  </w:delText>
              </w:r>
            </w:del>
            <w:ins w:id="10089" w:author="Author">
              <w:r w:rsidR="003323F0">
                <w:rPr>
                  <w:lang w:val="en-GB"/>
                </w:rPr>
                <w:t xml:space="preserve"> </w:t>
              </w:r>
            </w:ins>
          </w:p>
          <w:p w14:paraId="72E953A5" w14:textId="77777777" w:rsidR="00872AFE" w:rsidRPr="00711388" w:rsidRDefault="00872AFE" w:rsidP="00567869">
            <w:pPr>
              <w:spacing w:after="0"/>
              <w:rPr>
                <w:lang w:val="en-GB"/>
              </w:rPr>
            </w:pPr>
            <w:r w:rsidRPr="00711388">
              <w:rPr>
                <w:lang w:val="en-GB"/>
              </w:rPr>
              <w:lastRenderedPageBreak/>
              <w:t xml:space="preserve">Technical provisions for the amount reflecting the share of the reinsurer in the gross technical provisions. </w:t>
            </w:r>
          </w:p>
        </w:tc>
      </w:tr>
      <w:tr w:rsidR="00872AFE" w:rsidRPr="00711388" w14:paraId="4F44C6D4" w14:textId="77777777" w:rsidTr="00567869">
        <w:trPr>
          <w:trHeight w:val="241"/>
        </w:trPr>
        <w:tc>
          <w:tcPr>
            <w:tcW w:w="1509" w:type="dxa"/>
            <w:tcBorders>
              <w:top w:val="single" w:sz="4" w:space="0" w:color="auto"/>
              <w:left w:val="single" w:sz="4" w:space="0" w:color="auto"/>
              <w:bottom w:val="single" w:sz="4" w:space="0" w:color="auto"/>
              <w:right w:val="single" w:sz="4" w:space="0" w:color="auto"/>
            </w:tcBorders>
          </w:tcPr>
          <w:p w14:paraId="7AA27130" w14:textId="77777777" w:rsidR="00872AFE" w:rsidRPr="00711388" w:rsidRDefault="00872AFE" w:rsidP="00567869">
            <w:pPr>
              <w:jc w:val="center"/>
              <w:rPr>
                <w:lang w:val="en-GB"/>
              </w:rPr>
            </w:pPr>
            <w:r w:rsidRPr="00711388">
              <w:rPr>
                <w:lang w:val="en-GB"/>
              </w:rPr>
              <w:lastRenderedPageBreak/>
              <w:t>C0180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44DD2E75" w14:textId="77777777" w:rsidR="00872AFE" w:rsidRPr="00711388" w:rsidRDefault="00872AFE" w:rsidP="00567869">
            <w:pPr>
              <w:jc w:val="left"/>
              <w:rPr>
                <w:lang w:val="en-GB"/>
              </w:rPr>
            </w:pPr>
            <w:r w:rsidRPr="00711388">
              <w:rPr>
                <w:lang w:val="en-GB"/>
              </w:rPr>
              <w:t>Reinsurance technical result (for reinsurance)</w:t>
            </w:r>
          </w:p>
          <w:p w14:paraId="744C0742" w14:textId="77777777" w:rsidR="00872AFE" w:rsidRPr="00711388" w:rsidRDefault="00872AFE" w:rsidP="00567869">
            <w:pPr>
              <w:jc w:val="left"/>
              <w:rPr>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3BF5721" w14:textId="77777777"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Reinsurance result (for reinsured entity):</w:t>
            </w:r>
          </w:p>
          <w:p w14:paraId="7E7E530B" w14:textId="77777777"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Total reinsurance commissions received by reinsured entity less Gross reinsurance premiums paid by reinsured entity plus Claims paid by reinsurer during the reporting period plus Total reinsurance recoverables at the end of the reporting period less</w:t>
            </w:r>
            <w:r w:rsidRPr="00711388">
              <w:rPr>
                <w:rFonts w:eastAsia="Times New Roman"/>
                <w:sz w:val="24"/>
                <w:szCs w:val="24"/>
                <w:lang w:val="en-GB"/>
              </w:rPr>
              <w:br/>
              <w:t>Total reinsurance recoverables at the start of the reporting period.</w:t>
            </w:r>
          </w:p>
        </w:tc>
      </w:tr>
      <w:tr w:rsidR="00872AFE" w:rsidRPr="00711388" w14:paraId="645CD56F" w14:textId="77777777" w:rsidTr="00567869">
        <w:trPr>
          <w:trHeight w:val="1314"/>
        </w:trPr>
        <w:tc>
          <w:tcPr>
            <w:tcW w:w="1509" w:type="dxa"/>
            <w:tcBorders>
              <w:top w:val="single" w:sz="4" w:space="0" w:color="auto"/>
              <w:left w:val="single" w:sz="4" w:space="0" w:color="auto"/>
              <w:bottom w:val="single" w:sz="4" w:space="0" w:color="auto"/>
              <w:right w:val="single" w:sz="4" w:space="0" w:color="auto"/>
            </w:tcBorders>
          </w:tcPr>
          <w:p w14:paraId="1C8C9A58" w14:textId="77777777" w:rsidR="00872AFE" w:rsidRPr="00711388" w:rsidRDefault="00872AFE" w:rsidP="00567869">
            <w:pPr>
              <w:jc w:val="center"/>
              <w:rPr>
                <w:lang w:val="en-GB"/>
              </w:rPr>
            </w:pPr>
            <w:r w:rsidRPr="00711388">
              <w:rPr>
                <w:lang w:val="en-GB"/>
              </w:rPr>
              <w:t>C0190</w:t>
            </w:r>
          </w:p>
          <w:p w14:paraId="5909E7F3" w14:textId="77777777" w:rsidR="00872AFE" w:rsidRPr="00711388" w:rsidRDefault="00872AFE" w:rsidP="00567869">
            <w:pPr>
              <w:jc w:val="cente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C144824" w14:textId="77777777" w:rsidR="00872AFE" w:rsidRPr="00711388" w:rsidRDefault="00872AFE" w:rsidP="00567869">
            <w:pPr>
              <w:jc w:val="left"/>
              <w:rPr>
                <w:lang w:val="en-GB"/>
              </w:rPr>
            </w:pPr>
            <w:r w:rsidRPr="00711388">
              <w:rPr>
                <w:lang w:val="en-GB"/>
              </w:rPr>
              <w:t>Premiums (for insurance)</w:t>
            </w:r>
          </w:p>
          <w:p w14:paraId="61207860" w14:textId="77777777" w:rsidR="00872AFE" w:rsidRPr="00711388" w:rsidRDefault="00872AFE" w:rsidP="00567869">
            <w:pPr>
              <w:jc w:val="left"/>
              <w:rPr>
                <w:lang w:val="en-GB"/>
              </w:rPr>
            </w:pPr>
          </w:p>
        </w:tc>
        <w:tc>
          <w:tcPr>
            <w:tcW w:w="5609" w:type="dxa"/>
            <w:tcBorders>
              <w:top w:val="single" w:sz="4" w:space="0" w:color="auto"/>
              <w:left w:val="nil"/>
              <w:bottom w:val="single" w:sz="4" w:space="0" w:color="auto"/>
              <w:right w:val="single" w:sz="4" w:space="0" w:color="auto"/>
            </w:tcBorders>
            <w:shd w:val="clear" w:color="auto" w:fill="auto"/>
          </w:tcPr>
          <w:p w14:paraId="35B6D8E9" w14:textId="77777777"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Total amount of gross written premiums as defined in Article 1(11) of Delegated Regulation (EU) 2015/35. </w:t>
            </w:r>
          </w:p>
          <w:p w14:paraId="42AC3AE9" w14:textId="77777777"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For annuities stemming from non-life this cell is not applicable.</w:t>
            </w:r>
          </w:p>
        </w:tc>
      </w:tr>
      <w:tr w:rsidR="00872AFE" w:rsidRPr="00711388" w14:paraId="3B1F86C4" w14:textId="77777777" w:rsidTr="00567869">
        <w:trPr>
          <w:trHeight w:val="288"/>
        </w:trPr>
        <w:tc>
          <w:tcPr>
            <w:tcW w:w="1509" w:type="dxa"/>
            <w:tcBorders>
              <w:top w:val="single" w:sz="4" w:space="0" w:color="auto"/>
              <w:left w:val="single" w:sz="4" w:space="0" w:color="auto"/>
              <w:bottom w:val="single" w:sz="4" w:space="0" w:color="auto"/>
              <w:right w:val="single" w:sz="4" w:space="0" w:color="auto"/>
            </w:tcBorders>
          </w:tcPr>
          <w:p w14:paraId="5874E687" w14:textId="77777777" w:rsidR="00872AFE" w:rsidRPr="00711388" w:rsidRDefault="00872AFE" w:rsidP="00567869">
            <w:pPr>
              <w:jc w:val="center"/>
              <w:rPr>
                <w:lang w:val="en-GB"/>
              </w:rPr>
            </w:pPr>
            <w:r w:rsidRPr="00711388">
              <w:rPr>
                <w:lang w:val="en-GB"/>
              </w:rPr>
              <w:t>C0200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7BCB5C4" w14:textId="77777777" w:rsidR="00872AFE" w:rsidRPr="00711388" w:rsidRDefault="00872AFE" w:rsidP="00567869">
            <w:pPr>
              <w:jc w:val="left"/>
              <w:rPr>
                <w:lang w:val="en-GB"/>
              </w:rPr>
            </w:pPr>
            <w:r w:rsidRPr="00711388">
              <w:rPr>
                <w:lang w:val="en-GB"/>
              </w:rPr>
              <w:t>Claims (for insurance)</w:t>
            </w:r>
          </w:p>
        </w:tc>
        <w:tc>
          <w:tcPr>
            <w:tcW w:w="5609" w:type="dxa"/>
            <w:tcBorders>
              <w:top w:val="single" w:sz="4" w:space="0" w:color="auto"/>
              <w:left w:val="nil"/>
              <w:bottom w:val="single" w:sz="4" w:space="0" w:color="auto"/>
              <w:right w:val="single" w:sz="4" w:space="0" w:color="auto"/>
            </w:tcBorders>
            <w:shd w:val="clear" w:color="auto" w:fill="auto"/>
          </w:tcPr>
          <w:p w14:paraId="3D95E92F" w14:textId="77777777" w:rsidR="00872AFE" w:rsidRPr="00711388" w:rsidRDefault="00872AFE" w:rsidP="00567869">
            <w:pPr>
              <w:pStyle w:val="CommentText"/>
              <w:rPr>
                <w:rFonts w:eastAsia="Times New Roman"/>
                <w:sz w:val="24"/>
                <w:szCs w:val="24"/>
                <w:lang w:val="en-GB"/>
              </w:rPr>
            </w:pPr>
            <w:r w:rsidRPr="00711388">
              <w:rPr>
                <w:sz w:val="24"/>
                <w:lang w:val="en-GB"/>
              </w:rPr>
              <w:t>Total amount of gross claims paid during the year, including claims management expenses.</w:t>
            </w:r>
          </w:p>
        </w:tc>
      </w:tr>
      <w:tr w:rsidR="00872AFE" w:rsidRPr="00711388" w14:paraId="406A28F5" w14:textId="77777777" w:rsidTr="00567869">
        <w:trPr>
          <w:trHeight w:val="215"/>
        </w:trPr>
        <w:tc>
          <w:tcPr>
            <w:tcW w:w="1509" w:type="dxa"/>
            <w:tcBorders>
              <w:top w:val="single" w:sz="4" w:space="0" w:color="auto"/>
              <w:left w:val="single" w:sz="4" w:space="0" w:color="auto"/>
              <w:bottom w:val="single" w:sz="4" w:space="0" w:color="auto"/>
              <w:right w:val="single" w:sz="4" w:space="0" w:color="auto"/>
            </w:tcBorders>
          </w:tcPr>
          <w:p w14:paraId="4381ED1D" w14:textId="77777777" w:rsidR="00872AFE" w:rsidRPr="00711388" w:rsidRDefault="00872AFE" w:rsidP="00567869">
            <w:pPr>
              <w:jc w:val="center"/>
              <w:rPr>
                <w:lang w:val="en-GB"/>
              </w:rPr>
            </w:pPr>
            <w:r w:rsidRPr="00711388">
              <w:rPr>
                <w:lang w:val="en-GB"/>
              </w:rPr>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A723831" w14:textId="77777777" w:rsidR="00872AFE" w:rsidRPr="00711388" w:rsidRDefault="00872AFE" w:rsidP="00567869">
            <w:pPr>
              <w:jc w:val="left"/>
              <w:rPr>
                <w:lang w:val="en-GB"/>
              </w:rPr>
            </w:pPr>
            <w:r w:rsidRPr="00711388">
              <w:rPr>
                <w:lang w:val="en-GB"/>
              </w:rPr>
              <w:t>Line of business</w:t>
            </w:r>
          </w:p>
        </w:tc>
        <w:tc>
          <w:tcPr>
            <w:tcW w:w="5609" w:type="dxa"/>
            <w:tcBorders>
              <w:top w:val="single" w:sz="4" w:space="0" w:color="auto"/>
              <w:left w:val="nil"/>
              <w:bottom w:val="single" w:sz="4" w:space="0" w:color="auto"/>
              <w:right w:val="single" w:sz="4" w:space="0" w:color="auto"/>
            </w:tcBorders>
            <w:shd w:val="clear" w:color="auto" w:fill="auto"/>
          </w:tcPr>
          <w:p w14:paraId="3AE294A8" w14:textId="77777777"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Identify the line of business, as defined in Annex I to Delegated Regulation (EU) 2015/35, being reinsured. </w:t>
            </w:r>
          </w:p>
          <w:p w14:paraId="216DB73E" w14:textId="00B7AA5A"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The following close</w:t>
            </w:r>
            <w:r w:rsidR="0035144A" w:rsidRPr="00711388">
              <w:rPr>
                <w:rFonts w:eastAsia="Times New Roman"/>
                <w:sz w:val="24"/>
                <w:szCs w:val="24"/>
                <w:lang w:val="en-GB"/>
              </w:rPr>
              <w:t>d</w:t>
            </w:r>
            <w:r w:rsidRPr="00711388">
              <w:rPr>
                <w:rFonts w:eastAsia="Times New Roman"/>
                <w:sz w:val="24"/>
                <w:szCs w:val="24"/>
                <w:lang w:val="en-GB"/>
              </w:rPr>
              <w:t xml:space="preserve"> list shall be used: </w:t>
            </w:r>
          </w:p>
          <w:p w14:paraId="091B8092" w14:textId="789A252A"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 </w:t>
            </w:r>
            <w:r w:rsidR="00845F43" w:rsidRPr="00711388">
              <w:rPr>
                <w:rFonts w:eastAsia="Times New Roman"/>
                <w:sz w:val="24"/>
                <w:szCs w:val="24"/>
                <w:lang w:val="en-GB"/>
              </w:rPr>
              <w:t>-</w:t>
            </w:r>
            <w:r w:rsidRPr="00711388">
              <w:rPr>
                <w:rFonts w:eastAsia="Times New Roman"/>
                <w:sz w:val="24"/>
                <w:szCs w:val="24"/>
                <w:lang w:val="en-GB"/>
              </w:rPr>
              <w:t xml:space="preserve"> Medical expense insurance </w:t>
            </w:r>
          </w:p>
          <w:p w14:paraId="7F20199B" w14:textId="63D7D7DD"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 </w:t>
            </w:r>
            <w:r w:rsidR="00845F43" w:rsidRPr="00711388">
              <w:rPr>
                <w:rFonts w:eastAsia="Times New Roman"/>
                <w:sz w:val="24"/>
                <w:szCs w:val="24"/>
                <w:lang w:val="en-GB"/>
              </w:rPr>
              <w:t>-</w:t>
            </w:r>
            <w:r w:rsidRPr="00711388">
              <w:rPr>
                <w:rFonts w:eastAsia="Times New Roman"/>
                <w:sz w:val="24"/>
                <w:szCs w:val="24"/>
                <w:lang w:val="en-GB"/>
              </w:rPr>
              <w:t xml:space="preserve"> Income protection insurance </w:t>
            </w:r>
          </w:p>
          <w:p w14:paraId="0D8354D6" w14:textId="74A225FA"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3 </w:t>
            </w:r>
            <w:r w:rsidR="00845F43" w:rsidRPr="00711388">
              <w:rPr>
                <w:rFonts w:eastAsia="Times New Roman"/>
                <w:sz w:val="24"/>
                <w:szCs w:val="24"/>
                <w:lang w:val="en-GB"/>
              </w:rPr>
              <w:t>-</w:t>
            </w:r>
            <w:r w:rsidRPr="00711388">
              <w:rPr>
                <w:rFonts w:eastAsia="Times New Roman"/>
                <w:sz w:val="24"/>
                <w:szCs w:val="24"/>
                <w:lang w:val="en-GB"/>
              </w:rPr>
              <w:t xml:space="preserve"> Workers' compensation insurance </w:t>
            </w:r>
          </w:p>
          <w:p w14:paraId="025A3D3C" w14:textId="5A238897"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4 </w:t>
            </w:r>
            <w:r w:rsidR="00845F43" w:rsidRPr="00711388">
              <w:rPr>
                <w:rFonts w:eastAsia="Times New Roman"/>
                <w:sz w:val="24"/>
                <w:szCs w:val="24"/>
                <w:lang w:val="en-GB"/>
              </w:rPr>
              <w:t>-</w:t>
            </w:r>
            <w:r w:rsidRPr="00711388">
              <w:rPr>
                <w:rFonts w:eastAsia="Times New Roman"/>
                <w:sz w:val="24"/>
                <w:szCs w:val="24"/>
                <w:lang w:val="en-GB"/>
              </w:rPr>
              <w:t xml:space="preserve"> Motor vehicle liability insurance </w:t>
            </w:r>
          </w:p>
          <w:p w14:paraId="5AEBCFB5" w14:textId="3374C3D9"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5 </w:t>
            </w:r>
            <w:r w:rsidR="00845F43" w:rsidRPr="00711388">
              <w:rPr>
                <w:rFonts w:eastAsia="Times New Roman"/>
                <w:sz w:val="24"/>
                <w:szCs w:val="24"/>
                <w:lang w:val="en-GB"/>
              </w:rPr>
              <w:t>-</w:t>
            </w:r>
            <w:r w:rsidRPr="00711388">
              <w:rPr>
                <w:rFonts w:eastAsia="Times New Roman"/>
                <w:sz w:val="24"/>
                <w:szCs w:val="24"/>
                <w:lang w:val="en-GB"/>
              </w:rPr>
              <w:t xml:space="preserve"> Other motor insurance </w:t>
            </w:r>
          </w:p>
          <w:p w14:paraId="238C3357" w14:textId="4BA1D708"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6 </w:t>
            </w:r>
            <w:r w:rsidR="00845F43" w:rsidRPr="00711388">
              <w:rPr>
                <w:rFonts w:eastAsia="Times New Roman"/>
                <w:sz w:val="24"/>
                <w:szCs w:val="24"/>
                <w:lang w:val="en-GB"/>
              </w:rPr>
              <w:t>-</w:t>
            </w:r>
            <w:r w:rsidRPr="00711388">
              <w:rPr>
                <w:rFonts w:eastAsia="Times New Roman"/>
                <w:sz w:val="24"/>
                <w:szCs w:val="24"/>
                <w:lang w:val="en-GB"/>
              </w:rPr>
              <w:t xml:space="preserve"> Marine, aviation and transport insurance </w:t>
            </w:r>
          </w:p>
          <w:p w14:paraId="549A6041" w14:textId="4AB6491F"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7 </w:t>
            </w:r>
            <w:r w:rsidR="00845F43" w:rsidRPr="00711388">
              <w:rPr>
                <w:rFonts w:eastAsia="Times New Roman"/>
                <w:sz w:val="24"/>
                <w:szCs w:val="24"/>
                <w:lang w:val="en-GB"/>
              </w:rPr>
              <w:t>-</w:t>
            </w:r>
            <w:r w:rsidRPr="00711388">
              <w:rPr>
                <w:rFonts w:eastAsia="Times New Roman"/>
                <w:sz w:val="24"/>
                <w:szCs w:val="24"/>
                <w:lang w:val="en-GB"/>
              </w:rPr>
              <w:t xml:space="preserve"> Fire and other damage to property insurance </w:t>
            </w:r>
          </w:p>
          <w:p w14:paraId="416B7AAD" w14:textId="3C5B95DA"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8 </w:t>
            </w:r>
            <w:r w:rsidR="00845F43" w:rsidRPr="00711388">
              <w:rPr>
                <w:rFonts w:eastAsia="Times New Roman"/>
                <w:sz w:val="24"/>
                <w:szCs w:val="24"/>
                <w:lang w:val="en-GB"/>
              </w:rPr>
              <w:t>-</w:t>
            </w:r>
            <w:r w:rsidRPr="00711388">
              <w:rPr>
                <w:rFonts w:eastAsia="Times New Roman"/>
                <w:sz w:val="24"/>
                <w:szCs w:val="24"/>
                <w:lang w:val="en-GB"/>
              </w:rPr>
              <w:t xml:space="preserve"> General liability insurance </w:t>
            </w:r>
          </w:p>
          <w:p w14:paraId="534E0940" w14:textId="67B19F47"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9 </w:t>
            </w:r>
            <w:r w:rsidR="00845F43" w:rsidRPr="00711388">
              <w:rPr>
                <w:rFonts w:eastAsia="Times New Roman"/>
                <w:sz w:val="24"/>
                <w:szCs w:val="24"/>
                <w:lang w:val="en-GB"/>
              </w:rPr>
              <w:t>-</w:t>
            </w:r>
            <w:r w:rsidRPr="00711388">
              <w:rPr>
                <w:rFonts w:eastAsia="Times New Roman"/>
                <w:sz w:val="24"/>
                <w:szCs w:val="24"/>
                <w:lang w:val="en-GB"/>
              </w:rPr>
              <w:t xml:space="preserve"> Credit and suretyship insurance </w:t>
            </w:r>
          </w:p>
          <w:p w14:paraId="73C5C43F" w14:textId="1E8727D8"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10 </w:t>
            </w:r>
            <w:r w:rsidR="00845F43" w:rsidRPr="00711388">
              <w:rPr>
                <w:rFonts w:eastAsia="Times New Roman"/>
                <w:sz w:val="24"/>
                <w:szCs w:val="24"/>
                <w:lang w:val="en-GB"/>
              </w:rPr>
              <w:t>-</w:t>
            </w:r>
            <w:r w:rsidRPr="00711388">
              <w:rPr>
                <w:rFonts w:eastAsia="Times New Roman"/>
                <w:sz w:val="24"/>
                <w:szCs w:val="24"/>
                <w:lang w:val="en-GB"/>
              </w:rPr>
              <w:t xml:space="preserve"> Legal expenses insurance </w:t>
            </w:r>
          </w:p>
          <w:p w14:paraId="0506A997" w14:textId="04BF78ED"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11 </w:t>
            </w:r>
            <w:r w:rsidR="00845F43" w:rsidRPr="00711388">
              <w:rPr>
                <w:rFonts w:eastAsia="Times New Roman"/>
                <w:sz w:val="24"/>
                <w:szCs w:val="24"/>
                <w:lang w:val="en-GB"/>
              </w:rPr>
              <w:t>-</w:t>
            </w:r>
            <w:r w:rsidRPr="00711388">
              <w:rPr>
                <w:rFonts w:eastAsia="Times New Roman"/>
                <w:sz w:val="24"/>
                <w:szCs w:val="24"/>
                <w:lang w:val="en-GB"/>
              </w:rPr>
              <w:t xml:space="preserve"> Assistance </w:t>
            </w:r>
          </w:p>
          <w:p w14:paraId="6BA4AD57" w14:textId="408A79EA"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12 </w:t>
            </w:r>
            <w:r w:rsidR="00845F43" w:rsidRPr="00711388">
              <w:rPr>
                <w:rFonts w:eastAsia="Times New Roman"/>
                <w:sz w:val="24"/>
                <w:szCs w:val="24"/>
                <w:lang w:val="en-GB"/>
              </w:rPr>
              <w:t>-</w:t>
            </w:r>
            <w:r w:rsidRPr="00711388">
              <w:rPr>
                <w:rFonts w:eastAsia="Times New Roman"/>
                <w:sz w:val="24"/>
                <w:szCs w:val="24"/>
                <w:lang w:val="en-GB"/>
              </w:rPr>
              <w:t xml:space="preserve"> Miscellaneous financial loss </w:t>
            </w:r>
          </w:p>
          <w:p w14:paraId="279AD83F" w14:textId="44659BC6"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13 </w:t>
            </w:r>
            <w:r w:rsidR="00845F43" w:rsidRPr="00711388">
              <w:rPr>
                <w:rFonts w:eastAsia="Times New Roman"/>
                <w:sz w:val="24"/>
                <w:szCs w:val="24"/>
                <w:lang w:val="en-GB"/>
              </w:rPr>
              <w:t>-</w:t>
            </w:r>
            <w:r w:rsidRPr="00711388">
              <w:rPr>
                <w:rFonts w:eastAsia="Times New Roman"/>
                <w:sz w:val="24"/>
                <w:szCs w:val="24"/>
                <w:lang w:val="en-GB"/>
              </w:rPr>
              <w:t xml:space="preserve"> Proportional medical expense reinsurance </w:t>
            </w:r>
          </w:p>
          <w:p w14:paraId="7A66A341" w14:textId="282E1D1B"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14 </w:t>
            </w:r>
            <w:r w:rsidR="00845F43" w:rsidRPr="00711388">
              <w:rPr>
                <w:rFonts w:eastAsia="Times New Roman"/>
                <w:sz w:val="24"/>
                <w:szCs w:val="24"/>
                <w:lang w:val="en-GB"/>
              </w:rPr>
              <w:t>-</w:t>
            </w:r>
            <w:r w:rsidRPr="00711388">
              <w:rPr>
                <w:rFonts w:eastAsia="Times New Roman"/>
                <w:sz w:val="24"/>
                <w:szCs w:val="24"/>
                <w:lang w:val="en-GB"/>
              </w:rPr>
              <w:t xml:space="preserve"> Proportional income protection reinsurance </w:t>
            </w:r>
          </w:p>
          <w:p w14:paraId="4E91E18F" w14:textId="2CA84AB2"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15 </w:t>
            </w:r>
            <w:r w:rsidR="00845F43" w:rsidRPr="00711388">
              <w:rPr>
                <w:rFonts w:eastAsia="Times New Roman"/>
                <w:sz w:val="24"/>
                <w:szCs w:val="24"/>
                <w:lang w:val="en-GB"/>
              </w:rPr>
              <w:t>-</w:t>
            </w:r>
            <w:r w:rsidRPr="00711388">
              <w:rPr>
                <w:rFonts w:eastAsia="Times New Roman"/>
                <w:sz w:val="24"/>
                <w:szCs w:val="24"/>
                <w:lang w:val="en-GB"/>
              </w:rPr>
              <w:t xml:space="preserve"> Proportional workers' compensation reinsurance</w:t>
            </w:r>
          </w:p>
          <w:p w14:paraId="4D8708FC" w14:textId="56CB8095"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16 </w:t>
            </w:r>
            <w:r w:rsidR="00845F43" w:rsidRPr="00711388">
              <w:rPr>
                <w:rFonts w:eastAsia="Times New Roman"/>
                <w:sz w:val="24"/>
                <w:szCs w:val="24"/>
                <w:lang w:val="en-GB"/>
              </w:rPr>
              <w:t>-</w:t>
            </w:r>
            <w:r w:rsidRPr="00711388">
              <w:rPr>
                <w:rFonts w:eastAsia="Times New Roman"/>
                <w:sz w:val="24"/>
                <w:szCs w:val="24"/>
                <w:lang w:val="en-GB"/>
              </w:rPr>
              <w:t xml:space="preserve"> Proportional motor vehicle liability reinsurance </w:t>
            </w:r>
          </w:p>
          <w:p w14:paraId="507083D0" w14:textId="1627CFA7"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lastRenderedPageBreak/>
              <w:t xml:space="preserve">17 </w:t>
            </w:r>
            <w:r w:rsidR="00845F43" w:rsidRPr="00711388">
              <w:rPr>
                <w:rFonts w:eastAsia="Times New Roman"/>
                <w:sz w:val="24"/>
                <w:szCs w:val="24"/>
                <w:lang w:val="en-GB"/>
              </w:rPr>
              <w:t>-</w:t>
            </w:r>
            <w:r w:rsidRPr="00711388">
              <w:rPr>
                <w:rFonts w:eastAsia="Times New Roman"/>
                <w:sz w:val="24"/>
                <w:szCs w:val="24"/>
                <w:lang w:val="en-GB"/>
              </w:rPr>
              <w:t xml:space="preserve"> Proportional other motor reinsurance </w:t>
            </w:r>
          </w:p>
          <w:p w14:paraId="077D9B5B" w14:textId="4C604BA3"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18 </w:t>
            </w:r>
            <w:r w:rsidR="00845F43" w:rsidRPr="00711388">
              <w:rPr>
                <w:rFonts w:eastAsia="Times New Roman"/>
                <w:sz w:val="24"/>
                <w:szCs w:val="24"/>
                <w:lang w:val="en-GB"/>
              </w:rPr>
              <w:t>-</w:t>
            </w:r>
            <w:r w:rsidRPr="00711388">
              <w:rPr>
                <w:rFonts w:eastAsia="Times New Roman"/>
                <w:sz w:val="24"/>
                <w:szCs w:val="24"/>
                <w:lang w:val="en-GB"/>
              </w:rPr>
              <w:t xml:space="preserve"> Proportional marine, aviation and transport reinsurance </w:t>
            </w:r>
          </w:p>
          <w:p w14:paraId="78BDAEE6" w14:textId="05C425C0"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19 </w:t>
            </w:r>
            <w:r w:rsidR="00845F43" w:rsidRPr="00711388">
              <w:rPr>
                <w:rFonts w:eastAsia="Times New Roman"/>
                <w:sz w:val="24"/>
                <w:szCs w:val="24"/>
                <w:lang w:val="en-GB"/>
              </w:rPr>
              <w:t>-</w:t>
            </w:r>
            <w:r w:rsidRPr="00711388">
              <w:rPr>
                <w:rFonts w:eastAsia="Times New Roman"/>
                <w:sz w:val="24"/>
                <w:szCs w:val="24"/>
                <w:lang w:val="en-GB"/>
              </w:rPr>
              <w:t xml:space="preserve"> Proportional fire and other damage to property reinsurance </w:t>
            </w:r>
          </w:p>
          <w:p w14:paraId="1FEB9A47" w14:textId="1390D7AF"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20 </w:t>
            </w:r>
            <w:r w:rsidR="00845F43" w:rsidRPr="00711388">
              <w:rPr>
                <w:rFonts w:eastAsia="Times New Roman"/>
                <w:sz w:val="24"/>
                <w:szCs w:val="24"/>
                <w:lang w:val="en-GB"/>
              </w:rPr>
              <w:t>-</w:t>
            </w:r>
            <w:r w:rsidRPr="00711388">
              <w:rPr>
                <w:rFonts w:eastAsia="Times New Roman"/>
                <w:sz w:val="24"/>
                <w:szCs w:val="24"/>
                <w:lang w:val="en-GB"/>
              </w:rPr>
              <w:t xml:space="preserve"> Proportional general liability reinsurance </w:t>
            </w:r>
          </w:p>
          <w:p w14:paraId="2C8A5ED9" w14:textId="74A0C336"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21 </w:t>
            </w:r>
            <w:r w:rsidR="00845F43" w:rsidRPr="00711388">
              <w:rPr>
                <w:rFonts w:eastAsia="Times New Roman"/>
                <w:sz w:val="24"/>
                <w:szCs w:val="24"/>
                <w:lang w:val="en-GB"/>
              </w:rPr>
              <w:t>-</w:t>
            </w:r>
            <w:r w:rsidRPr="00711388">
              <w:rPr>
                <w:rFonts w:eastAsia="Times New Roman"/>
                <w:sz w:val="24"/>
                <w:szCs w:val="24"/>
                <w:lang w:val="en-GB"/>
              </w:rPr>
              <w:t xml:space="preserve"> Proportional credit and suretyship reinsurance </w:t>
            </w:r>
          </w:p>
          <w:p w14:paraId="5365887E" w14:textId="4EC3CA40"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22 </w:t>
            </w:r>
            <w:r w:rsidR="00845F43" w:rsidRPr="00711388">
              <w:rPr>
                <w:rFonts w:eastAsia="Times New Roman"/>
                <w:sz w:val="24"/>
                <w:szCs w:val="24"/>
                <w:lang w:val="en-GB"/>
              </w:rPr>
              <w:t>-</w:t>
            </w:r>
            <w:r w:rsidRPr="00711388">
              <w:rPr>
                <w:rFonts w:eastAsia="Times New Roman"/>
                <w:sz w:val="24"/>
                <w:szCs w:val="24"/>
                <w:lang w:val="en-GB"/>
              </w:rPr>
              <w:t xml:space="preserve"> Proportional legal expenses reinsurance </w:t>
            </w:r>
          </w:p>
          <w:p w14:paraId="7932258F" w14:textId="61828365"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23 </w:t>
            </w:r>
            <w:r w:rsidR="00845F43" w:rsidRPr="00711388">
              <w:rPr>
                <w:rFonts w:eastAsia="Times New Roman"/>
                <w:sz w:val="24"/>
                <w:szCs w:val="24"/>
                <w:lang w:val="en-GB"/>
              </w:rPr>
              <w:t>-</w:t>
            </w:r>
            <w:r w:rsidRPr="00711388">
              <w:rPr>
                <w:rFonts w:eastAsia="Times New Roman"/>
                <w:sz w:val="24"/>
                <w:szCs w:val="24"/>
                <w:lang w:val="en-GB"/>
              </w:rPr>
              <w:t xml:space="preserve"> Proportional assistance reinsurance </w:t>
            </w:r>
          </w:p>
          <w:p w14:paraId="13D7CC59" w14:textId="46A0CF03"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24 </w:t>
            </w:r>
            <w:r w:rsidR="00845F43" w:rsidRPr="00711388">
              <w:rPr>
                <w:rFonts w:eastAsia="Times New Roman"/>
                <w:sz w:val="24"/>
                <w:szCs w:val="24"/>
                <w:lang w:val="en-GB"/>
              </w:rPr>
              <w:t>-</w:t>
            </w:r>
            <w:r w:rsidRPr="00711388">
              <w:rPr>
                <w:rFonts w:eastAsia="Times New Roman"/>
                <w:sz w:val="24"/>
                <w:szCs w:val="24"/>
                <w:lang w:val="en-GB"/>
              </w:rPr>
              <w:t xml:space="preserve"> Proportional miscellaneous financial loss reinsurance </w:t>
            </w:r>
          </w:p>
          <w:p w14:paraId="58C72D4D" w14:textId="4D7CE61F"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25 </w:t>
            </w:r>
            <w:r w:rsidR="00845F43" w:rsidRPr="00711388">
              <w:rPr>
                <w:rFonts w:eastAsia="Times New Roman"/>
                <w:sz w:val="24"/>
                <w:szCs w:val="24"/>
                <w:lang w:val="en-GB"/>
              </w:rPr>
              <w:t>-</w:t>
            </w:r>
            <w:r w:rsidRPr="00711388">
              <w:rPr>
                <w:rFonts w:eastAsia="Times New Roman"/>
                <w:sz w:val="24"/>
                <w:szCs w:val="24"/>
                <w:lang w:val="en-GB"/>
              </w:rPr>
              <w:t xml:space="preserve"> Non</w:t>
            </w:r>
            <w:r w:rsidR="00711388" w:rsidRPr="00711388">
              <w:rPr>
                <w:rFonts w:eastAsia="Times New Roman"/>
                <w:sz w:val="24"/>
                <w:szCs w:val="24"/>
                <w:lang w:val="en-GB"/>
              </w:rPr>
              <w:t>-</w:t>
            </w:r>
            <w:r w:rsidRPr="00711388">
              <w:rPr>
                <w:rFonts w:eastAsia="Times New Roman"/>
                <w:sz w:val="24"/>
                <w:szCs w:val="24"/>
                <w:lang w:val="en-GB"/>
              </w:rPr>
              <w:t xml:space="preserve">proportional health reinsurance </w:t>
            </w:r>
          </w:p>
          <w:p w14:paraId="6C21BAF0" w14:textId="2F63D8C9"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26 </w:t>
            </w:r>
            <w:r w:rsidR="00845F43" w:rsidRPr="00711388">
              <w:rPr>
                <w:rFonts w:eastAsia="Times New Roman"/>
                <w:sz w:val="24"/>
                <w:szCs w:val="24"/>
                <w:lang w:val="en-GB"/>
              </w:rPr>
              <w:t>-</w:t>
            </w:r>
            <w:r w:rsidRPr="00711388">
              <w:rPr>
                <w:rFonts w:eastAsia="Times New Roman"/>
                <w:sz w:val="24"/>
                <w:szCs w:val="24"/>
                <w:lang w:val="en-GB"/>
              </w:rPr>
              <w:t xml:space="preserve"> Non</w:t>
            </w:r>
            <w:r w:rsidR="00711388" w:rsidRPr="00711388">
              <w:rPr>
                <w:rFonts w:eastAsia="Times New Roman"/>
                <w:sz w:val="24"/>
                <w:szCs w:val="24"/>
                <w:lang w:val="en-GB"/>
              </w:rPr>
              <w:t>-</w:t>
            </w:r>
            <w:r w:rsidRPr="00711388">
              <w:rPr>
                <w:rFonts w:eastAsia="Times New Roman"/>
                <w:sz w:val="24"/>
                <w:szCs w:val="24"/>
                <w:lang w:val="en-GB"/>
              </w:rPr>
              <w:t xml:space="preserve">proportional casualty reinsurance </w:t>
            </w:r>
          </w:p>
          <w:p w14:paraId="650D6C77" w14:textId="69C7CF85"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27 </w:t>
            </w:r>
            <w:r w:rsidR="00845F43" w:rsidRPr="00711388">
              <w:rPr>
                <w:rFonts w:eastAsia="Times New Roman"/>
                <w:sz w:val="24"/>
                <w:szCs w:val="24"/>
                <w:lang w:val="en-GB"/>
              </w:rPr>
              <w:t>-</w:t>
            </w:r>
            <w:r w:rsidRPr="00711388">
              <w:rPr>
                <w:rFonts w:eastAsia="Times New Roman"/>
                <w:sz w:val="24"/>
                <w:szCs w:val="24"/>
                <w:lang w:val="en-GB"/>
              </w:rPr>
              <w:t xml:space="preserve"> Non</w:t>
            </w:r>
            <w:r w:rsidR="00711388" w:rsidRPr="00711388">
              <w:rPr>
                <w:rFonts w:eastAsia="Times New Roman"/>
                <w:sz w:val="24"/>
                <w:szCs w:val="24"/>
                <w:lang w:val="en-GB"/>
              </w:rPr>
              <w:t>-</w:t>
            </w:r>
            <w:r w:rsidRPr="00711388">
              <w:rPr>
                <w:rFonts w:eastAsia="Times New Roman"/>
                <w:sz w:val="24"/>
                <w:szCs w:val="24"/>
                <w:lang w:val="en-GB"/>
              </w:rPr>
              <w:t xml:space="preserve">proportional marine, aviation and transport reinsurance </w:t>
            </w:r>
          </w:p>
          <w:p w14:paraId="4F0704FE" w14:textId="5AE0AB58"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28 </w:t>
            </w:r>
            <w:r w:rsidR="00845F43" w:rsidRPr="00711388">
              <w:rPr>
                <w:rFonts w:eastAsia="Times New Roman"/>
                <w:sz w:val="24"/>
                <w:szCs w:val="24"/>
                <w:lang w:val="en-GB"/>
              </w:rPr>
              <w:t>-</w:t>
            </w:r>
            <w:r w:rsidRPr="00711388">
              <w:rPr>
                <w:rFonts w:eastAsia="Times New Roman"/>
                <w:sz w:val="24"/>
                <w:szCs w:val="24"/>
                <w:lang w:val="en-GB"/>
              </w:rPr>
              <w:t xml:space="preserve"> Non</w:t>
            </w:r>
            <w:r w:rsidR="00711388" w:rsidRPr="00711388">
              <w:rPr>
                <w:rFonts w:eastAsia="Times New Roman"/>
                <w:sz w:val="24"/>
                <w:szCs w:val="24"/>
                <w:lang w:val="en-GB"/>
              </w:rPr>
              <w:t>-</w:t>
            </w:r>
            <w:r w:rsidRPr="00711388">
              <w:rPr>
                <w:rFonts w:eastAsia="Times New Roman"/>
                <w:sz w:val="24"/>
                <w:szCs w:val="24"/>
                <w:lang w:val="en-GB"/>
              </w:rPr>
              <w:t xml:space="preserve">proportional property reinsurance </w:t>
            </w:r>
          </w:p>
          <w:p w14:paraId="5B577676" w14:textId="4E1ABCAB" w:rsidR="00872AFE" w:rsidRPr="00711388" w:rsidRDefault="00872AFE" w:rsidP="00567869">
            <w:pPr>
              <w:pStyle w:val="CommentText"/>
              <w:rPr>
                <w:ins w:id="10090" w:author="Author"/>
                <w:rFonts w:eastAsia="Times New Roman"/>
                <w:sz w:val="24"/>
                <w:szCs w:val="24"/>
                <w:lang w:val="en-GB"/>
              </w:rPr>
            </w:pPr>
            <w:r w:rsidRPr="00711388">
              <w:rPr>
                <w:rFonts w:eastAsia="Times New Roman"/>
                <w:sz w:val="24"/>
                <w:szCs w:val="24"/>
                <w:lang w:val="en-GB"/>
              </w:rPr>
              <w:t xml:space="preserve">29 </w:t>
            </w:r>
            <w:r w:rsidR="00845F43" w:rsidRPr="00711388">
              <w:rPr>
                <w:rFonts w:eastAsia="Times New Roman"/>
                <w:sz w:val="24"/>
                <w:szCs w:val="24"/>
                <w:lang w:val="en-GB"/>
              </w:rPr>
              <w:t>-</w:t>
            </w:r>
            <w:r w:rsidRPr="00711388">
              <w:rPr>
                <w:rFonts w:eastAsia="Times New Roman"/>
                <w:sz w:val="24"/>
                <w:szCs w:val="24"/>
                <w:lang w:val="en-GB"/>
              </w:rPr>
              <w:t xml:space="preserve"> </w:t>
            </w:r>
            <w:ins w:id="10091" w:author="Author">
              <w:r w:rsidR="00A51CA5" w:rsidRPr="00711388">
                <w:rPr>
                  <w:rFonts w:eastAsia="Times New Roman"/>
                  <w:sz w:val="24"/>
                  <w:szCs w:val="24"/>
                  <w:lang w:val="en-GB"/>
                </w:rPr>
                <w:t>Health insurance</w:t>
              </w:r>
            </w:ins>
            <w:del w:id="10092" w:author="Author">
              <w:r w:rsidRPr="00711388" w:rsidDel="00A51CA5">
                <w:rPr>
                  <w:rFonts w:eastAsia="Times New Roman"/>
                  <w:sz w:val="24"/>
                  <w:szCs w:val="24"/>
                  <w:lang w:val="en-GB"/>
                </w:rPr>
                <w:delText xml:space="preserve">Insurance with profit participation </w:delText>
              </w:r>
            </w:del>
          </w:p>
          <w:p w14:paraId="03C8374B" w14:textId="1E1B04B1" w:rsidR="00A51CA5" w:rsidRPr="00711388" w:rsidRDefault="00A51CA5" w:rsidP="00567869">
            <w:pPr>
              <w:pStyle w:val="CommentText"/>
              <w:rPr>
                <w:rFonts w:eastAsia="Times New Roman"/>
                <w:sz w:val="24"/>
                <w:szCs w:val="24"/>
                <w:lang w:val="en-GB"/>
              </w:rPr>
            </w:pPr>
            <w:ins w:id="10093" w:author="Author">
              <w:r w:rsidRPr="00711388">
                <w:rPr>
                  <w:rFonts w:eastAsia="Times New Roman"/>
                  <w:sz w:val="24"/>
                  <w:szCs w:val="24"/>
                  <w:lang w:val="en-GB"/>
                </w:rPr>
                <w:t xml:space="preserve">30 </w:t>
              </w:r>
            </w:ins>
            <w:r w:rsidR="00711388" w:rsidRPr="00711388">
              <w:rPr>
                <w:rFonts w:eastAsia="Times New Roman"/>
                <w:sz w:val="24"/>
                <w:szCs w:val="24"/>
                <w:lang w:val="en-GB"/>
              </w:rPr>
              <w:t>-</w:t>
            </w:r>
            <w:ins w:id="10094" w:author="Author">
              <w:r w:rsidRPr="00711388">
                <w:rPr>
                  <w:rFonts w:eastAsia="Times New Roman"/>
                  <w:sz w:val="24"/>
                  <w:szCs w:val="24"/>
                  <w:lang w:val="en-GB"/>
                </w:rPr>
                <w:t xml:space="preserve"> Insurance with profit participation</w:t>
              </w:r>
            </w:ins>
          </w:p>
          <w:p w14:paraId="4568862D" w14:textId="58904E0E"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3</w:t>
            </w:r>
            <w:ins w:id="10095" w:author="Author">
              <w:r w:rsidR="00A51CA5" w:rsidRPr="00711388">
                <w:rPr>
                  <w:rFonts w:eastAsia="Times New Roman"/>
                  <w:sz w:val="24"/>
                  <w:szCs w:val="24"/>
                  <w:lang w:val="en-GB"/>
                </w:rPr>
                <w:t>1</w:t>
              </w:r>
            </w:ins>
            <w:del w:id="10096" w:author="Author">
              <w:r w:rsidRPr="00711388" w:rsidDel="00A51CA5">
                <w:rPr>
                  <w:rFonts w:eastAsia="Times New Roman"/>
                  <w:sz w:val="24"/>
                  <w:szCs w:val="24"/>
                  <w:lang w:val="en-GB"/>
                </w:rPr>
                <w:delText>0</w:delText>
              </w:r>
            </w:del>
            <w:r w:rsidRPr="00711388">
              <w:rPr>
                <w:rFonts w:eastAsia="Times New Roman"/>
                <w:sz w:val="24"/>
                <w:szCs w:val="24"/>
                <w:lang w:val="en-GB"/>
              </w:rPr>
              <w:t xml:space="preserve"> </w:t>
            </w:r>
            <w:r w:rsidR="00845F43" w:rsidRPr="00711388">
              <w:rPr>
                <w:rFonts w:eastAsia="Times New Roman"/>
                <w:sz w:val="24"/>
                <w:szCs w:val="24"/>
                <w:lang w:val="en-GB"/>
              </w:rPr>
              <w:t>-</w:t>
            </w:r>
            <w:r w:rsidRPr="00711388">
              <w:rPr>
                <w:rFonts w:eastAsia="Times New Roman"/>
                <w:sz w:val="24"/>
                <w:szCs w:val="24"/>
                <w:lang w:val="en-GB"/>
              </w:rPr>
              <w:t xml:space="preserve"> Index</w:t>
            </w:r>
            <w:r w:rsidR="00711388" w:rsidRPr="00711388">
              <w:rPr>
                <w:rFonts w:eastAsia="Times New Roman"/>
                <w:sz w:val="24"/>
                <w:szCs w:val="24"/>
                <w:lang w:val="en-GB"/>
              </w:rPr>
              <w:t>-</w:t>
            </w:r>
            <w:r w:rsidRPr="00711388">
              <w:rPr>
                <w:rFonts w:eastAsia="Times New Roman"/>
                <w:sz w:val="24"/>
                <w:szCs w:val="24"/>
                <w:lang w:val="en-GB"/>
              </w:rPr>
              <w:t>linked and unit</w:t>
            </w:r>
            <w:r w:rsidR="00711388" w:rsidRPr="00711388">
              <w:rPr>
                <w:rFonts w:eastAsia="Times New Roman"/>
                <w:sz w:val="24"/>
                <w:szCs w:val="24"/>
                <w:lang w:val="en-GB"/>
              </w:rPr>
              <w:t>-</w:t>
            </w:r>
            <w:r w:rsidRPr="00711388">
              <w:rPr>
                <w:rFonts w:eastAsia="Times New Roman"/>
                <w:sz w:val="24"/>
                <w:szCs w:val="24"/>
                <w:lang w:val="en-GB"/>
              </w:rPr>
              <w:t xml:space="preserve">linked insurance </w:t>
            </w:r>
          </w:p>
          <w:p w14:paraId="55F0491C" w14:textId="70C2E8B4"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3</w:t>
            </w:r>
            <w:ins w:id="10097" w:author="Author">
              <w:r w:rsidR="00A51CA5" w:rsidRPr="00711388">
                <w:rPr>
                  <w:rFonts w:eastAsia="Times New Roman"/>
                  <w:sz w:val="24"/>
                  <w:szCs w:val="24"/>
                  <w:lang w:val="en-GB"/>
                </w:rPr>
                <w:t>2</w:t>
              </w:r>
            </w:ins>
            <w:del w:id="10098" w:author="Author">
              <w:r w:rsidRPr="00711388" w:rsidDel="00A51CA5">
                <w:rPr>
                  <w:rFonts w:eastAsia="Times New Roman"/>
                  <w:sz w:val="24"/>
                  <w:szCs w:val="24"/>
                  <w:lang w:val="en-GB"/>
                </w:rPr>
                <w:delText>1</w:delText>
              </w:r>
            </w:del>
            <w:r w:rsidRPr="00711388">
              <w:rPr>
                <w:rFonts w:eastAsia="Times New Roman"/>
                <w:sz w:val="24"/>
                <w:szCs w:val="24"/>
                <w:lang w:val="en-GB"/>
              </w:rPr>
              <w:t xml:space="preserve"> </w:t>
            </w:r>
            <w:r w:rsidR="00845F43" w:rsidRPr="00711388">
              <w:rPr>
                <w:rFonts w:eastAsia="Times New Roman"/>
                <w:sz w:val="24"/>
                <w:szCs w:val="24"/>
                <w:lang w:val="en-GB"/>
              </w:rPr>
              <w:t>-</w:t>
            </w:r>
            <w:r w:rsidRPr="00711388">
              <w:rPr>
                <w:rFonts w:eastAsia="Times New Roman"/>
                <w:sz w:val="24"/>
                <w:szCs w:val="24"/>
                <w:lang w:val="en-GB"/>
              </w:rPr>
              <w:t xml:space="preserve"> Other life insurance </w:t>
            </w:r>
          </w:p>
          <w:p w14:paraId="7E318C10" w14:textId="6BD244C0"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3</w:t>
            </w:r>
            <w:ins w:id="10099" w:author="Author">
              <w:r w:rsidR="00A51CA5" w:rsidRPr="00711388">
                <w:rPr>
                  <w:rFonts w:eastAsia="Times New Roman"/>
                  <w:sz w:val="24"/>
                  <w:szCs w:val="24"/>
                  <w:lang w:val="en-GB"/>
                </w:rPr>
                <w:t>3</w:t>
              </w:r>
            </w:ins>
            <w:del w:id="10100" w:author="Author">
              <w:r w:rsidRPr="00711388" w:rsidDel="00A51CA5">
                <w:rPr>
                  <w:rFonts w:eastAsia="Times New Roman"/>
                  <w:sz w:val="24"/>
                  <w:szCs w:val="24"/>
                  <w:lang w:val="en-GB"/>
                </w:rPr>
                <w:delText>2</w:delText>
              </w:r>
            </w:del>
            <w:r w:rsidRPr="00711388">
              <w:rPr>
                <w:rFonts w:eastAsia="Times New Roman"/>
                <w:sz w:val="24"/>
                <w:szCs w:val="24"/>
                <w:lang w:val="en-GB"/>
              </w:rPr>
              <w:t xml:space="preserve"> </w:t>
            </w:r>
            <w:r w:rsidR="00845F43" w:rsidRPr="00711388">
              <w:rPr>
                <w:rFonts w:eastAsia="Times New Roman"/>
                <w:sz w:val="24"/>
                <w:szCs w:val="24"/>
                <w:lang w:val="en-GB"/>
              </w:rPr>
              <w:t>-</w:t>
            </w:r>
            <w:r w:rsidRPr="00711388">
              <w:rPr>
                <w:rFonts w:eastAsia="Times New Roman"/>
                <w:sz w:val="24"/>
                <w:szCs w:val="24"/>
                <w:lang w:val="en-GB"/>
              </w:rPr>
              <w:t xml:space="preserve"> Annuities stemming from non</w:t>
            </w:r>
            <w:r w:rsidR="00711388" w:rsidRPr="00711388">
              <w:rPr>
                <w:rFonts w:eastAsia="Times New Roman"/>
                <w:sz w:val="24"/>
                <w:szCs w:val="24"/>
                <w:lang w:val="en-GB"/>
              </w:rPr>
              <w:t>-</w:t>
            </w:r>
            <w:r w:rsidRPr="00711388">
              <w:rPr>
                <w:rFonts w:eastAsia="Times New Roman"/>
                <w:sz w:val="24"/>
                <w:szCs w:val="24"/>
                <w:lang w:val="en-GB"/>
              </w:rPr>
              <w:t xml:space="preserve">life insurance contracts and relating to health insurance obligations </w:t>
            </w:r>
          </w:p>
          <w:p w14:paraId="4DD73A4C" w14:textId="4BB0E55B"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3</w:t>
            </w:r>
            <w:ins w:id="10101" w:author="Author">
              <w:r w:rsidR="00A51CA5" w:rsidRPr="00711388">
                <w:rPr>
                  <w:rFonts w:eastAsia="Times New Roman"/>
                  <w:sz w:val="24"/>
                  <w:szCs w:val="24"/>
                  <w:lang w:val="en-GB"/>
                </w:rPr>
                <w:t>4</w:t>
              </w:r>
            </w:ins>
            <w:del w:id="10102" w:author="Author">
              <w:r w:rsidRPr="00711388" w:rsidDel="00A51CA5">
                <w:rPr>
                  <w:rFonts w:eastAsia="Times New Roman"/>
                  <w:sz w:val="24"/>
                  <w:szCs w:val="24"/>
                  <w:lang w:val="en-GB"/>
                </w:rPr>
                <w:delText>3</w:delText>
              </w:r>
            </w:del>
            <w:r w:rsidRPr="00711388">
              <w:rPr>
                <w:rFonts w:eastAsia="Times New Roman"/>
                <w:sz w:val="24"/>
                <w:szCs w:val="24"/>
                <w:lang w:val="en-GB"/>
              </w:rPr>
              <w:t xml:space="preserve"> </w:t>
            </w:r>
            <w:r w:rsidR="00845F43" w:rsidRPr="00711388">
              <w:rPr>
                <w:rFonts w:eastAsia="Times New Roman"/>
                <w:sz w:val="24"/>
                <w:szCs w:val="24"/>
                <w:lang w:val="en-GB"/>
              </w:rPr>
              <w:t>-</w:t>
            </w:r>
            <w:r w:rsidRPr="00711388">
              <w:rPr>
                <w:rFonts w:eastAsia="Times New Roman"/>
                <w:sz w:val="24"/>
                <w:szCs w:val="24"/>
                <w:lang w:val="en-GB"/>
              </w:rPr>
              <w:t xml:space="preserve"> Annuities stemming from non</w:t>
            </w:r>
            <w:r w:rsidR="00711388" w:rsidRPr="00711388">
              <w:rPr>
                <w:rFonts w:eastAsia="Times New Roman"/>
                <w:sz w:val="24"/>
                <w:szCs w:val="24"/>
                <w:lang w:val="en-GB"/>
              </w:rPr>
              <w:t>-</w:t>
            </w:r>
            <w:r w:rsidRPr="00711388">
              <w:rPr>
                <w:rFonts w:eastAsia="Times New Roman"/>
                <w:sz w:val="24"/>
                <w:szCs w:val="24"/>
                <w:lang w:val="en-GB"/>
              </w:rPr>
              <w:t xml:space="preserve">life insurance contracts and relating to insurance obligations other than health insurance obligations </w:t>
            </w:r>
          </w:p>
          <w:p w14:paraId="54E45272" w14:textId="02B3EBF0" w:rsidR="00872AFE" w:rsidRPr="00711388" w:rsidRDefault="00872AFE" w:rsidP="00567869">
            <w:pPr>
              <w:pStyle w:val="CommentText"/>
              <w:rPr>
                <w:rFonts w:eastAsia="Times New Roman"/>
                <w:sz w:val="24"/>
                <w:szCs w:val="24"/>
                <w:lang w:val="en-GB"/>
              </w:rPr>
            </w:pPr>
            <w:del w:id="10103" w:author="Author">
              <w:r w:rsidRPr="00711388" w:rsidDel="00A51CA5">
                <w:rPr>
                  <w:rFonts w:eastAsia="Times New Roman"/>
                  <w:sz w:val="24"/>
                  <w:szCs w:val="24"/>
                  <w:lang w:val="en-GB"/>
                </w:rPr>
                <w:delText xml:space="preserve">34 </w:delText>
              </w:r>
            </w:del>
            <w:r w:rsidR="00845F43" w:rsidRPr="00711388">
              <w:rPr>
                <w:rFonts w:eastAsia="Times New Roman"/>
                <w:sz w:val="24"/>
                <w:szCs w:val="24"/>
                <w:lang w:val="en-GB"/>
              </w:rPr>
              <w:t>-</w:t>
            </w:r>
            <w:del w:id="10104" w:author="Author">
              <w:r w:rsidRPr="00711388" w:rsidDel="00A51CA5">
                <w:rPr>
                  <w:rFonts w:eastAsia="Times New Roman"/>
                  <w:sz w:val="24"/>
                  <w:szCs w:val="24"/>
                  <w:lang w:val="en-GB"/>
                </w:rPr>
                <w:delText xml:space="preserve"> Life reinsurance</w:delText>
              </w:r>
              <w:r w:rsidRPr="00711388">
                <w:rPr>
                  <w:rFonts w:eastAsia="Times New Roman"/>
                  <w:sz w:val="24"/>
                  <w:szCs w:val="24"/>
                  <w:lang w:val="en-GB"/>
                </w:rPr>
                <w:delText xml:space="preserve"> </w:delText>
              </w:r>
            </w:del>
          </w:p>
          <w:p w14:paraId="563BBB46" w14:textId="7B93AA4B"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35 </w:t>
            </w:r>
            <w:r w:rsidR="00845F43" w:rsidRPr="00711388">
              <w:rPr>
                <w:rFonts w:eastAsia="Times New Roman"/>
                <w:sz w:val="24"/>
                <w:szCs w:val="24"/>
                <w:lang w:val="en-GB"/>
              </w:rPr>
              <w:t>-</w:t>
            </w:r>
            <w:r w:rsidRPr="00711388">
              <w:rPr>
                <w:rFonts w:eastAsia="Times New Roman"/>
                <w:sz w:val="24"/>
                <w:szCs w:val="24"/>
                <w:lang w:val="en-GB"/>
              </w:rPr>
              <w:t xml:space="preserve"> Health insurance </w:t>
            </w:r>
          </w:p>
          <w:p w14:paraId="4C8C60CB" w14:textId="6DD70BA9" w:rsidR="00872AFE" w:rsidRPr="00711388" w:rsidRDefault="00872AFE" w:rsidP="00567869">
            <w:pPr>
              <w:pStyle w:val="CommentText"/>
              <w:rPr>
                <w:rFonts w:eastAsia="Times New Roman"/>
                <w:sz w:val="24"/>
                <w:szCs w:val="24"/>
                <w:lang w:val="en-GB"/>
              </w:rPr>
            </w:pPr>
            <w:r w:rsidRPr="00711388">
              <w:rPr>
                <w:rFonts w:eastAsia="Times New Roman"/>
                <w:sz w:val="24"/>
                <w:szCs w:val="24"/>
                <w:lang w:val="en-GB"/>
              </w:rPr>
              <w:t xml:space="preserve">36 </w:t>
            </w:r>
            <w:r w:rsidR="00845F43" w:rsidRPr="00711388">
              <w:rPr>
                <w:rFonts w:eastAsia="Times New Roman"/>
                <w:sz w:val="24"/>
                <w:szCs w:val="24"/>
                <w:lang w:val="en-GB"/>
              </w:rPr>
              <w:t>-</w:t>
            </w:r>
            <w:r w:rsidRPr="00711388">
              <w:rPr>
                <w:rFonts w:eastAsia="Times New Roman"/>
                <w:sz w:val="24"/>
                <w:szCs w:val="24"/>
                <w:lang w:val="en-GB"/>
              </w:rPr>
              <w:t xml:space="preserve"> </w:t>
            </w:r>
            <w:ins w:id="10105" w:author="Author">
              <w:r w:rsidR="00A51CA5" w:rsidRPr="00711388">
                <w:rPr>
                  <w:rFonts w:eastAsia="Times New Roman"/>
                  <w:sz w:val="24"/>
                  <w:szCs w:val="24"/>
                  <w:lang w:val="en-GB"/>
                </w:rPr>
                <w:t>Life reinsurance</w:t>
              </w:r>
            </w:ins>
            <w:del w:id="10106" w:author="Author">
              <w:r w:rsidRPr="00711388" w:rsidDel="00A51CA5">
                <w:rPr>
                  <w:rFonts w:eastAsia="Times New Roman"/>
                  <w:sz w:val="24"/>
                  <w:szCs w:val="24"/>
                  <w:lang w:val="en-GB"/>
                </w:rPr>
                <w:delText>Health reinsurance If a reinsurance arrangement covers more than one line of business, then select the most significant line of business from the list above</w:delText>
              </w:r>
            </w:del>
            <w:r w:rsidRPr="00711388">
              <w:rPr>
                <w:rFonts w:eastAsia="Times New Roman"/>
                <w:sz w:val="24"/>
                <w:szCs w:val="24"/>
                <w:lang w:val="en-GB"/>
              </w:rPr>
              <w:t>.</w:t>
            </w:r>
          </w:p>
        </w:tc>
      </w:tr>
      <w:tr w:rsidR="00872AFE" w:rsidRPr="00711388" w14:paraId="66FFF240" w14:textId="77777777" w:rsidTr="00567869">
        <w:trPr>
          <w:trHeight w:val="1381"/>
        </w:trPr>
        <w:tc>
          <w:tcPr>
            <w:tcW w:w="1509" w:type="dxa"/>
            <w:tcBorders>
              <w:top w:val="single" w:sz="4" w:space="0" w:color="auto"/>
              <w:left w:val="single" w:sz="4" w:space="0" w:color="auto"/>
              <w:bottom w:val="single" w:sz="4" w:space="0" w:color="auto"/>
              <w:right w:val="single" w:sz="4" w:space="0" w:color="auto"/>
            </w:tcBorders>
          </w:tcPr>
          <w:p w14:paraId="43B21758" w14:textId="77777777" w:rsidR="00872AFE" w:rsidRPr="00711388" w:rsidRDefault="00872AFE" w:rsidP="00567869">
            <w:pPr>
              <w:jc w:val="left"/>
              <w:rPr>
                <w:lang w:val="en-GB"/>
              </w:rPr>
            </w:pPr>
            <w:r w:rsidRPr="00711388">
              <w:rPr>
                <w:lang w:val="en-GB"/>
              </w:rPr>
              <w:lastRenderedPageBreak/>
              <w:t>C0220</w:t>
            </w:r>
          </w:p>
          <w:p w14:paraId="22366ABB" w14:textId="77777777" w:rsidR="00872AFE" w:rsidRPr="00711388" w:rsidRDefault="00872AFE" w:rsidP="00567869">
            <w:pPr>
              <w:jc w:val="center"/>
              <w:rPr>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CA940A8" w14:textId="77777777" w:rsidR="00872AFE" w:rsidRPr="00711388" w:rsidRDefault="00872AFE" w:rsidP="00567869">
            <w:pPr>
              <w:jc w:val="left"/>
              <w:rPr>
                <w:lang w:val="en-GB"/>
              </w:rPr>
            </w:pPr>
            <w:r w:rsidRPr="00711388">
              <w:rPr>
                <w:lang w:val="en-GB"/>
              </w:rPr>
              <w:t>Comments</w:t>
            </w:r>
          </w:p>
        </w:tc>
        <w:tc>
          <w:tcPr>
            <w:tcW w:w="5609" w:type="dxa"/>
            <w:tcBorders>
              <w:top w:val="single" w:sz="4" w:space="0" w:color="auto"/>
              <w:left w:val="nil"/>
              <w:bottom w:val="single" w:sz="4" w:space="0" w:color="auto"/>
              <w:right w:val="single" w:sz="4" w:space="0" w:color="auto"/>
            </w:tcBorders>
            <w:shd w:val="clear" w:color="auto" w:fill="auto"/>
          </w:tcPr>
          <w:p w14:paraId="242233C4" w14:textId="77777777" w:rsidR="00872AFE" w:rsidRPr="00711388" w:rsidRDefault="00872AFE" w:rsidP="00567869">
            <w:pPr>
              <w:spacing w:after="0"/>
              <w:rPr>
                <w:lang w:val="en-GB"/>
              </w:rPr>
            </w:pPr>
            <w:r w:rsidRPr="00711388">
              <w:rPr>
                <w:lang w:val="en-GB"/>
              </w:rPr>
              <w:t xml:space="preserve">Comments shall contain: </w:t>
            </w:r>
          </w:p>
          <w:p w14:paraId="4F28ABA9" w14:textId="77777777" w:rsidR="00872AFE" w:rsidRPr="00711388" w:rsidRDefault="00872AFE" w:rsidP="0083381F">
            <w:pPr>
              <w:pStyle w:val="ListParagraph"/>
              <w:numPr>
                <w:ilvl w:val="0"/>
                <w:numId w:val="49"/>
              </w:numPr>
              <w:spacing w:after="0" w:line="240" w:lineRule="auto"/>
              <w:rPr>
                <w:rFonts w:ascii="Times New Roman" w:hAnsi="Times New Roman"/>
                <w:sz w:val="24"/>
                <w:szCs w:val="24"/>
                <w:lang w:eastAsia="en-GB"/>
              </w:rPr>
            </w:pPr>
            <w:r w:rsidRPr="00711388">
              <w:rPr>
                <w:rFonts w:ascii="Times New Roman" w:hAnsi="Times New Roman"/>
                <w:sz w:val="24"/>
                <w:szCs w:val="24"/>
                <w:lang w:eastAsia="en-GB"/>
              </w:rPr>
              <w:t>a notification if the transaction has not been performed at arm’s length</w:t>
            </w:r>
          </w:p>
          <w:p w14:paraId="664E5AD8" w14:textId="77777777" w:rsidR="00872AFE" w:rsidRPr="00711388" w:rsidRDefault="00872AFE" w:rsidP="0083381F">
            <w:pPr>
              <w:pStyle w:val="ListParagraph"/>
              <w:numPr>
                <w:ilvl w:val="0"/>
                <w:numId w:val="49"/>
              </w:numPr>
              <w:spacing w:after="0" w:line="240" w:lineRule="auto"/>
              <w:rPr>
                <w:rFonts w:ascii="Times New Roman" w:hAnsi="Times New Roman"/>
                <w:sz w:val="24"/>
                <w:szCs w:val="24"/>
                <w:lang w:eastAsia="en-GB"/>
              </w:rPr>
            </w:pPr>
            <w:r w:rsidRPr="00711388">
              <w:rPr>
                <w:rFonts w:ascii="Times New Roman" w:hAnsi="Times New Roman"/>
                <w:sz w:val="24"/>
                <w:szCs w:val="24"/>
                <w:lang w:eastAsia="en-GB"/>
              </w:rPr>
              <w:t>any other relevant information regarding the economic nature of the operation</w:t>
            </w:r>
          </w:p>
        </w:tc>
      </w:tr>
    </w:tbl>
    <w:p w14:paraId="03FD5CAB" w14:textId="7D002BF8" w:rsidR="00872AFE" w:rsidRPr="00711388" w:rsidRDefault="00872AFE" w:rsidP="00872AFE">
      <w:pPr>
        <w:pStyle w:val="ManualHeading2"/>
        <w:ind w:left="851" w:hanging="851"/>
        <w:rPr>
          <w:lang w:val="en-GB"/>
        </w:rPr>
      </w:pPr>
      <w:r w:rsidRPr="00711388">
        <w:rPr>
          <w:i/>
          <w:lang w:val="en-GB"/>
        </w:rPr>
        <w:t xml:space="preserve">S.36.05 </w:t>
      </w:r>
      <w:r w:rsidR="00845F43" w:rsidRPr="00711388">
        <w:rPr>
          <w:i/>
          <w:lang w:val="en-GB"/>
        </w:rPr>
        <w:t>-</w:t>
      </w:r>
      <w:r w:rsidRPr="00711388">
        <w:rPr>
          <w:i/>
          <w:lang w:val="en-GB"/>
        </w:rPr>
        <w:t xml:space="preserve"> IGT </w:t>
      </w:r>
      <w:r w:rsidR="00845F43" w:rsidRPr="00711388">
        <w:rPr>
          <w:i/>
          <w:lang w:val="en-GB"/>
        </w:rPr>
        <w:t>-</w:t>
      </w:r>
      <w:r w:rsidRPr="00711388">
        <w:rPr>
          <w:i/>
          <w:lang w:val="en-GB"/>
        </w:rPr>
        <w:t xml:space="preserve"> Profit and Loss</w:t>
      </w:r>
    </w:p>
    <w:p w14:paraId="29D8B050" w14:textId="77777777" w:rsidR="00872AFE" w:rsidRPr="00711388" w:rsidRDefault="00872AFE" w:rsidP="00872AFE">
      <w:pPr>
        <w:rPr>
          <w:lang w:val="en-GB"/>
        </w:rPr>
      </w:pPr>
      <w:r w:rsidRPr="00711388">
        <w:rPr>
          <w:i/>
          <w:lang w:val="en-GB"/>
        </w:rPr>
        <w:t>General comments:</w:t>
      </w:r>
    </w:p>
    <w:p w14:paraId="78F0BCA2" w14:textId="200E868E" w:rsidR="00872AFE" w:rsidRPr="00711388" w:rsidRDefault="00872AFE" w:rsidP="00872AFE">
      <w:pPr>
        <w:rPr>
          <w:lang w:val="en-GB"/>
        </w:rPr>
      </w:pPr>
      <w:r w:rsidRPr="00711388">
        <w:rPr>
          <w:lang w:val="en-GB"/>
        </w:rPr>
        <w:lastRenderedPageBreak/>
        <w:t>This section relates to annual submission of information for individual entities</w:t>
      </w:r>
      <w:del w:id="10107" w:author="Author">
        <w:r w:rsidRPr="00711388" w:rsidDel="00836E76">
          <w:rPr>
            <w:lang w:val="en-GB"/>
          </w:rPr>
          <w:delText>.</w:delText>
        </w:r>
      </w:del>
      <w:r w:rsidRPr="00711388">
        <w:rPr>
          <w:lang w:val="en-GB"/>
        </w:rPr>
        <w:t>.</w:t>
      </w:r>
    </w:p>
    <w:p w14:paraId="46818F4F" w14:textId="092B9009" w:rsidR="00872AFE" w:rsidRPr="00711388" w:rsidRDefault="00872AFE" w:rsidP="00872AFE">
      <w:pPr>
        <w:rPr>
          <w:lang w:val="en-GB"/>
        </w:rPr>
      </w:pPr>
      <w:r w:rsidRPr="00711388">
        <w:rPr>
          <w:lang w:val="en-GB"/>
        </w:rPr>
        <w:t>This template shall report the P&amp;L associated to all (significant, very significant and transactions required to be reported in all circumstances) intra-group transactions between entities in the scope of the group supervision or P&amp;L transaction</w:t>
      </w:r>
      <w:del w:id="10108" w:author="Author">
        <w:r w:rsidRPr="00711388" w:rsidDel="003323F0">
          <w:rPr>
            <w:lang w:val="en-GB"/>
          </w:rPr>
          <w:delText xml:space="preserve">  </w:delText>
        </w:r>
      </w:del>
      <w:ins w:id="10109" w:author="Author">
        <w:r w:rsidR="003323F0">
          <w:rPr>
            <w:lang w:val="en-GB"/>
          </w:rPr>
          <w:t xml:space="preserve"> </w:t>
        </w:r>
      </w:ins>
      <w:r w:rsidRPr="00711388">
        <w:rPr>
          <w:lang w:val="en-GB"/>
        </w:rPr>
        <w:t xml:space="preserve">considered as significant or very significant intragroup transactions or transactions required to be reported in all circumstances. These include, but not limited to: </w:t>
      </w:r>
    </w:p>
    <w:p w14:paraId="7363984C"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Fees;</w:t>
      </w:r>
    </w:p>
    <w:p w14:paraId="4ED68A34"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 xml:space="preserve">Commissions; </w:t>
      </w:r>
    </w:p>
    <w:p w14:paraId="1780CAA1"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Interests;</w:t>
      </w:r>
    </w:p>
    <w:p w14:paraId="42EA3EE1"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Dividends.</w:t>
      </w:r>
    </w:p>
    <w:p w14:paraId="2F7B2704" w14:textId="77777777" w:rsidR="00872AFE" w:rsidRPr="00711388" w:rsidRDefault="00872AFE" w:rsidP="00872AFE">
      <w:pPr>
        <w:suppressAutoHyphens/>
        <w:snapToGrid w:val="0"/>
        <w:contextualSpacing/>
        <w:rPr>
          <w:lang w:val="en-GB"/>
        </w:rPr>
      </w:pPr>
      <w:r w:rsidRPr="00711388">
        <w:rPr>
          <w:lang w:val="en-GB"/>
        </w:rPr>
        <w:t xml:space="preserve">Intragroup outsourcing or internal cost sharing leading to significant intragroup transactions shall be reported. </w:t>
      </w:r>
    </w:p>
    <w:p w14:paraId="22947FCC" w14:textId="77777777" w:rsidR="00872AFE" w:rsidRPr="00711388" w:rsidRDefault="00872AFE" w:rsidP="00872AFE">
      <w:pPr>
        <w:suppressAutoHyphens/>
        <w:snapToGrid w:val="0"/>
        <w:ind w:left="28" w:firstLine="5"/>
        <w:rPr>
          <w:lang w:val="en-GB"/>
        </w:rPr>
      </w:pPr>
    </w:p>
    <w:p w14:paraId="35F7898E" w14:textId="67416CA1" w:rsidR="00872AFE" w:rsidRPr="00711388" w:rsidRDefault="005D3679" w:rsidP="00872AFE">
      <w:pPr>
        <w:suppressAutoHyphens/>
        <w:snapToGrid w:val="0"/>
        <w:ind w:left="28" w:firstLine="5"/>
        <w:rPr>
          <w:lang w:val="en-GB"/>
        </w:rPr>
      </w:pPr>
      <w:ins w:id="10110" w:author="Author">
        <w:r w:rsidRPr="00711388">
          <w:rPr>
            <w:lang w:val="en-GB"/>
          </w:rPr>
          <w:t xml:space="preserve">In case P&amp;L information </w:t>
        </w:r>
      </w:ins>
      <w:del w:id="10111" w:author="Author">
        <w:r w:rsidR="00872AFE" w:rsidRPr="00711388" w:rsidDel="005D3679">
          <w:rPr>
            <w:lang w:val="en-GB"/>
          </w:rPr>
          <w:delText xml:space="preserve">Although interest, dividends </w:delText>
        </w:r>
      </w:del>
      <w:r w:rsidR="00872AFE" w:rsidRPr="00711388">
        <w:rPr>
          <w:lang w:val="en-GB"/>
        </w:rPr>
        <w:t>are reported in S.36.01, S.36.02</w:t>
      </w:r>
      <w:ins w:id="10112" w:author="Author">
        <w:r w:rsidRPr="00711388">
          <w:rPr>
            <w:lang w:val="en-GB"/>
          </w:rPr>
          <w:t>, S36.06, S.36.07</w:t>
        </w:r>
        <w:del w:id="10113" w:author="Author">
          <w:r w:rsidRPr="00711388" w:rsidDel="003323F0">
            <w:rPr>
              <w:lang w:val="en-GB"/>
            </w:rPr>
            <w:delText xml:space="preserve"> </w:delText>
          </w:r>
        </w:del>
      </w:ins>
      <w:del w:id="10114" w:author="Author">
        <w:r w:rsidR="00872AFE" w:rsidRPr="00711388" w:rsidDel="003323F0">
          <w:rPr>
            <w:lang w:val="en-GB"/>
          </w:rPr>
          <w:delText xml:space="preserve"> </w:delText>
        </w:r>
      </w:del>
      <w:ins w:id="10115" w:author="Author">
        <w:r w:rsidR="003323F0">
          <w:rPr>
            <w:lang w:val="en-GB"/>
          </w:rPr>
          <w:t xml:space="preserve"> </w:t>
        </w:r>
      </w:ins>
      <w:r w:rsidR="00872AFE" w:rsidRPr="00711388">
        <w:rPr>
          <w:lang w:val="en-GB"/>
        </w:rPr>
        <w:t xml:space="preserve">they </w:t>
      </w:r>
      <w:ins w:id="10116" w:author="Author">
        <w:r w:rsidRPr="00711388">
          <w:rPr>
            <w:lang w:val="en-GB"/>
          </w:rPr>
          <w:t xml:space="preserve">do not </w:t>
        </w:r>
      </w:ins>
      <w:r w:rsidR="00872AFE" w:rsidRPr="00711388">
        <w:rPr>
          <w:lang w:val="en-GB"/>
        </w:rPr>
        <w:t xml:space="preserve">have to be reported additionally in S.36.05 P&amp;L. </w:t>
      </w:r>
    </w:p>
    <w:p w14:paraId="7464DB42" w14:textId="77777777" w:rsidR="00872AFE" w:rsidRPr="00711388" w:rsidRDefault="00872AFE" w:rsidP="00872AFE">
      <w:pPr>
        <w:suppressAutoHyphens/>
        <w:snapToGrid w:val="0"/>
        <w:ind w:left="28" w:firstLine="5"/>
        <w:rPr>
          <w:rFonts w:eastAsia="Times New Roman"/>
          <w:szCs w:val="20"/>
          <w:lang w:val="en-GB"/>
        </w:rPr>
      </w:pPr>
      <w:r w:rsidRPr="00711388">
        <w:rPr>
          <w:rFonts w:eastAsia="Times New Roman"/>
          <w:szCs w:val="20"/>
          <w:lang w:val="en-GB"/>
        </w:rPr>
        <w:t xml:space="preserve">This template shall include intragroup transactions that were: </w:t>
      </w:r>
    </w:p>
    <w:p w14:paraId="5C3C688A"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 xml:space="preserve">in-force at the start of the reporting period. </w:t>
      </w:r>
    </w:p>
    <w:p w14:paraId="14834FD3" w14:textId="77777777"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 xml:space="preserve">incepted during the reporting period and outstanding at the reporting date. </w:t>
      </w:r>
    </w:p>
    <w:p w14:paraId="0C9A1564" w14:textId="53F158A2" w:rsidR="00872AFE" w:rsidRPr="00711388" w:rsidRDefault="00872AFE" w:rsidP="0083381F">
      <w:pPr>
        <w:pStyle w:val="ListParagraph"/>
        <w:numPr>
          <w:ilvl w:val="0"/>
          <w:numId w:val="50"/>
        </w:numPr>
        <w:suppressAutoHyphens/>
        <w:snapToGrid w:val="0"/>
        <w:spacing w:before="120" w:after="120" w:line="240" w:lineRule="auto"/>
        <w:jc w:val="both"/>
        <w:rPr>
          <w:rFonts w:ascii="Times New Roman" w:hAnsi="Times New Roman"/>
          <w:sz w:val="24"/>
          <w:szCs w:val="24"/>
        </w:rPr>
      </w:pPr>
      <w:r w:rsidRPr="00711388">
        <w:rPr>
          <w:rFonts w:ascii="Times New Roman" w:hAnsi="Times New Roman"/>
          <w:sz w:val="24"/>
          <w:szCs w:val="24"/>
        </w:rPr>
        <w:t>incepted and expired/matured during the reporting period.</w:t>
      </w:r>
      <w:del w:id="10117" w:author="Author">
        <w:r w:rsidRPr="00711388" w:rsidDel="003323F0">
          <w:rPr>
            <w:rFonts w:ascii="Times New Roman" w:hAnsi="Times New Roman"/>
            <w:sz w:val="24"/>
            <w:szCs w:val="24"/>
          </w:rPr>
          <w:delText xml:space="preserve">  </w:delText>
        </w:r>
      </w:del>
      <w:ins w:id="10118" w:author="Author">
        <w:r w:rsidR="003323F0">
          <w:rPr>
            <w:rFonts w:ascii="Times New Roman" w:hAnsi="Times New Roman"/>
            <w:sz w:val="24"/>
            <w:szCs w:val="24"/>
          </w:rPr>
          <w:t xml:space="preserve"> </w:t>
        </w:r>
      </w:ins>
    </w:p>
    <w:p w14:paraId="0E33589A" w14:textId="77777777" w:rsidR="00872AFE" w:rsidRPr="00711388" w:rsidRDefault="00872AFE" w:rsidP="00872AFE">
      <w:pPr>
        <w:suppressAutoHyphens/>
        <w:snapToGrid w:val="0"/>
        <w:ind w:left="28" w:firstLine="5"/>
        <w:rPr>
          <w:rFonts w:eastAsia="Times New Roman"/>
          <w:szCs w:val="20"/>
          <w:lang w:val="en-GB"/>
        </w:rPr>
      </w:pPr>
    </w:p>
    <w:p w14:paraId="62DAB30E" w14:textId="77777777" w:rsidR="00872AFE" w:rsidRPr="00711388" w:rsidRDefault="00872AFE" w:rsidP="00872AFE">
      <w:pPr>
        <w:suppressAutoHyphens/>
        <w:snapToGrid w:val="0"/>
        <w:ind w:left="28" w:firstLine="5"/>
        <w:rPr>
          <w:rFonts w:eastAsia="Times New Roman"/>
          <w:szCs w:val="20"/>
          <w:lang w:val="en-GB"/>
        </w:rPr>
      </w:pPr>
      <w:r w:rsidRPr="00711388">
        <w:rPr>
          <w:rFonts w:eastAsia="Times New Roman"/>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p>
    <w:p w14:paraId="7B14193E" w14:textId="77777777" w:rsidR="00872AFE" w:rsidRPr="00711388" w:rsidRDefault="00872AFE" w:rsidP="00872AFE">
      <w:pPr>
        <w:suppressAutoHyphens/>
        <w:snapToGrid w:val="0"/>
        <w:ind w:left="28" w:firstLine="5"/>
        <w:rPr>
          <w:rFonts w:eastAsia="Times New Roman"/>
          <w:szCs w:val="20"/>
          <w:lang w:val="en-GB"/>
        </w:rPr>
      </w:pPr>
      <w:r w:rsidRPr="00711388">
        <w:rPr>
          <w:rFonts w:eastAsia="Times New Roman"/>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4D1954B6" w14:textId="77777777" w:rsidR="00872AFE" w:rsidRPr="00711388" w:rsidRDefault="00872AFE" w:rsidP="00872AFE">
      <w:pPr>
        <w:suppressAutoHyphens/>
        <w:snapToGrid w:val="0"/>
        <w:rPr>
          <w:rFonts w:eastAsia="Times New Roman"/>
          <w:szCs w:val="20"/>
          <w:lang w:val="en-GB"/>
        </w:rPr>
      </w:pPr>
      <w:r w:rsidRPr="00711388">
        <w:rPr>
          <w:rFonts w:eastAsia="Times New Roman"/>
          <w:szCs w:val="20"/>
          <w:lang w:val="en-GB"/>
        </w:rPr>
        <w:t xml:space="preserve">Any element added to significant </w:t>
      </w:r>
      <w:r w:rsidRPr="00711388">
        <w:rPr>
          <w:rFonts w:eastAsia="Times New Roman"/>
          <w:lang w:val="en-GB"/>
        </w:rPr>
        <w:t>intragroup transaction</w:t>
      </w:r>
      <w:r w:rsidRPr="00711388">
        <w:rPr>
          <w:rFonts w:eastAsia="Times New Roman"/>
          <w:szCs w:val="20"/>
          <w:lang w:val="en-GB"/>
        </w:rPr>
        <w:t xml:space="preserve">s shall be reported as a separate </w:t>
      </w:r>
      <w:r w:rsidRPr="00711388">
        <w:rPr>
          <w:rFonts w:eastAsia="Times New Roman"/>
          <w:lang w:val="en-GB"/>
        </w:rPr>
        <w:t>intragroup transaction</w:t>
      </w:r>
      <w:r w:rsidRPr="00711388">
        <w:rPr>
          <w:rFonts w:eastAsia="Times New Roman"/>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p>
    <w:p w14:paraId="5FD3A740" w14:textId="77777777" w:rsidR="00872AFE" w:rsidRPr="00711388" w:rsidRDefault="00872AFE" w:rsidP="00872AFE">
      <w:pPr>
        <w:suppressAutoHyphens/>
        <w:snapToGrid w:val="0"/>
        <w:rPr>
          <w:rFonts w:eastAsia="Times New Roman"/>
          <w:szCs w:val="20"/>
          <w:lang w:val="en-GB"/>
        </w:rPr>
      </w:pPr>
      <w:r w:rsidRPr="00711388">
        <w:rPr>
          <w:rFonts w:eastAsia="Times New Roman"/>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55C439FC" w14:textId="6CE22EF1" w:rsidR="00872AFE" w:rsidRPr="00711388" w:rsidRDefault="00872AFE" w:rsidP="00872AFE">
      <w:pPr>
        <w:suppressAutoHyphens/>
        <w:snapToGrid w:val="0"/>
        <w:rPr>
          <w:rFonts w:eastAsia="Times New Roman"/>
          <w:szCs w:val="20"/>
          <w:lang w:val="en-GB"/>
        </w:rPr>
      </w:pPr>
      <w:r w:rsidRPr="00711388">
        <w:rPr>
          <w:rFonts w:eastAsia="Times New Roman"/>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711388">
        <w:rPr>
          <w:rFonts w:eastAsia="Times New Roman"/>
          <w:lang w:val="en-GB"/>
        </w:rPr>
        <w:t xml:space="preserve"> </w:t>
      </w:r>
      <w:r w:rsidRPr="00711388">
        <w:rPr>
          <w:rFonts w:eastAsia="Times New Roman"/>
          <w:szCs w:val="20"/>
          <w:lang w:val="en-GB"/>
        </w:rPr>
        <w:t xml:space="preserve">Where there is a chain of related </w:t>
      </w:r>
      <w:r w:rsidRPr="00711388">
        <w:rPr>
          <w:rFonts w:eastAsia="Times New Roman"/>
          <w:lang w:val="en-GB"/>
        </w:rPr>
        <w:t>intragroup transaction</w:t>
      </w:r>
      <w:r w:rsidRPr="00711388">
        <w:rPr>
          <w:rFonts w:eastAsia="Times New Roman"/>
          <w:szCs w:val="20"/>
          <w:lang w:val="en-GB"/>
        </w:rPr>
        <w:t xml:space="preserve">s (e.g. A invests in B and B invests in C), this transaction shall be reported as an indirect transaction. Therefore A to C transaction shall be reported and the comments shall mention the intermediary step. In the case of a waterfall of </w:t>
      </w:r>
      <w:r w:rsidRPr="00711388">
        <w:rPr>
          <w:rFonts w:eastAsia="Times New Roman"/>
          <w:szCs w:val="20"/>
          <w:lang w:val="en-GB"/>
        </w:rPr>
        <w:lastRenderedPageBreak/>
        <w:t>transactions, e. g. if “A”-&gt; “B” -&gt; “C”-&gt; “D” where both “B” and “C” are both in the group</w:t>
      </w:r>
      <w:del w:id="10119" w:author="Author">
        <w:r w:rsidRPr="00711388" w:rsidDel="003323F0">
          <w:rPr>
            <w:rFonts w:eastAsia="Times New Roman"/>
            <w:szCs w:val="20"/>
            <w:lang w:val="en-GB"/>
          </w:rPr>
          <w:delText xml:space="preserve">  </w:delText>
        </w:r>
      </w:del>
      <w:ins w:id="10120" w:author="Author">
        <w:r w:rsidR="003323F0">
          <w:rPr>
            <w:rFonts w:eastAsia="Times New Roman"/>
            <w:szCs w:val="20"/>
            <w:lang w:val="en-GB"/>
          </w:rPr>
          <w:t xml:space="preserve"> </w:t>
        </w:r>
      </w:ins>
      <w:r w:rsidRPr="00711388">
        <w:rPr>
          <w:rFonts w:eastAsia="Times New Roman"/>
          <w:szCs w:val="20"/>
          <w:lang w:val="en-GB"/>
        </w:rPr>
        <w:t>but unregulated entities, this transaction shall also be reported.</w:t>
      </w:r>
    </w:p>
    <w:p w14:paraId="63F15C6D" w14:textId="77777777" w:rsidR="00872AFE" w:rsidRPr="00711388" w:rsidRDefault="00872AFE" w:rsidP="00872AFE">
      <w:pPr>
        <w:suppressAutoHyphens/>
        <w:snapToGrid w:val="0"/>
        <w:ind w:left="28" w:firstLine="5"/>
        <w:rPr>
          <w:b/>
          <w:i/>
          <w:szCs w:val="20"/>
          <w:lang w:val="en-GB"/>
        </w:rPr>
      </w:pP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872AFE" w:rsidRPr="00711388" w14:paraId="0E8F21F9" w14:textId="77777777" w:rsidTr="00567869">
        <w:trPr>
          <w:trHeight w:val="337"/>
        </w:trPr>
        <w:tc>
          <w:tcPr>
            <w:tcW w:w="1509" w:type="dxa"/>
          </w:tcPr>
          <w:p w14:paraId="3D73A04F" w14:textId="77777777" w:rsidR="00872AFE" w:rsidRPr="00711388" w:rsidRDefault="00872AFE" w:rsidP="00567869">
            <w:pPr>
              <w:spacing w:after="0"/>
              <w:rPr>
                <w:lang w:val="en-GB"/>
              </w:rPr>
            </w:pPr>
            <w:r w:rsidRPr="00711388">
              <w:rPr>
                <w:b/>
                <w:bCs/>
                <w:lang w:val="en-GB"/>
              </w:rPr>
              <w:t>ITEM</w:t>
            </w:r>
          </w:p>
        </w:tc>
        <w:tc>
          <w:tcPr>
            <w:tcW w:w="1509" w:type="dxa"/>
            <w:shd w:val="clear" w:color="auto" w:fill="auto"/>
          </w:tcPr>
          <w:p w14:paraId="17D9C0F5" w14:textId="77777777" w:rsidR="00872AFE" w:rsidRPr="00711388" w:rsidRDefault="00872AFE" w:rsidP="00567869">
            <w:pPr>
              <w:spacing w:after="0"/>
              <w:rPr>
                <w:lang w:val="en-GB"/>
              </w:rPr>
            </w:pPr>
          </w:p>
        </w:tc>
        <w:tc>
          <w:tcPr>
            <w:tcW w:w="5605" w:type="dxa"/>
            <w:shd w:val="clear" w:color="auto" w:fill="auto"/>
          </w:tcPr>
          <w:p w14:paraId="17CC2AB5" w14:textId="77777777" w:rsidR="00872AFE" w:rsidRPr="00711388" w:rsidRDefault="00872AFE" w:rsidP="00567869">
            <w:pPr>
              <w:spacing w:after="0"/>
              <w:jc w:val="center"/>
              <w:rPr>
                <w:lang w:val="en-GB"/>
              </w:rPr>
            </w:pPr>
            <w:r w:rsidRPr="00711388">
              <w:rPr>
                <w:b/>
                <w:bCs/>
                <w:lang w:val="en-GB"/>
              </w:rPr>
              <w:t>INSTRUCTIONS</w:t>
            </w:r>
          </w:p>
        </w:tc>
      </w:tr>
      <w:tr w:rsidR="00872AFE" w:rsidRPr="00711388" w14:paraId="485E6598" w14:textId="77777777" w:rsidTr="00567869">
        <w:trPr>
          <w:trHeight w:val="570"/>
        </w:trPr>
        <w:tc>
          <w:tcPr>
            <w:tcW w:w="1509" w:type="dxa"/>
          </w:tcPr>
          <w:p w14:paraId="2416F41F" w14:textId="77777777" w:rsidR="00872AFE" w:rsidRPr="00711388" w:rsidRDefault="00872AFE" w:rsidP="00567869">
            <w:pPr>
              <w:rPr>
                <w:lang w:val="en-GB"/>
              </w:rPr>
            </w:pPr>
            <w:r w:rsidRPr="00711388">
              <w:rPr>
                <w:lang w:val="en-GB"/>
              </w:rPr>
              <w:t>C0010</w:t>
            </w:r>
          </w:p>
        </w:tc>
        <w:tc>
          <w:tcPr>
            <w:tcW w:w="1509" w:type="dxa"/>
            <w:shd w:val="clear" w:color="auto" w:fill="auto"/>
            <w:hideMark/>
          </w:tcPr>
          <w:p w14:paraId="1FA0189D" w14:textId="77777777" w:rsidR="00872AFE" w:rsidRPr="00711388" w:rsidRDefault="00872AFE" w:rsidP="00567869">
            <w:pPr>
              <w:rPr>
                <w:lang w:val="en-GB"/>
              </w:rPr>
            </w:pPr>
            <w:r w:rsidRPr="00711388">
              <w:rPr>
                <w:lang w:val="en-GB"/>
              </w:rPr>
              <w:t>ID of intragroup transaction</w:t>
            </w:r>
          </w:p>
        </w:tc>
        <w:tc>
          <w:tcPr>
            <w:tcW w:w="5605" w:type="dxa"/>
            <w:shd w:val="clear" w:color="auto" w:fill="auto"/>
            <w:hideMark/>
          </w:tcPr>
          <w:p w14:paraId="5BDD0039" w14:textId="77777777" w:rsidR="00872AFE" w:rsidRPr="00711388" w:rsidRDefault="00872AFE" w:rsidP="00567869">
            <w:pPr>
              <w:spacing w:after="0"/>
              <w:rPr>
                <w:lang w:val="en-GB"/>
              </w:rPr>
            </w:pPr>
            <w:r w:rsidRPr="00711388">
              <w:rPr>
                <w:lang w:val="en-GB"/>
              </w:rPr>
              <w:t>Unique internal identification code for each intragroup transaction. It shall be consistent over time. In case related to transactions already mentioned, used the same ID.</w:t>
            </w:r>
          </w:p>
        </w:tc>
      </w:tr>
      <w:tr w:rsidR="00872AFE" w:rsidRPr="00711388" w14:paraId="0424802A" w14:textId="77777777" w:rsidTr="00567869">
        <w:trPr>
          <w:trHeight w:val="855"/>
        </w:trPr>
        <w:tc>
          <w:tcPr>
            <w:tcW w:w="1509" w:type="dxa"/>
          </w:tcPr>
          <w:p w14:paraId="686C5EB8" w14:textId="77777777" w:rsidR="00872AFE" w:rsidRPr="00711388" w:rsidRDefault="00872AFE" w:rsidP="00567869">
            <w:pPr>
              <w:rPr>
                <w:lang w:val="en-GB"/>
              </w:rPr>
            </w:pPr>
            <w:r w:rsidRPr="00711388">
              <w:rPr>
                <w:lang w:val="en-GB"/>
              </w:rPr>
              <w:t>C0020</w:t>
            </w:r>
          </w:p>
        </w:tc>
        <w:tc>
          <w:tcPr>
            <w:tcW w:w="1509" w:type="dxa"/>
            <w:shd w:val="clear" w:color="auto" w:fill="auto"/>
            <w:hideMark/>
          </w:tcPr>
          <w:p w14:paraId="207AA544" w14:textId="77777777" w:rsidR="00872AFE" w:rsidRPr="00711388" w:rsidRDefault="00872AFE" w:rsidP="00567869">
            <w:pPr>
              <w:rPr>
                <w:lang w:val="en-GB"/>
              </w:rPr>
            </w:pPr>
            <w:r w:rsidRPr="00711388">
              <w:rPr>
                <w:lang w:val="en-GB"/>
              </w:rPr>
              <w:t>Revenue side name</w:t>
            </w:r>
          </w:p>
        </w:tc>
        <w:tc>
          <w:tcPr>
            <w:tcW w:w="5605" w:type="dxa"/>
            <w:shd w:val="clear" w:color="auto" w:fill="auto"/>
            <w:hideMark/>
          </w:tcPr>
          <w:p w14:paraId="1C22F52D" w14:textId="77777777" w:rsidR="00872AFE" w:rsidRPr="00711388" w:rsidRDefault="00872AFE" w:rsidP="00567869">
            <w:pPr>
              <w:spacing w:after="0"/>
              <w:rPr>
                <w:lang w:val="en-GB"/>
              </w:rPr>
            </w:pPr>
            <w:r w:rsidRPr="00711388">
              <w:rPr>
                <w:lang w:val="en-GB"/>
              </w:rPr>
              <w:t>Legal name of the entity that received the revenue from another entity within the group.</w:t>
            </w:r>
          </w:p>
        </w:tc>
      </w:tr>
      <w:tr w:rsidR="00872AFE" w:rsidRPr="00711388" w14:paraId="401059D2" w14:textId="77777777" w:rsidTr="00567869">
        <w:trPr>
          <w:trHeight w:val="1140"/>
        </w:trPr>
        <w:tc>
          <w:tcPr>
            <w:tcW w:w="1509" w:type="dxa"/>
          </w:tcPr>
          <w:p w14:paraId="0755834F" w14:textId="77777777" w:rsidR="00872AFE" w:rsidRPr="00711388" w:rsidRDefault="00872AFE" w:rsidP="00567869">
            <w:pPr>
              <w:rPr>
                <w:lang w:val="en-GB"/>
              </w:rPr>
            </w:pPr>
            <w:r w:rsidRPr="00711388">
              <w:rPr>
                <w:lang w:val="en-GB"/>
              </w:rPr>
              <w:t>C0030</w:t>
            </w:r>
          </w:p>
        </w:tc>
        <w:tc>
          <w:tcPr>
            <w:tcW w:w="1509" w:type="dxa"/>
            <w:shd w:val="clear" w:color="auto" w:fill="auto"/>
            <w:hideMark/>
          </w:tcPr>
          <w:p w14:paraId="769B1C14" w14:textId="3C2FC990" w:rsidR="00872AFE" w:rsidRPr="00711388" w:rsidRDefault="00872AFE" w:rsidP="00567869">
            <w:pPr>
              <w:rPr>
                <w:lang w:val="en-GB"/>
              </w:rPr>
            </w:pPr>
            <w:r w:rsidRPr="00711388">
              <w:rPr>
                <w:lang w:val="en-GB"/>
              </w:rPr>
              <w:t>Identification code</w:t>
            </w:r>
            <w:del w:id="10121" w:author="Author">
              <w:r w:rsidRPr="00711388" w:rsidDel="003323F0">
                <w:rPr>
                  <w:lang w:val="en-GB"/>
                </w:rPr>
                <w:delText xml:space="preserve">  </w:delText>
              </w:r>
            </w:del>
            <w:ins w:id="10122" w:author="Author">
              <w:r w:rsidR="003323F0">
                <w:rPr>
                  <w:lang w:val="en-GB"/>
                </w:rPr>
                <w:t xml:space="preserve"> </w:t>
              </w:r>
            </w:ins>
            <w:r w:rsidRPr="00711388">
              <w:rPr>
                <w:lang w:val="en-GB"/>
              </w:rPr>
              <w:t>for revenue side</w:t>
            </w:r>
          </w:p>
        </w:tc>
        <w:tc>
          <w:tcPr>
            <w:tcW w:w="5605" w:type="dxa"/>
            <w:shd w:val="clear" w:color="auto" w:fill="auto"/>
            <w:hideMark/>
          </w:tcPr>
          <w:p w14:paraId="379115D1" w14:textId="77777777" w:rsidR="00872AFE" w:rsidRPr="00711388" w:rsidRDefault="00872AFE" w:rsidP="00567869">
            <w:pPr>
              <w:spacing w:after="0"/>
              <w:rPr>
                <w:lang w:val="en-GB"/>
              </w:rPr>
            </w:pPr>
            <w:r w:rsidRPr="00711388">
              <w:rPr>
                <w:lang w:val="en-GB"/>
              </w:rPr>
              <w:t xml:space="preserve">The unique identification code attached to the entity that received the revenue by this order of priority: </w:t>
            </w:r>
            <w:r w:rsidRPr="00711388">
              <w:rPr>
                <w:lang w:val="en-GB"/>
              </w:rPr>
              <w:br/>
              <w:t>- Legal Entity Identifier (LEI) mandatory if existent;</w:t>
            </w:r>
          </w:p>
          <w:p w14:paraId="53FEB1CA" w14:textId="77777777" w:rsidR="00872AFE" w:rsidRPr="00711388" w:rsidRDefault="00872AFE" w:rsidP="00567869">
            <w:pPr>
              <w:spacing w:after="0"/>
              <w:rPr>
                <w:lang w:val="en-GB"/>
              </w:rPr>
            </w:pPr>
            <w:r w:rsidRPr="00711388">
              <w:rPr>
                <w:lang w:val="en-GB"/>
              </w:rPr>
              <w:t>- Specific code in case of absence of LEI code</w:t>
            </w:r>
          </w:p>
          <w:p w14:paraId="6CF77B6E" w14:textId="77777777" w:rsidR="00872AFE" w:rsidRPr="00711388" w:rsidRDefault="00872AFE" w:rsidP="00567869">
            <w:pPr>
              <w:spacing w:after="0"/>
              <w:rPr>
                <w:lang w:val="en-GB"/>
              </w:rPr>
            </w:pPr>
            <w:r w:rsidRPr="00711388">
              <w:rPr>
                <w:lang w:val="en-GB"/>
              </w:rPr>
              <w:t>Specific code:</w:t>
            </w:r>
          </w:p>
          <w:p w14:paraId="6D471E20" w14:textId="77777777" w:rsidR="00872AFE" w:rsidRPr="00711388" w:rsidRDefault="00872AFE" w:rsidP="00567869">
            <w:pPr>
              <w:spacing w:after="0"/>
              <w:rPr>
                <w:lang w:val="en-GB"/>
              </w:rPr>
            </w:pPr>
            <w:r w:rsidRPr="00711388">
              <w:rPr>
                <w:lang w:val="en-GB"/>
              </w:rPr>
              <w:t>- For EEA regulated undertakings other than insurance and reinsurance undertakings within the group: identification code used in the local market, attributed by the undertaking's competent supervisory authority;</w:t>
            </w:r>
          </w:p>
          <w:p w14:paraId="5C5B9282" w14:textId="77777777" w:rsidR="00872AFE" w:rsidRPr="00711388" w:rsidRDefault="00872AFE" w:rsidP="00567869">
            <w:pPr>
              <w:spacing w:after="0"/>
              <w:rPr>
                <w:lang w:val="en-GB"/>
              </w:rPr>
            </w:pPr>
            <w:r w:rsidRPr="00711388">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872AFE" w:rsidRPr="00711388" w14:paraId="02D29619" w14:textId="77777777" w:rsidTr="00567869">
        <w:trPr>
          <w:trHeight w:val="1140"/>
        </w:trPr>
        <w:tc>
          <w:tcPr>
            <w:tcW w:w="1509" w:type="dxa"/>
          </w:tcPr>
          <w:p w14:paraId="4E52A9E6" w14:textId="77777777" w:rsidR="00872AFE" w:rsidRPr="00711388" w:rsidRDefault="00872AFE" w:rsidP="00567869">
            <w:pPr>
              <w:jc w:val="left"/>
              <w:rPr>
                <w:lang w:val="en-GB"/>
              </w:rPr>
            </w:pPr>
            <w:r w:rsidRPr="00711388">
              <w:rPr>
                <w:lang w:val="en-GB"/>
              </w:rPr>
              <w:t>C0031</w:t>
            </w:r>
          </w:p>
        </w:tc>
        <w:tc>
          <w:tcPr>
            <w:tcW w:w="1509" w:type="dxa"/>
            <w:shd w:val="clear" w:color="auto" w:fill="auto"/>
          </w:tcPr>
          <w:p w14:paraId="544CC9E0" w14:textId="77777777" w:rsidR="00872AFE" w:rsidRPr="00711388" w:rsidRDefault="00872AFE" w:rsidP="00567869">
            <w:pPr>
              <w:jc w:val="left"/>
              <w:rPr>
                <w:lang w:val="en-GB"/>
              </w:rPr>
            </w:pPr>
            <w:r w:rsidRPr="00711388">
              <w:rPr>
                <w:lang w:val="en-GB"/>
              </w:rPr>
              <w:t>Type of code for revenue side</w:t>
            </w:r>
          </w:p>
        </w:tc>
        <w:tc>
          <w:tcPr>
            <w:tcW w:w="5605" w:type="dxa"/>
            <w:shd w:val="clear" w:color="auto" w:fill="auto"/>
          </w:tcPr>
          <w:p w14:paraId="20E970BE" w14:textId="77777777" w:rsidR="00872AFE" w:rsidRPr="00711388" w:rsidRDefault="00872AFE" w:rsidP="00567869">
            <w:pPr>
              <w:spacing w:after="0"/>
              <w:rPr>
                <w:lang w:val="en-GB"/>
              </w:rPr>
            </w:pPr>
            <w:r w:rsidRPr="00711388">
              <w:rPr>
                <w:lang w:val="en-GB"/>
              </w:rPr>
              <w:t>Type of ID Code used for the “Identification code for revenue side” item. One of the options in the following closed list shall be used:</w:t>
            </w:r>
          </w:p>
          <w:p w14:paraId="3696DEBF" w14:textId="42DDB13A"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54EC284B" w14:textId="61D0F992"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2CA5E3E8" w14:textId="77777777" w:rsidTr="00567869">
        <w:trPr>
          <w:trHeight w:val="855"/>
        </w:trPr>
        <w:tc>
          <w:tcPr>
            <w:tcW w:w="1509" w:type="dxa"/>
          </w:tcPr>
          <w:p w14:paraId="63D4F02E" w14:textId="77777777" w:rsidR="00872AFE" w:rsidRPr="00711388" w:rsidRDefault="00872AFE" w:rsidP="00567869">
            <w:pPr>
              <w:rPr>
                <w:lang w:val="en-GB"/>
              </w:rPr>
            </w:pPr>
            <w:r w:rsidRPr="00711388">
              <w:rPr>
                <w:lang w:val="en-GB"/>
              </w:rPr>
              <w:t>C0040</w:t>
            </w:r>
          </w:p>
        </w:tc>
        <w:tc>
          <w:tcPr>
            <w:tcW w:w="1509" w:type="dxa"/>
            <w:shd w:val="clear" w:color="auto" w:fill="auto"/>
          </w:tcPr>
          <w:p w14:paraId="7B0F1044" w14:textId="77777777" w:rsidR="00872AFE" w:rsidRPr="00711388" w:rsidRDefault="00872AFE" w:rsidP="00567869">
            <w:pPr>
              <w:rPr>
                <w:lang w:val="en-GB"/>
              </w:rPr>
            </w:pPr>
            <w:r w:rsidRPr="00711388">
              <w:rPr>
                <w:lang w:val="en-GB"/>
              </w:rPr>
              <w:t>Sector of the revenue side</w:t>
            </w:r>
          </w:p>
        </w:tc>
        <w:tc>
          <w:tcPr>
            <w:tcW w:w="5605" w:type="dxa"/>
            <w:shd w:val="clear" w:color="auto" w:fill="auto"/>
          </w:tcPr>
          <w:p w14:paraId="0BF005B4" w14:textId="77777777" w:rsidR="00872AFE" w:rsidRPr="00711388" w:rsidRDefault="00872AFE" w:rsidP="00567869">
            <w:pPr>
              <w:spacing w:after="0"/>
              <w:rPr>
                <w:lang w:val="en-GB"/>
              </w:rPr>
            </w:pPr>
            <w:r w:rsidRPr="00711388">
              <w:rPr>
                <w:lang w:val="en-GB"/>
              </w:rPr>
              <w:t>If the entity that received the revenue from another entity within the group is part of financial sector within the meaning of Article 2 (8) of Directive 2002/87/EC, indicate: “banking sector”, “insurance and reinsurance sector” “investments services sector”.</w:t>
            </w:r>
          </w:p>
          <w:p w14:paraId="12178DC1" w14:textId="77777777" w:rsidR="00872AFE" w:rsidRPr="00711388" w:rsidRDefault="00872AFE" w:rsidP="00567869">
            <w:pPr>
              <w:spacing w:after="0"/>
              <w:rPr>
                <w:lang w:val="en-GB"/>
              </w:rPr>
            </w:pPr>
            <w:r w:rsidRPr="00711388">
              <w:rPr>
                <w:lang w:val="en-GB"/>
              </w:rPr>
              <w:t>If the entity that received the revenue from another entity within the group is not part of financial sector within the meaning of Article 2 (8) indicate: “other undertaking of the group”.</w:t>
            </w:r>
          </w:p>
        </w:tc>
      </w:tr>
      <w:tr w:rsidR="00872AFE" w:rsidRPr="00711388" w14:paraId="3D1DEBC5" w14:textId="77777777" w:rsidTr="00567869">
        <w:trPr>
          <w:trHeight w:val="855"/>
        </w:trPr>
        <w:tc>
          <w:tcPr>
            <w:tcW w:w="1509" w:type="dxa"/>
          </w:tcPr>
          <w:p w14:paraId="7324F6FF" w14:textId="77777777" w:rsidR="00872AFE" w:rsidRPr="00711388" w:rsidRDefault="00872AFE" w:rsidP="00567869">
            <w:pPr>
              <w:rPr>
                <w:lang w:val="en-GB"/>
              </w:rPr>
            </w:pPr>
            <w:r w:rsidRPr="00711388">
              <w:rPr>
                <w:lang w:val="en-GB"/>
              </w:rPr>
              <w:lastRenderedPageBreak/>
              <w:t>C0050</w:t>
            </w:r>
          </w:p>
        </w:tc>
        <w:tc>
          <w:tcPr>
            <w:tcW w:w="1509" w:type="dxa"/>
            <w:shd w:val="clear" w:color="auto" w:fill="auto"/>
            <w:hideMark/>
          </w:tcPr>
          <w:p w14:paraId="6C248BEC" w14:textId="77777777" w:rsidR="00872AFE" w:rsidRPr="00711388" w:rsidRDefault="00872AFE" w:rsidP="00567869">
            <w:pPr>
              <w:rPr>
                <w:lang w:val="en-GB"/>
              </w:rPr>
            </w:pPr>
            <w:r w:rsidRPr="00711388">
              <w:rPr>
                <w:lang w:val="en-GB"/>
              </w:rPr>
              <w:t>Expense side name</w:t>
            </w:r>
          </w:p>
        </w:tc>
        <w:tc>
          <w:tcPr>
            <w:tcW w:w="5605" w:type="dxa"/>
            <w:shd w:val="clear" w:color="auto" w:fill="auto"/>
            <w:hideMark/>
          </w:tcPr>
          <w:p w14:paraId="5118BD2B" w14:textId="77777777" w:rsidR="00872AFE" w:rsidRPr="00711388" w:rsidRDefault="00872AFE" w:rsidP="00567869">
            <w:pPr>
              <w:spacing w:after="0"/>
              <w:rPr>
                <w:lang w:val="en-GB"/>
              </w:rPr>
            </w:pPr>
            <w:r w:rsidRPr="00711388">
              <w:rPr>
                <w:lang w:val="en-GB"/>
              </w:rPr>
              <w:t>Legal name of the entity that provided the revenue to another entity within the group.</w:t>
            </w:r>
          </w:p>
        </w:tc>
      </w:tr>
      <w:tr w:rsidR="00872AFE" w:rsidRPr="00711388" w14:paraId="52A5AC2E" w14:textId="77777777" w:rsidTr="00567869">
        <w:trPr>
          <w:trHeight w:val="699"/>
        </w:trPr>
        <w:tc>
          <w:tcPr>
            <w:tcW w:w="1509" w:type="dxa"/>
          </w:tcPr>
          <w:p w14:paraId="3FEAB38B" w14:textId="77777777" w:rsidR="00872AFE" w:rsidRPr="00711388" w:rsidRDefault="00872AFE" w:rsidP="00567869">
            <w:pPr>
              <w:rPr>
                <w:lang w:val="en-GB"/>
              </w:rPr>
            </w:pPr>
            <w:r w:rsidRPr="00711388">
              <w:rPr>
                <w:lang w:val="en-GB"/>
              </w:rPr>
              <w:t>C0060</w:t>
            </w:r>
          </w:p>
        </w:tc>
        <w:tc>
          <w:tcPr>
            <w:tcW w:w="1509" w:type="dxa"/>
            <w:shd w:val="clear" w:color="auto" w:fill="auto"/>
            <w:hideMark/>
          </w:tcPr>
          <w:p w14:paraId="29F6A035" w14:textId="77777777" w:rsidR="00872AFE" w:rsidRPr="00711388" w:rsidRDefault="00872AFE" w:rsidP="00567869">
            <w:pPr>
              <w:rPr>
                <w:lang w:val="en-GB"/>
              </w:rPr>
            </w:pPr>
            <w:r w:rsidRPr="00711388">
              <w:rPr>
                <w:lang w:val="en-GB"/>
              </w:rPr>
              <w:t>Identification code for expense side</w:t>
            </w:r>
          </w:p>
        </w:tc>
        <w:tc>
          <w:tcPr>
            <w:tcW w:w="5605" w:type="dxa"/>
            <w:shd w:val="clear" w:color="auto" w:fill="auto"/>
            <w:hideMark/>
          </w:tcPr>
          <w:p w14:paraId="756CDA62" w14:textId="77777777" w:rsidR="00872AFE" w:rsidRPr="00711388" w:rsidRDefault="00872AFE" w:rsidP="00567869">
            <w:pPr>
              <w:spacing w:after="0"/>
              <w:rPr>
                <w:lang w:val="en-GB"/>
              </w:rPr>
            </w:pPr>
            <w:r w:rsidRPr="00711388">
              <w:rPr>
                <w:lang w:val="en-GB"/>
              </w:rPr>
              <w:t xml:space="preserve">The unique identification code attached the entity that provided the revenue by this order of priority if existent: </w:t>
            </w:r>
            <w:r w:rsidRPr="00711388">
              <w:rPr>
                <w:lang w:val="en-GB"/>
              </w:rPr>
              <w:br/>
              <w:t xml:space="preserve">- Legal Entity Identifier (LEI); </w:t>
            </w:r>
          </w:p>
          <w:p w14:paraId="6C02C63A" w14:textId="77777777" w:rsidR="00872AFE" w:rsidRPr="00711388" w:rsidRDefault="00872AFE" w:rsidP="00567869">
            <w:pPr>
              <w:spacing w:after="0"/>
              <w:rPr>
                <w:lang w:val="en-GB"/>
              </w:rPr>
            </w:pPr>
            <w:r w:rsidRPr="00711388">
              <w:rPr>
                <w:lang w:val="en-GB"/>
              </w:rPr>
              <w:t xml:space="preserve">- Specific code </w:t>
            </w:r>
          </w:p>
          <w:p w14:paraId="417B9D2D" w14:textId="77777777" w:rsidR="00872AFE" w:rsidRPr="00711388" w:rsidRDefault="00872AFE" w:rsidP="00567869">
            <w:pPr>
              <w:spacing w:after="0"/>
              <w:rPr>
                <w:lang w:val="en-GB"/>
              </w:rPr>
            </w:pPr>
            <w:r w:rsidRPr="00711388">
              <w:rPr>
                <w:lang w:val="en-GB"/>
              </w:rPr>
              <w:t xml:space="preserve">Specific code: </w:t>
            </w:r>
          </w:p>
          <w:p w14:paraId="3E4995CC" w14:textId="77777777" w:rsidR="00872AFE" w:rsidRPr="00711388" w:rsidRDefault="00872AFE" w:rsidP="00567869">
            <w:pPr>
              <w:spacing w:after="0"/>
              <w:rPr>
                <w:lang w:val="en-GB"/>
              </w:rPr>
            </w:pPr>
            <w:r w:rsidRPr="00711388">
              <w:rPr>
                <w:lang w:val="en-GB"/>
              </w:rPr>
              <w:t>- For EEA regulated undertakings within the group: identification code used in the local market, attributed by the undertaking's competent supervisory authority;</w:t>
            </w:r>
          </w:p>
          <w:p w14:paraId="280493C5" w14:textId="77777777" w:rsidR="00872AFE" w:rsidRPr="00711388" w:rsidRDefault="00872AFE" w:rsidP="00567869">
            <w:pPr>
              <w:spacing w:after="0"/>
              <w:rPr>
                <w:lang w:val="en-GB"/>
              </w:rPr>
            </w:pPr>
            <w:r w:rsidRPr="00711388">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872AFE" w:rsidRPr="00711388" w14:paraId="1CE13258" w14:textId="77777777" w:rsidTr="00567869">
        <w:trPr>
          <w:trHeight w:val="699"/>
        </w:trPr>
        <w:tc>
          <w:tcPr>
            <w:tcW w:w="1509" w:type="dxa"/>
          </w:tcPr>
          <w:p w14:paraId="38CB42B8" w14:textId="77777777" w:rsidR="00872AFE" w:rsidRPr="00711388" w:rsidRDefault="00872AFE" w:rsidP="00567869">
            <w:pPr>
              <w:rPr>
                <w:lang w:val="en-GB"/>
              </w:rPr>
            </w:pPr>
            <w:r w:rsidRPr="00711388">
              <w:rPr>
                <w:lang w:val="en-GB"/>
              </w:rPr>
              <w:t>C0061</w:t>
            </w:r>
          </w:p>
        </w:tc>
        <w:tc>
          <w:tcPr>
            <w:tcW w:w="1509" w:type="dxa"/>
            <w:shd w:val="clear" w:color="auto" w:fill="auto"/>
          </w:tcPr>
          <w:p w14:paraId="68CB56CC" w14:textId="77777777" w:rsidR="00872AFE" w:rsidRPr="00711388" w:rsidRDefault="00872AFE" w:rsidP="00567869">
            <w:pPr>
              <w:rPr>
                <w:lang w:val="en-GB"/>
              </w:rPr>
            </w:pPr>
            <w:r w:rsidRPr="00711388">
              <w:rPr>
                <w:lang w:val="en-GB"/>
              </w:rPr>
              <w:t>Type of code for expense side</w:t>
            </w:r>
          </w:p>
        </w:tc>
        <w:tc>
          <w:tcPr>
            <w:tcW w:w="5605" w:type="dxa"/>
            <w:shd w:val="clear" w:color="auto" w:fill="auto"/>
          </w:tcPr>
          <w:p w14:paraId="5BCDB4A9" w14:textId="77777777" w:rsidR="00872AFE" w:rsidRPr="00711388" w:rsidRDefault="00872AFE" w:rsidP="00567869">
            <w:pPr>
              <w:spacing w:after="0"/>
              <w:rPr>
                <w:lang w:val="en-GB"/>
              </w:rPr>
            </w:pPr>
            <w:r w:rsidRPr="00711388">
              <w:rPr>
                <w:lang w:val="en-GB"/>
              </w:rPr>
              <w:t>Type of ID Code used for the “Identification code for expense side” item. One of the options in the following closed list shall be used:</w:t>
            </w:r>
          </w:p>
          <w:p w14:paraId="7D98AE74" w14:textId="7BEE89C9" w:rsidR="00872AFE" w:rsidRPr="00711388" w:rsidRDefault="00872AFE" w:rsidP="00567869">
            <w:pPr>
              <w:spacing w:after="0"/>
              <w:rPr>
                <w:lang w:val="en-GB"/>
              </w:rPr>
            </w:pPr>
            <w:r w:rsidRPr="00711388">
              <w:rPr>
                <w:lang w:val="en-GB"/>
              </w:rPr>
              <w:t xml:space="preserve">1 </w:t>
            </w:r>
            <w:r w:rsidR="00711388" w:rsidRPr="00711388">
              <w:rPr>
                <w:lang w:val="en-GB"/>
              </w:rPr>
              <w:t>-</w:t>
            </w:r>
            <w:r w:rsidRPr="00711388">
              <w:rPr>
                <w:lang w:val="en-GB"/>
              </w:rPr>
              <w:t xml:space="preserve"> LEI </w:t>
            </w:r>
          </w:p>
          <w:p w14:paraId="65698A08" w14:textId="7E051044" w:rsidR="00872AFE" w:rsidRPr="00711388" w:rsidRDefault="00872AFE" w:rsidP="00567869">
            <w:pPr>
              <w:spacing w:after="0"/>
              <w:rPr>
                <w:lang w:val="en-GB"/>
              </w:rPr>
            </w:pPr>
            <w:r w:rsidRPr="00711388">
              <w:rPr>
                <w:lang w:val="en-GB"/>
              </w:rPr>
              <w:t xml:space="preserve">2 </w:t>
            </w:r>
            <w:r w:rsidR="00711388" w:rsidRPr="00711388">
              <w:rPr>
                <w:lang w:val="en-GB"/>
              </w:rPr>
              <w:t>-</w:t>
            </w:r>
            <w:r w:rsidRPr="00711388">
              <w:rPr>
                <w:lang w:val="en-GB"/>
              </w:rPr>
              <w:t xml:space="preserve"> Specific code</w:t>
            </w:r>
          </w:p>
        </w:tc>
      </w:tr>
      <w:tr w:rsidR="00872AFE" w:rsidRPr="00711388" w14:paraId="50270B6A" w14:textId="77777777" w:rsidTr="00567869">
        <w:trPr>
          <w:trHeight w:val="855"/>
        </w:trPr>
        <w:tc>
          <w:tcPr>
            <w:tcW w:w="1509" w:type="dxa"/>
          </w:tcPr>
          <w:p w14:paraId="065520DB" w14:textId="77777777" w:rsidR="00872AFE" w:rsidRPr="00711388" w:rsidRDefault="00872AFE" w:rsidP="00567869">
            <w:pPr>
              <w:rPr>
                <w:lang w:val="en-GB"/>
              </w:rPr>
            </w:pPr>
            <w:r w:rsidRPr="00711388">
              <w:rPr>
                <w:lang w:val="en-GB"/>
              </w:rPr>
              <w:t>C0070</w:t>
            </w:r>
          </w:p>
        </w:tc>
        <w:tc>
          <w:tcPr>
            <w:tcW w:w="1509" w:type="dxa"/>
            <w:shd w:val="clear" w:color="auto" w:fill="auto"/>
          </w:tcPr>
          <w:p w14:paraId="0ADA1E98" w14:textId="77777777" w:rsidR="00872AFE" w:rsidRPr="00711388" w:rsidRDefault="00872AFE" w:rsidP="00567869">
            <w:pPr>
              <w:rPr>
                <w:lang w:val="en-GB"/>
              </w:rPr>
            </w:pPr>
            <w:r w:rsidRPr="00711388">
              <w:rPr>
                <w:lang w:val="en-GB"/>
              </w:rPr>
              <w:t>Sector of the expense side</w:t>
            </w:r>
          </w:p>
        </w:tc>
        <w:tc>
          <w:tcPr>
            <w:tcW w:w="5605" w:type="dxa"/>
            <w:shd w:val="clear" w:color="auto" w:fill="auto"/>
          </w:tcPr>
          <w:p w14:paraId="6CD46710" w14:textId="77777777" w:rsidR="00872AFE" w:rsidRPr="00711388" w:rsidRDefault="00872AFE" w:rsidP="00567869">
            <w:pPr>
              <w:spacing w:after="0"/>
              <w:rPr>
                <w:lang w:val="en-GB"/>
              </w:rPr>
            </w:pPr>
            <w:r w:rsidRPr="00711388">
              <w:rPr>
                <w:lang w:val="en-GB"/>
              </w:rPr>
              <w:t>If the entity that provided the revenue to another entity within the group is part of financial sector within the meaning of Article 2 (8) of Directive 2002/87/EC, indicate: “banking sector”, “insurance and reinsurance sector” “investments services sector”.</w:t>
            </w:r>
          </w:p>
          <w:p w14:paraId="2B82B358" w14:textId="77777777" w:rsidR="00872AFE" w:rsidRPr="00711388" w:rsidRDefault="00872AFE" w:rsidP="00567869">
            <w:pPr>
              <w:spacing w:after="0"/>
              <w:rPr>
                <w:lang w:val="en-GB"/>
              </w:rPr>
            </w:pPr>
            <w:r w:rsidRPr="00711388">
              <w:rPr>
                <w:lang w:val="en-GB"/>
              </w:rPr>
              <w:t>If the entity that provided the revenue to another entity within the group is not part of financial sector within the meaning of Article 2 (8) indicate: “other undertaking of the group”.</w:t>
            </w:r>
          </w:p>
        </w:tc>
      </w:tr>
      <w:tr w:rsidR="00872AFE" w:rsidRPr="00711388" w14:paraId="60CDB760" w14:textId="77777777" w:rsidTr="00567869">
        <w:trPr>
          <w:trHeight w:val="855"/>
        </w:trPr>
        <w:tc>
          <w:tcPr>
            <w:tcW w:w="1509" w:type="dxa"/>
          </w:tcPr>
          <w:p w14:paraId="04EDB030" w14:textId="77777777" w:rsidR="00872AFE" w:rsidRPr="00711388" w:rsidRDefault="00872AFE" w:rsidP="00567869">
            <w:pPr>
              <w:rPr>
                <w:lang w:val="en-GB"/>
              </w:rPr>
            </w:pPr>
            <w:r w:rsidRPr="00711388">
              <w:rPr>
                <w:lang w:val="en-GB"/>
              </w:rPr>
              <w:t>C0080</w:t>
            </w:r>
          </w:p>
        </w:tc>
        <w:tc>
          <w:tcPr>
            <w:tcW w:w="1509" w:type="dxa"/>
            <w:shd w:val="clear" w:color="auto" w:fill="auto"/>
          </w:tcPr>
          <w:p w14:paraId="2D8CCA46" w14:textId="77777777" w:rsidR="00872AFE" w:rsidRPr="00711388" w:rsidRDefault="00872AFE" w:rsidP="00567869">
            <w:pPr>
              <w:rPr>
                <w:lang w:val="en-GB"/>
              </w:rPr>
            </w:pPr>
            <w:r w:rsidRPr="00711388">
              <w:rPr>
                <w:lang w:val="en-GB"/>
              </w:rPr>
              <w:t xml:space="preserve">Indirect transactions </w:t>
            </w:r>
          </w:p>
        </w:tc>
        <w:tc>
          <w:tcPr>
            <w:tcW w:w="5605" w:type="dxa"/>
            <w:shd w:val="clear" w:color="auto" w:fill="auto"/>
          </w:tcPr>
          <w:p w14:paraId="0D38B90C" w14:textId="77777777" w:rsidR="00872AFE" w:rsidRPr="00711388" w:rsidRDefault="00872AFE" w:rsidP="00567869">
            <w:pPr>
              <w:spacing w:after="0"/>
              <w:rPr>
                <w:lang w:val="en-GB"/>
              </w:rPr>
            </w:pPr>
            <w:r w:rsidRPr="00711388">
              <w:rPr>
                <w:lang w:val="en-GB"/>
              </w:rPr>
              <w:t>If reported intra-group transaction is part of an indirect transaction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541FBE20" w14:textId="77777777" w:rsidR="00872AFE" w:rsidRPr="00711388" w:rsidRDefault="00872AFE" w:rsidP="00567869">
            <w:pPr>
              <w:spacing w:after="0"/>
              <w:rPr>
                <w:lang w:val="en-GB"/>
              </w:rPr>
            </w:pPr>
            <w:r w:rsidRPr="00711388">
              <w:rPr>
                <w:lang w:val="en-GB"/>
              </w:rPr>
              <w:t xml:space="preserve">If the reported intra-group transaction is not part of an indirect transaction, indicate NO. </w:t>
            </w:r>
          </w:p>
        </w:tc>
      </w:tr>
      <w:tr w:rsidR="00872AFE" w:rsidRPr="00711388" w14:paraId="3F17842B" w14:textId="77777777" w:rsidTr="00567869">
        <w:trPr>
          <w:trHeight w:val="570"/>
        </w:trPr>
        <w:tc>
          <w:tcPr>
            <w:tcW w:w="1509" w:type="dxa"/>
          </w:tcPr>
          <w:p w14:paraId="4F00D157" w14:textId="77777777" w:rsidR="00872AFE" w:rsidRPr="00711388" w:rsidRDefault="00872AFE" w:rsidP="00567869">
            <w:pPr>
              <w:rPr>
                <w:lang w:val="en-GB"/>
              </w:rPr>
            </w:pPr>
            <w:r w:rsidRPr="00711388">
              <w:rPr>
                <w:lang w:val="en-GB"/>
              </w:rPr>
              <w:lastRenderedPageBreak/>
              <w:t>C0090</w:t>
            </w:r>
          </w:p>
        </w:tc>
        <w:tc>
          <w:tcPr>
            <w:tcW w:w="1509" w:type="dxa"/>
            <w:shd w:val="clear" w:color="auto" w:fill="auto"/>
          </w:tcPr>
          <w:p w14:paraId="6D6BCCEC" w14:textId="77777777" w:rsidR="00872AFE" w:rsidRPr="00711388" w:rsidRDefault="00872AFE" w:rsidP="00567869">
            <w:pPr>
              <w:rPr>
                <w:lang w:val="en-GB"/>
              </w:rPr>
            </w:pPr>
            <w:r w:rsidRPr="00711388">
              <w:rPr>
                <w:lang w:val="en-GB"/>
              </w:rPr>
              <w:t>Single economic operation</w:t>
            </w:r>
          </w:p>
        </w:tc>
        <w:tc>
          <w:tcPr>
            <w:tcW w:w="5605" w:type="dxa"/>
            <w:shd w:val="clear" w:color="auto" w:fill="auto"/>
          </w:tcPr>
          <w:p w14:paraId="5BA15D2A" w14:textId="77777777" w:rsidR="00872AFE" w:rsidRPr="00711388" w:rsidRDefault="00872AFE" w:rsidP="00567869">
            <w:pPr>
              <w:spacing w:after="0"/>
              <w:rPr>
                <w:lang w:val="en-GB"/>
              </w:rPr>
            </w:pPr>
            <w:r w:rsidRPr="00711388">
              <w:rPr>
                <w:lang w:val="en-GB"/>
              </w:rPr>
              <w:t>If the reported intragroup transaction is part of single economic operation (cf. General comments supra),report the “ID of intragroup transaction” (C0010) of the related transaction in this cell. If more than two transactions are related, the ID code of the first related transaction needs to be reported as a reference to link all interconnected transactions.</w:t>
            </w:r>
          </w:p>
          <w:p w14:paraId="587FEF98" w14:textId="77777777" w:rsidR="00872AFE" w:rsidRPr="00711388" w:rsidRDefault="00872AFE" w:rsidP="00567869">
            <w:pPr>
              <w:spacing w:after="0"/>
              <w:rPr>
                <w:lang w:val="en-GB"/>
              </w:rPr>
            </w:pPr>
            <w:r w:rsidRPr="00711388">
              <w:rPr>
                <w:lang w:val="en-GB"/>
              </w:rPr>
              <w:t>If the reported intragroup transaction is not part of single economic operation, indicate No.</w:t>
            </w:r>
          </w:p>
        </w:tc>
      </w:tr>
      <w:tr w:rsidR="00872AFE" w:rsidRPr="00711388" w14:paraId="76D31B00" w14:textId="77777777" w:rsidTr="00567869">
        <w:trPr>
          <w:trHeight w:val="1908"/>
        </w:trPr>
        <w:tc>
          <w:tcPr>
            <w:tcW w:w="1509" w:type="dxa"/>
          </w:tcPr>
          <w:p w14:paraId="04363952" w14:textId="77777777" w:rsidR="00872AFE" w:rsidRPr="00711388" w:rsidRDefault="00872AFE" w:rsidP="00567869">
            <w:pPr>
              <w:rPr>
                <w:lang w:val="en-GB"/>
              </w:rPr>
            </w:pPr>
            <w:r w:rsidRPr="00711388">
              <w:rPr>
                <w:lang w:val="en-GB"/>
              </w:rPr>
              <w:t>C0100</w:t>
            </w:r>
          </w:p>
        </w:tc>
        <w:tc>
          <w:tcPr>
            <w:tcW w:w="1509" w:type="dxa"/>
            <w:shd w:val="clear" w:color="auto" w:fill="auto"/>
            <w:hideMark/>
          </w:tcPr>
          <w:p w14:paraId="2F41AE25" w14:textId="77777777" w:rsidR="00872AFE" w:rsidRPr="00711388" w:rsidRDefault="00872AFE" w:rsidP="00567869">
            <w:pPr>
              <w:rPr>
                <w:lang w:val="en-GB"/>
              </w:rPr>
            </w:pPr>
            <w:r w:rsidRPr="00711388">
              <w:rPr>
                <w:lang w:val="en-GB"/>
              </w:rPr>
              <w:t>Type of transaction</w:t>
            </w:r>
          </w:p>
          <w:p w14:paraId="05C2937E" w14:textId="77777777" w:rsidR="00872AFE" w:rsidRPr="00711388" w:rsidRDefault="00872AFE" w:rsidP="00567869">
            <w:pPr>
              <w:rPr>
                <w:lang w:val="en-GB"/>
              </w:rPr>
            </w:pPr>
          </w:p>
        </w:tc>
        <w:tc>
          <w:tcPr>
            <w:tcW w:w="5605" w:type="dxa"/>
            <w:shd w:val="clear" w:color="auto" w:fill="auto"/>
          </w:tcPr>
          <w:p w14:paraId="14A0F848" w14:textId="7CC95394" w:rsidR="00872AFE" w:rsidRPr="00711388" w:rsidRDefault="00872AFE" w:rsidP="00567869">
            <w:pPr>
              <w:spacing w:after="0"/>
              <w:rPr>
                <w:lang w:val="en-GB"/>
              </w:rPr>
            </w:pPr>
            <w:r w:rsidRPr="00711388">
              <w:rPr>
                <w:lang w:val="en-GB"/>
              </w:rPr>
              <w:t>Identify the type of the P&amp;L transaction. The following close</w:t>
            </w:r>
            <w:r w:rsidR="0035144A" w:rsidRPr="00711388">
              <w:rPr>
                <w:lang w:val="en-GB"/>
              </w:rPr>
              <w:t>d</w:t>
            </w:r>
            <w:r w:rsidRPr="00711388">
              <w:rPr>
                <w:lang w:val="en-GB"/>
              </w:rPr>
              <w:t xml:space="preserve"> list shall be used:</w:t>
            </w:r>
          </w:p>
          <w:p w14:paraId="7E619BC6" w14:textId="77777777" w:rsidR="00872AFE" w:rsidRPr="00711388" w:rsidRDefault="00872AFE" w:rsidP="00567869">
            <w:pPr>
              <w:spacing w:after="0"/>
              <w:rPr>
                <w:lang w:val="en-GB"/>
              </w:rPr>
            </w:pPr>
            <w:r w:rsidRPr="00711388">
              <w:rPr>
                <w:lang w:val="en-GB"/>
              </w:rPr>
              <w:t xml:space="preserve">1 - Fees; </w:t>
            </w:r>
          </w:p>
          <w:p w14:paraId="01A1EEEC" w14:textId="77777777" w:rsidR="00872AFE" w:rsidRPr="00711388" w:rsidRDefault="00872AFE" w:rsidP="00567869">
            <w:pPr>
              <w:spacing w:after="0"/>
              <w:rPr>
                <w:lang w:val="en-GB"/>
              </w:rPr>
            </w:pPr>
            <w:r w:rsidRPr="00711388">
              <w:rPr>
                <w:lang w:val="en-GB"/>
              </w:rPr>
              <w:t>2 - Commission;</w:t>
            </w:r>
          </w:p>
          <w:p w14:paraId="3C578E1B" w14:textId="77777777" w:rsidR="00872AFE" w:rsidRPr="00711388" w:rsidRDefault="00872AFE" w:rsidP="00567869">
            <w:pPr>
              <w:spacing w:after="0"/>
              <w:rPr>
                <w:lang w:val="en-GB"/>
              </w:rPr>
            </w:pPr>
            <w:r w:rsidRPr="00711388">
              <w:rPr>
                <w:lang w:val="en-GB"/>
              </w:rPr>
              <w:t xml:space="preserve">3 - Interest; </w:t>
            </w:r>
          </w:p>
          <w:p w14:paraId="05F36865" w14:textId="77777777" w:rsidR="00872AFE" w:rsidRPr="00711388" w:rsidRDefault="00872AFE" w:rsidP="00567869">
            <w:pPr>
              <w:spacing w:after="0"/>
              <w:rPr>
                <w:lang w:val="en-GB"/>
              </w:rPr>
            </w:pPr>
            <w:r w:rsidRPr="00711388">
              <w:rPr>
                <w:lang w:val="en-GB"/>
              </w:rPr>
              <w:t xml:space="preserve">4 - Dividends; </w:t>
            </w:r>
          </w:p>
          <w:p w14:paraId="65F8ADAD" w14:textId="77777777" w:rsidR="00872AFE" w:rsidRPr="00711388" w:rsidRDefault="00872AFE" w:rsidP="00567869">
            <w:pPr>
              <w:spacing w:after="0"/>
              <w:rPr>
                <w:lang w:val="en-GB"/>
              </w:rPr>
            </w:pPr>
            <w:r w:rsidRPr="00711388">
              <w:rPr>
                <w:lang w:val="en-GB"/>
              </w:rPr>
              <w:t>5 - Costs or revenues;</w:t>
            </w:r>
          </w:p>
          <w:p w14:paraId="102BAE87" w14:textId="003290BA" w:rsidR="00872AFE" w:rsidRPr="00711388" w:rsidRDefault="00872AFE" w:rsidP="00567869">
            <w:pPr>
              <w:spacing w:after="0"/>
              <w:rPr>
                <w:lang w:val="en-GB"/>
              </w:rPr>
            </w:pPr>
            <w:r w:rsidRPr="00711388">
              <w:rPr>
                <w:lang w:val="en-GB"/>
              </w:rPr>
              <w:t xml:space="preserve">6 </w:t>
            </w:r>
            <w:r w:rsidR="00711388" w:rsidRPr="00711388">
              <w:rPr>
                <w:lang w:val="en-GB"/>
              </w:rPr>
              <w:t>-</w:t>
            </w:r>
            <w:r w:rsidRPr="00711388">
              <w:rPr>
                <w:lang w:val="en-GB"/>
              </w:rPr>
              <w:t xml:space="preserve"> Others</w:t>
            </w:r>
          </w:p>
        </w:tc>
      </w:tr>
      <w:tr w:rsidR="00872AFE" w:rsidRPr="00711388" w14:paraId="5A23BFDF" w14:textId="77777777" w:rsidTr="00567869">
        <w:trPr>
          <w:trHeight w:val="570"/>
        </w:trPr>
        <w:tc>
          <w:tcPr>
            <w:tcW w:w="1509" w:type="dxa"/>
          </w:tcPr>
          <w:p w14:paraId="1BBFC46A" w14:textId="77777777" w:rsidR="00872AFE" w:rsidRPr="00711388" w:rsidRDefault="00872AFE" w:rsidP="00567869">
            <w:pPr>
              <w:rPr>
                <w:lang w:val="en-GB"/>
              </w:rPr>
            </w:pPr>
            <w:r w:rsidRPr="00711388">
              <w:rPr>
                <w:lang w:val="en-GB"/>
              </w:rPr>
              <w:t>C0110</w:t>
            </w:r>
          </w:p>
        </w:tc>
        <w:tc>
          <w:tcPr>
            <w:tcW w:w="1509" w:type="dxa"/>
            <w:shd w:val="clear" w:color="auto" w:fill="auto"/>
            <w:hideMark/>
          </w:tcPr>
          <w:p w14:paraId="26DEE243" w14:textId="77777777" w:rsidR="00872AFE" w:rsidRPr="00711388" w:rsidRDefault="00872AFE" w:rsidP="00567869">
            <w:pPr>
              <w:rPr>
                <w:lang w:val="en-GB"/>
              </w:rPr>
            </w:pPr>
          </w:p>
          <w:p w14:paraId="4F9AF051" w14:textId="77777777" w:rsidR="00872AFE" w:rsidRPr="00711388" w:rsidRDefault="00872AFE" w:rsidP="00567869">
            <w:pPr>
              <w:rPr>
                <w:lang w:val="en-GB"/>
              </w:rPr>
            </w:pPr>
            <w:r w:rsidRPr="00711388">
              <w:rPr>
                <w:lang w:val="en-GB"/>
              </w:rPr>
              <w:t>Transaction</w:t>
            </w:r>
          </w:p>
        </w:tc>
        <w:tc>
          <w:tcPr>
            <w:tcW w:w="5605" w:type="dxa"/>
            <w:shd w:val="clear" w:color="auto" w:fill="auto"/>
          </w:tcPr>
          <w:p w14:paraId="06023450" w14:textId="77777777" w:rsidR="00872AFE" w:rsidRPr="00711388" w:rsidRDefault="00872AFE" w:rsidP="00567869">
            <w:pPr>
              <w:spacing w:after="0"/>
              <w:rPr>
                <w:lang w:val="en-GB"/>
              </w:rPr>
            </w:pPr>
            <w:r w:rsidRPr="00711388">
              <w:rPr>
                <w:lang w:val="en-GB"/>
              </w:rPr>
              <w:t xml:space="preserve">When applicable, instrument to which the revenue or the expense are linked. </w:t>
            </w:r>
          </w:p>
          <w:p w14:paraId="1D9D8F39" w14:textId="2799AEDD" w:rsidR="00872AFE" w:rsidRPr="00711388" w:rsidRDefault="00872AFE" w:rsidP="00567869">
            <w:pPr>
              <w:spacing w:after="0"/>
              <w:rPr>
                <w:lang w:val="en-GB"/>
              </w:rPr>
            </w:pPr>
            <w:r w:rsidRPr="00711388">
              <w:rPr>
                <w:lang w:val="en-GB"/>
              </w:rPr>
              <w:t>The following close</w:t>
            </w:r>
            <w:r w:rsidR="0035144A" w:rsidRPr="00711388">
              <w:rPr>
                <w:lang w:val="en-GB"/>
              </w:rPr>
              <w:t>d</w:t>
            </w:r>
            <w:r w:rsidRPr="00711388">
              <w:rPr>
                <w:lang w:val="en-GB"/>
              </w:rPr>
              <w:t xml:space="preserve"> list shall be used:</w:t>
            </w:r>
          </w:p>
          <w:p w14:paraId="408C2CFD" w14:textId="77777777" w:rsidR="00872AFE" w:rsidRPr="00711388" w:rsidRDefault="00872AFE" w:rsidP="00567869">
            <w:pPr>
              <w:spacing w:after="0"/>
              <w:rPr>
                <w:lang w:val="en-GB"/>
              </w:rPr>
            </w:pPr>
            <w:r w:rsidRPr="00711388">
              <w:rPr>
                <w:lang w:val="en-GB"/>
              </w:rPr>
              <w:t xml:space="preserve">1 - Bonds /Debt; </w:t>
            </w:r>
          </w:p>
          <w:p w14:paraId="5CA6B0FD" w14:textId="77777777" w:rsidR="00872AFE" w:rsidRPr="00711388" w:rsidRDefault="00872AFE" w:rsidP="00567869">
            <w:pPr>
              <w:spacing w:after="0"/>
              <w:rPr>
                <w:lang w:val="en-GB"/>
              </w:rPr>
            </w:pPr>
            <w:r w:rsidRPr="00711388">
              <w:rPr>
                <w:lang w:val="en-GB"/>
              </w:rPr>
              <w:t>2 - Equity type;</w:t>
            </w:r>
          </w:p>
          <w:p w14:paraId="01E0B3E7" w14:textId="77777777" w:rsidR="00872AFE" w:rsidRPr="00711388" w:rsidRDefault="00872AFE" w:rsidP="00567869">
            <w:pPr>
              <w:spacing w:after="0"/>
              <w:rPr>
                <w:lang w:val="en-GB"/>
              </w:rPr>
            </w:pPr>
            <w:r w:rsidRPr="00711388">
              <w:rPr>
                <w:lang w:val="en-GB"/>
              </w:rPr>
              <w:t>3 - Other assets transfer</w:t>
            </w:r>
          </w:p>
          <w:p w14:paraId="24625E2A" w14:textId="77777777" w:rsidR="00872AFE" w:rsidRPr="00711388" w:rsidRDefault="00872AFE" w:rsidP="00567869">
            <w:pPr>
              <w:spacing w:after="0"/>
              <w:rPr>
                <w:lang w:val="en-GB"/>
              </w:rPr>
            </w:pPr>
            <w:r w:rsidRPr="00711388">
              <w:rPr>
                <w:lang w:val="en-GB"/>
              </w:rPr>
              <w:t>4 - Derivative;</w:t>
            </w:r>
          </w:p>
          <w:p w14:paraId="6CC34268" w14:textId="77777777" w:rsidR="00872AFE" w:rsidRPr="00711388" w:rsidRDefault="00872AFE" w:rsidP="00567869">
            <w:pPr>
              <w:spacing w:after="0"/>
              <w:rPr>
                <w:lang w:val="en-GB"/>
              </w:rPr>
            </w:pPr>
            <w:r w:rsidRPr="00711388">
              <w:rPr>
                <w:lang w:val="en-GB"/>
              </w:rPr>
              <w:t xml:space="preserve">5 - Off-balance sheet item; </w:t>
            </w:r>
          </w:p>
          <w:p w14:paraId="19D775C3" w14:textId="77777777" w:rsidR="00872AFE" w:rsidRPr="00711388" w:rsidRDefault="00872AFE" w:rsidP="00567869">
            <w:pPr>
              <w:spacing w:after="0"/>
              <w:rPr>
                <w:lang w:val="en-GB"/>
              </w:rPr>
            </w:pPr>
            <w:r w:rsidRPr="00711388">
              <w:rPr>
                <w:lang w:val="en-GB"/>
              </w:rPr>
              <w:t>6 - Intragroup outsourcing, internal cost sharing or rental agreement;</w:t>
            </w:r>
          </w:p>
          <w:p w14:paraId="79CD758E" w14:textId="6BEBA628" w:rsidR="00872AFE" w:rsidRPr="00711388" w:rsidRDefault="00872AFE" w:rsidP="00567869">
            <w:pPr>
              <w:spacing w:after="0"/>
              <w:rPr>
                <w:lang w:val="en-GB"/>
              </w:rPr>
            </w:pPr>
            <w:r w:rsidRPr="00711388">
              <w:rPr>
                <w:lang w:val="en-GB"/>
              </w:rPr>
              <w:t xml:space="preserve">7 </w:t>
            </w:r>
            <w:r w:rsidR="00711388" w:rsidRPr="00711388">
              <w:rPr>
                <w:lang w:val="en-GB"/>
              </w:rPr>
              <w:t>-</w:t>
            </w:r>
            <w:r w:rsidRPr="00711388">
              <w:rPr>
                <w:lang w:val="en-GB"/>
              </w:rPr>
              <w:t xml:space="preserve"> Others</w:t>
            </w:r>
          </w:p>
        </w:tc>
      </w:tr>
      <w:tr w:rsidR="00872AFE" w:rsidRPr="00711388" w14:paraId="76D064B3" w14:textId="77777777" w:rsidTr="00567869">
        <w:trPr>
          <w:trHeight w:val="736"/>
        </w:trPr>
        <w:tc>
          <w:tcPr>
            <w:tcW w:w="1509" w:type="dxa"/>
          </w:tcPr>
          <w:p w14:paraId="2884AE72" w14:textId="77777777" w:rsidR="00872AFE" w:rsidRPr="00711388" w:rsidRDefault="00872AFE" w:rsidP="00567869">
            <w:pPr>
              <w:rPr>
                <w:lang w:val="en-GB"/>
              </w:rPr>
            </w:pPr>
            <w:r w:rsidRPr="00711388">
              <w:rPr>
                <w:lang w:val="en-GB"/>
              </w:rPr>
              <w:t>C0120</w:t>
            </w:r>
          </w:p>
        </w:tc>
        <w:tc>
          <w:tcPr>
            <w:tcW w:w="1509" w:type="dxa"/>
            <w:shd w:val="clear" w:color="auto" w:fill="auto"/>
            <w:hideMark/>
          </w:tcPr>
          <w:p w14:paraId="05251C7E" w14:textId="77777777" w:rsidR="00872AFE" w:rsidRPr="00711388" w:rsidRDefault="00872AFE" w:rsidP="00567869">
            <w:pPr>
              <w:rPr>
                <w:lang w:val="en-GB"/>
              </w:rPr>
            </w:pPr>
            <w:r w:rsidRPr="00711388">
              <w:rPr>
                <w:lang w:val="en-GB"/>
              </w:rPr>
              <w:t>Currency of transaction</w:t>
            </w:r>
          </w:p>
        </w:tc>
        <w:tc>
          <w:tcPr>
            <w:tcW w:w="5605" w:type="dxa"/>
            <w:shd w:val="clear" w:color="auto" w:fill="auto"/>
          </w:tcPr>
          <w:p w14:paraId="7BC2AF6A" w14:textId="77777777" w:rsidR="00872AFE" w:rsidRPr="00711388" w:rsidRDefault="00872AFE" w:rsidP="00567869">
            <w:pPr>
              <w:spacing w:after="0"/>
              <w:rPr>
                <w:lang w:val="en-GB"/>
              </w:rPr>
            </w:pPr>
            <w:r w:rsidRPr="00711388">
              <w:rPr>
                <w:lang w:val="en-GB"/>
              </w:rPr>
              <w:t>Identify the ISO 4217 alphabetic code of the currency of payments for the specific P&amp;L transaction.</w:t>
            </w:r>
          </w:p>
        </w:tc>
      </w:tr>
      <w:tr w:rsidR="00872AFE" w:rsidRPr="00711388" w14:paraId="2F48136A" w14:textId="77777777" w:rsidTr="00567869">
        <w:trPr>
          <w:trHeight w:val="855"/>
        </w:trPr>
        <w:tc>
          <w:tcPr>
            <w:tcW w:w="1509" w:type="dxa"/>
          </w:tcPr>
          <w:p w14:paraId="33B41626" w14:textId="77777777" w:rsidR="00872AFE" w:rsidRPr="00711388" w:rsidRDefault="00872AFE" w:rsidP="00567869">
            <w:pPr>
              <w:rPr>
                <w:lang w:val="en-GB"/>
              </w:rPr>
            </w:pPr>
            <w:r w:rsidRPr="00711388">
              <w:rPr>
                <w:lang w:val="en-GB"/>
              </w:rPr>
              <w:t>C0130</w:t>
            </w:r>
          </w:p>
        </w:tc>
        <w:tc>
          <w:tcPr>
            <w:tcW w:w="1509" w:type="dxa"/>
            <w:shd w:val="clear" w:color="auto" w:fill="auto"/>
            <w:hideMark/>
          </w:tcPr>
          <w:p w14:paraId="1EC271AB" w14:textId="77777777" w:rsidR="00872AFE" w:rsidRPr="00711388" w:rsidRDefault="00872AFE" w:rsidP="00567869">
            <w:pPr>
              <w:rPr>
                <w:lang w:val="en-GB"/>
              </w:rPr>
            </w:pPr>
            <w:r w:rsidRPr="00711388">
              <w:rPr>
                <w:lang w:val="en-GB"/>
              </w:rPr>
              <w:t>Transaction date</w:t>
            </w:r>
          </w:p>
        </w:tc>
        <w:tc>
          <w:tcPr>
            <w:tcW w:w="5605" w:type="dxa"/>
            <w:shd w:val="clear" w:color="auto" w:fill="auto"/>
          </w:tcPr>
          <w:p w14:paraId="248F7A00" w14:textId="77777777" w:rsidR="00872AFE" w:rsidRPr="00711388" w:rsidRDefault="00872AFE" w:rsidP="00567869">
            <w:pPr>
              <w:spacing w:after="0"/>
              <w:rPr>
                <w:lang w:val="en-GB"/>
              </w:rPr>
            </w:pPr>
            <w:r w:rsidRPr="00711388">
              <w:rPr>
                <w:lang w:val="en-GB"/>
              </w:rPr>
              <w:t>Identify the ISO 8601 (yyyy-mm-dd) code of the date of commencement of the P&amp;L transaction.</w:t>
            </w:r>
          </w:p>
        </w:tc>
      </w:tr>
      <w:tr w:rsidR="00872AFE" w:rsidRPr="00711388" w14:paraId="617437CD" w14:textId="77777777" w:rsidTr="00567869">
        <w:trPr>
          <w:trHeight w:val="274"/>
        </w:trPr>
        <w:tc>
          <w:tcPr>
            <w:tcW w:w="1509" w:type="dxa"/>
          </w:tcPr>
          <w:p w14:paraId="7B1D92EF" w14:textId="77777777" w:rsidR="00872AFE" w:rsidRPr="00711388" w:rsidRDefault="00872AFE" w:rsidP="00567869">
            <w:pPr>
              <w:rPr>
                <w:lang w:val="en-GB"/>
              </w:rPr>
            </w:pPr>
            <w:r w:rsidRPr="00711388">
              <w:rPr>
                <w:lang w:val="en-GB"/>
              </w:rPr>
              <w:t>C0140</w:t>
            </w:r>
          </w:p>
        </w:tc>
        <w:tc>
          <w:tcPr>
            <w:tcW w:w="1509" w:type="dxa"/>
            <w:shd w:val="clear" w:color="auto" w:fill="auto"/>
            <w:hideMark/>
          </w:tcPr>
          <w:p w14:paraId="389ADB54" w14:textId="77777777" w:rsidR="00872AFE" w:rsidRPr="00711388" w:rsidRDefault="00872AFE" w:rsidP="00567869">
            <w:pPr>
              <w:rPr>
                <w:lang w:val="en-GB"/>
              </w:rPr>
            </w:pPr>
            <w:r w:rsidRPr="00711388">
              <w:rPr>
                <w:lang w:val="en-GB"/>
              </w:rPr>
              <w:t>Amount</w:t>
            </w:r>
          </w:p>
        </w:tc>
        <w:tc>
          <w:tcPr>
            <w:tcW w:w="5605" w:type="dxa"/>
            <w:shd w:val="clear" w:color="auto" w:fill="auto"/>
            <w:hideMark/>
          </w:tcPr>
          <w:p w14:paraId="27DCECC6" w14:textId="77777777" w:rsidR="00872AFE" w:rsidRPr="00711388" w:rsidRDefault="00872AFE" w:rsidP="00567869">
            <w:pPr>
              <w:spacing w:after="0"/>
              <w:rPr>
                <w:lang w:val="en-GB"/>
              </w:rPr>
            </w:pPr>
            <w:r w:rsidRPr="00711388">
              <w:rPr>
                <w:lang w:val="en-GB"/>
              </w:rPr>
              <w:t>Amount of the transaction or price as per agreement/contract, reported in the reporting currency of the group.</w:t>
            </w:r>
          </w:p>
        </w:tc>
      </w:tr>
      <w:tr w:rsidR="00872AFE" w:rsidRPr="00711388" w14:paraId="5B2EAFF1" w14:textId="77777777" w:rsidTr="00567869">
        <w:trPr>
          <w:trHeight w:val="274"/>
        </w:trPr>
        <w:tc>
          <w:tcPr>
            <w:tcW w:w="1509" w:type="dxa"/>
          </w:tcPr>
          <w:p w14:paraId="428DA570" w14:textId="77777777" w:rsidR="00872AFE" w:rsidRPr="00711388" w:rsidRDefault="00872AFE" w:rsidP="00567869">
            <w:pPr>
              <w:rPr>
                <w:lang w:val="en-GB"/>
              </w:rPr>
            </w:pPr>
            <w:r w:rsidRPr="00711388">
              <w:rPr>
                <w:lang w:val="en-GB"/>
              </w:rPr>
              <w:t>C0150</w:t>
            </w:r>
          </w:p>
        </w:tc>
        <w:tc>
          <w:tcPr>
            <w:tcW w:w="1509" w:type="dxa"/>
            <w:shd w:val="clear" w:color="auto" w:fill="auto"/>
          </w:tcPr>
          <w:p w14:paraId="4F109E17" w14:textId="77777777" w:rsidR="00872AFE" w:rsidRPr="00711388" w:rsidRDefault="00872AFE" w:rsidP="00567869">
            <w:pPr>
              <w:rPr>
                <w:lang w:val="en-GB"/>
              </w:rPr>
            </w:pPr>
            <w:r w:rsidRPr="00711388">
              <w:rPr>
                <w:lang w:val="en-GB"/>
              </w:rPr>
              <w:t>Comments</w:t>
            </w:r>
          </w:p>
        </w:tc>
        <w:tc>
          <w:tcPr>
            <w:tcW w:w="5605" w:type="dxa"/>
            <w:shd w:val="clear" w:color="auto" w:fill="auto"/>
          </w:tcPr>
          <w:p w14:paraId="4B8DC17B" w14:textId="77777777" w:rsidR="00872AFE" w:rsidRPr="00711388" w:rsidRDefault="00872AFE" w:rsidP="00567869">
            <w:pPr>
              <w:spacing w:after="0"/>
              <w:rPr>
                <w:lang w:val="en-GB"/>
              </w:rPr>
            </w:pPr>
            <w:r w:rsidRPr="00711388">
              <w:rPr>
                <w:lang w:val="en-GB"/>
              </w:rPr>
              <w:t xml:space="preserve">Comments shall contain: </w:t>
            </w:r>
          </w:p>
          <w:p w14:paraId="18445F75" w14:textId="77777777" w:rsidR="00872AFE" w:rsidRPr="00711388" w:rsidRDefault="00872AFE" w:rsidP="0083381F">
            <w:pPr>
              <w:pStyle w:val="ListParagraph"/>
              <w:numPr>
                <w:ilvl w:val="0"/>
                <w:numId w:val="49"/>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lastRenderedPageBreak/>
              <w:t>a notification if the transaction has not been performed at arm’s length</w:t>
            </w:r>
          </w:p>
          <w:p w14:paraId="120EC1D4" w14:textId="77777777" w:rsidR="00872AFE" w:rsidRPr="00711388" w:rsidRDefault="00872AFE" w:rsidP="0083381F">
            <w:pPr>
              <w:pStyle w:val="ListParagraph"/>
              <w:numPr>
                <w:ilvl w:val="0"/>
                <w:numId w:val="49"/>
              </w:numPr>
              <w:spacing w:after="0" w:line="240" w:lineRule="auto"/>
              <w:rPr>
                <w:rFonts w:ascii="Times New Roman" w:hAnsi="Times New Roman" w:cs="Times New Roman"/>
                <w:sz w:val="24"/>
                <w:szCs w:val="24"/>
                <w:lang w:eastAsia="en-GB"/>
              </w:rPr>
            </w:pPr>
            <w:r w:rsidRPr="00711388">
              <w:rPr>
                <w:rFonts w:ascii="Times New Roman" w:hAnsi="Times New Roman" w:cs="Times New Roman"/>
                <w:sz w:val="24"/>
                <w:szCs w:val="24"/>
                <w:lang w:eastAsia="en-GB"/>
              </w:rPr>
              <w:t>any other relevant information regarding the economic nature of the operation.</w:t>
            </w:r>
          </w:p>
        </w:tc>
      </w:tr>
    </w:tbl>
    <w:p w14:paraId="292086CC" w14:textId="71970DF8" w:rsidR="00872AFE" w:rsidRPr="00711388" w:rsidDel="00264726" w:rsidRDefault="00872AFE" w:rsidP="00872AFE">
      <w:pPr>
        <w:pStyle w:val="ManualHeading2"/>
        <w:rPr>
          <w:del w:id="10123" w:author="Author"/>
          <w:lang w:val="en-GB"/>
        </w:rPr>
      </w:pPr>
    </w:p>
    <w:p w14:paraId="316F9780" w14:textId="77777777" w:rsidR="009904FE" w:rsidRPr="00711388" w:rsidRDefault="009904FE">
      <w:pPr>
        <w:pStyle w:val="ManualHeading2"/>
        <w:rPr>
          <w:lang w:val="en-GB"/>
        </w:rPr>
        <w:pPrChange w:id="10124" w:author="Author">
          <w:pPr>
            <w:pStyle w:val="ManualHeading2"/>
            <w:ind w:left="851" w:hanging="851"/>
          </w:pPr>
        </w:pPrChange>
      </w:pPr>
    </w:p>
    <w:sectPr w:rsidR="009904FE" w:rsidRPr="00711388" w:rsidSect="00AE3BEF">
      <w:headerReference w:type="even" r:id="rId18"/>
      <w:headerReference w:type="default" r:id="rId19"/>
      <w:footerReference w:type="default" r:id="rId20"/>
      <w:headerReference w:type="first" r:id="rId21"/>
      <w:pgSz w:w="11906" w:h="16838"/>
      <w:pgMar w:top="1440" w:right="1416" w:bottom="1440" w:left="1440" w:header="708" w:footer="708" w:gutter="0"/>
      <w:cols w:space="708"/>
      <w:docGrid w:linePitch="360"/>
      <w:sectPrChange w:id="10125" w:author="Author">
        <w:sectPr w:rsidR="009904FE" w:rsidRPr="00711388" w:rsidSect="00AE3BEF">
          <w:pgMar w:top="1440" w:right="1440" w:bottom="1440" w:left="1440" w:header="708" w:footer="708"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4" w:author="Author" w:initials="A">
    <w:p w14:paraId="553FCCDF" w14:textId="61022A48" w:rsidR="00D756B6" w:rsidRDefault="00D756B6" w:rsidP="005120C0">
      <w:pPr>
        <w:pStyle w:val="CommentText"/>
        <w:jc w:val="left"/>
      </w:pPr>
      <w:r>
        <w:rPr>
          <w:rStyle w:val="CommentReference"/>
        </w:rPr>
        <w:annotationRef/>
      </w:r>
      <w:r>
        <w:t>S.21.01 is proposed for deletion</w:t>
      </w:r>
    </w:p>
  </w:comment>
  <w:comment w:id="115" w:author="Author" w:initials="A">
    <w:p w14:paraId="6D236D3C" w14:textId="4C420829" w:rsidR="00D756B6" w:rsidRDefault="00D756B6" w:rsidP="005120C0">
      <w:pPr>
        <w:pStyle w:val="CommentText"/>
        <w:jc w:val="left"/>
      </w:pPr>
      <w:r>
        <w:rPr>
          <w:rStyle w:val="CommentReference"/>
        </w:rPr>
        <w:annotationRef/>
      </w:r>
      <w:r>
        <w:t>S.21.02 proposed for deletion</w:t>
      </w:r>
    </w:p>
  </w:comment>
  <w:comment w:id="137" w:author="Author" w:initials="A">
    <w:p w14:paraId="319F0A41" w14:textId="1B89E7C5" w:rsidR="00D756B6" w:rsidRDefault="00D756B6" w:rsidP="005120C0">
      <w:pPr>
        <w:pStyle w:val="CommentText"/>
        <w:jc w:val="left"/>
      </w:pPr>
      <w:r>
        <w:rPr>
          <w:rStyle w:val="CommentReference"/>
        </w:rPr>
        <w:annotationRef/>
      </w:r>
      <w:r>
        <w:t>Proposed for deletion</w:t>
      </w:r>
    </w:p>
  </w:comment>
  <w:comment w:id="171" w:author="Author" w:initials="A">
    <w:p w14:paraId="1D3F32DF" w14:textId="212A3701" w:rsidR="00D756B6" w:rsidRDefault="00D756B6" w:rsidP="005120C0">
      <w:pPr>
        <w:pStyle w:val="CommentText"/>
        <w:jc w:val="left"/>
      </w:pPr>
      <w:r>
        <w:rPr>
          <w:rStyle w:val="CommentReference"/>
        </w:rPr>
        <w:annotationRef/>
      </w:r>
      <w:r>
        <w:t>S.23.02 proposed for deletion</w:t>
      </w:r>
    </w:p>
  </w:comment>
  <w:comment w:id="182" w:author="Author" w:initials="A">
    <w:p w14:paraId="5EB20CFA" w14:textId="02CF6D0C" w:rsidR="00D756B6" w:rsidRDefault="00D756B6" w:rsidP="005120C0">
      <w:pPr>
        <w:pStyle w:val="CommentText"/>
        <w:jc w:val="left"/>
      </w:pPr>
      <w:r>
        <w:rPr>
          <w:rStyle w:val="CommentReference"/>
        </w:rPr>
        <w:annotationRef/>
      </w:r>
      <w:r>
        <w:t>S.23.03 proposed for deletion</w:t>
      </w:r>
    </w:p>
  </w:comment>
  <w:comment w:id="253" w:author="Author" w:initials="A">
    <w:p w14:paraId="07A9B8FD" w14:textId="5E288F5C" w:rsidR="00D756B6" w:rsidRDefault="00D756B6" w:rsidP="005120C0">
      <w:pPr>
        <w:pStyle w:val="CommentText"/>
        <w:jc w:val="left"/>
      </w:pPr>
      <w:r>
        <w:rPr>
          <w:rStyle w:val="CommentReference"/>
        </w:rPr>
        <w:annotationRef/>
      </w:r>
      <w:r>
        <w:t>Has been added</w:t>
      </w:r>
    </w:p>
  </w:comment>
  <w:comment w:id="241" w:author="Author" w:initials="A">
    <w:p w14:paraId="4E9127F5" w14:textId="77777777" w:rsidR="00D756B6" w:rsidRDefault="00D756B6" w:rsidP="005120C0">
      <w:pPr>
        <w:pStyle w:val="CommentText"/>
        <w:jc w:val="left"/>
      </w:pPr>
      <w:r>
        <w:rPr>
          <w:rStyle w:val="CommentReference"/>
        </w:rPr>
        <w:annotationRef/>
      </w:r>
      <w:r>
        <w:t>S.29.01 is proposed for deletion</w:t>
      </w:r>
    </w:p>
  </w:comment>
  <w:comment w:id="256" w:author="Author" w:initials="A">
    <w:p w14:paraId="0FC01EA7" w14:textId="77777777" w:rsidR="00D756B6" w:rsidRDefault="00D756B6" w:rsidP="005120C0">
      <w:pPr>
        <w:pStyle w:val="CommentText"/>
        <w:jc w:val="left"/>
      </w:pPr>
      <w:r>
        <w:rPr>
          <w:rStyle w:val="CommentReference"/>
        </w:rPr>
        <w:annotationRef/>
      </w:r>
      <w:r>
        <w:t>S.29.02 is proposed for deletion</w:t>
      </w:r>
    </w:p>
  </w:comment>
  <w:comment w:id="268" w:author="Author" w:initials="A">
    <w:p w14:paraId="669321D3" w14:textId="77777777" w:rsidR="00D756B6" w:rsidRDefault="00D756B6" w:rsidP="005120C0">
      <w:pPr>
        <w:pStyle w:val="CommentText"/>
        <w:jc w:val="left"/>
      </w:pPr>
      <w:r>
        <w:rPr>
          <w:rStyle w:val="CommentReference"/>
        </w:rPr>
        <w:annotationRef/>
      </w:r>
      <w:r>
        <w:t>S.29.04 is proposed for deletion</w:t>
      </w:r>
    </w:p>
  </w:comment>
  <w:comment w:id="280" w:author="Author" w:initials="A">
    <w:p w14:paraId="581D5788" w14:textId="77777777" w:rsidR="00D756B6" w:rsidRDefault="00D756B6" w:rsidP="005120C0">
      <w:pPr>
        <w:pStyle w:val="CommentText"/>
        <w:jc w:val="left"/>
      </w:pPr>
      <w:r>
        <w:rPr>
          <w:rStyle w:val="CommentReference"/>
        </w:rPr>
        <w:annotationRef/>
      </w:r>
      <w:r>
        <w:t>S.30.01 is proposed for deletion</w:t>
      </w:r>
    </w:p>
  </w:comment>
  <w:comment w:id="300" w:author="Author" w:initials="A">
    <w:p w14:paraId="52F320F5" w14:textId="77777777" w:rsidR="00D756B6" w:rsidRDefault="00D756B6" w:rsidP="005120C0">
      <w:pPr>
        <w:pStyle w:val="CommentText"/>
        <w:jc w:val="left"/>
      </w:pPr>
      <w:r>
        <w:rPr>
          <w:rStyle w:val="CommentReference"/>
        </w:rPr>
        <w:annotationRef/>
      </w:r>
      <w:r>
        <w:t>S.30.02 is proposed for deletion</w:t>
      </w:r>
    </w:p>
  </w:comment>
  <w:comment w:id="319" w:author="Author" w:initials="A">
    <w:p w14:paraId="56B60D4F" w14:textId="77777777" w:rsidR="00D756B6" w:rsidRDefault="00D756B6" w:rsidP="00E03B18">
      <w:pPr>
        <w:pStyle w:val="CommentText"/>
        <w:jc w:val="left"/>
      </w:pPr>
      <w:r>
        <w:rPr>
          <w:rStyle w:val="CommentReference"/>
        </w:rPr>
        <w:annotationRef/>
      </w:r>
      <w:r>
        <w:t>Threshold will be deleted, consequential change needed here.</w:t>
      </w:r>
    </w:p>
  </w:comment>
  <w:comment w:id="324" w:author="Author" w:initials="A">
    <w:p w14:paraId="32B01053" w14:textId="77777777" w:rsidR="00D756B6" w:rsidRDefault="00D756B6" w:rsidP="00E03B18">
      <w:pPr>
        <w:pStyle w:val="CommentText"/>
        <w:jc w:val="left"/>
      </w:pPr>
      <w:r>
        <w:rPr>
          <w:rStyle w:val="CommentReference"/>
        </w:rPr>
        <w:annotationRef/>
      </w:r>
      <w:r>
        <w:t>Threshold will be deleted, consequential change needed here.</w:t>
      </w:r>
    </w:p>
  </w:comment>
  <w:comment w:id="357" w:author="Author" w:initials="A">
    <w:p w14:paraId="0CF7097E" w14:textId="0D72CB4E" w:rsidR="00D756B6" w:rsidRDefault="00D756B6" w:rsidP="001E6690">
      <w:pPr>
        <w:pStyle w:val="CommentText"/>
        <w:jc w:val="left"/>
      </w:pPr>
      <w:r w:rsidRPr="0055032F">
        <w:rPr>
          <w:rStyle w:val="CommentReference"/>
          <w:highlight w:val="green"/>
        </w:rPr>
        <w:annotationRef/>
      </w:r>
      <w:r>
        <w:rPr>
          <w:highlight w:val="green"/>
        </w:rPr>
        <w:t>Level 1 changes:</w:t>
      </w:r>
    </w:p>
    <w:p w14:paraId="2F1610C3" w14:textId="77777777" w:rsidR="00D756B6" w:rsidRDefault="00D756B6" w:rsidP="001E6690">
      <w:pPr>
        <w:pStyle w:val="CommentText"/>
        <w:jc w:val="left"/>
      </w:pPr>
      <w:r>
        <w:t>Proposal to introduce a new attribute for the phasing-in mechanism for extrapolation according to Article 77a (2).</w:t>
      </w:r>
    </w:p>
  </w:comment>
  <w:comment w:id="398" w:author="Author" w:initials="A">
    <w:p w14:paraId="03AD91D7" w14:textId="77777777" w:rsidR="00D756B6" w:rsidRDefault="00D756B6" w:rsidP="002C6F72">
      <w:pPr>
        <w:pStyle w:val="CommentText"/>
        <w:jc w:val="left"/>
      </w:pPr>
      <w:r>
        <w:rPr>
          <w:rStyle w:val="CommentReference"/>
        </w:rPr>
        <w:annotationRef/>
      </w:r>
      <w:r>
        <w:t xml:space="preserve">Q&amp;A 2754 </w:t>
      </w:r>
      <w:r>
        <w:rPr>
          <w:color w:val="515560"/>
        </w:rPr>
        <w:t>Loans to natural persons, no matter if mortgage or loans on policies or uncollateralized, are to categorized as 88 or 87 in case of loans to AMSB. ​</w:t>
      </w:r>
      <w:r>
        <w:t xml:space="preserve"> </w:t>
      </w:r>
    </w:p>
  </w:comment>
  <w:comment w:id="414" w:author="Author" w:initials="A">
    <w:p w14:paraId="1A7D781C" w14:textId="1114AC9C" w:rsidR="00D756B6" w:rsidRDefault="00D756B6">
      <w:pPr>
        <w:pStyle w:val="CommentText"/>
        <w:jc w:val="left"/>
      </w:pPr>
      <w:r>
        <w:rPr>
          <w:rStyle w:val="CommentReference"/>
        </w:rPr>
        <w:annotationRef/>
      </w:r>
      <w:r>
        <w:t xml:space="preserve">EIOPA: </w:t>
      </w:r>
    </w:p>
    <w:p w14:paraId="5A75794D" w14:textId="77777777" w:rsidR="00D756B6" w:rsidRDefault="00D756B6">
      <w:pPr>
        <w:pStyle w:val="CommentText"/>
        <w:jc w:val="left"/>
      </w:pPr>
      <w:r>
        <w:rPr>
          <w:color w:val="000000"/>
        </w:rPr>
        <w:t xml:space="preserve">This seems to contradict the wording in the Excel template S.03.01.01 (R0510, R0520, also C0050) where it requests data on </w:t>
      </w:r>
      <w:r>
        <w:rPr>
          <w:color w:val="000000"/>
          <w:highlight w:val="yellow"/>
          <w:u w:val="single"/>
        </w:rPr>
        <w:t>unlimited</w:t>
      </w:r>
      <w:r>
        <w:rPr>
          <w:color w:val="000000"/>
          <w:highlight w:val="yellow"/>
        </w:rPr>
        <w:t xml:space="preserve"> </w:t>
      </w:r>
      <w:r>
        <w:rPr>
          <w:color w:val="000000"/>
        </w:rPr>
        <w:t>guarantees.</w:t>
      </w:r>
    </w:p>
    <w:p w14:paraId="7EDBB6AF" w14:textId="77777777" w:rsidR="00D756B6" w:rsidRDefault="00D756B6" w:rsidP="00A54212">
      <w:pPr>
        <w:pStyle w:val="CommentText"/>
        <w:jc w:val="left"/>
      </w:pPr>
    </w:p>
  </w:comment>
  <w:comment w:id="415" w:author="Author" w:initials="A">
    <w:p w14:paraId="73267A80" w14:textId="77777777" w:rsidR="00D756B6" w:rsidRDefault="00D756B6" w:rsidP="00A54872">
      <w:pPr>
        <w:pStyle w:val="CommentText"/>
        <w:jc w:val="left"/>
      </w:pPr>
      <w:r>
        <w:rPr>
          <w:rStyle w:val="CommentReference"/>
        </w:rPr>
        <w:annotationRef/>
      </w:r>
      <w:r>
        <w:t>Proposal for reduction of the reporting burden</w:t>
      </w:r>
    </w:p>
  </w:comment>
  <w:comment w:id="566" w:author="Author" w:initials="A">
    <w:p w14:paraId="5B69F6B8" w14:textId="34966BC4" w:rsidR="00D756B6" w:rsidRDefault="00D756B6" w:rsidP="004521C5">
      <w:pPr>
        <w:pStyle w:val="CommentText"/>
        <w:jc w:val="left"/>
      </w:pPr>
      <w:r>
        <w:rPr>
          <w:rStyle w:val="CommentReference"/>
        </w:rPr>
        <w:annotationRef/>
      </w:r>
      <w:r>
        <w:t>Q&amp;A2792.</w:t>
      </w:r>
    </w:p>
  </w:comment>
  <w:comment w:id="588" w:author="Author" w:initials="A">
    <w:p w14:paraId="6147743D" w14:textId="77777777" w:rsidR="00D756B6" w:rsidRDefault="00D756B6" w:rsidP="004E262A">
      <w:pPr>
        <w:pStyle w:val="CommentText"/>
        <w:jc w:val="left"/>
      </w:pPr>
      <w:r>
        <w:rPr>
          <w:rStyle w:val="CommentReference"/>
        </w:rPr>
        <w:annotationRef/>
      </w:r>
      <w:r>
        <w:t>Q&amp;A 2792</w:t>
      </w:r>
    </w:p>
  </w:comment>
  <w:comment w:id="652" w:author="Author" w:initials="A">
    <w:p w14:paraId="2D1CE4EF" w14:textId="66A9C089" w:rsidR="00D756B6" w:rsidRDefault="00D756B6" w:rsidP="004E262A">
      <w:pPr>
        <w:pStyle w:val="CommentText"/>
        <w:jc w:val="left"/>
      </w:pPr>
      <w:r>
        <w:rPr>
          <w:rStyle w:val="CommentReference"/>
        </w:rPr>
        <w:annotationRef/>
      </w:r>
      <w:r>
        <w:t>Proposed for deletion</w:t>
      </w:r>
    </w:p>
  </w:comment>
  <w:comment w:id="668" w:author="Author" w:initials="A">
    <w:p w14:paraId="79F2E657" w14:textId="6613E959" w:rsidR="00D756B6" w:rsidRDefault="00D756B6" w:rsidP="004E262A">
      <w:pPr>
        <w:pStyle w:val="CommentText"/>
        <w:jc w:val="left"/>
      </w:pPr>
      <w:r>
        <w:rPr>
          <w:rStyle w:val="CommentReference"/>
        </w:rPr>
        <w:annotationRef/>
      </w:r>
      <w:r>
        <w:t>Proposed for deletion</w:t>
      </w:r>
    </w:p>
  </w:comment>
  <w:comment w:id="674" w:author="Author" w:initials="A">
    <w:p w14:paraId="27BFC629" w14:textId="762E59D4" w:rsidR="00D756B6" w:rsidRDefault="00D756B6" w:rsidP="004E262A">
      <w:pPr>
        <w:pStyle w:val="CommentText"/>
        <w:jc w:val="left"/>
      </w:pPr>
      <w:r>
        <w:rPr>
          <w:rStyle w:val="CommentReference"/>
        </w:rPr>
        <w:annotationRef/>
      </w:r>
      <w:r>
        <w:t>Proposed for deletion</w:t>
      </w:r>
    </w:p>
  </w:comment>
  <w:comment w:id="711" w:author="Author" w:initials="A">
    <w:p w14:paraId="21F7CF1E" w14:textId="77777777" w:rsidR="00D756B6" w:rsidRDefault="00D756B6" w:rsidP="004521C5">
      <w:pPr>
        <w:pStyle w:val="CommentText"/>
        <w:jc w:val="left"/>
      </w:pPr>
      <w:r>
        <w:rPr>
          <w:rStyle w:val="CommentReference"/>
        </w:rPr>
        <w:annotationRef/>
      </w:r>
      <w:r>
        <w:t xml:space="preserve">A new NACE classification (2.1) has been officially published in February 2023. For statistical purposes it will come into effect as per Jan 1st, 2025. </w:t>
      </w:r>
    </w:p>
    <w:p w14:paraId="2AD27A35" w14:textId="77777777" w:rsidR="00D756B6" w:rsidRDefault="00D756B6" w:rsidP="004521C5">
      <w:pPr>
        <w:pStyle w:val="CommentText"/>
        <w:jc w:val="left"/>
      </w:pPr>
      <w:hyperlink r:id="rId1" w:history="1">
        <w:r w:rsidRPr="008026EF">
          <w:rPr>
            <w:rStyle w:val="Hyperlink"/>
          </w:rPr>
          <w:t>Delegated regulation - 2023/137 - EN - EUR-Lex (europa.eu)</w:t>
        </w:r>
      </w:hyperlink>
      <w:r>
        <w:t xml:space="preserve"> </w:t>
      </w:r>
    </w:p>
  </w:comment>
  <w:comment w:id="779" w:author="Author" w:initials="A">
    <w:p w14:paraId="76F048C9" w14:textId="77777777" w:rsidR="00D756B6" w:rsidRDefault="00D756B6" w:rsidP="004521C5">
      <w:pPr>
        <w:pStyle w:val="CommentText"/>
        <w:jc w:val="left"/>
      </w:pPr>
      <w:r>
        <w:rPr>
          <w:rStyle w:val="CommentReference"/>
        </w:rPr>
        <w:annotationRef/>
      </w:r>
      <w:r>
        <w:t xml:space="preserve"> To be clear that for this CIC, the item is not applicable – Q&amp;A 2760</w:t>
      </w:r>
    </w:p>
  </w:comment>
  <w:comment w:id="784" w:author="Author" w:initials="A">
    <w:p w14:paraId="341083C2" w14:textId="260B0EB2" w:rsidR="00D756B6" w:rsidRDefault="00D756B6" w:rsidP="009E5667">
      <w:pPr>
        <w:pStyle w:val="CommentText"/>
        <w:jc w:val="left"/>
      </w:pPr>
      <w:r>
        <w:rPr>
          <w:rStyle w:val="CommentReference"/>
        </w:rPr>
        <w:annotationRef/>
      </w:r>
      <w:r>
        <w:t>Q&amp;A stakeholders</w:t>
      </w:r>
    </w:p>
  </w:comment>
  <w:comment w:id="816" w:author="Author" w:initials="A">
    <w:p w14:paraId="09A463E1" w14:textId="77777777" w:rsidR="00D756B6" w:rsidRDefault="00D756B6" w:rsidP="00A54212">
      <w:pPr>
        <w:pStyle w:val="CommentText"/>
        <w:jc w:val="left"/>
      </w:pPr>
      <w:r>
        <w:rPr>
          <w:rStyle w:val="CommentReference"/>
        </w:rPr>
        <w:annotationRef/>
      </w:r>
      <w:r>
        <w:t>Q&amp;A stakeholders</w:t>
      </w:r>
    </w:p>
  </w:comment>
  <w:comment w:id="824" w:author="Author" w:initials="A">
    <w:p w14:paraId="144D4034" w14:textId="77777777" w:rsidR="00D756B6" w:rsidRDefault="00D756B6" w:rsidP="00CB58F3">
      <w:pPr>
        <w:pStyle w:val="CommentText"/>
        <w:jc w:val="left"/>
      </w:pPr>
      <w:r>
        <w:rPr>
          <w:rStyle w:val="CommentReference"/>
        </w:rPr>
        <w:annotationRef/>
      </w:r>
      <w:r>
        <w:t>S.06.03</w:t>
      </w:r>
    </w:p>
  </w:comment>
  <w:comment w:id="828" w:author="Author" w:initials="A">
    <w:p w14:paraId="08CAFC6F" w14:textId="4B2BD00A" w:rsidR="00D756B6" w:rsidRDefault="00D756B6" w:rsidP="000B7209">
      <w:pPr>
        <w:pStyle w:val="CommentText"/>
        <w:jc w:val="left"/>
      </w:pPr>
      <w:r>
        <w:rPr>
          <w:rStyle w:val="CommentReference"/>
        </w:rPr>
        <w:annotationRef/>
      </w:r>
      <w:r>
        <w:t>Q&amp;A 3224</w:t>
      </w:r>
    </w:p>
  </w:comment>
  <w:comment w:id="980" w:author="Author" w:initials="A">
    <w:p w14:paraId="06B9BCA8" w14:textId="697298E9" w:rsidR="00D756B6" w:rsidRDefault="00D756B6" w:rsidP="003F4FDD">
      <w:pPr>
        <w:pStyle w:val="CommentText"/>
        <w:jc w:val="left"/>
      </w:pPr>
      <w:r>
        <w:rPr>
          <w:rStyle w:val="CommentReference"/>
        </w:rPr>
        <w:annotationRef/>
      </w:r>
      <w:r>
        <w:t>The file includes also the changes for the new pension data</w:t>
      </w:r>
    </w:p>
  </w:comment>
  <w:comment w:id="998" w:author="Author" w:initials="A">
    <w:p w14:paraId="11768BA9" w14:textId="4D5375A2" w:rsidR="00D756B6" w:rsidRDefault="00D756B6" w:rsidP="00A54212">
      <w:pPr>
        <w:pStyle w:val="CommentText"/>
        <w:jc w:val="left"/>
      </w:pPr>
      <w:r>
        <w:rPr>
          <w:rStyle w:val="CommentReference"/>
        </w:rPr>
        <w:annotationRef/>
      </w:r>
      <w:r>
        <w:t>Q&amp;A 2486</w:t>
      </w:r>
    </w:p>
  </w:comment>
  <w:comment w:id="1005" w:author="Author" w:initials="A">
    <w:p w14:paraId="771E8154" w14:textId="2E3D5B59" w:rsidR="00D756B6" w:rsidRDefault="00D756B6" w:rsidP="007D770F">
      <w:pPr>
        <w:pStyle w:val="CommentText"/>
        <w:jc w:val="left"/>
      </w:pPr>
      <w:r>
        <w:rPr>
          <w:rStyle w:val="CommentReference"/>
        </w:rPr>
        <w:annotationRef/>
      </w:r>
      <w:r>
        <w:t xml:space="preserve">Clarified in view of the Q&amp;A received in the event with Insurance Europe </w:t>
      </w:r>
    </w:p>
  </w:comment>
  <w:comment w:id="1014" w:author="Author" w:initials="A">
    <w:p w14:paraId="3D9AB56F" w14:textId="77777777" w:rsidR="00D756B6" w:rsidRDefault="00D756B6" w:rsidP="00654598">
      <w:pPr>
        <w:pStyle w:val="CommentText"/>
        <w:jc w:val="left"/>
      </w:pPr>
      <w:r>
        <w:rPr>
          <w:rStyle w:val="CommentReference"/>
        </w:rPr>
        <w:annotationRef/>
      </w:r>
      <w:r>
        <w:t>Proposed for deletion</w:t>
      </w:r>
    </w:p>
  </w:comment>
  <w:comment w:id="1064" w:author="Author" w:initials="A">
    <w:p w14:paraId="7779D146" w14:textId="77777777" w:rsidR="00D756B6" w:rsidRDefault="00D756B6" w:rsidP="00654598">
      <w:pPr>
        <w:pStyle w:val="CommentText"/>
        <w:jc w:val="left"/>
      </w:pPr>
      <w:r>
        <w:rPr>
          <w:rStyle w:val="CommentReference"/>
        </w:rPr>
        <w:annotationRef/>
      </w:r>
      <w:r>
        <w:t>Proposed for deletion</w:t>
      </w:r>
    </w:p>
  </w:comment>
  <w:comment w:id="1201" w:author="Author" w:initials="A">
    <w:p w14:paraId="13973881" w14:textId="7A9EFB19" w:rsidR="007B307A" w:rsidRDefault="007B307A" w:rsidP="00A54212">
      <w:pPr>
        <w:pStyle w:val="CommentText"/>
        <w:jc w:val="left"/>
      </w:pPr>
      <w:r>
        <w:rPr>
          <w:rStyle w:val="CommentReference"/>
        </w:rPr>
        <w:annotationRef/>
      </w:r>
      <w:r>
        <w:t>Q&amp;A 2671</w:t>
      </w:r>
    </w:p>
  </w:comment>
  <w:comment w:id="1203" w:author="Author" w:initials="A">
    <w:p w14:paraId="3AF80E2C" w14:textId="77777777" w:rsidR="007B307A" w:rsidRDefault="007B307A" w:rsidP="00A54212">
      <w:pPr>
        <w:pStyle w:val="CommentText"/>
        <w:jc w:val="left"/>
      </w:pPr>
      <w:r>
        <w:rPr>
          <w:rStyle w:val="CommentReference"/>
        </w:rPr>
        <w:annotationRef/>
      </w:r>
      <w:r>
        <w:t>Answer to Insurance Europe</w:t>
      </w:r>
    </w:p>
  </w:comment>
  <w:comment w:id="1205" w:author="Author" w:initials="A">
    <w:p w14:paraId="0226A7B4" w14:textId="77777777" w:rsidR="007B307A" w:rsidRDefault="007B307A" w:rsidP="00654598">
      <w:pPr>
        <w:pStyle w:val="CommentText"/>
        <w:jc w:val="left"/>
      </w:pPr>
      <w:r>
        <w:rPr>
          <w:rStyle w:val="CommentReference"/>
        </w:rPr>
        <w:annotationRef/>
      </w:r>
      <w:r>
        <w:t>Proposal for deletion</w:t>
      </w:r>
    </w:p>
  </w:comment>
  <w:comment w:id="1245" w:author="Author" w:initials="A">
    <w:p w14:paraId="055F2451" w14:textId="77777777" w:rsidR="00D756B6" w:rsidRDefault="00D756B6" w:rsidP="004E02C6">
      <w:pPr>
        <w:pStyle w:val="CommentText"/>
        <w:jc w:val="left"/>
      </w:pPr>
      <w:r>
        <w:rPr>
          <w:rStyle w:val="CommentReference"/>
        </w:rPr>
        <w:annotationRef/>
      </w:r>
      <w:r>
        <w:t>To be in line with Q&amp;A 2831</w:t>
      </w:r>
    </w:p>
  </w:comment>
  <w:comment w:id="1250" w:author="Author" w:initials="A">
    <w:p w14:paraId="1DD045E7" w14:textId="77777777" w:rsidR="00D756B6" w:rsidRDefault="00D756B6" w:rsidP="004E02C6">
      <w:pPr>
        <w:pStyle w:val="CommentText"/>
        <w:jc w:val="left"/>
      </w:pPr>
      <w:r>
        <w:rPr>
          <w:rStyle w:val="CommentReference"/>
        </w:rPr>
        <w:annotationRef/>
      </w:r>
      <w:r>
        <w:t>Q&amp;A 2721.</w:t>
      </w:r>
    </w:p>
  </w:comment>
  <w:comment w:id="1252" w:author="Author" w:initials="A">
    <w:p w14:paraId="7F775033" w14:textId="77777777" w:rsidR="00D756B6" w:rsidRDefault="00D756B6" w:rsidP="004E02C6">
      <w:pPr>
        <w:pStyle w:val="CommentText"/>
        <w:jc w:val="left"/>
      </w:pPr>
      <w:r>
        <w:rPr>
          <w:rStyle w:val="CommentReference"/>
        </w:rPr>
        <w:annotationRef/>
      </w:r>
      <w:r>
        <w:t>To be clear what other risk means.</w:t>
      </w:r>
    </w:p>
  </w:comment>
  <w:comment w:id="1263" w:author="Author" w:initials="A">
    <w:p w14:paraId="4459EC87" w14:textId="77777777" w:rsidR="00D756B6" w:rsidRDefault="00D756B6" w:rsidP="004E02C6">
      <w:pPr>
        <w:pStyle w:val="CommentText"/>
        <w:jc w:val="left"/>
      </w:pPr>
      <w:r>
        <w:rPr>
          <w:rStyle w:val="CommentReference"/>
        </w:rPr>
        <w:annotationRef/>
      </w:r>
      <w:r>
        <w:t>Q&amp;A 2721, 2709</w:t>
      </w:r>
    </w:p>
  </w:comment>
  <w:comment w:id="1266" w:author="Author" w:initials="A">
    <w:p w14:paraId="7E5C5BC3" w14:textId="77777777" w:rsidR="00D756B6" w:rsidRDefault="00D756B6" w:rsidP="004E02C6">
      <w:pPr>
        <w:pStyle w:val="CommentText"/>
        <w:jc w:val="left"/>
      </w:pPr>
      <w:r>
        <w:rPr>
          <w:rStyle w:val="CommentReference"/>
        </w:rPr>
        <w:annotationRef/>
      </w:r>
      <w:r>
        <w:t>Q&amp;A 2707</w:t>
      </w:r>
    </w:p>
  </w:comment>
  <w:comment w:id="1272" w:author="Author" w:initials="A">
    <w:p w14:paraId="325E13BE" w14:textId="77777777" w:rsidR="00D756B6" w:rsidRDefault="00D756B6" w:rsidP="004E02C6">
      <w:pPr>
        <w:pStyle w:val="CommentText"/>
        <w:jc w:val="left"/>
      </w:pPr>
      <w:r>
        <w:rPr>
          <w:rStyle w:val="CommentReference"/>
        </w:rPr>
        <w:annotationRef/>
      </w:r>
      <w:r>
        <w:t>According to Q&amp;A (see eg 2721, 2709) the unique row is given based on three attributes : product identification/LoB/risk coverage and not only product identification (because « Product identification » is not an ID code but only one of the option : (1)</w:t>
      </w:r>
      <w:r>
        <w:tab/>
        <w:t>First Party Loss (2)</w:t>
      </w:r>
      <w:r>
        <w:tab/>
        <w:t>Third Party Loss (3)</w:t>
      </w:r>
      <w:r>
        <w:tab/>
        <w:t>Costs and related services)</w:t>
      </w:r>
    </w:p>
  </w:comment>
  <w:comment w:id="1277" w:author="Author" w:initials="A">
    <w:p w14:paraId="00CB2529" w14:textId="77777777" w:rsidR="00D756B6" w:rsidRDefault="00D756B6" w:rsidP="004E02C6">
      <w:pPr>
        <w:pStyle w:val="CommentText"/>
        <w:jc w:val="left"/>
      </w:pPr>
      <w:r>
        <w:rPr>
          <w:rStyle w:val="CommentReference"/>
        </w:rPr>
        <w:annotationRef/>
      </w:r>
      <w:r>
        <w:t>According to Q&amp;A (see eg 2721, 2709) the unique row is given based on three attributes : product identification/LoB/risk coverage and not only product identification (because « Product identification » is not an ID code but only one of the option : (1)</w:t>
      </w:r>
      <w:r>
        <w:tab/>
        <w:t>First Party Loss (2)</w:t>
      </w:r>
      <w:r>
        <w:tab/>
        <w:t>Third Party Loss (3)</w:t>
      </w:r>
      <w:r>
        <w:tab/>
        <w:t>Costs and related services)</w:t>
      </w:r>
    </w:p>
  </w:comment>
  <w:comment w:id="1285" w:author="Author" w:initials="A">
    <w:p w14:paraId="47F76441" w14:textId="77777777" w:rsidR="00D756B6" w:rsidRDefault="00D756B6" w:rsidP="004E02C6">
      <w:pPr>
        <w:pStyle w:val="CommentText"/>
        <w:jc w:val="left"/>
      </w:pPr>
      <w:r>
        <w:rPr>
          <w:rStyle w:val="CommentReference"/>
        </w:rPr>
        <w:annotationRef/>
      </w:r>
      <w:r>
        <w:t>As per above</w:t>
      </w:r>
    </w:p>
  </w:comment>
  <w:comment w:id="1287" w:author="Author" w:initials="A">
    <w:p w14:paraId="5A95DB57" w14:textId="77777777" w:rsidR="00D756B6" w:rsidRDefault="00D756B6" w:rsidP="004E02C6">
      <w:pPr>
        <w:pStyle w:val="CommentText"/>
        <w:jc w:val="left"/>
      </w:pPr>
      <w:r>
        <w:rPr>
          <w:rStyle w:val="CommentReference"/>
        </w:rPr>
        <w:annotationRef/>
      </w:r>
      <w:r>
        <w:t>Q&amp;A 2802</w:t>
      </w:r>
    </w:p>
  </w:comment>
  <w:comment w:id="1291" w:author="Author" w:initials="A">
    <w:p w14:paraId="3AAB61D6" w14:textId="77777777" w:rsidR="00D756B6" w:rsidRDefault="00D756B6" w:rsidP="004E02C6">
      <w:pPr>
        <w:pStyle w:val="CommentText"/>
        <w:jc w:val="left"/>
      </w:pPr>
      <w:r>
        <w:rPr>
          <w:rStyle w:val="CommentReference"/>
        </w:rPr>
        <w:annotationRef/>
      </w:r>
      <w:r>
        <w:t>As per above</w:t>
      </w:r>
    </w:p>
  </w:comment>
  <w:comment w:id="1317" w:author="Author" w:initials="A">
    <w:p w14:paraId="3F43015C" w14:textId="77777777" w:rsidR="00D756B6" w:rsidRDefault="00D756B6" w:rsidP="00BD11A9">
      <w:pPr>
        <w:pStyle w:val="CommentText"/>
        <w:jc w:val="left"/>
      </w:pPr>
      <w:r>
        <w:rPr>
          <w:rStyle w:val="CommentReference"/>
        </w:rPr>
        <w:annotationRef/>
      </w:r>
      <w:r>
        <w:t>Proposal for deletion</w:t>
      </w:r>
    </w:p>
  </w:comment>
  <w:comment w:id="1325" w:author="Author" w:initials="A">
    <w:p w14:paraId="052F79FB" w14:textId="77777777" w:rsidR="00D756B6" w:rsidRDefault="00D756B6" w:rsidP="00BD11A9">
      <w:pPr>
        <w:pStyle w:val="CommentText"/>
        <w:jc w:val="left"/>
      </w:pPr>
      <w:r>
        <w:rPr>
          <w:rStyle w:val="CommentReference"/>
        </w:rPr>
        <w:annotationRef/>
      </w:r>
      <w:r>
        <w:t>Proposal for deletion</w:t>
      </w:r>
    </w:p>
  </w:comment>
  <w:comment w:id="1348" w:author="Author" w:initials="A">
    <w:p w14:paraId="147C1495" w14:textId="77777777" w:rsidR="00D756B6" w:rsidRDefault="00D756B6" w:rsidP="009D0134">
      <w:pPr>
        <w:pStyle w:val="CommentText"/>
        <w:jc w:val="left"/>
      </w:pPr>
      <w:r>
        <w:rPr>
          <w:rStyle w:val="CommentReference"/>
        </w:rPr>
        <w:annotationRef/>
      </w:r>
      <w:r>
        <w:t>Change introduced based on the comment "Taking into account that new template concerns also reinsurance accepted the sentence “Information reported by country shall at least represent 90 % of the total Technical Provisions as a whole and Gross Best Estimate (referred to direct business) of any line of business” seems to be wrong. It is not clear what to do with countries for TP for reinsurance accepted. There is also no information which countries should be used for reinsurance accepted (for direct business the relevant information are in general part in letter e) and f))"</w:t>
      </w:r>
    </w:p>
  </w:comment>
  <w:comment w:id="1351" w:author="Author" w:initials="A">
    <w:p w14:paraId="28595F4E" w14:textId="3C8268C3" w:rsidR="00D756B6" w:rsidRDefault="00D756B6" w:rsidP="00376952">
      <w:pPr>
        <w:pStyle w:val="CommentText"/>
        <w:jc w:val="left"/>
      </w:pPr>
      <w:r>
        <w:rPr>
          <w:rStyle w:val="CommentReference"/>
        </w:rPr>
        <w:annotationRef/>
      </w:r>
      <w:r>
        <w:t>Q&amp;A 3011</w:t>
      </w:r>
    </w:p>
  </w:comment>
  <w:comment w:id="1372" w:author="Author" w:initials="A">
    <w:p w14:paraId="27391978" w14:textId="0F98FEB4" w:rsidR="00D756B6" w:rsidRDefault="00D756B6">
      <w:pPr>
        <w:pStyle w:val="CommentText"/>
      </w:pPr>
      <w:r>
        <w:rPr>
          <w:rStyle w:val="CommentReference"/>
        </w:rPr>
        <w:annotationRef/>
      </w:r>
      <w:r>
        <w:t xml:space="preserve">Adjustment of instructions to clarify the envisaged approach on the treatment of expenses. </w:t>
      </w:r>
    </w:p>
  </w:comment>
  <w:comment w:id="1373" w:author="Author" w:initials="A">
    <w:p w14:paraId="13FC0267" w14:textId="143F277B" w:rsidR="00D756B6" w:rsidRDefault="00D756B6">
      <w:pPr>
        <w:pStyle w:val="CommentText"/>
      </w:pPr>
      <w:r>
        <w:rPr>
          <w:rStyle w:val="CommentReference"/>
        </w:rPr>
        <w:annotationRef/>
      </w:r>
      <w:r>
        <w:t>The RBNS triangles should consistently to the claims paid and UDBE triangles only include ALAE.</w:t>
      </w:r>
    </w:p>
  </w:comment>
  <w:comment w:id="1605" w:author="Author" w:initials="A">
    <w:p w14:paraId="4BE95AE0" w14:textId="77777777" w:rsidR="00D756B6" w:rsidRDefault="00D756B6" w:rsidP="008279BE">
      <w:pPr>
        <w:pStyle w:val="CommentText"/>
        <w:jc w:val="left"/>
      </w:pPr>
      <w:r>
        <w:rPr>
          <w:rStyle w:val="CommentReference"/>
        </w:rPr>
        <w:annotationRef/>
      </w:r>
      <w:r>
        <w:t>Proposed for deletion</w:t>
      </w:r>
    </w:p>
  </w:comment>
  <w:comment w:id="1609" w:author="Author" w:initials="A">
    <w:p w14:paraId="6C0AEA72" w14:textId="3D2FBC45" w:rsidR="00D756B6" w:rsidRDefault="00D756B6" w:rsidP="00A54212">
      <w:pPr>
        <w:pStyle w:val="CommentText"/>
        <w:jc w:val="left"/>
      </w:pPr>
      <w:r>
        <w:rPr>
          <w:rStyle w:val="CommentReference"/>
        </w:rPr>
        <w:annotationRef/>
      </w:r>
      <w:r>
        <w:t xml:space="preserve">Based on questions raised by Insurance Europe is there are need to explicitly clarify in the instructions that </w:t>
      </w:r>
      <w:r>
        <w:rPr>
          <w:color w:val="4F81BD"/>
        </w:rPr>
        <w:t>The threshold is used to determine the LoBs included in the scope of the template, so immaterial LoBs are not reported at all, but material LoBs (i.e., up to ensure a 90% coverage in terms of TPs) are fully reported. The last sentence, which should refer to “lines of business” in plural, means that the LoBs included to reach the 90% threshold should be the most material ones in terms of technical provisions.</w:t>
      </w:r>
    </w:p>
  </w:comment>
  <w:comment w:id="1776" w:author="Author" w:initials="A">
    <w:p w14:paraId="225E9494" w14:textId="77777777" w:rsidR="00D756B6" w:rsidRDefault="00D756B6" w:rsidP="008279BE">
      <w:pPr>
        <w:pStyle w:val="CommentText"/>
        <w:jc w:val="left"/>
      </w:pPr>
      <w:r>
        <w:rPr>
          <w:rStyle w:val="CommentReference"/>
        </w:rPr>
        <w:annotationRef/>
      </w:r>
      <w:r>
        <w:t>Proposed for deletion</w:t>
      </w:r>
    </w:p>
  </w:comment>
  <w:comment w:id="1903" w:author="Author" w:initials="A">
    <w:p w14:paraId="16BD94DC" w14:textId="77777777" w:rsidR="00D756B6" w:rsidRDefault="00D756B6" w:rsidP="008279BE">
      <w:pPr>
        <w:pStyle w:val="CommentText"/>
        <w:jc w:val="left"/>
      </w:pPr>
      <w:r>
        <w:rPr>
          <w:rStyle w:val="CommentReference"/>
        </w:rPr>
        <w:annotationRef/>
      </w:r>
      <w:r>
        <w:t>Added clarification</w:t>
      </w:r>
    </w:p>
  </w:comment>
  <w:comment w:id="2169" w:author="Author" w:initials="A">
    <w:p w14:paraId="69883355" w14:textId="77777777" w:rsidR="00D756B6" w:rsidRDefault="00D756B6" w:rsidP="00E87ED0">
      <w:pPr>
        <w:pStyle w:val="CommentText"/>
        <w:jc w:val="left"/>
      </w:pPr>
      <w:r w:rsidRPr="006B502E">
        <w:rPr>
          <w:rStyle w:val="CommentReference"/>
          <w:highlight w:val="green"/>
        </w:rPr>
        <w:annotationRef/>
      </w:r>
      <w:r>
        <w:rPr>
          <w:highlight w:val="green"/>
        </w:rPr>
        <w:t>Level 1 changes</w:t>
      </w:r>
    </w:p>
    <w:p w14:paraId="3B06EBFA" w14:textId="77777777" w:rsidR="00D756B6" w:rsidRDefault="00D756B6" w:rsidP="00E87ED0">
      <w:pPr>
        <w:pStyle w:val="CommentText"/>
        <w:jc w:val="left"/>
      </w:pPr>
      <w:r>
        <w:t>Align the description with new Article 308f, which lists all transtionla measures including the new phasing-in mechanism for extrapolation according to Art. 77a (2).</w:t>
      </w:r>
    </w:p>
  </w:comment>
  <w:comment w:id="2183" w:author="Author" w:initials="A">
    <w:p w14:paraId="7B5C0601" w14:textId="385CF5DA" w:rsidR="00D756B6" w:rsidRDefault="00D756B6" w:rsidP="00E87ED0">
      <w:pPr>
        <w:pStyle w:val="CommentText"/>
        <w:jc w:val="left"/>
      </w:pPr>
      <w:r>
        <w:rPr>
          <w:rStyle w:val="CommentReference"/>
        </w:rPr>
        <w:annotationRef/>
      </w:r>
      <w:r>
        <w:rPr>
          <w:highlight w:val="green"/>
        </w:rPr>
        <w:t>Level 1 changes:</w:t>
      </w:r>
    </w:p>
    <w:p w14:paraId="145F49A1" w14:textId="77777777" w:rsidR="00D756B6" w:rsidRDefault="00D756B6" w:rsidP="00E87ED0">
      <w:pPr>
        <w:pStyle w:val="CommentText"/>
        <w:jc w:val="left"/>
      </w:pPr>
    </w:p>
    <w:p w14:paraId="2698634E" w14:textId="77777777" w:rsidR="00D756B6" w:rsidRDefault="00D756B6" w:rsidP="00E87ED0">
      <w:pPr>
        <w:pStyle w:val="CommentText"/>
        <w:jc w:val="left"/>
      </w:pPr>
      <w:r>
        <w:t>First, The new version of Article 51 requires the disclosure of the impact of the phasing-in mechanism for extrapolation according to Article 77a(2).</w:t>
      </w:r>
    </w:p>
    <w:p w14:paraId="3F267B8E" w14:textId="77777777" w:rsidR="00D756B6" w:rsidRDefault="00D756B6" w:rsidP="00E87ED0">
      <w:pPr>
        <w:pStyle w:val="CommentText"/>
        <w:jc w:val="left"/>
      </w:pPr>
      <w:r>
        <w:t>LTG PG propooses to introduce for supervisory reporting an impact column and also the corresponding “without”-column as for the other transitional measures and the LTG measures.</w:t>
      </w:r>
    </w:p>
    <w:p w14:paraId="425ED6B8" w14:textId="77777777" w:rsidR="00D756B6" w:rsidRDefault="00D756B6" w:rsidP="00E87ED0">
      <w:pPr>
        <w:pStyle w:val="CommentText"/>
        <w:jc w:val="left"/>
      </w:pPr>
    </w:p>
    <w:p w14:paraId="4B602C68" w14:textId="77777777" w:rsidR="00D756B6" w:rsidRDefault="00D756B6" w:rsidP="00E87ED0">
      <w:pPr>
        <w:pStyle w:val="CommentText"/>
        <w:jc w:val="left"/>
      </w:pPr>
      <w:r>
        <w:t>Second, the new Article 308f requires to disclose the combined impact of not applying all transitional measures, including the phasing-in for extrapolation and – potentially  for the interest rate risk in the standard formula.</w:t>
      </w:r>
    </w:p>
    <w:p w14:paraId="43946A46" w14:textId="77777777" w:rsidR="00D756B6" w:rsidRDefault="00D756B6" w:rsidP="00E87ED0">
      <w:pPr>
        <w:pStyle w:val="CommentText"/>
        <w:jc w:val="left"/>
      </w:pPr>
      <w:r>
        <w:t>LTG PG proposes to introduce for supervisory reporting an impact column.</w:t>
      </w:r>
    </w:p>
    <w:p w14:paraId="46CD2116" w14:textId="77777777" w:rsidR="00D756B6" w:rsidRDefault="00D756B6" w:rsidP="00E87ED0">
      <w:pPr>
        <w:pStyle w:val="CommentText"/>
        <w:jc w:val="left"/>
      </w:pPr>
      <w:r>
        <w:t>As the values in a corresponding “without column” would be same as in the “without column” for the transitional on interest rates, it was decided to not intrudice a (redundant) “without all transitional measures column”.</w:t>
      </w:r>
    </w:p>
  </w:comment>
  <w:comment w:id="2238" w:author="Author" w:initials="A">
    <w:p w14:paraId="081C6B60" w14:textId="1E7EFDAF" w:rsidR="00D756B6" w:rsidRDefault="00D756B6" w:rsidP="00E87ED0">
      <w:pPr>
        <w:pStyle w:val="CommentText"/>
        <w:jc w:val="left"/>
      </w:pPr>
      <w:r>
        <w:rPr>
          <w:highlight w:val="green"/>
        </w:rPr>
        <w:t>Level 1 changes</w:t>
      </w:r>
    </w:p>
    <w:p w14:paraId="18A40BB4" w14:textId="77777777" w:rsidR="00D756B6" w:rsidRDefault="00D756B6" w:rsidP="00E87ED0">
      <w:pPr>
        <w:pStyle w:val="CommentText"/>
        <w:jc w:val="left"/>
      </w:pPr>
      <w:r>
        <w:t>Introduce « position » as generic terminology and implement an approach in which the constellation of LTG measures and transitional measures is described once per column (C0XXX) in the first row (R0010) and cross references are sued in the following rows.</w:t>
      </w:r>
    </w:p>
  </w:comment>
  <w:comment w:id="3392" w:author="Author" w:initials="A">
    <w:p w14:paraId="0A38B397" w14:textId="0308E44E" w:rsidR="00D756B6" w:rsidRDefault="00D756B6" w:rsidP="00E87ED0">
      <w:pPr>
        <w:pStyle w:val="CommentText"/>
        <w:jc w:val="left"/>
      </w:pPr>
      <w:r w:rsidRPr="00AC5170">
        <w:rPr>
          <w:rStyle w:val="CommentReference"/>
          <w:highlight w:val="green"/>
        </w:rPr>
        <w:annotationRef/>
      </w:r>
      <w:r>
        <w:t>Align wording with the wording of the macro VA.</w:t>
      </w:r>
    </w:p>
  </w:comment>
  <w:comment w:id="3397" w:author="Author" w:initials="A">
    <w:p w14:paraId="2FA3AD5A" w14:textId="7AF47DF1" w:rsidR="00D756B6" w:rsidRDefault="00D756B6">
      <w:pPr>
        <w:pStyle w:val="CommentText"/>
      </w:pPr>
      <w:r>
        <w:rPr>
          <w:rStyle w:val="CommentReference"/>
        </w:rPr>
        <w:annotationRef/>
      </w:r>
      <w:r w:rsidRPr="00AC5170">
        <w:rPr>
          <w:highlight w:val="green"/>
        </w:rPr>
        <w:t>LTG PG :</w:t>
      </w:r>
    </w:p>
    <w:p w14:paraId="4A4BF949" w14:textId="73337DAC" w:rsidR="00D756B6" w:rsidRDefault="00D756B6">
      <w:pPr>
        <w:pStyle w:val="CommentText"/>
      </w:pPr>
      <w:r>
        <w:t>As the Solvency II review in Article 51 (1c) introduced an obligation to disclose VA dn BEL without mentioning materiality, this paragraoh needs to be deleted.</w:t>
      </w:r>
    </w:p>
  </w:comment>
  <w:comment w:id="3435" w:author="Author" w:initials="A">
    <w:p w14:paraId="30E6A6AF" w14:textId="77777777" w:rsidR="001D01B8" w:rsidRDefault="00D756B6" w:rsidP="001D01B8">
      <w:pPr>
        <w:pStyle w:val="CommentText"/>
        <w:jc w:val="left"/>
      </w:pPr>
      <w:r w:rsidRPr="005557CB">
        <w:rPr>
          <w:rStyle w:val="CommentReference"/>
          <w:highlight w:val="green"/>
        </w:rPr>
        <w:annotationRef/>
      </w:r>
      <w:r w:rsidR="001D01B8">
        <w:t>Delete total over all currencies as this can be calculated from the data</w:t>
      </w:r>
    </w:p>
  </w:comment>
  <w:comment w:id="3647" w:author="Author" w:initials="A">
    <w:p w14:paraId="4565A232" w14:textId="2F5CC66F" w:rsidR="00D756B6" w:rsidRDefault="00D756B6" w:rsidP="00E6387D">
      <w:pPr>
        <w:pStyle w:val="CommentText"/>
        <w:jc w:val="left"/>
      </w:pPr>
      <w:r>
        <w:rPr>
          <w:rStyle w:val="CommentReference"/>
        </w:rPr>
        <w:annotationRef/>
      </w:r>
      <w:r>
        <w:t>PGGI proposal. Q&amp;A 2951</w:t>
      </w:r>
    </w:p>
  </w:comment>
  <w:comment w:id="3649" w:author="Author" w:initials="A">
    <w:p w14:paraId="46731BAC" w14:textId="77777777" w:rsidR="00D756B6" w:rsidRDefault="00D756B6" w:rsidP="004D643F">
      <w:pPr>
        <w:pStyle w:val="CommentText"/>
        <w:jc w:val="left"/>
      </w:pPr>
      <w:r>
        <w:rPr>
          <w:rStyle w:val="CommentReference"/>
        </w:rPr>
        <w:annotationRef/>
      </w:r>
      <w:r>
        <w:t>Proposed for deletion</w:t>
      </w:r>
    </w:p>
  </w:comment>
  <w:comment w:id="4447" w:author="Author" w:initials="A">
    <w:p w14:paraId="4108D3E5" w14:textId="77777777" w:rsidR="00D756B6" w:rsidRDefault="00D756B6" w:rsidP="004D643F">
      <w:pPr>
        <w:pStyle w:val="CommentText"/>
        <w:jc w:val="left"/>
      </w:pPr>
      <w:r>
        <w:rPr>
          <w:rStyle w:val="CommentReference"/>
        </w:rPr>
        <w:annotationRef/>
      </w:r>
      <w:r>
        <w:t>Proposed for deletion</w:t>
      </w:r>
    </w:p>
  </w:comment>
  <w:comment w:id="7196" w:author="Author" w:initials="A">
    <w:p w14:paraId="669C916A" w14:textId="6EA80921" w:rsidR="00D756B6" w:rsidRDefault="00D756B6" w:rsidP="0085738F">
      <w:pPr>
        <w:pStyle w:val="CommentText"/>
        <w:jc w:val="left"/>
      </w:pPr>
      <w:r>
        <w:rPr>
          <w:rStyle w:val="CommentReference"/>
        </w:rPr>
        <w:annotationRef/>
      </w:r>
      <w:r>
        <w:t>S.30.01 and S.30.02 are proposed for deletion</w:t>
      </w:r>
    </w:p>
  </w:comment>
  <w:comment w:id="7804" w:author="Author" w:initials="A">
    <w:p w14:paraId="3D53E1CC" w14:textId="77777777" w:rsidR="00D756B6" w:rsidRDefault="00D756B6" w:rsidP="00AB0119">
      <w:pPr>
        <w:pStyle w:val="CommentText"/>
        <w:jc w:val="left"/>
      </w:pPr>
      <w:r>
        <w:rPr>
          <w:rStyle w:val="CommentReference"/>
        </w:rPr>
        <w:annotationRef/>
      </w:r>
      <w:r>
        <w:t xml:space="preserve">Reporting reduction - template is reported only annually. </w:t>
      </w:r>
    </w:p>
  </w:comment>
  <w:comment w:id="7809" w:author="Author" w:initials="A">
    <w:p w14:paraId="18FCAC7E" w14:textId="34937816" w:rsidR="00D756B6" w:rsidRDefault="00D756B6" w:rsidP="004F36F0">
      <w:pPr>
        <w:pStyle w:val="CommentText"/>
        <w:jc w:val="left"/>
      </w:pPr>
      <w:r>
        <w:rPr>
          <w:rStyle w:val="CommentReference"/>
        </w:rPr>
        <w:annotationRef/>
      </w:r>
      <w:r>
        <w:t>Reporting reduction: submission only on annual basis</w:t>
      </w:r>
    </w:p>
  </w:comment>
  <w:comment w:id="7815" w:author="Author" w:initials="A">
    <w:p w14:paraId="21CF69AE" w14:textId="617411D1" w:rsidR="00D756B6" w:rsidRDefault="00D756B6" w:rsidP="00855F48">
      <w:pPr>
        <w:pStyle w:val="CommentText"/>
        <w:jc w:val="left"/>
      </w:pPr>
      <w:r>
        <w:rPr>
          <w:rStyle w:val="CommentReference"/>
        </w:rPr>
        <w:annotationRef/>
      </w:r>
      <w:r>
        <w:t>Proposed for deletion</w:t>
      </w:r>
    </w:p>
  </w:comment>
  <w:comment w:id="7991" w:author="Author" w:initials="A">
    <w:p w14:paraId="14C5D167" w14:textId="77777777" w:rsidR="00D756B6" w:rsidRDefault="00D756B6" w:rsidP="00855F48">
      <w:pPr>
        <w:pStyle w:val="CommentText"/>
        <w:jc w:val="left"/>
      </w:pPr>
      <w:r>
        <w:rPr>
          <w:rStyle w:val="CommentReference"/>
        </w:rPr>
        <w:annotationRef/>
      </w:r>
      <w:r>
        <w:t>Proposed to be deleted</w:t>
      </w:r>
    </w:p>
  </w:comment>
  <w:comment w:id="8169" w:author="Author" w:initials="A">
    <w:p w14:paraId="5C965169" w14:textId="77777777" w:rsidR="00D756B6" w:rsidRDefault="00D756B6" w:rsidP="007766C9">
      <w:pPr>
        <w:pStyle w:val="CommentText"/>
        <w:jc w:val="left"/>
      </w:pPr>
      <w:r>
        <w:rPr>
          <w:rStyle w:val="CommentReference"/>
        </w:rPr>
        <w:annotationRef/>
      </w:r>
      <w:r>
        <w:t>Proposal for deletion</w:t>
      </w:r>
    </w:p>
  </w:comment>
  <w:comment w:id="8693" w:author="Author" w:initials="A">
    <w:p w14:paraId="3A409E12" w14:textId="7F2EE038" w:rsidR="00D756B6" w:rsidRDefault="00D756B6" w:rsidP="00A54212">
      <w:pPr>
        <w:pStyle w:val="CommentText"/>
        <w:jc w:val="left"/>
      </w:pPr>
      <w:r>
        <w:rPr>
          <w:rStyle w:val="CommentReference"/>
        </w:rPr>
        <w:annotationRef/>
      </w:r>
      <w:r>
        <w:t>Clarified based on answer to Insurance Europe</w:t>
      </w:r>
    </w:p>
  </w:comment>
  <w:comment w:id="9214" w:author="Author" w:initials="A">
    <w:p w14:paraId="23B68C45" w14:textId="77777777" w:rsidR="00D756B6" w:rsidRDefault="00D756B6" w:rsidP="00A4292F">
      <w:pPr>
        <w:pStyle w:val="CommentText"/>
        <w:jc w:val="left"/>
      </w:pPr>
      <w:r>
        <w:rPr>
          <w:rStyle w:val="CommentReference"/>
        </w:rPr>
        <w:annotationRef/>
      </w:r>
      <w:r>
        <w:t>Clarified based on answer to Insurance Europe</w:t>
      </w:r>
    </w:p>
  </w:comment>
  <w:comment w:id="9726" w:author="Author" w:initials="A">
    <w:p w14:paraId="1CC747DB" w14:textId="77777777" w:rsidR="00D756B6" w:rsidRDefault="00D756B6" w:rsidP="0001700B">
      <w:pPr>
        <w:pStyle w:val="CommentText"/>
        <w:jc w:val="left"/>
      </w:pPr>
      <w:r>
        <w:rPr>
          <w:rStyle w:val="CommentReference"/>
        </w:rPr>
        <w:annotationRef/>
      </w:r>
      <w:r>
        <w:t xml:space="preserve">Threshold has been removed </w:t>
      </w:r>
    </w:p>
  </w:comment>
  <w:comment w:id="9733" w:author="Author" w:initials="A">
    <w:p w14:paraId="73B6E791" w14:textId="37F8917C" w:rsidR="00D756B6" w:rsidRDefault="00D756B6" w:rsidP="00A54212">
      <w:pPr>
        <w:pStyle w:val="CommentText"/>
        <w:jc w:val="left"/>
      </w:pPr>
      <w:r>
        <w:rPr>
          <w:rStyle w:val="CommentReference"/>
        </w:rPr>
        <w:annotationRef/>
      </w:r>
      <w:r>
        <w:t>Q&amp;A 2712 &amp;Q&amp;A 2692</w:t>
      </w:r>
    </w:p>
  </w:comment>
  <w:comment w:id="9742" w:author="Author" w:initials="A">
    <w:p w14:paraId="17C38F10" w14:textId="77777777" w:rsidR="00D756B6" w:rsidRDefault="00D756B6" w:rsidP="001C074A">
      <w:pPr>
        <w:pStyle w:val="CommentText"/>
        <w:jc w:val="left"/>
      </w:pPr>
      <w:r>
        <w:rPr>
          <w:rStyle w:val="CommentReference"/>
        </w:rPr>
        <w:annotationRef/>
      </w:r>
      <w:r>
        <w:t>Threshold has been removed based on ENW8 decision</w:t>
      </w:r>
    </w:p>
  </w:comment>
  <w:comment w:id="9855" w:author="Author" w:initials="A">
    <w:p w14:paraId="78BC49F7" w14:textId="77777777" w:rsidR="00D756B6" w:rsidRDefault="00D756B6" w:rsidP="001C074A">
      <w:pPr>
        <w:pStyle w:val="CommentText"/>
        <w:jc w:val="left"/>
      </w:pPr>
      <w:r>
        <w:t>Clarification in line with S.30.04 C0180</w:t>
      </w:r>
    </w:p>
  </w:comment>
  <w:comment w:id="9887" w:author="Author" w:initials="A">
    <w:p w14:paraId="01A1F183" w14:textId="77777777" w:rsidR="00D756B6" w:rsidRDefault="00D756B6" w:rsidP="001C074A">
      <w:pPr>
        <w:pStyle w:val="CommentText"/>
        <w:jc w:val="left"/>
      </w:pPr>
      <w:r>
        <w:t xml:space="preserve">Wording in line with S.30.04 C230 and Q&amp;A </w:t>
      </w:r>
      <w:hyperlink r:id="rId2" w:history="1">
        <w:r w:rsidRPr="00476A45">
          <w:rPr>
            <w:rStyle w:val="Hyperlink"/>
          </w:rPr>
          <w:t>499 - European Union (europa.eu)</w:t>
        </w:r>
      </w:hyperlink>
      <w:r>
        <w:t>, question 2.</w:t>
      </w:r>
    </w:p>
  </w:comment>
  <w:comment w:id="9913" w:author="Author" w:initials="A">
    <w:p w14:paraId="0187C2B9" w14:textId="77777777" w:rsidR="00D756B6" w:rsidRDefault="00D756B6" w:rsidP="001C074A">
      <w:pPr>
        <w:pStyle w:val="CommentText"/>
        <w:jc w:val="left"/>
      </w:pPr>
      <w:r>
        <w:t xml:space="preserve">Clarification refering to Q&amp;A </w:t>
      </w:r>
      <w:hyperlink r:id="rId3" w:history="1">
        <w:r w:rsidRPr="005814F9">
          <w:rPr>
            <w:rStyle w:val="Hyperlink"/>
          </w:rPr>
          <w:t>499 - European Union (europa.eu)</w:t>
        </w:r>
      </w:hyperlink>
      <w:r>
        <w:rPr>
          <w:color w:val="0000FF"/>
          <w:u w:val="single"/>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3FCCDF" w15:done="0"/>
  <w15:commentEx w15:paraId="6D236D3C" w15:done="0"/>
  <w15:commentEx w15:paraId="319F0A41" w15:done="0"/>
  <w15:commentEx w15:paraId="1D3F32DF" w15:done="0"/>
  <w15:commentEx w15:paraId="5EB20CFA" w15:done="0"/>
  <w15:commentEx w15:paraId="07A9B8FD" w15:done="0"/>
  <w15:commentEx w15:paraId="4E9127F5" w15:done="0"/>
  <w15:commentEx w15:paraId="0FC01EA7" w15:done="0"/>
  <w15:commentEx w15:paraId="669321D3" w15:done="0"/>
  <w15:commentEx w15:paraId="581D5788" w15:done="0"/>
  <w15:commentEx w15:paraId="52F320F5" w15:done="0"/>
  <w15:commentEx w15:paraId="56B60D4F" w15:done="0"/>
  <w15:commentEx w15:paraId="32B01053" w15:done="0"/>
  <w15:commentEx w15:paraId="2F1610C3" w15:done="0"/>
  <w15:commentEx w15:paraId="03AD91D7" w15:done="0"/>
  <w15:commentEx w15:paraId="7EDBB6AF" w15:done="0"/>
  <w15:commentEx w15:paraId="73267A80" w15:done="0"/>
  <w15:commentEx w15:paraId="5B69F6B8" w15:done="0"/>
  <w15:commentEx w15:paraId="6147743D" w15:done="0"/>
  <w15:commentEx w15:paraId="2D1CE4EF" w15:done="0"/>
  <w15:commentEx w15:paraId="79F2E657" w15:done="0"/>
  <w15:commentEx w15:paraId="27BFC629" w15:done="0"/>
  <w15:commentEx w15:paraId="2AD27A35" w15:done="0"/>
  <w15:commentEx w15:paraId="76F048C9" w15:done="0"/>
  <w15:commentEx w15:paraId="341083C2" w15:done="0"/>
  <w15:commentEx w15:paraId="09A463E1" w15:done="0"/>
  <w15:commentEx w15:paraId="144D4034" w15:done="0"/>
  <w15:commentEx w15:paraId="08CAFC6F" w15:done="0"/>
  <w15:commentEx w15:paraId="06B9BCA8" w15:done="0"/>
  <w15:commentEx w15:paraId="11768BA9" w15:done="0"/>
  <w15:commentEx w15:paraId="771E8154" w15:done="0"/>
  <w15:commentEx w15:paraId="3D9AB56F" w15:done="0"/>
  <w15:commentEx w15:paraId="7779D146" w15:done="0"/>
  <w15:commentEx w15:paraId="13973881" w15:done="0"/>
  <w15:commentEx w15:paraId="3AF80E2C" w15:done="0"/>
  <w15:commentEx w15:paraId="0226A7B4" w15:done="0"/>
  <w15:commentEx w15:paraId="055F2451" w15:done="0"/>
  <w15:commentEx w15:paraId="1DD045E7" w15:done="0"/>
  <w15:commentEx w15:paraId="7F775033" w15:done="0"/>
  <w15:commentEx w15:paraId="4459EC87" w15:done="0"/>
  <w15:commentEx w15:paraId="7E5C5BC3" w15:done="0"/>
  <w15:commentEx w15:paraId="325E13BE" w15:done="0"/>
  <w15:commentEx w15:paraId="00CB2529" w15:done="0"/>
  <w15:commentEx w15:paraId="47F76441" w15:done="0"/>
  <w15:commentEx w15:paraId="5A95DB57" w15:done="0"/>
  <w15:commentEx w15:paraId="3AAB61D6" w15:done="0"/>
  <w15:commentEx w15:paraId="3F43015C" w15:done="0"/>
  <w15:commentEx w15:paraId="052F79FB" w15:done="0"/>
  <w15:commentEx w15:paraId="147C1495" w15:done="0"/>
  <w15:commentEx w15:paraId="28595F4E" w15:done="0"/>
  <w15:commentEx w15:paraId="27391978" w15:done="0"/>
  <w15:commentEx w15:paraId="13FC0267" w15:done="0"/>
  <w15:commentEx w15:paraId="4BE95AE0" w15:done="0"/>
  <w15:commentEx w15:paraId="6C0AEA72" w15:done="0"/>
  <w15:commentEx w15:paraId="225E9494" w15:done="0"/>
  <w15:commentEx w15:paraId="16BD94DC" w15:done="0"/>
  <w15:commentEx w15:paraId="3B06EBFA" w15:done="0"/>
  <w15:commentEx w15:paraId="46CD2116" w15:done="0"/>
  <w15:commentEx w15:paraId="18A40BB4" w15:done="0"/>
  <w15:commentEx w15:paraId="0A38B397" w15:done="0"/>
  <w15:commentEx w15:paraId="4A4BF949" w15:done="0"/>
  <w15:commentEx w15:paraId="30E6A6AF" w15:done="0"/>
  <w15:commentEx w15:paraId="4565A232" w15:done="0"/>
  <w15:commentEx w15:paraId="46731BAC" w15:done="0"/>
  <w15:commentEx w15:paraId="4108D3E5" w15:done="0"/>
  <w15:commentEx w15:paraId="669C916A" w15:done="0"/>
  <w15:commentEx w15:paraId="3D53E1CC" w15:done="0"/>
  <w15:commentEx w15:paraId="18FCAC7E" w15:done="0"/>
  <w15:commentEx w15:paraId="21CF69AE" w15:done="0"/>
  <w15:commentEx w15:paraId="14C5D167" w15:done="0"/>
  <w15:commentEx w15:paraId="5C965169" w15:done="0"/>
  <w15:commentEx w15:paraId="3A409E12" w15:done="0"/>
  <w15:commentEx w15:paraId="23B68C45" w15:done="0"/>
  <w15:commentEx w15:paraId="1CC747DB" w15:done="0"/>
  <w15:commentEx w15:paraId="73B6E791" w15:done="0"/>
  <w15:commentEx w15:paraId="17C38F10" w15:done="0"/>
  <w15:commentEx w15:paraId="78BC49F7" w15:done="0"/>
  <w15:commentEx w15:paraId="01A1F183" w15:done="0"/>
  <w15:commentEx w15:paraId="0187C2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3FCCDF" w16cid:durableId="5198DEA9"/>
  <w16cid:commentId w16cid:paraId="6D236D3C" w16cid:durableId="383DEC4D"/>
  <w16cid:commentId w16cid:paraId="319F0A41" w16cid:durableId="4E85E5D9"/>
  <w16cid:commentId w16cid:paraId="1D3F32DF" w16cid:durableId="4496FC99"/>
  <w16cid:commentId w16cid:paraId="5EB20CFA" w16cid:durableId="53F37124"/>
  <w16cid:commentId w16cid:paraId="07A9B8FD" w16cid:durableId="1A5CF07E"/>
  <w16cid:commentId w16cid:paraId="4E9127F5" w16cid:durableId="7BA91DE9"/>
  <w16cid:commentId w16cid:paraId="0FC01EA7" w16cid:durableId="72223718"/>
  <w16cid:commentId w16cid:paraId="669321D3" w16cid:durableId="209684D4"/>
  <w16cid:commentId w16cid:paraId="581D5788" w16cid:durableId="5D5D38D8"/>
  <w16cid:commentId w16cid:paraId="52F320F5" w16cid:durableId="687383E6"/>
  <w16cid:commentId w16cid:paraId="56B60D4F" w16cid:durableId="12648B79"/>
  <w16cid:commentId w16cid:paraId="32B01053" w16cid:durableId="01031908"/>
  <w16cid:commentId w16cid:paraId="2F1610C3" w16cid:durableId="2F1610C3"/>
  <w16cid:commentId w16cid:paraId="03AD91D7" w16cid:durableId="5B026E25"/>
  <w16cid:commentId w16cid:paraId="7EDBB6AF" w16cid:durableId="296CDFD0"/>
  <w16cid:commentId w16cid:paraId="73267A80" w16cid:durableId="6F6E8EC0"/>
  <w16cid:commentId w16cid:paraId="5B69F6B8" w16cid:durableId="079D21FB"/>
  <w16cid:commentId w16cid:paraId="6147743D" w16cid:durableId="294F98C0"/>
  <w16cid:commentId w16cid:paraId="2D1CE4EF" w16cid:durableId="2C129491"/>
  <w16cid:commentId w16cid:paraId="79F2E657" w16cid:durableId="11036075"/>
  <w16cid:commentId w16cid:paraId="27BFC629" w16cid:durableId="1A5309B4"/>
  <w16cid:commentId w16cid:paraId="2AD27A35" w16cid:durableId="29777E5C"/>
  <w16cid:commentId w16cid:paraId="76F048C9" w16cid:durableId="253C28AD"/>
  <w16cid:commentId w16cid:paraId="341083C2" w16cid:durableId="113D7192"/>
  <w16cid:commentId w16cid:paraId="09A463E1" w16cid:durableId="294FE7A7"/>
  <w16cid:commentId w16cid:paraId="144D4034" w16cid:durableId="2209590B"/>
  <w16cid:commentId w16cid:paraId="08CAFC6F" w16cid:durableId="46EA8780"/>
  <w16cid:commentId w16cid:paraId="06B9BCA8" w16cid:durableId="263911E3"/>
  <w16cid:commentId w16cid:paraId="11768BA9" w16cid:durableId="2A40DF39"/>
  <w16cid:commentId w16cid:paraId="771E8154" w16cid:durableId="40C87BDD"/>
  <w16cid:commentId w16cid:paraId="3D9AB56F" w16cid:durableId="5BC7EF73"/>
  <w16cid:commentId w16cid:paraId="7779D146" w16cid:durableId="16580DC0"/>
  <w16cid:commentId w16cid:paraId="13973881" w16cid:durableId="294F9AD1"/>
  <w16cid:commentId w16cid:paraId="3AF80E2C" w16cid:durableId="2994288C"/>
  <w16cid:commentId w16cid:paraId="0226A7B4" w16cid:durableId="79703402"/>
  <w16cid:commentId w16cid:paraId="055F2451" w16cid:durableId="086FFFBF"/>
  <w16cid:commentId w16cid:paraId="1DD045E7" w16cid:durableId="24D4E174"/>
  <w16cid:commentId w16cid:paraId="7F775033" w16cid:durableId="3FD4EE1A"/>
  <w16cid:commentId w16cid:paraId="4459EC87" w16cid:durableId="1A7CBBB4"/>
  <w16cid:commentId w16cid:paraId="7E5C5BC3" w16cid:durableId="128C9583"/>
  <w16cid:commentId w16cid:paraId="325E13BE" w16cid:durableId="35B7F906"/>
  <w16cid:commentId w16cid:paraId="00CB2529" w16cid:durableId="6A39A670"/>
  <w16cid:commentId w16cid:paraId="47F76441" w16cid:durableId="764D406B"/>
  <w16cid:commentId w16cid:paraId="5A95DB57" w16cid:durableId="7EA846DE"/>
  <w16cid:commentId w16cid:paraId="3AAB61D6" w16cid:durableId="16E16AE0"/>
  <w16cid:commentId w16cid:paraId="3F43015C" w16cid:durableId="60375836"/>
  <w16cid:commentId w16cid:paraId="052F79FB" w16cid:durableId="7549950B"/>
  <w16cid:commentId w16cid:paraId="147C1495" w16cid:durableId="2A280932"/>
  <w16cid:commentId w16cid:paraId="28595F4E" w16cid:durableId="587532DE"/>
  <w16cid:commentId w16cid:paraId="27391978" w16cid:durableId="27391978"/>
  <w16cid:commentId w16cid:paraId="13FC0267" w16cid:durableId="13FC0267"/>
  <w16cid:commentId w16cid:paraId="4BE95AE0" w16cid:durableId="01BB3F91"/>
  <w16cid:commentId w16cid:paraId="6C0AEA72" w16cid:durableId="2A40F393"/>
  <w16cid:commentId w16cid:paraId="225E9494" w16cid:durableId="7648B375"/>
  <w16cid:commentId w16cid:paraId="16BD94DC" w16cid:durableId="2A4BA609"/>
  <w16cid:commentId w16cid:paraId="3B06EBFA" w16cid:durableId="3B06EBFA"/>
  <w16cid:commentId w16cid:paraId="46CD2116" w16cid:durableId="46CD2116"/>
  <w16cid:commentId w16cid:paraId="18A40BB4" w16cid:durableId="18A40BB4"/>
  <w16cid:commentId w16cid:paraId="0A38B397" w16cid:durableId="0A38B397"/>
  <w16cid:commentId w16cid:paraId="4A4BF949" w16cid:durableId="4A4BF949"/>
  <w16cid:commentId w16cid:paraId="30E6A6AF" w16cid:durableId="30E6A6AF"/>
  <w16cid:commentId w16cid:paraId="4565A232" w16cid:durableId="2A3BC39A"/>
  <w16cid:commentId w16cid:paraId="46731BAC" w16cid:durableId="3576377C"/>
  <w16cid:commentId w16cid:paraId="4108D3E5" w16cid:durableId="44DAE870"/>
  <w16cid:commentId w16cid:paraId="669C916A" w16cid:durableId="152DAAC0"/>
  <w16cid:commentId w16cid:paraId="3D53E1CC" w16cid:durableId="6F8E2221"/>
  <w16cid:commentId w16cid:paraId="18FCAC7E" w16cid:durableId="5FAA05B6"/>
  <w16cid:commentId w16cid:paraId="21CF69AE" w16cid:durableId="3CE4F04E"/>
  <w16cid:commentId w16cid:paraId="14C5D167" w16cid:durableId="032186DB"/>
  <w16cid:commentId w16cid:paraId="5C965169" w16cid:durableId="3282974A"/>
  <w16cid:commentId w16cid:paraId="3A409E12" w16cid:durableId="2A40F4A1"/>
  <w16cid:commentId w16cid:paraId="23B68C45" w16cid:durableId="2A40F4B0"/>
  <w16cid:commentId w16cid:paraId="1CC747DB" w16cid:durableId="2A40F4B8"/>
  <w16cid:commentId w16cid:paraId="73B6E791" w16cid:durableId="294FA9E3"/>
  <w16cid:commentId w16cid:paraId="17C38F10" w16cid:durableId="2A40F4C3"/>
  <w16cid:commentId w16cid:paraId="78BC49F7" w16cid:durableId="7FC370CC"/>
  <w16cid:commentId w16cid:paraId="01A1F183" w16cid:durableId="4796B300"/>
  <w16cid:commentId w16cid:paraId="0187C2B9" w16cid:durableId="17B355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EC245" w14:textId="77777777" w:rsidR="00D756B6" w:rsidRDefault="00D756B6" w:rsidP="00C23085">
      <w:pPr>
        <w:spacing w:before="0" w:after="0"/>
      </w:pPr>
      <w:r>
        <w:separator/>
      </w:r>
    </w:p>
  </w:endnote>
  <w:endnote w:type="continuationSeparator" w:id="0">
    <w:p w14:paraId="7FE3F8A7" w14:textId="77777777" w:rsidR="00D756B6" w:rsidRDefault="00D756B6" w:rsidP="00C23085">
      <w:pPr>
        <w:spacing w:before="0" w:after="0"/>
      </w:pPr>
      <w:r>
        <w:continuationSeparator/>
      </w:r>
    </w:p>
  </w:endnote>
  <w:endnote w:type="continuationNotice" w:id="1">
    <w:p w14:paraId="5CECA346" w14:textId="77777777" w:rsidR="00D756B6" w:rsidRDefault="00D756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9271903"/>
      <w:docPartObj>
        <w:docPartGallery w:val="Page Numbers (Bottom of Page)"/>
        <w:docPartUnique/>
      </w:docPartObj>
    </w:sdtPr>
    <w:sdtEndPr>
      <w:rPr>
        <w:noProof/>
      </w:rPr>
    </w:sdtEndPr>
    <w:sdtContent>
      <w:p w14:paraId="56527131" w14:textId="0122FE54" w:rsidR="00D756B6" w:rsidRDefault="00D756B6">
        <w:pPr>
          <w:pStyle w:val="Footer"/>
          <w:jc w:val="center"/>
        </w:pPr>
        <w:r>
          <w:fldChar w:fldCharType="begin"/>
        </w:r>
        <w:r>
          <w:instrText xml:space="preserve"> PAGE   \* MERGEFORMAT </w:instrText>
        </w:r>
        <w:r>
          <w:fldChar w:fldCharType="separate"/>
        </w:r>
        <w:r w:rsidR="00146104">
          <w:rPr>
            <w:noProof/>
          </w:rPr>
          <w:t>746</w:t>
        </w:r>
        <w:r>
          <w:rPr>
            <w:noProof/>
          </w:rPr>
          <w:fldChar w:fldCharType="end"/>
        </w:r>
      </w:p>
    </w:sdtContent>
  </w:sdt>
  <w:p w14:paraId="555CAE41" w14:textId="77777777" w:rsidR="00D756B6" w:rsidRDefault="00D75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50AA5" w14:textId="77777777" w:rsidR="00D756B6" w:rsidRDefault="00D756B6" w:rsidP="00C23085">
      <w:pPr>
        <w:spacing w:before="0" w:after="0"/>
      </w:pPr>
      <w:r>
        <w:separator/>
      </w:r>
    </w:p>
  </w:footnote>
  <w:footnote w:type="continuationSeparator" w:id="0">
    <w:p w14:paraId="4BEF9528" w14:textId="77777777" w:rsidR="00D756B6" w:rsidRDefault="00D756B6" w:rsidP="00C23085">
      <w:pPr>
        <w:spacing w:before="0" w:after="0"/>
      </w:pPr>
      <w:r>
        <w:continuationSeparator/>
      </w:r>
    </w:p>
  </w:footnote>
  <w:footnote w:type="continuationNotice" w:id="1">
    <w:p w14:paraId="6900B918" w14:textId="77777777" w:rsidR="00D756B6" w:rsidRDefault="00D756B6">
      <w:pPr>
        <w:spacing w:before="0" w:after="0"/>
      </w:pPr>
    </w:p>
  </w:footnote>
  <w:footnote w:id="2">
    <w:p w14:paraId="5FDFF635" w14:textId="2259F4B0" w:rsidR="00D756B6" w:rsidRPr="007E2E8C" w:rsidRDefault="00D756B6" w:rsidP="00872AFE">
      <w:pPr>
        <w:pStyle w:val="FootnoteText"/>
        <w:rPr>
          <w:lang w:val="en-GB"/>
        </w:rPr>
      </w:pPr>
      <w:r>
        <w:rPr>
          <w:rStyle w:val="FootnoteReference"/>
        </w:rPr>
        <w:footnoteRef/>
      </w:r>
      <w:del w:id="9962" w:author="Author">
        <w:r w:rsidRPr="00672CF7" w:rsidDel="003323F0">
          <w:rPr>
            <w:lang w:val="en-IE"/>
          </w:rPr>
          <w:delText xml:space="preserve"> </w:delText>
        </w:r>
        <w:r w:rsidDel="003323F0">
          <w:rPr>
            <w:lang w:val="en-IE"/>
          </w:rPr>
          <w:delText xml:space="preserve"> </w:delText>
        </w:r>
      </w:del>
      <w:ins w:id="9963" w:author="Author">
        <w:r w:rsidR="003323F0">
          <w:rPr>
            <w:lang w:val="en-IE"/>
          </w:rPr>
          <w:t xml:space="preserve"> </w:t>
        </w:r>
      </w:ins>
      <w:r>
        <w:rPr>
          <w:lang w:val="en-GB"/>
        </w:rPr>
        <w:t xml:space="preserve">As set out in Article 223 of Directive 2009/138/EC of the European Parliament and of the Council of 25 </w:t>
      </w:r>
      <w:r>
        <w:rPr>
          <w:lang w:val="en-GB"/>
        </w:rPr>
        <w:br/>
      </w:r>
      <w:del w:id="9964" w:author="Author">
        <w:r w:rsidDel="003323F0">
          <w:rPr>
            <w:lang w:val="en-GB"/>
          </w:rPr>
          <w:delText xml:space="preserve">  </w:delText>
        </w:r>
      </w:del>
      <w:ins w:id="9965" w:author="Author">
        <w:r w:rsidR="003323F0">
          <w:rPr>
            <w:lang w:val="en-GB"/>
          </w:rPr>
          <w:t xml:space="preserve"> </w:t>
        </w:r>
      </w:ins>
      <w:del w:id="9966" w:author="Author">
        <w:r w:rsidDel="003323F0">
          <w:rPr>
            <w:lang w:val="en-GB"/>
          </w:rPr>
          <w:delText xml:space="preserve">  </w:delText>
        </w:r>
      </w:del>
      <w:ins w:id="9967" w:author="Author">
        <w:r w:rsidR="003323F0">
          <w:rPr>
            <w:lang w:val="en-GB"/>
          </w:rPr>
          <w:t xml:space="preserve"> </w:t>
        </w:r>
      </w:ins>
      <w:r>
        <w:rPr>
          <w:lang w:val="en-GB"/>
        </w:rPr>
        <w:t xml:space="preserve">November 2009 on the takin-up and pursuit of the business of Insurance and Reinsurance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9C553" w14:textId="1D186984" w:rsidR="00D756B6" w:rsidRDefault="00D756B6" w:rsidP="00847689">
    <w:pPr>
      <w:pStyle w:val="Header"/>
      <w:jc w:val="left"/>
    </w:pPr>
    <w:fldSimple w:instr=" DOCPROPERTY bjHeaderEvenPageDocProperty \* MERGEFORMAT " w:fldLock="1">
      <w:r w:rsidRPr="0066432B">
        <w:rPr>
          <w:color w:val="000000"/>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15647" w14:textId="51F718A2" w:rsidR="00D756B6" w:rsidRDefault="00D756B6" w:rsidP="00847689">
    <w:pPr>
      <w:pStyle w:val="Header"/>
      <w:jc w:val="left"/>
    </w:pPr>
    <w:fldSimple w:instr=" DOCPROPERTY bjHeaderBothDocProperty \* MERGEFORMAT " w:fldLock="1">
      <w:r w:rsidRPr="0066432B">
        <w:rPr>
          <w:color w:val="000000"/>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34EEA" w14:textId="4F24A269" w:rsidR="00D756B6" w:rsidRDefault="00D756B6" w:rsidP="00847689">
    <w:pPr>
      <w:pStyle w:val="Header"/>
      <w:jc w:val="left"/>
    </w:pPr>
    <w:fldSimple w:instr=" DOCPROPERTY bjHeaderFirstPageDocProperty \* MERGEFORMAT " w:fldLock="1">
      <w:r w:rsidRPr="0066432B">
        <w:rPr>
          <w:color w:val="000000"/>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B802B5"/>
    <w:multiLevelType w:val="hybridMultilevel"/>
    <w:tmpl w:val="7500137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E6B4DAA"/>
    <w:multiLevelType w:val="hybridMultilevel"/>
    <w:tmpl w:val="6D803E14"/>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902B3B"/>
    <w:multiLevelType w:val="hybridMultilevel"/>
    <w:tmpl w:val="3C54B3A6"/>
    <w:lvl w:ilvl="0" w:tplc="715A1874">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33713F"/>
    <w:multiLevelType w:val="hybridMultilevel"/>
    <w:tmpl w:val="EA9AC8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B42EB7"/>
    <w:multiLevelType w:val="hybridMultilevel"/>
    <w:tmpl w:val="C16004C4"/>
    <w:lvl w:ilvl="0" w:tplc="1D10720E">
      <w:start w:val="1"/>
      <w:numFmt w:val="bullet"/>
      <w:lvlText w:val=""/>
      <w:lvlJc w:val="left"/>
      <w:pPr>
        <w:ind w:left="1440" w:hanging="360"/>
      </w:pPr>
      <w:rPr>
        <w:rFonts w:ascii="Symbol" w:hAnsi="Symbol"/>
      </w:rPr>
    </w:lvl>
    <w:lvl w:ilvl="1" w:tplc="02DC26C0">
      <w:start w:val="1"/>
      <w:numFmt w:val="bullet"/>
      <w:lvlText w:val=""/>
      <w:lvlJc w:val="left"/>
      <w:pPr>
        <w:ind w:left="1440" w:hanging="360"/>
      </w:pPr>
      <w:rPr>
        <w:rFonts w:ascii="Symbol" w:hAnsi="Symbol"/>
      </w:rPr>
    </w:lvl>
    <w:lvl w:ilvl="2" w:tplc="F542A0F0">
      <w:start w:val="1"/>
      <w:numFmt w:val="bullet"/>
      <w:lvlText w:val=""/>
      <w:lvlJc w:val="left"/>
      <w:pPr>
        <w:ind w:left="1440" w:hanging="360"/>
      </w:pPr>
      <w:rPr>
        <w:rFonts w:ascii="Symbol" w:hAnsi="Symbol"/>
      </w:rPr>
    </w:lvl>
    <w:lvl w:ilvl="3" w:tplc="AE72EDC4">
      <w:start w:val="1"/>
      <w:numFmt w:val="bullet"/>
      <w:lvlText w:val=""/>
      <w:lvlJc w:val="left"/>
      <w:pPr>
        <w:ind w:left="1440" w:hanging="360"/>
      </w:pPr>
      <w:rPr>
        <w:rFonts w:ascii="Symbol" w:hAnsi="Symbol"/>
      </w:rPr>
    </w:lvl>
    <w:lvl w:ilvl="4" w:tplc="0A5CB6B0">
      <w:start w:val="1"/>
      <w:numFmt w:val="bullet"/>
      <w:lvlText w:val=""/>
      <w:lvlJc w:val="left"/>
      <w:pPr>
        <w:ind w:left="1440" w:hanging="360"/>
      </w:pPr>
      <w:rPr>
        <w:rFonts w:ascii="Symbol" w:hAnsi="Symbol"/>
      </w:rPr>
    </w:lvl>
    <w:lvl w:ilvl="5" w:tplc="FF88CF94">
      <w:start w:val="1"/>
      <w:numFmt w:val="bullet"/>
      <w:lvlText w:val=""/>
      <w:lvlJc w:val="left"/>
      <w:pPr>
        <w:ind w:left="1440" w:hanging="360"/>
      </w:pPr>
      <w:rPr>
        <w:rFonts w:ascii="Symbol" w:hAnsi="Symbol"/>
      </w:rPr>
    </w:lvl>
    <w:lvl w:ilvl="6" w:tplc="FDCAB76C">
      <w:start w:val="1"/>
      <w:numFmt w:val="bullet"/>
      <w:lvlText w:val=""/>
      <w:lvlJc w:val="left"/>
      <w:pPr>
        <w:ind w:left="1440" w:hanging="360"/>
      </w:pPr>
      <w:rPr>
        <w:rFonts w:ascii="Symbol" w:hAnsi="Symbol"/>
      </w:rPr>
    </w:lvl>
    <w:lvl w:ilvl="7" w:tplc="523E71BA">
      <w:start w:val="1"/>
      <w:numFmt w:val="bullet"/>
      <w:lvlText w:val=""/>
      <w:lvlJc w:val="left"/>
      <w:pPr>
        <w:ind w:left="1440" w:hanging="360"/>
      </w:pPr>
      <w:rPr>
        <w:rFonts w:ascii="Symbol" w:hAnsi="Symbol"/>
      </w:rPr>
    </w:lvl>
    <w:lvl w:ilvl="8" w:tplc="8060677C">
      <w:start w:val="1"/>
      <w:numFmt w:val="bullet"/>
      <w:lvlText w:val=""/>
      <w:lvlJc w:val="left"/>
      <w:pPr>
        <w:ind w:left="1440" w:hanging="360"/>
      </w:pPr>
      <w:rPr>
        <w:rFonts w:ascii="Symbol" w:hAnsi="Symbol"/>
      </w:rPr>
    </w:lvl>
  </w:abstractNum>
  <w:abstractNum w:abstractNumId="11" w15:restartNumberingAfterBreak="0">
    <w:nsid w:val="17F9523D"/>
    <w:multiLevelType w:val="hybridMultilevel"/>
    <w:tmpl w:val="8AD81F48"/>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AAC6678"/>
    <w:multiLevelType w:val="hybridMultilevel"/>
    <w:tmpl w:val="AEAC7370"/>
    <w:lvl w:ilvl="0" w:tplc="21983F2A">
      <w:start w:val="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1D417170"/>
    <w:multiLevelType w:val="hybridMultilevel"/>
    <w:tmpl w:val="4DCABFD4"/>
    <w:lvl w:ilvl="0" w:tplc="325409FC">
      <w:start w:val="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08240A8"/>
    <w:multiLevelType w:val="hybridMultilevel"/>
    <w:tmpl w:val="76F4F7AA"/>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50B54F4"/>
    <w:multiLevelType w:val="singleLevel"/>
    <w:tmpl w:val="FFFFFFFF"/>
    <w:lvl w:ilvl="0">
      <w:numFmt w:val="decimal"/>
      <w:lvlText w:val="*"/>
      <w:lvlJc w:val="left"/>
      <w:rPr>
        <w:rFonts w:cs="Times New Roman"/>
      </w:rPr>
    </w:lvl>
  </w:abstractNum>
  <w:abstractNum w:abstractNumId="17"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CE52CF"/>
    <w:multiLevelType w:val="hybridMultilevel"/>
    <w:tmpl w:val="343410AC"/>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3057CB8"/>
    <w:multiLevelType w:val="hybridMultilevel"/>
    <w:tmpl w:val="760C1692"/>
    <w:styleLink w:val="Formatvorlage3"/>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1"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50792F"/>
    <w:multiLevelType w:val="hybridMultilevel"/>
    <w:tmpl w:val="C7CC6C2A"/>
    <w:lvl w:ilvl="0" w:tplc="DF76678A">
      <w:start w:val="1"/>
      <w:numFmt w:val="bullet"/>
      <w:lvlText w:val=""/>
      <w:lvlJc w:val="left"/>
      <w:pPr>
        <w:ind w:left="1440" w:hanging="360"/>
      </w:pPr>
      <w:rPr>
        <w:rFonts w:ascii="Symbol" w:hAnsi="Symbol"/>
      </w:rPr>
    </w:lvl>
    <w:lvl w:ilvl="1" w:tplc="BA84E9FA">
      <w:start w:val="1"/>
      <w:numFmt w:val="bullet"/>
      <w:lvlText w:val=""/>
      <w:lvlJc w:val="left"/>
      <w:pPr>
        <w:ind w:left="1440" w:hanging="360"/>
      </w:pPr>
      <w:rPr>
        <w:rFonts w:ascii="Symbol" w:hAnsi="Symbol"/>
      </w:rPr>
    </w:lvl>
    <w:lvl w:ilvl="2" w:tplc="C2DC2D98">
      <w:start w:val="1"/>
      <w:numFmt w:val="bullet"/>
      <w:lvlText w:val=""/>
      <w:lvlJc w:val="left"/>
      <w:pPr>
        <w:ind w:left="1440" w:hanging="360"/>
      </w:pPr>
      <w:rPr>
        <w:rFonts w:ascii="Symbol" w:hAnsi="Symbol"/>
      </w:rPr>
    </w:lvl>
    <w:lvl w:ilvl="3" w:tplc="85E4E7B0">
      <w:start w:val="1"/>
      <w:numFmt w:val="bullet"/>
      <w:lvlText w:val=""/>
      <w:lvlJc w:val="left"/>
      <w:pPr>
        <w:ind w:left="1440" w:hanging="360"/>
      </w:pPr>
      <w:rPr>
        <w:rFonts w:ascii="Symbol" w:hAnsi="Symbol"/>
      </w:rPr>
    </w:lvl>
    <w:lvl w:ilvl="4" w:tplc="C9601D76">
      <w:start w:val="1"/>
      <w:numFmt w:val="bullet"/>
      <w:lvlText w:val=""/>
      <w:lvlJc w:val="left"/>
      <w:pPr>
        <w:ind w:left="1440" w:hanging="360"/>
      </w:pPr>
      <w:rPr>
        <w:rFonts w:ascii="Symbol" w:hAnsi="Symbol"/>
      </w:rPr>
    </w:lvl>
    <w:lvl w:ilvl="5" w:tplc="9E406BBE">
      <w:start w:val="1"/>
      <w:numFmt w:val="bullet"/>
      <w:lvlText w:val=""/>
      <w:lvlJc w:val="left"/>
      <w:pPr>
        <w:ind w:left="1440" w:hanging="360"/>
      </w:pPr>
      <w:rPr>
        <w:rFonts w:ascii="Symbol" w:hAnsi="Symbol"/>
      </w:rPr>
    </w:lvl>
    <w:lvl w:ilvl="6" w:tplc="F33E55D8">
      <w:start w:val="1"/>
      <w:numFmt w:val="bullet"/>
      <w:lvlText w:val=""/>
      <w:lvlJc w:val="left"/>
      <w:pPr>
        <w:ind w:left="1440" w:hanging="360"/>
      </w:pPr>
      <w:rPr>
        <w:rFonts w:ascii="Symbol" w:hAnsi="Symbol"/>
      </w:rPr>
    </w:lvl>
    <w:lvl w:ilvl="7" w:tplc="D4041DF4">
      <w:start w:val="1"/>
      <w:numFmt w:val="bullet"/>
      <w:lvlText w:val=""/>
      <w:lvlJc w:val="left"/>
      <w:pPr>
        <w:ind w:left="1440" w:hanging="360"/>
      </w:pPr>
      <w:rPr>
        <w:rFonts w:ascii="Symbol" w:hAnsi="Symbol"/>
      </w:rPr>
    </w:lvl>
    <w:lvl w:ilvl="8" w:tplc="6D084902">
      <w:start w:val="1"/>
      <w:numFmt w:val="bullet"/>
      <w:lvlText w:val=""/>
      <w:lvlJc w:val="left"/>
      <w:pPr>
        <w:ind w:left="1440" w:hanging="360"/>
      </w:pPr>
      <w:rPr>
        <w:rFonts w:ascii="Symbol" w:hAnsi="Symbol"/>
      </w:rPr>
    </w:lvl>
  </w:abstractNum>
  <w:abstractNum w:abstractNumId="25" w15:restartNumberingAfterBreak="0">
    <w:nsid w:val="3A8B2793"/>
    <w:multiLevelType w:val="hybridMultilevel"/>
    <w:tmpl w:val="E7BA6F8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EDE0DE7"/>
    <w:multiLevelType w:val="hybridMultilevel"/>
    <w:tmpl w:val="293C3488"/>
    <w:lvl w:ilvl="0" w:tplc="9194725C">
      <w:start w:val="1"/>
      <w:numFmt w:val="bullet"/>
      <w:lvlText w:val=""/>
      <w:lvlJc w:val="left"/>
      <w:pPr>
        <w:ind w:left="720" w:hanging="360"/>
      </w:pPr>
      <w:rPr>
        <w:rFonts w:ascii="Symbol" w:hAnsi="Symbol"/>
      </w:rPr>
    </w:lvl>
    <w:lvl w:ilvl="1" w:tplc="BE843E00">
      <w:start w:val="1"/>
      <w:numFmt w:val="bullet"/>
      <w:lvlText w:val=""/>
      <w:lvlJc w:val="left"/>
      <w:pPr>
        <w:ind w:left="720" w:hanging="360"/>
      </w:pPr>
      <w:rPr>
        <w:rFonts w:ascii="Symbol" w:hAnsi="Symbol"/>
      </w:rPr>
    </w:lvl>
    <w:lvl w:ilvl="2" w:tplc="E8B049A2">
      <w:start w:val="1"/>
      <w:numFmt w:val="bullet"/>
      <w:lvlText w:val=""/>
      <w:lvlJc w:val="left"/>
      <w:pPr>
        <w:ind w:left="720" w:hanging="360"/>
      </w:pPr>
      <w:rPr>
        <w:rFonts w:ascii="Symbol" w:hAnsi="Symbol"/>
      </w:rPr>
    </w:lvl>
    <w:lvl w:ilvl="3" w:tplc="5370558C">
      <w:start w:val="1"/>
      <w:numFmt w:val="bullet"/>
      <w:lvlText w:val=""/>
      <w:lvlJc w:val="left"/>
      <w:pPr>
        <w:ind w:left="720" w:hanging="360"/>
      </w:pPr>
      <w:rPr>
        <w:rFonts w:ascii="Symbol" w:hAnsi="Symbol"/>
      </w:rPr>
    </w:lvl>
    <w:lvl w:ilvl="4" w:tplc="6ABE7C66">
      <w:start w:val="1"/>
      <w:numFmt w:val="bullet"/>
      <w:lvlText w:val=""/>
      <w:lvlJc w:val="left"/>
      <w:pPr>
        <w:ind w:left="720" w:hanging="360"/>
      </w:pPr>
      <w:rPr>
        <w:rFonts w:ascii="Symbol" w:hAnsi="Symbol"/>
      </w:rPr>
    </w:lvl>
    <w:lvl w:ilvl="5" w:tplc="E7E033E8">
      <w:start w:val="1"/>
      <w:numFmt w:val="bullet"/>
      <w:lvlText w:val=""/>
      <w:lvlJc w:val="left"/>
      <w:pPr>
        <w:ind w:left="720" w:hanging="360"/>
      </w:pPr>
      <w:rPr>
        <w:rFonts w:ascii="Symbol" w:hAnsi="Symbol"/>
      </w:rPr>
    </w:lvl>
    <w:lvl w:ilvl="6" w:tplc="C1BAA3E6">
      <w:start w:val="1"/>
      <w:numFmt w:val="bullet"/>
      <w:lvlText w:val=""/>
      <w:lvlJc w:val="left"/>
      <w:pPr>
        <w:ind w:left="720" w:hanging="360"/>
      </w:pPr>
      <w:rPr>
        <w:rFonts w:ascii="Symbol" w:hAnsi="Symbol"/>
      </w:rPr>
    </w:lvl>
    <w:lvl w:ilvl="7" w:tplc="1F9891C8">
      <w:start w:val="1"/>
      <w:numFmt w:val="bullet"/>
      <w:lvlText w:val=""/>
      <w:lvlJc w:val="left"/>
      <w:pPr>
        <w:ind w:left="720" w:hanging="360"/>
      </w:pPr>
      <w:rPr>
        <w:rFonts w:ascii="Symbol" w:hAnsi="Symbol"/>
      </w:rPr>
    </w:lvl>
    <w:lvl w:ilvl="8" w:tplc="0B72944E">
      <w:start w:val="1"/>
      <w:numFmt w:val="bullet"/>
      <w:lvlText w:val=""/>
      <w:lvlJc w:val="left"/>
      <w:pPr>
        <w:ind w:left="720" w:hanging="360"/>
      </w:pPr>
      <w:rPr>
        <w:rFonts w:ascii="Symbol" w:hAnsi="Symbol"/>
      </w:rPr>
    </w:lvl>
  </w:abstractNum>
  <w:abstractNum w:abstractNumId="28" w15:restartNumberingAfterBreak="0">
    <w:nsid w:val="407E6785"/>
    <w:multiLevelType w:val="hybridMultilevel"/>
    <w:tmpl w:val="3F58722A"/>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30"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3"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4" w15:restartNumberingAfterBreak="0">
    <w:nsid w:val="492D7CF2"/>
    <w:multiLevelType w:val="hybridMultilevel"/>
    <w:tmpl w:val="4B3CCE3C"/>
    <w:lvl w:ilvl="0" w:tplc="1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49772236"/>
    <w:multiLevelType w:val="hybridMultilevel"/>
    <w:tmpl w:val="E974A63C"/>
    <w:styleLink w:val="Formatvorlage1"/>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8"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9" w15:restartNumberingAfterBreak="0">
    <w:nsid w:val="4EB95802"/>
    <w:multiLevelType w:val="multilevel"/>
    <w:tmpl w:val="0407001D"/>
    <w:styleLink w:val="Formatvorlage4"/>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4"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54F15652"/>
    <w:multiLevelType w:val="hybridMultilevel"/>
    <w:tmpl w:val="B770CE38"/>
    <w:lvl w:ilvl="0" w:tplc="325409FC">
      <w:start w:val="8"/>
      <w:numFmt w:val="bullet"/>
      <w:lvlText w:val="-"/>
      <w:lvlJc w:val="left"/>
      <w:pPr>
        <w:ind w:left="783" w:hanging="360"/>
      </w:pPr>
      <w:rPr>
        <w:rFonts w:ascii="Times New Roman" w:eastAsia="Times New Roman" w:hAnsi="Times New Roman" w:cs="Times New Roman"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46" w15:restartNumberingAfterBreak="0">
    <w:nsid w:val="55B84BAA"/>
    <w:multiLevelType w:val="hybridMultilevel"/>
    <w:tmpl w:val="EB62B06C"/>
    <w:lvl w:ilvl="0" w:tplc="A3B4D890">
      <w:start w:val="3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8340001"/>
    <w:multiLevelType w:val="hybridMultilevel"/>
    <w:tmpl w:val="B1967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A885F61"/>
    <w:multiLevelType w:val="hybridMultilevel"/>
    <w:tmpl w:val="4B3CCE3C"/>
    <w:lvl w:ilvl="0" w:tplc="18090017">
      <w:start w:val="1"/>
      <w:numFmt w:val="low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5D08592A"/>
    <w:multiLevelType w:val="hybridMultilevel"/>
    <w:tmpl w:val="70DC45CA"/>
    <w:lvl w:ilvl="0" w:tplc="9C9CA6F4">
      <w:start w:val="4"/>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3" w15:restartNumberingAfterBreak="0">
    <w:nsid w:val="5DFE33E4"/>
    <w:multiLevelType w:val="hybridMultilevel"/>
    <w:tmpl w:val="05700E9A"/>
    <w:lvl w:ilvl="0" w:tplc="18090017">
      <w:start w:val="1"/>
      <w:numFmt w:val="lowerLetter"/>
      <w:lvlText w:val="%1)"/>
      <w:lvlJc w:val="left"/>
      <w:pPr>
        <w:ind w:left="720" w:hanging="360"/>
      </w:pPr>
      <w:rPr>
        <w:rFonts w:hint="default"/>
      </w:rPr>
    </w:lvl>
    <w:lvl w:ilvl="1" w:tplc="1809001B">
      <w:start w:val="1"/>
      <w:numFmt w:val="lowerRoman"/>
      <w:lvlText w:val="%2."/>
      <w:lvlJc w:val="righ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4" w15:restartNumberingAfterBreak="0">
    <w:nsid w:val="5F9B7996"/>
    <w:multiLevelType w:val="hybridMultilevel"/>
    <w:tmpl w:val="71F67D18"/>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0B7181C"/>
    <w:multiLevelType w:val="hybridMultilevel"/>
    <w:tmpl w:val="483C9EA4"/>
    <w:lvl w:ilvl="0" w:tplc="FE5E1E52">
      <w:start w:val="1"/>
      <w:numFmt w:val="lowerRoman"/>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64D76824"/>
    <w:multiLevelType w:val="hybridMultilevel"/>
    <w:tmpl w:val="104A35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9" w15:restartNumberingAfterBreak="0">
    <w:nsid w:val="692F0EC0"/>
    <w:multiLevelType w:val="multilevel"/>
    <w:tmpl w:val="51EEA844"/>
    <w:styleLink w:val="Formatvorlage2"/>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6C0F49EB"/>
    <w:multiLevelType w:val="hybridMultilevel"/>
    <w:tmpl w:val="F0AA2B26"/>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EE509B5"/>
    <w:multiLevelType w:val="hybridMultilevel"/>
    <w:tmpl w:val="2BACD6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5" w15:restartNumberingAfterBreak="0">
    <w:nsid w:val="73DC1711"/>
    <w:multiLevelType w:val="hybridMultilevel"/>
    <w:tmpl w:val="58426C1C"/>
    <w:lvl w:ilvl="0" w:tplc="6BDE94E4">
      <w:start w:val="19"/>
      <w:numFmt w:val="bullet"/>
      <w:lvlText w:val="-"/>
      <w:lvlJc w:val="left"/>
      <w:pPr>
        <w:ind w:left="720" w:hanging="360"/>
      </w:pPr>
      <w:rPr>
        <w:rFonts w:ascii="Calibri" w:eastAsia="Cambr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5F62842"/>
    <w:multiLevelType w:val="hybridMultilevel"/>
    <w:tmpl w:val="6898F8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7" w15:restartNumberingAfterBreak="0">
    <w:nsid w:val="7B827631"/>
    <w:multiLevelType w:val="hybridMultilevel"/>
    <w:tmpl w:val="ED44CC82"/>
    <w:lvl w:ilvl="0" w:tplc="325409FC">
      <w:start w:val="8"/>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BBB79E1"/>
    <w:multiLevelType w:val="hybridMultilevel"/>
    <w:tmpl w:val="01E07096"/>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2C760C"/>
    <w:multiLevelType w:val="hybridMultilevel"/>
    <w:tmpl w:val="DA0A3F1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F25786C"/>
    <w:multiLevelType w:val="hybridMultilevel"/>
    <w:tmpl w:val="0792C0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2"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777725835">
    <w:abstractNumId w:val="44"/>
  </w:num>
  <w:num w:numId="2" w16cid:durableId="1337148732">
    <w:abstractNumId w:val="29"/>
  </w:num>
  <w:num w:numId="3" w16cid:durableId="510024156">
    <w:abstractNumId w:val="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4" w16cid:durableId="743063872">
    <w:abstractNumId w:val="7"/>
  </w:num>
  <w:num w:numId="5" w16cid:durableId="1829318652">
    <w:abstractNumId w:val="55"/>
  </w:num>
  <w:num w:numId="6" w16cid:durableId="2035617227">
    <w:abstractNumId w:val="57"/>
  </w:num>
  <w:num w:numId="7" w16cid:durableId="145360921">
    <w:abstractNumId w:val="34"/>
  </w:num>
  <w:num w:numId="8" w16cid:durableId="771128655">
    <w:abstractNumId w:val="48"/>
  </w:num>
  <w:num w:numId="9" w16cid:durableId="733503149">
    <w:abstractNumId w:val="53"/>
  </w:num>
  <w:num w:numId="10" w16cid:durableId="783427280">
    <w:abstractNumId w:val="51"/>
  </w:num>
  <w:num w:numId="11" w16cid:durableId="1706715963">
    <w:abstractNumId w:val="14"/>
  </w:num>
  <w:num w:numId="12" w16cid:durableId="2085183765">
    <w:abstractNumId w:val="61"/>
  </w:num>
  <w:num w:numId="13" w16cid:durableId="835418134">
    <w:abstractNumId w:val="66"/>
  </w:num>
  <w:num w:numId="14" w16cid:durableId="543491139">
    <w:abstractNumId w:val="45"/>
  </w:num>
  <w:num w:numId="15" w16cid:durableId="1244486389">
    <w:abstractNumId w:val="67"/>
  </w:num>
  <w:num w:numId="16" w16cid:durableId="740295886">
    <w:abstractNumId w:val="64"/>
  </w:num>
  <w:num w:numId="17" w16cid:durableId="443886538">
    <w:abstractNumId w:val="4"/>
  </w:num>
  <w:num w:numId="18" w16cid:durableId="1678386579">
    <w:abstractNumId w:val="9"/>
  </w:num>
  <w:num w:numId="19" w16cid:durableId="228924228">
    <w:abstractNumId w:val="30"/>
  </w:num>
  <w:num w:numId="20" w16cid:durableId="452597463">
    <w:abstractNumId w:val="31"/>
  </w:num>
  <w:num w:numId="21" w16cid:durableId="13299460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940973">
    <w:abstractNumId w:val="2"/>
  </w:num>
  <w:num w:numId="23" w16cid:durableId="12615728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7369947">
    <w:abstractNumId w:val="52"/>
    <w:lvlOverride w:ilvl="0">
      <w:startOverride w:val="1"/>
    </w:lvlOverride>
    <w:lvlOverride w:ilvl="1"/>
    <w:lvlOverride w:ilvl="2"/>
    <w:lvlOverride w:ilvl="3"/>
    <w:lvlOverride w:ilvl="4"/>
    <w:lvlOverride w:ilvl="5"/>
    <w:lvlOverride w:ilvl="6"/>
    <w:lvlOverride w:ilvl="7"/>
    <w:lvlOverride w:ilvl="8"/>
  </w:num>
  <w:num w:numId="25" w16cid:durableId="615254232">
    <w:abstractNumId w:val="43"/>
    <w:lvlOverride w:ilvl="0">
      <w:startOverride w:val="1"/>
    </w:lvlOverride>
    <w:lvlOverride w:ilvl="1"/>
    <w:lvlOverride w:ilvl="2"/>
    <w:lvlOverride w:ilvl="3"/>
    <w:lvlOverride w:ilvl="4"/>
    <w:lvlOverride w:ilvl="5"/>
    <w:lvlOverride w:ilvl="6"/>
    <w:lvlOverride w:ilvl="7"/>
    <w:lvlOverride w:ilvl="8"/>
  </w:num>
  <w:num w:numId="26" w16cid:durableId="68773680">
    <w:abstractNumId w:val="71"/>
  </w:num>
  <w:num w:numId="27" w16cid:durableId="1675381807">
    <w:abstractNumId w:val="5"/>
  </w:num>
  <w:num w:numId="28" w16cid:durableId="1659109649">
    <w:abstractNumId w:val="33"/>
  </w:num>
  <w:num w:numId="29" w16cid:durableId="1202867440">
    <w:abstractNumId w:val="32"/>
  </w:num>
  <w:num w:numId="30" w16cid:durableId="359747373">
    <w:abstractNumId w:val="72"/>
  </w:num>
  <w:num w:numId="31" w16cid:durableId="695227714">
    <w:abstractNumId w:val="37"/>
  </w:num>
  <w:num w:numId="32" w16cid:durableId="1711563804">
    <w:abstractNumId w:val="1"/>
  </w:num>
  <w:num w:numId="33" w16cid:durableId="34044233">
    <w:abstractNumId w:val="50"/>
  </w:num>
  <w:num w:numId="34" w16cid:durableId="1722438740">
    <w:abstractNumId w:val="63"/>
  </w:num>
  <w:num w:numId="35" w16cid:durableId="687830276">
    <w:abstractNumId w:val="35"/>
  </w:num>
  <w:num w:numId="36" w16cid:durableId="197594762">
    <w:abstractNumId w:val="59"/>
  </w:num>
  <w:num w:numId="37" w16cid:durableId="874806017">
    <w:abstractNumId w:val="62"/>
  </w:num>
  <w:num w:numId="38" w16cid:durableId="1848518580">
    <w:abstractNumId w:val="13"/>
  </w:num>
  <w:num w:numId="39" w16cid:durableId="52432779">
    <w:abstractNumId w:val="56"/>
  </w:num>
  <w:num w:numId="40" w16cid:durableId="140586052">
    <w:abstractNumId w:val="22"/>
  </w:num>
  <w:num w:numId="41" w16cid:durableId="1006905665">
    <w:abstractNumId w:val="40"/>
  </w:num>
  <w:num w:numId="42" w16cid:durableId="744692975">
    <w:abstractNumId w:val="18"/>
  </w:num>
  <w:num w:numId="43" w16cid:durableId="1088310377">
    <w:abstractNumId w:val="58"/>
  </w:num>
  <w:num w:numId="44" w16cid:durableId="961763421">
    <w:abstractNumId w:val="49"/>
  </w:num>
  <w:num w:numId="45" w16cid:durableId="1600601300">
    <w:abstractNumId w:val="20"/>
  </w:num>
  <w:num w:numId="46" w16cid:durableId="414205590">
    <w:abstractNumId w:val="39"/>
  </w:num>
  <w:num w:numId="47" w16cid:durableId="1479374928">
    <w:abstractNumId w:val="6"/>
  </w:num>
  <w:num w:numId="48" w16cid:durableId="1687099008">
    <w:abstractNumId w:val="21"/>
  </w:num>
  <w:num w:numId="49" w16cid:durableId="1538348328">
    <w:abstractNumId w:val="23"/>
  </w:num>
  <w:num w:numId="50" w16cid:durableId="798573870">
    <w:abstractNumId w:val="38"/>
  </w:num>
  <w:num w:numId="51" w16cid:durableId="989797262">
    <w:abstractNumId w:val="41"/>
  </w:num>
  <w:num w:numId="52" w16cid:durableId="2054385287">
    <w:abstractNumId w:val="16"/>
  </w:num>
  <w:num w:numId="53" w16cid:durableId="366032935">
    <w:abstractNumId w:val="46"/>
  </w:num>
  <w:num w:numId="54" w16cid:durableId="1079861164">
    <w:abstractNumId w:val="54"/>
  </w:num>
  <w:num w:numId="55" w16cid:durableId="2091461822">
    <w:abstractNumId w:val="25"/>
  </w:num>
  <w:num w:numId="56" w16cid:durableId="912395930">
    <w:abstractNumId w:val="68"/>
  </w:num>
  <w:num w:numId="57" w16cid:durableId="198011459">
    <w:abstractNumId w:val="69"/>
  </w:num>
  <w:num w:numId="58" w16cid:durableId="1472408082">
    <w:abstractNumId w:val="3"/>
  </w:num>
  <w:num w:numId="59" w16cid:durableId="1162740001">
    <w:abstractNumId w:val="15"/>
  </w:num>
  <w:num w:numId="60" w16cid:durableId="2005819954">
    <w:abstractNumId w:val="60"/>
  </w:num>
  <w:num w:numId="61" w16cid:durableId="292752710">
    <w:abstractNumId w:val="11"/>
  </w:num>
  <w:num w:numId="62" w16cid:durableId="1735002349">
    <w:abstractNumId w:val="19"/>
  </w:num>
  <w:num w:numId="63" w16cid:durableId="1280793489">
    <w:abstractNumId w:val="28"/>
  </w:num>
  <w:num w:numId="64" w16cid:durableId="1393388054">
    <w:abstractNumId w:val="26"/>
  </w:num>
  <w:num w:numId="65" w16cid:durableId="784890314">
    <w:abstractNumId w:val="17"/>
  </w:num>
  <w:num w:numId="66" w16cid:durableId="1240599321">
    <w:abstractNumId w:val="27"/>
  </w:num>
  <w:num w:numId="67" w16cid:durableId="11452079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0804086">
    <w:abstractNumId w:val="10"/>
  </w:num>
  <w:num w:numId="69" w16cid:durableId="631056245">
    <w:abstractNumId w:val="24"/>
  </w:num>
  <w:num w:numId="70" w16cid:durableId="1568342446">
    <w:abstractNumId w:val="8"/>
  </w:num>
  <w:num w:numId="71" w16cid:durableId="511988336">
    <w:abstractNumId w:val="47"/>
  </w:num>
  <w:num w:numId="72" w16cid:durableId="1956600690">
    <w:abstractNumId w:val="12"/>
  </w:num>
  <w:num w:numId="73" w16cid:durableId="680857794">
    <w:abstractNumId w:val="6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de-DE" w:vendorID="64" w:dllVersion="0" w:nlCheck="1" w:checkStyle="0"/>
  <w:activeWritingStyle w:appName="MSWord" w:lang="pt-PT" w:vendorID="64" w:dllVersion="0" w:nlCheck="1" w:checkStyle="0"/>
  <w:activeWritingStyle w:appName="MSWord" w:lang="pt-PT" w:vendorID="64" w:dllVersion="6" w:nlCheck="1" w:checkStyle="0"/>
  <w:activeWritingStyle w:appName="MSWord" w:lang="fr-BE" w:vendorID="64" w:dllVersion="6" w:nlCheck="1" w:checkStyle="0"/>
  <w:activeWritingStyle w:appName="MSWord" w:lang="fr-BE" w:vendorID="64" w:dllVersion="0" w:nlCheck="1" w:checkStyle="0"/>
  <w:activeWritingStyle w:appName="MSWord" w:lang="it-IT" w:vendorID="64" w:dllVersion="6" w:nlCheck="1" w:checkStyle="0"/>
  <w:activeWritingStyle w:appName="MSWord" w:lang="nb-NO" w:vendorID="64" w:dllVersion="0" w:nlCheck="1" w:checkStyle="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44E0F"/>
    <w:rsid w:val="00001CBC"/>
    <w:rsid w:val="0000429B"/>
    <w:rsid w:val="000043C6"/>
    <w:rsid w:val="00004732"/>
    <w:rsid w:val="00004A26"/>
    <w:rsid w:val="00005DD4"/>
    <w:rsid w:val="00006CF9"/>
    <w:rsid w:val="000109A2"/>
    <w:rsid w:val="00010C67"/>
    <w:rsid w:val="000110B2"/>
    <w:rsid w:val="00011866"/>
    <w:rsid w:val="0001287D"/>
    <w:rsid w:val="00012942"/>
    <w:rsid w:val="000129E7"/>
    <w:rsid w:val="0001413A"/>
    <w:rsid w:val="000142CF"/>
    <w:rsid w:val="00015859"/>
    <w:rsid w:val="000165FF"/>
    <w:rsid w:val="000169BF"/>
    <w:rsid w:val="0001700B"/>
    <w:rsid w:val="00017AB8"/>
    <w:rsid w:val="00020790"/>
    <w:rsid w:val="00021839"/>
    <w:rsid w:val="0002425C"/>
    <w:rsid w:val="000244F1"/>
    <w:rsid w:val="000245F8"/>
    <w:rsid w:val="00024832"/>
    <w:rsid w:val="00024E1D"/>
    <w:rsid w:val="00025005"/>
    <w:rsid w:val="00025190"/>
    <w:rsid w:val="000259C2"/>
    <w:rsid w:val="00025C8B"/>
    <w:rsid w:val="0002619A"/>
    <w:rsid w:val="00026260"/>
    <w:rsid w:val="0002740B"/>
    <w:rsid w:val="00027574"/>
    <w:rsid w:val="00027D0D"/>
    <w:rsid w:val="00027E84"/>
    <w:rsid w:val="00030FCA"/>
    <w:rsid w:val="000311AA"/>
    <w:rsid w:val="0003124C"/>
    <w:rsid w:val="0003163B"/>
    <w:rsid w:val="000334E8"/>
    <w:rsid w:val="0003672E"/>
    <w:rsid w:val="000367AD"/>
    <w:rsid w:val="000369AF"/>
    <w:rsid w:val="000378FF"/>
    <w:rsid w:val="0004106A"/>
    <w:rsid w:val="00041AC2"/>
    <w:rsid w:val="00041CBB"/>
    <w:rsid w:val="00043614"/>
    <w:rsid w:val="00044B65"/>
    <w:rsid w:val="00045AD4"/>
    <w:rsid w:val="00045CA9"/>
    <w:rsid w:val="00047686"/>
    <w:rsid w:val="00053611"/>
    <w:rsid w:val="000538FD"/>
    <w:rsid w:val="000544B8"/>
    <w:rsid w:val="000556D3"/>
    <w:rsid w:val="00056705"/>
    <w:rsid w:val="000569B8"/>
    <w:rsid w:val="000573DA"/>
    <w:rsid w:val="00057681"/>
    <w:rsid w:val="00061A53"/>
    <w:rsid w:val="00062847"/>
    <w:rsid w:val="000630BA"/>
    <w:rsid w:val="00063444"/>
    <w:rsid w:val="000634D8"/>
    <w:rsid w:val="000643D5"/>
    <w:rsid w:val="0006453E"/>
    <w:rsid w:val="000650E5"/>
    <w:rsid w:val="00065309"/>
    <w:rsid w:val="00067FD0"/>
    <w:rsid w:val="00070022"/>
    <w:rsid w:val="00070A7A"/>
    <w:rsid w:val="00071D9D"/>
    <w:rsid w:val="00072D54"/>
    <w:rsid w:val="00072EF4"/>
    <w:rsid w:val="00073051"/>
    <w:rsid w:val="0007313B"/>
    <w:rsid w:val="0007459C"/>
    <w:rsid w:val="00074A2C"/>
    <w:rsid w:val="00074C03"/>
    <w:rsid w:val="0007562A"/>
    <w:rsid w:val="00075ECF"/>
    <w:rsid w:val="00077FAC"/>
    <w:rsid w:val="00080F41"/>
    <w:rsid w:val="0008114A"/>
    <w:rsid w:val="00081D4A"/>
    <w:rsid w:val="00081E7A"/>
    <w:rsid w:val="00085894"/>
    <w:rsid w:val="00085B8F"/>
    <w:rsid w:val="00087D33"/>
    <w:rsid w:val="00091403"/>
    <w:rsid w:val="0009254C"/>
    <w:rsid w:val="000925B3"/>
    <w:rsid w:val="000930D8"/>
    <w:rsid w:val="00093846"/>
    <w:rsid w:val="00094ABA"/>
    <w:rsid w:val="000952C5"/>
    <w:rsid w:val="00096091"/>
    <w:rsid w:val="00096FDE"/>
    <w:rsid w:val="000A0CB9"/>
    <w:rsid w:val="000A2778"/>
    <w:rsid w:val="000A2DB6"/>
    <w:rsid w:val="000A3009"/>
    <w:rsid w:val="000A51A6"/>
    <w:rsid w:val="000A6019"/>
    <w:rsid w:val="000A6119"/>
    <w:rsid w:val="000A7000"/>
    <w:rsid w:val="000B2DF1"/>
    <w:rsid w:val="000B3CEF"/>
    <w:rsid w:val="000B4349"/>
    <w:rsid w:val="000B4401"/>
    <w:rsid w:val="000B50A2"/>
    <w:rsid w:val="000B5DD2"/>
    <w:rsid w:val="000B6263"/>
    <w:rsid w:val="000B6A15"/>
    <w:rsid w:val="000B6BE2"/>
    <w:rsid w:val="000B7209"/>
    <w:rsid w:val="000B723E"/>
    <w:rsid w:val="000B72CC"/>
    <w:rsid w:val="000C2F83"/>
    <w:rsid w:val="000C3F5A"/>
    <w:rsid w:val="000C6805"/>
    <w:rsid w:val="000C738C"/>
    <w:rsid w:val="000C78D4"/>
    <w:rsid w:val="000C7DD7"/>
    <w:rsid w:val="000D0EAB"/>
    <w:rsid w:val="000D2238"/>
    <w:rsid w:val="000D2278"/>
    <w:rsid w:val="000D2633"/>
    <w:rsid w:val="000D3C5C"/>
    <w:rsid w:val="000D4180"/>
    <w:rsid w:val="000D449B"/>
    <w:rsid w:val="000D47FB"/>
    <w:rsid w:val="000D5542"/>
    <w:rsid w:val="000D5AA4"/>
    <w:rsid w:val="000D64FA"/>
    <w:rsid w:val="000D66A3"/>
    <w:rsid w:val="000D6814"/>
    <w:rsid w:val="000D6AE2"/>
    <w:rsid w:val="000D7AB1"/>
    <w:rsid w:val="000E0852"/>
    <w:rsid w:val="000E0B28"/>
    <w:rsid w:val="000E10F9"/>
    <w:rsid w:val="000E14ED"/>
    <w:rsid w:val="000E2B39"/>
    <w:rsid w:val="000E2F4D"/>
    <w:rsid w:val="000E309D"/>
    <w:rsid w:val="000E4661"/>
    <w:rsid w:val="000E4969"/>
    <w:rsid w:val="000E51E2"/>
    <w:rsid w:val="000E5383"/>
    <w:rsid w:val="000E588F"/>
    <w:rsid w:val="000E5CCC"/>
    <w:rsid w:val="000E5D9D"/>
    <w:rsid w:val="000E7736"/>
    <w:rsid w:val="000F0D93"/>
    <w:rsid w:val="000F135D"/>
    <w:rsid w:val="000F27D0"/>
    <w:rsid w:val="000F305D"/>
    <w:rsid w:val="000F30A5"/>
    <w:rsid w:val="000F3E17"/>
    <w:rsid w:val="000F533A"/>
    <w:rsid w:val="000F76B4"/>
    <w:rsid w:val="00100234"/>
    <w:rsid w:val="0010202F"/>
    <w:rsid w:val="00102C20"/>
    <w:rsid w:val="00104C08"/>
    <w:rsid w:val="00104E81"/>
    <w:rsid w:val="0010574D"/>
    <w:rsid w:val="00106493"/>
    <w:rsid w:val="001066B4"/>
    <w:rsid w:val="00106C22"/>
    <w:rsid w:val="00107F9A"/>
    <w:rsid w:val="00111346"/>
    <w:rsid w:val="00111A95"/>
    <w:rsid w:val="00112991"/>
    <w:rsid w:val="00112B83"/>
    <w:rsid w:val="0011365B"/>
    <w:rsid w:val="00113A5D"/>
    <w:rsid w:val="00114C8D"/>
    <w:rsid w:val="00114F8F"/>
    <w:rsid w:val="001167C3"/>
    <w:rsid w:val="001168CA"/>
    <w:rsid w:val="00116D73"/>
    <w:rsid w:val="00116D74"/>
    <w:rsid w:val="00117D85"/>
    <w:rsid w:val="00117D8A"/>
    <w:rsid w:val="00122637"/>
    <w:rsid w:val="00122B61"/>
    <w:rsid w:val="001232E0"/>
    <w:rsid w:val="0012341D"/>
    <w:rsid w:val="001262F1"/>
    <w:rsid w:val="00126657"/>
    <w:rsid w:val="00126DF1"/>
    <w:rsid w:val="00127407"/>
    <w:rsid w:val="001277E7"/>
    <w:rsid w:val="001312B1"/>
    <w:rsid w:val="001327D1"/>
    <w:rsid w:val="0013299D"/>
    <w:rsid w:val="00134D05"/>
    <w:rsid w:val="00135BBD"/>
    <w:rsid w:val="00136854"/>
    <w:rsid w:val="0013706C"/>
    <w:rsid w:val="0013731C"/>
    <w:rsid w:val="00137AB0"/>
    <w:rsid w:val="00140828"/>
    <w:rsid w:val="001410DA"/>
    <w:rsid w:val="00141F87"/>
    <w:rsid w:val="00144548"/>
    <w:rsid w:val="00144E0F"/>
    <w:rsid w:val="00144FD6"/>
    <w:rsid w:val="00146104"/>
    <w:rsid w:val="0014734A"/>
    <w:rsid w:val="00147FBF"/>
    <w:rsid w:val="001516D8"/>
    <w:rsid w:val="00152628"/>
    <w:rsid w:val="00152AC5"/>
    <w:rsid w:val="001534AA"/>
    <w:rsid w:val="00153620"/>
    <w:rsid w:val="0015561D"/>
    <w:rsid w:val="00156469"/>
    <w:rsid w:val="00156852"/>
    <w:rsid w:val="00157013"/>
    <w:rsid w:val="00160C6F"/>
    <w:rsid w:val="00161212"/>
    <w:rsid w:val="00161917"/>
    <w:rsid w:val="0016397F"/>
    <w:rsid w:val="00164701"/>
    <w:rsid w:val="001659C1"/>
    <w:rsid w:val="001662DF"/>
    <w:rsid w:val="001669F9"/>
    <w:rsid w:val="00166B43"/>
    <w:rsid w:val="001703A4"/>
    <w:rsid w:val="001714AC"/>
    <w:rsid w:val="0017153D"/>
    <w:rsid w:val="00175319"/>
    <w:rsid w:val="00177B8D"/>
    <w:rsid w:val="0018021A"/>
    <w:rsid w:val="00180831"/>
    <w:rsid w:val="00181BF0"/>
    <w:rsid w:val="0018212B"/>
    <w:rsid w:val="001821A1"/>
    <w:rsid w:val="0018297F"/>
    <w:rsid w:val="00183325"/>
    <w:rsid w:val="001835CB"/>
    <w:rsid w:val="001836B6"/>
    <w:rsid w:val="00183803"/>
    <w:rsid w:val="00183FED"/>
    <w:rsid w:val="001845A4"/>
    <w:rsid w:val="001857D3"/>
    <w:rsid w:val="0018632D"/>
    <w:rsid w:val="001867AA"/>
    <w:rsid w:val="00187B95"/>
    <w:rsid w:val="00191007"/>
    <w:rsid w:val="001918C5"/>
    <w:rsid w:val="00191AA0"/>
    <w:rsid w:val="00191B4B"/>
    <w:rsid w:val="00194EB4"/>
    <w:rsid w:val="00195680"/>
    <w:rsid w:val="00195D55"/>
    <w:rsid w:val="00196500"/>
    <w:rsid w:val="00196569"/>
    <w:rsid w:val="00196B8C"/>
    <w:rsid w:val="001A1700"/>
    <w:rsid w:val="001A1F9E"/>
    <w:rsid w:val="001A27D2"/>
    <w:rsid w:val="001A36F4"/>
    <w:rsid w:val="001A3D57"/>
    <w:rsid w:val="001A4A72"/>
    <w:rsid w:val="001A569E"/>
    <w:rsid w:val="001A56A3"/>
    <w:rsid w:val="001A5B10"/>
    <w:rsid w:val="001A5BD3"/>
    <w:rsid w:val="001A5D1F"/>
    <w:rsid w:val="001A6CE2"/>
    <w:rsid w:val="001A7614"/>
    <w:rsid w:val="001B133B"/>
    <w:rsid w:val="001B166B"/>
    <w:rsid w:val="001B1700"/>
    <w:rsid w:val="001B2616"/>
    <w:rsid w:val="001B397F"/>
    <w:rsid w:val="001B3C24"/>
    <w:rsid w:val="001B452E"/>
    <w:rsid w:val="001B462E"/>
    <w:rsid w:val="001B4723"/>
    <w:rsid w:val="001B4885"/>
    <w:rsid w:val="001B55B7"/>
    <w:rsid w:val="001B605D"/>
    <w:rsid w:val="001B6456"/>
    <w:rsid w:val="001B72FA"/>
    <w:rsid w:val="001B7626"/>
    <w:rsid w:val="001C074A"/>
    <w:rsid w:val="001C13B7"/>
    <w:rsid w:val="001C1CCE"/>
    <w:rsid w:val="001C2F36"/>
    <w:rsid w:val="001C3F5C"/>
    <w:rsid w:val="001C4A6B"/>
    <w:rsid w:val="001C576E"/>
    <w:rsid w:val="001C62D2"/>
    <w:rsid w:val="001C6C2A"/>
    <w:rsid w:val="001D01B8"/>
    <w:rsid w:val="001D0CCF"/>
    <w:rsid w:val="001D32DD"/>
    <w:rsid w:val="001D3A96"/>
    <w:rsid w:val="001D42FD"/>
    <w:rsid w:val="001D4653"/>
    <w:rsid w:val="001D57D4"/>
    <w:rsid w:val="001D5F3D"/>
    <w:rsid w:val="001D63C3"/>
    <w:rsid w:val="001D653F"/>
    <w:rsid w:val="001D6961"/>
    <w:rsid w:val="001D7450"/>
    <w:rsid w:val="001D79A1"/>
    <w:rsid w:val="001D7C80"/>
    <w:rsid w:val="001E01BF"/>
    <w:rsid w:val="001E1FDA"/>
    <w:rsid w:val="001E448D"/>
    <w:rsid w:val="001E5A2D"/>
    <w:rsid w:val="001E6690"/>
    <w:rsid w:val="001E70E6"/>
    <w:rsid w:val="001E762B"/>
    <w:rsid w:val="001F0322"/>
    <w:rsid w:val="001F0488"/>
    <w:rsid w:val="001F1176"/>
    <w:rsid w:val="001F1325"/>
    <w:rsid w:val="001F1A93"/>
    <w:rsid w:val="001F219B"/>
    <w:rsid w:val="001F3049"/>
    <w:rsid w:val="001F3DFD"/>
    <w:rsid w:val="001F433D"/>
    <w:rsid w:val="001F5287"/>
    <w:rsid w:val="001F75F2"/>
    <w:rsid w:val="00201BA3"/>
    <w:rsid w:val="00201C6E"/>
    <w:rsid w:val="00202903"/>
    <w:rsid w:val="00202CF2"/>
    <w:rsid w:val="00203625"/>
    <w:rsid w:val="002037D0"/>
    <w:rsid w:val="00203D97"/>
    <w:rsid w:val="00204CB6"/>
    <w:rsid w:val="00205F6D"/>
    <w:rsid w:val="0021087A"/>
    <w:rsid w:val="00211D5C"/>
    <w:rsid w:val="00213A9B"/>
    <w:rsid w:val="00213BEF"/>
    <w:rsid w:val="00213D38"/>
    <w:rsid w:val="00213E99"/>
    <w:rsid w:val="0021492B"/>
    <w:rsid w:val="002151EF"/>
    <w:rsid w:val="00215EB7"/>
    <w:rsid w:val="002164C1"/>
    <w:rsid w:val="00216602"/>
    <w:rsid w:val="00216AAA"/>
    <w:rsid w:val="00216E21"/>
    <w:rsid w:val="00216F3F"/>
    <w:rsid w:val="002179AE"/>
    <w:rsid w:val="002200F6"/>
    <w:rsid w:val="0022025B"/>
    <w:rsid w:val="00222A6B"/>
    <w:rsid w:val="00223BE3"/>
    <w:rsid w:val="002247D8"/>
    <w:rsid w:val="00224C86"/>
    <w:rsid w:val="002251FC"/>
    <w:rsid w:val="00225C07"/>
    <w:rsid w:val="00226F9C"/>
    <w:rsid w:val="002302CC"/>
    <w:rsid w:val="00232202"/>
    <w:rsid w:val="002324A7"/>
    <w:rsid w:val="00232E6D"/>
    <w:rsid w:val="002335CD"/>
    <w:rsid w:val="002352DC"/>
    <w:rsid w:val="002405EF"/>
    <w:rsid w:val="00240613"/>
    <w:rsid w:val="00240BC2"/>
    <w:rsid w:val="00243E13"/>
    <w:rsid w:val="00244A0A"/>
    <w:rsid w:val="002451D6"/>
    <w:rsid w:val="002460DE"/>
    <w:rsid w:val="002461B7"/>
    <w:rsid w:val="00247B7F"/>
    <w:rsid w:val="00247B9A"/>
    <w:rsid w:val="002508C6"/>
    <w:rsid w:val="00250BB3"/>
    <w:rsid w:val="00251B1D"/>
    <w:rsid w:val="00253299"/>
    <w:rsid w:val="002534B1"/>
    <w:rsid w:val="002545CC"/>
    <w:rsid w:val="00254A4E"/>
    <w:rsid w:val="0025515B"/>
    <w:rsid w:val="0025535E"/>
    <w:rsid w:val="002558FF"/>
    <w:rsid w:val="002561AC"/>
    <w:rsid w:val="002562E7"/>
    <w:rsid w:val="00256754"/>
    <w:rsid w:val="00257257"/>
    <w:rsid w:val="002573EE"/>
    <w:rsid w:val="002605E6"/>
    <w:rsid w:val="00261202"/>
    <w:rsid w:val="00261458"/>
    <w:rsid w:val="002619E2"/>
    <w:rsid w:val="00261CD3"/>
    <w:rsid w:val="00262DC3"/>
    <w:rsid w:val="0026330E"/>
    <w:rsid w:val="00263874"/>
    <w:rsid w:val="00263F1D"/>
    <w:rsid w:val="00264726"/>
    <w:rsid w:val="002653CD"/>
    <w:rsid w:val="00267F9A"/>
    <w:rsid w:val="0027071C"/>
    <w:rsid w:val="00270E9A"/>
    <w:rsid w:val="0027170B"/>
    <w:rsid w:val="00271F2F"/>
    <w:rsid w:val="00274BC1"/>
    <w:rsid w:val="002756F5"/>
    <w:rsid w:val="00275B57"/>
    <w:rsid w:val="00276737"/>
    <w:rsid w:val="00276D82"/>
    <w:rsid w:val="0027745E"/>
    <w:rsid w:val="00280EC7"/>
    <w:rsid w:val="00281257"/>
    <w:rsid w:val="00282752"/>
    <w:rsid w:val="00282FBB"/>
    <w:rsid w:val="00284020"/>
    <w:rsid w:val="002847E7"/>
    <w:rsid w:val="002849C4"/>
    <w:rsid w:val="00284A99"/>
    <w:rsid w:val="002860FE"/>
    <w:rsid w:val="00290582"/>
    <w:rsid w:val="0029092F"/>
    <w:rsid w:val="00290DB8"/>
    <w:rsid w:val="0029225D"/>
    <w:rsid w:val="00292BC8"/>
    <w:rsid w:val="0029361B"/>
    <w:rsid w:val="00293AFE"/>
    <w:rsid w:val="0029434E"/>
    <w:rsid w:val="00295ACD"/>
    <w:rsid w:val="002973C6"/>
    <w:rsid w:val="002A00EB"/>
    <w:rsid w:val="002A2866"/>
    <w:rsid w:val="002A3491"/>
    <w:rsid w:val="002A4512"/>
    <w:rsid w:val="002A4928"/>
    <w:rsid w:val="002A562A"/>
    <w:rsid w:val="002A59B5"/>
    <w:rsid w:val="002A602D"/>
    <w:rsid w:val="002A67D9"/>
    <w:rsid w:val="002A6E70"/>
    <w:rsid w:val="002A709D"/>
    <w:rsid w:val="002B053A"/>
    <w:rsid w:val="002B093A"/>
    <w:rsid w:val="002B162E"/>
    <w:rsid w:val="002B26F7"/>
    <w:rsid w:val="002B2AE0"/>
    <w:rsid w:val="002B37E2"/>
    <w:rsid w:val="002B6130"/>
    <w:rsid w:val="002B616F"/>
    <w:rsid w:val="002B64BB"/>
    <w:rsid w:val="002B675C"/>
    <w:rsid w:val="002B6932"/>
    <w:rsid w:val="002B7344"/>
    <w:rsid w:val="002B7681"/>
    <w:rsid w:val="002B7775"/>
    <w:rsid w:val="002C0204"/>
    <w:rsid w:val="002C04E2"/>
    <w:rsid w:val="002C1146"/>
    <w:rsid w:val="002C15E7"/>
    <w:rsid w:val="002C1B9D"/>
    <w:rsid w:val="002C2AAF"/>
    <w:rsid w:val="002C44BF"/>
    <w:rsid w:val="002C501F"/>
    <w:rsid w:val="002C60C7"/>
    <w:rsid w:val="002C6F72"/>
    <w:rsid w:val="002C76E8"/>
    <w:rsid w:val="002C77E7"/>
    <w:rsid w:val="002C7BB8"/>
    <w:rsid w:val="002D15D7"/>
    <w:rsid w:val="002D25AA"/>
    <w:rsid w:val="002D2BBB"/>
    <w:rsid w:val="002D43CB"/>
    <w:rsid w:val="002D5154"/>
    <w:rsid w:val="002D6956"/>
    <w:rsid w:val="002D7A8E"/>
    <w:rsid w:val="002E1443"/>
    <w:rsid w:val="002E1CC0"/>
    <w:rsid w:val="002E23B5"/>
    <w:rsid w:val="002E3736"/>
    <w:rsid w:val="002E679C"/>
    <w:rsid w:val="002E6DB6"/>
    <w:rsid w:val="002F068F"/>
    <w:rsid w:val="002F0F78"/>
    <w:rsid w:val="002F1347"/>
    <w:rsid w:val="002F18BF"/>
    <w:rsid w:val="002F1C1E"/>
    <w:rsid w:val="002F1CAD"/>
    <w:rsid w:val="002F26C0"/>
    <w:rsid w:val="002F2D08"/>
    <w:rsid w:val="002F3FC1"/>
    <w:rsid w:val="002F42D6"/>
    <w:rsid w:val="002F485F"/>
    <w:rsid w:val="002F659C"/>
    <w:rsid w:val="002F6846"/>
    <w:rsid w:val="002F7067"/>
    <w:rsid w:val="002F7316"/>
    <w:rsid w:val="002F7D36"/>
    <w:rsid w:val="00300633"/>
    <w:rsid w:val="003009C0"/>
    <w:rsid w:val="003015F6"/>
    <w:rsid w:val="00301CFD"/>
    <w:rsid w:val="0030206D"/>
    <w:rsid w:val="003026F6"/>
    <w:rsid w:val="00302768"/>
    <w:rsid w:val="003030B1"/>
    <w:rsid w:val="00305106"/>
    <w:rsid w:val="00305475"/>
    <w:rsid w:val="0031059C"/>
    <w:rsid w:val="00310894"/>
    <w:rsid w:val="003117CB"/>
    <w:rsid w:val="00311D9A"/>
    <w:rsid w:val="00311FBB"/>
    <w:rsid w:val="00312107"/>
    <w:rsid w:val="003121D4"/>
    <w:rsid w:val="0031502E"/>
    <w:rsid w:val="00317413"/>
    <w:rsid w:val="00317CD1"/>
    <w:rsid w:val="00317F1B"/>
    <w:rsid w:val="0032212D"/>
    <w:rsid w:val="00322389"/>
    <w:rsid w:val="0032310D"/>
    <w:rsid w:val="00323864"/>
    <w:rsid w:val="00323894"/>
    <w:rsid w:val="00324BF2"/>
    <w:rsid w:val="00325FD1"/>
    <w:rsid w:val="0033087B"/>
    <w:rsid w:val="00330C56"/>
    <w:rsid w:val="0033102B"/>
    <w:rsid w:val="003311E4"/>
    <w:rsid w:val="003315AB"/>
    <w:rsid w:val="003318D3"/>
    <w:rsid w:val="00331C81"/>
    <w:rsid w:val="003323F0"/>
    <w:rsid w:val="00332593"/>
    <w:rsid w:val="00332767"/>
    <w:rsid w:val="00332AD8"/>
    <w:rsid w:val="003338B8"/>
    <w:rsid w:val="003340DF"/>
    <w:rsid w:val="00334A34"/>
    <w:rsid w:val="00334E0A"/>
    <w:rsid w:val="003356D6"/>
    <w:rsid w:val="003361E2"/>
    <w:rsid w:val="00337D3F"/>
    <w:rsid w:val="00340652"/>
    <w:rsid w:val="003409BA"/>
    <w:rsid w:val="00341275"/>
    <w:rsid w:val="003416D1"/>
    <w:rsid w:val="00342688"/>
    <w:rsid w:val="00342B0F"/>
    <w:rsid w:val="00342CA9"/>
    <w:rsid w:val="0034316E"/>
    <w:rsid w:val="00343FA0"/>
    <w:rsid w:val="003441CC"/>
    <w:rsid w:val="0034464B"/>
    <w:rsid w:val="00346F67"/>
    <w:rsid w:val="0034740A"/>
    <w:rsid w:val="0034795D"/>
    <w:rsid w:val="00347B79"/>
    <w:rsid w:val="003505FB"/>
    <w:rsid w:val="0035144A"/>
    <w:rsid w:val="0035291A"/>
    <w:rsid w:val="00352F8A"/>
    <w:rsid w:val="0035497F"/>
    <w:rsid w:val="00355AA2"/>
    <w:rsid w:val="00355B93"/>
    <w:rsid w:val="0035697A"/>
    <w:rsid w:val="003572D9"/>
    <w:rsid w:val="00357542"/>
    <w:rsid w:val="0035798D"/>
    <w:rsid w:val="00360AD9"/>
    <w:rsid w:val="00360CDE"/>
    <w:rsid w:val="00361C13"/>
    <w:rsid w:val="003629D4"/>
    <w:rsid w:val="003631CE"/>
    <w:rsid w:val="0036362D"/>
    <w:rsid w:val="00363CEE"/>
    <w:rsid w:val="00364645"/>
    <w:rsid w:val="00371F28"/>
    <w:rsid w:val="00372161"/>
    <w:rsid w:val="00372337"/>
    <w:rsid w:val="00373A59"/>
    <w:rsid w:val="00373D86"/>
    <w:rsid w:val="00373DF4"/>
    <w:rsid w:val="0037421C"/>
    <w:rsid w:val="003742F2"/>
    <w:rsid w:val="00374B04"/>
    <w:rsid w:val="00374C59"/>
    <w:rsid w:val="0037564B"/>
    <w:rsid w:val="003758B1"/>
    <w:rsid w:val="00375ED8"/>
    <w:rsid w:val="00376952"/>
    <w:rsid w:val="00376A26"/>
    <w:rsid w:val="00377049"/>
    <w:rsid w:val="003775C4"/>
    <w:rsid w:val="00377FCA"/>
    <w:rsid w:val="00382450"/>
    <w:rsid w:val="0038472E"/>
    <w:rsid w:val="00384B2A"/>
    <w:rsid w:val="00384D67"/>
    <w:rsid w:val="0038528A"/>
    <w:rsid w:val="00385D65"/>
    <w:rsid w:val="0038620E"/>
    <w:rsid w:val="00386350"/>
    <w:rsid w:val="00387F05"/>
    <w:rsid w:val="00390774"/>
    <w:rsid w:val="00390A58"/>
    <w:rsid w:val="003914DD"/>
    <w:rsid w:val="0039187F"/>
    <w:rsid w:val="003924AF"/>
    <w:rsid w:val="00392CF5"/>
    <w:rsid w:val="00395091"/>
    <w:rsid w:val="0039599F"/>
    <w:rsid w:val="003A2376"/>
    <w:rsid w:val="003A3F67"/>
    <w:rsid w:val="003A3FCE"/>
    <w:rsid w:val="003A4246"/>
    <w:rsid w:val="003A506A"/>
    <w:rsid w:val="003A50E6"/>
    <w:rsid w:val="003A58F7"/>
    <w:rsid w:val="003A63D5"/>
    <w:rsid w:val="003A65A4"/>
    <w:rsid w:val="003A67A5"/>
    <w:rsid w:val="003B31A9"/>
    <w:rsid w:val="003B4FCF"/>
    <w:rsid w:val="003B59DC"/>
    <w:rsid w:val="003B5AC9"/>
    <w:rsid w:val="003B75C4"/>
    <w:rsid w:val="003B7637"/>
    <w:rsid w:val="003C0976"/>
    <w:rsid w:val="003C0B7B"/>
    <w:rsid w:val="003C1296"/>
    <w:rsid w:val="003C195F"/>
    <w:rsid w:val="003C1BAA"/>
    <w:rsid w:val="003C1BF7"/>
    <w:rsid w:val="003C2A33"/>
    <w:rsid w:val="003C3AD4"/>
    <w:rsid w:val="003C3ECF"/>
    <w:rsid w:val="003C3FDD"/>
    <w:rsid w:val="003C406C"/>
    <w:rsid w:val="003C4D9D"/>
    <w:rsid w:val="003C5295"/>
    <w:rsid w:val="003C5C06"/>
    <w:rsid w:val="003C5EEF"/>
    <w:rsid w:val="003C6251"/>
    <w:rsid w:val="003C637C"/>
    <w:rsid w:val="003C6398"/>
    <w:rsid w:val="003C66FE"/>
    <w:rsid w:val="003C6775"/>
    <w:rsid w:val="003C6FAE"/>
    <w:rsid w:val="003C7160"/>
    <w:rsid w:val="003C79BC"/>
    <w:rsid w:val="003C7AC9"/>
    <w:rsid w:val="003C7BFE"/>
    <w:rsid w:val="003C7E79"/>
    <w:rsid w:val="003D411B"/>
    <w:rsid w:val="003D4568"/>
    <w:rsid w:val="003D45AF"/>
    <w:rsid w:val="003D4932"/>
    <w:rsid w:val="003D4CD1"/>
    <w:rsid w:val="003D4D84"/>
    <w:rsid w:val="003D4DBA"/>
    <w:rsid w:val="003D5BEE"/>
    <w:rsid w:val="003D626D"/>
    <w:rsid w:val="003D7291"/>
    <w:rsid w:val="003D744E"/>
    <w:rsid w:val="003D7925"/>
    <w:rsid w:val="003D7A6E"/>
    <w:rsid w:val="003E06D4"/>
    <w:rsid w:val="003E0A3A"/>
    <w:rsid w:val="003E0C97"/>
    <w:rsid w:val="003E113F"/>
    <w:rsid w:val="003E1570"/>
    <w:rsid w:val="003E265F"/>
    <w:rsid w:val="003E30D9"/>
    <w:rsid w:val="003E3147"/>
    <w:rsid w:val="003E3711"/>
    <w:rsid w:val="003E5735"/>
    <w:rsid w:val="003E5E2A"/>
    <w:rsid w:val="003E6741"/>
    <w:rsid w:val="003E6FDB"/>
    <w:rsid w:val="003E76DA"/>
    <w:rsid w:val="003F04ED"/>
    <w:rsid w:val="003F0FC2"/>
    <w:rsid w:val="003F28AF"/>
    <w:rsid w:val="003F2F77"/>
    <w:rsid w:val="003F464B"/>
    <w:rsid w:val="003F4910"/>
    <w:rsid w:val="003F4FDD"/>
    <w:rsid w:val="003F7F84"/>
    <w:rsid w:val="00400470"/>
    <w:rsid w:val="00402C4C"/>
    <w:rsid w:val="00403CAC"/>
    <w:rsid w:val="00403E67"/>
    <w:rsid w:val="004048C7"/>
    <w:rsid w:val="00405294"/>
    <w:rsid w:val="0040532D"/>
    <w:rsid w:val="004065CC"/>
    <w:rsid w:val="00406614"/>
    <w:rsid w:val="00407C3D"/>
    <w:rsid w:val="00407CD1"/>
    <w:rsid w:val="0041018A"/>
    <w:rsid w:val="0041321D"/>
    <w:rsid w:val="00413B45"/>
    <w:rsid w:val="0041450B"/>
    <w:rsid w:val="0041578C"/>
    <w:rsid w:val="00415BE6"/>
    <w:rsid w:val="00416118"/>
    <w:rsid w:val="004166D9"/>
    <w:rsid w:val="00416825"/>
    <w:rsid w:val="00417B90"/>
    <w:rsid w:val="0042042D"/>
    <w:rsid w:val="004218F7"/>
    <w:rsid w:val="004258C9"/>
    <w:rsid w:val="00425D83"/>
    <w:rsid w:val="00427346"/>
    <w:rsid w:val="004300B1"/>
    <w:rsid w:val="00430472"/>
    <w:rsid w:val="00431009"/>
    <w:rsid w:val="00433558"/>
    <w:rsid w:val="004344D3"/>
    <w:rsid w:val="0043460F"/>
    <w:rsid w:val="004352C1"/>
    <w:rsid w:val="00436DC1"/>
    <w:rsid w:val="004371BC"/>
    <w:rsid w:val="004405FC"/>
    <w:rsid w:val="0044081B"/>
    <w:rsid w:val="00442794"/>
    <w:rsid w:val="00442834"/>
    <w:rsid w:val="0044408B"/>
    <w:rsid w:val="00444670"/>
    <w:rsid w:val="00446712"/>
    <w:rsid w:val="00450904"/>
    <w:rsid w:val="004512BE"/>
    <w:rsid w:val="00451C08"/>
    <w:rsid w:val="00451D2B"/>
    <w:rsid w:val="00451D63"/>
    <w:rsid w:val="004521C5"/>
    <w:rsid w:val="00452531"/>
    <w:rsid w:val="00453065"/>
    <w:rsid w:val="00454B0A"/>
    <w:rsid w:val="00455C8B"/>
    <w:rsid w:val="004562EE"/>
    <w:rsid w:val="004564DD"/>
    <w:rsid w:val="00456EBB"/>
    <w:rsid w:val="004575D9"/>
    <w:rsid w:val="00461904"/>
    <w:rsid w:val="00462739"/>
    <w:rsid w:val="0046343D"/>
    <w:rsid w:val="0046401C"/>
    <w:rsid w:val="00464654"/>
    <w:rsid w:val="0046692C"/>
    <w:rsid w:val="004701CD"/>
    <w:rsid w:val="004742A5"/>
    <w:rsid w:val="00474947"/>
    <w:rsid w:val="004756A3"/>
    <w:rsid w:val="0047599C"/>
    <w:rsid w:val="00475B63"/>
    <w:rsid w:val="00475D87"/>
    <w:rsid w:val="004765FF"/>
    <w:rsid w:val="004772DC"/>
    <w:rsid w:val="004778CE"/>
    <w:rsid w:val="0048002E"/>
    <w:rsid w:val="0048054C"/>
    <w:rsid w:val="004806D7"/>
    <w:rsid w:val="00480D40"/>
    <w:rsid w:val="00480EF2"/>
    <w:rsid w:val="00481A3D"/>
    <w:rsid w:val="00482F9F"/>
    <w:rsid w:val="00483A19"/>
    <w:rsid w:val="0048519F"/>
    <w:rsid w:val="0048570A"/>
    <w:rsid w:val="0048736D"/>
    <w:rsid w:val="004876A2"/>
    <w:rsid w:val="00487750"/>
    <w:rsid w:val="00487854"/>
    <w:rsid w:val="00487E70"/>
    <w:rsid w:val="004908B2"/>
    <w:rsid w:val="004908BB"/>
    <w:rsid w:val="004908CD"/>
    <w:rsid w:val="00491F37"/>
    <w:rsid w:val="0049224A"/>
    <w:rsid w:val="004925A1"/>
    <w:rsid w:val="00492669"/>
    <w:rsid w:val="00495169"/>
    <w:rsid w:val="00495207"/>
    <w:rsid w:val="004953AD"/>
    <w:rsid w:val="0049563E"/>
    <w:rsid w:val="00495AA5"/>
    <w:rsid w:val="00495B29"/>
    <w:rsid w:val="00495D98"/>
    <w:rsid w:val="00497295"/>
    <w:rsid w:val="004974F4"/>
    <w:rsid w:val="00497632"/>
    <w:rsid w:val="004A0555"/>
    <w:rsid w:val="004A1181"/>
    <w:rsid w:val="004A1689"/>
    <w:rsid w:val="004A2985"/>
    <w:rsid w:val="004A3589"/>
    <w:rsid w:val="004A3A58"/>
    <w:rsid w:val="004A4E76"/>
    <w:rsid w:val="004A5029"/>
    <w:rsid w:val="004A519A"/>
    <w:rsid w:val="004A5EF6"/>
    <w:rsid w:val="004A70AD"/>
    <w:rsid w:val="004A7BA4"/>
    <w:rsid w:val="004A7C7C"/>
    <w:rsid w:val="004A7CCE"/>
    <w:rsid w:val="004B1D8A"/>
    <w:rsid w:val="004B3696"/>
    <w:rsid w:val="004B3797"/>
    <w:rsid w:val="004B3E9E"/>
    <w:rsid w:val="004B4F49"/>
    <w:rsid w:val="004B53BC"/>
    <w:rsid w:val="004B698A"/>
    <w:rsid w:val="004B6CCB"/>
    <w:rsid w:val="004B738D"/>
    <w:rsid w:val="004B76B6"/>
    <w:rsid w:val="004B78EA"/>
    <w:rsid w:val="004C1067"/>
    <w:rsid w:val="004C4F57"/>
    <w:rsid w:val="004C52FA"/>
    <w:rsid w:val="004C6216"/>
    <w:rsid w:val="004C6548"/>
    <w:rsid w:val="004C7206"/>
    <w:rsid w:val="004C741F"/>
    <w:rsid w:val="004D06AE"/>
    <w:rsid w:val="004D1794"/>
    <w:rsid w:val="004D1A09"/>
    <w:rsid w:val="004D3AF9"/>
    <w:rsid w:val="004D4255"/>
    <w:rsid w:val="004D4627"/>
    <w:rsid w:val="004D4AB2"/>
    <w:rsid w:val="004D5356"/>
    <w:rsid w:val="004D54EF"/>
    <w:rsid w:val="004D5ABA"/>
    <w:rsid w:val="004D643F"/>
    <w:rsid w:val="004D65CA"/>
    <w:rsid w:val="004D6C0F"/>
    <w:rsid w:val="004D784A"/>
    <w:rsid w:val="004E0029"/>
    <w:rsid w:val="004E02C6"/>
    <w:rsid w:val="004E05FB"/>
    <w:rsid w:val="004E135D"/>
    <w:rsid w:val="004E1BA6"/>
    <w:rsid w:val="004E1E9F"/>
    <w:rsid w:val="004E2456"/>
    <w:rsid w:val="004E262A"/>
    <w:rsid w:val="004E400E"/>
    <w:rsid w:val="004E4580"/>
    <w:rsid w:val="004E5810"/>
    <w:rsid w:val="004E6614"/>
    <w:rsid w:val="004E71D8"/>
    <w:rsid w:val="004F000B"/>
    <w:rsid w:val="004F0351"/>
    <w:rsid w:val="004F132D"/>
    <w:rsid w:val="004F13F9"/>
    <w:rsid w:val="004F1707"/>
    <w:rsid w:val="004F1B4F"/>
    <w:rsid w:val="004F36F0"/>
    <w:rsid w:val="004F4BE0"/>
    <w:rsid w:val="004F4D4F"/>
    <w:rsid w:val="004F5585"/>
    <w:rsid w:val="004F5B17"/>
    <w:rsid w:val="004F5FC5"/>
    <w:rsid w:val="004F6DD3"/>
    <w:rsid w:val="00500951"/>
    <w:rsid w:val="00500D91"/>
    <w:rsid w:val="00501616"/>
    <w:rsid w:val="005021FA"/>
    <w:rsid w:val="00503006"/>
    <w:rsid w:val="00503402"/>
    <w:rsid w:val="005039E8"/>
    <w:rsid w:val="0050412D"/>
    <w:rsid w:val="00504880"/>
    <w:rsid w:val="0050566A"/>
    <w:rsid w:val="00505A14"/>
    <w:rsid w:val="00506E33"/>
    <w:rsid w:val="00510249"/>
    <w:rsid w:val="00510722"/>
    <w:rsid w:val="00510BA6"/>
    <w:rsid w:val="00511300"/>
    <w:rsid w:val="00511415"/>
    <w:rsid w:val="005115A0"/>
    <w:rsid w:val="005120C0"/>
    <w:rsid w:val="00512578"/>
    <w:rsid w:val="005127ED"/>
    <w:rsid w:val="005133C2"/>
    <w:rsid w:val="00513A75"/>
    <w:rsid w:val="00513EF5"/>
    <w:rsid w:val="005140B2"/>
    <w:rsid w:val="0051624D"/>
    <w:rsid w:val="00523BDF"/>
    <w:rsid w:val="00525763"/>
    <w:rsid w:val="005258CC"/>
    <w:rsid w:val="00525971"/>
    <w:rsid w:val="00526850"/>
    <w:rsid w:val="00526923"/>
    <w:rsid w:val="0052725C"/>
    <w:rsid w:val="0052746C"/>
    <w:rsid w:val="00531067"/>
    <w:rsid w:val="00532658"/>
    <w:rsid w:val="00533025"/>
    <w:rsid w:val="00533E0D"/>
    <w:rsid w:val="00533F2F"/>
    <w:rsid w:val="00540267"/>
    <w:rsid w:val="005406F1"/>
    <w:rsid w:val="00540CA5"/>
    <w:rsid w:val="00543B13"/>
    <w:rsid w:val="00543C10"/>
    <w:rsid w:val="0054409F"/>
    <w:rsid w:val="005444D8"/>
    <w:rsid w:val="0054689C"/>
    <w:rsid w:val="00550144"/>
    <w:rsid w:val="0055030B"/>
    <w:rsid w:val="0055032F"/>
    <w:rsid w:val="00550F9F"/>
    <w:rsid w:val="00551900"/>
    <w:rsid w:val="00552EE5"/>
    <w:rsid w:val="005536BA"/>
    <w:rsid w:val="00554348"/>
    <w:rsid w:val="005548F7"/>
    <w:rsid w:val="00554DEC"/>
    <w:rsid w:val="00554F24"/>
    <w:rsid w:val="005552F1"/>
    <w:rsid w:val="0055549C"/>
    <w:rsid w:val="005557CB"/>
    <w:rsid w:val="00557E91"/>
    <w:rsid w:val="00560CAC"/>
    <w:rsid w:val="005625A9"/>
    <w:rsid w:val="00562A59"/>
    <w:rsid w:val="00562F98"/>
    <w:rsid w:val="00563CB7"/>
    <w:rsid w:val="00563CC6"/>
    <w:rsid w:val="00563F51"/>
    <w:rsid w:val="005646E6"/>
    <w:rsid w:val="00566189"/>
    <w:rsid w:val="00566441"/>
    <w:rsid w:val="005668E5"/>
    <w:rsid w:val="00567869"/>
    <w:rsid w:val="00567D01"/>
    <w:rsid w:val="00570C68"/>
    <w:rsid w:val="00571608"/>
    <w:rsid w:val="00571D51"/>
    <w:rsid w:val="0057293C"/>
    <w:rsid w:val="00572B0B"/>
    <w:rsid w:val="00573746"/>
    <w:rsid w:val="00574455"/>
    <w:rsid w:val="005750EB"/>
    <w:rsid w:val="00577639"/>
    <w:rsid w:val="00577A6D"/>
    <w:rsid w:val="00577C97"/>
    <w:rsid w:val="005806D5"/>
    <w:rsid w:val="005809CB"/>
    <w:rsid w:val="00582A48"/>
    <w:rsid w:val="005838C7"/>
    <w:rsid w:val="00584B9B"/>
    <w:rsid w:val="005855F6"/>
    <w:rsid w:val="005861F1"/>
    <w:rsid w:val="00590505"/>
    <w:rsid w:val="00590657"/>
    <w:rsid w:val="00591188"/>
    <w:rsid w:val="00591699"/>
    <w:rsid w:val="00591B08"/>
    <w:rsid w:val="0059212E"/>
    <w:rsid w:val="00593498"/>
    <w:rsid w:val="00595D28"/>
    <w:rsid w:val="00596421"/>
    <w:rsid w:val="005970D1"/>
    <w:rsid w:val="00597D0C"/>
    <w:rsid w:val="005A05EA"/>
    <w:rsid w:val="005A1223"/>
    <w:rsid w:val="005A136A"/>
    <w:rsid w:val="005A1AA2"/>
    <w:rsid w:val="005A29EB"/>
    <w:rsid w:val="005A61FD"/>
    <w:rsid w:val="005A6993"/>
    <w:rsid w:val="005A6BDE"/>
    <w:rsid w:val="005B18AB"/>
    <w:rsid w:val="005B1D60"/>
    <w:rsid w:val="005B270F"/>
    <w:rsid w:val="005B2D79"/>
    <w:rsid w:val="005B3165"/>
    <w:rsid w:val="005B4326"/>
    <w:rsid w:val="005B4734"/>
    <w:rsid w:val="005B51E0"/>
    <w:rsid w:val="005B6A0C"/>
    <w:rsid w:val="005C0F7C"/>
    <w:rsid w:val="005C3740"/>
    <w:rsid w:val="005C4118"/>
    <w:rsid w:val="005C4193"/>
    <w:rsid w:val="005C4715"/>
    <w:rsid w:val="005C4832"/>
    <w:rsid w:val="005C4B6A"/>
    <w:rsid w:val="005C4EC0"/>
    <w:rsid w:val="005C4FBD"/>
    <w:rsid w:val="005C55DB"/>
    <w:rsid w:val="005C5968"/>
    <w:rsid w:val="005C63C3"/>
    <w:rsid w:val="005C7547"/>
    <w:rsid w:val="005C75BF"/>
    <w:rsid w:val="005D0F2E"/>
    <w:rsid w:val="005D1996"/>
    <w:rsid w:val="005D2B7F"/>
    <w:rsid w:val="005D3679"/>
    <w:rsid w:val="005D45B6"/>
    <w:rsid w:val="005D4628"/>
    <w:rsid w:val="005D4E6F"/>
    <w:rsid w:val="005D5F7E"/>
    <w:rsid w:val="005D6447"/>
    <w:rsid w:val="005D66E2"/>
    <w:rsid w:val="005E0CAF"/>
    <w:rsid w:val="005E1618"/>
    <w:rsid w:val="005E27BD"/>
    <w:rsid w:val="005E4807"/>
    <w:rsid w:val="005E57A3"/>
    <w:rsid w:val="005E6D7A"/>
    <w:rsid w:val="005E7394"/>
    <w:rsid w:val="005F0A0B"/>
    <w:rsid w:val="005F3214"/>
    <w:rsid w:val="005F412D"/>
    <w:rsid w:val="005F4B53"/>
    <w:rsid w:val="005F7469"/>
    <w:rsid w:val="005F74E4"/>
    <w:rsid w:val="005F7870"/>
    <w:rsid w:val="005F79DB"/>
    <w:rsid w:val="0060097F"/>
    <w:rsid w:val="00601AAC"/>
    <w:rsid w:val="00601B99"/>
    <w:rsid w:val="00601F60"/>
    <w:rsid w:val="00602EE1"/>
    <w:rsid w:val="00603DF7"/>
    <w:rsid w:val="00606016"/>
    <w:rsid w:val="006065B3"/>
    <w:rsid w:val="006068FB"/>
    <w:rsid w:val="00606E4A"/>
    <w:rsid w:val="00610927"/>
    <w:rsid w:val="006111F4"/>
    <w:rsid w:val="00611435"/>
    <w:rsid w:val="00614D68"/>
    <w:rsid w:val="00614FEF"/>
    <w:rsid w:val="00615892"/>
    <w:rsid w:val="00615BB7"/>
    <w:rsid w:val="00615EA7"/>
    <w:rsid w:val="00616DA8"/>
    <w:rsid w:val="00617B23"/>
    <w:rsid w:val="00617CA9"/>
    <w:rsid w:val="0062138F"/>
    <w:rsid w:val="00621EE5"/>
    <w:rsid w:val="0062375A"/>
    <w:rsid w:val="006248E6"/>
    <w:rsid w:val="00624996"/>
    <w:rsid w:val="00625B70"/>
    <w:rsid w:val="00625B75"/>
    <w:rsid w:val="00625BE2"/>
    <w:rsid w:val="00626033"/>
    <w:rsid w:val="0063113B"/>
    <w:rsid w:val="006318CD"/>
    <w:rsid w:val="006361BF"/>
    <w:rsid w:val="00636960"/>
    <w:rsid w:val="00636EC6"/>
    <w:rsid w:val="0064140B"/>
    <w:rsid w:val="00641E7C"/>
    <w:rsid w:val="00641EBB"/>
    <w:rsid w:val="0064328F"/>
    <w:rsid w:val="006438AA"/>
    <w:rsid w:val="00643D69"/>
    <w:rsid w:val="00645F2C"/>
    <w:rsid w:val="00646021"/>
    <w:rsid w:val="006465B3"/>
    <w:rsid w:val="0064708C"/>
    <w:rsid w:val="00650223"/>
    <w:rsid w:val="006511DA"/>
    <w:rsid w:val="006518C5"/>
    <w:rsid w:val="00652110"/>
    <w:rsid w:val="0065247D"/>
    <w:rsid w:val="00652B6F"/>
    <w:rsid w:val="00654598"/>
    <w:rsid w:val="00654AA9"/>
    <w:rsid w:val="00654BE4"/>
    <w:rsid w:val="00656692"/>
    <w:rsid w:val="00657C63"/>
    <w:rsid w:val="00660A5C"/>
    <w:rsid w:val="006616B6"/>
    <w:rsid w:val="00662799"/>
    <w:rsid w:val="00663480"/>
    <w:rsid w:val="0066432B"/>
    <w:rsid w:val="0066464F"/>
    <w:rsid w:val="006646D4"/>
    <w:rsid w:val="00666664"/>
    <w:rsid w:val="006703DE"/>
    <w:rsid w:val="006708F0"/>
    <w:rsid w:val="00670F32"/>
    <w:rsid w:val="00671923"/>
    <w:rsid w:val="00672739"/>
    <w:rsid w:val="006753EC"/>
    <w:rsid w:val="00675995"/>
    <w:rsid w:val="00682502"/>
    <w:rsid w:val="006828E8"/>
    <w:rsid w:val="0068332E"/>
    <w:rsid w:val="00683713"/>
    <w:rsid w:val="00683E40"/>
    <w:rsid w:val="00684009"/>
    <w:rsid w:val="006849EF"/>
    <w:rsid w:val="00685C1A"/>
    <w:rsid w:val="00685FFF"/>
    <w:rsid w:val="006866C4"/>
    <w:rsid w:val="006869AC"/>
    <w:rsid w:val="00686E11"/>
    <w:rsid w:val="00687935"/>
    <w:rsid w:val="006879EE"/>
    <w:rsid w:val="00687AF4"/>
    <w:rsid w:val="00690E41"/>
    <w:rsid w:val="006913FC"/>
    <w:rsid w:val="00691609"/>
    <w:rsid w:val="00691896"/>
    <w:rsid w:val="00691D73"/>
    <w:rsid w:val="006924F3"/>
    <w:rsid w:val="00693419"/>
    <w:rsid w:val="00693E50"/>
    <w:rsid w:val="006946AE"/>
    <w:rsid w:val="00694722"/>
    <w:rsid w:val="00694E99"/>
    <w:rsid w:val="006950AC"/>
    <w:rsid w:val="006951F3"/>
    <w:rsid w:val="006952F2"/>
    <w:rsid w:val="006954B8"/>
    <w:rsid w:val="00695625"/>
    <w:rsid w:val="00697416"/>
    <w:rsid w:val="00697D2A"/>
    <w:rsid w:val="006A11C3"/>
    <w:rsid w:val="006A199E"/>
    <w:rsid w:val="006A3077"/>
    <w:rsid w:val="006A3284"/>
    <w:rsid w:val="006A4A76"/>
    <w:rsid w:val="006A6DB9"/>
    <w:rsid w:val="006A7873"/>
    <w:rsid w:val="006A7C3F"/>
    <w:rsid w:val="006B0375"/>
    <w:rsid w:val="006B1892"/>
    <w:rsid w:val="006B1982"/>
    <w:rsid w:val="006B1C75"/>
    <w:rsid w:val="006B2138"/>
    <w:rsid w:val="006B22AB"/>
    <w:rsid w:val="006B440E"/>
    <w:rsid w:val="006B502E"/>
    <w:rsid w:val="006B7219"/>
    <w:rsid w:val="006C0FAE"/>
    <w:rsid w:val="006C1978"/>
    <w:rsid w:val="006C1FDB"/>
    <w:rsid w:val="006C27CA"/>
    <w:rsid w:val="006C5F98"/>
    <w:rsid w:val="006C6522"/>
    <w:rsid w:val="006C7C00"/>
    <w:rsid w:val="006D109C"/>
    <w:rsid w:val="006D216A"/>
    <w:rsid w:val="006D245A"/>
    <w:rsid w:val="006D2556"/>
    <w:rsid w:val="006D4D5E"/>
    <w:rsid w:val="006D52BC"/>
    <w:rsid w:val="006D6769"/>
    <w:rsid w:val="006D67DA"/>
    <w:rsid w:val="006D6F74"/>
    <w:rsid w:val="006E0C1E"/>
    <w:rsid w:val="006E0C3D"/>
    <w:rsid w:val="006E1113"/>
    <w:rsid w:val="006E2191"/>
    <w:rsid w:val="006E258A"/>
    <w:rsid w:val="006E2EF6"/>
    <w:rsid w:val="006E3FDB"/>
    <w:rsid w:val="006E43FE"/>
    <w:rsid w:val="006E4A78"/>
    <w:rsid w:val="006E533B"/>
    <w:rsid w:val="006E606B"/>
    <w:rsid w:val="006E7644"/>
    <w:rsid w:val="006F1D39"/>
    <w:rsid w:val="006F3779"/>
    <w:rsid w:val="006F39D7"/>
    <w:rsid w:val="006F3A5D"/>
    <w:rsid w:val="006F3CED"/>
    <w:rsid w:val="006F3CFE"/>
    <w:rsid w:val="006F4684"/>
    <w:rsid w:val="006F4DA5"/>
    <w:rsid w:val="006F5A9E"/>
    <w:rsid w:val="006F7201"/>
    <w:rsid w:val="00700ABB"/>
    <w:rsid w:val="007038BC"/>
    <w:rsid w:val="00703BC5"/>
    <w:rsid w:val="00705DD1"/>
    <w:rsid w:val="007073E0"/>
    <w:rsid w:val="00711388"/>
    <w:rsid w:val="0071175D"/>
    <w:rsid w:val="007117EB"/>
    <w:rsid w:val="00711D8B"/>
    <w:rsid w:val="00711ECE"/>
    <w:rsid w:val="0071224F"/>
    <w:rsid w:val="00713C41"/>
    <w:rsid w:val="007142B1"/>
    <w:rsid w:val="00714AA0"/>
    <w:rsid w:val="007151E8"/>
    <w:rsid w:val="0071540C"/>
    <w:rsid w:val="00715BA7"/>
    <w:rsid w:val="00715D9D"/>
    <w:rsid w:val="00716C3E"/>
    <w:rsid w:val="0072054E"/>
    <w:rsid w:val="00720DCA"/>
    <w:rsid w:val="007211A5"/>
    <w:rsid w:val="00721EEE"/>
    <w:rsid w:val="00723418"/>
    <w:rsid w:val="00723562"/>
    <w:rsid w:val="007236CA"/>
    <w:rsid w:val="007238FC"/>
    <w:rsid w:val="00723998"/>
    <w:rsid w:val="00723B3C"/>
    <w:rsid w:val="00723D07"/>
    <w:rsid w:val="00725032"/>
    <w:rsid w:val="00725932"/>
    <w:rsid w:val="007262E0"/>
    <w:rsid w:val="007263CB"/>
    <w:rsid w:val="00726BF2"/>
    <w:rsid w:val="00727D57"/>
    <w:rsid w:val="00730BC4"/>
    <w:rsid w:val="00730E93"/>
    <w:rsid w:val="00733412"/>
    <w:rsid w:val="00733BE9"/>
    <w:rsid w:val="00734A32"/>
    <w:rsid w:val="00735429"/>
    <w:rsid w:val="00735858"/>
    <w:rsid w:val="00735FF1"/>
    <w:rsid w:val="00736EAA"/>
    <w:rsid w:val="00736F3F"/>
    <w:rsid w:val="007372E7"/>
    <w:rsid w:val="0073749A"/>
    <w:rsid w:val="0074047C"/>
    <w:rsid w:val="0074098F"/>
    <w:rsid w:val="00740E15"/>
    <w:rsid w:val="0074152A"/>
    <w:rsid w:val="00742B2C"/>
    <w:rsid w:val="00744E2E"/>
    <w:rsid w:val="0074531B"/>
    <w:rsid w:val="00745C44"/>
    <w:rsid w:val="00745F2E"/>
    <w:rsid w:val="007467EF"/>
    <w:rsid w:val="007473C2"/>
    <w:rsid w:val="00752629"/>
    <w:rsid w:val="00752BEA"/>
    <w:rsid w:val="00754C70"/>
    <w:rsid w:val="007564D2"/>
    <w:rsid w:val="00760EE8"/>
    <w:rsid w:val="00762A57"/>
    <w:rsid w:val="007631BF"/>
    <w:rsid w:val="00763D7A"/>
    <w:rsid w:val="00764826"/>
    <w:rsid w:val="007652E8"/>
    <w:rsid w:val="007654A0"/>
    <w:rsid w:val="00765F90"/>
    <w:rsid w:val="00766EAF"/>
    <w:rsid w:val="00767F35"/>
    <w:rsid w:val="00770C5B"/>
    <w:rsid w:val="00770E88"/>
    <w:rsid w:val="00771123"/>
    <w:rsid w:val="0077147D"/>
    <w:rsid w:val="00772F42"/>
    <w:rsid w:val="00773661"/>
    <w:rsid w:val="00773FD0"/>
    <w:rsid w:val="007754D7"/>
    <w:rsid w:val="007754DD"/>
    <w:rsid w:val="0077638A"/>
    <w:rsid w:val="00776415"/>
    <w:rsid w:val="007766C9"/>
    <w:rsid w:val="007777A3"/>
    <w:rsid w:val="00777858"/>
    <w:rsid w:val="00780BFD"/>
    <w:rsid w:val="00781364"/>
    <w:rsid w:val="0078152E"/>
    <w:rsid w:val="00782A8B"/>
    <w:rsid w:val="00784FE9"/>
    <w:rsid w:val="007859A2"/>
    <w:rsid w:val="007859D9"/>
    <w:rsid w:val="007862B8"/>
    <w:rsid w:val="007865A5"/>
    <w:rsid w:val="007866C0"/>
    <w:rsid w:val="00786883"/>
    <w:rsid w:val="00786F9E"/>
    <w:rsid w:val="00790AB5"/>
    <w:rsid w:val="00790B63"/>
    <w:rsid w:val="007911A0"/>
    <w:rsid w:val="007915CF"/>
    <w:rsid w:val="007917EC"/>
    <w:rsid w:val="00792300"/>
    <w:rsid w:val="007924F0"/>
    <w:rsid w:val="00793788"/>
    <w:rsid w:val="00793E5A"/>
    <w:rsid w:val="00794B09"/>
    <w:rsid w:val="00794B5F"/>
    <w:rsid w:val="00796511"/>
    <w:rsid w:val="00797E7E"/>
    <w:rsid w:val="007A0EEF"/>
    <w:rsid w:val="007A1292"/>
    <w:rsid w:val="007A151A"/>
    <w:rsid w:val="007A30CD"/>
    <w:rsid w:val="007A458E"/>
    <w:rsid w:val="007A68CE"/>
    <w:rsid w:val="007A6BD8"/>
    <w:rsid w:val="007B0945"/>
    <w:rsid w:val="007B0B00"/>
    <w:rsid w:val="007B10B7"/>
    <w:rsid w:val="007B11E7"/>
    <w:rsid w:val="007B250E"/>
    <w:rsid w:val="007B307A"/>
    <w:rsid w:val="007B3767"/>
    <w:rsid w:val="007B55D8"/>
    <w:rsid w:val="007B7831"/>
    <w:rsid w:val="007B789A"/>
    <w:rsid w:val="007C1926"/>
    <w:rsid w:val="007C35F1"/>
    <w:rsid w:val="007C38DC"/>
    <w:rsid w:val="007C54D5"/>
    <w:rsid w:val="007C667A"/>
    <w:rsid w:val="007C7D9B"/>
    <w:rsid w:val="007D01D1"/>
    <w:rsid w:val="007D0EE5"/>
    <w:rsid w:val="007D191A"/>
    <w:rsid w:val="007D2774"/>
    <w:rsid w:val="007D34C9"/>
    <w:rsid w:val="007D3C38"/>
    <w:rsid w:val="007D54BD"/>
    <w:rsid w:val="007D6904"/>
    <w:rsid w:val="007D6C6B"/>
    <w:rsid w:val="007D770F"/>
    <w:rsid w:val="007D7B47"/>
    <w:rsid w:val="007E05EA"/>
    <w:rsid w:val="007E2902"/>
    <w:rsid w:val="007E2ABC"/>
    <w:rsid w:val="007E4609"/>
    <w:rsid w:val="007E5E67"/>
    <w:rsid w:val="007E5E7C"/>
    <w:rsid w:val="007E78C9"/>
    <w:rsid w:val="007F00A2"/>
    <w:rsid w:val="007F0322"/>
    <w:rsid w:val="007F06B2"/>
    <w:rsid w:val="007F3522"/>
    <w:rsid w:val="007F3DC2"/>
    <w:rsid w:val="007F42DC"/>
    <w:rsid w:val="007F4935"/>
    <w:rsid w:val="007F5649"/>
    <w:rsid w:val="007F5BD9"/>
    <w:rsid w:val="007F6290"/>
    <w:rsid w:val="007F692F"/>
    <w:rsid w:val="00800F8C"/>
    <w:rsid w:val="0080102D"/>
    <w:rsid w:val="0080152F"/>
    <w:rsid w:val="00801D8B"/>
    <w:rsid w:val="008038E8"/>
    <w:rsid w:val="008039F9"/>
    <w:rsid w:val="00803E8F"/>
    <w:rsid w:val="00805F12"/>
    <w:rsid w:val="00806876"/>
    <w:rsid w:val="008116CD"/>
    <w:rsid w:val="00812D53"/>
    <w:rsid w:val="00812E7E"/>
    <w:rsid w:val="00814388"/>
    <w:rsid w:val="008172E5"/>
    <w:rsid w:val="00821485"/>
    <w:rsid w:val="008218A6"/>
    <w:rsid w:val="008219CE"/>
    <w:rsid w:val="00821FA8"/>
    <w:rsid w:val="00823BB8"/>
    <w:rsid w:val="00823CD4"/>
    <w:rsid w:val="00824677"/>
    <w:rsid w:val="00824DA5"/>
    <w:rsid w:val="00827173"/>
    <w:rsid w:val="008279BE"/>
    <w:rsid w:val="00830E92"/>
    <w:rsid w:val="00831D8A"/>
    <w:rsid w:val="008323B1"/>
    <w:rsid w:val="0083381F"/>
    <w:rsid w:val="00834305"/>
    <w:rsid w:val="008346E6"/>
    <w:rsid w:val="00835BE0"/>
    <w:rsid w:val="00835FD0"/>
    <w:rsid w:val="00836E76"/>
    <w:rsid w:val="008372DC"/>
    <w:rsid w:val="00845850"/>
    <w:rsid w:val="00845D28"/>
    <w:rsid w:val="00845F43"/>
    <w:rsid w:val="00846760"/>
    <w:rsid w:val="00846A09"/>
    <w:rsid w:val="00847689"/>
    <w:rsid w:val="00847BDE"/>
    <w:rsid w:val="00850590"/>
    <w:rsid w:val="00852216"/>
    <w:rsid w:val="00852BCB"/>
    <w:rsid w:val="00852C57"/>
    <w:rsid w:val="00852FCD"/>
    <w:rsid w:val="008541A8"/>
    <w:rsid w:val="008546BF"/>
    <w:rsid w:val="00854EEE"/>
    <w:rsid w:val="00855F48"/>
    <w:rsid w:val="00856E30"/>
    <w:rsid w:val="0085738F"/>
    <w:rsid w:val="0085794B"/>
    <w:rsid w:val="008604BA"/>
    <w:rsid w:val="00861833"/>
    <w:rsid w:val="00861F01"/>
    <w:rsid w:val="00861FD2"/>
    <w:rsid w:val="0086342E"/>
    <w:rsid w:val="0086434B"/>
    <w:rsid w:val="008652EC"/>
    <w:rsid w:val="00866D3E"/>
    <w:rsid w:val="00870759"/>
    <w:rsid w:val="00871C81"/>
    <w:rsid w:val="00871F26"/>
    <w:rsid w:val="00872204"/>
    <w:rsid w:val="0087264B"/>
    <w:rsid w:val="00872AFE"/>
    <w:rsid w:val="00873C10"/>
    <w:rsid w:val="00874372"/>
    <w:rsid w:val="00874524"/>
    <w:rsid w:val="00874D32"/>
    <w:rsid w:val="0087533F"/>
    <w:rsid w:val="008765DD"/>
    <w:rsid w:val="00877EC4"/>
    <w:rsid w:val="00880451"/>
    <w:rsid w:val="00880C86"/>
    <w:rsid w:val="0088325B"/>
    <w:rsid w:val="00883AC4"/>
    <w:rsid w:val="00883CBD"/>
    <w:rsid w:val="00883E5F"/>
    <w:rsid w:val="00883F48"/>
    <w:rsid w:val="0088459A"/>
    <w:rsid w:val="00885BC3"/>
    <w:rsid w:val="00886328"/>
    <w:rsid w:val="008865CE"/>
    <w:rsid w:val="00886CF0"/>
    <w:rsid w:val="00886E7D"/>
    <w:rsid w:val="00886FE7"/>
    <w:rsid w:val="00887155"/>
    <w:rsid w:val="00891D2B"/>
    <w:rsid w:val="00893786"/>
    <w:rsid w:val="008956F7"/>
    <w:rsid w:val="008962A6"/>
    <w:rsid w:val="008A1473"/>
    <w:rsid w:val="008A1E84"/>
    <w:rsid w:val="008A21EB"/>
    <w:rsid w:val="008A2CE1"/>
    <w:rsid w:val="008A50F4"/>
    <w:rsid w:val="008A55D3"/>
    <w:rsid w:val="008A56D7"/>
    <w:rsid w:val="008A57DD"/>
    <w:rsid w:val="008A679B"/>
    <w:rsid w:val="008A67ED"/>
    <w:rsid w:val="008A7E0F"/>
    <w:rsid w:val="008B01FA"/>
    <w:rsid w:val="008B09FC"/>
    <w:rsid w:val="008B1822"/>
    <w:rsid w:val="008B1B75"/>
    <w:rsid w:val="008B31EC"/>
    <w:rsid w:val="008B53B3"/>
    <w:rsid w:val="008B678A"/>
    <w:rsid w:val="008B68FA"/>
    <w:rsid w:val="008B74F7"/>
    <w:rsid w:val="008C0A21"/>
    <w:rsid w:val="008C0F34"/>
    <w:rsid w:val="008C1198"/>
    <w:rsid w:val="008C2870"/>
    <w:rsid w:val="008C2976"/>
    <w:rsid w:val="008C2FC3"/>
    <w:rsid w:val="008C3E79"/>
    <w:rsid w:val="008C67E0"/>
    <w:rsid w:val="008C6E3B"/>
    <w:rsid w:val="008C79D3"/>
    <w:rsid w:val="008D1EFB"/>
    <w:rsid w:val="008D2FD7"/>
    <w:rsid w:val="008D3552"/>
    <w:rsid w:val="008D3DD2"/>
    <w:rsid w:val="008E18D3"/>
    <w:rsid w:val="008E2E3E"/>
    <w:rsid w:val="008E424C"/>
    <w:rsid w:val="008E518D"/>
    <w:rsid w:val="008E6E7A"/>
    <w:rsid w:val="008E749C"/>
    <w:rsid w:val="008E766D"/>
    <w:rsid w:val="008F0265"/>
    <w:rsid w:val="008F2C6B"/>
    <w:rsid w:val="008F492E"/>
    <w:rsid w:val="008F5484"/>
    <w:rsid w:val="008F6330"/>
    <w:rsid w:val="009005D1"/>
    <w:rsid w:val="00904A07"/>
    <w:rsid w:val="00906459"/>
    <w:rsid w:val="00907AE7"/>
    <w:rsid w:val="009107DB"/>
    <w:rsid w:val="00911418"/>
    <w:rsid w:val="00912905"/>
    <w:rsid w:val="0091569A"/>
    <w:rsid w:val="00916551"/>
    <w:rsid w:val="00916AC2"/>
    <w:rsid w:val="009172B2"/>
    <w:rsid w:val="009222EE"/>
    <w:rsid w:val="00922E55"/>
    <w:rsid w:val="00922F34"/>
    <w:rsid w:val="00925C6D"/>
    <w:rsid w:val="00926039"/>
    <w:rsid w:val="00926267"/>
    <w:rsid w:val="009302EF"/>
    <w:rsid w:val="009303F7"/>
    <w:rsid w:val="00930B86"/>
    <w:rsid w:val="0093211A"/>
    <w:rsid w:val="0093229C"/>
    <w:rsid w:val="0093241E"/>
    <w:rsid w:val="00932E32"/>
    <w:rsid w:val="009342FC"/>
    <w:rsid w:val="009354E6"/>
    <w:rsid w:val="00937C44"/>
    <w:rsid w:val="00937F28"/>
    <w:rsid w:val="00940837"/>
    <w:rsid w:val="009408A8"/>
    <w:rsid w:val="00941116"/>
    <w:rsid w:val="009415C6"/>
    <w:rsid w:val="0094203F"/>
    <w:rsid w:val="009445AD"/>
    <w:rsid w:val="0094542A"/>
    <w:rsid w:val="00947268"/>
    <w:rsid w:val="009477D5"/>
    <w:rsid w:val="00950B3D"/>
    <w:rsid w:val="00951423"/>
    <w:rsid w:val="0095363D"/>
    <w:rsid w:val="0095574F"/>
    <w:rsid w:val="00955AAF"/>
    <w:rsid w:val="00956418"/>
    <w:rsid w:val="009564A4"/>
    <w:rsid w:val="009567D2"/>
    <w:rsid w:val="00957D24"/>
    <w:rsid w:val="00957E33"/>
    <w:rsid w:val="00957EAE"/>
    <w:rsid w:val="00960FAE"/>
    <w:rsid w:val="0096285C"/>
    <w:rsid w:val="009649FC"/>
    <w:rsid w:val="00964C31"/>
    <w:rsid w:val="009661E9"/>
    <w:rsid w:val="00967169"/>
    <w:rsid w:val="00970261"/>
    <w:rsid w:val="00970AFF"/>
    <w:rsid w:val="00973587"/>
    <w:rsid w:val="00973622"/>
    <w:rsid w:val="0097374B"/>
    <w:rsid w:val="00974DD6"/>
    <w:rsid w:val="00975B52"/>
    <w:rsid w:val="009762C3"/>
    <w:rsid w:val="00976454"/>
    <w:rsid w:val="0097679A"/>
    <w:rsid w:val="009767C1"/>
    <w:rsid w:val="009777B3"/>
    <w:rsid w:val="00982880"/>
    <w:rsid w:val="00983A72"/>
    <w:rsid w:val="00983E16"/>
    <w:rsid w:val="00984018"/>
    <w:rsid w:val="00986FF2"/>
    <w:rsid w:val="009872C6"/>
    <w:rsid w:val="00990430"/>
    <w:rsid w:val="009904FE"/>
    <w:rsid w:val="0099233C"/>
    <w:rsid w:val="009929FC"/>
    <w:rsid w:val="00993222"/>
    <w:rsid w:val="00993777"/>
    <w:rsid w:val="00993808"/>
    <w:rsid w:val="00994A22"/>
    <w:rsid w:val="009969BB"/>
    <w:rsid w:val="009A04D7"/>
    <w:rsid w:val="009A09B7"/>
    <w:rsid w:val="009A0BA4"/>
    <w:rsid w:val="009A16D5"/>
    <w:rsid w:val="009A194C"/>
    <w:rsid w:val="009A2D6C"/>
    <w:rsid w:val="009A4603"/>
    <w:rsid w:val="009A48A1"/>
    <w:rsid w:val="009A4D78"/>
    <w:rsid w:val="009A55B4"/>
    <w:rsid w:val="009A60C7"/>
    <w:rsid w:val="009A6600"/>
    <w:rsid w:val="009A6E9A"/>
    <w:rsid w:val="009B0058"/>
    <w:rsid w:val="009B11EE"/>
    <w:rsid w:val="009B16F7"/>
    <w:rsid w:val="009B19EE"/>
    <w:rsid w:val="009B29F7"/>
    <w:rsid w:val="009B3511"/>
    <w:rsid w:val="009B38DE"/>
    <w:rsid w:val="009B3BFD"/>
    <w:rsid w:val="009B3FE3"/>
    <w:rsid w:val="009B5254"/>
    <w:rsid w:val="009B6A8C"/>
    <w:rsid w:val="009B6F9D"/>
    <w:rsid w:val="009B7694"/>
    <w:rsid w:val="009B7B81"/>
    <w:rsid w:val="009C1558"/>
    <w:rsid w:val="009C18A2"/>
    <w:rsid w:val="009C29F5"/>
    <w:rsid w:val="009C3461"/>
    <w:rsid w:val="009C4B92"/>
    <w:rsid w:val="009C7BF2"/>
    <w:rsid w:val="009D0134"/>
    <w:rsid w:val="009D0398"/>
    <w:rsid w:val="009D147A"/>
    <w:rsid w:val="009D2072"/>
    <w:rsid w:val="009D25DD"/>
    <w:rsid w:val="009D2BF5"/>
    <w:rsid w:val="009D357A"/>
    <w:rsid w:val="009D577D"/>
    <w:rsid w:val="009D5DD0"/>
    <w:rsid w:val="009D5EF1"/>
    <w:rsid w:val="009D61CB"/>
    <w:rsid w:val="009D6DE5"/>
    <w:rsid w:val="009D7DAE"/>
    <w:rsid w:val="009E0FAA"/>
    <w:rsid w:val="009E27DF"/>
    <w:rsid w:val="009E2B1D"/>
    <w:rsid w:val="009E34BF"/>
    <w:rsid w:val="009E3A90"/>
    <w:rsid w:val="009E5667"/>
    <w:rsid w:val="009E78FF"/>
    <w:rsid w:val="009F05AF"/>
    <w:rsid w:val="009F0D75"/>
    <w:rsid w:val="009F1CAB"/>
    <w:rsid w:val="009F2669"/>
    <w:rsid w:val="009F2E0E"/>
    <w:rsid w:val="009F34C3"/>
    <w:rsid w:val="009F411E"/>
    <w:rsid w:val="009F52E6"/>
    <w:rsid w:val="009F57E1"/>
    <w:rsid w:val="009F5C84"/>
    <w:rsid w:val="00A005CD"/>
    <w:rsid w:val="00A012B3"/>
    <w:rsid w:val="00A02D31"/>
    <w:rsid w:val="00A03385"/>
    <w:rsid w:val="00A0356C"/>
    <w:rsid w:val="00A05357"/>
    <w:rsid w:val="00A0559B"/>
    <w:rsid w:val="00A05768"/>
    <w:rsid w:val="00A05BEC"/>
    <w:rsid w:val="00A07159"/>
    <w:rsid w:val="00A113B2"/>
    <w:rsid w:val="00A117D1"/>
    <w:rsid w:val="00A12138"/>
    <w:rsid w:val="00A12C1B"/>
    <w:rsid w:val="00A136F5"/>
    <w:rsid w:val="00A1387E"/>
    <w:rsid w:val="00A1416B"/>
    <w:rsid w:val="00A14213"/>
    <w:rsid w:val="00A158D5"/>
    <w:rsid w:val="00A1686D"/>
    <w:rsid w:val="00A16CD8"/>
    <w:rsid w:val="00A16D75"/>
    <w:rsid w:val="00A16DB9"/>
    <w:rsid w:val="00A16DEE"/>
    <w:rsid w:val="00A172A0"/>
    <w:rsid w:val="00A172BB"/>
    <w:rsid w:val="00A20303"/>
    <w:rsid w:val="00A220A0"/>
    <w:rsid w:val="00A228E2"/>
    <w:rsid w:val="00A241C2"/>
    <w:rsid w:val="00A24EFA"/>
    <w:rsid w:val="00A2616E"/>
    <w:rsid w:val="00A263BC"/>
    <w:rsid w:val="00A264C7"/>
    <w:rsid w:val="00A26807"/>
    <w:rsid w:val="00A30386"/>
    <w:rsid w:val="00A30CDD"/>
    <w:rsid w:val="00A30E74"/>
    <w:rsid w:val="00A32465"/>
    <w:rsid w:val="00A33007"/>
    <w:rsid w:val="00A33343"/>
    <w:rsid w:val="00A33594"/>
    <w:rsid w:val="00A344E3"/>
    <w:rsid w:val="00A350E1"/>
    <w:rsid w:val="00A3545B"/>
    <w:rsid w:val="00A3612F"/>
    <w:rsid w:val="00A3666E"/>
    <w:rsid w:val="00A3686E"/>
    <w:rsid w:val="00A37B2B"/>
    <w:rsid w:val="00A40301"/>
    <w:rsid w:val="00A425C4"/>
    <w:rsid w:val="00A4292F"/>
    <w:rsid w:val="00A429E1"/>
    <w:rsid w:val="00A43389"/>
    <w:rsid w:val="00A45715"/>
    <w:rsid w:val="00A45CE7"/>
    <w:rsid w:val="00A46B5E"/>
    <w:rsid w:val="00A47F79"/>
    <w:rsid w:val="00A50935"/>
    <w:rsid w:val="00A51CA5"/>
    <w:rsid w:val="00A520B8"/>
    <w:rsid w:val="00A521B4"/>
    <w:rsid w:val="00A54212"/>
    <w:rsid w:val="00A54872"/>
    <w:rsid w:val="00A5494C"/>
    <w:rsid w:val="00A54D92"/>
    <w:rsid w:val="00A5516D"/>
    <w:rsid w:val="00A55EFB"/>
    <w:rsid w:val="00A5704B"/>
    <w:rsid w:val="00A57B86"/>
    <w:rsid w:val="00A57C4B"/>
    <w:rsid w:val="00A57DA0"/>
    <w:rsid w:val="00A602AB"/>
    <w:rsid w:val="00A604E1"/>
    <w:rsid w:val="00A61C21"/>
    <w:rsid w:val="00A62078"/>
    <w:rsid w:val="00A62275"/>
    <w:rsid w:val="00A622E2"/>
    <w:rsid w:val="00A63274"/>
    <w:rsid w:val="00A63510"/>
    <w:rsid w:val="00A65FE2"/>
    <w:rsid w:val="00A66BB9"/>
    <w:rsid w:val="00A672E5"/>
    <w:rsid w:val="00A6768F"/>
    <w:rsid w:val="00A70265"/>
    <w:rsid w:val="00A7075D"/>
    <w:rsid w:val="00A709B6"/>
    <w:rsid w:val="00A70C36"/>
    <w:rsid w:val="00A72FCF"/>
    <w:rsid w:val="00A73CA5"/>
    <w:rsid w:val="00A743A2"/>
    <w:rsid w:val="00A745EA"/>
    <w:rsid w:val="00A747BC"/>
    <w:rsid w:val="00A752DD"/>
    <w:rsid w:val="00A7664F"/>
    <w:rsid w:val="00A76DD3"/>
    <w:rsid w:val="00A8095A"/>
    <w:rsid w:val="00A80BC9"/>
    <w:rsid w:val="00A83FAF"/>
    <w:rsid w:val="00A84635"/>
    <w:rsid w:val="00A84D76"/>
    <w:rsid w:val="00A8752A"/>
    <w:rsid w:val="00A877BB"/>
    <w:rsid w:val="00A87954"/>
    <w:rsid w:val="00A91E62"/>
    <w:rsid w:val="00A927DE"/>
    <w:rsid w:val="00A93010"/>
    <w:rsid w:val="00A96B9A"/>
    <w:rsid w:val="00A9738F"/>
    <w:rsid w:val="00A9740E"/>
    <w:rsid w:val="00AA0F52"/>
    <w:rsid w:val="00AA1FAE"/>
    <w:rsid w:val="00AA28D7"/>
    <w:rsid w:val="00AA2AD8"/>
    <w:rsid w:val="00AA552B"/>
    <w:rsid w:val="00AA67E1"/>
    <w:rsid w:val="00AA73D2"/>
    <w:rsid w:val="00AA7419"/>
    <w:rsid w:val="00AA7C45"/>
    <w:rsid w:val="00AB0119"/>
    <w:rsid w:val="00AB035A"/>
    <w:rsid w:val="00AB0908"/>
    <w:rsid w:val="00AB10A0"/>
    <w:rsid w:val="00AB1D03"/>
    <w:rsid w:val="00AB37AA"/>
    <w:rsid w:val="00AB5371"/>
    <w:rsid w:val="00AB5EC2"/>
    <w:rsid w:val="00AB652F"/>
    <w:rsid w:val="00AB7660"/>
    <w:rsid w:val="00AB7860"/>
    <w:rsid w:val="00AB7A92"/>
    <w:rsid w:val="00AC04A6"/>
    <w:rsid w:val="00AC07AC"/>
    <w:rsid w:val="00AC142E"/>
    <w:rsid w:val="00AC255F"/>
    <w:rsid w:val="00AC2A77"/>
    <w:rsid w:val="00AC3043"/>
    <w:rsid w:val="00AC42B7"/>
    <w:rsid w:val="00AC5170"/>
    <w:rsid w:val="00AC54D5"/>
    <w:rsid w:val="00AC6C52"/>
    <w:rsid w:val="00AC6F53"/>
    <w:rsid w:val="00AC7946"/>
    <w:rsid w:val="00AD032F"/>
    <w:rsid w:val="00AD16C4"/>
    <w:rsid w:val="00AD16E9"/>
    <w:rsid w:val="00AD17E5"/>
    <w:rsid w:val="00AD1F56"/>
    <w:rsid w:val="00AD1FA8"/>
    <w:rsid w:val="00AD2BF3"/>
    <w:rsid w:val="00AD54DD"/>
    <w:rsid w:val="00AD54E6"/>
    <w:rsid w:val="00AD6914"/>
    <w:rsid w:val="00AD7E3B"/>
    <w:rsid w:val="00AE0101"/>
    <w:rsid w:val="00AE07B0"/>
    <w:rsid w:val="00AE18F0"/>
    <w:rsid w:val="00AE3024"/>
    <w:rsid w:val="00AE3356"/>
    <w:rsid w:val="00AE3BEF"/>
    <w:rsid w:val="00AE4705"/>
    <w:rsid w:val="00AE4CCD"/>
    <w:rsid w:val="00AE512F"/>
    <w:rsid w:val="00AE732D"/>
    <w:rsid w:val="00AE7B61"/>
    <w:rsid w:val="00AF24E8"/>
    <w:rsid w:val="00AF3822"/>
    <w:rsid w:val="00AF5B9D"/>
    <w:rsid w:val="00AF6C00"/>
    <w:rsid w:val="00AF789C"/>
    <w:rsid w:val="00AF7B36"/>
    <w:rsid w:val="00B00919"/>
    <w:rsid w:val="00B010C5"/>
    <w:rsid w:val="00B02203"/>
    <w:rsid w:val="00B028B7"/>
    <w:rsid w:val="00B02A78"/>
    <w:rsid w:val="00B0307C"/>
    <w:rsid w:val="00B04EFE"/>
    <w:rsid w:val="00B057B1"/>
    <w:rsid w:val="00B066E4"/>
    <w:rsid w:val="00B068FD"/>
    <w:rsid w:val="00B06A8A"/>
    <w:rsid w:val="00B06D22"/>
    <w:rsid w:val="00B110A6"/>
    <w:rsid w:val="00B1197A"/>
    <w:rsid w:val="00B13072"/>
    <w:rsid w:val="00B13091"/>
    <w:rsid w:val="00B151F8"/>
    <w:rsid w:val="00B1599B"/>
    <w:rsid w:val="00B165FE"/>
    <w:rsid w:val="00B17037"/>
    <w:rsid w:val="00B1755E"/>
    <w:rsid w:val="00B175C6"/>
    <w:rsid w:val="00B20C6F"/>
    <w:rsid w:val="00B2130D"/>
    <w:rsid w:val="00B234B3"/>
    <w:rsid w:val="00B239DB"/>
    <w:rsid w:val="00B24C24"/>
    <w:rsid w:val="00B24C8B"/>
    <w:rsid w:val="00B25199"/>
    <w:rsid w:val="00B25D06"/>
    <w:rsid w:val="00B2685B"/>
    <w:rsid w:val="00B3133A"/>
    <w:rsid w:val="00B32847"/>
    <w:rsid w:val="00B329CD"/>
    <w:rsid w:val="00B338D0"/>
    <w:rsid w:val="00B35F78"/>
    <w:rsid w:val="00B3663E"/>
    <w:rsid w:val="00B36C21"/>
    <w:rsid w:val="00B376C3"/>
    <w:rsid w:val="00B37A86"/>
    <w:rsid w:val="00B4028C"/>
    <w:rsid w:val="00B40BF7"/>
    <w:rsid w:val="00B4135A"/>
    <w:rsid w:val="00B41710"/>
    <w:rsid w:val="00B438BB"/>
    <w:rsid w:val="00B4418B"/>
    <w:rsid w:val="00B45F86"/>
    <w:rsid w:val="00B46DF2"/>
    <w:rsid w:val="00B50043"/>
    <w:rsid w:val="00B514E4"/>
    <w:rsid w:val="00B518E2"/>
    <w:rsid w:val="00B5348C"/>
    <w:rsid w:val="00B545CB"/>
    <w:rsid w:val="00B56338"/>
    <w:rsid w:val="00B56B4F"/>
    <w:rsid w:val="00B603A5"/>
    <w:rsid w:val="00B60913"/>
    <w:rsid w:val="00B61263"/>
    <w:rsid w:val="00B632B8"/>
    <w:rsid w:val="00B63727"/>
    <w:rsid w:val="00B63887"/>
    <w:rsid w:val="00B641C8"/>
    <w:rsid w:val="00B65213"/>
    <w:rsid w:val="00B65E40"/>
    <w:rsid w:val="00B727B8"/>
    <w:rsid w:val="00B72894"/>
    <w:rsid w:val="00B72B79"/>
    <w:rsid w:val="00B73382"/>
    <w:rsid w:val="00B74633"/>
    <w:rsid w:val="00B74C94"/>
    <w:rsid w:val="00B75DB0"/>
    <w:rsid w:val="00B7668D"/>
    <w:rsid w:val="00B76A90"/>
    <w:rsid w:val="00B8001B"/>
    <w:rsid w:val="00B8065D"/>
    <w:rsid w:val="00B82C2D"/>
    <w:rsid w:val="00B83603"/>
    <w:rsid w:val="00B84606"/>
    <w:rsid w:val="00B85089"/>
    <w:rsid w:val="00B86AA2"/>
    <w:rsid w:val="00B90526"/>
    <w:rsid w:val="00B907EA"/>
    <w:rsid w:val="00B90C12"/>
    <w:rsid w:val="00B91378"/>
    <w:rsid w:val="00B925A6"/>
    <w:rsid w:val="00B928A2"/>
    <w:rsid w:val="00B92D97"/>
    <w:rsid w:val="00B9431A"/>
    <w:rsid w:val="00B946DB"/>
    <w:rsid w:val="00B949F4"/>
    <w:rsid w:val="00B9537F"/>
    <w:rsid w:val="00B96DE7"/>
    <w:rsid w:val="00B96DF6"/>
    <w:rsid w:val="00BA0E11"/>
    <w:rsid w:val="00BA1420"/>
    <w:rsid w:val="00BA15A7"/>
    <w:rsid w:val="00BA1C02"/>
    <w:rsid w:val="00BA2C14"/>
    <w:rsid w:val="00BA34A5"/>
    <w:rsid w:val="00BA3B3A"/>
    <w:rsid w:val="00BA5B52"/>
    <w:rsid w:val="00BA6869"/>
    <w:rsid w:val="00BA704E"/>
    <w:rsid w:val="00BA765E"/>
    <w:rsid w:val="00BB03E3"/>
    <w:rsid w:val="00BB1726"/>
    <w:rsid w:val="00BB3EDF"/>
    <w:rsid w:val="00BB475D"/>
    <w:rsid w:val="00BB550D"/>
    <w:rsid w:val="00BB659C"/>
    <w:rsid w:val="00BB6FDD"/>
    <w:rsid w:val="00BC0D84"/>
    <w:rsid w:val="00BC29DC"/>
    <w:rsid w:val="00BC32BD"/>
    <w:rsid w:val="00BC3B67"/>
    <w:rsid w:val="00BC509C"/>
    <w:rsid w:val="00BC512B"/>
    <w:rsid w:val="00BC5BBA"/>
    <w:rsid w:val="00BC5C3D"/>
    <w:rsid w:val="00BC60D2"/>
    <w:rsid w:val="00BC7CC8"/>
    <w:rsid w:val="00BD0B58"/>
    <w:rsid w:val="00BD11A9"/>
    <w:rsid w:val="00BD1529"/>
    <w:rsid w:val="00BD18CF"/>
    <w:rsid w:val="00BD1C14"/>
    <w:rsid w:val="00BD37C2"/>
    <w:rsid w:val="00BD3810"/>
    <w:rsid w:val="00BD5240"/>
    <w:rsid w:val="00BD5554"/>
    <w:rsid w:val="00BD62C7"/>
    <w:rsid w:val="00BD7325"/>
    <w:rsid w:val="00BE0D33"/>
    <w:rsid w:val="00BE2187"/>
    <w:rsid w:val="00BE3871"/>
    <w:rsid w:val="00BE6A1F"/>
    <w:rsid w:val="00BF0A14"/>
    <w:rsid w:val="00BF0E0D"/>
    <w:rsid w:val="00BF1607"/>
    <w:rsid w:val="00BF185F"/>
    <w:rsid w:val="00BF2713"/>
    <w:rsid w:val="00BF27B9"/>
    <w:rsid w:val="00BF397C"/>
    <w:rsid w:val="00BF440B"/>
    <w:rsid w:val="00BF5165"/>
    <w:rsid w:val="00BF545A"/>
    <w:rsid w:val="00BF59BB"/>
    <w:rsid w:val="00BF6760"/>
    <w:rsid w:val="00BF71BE"/>
    <w:rsid w:val="00C00446"/>
    <w:rsid w:val="00C01CC7"/>
    <w:rsid w:val="00C02888"/>
    <w:rsid w:val="00C02D7B"/>
    <w:rsid w:val="00C04335"/>
    <w:rsid w:val="00C04A9F"/>
    <w:rsid w:val="00C04F2F"/>
    <w:rsid w:val="00C07012"/>
    <w:rsid w:val="00C0728E"/>
    <w:rsid w:val="00C072B8"/>
    <w:rsid w:val="00C073F5"/>
    <w:rsid w:val="00C11135"/>
    <w:rsid w:val="00C1239B"/>
    <w:rsid w:val="00C12A2F"/>
    <w:rsid w:val="00C12FF7"/>
    <w:rsid w:val="00C130DF"/>
    <w:rsid w:val="00C13C07"/>
    <w:rsid w:val="00C13FD6"/>
    <w:rsid w:val="00C14B79"/>
    <w:rsid w:val="00C15CBD"/>
    <w:rsid w:val="00C15CDD"/>
    <w:rsid w:val="00C16660"/>
    <w:rsid w:val="00C17037"/>
    <w:rsid w:val="00C170D0"/>
    <w:rsid w:val="00C171D8"/>
    <w:rsid w:val="00C17A20"/>
    <w:rsid w:val="00C225E3"/>
    <w:rsid w:val="00C22988"/>
    <w:rsid w:val="00C22B27"/>
    <w:rsid w:val="00C23085"/>
    <w:rsid w:val="00C231D0"/>
    <w:rsid w:val="00C235D3"/>
    <w:rsid w:val="00C2360E"/>
    <w:rsid w:val="00C2550E"/>
    <w:rsid w:val="00C255E5"/>
    <w:rsid w:val="00C27556"/>
    <w:rsid w:val="00C31B60"/>
    <w:rsid w:val="00C328EC"/>
    <w:rsid w:val="00C332DD"/>
    <w:rsid w:val="00C335F6"/>
    <w:rsid w:val="00C3444F"/>
    <w:rsid w:val="00C349F7"/>
    <w:rsid w:val="00C36362"/>
    <w:rsid w:val="00C37352"/>
    <w:rsid w:val="00C4247B"/>
    <w:rsid w:val="00C424C6"/>
    <w:rsid w:val="00C42757"/>
    <w:rsid w:val="00C43EA2"/>
    <w:rsid w:val="00C44B7B"/>
    <w:rsid w:val="00C450A6"/>
    <w:rsid w:val="00C467BA"/>
    <w:rsid w:val="00C4692D"/>
    <w:rsid w:val="00C475EE"/>
    <w:rsid w:val="00C47921"/>
    <w:rsid w:val="00C5025C"/>
    <w:rsid w:val="00C50453"/>
    <w:rsid w:val="00C50CBE"/>
    <w:rsid w:val="00C51D25"/>
    <w:rsid w:val="00C52102"/>
    <w:rsid w:val="00C5283B"/>
    <w:rsid w:val="00C5299F"/>
    <w:rsid w:val="00C52DE8"/>
    <w:rsid w:val="00C56BF4"/>
    <w:rsid w:val="00C56EFA"/>
    <w:rsid w:val="00C60636"/>
    <w:rsid w:val="00C606C4"/>
    <w:rsid w:val="00C60843"/>
    <w:rsid w:val="00C62861"/>
    <w:rsid w:val="00C64BC1"/>
    <w:rsid w:val="00C65728"/>
    <w:rsid w:val="00C66485"/>
    <w:rsid w:val="00C66D15"/>
    <w:rsid w:val="00C66E15"/>
    <w:rsid w:val="00C67879"/>
    <w:rsid w:val="00C70732"/>
    <w:rsid w:val="00C708BA"/>
    <w:rsid w:val="00C712DA"/>
    <w:rsid w:val="00C7186A"/>
    <w:rsid w:val="00C728F1"/>
    <w:rsid w:val="00C73ED4"/>
    <w:rsid w:val="00C7430B"/>
    <w:rsid w:val="00C77A89"/>
    <w:rsid w:val="00C81BD1"/>
    <w:rsid w:val="00C83744"/>
    <w:rsid w:val="00C843AA"/>
    <w:rsid w:val="00C86AA0"/>
    <w:rsid w:val="00C86B97"/>
    <w:rsid w:val="00C86EDC"/>
    <w:rsid w:val="00C9141A"/>
    <w:rsid w:val="00C92532"/>
    <w:rsid w:val="00C92C95"/>
    <w:rsid w:val="00C9417D"/>
    <w:rsid w:val="00C941FC"/>
    <w:rsid w:val="00C94235"/>
    <w:rsid w:val="00C9523D"/>
    <w:rsid w:val="00C95E77"/>
    <w:rsid w:val="00C96036"/>
    <w:rsid w:val="00C976AF"/>
    <w:rsid w:val="00CA0172"/>
    <w:rsid w:val="00CA1B00"/>
    <w:rsid w:val="00CA1DB1"/>
    <w:rsid w:val="00CA28F5"/>
    <w:rsid w:val="00CA3424"/>
    <w:rsid w:val="00CA3693"/>
    <w:rsid w:val="00CA6192"/>
    <w:rsid w:val="00CA7568"/>
    <w:rsid w:val="00CA7A9F"/>
    <w:rsid w:val="00CA7D2E"/>
    <w:rsid w:val="00CB174E"/>
    <w:rsid w:val="00CB3284"/>
    <w:rsid w:val="00CB51E9"/>
    <w:rsid w:val="00CB53C7"/>
    <w:rsid w:val="00CB58F3"/>
    <w:rsid w:val="00CB5D6F"/>
    <w:rsid w:val="00CB6A13"/>
    <w:rsid w:val="00CB7335"/>
    <w:rsid w:val="00CB79EE"/>
    <w:rsid w:val="00CB79F5"/>
    <w:rsid w:val="00CB7A9D"/>
    <w:rsid w:val="00CC0A70"/>
    <w:rsid w:val="00CC300B"/>
    <w:rsid w:val="00CC3753"/>
    <w:rsid w:val="00CC3E08"/>
    <w:rsid w:val="00CC493B"/>
    <w:rsid w:val="00CC4DA1"/>
    <w:rsid w:val="00CC6ECF"/>
    <w:rsid w:val="00CC7BA9"/>
    <w:rsid w:val="00CD0D85"/>
    <w:rsid w:val="00CD1E5C"/>
    <w:rsid w:val="00CD302D"/>
    <w:rsid w:val="00CD56F9"/>
    <w:rsid w:val="00CD5771"/>
    <w:rsid w:val="00CD5F3E"/>
    <w:rsid w:val="00CD6465"/>
    <w:rsid w:val="00CD6D61"/>
    <w:rsid w:val="00CD70C6"/>
    <w:rsid w:val="00CD7123"/>
    <w:rsid w:val="00CE0988"/>
    <w:rsid w:val="00CE0BE1"/>
    <w:rsid w:val="00CE2AE7"/>
    <w:rsid w:val="00CE616B"/>
    <w:rsid w:val="00CE6307"/>
    <w:rsid w:val="00CE6B93"/>
    <w:rsid w:val="00CF1600"/>
    <w:rsid w:val="00CF1A17"/>
    <w:rsid w:val="00CF1D51"/>
    <w:rsid w:val="00CF1E03"/>
    <w:rsid w:val="00CF1FD5"/>
    <w:rsid w:val="00CF2F28"/>
    <w:rsid w:val="00CF33B5"/>
    <w:rsid w:val="00CF367E"/>
    <w:rsid w:val="00CF3E8A"/>
    <w:rsid w:val="00CF60ED"/>
    <w:rsid w:val="00CF7BBB"/>
    <w:rsid w:val="00D00578"/>
    <w:rsid w:val="00D009AA"/>
    <w:rsid w:val="00D00EC3"/>
    <w:rsid w:val="00D011E2"/>
    <w:rsid w:val="00D01795"/>
    <w:rsid w:val="00D02470"/>
    <w:rsid w:val="00D02710"/>
    <w:rsid w:val="00D029AD"/>
    <w:rsid w:val="00D06BC3"/>
    <w:rsid w:val="00D10127"/>
    <w:rsid w:val="00D12056"/>
    <w:rsid w:val="00D1276A"/>
    <w:rsid w:val="00D13035"/>
    <w:rsid w:val="00D13413"/>
    <w:rsid w:val="00D1379E"/>
    <w:rsid w:val="00D13800"/>
    <w:rsid w:val="00D13F1A"/>
    <w:rsid w:val="00D144AE"/>
    <w:rsid w:val="00D1589D"/>
    <w:rsid w:val="00D15E68"/>
    <w:rsid w:val="00D16190"/>
    <w:rsid w:val="00D17C3E"/>
    <w:rsid w:val="00D23522"/>
    <w:rsid w:val="00D246BD"/>
    <w:rsid w:val="00D254BD"/>
    <w:rsid w:val="00D27243"/>
    <w:rsid w:val="00D27D24"/>
    <w:rsid w:val="00D3012D"/>
    <w:rsid w:val="00D306B7"/>
    <w:rsid w:val="00D318EC"/>
    <w:rsid w:val="00D32DD4"/>
    <w:rsid w:val="00D331C7"/>
    <w:rsid w:val="00D3372D"/>
    <w:rsid w:val="00D347A8"/>
    <w:rsid w:val="00D34E2C"/>
    <w:rsid w:val="00D3616E"/>
    <w:rsid w:val="00D3650D"/>
    <w:rsid w:val="00D36B15"/>
    <w:rsid w:val="00D36CC9"/>
    <w:rsid w:val="00D44AB8"/>
    <w:rsid w:val="00D44E23"/>
    <w:rsid w:val="00D45876"/>
    <w:rsid w:val="00D4590F"/>
    <w:rsid w:val="00D45C1A"/>
    <w:rsid w:val="00D46629"/>
    <w:rsid w:val="00D46D2A"/>
    <w:rsid w:val="00D470EA"/>
    <w:rsid w:val="00D51C45"/>
    <w:rsid w:val="00D545BA"/>
    <w:rsid w:val="00D56F3D"/>
    <w:rsid w:val="00D57978"/>
    <w:rsid w:val="00D579D8"/>
    <w:rsid w:val="00D6024A"/>
    <w:rsid w:val="00D60508"/>
    <w:rsid w:val="00D611E8"/>
    <w:rsid w:val="00D633E7"/>
    <w:rsid w:val="00D64C33"/>
    <w:rsid w:val="00D64DBF"/>
    <w:rsid w:val="00D65162"/>
    <w:rsid w:val="00D66958"/>
    <w:rsid w:val="00D67E58"/>
    <w:rsid w:val="00D70A40"/>
    <w:rsid w:val="00D728CB"/>
    <w:rsid w:val="00D73462"/>
    <w:rsid w:val="00D7354F"/>
    <w:rsid w:val="00D73AC0"/>
    <w:rsid w:val="00D74C18"/>
    <w:rsid w:val="00D7540A"/>
    <w:rsid w:val="00D756B6"/>
    <w:rsid w:val="00D763AB"/>
    <w:rsid w:val="00D771AA"/>
    <w:rsid w:val="00D77D86"/>
    <w:rsid w:val="00D8007A"/>
    <w:rsid w:val="00D80343"/>
    <w:rsid w:val="00D81646"/>
    <w:rsid w:val="00D834B2"/>
    <w:rsid w:val="00D8356B"/>
    <w:rsid w:val="00D83742"/>
    <w:rsid w:val="00D85586"/>
    <w:rsid w:val="00D855A7"/>
    <w:rsid w:val="00D85754"/>
    <w:rsid w:val="00D85A4E"/>
    <w:rsid w:val="00D8657B"/>
    <w:rsid w:val="00D86792"/>
    <w:rsid w:val="00D9089B"/>
    <w:rsid w:val="00D93A81"/>
    <w:rsid w:val="00D93EF4"/>
    <w:rsid w:val="00D94A5A"/>
    <w:rsid w:val="00D97E94"/>
    <w:rsid w:val="00DA14AD"/>
    <w:rsid w:val="00DA3840"/>
    <w:rsid w:val="00DA4A37"/>
    <w:rsid w:val="00DA4B29"/>
    <w:rsid w:val="00DA4E13"/>
    <w:rsid w:val="00DA6479"/>
    <w:rsid w:val="00DA6635"/>
    <w:rsid w:val="00DA687F"/>
    <w:rsid w:val="00DA791E"/>
    <w:rsid w:val="00DB1667"/>
    <w:rsid w:val="00DB1D9D"/>
    <w:rsid w:val="00DB3F31"/>
    <w:rsid w:val="00DB4298"/>
    <w:rsid w:val="00DB4E96"/>
    <w:rsid w:val="00DB4F03"/>
    <w:rsid w:val="00DB4F7D"/>
    <w:rsid w:val="00DB5271"/>
    <w:rsid w:val="00DB6B91"/>
    <w:rsid w:val="00DB78B4"/>
    <w:rsid w:val="00DB7A2E"/>
    <w:rsid w:val="00DC019D"/>
    <w:rsid w:val="00DC021B"/>
    <w:rsid w:val="00DC0F1D"/>
    <w:rsid w:val="00DC11AE"/>
    <w:rsid w:val="00DC13B5"/>
    <w:rsid w:val="00DC2D0F"/>
    <w:rsid w:val="00DC3021"/>
    <w:rsid w:val="00DC3152"/>
    <w:rsid w:val="00DC3612"/>
    <w:rsid w:val="00DC4517"/>
    <w:rsid w:val="00DC455D"/>
    <w:rsid w:val="00DC490D"/>
    <w:rsid w:val="00DC5FF2"/>
    <w:rsid w:val="00DC64A8"/>
    <w:rsid w:val="00DC7747"/>
    <w:rsid w:val="00DD0B58"/>
    <w:rsid w:val="00DD1513"/>
    <w:rsid w:val="00DD361E"/>
    <w:rsid w:val="00DD55AD"/>
    <w:rsid w:val="00DD73EE"/>
    <w:rsid w:val="00DD765F"/>
    <w:rsid w:val="00DD7BDF"/>
    <w:rsid w:val="00DE0596"/>
    <w:rsid w:val="00DE2478"/>
    <w:rsid w:val="00DE2631"/>
    <w:rsid w:val="00DE28FC"/>
    <w:rsid w:val="00DE3646"/>
    <w:rsid w:val="00DE579E"/>
    <w:rsid w:val="00DE70C3"/>
    <w:rsid w:val="00DF03B6"/>
    <w:rsid w:val="00DF14FA"/>
    <w:rsid w:val="00DF15B8"/>
    <w:rsid w:val="00DF1974"/>
    <w:rsid w:val="00DF6B5F"/>
    <w:rsid w:val="00E00C20"/>
    <w:rsid w:val="00E00C43"/>
    <w:rsid w:val="00E0176B"/>
    <w:rsid w:val="00E02661"/>
    <w:rsid w:val="00E02BA5"/>
    <w:rsid w:val="00E02C8B"/>
    <w:rsid w:val="00E03277"/>
    <w:rsid w:val="00E03B18"/>
    <w:rsid w:val="00E0455C"/>
    <w:rsid w:val="00E04575"/>
    <w:rsid w:val="00E04E43"/>
    <w:rsid w:val="00E04F0F"/>
    <w:rsid w:val="00E15023"/>
    <w:rsid w:val="00E1536F"/>
    <w:rsid w:val="00E1588E"/>
    <w:rsid w:val="00E1651B"/>
    <w:rsid w:val="00E16C07"/>
    <w:rsid w:val="00E16FB1"/>
    <w:rsid w:val="00E17B51"/>
    <w:rsid w:val="00E20762"/>
    <w:rsid w:val="00E2105C"/>
    <w:rsid w:val="00E22347"/>
    <w:rsid w:val="00E22B97"/>
    <w:rsid w:val="00E25034"/>
    <w:rsid w:val="00E27D35"/>
    <w:rsid w:val="00E3185E"/>
    <w:rsid w:val="00E338AB"/>
    <w:rsid w:val="00E3490B"/>
    <w:rsid w:val="00E34CE4"/>
    <w:rsid w:val="00E362C6"/>
    <w:rsid w:val="00E36F8C"/>
    <w:rsid w:val="00E37692"/>
    <w:rsid w:val="00E37E20"/>
    <w:rsid w:val="00E40892"/>
    <w:rsid w:val="00E40CDA"/>
    <w:rsid w:val="00E40F8B"/>
    <w:rsid w:val="00E42C4A"/>
    <w:rsid w:val="00E42C8A"/>
    <w:rsid w:val="00E43C1F"/>
    <w:rsid w:val="00E4479E"/>
    <w:rsid w:val="00E44D6C"/>
    <w:rsid w:val="00E45205"/>
    <w:rsid w:val="00E458D9"/>
    <w:rsid w:val="00E45D5D"/>
    <w:rsid w:val="00E45F6D"/>
    <w:rsid w:val="00E46E11"/>
    <w:rsid w:val="00E46F3E"/>
    <w:rsid w:val="00E47300"/>
    <w:rsid w:val="00E47552"/>
    <w:rsid w:val="00E4785D"/>
    <w:rsid w:val="00E50019"/>
    <w:rsid w:val="00E5186A"/>
    <w:rsid w:val="00E5251D"/>
    <w:rsid w:val="00E52692"/>
    <w:rsid w:val="00E52D65"/>
    <w:rsid w:val="00E52E64"/>
    <w:rsid w:val="00E534C1"/>
    <w:rsid w:val="00E53DEF"/>
    <w:rsid w:val="00E54DE9"/>
    <w:rsid w:val="00E55F7D"/>
    <w:rsid w:val="00E56E58"/>
    <w:rsid w:val="00E6036D"/>
    <w:rsid w:val="00E619F6"/>
    <w:rsid w:val="00E6387D"/>
    <w:rsid w:val="00E6389B"/>
    <w:rsid w:val="00E64282"/>
    <w:rsid w:val="00E64309"/>
    <w:rsid w:val="00E668A6"/>
    <w:rsid w:val="00E701E4"/>
    <w:rsid w:val="00E70520"/>
    <w:rsid w:val="00E7095F"/>
    <w:rsid w:val="00E70DE7"/>
    <w:rsid w:val="00E7406A"/>
    <w:rsid w:val="00E742C2"/>
    <w:rsid w:val="00E74C5F"/>
    <w:rsid w:val="00E75A32"/>
    <w:rsid w:val="00E75CDF"/>
    <w:rsid w:val="00E769F4"/>
    <w:rsid w:val="00E80223"/>
    <w:rsid w:val="00E8083A"/>
    <w:rsid w:val="00E80D3F"/>
    <w:rsid w:val="00E811B2"/>
    <w:rsid w:val="00E81543"/>
    <w:rsid w:val="00E82329"/>
    <w:rsid w:val="00E830DE"/>
    <w:rsid w:val="00E84739"/>
    <w:rsid w:val="00E853B0"/>
    <w:rsid w:val="00E86198"/>
    <w:rsid w:val="00E862C9"/>
    <w:rsid w:val="00E869B6"/>
    <w:rsid w:val="00E86C9D"/>
    <w:rsid w:val="00E8734C"/>
    <w:rsid w:val="00E87ED0"/>
    <w:rsid w:val="00E90733"/>
    <w:rsid w:val="00E91A18"/>
    <w:rsid w:val="00E9260E"/>
    <w:rsid w:val="00E9260F"/>
    <w:rsid w:val="00E930AF"/>
    <w:rsid w:val="00E936D5"/>
    <w:rsid w:val="00E93AB6"/>
    <w:rsid w:val="00E93FA4"/>
    <w:rsid w:val="00E93FC9"/>
    <w:rsid w:val="00E959B1"/>
    <w:rsid w:val="00E95BBB"/>
    <w:rsid w:val="00E95D3A"/>
    <w:rsid w:val="00E96ED9"/>
    <w:rsid w:val="00E9711A"/>
    <w:rsid w:val="00E97381"/>
    <w:rsid w:val="00E97C66"/>
    <w:rsid w:val="00EA04D0"/>
    <w:rsid w:val="00EA1D72"/>
    <w:rsid w:val="00EA216F"/>
    <w:rsid w:val="00EA25DF"/>
    <w:rsid w:val="00EA289E"/>
    <w:rsid w:val="00EA2D1E"/>
    <w:rsid w:val="00EA504C"/>
    <w:rsid w:val="00EA50D3"/>
    <w:rsid w:val="00EA51C6"/>
    <w:rsid w:val="00EA55C4"/>
    <w:rsid w:val="00EA5861"/>
    <w:rsid w:val="00EA7D11"/>
    <w:rsid w:val="00EB0788"/>
    <w:rsid w:val="00EB0C15"/>
    <w:rsid w:val="00EB111C"/>
    <w:rsid w:val="00EB18E7"/>
    <w:rsid w:val="00EB2946"/>
    <w:rsid w:val="00EB2E8F"/>
    <w:rsid w:val="00EB6260"/>
    <w:rsid w:val="00EC0EA2"/>
    <w:rsid w:val="00EC11E7"/>
    <w:rsid w:val="00EC18A8"/>
    <w:rsid w:val="00EC45BE"/>
    <w:rsid w:val="00EC472D"/>
    <w:rsid w:val="00EC52D3"/>
    <w:rsid w:val="00EC54AC"/>
    <w:rsid w:val="00EC5C9C"/>
    <w:rsid w:val="00EC63A1"/>
    <w:rsid w:val="00EC7728"/>
    <w:rsid w:val="00ED0A4C"/>
    <w:rsid w:val="00ED0F34"/>
    <w:rsid w:val="00ED1D45"/>
    <w:rsid w:val="00ED3467"/>
    <w:rsid w:val="00ED3798"/>
    <w:rsid w:val="00ED4D31"/>
    <w:rsid w:val="00ED5861"/>
    <w:rsid w:val="00ED6E37"/>
    <w:rsid w:val="00EE04C1"/>
    <w:rsid w:val="00EE3848"/>
    <w:rsid w:val="00EE47C2"/>
    <w:rsid w:val="00EE47C6"/>
    <w:rsid w:val="00EE780A"/>
    <w:rsid w:val="00EE7A84"/>
    <w:rsid w:val="00EF02B5"/>
    <w:rsid w:val="00EF0B7A"/>
    <w:rsid w:val="00EF0DDD"/>
    <w:rsid w:val="00EF12F4"/>
    <w:rsid w:val="00EF290A"/>
    <w:rsid w:val="00EF2A07"/>
    <w:rsid w:val="00EF3894"/>
    <w:rsid w:val="00EF437D"/>
    <w:rsid w:val="00EF628D"/>
    <w:rsid w:val="00EF7B22"/>
    <w:rsid w:val="00F01AE8"/>
    <w:rsid w:val="00F03D62"/>
    <w:rsid w:val="00F03E94"/>
    <w:rsid w:val="00F0433D"/>
    <w:rsid w:val="00F048C4"/>
    <w:rsid w:val="00F04BBA"/>
    <w:rsid w:val="00F04C9E"/>
    <w:rsid w:val="00F054D4"/>
    <w:rsid w:val="00F057CF"/>
    <w:rsid w:val="00F06A4C"/>
    <w:rsid w:val="00F07288"/>
    <w:rsid w:val="00F0746E"/>
    <w:rsid w:val="00F077BB"/>
    <w:rsid w:val="00F10D68"/>
    <w:rsid w:val="00F11342"/>
    <w:rsid w:val="00F11789"/>
    <w:rsid w:val="00F11AA4"/>
    <w:rsid w:val="00F1218A"/>
    <w:rsid w:val="00F12D1F"/>
    <w:rsid w:val="00F137CE"/>
    <w:rsid w:val="00F155A8"/>
    <w:rsid w:val="00F15D75"/>
    <w:rsid w:val="00F16C3A"/>
    <w:rsid w:val="00F173C1"/>
    <w:rsid w:val="00F200A6"/>
    <w:rsid w:val="00F21E0C"/>
    <w:rsid w:val="00F22170"/>
    <w:rsid w:val="00F25CB6"/>
    <w:rsid w:val="00F26DC2"/>
    <w:rsid w:val="00F27042"/>
    <w:rsid w:val="00F27A2A"/>
    <w:rsid w:val="00F27C43"/>
    <w:rsid w:val="00F27CF9"/>
    <w:rsid w:val="00F32571"/>
    <w:rsid w:val="00F33754"/>
    <w:rsid w:val="00F33B2E"/>
    <w:rsid w:val="00F37361"/>
    <w:rsid w:val="00F37F1D"/>
    <w:rsid w:val="00F407A5"/>
    <w:rsid w:val="00F4120B"/>
    <w:rsid w:val="00F422C6"/>
    <w:rsid w:val="00F42A80"/>
    <w:rsid w:val="00F439E1"/>
    <w:rsid w:val="00F44154"/>
    <w:rsid w:val="00F4423B"/>
    <w:rsid w:val="00F45936"/>
    <w:rsid w:val="00F45A06"/>
    <w:rsid w:val="00F45BE8"/>
    <w:rsid w:val="00F45CC9"/>
    <w:rsid w:val="00F46470"/>
    <w:rsid w:val="00F46820"/>
    <w:rsid w:val="00F500E3"/>
    <w:rsid w:val="00F501DF"/>
    <w:rsid w:val="00F52BD8"/>
    <w:rsid w:val="00F53601"/>
    <w:rsid w:val="00F54686"/>
    <w:rsid w:val="00F54C7F"/>
    <w:rsid w:val="00F555B8"/>
    <w:rsid w:val="00F55E4E"/>
    <w:rsid w:val="00F57068"/>
    <w:rsid w:val="00F570AE"/>
    <w:rsid w:val="00F5717C"/>
    <w:rsid w:val="00F57335"/>
    <w:rsid w:val="00F57C04"/>
    <w:rsid w:val="00F606A5"/>
    <w:rsid w:val="00F60A5A"/>
    <w:rsid w:val="00F60C3F"/>
    <w:rsid w:val="00F60DDD"/>
    <w:rsid w:val="00F616B5"/>
    <w:rsid w:val="00F63481"/>
    <w:rsid w:val="00F63868"/>
    <w:rsid w:val="00F63A99"/>
    <w:rsid w:val="00F63B62"/>
    <w:rsid w:val="00F63F57"/>
    <w:rsid w:val="00F64D02"/>
    <w:rsid w:val="00F66F0C"/>
    <w:rsid w:val="00F67304"/>
    <w:rsid w:val="00F673B5"/>
    <w:rsid w:val="00F677A5"/>
    <w:rsid w:val="00F711DD"/>
    <w:rsid w:val="00F7189D"/>
    <w:rsid w:val="00F7189F"/>
    <w:rsid w:val="00F719C5"/>
    <w:rsid w:val="00F71A76"/>
    <w:rsid w:val="00F71E84"/>
    <w:rsid w:val="00F720F5"/>
    <w:rsid w:val="00F7333F"/>
    <w:rsid w:val="00F7436D"/>
    <w:rsid w:val="00F74A2E"/>
    <w:rsid w:val="00F762CF"/>
    <w:rsid w:val="00F76DAD"/>
    <w:rsid w:val="00F77F8A"/>
    <w:rsid w:val="00F80080"/>
    <w:rsid w:val="00F802B6"/>
    <w:rsid w:val="00F80FAF"/>
    <w:rsid w:val="00F831C5"/>
    <w:rsid w:val="00F84BAF"/>
    <w:rsid w:val="00F84D72"/>
    <w:rsid w:val="00F84F92"/>
    <w:rsid w:val="00F871CE"/>
    <w:rsid w:val="00F87446"/>
    <w:rsid w:val="00F87668"/>
    <w:rsid w:val="00F87AE8"/>
    <w:rsid w:val="00F90C48"/>
    <w:rsid w:val="00F926F9"/>
    <w:rsid w:val="00F92C62"/>
    <w:rsid w:val="00F93428"/>
    <w:rsid w:val="00F938D8"/>
    <w:rsid w:val="00F939A2"/>
    <w:rsid w:val="00F93EAB"/>
    <w:rsid w:val="00F94950"/>
    <w:rsid w:val="00F96155"/>
    <w:rsid w:val="00F96D96"/>
    <w:rsid w:val="00F97905"/>
    <w:rsid w:val="00FA04E4"/>
    <w:rsid w:val="00FA08F4"/>
    <w:rsid w:val="00FA3703"/>
    <w:rsid w:val="00FA38EB"/>
    <w:rsid w:val="00FA5C41"/>
    <w:rsid w:val="00FA5FDE"/>
    <w:rsid w:val="00FB1900"/>
    <w:rsid w:val="00FB193B"/>
    <w:rsid w:val="00FB1956"/>
    <w:rsid w:val="00FB29BC"/>
    <w:rsid w:val="00FB34B2"/>
    <w:rsid w:val="00FB37DC"/>
    <w:rsid w:val="00FB488E"/>
    <w:rsid w:val="00FB53AA"/>
    <w:rsid w:val="00FB581B"/>
    <w:rsid w:val="00FB6603"/>
    <w:rsid w:val="00FB6AAB"/>
    <w:rsid w:val="00FB6E1F"/>
    <w:rsid w:val="00FB76C2"/>
    <w:rsid w:val="00FC01FB"/>
    <w:rsid w:val="00FC0974"/>
    <w:rsid w:val="00FC0BD3"/>
    <w:rsid w:val="00FC111F"/>
    <w:rsid w:val="00FC171A"/>
    <w:rsid w:val="00FC1DBF"/>
    <w:rsid w:val="00FC1FEF"/>
    <w:rsid w:val="00FC2E67"/>
    <w:rsid w:val="00FC3BE5"/>
    <w:rsid w:val="00FC406B"/>
    <w:rsid w:val="00FC50B2"/>
    <w:rsid w:val="00FD0141"/>
    <w:rsid w:val="00FD0DA9"/>
    <w:rsid w:val="00FD3094"/>
    <w:rsid w:val="00FD598F"/>
    <w:rsid w:val="00FD6936"/>
    <w:rsid w:val="00FD7055"/>
    <w:rsid w:val="00FD7411"/>
    <w:rsid w:val="00FE0862"/>
    <w:rsid w:val="00FE1063"/>
    <w:rsid w:val="00FE5FDD"/>
    <w:rsid w:val="00FE605F"/>
    <w:rsid w:val="00FE7D40"/>
    <w:rsid w:val="00FF1AF3"/>
    <w:rsid w:val="00FF1D44"/>
    <w:rsid w:val="00FF21D2"/>
    <w:rsid w:val="00FF2EC2"/>
    <w:rsid w:val="00FF2F8A"/>
    <w:rsid w:val="00FF38EC"/>
    <w:rsid w:val="00FF49BE"/>
    <w:rsid w:val="00FF4E92"/>
    <w:rsid w:val="00FF52C3"/>
    <w:rsid w:val="00FF5491"/>
    <w:rsid w:val="00FF61C2"/>
    <w:rsid w:val="00FF63D3"/>
    <w:rsid w:val="00FF7164"/>
    <w:rsid w:val="00FF7E64"/>
    <w:rsid w:val="00FF7E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FE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2A5"/>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144E0F"/>
    <w:pPr>
      <w:keepNext/>
      <w:spacing w:before="360"/>
      <w:outlineLvl w:val="0"/>
    </w:pPr>
    <w:rPr>
      <w:b/>
      <w:bCs/>
      <w:smallCaps/>
    </w:rPr>
  </w:style>
  <w:style w:type="paragraph" w:styleId="Heading2">
    <w:name w:val="heading 2"/>
    <w:basedOn w:val="Normal"/>
    <w:next w:val="Text2"/>
    <w:link w:val="Heading2Char"/>
    <w:uiPriority w:val="99"/>
    <w:qFormat/>
    <w:rsid w:val="00144E0F"/>
    <w:pPr>
      <w:keepNext/>
      <w:outlineLvl w:val="1"/>
    </w:pPr>
    <w:rPr>
      <w:b/>
      <w:bCs/>
    </w:rPr>
  </w:style>
  <w:style w:type="paragraph" w:styleId="Heading3">
    <w:name w:val="heading 3"/>
    <w:basedOn w:val="Normal"/>
    <w:next w:val="Text3"/>
    <w:link w:val="Heading3Char"/>
    <w:uiPriority w:val="99"/>
    <w:qFormat/>
    <w:rsid w:val="00144E0F"/>
    <w:pPr>
      <w:keepNext/>
      <w:outlineLvl w:val="2"/>
    </w:pPr>
    <w:rPr>
      <w:i/>
      <w:iCs/>
    </w:rPr>
  </w:style>
  <w:style w:type="paragraph" w:styleId="Heading4">
    <w:name w:val="heading 4"/>
    <w:basedOn w:val="Normal"/>
    <w:next w:val="Text4"/>
    <w:link w:val="Heading4Char"/>
    <w:uiPriority w:val="99"/>
    <w:qFormat/>
    <w:rsid w:val="00144E0F"/>
    <w:pPr>
      <w:keepNext/>
      <w:outlineLvl w:val="3"/>
    </w:pPr>
  </w:style>
  <w:style w:type="paragraph" w:styleId="Heading5">
    <w:name w:val="heading 5"/>
    <w:basedOn w:val="Normal"/>
    <w:next w:val="Normal"/>
    <w:link w:val="Heading5Char"/>
    <w:qFormat/>
    <w:rsid w:val="00144E0F"/>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144E0F"/>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144E0F"/>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144E0F"/>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144E0F"/>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44E0F"/>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144E0F"/>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144E0F"/>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144E0F"/>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144E0F"/>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144E0F"/>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144E0F"/>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144E0F"/>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144E0F"/>
    <w:rPr>
      <w:rFonts w:ascii="Arial" w:eastAsiaTheme="minorEastAsia" w:hAnsi="Arial" w:cs="Arial"/>
      <w:i/>
      <w:iCs/>
      <w:sz w:val="18"/>
      <w:szCs w:val="18"/>
      <w:lang w:val="fr-FR" w:eastAsia="en-GB"/>
    </w:rPr>
  </w:style>
  <w:style w:type="paragraph" w:customStyle="1" w:styleId="Text1">
    <w:name w:val="Text 1"/>
    <w:basedOn w:val="Normal"/>
    <w:uiPriority w:val="99"/>
    <w:rsid w:val="00144E0F"/>
    <w:pPr>
      <w:ind w:left="851"/>
    </w:pPr>
  </w:style>
  <w:style w:type="paragraph" w:customStyle="1" w:styleId="Text2">
    <w:name w:val="Text 2"/>
    <w:basedOn w:val="Normal"/>
    <w:uiPriority w:val="99"/>
    <w:rsid w:val="00144E0F"/>
    <w:pPr>
      <w:ind w:left="851"/>
    </w:pPr>
  </w:style>
  <w:style w:type="paragraph" w:customStyle="1" w:styleId="Text3">
    <w:name w:val="Text 3"/>
    <w:basedOn w:val="Normal"/>
    <w:uiPriority w:val="99"/>
    <w:rsid w:val="00144E0F"/>
    <w:pPr>
      <w:ind w:left="851"/>
    </w:pPr>
  </w:style>
  <w:style w:type="paragraph" w:customStyle="1" w:styleId="Text4">
    <w:name w:val="Text 4"/>
    <w:basedOn w:val="Normal"/>
    <w:uiPriority w:val="99"/>
    <w:rsid w:val="00144E0F"/>
    <w:pPr>
      <w:ind w:left="851"/>
    </w:pPr>
  </w:style>
  <w:style w:type="paragraph" w:customStyle="1" w:styleId="Annexetitreacte">
    <w:name w:val="Annexe titre (acte)"/>
    <w:basedOn w:val="Normal"/>
    <w:next w:val="Normal"/>
    <w:uiPriority w:val="99"/>
    <w:rsid w:val="00144E0F"/>
    <w:pPr>
      <w:jc w:val="center"/>
    </w:pPr>
    <w:rPr>
      <w:b/>
      <w:bCs/>
      <w:u w:val="single"/>
    </w:rPr>
  </w:style>
  <w:style w:type="paragraph" w:customStyle="1" w:styleId="Annexetitreexposglobal">
    <w:name w:val="Annexe titre (exposé global)"/>
    <w:basedOn w:val="Normal"/>
    <w:next w:val="Normal"/>
    <w:uiPriority w:val="99"/>
    <w:rsid w:val="00144E0F"/>
    <w:pPr>
      <w:jc w:val="center"/>
    </w:pPr>
    <w:rPr>
      <w:b/>
      <w:bCs/>
      <w:u w:val="single"/>
    </w:rPr>
  </w:style>
  <w:style w:type="paragraph" w:customStyle="1" w:styleId="Annexetitreexpos">
    <w:name w:val="Annexe titre (exposé)"/>
    <w:basedOn w:val="Normal"/>
    <w:next w:val="Normal"/>
    <w:uiPriority w:val="99"/>
    <w:rsid w:val="00144E0F"/>
    <w:pPr>
      <w:jc w:val="center"/>
    </w:pPr>
    <w:rPr>
      <w:b/>
      <w:bCs/>
      <w:u w:val="single"/>
    </w:rPr>
  </w:style>
  <w:style w:type="paragraph" w:customStyle="1" w:styleId="Annexetitrefichefinacte">
    <w:name w:val="Annexe titre (fiche fin. acte)"/>
    <w:basedOn w:val="Normal"/>
    <w:next w:val="Normal"/>
    <w:uiPriority w:val="99"/>
    <w:rsid w:val="00144E0F"/>
    <w:pPr>
      <w:jc w:val="center"/>
    </w:pPr>
    <w:rPr>
      <w:b/>
      <w:bCs/>
      <w:u w:val="single"/>
    </w:rPr>
  </w:style>
  <w:style w:type="paragraph" w:customStyle="1" w:styleId="Annexetitrefichefinglobale">
    <w:name w:val="Annexe titre (fiche fin. globale)"/>
    <w:basedOn w:val="Normal"/>
    <w:next w:val="Normal"/>
    <w:uiPriority w:val="99"/>
    <w:rsid w:val="00144E0F"/>
    <w:pPr>
      <w:jc w:val="center"/>
    </w:pPr>
    <w:rPr>
      <w:b/>
      <w:bCs/>
      <w:u w:val="single"/>
    </w:rPr>
  </w:style>
  <w:style w:type="paragraph" w:customStyle="1" w:styleId="Annexetitreglobale">
    <w:name w:val="Annexe titre (globale)"/>
    <w:basedOn w:val="Normal"/>
    <w:next w:val="Normal"/>
    <w:uiPriority w:val="99"/>
    <w:rsid w:val="00144E0F"/>
    <w:pPr>
      <w:jc w:val="center"/>
    </w:pPr>
    <w:rPr>
      <w:b/>
      <w:bCs/>
      <w:u w:val="single"/>
    </w:rPr>
  </w:style>
  <w:style w:type="paragraph" w:customStyle="1" w:styleId="Applicationdirecte">
    <w:name w:val="Application directe"/>
    <w:basedOn w:val="Normal"/>
    <w:next w:val="Fait"/>
    <w:uiPriority w:val="99"/>
    <w:rsid w:val="00144E0F"/>
    <w:pPr>
      <w:spacing w:before="480"/>
    </w:pPr>
  </w:style>
  <w:style w:type="paragraph" w:customStyle="1" w:styleId="Fait">
    <w:name w:val="Fait à"/>
    <w:basedOn w:val="Normal"/>
    <w:next w:val="Institutionquisigne"/>
    <w:uiPriority w:val="99"/>
    <w:rsid w:val="00144E0F"/>
    <w:pPr>
      <w:keepNext/>
      <w:spacing w:after="0"/>
    </w:pPr>
  </w:style>
  <w:style w:type="paragraph" w:customStyle="1" w:styleId="Institutionquisigne">
    <w:name w:val="Institution qui signe"/>
    <w:basedOn w:val="Normal"/>
    <w:next w:val="Personnequisigne"/>
    <w:uiPriority w:val="99"/>
    <w:rsid w:val="00144E0F"/>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144E0F"/>
    <w:pPr>
      <w:tabs>
        <w:tab w:val="left" w:pos="4253"/>
      </w:tabs>
      <w:spacing w:before="0" w:after="0"/>
      <w:jc w:val="left"/>
    </w:pPr>
    <w:rPr>
      <w:i/>
      <w:iCs/>
    </w:rPr>
  </w:style>
  <w:style w:type="paragraph" w:styleId="Caption">
    <w:name w:val="caption"/>
    <w:basedOn w:val="Normal"/>
    <w:next w:val="Normal"/>
    <w:qFormat/>
    <w:rsid w:val="00144E0F"/>
    <w:rPr>
      <w:b/>
      <w:bCs/>
    </w:rPr>
  </w:style>
  <w:style w:type="paragraph" w:customStyle="1" w:styleId="ChapterTitle">
    <w:name w:val="ChapterTitle"/>
    <w:basedOn w:val="Normal"/>
    <w:next w:val="Normal"/>
    <w:uiPriority w:val="99"/>
    <w:rsid w:val="00144E0F"/>
    <w:pPr>
      <w:keepNext/>
      <w:spacing w:after="360"/>
      <w:jc w:val="center"/>
    </w:pPr>
    <w:rPr>
      <w:b/>
      <w:bCs/>
      <w:sz w:val="32"/>
      <w:szCs w:val="32"/>
    </w:rPr>
  </w:style>
  <w:style w:type="character" w:styleId="CommentReference">
    <w:name w:val="annotation reference"/>
    <w:basedOn w:val="DefaultParagraphFont"/>
    <w:uiPriority w:val="99"/>
    <w:rsid w:val="00144E0F"/>
    <w:rPr>
      <w:rFonts w:cs="Times New Roman"/>
      <w:sz w:val="16"/>
      <w:szCs w:val="16"/>
    </w:rPr>
  </w:style>
  <w:style w:type="paragraph" w:styleId="CommentText">
    <w:name w:val="annotation text"/>
    <w:basedOn w:val="Normal"/>
    <w:link w:val="CommentTextChar"/>
    <w:uiPriority w:val="99"/>
    <w:rsid w:val="00144E0F"/>
    <w:rPr>
      <w:sz w:val="20"/>
      <w:szCs w:val="20"/>
    </w:rPr>
  </w:style>
  <w:style w:type="character" w:customStyle="1" w:styleId="CommentTextChar">
    <w:name w:val="Comment Text Char"/>
    <w:basedOn w:val="DefaultParagraphFont"/>
    <w:link w:val="CommentText"/>
    <w:uiPriority w:val="99"/>
    <w:rsid w:val="00144E0F"/>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144E0F"/>
    <w:pPr>
      <w:spacing w:before="360"/>
      <w:jc w:val="center"/>
    </w:pPr>
  </w:style>
  <w:style w:type="paragraph" w:customStyle="1" w:styleId="Corrigendum">
    <w:name w:val="Corrigendum"/>
    <w:basedOn w:val="Normal"/>
    <w:next w:val="Normal"/>
    <w:uiPriority w:val="99"/>
    <w:rsid w:val="00144E0F"/>
    <w:pPr>
      <w:spacing w:before="0" w:after="240"/>
      <w:jc w:val="left"/>
    </w:pPr>
  </w:style>
  <w:style w:type="paragraph" w:customStyle="1" w:styleId="Emission">
    <w:name w:val="Emission"/>
    <w:basedOn w:val="Normal"/>
    <w:next w:val="Rfrenceinstitutionelle"/>
    <w:uiPriority w:val="99"/>
    <w:rsid w:val="00144E0F"/>
    <w:pPr>
      <w:spacing w:before="0" w:after="0"/>
      <w:ind w:left="5103"/>
      <w:jc w:val="left"/>
    </w:pPr>
  </w:style>
  <w:style w:type="paragraph" w:customStyle="1" w:styleId="Rfrenceinstitutionelle">
    <w:name w:val="Référence institutionelle"/>
    <w:basedOn w:val="Normal"/>
    <w:next w:val="Statut"/>
    <w:uiPriority w:val="99"/>
    <w:rsid w:val="00144E0F"/>
    <w:pPr>
      <w:spacing w:before="0" w:after="240"/>
      <w:ind w:left="5103"/>
      <w:jc w:val="left"/>
    </w:pPr>
  </w:style>
  <w:style w:type="paragraph" w:customStyle="1" w:styleId="Statut">
    <w:name w:val="Statut"/>
    <w:basedOn w:val="Normal"/>
    <w:next w:val="Typedudocument"/>
    <w:uiPriority w:val="99"/>
    <w:rsid w:val="00144E0F"/>
    <w:pPr>
      <w:spacing w:before="360" w:after="0"/>
      <w:jc w:val="center"/>
    </w:pPr>
  </w:style>
  <w:style w:type="paragraph" w:customStyle="1" w:styleId="Typedudocument">
    <w:name w:val="Type du document"/>
    <w:basedOn w:val="Normal"/>
    <w:next w:val="Datedadoption"/>
    <w:uiPriority w:val="99"/>
    <w:rsid w:val="00144E0F"/>
    <w:pPr>
      <w:spacing w:before="360" w:after="0"/>
      <w:jc w:val="center"/>
    </w:pPr>
    <w:rPr>
      <w:b/>
      <w:bCs/>
    </w:rPr>
  </w:style>
  <w:style w:type="paragraph" w:customStyle="1" w:styleId="Datedadoption">
    <w:name w:val="Date d'adoption"/>
    <w:basedOn w:val="Normal"/>
    <w:next w:val="Titreobjet"/>
    <w:uiPriority w:val="99"/>
    <w:rsid w:val="00144E0F"/>
    <w:pPr>
      <w:spacing w:before="360" w:after="0"/>
      <w:jc w:val="center"/>
    </w:pPr>
    <w:rPr>
      <w:b/>
      <w:bCs/>
    </w:rPr>
  </w:style>
  <w:style w:type="paragraph" w:customStyle="1" w:styleId="Titreobjet">
    <w:name w:val="Titre objet"/>
    <w:basedOn w:val="Normal"/>
    <w:next w:val="Sous-titreobjet"/>
    <w:uiPriority w:val="99"/>
    <w:rsid w:val="00144E0F"/>
    <w:pPr>
      <w:spacing w:before="360" w:after="360"/>
      <w:jc w:val="center"/>
    </w:pPr>
    <w:rPr>
      <w:b/>
      <w:bCs/>
    </w:rPr>
  </w:style>
  <w:style w:type="paragraph" w:customStyle="1" w:styleId="Sous-titreobjet">
    <w:name w:val="Sous-titre objet"/>
    <w:basedOn w:val="Titreobjet"/>
    <w:uiPriority w:val="99"/>
    <w:rsid w:val="00144E0F"/>
    <w:pPr>
      <w:spacing w:before="0" w:after="0"/>
    </w:pPr>
  </w:style>
  <w:style w:type="paragraph" w:customStyle="1" w:styleId="Exposdesmotifstitre">
    <w:name w:val="Exposé des motifs titre"/>
    <w:basedOn w:val="Normal"/>
    <w:next w:val="Normal"/>
    <w:uiPriority w:val="99"/>
    <w:rsid w:val="00144E0F"/>
    <w:pPr>
      <w:jc w:val="center"/>
    </w:pPr>
    <w:rPr>
      <w:b/>
      <w:bCs/>
      <w:u w:val="single"/>
    </w:rPr>
  </w:style>
  <w:style w:type="paragraph" w:customStyle="1" w:styleId="Exposdesmotifstitreglobal">
    <w:name w:val="Exposé des motifs titre (global)"/>
    <w:basedOn w:val="Normal"/>
    <w:next w:val="Normal"/>
    <w:uiPriority w:val="99"/>
    <w:rsid w:val="00144E0F"/>
    <w:pPr>
      <w:jc w:val="center"/>
    </w:pPr>
    <w:rPr>
      <w:b/>
      <w:bCs/>
      <w:u w:val="single"/>
    </w:rPr>
  </w:style>
  <w:style w:type="paragraph" w:customStyle="1" w:styleId="FichedimpactPMEtitre">
    <w:name w:val="Fiche d'impact PME titre"/>
    <w:basedOn w:val="Normal"/>
    <w:next w:val="Normal"/>
    <w:uiPriority w:val="99"/>
    <w:rsid w:val="00144E0F"/>
    <w:pPr>
      <w:jc w:val="center"/>
    </w:pPr>
    <w:rPr>
      <w:b/>
      <w:bCs/>
    </w:rPr>
  </w:style>
  <w:style w:type="paragraph" w:customStyle="1" w:styleId="Fichefinanciretextetable">
    <w:name w:val="Fiche financière texte (table)"/>
    <w:basedOn w:val="Normal"/>
    <w:uiPriority w:val="99"/>
    <w:rsid w:val="00144E0F"/>
    <w:pPr>
      <w:spacing w:before="0" w:after="0"/>
      <w:jc w:val="left"/>
    </w:pPr>
    <w:rPr>
      <w:sz w:val="20"/>
      <w:szCs w:val="20"/>
    </w:rPr>
  </w:style>
  <w:style w:type="paragraph" w:customStyle="1" w:styleId="Fichefinanciretitre">
    <w:name w:val="Fiche financière titre"/>
    <w:basedOn w:val="Normal"/>
    <w:next w:val="Normal"/>
    <w:uiPriority w:val="99"/>
    <w:rsid w:val="00144E0F"/>
    <w:pPr>
      <w:jc w:val="center"/>
    </w:pPr>
    <w:rPr>
      <w:b/>
      <w:bCs/>
      <w:u w:val="single"/>
    </w:rPr>
  </w:style>
  <w:style w:type="paragraph" w:customStyle="1" w:styleId="Fichefinanciretitreactetable">
    <w:name w:val="Fiche financière titre (acte table)"/>
    <w:basedOn w:val="Normal"/>
    <w:next w:val="Normal"/>
    <w:uiPriority w:val="99"/>
    <w:rsid w:val="00144E0F"/>
    <w:pPr>
      <w:jc w:val="center"/>
    </w:pPr>
    <w:rPr>
      <w:b/>
      <w:bCs/>
      <w:sz w:val="40"/>
      <w:szCs w:val="40"/>
    </w:rPr>
  </w:style>
  <w:style w:type="paragraph" w:customStyle="1" w:styleId="Fichefinanciretitreacte">
    <w:name w:val="Fiche financière titre (acte)"/>
    <w:basedOn w:val="Normal"/>
    <w:next w:val="Normal"/>
    <w:uiPriority w:val="99"/>
    <w:rsid w:val="00144E0F"/>
    <w:pPr>
      <w:jc w:val="center"/>
    </w:pPr>
    <w:rPr>
      <w:b/>
      <w:bCs/>
      <w:u w:val="single"/>
    </w:rPr>
  </w:style>
  <w:style w:type="paragraph" w:customStyle="1" w:styleId="Fichefinanciretitretable">
    <w:name w:val="Fiche financière titre (table)"/>
    <w:basedOn w:val="Normal"/>
    <w:uiPriority w:val="99"/>
    <w:rsid w:val="00144E0F"/>
    <w:pPr>
      <w:jc w:val="center"/>
    </w:pPr>
    <w:rPr>
      <w:b/>
      <w:bCs/>
      <w:sz w:val="40"/>
      <w:szCs w:val="40"/>
    </w:rPr>
  </w:style>
  <w:style w:type="paragraph" w:styleId="Footer">
    <w:name w:val="footer"/>
    <w:basedOn w:val="Normal"/>
    <w:link w:val="FooterChar"/>
    <w:rsid w:val="00144E0F"/>
    <w:pPr>
      <w:tabs>
        <w:tab w:val="center" w:pos="4536"/>
        <w:tab w:val="right" w:pos="9072"/>
      </w:tabs>
      <w:spacing w:before="360" w:after="0"/>
      <w:jc w:val="left"/>
    </w:pPr>
  </w:style>
  <w:style w:type="character" w:customStyle="1" w:styleId="FooterChar">
    <w:name w:val="Footer Char"/>
    <w:basedOn w:val="DefaultParagraphFont"/>
    <w:link w:val="Footer"/>
    <w:rsid w:val="00144E0F"/>
    <w:rPr>
      <w:rFonts w:ascii="Times New Roman" w:eastAsiaTheme="minorEastAsia" w:hAnsi="Times New Roman" w:cs="Times New Roman"/>
      <w:sz w:val="24"/>
      <w:szCs w:val="24"/>
      <w:lang w:val="fr-FR" w:eastAsia="en-GB"/>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
    <w:basedOn w:val="DefaultParagraphFont"/>
    <w:uiPriority w:val="99"/>
    <w:qFormat/>
    <w:rsid w:val="00144E0F"/>
    <w:rPr>
      <w:rFonts w:cs="Times New Roman"/>
      <w:vertAlign w:val="superscript"/>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Fußno"/>
    <w:basedOn w:val="Normal"/>
    <w:link w:val="FootnoteTextChar"/>
    <w:qFormat/>
    <w:rsid w:val="00144E0F"/>
    <w:pPr>
      <w:spacing w:before="0" w:after="0"/>
    </w:pPr>
    <w:rPr>
      <w:sz w:val="20"/>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Fußno Char"/>
    <w:basedOn w:val="DefaultParagraphFont"/>
    <w:link w:val="FootnoteText"/>
    <w:rsid w:val="00144E0F"/>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144E0F"/>
    <w:pPr>
      <w:keepNext/>
    </w:pPr>
  </w:style>
  <w:style w:type="paragraph" w:customStyle="1" w:styleId="Titrearticle">
    <w:name w:val="Titre article"/>
    <w:basedOn w:val="Normal"/>
    <w:next w:val="Normal"/>
    <w:uiPriority w:val="99"/>
    <w:rsid w:val="00144E0F"/>
    <w:pPr>
      <w:keepNext/>
      <w:spacing w:before="360"/>
      <w:jc w:val="center"/>
    </w:pPr>
    <w:rPr>
      <w:i/>
      <w:iCs/>
    </w:rPr>
  </w:style>
  <w:style w:type="paragraph" w:styleId="Header">
    <w:name w:val="header"/>
    <w:basedOn w:val="Normal"/>
    <w:link w:val="HeaderChar"/>
    <w:rsid w:val="00144E0F"/>
    <w:pPr>
      <w:tabs>
        <w:tab w:val="right" w:pos="8306"/>
      </w:tabs>
    </w:pPr>
  </w:style>
  <w:style w:type="character" w:customStyle="1" w:styleId="HeaderChar">
    <w:name w:val="Header Char"/>
    <w:basedOn w:val="DefaultParagraphFont"/>
    <w:link w:val="Header"/>
    <w:rsid w:val="00144E0F"/>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144E0F"/>
    <w:pPr>
      <w:keepNext/>
      <w:spacing w:before="600"/>
    </w:pPr>
  </w:style>
  <w:style w:type="paragraph" w:customStyle="1" w:styleId="Langue">
    <w:name w:val="Langue"/>
    <w:basedOn w:val="Normal"/>
    <w:next w:val="Rfrenceinterne"/>
    <w:uiPriority w:val="99"/>
    <w:rsid w:val="00144E0F"/>
    <w:pPr>
      <w:spacing w:before="0" w:after="600"/>
      <w:jc w:val="center"/>
    </w:pPr>
    <w:rPr>
      <w:b/>
      <w:bCs/>
      <w:caps/>
    </w:rPr>
  </w:style>
  <w:style w:type="paragraph" w:customStyle="1" w:styleId="Rfrenceinterne">
    <w:name w:val="Référence interne"/>
    <w:basedOn w:val="Normal"/>
    <w:next w:val="Nomdelinstitution"/>
    <w:uiPriority w:val="99"/>
    <w:rsid w:val="00144E0F"/>
    <w:pPr>
      <w:spacing w:before="0" w:after="600"/>
      <w:jc w:val="center"/>
    </w:pPr>
    <w:rPr>
      <w:b/>
      <w:bCs/>
    </w:rPr>
  </w:style>
  <w:style w:type="paragraph" w:customStyle="1" w:styleId="Nomdelinstitution">
    <w:name w:val="Nom de l'institution"/>
    <w:basedOn w:val="Normal"/>
    <w:next w:val="Emission"/>
    <w:uiPriority w:val="99"/>
    <w:rsid w:val="00144E0F"/>
    <w:pPr>
      <w:spacing w:before="0" w:after="0"/>
      <w:jc w:val="left"/>
    </w:pPr>
    <w:rPr>
      <w:rFonts w:ascii="Arial" w:hAnsi="Arial" w:cs="Arial"/>
    </w:rPr>
  </w:style>
  <w:style w:type="paragraph" w:customStyle="1" w:styleId="Langueoriginale">
    <w:name w:val="Langue originale"/>
    <w:basedOn w:val="Normal"/>
    <w:next w:val="Phrasefinale"/>
    <w:uiPriority w:val="99"/>
    <w:rsid w:val="00144E0F"/>
    <w:pPr>
      <w:spacing w:before="360"/>
      <w:jc w:val="center"/>
    </w:pPr>
    <w:rPr>
      <w:caps/>
    </w:rPr>
  </w:style>
  <w:style w:type="paragraph" w:customStyle="1" w:styleId="Phrasefinale">
    <w:name w:val="Phrase finale"/>
    <w:basedOn w:val="Normal"/>
    <w:next w:val="Normal"/>
    <w:uiPriority w:val="99"/>
    <w:rsid w:val="00144E0F"/>
    <w:pPr>
      <w:spacing w:before="360" w:after="0"/>
      <w:jc w:val="center"/>
    </w:pPr>
  </w:style>
  <w:style w:type="paragraph" w:customStyle="1" w:styleId="ManualHeading1">
    <w:name w:val="Manual Heading 1"/>
    <w:basedOn w:val="Heading1"/>
    <w:next w:val="Text1"/>
    <w:uiPriority w:val="99"/>
    <w:rsid w:val="00144E0F"/>
    <w:pPr>
      <w:tabs>
        <w:tab w:val="num" w:pos="851"/>
      </w:tabs>
      <w:ind w:left="851" w:hanging="851"/>
    </w:pPr>
  </w:style>
  <w:style w:type="paragraph" w:customStyle="1" w:styleId="ManualHeading2">
    <w:name w:val="Manual Heading 2"/>
    <w:basedOn w:val="Heading2"/>
    <w:next w:val="Text2"/>
    <w:uiPriority w:val="99"/>
    <w:rsid w:val="00144E0F"/>
  </w:style>
  <w:style w:type="paragraph" w:customStyle="1" w:styleId="ManualHeading3">
    <w:name w:val="Manual Heading 3"/>
    <w:basedOn w:val="Heading3"/>
    <w:next w:val="Text3"/>
    <w:uiPriority w:val="99"/>
    <w:rsid w:val="00144E0F"/>
    <w:pPr>
      <w:tabs>
        <w:tab w:val="num" w:pos="851"/>
      </w:tabs>
    </w:pPr>
  </w:style>
  <w:style w:type="paragraph" w:customStyle="1" w:styleId="ManualHeading4">
    <w:name w:val="Manual Heading 4"/>
    <w:basedOn w:val="Heading4"/>
    <w:next w:val="Text4"/>
    <w:uiPriority w:val="99"/>
    <w:rsid w:val="00144E0F"/>
    <w:pPr>
      <w:tabs>
        <w:tab w:val="num" w:pos="851"/>
      </w:tabs>
    </w:pPr>
  </w:style>
  <w:style w:type="paragraph" w:customStyle="1" w:styleId="ManualNumPar1">
    <w:name w:val="Manual NumPar 1"/>
    <w:basedOn w:val="Normal"/>
    <w:next w:val="Text1"/>
    <w:uiPriority w:val="99"/>
    <w:rsid w:val="00144E0F"/>
    <w:pPr>
      <w:ind w:left="851" w:hanging="851"/>
    </w:pPr>
  </w:style>
  <w:style w:type="paragraph" w:customStyle="1" w:styleId="ManualNumPar2">
    <w:name w:val="Manual NumPar 2"/>
    <w:basedOn w:val="Normal"/>
    <w:next w:val="Text2"/>
    <w:uiPriority w:val="99"/>
    <w:rsid w:val="00144E0F"/>
    <w:pPr>
      <w:ind w:left="851" w:hanging="851"/>
    </w:pPr>
  </w:style>
  <w:style w:type="paragraph" w:customStyle="1" w:styleId="ManualNumPar3">
    <w:name w:val="Manual NumPar 3"/>
    <w:basedOn w:val="Normal"/>
    <w:next w:val="Text3"/>
    <w:uiPriority w:val="99"/>
    <w:rsid w:val="00144E0F"/>
    <w:pPr>
      <w:ind w:left="851" w:hanging="851"/>
    </w:pPr>
  </w:style>
  <w:style w:type="paragraph" w:customStyle="1" w:styleId="ManualNumPar4">
    <w:name w:val="Manual NumPar 4"/>
    <w:basedOn w:val="Normal"/>
    <w:next w:val="Text4"/>
    <w:uiPriority w:val="99"/>
    <w:rsid w:val="00144E0F"/>
    <w:pPr>
      <w:ind w:left="851" w:hanging="851"/>
    </w:pPr>
  </w:style>
  <w:style w:type="character" w:customStyle="1" w:styleId="Marker">
    <w:name w:val="Marker"/>
    <w:basedOn w:val="DefaultParagraphFont"/>
    <w:uiPriority w:val="99"/>
    <w:rsid w:val="00144E0F"/>
    <w:rPr>
      <w:rFonts w:cs="Times New Roman"/>
      <w:color w:val="0000FF"/>
    </w:rPr>
  </w:style>
  <w:style w:type="paragraph" w:customStyle="1" w:styleId="NormalCentered">
    <w:name w:val="Normal Centered"/>
    <w:basedOn w:val="Normal"/>
    <w:uiPriority w:val="99"/>
    <w:rsid w:val="00144E0F"/>
    <w:pPr>
      <w:jc w:val="center"/>
    </w:pPr>
  </w:style>
  <w:style w:type="paragraph" w:customStyle="1" w:styleId="NormalLeft">
    <w:name w:val="Normal Left"/>
    <w:basedOn w:val="Normal"/>
    <w:uiPriority w:val="99"/>
    <w:rsid w:val="00144E0F"/>
    <w:pPr>
      <w:jc w:val="left"/>
    </w:pPr>
  </w:style>
  <w:style w:type="paragraph" w:customStyle="1" w:styleId="NormalRight">
    <w:name w:val="Normal Right"/>
    <w:basedOn w:val="Normal"/>
    <w:uiPriority w:val="99"/>
    <w:rsid w:val="00144E0F"/>
    <w:pPr>
      <w:jc w:val="right"/>
    </w:pPr>
  </w:style>
  <w:style w:type="paragraph" w:customStyle="1" w:styleId="NumPar1">
    <w:name w:val="NumPar 1"/>
    <w:basedOn w:val="Normal"/>
    <w:next w:val="Text1"/>
    <w:link w:val="NumPar1Char"/>
    <w:uiPriority w:val="99"/>
    <w:rsid w:val="00144E0F"/>
    <w:pPr>
      <w:numPr>
        <w:numId w:val="1"/>
      </w:numPr>
    </w:pPr>
  </w:style>
  <w:style w:type="paragraph" w:customStyle="1" w:styleId="NumPar2">
    <w:name w:val="NumPar 2"/>
    <w:basedOn w:val="Normal"/>
    <w:next w:val="Text2"/>
    <w:uiPriority w:val="99"/>
    <w:rsid w:val="00144E0F"/>
    <w:pPr>
      <w:numPr>
        <w:ilvl w:val="1"/>
        <w:numId w:val="1"/>
      </w:numPr>
    </w:pPr>
  </w:style>
  <w:style w:type="paragraph" w:customStyle="1" w:styleId="NumPar3">
    <w:name w:val="NumPar 3"/>
    <w:basedOn w:val="Normal"/>
    <w:next w:val="Text3"/>
    <w:uiPriority w:val="99"/>
    <w:rsid w:val="00144E0F"/>
    <w:pPr>
      <w:numPr>
        <w:ilvl w:val="2"/>
        <w:numId w:val="1"/>
      </w:numPr>
    </w:pPr>
  </w:style>
  <w:style w:type="paragraph" w:customStyle="1" w:styleId="NumPar4">
    <w:name w:val="NumPar 4"/>
    <w:basedOn w:val="Normal"/>
    <w:next w:val="Text4"/>
    <w:uiPriority w:val="99"/>
    <w:rsid w:val="00144E0F"/>
    <w:pPr>
      <w:numPr>
        <w:ilvl w:val="3"/>
        <w:numId w:val="1"/>
      </w:numPr>
    </w:pPr>
  </w:style>
  <w:style w:type="paragraph" w:customStyle="1" w:styleId="Objetexterne">
    <w:name w:val="Objet externe"/>
    <w:basedOn w:val="Normal"/>
    <w:next w:val="Normal"/>
    <w:uiPriority w:val="99"/>
    <w:rsid w:val="00144E0F"/>
    <w:rPr>
      <w:i/>
      <w:iCs/>
      <w:caps/>
    </w:rPr>
  </w:style>
  <w:style w:type="character" w:styleId="PageNumber">
    <w:name w:val="page number"/>
    <w:basedOn w:val="DefaultParagraphFont"/>
    <w:uiPriority w:val="99"/>
    <w:rsid w:val="00144E0F"/>
    <w:rPr>
      <w:rFonts w:cs="Times New Roman"/>
    </w:rPr>
  </w:style>
  <w:style w:type="paragraph" w:customStyle="1" w:styleId="PartTitle">
    <w:name w:val="PartTitle"/>
    <w:basedOn w:val="Normal"/>
    <w:next w:val="ChapterTitle"/>
    <w:uiPriority w:val="99"/>
    <w:rsid w:val="00144E0F"/>
    <w:pPr>
      <w:keepNext/>
      <w:pageBreakBefore/>
      <w:spacing w:after="360"/>
      <w:jc w:val="center"/>
    </w:pPr>
    <w:rPr>
      <w:b/>
      <w:bCs/>
      <w:sz w:val="36"/>
      <w:szCs w:val="36"/>
    </w:rPr>
  </w:style>
  <w:style w:type="paragraph" w:customStyle="1" w:styleId="Point0">
    <w:name w:val="Point 0"/>
    <w:basedOn w:val="Normal"/>
    <w:uiPriority w:val="99"/>
    <w:rsid w:val="00144E0F"/>
    <w:pPr>
      <w:ind w:left="851" w:hanging="851"/>
    </w:pPr>
  </w:style>
  <w:style w:type="paragraph" w:customStyle="1" w:styleId="Point1">
    <w:name w:val="Point 1"/>
    <w:basedOn w:val="Normal"/>
    <w:uiPriority w:val="99"/>
    <w:rsid w:val="00144E0F"/>
    <w:pPr>
      <w:ind w:left="1418" w:hanging="567"/>
    </w:pPr>
  </w:style>
  <w:style w:type="paragraph" w:customStyle="1" w:styleId="Point2">
    <w:name w:val="Point 2"/>
    <w:basedOn w:val="Normal"/>
    <w:uiPriority w:val="99"/>
    <w:rsid w:val="00144E0F"/>
    <w:pPr>
      <w:ind w:left="1985" w:hanging="567"/>
    </w:pPr>
  </w:style>
  <w:style w:type="paragraph" w:customStyle="1" w:styleId="Point3">
    <w:name w:val="Point 3"/>
    <w:basedOn w:val="Normal"/>
    <w:uiPriority w:val="99"/>
    <w:rsid w:val="00144E0F"/>
    <w:pPr>
      <w:ind w:left="2552" w:hanging="567"/>
    </w:pPr>
  </w:style>
  <w:style w:type="paragraph" w:customStyle="1" w:styleId="Point4">
    <w:name w:val="Point 4"/>
    <w:basedOn w:val="Normal"/>
    <w:uiPriority w:val="99"/>
    <w:rsid w:val="00144E0F"/>
    <w:pPr>
      <w:ind w:left="3119" w:hanging="567"/>
    </w:pPr>
  </w:style>
  <w:style w:type="paragraph" w:customStyle="1" w:styleId="PointDouble0">
    <w:name w:val="PointDouble 0"/>
    <w:basedOn w:val="Normal"/>
    <w:uiPriority w:val="99"/>
    <w:rsid w:val="00144E0F"/>
    <w:pPr>
      <w:tabs>
        <w:tab w:val="left" w:pos="851"/>
      </w:tabs>
      <w:ind w:left="1418" w:hanging="1418"/>
    </w:pPr>
  </w:style>
  <w:style w:type="paragraph" w:customStyle="1" w:styleId="PointDouble1">
    <w:name w:val="PointDouble 1"/>
    <w:basedOn w:val="Normal"/>
    <w:uiPriority w:val="99"/>
    <w:rsid w:val="00144E0F"/>
    <w:pPr>
      <w:tabs>
        <w:tab w:val="left" w:pos="1418"/>
      </w:tabs>
      <w:ind w:left="1985" w:hanging="1134"/>
    </w:pPr>
  </w:style>
  <w:style w:type="paragraph" w:customStyle="1" w:styleId="PointDouble2">
    <w:name w:val="PointDouble 2"/>
    <w:basedOn w:val="Normal"/>
    <w:uiPriority w:val="99"/>
    <w:rsid w:val="00144E0F"/>
    <w:pPr>
      <w:tabs>
        <w:tab w:val="left" w:pos="1985"/>
      </w:tabs>
      <w:ind w:left="2552" w:hanging="1134"/>
    </w:pPr>
  </w:style>
  <w:style w:type="paragraph" w:customStyle="1" w:styleId="PointDouble3">
    <w:name w:val="PointDouble 3"/>
    <w:basedOn w:val="Normal"/>
    <w:uiPriority w:val="99"/>
    <w:rsid w:val="00144E0F"/>
    <w:pPr>
      <w:tabs>
        <w:tab w:val="left" w:pos="2552"/>
      </w:tabs>
      <w:ind w:left="3119" w:hanging="1134"/>
    </w:pPr>
  </w:style>
  <w:style w:type="paragraph" w:customStyle="1" w:styleId="PointDouble4">
    <w:name w:val="PointDouble 4"/>
    <w:basedOn w:val="Normal"/>
    <w:uiPriority w:val="99"/>
    <w:rsid w:val="00144E0F"/>
    <w:pPr>
      <w:tabs>
        <w:tab w:val="left" w:pos="3119"/>
      </w:tabs>
      <w:ind w:left="3686" w:hanging="1134"/>
    </w:pPr>
  </w:style>
  <w:style w:type="paragraph" w:customStyle="1" w:styleId="PointTriple0">
    <w:name w:val="PointTriple 0"/>
    <w:basedOn w:val="Normal"/>
    <w:uiPriority w:val="99"/>
    <w:rsid w:val="00144E0F"/>
    <w:pPr>
      <w:tabs>
        <w:tab w:val="left" w:pos="851"/>
        <w:tab w:val="left" w:pos="1418"/>
      </w:tabs>
      <w:ind w:left="1985" w:hanging="1985"/>
    </w:pPr>
  </w:style>
  <w:style w:type="paragraph" w:customStyle="1" w:styleId="PointTriple1">
    <w:name w:val="PointTriple 1"/>
    <w:basedOn w:val="Normal"/>
    <w:uiPriority w:val="99"/>
    <w:rsid w:val="00144E0F"/>
    <w:pPr>
      <w:tabs>
        <w:tab w:val="left" w:pos="1418"/>
        <w:tab w:val="left" w:pos="1985"/>
      </w:tabs>
      <w:ind w:left="2552" w:hanging="1701"/>
    </w:pPr>
  </w:style>
  <w:style w:type="paragraph" w:customStyle="1" w:styleId="PointTriple2">
    <w:name w:val="PointTriple 2"/>
    <w:basedOn w:val="Normal"/>
    <w:uiPriority w:val="99"/>
    <w:rsid w:val="00144E0F"/>
    <w:pPr>
      <w:tabs>
        <w:tab w:val="left" w:pos="1985"/>
        <w:tab w:val="left" w:pos="2552"/>
      </w:tabs>
      <w:ind w:left="3119" w:hanging="1701"/>
    </w:pPr>
  </w:style>
  <w:style w:type="paragraph" w:customStyle="1" w:styleId="PointTriple3">
    <w:name w:val="PointTriple 3"/>
    <w:basedOn w:val="Normal"/>
    <w:uiPriority w:val="99"/>
    <w:rsid w:val="00144E0F"/>
    <w:pPr>
      <w:tabs>
        <w:tab w:val="left" w:pos="2552"/>
        <w:tab w:val="left" w:pos="3119"/>
      </w:tabs>
      <w:ind w:left="3686" w:hanging="1701"/>
    </w:pPr>
  </w:style>
  <w:style w:type="paragraph" w:customStyle="1" w:styleId="PointTriple4">
    <w:name w:val="PointTriple 4"/>
    <w:basedOn w:val="Normal"/>
    <w:uiPriority w:val="99"/>
    <w:rsid w:val="00144E0F"/>
    <w:pPr>
      <w:tabs>
        <w:tab w:val="left" w:pos="3119"/>
        <w:tab w:val="left" w:pos="3686"/>
      </w:tabs>
      <w:ind w:left="4253" w:hanging="1701"/>
    </w:pPr>
  </w:style>
  <w:style w:type="paragraph" w:customStyle="1" w:styleId="Prliminairetitre">
    <w:name w:val="Préliminaire titre"/>
    <w:basedOn w:val="Normal"/>
    <w:next w:val="Normal"/>
    <w:uiPriority w:val="99"/>
    <w:rsid w:val="00144E0F"/>
    <w:pPr>
      <w:spacing w:before="360" w:after="360"/>
      <w:jc w:val="center"/>
    </w:pPr>
    <w:rPr>
      <w:b/>
      <w:bCs/>
    </w:rPr>
  </w:style>
  <w:style w:type="paragraph" w:customStyle="1" w:styleId="Prliminairetype">
    <w:name w:val="Préliminaire type"/>
    <w:basedOn w:val="Normal"/>
    <w:next w:val="Normal"/>
    <w:uiPriority w:val="99"/>
    <w:rsid w:val="00144E0F"/>
    <w:pPr>
      <w:spacing w:before="360" w:after="0"/>
      <w:jc w:val="center"/>
    </w:pPr>
    <w:rPr>
      <w:b/>
      <w:bCs/>
    </w:rPr>
  </w:style>
  <w:style w:type="paragraph" w:customStyle="1" w:styleId="QuotedNumPar">
    <w:name w:val="Quoted NumPar"/>
    <w:basedOn w:val="Normal"/>
    <w:uiPriority w:val="99"/>
    <w:rsid w:val="00144E0F"/>
    <w:pPr>
      <w:ind w:left="1418" w:hanging="567"/>
    </w:pPr>
  </w:style>
  <w:style w:type="paragraph" w:customStyle="1" w:styleId="QuotedText">
    <w:name w:val="Quoted Text"/>
    <w:basedOn w:val="Normal"/>
    <w:uiPriority w:val="99"/>
    <w:rsid w:val="00144E0F"/>
    <w:pPr>
      <w:ind w:left="1418"/>
    </w:pPr>
  </w:style>
  <w:style w:type="paragraph" w:customStyle="1" w:styleId="Rfrenceinterinstitutionelle">
    <w:name w:val="Référence interinstitutionelle"/>
    <w:basedOn w:val="Normal"/>
    <w:next w:val="Statut"/>
    <w:uiPriority w:val="99"/>
    <w:rsid w:val="00144E0F"/>
    <w:pPr>
      <w:spacing w:before="0" w:after="0"/>
      <w:ind w:left="5103"/>
      <w:jc w:val="left"/>
    </w:pPr>
  </w:style>
  <w:style w:type="paragraph" w:customStyle="1" w:styleId="SectionTitle">
    <w:name w:val="SectionTitle"/>
    <w:basedOn w:val="Normal"/>
    <w:next w:val="Heading1"/>
    <w:uiPriority w:val="99"/>
    <w:rsid w:val="00144E0F"/>
    <w:pPr>
      <w:keepNext/>
      <w:spacing w:after="360"/>
      <w:jc w:val="center"/>
    </w:pPr>
    <w:rPr>
      <w:b/>
      <w:bCs/>
      <w:smallCaps/>
      <w:sz w:val="28"/>
      <w:szCs w:val="28"/>
    </w:rPr>
  </w:style>
  <w:style w:type="paragraph" w:customStyle="1" w:styleId="TableTitle">
    <w:name w:val="Table Title"/>
    <w:basedOn w:val="Normal"/>
    <w:next w:val="Normal"/>
    <w:uiPriority w:val="99"/>
    <w:rsid w:val="00144E0F"/>
    <w:pPr>
      <w:jc w:val="center"/>
    </w:pPr>
    <w:rPr>
      <w:b/>
      <w:bCs/>
    </w:rPr>
  </w:style>
  <w:style w:type="paragraph" w:customStyle="1" w:styleId="Tiret0">
    <w:name w:val="Tiret 0"/>
    <w:basedOn w:val="Point0"/>
    <w:uiPriority w:val="99"/>
    <w:rsid w:val="00144E0F"/>
  </w:style>
  <w:style w:type="paragraph" w:customStyle="1" w:styleId="Tiret1">
    <w:name w:val="Tiret 1"/>
    <w:basedOn w:val="Point1"/>
    <w:uiPriority w:val="99"/>
    <w:rsid w:val="00144E0F"/>
  </w:style>
  <w:style w:type="paragraph" w:customStyle="1" w:styleId="Tiret2">
    <w:name w:val="Tiret 2"/>
    <w:basedOn w:val="Point2"/>
    <w:uiPriority w:val="99"/>
    <w:rsid w:val="00144E0F"/>
  </w:style>
  <w:style w:type="paragraph" w:customStyle="1" w:styleId="Tiret3">
    <w:name w:val="Tiret 3"/>
    <w:basedOn w:val="Point3"/>
    <w:uiPriority w:val="99"/>
    <w:rsid w:val="00144E0F"/>
  </w:style>
  <w:style w:type="paragraph" w:customStyle="1" w:styleId="Tiret4">
    <w:name w:val="Tiret 4"/>
    <w:basedOn w:val="Point4"/>
    <w:uiPriority w:val="99"/>
    <w:rsid w:val="00144E0F"/>
  </w:style>
  <w:style w:type="paragraph" w:styleId="TOAHeading">
    <w:name w:val="toa heading"/>
    <w:basedOn w:val="Normal"/>
    <w:next w:val="Normal"/>
    <w:uiPriority w:val="99"/>
    <w:rsid w:val="00144E0F"/>
    <w:rPr>
      <w:rFonts w:ascii="Arial" w:hAnsi="Arial" w:cs="Arial"/>
      <w:b/>
      <w:bCs/>
    </w:rPr>
  </w:style>
  <w:style w:type="paragraph" w:styleId="TOC1">
    <w:name w:val="toc 1"/>
    <w:basedOn w:val="Normal"/>
    <w:next w:val="Normal"/>
    <w:qFormat/>
    <w:rsid w:val="00144E0F"/>
    <w:pPr>
      <w:tabs>
        <w:tab w:val="right" w:leader="dot" w:pos="9072"/>
      </w:tabs>
      <w:spacing w:before="300"/>
    </w:pPr>
  </w:style>
  <w:style w:type="paragraph" w:styleId="TOC2">
    <w:name w:val="toc 2"/>
    <w:basedOn w:val="Normal"/>
    <w:next w:val="Normal"/>
    <w:qFormat/>
    <w:rsid w:val="00144E0F"/>
    <w:pPr>
      <w:tabs>
        <w:tab w:val="right" w:leader="dot" w:pos="9072"/>
      </w:tabs>
      <w:spacing w:before="240"/>
      <w:ind w:left="641" w:hanging="284"/>
    </w:pPr>
  </w:style>
  <w:style w:type="paragraph" w:styleId="TOC3">
    <w:name w:val="toc 3"/>
    <w:basedOn w:val="Normal"/>
    <w:next w:val="Normal"/>
    <w:qFormat/>
    <w:rsid w:val="00144E0F"/>
    <w:pPr>
      <w:tabs>
        <w:tab w:val="right" w:leader="dot" w:pos="9072"/>
      </w:tabs>
      <w:spacing w:before="180"/>
      <w:ind w:left="641" w:hanging="284"/>
    </w:pPr>
  </w:style>
  <w:style w:type="paragraph" w:styleId="TOC4">
    <w:name w:val="toc 4"/>
    <w:basedOn w:val="Normal"/>
    <w:next w:val="Normal"/>
    <w:rsid w:val="00144E0F"/>
    <w:pPr>
      <w:tabs>
        <w:tab w:val="right" w:leader="dot" w:pos="9072"/>
      </w:tabs>
      <w:ind w:left="641" w:hanging="284"/>
    </w:pPr>
  </w:style>
  <w:style w:type="paragraph" w:styleId="TOC5">
    <w:name w:val="toc 5"/>
    <w:basedOn w:val="Normal"/>
    <w:next w:val="Normal"/>
    <w:rsid w:val="00144E0F"/>
    <w:pPr>
      <w:tabs>
        <w:tab w:val="right" w:leader="dot" w:pos="9072"/>
      </w:tabs>
      <w:spacing w:before="60"/>
      <w:ind w:left="1004" w:hanging="284"/>
    </w:pPr>
  </w:style>
  <w:style w:type="paragraph" w:styleId="TOC6">
    <w:name w:val="toc 6"/>
    <w:basedOn w:val="Normal"/>
    <w:next w:val="Normal"/>
    <w:uiPriority w:val="99"/>
    <w:rsid w:val="00144E0F"/>
    <w:pPr>
      <w:tabs>
        <w:tab w:val="right" w:leader="dot" w:pos="9072"/>
      </w:tabs>
      <w:spacing w:before="60"/>
      <w:ind w:left="1004" w:hanging="284"/>
    </w:pPr>
  </w:style>
  <w:style w:type="paragraph" w:styleId="TOC7">
    <w:name w:val="toc 7"/>
    <w:basedOn w:val="Normal"/>
    <w:next w:val="Normal"/>
    <w:uiPriority w:val="99"/>
    <w:rsid w:val="00144E0F"/>
    <w:pPr>
      <w:tabs>
        <w:tab w:val="right" w:leader="dot" w:pos="9072"/>
      </w:tabs>
      <w:spacing w:before="60"/>
      <w:ind w:left="1004" w:hanging="284"/>
    </w:pPr>
  </w:style>
  <w:style w:type="paragraph" w:styleId="TOC8">
    <w:name w:val="toc 8"/>
    <w:basedOn w:val="Normal"/>
    <w:next w:val="Normal"/>
    <w:uiPriority w:val="99"/>
    <w:rsid w:val="00144E0F"/>
    <w:pPr>
      <w:tabs>
        <w:tab w:val="right" w:leader="dot" w:pos="9072"/>
      </w:tabs>
      <w:spacing w:before="60"/>
      <w:ind w:left="1004" w:hanging="284"/>
    </w:pPr>
  </w:style>
  <w:style w:type="paragraph" w:styleId="TOC9">
    <w:name w:val="toc 9"/>
    <w:basedOn w:val="Normal"/>
    <w:next w:val="Normal"/>
    <w:uiPriority w:val="99"/>
    <w:rsid w:val="00144E0F"/>
    <w:pPr>
      <w:tabs>
        <w:tab w:val="right" w:leader="dot" w:pos="9072"/>
      </w:tabs>
      <w:ind w:left="1600"/>
    </w:pPr>
  </w:style>
  <w:style w:type="paragraph" w:styleId="TOCHeading">
    <w:name w:val="TOC Heading"/>
    <w:basedOn w:val="Normal"/>
    <w:next w:val="Normal"/>
    <w:uiPriority w:val="99"/>
    <w:qFormat/>
    <w:rsid w:val="00144E0F"/>
    <w:pPr>
      <w:spacing w:after="240"/>
      <w:jc w:val="center"/>
    </w:pPr>
    <w:rPr>
      <w:b/>
      <w:bCs/>
      <w:sz w:val="28"/>
      <w:szCs w:val="28"/>
    </w:rPr>
  </w:style>
  <w:style w:type="paragraph" w:customStyle="1" w:styleId="Considrant">
    <w:name w:val="Considérant"/>
    <w:basedOn w:val="Normal"/>
    <w:uiPriority w:val="99"/>
    <w:rsid w:val="00144E0F"/>
    <w:pPr>
      <w:numPr>
        <w:numId w:val="2"/>
      </w:numPr>
    </w:pPr>
  </w:style>
  <w:style w:type="paragraph" w:customStyle="1" w:styleId="Confidentialit">
    <w:name w:val="Confidentialité"/>
    <w:basedOn w:val="Normal"/>
    <w:next w:val="Statut"/>
    <w:uiPriority w:val="99"/>
    <w:rsid w:val="00144E0F"/>
    <w:pPr>
      <w:spacing w:before="240" w:after="240"/>
      <w:ind w:left="5103"/>
    </w:pPr>
    <w:rPr>
      <w:u w:val="single"/>
    </w:rPr>
  </w:style>
  <w:style w:type="paragraph" w:customStyle="1" w:styleId="ManualConsidrant">
    <w:name w:val="Manual Considérant"/>
    <w:basedOn w:val="Normal"/>
    <w:uiPriority w:val="99"/>
    <w:rsid w:val="00144E0F"/>
    <w:pPr>
      <w:ind w:left="709" w:hanging="709"/>
    </w:pPr>
  </w:style>
  <w:style w:type="paragraph" w:customStyle="1" w:styleId="FooterLandscape">
    <w:name w:val="FooterLandscape"/>
    <w:basedOn w:val="Footer"/>
    <w:uiPriority w:val="99"/>
    <w:rsid w:val="00144E0F"/>
    <w:pPr>
      <w:tabs>
        <w:tab w:val="clear" w:pos="4536"/>
        <w:tab w:val="clear" w:pos="9072"/>
        <w:tab w:val="center" w:pos="7002"/>
        <w:tab w:val="right" w:pos="14005"/>
      </w:tabs>
    </w:pPr>
  </w:style>
  <w:style w:type="character" w:customStyle="1" w:styleId="CRMarker">
    <w:name w:val="CR Marker"/>
    <w:basedOn w:val="DefaultParagraphFont"/>
    <w:uiPriority w:val="99"/>
    <w:rsid w:val="00144E0F"/>
    <w:rPr>
      <w:rFonts w:ascii="Wingdings" w:hAnsi="Wingdings" w:cs="Wingdings"/>
    </w:rPr>
  </w:style>
  <w:style w:type="paragraph" w:customStyle="1" w:styleId="CRSeparator">
    <w:name w:val="CR Separator"/>
    <w:basedOn w:val="Normal"/>
    <w:next w:val="CRReference"/>
    <w:uiPriority w:val="99"/>
    <w:rsid w:val="00144E0F"/>
    <w:pPr>
      <w:keepNext/>
      <w:pBdr>
        <w:top w:val="single" w:sz="4" w:space="1" w:color="auto"/>
      </w:pBdr>
      <w:spacing w:before="0" w:after="0"/>
    </w:pPr>
  </w:style>
  <w:style w:type="paragraph" w:customStyle="1" w:styleId="CRReference">
    <w:name w:val="CR Reference"/>
    <w:basedOn w:val="Normal"/>
    <w:uiPriority w:val="99"/>
    <w:rsid w:val="00144E0F"/>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144E0F"/>
    <w:rPr>
      <w:rFonts w:cs="Times New Roman"/>
      <w:vertAlign w:val="subscript"/>
    </w:rPr>
  </w:style>
  <w:style w:type="paragraph" w:customStyle="1" w:styleId="CRParaDeleted">
    <w:name w:val="CR ParaDeleted"/>
    <w:basedOn w:val="Normal"/>
    <w:next w:val="Normal"/>
    <w:uiPriority w:val="99"/>
    <w:rsid w:val="00144E0F"/>
  </w:style>
  <w:style w:type="character" w:customStyle="1" w:styleId="CRTextDeleted">
    <w:name w:val="CR TextDeleted"/>
    <w:basedOn w:val="DefaultParagraphFont"/>
    <w:uiPriority w:val="99"/>
    <w:rsid w:val="00144E0F"/>
    <w:rPr>
      <w:rFonts w:cs="Times New Roman"/>
    </w:rPr>
  </w:style>
  <w:style w:type="paragraph" w:customStyle="1" w:styleId="Titredumodificateur">
    <w:name w:val="Titre du modificateur"/>
    <w:basedOn w:val="Normal"/>
    <w:next w:val="Annexetitrefichefinacte"/>
    <w:uiPriority w:val="99"/>
    <w:rsid w:val="00144E0F"/>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144E0F"/>
    <w:pPr>
      <w:spacing w:before="0"/>
      <w:jc w:val="left"/>
    </w:pPr>
    <w:rPr>
      <w:lang w:val="en-US"/>
    </w:rPr>
  </w:style>
  <w:style w:type="paragraph" w:styleId="CommentSubject">
    <w:name w:val="annotation subject"/>
    <w:basedOn w:val="CommentText"/>
    <w:next w:val="CommentText"/>
    <w:link w:val="CommentSubjectChar"/>
    <w:unhideWhenUsed/>
    <w:rsid w:val="00B56338"/>
    <w:rPr>
      <w:b/>
      <w:bCs/>
    </w:rPr>
  </w:style>
  <w:style w:type="character" w:customStyle="1" w:styleId="CommentSubjectChar">
    <w:name w:val="Comment Subject Char"/>
    <w:basedOn w:val="CommentTextChar"/>
    <w:link w:val="CommentSubject"/>
    <w:rsid w:val="00B56338"/>
    <w:rPr>
      <w:rFonts w:ascii="Times New Roman" w:eastAsiaTheme="minorEastAsia" w:hAnsi="Times New Roman" w:cs="Times New Roman"/>
      <w:b/>
      <w:bCs/>
      <w:sz w:val="20"/>
      <w:szCs w:val="20"/>
      <w:lang w:val="fr-FR" w:eastAsia="en-GB"/>
    </w:rPr>
  </w:style>
  <w:style w:type="paragraph" w:styleId="BalloonText">
    <w:name w:val="Balloon Text"/>
    <w:basedOn w:val="Normal"/>
    <w:link w:val="BalloonTextChar"/>
    <w:unhideWhenUsed/>
    <w:rsid w:val="00B56338"/>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B56338"/>
    <w:rPr>
      <w:rFonts w:ascii="Segoe UI" w:eastAsiaTheme="minorEastAsia" w:hAnsi="Segoe UI" w:cs="Segoe UI"/>
      <w:sz w:val="18"/>
      <w:szCs w:val="18"/>
      <w:lang w:val="fr-FR"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9B11EE"/>
    <w:pPr>
      <w:autoSpaceDE/>
      <w:autoSpaceDN/>
      <w:spacing w:before="0" w:after="200" w:line="276" w:lineRule="auto"/>
      <w:ind w:left="720"/>
      <w:contextualSpacing/>
      <w:jc w:val="left"/>
    </w:pPr>
    <w:rPr>
      <w:rFonts w:asciiTheme="minorHAnsi" w:eastAsiaTheme="minorHAnsi" w:hAnsiTheme="minorHAnsi" w:cstheme="minorBidi"/>
      <w:sz w:val="22"/>
      <w:szCs w:val="22"/>
      <w:lang w:val="en-GB" w:eastAsia="en-US"/>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9B11EE"/>
  </w:style>
  <w:style w:type="paragraph" w:customStyle="1" w:styleId="CM4">
    <w:name w:val="CM4"/>
    <w:basedOn w:val="Normal"/>
    <w:next w:val="Normal"/>
    <w:uiPriority w:val="99"/>
    <w:rsid w:val="00461904"/>
    <w:pPr>
      <w:adjustRightInd w:val="0"/>
      <w:spacing w:before="0" w:after="0"/>
      <w:jc w:val="left"/>
    </w:pPr>
    <w:rPr>
      <w:rFonts w:eastAsiaTheme="minorHAnsi"/>
      <w:lang w:val="en-GB" w:eastAsia="en-US"/>
    </w:rPr>
  </w:style>
  <w:style w:type="paragraph" w:styleId="Revision">
    <w:name w:val="Revision"/>
    <w:hidden/>
    <w:uiPriority w:val="99"/>
    <w:semiHidden/>
    <w:rsid w:val="00203625"/>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nhideWhenUsed/>
    <w:rsid w:val="00E4785D"/>
    <w:rPr>
      <w:color w:val="0000FF"/>
      <w:u w:val="single"/>
    </w:rPr>
  </w:style>
  <w:style w:type="table" w:customStyle="1" w:styleId="TableGrid2">
    <w:name w:val="Table Grid2"/>
    <w:basedOn w:val="TableNormal"/>
    <w:next w:val="TableGrid"/>
    <w:uiPriority w:val="59"/>
    <w:rsid w:val="006A7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a CUADROS"/>
    <w:basedOn w:val="TableNormal"/>
    <w:rsid w:val="006A7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aliases w:val="Dot pt Char1,Colorful List - Accent 11 Char1,No Spacing1 Char1,List Paragraph Char Char Char Char1,Indicator Text Char1,Numbered Para 1 Char1,Bullet 1 Char1,F5 List Paragraph Char1,Bullet Points Char1,List Paragraph1 Char1,EC Char"/>
    <w:basedOn w:val="DefaultParagraphFont"/>
    <w:uiPriority w:val="34"/>
    <w:locked/>
    <w:rsid w:val="00872AFE"/>
    <w:rPr>
      <w:rFonts w:ascii="Times New Roman" w:hAnsi="Times New Roman" w:cs="Times New Roman"/>
      <w:szCs w:val="20"/>
      <w:lang w:val="fr-FR" w:eastAsia="fr-FR"/>
    </w:rPr>
  </w:style>
  <w:style w:type="paragraph" w:styleId="BodyText">
    <w:name w:val="Body Text"/>
    <w:basedOn w:val="Normal"/>
    <w:link w:val="BodyTextChar"/>
    <w:uiPriority w:val="99"/>
    <w:unhideWhenUsed/>
    <w:rsid w:val="00872AFE"/>
    <w:pPr>
      <w:autoSpaceDE/>
      <w:autoSpaceDN/>
      <w:spacing w:before="0" w:line="276" w:lineRule="auto"/>
      <w:jc w:val="left"/>
    </w:pPr>
    <w:rPr>
      <w:rFonts w:asciiTheme="minorHAnsi" w:eastAsiaTheme="minorHAnsi" w:hAnsiTheme="minorHAnsi" w:cstheme="minorBidi"/>
      <w:sz w:val="22"/>
      <w:szCs w:val="22"/>
      <w:lang w:val="en-GB" w:eastAsia="en-US"/>
    </w:rPr>
  </w:style>
  <w:style w:type="character" w:customStyle="1" w:styleId="BodyTextChar">
    <w:name w:val="Body Text Char"/>
    <w:basedOn w:val="DefaultParagraphFont"/>
    <w:link w:val="BodyText"/>
    <w:uiPriority w:val="99"/>
    <w:rsid w:val="00872AFE"/>
  </w:style>
  <w:style w:type="paragraph" w:styleId="BodyTextIndent">
    <w:name w:val="Body Text Indent"/>
    <w:basedOn w:val="Normal"/>
    <w:link w:val="BodyTextIndentChar"/>
    <w:uiPriority w:val="99"/>
    <w:unhideWhenUsed/>
    <w:rsid w:val="00872AFE"/>
    <w:pPr>
      <w:autoSpaceDE/>
      <w:autoSpaceDN/>
      <w:spacing w:before="0" w:line="276" w:lineRule="auto"/>
      <w:ind w:left="283"/>
      <w:jc w:val="left"/>
    </w:pPr>
    <w:rPr>
      <w:rFonts w:asciiTheme="minorHAnsi" w:eastAsiaTheme="minorHAnsi" w:hAnsiTheme="minorHAnsi" w:cstheme="minorBidi"/>
      <w:sz w:val="22"/>
      <w:szCs w:val="22"/>
      <w:lang w:val="en-GB" w:eastAsia="en-US"/>
    </w:rPr>
  </w:style>
  <w:style w:type="character" w:customStyle="1" w:styleId="BodyTextIndentChar">
    <w:name w:val="Body Text Indent Char"/>
    <w:basedOn w:val="DefaultParagraphFont"/>
    <w:link w:val="BodyTextIndent"/>
    <w:uiPriority w:val="99"/>
    <w:rsid w:val="00872AFE"/>
  </w:style>
  <w:style w:type="paragraph" w:customStyle="1" w:styleId="tbl-txt">
    <w:name w:val="tbl-txt"/>
    <w:basedOn w:val="Normal"/>
    <w:rsid w:val="00872AFE"/>
    <w:pPr>
      <w:autoSpaceDE/>
      <w:autoSpaceDN/>
      <w:spacing w:before="100" w:beforeAutospacing="1" w:after="100" w:afterAutospacing="1"/>
      <w:jc w:val="left"/>
    </w:pPr>
    <w:rPr>
      <w:rFonts w:eastAsia="Times New Roman"/>
      <w:lang w:val="en-GB"/>
    </w:rPr>
  </w:style>
  <w:style w:type="character" w:customStyle="1" w:styleId="jlqj4b">
    <w:name w:val="jlqj4b"/>
    <w:basedOn w:val="DefaultParagraphFont"/>
    <w:rsid w:val="00872AFE"/>
  </w:style>
  <w:style w:type="paragraph" w:styleId="PlainText">
    <w:name w:val="Plain Text"/>
    <w:basedOn w:val="Normal"/>
    <w:link w:val="PlainTextChar"/>
    <w:uiPriority w:val="99"/>
    <w:unhideWhenUsed/>
    <w:rsid w:val="00872AFE"/>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rsid w:val="00872AFE"/>
    <w:rPr>
      <w:rFonts w:ascii="Calibri" w:eastAsia="Times New Roman" w:hAnsi="Calibri" w:cs="Times New Roman"/>
      <w:szCs w:val="21"/>
    </w:rPr>
  </w:style>
  <w:style w:type="table" w:customStyle="1" w:styleId="GridTable2-Accent11">
    <w:name w:val="Grid Table 2 - Accent 11"/>
    <w:basedOn w:val="TableNormal"/>
    <w:uiPriority w:val="47"/>
    <w:rsid w:val="00872AF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872AFE"/>
    <w:pPr>
      <w:autoSpaceDE w:val="0"/>
      <w:autoSpaceDN w:val="0"/>
      <w:adjustRightInd w:val="0"/>
      <w:spacing w:after="0" w:line="240" w:lineRule="auto"/>
    </w:pPr>
    <w:rPr>
      <w:rFonts w:ascii="Arial" w:eastAsia="Times New Roman" w:hAnsi="Arial" w:cs="Arial"/>
      <w:color w:val="000000"/>
      <w:sz w:val="24"/>
      <w:szCs w:val="24"/>
      <w:lang w:eastAsia="fr-FR"/>
    </w:rPr>
  </w:style>
  <w:style w:type="table" w:styleId="GridTable2-Accent1">
    <w:name w:val="Grid Table 2 Accent 1"/>
    <w:basedOn w:val="TableNormal"/>
    <w:uiPriority w:val="47"/>
    <w:rsid w:val="00872AF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lid-translation">
    <w:name w:val="tlid-translation"/>
    <w:basedOn w:val="DefaultParagraphFont"/>
    <w:rsid w:val="00872AFE"/>
  </w:style>
  <w:style w:type="paragraph" w:customStyle="1" w:styleId="msonormal0">
    <w:name w:val="msonormal"/>
    <w:basedOn w:val="Normal"/>
    <w:rsid w:val="00872AFE"/>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872AFE"/>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872AFE"/>
    <w:rPr>
      <w:rFonts w:ascii="Arial" w:eastAsiaTheme="majorEastAsia" w:hAnsi="Arial" w:cstheme="majorBidi"/>
      <w:color w:val="323E4F" w:themeColor="text2" w:themeShade="BF"/>
      <w:spacing w:val="5"/>
      <w:kern w:val="28"/>
      <w:sz w:val="52"/>
      <w:szCs w:val="52"/>
      <w:lang w:val="fr-FR" w:eastAsia="fr-FR"/>
    </w:rPr>
  </w:style>
  <w:style w:type="table" w:styleId="GridTable1Light">
    <w:name w:val="Grid Table 1 Light"/>
    <w:basedOn w:val="TableNormal"/>
    <w:uiPriority w:val="46"/>
    <w:rsid w:val="00872AFE"/>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3Char1">
    <w:name w:val="Heading 3 Char1"/>
    <w:basedOn w:val="DefaultParagraphFont"/>
    <w:uiPriority w:val="99"/>
    <w:rsid w:val="00872AFE"/>
    <w:rPr>
      <w:rFonts w:ascii="Arial" w:eastAsia="Arial" w:hAnsi="Arial" w:cs="Times New Roman"/>
      <w:b/>
      <w:sz w:val="20"/>
      <w:szCs w:val="20"/>
      <w:lang w:val="x-none" w:eastAsia="de-DE"/>
    </w:rPr>
  </w:style>
  <w:style w:type="paragraph" w:styleId="TableofFigures">
    <w:name w:val="table of figures"/>
    <w:basedOn w:val="Normal"/>
    <w:next w:val="Normal"/>
    <w:semiHidden/>
    <w:rsid w:val="00872AFE"/>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872AFE"/>
    <w:pPr>
      <w:numPr>
        <w:numId w:val="32"/>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872AFE"/>
    <w:pPr>
      <w:numPr>
        <w:numId w:val="33"/>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872AFE"/>
    <w:pPr>
      <w:numPr>
        <w:numId w:val="34"/>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872AFE"/>
    <w:pPr>
      <w:numPr>
        <w:numId w:val="35"/>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872AFE"/>
    <w:pPr>
      <w:numPr>
        <w:numId w:val="37"/>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872AFE"/>
    <w:pPr>
      <w:numPr>
        <w:numId w:val="38"/>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872AFE"/>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872AFE"/>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872AFE"/>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872AFE"/>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872AFE"/>
    <w:pPr>
      <w:numPr>
        <w:numId w:val="39"/>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872AFE"/>
    <w:pPr>
      <w:numPr>
        <w:numId w:val="40"/>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872AFE"/>
    <w:pPr>
      <w:numPr>
        <w:numId w:val="41"/>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872AFE"/>
    <w:pPr>
      <w:numPr>
        <w:numId w:val="42"/>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872AFE"/>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872AFE"/>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872AFE"/>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872AFE"/>
    <w:rPr>
      <w:rFonts w:ascii="Arial" w:eastAsia="Arial" w:hAnsi="Arial" w:cs="Times New Roman"/>
      <w:sz w:val="20"/>
      <w:szCs w:val="20"/>
      <w:lang w:val="x-none" w:eastAsia="de-DE"/>
    </w:rPr>
  </w:style>
  <w:style w:type="character" w:styleId="EndnoteReference">
    <w:name w:val="endnote reference"/>
    <w:uiPriority w:val="1"/>
    <w:rsid w:val="00872AFE"/>
    <w:rPr>
      <w:rFonts w:ascii="Arial" w:hAnsi="Arial" w:cs="Times New Roman"/>
      <w:color w:val="auto"/>
      <w:position w:val="4"/>
      <w:sz w:val="12"/>
      <w:vertAlign w:val="baseline"/>
    </w:rPr>
  </w:style>
  <w:style w:type="paragraph" w:customStyle="1" w:styleId="Ballontekst1">
    <w:name w:val="Ballontekst1"/>
    <w:basedOn w:val="Normal"/>
    <w:uiPriority w:val="99"/>
    <w:semiHidden/>
    <w:rsid w:val="00872AFE"/>
    <w:pPr>
      <w:autoSpaceDE/>
      <w:autoSpaceDN/>
    </w:pPr>
    <w:rPr>
      <w:rFonts w:ascii="Tahoma" w:eastAsia="Times New Roman" w:hAnsi="Tahoma" w:cs="Tahoma"/>
      <w:sz w:val="16"/>
      <w:szCs w:val="16"/>
      <w:lang w:val="en-GB" w:eastAsia="en-US"/>
    </w:rPr>
  </w:style>
  <w:style w:type="paragraph" w:customStyle="1" w:styleId="Onderwerpvanopmerking1">
    <w:name w:val="Onderwerp van opmerking1"/>
    <w:basedOn w:val="CommentText"/>
    <w:next w:val="CommentText"/>
    <w:uiPriority w:val="99"/>
    <w:semiHidden/>
    <w:rsid w:val="00872AFE"/>
    <w:pPr>
      <w:autoSpaceDE/>
      <w:autoSpaceDN/>
    </w:pPr>
    <w:rPr>
      <w:rFonts w:ascii="Verdana" w:eastAsia="Arial" w:hAnsi="Verdana"/>
      <w:b/>
      <w:bCs/>
      <w:lang w:val="en-US" w:eastAsia="x-none"/>
    </w:rPr>
  </w:style>
  <w:style w:type="character" w:styleId="FollowedHyperlink">
    <w:name w:val="FollowedHyperlink"/>
    <w:uiPriority w:val="99"/>
    <w:rsid w:val="00872AFE"/>
    <w:rPr>
      <w:rFonts w:cs="Times New Roman"/>
      <w:color w:val="606420"/>
      <w:u w:val="single"/>
    </w:rPr>
  </w:style>
  <w:style w:type="paragraph" w:customStyle="1" w:styleId="Formatvorlageberschrift4">
    <w:name w:val="Formatvorlage Überschrift 4"/>
    <w:basedOn w:val="Heading4"/>
    <w:link w:val="Formatvorlageberschrift4Char"/>
    <w:uiPriority w:val="99"/>
    <w:rsid w:val="00872AFE"/>
    <w:p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872AFE"/>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872AFE"/>
    <w:p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872AFE"/>
    <w:pPr>
      <w:numPr>
        <w:numId w:val="43"/>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872AFE"/>
    <w:pPr>
      <w:numPr>
        <w:numId w:val="44"/>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872AFE"/>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872AFE"/>
    <w:p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872AFE"/>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872AFE"/>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872AFE"/>
    <w:rPr>
      <w:rFonts w:ascii="Verdana" w:hAnsi="Verdana" w:cs="Times New Roman"/>
      <w:b/>
      <w:bCs/>
      <w:sz w:val="20"/>
      <w:u w:val="single"/>
    </w:rPr>
  </w:style>
  <w:style w:type="character" w:customStyle="1" w:styleId="InstructionsTabelleText">
    <w:name w:val="Instructions Tabelle Text"/>
    <w:rsid w:val="00872AFE"/>
    <w:rPr>
      <w:rFonts w:ascii="Verdana" w:hAnsi="Verdana" w:cs="Times New Roman"/>
      <w:sz w:val="20"/>
    </w:rPr>
  </w:style>
  <w:style w:type="character" w:customStyle="1" w:styleId="FormatvorlageInstructionsTabelleText">
    <w:name w:val="Formatvorlage Instructions Tabelle Text"/>
    <w:uiPriority w:val="99"/>
    <w:qFormat/>
    <w:rsid w:val="00872AFE"/>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72AFE"/>
    <w:pPr>
      <w:ind w:left="0" w:firstLine="0"/>
    </w:pPr>
    <w:rPr>
      <w:szCs w:val="20"/>
    </w:rPr>
  </w:style>
  <w:style w:type="paragraph" w:customStyle="1" w:styleId="Texte2">
    <w:name w:val="Texte 2"/>
    <w:basedOn w:val="Normal"/>
    <w:uiPriority w:val="99"/>
    <w:rsid w:val="00872AFE"/>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872AFE"/>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872AFE"/>
    <w:pPr>
      <w:autoSpaceDE/>
      <w:autoSpaceDN/>
      <w:ind w:left="708"/>
    </w:pPr>
    <w:rPr>
      <w:rFonts w:ascii="Verdana" w:eastAsia="Times New Roman" w:hAnsi="Verdana"/>
      <w:sz w:val="20"/>
      <w:lang w:val="en-GB" w:eastAsia="en-US"/>
    </w:rPr>
  </w:style>
  <w:style w:type="paragraph" w:customStyle="1" w:styleId="Listenabsatz1">
    <w:name w:val="Listenabsatz1"/>
    <w:basedOn w:val="Normal"/>
    <w:uiPriority w:val="99"/>
    <w:rsid w:val="00872AFE"/>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872AFE"/>
    <w:rPr>
      <w:rFonts w:ascii="Times New Roman" w:eastAsia="Times New Roman" w:hAnsi="Times New Roman" w:cs="Times New Roman"/>
      <w:sz w:val="24"/>
      <w:szCs w:val="24"/>
      <w:lang w:eastAsia="de-DE"/>
    </w:rPr>
  </w:style>
  <w:style w:type="character" w:styleId="PlaceholderText">
    <w:name w:val="Placeholder Text"/>
    <w:uiPriority w:val="99"/>
    <w:semiHidden/>
    <w:rsid w:val="00872AFE"/>
    <w:rPr>
      <w:rFonts w:cs="Times New Roman"/>
      <w:color w:val="808080"/>
    </w:rPr>
  </w:style>
  <w:style w:type="paragraph" w:customStyle="1" w:styleId="InstructionsText2">
    <w:name w:val="Instructions Text 2"/>
    <w:basedOn w:val="InstructionsText"/>
    <w:qFormat/>
    <w:rsid w:val="00872AFE"/>
    <w:pPr>
      <w:numPr>
        <w:numId w:val="45"/>
      </w:numPr>
      <w:spacing w:after="240"/>
      <w:ind w:left="720" w:hanging="720"/>
    </w:pPr>
  </w:style>
  <w:style w:type="character" w:customStyle="1" w:styleId="Instructionsberschrift3Char">
    <w:name w:val="Instructions Überschrift 3 Char"/>
    <w:locked/>
    <w:rsid w:val="00872AFE"/>
    <w:rPr>
      <w:rFonts w:ascii="Verdana" w:hAnsi="Verdana" w:cs="Arial"/>
      <w:b/>
      <w:bCs/>
      <w:sz w:val="26"/>
      <w:szCs w:val="26"/>
      <w:u w:val="single"/>
      <w:lang w:val="en-US" w:eastAsia="en-US" w:bidi="ar-SA"/>
    </w:rPr>
  </w:style>
  <w:style w:type="paragraph" w:styleId="DocumentMap">
    <w:name w:val="Document Map"/>
    <w:basedOn w:val="Normal"/>
    <w:link w:val="DocumentMapChar"/>
    <w:uiPriority w:val="99"/>
    <w:semiHidden/>
    <w:rsid w:val="00872AFE"/>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872AFE"/>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872AFE"/>
    <w:pPr>
      <w:numPr>
        <w:numId w:val="47"/>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872AFE"/>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872AFE"/>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872AFE"/>
    <w:rPr>
      <w:rFonts w:cs="Times New Roman"/>
      <w:sz w:val="24"/>
      <w:szCs w:val="24"/>
    </w:rPr>
  </w:style>
  <w:style w:type="paragraph" w:customStyle="1" w:styleId="Point1letter">
    <w:name w:val="Point 1 (letter)"/>
    <w:basedOn w:val="Normal"/>
    <w:link w:val="Point1letterChar"/>
    <w:uiPriority w:val="99"/>
    <w:rsid w:val="00872AFE"/>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872AFE"/>
    <w:pPr>
      <w:numPr>
        <w:numId w:val="36"/>
      </w:numPr>
    </w:pPr>
  </w:style>
  <w:style w:type="numbering" w:customStyle="1" w:styleId="Formatvorlage3">
    <w:name w:val="Formatvorlage3"/>
    <w:uiPriority w:val="99"/>
    <w:rsid w:val="00872AFE"/>
    <w:pPr>
      <w:numPr>
        <w:numId w:val="45"/>
      </w:numPr>
    </w:pPr>
  </w:style>
  <w:style w:type="numbering" w:customStyle="1" w:styleId="Formatvorlage1">
    <w:name w:val="Formatvorlage1"/>
    <w:uiPriority w:val="99"/>
    <w:rsid w:val="00872AFE"/>
    <w:pPr>
      <w:numPr>
        <w:numId w:val="35"/>
      </w:numPr>
    </w:pPr>
  </w:style>
  <w:style w:type="numbering" w:customStyle="1" w:styleId="Formatvorlage4">
    <w:name w:val="Formatvorlage4"/>
    <w:uiPriority w:val="99"/>
    <w:rsid w:val="00872AFE"/>
    <w:pPr>
      <w:numPr>
        <w:numId w:val="46"/>
      </w:numPr>
    </w:pPr>
  </w:style>
  <w:style w:type="paragraph" w:customStyle="1" w:styleId="ListParagraph1">
    <w:name w:val="List Paragraph1"/>
    <w:basedOn w:val="Normal"/>
    <w:uiPriority w:val="99"/>
    <w:qFormat/>
    <w:rsid w:val="00872AFE"/>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872AFE"/>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872AFE"/>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872AFE"/>
    <w:pPr>
      <w:keepLines/>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872AFE"/>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872AFE"/>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872AFE"/>
    <w:rPr>
      <w:color w:val="808080"/>
    </w:rPr>
  </w:style>
  <w:style w:type="paragraph" w:customStyle="1" w:styleId="CM1">
    <w:name w:val="CM1"/>
    <w:basedOn w:val="Default"/>
    <w:next w:val="Default"/>
    <w:uiPriority w:val="99"/>
    <w:rsid w:val="00872AFE"/>
    <w:rPr>
      <w:rFonts w:ascii="EU Albertina" w:eastAsia="Arial" w:hAnsi="EU Albertina" w:cs="Times New Roman"/>
      <w:color w:val="auto"/>
      <w:lang w:eastAsia="en-GB"/>
    </w:rPr>
  </w:style>
  <w:style w:type="paragraph" w:customStyle="1" w:styleId="CM3">
    <w:name w:val="CM3"/>
    <w:basedOn w:val="Default"/>
    <w:next w:val="Default"/>
    <w:uiPriority w:val="99"/>
    <w:rsid w:val="00872AFE"/>
    <w:rPr>
      <w:rFonts w:ascii="EU Albertina" w:eastAsia="Arial" w:hAnsi="EU Albertina" w:cs="Times New Roman"/>
      <w:color w:val="auto"/>
      <w:lang w:eastAsia="en-GB"/>
    </w:rPr>
  </w:style>
  <w:style w:type="character" w:customStyle="1" w:styleId="UnresolvedMention1">
    <w:name w:val="Unresolved Mention1"/>
    <w:basedOn w:val="DefaultParagraphFont"/>
    <w:uiPriority w:val="99"/>
    <w:semiHidden/>
    <w:unhideWhenUsed/>
    <w:rsid w:val="00FF21D2"/>
    <w:rPr>
      <w:color w:val="605E5C"/>
      <w:shd w:val="clear" w:color="auto" w:fill="E1DFDD"/>
    </w:rPr>
  </w:style>
  <w:style w:type="character" w:customStyle="1" w:styleId="UnresolvedMention11">
    <w:name w:val="Unresolved Mention11"/>
    <w:basedOn w:val="DefaultParagraphFont"/>
    <w:uiPriority w:val="99"/>
    <w:semiHidden/>
    <w:unhideWhenUsed/>
    <w:rsid w:val="00ED3798"/>
    <w:rPr>
      <w:color w:val="605E5C"/>
      <w:shd w:val="clear" w:color="auto" w:fill="E1DFDD"/>
    </w:rPr>
  </w:style>
  <w:style w:type="paragraph" w:styleId="NormalWeb">
    <w:name w:val="Normal (Web)"/>
    <w:basedOn w:val="Normal"/>
    <w:uiPriority w:val="99"/>
    <w:semiHidden/>
    <w:unhideWhenUsed/>
    <w:rsid w:val="00360CDE"/>
    <w:pPr>
      <w:autoSpaceDE/>
      <w:autoSpaceDN/>
      <w:spacing w:before="100" w:beforeAutospacing="1" w:after="100" w:afterAutospacing="1"/>
      <w:jc w:val="left"/>
    </w:pPr>
    <w:rPr>
      <w:rFonts w:eastAsia="Times New Roman"/>
      <w:lang w:val="en-GB"/>
    </w:rPr>
  </w:style>
  <w:style w:type="character" w:customStyle="1" w:styleId="UnresolvedMention2">
    <w:name w:val="Unresolved Mention2"/>
    <w:basedOn w:val="DefaultParagraphFont"/>
    <w:uiPriority w:val="99"/>
    <w:semiHidden/>
    <w:unhideWhenUsed/>
    <w:rsid w:val="00311FBB"/>
    <w:rPr>
      <w:color w:val="605E5C"/>
      <w:shd w:val="clear" w:color="auto" w:fill="E1DFDD"/>
    </w:rPr>
  </w:style>
  <w:style w:type="character" w:customStyle="1" w:styleId="UnresolvedMention3">
    <w:name w:val="Unresolved Mention3"/>
    <w:basedOn w:val="DefaultParagraphFont"/>
    <w:uiPriority w:val="99"/>
    <w:semiHidden/>
    <w:unhideWhenUsed/>
    <w:rsid w:val="009777B3"/>
    <w:rPr>
      <w:color w:val="605E5C"/>
      <w:shd w:val="clear" w:color="auto" w:fill="E1DFDD"/>
    </w:rPr>
  </w:style>
  <w:style w:type="character" w:customStyle="1" w:styleId="UnresolvedMention4">
    <w:name w:val="Unresolved Mention4"/>
    <w:basedOn w:val="DefaultParagraphFont"/>
    <w:uiPriority w:val="99"/>
    <w:semiHidden/>
    <w:unhideWhenUsed/>
    <w:rsid w:val="0018021A"/>
    <w:rPr>
      <w:color w:val="605E5C"/>
      <w:shd w:val="clear" w:color="auto" w:fill="E1DFDD"/>
    </w:rPr>
  </w:style>
  <w:style w:type="character" w:customStyle="1" w:styleId="UnresolvedMention5">
    <w:name w:val="Unresolved Mention5"/>
    <w:basedOn w:val="DefaultParagraphFont"/>
    <w:uiPriority w:val="99"/>
    <w:semiHidden/>
    <w:unhideWhenUsed/>
    <w:rsid w:val="004521C5"/>
    <w:rPr>
      <w:color w:val="605E5C"/>
      <w:shd w:val="clear" w:color="auto" w:fill="E1DFDD"/>
    </w:rPr>
  </w:style>
  <w:style w:type="character" w:customStyle="1" w:styleId="UnresolvedMention6">
    <w:name w:val="Unresolved Mention6"/>
    <w:basedOn w:val="DefaultParagraphFont"/>
    <w:uiPriority w:val="99"/>
    <w:semiHidden/>
    <w:unhideWhenUsed/>
    <w:rsid w:val="001C074A"/>
    <w:rPr>
      <w:color w:val="605E5C"/>
      <w:shd w:val="clear" w:color="auto" w:fill="E1DFDD"/>
    </w:rPr>
  </w:style>
  <w:style w:type="paragraph" w:styleId="BodyTextIndent2">
    <w:name w:val="Body Text Indent 2"/>
    <w:basedOn w:val="Normal"/>
    <w:link w:val="BodyTextIndent2Char"/>
    <w:uiPriority w:val="99"/>
    <w:semiHidden/>
    <w:unhideWhenUsed/>
    <w:rsid w:val="0060097F"/>
    <w:pPr>
      <w:spacing w:line="480" w:lineRule="auto"/>
      <w:ind w:left="283"/>
    </w:pPr>
  </w:style>
  <w:style w:type="character" w:customStyle="1" w:styleId="BodyTextIndent2Char">
    <w:name w:val="Body Text Indent 2 Char"/>
    <w:basedOn w:val="DefaultParagraphFont"/>
    <w:link w:val="BodyTextIndent2"/>
    <w:uiPriority w:val="99"/>
    <w:semiHidden/>
    <w:rsid w:val="0060097F"/>
    <w:rPr>
      <w:rFonts w:ascii="Times New Roman" w:eastAsiaTheme="minorEastAsia" w:hAnsi="Times New Roman" w:cs="Times New Roman"/>
      <w:sz w:val="24"/>
      <w:szCs w:val="24"/>
      <w:lang w:val="fr-FR" w:eastAsia="en-GB"/>
    </w:rPr>
  </w:style>
  <w:style w:type="character" w:styleId="UnresolvedMention">
    <w:name w:val="Unresolved Mention"/>
    <w:basedOn w:val="DefaultParagraphFont"/>
    <w:uiPriority w:val="99"/>
    <w:semiHidden/>
    <w:unhideWhenUsed/>
    <w:rsid w:val="00027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8972">
      <w:bodyDiv w:val="1"/>
      <w:marLeft w:val="0"/>
      <w:marRight w:val="0"/>
      <w:marTop w:val="0"/>
      <w:marBottom w:val="0"/>
      <w:divBdr>
        <w:top w:val="none" w:sz="0" w:space="0" w:color="auto"/>
        <w:left w:val="none" w:sz="0" w:space="0" w:color="auto"/>
        <w:bottom w:val="none" w:sz="0" w:space="0" w:color="auto"/>
        <w:right w:val="none" w:sz="0" w:space="0" w:color="auto"/>
      </w:divBdr>
    </w:div>
    <w:div w:id="115414671">
      <w:bodyDiv w:val="1"/>
      <w:marLeft w:val="0"/>
      <w:marRight w:val="0"/>
      <w:marTop w:val="0"/>
      <w:marBottom w:val="0"/>
      <w:divBdr>
        <w:top w:val="none" w:sz="0" w:space="0" w:color="auto"/>
        <w:left w:val="none" w:sz="0" w:space="0" w:color="auto"/>
        <w:bottom w:val="none" w:sz="0" w:space="0" w:color="auto"/>
        <w:right w:val="none" w:sz="0" w:space="0" w:color="auto"/>
      </w:divBdr>
    </w:div>
    <w:div w:id="195889944">
      <w:bodyDiv w:val="1"/>
      <w:marLeft w:val="0"/>
      <w:marRight w:val="0"/>
      <w:marTop w:val="0"/>
      <w:marBottom w:val="0"/>
      <w:divBdr>
        <w:top w:val="none" w:sz="0" w:space="0" w:color="auto"/>
        <w:left w:val="none" w:sz="0" w:space="0" w:color="auto"/>
        <w:bottom w:val="none" w:sz="0" w:space="0" w:color="auto"/>
        <w:right w:val="none" w:sz="0" w:space="0" w:color="auto"/>
      </w:divBdr>
    </w:div>
    <w:div w:id="220287166">
      <w:bodyDiv w:val="1"/>
      <w:marLeft w:val="0"/>
      <w:marRight w:val="0"/>
      <w:marTop w:val="0"/>
      <w:marBottom w:val="0"/>
      <w:divBdr>
        <w:top w:val="none" w:sz="0" w:space="0" w:color="auto"/>
        <w:left w:val="none" w:sz="0" w:space="0" w:color="auto"/>
        <w:bottom w:val="none" w:sz="0" w:space="0" w:color="auto"/>
        <w:right w:val="none" w:sz="0" w:space="0" w:color="auto"/>
      </w:divBdr>
    </w:div>
    <w:div w:id="231236368">
      <w:bodyDiv w:val="1"/>
      <w:marLeft w:val="0"/>
      <w:marRight w:val="0"/>
      <w:marTop w:val="0"/>
      <w:marBottom w:val="0"/>
      <w:divBdr>
        <w:top w:val="none" w:sz="0" w:space="0" w:color="auto"/>
        <w:left w:val="none" w:sz="0" w:space="0" w:color="auto"/>
        <w:bottom w:val="none" w:sz="0" w:space="0" w:color="auto"/>
        <w:right w:val="none" w:sz="0" w:space="0" w:color="auto"/>
      </w:divBdr>
    </w:div>
    <w:div w:id="311452997">
      <w:bodyDiv w:val="1"/>
      <w:marLeft w:val="0"/>
      <w:marRight w:val="0"/>
      <w:marTop w:val="0"/>
      <w:marBottom w:val="0"/>
      <w:divBdr>
        <w:top w:val="none" w:sz="0" w:space="0" w:color="auto"/>
        <w:left w:val="none" w:sz="0" w:space="0" w:color="auto"/>
        <w:bottom w:val="none" w:sz="0" w:space="0" w:color="auto"/>
        <w:right w:val="none" w:sz="0" w:space="0" w:color="auto"/>
      </w:divBdr>
    </w:div>
    <w:div w:id="318197316">
      <w:bodyDiv w:val="1"/>
      <w:marLeft w:val="0"/>
      <w:marRight w:val="0"/>
      <w:marTop w:val="0"/>
      <w:marBottom w:val="0"/>
      <w:divBdr>
        <w:top w:val="none" w:sz="0" w:space="0" w:color="auto"/>
        <w:left w:val="none" w:sz="0" w:space="0" w:color="auto"/>
        <w:bottom w:val="none" w:sz="0" w:space="0" w:color="auto"/>
        <w:right w:val="none" w:sz="0" w:space="0" w:color="auto"/>
      </w:divBdr>
    </w:div>
    <w:div w:id="4020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1391">
          <w:marLeft w:val="0"/>
          <w:marRight w:val="0"/>
          <w:marTop w:val="0"/>
          <w:marBottom w:val="0"/>
          <w:divBdr>
            <w:top w:val="none" w:sz="0" w:space="0" w:color="auto"/>
            <w:left w:val="none" w:sz="0" w:space="0" w:color="auto"/>
            <w:bottom w:val="none" w:sz="0" w:space="0" w:color="auto"/>
            <w:right w:val="none" w:sz="0" w:space="0" w:color="auto"/>
          </w:divBdr>
          <w:divsChild>
            <w:div w:id="1678535231">
              <w:marLeft w:val="0"/>
              <w:marRight w:val="0"/>
              <w:marTop w:val="0"/>
              <w:marBottom w:val="0"/>
              <w:divBdr>
                <w:top w:val="none" w:sz="0" w:space="0" w:color="auto"/>
                <w:left w:val="none" w:sz="0" w:space="0" w:color="auto"/>
                <w:bottom w:val="none" w:sz="0" w:space="0" w:color="auto"/>
                <w:right w:val="none" w:sz="0" w:space="0" w:color="auto"/>
              </w:divBdr>
              <w:divsChild>
                <w:div w:id="61834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00138">
      <w:bodyDiv w:val="1"/>
      <w:marLeft w:val="0"/>
      <w:marRight w:val="0"/>
      <w:marTop w:val="0"/>
      <w:marBottom w:val="0"/>
      <w:divBdr>
        <w:top w:val="none" w:sz="0" w:space="0" w:color="auto"/>
        <w:left w:val="none" w:sz="0" w:space="0" w:color="auto"/>
        <w:bottom w:val="none" w:sz="0" w:space="0" w:color="auto"/>
        <w:right w:val="none" w:sz="0" w:space="0" w:color="auto"/>
      </w:divBdr>
    </w:div>
    <w:div w:id="426774132">
      <w:bodyDiv w:val="1"/>
      <w:marLeft w:val="0"/>
      <w:marRight w:val="0"/>
      <w:marTop w:val="0"/>
      <w:marBottom w:val="0"/>
      <w:divBdr>
        <w:top w:val="none" w:sz="0" w:space="0" w:color="auto"/>
        <w:left w:val="none" w:sz="0" w:space="0" w:color="auto"/>
        <w:bottom w:val="none" w:sz="0" w:space="0" w:color="auto"/>
        <w:right w:val="none" w:sz="0" w:space="0" w:color="auto"/>
      </w:divBdr>
    </w:div>
    <w:div w:id="497232581">
      <w:bodyDiv w:val="1"/>
      <w:marLeft w:val="0"/>
      <w:marRight w:val="0"/>
      <w:marTop w:val="0"/>
      <w:marBottom w:val="0"/>
      <w:divBdr>
        <w:top w:val="none" w:sz="0" w:space="0" w:color="auto"/>
        <w:left w:val="none" w:sz="0" w:space="0" w:color="auto"/>
        <w:bottom w:val="none" w:sz="0" w:space="0" w:color="auto"/>
        <w:right w:val="none" w:sz="0" w:space="0" w:color="auto"/>
      </w:divBdr>
      <w:divsChild>
        <w:div w:id="1097335682">
          <w:marLeft w:val="288"/>
          <w:marRight w:val="0"/>
          <w:marTop w:val="120"/>
          <w:marBottom w:val="0"/>
          <w:divBdr>
            <w:top w:val="none" w:sz="0" w:space="0" w:color="auto"/>
            <w:left w:val="none" w:sz="0" w:space="0" w:color="auto"/>
            <w:bottom w:val="none" w:sz="0" w:space="0" w:color="auto"/>
            <w:right w:val="none" w:sz="0" w:space="0" w:color="auto"/>
          </w:divBdr>
        </w:div>
      </w:divsChild>
    </w:div>
    <w:div w:id="528837922">
      <w:bodyDiv w:val="1"/>
      <w:marLeft w:val="0"/>
      <w:marRight w:val="0"/>
      <w:marTop w:val="0"/>
      <w:marBottom w:val="0"/>
      <w:divBdr>
        <w:top w:val="none" w:sz="0" w:space="0" w:color="auto"/>
        <w:left w:val="none" w:sz="0" w:space="0" w:color="auto"/>
        <w:bottom w:val="none" w:sz="0" w:space="0" w:color="auto"/>
        <w:right w:val="none" w:sz="0" w:space="0" w:color="auto"/>
      </w:divBdr>
    </w:div>
    <w:div w:id="540165810">
      <w:bodyDiv w:val="1"/>
      <w:marLeft w:val="0"/>
      <w:marRight w:val="0"/>
      <w:marTop w:val="0"/>
      <w:marBottom w:val="0"/>
      <w:divBdr>
        <w:top w:val="none" w:sz="0" w:space="0" w:color="auto"/>
        <w:left w:val="none" w:sz="0" w:space="0" w:color="auto"/>
        <w:bottom w:val="none" w:sz="0" w:space="0" w:color="auto"/>
        <w:right w:val="none" w:sz="0" w:space="0" w:color="auto"/>
      </w:divBdr>
    </w:div>
    <w:div w:id="543445922">
      <w:bodyDiv w:val="1"/>
      <w:marLeft w:val="0"/>
      <w:marRight w:val="0"/>
      <w:marTop w:val="0"/>
      <w:marBottom w:val="0"/>
      <w:divBdr>
        <w:top w:val="none" w:sz="0" w:space="0" w:color="auto"/>
        <w:left w:val="none" w:sz="0" w:space="0" w:color="auto"/>
        <w:bottom w:val="none" w:sz="0" w:space="0" w:color="auto"/>
        <w:right w:val="none" w:sz="0" w:space="0" w:color="auto"/>
      </w:divBdr>
    </w:div>
    <w:div w:id="578557174">
      <w:bodyDiv w:val="1"/>
      <w:marLeft w:val="0"/>
      <w:marRight w:val="0"/>
      <w:marTop w:val="0"/>
      <w:marBottom w:val="0"/>
      <w:divBdr>
        <w:top w:val="none" w:sz="0" w:space="0" w:color="auto"/>
        <w:left w:val="none" w:sz="0" w:space="0" w:color="auto"/>
        <w:bottom w:val="none" w:sz="0" w:space="0" w:color="auto"/>
        <w:right w:val="none" w:sz="0" w:space="0" w:color="auto"/>
      </w:divBdr>
    </w:div>
    <w:div w:id="602498190">
      <w:bodyDiv w:val="1"/>
      <w:marLeft w:val="0"/>
      <w:marRight w:val="0"/>
      <w:marTop w:val="0"/>
      <w:marBottom w:val="0"/>
      <w:divBdr>
        <w:top w:val="none" w:sz="0" w:space="0" w:color="auto"/>
        <w:left w:val="none" w:sz="0" w:space="0" w:color="auto"/>
        <w:bottom w:val="none" w:sz="0" w:space="0" w:color="auto"/>
        <w:right w:val="none" w:sz="0" w:space="0" w:color="auto"/>
      </w:divBdr>
    </w:div>
    <w:div w:id="622999538">
      <w:bodyDiv w:val="1"/>
      <w:marLeft w:val="0"/>
      <w:marRight w:val="0"/>
      <w:marTop w:val="0"/>
      <w:marBottom w:val="0"/>
      <w:divBdr>
        <w:top w:val="none" w:sz="0" w:space="0" w:color="auto"/>
        <w:left w:val="none" w:sz="0" w:space="0" w:color="auto"/>
        <w:bottom w:val="none" w:sz="0" w:space="0" w:color="auto"/>
        <w:right w:val="none" w:sz="0" w:space="0" w:color="auto"/>
      </w:divBdr>
    </w:div>
    <w:div w:id="680817130">
      <w:bodyDiv w:val="1"/>
      <w:marLeft w:val="0"/>
      <w:marRight w:val="0"/>
      <w:marTop w:val="0"/>
      <w:marBottom w:val="0"/>
      <w:divBdr>
        <w:top w:val="none" w:sz="0" w:space="0" w:color="auto"/>
        <w:left w:val="none" w:sz="0" w:space="0" w:color="auto"/>
        <w:bottom w:val="none" w:sz="0" w:space="0" w:color="auto"/>
        <w:right w:val="none" w:sz="0" w:space="0" w:color="auto"/>
      </w:divBdr>
    </w:div>
    <w:div w:id="768351747">
      <w:bodyDiv w:val="1"/>
      <w:marLeft w:val="0"/>
      <w:marRight w:val="0"/>
      <w:marTop w:val="0"/>
      <w:marBottom w:val="0"/>
      <w:divBdr>
        <w:top w:val="none" w:sz="0" w:space="0" w:color="auto"/>
        <w:left w:val="none" w:sz="0" w:space="0" w:color="auto"/>
        <w:bottom w:val="none" w:sz="0" w:space="0" w:color="auto"/>
        <w:right w:val="none" w:sz="0" w:space="0" w:color="auto"/>
      </w:divBdr>
    </w:div>
    <w:div w:id="805203972">
      <w:bodyDiv w:val="1"/>
      <w:marLeft w:val="0"/>
      <w:marRight w:val="0"/>
      <w:marTop w:val="0"/>
      <w:marBottom w:val="0"/>
      <w:divBdr>
        <w:top w:val="none" w:sz="0" w:space="0" w:color="auto"/>
        <w:left w:val="none" w:sz="0" w:space="0" w:color="auto"/>
        <w:bottom w:val="none" w:sz="0" w:space="0" w:color="auto"/>
        <w:right w:val="none" w:sz="0" w:space="0" w:color="auto"/>
      </w:divBdr>
    </w:div>
    <w:div w:id="806168637">
      <w:bodyDiv w:val="1"/>
      <w:marLeft w:val="0"/>
      <w:marRight w:val="0"/>
      <w:marTop w:val="0"/>
      <w:marBottom w:val="0"/>
      <w:divBdr>
        <w:top w:val="none" w:sz="0" w:space="0" w:color="auto"/>
        <w:left w:val="none" w:sz="0" w:space="0" w:color="auto"/>
        <w:bottom w:val="none" w:sz="0" w:space="0" w:color="auto"/>
        <w:right w:val="none" w:sz="0" w:space="0" w:color="auto"/>
      </w:divBdr>
    </w:div>
    <w:div w:id="811362695">
      <w:bodyDiv w:val="1"/>
      <w:marLeft w:val="0"/>
      <w:marRight w:val="0"/>
      <w:marTop w:val="0"/>
      <w:marBottom w:val="0"/>
      <w:divBdr>
        <w:top w:val="none" w:sz="0" w:space="0" w:color="auto"/>
        <w:left w:val="none" w:sz="0" w:space="0" w:color="auto"/>
        <w:bottom w:val="none" w:sz="0" w:space="0" w:color="auto"/>
        <w:right w:val="none" w:sz="0" w:space="0" w:color="auto"/>
      </w:divBdr>
    </w:div>
    <w:div w:id="838815633">
      <w:bodyDiv w:val="1"/>
      <w:marLeft w:val="0"/>
      <w:marRight w:val="0"/>
      <w:marTop w:val="0"/>
      <w:marBottom w:val="0"/>
      <w:divBdr>
        <w:top w:val="none" w:sz="0" w:space="0" w:color="auto"/>
        <w:left w:val="none" w:sz="0" w:space="0" w:color="auto"/>
        <w:bottom w:val="none" w:sz="0" w:space="0" w:color="auto"/>
        <w:right w:val="none" w:sz="0" w:space="0" w:color="auto"/>
      </w:divBdr>
    </w:div>
    <w:div w:id="844247520">
      <w:bodyDiv w:val="1"/>
      <w:marLeft w:val="0"/>
      <w:marRight w:val="0"/>
      <w:marTop w:val="0"/>
      <w:marBottom w:val="0"/>
      <w:divBdr>
        <w:top w:val="none" w:sz="0" w:space="0" w:color="auto"/>
        <w:left w:val="none" w:sz="0" w:space="0" w:color="auto"/>
        <w:bottom w:val="none" w:sz="0" w:space="0" w:color="auto"/>
        <w:right w:val="none" w:sz="0" w:space="0" w:color="auto"/>
      </w:divBdr>
      <w:divsChild>
        <w:div w:id="1488785644">
          <w:marLeft w:val="0"/>
          <w:marRight w:val="0"/>
          <w:marTop w:val="0"/>
          <w:marBottom w:val="0"/>
          <w:divBdr>
            <w:top w:val="none" w:sz="0" w:space="0" w:color="auto"/>
            <w:left w:val="none" w:sz="0" w:space="0" w:color="auto"/>
            <w:bottom w:val="none" w:sz="0" w:space="0" w:color="auto"/>
            <w:right w:val="none" w:sz="0" w:space="0" w:color="auto"/>
          </w:divBdr>
          <w:divsChild>
            <w:div w:id="669021014">
              <w:marLeft w:val="0"/>
              <w:marRight w:val="0"/>
              <w:marTop w:val="0"/>
              <w:marBottom w:val="0"/>
              <w:divBdr>
                <w:top w:val="none" w:sz="0" w:space="0" w:color="auto"/>
                <w:left w:val="none" w:sz="0" w:space="0" w:color="auto"/>
                <w:bottom w:val="none" w:sz="0" w:space="0" w:color="auto"/>
                <w:right w:val="none" w:sz="0" w:space="0" w:color="auto"/>
              </w:divBdr>
              <w:divsChild>
                <w:div w:id="201386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5653">
      <w:bodyDiv w:val="1"/>
      <w:marLeft w:val="0"/>
      <w:marRight w:val="0"/>
      <w:marTop w:val="0"/>
      <w:marBottom w:val="0"/>
      <w:divBdr>
        <w:top w:val="none" w:sz="0" w:space="0" w:color="auto"/>
        <w:left w:val="none" w:sz="0" w:space="0" w:color="auto"/>
        <w:bottom w:val="none" w:sz="0" w:space="0" w:color="auto"/>
        <w:right w:val="none" w:sz="0" w:space="0" w:color="auto"/>
      </w:divBdr>
    </w:div>
    <w:div w:id="889154326">
      <w:bodyDiv w:val="1"/>
      <w:marLeft w:val="0"/>
      <w:marRight w:val="0"/>
      <w:marTop w:val="0"/>
      <w:marBottom w:val="0"/>
      <w:divBdr>
        <w:top w:val="none" w:sz="0" w:space="0" w:color="auto"/>
        <w:left w:val="none" w:sz="0" w:space="0" w:color="auto"/>
        <w:bottom w:val="none" w:sz="0" w:space="0" w:color="auto"/>
        <w:right w:val="none" w:sz="0" w:space="0" w:color="auto"/>
      </w:divBdr>
    </w:div>
    <w:div w:id="938103437">
      <w:bodyDiv w:val="1"/>
      <w:marLeft w:val="0"/>
      <w:marRight w:val="0"/>
      <w:marTop w:val="0"/>
      <w:marBottom w:val="0"/>
      <w:divBdr>
        <w:top w:val="none" w:sz="0" w:space="0" w:color="auto"/>
        <w:left w:val="none" w:sz="0" w:space="0" w:color="auto"/>
        <w:bottom w:val="none" w:sz="0" w:space="0" w:color="auto"/>
        <w:right w:val="none" w:sz="0" w:space="0" w:color="auto"/>
      </w:divBdr>
    </w:div>
    <w:div w:id="960262103">
      <w:bodyDiv w:val="1"/>
      <w:marLeft w:val="0"/>
      <w:marRight w:val="0"/>
      <w:marTop w:val="0"/>
      <w:marBottom w:val="0"/>
      <w:divBdr>
        <w:top w:val="none" w:sz="0" w:space="0" w:color="auto"/>
        <w:left w:val="none" w:sz="0" w:space="0" w:color="auto"/>
        <w:bottom w:val="none" w:sz="0" w:space="0" w:color="auto"/>
        <w:right w:val="none" w:sz="0" w:space="0" w:color="auto"/>
      </w:divBdr>
    </w:div>
    <w:div w:id="1033266827">
      <w:bodyDiv w:val="1"/>
      <w:marLeft w:val="0"/>
      <w:marRight w:val="0"/>
      <w:marTop w:val="0"/>
      <w:marBottom w:val="0"/>
      <w:divBdr>
        <w:top w:val="none" w:sz="0" w:space="0" w:color="auto"/>
        <w:left w:val="none" w:sz="0" w:space="0" w:color="auto"/>
        <w:bottom w:val="none" w:sz="0" w:space="0" w:color="auto"/>
        <w:right w:val="none" w:sz="0" w:space="0" w:color="auto"/>
      </w:divBdr>
    </w:div>
    <w:div w:id="1042247338">
      <w:bodyDiv w:val="1"/>
      <w:marLeft w:val="0"/>
      <w:marRight w:val="0"/>
      <w:marTop w:val="0"/>
      <w:marBottom w:val="0"/>
      <w:divBdr>
        <w:top w:val="none" w:sz="0" w:space="0" w:color="auto"/>
        <w:left w:val="none" w:sz="0" w:space="0" w:color="auto"/>
        <w:bottom w:val="none" w:sz="0" w:space="0" w:color="auto"/>
        <w:right w:val="none" w:sz="0" w:space="0" w:color="auto"/>
      </w:divBdr>
    </w:div>
    <w:div w:id="1148478023">
      <w:bodyDiv w:val="1"/>
      <w:marLeft w:val="0"/>
      <w:marRight w:val="0"/>
      <w:marTop w:val="0"/>
      <w:marBottom w:val="0"/>
      <w:divBdr>
        <w:top w:val="none" w:sz="0" w:space="0" w:color="auto"/>
        <w:left w:val="none" w:sz="0" w:space="0" w:color="auto"/>
        <w:bottom w:val="none" w:sz="0" w:space="0" w:color="auto"/>
        <w:right w:val="none" w:sz="0" w:space="0" w:color="auto"/>
      </w:divBdr>
    </w:div>
    <w:div w:id="1170411508">
      <w:bodyDiv w:val="1"/>
      <w:marLeft w:val="0"/>
      <w:marRight w:val="0"/>
      <w:marTop w:val="0"/>
      <w:marBottom w:val="0"/>
      <w:divBdr>
        <w:top w:val="none" w:sz="0" w:space="0" w:color="auto"/>
        <w:left w:val="none" w:sz="0" w:space="0" w:color="auto"/>
        <w:bottom w:val="none" w:sz="0" w:space="0" w:color="auto"/>
        <w:right w:val="none" w:sz="0" w:space="0" w:color="auto"/>
      </w:divBdr>
    </w:div>
    <w:div w:id="1218709736">
      <w:bodyDiv w:val="1"/>
      <w:marLeft w:val="0"/>
      <w:marRight w:val="0"/>
      <w:marTop w:val="0"/>
      <w:marBottom w:val="0"/>
      <w:divBdr>
        <w:top w:val="none" w:sz="0" w:space="0" w:color="auto"/>
        <w:left w:val="none" w:sz="0" w:space="0" w:color="auto"/>
        <w:bottom w:val="none" w:sz="0" w:space="0" w:color="auto"/>
        <w:right w:val="none" w:sz="0" w:space="0" w:color="auto"/>
      </w:divBdr>
      <w:divsChild>
        <w:div w:id="610864420">
          <w:marLeft w:val="0"/>
          <w:marRight w:val="0"/>
          <w:marTop w:val="0"/>
          <w:marBottom w:val="0"/>
          <w:divBdr>
            <w:top w:val="none" w:sz="0" w:space="0" w:color="auto"/>
            <w:left w:val="none" w:sz="0" w:space="0" w:color="auto"/>
            <w:bottom w:val="none" w:sz="0" w:space="0" w:color="auto"/>
            <w:right w:val="none" w:sz="0" w:space="0" w:color="auto"/>
          </w:divBdr>
          <w:divsChild>
            <w:div w:id="449668234">
              <w:marLeft w:val="0"/>
              <w:marRight w:val="0"/>
              <w:marTop w:val="0"/>
              <w:marBottom w:val="0"/>
              <w:divBdr>
                <w:top w:val="none" w:sz="0" w:space="0" w:color="auto"/>
                <w:left w:val="none" w:sz="0" w:space="0" w:color="auto"/>
                <w:bottom w:val="none" w:sz="0" w:space="0" w:color="auto"/>
                <w:right w:val="none" w:sz="0" w:space="0" w:color="auto"/>
              </w:divBdr>
              <w:divsChild>
                <w:div w:id="116504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547136">
      <w:bodyDiv w:val="1"/>
      <w:marLeft w:val="0"/>
      <w:marRight w:val="0"/>
      <w:marTop w:val="0"/>
      <w:marBottom w:val="0"/>
      <w:divBdr>
        <w:top w:val="none" w:sz="0" w:space="0" w:color="auto"/>
        <w:left w:val="none" w:sz="0" w:space="0" w:color="auto"/>
        <w:bottom w:val="none" w:sz="0" w:space="0" w:color="auto"/>
        <w:right w:val="none" w:sz="0" w:space="0" w:color="auto"/>
      </w:divBdr>
    </w:div>
    <w:div w:id="1271544897">
      <w:bodyDiv w:val="1"/>
      <w:marLeft w:val="0"/>
      <w:marRight w:val="0"/>
      <w:marTop w:val="0"/>
      <w:marBottom w:val="0"/>
      <w:divBdr>
        <w:top w:val="none" w:sz="0" w:space="0" w:color="auto"/>
        <w:left w:val="none" w:sz="0" w:space="0" w:color="auto"/>
        <w:bottom w:val="none" w:sz="0" w:space="0" w:color="auto"/>
        <w:right w:val="none" w:sz="0" w:space="0" w:color="auto"/>
      </w:divBdr>
    </w:div>
    <w:div w:id="1414006375">
      <w:bodyDiv w:val="1"/>
      <w:marLeft w:val="0"/>
      <w:marRight w:val="0"/>
      <w:marTop w:val="0"/>
      <w:marBottom w:val="0"/>
      <w:divBdr>
        <w:top w:val="none" w:sz="0" w:space="0" w:color="auto"/>
        <w:left w:val="none" w:sz="0" w:space="0" w:color="auto"/>
        <w:bottom w:val="none" w:sz="0" w:space="0" w:color="auto"/>
        <w:right w:val="none" w:sz="0" w:space="0" w:color="auto"/>
      </w:divBdr>
    </w:div>
    <w:div w:id="1417508928">
      <w:bodyDiv w:val="1"/>
      <w:marLeft w:val="0"/>
      <w:marRight w:val="0"/>
      <w:marTop w:val="0"/>
      <w:marBottom w:val="0"/>
      <w:divBdr>
        <w:top w:val="none" w:sz="0" w:space="0" w:color="auto"/>
        <w:left w:val="none" w:sz="0" w:space="0" w:color="auto"/>
        <w:bottom w:val="none" w:sz="0" w:space="0" w:color="auto"/>
        <w:right w:val="none" w:sz="0" w:space="0" w:color="auto"/>
      </w:divBdr>
    </w:div>
    <w:div w:id="1429275113">
      <w:bodyDiv w:val="1"/>
      <w:marLeft w:val="0"/>
      <w:marRight w:val="0"/>
      <w:marTop w:val="0"/>
      <w:marBottom w:val="0"/>
      <w:divBdr>
        <w:top w:val="none" w:sz="0" w:space="0" w:color="auto"/>
        <w:left w:val="none" w:sz="0" w:space="0" w:color="auto"/>
        <w:bottom w:val="none" w:sz="0" w:space="0" w:color="auto"/>
        <w:right w:val="none" w:sz="0" w:space="0" w:color="auto"/>
      </w:divBdr>
    </w:div>
    <w:div w:id="1492986217">
      <w:bodyDiv w:val="1"/>
      <w:marLeft w:val="0"/>
      <w:marRight w:val="0"/>
      <w:marTop w:val="0"/>
      <w:marBottom w:val="0"/>
      <w:divBdr>
        <w:top w:val="none" w:sz="0" w:space="0" w:color="auto"/>
        <w:left w:val="none" w:sz="0" w:space="0" w:color="auto"/>
        <w:bottom w:val="none" w:sz="0" w:space="0" w:color="auto"/>
        <w:right w:val="none" w:sz="0" w:space="0" w:color="auto"/>
      </w:divBdr>
    </w:div>
    <w:div w:id="1514537812">
      <w:bodyDiv w:val="1"/>
      <w:marLeft w:val="0"/>
      <w:marRight w:val="0"/>
      <w:marTop w:val="0"/>
      <w:marBottom w:val="0"/>
      <w:divBdr>
        <w:top w:val="none" w:sz="0" w:space="0" w:color="auto"/>
        <w:left w:val="none" w:sz="0" w:space="0" w:color="auto"/>
        <w:bottom w:val="none" w:sz="0" w:space="0" w:color="auto"/>
        <w:right w:val="none" w:sz="0" w:space="0" w:color="auto"/>
      </w:divBdr>
    </w:div>
    <w:div w:id="1584945727">
      <w:bodyDiv w:val="1"/>
      <w:marLeft w:val="0"/>
      <w:marRight w:val="0"/>
      <w:marTop w:val="0"/>
      <w:marBottom w:val="0"/>
      <w:divBdr>
        <w:top w:val="none" w:sz="0" w:space="0" w:color="auto"/>
        <w:left w:val="none" w:sz="0" w:space="0" w:color="auto"/>
        <w:bottom w:val="none" w:sz="0" w:space="0" w:color="auto"/>
        <w:right w:val="none" w:sz="0" w:space="0" w:color="auto"/>
      </w:divBdr>
    </w:div>
    <w:div w:id="1593856596">
      <w:bodyDiv w:val="1"/>
      <w:marLeft w:val="0"/>
      <w:marRight w:val="0"/>
      <w:marTop w:val="0"/>
      <w:marBottom w:val="0"/>
      <w:divBdr>
        <w:top w:val="none" w:sz="0" w:space="0" w:color="auto"/>
        <w:left w:val="none" w:sz="0" w:space="0" w:color="auto"/>
        <w:bottom w:val="none" w:sz="0" w:space="0" w:color="auto"/>
        <w:right w:val="none" w:sz="0" w:space="0" w:color="auto"/>
      </w:divBdr>
    </w:div>
    <w:div w:id="1654944511">
      <w:bodyDiv w:val="1"/>
      <w:marLeft w:val="0"/>
      <w:marRight w:val="0"/>
      <w:marTop w:val="0"/>
      <w:marBottom w:val="0"/>
      <w:divBdr>
        <w:top w:val="none" w:sz="0" w:space="0" w:color="auto"/>
        <w:left w:val="none" w:sz="0" w:space="0" w:color="auto"/>
        <w:bottom w:val="none" w:sz="0" w:space="0" w:color="auto"/>
        <w:right w:val="none" w:sz="0" w:space="0" w:color="auto"/>
      </w:divBdr>
    </w:div>
    <w:div w:id="1724325216">
      <w:bodyDiv w:val="1"/>
      <w:marLeft w:val="0"/>
      <w:marRight w:val="0"/>
      <w:marTop w:val="0"/>
      <w:marBottom w:val="0"/>
      <w:divBdr>
        <w:top w:val="none" w:sz="0" w:space="0" w:color="auto"/>
        <w:left w:val="none" w:sz="0" w:space="0" w:color="auto"/>
        <w:bottom w:val="none" w:sz="0" w:space="0" w:color="auto"/>
        <w:right w:val="none" w:sz="0" w:space="0" w:color="auto"/>
      </w:divBdr>
    </w:div>
    <w:div w:id="1728260016">
      <w:bodyDiv w:val="1"/>
      <w:marLeft w:val="0"/>
      <w:marRight w:val="0"/>
      <w:marTop w:val="0"/>
      <w:marBottom w:val="0"/>
      <w:divBdr>
        <w:top w:val="none" w:sz="0" w:space="0" w:color="auto"/>
        <w:left w:val="none" w:sz="0" w:space="0" w:color="auto"/>
        <w:bottom w:val="none" w:sz="0" w:space="0" w:color="auto"/>
        <w:right w:val="none" w:sz="0" w:space="0" w:color="auto"/>
      </w:divBdr>
    </w:div>
    <w:div w:id="1797680435">
      <w:bodyDiv w:val="1"/>
      <w:marLeft w:val="0"/>
      <w:marRight w:val="0"/>
      <w:marTop w:val="0"/>
      <w:marBottom w:val="0"/>
      <w:divBdr>
        <w:top w:val="none" w:sz="0" w:space="0" w:color="auto"/>
        <w:left w:val="none" w:sz="0" w:space="0" w:color="auto"/>
        <w:bottom w:val="none" w:sz="0" w:space="0" w:color="auto"/>
        <w:right w:val="none" w:sz="0" w:space="0" w:color="auto"/>
      </w:divBdr>
    </w:div>
    <w:div w:id="1886599195">
      <w:bodyDiv w:val="1"/>
      <w:marLeft w:val="0"/>
      <w:marRight w:val="0"/>
      <w:marTop w:val="0"/>
      <w:marBottom w:val="0"/>
      <w:divBdr>
        <w:top w:val="none" w:sz="0" w:space="0" w:color="auto"/>
        <w:left w:val="none" w:sz="0" w:space="0" w:color="auto"/>
        <w:bottom w:val="none" w:sz="0" w:space="0" w:color="auto"/>
        <w:right w:val="none" w:sz="0" w:space="0" w:color="auto"/>
      </w:divBdr>
    </w:div>
    <w:div w:id="212627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eiopa.europa.eu/qa-regulation/questions-and-answers-database/499_en" TargetMode="External"/><Relationship Id="rId2" Type="http://schemas.openxmlformats.org/officeDocument/2006/relationships/hyperlink" Target="https://www.eiopa.europa.eu/qa-regulation/questions-and-answers-database/499_en" TargetMode="External"/><Relationship Id="rId1" Type="http://schemas.openxmlformats.org/officeDocument/2006/relationships/hyperlink" Target="https://eur-lex.europa.eu/eli/reg_del/2023/137/oj" TargetMode="External"/></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jpeg"/><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2.xml><?xml version="1.0" encoding="utf-8"?>
<?mso-contentType ?>
<FormTemplates xmlns="http://schemas.microsoft.com/sharepoint/v3/contenttype/forms">
  <Display>NFListDisplayForm</Display>
  <Edit>NFListEditForm</Edit>
  <New>NFListEditForm</New>
</FormTemplates>
</file>

<file path=customXml/item3.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5.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element uid="28c775dd-3fa7-40f2-8368-0e7fa48abc25" value=""/>
</sisl>
</file>

<file path=customXml/item6.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EIOPA(2025)0138481</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SharedWithUsers xmlns="7d3a43e0-6a6d-43c3-be80-d9064606a4a9">
      <UserInfo>
        <DisplayName/>
        <AccountId xsi:nil="true"/>
        <AccountType/>
      </UserInfo>
    </SharedWithUsers>
  </documentManagement>
</p:properties>
</file>

<file path=customXml/item7.xml><?xml version="1.0" encoding="utf-8"?>
<?mso-contentType ?>
<FormTemplates>
  <Display>DocumentLibraryForm</Display>
  <Edit>DocumentLibraryForm</Edit>
  <New>DocumentLibraryForm</New>
  <MobileDisplayFormUrl/>
  <MobileEditFormUrl/>
  <MobileNewFormUrl/>
</FormTemplates>
</file>

<file path=customXml/itemProps1.xml><?xml version="1.0" encoding="utf-8"?>
<ds:datastoreItem xmlns:ds="http://schemas.openxmlformats.org/officeDocument/2006/customXml" ds:itemID="{6CA13A9D-F06B-4ED1-8FD2-AF320D4E0D88}">
  <ds:schemaRefs>
    <ds:schemaRef ds:uri="http://schemas.microsoft.com/sharepoint/v3/contenttype/forms/url"/>
  </ds:schemaRefs>
</ds:datastoreItem>
</file>

<file path=customXml/itemProps2.xml><?xml version="1.0" encoding="utf-8"?>
<ds:datastoreItem xmlns:ds="http://schemas.openxmlformats.org/officeDocument/2006/customXml" ds:itemID="{C57CB1D9-BD8F-4D74-BB2B-2264AB26EF12}">
  <ds:schemaRefs>
    <ds:schemaRef ds:uri="http://schemas.microsoft.com/sharepoint/v3/contenttype/forms"/>
  </ds:schemaRefs>
</ds:datastoreItem>
</file>

<file path=customXml/itemProps3.xml><?xml version="1.0" encoding="utf-8"?>
<ds:datastoreItem xmlns:ds="http://schemas.openxmlformats.org/officeDocument/2006/customXml" ds:itemID="{EF531F9D-3CF4-4FF1-922B-66971DBAB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909D60-93D0-487F-9A26-E350BD66DCBB}">
  <ds:schemaRefs>
    <ds:schemaRef ds:uri="http://schemas.openxmlformats.org/officeDocument/2006/bibliography"/>
  </ds:schemaRefs>
</ds:datastoreItem>
</file>

<file path=customXml/itemProps5.xml><?xml version="1.0" encoding="utf-8"?>
<ds:datastoreItem xmlns:ds="http://schemas.openxmlformats.org/officeDocument/2006/customXml" ds:itemID="{D5B8141A-FA78-4FB8-8B42-6685FE394F2D}">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88A26236-77F3-4B51-B8C5-323C0A041460}">
  <ds:schemaRefs>
    <ds:schemaRef ds:uri="http://schemas.openxmlformats.org/package/2006/metadata/core-properties"/>
    <ds:schemaRef ds:uri="http://schemas.microsoft.com/office/2006/documentManagement/types"/>
    <ds:schemaRef ds:uri="http://purl.org/dc/dcmitype/"/>
    <ds:schemaRef ds:uri="http://www.w3.org/XML/1998/namespace"/>
    <ds:schemaRef ds:uri="http://schemas.microsoft.com/office/infopath/2007/PartnerControls"/>
    <ds:schemaRef ds:uri="08acf695-f66a-4768-b3cf-48c5dc920dbe"/>
    <ds:schemaRef ds:uri="http://purl.org/dc/elements/1.1/"/>
    <ds:schemaRef ds:uri="7d3a43e0-6a6d-43c3-be80-d9064606a4a9"/>
    <ds:schemaRef ds:uri="http://schemas.microsoft.com/office/2006/metadata/properties"/>
    <ds:schemaRef ds:uri="http://schemas.microsoft.com/sharepoint/v4"/>
    <ds:schemaRef ds:uri="http://schemas.microsoft.com/sharepoint/v3"/>
    <ds:schemaRef ds:uri="http://purl.org/dc/terms/"/>
  </ds:schemaRefs>
</ds:datastoreItem>
</file>

<file path=customXml/itemProps7.xml><?xml version="1.0" encoding="utf-8"?>
<ds:datastoreItem xmlns:ds="http://schemas.openxmlformats.org/officeDocument/2006/customXml" ds:itemID="{B51DC645-1C17-4304-861F-320799D1E48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752</Pages>
  <Words>219854</Words>
  <Characters>1253168</Characters>
  <Application>Microsoft Office Word</Application>
  <DocSecurity>0</DocSecurity>
  <Lines>10443</Lines>
  <Paragraphs>2940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2025-06-03T14:32:00Z</dcterms:created>
  <dcterms:modified xsi:type="dcterms:W3CDTF">2025-07-08T14:35:00Z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3" name="ERIS_Department">
    <vt:lpwstr>9;#Supervisory Processes Department|3a9db3ad-f1a2-49c0-8c29-af39c608fb30</vt:lpwstr>
  </property>
  <property fmtid="{D5CDD505-2E9C-101B-9397-08002B2CF9AE}" pid="4" name="RecordPoint_WorkflowType">
    <vt:lpwstr>ActiveSubmitStub</vt:lpwstr>
  </property>
  <property fmtid="{D5CDD505-2E9C-101B-9397-08002B2CF9AE}" pid="5" name="ERIS_DocumentType">
    <vt:lpwstr>42;#Consultation/Discussion Paper|d6165307-c9dd-4b86-89b7-c1e302d608ac</vt:lpwstr>
  </property>
  <property fmtid="{D5CDD505-2E9C-101B-9397-08002B2CF9AE}" pid="6" name="ERIS_Language">
    <vt:lpwstr>3;#English|2741a941-2920-4ba4-aa70-d8ed6ac1785d</vt:lpwstr>
  </property>
  <property fmtid="{D5CDD505-2E9C-101B-9397-08002B2CF9AE}" pid="7" name="MDU">
    <vt:lpwstr/>
  </property>
  <property fmtid="{D5CDD505-2E9C-101B-9397-08002B2CF9AE}" pid="8" name="RecordPoint_ActiveItemUniqueId">
    <vt:lpwstr>{d17c7322-1cf2-4235-a929-ff247b77cce3}</vt:lpwstr>
  </property>
  <property fmtid="{D5CDD505-2E9C-101B-9397-08002B2CF9AE}" pid="9" name="RecordPoint_SubmissionCompleted">
    <vt:lpwstr>2025-07-08T16:36:01.8313794+02:00</vt:lpwstr>
  </property>
  <property fmtid="{D5CDD505-2E9C-101B-9397-08002B2CF9AE}" pid="10" name="ERIS_Keywords">
    <vt:lpwstr>8;#Quantitative Reporting Templates|d7753427-b1c9-4f72-b6a6-10b2a5ee67e3;#4;#Prudential Policy|43245a93-b13b-4262-9edd-8f7887118150;#5;#Regulatory Framework Monitoring|c95f4284-c8c2-4a99-bcad-302f92cd1745</vt:lpwstr>
  </property>
  <property fmtid="{D5CDD505-2E9C-101B-9397-08002B2CF9AE}" pid="11" name="RecordPoint_ActiveItemWebId">
    <vt:lpwstr>{7d3a43e0-6a6d-43c3-be80-d9064606a4a9}</vt:lpwstr>
  </property>
  <property fmtid="{D5CDD505-2E9C-101B-9397-08002B2CF9AE}" pid="12" name="RecordPoint_ActiveItemSiteId">
    <vt:lpwstr>{7a172dfa-c9d6-41b8-93a6-13c75f55ec66}</vt:lpwstr>
  </property>
  <property fmtid="{D5CDD505-2E9C-101B-9397-08002B2CF9AE}" pid="13" name="RecordPoint_ActiveItemListId">
    <vt:lpwstr>{335d190b-d285-4fb9-b9c4-fd3b7459182d}</vt:lpwstr>
  </property>
  <property fmtid="{D5CDD505-2E9C-101B-9397-08002B2CF9AE}" pid="14" name="RecordPoint_RecordNumberSubmitted">
    <vt:lpwstr>EIOPA(2025)0138481</vt:lpwstr>
  </property>
</Properties>
</file>